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BA9B1" w14:textId="77777777" w:rsidR="00841F99" w:rsidRPr="00122DF8" w:rsidRDefault="00841F99" w:rsidP="00841F99">
      <w:pPr>
        <w:pStyle w:val="AlgorithmHeading"/>
        <w:rPr>
          <w:vertAlign w:val="subscript"/>
        </w:rPr>
      </w:pPr>
      <w:bookmarkStart w:id="1" w:name="_Toc311441023"/>
      <w:bookmarkStart w:id="2" w:name="_Toc311441571"/>
      <w:bookmarkStart w:id="3" w:name="_Toc311441785"/>
      <w:bookmarkStart w:id="4" w:name="_Toc311444828"/>
      <w:bookmarkStart w:id="5" w:name="_Toc311461615"/>
      <w:bookmarkStart w:id="6" w:name="_Toc311464129"/>
      <w:bookmarkStart w:id="7" w:name="_Toc311464186"/>
      <w:bookmarkStart w:id="8" w:name="_Toc311464223"/>
      <w:bookmarkStart w:id="9" w:name="_Toc311464254"/>
      <w:bookmarkStart w:id="10" w:name="_Toc311465360"/>
      <w:bookmarkStart w:id="11" w:name="_Toc311469762"/>
      <w:bookmarkStart w:id="12" w:name="_Toc311470068"/>
      <w:bookmarkStart w:id="13" w:name="_Toc311470204"/>
      <w:bookmarkStart w:id="14" w:name="_Toc311470722"/>
      <w:bookmarkStart w:id="15" w:name="_Toc311472368"/>
      <w:bookmarkStart w:id="16" w:name="_Toc311472527"/>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14:paraId="7A79A884" w14:textId="77777777" w:rsidR="00FB10E2" w:rsidRPr="0028614A" w:rsidRDefault="00FB10E2" w:rsidP="00FB10E2">
      <w:pPr>
        <w:spacing w:line="360" w:lineRule="auto"/>
        <w:jc w:val="center"/>
        <w:rPr>
          <w:b/>
          <w:sz w:val="56"/>
        </w:rPr>
      </w:pPr>
      <w:r w:rsidRPr="008F033B">
        <w:rPr>
          <w:b/>
          <w:sz w:val="56"/>
        </w:rPr>
        <w:t>Illinois</w:t>
      </w:r>
      <w:r w:rsidRPr="0042413F">
        <w:rPr>
          <w:b/>
          <w:sz w:val="56"/>
          <w:szCs w:val="56"/>
        </w:rPr>
        <w:t xml:space="preserve"> Statewide</w:t>
      </w:r>
      <w:bookmarkStart w:id="17" w:name="_Toc311441024"/>
      <w:bookmarkStart w:id="18" w:name="_Toc311441572"/>
      <w:bookmarkStart w:id="19" w:name="_Toc311441786"/>
      <w:bookmarkStart w:id="20" w:name="_Toc311444829"/>
      <w:bookmarkStart w:id="21" w:name="_Toc311461616"/>
      <w:bookmarkStart w:id="22" w:name="_Toc311464130"/>
      <w:bookmarkStart w:id="23" w:name="_Toc311464187"/>
      <w:bookmarkStart w:id="24" w:name="_Toc311464224"/>
      <w:bookmarkStart w:id="25" w:name="_Toc311464255"/>
      <w:bookmarkStart w:id="26" w:name="_Toc311465361"/>
      <w:bookmarkStart w:id="27" w:name="_Toc311469763"/>
      <w:bookmarkStart w:id="28" w:name="_Toc311470069"/>
      <w:bookmarkStart w:id="29" w:name="_Toc311470205"/>
      <w:bookmarkStart w:id="30" w:name="_Toc311470723"/>
      <w:bookmarkStart w:id="31" w:name="_Toc311472369"/>
      <w:bookmarkStart w:id="32" w:name="_Toc311472528"/>
      <w:r>
        <w:rPr>
          <w:b/>
          <w:sz w:val="56"/>
        </w:rPr>
        <w:t xml:space="preserve"> </w:t>
      </w:r>
      <w:r w:rsidRPr="008F033B">
        <w:rPr>
          <w:b/>
          <w:sz w:val="56"/>
        </w:rPr>
        <w:t>Technical Reference Manual</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Pr>
          <w:b/>
          <w:sz w:val="56"/>
        </w:rPr>
        <w:t xml:space="preserve"> </w:t>
      </w:r>
      <w:r w:rsidRPr="0042413F">
        <w:rPr>
          <w:b/>
          <w:sz w:val="56"/>
          <w:szCs w:val="56"/>
        </w:rPr>
        <w:t>for Energy Efficiency</w:t>
      </w:r>
    </w:p>
    <w:p w14:paraId="2842B927" w14:textId="77777777" w:rsidR="00FB10E2" w:rsidRDefault="00FB10E2" w:rsidP="00FB10E2">
      <w:pPr>
        <w:spacing w:line="360" w:lineRule="auto"/>
        <w:jc w:val="center"/>
        <w:rPr>
          <w:b/>
          <w:sz w:val="56"/>
          <w:szCs w:val="56"/>
        </w:rPr>
      </w:pPr>
      <w:r>
        <w:rPr>
          <w:b/>
          <w:sz w:val="56"/>
          <w:szCs w:val="56"/>
        </w:rPr>
        <w:t>Version 5.0</w:t>
      </w:r>
    </w:p>
    <w:p w14:paraId="22C5E7E9" w14:textId="77777777" w:rsidR="00FB10E2" w:rsidRDefault="00FB10E2" w:rsidP="00FB10E2">
      <w:pPr>
        <w:spacing w:line="360" w:lineRule="auto"/>
        <w:jc w:val="center"/>
        <w:rPr>
          <w:b/>
          <w:sz w:val="56"/>
          <w:szCs w:val="56"/>
        </w:rPr>
      </w:pPr>
    </w:p>
    <w:p w14:paraId="1D5E87D9" w14:textId="77777777" w:rsidR="00FB10E2" w:rsidRDefault="00FB10E2" w:rsidP="00FB10E2">
      <w:pPr>
        <w:spacing w:line="360" w:lineRule="auto"/>
        <w:jc w:val="center"/>
        <w:rPr>
          <w:b/>
          <w:sz w:val="56"/>
          <w:szCs w:val="56"/>
        </w:rPr>
      </w:pPr>
      <w:r>
        <w:rPr>
          <w:b/>
          <w:sz w:val="56"/>
          <w:szCs w:val="56"/>
        </w:rPr>
        <w:t>Volume 3: Residential Measures</w:t>
      </w:r>
    </w:p>
    <w:p w14:paraId="4E8E5E22" w14:textId="77777777" w:rsidR="00FB10E2" w:rsidRPr="0042413F" w:rsidRDefault="00FB10E2" w:rsidP="00FB10E2">
      <w:pPr>
        <w:spacing w:line="360" w:lineRule="auto"/>
        <w:jc w:val="center"/>
        <w:rPr>
          <w:b/>
          <w:sz w:val="56"/>
          <w:szCs w:val="56"/>
        </w:rPr>
      </w:pPr>
    </w:p>
    <w:p w14:paraId="46BE1113" w14:textId="77777777" w:rsidR="00FB10E2" w:rsidRDefault="00FB10E2" w:rsidP="00FB10E2">
      <w:pPr>
        <w:jc w:val="center"/>
        <w:rPr>
          <w:b/>
          <w:sz w:val="48"/>
          <w:szCs w:val="48"/>
        </w:rPr>
      </w:pPr>
      <w:r>
        <w:rPr>
          <w:b/>
          <w:sz w:val="48"/>
          <w:szCs w:val="48"/>
        </w:rPr>
        <w:t>Draft</w:t>
      </w:r>
    </w:p>
    <w:p w14:paraId="04A1CDC3" w14:textId="77777777" w:rsidR="00FB10E2" w:rsidRPr="002F27B8" w:rsidRDefault="00FB10E2" w:rsidP="00FB10E2">
      <w:pPr>
        <w:jc w:val="center"/>
        <w:rPr>
          <w:b/>
          <w:sz w:val="48"/>
          <w:szCs w:val="48"/>
        </w:rPr>
      </w:pPr>
      <w:r>
        <w:rPr>
          <w:b/>
          <w:sz w:val="48"/>
          <w:szCs w:val="48"/>
        </w:rPr>
        <w:t>December 18</w:t>
      </w:r>
      <w:r w:rsidRPr="00DC7D0C">
        <w:rPr>
          <w:b/>
          <w:sz w:val="48"/>
          <w:szCs w:val="48"/>
          <w:vertAlign w:val="superscript"/>
        </w:rPr>
        <w:t>th</w:t>
      </w:r>
      <w:r w:rsidRPr="00521764">
        <w:rPr>
          <w:b/>
          <w:sz w:val="48"/>
          <w:szCs w:val="48"/>
        </w:rPr>
        <w:t>, 201</w:t>
      </w:r>
      <w:r>
        <w:rPr>
          <w:b/>
          <w:sz w:val="48"/>
          <w:szCs w:val="48"/>
        </w:rPr>
        <w:t>5</w:t>
      </w:r>
    </w:p>
    <w:p w14:paraId="4E5F6CBC" w14:textId="77777777" w:rsidR="00FB10E2" w:rsidRDefault="00FB10E2" w:rsidP="00FB10E2">
      <w:pPr>
        <w:jc w:val="center"/>
        <w:rPr>
          <w:b/>
          <w:sz w:val="48"/>
          <w:szCs w:val="48"/>
        </w:rPr>
      </w:pPr>
    </w:p>
    <w:p w14:paraId="3DDB394B" w14:textId="77777777" w:rsidR="00FB10E2" w:rsidRPr="004B2377" w:rsidRDefault="00FB10E2" w:rsidP="00FB10E2">
      <w:pPr>
        <w:jc w:val="center"/>
        <w:rPr>
          <w:b/>
          <w:sz w:val="48"/>
          <w:szCs w:val="48"/>
        </w:rPr>
      </w:pPr>
      <w:r>
        <w:rPr>
          <w:b/>
          <w:sz w:val="48"/>
          <w:szCs w:val="48"/>
        </w:rPr>
        <w:t>Effective:</w:t>
      </w:r>
    </w:p>
    <w:p w14:paraId="1E31D9A6" w14:textId="77777777" w:rsidR="00FB10E2" w:rsidRPr="008251F5" w:rsidRDefault="00FB10E2" w:rsidP="00FB10E2">
      <w:pPr>
        <w:jc w:val="center"/>
        <w:rPr>
          <w:b/>
          <w:strike/>
          <w:sz w:val="48"/>
          <w:szCs w:val="48"/>
        </w:rPr>
      </w:pPr>
      <w:r w:rsidRPr="0028614A">
        <w:rPr>
          <w:b/>
          <w:strike/>
          <w:sz w:val="48"/>
          <w:szCs w:val="48"/>
        </w:rPr>
        <w:t>June 1</w:t>
      </w:r>
      <w:r w:rsidRPr="0028614A">
        <w:rPr>
          <w:b/>
          <w:strike/>
          <w:sz w:val="48"/>
          <w:szCs w:val="48"/>
          <w:vertAlign w:val="superscript"/>
        </w:rPr>
        <w:t>st</w:t>
      </w:r>
      <w:r>
        <w:rPr>
          <w:b/>
          <w:strike/>
          <w:sz w:val="48"/>
          <w:szCs w:val="48"/>
        </w:rPr>
        <w:t>, 2015</w:t>
      </w:r>
    </w:p>
    <w:p w14:paraId="79778241" w14:textId="77777777" w:rsidR="00841F99" w:rsidRDefault="00841F99" w:rsidP="00FB10E2">
      <w:pPr>
        <w:spacing w:line="360" w:lineRule="auto"/>
        <w:jc w:val="center"/>
        <w:rPr>
          <w:b/>
          <w:sz w:val="48"/>
          <w:szCs w:val="48"/>
        </w:rPr>
      </w:pPr>
    </w:p>
    <w:p w14:paraId="78CCE65B" w14:textId="77777777" w:rsidR="00841F99" w:rsidRPr="00AF2C4A" w:rsidRDefault="00841F99" w:rsidP="00841F99">
      <w:pPr>
        <w:jc w:val="center"/>
      </w:pPr>
    </w:p>
    <w:p w14:paraId="67AE1CE1" w14:textId="77777777" w:rsidR="007549A2" w:rsidRDefault="00841F99" w:rsidP="00841F99">
      <w:pPr>
        <w:jc w:val="left"/>
        <w:rPr>
          <w:rStyle w:val="BookTitle"/>
          <w:rFonts w:asciiTheme="majorHAnsi" w:hAnsiTheme="majorHAnsi"/>
          <w:sz w:val="24"/>
          <w:szCs w:val="24"/>
        </w:rPr>
        <w:sectPr w:rsidR="007549A2" w:rsidSect="007549A2">
          <w:headerReference w:type="default" r:id="rId8"/>
          <w:footerReference w:type="default" r:id="rId9"/>
          <w:pgSz w:w="12240" w:h="15840"/>
          <w:pgMar w:top="1440" w:right="1440" w:bottom="1440" w:left="1440" w:header="720" w:footer="720" w:gutter="0"/>
          <w:cols w:space="720"/>
          <w:docGrid w:linePitch="360"/>
        </w:sectPr>
      </w:pPr>
      <w:r>
        <w:rPr>
          <w:rStyle w:val="BookTitle"/>
          <w:rFonts w:asciiTheme="majorHAnsi" w:hAnsiTheme="majorHAnsi"/>
          <w:sz w:val="24"/>
          <w:szCs w:val="24"/>
        </w:rPr>
        <w:br w:type="page"/>
      </w:r>
    </w:p>
    <w:p w14:paraId="1D96CC44" w14:textId="77777777" w:rsidR="00841F99" w:rsidRDefault="00841F99" w:rsidP="00841F99">
      <w:pPr>
        <w:jc w:val="center"/>
        <w:rPr>
          <w:rStyle w:val="BookTitle"/>
          <w:rFonts w:asciiTheme="majorHAnsi" w:hAnsiTheme="majorHAnsi"/>
          <w:sz w:val="24"/>
          <w:szCs w:val="24"/>
        </w:rPr>
      </w:pPr>
      <w:r>
        <w:rPr>
          <w:rStyle w:val="BookTitle"/>
          <w:rFonts w:asciiTheme="majorHAnsi" w:hAnsiTheme="majorHAnsi"/>
          <w:sz w:val="24"/>
          <w:szCs w:val="24"/>
        </w:rPr>
        <w:lastRenderedPageBreak/>
        <w:t>[intentionally left blank]</w:t>
      </w:r>
    </w:p>
    <w:p w14:paraId="3D270F17" w14:textId="77777777" w:rsidR="007549A2" w:rsidRDefault="00841F99" w:rsidP="008F3D63">
      <w:pPr>
        <w:jc w:val="left"/>
        <w:rPr>
          <w:rStyle w:val="BookTitle"/>
          <w:rFonts w:asciiTheme="majorHAnsi" w:hAnsiTheme="majorHAnsi"/>
          <w:sz w:val="24"/>
          <w:szCs w:val="24"/>
        </w:rPr>
        <w:sectPr w:rsidR="007549A2">
          <w:headerReference w:type="default" r:id="rId10"/>
          <w:footerReference w:type="default" r:id="rId11"/>
          <w:pgSz w:w="12240" w:h="15840"/>
          <w:pgMar w:top="1440" w:right="1440" w:bottom="1440" w:left="1440" w:header="720" w:footer="720" w:gutter="0"/>
          <w:cols w:space="720"/>
          <w:docGrid w:linePitch="360"/>
        </w:sectPr>
      </w:pPr>
      <w:r w:rsidRPr="00A11025">
        <w:rPr>
          <w:rStyle w:val="BookTitle"/>
          <w:rFonts w:asciiTheme="majorHAnsi" w:hAnsiTheme="majorHAnsi"/>
          <w:sz w:val="24"/>
          <w:szCs w:val="24"/>
        </w:rPr>
        <w:br w:type="page"/>
      </w:r>
      <w:bookmarkStart w:id="35" w:name="TOC"/>
    </w:p>
    <w:bookmarkEnd w:id="35" w:displacedByCustomXml="next"/>
    <w:bookmarkStart w:id="36" w:name="_Toc311470074" w:displacedByCustomXml="next"/>
    <w:sdt>
      <w:sdtPr>
        <w:rPr>
          <w:rFonts w:asciiTheme="minorHAnsi" w:hAnsiTheme="minorHAnsi"/>
          <w:b w:val="0"/>
          <w:bCs w:val="0"/>
          <w:caps w:val="0"/>
          <w:noProof w:val="0"/>
        </w:rPr>
        <w:id w:val="1251310125"/>
        <w:docPartObj>
          <w:docPartGallery w:val="Table of Contents"/>
          <w:docPartUnique/>
        </w:docPartObj>
      </w:sdtPr>
      <w:sdtEndPr/>
      <w:sdtContent>
        <w:p w14:paraId="3BA65BF2" w14:textId="15C77C29" w:rsidR="008C1F20" w:rsidRPr="00921CD4" w:rsidRDefault="008C1F20">
          <w:pPr>
            <w:pStyle w:val="TOC1"/>
            <w:rPr>
              <w:rFonts w:ascii="Calibri" w:hAnsi="Calibri"/>
              <w:bCs w:val="0"/>
              <w:caps w:val="0"/>
              <w:smallCaps/>
              <w:noProof w:val="0"/>
            </w:rPr>
          </w:pPr>
          <w:r w:rsidRPr="00921CD4">
            <w:rPr>
              <w:rFonts w:ascii="Calibri" w:hAnsi="Calibri"/>
              <w:bCs w:val="0"/>
              <w:caps w:val="0"/>
              <w:smallCaps/>
              <w:noProof w:val="0"/>
            </w:rPr>
            <w:t>Volume 1: Overview and User Guide</w:t>
          </w:r>
        </w:p>
        <w:p w14:paraId="27B2E9FE" w14:textId="20F2DDEE" w:rsidR="008C1F20" w:rsidRPr="00921CD4" w:rsidRDefault="008C1F20" w:rsidP="008C1F20">
          <w:pPr>
            <w:rPr>
              <w:rFonts w:ascii="Calibri" w:hAnsi="Calibri"/>
              <w:b/>
              <w:smallCaps/>
            </w:rPr>
          </w:pPr>
          <w:r w:rsidRPr="00921CD4">
            <w:rPr>
              <w:rFonts w:ascii="Calibri" w:hAnsi="Calibri"/>
              <w:b/>
              <w:smallCaps/>
            </w:rPr>
            <w:t>Volume 2: Commercial and Industrial Measures</w:t>
          </w:r>
        </w:p>
        <w:p w14:paraId="6283B38A" w14:textId="77777777" w:rsidR="00472283" w:rsidRDefault="008F3D63">
          <w:pPr>
            <w:pStyle w:val="TOC1"/>
            <w:rPr>
              <w:ins w:id="37" w:author="Stephanie Baer" w:date="2016-01-22T09:08:00Z"/>
              <w:rFonts w:asciiTheme="minorHAnsi" w:eastAsiaTheme="minorEastAsia" w:hAnsiTheme="minorHAnsi" w:cstheme="minorBidi"/>
              <w:b w:val="0"/>
              <w:bCs w:val="0"/>
              <w:caps w:val="0"/>
              <w:sz w:val="22"/>
            </w:rPr>
          </w:pPr>
          <w:r>
            <w:fldChar w:fldCharType="begin"/>
          </w:r>
          <w:r>
            <w:instrText xml:space="preserve"> TOC \o "1-3" \h \z \u </w:instrText>
          </w:r>
          <w:r>
            <w:fldChar w:fldCharType="separate"/>
          </w:r>
          <w:ins w:id="38" w:author="Stephanie Baer" w:date="2016-01-22T09:08:00Z">
            <w:r w:rsidR="00472283" w:rsidRPr="00B24409">
              <w:rPr>
                <w:rStyle w:val="Hyperlink"/>
                <w:rFonts w:eastAsiaTheme="minorEastAsia"/>
              </w:rPr>
              <w:fldChar w:fldCharType="begin"/>
            </w:r>
            <w:r w:rsidR="00472283" w:rsidRPr="00B24409">
              <w:rPr>
                <w:rStyle w:val="Hyperlink"/>
                <w:rFonts w:eastAsiaTheme="minorEastAsia"/>
              </w:rPr>
              <w:instrText xml:space="preserve"> </w:instrText>
            </w:r>
            <w:r w:rsidR="00472283">
              <w:instrText>HYPERLINK \l "_Toc441217015"</w:instrText>
            </w:r>
            <w:r w:rsidR="00472283" w:rsidRPr="00B24409">
              <w:rPr>
                <w:rStyle w:val="Hyperlink"/>
                <w:rFonts w:eastAsiaTheme="minorEastAsia"/>
              </w:rPr>
              <w:instrText xml:space="preserve"> </w:instrText>
            </w:r>
            <w:r w:rsidR="00472283" w:rsidRPr="00B24409">
              <w:rPr>
                <w:rStyle w:val="Hyperlink"/>
                <w:rFonts w:eastAsiaTheme="minorEastAsia"/>
              </w:rPr>
            </w:r>
            <w:r w:rsidR="00472283" w:rsidRPr="00B24409">
              <w:rPr>
                <w:rStyle w:val="Hyperlink"/>
                <w:rFonts w:eastAsiaTheme="minorEastAsia"/>
              </w:rPr>
              <w:fldChar w:fldCharType="separate"/>
            </w:r>
            <w:r w:rsidR="00472283" w:rsidRPr="00B24409">
              <w:rPr>
                <w:rStyle w:val="Hyperlink"/>
                <w:rFonts w:eastAsiaTheme="minorEastAsia"/>
                <w14:scene3d>
                  <w14:camera w14:prst="orthographicFront"/>
                  <w14:lightRig w14:rig="threePt" w14:dir="t">
                    <w14:rot w14:lat="0" w14:lon="0" w14:rev="0"/>
                  </w14:lightRig>
                </w14:scene3d>
              </w:rPr>
              <w:t>5</w:t>
            </w:r>
            <w:r w:rsidR="00472283">
              <w:rPr>
                <w:rFonts w:asciiTheme="minorHAnsi" w:eastAsiaTheme="minorEastAsia" w:hAnsiTheme="minorHAnsi" w:cstheme="minorBidi"/>
                <w:b w:val="0"/>
                <w:bCs w:val="0"/>
                <w:caps w:val="0"/>
                <w:sz w:val="22"/>
              </w:rPr>
              <w:tab/>
            </w:r>
            <w:r w:rsidR="00472283" w:rsidRPr="00B24409">
              <w:rPr>
                <w:rStyle w:val="Hyperlink"/>
                <w:rFonts w:eastAsiaTheme="minorEastAsia"/>
              </w:rPr>
              <w:t>Volume 3: Residential Measures</w:t>
            </w:r>
            <w:r w:rsidR="00472283">
              <w:rPr>
                <w:webHidden/>
              </w:rPr>
              <w:tab/>
            </w:r>
            <w:r w:rsidR="00472283">
              <w:rPr>
                <w:webHidden/>
              </w:rPr>
              <w:fldChar w:fldCharType="begin"/>
            </w:r>
            <w:r w:rsidR="00472283">
              <w:rPr>
                <w:webHidden/>
              </w:rPr>
              <w:instrText xml:space="preserve"> PAGEREF _Toc441217015 \h </w:instrText>
            </w:r>
            <w:r w:rsidR="00472283">
              <w:rPr>
                <w:webHidden/>
              </w:rPr>
            </w:r>
          </w:ins>
          <w:r w:rsidR="00472283">
            <w:rPr>
              <w:webHidden/>
            </w:rPr>
            <w:fldChar w:fldCharType="separate"/>
          </w:r>
          <w:ins w:id="39" w:author="Stephanie Baer" w:date="2016-01-22T09:08:00Z">
            <w:r w:rsidR="00472283">
              <w:rPr>
                <w:webHidden/>
              </w:rPr>
              <w:t>1</w:t>
            </w:r>
            <w:r w:rsidR="00472283">
              <w:rPr>
                <w:webHidden/>
              </w:rPr>
              <w:fldChar w:fldCharType="end"/>
            </w:r>
            <w:r w:rsidR="00472283" w:rsidRPr="00B24409">
              <w:rPr>
                <w:rStyle w:val="Hyperlink"/>
                <w:rFonts w:eastAsiaTheme="minorEastAsia"/>
              </w:rPr>
              <w:fldChar w:fldCharType="end"/>
            </w:r>
          </w:ins>
        </w:p>
        <w:p w14:paraId="718BA0E1" w14:textId="77777777" w:rsidR="00472283" w:rsidRDefault="00472283">
          <w:pPr>
            <w:pStyle w:val="TOC2"/>
            <w:tabs>
              <w:tab w:val="left" w:pos="480"/>
              <w:tab w:val="right" w:leader="dot" w:pos="9350"/>
            </w:tabs>
            <w:rPr>
              <w:ins w:id="40" w:author="Stephanie Baer" w:date="2016-01-22T09:08:00Z"/>
              <w:rFonts w:eastAsiaTheme="minorEastAsia" w:cstheme="minorBidi"/>
              <w:b w:val="0"/>
              <w:bCs w:val="0"/>
              <w:noProof/>
              <w:sz w:val="22"/>
              <w:szCs w:val="22"/>
            </w:rPr>
          </w:pPr>
          <w:ins w:id="41"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"_Toc441217016"</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rPr>
              <w:t>5.1</w:t>
            </w:r>
            <w:r>
              <w:rPr>
                <w:rFonts w:eastAsiaTheme="minorEastAsia" w:cstheme="minorBidi"/>
                <w:b w:val="0"/>
                <w:bCs w:val="0"/>
                <w:noProof/>
                <w:sz w:val="22"/>
                <w:szCs w:val="22"/>
              </w:rPr>
              <w:tab/>
            </w:r>
            <w:r w:rsidRPr="00B24409">
              <w:rPr>
                <w:rStyle w:val="Hyperlink"/>
                <w:rFonts w:eastAsiaTheme="minorEastAsia"/>
                <w:noProof/>
              </w:rPr>
              <w:t>Appliances End Use</w:t>
            </w:r>
            <w:r>
              <w:rPr>
                <w:noProof/>
                <w:webHidden/>
              </w:rPr>
              <w:tab/>
            </w:r>
            <w:r>
              <w:rPr>
                <w:noProof/>
                <w:webHidden/>
              </w:rPr>
              <w:fldChar w:fldCharType="begin"/>
            </w:r>
            <w:r>
              <w:rPr>
                <w:noProof/>
                <w:webHidden/>
              </w:rPr>
              <w:instrText xml:space="preserve"> PAGEREF _Toc441217016 \h </w:instrText>
            </w:r>
            <w:r>
              <w:rPr>
                <w:noProof/>
                <w:webHidden/>
              </w:rPr>
            </w:r>
          </w:ins>
          <w:r>
            <w:rPr>
              <w:noProof/>
              <w:webHidden/>
            </w:rPr>
            <w:fldChar w:fldCharType="separate"/>
          </w:r>
          <w:ins w:id="42" w:author="Stephanie Baer" w:date="2016-01-22T09:08:00Z">
            <w:r>
              <w:rPr>
                <w:noProof/>
                <w:webHidden/>
              </w:rPr>
              <w:t>1</w:t>
            </w:r>
            <w:r>
              <w:rPr>
                <w:noProof/>
                <w:webHidden/>
              </w:rPr>
              <w:fldChar w:fldCharType="end"/>
            </w:r>
            <w:r w:rsidRPr="00B24409">
              <w:rPr>
                <w:rStyle w:val="Hyperlink"/>
                <w:rFonts w:eastAsiaTheme="minorEastAsia"/>
                <w:noProof/>
              </w:rPr>
              <w:fldChar w:fldCharType="end"/>
            </w:r>
          </w:ins>
        </w:p>
        <w:p w14:paraId="14A7B939" w14:textId="77777777" w:rsidR="00472283" w:rsidRDefault="00472283">
          <w:pPr>
            <w:pStyle w:val="TOC3"/>
            <w:tabs>
              <w:tab w:val="left" w:pos="960"/>
              <w:tab w:val="right" w:leader="dot" w:pos="9350"/>
            </w:tabs>
            <w:rPr>
              <w:ins w:id="43" w:author="Stephanie Baer" w:date="2016-01-22T09:08:00Z"/>
              <w:rFonts w:eastAsiaTheme="minorEastAsia" w:cstheme="minorBidi"/>
              <w:noProof/>
              <w:sz w:val="22"/>
              <w:szCs w:val="22"/>
            </w:rPr>
          </w:pPr>
          <w:ins w:id="44"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"_Toc441217017"</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5.1.1</w:t>
            </w:r>
            <w:r>
              <w:rPr>
                <w:rFonts w:eastAsiaTheme="minorEastAsia" w:cstheme="minorBidi"/>
                <w:noProof/>
                <w:sz w:val="22"/>
                <w:szCs w:val="22"/>
              </w:rPr>
              <w:tab/>
            </w:r>
            <w:r w:rsidRPr="00B24409">
              <w:rPr>
                <w:rStyle w:val="Hyperlink"/>
                <w:rFonts w:eastAsiaTheme="minorEastAsia"/>
                <w:noProof/>
              </w:rPr>
              <w:t>ENERGY STAR Air Purifier/Cleaner</w:t>
            </w:r>
            <w:r>
              <w:rPr>
                <w:noProof/>
                <w:webHidden/>
              </w:rPr>
              <w:tab/>
            </w:r>
            <w:r>
              <w:rPr>
                <w:noProof/>
                <w:webHidden/>
              </w:rPr>
              <w:fldChar w:fldCharType="begin"/>
            </w:r>
            <w:r>
              <w:rPr>
                <w:noProof/>
                <w:webHidden/>
              </w:rPr>
              <w:instrText xml:space="preserve"> PAGEREF _Toc441217017 \h </w:instrText>
            </w:r>
            <w:r>
              <w:rPr>
                <w:noProof/>
                <w:webHidden/>
              </w:rPr>
            </w:r>
          </w:ins>
          <w:r>
            <w:rPr>
              <w:noProof/>
              <w:webHidden/>
            </w:rPr>
            <w:fldChar w:fldCharType="separate"/>
          </w:r>
          <w:ins w:id="45" w:author="Stephanie Baer" w:date="2016-01-22T09:08:00Z">
            <w:r>
              <w:rPr>
                <w:noProof/>
                <w:webHidden/>
              </w:rPr>
              <w:t>1</w:t>
            </w:r>
            <w:r>
              <w:rPr>
                <w:noProof/>
                <w:webHidden/>
              </w:rPr>
              <w:fldChar w:fldCharType="end"/>
            </w:r>
            <w:r w:rsidRPr="00B24409">
              <w:rPr>
                <w:rStyle w:val="Hyperlink"/>
                <w:rFonts w:eastAsiaTheme="minorEastAsia"/>
                <w:noProof/>
              </w:rPr>
              <w:fldChar w:fldCharType="end"/>
            </w:r>
          </w:ins>
        </w:p>
        <w:p w14:paraId="01797F53" w14:textId="77777777" w:rsidR="00472283" w:rsidRDefault="00472283">
          <w:pPr>
            <w:pStyle w:val="TOC3"/>
            <w:tabs>
              <w:tab w:val="left" w:pos="960"/>
              <w:tab w:val="right" w:leader="dot" w:pos="9350"/>
            </w:tabs>
            <w:rPr>
              <w:ins w:id="46" w:author="Stephanie Baer" w:date="2016-01-22T09:08:00Z"/>
              <w:rFonts w:eastAsiaTheme="minorEastAsia" w:cstheme="minorBidi"/>
              <w:noProof/>
              <w:sz w:val="22"/>
              <w:szCs w:val="22"/>
            </w:rPr>
          </w:pPr>
          <w:ins w:id="47"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"_Toc441217018"</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5.1.2</w:t>
            </w:r>
            <w:r>
              <w:rPr>
                <w:rFonts w:eastAsiaTheme="minorEastAsia" w:cstheme="minorBidi"/>
                <w:noProof/>
                <w:sz w:val="22"/>
                <w:szCs w:val="22"/>
              </w:rPr>
              <w:tab/>
            </w:r>
            <w:r w:rsidRPr="00B24409">
              <w:rPr>
                <w:rStyle w:val="Hyperlink"/>
                <w:rFonts w:eastAsiaTheme="minorEastAsia"/>
                <w:noProof/>
              </w:rPr>
              <w:t>ENERGY STAR and ENERGY STAR Most Efficient Clothes Washers</w:t>
            </w:r>
            <w:r>
              <w:rPr>
                <w:noProof/>
                <w:webHidden/>
              </w:rPr>
              <w:tab/>
            </w:r>
            <w:r>
              <w:rPr>
                <w:noProof/>
                <w:webHidden/>
              </w:rPr>
              <w:fldChar w:fldCharType="begin"/>
            </w:r>
            <w:r>
              <w:rPr>
                <w:noProof/>
                <w:webHidden/>
              </w:rPr>
              <w:instrText xml:space="preserve"> PAGEREF _Toc441217018 \h </w:instrText>
            </w:r>
            <w:r>
              <w:rPr>
                <w:noProof/>
                <w:webHidden/>
              </w:rPr>
            </w:r>
          </w:ins>
          <w:r>
            <w:rPr>
              <w:noProof/>
              <w:webHidden/>
            </w:rPr>
            <w:fldChar w:fldCharType="separate"/>
          </w:r>
          <w:ins w:id="48" w:author="Stephanie Baer" w:date="2016-01-22T09:08:00Z">
            <w:r>
              <w:rPr>
                <w:noProof/>
                <w:webHidden/>
              </w:rPr>
              <w:t>4</w:t>
            </w:r>
            <w:r>
              <w:rPr>
                <w:noProof/>
                <w:webHidden/>
              </w:rPr>
              <w:fldChar w:fldCharType="end"/>
            </w:r>
            <w:r w:rsidRPr="00B24409">
              <w:rPr>
                <w:rStyle w:val="Hyperlink"/>
                <w:rFonts w:eastAsiaTheme="minorEastAsia"/>
                <w:noProof/>
              </w:rPr>
              <w:fldChar w:fldCharType="end"/>
            </w:r>
          </w:ins>
        </w:p>
        <w:p w14:paraId="2D164ECC" w14:textId="77777777" w:rsidR="00472283" w:rsidRDefault="00472283">
          <w:pPr>
            <w:pStyle w:val="TOC3"/>
            <w:tabs>
              <w:tab w:val="left" w:pos="960"/>
              <w:tab w:val="right" w:leader="dot" w:pos="9350"/>
            </w:tabs>
            <w:rPr>
              <w:ins w:id="49" w:author="Stephanie Baer" w:date="2016-01-22T09:08:00Z"/>
              <w:rFonts w:eastAsiaTheme="minorEastAsia" w:cstheme="minorBidi"/>
              <w:noProof/>
              <w:sz w:val="22"/>
              <w:szCs w:val="22"/>
            </w:rPr>
          </w:pPr>
          <w:ins w:id="50"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"_Toc441217019"</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5.1.3</w:t>
            </w:r>
            <w:r>
              <w:rPr>
                <w:rFonts w:eastAsiaTheme="minorEastAsia" w:cstheme="minorBidi"/>
                <w:noProof/>
                <w:sz w:val="22"/>
                <w:szCs w:val="22"/>
              </w:rPr>
              <w:tab/>
            </w:r>
            <w:r w:rsidRPr="00B24409">
              <w:rPr>
                <w:rStyle w:val="Hyperlink"/>
                <w:rFonts w:eastAsiaTheme="minorEastAsia"/>
                <w:noProof/>
              </w:rPr>
              <w:t>ENERGY STAR Dehumidifier</w:t>
            </w:r>
            <w:r>
              <w:rPr>
                <w:noProof/>
                <w:webHidden/>
              </w:rPr>
              <w:tab/>
            </w:r>
            <w:r>
              <w:rPr>
                <w:noProof/>
                <w:webHidden/>
              </w:rPr>
              <w:fldChar w:fldCharType="begin"/>
            </w:r>
            <w:r>
              <w:rPr>
                <w:noProof/>
                <w:webHidden/>
              </w:rPr>
              <w:instrText xml:space="preserve"> PAGEREF _Toc441217019 \h </w:instrText>
            </w:r>
            <w:r>
              <w:rPr>
                <w:noProof/>
                <w:webHidden/>
              </w:rPr>
            </w:r>
          </w:ins>
          <w:r>
            <w:rPr>
              <w:noProof/>
              <w:webHidden/>
            </w:rPr>
            <w:fldChar w:fldCharType="separate"/>
          </w:r>
          <w:ins w:id="51" w:author="Stephanie Baer" w:date="2016-01-22T09:08:00Z">
            <w:r>
              <w:rPr>
                <w:noProof/>
                <w:webHidden/>
              </w:rPr>
              <w:t>11</w:t>
            </w:r>
            <w:r>
              <w:rPr>
                <w:noProof/>
                <w:webHidden/>
              </w:rPr>
              <w:fldChar w:fldCharType="end"/>
            </w:r>
            <w:r w:rsidRPr="00B24409">
              <w:rPr>
                <w:rStyle w:val="Hyperlink"/>
                <w:rFonts w:eastAsiaTheme="minorEastAsia"/>
                <w:noProof/>
              </w:rPr>
              <w:fldChar w:fldCharType="end"/>
            </w:r>
          </w:ins>
        </w:p>
        <w:p w14:paraId="4BD9B210" w14:textId="77777777" w:rsidR="00472283" w:rsidRDefault="00472283">
          <w:pPr>
            <w:pStyle w:val="TOC3"/>
            <w:tabs>
              <w:tab w:val="left" w:pos="960"/>
              <w:tab w:val="right" w:leader="dot" w:pos="9350"/>
            </w:tabs>
            <w:rPr>
              <w:ins w:id="52" w:author="Stephanie Baer" w:date="2016-01-22T09:08:00Z"/>
              <w:rFonts w:eastAsiaTheme="minorEastAsia" w:cstheme="minorBidi"/>
              <w:noProof/>
              <w:sz w:val="22"/>
              <w:szCs w:val="22"/>
            </w:rPr>
          </w:pPr>
          <w:ins w:id="53"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"_Toc441217020"</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5.1.4</w:t>
            </w:r>
            <w:r>
              <w:rPr>
                <w:rFonts w:eastAsiaTheme="minorEastAsia" w:cstheme="minorBidi"/>
                <w:noProof/>
                <w:sz w:val="22"/>
                <w:szCs w:val="22"/>
              </w:rPr>
              <w:tab/>
            </w:r>
            <w:r w:rsidRPr="00B24409">
              <w:rPr>
                <w:rStyle w:val="Hyperlink"/>
                <w:rFonts w:eastAsiaTheme="minorEastAsia"/>
                <w:noProof/>
              </w:rPr>
              <w:t>ENERGY STAR Dishwasher</w:t>
            </w:r>
            <w:r>
              <w:rPr>
                <w:noProof/>
                <w:webHidden/>
              </w:rPr>
              <w:tab/>
            </w:r>
            <w:r>
              <w:rPr>
                <w:noProof/>
                <w:webHidden/>
              </w:rPr>
              <w:fldChar w:fldCharType="begin"/>
            </w:r>
            <w:r>
              <w:rPr>
                <w:noProof/>
                <w:webHidden/>
              </w:rPr>
              <w:instrText xml:space="preserve"> PAGEREF _Toc441217020 \h </w:instrText>
            </w:r>
            <w:r>
              <w:rPr>
                <w:noProof/>
                <w:webHidden/>
              </w:rPr>
            </w:r>
          </w:ins>
          <w:r>
            <w:rPr>
              <w:noProof/>
              <w:webHidden/>
            </w:rPr>
            <w:fldChar w:fldCharType="separate"/>
          </w:r>
          <w:ins w:id="54" w:author="Stephanie Baer" w:date="2016-01-22T09:08:00Z">
            <w:r>
              <w:rPr>
                <w:noProof/>
                <w:webHidden/>
              </w:rPr>
              <w:t>15</w:t>
            </w:r>
            <w:r>
              <w:rPr>
                <w:noProof/>
                <w:webHidden/>
              </w:rPr>
              <w:fldChar w:fldCharType="end"/>
            </w:r>
            <w:r w:rsidRPr="00B24409">
              <w:rPr>
                <w:rStyle w:val="Hyperlink"/>
                <w:rFonts w:eastAsiaTheme="minorEastAsia"/>
                <w:noProof/>
              </w:rPr>
              <w:fldChar w:fldCharType="end"/>
            </w:r>
          </w:ins>
        </w:p>
        <w:p w14:paraId="7990FFDD" w14:textId="77777777" w:rsidR="00472283" w:rsidRDefault="00472283">
          <w:pPr>
            <w:pStyle w:val="TOC3"/>
            <w:tabs>
              <w:tab w:val="left" w:pos="960"/>
              <w:tab w:val="right" w:leader="dot" w:pos="9350"/>
            </w:tabs>
            <w:rPr>
              <w:ins w:id="55" w:author="Stephanie Baer" w:date="2016-01-22T09:08:00Z"/>
              <w:rFonts w:eastAsiaTheme="minorEastAsia" w:cstheme="minorBidi"/>
              <w:noProof/>
              <w:sz w:val="22"/>
              <w:szCs w:val="22"/>
            </w:rPr>
          </w:pPr>
          <w:ins w:id="56"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"_Toc441217021"</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5.1.5</w:t>
            </w:r>
            <w:r>
              <w:rPr>
                <w:rFonts w:eastAsiaTheme="minorEastAsia" w:cstheme="minorBidi"/>
                <w:noProof/>
                <w:sz w:val="22"/>
                <w:szCs w:val="22"/>
              </w:rPr>
              <w:tab/>
            </w:r>
            <w:r w:rsidRPr="00B24409">
              <w:rPr>
                <w:rStyle w:val="Hyperlink"/>
                <w:rFonts w:eastAsiaTheme="minorEastAsia"/>
                <w:noProof/>
              </w:rPr>
              <w:t>ENERGY STAR Freezer</w:t>
            </w:r>
            <w:r>
              <w:rPr>
                <w:noProof/>
                <w:webHidden/>
              </w:rPr>
              <w:tab/>
            </w:r>
            <w:r>
              <w:rPr>
                <w:noProof/>
                <w:webHidden/>
              </w:rPr>
              <w:fldChar w:fldCharType="begin"/>
            </w:r>
            <w:r>
              <w:rPr>
                <w:noProof/>
                <w:webHidden/>
              </w:rPr>
              <w:instrText xml:space="preserve"> PAGEREF _Toc441217021 \h </w:instrText>
            </w:r>
            <w:r>
              <w:rPr>
                <w:noProof/>
                <w:webHidden/>
              </w:rPr>
            </w:r>
          </w:ins>
          <w:r>
            <w:rPr>
              <w:noProof/>
              <w:webHidden/>
            </w:rPr>
            <w:fldChar w:fldCharType="separate"/>
          </w:r>
          <w:ins w:id="57" w:author="Stephanie Baer" w:date="2016-01-22T09:08:00Z">
            <w:r>
              <w:rPr>
                <w:noProof/>
                <w:webHidden/>
              </w:rPr>
              <w:t>19</w:t>
            </w:r>
            <w:r>
              <w:rPr>
                <w:noProof/>
                <w:webHidden/>
              </w:rPr>
              <w:fldChar w:fldCharType="end"/>
            </w:r>
            <w:r w:rsidRPr="00B24409">
              <w:rPr>
                <w:rStyle w:val="Hyperlink"/>
                <w:rFonts w:eastAsiaTheme="minorEastAsia"/>
                <w:noProof/>
              </w:rPr>
              <w:fldChar w:fldCharType="end"/>
            </w:r>
          </w:ins>
        </w:p>
        <w:p w14:paraId="4AB4C6F5" w14:textId="77777777" w:rsidR="00472283" w:rsidRDefault="00472283">
          <w:pPr>
            <w:pStyle w:val="TOC3"/>
            <w:tabs>
              <w:tab w:val="left" w:pos="960"/>
              <w:tab w:val="right" w:leader="dot" w:pos="9350"/>
            </w:tabs>
            <w:rPr>
              <w:ins w:id="58" w:author="Stephanie Baer" w:date="2016-01-22T09:08:00Z"/>
              <w:rFonts w:eastAsiaTheme="minorEastAsia" w:cstheme="minorBidi"/>
              <w:noProof/>
              <w:sz w:val="22"/>
              <w:szCs w:val="22"/>
            </w:rPr>
          </w:pPr>
          <w:ins w:id="59"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"_Toc441217022"</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5.1.6</w:t>
            </w:r>
            <w:r>
              <w:rPr>
                <w:rFonts w:eastAsiaTheme="minorEastAsia" w:cstheme="minorBidi"/>
                <w:noProof/>
                <w:sz w:val="22"/>
                <w:szCs w:val="22"/>
              </w:rPr>
              <w:tab/>
            </w:r>
            <w:r w:rsidRPr="00B24409">
              <w:rPr>
                <w:rStyle w:val="Hyperlink"/>
                <w:rFonts w:eastAsiaTheme="minorEastAsia"/>
                <w:noProof/>
              </w:rPr>
              <w:t>ENERGY STAR and CEE Tier 2 Refrigerator</w:t>
            </w:r>
            <w:r>
              <w:rPr>
                <w:noProof/>
                <w:webHidden/>
              </w:rPr>
              <w:tab/>
            </w:r>
            <w:r>
              <w:rPr>
                <w:noProof/>
                <w:webHidden/>
              </w:rPr>
              <w:fldChar w:fldCharType="begin"/>
            </w:r>
            <w:r>
              <w:rPr>
                <w:noProof/>
                <w:webHidden/>
              </w:rPr>
              <w:instrText xml:space="preserve"> PAGEREF _Toc441217022 \h </w:instrText>
            </w:r>
            <w:r>
              <w:rPr>
                <w:noProof/>
                <w:webHidden/>
              </w:rPr>
            </w:r>
          </w:ins>
          <w:r>
            <w:rPr>
              <w:noProof/>
              <w:webHidden/>
            </w:rPr>
            <w:fldChar w:fldCharType="separate"/>
          </w:r>
          <w:ins w:id="60" w:author="Stephanie Baer" w:date="2016-01-22T09:08:00Z">
            <w:r>
              <w:rPr>
                <w:noProof/>
                <w:webHidden/>
              </w:rPr>
              <w:t>23</w:t>
            </w:r>
            <w:r>
              <w:rPr>
                <w:noProof/>
                <w:webHidden/>
              </w:rPr>
              <w:fldChar w:fldCharType="end"/>
            </w:r>
            <w:r w:rsidRPr="00B24409">
              <w:rPr>
                <w:rStyle w:val="Hyperlink"/>
                <w:rFonts w:eastAsiaTheme="minorEastAsia"/>
                <w:noProof/>
              </w:rPr>
              <w:fldChar w:fldCharType="end"/>
            </w:r>
          </w:ins>
        </w:p>
        <w:p w14:paraId="144180A5" w14:textId="77777777" w:rsidR="00472283" w:rsidRDefault="00472283">
          <w:pPr>
            <w:pStyle w:val="TOC3"/>
            <w:tabs>
              <w:tab w:val="left" w:pos="960"/>
              <w:tab w:val="right" w:leader="dot" w:pos="9350"/>
            </w:tabs>
            <w:rPr>
              <w:ins w:id="61" w:author="Stephanie Baer" w:date="2016-01-22T09:08:00Z"/>
              <w:rFonts w:eastAsiaTheme="minorEastAsia" w:cstheme="minorBidi"/>
              <w:noProof/>
              <w:sz w:val="22"/>
              <w:szCs w:val="22"/>
            </w:rPr>
          </w:pPr>
          <w:ins w:id="62"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"_Toc441217023"</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5.1.7</w:t>
            </w:r>
            <w:r>
              <w:rPr>
                <w:rFonts w:eastAsiaTheme="minorEastAsia" w:cstheme="minorBidi"/>
                <w:noProof/>
                <w:sz w:val="22"/>
                <w:szCs w:val="22"/>
              </w:rPr>
              <w:tab/>
            </w:r>
            <w:r w:rsidRPr="00B24409">
              <w:rPr>
                <w:rStyle w:val="Hyperlink"/>
                <w:rFonts w:eastAsiaTheme="minorEastAsia"/>
                <w:noProof/>
              </w:rPr>
              <w:t>ENERGY STAR Room Air Conditioner</w:t>
            </w:r>
            <w:r>
              <w:rPr>
                <w:noProof/>
                <w:webHidden/>
              </w:rPr>
              <w:tab/>
            </w:r>
            <w:r>
              <w:rPr>
                <w:noProof/>
                <w:webHidden/>
              </w:rPr>
              <w:fldChar w:fldCharType="begin"/>
            </w:r>
            <w:r>
              <w:rPr>
                <w:noProof/>
                <w:webHidden/>
              </w:rPr>
              <w:instrText xml:space="preserve"> PAGEREF _Toc441217023 \h </w:instrText>
            </w:r>
            <w:r>
              <w:rPr>
                <w:noProof/>
                <w:webHidden/>
              </w:rPr>
            </w:r>
          </w:ins>
          <w:r>
            <w:rPr>
              <w:noProof/>
              <w:webHidden/>
            </w:rPr>
            <w:fldChar w:fldCharType="separate"/>
          </w:r>
          <w:ins w:id="63" w:author="Stephanie Baer" w:date="2016-01-22T09:08:00Z">
            <w:r>
              <w:rPr>
                <w:noProof/>
                <w:webHidden/>
              </w:rPr>
              <w:t>30</w:t>
            </w:r>
            <w:r>
              <w:rPr>
                <w:noProof/>
                <w:webHidden/>
              </w:rPr>
              <w:fldChar w:fldCharType="end"/>
            </w:r>
            <w:r w:rsidRPr="00B24409">
              <w:rPr>
                <w:rStyle w:val="Hyperlink"/>
                <w:rFonts w:eastAsiaTheme="minorEastAsia"/>
                <w:noProof/>
              </w:rPr>
              <w:fldChar w:fldCharType="end"/>
            </w:r>
          </w:ins>
        </w:p>
        <w:p w14:paraId="2FF0F30A" w14:textId="77777777" w:rsidR="00472283" w:rsidRDefault="00472283">
          <w:pPr>
            <w:pStyle w:val="TOC3"/>
            <w:tabs>
              <w:tab w:val="left" w:pos="960"/>
              <w:tab w:val="right" w:leader="dot" w:pos="9350"/>
            </w:tabs>
            <w:rPr>
              <w:ins w:id="64" w:author="Stephanie Baer" w:date="2016-01-22T09:08:00Z"/>
              <w:rFonts w:eastAsiaTheme="minorEastAsia" w:cstheme="minorBidi"/>
              <w:noProof/>
              <w:sz w:val="22"/>
              <w:szCs w:val="22"/>
            </w:rPr>
          </w:pPr>
          <w:ins w:id="65"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"_Toc441217024"</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5.1.8</w:t>
            </w:r>
            <w:r>
              <w:rPr>
                <w:rFonts w:eastAsiaTheme="minorEastAsia" w:cstheme="minorBidi"/>
                <w:noProof/>
                <w:sz w:val="22"/>
                <w:szCs w:val="22"/>
              </w:rPr>
              <w:tab/>
            </w:r>
            <w:r w:rsidRPr="00B24409">
              <w:rPr>
                <w:rStyle w:val="Hyperlink"/>
                <w:rFonts w:eastAsiaTheme="minorEastAsia"/>
                <w:noProof/>
              </w:rPr>
              <w:t>Refrigerator and Freezer Recycling</w:t>
            </w:r>
            <w:r>
              <w:rPr>
                <w:noProof/>
                <w:webHidden/>
              </w:rPr>
              <w:tab/>
            </w:r>
            <w:r>
              <w:rPr>
                <w:noProof/>
                <w:webHidden/>
              </w:rPr>
              <w:fldChar w:fldCharType="begin"/>
            </w:r>
            <w:r>
              <w:rPr>
                <w:noProof/>
                <w:webHidden/>
              </w:rPr>
              <w:instrText xml:space="preserve"> PAGEREF _Toc441217024 \h </w:instrText>
            </w:r>
            <w:r>
              <w:rPr>
                <w:noProof/>
                <w:webHidden/>
              </w:rPr>
            </w:r>
          </w:ins>
          <w:r>
            <w:rPr>
              <w:noProof/>
              <w:webHidden/>
            </w:rPr>
            <w:fldChar w:fldCharType="separate"/>
          </w:r>
          <w:ins w:id="66" w:author="Stephanie Baer" w:date="2016-01-22T09:08:00Z">
            <w:r>
              <w:rPr>
                <w:noProof/>
                <w:webHidden/>
              </w:rPr>
              <w:t>35</w:t>
            </w:r>
            <w:r>
              <w:rPr>
                <w:noProof/>
                <w:webHidden/>
              </w:rPr>
              <w:fldChar w:fldCharType="end"/>
            </w:r>
            <w:r w:rsidRPr="00B24409">
              <w:rPr>
                <w:rStyle w:val="Hyperlink"/>
                <w:rFonts w:eastAsiaTheme="minorEastAsia"/>
                <w:noProof/>
              </w:rPr>
              <w:fldChar w:fldCharType="end"/>
            </w:r>
          </w:ins>
        </w:p>
        <w:p w14:paraId="49A889D8" w14:textId="77777777" w:rsidR="00472283" w:rsidRDefault="00472283">
          <w:pPr>
            <w:pStyle w:val="TOC3"/>
            <w:tabs>
              <w:tab w:val="left" w:pos="960"/>
              <w:tab w:val="right" w:leader="dot" w:pos="9350"/>
            </w:tabs>
            <w:rPr>
              <w:ins w:id="67" w:author="Stephanie Baer" w:date="2016-01-22T09:08:00Z"/>
              <w:rFonts w:eastAsiaTheme="minorEastAsia" w:cstheme="minorBidi"/>
              <w:noProof/>
              <w:sz w:val="22"/>
              <w:szCs w:val="22"/>
            </w:rPr>
          </w:pPr>
          <w:ins w:id="68"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"_Toc441217025"</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5.1.9</w:t>
            </w:r>
            <w:r>
              <w:rPr>
                <w:rFonts w:eastAsiaTheme="minorEastAsia" w:cstheme="minorBidi"/>
                <w:noProof/>
                <w:sz w:val="22"/>
                <w:szCs w:val="22"/>
              </w:rPr>
              <w:tab/>
            </w:r>
            <w:r w:rsidRPr="00B24409">
              <w:rPr>
                <w:rStyle w:val="Hyperlink"/>
                <w:rFonts w:eastAsiaTheme="minorEastAsia"/>
                <w:noProof/>
              </w:rPr>
              <w:t>Room Air Conditioner Recycling</w:t>
            </w:r>
            <w:r>
              <w:rPr>
                <w:noProof/>
                <w:webHidden/>
              </w:rPr>
              <w:tab/>
            </w:r>
            <w:r>
              <w:rPr>
                <w:noProof/>
                <w:webHidden/>
              </w:rPr>
              <w:fldChar w:fldCharType="begin"/>
            </w:r>
            <w:r>
              <w:rPr>
                <w:noProof/>
                <w:webHidden/>
              </w:rPr>
              <w:instrText xml:space="preserve"> PAGEREF _Toc441217025 \h </w:instrText>
            </w:r>
            <w:r>
              <w:rPr>
                <w:noProof/>
                <w:webHidden/>
              </w:rPr>
            </w:r>
          </w:ins>
          <w:r>
            <w:rPr>
              <w:noProof/>
              <w:webHidden/>
            </w:rPr>
            <w:fldChar w:fldCharType="separate"/>
          </w:r>
          <w:ins w:id="69" w:author="Stephanie Baer" w:date="2016-01-22T09:08:00Z">
            <w:r>
              <w:rPr>
                <w:noProof/>
                <w:webHidden/>
              </w:rPr>
              <w:t>40</w:t>
            </w:r>
            <w:r>
              <w:rPr>
                <w:noProof/>
                <w:webHidden/>
              </w:rPr>
              <w:fldChar w:fldCharType="end"/>
            </w:r>
            <w:r w:rsidRPr="00B24409">
              <w:rPr>
                <w:rStyle w:val="Hyperlink"/>
                <w:rFonts w:eastAsiaTheme="minorEastAsia"/>
                <w:noProof/>
              </w:rPr>
              <w:fldChar w:fldCharType="end"/>
            </w:r>
          </w:ins>
        </w:p>
        <w:p w14:paraId="61BCFAAF" w14:textId="77777777" w:rsidR="00472283" w:rsidRDefault="00472283">
          <w:pPr>
            <w:pStyle w:val="TOC3"/>
            <w:tabs>
              <w:tab w:val="left" w:pos="1200"/>
              <w:tab w:val="right" w:leader="dot" w:pos="9350"/>
            </w:tabs>
            <w:rPr>
              <w:ins w:id="70" w:author="Stephanie Baer" w:date="2016-01-22T09:08:00Z"/>
              <w:rFonts w:eastAsiaTheme="minorEastAsia" w:cstheme="minorBidi"/>
              <w:noProof/>
              <w:sz w:val="22"/>
              <w:szCs w:val="22"/>
            </w:rPr>
          </w:pPr>
          <w:ins w:id="71"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"_Toc441217026"</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5.1.10</w:t>
            </w:r>
            <w:r>
              <w:rPr>
                <w:rFonts w:eastAsiaTheme="minorEastAsia" w:cstheme="minorBidi"/>
                <w:noProof/>
                <w:sz w:val="22"/>
                <w:szCs w:val="22"/>
              </w:rPr>
              <w:tab/>
            </w:r>
            <w:r w:rsidRPr="00B24409">
              <w:rPr>
                <w:rStyle w:val="Hyperlink"/>
                <w:rFonts w:eastAsiaTheme="minorEastAsia"/>
                <w:noProof/>
              </w:rPr>
              <w:t>ENERGY STAR Clothes Dryer</w:t>
            </w:r>
            <w:r>
              <w:rPr>
                <w:noProof/>
                <w:webHidden/>
              </w:rPr>
              <w:tab/>
            </w:r>
            <w:r>
              <w:rPr>
                <w:noProof/>
                <w:webHidden/>
              </w:rPr>
              <w:fldChar w:fldCharType="begin"/>
            </w:r>
            <w:r>
              <w:rPr>
                <w:noProof/>
                <w:webHidden/>
              </w:rPr>
              <w:instrText xml:space="preserve"> PAGEREF _Toc441217026 \h </w:instrText>
            </w:r>
            <w:r>
              <w:rPr>
                <w:noProof/>
                <w:webHidden/>
              </w:rPr>
            </w:r>
          </w:ins>
          <w:r>
            <w:rPr>
              <w:noProof/>
              <w:webHidden/>
            </w:rPr>
            <w:fldChar w:fldCharType="separate"/>
          </w:r>
          <w:ins w:id="72" w:author="Stephanie Baer" w:date="2016-01-22T09:08:00Z">
            <w:r>
              <w:rPr>
                <w:noProof/>
                <w:webHidden/>
              </w:rPr>
              <w:t>43</w:t>
            </w:r>
            <w:r>
              <w:rPr>
                <w:noProof/>
                <w:webHidden/>
              </w:rPr>
              <w:fldChar w:fldCharType="end"/>
            </w:r>
            <w:r w:rsidRPr="00B24409">
              <w:rPr>
                <w:rStyle w:val="Hyperlink"/>
                <w:rFonts w:eastAsiaTheme="minorEastAsia"/>
                <w:noProof/>
              </w:rPr>
              <w:fldChar w:fldCharType="end"/>
            </w:r>
          </w:ins>
        </w:p>
        <w:p w14:paraId="29E9F5E6" w14:textId="77777777" w:rsidR="00472283" w:rsidRDefault="00472283">
          <w:pPr>
            <w:pStyle w:val="TOC2"/>
            <w:tabs>
              <w:tab w:val="left" w:pos="480"/>
              <w:tab w:val="right" w:leader="dot" w:pos="9350"/>
            </w:tabs>
            <w:rPr>
              <w:ins w:id="73" w:author="Stephanie Baer" w:date="2016-01-22T09:08:00Z"/>
              <w:rFonts w:eastAsiaTheme="minorEastAsia" w:cstheme="minorBidi"/>
              <w:b w:val="0"/>
              <w:bCs w:val="0"/>
              <w:noProof/>
              <w:sz w:val="22"/>
              <w:szCs w:val="22"/>
            </w:rPr>
          </w:pPr>
          <w:ins w:id="74"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"_Toc441217027"</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rPr>
              <w:t>5.2</w:t>
            </w:r>
            <w:r>
              <w:rPr>
                <w:rFonts w:eastAsiaTheme="minorEastAsia" w:cstheme="minorBidi"/>
                <w:b w:val="0"/>
                <w:bCs w:val="0"/>
                <w:noProof/>
                <w:sz w:val="22"/>
                <w:szCs w:val="22"/>
              </w:rPr>
              <w:tab/>
            </w:r>
            <w:r w:rsidRPr="00B24409">
              <w:rPr>
                <w:rStyle w:val="Hyperlink"/>
                <w:rFonts w:eastAsiaTheme="minorEastAsia"/>
                <w:noProof/>
              </w:rPr>
              <w:t>Consumer Electronics End Use</w:t>
            </w:r>
            <w:r>
              <w:rPr>
                <w:noProof/>
                <w:webHidden/>
              </w:rPr>
              <w:tab/>
            </w:r>
            <w:r>
              <w:rPr>
                <w:noProof/>
                <w:webHidden/>
              </w:rPr>
              <w:fldChar w:fldCharType="begin"/>
            </w:r>
            <w:r>
              <w:rPr>
                <w:noProof/>
                <w:webHidden/>
              </w:rPr>
              <w:instrText xml:space="preserve"> PAGEREF _Toc441217027 \h </w:instrText>
            </w:r>
            <w:r>
              <w:rPr>
                <w:noProof/>
                <w:webHidden/>
              </w:rPr>
            </w:r>
          </w:ins>
          <w:r>
            <w:rPr>
              <w:noProof/>
              <w:webHidden/>
            </w:rPr>
            <w:fldChar w:fldCharType="separate"/>
          </w:r>
          <w:ins w:id="75" w:author="Stephanie Baer" w:date="2016-01-22T09:08:00Z">
            <w:r>
              <w:rPr>
                <w:noProof/>
                <w:webHidden/>
              </w:rPr>
              <w:t>47</w:t>
            </w:r>
            <w:r>
              <w:rPr>
                <w:noProof/>
                <w:webHidden/>
              </w:rPr>
              <w:fldChar w:fldCharType="end"/>
            </w:r>
            <w:r w:rsidRPr="00B24409">
              <w:rPr>
                <w:rStyle w:val="Hyperlink"/>
                <w:rFonts w:eastAsiaTheme="minorEastAsia"/>
                <w:noProof/>
              </w:rPr>
              <w:fldChar w:fldCharType="end"/>
            </w:r>
          </w:ins>
        </w:p>
        <w:p w14:paraId="0F8B48BB" w14:textId="77777777" w:rsidR="00472283" w:rsidRDefault="00472283">
          <w:pPr>
            <w:pStyle w:val="TOC3"/>
            <w:tabs>
              <w:tab w:val="left" w:pos="960"/>
              <w:tab w:val="right" w:leader="dot" w:pos="9350"/>
            </w:tabs>
            <w:rPr>
              <w:ins w:id="76" w:author="Stephanie Baer" w:date="2016-01-22T09:08:00Z"/>
              <w:rFonts w:eastAsiaTheme="minorEastAsia" w:cstheme="minorBidi"/>
              <w:noProof/>
              <w:sz w:val="22"/>
              <w:szCs w:val="22"/>
            </w:rPr>
          </w:pPr>
          <w:ins w:id="77"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"_Toc441217028"</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5.2.1</w:t>
            </w:r>
            <w:r>
              <w:rPr>
                <w:rFonts w:eastAsiaTheme="minorEastAsia" w:cstheme="minorBidi"/>
                <w:noProof/>
                <w:sz w:val="22"/>
                <w:szCs w:val="22"/>
              </w:rPr>
              <w:tab/>
            </w:r>
            <w:r w:rsidRPr="00B24409">
              <w:rPr>
                <w:rStyle w:val="Hyperlink"/>
                <w:rFonts w:eastAsiaTheme="minorEastAsia"/>
                <w:noProof/>
              </w:rPr>
              <w:t>Advanced Power Strip – Tier 1</w:t>
            </w:r>
            <w:r>
              <w:rPr>
                <w:noProof/>
                <w:webHidden/>
              </w:rPr>
              <w:tab/>
            </w:r>
            <w:r>
              <w:rPr>
                <w:noProof/>
                <w:webHidden/>
              </w:rPr>
              <w:fldChar w:fldCharType="begin"/>
            </w:r>
            <w:r>
              <w:rPr>
                <w:noProof/>
                <w:webHidden/>
              </w:rPr>
              <w:instrText xml:space="preserve"> PAGEREF _Toc441217028 \h </w:instrText>
            </w:r>
            <w:r>
              <w:rPr>
                <w:noProof/>
                <w:webHidden/>
              </w:rPr>
            </w:r>
          </w:ins>
          <w:r>
            <w:rPr>
              <w:noProof/>
              <w:webHidden/>
            </w:rPr>
            <w:fldChar w:fldCharType="separate"/>
          </w:r>
          <w:ins w:id="78" w:author="Stephanie Baer" w:date="2016-01-22T09:08:00Z">
            <w:r>
              <w:rPr>
                <w:noProof/>
                <w:webHidden/>
              </w:rPr>
              <w:t>47</w:t>
            </w:r>
            <w:r>
              <w:rPr>
                <w:noProof/>
                <w:webHidden/>
              </w:rPr>
              <w:fldChar w:fldCharType="end"/>
            </w:r>
            <w:r w:rsidRPr="00B24409">
              <w:rPr>
                <w:rStyle w:val="Hyperlink"/>
                <w:rFonts w:eastAsiaTheme="minorEastAsia"/>
                <w:noProof/>
              </w:rPr>
              <w:fldChar w:fldCharType="end"/>
            </w:r>
          </w:ins>
        </w:p>
        <w:p w14:paraId="6D71EF0B" w14:textId="77777777" w:rsidR="00472283" w:rsidRDefault="00472283">
          <w:pPr>
            <w:pStyle w:val="TOC3"/>
            <w:tabs>
              <w:tab w:val="left" w:pos="960"/>
              <w:tab w:val="right" w:leader="dot" w:pos="9350"/>
            </w:tabs>
            <w:rPr>
              <w:ins w:id="79" w:author="Stephanie Baer" w:date="2016-01-22T09:08:00Z"/>
              <w:rFonts w:eastAsiaTheme="minorEastAsia" w:cstheme="minorBidi"/>
              <w:noProof/>
              <w:sz w:val="22"/>
              <w:szCs w:val="22"/>
            </w:rPr>
          </w:pPr>
          <w:ins w:id="80"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"_Toc441217029"</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5.2.2</w:t>
            </w:r>
            <w:r>
              <w:rPr>
                <w:rFonts w:eastAsiaTheme="minorEastAsia" w:cstheme="minorBidi"/>
                <w:noProof/>
                <w:sz w:val="22"/>
                <w:szCs w:val="22"/>
              </w:rPr>
              <w:tab/>
            </w:r>
            <w:r w:rsidRPr="00B24409">
              <w:rPr>
                <w:rStyle w:val="Hyperlink"/>
                <w:rFonts w:eastAsiaTheme="minorEastAsia"/>
                <w:noProof/>
              </w:rPr>
              <w:t>Tier 2 Advanced Power Strips (APS) – Residential Audio Visual</w:t>
            </w:r>
            <w:r>
              <w:rPr>
                <w:noProof/>
                <w:webHidden/>
              </w:rPr>
              <w:tab/>
            </w:r>
            <w:r>
              <w:rPr>
                <w:noProof/>
                <w:webHidden/>
              </w:rPr>
              <w:fldChar w:fldCharType="begin"/>
            </w:r>
            <w:r>
              <w:rPr>
                <w:noProof/>
                <w:webHidden/>
              </w:rPr>
              <w:instrText xml:space="preserve"> PAGEREF _Toc441217029 \h </w:instrText>
            </w:r>
            <w:r>
              <w:rPr>
                <w:noProof/>
                <w:webHidden/>
              </w:rPr>
            </w:r>
          </w:ins>
          <w:r>
            <w:rPr>
              <w:noProof/>
              <w:webHidden/>
            </w:rPr>
            <w:fldChar w:fldCharType="separate"/>
          </w:r>
          <w:ins w:id="81" w:author="Stephanie Baer" w:date="2016-01-22T09:08:00Z">
            <w:r>
              <w:rPr>
                <w:noProof/>
                <w:webHidden/>
              </w:rPr>
              <w:t>49</w:t>
            </w:r>
            <w:r>
              <w:rPr>
                <w:noProof/>
                <w:webHidden/>
              </w:rPr>
              <w:fldChar w:fldCharType="end"/>
            </w:r>
            <w:r w:rsidRPr="00B24409">
              <w:rPr>
                <w:rStyle w:val="Hyperlink"/>
                <w:rFonts w:eastAsiaTheme="minorEastAsia"/>
                <w:noProof/>
              </w:rPr>
              <w:fldChar w:fldCharType="end"/>
            </w:r>
          </w:ins>
        </w:p>
        <w:p w14:paraId="46EC7347" w14:textId="77777777" w:rsidR="00472283" w:rsidRDefault="00472283">
          <w:pPr>
            <w:pStyle w:val="TOC2"/>
            <w:tabs>
              <w:tab w:val="left" w:pos="480"/>
              <w:tab w:val="right" w:leader="dot" w:pos="9350"/>
            </w:tabs>
            <w:rPr>
              <w:ins w:id="82" w:author="Stephanie Baer" w:date="2016-01-22T09:08:00Z"/>
              <w:rFonts w:eastAsiaTheme="minorEastAsia" w:cstheme="minorBidi"/>
              <w:b w:val="0"/>
              <w:bCs w:val="0"/>
              <w:noProof/>
              <w:sz w:val="22"/>
              <w:szCs w:val="22"/>
            </w:rPr>
          </w:pPr>
          <w:ins w:id="83"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"_Toc441217030"</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rPr>
              <w:t>5.3</w:t>
            </w:r>
            <w:r>
              <w:rPr>
                <w:rFonts w:eastAsiaTheme="minorEastAsia" w:cstheme="minorBidi"/>
                <w:b w:val="0"/>
                <w:bCs w:val="0"/>
                <w:noProof/>
                <w:sz w:val="22"/>
                <w:szCs w:val="22"/>
              </w:rPr>
              <w:tab/>
            </w:r>
            <w:r w:rsidRPr="00B24409">
              <w:rPr>
                <w:rStyle w:val="Hyperlink"/>
                <w:rFonts w:eastAsiaTheme="minorEastAsia"/>
                <w:noProof/>
              </w:rPr>
              <w:t>HVAC End Use</w:t>
            </w:r>
            <w:r>
              <w:rPr>
                <w:noProof/>
                <w:webHidden/>
              </w:rPr>
              <w:tab/>
            </w:r>
            <w:r>
              <w:rPr>
                <w:noProof/>
                <w:webHidden/>
              </w:rPr>
              <w:fldChar w:fldCharType="begin"/>
            </w:r>
            <w:r>
              <w:rPr>
                <w:noProof/>
                <w:webHidden/>
              </w:rPr>
              <w:instrText xml:space="preserve"> PAGEREF _Toc441217030 \h </w:instrText>
            </w:r>
            <w:r>
              <w:rPr>
                <w:noProof/>
                <w:webHidden/>
              </w:rPr>
            </w:r>
          </w:ins>
          <w:r>
            <w:rPr>
              <w:noProof/>
              <w:webHidden/>
            </w:rPr>
            <w:fldChar w:fldCharType="separate"/>
          </w:r>
          <w:ins w:id="84" w:author="Stephanie Baer" w:date="2016-01-22T09:08:00Z">
            <w:r>
              <w:rPr>
                <w:noProof/>
                <w:webHidden/>
              </w:rPr>
              <w:t>53</w:t>
            </w:r>
            <w:r>
              <w:rPr>
                <w:noProof/>
                <w:webHidden/>
              </w:rPr>
              <w:fldChar w:fldCharType="end"/>
            </w:r>
            <w:r w:rsidRPr="00B24409">
              <w:rPr>
                <w:rStyle w:val="Hyperlink"/>
                <w:rFonts w:eastAsiaTheme="minorEastAsia"/>
                <w:noProof/>
              </w:rPr>
              <w:fldChar w:fldCharType="end"/>
            </w:r>
          </w:ins>
        </w:p>
        <w:p w14:paraId="780F556A" w14:textId="77777777" w:rsidR="00472283" w:rsidRDefault="00472283">
          <w:pPr>
            <w:pStyle w:val="TOC3"/>
            <w:tabs>
              <w:tab w:val="left" w:pos="960"/>
              <w:tab w:val="right" w:leader="dot" w:pos="9350"/>
            </w:tabs>
            <w:rPr>
              <w:ins w:id="85" w:author="Stephanie Baer" w:date="2016-01-22T09:08:00Z"/>
              <w:rFonts w:eastAsiaTheme="minorEastAsia" w:cstheme="minorBidi"/>
              <w:noProof/>
              <w:sz w:val="22"/>
              <w:szCs w:val="22"/>
            </w:rPr>
          </w:pPr>
          <w:ins w:id="86"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"_Toc441217031"</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5.3.1</w:t>
            </w:r>
            <w:r>
              <w:rPr>
                <w:rFonts w:eastAsiaTheme="minorEastAsia" w:cstheme="minorBidi"/>
                <w:noProof/>
                <w:sz w:val="22"/>
                <w:szCs w:val="22"/>
              </w:rPr>
              <w:tab/>
            </w:r>
            <w:r w:rsidRPr="00B24409">
              <w:rPr>
                <w:rStyle w:val="Hyperlink"/>
                <w:rFonts w:eastAsiaTheme="minorEastAsia"/>
                <w:noProof/>
              </w:rPr>
              <w:t>Air Source Heat Pump</w:t>
            </w:r>
            <w:r>
              <w:rPr>
                <w:noProof/>
                <w:webHidden/>
              </w:rPr>
              <w:tab/>
            </w:r>
            <w:r>
              <w:rPr>
                <w:noProof/>
                <w:webHidden/>
              </w:rPr>
              <w:fldChar w:fldCharType="begin"/>
            </w:r>
            <w:r>
              <w:rPr>
                <w:noProof/>
                <w:webHidden/>
              </w:rPr>
              <w:instrText xml:space="preserve"> PAGEREF _Toc441217031 \h </w:instrText>
            </w:r>
            <w:r>
              <w:rPr>
                <w:noProof/>
                <w:webHidden/>
              </w:rPr>
            </w:r>
          </w:ins>
          <w:r>
            <w:rPr>
              <w:noProof/>
              <w:webHidden/>
            </w:rPr>
            <w:fldChar w:fldCharType="separate"/>
          </w:r>
          <w:ins w:id="87" w:author="Stephanie Baer" w:date="2016-01-22T09:08:00Z">
            <w:r>
              <w:rPr>
                <w:noProof/>
                <w:webHidden/>
              </w:rPr>
              <w:t>53</w:t>
            </w:r>
            <w:r>
              <w:rPr>
                <w:noProof/>
                <w:webHidden/>
              </w:rPr>
              <w:fldChar w:fldCharType="end"/>
            </w:r>
            <w:r w:rsidRPr="00B24409">
              <w:rPr>
                <w:rStyle w:val="Hyperlink"/>
                <w:rFonts w:eastAsiaTheme="minorEastAsia"/>
                <w:noProof/>
              </w:rPr>
              <w:fldChar w:fldCharType="end"/>
            </w:r>
          </w:ins>
        </w:p>
        <w:p w14:paraId="7F4CAF8D" w14:textId="77777777" w:rsidR="00472283" w:rsidRDefault="00472283">
          <w:pPr>
            <w:pStyle w:val="TOC3"/>
            <w:tabs>
              <w:tab w:val="left" w:pos="960"/>
              <w:tab w:val="right" w:leader="dot" w:pos="9350"/>
            </w:tabs>
            <w:rPr>
              <w:ins w:id="88" w:author="Stephanie Baer" w:date="2016-01-22T09:08:00Z"/>
              <w:rFonts w:eastAsiaTheme="minorEastAsia" w:cstheme="minorBidi"/>
              <w:noProof/>
              <w:sz w:val="22"/>
              <w:szCs w:val="22"/>
            </w:rPr>
          </w:pPr>
          <w:ins w:id="89"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"_Toc441217032"</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5.3.2</w:t>
            </w:r>
            <w:r>
              <w:rPr>
                <w:rFonts w:eastAsiaTheme="minorEastAsia" w:cstheme="minorBidi"/>
                <w:noProof/>
                <w:sz w:val="22"/>
                <w:szCs w:val="22"/>
              </w:rPr>
              <w:tab/>
            </w:r>
            <w:r w:rsidRPr="00B24409">
              <w:rPr>
                <w:rStyle w:val="Hyperlink"/>
                <w:rFonts w:eastAsiaTheme="minorEastAsia"/>
                <w:noProof/>
              </w:rPr>
              <w:t>Boiler Pipe Insulation</w:t>
            </w:r>
            <w:r>
              <w:rPr>
                <w:noProof/>
                <w:webHidden/>
              </w:rPr>
              <w:tab/>
            </w:r>
            <w:r>
              <w:rPr>
                <w:noProof/>
                <w:webHidden/>
              </w:rPr>
              <w:fldChar w:fldCharType="begin"/>
            </w:r>
            <w:r>
              <w:rPr>
                <w:noProof/>
                <w:webHidden/>
              </w:rPr>
              <w:instrText xml:space="preserve"> PAGEREF _Toc441217032 \h </w:instrText>
            </w:r>
            <w:r>
              <w:rPr>
                <w:noProof/>
                <w:webHidden/>
              </w:rPr>
            </w:r>
          </w:ins>
          <w:r>
            <w:rPr>
              <w:noProof/>
              <w:webHidden/>
            </w:rPr>
            <w:fldChar w:fldCharType="separate"/>
          </w:r>
          <w:ins w:id="90" w:author="Stephanie Baer" w:date="2016-01-22T09:08:00Z">
            <w:r>
              <w:rPr>
                <w:noProof/>
                <w:webHidden/>
              </w:rPr>
              <w:t>61</w:t>
            </w:r>
            <w:r>
              <w:rPr>
                <w:noProof/>
                <w:webHidden/>
              </w:rPr>
              <w:fldChar w:fldCharType="end"/>
            </w:r>
            <w:r w:rsidRPr="00B24409">
              <w:rPr>
                <w:rStyle w:val="Hyperlink"/>
                <w:rFonts w:eastAsiaTheme="minorEastAsia"/>
                <w:noProof/>
              </w:rPr>
              <w:fldChar w:fldCharType="end"/>
            </w:r>
          </w:ins>
        </w:p>
        <w:p w14:paraId="3BF7B1BA" w14:textId="77777777" w:rsidR="00472283" w:rsidRDefault="00472283">
          <w:pPr>
            <w:pStyle w:val="TOC3"/>
            <w:tabs>
              <w:tab w:val="left" w:pos="960"/>
              <w:tab w:val="right" w:leader="dot" w:pos="9350"/>
            </w:tabs>
            <w:rPr>
              <w:ins w:id="91" w:author="Stephanie Baer" w:date="2016-01-22T09:08:00Z"/>
              <w:rFonts w:eastAsiaTheme="minorEastAsia" w:cstheme="minorBidi"/>
              <w:noProof/>
              <w:sz w:val="22"/>
              <w:szCs w:val="22"/>
            </w:rPr>
          </w:pPr>
          <w:ins w:id="92"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"_Toc441217033"</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5.3.3</w:t>
            </w:r>
            <w:r>
              <w:rPr>
                <w:rFonts w:eastAsiaTheme="minorEastAsia" w:cstheme="minorBidi"/>
                <w:noProof/>
                <w:sz w:val="22"/>
                <w:szCs w:val="22"/>
              </w:rPr>
              <w:tab/>
            </w:r>
            <w:r w:rsidRPr="00B24409">
              <w:rPr>
                <w:rStyle w:val="Hyperlink"/>
                <w:rFonts w:eastAsiaTheme="minorEastAsia"/>
                <w:noProof/>
              </w:rPr>
              <w:t>Central Air Conditioning &gt; 14.5 SEER</w:t>
            </w:r>
            <w:r>
              <w:rPr>
                <w:noProof/>
                <w:webHidden/>
              </w:rPr>
              <w:tab/>
            </w:r>
            <w:r>
              <w:rPr>
                <w:noProof/>
                <w:webHidden/>
              </w:rPr>
              <w:fldChar w:fldCharType="begin"/>
            </w:r>
            <w:r>
              <w:rPr>
                <w:noProof/>
                <w:webHidden/>
              </w:rPr>
              <w:instrText xml:space="preserve"> PAGEREF _Toc441217033 \h </w:instrText>
            </w:r>
            <w:r>
              <w:rPr>
                <w:noProof/>
                <w:webHidden/>
              </w:rPr>
            </w:r>
          </w:ins>
          <w:r>
            <w:rPr>
              <w:noProof/>
              <w:webHidden/>
            </w:rPr>
            <w:fldChar w:fldCharType="separate"/>
          </w:r>
          <w:ins w:id="93" w:author="Stephanie Baer" w:date="2016-01-22T09:08:00Z">
            <w:r>
              <w:rPr>
                <w:noProof/>
                <w:webHidden/>
              </w:rPr>
              <w:t>64</w:t>
            </w:r>
            <w:r>
              <w:rPr>
                <w:noProof/>
                <w:webHidden/>
              </w:rPr>
              <w:fldChar w:fldCharType="end"/>
            </w:r>
            <w:r w:rsidRPr="00B24409">
              <w:rPr>
                <w:rStyle w:val="Hyperlink"/>
                <w:rFonts w:eastAsiaTheme="minorEastAsia"/>
                <w:noProof/>
              </w:rPr>
              <w:fldChar w:fldCharType="end"/>
            </w:r>
          </w:ins>
        </w:p>
        <w:p w14:paraId="286A1000" w14:textId="77777777" w:rsidR="00472283" w:rsidRDefault="00472283">
          <w:pPr>
            <w:pStyle w:val="TOC3"/>
            <w:tabs>
              <w:tab w:val="left" w:pos="960"/>
              <w:tab w:val="right" w:leader="dot" w:pos="9350"/>
            </w:tabs>
            <w:rPr>
              <w:ins w:id="94" w:author="Stephanie Baer" w:date="2016-01-22T09:08:00Z"/>
              <w:rFonts w:eastAsiaTheme="minorEastAsia" w:cstheme="minorBidi"/>
              <w:noProof/>
              <w:sz w:val="22"/>
              <w:szCs w:val="22"/>
            </w:rPr>
          </w:pPr>
          <w:ins w:id="95"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"_Toc441217034"</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5.3.4</w:t>
            </w:r>
            <w:r>
              <w:rPr>
                <w:rFonts w:eastAsiaTheme="minorEastAsia" w:cstheme="minorBidi"/>
                <w:noProof/>
                <w:sz w:val="22"/>
                <w:szCs w:val="22"/>
              </w:rPr>
              <w:tab/>
            </w:r>
            <w:r w:rsidRPr="00B24409">
              <w:rPr>
                <w:rStyle w:val="Hyperlink"/>
                <w:rFonts w:eastAsiaTheme="minorEastAsia"/>
                <w:noProof/>
              </w:rPr>
              <w:t>Duct Insulation and Sealing</w:t>
            </w:r>
            <w:r>
              <w:rPr>
                <w:noProof/>
                <w:webHidden/>
              </w:rPr>
              <w:tab/>
            </w:r>
            <w:r>
              <w:rPr>
                <w:noProof/>
                <w:webHidden/>
              </w:rPr>
              <w:fldChar w:fldCharType="begin"/>
            </w:r>
            <w:r>
              <w:rPr>
                <w:noProof/>
                <w:webHidden/>
              </w:rPr>
              <w:instrText xml:space="preserve"> PAGEREF _Toc441217034 \h </w:instrText>
            </w:r>
            <w:r>
              <w:rPr>
                <w:noProof/>
                <w:webHidden/>
              </w:rPr>
            </w:r>
          </w:ins>
          <w:r>
            <w:rPr>
              <w:noProof/>
              <w:webHidden/>
            </w:rPr>
            <w:fldChar w:fldCharType="separate"/>
          </w:r>
          <w:ins w:id="96" w:author="Stephanie Baer" w:date="2016-01-22T09:08:00Z">
            <w:r>
              <w:rPr>
                <w:noProof/>
                <w:webHidden/>
              </w:rPr>
              <w:t>70</w:t>
            </w:r>
            <w:r>
              <w:rPr>
                <w:noProof/>
                <w:webHidden/>
              </w:rPr>
              <w:fldChar w:fldCharType="end"/>
            </w:r>
            <w:r w:rsidRPr="00B24409">
              <w:rPr>
                <w:rStyle w:val="Hyperlink"/>
                <w:rFonts w:eastAsiaTheme="minorEastAsia"/>
                <w:noProof/>
              </w:rPr>
              <w:fldChar w:fldCharType="end"/>
            </w:r>
          </w:ins>
        </w:p>
        <w:p w14:paraId="07F4AB44" w14:textId="77777777" w:rsidR="00472283" w:rsidRDefault="00472283">
          <w:pPr>
            <w:pStyle w:val="TOC3"/>
            <w:tabs>
              <w:tab w:val="left" w:pos="960"/>
              <w:tab w:val="right" w:leader="dot" w:pos="9350"/>
            </w:tabs>
            <w:rPr>
              <w:ins w:id="97" w:author="Stephanie Baer" w:date="2016-01-22T09:08:00Z"/>
              <w:rFonts w:eastAsiaTheme="minorEastAsia" w:cstheme="minorBidi"/>
              <w:noProof/>
              <w:sz w:val="22"/>
              <w:szCs w:val="22"/>
            </w:rPr>
          </w:pPr>
          <w:ins w:id="98"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"_Toc441217035"</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5.3.5</w:t>
            </w:r>
            <w:r>
              <w:rPr>
                <w:rFonts w:eastAsiaTheme="minorEastAsia" w:cstheme="minorBidi"/>
                <w:noProof/>
                <w:sz w:val="22"/>
                <w:szCs w:val="22"/>
              </w:rPr>
              <w:tab/>
            </w:r>
            <w:r w:rsidRPr="00B24409">
              <w:rPr>
                <w:rStyle w:val="Hyperlink"/>
                <w:rFonts w:eastAsiaTheme="majorEastAsia" w:cstheme="majorBidi"/>
                <w:iCs/>
                <w:smallCaps/>
                <w:noProof/>
              </w:rPr>
              <w:t>F</w:t>
            </w:r>
            <w:r w:rsidRPr="00B24409">
              <w:rPr>
                <w:rStyle w:val="Hyperlink"/>
                <w:rFonts w:eastAsiaTheme="minorEastAsia"/>
                <w:noProof/>
              </w:rPr>
              <w:t>urnace Blower Motor</w:t>
            </w:r>
            <w:r>
              <w:rPr>
                <w:noProof/>
                <w:webHidden/>
              </w:rPr>
              <w:tab/>
            </w:r>
            <w:r>
              <w:rPr>
                <w:noProof/>
                <w:webHidden/>
              </w:rPr>
              <w:fldChar w:fldCharType="begin"/>
            </w:r>
            <w:r>
              <w:rPr>
                <w:noProof/>
                <w:webHidden/>
              </w:rPr>
              <w:instrText xml:space="preserve"> PAGEREF _Toc441217035 \h </w:instrText>
            </w:r>
            <w:r>
              <w:rPr>
                <w:noProof/>
                <w:webHidden/>
              </w:rPr>
            </w:r>
          </w:ins>
          <w:r>
            <w:rPr>
              <w:noProof/>
              <w:webHidden/>
            </w:rPr>
            <w:fldChar w:fldCharType="separate"/>
          </w:r>
          <w:ins w:id="99" w:author="Stephanie Baer" w:date="2016-01-22T09:08:00Z">
            <w:r>
              <w:rPr>
                <w:noProof/>
                <w:webHidden/>
              </w:rPr>
              <w:t>84</w:t>
            </w:r>
            <w:r>
              <w:rPr>
                <w:noProof/>
                <w:webHidden/>
              </w:rPr>
              <w:fldChar w:fldCharType="end"/>
            </w:r>
            <w:r w:rsidRPr="00B24409">
              <w:rPr>
                <w:rStyle w:val="Hyperlink"/>
                <w:rFonts w:eastAsiaTheme="minorEastAsia"/>
                <w:noProof/>
              </w:rPr>
              <w:fldChar w:fldCharType="end"/>
            </w:r>
          </w:ins>
        </w:p>
        <w:p w14:paraId="505B0C52" w14:textId="77777777" w:rsidR="00472283" w:rsidRDefault="00472283">
          <w:pPr>
            <w:pStyle w:val="TOC3"/>
            <w:tabs>
              <w:tab w:val="left" w:pos="960"/>
              <w:tab w:val="right" w:leader="dot" w:pos="9350"/>
            </w:tabs>
            <w:rPr>
              <w:ins w:id="100" w:author="Stephanie Baer" w:date="2016-01-22T09:08:00Z"/>
              <w:rFonts w:eastAsiaTheme="minorEastAsia" w:cstheme="minorBidi"/>
              <w:noProof/>
              <w:sz w:val="22"/>
              <w:szCs w:val="22"/>
            </w:rPr>
          </w:pPr>
          <w:ins w:id="101"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"_Toc441217036"</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5.3.6</w:t>
            </w:r>
            <w:r>
              <w:rPr>
                <w:rFonts w:eastAsiaTheme="minorEastAsia" w:cstheme="minorBidi"/>
                <w:noProof/>
                <w:sz w:val="22"/>
                <w:szCs w:val="22"/>
              </w:rPr>
              <w:tab/>
            </w:r>
            <w:r w:rsidRPr="00B24409">
              <w:rPr>
                <w:rStyle w:val="Hyperlink"/>
                <w:rFonts w:eastAsiaTheme="minorEastAsia"/>
                <w:noProof/>
              </w:rPr>
              <w:t>Gas High Efficiency Boiler</w:t>
            </w:r>
            <w:r>
              <w:rPr>
                <w:noProof/>
                <w:webHidden/>
              </w:rPr>
              <w:tab/>
            </w:r>
            <w:r>
              <w:rPr>
                <w:noProof/>
                <w:webHidden/>
              </w:rPr>
              <w:fldChar w:fldCharType="begin"/>
            </w:r>
            <w:r>
              <w:rPr>
                <w:noProof/>
                <w:webHidden/>
              </w:rPr>
              <w:instrText xml:space="preserve"> PAGEREF _Toc441217036 \h </w:instrText>
            </w:r>
            <w:r>
              <w:rPr>
                <w:noProof/>
                <w:webHidden/>
              </w:rPr>
            </w:r>
          </w:ins>
          <w:r>
            <w:rPr>
              <w:noProof/>
              <w:webHidden/>
            </w:rPr>
            <w:fldChar w:fldCharType="separate"/>
          </w:r>
          <w:ins w:id="102" w:author="Stephanie Baer" w:date="2016-01-22T09:08:00Z">
            <w:r>
              <w:rPr>
                <w:noProof/>
                <w:webHidden/>
              </w:rPr>
              <w:t>88</w:t>
            </w:r>
            <w:r>
              <w:rPr>
                <w:noProof/>
                <w:webHidden/>
              </w:rPr>
              <w:fldChar w:fldCharType="end"/>
            </w:r>
            <w:r w:rsidRPr="00B24409">
              <w:rPr>
                <w:rStyle w:val="Hyperlink"/>
                <w:rFonts w:eastAsiaTheme="minorEastAsia"/>
                <w:noProof/>
              </w:rPr>
              <w:fldChar w:fldCharType="end"/>
            </w:r>
          </w:ins>
        </w:p>
        <w:p w14:paraId="4FF47D9B" w14:textId="77777777" w:rsidR="00472283" w:rsidRDefault="00472283">
          <w:pPr>
            <w:pStyle w:val="TOC3"/>
            <w:tabs>
              <w:tab w:val="left" w:pos="960"/>
              <w:tab w:val="right" w:leader="dot" w:pos="9350"/>
            </w:tabs>
            <w:rPr>
              <w:ins w:id="103" w:author="Stephanie Baer" w:date="2016-01-22T09:08:00Z"/>
              <w:rFonts w:eastAsiaTheme="minorEastAsia" w:cstheme="minorBidi"/>
              <w:noProof/>
              <w:sz w:val="22"/>
              <w:szCs w:val="22"/>
            </w:rPr>
          </w:pPr>
          <w:ins w:id="104"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"_Toc441217037"</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5.3.7</w:t>
            </w:r>
            <w:r>
              <w:rPr>
                <w:rFonts w:eastAsiaTheme="minorEastAsia" w:cstheme="minorBidi"/>
                <w:noProof/>
                <w:sz w:val="22"/>
                <w:szCs w:val="22"/>
              </w:rPr>
              <w:tab/>
            </w:r>
            <w:r w:rsidRPr="00B24409">
              <w:rPr>
                <w:rStyle w:val="Hyperlink"/>
                <w:rFonts w:eastAsiaTheme="minorEastAsia"/>
                <w:noProof/>
              </w:rPr>
              <w:t>Gas High Efficiency Furnace</w:t>
            </w:r>
            <w:r>
              <w:rPr>
                <w:noProof/>
                <w:webHidden/>
              </w:rPr>
              <w:tab/>
            </w:r>
            <w:r>
              <w:rPr>
                <w:noProof/>
                <w:webHidden/>
              </w:rPr>
              <w:fldChar w:fldCharType="begin"/>
            </w:r>
            <w:r>
              <w:rPr>
                <w:noProof/>
                <w:webHidden/>
              </w:rPr>
              <w:instrText xml:space="preserve"> PAGEREF _Toc441217037 \h </w:instrText>
            </w:r>
            <w:r>
              <w:rPr>
                <w:noProof/>
                <w:webHidden/>
              </w:rPr>
            </w:r>
          </w:ins>
          <w:r>
            <w:rPr>
              <w:noProof/>
              <w:webHidden/>
            </w:rPr>
            <w:fldChar w:fldCharType="separate"/>
          </w:r>
          <w:ins w:id="105" w:author="Stephanie Baer" w:date="2016-01-22T09:08:00Z">
            <w:r>
              <w:rPr>
                <w:noProof/>
                <w:webHidden/>
              </w:rPr>
              <w:t>93</w:t>
            </w:r>
            <w:r>
              <w:rPr>
                <w:noProof/>
                <w:webHidden/>
              </w:rPr>
              <w:fldChar w:fldCharType="end"/>
            </w:r>
            <w:r w:rsidRPr="00B24409">
              <w:rPr>
                <w:rStyle w:val="Hyperlink"/>
                <w:rFonts w:eastAsiaTheme="minorEastAsia"/>
                <w:noProof/>
              </w:rPr>
              <w:fldChar w:fldCharType="end"/>
            </w:r>
          </w:ins>
        </w:p>
        <w:p w14:paraId="718378A6" w14:textId="77777777" w:rsidR="00472283" w:rsidRDefault="00472283">
          <w:pPr>
            <w:pStyle w:val="TOC3"/>
            <w:tabs>
              <w:tab w:val="left" w:pos="960"/>
              <w:tab w:val="right" w:leader="dot" w:pos="9350"/>
            </w:tabs>
            <w:rPr>
              <w:ins w:id="106" w:author="Stephanie Baer" w:date="2016-01-22T09:08:00Z"/>
              <w:rFonts w:eastAsiaTheme="minorEastAsia" w:cstheme="minorBidi"/>
              <w:noProof/>
              <w:sz w:val="22"/>
              <w:szCs w:val="22"/>
            </w:rPr>
          </w:pPr>
          <w:ins w:id="107"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"_Toc441217038"</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5.3.8</w:t>
            </w:r>
            <w:r>
              <w:rPr>
                <w:rFonts w:eastAsiaTheme="minorEastAsia" w:cstheme="minorBidi"/>
                <w:noProof/>
                <w:sz w:val="22"/>
                <w:szCs w:val="22"/>
              </w:rPr>
              <w:tab/>
            </w:r>
            <w:r w:rsidRPr="00B24409">
              <w:rPr>
                <w:rStyle w:val="Hyperlink"/>
                <w:rFonts w:eastAsiaTheme="minorEastAsia"/>
                <w:noProof/>
              </w:rPr>
              <w:t>Ground Source Heat Pump</w:t>
            </w:r>
            <w:r>
              <w:rPr>
                <w:noProof/>
                <w:webHidden/>
              </w:rPr>
              <w:tab/>
            </w:r>
            <w:r>
              <w:rPr>
                <w:noProof/>
                <w:webHidden/>
              </w:rPr>
              <w:fldChar w:fldCharType="begin"/>
            </w:r>
            <w:r>
              <w:rPr>
                <w:noProof/>
                <w:webHidden/>
              </w:rPr>
              <w:instrText xml:space="preserve"> PAGEREF _Toc441217038 \h </w:instrText>
            </w:r>
            <w:r>
              <w:rPr>
                <w:noProof/>
                <w:webHidden/>
              </w:rPr>
            </w:r>
          </w:ins>
          <w:r>
            <w:rPr>
              <w:noProof/>
              <w:webHidden/>
            </w:rPr>
            <w:fldChar w:fldCharType="separate"/>
          </w:r>
          <w:ins w:id="108" w:author="Stephanie Baer" w:date="2016-01-22T09:08:00Z">
            <w:r>
              <w:rPr>
                <w:noProof/>
                <w:webHidden/>
              </w:rPr>
              <w:t>98</w:t>
            </w:r>
            <w:r>
              <w:rPr>
                <w:noProof/>
                <w:webHidden/>
              </w:rPr>
              <w:fldChar w:fldCharType="end"/>
            </w:r>
            <w:r w:rsidRPr="00B24409">
              <w:rPr>
                <w:rStyle w:val="Hyperlink"/>
                <w:rFonts w:eastAsiaTheme="minorEastAsia"/>
                <w:noProof/>
              </w:rPr>
              <w:fldChar w:fldCharType="end"/>
            </w:r>
          </w:ins>
        </w:p>
        <w:p w14:paraId="5BB8743C" w14:textId="77777777" w:rsidR="00472283" w:rsidRDefault="00472283">
          <w:pPr>
            <w:pStyle w:val="TOC3"/>
            <w:tabs>
              <w:tab w:val="left" w:pos="960"/>
              <w:tab w:val="right" w:leader="dot" w:pos="9350"/>
            </w:tabs>
            <w:rPr>
              <w:ins w:id="109" w:author="Stephanie Baer" w:date="2016-01-22T09:08:00Z"/>
              <w:rFonts w:eastAsiaTheme="minorEastAsia" w:cstheme="minorBidi"/>
              <w:noProof/>
              <w:sz w:val="22"/>
              <w:szCs w:val="22"/>
            </w:rPr>
          </w:pPr>
          <w:ins w:id="110"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"_Toc441217039"</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5.3.9</w:t>
            </w:r>
            <w:r>
              <w:rPr>
                <w:rFonts w:eastAsiaTheme="minorEastAsia" w:cstheme="minorBidi"/>
                <w:noProof/>
                <w:sz w:val="22"/>
                <w:szCs w:val="22"/>
              </w:rPr>
              <w:tab/>
            </w:r>
            <w:r w:rsidRPr="00B24409">
              <w:rPr>
                <w:rStyle w:val="Hyperlink"/>
                <w:rFonts w:eastAsiaTheme="minorEastAsia"/>
                <w:noProof/>
              </w:rPr>
              <w:t>High Efficiency Bathroom Exhaust Fan</w:t>
            </w:r>
            <w:r>
              <w:rPr>
                <w:noProof/>
                <w:webHidden/>
              </w:rPr>
              <w:tab/>
            </w:r>
            <w:r>
              <w:rPr>
                <w:noProof/>
                <w:webHidden/>
              </w:rPr>
              <w:fldChar w:fldCharType="begin"/>
            </w:r>
            <w:r>
              <w:rPr>
                <w:noProof/>
                <w:webHidden/>
              </w:rPr>
              <w:instrText xml:space="preserve"> PAGEREF _Toc441217039 \h </w:instrText>
            </w:r>
            <w:r>
              <w:rPr>
                <w:noProof/>
                <w:webHidden/>
              </w:rPr>
            </w:r>
          </w:ins>
          <w:r>
            <w:rPr>
              <w:noProof/>
              <w:webHidden/>
            </w:rPr>
            <w:fldChar w:fldCharType="separate"/>
          </w:r>
          <w:ins w:id="111" w:author="Stephanie Baer" w:date="2016-01-22T09:08:00Z">
            <w:r>
              <w:rPr>
                <w:noProof/>
                <w:webHidden/>
              </w:rPr>
              <w:t>116</w:t>
            </w:r>
            <w:r>
              <w:rPr>
                <w:noProof/>
                <w:webHidden/>
              </w:rPr>
              <w:fldChar w:fldCharType="end"/>
            </w:r>
            <w:r w:rsidRPr="00B24409">
              <w:rPr>
                <w:rStyle w:val="Hyperlink"/>
                <w:rFonts w:eastAsiaTheme="minorEastAsia"/>
                <w:noProof/>
              </w:rPr>
              <w:fldChar w:fldCharType="end"/>
            </w:r>
          </w:ins>
        </w:p>
        <w:p w14:paraId="4E500C6B" w14:textId="77777777" w:rsidR="00472283" w:rsidRDefault="00472283">
          <w:pPr>
            <w:pStyle w:val="TOC3"/>
            <w:tabs>
              <w:tab w:val="left" w:pos="1200"/>
              <w:tab w:val="right" w:leader="dot" w:pos="9350"/>
            </w:tabs>
            <w:rPr>
              <w:ins w:id="112" w:author="Stephanie Baer" w:date="2016-01-22T09:08:00Z"/>
              <w:rFonts w:eastAsiaTheme="minorEastAsia" w:cstheme="minorBidi"/>
              <w:noProof/>
              <w:sz w:val="22"/>
              <w:szCs w:val="22"/>
            </w:rPr>
          </w:pPr>
          <w:ins w:id="113"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"_Toc441217040"</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5.3.10</w:t>
            </w:r>
            <w:r>
              <w:rPr>
                <w:rFonts w:eastAsiaTheme="minorEastAsia" w:cstheme="minorBidi"/>
                <w:noProof/>
                <w:sz w:val="22"/>
                <w:szCs w:val="22"/>
              </w:rPr>
              <w:tab/>
            </w:r>
            <w:r w:rsidRPr="00B24409">
              <w:rPr>
                <w:rStyle w:val="Hyperlink"/>
                <w:rFonts w:eastAsiaTheme="minorEastAsia"/>
                <w:noProof/>
              </w:rPr>
              <w:t>HVAC Tune Up (Central Air Conditioning or Air Source Heat Pump)</w:t>
            </w:r>
            <w:r>
              <w:rPr>
                <w:noProof/>
                <w:webHidden/>
              </w:rPr>
              <w:tab/>
            </w:r>
            <w:r>
              <w:rPr>
                <w:noProof/>
                <w:webHidden/>
              </w:rPr>
              <w:fldChar w:fldCharType="begin"/>
            </w:r>
            <w:r>
              <w:rPr>
                <w:noProof/>
                <w:webHidden/>
              </w:rPr>
              <w:instrText xml:space="preserve"> PAGEREF _Toc441217040 \h </w:instrText>
            </w:r>
            <w:r>
              <w:rPr>
                <w:noProof/>
                <w:webHidden/>
              </w:rPr>
            </w:r>
          </w:ins>
          <w:r>
            <w:rPr>
              <w:noProof/>
              <w:webHidden/>
            </w:rPr>
            <w:fldChar w:fldCharType="separate"/>
          </w:r>
          <w:ins w:id="114" w:author="Stephanie Baer" w:date="2016-01-22T09:08:00Z">
            <w:r>
              <w:rPr>
                <w:noProof/>
                <w:webHidden/>
              </w:rPr>
              <w:t>119</w:t>
            </w:r>
            <w:r>
              <w:rPr>
                <w:noProof/>
                <w:webHidden/>
              </w:rPr>
              <w:fldChar w:fldCharType="end"/>
            </w:r>
            <w:r w:rsidRPr="00B24409">
              <w:rPr>
                <w:rStyle w:val="Hyperlink"/>
                <w:rFonts w:eastAsiaTheme="minorEastAsia"/>
                <w:noProof/>
              </w:rPr>
              <w:fldChar w:fldCharType="end"/>
            </w:r>
          </w:ins>
        </w:p>
        <w:p w14:paraId="6FF950EA" w14:textId="77777777" w:rsidR="00472283" w:rsidRDefault="00472283">
          <w:pPr>
            <w:pStyle w:val="TOC3"/>
            <w:tabs>
              <w:tab w:val="left" w:pos="1200"/>
              <w:tab w:val="right" w:leader="dot" w:pos="9350"/>
            </w:tabs>
            <w:rPr>
              <w:ins w:id="115" w:author="Stephanie Baer" w:date="2016-01-22T09:08:00Z"/>
              <w:rFonts w:eastAsiaTheme="minorEastAsia" w:cstheme="minorBidi"/>
              <w:noProof/>
              <w:sz w:val="22"/>
              <w:szCs w:val="22"/>
            </w:rPr>
          </w:pPr>
          <w:ins w:id="116"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"_Toc441217041"</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5.3.11</w:t>
            </w:r>
            <w:r>
              <w:rPr>
                <w:rFonts w:eastAsiaTheme="minorEastAsia" w:cstheme="minorBidi"/>
                <w:noProof/>
                <w:sz w:val="22"/>
                <w:szCs w:val="22"/>
              </w:rPr>
              <w:tab/>
            </w:r>
            <w:r w:rsidRPr="00B24409">
              <w:rPr>
                <w:rStyle w:val="Hyperlink"/>
                <w:rFonts w:eastAsiaTheme="minorEastAsia"/>
                <w:noProof/>
              </w:rPr>
              <w:t>Programmable Thermostats</w:t>
            </w:r>
            <w:r>
              <w:rPr>
                <w:noProof/>
                <w:webHidden/>
              </w:rPr>
              <w:tab/>
            </w:r>
            <w:r>
              <w:rPr>
                <w:noProof/>
                <w:webHidden/>
              </w:rPr>
              <w:fldChar w:fldCharType="begin"/>
            </w:r>
            <w:r>
              <w:rPr>
                <w:noProof/>
                <w:webHidden/>
              </w:rPr>
              <w:instrText xml:space="preserve"> PAGEREF _Toc441217041 \h </w:instrText>
            </w:r>
            <w:r>
              <w:rPr>
                <w:noProof/>
                <w:webHidden/>
              </w:rPr>
            </w:r>
          </w:ins>
          <w:r>
            <w:rPr>
              <w:noProof/>
              <w:webHidden/>
            </w:rPr>
            <w:fldChar w:fldCharType="separate"/>
          </w:r>
          <w:ins w:id="117" w:author="Stephanie Baer" w:date="2016-01-22T09:08:00Z">
            <w:r>
              <w:rPr>
                <w:noProof/>
                <w:webHidden/>
              </w:rPr>
              <w:t>124</w:t>
            </w:r>
            <w:r>
              <w:rPr>
                <w:noProof/>
                <w:webHidden/>
              </w:rPr>
              <w:fldChar w:fldCharType="end"/>
            </w:r>
            <w:r w:rsidRPr="00B24409">
              <w:rPr>
                <w:rStyle w:val="Hyperlink"/>
                <w:rFonts w:eastAsiaTheme="minorEastAsia"/>
                <w:noProof/>
              </w:rPr>
              <w:fldChar w:fldCharType="end"/>
            </w:r>
          </w:ins>
        </w:p>
        <w:p w14:paraId="4AA21E5D" w14:textId="77777777" w:rsidR="00472283" w:rsidRDefault="00472283">
          <w:pPr>
            <w:pStyle w:val="TOC3"/>
            <w:tabs>
              <w:tab w:val="left" w:pos="1200"/>
              <w:tab w:val="right" w:leader="dot" w:pos="9350"/>
            </w:tabs>
            <w:rPr>
              <w:ins w:id="118" w:author="Stephanie Baer" w:date="2016-01-22T09:08:00Z"/>
              <w:rFonts w:eastAsiaTheme="minorEastAsia" w:cstheme="minorBidi"/>
              <w:noProof/>
              <w:sz w:val="22"/>
              <w:szCs w:val="22"/>
            </w:rPr>
          </w:pPr>
          <w:ins w:id="119"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"_Toc441217042"</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5.3.12</w:t>
            </w:r>
            <w:r>
              <w:rPr>
                <w:rFonts w:eastAsiaTheme="minorEastAsia" w:cstheme="minorBidi"/>
                <w:noProof/>
                <w:sz w:val="22"/>
                <w:szCs w:val="22"/>
              </w:rPr>
              <w:tab/>
            </w:r>
            <w:r w:rsidRPr="00B24409">
              <w:rPr>
                <w:rStyle w:val="Hyperlink"/>
                <w:rFonts w:eastAsiaTheme="minorEastAsia"/>
                <w:noProof/>
              </w:rPr>
              <w:t>Ductless Heat Pumps</w:t>
            </w:r>
            <w:r>
              <w:rPr>
                <w:noProof/>
                <w:webHidden/>
              </w:rPr>
              <w:tab/>
            </w:r>
            <w:r>
              <w:rPr>
                <w:noProof/>
                <w:webHidden/>
              </w:rPr>
              <w:fldChar w:fldCharType="begin"/>
            </w:r>
            <w:r>
              <w:rPr>
                <w:noProof/>
                <w:webHidden/>
              </w:rPr>
              <w:instrText xml:space="preserve"> PAGEREF _Toc441217042 \h </w:instrText>
            </w:r>
            <w:r>
              <w:rPr>
                <w:noProof/>
                <w:webHidden/>
              </w:rPr>
            </w:r>
          </w:ins>
          <w:r>
            <w:rPr>
              <w:noProof/>
              <w:webHidden/>
            </w:rPr>
            <w:fldChar w:fldCharType="separate"/>
          </w:r>
          <w:ins w:id="120" w:author="Stephanie Baer" w:date="2016-01-22T09:08:00Z">
            <w:r>
              <w:rPr>
                <w:noProof/>
                <w:webHidden/>
              </w:rPr>
              <w:t>129</w:t>
            </w:r>
            <w:r>
              <w:rPr>
                <w:noProof/>
                <w:webHidden/>
              </w:rPr>
              <w:fldChar w:fldCharType="end"/>
            </w:r>
            <w:r w:rsidRPr="00B24409">
              <w:rPr>
                <w:rStyle w:val="Hyperlink"/>
                <w:rFonts w:eastAsiaTheme="minorEastAsia"/>
                <w:noProof/>
              </w:rPr>
              <w:fldChar w:fldCharType="end"/>
            </w:r>
          </w:ins>
        </w:p>
        <w:p w14:paraId="4873AB47" w14:textId="77777777" w:rsidR="00472283" w:rsidRDefault="00472283">
          <w:pPr>
            <w:pStyle w:val="TOC3"/>
            <w:tabs>
              <w:tab w:val="left" w:pos="1200"/>
              <w:tab w:val="right" w:leader="dot" w:pos="9350"/>
            </w:tabs>
            <w:rPr>
              <w:ins w:id="121" w:author="Stephanie Baer" w:date="2016-01-22T09:08:00Z"/>
              <w:rFonts w:eastAsiaTheme="minorEastAsia" w:cstheme="minorBidi"/>
              <w:noProof/>
              <w:sz w:val="22"/>
              <w:szCs w:val="22"/>
            </w:rPr>
          </w:pPr>
          <w:ins w:id="122"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"_Toc441217043"</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5.3.13</w:t>
            </w:r>
            <w:r>
              <w:rPr>
                <w:rFonts w:eastAsiaTheme="minorEastAsia" w:cstheme="minorBidi"/>
                <w:noProof/>
                <w:sz w:val="22"/>
                <w:szCs w:val="22"/>
              </w:rPr>
              <w:tab/>
            </w:r>
            <w:r w:rsidRPr="00B24409">
              <w:rPr>
                <w:rStyle w:val="Hyperlink"/>
                <w:rFonts w:eastAsiaTheme="minorEastAsia"/>
                <w:noProof/>
              </w:rPr>
              <w:t>Residential Furnace Tune-Up</w:t>
            </w:r>
            <w:r>
              <w:rPr>
                <w:noProof/>
                <w:webHidden/>
              </w:rPr>
              <w:tab/>
            </w:r>
            <w:r>
              <w:rPr>
                <w:noProof/>
                <w:webHidden/>
              </w:rPr>
              <w:fldChar w:fldCharType="begin"/>
            </w:r>
            <w:r>
              <w:rPr>
                <w:noProof/>
                <w:webHidden/>
              </w:rPr>
              <w:instrText xml:space="preserve"> PAGEREF _Toc441217043 \h </w:instrText>
            </w:r>
            <w:r>
              <w:rPr>
                <w:noProof/>
                <w:webHidden/>
              </w:rPr>
            </w:r>
          </w:ins>
          <w:r>
            <w:rPr>
              <w:noProof/>
              <w:webHidden/>
            </w:rPr>
            <w:fldChar w:fldCharType="separate"/>
          </w:r>
          <w:ins w:id="123" w:author="Stephanie Baer" w:date="2016-01-22T09:08:00Z">
            <w:r>
              <w:rPr>
                <w:noProof/>
                <w:webHidden/>
              </w:rPr>
              <w:t>135</w:t>
            </w:r>
            <w:r>
              <w:rPr>
                <w:noProof/>
                <w:webHidden/>
              </w:rPr>
              <w:fldChar w:fldCharType="end"/>
            </w:r>
            <w:r w:rsidRPr="00B24409">
              <w:rPr>
                <w:rStyle w:val="Hyperlink"/>
                <w:rFonts w:eastAsiaTheme="minorEastAsia"/>
                <w:noProof/>
              </w:rPr>
              <w:fldChar w:fldCharType="end"/>
            </w:r>
          </w:ins>
        </w:p>
        <w:p w14:paraId="187EA64D" w14:textId="77777777" w:rsidR="00472283" w:rsidRDefault="00472283">
          <w:pPr>
            <w:pStyle w:val="TOC3"/>
            <w:tabs>
              <w:tab w:val="left" w:pos="1200"/>
              <w:tab w:val="right" w:leader="dot" w:pos="9350"/>
            </w:tabs>
            <w:rPr>
              <w:ins w:id="124" w:author="Stephanie Baer" w:date="2016-01-22T09:08:00Z"/>
              <w:rFonts w:eastAsiaTheme="minorEastAsia" w:cstheme="minorBidi"/>
              <w:noProof/>
              <w:sz w:val="22"/>
              <w:szCs w:val="22"/>
            </w:rPr>
          </w:pPr>
          <w:ins w:id="125"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"_Toc441217044"</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5.3.14</w:t>
            </w:r>
            <w:r>
              <w:rPr>
                <w:rFonts w:eastAsiaTheme="minorEastAsia" w:cstheme="minorBidi"/>
                <w:noProof/>
                <w:sz w:val="22"/>
                <w:szCs w:val="22"/>
              </w:rPr>
              <w:tab/>
            </w:r>
            <w:r w:rsidRPr="00B24409">
              <w:rPr>
                <w:rStyle w:val="Hyperlink"/>
                <w:rFonts w:eastAsiaTheme="minorEastAsia"/>
                <w:noProof/>
              </w:rPr>
              <w:t>Boiler Reset Controls</w:t>
            </w:r>
            <w:r>
              <w:rPr>
                <w:noProof/>
                <w:webHidden/>
              </w:rPr>
              <w:tab/>
            </w:r>
            <w:r>
              <w:rPr>
                <w:noProof/>
                <w:webHidden/>
              </w:rPr>
              <w:fldChar w:fldCharType="begin"/>
            </w:r>
            <w:r>
              <w:rPr>
                <w:noProof/>
                <w:webHidden/>
              </w:rPr>
              <w:instrText xml:space="preserve"> PAGEREF _Toc441217044 \h </w:instrText>
            </w:r>
            <w:r>
              <w:rPr>
                <w:noProof/>
                <w:webHidden/>
              </w:rPr>
            </w:r>
          </w:ins>
          <w:r>
            <w:rPr>
              <w:noProof/>
              <w:webHidden/>
            </w:rPr>
            <w:fldChar w:fldCharType="separate"/>
          </w:r>
          <w:ins w:id="126" w:author="Stephanie Baer" w:date="2016-01-22T09:08:00Z">
            <w:r>
              <w:rPr>
                <w:noProof/>
                <w:webHidden/>
              </w:rPr>
              <w:t>139</w:t>
            </w:r>
            <w:r>
              <w:rPr>
                <w:noProof/>
                <w:webHidden/>
              </w:rPr>
              <w:fldChar w:fldCharType="end"/>
            </w:r>
            <w:r w:rsidRPr="00B24409">
              <w:rPr>
                <w:rStyle w:val="Hyperlink"/>
                <w:rFonts w:eastAsiaTheme="minorEastAsia"/>
                <w:noProof/>
              </w:rPr>
              <w:fldChar w:fldCharType="end"/>
            </w:r>
          </w:ins>
        </w:p>
        <w:p w14:paraId="4DBE93D7" w14:textId="77777777" w:rsidR="00472283" w:rsidRDefault="00472283">
          <w:pPr>
            <w:pStyle w:val="TOC3"/>
            <w:tabs>
              <w:tab w:val="left" w:pos="1200"/>
              <w:tab w:val="right" w:leader="dot" w:pos="9350"/>
            </w:tabs>
            <w:rPr>
              <w:ins w:id="127" w:author="Stephanie Baer" w:date="2016-01-22T09:08:00Z"/>
              <w:rFonts w:eastAsiaTheme="minorEastAsia" w:cstheme="minorBidi"/>
              <w:noProof/>
              <w:sz w:val="22"/>
              <w:szCs w:val="22"/>
            </w:rPr>
          </w:pPr>
          <w:ins w:id="128"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"_Toc441217045"</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5.3.15</w:t>
            </w:r>
            <w:r>
              <w:rPr>
                <w:rFonts w:eastAsiaTheme="minorEastAsia" w:cstheme="minorBidi"/>
                <w:noProof/>
                <w:sz w:val="22"/>
                <w:szCs w:val="22"/>
              </w:rPr>
              <w:tab/>
            </w:r>
            <w:r w:rsidRPr="00B24409">
              <w:rPr>
                <w:rStyle w:val="Hyperlink"/>
                <w:rFonts w:eastAsiaTheme="minorEastAsia"/>
                <w:noProof/>
              </w:rPr>
              <w:t>ENERGY STAR Ceiling Fan</w:t>
            </w:r>
            <w:r>
              <w:rPr>
                <w:noProof/>
                <w:webHidden/>
              </w:rPr>
              <w:tab/>
            </w:r>
            <w:r>
              <w:rPr>
                <w:noProof/>
                <w:webHidden/>
              </w:rPr>
              <w:fldChar w:fldCharType="begin"/>
            </w:r>
            <w:r>
              <w:rPr>
                <w:noProof/>
                <w:webHidden/>
              </w:rPr>
              <w:instrText xml:space="preserve"> PAGEREF _Toc441217045 \h </w:instrText>
            </w:r>
            <w:r>
              <w:rPr>
                <w:noProof/>
                <w:webHidden/>
              </w:rPr>
            </w:r>
          </w:ins>
          <w:r>
            <w:rPr>
              <w:noProof/>
              <w:webHidden/>
            </w:rPr>
            <w:fldChar w:fldCharType="separate"/>
          </w:r>
          <w:ins w:id="129" w:author="Stephanie Baer" w:date="2016-01-22T09:08:00Z">
            <w:r>
              <w:rPr>
                <w:noProof/>
                <w:webHidden/>
              </w:rPr>
              <w:t>142</w:t>
            </w:r>
            <w:r>
              <w:rPr>
                <w:noProof/>
                <w:webHidden/>
              </w:rPr>
              <w:fldChar w:fldCharType="end"/>
            </w:r>
            <w:r w:rsidRPr="00B24409">
              <w:rPr>
                <w:rStyle w:val="Hyperlink"/>
                <w:rFonts w:eastAsiaTheme="minorEastAsia"/>
                <w:noProof/>
              </w:rPr>
              <w:fldChar w:fldCharType="end"/>
            </w:r>
          </w:ins>
        </w:p>
        <w:p w14:paraId="233A7DF7" w14:textId="77777777" w:rsidR="00472283" w:rsidRDefault="00472283">
          <w:pPr>
            <w:pStyle w:val="TOC3"/>
            <w:tabs>
              <w:tab w:val="left" w:pos="1200"/>
              <w:tab w:val="right" w:leader="dot" w:pos="9350"/>
            </w:tabs>
            <w:rPr>
              <w:ins w:id="130" w:author="Stephanie Baer" w:date="2016-01-22T09:08:00Z"/>
              <w:rFonts w:eastAsiaTheme="minorEastAsia" w:cstheme="minorBidi"/>
              <w:noProof/>
              <w:sz w:val="22"/>
              <w:szCs w:val="22"/>
            </w:rPr>
          </w:pPr>
          <w:ins w:id="131"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"_Toc441217046"</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5.3.16</w:t>
            </w:r>
            <w:r>
              <w:rPr>
                <w:rFonts w:eastAsiaTheme="minorEastAsia" w:cstheme="minorBidi"/>
                <w:noProof/>
                <w:sz w:val="22"/>
                <w:szCs w:val="22"/>
              </w:rPr>
              <w:tab/>
            </w:r>
            <w:r w:rsidRPr="00B24409">
              <w:rPr>
                <w:rStyle w:val="Hyperlink"/>
                <w:rFonts w:eastAsiaTheme="minorEastAsia"/>
                <w:noProof/>
              </w:rPr>
              <w:t>Advanced Thermostats</w:t>
            </w:r>
            <w:r>
              <w:rPr>
                <w:noProof/>
                <w:webHidden/>
              </w:rPr>
              <w:tab/>
            </w:r>
            <w:r>
              <w:rPr>
                <w:noProof/>
                <w:webHidden/>
              </w:rPr>
              <w:fldChar w:fldCharType="begin"/>
            </w:r>
            <w:r>
              <w:rPr>
                <w:noProof/>
                <w:webHidden/>
              </w:rPr>
              <w:instrText xml:space="preserve"> PAGEREF _Toc441217046 \h </w:instrText>
            </w:r>
            <w:r>
              <w:rPr>
                <w:noProof/>
                <w:webHidden/>
              </w:rPr>
            </w:r>
          </w:ins>
          <w:r>
            <w:rPr>
              <w:noProof/>
              <w:webHidden/>
            </w:rPr>
            <w:fldChar w:fldCharType="separate"/>
          </w:r>
          <w:ins w:id="132" w:author="Stephanie Baer" w:date="2016-01-22T09:08:00Z">
            <w:r>
              <w:rPr>
                <w:noProof/>
                <w:webHidden/>
              </w:rPr>
              <w:t>147</w:t>
            </w:r>
            <w:r>
              <w:rPr>
                <w:noProof/>
                <w:webHidden/>
              </w:rPr>
              <w:fldChar w:fldCharType="end"/>
            </w:r>
            <w:r w:rsidRPr="00B24409">
              <w:rPr>
                <w:rStyle w:val="Hyperlink"/>
                <w:rFonts w:eastAsiaTheme="minorEastAsia"/>
                <w:noProof/>
              </w:rPr>
              <w:fldChar w:fldCharType="end"/>
            </w:r>
          </w:ins>
        </w:p>
        <w:p w14:paraId="15FF44ED" w14:textId="77777777" w:rsidR="00472283" w:rsidRDefault="00472283">
          <w:pPr>
            <w:pStyle w:val="TOC2"/>
            <w:tabs>
              <w:tab w:val="left" w:pos="480"/>
              <w:tab w:val="right" w:leader="dot" w:pos="9350"/>
            </w:tabs>
            <w:rPr>
              <w:ins w:id="133" w:author="Stephanie Baer" w:date="2016-01-22T09:08:00Z"/>
              <w:rFonts w:eastAsiaTheme="minorEastAsia" w:cstheme="minorBidi"/>
              <w:b w:val="0"/>
              <w:bCs w:val="0"/>
              <w:noProof/>
              <w:sz w:val="22"/>
              <w:szCs w:val="22"/>
            </w:rPr>
          </w:pPr>
          <w:ins w:id="134" w:author="Stephanie Baer" w:date="2016-01-22T09:08:00Z">
            <w:r w:rsidRPr="00B24409">
              <w:rPr>
                <w:rStyle w:val="Hyperlink"/>
                <w:rFonts w:eastAsiaTheme="minorEastAsia"/>
                <w:noProof/>
              </w:rPr>
              <w:lastRenderedPageBreak/>
              <w:fldChar w:fldCharType="begin"/>
            </w:r>
            <w:r w:rsidRPr="00B24409">
              <w:rPr>
                <w:rStyle w:val="Hyperlink"/>
                <w:rFonts w:eastAsiaTheme="minorEastAsia"/>
                <w:noProof/>
              </w:rPr>
              <w:instrText xml:space="preserve"> </w:instrText>
            </w:r>
            <w:r>
              <w:rPr>
                <w:noProof/>
              </w:rPr>
              <w:instrText>HYPERLINK \l "_Toc441217047"</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rPr>
              <w:t>5.4</w:t>
            </w:r>
            <w:r>
              <w:rPr>
                <w:rFonts w:eastAsiaTheme="minorEastAsia" w:cstheme="minorBidi"/>
                <w:b w:val="0"/>
                <w:bCs w:val="0"/>
                <w:noProof/>
                <w:sz w:val="22"/>
                <w:szCs w:val="22"/>
              </w:rPr>
              <w:tab/>
            </w:r>
            <w:r w:rsidRPr="00B24409">
              <w:rPr>
                <w:rStyle w:val="Hyperlink"/>
                <w:rFonts w:eastAsiaTheme="minorEastAsia"/>
                <w:noProof/>
              </w:rPr>
              <w:t>Hot Water End Use</w:t>
            </w:r>
            <w:r>
              <w:rPr>
                <w:noProof/>
                <w:webHidden/>
              </w:rPr>
              <w:tab/>
            </w:r>
            <w:r>
              <w:rPr>
                <w:noProof/>
                <w:webHidden/>
              </w:rPr>
              <w:fldChar w:fldCharType="begin"/>
            </w:r>
            <w:r>
              <w:rPr>
                <w:noProof/>
                <w:webHidden/>
              </w:rPr>
              <w:instrText xml:space="preserve"> PAGEREF _Toc441217047 \h </w:instrText>
            </w:r>
            <w:r>
              <w:rPr>
                <w:noProof/>
                <w:webHidden/>
              </w:rPr>
            </w:r>
          </w:ins>
          <w:r>
            <w:rPr>
              <w:noProof/>
              <w:webHidden/>
            </w:rPr>
            <w:fldChar w:fldCharType="separate"/>
          </w:r>
          <w:ins w:id="135" w:author="Stephanie Baer" w:date="2016-01-22T09:08:00Z">
            <w:r>
              <w:rPr>
                <w:noProof/>
                <w:webHidden/>
              </w:rPr>
              <w:t>155</w:t>
            </w:r>
            <w:r>
              <w:rPr>
                <w:noProof/>
                <w:webHidden/>
              </w:rPr>
              <w:fldChar w:fldCharType="end"/>
            </w:r>
            <w:r w:rsidRPr="00B24409">
              <w:rPr>
                <w:rStyle w:val="Hyperlink"/>
                <w:rFonts w:eastAsiaTheme="minorEastAsia"/>
                <w:noProof/>
              </w:rPr>
              <w:fldChar w:fldCharType="end"/>
            </w:r>
          </w:ins>
        </w:p>
        <w:p w14:paraId="7D03E38D" w14:textId="77777777" w:rsidR="00472283" w:rsidRDefault="00472283">
          <w:pPr>
            <w:pStyle w:val="TOC3"/>
            <w:tabs>
              <w:tab w:val="left" w:pos="960"/>
              <w:tab w:val="right" w:leader="dot" w:pos="9350"/>
            </w:tabs>
            <w:rPr>
              <w:ins w:id="136" w:author="Stephanie Baer" w:date="2016-01-22T09:08:00Z"/>
              <w:rFonts w:eastAsiaTheme="minorEastAsia" w:cstheme="minorBidi"/>
              <w:noProof/>
              <w:sz w:val="22"/>
              <w:szCs w:val="22"/>
            </w:rPr>
          </w:pPr>
          <w:ins w:id="137"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"_Toc441217048"</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5.4.1</w:t>
            </w:r>
            <w:r>
              <w:rPr>
                <w:rFonts w:eastAsiaTheme="minorEastAsia" w:cstheme="minorBidi"/>
                <w:noProof/>
                <w:sz w:val="22"/>
                <w:szCs w:val="22"/>
              </w:rPr>
              <w:tab/>
            </w:r>
            <w:r w:rsidRPr="00B24409">
              <w:rPr>
                <w:rStyle w:val="Hyperlink"/>
                <w:rFonts w:eastAsiaTheme="minorEastAsia"/>
                <w:noProof/>
              </w:rPr>
              <w:t>Domestic Hot Water Pipe Insulation</w:t>
            </w:r>
            <w:r>
              <w:rPr>
                <w:noProof/>
                <w:webHidden/>
              </w:rPr>
              <w:tab/>
            </w:r>
            <w:r>
              <w:rPr>
                <w:noProof/>
                <w:webHidden/>
              </w:rPr>
              <w:fldChar w:fldCharType="begin"/>
            </w:r>
            <w:r>
              <w:rPr>
                <w:noProof/>
                <w:webHidden/>
              </w:rPr>
              <w:instrText xml:space="preserve"> PAGEREF _Toc441217048 \h </w:instrText>
            </w:r>
            <w:r>
              <w:rPr>
                <w:noProof/>
                <w:webHidden/>
              </w:rPr>
            </w:r>
          </w:ins>
          <w:r>
            <w:rPr>
              <w:noProof/>
              <w:webHidden/>
            </w:rPr>
            <w:fldChar w:fldCharType="separate"/>
          </w:r>
          <w:ins w:id="138" w:author="Stephanie Baer" w:date="2016-01-22T09:08:00Z">
            <w:r>
              <w:rPr>
                <w:noProof/>
                <w:webHidden/>
              </w:rPr>
              <w:t>155</w:t>
            </w:r>
            <w:r>
              <w:rPr>
                <w:noProof/>
                <w:webHidden/>
              </w:rPr>
              <w:fldChar w:fldCharType="end"/>
            </w:r>
            <w:r w:rsidRPr="00B24409">
              <w:rPr>
                <w:rStyle w:val="Hyperlink"/>
                <w:rFonts w:eastAsiaTheme="minorEastAsia"/>
                <w:noProof/>
              </w:rPr>
              <w:fldChar w:fldCharType="end"/>
            </w:r>
          </w:ins>
        </w:p>
        <w:p w14:paraId="193DA5EA" w14:textId="77777777" w:rsidR="00472283" w:rsidRDefault="00472283">
          <w:pPr>
            <w:pStyle w:val="TOC3"/>
            <w:tabs>
              <w:tab w:val="left" w:pos="960"/>
              <w:tab w:val="right" w:leader="dot" w:pos="9350"/>
            </w:tabs>
            <w:rPr>
              <w:ins w:id="139" w:author="Stephanie Baer" w:date="2016-01-22T09:08:00Z"/>
              <w:rFonts w:eastAsiaTheme="minorEastAsia" w:cstheme="minorBidi"/>
              <w:noProof/>
              <w:sz w:val="22"/>
              <w:szCs w:val="22"/>
            </w:rPr>
          </w:pPr>
          <w:ins w:id="140"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"_Toc441217049"</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5.4.2</w:t>
            </w:r>
            <w:r>
              <w:rPr>
                <w:rFonts w:eastAsiaTheme="minorEastAsia" w:cstheme="minorBidi"/>
                <w:noProof/>
                <w:sz w:val="22"/>
                <w:szCs w:val="22"/>
              </w:rPr>
              <w:tab/>
            </w:r>
            <w:r w:rsidRPr="00B24409">
              <w:rPr>
                <w:rStyle w:val="Hyperlink"/>
                <w:rFonts w:eastAsiaTheme="minorEastAsia"/>
                <w:noProof/>
              </w:rPr>
              <w:t>Gas Water Heater</w:t>
            </w:r>
            <w:r>
              <w:rPr>
                <w:noProof/>
                <w:webHidden/>
              </w:rPr>
              <w:tab/>
            </w:r>
            <w:r>
              <w:rPr>
                <w:noProof/>
                <w:webHidden/>
              </w:rPr>
              <w:fldChar w:fldCharType="begin"/>
            </w:r>
            <w:r>
              <w:rPr>
                <w:noProof/>
                <w:webHidden/>
              </w:rPr>
              <w:instrText xml:space="preserve"> PAGEREF _Toc441217049 \h </w:instrText>
            </w:r>
            <w:r>
              <w:rPr>
                <w:noProof/>
                <w:webHidden/>
              </w:rPr>
            </w:r>
          </w:ins>
          <w:r>
            <w:rPr>
              <w:noProof/>
              <w:webHidden/>
            </w:rPr>
            <w:fldChar w:fldCharType="separate"/>
          </w:r>
          <w:ins w:id="141" w:author="Stephanie Baer" w:date="2016-01-22T09:08:00Z">
            <w:r>
              <w:rPr>
                <w:noProof/>
                <w:webHidden/>
              </w:rPr>
              <w:t>159</w:t>
            </w:r>
            <w:r>
              <w:rPr>
                <w:noProof/>
                <w:webHidden/>
              </w:rPr>
              <w:fldChar w:fldCharType="end"/>
            </w:r>
            <w:r w:rsidRPr="00B24409">
              <w:rPr>
                <w:rStyle w:val="Hyperlink"/>
                <w:rFonts w:eastAsiaTheme="minorEastAsia"/>
                <w:noProof/>
              </w:rPr>
              <w:fldChar w:fldCharType="end"/>
            </w:r>
          </w:ins>
        </w:p>
        <w:p w14:paraId="6D12C810" w14:textId="77777777" w:rsidR="00472283" w:rsidRDefault="00472283">
          <w:pPr>
            <w:pStyle w:val="TOC3"/>
            <w:tabs>
              <w:tab w:val="left" w:pos="960"/>
              <w:tab w:val="right" w:leader="dot" w:pos="9350"/>
            </w:tabs>
            <w:rPr>
              <w:ins w:id="142" w:author="Stephanie Baer" w:date="2016-01-22T09:08:00Z"/>
              <w:rFonts w:eastAsiaTheme="minorEastAsia" w:cstheme="minorBidi"/>
              <w:noProof/>
              <w:sz w:val="22"/>
              <w:szCs w:val="22"/>
            </w:rPr>
          </w:pPr>
          <w:ins w:id="143"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"_Toc441217050"</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5.4.3</w:t>
            </w:r>
            <w:r>
              <w:rPr>
                <w:rFonts w:eastAsiaTheme="minorEastAsia" w:cstheme="minorBidi"/>
                <w:noProof/>
                <w:sz w:val="22"/>
                <w:szCs w:val="22"/>
              </w:rPr>
              <w:tab/>
            </w:r>
            <w:r w:rsidRPr="00B24409">
              <w:rPr>
                <w:rStyle w:val="Hyperlink"/>
                <w:rFonts w:eastAsiaTheme="minorEastAsia"/>
                <w:noProof/>
              </w:rPr>
              <w:t>Heat Pump Water Heaters</w:t>
            </w:r>
            <w:r>
              <w:rPr>
                <w:noProof/>
                <w:webHidden/>
              </w:rPr>
              <w:tab/>
            </w:r>
            <w:r>
              <w:rPr>
                <w:noProof/>
                <w:webHidden/>
              </w:rPr>
              <w:fldChar w:fldCharType="begin"/>
            </w:r>
            <w:r>
              <w:rPr>
                <w:noProof/>
                <w:webHidden/>
              </w:rPr>
              <w:instrText xml:space="preserve"> PAGEREF _Toc441217050 \h </w:instrText>
            </w:r>
            <w:r>
              <w:rPr>
                <w:noProof/>
                <w:webHidden/>
              </w:rPr>
            </w:r>
          </w:ins>
          <w:r>
            <w:rPr>
              <w:noProof/>
              <w:webHidden/>
            </w:rPr>
            <w:fldChar w:fldCharType="separate"/>
          </w:r>
          <w:ins w:id="144" w:author="Stephanie Baer" w:date="2016-01-22T09:08:00Z">
            <w:r>
              <w:rPr>
                <w:noProof/>
                <w:webHidden/>
              </w:rPr>
              <w:t>163</w:t>
            </w:r>
            <w:r>
              <w:rPr>
                <w:noProof/>
                <w:webHidden/>
              </w:rPr>
              <w:fldChar w:fldCharType="end"/>
            </w:r>
            <w:r w:rsidRPr="00B24409">
              <w:rPr>
                <w:rStyle w:val="Hyperlink"/>
                <w:rFonts w:eastAsiaTheme="minorEastAsia"/>
                <w:noProof/>
              </w:rPr>
              <w:fldChar w:fldCharType="end"/>
            </w:r>
          </w:ins>
        </w:p>
        <w:p w14:paraId="049207A6" w14:textId="77777777" w:rsidR="00472283" w:rsidRDefault="00472283">
          <w:pPr>
            <w:pStyle w:val="TOC3"/>
            <w:tabs>
              <w:tab w:val="left" w:pos="960"/>
              <w:tab w:val="right" w:leader="dot" w:pos="9350"/>
            </w:tabs>
            <w:rPr>
              <w:ins w:id="145" w:author="Stephanie Baer" w:date="2016-01-22T09:08:00Z"/>
              <w:rFonts w:eastAsiaTheme="minorEastAsia" w:cstheme="minorBidi"/>
              <w:noProof/>
              <w:sz w:val="22"/>
              <w:szCs w:val="22"/>
            </w:rPr>
          </w:pPr>
          <w:ins w:id="146"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"_Toc441217051"</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5.4.4</w:t>
            </w:r>
            <w:r>
              <w:rPr>
                <w:rFonts w:eastAsiaTheme="minorEastAsia" w:cstheme="minorBidi"/>
                <w:noProof/>
                <w:sz w:val="22"/>
                <w:szCs w:val="22"/>
              </w:rPr>
              <w:tab/>
            </w:r>
            <w:r w:rsidRPr="00B24409">
              <w:rPr>
                <w:rStyle w:val="Hyperlink"/>
                <w:rFonts w:eastAsiaTheme="minorEastAsia"/>
                <w:noProof/>
              </w:rPr>
              <w:t>Low Flow Faucet Aerators</w:t>
            </w:r>
            <w:r>
              <w:rPr>
                <w:noProof/>
                <w:webHidden/>
              </w:rPr>
              <w:tab/>
            </w:r>
            <w:r>
              <w:rPr>
                <w:noProof/>
                <w:webHidden/>
              </w:rPr>
              <w:fldChar w:fldCharType="begin"/>
            </w:r>
            <w:r>
              <w:rPr>
                <w:noProof/>
                <w:webHidden/>
              </w:rPr>
              <w:instrText xml:space="preserve"> PAGEREF _Toc441217051 \h </w:instrText>
            </w:r>
            <w:r>
              <w:rPr>
                <w:noProof/>
                <w:webHidden/>
              </w:rPr>
            </w:r>
          </w:ins>
          <w:r>
            <w:rPr>
              <w:noProof/>
              <w:webHidden/>
            </w:rPr>
            <w:fldChar w:fldCharType="separate"/>
          </w:r>
          <w:ins w:id="147" w:author="Stephanie Baer" w:date="2016-01-22T09:08:00Z">
            <w:r>
              <w:rPr>
                <w:noProof/>
                <w:webHidden/>
              </w:rPr>
              <w:t>169</w:t>
            </w:r>
            <w:r>
              <w:rPr>
                <w:noProof/>
                <w:webHidden/>
              </w:rPr>
              <w:fldChar w:fldCharType="end"/>
            </w:r>
            <w:r w:rsidRPr="00B24409">
              <w:rPr>
                <w:rStyle w:val="Hyperlink"/>
                <w:rFonts w:eastAsiaTheme="minorEastAsia"/>
                <w:noProof/>
              </w:rPr>
              <w:fldChar w:fldCharType="end"/>
            </w:r>
          </w:ins>
        </w:p>
        <w:p w14:paraId="713C2C44" w14:textId="77777777" w:rsidR="00472283" w:rsidRDefault="00472283">
          <w:pPr>
            <w:pStyle w:val="TOC3"/>
            <w:tabs>
              <w:tab w:val="left" w:pos="960"/>
              <w:tab w:val="right" w:leader="dot" w:pos="9350"/>
            </w:tabs>
            <w:rPr>
              <w:ins w:id="148" w:author="Stephanie Baer" w:date="2016-01-22T09:08:00Z"/>
              <w:rFonts w:eastAsiaTheme="minorEastAsia" w:cstheme="minorBidi"/>
              <w:noProof/>
              <w:sz w:val="22"/>
              <w:szCs w:val="22"/>
            </w:rPr>
          </w:pPr>
          <w:ins w:id="149"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"_Toc441217052"</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5.4.5</w:t>
            </w:r>
            <w:r>
              <w:rPr>
                <w:rFonts w:eastAsiaTheme="minorEastAsia" w:cstheme="minorBidi"/>
                <w:noProof/>
                <w:sz w:val="22"/>
                <w:szCs w:val="22"/>
              </w:rPr>
              <w:tab/>
            </w:r>
            <w:r w:rsidRPr="00B24409">
              <w:rPr>
                <w:rStyle w:val="Hyperlink"/>
                <w:rFonts w:eastAsiaTheme="minorEastAsia"/>
                <w:noProof/>
              </w:rPr>
              <w:t>Low Flow Showerheads</w:t>
            </w:r>
            <w:r>
              <w:rPr>
                <w:noProof/>
                <w:webHidden/>
              </w:rPr>
              <w:tab/>
            </w:r>
            <w:r>
              <w:rPr>
                <w:noProof/>
                <w:webHidden/>
              </w:rPr>
              <w:fldChar w:fldCharType="begin"/>
            </w:r>
            <w:r>
              <w:rPr>
                <w:noProof/>
                <w:webHidden/>
              </w:rPr>
              <w:instrText xml:space="preserve"> PAGEREF _Toc441217052 \h </w:instrText>
            </w:r>
            <w:r>
              <w:rPr>
                <w:noProof/>
                <w:webHidden/>
              </w:rPr>
            </w:r>
          </w:ins>
          <w:r>
            <w:rPr>
              <w:noProof/>
              <w:webHidden/>
            </w:rPr>
            <w:fldChar w:fldCharType="separate"/>
          </w:r>
          <w:ins w:id="150" w:author="Stephanie Baer" w:date="2016-01-22T09:08:00Z">
            <w:r>
              <w:rPr>
                <w:noProof/>
                <w:webHidden/>
              </w:rPr>
              <w:t>178</w:t>
            </w:r>
            <w:r>
              <w:rPr>
                <w:noProof/>
                <w:webHidden/>
              </w:rPr>
              <w:fldChar w:fldCharType="end"/>
            </w:r>
            <w:r w:rsidRPr="00B24409">
              <w:rPr>
                <w:rStyle w:val="Hyperlink"/>
                <w:rFonts w:eastAsiaTheme="minorEastAsia"/>
                <w:noProof/>
              </w:rPr>
              <w:fldChar w:fldCharType="end"/>
            </w:r>
          </w:ins>
        </w:p>
        <w:p w14:paraId="2C7B190D" w14:textId="77777777" w:rsidR="00472283" w:rsidRDefault="00472283">
          <w:pPr>
            <w:pStyle w:val="TOC3"/>
            <w:tabs>
              <w:tab w:val="left" w:pos="960"/>
              <w:tab w:val="right" w:leader="dot" w:pos="9350"/>
            </w:tabs>
            <w:rPr>
              <w:ins w:id="151" w:author="Stephanie Baer" w:date="2016-01-22T09:08:00Z"/>
              <w:rFonts w:eastAsiaTheme="minorEastAsia" w:cstheme="minorBidi"/>
              <w:noProof/>
              <w:sz w:val="22"/>
              <w:szCs w:val="22"/>
            </w:rPr>
          </w:pPr>
          <w:ins w:id="152"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"_Toc441217053"</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5.4.6</w:t>
            </w:r>
            <w:r>
              <w:rPr>
                <w:rFonts w:eastAsiaTheme="minorEastAsia" w:cstheme="minorBidi"/>
                <w:noProof/>
                <w:sz w:val="22"/>
                <w:szCs w:val="22"/>
              </w:rPr>
              <w:tab/>
            </w:r>
            <w:r w:rsidRPr="00B24409">
              <w:rPr>
                <w:rStyle w:val="Hyperlink"/>
                <w:rFonts w:eastAsiaTheme="minorEastAsia"/>
                <w:noProof/>
              </w:rPr>
              <w:t>Water Heater Temperature Setback</w:t>
            </w:r>
            <w:r>
              <w:rPr>
                <w:noProof/>
                <w:webHidden/>
              </w:rPr>
              <w:tab/>
            </w:r>
            <w:r>
              <w:rPr>
                <w:noProof/>
                <w:webHidden/>
              </w:rPr>
              <w:fldChar w:fldCharType="begin"/>
            </w:r>
            <w:r>
              <w:rPr>
                <w:noProof/>
                <w:webHidden/>
              </w:rPr>
              <w:instrText xml:space="preserve"> PAGEREF _Toc441217053 \h </w:instrText>
            </w:r>
            <w:r>
              <w:rPr>
                <w:noProof/>
                <w:webHidden/>
              </w:rPr>
            </w:r>
          </w:ins>
          <w:r>
            <w:rPr>
              <w:noProof/>
              <w:webHidden/>
            </w:rPr>
            <w:fldChar w:fldCharType="separate"/>
          </w:r>
          <w:ins w:id="153" w:author="Stephanie Baer" w:date="2016-01-22T09:08:00Z">
            <w:r>
              <w:rPr>
                <w:noProof/>
                <w:webHidden/>
              </w:rPr>
              <w:t>185</w:t>
            </w:r>
            <w:r>
              <w:rPr>
                <w:noProof/>
                <w:webHidden/>
              </w:rPr>
              <w:fldChar w:fldCharType="end"/>
            </w:r>
            <w:r w:rsidRPr="00B24409">
              <w:rPr>
                <w:rStyle w:val="Hyperlink"/>
                <w:rFonts w:eastAsiaTheme="minorEastAsia"/>
                <w:noProof/>
              </w:rPr>
              <w:fldChar w:fldCharType="end"/>
            </w:r>
          </w:ins>
        </w:p>
        <w:p w14:paraId="097CD461" w14:textId="77777777" w:rsidR="00472283" w:rsidRDefault="00472283">
          <w:pPr>
            <w:pStyle w:val="TOC3"/>
            <w:tabs>
              <w:tab w:val="left" w:pos="960"/>
              <w:tab w:val="right" w:leader="dot" w:pos="9350"/>
            </w:tabs>
            <w:rPr>
              <w:ins w:id="154" w:author="Stephanie Baer" w:date="2016-01-22T09:08:00Z"/>
              <w:rFonts w:eastAsiaTheme="minorEastAsia" w:cstheme="minorBidi"/>
              <w:noProof/>
              <w:sz w:val="22"/>
              <w:szCs w:val="22"/>
            </w:rPr>
          </w:pPr>
          <w:ins w:id="155"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"_Toc441217054"</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5.4.7</w:t>
            </w:r>
            <w:r>
              <w:rPr>
                <w:rFonts w:eastAsiaTheme="minorEastAsia" w:cstheme="minorBidi"/>
                <w:noProof/>
                <w:sz w:val="22"/>
                <w:szCs w:val="22"/>
              </w:rPr>
              <w:tab/>
            </w:r>
            <w:r w:rsidRPr="00B24409">
              <w:rPr>
                <w:rStyle w:val="Hyperlink"/>
                <w:rFonts w:eastAsiaTheme="minorEastAsia"/>
                <w:noProof/>
              </w:rPr>
              <w:t>Water Heater Wrap</w:t>
            </w:r>
            <w:r>
              <w:rPr>
                <w:noProof/>
                <w:webHidden/>
              </w:rPr>
              <w:tab/>
            </w:r>
            <w:r>
              <w:rPr>
                <w:noProof/>
                <w:webHidden/>
              </w:rPr>
              <w:fldChar w:fldCharType="begin"/>
            </w:r>
            <w:r>
              <w:rPr>
                <w:noProof/>
                <w:webHidden/>
              </w:rPr>
              <w:instrText xml:space="preserve"> PAGEREF _Toc441217054 \h </w:instrText>
            </w:r>
            <w:r>
              <w:rPr>
                <w:noProof/>
                <w:webHidden/>
              </w:rPr>
            </w:r>
          </w:ins>
          <w:r>
            <w:rPr>
              <w:noProof/>
              <w:webHidden/>
            </w:rPr>
            <w:fldChar w:fldCharType="separate"/>
          </w:r>
          <w:ins w:id="156" w:author="Stephanie Baer" w:date="2016-01-22T09:08:00Z">
            <w:r>
              <w:rPr>
                <w:noProof/>
                <w:webHidden/>
              </w:rPr>
              <w:t>189</w:t>
            </w:r>
            <w:r>
              <w:rPr>
                <w:noProof/>
                <w:webHidden/>
              </w:rPr>
              <w:fldChar w:fldCharType="end"/>
            </w:r>
            <w:r w:rsidRPr="00B24409">
              <w:rPr>
                <w:rStyle w:val="Hyperlink"/>
                <w:rFonts w:eastAsiaTheme="minorEastAsia"/>
                <w:noProof/>
              </w:rPr>
              <w:fldChar w:fldCharType="end"/>
            </w:r>
          </w:ins>
        </w:p>
        <w:p w14:paraId="14EC39C0" w14:textId="77777777" w:rsidR="00472283" w:rsidRDefault="00472283">
          <w:pPr>
            <w:pStyle w:val="TOC3"/>
            <w:tabs>
              <w:tab w:val="left" w:pos="960"/>
              <w:tab w:val="right" w:leader="dot" w:pos="9350"/>
            </w:tabs>
            <w:rPr>
              <w:ins w:id="157" w:author="Stephanie Baer" w:date="2016-01-22T09:08:00Z"/>
              <w:rFonts w:eastAsiaTheme="minorEastAsia" w:cstheme="minorBidi"/>
              <w:noProof/>
              <w:sz w:val="22"/>
              <w:szCs w:val="22"/>
            </w:rPr>
          </w:pPr>
          <w:ins w:id="158"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"_Toc441217055"</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5.4.8</w:t>
            </w:r>
            <w:r>
              <w:rPr>
                <w:rFonts w:eastAsiaTheme="minorEastAsia" w:cstheme="minorBidi"/>
                <w:noProof/>
                <w:sz w:val="22"/>
                <w:szCs w:val="22"/>
              </w:rPr>
              <w:tab/>
            </w:r>
            <w:r w:rsidRPr="00B24409">
              <w:rPr>
                <w:rStyle w:val="Hyperlink"/>
                <w:rFonts w:eastAsiaTheme="minorEastAsia"/>
                <w:noProof/>
              </w:rPr>
              <w:t>Thermostatic Restrictor Shower Valve</w:t>
            </w:r>
            <w:r>
              <w:rPr>
                <w:noProof/>
                <w:webHidden/>
              </w:rPr>
              <w:tab/>
            </w:r>
            <w:r>
              <w:rPr>
                <w:noProof/>
                <w:webHidden/>
              </w:rPr>
              <w:fldChar w:fldCharType="begin"/>
            </w:r>
            <w:r>
              <w:rPr>
                <w:noProof/>
                <w:webHidden/>
              </w:rPr>
              <w:instrText xml:space="preserve"> PAGEREF _Toc441217055 \h </w:instrText>
            </w:r>
            <w:r>
              <w:rPr>
                <w:noProof/>
                <w:webHidden/>
              </w:rPr>
            </w:r>
          </w:ins>
          <w:r>
            <w:rPr>
              <w:noProof/>
              <w:webHidden/>
            </w:rPr>
            <w:fldChar w:fldCharType="separate"/>
          </w:r>
          <w:ins w:id="159" w:author="Stephanie Baer" w:date="2016-01-22T09:08:00Z">
            <w:r>
              <w:rPr>
                <w:noProof/>
                <w:webHidden/>
              </w:rPr>
              <w:t>193</w:t>
            </w:r>
            <w:r>
              <w:rPr>
                <w:noProof/>
                <w:webHidden/>
              </w:rPr>
              <w:fldChar w:fldCharType="end"/>
            </w:r>
            <w:r w:rsidRPr="00B24409">
              <w:rPr>
                <w:rStyle w:val="Hyperlink"/>
                <w:rFonts w:eastAsiaTheme="minorEastAsia"/>
                <w:noProof/>
              </w:rPr>
              <w:fldChar w:fldCharType="end"/>
            </w:r>
          </w:ins>
        </w:p>
        <w:p w14:paraId="45702A2E" w14:textId="77777777" w:rsidR="00472283" w:rsidRDefault="00472283">
          <w:pPr>
            <w:pStyle w:val="TOC2"/>
            <w:tabs>
              <w:tab w:val="left" w:pos="480"/>
              <w:tab w:val="right" w:leader="dot" w:pos="9350"/>
            </w:tabs>
            <w:rPr>
              <w:ins w:id="160" w:author="Stephanie Baer" w:date="2016-01-22T09:08:00Z"/>
              <w:rFonts w:eastAsiaTheme="minorEastAsia" w:cstheme="minorBidi"/>
              <w:b w:val="0"/>
              <w:bCs w:val="0"/>
              <w:noProof/>
              <w:sz w:val="22"/>
              <w:szCs w:val="22"/>
            </w:rPr>
          </w:pPr>
          <w:ins w:id="161"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"_Toc441217056"</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rPr>
              <w:t>5.5</w:t>
            </w:r>
            <w:r>
              <w:rPr>
                <w:rFonts w:eastAsiaTheme="minorEastAsia" w:cstheme="minorBidi"/>
                <w:b w:val="0"/>
                <w:bCs w:val="0"/>
                <w:noProof/>
                <w:sz w:val="22"/>
                <w:szCs w:val="22"/>
              </w:rPr>
              <w:tab/>
            </w:r>
            <w:r w:rsidRPr="00B24409">
              <w:rPr>
                <w:rStyle w:val="Hyperlink"/>
                <w:rFonts w:eastAsiaTheme="minorEastAsia"/>
                <w:noProof/>
              </w:rPr>
              <w:t>Lighting End Use</w:t>
            </w:r>
            <w:r>
              <w:rPr>
                <w:noProof/>
                <w:webHidden/>
              </w:rPr>
              <w:tab/>
            </w:r>
            <w:r>
              <w:rPr>
                <w:noProof/>
                <w:webHidden/>
              </w:rPr>
              <w:fldChar w:fldCharType="begin"/>
            </w:r>
            <w:r>
              <w:rPr>
                <w:noProof/>
                <w:webHidden/>
              </w:rPr>
              <w:instrText xml:space="preserve"> PAGEREF _Toc441217056 \h </w:instrText>
            </w:r>
            <w:r>
              <w:rPr>
                <w:noProof/>
                <w:webHidden/>
              </w:rPr>
            </w:r>
          </w:ins>
          <w:r>
            <w:rPr>
              <w:noProof/>
              <w:webHidden/>
            </w:rPr>
            <w:fldChar w:fldCharType="separate"/>
          </w:r>
          <w:ins w:id="162" w:author="Stephanie Baer" w:date="2016-01-22T09:08:00Z">
            <w:r>
              <w:rPr>
                <w:noProof/>
                <w:webHidden/>
              </w:rPr>
              <w:t>200</w:t>
            </w:r>
            <w:r>
              <w:rPr>
                <w:noProof/>
                <w:webHidden/>
              </w:rPr>
              <w:fldChar w:fldCharType="end"/>
            </w:r>
            <w:r w:rsidRPr="00B24409">
              <w:rPr>
                <w:rStyle w:val="Hyperlink"/>
                <w:rFonts w:eastAsiaTheme="minorEastAsia"/>
                <w:noProof/>
              </w:rPr>
              <w:fldChar w:fldCharType="end"/>
            </w:r>
          </w:ins>
        </w:p>
        <w:p w14:paraId="7B0EFFB9" w14:textId="77777777" w:rsidR="00472283" w:rsidRDefault="00472283">
          <w:pPr>
            <w:pStyle w:val="TOC3"/>
            <w:tabs>
              <w:tab w:val="left" w:pos="960"/>
              <w:tab w:val="right" w:leader="dot" w:pos="9350"/>
            </w:tabs>
            <w:rPr>
              <w:ins w:id="163" w:author="Stephanie Baer" w:date="2016-01-22T09:08:00Z"/>
              <w:rFonts w:eastAsiaTheme="minorEastAsia" w:cstheme="minorBidi"/>
              <w:noProof/>
              <w:sz w:val="22"/>
              <w:szCs w:val="22"/>
            </w:rPr>
          </w:pPr>
          <w:ins w:id="164"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"_Toc441217057"</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5.5.1</w:t>
            </w:r>
            <w:r>
              <w:rPr>
                <w:rFonts w:eastAsiaTheme="minorEastAsia" w:cstheme="minorBidi"/>
                <w:noProof/>
                <w:sz w:val="22"/>
                <w:szCs w:val="22"/>
              </w:rPr>
              <w:tab/>
            </w:r>
            <w:r w:rsidRPr="00B24409">
              <w:rPr>
                <w:rStyle w:val="Hyperlink"/>
                <w:rFonts w:eastAsiaTheme="minorEastAsia"/>
                <w:noProof/>
              </w:rPr>
              <w:t>ENERGY STAR Compact Fluorescent Lamp (CFL)</w:t>
            </w:r>
            <w:r>
              <w:rPr>
                <w:noProof/>
                <w:webHidden/>
              </w:rPr>
              <w:tab/>
            </w:r>
            <w:r>
              <w:rPr>
                <w:noProof/>
                <w:webHidden/>
              </w:rPr>
              <w:fldChar w:fldCharType="begin"/>
            </w:r>
            <w:r>
              <w:rPr>
                <w:noProof/>
                <w:webHidden/>
              </w:rPr>
              <w:instrText xml:space="preserve"> PAGEREF _Toc441217057 \h </w:instrText>
            </w:r>
            <w:r>
              <w:rPr>
                <w:noProof/>
                <w:webHidden/>
              </w:rPr>
            </w:r>
          </w:ins>
          <w:r>
            <w:rPr>
              <w:noProof/>
              <w:webHidden/>
            </w:rPr>
            <w:fldChar w:fldCharType="separate"/>
          </w:r>
          <w:ins w:id="165" w:author="Stephanie Baer" w:date="2016-01-22T09:08:00Z">
            <w:r>
              <w:rPr>
                <w:noProof/>
                <w:webHidden/>
              </w:rPr>
              <w:t>200</w:t>
            </w:r>
            <w:r>
              <w:rPr>
                <w:noProof/>
                <w:webHidden/>
              </w:rPr>
              <w:fldChar w:fldCharType="end"/>
            </w:r>
            <w:r w:rsidRPr="00B24409">
              <w:rPr>
                <w:rStyle w:val="Hyperlink"/>
                <w:rFonts w:eastAsiaTheme="minorEastAsia"/>
                <w:noProof/>
              </w:rPr>
              <w:fldChar w:fldCharType="end"/>
            </w:r>
          </w:ins>
        </w:p>
        <w:p w14:paraId="09755452" w14:textId="77777777" w:rsidR="00472283" w:rsidRDefault="00472283">
          <w:pPr>
            <w:pStyle w:val="TOC3"/>
            <w:tabs>
              <w:tab w:val="left" w:pos="960"/>
              <w:tab w:val="right" w:leader="dot" w:pos="9350"/>
            </w:tabs>
            <w:rPr>
              <w:ins w:id="166" w:author="Stephanie Baer" w:date="2016-01-22T09:08:00Z"/>
              <w:rFonts w:eastAsiaTheme="minorEastAsia" w:cstheme="minorBidi"/>
              <w:noProof/>
              <w:sz w:val="22"/>
              <w:szCs w:val="22"/>
            </w:rPr>
          </w:pPr>
          <w:ins w:id="167"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"_Toc441217058"</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5.5.2</w:t>
            </w:r>
            <w:r>
              <w:rPr>
                <w:rFonts w:eastAsiaTheme="minorEastAsia" w:cstheme="minorBidi"/>
                <w:noProof/>
                <w:sz w:val="22"/>
                <w:szCs w:val="22"/>
              </w:rPr>
              <w:tab/>
            </w:r>
            <w:r w:rsidRPr="00B24409">
              <w:rPr>
                <w:rStyle w:val="Hyperlink"/>
                <w:rFonts w:eastAsiaTheme="minorEastAsia"/>
                <w:noProof/>
              </w:rPr>
              <w:t>ENERGY STAR Specialty Compact Fluorescent Lamp (CFL)</w:t>
            </w:r>
            <w:r>
              <w:rPr>
                <w:noProof/>
                <w:webHidden/>
              </w:rPr>
              <w:tab/>
            </w:r>
            <w:r>
              <w:rPr>
                <w:noProof/>
                <w:webHidden/>
              </w:rPr>
              <w:fldChar w:fldCharType="begin"/>
            </w:r>
            <w:r>
              <w:rPr>
                <w:noProof/>
                <w:webHidden/>
              </w:rPr>
              <w:instrText xml:space="preserve"> PAGEREF _Toc441217058 \h </w:instrText>
            </w:r>
            <w:r>
              <w:rPr>
                <w:noProof/>
                <w:webHidden/>
              </w:rPr>
            </w:r>
          </w:ins>
          <w:r>
            <w:rPr>
              <w:noProof/>
              <w:webHidden/>
            </w:rPr>
            <w:fldChar w:fldCharType="separate"/>
          </w:r>
          <w:ins w:id="168" w:author="Stephanie Baer" w:date="2016-01-22T09:08:00Z">
            <w:r>
              <w:rPr>
                <w:noProof/>
                <w:webHidden/>
              </w:rPr>
              <w:t>209</w:t>
            </w:r>
            <w:r>
              <w:rPr>
                <w:noProof/>
                <w:webHidden/>
              </w:rPr>
              <w:fldChar w:fldCharType="end"/>
            </w:r>
            <w:r w:rsidRPr="00B24409">
              <w:rPr>
                <w:rStyle w:val="Hyperlink"/>
                <w:rFonts w:eastAsiaTheme="minorEastAsia"/>
                <w:noProof/>
              </w:rPr>
              <w:fldChar w:fldCharType="end"/>
            </w:r>
          </w:ins>
        </w:p>
        <w:p w14:paraId="753087DB" w14:textId="77777777" w:rsidR="00472283" w:rsidRDefault="00472283">
          <w:pPr>
            <w:pStyle w:val="TOC3"/>
            <w:tabs>
              <w:tab w:val="left" w:pos="960"/>
              <w:tab w:val="right" w:leader="dot" w:pos="9350"/>
            </w:tabs>
            <w:rPr>
              <w:ins w:id="169" w:author="Stephanie Baer" w:date="2016-01-22T09:08:00Z"/>
              <w:rFonts w:eastAsiaTheme="minorEastAsia" w:cstheme="minorBidi"/>
              <w:noProof/>
              <w:sz w:val="22"/>
              <w:szCs w:val="22"/>
            </w:rPr>
          </w:pPr>
          <w:ins w:id="170"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"_Toc441217059"</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5.5.3</w:t>
            </w:r>
            <w:r>
              <w:rPr>
                <w:rFonts w:eastAsiaTheme="minorEastAsia" w:cstheme="minorBidi"/>
                <w:noProof/>
                <w:sz w:val="22"/>
                <w:szCs w:val="22"/>
              </w:rPr>
              <w:tab/>
            </w:r>
            <w:r w:rsidRPr="00B24409">
              <w:rPr>
                <w:rStyle w:val="Hyperlink"/>
                <w:rFonts w:eastAsiaTheme="minorEastAsia"/>
                <w:noProof/>
              </w:rPr>
              <w:t>ENERGY STAR Torchiere</w:t>
            </w:r>
            <w:r>
              <w:rPr>
                <w:noProof/>
                <w:webHidden/>
              </w:rPr>
              <w:tab/>
            </w:r>
            <w:r>
              <w:rPr>
                <w:noProof/>
                <w:webHidden/>
              </w:rPr>
              <w:fldChar w:fldCharType="begin"/>
            </w:r>
            <w:r>
              <w:rPr>
                <w:noProof/>
                <w:webHidden/>
              </w:rPr>
              <w:instrText xml:space="preserve"> PAGEREF _Toc441217059 \h </w:instrText>
            </w:r>
            <w:r>
              <w:rPr>
                <w:noProof/>
                <w:webHidden/>
              </w:rPr>
            </w:r>
          </w:ins>
          <w:r>
            <w:rPr>
              <w:noProof/>
              <w:webHidden/>
            </w:rPr>
            <w:fldChar w:fldCharType="separate"/>
          </w:r>
          <w:ins w:id="171" w:author="Stephanie Baer" w:date="2016-01-22T09:08:00Z">
            <w:r>
              <w:rPr>
                <w:noProof/>
                <w:webHidden/>
              </w:rPr>
              <w:t>221</w:t>
            </w:r>
            <w:r>
              <w:rPr>
                <w:noProof/>
                <w:webHidden/>
              </w:rPr>
              <w:fldChar w:fldCharType="end"/>
            </w:r>
            <w:r w:rsidRPr="00B24409">
              <w:rPr>
                <w:rStyle w:val="Hyperlink"/>
                <w:rFonts w:eastAsiaTheme="minorEastAsia"/>
                <w:noProof/>
              </w:rPr>
              <w:fldChar w:fldCharType="end"/>
            </w:r>
          </w:ins>
        </w:p>
        <w:p w14:paraId="61D8D3FE" w14:textId="77777777" w:rsidR="00472283" w:rsidRDefault="00472283">
          <w:pPr>
            <w:pStyle w:val="TOC3"/>
            <w:tabs>
              <w:tab w:val="left" w:pos="960"/>
              <w:tab w:val="right" w:leader="dot" w:pos="9350"/>
            </w:tabs>
            <w:rPr>
              <w:ins w:id="172" w:author="Stephanie Baer" w:date="2016-01-22T09:08:00Z"/>
              <w:rFonts w:eastAsiaTheme="minorEastAsia" w:cstheme="minorBidi"/>
              <w:noProof/>
              <w:sz w:val="22"/>
              <w:szCs w:val="22"/>
            </w:rPr>
          </w:pPr>
          <w:ins w:id="173"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"_Toc441217060"</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5.5.4</w:t>
            </w:r>
            <w:r>
              <w:rPr>
                <w:rFonts w:eastAsiaTheme="minorEastAsia" w:cstheme="minorBidi"/>
                <w:noProof/>
                <w:sz w:val="22"/>
                <w:szCs w:val="22"/>
              </w:rPr>
              <w:tab/>
            </w:r>
            <w:r w:rsidRPr="00B24409">
              <w:rPr>
                <w:rStyle w:val="Hyperlink"/>
                <w:rFonts w:eastAsiaTheme="minorEastAsia"/>
                <w:noProof/>
              </w:rPr>
              <w:t>Exterior Hardwired Compact Fluorescent Lamp (CFL) Fixture</w:t>
            </w:r>
            <w:r>
              <w:rPr>
                <w:noProof/>
                <w:webHidden/>
              </w:rPr>
              <w:tab/>
            </w:r>
            <w:r>
              <w:rPr>
                <w:noProof/>
                <w:webHidden/>
              </w:rPr>
              <w:fldChar w:fldCharType="begin"/>
            </w:r>
            <w:r>
              <w:rPr>
                <w:noProof/>
                <w:webHidden/>
              </w:rPr>
              <w:instrText xml:space="preserve"> PAGEREF _Toc441217060 \h </w:instrText>
            </w:r>
            <w:r>
              <w:rPr>
                <w:noProof/>
                <w:webHidden/>
              </w:rPr>
            </w:r>
          </w:ins>
          <w:r>
            <w:rPr>
              <w:noProof/>
              <w:webHidden/>
            </w:rPr>
            <w:fldChar w:fldCharType="separate"/>
          </w:r>
          <w:ins w:id="174" w:author="Stephanie Baer" w:date="2016-01-22T09:08:00Z">
            <w:r>
              <w:rPr>
                <w:noProof/>
                <w:webHidden/>
              </w:rPr>
              <w:t>226</w:t>
            </w:r>
            <w:r>
              <w:rPr>
                <w:noProof/>
                <w:webHidden/>
              </w:rPr>
              <w:fldChar w:fldCharType="end"/>
            </w:r>
            <w:r w:rsidRPr="00B24409">
              <w:rPr>
                <w:rStyle w:val="Hyperlink"/>
                <w:rFonts w:eastAsiaTheme="minorEastAsia"/>
                <w:noProof/>
              </w:rPr>
              <w:fldChar w:fldCharType="end"/>
            </w:r>
          </w:ins>
        </w:p>
        <w:p w14:paraId="5649A5CB" w14:textId="77777777" w:rsidR="00472283" w:rsidRDefault="00472283">
          <w:pPr>
            <w:pStyle w:val="TOC3"/>
            <w:tabs>
              <w:tab w:val="left" w:pos="960"/>
              <w:tab w:val="right" w:leader="dot" w:pos="9350"/>
            </w:tabs>
            <w:rPr>
              <w:ins w:id="175" w:author="Stephanie Baer" w:date="2016-01-22T09:08:00Z"/>
              <w:rFonts w:eastAsiaTheme="minorEastAsia" w:cstheme="minorBidi"/>
              <w:noProof/>
              <w:sz w:val="22"/>
              <w:szCs w:val="22"/>
            </w:rPr>
          </w:pPr>
          <w:ins w:id="176"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"_Toc441217061"</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5.5.5</w:t>
            </w:r>
            <w:r>
              <w:rPr>
                <w:rFonts w:eastAsiaTheme="minorEastAsia" w:cstheme="minorBidi"/>
                <w:noProof/>
                <w:sz w:val="22"/>
                <w:szCs w:val="22"/>
              </w:rPr>
              <w:tab/>
            </w:r>
            <w:r w:rsidRPr="00B24409">
              <w:rPr>
                <w:rStyle w:val="Hyperlink"/>
                <w:rFonts w:eastAsiaTheme="majorEastAsia" w:cstheme="majorBidi"/>
                <w:iCs/>
                <w:smallCaps/>
                <w:noProof/>
              </w:rPr>
              <w:t>I</w:t>
            </w:r>
            <w:r w:rsidRPr="00B24409">
              <w:rPr>
                <w:rStyle w:val="Hyperlink"/>
                <w:rFonts w:eastAsiaTheme="minorEastAsia"/>
                <w:noProof/>
              </w:rPr>
              <w:t>nterior Hardwired Compact Fluorescent Lamp (CFL) Fixture</w:t>
            </w:r>
            <w:r>
              <w:rPr>
                <w:noProof/>
                <w:webHidden/>
              </w:rPr>
              <w:tab/>
            </w:r>
            <w:r>
              <w:rPr>
                <w:noProof/>
                <w:webHidden/>
              </w:rPr>
              <w:fldChar w:fldCharType="begin"/>
            </w:r>
            <w:r>
              <w:rPr>
                <w:noProof/>
                <w:webHidden/>
              </w:rPr>
              <w:instrText xml:space="preserve"> PAGEREF _Toc441217061 \h </w:instrText>
            </w:r>
            <w:r>
              <w:rPr>
                <w:noProof/>
                <w:webHidden/>
              </w:rPr>
            </w:r>
          </w:ins>
          <w:r>
            <w:rPr>
              <w:noProof/>
              <w:webHidden/>
            </w:rPr>
            <w:fldChar w:fldCharType="separate"/>
          </w:r>
          <w:ins w:id="177" w:author="Stephanie Baer" w:date="2016-01-22T09:08:00Z">
            <w:r>
              <w:rPr>
                <w:noProof/>
                <w:webHidden/>
              </w:rPr>
              <w:t>231</w:t>
            </w:r>
            <w:r>
              <w:rPr>
                <w:noProof/>
                <w:webHidden/>
              </w:rPr>
              <w:fldChar w:fldCharType="end"/>
            </w:r>
            <w:r w:rsidRPr="00B24409">
              <w:rPr>
                <w:rStyle w:val="Hyperlink"/>
                <w:rFonts w:eastAsiaTheme="minorEastAsia"/>
                <w:noProof/>
              </w:rPr>
              <w:fldChar w:fldCharType="end"/>
            </w:r>
          </w:ins>
        </w:p>
        <w:p w14:paraId="626A3383" w14:textId="77777777" w:rsidR="00472283" w:rsidRDefault="00472283">
          <w:pPr>
            <w:pStyle w:val="TOC3"/>
            <w:tabs>
              <w:tab w:val="left" w:pos="960"/>
              <w:tab w:val="right" w:leader="dot" w:pos="9350"/>
            </w:tabs>
            <w:rPr>
              <w:ins w:id="178" w:author="Stephanie Baer" w:date="2016-01-22T09:08:00Z"/>
              <w:rFonts w:eastAsiaTheme="minorEastAsia" w:cstheme="minorBidi"/>
              <w:noProof/>
              <w:sz w:val="22"/>
              <w:szCs w:val="22"/>
            </w:rPr>
          </w:pPr>
          <w:ins w:id="179"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"_Toc441217062"</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5.5.6</w:t>
            </w:r>
            <w:r>
              <w:rPr>
                <w:rFonts w:eastAsiaTheme="minorEastAsia" w:cstheme="minorBidi"/>
                <w:noProof/>
                <w:sz w:val="22"/>
                <w:szCs w:val="22"/>
              </w:rPr>
              <w:tab/>
            </w:r>
            <w:r w:rsidRPr="00B24409">
              <w:rPr>
                <w:rStyle w:val="Hyperlink"/>
                <w:rFonts w:eastAsiaTheme="minorEastAsia"/>
                <w:noProof/>
              </w:rPr>
              <w:t>LED Specialty Lamps</w:t>
            </w:r>
            <w:r>
              <w:rPr>
                <w:noProof/>
                <w:webHidden/>
              </w:rPr>
              <w:tab/>
            </w:r>
            <w:r>
              <w:rPr>
                <w:noProof/>
                <w:webHidden/>
              </w:rPr>
              <w:fldChar w:fldCharType="begin"/>
            </w:r>
            <w:r>
              <w:rPr>
                <w:noProof/>
                <w:webHidden/>
              </w:rPr>
              <w:instrText xml:space="preserve"> PAGEREF _Toc441217062 \h </w:instrText>
            </w:r>
            <w:r>
              <w:rPr>
                <w:noProof/>
                <w:webHidden/>
              </w:rPr>
            </w:r>
          </w:ins>
          <w:r>
            <w:rPr>
              <w:noProof/>
              <w:webHidden/>
            </w:rPr>
            <w:fldChar w:fldCharType="separate"/>
          </w:r>
          <w:ins w:id="180" w:author="Stephanie Baer" w:date="2016-01-22T09:08:00Z">
            <w:r>
              <w:rPr>
                <w:noProof/>
                <w:webHidden/>
              </w:rPr>
              <w:t>238</w:t>
            </w:r>
            <w:r>
              <w:rPr>
                <w:noProof/>
                <w:webHidden/>
              </w:rPr>
              <w:fldChar w:fldCharType="end"/>
            </w:r>
            <w:r w:rsidRPr="00B24409">
              <w:rPr>
                <w:rStyle w:val="Hyperlink"/>
                <w:rFonts w:eastAsiaTheme="minorEastAsia"/>
                <w:noProof/>
              </w:rPr>
              <w:fldChar w:fldCharType="end"/>
            </w:r>
          </w:ins>
        </w:p>
        <w:p w14:paraId="1F470F78" w14:textId="77777777" w:rsidR="00472283" w:rsidRDefault="00472283">
          <w:pPr>
            <w:pStyle w:val="TOC3"/>
            <w:tabs>
              <w:tab w:val="left" w:pos="960"/>
              <w:tab w:val="right" w:leader="dot" w:pos="9350"/>
            </w:tabs>
            <w:rPr>
              <w:ins w:id="181" w:author="Stephanie Baer" w:date="2016-01-22T09:08:00Z"/>
              <w:rFonts w:eastAsiaTheme="minorEastAsia" w:cstheme="minorBidi"/>
              <w:noProof/>
              <w:sz w:val="22"/>
              <w:szCs w:val="22"/>
            </w:rPr>
          </w:pPr>
          <w:ins w:id="182"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"_Toc441217063"</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5.5.7</w:t>
            </w:r>
            <w:r>
              <w:rPr>
                <w:rFonts w:eastAsiaTheme="minorEastAsia" w:cstheme="minorBidi"/>
                <w:noProof/>
                <w:sz w:val="22"/>
                <w:szCs w:val="22"/>
              </w:rPr>
              <w:tab/>
            </w:r>
            <w:r w:rsidRPr="00B24409">
              <w:rPr>
                <w:rStyle w:val="Hyperlink"/>
                <w:rFonts w:eastAsiaTheme="minorEastAsia"/>
                <w:noProof/>
              </w:rPr>
              <w:t>LED Exit Signs</w:t>
            </w:r>
            <w:r>
              <w:rPr>
                <w:noProof/>
                <w:webHidden/>
              </w:rPr>
              <w:tab/>
            </w:r>
            <w:r>
              <w:rPr>
                <w:noProof/>
                <w:webHidden/>
              </w:rPr>
              <w:fldChar w:fldCharType="begin"/>
            </w:r>
            <w:r>
              <w:rPr>
                <w:noProof/>
                <w:webHidden/>
              </w:rPr>
              <w:instrText xml:space="preserve"> PAGEREF _Toc441217063 \h </w:instrText>
            </w:r>
            <w:r>
              <w:rPr>
                <w:noProof/>
                <w:webHidden/>
              </w:rPr>
            </w:r>
          </w:ins>
          <w:r>
            <w:rPr>
              <w:noProof/>
              <w:webHidden/>
            </w:rPr>
            <w:fldChar w:fldCharType="separate"/>
          </w:r>
          <w:ins w:id="183" w:author="Stephanie Baer" w:date="2016-01-22T09:08:00Z">
            <w:r>
              <w:rPr>
                <w:noProof/>
                <w:webHidden/>
              </w:rPr>
              <w:t>249</w:t>
            </w:r>
            <w:r>
              <w:rPr>
                <w:noProof/>
                <w:webHidden/>
              </w:rPr>
              <w:fldChar w:fldCharType="end"/>
            </w:r>
            <w:r w:rsidRPr="00B24409">
              <w:rPr>
                <w:rStyle w:val="Hyperlink"/>
                <w:rFonts w:eastAsiaTheme="minorEastAsia"/>
                <w:noProof/>
              </w:rPr>
              <w:fldChar w:fldCharType="end"/>
            </w:r>
          </w:ins>
        </w:p>
        <w:p w14:paraId="04293122" w14:textId="77777777" w:rsidR="00472283" w:rsidRDefault="00472283">
          <w:pPr>
            <w:pStyle w:val="TOC3"/>
            <w:tabs>
              <w:tab w:val="left" w:pos="960"/>
              <w:tab w:val="right" w:leader="dot" w:pos="9350"/>
            </w:tabs>
            <w:rPr>
              <w:ins w:id="184" w:author="Stephanie Baer" w:date="2016-01-22T09:08:00Z"/>
              <w:rFonts w:eastAsiaTheme="minorEastAsia" w:cstheme="minorBidi"/>
              <w:noProof/>
              <w:sz w:val="22"/>
              <w:szCs w:val="22"/>
            </w:rPr>
          </w:pPr>
          <w:ins w:id="185"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"_Toc441217064"</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5.5.8</w:t>
            </w:r>
            <w:r>
              <w:rPr>
                <w:rFonts w:eastAsiaTheme="minorEastAsia" w:cstheme="minorBidi"/>
                <w:noProof/>
                <w:sz w:val="22"/>
                <w:szCs w:val="22"/>
              </w:rPr>
              <w:tab/>
            </w:r>
            <w:r w:rsidRPr="00B24409">
              <w:rPr>
                <w:rStyle w:val="Hyperlink"/>
                <w:rFonts w:eastAsiaTheme="minorEastAsia"/>
                <w:noProof/>
              </w:rPr>
              <w:t>LED Screw Based Omnidirectional Bulbs</w:t>
            </w:r>
            <w:r>
              <w:rPr>
                <w:noProof/>
                <w:webHidden/>
              </w:rPr>
              <w:tab/>
            </w:r>
            <w:r>
              <w:rPr>
                <w:noProof/>
                <w:webHidden/>
              </w:rPr>
              <w:fldChar w:fldCharType="begin"/>
            </w:r>
            <w:r>
              <w:rPr>
                <w:noProof/>
                <w:webHidden/>
              </w:rPr>
              <w:instrText xml:space="preserve"> PAGEREF _Toc441217064 \h </w:instrText>
            </w:r>
            <w:r>
              <w:rPr>
                <w:noProof/>
                <w:webHidden/>
              </w:rPr>
            </w:r>
          </w:ins>
          <w:r>
            <w:rPr>
              <w:noProof/>
              <w:webHidden/>
            </w:rPr>
            <w:fldChar w:fldCharType="separate"/>
          </w:r>
          <w:ins w:id="186" w:author="Stephanie Baer" w:date="2016-01-22T09:08:00Z">
            <w:r>
              <w:rPr>
                <w:noProof/>
                <w:webHidden/>
              </w:rPr>
              <w:t>253</w:t>
            </w:r>
            <w:r>
              <w:rPr>
                <w:noProof/>
                <w:webHidden/>
              </w:rPr>
              <w:fldChar w:fldCharType="end"/>
            </w:r>
            <w:r w:rsidRPr="00B24409">
              <w:rPr>
                <w:rStyle w:val="Hyperlink"/>
                <w:rFonts w:eastAsiaTheme="minorEastAsia"/>
                <w:noProof/>
              </w:rPr>
              <w:fldChar w:fldCharType="end"/>
            </w:r>
          </w:ins>
        </w:p>
        <w:p w14:paraId="3B4EA438" w14:textId="77777777" w:rsidR="00472283" w:rsidRDefault="00472283">
          <w:pPr>
            <w:pStyle w:val="TOC2"/>
            <w:tabs>
              <w:tab w:val="left" w:pos="480"/>
              <w:tab w:val="right" w:leader="dot" w:pos="9350"/>
            </w:tabs>
            <w:rPr>
              <w:ins w:id="187" w:author="Stephanie Baer" w:date="2016-01-22T09:08:00Z"/>
              <w:rFonts w:eastAsiaTheme="minorEastAsia" w:cstheme="minorBidi"/>
              <w:b w:val="0"/>
              <w:bCs w:val="0"/>
              <w:noProof/>
              <w:sz w:val="22"/>
              <w:szCs w:val="22"/>
            </w:rPr>
          </w:pPr>
          <w:ins w:id="188"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"_Toc441217065"</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rPr>
              <w:t>5.6</w:t>
            </w:r>
            <w:r>
              <w:rPr>
                <w:rFonts w:eastAsiaTheme="minorEastAsia" w:cstheme="minorBidi"/>
                <w:b w:val="0"/>
                <w:bCs w:val="0"/>
                <w:noProof/>
                <w:sz w:val="22"/>
                <w:szCs w:val="22"/>
              </w:rPr>
              <w:tab/>
            </w:r>
            <w:r w:rsidRPr="00B24409">
              <w:rPr>
                <w:rStyle w:val="Hyperlink"/>
                <w:rFonts w:eastAsiaTheme="minorEastAsia"/>
                <w:noProof/>
              </w:rPr>
              <w:t>Shell End Use</w:t>
            </w:r>
            <w:r>
              <w:rPr>
                <w:noProof/>
                <w:webHidden/>
              </w:rPr>
              <w:tab/>
            </w:r>
            <w:r>
              <w:rPr>
                <w:noProof/>
                <w:webHidden/>
              </w:rPr>
              <w:fldChar w:fldCharType="begin"/>
            </w:r>
            <w:r>
              <w:rPr>
                <w:noProof/>
                <w:webHidden/>
              </w:rPr>
              <w:instrText xml:space="preserve"> PAGEREF _Toc441217065 \h </w:instrText>
            </w:r>
            <w:r>
              <w:rPr>
                <w:noProof/>
                <w:webHidden/>
              </w:rPr>
            </w:r>
          </w:ins>
          <w:r>
            <w:rPr>
              <w:noProof/>
              <w:webHidden/>
            </w:rPr>
            <w:fldChar w:fldCharType="separate"/>
          </w:r>
          <w:ins w:id="189" w:author="Stephanie Baer" w:date="2016-01-22T09:08:00Z">
            <w:r>
              <w:rPr>
                <w:noProof/>
                <w:webHidden/>
              </w:rPr>
              <w:t>262</w:t>
            </w:r>
            <w:r>
              <w:rPr>
                <w:noProof/>
                <w:webHidden/>
              </w:rPr>
              <w:fldChar w:fldCharType="end"/>
            </w:r>
            <w:r w:rsidRPr="00B24409">
              <w:rPr>
                <w:rStyle w:val="Hyperlink"/>
                <w:rFonts w:eastAsiaTheme="minorEastAsia"/>
                <w:noProof/>
              </w:rPr>
              <w:fldChar w:fldCharType="end"/>
            </w:r>
          </w:ins>
        </w:p>
        <w:p w14:paraId="52FEBB07" w14:textId="77777777" w:rsidR="00472283" w:rsidRDefault="00472283">
          <w:pPr>
            <w:pStyle w:val="TOC3"/>
            <w:tabs>
              <w:tab w:val="left" w:pos="960"/>
              <w:tab w:val="right" w:leader="dot" w:pos="9350"/>
            </w:tabs>
            <w:rPr>
              <w:ins w:id="190" w:author="Stephanie Baer" w:date="2016-01-22T09:08:00Z"/>
              <w:rFonts w:eastAsiaTheme="minorEastAsia" w:cstheme="minorBidi"/>
              <w:noProof/>
              <w:sz w:val="22"/>
              <w:szCs w:val="22"/>
            </w:rPr>
          </w:pPr>
          <w:ins w:id="191"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"_Toc441217066"</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14:scene3d>
                  <w14:camera w14:prst="orthographicFront"/>
                  <w14:lightRig w14:rig="threePt" w14:dir="t">
                    <w14:rot w14:lat="0" w14:lon="0" w14:rev="0"/>
                  </w14:lightRig>
                </w14:scene3d>
              </w:rPr>
              <w:t>5.6.1</w:t>
            </w:r>
            <w:r>
              <w:rPr>
                <w:rFonts w:eastAsiaTheme="minorEastAsia" w:cstheme="minorBidi"/>
                <w:noProof/>
                <w:sz w:val="22"/>
                <w:szCs w:val="22"/>
              </w:rPr>
              <w:tab/>
            </w:r>
            <w:r w:rsidRPr="00B24409">
              <w:rPr>
                <w:rStyle w:val="Hyperlink"/>
                <w:rFonts w:eastAsiaTheme="minorEastAsia"/>
                <w:noProof/>
              </w:rPr>
              <w:t>Air Sealing</w:t>
            </w:r>
            <w:r>
              <w:rPr>
                <w:noProof/>
                <w:webHidden/>
              </w:rPr>
              <w:tab/>
            </w:r>
            <w:r>
              <w:rPr>
                <w:noProof/>
                <w:webHidden/>
              </w:rPr>
              <w:fldChar w:fldCharType="begin"/>
            </w:r>
            <w:r>
              <w:rPr>
                <w:noProof/>
                <w:webHidden/>
              </w:rPr>
              <w:instrText xml:space="preserve"> PAGEREF _Toc441217066 \h </w:instrText>
            </w:r>
            <w:r>
              <w:rPr>
                <w:noProof/>
                <w:webHidden/>
              </w:rPr>
            </w:r>
          </w:ins>
          <w:r>
            <w:rPr>
              <w:noProof/>
              <w:webHidden/>
            </w:rPr>
            <w:fldChar w:fldCharType="separate"/>
          </w:r>
          <w:ins w:id="192" w:author="Stephanie Baer" w:date="2016-01-22T09:08:00Z">
            <w:r>
              <w:rPr>
                <w:noProof/>
                <w:webHidden/>
              </w:rPr>
              <w:t>262</w:t>
            </w:r>
            <w:r>
              <w:rPr>
                <w:noProof/>
                <w:webHidden/>
              </w:rPr>
              <w:fldChar w:fldCharType="end"/>
            </w:r>
            <w:r w:rsidRPr="00B24409">
              <w:rPr>
                <w:rStyle w:val="Hyperlink"/>
                <w:rFonts w:eastAsiaTheme="minorEastAsia"/>
                <w:noProof/>
              </w:rPr>
              <w:fldChar w:fldCharType="end"/>
            </w:r>
          </w:ins>
        </w:p>
        <w:p w14:paraId="1159EEB6" w14:textId="77777777" w:rsidR="00472283" w:rsidRDefault="00472283">
          <w:pPr>
            <w:pStyle w:val="TOC3"/>
            <w:tabs>
              <w:tab w:val="left" w:pos="960"/>
              <w:tab w:val="right" w:leader="dot" w:pos="9350"/>
            </w:tabs>
            <w:rPr>
              <w:ins w:id="193" w:author="Stephanie Baer" w:date="2016-01-22T09:08:00Z"/>
              <w:rFonts w:eastAsiaTheme="minorEastAsia" w:cstheme="minorBidi"/>
              <w:noProof/>
              <w:sz w:val="22"/>
              <w:szCs w:val="22"/>
            </w:rPr>
          </w:pPr>
          <w:ins w:id="194"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"_Toc441217067"</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rPr>
              <w:t>5.6.2</w:t>
            </w:r>
            <w:r>
              <w:rPr>
                <w:rFonts w:eastAsiaTheme="minorEastAsia" w:cstheme="minorBidi"/>
                <w:noProof/>
                <w:sz w:val="22"/>
                <w:szCs w:val="22"/>
              </w:rPr>
              <w:tab/>
            </w:r>
            <w:r w:rsidRPr="00B24409">
              <w:rPr>
                <w:rStyle w:val="Hyperlink"/>
                <w:rFonts w:eastAsiaTheme="minorEastAsia"/>
                <w:noProof/>
              </w:rPr>
              <w:t>Basement Sidewall Insulation</w:t>
            </w:r>
            <w:r>
              <w:rPr>
                <w:noProof/>
                <w:webHidden/>
              </w:rPr>
              <w:tab/>
            </w:r>
            <w:r>
              <w:rPr>
                <w:noProof/>
                <w:webHidden/>
              </w:rPr>
              <w:fldChar w:fldCharType="begin"/>
            </w:r>
            <w:r>
              <w:rPr>
                <w:noProof/>
                <w:webHidden/>
              </w:rPr>
              <w:instrText xml:space="preserve"> PAGEREF _Toc441217067 \h </w:instrText>
            </w:r>
            <w:r>
              <w:rPr>
                <w:noProof/>
                <w:webHidden/>
              </w:rPr>
            </w:r>
          </w:ins>
          <w:r>
            <w:rPr>
              <w:noProof/>
              <w:webHidden/>
            </w:rPr>
            <w:fldChar w:fldCharType="separate"/>
          </w:r>
          <w:ins w:id="195" w:author="Stephanie Baer" w:date="2016-01-22T09:08:00Z">
            <w:r>
              <w:rPr>
                <w:noProof/>
                <w:webHidden/>
              </w:rPr>
              <w:t>273</w:t>
            </w:r>
            <w:r>
              <w:rPr>
                <w:noProof/>
                <w:webHidden/>
              </w:rPr>
              <w:fldChar w:fldCharType="end"/>
            </w:r>
            <w:r w:rsidRPr="00B24409">
              <w:rPr>
                <w:rStyle w:val="Hyperlink"/>
                <w:rFonts w:eastAsiaTheme="minorEastAsia"/>
                <w:noProof/>
              </w:rPr>
              <w:fldChar w:fldCharType="end"/>
            </w:r>
          </w:ins>
        </w:p>
        <w:p w14:paraId="42277690" w14:textId="77777777" w:rsidR="00472283" w:rsidRDefault="00472283">
          <w:pPr>
            <w:pStyle w:val="TOC3"/>
            <w:tabs>
              <w:tab w:val="left" w:pos="960"/>
              <w:tab w:val="right" w:leader="dot" w:pos="9350"/>
            </w:tabs>
            <w:rPr>
              <w:ins w:id="196" w:author="Stephanie Baer" w:date="2016-01-22T09:08:00Z"/>
              <w:rFonts w:eastAsiaTheme="minorEastAsia" w:cstheme="minorBidi"/>
              <w:noProof/>
              <w:sz w:val="22"/>
              <w:szCs w:val="22"/>
            </w:rPr>
          </w:pPr>
          <w:ins w:id="197"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"_Toc441217068"</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rPr>
              <w:t>5.6.3</w:t>
            </w:r>
            <w:r>
              <w:rPr>
                <w:rFonts w:eastAsiaTheme="minorEastAsia" w:cstheme="minorBidi"/>
                <w:noProof/>
                <w:sz w:val="22"/>
                <w:szCs w:val="22"/>
              </w:rPr>
              <w:tab/>
            </w:r>
            <w:r w:rsidRPr="00B24409">
              <w:rPr>
                <w:rStyle w:val="Hyperlink"/>
                <w:rFonts w:eastAsiaTheme="minorEastAsia"/>
                <w:noProof/>
              </w:rPr>
              <w:t>Floor Insulation Above Crawlspace</w:t>
            </w:r>
            <w:r>
              <w:rPr>
                <w:noProof/>
                <w:webHidden/>
              </w:rPr>
              <w:tab/>
            </w:r>
            <w:r>
              <w:rPr>
                <w:noProof/>
                <w:webHidden/>
              </w:rPr>
              <w:fldChar w:fldCharType="begin"/>
            </w:r>
            <w:r>
              <w:rPr>
                <w:noProof/>
                <w:webHidden/>
              </w:rPr>
              <w:instrText xml:space="preserve"> PAGEREF _Toc441217068 \h </w:instrText>
            </w:r>
            <w:r>
              <w:rPr>
                <w:noProof/>
                <w:webHidden/>
              </w:rPr>
            </w:r>
          </w:ins>
          <w:r>
            <w:rPr>
              <w:noProof/>
              <w:webHidden/>
            </w:rPr>
            <w:fldChar w:fldCharType="separate"/>
          </w:r>
          <w:ins w:id="198" w:author="Stephanie Baer" w:date="2016-01-22T09:08:00Z">
            <w:r>
              <w:rPr>
                <w:noProof/>
                <w:webHidden/>
              </w:rPr>
              <w:t>281</w:t>
            </w:r>
            <w:r>
              <w:rPr>
                <w:noProof/>
                <w:webHidden/>
              </w:rPr>
              <w:fldChar w:fldCharType="end"/>
            </w:r>
            <w:r w:rsidRPr="00B24409">
              <w:rPr>
                <w:rStyle w:val="Hyperlink"/>
                <w:rFonts w:eastAsiaTheme="minorEastAsia"/>
                <w:noProof/>
              </w:rPr>
              <w:fldChar w:fldCharType="end"/>
            </w:r>
          </w:ins>
        </w:p>
        <w:p w14:paraId="7EFC3FDC" w14:textId="77777777" w:rsidR="00472283" w:rsidRDefault="00472283">
          <w:pPr>
            <w:pStyle w:val="TOC3"/>
            <w:tabs>
              <w:tab w:val="left" w:pos="960"/>
              <w:tab w:val="right" w:leader="dot" w:pos="9350"/>
            </w:tabs>
            <w:rPr>
              <w:ins w:id="199" w:author="Stephanie Baer" w:date="2016-01-22T09:08:00Z"/>
              <w:rFonts w:eastAsiaTheme="minorEastAsia" w:cstheme="minorBidi"/>
              <w:noProof/>
              <w:sz w:val="22"/>
              <w:szCs w:val="22"/>
            </w:rPr>
          </w:pPr>
          <w:ins w:id="200" w:author="Stephanie Baer" w:date="2016-01-22T09:08:00Z">
            <w:r w:rsidRPr="00B24409">
              <w:rPr>
                <w:rStyle w:val="Hyperlink"/>
                <w:rFonts w:eastAsiaTheme="minorEastAsia"/>
                <w:noProof/>
              </w:rPr>
              <w:fldChar w:fldCharType="begin"/>
            </w:r>
            <w:r w:rsidRPr="00B24409">
              <w:rPr>
                <w:rStyle w:val="Hyperlink"/>
                <w:rFonts w:eastAsiaTheme="minorEastAsia"/>
                <w:noProof/>
              </w:rPr>
              <w:instrText xml:space="preserve"> </w:instrText>
            </w:r>
            <w:r>
              <w:rPr>
                <w:noProof/>
              </w:rPr>
              <w:instrText>HYPERLINK \l "_Toc441217069"</w:instrText>
            </w:r>
            <w:r w:rsidRPr="00B24409">
              <w:rPr>
                <w:rStyle w:val="Hyperlink"/>
                <w:rFonts w:eastAsiaTheme="minorEastAsia"/>
                <w:noProof/>
              </w:rPr>
              <w:instrText xml:space="preserve"> </w:instrText>
            </w:r>
            <w:r w:rsidRPr="00B24409">
              <w:rPr>
                <w:rStyle w:val="Hyperlink"/>
                <w:rFonts w:eastAsiaTheme="minorEastAsia"/>
                <w:noProof/>
              </w:rPr>
            </w:r>
            <w:r w:rsidRPr="00B24409">
              <w:rPr>
                <w:rStyle w:val="Hyperlink"/>
                <w:rFonts w:eastAsiaTheme="minorEastAsia"/>
                <w:noProof/>
              </w:rPr>
              <w:fldChar w:fldCharType="separate"/>
            </w:r>
            <w:r w:rsidRPr="00B24409">
              <w:rPr>
                <w:rStyle w:val="Hyperlink"/>
                <w:rFonts w:eastAsiaTheme="minorEastAsia"/>
                <w:noProof/>
              </w:rPr>
              <w:t>5.6.4</w:t>
            </w:r>
            <w:r>
              <w:rPr>
                <w:rFonts w:eastAsiaTheme="minorEastAsia" w:cstheme="minorBidi"/>
                <w:noProof/>
                <w:sz w:val="22"/>
                <w:szCs w:val="22"/>
              </w:rPr>
              <w:tab/>
            </w:r>
            <w:r w:rsidRPr="00B24409">
              <w:rPr>
                <w:rStyle w:val="Hyperlink"/>
                <w:rFonts w:eastAsiaTheme="minorEastAsia"/>
                <w:noProof/>
              </w:rPr>
              <w:t>Wall and Ceiling/Attic Insulation</w:t>
            </w:r>
            <w:r>
              <w:rPr>
                <w:noProof/>
                <w:webHidden/>
              </w:rPr>
              <w:tab/>
            </w:r>
            <w:r>
              <w:rPr>
                <w:noProof/>
                <w:webHidden/>
              </w:rPr>
              <w:fldChar w:fldCharType="begin"/>
            </w:r>
            <w:r>
              <w:rPr>
                <w:noProof/>
                <w:webHidden/>
              </w:rPr>
              <w:instrText xml:space="preserve"> PAGEREF _Toc441217069 \h </w:instrText>
            </w:r>
            <w:r>
              <w:rPr>
                <w:noProof/>
                <w:webHidden/>
              </w:rPr>
            </w:r>
          </w:ins>
          <w:r>
            <w:rPr>
              <w:noProof/>
              <w:webHidden/>
            </w:rPr>
            <w:fldChar w:fldCharType="separate"/>
          </w:r>
          <w:ins w:id="201" w:author="Stephanie Baer" w:date="2016-01-22T09:08:00Z">
            <w:r>
              <w:rPr>
                <w:noProof/>
                <w:webHidden/>
              </w:rPr>
              <w:t>288</w:t>
            </w:r>
            <w:r>
              <w:rPr>
                <w:noProof/>
                <w:webHidden/>
              </w:rPr>
              <w:fldChar w:fldCharType="end"/>
            </w:r>
            <w:r w:rsidRPr="00B24409">
              <w:rPr>
                <w:rStyle w:val="Hyperlink"/>
                <w:rFonts w:eastAsiaTheme="minorEastAsia"/>
                <w:noProof/>
              </w:rPr>
              <w:fldChar w:fldCharType="end"/>
            </w:r>
          </w:ins>
        </w:p>
        <w:p w14:paraId="6439C3EE" w14:textId="77777777" w:rsidR="00911DD7" w:rsidDel="00472283" w:rsidRDefault="00911DD7">
          <w:pPr>
            <w:pStyle w:val="TOC1"/>
            <w:rPr>
              <w:del w:id="202" w:author="Stephanie Baer" w:date="2016-01-22T09:08:00Z"/>
              <w:rFonts w:asciiTheme="minorHAnsi" w:eastAsiaTheme="minorEastAsia" w:hAnsiTheme="minorHAnsi" w:cstheme="minorBidi"/>
              <w:b w:val="0"/>
              <w:bCs w:val="0"/>
              <w:caps w:val="0"/>
              <w:sz w:val="22"/>
            </w:rPr>
          </w:pPr>
          <w:del w:id="203" w:author="Stephanie Baer" w:date="2016-01-22T09:08:00Z">
            <w:r w:rsidRPr="00472283" w:rsidDel="00472283">
              <w:rPr>
                <w:rFonts w:eastAsiaTheme="minorEastAsia"/>
                <w14:scene3d>
                  <w14:camera w14:prst="orthographicFront"/>
                  <w14:lightRig w14:rig="threePt" w14:dir="t">
                    <w14:rot w14:lat="0" w14:lon="0" w14:rev="0"/>
                  </w14:lightRig>
                </w14:scene3d>
                <w:rPrChange w:id="204" w:author="Stephanie Baer" w:date="2016-01-22T09:08:00Z">
                  <w:rPr>
                    <w:rStyle w:val="Hyperlink"/>
                    <w:rFonts w:eastAsiaTheme="minorEastAsia"/>
                    <w14:scene3d>
                      <w14:camera w14:prst="orthographicFront"/>
                      <w14:lightRig w14:rig="threePt" w14:dir="t">
                        <w14:rot w14:lat="0" w14:lon="0" w14:rev="0"/>
                      </w14:lightRig>
                    </w14:scene3d>
                  </w:rPr>
                </w:rPrChange>
              </w:rPr>
              <w:delText>5</w:delText>
            </w:r>
            <w:r w:rsidDel="00472283">
              <w:rPr>
                <w:rFonts w:asciiTheme="minorHAnsi" w:eastAsiaTheme="minorEastAsia" w:hAnsiTheme="minorHAnsi" w:cstheme="minorBidi"/>
                <w:b w:val="0"/>
                <w:bCs w:val="0"/>
                <w:caps w:val="0"/>
                <w:sz w:val="22"/>
              </w:rPr>
              <w:tab/>
            </w:r>
            <w:r w:rsidRPr="00472283" w:rsidDel="00472283">
              <w:rPr>
                <w:rFonts w:eastAsiaTheme="minorEastAsia"/>
                <w:rPrChange w:id="205" w:author="Stephanie Baer" w:date="2016-01-22T09:08:00Z">
                  <w:rPr>
                    <w:rStyle w:val="Hyperlink"/>
                    <w:rFonts w:eastAsiaTheme="minorEastAsia"/>
                  </w:rPr>
                </w:rPrChange>
              </w:rPr>
              <w:delText>Volume 3:Residential Measures</w:delText>
            </w:r>
            <w:r w:rsidDel="00472283">
              <w:rPr>
                <w:webHidden/>
              </w:rPr>
              <w:tab/>
              <w:delText>1</w:delText>
            </w:r>
          </w:del>
        </w:p>
        <w:p w14:paraId="171E5DDA" w14:textId="77777777" w:rsidR="00911DD7" w:rsidDel="00472283" w:rsidRDefault="00911DD7">
          <w:pPr>
            <w:pStyle w:val="TOC2"/>
            <w:tabs>
              <w:tab w:val="left" w:pos="480"/>
              <w:tab w:val="right" w:leader="dot" w:pos="9350"/>
            </w:tabs>
            <w:rPr>
              <w:del w:id="206" w:author="Stephanie Baer" w:date="2016-01-22T09:08:00Z"/>
              <w:rFonts w:eastAsiaTheme="minorEastAsia" w:cstheme="minorBidi"/>
              <w:b w:val="0"/>
              <w:bCs w:val="0"/>
              <w:noProof/>
              <w:sz w:val="22"/>
              <w:szCs w:val="22"/>
            </w:rPr>
          </w:pPr>
          <w:del w:id="207" w:author="Stephanie Baer" w:date="2016-01-22T09:08:00Z">
            <w:r w:rsidRPr="00472283" w:rsidDel="00472283">
              <w:rPr>
                <w:rFonts w:eastAsiaTheme="minorEastAsia" w:cs="Times New Roman"/>
                <w:noProof/>
                <w:rPrChange w:id="208" w:author="Stephanie Baer" w:date="2016-01-22T09:08:00Z">
                  <w:rPr>
                    <w:rStyle w:val="Hyperlink"/>
                    <w:rFonts w:eastAsiaTheme="minorEastAsia"/>
                    <w:noProof/>
                  </w:rPr>
                </w:rPrChange>
              </w:rPr>
              <w:delText>5.1</w:delText>
            </w:r>
            <w:r w:rsidDel="00472283">
              <w:rPr>
                <w:rFonts w:eastAsiaTheme="minorEastAsia" w:cstheme="minorBidi"/>
                <w:b w:val="0"/>
                <w:bCs w:val="0"/>
                <w:noProof/>
                <w:sz w:val="22"/>
                <w:szCs w:val="22"/>
              </w:rPr>
              <w:tab/>
            </w:r>
            <w:r w:rsidRPr="00472283" w:rsidDel="00472283">
              <w:rPr>
                <w:rFonts w:eastAsiaTheme="minorEastAsia" w:cs="Times New Roman"/>
                <w:noProof/>
                <w:rPrChange w:id="209" w:author="Stephanie Baer" w:date="2016-01-22T09:08:00Z">
                  <w:rPr>
                    <w:rStyle w:val="Hyperlink"/>
                    <w:rFonts w:eastAsiaTheme="minorEastAsia"/>
                    <w:noProof/>
                  </w:rPr>
                </w:rPrChange>
              </w:rPr>
              <w:delText>Appliances End Use</w:delText>
            </w:r>
            <w:r w:rsidDel="00472283">
              <w:rPr>
                <w:noProof/>
                <w:webHidden/>
              </w:rPr>
              <w:tab/>
              <w:delText>1</w:delText>
            </w:r>
          </w:del>
        </w:p>
        <w:p w14:paraId="03032640" w14:textId="77777777" w:rsidR="00911DD7" w:rsidDel="00472283" w:rsidRDefault="00911DD7">
          <w:pPr>
            <w:pStyle w:val="TOC3"/>
            <w:tabs>
              <w:tab w:val="left" w:pos="960"/>
              <w:tab w:val="right" w:leader="dot" w:pos="9350"/>
            </w:tabs>
            <w:rPr>
              <w:del w:id="210" w:author="Stephanie Baer" w:date="2016-01-22T09:08:00Z"/>
              <w:rFonts w:eastAsiaTheme="minorEastAsia" w:cstheme="minorBidi"/>
              <w:noProof/>
              <w:sz w:val="22"/>
              <w:szCs w:val="22"/>
            </w:rPr>
          </w:pPr>
          <w:del w:id="211"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12"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5.1.1</w:delText>
            </w:r>
            <w:r w:rsidDel="00472283">
              <w:rPr>
                <w:rFonts w:eastAsiaTheme="minorEastAsia" w:cstheme="minorBidi"/>
                <w:noProof/>
                <w:sz w:val="22"/>
                <w:szCs w:val="22"/>
              </w:rPr>
              <w:tab/>
            </w:r>
            <w:r w:rsidRPr="00472283" w:rsidDel="00472283">
              <w:rPr>
                <w:rFonts w:eastAsiaTheme="minorEastAsia" w:cs="Times New Roman"/>
                <w:noProof/>
                <w:rPrChange w:id="213" w:author="Stephanie Baer" w:date="2016-01-22T09:08:00Z">
                  <w:rPr>
                    <w:rStyle w:val="Hyperlink"/>
                    <w:rFonts w:eastAsiaTheme="minorEastAsia"/>
                    <w:noProof/>
                  </w:rPr>
                </w:rPrChange>
              </w:rPr>
              <w:delText>ENERGY STAR Air Purifier/Cleaner</w:delText>
            </w:r>
            <w:r w:rsidDel="00472283">
              <w:rPr>
                <w:noProof/>
                <w:webHidden/>
              </w:rPr>
              <w:tab/>
              <w:delText>1</w:delText>
            </w:r>
          </w:del>
        </w:p>
        <w:p w14:paraId="2ADF259D" w14:textId="77777777" w:rsidR="00911DD7" w:rsidDel="00472283" w:rsidRDefault="00911DD7">
          <w:pPr>
            <w:pStyle w:val="TOC3"/>
            <w:tabs>
              <w:tab w:val="left" w:pos="960"/>
              <w:tab w:val="right" w:leader="dot" w:pos="9350"/>
            </w:tabs>
            <w:rPr>
              <w:del w:id="214" w:author="Stephanie Baer" w:date="2016-01-22T09:08:00Z"/>
              <w:rFonts w:eastAsiaTheme="minorEastAsia" w:cstheme="minorBidi"/>
              <w:noProof/>
              <w:sz w:val="22"/>
              <w:szCs w:val="22"/>
            </w:rPr>
          </w:pPr>
          <w:del w:id="215"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16"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5.1.2</w:delText>
            </w:r>
            <w:r w:rsidDel="00472283">
              <w:rPr>
                <w:rFonts w:eastAsiaTheme="minorEastAsia" w:cstheme="minorBidi"/>
                <w:noProof/>
                <w:sz w:val="22"/>
                <w:szCs w:val="22"/>
              </w:rPr>
              <w:tab/>
            </w:r>
            <w:r w:rsidRPr="00472283" w:rsidDel="00472283">
              <w:rPr>
                <w:rFonts w:eastAsiaTheme="minorEastAsia" w:cs="Times New Roman"/>
                <w:noProof/>
                <w:rPrChange w:id="217" w:author="Stephanie Baer" w:date="2016-01-22T09:08:00Z">
                  <w:rPr>
                    <w:rStyle w:val="Hyperlink"/>
                    <w:rFonts w:eastAsiaTheme="minorEastAsia"/>
                    <w:noProof/>
                  </w:rPr>
                </w:rPrChange>
              </w:rPr>
              <w:delText>ENERGY STAR and ENERGY STAR Most Efficient Clothes Washers</w:delText>
            </w:r>
            <w:r w:rsidDel="00472283">
              <w:rPr>
                <w:noProof/>
                <w:webHidden/>
              </w:rPr>
              <w:tab/>
              <w:delText>4</w:delText>
            </w:r>
          </w:del>
        </w:p>
        <w:p w14:paraId="4DB2D300" w14:textId="77777777" w:rsidR="00911DD7" w:rsidDel="00472283" w:rsidRDefault="00911DD7">
          <w:pPr>
            <w:pStyle w:val="TOC3"/>
            <w:tabs>
              <w:tab w:val="left" w:pos="960"/>
              <w:tab w:val="right" w:leader="dot" w:pos="9350"/>
            </w:tabs>
            <w:rPr>
              <w:del w:id="218" w:author="Stephanie Baer" w:date="2016-01-22T09:08:00Z"/>
              <w:rFonts w:eastAsiaTheme="minorEastAsia" w:cstheme="minorBidi"/>
              <w:noProof/>
              <w:sz w:val="22"/>
              <w:szCs w:val="22"/>
            </w:rPr>
          </w:pPr>
          <w:del w:id="219"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20"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5.1.3</w:delText>
            </w:r>
            <w:r w:rsidDel="00472283">
              <w:rPr>
                <w:rFonts w:eastAsiaTheme="minorEastAsia" w:cstheme="minorBidi"/>
                <w:noProof/>
                <w:sz w:val="22"/>
                <w:szCs w:val="22"/>
              </w:rPr>
              <w:tab/>
            </w:r>
            <w:r w:rsidRPr="00472283" w:rsidDel="00472283">
              <w:rPr>
                <w:rFonts w:eastAsiaTheme="minorEastAsia" w:cs="Times New Roman"/>
                <w:noProof/>
                <w:rPrChange w:id="221" w:author="Stephanie Baer" w:date="2016-01-22T09:08:00Z">
                  <w:rPr>
                    <w:rStyle w:val="Hyperlink"/>
                    <w:rFonts w:eastAsiaTheme="minorEastAsia"/>
                    <w:noProof/>
                  </w:rPr>
                </w:rPrChange>
              </w:rPr>
              <w:delText>ENERGY STAR Dehumidifier</w:delText>
            </w:r>
            <w:r w:rsidDel="00472283">
              <w:rPr>
                <w:noProof/>
                <w:webHidden/>
              </w:rPr>
              <w:tab/>
              <w:delText>11</w:delText>
            </w:r>
          </w:del>
        </w:p>
        <w:p w14:paraId="6055851C" w14:textId="77777777" w:rsidR="00911DD7" w:rsidDel="00472283" w:rsidRDefault="00911DD7">
          <w:pPr>
            <w:pStyle w:val="TOC3"/>
            <w:tabs>
              <w:tab w:val="left" w:pos="960"/>
              <w:tab w:val="right" w:leader="dot" w:pos="9350"/>
            </w:tabs>
            <w:rPr>
              <w:del w:id="222" w:author="Stephanie Baer" w:date="2016-01-22T09:08:00Z"/>
              <w:rFonts w:eastAsiaTheme="minorEastAsia" w:cstheme="minorBidi"/>
              <w:noProof/>
              <w:sz w:val="22"/>
              <w:szCs w:val="22"/>
            </w:rPr>
          </w:pPr>
          <w:del w:id="223"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24"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5.1.4</w:delText>
            </w:r>
            <w:r w:rsidDel="00472283">
              <w:rPr>
                <w:rFonts w:eastAsiaTheme="minorEastAsia" w:cstheme="minorBidi"/>
                <w:noProof/>
                <w:sz w:val="22"/>
                <w:szCs w:val="22"/>
              </w:rPr>
              <w:tab/>
            </w:r>
            <w:r w:rsidRPr="00472283" w:rsidDel="00472283">
              <w:rPr>
                <w:rFonts w:eastAsiaTheme="minorEastAsia" w:cs="Times New Roman"/>
                <w:noProof/>
                <w:rPrChange w:id="225" w:author="Stephanie Baer" w:date="2016-01-22T09:08:00Z">
                  <w:rPr>
                    <w:rStyle w:val="Hyperlink"/>
                    <w:rFonts w:eastAsiaTheme="minorEastAsia"/>
                    <w:noProof/>
                  </w:rPr>
                </w:rPrChange>
              </w:rPr>
              <w:delText>ENERGY STAR Dishwasher</w:delText>
            </w:r>
            <w:r w:rsidDel="00472283">
              <w:rPr>
                <w:noProof/>
                <w:webHidden/>
              </w:rPr>
              <w:tab/>
              <w:delText>14</w:delText>
            </w:r>
          </w:del>
        </w:p>
        <w:p w14:paraId="4BE06268" w14:textId="77777777" w:rsidR="00911DD7" w:rsidDel="00472283" w:rsidRDefault="00911DD7">
          <w:pPr>
            <w:pStyle w:val="TOC3"/>
            <w:tabs>
              <w:tab w:val="left" w:pos="960"/>
              <w:tab w:val="right" w:leader="dot" w:pos="9350"/>
            </w:tabs>
            <w:rPr>
              <w:del w:id="226" w:author="Stephanie Baer" w:date="2016-01-22T09:08:00Z"/>
              <w:rFonts w:eastAsiaTheme="minorEastAsia" w:cstheme="minorBidi"/>
              <w:noProof/>
              <w:sz w:val="22"/>
              <w:szCs w:val="22"/>
            </w:rPr>
          </w:pPr>
          <w:del w:id="227"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28"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5.1.5</w:delText>
            </w:r>
            <w:r w:rsidDel="00472283">
              <w:rPr>
                <w:rFonts w:eastAsiaTheme="minorEastAsia" w:cstheme="minorBidi"/>
                <w:noProof/>
                <w:sz w:val="22"/>
                <w:szCs w:val="22"/>
              </w:rPr>
              <w:tab/>
            </w:r>
            <w:r w:rsidRPr="00472283" w:rsidDel="00472283">
              <w:rPr>
                <w:rFonts w:eastAsiaTheme="minorEastAsia" w:cs="Times New Roman"/>
                <w:noProof/>
                <w:rPrChange w:id="229" w:author="Stephanie Baer" w:date="2016-01-22T09:08:00Z">
                  <w:rPr>
                    <w:rStyle w:val="Hyperlink"/>
                    <w:rFonts w:eastAsiaTheme="minorEastAsia"/>
                    <w:noProof/>
                  </w:rPr>
                </w:rPrChange>
              </w:rPr>
              <w:delText>ENERGY STAR Freezer</w:delText>
            </w:r>
            <w:r w:rsidDel="00472283">
              <w:rPr>
                <w:noProof/>
                <w:webHidden/>
              </w:rPr>
              <w:tab/>
              <w:delText>18</w:delText>
            </w:r>
          </w:del>
        </w:p>
        <w:p w14:paraId="7A2C0472" w14:textId="77777777" w:rsidR="00911DD7" w:rsidDel="00472283" w:rsidRDefault="00911DD7">
          <w:pPr>
            <w:pStyle w:val="TOC3"/>
            <w:tabs>
              <w:tab w:val="left" w:pos="960"/>
              <w:tab w:val="right" w:leader="dot" w:pos="9350"/>
            </w:tabs>
            <w:rPr>
              <w:del w:id="230" w:author="Stephanie Baer" w:date="2016-01-22T09:08:00Z"/>
              <w:rFonts w:eastAsiaTheme="minorEastAsia" w:cstheme="minorBidi"/>
              <w:noProof/>
              <w:sz w:val="22"/>
              <w:szCs w:val="22"/>
            </w:rPr>
          </w:pPr>
          <w:del w:id="231"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32"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5.1.6</w:delText>
            </w:r>
            <w:r w:rsidDel="00472283">
              <w:rPr>
                <w:rFonts w:eastAsiaTheme="minorEastAsia" w:cstheme="minorBidi"/>
                <w:noProof/>
                <w:sz w:val="22"/>
                <w:szCs w:val="22"/>
              </w:rPr>
              <w:tab/>
            </w:r>
            <w:r w:rsidRPr="00472283" w:rsidDel="00472283">
              <w:rPr>
                <w:rFonts w:eastAsiaTheme="minorEastAsia" w:cs="Times New Roman"/>
                <w:noProof/>
                <w:rPrChange w:id="233" w:author="Stephanie Baer" w:date="2016-01-22T09:08:00Z">
                  <w:rPr>
                    <w:rStyle w:val="Hyperlink"/>
                    <w:rFonts w:eastAsiaTheme="minorEastAsia"/>
                    <w:noProof/>
                  </w:rPr>
                </w:rPrChange>
              </w:rPr>
              <w:delText>ENERGY STAR and CEE Tier 2 Refrigerator</w:delText>
            </w:r>
            <w:r w:rsidDel="00472283">
              <w:rPr>
                <w:noProof/>
                <w:webHidden/>
              </w:rPr>
              <w:tab/>
              <w:delText>22</w:delText>
            </w:r>
          </w:del>
        </w:p>
        <w:p w14:paraId="05B3935C" w14:textId="77777777" w:rsidR="00911DD7" w:rsidDel="00472283" w:rsidRDefault="00911DD7">
          <w:pPr>
            <w:pStyle w:val="TOC3"/>
            <w:tabs>
              <w:tab w:val="left" w:pos="960"/>
              <w:tab w:val="right" w:leader="dot" w:pos="9350"/>
            </w:tabs>
            <w:rPr>
              <w:del w:id="234" w:author="Stephanie Baer" w:date="2016-01-22T09:08:00Z"/>
              <w:rFonts w:eastAsiaTheme="minorEastAsia" w:cstheme="minorBidi"/>
              <w:noProof/>
              <w:sz w:val="22"/>
              <w:szCs w:val="22"/>
            </w:rPr>
          </w:pPr>
          <w:del w:id="235"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36"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5.1.7</w:delText>
            </w:r>
            <w:r w:rsidDel="00472283">
              <w:rPr>
                <w:rFonts w:eastAsiaTheme="minorEastAsia" w:cstheme="minorBidi"/>
                <w:noProof/>
                <w:sz w:val="22"/>
                <w:szCs w:val="22"/>
              </w:rPr>
              <w:tab/>
            </w:r>
            <w:r w:rsidRPr="00472283" w:rsidDel="00472283">
              <w:rPr>
                <w:rFonts w:eastAsiaTheme="minorEastAsia" w:cs="Times New Roman"/>
                <w:noProof/>
                <w:rPrChange w:id="237" w:author="Stephanie Baer" w:date="2016-01-22T09:08:00Z">
                  <w:rPr>
                    <w:rStyle w:val="Hyperlink"/>
                    <w:rFonts w:eastAsiaTheme="minorEastAsia"/>
                    <w:noProof/>
                  </w:rPr>
                </w:rPrChange>
              </w:rPr>
              <w:delText>ENERGY STAR Room Air Conditioner</w:delText>
            </w:r>
            <w:r w:rsidDel="00472283">
              <w:rPr>
                <w:noProof/>
                <w:webHidden/>
              </w:rPr>
              <w:tab/>
              <w:delText>29</w:delText>
            </w:r>
          </w:del>
        </w:p>
        <w:p w14:paraId="5528F355" w14:textId="77777777" w:rsidR="00911DD7" w:rsidDel="00472283" w:rsidRDefault="00911DD7">
          <w:pPr>
            <w:pStyle w:val="TOC3"/>
            <w:tabs>
              <w:tab w:val="left" w:pos="960"/>
              <w:tab w:val="right" w:leader="dot" w:pos="9350"/>
            </w:tabs>
            <w:rPr>
              <w:del w:id="238" w:author="Stephanie Baer" w:date="2016-01-22T09:08:00Z"/>
              <w:rFonts w:eastAsiaTheme="minorEastAsia" w:cstheme="minorBidi"/>
              <w:noProof/>
              <w:sz w:val="22"/>
              <w:szCs w:val="22"/>
            </w:rPr>
          </w:pPr>
          <w:del w:id="239"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40"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5.1.8</w:delText>
            </w:r>
            <w:r w:rsidDel="00472283">
              <w:rPr>
                <w:rFonts w:eastAsiaTheme="minorEastAsia" w:cstheme="minorBidi"/>
                <w:noProof/>
                <w:sz w:val="22"/>
                <w:szCs w:val="22"/>
              </w:rPr>
              <w:tab/>
            </w:r>
            <w:r w:rsidRPr="00472283" w:rsidDel="00472283">
              <w:rPr>
                <w:rFonts w:eastAsiaTheme="minorEastAsia" w:cs="Times New Roman"/>
                <w:noProof/>
                <w:rPrChange w:id="241" w:author="Stephanie Baer" w:date="2016-01-22T09:08:00Z">
                  <w:rPr>
                    <w:rStyle w:val="Hyperlink"/>
                    <w:rFonts w:eastAsiaTheme="minorEastAsia"/>
                    <w:noProof/>
                  </w:rPr>
                </w:rPrChange>
              </w:rPr>
              <w:delText>Refrigerator and Freezer Recycling</w:delText>
            </w:r>
            <w:r w:rsidDel="00472283">
              <w:rPr>
                <w:noProof/>
                <w:webHidden/>
              </w:rPr>
              <w:tab/>
              <w:delText>34</w:delText>
            </w:r>
          </w:del>
        </w:p>
        <w:p w14:paraId="1F0BE596" w14:textId="77777777" w:rsidR="00911DD7" w:rsidDel="00472283" w:rsidRDefault="00911DD7">
          <w:pPr>
            <w:pStyle w:val="TOC3"/>
            <w:tabs>
              <w:tab w:val="left" w:pos="960"/>
              <w:tab w:val="right" w:leader="dot" w:pos="9350"/>
            </w:tabs>
            <w:rPr>
              <w:del w:id="242" w:author="Stephanie Baer" w:date="2016-01-22T09:08:00Z"/>
              <w:rFonts w:eastAsiaTheme="minorEastAsia" w:cstheme="minorBidi"/>
              <w:noProof/>
              <w:sz w:val="22"/>
              <w:szCs w:val="22"/>
            </w:rPr>
          </w:pPr>
          <w:del w:id="243"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44"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5.1.9</w:delText>
            </w:r>
            <w:r w:rsidDel="00472283">
              <w:rPr>
                <w:rFonts w:eastAsiaTheme="minorEastAsia" w:cstheme="minorBidi"/>
                <w:noProof/>
                <w:sz w:val="22"/>
                <w:szCs w:val="22"/>
              </w:rPr>
              <w:tab/>
            </w:r>
            <w:r w:rsidRPr="00472283" w:rsidDel="00472283">
              <w:rPr>
                <w:rFonts w:eastAsiaTheme="minorEastAsia" w:cs="Times New Roman"/>
                <w:noProof/>
                <w:rPrChange w:id="245" w:author="Stephanie Baer" w:date="2016-01-22T09:08:00Z">
                  <w:rPr>
                    <w:rStyle w:val="Hyperlink"/>
                    <w:rFonts w:eastAsiaTheme="minorEastAsia"/>
                    <w:noProof/>
                  </w:rPr>
                </w:rPrChange>
              </w:rPr>
              <w:delText>Room Air Conditioner Recycling</w:delText>
            </w:r>
            <w:r w:rsidDel="00472283">
              <w:rPr>
                <w:noProof/>
                <w:webHidden/>
              </w:rPr>
              <w:tab/>
              <w:delText>40</w:delText>
            </w:r>
          </w:del>
        </w:p>
        <w:p w14:paraId="26737FF0" w14:textId="77777777" w:rsidR="00911DD7" w:rsidDel="00472283" w:rsidRDefault="00911DD7">
          <w:pPr>
            <w:pStyle w:val="TOC3"/>
            <w:tabs>
              <w:tab w:val="left" w:pos="1200"/>
              <w:tab w:val="right" w:leader="dot" w:pos="9350"/>
            </w:tabs>
            <w:rPr>
              <w:del w:id="246" w:author="Stephanie Baer" w:date="2016-01-22T09:08:00Z"/>
              <w:rFonts w:eastAsiaTheme="minorEastAsia" w:cstheme="minorBidi"/>
              <w:noProof/>
              <w:sz w:val="22"/>
              <w:szCs w:val="22"/>
            </w:rPr>
          </w:pPr>
          <w:del w:id="247"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48"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5.1.10</w:delText>
            </w:r>
            <w:r w:rsidDel="00472283">
              <w:rPr>
                <w:rFonts w:eastAsiaTheme="minorEastAsia" w:cstheme="minorBidi"/>
                <w:noProof/>
                <w:sz w:val="22"/>
                <w:szCs w:val="22"/>
              </w:rPr>
              <w:tab/>
            </w:r>
            <w:r w:rsidRPr="00472283" w:rsidDel="00472283">
              <w:rPr>
                <w:rFonts w:eastAsiaTheme="minorEastAsia" w:cs="Times New Roman"/>
                <w:noProof/>
                <w:rPrChange w:id="249" w:author="Stephanie Baer" w:date="2016-01-22T09:08:00Z">
                  <w:rPr>
                    <w:rStyle w:val="Hyperlink"/>
                    <w:rFonts w:eastAsiaTheme="minorEastAsia"/>
                    <w:noProof/>
                  </w:rPr>
                </w:rPrChange>
              </w:rPr>
              <w:delText>ENERGY STAR Clothes Dryer</w:delText>
            </w:r>
            <w:r w:rsidDel="00472283">
              <w:rPr>
                <w:noProof/>
                <w:webHidden/>
              </w:rPr>
              <w:tab/>
              <w:delText>43</w:delText>
            </w:r>
          </w:del>
        </w:p>
        <w:p w14:paraId="37FFE8DD" w14:textId="77777777" w:rsidR="00911DD7" w:rsidDel="00472283" w:rsidRDefault="00911DD7">
          <w:pPr>
            <w:pStyle w:val="TOC2"/>
            <w:tabs>
              <w:tab w:val="left" w:pos="480"/>
              <w:tab w:val="right" w:leader="dot" w:pos="9350"/>
            </w:tabs>
            <w:rPr>
              <w:del w:id="250" w:author="Stephanie Baer" w:date="2016-01-22T09:08:00Z"/>
              <w:rFonts w:eastAsiaTheme="minorEastAsia" w:cstheme="minorBidi"/>
              <w:b w:val="0"/>
              <w:bCs w:val="0"/>
              <w:noProof/>
              <w:sz w:val="22"/>
              <w:szCs w:val="22"/>
            </w:rPr>
          </w:pPr>
          <w:del w:id="251" w:author="Stephanie Baer" w:date="2016-01-22T09:08:00Z">
            <w:r w:rsidRPr="00472283" w:rsidDel="00472283">
              <w:rPr>
                <w:rFonts w:eastAsiaTheme="minorEastAsia" w:cs="Times New Roman"/>
                <w:noProof/>
                <w:rPrChange w:id="252" w:author="Stephanie Baer" w:date="2016-01-22T09:08:00Z">
                  <w:rPr>
                    <w:rStyle w:val="Hyperlink"/>
                    <w:rFonts w:eastAsiaTheme="minorEastAsia"/>
                    <w:noProof/>
                  </w:rPr>
                </w:rPrChange>
              </w:rPr>
              <w:delText>5.2</w:delText>
            </w:r>
            <w:r w:rsidDel="00472283">
              <w:rPr>
                <w:rFonts w:eastAsiaTheme="minorEastAsia" w:cstheme="minorBidi"/>
                <w:b w:val="0"/>
                <w:bCs w:val="0"/>
                <w:noProof/>
                <w:sz w:val="22"/>
                <w:szCs w:val="22"/>
              </w:rPr>
              <w:tab/>
            </w:r>
            <w:r w:rsidRPr="00472283" w:rsidDel="00472283">
              <w:rPr>
                <w:rFonts w:eastAsiaTheme="minorEastAsia" w:cs="Times New Roman"/>
                <w:noProof/>
                <w:rPrChange w:id="253" w:author="Stephanie Baer" w:date="2016-01-22T09:08:00Z">
                  <w:rPr>
                    <w:rStyle w:val="Hyperlink"/>
                    <w:rFonts w:eastAsiaTheme="minorEastAsia"/>
                    <w:noProof/>
                  </w:rPr>
                </w:rPrChange>
              </w:rPr>
              <w:delText>Consumer Electronics End Use</w:delText>
            </w:r>
            <w:r w:rsidDel="00472283">
              <w:rPr>
                <w:noProof/>
                <w:webHidden/>
              </w:rPr>
              <w:tab/>
              <w:delText>47</w:delText>
            </w:r>
          </w:del>
        </w:p>
        <w:p w14:paraId="6F95357B" w14:textId="77777777" w:rsidR="00911DD7" w:rsidDel="00472283" w:rsidRDefault="00911DD7">
          <w:pPr>
            <w:pStyle w:val="TOC3"/>
            <w:tabs>
              <w:tab w:val="left" w:pos="960"/>
              <w:tab w:val="right" w:leader="dot" w:pos="9350"/>
            </w:tabs>
            <w:rPr>
              <w:del w:id="254" w:author="Stephanie Baer" w:date="2016-01-22T09:08:00Z"/>
              <w:rFonts w:eastAsiaTheme="minorEastAsia" w:cstheme="minorBidi"/>
              <w:noProof/>
              <w:sz w:val="22"/>
              <w:szCs w:val="22"/>
            </w:rPr>
          </w:pPr>
          <w:del w:id="255"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56"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5.2.1</w:delText>
            </w:r>
            <w:r w:rsidDel="00472283">
              <w:rPr>
                <w:rFonts w:eastAsiaTheme="minorEastAsia" w:cstheme="minorBidi"/>
                <w:noProof/>
                <w:sz w:val="22"/>
                <w:szCs w:val="22"/>
              </w:rPr>
              <w:tab/>
            </w:r>
            <w:r w:rsidRPr="00472283" w:rsidDel="00472283">
              <w:rPr>
                <w:rFonts w:eastAsiaTheme="minorEastAsia" w:cs="Times New Roman"/>
                <w:noProof/>
                <w:rPrChange w:id="257" w:author="Stephanie Baer" w:date="2016-01-22T09:08:00Z">
                  <w:rPr>
                    <w:rStyle w:val="Hyperlink"/>
                    <w:rFonts w:eastAsiaTheme="minorEastAsia"/>
                    <w:noProof/>
                  </w:rPr>
                </w:rPrChange>
              </w:rPr>
              <w:delText>Advanced Power Strip – Tier 1</w:delText>
            </w:r>
            <w:r w:rsidDel="00472283">
              <w:rPr>
                <w:noProof/>
                <w:webHidden/>
              </w:rPr>
              <w:tab/>
              <w:delText>47</w:delText>
            </w:r>
          </w:del>
        </w:p>
        <w:p w14:paraId="4A31AFA9" w14:textId="77777777" w:rsidR="00911DD7" w:rsidDel="00472283" w:rsidRDefault="00911DD7">
          <w:pPr>
            <w:pStyle w:val="TOC3"/>
            <w:tabs>
              <w:tab w:val="left" w:pos="960"/>
              <w:tab w:val="right" w:leader="dot" w:pos="9350"/>
            </w:tabs>
            <w:rPr>
              <w:del w:id="258" w:author="Stephanie Baer" w:date="2016-01-22T09:08:00Z"/>
              <w:rFonts w:eastAsiaTheme="minorEastAsia" w:cstheme="minorBidi"/>
              <w:noProof/>
              <w:sz w:val="22"/>
              <w:szCs w:val="22"/>
            </w:rPr>
          </w:pPr>
          <w:del w:id="259"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60"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5.2.2</w:delText>
            </w:r>
            <w:r w:rsidDel="00472283">
              <w:rPr>
                <w:rFonts w:eastAsiaTheme="minorEastAsia" w:cstheme="minorBidi"/>
                <w:noProof/>
                <w:sz w:val="22"/>
                <w:szCs w:val="22"/>
              </w:rPr>
              <w:tab/>
            </w:r>
            <w:r w:rsidRPr="00472283" w:rsidDel="00472283">
              <w:rPr>
                <w:rFonts w:eastAsiaTheme="minorEastAsia" w:cs="Times New Roman"/>
                <w:noProof/>
                <w:rPrChange w:id="261" w:author="Stephanie Baer" w:date="2016-01-22T09:08:00Z">
                  <w:rPr>
                    <w:rStyle w:val="Hyperlink"/>
                    <w:rFonts w:eastAsiaTheme="minorEastAsia"/>
                    <w:noProof/>
                  </w:rPr>
                </w:rPrChange>
              </w:rPr>
              <w:delText>Tier 2 Advanced Power Strips (APS) – Residential Audio Visual</w:delText>
            </w:r>
            <w:r w:rsidDel="00472283">
              <w:rPr>
                <w:noProof/>
                <w:webHidden/>
              </w:rPr>
              <w:tab/>
              <w:delText>49</w:delText>
            </w:r>
          </w:del>
        </w:p>
        <w:p w14:paraId="6F2CC986" w14:textId="77777777" w:rsidR="00911DD7" w:rsidDel="00472283" w:rsidRDefault="00911DD7">
          <w:pPr>
            <w:pStyle w:val="TOC2"/>
            <w:tabs>
              <w:tab w:val="left" w:pos="480"/>
              <w:tab w:val="right" w:leader="dot" w:pos="9350"/>
            </w:tabs>
            <w:rPr>
              <w:del w:id="262" w:author="Stephanie Baer" w:date="2016-01-22T09:08:00Z"/>
              <w:rFonts w:eastAsiaTheme="minorEastAsia" w:cstheme="minorBidi"/>
              <w:b w:val="0"/>
              <w:bCs w:val="0"/>
              <w:noProof/>
              <w:sz w:val="22"/>
              <w:szCs w:val="22"/>
            </w:rPr>
          </w:pPr>
          <w:del w:id="263" w:author="Stephanie Baer" w:date="2016-01-22T09:08:00Z">
            <w:r w:rsidRPr="00472283" w:rsidDel="00472283">
              <w:rPr>
                <w:rFonts w:eastAsiaTheme="minorEastAsia" w:cs="Times New Roman"/>
                <w:noProof/>
                <w:rPrChange w:id="264" w:author="Stephanie Baer" w:date="2016-01-22T09:08:00Z">
                  <w:rPr>
                    <w:rStyle w:val="Hyperlink"/>
                    <w:rFonts w:eastAsiaTheme="minorEastAsia"/>
                    <w:noProof/>
                  </w:rPr>
                </w:rPrChange>
              </w:rPr>
              <w:delText>5.3</w:delText>
            </w:r>
            <w:r w:rsidDel="00472283">
              <w:rPr>
                <w:rFonts w:eastAsiaTheme="minorEastAsia" w:cstheme="minorBidi"/>
                <w:b w:val="0"/>
                <w:bCs w:val="0"/>
                <w:noProof/>
                <w:sz w:val="22"/>
                <w:szCs w:val="22"/>
              </w:rPr>
              <w:tab/>
            </w:r>
            <w:r w:rsidRPr="00472283" w:rsidDel="00472283">
              <w:rPr>
                <w:rFonts w:eastAsiaTheme="minorEastAsia" w:cs="Times New Roman"/>
                <w:noProof/>
                <w:rPrChange w:id="265" w:author="Stephanie Baer" w:date="2016-01-22T09:08:00Z">
                  <w:rPr>
                    <w:rStyle w:val="Hyperlink"/>
                    <w:rFonts w:eastAsiaTheme="minorEastAsia"/>
                    <w:noProof/>
                  </w:rPr>
                </w:rPrChange>
              </w:rPr>
              <w:delText>HVAC End Use</w:delText>
            </w:r>
            <w:r w:rsidDel="00472283">
              <w:rPr>
                <w:noProof/>
                <w:webHidden/>
              </w:rPr>
              <w:tab/>
              <w:delText>53</w:delText>
            </w:r>
          </w:del>
        </w:p>
        <w:p w14:paraId="243BFF6F" w14:textId="77777777" w:rsidR="00911DD7" w:rsidDel="00472283" w:rsidRDefault="00911DD7">
          <w:pPr>
            <w:pStyle w:val="TOC3"/>
            <w:tabs>
              <w:tab w:val="left" w:pos="960"/>
              <w:tab w:val="right" w:leader="dot" w:pos="9350"/>
            </w:tabs>
            <w:rPr>
              <w:del w:id="266" w:author="Stephanie Baer" w:date="2016-01-22T09:08:00Z"/>
              <w:rFonts w:eastAsiaTheme="minorEastAsia" w:cstheme="minorBidi"/>
              <w:noProof/>
              <w:sz w:val="22"/>
              <w:szCs w:val="22"/>
            </w:rPr>
          </w:pPr>
          <w:del w:id="267"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68"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5.3.1</w:delText>
            </w:r>
            <w:r w:rsidDel="00472283">
              <w:rPr>
                <w:rFonts w:eastAsiaTheme="minorEastAsia" w:cstheme="minorBidi"/>
                <w:noProof/>
                <w:sz w:val="22"/>
                <w:szCs w:val="22"/>
              </w:rPr>
              <w:tab/>
            </w:r>
            <w:r w:rsidRPr="00472283" w:rsidDel="00472283">
              <w:rPr>
                <w:rFonts w:eastAsiaTheme="minorEastAsia" w:cs="Times New Roman"/>
                <w:noProof/>
                <w:rPrChange w:id="269" w:author="Stephanie Baer" w:date="2016-01-22T09:08:00Z">
                  <w:rPr>
                    <w:rStyle w:val="Hyperlink"/>
                    <w:rFonts w:eastAsiaTheme="minorEastAsia"/>
                    <w:noProof/>
                  </w:rPr>
                </w:rPrChange>
              </w:rPr>
              <w:delText>Air Source Heat Pump</w:delText>
            </w:r>
            <w:r w:rsidDel="00472283">
              <w:rPr>
                <w:noProof/>
                <w:webHidden/>
              </w:rPr>
              <w:tab/>
              <w:delText>53</w:delText>
            </w:r>
          </w:del>
        </w:p>
        <w:p w14:paraId="2CC31294" w14:textId="77777777" w:rsidR="00911DD7" w:rsidDel="00472283" w:rsidRDefault="00911DD7">
          <w:pPr>
            <w:pStyle w:val="TOC3"/>
            <w:tabs>
              <w:tab w:val="left" w:pos="960"/>
              <w:tab w:val="right" w:leader="dot" w:pos="9350"/>
            </w:tabs>
            <w:rPr>
              <w:del w:id="270" w:author="Stephanie Baer" w:date="2016-01-22T09:08:00Z"/>
              <w:rFonts w:eastAsiaTheme="minorEastAsia" w:cstheme="minorBidi"/>
              <w:noProof/>
              <w:sz w:val="22"/>
              <w:szCs w:val="22"/>
            </w:rPr>
          </w:pPr>
          <w:del w:id="271"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72"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5.3.2</w:delText>
            </w:r>
            <w:r w:rsidDel="00472283">
              <w:rPr>
                <w:rFonts w:eastAsiaTheme="minorEastAsia" w:cstheme="minorBidi"/>
                <w:noProof/>
                <w:sz w:val="22"/>
                <w:szCs w:val="22"/>
              </w:rPr>
              <w:tab/>
            </w:r>
            <w:r w:rsidRPr="00472283" w:rsidDel="00472283">
              <w:rPr>
                <w:rFonts w:eastAsiaTheme="minorEastAsia" w:cs="Times New Roman"/>
                <w:noProof/>
                <w:rPrChange w:id="273" w:author="Stephanie Baer" w:date="2016-01-22T09:08:00Z">
                  <w:rPr>
                    <w:rStyle w:val="Hyperlink"/>
                    <w:rFonts w:eastAsiaTheme="minorEastAsia"/>
                    <w:noProof/>
                  </w:rPr>
                </w:rPrChange>
              </w:rPr>
              <w:delText>Boiler Pipe Insulation</w:delText>
            </w:r>
            <w:r w:rsidDel="00472283">
              <w:rPr>
                <w:noProof/>
                <w:webHidden/>
              </w:rPr>
              <w:tab/>
              <w:delText>61</w:delText>
            </w:r>
          </w:del>
        </w:p>
        <w:p w14:paraId="52AC75A8" w14:textId="77777777" w:rsidR="00911DD7" w:rsidDel="00472283" w:rsidRDefault="00911DD7">
          <w:pPr>
            <w:pStyle w:val="TOC3"/>
            <w:tabs>
              <w:tab w:val="left" w:pos="960"/>
              <w:tab w:val="right" w:leader="dot" w:pos="9350"/>
            </w:tabs>
            <w:rPr>
              <w:del w:id="274" w:author="Stephanie Baer" w:date="2016-01-22T09:08:00Z"/>
              <w:rFonts w:eastAsiaTheme="minorEastAsia" w:cstheme="minorBidi"/>
              <w:noProof/>
              <w:sz w:val="22"/>
              <w:szCs w:val="22"/>
            </w:rPr>
          </w:pPr>
          <w:del w:id="275"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76"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5.3.3</w:delText>
            </w:r>
            <w:r w:rsidDel="00472283">
              <w:rPr>
                <w:rFonts w:eastAsiaTheme="minorEastAsia" w:cstheme="minorBidi"/>
                <w:noProof/>
                <w:sz w:val="22"/>
                <w:szCs w:val="22"/>
              </w:rPr>
              <w:tab/>
            </w:r>
            <w:r w:rsidRPr="00472283" w:rsidDel="00472283">
              <w:rPr>
                <w:rFonts w:eastAsiaTheme="minorEastAsia" w:cs="Times New Roman"/>
                <w:noProof/>
                <w:rPrChange w:id="277" w:author="Stephanie Baer" w:date="2016-01-22T09:08:00Z">
                  <w:rPr>
                    <w:rStyle w:val="Hyperlink"/>
                    <w:rFonts w:eastAsiaTheme="minorEastAsia"/>
                    <w:noProof/>
                  </w:rPr>
                </w:rPrChange>
              </w:rPr>
              <w:delText>Central Air Conditioning &gt; 14.5 SEER</w:delText>
            </w:r>
            <w:r w:rsidDel="00472283">
              <w:rPr>
                <w:noProof/>
                <w:webHidden/>
              </w:rPr>
              <w:tab/>
              <w:delText>64</w:delText>
            </w:r>
          </w:del>
        </w:p>
        <w:p w14:paraId="3D2A8938" w14:textId="77777777" w:rsidR="00911DD7" w:rsidDel="00472283" w:rsidRDefault="00911DD7">
          <w:pPr>
            <w:pStyle w:val="TOC3"/>
            <w:tabs>
              <w:tab w:val="left" w:pos="960"/>
              <w:tab w:val="right" w:leader="dot" w:pos="9350"/>
            </w:tabs>
            <w:rPr>
              <w:del w:id="278" w:author="Stephanie Baer" w:date="2016-01-22T09:08:00Z"/>
              <w:rFonts w:eastAsiaTheme="minorEastAsia" w:cstheme="minorBidi"/>
              <w:noProof/>
              <w:sz w:val="22"/>
              <w:szCs w:val="22"/>
            </w:rPr>
          </w:pPr>
          <w:del w:id="279"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80"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5.3.4</w:delText>
            </w:r>
            <w:r w:rsidDel="00472283">
              <w:rPr>
                <w:rFonts w:eastAsiaTheme="minorEastAsia" w:cstheme="minorBidi"/>
                <w:noProof/>
                <w:sz w:val="22"/>
                <w:szCs w:val="22"/>
              </w:rPr>
              <w:tab/>
            </w:r>
            <w:r w:rsidRPr="00472283" w:rsidDel="00472283">
              <w:rPr>
                <w:rFonts w:eastAsiaTheme="minorEastAsia" w:cs="Times New Roman"/>
                <w:noProof/>
                <w:rPrChange w:id="281" w:author="Stephanie Baer" w:date="2016-01-22T09:08:00Z">
                  <w:rPr>
                    <w:rStyle w:val="Hyperlink"/>
                    <w:rFonts w:eastAsiaTheme="minorEastAsia"/>
                    <w:noProof/>
                  </w:rPr>
                </w:rPrChange>
              </w:rPr>
              <w:delText>Duct Insulation and Sealing</w:delText>
            </w:r>
            <w:r w:rsidDel="00472283">
              <w:rPr>
                <w:noProof/>
                <w:webHidden/>
              </w:rPr>
              <w:tab/>
              <w:delText>70</w:delText>
            </w:r>
          </w:del>
        </w:p>
        <w:p w14:paraId="23DF055C" w14:textId="77777777" w:rsidR="00911DD7" w:rsidDel="00472283" w:rsidRDefault="00911DD7">
          <w:pPr>
            <w:pStyle w:val="TOC3"/>
            <w:tabs>
              <w:tab w:val="left" w:pos="960"/>
              <w:tab w:val="right" w:leader="dot" w:pos="9350"/>
            </w:tabs>
            <w:rPr>
              <w:del w:id="282" w:author="Stephanie Baer" w:date="2016-01-22T09:08:00Z"/>
              <w:rFonts w:eastAsiaTheme="minorEastAsia" w:cstheme="minorBidi"/>
              <w:noProof/>
              <w:sz w:val="22"/>
              <w:szCs w:val="22"/>
            </w:rPr>
          </w:pPr>
          <w:del w:id="283"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84"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5.3.5</w:delText>
            </w:r>
            <w:r w:rsidDel="00472283">
              <w:rPr>
                <w:rFonts w:eastAsiaTheme="minorEastAsia" w:cstheme="minorBidi"/>
                <w:noProof/>
                <w:sz w:val="22"/>
                <w:szCs w:val="22"/>
              </w:rPr>
              <w:tab/>
            </w:r>
            <w:r w:rsidRPr="00472283" w:rsidDel="00472283">
              <w:rPr>
                <w:rFonts w:eastAsiaTheme="majorEastAsia" w:cstheme="majorBidi"/>
                <w:iCs/>
                <w:smallCaps/>
                <w:noProof/>
                <w:rPrChange w:id="285" w:author="Stephanie Baer" w:date="2016-01-22T09:08:00Z">
                  <w:rPr>
                    <w:rStyle w:val="Hyperlink"/>
                    <w:rFonts w:eastAsiaTheme="majorEastAsia" w:cstheme="majorBidi"/>
                    <w:iCs/>
                    <w:smallCaps/>
                    <w:noProof/>
                  </w:rPr>
                </w:rPrChange>
              </w:rPr>
              <w:delText>F</w:delText>
            </w:r>
            <w:r w:rsidRPr="00472283" w:rsidDel="00472283">
              <w:rPr>
                <w:rFonts w:eastAsiaTheme="minorEastAsia" w:cs="Times New Roman"/>
                <w:noProof/>
                <w:rPrChange w:id="286" w:author="Stephanie Baer" w:date="2016-01-22T09:08:00Z">
                  <w:rPr>
                    <w:rStyle w:val="Hyperlink"/>
                    <w:rFonts w:eastAsiaTheme="minorEastAsia"/>
                    <w:noProof/>
                  </w:rPr>
                </w:rPrChange>
              </w:rPr>
              <w:delText>urnace Blower Motor</w:delText>
            </w:r>
            <w:r w:rsidDel="00472283">
              <w:rPr>
                <w:noProof/>
                <w:webHidden/>
              </w:rPr>
              <w:tab/>
              <w:delText>84</w:delText>
            </w:r>
          </w:del>
        </w:p>
        <w:p w14:paraId="3DDD4FFF" w14:textId="77777777" w:rsidR="00911DD7" w:rsidDel="00472283" w:rsidRDefault="00911DD7">
          <w:pPr>
            <w:pStyle w:val="TOC3"/>
            <w:tabs>
              <w:tab w:val="left" w:pos="960"/>
              <w:tab w:val="right" w:leader="dot" w:pos="9350"/>
            </w:tabs>
            <w:rPr>
              <w:del w:id="287" w:author="Stephanie Baer" w:date="2016-01-22T09:08:00Z"/>
              <w:rFonts w:eastAsiaTheme="minorEastAsia" w:cstheme="minorBidi"/>
              <w:noProof/>
              <w:sz w:val="22"/>
              <w:szCs w:val="22"/>
            </w:rPr>
          </w:pPr>
          <w:del w:id="288"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89"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5.3.6</w:delText>
            </w:r>
            <w:r w:rsidDel="00472283">
              <w:rPr>
                <w:rFonts w:eastAsiaTheme="minorEastAsia" w:cstheme="minorBidi"/>
                <w:noProof/>
                <w:sz w:val="22"/>
                <w:szCs w:val="22"/>
              </w:rPr>
              <w:tab/>
            </w:r>
            <w:r w:rsidRPr="00472283" w:rsidDel="00472283">
              <w:rPr>
                <w:rFonts w:eastAsiaTheme="minorEastAsia" w:cs="Times New Roman"/>
                <w:noProof/>
                <w:rPrChange w:id="290" w:author="Stephanie Baer" w:date="2016-01-22T09:08:00Z">
                  <w:rPr>
                    <w:rStyle w:val="Hyperlink"/>
                    <w:rFonts w:eastAsiaTheme="minorEastAsia"/>
                    <w:noProof/>
                  </w:rPr>
                </w:rPrChange>
              </w:rPr>
              <w:delText>Gas High Efficiency Boiler</w:delText>
            </w:r>
            <w:r w:rsidDel="00472283">
              <w:rPr>
                <w:noProof/>
                <w:webHidden/>
              </w:rPr>
              <w:tab/>
              <w:delText>88</w:delText>
            </w:r>
          </w:del>
        </w:p>
        <w:p w14:paraId="6E52BE9A" w14:textId="77777777" w:rsidR="00911DD7" w:rsidDel="00472283" w:rsidRDefault="00911DD7">
          <w:pPr>
            <w:pStyle w:val="TOC3"/>
            <w:tabs>
              <w:tab w:val="left" w:pos="960"/>
              <w:tab w:val="right" w:leader="dot" w:pos="9350"/>
            </w:tabs>
            <w:rPr>
              <w:del w:id="291" w:author="Stephanie Baer" w:date="2016-01-22T09:08:00Z"/>
              <w:rFonts w:eastAsiaTheme="minorEastAsia" w:cstheme="minorBidi"/>
              <w:noProof/>
              <w:sz w:val="22"/>
              <w:szCs w:val="22"/>
            </w:rPr>
          </w:pPr>
          <w:del w:id="292"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93"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5.3.7</w:delText>
            </w:r>
            <w:r w:rsidDel="00472283">
              <w:rPr>
                <w:rFonts w:eastAsiaTheme="minorEastAsia" w:cstheme="minorBidi"/>
                <w:noProof/>
                <w:sz w:val="22"/>
                <w:szCs w:val="22"/>
              </w:rPr>
              <w:tab/>
            </w:r>
            <w:r w:rsidRPr="00472283" w:rsidDel="00472283">
              <w:rPr>
                <w:rFonts w:eastAsiaTheme="minorEastAsia" w:cs="Times New Roman"/>
                <w:noProof/>
                <w:rPrChange w:id="294" w:author="Stephanie Baer" w:date="2016-01-22T09:08:00Z">
                  <w:rPr>
                    <w:rStyle w:val="Hyperlink"/>
                    <w:rFonts w:eastAsiaTheme="minorEastAsia"/>
                    <w:noProof/>
                  </w:rPr>
                </w:rPrChange>
              </w:rPr>
              <w:delText>Gas High Efficiency Furnace</w:delText>
            </w:r>
            <w:r w:rsidDel="00472283">
              <w:rPr>
                <w:noProof/>
                <w:webHidden/>
              </w:rPr>
              <w:tab/>
              <w:delText>93</w:delText>
            </w:r>
          </w:del>
        </w:p>
        <w:p w14:paraId="77671965" w14:textId="77777777" w:rsidR="00911DD7" w:rsidDel="00472283" w:rsidRDefault="00911DD7">
          <w:pPr>
            <w:pStyle w:val="TOC3"/>
            <w:tabs>
              <w:tab w:val="left" w:pos="960"/>
              <w:tab w:val="right" w:leader="dot" w:pos="9350"/>
            </w:tabs>
            <w:rPr>
              <w:del w:id="295" w:author="Stephanie Baer" w:date="2016-01-22T09:08:00Z"/>
              <w:rFonts w:eastAsiaTheme="minorEastAsia" w:cstheme="minorBidi"/>
              <w:noProof/>
              <w:sz w:val="22"/>
              <w:szCs w:val="22"/>
            </w:rPr>
          </w:pPr>
          <w:del w:id="296"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297"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5.3.8</w:delText>
            </w:r>
            <w:r w:rsidDel="00472283">
              <w:rPr>
                <w:rFonts w:eastAsiaTheme="minorEastAsia" w:cstheme="minorBidi"/>
                <w:noProof/>
                <w:sz w:val="22"/>
                <w:szCs w:val="22"/>
              </w:rPr>
              <w:tab/>
            </w:r>
            <w:r w:rsidRPr="00472283" w:rsidDel="00472283">
              <w:rPr>
                <w:rFonts w:eastAsiaTheme="minorEastAsia" w:cs="Times New Roman"/>
                <w:noProof/>
                <w:rPrChange w:id="298" w:author="Stephanie Baer" w:date="2016-01-22T09:08:00Z">
                  <w:rPr>
                    <w:rStyle w:val="Hyperlink"/>
                    <w:rFonts w:eastAsiaTheme="minorEastAsia"/>
                    <w:noProof/>
                  </w:rPr>
                </w:rPrChange>
              </w:rPr>
              <w:delText>Ground Source Heat Pump</w:delText>
            </w:r>
            <w:r w:rsidDel="00472283">
              <w:rPr>
                <w:noProof/>
                <w:webHidden/>
              </w:rPr>
              <w:tab/>
              <w:delText>98</w:delText>
            </w:r>
          </w:del>
        </w:p>
        <w:p w14:paraId="494636D8" w14:textId="77777777" w:rsidR="00911DD7" w:rsidDel="00472283" w:rsidRDefault="00911DD7">
          <w:pPr>
            <w:pStyle w:val="TOC3"/>
            <w:tabs>
              <w:tab w:val="left" w:pos="960"/>
              <w:tab w:val="right" w:leader="dot" w:pos="9350"/>
            </w:tabs>
            <w:rPr>
              <w:del w:id="299" w:author="Stephanie Baer" w:date="2016-01-22T09:08:00Z"/>
              <w:rFonts w:eastAsiaTheme="minorEastAsia" w:cstheme="minorBidi"/>
              <w:noProof/>
              <w:sz w:val="22"/>
              <w:szCs w:val="22"/>
            </w:rPr>
          </w:pPr>
          <w:del w:id="300"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01"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5.3.9</w:delText>
            </w:r>
            <w:r w:rsidDel="00472283">
              <w:rPr>
                <w:rFonts w:eastAsiaTheme="minorEastAsia" w:cstheme="minorBidi"/>
                <w:noProof/>
                <w:sz w:val="22"/>
                <w:szCs w:val="22"/>
              </w:rPr>
              <w:tab/>
            </w:r>
            <w:r w:rsidRPr="00472283" w:rsidDel="00472283">
              <w:rPr>
                <w:rFonts w:eastAsiaTheme="minorEastAsia" w:cs="Times New Roman"/>
                <w:noProof/>
                <w:rPrChange w:id="302" w:author="Stephanie Baer" w:date="2016-01-22T09:08:00Z">
                  <w:rPr>
                    <w:rStyle w:val="Hyperlink"/>
                    <w:rFonts w:eastAsiaTheme="minorEastAsia"/>
                    <w:noProof/>
                  </w:rPr>
                </w:rPrChange>
              </w:rPr>
              <w:delText>High Efficiency Bathroom Exhaust Fan</w:delText>
            </w:r>
            <w:r w:rsidDel="00472283">
              <w:rPr>
                <w:noProof/>
                <w:webHidden/>
              </w:rPr>
              <w:tab/>
              <w:delText>116</w:delText>
            </w:r>
          </w:del>
        </w:p>
        <w:p w14:paraId="25B2DFC0" w14:textId="77777777" w:rsidR="00911DD7" w:rsidDel="00472283" w:rsidRDefault="00911DD7">
          <w:pPr>
            <w:pStyle w:val="TOC3"/>
            <w:tabs>
              <w:tab w:val="left" w:pos="1200"/>
              <w:tab w:val="right" w:leader="dot" w:pos="9350"/>
            </w:tabs>
            <w:rPr>
              <w:del w:id="303" w:author="Stephanie Baer" w:date="2016-01-22T09:08:00Z"/>
              <w:rFonts w:eastAsiaTheme="minorEastAsia" w:cstheme="minorBidi"/>
              <w:noProof/>
              <w:sz w:val="22"/>
              <w:szCs w:val="22"/>
            </w:rPr>
          </w:pPr>
          <w:del w:id="304"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05"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5.3.10</w:delText>
            </w:r>
            <w:r w:rsidDel="00472283">
              <w:rPr>
                <w:rFonts w:eastAsiaTheme="minorEastAsia" w:cstheme="minorBidi"/>
                <w:noProof/>
                <w:sz w:val="22"/>
                <w:szCs w:val="22"/>
              </w:rPr>
              <w:tab/>
            </w:r>
            <w:r w:rsidRPr="00472283" w:rsidDel="00472283">
              <w:rPr>
                <w:rFonts w:eastAsiaTheme="minorEastAsia" w:cs="Times New Roman"/>
                <w:noProof/>
                <w:rPrChange w:id="306" w:author="Stephanie Baer" w:date="2016-01-22T09:08:00Z">
                  <w:rPr>
                    <w:rStyle w:val="Hyperlink"/>
                    <w:rFonts w:eastAsiaTheme="minorEastAsia"/>
                    <w:noProof/>
                  </w:rPr>
                </w:rPrChange>
              </w:rPr>
              <w:delText>HVAC Tune Up (Central Air Conditioning or Air Source Heat Pump)</w:delText>
            </w:r>
            <w:r w:rsidDel="00472283">
              <w:rPr>
                <w:noProof/>
                <w:webHidden/>
              </w:rPr>
              <w:tab/>
              <w:delText>119</w:delText>
            </w:r>
          </w:del>
        </w:p>
        <w:p w14:paraId="5A3E9613" w14:textId="77777777" w:rsidR="00911DD7" w:rsidDel="00472283" w:rsidRDefault="00911DD7">
          <w:pPr>
            <w:pStyle w:val="TOC3"/>
            <w:tabs>
              <w:tab w:val="left" w:pos="1200"/>
              <w:tab w:val="right" w:leader="dot" w:pos="9350"/>
            </w:tabs>
            <w:rPr>
              <w:del w:id="307" w:author="Stephanie Baer" w:date="2016-01-22T09:08:00Z"/>
              <w:rFonts w:eastAsiaTheme="minorEastAsia" w:cstheme="minorBidi"/>
              <w:noProof/>
              <w:sz w:val="22"/>
              <w:szCs w:val="22"/>
            </w:rPr>
          </w:pPr>
          <w:del w:id="308"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09"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5.3.11</w:delText>
            </w:r>
            <w:r w:rsidDel="00472283">
              <w:rPr>
                <w:rFonts w:eastAsiaTheme="minorEastAsia" w:cstheme="minorBidi"/>
                <w:noProof/>
                <w:sz w:val="22"/>
                <w:szCs w:val="22"/>
              </w:rPr>
              <w:tab/>
            </w:r>
            <w:r w:rsidRPr="00472283" w:rsidDel="00472283">
              <w:rPr>
                <w:rFonts w:eastAsiaTheme="minorEastAsia" w:cs="Times New Roman"/>
                <w:noProof/>
                <w:rPrChange w:id="310" w:author="Stephanie Baer" w:date="2016-01-22T09:08:00Z">
                  <w:rPr>
                    <w:rStyle w:val="Hyperlink"/>
                    <w:rFonts w:eastAsiaTheme="minorEastAsia"/>
                    <w:noProof/>
                  </w:rPr>
                </w:rPrChange>
              </w:rPr>
              <w:delText>Programmable Thermostats</w:delText>
            </w:r>
            <w:r w:rsidDel="00472283">
              <w:rPr>
                <w:noProof/>
                <w:webHidden/>
              </w:rPr>
              <w:tab/>
              <w:delText>124</w:delText>
            </w:r>
          </w:del>
        </w:p>
        <w:p w14:paraId="2E104220" w14:textId="77777777" w:rsidR="00911DD7" w:rsidDel="00472283" w:rsidRDefault="00911DD7">
          <w:pPr>
            <w:pStyle w:val="TOC3"/>
            <w:tabs>
              <w:tab w:val="left" w:pos="1200"/>
              <w:tab w:val="right" w:leader="dot" w:pos="9350"/>
            </w:tabs>
            <w:rPr>
              <w:del w:id="311" w:author="Stephanie Baer" w:date="2016-01-22T09:08:00Z"/>
              <w:rFonts w:eastAsiaTheme="minorEastAsia" w:cstheme="minorBidi"/>
              <w:noProof/>
              <w:sz w:val="22"/>
              <w:szCs w:val="22"/>
            </w:rPr>
          </w:pPr>
          <w:del w:id="312"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13"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5.3.12</w:delText>
            </w:r>
            <w:r w:rsidDel="00472283">
              <w:rPr>
                <w:rFonts w:eastAsiaTheme="minorEastAsia" w:cstheme="minorBidi"/>
                <w:noProof/>
                <w:sz w:val="22"/>
                <w:szCs w:val="22"/>
              </w:rPr>
              <w:tab/>
            </w:r>
            <w:r w:rsidRPr="00472283" w:rsidDel="00472283">
              <w:rPr>
                <w:rFonts w:eastAsiaTheme="minorEastAsia" w:cs="Times New Roman"/>
                <w:noProof/>
                <w:rPrChange w:id="314" w:author="Stephanie Baer" w:date="2016-01-22T09:08:00Z">
                  <w:rPr>
                    <w:rStyle w:val="Hyperlink"/>
                    <w:rFonts w:eastAsiaTheme="minorEastAsia"/>
                    <w:noProof/>
                  </w:rPr>
                </w:rPrChange>
              </w:rPr>
              <w:delText>Ductless Heat Pumps</w:delText>
            </w:r>
            <w:r w:rsidDel="00472283">
              <w:rPr>
                <w:noProof/>
                <w:webHidden/>
              </w:rPr>
              <w:tab/>
              <w:delText>129</w:delText>
            </w:r>
          </w:del>
        </w:p>
        <w:p w14:paraId="40C59CB1" w14:textId="77777777" w:rsidR="00911DD7" w:rsidDel="00472283" w:rsidRDefault="00911DD7">
          <w:pPr>
            <w:pStyle w:val="TOC3"/>
            <w:tabs>
              <w:tab w:val="left" w:pos="1200"/>
              <w:tab w:val="right" w:leader="dot" w:pos="9350"/>
            </w:tabs>
            <w:rPr>
              <w:del w:id="315" w:author="Stephanie Baer" w:date="2016-01-22T09:08:00Z"/>
              <w:rFonts w:eastAsiaTheme="minorEastAsia" w:cstheme="minorBidi"/>
              <w:noProof/>
              <w:sz w:val="22"/>
              <w:szCs w:val="22"/>
            </w:rPr>
          </w:pPr>
          <w:del w:id="316"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17"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5.3.13</w:delText>
            </w:r>
            <w:r w:rsidDel="00472283">
              <w:rPr>
                <w:rFonts w:eastAsiaTheme="minorEastAsia" w:cstheme="minorBidi"/>
                <w:noProof/>
                <w:sz w:val="22"/>
                <w:szCs w:val="22"/>
              </w:rPr>
              <w:tab/>
            </w:r>
            <w:r w:rsidRPr="00472283" w:rsidDel="00472283">
              <w:rPr>
                <w:rFonts w:eastAsiaTheme="minorEastAsia" w:cs="Times New Roman"/>
                <w:noProof/>
                <w:rPrChange w:id="318" w:author="Stephanie Baer" w:date="2016-01-22T09:08:00Z">
                  <w:rPr>
                    <w:rStyle w:val="Hyperlink"/>
                    <w:rFonts w:eastAsiaTheme="minorEastAsia"/>
                    <w:noProof/>
                  </w:rPr>
                </w:rPrChange>
              </w:rPr>
              <w:delText>Residential Furnace Tune-Up</w:delText>
            </w:r>
            <w:r w:rsidDel="00472283">
              <w:rPr>
                <w:noProof/>
                <w:webHidden/>
              </w:rPr>
              <w:tab/>
              <w:delText>135</w:delText>
            </w:r>
          </w:del>
        </w:p>
        <w:p w14:paraId="78190EAF" w14:textId="77777777" w:rsidR="00911DD7" w:rsidDel="00472283" w:rsidRDefault="00911DD7">
          <w:pPr>
            <w:pStyle w:val="TOC3"/>
            <w:tabs>
              <w:tab w:val="left" w:pos="1200"/>
              <w:tab w:val="right" w:leader="dot" w:pos="9350"/>
            </w:tabs>
            <w:rPr>
              <w:del w:id="319" w:author="Stephanie Baer" w:date="2016-01-22T09:08:00Z"/>
              <w:rFonts w:eastAsiaTheme="minorEastAsia" w:cstheme="minorBidi"/>
              <w:noProof/>
              <w:sz w:val="22"/>
              <w:szCs w:val="22"/>
            </w:rPr>
          </w:pPr>
          <w:del w:id="320"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21"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5.3.14</w:delText>
            </w:r>
            <w:r w:rsidDel="00472283">
              <w:rPr>
                <w:rFonts w:eastAsiaTheme="minorEastAsia" w:cstheme="minorBidi"/>
                <w:noProof/>
                <w:sz w:val="22"/>
                <w:szCs w:val="22"/>
              </w:rPr>
              <w:tab/>
            </w:r>
            <w:r w:rsidRPr="00472283" w:rsidDel="00472283">
              <w:rPr>
                <w:rFonts w:eastAsiaTheme="minorEastAsia" w:cs="Times New Roman"/>
                <w:noProof/>
                <w:rPrChange w:id="322" w:author="Stephanie Baer" w:date="2016-01-22T09:08:00Z">
                  <w:rPr>
                    <w:rStyle w:val="Hyperlink"/>
                    <w:rFonts w:eastAsiaTheme="minorEastAsia"/>
                    <w:noProof/>
                  </w:rPr>
                </w:rPrChange>
              </w:rPr>
              <w:delText>Boiler Reset Controls</w:delText>
            </w:r>
            <w:r w:rsidDel="00472283">
              <w:rPr>
                <w:noProof/>
                <w:webHidden/>
              </w:rPr>
              <w:tab/>
              <w:delText>139</w:delText>
            </w:r>
          </w:del>
        </w:p>
        <w:p w14:paraId="74554E5A" w14:textId="77777777" w:rsidR="00911DD7" w:rsidDel="00472283" w:rsidRDefault="00911DD7">
          <w:pPr>
            <w:pStyle w:val="TOC3"/>
            <w:tabs>
              <w:tab w:val="left" w:pos="1200"/>
              <w:tab w:val="right" w:leader="dot" w:pos="9350"/>
            </w:tabs>
            <w:rPr>
              <w:del w:id="323" w:author="Stephanie Baer" w:date="2016-01-22T09:08:00Z"/>
              <w:rFonts w:eastAsiaTheme="minorEastAsia" w:cstheme="minorBidi"/>
              <w:noProof/>
              <w:sz w:val="22"/>
              <w:szCs w:val="22"/>
            </w:rPr>
          </w:pPr>
          <w:del w:id="324"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25"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5.3.15</w:delText>
            </w:r>
            <w:r w:rsidDel="00472283">
              <w:rPr>
                <w:rFonts w:eastAsiaTheme="minorEastAsia" w:cstheme="minorBidi"/>
                <w:noProof/>
                <w:sz w:val="22"/>
                <w:szCs w:val="22"/>
              </w:rPr>
              <w:tab/>
            </w:r>
            <w:r w:rsidRPr="00472283" w:rsidDel="00472283">
              <w:rPr>
                <w:rFonts w:eastAsiaTheme="minorEastAsia" w:cs="Times New Roman"/>
                <w:noProof/>
                <w:rPrChange w:id="326" w:author="Stephanie Baer" w:date="2016-01-22T09:08:00Z">
                  <w:rPr>
                    <w:rStyle w:val="Hyperlink"/>
                    <w:rFonts w:eastAsiaTheme="minorEastAsia"/>
                    <w:noProof/>
                  </w:rPr>
                </w:rPrChange>
              </w:rPr>
              <w:delText>ENERGY STAR Ceiling Fan</w:delText>
            </w:r>
            <w:r w:rsidDel="00472283">
              <w:rPr>
                <w:noProof/>
                <w:webHidden/>
              </w:rPr>
              <w:tab/>
              <w:delText>142</w:delText>
            </w:r>
          </w:del>
        </w:p>
        <w:p w14:paraId="07ABB96D" w14:textId="77777777" w:rsidR="00911DD7" w:rsidDel="00472283" w:rsidRDefault="00911DD7">
          <w:pPr>
            <w:pStyle w:val="TOC3"/>
            <w:tabs>
              <w:tab w:val="left" w:pos="1200"/>
              <w:tab w:val="right" w:leader="dot" w:pos="9350"/>
            </w:tabs>
            <w:rPr>
              <w:del w:id="327" w:author="Stephanie Baer" w:date="2016-01-22T09:08:00Z"/>
              <w:rFonts w:eastAsiaTheme="minorEastAsia" w:cstheme="minorBidi"/>
              <w:noProof/>
              <w:sz w:val="22"/>
              <w:szCs w:val="22"/>
            </w:rPr>
          </w:pPr>
          <w:del w:id="328"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29"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5.3.16</w:delText>
            </w:r>
            <w:r w:rsidDel="00472283">
              <w:rPr>
                <w:rFonts w:eastAsiaTheme="minorEastAsia" w:cstheme="minorBidi"/>
                <w:noProof/>
                <w:sz w:val="22"/>
                <w:szCs w:val="22"/>
              </w:rPr>
              <w:tab/>
            </w:r>
            <w:r w:rsidRPr="00472283" w:rsidDel="00472283">
              <w:rPr>
                <w:rFonts w:eastAsiaTheme="minorEastAsia" w:cs="Times New Roman"/>
                <w:noProof/>
                <w:rPrChange w:id="330" w:author="Stephanie Baer" w:date="2016-01-22T09:08:00Z">
                  <w:rPr>
                    <w:rStyle w:val="Hyperlink"/>
                    <w:rFonts w:eastAsiaTheme="minorEastAsia"/>
                    <w:noProof/>
                  </w:rPr>
                </w:rPrChange>
              </w:rPr>
              <w:delText>Advanced Thermostats</w:delText>
            </w:r>
            <w:r w:rsidDel="00472283">
              <w:rPr>
                <w:noProof/>
                <w:webHidden/>
              </w:rPr>
              <w:tab/>
              <w:delText>147</w:delText>
            </w:r>
          </w:del>
        </w:p>
        <w:p w14:paraId="61F53F45" w14:textId="77777777" w:rsidR="00911DD7" w:rsidDel="00472283" w:rsidRDefault="00911DD7">
          <w:pPr>
            <w:pStyle w:val="TOC2"/>
            <w:tabs>
              <w:tab w:val="left" w:pos="480"/>
              <w:tab w:val="right" w:leader="dot" w:pos="9350"/>
            </w:tabs>
            <w:rPr>
              <w:del w:id="331" w:author="Stephanie Baer" w:date="2016-01-22T09:08:00Z"/>
              <w:rFonts w:eastAsiaTheme="minorEastAsia" w:cstheme="minorBidi"/>
              <w:b w:val="0"/>
              <w:bCs w:val="0"/>
              <w:noProof/>
              <w:sz w:val="22"/>
              <w:szCs w:val="22"/>
            </w:rPr>
          </w:pPr>
          <w:del w:id="332" w:author="Stephanie Baer" w:date="2016-01-22T09:08:00Z">
            <w:r w:rsidRPr="00472283" w:rsidDel="00472283">
              <w:rPr>
                <w:rFonts w:eastAsiaTheme="minorEastAsia" w:cs="Times New Roman"/>
                <w:noProof/>
                <w:rPrChange w:id="333" w:author="Stephanie Baer" w:date="2016-01-22T09:08:00Z">
                  <w:rPr>
                    <w:rStyle w:val="Hyperlink"/>
                    <w:rFonts w:eastAsiaTheme="minorEastAsia"/>
                    <w:noProof/>
                  </w:rPr>
                </w:rPrChange>
              </w:rPr>
              <w:delText>5.4</w:delText>
            </w:r>
            <w:r w:rsidDel="00472283">
              <w:rPr>
                <w:rFonts w:eastAsiaTheme="minorEastAsia" w:cstheme="minorBidi"/>
                <w:b w:val="0"/>
                <w:bCs w:val="0"/>
                <w:noProof/>
                <w:sz w:val="22"/>
                <w:szCs w:val="22"/>
              </w:rPr>
              <w:tab/>
            </w:r>
            <w:r w:rsidRPr="00472283" w:rsidDel="00472283">
              <w:rPr>
                <w:rFonts w:eastAsiaTheme="minorEastAsia" w:cs="Times New Roman"/>
                <w:noProof/>
                <w:rPrChange w:id="334" w:author="Stephanie Baer" w:date="2016-01-22T09:08:00Z">
                  <w:rPr>
                    <w:rStyle w:val="Hyperlink"/>
                    <w:rFonts w:eastAsiaTheme="minorEastAsia"/>
                    <w:noProof/>
                  </w:rPr>
                </w:rPrChange>
              </w:rPr>
              <w:delText>Hot Water End Use</w:delText>
            </w:r>
            <w:r w:rsidDel="00472283">
              <w:rPr>
                <w:noProof/>
                <w:webHidden/>
              </w:rPr>
              <w:tab/>
              <w:delText>155</w:delText>
            </w:r>
          </w:del>
        </w:p>
        <w:p w14:paraId="18892E82" w14:textId="77777777" w:rsidR="00911DD7" w:rsidDel="00472283" w:rsidRDefault="00911DD7">
          <w:pPr>
            <w:pStyle w:val="TOC3"/>
            <w:tabs>
              <w:tab w:val="left" w:pos="960"/>
              <w:tab w:val="right" w:leader="dot" w:pos="9350"/>
            </w:tabs>
            <w:rPr>
              <w:del w:id="335" w:author="Stephanie Baer" w:date="2016-01-22T09:08:00Z"/>
              <w:rFonts w:eastAsiaTheme="minorEastAsia" w:cstheme="minorBidi"/>
              <w:noProof/>
              <w:sz w:val="22"/>
              <w:szCs w:val="22"/>
            </w:rPr>
          </w:pPr>
          <w:del w:id="336"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37"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5.4.1</w:delText>
            </w:r>
            <w:r w:rsidDel="00472283">
              <w:rPr>
                <w:rFonts w:eastAsiaTheme="minorEastAsia" w:cstheme="minorBidi"/>
                <w:noProof/>
                <w:sz w:val="22"/>
                <w:szCs w:val="22"/>
              </w:rPr>
              <w:tab/>
            </w:r>
            <w:r w:rsidRPr="00472283" w:rsidDel="00472283">
              <w:rPr>
                <w:rFonts w:eastAsiaTheme="minorEastAsia" w:cs="Times New Roman"/>
                <w:noProof/>
                <w:rPrChange w:id="338" w:author="Stephanie Baer" w:date="2016-01-22T09:08:00Z">
                  <w:rPr>
                    <w:rStyle w:val="Hyperlink"/>
                    <w:rFonts w:eastAsiaTheme="minorEastAsia"/>
                    <w:noProof/>
                  </w:rPr>
                </w:rPrChange>
              </w:rPr>
              <w:delText>Domestic Hot Water Pipe Insulation</w:delText>
            </w:r>
            <w:r w:rsidDel="00472283">
              <w:rPr>
                <w:noProof/>
                <w:webHidden/>
              </w:rPr>
              <w:tab/>
              <w:delText>155</w:delText>
            </w:r>
          </w:del>
        </w:p>
        <w:p w14:paraId="61C9EF0A" w14:textId="77777777" w:rsidR="00911DD7" w:rsidDel="00472283" w:rsidRDefault="00911DD7">
          <w:pPr>
            <w:pStyle w:val="TOC3"/>
            <w:tabs>
              <w:tab w:val="left" w:pos="960"/>
              <w:tab w:val="right" w:leader="dot" w:pos="9350"/>
            </w:tabs>
            <w:rPr>
              <w:del w:id="339" w:author="Stephanie Baer" w:date="2016-01-22T09:08:00Z"/>
              <w:rFonts w:eastAsiaTheme="minorEastAsia" w:cstheme="minorBidi"/>
              <w:noProof/>
              <w:sz w:val="22"/>
              <w:szCs w:val="22"/>
            </w:rPr>
          </w:pPr>
          <w:del w:id="340"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41"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5.4.2</w:delText>
            </w:r>
            <w:r w:rsidDel="00472283">
              <w:rPr>
                <w:rFonts w:eastAsiaTheme="minorEastAsia" w:cstheme="minorBidi"/>
                <w:noProof/>
                <w:sz w:val="22"/>
                <w:szCs w:val="22"/>
              </w:rPr>
              <w:tab/>
            </w:r>
            <w:r w:rsidRPr="00472283" w:rsidDel="00472283">
              <w:rPr>
                <w:rFonts w:eastAsiaTheme="minorEastAsia" w:cs="Times New Roman"/>
                <w:noProof/>
                <w:rPrChange w:id="342" w:author="Stephanie Baer" w:date="2016-01-22T09:08:00Z">
                  <w:rPr>
                    <w:rStyle w:val="Hyperlink"/>
                    <w:rFonts w:eastAsiaTheme="minorEastAsia"/>
                    <w:noProof/>
                  </w:rPr>
                </w:rPrChange>
              </w:rPr>
              <w:delText>Gas Water Heater</w:delText>
            </w:r>
            <w:r w:rsidDel="00472283">
              <w:rPr>
                <w:noProof/>
                <w:webHidden/>
              </w:rPr>
              <w:tab/>
              <w:delText>159</w:delText>
            </w:r>
          </w:del>
        </w:p>
        <w:p w14:paraId="1AE44D38" w14:textId="77777777" w:rsidR="00911DD7" w:rsidDel="00472283" w:rsidRDefault="00911DD7">
          <w:pPr>
            <w:pStyle w:val="TOC3"/>
            <w:tabs>
              <w:tab w:val="left" w:pos="960"/>
              <w:tab w:val="right" w:leader="dot" w:pos="9350"/>
            </w:tabs>
            <w:rPr>
              <w:del w:id="343" w:author="Stephanie Baer" w:date="2016-01-22T09:08:00Z"/>
              <w:rFonts w:eastAsiaTheme="minorEastAsia" w:cstheme="minorBidi"/>
              <w:noProof/>
              <w:sz w:val="22"/>
              <w:szCs w:val="22"/>
            </w:rPr>
          </w:pPr>
          <w:del w:id="344"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45"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5.4.3</w:delText>
            </w:r>
            <w:r w:rsidDel="00472283">
              <w:rPr>
                <w:rFonts w:eastAsiaTheme="minorEastAsia" w:cstheme="minorBidi"/>
                <w:noProof/>
                <w:sz w:val="22"/>
                <w:szCs w:val="22"/>
              </w:rPr>
              <w:tab/>
            </w:r>
            <w:r w:rsidRPr="00472283" w:rsidDel="00472283">
              <w:rPr>
                <w:rFonts w:eastAsiaTheme="minorEastAsia" w:cs="Times New Roman"/>
                <w:noProof/>
                <w:rPrChange w:id="346" w:author="Stephanie Baer" w:date="2016-01-22T09:08:00Z">
                  <w:rPr>
                    <w:rStyle w:val="Hyperlink"/>
                    <w:rFonts w:eastAsiaTheme="minorEastAsia"/>
                    <w:noProof/>
                  </w:rPr>
                </w:rPrChange>
              </w:rPr>
              <w:delText>Heat Pump Water Heaters</w:delText>
            </w:r>
            <w:r w:rsidDel="00472283">
              <w:rPr>
                <w:noProof/>
                <w:webHidden/>
              </w:rPr>
              <w:tab/>
              <w:delText>163</w:delText>
            </w:r>
          </w:del>
        </w:p>
        <w:p w14:paraId="4373171D" w14:textId="77777777" w:rsidR="00911DD7" w:rsidDel="00472283" w:rsidRDefault="00911DD7">
          <w:pPr>
            <w:pStyle w:val="TOC3"/>
            <w:tabs>
              <w:tab w:val="left" w:pos="960"/>
              <w:tab w:val="right" w:leader="dot" w:pos="9350"/>
            </w:tabs>
            <w:rPr>
              <w:del w:id="347" w:author="Stephanie Baer" w:date="2016-01-22T09:08:00Z"/>
              <w:rFonts w:eastAsiaTheme="minorEastAsia" w:cstheme="minorBidi"/>
              <w:noProof/>
              <w:sz w:val="22"/>
              <w:szCs w:val="22"/>
            </w:rPr>
          </w:pPr>
          <w:del w:id="348"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49"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5.4.4</w:delText>
            </w:r>
            <w:r w:rsidDel="00472283">
              <w:rPr>
                <w:rFonts w:eastAsiaTheme="minorEastAsia" w:cstheme="minorBidi"/>
                <w:noProof/>
                <w:sz w:val="22"/>
                <w:szCs w:val="22"/>
              </w:rPr>
              <w:tab/>
            </w:r>
            <w:r w:rsidRPr="00472283" w:rsidDel="00472283">
              <w:rPr>
                <w:rFonts w:eastAsiaTheme="minorEastAsia" w:cs="Times New Roman"/>
                <w:noProof/>
                <w:rPrChange w:id="350" w:author="Stephanie Baer" w:date="2016-01-22T09:08:00Z">
                  <w:rPr>
                    <w:rStyle w:val="Hyperlink"/>
                    <w:rFonts w:eastAsiaTheme="minorEastAsia"/>
                    <w:noProof/>
                  </w:rPr>
                </w:rPrChange>
              </w:rPr>
              <w:delText>Low Flow Faucet Aerators</w:delText>
            </w:r>
            <w:r w:rsidDel="00472283">
              <w:rPr>
                <w:noProof/>
                <w:webHidden/>
              </w:rPr>
              <w:tab/>
              <w:delText>169</w:delText>
            </w:r>
          </w:del>
        </w:p>
        <w:p w14:paraId="314A8F19" w14:textId="77777777" w:rsidR="00911DD7" w:rsidDel="00472283" w:rsidRDefault="00911DD7">
          <w:pPr>
            <w:pStyle w:val="TOC3"/>
            <w:tabs>
              <w:tab w:val="left" w:pos="960"/>
              <w:tab w:val="right" w:leader="dot" w:pos="9350"/>
            </w:tabs>
            <w:rPr>
              <w:del w:id="351" w:author="Stephanie Baer" w:date="2016-01-22T09:08:00Z"/>
              <w:rFonts w:eastAsiaTheme="minorEastAsia" w:cstheme="minorBidi"/>
              <w:noProof/>
              <w:sz w:val="22"/>
              <w:szCs w:val="22"/>
            </w:rPr>
          </w:pPr>
          <w:del w:id="352"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53"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5.4.5</w:delText>
            </w:r>
            <w:r w:rsidDel="00472283">
              <w:rPr>
                <w:rFonts w:eastAsiaTheme="minorEastAsia" w:cstheme="minorBidi"/>
                <w:noProof/>
                <w:sz w:val="22"/>
                <w:szCs w:val="22"/>
              </w:rPr>
              <w:tab/>
            </w:r>
            <w:r w:rsidRPr="00472283" w:rsidDel="00472283">
              <w:rPr>
                <w:rFonts w:eastAsiaTheme="minorEastAsia" w:cs="Times New Roman"/>
                <w:noProof/>
                <w:rPrChange w:id="354" w:author="Stephanie Baer" w:date="2016-01-22T09:08:00Z">
                  <w:rPr>
                    <w:rStyle w:val="Hyperlink"/>
                    <w:rFonts w:eastAsiaTheme="minorEastAsia"/>
                    <w:noProof/>
                  </w:rPr>
                </w:rPrChange>
              </w:rPr>
              <w:delText>Low Flow Showerheads</w:delText>
            </w:r>
            <w:r w:rsidDel="00472283">
              <w:rPr>
                <w:noProof/>
                <w:webHidden/>
              </w:rPr>
              <w:tab/>
              <w:delText>178</w:delText>
            </w:r>
          </w:del>
        </w:p>
        <w:p w14:paraId="14608A93" w14:textId="77777777" w:rsidR="00911DD7" w:rsidDel="00472283" w:rsidRDefault="00911DD7">
          <w:pPr>
            <w:pStyle w:val="TOC3"/>
            <w:tabs>
              <w:tab w:val="left" w:pos="960"/>
              <w:tab w:val="right" w:leader="dot" w:pos="9350"/>
            </w:tabs>
            <w:rPr>
              <w:del w:id="355" w:author="Stephanie Baer" w:date="2016-01-22T09:08:00Z"/>
              <w:rFonts w:eastAsiaTheme="minorEastAsia" w:cstheme="minorBidi"/>
              <w:noProof/>
              <w:sz w:val="22"/>
              <w:szCs w:val="22"/>
            </w:rPr>
          </w:pPr>
          <w:del w:id="356"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57"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5.4.6</w:delText>
            </w:r>
            <w:r w:rsidDel="00472283">
              <w:rPr>
                <w:rFonts w:eastAsiaTheme="minorEastAsia" w:cstheme="minorBidi"/>
                <w:noProof/>
                <w:sz w:val="22"/>
                <w:szCs w:val="22"/>
              </w:rPr>
              <w:tab/>
            </w:r>
            <w:r w:rsidRPr="00472283" w:rsidDel="00472283">
              <w:rPr>
                <w:rFonts w:eastAsiaTheme="minorEastAsia" w:cs="Times New Roman"/>
                <w:noProof/>
                <w:rPrChange w:id="358" w:author="Stephanie Baer" w:date="2016-01-22T09:08:00Z">
                  <w:rPr>
                    <w:rStyle w:val="Hyperlink"/>
                    <w:rFonts w:eastAsiaTheme="minorEastAsia"/>
                    <w:noProof/>
                  </w:rPr>
                </w:rPrChange>
              </w:rPr>
              <w:delText>Water Heater Temperature Setback</w:delText>
            </w:r>
            <w:r w:rsidDel="00472283">
              <w:rPr>
                <w:noProof/>
                <w:webHidden/>
              </w:rPr>
              <w:tab/>
              <w:delText>185</w:delText>
            </w:r>
          </w:del>
        </w:p>
        <w:p w14:paraId="56B0F0BC" w14:textId="77777777" w:rsidR="00911DD7" w:rsidDel="00472283" w:rsidRDefault="00911DD7">
          <w:pPr>
            <w:pStyle w:val="TOC3"/>
            <w:tabs>
              <w:tab w:val="left" w:pos="960"/>
              <w:tab w:val="right" w:leader="dot" w:pos="9350"/>
            </w:tabs>
            <w:rPr>
              <w:del w:id="359" w:author="Stephanie Baer" w:date="2016-01-22T09:08:00Z"/>
              <w:rFonts w:eastAsiaTheme="minorEastAsia" w:cstheme="minorBidi"/>
              <w:noProof/>
              <w:sz w:val="22"/>
              <w:szCs w:val="22"/>
            </w:rPr>
          </w:pPr>
          <w:del w:id="360"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61"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5.4.7</w:delText>
            </w:r>
            <w:r w:rsidDel="00472283">
              <w:rPr>
                <w:rFonts w:eastAsiaTheme="minorEastAsia" w:cstheme="minorBidi"/>
                <w:noProof/>
                <w:sz w:val="22"/>
                <w:szCs w:val="22"/>
              </w:rPr>
              <w:tab/>
            </w:r>
            <w:r w:rsidRPr="00472283" w:rsidDel="00472283">
              <w:rPr>
                <w:rFonts w:eastAsiaTheme="minorEastAsia" w:cs="Times New Roman"/>
                <w:noProof/>
                <w:rPrChange w:id="362" w:author="Stephanie Baer" w:date="2016-01-22T09:08:00Z">
                  <w:rPr>
                    <w:rStyle w:val="Hyperlink"/>
                    <w:rFonts w:eastAsiaTheme="minorEastAsia"/>
                    <w:noProof/>
                  </w:rPr>
                </w:rPrChange>
              </w:rPr>
              <w:delText>Water Heater Wrap</w:delText>
            </w:r>
            <w:r w:rsidDel="00472283">
              <w:rPr>
                <w:noProof/>
                <w:webHidden/>
              </w:rPr>
              <w:tab/>
              <w:delText>189</w:delText>
            </w:r>
          </w:del>
        </w:p>
        <w:p w14:paraId="5D103323" w14:textId="77777777" w:rsidR="00911DD7" w:rsidDel="00472283" w:rsidRDefault="00911DD7">
          <w:pPr>
            <w:pStyle w:val="TOC3"/>
            <w:tabs>
              <w:tab w:val="left" w:pos="960"/>
              <w:tab w:val="right" w:leader="dot" w:pos="9350"/>
            </w:tabs>
            <w:rPr>
              <w:del w:id="363" w:author="Stephanie Baer" w:date="2016-01-22T09:08:00Z"/>
              <w:rFonts w:eastAsiaTheme="minorEastAsia" w:cstheme="minorBidi"/>
              <w:noProof/>
              <w:sz w:val="22"/>
              <w:szCs w:val="22"/>
            </w:rPr>
          </w:pPr>
          <w:del w:id="364"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65"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5.4.8</w:delText>
            </w:r>
            <w:r w:rsidDel="00472283">
              <w:rPr>
                <w:rFonts w:eastAsiaTheme="minorEastAsia" w:cstheme="minorBidi"/>
                <w:noProof/>
                <w:sz w:val="22"/>
                <w:szCs w:val="22"/>
              </w:rPr>
              <w:tab/>
            </w:r>
            <w:r w:rsidRPr="00472283" w:rsidDel="00472283">
              <w:rPr>
                <w:rFonts w:eastAsiaTheme="minorEastAsia" w:cs="Times New Roman"/>
                <w:noProof/>
                <w:rPrChange w:id="366" w:author="Stephanie Baer" w:date="2016-01-22T09:08:00Z">
                  <w:rPr>
                    <w:rStyle w:val="Hyperlink"/>
                    <w:rFonts w:eastAsiaTheme="minorEastAsia"/>
                    <w:noProof/>
                  </w:rPr>
                </w:rPrChange>
              </w:rPr>
              <w:delText>Thermostatic Restrictor Shower Valve</w:delText>
            </w:r>
            <w:r w:rsidDel="00472283">
              <w:rPr>
                <w:noProof/>
                <w:webHidden/>
              </w:rPr>
              <w:tab/>
              <w:delText>193</w:delText>
            </w:r>
          </w:del>
        </w:p>
        <w:p w14:paraId="5186B38F" w14:textId="77777777" w:rsidR="00911DD7" w:rsidDel="00472283" w:rsidRDefault="00911DD7">
          <w:pPr>
            <w:pStyle w:val="TOC2"/>
            <w:tabs>
              <w:tab w:val="left" w:pos="480"/>
              <w:tab w:val="right" w:leader="dot" w:pos="9350"/>
            </w:tabs>
            <w:rPr>
              <w:del w:id="367" w:author="Stephanie Baer" w:date="2016-01-22T09:08:00Z"/>
              <w:rFonts w:eastAsiaTheme="minorEastAsia" w:cstheme="minorBidi"/>
              <w:b w:val="0"/>
              <w:bCs w:val="0"/>
              <w:noProof/>
              <w:sz w:val="22"/>
              <w:szCs w:val="22"/>
            </w:rPr>
          </w:pPr>
          <w:del w:id="368" w:author="Stephanie Baer" w:date="2016-01-22T09:08:00Z">
            <w:r w:rsidRPr="00472283" w:rsidDel="00472283">
              <w:rPr>
                <w:rFonts w:eastAsiaTheme="minorEastAsia" w:cs="Times New Roman"/>
                <w:noProof/>
                <w:rPrChange w:id="369" w:author="Stephanie Baer" w:date="2016-01-22T09:08:00Z">
                  <w:rPr>
                    <w:rStyle w:val="Hyperlink"/>
                    <w:rFonts w:eastAsiaTheme="minorEastAsia"/>
                    <w:noProof/>
                  </w:rPr>
                </w:rPrChange>
              </w:rPr>
              <w:delText>5.5</w:delText>
            </w:r>
            <w:r w:rsidDel="00472283">
              <w:rPr>
                <w:rFonts w:eastAsiaTheme="minorEastAsia" w:cstheme="minorBidi"/>
                <w:b w:val="0"/>
                <w:bCs w:val="0"/>
                <w:noProof/>
                <w:sz w:val="22"/>
                <w:szCs w:val="22"/>
              </w:rPr>
              <w:tab/>
            </w:r>
            <w:r w:rsidRPr="00472283" w:rsidDel="00472283">
              <w:rPr>
                <w:rFonts w:eastAsiaTheme="minorEastAsia" w:cs="Times New Roman"/>
                <w:noProof/>
                <w:rPrChange w:id="370" w:author="Stephanie Baer" w:date="2016-01-22T09:08:00Z">
                  <w:rPr>
                    <w:rStyle w:val="Hyperlink"/>
                    <w:rFonts w:eastAsiaTheme="minorEastAsia"/>
                    <w:noProof/>
                  </w:rPr>
                </w:rPrChange>
              </w:rPr>
              <w:delText>Lighting End Use</w:delText>
            </w:r>
            <w:r w:rsidDel="00472283">
              <w:rPr>
                <w:noProof/>
                <w:webHidden/>
              </w:rPr>
              <w:tab/>
              <w:delText>200</w:delText>
            </w:r>
          </w:del>
        </w:p>
        <w:p w14:paraId="37A359BB" w14:textId="77777777" w:rsidR="00911DD7" w:rsidDel="00472283" w:rsidRDefault="00911DD7">
          <w:pPr>
            <w:pStyle w:val="TOC3"/>
            <w:tabs>
              <w:tab w:val="left" w:pos="960"/>
              <w:tab w:val="right" w:leader="dot" w:pos="9350"/>
            </w:tabs>
            <w:rPr>
              <w:del w:id="371" w:author="Stephanie Baer" w:date="2016-01-22T09:08:00Z"/>
              <w:rFonts w:eastAsiaTheme="minorEastAsia" w:cstheme="minorBidi"/>
              <w:noProof/>
              <w:sz w:val="22"/>
              <w:szCs w:val="22"/>
            </w:rPr>
          </w:pPr>
          <w:del w:id="372"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73"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5.5.1</w:delText>
            </w:r>
            <w:r w:rsidDel="00472283">
              <w:rPr>
                <w:rFonts w:eastAsiaTheme="minorEastAsia" w:cstheme="minorBidi"/>
                <w:noProof/>
                <w:sz w:val="22"/>
                <w:szCs w:val="22"/>
              </w:rPr>
              <w:tab/>
            </w:r>
            <w:r w:rsidRPr="00472283" w:rsidDel="00472283">
              <w:rPr>
                <w:rFonts w:eastAsiaTheme="minorEastAsia" w:cs="Times New Roman"/>
                <w:noProof/>
                <w:rPrChange w:id="374" w:author="Stephanie Baer" w:date="2016-01-22T09:08:00Z">
                  <w:rPr>
                    <w:rStyle w:val="Hyperlink"/>
                    <w:rFonts w:eastAsiaTheme="minorEastAsia"/>
                    <w:noProof/>
                  </w:rPr>
                </w:rPrChange>
              </w:rPr>
              <w:delText>ENERGY STAR Compact Fluorescent Lamp (CFL)</w:delText>
            </w:r>
            <w:r w:rsidDel="00472283">
              <w:rPr>
                <w:noProof/>
                <w:webHidden/>
              </w:rPr>
              <w:tab/>
              <w:delText>200</w:delText>
            </w:r>
          </w:del>
        </w:p>
        <w:p w14:paraId="10B61A2D" w14:textId="77777777" w:rsidR="00911DD7" w:rsidDel="00472283" w:rsidRDefault="00911DD7">
          <w:pPr>
            <w:pStyle w:val="TOC3"/>
            <w:tabs>
              <w:tab w:val="left" w:pos="960"/>
              <w:tab w:val="right" w:leader="dot" w:pos="9350"/>
            </w:tabs>
            <w:rPr>
              <w:del w:id="375" w:author="Stephanie Baer" w:date="2016-01-22T09:08:00Z"/>
              <w:rFonts w:eastAsiaTheme="minorEastAsia" w:cstheme="minorBidi"/>
              <w:noProof/>
              <w:sz w:val="22"/>
              <w:szCs w:val="22"/>
            </w:rPr>
          </w:pPr>
          <w:del w:id="376"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77"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5.5.2</w:delText>
            </w:r>
            <w:r w:rsidDel="00472283">
              <w:rPr>
                <w:rFonts w:eastAsiaTheme="minorEastAsia" w:cstheme="minorBidi"/>
                <w:noProof/>
                <w:sz w:val="22"/>
                <w:szCs w:val="22"/>
              </w:rPr>
              <w:tab/>
            </w:r>
            <w:r w:rsidRPr="00472283" w:rsidDel="00472283">
              <w:rPr>
                <w:rFonts w:eastAsiaTheme="minorEastAsia" w:cs="Times New Roman"/>
                <w:noProof/>
                <w:rPrChange w:id="378" w:author="Stephanie Baer" w:date="2016-01-22T09:08:00Z">
                  <w:rPr>
                    <w:rStyle w:val="Hyperlink"/>
                    <w:rFonts w:eastAsiaTheme="minorEastAsia"/>
                    <w:noProof/>
                  </w:rPr>
                </w:rPrChange>
              </w:rPr>
              <w:delText>ENERGY STAR Specialty Compact Fluorescent Lamp (CFL)</w:delText>
            </w:r>
            <w:r w:rsidDel="00472283">
              <w:rPr>
                <w:noProof/>
                <w:webHidden/>
              </w:rPr>
              <w:tab/>
              <w:delText>209</w:delText>
            </w:r>
          </w:del>
        </w:p>
        <w:p w14:paraId="3516EF83" w14:textId="77777777" w:rsidR="00911DD7" w:rsidDel="00472283" w:rsidRDefault="00911DD7">
          <w:pPr>
            <w:pStyle w:val="TOC3"/>
            <w:tabs>
              <w:tab w:val="left" w:pos="960"/>
              <w:tab w:val="right" w:leader="dot" w:pos="9350"/>
            </w:tabs>
            <w:rPr>
              <w:del w:id="379" w:author="Stephanie Baer" w:date="2016-01-22T09:08:00Z"/>
              <w:rFonts w:eastAsiaTheme="minorEastAsia" w:cstheme="minorBidi"/>
              <w:noProof/>
              <w:sz w:val="22"/>
              <w:szCs w:val="22"/>
            </w:rPr>
          </w:pPr>
          <w:del w:id="380"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81"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5.5.3</w:delText>
            </w:r>
            <w:r w:rsidDel="00472283">
              <w:rPr>
                <w:rFonts w:eastAsiaTheme="minorEastAsia" w:cstheme="minorBidi"/>
                <w:noProof/>
                <w:sz w:val="22"/>
                <w:szCs w:val="22"/>
              </w:rPr>
              <w:tab/>
            </w:r>
            <w:r w:rsidRPr="00472283" w:rsidDel="00472283">
              <w:rPr>
                <w:rFonts w:eastAsiaTheme="minorEastAsia" w:cs="Times New Roman"/>
                <w:noProof/>
                <w:rPrChange w:id="382" w:author="Stephanie Baer" w:date="2016-01-22T09:08:00Z">
                  <w:rPr>
                    <w:rStyle w:val="Hyperlink"/>
                    <w:rFonts w:eastAsiaTheme="minorEastAsia"/>
                    <w:noProof/>
                  </w:rPr>
                </w:rPrChange>
              </w:rPr>
              <w:delText>ENERGY STAR Torchiere</w:delText>
            </w:r>
            <w:r w:rsidDel="00472283">
              <w:rPr>
                <w:noProof/>
                <w:webHidden/>
              </w:rPr>
              <w:tab/>
              <w:delText>221</w:delText>
            </w:r>
          </w:del>
        </w:p>
        <w:p w14:paraId="4BEF5326" w14:textId="77777777" w:rsidR="00911DD7" w:rsidDel="00472283" w:rsidRDefault="00911DD7">
          <w:pPr>
            <w:pStyle w:val="TOC3"/>
            <w:tabs>
              <w:tab w:val="left" w:pos="960"/>
              <w:tab w:val="right" w:leader="dot" w:pos="9350"/>
            </w:tabs>
            <w:rPr>
              <w:del w:id="383" w:author="Stephanie Baer" w:date="2016-01-22T09:08:00Z"/>
              <w:rFonts w:eastAsiaTheme="minorEastAsia" w:cstheme="minorBidi"/>
              <w:noProof/>
              <w:sz w:val="22"/>
              <w:szCs w:val="22"/>
            </w:rPr>
          </w:pPr>
          <w:del w:id="384"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85"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5.5.4</w:delText>
            </w:r>
            <w:r w:rsidDel="00472283">
              <w:rPr>
                <w:rFonts w:eastAsiaTheme="minorEastAsia" w:cstheme="minorBidi"/>
                <w:noProof/>
                <w:sz w:val="22"/>
                <w:szCs w:val="22"/>
              </w:rPr>
              <w:tab/>
            </w:r>
            <w:r w:rsidRPr="00472283" w:rsidDel="00472283">
              <w:rPr>
                <w:rFonts w:eastAsiaTheme="minorEastAsia" w:cs="Times New Roman"/>
                <w:noProof/>
                <w:rPrChange w:id="386" w:author="Stephanie Baer" w:date="2016-01-22T09:08:00Z">
                  <w:rPr>
                    <w:rStyle w:val="Hyperlink"/>
                    <w:rFonts w:eastAsiaTheme="minorEastAsia"/>
                    <w:noProof/>
                  </w:rPr>
                </w:rPrChange>
              </w:rPr>
              <w:delText>Exterior Hardwired Compact Fluorescent Lamp (CFL) Fixture</w:delText>
            </w:r>
            <w:r w:rsidDel="00472283">
              <w:rPr>
                <w:noProof/>
                <w:webHidden/>
              </w:rPr>
              <w:tab/>
              <w:delText>226</w:delText>
            </w:r>
          </w:del>
        </w:p>
        <w:p w14:paraId="3755BB7C" w14:textId="77777777" w:rsidR="00911DD7" w:rsidDel="00472283" w:rsidRDefault="00911DD7">
          <w:pPr>
            <w:pStyle w:val="TOC3"/>
            <w:tabs>
              <w:tab w:val="left" w:pos="960"/>
              <w:tab w:val="right" w:leader="dot" w:pos="9350"/>
            </w:tabs>
            <w:rPr>
              <w:del w:id="387" w:author="Stephanie Baer" w:date="2016-01-22T09:08:00Z"/>
              <w:rFonts w:eastAsiaTheme="minorEastAsia" w:cstheme="minorBidi"/>
              <w:noProof/>
              <w:sz w:val="22"/>
              <w:szCs w:val="22"/>
            </w:rPr>
          </w:pPr>
          <w:del w:id="388"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89"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5.5.5</w:delText>
            </w:r>
            <w:r w:rsidDel="00472283">
              <w:rPr>
                <w:rFonts w:eastAsiaTheme="minorEastAsia" w:cstheme="minorBidi"/>
                <w:noProof/>
                <w:sz w:val="22"/>
                <w:szCs w:val="22"/>
              </w:rPr>
              <w:tab/>
            </w:r>
            <w:r w:rsidRPr="00472283" w:rsidDel="00472283">
              <w:rPr>
                <w:rFonts w:eastAsiaTheme="majorEastAsia" w:cstheme="majorBidi"/>
                <w:iCs/>
                <w:smallCaps/>
                <w:noProof/>
                <w:rPrChange w:id="390" w:author="Stephanie Baer" w:date="2016-01-22T09:08:00Z">
                  <w:rPr>
                    <w:rStyle w:val="Hyperlink"/>
                    <w:rFonts w:eastAsiaTheme="majorEastAsia" w:cstheme="majorBidi"/>
                    <w:iCs/>
                    <w:smallCaps/>
                    <w:noProof/>
                  </w:rPr>
                </w:rPrChange>
              </w:rPr>
              <w:delText>I</w:delText>
            </w:r>
            <w:r w:rsidRPr="00472283" w:rsidDel="00472283">
              <w:rPr>
                <w:rFonts w:eastAsiaTheme="minorEastAsia" w:cs="Times New Roman"/>
                <w:noProof/>
                <w:rPrChange w:id="391" w:author="Stephanie Baer" w:date="2016-01-22T09:08:00Z">
                  <w:rPr>
                    <w:rStyle w:val="Hyperlink"/>
                    <w:rFonts w:eastAsiaTheme="minorEastAsia"/>
                    <w:noProof/>
                  </w:rPr>
                </w:rPrChange>
              </w:rPr>
              <w:delText>nterior Hardwired Compact Fluorescent Lamp (CFL) Fixture</w:delText>
            </w:r>
            <w:r w:rsidDel="00472283">
              <w:rPr>
                <w:noProof/>
                <w:webHidden/>
              </w:rPr>
              <w:tab/>
              <w:delText>231</w:delText>
            </w:r>
          </w:del>
        </w:p>
        <w:p w14:paraId="6F06665A" w14:textId="77777777" w:rsidR="00911DD7" w:rsidDel="00472283" w:rsidRDefault="00911DD7">
          <w:pPr>
            <w:pStyle w:val="TOC3"/>
            <w:tabs>
              <w:tab w:val="left" w:pos="960"/>
              <w:tab w:val="right" w:leader="dot" w:pos="9350"/>
            </w:tabs>
            <w:rPr>
              <w:del w:id="392" w:author="Stephanie Baer" w:date="2016-01-22T09:08:00Z"/>
              <w:rFonts w:eastAsiaTheme="minorEastAsia" w:cstheme="minorBidi"/>
              <w:noProof/>
              <w:sz w:val="22"/>
              <w:szCs w:val="22"/>
            </w:rPr>
          </w:pPr>
          <w:del w:id="393"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94"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5.5.6</w:delText>
            </w:r>
            <w:r w:rsidDel="00472283">
              <w:rPr>
                <w:rFonts w:eastAsiaTheme="minorEastAsia" w:cstheme="minorBidi"/>
                <w:noProof/>
                <w:sz w:val="22"/>
                <w:szCs w:val="22"/>
              </w:rPr>
              <w:tab/>
            </w:r>
            <w:r w:rsidRPr="00472283" w:rsidDel="00472283">
              <w:rPr>
                <w:rFonts w:eastAsiaTheme="minorEastAsia" w:cs="Times New Roman"/>
                <w:noProof/>
                <w:rPrChange w:id="395" w:author="Stephanie Baer" w:date="2016-01-22T09:08:00Z">
                  <w:rPr>
                    <w:rStyle w:val="Hyperlink"/>
                    <w:rFonts w:eastAsiaTheme="minorEastAsia"/>
                    <w:noProof/>
                  </w:rPr>
                </w:rPrChange>
              </w:rPr>
              <w:delText>LED Specialty Lamps</w:delText>
            </w:r>
            <w:r w:rsidDel="00472283">
              <w:rPr>
                <w:noProof/>
                <w:webHidden/>
              </w:rPr>
              <w:tab/>
              <w:delText>238</w:delText>
            </w:r>
          </w:del>
        </w:p>
        <w:p w14:paraId="63917085" w14:textId="77777777" w:rsidR="00911DD7" w:rsidDel="00472283" w:rsidRDefault="00911DD7">
          <w:pPr>
            <w:pStyle w:val="TOC3"/>
            <w:tabs>
              <w:tab w:val="left" w:pos="960"/>
              <w:tab w:val="right" w:leader="dot" w:pos="9350"/>
            </w:tabs>
            <w:rPr>
              <w:del w:id="396" w:author="Stephanie Baer" w:date="2016-01-22T09:08:00Z"/>
              <w:rFonts w:eastAsiaTheme="minorEastAsia" w:cstheme="minorBidi"/>
              <w:noProof/>
              <w:sz w:val="22"/>
              <w:szCs w:val="22"/>
            </w:rPr>
          </w:pPr>
          <w:del w:id="397"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398"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5.5.7</w:delText>
            </w:r>
            <w:r w:rsidDel="00472283">
              <w:rPr>
                <w:rFonts w:eastAsiaTheme="minorEastAsia" w:cstheme="minorBidi"/>
                <w:noProof/>
                <w:sz w:val="22"/>
                <w:szCs w:val="22"/>
              </w:rPr>
              <w:tab/>
            </w:r>
            <w:r w:rsidRPr="00472283" w:rsidDel="00472283">
              <w:rPr>
                <w:rFonts w:eastAsiaTheme="minorEastAsia" w:cs="Times New Roman"/>
                <w:noProof/>
                <w:rPrChange w:id="399" w:author="Stephanie Baer" w:date="2016-01-22T09:08:00Z">
                  <w:rPr>
                    <w:rStyle w:val="Hyperlink"/>
                    <w:rFonts w:eastAsiaTheme="minorEastAsia"/>
                    <w:noProof/>
                  </w:rPr>
                </w:rPrChange>
              </w:rPr>
              <w:delText>LED Exit Signs</w:delText>
            </w:r>
            <w:r w:rsidDel="00472283">
              <w:rPr>
                <w:noProof/>
                <w:webHidden/>
              </w:rPr>
              <w:tab/>
              <w:delText>249</w:delText>
            </w:r>
          </w:del>
        </w:p>
        <w:p w14:paraId="5D9698D3" w14:textId="77777777" w:rsidR="00911DD7" w:rsidDel="00472283" w:rsidRDefault="00911DD7">
          <w:pPr>
            <w:pStyle w:val="TOC3"/>
            <w:tabs>
              <w:tab w:val="left" w:pos="960"/>
              <w:tab w:val="right" w:leader="dot" w:pos="9350"/>
            </w:tabs>
            <w:rPr>
              <w:del w:id="400" w:author="Stephanie Baer" w:date="2016-01-22T09:08:00Z"/>
              <w:rFonts w:eastAsiaTheme="minorEastAsia" w:cstheme="minorBidi"/>
              <w:noProof/>
              <w:sz w:val="22"/>
              <w:szCs w:val="22"/>
            </w:rPr>
          </w:pPr>
          <w:del w:id="401"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402"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5.5.8</w:delText>
            </w:r>
            <w:r w:rsidDel="00472283">
              <w:rPr>
                <w:rFonts w:eastAsiaTheme="minorEastAsia" w:cstheme="minorBidi"/>
                <w:noProof/>
                <w:sz w:val="22"/>
                <w:szCs w:val="22"/>
              </w:rPr>
              <w:tab/>
            </w:r>
            <w:r w:rsidRPr="00472283" w:rsidDel="00472283">
              <w:rPr>
                <w:rFonts w:eastAsiaTheme="minorEastAsia" w:cs="Times New Roman"/>
                <w:noProof/>
                <w:rPrChange w:id="403" w:author="Stephanie Baer" w:date="2016-01-22T09:08:00Z">
                  <w:rPr>
                    <w:rStyle w:val="Hyperlink"/>
                    <w:rFonts w:eastAsiaTheme="minorEastAsia"/>
                    <w:noProof/>
                  </w:rPr>
                </w:rPrChange>
              </w:rPr>
              <w:delText>LED Screw Based Omnidirectional Bulbs</w:delText>
            </w:r>
            <w:r w:rsidDel="00472283">
              <w:rPr>
                <w:noProof/>
                <w:webHidden/>
              </w:rPr>
              <w:tab/>
              <w:delText>253</w:delText>
            </w:r>
          </w:del>
        </w:p>
        <w:p w14:paraId="7571AFD0" w14:textId="77777777" w:rsidR="00911DD7" w:rsidDel="00472283" w:rsidRDefault="00911DD7">
          <w:pPr>
            <w:pStyle w:val="TOC2"/>
            <w:tabs>
              <w:tab w:val="left" w:pos="480"/>
              <w:tab w:val="right" w:leader="dot" w:pos="9350"/>
            </w:tabs>
            <w:rPr>
              <w:del w:id="404" w:author="Stephanie Baer" w:date="2016-01-22T09:08:00Z"/>
              <w:rFonts w:eastAsiaTheme="minorEastAsia" w:cstheme="minorBidi"/>
              <w:b w:val="0"/>
              <w:bCs w:val="0"/>
              <w:noProof/>
              <w:sz w:val="22"/>
              <w:szCs w:val="22"/>
            </w:rPr>
          </w:pPr>
          <w:del w:id="405" w:author="Stephanie Baer" w:date="2016-01-22T09:08:00Z">
            <w:r w:rsidRPr="00472283" w:rsidDel="00472283">
              <w:rPr>
                <w:rFonts w:eastAsiaTheme="minorEastAsia" w:cs="Times New Roman"/>
                <w:noProof/>
                <w:rPrChange w:id="406" w:author="Stephanie Baer" w:date="2016-01-22T09:08:00Z">
                  <w:rPr>
                    <w:rStyle w:val="Hyperlink"/>
                    <w:rFonts w:eastAsiaTheme="minorEastAsia"/>
                    <w:noProof/>
                  </w:rPr>
                </w:rPrChange>
              </w:rPr>
              <w:delText>5.6</w:delText>
            </w:r>
            <w:r w:rsidDel="00472283">
              <w:rPr>
                <w:rFonts w:eastAsiaTheme="minorEastAsia" w:cstheme="minorBidi"/>
                <w:b w:val="0"/>
                <w:bCs w:val="0"/>
                <w:noProof/>
                <w:sz w:val="22"/>
                <w:szCs w:val="22"/>
              </w:rPr>
              <w:tab/>
            </w:r>
            <w:r w:rsidRPr="00472283" w:rsidDel="00472283">
              <w:rPr>
                <w:rFonts w:eastAsiaTheme="minorEastAsia" w:cs="Times New Roman"/>
                <w:noProof/>
                <w:rPrChange w:id="407" w:author="Stephanie Baer" w:date="2016-01-22T09:08:00Z">
                  <w:rPr>
                    <w:rStyle w:val="Hyperlink"/>
                    <w:rFonts w:eastAsiaTheme="minorEastAsia"/>
                    <w:noProof/>
                  </w:rPr>
                </w:rPrChange>
              </w:rPr>
              <w:delText>Shell End Use</w:delText>
            </w:r>
            <w:r w:rsidDel="00472283">
              <w:rPr>
                <w:noProof/>
                <w:webHidden/>
              </w:rPr>
              <w:tab/>
              <w:delText>262</w:delText>
            </w:r>
          </w:del>
        </w:p>
        <w:p w14:paraId="2572C49C" w14:textId="77777777" w:rsidR="00911DD7" w:rsidDel="00472283" w:rsidRDefault="00911DD7">
          <w:pPr>
            <w:pStyle w:val="TOC3"/>
            <w:tabs>
              <w:tab w:val="left" w:pos="960"/>
              <w:tab w:val="right" w:leader="dot" w:pos="9350"/>
            </w:tabs>
            <w:rPr>
              <w:del w:id="408" w:author="Stephanie Baer" w:date="2016-01-22T09:08:00Z"/>
              <w:rFonts w:eastAsiaTheme="minorEastAsia" w:cstheme="minorBidi"/>
              <w:noProof/>
              <w:sz w:val="22"/>
              <w:szCs w:val="22"/>
            </w:rPr>
          </w:pPr>
          <w:del w:id="409"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410"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5.6.1</w:delText>
            </w:r>
            <w:r w:rsidDel="00472283">
              <w:rPr>
                <w:rFonts w:eastAsiaTheme="minorEastAsia" w:cstheme="minorBidi"/>
                <w:noProof/>
                <w:sz w:val="22"/>
                <w:szCs w:val="22"/>
              </w:rPr>
              <w:tab/>
            </w:r>
            <w:r w:rsidRPr="00472283" w:rsidDel="00472283">
              <w:rPr>
                <w:rFonts w:eastAsiaTheme="minorEastAsia" w:cs="Times New Roman"/>
                <w:noProof/>
                <w:rPrChange w:id="411" w:author="Stephanie Baer" w:date="2016-01-22T09:08:00Z">
                  <w:rPr>
                    <w:rStyle w:val="Hyperlink"/>
                    <w:rFonts w:eastAsiaTheme="minorEastAsia"/>
                    <w:noProof/>
                  </w:rPr>
                </w:rPrChange>
              </w:rPr>
              <w:delText>Air Sealing</w:delText>
            </w:r>
            <w:r w:rsidDel="00472283">
              <w:rPr>
                <w:noProof/>
                <w:webHidden/>
              </w:rPr>
              <w:tab/>
              <w:delText>262</w:delText>
            </w:r>
          </w:del>
        </w:p>
        <w:p w14:paraId="3EED6CDD" w14:textId="77777777" w:rsidR="00911DD7" w:rsidDel="00472283" w:rsidRDefault="00911DD7">
          <w:pPr>
            <w:pStyle w:val="TOC3"/>
            <w:tabs>
              <w:tab w:val="left" w:pos="960"/>
              <w:tab w:val="right" w:leader="dot" w:pos="9350"/>
            </w:tabs>
            <w:rPr>
              <w:del w:id="412" w:author="Stephanie Baer" w:date="2016-01-22T09:08:00Z"/>
              <w:rFonts w:eastAsiaTheme="minorEastAsia" w:cstheme="minorBidi"/>
              <w:noProof/>
              <w:sz w:val="22"/>
              <w:szCs w:val="22"/>
            </w:rPr>
          </w:pPr>
          <w:del w:id="413" w:author="Stephanie Baer" w:date="2016-01-22T09:08:00Z">
            <w:r w:rsidRPr="00472283" w:rsidDel="00472283">
              <w:rPr>
                <w:rFonts w:eastAsiaTheme="majorEastAsia" w:cs="Times New Roman"/>
                <w:noProof/>
                <w14:scene3d>
                  <w14:camera w14:prst="orthographicFront"/>
                  <w14:lightRig w14:rig="threePt" w14:dir="t">
                    <w14:rot w14:lat="0" w14:lon="0" w14:rev="0"/>
                  </w14:lightRig>
                </w14:scene3d>
                <w:rPrChange w:id="414" w:author="Stephanie Baer" w:date="2016-01-22T09:08:00Z">
                  <w:rPr>
                    <w:rStyle w:val="Hyperlink"/>
                    <w:rFonts w:eastAsiaTheme="majorEastAsia"/>
                    <w:noProof/>
                    <w14:scene3d>
                      <w14:camera w14:prst="orthographicFront"/>
                      <w14:lightRig w14:rig="threePt" w14:dir="t">
                        <w14:rot w14:lat="0" w14:lon="0" w14:rev="0"/>
                      </w14:lightRig>
                    </w14:scene3d>
                  </w:rPr>
                </w:rPrChange>
              </w:rPr>
              <w:delText>5.6.2</w:delText>
            </w:r>
            <w:r w:rsidDel="00472283">
              <w:rPr>
                <w:rFonts w:eastAsiaTheme="minorEastAsia" w:cstheme="minorBidi"/>
                <w:noProof/>
                <w:sz w:val="22"/>
                <w:szCs w:val="22"/>
              </w:rPr>
              <w:tab/>
            </w:r>
            <w:r w:rsidRPr="00472283" w:rsidDel="00472283">
              <w:rPr>
                <w:rFonts w:eastAsiaTheme="minorEastAsia" w:cs="Times New Roman"/>
                <w:noProof/>
                <w:rPrChange w:id="415" w:author="Stephanie Baer" w:date="2016-01-22T09:08:00Z">
                  <w:rPr>
                    <w:rStyle w:val="Hyperlink"/>
                    <w:rFonts w:eastAsiaTheme="minorEastAsia"/>
                    <w:noProof/>
                  </w:rPr>
                </w:rPrChange>
              </w:rPr>
              <w:delText>Floor Insulation Above Crawlspace</w:delText>
            </w:r>
            <w:r w:rsidDel="00472283">
              <w:rPr>
                <w:noProof/>
                <w:webHidden/>
              </w:rPr>
              <w:tab/>
              <w:delText>273</w:delText>
            </w:r>
          </w:del>
        </w:p>
        <w:p w14:paraId="35762C1C" w14:textId="77777777" w:rsidR="00911DD7" w:rsidDel="00472283" w:rsidRDefault="00911DD7">
          <w:pPr>
            <w:pStyle w:val="TOC3"/>
            <w:tabs>
              <w:tab w:val="left" w:pos="960"/>
              <w:tab w:val="right" w:leader="dot" w:pos="9350"/>
            </w:tabs>
            <w:rPr>
              <w:del w:id="416" w:author="Stephanie Baer" w:date="2016-01-22T09:08:00Z"/>
              <w:rFonts w:eastAsiaTheme="minorEastAsia" w:cstheme="minorBidi"/>
              <w:noProof/>
              <w:sz w:val="22"/>
              <w:szCs w:val="22"/>
            </w:rPr>
          </w:pPr>
          <w:del w:id="417" w:author="Stephanie Baer" w:date="2016-01-22T09:08:00Z">
            <w:r w:rsidRPr="00472283" w:rsidDel="00472283">
              <w:rPr>
                <w:rFonts w:eastAsiaTheme="minorEastAsia" w:cs="Times New Roman"/>
                <w:noProof/>
                <w14:scene3d>
                  <w14:camera w14:prst="orthographicFront"/>
                  <w14:lightRig w14:rig="threePt" w14:dir="t">
                    <w14:rot w14:lat="0" w14:lon="0" w14:rev="0"/>
                  </w14:lightRig>
                </w14:scene3d>
                <w:rPrChange w:id="418" w:author="Stephanie Baer" w:date="2016-01-22T09:08:00Z">
                  <w:rPr>
                    <w:rStyle w:val="Hyperlink"/>
                    <w:rFonts w:eastAsiaTheme="minorEastAsia"/>
                    <w:noProof/>
                    <w14:scene3d>
                      <w14:camera w14:prst="orthographicFront"/>
                      <w14:lightRig w14:rig="threePt" w14:dir="t">
                        <w14:rot w14:lat="0" w14:lon="0" w14:rev="0"/>
                      </w14:lightRig>
                    </w14:scene3d>
                  </w:rPr>
                </w:rPrChange>
              </w:rPr>
              <w:delText>5.6.3</w:delText>
            </w:r>
            <w:r w:rsidDel="00472283">
              <w:rPr>
                <w:rFonts w:eastAsiaTheme="minorEastAsia" w:cstheme="minorBidi"/>
                <w:noProof/>
                <w:sz w:val="22"/>
                <w:szCs w:val="22"/>
              </w:rPr>
              <w:tab/>
            </w:r>
            <w:r w:rsidRPr="00472283" w:rsidDel="00472283">
              <w:rPr>
                <w:rFonts w:eastAsiaTheme="minorEastAsia" w:cs="Times New Roman"/>
                <w:noProof/>
                <w:rPrChange w:id="419" w:author="Stephanie Baer" w:date="2016-01-22T09:08:00Z">
                  <w:rPr>
                    <w:rStyle w:val="Hyperlink"/>
                    <w:rFonts w:eastAsiaTheme="minorEastAsia"/>
                    <w:noProof/>
                  </w:rPr>
                </w:rPrChange>
              </w:rPr>
              <w:delText>Wall and Ceiling/Attic Insulation</w:delText>
            </w:r>
            <w:r w:rsidDel="00472283">
              <w:rPr>
                <w:noProof/>
                <w:webHidden/>
              </w:rPr>
              <w:tab/>
              <w:delText>280</w:delText>
            </w:r>
          </w:del>
        </w:p>
        <w:p w14:paraId="2038AD4F" w14:textId="3F4CCF4A" w:rsidR="008C1F20" w:rsidRPr="00921CD4" w:rsidRDefault="008F3D63" w:rsidP="00075918">
          <w:pPr>
            <w:rPr>
              <w:rFonts w:ascii="Calibri" w:hAnsi="Calibri"/>
              <w:b/>
              <w:bCs/>
              <w:smallCaps/>
              <w:noProof/>
            </w:rPr>
          </w:pPr>
          <w:r>
            <w:rPr>
              <w:b/>
              <w:bCs/>
              <w:noProof/>
            </w:rPr>
            <w:fldChar w:fldCharType="end"/>
          </w:r>
          <w:r w:rsidR="00921CD4" w:rsidRPr="00921CD4">
            <w:rPr>
              <w:rFonts w:ascii="Calibri" w:hAnsi="Calibri"/>
              <w:b/>
              <w:bCs/>
              <w:smallCaps/>
              <w:noProof/>
            </w:rPr>
            <w:t xml:space="preserve">Volume 4: Cross-Cutting Measures </w:t>
          </w:r>
          <w:r w:rsidR="008C1F20" w:rsidRPr="00921CD4">
            <w:rPr>
              <w:rFonts w:ascii="Calibri" w:hAnsi="Calibri"/>
              <w:b/>
              <w:bCs/>
              <w:smallCaps/>
              <w:noProof/>
            </w:rPr>
            <w:t>and Attachments</w:t>
          </w:r>
        </w:p>
        <w:p w14:paraId="00C4C165" w14:textId="395D6BDE" w:rsidR="00075918" w:rsidRPr="00075918" w:rsidRDefault="00B20245" w:rsidP="00075918">
          <w:pPr>
            <w:rPr>
              <w:rStyle w:val="BookTitle"/>
              <w:b w:val="0"/>
              <w:bCs w:val="0"/>
              <w:smallCaps w:val="0"/>
              <w:spacing w:val="0"/>
            </w:rPr>
            <w:sectPr w:rsidR="00075918" w:rsidRPr="00075918" w:rsidSect="0083516A">
              <w:headerReference w:type="default" r:id="rId12"/>
              <w:footerReference w:type="default" r:id="rId13"/>
              <w:pgSz w:w="12240" w:h="15840"/>
              <w:pgMar w:top="1440" w:right="1440" w:bottom="1440" w:left="1440" w:header="720" w:footer="720" w:gutter="0"/>
              <w:pgNumType w:fmt="lowerRoman" w:start="1"/>
              <w:cols w:space="720"/>
              <w:docGrid w:linePitch="360"/>
            </w:sectPr>
          </w:pPr>
        </w:p>
      </w:sdtContent>
    </w:sdt>
    <w:p w14:paraId="173BE2C3" w14:textId="49D823DB" w:rsidR="00841F99" w:rsidRPr="000B7BB6" w:rsidRDefault="00B96356" w:rsidP="004E5C04">
      <w:pPr>
        <w:pStyle w:val="Heading1"/>
      </w:pPr>
      <w:bookmarkStart w:id="423" w:name="_Toc409617105"/>
      <w:bookmarkStart w:id="424" w:name="_Toc409617285"/>
      <w:bookmarkStart w:id="425" w:name="_Toc409689492"/>
      <w:bookmarkStart w:id="426" w:name="_Toc409689974"/>
      <w:bookmarkStart w:id="427" w:name="_Toc411593278"/>
      <w:bookmarkStart w:id="428" w:name="_Toc411593470"/>
      <w:bookmarkStart w:id="429" w:name="_Toc324938423"/>
      <w:bookmarkStart w:id="430" w:name="_Toc324938424"/>
      <w:bookmarkStart w:id="431" w:name="_Toc324938425"/>
      <w:bookmarkStart w:id="432" w:name="_Toc380062504"/>
      <w:bookmarkStart w:id="433" w:name="_Toc380062687"/>
      <w:bookmarkStart w:id="434" w:name="_Toc380062848"/>
      <w:bookmarkStart w:id="435" w:name="_Toc380062507"/>
      <w:bookmarkStart w:id="436" w:name="_Toc380062690"/>
      <w:bookmarkStart w:id="437" w:name="_Toc380062851"/>
      <w:bookmarkStart w:id="438" w:name="_Toc380062509"/>
      <w:bookmarkStart w:id="439" w:name="_Toc380062692"/>
      <w:bookmarkStart w:id="440" w:name="_Toc380062853"/>
      <w:bookmarkStart w:id="441" w:name="_Toc409689528"/>
      <w:bookmarkStart w:id="442" w:name="_Toc409690010"/>
      <w:bookmarkStart w:id="443" w:name="_Toc411593314"/>
      <w:bookmarkStart w:id="444" w:name="_Toc411593506"/>
      <w:bookmarkStart w:id="445" w:name="_Toc380062535"/>
      <w:bookmarkStart w:id="446" w:name="_Toc380062718"/>
      <w:bookmarkStart w:id="447" w:name="_Toc380062879"/>
      <w:bookmarkStart w:id="448" w:name="_Toc437592948"/>
      <w:bookmarkStart w:id="449" w:name="_Toc437855963"/>
      <w:bookmarkStart w:id="450" w:name="_Toc441217015"/>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36"/>
      <w:r>
        <w:lastRenderedPageBreak/>
        <w:t>Volume 3:</w:t>
      </w:r>
      <w:ins w:id="451" w:author="&quot;sdent&quot;" w:date="2016-01-21T09:01:00Z">
        <w:r w:rsidR="005A00E9">
          <w:t xml:space="preserve"> </w:t>
        </w:r>
      </w:ins>
      <w:r w:rsidR="00841F99" w:rsidRPr="000B7BB6">
        <w:t>Residential Measures</w:t>
      </w:r>
      <w:bookmarkEnd w:id="448"/>
      <w:bookmarkEnd w:id="449"/>
      <w:bookmarkEnd w:id="450"/>
    </w:p>
    <w:p w14:paraId="6F77069D" w14:textId="77777777" w:rsidR="00841F99" w:rsidRPr="000B7BB6" w:rsidRDefault="00841F99" w:rsidP="00841F99">
      <w:pPr>
        <w:pStyle w:val="Heading2"/>
      </w:pPr>
      <w:bookmarkStart w:id="452" w:name="_Toc319489354"/>
      <w:bookmarkStart w:id="453" w:name="_Toc319662625"/>
      <w:bookmarkStart w:id="454" w:name="_Toc333219067"/>
      <w:bookmarkStart w:id="455" w:name="_Toc437592949"/>
      <w:bookmarkStart w:id="456" w:name="_Toc437855964"/>
      <w:bookmarkStart w:id="457" w:name="_Toc441217016"/>
      <w:r w:rsidRPr="000B7BB6">
        <w:t>Appliances End Use</w:t>
      </w:r>
      <w:bookmarkEnd w:id="452"/>
      <w:bookmarkEnd w:id="453"/>
      <w:bookmarkEnd w:id="454"/>
      <w:bookmarkEnd w:id="455"/>
      <w:bookmarkEnd w:id="456"/>
      <w:bookmarkEnd w:id="457"/>
    </w:p>
    <w:p w14:paraId="4445AE15" w14:textId="77777777" w:rsidR="00841F99" w:rsidRPr="000B7BB6" w:rsidRDefault="00841F99" w:rsidP="00841F99">
      <w:pPr>
        <w:pStyle w:val="Heading3"/>
      </w:pPr>
      <w:bookmarkStart w:id="458" w:name="_Toc319489355"/>
      <w:bookmarkStart w:id="459" w:name="_Toc319662626"/>
      <w:bookmarkStart w:id="460" w:name="_Ref325427068"/>
      <w:bookmarkStart w:id="461" w:name="_Ref325427077"/>
      <w:bookmarkStart w:id="462" w:name="_Ref325427227"/>
      <w:bookmarkStart w:id="463" w:name="_Ref325427258"/>
      <w:bookmarkStart w:id="464" w:name="_Ref326051018"/>
      <w:bookmarkStart w:id="465" w:name="_Ref326051027"/>
      <w:bookmarkStart w:id="466" w:name="_Ref326051041"/>
      <w:bookmarkStart w:id="467" w:name="_Ref326051306"/>
      <w:bookmarkStart w:id="468" w:name="_Ref326051313"/>
      <w:bookmarkStart w:id="469" w:name="_Toc333219068"/>
      <w:bookmarkStart w:id="470" w:name="_Ref376522626"/>
      <w:bookmarkStart w:id="471" w:name="_Ref376522634"/>
      <w:bookmarkStart w:id="472" w:name="_Ref376528998"/>
      <w:bookmarkStart w:id="473" w:name="_Ref376529003"/>
      <w:bookmarkStart w:id="474" w:name="_Toc437592950"/>
      <w:bookmarkStart w:id="475" w:name="_Toc437855965"/>
      <w:bookmarkStart w:id="476" w:name="_Toc441217017"/>
      <w:r w:rsidRPr="000B7BB6">
        <w:t>ENERGY STAR Air Purifier/Cleaner</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r w:rsidRPr="000B7BB6">
        <w:t xml:space="preserve"> </w:t>
      </w:r>
    </w:p>
    <w:p w14:paraId="40343338" w14:textId="77777777" w:rsidR="00B547F5" w:rsidRPr="00B41203" w:rsidRDefault="00B547F5" w:rsidP="00B547F5">
      <w:pPr>
        <w:pStyle w:val="Heading6"/>
      </w:pPr>
      <w:r w:rsidRPr="00B41203">
        <w:t xml:space="preserve">Description </w:t>
      </w:r>
    </w:p>
    <w:p w14:paraId="2D9DD226" w14:textId="77777777" w:rsidR="00B547F5" w:rsidRPr="00A05FC2" w:rsidRDefault="00B547F5" w:rsidP="00B547F5">
      <w:pPr>
        <w:rPr>
          <w:rFonts w:cstheme="minorHAnsi"/>
        </w:rPr>
      </w:pPr>
      <w:r w:rsidRPr="00A05FC2">
        <w:rPr>
          <w:rFonts w:cstheme="minorHAnsi"/>
        </w:rPr>
        <w:t>An air purifier (cleaner) meeting the efficiency specifications of ENERGY STAR is purchased and installed in place of a model meeting the current federal standard.</w:t>
      </w:r>
    </w:p>
    <w:p w14:paraId="1A93B760" w14:textId="77777777" w:rsidR="00B547F5" w:rsidRPr="000B7BB6" w:rsidRDefault="00B547F5" w:rsidP="00B547F5">
      <w:pPr>
        <w:widowControl/>
        <w:jc w:val="left"/>
        <w:rPr>
          <w:rFonts w:cstheme="minorHAnsi"/>
          <w:szCs w:val="20"/>
        </w:rPr>
      </w:pPr>
      <w:r w:rsidRPr="000B7BB6">
        <w:rPr>
          <w:rFonts w:cstheme="minorHAnsi"/>
          <w:szCs w:val="20"/>
        </w:rPr>
        <w:t xml:space="preserve">This measure was developed to be applicable to the following program types:  TOS, NC.  </w:t>
      </w:r>
    </w:p>
    <w:p w14:paraId="2FEEA0DD" w14:textId="77777777" w:rsidR="00B547F5" w:rsidRPr="000B7BB6" w:rsidRDefault="00B547F5" w:rsidP="00B547F5">
      <w:pPr>
        <w:widowControl/>
        <w:jc w:val="left"/>
        <w:rPr>
          <w:rFonts w:cstheme="minorHAnsi"/>
          <w:szCs w:val="20"/>
        </w:rPr>
      </w:pPr>
      <w:r w:rsidRPr="000B7BB6">
        <w:rPr>
          <w:rFonts w:cstheme="minorHAnsi"/>
          <w:szCs w:val="20"/>
        </w:rPr>
        <w:t>If applied to other program types, the measure savings should be verified.</w:t>
      </w:r>
    </w:p>
    <w:p w14:paraId="709E0098" w14:textId="77777777" w:rsidR="00B547F5" w:rsidRPr="00B41203" w:rsidRDefault="00B547F5" w:rsidP="00B547F5">
      <w:pPr>
        <w:pStyle w:val="Heading6"/>
      </w:pPr>
      <w:r w:rsidRPr="00B41203">
        <w:t xml:space="preserve">Definition of Efficient Equipment </w:t>
      </w:r>
    </w:p>
    <w:p w14:paraId="7889BDE7" w14:textId="77777777" w:rsidR="00B547F5" w:rsidRPr="00A05FC2" w:rsidRDefault="00B547F5" w:rsidP="00B547F5">
      <w:pPr>
        <w:rPr>
          <w:rFonts w:cstheme="minorHAnsi"/>
          <w:szCs w:val="20"/>
        </w:rPr>
      </w:pPr>
      <w:r w:rsidRPr="00A05FC2">
        <w:rPr>
          <w:rFonts w:cstheme="minorHAnsi"/>
          <w:szCs w:val="20"/>
        </w:rPr>
        <w:t>The efficient equipment is defined as an air purifier meeting the efficiency specifications of ENERGY STAR as provided below.</w:t>
      </w:r>
    </w:p>
    <w:p w14:paraId="57473C54" w14:textId="77777777" w:rsidR="00B547F5" w:rsidRPr="00A05FC2" w:rsidRDefault="00B547F5" w:rsidP="00B547F5">
      <w:pPr>
        <w:pStyle w:val="ListParagraph"/>
        <w:numPr>
          <w:ilvl w:val="0"/>
          <w:numId w:val="5"/>
        </w:numPr>
        <w:spacing w:before="100"/>
        <w:jc w:val="left"/>
        <w:rPr>
          <w:rFonts w:cstheme="minorHAnsi"/>
          <w:szCs w:val="20"/>
        </w:rPr>
      </w:pPr>
      <w:r w:rsidRPr="00A05FC2">
        <w:rPr>
          <w:rFonts w:cstheme="minorHAnsi"/>
          <w:szCs w:val="20"/>
        </w:rPr>
        <w:t>Must produce a minimum 50 Clean Air Delivery Rate (CADR) for Dust</w:t>
      </w:r>
      <w:r w:rsidRPr="00B41203">
        <w:rPr>
          <w:rStyle w:val="FootnoteReference"/>
          <w:rFonts w:cstheme="minorHAnsi"/>
        </w:rPr>
        <w:footnoteReference w:id="1"/>
      </w:r>
      <w:r w:rsidRPr="00A05FC2">
        <w:rPr>
          <w:rFonts w:cstheme="minorHAnsi"/>
          <w:szCs w:val="20"/>
        </w:rPr>
        <w:t xml:space="preserve"> to be considered under this specification.</w:t>
      </w:r>
    </w:p>
    <w:p w14:paraId="62E254A1" w14:textId="77777777" w:rsidR="00B547F5" w:rsidRPr="00A05FC2" w:rsidRDefault="00B547F5" w:rsidP="00B547F5">
      <w:pPr>
        <w:pStyle w:val="ListParagraph"/>
        <w:numPr>
          <w:ilvl w:val="0"/>
          <w:numId w:val="5"/>
        </w:numPr>
        <w:spacing w:before="100"/>
        <w:jc w:val="left"/>
        <w:rPr>
          <w:rFonts w:cstheme="minorHAnsi"/>
          <w:szCs w:val="20"/>
        </w:rPr>
      </w:pPr>
      <w:r w:rsidRPr="00A05FC2">
        <w:rPr>
          <w:rFonts w:cstheme="minorHAnsi"/>
          <w:szCs w:val="20"/>
        </w:rPr>
        <w:t>Minimum Performance Requirement: = 2.0 CADR/Watt (Dust)</w:t>
      </w:r>
    </w:p>
    <w:p w14:paraId="1FD596D5" w14:textId="77777777" w:rsidR="00B547F5" w:rsidRPr="00A05FC2" w:rsidRDefault="00B547F5" w:rsidP="00B547F5">
      <w:pPr>
        <w:pStyle w:val="ListParagraph"/>
        <w:numPr>
          <w:ilvl w:val="0"/>
          <w:numId w:val="5"/>
        </w:numPr>
        <w:spacing w:before="100"/>
        <w:jc w:val="left"/>
        <w:rPr>
          <w:rFonts w:cstheme="minorHAnsi"/>
          <w:szCs w:val="20"/>
        </w:rPr>
      </w:pPr>
      <w:r w:rsidRPr="00A05FC2">
        <w:rPr>
          <w:rFonts w:cstheme="minorHAnsi"/>
          <w:szCs w:val="20"/>
        </w:rPr>
        <w:t>Standby Power Requirement: = 2.0 Watts Qualifying models that perform secondary consumer functions (e.g. clock, remote control) must meet the standby power requirement.</w:t>
      </w:r>
    </w:p>
    <w:p w14:paraId="600823E5" w14:textId="77777777" w:rsidR="00B547F5" w:rsidRPr="00A05FC2" w:rsidRDefault="00B547F5" w:rsidP="00B547F5">
      <w:pPr>
        <w:pStyle w:val="ListParagraph"/>
        <w:numPr>
          <w:ilvl w:val="0"/>
          <w:numId w:val="5"/>
        </w:numPr>
        <w:spacing w:before="100"/>
        <w:jc w:val="left"/>
        <w:rPr>
          <w:rFonts w:cstheme="minorHAnsi"/>
          <w:szCs w:val="20"/>
        </w:rPr>
      </w:pPr>
      <w:r w:rsidRPr="00A05FC2">
        <w:rPr>
          <w:rFonts w:cstheme="minorHAnsi"/>
          <w:szCs w:val="20"/>
        </w:rPr>
        <w:t>UL Safety Requirement: Models that emit ozone as a byproduct of air cleaning must meet UL Standard 867 (ozone production must not exceed 50ppb)</w:t>
      </w:r>
    </w:p>
    <w:p w14:paraId="33560313" w14:textId="77777777" w:rsidR="00B547F5" w:rsidRPr="00B41203" w:rsidRDefault="00B547F5" w:rsidP="00B547F5">
      <w:pPr>
        <w:pStyle w:val="Heading6"/>
      </w:pPr>
      <w:r w:rsidRPr="00B41203">
        <w:t xml:space="preserve">Definition of Baseline Equipment </w:t>
      </w:r>
    </w:p>
    <w:p w14:paraId="05C0C58D" w14:textId="77777777" w:rsidR="00B547F5" w:rsidRPr="000B7BB6" w:rsidRDefault="00B547F5" w:rsidP="00B547F5">
      <w:pPr>
        <w:pStyle w:val="NormalWeb"/>
        <w:rPr>
          <w:rFonts w:asciiTheme="minorHAnsi" w:hAnsiTheme="minorHAnsi" w:cstheme="minorHAnsi"/>
          <w:sz w:val="20"/>
          <w:szCs w:val="20"/>
        </w:rPr>
      </w:pPr>
      <w:r w:rsidRPr="00A05FC2">
        <w:rPr>
          <w:rFonts w:asciiTheme="minorHAnsi" w:hAnsiTheme="minorHAnsi" w:cstheme="minorHAnsi"/>
          <w:sz w:val="20"/>
          <w:szCs w:val="20"/>
        </w:rPr>
        <w:t>The baseline equipment is assumed to be a conventional unit</w:t>
      </w:r>
      <w:r w:rsidRPr="00B41203">
        <w:rPr>
          <w:rStyle w:val="FootnoteReference"/>
          <w:rFonts w:asciiTheme="minorHAnsi" w:hAnsiTheme="minorHAnsi" w:cstheme="minorHAnsi"/>
        </w:rPr>
        <w:footnoteReference w:id="2"/>
      </w:r>
      <w:r w:rsidRPr="00A05FC2">
        <w:rPr>
          <w:rFonts w:asciiTheme="minorHAnsi" w:hAnsiTheme="minorHAnsi" w:cstheme="minorHAnsi"/>
          <w:sz w:val="20"/>
          <w:szCs w:val="20"/>
        </w:rPr>
        <w:t xml:space="preserve">. </w:t>
      </w:r>
    </w:p>
    <w:p w14:paraId="4F6756F0" w14:textId="77777777" w:rsidR="00B547F5" w:rsidRPr="00B41203" w:rsidRDefault="00B547F5" w:rsidP="00B547F5">
      <w:pPr>
        <w:pStyle w:val="Heading6"/>
      </w:pPr>
      <w:r w:rsidRPr="00B41203">
        <w:t xml:space="preserve">Deemed Lifetime of Efficient Equipment </w:t>
      </w:r>
    </w:p>
    <w:p w14:paraId="4A7F0F2D" w14:textId="77777777" w:rsidR="00B547F5" w:rsidRPr="00A05FC2" w:rsidRDefault="00B547F5" w:rsidP="00B547F5">
      <w:pPr>
        <w:rPr>
          <w:rFonts w:cstheme="minorHAnsi"/>
        </w:rPr>
      </w:pPr>
      <w:r w:rsidRPr="00A05FC2">
        <w:rPr>
          <w:rFonts w:cstheme="minorHAnsi"/>
        </w:rPr>
        <w:t>The measure life is assumed to be 9 years</w:t>
      </w:r>
      <w:r w:rsidRPr="00A05FC2">
        <w:rPr>
          <w:rFonts w:cstheme="minorHAnsi"/>
          <w:vertAlign w:val="superscript"/>
        </w:rPr>
        <w:footnoteReference w:id="3"/>
      </w:r>
      <w:r w:rsidRPr="00A05FC2">
        <w:rPr>
          <w:rFonts w:cstheme="minorHAnsi"/>
        </w:rPr>
        <w:t>.</w:t>
      </w:r>
    </w:p>
    <w:p w14:paraId="077610F6" w14:textId="77777777" w:rsidR="00B547F5" w:rsidRPr="00B41203" w:rsidRDefault="00B547F5" w:rsidP="00B547F5">
      <w:pPr>
        <w:pStyle w:val="Heading6"/>
      </w:pPr>
      <w:r w:rsidRPr="00B41203">
        <w:t xml:space="preserve">Deemed Measure Cost </w:t>
      </w:r>
    </w:p>
    <w:p w14:paraId="57755826" w14:textId="77777777" w:rsidR="00B547F5" w:rsidRPr="00A05FC2" w:rsidRDefault="00B547F5" w:rsidP="00B547F5">
      <w:pPr>
        <w:rPr>
          <w:rFonts w:cstheme="minorHAnsi"/>
        </w:rPr>
      </w:pPr>
      <w:r w:rsidRPr="00A05FC2">
        <w:rPr>
          <w:rFonts w:cstheme="minorHAnsi"/>
        </w:rPr>
        <w:t>The incremental cost for this measure is $70.</w:t>
      </w:r>
      <w:r w:rsidRPr="00A05FC2">
        <w:rPr>
          <w:rFonts w:cstheme="minorHAnsi"/>
          <w:vertAlign w:val="superscript"/>
        </w:rPr>
        <w:footnoteReference w:id="4"/>
      </w:r>
    </w:p>
    <w:p w14:paraId="4BC39F24" w14:textId="77777777" w:rsidR="00B547F5" w:rsidRPr="00B41203" w:rsidRDefault="00B547F5" w:rsidP="00B547F5">
      <w:pPr>
        <w:pStyle w:val="Heading6"/>
      </w:pPr>
      <w:r w:rsidRPr="00B41203">
        <w:t>Loadshape</w:t>
      </w:r>
    </w:p>
    <w:p w14:paraId="2ABD1327" w14:textId="77777777" w:rsidR="00B547F5" w:rsidRPr="000B7BB6" w:rsidRDefault="00B547F5" w:rsidP="00B547F5">
      <w:pPr>
        <w:widowControl/>
        <w:rPr>
          <w:rFonts w:cstheme="minorHAnsi"/>
          <w:color w:val="000000"/>
          <w:szCs w:val="20"/>
        </w:rPr>
      </w:pPr>
      <w:r w:rsidRPr="000B7BB6">
        <w:rPr>
          <w:rFonts w:cstheme="minorHAnsi"/>
          <w:color w:val="000000"/>
          <w:szCs w:val="20"/>
        </w:rPr>
        <w:t>Loadshape C53 - Flat</w:t>
      </w:r>
    </w:p>
    <w:p w14:paraId="3294884D" w14:textId="77777777" w:rsidR="00B547F5" w:rsidRPr="00B41203" w:rsidRDefault="00B547F5" w:rsidP="00B547F5">
      <w:pPr>
        <w:pStyle w:val="Heading6"/>
      </w:pPr>
      <w:r w:rsidRPr="00B41203">
        <w:t xml:space="preserve">Coincidence Factor </w:t>
      </w:r>
    </w:p>
    <w:p w14:paraId="073DB03E" w14:textId="77777777" w:rsidR="00B547F5" w:rsidRDefault="00B547F5" w:rsidP="00B547F5">
      <w:pPr>
        <w:rPr>
          <w:rFonts w:cstheme="minorHAnsi"/>
        </w:rPr>
      </w:pPr>
      <w:r w:rsidRPr="00A05FC2">
        <w:rPr>
          <w:rFonts w:cstheme="minorHAnsi"/>
        </w:rPr>
        <w:t>The summer peak coincidence factor for this measure is assumed to be 100 % (the unit is assumed to be always on).</w:t>
      </w:r>
    </w:p>
    <w:p w14:paraId="649EEBD3" w14:textId="77777777" w:rsidR="00B547F5" w:rsidRPr="00A05FC2" w:rsidRDefault="00B547F5" w:rsidP="00B547F5">
      <w:pPr>
        <w:rPr>
          <w:rFonts w:cstheme="minorHAnsi"/>
        </w:rPr>
      </w:pPr>
    </w:p>
    <w:p w14:paraId="3FC9EB6C" w14:textId="77777777" w:rsidR="00B547F5" w:rsidRPr="00A05FC2" w:rsidRDefault="00B547F5" w:rsidP="00B547F5">
      <w:pPr>
        <w:keepNext/>
        <w:pBdr>
          <w:top w:val="double" w:sz="4" w:space="1" w:color="auto"/>
          <w:bottom w:val="double" w:sz="4" w:space="1" w:color="auto"/>
        </w:pBdr>
        <w:jc w:val="center"/>
        <w:rPr>
          <w:rFonts w:cstheme="minorHAnsi"/>
          <w:b/>
          <w:szCs w:val="20"/>
        </w:rPr>
      </w:pPr>
      <w:r w:rsidRPr="00A05FC2">
        <w:rPr>
          <w:rFonts w:cstheme="minorHAnsi"/>
          <w:b/>
          <w:szCs w:val="20"/>
        </w:rPr>
        <w:lastRenderedPageBreak/>
        <w:t>Algorithm</w:t>
      </w:r>
    </w:p>
    <w:p w14:paraId="40596C0B" w14:textId="77777777" w:rsidR="00B547F5" w:rsidRPr="00B41203" w:rsidRDefault="00B547F5" w:rsidP="00B547F5">
      <w:pPr>
        <w:pStyle w:val="Heading6"/>
      </w:pPr>
      <w:r w:rsidRPr="00B41203">
        <w:t xml:space="preserve">Calculation of Savings </w:t>
      </w:r>
    </w:p>
    <w:p w14:paraId="4192CBB8" w14:textId="77777777" w:rsidR="00B547F5" w:rsidRPr="000B7BB6" w:rsidRDefault="00B547F5" w:rsidP="00B547F5">
      <w:pPr>
        <w:pStyle w:val="Heading6"/>
        <w:rPr>
          <w:noProof/>
        </w:rPr>
      </w:pPr>
      <w:r w:rsidRPr="000B7BB6">
        <w:t>Electric Energy Savings</w:t>
      </w:r>
    </w:p>
    <w:p w14:paraId="379E36FF" w14:textId="77777777" w:rsidR="00B547F5" w:rsidRPr="00A05FC2" w:rsidRDefault="00B547F5" w:rsidP="00B547F5">
      <w:pPr>
        <w:ind w:left="720" w:firstLine="720"/>
        <w:rPr>
          <w:rFonts w:cstheme="minorHAnsi"/>
          <w:noProof/>
        </w:rPr>
      </w:pPr>
      <w:r w:rsidRPr="00A05FC2">
        <w:rPr>
          <w:rFonts w:cstheme="minorHAnsi"/>
          <w:noProof/>
        </w:rPr>
        <w:t>ΔkWh</w:t>
      </w:r>
      <w:r w:rsidRPr="00A05FC2">
        <w:rPr>
          <w:rFonts w:cstheme="minorHAnsi"/>
          <w:noProof/>
        </w:rPr>
        <w:tab/>
        <w:t xml:space="preserve">= </w:t>
      </w:r>
      <w:r w:rsidRPr="00A05FC2">
        <w:rPr>
          <w:rFonts w:cstheme="minorHAnsi"/>
        </w:rPr>
        <w:t>kWh</w:t>
      </w:r>
      <w:r w:rsidRPr="00A05FC2">
        <w:rPr>
          <w:rFonts w:cstheme="minorHAnsi"/>
          <w:vertAlign w:val="subscript"/>
        </w:rPr>
        <w:t>Base</w:t>
      </w:r>
      <w:r w:rsidRPr="00A05FC2">
        <w:rPr>
          <w:rFonts w:cstheme="minorHAnsi"/>
          <w:i/>
        </w:rPr>
        <w:t xml:space="preserve"> </w:t>
      </w:r>
      <w:r w:rsidRPr="00A05FC2">
        <w:rPr>
          <w:rFonts w:cstheme="minorHAnsi"/>
        </w:rPr>
        <w:t>- kWh</w:t>
      </w:r>
      <w:r w:rsidRPr="00A05FC2">
        <w:rPr>
          <w:rFonts w:cstheme="minorHAnsi"/>
          <w:vertAlign w:val="subscript"/>
        </w:rPr>
        <w:t>ESTAR</w:t>
      </w:r>
    </w:p>
    <w:p w14:paraId="4BB0B6B8" w14:textId="77777777" w:rsidR="00B547F5" w:rsidRPr="00A05FC2" w:rsidRDefault="00B547F5" w:rsidP="00B547F5">
      <w:pPr>
        <w:rPr>
          <w:rFonts w:cstheme="minorHAnsi"/>
        </w:rPr>
      </w:pPr>
      <w:r w:rsidRPr="00A05FC2">
        <w:rPr>
          <w:rFonts w:cstheme="minorHAnsi"/>
        </w:rPr>
        <w:t>Where:</w:t>
      </w:r>
    </w:p>
    <w:p w14:paraId="555E81C4" w14:textId="77777777" w:rsidR="00B547F5" w:rsidRPr="00A05FC2" w:rsidRDefault="00B547F5" w:rsidP="00B547F5">
      <w:pPr>
        <w:ind w:left="720"/>
        <w:rPr>
          <w:rFonts w:cstheme="minorHAnsi"/>
        </w:rPr>
      </w:pPr>
      <w:proofErr w:type="gramStart"/>
      <w:r w:rsidRPr="00A05FC2">
        <w:rPr>
          <w:rFonts w:cstheme="minorHAnsi"/>
        </w:rPr>
        <w:t>kWh</w:t>
      </w:r>
      <w:r w:rsidRPr="00A05FC2">
        <w:rPr>
          <w:rFonts w:cstheme="minorHAnsi"/>
          <w:vertAlign w:val="subscript"/>
        </w:rPr>
        <w:t>BASE</w:t>
      </w:r>
      <w:proofErr w:type="gramEnd"/>
      <w:r w:rsidRPr="00A05FC2">
        <w:rPr>
          <w:rFonts w:cstheme="minorHAnsi"/>
          <w:vertAlign w:val="subscript"/>
        </w:rPr>
        <w:tab/>
      </w:r>
      <w:r w:rsidRPr="00A05FC2">
        <w:rPr>
          <w:rFonts w:cstheme="minorHAnsi"/>
          <w:vertAlign w:val="subscript"/>
        </w:rPr>
        <w:tab/>
      </w:r>
      <w:r w:rsidRPr="00A05FC2">
        <w:rPr>
          <w:rFonts w:cstheme="minorHAnsi"/>
          <w:i/>
        </w:rPr>
        <w:t xml:space="preserve">= </w:t>
      </w:r>
      <w:r w:rsidRPr="00A05FC2">
        <w:rPr>
          <w:rFonts w:cstheme="minorHAnsi"/>
        </w:rPr>
        <w:t>Baseline kWh consumption per year</w:t>
      </w:r>
      <w:r w:rsidRPr="00A05FC2">
        <w:rPr>
          <w:rStyle w:val="FootnoteReference"/>
          <w:rFonts w:cstheme="minorHAnsi"/>
        </w:rPr>
        <w:footnoteReference w:id="5"/>
      </w:r>
      <w:r w:rsidRPr="00A05FC2">
        <w:rPr>
          <w:rFonts w:cstheme="minorHAnsi"/>
        </w:rPr>
        <w:t xml:space="preserve"> </w:t>
      </w:r>
    </w:p>
    <w:p w14:paraId="25A51CA3" w14:textId="77777777" w:rsidR="00B547F5" w:rsidRPr="00A05FC2" w:rsidRDefault="00B547F5" w:rsidP="00B547F5">
      <w:pPr>
        <w:ind w:left="720"/>
        <w:rPr>
          <w:rFonts w:cstheme="minorHAnsi"/>
        </w:rPr>
      </w:pPr>
      <w:r w:rsidRPr="00A05FC2">
        <w:rPr>
          <w:rFonts w:cstheme="minorHAnsi"/>
        </w:rPr>
        <w:tab/>
      </w:r>
      <w:r w:rsidRPr="00A05FC2">
        <w:rPr>
          <w:rFonts w:cstheme="minorHAnsi"/>
        </w:rPr>
        <w:tab/>
        <w:t>= see table below</w:t>
      </w:r>
    </w:p>
    <w:p w14:paraId="4A486A49" w14:textId="77777777" w:rsidR="00B547F5" w:rsidRPr="00A05FC2" w:rsidDel="00121F9F" w:rsidRDefault="00B547F5" w:rsidP="00B547F5">
      <w:pPr>
        <w:ind w:left="720"/>
        <w:rPr>
          <w:rFonts w:cstheme="minorHAnsi"/>
        </w:rPr>
      </w:pPr>
      <w:proofErr w:type="gramStart"/>
      <w:r w:rsidRPr="00A05FC2">
        <w:rPr>
          <w:rFonts w:cstheme="minorHAnsi"/>
        </w:rPr>
        <w:t>kWh</w:t>
      </w:r>
      <w:r w:rsidRPr="00A05FC2">
        <w:rPr>
          <w:rFonts w:cstheme="minorHAnsi"/>
          <w:vertAlign w:val="subscript"/>
        </w:rPr>
        <w:t>ESTAR</w:t>
      </w:r>
      <w:proofErr w:type="gramEnd"/>
      <w:r w:rsidRPr="00A05FC2">
        <w:rPr>
          <w:rFonts w:cstheme="minorHAnsi"/>
          <w:vertAlign w:val="subscript"/>
        </w:rPr>
        <w:tab/>
      </w:r>
      <w:r w:rsidRPr="00A05FC2">
        <w:rPr>
          <w:rFonts w:cstheme="minorHAnsi"/>
          <w:vertAlign w:val="subscript"/>
        </w:rPr>
        <w:tab/>
      </w:r>
      <w:r w:rsidRPr="00A05FC2">
        <w:rPr>
          <w:rFonts w:cstheme="minorHAnsi"/>
          <w:i/>
        </w:rPr>
        <w:t xml:space="preserve">= </w:t>
      </w:r>
      <w:r w:rsidRPr="00A05FC2">
        <w:rPr>
          <w:rFonts w:cstheme="minorHAnsi"/>
        </w:rPr>
        <w:t>ENERGY STAR kWh consumption per year</w:t>
      </w:r>
      <w:r w:rsidRPr="00B41203">
        <w:rPr>
          <w:rStyle w:val="FootnoteReference"/>
          <w:rFonts w:cstheme="minorHAnsi"/>
        </w:rPr>
        <w:footnoteReference w:id="6"/>
      </w:r>
    </w:p>
    <w:p w14:paraId="572260E3" w14:textId="77777777" w:rsidR="00B547F5" w:rsidRPr="00A05FC2" w:rsidRDefault="00B547F5" w:rsidP="00B547F5">
      <w:pPr>
        <w:ind w:left="2160"/>
        <w:rPr>
          <w:rFonts w:cstheme="minorHAnsi"/>
        </w:rPr>
      </w:pPr>
      <w:r w:rsidRPr="00A05FC2">
        <w:rPr>
          <w:rFonts w:cstheme="minorHAnsi"/>
        </w:rPr>
        <w:t>= see table below</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487" w:author="Samuel Dent" w:date="2015-09-24T07:51:00Z">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970"/>
        <w:gridCol w:w="1627"/>
        <w:gridCol w:w="1800"/>
        <w:gridCol w:w="1748"/>
        <w:gridCol w:w="1683"/>
        <w:tblGridChange w:id="488">
          <w:tblGrid>
            <w:gridCol w:w="2970"/>
            <w:gridCol w:w="1800"/>
            <w:gridCol w:w="1800"/>
            <w:gridCol w:w="1800"/>
            <w:gridCol w:w="1800"/>
          </w:tblGrid>
        </w:tblGridChange>
      </w:tblGrid>
      <w:tr w:rsidR="00B547F5" w:rsidRPr="00A05FC2" w14:paraId="4438E78E" w14:textId="77777777" w:rsidTr="00133667">
        <w:trPr>
          <w:trHeight w:val="255"/>
          <w:jc w:val="center"/>
          <w:trPrChange w:id="489" w:author="Samuel Dent" w:date="2015-09-24T07:51:00Z">
            <w:trPr>
              <w:trHeight w:val="255"/>
              <w:jc w:val="center"/>
            </w:trPr>
          </w:trPrChange>
        </w:trPr>
        <w:tc>
          <w:tcPr>
            <w:tcW w:w="2970" w:type="dxa"/>
            <w:shd w:val="clear" w:color="auto" w:fill="7F7F7F" w:themeFill="text1" w:themeFillTint="80"/>
            <w:noWrap/>
            <w:vAlign w:val="center"/>
            <w:tcPrChange w:id="490" w:author="Samuel Dent" w:date="2015-09-24T07:51:00Z">
              <w:tcPr>
                <w:tcW w:w="2970" w:type="dxa"/>
                <w:shd w:val="clear" w:color="auto" w:fill="7F7F7F" w:themeFill="text1" w:themeFillTint="80"/>
                <w:noWrap/>
                <w:vAlign w:val="bottom"/>
              </w:tcPr>
            </w:tcPrChange>
          </w:tcPr>
          <w:p w14:paraId="5CEBD3A8" w14:textId="77777777" w:rsidR="00B547F5" w:rsidRPr="000B7BB6" w:rsidRDefault="00B547F5" w:rsidP="00133667">
            <w:pPr>
              <w:jc w:val="center"/>
              <w:rPr>
                <w:rFonts w:cstheme="minorHAnsi"/>
                <w:b/>
                <w:color w:val="FFFFFF" w:themeColor="background1"/>
              </w:rPr>
            </w:pPr>
            <w:r w:rsidRPr="000B7BB6">
              <w:rPr>
                <w:rFonts w:cstheme="minorHAnsi"/>
                <w:b/>
                <w:color w:val="FFFFFF" w:themeColor="background1"/>
              </w:rPr>
              <w:t>Clean Air Delivery Rate</w:t>
            </w:r>
            <w:ins w:id="491" w:author="Samuel Dent" w:date="2015-09-24T07:51:00Z">
              <w:r>
                <w:rPr>
                  <w:rFonts w:cstheme="minorHAnsi"/>
                  <w:b/>
                  <w:color w:val="FFFFFF" w:themeColor="background1"/>
                </w:rPr>
                <w:t xml:space="preserve"> (CADR)</w:t>
              </w:r>
            </w:ins>
          </w:p>
        </w:tc>
        <w:tc>
          <w:tcPr>
            <w:tcW w:w="1627" w:type="dxa"/>
            <w:shd w:val="clear" w:color="auto" w:fill="7F7F7F" w:themeFill="text1" w:themeFillTint="80"/>
            <w:vAlign w:val="center"/>
            <w:tcPrChange w:id="492" w:author="Samuel Dent" w:date="2015-09-24T07:51:00Z">
              <w:tcPr>
                <w:tcW w:w="1800" w:type="dxa"/>
                <w:shd w:val="clear" w:color="auto" w:fill="7F7F7F" w:themeFill="text1" w:themeFillTint="80"/>
              </w:tcPr>
            </w:tcPrChange>
          </w:tcPr>
          <w:p w14:paraId="5E23C326" w14:textId="77777777" w:rsidR="00B547F5" w:rsidRPr="000B7BB6" w:rsidRDefault="00B547F5" w:rsidP="00133667">
            <w:pPr>
              <w:jc w:val="center"/>
              <w:rPr>
                <w:rFonts w:cstheme="minorHAnsi"/>
                <w:b/>
                <w:color w:val="FFFFFF" w:themeColor="background1"/>
              </w:rPr>
            </w:pPr>
            <w:ins w:id="493" w:author="Samuel Dent" w:date="2015-09-24T07:51:00Z">
              <w:r>
                <w:rPr>
                  <w:rFonts w:cstheme="minorHAnsi"/>
                  <w:b/>
                  <w:color w:val="FFFFFF" w:themeColor="background1"/>
                </w:rPr>
                <w:t>CADR used in calculation (midpoint)</w:t>
              </w:r>
            </w:ins>
          </w:p>
        </w:tc>
        <w:tc>
          <w:tcPr>
            <w:tcW w:w="1800" w:type="dxa"/>
            <w:shd w:val="clear" w:color="auto" w:fill="7F7F7F" w:themeFill="text1" w:themeFillTint="80"/>
            <w:noWrap/>
            <w:vAlign w:val="center"/>
            <w:tcPrChange w:id="494" w:author="Samuel Dent" w:date="2015-09-24T07:51:00Z">
              <w:tcPr>
                <w:tcW w:w="1800" w:type="dxa"/>
                <w:shd w:val="clear" w:color="auto" w:fill="7F7F7F" w:themeFill="text1" w:themeFillTint="80"/>
                <w:noWrap/>
                <w:vAlign w:val="bottom"/>
              </w:tcPr>
            </w:tcPrChange>
          </w:tcPr>
          <w:p w14:paraId="1D0270F5" w14:textId="77777777" w:rsidR="00B547F5" w:rsidRPr="000B7BB6" w:rsidRDefault="00B547F5" w:rsidP="00133667">
            <w:pPr>
              <w:jc w:val="center"/>
              <w:rPr>
                <w:rFonts w:cstheme="minorHAnsi"/>
                <w:b/>
                <w:color w:val="FFFFFF" w:themeColor="background1"/>
              </w:rPr>
            </w:pPr>
            <w:r w:rsidRPr="000B7BB6">
              <w:rPr>
                <w:rFonts w:cstheme="minorHAnsi"/>
                <w:b/>
                <w:color w:val="FFFFFF" w:themeColor="background1"/>
              </w:rPr>
              <w:t>Baseline Unit Energy Consumption (kWh/year)</w:t>
            </w:r>
          </w:p>
        </w:tc>
        <w:tc>
          <w:tcPr>
            <w:tcW w:w="1748" w:type="dxa"/>
            <w:shd w:val="clear" w:color="auto" w:fill="7F7F7F" w:themeFill="text1" w:themeFillTint="80"/>
            <w:vAlign w:val="center"/>
            <w:tcPrChange w:id="495" w:author="Samuel Dent" w:date="2015-09-24T07:51:00Z">
              <w:tcPr>
                <w:tcW w:w="1800" w:type="dxa"/>
                <w:shd w:val="clear" w:color="auto" w:fill="7F7F7F" w:themeFill="text1" w:themeFillTint="80"/>
                <w:vAlign w:val="bottom"/>
              </w:tcPr>
            </w:tcPrChange>
          </w:tcPr>
          <w:p w14:paraId="01B42CEB" w14:textId="77777777" w:rsidR="00B547F5" w:rsidRPr="000B7BB6" w:rsidRDefault="00B547F5" w:rsidP="00133667">
            <w:pPr>
              <w:jc w:val="center"/>
              <w:rPr>
                <w:rFonts w:cstheme="minorHAnsi"/>
                <w:b/>
                <w:color w:val="FFFFFF" w:themeColor="background1"/>
              </w:rPr>
            </w:pPr>
            <w:r w:rsidRPr="000B7BB6">
              <w:rPr>
                <w:rFonts w:cstheme="minorHAnsi"/>
                <w:b/>
                <w:color w:val="FFFFFF" w:themeColor="background1"/>
              </w:rPr>
              <w:t>ENERGY STAR Unit Energy Consumption (kWh/year)</w:t>
            </w:r>
          </w:p>
        </w:tc>
        <w:tc>
          <w:tcPr>
            <w:tcW w:w="1683" w:type="dxa"/>
            <w:shd w:val="clear" w:color="auto" w:fill="7F7F7F" w:themeFill="text1" w:themeFillTint="80"/>
            <w:vAlign w:val="center"/>
            <w:tcPrChange w:id="496" w:author="Samuel Dent" w:date="2015-09-24T07:51:00Z">
              <w:tcPr>
                <w:tcW w:w="1800" w:type="dxa"/>
                <w:shd w:val="clear" w:color="auto" w:fill="7F7F7F" w:themeFill="text1" w:themeFillTint="80"/>
                <w:vAlign w:val="bottom"/>
              </w:tcPr>
            </w:tcPrChange>
          </w:tcPr>
          <w:p w14:paraId="782BD28A" w14:textId="77777777" w:rsidR="00B547F5" w:rsidRPr="000B7BB6" w:rsidRDefault="00B547F5" w:rsidP="00133667">
            <w:pPr>
              <w:jc w:val="center"/>
              <w:rPr>
                <w:rFonts w:cstheme="minorHAnsi"/>
                <w:b/>
                <w:color w:val="FFFFFF" w:themeColor="background1"/>
              </w:rPr>
            </w:pPr>
            <w:r w:rsidRPr="000B7BB6">
              <w:rPr>
                <w:rFonts w:cstheme="minorHAnsi"/>
                <w:b/>
                <w:color w:val="FFFFFF" w:themeColor="background1"/>
              </w:rPr>
              <w:t>ΔkWH</w:t>
            </w:r>
          </w:p>
        </w:tc>
      </w:tr>
      <w:tr w:rsidR="00B547F5" w:rsidRPr="00A05FC2" w14:paraId="3A97AC37" w14:textId="77777777" w:rsidTr="00B547F5">
        <w:trPr>
          <w:trHeight w:val="255"/>
          <w:jc w:val="center"/>
          <w:trPrChange w:id="497" w:author="Samuel Dent" w:date="2015-09-24T07:51:00Z">
            <w:trPr>
              <w:trHeight w:val="255"/>
              <w:jc w:val="center"/>
            </w:trPr>
          </w:trPrChange>
        </w:trPr>
        <w:tc>
          <w:tcPr>
            <w:tcW w:w="2970" w:type="dxa"/>
            <w:shd w:val="clear" w:color="auto" w:fill="auto"/>
            <w:noWrap/>
            <w:vAlign w:val="bottom"/>
            <w:hideMark/>
            <w:tcPrChange w:id="498" w:author="Samuel Dent" w:date="2015-09-24T07:51:00Z">
              <w:tcPr>
                <w:tcW w:w="2970" w:type="dxa"/>
                <w:shd w:val="clear" w:color="auto" w:fill="auto"/>
                <w:noWrap/>
                <w:vAlign w:val="bottom"/>
                <w:hideMark/>
              </w:tcPr>
            </w:tcPrChange>
          </w:tcPr>
          <w:p w14:paraId="561800E3" w14:textId="77777777" w:rsidR="00B547F5" w:rsidRPr="00A05FC2" w:rsidRDefault="00B547F5">
            <w:pPr>
              <w:pStyle w:val="TableText"/>
              <w:pPrChange w:id="499" w:author="Stephanie Baer" w:date="2016-01-21T14:06:00Z">
                <w:pPr>
                  <w:widowControl/>
                  <w:spacing w:after="160" w:line="259" w:lineRule="auto"/>
                  <w:jc w:val="left"/>
                </w:pPr>
              </w:pPrChange>
            </w:pPr>
            <w:r w:rsidRPr="00A05FC2">
              <w:t>CADR 51-100</w:t>
            </w:r>
          </w:p>
        </w:tc>
        <w:tc>
          <w:tcPr>
            <w:tcW w:w="1627" w:type="dxa"/>
            <w:tcPrChange w:id="500" w:author="Samuel Dent" w:date="2015-09-24T07:51:00Z">
              <w:tcPr>
                <w:tcW w:w="1800" w:type="dxa"/>
              </w:tcPr>
            </w:tcPrChange>
          </w:tcPr>
          <w:p w14:paraId="71E6D72F" w14:textId="77777777" w:rsidR="00B547F5" w:rsidRPr="00A05FC2" w:rsidRDefault="00B547F5">
            <w:pPr>
              <w:pStyle w:val="TableText"/>
            </w:pPr>
            <w:ins w:id="501" w:author="Samuel Dent" w:date="2015-09-24T07:51:00Z">
              <w:r>
                <w:t>75</w:t>
              </w:r>
            </w:ins>
          </w:p>
        </w:tc>
        <w:tc>
          <w:tcPr>
            <w:tcW w:w="1800" w:type="dxa"/>
            <w:shd w:val="clear" w:color="auto" w:fill="auto"/>
            <w:noWrap/>
            <w:vAlign w:val="bottom"/>
            <w:hideMark/>
            <w:tcPrChange w:id="502" w:author="Samuel Dent" w:date="2015-09-24T07:51:00Z">
              <w:tcPr>
                <w:tcW w:w="1800" w:type="dxa"/>
                <w:shd w:val="clear" w:color="auto" w:fill="auto"/>
                <w:noWrap/>
                <w:vAlign w:val="bottom"/>
                <w:hideMark/>
              </w:tcPr>
            </w:tcPrChange>
          </w:tcPr>
          <w:p w14:paraId="3FDA144B" w14:textId="77777777" w:rsidR="00B547F5" w:rsidRPr="00D44783" w:rsidRDefault="00B547F5">
            <w:pPr>
              <w:pStyle w:val="TableText"/>
            </w:pPr>
            <w:ins w:id="503" w:author="Samuel Dent" w:date="2015-09-24T07:52:00Z">
              <w:r w:rsidRPr="00D44783">
                <w:rPr>
                  <w:bCs/>
                  <w:iCs/>
                  <w:color w:val="000000"/>
                </w:rPr>
                <w:t>441</w:t>
              </w:r>
            </w:ins>
            <w:del w:id="504" w:author="Samuel Dent" w:date="2015-09-24T07:52:00Z">
              <w:r w:rsidRPr="00D44783" w:rsidDel="00634E84">
                <w:delText>596</w:delText>
              </w:r>
            </w:del>
          </w:p>
        </w:tc>
        <w:tc>
          <w:tcPr>
            <w:tcW w:w="1748" w:type="dxa"/>
            <w:vAlign w:val="bottom"/>
            <w:tcPrChange w:id="505" w:author="Samuel Dent" w:date="2015-09-24T07:51:00Z">
              <w:tcPr>
                <w:tcW w:w="1800" w:type="dxa"/>
                <w:vAlign w:val="bottom"/>
              </w:tcPr>
            </w:tcPrChange>
          </w:tcPr>
          <w:p w14:paraId="2C496294" w14:textId="77777777" w:rsidR="00B547F5" w:rsidRPr="00D44783" w:rsidRDefault="00B547F5">
            <w:pPr>
              <w:pStyle w:val="TableText"/>
            </w:pPr>
            <w:ins w:id="506" w:author="Samuel Dent" w:date="2015-09-24T07:52:00Z">
              <w:r w:rsidRPr="00D44783">
                <w:rPr>
                  <w:bCs/>
                  <w:iCs/>
                  <w:color w:val="000000"/>
                </w:rPr>
                <w:t>148</w:t>
              </w:r>
            </w:ins>
            <w:del w:id="507" w:author="Samuel Dent" w:date="2015-09-24T07:52:00Z">
              <w:r w:rsidRPr="00D44783" w:rsidDel="00634E84">
                <w:delText>329</w:delText>
              </w:r>
            </w:del>
          </w:p>
        </w:tc>
        <w:tc>
          <w:tcPr>
            <w:tcW w:w="1683" w:type="dxa"/>
            <w:vAlign w:val="bottom"/>
            <w:tcPrChange w:id="508" w:author="Samuel Dent" w:date="2015-09-24T07:51:00Z">
              <w:tcPr>
                <w:tcW w:w="1800" w:type="dxa"/>
                <w:vAlign w:val="bottom"/>
              </w:tcPr>
            </w:tcPrChange>
          </w:tcPr>
          <w:p w14:paraId="16579FBC" w14:textId="77777777" w:rsidR="00B547F5" w:rsidRPr="00D44783" w:rsidRDefault="00B547F5">
            <w:pPr>
              <w:pStyle w:val="TableText"/>
            </w:pPr>
            <w:ins w:id="509" w:author="Samuel Dent" w:date="2015-09-24T07:52:00Z">
              <w:r w:rsidRPr="00D44783">
                <w:rPr>
                  <w:bCs/>
                  <w:iCs/>
                  <w:color w:val="000000"/>
                </w:rPr>
                <w:t>293</w:t>
              </w:r>
            </w:ins>
            <w:del w:id="510" w:author="Samuel Dent" w:date="2015-09-24T07:52:00Z">
              <w:r w:rsidRPr="00D44783" w:rsidDel="00634E84">
                <w:delText>268</w:delText>
              </w:r>
            </w:del>
          </w:p>
        </w:tc>
      </w:tr>
      <w:tr w:rsidR="00B547F5" w:rsidRPr="00A05FC2" w14:paraId="05F7780A" w14:textId="77777777" w:rsidTr="00B547F5">
        <w:trPr>
          <w:trHeight w:val="255"/>
          <w:jc w:val="center"/>
          <w:trPrChange w:id="511" w:author="Samuel Dent" w:date="2015-09-24T07:51:00Z">
            <w:trPr>
              <w:trHeight w:val="255"/>
              <w:jc w:val="center"/>
            </w:trPr>
          </w:trPrChange>
        </w:trPr>
        <w:tc>
          <w:tcPr>
            <w:tcW w:w="2970" w:type="dxa"/>
            <w:shd w:val="clear" w:color="auto" w:fill="auto"/>
            <w:noWrap/>
            <w:vAlign w:val="bottom"/>
            <w:hideMark/>
            <w:tcPrChange w:id="512" w:author="Samuel Dent" w:date="2015-09-24T07:51:00Z">
              <w:tcPr>
                <w:tcW w:w="2970" w:type="dxa"/>
                <w:shd w:val="clear" w:color="auto" w:fill="auto"/>
                <w:noWrap/>
                <w:vAlign w:val="bottom"/>
                <w:hideMark/>
              </w:tcPr>
            </w:tcPrChange>
          </w:tcPr>
          <w:p w14:paraId="67B6874E" w14:textId="77777777" w:rsidR="00B547F5" w:rsidRPr="00A05FC2" w:rsidRDefault="00B547F5">
            <w:pPr>
              <w:pStyle w:val="TableText"/>
              <w:pPrChange w:id="513" w:author="Stephanie Baer" w:date="2016-01-21T14:06:00Z">
                <w:pPr>
                  <w:widowControl/>
                  <w:spacing w:after="160" w:line="259" w:lineRule="auto"/>
                  <w:jc w:val="left"/>
                </w:pPr>
              </w:pPrChange>
            </w:pPr>
            <w:r w:rsidRPr="00A05FC2">
              <w:t>CADR 101-150</w:t>
            </w:r>
          </w:p>
        </w:tc>
        <w:tc>
          <w:tcPr>
            <w:tcW w:w="1627" w:type="dxa"/>
            <w:tcPrChange w:id="514" w:author="Samuel Dent" w:date="2015-09-24T07:51:00Z">
              <w:tcPr>
                <w:tcW w:w="1800" w:type="dxa"/>
              </w:tcPr>
            </w:tcPrChange>
          </w:tcPr>
          <w:p w14:paraId="6071A68F" w14:textId="77777777" w:rsidR="00B547F5" w:rsidRPr="00A05FC2" w:rsidRDefault="00B547F5">
            <w:pPr>
              <w:pStyle w:val="TableText"/>
            </w:pPr>
            <w:ins w:id="515" w:author="Samuel Dent" w:date="2015-09-24T07:51:00Z">
              <w:r>
                <w:t>125</w:t>
              </w:r>
            </w:ins>
          </w:p>
        </w:tc>
        <w:tc>
          <w:tcPr>
            <w:tcW w:w="1800" w:type="dxa"/>
            <w:shd w:val="clear" w:color="auto" w:fill="auto"/>
            <w:noWrap/>
            <w:vAlign w:val="bottom"/>
            <w:hideMark/>
            <w:tcPrChange w:id="516" w:author="Samuel Dent" w:date="2015-09-24T07:51:00Z">
              <w:tcPr>
                <w:tcW w:w="1800" w:type="dxa"/>
                <w:shd w:val="clear" w:color="auto" w:fill="auto"/>
                <w:noWrap/>
                <w:vAlign w:val="bottom"/>
                <w:hideMark/>
              </w:tcPr>
            </w:tcPrChange>
          </w:tcPr>
          <w:p w14:paraId="030F9305" w14:textId="77777777" w:rsidR="00B547F5" w:rsidRPr="00D44783" w:rsidRDefault="00B547F5">
            <w:pPr>
              <w:pStyle w:val="TableText"/>
            </w:pPr>
            <w:ins w:id="517" w:author="Samuel Dent" w:date="2015-09-24T07:52:00Z">
              <w:r w:rsidRPr="00D44783">
                <w:rPr>
                  <w:bCs/>
                  <w:iCs/>
                  <w:color w:val="000000"/>
                </w:rPr>
                <w:t>733</w:t>
              </w:r>
            </w:ins>
            <w:del w:id="518" w:author="Samuel Dent" w:date="2015-09-24T07:52:00Z">
              <w:r w:rsidRPr="00D44783" w:rsidDel="00634E84">
                <w:delText>1,072</w:delText>
              </w:r>
            </w:del>
          </w:p>
        </w:tc>
        <w:tc>
          <w:tcPr>
            <w:tcW w:w="1748" w:type="dxa"/>
            <w:vAlign w:val="bottom"/>
            <w:tcPrChange w:id="519" w:author="Samuel Dent" w:date="2015-09-24T07:51:00Z">
              <w:tcPr>
                <w:tcW w:w="1800" w:type="dxa"/>
                <w:vAlign w:val="bottom"/>
              </w:tcPr>
            </w:tcPrChange>
          </w:tcPr>
          <w:p w14:paraId="0787DCD8" w14:textId="77777777" w:rsidR="00B547F5" w:rsidRPr="00D44783" w:rsidRDefault="00B547F5">
            <w:pPr>
              <w:pStyle w:val="TableText"/>
            </w:pPr>
            <w:ins w:id="520" w:author="Samuel Dent" w:date="2015-09-24T07:52:00Z">
              <w:r w:rsidRPr="00D44783">
                <w:rPr>
                  <w:bCs/>
                  <w:iCs/>
                  <w:color w:val="000000"/>
                </w:rPr>
                <w:t>245</w:t>
              </w:r>
            </w:ins>
            <w:del w:id="521" w:author="Samuel Dent" w:date="2015-09-24T07:52:00Z">
              <w:r w:rsidRPr="00D44783" w:rsidDel="00634E84">
                <w:delText>548</w:delText>
              </w:r>
            </w:del>
          </w:p>
        </w:tc>
        <w:tc>
          <w:tcPr>
            <w:tcW w:w="1683" w:type="dxa"/>
            <w:vAlign w:val="bottom"/>
            <w:tcPrChange w:id="522" w:author="Samuel Dent" w:date="2015-09-24T07:51:00Z">
              <w:tcPr>
                <w:tcW w:w="1800" w:type="dxa"/>
                <w:vAlign w:val="bottom"/>
              </w:tcPr>
            </w:tcPrChange>
          </w:tcPr>
          <w:p w14:paraId="022FFC87" w14:textId="77777777" w:rsidR="00B547F5" w:rsidRPr="00D44783" w:rsidRDefault="00B547F5">
            <w:pPr>
              <w:pStyle w:val="TableText"/>
            </w:pPr>
            <w:ins w:id="523" w:author="Samuel Dent" w:date="2015-09-24T07:52:00Z">
              <w:r w:rsidRPr="00D44783">
                <w:rPr>
                  <w:bCs/>
                  <w:iCs/>
                  <w:color w:val="000000"/>
                </w:rPr>
                <w:t>488</w:t>
              </w:r>
            </w:ins>
            <w:del w:id="524" w:author="Samuel Dent" w:date="2015-09-24T07:52:00Z">
              <w:r w:rsidRPr="00D44783" w:rsidDel="00634E84">
                <w:delText>525</w:delText>
              </w:r>
            </w:del>
          </w:p>
        </w:tc>
      </w:tr>
      <w:tr w:rsidR="00B547F5" w:rsidRPr="00A05FC2" w14:paraId="36A47463" w14:textId="77777777" w:rsidTr="00B547F5">
        <w:trPr>
          <w:trHeight w:val="255"/>
          <w:jc w:val="center"/>
          <w:trPrChange w:id="525" w:author="Samuel Dent" w:date="2015-09-24T07:51:00Z">
            <w:trPr>
              <w:trHeight w:val="255"/>
              <w:jc w:val="center"/>
            </w:trPr>
          </w:trPrChange>
        </w:trPr>
        <w:tc>
          <w:tcPr>
            <w:tcW w:w="2970" w:type="dxa"/>
            <w:shd w:val="clear" w:color="auto" w:fill="auto"/>
            <w:noWrap/>
            <w:vAlign w:val="bottom"/>
            <w:hideMark/>
            <w:tcPrChange w:id="526" w:author="Samuel Dent" w:date="2015-09-24T07:51:00Z">
              <w:tcPr>
                <w:tcW w:w="2970" w:type="dxa"/>
                <w:shd w:val="clear" w:color="auto" w:fill="auto"/>
                <w:noWrap/>
                <w:vAlign w:val="bottom"/>
                <w:hideMark/>
              </w:tcPr>
            </w:tcPrChange>
          </w:tcPr>
          <w:p w14:paraId="01C4DA47" w14:textId="77777777" w:rsidR="00B547F5" w:rsidRPr="00A05FC2" w:rsidRDefault="00B547F5">
            <w:pPr>
              <w:pStyle w:val="TableText"/>
              <w:pPrChange w:id="527" w:author="Stephanie Baer" w:date="2016-01-21T14:06:00Z">
                <w:pPr>
                  <w:widowControl/>
                  <w:spacing w:after="160" w:line="259" w:lineRule="auto"/>
                  <w:jc w:val="left"/>
                </w:pPr>
              </w:pPrChange>
            </w:pPr>
            <w:r w:rsidRPr="00A05FC2">
              <w:t>CADR 151-200</w:t>
            </w:r>
          </w:p>
        </w:tc>
        <w:tc>
          <w:tcPr>
            <w:tcW w:w="1627" w:type="dxa"/>
            <w:tcPrChange w:id="528" w:author="Samuel Dent" w:date="2015-09-24T07:51:00Z">
              <w:tcPr>
                <w:tcW w:w="1800" w:type="dxa"/>
              </w:tcPr>
            </w:tcPrChange>
          </w:tcPr>
          <w:p w14:paraId="77F693A9" w14:textId="77777777" w:rsidR="00B547F5" w:rsidRPr="00A05FC2" w:rsidRDefault="00B547F5">
            <w:pPr>
              <w:pStyle w:val="TableText"/>
            </w:pPr>
            <w:ins w:id="529" w:author="Samuel Dent" w:date="2015-09-24T07:51:00Z">
              <w:r>
                <w:t>175</w:t>
              </w:r>
            </w:ins>
          </w:p>
        </w:tc>
        <w:tc>
          <w:tcPr>
            <w:tcW w:w="1800" w:type="dxa"/>
            <w:shd w:val="clear" w:color="auto" w:fill="auto"/>
            <w:noWrap/>
            <w:vAlign w:val="bottom"/>
            <w:hideMark/>
            <w:tcPrChange w:id="530" w:author="Samuel Dent" w:date="2015-09-24T07:51:00Z">
              <w:tcPr>
                <w:tcW w:w="1800" w:type="dxa"/>
                <w:shd w:val="clear" w:color="auto" w:fill="auto"/>
                <w:noWrap/>
                <w:vAlign w:val="bottom"/>
                <w:hideMark/>
              </w:tcPr>
            </w:tcPrChange>
          </w:tcPr>
          <w:p w14:paraId="498BC3CC" w14:textId="77777777" w:rsidR="00B547F5" w:rsidRPr="00D44783" w:rsidRDefault="00B547F5">
            <w:pPr>
              <w:pStyle w:val="TableText"/>
            </w:pPr>
            <w:ins w:id="531" w:author="Samuel Dent" w:date="2015-09-24T07:52:00Z">
              <w:r w:rsidRPr="00D44783">
                <w:rPr>
                  <w:bCs/>
                  <w:iCs/>
                  <w:color w:val="000000"/>
                </w:rPr>
                <w:t>1025</w:t>
              </w:r>
            </w:ins>
            <w:del w:id="532" w:author="Samuel Dent" w:date="2015-09-24T07:52:00Z">
              <w:r w:rsidRPr="00D44783" w:rsidDel="00634E84">
                <w:delText>1,480</w:delText>
              </w:r>
            </w:del>
          </w:p>
        </w:tc>
        <w:tc>
          <w:tcPr>
            <w:tcW w:w="1748" w:type="dxa"/>
            <w:vAlign w:val="bottom"/>
            <w:tcPrChange w:id="533" w:author="Samuel Dent" w:date="2015-09-24T07:51:00Z">
              <w:tcPr>
                <w:tcW w:w="1800" w:type="dxa"/>
                <w:vAlign w:val="bottom"/>
              </w:tcPr>
            </w:tcPrChange>
          </w:tcPr>
          <w:p w14:paraId="11E34067" w14:textId="77777777" w:rsidR="00B547F5" w:rsidRPr="00D44783" w:rsidRDefault="00B547F5">
            <w:pPr>
              <w:pStyle w:val="TableText"/>
            </w:pPr>
            <w:ins w:id="534" w:author="Samuel Dent" w:date="2015-09-24T07:52:00Z">
              <w:r w:rsidRPr="00D44783">
                <w:rPr>
                  <w:bCs/>
                  <w:iCs/>
                  <w:color w:val="000000"/>
                </w:rPr>
                <w:t>342</w:t>
              </w:r>
            </w:ins>
            <w:del w:id="535" w:author="Samuel Dent" w:date="2015-09-24T07:52:00Z">
              <w:r w:rsidRPr="00D44783" w:rsidDel="00634E84">
                <w:delText>767</w:delText>
              </w:r>
            </w:del>
          </w:p>
        </w:tc>
        <w:tc>
          <w:tcPr>
            <w:tcW w:w="1683" w:type="dxa"/>
            <w:vAlign w:val="bottom"/>
            <w:tcPrChange w:id="536" w:author="Samuel Dent" w:date="2015-09-24T07:51:00Z">
              <w:tcPr>
                <w:tcW w:w="1800" w:type="dxa"/>
                <w:vAlign w:val="bottom"/>
              </w:tcPr>
            </w:tcPrChange>
          </w:tcPr>
          <w:p w14:paraId="562A7A58" w14:textId="77777777" w:rsidR="00B547F5" w:rsidRPr="00D44783" w:rsidRDefault="00B547F5">
            <w:pPr>
              <w:pStyle w:val="TableText"/>
            </w:pPr>
            <w:ins w:id="537" w:author="Samuel Dent" w:date="2015-09-24T07:52:00Z">
              <w:r w:rsidRPr="00D44783">
                <w:rPr>
                  <w:bCs/>
                  <w:iCs/>
                  <w:color w:val="000000"/>
                </w:rPr>
                <w:t>683</w:t>
              </w:r>
            </w:ins>
            <w:del w:id="538" w:author="Samuel Dent" w:date="2015-09-24T07:52:00Z">
              <w:r w:rsidRPr="00D44783" w:rsidDel="00634E84">
                <w:delText>714</w:delText>
              </w:r>
            </w:del>
          </w:p>
        </w:tc>
      </w:tr>
      <w:tr w:rsidR="00B547F5" w:rsidRPr="00A05FC2" w14:paraId="6599621F" w14:textId="77777777" w:rsidTr="00B547F5">
        <w:trPr>
          <w:trHeight w:val="255"/>
          <w:jc w:val="center"/>
          <w:trPrChange w:id="539" w:author="Samuel Dent" w:date="2015-09-24T07:51:00Z">
            <w:trPr>
              <w:trHeight w:val="255"/>
              <w:jc w:val="center"/>
            </w:trPr>
          </w:trPrChange>
        </w:trPr>
        <w:tc>
          <w:tcPr>
            <w:tcW w:w="2970" w:type="dxa"/>
            <w:shd w:val="clear" w:color="auto" w:fill="auto"/>
            <w:noWrap/>
            <w:vAlign w:val="bottom"/>
            <w:hideMark/>
            <w:tcPrChange w:id="540" w:author="Samuel Dent" w:date="2015-09-24T07:51:00Z">
              <w:tcPr>
                <w:tcW w:w="2970" w:type="dxa"/>
                <w:shd w:val="clear" w:color="auto" w:fill="auto"/>
                <w:noWrap/>
                <w:vAlign w:val="bottom"/>
                <w:hideMark/>
              </w:tcPr>
            </w:tcPrChange>
          </w:tcPr>
          <w:p w14:paraId="5E11BB73" w14:textId="77777777" w:rsidR="00B547F5" w:rsidRPr="00A05FC2" w:rsidRDefault="00B547F5">
            <w:pPr>
              <w:pStyle w:val="TableText"/>
              <w:pPrChange w:id="541" w:author="Stephanie Baer" w:date="2016-01-21T14:06:00Z">
                <w:pPr>
                  <w:widowControl/>
                  <w:spacing w:after="160" w:line="259" w:lineRule="auto"/>
                  <w:jc w:val="left"/>
                </w:pPr>
              </w:pPrChange>
            </w:pPr>
            <w:r w:rsidRPr="00A05FC2">
              <w:t>CADR 201-250</w:t>
            </w:r>
          </w:p>
        </w:tc>
        <w:tc>
          <w:tcPr>
            <w:tcW w:w="1627" w:type="dxa"/>
            <w:tcPrChange w:id="542" w:author="Samuel Dent" w:date="2015-09-24T07:51:00Z">
              <w:tcPr>
                <w:tcW w:w="1800" w:type="dxa"/>
              </w:tcPr>
            </w:tcPrChange>
          </w:tcPr>
          <w:p w14:paraId="69512189" w14:textId="77777777" w:rsidR="00B547F5" w:rsidRPr="00A05FC2" w:rsidRDefault="00B547F5">
            <w:pPr>
              <w:pStyle w:val="TableText"/>
            </w:pPr>
            <w:ins w:id="543" w:author="Samuel Dent" w:date="2015-09-24T07:51:00Z">
              <w:r>
                <w:t>225</w:t>
              </w:r>
            </w:ins>
          </w:p>
        </w:tc>
        <w:tc>
          <w:tcPr>
            <w:tcW w:w="1800" w:type="dxa"/>
            <w:shd w:val="clear" w:color="auto" w:fill="auto"/>
            <w:noWrap/>
            <w:vAlign w:val="bottom"/>
            <w:hideMark/>
            <w:tcPrChange w:id="544" w:author="Samuel Dent" w:date="2015-09-24T07:51:00Z">
              <w:tcPr>
                <w:tcW w:w="1800" w:type="dxa"/>
                <w:shd w:val="clear" w:color="auto" w:fill="auto"/>
                <w:noWrap/>
                <w:vAlign w:val="bottom"/>
                <w:hideMark/>
              </w:tcPr>
            </w:tcPrChange>
          </w:tcPr>
          <w:p w14:paraId="68808126" w14:textId="77777777" w:rsidR="00B547F5" w:rsidRPr="00D44783" w:rsidRDefault="00B547F5">
            <w:pPr>
              <w:pStyle w:val="TableText"/>
            </w:pPr>
            <w:ins w:id="545" w:author="Samuel Dent" w:date="2015-09-24T07:52:00Z">
              <w:r w:rsidRPr="00D44783">
                <w:rPr>
                  <w:bCs/>
                  <w:iCs/>
                  <w:color w:val="000000"/>
                </w:rPr>
                <w:t>1317</w:t>
              </w:r>
            </w:ins>
            <w:del w:id="546" w:author="Samuel Dent" w:date="2015-09-24T07:52:00Z">
              <w:r w:rsidRPr="00D44783" w:rsidDel="00634E84">
                <w:delText>1,887</w:delText>
              </w:r>
            </w:del>
          </w:p>
        </w:tc>
        <w:tc>
          <w:tcPr>
            <w:tcW w:w="1748" w:type="dxa"/>
            <w:vAlign w:val="bottom"/>
            <w:tcPrChange w:id="547" w:author="Samuel Dent" w:date="2015-09-24T07:51:00Z">
              <w:tcPr>
                <w:tcW w:w="1800" w:type="dxa"/>
                <w:vAlign w:val="bottom"/>
              </w:tcPr>
            </w:tcPrChange>
          </w:tcPr>
          <w:p w14:paraId="24E77CBA" w14:textId="77777777" w:rsidR="00B547F5" w:rsidRPr="00D44783" w:rsidRDefault="00B547F5">
            <w:pPr>
              <w:pStyle w:val="TableText"/>
            </w:pPr>
            <w:ins w:id="548" w:author="Samuel Dent" w:date="2015-09-24T07:52:00Z">
              <w:r w:rsidRPr="00D44783">
                <w:rPr>
                  <w:bCs/>
                  <w:iCs/>
                  <w:color w:val="000000"/>
                </w:rPr>
                <w:t>440</w:t>
              </w:r>
            </w:ins>
            <w:del w:id="549" w:author="Samuel Dent" w:date="2015-09-24T07:52:00Z">
              <w:r w:rsidRPr="00D44783" w:rsidDel="00634E84">
                <w:delText>986</w:delText>
              </w:r>
            </w:del>
          </w:p>
        </w:tc>
        <w:tc>
          <w:tcPr>
            <w:tcW w:w="1683" w:type="dxa"/>
            <w:vAlign w:val="bottom"/>
            <w:tcPrChange w:id="550" w:author="Samuel Dent" w:date="2015-09-24T07:51:00Z">
              <w:tcPr>
                <w:tcW w:w="1800" w:type="dxa"/>
                <w:vAlign w:val="bottom"/>
              </w:tcPr>
            </w:tcPrChange>
          </w:tcPr>
          <w:p w14:paraId="5FA8B0F4" w14:textId="77777777" w:rsidR="00B547F5" w:rsidRPr="00D44783" w:rsidRDefault="00B547F5">
            <w:pPr>
              <w:pStyle w:val="TableText"/>
            </w:pPr>
            <w:ins w:id="551" w:author="Samuel Dent" w:date="2015-09-24T07:52:00Z">
              <w:r w:rsidRPr="00D44783">
                <w:rPr>
                  <w:bCs/>
                  <w:iCs/>
                  <w:color w:val="000000"/>
                </w:rPr>
                <w:t>877</w:t>
              </w:r>
            </w:ins>
            <w:del w:id="552" w:author="Samuel Dent" w:date="2015-09-24T07:52:00Z">
              <w:r w:rsidRPr="00D44783" w:rsidDel="00634E84">
                <w:delText>902</w:delText>
              </w:r>
            </w:del>
          </w:p>
        </w:tc>
      </w:tr>
      <w:tr w:rsidR="00B547F5" w:rsidRPr="00A05FC2" w14:paraId="417C5E03" w14:textId="77777777" w:rsidTr="00B547F5">
        <w:trPr>
          <w:trHeight w:val="255"/>
          <w:jc w:val="center"/>
          <w:trPrChange w:id="553" w:author="Samuel Dent" w:date="2015-09-24T07:51:00Z">
            <w:trPr>
              <w:trHeight w:val="255"/>
              <w:jc w:val="center"/>
            </w:trPr>
          </w:trPrChange>
        </w:trPr>
        <w:tc>
          <w:tcPr>
            <w:tcW w:w="2970" w:type="dxa"/>
            <w:shd w:val="clear" w:color="auto" w:fill="auto"/>
            <w:noWrap/>
            <w:vAlign w:val="bottom"/>
            <w:hideMark/>
            <w:tcPrChange w:id="554" w:author="Samuel Dent" w:date="2015-09-24T07:51:00Z">
              <w:tcPr>
                <w:tcW w:w="2970" w:type="dxa"/>
                <w:shd w:val="clear" w:color="auto" w:fill="auto"/>
                <w:noWrap/>
                <w:vAlign w:val="bottom"/>
                <w:hideMark/>
              </w:tcPr>
            </w:tcPrChange>
          </w:tcPr>
          <w:p w14:paraId="4856252A" w14:textId="77777777" w:rsidR="00B547F5" w:rsidRPr="00A05FC2" w:rsidRDefault="00B547F5">
            <w:pPr>
              <w:pStyle w:val="TableText"/>
              <w:pPrChange w:id="555" w:author="Stephanie Baer" w:date="2016-01-21T14:06:00Z">
                <w:pPr>
                  <w:widowControl/>
                  <w:spacing w:after="160" w:line="259" w:lineRule="auto"/>
                  <w:jc w:val="left"/>
                </w:pPr>
              </w:pPrChange>
            </w:pPr>
            <w:r w:rsidRPr="00A05FC2">
              <w:t>CADR Over 250</w:t>
            </w:r>
          </w:p>
        </w:tc>
        <w:tc>
          <w:tcPr>
            <w:tcW w:w="1627" w:type="dxa"/>
            <w:tcPrChange w:id="556" w:author="Samuel Dent" w:date="2015-09-24T07:51:00Z">
              <w:tcPr>
                <w:tcW w:w="1800" w:type="dxa"/>
              </w:tcPr>
            </w:tcPrChange>
          </w:tcPr>
          <w:p w14:paraId="2BDC974C" w14:textId="77777777" w:rsidR="00B547F5" w:rsidRPr="00A05FC2" w:rsidRDefault="00B547F5">
            <w:pPr>
              <w:pStyle w:val="TableText"/>
            </w:pPr>
            <w:ins w:id="557" w:author="Samuel Dent" w:date="2015-09-24T07:51:00Z">
              <w:r>
                <w:t>300</w:t>
              </w:r>
            </w:ins>
          </w:p>
        </w:tc>
        <w:tc>
          <w:tcPr>
            <w:tcW w:w="1800" w:type="dxa"/>
            <w:shd w:val="clear" w:color="auto" w:fill="auto"/>
            <w:noWrap/>
            <w:vAlign w:val="bottom"/>
            <w:hideMark/>
            <w:tcPrChange w:id="558" w:author="Samuel Dent" w:date="2015-09-24T07:51:00Z">
              <w:tcPr>
                <w:tcW w:w="1800" w:type="dxa"/>
                <w:shd w:val="clear" w:color="auto" w:fill="auto"/>
                <w:noWrap/>
                <w:vAlign w:val="bottom"/>
                <w:hideMark/>
              </w:tcPr>
            </w:tcPrChange>
          </w:tcPr>
          <w:p w14:paraId="48A50CAF" w14:textId="77777777" w:rsidR="00B547F5" w:rsidRPr="00D44783" w:rsidRDefault="00B547F5">
            <w:pPr>
              <w:pStyle w:val="TableText"/>
            </w:pPr>
            <w:ins w:id="559" w:author="Samuel Dent" w:date="2015-09-24T07:52:00Z">
              <w:r w:rsidRPr="00D44783">
                <w:rPr>
                  <w:bCs/>
                  <w:iCs/>
                  <w:color w:val="000000"/>
                </w:rPr>
                <w:t>1755</w:t>
              </w:r>
            </w:ins>
            <w:del w:id="560" w:author="Samuel Dent" w:date="2015-09-24T07:52:00Z">
              <w:r w:rsidRPr="00D44783" w:rsidDel="00634E84">
                <w:delText>1,641</w:delText>
              </w:r>
            </w:del>
          </w:p>
        </w:tc>
        <w:tc>
          <w:tcPr>
            <w:tcW w:w="1748" w:type="dxa"/>
            <w:vAlign w:val="bottom"/>
            <w:tcPrChange w:id="561" w:author="Samuel Dent" w:date="2015-09-24T07:51:00Z">
              <w:tcPr>
                <w:tcW w:w="1800" w:type="dxa"/>
                <w:vAlign w:val="bottom"/>
              </w:tcPr>
            </w:tcPrChange>
          </w:tcPr>
          <w:p w14:paraId="7EE479C0" w14:textId="77777777" w:rsidR="00B547F5" w:rsidRPr="00D44783" w:rsidRDefault="00B547F5">
            <w:pPr>
              <w:pStyle w:val="TableText"/>
            </w:pPr>
            <w:ins w:id="562" w:author="Samuel Dent" w:date="2015-09-24T07:52:00Z">
              <w:r w:rsidRPr="00D44783">
                <w:rPr>
                  <w:bCs/>
                  <w:iCs/>
                  <w:color w:val="000000"/>
                </w:rPr>
                <w:t>586</w:t>
              </w:r>
            </w:ins>
            <w:del w:id="563" w:author="Samuel Dent" w:date="2015-09-24T07:52:00Z">
              <w:r w:rsidRPr="00D44783" w:rsidDel="00634E84">
                <w:delText>1205</w:delText>
              </w:r>
            </w:del>
          </w:p>
        </w:tc>
        <w:tc>
          <w:tcPr>
            <w:tcW w:w="1683" w:type="dxa"/>
            <w:vAlign w:val="bottom"/>
            <w:tcPrChange w:id="564" w:author="Samuel Dent" w:date="2015-09-24T07:51:00Z">
              <w:tcPr>
                <w:tcW w:w="1800" w:type="dxa"/>
                <w:vAlign w:val="bottom"/>
              </w:tcPr>
            </w:tcPrChange>
          </w:tcPr>
          <w:p w14:paraId="1E1FB556" w14:textId="77777777" w:rsidR="00B547F5" w:rsidRPr="00D44783" w:rsidRDefault="00B547F5">
            <w:pPr>
              <w:pStyle w:val="TableText"/>
            </w:pPr>
            <w:ins w:id="565" w:author="Samuel Dent" w:date="2015-09-24T07:52:00Z">
              <w:r w:rsidRPr="00D44783">
                <w:t>1169</w:t>
              </w:r>
            </w:ins>
            <w:del w:id="566" w:author="Samuel Dent" w:date="2015-09-24T07:52:00Z">
              <w:r w:rsidRPr="00D44783" w:rsidDel="00634E84">
                <w:delText>437</w:delText>
              </w:r>
            </w:del>
          </w:p>
        </w:tc>
      </w:tr>
    </w:tbl>
    <w:p w14:paraId="5B2F74A7" w14:textId="77777777" w:rsidR="00B547F5" w:rsidRPr="00A05FC2" w:rsidRDefault="00B547F5" w:rsidP="00B547F5">
      <w:pPr>
        <w:ind w:left="720" w:firstLine="720"/>
        <w:rPr>
          <w:rFonts w:cstheme="minorHAnsi"/>
          <w:vertAlign w:val="subscript"/>
        </w:rPr>
      </w:pPr>
    </w:p>
    <w:p w14:paraId="469B0329" w14:textId="77777777" w:rsidR="00B547F5" w:rsidRPr="00B41203" w:rsidRDefault="00B547F5" w:rsidP="00B547F5">
      <w:pPr>
        <w:pStyle w:val="Heading6"/>
      </w:pPr>
      <w:r w:rsidRPr="00B41203">
        <w:t>Summer Coincident Peak Demand Savings</w:t>
      </w:r>
    </w:p>
    <w:p w14:paraId="43D5033A" w14:textId="77777777" w:rsidR="00B547F5" w:rsidRPr="00A05FC2" w:rsidRDefault="00B547F5" w:rsidP="00B547F5">
      <w:pPr>
        <w:ind w:left="720"/>
        <w:rPr>
          <w:rFonts w:cstheme="minorHAnsi"/>
        </w:rPr>
      </w:pPr>
      <w:r w:rsidRPr="00A05FC2">
        <w:rPr>
          <w:rFonts w:cstheme="minorHAnsi"/>
        </w:rPr>
        <w:tab/>
      </w:r>
      <w:r>
        <w:rPr>
          <w:rFonts w:cstheme="minorHAnsi"/>
        </w:rPr>
        <w:t>∆</w:t>
      </w:r>
      <w:r w:rsidRPr="00A05FC2">
        <w:rPr>
          <w:rFonts w:cstheme="minorHAnsi"/>
        </w:rPr>
        <w:t>kW</w:t>
      </w:r>
      <w:r w:rsidRPr="00A05FC2">
        <w:rPr>
          <w:rFonts w:cstheme="minorHAnsi"/>
          <w:i/>
          <w:vertAlign w:val="subscript"/>
        </w:rPr>
        <w:t xml:space="preserve"> </w:t>
      </w:r>
      <w:r w:rsidRPr="00A05FC2">
        <w:rPr>
          <w:rFonts w:cstheme="minorHAnsi"/>
          <w:i/>
        </w:rPr>
        <w:t xml:space="preserve">= </w:t>
      </w:r>
      <w:r>
        <w:rPr>
          <w:rFonts w:cstheme="minorHAnsi"/>
        </w:rPr>
        <w:t>∆</w:t>
      </w:r>
      <w:r w:rsidRPr="00A05FC2">
        <w:rPr>
          <w:rFonts w:cstheme="minorHAnsi"/>
        </w:rPr>
        <w:t>kWh/Hours *CF</w:t>
      </w:r>
    </w:p>
    <w:p w14:paraId="5DE99EE9" w14:textId="77777777" w:rsidR="00B547F5" w:rsidRPr="00A05FC2" w:rsidRDefault="00B547F5" w:rsidP="00B547F5">
      <w:pPr>
        <w:keepNext/>
        <w:rPr>
          <w:rFonts w:cstheme="minorHAnsi"/>
        </w:rPr>
      </w:pPr>
      <w:r w:rsidRPr="00A05FC2">
        <w:rPr>
          <w:rFonts w:cstheme="minorHAnsi"/>
        </w:rPr>
        <w:t xml:space="preserve">Where: </w:t>
      </w:r>
    </w:p>
    <w:p w14:paraId="66823E7D" w14:textId="77777777" w:rsidR="00B547F5" w:rsidRPr="00A05FC2" w:rsidRDefault="00B547F5" w:rsidP="00B547F5">
      <w:pPr>
        <w:ind w:firstLine="720"/>
        <w:rPr>
          <w:rFonts w:cstheme="minorHAnsi"/>
        </w:rPr>
      </w:pPr>
      <w:r>
        <w:rPr>
          <w:rFonts w:cstheme="minorHAnsi"/>
        </w:rPr>
        <w:t>∆</w:t>
      </w:r>
      <w:r w:rsidRPr="00A05FC2">
        <w:rPr>
          <w:rFonts w:cstheme="minorHAnsi"/>
        </w:rPr>
        <w:t>kWh</w:t>
      </w:r>
      <w:r w:rsidRPr="00A05FC2">
        <w:rPr>
          <w:rFonts w:cstheme="minorHAnsi"/>
        </w:rPr>
        <w:tab/>
      </w:r>
      <w:r w:rsidRPr="00A05FC2">
        <w:rPr>
          <w:rFonts w:cstheme="minorHAnsi"/>
        </w:rPr>
        <w:tab/>
        <w:t>= Gross customer annual kWh savings for the measure</w:t>
      </w:r>
    </w:p>
    <w:p w14:paraId="2DA42631" w14:textId="77777777" w:rsidR="00B547F5" w:rsidRPr="00A05FC2" w:rsidRDefault="00B547F5" w:rsidP="00B547F5">
      <w:pPr>
        <w:ind w:firstLine="720"/>
        <w:rPr>
          <w:rFonts w:cstheme="minorHAnsi"/>
        </w:rPr>
      </w:pPr>
      <w:r w:rsidRPr="00A05FC2">
        <w:rPr>
          <w:rFonts w:cstheme="minorHAnsi"/>
        </w:rPr>
        <w:t>Hours</w:t>
      </w:r>
      <w:r w:rsidRPr="00A05FC2">
        <w:rPr>
          <w:rFonts w:cstheme="minorHAnsi"/>
        </w:rPr>
        <w:tab/>
      </w:r>
      <w:r w:rsidRPr="00A05FC2">
        <w:rPr>
          <w:rFonts w:cstheme="minorHAnsi"/>
        </w:rPr>
        <w:tab/>
        <w:t>= Average hours of use per year</w:t>
      </w:r>
    </w:p>
    <w:p w14:paraId="0D59E50B" w14:textId="77777777" w:rsidR="00B547F5" w:rsidRPr="00A05FC2" w:rsidRDefault="00B547F5" w:rsidP="00B547F5">
      <w:pPr>
        <w:ind w:left="1440" w:firstLine="720"/>
        <w:rPr>
          <w:rFonts w:cstheme="minorHAnsi"/>
        </w:rPr>
      </w:pPr>
      <w:r w:rsidRPr="00A05FC2">
        <w:rPr>
          <w:rFonts w:cstheme="minorHAnsi"/>
        </w:rPr>
        <w:t xml:space="preserve">= </w:t>
      </w:r>
      <w:del w:id="567" w:author="Samuel Dent" w:date="2015-09-24T07:54:00Z">
        <w:r w:rsidRPr="00A05FC2" w:rsidDel="00537978">
          <w:rPr>
            <w:rFonts w:cstheme="minorHAnsi"/>
          </w:rPr>
          <w:delText>876</w:delText>
        </w:r>
        <w:r w:rsidDel="00537978">
          <w:rPr>
            <w:rFonts w:cstheme="minorHAnsi"/>
          </w:rPr>
          <w:delText>6</w:delText>
        </w:r>
        <w:r w:rsidRPr="00A05FC2" w:rsidDel="00537978">
          <w:rPr>
            <w:rFonts w:cstheme="minorHAnsi"/>
          </w:rPr>
          <w:delText xml:space="preserve"> </w:delText>
        </w:r>
      </w:del>
      <w:ins w:id="568" w:author="Samuel Dent" w:date="2015-09-24T07:54:00Z">
        <w:r>
          <w:rPr>
            <w:rFonts w:cstheme="minorHAnsi"/>
          </w:rPr>
          <w:t>5844</w:t>
        </w:r>
        <w:r w:rsidRPr="00A05FC2">
          <w:rPr>
            <w:rFonts w:cstheme="minorHAnsi"/>
          </w:rPr>
          <w:t xml:space="preserve"> </w:t>
        </w:r>
      </w:ins>
      <w:r w:rsidRPr="00A05FC2">
        <w:rPr>
          <w:rFonts w:cstheme="minorHAnsi"/>
        </w:rPr>
        <w:t>hours</w:t>
      </w:r>
      <w:r w:rsidRPr="00B41203">
        <w:rPr>
          <w:rStyle w:val="FootnoteReference"/>
          <w:rFonts w:cstheme="minorHAnsi"/>
        </w:rPr>
        <w:footnoteReference w:id="7"/>
      </w:r>
    </w:p>
    <w:p w14:paraId="4CB49629" w14:textId="77777777" w:rsidR="00B547F5" w:rsidRPr="00A05FC2" w:rsidRDefault="00B547F5" w:rsidP="00B547F5">
      <w:pPr>
        <w:ind w:left="720"/>
        <w:rPr>
          <w:rFonts w:cstheme="minorHAnsi"/>
        </w:rPr>
      </w:pPr>
      <w:r w:rsidRPr="00A05FC2">
        <w:rPr>
          <w:rFonts w:cstheme="minorHAnsi"/>
          <w:noProof/>
        </w:rPr>
        <w:t>CF</w:t>
      </w:r>
      <w:r w:rsidRPr="00A05FC2">
        <w:rPr>
          <w:rFonts w:cstheme="minorHAnsi"/>
          <w:noProof/>
        </w:rPr>
        <w:tab/>
      </w:r>
      <w:r w:rsidRPr="00A05FC2">
        <w:rPr>
          <w:rFonts w:cstheme="minorHAnsi"/>
          <w:noProof/>
        </w:rPr>
        <w:tab/>
        <w:t>= Summer Peak Coincidence Factor for measure</w:t>
      </w:r>
      <w:r w:rsidRPr="00A05FC2">
        <w:rPr>
          <w:rFonts w:cstheme="minorHAnsi"/>
        </w:rPr>
        <w:t xml:space="preserve"> </w:t>
      </w:r>
    </w:p>
    <w:p w14:paraId="46F18174" w14:textId="77777777" w:rsidR="00B547F5" w:rsidRPr="00A05FC2" w:rsidRDefault="00B547F5" w:rsidP="00B547F5">
      <w:pPr>
        <w:ind w:left="1440" w:firstLine="720"/>
        <w:rPr>
          <w:rFonts w:cstheme="minorHAnsi"/>
        </w:rPr>
      </w:pPr>
      <w:r w:rsidRPr="00A05FC2">
        <w:rPr>
          <w:rFonts w:cstheme="minorHAnsi"/>
          <w:noProof/>
        </w:rPr>
        <w:t xml:space="preserve">= </w:t>
      </w:r>
      <w:del w:id="570" w:author="Samuel Dent" w:date="2015-09-24T08:06:00Z">
        <w:r w:rsidRPr="00A05FC2" w:rsidDel="00991CD0">
          <w:rPr>
            <w:rFonts w:cstheme="minorHAnsi"/>
            <w:noProof/>
          </w:rPr>
          <w:delText>1.0</w:delText>
        </w:r>
      </w:del>
      <w:ins w:id="571" w:author="Samuel Dent" w:date="2015-09-24T08:06:00Z">
        <w:r>
          <w:rPr>
            <w:rFonts w:cstheme="minorHAnsi"/>
            <w:noProof/>
          </w:rPr>
          <w:t>66.7%</w:t>
        </w:r>
      </w:ins>
      <w:ins w:id="572" w:author="Samuel Dent" w:date="2015-09-24T07:55:00Z">
        <w:r>
          <w:rPr>
            <w:rStyle w:val="FootnoteReference"/>
            <w:noProof/>
          </w:rPr>
          <w:footnoteReference w:id="8"/>
        </w:r>
      </w:ins>
    </w:p>
    <w:tbl>
      <w:tblPr>
        <w:tblW w:w="4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1800"/>
      </w:tblGrid>
      <w:tr w:rsidR="00B547F5" w:rsidRPr="00A05FC2" w14:paraId="5113480C" w14:textId="77777777" w:rsidTr="00B547F5">
        <w:trPr>
          <w:trHeight w:val="255"/>
          <w:jc w:val="center"/>
        </w:trPr>
        <w:tc>
          <w:tcPr>
            <w:tcW w:w="2970" w:type="dxa"/>
            <w:shd w:val="clear" w:color="auto" w:fill="7F7F7F" w:themeFill="text1" w:themeFillTint="80"/>
            <w:noWrap/>
            <w:vAlign w:val="bottom"/>
          </w:tcPr>
          <w:p w14:paraId="3A0021D2" w14:textId="77777777" w:rsidR="00B547F5" w:rsidRPr="000B7BB6" w:rsidRDefault="00B547F5" w:rsidP="00B547F5">
            <w:pPr>
              <w:jc w:val="center"/>
              <w:rPr>
                <w:rFonts w:cstheme="minorHAnsi"/>
                <w:b/>
                <w:color w:val="FFFFFF" w:themeColor="background1"/>
              </w:rPr>
            </w:pPr>
            <w:r w:rsidRPr="000B7BB6">
              <w:rPr>
                <w:rFonts w:cstheme="minorHAnsi"/>
                <w:b/>
                <w:color w:val="FFFFFF" w:themeColor="background1"/>
              </w:rPr>
              <w:t>Clean Air Delivery Rate</w:t>
            </w:r>
          </w:p>
        </w:tc>
        <w:tc>
          <w:tcPr>
            <w:tcW w:w="1800" w:type="dxa"/>
            <w:shd w:val="clear" w:color="auto" w:fill="7F7F7F" w:themeFill="text1" w:themeFillTint="80"/>
            <w:noWrap/>
            <w:vAlign w:val="bottom"/>
          </w:tcPr>
          <w:p w14:paraId="321E5799" w14:textId="77777777" w:rsidR="00B547F5" w:rsidRPr="000B7BB6" w:rsidRDefault="00B547F5" w:rsidP="00B547F5">
            <w:pPr>
              <w:jc w:val="center"/>
              <w:rPr>
                <w:rFonts w:cstheme="minorHAnsi"/>
                <w:b/>
                <w:color w:val="FFFFFF" w:themeColor="background1"/>
              </w:rPr>
            </w:pPr>
            <w:r w:rsidRPr="000B7BB6">
              <w:rPr>
                <w:rFonts w:cstheme="minorHAnsi"/>
                <w:b/>
                <w:color w:val="FFFFFF" w:themeColor="background1"/>
              </w:rPr>
              <w:t>ΔkW</w:t>
            </w:r>
          </w:p>
        </w:tc>
      </w:tr>
      <w:tr w:rsidR="00B547F5" w:rsidRPr="00A05FC2" w14:paraId="36884069" w14:textId="77777777" w:rsidTr="00B547F5">
        <w:trPr>
          <w:trHeight w:val="255"/>
          <w:jc w:val="center"/>
        </w:trPr>
        <w:tc>
          <w:tcPr>
            <w:tcW w:w="2970" w:type="dxa"/>
            <w:shd w:val="clear" w:color="auto" w:fill="auto"/>
            <w:noWrap/>
            <w:vAlign w:val="bottom"/>
            <w:hideMark/>
          </w:tcPr>
          <w:p w14:paraId="6BBFC86D" w14:textId="77777777" w:rsidR="00B547F5" w:rsidRPr="00A05FC2" w:rsidRDefault="00B547F5">
            <w:pPr>
              <w:pStyle w:val="TableText"/>
              <w:pPrChange w:id="580" w:author="Stephanie Baer" w:date="2016-01-21T14:06:00Z">
                <w:pPr>
                  <w:widowControl/>
                  <w:spacing w:after="160" w:line="259" w:lineRule="auto"/>
                  <w:jc w:val="left"/>
                </w:pPr>
              </w:pPrChange>
            </w:pPr>
            <w:r w:rsidRPr="00A05FC2">
              <w:t>CADR 51-100</w:t>
            </w:r>
          </w:p>
        </w:tc>
        <w:tc>
          <w:tcPr>
            <w:tcW w:w="1800" w:type="dxa"/>
            <w:shd w:val="clear" w:color="auto" w:fill="auto"/>
            <w:noWrap/>
            <w:vAlign w:val="bottom"/>
            <w:hideMark/>
          </w:tcPr>
          <w:p w14:paraId="3778F628" w14:textId="77777777" w:rsidR="00B547F5" w:rsidRPr="00A05FC2" w:rsidRDefault="00B547F5">
            <w:pPr>
              <w:pStyle w:val="TableText"/>
            </w:pPr>
            <w:ins w:id="581" w:author="Samuel Dent" w:date="2015-09-24T08:07:00Z">
              <w:r>
                <w:rPr>
                  <w:color w:val="000000"/>
                  <w:szCs w:val="20"/>
                </w:rPr>
                <w:t>0.033</w:t>
              </w:r>
            </w:ins>
            <w:del w:id="582" w:author="Samuel Dent" w:date="2015-09-24T08:07:00Z">
              <w:r w:rsidRPr="00A05FC2" w:rsidDel="007215D0">
                <w:delText>0.031</w:delText>
              </w:r>
            </w:del>
          </w:p>
        </w:tc>
      </w:tr>
      <w:tr w:rsidR="00B547F5" w:rsidRPr="00A05FC2" w14:paraId="4F8F7EA0" w14:textId="77777777" w:rsidTr="00B547F5">
        <w:trPr>
          <w:trHeight w:val="255"/>
          <w:jc w:val="center"/>
        </w:trPr>
        <w:tc>
          <w:tcPr>
            <w:tcW w:w="2970" w:type="dxa"/>
            <w:shd w:val="clear" w:color="auto" w:fill="auto"/>
            <w:noWrap/>
            <w:vAlign w:val="bottom"/>
            <w:hideMark/>
          </w:tcPr>
          <w:p w14:paraId="241BDADB" w14:textId="77777777" w:rsidR="00B547F5" w:rsidRPr="00A05FC2" w:rsidRDefault="00B547F5">
            <w:pPr>
              <w:pStyle w:val="TableText"/>
            </w:pPr>
            <w:r w:rsidRPr="00A05FC2">
              <w:t>CADR 101-150</w:t>
            </w:r>
          </w:p>
        </w:tc>
        <w:tc>
          <w:tcPr>
            <w:tcW w:w="1800" w:type="dxa"/>
            <w:shd w:val="clear" w:color="auto" w:fill="auto"/>
            <w:noWrap/>
            <w:vAlign w:val="bottom"/>
            <w:hideMark/>
          </w:tcPr>
          <w:p w14:paraId="5BA7CDD0" w14:textId="77777777" w:rsidR="00B547F5" w:rsidRPr="00A05FC2" w:rsidRDefault="00B547F5">
            <w:pPr>
              <w:pStyle w:val="TableText"/>
            </w:pPr>
            <w:ins w:id="583" w:author="Samuel Dent" w:date="2015-09-24T08:07:00Z">
              <w:r>
                <w:rPr>
                  <w:color w:val="000000"/>
                  <w:szCs w:val="20"/>
                </w:rPr>
                <w:t>0.056</w:t>
              </w:r>
            </w:ins>
            <w:del w:id="584" w:author="Samuel Dent" w:date="2015-09-24T08:07:00Z">
              <w:r w:rsidRPr="00A05FC2" w:rsidDel="007215D0">
                <w:delText>0.060</w:delText>
              </w:r>
            </w:del>
          </w:p>
        </w:tc>
      </w:tr>
      <w:tr w:rsidR="00B547F5" w:rsidRPr="00A05FC2" w14:paraId="0B851C39" w14:textId="77777777" w:rsidTr="00B547F5">
        <w:trPr>
          <w:trHeight w:val="255"/>
          <w:jc w:val="center"/>
        </w:trPr>
        <w:tc>
          <w:tcPr>
            <w:tcW w:w="2970" w:type="dxa"/>
            <w:shd w:val="clear" w:color="auto" w:fill="auto"/>
            <w:noWrap/>
            <w:vAlign w:val="bottom"/>
            <w:hideMark/>
          </w:tcPr>
          <w:p w14:paraId="4EF9A6B4" w14:textId="77777777" w:rsidR="00B547F5" w:rsidRPr="00A05FC2" w:rsidRDefault="00B547F5">
            <w:pPr>
              <w:pStyle w:val="TableText"/>
            </w:pPr>
            <w:r w:rsidRPr="00A05FC2">
              <w:t>CADR 151-200</w:t>
            </w:r>
          </w:p>
        </w:tc>
        <w:tc>
          <w:tcPr>
            <w:tcW w:w="1800" w:type="dxa"/>
            <w:shd w:val="clear" w:color="auto" w:fill="auto"/>
            <w:noWrap/>
            <w:vAlign w:val="bottom"/>
            <w:hideMark/>
          </w:tcPr>
          <w:p w14:paraId="5A7D146A" w14:textId="77777777" w:rsidR="00B547F5" w:rsidRPr="00A05FC2" w:rsidRDefault="00B547F5">
            <w:pPr>
              <w:pStyle w:val="TableText"/>
            </w:pPr>
            <w:ins w:id="585" w:author="Samuel Dent" w:date="2015-09-24T08:07:00Z">
              <w:r>
                <w:rPr>
                  <w:color w:val="000000"/>
                  <w:szCs w:val="20"/>
                </w:rPr>
                <w:t>0.078</w:t>
              </w:r>
            </w:ins>
            <w:del w:id="586" w:author="Samuel Dent" w:date="2015-09-24T08:07:00Z">
              <w:r w:rsidRPr="00A05FC2" w:rsidDel="007215D0">
                <w:delText>0.081</w:delText>
              </w:r>
            </w:del>
          </w:p>
        </w:tc>
      </w:tr>
      <w:tr w:rsidR="00B547F5" w:rsidRPr="00A05FC2" w14:paraId="384B50C5" w14:textId="77777777" w:rsidTr="00B547F5">
        <w:trPr>
          <w:trHeight w:val="255"/>
          <w:jc w:val="center"/>
        </w:trPr>
        <w:tc>
          <w:tcPr>
            <w:tcW w:w="2970" w:type="dxa"/>
            <w:shd w:val="clear" w:color="auto" w:fill="auto"/>
            <w:noWrap/>
            <w:vAlign w:val="bottom"/>
            <w:hideMark/>
          </w:tcPr>
          <w:p w14:paraId="0C9877E6" w14:textId="77777777" w:rsidR="00B547F5" w:rsidRPr="00A05FC2" w:rsidRDefault="00B547F5">
            <w:pPr>
              <w:pStyle w:val="TableText"/>
            </w:pPr>
            <w:r w:rsidRPr="00A05FC2">
              <w:lastRenderedPageBreak/>
              <w:t>CADR 201-250</w:t>
            </w:r>
          </w:p>
        </w:tc>
        <w:tc>
          <w:tcPr>
            <w:tcW w:w="1800" w:type="dxa"/>
            <w:shd w:val="clear" w:color="auto" w:fill="auto"/>
            <w:noWrap/>
            <w:vAlign w:val="bottom"/>
            <w:hideMark/>
          </w:tcPr>
          <w:p w14:paraId="503C6714" w14:textId="77777777" w:rsidR="00B547F5" w:rsidRPr="00A05FC2" w:rsidRDefault="00B547F5">
            <w:pPr>
              <w:pStyle w:val="TableText"/>
            </w:pPr>
            <w:ins w:id="587" w:author="Samuel Dent" w:date="2015-09-24T08:07:00Z">
              <w:r>
                <w:rPr>
                  <w:color w:val="000000"/>
                  <w:szCs w:val="20"/>
                </w:rPr>
                <w:t>0.100</w:t>
              </w:r>
            </w:ins>
            <w:del w:id="588" w:author="Samuel Dent" w:date="2015-09-24T08:07:00Z">
              <w:r w:rsidRPr="00A05FC2" w:rsidDel="007215D0">
                <w:delText>0.103</w:delText>
              </w:r>
            </w:del>
          </w:p>
        </w:tc>
      </w:tr>
      <w:tr w:rsidR="00B547F5" w:rsidRPr="00A05FC2" w14:paraId="507C9A65" w14:textId="77777777" w:rsidTr="00B547F5">
        <w:trPr>
          <w:trHeight w:val="255"/>
          <w:jc w:val="center"/>
        </w:trPr>
        <w:tc>
          <w:tcPr>
            <w:tcW w:w="2970" w:type="dxa"/>
            <w:shd w:val="clear" w:color="auto" w:fill="auto"/>
            <w:noWrap/>
            <w:vAlign w:val="bottom"/>
            <w:hideMark/>
          </w:tcPr>
          <w:p w14:paraId="3C665BA0" w14:textId="77777777" w:rsidR="00B547F5" w:rsidRPr="00A05FC2" w:rsidRDefault="00B547F5">
            <w:pPr>
              <w:pStyle w:val="TableText"/>
            </w:pPr>
            <w:r w:rsidRPr="00A05FC2">
              <w:t>CADR Over 250</w:t>
            </w:r>
          </w:p>
        </w:tc>
        <w:tc>
          <w:tcPr>
            <w:tcW w:w="1800" w:type="dxa"/>
            <w:shd w:val="clear" w:color="auto" w:fill="auto"/>
            <w:noWrap/>
            <w:vAlign w:val="bottom"/>
            <w:hideMark/>
          </w:tcPr>
          <w:p w14:paraId="3DD5DC98" w14:textId="77777777" w:rsidR="00B547F5" w:rsidRPr="00A05FC2" w:rsidRDefault="00B547F5">
            <w:pPr>
              <w:pStyle w:val="TableText"/>
            </w:pPr>
            <w:ins w:id="589" w:author="Samuel Dent" w:date="2015-09-24T08:07:00Z">
              <w:r>
                <w:rPr>
                  <w:color w:val="000000"/>
                  <w:szCs w:val="20"/>
                </w:rPr>
                <w:t>0.133</w:t>
              </w:r>
            </w:ins>
            <w:del w:id="590" w:author="Samuel Dent" w:date="2015-09-24T08:07:00Z">
              <w:r w:rsidRPr="00A05FC2" w:rsidDel="007215D0">
                <w:delText>0.050</w:delText>
              </w:r>
            </w:del>
          </w:p>
        </w:tc>
      </w:tr>
    </w:tbl>
    <w:p w14:paraId="573BF31A" w14:textId="77777777" w:rsidR="00B547F5" w:rsidRPr="00A05FC2" w:rsidRDefault="00B547F5" w:rsidP="00B547F5">
      <w:pPr>
        <w:rPr>
          <w:rFonts w:cstheme="minorHAnsi"/>
        </w:rPr>
      </w:pPr>
    </w:p>
    <w:p w14:paraId="31EA0131" w14:textId="77777777" w:rsidR="00B547F5" w:rsidRPr="00B41203" w:rsidRDefault="00B547F5" w:rsidP="00B547F5">
      <w:pPr>
        <w:pStyle w:val="Heading6"/>
      </w:pPr>
      <w:r>
        <w:t>Natural Gas</w:t>
      </w:r>
      <w:r w:rsidRPr="00B41203">
        <w:t xml:space="preserve"> Savings </w:t>
      </w:r>
    </w:p>
    <w:p w14:paraId="793C78FB" w14:textId="77777777" w:rsidR="00B547F5" w:rsidRPr="00FD666D" w:rsidRDefault="00B547F5" w:rsidP="00B547F5">
      <w:pPr>
        <w:rPr>
          <w:szCs w:val="20"/>
        </w:rPr>
      </w:pPr>
      <w:r w:rsidRPr="00FD666D">
        <w:t>N/A</w:t>
      </w:r>
    </w:p>
    <w:p w14:paraId="1FFA40A1" w14:textId="77777777" w:rsidR="00B547F5" w:rsidRPr="000B7BB6" w:rsidRDefault="00B547F5" w:rsidP="00B547F5">
      <w:pPr>
        <w:pStyle w:val="Heading6"/>
      </w:pPr>
      <w:r w:rsidRPr="000B7BB6">
        <w:t xml:space="preserve">Water Impact Descriptions and Calculation  </w:t>
      </w:r>
    </w:p>
    <w:p w14:paraId="5E8E1550" w14:textId="77777777" w:rsidR="00B547F5" w:rsidRPr="00A05FC2" w:rsidRDefault="00B547F5" w:rsidP="00B547F5">
      <w:pPr>
        <w:rPr>
          <w:rFonts w:cstheme="minorHAnsi"/>
          <w:bCs/>
          <w:color w:val="000000"/>
        </w:rPr>
      </w:pPr>
      <w:r w:rsidRPr="00A05FC2">
        <w:rPr>
          <w:rFonts w:cstheme="minorHAnsi"/>
          <w:bCs/>
          <w:color w:val="000000"/>
        </w:rPr>
        <w:t>N/A</w:t>
      </w:r>
    </w:p>
    <w:p w14:paraId="0BD47A14" w14:textId="77777777" w:rsidR="00B547F5" w:rsidRPr="00B41203" w:rsidRDefault="00B547F5" w:rsidP="00B547F5">
      <w:pPr>
        <w:pStyle w:val="Heading6"/>
      </w:pPr>
      <w:r w:rsidRPr="00B41203">
        <w:t xml:space="preserve">Deemed O&amp;M Cost Adjustment Calculation </w:t>
      </w:r>
    </w:p>
    <w:p w14:paraId="715C06D6" w14:textId="77777777" w:rsidR="00B547F5" w:rsidRPr="00A05FC2" w:rsidRDefault="00B547F5" w:rsidP="00B547F5">
      <w:pPr>
        <w:rPr>
          <w:rFonts w:cstheme="minorHAnsi"/>
          <w:highlight w:val="yellow"/>
        </w:rPr>
      </w:pPr>
      <w:r w:rsidRPr="00A05FC2">
        <w:rPr>
          <w:rFonts w:cstheme="minorHAnsi"/>
        </w:rPr>
        <w:t>There are no operation and maintenance cost adjustments for this measure.</w:t>
      </w:r>
      <w:r w:rsidRPr="00A05FC2">
        <w:rPr>
          <w:rStyle w:val="FootnoteReference"/>
          <w:rFonts w:cstheme="minorHAnsi"/>
        </w:rPr>
        <w:footnoteReference w:id="9"/>
      </w:r>
    </w:p>
    <w:p w14:paraId="727F3B12" w14:textId="77777777" w:rsidR="00F83B3F" w:rsidRDefault="00B547F5" w:rsidP="00D46E3D">
      <w:pPr>
        <w:pStyle w:val="Heading6"/>
      </w:pPr>
      <w:r>
        <w:t xml:space="preserve">Measure Code: </w:t>
      </w:r>
      <w:r w:rsidRPr="00B41203">
        <w:t>RS-APL-ESAP-V0</w:t>
      </w:r>
      <w:del w:id="591" w:author="Samuel Dent" w:date="2015-09-24T08:11:00Z">
        <w:r w:rsidRPr="00B41203" w:rsidDel="00991CD0">
          <w:delText>1</w:delText>
        </w:r>
      </w:del>
      <w:ins w:id="592" w:author="Samuel Dent" w:date="2015-09-24T08:11:00Z">
        <w:r>
          <w:t>2</w:t>
        </w:r>
      </w:ins>
      <w:r w:rsidRPr="00B41203">
        <w:t>-</w:t>
      </w:r>
      <w:r>
        <w:t>1</w:t>
      </w:r>
      <w:del w:id="593" w:author="Samuel Dent" w:date="2015-09-24T08:11:00Z">
        <w:r w:rsidDel="00991CD0">
          <w:delText>2</w:delText>
        </w:r>
      </w:del>
      <w:ins w:id="594" w:author="Samuel Dent" w:date="2015-09-24T08:11:00Z">
        <w:r>
          <w:t>6</w:t>
        </w:r>
      </w:ins>
      <w:r>
        <w:t>0601</w:t>
      </w:r>
    </w:p>
    <w:p w14:paraId="17F527C0" w14:textId="77777777" w:rsidR="00D46E3D" w:rsidRDefault="00D46E3D" w:rsidP="00B547F5"/>
    <w:p w14:paraId="160A2125" w14:textId="77777777" w:rsidR="00F83B3F" w:rsidRPr="00F83B3F" w:rsidRDefault="00F83B3F" w:rsidP="00F83B3F">
      <w:pPr>
        <w:sectPr w:rsidR="00F83B3F" w:rsidRPr="00F83B3F" w:rsidSect="0083516A">
          <w:headerReference w:type="default" r:id="rId14"/>
          <w:footerReference w:type="default" r:id="rId15"/>
          <w:pgSz w:w="12240" w:h="15840"/>
          <w:pgMar w:top="1440" w:right="1440" w:bottom="1440" w:left="1440" w:header="720" w:footer="720" w:gutter="0"/>
          <w:pgNumType w:start="1"/>
          <w:cols w:space="720"/>
          <w:docGrid w:linePitch="360"/>
        </w:sectPr>
      </w:pPr>
    </w:p>
    <w:p w14:paraId="1DA648CF" w14:textId="77777777" w:rsidR="00841F99" w:rsidRPr="00840B6D" w:rsidRDefault="00841F99" w:rsidP="00841F99">
      <w:pPr>
        <w:pStyle w:val="Heading3"/>
      </w:pPr>
      <w:bookmarkStart w:id="597" w:name="_Ref409697041"/>
      <w:bookmarkStart w:id="598" w:name="_Ref409697043"/>
      <w:bookmarkStart w:id="599" w:name="_Toc437592951"/>
      <w:bookmarkStart w:id="600" w:name="_Toc437855966"/>
      <w:bookmarkStart w:id="601" w:name="_Toc441217018"/>
      <w:r w:rsidRPr="00840B6D">
        <w:lastRenderedPageBreak/>
        <w:t>ENERGY STAR and ENERGY STAR Most Efficient Clothes Washers</w:t>
      </w:r>
      <w:bookmarkEnd w:id="597"/>
      <w:bookmarkEnd w:id="598"/>
      <w:bookmarkEnd w:id="599"/>
      <w:bookmarkEnd w:id="600"/>
      <w:bookmarkEnd w:id="601"/>
      <w:r w:rsidRPr="00840B6D">
        <w:t xml:space="preserve"> </w:t>
      </w:r>
    </w:p>
    <w:p w14:paraId="0F43E1CD" w14:textId="77777777" w:rsidR="00DD72E7" w:rsidRPr="00840B6D" w:rsidRDefault="00DD72E7" w:rsidP="00DD72E7">
      <w:pPr>
        <w:keepNext/>
        <w:keepLines/>
        <w:spacing w:before="200"/>
        <w:outlineLvl w:val="5"/>
        <w:rPr>
          <w:rFonts w:eastAsiaTheme="majorEastAsia" w:cstheme="majorBidi"/>
          <w:b/>
          <w:iCs/>
          <w:smallCaps/>
          <w:sz w:val="22"/>
        </w:rPr>
      </w:pPr>
      <w:r w:rsidRPr="00840B6D">
        <w:rPr>
          <w:rFonts w:eastAsiaTheme="majorEastAsia" w:cstheme="majorBidi"/>
          <w:b/>
          <w:iCs/>
          <w:smallCaps/>
          <w:sz w:val="22"/>
        </w:rPr>
        <w:t>Description</w:t>
      </w:r>
    </w:p>
    <w:p w14:paraId="3A3A3C95" w14:textId="77777777" w:rsidR="00DD72E7" w:rsidRPr="00840B6D" w:rsidRDefault="00DD72E7" w:rsidP="00DD72E7">
      <w:pPr>
        <w:spacing w:after="240"/>
        <w:rPr>
          <w:rFonts w:cstheme="minorHAnsi"/>
          <w:iCs/>
        </w:rPr>
      </w:pPr>
      <w:r w:rsidRPr="00840B6D">
        <w:rPr>
          <w:rFonts w:cstheme="minorHAnsi"/>
        </w:rPr>
        <w:t>This measure relates to the installation of a clothes washer meeting the ENERGY STAR, or ENERGY STAR Most Efficient minimum qualifications. Note if the DHW and dryer fuels of the installations are unknown (for example through a retail program) savings should be based on a weighted blend using RECS data (the resultant values (kWh, therms and gallons of water) are provided). The algorithms can also be used to calculate site specific savings where DHW and dryer fuels are known</w:t>
      </w:r>
      <w:r w:rsidRPr="00840B6D">
        <w:rPr>
          <w:rFonts w:cstheme="minorHAnsi"/>
          <w:iCs/>
        </w:rPr>
        <w:t>.</w:t>
      </w:r>
      <w:r w:rsidRPr="00840B6D">
        <w:rPr>
          <w:rFonts w:cstheme="minorHAnsi"/>
          <w:iCs/>
        </w:rPr>
        <w:tab/>
        <w:t xml:space="preserve"> </w:t>
      </w:r>
    </w:p>
    <w:p w14:paraId="6732E210" w14:textId="77777777" w:rsidR="00DD72E7" w:rsidRPr="00840B6D" w:rsidRDefault="00DD72E7" w:rsidP="00DD72E7">
      <w:pPr>
        <w:widowControl/>
        <w:jc w:val="left"/>
        <w:rPr>
          <w:rFonts w:cstheme="minorHAnsi"/>
          <w:szCs w:val="20"/>
        </w:rPr>
      </w:pPr>
      <w:r w:rsidRPr="00840B6D">
        <w:rPr>
          <w:rFonts w:cstheme="minorHAnsi"/>
          <w:szCs w:val="20"/>
        </w:rPr>
        <w:t xml:space="preserve">This measure was developed to be applicable to the following program types:  TOS, NC.  </w:t>
      </w:r>
    </w:p>
    <w:p w14:paraId="26177A06" w14:textId="77777777" w:rsidR="00DD72E7" w:rsidRPr="00840B6D" w:rsidRDefault="00DD72E7" w:rsidP="00DD72E7">
      <w:pPr>
        <w:widowControl/>
        <w:jc w:val="left"/>
        <w:rPr>
          <w:rFonts w:cstheme="minorHAnsi"/>
          <w:szCs w:val="20"/>
        </w:rPr>
      </w:pPr>
      <w:r w:rsidRPr="00840B6D">
        <w:rPr>
          <w:rFonts w:cstheme="minorHAnsi"/>
          <w:szCs w:val="20"/>
        </w:rPr>
        <w:t>If applied to other program types, the measure savings should be verified.</w:t>
      </w:r>
    </w:p>
    <w:p w14:paraId="6DB0F578" w14:textId="77777777" w:rsidR="00DD72E7" w:rsidRPr="00840B6D" w:rsidRDefault="00DD72E7" w:rsidP="00DD72E7">
      <w:pPr>
        <w:keepNext/>
        <w:keepLines/>
        <w:spacing w:before="200"/>
        <w:outlineLvl w:val="5"/>
        <w:rPr>
          <w:rFonts w:eastAsiaTheme="majorEastAsia"/>
          <w:b/>
          <w:iCs/>
          <w:smallCaps/>
          <w:sz w:val="22"/>
          <w:szCs w:val="18"/>
        </w:rPr>
      </w:pPr>
      <w:r w:rsidRPr="00840B6D">
        <w:rPr>
          <w:rFonts w:eastAsiaTheme="majorEastAsia" w:cstheme="majorBidi"/>
          <w:b/>
          <w:iCs/>
          <w:smallCaps/>
          <w:sz w:val="22"/>
        </w:rPr>
        <w:t>Definition of Efficient Equipment</w:t>
      </w:r>
    </w:p>
    <w:p w14:paraId="38C5ECC3" w14:textId="77777777" w:rsidR="00DD72E7" w:rsidRPr="00840B6D" w:rsidRDefault="00DD72E7" w:rsidP="00DD72E7">
      <w:pPr>
        <w:spacing w:after="240"/>
        <w:rPr>
          <w:rFonts w:cstheme="minorHAnsi"/>
        </w:rPr>
      </w:pPr>
      <w:r w:rsidRPr="00840B6D">
        <w:rPr>
          <w:rFonts w:cstheme="minorHAnsi"/>
        </w:rPr>
        <w:t>Clothes washer must meet the ENERGY STAR or ENERGY STAR Most Efficient minimum qualifications, as required by the program.</w:t>
      </w:r>
    </w:p>
    <w:p w14:paraId="1C18CB89" w14:textId="77777777" w:rsidR="00DD72E7" w:rsidRPr="00840B6D" w:rsidRDefault="00DD72E7" w:rsidP="00DD72E7">
      <w:pPr>
        <w:keepNext/>
        <w:keepLines/>
        <w:spacing w:before="200"/>
        <w:outlineLvl w:val="5"/>
        <w:rPr>
          <w:rFonts w:eastAsiaTheme="majorEastAsia"/>
          <w:b/>
          <w:iCs/>
          <w:smallCaps/>
          <w:sz w:val="22"/>
        </w:rPr>
      </w:pPr>
      <w:r w:rsidRPr="00840B6D">
        <w:rPr>
          <w:rFonts w:eastAsiaTheme="majorEastAsia" w:cstheme="majorBidi"/>
          <w:b/>
          <w:iCs/>
          <w:smallCaps/>
          <w:sz w:val="22"/>
        </w:rPr>
        <w:t>Definition of Baseline Equipment</w:t>
      </w:r>
    </w:p>
    <w:p w14:paraId="7E450050" w14:textId="77777777" w:rsidR="00DD72E7" w:rsidRPr="00840B6D" w:rsidRDefault="00DD72E7" w:rsidP="00DD72E7">
      <w:pPr>
        <w:spacing w:after="240"/>
        <w:rPr>
          <w:rFonts w:cstheme="minorHAnsi"/>
        </w:rPr>
      </w:pPr>
      <w:r w:rsidRPr="00840B6D">
        <w:rPr>
          <w:rFonts w:cstheme="minorHAnsi"/>
        </w:rPr>
        <w:t xml:space="preserve">The baseline condition is a </w:t>
      </w:r>
      <w:r>
        <w:rPr>
          <w:rFonts w:cstheme="minorHAnsi"/>
        </w:rPr>
        <w:t xml:space="preserve">standard sized </w:t>
      </w:r>
      <w:r w:rsidRPr="00840B6D">
        <w:rPr>
          <w:rFonts w:cstheme="minorHAnsi"/>
        </w:rPr>
        <w:t>clothes washer meeting the minimum federal baseline as of March 2015</w:t>
      </w:r>
      <w:r w:rsidRPr="00840B6D">
        <w:rPr>
          <w:rFonts w:ascii="Arial" w:hAnsi="Arial"/>
          <w:vertAlign w:val="superscript"/>
        </w:rPr>
        <w:footnoteReference w:id="10"/>
      </w:r>
      <w:r w:rsidRPr="00840B6D">
        <w:rPr>
          <w:rFonts w:cstheme="minorHAnsi"/>
        </w:rPr>
        <w:t>.</w:t>
      </w:r>
      <w:r w:rsidRPr="00840B6D">
        <w:rPr>
          <w:rFonts w:cstheme="minorHAnsi"/>
        </w:rPr>
        <w:tab/>
      </w:r>
      <w:r w:rsidRPr="00840B6D">
        <w:rPr>
          <w:rFonts w:cstheme="minorHAnsi"/>
        </w:rPr>
        <w:tab/>
      </w:r>
      <w:r w:rsidRPr="00840B6D">
        <w:rPr>
          <w:rFonts w:cstheme="minorHAnsi"/>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Change w:id="602" w:author="&quot;sdent&quot;" w:date="2016-01-21T09:03:00Z">
          <w:tblPr>
            <w:tblW w:w="0" w:type="auto"/>
            <w:jc w:val="center"/>
            <w:tblCellMar>
              <w:left w:w="0" w:type="dxa"/>
              <w:right w:w="0" w:type="dxa"/>
            </w:tblCellMar>
            <w:tblLook w:val="04A0" w:firstRow="1" w:lastRow="0" w:firstColumn="1" w:lastColumn="0" w:noHBand="0" w:noVBand="1"/>
          </w:tblPr>
        </w:tblPrChange>
      </w:tblPr>
      <w:tblGrid>
        <w:gridCol w:w="1368"/>
        <w:gridCol w:w="1368"/>
        <w:gridCol w:w="1368"/>
        <w:tblGridChange w:id="603">
          <w:tblGrid>
            <w:gridCol w:w="1368"/>
            <w:gridCol w:w="1368"/>
            <w:gridCol w:w="1368"/>
          </w:tblGrid>
        </w:tblGridChange>
      </w:tblGrid>
      <w:tr w:rsidR="00DD72E7" w:rsidRPr="00840B6D" w14:paraId="4DDE83E9" w14:textId="77777777" w:rsidTr="00133667">
        <w:trPr>
          <w:jc w:val="center"/>
          <w:trPrChange w:id="604" w:author="&quot;sdent&quot;" w:date="2016-01-21T09:03:00Z">
            <w:trPr>
              <w:jc w:val="center"/>
            </w:trPr>
          </w:trPrChange>
        </w:trPr>
        <w:tc>
          <w:tcPr>
            <w:tcW w:w="1368" w:type="dxa"/>
            <w:shd w:val="clear" w:color="auto" w:fill="808080" w:themeFill="background1" w:themeFillShade="80"/>
            <w:tcMar>
              <w:top w:w="0" w:type="dxa"/>
              <w:left w:w="108" w:type="dxa"/>
              <w:bottom w:w="0" w:type="dxa"/>
              <w:right w:w="108" w:type="dxa"/>
            </w:tcMar>
            <w:vAlign w:val="center"/>
            <w:hideMark/>
            <w:tcPrChange w:id="605" w:author="&quot;sdent&quot;" w:date="2016-01-21T09:03:00Z">
              <w:tcPr>
                <w:tcW w:w="1368"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tcPrChange>
          </w:tcPr>
          <w:p w14:paraId="3829EA15" w14:textId="77777777" w:rsidR="00DD72E7" w:rsidRPr="00840B6D" w:rsidRDefault="00DD72E7" w:rsidP="00133667">
            <w:pPr>
              <w:jc w:val="center"/>
              <w:rPr>
                <w:b/>
                <w:color w:val="FFFFFF" w:themeColor="background1"/>
              </w:rPr>
            </w:pPr>
            <w:r w:rsidRPr="009C362B">
              <w:rPr>
                <w:b/>
                <w:color w:val="FFFFFF" w:themeColor="background1"/>
              </w:rPr>
              <w:t>Efficiency Level</w:t>
            </w:r>
          </w:p>
        </w:tc>
        <w:tc>
          <w:tcPr>
            <w:tcW w:w="1368" w:type="dxa"/>
            <w:shd w:val="clear" w:color="auto" w:fill="808080" w:themeFill="background1" w:themeFillShade="80"/>
            <w:tcMar>
              <w:top w:w="0" w:type="dxa"/>
              <w:left w:w="108" w:type="dxa"/>
              <w:bottom w:w="0" w:type="dxa"/>
              <w:right w:w="108" w:type="dxa"/>
            </w:tcMar>
            <w:vAlign w:val="center"/>
            <w:hideMark/>
            <w:tcPrChange w:id="606" w:author="&quot;sdent&quot;" w:date="2016-01-21T09:03:00Z">
              <w:tcPr>
                <w:tcW w:w="1368"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tcPrChange>
          </w:tcPr>
          <w:p w14:paraId="3B060C8F" w14:textId="77777777" w:rsidR="00DD72E7" w:rsidRPr="00840B6D" w:rsidRDefault="00DD72E7" w:rsidP="00133667">
            <w:pPr>
              <w:jc w:val="center"/>
              <w:rPr>
                <w:b/>
                <w:color w:val="FFFFFF" w:themeColor="background1"/>
              </w:rPr>
            </w:pPr>
            <w:r w:rsidRPr="009C362B">
              <w:rPr>
                <w:b/>
                <w:color w:val="FFFFFF" w:themeColor="background1"/>
              </w:rPr>
              <w:t>Top loading &gt;2.5 Cu ft</w:t>
            </w:r>
          </w:p>
        </w:tc>
        <w:tc>
          <w:tcPr>
            <w:tcW w:w="1368" w:type="dxa"/>
            <w:shd w:val="clear" w:color="auto" w:fill="808080" w:themeFill="background1" w:themeFillShade="80"/>
            <w:tcMar>
              <w:top w:w="0" w:type="dxa"/>
              <w:left w:w="108" w:type="dxa"/>
              <w:bottom w:w="0" w:type="dxa"/>
              <w:right w:w="108" w:type="dxa"/>
            </w:tcMar>
            <w:vAlign w:val="center"/>
            <w:hideMark/>
            <w:tcPrChange w:id="607" w:author="&quot;sdent&quot;" w:date="2016-01-21T09:03:00Z">
              <w:tcPr>
                <w:tcW w:w="1368"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tcPrChange>
          </w:tcPr>
          <w:p w14:paraId="721C971F" w14:textId="77777777" w:rsidR="00DD72E7" w:rsidRPr="00840B6D" w:rsidRDefault="00DD72E7" w:rsidP="00133667">
            <w:pPr>
              <w:jc w:val="center"/>
              <w:rPr>
                <w:b/>
                <w:color w:val="FFFFFF" w:themeColor="background1"/>
              </w:rPr>
            </w:pPr>
            <w:r w:rsidRPr="009C362B">
              <w:rPr>
                <w:b/>
                <w:color w:val="FFFFFF" w:themeColor="background1"/>
              </w:rPr>
              <w:t>Front Loading</w:t>
            </w:r>
            <w:r>
              <w:rPr>
                <w:b/>
                <w:color w:val="FFFFFF" w:themeColor="background1"/>
              </w:rPr>
              <w:t xml:space="preserve"> </w:t>
            </w:r>
            <w:r w:rsidRPr="00ED599E">
              <w:rPr>
                <w:b/>
                <w:color w:val="FFFFFF" w:themeColor="background1"/>
              </w:rPr>
              <w:t>&gt;2.5 Cu ft</w:t>
            </w:r>
          </w:p>
        </w:tc>
      </w:tr>
      <w:tr w:rsidR="00DD72E7" w:rsidRPr="00840B6D" w14:paraId="5F3E1406" w14:textId="77777777" w:rsidTr="00133667">
        <w:trPr>
          <w:jc w:val="center"/>
          <w:trPrChange w:id="608" w:author="Samuel Dent" w:date="2016-01-14T04:32:00Z">
            <w:trPr>
              <w:jc w:val="center"/>
            </w:trPr>
          </w:trPrChange>
        </w:trPr>
        <w:tc>
          <w:tcPr>
            <w:tcW w:w="1368" w:type="dxa"/>
            <w:tcMar>
              <w:top w:w="0" w:type="dxa"/>
              <w:left w:w="108" w:type="dxa"/>
              <w:bottom w:w="0" w:type="dxa"/>
              <w:right w:w="108" w:type="dxa"/>
            </w:tcMar>
            <w:vAlign w:val="center"/>
            <w:hideMark/>
            <w:tcPrChange w:id="609" w:author="Samuel Dent" w:date="2016-01-14T04:32:00Z">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6C776107" w14:textId="77777777" w:rsidR="00DD72E7" w:rsidRPr="00840B6D" w:rsidRDefault="00DD72E7" w:rsidP="00133667">
            <w:pPr>
              <w:jc w:val="center"/>
            </w:pPr>
            <w:r w:rsidRPr="009C362B">
              <w:t>Federal Standard</w:t>
            </w:r>
          </w:p>
        </w:tc>
        <w:tc>
          <w:tcPr>
            <w:tcW w:w="1368" w:type="dxa"/>
            <w:tcMar>
              <w:top w:w="0" w:type="dxa"/>
              <w:left w:w="108" w:type="dxa"/>
              <w:bottom w:w="0" w:type="dxa"/>
              <w:right w:w="108" w:type="dxa"/>
            </w:tcMar>
            <w:vAlign w:val="center"/>
            <w:hideMark/>
            <w:tcPrChange w:id="610" w:author="Samuel Dent" w:date="2016-01-14T04:32:00Z">
              <w:tcPr>
                <w:tcW w:w="1368"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3AD22C26" w14:textId="77777777" w:rsidR="00DD72E7" w:rsidRPr="00840B6D" w:rsidRDefault="00DD72E7" w:rsidP="00133667">
            <w:pPr>
              <w:jc w:val="center"/>
            </w:pPr>
            <w:r w:rsidRPr="009C362B">
              <w:t>1.29 IMEF, 8.4 IWF</w:t>
            </w:r>
          </w:p>
        </w:tc>
        <w:tc>
          <w:tcPr>
            <w:tcW w:w="1368" w:type="dxa"/>
            <w:tcMar>
              <w:top w:w="0" w:type="dxa"/>
              <w:left w:w="108" w:type="dxa"/>
              <w:bottom w:w="0" w:type="dxa"/>
              <w:right w:w="108" w:type="dxa"/>
            </w:tcMar>
            <w:vAlign w:val="center"/>
            <w:hideMark/>
            <w:tcPrChange w:id="611" w:author="Samuel Dent" w:date="2016-01-14T04:32:00Z">
              <w:tcPr>
                <w:tcW w:w="1368"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2BF48925" w14:textId="77777777" w:rsidR="00DD72E7" w:rsidRPr="00840B6D" w:rsidRDefault="00DD72E7" w:rsidP="00133667">
            <w:pPr>
              <w:jc w:val="center"/>
            </w:pPr>
            <w:r w:rsidRPr="009C362B">
              <w:t>1.84 IMEF, 4.7 IWF</w:t>
            </w:r>
          </w:p>
        </w:tc>
      </w:tr>
      <w:tr w:rsidR="00DD72E7" w:rsidRPr="00840B6D" w14:paraId="617DEEE3" w14:textId="77777777" w:rsidTr="00133667">
        <w:trPr>
          <w:trHeight w:val="421"/>
          <w:jc w:val="center"/>
          <w:trPrChange w:id="612" w:author="Samuel Dent" w:date="2016-01-14T04:32:00Z">
            <w:trPr>
              <w:trHeight w:val="421"/>
              <w:jc w:val="center"/>
            </w:trPr>
          </w:trPrChange>
        </w:trPr>
        <w:tc>
          <w:tcPr>
            <w:tcW w:w="1368" w:type="dxa"/>
            <w:tcMar>
              <w:top w:w="0" w:type="dxa"/>
              <w:left w:w="108" w:type="dxa"/>
              <w:bottom w:w="0" w:type="dxa"/>
              <w:right w:w="108" w:type="dxa"/>
            </w:tcMar>
            <w:vAlign w:val="center"/>
            <w:hideMark/>
            <w:tcPrChange w:id="613" w:author="Samuel Dent" w:date="2016-01-14T04:32:00Z">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6B93243C" w14:textId="77777777" w:rsidR="00DD72E7" w:rsidRPr="00840B6D" w:rsidRDefault="00DD72E7" w:rsidP="00133667">
            <w:pPr>
              <w:jc w:val="center"/>
            </w:pPr>
            <w:r w:rsidRPr="009C362B">
              <w:t>ENERGY STAR</w:t>
            </w:r>
          </w:p>
        </w:tc>
        <w:tc>
          <w:tcPr>
            <w:tcW w:w="1368" w:type="dxa"/>
            <w:tcMar>
              <w:top w:w="0" w:type="dxa"/>
              <w:left w:w="108" w:type="dxa"/>
              <w:bottom w:w="0" w:type="dxa"/>
              <w:right w:w="108" w:type="dxa"/>
            </w:tcMar>
            <w:vAlign w:val="center"/>
            <w:hideMark/>
            <w:tcPrChange w:id="614" w:author="Samuel Dent" w:date="2016-01-14T04:32:00Z">
              <w:tcPr>
                <w:tcW w:w="1368"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06E20DE2" w14:textId="77777777" w:rsidR="00DD72E7" w:rsidRPr="00840B6D" w:rsidRDefault="00DD72E7" w:rsidP="00133667">
            <w:pPr>
              <w:jc w:val="center"/>
            </w:pPr>
            <w:r w:rsidRPr="009C362B">
              <w:t>2.06 IMEF, 4.3 IWF</w:t>
            </w:r>
          </w:p>
        </w:tc>
        <w:tc>
          <w:tcPr>
            <w:tcW w:w="1368" w:type="dxa"/>
            <w:tcMar>
              <w:top w:w="0" w:type="dxa"/>
              <w:left w:w="108" w:type="dxa"/>
              <w:bottom w:w="0" w:type="dxa"/>
              <w:right w:w="108" w:type="dxa"/>
            </w:tcMar>
            <w:vAlign w:val="center"/>
            <w:hideMark/>
            <w:tcPrChange w:id="615" w:author="Samuel Dent" w:date="2016-01-14T04:32:00Z">
              <w:tcPr>
                <w:tcW w:w="1368"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293B42C9" w14:textId="77777777" w:rsidR="00DD72E7" w:rsidRPr="00840B6D" w:rsidRDefault="00DD72E7" w:rsidP="00133667">
            <w:pPr>
              <w:jc w:val="center"/>
            </w:pPr>
            <w:r w:rsidRPr="009C362B">
              <w:t>2.38 IMEF, 3.7 IWF</w:t>
            </w:r>
          </w:p>
        </w:tc>
      </w:tr>
      <w:tr w:rsidR="00DD72E7" w:rsidRPr="00840B6D" w14:paraId="6F1181BF" w14:textId="77777777" w:rsidTr="00133667">
        <w:trPr>
          <w:jc w:val="center"/>
          <w:trPrChange w:id="616" w:author="Samuel Dent" w:date="2016-01-14T04:32:00Z">
            <w:trPr>
              <w:jc w:val="center"/>
            </w:trPr>
          </w:trPrChange>
        </w:trPr>
        <w:tc>
          <w:tcPr>
            <w:tcW w:w="1368" w:type="dxa"/>
            <w:tcMar>
              <w:top w:w="0" w:type="dxa"/>
              <w:left w:w="108" w:type="dxa"/>
              <w:bottom w:w="0" w:type="dxa"/>
              <w:right w:w="108" w:type="dxa"/>
            </w:tcMar>
            <w:vAlign w:val="center"/>
            <w:hideMark/>
            <w:tcPrChange w:id="617" w:author="Samuel Dent" w:date="2016-01-14T04:32:00Z">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37425A73" w14:textId="77777777" w:rsidR="00DD72E7" w:rsidRPr="00840B6D" w:rsidRDefault="00DD72E7" w:rsidP="00133667">
            <w:pPr>
              <w:jc w:val="center"/>
            </w:pPr>
            <w:r w:rsidRPr="009C362B">
              <w:t>ENERGY STAR Most Efficient</w:t>
            </w:r>
          </w:p>
        </w:tc>
        <w:tc>
          <w:tcPr>
            <w:tcW w:w="1368" w:type="dxa"/>
            <w:tcMar>
              <w:top w:w="0" w:type="dxa"/>
              <w:left w:w="108" w:type="dxa"/>
              <w:bottom w:w="0" w:type="dxa"/>
              <w:right w:w="108" w:type="dxa"/>
            </w:tcMar>
            <w:vAlign w:val="center"/>
            <w:hideMark/>
            <w:tcPrChange w:id="618" w:author="Samuel Dent" w:date="2016-01-14T04:32:00Z">
              <w:tcPr>
                <w:tcW w:w="1368"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0794BB68" w14:textId="77777777" w:rsidR="00DD72E7" w:rsidRPr="00840B6D" w:rsidRDefault="00DD72E7" w:rsidP="00133667">
            <w:pPr>
              <w:jc w:val="center"/>
            </w:pPr>
            <w:r w:rsidRPr="009C362B">
              <w:t>2.76 IMEF, 3.5 IWF</w:t>
            </w:r>
          </w:p>
        </w:tc>
        <w:tc>
          <w:tcPr>
            <w:tcW w:w="1368" w:type="dxa"/>
            <w:tcMar>
              <w:top w:w="0" w:type="dxa"/>
              <w:left w:w="108" w:type="dxa"/>
              <w:bottom w:w="0" w:type="dxa"/>
              <w:right w:w="108" w:type="dxa"/>
            </w:tcMar>
            <w:vAlign w:val="center"/>
            <w:hideMark/>
            <w:tcPrChange w:id="619" w:author="Samuel Dent" w:date="2016-01-14T04:32:00Z">
              <w:tcPr>
                <w:tcW w:w="1368"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6FE63F26" w14:textId="77777777" w:rsidR="00DD72E7" w:rsidRPr="00840B6D" w:rsidRDefault="00DD72E7" w:rsidP="00133667">
            <w:pPr>
              <w:jc w:val="center"/>
            </w:pPr>
            <w:r w:rsidRPr="009C362B">
              <w:t>2.74 IMEF, 3.2IWF</w:t>
            </w:r>
          </w:p>
        </w:tc>
      </w:tr>
    </w:tbl>
    <w:p w14:paraId="0DAB80CA" w14:textId="77777777" w:rsidR="00DD72E7" w:rsidRPr="00840B6D" w:rsidRDefault="00DD72E7" w:rsidP="00DD72E7">
      <w:pPr>
        <w:spacing w:after="240"/>
        <w:rPr>
          <w:rFonts w:cstheme="minorHAnsi"/>
        </w:rPr>
      </w:pPr>
    </w:p>
    <w:p w14:paraId="0778775D" w14:textId="77777777" w:rsidR="00DD72E7" w:rsidRPr="00840B6D" w:rsidRDefault="00DD72E7" w:rsidP="00DD72E7">
      <w:pPr>
        <w:keepNext/>
        <w:keepLines/>
        <w:spacing w:before="200"/>
        <w:outlineLvl w:val="5"/>
        <w:rPr>
          <w:rFonts w:eastAsiaTheme="majorEastAsia"/>
          <w:b/>
          <w:iCs/>
          <w:smallCaps/>
          <w:sz w:val="22"/>
        </w:rPr>
      </w:pPr>
      <w:r w:rsidRPr="00840B6D">
        <w:rPr>
          <w:rFonts w:eastAsiaTheme="majorEastAsia" w:cstheme="majorBidi"/>
          <w:b/>
          <w:iCs/>
          <w:smallCaps/>
          <w:sz w:val="22"/>
        </w:rPr>
        <w:t>Deemed Lifetime of Efficient Equipment</w:t>
      </w:r>
    </w:p>
    <w:p w14:paraId="3387E42E" w14:textId="77777777" w:rsidR="00DD72E7" w:rsidRPr="00840B6D" w:rsidRDefault="00DD72E7" w:rsidP="00DD72E7">
      <w:pPr>
        <w:spacing w:after="240"/>
        <w:rPr>
          <w:rFonts w:cstheme="minorHAnsi"/>
          <w:noProof/>
        </w:rPr>
      </w:pPr>
      <w:r w:rsidRPr="00840B6D">
        <w:rPr>
          <w:rFonts w:cstheme="minorHAnsi"/>
        </w:rPr>
        <w:t>The expected measure life is assumed to be 14</w:t>
      </w:r>
      <w:r w:rsidRPr="00840B6D">
        <w:rPr>
          <w:rFonts w:cstheme="minorHAnsi"/>
          <w:noProof/>
        </w:rPr>
        <w:t xml:space="preserve"> years</w:t>
      </w:r>
      <w:r w:rsidRPr="00840B6D">
        <w:rPr>
          <w:rFonts w:ascii="Arial" w:hAnsi="Arial"/>
          <w:noProof/>
          <w:vertAlign w:val="superscript"/>
        </w:rPr>
        <w:footnoteReference w:id="11"/>
      </w:r>
      <w:r w:rsidRPr="00840B6D">
        <w:rPr>
          <w:rFonts w:cstheme="minorHAnsi"/>
          <w:noProof/>
        </w:rPr>
        <w:t>.</w:t>
      </w:r>
    </w:p>
    <w:p w14:paraId="7F4997CB" w14:textId="77777777" w:rsidR="00DD72E7" w:rsidRPr="00840B6D" w:rsidRDefault="00DD72E7" w:rsidP="00DD72E7">
      <w:pPr>
        <w:keepNext/>
        <w:keepLines/>
        <w:spacing w:before="200"/>
        <w:outlineLvl w:val="5"/>
        <w:rPr>
          <w:rFonts w:eastAsiaTheme="majorEastAsia"/>
          <w:b/>
          <w:iCs/>
          <w:smallCaps/>
          <w:sz w:val="22"/>
        </w:rPr>
      </w:pPr>
      <w:r w:rsidRPr="00840B6D">
        <w:rPr>
          <w:rFonts w:eastAsiaTheme="majorEastAsia" w:cstheme="majorBidi"/>
          <w:b/>
          <w:iCs/>
          <w:smallCaps/>
          <w:sz w:val="22"/>
        </w:rPr>
        <w:t xml:space="preserve">Deemed Measure Cost </w:t>
      </w:r>
    </w:p>
    <w:p w14:paraId="455133D7" w14:textId="77777777" w:rsidR="00DD72E7" w:rsidRPr="00840B6D" w:rsidRDefault="00DD72E7" w:rsidP="00DD72E7">
      <w:pPr>
        <w:spacing w:after="240"/>
        <w:rPr>
          <w:rFonts w:cstheme="minorHAnsi"/>
        </w:rPr>
      </w:pPr>
      <w:r w:rsidRPr="00840B6D">
        <w:rPr>
          <w:rFonts w:cstheme="minorHAnsi"/>
        </w:rPr>
        <w:t>The incremental cost for an ENERGY STAR unit is assumed to be $65 and for an ENERGY STAR Most Efficient unit it is $210</w:t>
      </w:r>
      <w:r w:rsidRPr="00840B6D">
        <w:rPr>
          <w:rFonts w:ascii="Arial" w:hAnsi="Arial"/>
          <w:iCs/>
          <w:vertAlign w:val="superscript"/>
        </w:rPr>
        <w:footnoteReference w:id="12"/>
      </w:r>
      <w:r w:rsidRPr="00840B6D">
        <w:rPr>
          <w:rFonts w:cstheme="minorHAnsi"/>
        </w:rPr>
        <w:t>.</w:t>
      </w:r>
    </w:p>
    <w:p w14:paraId="573EAAED" w14:textId="77777777" w:rsidR="00DD72E7" w:rsidRPr="00840B6D" w:rsidRDefault="00DD72E7" w:rsidP="00DD72E7">
      <w:pPr>
        <w:keepNext/>
        <w:keepLines/>
        <w:spacing w:before="200"/>
        <w:outlineLvl w:val="5"/>
        <w:rPr>
          <w:rFonts w:eastAsiaTheme="majorEastAsia"/>
          <w:b/>
          <w:iCs/>
          <w:smallCaps/>
          <w:sz w:val="22"/>
        </w:rPr>
      </w:pPr>
      <w:r w:rsidRPr="00840B6D">
        <w:rPr>
          <w:rFonts w:eastAsiaTheme="majorEastAsia" w:cstheme="majorBidi"/>
          <w:b/>
          <w:iCs/>
          <w:smallCaps/>
          <w:sz w:val="22"/>
        </w:rPr>
        <w:lastRenderedPageBreak/>
        <w:t>Deemed O&amp;M Cost Adjustments</w:t>
      </w:r>
    </w:p>
    <w:p w14:paraId="1A302E8D" w14:textId="77777777" w:rsidR="00DD72E7" w:rsidRPr="00840B6D" w:rsidRDefault="00DD72E7" w:rsidP="00DD72E7">
      <w:pPr>
        <w:spacing w:after="240"/>
        <w:rPr>
          <w:rFonts w:cstheme="minorHAnsi"/>
        </w:rPr>
      </w:pPr>
      <w:r w:rsidRPr="00840B6D">
        <w:rPr>
          <w:rFonts w:cstheme="minorHAnsi"/>
        </w:rPr>
        <w:t>N/A</w:t>
      </w:r>
    </w:p>
    <w:p w14:paraId="457692A4" w14:textId="77777777" w:rsidR="00DD72E7" w:rsidRPr="00840B6D" w:rsidRDefault="00DD72E7" w:rsidP="00DD72E7">
      <w:pPr>
        <w:keepNext/>
        <w:keepLines/>
        <w:spacing w:before="200"/>
        <w:outlineLvl w:val="5"/>
        <w:rPr>
          <w:rFonts w:eastAsiaTheme="majorEastAsia"/>
          <w:b/>
          <w:iCs/>
          <w:smallCaps/>
          <w:sz w:val="22"/>
        </w:rPr>
      </w:pPr>
      <w:r w:rsidRPr="00840B6D">
        <w:rPr>
          <w:rFonts w:eastAsiaTheme="majorEastAsia" w:cstheme="majorBidi"/>
          <w:b/>
          <w:iCs/>
          <w:smallCaps/>
          <w:sz w:val="22"/>
        </w:rPr>
        <w:t>Loadshape</w:t>
      </w:r>
    </w:p>
    <w:p w14:paraId="70E478FD" w14:textId="77777777" w:rsidR="00DD72E7" w:rsidRPr="00840B6D" w:rsidRDefault="00DD72E7" w:rsidP="00DD72E7">
      <w:pPr>
        <w:widowControl/>
        <w:rPr>
          <w:rFonts w:cstheme="minorHAnsi"/>
          <w:color w:val="000000"/>
          <w:szCs w:val="20"/>
        </w:rPr>
      </w:pPr>
      <w:r w:rsidRPr="00840B6D">
        <w:rPr>
          <w:rFonts w:cstheme="minorHAnsi"/>
          <w:color w:val="000000"/>
          <w:szCs w:val="20"/>
        </w:rPr>
        <w:t>Loadshape R01 - Residential Clothes Washer</w:t>
      </w:r>
    </w:p>
    <w:p w14:paraId="080272D5" w14:textId="77777777" w:rsidR="00DD72E7" w:rsidRPr="00840B6D" w:rsidRDefault="00DD72E7" w:rsidP="00DD72E7">
      <w:pPr>
        <w:keepNext/>
        <w:keepLines/>
        <w:spacing w:before="200"/>
        <w:outlineLvl w:val="5"/>
        <w:rPr>
          <w:rFonts w:eastAsiaTheme="majorEastAsia"/>
          <w:b/>
          <w:iCs/>
          <w:smallCaps/>
          <w:sz w:val="22"/>
          <w:szCs w:val="18"/>
        </w:rPr>
      </w:pPr>
      <w:r w:rsidRPr="00840B6D">
        <w:rPr>
          <w:rFonts w:eastAsiaTheme="majorEastAsia" w:cstheme="majorBidi"/>
          <w:b/>
          <w:iCs/>
          <w:smallCaps/>
          <w:sz w:val="22"/>
        </w:rPr>
        <w:t>Coincidence Factor</w:t>
      </w:r>
    </w:p>
    <w:p w14:paraId="60FBFEAA" w14:textId="77777777" w:rsidR="00DD72E7" w:rsidRPr="00840B6D" w:rsidRDefault="00DD72E7" w:rsidP="00DD72E7">
      <w:pPr>
        <w:spacing w:after="240"/>
        <w:rPr>
          <w:rFonts w:cstheme="minorHAnsi"/>
        </w:rPr>
      </w:pPr>
      <w:r w:rsidRPr="00840B6D">
        <w:rPr>
          <w:rFonts w:cstheme="minorHAnsi"/>
        </w:rPr>
        <w:t>The coincidence factor for this measure is 3.8%</w:t>
      </w:r>
      <w:r w:rsidRPr="00840B6D">
        <w:rPr>
          <w:rFonts w:ascii="Arial" w:hAnsi="Arial"/>
          <w:vertAlign w:val="superscript"/>
        </w:rPr>
        <w:footnoteReference w:id="13"/>
      </w:r>
      <w:r w:rsidRPr="00840B6D">
        <w:rPr>
          <w:rFonts w:cstheme="minorHAnsi"/>
        </w:rPr>
        <w:t>.</w:t>
      </w:r>
    </w:p>
    <w:p w14:paraId="3E659CD2" w14:textId="77777777" w:rsidR="00DD72E7" w:rsidRPr="00840B6D" w:rsidRDefault="00DD72E7" w:rsidP="00DD72E7">
      <w:pPr>
        <w:pBdr>
          <w:top w:val="double" w:sz="4" w:space="1" w:color="auto"/>
          <w:bottom w:val="double" w:sz="4" w:space="1" w:color="auto"/>
        </w:pBdr>
        <w:spacing w:after="240"/>
        <w:jc w:val="center"/>
        <w:rPr>
          <w:rFonts w:cstheme="minorHAnsi"/>
          <w:b/>
          <w:sz w:val="22"/>
        </w:rPr>
      </w:pPr>
      <w:r w:rsidRPr="00840B6D">
        <w:rPr>
          <w:rFonts w:cstheme="minorHAnsi"/>
          <w:b/>
          <w:sz w:val="22"/>
        </w:rPr>
        <w:t>Algorithm</w:t>
      </w:r>
    </w:p>
    <w:p w14:paraId="5B3DEEB1" w14:textId="77777777" w:rsidR="00DD72E7" w:rsidRPr="00840B6D" w:rsidRDefault="00DD72E7" w:rsidP="00DD72E7">
      <w:pPr>
        <w:keepNext/>
        <w:keepLines/>
        <w:spacing w:before="200"/>
        <w:outlineLvl w:val="5"/>
        <w:rPr>
          <w:rFonts w:eastAsiaTheme="majorEastAsia" w:cstheme="majorBidi"/>
          <w:b/>
          <w:iCs/>
          <w:smallCaps/>
          <w:sz w:val="22"/>
        </w:rPr>
      </w:pPr>
      <w:r w:rsidRPr="00840B6D">
        <w:rPr>
          <w:rFonts w:eastAsiaTheme="majorEastAsia" w:cstheme="majorBidi"/>
          <w:b/>
          <w:iCs/>
          <w:smallCaps/>
          <w:sz w:val="22"/>
        </w:rPr>
        <w:t xml:space="preserve">Calculation of Savings </w:t>
      </w:r>
    </w:p>
    <w:p w14:paraId="71FAE44C" w14:textId="77777777" w:rsidR="00DD72E7" w:rsidRPr="00840B6D" w:rsidRDefault="00DD72E7" w:rsidP="00DD72E7">
      <w:pPr>
        <w:keepNext/>
        <w:keepLines/>
        <w:spacing w:before="200"/>
        <w:outlineLvl w:val="5"/>
        <w:rPr>
          <w:rFonts w:eastAsiaTheme="majorEastAsia" w:cstheme="majorBidi"/>
          <w:b/>
          <w:iCs/>
          <w:smallCaps/>
          <w:sz w:val="22"/>
        </w:rPr>
      </w:pPr>
      <w:r w:rsidRPr="00840B6D">
        <w:rPr>
          <w:rFonts w:eastAsiaTheme="majorEastAsia" w:cstheme="majorBidi"/>
          <w:b/>
          <w:iCs/>
          <w:smallCaps/>
          <w:sz w:val="22"/>
        </w:rPr>
        <w:t>Electric Energy Savings</w:t>
      </w:r>
    </w:p>
    <w:p w14:paraId="41153C4F" w14:textId="77777777" w:rsidR="00DD72E7" w:rsidRPr="00840B6D" w:rsidRDefault="00DD72E7" w:rsidP="00DD72E7">
      <w:pPr>
        <w:numPr>
          <w:ilvl w:val="0"/>
          <w:numId w:val="27"/>
        </w:numPr>
        <w:spacing w:after="240"/>
        <w:contextualSpacing/>
        <w:rPr>
          <w:rFonts w:cstheme="minorHAnsi"/>
          <w:noProof/>
        </w:rPr>
      </w:pPr>
      <w:r w:rsidRPr="00840B6D">
        <w:rPr>
          <w:rFonts w:cstheme="minorHAnsi"/>
          <w:noProof/>
        </w:rPr>
        <w:t xml:space="preserve">Calculate clothes washer savings based on Modified Energy Factor (MEF). </w:t>
      </w:r>
    </w:p>
    <w:p w14:paraId="66B7708C" w14:textId="77777777" w:rsidR="00DD72E7" w:rsidRPr="00840B6D" w:rsidRDefault="00DD72E7" w:rsidP="00DD72E7">
      <w:pPr>
        <w:spacing w:after="240"/>
        <w:ind w:left="1440"/>
        <w:rPr>
          <w:rFonts w:cstheme="minorHAnsi"/>
          <w:noProof/>
        </w:rPr>
      </w:pPr>
      <w:r w:rsidRPr="00840B6D">
        <w:rPr>
          <w:rFonts w:cstheme="minorHAnsi"/>
          <w:noProof/>
        </w:rPr>
        <w:t xml:space="preserve">The Modified Energy Factor (MEF) includes unit operation, water heating and drying energy use: </w:t>
      </w:r>
      <w:r w:rsidRPr="00840B6D">
        <w:rPr>
          <w:rFonts w:cstheme="minorHAnsi"/>
          <w:i/>
          <w:noProof/>
        </w:rPr>
        <w:t>"MEF is the quotient of the capacity of the clothes container, C, divided by the total clothes washer energy consumption per cycle, with such energy consumption expressed as the sum of the machine electrical energy consumption, M, the hot water energy consumption, E, and the energy required for removal of the remaining moisture in the wash load, D"</w:t>
      </w:r>
      <w:r w:rsidRPr="00840B6D">
        <w:rPr>
          <w:rFonts w:cstheme="minorHAnsi"/>
          <w:noProof/>
        </w:rPr>
        <w:t xml:space="preserve"> </w:t>
      </w:r>
      <w:r w:rsidRPr="00840B6D">
        <w:rPr>
          <w:rFonts w:ascii="Arial" w:hAnsi="Arial"/>
          <w:noProof/>
          <w:vertAlign w:val="superscript"/>
        </w:rPr>
        <w:footnoteReference w:id="14"/>
      </w:r>
      <w:r w:rsidRPr="00840B6D">
        <w:rPr>
          <w:rFonts w:cstheme="minorHAnsi"/>
          <w:noProof/>
        </w:rPr>
        <w:t xml:space="preserve">. </w:t>
      </w:r>
    </w:p>
    <w:p w14:paraId="2665A080" w14:textId="77777777" w:rsidR="00DD72E7" w:rsidRPr="00840B6D" w:rsidRDefault="00DD72E7" w:rsidP="00DD72E7">
      <w:pPr>
        <w:spacing w:after="240"/>
        <w:ind w:left="1440"/>
        <w:rPr>
          <w:rFonts w:cstheme="minorHAnsi"/>
          <w:noProof/>
        </w:rPr>
      </w:pPr>
      <w:r w:rsidRPr="00840B6D">
        <w:rPr>
          <w:rFonts w:cstheme="minorHAnsi"/>
          <w:noProof/>
        </w:rPr>
        <w:t>The hot water and dryer savings calculated here assumes electric DHW and Dryer (this will be separated in Step 2).</w:t>
      </w:r>
    </w:p>
    <w:p w14:paraId="23CB08B9" w14:textId="77777777" w:rsidR="00DD72E7" w:rsidRPr="00840B6D" w:rsidRDefault="00DD72E7" w:rsidP="00DD72E7">
      <w:pPr>
        <w:spacing w:after="240"/>
        <w:ind w:left="2160" w:hanging="1440"/>
        <w:rPr>
          <w:rFonts w:cstheme="minorHAnsi"/>
          <w:noProof/>
        </w:rPr>
      </w:pPr>
      <w:r w:rsidRPr="00840B6D">
        <w:rPr>
          <w:rFonts w:cstheme="minorHAnsi"/>
          <w:noProof/>
        </w:rPr>
        <w:t>IMEFsavings</w:t>
      </w:r>
      <w:r w:rsidRPr="00840B6D">
        <w:rPr>
          <w:rFonts w:ascii="Arial" w:hAnsi="Arial"/>
          <w:noProof/>
          <w:vertAlign w:val="superscript"/>
        </w:rPr>
        <w:footnoteReference w:id="15"/>
      </w:r>
      <w:r w:rsidRPr="00840B6D">
        <w:rPr>
          <w:rFonts w:cstheme="minorHAnsi"/>
          <w:noProof/>
        </w:rPr>
        <w:tab/>
        <w:t xml:space="preserve">= Capacity * (1/IMEFbase - 1/IMEFeff) * Ncycles </w:t>
      </w:r>
    </w:p>
    <w:p w14:paraId="3F1A59DA" w14:textId="77777777" w:rsidR="00DD72E7" w:rsidRPr="00840B6D" w:rsidRDefault="00DD72E7" w:rsidP="00DD72E7">
      <w:pPr>
        <w:spacing w:after="240"/>
        <w:rPr>
          <w:rFonts w:cstheme="minorHAnsi"/>
          <w:noProof/>
        </w:rPr>
      </w:pPr>
      <w:r w:rsidRPr="00840B6D">
        <w:rPr>
          <w:rFonts w:cstheme="minorHAnsi"/>
          <w:noProof/>
        </w:rPr>
        <w:t>Where</w:t>
      </w:r>
    </w:p>
    <w:p w14:paraId="70F5E652" w14:textId="77777777" w:rsidR="00DD72E7" w:rsidRPr="00840B6D" w:rsidRDefault="00DD72E7" w:rsidP="00DD72E7">
      <w:pPr>
        <w:spacing w:after="240"/>
        <w:ind w:left="720"/>
        <w:rPr>
          <w:rFonts w:cstheme="minorHAnsi"/>
          <w:noProof/>
        </w:rPr>
      </w:pPr>
      <w:r w:rsidRPr="00840B6D">
        <w:rPr>
          <w:rFonts w:cstheme="minorHAnsi"/>
          <w:noProof/>
        </w:rPr>
        <w:t>Capacity</w:t>
      </w:r>
      <w:r w:rsidRPr="00840B6D">
        <w:rPr>
          <w:rFonts w:cstheme="minorHAnsi"/>
          <w:noProof/>
        </w:rPr>
        <w:tab/>
      </w:r>
      <w:r w:rsidRPr="00840B6D">
        <w:rPr>
          <w:rFonts w:cstheme="minorHAnsi"/>
          <w:noProof/>
        </w:rPr>
        <w:tab/>
        <w:t>= Clothes Washer capacity (cubic feet)</w:t>
      </w:r>
    </w:p>
    <w:p w14:paraId="2491C7BC" w14:textId="77777777" w:rsidR="00DD72E7" w:rsidRPr="00840B6D" w:rsidRDefault="00DD72E7" w:rsidP="00DD72E7">
      <w:pPr>
        <w:spacing w:after="240"/>
        <w:ind w:left="720" w:hanging="720"/>
        <w:rPr>
          <w:rFonts w:cstheme="minorHAnsi"/>
          <w:noProof/>
          <w:vertAlign w:val="superscript"/>
        </w:rPr>
      </w:pPr>
      <w:r w:rsidRPr="00840B6D">
        <w:rPr>
          <w:rFonts w:cstheme="minorHAnsi"/>
          <w:noProof/>
        </w:rPr>
        <w:tab/>
      </w:r>
      <w:r w:rsidRPr="00840B6D">
        <w:rPr>
          <w:rFonts w:cstheme="minorHAnsi"/>
          <w:noProof/>
        </w:rPr>
        <w:tab/>
      </w:r>
      <w:r w:rsidRPr="00840B6D">
        <w:rPr>
          <w:rFonts w:cstheme="minorHAnsi"/>
          <w:noProof/>
        </w:rPr>
        <w:tab/>
        <w:t>= Actual. If capacity is unknown assume 3.45 cubic feet</w:t>
      </w:r>
      <w:r w:rsidRPr="00840B6D">
        <w:rPr>
          <w:rFonts w:cstheme="minorHAnsi"/>
          <w:noProof/>
          <w:vertAlign w:val="superscript"/>
        </w:rPr>
        <w:t xml:space="preserve"> </w:t>
      </w:r>
      <w:r w:rsidRPr="00840B6D">
        <w:rPr>
          <w:rFonts w:ascii="Arial" w:hAnsi="Arial"/>
          <w:noProof/>
          <w:vertAlign w:val="superscript"/>
        </w:rPr>
        <w:footnoteReference w:id="16"/>
      </w:r>
    </w:p>
    <w:p w14:paraId="07A8392A" w14:textId="77777777" w:rsidR="00DD72E7" w:rsidRPr="00840B6D" w:rsidRDefault="00DD72E7" w:rsidP="00DD72E7">
      <w:pPr>
        <w:spacing w:after="240"/>
        <w:ind w:left="720"/>
        <w:rPr>
          <w:rFonts w:cstheme="minorHAnsi"/>
          <w:noProof/>
        </w:rPr>
      </w:pPr>
      <w:r w:rsidRPr="00840B6D">
        <w:rPr>
          <w:rFonts w:cstheme="minorHAnsi"/>
          <w:noProof/>
        </w:rPr>
        <w:t>IMEFbase</w:t>
      </w:r>
      <w:r w:rsidRPr="00840B6D">
        <w:rPr>
          <w:rFonts w:cstheme="minorHAnsi"/>
          <w:noProof/>
        </w:rPr>
        <w:tab/>
        <w:t>= Integrated Modified Energy Factor of baseline unit</w:t>
      </w:r>
    </w:p>
    <w:p w14:paraId="5BA5A6C5" w14:textId="77777777" w:rsidR="00DD72E7" w:rsidRPr="00840B6D" w:rsidRDefault="00DD72E7" w:rsidP="00DD72E7">
      <w:pPr>
        <w:spacing w:after="240"/>
        <w:ind w:left="1440" w:firstLine="720"/>
        <w:rPr>
          <w:rFonts w:cstheme="minorHAnsi"/>
          <w:noProof/>
        </w:rPr>
      </w:pPr>
      <w:r w:rsidRPr="00840B6D">
        <w:rPr>
          <w:rFonts w:cstheme="minorHAnsi"/>
          <w:noProof/>
        </w:rPr>
        <w:t>= 1.66</w:t>
      </w:r>
      <w:r w:rsidRPr="00840B6D">
        <w:rPr>
          <w:rFonts w:ascii="Arial" w:hAnsi="Arial"/>
          <w:noProof/>
          <w:vertAlign w:val="superscript"/>
        </w:rPr>
        <w:footnoteReference w:id="17"/>
      </w:r>
    </w:p>
    <w:p w14:paraId="7CFBBB57" w14:textId="77777777" w:rsidR="00DD72E7" w:rsidRPr="00840B6D" w:rsidRDefault="00DD72E7" w:rsidP="00DD72E7">
      <w:pPr>
        <w:spacing w:after="240"/>
        <w:ind w:left="720"/>
        <w:rPr>
          <w:rFonts w:cstheme="minorHAnsi"/>
          <w:noProof/>
        </w:rPr>
      </w:pPr>
      <w:r w:rsidRPr="00840B6D">
        <w:rPr>
          <w:rFonts w:cstheme="minorHAnsi"/>
          <w:noProof/>
        </w:rPr>
        <w:t xml:space="preserve">IMEFeff </w:t>
      </w:r>
      <w:r w:rsidRPr="00840B6D">
        <w:rPr>
          <w:rFonts w:cstheme="minorHAnsi"/>
          <w:noProof/>
        </w:rPr>
        <w:tab/>
      </w:r>
      <w:r w:rsidRPr="00840B6D">
        <w:rPr>
          <w:rFonts w:cstheme="minorHAnsi"/>
          <w:noProof/>
        </w:rPr>
        <w:tab/>
        <w:t xml:space="preserve">= Integrated Modified Energy Factor of efficient unit </w:t>
      </w:r>
    </w:p>
    <w:p w14:paraId="604EE866" w14:textId="77777777" w:rsidR="00DD72E7" w:rsidRPr="00840B6D" w:rsidRDefault="00DD72E7" w:rsidP="00DD72E7">
      <w:pPr>
        <w:spacing w:after="240"/>
        <w:ind w:left="720"/>
        <w:rPr>
          <w:rFonts w:cstheme="minorHAnsi"/>
          <w:noProof/>
        </w:rPr>
      </w:pPr>
      <w:r w:rsidRPr="00840B6D">
        <w:rPr>
          <w:rFonts w:cstheme="minorHAnsi"/>
          <w:noProof/>
        </w:rPr>
        <w:tab/>
      </w:r>
      <w:r w:rsidRPr="00840B6D">
        <w:rPr>
          <w:rFonts w:cstheme="minorHAnsi"/>
          <w:noProof/>
        </w:rPr>
        <w:tab/>
        <w:t>= Actual. If unknown assume average values provided below.</w:t>
      </w:r>
    </w:p>
    <w:p w14:paraId="4E366B31" w14:textId="77777777" w:rsidR="00DD72E7" w:rsidRPr="00840B6D" w:rsidRDefault="00DD72E7" w:rsidP="00DD72E7">
      <w:pPr>
        <w:spacing w:after="240"/>
        <w:ind w:left="720"/>
        <w:rPr>
          <w:rFonts w:cstheme="minorHAnsi"/>
          <w:noProof/>
        </w:rPr>
      </w:pPr>
      <w:r w:rsidRPr="00840B6D">
        <w:rPr>
          <w:rFonts w:cstheme="minorHAnsi"/>
          <w:noProof/>
        </w:rPr>
        <w:t xml:space="preserve">Ncycles </w:t>
      </w:r>
      <w:r w:rsidRPr="00840B6D">
        <w:rPr>
          <w:rFonts w:cstheme="minorHAnsi"/>
          <w:noProof/>
        </w:rPr>
        <w:tab/>
      </w:r>
      <w:r w:rsidRPr="00840B6D">
        <w:rPr>
          <w:rFonts w:cstheme="minorHAnsi"/>
          <w:noProof/>
        </w:rPr>
        <w:tab/>
        <w:t>= Number of Cycles per year</w:t>
      </w:r>
    </w:p>
    <w:p w14:paraId="18BB2459" w14:textId="77777777" w:rsidR="00DD72E7" w:rsidRPr="00840B6D" w:rsidRDefault="00DD72E7" w:rsidP="00DD72E7">
      <w:pPr>
        <w:spacing w:after="240"/>
        <w:ind w:left="1440" w:firstLine="720"/>
        <w:rPr>
          <w:rFonts w:cstheme="minorHAnsi"/>
          <w:noProof/>
        </w:rPr>
      </w:pPr>
      <w:r w:rsidRPr="00840B6D">
        <w:rPr>
          <w:rFonts w:cstheme="minorHAnsi"/>
          <w:noProof/>
        </w:rPr>
        <w:lastRenderedPageBreak/>
        <w:t>= 295</w:t>
      </w:r>
      <w:r w:rsidRPr="00840B6D">
        <w:rPr>
          <w:rFonts w:ascii="Arial" w:hAnsi="Arial"/>
          <w:noProof/>
          <w:vertAlign w:val="superscript"/>
        </w:rPr>
        <w:footnoteReference w:id="18"/>
      </w:r>
    </w:p>
    <w:p w14:paraId="5E6E333C" w14:textId="77777777" w:rsidR="00DD72E7" w:rsidRPr="00840B6D" w:rsidRDefault="00DD72E7" w:rsidP="00DD72E7">
      <w:pPr>
        <w:spacing w:after="240"/>
        <w:ind w:left="720" w:firstLine="720"/>
        <w:rPr>
          <w:rFonts w:cstheme="minorHAnsi"/>
          <w:noProof/>
        </w:rPr>
      </w:pPr>
      <w:r w:rsidRPr="00840B6D">
        <w:rPr>
          <w:rFonts w:cstheme="minorHAnsi"/>
          <w:noProof/>
        </w:rPr>
        <w:t>IMEFsavings is provided below based on deemed values</w:t>
      </w:r>
      <w:r w:rsidRPr="00840B6D">
        <w:rPr>
          <w:rFonts w:ascii="Arial" w:hAnsi="Arial"/>
          <w:noProof/>
          <w:vertAlign w:val="superscript"/>
        </w:rPr>
        <w:footnoteReference w:id="19"/>
      </w:r>
      <w:r w:rsidRPr="00840B6D">
        <w:rPr>
          <w:rFonts w:cstheme="minorHAnsi"/>
          <w:noProof/>
        </w:rPr>
        <w:t>:</w:t>
      </w:r>
    </w:p>
    <w:tbl>
      <w:tblPr>
        <w:tblW w:w="5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026"/>
        <w:gridCol w:w="976"/>
        <w:gridCol w:w="1758"/>
      </w:tblGrid>
      <w:tr w:rsidR="00DD72E7" w:rsidRPr="00840B6D" w14:paraId="77498939" w14:textId="77777777" w:rsidTr="009C3E5A">
        <w:trPr>
          <w:trHeight w:val="20"/>
          <w:jc w:val="center"/>
        </w:trPr>
        <w:tc>
          <w:tcPr>
            <w:tcW w:w="302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44B07AE2" w14:textId="77777777" w:rsidR="00DD72E7" w:rsidRPr="00840B6D" w:rsidRDefault="00DD72E7" w:rsidP="009C3E5A">
            <w:pPr>
              <w:jc w:val="center"/>
              <w:rPr>
                <w:b/>
                <w:color w:val="FFFFFF" w:themeColor="background1"/>
              </w:rPr>
            </w:pPr>
            <w:r w:rsidRPr="00840B6D">
              <w:rPr>
                <w:b/>
                <w:color w:val="FFFFFF" w:themeColor="background1"/>
              </w:rPr>
              <w:t>Efficiency Level</w:t>
            </w:r>
          </w:p>
        </w:tc>
        <w:tc>
          <w:tcPr>
            <w:tcW w:w="9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1671422" w14:textId="77777777" w:rsidR="00DD72E7" w:rsidRPr="00840B6D" w:rsidRDefault="00DD72E7" w:rsidP="009C3E5A">
            <w:pPr>
              <w:jc w:val="center"/>
              <w:rPr>
                <w:b/>
                <w:color w:val="FFFFFF" w:themeColor="background1"/>
              </w:rPr>
            </w:pPr>
            <w:r w:rsidRPr="00840B6D">
              <w:rPr>
                <w:b/>
                <w:color w:val="FFFFFF" w:themeColor="background1"/>
              </w:rPr>
              <w:t>IMEF</w:t>
            </w:r>
          </w:p>
        </w:tc>
        <w:tc>
          <w:tcPr>
            <w:tcW w:w="175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A7C22A3" w14:textId="77777777" w:rsidR="00DD72E7" w:rsidRPr="00840B6D" w:rsidRDefault="00DD72E7" w:rsidP="009C3E5A">
            <w:pPr>
              <w:jc w:val="center"/>
              <w:rPr>
                <w:b/>
                <w:color w:val="FFFFFF" w:themeColor="background1"/>
              </w:rPr>
            </w:pPr>
            <w:r w:rsidRPr="00840B6D">
              <w:rPr>
                <w:b/>
                <w:color w:val="FFFFFF" w:themeColor="background1"/>
              </w:rPr>
              <w:t>IMEFSavings (kWh)</w:t>
            </w:r>
          </w:p>
        </w:tc>
      </w:tr>
      <w:tr w:rsidR="00DD72E7" w:rsidRPr="00840B6D" w14:paraId="6031E5C9" w14:textId="77777777" w:rsidTr="009C3E5A">
        <w:trPr>
          <w:trHeight w:val="20"/>
          <w:jc w:val="center"/>
        </w:trPr>
        <w:tc>
          <w:tcPr>
            <w:tcW w:w="30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B2250E2" w14:textId="77777777" w:rsidR="00DD72E7" w:rsidRPr="00840B6D" w:rsidRDefault="00DD72E7" w:rsidP="009C3E5A">
            <w:r w:rsidRPr="00840B6D">
              <w:t>Federal Standard</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E85CDA2" w14:textId="77777777" w:rsidR="00DD72E7" w:rsidRPr="00840B6D" w:rsidRDefault="00DD72E7" w:rsidP="009C3E5A">
            <w:pPr>
              <w:jc w:val="center"/>
            </w:pPr>
            <w:r w:rsidRPr="00840B6D">
              <w:t>1.66</w:t>
            </w:r>
          </w:p>
        </w:tc>
        <w:tc>
          <w:tcPr>
            <w:tcW w:w="175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E2EB064" w14:textId="77777777" w:rsidR="00DD72E7" w:rsidRPr="00840B6D" w:rsidRDefault="00DD72E7" w:rsidP="009C3E5A">
            <w:pPr>
              <w:jc w:val="center"/>
            </w:pPr>
            <w:r w:rsidRPr="00840B6D">
              <w:t>0.0</w:t>
            </w:r>
          </w:p>
        </w:tc>
      </w:tr>
      <w:tr w:rsidR="00DD72E7" w:rsidRPr="00840B6D" w14:paraId="0301BABA" w14:textId="77777777" w:rsidTr="009C3E5A">
        <w:trPr>
          <w:trHeight w:val="20"/>
          <w:jc w:val="center"/>
        </w:trPr>
        <w:tc>
          <w:tcPr>
            <w:tcW w:w="30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5493ACA" w14:textId="77777777" w:rsidR="00DD72E7" w:rsidRPr="00840B6D" w:rsidRDefault="00DD72E7" w:rsidP="009C3E5A">
            <w:del w:id="631" w:author="Samuel Dent" w:date="2015-09-25T07:06:00Z">
              <w:r w:rsidRPr="00840B6D" w:rsidDel="00846C0B">
                <w:delText>Energy Star</w:delText>
              </w:r>
            </w:del>
            <w:r w:rsidRPr="00840B6D">
              <w:t>ENERGY STAR</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561515E" w14:textId="77777777" w:rsidR="00DD72E7" w:rsidRPr="00840B6D" w:rsidRDefault="00DD72E7" w:rsidP="009C3E5A">
            <w:pPr>
              <w:jc w:val="center"/>
            </w:pPr>
            <w:r w:rsidRPr="00840B6D">
              <w:t>2.26</w:t>
            </w:r>
          </w:p>
        </w:tc>
        <w:tc>
          <w:tcPr>
            <w:tcW w:w="175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17B51E6" w14:textId="77777777" w:rsidR="00DD72E7" w:rsidRPr="00840B6D" w:rsidRDefault="00DD72E7" w:rsidP="009C3E5A">
            <w:pPr>
              <w:jc w:val="center"/>
            </w:pPr>
            <w:r w:rsidRPr="00840B6D">
              <w:t>163</w:t>
            </w:r>
          </w:p>
        </w:tc>
      </w:tr>
      <w:tr w:rsidR="00DD72E7" w:rsidRPr="00840B6D" w14:paraId="7E27813D" w14:textId="77777777" w:rsidTr="009C3E5A">
        <w:trPr>
          <w:trHeight w:val="20"/>
          <w:jc w:val="center"/>
        </w:trPr>
        <w:tc>
          <w:tcPr>
            <w:tcW w:w="30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46520B3" w14:textId="77777777" w:rsidR="00DD72E7" w:rsidRPr="00840B6D" w:rsidRDefault="00DD72E7" w:rsidP="009C3E5A">
            <w:r w:rsidRPr="00840B6D">
              <w:t>ENERGY STAR Most Efficient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6A45688" w14:textId="77777777" w:rsidR="00DD72E7" w:rsidRPr="00840B6D" w:rsidRDefault="00DD72E7" w:rsidP="009C3E5A">
            <w:pPr>
              <w:jc w:val="center"/>
            </w:pPr>
            <w:r w:rsidRPr="00840B6D">
              <w:t>2.74</w:t>
            </w:r>
          </w:p>
        </w:tc>
        <w:tc>
          <w:tcPr>
            <w:tcW w:w="175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99898B7" w14:textId="77777777" w:rsidR="00DD72E7" w:rsidRPr="00840B6D" w:rsidRDefault="00DD72E7" w:rsidP="009C3E5A">
            <w:pPr>
              <w:jc w:val="center"/>
            </w:pPr>
            <w:r w:rsidRPr="00840B6D">
              <w:t>242</w:t>
            </w:r>
          </w:p>
        </w:tc>
      </w:tr>
    </w:tbl>
    <w:p w14:paraId="4C95FC6B" w14:textId="77777777" w:rsidR="00DD72E7" w:rsidRPr="00840B6D" w:rsidRDefault="00DD72E7" w:rsidP="00DD72E7">
      <w:pPr>
        <w:rPr>
          <w:noProof/>
        </w:rPr>
      </w:pPr>
    </w:p>
    <w:p w14:paraId="31016712" w14:textId="77777777" w:rsidR="00DD72E7" w:rsidRPr="00840B6D" w:rsidRDefault="00DD72E7" w:rsidP="00DD72E7">
      <w:pPr>
        <w:numPr>
          <w:ilvl w:val="0"/>
          <w:numId w:val="27"/>
        </w:numPr>
        <w:spacing w:after="240"/>
        <w:contextualSpacing/>
        <w:rPr>
          <w:rFonts w:cstheme="minorHAnsi"/>
          <w:noProof/>
        </w:rPr>
      </w:pPr>
      <w:r w:rsidRPr="00840B6D">
        <w:rPr>
          <w:rFonts w:cstheme="minorHAnsi"/>
          <w:noProof/>
        </w:rPr>
        <w:t xml:space="preserve">Break out savings calculated in Step 1 for electric DHW and electric dryer </w:t>
      </w:r>
    </w:p>
    <w:p w14:paraId="1DDBDAFC" w14:textId="77777777" w:rsidR="00DD72E7" w:rsidRPr="00840B6D" w:rsidRDefault="00DD72E7" w:rsidP="00DD72E7">
      <w:pPr>
        <w:spacing w:after="240"/>
        <w:ind w:left="1440" w:hanging="720"/>
        <w:rPr>
          <w:rFonts w:cstheme="minorHAnsi"/>
          <w:noProof/>
        </w:rPr>
      </w:pPr>
      <w:r w:rsidRPr="00840B6D">
        <w:rPr>
          <w:rFonts w:cstheme="minorHAnsi"/>
          <w:noProof/>
        </w:rPr>
        <w:t xml:space="preserve">∆kWh </w:t>
      </w:r>
      <w:r w:rsidRPr="00840B6D">
        <w:rPr>
          <w:rFonts w:cstheme="minorHAnsi"/>
          <w:noProof/>
        </w:rPr>
        <w:tab/>
        <w:t>= [</w:t>
      </w:r>
      <w:del w:id="632" w:author="Samuel Dent" w:date="2015-09-25T06:49:00Z">
        <w:r w:rsidRPr="00840B6D" w:rsidDel="00B968CC">
          <w:rPr>
            <w:rFonts w:cstheme="minorHAnsi"/>
            <w:noProof/>
          </w:rPr>
          <w:delText>(</w:delText>
        </w:r>
      </w:del>
      <w:r w:rsidRPr="00840B6D">
        <w:rPr>
          <w:rFonts w:cstheme="minorHAnsi"/>
          <w:noProof/>
        </w:rPr>
        <w:t>Capacity * 1/IMEFbase * Ncycles</w:t>
      </w:r>
      <w:del w:id="633" w:author="Samuel Dent" w:date="2015-09-25T06:49:00Z">
        <w:r w:rsidRPr="00840B6D" w:rsidDel="00B968CC">
          <w:rPr>
            <w:rFonts w:cstheme="minorHAnsi"/>
            <w:noProof/>
          </w:rPr>
          <w:delText>)</w:delText>
        </w:r>
      </w:del>
      <w:r w:rsidRPr="00840B6D">
        <w:rPr>
          <w:rFonts w:cstheme="minorHAnsi"/>
          <w:noProof/>
        </w:rPr>
        <w:t xml:space="preserve"> * (%CWbase + (%DHWbase * %Electric_DHW) + (%Dryerbase * %Electric_Dryer)</w:t>
      </w:r>
      <w:ins w:id="634" w:author="Samuel Dent" w:date="2015-09-25T07:04:00Z">
        <w:r>
          <w:rPr>
            <w:rFonts w:cstheme="minorHAnsi"/>
            <w:noProof/>
          </w:rPr>
          <w:t>)</w:t>
        </w:r>
      </w:ins>
      <w:r w:rsidRPr="00840B6D">
        <w:rPr>
          <w:rFonts w:cstheme="minorHAnsi"/>
          <w:noProof/>
        </w:rPr>
        <w:t>] - [</w:t>
      </w:r>
      <w:del w:id="635" w:author="Samuel Dent" w:date="2015-09-25T06:49:00Z">
        <w:r w:rsidRPr="00840B6D" w:rsidDel="00B968CC">
          <w:rPr>
            <w:rFonts w:cstheme="minorHAnsi"/>
            <w:noProof/>
          </w:rPr>
          <w:delText>(</w:delText>
        </w:r>
      </w:del>
      <w:r w:rsidRPr="00840B6D">
        <w:rPr>
          <w:rFonts w:cstheme="minorHAnsi"/>
          <w:noProof/>
        </w:rPr>
        <w:t>Capacity * 1/IMEFeff * Ncycles</w:t>
      </w:r>
      <w:del w:id="636" w:author="Samuel Dent" w:date="2015-09-25T06:49:00Z">
        <w:r w:rsidRPr="00840B6D" w:rsidDel="00B968CC">
          <w:rPr>
            <w:rFonts w:cstheme="minorHAnsi"/>
            <w:noProof/>
          </w:rPr>
          <w:delText>)</w:delText>
        </w:r>
      </w:del>
      <w:r w:rsidRPr="00840B6D">
        <w:rPr>
          <w:rFonts w:cstheme="minorHAnsi"/>
          <w:noProof/>
        </w:rPr>
        <w:t xml:space="preserve"> * (%CWeff + (%DHWeff * %Electric_DHW) + (%Dryereff * %Electric_Dryer)</w:t>
      </w:r>
      <w:ins w:id="637" w:author="Samuel Dent" w:date="2015-09-25T07:05:00Z">
        <w:r>
          <w:rPr>
            <w:rFonts w:cstheme="minorHAnsi"/>
            <w:noProof/>
          </w:rPr>
          <w:t>)</w:t>
        </w:r>
      </w:ins>
      <w:r w:rsidRPr="00840B6D">
        <w:rPr>
          <w:rFonts w:cstheme="minorHAnsi"/>
          <w:noProof/>
        </w:rPr>
        <w:t xml:space="preserve">]  </w:t>
      </w:r>
    </w:p>
    <w:p w14:paraId="166CA6ED" w14:textId="77777777" w:rsidR="00DD72E7" w:rsidRPr="00840B6D" w:rsidRDefault="00DD72E7" w:rsidP="00DD72E7">
      <w:pPr>
        <w:spacing w:after="240"/>
        <w:ind w:left="720" w:hanging="720"/>
        <w:rPr>
          <w:rFonts w:cstheme="minorHAnsi"/>
          <w:noProof/>
        </w:rPr>
      </w:pPr>
      <w:r w:rsidRPr="00840B6D">
        <w:rPr>
          <w:rFonts w:cstheme="minorHAnsi"/>
          <w:noProof/>
        </w:rPr>
        <w:t>Where:</w:t>
      </w:r>
    </w:p>
    <w:p w14:paraId="614CA079" w14:textId="77777777" w:rsidR="00DD72E7" w:rsidRPr="00840B6D" w:rsidRDefault="00DD72E7" w:rsidP="00DD72E7">
      <w:pPr>
        <w:spacing w:after="240"/>
        <w:ind w:left="2160" w:hanging="1440"/>
        <w:rPr>
          <w:rFonts w:cstheme="minorHAnsi"/>
          <w:noProof/>
        </w:rPr>
      </w:pPr>
      <w:r w:rsidRPr="00840B6D">
        <w:rPr>
          <w:rFonts w:cstheme="minorHAnsi"/>
          <w:noProof/>
        </w:rPr>
        <w:t>%CW</w:t>
      </w:r>
      <w:r w:rsidRPr="00840B6D">
        <w:rPr>
          <w:rFonts w:cstheme="minorHAnsi"/>
          <w:noProof/>
        </w:rPr>
        <w:tab/>
        <w:t>=</w:t>
      </w:r>
      <w:r w:rsidRPr="00840B6D">
        <w:rPr>
          <w:rFonts w:cstheme="minorHAnsi"/>
        </w:rPr>
        <w:t xml:space="preserve"> </w:t>
      </w:r>
      <w:r w:rsidRPr="00840B6D">
        <w:rPr>
          <w:rFonts w:cstheme="minorHAnsi"/>
          <w:noProof/>
        </w:rPr>
        <w:t>Percentage of total energy consumption for Clothes Washer operation (different for baseline and efficient unit – see table below)</w:t>
      </w:r>
    </w:p>
    <w:p w14:paraId="53B51BA5" w14:textId="77777777" w:rsidR="00DD72E7" w:rsidRPr="00840B6D" w:rsidRDefault="00DD72E7" w:rsidP="00DD72E7">
      <w:pPr>
        <w:spacing w:after="240"/>
        <w:ind w:left="720"/>
        <w:rPr>
          <w:rFonts w:cstheme="minorHAnsi"/>
          <w:noProof/>
        </w:rPr>
      </w:pPr>
      <w:r w:rsidRPr="00840B6D">
        <w:rPr>
          <w:rFonts w:cstheme="minorHAnsi"/>
          <w:noProof/>
        </w:rPr>
        <w:t>%DHW</w:t>
      </w:r>
      <w:r w:rsidRPr="00840B6D">
        <w:rPr>
          <w:rFonts w:cstheme="minorHAnsi"/>
          <w:noProof/>
        </w:rPr>
        <w:tab/>
        <w:t xml:space="preserve"> </w:t>
      </w:r>
      <w:r w:rsidRPr="00840B6D">
        <w:rPr>
          <w:rFonts w:cstheme="minorHAnsi"/>
          <w:noProof/>
        </w:rPr>
        <w:tab/>
        <w:t xml:space="preserve">= Percentage of total energy consumption used for water heating (different for </w:t>
      </w:r>
      <w:r w:rsidRPr="00840B6D">
        <w:rPr>
          <w:rFonts w:cstheme="minorHAnsi"/>
          <w:noProof/>
        </w:rPr>
        <w:tab/>
      </w:r>
      <w:r w:rsidRPr="00840B6D">
        <w:rPr>
          <w:rFonts w:cstheme="minorHAnsi"/>
          <w:noProof/>
        </w:rPr>
        <w:tab/>
      </w:r>
      <w:r w:rsidRPr="00840B6D">
        <w:rPr>
          <w:rFonts w:cstheme="minorHAnsi"/>
          <w:noProof/>
        </w:rPr>
        <w:tab/>
      </w:r>
      <w:ins w:id="638" w:author="Samuel Dent" w:date="2015-09-25T06:47:00Z">
        <w:r>
          <w:rPr>
            <w:rFonts w:cstheme="minorHAnsi"/>
            <w:noProof/>
          </w:rPr>
          <w:tab/>
        </w:r>
      </w:ins>
      <w:r w:rsidRPr="00840B6D">
        <w:rPr>
          <w:rFonts w:cstheme="minorHAnsi"/>
          <w:noProof/>
        </w:rPr>
        <w:t>baseline and efficient unit – see table below)</w:t>
      </w:r>
    </w:p>
    <w:p w14:paraId="65F2730A" w14:textId="77777777" w:rsidR="00DD72E7" w:rsidRDefault="00DD72E7" w:rsidP="00DD72E7">
      <w:pPr>
        <w:spacing w:after="240"/>
        <w:ind w:left="2160" w:hanging="1440"/>
        <w:rPr>
          <w:rFonts w:cstheme="minorHAnsi"/>
          <w:noProof/>
        </w:rPr>
      </w:pPr>
      <w:r w:rsidRPr="00840B6D">
        <w:rPr>
          <w:rFonts w:cstheme="minorHAnsi"/>
          <w:noProof/>
        </w:rPr>
        <w:t>%Dryer</w:t>
      </w:r>
      <w:r w:rsidRPr="00840B6D">
        <w:rPr>
          <w:rFonts w:cstheme="minorHAnsi"/>
          <w:noProof/>
        </w:rPr>
        <w:tab/>
        <w:t>= Percentage of total energy consumption for dryer operation (different for baseline and efficient unit – see table below)</w:t>
      </w:r>
    </w:p>
    <w:p w14:paraId="21342844" w14:textId="77777777" w:rsidR="00DD72E7" w:rsidDel="00B968CC" w:rsidRDefault="00DD72E7" w:rsidP="00DD72E7">
      <w:pPr>
        <w:spacing w:after="240"/>
        <w:ind w:left="2160" w:hanging="1440"/>
        <w:rPr>
          <w:del w:id="639" w:author="Samuel Dent" w:date="2015-09-25T06:47:00Z"/>
          <w:rFonts w:cstheme="minorHAnsi"/>
          <w:noProof/>
        </w:rPr>
      </w:pPr>
    </w:p>
    <w:p w14:paraId="68F9862D" w14:textId="77777777" w:rsidR="00DD72E7" w:rsidRPr="00840B6D" w:rsidDel="00B968CC" w:rsidRDefault="00DD72E7" w:rsidP="00DD72E7">
      <w:pPr>
        <w:spacing w:after="240"/>
        <w:ind w:left="2160" w:hanging="1440"/>
        <w:rPr>
          <w:del w:id="640" w:author="Samuel Dent" w:date="2015-09-25T06:47:00Z"/>
          <w:rFonts w:cstheme="minorHAnsi"/>
          <w:noProof/>
        </w:rPr>
      </w:pPr>
    </w:p>
    <w:tbl>
      <w:tblPr>
        <w:tblW w:w="5640" w:type="dxa"/>
        <w:jc w:val="center"/>
        <w:tblLayout w:type="fixed"/>
        <w:tblCellMar>
          <w:left w:w="30" w:type="dxa"/>
          <w:right w:w="30" w:type="dxa"/>
        </w:tblCellMar>
        <w:tblLook w:val="04A0" w:firstRow="1" w:lastRow="0" w:firstColumn="1" w:lastColumn="0" w:noHBand="0" w:noVBand="1"/>
      </w:tblPr>
      <w:tblGrid>
        <w:gridCol w:w="2547"/>
        <w:gridCol w:w="1031"/>
        <w:gridCol w:w="1031"/>
        <w:gridCol w:w="1031"/>
      </w:tblGrid>
      <w:tr w:rsidR="00DD72E7" w:rsidRPr="00840B6D" w14:paraId="09EAFEDD" w14:textId="77777777" w:rsidTr="009C3E5A">
        <w:trPr>
          <w:trHeight w:val="290"/>
          <w:tblHeader/>
          <w:jc w:val="center"/>
        </w:trPr>
        <w:tc>
          <w:tcPr>
            <w:tcW w:w="2547" w:type="dxa"/>
          </w:tcPr>
          <w:p w14:paraId="479D6582" w14:textId="77777777" w:rsidR="00DD72E7" w:rsidRPr="00840B6D" w:rsidRDefault="00DD72E7" w:rsidP="009C3E5A">
            <w:pPr>
              <w:rPr>
                <w:rFonts w:eastAsiaTheme="minorHAnsi"/>
              </w:rPr>
            </w:pPr>
          </w:p>
        </w:tc>
        <w:tc>
          <w:tcPr>
            <w:tcW w:w="3093" w:type="dxa"/>
            <w:gridSpan w:val="3"/>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7C4BFB0C" w14:textId="77777777" w:rsidR="00DD72E7" w:rsidRPr="00840B6D" w:rsidRDefault="00DD72E7" w:rsidP="009C3E5A">
            <w:pPr>
              <w:jc w:val="center"/>
              <w:rPr>
                <w:rFonts w:eastAsiaTheme="minorHAnsi"/>
                <w:b/>
                <w:color w:val="FFFFFF" w:themeColor="background1"/>
              </w:rPr>
            </w:pPr>
            <w:r w:rsidRPr="00840B6D">
              <w:rPr>
                <w:rFonts w:eastAsiaTheme="minorHAnsi"/>
                <w:b/>
                <w:color w:val="FFFFFF" w:themeColor="background1"/>
              </w:rPr>
              <w:t>Percentage of Total Energy Consumption</w:t>
            </w:r>
            <w:r w:rsidRPr="007C647F">
              <w:rPr>
                <w:rFonts w:eastAsiaTheme="minorHAnsi"/>
                <w:b/>
                <w:color w:val="FFFFFF" w:themeColor="background1"/>
                <w:vertAlign w:val="superscript"/>
                <w:rPrChange w:id="641" w:author="Samuel Dent" w:date="2016-01-14T07:04:00Z">
                  <w:rPr>
                    <w:rFonts w:eastAsiaTheme="minorHAnsi"/>
                    <w:b/>
                    <w:color w:val="FFFFFF" w:themeColor="background1"/>
                  </w:rPr>
                </w:rPrChange>
              </w:rPr>
              <w:footnoteReference w:id="20"/>
            </w:r>
          </w:p>
        </w:tc>
      </w:tr>
      <w:tr w:rsidR="00DD72E7" w:rsidRPr="00840B6D" w14:paraId="20B8F092" w14:textId="77777777" w:rsidTr="009C3E5A">
        <w:trPr>
          <w:trHeight w:val="290"/>
          <w:tblHeader/>
          <w:jc w:val="center"/>
        </w:trPr>
        <w:tc>
          <w:tcPr>
            <w:tcW w:w="2547" w:type="dxa"/>
            <w:tcBorders>
              <w:top w:val="nil"/>
              <w:left w:val="nil"/>
              <w:bottom w:val="single" w:sz="4" w:space="0" w:color="auto"/>
              <w:right w:val="nil"/>
            </w:tcBorders>
          </w:tcPr>
          <w:p w14:paraId="17400F5F" w14:textId="77777777" w:rsidR="00DD72E7" w:rsidRPr="00840B6D" w:rsidRDefault="00DD72E7" w:rsidP="009C3E5A">
            <w:pPr>
              <w:rPr>
                <w:rFonts w:eastAsiaTheme="minorHAnsi"/>
              </w:rPr>
            </w:pPr>
          </w:p>
        </w:tc>
        <w:tc>
          <w:tcPr>
            <w:tcW w:w="1031"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0F9A7400" w14:textId="77777777" w:rsidR="00DD72E7" w:rsidRPr="00840B6D" w:rsidRDefault="00DD72E7" w:rsidP="009C3E5A">
            <w:pPr>
              <w:jc w:val="center"/>
              <w:rPr>
                <w:rFonts w:eastAsiaTheme="minorHAnsi"/>
                <w:b/>
                <w:color w:val="FFFFFF" w:themeColor="background1"/>
              </w:rPr>
            </w:pPr>
            <w:r w:rsidRPr="00840B6D">
              <w:rPr>
                <w:b/>
                <w:color w:val="FFFFFF" w:themeColor="background1"/>
              </w:rPr>
              <w:t>%CW</w:t>
            </w:r>
          </w:p>
        </w:tc>
        <w:tc>
          <w:tcPr>
            <w:tcW w:w="1031"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3360D83A" w14:textId="77777777" w:rsidR="00DD72E7" w:rsidRPr="00840B6D" w:rsidRDefault="00DD72E7" w:rsidP="009C3E5A">
            <w:pPr>
              <w:jc w:val="center"/>
              <w:rPr>
                <w:rFonts w:eastAsiaTheme="minorHAnsi"/>
                <w:b/>
                <w:color w:val="FFFFFF" w:themeColor="background1"/>
              </w:rPr>
            </w:pPr>
            <w:r w:rsidRPr="00840B6D">
              <w:rPr>
                <w:b/>
                <w:color w:val="FFFFFF" w:themeColor="background1"/>
              </w:rPr>
              <w:t>%DHW</w:t>
            </w:r>
          </w:p>
        </w:tc>
        <w:tc>
          <w:tcPr>
            <w:tcW w:w="1031"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2553F3B3" w14:textId="77777777" w:rsidR="00DD72E7" w:rsidRPr="00840B6D" w:rsidRDefault="00DD72E7" w:rsidP="009C3E5A">
            <w:pPr>
              <w:jc w:val="center"/>
              <w:rPr>
                <w:rFonts w:eastAsiaTheme="minorHAnsi"/>
                <w:b/>
                <w:color w:val="FFFFFF" w:themeColor="background1"/>
              </w:rPr>
            </w:pPr>
            <w:r w:rsidRPr="00840B6D">
              <w:rPr>
                <w:b/>
                <w:color w:val="FFFFFF" w:themeColor="background1"/>
              </w:rPr>
              <w:t>%Dryer</w:t>
            </w:r>
          </w:p>
        </w:tc>
      </w:tr>
      <w:tr w:rsidR="00DD72E7" w:rsidRPr="00840B6D" w14:paraId="1743AB8A" w14:textId="77777777" w:rsidTr="009C3E5A">
        <w:trPr>
          <w:trHeight w:val="290"/>
          <w:jc w:val="center"/>
        </w:trPr>
        <w:tc>
          <w:tcPr>
            <w:tcW w:w="2547" w:type="dxa"/>
            <w:tcBorders>
              <w:top w:val="single" w:sz="4" w:space="0" w:color="auto"/>
              <w:left w:val="single" w:sz="4" w:space="0" w:color="auto"/>
              <w:bottom w:val="single" w:sz="4" w:space="0" w:color="auto"/>
              <w:right w:val="single" w:sz="4" w:space="0" w:color="auto"/>
            </w:tcBorders>
            <w:hideMark/>
          </w:tcPr>
          <w:p w14:paraId="71F1E302" w14:textId="77777777" w:rsidR="00DD72E7" w:rsidRPr="00840B6D" w:rsidRDefault="00DD72E7" w:rsidP="009C3E5A">
            <w:pPr>
              <w:rPr>
                <w:rFonts w:eastAsiaTheme="minorHAnsi"/>
              </w:rPr>
            </w:pPr>
            <w:r w:rsidRPr="00840B6D">
              <w:rPr>
                <w:rFonts w:eastAsiaTheme="minorHAnsi"/>
              </w:rPr>
              <w:t>Baseline</w:t>
            </w:r>
          </w:p>
        </w:tc>
        <w:tc>
          <w:tcPr>
            <w:tcW w:w="1031" w:type="dxa"/>
            <w:tcBorders>
              <w:top w:val="single" w:sz="6" w:space="0" w:color="auto"/>
              <w:left w:val="single" w:sz="6" w:space="0" w:color="auto"/>
              <w:bottom w:val="single" w:sz="6" w:space="0" w:color="auto"/>
              <w:right w:val="single" w:sz="6" w:space="0" w:color="auto"/>
            </w:tcBorders>
            <w:hideMark/>
          </w:tcPr>
          <w:p w14:paraId="679EB8FD" w14:textId="77777777" w:rsidR="00DD72E7" w:rsidRPr="00840B6D" w:rsidRDefault="00DD72E7">
            <w:pPr>
              <w:jc w:val="center"/>
              <w:rPr>
                <w:rFonts w:eastAsiaTheme="minorHAnsi"/>
              </w:rPr>
              <w:pPrChange w:id="649" w:author="Samuel Dent" w:date="2015-09-25T07:08:00Z">
                <w:pPr/>
              </w:pPrChange>
            </w:pPr>
            <w:ins w:id="650" w:author="Samuel Dent" w:date="2015-09-25T07:08:00Z">
              <w:r>
                <w:rPr>
                  <w:rFonts w:eastAsiaTheme="minorHAnsi"/>
                </w:rPr>
                <w:t>7.6</w:t>
              </w:r>
            </w:ins>
            <w:del w:id="651" w:author="Samuel Dent" w:date="2015-09-25T07:08:00Z">
              <w:r w:rsidRPr="00840B6D" w:rsidDel="00846C0B">
                <w:rPr>
                  <w:rFonts w:eastAsiaTheme="minorHAnsi"/>
                </w:rPr>
                <w:delText>8</w:delText>
              </w:r>
            </w:del>
            <w:r w:rsidRPr="00840B6D">
              <w:rPr>
                <w:rFonts w:eastAsiaTheme="minorHAnsi"/>
              </w:rPr>
              <w:t>%</w:t>
            </w:r>
          </w:p>
        </w:tc>
        <w:tc>
          <w:tcPr>
            <w:tcW w:w="1031" w:type="dxa"/>
            <w:tcBorders>
              <w:top w:val="single" w:sz="6" w:space="0" w:color="auto"/>
              <w:left w:val="single" w:sz="6" w:space="0" w:color="auto"/>
              <w:bottom w:val="single" w:sz="6" w:space="0" w:color="auto"/>
              <w:right w:val="single" w:sz="6" w:space="0" w:color="auto"/>
            </w:tcBorders>
            <w:hideMark/>
          </w:tcPr>
          <w:p w14:paraId="4F2BA617" w14:textId="77777777" w:rsidR="00DD72E7" w:rsidRPr="00840B6D" w:rsidRDefault="00DD72E7">
            <w:pPr>
              <w:jc w:val="center"/>
              <w:rPr>
                <w:rFonts w:eastAsiaTheme="minorHAnsi"/>
              </w:rPr>
              <w:pPrChange w:id="652" w:author="Samuel Dent" w:date="2015-09-25T07:08:00Z">
                <w:pPr/>
              </w:pPrChange>
            </w:pPr>
            <w:r w:rsidRPr="00840B6D">
              <w:rPr>
                <w:rFonts w:eastAsiaTheme="minorHAnsi"/>
              </w:rPr>
              <w:t>31</w:t>
            </w:r>
            <w:ins w:id="653" w:author="Samuel Dent" w:date="2015-09-25T07:08:00Z">
              <w:r>
                <w:rPr>
                  <w:rFonts w:eastAsiaTheme="minorHAnsi"/>
                </w:rPr>
                <w:t>.2</w:t>
              </w:r>
            </w:ins>
            <w:r w:rsidRPr="00840B6D">
              <w:rPr>
                <w:rFonts w:eastAsiaTheme="minorHAnsi"/>
              </w:rPr>
              <w:t>%</w:t>
            </w:r>
          </w:p>
        </w:tc>
        <w:tc>
          <w:tcPr>
            <w:tcW w:w="1031" w:type="dxa"/>
            <w:tcBorders>
              <w:top w:val="single" w:sz="6" w:space="0" w:color="auto"/>
              <w:left w:val="single" w:sz="6" w:space="0" w:color="auto"/>
              <w:bottom w:val="single" w:sz="6" w:space="0" w:color="auto"/>
              <w:right w:val="single" w:sz="6" w:space="0" w:color="auto"/>
            </w:tcBorders>
            <w:hideMark/>
          </w:tcPr>
          <w:p w14:paraId="588F9493" w14:textId="77777777" w:rsidR="00DD72E7" w:rsidRPr="00840B6D" w:rsidRDefault="00DD72E7">
            <w:pPr>
              <w:jc w:val="center"/>
              <w:rPr>
                <w:rFonts w:eastAsiaTheme="minorHAnsi"/>
              </w:rPr>
              <w:pPrChange w:id="654" w:author="Samuel Dent" w:date="2015-09-25T07:08:00Z">
                <w:pPr/>
              </w:pPrChange>
            </w:pPr>
            <w:r w:rsidRPr="00840B6D">
              <w:rPr>
                <w:rFonts w:eastAsiaTheme="minorHAnsi"/>
              </w:rPr>
              <w:t>61</w:t>
            </w:r>
            <w:ins w:id="655" w:author="Samuel Dent" w:date="2015-09-25T07:08:00Z">
              <w:r>
                <w:rPr>
                  <w:rFonts w:eastAsiaTheme="minorHAnsi"/>
                </w:rPr>
                <w:t>.2</w:t>
              </w:r>
            </w:ins>
            <w:r w:rsidRPr="00840B6D">
              <w:rPr>
                <w:rFonts w:eastAsiaTheme="minorHAnsi"/>
              </w:rPr>
              <w:t>%</w:t>
            </w:r>
          </w:p>
        </w:tc>
      </w:tr>
      <w:tr w:rsidR="00DD72E7" w:rsidRPr="00840B6D" w14:paraId="64076B8B" w14:textId="77777777" w:rsidTr="009C3E5A">
        <w:trPr>
          <w:trHeight w:val="290"/>
          <w:jc w:val="center"/>
        </w:trPr>
        <w:tc>
          <w:tcPr>
            <w:tcW w:w="2547" w:type="dxa"/>
            <w:tcBorders>
              <w:top w:val="single" w:sz="4" w:space="0" w:color="auto"/>
              <w:left w:val="single" w:sz="4" w:space="0" w:color="auto"/>
              <w:bottom w:val="single" w:sz="4" w:space="0" w:color="auto"/>
              <w:right w:val="single" w:sz="4" w:space="0" w:color="auto"/>
            </w:tcBorders>
            <w:vAlign w:val="bottom"/>
            <w:hideMark/>
          </w:tcPr>
          <w:p w14:paraId="1A188256" w14:textId="77777777" w:rsidR="00DD72E7" w:rsidRPr="00840B6D" w:rsidRDefault="00DD72E7" w:rsidP="009C3E5A">
            <w:pPr>
              <w:rPr>
                <w:rFonts w:eastAsiaTheme="minorHAnsi"/>
              </w:rPr>
            </w:pPr>
            <w:r w:rsidRPr="00840B6D">
              <w:t>ENERGY STAR</w:t>
            </w:r>
          </w:p>
        </w:tc>
        <w:tc>
          <w:tcPr>
            <w:tcW w:w="1031" w:type="dxa"/>
            <w:tcBorders>
              <w:top w:val="single" w:sz="6" w:space="0" w:color="auto"/>
              <w:left w:val="single" w:sz="6" w:space="0" w:color="auto"/>
              <w:bottom w:val="single" w:sz="6" w:space="0" w:color="auto"/>
              <w:right w:val="single" w:sz="6" w:space="0" w:color="auto"/>
            </w:tcBorders>
            <w:hideMark/>
          </w:tcPr>
          <w:p w14:paraId="394CCF5F" w14:textId="77777777" w:rsidR="00DD72E7" w:rsidRPr="00840B6D" w:rsidRDefault="00DD72E7">
            <w:pPr>
              <w:jc w:val="center"/>
              <w:rPr>
                <w:rFonts w:eastAsiaTheme="minorHAnsi"/>
              </w:rPr>
              <w:pPrChange w:id="656" w:author="Samuel Dent" w:date="2015-09-25T07:08:00Z">
                <w:pPr/>
              </w:pPrChange>
            </w:pPr>
            <w:ins w:id="657" w:author="Samuel Dent" w:date="2015-09-25T07:08:00Z">
              <w:r>
                <w:rPr>
                  <w:rFonts w:eastAsiaTheme="minorHAnsi"/>
                </w:rPr>
                <w:t>8.1</w:t>
              </w:r>
            </w:ins>
            <w:del w:id="658" w:author="Samuel Dent" w:date="2015-09-25T07:08:00Z">
              <w:r w:rsidRPr="00840B6D" w:rsidDel="00846C0B">
                <w:rPr>
                  <w:rFonts w:eastAsiaTheme="minorHAnsi"/>
                </w:rPr>
                <w:delText>8</w:delText>
              </w:r>
            </w:del>
            <w:r w:rsidRPr="00840B6D">
              <w:rPr>
                <w:rFonts w:eastAsiaTheme="minorHAnsi"/>
              </w:rPr>
              <w:t>%</w:t>
            </w:r>
          </w:p>
        </w:tc>
        <w:tc>
          <w:tcPr>
            <w:tcW w:w="1031" w:type="dxa"/>
            <w:tcBorders>
              <w:top w:val="single" w:sz="6" w:space="0" w:color="auto"/>
              <w:left w:val="single" w:sz="6" w:space="0" w:color="auto"/>
              <w:bottom w:val="single" w:sz="6" w:space="0" w:color="auto"/>
              <w:right w:val="single" w:sz="6" w:space="0" w:color="auto"/>
            </w:tcBorders>
            <w:hideMark/>
          </w:tcPr>
          <w:p w14:paraId="52BC36D8" w14:textId="77777777" w:rsidR="00DD72E7" w:rsidRPr="00840B6D" w:rsidRDefault="00DD72E7">
            <w:pPr>
              <w:jc w:val="center"/>
              <w:rPr>
                <w:rFonts w:eastAsiaTheme="minorHAnsi"/>
              </w:rPr>
              <w:pPrChange w:id="659" w:author="Samuel Dent" w:date="2015-09-25T07:08:00Z">
                <w:pPr/>
              </w:pPrChange>
            </w:pPr>
            <w:r w:rsidRPr="00840B6D">
              <w:rPr>
                <w:rFonts w:eastAsiaTheme="minorHAnsi"/>
              </w:rPr>
              <w:t>23</w:t>
            </w:r>
            <w:ins w:id="660" w:author="Samuel Dent" w:date="2015-09-25T07:08:00Z">
              <w:r>
                <w:rPr>
                  <w:rFonts w:eastAsiaTheme="minorHAnsi"/>
                </w:rPr>
                <w:t>.4</w:t>
              </w:r>
            </w:ins>
            <w:r w:rsidRPr="00840B6D">
              <w:rPr>
                <w:rFonts w:eastAsiaTheme="minorHAnsi"/>
              </w:rPr>
              <w:t>%</w:t>
            </w:r>
          </w:p>
        </w:tc>
        <w:tc>
          <w:tcPr>
            <w:tcW w:w="1031" w:type="dxa"/>
            <w:tcBorders>
              <w:top w:val="single" w:sz="6" w:space="0" w:color="auto"/>
              <w:left w:val="single" w:sz="6" w:space="0" w:color="auto"/>
              <w:bottom w:val="single" w:sz="6" w:space="0" w:color="auto"/>
              <w:right w:val="single" w:sz="6" w:space="0" w:color="auto"/>
            </w:tcBorders>
            <w:hideMark/>
          </w:tcPr>
          <w:p w14:paraId="1990D350" w14:textId="77777777" w:rsidR="00DD72E7" w:rsidRPr="00840B6D" w:rsidRDefault="00DD72E7">
            <w:pPr>
              <w:jc w:val="center"/>
              <w:rPr>
                <w:rFonts w:eastAsiaTheme="minorHAnsi"/>
              </w:rPr>
              <w:pPrChange w:id="661" w:author="Samuel Dent" w:date="2015-09-25T07:08:00Z">
                <w:pPr/>
              </w:pPrChange>
            </w:pPr>
            <w:del w:id="662" w:author="Samuel Dent" w:date="2015-09-25T07:08:00Z">
              <w:r w:rsidRPr="00840B6D" w:rsidDel="00846C0B">
                <w:rPr>
                  <w:rFonts w:eastAsiaTheme="minorHAnsi"/>
                </w:rPr>
                <w:delText>69</w:delText>
              </w:r>
            </w:del>
            <w:ins w:id="663" w:author="Samuel Dent" w:date="2015-09-25T07:08:00Z">
              <w:r w:rsidRPr="00840B6D">
                <w:rPr>
                  <w:rFonts w:eastAsiaTheme="minorHAnsi"/>
                </w:rPr>
                <w:t>6</w:t>
              </w:r>
              <w:r>
                <w:rPr>
                  <w:rFonts w:eastAsiaTheme="minorHAnsi"/>
                </w:rPr>
                <w:t>8.5</w:t>
              </w:r>
            </w:ins>
            <w:r w:rsidRPr="00840B6D">
              <w:rPr>
                <w:rFonts w:eastAsiaTheme="minorHAnsi"/>
              </w:rPr>
              <w:t>%</w:t>
            </w:r>
          </w:p>
        </w:tc>
      </w:tr>
      <w:tr w:rsidR="00DD72E7" w:rsidRPr="00840B6D" w14:paraId="68E51FC8" w14:textId="77777777" w:rsidTr="009C3E5A">
        <w:trPr>
          <w:trHeight w:val="290"/>
          <w:jc w:val="center"/>
        </w:trPr>
        <w:tc>
          <w:tcPr>
            <w:tcW w:w="2547" w:type="dxa"/>
            <w:tcBorders>
              <w:top w:val="single" w:sz="4" w:space="0" w:color="auto"/>
              <w:left w:val="single" w:sz="4" w:space="0" w:color="auto"/>
              <w:bottom w:val="single" w:sz="4" w:space="0" w:color="auto"/>
              <w:right w:val="single" w:sz="4" w:space="0" w:color="auto"/>
            </w:tcBorders>
            <w:vAlign w:val="bottom"/>
            <w:hideMark/>
          </w:tcPr>
          <w:p w14:paraId="0BB59847" w14:textId="77777777" w:rsidR="00DD72E7" w:rsidRPr="00840B6D" w:rsidRDefault="00DD72E7" w:rsidP="009C3E5A">
            <w:pPr>
              <w:rPr>
                <w:rFonts w:eastAsiaTheme="minorHAnsi"/>
              </w:rPr>
            </w:pPr>
            <w:r w:rsidRPr="00840B6D">
              <w:t>ENERGY STAR Most Efficient</w:t>
            </w:r>
          </w:p>
        </w:tc>
        <w:tc>
          <w:tcPr>
            <w:tcW w:w="1031" w:type="dxa"/>
            <w:tcBorders>
              <w:top w:val="single" w:sz="6" w:space="0" w:color="auto"/>
              <w:left w:val="single" w:sz="6" w:space="0" w:color="auto"/>
              <w:bottom w:val="single" w:sz="6" w:space="0" w:color="auto"/>
              <w:right w:val="single" w:sz="6" w:space="0" w:color="auto"/>
            </w:tcBorders>
            <w:hideMark/>
          </w:tcPr>
          <w:p w14:paraId="509F9B08" w14:textId="77777777" w:rsidR="00DD72E7" w:rsidRPr="00840B6D" w:rsidRDefault="00DD72E7">
            <w:pPr>
              <w:jc w:val="center"/>
              <w:rPr>
                <w:rFonts w:eastAsiaTheme="minorHAnsi"/>
              </w:rPr>
              <w:pPrChange w:id="664" w:author="Samuel Dent" w:date="2015-09-25T07:08:00Z">
                <w:pPr/>
              </w:pPrChange>
            </w:pPr>
            <w:r w:rsidRPr="00840B6D">
              <w:rPr>
                <w:rFonts w:eastAsiaTheme="minorHAnsi"/>
              </w:rPr>
              <w:t>1</w:t>
            </w:r>
            <w:ins w:id="665" w:author="Samuel Dent" w:date="2015-09-25T07:08:00Z">
              <w:r>
                <w:rPr>
                  <w:rFonts w:eastAsiaTheme="minorHAnsi"/>
                </w:rPr>
                <w:t>3.6</w:t>
              </w:r>
            </w:ins>
            <w:del w:id="666" w:author="Samuel Dent" w:date="2015-09-25T07:08:00Z">
              <w:r w:rsidRPr="00840B6D" w:rsidDel="00846C0B">
                <w:rPr>
                  <w:rFonts w:eastAsiaTheme="minorHAnsi"/>
                </w:rPr>
                <w:delText>4</w:delText>
              </w:r>
            </w:del>
            <w:r w:rsidRPr="00840B6D">
              <w:rPr>
                <w:rFonts w:eastAsiaTheme="minorHAnsi"/>
              </w:rPr>
              <w:t>%</w:t>
            </w:r>
          </w:p>
        </w:tc>
        <w:tc>
          <w:tcPr>
            <w:tcW w:w="1031" w:type="dxa"/>
            <w:tcBorders>
              <w:top w:val="single" w:sz="6" w:space="0" w:color="auto"/>
              <w:left w:val="single" w:sz="6" w:space="0" w:color="auto"/>
              <w:bottom w:val="single" w:sz="6" w:space="0" w:color="auto"/>
              <w:right w:val="single" w:sz="6" w:space="0" w:color="auto"/>
            </w:tcBorders>
            <w:hideMark/>
          </w:tcPr>
          <w:p w14:paraId="160B6770" w14:textId="77777777" w:rsidR="00DD72E7" w:rsidRPr="00840B6D" w:rsidRDefault="00DD72E7">
            <w:pPr>
              <w:jc w:val="center"/>
              <w:rPr>
                <w:rFonts w:eastAsiaTheme="minorHAnsi"/>
              </w:rPr>
              <w:pPrChange w:id="667" w:author="Samuel Dent" w:date="2015-09-25T07:08:00Z">
                <w:pPr/>
              </w:pPrChange>
            </w:pPr>
            <w:r w:rsidRPr="00840B6D">
              <w:rPr>
                <w:rFonts w:eastAsiaTheme="minorHAnsi"/>
              </w:rPr>
              <w:t>10%</w:t>
            </w:r>
          </w:p>
        </w:tc>
        <w:tc>
          <w:tcPr>
            <w:tcW w:w="1031" w:type="dxa"/>
            <w:tcBorders>
              <w:top w:val="single" w:sz="6" w:space="0" w:color="auto"/>
              <w:left w:val="single" w:sz="6" w:space="0" w:color="auto"/>
              <w:bottom w:val="single" w:sz="6" w:space="0" w:color="auto"/>
              <w:right w:val="single" w:sz="6" w:space="0" w:color="auto"/>
            </w:tcBorders>
            <w:hideMark/>
          </w:tcPr>
          <w:p w14:paraId="4E8BEBE2" w14:textId="77777777" w:rsidR="00DD72E7" w:rsidRPr="00840B6D" w:rsidRDefault="00DD72E7">
            <w:pPr>
              <w:jc w:val="center"/>
              <w:rPr>
                <w:rFonts w:eastAsiaTheme="minorHAnsi"/>
              </w:rPr>
              <w:pPrChange w:id="668" w:author="Samuel Dent" w:date="2015-09-25T07:08:00Z">
                <w:pPr/>
              </w:pPrChange>
            </w:pPr>
            <w:r w:rsidRPr="00840B6D">
              <w:rPr>
                <w:rFonts w:eastAsiaTheme="minorHAnsi"/>
              </w:rPr>
              <w:t>76</w:t>
            </w:r>
            <w:ins w:id="669" w:author="Samuel Dent" w:date="2015-09-25T07:08:00Z">
              <w:r>
                <w:rPr>
                  <w:rFonts w:eastAsiaTheme="minorHAnsi"/>
                </w:rPr>
                <w:t>.3</w:t>
              </w:r>
            </w:ins>
            <w:r w:rsidRPr="00840B6D">
              <w:rPr>
                <w:rFonts w:eastAsiaTheme="minorHAnsi"/>
              </w:rPr>
              <w:t>%</w:t>
            </w:r>
          </w:p>
        </w:tc>
      </w:tr>
    </w:tbl>
    <w:p w14:paraId="39011DF7" w14:textId="77777777" w:rsidR="00DD72E7" w:rsidRPr="00840B6D" w:rsidRDefault="00DD72E7" w:rsidP="00DD72E7">
      <w:pPr>
        <w:rPr>
          <w:noProof/>
        </w:rPr>
      </w:pPr>
    </w:p>
    <w:p w14:paraId="7AE74C31" w14:textId="77777777" w:rsidR="00DD72E7" w:rsidRPr="00840B6D" w:rsidRDefault="00DD72E7" w:rsidP="00DD72E7">
      <w:pPr>
        <w:spacing w:after="240"/>
        <w:ind w:firstLine="720"/>
        <w:rPr>
          <w:rFonts w:cstheme="minorHAnsi"/>
        </w:rPr>
      </w:pPr>
      <w:r w:rsidRPr="00840B6D">
        <w:rPr>
          <w:rFonts w:cstheme="minorHAnsi"/>
          <w:noProof/>
        </w:rPr>
        <w:t>%Electric_DHW</w:t>
      </w:r>
      <w:r w:rsidRPr="00840B6D">
        <w:rPr>
          <w:rFonts w:cstheme="minorHAnsi"/>
          <w:noProof/>
        </w:rPr>
        <w:tab/>
        <w:t xml:space="preserve">= </w:t>
      </w:r>
      <w:r w:rsidRPr="00840B6D">
        <w:rPr>
          <w:rFonts w:cstheme="minorHAnsi"/>
        </w:rPr>
        <w:t>Percentage of DHW savings assumed to be electric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Change w:id="670" w:author="Samuel Dent" w:date="2016-01-14T04:33:00Z">
          <w:tblPr>
            <w:tblW w:w="0" w:type="auto"/>
            <w:jc w:val="center"/>
            <w:tblCellMar>
              <w:left w:w="0" w:type="dxa"/>
              <w:right w:w="0" w:type="dxa"/>
            </w:tblCellMar>
            <w:tblLook w:val="04A0" w:firstRow="1" w:lastRow="0" w:firstColumn="1" w:lastColumn="0" w:noHBand="0" w:noVBand="1"/>
          </w:tblPr>
        </w:tblPrChange>
      </w:tblPr>
      <w:tblGrid>
        <w:gridCol w:w="2430"/>
        <w:gridCol w:w="1774"/>
        <w:tblGridChange w:id="671">
          <w:tblGrid>
            <w:gridCol w:w="2430"/>
            <w:gridCol w:w="1774"/>
          </w:tblGrid>
        </w:tblGridChange>
      </w:tblGrid>
      <w:tr w:rsidR="00DD72E7" w:rsidRPr="00840B6D" w14:paraId="5E41C4D1" w14:textId="77777777" w:rsidTr="00FF07DD">
        <w:trPr>
          <w:tblHeader/>
          <w:jc w:val="center"/>
          <w:trPrChange w:id="672" w:author="Samuel Dent" w:date="2016-01-14T04:33:00Z">
            <w:trPr>
              <w:tblHeader/>
              <w:jc w:val="center"/>
            </w:trPr>
          </w:trPrChange>
        </w:trPr>
        <w:tc>
          <w:tcPr>
            <w:tcW w:w="2430" w:type="dxa"/>
            <w:shd w:val="clear" w:color="auto" w:fill="7F7F7F" w:themeFill="text1" w:themeFillTint="80"/>
            <w:tcMar>
              <w:top w:w="0" w:type="dxa"/>
              <w:left w:w="108" w:type="dxa"/>
              <w:bottom w:w="0" w:type="dxa"/>
              <w:right w:w="108" w:type="dxa"/>
            </w:tcMar>
            <w:vAlign w:val="center"/>
            <w:hideMark/>
            <w:tcPrChange w:id="673" w:author="Samuel Dent" w:date="2016-01-14T04:33:00Z">
              <w:tcPr>
                <w:tcW w:w="243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tcPrChange>
          </w:tcPr>
          <w:p w14:paraId="1662EE3D" w14:textId="77777777" w:rsidR="00DD72E7" w:rsidRPr="00840B6D" w:rsidRDefault="00DD72E7" w:rsidP="009C3E5A">
            <w:pPr>
              <w:jc w:val="center"/>
              <w:rPr>
                <w:rFonts w:eastAsiaTheme="minorHAnsi"/>
                <w:b/>
                <w:color w:val="FFFFFF" w:themeColor="background1"/>
              </w:rPr>
            </w:pPr>
            <w:r w:rsidRPr="00840B6D">
              <w:rPr>
                <w:b/>
                <w:color w:val="FFFFFF" w:themeColor="background1"/>
              </w:rPr>
              <w:lastRenderedPageBreak/>
              <w:t>DHW fuel</w:t>
            </w:r>
          </w:p>
        </w:tc>
        <w:tc>
          <w:tcPr>
            <w:tcW w:w="1774" w:type="dxa"/>
            <w:shd w:val="clear" w:color="auto" w:fill="7F7F7F" w:themeFill="text1" w:themeFillTint="80"/>
            <w:tcMar>
              <w:top w:w="0" w:type="dxa"/>
              <w:left w:w="108" w:type="dxa"/>
              <w:bottom w:w="0" w:type="dxa"/>
              <w:right w:w="108" w:type="dxa"/>
            </w:tcMar>
            <w:vAlign w:val="center"/>
            <w:hideMark/>
            <w:tcPrChange w:id="674" w:author="Samuel Dent" w:date="2016-01-14T04:33:00Z">
              <w:tcPr>
                <w:tcW w:w="1774"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tcPrChange>
          </w:tcPr>
          <w:p w14:paraId="6C5A4624" w14:textId="77777777" w:rsidR="00DD72E7" w:rsidRPr="00840B6D" w:rsidRDefault="00DD72E7" w:rsidP="009C3E5A">
            <w:pPr>
              <w:jc w:val="center"/>
              <w:rPr>
                <w:rFonts w:eastAsiaTheme="minorHAnsi"/>
                <w:b/>
                <w:color w:val="FFFFFF" w:themeColor="background1"/>
              </w:rPr>
            </w:pPr>
            <w:r w:rsidRPr="00840B6D">
              <w:rPr>
                <w:b/>
                <w:color w:val="FFFFFF" w:themeColor="background1"/>
              </w:rPr>
              <w:t>%Electric_DHW</w:t>
            </w:r>
          </w:p>
        </w:tc>
      </w:tr>
      <w:tr w:rsidR="00DD72E7" w:rsidRPr="00840B6D" w14:paraId="7EE2F8A6" w14:textId="77777777" w:rsidTr="00FF07DD">
        <w:trPr>
          <w:jc w:val="center"/>
          <w:trPrChange w:id="675" w:author="Samuel Dent" w:date="2016-01-14T04:33:00Z">
            <w:trPr>
              <w:jc w:val="center"/>
            </w:trPr>
          </w:trPrChange>
        </w:trPr>
        <w:tc>
          <w:tcPr>
            <w:tcW w:w="2430" w:type="dxa"/>
            <w:tcMar>
              <w:top w:w="0" w:type="dxa"/>
              <w:left w:w="108" w:type="dxa"/>
              <w:bottom w:w="0" w:type="dxa"/>
              <w:right w:w="108" w:type="dxa"/>
            </w:tcMar>
            <w:hideMark/>
            <w:tcPrChange w:id="676" w:author="Samuel Dent" w:date="2016-01-14T04:33:00Z">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1C287BF1" w14:textId="77777777" w:rsidR="00DD72E7" w:rsidRPr="00840B6D" w:rsidRDefault="00DD72E7" w:rsidP="009C3E5A">
            <w:pPr>
              <w:rPr>
                <w:rFonts w:eastAsiaTheme="minorHAnsi"/>
              </w:rPr>
            </w:pPr>
            <w:r w:rsidRPr="00840B6D">
              <w:t>Electric</w:t>
            </w:r>
          </w:p>
        </w:tc>
        <w:tc>
          <w:tcPr>
            <w:tcW w:w="1774" w:type="dxa"/>
            <w:tcMar>
              <w:top w:w="0" w:type="dxa"/>
              <w:left w:w="108" w:type="dxa"/>
              <w:bottom w:w="0" w:type="dxa"/>
              <w:right w:w="108" w:type="dxa"/>
            </w:tcMar>
            <w:hideMark/>
            <w:tcPrChange w:id="677" w:author="Samuel Dent" w:date="2016-01-14T04:33:00Z">
              <w:tcPr>
                <w:tcW w:w="1774"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5827833F" w14:textId="77777777" w:rsidR="00DD72E7" w:rsidRPr="00840B6D" w:rsidRDefault="00DD72E7">
            <w:pPr>
              <w:jc w:val="center"/>
              <w:rPr>
                <w:rFonts w:eastAsiaTheme="minorHAnsi"/>
              </w:rPr>
              <w:pPrChange w:id="678" w:author="Samuel Dent" w:date="2015-09-25T08:08:00Z">
                <w:pPr/>
              </w:pPrChange>
            </w:pPr>
            <w:r w:rsidRPr="00840B6D">
              <w:t>100%</w:t>
            </w:r>
          </w:p>
        </w:tc>
      </w:tr>
      <w:tr w:rsidR="00DD72E7" w:rsidRPr="00840B6D" w14:paraId="467AD248" w14:textId="77777777" w:rsidTr="00FF07DD">
        <w:trPr>
          <w:jc w:val="center"/>
          <w:trPrChange w:id="679" w:author="Samuel Dent" w:date="2016-01-14T04:33:00Z">
            <w:trPr>
              <w:jc w:val="center"/>
            </w:trPr>
          </w:trPrChange>
        </w:trPr>
        <w:tc>
          <w:tcPr>
            <w:tcW w:w="2430" w:type="dxa"/>
            <w:tcMar>
              <w:top w:w="0" w:type="dxa"/>
              <w:left w:w="108" w:type="dxa"/>
              <w:bottom w:w="0" w:type="dxa"/>
              <w:right w:w="108" w:type="dxa"/>
            </w:tcMar>
            <w:hideMark/>
            <w:tcPrChange w:id="680" w:author="Samuel Dent" w:date="2016-01-14T04:33:00Z">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646A06AB" w14:textId="77777777" w:rsidR="00DD72E7" w:rsidRPr="00840B6D" w:rsidRDefault="00DD72E7" w:rsidP="009C3E5A">
            <w:pPr>
              <w:rPr>
                <w:rFonts w:eastAsiaTheme="minorHAnsi"/>
              </w:rPr>
            </w:pPr>
            <w:r w:rsidRPr="00840B6D">
              <w:t>Natural Gas</w:t>
            </w:r>
          </w:p>
        </w:tc>
        <w:tc>
          <w:tcPr>
            <w:tcW w:w="1774" w:type="dxa"/>
            <w:tcMar>
              <w:top w:w="0" w:type="dxa"/>
              <w:left w:w="108" w:type="dxa"/>
              <w:bottom w:w="0" w:type="dxa"/>
              <w:right w:w="108" w:type="dxa"/>
            </w:tcMar>
            <w:hideMark/>
            <w:tcPrChange w:id="681" w:author="Samuel Dent" w:date="2016-01-14T04:33:00Z">
              <w:tcPr>
                <w:tcW w:w="1774"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528EAC74" w14:textId="77777777" w:rsidR="00DD72E7" w:rsidRPr="00840B6D" w:rsidRDefault="00DD72E7">
            <w:pPr>
              <w:jc w:val="center"/>
              <w:rPr>
                <w:rFonts w:eastAsiaTheme="minorHAnsi"/>
              </w:rPr>
              <w:pPrChange w:id="682" w:author="Samuel Dent" w:date="2015-09-25T08:08:00Z">
                <w:pPr/>
              </w:pPrChange>
            </w:pPr>
            <w:r w:rsidRPr="00840B6D">
              <w:t>0%</w:t>
            </w:r>
          </w:p>
        </w:tc>
      </w:tr>
      <w:tr w:rsidR="00DD72E7" w:rsidRPr="00840B6D" w14:paraId="03D1E2AD" w14:textId="77777777" w:rsidTr="00FF07DD">
        <w:trPr>
          <w:jc w:val="center"/>
          <w:trPrChange w:id="683" w:author="Samuel Dent" w:date="2016-01-14T04:33:00Z">
            <w:trPr>
              <w:jc w:val="center"/>
            </w:trPr>
          </w:trPrChange>
        </w:trPr>
        <w:tc>
          <w:tcPr>
            <w:tcW w:w="2430" w:type="dxa"/>
            <w:tcMar>
              <w:top w:w="0" w:type="dxa"/>
              <w:left w:w="108" w:type="dxa"/>
              <w:bottom w:w="0" w:type="dxa"/>
              <w:right w:w="108" w:type="dxa"/>
            </w:tcMar>
            <w:hideMark/>
            <w:tcPrChange w:id="684" w:author="Samuel Dent" w:date="2016-01-14T04:33:00Z">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70E1DC76" w14:textId="77777777" w:rsidR="00DD72E7" w:rsidRPr="00840B6D" w:rsidRDefault="00DD72E7" w:rsidP="009C3E5A">
            <w:pPr>
              <w:rPr>
                <w:rFonts w:eastAsiaTheme="minorHAnsi"/>
              </w:rPr>
            </w:pPr>
            <w:r w:rsidRPr="00840B6D">
              <w:t>Unknown</w:t>
            </w:r>
          </w:p>
        </w:tc>
        <w:tc>
          <w:tcPr>
            <w:tcW w:w="1774" w:type="dxa"/>
            <w:tcMar>
              <w:top w:w="0" w:type="dxa"/>
              <w:left w:w="108" w:type="dxa"/>
              <w:bottom w:w="0" w:type="dxa"/>
              <w:right w:w="108" w:type="dxa"/>
            </w:tcMar>
            <w:hideMark/>
            <w:tcPrChange w:id="685" w:author="Samuel Dent" w:date="2016-01-14T04:33:00Z">
              <w:tcPr>
                <w:tcW w:w="1774"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23D37F93" w14:textId="77777777" w:rsidR="00DD72E7" w:rsidRPr="00840B6D" w:rsidRDefault="00DD72E7">
            <w:pPr>
              <w:jc w:val="center"/>
              <w:rPr>
                <w:rFonts w:eastAsiaTheme="minorHAnsi"/>
              </w:rPr>
              <w:pPrChange w:id="686" w:author="Samuel Dent" w:date="2015-09-25T08:08:00Z">
                <w:pPr/>
              </w:pPrChange>
            </w:pPr>
            <w:r w:rsidRPr="00840B6D">
              <w:t>16%</w:t>
            </w:r>
            <w:r w:rsidRPr="009C362B">
              <w:rPr>
                <w:vertAlign w:val="superscript"/>
              </w:rPr>
              <w:footnoteReference w:id="21"/>
            </w:r>
          </w:p>
        </w:tc>
      </w:tr>
    </w:tbl>
    <w:p w14:paraId="25F1CA23" w14:textId="77777777" w:rsidR="00DD72E7" w:rsidRPr="00840B6D" w:rsidRDefault="00DD72E7" w:rsidP="00DD72E7">
      <w:pPr>
        <w:spacing w:after="240"/>
        <w:ind w:left="1440"/>
        <w:rPr>
          <w:rFonts w:cstheme="minorHAnsi"/>
          <w:noProof/>
        </w:rPr>
      </w:pPr>
      <w:r w:rsidRPr="00840B6D" w:rsidDel="00B22160">
        <w:rPr>
          <w:rFonts w:cstheme="minorHAnsi"/>
          <w:noProof/>
        </w:rPr>
        <w:tab/>
      </w:r>
    </w:p>
    <w:p w14:paraId="47E45889" w14:textId="77777777" w:rsidR="00DD72E7" w:rsidRPr="00840B6D" w:rsidRDefault="00DD72E7" w:rsidP="00DD72E7">
      <w:pPr>
        <w:spacing w:after="240"/>
        <w:ind w:left="720"/>
        <w:rPr>
          <w:rFonts w:cstheme="minorHAnsi"/>
          <w:noProof/>
        </w:rPr>
      </w:pPr>
      <w:r w:rsidRPr="00840B6D">
        <w:rPr>
          <w:rFonts w:cstheme="minorHAnsi"/>
        </w:rPr>
        <w:t>%Electric_Dryer</w:t>
      </w:r>
      <w:r w:rsidRPr="00840B6D">
        <w:rPr>
          <w:rFonts w:cstheme="minorHAnsi"/>
        </w:rPr>
        <w:tab/>
        <w:t>= Percentage of dryer savings assumed to be electric</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Change w:id="687" w:author="Samuel Dent" w:date="2016-01-14T04:33:00Z">
          <w:tblPr>
            <w:tblW w:w="0" w:type="auto"/>
            <w:tblInd w:w="3078" w:type="dxa"/>
            <w:tblCellMar>
              <w:left w:w="0" w:type="dxa"/>
              <w:right w:w="0" w:type="dxa"/>
            </w:tblCellMar>
            <w:tblLook w:val="04A0" w:firstRow="1" w:lastRow="0" w:firstColumn="1" w:lastColumn="0" w:noHBand="0" w:noVBand="1"/>
          </w:tblPr>
        </w:tblPrChange>
      </w:tblPr>
      <w:tblGrid>
        <w:gridCol w:w="2430"/>
        <w:gridCol w:w="1837"/>
        <w:tblGridChange w:id="688">
          <w:tblGrid>
            <w:gridCol w:w="2430"/>
            <w:gridCol w:w="1774"/>
          </w:tblGrid>
        </w:tblGridChange>
      </w:tblGrid>
      <w:tr w:rsidR="00DD72E7" w:rsidRPr="00840B6D" w14:paraId="0F165452" w14:textId="77777777" w:rsidTr="00FF07DD">
        <w:tc>
          <w:tcPr>
            <w:tcW w:w="2430" w:type="dxa"/>
            <w:shd w:val="clear" w:color="auto" w:fill="7F7F7F" w:themeFill="text1" w:themeFillTint="80"/>
            <w:tcMar>
              <w:top w:w="0" w:type="dxa"/>
              <w:left w:w="108" w:type="dxa"/>
              <w:bottom w:w="0" w:type="dxa"/>
              <w:right w:w="108" w:type="dxa"/>
            </w:tcMar>
            <w:vAlign w:val="center"/>
            <w:hideMark/>
            <w:tcPrChange w:id="689" w:author="Samuel Dent" w:date="2016-01-14T04:33:00Z">
              <w:tcPr>
                <w:tcW w:w="243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tcPrChange>
          </w:tcPr>
          <w:p w14:paraId="1E2565F9" w14:textId="77777777" w:rsidR="00DD72E7" w:rsidRPr="00840B6D" w:rsidRDefault="00DD72E7" w:rsidP="009C3E5A">
            <w:pPr>
              <w:jc w:val="center"/>
              <w:rPr>
                <w:rFonts w:eastAsiaTheme="minorHAnsi"/>
                <w:b/>
                <w:color w:val="FFFFFF" w:themeColor="background1"/>
              </w:rPr>
            </w:pPr>
            <w:r w:rsidRPr="00840B6D">
              <w:rPr>
                <w:b/>
                <w:color w:val="FFFFFF" w:themeColor="background1"/>
              </w:rPr>
              <w:t>Dryer fuel</w:t>
            </w:r>
          </w:p>
        </w:tc>
        <w:tc>
          <w:tcPr>
            <w:tcW w:w="1774" w:type="dxa"/>
            <w:shd w:val="clear" w:color="auto" w:fill="7F7F7F" w:themeFill="text1" w:themeFillTint="80"/>
            <w:tcMar>
              <w:top w:w="0" w:type="dxa"/>
              <w:left w:w="108" w:type="dxa"/>
              <w:bottom w:w="0" w:type="dxa"/>
              <w:right w:w="108" w:type="dxa"/>
            </w:tcMar>
            <w:vAlign w:val="center"/>
            <w:hideMark/>
            <w:tcPrChange w:id="690" w:author="Samuel Dent" w:date="2016-01-14T04:33:00Z">
              <w:tcPr>
                <w:tcW w:w="1774"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tcPrChange>
          </w:tcPr>
          <w:p w14:paraId="1BC5D202" w14:textId="05E57137" w:rsidR="00DD72E7" w:rsidRPr="00840B6D" w:rsidRDefault="00DD72E7" w:rsidP="009C3E5A">
            <w:pPr>
              <w:jc w:val="center"/>
              <w:rPr>
                <w:rFonts w:eastAsiaTheme="minorHAnsi"/>
                <w:b/>
                <w:color w:val="FFFFFF" w:themeColor="background1"/>
              </w:rPr>
            </w:pPr>
            <w:r w:rsidRPr="00840B6D">
              <w:rPr>
                <w:b/>
                <w:color w:val="FFFFFF" w:themeColor="background1"/>
              </w:rPr>
              <w:t>%Electric_D</w:t>
            </w:r>
            <w:ins w:id="691" w:author="Samuel Dent" w:date="2016-01-14T04:33:00Z">
              <w:r w:rsidR="00FF07DD">
                <w:rPr>
                  <w:b/>
                  <w:color w:val="FFFFFF" w:themeColor="background1"/>
                </w:rPr>
                <w:t>ryer</w:t>
              </w:r>
            </w:ins>
            <w:del w:id="692" w:author="Samuel Dent" w:date="2016-01-14T04:33:00Z">
              <w:r w:rsidRPr="00840B6D" w:rsidDel="00FF07DD">
                <w:rPr>
                  <w:b/>
                  <w:color w:val="FFFFFF" w:themeColor="background1"/>
                </w:rPr>
                <w:delText>HW</w:delText>
              </w:r>
            </w:del>
          </w:p>
        </w:tc>
      </w:tr>
      <w:tr w:rsidR="00DD72E7" w:rsidRPr="00840B6D" w14:paraId="61AF99FD" w14:textId="77777777" w:rsidTr="00FF07DD">
        <w:tc>
          <w:tcPr>
            <w:tcW w:w="2430" w:type="dxa"/>
            <w:tcMar>
              <w:top w:w="0" w:type="dxa"/>
              <w:left w:w="108" w:type="dxa"/>
              <w:bottom w:w="0" w:type="dxa"/>
              <w:right w:w="108" w:type="dxa"/>
            </w:tcMar>
            <w:hideMark/>
            <w:tcPrChange w:id="693" w:author="Samuel Dent" w:date="2016-01-14T04:33:00Z">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66AD8D1A" w14:textId="77777777" w:rsidR="00DD72E7" w:rsidRPr="00840B6D" w:rsidRDefault="00DD72E7" w:rsidP="009C3E5A">
            <w:pPr>
              <w:rPr>
                <w:rFonts w:eastAsiaTheme="minorHAnsi"/>
              </w:rPr>
            </w:pPr>
            <w:r w:rsidRPr="00840B6D">
              <w:t>Electric</w:t>
            </w:r>
          </w:p>
        </w:tc>
        <w:tc>
          <w:tcPr>
            <w:tcW w:w="1774" w:type="dxa"/>
            <w:tcMar>
              <w:top w:w="0" w:type="dxa"/>
              <w:left w:w="108" w:type="dxa"/>
              <w:bottom w:w="0" w:type="dxa"/>
              <w:right w:w="108" w:type="dxa"/>
            </w:tcMar>
            <w:hideMark/>
            <w:tcPrChange w:id="694" w:author="Samuel Dent" w:date="2016-01-14T04:33:00Z">
              <w:tcPr>
                <w:tcW w:w="1774"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2B0B0AF1" w14:textId="77777777" w:rsidR="00DD72E7" w:rsidRPr="00840B6D" w:rsidRDefault="00DD72E7">
            <w:pPr>
              <w:jc w:val="center"/>
              <w:rPr>
                <w:rFonts w:eastAsiaTheme="minorHAnsi"/>
              </w:rPr>
              <w:pPrChange w:id="695" w:author="Samuel Dent" w:date="2015-09-25T08:08:00Z">
                <w:pPr/>
              </w:pPrChange>
            </w:pPr>
            <w:r w:rsidRPr="00840B6D">
              <w:t>100%</w:t>
            </w:r>
          </w:p>
        </w:tc>
      </w:tr>
      <w:tr w:rsidR="00DD72E7" w:rsidRPr="00840B6D" w14:paraId="263FDC2D" w14:textId="77777777" w:rsidTr="00FF07DD">
        <w:tc>
          <w:tcPr>
            <w:tcW w:w="2430" w:type="dxa"/>
            <w:tcMar>
              <w:top w:w="0" w:type="dxa"/>
              <w:left w:w="108" w:type="dxa"/>
              <w:bottom w:w="0" w:type="dxa"/>
              <w:right w:w="108" w:type="dxa"/>
            </w:tcMar>
            <w:hideMark/>
            <w:tcPrChange w:id="696" w:author="Samuel Dent" w:date="2016-01-14T04:33:00Z">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28B361F8" w14:textId="77777777" w:rsidR="00DD72E7" w:rsidRPr="00840B6D" w:rsidRDefault="00DD72E7" w:rsidP="009C3E5A">
            <w:pPr>
              <w:rPr>
                <w:rFonts w:eastAsiaTheme="minorHAnsi"/>
              </w:rPr>
            </w:pPr>
            <w:r w:rsidRPr="00840B6D">
              <w:t>Natural Gas</w:t>
            </w:r>
          </w:p>
        </w:tc>
        <w:tc>
          <w:tcPr>
            <w:tcW w:w="1774" w:type="dxa"/>
            <w:tcMar>
              <w:top w:w="0" w:type="dxa"/>
              <w:left w:w="108" w:type="dxa"/>
              <w:bottom w:w="0" w:type="dxa"/>
              <w:right w:w="108" w:type="dxa"/>
            </w:tcMar>
            <w:hideMark/>
            <w:tcPrChange w:id="697" w:author="Samuel Dent" w:date="2016-01-14T04:33:00Z">
              <w:tcPr>
                <w:tcW w:w="1774"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04C21F85" w14:textId="77777777" w:rsidR="00DD72E7" w:rsidRPr="00840B6D" w:rsidRDefault="00DD72E7">
            <w:pPr>
              <w:jc w:val="center"/>
              <w:rPr>
                <w:rFonts w:eastAsiaTheme="minorHAnsi"/>
              </w:rPr>
              <w:pPrChange w:id="698" w:author="Samuel Dent" w:date="2015-09-25T08:08:00Z">
                <w:pPr/>
              </w:pPrChange>
            </w:pPr>
            <w:r w:rsidRPr="00840B6D">
              <w:t>0%</w:t>
            </w:r>
          </w:p>
        </w:tc>
      </w:tr>
      <w:tr w:rsidR="00DD72E7" w:rsidRPr="00840B6D" w14:paraId="1C344466" w14:textId="77777777" w:rsidTr="00FF07DD">
        <w:tc>
          <w:tcPr>
            <w:tcW w:w="2430" w:type="dxa"/>
            <w:tcMar>
              <w:top w:w="0" w:type="dxa"/>
              <w:left w:w="108" w:type="dxa"/>
              <w:bottom w:w="0" w:type="dxa"/>
              <w:right w:w="108" w:type="dxa"/>
            </w:tcMar>
            <w:hideMark/>
            <w:tcPrChange w:id="699" w:author="Samuel Dent" w:date="2016-01-14T04:33:00Z">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7AEE804A" w14:textId="77777777" w:rsidR="00DD72E7" w:rsidRPr="00840B6D" w:rsidRDefault="00DD72E7" w:rsidP="009C3E5A">
            <w:pPr>
              <w:rPr>
                <w:rFonts w:eastAsiaTheme="minorHAnsi"/>
              </w:rPr>
            </w:pPr>
            <w:r w:rsidRPr="00840B6D">
              <w:t>Unknown</w:t>
            </w:r>
          </w:p>
        </w:tc>
        <w:tc>
          <w:tcPr>
            <w:tcW w:w="1774" w:type="dxa"/>
            <w:tcMar>
              <w:top w:w="0" w:type="dxa"/>
              <w:left w:w="108" w:type="dxa"/>
              <w:bottom w:w="0" w:type="dxa"/>
              <w:right w:w="108" w:type="dxa"/>
            </w:tcMar>
            <w:hideMark/>
            <w:tcPrChange w:id="700" w:author="Samuel Dent" w:date="2016-01-14T04:33:00Z">
              <w:tcPr>
                <w:tcW w:w="1774"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2ABC7DD6" w14:textId="4AB91AD7" w:rsidR="00DD72E7" w:rsidRPr="00840B6D" w:rsidRDefault="00DD72E7">
            <w:pPr>
              <w:jc w:val="center"/>
              <w:rPr>
                <w:rFonts w:eastAsiaTheme="minorHAnsi"/>
              </w:rPr>
              <w:pPrChange w:id="701" w:author="Samuel Dent" w:date="2015-09-25T08:08:00Z">
                <w:pPr/>
              </w:pPrChange>
            </w:pPr>
            <w:del w:id="702" w:author="Samuel Dent" w:date="2016-01-14T04:45:00Z">
              <w:r w:rsidRPr="00840B6D" w:rsidDel="00F94E70">
                <w:delText>27</w:delText>
              </w:r>
            </w:del>
            <w:ins w:id="703" w:author="Samuel Dent" w:date="2016-01-14T04:45:00Z">
              <w:r w:rsidR="00F94E70">
                <w:t>36</w:t>
              </w:r>
            </w:ins>
            <w:r w:rsidRPr="00840B6D">
              <w:t>%</w:t>
            </w:r>
            <w:r w:rsidRPr="009C362B">
              <w:rPr>
                <w:vertAlign w:val="superscript"/>
              </w:rPr>
              <w:footnoteReference w:id="22"/>
            </w:r>
          </w:p>
        </w:tc>
      </w:tr>
    </w:tbl>
    <w:p w14:paraId="1C30C5BD" w14:textId="77777777" w:rsidR="00DD72E7" w:rsidRPr="00840B6D" w:rsidRDefault="00DD72E7" w:rsidP="00DD72E7">
      <w:pPr>
        <w:spacing w:after="240"/>
        <w:ind w:left="1440" w:hanging="720"/>
        <w:rPr>
          <w:rFonts w:cstheme="minorHAnsi"/>
          <w:noProof/>
        </w:rPr>
      </w:pPr>
    </w:p>
    <w:p w14:paraId="161E9E7B" w14:textId="77777777" w:rsidR="00DD72E7" w:rsidRPr="00840B6D" w:rsidRDefault="00DD72E7" w:rsidP="00DD72E7">
      <w:pPr>
        <w:spacing w:after="240"/>
        <w:rPr>
          <w:rFonts w:cstheme="minorHAnsi"/>
          <w:noProof/>
        </w:rPr>
      </w:pPr>
      <w:r w:rsidRPr="00840B6D">
        <w:rPr>
          <w:rFonts w:cstheme="minorHAnsi"/>
          <w:noProof/>
        </w:rPr>
        <w:t>Using the default assumptions provided above, the prescriptive savings for each configuration are presented below:</w:t>
      </w:r>
    </w:p>
    <w:tbl>
      <w:tblPr>
        <w:tblW w:w="10800" w:type="dxa"/>
        <w:tblInd w:w="-870" w:type="dxa"/>
        <w:tblLayout w:type="fixed"/>
        <w:tblCellMar>
          <w:left w:w="30" w:type="dxa"/>
          <w:right w:w="30" w:type="dxa"/>
        </w:tblCellMar>
        <w:tblLook w:val="04A0" w:firstRow="1" w:lastRow="0" w:firstColumn="1" w:lastColumn="0" w:noHBand="0" w:noVBand="1"/>
      </w:tblPr>
      <w:tblGrid>
        <w:gridCol w:w="1260"/>
        <w:gridCol w:w="1080"/>
        <w:gridCol w:w="990"/>
        <w:gridCol w:w="1080"/>
        <w:gridCol w:w="990"/>
        <w:gridCol w:w="1170"/>
        <w:gridCol w:w="1080"/>
        <w:gridCol w:w="1080"/>
        <w:gridCol w:w="990"/>
        <w:gridCol w:w="1080"/>
        <w:tblGridChange w:id="704">
          <w:tblGrid>
            <w:gridCol w:w="1260"/>
            <w:gridCol w:w="1080"/>
            <w:gridCol w:w="990"/>
            <w:gridCol w:w="1080"/>
            <w:gridCol w:w="990"/>
            <w:gridCol w:w="1170"/>
            <w:gridCol w:w="1080"/>
            <w:gridCol w:w="426"/>
            <w:gridCol w:w="654"/>
            <w:gridCol w:w="606"/>
            <w:gridCol w:w="384"/>
            <w:gridCol w:w="696"/>
            <w:gridCol w:w="384"/>
            <w:gridCol w:w="606"/>
            <w:gridCol w:w="1080"/>
            <w:gridCol w:w="990"/>
            <w:gridCol w:w="1170"/>
            <w:gridCol w:w="1080"/>
            <w:gridCol w:w="1080"/>
            <w:gridCol w:w="990"/>
            <w:gridCol w:w="1080"/>
          </w:tblGrid>
        </w:tblGridChange>
      </w:tblGrid>
      <w:tr w:rsidR="00DD72E7" w:rsidRPr="00840B6D" w14:paraId="23E93B28" w14:textId="77777777" w:rsidTr="009C3E5A">
        <w:trPr>
          <w:trHeight w:val="290"/>
        </w:trPr>
        <w:tc>
          <w:tcPr>
            <w:tcW w:w="1260" w:type="dxa"/>
            <w:vAlign w:val="center"/>
          </w:tcPr>
          <w:p w14:paraId="2FB29EB7" w14:textId="77777777" w:rsidR="00DD72E7" w:rsidRPr="00840B6D" w:rsidRDefault="00DD72E7" w:rsidP="009C3E5A">
            <w:pPr>
              <w:jc w:val="center"/>
              <w:rPr>
                <w:rFonts w:eastAsiaTheme="minorHAnsi"/>
                <w:b/>
                <w:color w:val="FFFFFF" w:themeColor="background1"/>
              </w:rPr>
            </w:pPr>
          </w:p>
        </w:tc>
        <w:tc>
          <w:tcPr>
            <w:tcW w:w="9540" w:type="dxa"/>
            <w:gridSpan w:val="9"/>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727F97A3" w14:textId="77777777" w:rsidR="00DD72E7" w:rsidRPr="00840B6D" w:rsidRDefault="00DD72E7" w:rsidP="009C3E5A">
            <w:pPr>
              <w:jc w:val="center"/>
              <w:rPr>
                <w:rFonts w:eastAsiaTheme="minorHAnsi"/>
                <w:b/>
                <w:color w:val="FFFFFF" w:themeColor="background1"/>
              </w:rPr>
            </w:pPr>
            <w:r w:rsidRPr="00840B6D">
              <w:rPr>
                <w:rFonts w:eastAsiaTheme="minorHAnsi"/>
                <w:b/>
                <w:color w:val="FFFFFF" w:themeColor="background1"/>
              </w:rPr>
              <w:t>ΔkWH</w:t>
            </w:r>
          </w:p>
        </w:tc>
      </w:tr>
      <w:tr w:rsidR="00DD72E7" w:rsidRPr="00840B6D" w14:paraId="0FFC45F9" w14:textId="77777777" w:rsidTr="009C3E5A">
        <w:trPr>
          <w:trHeight w:val="581"/>
        </w:trPr>
        <w:tc>
          <w:tcPr>
            <w:tcW w:w="1260" w:type="dxa"/>
            <w:vAlign w:val="center"/>
          </w:tcPr>
          <w:p w14:paraId="458F3995" w14:textId="77777777" w:rsidR="00DD72E7" w:rsidRPr="00840B6D" w:rsidRDefault="00DD72E7" w:rsidP="009C3E5A">
            <w:pPr>
              <w:jc w:val="center"/>
              <w:rPr>
                <w:rFonts w:eastAsiaTheme="minorHAnsi"/>
                <w:b/>
                <w:color w:val="FFFFFF" w:themeColor="background1"/>
              </w:rPr>
            </w:pPr>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22A0F0FB" w14:textId="77777777" w:rsidR="00DD72E7" w:rsidRPr="00840B6D" w:rsidRDefault="00DD72E7" w:rsidP="009C3E5A">
            <w:pPr>
              <w:jc w:val="center"/>
              <w:rPr>
                <w:rFonts w:eastAsiaTheme="minorHAnsi"/>
                <w:b/>
                <w:color w:val="FFFFFF" w:themeColor="background1"/>
              </w:rPr>
            </w:pPr>
            <w:r w:rsidRPr="00840B6D">
              <w:rPr>
                <w:rFonts w:eastAsiaTheme="minorHAnsi"/>
                <w:b/>
                <w:color w:val="FFFFFF" w:themeColor="background1"/>
              </w:rPr>
              <w:t>Electric DHW Electric Dryer</w:t>
            </w:r>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13499D96" w14:textId="77777777" w:rsidR="00DD72E7" w:rsidRPr="00840B6D" w:rsidRDefault="00DD72E7" w:rsidP="009C3E5A">
            <w:pPr>
              <w:spacing w:after="0"/>
              <w:jc w:val="center"/>
              <w:rPr>
                <w:rFonts w:eastAsiaTheme="minorHAnsi"/>
                <w:b/>
                <w:color w:val="FFFFFF" w:themeColor="background1"/>
              </w:rPr>
            </w:pPr>
            <w:r w:rsidRPr="00840B6D">
              <w:rPr>
                <w:rFonts w:eastAsiaTheme="minorHAnsi"/>
                <w:b/>
                <w:color w:val="FFFFFF" w:themeColor="background1"/>
              </w:rPr>
              <w:t>Gas DHW</w:t>
            </w:r>
          </w:p>
          <w:p w14:paraId="0A2F3326" w14:textId="77777777" w:rsidR="00DD72E7" w:rsidRPr="00840B6D" w:rsidRDefault="00DD72E7" w:rsidP="009C3E5A">
            <w:pPr>
              <w:spacing w:after="0"/>
              <w:jc w:val="center"/>
              <w:rPr>
                <w:rFonts w:eastAsiaTheme="minorHAnsi"/>
                <w:b/>
                <w:color w:val="FFFFFF" w:themeColor="background1"/>
              </w:rPr>
            </w:pPr>
            <w:r w:rsidRPr="00840B6D">
              <w:rPr>
                <w:rFonts w:eastAsiaTheme="minorHAnsi"/>
                <w:b/>
                <w:color w:val="FFFFFF" w:themeColor="background1"/>
              </w:rPr>
              <w:t>Electric Dryer</w:t>
            </w:r>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4FCA005C" w14:textId="77777777" w:rsidR="00DD72E7" w:rsidRPr="00840B6D" w:rsidRDefault="00DD72E7" w:rsidP="009C3E5A">
            <w:pPr>
              <w:spacing w:after="0"/>
              <w:jc w:val="center"/>
              <w:rPr>
                <w:rFonts w:eastAsiaTheme="minorHAnsi"/>
                <w:b/>
                <w:color w:val="FFFFFF" w:themeColor="background1"/>
              </w:rPr>
            </w:pPr>
            <w:r w:rsidRPr="00840B6D">
              <w:rPr>
                <w:rFonts w:eastAsiaTheme="minorHAnsi"/>
                <w:b/>
                <w:color w:val="FFFFFF" w:themeColor="background1"/>
              </w:rPr>
              <w:t>Electric DHW</w:t>
            </w:r>
          </w:p>
          <w:p w14:paraId="137CB52C" w14:textId="77777777" w:rsidR="00DD72E7" w:rsidRPr="00840B6D" w:rsidRDefault="00DD72E7" w:rsidP="009C3E5A">
            <w:pPr>
              <w:spacing w:after="0"/>
              <w:jc w:val="center"/>
              <w:rPr>
                <w:rFonts w:eastAsiaTheme="minorHAnsi"/>
                <w:b/>
                <w:color w:val="FFFFFF" w:themeColor="background1"/>
              </w:rPr>
            </w:pPr>
            <w:r w:rsidRPr="00840B6D">
              <w:rPr>
                <w:rFonts w:eastAsiaTheme="minorHAnsi"/>
                <w:b/>
                <w:color w:val="FFFFFF" w:themeColor="background1"/>
              </w:rPr>
              <w:t>Gas Dryer</w:t>
            </w:r>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323F141B" w14:textId="77777777" w:rsidR="00DD72E7" w:rsidRPr="00840B6D" w:rsidRDefault="00DD72E7" w:rsidP="009C3E5A">
            <w:pPr>
              <w:spacing w:after="0"/>
              <w:jc w:val="center"/>
              <w:rPr>
                <w:rFonts w:eastAsiaTheme="minorHAnsi"/>
                <w:b/>
                <w:color w:val="FFFFFF" w:themeColor="background1"/>
              </w:rPr>
            </w:pPr>
            <w:r w:rsidRPr="00840B6D">
              <w:rPr>
                <w:rFonts w:eastAsiaTheme="minorHAnsi"/>
                <w:b/>
                <w:color w:val="FFFFFF" w:themeColor="background1"/>
              </w:rPr>
              <w:t>Gas DHW</w:t>
            </w:r>
          </w:p>
          <w:p w14:paraId="38F30F59" w14:textId="77777777" w:rsidR="00DD72E7" w:rsidRPr="00840B6D" w:rsidRDefault="00DD72E7" w:rsidP="009C3E5A">
            <w:pPr>
              <w:spacing w:after="0"/>
              <w:jc w:val="center"/>
              <w:rPr>
                <w:rFonts w:eastAsiaTheme="minorHAnsi"/>
                <w:b/>
                <w:color w:val="FFFFFF" w:themeColor="background1"/>
              </w:rPr>
            </w:pPr>
            <w:r w:rsidRPr="00840B6D">
              <w:rPr>
                <w:rFonts w:eastAsiaTheme="minorHAnsi"/>
                <w:b/>
                <w:color w:val="FFFFFF" w:themeColor="background1"/>
              </w:rPr>
              <w:t>Gas Dryer</w:t>
            </w:r>
          </w:p>
        </w:tc>
        <w:tc>
          <w:tcPr>
            <w:tcW w:w="117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FA0A45E" w14:textId="77777777" w:rsidR="00DD72E7" w:rsidRPr="00840B6D" w:rsidRDefault="00DD72E7" w:rsidP="009C3E5A">
            <w:pPr>
              <w:spacing w:after="0"/>
              <w:jc w:val="center"/>
              <w:rPr>
                <w:rFonts w:eastAsiaTheme="minorHAnsi"/>
                <w:b/>
                <w:color w:val="FFFFFF" w:themeColor="background1"/>
              </w:rPr>
            </w:pPr>
            <w:ins w:id="705" w:author="Samuel Dent" w:date="2015-09-25T08:10:00Z">
              <w:r>
                <w:rPr>
                  <w:rFonts w:eastAsiaTheme="minorHAnsi"/>
                  <w:b/>
                  <w:color w:val="FFFFFF" w:themeColor="background1"/>
                </w:rPr>
                <w:t>Electric DHW Unknown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30CE9E97" w14:textId="77777777" w:rsidR="00DD72E7" w:rsidRPr="00840B6D" w:rsidRDefault="00DD72E7" w:rsidP="009C3E5A">
            <w:pPr>
              <w:spacing w:after="0"/>
              <w:jc w:val="center"/>
              <w:rPr>
                <w:rFonts w:eastAsiaTheme="minorHAnsi"/>
                <w:b/>
                <w:color w:val="FFFFFF" w:themeColor="background1"/>
              </w:rPr>
            </w:pPr>
            <w:ins w:id="706" w:author="Samuel Dent" w:date="2015-09-25T08:10:00Z">
              <w:r>
                <w:rPr>
                  <w:rFonts w:eastAsiaTheme="minorHAnsi"/>
                  <w:b/>
                  <w:color w:val="FFFFFF" w:themeColor="background1"/>
                </w:rPr>
                <w:t>Gas DHW Unknown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01A6C4AD" w14:textId="77777777" w:rsidR="00DD72E7" w:rsidRPr="00840B6D" w:rsidRDefault="00DD72E7" w:rsidP="009C3E5A">
            <w:pPr>
              <w:spacing w:after="0"/>
              <w:jc w:val="center"/>
              <w:rPr>
                <w:rFonts w:eastAsiaTheme="minorHAnsi"/>
                <w:b/>
                <w:color w:val="FFFFFF" w:themeColor="background1"/>
              </w:rPr>
            </w:pPr>
            <w:ins w:id="707" w:author="Samuel Dent" w:date="2015-09-25T08:10:00Z">
              <w:r>
                <w:rPr>
                  <w:rFonts w:eastAsiaTheme="minorHAnsi"/>
                  <w:b/>
                  <w:color w:val="FFFFFF" w:themeColor="background1"/>
                </w:rPr>
                <w:t>Unknown DHW Electric Dryer</w:t>
              </w:r>
            </w:ins>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75D3CEB3" w14:textId="77777777" w:rsidR="00DD72E7" w:rsidRDefault="00DD72E7" w:rsidP="009C3E5A">
            <w:pPr>
              <w:spacing w:after="0"/>
              <w:jc w:val="center"/>
              <w:rPr>
                <w:ins w:id="708" w:author="Samuel Dent" w:date="2015-09-25T08:12:00Z"/>
                <w:rFonts w:eastAsiaTheme="minorHAnsi"/>
                <w:b/>
                <w:color w:val="FFFFFF" w:themeColor="background1"/>
              </w:rPr>
            </w:pPr>
            <w:ins w:id="709" w:author="Samuel Dent" w:date="2015-09-25T08:10:00Z">
              <w:r>
                <w:rPr>
                  <w:rFonts w:eastAsiaTheme="minorHAnsi"/>
                  <w:b/>
                  <w:color w:val="FFFFFF" w:themeColor="background1"/>
                </w:rPr>
                <w:t xml:space="preserve">Unknown DHW </w:t>
              </w:r>
            </w:ins>
          </w:p>
          <w:p w14:paraId="59ADAF86" w14:textId="77777777" w:rsidR="00DD72E7" w:rsidRPr="00840B6D" w:rsidRDefault="00DD72E7" w:rsidP="009C3E5A">
            <w:pPr>
              <w:spacing w:after="0"/>
              <w:jc w:val="center"/>
              <w:rPr>
                <w:rFonts w:eastAsiaTheme="minorHAnsi"/>
                <w:b/>
                <w:color w:val="FFFFFF" w:themeColor="background1"/>
              </w:rPr>
            </w:pPr>
            <w:ins w:id="710" w:author="Samuel Dent" w:date="2015-09-25T08:10:00Z">
              <w:r>
                <w:rPr>
                  <w:rFonts w:eastAsiaTheme="minorHAnsi"/>
                  <w:b/>
                  <w:color w:val="FFFFFF" w:themeColor="background1"/>
                </w:rPr>
                <w:t>Gas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77338EDA" w14:textId="77777777" w:rsidR="00DD72E7" w:rsidRPr="00840B6D" w:rsidRDefault="00DD72E7" w:rsidP="009C3E5A">
            <w:pPr>
              <w:spacing w:after="0"/>
              <w:jc w:val="center"/>
              <w:rPr>
                <w:rFonts w:eastAsiaTheme="minorHAnsi"/>
                <w:b/>
                <w:color w:val="FFFFFF" w:themeColor="background1"/>
              </w:rPr>
            </w:pPr>
            <w:ins w:id="711" w:author="Samuel Dent" w:date="2015-09-25T08:11:00Z">
              <w:r>
                <w:rPr>
                  <w:rFonts w:eastAsiaTheme="minorHAnsi"/>
                  <w:b/>
                  <w:color w:val="FFFFFF" w:themeColor="background1"/>
                </w:rPr>
                <w:t>Unknown DHW Unknown Dryer</w:t>
              </w:r>
            </w:ins>
          </w:p>
        </w:tc>
      </w:tr>
      <w:tr w:rsidR="00F94E70" w:rsidRPr="00840B6D" w14:paraId="016C1973" w14:textId="77777777" w:rsidTr="00F94E70">
        <w:tblPrEx>
          <w:tblW w:w="10800" w:type="dxa"/>
          <w:tblInd w:w="-870" w:type="dxa"/>
          <w:tblLayout w:type="fixed"/>
          <w:tblCellMar>
            <w:left w:w="30" w:type="dxa"/>
            <w:right w:w="30" w:type="dxa"/>
          </w:tblCellMar>
          <w:tblPrExChange w:id="712" w:author="Samuel Dent" w:date="2016-01-14T04:52:00Z">
            <w:tblPrEx>
              <w:tblW w:w="10800" w:type="dxa"/>
              <w:tblInd w:w="-870" w:type="dxa"/>
              <w:tblLayout w:type="fixed"/>
              <w:tblCellMar>
                <w:left w:w="30" w:type="dxa"/>
                <w:right w:w="30" w:type="dxa"/>
              </w:tblCellMar>
            </w:tblPrEx>
          </w:tblPrExChange>
        </w:tblPrEx>
        <w:trPr>
          <w:trHeight w:val="290"/>
          <w:trPrChange w:id="713" w:author="Samuel Dent" w:date="2016-01-14T04:52:00Z">
            <w:trPr>
              <w:gridBefore w:val="8"/>
              <w:trHeight w:val="290"/>
            </w:trPr>
          </w:trPrChange>
        </w:trPr>
        <w:tc>
          <w:tcPr>
            <w:tcW w:w="1260" w:type="dxa"/>
            <w:tcBorders>
              <w:top w:val="single" w:sz="6" w:space="0" w:color="auto"/>
              <w:left w:val="single" w:sz="6" w:space="0" w:color="auto"/>
              <w:bottom w:val="single" w:sz="6" w:space="0" w:color="auto"/>
              <w:right w:val="single" w:sz="6" w:space="0" w:color="auto"/>
            </w:tcBorders>
            <w:vAlign w:val="center"/>
            <w:hideMark/>
            <w:tcPrChange w:id="714" w:author="Samuel Dent" w:date="2016-01-14T04:52:00Z">
              <w:tcPr>
                <w:tcW w:w="126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5C150FD6" w14:textId="77777777" w:rsidR="00F94E70" w:rsidRPr="00840B6D" w:rsidRDefault="00F94E70" w:rsidP="009C3E5A">
            <w:pPr>
              <w:jc w:val="center"/>
              <w:rPr>
                <w:rFonts w:eastAsiaTheme="minorHAnsi"/>
              </w:rPr>
            </w:pPr>
            <w:r w:rsidRPr="00840B6D">
              <w:t>ENERGY STAR</w:t>
            </w:r>
          </w:p>
        </w:tc>
        <w:tc>
          <w:tcPr>
            <w:tcW w:w="1080" w:type="dxa"/>
            <w:tcBorders>
              <w:top w:val="single" w:sz="6" w:space="0" w:color="auto"/>
              <w:left w:val="single" w:sz="6" w:space="0" w:color="auto"/>
              <w:bottom w:val="single" w:sz="6" w:space="0" w:color="auto"/>
              <w:right w:val="single" w:sz="6" w:space="0" w:color="auto"/>
            </w:tcBorders>
            <w:vAlign w:val="center"/>
            <w:hideMark/>
            <w:tcPrChange w:id="715" w:author="Samuel Dent" w:date="2016-01-14T04:52:00Z">
              <w:tcPr>
                <w:tcW w:w="108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2F0D6F4B" w14:textId="77777777" w:rsidR="00F94E70" w:rsidRPr="00840B6D" w:rsidRDefault="00F94E70" w:rsidP="009C3E5A">
            <w:pPr>
              <w:jc w:val="center"/>
              <w:rPr>
                <w:rFonts w:eastAsiaTheme="minorHAnsi"/>
              </w:rPr>
            </w:pPr>
            <w:r w:rsidRPr="00840B6D">
              <w:t>16</w:t>
            </w:r>
            <w:r>
              <w:t>2.7</w:t>
            </w:r>
          </w:p>
        </w:tc>
        <w:tc>
          <w:tcPr>
            <w:tcW w:w="990" w:type="dxa"/>
            <w:tcBorders>
              <w:top w:val="single" w:sz="6" w:space="0" w:color="auto"/>
              <w:left w:val="single" w:sz="6" w:space="0" w:color="auto"/>
              <w:bottom w:val="single" w:sz="6" w:space="0" w:color="auto"/>
              <w:right w:val="single" w:sz="6" w:space="0" w:color="auto"/>
            </w:tcBorders>
            <w:vAlign w:val="center"/>
            <w:hideMark/>
            <w:tcPrChange w:id="716" w:author="Samuel Dent" w:date="2016-01-14T04:52:00Z">
              <w:tcPr>
                <w:tcW w:w="99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31734EF6" w14:textId="77777777" w:rsidR="00F94E70" w:rsidRPr="00840B6D" w:rsidRDefault="00F94E70" w:rsidP="009C3E5A">
            <w:pPr>
              <w:jc w:val="center"/>
              <w:rPr>
                <w:rFonts w:eastAsiaTheme="minorHAnsi"/>
              </w:rPr>
            </w:pPr>
            <w:r w:rsidRPr="00840B6D">
              <w:t>77.</w:t>
            </w:r>
            <w:r>
              <w:t>0</w:t>
            </w:r>
          </w:p>
        </w:tc>
        <w:tc>
          <w:tcPr>
            <w:tcW w:w="1080" w:type="dxa"/>
            <w:tcBorders>
              <w:top w:val="single" w:sz="6" w:space="0" w:color="auto"/>
              <w:left w:val="single" w:sz="6" w:space="0" w:color="auto"/>
              <w:bottom w:val="single" w:sz="6" w:space="0" w:color="auto"/>
              <w:right w:val="single" w:sz="6" w:space="0" w:color="auto"/>
            </w:tcBorders>
            <w:vAlign w:val="center"/>
            <w:hideMark/>
            <w:tcPrChange w:id="717" w:author="Samuel Dent" w:date="2016-01-14T04:52:00Z">
              <w:tcPr>
                <w:tcW w:w="1080" w:type="dxa"/>
                <w:tcBorders>
                  <w:top w:val="single" w:sz="6" w:space="0" w:color="auto"/>
                  <w:left w:val="single" w:sz="6" w:space="0" w:color="auto"/>
                  <w:bottom w:val="single" w:sz="6" w:space="0" w:color="auto"/>
                  <w:right w:val="single" w:sz="6" w:space="0" w:color="auto"/>
                </w:tcBorders>
                <w:vAlign w:val="center"/>
                <w:hideMark/>
              </w:tcPr>
            </w:tcPrChange>
          </w:tcPr>
          <w:p w14:paraId="2FA90E7B" w14:textId="77777777" w:rsidR="00F94E70" w:rsidRPr="00840B6D" w:rsidRDefault="00F94E70" w:rsidP="009C3E5A">
            <w:pPr>
              <w:jc w:val="center"/>
              <w:rPr>
                <w:rFonts w:eastAsiaTheme="minorHAnsi"/>
              </w:rPr>
            </w:pPr>
            <w:r w:rsidRPr="00840B6D">
              <w:t>96.</w:t>
            </w:r>
            <w:r>
              <w:t>0</w:t>
            </w:r>
          </w:p>
        </w:tc>
        <w:tc>
          <w:tcPr>
            <w:tcW w:w="990" w:type="dxa"/>
            <w:tcBorders>
              <w:top w:val="single" w:sz="6" w:space="0" w:color="auto"/>
              <w:left w:val="single" w:sz="6" w:space="0" w:color="auto"/>
              <w:bottom w:val="single" w:sz="6" w:space="0" w:color="auto"/>
              <w:right w:val="single" w:sz="6" w:space="0" w:color="auto"/>
            </w:tcBorders>
            <w:vAlign w:val="center"/>
            <w:hideMark/>
            <w:tcPrChange w:id="718" w:author="Samuel Dent" w:date="2016-01-14T04:52:00Z">
              <w:tcPr>
                <w:tcW w:w="990" w:type="dxa"/>
                <w:tcBorders>
                  <w:top w:val="single" w:sz="6" w:space="0" w:color="auto"/>
                  <w:left w:val="single" w:sz="6" w:space="0" w:color="auto"/>
                  <w:bottom w:val="single" w:sz="6" w:space="0" w:color="auto"/>
                  <w:right w:val="single" w:sz="6" w:space="0" w:color="auto"/>
                </w:tcBorders>
                <w:vAlign w:val="center"/>
                <w:hideMark/>
              </w:tcPr>
            </w:tcPrChange>
          </w:tcPr>
          <w:p w14:paraId="039D59BB" w14:textId="77777777" w:rsidR="00F94E70" w:rsidRPr="00840B6D" w:rsidRDefault="00F94E70" w:rsidP="009C3E5A">
            <w:pPr>
              <w:jc w:val="center"/>
              <w:rPr>
                <w:rFonts w:eastAsiaTheme="minorHAnsi"/>
              </w:rPr>
            </w:pPr>
            <w:r w:rsidRPr="00840B6D">
              <w:t>10.</w:t>
            </w:r>
            <w:r>
              <w:t>2</w:t>
            </w:r>
          </w:p>
        </w:tc>
        <w:tc>
          <w:tcPr>
            <w:tcW w:w="1170" w:type="dxa"/>
            <w:tcBorders>
              <w:top w:val="single" w:sz="6" w:space="0" w:color="auto"/>
              <w:left w:val="single" w:sz="6" w:space="0" w:color="auto"/>
              <w:bottom w:val="single" w:sz="6" w:space="0" w:color="auto"/>
              <w:right w:val="single" w:sz="6" w:space="0" w:color="auto"/>
            </w:tcBorders>
            <w:vAlign w:val="center"/>
            <w:tcPrChange w:id="719" w:author="Samuel Dent" w:date="2016-01-14T04:52:00Z">
              <w:tcPr>
                <w:tcW w:w="1170" w:type="dxa"/>
                <w:tcBorders>
                  <w:top w:val="single" w:sz="6" w:space="0" w:color="auto"/>
                  <w:left w:val="single" w:sz="6" w:space="0" w:color="auto"/>
                  <w:bottom w:val="single" w:sz="6" w:space="0" w:color="auto"/>
                  <w:right w:val="single" w:sz="6" w:space="0" w:color="auto"/>
                </w:tcBorders>
                <w:vAlign w:val="center"/>
              </w:tcPr>
            </w:tcPrChange>
          </w:tcPr>
          <w:p w14:paraId="468814A1" w14:textId="7FFC1E93" w:rsidR="00F94E70" w:rsidRPr="00840B6D" w:rsidRDefault="00F94E70" w:rsidP="00F94E70">
            <w:pPr>
              <w:jc w:val="center"/>
            </w:pPr>
            <w:ins w:id="720" w:author="Samuel Dent" w:date="2016-01-14T04:52:00Z">
              <w:r>
                <w:rPr>
                  <w:rFonts w:ascii="Calibri" w:hAnsi="Calibri"/>
                  <w:color w:val="000000"/>
                  <w:szCs w:val="20"/>
                </w:rPr>
                <w:t>120.0</w:t>
              </w:r>
            </w:ins>
          </w:p>
        </w:tc>
        <w:tc>
          <w:tcPr>
            <w:tcW w:w="1080" w:type="dxa"/>
            <w:tcBorders>
              <w:top w:val="single" w:sz="6" w:space="0" w:color="auto"/>
              <w:left w:val="single" w:sz="6" w:space="0" w:color="auto"/>
              <w:bottom w:val="single" w:sz="6" w:space="0" w:color="auto"/>
              <w:right w:val="single" w:sz="6" w:space="0" w:color="auto"/>
            </w:tcBorders>
            <w:vAlign w:val="center"/>
            <w:tcPrChange w:id="721" w:author="Samuel Dent" w:date="2016-01-14T04:52:00Z">
              <w:tcPr>
                <w:tcW w:w="1080" w:type="dxa"/>
                <w:tcBorders>
                  <w:top w:val="single" w:sz="6" w:space="0" w:color="auto"/>
                  <w:left w:val="single" w:sz="6" w:space="0" w:color="auto"/>
                  <w:bottom w:val="single" w:sz="6" w:space="0" w:color="auto"/>
                  <w:right w:val="single" w:sz="6" w:space="0" w:color="auto"/>
                </w:tcBorders>
                <w:vAlign w:val="center"/>
              </w:tcPr>
            </w:tcPrChange>
          </w:tcPr>
          <w:p w14:paraId="6D8C3914" w14:textId="2CA1F23B" w:rsidR="00F94E70" w:rsidRPr="00840B6D" w:rsidRDefault="00F94E70" w:rsidP="00863A6D">
            <w:pPr>
              <w:jc w:val="center"/>
            </w:pPr>
            <w:ins w:id="722" w:author="Samuel Dent" w:date="2016-01-14T04:52:00Z">
              <w:r>
                <w:rPr>
                  <w:rFonts w:ascii="Calibri" w:hAnsi="Calibri"/>
                  <w:color w:val="000000"/>
                  <w:szCs w:val="20"/>
                </w:rPr>
                <w:t>34.3</w:t>
              </w:r>
            </w:ins>
          </w:p>
        </w:tc>
        <w:tc>
          <w:tcPr>
            <w:tcW w:w="1080" w:type="dxa"/>
            <w:tcBorders>
              <w:top w:val="single" w:sz="6" w:space="0" w:color="auto"/>
              <w:left w:val="single" w:sz="6" w:space="0" w:color="auto"/>
              <w:bottom w:val="single" w:sz="6" w:space="0" w:color="auto"/>
              <w:right w:val="single" w:sz="6" w:space="0" w:color="auto"/>
            </w:tcBorders>
            <w:vAlign w:val="center"/>
            <w:tcPrChange w:id="723" w:author="Samuel Dent" w:date="2016-01-14T04:52:00Z">
              <w:tcPr>
                <w:tcW w:w="1080" w:type="dxa"/>
                <w:tcBorders>
                  <w:top w:val="single" w:sz="6" w:space="0" w:color="auto"/>
                  <w:left w:val="single" w:sz="6" w:space="0" w:color="auto"/>
                  <w:bottom w:val="single" w:sz="6" w:space="0" w:color="auto"/>
                  <w:right w:val="single" w:sz="6" w:space="0" w:color="auto"/>
                </w:tcBorders>
                <w:vAlign w:val="center"/>
              </w:tcPr>
            </w:tcPrChange>
          </w:tcPr>
          <w:p w14:paraId="3776B73E" w14:textId="4FAE6507" w:rsidR="00F94E70" w:rsidRPr="00840B6D" w:rsidRDefault="00F94E70" w:rsidP="00863A6D">
            <w:pPr>
              <w:jc w:val="center"/>
            </w:pPr>
            <w:ins w:id="724" w:author="Samuel Dent" w:date="2016-01-14T04:52:00Z">
              <w:r>
                <w:rPr>
                  <w:rFonts w:ascii="Calibri" w:hAnsi="Calibri"/>
                  <w:color w:val="000000"/>
                  <w:szCs w:val="20"/>
                </w:rPr>
                <w:t>90.7</w:t>
              </w:r>
            </w:ins>
          </w:p>
        </w:tc>
        <w:tc>
          <w:tcPr>
            <w:tcW w:w="990" w:type="dxa"/>
            <w:tcBorders>
              <w:top w:val="single" w:sz="6" w:space="0" w:color="auto"/>
              <w:left w:val="single" w:sz="6" w:space="0" w:color="auto"/>
              <w:bottom w:val="single" w:sz="6" w:space="0" w:color="auto"/>
              <w:right w:val="single" w:sz="6" w:space="0" w:color="auto"/>
            </w:tcBorders>
            <w:vAlign w:val="center"/>
            <w:tcPrChange w:id="725" w:author="Samuel Dent" w:date="2016-01-14T04:52:00Z">
              <w:tcPr>
                <w:tcW w:w="990" w:type="dxa"/>
                <w:tcBorders>
                  <w:top w:val="single" w:sz="6" w:space="0" w:color="auto"/>
                  <w:left w:val="single" w:sz="6" w:space="0" w:color="auto"/>
                  <w:bottom w:val="single" w:sz="6" w:space="0" w:color="auto"/>
                  <w:right w:val="single" w:sz="6" w:space="0" w:color="auto"/>
                </w:tcBorders>
                <w:vAlign w:val="center"/>
              </w:tcPr>
            </w:tcPrChange>
          </w:tcPr>
          <w:p w14:paraId="60608C7B" w14:textId="2CA4A6F0" w:rsidR="00F94E70" w:rsidRPr="00840B6D" w:rsidRDefault="00F94E70" w:rsidP="00C2235F">
            <w:pPr>
              <w:jc w:val="center"/>
            </w:pPr>
            <w:ins w:id="726" w:author="Samuel Dent" w:date="2016-01-14T04:52:00Z">
              <w:r>
                <w:rPr>
                  <w:rFonts w:ascii="Calibri" w:hAnsi="Calibri"/>
                  <w:color w:val="000000"/>
                  <w:szCs w:val="20"/>
                </w:rPr>
                <w:t>24.0</w:t>
              </w:r>
            </w:ins>
          </w:p>
        </w:tc>
        <w:tc>
          <w:tcPr>
            <w:tcW w:w="1080" w:type="dxa"/>
            <w:tcBorders>
              <w:top w:val="single" w:sz="6" w:space="0" w:color="auto"/>
              <w:left w:val="single" w:sz="6" w:space="0" w:color="auto"/>
              <w:bottom w:val="single" w:sz="6" w:space="0" w:color="auto"/>
              <w:right w:val="single" w:sz="6" w:space="0" w:color="auto"/>
            </w:tcBorders>
            <w:vAlign w:val="center"/>
            <w:tcPrChange w:id="727" w:author="Samuel Dent" w:date="2016-01-14T04:52:00Z">
              <w:tcPr>
                <w:tcW w:w="1080" w:type="dxa"/>
                <w:tcBorders>
                  <w:top w:val="single" w:sz="6" w:space="0" w:color="auto"/>
                  <w:left w:val="single" w:sz="6" w:space="0" w:color="auto"/>
                  <w:bottom w:val="single" w:sz="6" w:space="0" w:color="auto"/>
                  <w:right w:val="single" w:sz="6" w:space="0" w:color="auto"/>
                </w:tcBorders>
                <w:vAlign w:val="center"/>
              </w:tcPr>
            </w:tcPrChange>
          </w:tcPr>
          <w:p w14:paraId="72FA250B" w14:textId="2C6B51D8" w:rsidR="00F94E70" w:rsidRPr="00840B6D" w:rsidRDefault="00F94E70" w:rsidP="00C2235F">
            <w:pPr>
              <w:jc w:val="center"/>
            </w:pPr>
            <w:ins w:id="728" w:author="Samuel Dent" w:date="2016-01-14T04:52:00Z">
              <w:r>
                <w:rPr>
                  <w:rFonts w:ascii="Calibri" w:hAnsi="Calibri"/>
                  <w:color w:val="000000"/>
                  <w:szCs w:val="20"/>
                </w:rPr>
                <w:t>48.0</w:t>
              </w:r>
            </w:ins>
          </w:p>
        </w:tc>
      </w:tr>
      <w:tr w:rsidR="00F94E70" w:rsidRPr="00840B6D" w14:paraId="414B7499" w14:textId="77777777" w:rsidTr="00F94E70">
        <w:tblPrEx>
          <w:tblW w:w="10800" w:type="dxa"/>
          <w:tblInd w:w="-870" w:type="dxa"/>
          <w:tblLayout w:type="fixed"/>
          <w:tblCellMar>
            <w:left w:w="30" w:type="dxa"/>
            <w:right w:w="30" w:type="dxa"/>
          </w:tblCellMar>
          <w:tblPrExChange w:id="729" w:author="Samuel Dent" w:date="2016-01-14T04:52:00Z">
            <w:tblPrEx>
              <w:tblW w:w="10800" w:type="dxa"/>
              <w:tblInd w:w="-870" w:type="dxa"/>
              <w:tblLayout w:type="fixed"/>
              <w:tblCellMar>
                <w:left w:w="30" w:type="dxa"/>
                <w:right w:w="30" w:type="dxa"/>
              </w:tblCellMar>
            </w:tblPrEx>
          </w:tblPrExChange>
        </w:tblPrEx>
        <w:trPr>
          <w:trHeight w:val="290"/>
          <w:trPrChange w:id="730" w:author="Samuel Dent" w:date="2016-01-14T04:52:00Z">
            <w:trPr>
              <w:gridBefore w:val="8"/>
              <w:trHeight w:val="290"/>
            </w:trPr>
          </w:trPrChange>
        </w:trPr>
        <w:tc>
          <w:tcPr>
            <w:tcW w:w="1260" w:type="dxa"/>
            <w:tcBorders>
              <w:top w:val="single" w:sz="6" w:space="0" w:color="auto"/>
              <w:left w:val="single" w:sz="6" w:space="0" w:color="auto"/>
              <w:bottom w:val="single" w:sz="6" w:space="0" w:color="auto"/>
              <w:right w:val="single" w:sz="6" w:space="0" w:color="auto"/>
            </w:tcBorders>
            <w:vAlign w:val="center"/>
            <w:hideMark/>
            <w:tcPrChange w:id="731" w:author="Samuel Dent" w:date="2016-01-14T04:52:00Z">
              <w:tcPr>
                <w:tcW w:w="126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2B190D65" w14:textId="77777777" w:rsidR="00F94E70" w:rsidRPr="00840B6D" w:rsidRDefault="00F94E70" w:rsidP="009C3E5A">
            <w:pPr>
              <w:jc w:val="center"/>
              <w:rPr>
                <w:rFonts w:eastAsiaTheme="minorHAnsi"/>
              </w:rPr>
            </w:pPr>
            <w:r w:rsidRPr="00840B6D">
              <w:t>ENERGY STAR Most Efficient</w:t>
            </w:r>
          </w:p>
        </w:tc>
        <w:tc>
          <w:tcPr>
            <w:tcW w:w="1080" w:type="dxa"/>
            <w:tcBorders>
              <w:top w:val="single" w:sz="6" w:space="0" w:color="auto"/>
              <w:left w:val="single" w:sz="6" w:space="0" w:color="auto"/>
              <w:bottom w:val="single" w:sz="6" w:space="0" w:color="auto"/>
              <w:right w:val="single" w:sz="6" w:space="0" w:color="auto"/>
            </w:tcBorders>
            <w:vAlign w:val="center"/>
            <w:hideMark/>
            <w:tcPrChange w:id="732" w:author="Samuel Dent" w:date="2016-01-14T04:52:00Z">
              <w:tcPr>
                <w:tcW w:w="108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7B23B381" w14:textId="77777777" w:rsidR="00F94E70" w:rsidRPr="00840B6D" w:rsidRDefault="00F94E70" w:rsidP="009C3E5A">
            <w:pPr>
              <w:jc w:val="center"/>
              <w:rPr>
                <w:rFonts w:eastAsiaTheme="minorHAnsi"/>
              </w:rPr>
            </w:pPr>
            <w:r w:rsidRPr="00840B6D">
              <w:t>242.1</w:t>
            </w:r>
          </w:p>
        </w:tc>
        <w:tc>
          <w:tcPr>
            <w:tcW w:w="990" w:type="dxa"/>
            <w:tcBorders>
              <w:top w:val="single" w:sz="6" w:space="0" w:color="auto"/>
              <w:left w:val="single" w:sz="6" w:space="0" w:color="auto"/>
              <w:bottom w:val="single" w:sz="6" w:space="0" w:color="auto"/>
              <w:right w:val="single" w:sz="6" w:space="0" w:color="auto"/>
            </w:tcBorders>
            <w:vAlign w:val="center"/>
            <w:hideMark/>
            <w:tcPrChange w:id="733" w:author="Samuel Dent" w:date="2016-01-14T04:52:00Z">
              <w:tcPr>
                <w:tcW w:w="99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23AA6313" w14:textId="77777777" w:rsidR="00F94E70" w:rsidRPr="00840B6D" w:rsidRDefault="00F94E70" w:rsidP="009C3E5A">
            <w:pPr>
              <w:jc w:val="center"/>
              <w:rPr>
                <w:rFonts w:eastAsiaTheme="minorHAnsi"/>
              </w:rPr>
            </w:pPr>
            <w:r w:rsidRPr="00840B6D">
              <w:t>88.</w:t>
            </w:r>
            <w:r>
              <w:t>2</w:t>
            </w:r>
          </w:p>
        </w:tc>
        <w:tc>
          <w:tcPr>
            <w:tcW w:w="1080" w:type="dxa"/>
            <w:tcBorders>
              <w:top w:val="single" w:sz="6" w:space="0" w:color="auto"/>
              <w:left w:val="single" w:sz="6" w:space="0" w:color="auto"/>
              <w:bottom w:val="single" w:sz="6" w:space="0" w:color="auto"/>
              <w:right w:val="single" w:sz="6" w:space="0" w:color="auto"/>
            </w:tcBorders>
            <w:vAlign w:val="center"/>
            <w:hideMark/>
            <w:tcPrChange w:id="734" w:author="Samuel Dent" w:date="2016-01-14T04:52:00Z">
              <w:tcPr>
                <w:tcW w:w="1080" w:type="dxa"/>
                <w:tcBorders>
                  <w:top w:val="single" w:sz="6" w:space="0" w:color="auto"/>
                  <w:left w:val="single" w:sz="6" w:space="0" w:color="auto"/>
                  <w:bottom w:val="single" w:sz="6" w:space="0" w:color="auto"/>
                  <w:right w:val="single" w:sz="6" w:space="0" w:color="auto"/>
                </w:tcBorders>
                <w:vAlign w:val="center"/>
                <w:hideMark/>
              </w:tcPr>
            </w:tcPrChange>
          </w:tcPr>
          <w:p w14:paraId="5AA78DDE" w14:textId="77777777" w:rsidR="00F94E70" w:rsidRPr="00840B6D" w:rsidRDefault="00F94E70" w:rsidP="009C3E5A">
            <w:pPr>
              <w:jc w:val="center"/>
              <w:rPr>
                <w:rFonts w:eastAsiaTheme="minorHAnsi"/>
              </w:rPr>
            </w:pPr>
            <w:r w:rsidRPr="00840B6D">
              <w:t>149.</w:t>
            </w:r>
            <w:r>
              <w:t>9</w:t>
            </w:r>
          </w:p>
        </w:tc>
        <w:tc>
          <w:tcPr>
            <w:tcW w:w="990" w:type="dxa"/>
            <w:tcBorders>
              <w:top w:val="single" w:sz="6" w:space="0" w:color="auto"/>
              <w:left w:val="single" w:sz="6" w:space="0" w:color="auto"/>
              <w:bottom w:val="single" w:sz="6" w:space="0" w:color="auto"/>
              <w:right w:val="single" w:sz="6" w:space="0" w:color="auto"/>
            </w:tcBorders>
            <w:vAlign w:val="center"/>
            <w:hideMark/>
            <w:tcPrChange w:id="735" w:author="Samuel Dent" w:date="2016-01-14T04:52:00Z">
              <w:tcPr>
                <w:tcW w:w="990" w:type="dxa"/>
                <w:tcBorders>
                  <w:top w:val="single" w:sz="6" w:space="0" w:color="auto"/>
                  <w:left w:val="single" w:sz="6" w:space="0" w:color="auto"/>
                  <w:bottom w:val="single" w:sz="6" w:space="0" w:color="auto"/>
                  <w:right w:val="single" w:sz="6" w:space="0" w:color="auto"/>
                </w:tcBorders>
                <w:vAlign w:val="center"/>
                <w:hideMark/>
              </w:tcPr>
            </w:tcPrChange>
          </w:tcPr>
          <w:p w14:paraId="68FA5FCD" w14:textId="77777777" w:rsidR="00F94E70" w:rsidRPr="00840B6D" w:rsidRDefault="00F94E70" w:rsidP="009C3E5A">
            <w:pPr>
              <w:jc w:val="center"/>
              <w:rPr>
                <w:rFonts w:eastAsiaTheme="minorHAnsi"/>
              </w:rPr>
            </w:pPr>
            <w:r w:rsidRPr="00840B6D">
              <w:t>-4.0</w:t>
            </w:r>
          </w:p>
        </w:tc>
        <w:tc>
          <w:tcPr>
            <w:tcW w:w="1170" w:type="dxa"/>
            <w:tcBorders>
              <w:top w:val="single" w:sz="6" w:space="0" w:color="auto"/>
              <w:left w:val="single" w:sz="6" w:space="0" w:color="auto"/>
              <w:bottom w:val="single" w:sz="6" w:space="0" w:color="auto"/>
              <w:right w:val="single" w:sz="6" w:space="0" w:color="auto"/>
            </w:tcBorders>
            <w:vAlign w:val="center"/>
            <w:tcPrChange w:id="736" w:author="Samuel Dent" w:date="2016-01-14T04:52:00Z">
              <w:tcPr>
                <w:tcW w:w="1170" w:type="dxa"/>
                <w:tcBorders>
                  <w:top w:val="single" w:sz="6" w:space="0" w:color="auto"/>
                  <w:left w:val="single" w:sz="6" w:space="0" w:color="auto"/>
                  <w:bottom w:val="single" w:sz="6" w:space="0" w:color="auto"/>
                  <w:right w:val="single" w:sz="6" w:space="0" w:color="auto"/>
                </w:tcBorders>
                <w:vAlign w:val="center"/>
              </w:tcPr>
            </w:tcPrChange>
          </w:tcPr>
          <w:p w14:paraId="683A39BA" w14:textId="3753827F" w:rsidR="00F94E70" w:rsidRPr="00840B6D" w:rsidRDefault="00F94E70" w:rsidP="00F94E70">
            <w:pPr>
              <w:jc w:val="center"/>
            </w:pPr>
            <w:ins w:id="737" w:author="Samuel Dent" w:date="2016-01-14T04:52:00Z">
              <w:r>
                <w:rPr>
                  <w:rFonts w:ascii="Calibri" w:hAnsi="Calibri"/>
                  <w:color w:val="000000"/>
                  <w:szCs w:val="20"/>
                </w:rPr>
                <w:t>183.1</w:t>
              </w:r>
            </w:ins>
          </w:p>
        </w:tc>
        <w:tc>
          <w:tcPr>
            <w:tcW w:w="1080" w:type="dxa"/>
            <w:tcBorders>
              <w:top w:val="single" w:sz="6" w:space="0" w:color="auto"/>
              <w:left w:val="single" w:sz="6" w:space="0" w:color="auto"/>
              <w:bottom w:val="single" w:sz="6" w:space="0" w:color="auto"/>
              <w:right w:val="single" w:sz="6" w:space="0" w:color="auto"/>
            </w:tcBorders>
            <w:vAlign w:val="center"/>
            <w:tcPrChange w:id="738" w:author="Samuel Dent" w:date="2016-01-14T04:52:00Z">
              <w:tcPr>
                <w:tcW w:w="1080" w:type="dxa"/>
                <w:tcBorders>
                  <w:top w:val="single" w:sz="6" w:space="0" w:color="auto"/>
                  <w:left w:val="single" w:sz="6" w:space="0" w:color="auto"/>
                  <w:bottom w:val="single" w:sz="6" w:space="0" w:color="auto"/>
                  <w:right w:val="single" w:sz="6" w:space="0" w:color="auto"/>
                </w:tcBorders>
                <w:vAlign w:val="center"/>
              </w:tcPr>
            </w:tcPrChange>
          </w:tcPr>
          <w:p w14:paraId="1CC570E2" w14:textId="47928DAA" w:rsidR="00F94E70" w:rsidRPr="00840B6D" w:rsidRDefault="00F94E70" w:rsidP="00863A6D">
            <w:pPr>
              <w:jc w:val="center"/>
            </w:pPr>
            <w:ins w:id="739" w:author="Samuel Dent" w:date="2016-01-14T04:52:00Z">
              <w:r>
                <w:rPr>
                  <w:rFonts w:ascii="Calibri" w:hAnsi="Calibri"/>
                  <w:color w:val="000000"/>
                  <w:szCs w:val="20"/>
                </w:rPr>
                <w:t>29.2</w:t>
              </w:r>
            </w:ins>
          </w:p>
        </w:tc>
        <w:tc>
          <w:tcPr>
            <w:tcW w:w="1080" w:type="dxa"/>
            <w:tcBorders>
              <w:top w:val="single" w:sz="6" w:space="0" w:color="auto"/>
              <w:left w:val="single" w:sz="6" w:space="0" w:color="auto"/>
              <w:bottom w:val="single" w:sz="6" w:space="0" w:color="auto"/>
              <w:right w:val="single" w:sz="6" w:space="0" w:color="auto"/>
            </w:tcBorders>
            <w:vAlign w:val="center"/>
            <w:tcPrChange w:id="740" w:author="Samuel Dent" w:date="2016-01-14T04:52:00Z">
              <w:tcPr>
                <w:tcW w:w="1080" w:type="dxa"/>
                <w:tcBorders>
                  <w:top w:val="single" w:sz="6" w:space="0" w:color="auto"/>
                  <w:left w:val="single" w:sz="6" w:space="0" w:color="auto"/>
                  <w:bottom w:val="single" w:sz="6" w:space="0" w:color="auto"/>
                  <w:right w:val="single" w:sz="6" w:space="0" w:color="auto"/>
                </w:tcBorders>
                <w:vAlign w:val="center"/>
              </w:tcPr>
            </w:tcPrChange>
          </w:tcPr>
          <w:p w14:paraId="5D885F8C" w14:textId="3E88E6E5" w:rsidR="00F94E70" w:rsidRPr="00840B6D" w:rsidRDefault="00F94E70" w:rsidP="00863A6D">
            <w:pPr>
              <w:jc w:val="center"/>
            </w:pPr>
            <w:ins w:id="741" w:author="Samuel Dent" w:date="2016-01-14T04:52:00Z">
              <w:r>
                <w:rPr>
                  <w:rFonts w:ascii="Calibri" w:hAnsi="Calibri"/>
                  <w:color w:val="000000"/>
                  <w:szCs w:val="20"/>
                </w:rPr>
                <w:t>112.8</w:t>
              </w:r>
            </w:ins>
          </w:p>
        </w:tc>
        <w:tc>
          <w:tcPr>
            <w:tcW w:w="990" w:type="dxa"/>
            <w:tcBorders>
              <w:top w:val="single" w:sz="6" w:space="0" w:color="auto"/>
              <w:left w:val="single" w:sz="6" w:space="0" w:color="auto"/>
              <w:bottom w:val="single" w:sz="6" w:space="0" w:color="auto"/>
              <w:right w:val="single" w:sz="6" w:space="0" w:color="auto"/>
            </w:tcBorders>
            <w:vAlign w:val="center"/>
            <w:tcPrChange w:id="742" w:author="Samuel Dent" w:date="2016-01-14T04:52:00Z">
              <w:tcPr>
                <w:tcW w:w="990" w:type="dxa"/>
                <w:tcBorders>
                  <w:top w:val="single" w:sz="6" w:space="0" w:color="auto"/>
                  <w:left w:val="single" w:sz="6" w:space="0" w:color="auto"/>
                  <w:bottom w:val="single" w:sz="6" w:space="0" w:color="auto"/>
                  <w:right w:val="single" w:sz="6" w:space="0" w:color="auto"/>
                </w:tcBorders>
                <w:vAlign w:val="center"/>
              </w:tcPr>
            </w:tcPrChange>
          </w:tcPr>
          <w:p w14:paraId="53C668B5" w14:textId="3EE35057" w:rsidR="00F94E70" w:rsidRPr="00840B6D" w:rsidRDefault="00F94E70" w:rsidP="00C2235F">
            <w:pPr>
              <w:jc w:val="center"/>
            </w:pPr>
            <w:ins w:id="743" w:author="Samuel Dent" w:date="2016-01-14T04:52:00Z">
              <w:r>
                <w:rPr>
                  <w:rFonts w:ascii="Calibri" w:hAnsi="Calibri"/>
                  <w:color w:val="000000"/>
                  <w:szCs w:val="20"/>
                </w:rPr>
                <w:t>20.6</w:t>
              </w:r>
            </w:ins>
          </w:p>
        </w:tc>
        <w:tc>
          <w:tcPr>
            <w:tcW w:w="1080" w:type="dxa"/>
            <w:tcBorders>
              <w:top w:val="single" w:sz="6" w:space="0" w:color="auto"/>
              <w:left w:val="single" w:sz="6" w:space="0" w:color="auto"/>
              <w:bottom w:val="single" w:sz="6" w:space="0" w:color="auto"/>
              <w:right w:val="single" w:sz="6" w:space="0" w:color="auto"/>
            </w:tcBorders>
            <w:vAlign w:val="center"/>
            <w:tcPrChange w:id="744" w:author="Samuel Dent" w:date="2016-01-14T04:52:00Z">
              <w:tcPr>
                <w:tcW w:w="1080" w:type="dxa"/>
                <w:tcBorders>
                  <w:top w:val="single" w:sz="6" w:space="0" w:color="auto"/>
                  <w:left w:val="single" w:sz="6" w:space="0" w:color="auto"/>
                  <w:bottom w:val="single" w:sz="6" w:space="0" w:color="auto"/>
                  <w:right w:val="single" w:sz="6" w:space="0" w:color="auto"/>
                </w:tcBorders>
                <w:vAlign w:val="center"/>
              </w:tcPr>
            </w:tcPrChange>
          </w:tcPr>
          <w:p w14:paraId="7DABC257" w14:textId="2D25F512" w:rsidR="00F94E70" w:rsidRPr="00840B6D" w:rsidRDefault="00F94E70" w:rsidP="00C2235F">
            <w:pPr>
              <w:jc w:val="center"/>
            </w:pPr>
            <w:ins w:id="745" w:author="Samuel Dent" w:date="2016-01-14T04:52:00Z">
              <w:r>
                <w:rPr>
                  <w:rFonts w:ascii="Calibri" w:hAnsi="Calibri"/>
                  <w:color w:val="000000"/>
                  <w:szCs w:val="20"/>
                </w:rPr>
                <w:t>53.8</w:t>
              </w:r>
            </w:ins>
          </w:p>
        </w:tc>
      </w:tr>
    </w:tbl>
    <w:p w14:paraId="06C4E821" w14:textId="77777777" w:rsidR="00DD72E7" w:rsidRPr="00840B6D" w:rsidRDefault="00DD72E7" w:rsidP="00DD72E7">
      <w:pPr>
        <w:rPr>
          <w:noProof/>
        </w:rPr>
      </w:pPr>
    </w:p>
    <w:p w14:paraId="4B09E599" w14:textId="77777777" w:rsidR="00DD72E7" w:rsidRPr="00840B6D" w:rsidDel="00237F8D" w:rsidRDefault="00DD72E7" w:rsidP="00DD72E7">
      <w:pPr>
        <w:spacing w:after="240"/>
        <w:rPr>
          <w:del w:id="746" w:author="Samuel Dent" w:date="2015-09-25T08:13:00Z"/>
          <w:rFonts w:cstheme="minorHAnsi"/>
          <w:noProof/>
        </w:rPr>
      </w:pPr>
      <w:del w:id="747" w:author="Samuel Dent" w:date="2015-09-25T08:13:00Z">
        <w:r w:rsidRPr="00840B6D" w:rsidDel="00237F8D">
          <w:rPr>
            <w:rFonts w:cstheme="minorHAnsi"/>
            <w:noProof/>
          </w:rPr>
          <w:delText>If the DHW and dryer fuel is unknown the prescriptive kWH savings based on defaults provided above should be:</w:delText>
        </w:r>
      </w:del>
    </w:p>
    <w:tbl>
      <w:tblPr>
        <w:tblW w:w="0" w:type="auto"/>
        <w:jc w:val="center"/>
        <w:tblLayout w:type="fixed"/>
        <w:tblCellMar>
          <w:left w:w="30" w:type="dxa"/>
          <w:right w:w="30" w:type="dxa"/>
        </w:tblCellMar>
        <w:tblLook w:val="04A0" w:firstRow="1" w:lastRow="0" w:firstColumn="1" w:lastColumn="0" w:noHBand="0" w:noVBand="1"/>
      </w:tblPr>
      <w:tblGrid>
        <w:gridCol w:w="2540"/>
        <w:gridCol w:w="1450"/>
      </w:tblGrid>
      <w:tr w:rsidR="00DD72E7" w:rsidRPr="00840B6D" w:rsidDel="00237F8D" w14:paraId="01ABF1A3" w14:textId="77777777" w:rsidTr="009C3E5A">
        <w:trPr>
          <w:trHeight w:val="290"/>
          <w:jc w:val="center"/>
          <w:del w:id="748" w:author="Samuel Dent" w:date="2015-09-25T08:13:00Z"/>
        </w:trPr>
        <w:tc>
          <w:tcPr>
            <w:tcW w:w="2540" w:type="dxa"/>
            <w:vAlign w:val="center"/>
          </w:tcPr>
          <w:p w14:paraId="55B9ED7B" w14:textId="77777777" w:rsidR="00DD72E7" w:rsidRPr="00840B6D" w:rsidDel="00237F8D" w:rsidRDefault="00DD72E7" w:rsidP="009C3E5A">
            <w:pPr>
              <w:jc w:val="center"/>
              <w:rPr>
                <w:del w:id="749" w:author="Samuel Dent" w:date="2015-09-25T08:13:00Z"/>
                <w:rFonts w:eastAsiaTheme="minorHAnsi"/>
              </w:rPr>
            </w:pPr>
          </w:p>
        </w:tc>
        <w:tc>
          <w:tcPr>
            <w:tcW w:w="145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58D86BC9" w14:textId="77777777" w:rsidR="00DD72E7" w:rsidRPr="00840B6D" w:rsidDel="00237F8D" w:rsidRDefault="00DD72E7" w:rsidP="009C3E5A">
            <w:pPr>
              <w:jc w:val="center"/>
              <w:rPr>
                <w:del w:id="750" w:author="Samuel Dent" w:date="2015-09-25T08:13:00Z"/>
                <w:rFonts w:eastAsiaTheme="minorHAnsi"/>
                <w:b/>
              </w:rPr>
            </w:pPr>
            <w:del w:id="751" w:author="Samuel Dent" w:date="2015-09-25T08:13:00Z">
              <w:r w:rsidRPr="00840B6D" w:rsidDel="00237F8D">
                <w:rPr>
                  <w:rFonts w:eastAsiaTheme="minorHAnsi"/>
                  <w:b/>
                  <w:color w:val="FFFFFF" w:themeColor="background1"/>
                </w:rPr>
                <w:delText>ΔkWH</w:delText>
              </w:r>
            </w:del>
          </w:p>
        </w:tc>
      </w:tr>
      <w:tr w:rsidR="00DD72E7" w:rsidRPr="00840B6D" w:rsidDel="00237F8D" w14:paraId="480C2FA7" w14:textId="77777777" w:rsidTr="009C3E5A">
        <w:trPr>
          <w:trHeight w:val="290"/>
          <w:jc w:val="center"/>
          <w:del w:id="752" w:author="Samuel Dent" w:date="2015-09-25T08:13:00Z"/>
        </w:trPr>
        <w:tc>
          <w:tcPr>
            <w:tcW w:w="2540" w:type="dxa"/>
            <w:tcBorders>
              <w:top w:val="single" w:sz="6" w:space="0" w:color="auto"/>
              <w:left w:val="single" w:sz="6" w:space="0" w:color="auto"/>
              <w:bottom w:val="single" w:sz="6" w:space="0" w:color="auto"/>
              <w:right w:val="single" w:sz="6" w:space="0" w:color="auto"/>
            </w:tcBorders>
            <w:vAlign w:val="bottom"/>
            <w:hideMark/>
          </w:tcPr>
          <w:p w14:paraId="3C61B81B" w14:textId="77777777" w:rsidR="00DD72E7" w:rsidRPr="00840B6D" w:rsidDel="00237F8D" w:rsidRDefault="00DD72E7" w:rsidP="009C3E5A">
            <w:pPr>
              <w:rPr>
                <w:del w:id="753" w:author="Samuel Dent" w:date="2015-09-25T08:13:00Z"/>
                <w:rFonts w:eastAsiaTheme="minorHAnsi"/>
              </w:rPr>
            </w:pPr>
            <w:del w:id="754" w:author="Samuel Dent" w:date="2015-09-25T08:13:00Z">
              <w:r w:rsidRPr="00840B6D" w:rsidDel="00237F8D">
                <w:delText>ENERGY STAR</w:delText>
              </w:r>
            </w:del>
          </w:p>
        </w:tc>
        <w:tc>
          <w:tcPr>
            <w:tcW w:w="1450" w:type="dxa"/>
            <w:tcBorders>
              <w:top w:val="single" w:sz="6" w:space="0" w:color="auto"/>
              <w:left w:val="single" w:sz="6" w:space="0" w:color="auto"/>
              <w:bottom w:val="single" w:sz="6" w:space="0" w:color="auto"/>
              <w:right w:val="single" w:sz="6" w:space="0" w:color="auto"/>
            </w:tcBorders>
            <w:vAlign w:val="bottom"/>
            <w:hideMark/>
          </w:tcPr>
          <w:p w14:paraId="0BE0BF01" w14:textId="77777777" w:rsidR="00DD72E7" w:rsidRPr="00840B6D" w:rsidDel="00237F8D" w:rsidRDefault="00DD72E7" w:rsidP="009C3E5A">
            <w:pPr>
              <w:jc w:val="center"/>
              <w:rPr>
                <w:del w:id="755" w:author="Samuel Dent" w:date="2015-09-25T08:13:00Z"/>
                <w:rFonts w:eastAsiaTheme="minorHAnsi"/>
              </w:rPr>
            </w:pPr>
            <w:del w:id="756" w:author="Samuel Dent" w:date="2015-09-25T08:13:00Z">
              <w:r w:rsidRPr="00840B6D" w:rsidDel="00237F8D">
                <w:delText>42.</w:delText>
              </w:r>
              <w:r w:rsidDel="00237F8D">
                <w:delText>0</w:delText>
              </w:r>
            </w:del>
          </w:p>
        </w:tc>
      </w:tr>
      <w:tr w:rsidR="00DD72E7" w:rsidRPr="00840B6D" w:rsidDel="00237F8D" w14:paraId="42B0401D" w14:textId="77777777" w:rsidTr="009C3E5A">
        <w:trPr>
          <w:trHeight w:val="290"/>
          <w:jc w:val="center"/>
          <w:del w:id="757" w:author="Samuel Dent" w:date="2015-09-25T08:13:00Z"/>
        </w:trPr>
        <w:tc>
          <w:tcPr>
            <w:tcW w:w="2540" w:type="dxa"/>
            <w:tcBorders>
              <w:top w:val="single" w:sz="6" w:space="0" w:color="auto"/>
              <w:left w:val="single" w:sz="6" w:space="0" w:color="auto"/>
              <w:bottom w:val="single" w:sz="6" w:space="0" w:color="auto"/>
              <w:right w:val="single" w:sz="6" w:space="0" w:color="auto"/>
            </w:tcBorders>
            <w:vAlign w:val="bottom"/>
            <w:hideMark/>
          </w:tcPr>
          <w:p w14:paraId="168CEC8B" w14:textId="77777777" w:rsidR="00DD72E7" w:rsidRPr="00840B6D" w:rsidDel="00237F8D" w:rsidRDefault="00DD72E7" w:rsidP="009C3E5A">
            <w:pPr>
              <w:rPr>
                <w:del w:id="758" w:author="Samuel Dent" w:date="2015-09-25T08:13:00Z"/>
                <w:rFonts w:eastAsiaTheme="minorHAnsi"/>
              </w:rPr>
            </w:pPr>
            <w:del w:id="759" w:author="Samuel Dent" w:date="2015-09-25T08:13:00Z">
              <w:r w:rsidRPr="00840B6D" w:rsidDel="00237F8D">
                <w:delText>ENERGY STAR Most Efficient</w:delText>
              </w:r>
            </w:del>
          </w:p>
        </w:tc>
        <w:tc>
          <w:tcPr>
            <w:tcW w:w="1450" w:type="dxa"/>
            <w:tcBorders>
              <w:top w:val="single" w:sz="6" w:space="0" w:color="auto"/>
              <w:left w:val="single" w:sz="6" w:space="0" w:color="auto"/>
              <w:bottom w:val="single" w:sz="6" w:space="0" w:color="auto"/>
              <w:right w:val="single" w:sz="6" w:space="0" w:color="auto"/>
            </w:tcBorders>
            <w:vAlign w:val="bottom"/>
            <w:hideMark/>
          </w:tcPr>
          <w:p w14:paraId="375B3FED" w14:textId="77777777" w:rsidR="00DD72E7" w:rsidRPr="00840B6D" w:rsidDel="00237F8D" w:rsidRDefault="00DD72E7" w:rsidP="009C3E5A">
            <w:pPr>
              <w:jc w:val="center"/>
              <w:rPr>
                <w:del w:id="760" w:author="Samuel Dent" w:date="2015-09-25T08:13:00Z"/>
                <w:rFonts w:eastAsiaTheme="minorHAnsi"/>
              </w:rPr>
            </w:pPr>
            <w:del w:id="761" w:author="Samuel Dent" w:date="2015-09-25T08:13:00Z">
              <w:r w:rsidRPr="00840B6D" w:rsidDel="00237F8D">
                <w:delText>45.</w:delText>
              </w:r>
              <w:r w:rsidDel="00237F8D">
                <w:delText>5</w:delText>
              </w:r>
            </w:del>
          </w:p>
        </w:tc>
      </w:tr>
    </w:tbl>
    <w:p w14:paraId="7E986A47" w14:textId="77777777" w:rsidR="00DD72E7" w:rsidRPr="00840B6D" w:rsidDel="00237F8D" w:rsidRDefault="00DD72E7" w:rsidP="00DD72E7">
      <w:pPr>
        <w:rPr>
          <w:del w:id="762" w:author="Samuel Dent" w:date="2015-09-25T08:13:00Z"/>
        </w:rPr>
      </w:pPr>
    </w:p>
    <w:p w14:paraId="38322C84" w14:textId="77777777" w:rsidR="00DD72E7" w:rsidRPr="00840B6D" w:rsidRDefault="00DD72E7" w:rsidP="00DD72E7">
      <w:pPr>
        <w:keepNext/>
        <w:keepLines/>
        <w:spacing w:before="200"/>
        <w:outlineLvl w:val="5"/>
        <w:rPr>
          <w:rFonts w:eastAsiaTheme="majorEastAsia"/>
          <w:b/>
          <w:iCs/>
          <w:smallCaps/>
          <w:sz w:val="22"/>
        </w:rPr>
      </w:pPr>
      <w:r w:rsidRPr="00840B6D">
        <w:rPr>
          <w:rFonts w:eastAsiaTheme="majorEastAsia" w:cstheme="majorBidi"/>
          <w:b/>
          <w:iCs/>
          <w:smallCaps/>
          <w:sz w:val="22"/>
        </w:rPr>
        <w:t>Summer Coincident Peak Demand Savings</w:t>
      </w:r>
    </w:p>
    <w:p w14:paraId="77E28E34" w14:textId="77777777" w:rsidR="00DD72E7" w:rsidRPr="00840B6D" w:rsidRDefault="00DD72E7" w:rsidP="00DD72E7">
      <w:pPr>
        <w:spacing w:after="240"/>
        <w:ind w:left="2160" w:hanging="720"/>
        <w:rPr>
          <w:rFonts w:cstheme="minorHAnsi"/>
          <w:noProof/>
        </w:rPr>
      </w:pPr>
      <w:r w:rsidRPr="00840B6D">
        <w:rPr>
          <w:rFonts w:cstheme="minorHAnsi"/>
          <w:noProof/>
        </w:rPr>
        <w:t xml:space="preserve">ΔkW </w:t>
      </w:r>
      <w:r w:rsidRPr="00840B6D">
        <w:rPr>
          <w:rFonts w:cstheme="minorHAnsi"/>
          <w:noProof/>
        </w:rPr>
        <w:tab/>
        <w:t>= ΔkWh/Hours * CF</w:t>
      </w:r>
      <w:r w:rsidRPr="00840B6D">
        <w:rPr>
          <w:rFonts w:cstheme="minorHAnsi"/>
          <w:noProof/>
        </w:rPr>
        <w:tab/>
      </w:r>
      <w:r w:rsidRPr="00840B6D">
        <w:rPr>
          <w:rFonts w:cstheme="minorHAnsi"/>
          <w:noProof/>
        </w:rPr>
        <w:tab/>
      </w:r>
      <w:r w:rsidRPr="00840B6D">
        <w:rPr>
          <w:rFonts w:cstheme="minorHAnsi"/>
          <w:noProof/>
        </w:rPr>
        <w:tab/>
      </w:r>
    </w:p>
    <w:p w14:paraId="49766151" w14:textId="77777777" w:rsidR="00DD72E7" w:rsidRPr="00840B6D" w:rsidRDefault="00DD72E7" w:rsidP="00DD72E7">
      <w:pPr>
        <w:spacing w:after="240"/>
        <w:ind w:left="720" w:hanging="720"/>
        <w:rPr>
          <w:rFonts w:cstheme="minorHAnsi"/>
          <w:noProof/>
          <w:lang w:val="nl-NL"/>
        </w:rPr>
      </w:pPr>
      <w:r w:rsidRPr="00840B6D">
        <w:rPr>
          <w:rFonts w:cstheme="minorHAnsi"/>
          <w:noProof/>
          <w:lang w:val="nl-NL"/>
        </w:rPr>
        <w:t>Where:</w:t>
      </w:r>
    </w:p>
    <w:p w14:paraId="5D804727" w14:textId="77777777" w:rsidR="00DD72E7" w:rsidRPr="00840B6D" w:rsidRDefault="00DD72E7" w:rsidP="00DD72E7">
      <w:pPr>
        <w:spacing w:after="240"/>
        <w:ind w:left="720"/>
        <w:rPr>
          <w:rFonts w:cstheme="minorHAnsi"/>
          <w:noProof/>
        </w:rPr>
      </w:pPr>
      <w:r w:rsidRPr="00840B6D">
        <w:rPr>
          <w:rFonts w:cstheme="minorHAnsi"/>
          <w:noProof/>
        </w:rPr>
        <w:t>ΔkWh</w:t>
      </w:r>
      <w:r w:rsidRPr="00840B6D">
        <w:rPr>
          <w:rFonts w:cstheme="minorHAnsi"/>
          <w:noProof/>
        </w:rPr>
        <w:tab/>
      </w:r>
      <w:r w:rsidRPr="00840B6D">
        <w:rPr>
          <w:rFonts w:cstheme="minorHAnsi"/>
          <w:noProof/>
        </w:rPr>
        <w:tab/>
        <w:t>= Energy Savings as calculated above</w:t>
      </w:r>
    </w:p>
    <w:p w14:paraId="1D367E22" w14:textId="77777777" w:rsidR="00DD72E7" w:rsidRPr="00840B6D" w:rsidRDefault="00DD72E7" w:rsidP="00DD72E7">
      <w:pPr>
        <w:spacing w:after="240"/>
        <w:ind w:left="720"/>
        <w:rPr>
          <w:rFonts w:cstheme="minorHAnsi"/>
          <w:noProof/>
        </w:rPr>
      </w:pPr>
      <w:r w:rsidRPr="00840B6D">
        <w:rPr>
          <w:rFonts w:cstheme="minorHAnsi"/>
          <w:noProof/>
        </w:rPr>
        <w:t>Hours</w:t>
      </w:r>
      <w:r w:rsidRPr="00840B6D">
        <w:rPr>
          <w:rFonts w:cstheme="minorHAnsi"/>
          <w:noProof/>
        </w:rPr>
        <w:tab/>
      </w:r>
      <w:r w:rsidRPr="00840B6D">
        <w:rPr>
          <w:rFonts w:cstheme="minorHAnsi"/>
          <w:noProof/>
        </w:rPr>
        <w:tab/>
        <w:t>= Assumed Run hours of Clothes Washer</w:t>
      </w:r>
    </w:p>
    <w:p w14:paraId="4E91A575" w14:textId="77777777" w:rsidR="00DD72E7" w:rsidRPr="00840B6D" w:rsidRDefault="00DD72E7" w:rsidP="00DD72E7">
      <w:pPr>
        <w:spacing w:after="240"/>
        <w:ind w:left="1440" w:firstLine="720"/>
        <w:rPr>
          <w:rFonts w:cstheme="minorHAnsi"/>
          <w:noProof/>
        </w:rPr>
      </w:pPr>
      <w:r w:rsidRPr="00840B6D">
        <w:rPr>
          <w:rFonts w:cstheme="minorHAnsi"/>
          <w:noProof/>
        </w:rPr>
        <w:t>= 295 hours</w:t>
      </w:r>
      <w:r w:rsidRPr="00840B6D">
        <w:rPr>
          <w:rFonts w:ascii="Arial" w:hAnsi="Arial"/>
          <w:noProof/>
          <w:vertAlign w:val="superscript"/>
        </w:rPr>
        <w:footnoteReference w:id="23"/>
      </w:r>
    </w:p>
    <w:p w14:paraId="448561CE" w14:textId="77777777" w:rsidR="00DD72E7" w:rsidRPr="00840B6D" w:rsidRDefault="00DD72E7" w:rsidP="00DD72E7">
      <w:pPr>
        <w:spacing w:after="240"/>
        <w:ind w:left="720"/>
        <w:rPr>
          <w:rFonts w:cstheme="minorHAnsi"/>
        </w:rPr>
      </w:pPr>
      <w:r w:rsidRPr="00840B6D">
        <w:rPr>
          <w:rFonts w:cstheme="minorHAnsi"/>
          <w:noProof/>
        </w:rPr>
        <w:lastRenderedPageBreak/>
        <w:t xml:space="preserve">CF </w:t>
      </w:r>
      <w:r w:rsidRPr="00840B6D">
        <w:rPr>
          <w:rFonts w:cstheme="minorHAnsi"/>
          <w:noProof/>
        </w:rPr>
        <w:tab/>
      </w:r>
      <w:r w:rsidRPr="00840B6D">
        <w:rPr>
          <w:rFonts w:cstheme="minorHAnsi"/>
          <w:noProof/>
        </w:rPr>
        <w:tab/>
        <w:t>= Summer Peak Coincidence Factor for measure.</w:t>
      </w:r>
      <w:r w:rsidRPr="00840B6D">
        <w:rPr>
          <w:rFonts w:cstheme="minorHAnsi"/>
        </w:rPr>
        <w:t xml:space="preserve"> </w:t>
      </w:r>
    </w:p>
    <w:p w14:paraId="4C05EFAE" w14:textId="77777777" w:rsidR="00DD72E7" w:rsidRPr="00840B6D" w:rsidRDefault="00DD72E7" w:rsidP="00DD72E7">
      <w:pPr>
        <w:spacing w:after="240"/>
        <w:ind w:left="1440" w:firstLine="720"/>
        <w:rPr>
          <w:rFonts w:cstheme="minorHAnsi"/>
        </w:rPr>
      </w:pPr>
      <w:r w:rsidRPr="00840B6D">
        <w:rPr>
          <w:rFonts w:cstheme="minorHAnsi"/>
        </w:rPr>
        <w:t>= 0.038</w:t>
      </w:r>
      <w:r w:rsidRPr="00840B6D">
        <w:rPr>
          <w:rFonts w:ascii="Arial" w:hAnsi="Arial"/>
          <w:vertAlign w:val="superscript"/>
        </w:rPr>
        <w:footnoteReference w:id="24"/>
      </w:r>
    </w:p>
    <w:p w14:paraId="1AC8C9DE" w14:textId="77777777" w:rsidR="00DD72E7" w:rsidRPr="00840B6D" w:rsidRDefault="00DD72E7" w:rsidP="00DD72E7">
      <w:pPr>
        <w:spacing w:after="240"/>
        <w:rPr>
          <w:rFonts w:cstheme="minorHAnsi"/>
          <w:noProof/>
        </w:rPr>
      </w:pPr>
    </w:p>
    <w:p w14:paraId="23F51374" w14:textId="77777777" w:rsidR="00DD72E7" w:rsidRPr="00840B6D" w:rsidRDefault="00DD72E7" w:rsidP="00DD72E7">
      <w:pPr>
        <w:spacing w:after="240"/>
        <w:rPr>
          <w:rFonts w:cstheme="minorHAnsi"/>
          <w:noProof/>
        </w:rPr>
      </w:pPr>
      <w:r w:rsidRPr="00840B6D">
        <w:rPr>
          <w:rFonts w:cstheme="minorHAnsi"/>
          <w:noProof/>
        </w:rPr>
        <w:t>Using the default assumptions provided above, the prescriptive savings for each configuration are presented below:</w:t>
      </w:r>
    </w:p>
    <w:tbl>
      <w:tblPr>
        <w:tblW w:w="10800" w:type="dxa"/>
        <w:tblInd w:w="-870" w:type="dxa"/>
        <w:tblLayout w:type="fixed"/>
        <w:tblCellMar>
          <w:left w:w="30" w:type="dxa"/>
          <w:right w:w="30" w:type="dxa"/>
        </w:tblCellMar>
        <w:tblLook w:val="04A0" w:firstRow="1" w:lastRow="0" w:firstColumn="1" w:lastColumn="0" w:noHBand="0" w:noVBand="1"/>
      </w:tblPr>
      <w:tblGrid>
        <w:gridCol w:w="1260"/>
        <w:gridCol w:w="1080"/>
        <w:gridCol w:w="990"/>
        <w:gridCol w:w="1080"/>
        <w:gridCol w:w="990"/>
        <w:gridCol w:w="1170"/>
        <w:gridCol w:w="1080"/>
        <w:gridCol w:w="1080"/>
        <w:gridCol w:w="990"/>
        <w:gridCol w:w="1080"/>
      </w:tblGrid>
      <w:tr w:rsidR="00DD72E7" w:rsidRPr="00840B6D" w14:paraId="67EC89A6" w14:textId="77777777" w:rsidTr="009C3E5A">
        <w:trPr>
          <w:trHeight w:val="290"/>
        </w:trPr>
        <w:tc>
          <w:tcPr>
            <w:tcW w:w="1260" w:type="dxa"/>
            <w:vAlign w:val="center"/>
          </w:tcPr>
          <w:p w14:paraId="0BF81FC3" w14:textId="77777777" w:rsidR="00DD72E7" w:rsidRPr="00840B6D" w:rsidRDefault="00DD72E7" w:rsidP="009C3E5A">
            <w:pPr>
              <w:jc w:val="center"/>
              <w:rPr>
                <w:rFonts w:eastAsiaTheme="minorHAnsi"/>
                <w:b/>
                <w:color w:val="FFFFFF" w:themeColor="background1"/>
              </w:rPr>
            </w:pPr>
          </w:p>
        </w:tc>
        <w:tc>
          <w:tcPr>
            <w:tcW w:w="9540" w:type="dxa"/>
            <w:gridSpan w:val="9"/>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48E72E6B" w14:textId="77777777" w:rsidR="00DD72E7" w:rsidRPr="00840B6D" w:rsidRDefault="00DD72E7" w:rsidP="009C3E5A">
            <w:pPr>
              <w:jc w:val="center"/>
              <w:rPr>
                <w:rFonts w:eastAsiaTheme="minorHAnsi"/>
                <w:b/>
                <w:color w:val="FFFFFF" w:themeColor="background1"/>
              </w:rPr>
            </w:pPr>
            <w:r w:rsidRPr="00840B6D">
              <w:rPr>
                <w:rFonts w:eastAsiaTheme="minorHAnsi"/>
                <w:b/>
                <w:color w:val="FFFFFF" w:themeColor="background1"/>
              </w:rPr>
              <w:t>ΔkW</w:t>
            </w:r>
          </w:p>
        </w:tc>
      </w:tr>
      <w:tr w:rsidR="00DD72E7" w:rsidRPr="00840B6D" w14:paraId="168E6FCB" w14:textId="77777777" w:rsidTr="009C3E5A">
        <w:trPr>
          <w:trHeight w:val="581"/>
        </w:trPr>
        <w:tc>
          <w:tcPr>
            <w:tcW w:w="1260" w:type="dxa"/>
            <w:vAlign w:val="center"/>
          </w:tcPr>
          <w:p w14:paraId="786989C8" w14:textId="77777777" w:rsidR="00DD72E7" w:rsidRPr="00840B6D" w:rsidRDefault="00DD72E7" w:rsidP="009C3E5A">
            <w:pPr>
              <w:jc w:val="center"/>
              <w:rPr>
                <w:rFonts w:eastAsiaTheme="minorHAnsi"/>
                <w:b/>
                <w:color w:val="FFFFFF" w:themeColor="background1"/>
              </w:rPr>
            </w:pPr>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03D7ADC1" w14:textId="77777777" w:rsidR="00DD72E7" w:rsidRPr="00840B6D" w:rsidRDefault="00DD72E7" w:rsidP="009C3E5A">
            <w:pPr>
              <w:spacing w:after="0"/>
              <w:jc w:val="center"/>
              <w:rPr>
                <w:rFonts w:eastAsiaTheme="minorHAnsi"/>
                <w:b/>
                <w:color w:val="FFFFFF" w:themeColor="background1"/>
              </w:rPr>
            </w:pPr>
            <w:r w:rsidRPr="00840B6D">
              <w:rPr>
                <w:rFonts w:eastAsiaTheme="minorHAnsi"/>
                <w:b/>
                <w:color w:val="FFFFFF" w:themeColor="background1"/>
              </w:rPr>
              <w:t>Electric DHW</w:t>
            </w:r>
          </w:p>
          <w:p w14:paraId="04316E67" w14:textId="77777777" w:rsidR="00DD72E7" w:rsidRPr="00840B6D" w:rsidRDefault="00DD72E7" w:rsidP="009C3E5A">
            <w:pPr>
              <w:spacing w:after="0"/>
              <w:jc w:val="center"/>
              <w:rPr>
                <w:rFonts w:eastAsiaTheme="minorHAnsi"/>
                <w:b/>
                <w:color w:val="FFFFFF" w:themeColor="background1"/>
              </w:rPr>
            </w:pPr>
            <w:r w:rsidRPr="00840B6D">
              <w:rPr>
                <w:rFonts w:eastAsiaTheme="minorHAnsi"/>
                <w:b/>
                <w:color w:val="FFFFFF" w:themeColor="background1"/>
              </w:rPr>
              <w:t>Electric Dryer</w:t>
            </w:r>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77651C1D" w14:textId="77777777" w:rsidR="00DD72E7" w:rsidRPr="00840B6D" w:rsidRDefault="00DD72E7" w:rsidP="009C3E5A">
            <w:pPr>
              <w:spacing w:after="0"/>
              <w:jc w:val="center"/>
              <w:rPr>
                <w:rFonts w:eastAsiaTheme="minorHAnsi"/>
                <w:b/>
                <w:color w:val="FFFFFF" w:themeColor="background1"/>
              </w:rPr>
            </w:pPr>
            <w:r w:rsidRPr="00840B6D">
              <w:rPr>
                <w:rFonts w:eastAsiaTheme="minorHAnsi"/>
                <w:b/>
                <w:color w:val="FFFFFF" w:themeColor="background1"/>
              </w:rPr>
              <w:t>Gas DHW</w:t>
            </w:r>
          </w:p>
          <w:p w14:paraId="7CF4754D" w14:textId="77777777" w:rsidR="00DD72E7" w:rsidRPr="00840B6D" w:rsidRDefault="00DD72E7" w:rsidP="009C3E5A">
            <w:pPr>
              <w:spacing w:after="0"/>
              <w:jc w:val="center"/>
              <w:rPr>
                <w:rFonts w:eastAsiaTheme="minorHAnsi"/>
                <w:b/>
                <w:color w:val="FFFFFF" w:themeColor="background1"/>
              </w:rPr>
            </w:pPr>
            <w:r w:rsidRPr="00840B6D">
              <w:rPr>
                <w:rFonts w:eastAsiaTheme="minorHAnsi"/>
                <w:b/>
                <w:color w:val="FFFFFF" w:themeColor="background1"/>
              </w:rPr>
              <w:t>Electric Dryer</w:t>
            </w:r>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4944F30C" w14:textId="77777777" w:rsidR="00DD72E7" w:rsidRPr="00840B6D" w:rsidRDefault="00DD72E7" w:rsidP="009C3E5A">
            <w:pPr>
              <w:spacing w:after="0"/>
              <w:jc w:val="center"/>
              <w:rPr>
                <w:rFonts w:eastAsiaTheme="minorHAnsi"/>
                <w:b/>
                <w:color w:val="FFFFFF" w:themeColor="background1"/>
              </w:rPr>
            </w:pPr>
            <w:r w:rsidRPr="00840B6D">
              <w:rPr>
                <w:rFonts w:eastAsiaTheme="minorHAnsi"/>
                <w:b/>
                <w:color w:val="FFFFFF" w:themeColor="background1"/>
              </w:rPr>
              <w:t>Electric DHW</w:t>
            </w:r>
          </w:p>
          <w:p w14:paraId="752CF8BC" w14:textId="77777777" w:rsidR="00DD72E7" w:rsidRPr="00840B6D" w:rsidRDefault="00DD72E7" w:rsidP="009C3E5A">
            <w:pPr>
              <w:spacing w:after="0"/>
              <w:jc w:val="center"/>
              <w:rPr>
                <w:rFonts w:eastAsiaTheme="minorHAnsi"/>
                <w:b/>
                <w:color w:val="FFFFFF" w:themeColor="background1"/>
              </w:rPr>
            </w:pPr>
            <w:r w:rsidRPr="00840B6D">
              <w:rPr>
                <w:rFonts w:eastAsiaTheme="minorHAnsi"/>
                <w:b/>
                <w:color w:val="FFFFFF" w:themeColor="background1"/>
              </w:rPr>
              <w:t>Gas Dryer</w:t>
            </w:r>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594F3B48" w14:textId="77777777" w:rsidR="00DD72E7" w:rsidRPr="00840B6D" w:rsidRDefault="00DD72E7" w:rsidP="009C3E5A">
            <w:pPr>
              <w:spacing w:after="0"/>
              <w:jc w:val="center"/>
              <w:rPr>
                <w:rFonts w:eastAsiaTheme="minorHAnsi"/>
                <w:b/>
                <w:color w:val="FFFFFF" w:themeColor="background1"/>
              </w:rPr>
            </w:pPr>
            <w:r w:rsidRPr="00840B6D">
              <w:rPr>
                <w:rFonts w:eastAsiaTheme="minorHAnsi"/>
                <w:b/>
                <w:color w:val="FFFFFF" w:themeColor="background1"/>
              </w:rPr>
              <w:t>Gas DHW</w:t>
            </w:r>
          </w:p>
          <w:p w14:paraId="4FA22414" w14:textId="77777777" w:rsidR="00DD72E7" w:rsidRPr="00840B6D" w:rsidRDefault="00DD72E7" w:rsidP="009C3E5A">
            <w:pPr>
              <w:spacing w:after="0"/>
              <w:jc w:val="center"/>
              <w:rPr>
                <w:rFonts w:eastAsiaTheme="minorHAnsi"/>
                <w:b/>
                <w:color w:val="FFFFFF" w:themeColor="background1"/>
              </w:rPr>
            </w:pPr>
            <w:r w:rsidRPr="00840B6D">
              <w:rPr>
                <w:rFonts w:eastAsiaTheme="minorHAnsi"/>
                <w:b/>
                <w:color w:val="FFFFFF" w:themeColor="background1"/>
              </w:rPr>
              <w:t>Gas Dryer</w:t>
            </w:r>
          </w:p>
        </w:tc>
        <w:tc>
          <w:tcPr>
            <w:tcW w:w="117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1A4EF4D3" w14:textId="77777777" w:rsidR="00DD72E7" w:rsidRPr="00840B6D" w:rsidRDefault="00DD72E7" w:rsidP="009C3E5A">
            <w:pPr>
              <w:jc w:val="center"/>
              <w:rPr>
                <w:rFonts w:eastAsiaTheme="minorHAnsi"/>
                <w:b/>
                <w:color w:val="FFFFFF" w:themeColor="background1"/>
              </w:rPr>
            </w:pPr>
            <w:ins w:id="763" w:author="Samuel Dent" w:date="2015-09-25T08:14:00Z">
              <w:r>
                <w:rPr>
                  <w:rFonts w:eastAsiaTheme="minorHAnsi"/>
                  <w:b/>
                  <w:color w:val="FFFFFF" w:themeColor="background1"/>
                </w:rPr>
                <w:t>Electric DHW Unknown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62130928" w14:textId="77777777" w:rsidR="00DD72E7" w:rsidRPr="00840B6D" w:rsidRDefault="00DD72E7" w:rsidP="009C3E5A">
            <w:pPr>
              <w:jc w:val="center"/>
              <w:rPr>
                <w:rFonts w:eastAsiaTheme="minorHAnsi"/>
                <w:b/>
                <w:color w:val="FFFFFF" w:themeColor="background1"/>
              </w:rPr>
            </w:pPr>
            <w:ins w:id="764" w:author="Samuel Dent" w:date="2015-09-25T08:14:00Z">
              <w:r>
                <w:rPr>
                  <w:rFonts w:eastAsiaTheme="minorHAnsi"/>
                  <w:b/>
                  <w:color w:val="FFFFFF" w:themeColor="background1"/>
                </w:rPr>
                <w:t>Gas DHW Unknown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0F5340D1" w14:textId="77777777" w:rsidR="00DD72E7" w:rsidRPr="00840B6D" w:rsidRDefault="00DD72E7" w:rsidP="009C3E5A">
            <w:pPr>
              <w:jc w:val="center"/>
              <w:rPr>
                <w:rFonts w:eastAsiaTheme="minorHAnsi"/>
                <w:b/>
                <w:color w:val="FFFFFF" w:themeColor="background1"/>
              </w:rPr>
            </w:pPr>
            <w:ins w:id="765" w:author="Samuel Dent" w:date="2015-09-25T08:14:00Z">
              <w:r>
                <w:rPr>
                  <w:rFonts w:eastAsiaTheme="minorHAnsi"/>
                  <w:b/>
                  <w:color w:val="FFFFFF" w:themeColor="background1"/>
                </w:rPr>
                <w:t>Unknown DHW Electric Dryer</w:t>
              </w:r>
            </w:ins>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07EA3A04" w14:textId="77777777" w:rsidR="00DD72E7" w:rsidRDefault="00DD72E7" w:rsidP="009C3E5A">
            <w:pPr>
              <w:spacing w:after="0"/>
              <w:jc w:val="center"/>
              <w:rPr>
                <w:ins w:id="766" w:author="Samuel Dent" w:date="2015-09-25T08:14:00Z"/>
                <w:rFonts w:eastAsiaTheme="minorHAnsi"/>
                <w:b/>
                <w:color w:val="FFFFFF" w:themeColor="background1"/>
              </w:rPr>
            </w:pPr>
            <w:ins w:id="767" w:author="Samuel Dent" w:date="2015-09-25T08:14:00Z">
              <w:r>
                <w:rPr>
                  <w:rFonts w:eastAsiaTheme="minorHAnsi"/>
                  <w:b/>
                  <w:color w:val="FFFFFF" w:themeColor="background1"/>
                </w:rPr>
                <w:t xml:space="preserve">Unknown DHW </w:t>
              </w:r>
            </w:ins>
          </w:p>
          <w:p w14:paraId="3FC065BF" w14:textId="77777777" w:rsidR="00DD72E7" w:rsidRPr="00840B6D" w:rsidRDefault="00DD72E7" w:rsidP="009C3E5A">
            <w:pPr>
              <w:jc w:val="center"/>
              <w:rPr>
                <w:rFonts w:eastAsiaTheme="minorHAnsi"/>
                <w:b/>
                <w:color w:val="FFFFFF" w:themeColor="background1"/>
              </w:rPr>
            </w:pPr>
            <w:ins w:id="768" w:author="Samuel Dent" w:date="2015-09-25T08:14:00Z">
              <w:r>
                <w:rPr>
                  <w:rFonts w:eastAsiaTheme="minorHAnsi"/>
                  <w:b/>
                  <w:color w:val="FFFFFF" w:themeColor="background1"/>
                </w:rPr>
                <w:t>Gas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30C365D" w14:textId="77777777" w:rsidR="00DD72E7" w:rsidRPr="00840B6D" w:rsidRDefault="00DD72E7" w:rsidP="009C3E5A">
            <w:pPr>
              <w:jc w:val="center"/>
              <w:rPr>
                <w:rFonts w:eastAsiaTheme="minorHAnsi"/>
                <w:b/>
                <w:color w:val="FFFFFF" w:themeColor="background1"/>
              </w:rPr>
            </w:pPr>
            <w:ins w:id="769" w:author="Samuel Dent" w:date="2015-09-25T08:14:00Z">
              <w:r>
                <w:rPr>
                  <w:rFonts w:eastAsiaTheme="minorHAnsi"/>
                  <w:b/>
                  <w:color w:val="FFFFFF" w:themeColor="background1"/>
                </w:rPr>
                <w:t>Unknown DHW Unknown Dryer</w:t>
              </w:r>
            </w:ins>
          </w:p>
        </w:tc>
      </w:tr>
      <w:tr w:rsidR="00F94E70" w:rsidRPr="00840B6D" w14:paraId="3DFD9B8F" w14:textId="77777777" w:rsidTr="009C3E5A">
        <w:trPr>
          <w:trHeight w:val="290"/>
        </w:trPr>
        <w:tc>
          <w:tcPr>
            <w:tcW w:w="1260" w:type="dxa"/>
            <w:tcBorders>
              <w:top w:val="single" w:sz="6" w:space="0" w:color="auto"/>
              <w:left w:val="single" w:sz="6" w:space="0" w:color="auto"/>
              <w:bottom w:val="single" w:sz="6" w:space="0" w:color="auto"/>
              <w:right w:val="single" w:sz="6" w:space="0" w:color="auto"/>
            </w:tcBorders>
            <w:vAlign w:val="bottom"/>
            <w:hideMark/>
          </w:tcPr>
          <w:p w14:paraId="716388B3" w14:textId="77777777" w:rsidR="00F94E70" w:rsidRPr="00840B6D" w:rsidRDefault="00F94E70" w:rsidP="009C3E5A">
            <w:pPr>
              <w:rPr>
                <w:rFonts w:eastAsiaTheme="minorHAnsi"/>
              </w:rPr>
            </w:pPr>
            <w:r w:rsidRPr="00840B6D">
              <w:t>ENERGY STAR</w:t>
            </w:r>
          </w:p>
        </w:tc>
        <w:tc>
          <w:tcPr>
            <w:tcW w:w="1080" w:type="dxa"/>
            <w:tcBorders>
              <w:top w:val="single" w:sz="6" w:space="0" w:color="auto"/>
              <w:left w:val="single" w:sz="6" w:space="0" w:color="auto"/>
              <w:bottom w:val="single" w:sz="6" w:space="0" w:color="auto"/>
              <w:right w:val="single" w:sz="6" w:space="0" w:color="auto"/>
            </w:tcBorders>
            <w:vAlign w:val="bottom"/>
            <w:hideMark/>
          </w:tcPr>
          <w:p w14:paraId="12801F96" w14:textId="77777777" w:rsidR="00F94E70" w:rsidRPr="00840B6D" w:rsidRDefault="00F94E70" w:rsidP="009C3E5A">
            <w:pPr>
              <w:jc w:val="center"/>
              <w:rPr>
                <w:rFonts w:eastAsiaTheme="minorHAnsi"/>
              </w:rPr>
            </w:pPr>
            <w:ins w:id="770" w:author="Samuel Dent" w:date="2015-09-25T08:16:00Z">
              <w:r>
                <w:rPr>
                  <w:rFonts w:ascii="Calibri" w:hAnsi="Calibri"/>
                  <w:color w:val="000000"/>
                  <w:szCs w:val="20"/>
                </w:rPr>
                <w:t>0.0210</w:t>
              </w:r>
            </w:ins>
            <w:del w:id="771" w:author="Samuel Dent" w:date="2015-09-25T08:16:00Z">
              <w:r w:rsidRPr="00840B6D" w:rsidDel="00E13C8D">
                <w:delText>0.021</w:delText>
              </w:r>
            </w:del>
          </w:p>
        </w:tc>
        <w:tc>
          <w:tcPr>
            <w:tcW w:w="990" w:type="dxa"/>
            <w:tcBorders>
              <w:top w:val="single" w:sz="6" w:space="0" w:color="auto"/>
              <w:left w:val="single" w:sz="6" w:space="0" w:color="auto"/>
              <w:bottom w:val="single" w:sz="6" w:space="0" w:color="auto"/>
              <w:right w:val="single" w:sz="6" w:space="0" w:color="auto"/>
            </w:tcBorders>
            <w:vAlign w:val="bottom"/>
            <w:hideMark/>
          </w:tcPr>
          <w:p w14:paraId="584867FA" w14:textId="77777777" w:rsidR="00F94E70" w:rsidRPr="00840B6D" w:rsidRDefault="00F94E70" w:rsidP="009C3E5A">
            <w:pPr>
              <w:jc w:val="center"/>
              <w:rPr>
                <w:rFonts w:eastAsiaTheme="minorHAnsi"/>
              </w:rPr>
            </w:pPr>
            <w:ins w:id="772" w:author="Samuel Dent" w:date="2015-09-25T08:16:00Z">
              <w:r>
                <w:rPr>
                  <w:rFonts w:ascii="Calibri" w:hAnsi="Calibri"/>
                  <w:color w:val="000000"/>
                  <w:szCs w:val="20"/>
                </w:rPr>
                <w:t>0.0099</w:t>
              </w:r>
            </w:ins>
            <w:del w:id="773" w:author="Samuel Dent" w:date="2015-09-25T08:16:00Z">
              <w:r w:rsidRPr="00840B6D" w:rsidDel="00E13C8D">
                <w:delText>0.010</w:delText>
              </w:r>
            </w:del>
          </w:p>
        </w:tc>
        <w:tc>
          <w:tcPr>
            <w:tcW w:w="1080" w:type="dxa"/>
            <w:tcBorders>
              <w:top w:val="single" w:sz="6" w:space="0" w:color="auto"/>
              <w:left w:val="single" w:sz="6" w:space="0" w:color="auto"/>
              <w:bottom w:val="single" w:sz="6" w:space="0" w:color="auto"/>
              <w:right w:val="single" w:sz="6" w:space="0" w:color="auto"/>
            </w:tcBorders>
            <w:vAlign w:val="bottom"/>
            <w:hideMark/>
          </w:tcPr>
          <w:p w14:paraId="6CC9BB48" w14:textId="77777777" w:rsidR="00F94E70" w:rsidRPr="00840B6D" w:rsidRDefault="00F94E70" w:rsidP="009C3E5A">
            <w:pPr>
              <w:jc w:val="center"/>
              <w:rPr>
                <w:rFonts w:eastAsiaTheme="minorHAnsi"/>
              </w:rPr>
            </w:pPr>
            <w:ins w:id="774" w:author="Samuel Dent" w:date="2015-09-25T08:16:00Z">
              <w:r>
                <w:rPr>
                  <w:rFonts w:ascii="Calibri" w:hAnsi="Calibri"/>
                  <w:color w:val="000000"/>
                  <w:szCs w:val="20"/>
                </w:rPr>
                <w:t>0.0124</w:t>
              </w:r>
            </w:ins>
            <w:del w:id="775" w:author="Samuel Dent" w:date="2015-09-25T08:16:00Z">
              <w:r w:rsidRPr="00840B6D" w:rsidDel="00E13C8D">
                <w:delText>0.012</w:delText>
              </w:r>
            </w:del>
          </w:p>
        </w:tc>
        <w:tc>
          <w:tcPr>
            <w:tcW w:w="990" w:type="dxa"/>
            <w:tcBorders>
              <w:top w:val="single" w:sz="6" w:space="0" w:color="auto"/>
              <w:left w:val="single" w:sz="6" w:space="0" w:color="auto"/>
              <w:bottom w:val="single" w:sz="6" w:space="0" w:color="auto"/>
              <w:right w:val="single" w:sz="6" w:space="0" w:color="auto"/>
            </w:tcBorders>
            <w:vAlign w:val="bottom"/>
            <w:hideMark/>
          </w:tcPr>
          <w:p w14:paraId="1222B4B7" w14:textId="77777777" w:rsidR="00F94E70" w:rsidRPr="00840B6D" w:rsidRDefault="00F94E70" w:rsidP="009C3E5A">
            <w:pPr>
              <w:jc w:val="center"/>
              <w:rPr>
                <w:rFonts w:eastAsiaTheme="minorHAnsi"/>
              </w:rPr>
            </w:pPr>
            <w:ins w:id="776" w:author="Samuel Dent" w:date="2015-09-25T08:16:00Z">
              <w:r>
                <w:rPr>
                  <w:rFonts w:ascii="Calibri" w:hAnsi="Calibri"/>
                  <w:color w:val="000000"/>
                  <w:szCs w:val="20"/>
                </w:rPr>
                <w:t>0.0013</w:t>
              </w:r>
            </w:ins>
            <w:del w:id="777" w:author="Samuel Dent" w:date="2015-09-25T08:16:00Z">
              <w:r w:rsidRPr="00840B6D" w:rsidDel="00E13C8D">
                <w:delText>0.0013</w:delText>
              </w:r>
            </w:del>
          </w:p>
        </w:tc>
        <w:tc>
          <w:tcPr>
            <w:tcW w:w="1170" w:type="dxa"/>
            <w:tcBorders>
              <w:top w:val="single" w:sz="6" w:space="0" w:color="auto"/>
              <w:left w:val="single" w:sz="6" w:space="0" w:color="auto"/>
              <w:bottom w:val="single" w:sz="6" w:space="0" w:color="auto"/>
              <w:right w:val="single" w:sz="6" w:space="0" w:color="auto"/>
            </w:tcBorders>
            <w:vAlign w:val="bottom"/>
          </w:tcPr>
          <w:p w14:paraId="587B9830" w14:textId="4C661A6C" w:rsidR="00F94E70" w:rsidRPr="00840B6D" w:rsidRDefault="00F94E70" w:rsidP="009C3E5A">
            <w:pPr>
              <w:jc w:val="center"/>
            </w:pPr>
            <w:ins w:id="778" w:author="Samuel Dent" w:date="2016-01-14T04:51:00Z">
              <w:r>
                <w:rPr>
                  <w:rFonts w:ascii="Calibri" w:hAnsi="Calibri"/>
                  <w:color w:val="000000"/>
                  <w:szCs w:val="20"/>
                </w:rPr>
                <w:t>0.0155</w:t>
              </w:r>
            </w:ins>
          </w:p>
        </w:tc>
        <w:tc>
          <w:tcPr>
            <w:tcW w:w="1080" w:type="dxa"/>
            <w:tcBorders>
              <w:top w:val="single" w:sz="6" w:space="0" w:color="auto"/>
              <w:left w:val="single" w:sz="6" w:space="0" w:color="auto"/>
              <w:bottom w:val="single" w:sz="6" w:space="0" w:color="auto"/>
              <w:right w:val="single" w:sz="6" w:space="0" w:color="auto"/>
            </w:tcBorders>
            <w:vAlign w:val="bottom"/>
          </w:tcPr>
          <w:p w14:paraId="188A3CC3" w14:textId="0A08DA27" w:rsidR="00F94E70" w:rsidRPr="00840B6D" w:rsidRDefault="00F94E70" w:rsidP="009C3E5A">
            <w:pPr>
              <w:jc w:val="center"/>
            </w:pPr>
            <w:ins w:id="779" w:author="Samuel Dent" w:date="2016-01-14T04:51:00Z">
              <w:r>
                <w:rPr>
                  <w:rFonts w:ascii="Calibri" w:hAnsi="Calibri"/>
                  <w:color w:val="000000"/>
                  <w:szCs w:val="20"/>
                </w:rPr>
                <w:t>0.0044</w:t>
              </w:r>
            </w:ins>
          </w:p>
        </w:tc>
        <w:tc>
          <w:tcPr>
            <w:tcW w:w="1080" w:type="dxa"/>
            <w:tcBorders>
              <w:top w:val="single" w:sz="6" w:space="0" w:color="auto"/>
              <w:left w:val="single" w:sz="6" w:space="0" w:color="auto"/>
              <w:bottom w:val="single" w:sz="6" w:space="0" w:color="auto"/>
              <w:right w:val="single" w:sz="6" w:space="0" w:color="auto"/>
            </w:tcBorders>
            <w:vAlign w:val="bottom"/>
          </w:tcPr>
          <w:p w14:paraId="0A49B7B8" w14:textId="40BF9C3E" w:rsidR="00F94E70" w:rsidRPr="00840B6D" w:rsidRDefault="00F94E70" w:rsidP="009C3E5A">
            <w:pPr>
              <w:jc w:val="center"/>
            </w:pPr>
            <w:ins w:id="780" w:author="Samuel Dent" w:date="2016-01-14T04:51:00Z">
              <w:r>
                <w:rPr>
                  <w:rFonts w:ascii="Calibri" w:hAnsi="Calibri"/>
                  <w:color w:val="000000"/>
                  <w:szCs w:val="20"/>
                </w:rPr>
                <w:t>0.0117</w:t>
              </w:r>
            </w:ins>
          </w:p>
        </w:tc>
        <w:tc>
          <w:tcPr>
            <w:tcW w:w="990" w:type="dxa"/>
            <w:tcBorders>
              <w:top w:val="single" w:sz="6" w:space="0" w:color="auto"/>
              <w:left w:val="single" w:sz="6" w:space="0" w:color="auto"/>
              <w:bottom w:val="single" w:sz="6" w:space="0" w:color="auto"/>
              <w:right w:val="single" w:sz="6" w:space="0" w:color="auto"/>
            </w:tcBorders>
            <w:vAlign w:val="bottom"/>
          </w:tcPr>
          <w:p w14:paraId="4919CE22" w14:textId="6DFB5BDB" w:rsidR="00F94E70" w:rsidRPr="00840B6D" w:rsidRDefault="00F94E70" w:rsidP="009C3E5A">
            <w:pPr>
              <w:jc w:val="center"/>
            </w:pPr>
            <w:ins w:id="781" w:author="Samuel Dent" w:date="2016-01-14T04:51:00Z">
              <w:r>
                <w:rPr>
                  <w:rFonts w:ascii="Calibri" w:hAnsi="Calibri"/>
                  <w:color w:val="000000"/>
                  <w:szCs w:val="20"/>
                </w:rPr>
                <w:t>0.0031</w:t>
              </w:r>
            </w:ins>
          </w:p>
        </w:tc>
        <w:tc>
          <w:tcPr>
            <w:tcW w:w="1080" w:type="dxa"/>
            <w:tcBorders>
              <w:top w:val="single" w:sz="6" w:space="0" w:color="auto"/>
              <w:left w:val="single" w:sz="6" w:space="0" w:color="auto"/>
              <w:bottom w:val="single" w:sz="6" w:space="0" w:color="auto"/>
              <w:right w:val="single" w:sz="6" w:space="0" w:color="auto"/>
            </w:tcBorders>
            <w:vAlign w:val="bottom"/>
          </w:tcPr>
          <w:p w14:paraId="7E05C258" w14:textId="19A64748" w:rsidR="00F94E70" w:rsidRPr="00840B6D" w:rsidRDefault="00F94E70" w:rsidP="009C3E5A">
            <w:pPr>
              <w:jc w:val="center"/>
            </w:pPr>
            <w:ins w:id="782" w:author="Samuel Dent" w:date="2016-01-14T04:51:00Z">
              <w:r>
                <w:rPr>
                  <w:rFonts w:ascii="Calibri" w:hAnsi="Calibri"/>
                  <w:color w:val="000000"/>
                  <w:szCs w:val="20"/>
                </w:rPr>
                <w:t>0.0062</w:t>
              </w:r>
            </w:ins>
          </w:p>
        </w:tc>
      </w:tr>
      <w:tr w:rsidR="00F94E70" w:rsidRPr="00840B6D" w14:paraId="0BF53EFF" w14:textId="77777777" w:rsidTr="009C3E5A">
        <w:trPr>
          <w:trHeight w:val="290"/>
        </w:trPr>
        <w:tc>
          <w:tcPr>
            <w:tcW w:w="1260" w:type="dxa"/>
            <w:tcBorders>
              <w:top w:val="single" w:sz="6" w:space="0" w:color="auto"/>
              <w:left w:val="single" w:sz="6" w:space="0" w:color="auto"/>
              <w:bottom w:val="single" w:sz="6" w:space="0" w:color="auto"/>
              <w:right w:val="single" w:sz="6" w:space="0" w:color="auto"/>
            </w:tcBorders>
            <w:vAlign w:val="bottom"/>
            <w:hideMark/>
          </w:tcPr>
          <w:p w14:paraId="4545A4E0" w14:textId="77777777" w:rsidR="00F94E70" w:rsidRPr="00840B6D" w:rsidRDefault="00F94E70">
            <w:pPr>
              <w:jc w:val="left"/>
              <w:rPr>
                <w:rFonts w:eastAsiaTheme="minorHAnsi"/>
              </w:rPr>
              <w:pPrChange w:id="783" w:author="Samuel Dent" w:date="2015-09-25T08:16:00Z">
                <w:pPr/>
              </w:pPrChange>
            </w:pPr>
            <w:r w:rsidRPr="00840B6D">
              <w:t>ENERGY STAR Most Efficient</w:t>
            </w:r>
          </w:p>
        </w:tc>
        <w:tc>
          <w:tcPr>
            <w:tcW w:w="1080" w:type="dxa"/>
            <w:tcBorders>
              <w:top w:val="single" w:sz="6" w:space="0" w:color="auto"/>
              <w:left w:val="single" w:sz="6" w:space="0" w:color="auto"/>
              <w:bottom w:val="single" w:sz="6" w:space="0" w:color="auto"/>
              <w:right w:val="single" w:sz="6" w:space="0" w:color="auto"/>
            </w:tcBorders>
            <w:vAlign w:val="bottom"/>
            <w:hideMark/>
          </w:tcPr>
          <w:p w14:paraId="1BD2FCBE" w14:textId="77777777" w:rsidR="00F94E70" w:rsidRPr="00840B6D" w:rsidRDefault="00F94E70" w:rsidP="009C3E5A">
            <w:pPr>
              <w:jc w:val="center"/>
              <w:rPr>
                <w:rFonts w:eastAsiaTheme="minorHAnsi"/>
              </w:rPr>
            </w:pPr>
            <w:ins w:id="784" w:author="Samuel Dent" w:date="2015-09-25T08:16:00Z">
              <w:r>
                <w:rPr>
                  <w:rFonts w:ascii="Calibri" w:hAnsi="Calibri"/>
                  <w:color w:val="000000"/>
                  <w:szCs w:val="20"/>
                </w:rPr>
                <w:t>0.0312</w:t>
              </w:r>
            </w:ins>
            <w:del w:id="785" w:author="Samuel Dent" w:date="2015-09-25T08:16:00Z">
              <w:r w:rsidRPr="00840B6D" w:rsidDel="00E13C8D">
                <w:delText>0.031</w:delText>
              </w:r>
            </w:del>
          </w:p>
        </w:tc>
        <w:tc>
          <w:tcPr>
            <w:tcW w:w="990" w:type="dxa"/>
            <w:tcBorders>
              <w:top w:val="single" w:sz="6" w:space="0" w:color="auto"/>
              <w:left w:val="single" w:sz="6" w:space="0" w:color="auto"/>
              <w:bottom w:val="single" w:sz="6" w:space="0" w:color="auto"/>
              <w:right w:val="single" w:sz="6" w:space="0" w:color="auto"/>
            </w:tcBorders>
            <w:vAlign w:val="bottom"/>
            <w:hideMark/>
          </w:tcPr>
          <w:p w14:paraId="0836D6EC" w14:textId="77777777" w:rsidR="00F94E70" w:rsidRPr="00840B6D" w:rsidRDefault="00F94E70" w:rsidP="009C3E5A">
            <w:pPr>
              <w:jc w:val="center"/>
              <w:rPr>
                <w:rFonts w:eastAsiaTheme="minorHAnsi"/>
              </w:rPr>
            </w:pPr>
            <w:ins w:id="786" w:author="Samuel Dent" w:date="2015-09-25T08:16:00Z">
              <w:r>
                <w:rPr>
                  <w:rFonts w:ascii="Calibri" w:hAnsi="Calibri"/>
                  <w:color w:val="000000"/>
                  <w:szCs w:val="20"/>
                </w:rPr>
                <w:t>0.0114</w:t>
              </w:r>
            </w:ins>
            <w:del w:id="787" w:author="Samuel Dent" w:date="2015-09-25T08:16:00Z">
              <w:r w:rsidRPr="00840B6D" w:rsidDel="00E13C8D">
                <w:delText>0.011</w:delText>
              </w:r>
            </w:del>
          </w:p>
        </w:tc>
        <w:tc>
          <w:tcPr>
            <w:tcW w:w="1080" w:type="dxa"/>
            <w:tcBorders>
              <w:top w:val="single" w:sz="6" w:space="0" w:color="auto"/>
              <w:left w:val="single" w:sz="6" w:space="0" w:color="auto"/>
              <w:bottom w:val="single" w:sz="6" w:space="0" w:color="auto"/>
              <w:right w:val="single" w:sz="6" w:space="0" w:color="auto"/>
            </w:tcBorders>
            <w:vAlign w:val="bottom"/>
            <w:hideMark/>
          </w:tcPr>
          <w:p w14:paraId="3ADFE3AB" w14:textId="77777777" w:rsidR="00F94E70" w:rsidRPr="00840B6D" w:rsidRDefault="00F94E70" w:rsidP="009C3E5A">
            <w:pPr>
              <w:jc w:val="center"/>
              <w:rPr>
                <w:rFonts w:eastAsiaTheme="minorHAnsi"/>
              </w:rPr>
            </w:pPr>
            <w:ins w:id="788" w:author="Samuel Dent" w:date="2015-09-25T08:16:00Z">
              <w:r>
                <w:rPr>
                  <w:rFonts w:ascii="Calibri" w:hAnsi="Calibri"/>
                  <w:color w:val="000000"/>
                  <w:szCs w:val="20"/>
                </w:rPr>
                <w:t>0.0193</w:t>
              </w:r>
            </w:ins>
            <w:del w:id="789" w:author="Samuel Dent" w:date="2015-09-25T08:16:00Z">
              <w:r w:rsidRPr="00840B6D" w:rsidDel="00E13C8D">
                <w:delText>0.019</w:delText>
              </w:r>
            </w:del>
          </w:p>
        </w:tc>
        <w:tc>
          <w:tcPr>
            <w:tcW w:w="990" w:type="dxa"/>
            <w:tcBorders>
              <w:top w:val="single" w:sz="6" w:space="0" w:color="auto"/>
              <w:left w:val="single" w:sz="6" w:space="0" w:color="auto"/>
              <w:bottom w:val="single" w:sz="6" w:space="0" w:color="auto"/>
              <w:right w:val="single" w:sz="6" w:space="0" w:color="auto"/>
            </w:tcBorders>
            <w:vAlign w:val="bottom"/>
            <w:hideMark/>
          </w:tcPr>
          <w:p w14:paraId="3A2DD8FC" w14:textId="77777777" w:rsidR="00F94E70" w:rsidRPr="00840B6D" w:rsidRDefault="00F94E70" w:rsidP="009C3E5A">
            <w:pPr>
              <w:jc w:val="center"/>
              <w:rPr>
                <w:rFonts w:eastAsiaTheme="minorHAnsi"/>
              </w:rPr>
            </w:pPr>
            <w:ins w:id="790" w:author="Samuel Dent" w:date="2015-09-25T08:16:00Z">
              <w:r>
                <w:rPr>
                  <w:rFonts w:ascii="Calibri" w:hAnsi="Calibri"/>
                  <w:color w:val="000000"/>
                  <w:szCs w:val="20"/>
                </w:rPr>
                <w:t>-0.0005</w:t>
              </w:r>
            </w:ins>
            <w:del w:id="791" w:author="Samuel Dent" w:date="2015-09-25T08:16:00Z">
              <w:r w:rsidRPr="00840B6D" w:rsidDel="00E13C8D">
                <w:delText>-0.001</w:delText>
              </w:r>
            </w:del>
          </w:p>
        </w:tc>
        <w:tc>
          <w:tcPr>
            <w:tcW w:w="1170" w:type="dxa"/>
            <w:tcBorders>
              <w:top w:val="single" w:sz="6" w:space="0" w:color="auto"/>
              <w:left w:val="single" w:sz="6" w:space="0" w:color="auto"/>
              <w:bottom w:val="single" w:sz="6" w:space="0" w:color="auto"/>
              <w:right w:val="single" w:sz="6" w:space="0" w:color="auto"/>
            </w:tcBorders>
            <w:vAlign w:val="bottom"/>
          </w:tcPr>
          <w:p w14:paraId="0BEA086D" w14:textId="4FF1CC7A" w:rsidR="00F94E70" w:rsidRPr="00840B6D" w:rsidRDefault="00F94E70" w:rsidP="009C3E5A">
            <w:pPr>
              <w:jc w:val="center"/>
            </w:pPr>
            <w:ins w:id="792" w:author="Samuel Dent" w:date="2016-01-14T04:51:00Z">
              <w:r>
                <w:rPr>
                  <w:rFonts w:ascii="Calibri" w:hAnsi="Calibri"/>
                  <w:color w:val="000000"/>
                  <w:szCs w:val="20"/>
                </w:rPr>
                <w:t>0.0236</w:t>
              </w:r>
            </w:ins>
          </w:p>
        </w:tc>
        <w:tc>
          <w:tcPr>
            <w:tcW w:w="1080" w:type="dxa"/>
            <w:tcBorders>
              <w:top w:val="single" w:sz="6" w:space="0" w:color="auto"/>
              <w:left w:val="single" w:sz="6" w:space="0" w:color="auto"/>
              <w:bottom w:val="single" w:sz="6" w:space="0" w:color="auto"/>
              <w:right w:val="single" w:sz="6" w:space="0" w:color="auto"/>
            </w:tcBorders>
            <w:vAlign w:val="bottom"/>
          </w:tcPr>
          <w:p w14:paraId="2C51FF03" w14:textId="12D4C632" w:rsidR="00F94E70" w:rsidRPr="00840B6D" w:rsidRDefault="00F94E70" w:rsidP="009C3E5A">
            <w:pPr>
              <w:jc w:val="center"/>
            </w:pPr>
            <w:ins w:id="793" w:author="Samuel Dent" w:date="2016-01-14T04:51:00Z">
              <w:r>
                <w:rPr>
                  <w:rFonts w:ascii="Calibri" w:hAnsi="Calibri"/>
                  <w:color w:val="000000"/>
                  <w:szCs w:val="20"/>
                </w:rPr>
                <w:t>0.0038</w:t>
              </w:r>
            </w:ins>
          </w:p>
        </w:tc>
        <w:tc>
          <w:tcPr>
            <w:tcW w:w="1080" w:type="dxa"/>
            <w:tcBorders>
              <w:top w:val="single" w:sz="6" w:space="0" w:color="auto"/>
              <w:left w:val="single" w:sz="6" w:space="0" w:color="auto"/>
              <w:bottom w:val="single" w:sz="6" w:space="0" w:color="auto"/>
              <w:right w:val="single" w:sz="6" w:space="0" w:color="auto"/>
            </w:tcBorders>
            <w:vAlign w:val="bottom"/>
          </w:tcPr>
          <w:p w14:paraId="60B0DF85" w14:textId="0C51AD7C" w:rsidR="00F94E70" w:rsidRPr="00840B6D" w:rsidRDefault="00F94E70" w:rsidP="009C3E5A">
            <w:pPr>
              <w:jc w:val="center"/>
            </w:pPr>
            <w:ins w:id="794" w:author="Samuel Dent" w:date="2016-01-14T04:51:00Z">
              <w:r>
                <w:rPr>
                  <w:rFonts w:ascii="Calibri" w:hAnsi="Calibri"/>
                  <w:color w:val="000000"/>
                  <w:szCs w:val="20"/>
                </w:rPr>
                <w:t>0.0145</w:t>
              </w:r>
            </w:ins>
          </w:p>
        </w:tc>
        <w:tc>
          <w:tcPr>
            <w:tcW w:w="990" w:type="dxa"/>
            <w:tcBorders>
              <w:top w:val="single" w:sz="6" w:space="0" w:color="auto"/>
              <w:left w:val="single" w:sz="6" w:space="0" w:color="auto"/>
              <w:bottom w:val="single" w:sz="6" w:space="0" w:color="auto"/>
              <w:right w:val="single" w:sz="6" w:space="0" w:color="auto"/>
            </w:tcBorders>
            <w:vAlign w:val="bottom"/>
          </w:tcPr>
          <w:p w14:paraId="7C7BCB74" w14:textId="249AD3C7" w:rsidR="00F94E70" w:rsidRPr="00840B6D" w:rsidRDefault="00F94E70" w:rsidP="009C3E5A">
            <w:pPr>
              <w:jc w:val="center"/>
            </w:pPr>
            <w:ins w:id="795" w:author="Samuel Dent" w:date="2016-01-14T04:51:00Z">
              <w:r>
                <w:rPr>
                  <w:rFonts w:ascii="Calibri" w:hAnsi="Calibri"/>
                  <w:color w:val="000000"/>
                  <w:szCs w:val="20"/>
                </w:rPr>
                <w:t>0.0027</w:t>
              </w:r>
            </w:ins>
          </w:p>
        </w:tc>
        <w:tc>
          <w:tcPr>
            <w:tcW w:w="1080" w:type="dxa"/>
            <w:tcBorders>
              <w:top w:val="single" w:sz="6" w:space="0" w:color="auto"/>
              <w:left w:val="single" w:sz="6" w:space="0" w:color="auto"/>
              <w:bottom w:val="single" w:sz="6" w:space="0" w:color="auto"/>
              <w:right w:val="single" w:sz="6" w:space="0" w:color="auto"/>
            </w:tcBorders>
            <w:vAlign w:val="bottom"/>
          </w:tcPr>
          <w:p w14:paraId="34390EB0" w14:textId="4551C977" w:rsidR="00F94E70" w:rsidRPr="00840B6D" w:rsidRDefault="00F94E70" w:rsidP="009C3E5A">
            <w:pPr>
              <w:jc w:val="center"/>
            </w:pPr>
            <w:ins w:id="796" w:author="Samuel Dent" w:date="2016-01-14T04:51:00Z">
              <w:r>
                <w:rPr>
                  <w:rFonts w:ascii="Calibri" w:hAnsi="Calibri"/>
                  <w:color w:val="000000"/>
                  <w:szCs w:val="20"/>
                </w:rPr>
                <w:t>0.0069</w:t>
              </w:r>
            </w:ins>
          </w:p>
        </w:tc>
      </w:tr>
    </w:tbl>
    <w:p w14:paraId="5A7E73EF" w14:textId="77777777" w:rsidR="00DD72E7" w:rsidRPr="00840B6D" w:rsidRDefault="00DD72E7" w:rsidP="00DD72E7">
      <w:pPr>
        <w:rPr>
          <w:noProof/>
        </w:rPr>
      </w:pPr>
    </w:p>
    <w:p w14:paraId="4032739D" w14:textId="77777777" w:rsidR="00DD72E7" w:rsidRPr="00840B6D" w:rsidDel="00237F8D" w:rsidRDefault="00DD72E7" w:rsidP="00DD72E7">
      <w:pPr>
        <w:spacing w:after="240"/>
        <w:rPr>
          <w:del w:id="797" w:author="Samuel Dent" w:date="2015-09-25T08:16:00Z"/>
          <w:rFonts w:cstheme="minorHAnsi"/>
          <w:noProof/>
        </w:rPr>
      </w:pPr>
      <w:del w:id="798" w:author="Samuel Dent" w:date="2015-09-25T08:16:00Z">
        <w:r w:rsidRPr="00840B6D" w:rsidDel="00237F8D">
          <w:rPr>
            <w:rFonts w:cstheme="minorHAnsi"/>
            <w:noProof/>
          </w:rPr>
          <w:delText>If the DHW and dryer fuel is unknown the prescriptive kW savings should be:</w:delText>
        </w:r>
      </w:del>
    </w:p>
    <w:tbl>
      <w:tblPr>
        <w:tblW w:w="0" w:type="auto"/>
        <w:tblInd w:w="1020" w:type="dxa"/>
        <w:tblLayout w:type="fixed"/>
        <w:tblCellMar>
          <w:left w:w="30" w:type="dxa"/>
          <w:right w:w="30" w:type="dxa"/>
        </w:tblCellMar>
        <w:tblLook w:val="04A0" w:firstRow="1" w:lastRow="0" w:firstColumn="1" w:lastColumn="0" w:noHBand="0" w:noVBand="1"/>
      </w:tblPr>
      <w:tblGrid>
        <w:gridCol w:w="2610"/>
        <w:gridCol w:w="1450"/>
      </w:tblGrid>
      <w:tr w:rsidR="00DD72E7" w:rsidRPr="00840B6D" w:rsidDel="00237F8D" w14:paraId="7CD46930" w14:textId="77777777" w:rsidTr="009C3E5A">
        <w:trPr>
          <w:trHeight w:val="290"/>
          <w:tblHeader/>
          <w:del w:id="799" w:author="Samuel Dent" w:date="2015-09-25T08:16:00Z"/>
        </w:trPr>
        <w:tc>
          <w:tcPr>
            <w:tcW w:w="2610" w:type="dxa"/>
            <w:vAlign w:val="center"/>
          </w:tcPr>
          <w:p w14:paraId="6A8A1511" w14:textId="77777777" w:rsidR="00DD72E7" w:rsidRPr="00840B6D" w:rsidDel="00237F8D" w:rsidRDefault="00DD72E7" w:rsidP="009C3E5A">
            <w:pPr>
              <w:jc w:val="center"/>
              <w:rPr>
                <w:del w:id="800" w:author="Samuel Dent" w:date="2015-09-25T08:16:00Z"/>
                <w:rFonts w:eastAsiaTheme="minorHAnsi"/>
                <w:b/>
                <w:color w:val="FFFFFF" w:themeColor="background1"/>
              </w:rPr>
            </w:pPr>
          </w:p>
        </w:tc>
        <w:tc>
          <w:tcPr>
            <w:tcW w:w="145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4E570E82" w14:textId="77777777" w:rsidR="00DD72E7" w:rsidRPr="00840B6D" w:rsidDel="00237F8D" w:rsidRDefault="00DD72E7" w:rsidP="009C3E5A">
            <w:pPr>
              <w:jc w:val="center"/>
              <w:rPr>
                <w:del w:id="801" w:author="Samuel Dent" w:date="2015-09-25T08:16:00Z"/>
                <w:rFonts w:eastAsiaTheme="minorHAnsi"/>
                <w:b/>
                <w:color w:val="FFFFFF" w:themeColor="background1"/>
              </w:rPr>
            </w:pPr>
            <w:del w:id="802" w:author="Samuel Dent" w:date="2015-09-25T08:16:00Z">
              <w:r w:rsidRPr="00840B6D" w:rsidDel="00237F8D">
                <w:rPr>
                  <w:rFonts w:eastAsiaTheme="minorHAnsi"/>
                  <w:b/>
                  <w:color w:val="FFFFFF" w:themeColor="background1"/>
                </w:rPr>
                <w:delText>ΔkW</w:delText>
              </w:r>
            </w:del>
          </w:p>
        </w:tc>
      </w:tr>
      <w:tr w:rsidR="00DD72E7" w:rsidRPr="00840B6D" w:rsidDel="00237F8D" w14:paraId="728AA5CE" w14:textId="77777777" w:rsidTr="009C3E5A">
        <w:trPr>
          <w:trHeight w:val="290"/>
          <w:del w:id="803" w:author="Samuel Dent" w:date="2015-09-25T08:16:00Z"/>
        </w:trPr>
        <w:tc>
          <w:tcPr>
            <w:tcW w:w="2610" w:type="dxa"/>
            <w:tcBorders>
              <w:top w:val="single" w:sz="6" w:space="0" w:color="auto"/>
              <w:left w:val="single" w:sz="6" w:space="0" w:color="auto"/>
              <w:bottom w:val="single" w:sz="6" w:space="0" w:color="auto"/>
              <w:right w:val="single" w:sz="6" w:space="0" w:color="auto"/>
            </w:tcBorders>
            <w:vAlign w:val="bottom"/>
            <w:hideMark/>
          </w:tcPr>
          <w:p w14:paraId="7BD46014" w14:textId="77777777" w:rsidR="00DD72E7" w:rsidRPr="00840B6D" w:rsidDel="00237F8D" w:rsidRDefault="00DD72E7" w:rsidP="009C3E5A">
            <w:pPr>
              <w:rPr>
                <w:del w:id="804" w:author="Samuel Dent" w:date="2015-09-25T08:16:00Z"/>
                <w:rFonts w:eastAsiaTheme="minorHAnsi"/>
              </w:rPr>
            </w:pPr>
            <w:del w:id="805" w:author="Samuel Dent" w:date="2015-09-25T08:16:00Z">
              <w:r w:rsidRPr="00840B6D" w:rsidDel="00237F8D">
                <w:delText>ENERGY STAR</w:delText>
              </w:r>
            </w:del>
          </w:p>
        </w:tc>
        <w:tc>
          <w:tcPr>
            <w:tcW w:w="1450" w:type="dxa"/>
            <w:tcBorders>
              <w:top w:val="single" w:sz="6" w:space="0" w:color="auto"/>
              <w:left w:val="single" w:sz="6" w:space="0" w:color="auto"/>
              <w:bottom w:val="single" w:sz="6" w:space="0" w:color="auto"/>
              <w:right w:val="single" w:sz="6" w:space="0" w:color="auto"/>
            </w:tcBorders>
            <w:vAlign w:val="bottom"/>
            <w:hideMark/>
          </w:tcPr>
          <w:p w14:paraId="1D76D308" w14:textId="77777777" w:rsidR="00DD72E7" w:rsidRPr="00840B6D" w:rsidDel="00237F8D" w:rsidRDefault="00DD72E7" w:rsidP="009C3E5A">
            <w:pPr>
              <w:jc w:val="center"/>
              <w:rPr>
                <w:del w:id="806" w:author="Samuel Dent" w:date="2015-09-25T08:16:00Z"/>
                <w:rFonts w:eastAsiaTheme="minorHAnsi"/>
              </w:rPr>
            </w:pPr>
            <w:del w:id="807" w:author="Samuel Dent" w:date="2015-09-25T08:16:00Z">
              <w:r w:rsidRPr="00840B6D" w:rsidDel="00237F8D">
                <w:delText>0.005</w:delText>
              </w:r>
            </w:del>
          </w:p>
        </w:tc>
      </w:tr>
      <w:tr w:rsidR="00DD72E7" w:rsidRPr="00840B6D" w:rsidDel="00237F8D" w14:paraId="244AB09E" w14:textId="77777777" w:rsidTr="009C3E5A">
        <w:trPr>
          <w:trHeight w:val="290"/>
          <w:del w:id="808" w:author="Samuel Dent" w:date="2015-09-25T08:16:00Z"/>
        </w:trPr>
        <w:tc>
          <w:tcPr>
            <w:tcW w:w="2610" w:type="dxa"/>
            <w:tcBorders>
              <w:top w:val="single" w:sz="6" w:space="0" w:color="auto"/>
              <w:left w:val="single" w:sz="6" w:space="0" w:color="auto"/>
              <w:bottom w:val="single" w:sz="6" w:space="0" w:color="auto"/>
              <w:right w:val="single" w:sz="6" w:space="0" w:color="auto"/>
            </w:tcBorders>
            <w:vAlign w:val="bottom"/>
            <w:hideMark/>
          </w:tcPr>
          <w:p w14:paraId="4C07D01D" w14:textId="77777777" w:rsidR="00DD72E7" w:rsidRPr="00840B6D" w:rsidDel="00237F8D" w:rsidRDefault="00DD72E7" w:rsidP="009C3E5A">
            <w:pPr>
              <w:rPr>
                <w:del w:id="809" w:author="Samuel Dent" w:date="2015-09-25T08:16:00Z"/>
                <w:rFonts w:eastAsiaTheme="minorHAnsi"/>
              </w:rPr>
            </w:pPr>
            <w:del w:id="810" w:author="Samuel Dent" w:date="2015-09-25T08:16:00Z">
              <w:r w:rsidRPr="00840B6D" w:rsidDel="00237F8D">
                <w:delText>ENERGY STAR Most Efficient</w:delText>
              </w:r>
            </w:del>
          </w:p>
        </w:tc>
        <w:tc>
          <w:tcPr>
            <w:tcW w:w="1450" w:type="dxa"/>
            <w:tcBorders>
              <w:top w:val="single" w:sz="6" w:space="0" w:color="auto"/>
              <w:left w:val="single" w:sz="6" w:space="0" w:color="auto"/>
              <w:bottom w:val="single" w:sz="6" w:space="0" w:color="auto"/>
              <w:right w:val="single" w:sz="6" w:space="0" w:color="auto"/>
            </w:tcBorders>
            <w:vAlign w:val="bottom"/>
            <w:hideMark/>
          </w:tcPr>
          <w:p w14:paraId="62C7C12C" w14:textId="77777777" w:rsidR="00DD72E7" w:rsidRPr="00840B6D" w:rsidDel="00237F8D" w:rsidRDefault="00DD72E7" w:rsidP="009C3E5A">
            <w:pPr>
              <w:jc w:val="center"/>
              <w:rPr>
                <w:del w:id="811" w:author="Samuel Dent" w:date="2015-09-25T08:16:00Z"/>
                <w:rFonts w:eastAsiaTheme="minorHAnsi"/>
              </w:rPr>
            </w:pPr>
            <w:del w:id="812" w:author="Samuel Dent" w:date="2015-09-25T08:16:00Z">
              <w:r w:rsidRPr="00840B6D" w:rsidDel="00237F8D">
                <w:delText>0.006</w:delText>
              </w:r>
            </w:del>
          </w:p>
        </w:tc>
      </w:tr>
    </w:tbl>
    <w:p w14:paraId="60666BFF" w14:textId="77777777" w:rsidR="00DD72E7" w:rsidRPr="00840B6D" w:rsidRDefault="00DD72E7" w:rsidP="00DD72E7"/>
    <w:p w14:paraId="544A043B" w14:textId="77777777" w:rsidR="00DD72E7" w:rsidRPr="00840B6D" w:rsidRDefault="00DD72E7" w:rsidP="00DD72E7">
      <w:pPr>
        <w:keepNext/>
        <w:keepLines/>
        <w:spacing w:before="200"/>
        <w:outlineLvl w:val="5"/>
        <w:rPr>
          <w:rFonts w:eastAsiaTheme="majorEastAsia"/>
          <w:b/>
          <w:iCs/>
          <w:smallCaps/>
          <w:sz w:val="22"/>
        </w:rPr>
      </w:pPr>
      <w:r w:rsidRPr="00840B6D">
        <w:rPr>
          <w:rFonts w:eastAsiaTheme="majorEastAsia" w:cstheme="majorBidi"/>
          <w:b/>
          <w:iCs/>
          <w:smallCaps/>
          <w:sz w:val="22"/>
        </w:rPr>
        <w:t>Natural Gas Savings</w:t>
      </w:r>
    </w:p>
    <w:p w14:paraId="3691292B" w14:textId="77777777" w:rsidR="00DD72E7" w:rsidRPr="00840B6D" w:rsidRDefault="00DD72E7" w:rsidP="00DD72E7">
      <w:pPr>
        <w:spacing w:after="240"/>
        <w:rPr>
          <w:rFonts w:cstheme="minorHAnsi"/>
          <w:noProof/>
        </w:rPr>
      </w:pPr>
      <w:r w:rsidRPr="00840B6D">
        <w:rPr>
          <w:rFonts w:cstheme="minorHAnsi"/>
          <w:noProof/>
        </w:rPr>
        <w:t xml:space="preserve">Break out savings calculated in Step 1 of electric energy savings (MEF savings) and extract Natural Gas DHW and Natural Gas dryer savings from total savings: </w:t>
      </w:r>
    </w:p>
    <w:p w14:paraId="79E53960" w14:textId="16FC295D" w:rsidR="00DD72E7" w:rsidRPr="00840B6D" w:rsidRDefault="00DD72E7" w:rsidP="00DD72E7">
      <w:pPr>
        <w:spacing w:after="240"/>
        <w:ind w:left="1440" w:hanging="720"/>
        <w:rPr>
          <w:rFonts w:cstheme="minorHAnsi"/>
          <w:noProof/>
        </w:rPr>
      </w:pPr>
      <w:r w:rsidRPr="00840B6D">
        <w:rPr>
          <w:rFonts w:cstheme="minorHAnsi"/>
        </w:rPr>
        <w:t xml:space="preserve">∆Therm </w:t>
      </w:r>
      <w:r w:rsidRPr="00840B6D">
        <w:rPr>
          <w:rFonts w:cstheme="minorHAnsi"/>
        </w:rPr>
        <w:tab/>
      </w:r>
      <w:r w:rsidRPr="00840B6D">
        <w:rPr>
          <w:rFonts w:cstheme="minorHAnsi"/>
          <w:noProof/>
        </w:rPr>
        <w:t>= [</w:t>
      </w:r>
      <w:ins w:id="813" w:author="Samuel Dent" w:date="2016-01-14T04:34:00Z">
        <w:r w:rsidR="00FF07DD">
          <w:rPr>
            <w:rFonts w:cstheme="minorHAnsi"/>
            <w:noProof/>
          </w:rPr>
          <w:t>(</w:t>
        </w:r>
      </w:ins>
      <w:del w:id="814" w:author="Samuel Dent" w:date="2015-09-25T06:49:00Z">
        <w:r w:rsidRPr="00840B6D" w:rsidDel="00B968CC">
          <w:rPr>
            <w:rFonts w:cstheme="minorHAnsi"/>
            <w:noProof/>
          </w:rPr>
          <w:delText>(</w:delText>
        </w:r>
      </w:del>
      <w:r w:rsidRPr="00840B6D">
        <w:rPr>
          <w:rFonts w:cstheme="minorHAnsi"/>
          <w:noProof/>
        </w:rPr>
        <w:t>Capacity * 1/IMEFbase * Ncycles</w:t>
      </w:r>
      <w:del w:id="815" w:author="Samuel Dent" w:date="2015-09-25T06:49:00Z">
        <w:r w:rsidRPr="00840B6D" w:rsidDel="00B968CC">
          <w:rPr>
            <w:rFonts w:cstheme="minorHAnsi"/>
            <w:noProof/>
          </w:rPr>
          <w:delText>)</w:delText>
        </w:r>
      </w:del>
      <w:r w:rsidRPr="00840B6D">
        <w:rPr>
          <w:rFonts w:cstheme="minorHAnsi"/>
          <w:noProof/>
        </w:rPr>
        <w:t xml:space="preserve"> * ((%DHWbase * %</w:t>
      </w:r>
      <w:r w:rsidRPr="00840B6D">
        <w:rPr>
          <w:rFonts w:cstheme="minorHAnsi"/>
        </w:rPr>
        <w:t>Natural Gas</w:t>
      </w:r>
      <w:r w:rsidRPr="00840B6D">
        <w:rPr>
          <w:rFonts w:cstheme="minorHAnsi"/>
          <w:noProof/>
        </w:rPr>
        <w:t xml:space="preserve">_DHW </w:t>
      </w:r>
      <w:r w:rsidRPr="00840B6D">
        <w:rPr>
          <w:rFonts w:cstheme="minorHAnsi"/>
        </w:rPr>
        <w:t>* R_eff</w:t>
      </w:r>
      <w:r w:rsidRPr="00840B6D">
        <w:rPr>
          <w:rFonts w:cstheme="minorHAnsi"/>
          <w:noProof/>
        </w:rPr>
        <w:t>) + (%Dryerbase * %</w:t>
      </w:r>
      <w:r w:rsidRPr="00840B6D">
        <w:rPr>
          <w:rFonts w:cstheme="minorHAnsi"/>
        </w:rPr>
        <w:t>Gas</w:t>
      </w:r>
      <w:r w:rsidRPr="00840B6D">
        <w:rPr>
          <w:rFonts w:cstheme="minorHAnsi"/>
          <w:noProof/>
        </w:rPr>
        <w:t xml:space="preserve"> _Dryer)</w:t>
      </w:r>
      <w:ins w:id="816" w:author="Samuel Dent" w:date="2015-09-25T06:47:00Z">
        <w:r>
          <w:rPr>
            <w:rFonts w:cstheme="minorHAnsi"/>
            <w:noProof/>
          </w:rPr>
          <w:t>)</w:t>
        </w:r>
      </w:ins>
      <w:del w:id="817" w:author="Samuel Dent" w:date="2016-01-14T04:35:00Z">
        <w:r w:rsidRPr="00840B6D" w:rsidDel="00FF07DD">
          <w:rPr>
            <w:rFonts w:cstheme="minorHAnsi"/>
            <w:noProof/>
          </w:rPr>
          <w:delText>]</w:delText>
        </w:r>
      </w:del>
      <w:ins w:id="818" w:author="Samuel Dent" w:date="2016-01-14T04:35:00Z">
        <w:r w:rsidR="00FF07DD">
          <w:rPr>
            <w:rFonts w:cstheme="minorHAnsi"/>
            <w:noProof/>
          </w:rPr>
          <w:t>)</w:t>
        </w:r>
      </w:ins>
      <w:r w:rsidRPr="00840B6D">
        <w:rPr>
          <w:rFonts w:cstheme="minorHAnsi"/>
          <w:noProof/>
        </w:rPr>
        <w:t xml:space="preserve"> </w:t>
      </w:r>
      <w:del w:id="819" w:author="Samuel Dent" w:date="2016-01-14T04:35:00Z">
        <w:r w:rsidRPr="00840B6D" w:rsidDel="00FF07DD">
          <w:rPr>
            <w:rFonts w:cstheme="minorHAnsi"/>
            <w:noProof/>
          </w:rPr>
          <w:delText>-</w:delText>
        </w:r>
      </w:del>
      <w:ins w:id="820" w:author="Samuel Dent" w:date="2016-01-14T04:35:00Z">
        <w:r w:rsidR="00FF07DD">
          <w:rPr>
            <w:rFonts w:cstheme="minorHAnsi"/>
            <w:noProof/>
          </w:rPr>
          <w:t>–</w:t>
        </w:r>
      </w:ins>
      <w:r w:rsidRPr="00840B6D">
        <w:rPr>
          <w:rFonts w:cstheme="minorHAnsi"/>
          <w:noProof/>
        </w:rPr>
        <w:t xml:space="preserve"> </w:t>
      </w:r>
      <w:del w:id="821" w:author="Samuel Dent" w:date="2016-01-14T04:35:00Z">
        <w:r w:rsidRPr="00840B6D" w:rsidDel="00FF07DD">
          <w:rPr>
            <w:rFonts w:cstheme="minorHAnsi"/>
            <w:noProof/>
          </w:rPr>
          <w:delText>[</w:delText>
        </w:r>
      </w:del>
      <w:ins w:id="822" w:author="Samuel Dent" w:date="2016-01-14T04:35:00Z">
        <w:r w:rsidR="00FF07DD">
          <w:rPr>
            <w:rFonts w:cstheme="minorHAnsi"/>
            <w:noProof/>
          </w:rPr>
          <w:t>(</w:t>
        </w:r>
      </w:ins>
      <w:del w:id="823" w:author="Samuel Dent" w:date="2015-09-25T06:50:00Z">
        <w:r w:rsidRPr="00840B6D" w:rsidDel="00B968CC">
          <w:rPr>
            <w:rFonts w:cstheme="minorHAnsi"/>
            <w:noProof/>
          </w:rPr>
          <w:delText>(</w:delText>
        </w:r>
      </w:del>
      <w:r w:rsidRPr="00840B6D">
        <w:rPr>
          <w:rFonts w:cstheme="minorHAnsi"/>
          <w:noProof/>
        </w:rPr>
        <w:t>Capacity * 1/IMEFeff * Ncycles</w:t>
      </w:r>
      <w:del w:id="824" w:author="Samuel Dent" w:date="2015-09-25T06:50:00Z">
        <w:r w:rsidRPr="00840B6D" w:rsidDel="00B968CC">
          <w:rPr>
            <w:rFonts w:cstheme="minorHAnsi"/>
            <w:noProof/>
          </w:rPr>
          <w:delText>)</w:delText>
        </w:r>
      </w:del>
      <w:r w:rsidRPr="00840B6D">
        <w:rPr>
          <w:rFonts w:cstheme="minorHAnsi"/>
          <w:noProof/>
        </w:rPr>
        <w:t xml:space="preserve"> * ((%DHWeff * %</w:t>
      </w:r>
      <w:r w:rsidRPr="00840B6D">
        <w:rPr>
          <w:rFonts w:cstheme="minorHAnsi"/>
        </w:rPr>
        <w:t>Natural Gas</w:t>
      </w:r>
      <w:r w:rsidRPr="00840B6D">
        <w:rPr>
          <w:rFonts w:cstheme="minorHAnsi"/>
          <w:noProof/>
        </w:rPr>
        <w:t xml:space="preserve">_DHW </w:t>
      </w:r>
      <w:r w:rsidRPr="00840B6D">
        <w:rPr>
          <w:rFonts w:cstheme="minorHAnsi"/>
        </w:rPr>
        <w:t>* R_eff</w:t>
      </w:r>
      <w:r w:rsidRPr="00840B6D">
        <w:rPr>
          <w:rFonts w:cstheme="minorHAnsi"/>
          <w:noProof/>
        </w:rPr>
        <w:t>) + (%Dryereff * %Gas_Dryer)</w:t>
      </w:r>
      <w:ins w:id="825" w:author="Samuel Dent" w:date="2015-09-25T06:48:00Z">
        <w:r>
          <w:rPr>
            <w:rFonts w:cstheme="minorHAnsi"/>
            <w:noProof/>
          </w:rPr>
          <w:t>)</w:t>
        </w:r>
      </w:ins>
      <w:ins w:id="826" w:author="Samuel Dent" w:date="2016-01-14T04:35:00Z">
        <w:r w:rsidR="00FF07DD">
          <w:rPr>
            <w:rFonts w:cstheme="minorHAnsi"/>
            <w:noProof/>
          </w:rPr>
          <w:t>)</w:t>
        </w:r>
      </w:ins>
      <w:r w:rsidRPr="00840B6D">
        <w:rPr>
          <w:rFonts w:cstheme="minorHAnsi"/>
          <w:noProof/>
        </w:rPr>
        <w:t xml:space="preserve">] </w:t>
      </w:r>
      <w:r w:rsidRPr="00840B6D">
        <w:rPr>
          <w:rFonts w:cstheme="minorHAnsi"/>
        </w:rPr>
        <w:t xml:space="preserve">* Therm_convert  </w:t>
      </w:r>
    </w:p>
    <w:p w14:paraId="69D70126" w14:textId="77777777" w:rsidR="00DD72E7" w:rsidRPr="00840B6D" w:rsidRDefault="00DD72E7" w:rsidP="00DD72E7">
      <w:pPr>
        <w:spacing w:after="240"/>
        <w:ind w:left="720" w:hanging="720"/>
        <w:rPr>
          <w:rFonts w:cstheme="minorHAnsi"/>
          <w:noProof/>
        </w:rPr>
      </w:pPr>
      <w:r w:rsidRPr="00840B6D">
        <w:rPr>
          <w:rFonts w:cstheme="minorHAnsi"/>
          <w:noProof/>
        </w:rPr>
        <w:t>Where:</w:t>
      </w:r>
    </w:p>
    <w:p w14:paraId="7853F095" w14:textId="77777777" w:rsidR="00DD72E7" w:rsidRPr="00840B6D" w:rsidRDefault="00DD72E7" w:rsidP="00DD72E7">
      <w:pPr>
        <w:spacing w:after="240"/>
        <w:ind w:left="720"/>
        <w:rPr>
          <w:rFonts w:cstheme="minorHAnsi"/>
          <w:noProof/>
        </w:rPr>
      </w:pPr>
      <w:r w:rsidRPr="00840B6D">
        <w:rPr>
          <w:rFonts w:cstheme="minorHAnsi"/>
          <w:noProof/>
        </w:rPr>
        <w:t>Therm_convert</w:t>
      </w:r>
      <w:r w:rsidRPr="00840B6D">
        <w:rPr>
          <w:rFonts w:cstheme="minorHAnsi"/>
          <w:noProof/>
        </w:rPr>
        <w:tab/>
        <w:t>= Convertion factor from kWh to Therm</w:t>
      </w:r>
    </w:p>
    <w:p w14:paraId="474185E8" w14:textId="77777777" w:rsidR="00DD72E7" w:rsidRPr="00840B6D" w:rsidRDefault="00DD72E7" w:rsidP="00DD72E7">
      <w:pPr>
        <w:spacing w:after="240"/>
        <w:ind w:left="1440" w:firstLine="720"/>
        <w:rPr>
          <w:rFonts w:cstheme="minorHAnsi"/>
          <w:noProof/>
        </w:rPr>
      </w:pPr>
      <w:r w:rsidRPr="00840B6D">
        <w:rPr>
          <w:rFonts w:cstheme="minorHAnsi"/>
          <w:noProof/>
        </w:rPr>
        <w:t>= 0.03413</w:t>
      </w:r>
    </w:p>
    <w:p w14:paraId="37BADFD6" w14:textId="77777777" w:rsidR="00DD72E7" w:rsidRPr="00840B6D" w:rsidRDefault="00DD72E7" w:rsidP="00DD72E7">
      <w:pPr>
        <w:spacing w:after="240"/>
        <w:ind w:left="720"/>
        <w:rPr>
          <w:rFonts w:cstheme="minorHAnsi"/>
          <w:noProof/>
        </w:rPr>
      </w:pPr>
      <w:r w:rsidRPr="00840B6D">
        <w:rPr>
          <w:rFonts w:cstheme="minorHAnsi"/>
          <w:noProof/>
        </w:rPr>
        <w:t>R_eff</w:t>
      </w:r>
      <w:r w:rsidRPr="00840B6D">
        <w:rPr>
          <w:rFonts w:cstheme="minorHAnsi"/>
          <w:noProof/>
        </w:rPr>
        <w:tab/>
      </w:r>
      <w:r w:rsidRPr="00840B6D">
        <w:rPr>
          <w:rFonts w:cstheme="minorHAnsi"/>
          <w:noProof/>
        </w:rPr>
        <w:tab/>
        <w:t>= Recovery efficiency factor</w:t>
      </w:r>
    </w:p>
    <w:p w14:paraId="1729E452" w14:textId="77777777" w:rsidR="00DD72E7" w:rsidRPr="00840B6D" w:rsidRDefault="00DD72E7" w:rsidP="00DD72E7">
      <w:pPr>
        <w:spacing w:after="240"/>
        <w:ind w:left="1440" w:firstLine="720"/>
        <w:rPr>
          <w:rFonts w:cstheme="minorHAnsi"/>
        </w:rPr>
      </w:pPr>
      <w:r w:rsidRPr="00840B6D">
        <w:rPr>
          <w:rFonts w:cstheme="minorHAnsi"/>
          <w:noProof/>
        </w:rPr>
        <w:t>= 1.26</w:t>
      </w:r>
      <w:r w:rsidRPr="00840B6D">
        <w:rPr>
          <w:rFonts w:ascii="Arial" w:hAnsi="Arial"/>
          <w:noProof/>
          <w:vertAlign w:val="superscript"/>
        </w:rPr>
        <w:footnoteReference w:id="25"/>
      </w:r>
    </w:p>
    <w:p w14:paraId="3D28CD85" w14:textId="77777777" w:rsidR="00DD72E7" w:rsidRPr="00840B6D" w:rsidRDefault="00DD72E7" w:rsidP="00DD72E7">
      <w:pPr>
        <w:spacing w:after="240"/>
        <w:ind w:firstLine="720"/>
        <w:rPr>
          <w:rFonts w:cstheme="minorHAnsi"/>
        </w:rPr>
      </w:pPr>
      <w:r w:rsidRPr="00840B6D">
        <w:rPr>
          <w:rFonts w:cstheme="minorHAnsi"/>
        </w:rPr>
        <w:t>%Natural Gas_DHW</w:t>
      </w:r>
      <w:r w:rsidRPr="00840B6D">
        <w:rPr>
          <w:rFonts w:cstheme="minorHAnsi"/>
        </w:rPr>
        <w:tab/>
        <w:t>=</w:t>
      </w:r>
      <w:r w:rsidRPr="00840B6D">
        <w:rPr>
          <w:rFonts w:cstheme="minorHAnsi"/>
          <w:noProof/>
        </w:rPr>
        <w:t xml:space="preserve"> </w:t>
      </w:r>
      <w:r w:rsidRPr="00840B6D">
        <w:rPr>
          <w:rFonts w:cstheme="minorHAnsi"/>
        </w:rPr>
        <w:t>Percentage of DHW savings assumed to be Natural Gas</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Change w:id="827" w:author="Samuel Dent" w:date="2016-01-14T04:36:00Z">
          <w:tblPr>
            <w:tblW w:w="0" w:type="auto"/>
            <w:tblInd w:w="3078" w:type="dxa"/>
            <w:tblCellMar>
              <w:left w:w="0" w:type="dxa"/>
              <w:right w:w="0" w:type="dxa"/>
            </w:tblCellMar>
            <w:tblLook w:val="04A0" w:firstRow="1" w:lastRow="0" w:firstColumn="1" w:lastColumn="0" w:noHBand="0" w:noVBand="1"/>
          </w:tblPr>
        </w:tblPrChange>
      </w:tblPr>
      <w:tblGrid>
        <w:gridCol w:w="2430"/>
        <w:gridCol w:w="1980"/>
        <w:tblGridChange w:id="828">
          <w:tblGrid>
            <w:gridCol w:w="2430"/>
            <w:gridCol w:w="1980"/>
          </w:tblGrid>
        </w:tblGridChange>
      </w:tblGrid>
      <w:tr w:rsidR="00DD72E7" w:rsidRPr="00387CBD" w14:paraId="719AC7CA" w14:textId="77777777" w:rsidTr="00FF07DD">
        <w:trPr>
          <w:tblHeader/>
        </w:trPr>
        <w:tc>
          <w:tcPr>
            <w:tcW w:w="2430" w:type="dxa"/>
            <w:shd w:val="clear" w:color="auto" w:fill="7F7F7F" w:themeFill="text1" w:themeFillTint="80"/>
            <w:tcMar>
              <w:top w:w="0" w:type="dxa"/>
              <w:left w:w="108" w:type="dxa"/>
              <w:bottom w:w="0" w:type="dxa"/>
              <w:right w:w="108" w:type="dxa"/>
            </w:tcMar>
            <w:vAlign w:val="center"/>
            <w:hideMark/>
            <w:tcPrChange w:id="829" w:author="Samuel Dent" w:date="2016-01-14T04:36:00Z">
              <w:tcPr>
                <w:tcW w:w="243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tcPrChange>
          </w:tcPr>
          <w:p w14:paraId="616135D7" w14:textId="77777777" w:rsidR="00DD72E7" w:rsidRPr="00387CBD" w:rsidRDefault="00DD72E7" w:rsidP="009C3E5A">
            <w:pPr>
              <w:jc w:val="center"/>
              <w:rPr>
                <w:rFonts w:eastAsiaTheme="minorHAnsi"/>
                <w:b/>
                <w:color w:val="FFFFFF" w:themeColor="background1"/>
              </w:rPr>
            </w:pPr>
            <w:r w:rsidRPr="00387CBD">
              <w:rPr>
                <w:b/>
                <w:color w:val="FFFFFF" w:themeColor="background1"/>
              </w:rPr>
              <w:lastRenderedPageBreak/>
              <w:t>DHW fuel</w:t>
            </w:r>
          </w:p>
        </w:tc>
        <w:tc>
          <w:tcPr>
            <w:tcW w:w="1980" w:type="dxa"/>
            <w:shd w:val="clear" w:color="auto" w:fill="7F7F7F" w:themeFill="text1" w:themeFillTint="80"/>
            <w:tcMar>
              <w:top w:w="0" w:type="dxa"/>
              <w:left w:w="108" w:type="dxa"/>
              <w:bottom w:w="0" w:type="dxa"/>
              <w:right w:w="108" w:type="dxa"/>
            </w:tcMar>
            <w:vAlign w:val="center"/>
            <w:hideMark/>
            <w:tcPrChange w:id="830" w:author="Samuel Dent" w:date="2016-01-14T04:36:00Z">
              <w:tcPr>
                <w:tcW w:w="1980"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tcPrChange>
          </w:tcPr>
          <w:p w14:paraId="695B60BB" w14:textId="77777777" w:rsidR="00DD72E7" w:rsidRPr="00387CBD" w:rsidRDefault="00DD72E7" w:rsidP="009C3E5A">
            <w:pPr>
              <w:jc w:val="center"/>
              <w:rPr>
                <w:rFonts w:eastAsiaTheme="minorHAnsi"/>
                <w:b/>
                <w:color w:val="FFFFFF" w:themeColor="background1"/>
              </w:rPr>
            </w:pPr>
            <w:r w:rsidRPr="00387CBD">
              <w:rPr>
                <w:b/>
                <w:color w:val="FFFFFF" w:themeColor="background1"/>
              </w:rPr>
              <w:t>%Natural Gas_DHW</w:t>
            </w:r>
          </w:p>
        </w:tc>
      </w:tr>
      <w:tr w:rsidR="00DD72E7" w:rsidRPr="00840B6D" w14:paraId="2D201009" w14:textId="77777777" w:rsidTr="00FF07DD">
        <w:tc>
          <w:tcPr>
            <w:tcW w:w="2430" w:type="dxa"/>
            <w:tcMar>
              <w:top w:w="0" w:type="dxa"/>
              <w:left w:w="108" w:type="dxa"/>
              <w:bottom w:w="0" w:type="dxa"/>
              <w:right w:w="108" w:type="dxa"/>
            </w:tcMar>
            <w:hideMark/>
            <w:tcPrChange w:id="831" w:author="Samuel Dent" w:date="2016-01-14T04:36:00Z">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59EF72C3" w14:textId="77777777" w:rsidR="00DD72E7" w:rsidRPr="00840B6D" w:rsidRDefault="00DD72E7" w:rsidP="009C3E5A">
            <w:pPr>
              <w:rPr>
                <w:rFonts w:eastAsiaTheme="minorHAnsi"/>
              </w:rPr>
            </w:pPr>
            <w:r w:rsidRPr="00840B6D">
              <w:t>Electric</w:t>
            </w:r>
          </w:p>
        </w:tc>
        <w:tc>
          <w:tcPr>
            <w:tcW w:w="1980" w:type="dxa"/>
            <w:tcMar>
              <w:top w:w="0" w:type="dxa"/>
              <w:left w:w="108" w:type="dxa"/>
              <w:bottom w:w="0" w:type="dxa"/>
              <w:right w:w="108" w:type="dxa"/>
            </w:tcMar>
            <w:hideMark/>
            <w:tcPrChange w:id="832" w:author="Samuel Dent" w:date="2016-01-14T04:36:00Z">
              <w:tcPr>
                <w:tcW w:w="1980"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52128FB6" w14:textId="77777777" w:rsidR="00DD72E7" w:rsidRPr="00840B6D" w:rsidRDefault="00DD72E7" w:rsidP="009C3E5A">
            <w:pPr>
              <w:rPr>
                <w:rFonts w:eastAsiaTheme="minorHAnsi"/>
              </w:rPr>
            </w:pPr>
            <w:r w:rsidRPr="00840B6D">
              <w:t>0%</w:t>
            </w:r>
          </w:p>
        </w:tc>
      </w:tr>
      <w:tr w:rsidR="00DD72E7" w:rsidRPr="00840B6D" w14:paraId="61EBCA7A" w14:textId="77777777" w:rsidTr="00FF07DD">
        <w:tc>
          <w:tcPr>
            <w:tcW w:w="2430" w:type="dxa"/>
            <w:tcMar>
              <w:top w:w="0" w:type="dxa"/>
              <w:left w:w="108" w:type="dxa"/>
              <w:bottom w:w="0" w:type="dxa"/>
              <w:right w:w="108" w:type="dxa"/>
            </w:tcMar>
            <w:hideMark/>
            <w:tcPrChange w:id="833" w:author="Samuel Dent" w:date="2016-01-14T04:36:00Z">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4213F7B8" w14:textId="77777777" w:rsidR="00DD72E7" w:rsidRPr="00840B6D" w:rsidRDefault="00DD72E7" w:rsidP="009C3E5A">
            <w:pPr>
              <w:rPr>
                <w:rFonts w:eastAsiaTheme="minorHAnsi"/>
              </w:rPr>
            </w:pPr>
            <w:r w:rsidRPr="00840B6D">
              <w:t>Natural Gas</w:t>
            </w:r>
          </w:p>
        </w:tc>
        <w:tc>
          <w:tcPr>
            <w:tcW w:w="1980" w:type="dxa"/>
            <w:tcMar>
              <w:top w:w="0" w:type="dxa"/>
              <w:left w:w="108" w:type="dxa"/>
              <w:bottom w:w="0" w:type="dxa"/>
              <w:right w:w="108" w:type="dxa"/>
            </w:tcMar>
            <w:hideMark/>
            <w:tcPrChange w:id="834" w:author="Samuel Dent" w:date="2016-01-14T04:36:00Z">
              <w:tcPr>
                <w:tcW w:w="1980"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13132E81" w14:textId="77777777" w:rsidR="00DD72E7" w:rsidRPr="00840B6D" w:rsidRDefault="00DD72E7" w:rsidP="009C3E5A">
            <w:pPr>
              <w:rPr>
                <w:rFonts w:eastAsiaTheme="minorHAnsi"/>
              </w:rPr>
            </w:pPr>
            <w:r w:rsidRPr="00840B6D">
              <w:t>100%</w:t>
            </w:r>
          </w:p>
        </w:tc>
      </w:tr>
      <w:tr w:rsidR="00DD72E7" w:rsidRPr="00840B6D" w14:paraId="787BAC25" w14:textId="77777777" w:rsidTr="00FF07DD">
        <w:tc>
          <w:tcPr>
            <w:tcW w:w="2430" w:type="dxa"/>
            <w:tcMar>
              <w:top w:w="0" w:type="dxa"/>
              <w:left w:w="108" w:type="dxa"/>
              <w:bottom w:w="0" w:type="dxa"/>
              <w:right w:w="108" w:type="dxa"/>
            </w:tcMar>
            <w:hideMark/>
            <w:tcPrChange w:id="835" w:author="Samuel Dent" w:date="2016-01-14T04:36:00Z">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2DC38C54" w14:textId="77777777" w:rsidR="00DD72E7" w:rsidRPr="00840B6D" w:rsidRDefault="00DD72E7" w:rsidP="009C3E5A">
            <w:pPr>
              <w:rPr>
                <w:rFonts w:eastAsiaTheme="minorHAnsi"/>
              </w:rPr>
            </w:pPr>
            <w:r w:rsidRPr="00840B6D">
              <w:t>Unknown</w:t>
            </w:r>
          </w:p>
        </w:tc>
        <w:tc>
          <w:tcPr>
            <w:tcW w:w="1980" w:type="dxa"/>
            <w:tcMar>
              <w:top w:w="0" w:type="dxa"/>
              <w:left w:w="108" w:type="dxa"/>
              <w:bottom w:w="0" w:type="dxa"/>
              <w:right w:w="108" w:type="dxa"/>
            </w:tcMar>
            <w:hideMark/>
            <w:tcPrChange w:id="836" w:author="Samuel Dent" w:date="2016-01-14T04:36:00Z">
              <w:tcPr>
                <w:tcW w:w="1980"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41EB3C78" w14:textId="77777777" w:rsidR="00DD72E7" w:rsidRPr="00840B6D" w:rsidRDefault="00DD72E7" w:rsidP="009C3E5A">
            <w:pPr>
              <w:rPr>
                <w:rFonts w:eastAsiaTheme="minorHAnsi"/>
              </w:rPr>
            </w:pPr>
            <w:r w:rsidRPr="00840B6D">
              <w:t>84%</w:t>
            </w:r>
            <w:r w:rsidRPr="009C362B">
              <w:rPr>
                <w:vertAlign w:val="superscript"/>
              </w:rPr>
              <w:footnoteReference w:id="26"/>
            </w:r>
          </w:p>
        </w:tc>
      </w:tr>
    </w:tbl>
    <w:p w14:paraId="3B87FE81" w14:textId="77777777" w:rsidR="00DD72E7" w:rsidRPr="00840B6D" w:rsidRDefault="00DD72E7" w:rsidP="00DD72E7">
      <w:pPr>
        <w:spacing w:before="240" w:after="240"/>
        <w:ind w:left="720" w:hanging="720"/>
        <w:rPr>
          <w:rFonts w:cstheme="minorHAnsi"/>
        </w:rPr>
      </w:pPr>
      <w:r w:rsidRPr="00840B6D">
        <w:rPr>
          <w:rFonts w:cstheme="minorHAnsi"/>
        </w:rPr>
        <w:tab/>
        <w:t>%Gas_Dryer</w:t>
      </w:r>
      <w:r w:rsidRPr="00840B6D">
        <w:rPr>
          <w:rFonts w:cstheme="minorHAnsi"/>
        </w:rPr>
        <w:tab/>
        <w:t xml:space="preserve">= Percentage of dryer savings assumed to be Natural Gas </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Change w:id="837" w:author="Samuel Dent" w:date="2016-01-14T04:36:00Z">
          <w:tblPr>
            <w:tblW w:w="0" w:type="auto"/>
            <w:tblInd w:w="3078" w:type="dxa"/>
            <w:tblLayout w:type="fixed"/>
            <w:tblCellMar>
              <w:left w:w="0" w:type="dxa"/>
              <w:right w:w="0" w:type="dxa"/>
            </w:tblCellMar>
            <w:tblLook w:val="04A0" w:firstRow="1" w:lastRow="0" w:firstColumn="1" w:lastColumn="0" w:noHBand="0" w:noVBand="1"/>
          </w:tblPr>
        </w:tblPrChange>
      </w:tblPr>
      <w:tblGrid>
        <w:gridCol w:w="2430"/>
        <w:gridCol w:w="1980"/>
        <w:tblGridChange w:id="838">
          <w:tblGrid>
            <w:gridCol w:w="2430"/>
            <w:gridCol w:w="1980"/>
          </w:tblGrid>
        </w:tblGridChange>
      </w:tblGrid>
      <w:tr w:rsidR="00DD72E7" w:rsidRPr="00387CBD" w14:paraId="2AB57AFA" w14:textId="77777777" w:rsidTr="00FF07DD">
        <w:trPr>
          <w:tblHeader/>
          <w:trPrChange w:id="839" w:author="Samuel Dent" w:date="2016-01-14T04:36:00Z">
            <w:trPr>
              <w:tblHeader/>
            </w:trPr>
          </w:trPrChange>
        </w:trPr>
        <w:tc>
          <w:tcPr>
            <w:tcW w:w="2430" w:type="dxa"/>
            <w:shd w:val="clear" w:color="auto" w:fill="7F7F7F" w:themeFill="text1" w:themeFillTint="80"/>
            <w:tcMar>
              <w:top w:w="0" w:type="dxa"/>
              <w:left w:w="108" w:type="dxa"/>
              <w:bottom w:w="0" w:type="dxa"/>
              <w:right w:w="108" w:type="dxa"/>
            </w:tcMar>
            <w:vAlign w:val="center"/>
            <w:hideMark/>
            <w:tcPrChange w:id="840" w:author="Samuel Dent" w:date="2016-01-14T04:36:00Z">
              <w:tcPr>
                <w:tcW w:w="243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tcPrChange>
          </w:tcPr>
          <w:p w14:paraId="6B3B6677" w14:textId="77777777" w:rsidR="00DD72E7" w:rsidRPr="00387CBD" w:rsidRDefault="00DD72E7" w:rsidP="009C3E5A">
            <w:pPr>
              <w:jc w:val="center"/>
              <w:rPr>
                <w:rFonts w:eastAsiaTheme="minorHAnsi"/>
                <w:b/>
                <w:color w:val="FFFFFF" w:themeColor="background1"/>
              </w:rPr>
            </w:pPr>
            <w:r w:rsidRPr="00387CBD">
              <w:rPr>
                <w:b/>
                <w:color w:val="FFFFFF" w:themeColor="background1"/>
              </w:rPr>
              <w:t>Dryer fuel</w:t>
            </w:r>
          </w:p>
        </w:tc>
        <w:tc>
          <w:tcPr>
            <w:tcW w:w="1980" w:type="dxa"/>
            <w:shd w:val="clear" w:color="auto" w:fill="7F7F7F" w:themeFill="text1" w:themeFillTint="80"/>
            <w:tcMar>
              <w:top w:w="0" w:type="dxa"/>
              <w:left w:w="108" w:type="dxa"/>
              <w:bottom w:w="0" w:type="dxa"/>
              <w:right w:w="108" w:type="dxa"/>
            </w:tcMar>
            <w:vAlign w:val="center"/>
            <w:hideMark/>
            <w:tcPrChange w:id="841" w:author="Samuel Dent" w:date="2016-01-14T04:36:00Z">
              <w:tcPr>
                <w:tcW w:w="1980"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tcPrChange>
          </w:tcPr>
          <w:p w14:paraId="60D6C7A2" w14:textId="77777777" w:rsidR="00DD72E7" w:rsidRPr="00387CBD" w:rsidRDefault="00DD72E7" w:rsidP="009C3E5A">
            <w:pPr>
              <w:jc w:val="center"/>
              <w:rPr>
                <w:rFonts w:eastAsiaTheme="minorHAnsi"/>
                <w:b/>
                <w:color w:val="FFFFFF" w:themeColor="background1"/>
              </w:rPr>
            </w:pPr>
            <w:r w:rsidRPr="00387CBD">
              <w:rPr>
                <w:b/>
                <w:color w:val="FFFFFF" w:themeColor="background1"/>
              </w:rPr>
              <w:t>%Gas_Dryer</w:t>
            </w:r>
          </w:p>
        </w:tc>
      </w:tr>
      <w:tr w:rsidR="00DD72E7" w:rsidRPr="00840B6D" w14:paraId="178D876D" w14:textId="77777777" w:rsidTr="00FF07DD">
        <w:tc>
          <w:tcPr>
            <w:tcW w:w="2430" w:type="dxa"/>
            <w:tcMar>
              <w:top w:w="0" w:type="dxa"/>
              <w:left w:w="108" w:type="dxa"/>
              <w:bottom w:w="0" w:type="dxa"/>
              <w:right w:w="108" w:type="dxa"/>
            </w:tcMar>
            <w:hideMark/>
            <w:tcPrChange w:id="842" w:author="Samuel Dent" w:date="2016-01-14T04:36:00Z">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0F3B9C98" w14:textId="77777777" w:rsidR="00DD72E7" w:rsidRPr="00840B6D" w:rsidRDefault="00DD72E7" w:rsidP="009C3E5A">
            <w:pPr>
              <w:rPr>
                <w:rFonts w:eastAsiaTheme="minorHAnsi"/>
              </w:rPr>
            </w:pPr>
            <w:r w:rsidRPr="00840B6D">
              <w:t>Electric</w:t>
            </w:r>
          </w:p>
        </w:tc>
        <w:tc>
          <w:tcPr>
            <w:tcW w:w="1980" w:type="dxa"/>
            <w:tcMar>
              <w:top w:w="0" w:type="dxa"/>
              <w:left w:w="108" w:type="dxa"/>
              <w:bottom w:w="0" w:type="dxa"/>
              <w:right w:w="108" w:type="dxa"/>
            </w:tcMar>
            <w:hideMark/>
            <w:tcPrChange w:id="843" w:author="Samuel Dent" w:date="2016-01-14T04:36:00Z">
              <w:tcPr>
                <w:tcW w:w="1980"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7CF3298A" w14:textId="77777777" w:rsidR="00DD72E7" w:rsidRPr="00840B6D" w:rsidRDefault="00DD72E7" w:rsidP="009C3E5A">
            <w:pPr>
              <w:rPr>
                <w:rFonts w:eastAsiaTheme="minorHAnsi"/>
              </w:rPr>
            </w:pPr>
            <w:del w:id="844" w:author="Samuel Dent" w:date="2016-01-14T04:36:00Z">
              <w:r w:rsidRPr="00840B6D" w:rsidDel="00FF07DD">
                <w:delText>10</w:delText>
              </w:r>
            </w:del>
            <w:r w:rsidRPr="00840B6D">
              <w:t>0%</w:t>
            </w:r>
          </w:p>
        </w:tc>
      </w:tr>
      <w:tr w:rsidR="00DD72E7" w:rsidRPr="00840B6D" w14:paraId="52887C0A" w14:textId="77777777" w:rsidTr="00FF07DD">
        <w:tc>
          <w:tcPr>
            <w:tcW w:w="2430" w:type="dxa"/>
            <w:tcMar>
              <w:top w:w="0" w:type="dxa"/>
              <w:left w:w="108" w:type="dxa"/>
              <w:bottom w:w="0" w:type="dxa"/>
              <w:right w:w="108" w:type="dxa"/>
            </w:tcMar>
            <w:hideMark/>
            <w:tcPrChange w:id="845" w:author="Samuel Dent" w:date="2016-01-14T04:36:00Z">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2B91107A" w14:textId="77777777" w:rsidR="00DD72E7" w:rsidRPr="00840B6D" w:rsidRDefault="00DD72E7" w:rsidP="009C3E5A">
            <w:pPr>
              <w:rPr>
                <w:rFonts w:eastAsiaTheme="minorHAnsi"/>
              </w:rPr>
            </w:pPr>
            <w:r w:rsidRPr="00840B6D">
              <w:t>Natural Gas</w:t>
            </w:r>
          </w:p>
        </w:tc>
        <w:tc>
          <w:tcPr>
            <w:tcW w:w="1980" w:type="dxa"/>
            <w:tcMar>
              <w:top w:w="0" w:type="dxa"/>
              <w:left w:w="108" w:type="dxa"/>
              <w:bottom w:w="0" w:type="dxa"/>
              <w:right w:w="108" w:type="dxa"/>
            </w:tcMar>
            <w:hideMark/>
            <w:tcPrChange w:id="846" w:author="Samuel Dent" w:date="2016-01-14T04:36:00Z">
              <w:tcPr>
                <w:tcW w:w="1980"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7731F4C7" w14:textId="62CB8DA7" w:rsidR="00DD72E7" w:rsidRPr="00840B6D" w:rsidRDefault="00FF07DD" w:rsidP="009C3E5A">
            <w:pPr>
              <w:rPr>
                <w:rFonts w:eastAsiaTheme="minorHAnsi"/>
              </w:rPr>
            </w:pPr>
            <w:ins w:id="847" w:author="Samuel Dent" w:date="2016-01-14T04:36:00Z">
              <w:r>
                <w:t>10</w:t>
              </w:r>
            </w:ins>
            <w:r w:rsidR="00DD72E7" w:rsidRPr="00840B6D">
              <w:t>0%</w:t>
            </w:r>
          </w:p>
        </w:tc>
      </w:tr>
      <w:tr w:rsidR="00DD72E7" w:rsidRPr="00840B6D" w14:paraId="106D5CFB" w14:textId="77777777" w:rsidTr="00FF07DD">
        <w:trPr>
          <w:trHeight w:val="232"/>
          <w:trPrChange w:id="848" w:author="Samuel Dent" w:date="2016-01-14T04:36:00Z">
            <w:trPr>
              <w:trHeight w:val="232"/>
            </w:trPr>
          </w:trPrChange>
        </w:trPr>
        <w:tc>
          <w:tcPr>
            <w:tcW w:w="2430" w:type="dxa"/>
            <w:tcMar>
              <w:top w:w="0" w:type="dxa"/>
              <w:left w:w="108" w:type="dxa"/>
              <w:bottom w:w="0" w:type="dxa"/>
              <w:right w:w="108" w:type="dxa"/>
            </w:tcMar>
            <w:hideMark/>
            <w:tcPrChange w:id="849" w:author="Samuel Dent" w:date="2016-01-14T04:36:00Z">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590B6E50" w14:textId="77777777" w:rsidR="00DD72E7" w:rsidRPr="00840B6D" w:rsidRDefault="00DD72E7" w:rsidP="009C3E5A">
            <w:pPr>
              <w:rPr>
                <w:rFonts w:eastAsiaTheme="minorHAnsi"/>
              </w:rPr>
            </w:pPr>
            <w:r w:rsidRPr="00840B6D">
              <w:t>Unknown</w:t>
            </w:r>
          </w:p>
        </w:tc>
        <w:tc>
          <w:tcPr>
            <w:tcW w:w="1980" w:type="dxa"/>
            <w:tcMar>
              <w:top w:w="0" w:type="dxa"/>
              <w:left w:w="108" w:type="dxa"/>
              <w:bottom w:w="0" w:type="dxa"/>
              <w:right w:w="108" w:type="dxa"/>
            </w:tcMar>
            <w:hideMark/>
            <w:tcPrChange w:id="850" w:author="Samuel Dent" w:date="2016-01-14T04:36:00Z">
              <w:tcPr>
                <w:tcW w:w="1980"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2693D55F" w14:textId="070C2591" w:rsidR="00DD72E7" w:rsidRPr="00840B6D" w:rsidRDefault="00DD72E7" w:rsidP="009C3E5A">
            <w:pPr>
              <w:rPr>
                <w:rFonts w:eastAsiaTheme="minorHAnsi"/>
              </w:rPr>
            </w:pPr>
            <w:del w:id="851" w:author="Samuel Dent" w:date="2016-01-14T04:45:00Z">
              <w:r w:rsidRPr="00840B6D" w:rsidDel="00F94E70">
                <w:delText>44</w:delText>
              </w:r>
            </w:del>
            <w:ins w:id="852" w:author="Samuel Dent" w:date="2016-01-14T04:45:00Z">
              <w:r w:rsidR="00F94E70">
                <w:t>58</w:t>
              </w:r>
            </w:ins>
            <w:r w:rsidRPr="00840B6D">
              <w:t>%</w:t>
            </w:r>
            <w:r w:rsidRPr="009C362B">
              <w:rPr>
                <w:vertAlign w:val="superscript"/>
              </w:rPr>
              <w:footnoteReference w:id="27"/>
            </w:r>
          </w:p>
        </w:tc>
      </w:tr>
    </w:tbl>
    <w:p w14:paraId="4E94B6E4" w14:textId="77777777" w:rsidR="00DD72E7" w:rsidRPr="00840B6D" w:rsidRDefault="00DD72E7" w:rsidP="00DD72E7">
      <w:pPr>
        <w:spacing w:before="240" w:after="240"/>
        <w:ind w:left="720" w:firstLine="720"/>
        <w:rPr>
          <w:rFonts w:cstheme="minorHAnsi"/>
        </w:rPr>
      </w:pPr>
      <w:r w:rsidRPr="00840B6D">
        <w:rPr>
          <w:rFonts w:cstheme="minorHAnsi"/>
        </w:rPr>
        <w:t>Other factors as defined above</w:t>
      </w:r>
    </w:p>
    <w:p w14:paraId="3A391B06" w14:textId="77777777" w:rsidR="00DD72E7" w:rsidRPr="00840B6D" w:rsidRDefault="00DD72E7" w:rsidP="00DD72E7">
      <w:pPr>
        <w:spacing w:after="240"/>
        <w:rPr>
          <w:rFonts w:cstheme="minorHAnsi"/>
          <w:noProof/>
        </w:rPr>
      </w:pPr>
      <w:r w:rsidRPr="00840B6D">
        <w:rPr>
          <w:rFonts w:cstheme="minorHAnsi"/>
          <w:noProof/>
        </w:rPr>
        <w:t>Using the default assumptions provided above, the prescriptive savings for each configuration are presented below:</w:t>
      </w:r>
    </w:p>
    <w:tbl>
      <w:tblPr>
        <w:tblW w:w="10800" w:type="dxa"/>
        <w:tblInd w:w="-870" w:type="dxa"/>
        <w:tblLayout w:type="fixed"/>
        <w:tblCellMar>
          <w:left w:w="30" w:type="dxa"/>
          <w:right w:w="30" w:type="dxa"/>
        </w:tblCellMar>
        <w:tblLook w:val="04A0" w:firstRow="1" w:lastRow="0" w:firstColumn="1" w:lastColumn="0" w:noHBand="0" w:noVBand="1"/>
      </w:tblPr>
      <w:tblGrid>
        <w:gridCol w:w="1260"/>
        <w:gridCol w:w="1080"/>
        <w:gridCol w:w="990"/>
        <w:gridCol w:w="1080"/>
        <w:gridCol w:w="990"/>
        <w:gridCol w:w="1170"/>
        <w:gridCol w:w="1080"/>
        <w:gridCol w:w="1080"/>
        <w:gridCol w:w="990"/>
        <w:gridCol w:w="1080"/>
        <w:tblGridChange w:id="853">
          <w:tblGrid>
            <w:gridCol w:w="1260"/>
            <w:gridCol w:w="1080"/>
            <w:gridCol w:w="990"/>
            <w:gridCol w:w="1080"/>
            <w:gridCol w:w="990"/>
            <w:gridCol w:w="1170"/>
            <w:gridCol w:w="1080"/>
            <w:gridCol w:w="1080"/>
            <w:gridCol w:w="990"/>
            <w:gridCol w:w="1080"/>
            <w:gridCol w:w="11898"/>
            <w:gridCol w:w="2520"/>
            <w:gridCol w:w="1451"/>
            <w:gridCol w:w="1451"/>
            <w:gridCol w:w="1450"/>
            <w:gridCol w:w="1451"/>
            <w:gridCol w:w="-62634"/>
            <w:gridCol w:w="360"/>
            <w:gridCol w:w="360"/>
            <w:gridCol w:w="360"/>
            <w:gridCol w:w="-1080"/>
            <w:gridCol w:w="360"/>
            <w:gridCol w:w="360"/>
            <w:gridCol w:w="360"/>
            <w:gridCol w:w="63005"/>
          </w:tblGrid>
        </w:tblGridChange>
      </w:tblGrid>
      <w:tr w:rsidR="00DD72E7" w:rsidRPr="00840B6D" w14:paraId="62E98C42" w14:textId="77777777" w:rsidTr="009C3E5A">
        <w:trPr>
          <w:trHeight w:val="290"/>
        </w:trPr>
        <w:tc>
          <w:tcPr>
            <w:tcW w:w="1260" w:type="dxa"/>
            <w:vAlign w:val="center"/>
          </w:tcPr>
          <w:p w14:paraId="3BCE98FC" w14:textId="77777777" w:rsidR="00DD72E7" w:rsidRPr="00840B6D" w:rsidRDefault="00DD72E7" w:rsidP="009C3E5A">
            <w:pPr>
              <w:jc w:val="center"/>
              <w:rPr>
                <w:rFonts w:eastAsiaTheme="minorHAnsi"/>
              </w:rPr>
            </w:pPr>
          </w:p>
        </w:tc>
        <w:tc>
          <w:tcPr>
            <w:tcW w:w="9540" w:type="dxa"/>
            <w:gridSpan w:val="9"/>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7FCFD349" w14:textId="77777777" w:rsidR="00DD72E7" w:rsidRPr="00387CBD" w:rsidRDefault="00DD72E7" w:rsidP="009C3E5A">
            <w:pPr>
              <w:jc w:val="center"/>
              <w:rPr>
                <w:rFonts w:eastAsiaTheme="minorHAnsi"/>
                <w:b/>
                <w:color w:val="FFFFFF" w:themeColor="background1"/>
              </w:rPr>
            </w:pPr>
            <w:r w:rsidRPr="00387CBD">
              <w:rPr>
                <w:rFonts w:eastAsiaTheme="minorHAnsi"/>
                <w:b/>
                <w:color w:val="FFFFFF" w:themeColor="background1"/>
              </w:rPr>
              <w:t>ΔTherms</w:t>
            </w:r>
          </w:p>
        </w:tc>
      </w:tr>
      <w:tr w:rsidR="00DD72E7" w:rsidRPr="00840B6D" w14:paraId="399C3B99" w14:textId="77777777" w:rsidTr="009C3E5A">
        <w:trPr>
          <w:trHeight w:val="581"/>
        </w:trPr>
        <w:tc>
          <w:tcPr>
            <w:tcW w:w="1260" w:type="dxa"/>
            <w:vAlign w:val="center"/>
          </w:tcPr>
          <w:p w14:paraId="34B699D1" w14:textId="77777777" w:rsidR="00DD72E7" w:rsidRPr="00840B6D" w:rsidRDefault="00DD72E7" w:rsidP="009C3E5A">
            <w:pPr>
              <w:jc w:val="center"/>
              <w:rPr>
                <w:rFonts w:eastAsiaTheme="minorHAnsi"/>
              </w:rPr>
            </w:pPr>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5C37B899" w14:textId="77777777" w:rsidR="00DD72E7" w:rsidRPr="00387CBD" w:rsidRDefault="00DD72E7">
            <w:pPr>
              <w:spacing w:after="0"/>
              <w:jc w:val="center"/>
              <w:rPr>
                <w:rFonts w:eastAsiaTheme="minorHAnsi"/>
                <w:b/>
                <w:color w:val="FFFFFF" w:themeColor="background1"/>
              </w:rPr>
              <w:pPrChange w:id="854" w:author="Samuel Dent" w:date="2015-09-25T08:24:00Z">
                <w:pPr>
                  <w:jc w:val="center"/>
                </w:pPr>
              </w:pPrChange>
            </w:pPr>
            <w:r w:rsidRPr="00387CBD">
              <w:rPr>
                <w:rFonts w:eastAsiaTheme="minorHAnsi"/>
                <w:b/>
                <w:color w:val="FFFFFF" w:themeColor="background1"/>
              </w:rPr>
              <w:t>Electric DHW</w:t>
            </w:r>
          </w:p>
          <w:p w14:paraId="60B19EF8" w14:textId="77777777" w:rsidR="00DD72E7" w:rsidRPr="00387CBD" w:rsidRDefault="00DD72E7">
            <w:pPr>
              <w:spacing w:after="0"/>
              <w:jc w:val="center"/>
              <w:rPr>
                <w:rFonts w:eastAsiaTheme="minorHAnsi"/>
                <w:b/>
                <w:color w:val="FFFFFF" w:themeColor="background1"/>
              </w:rPr>
              <w:pPrChange w:id="855" w:author="Samuel Dent" w:date="2015-09-25T08:24:00Z">
                <w:pPr>
                  <w:jc w:val="center"/>
                </w:pPr>
              </w:pPrChange>
            </w:pPr>
            <w:r w:rsidRPr="00387CBD">
              <w:rPr>
                <w:rFonts w:eastAsiaTheme="minorHAnsi"/>
                <w:b/>
                <w:color w:val="FFFFFF" w:themeColor="background1"/>
              </w:rPr>
              <w:t>Electric Dryer</w:t>
            </w:r>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192C84AF" w14:textId="77777777" w:rsidR="00DD72E7" w:rsidRPr="00387CBD" w:rsidRDefault="00DD72E7">
            <w:pPr>
              <w:spacing w:after="0"/>
              <w:jc w:val="center"/>
              <w:rPr>
                <w:rFonts w:eastAsiaTheme="minorHAnsi"/>
                <w:b/>
                <w:color w:val="FFFFFF" w:themeColor="background1"/>
              </w:rPr>
              <w:pPrChange w:id="856" w:author="Samuel Dent" w:date="2015-09-25T08:24:00Z">
                <w:pPr>
                  <w:jc w:val="center"/>
                </w:pPr>
              </w:pPrChange>
            </w:pPr>
            <w:r w:rsidRPr="00387CBD">
              <w:rPr>
                <w:rFonts w:eastAsiaTheme="minorHAnsi"/>
                <w:b/>
                <w:color w:val="FFFFFF" w:themeColor="background1"/>
              </w:rPr>
              <w:t>Gas DHW</w:t>
            </w:r>
          </w:p>
          <w:p w14:paraId="5BEAF953" w14:textId="77777777" w:rsidR="00DD72E7" w:rsidRPr="00387CBD" w:rsidRDefault="00DD72E7">
            <w:pPr>
              <w:spacing w:after="0"/>
              <w:jc w:val="center"/>
              <w:rPr>
                <w:rFonts w:eastAsiaTheme="minorHAnsi"/>
                <w:b/>
                <w:color w:val="FFFFFF" w:themeColor="background1"/>
              </w:rPr>
              <w:pPrChange w:id="857" w:author="Samuel Dent" w:date="2015-09-25T08:24:00Z">
                <w:pPr>
                  <w:jc w:val="center"/>
                </w:pPr>
              </w:pPrChange>
            </w:pPr>
            <w:r w:rsidRPr="00387CBD">
              <w:rPr>
                <w:rFonts w:eastAsiaTheme="minorHAnsi"/>
                <w:b/>
                <w:color w:val="FFFFFF" w:themeColor="background1"/>
              </w:rPr>
              <w:t>Electric Dryer</w:t>
            </w:r>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606BD77E" w14:textId="77777777" w:rsidR="00DD72E7" w:rsidRPr="00387CBD" w:rsidRDefault="00DD72E7">
            <w:pPr>
              <w:spacing w:after="0"/>
              <w:jc w:val="center"/>
              <w:rPr>
                <w:rFonts w:eastAsiaTheme="minorHAnsi"/>
                <w:b/>
                <w:color w:val="FFFFFF" w:themeColor="background1"/>
              </w:rPr>
              <w:pPrChange w:id="858" w:author="Samuel Dent" w:date="2015-09-25T08:24:00Z">
                <w:pPr>
                  <w:jc w:val="center"/>
                </w:pPr>
              </w:pPrChange>
            </w:pPr>
            <w:r w:rsidRPr="00387CBD">
              <w:rPr>
                <w:rFonts w:eastAsiaTheme="minorHAnsi"/>
                <w:b/>
                <w:color w:val="FFFFFF" w:themeColor="background1"/>
              </w:rPr>
              <w:t>Electric DHW</w:t>
            </w:r>
          </w:p>
          <w:p w14:paraId="2436DDA8" w14:textId="77777777" w:rsidR="00DD72E7" w:rsidRPr="00387CBD" w:rsidRDefault="00DD72E7">
            <w:pPr>
              <w:spacing w:after="0"/>
              <w:jc w:val="center"/>
              <w:rPr>
                <w:rFonts w:eastAsiaTheme="minorHAnsi"/>
                <w:b/>
                <w:color w:val="FFFFFF" w:themeColor="background1"/>
              </w:rPr>
              <w:pPrChange w:id="859" w:author="Samuel Dent" w:date="2015-09-25T08:24:00Z">
                <w:pPr>
                  <w:jc w:val="center"/>
                </w:pPr>
              </w:pPrChange>
            </w:pPr>
            <w:r w:rsidRPr="00387CBD">
              <w:rPr>
                <w:rFonts w:eastAsiaTheme="minorHAnsi"/>
                <w:b/>
                <w:color w:val="FFFFFF" w:themeColor="background1"/>
              </w:rPr>
              <w:t>Gas Dryer</w:t>
            </w:r>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67E24A8C" w14:textId="77777777" w:rsidR="00DD72E7" w:rsidRPr="00387CBD" w:rsidRDefault="00DD72E7">
            <w:pPr>
              <w:spacing w:after="0"/>
              <w:jc w:val="center"/>
              <w:rPr>
                <w:rFonts w:eastAsiaTheme="minorHAnsi"/>
                <w:b/>
                <w:color w:val="FFFFFF" w:themeColor="background1"/>
              </w:rPr>
              <w:pPrChange w:id="860" w:author="Samuel Dent" w:date="2015-09-25T08:24:00Z">
                <w:pPr>
                  <w:jc w:val="center"/>
                </w:pPr>
              </w:pPrChange>
            </w:pPr>
            <w:r w:rsidRPr="00387CBD">
              <w:rPr>
                <w:rFonts w:eastAsiaTheme="minorHAnsi"/>
                <w:b/>
                <w:color w:val="FFFFFF" w:themeColor="background1"/>
              </w:rPr>
              <w:t>Gas DHW</w:t>
            </w:r>
          </w:p>
          <w:p w14:paraId="6F52D8DD" w14:textId="77777777" w:rsidR="00DD72E7" w:rsidRPr="00387CBD" w:rsidRDefault="00DD72E7">
            <w:pPr>
              <w:spacing w:after="0"/>
              <w:jc w:val="center"/>
              <w:rPr>
                <w:rFonts w:eastAsiaTheme="minorHAnsi"/>
                <w:b/>
                <w:color w:val="FFFFFF" w:themeColor="background1"/>
              </w:rPr>
              <w:pPrChange w:id="861" w:author="Samuel Dent" w:date="2015-09-25T08:24:00Z">
                <w:pPr>
                  <w:jc w:val="center"/>
                </w:pPr>
              </w:pPrChange>
            </w:pPr>
            <w:r w:rsidRPr="00387CBD">
              <w:rPr>
                <w:rFonts w:eastAsiaTheme="minorHAnsi"/>
                <w:b/>
                <w:color w:val="FFFFFF" w:themeColor="background1"/>
              </w:rPr>
              <w:t>Gas Dryer</w:t>
            </w:r>
          </w:p>
        </w:tc>
        <w:tc>
          <w:tcPr>
            <w:tcW w:w="117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85687BA" w14:textId="77777777" w:rsidR="00DD72E7" w:rsidRPr="00387CBD" w:rsidRDefault="00DD72E7" w:rsidP="009C3E5A">
            <w:pPr>
              <w:jc w:val="center"/>
              <w:rPr>
                <w:rFonts w:eastAsiaTheme="minorHAnsi"/>
                <w:b/>
                <w:color w:val="FFFFFF" w:themeColor="background1"/>
              </w:rPr>
            </w:pPr>
            <w:ins w:id="862" w:author="Samuel Dent" w:date="2015-09-25T08:24:00Z">
              <w:r>
                <w:rPr>
                  <w:rFonts w:eastAsiaTheme="minorHAnsi"/>
                  <w:b/>
                  <w:color w:val="FFFFFF" w:themeColor="background1"/>
                </w:rPr>
                <w:t>Electric DHW Unknown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0AA1C4B6" w14:textId="77777777" w:rsidR="00DD72E7" w:rsidRPr="00387CBD" w:rsidRDefault="00DD72E7" w:rsidP="009C3E5A">
            <w:pPr>
              <w:jc w:val="center"/>
              <w:rPr>
                <w:rFonts w:eastAsiaTheme="minorHAnsi"/>
                <w:b/>
                <w:color w:val="FFFFFF" w:themeColor="background1"/>
              </w:rPr>
            </w:pPr>
            <w:ins w:id="863" w:author="Samuel Dent" w:date="2015-09-25T08:24:00Z">
              <w:r>
                <w:rPr>
                  <w:rFonts w:eastAsiaTheme="minorHAnsi"/>
                  <w:b/>
                  <w:color w:val="FFFFFF" w:themeColor="background1"/>
                </w:rPr>
                <w:t>Gas DHW Unknown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7B04414C" w14:textId="77777777" w:rsidR="00DD72E7" w:rsidRPr="00387CBD" w:rsidRDefault="00DD72E7" w:rsidP="009C3E5A">
            <w:pPr>
              <w:jc w:val="center"/>
              <w:rPr>
                <w:rFonts w:eastAsiaTheme="minorHAnsi"/>
                <w:b/>
                <w:color w:val="FFFFFF" w:themeColor="background1"/>
              </w:rPr>
            </w:pPr>
            <w:ins w:id="864" w:author="Samuel Dent" w:date="2015-09-25T08:24:00Z">
              <w:r>
                <w:rPr>
                  <w:rFonts w:eastAsiaTheme="minorHAnsi"/>
                  <w:b/>
                  <w:color w:val="FFFFFF" w:themeColor="background1"/>
                </w:rPr>
                <w:t>Unknown DHW Electric Dryer</w:t>
              </w:r>
            </w:ins>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6D49EFE0" w14:textId="77777777" w:rsidR="00DD72E7" w:rsidRDefault="00DD72E7" w:rsidP="009C3E5A">
            <w:pPr>
              <w:spacing w:after="0"/>
              <w:jc w:val="center"/>
              <w:rPr>
                <w:ins w:id="865" w:author="Samuel Dent" w:date="2015-09-25T08:24:00Z"/>
                <w:rFonts w:eastAsiaTheme="minorHAnsi"/>
                <w:b/>
                <w:color w:val="FFFFFF" w:themeColor="background1"/>
              </w:rPr>
            </w:pPr>
            <w:ins w:id="866" w:author="Samuel Dent" w:date="2015-09-25T08:24:00Z">
              <w:r>
                <w:rPr>
                  <w:rFonts w:eastAsiaTheme="minorHAnsi"/>
                  <w:b/>
                  <w:color w:val="FFFFFF" w:themeColor="background1"/>
                </w:rPr>
                <w:t xml:space="preserve">Unknown DHW </w:t>
              </w:r>
            </w:ins>
          </w:p>
          <w:p w14:paraId="48845A89" w14:textId="77777777" w:rsidR="00DD72E7" w:rsidRPr="00387CBD" w:rsidRDefault="00DD72E7" w:rsidP="009C3E5A">
            <w:pPr>
              <w:jc w:val="center"/>
              <w:rPr>
                <w:rFonts w:eastAsiaTheme="minorHAnsi"/>
                <w:b/>
                <w:color w:val="FFFFFF" w:themeColor="background1"/>
              </w:rPr>
            </w:pPr>
            <w:ins w:id="867" w:author="Samuel Dent" w:date="2015-09-25T08:24:00Z">
              <w:r>
                <w:rPr>
                  <w:rFonts w:eastAsiaTheme="minorHAnsi"/>
                  <w:b/>
                  <w:color w:val="FFFFFF" w:themeColor="background1"/>
                </w:rPr>
                <w:t>Gas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189224D8" w14:textId="77777777" w:rsidR="00DD72E7" w:rsidRPr="00387CBD" w:rsidRDefault="00DD72E7" w:rsidP="009C3E5A">
            <w:pPr>
              <w:jc w:val="center"/>
              <w:rPr>
                <w:rFonts w:eastAsiaTheme="minorHAnsi"/>
                <w:b/>
                <w:color w:val="FFFFFF" w:themeColor="background1"/>
              </w:rPr>
            </w:pPr>
            <w:ins w:id="868" w:author="Samuel Dent" w:date="2015-09-25T08:24:00Z">
              <w:r>
                <w:rPr>
                  <w:rFonts w:eastAsiaTheme="minorHAnsi"/>
                  <w:b/>
                  <w:color w:val="FFFFFF" w:themeColor="background1"/>
                </w:rPr>
                <w:t>Unknown DHW Unknown Dryer</w:t>
              </w:r>
            </w:ins>
          </w:p>
        </w:tc>
      </w:tr>
      <w:tr w:rsidR="00F94E70" w:rsidRPr="00840B6D" w14:paraId="4BE3322B" w14:textId="77777777" w:rsidTr="00F94E70">
        <w:tblPrEx>
          <w:tblW w:w="10800" w:type="dxa"/>
          <w:tblInd w:w="-870" w:type="dxa"/>
          <w:tblLayout w:type="fixed"/>
          <w:tblCellMar>
            <w:left w:w="30" w:type="dxa"/>
            <w:right w:w="30" w:type="dxa"/>
          </w:tblCellMar>
          <w:tblPrExChange w:id="869" w:author="Samuel Dent" w:date="2016-01-14T04:51:00Z">
            <w:tblPrEx>
              <w:tblW w:w="14127" w:type="dxa"/>
              <w:tblInd w:w="1200" w:type="dxa"/>
              <w:tblLayout w:type="fixed"/>
              <w:tblCellMar>
                <w:left w:w="30" w:type="dxa"/>
                <w:right w:w="30" w:type="dxa"/>
              </w:tblCellMar>
            </w:tblPrEx>
          </w:tblPrExChange>
        </w:tblPrEx>
        <w:trPr>
          <w:trHeight w:val="290"/>
          <w:trPrChange w:id="870" w:author="Samuel Dent" w:date="2016-01-14T04:51:00Z">
            <w:trPr>
              <w:gridBefore w:val="11"/>
              <w:trHeight w:val="290"/>
            </w:trPr>
          </w:trPrChange>
        </w:trPr>
        <w:tc>
          <w:tcPr>
            <w:tcW w:w="1260" w:type="dxa"/>
            <w:tcBorders>
              <w:top w:val="single" w:sz="6" w:space="0" w:color="auto"/>
              <w:left w:val="single" w:sz="6" w:space="0" w:color="auto"/>
              <w:bottom w:val="single" w:sz="6" w:space="0" w:color="auto"/>
              <w:right w:val="single" w:sz="6" w:space="0" w:color="auto"/>
            </w:tcBorders>
            <w:vAlign w:val="center"/>
            <w:hideMark/>
            <w:tcPrChange w:id="871" w:author="Samuel Dent" w:date="2016-01-14T04:51:00Z">
              <w:tcPr>
                <w:tcW w:w="2520" w:type="dxa"/>
                <w:tcBorders>
                  <w:top w:val="single" w:sz="6" w:space="0" w:color="auto"/>
                  <w:left w:val="single" w:sz="6" w:space="0" w:color="auto"/>
                  <w:bottom w:val="single" w:sz="6" w:space="0" w:color="auto"/>
                  <w:right w:val="single" w:sz="6" w:space="0" w:color="auto"/>
                </w:tcBorders>
                <w:vAlign w:val="bottom"/>
                <w:hideMark/>
              </w:tcPr>
            </w:tcPrChange>
          </w:tcPr>
          <w:p w14:paraId="39A74136" w14:textId="77777777" w:rsidR="00F94E70" w:rsidRPr="00840B6D" w:rsidRDefault="00F94E70">
            <w:pPr>
              <w:jc w:val="center"/>
              <w:rPr>
                <w:rFonts w:eastAsiaTheme="minorHAnsi"/>
              </w:rPr>
              <w:pPrChange w:id="872" w:author="Samuel Dent" w:date="2015-09-25T08:25:00Z">
                <w:pPr/>
              </w:pPrChange>
            </w:pPr>
            <w:r w:rsidRPr="00840B6D">
              <w:t>ENERGY STAR</w:t>
            </w:r>
          </w:p>
        </w:tc>
        <w:tc>
          <w:tcPr>
            <w:tcW w:w="1080" w:type="dxa"/>
            <w:tcBorders>
              <w:top w:val="single" w:sz="6" w:space="0" w:color="auto"/>
              <w:left w:val="single" w:sz="6" w:space="0" w:color="auto"/>
              <w:bottom w:val="single" w:sz="6" w:space="0" w:color="auto"/>
              <w:right w:val="single" w:sz="6" w:space="0" w:color="auto"/>
            </w:tcBorders>
            <w:vAlign w:val="center"/>
            <w:hideMark/>
            <w:tcPrChange w:id="873" w:author="Samuel Dent" w:date="2016-01-14T04:51:00Z">
              <w:tcPr>
                <w:tcW w:w="1451" w:type="dxa"/>
                <w:tcBorders>
                  <w:top w:val="single" w:sz="6" w:space="0" w:color="auto"/>
                  <w:left w:val="single" w:sz="6" w:space="0" w:color="auto"/>
                  <w:bottom w:val="single" w:sz="6" w:space="0" w:color="auto"/>
                  <w:right w:val="single" w:sz="6" w:space="0" w:color="auto"/>
                </w:tcBorders>
                <w:hideMark/>
              </w:tcPr>
            </w:tcPrChange>
          </w:tcPr>
          <w:p w14:paraId="607D8C48" w14:textId="77777777" w:rsidR="00F94E70" w:rsidRPr="00840B6D" w:rsidRDefault="00F94E70" w:rsidP="009C3E5A">
            <w:pPr>
              <w:jc w:val="center"/>
              <w:rPr>
                <w:rFonts w:eastAsiaTheme="minorHAnsi"/>
              </w:rPr>
            </w:pPr>
            <w:r w:rsidRPr="00840B6D">
              <w:rPr>
                <w:rFonts w:eastAsiaTheme="minorHAnsi"/>
              </w:rPr>
              <w:t>0.00</w:t>
            </w:r>
          </w:p>
        </w:tc>
        <w:tc>
          <w:tcPr>
            <w:tcW w:w="990" w:type="dxa"/>
            <w:tcBorders>
              <w:top w:val="single" w:sz="6" w:space="0" w:color="auto"/>
              <w:left w:val="single" w:sz="6" w:space="0" w:color="auto"/>
              <w:bottom w:val="single" w:sz="6" w:space="0" w:color="auto"/>
              <w:right w:val="single" w:sz="6" w:space="0" w:color="auto"/>
            </w:tcBorders>
            <w:vAlign w:val="center"/>
            <w:hideMark/>
            <w:tcPrChange w:id="874" w:author="Samuel Dent" w:date="2016-01-14T04:51:00Z">
              <w:tcPr>
                <w:tcW w:w="1451" w:type="dxa"/>
                <w:tcBorders>
                  <w:top w:val="single" w:sz="6" w:space="0" w:color="auto"/>
                  <w:left w:val="single" w:sz="6" w:space="0" w:color="auto"/>
                  <w:bottom w:val="single" w:sz="6" w:space="0" w:color="auto"/>
                  <w:right w:val="single" w:sz="6" w:space="0" w:color="auto"/>
                </w:tcBorders>
                <w:vAlign w:val="bottom"/>
                <w:hideMark/>
              </w:tcPr>
            </w:tcPrChange>
          </w:tcPr>
          <w:p w14:paraId="4B7B93ED" w14:textId="77777777" w:rsidR="00F94E70" w:rsidRPr="00840B6D" w:rsidRDefault="00F94E70" w:rsidP="009C3E5A">
            <w:pPr>
              <w:jc w:val="center"/>
              <w:rPr>
                <w:rFonts w:eastAsiaTheme="minorHAnsi"/>
              </w:rPr>
            </w:pPr>
            <w:r w:rsidRPr="00840B6D">
              <w:t>3.7</w:t>
            </w:r>
          </w:p>
        </w:tc>
        <w:tc>
          <w:tcPr>
            <w:tcW w:w="1080" w:type="dxa"/>
            <w:tcBorders>
              <w:top w:val="single" w:sz="6" w:space="0" w:color="auto"/>
              <w:left w:val="single" w:sz="6" w:space="0" w:color="auto"/>
              <w:bottom w:val="single" w:sz="6" w:space="0" w:color="auto"/>
              <w:right w:val="single" w:sz="6" w:space="0" w:color="auto"/>
            </w:tcBorders>
            <w:vAlign w:val="center"/>
            <w:hideMark/>
            <w:tcPrChange w:id="875" w:author="Samuel Dent" w:date="2016-01-14T04:51:00Z">
              <w:tcPr>
                <w:tcW w:w="1450" w:type="dxa"/>
                <w:tcBorders>
                  <w:top w:val="single" w:sz="6" w:space="0" w:color="auto"/>
                  <w:left w:val="single" w:sz="6" w:space="0" w:color="auto"/>
                  <w:bottom w:val="single" w:sz="6" w:space="0" w:color="auto"/>
                  <w:right w:val="single" w:sz="6" w:space="0" w:color="auto"/>
                </w:tcBorders>
                <w:vAlign w:val="bottom"/>
                <w:hideMark/>
              </w:tcPr>
            </w:tcPrChange>
          </w:tcPr>
          <w:p w14:paraId="5EE6C8E8" w14:textId="77777777" w:rsidR="00F94E70" w:rsidRPr="00840B6D" w:rsidRDefault="00F94E70" w:rsidP="009C3E5A">
            <w:pPr>
              <w:jc w:val="center"/>
              <w:rPr>
                <w:rFonts w:eastAsiaTheme="minorHAnsi"/>
              </w:rPr>
            </w:pPr>
            <w:r w:rsidRPr="00840B6D">
              <w:t>2.3</w:t>
            </w:r>
          </w:p>
        </w:tc>
        <w:tc>
          <w:tcPr>
            <w:tcW w:w="990" w:type="dxa"/>
            <w:tcBorders>
              <w:top w:val="single" w:sz="6" w:space="0" w:color="auto"/>
              <w:left w:val="single" w:sz="6" w:space="0" w:color="auto"/>
              <w:bottom w:val="single" w:sz="6" w:space="0" w:color="auto"/>
              <w:right w:val="single" w:sz="6" w:space="0" w:color="auto"/>
            </w:tcBorders>
            <w:vAlign w:val="center"/>
            <w:hideMark/>
            <w:tcPrChange w:id="876" w:author="Samuel Dent" w:date="2016-01-14T04:51:00Z">
              <w:tcPr>
                <w:tcW w:w="1451" w:type="dxa"/>
                <w:tcBorders>
                  <w:top w:val="single" w:sz="6" w:space="0" w:color="auto"/>
                  <w:left w:val="single" w:sz="6" w:space="0" w:color="auto"/>
                  <w:bottom w:val="single" w:sz="6" w:space="0" w:color="auto"/>
                  <w:right w:val="single" w:sz="6" w:space="0" w:color="auto"/>
                </w:tcBorders>
                <w:vAlign w:val="bottom"/>
                <w:hideMark/>
              </w:tcPr>
            </w:tcPrChange>
          </w:tcPr>
          <w:p w14:paraId="56B65601" w14:textId="77777777" w:rsidR="00F94E70" w:rsidRPr="00840B6D" w:rsidRDefault="00F94E70" w:rsidP="009C3E5A">
            <w:pPr>
              <w:jc w:val="center"/>
              <w:rPr>
                <w:rFonts w:eastAsiaTheme="minorHAnsi"/>
              </w:rPr>
            </w:pPr>
            <w:r w:rsidRPr="00840B6D">
              <w:t>6.0</w:t>
            </w:r>
          </w:p>
        </w:tc>
        <w:tc>
          <w:tcPr>
            <w:tcW w:w="1170" w:type="dxa"/>
            <w:tcBorders>
              <w:top w:val="single" w:sz="6" w:space="0" w:color="auto"/>
              <w:left w:val="single" w:sz="6" w:space="0" w:color="auto"/>
              <w:bottom w:val="single" w:sz="6" w:space="0" w:color="auto"/>
              <w:right w:val="single" w:sz="6" w:space="0" w:color="auto"/>
            </w:tcBorders>
            <w:vAlign w:val="center"/>
            <w:tcPrChange w:id="877" w:author="Samuel Dent" w:date="2016-01-14T04:51:00Z">
              <w:tcPr>
                <w:tcW w:w="1451" w:type="dxa"/>
                <w:gridSpan w:val="9"/>
                <w:tcBorders>
                  <w:top w:val="single" w:sz="6" w:space="0" w:color="auto"/>
                  <w:left w:val="single" w:sz="6" w:space="0" w:color="auto"/>
                  <w:bottom w:val="single" w:sz="6" w:space="0" w:color="auto"/>
                  <w:right w:val="single" w:sz="6" w:space="0" w:color="auto"/>
                </w:tcBorders>
              </w:tcPr>
            </w:tcPrChange>
          </w:tcPr>
          <w:p w14:paraId="2C0E4985" w14:textId="6BFE1CAA" w:rsidR="00F94E70" w:rsidRPr="00840B6D" w:rsidRDefault="00F94E70" w:rsidP="00F94E70">
            <w:pPr>
              <w:jc w:val="center"/>
            </w:pPr>
            <w:ins w:id="878" w:author="Samuel Dent" w:date="2016-01-14T04:51:00Z">
              <w:r>
                <w:rPr>
                  <w:rFonts w:ascii="Calibri" w:hAnsi="Calibri"/>
                  <w:color w:val="000000"/>
                  <w:szCs w:val="20"/>
                </w:rPr>
                <w:t>1.3</w:t>
              </w:r>
            </w:ins>
          </w:p>
        </w:tc>
        <w:tc>
          <w:tcPr>
            <w:tcW w:w="1080" w:type="dxa"/>
            <w:tcBorders>
              <w:top w:val="single" w:sz="6" w:space="0" w:color="auto"/>
              <w:left w:val="single" w:sz="6" w:space="0" w:color="auto"/>
              <w:bottom w:val="single" w:sz="6" w:space="0" w:color="auto"/>
              <w:right w:val="single" w:sz="6" w:space="0" w:color="auto"/>
            </w:tcBorders>
            <w:vAlign w:val="center"/>
            <w:tcPrChange w:id="879" w:author="Samuel Dent" w:date="2016-01-14T04:51:00Z">
              <w:tcPr>
                <w:tcW w:w="1451" w:type="dxa"/>
                <w:gridSpan w:val="0"/>
                <w:tcBorders>
                  <w:top w:val="single" w:sz="6" w:space="0" w:color="auto"/>
                  <w:left w:val="single" w:sz="6" w:space="0" w:color="auto"/>
                  <w:bottom w:val="single" w:sz="6" w:space="0" w:color="auto"/>
                  <w:right w:val="single" w:sz="6" w:space="0" w:color="auto"/>
                </w:tcBorders>
              </w:tcPr>
            </w:tcPrChange>
          </w:tcPr>
          <w:p w14:paraId="3B272F09" w14:textId="73832BE1" w:rsidR="00F94E70" w:rsidRPr="00840B6D" w:rsidRDefault="00F94E70" w:rsidP="00863A6D">
            <w:pPr>
              <w:jc w:val="center"/>
            </w:pPr>
            <w:ins w:id="880" w:author="Samuel Dent" w:date="2016-01-14T04:51:00Z">
              <w:r>
                <w:rPr>
                  <w:rFonts w:ascii="Calibri" w:hAnsi="Calibri"/>
                  <w:color w:val="000000"/>
                  <w:szCs w:val="20"/>
                </w:rPr>
                <w:t>5.0</w:t>
              </w:r>
            </w:ins>
          </w:p>
        </w:tc>
        <w:tc>
          <w:tcPr>
            <w:tcW w:w="1080" w:type="dxa"/>
            <w:tcBorders>
              <w:top w:val="single" w:sz="6" w:space="0" w:color="auto"/>
              <w:left w:val="single" w:sz="6" w:space="0" w:color="auto"/>
              <w:bottom w:val="single" w:sz="6" w:space="0" w:color="auto"/>
              <w:right w:val="single" w:sz="6" w:space="0" w:color="auto"/>
            </w:tcBorders>
            <w:vAlign w:val="center"/>
            <w:tcPrChange w:id="881" w:author="Samuel Dent" w:date="2016-01-14T04:51:00Z">
              <w:tcPr>
                <w:tcW w:w="1451" w:type="dxa"/>
                <w:gridSpan w:val="0"/>
                <w:tcBorders>
                  <w:top w:val="single" w:sz="6" w:space="0" w:color="auto"/>
                  <w:left w:val="single" w:sz="6" w:space="0" w:color="auto"/>
                  <w:bottom w:val="single" w:sz="6" w:space="0" w:color="auto"/>
                  <w:right w:val="single" w:sz="6" w:space="0" w:color="auto"/>
                </w:tcBorders>
              </w:tcPr>
            </w:tcPrChange>
          </w:tcPr>
          <w:p w14:paraId="69443D31" w14:textId="04A274AC" w:rsidR="00F94E70" w:rsidRPr="00840B6D" w:rsidRDefault="00F94E70" w:rsidP="00863A6D">
            <w:pPr>
              <w:jc w:val="center"/>
            </w:pPr>
            <w:ins w:id="882" w:author="Samuel Dent" w:date="2016-01-14T04:51:00Z">
              <w:r>
                <w:rPr>
                  <w:rFonts w:ascii="Calibri" w:hAnsi="Calibri"/>
                  <w:color w:val="000000"/>
                  <w:szCs w:val="20"/>
                </w:rPr>
                <w:t>3.1</w:t>
              </w:r>
            </w:ins>
          </w:p>
        </w:tc>
        <w:tc>
          <w:tcPr>
            <w:tcW w:w="990" w:type="dxa"/>
            <w:tcBorders>
              <w:top w:val="single" w:sz="6" w:space="0" w:color="auto"/>
              <w:left w:val="single" w:sz="6" w:space="0" w:color="auto"/>
              <w:bottom w:val="single" w:sz="6" w:space="0" w:color="auto"/>
              <w:right w:val="single" w:sz="6" w:space="0" w:color="auto"/>
            </w:tcBorders>
            <w:vAlign w:val="center"/>
            <w:tcPrChange w:id="883" w:author="Samuel Dent" w:date="2016-01-14T04:51:00Z">
              <w:tcPr>
                <w:tcW w:w="1451" w:type="dxa"/>
                <w:gridSpan w:val="0"/>
                <w:tcBorders>
                  <w:top w:val="single" w:sz="6" w:space="0" w:color="auto"/>
                  <w:left w:val="single" w:sz="6" w:space="0" w:color="auto"/>
                  <w:bottom w:val="single" w:sz="6" w:space="0" w:color="auto"/>
                  <w:right w:val="single" w:sz="6" w:space="0" w:color="auto"/>
                </w:tcBorders>
              </w:tcPr>
            </w:tcPrChange>
          </w:tcPr>
          <w:p w14:paraId="79EC613B" w14:textId="4BE5A877" w:rsidR="00F94E70" w:rsidRPr="00840B6D" w:rsidRDefault="00F94E70" w:rsidP="00C2235F">
            <w:pPr>
              <w:jc w:val="center"/>
            </w:pPr>
            <w:ins w:id="884" w:author="Samuel Dent" w:date="2016-01-14T04:51:00Z">
              <w:r>
                <w:rPr>
                  <w:rFonts w:ascii="Calibri" w:hAnsi="Calibri"/>
                  <w:color w:val="000000"/>
                  <w:szCs w:val="20"/>
                </w:rPr>
                <w:t>5.4</w:t>
              </w:r>
            </w:ins>
          </w:p>
        </w:tc>
        <w:tc>
          <w:tcPr>
            <w:tcW w:w="1080" w:type="dxa"/>
            <w:tcBorders>
              <w:top w:val="single" w:sz="6" w:space="0" w:color="auto"/>
              <w:left w:val="single" w:sz="6" w:space="0" w:color="auto"/>
              <w:bottom w:val="single" w:sz="6" w:space="0" w:color="auto"/>
              <w:right w:val="single" w:sz="6" w:space="0" w:color="auto"/>
            </w:tcBorders>
            <w:vAlign w:val="center"/>
            <w:tcPrChange w:id="885" w:author="Samuel Dent" w:date="2016-01-14T04:51:00Z">
              <w:tcPr>
                <w:tcW w:w="1451" w:type="dxa"/>
                <w:gridSpan w:val="0"/>
                <w:tcBorders>
                  <w:top w:val="single" w:sz="6" w:space="0" w:color="auto"/>
                  <w:left w:val="single" w:sz="6" w:space="0" w:color="auto"/>
                  <w:bottom w:val="single" w:sz="6" w:space="0" w:color="auto"/>
                  <w:right w:val="single" w:sz="6" w:space="0" w:color="auto"/>
                </w:tcBorders>
              </w:tcPr>
            </w:tcPrChange>
          </w:tcPr>
          <w:p w14:paraId="7C5B0BDE" w14:textId="7D68B7A6" w:rsidR="00F94E70" w:rsidRPr="00840B6D" w:rsidRDefault="00F94E70" w:rsidP="00C2235F">
            <w:pPr>
              <w:jc w:val="center"/>
            </w:pPr>
            <w:ins w:id="886" w:author="Samuel Dent" w:date="2016-01-14T04:51:00Z">
              <w:r>
                <w:rPr>
                  <w:rFonts w:ascii="Calibri" w:hAnsi="Calibri"/>
                  <w:color w:val="000000"/>
                  <w:szCs w:val="20"/>
                </w:rPr>
                <w:t>4.4</w:t>
              </w:r>
            </w:ins>
          </w:p>
        </w:tc>
      </w:tr>
      <w:tr w:rsidR="00F94E70" w:rsidRPr="00840B6D" w14:paraId="074CDF52" w14:textId="77777777" w:rsidTr="00F94E70">
        <w:tblPrEx>
          <w:tblW w:w="10800" w:type="dxa"/>
          <w:tblInd w:w="-870" w:type="dxa"/>
          <w:tblLayout w:type="fixed"/>
          <w:tblCellMar>
            <w:left w:w="30" w:type="dxa"/>
            <w:right w:w="30" w:type="dxa"/>
          </w:tblCellMar>
          <w:tblPrExChange w:id="887" w:author="Samuel Dent" w:date="2016-01-14T04:51:00Z">
            <w:tblPrEx>
              <w:tblW w:w="14127" w:type="dxa"/>
              <w:tblInd w:w="1200" w:type="dxa"/>
              <w:tblLayout w:type="fixed"/>
              <w:tblCellMar>
                <w:left w:w="30" w:type="dxa"/>
                <w:right w:w="30" w:type="dxa"/>
              </w:tblCellMar>
            </w:tblPrEx>
          </w:tblPrExChange>
        </w:tblPrEx>
        <w:trPr>
          <w:trHeight w:val="290"/>
          <w:trPrChange w:id="888" w:author="Samuel Dent" w:date="2016-01-14T04:51:00Z">
            <w:trPr>
              <w:gridBefore w:val="11"/>
              <w:trHeight w:val="290"/>
            </w:trPr>
          </w:trPrChange>
        </w:trPr>
        <w:tc>
          <w:tcPr>
            <w:tcW w:w="1260" w:type="dxa"/>
            <w:tcBorders>
              <w:top w:val="single" w:sz="6" w:space="0" w:color="auto"/>
              <w:left w:val="single" w:sz="6" w:space="0" w:color="auto"/>
              <w:bottom w:val="single" w:sz="6" w:space="0" w:color="auto"/>
              <w:right w:val="single" w:sz="6" w:space="0" w:color="auto"/>
            </w:tcBorders>
            <w:vAlign w:val="center"/>
            <w:hideMark/>
            <w:tcPrChange w:id="889" w:author="Samuel Dent" w:date="2016-01-14T04:51:00Z">
              <w:tcPr>
                <w:tcW w:w="2520" w:type="dxa"/>
                <w:tcBorders>
                  <w:top w:val="single" w:sz="6" w:space="0" w:color="auto"/>
                  <w:left w:val="single" w:sz="6" w:space="0" w:color="auto"/>
                  <w:bottom w:val="single" w:sz="6" w:space="0" w:color="auto"/>
                  <w:right w:val="single" w:sz="6" w:space="0" w:color="auto"/>
                </w:tcBorders>
                <w:vAlign w:val="bottom"/>
                <w:hideMark/>
              </w:tcPr>
            </w:tcPrChange>
          </w:tcPr>
          <w:p w14:paraId="66087276" w14:textId="77777777" w:rsidR="00F94E70" w:rsidRPr="00840B6D" w:rsidRDefault="00F94E70">
            <w:pPr>
              <w:jc w:val="center"/>
              <w:rPr>
                <w:rFonts w:eastAsiaTheme="minorHAnsi"/>
              </w:rPr>
              <w:pPrChange w:id="890" w:author="Samuel Dent" w:date="2015-09-25T08:25:00Z">
                <w:pPr/>
              </w:pPrChange>
            </w:pPr>
            <w:r w:rsidRPr="00840B6D">
              <w:t>ENERGY STAR Most Efficient</w:t>
            </w:r>
          </w:p>
        </w:tc>
        <w:tc>
          <w:tcPr>
            <w:tcW w:w="1080" w:type="dxa"/>
            <w:tcBorders>
              <w:top w:val="single" w:sz="6" w:space="0" w:color="auto"/>
              <w:left w:val="single" w:sz="6" w:space="0" w:color="auto"/>
              <w:bottom w:val="single" w:sz="6" w:space="0" w:color="auto"/>
              <w:right w:val="single" w:sz="6" w:space="0" w:color="auto"/>
            </w:tcBorders>
            <w:vAlign w:val="center"/>
            <w:hideMark/>
            <w:tcPrChange w:id="891" w:author="Samuel Dent" w:date="2016-01-14T04:51:00Z">
              <w:tcPr>
                <w:tcW w:w="1451" w:type="dxa"/>
                <w:tcBorders>
                  <w:top w:val="single" w:sz="6" w:space="0" w:color="auto"/>
                  <w:left w:val="single" w:sz="6" w:space="0" w:color="auto"/>
                  <w:bottom w:val="single" w:sz="6" w:space="0" w:color="auto"/>
                  <w:right w:val="single" w:sz="6" w:space="0" w:color="auto"/>
                </w:tcBorders>
                <w:hideMark/>
              </w:tcPr>
            </w:tcPrChange>
          </w:tcPr>
          <w:p w14:paraId="6D1C06B6" w14:textId="77777777" w:rsidR="00F94E70" w:rsidRPr="00840B6D" w:rsidRDefault="00F94E70" w:rsidP="009C3E5A">
            <w:pPr>
              <w:jc w:val="center"/>
              <w:rPr>
                <w:rFonts w:eastAsiaTheme="minorHAnsi"/>
              </w:rPr>
            </w:pPr>
            <w:r w:rsidRPr="00840B6D">
              <w:rPr>
                <w:rFonts w:eastAsiaTheme="minorHAnsi"/>
              </w:rPr>
              <w:t>0.00</w:t>
            </w:r>
          </w:p>
        </w:tc>
        <w:tc>
          <w:tcPr>
            <w:tcW w:w="990" w:type="dxa"/>
            <w:tcBorders>
              <w:top w:val="single" w:sz="6" w:space="0" w:color="auto"/>
              <w:left w:val="single" w:sz="6" w:space="0" w:color="auto"/>
              <w:bottom w:val="single" w:sz="6" w:space="0" w:color="auto"/>
              <w:right w:val="single" w:sz="6" w:space="0" w:color="auto"/>
            </w:tcBorders>
            <w:vAlign w:val="center"/>
            <w:hideMark/>
            <w:tcPrChange w:id="892" w:author="Samuel Dent" w:date="2016-01-14T04:51:00Z">
              <w:tcPr>
                <w:tcW w:w="1451" w:type="dxa"/>
                <w:tcBorders>
                  <w:top w:val="single" w:sz="6" w:space="0" w:color="auto"/>
                  <w:left w:val="single" w:sz="6" w:space="0" w:color="auto"/>
                  <w:bottom w:val="single" w:sz="6" w:space="0" w:color="auto"/>
                  <w:right w:val="single" w:sz="6" w:space="0" w:color="auto"/>
                </w:tcBorders>
                <w:vAlign w:val="bottom"/>
                <w:hideMark/>
              </w:tcPr>
            </w:tcPrChange>
          </w:tcPr>
          <w:p w14:paraId="673A58E5" w14:textId="77777777" w:rsidR="00F94E70" w:rsidRPr="00840B6D" w:rsidRDefault="00F94E70" w:rsidP="009C3E5A">
            <w:pPr>
              <w:jc w:val="center"/>
              <w:rPr>
                <w:rFonts w:eastAsiaTheme="minorHAnsi"/>
              </w:rPr>
            </w:pPr>
            <w:r w:rsidRPr="00840B6D">
              <w:t>6.6</w:t>
            </w:r>
          </w:p>
        </w:tc>
        <w:tc>
          <w:tcPr>
            <w:tcW w:w="1080" w:type="dxa"/>
            <w:tcBorders>
              <w:top w:val="single" w:sz="6" w:space="0" w:color="auto"/>
              <w:left w:val="single" w:sz="6" w:space="0" w:color="auto"/>
              <w:bottom w:val="single" w:sz="6" w:space="0" w:color="auto"/>
              <w:right w:val="single" w:sz="6" w:space="0" w:color="auto"/>
            </w:tcBorders>
            <w:vAlign w:val="center"/>
            <w:hideMark/>
            <w:tcPrChange w:id="893" w:author="Samuel Dent" w:date="2016-01-14T04:51:00Z">
              <w:tcPr>
                <w:tcW w:w="1450" w:type="dxa"/>
                <w:tcBorders>
                  <w:top w:val="single" w:sz="6" w:space="0" w:color="auto"/>
                  <w:left w:val="single" w:sz="6" w:space="0" w:color="auto"/>
                  <w:bottom w:val="single" w:sz="6" w:space="0" w:color="auto"/>
                  <w:right w:val="single" w:sz="6" w:space="0" w:color="auto"/>
                </w:tcBorders>
                <w:vAlign w:val="bottom"/>
                <w:hideMark/>
              </w:tcPr>
            </w:tcPrChange>
          </w:tcPr>
          <w:p w14:paraId="44712EDF" w14:textId="77777777" w:rsidR="00F94E70" w:rsidRPr="00840B6D" w:rsidRDefault="00F94E70" w:rsidP="009C3E5A">
            <w:pPr>
              <w:jc w:val="center"/>
              <w:rPr>
                <w:rFonts w:eastAsiaTheme="minorHAnsi"/>
              </w:rPr>
            </w:pPr>
            <w:r w:rsidRPr="00840B6D">
              <w:t>3.1</w:t>
            </w:r>
          </w:p>
        </w:tc>
        <w:tc>
          <w:tcPr>
            <w:tcW w:w="990" w:type="dxa"/>
            <w:tcBorders>
              <w:top w:val="single" w:sz="6" w:space="0" w:color="auto"/>
              <w:left w:val="single" w:sz="6" w:space="0" w:color="auto"/>
              <w:bottom w:val="single" w:sz="6" w:space="0" w:color="auto"/>
              <w:right w:val="single" w:sz="6" w:space="0" w:color="auto"/>
            </w:tcBorders>
            <w:vAlign w:val="center"/>
            <w:hideMark/>
            <w:tcPrChange w:id="894" w:author="Samuel Dent" w:date="2016-01-14T04:51:00Z">
              <w:tcPr>
                <w:tcW w:w="1451" w:type="dxa"/>
                <w:tcBorders>
                  <w:top w:val="single" w:sz="6" w:space="0" w:color="auto"/>
                  <w:left w:val="single" w:sz="6" w:space="0" w:color="auto"/>
                  <w:bottom w:val="single" w:sz="6" w:space="0" w:color="auto"/>
                  <w:right w:val="single" w:sz="6" w:space="0" w:color="auto"/>
                </w:tcBorders>
                <w:vAlign w:val="bottom"/>
                <w:hideMark/>
              </w:tcPr>
            </w:tcPrChange>
          </w:tcPr>
          <w:p w14:paraId="451FE725" w14:textId="77777777" w:rsidR="00F94E70" w:rsidRPr="00840B6D" w:rsidRDefault="00F94E70" w:rsidP="009C3E5A">
            <w:pPr>
              <w:jc w:val="center"/>
              <w:rPr>
                <w:rFonts w:eastAsiaTheme="minorHAnsi"/>
              </w:rPr>
            </w:pPr>
            <w:r w:rsidRPr="00840B6D">
              <w:t>9.</w:t>
            </w:r>
            <w:r>
              <w:t>8</w:t>
            </w:r>
          </w:p>
        </w:tc>
        <w:tc>
          <w:tcPr>
            <w:tcW w:w="1170" w:type="dxa"/>
            <w:tcBorders>
              <w:top w:val="single" w:sz="6" w:space="0" w:color="auto"/>
              <w:left w:val="single" w:sz="6" w:space="0" w:color="auto"/>
              <w:bottom w:val="single" w:sz="6" w:space="0" w:color="auto"/>
              <w:right w:val="single" w:sz="6" w:space="0" w:color="auto"/>
            </w:tcBorders>
            <w:vAlign w:val="center"/>
            <w:tcPrChange w:id="895" w:author="Samuel Dent" w:date="2016-01-14T04:51:00Z">
              <w:tcPr>
                <w:tcW w:w="1451" w:type="dxa"/>
                <w:gridSpan w:val="9"/>
                <w:tcBorders>
                  <w:top w:val="single" w:sz="6" w:space="0" w:color="auto"/>
                  <w:left w:val="single" w:sz="6" w:space="0" w:color="auto"/>
                  <w:bottom w:val="single" w:sz="6" w:space="0" w:color="auto"/>
                  <w:right w:val="single" w:sz="6" w:space="0" w:color="auto"/>
                </w:tcBorders>
              </w:tcPr>
            </w:tcPrChange>
          </w:tcPr>
          <w:p w14:paraId="73F350E1" w14:textId="6821A8A0" w:rsidR="00F94E70" w:rsidRPr="00840B6D" w:rsidRDefault="00F94E70" w:rsidP="00F94E70">
            <w:pPr>
              <w:jc w:val="center"/>
            </w:pPr>
            <w:ins w:id="896" w:author="Samuel Dent" w:date="2016-01-14T04:51:00Z">
              <w:r>
                <w:rPr>
                  <w:rFonts w:ascii="Calibri" w:hAnsi="Calibri"/>
                  <w:color w:val="000000"/>
                  <w:szCs w:val="20"/>
                </w:rPr>
                <w:t>1.8</w:t>
              </w:r>
            </w:ins>
          </w:p>
        </w:tc>
        <w:tc>
          <w:tcPr>
            <w:tcW w:w="1080" w:type="dxa"/>
            <w:tcBorders>
              <w:top w:val="single" w:sz="6" w:space="0" w:color="auto"/>
              <w:left w:val="single" w:sz="6" w:space="0" w:color="auto"/>
              <w:bottom w:val="single" w:sz="6" w:space="0" w:color="auto"/>
              <w:right w:val="single" w:sz="6" w:space="0" w:color="auto"/>
            </w:tcBorders>
            <w:vAlign w:val="center"/>
            <w:tcPrChange w:id="897" w:author="Samuel Dent" w:date="2016-01-14T04:51:00Z">
              <w:tcPr>
                <w:tcW w:w="1451" w:type="dxa"/>
                <w:gridSpan w:val="0"/>
                <w:tcBorders>
                  <w:top w:val="single" w:sz="6" w:space="0" w:color="auto"/>
                  <w:left w:val="single" w:sz="6" w:space="0" w:color="auto"/>
                  <w:bottom w:val="single" w:sz="6" w:space="0" w:color="auto"/>
                  <w:right w:val="single" w:sz="6" w:space="0" w:color="auto"/>
                </w:tcBorders>
              </w:tcPr>
            </w:tcPrChange>
          </w:tcPr>
          <w:p w14:paraId="5872AACB" w14:textId="67FF4359" w:rsidR="00F94E70" w:rsidRPr="00840B6D" w:rsidRDefault="00F94E70" w:rsidP="00863A6D">
            <w:pPr>
              <w:jc w:val="center"/>
            </w:pPr>
            <w:ins w:id="898" w:author="Samuel Dent" w:date="2016-01-14T04:51:00Z">
              <w:r>
                <w:rPr>
                  <w:rFonts w:ascii="Calibri" w:hAnsi="Calibri"/>
                  <w:color w:val="000000"/>
                  <w:szCs w:val="20"/>
                </w:rPr>
                <w:t>8.4</w:t>
              </w:r>
            </w:ins>
          </w:p>
        </w:tc>
        <w:tc>
          <w:tcPr>
            <w:tcW w:w="1080" w:type="dxa"/>
            <w:tcBorders>
              <w:top w:val="single" w:sz="6" w:space="0" w:color="auto"/>
              <w:left w:val="single" w:sz="6" w:space="0" w:color="auto"/>
              <w:bottom w:val="single" w:sz="6" w:space="0" w:color="auto"/>
              <w:right w:val="single" w:sz="6" w:space="0" w:color="auto"/>
            </w:tcBorders>
            <w:vAlign w:val="center"/>
            <w:tcPrChange w:id="899" w:author="Samuel Dent" w:date="2016-01-14T04:51:00Z">
              <w:tcPr>
                <w:tcW w:w="1451" w:type="dxa"/>
                <w:gridSpan w:val="0"/>
                <w:tcBorders>
                  <w:top w:val="single" w:sz="6" w:space="0" w:color="auto"/>
                  <w:left w:val="single" w:sz="6" w:space="0" w:color="auto"/>
                  <w:bottom w:val="single" w:sz="6" w:space="0" w:color="auto"/>
                  <w:right w:val="single" w:sz="6" w:space="0" w:color="auto"/>
                </w:tcBorders>
              </w:tcPr>
            </w:tcPrChange>
          </w:tcPr>
          <w:p w14:paraId="420F0CAE" w14:textId="7519F549" w:rsidR="00F94E70" w:rsidRPr="00840B6D" w:rsidRDefault="00F94E70" w:rsidP="00863A6D">
            <w:pPr>
              <w:jc w:val="center"/>
            </w:pPr>
            <w:ins w:id="900" w:author="Samuel Dent" w:date="2016-01-14T04:51:00Z">
              <w:r>
                <w:rPr>
                  <w:rFonts w:ascii="Calibri" w:hAnsi="Calibri"/>
                  <w:color w:val="000000"/>
                  <w:szCs w:val="20"/>
                </w:rPr>
                <w:t>5.6</w:t>
              </w:r>
            </w:ins>
          </w:p>
        </w:tc>
        <w:tc>
          <w:tcPr>
            <w:tcW w:w="990" w:type="dxa"/>
            <w:tcBorders>
              <w:top w:val="single" w:sz="6" w:space="0" w:color="auto"/>
              <w:left w:val="single" w:sz="6" w:space="0" w:color="auto"/>
              <w:bottom w:val="single" w:sz="6" w:space="0" w:color="auto"/>
              <w:right w:val="single" w:sz="6" w:space="0" w:color="auto"/>
            </w:tcBorders>
            <w:vAlign w:val="center"/>
            <w:tcPrChange w:id="901" w:author="Samuel Dent" w:date="2016-01-14T04:51:00Z">
              <w:tcPr>
                <w:tcW w:w="1451" w:type="dxa"/>
                <w:gridSpan w:val="0"/>
                <w:tcBorders>
                  <w:top w:val="single" w:sz="6" w:space="0" w:color="auto"/>
                  <w:left w:val="single" w:sz="6" w:space="0" w:color="auto"/>
                  <w:bottom w:val="single" w:sz="6" w:space="0" w:color="auto"/>
                  <w:right w:val="single" w:sz="6" w:space="0" w:color="auto"/>
                </w:tcBorders>
              </w:tcPr>
            </w:tcPrChange>
          </w:tcPr>
          <w:p w14:paraId="56664E5E" w14:textId="6302C2E3" w:rsidR="00F94E70" w:rsidRPr="00840B6D" w:rsidRDefault="00F94E70" w:rsidP="00C2235F">
            <w:pPr>
              <w:jc w:val="center"/>
            </w:pPr>
            <w:ins w:id="902" w:author="Samuel Dent" w:date="2016-01-14T04:51:00Z">
              <w:r>
                <w:rPr>
                  <w:rFonts w:ascii="Calibri" w:hAnsi="Calibri"/>
                  <w:color w:val="000000"/>
                  <w:szCs w:val="20"/>
                </w:rPr>
                <w:t>8.7</w:t>
              </w:r>
            </w:ins>
          </w:p>
        </w:tc>
        <w:tc>
          <w:tcPr>
            <w:tcW w:w="1080" w:type="dxa"/>
            <w:tcBorders>
              <w:top w:val="single" w:sz="6" w:space="0" w:color="auto"/>
              <w:left w:val="single" w:sz="6" w:space="0" w:color="auto"/>
              <w:bottom w:val="single" w:sz="6" w:space="0" w:color="auto"/>
              <w:right w:val="single" w:sz="6" w:space="0" w:color="auto"/>
            </w:tcBorders>
            <w:vAlign w:val="center"/>
            <w:tcPrChange w:id="903" w:author="Samuel Dent" w:date="2016-01-14T04:51:00Z">
              <w:tcPr>
                <w:tcW w:w="1451" w:type="dxa"/>
                <w:gridSpan w:val="0"/>
                <w:tcBorders>
                  <w:top w:val="single" w:sz="6" w:space="0" w:color="auto"/>
                  <w:left w:val="single" w:sz="6" w:space="0" w:color="auto"/>
                  <w:bottom w:val="single" w:sz="6" w:space="0" w:color="auto"/>
                  <w:right w:val="single" w:sz="6" w:space="0" w:color="auto"/>
                </w:tcBorders>
              </w:tcPr>
            </w:tcPrChange>
          </w:tcPr>
          <w:p w14:paraId="2DD96037" w14:textId="7945C2A7" w:rsidR="00F94E70" w:rsidRPr="00840B6D" w:rsidRDefault="00F94E70" w:rsidP="00C2235F">
            <w:pPr>
              <w:jc w:val="center"/>
            </w:pPr>
            <w:ins w:id="904" w:author="Samuel Dent" w:date="2016-01-14T04:51:00Z">
              <w:r>
                <w:rPr>
                  <w:rFonts w:ascii="Calibri" w:hAnsi="Calibri"/>
                  <w:color w:val="000000"/>
                  <w:szCs w:val="20"/>
                </w:rPr>
                <w:t>7.4</w:t>
              </w:r>
            </w:ins>
          </w:p>
        </w:tc>
      </w:tr>
    </w:tbl>
    <w:p w14:paraId="2B200F41" w14:textId="77777777" w:rsidR="00DD72E7" w:rsidRPr="00840B6D" w:rsidRDefault="00DD72E7" w:rsidP="00DD72E7">
      <w:pPr>
        <w:rPr>
          <w:noProof/>
        </w:rPr>
      </w:pPr>
    </w:p>
    <w:p w14:paraId="07F5E883" w14:textId="77777777" w:rsidR="00DD72E7" w:rsidRPr="00840B6D" w:rsidDel="00BD08F5" w:rsidRDefault="00DD72E7" w:rsidP="00DD72E7">
      <w:pPr>
        <w:spacing w:after="240"/>
        <w:rPr>
          <w:del w:id="905" w:author="Samuel Dent" w:date="2015-09-25T08:29:00Z"/>
          <w:rFonts w:cstheme="minorHAnsi"/>
          <w:noProof/>
        </w:rPr>
      </w:pPr>
      <w:del w:id="906" w:author="Samuel Dent" w:date="2015-09-25T08:29:00Z">
        <w:r w:rsidRPr="00840B6D" w:rsidDel="00BD08F5">
          <w:rPr>
            <w:rFonts w:cstheme="minorHAnsi"/>
            <w:noProof/>
          </w:rPr>
          <w:delText>If the DHW and dryer fuel is unknown the prescriptive Therm savings should be:</w:delText>
        </w:r>
      </w:del>
    </w:p>
    <w:tbl>
      <w:tblPr>
        <w:tblW w:w="0" w:type="auto"/>
        <w:tblInd w:w="1200" w:type="dxa"/>
        <w:tblLayout w:type="fixed"/>
        <w:tblCellMar>
          <w:left w:w="30" w:type="dxa"/>
          <w:right w:w="30" w:type="dxa"/>
        </w:tblCellMar>
        <w:tblLook w:val="04A0" w:firstRow="1" w:lastRow="0" w:firstColumn="1" w:lastColumn="0" w:noHBand="0" w:noVBand="1"/>
      </w:tblPr>
      <w:tblGrid>
        <w:gridCol w:w="2520"/>
        <w:gridCol w:w="1450"/>
      </w:tblGrid>
      <w:tr w:rsidR="00DD72E7" w:rsidRPr="00840B6D" w:rsidDel="00BD08F5" w14:paraId="6DB82403" w14:textId="77777777" w:rsidTr="009C3E5A">
        <w:trPr>
          <w:trHeight w:val="290"/>
          <w:del w:id="907" w:author="Samuel Dent" w:date="2015-09-25T08:29:00Z"/>
        </w:trPr>
        <w:tc>
          <w:tcPr>
            <w:tcW w:w="2520" w:type="dxa"/>
          </w:tcPr>
          <w:p w14:paraId="7FE5B065" w14:textId="77777777" w:rsidR="00DD72E7" w:rsidRPr="00840B6D" w:rsidDel="00BD08F5" w:rsidRDefault="00DD72E7">
            <w:pPr>
              <w:spacing w:after="240"/>
              <w:rPr>
                <w:del w:id="908" w:author="Samuel Dent" w:date="2015-09-25T08:29:00Z"/>
                <w:rFonts w:eastAsiaTheme="minorHAnsi"/>
              </w:rPr>
              <w:pPrChange w:id="909" w:author="Samuel Dent" w:date="2015-09-25T08:29:00Z">
                <w:pPr/>
              </w:pPrChange>
            </w:pPr>
          </w:p>
        </w:tc>
        <w:tc>
          <w:tcPr>
            <w:tcW w:w="145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29AD057C" w14:textId="77777777" w:rsidR="00DD72E7" w:rsidRPr="00387CBD" w:rsidDel="00BD08F5" w:rsidRDefault="00DD72E7">
            <w:pPr>
              <w:spacing w:after="240"/>
              <w:rPr>
                <w:del w:id="910" w:author="Samuel Dent" w:date="2015-09-25T08:29:00Z"/>
                <w:rFonts w:eastAsiaTheme="minorHAnsi"/>
                <w:b/>
                <w:color w:val="FFFFFF" w:themeColor="background1"/>
              </w:rPr>
              <w:pPrChange w:id="911" w:author="Samuel Dent" w:date="2015-09-25T08:29:00Z">
                <w:pPr>
                  <w:jc w:val="center"/>
                </w:pPr>
              </w:pPrChange>
            </w:pPr>
            <w:del w:id="912" w:author="Samuel Dent" w:date="2015-09-25T08:29:00Z">
              <w:r w:rsidRPr="00387CBD" w:rsidDel="00BD08F5">
                <w:rPr>
                  <w:rFonts w:eastAsiaTheme="minorHAnsi"/>
                  <w:b/>
                  <w:color w:val="FFFFFF" w:themeColor="background1"/>
                </w:rPr>
                <w:delText>ΔTherms</w:delText>
              </w:r>
            </w:del>
          </w:p>
        </w:tc>
      </w:tr>
      <w:tr w:rsidR="00DD72E7" w:rsidRPr="00840B6D" w:rsidDel="00BD08F5" w14:paraId="6DEA0758" w14:textId="77777777" w:rsidTr="009C3E5A">
        <w:trPr>
          <w:trHeight w:val="290"/>
          <w:del w:id="913" w:author="Samuel Dent" w:date="2015-09-25T08:29:00Z"/>
        </w:trPr>
        <w:tc>
          <w:tcPr>
            <w:tcW w:w="2520" w:type="dxa"/>
            <w:tcBorders>
              <w:top w:val="single" w:sz="6" w:space="0" w:color="auto"/>
              <w:left w:val="single" w:sz="6" w:space="0" w:color="auto"/>
              <w:bottom w:val="single" w:sz="6" w:space="0" w:color="auto"/>
              <w:right w:val="single" w:sz="6" w:space="0" w:color="auto"/>
            </w:tcBorders>
            <w:vAlign w:val="bottom"/>
            <w:hideMark/>
          </w:tcPr>
          <w:p w14:paraId="4C4A693F" w14:textId="77777777" w:rsidR="00DD72E7" w:rsidRPr="00840B6D" w:rsidDel="00BD08F5" w:rsidRDefault="00DD72E7">
            <w:pPr>
              <w:spacing w:after="240"/>
              <w:rPr>
                <w:del w:id="914" w:author="Samuel Dent" w:date="2015-09-25T08:29:00Z"/>
                <w:rFonts w:eastAsiaTheme="minorHAnsi"/>
              </w:rPr>
              <w:pPrChange w:id="915" w:author="Samuel Dent" w:date="2015-09-25T08:29:00Z">
                <w:pPr/>
              </w:pPrChange>
            </w:pPr>
            <w:del w:id="916" w:author="Samuel Dent" w:date="2015-09-25T08:29:00Z">
              <w:r w:rsidRPr="00840B6D" w:rsidDel="00BD08F5">
                <w:delText>ENERGY STAR</w:delText>
              </w:r>
            </w:del>
          </w:p>
        </w:tc>
        <w:tc>
          <w:tcPr>
            <w:tcW w:w="1450" w:type="dxa"/>
            <w:tcBorders>
              <w:top w:val="single" w:sz="6" w:space="0" w:color="auto"/>
              <w:left w:val="single" w:sz="6" w:space="0" w:color="auto"/>
              <w:bottom w:val="single" w:sz="6" w:space="0" w:color="auto"/>
              <w:right w:val="single" w:sz="6" w:space="0" w:color="auto"/>
            </w:tcBorders>
            <w:vAlign w:val="bottom"/>
            <w:hideMark/>
          </w:tcPr>
          <w:p w14:paraId="5DB46DED" w14:textId="77777777" w:rsidR="00DD72E7" w:rsidRPr="00840B6D" w:rsidDel="00BD08F5" w:rsidRDefault="00DD72E7">
            <w:pPr>
              <w:spacing w:after="240"/>
              <w:rPr>
                <w:del w:id="917" w:author="Samuel Dent" w:date="2015-09-25T08:29:00Z"/>
                <w:rFonts w:eastAsiaTheme="minorHAnsi"/>
              </w:rPr>
              <w:pPrChange w:id="918" w:author="Samuel Dent" w:date="2015-09-25T08:29:00Z">
                <w:pPr>
                  <w:jc w:val="center"/>
                </w:pPr>
              </w:pPrChange>
            </w:pPr>
            <w:del w:id="919" w:author="Samuel Dent" w:date="2015-09-25T08:29:00Z">
              <w:r w:rsidRPr="00840B6D" w:rsidDel="00BD08F5">
                <w:delText>4.1</w:delText>
              </w:r>
              <w:r w:rsidDel="00BD08F5">
                <w:delText>0</w:delText>
              </w:r>
            </w:del>
          </w:p>
        </w:tc>
      </w:tr>
      <w:tr w:rsidR="00DD72E7" w:rsidRPr="00840B6D" w:rsidDel="00BD08F5" w14:paraId="5EC60A90" w14:textId="77777777" w:rsidTr="009C3E5A">
        <w:trPr>
          <w:trHeight w:val="290"/>
          <w:del w:id="920" w:author="Samuel Dent" w:date="2015-09-25T08:29:00Z"/>
        </w:trPr>
        <w:tc>
          <w:tcPr>
            <w:tcW w:w="2520" w:type="dxa"/>
            <w:tcBorders>
              <w:top w:val="single" w:sz="6" w:space="0" w:color="auto"/>
              <w:left w:val="single" w:sz="6" w:space="0" w:color="auto"/>
              <w:bottom w:val="single" w:sz="6" w:space="0" w:color="auto"/>
              <w:right w:val="single" w:sz="6" w:space="0" w:color="auto"/>
            </w:tcBorders>
            <w:vAlign w:val="bottom"/>
            <w:hideMark/>
          </w:tcPr>
          <w:p w14:paraId="4628AA89" w14:textId="77777777" w:rsidR="00DD72E7" w:rsidRPr="00840B6D" w:rsidDel="00BD08F5" w:rsidRDefault="00DD72E7">
            <w:pPr>
              <w:spacing w:after="240"/>
              <w:rPr>
                <w:del w:id="921" w:author="Samuel Dent" w:date="2015-09-25T08:29:00Z"/>
                <w:rFonts w:eastAsiaTheme="minorHAnsi"/>
              </w:rPr>
              <w:pPrChange w:id="922" w:author="Samuel Dent" w:date="2015-09-25T08:29:00Z">
                <w:pPr/>
              </w:pPrChange>
            </w:pPr>
            <w:del w:id="923" w:author="Samuel Dent" w:date="2015-09-25T08:29:00Z">
              <w:r w:rsidRPr="00840B6D" w:rsidDel="00BD08F5">
                <w:delText>ENERGY STAR Most Efficient</w:delText>
              </w:r>
            </w:del>
          </w:p>
        </w:tc>
        <w:tc>
          <w:tcPr>
            <w:tcW w:w="1450" w:type="dxa"/>
            <w:tcBorders>
              <w:top w:val="single" w:sz="6" w:space="0" w:color="auto"/>
              <w:left w:val="single" w:sz="6" w:space="0" w:color="auto"/>
              <w:bottom w:val="single" w:sz="6" w:space="0" w:color="auto"/>
              <w:right w:val="single" w:sz="6" w:space="0" w:color="auto"/>
            </w:tcBorders>
            <w:vAlign w:val="bottom"/>
            <w:hideMark/>
          </w:tcPr>
          <w:p w14:paraId="21233572" w14:textId="77777777" w:rsidR="00DD72E7" w:rsidRPr="00840B6D" w:rsidDel="00BD08F5" w:rsidRDefault="00DD72E7">
            <w:pPr>
              <w:spacing w:after="240"/>
              <w:rPr>
                <w:del w:id="924" w:author="Samuel Dent" w:date="2015-09-25T08:29:00Z"/>
                <w:rFonts w:eastAsiaTheme="minorHAnsi"/>
              </w:rPr>
              <w:pPrChange w:id="925" w:author="Samuel Dent" w:date="2015-09-25T08:29:00Z">
                <w:pPr>
                  <w:jc w:val="center"/>
                </w:pPr>
              </w:pPrChange>
            </w:pPr>
            <w:del w:id="926" w:author="Samuel Dent" w:date="2015-09-25T08:29:00Z">
              <w:r w:rsidRPr="00840B6D" w:rsidDel="00BD08F5">
                <w:delText>6.9</w:delText>
              </w:r>
              <w:r w:rsidDel="00BD08F5">
                <w:delText>4</w:delText>
              </w:r>
            </w:del>
          </w:p>
        </w:tc>
      </w:tr>
    </w:tbl>
    <w:p w14:paraId="6E902055" w14:textId="77777777" w:rsidR="00DD72E7" w:rsidRPr="00840B6D" w:rsidRDefault="00DD72E7">
      <w:pPr>
        <w:spacing w:after="240"/>
        <w:pPrChange w:id="927" w:author="Samuel Dent" w:date="2015-09-25T08:29:00Z">
          <w:pPr/>
        </w:pPrChange>
      </w:pPr>
    </w:p>
    <w:p w14:paraId="2A355DE8" w14:textId="77777777" w:rsidR="00DD72E7" w:rsidRPr="00840B6D" w:rsidRDefault="00DD72E7" w:rsidP="00DD72E7">
      <w:pPr>
        <w:keepNext/>
        <w:keepLines/>
        <w:spacing w:before="200"/>
        <w:outlineLvl w:val="5"/>
        <w:rPr>
          <w:rFonts w:eastAsiaTheme="majorEastAsia"/>
          <w:b/>
          <w:iCs/>
          <w:smallCaps/>
          <w:sz w:val="22"/>
        </w:rPr>
      </w:pPr>
      <w:r w:rsidRPr="00840B6D">
        <w:rPr>
          <w:rFonts w:eastAsiaTheme="majorEastAsia" w:cstheme="majorBidi"/>
          <w:b/>
          <w:iCs/>
          <w:smallCaps/>
          <w:sz w:val="22"/>
        </w:rPr>
        <w:t xml:space="preserve">Water Impact Descriptions and Calculation  </w:t>
      </w:r>
    </w:p>
    <w:p w14:paraId="5C605F07" w14:textId="77777777" w:rsidR="00DD72E7" w:rsidRPr="00840B6D" w:rsidRDefault="00DD72E7" w:rsidP="00DD72E7">
      <w:pPr>
        <w:spacing w:after="240"/>
        <w:ind w:left="1440"/>
        <w:rPr>
          <w:rFonts w:cstheme="minorHAnsi"/>
          <w:noProof/>
        </w:rPr>
      </w:pPr>
      <w:r w:rsidRPr="00840B6D">
        <w:rPr>
          <w:rFonts w:cstheme="minorHAnsi"/>
        </w:rPr>
        <w:t>∆Water (gallons) =</w:t>
      </w:r>
      <w:r w:rsidRPr="00840B6D">
        <w:rPr>
          <w:rFonts w:cstheme="minorHAnsi"/>
          <w:noProof/>
        </w:rPr>
        <w:t xml:space="preserve"> </w:t>
      </w:r>
      <w:del w:id="928" w:author="Samuel Dent" w:date="2015-09-25T06:50:00Z">
        <w:r w:rsidRPr="00840B6D" w:rsidDel="00B968CC">
          <w:rPr>
            <w:rFonts w:cstheme="minorHAnsi"/>
            <w:noProof/>
          </w:rPr>
          <w:delText>(</w:delText>
        </w:r>
      </w:del>
      <w:r w:rsidRPr="00840B6D">
        <w:rPr>
          <w:rFonts w:cstheme="minorHAnsi"/>
          <w:noProof/>
        </w:rPr>
        <w:t>Capacity * (IWFbase - IWFeff)</w:t>
      </w:r>
      <w:del w:id="929" w:author="Samuel Dent" w:date="2015-09-25T06:50:00Z">
        <w:r w:rsidRPr="00840B6D" w:rsidDel="00B968CC">
          <w:rPr>
            <w:rFonts w:cstheme="minorHAnsi"/>
            <w:noProof/>
          </w:rPr>
          <w:delText>)</w:delText>
        </w:r>
      </w:del>
      <w:r w:rsidRPr="00840B6D">
        <w:rPr>
          <w:rFonts w:cstheme="minorHAnsi"/>
          <w:noProof/>
        </w:rPr>
        <w:t xml:space="preserve"> * Ncycles </w:t>
      </w:r>
    </w:p>
    <w:p w14:paraId="782A6FE6" w14:textId="77777777" w:rsidR="00DD72E7" w:rsidRPr="00840B6D" w:rsidRDefault="00DD72E7" w:rsidP="00DD72E7">
      <w:pPr>
        <w:spacing w:after="240"/>
        <w:rPr>
          <w:rFonts w:cstheme="minorHAnsi"/>
          <w:noProof/>
        </w:rPr>
      </w:pPr>
      <w:r w:rsidRPr="00840B6D">
        <w:rPr>
          <w:rFonts w:cstheme="minorHAnsi"/>
          <w:noProof/>
        </w:rPr>
        <w:t>Where</w:t>
      </w:r>
    </w:p>
    <w:p w14:paraId="0F13BB06" w14:textId="77777777" w:rsidR="00DD72E7" w:rsidRPr="00840B6D" w:rsidRDefault="00DD72E7" w:rsidP="00DD72E7">
      <w:pPr>
        <w:spacing w:after="240"/>
        <w:rPr>
          <w:rFonts w:cstheme="minorHAnsi"/>
          <w:noProof/>
        </w:rPr>
      </w:pPr>
      <w:r w:rsidRPr="00840B6D">
        <w:rPr>
          <w:rFonts w:cstheme="minorHAnsi"/>
          <w:noProof/>
        </w:rPr>
        <w:tab/>
        <w:t xml:space="preserve">IWFbase </w:t>
      </w:r>
      <w:r w:rsidRPr="00840B6D">
        <w:rPr>
          <w:rFonts w:cstheme="minorHAnsi"/>
          <w:noProof/>
        </w:rPr>
        <w:tab/>
        <w:t>= Integrated Water Factor of baseline clothes washer</w:t>
      </w:r>
    </w:p>
    <w:p w14:paraId="02FAA163" w14:textId="77777777" w:rsidR="00DD72E7" w:rsidRPr="00840B6D" w:rsidRDefault="00DD72E7" w:rsidP="00DD72E7">
      <w:pPr>
        <w:spacing w:after="240"/>
        <w:rPr>
          <w:rFonts w:cstheme="minorHAnsi"/>
          <w:noProof/>
        </w:rPr>
      </w:pPr>
      <w:r w:rsidRPr="00840B6D">
        <w:rPr>
          <w:rFonts w:cstheme="minorHAnsi"/>
          <w:noProof/>
        </w:rPr>
        <w:tab/>
      </w:r>
      <w:r w:rsidRPr="00840B6D">
        <w:rPr>
          <w:rFonts w:cstheme="minorHAnsi"/>
          <w:noProof/>
        </w:rPr>
        <w:tab/>
      </w:r>
      <w:r w:rsidRPr="00840B6D">
        <w:rPr>
          <w:rFonts w:cstheme="minorHAnsi"/>
          <w:noProof/>
        </w:rPr>
        <w:tab/>
        <w:t>= 5.92</w:t>
      </w:r>
      <w:r w:rsidRPr="00840B6D">
        <w:rPr>
          <w:rFonts w:ascii="Arial" w:hAnsi="Arial"/>
          <w:noProof/>
          <w:vertAlign w:val="superscript"/>
        </w:rPr>
        <w:footnoteReference w:id="28"/>
      </w:r>
    </w:p>
    <w:p w14:paraId="640DFC06" w14:textId="77777777" w:rsidR="00DD72E7" w:rsidRPr="00840B6D" w:rsidRDefault="00DD72E7" w:rsidP="00DD72E7">
      <w:pPr>
        <w:spacing w:after="240"/>
        <w:ind w:left="720"/>
        <w:rPr>
          <w:rFonts w:cstheme="minorHAnsi"/>
          <w:noProof/>
        </w:rPr>
      </w:pPr>
      <w:r w:rsidRPr="00840B6D">
        <w:rPr>
          <w:rFonts w:cstheme="minorHAnsi"/>
          <w:noProof/>
        </w:rPr>
        <w:t xml:space="preserve">IWFeff </w:t>
      </w:r>
      <w:r w:rsidRPr="00840B6D">
        <w:rPr>
          <w:rFonts w:cstheme="minorHAnsi"/>
          <w:noProof/>
        </w:rPr>
        <w:tab/>
      </w:r>
      <w:r w:rsidRPr="00840B6D">
        <w:rPr>
          <w:rFonts w:cstheme="minorHAnsi"/>
          <w:noProof/>
        </w:rPr>
        <w:tab/>
        <w:t>= Water Factor of efficient clothes washer</w:t>
      </w:r>
    </w:p>
    <w:p w14:paraId="078A60B4" w14:textId="77777777" w:rsidR="00DD72E7" w:rsidRPr="00840B6D" w:rsidRDefault="00DD72E7" w:rsidP="00DD72E7">
      <w:pPr>
        <w:spacing w:after="240"/>
        <w:ind w:left="720"/>
        <w:rPr>
          <w:rFonts w:cstheme="minorHAnsi"/>
          <w:noProof/>
        </w:rPr>
      </w:pPr>
      <w:r w:rsidRPr="00840B6D">
        <w:rPr>
          <w:rFonts w:cstheme="minorHAnsi"/>
          <w:noProof/>
        </w:rPr>
        <w:lastRenderedPageBreak/>
        <w:tab/>
      </w:r>
      <w:r w:rsidRPr="00840B6D">
        <w:rPr>
          <w:rFonts w:cstheme="minorHAnsi"/>
          <w:noProof/>
        </w:rPr>
        <w:tab/>
        <w:t xml:space="preserve">= Actual. If unknown assume average values provided below.  </w:t>
      </w:r>
    </w:p>
    <w:p w14:paraId="62ACA0CC" w14:textId="77777777" w:rsidR="00DD72E7" w:rsidRPr="00840B6D" w:rsidRDefault="00DD72E7" w:rsidP="00DD72E7">
      <w:pPr>
        <w:spacing w:after="240"/>
        <w:rPr>
          <w:rFonts w:cstheme="minorHAnsi"/>
          <w:noProof/>
        </w:rPr>
      </w:pPr>
      <w:r w:rsidRPr="00840B6D">
        <w:rPr>
          <w:rFonts w:cstheme="minorHAnsi"/>
          <w:noProof/>
        </w:rPr>
        <w:t>Using the default assumptions provided above, the prescriptive water savings for each efficiency level are presented below:</w:t>
      </w:r>
    </w:p>
    <w:tbl>
      <w:tblPr>
        <w:tblW w:w="52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523"/>
        <w:gridCol w:w="1190"/>
        <w:gridCol w:w="1544"/>
      </w:tblGrid>
      <w:tr w:rsidR="00DD72E7" w:rsidRPr="00387CBD" w14:paraId="45B2EBA5" w14:textId="77777777" w:rsidTr="009C3E5A">
        <w:trPr>
          <w:trHeight w:val="20"/>
          <w:tblHeader/>
          <w:jc w:val="center"/>
        </w:trPr>
        <w:tc>
          <w:tcPr>
            <w:tcW w:w="2523"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13A18FEC" w14:textId="77777777" w:rsidR="00DD72E7" w:rsidRPr="00387CBD" w:rsidRDefault="00DD72E7" w:rsidP="009C3E5A">
            <w:pPr>
              <w:jc w:val="center"/>
              <w:rPr>
                <w:b/>
                <w:color w:val="FFFFFF" w:themeColor="background1"/>
              </w:rPr>
            </w:pPr>
            <w:r w:rsidRPr="00387CBD">
              <w:rPr>
                <w:b/>
                <w:color w:val="FFFFFF" w:themeColor="background1"/>
              </w:rPr>
              <w:t>Efficiency Level</w:t>
            </w:r>
          </w:p>
        </w:tc>
        <w:tc>
          <w:tcPr>
            <w:tcW w:w="11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81B1419" w14:textId="77777777" w:rsidR="00DD72E7" w:rsidRPr="00387CBD" w:rsidRDefault="00DD72E7" w:rsidP="009C3E5A">
            <w:pPr>
              <w:jc w:val="center"/>
              <w:rPr>
                <w:b/>
                <w:color w:val="FFFFFF" w:themeColor="background1"/>
              </w:rPr>
            </w:pPr>
            <w:r w:rsidRPr="00387CBD">
              <w:rPr>
                <w:b/>
                <w:color w:val="FFFFFF" w:themeColor="background1"/>
              </w:rPr>
              <w:t>IWF</w:t>
            </w:r>
            <w:r w:rsidRPr="009C362B">
              <w:rPr>
                <w:b/>
                <w:color w:val="FFFFFF" w:themeColor="background1"/>
                <w:vertAlign w:val="superscript"/>
              </w:rPr>
              <w:footnoteReference w:id="29"/>
            </w:r>
          </w:p>
        </w:tc>
        <w:tc>
          <w:tcPr>
            <w:tcW w:w="154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1DEC1E0" w14:textId="77777777" w:rsidR="00DD72E7" w:rsidRPr="00387CBD" w:rsidRDefault="00DD72E7" w:rsidP="009C3E5A">
            <w:pPr>
              <w:jc w:val="center"/>
              <w:rPr>
                <w:b/>
                <w:color w:val="FFFFFF" w:themeColor="background1"/>
              </w:rPr>
            </w:pPr>
            <w:r w:rsidRPr="00387CBD">
              <w:rPr>
                <w:b/>
                <w:color w:val="FFFFFF" w:themeColor="background1"/>
              </w:rPr>
              <w:t>∆Water</w:t>
            </w:r>
          </w:p>
          <w:p w14:paraId="59C06A17" w14:textId="77777777" w:rsidR="00DD72E7" w:rsidRPr="00387CBD" w:rsidRDefault="00DD72E7" w:rsidP="009C3E5A">
            <w:pPr>
              <w:jc w:val="center"/>
              <w:rPr>
                <w:b/>
                <w:color w:val="FFFFFF" w:themeColor="background1"/>
              </w:rPr>
            </w:pPr>
            <w:r w:rsidRPr="00387CBD">
              <w:rPr>
                <w:b/>
                <w:color w:val="FFFFFF" w:themeColor="background1"/>
              </w:rPr>
              <w:t>(gallons per year)</w:t>
            </w:r>
          </w:p>
        </w:tc>
      </w:tr>
      <w:tr w:rsidR="00DD72E7" w:rsidRPr="00387CBD" w14:paraId="28F671A8" w14:textId="77777777" w:rsidTr="009C3E5A">
        <w:trPr>
          <w:trHeight w:val="20"/>
          <w:jc w:val="center"/>
        </w:trPr>
        <w:tc>
          <w:tcPr>
            <w:tcW w:w="2523"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C06EA03" w14:textId="77777777" w:rsidR="00DD72E7" w:rsidRPr="00387CBD" w:rsidRDefault="00DD72E7" w:rsidP="009C3E5A">
            <w:r w:rsidRPr="00387CBD">
              <w:t>Federal Standard</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04C6376" w14:textId="77777777" w:rsidR="00DD72E7" w:rsidRPr="00387CBD" w:rsidRDefault="00DD72E7" w:rsidP="009C3E5A">
            <w:pPr>
              <w:jc w:val="center"/>
            </w:pPr>
            <w:r w:rsidRPr="00387CBD">
              <w:t>5.92</w:t>
            </w:r>
          </w:p>
        </w:tc>
        <w:tc>
          <w:tcPr>
            <w:tcW w:w="154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906EC5" w14:textId="77777777" w:rsidR="00DD72E7" w:rsidRPr="00387CBD" w:rsidRDefault="00DD72E7" w:rsidP="009C3E5A">
            <w:pPr>
              <w:jc w:val="center"/>
            </w:pPr>
            <w:r w:rsidRPr="00387CBD">
              <w:t>0.0</w:t>
            </w:r>
          </w:p>
        </w:tc>
      </w:tr>
      <w:tr w:rsidR="00DD72E7" w:rsidRPr="00387CBD" w14:paraId="11AA0AB9" w14:textId="77777777" w:rsidTr="009C3E5A">
        <w:trPr>
          <w:trHeight w:val="20"/>
          <w:jc w:val="center"/>
        </w:trPr>
        <w:tc>
          <w:tcPr>
            <w:tcW w:w="2523"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172F7B3" w14:textId="77777777" w:rsidR="00DD72E7" w:rsidRPr="00387CBD" w:rsidRDefault="00DD72E7" w:rsidP="009C3E5A">
            <w:r w:rsidRPr="00387CBD">
              <w:t>ENERGY STAR</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2955450" w14:textId="77777777" w:rsidR="00DD72E7" w:rsidRPr="00387CBD" w:rsidRDefault="00DD72E7" w:rsidP="009C3E5A">
            <w:pPr>
              <w:jc w:val="center"/>
            </w:pPr>
            <w:r w:rsidRPr="00387CBD">
              <w:t>3.93</w:t>
            </w:r>
          </w:p>
        </w:tc>
        <w:tc>
          <w:tcPr>
            <w:tcW w:w="154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5D04313" w14:textId="77777777" w:rsidR="00DD72E7" w:rsidRPr="00387CBD" w:rsidRDefault="00DD72E7" w:rsidP="009C3E5A">
            <w:pPr>
              <w:jc w:val="center"/>
            </w:pPr>
            <w:r w:rsidRPr="00387CBD">
              <w:t>202</w:t>
            </w:r>
            <w:r>
              <w:t>4</w:t>
            </w:r>
          </w:p>
        </w:tc>
      </w:tr>
      <w:tr w:rsidR="00DD72E7" w:rsidRPr="00387CBD" w14:paraId="2780D2DD" w14:textId="77777777" w:rsidTr="009C3E5A">
        <w:trPr>
          <w:trHeight w:val="20"/>
          <w:jc w:val="center"/>
        </w:trPr>
        <w:tc>
          <w:tcPr>
            <w:tcW w:w="2523"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36A0504" w14:textId="77777777" w:rsidR="00DD72E7" w:rsidRPr="00387CBD" w:rsidRDefault="00DD72E7" w:rsidP="009C3E5A">
            <w:r w:rsidRPr="00387CBD">
              <w:t>ENERGY STAR Most Efficient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54F51EE" w14:textId="77777777" w:rsidR="00DD72E7" w:rsidRPr="00387CBD" w:rsidRDefault="00DD72E7" w:rsidP="009C3E5A">
            <w:pPr>
              <w:jc w:val="center"/>
            </w:pPr>
            <w:r w:rsidRPr="00387CBD">
              <w:t>3.21</w:t>
            </w:r>
          </w:p>
        </w:tc>
        <w:tc>
          <w:tcPr>
            <w:tcW w:w="154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F06EB61" w14:textId="77777777" w:rsidR="00DD72E7" w:rsidRPr="00387CBD" w:rsidRDefault="00DD72E7" w:rsidP="009C3E5A">
            <w:pPr>
              <w:jc w:val="center"/>
            </w:pPr>
            <w:r w:rsidRPr="00387CBD">
              <w:t>27</w:t>
            </w:r>
            <w:r>
              <w:t>60</w:t>
            </w:r>
          </w:p>
        </w:tc>
      </w:tr>
    </w:tbl>
    <w:p w14:paraId="14262DF9" w14:textId="77777777" w:rsidR="00DD72E7" w:rsidRPr="00387CBD" w:rsidRDefault="00DD72E7" w:rsidP="00DD72E7">
      <w:pPr>
        <w:keepNext/>
        <w:keepLines/>
        <w:spacing w:before="200"/>
        <w:outlineLvl w:val="5"/>
        <w:rPr>
          <w:rFonts w:eastAsiaTheme="majorEastAsia" w:cstheme="majorBidi"/>
          <w:b/>
          <w:iCs/>
          <w:smallCaps/>
          <w:sz w:val="22"/>
        </w:rPr>
      </w:pPr>
      <w:r w:rsidRPr="00387CBD">
        <w:rPr>
          <w:rFonts w:eastAsiaTheme="majorEastAsia" w:cstheme="majorBidi"/>
          <w:b/>
          <w:iCs/>
          <w:smallCaps/>
          <w:sz w:val="22"/>
        </w:rPr>
        <w:t>Deemed O&amp;M Cost Adjustment Calculation</w:t>
      </w:r>
    </w:p>
    <w:p w14:paraId="17BE5A17" w14:textId="77777777" w:rsidR="00DD72E7" w:rsidRPr="00840B6D" w:rsidRDefault="00DD72E7" w:rsidP="00DD72E7">
      <w:pPr>
        <w:spacing w:after="240"/>
        <w:rPr>
          <w:rFonts w:cstheme="minorHAnsi"/>
        </w:rPr>
      </w:pPr>
      <w:r w:rsidRPr="00840B6D">
        <w:rPr>
          <w:rFonts w:cstheme="minorHAnsi"/>
        </w:rPr>
        <w:t>N/A</w:t>
      </w:r>
    </w:p>
    <w:p w14:paraId="7C92D368" w14:textId="77777777" w:rsidR="00DD72E7" w:rsidRDefault="00DD72E7" w:rsidP="00DD72E7">
      <w:pPr>
        <w:keepNext/>
        <w:keepLines/>
        <w:spacing w:before="200"/>
        <w:jc w:val="left"/>
        <w:outlineLvl w:val="5"/>
        <w:rPr>
          <w:rFonts w:eastAsiaTheme="majorEastAsia" w:cstheme="majorBidi"/>
          <w:b/>
          <w:iCs/>
          <w:smallCaps/>
          <w:sz w:val="22"/>
        </w:rPr>
      </w:pPr>
      <w:r w:rsidRPr="00387CBD">
        <w:rPr>
          <w:rFonts w:eastAsiaTheme="majorEastAsia" w:cstheme="majorBidi"/>
          <w:b/>
          <w:iCs/>
          <w:smallCaps/>
          <w:sz w:val="22"/>
        </w:rPr>
        <w:t>Measure Code: RS-APL-ESCL-</w:t>
      </w:r>
      <w:del w:id="932" w:author="Samuel Dent" w:date="2015-09-25T06:50:00Z">
        <w:r w:rsidRPr="00387CBD" w:rsidDel="00B968CC">
          <w:rPr>
            <w:rFonts w:eastAsiaTheme="majorEastAsia" w:cstheme="majorBidi"/>
            <w:b/>
            <w:iCs/>
            <w:smallCaps/>
            <w:sz w:val="22"/>
          </w:rPr>
          <w:delText>V03</w:delText>
        </w:r>
      </w:del>
      <w:ins w:id="933" w:author="Samuel Dent" w:date="2015-09-25T06:50:00Z">
        <w:r w:rsidRPr="00387CBD">
          <w:rPr>
            <w:rFonts w:eastAsiaTheme="majorEastAsia" w:cstheme="majorBidi"/>
            <w:b/>
            <w:iCs/>
            <w:smallCaps/>
            <w:sz w:val="22"/>
          </w:rPr>
          <w:t>V0</w:t>
        </w:r>
        <w:r>
          <w:rPr>
            <w:rFonts w:eastAsiaTheme="majorEastAsia" w:cstheme="majorBidi"/>
            <w:b/>
            <w:iCs/>
            <w:smallCaps/>
            <w:sz w:val="22"/>
          </w:rPr>
          <w:t>4</w:t>
        </w:r>
      </w:ins>
      <w:r w:rsidRPr="00387CBD">
        <w:rPr>
          <w:rFonts w:eastAsiaTheme="majorEastAsia" w:cstheme="majorBidi"/>
          <w:b/>
          <w:iCs/>
          <w:smallCaps/>
          <w:sz w:val="22"/>
        </w:rPr>
        <w:t>-</w:t>
      </w:r>
      <w:del w:id="934" w:author="Samuel Dent" w:date="2015-09-25T06:50:00Z">
        <w:r w:rsidRPr="00387CBD" w:rsidDel="00B968CC">
          <w:rPr>
            <w:rFonts w:eastAsiaTheme="majorEastAsia" w:cstheme="majorBidi"/>
            <w:b/>
            <w:iCs/>
            <w:smallCaps/>
            <w:sz w:val="22"/>
          </w:rPr>
          <w:delText>150601</w:delText>
        </w:r>
      </w:del>
      <w:ins w:id="935" w:author="Samuel Dent" w:date="2015-09-25T06:50:00Z">
        <w:r w:rsidRPr="00387CBD">
          <w:rPr>
            <w:rFonts w:eastAsiaTheme="majorEastAsia" w:cstheme="majorBidi"/>
            <w:b/>
            <w:iCs/>
            <w:smallCaps/>
            <w:sz w:val="22"/>
          </w:rPr>
          <w:t>1</w:t>
        </w:r>
        <w:r>
          <w:rPr>
            <w:rFonts w:eastAsiaTheme="majorEastAsia" w:cstheme="majorBidi"/>
            <w:b/>
            <w:iCs/>
            <w:smallCaps/>
            <w:sz w:val="22"/>
          </w:rPr>
          <w:t>6</w:t>
        </w:r>
        <w:r w:rsidRPr="00387CBD">
          <w:rPr>
            <w:rFonts w:eastAsiaTheme="majorEastAsia" w:cstheme="majorBidi"/>
            <w:b/>
            <w:iCs/>
            <w:smallCaps/>
            <w:sz w:val="22"/>
          </w:rPr>
          <w:t>0601</w:t>
        </w:r>
      </w:ins>
    </w:p>
    <w:p w14:paraId="27C53FAF" w14:textId="77777777" w:rsidR="00F83B3F" w:rsidRDefault="00F83B3F" w:rsidP="00F83B3F"/>
    <w:p w14:paraId="5528DCA3" w14:textId="77777777" w:rsidR="00F83B3F" w:rsidRPr="00F83B3F" w:rsidRDefault="00F83B3F" w:rsidP="00F83B3F">
      <w:pPr>
        <w:sectPr w:rsidR="00F83B3F" w:rsidRPr="00F83B3F">
          <w:headerReference w:type="default" r:id="rId16"/>
          <w:pgSz w:w="12240" w:h="15840"/>
          <w:pgMar w:top="1440" w:right="1440" w:bottom="1440" w:left="1440" w:header="720" w:footer="720" w:gutter="0"/>
          <w:cols w:space="720"/>
          <w:docGrid w:linePitch="360"/>
        </w:sectPr>
      </w:pPr>
    </w:p>
    <w:p w14:paraId="1BA53EAC" w14:textId="77777777" w:rsidR="00841F99" w:rsidRPr="000B7BB6" w:rsidRDefault="00841F99" w:rsidP="00841F99">
      <w:pPr>
        <w:pStyle w:val="Heading3"/>
      </w:pPr>
      <w:bookmarkStart w:id="936" w:name="_Toc437855967"/>
      <w:bookmarkStart w:id="937" w:name="_Toc319489357"/>
      <w:bookmarkStart w:id="938" w:name="_Toc319662628"/>
      <w:bookmarkStart w:id="939" w:name="_Ref325427467"/>
      <w:bookmarkStart w:id="940" w:name="_Ref325427473"/>
      <w:bookmarkStart w:id="941" w:name="_Ref325427591"/>
      <w:bookmarkStart w:id="942" w:name="_Ref325427595"/>
      <w:bookmarkStart w:id="943" w:name="_Toc333219070"/>
      <w:bookmarkStart w:id="944" w:name="_Toc437592952"/>
      <w:bookmarkStart w:id="945" w:name="_Toc441217019"/>
      <w:r w:rsidRPr="000B7BB6">
        <w:lastRenderedPageBreak/>
        <w:t>ENERGY STAR Dehumidifier</w:t>
      </w:r>
      <w:bookmarkEnd w:id="936"/>
      <w:bookmarkEnd w:id="937"/>
      <w:bookmarkEnd w:id="938"/>
      <w:bookmarkEnd w:id="939"/>
      <w:bookmarkEnd w:id="940"/>
      <w:bookmarkEnd w:id="941"/>
      <w:bookmarkEnd w:id="942"/>
      <w:bookmarkEnd w:id="943"/>
      <w:bookmarkEnd w:id="944"/>
      <w:bookmarkEnd w:id="945"/>
      <w:r w:rsidRPr="000B7BB6">
        <w:t xml:space="preserve"> </w:t>
      </w:r>
    </w:p>
    <w:p w14:paraId="2D61FDB7" w14:textId="77777777" w:rsidR="00DB41AA" w:rsidRPr="000B7BB6" w:rsidRDefault="00DB41AA" w:rsidP="00DB41AA">
      <w:pPr>
        <w:pStyle w:val="Heading6"/>
      </w:pPr>
      <w:r w:rsidRPr="00B41203">
        <w:t xml:space="preserve">Description </w:t>
      </w:r>
    </w:p>
    <w:p w14:paraId="234F15EC" w14:textId="77777777" w:rsidR="00DB41AA" w:rsidRPr="00A05FC2" w:rsidRDefault="00DB41AA" w:rsidP="00DB41AA">
      <w:pPr>
        <w:rPr>
          <w:rFonts w:cstheme="minorHAnsi"/>
        </w:rPr>
      </w:pPr>
      <w:r w:rsidRPr="00A05FC2">
        <w:rPr>
          <w:rFonts w:cstheme="minorHAnsi"/>
        </w:rPr>
        <w:t xml:space="preserve">A dehumidifier meeting the minimum qualifying efficiency standard established by the current ENERGY STAR </w:t>
      </w:r>
      <w:del w:id="946" w:author="Samuel Dent" w:date="2015-09-24T08:19:00Z">
        <w:r w:rsidRPr="00A05FC2" w:rsidDel="006868A8">
          <w:rPr>
            <w:rFonts w:cstheme="minorHAnsi"/>
          </w:rPr>
          <w:delText>(</w:delText>
        </w:r>
      </w:del>
      <w:r w:rsidRPr="00A05FC2">
        <w:rPr>
          <w:rFonts w:cstheme="minorHAnsi"/>
        </w:rPr>
        <w:t xml:space="preserve">Version </w:t>
      </w:r>
      <w:del w:id="947" w:author="Samuel Dent" w:date="2015-09-24T08:18:00Z">
        <w:r w:rsidRPr="00A05FC2" w:rsidDel="006868A8">
          <w:rPr>
            <w:rFonts w:cstheme="minorHAnsi"/>
          </w:rPr>
          <w:delText xml:space="preserve">2.1 or </w:delText>
        </w:r>
      </w:del>
      <w:r w:rsidRPr="00A05FC2">
        <w:rPr>
          <w:rFonts w:cstheme="minorHAnsi"/>
        </w:rPr>
        <w:t>3.0</w:t>
      </w:r>
      <w:ins w:id="948" w:author="Samuel Dent" w:date="2015-09-24T08:19:00Z">
        <w:r>
          <w:rPr>
            <w:rFonts w:cstheme="minorHAnsi"/>
          </w:rPr>
          <w:t xml:space="preserve"> (effective 10/1/2012</w:t>
        </w:r>
      </w:ins>
      <w:r w:rsidRPr="00A05FC2">
        <w:rPr>
          <w:rFonts w:cstheme="minorHAnsi"/>
        </w:rPr>
        <w:t>)</w:t>
      </w:r>
      <w:del w:id="949" w:author="Samuel Dent" w:date="2015-09-24T08:19:00Z">
        <w:r w:rsidRPr="00931B9F" w:rsidDel="006868A8">
          <w:rPr>
            <w:rStyle w:val="FootnoteReference"/>
          </w:rPr>
          <w:footnoteReference w:id="30"/>
        </w:r>
        <w:r w:rsidRPr="00A05FC2" w:rsidDel="006868A8">
          <w:rPr>
            <w:rFonts w:cstheme="minorHAnsi"/>
          </w:rPr>
          <w:delText xml:space="preserve"> </w:delText>
        </w:r>
      </w:del>
      <w:r w:rsidRPr="00A05FC2">
        <w:rPr>
          <w:rFonts w:cstheme="minorHAnsi"/>
        </w:rPr>
        <w:t>is purchased and installed in a residential setting in place of a unit that meets the minimum federal standard efficiency.</w:t>
      </w:r>
    </w:p>
    <w:p w14:paraId="2C08BA4E" w14:textId="77777777" w:rsidR="00DB41AA" w:rsidRPr="000B7BB6" w:rsidRDefault="00DB41AA" w:rsidP="00DB41AA">
      <w:pPr>
        <w:widowControl/>
        <w:jc w:val="left"/>
        <w:rPr>
          <w:rFonts w:cstheme="minorHAnsi"/>
          <w:szCs w:val="20"/>
        </w:rPr>
      </w:pPr>
      <w:r w:rsidRPr="000B7BB6">
        <w:rPr>
          <w:rFonts w:cstheme="minorHAnsi"/>
          <w:szCs w:val="20"/>
        </w:rPr>
        <w:t xml:space="preserve">This measure was developed to be applicable to the following program types:  TOS, NC.  </w:t>
      </w:r>
    </w:p>
    <w:p w14:paraId="65E00552" w14:textId="77777777" w:rsidR="00DB41AA" w:rsidRPr="000B7BB6" w:rsidRDefault="00DB41AA" w:rsidP="00DB41AA">
      <w:pPr>
        <w:widowControl/>
        <w:jc w:val="left"/>
        <w:rPr>
          <w:rFonts w:cstheme="minorHAnsi"/>
          <w:szCs w:val="20"/>
        </w:rPr>
      </w:pPr>
      <w:r w:rsidRPr="000B7BB6">
        <w:rPr>
          <w:rFonts w:cstheme="minorHAnsi"/>
          <w:szCs w:val="20"/>
        </w:rPr>
        <w:t>If applied to other program types, the measure savings should be verified.</w:t>
      </w:r>
    </w:p>
    <w:p w14:paraId="5E390376" w14:textId="77777777" w:rsidR="00DB41AA" w:rsidRPr="000B7BB6" w:rsidRDefault="00DB41AA" w:rsidP="00DB41AA">
      <w:pPr>
        <w:pStyle w:val="Heading6"/>
      </w:pPr>
      <w:r w:rsidRPr="00B41203">
        <w:t xml:space="preserve">Definition of Efficient Equipment </w:t>
      </w:r>
    </w:p>
    <w:p w14:paraId="4C46BC8E" w14:textId="77777777" w:rsidR="00DB41AA" w:rsidRPr="00A05FC2" w:rsidDel="006868A8" w:rsidRDefault="00DB41AA" w:rsidP="00DB41AA">
      <w:pPr>
        <w:rPr>
          <w:del w:id="952" w:author="Samuel Dent" w:date="2015-09-24T08:19:00Z"/>
          <w:rFonts w:cstheme="minorHAnsi"/>
        </w:rPr>
      </w:pPr>
      <w:r w:rsidRPr="00A05FC2">
        <w:rPr>
          <w:rFonts w:cstheme="minorHAnsi"/>
        </w:rPr>
        <w:t>To qualify for this measure, the new dehumidifier must meet the ENERGY STAR standards as defined below:</w:t>
      </w:r>
    </w:p>
    <w:p w14:paraId="50BC62A2" w14:textId="77777777" w:rsidR="00DB41AA" w:rsidRPr="00A05FC2" w:rsidDel="006868A8" w:rsidRDefault="00DB41AA" w:rsidP="00DB41AA">
      <w:pPr>
        <w:rPr>
          <w:del w:id="953" w:author="Samuel Dent" w:date="2015-09-24T08:19:00Z"/>
          <w:rFonts w:cstheme="minorHAnsi"/>
        </w:rPr>
      </w:pPr>
      <w:del w:id="954" w:author="Samuel Dent" w:date="2015-09-24T08:19:00Z">
        <w:r w:rsidRPr="00A05FC2" w:rsidDel="006868A8">
          <w:rPr>
            <w:rFonts w:cstheme="minorHAnsi"/>
          </w:rPr>
          <w:delText>Until 9/30/2012:</w:delText>
        </w:r>
      </w:del>
    </w:p>
    <w:tbl>
      <w:tblPr>
        <w:tblW w:w="5670" w:type="dxa"/>
        <w:jc w:val="center"/>
        <w:tblLook w:val="0000" w:firstRow="0" w:lastRow="0" w:firstColumn="0" w:lastColumn="0" w:noHBand="0" w:noVBand="0"/>
      </w:tblPr>
      <w:tblGrid>
        <w:gridCol w:w="2530"/>
        <w:gridCol w:w="3140"/>
      </w:tblGrid>
      <w:tr w:rsidR="00DB41AA" w:rsidRPr="00A05FC2" w:rsidDel="006868A8" w14:paraId="4FB9AC63" w14:textId="77777777" w:rsidTr="009C3E5A">
        <w:trPr>
          <w:trHeight w:val="637"/>
          <w:jc w:val="center"/>
          <w:del w:id="955" w:author="Samuel Dent" w:date="2015-09-24T08:19:00Z"/>
        </w:trPr>
        <w:tc>
          <w:tcPr>
            <w:tcW w:w="2530"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bottom"/>
          </w:tcPr>
          <w:p w14:paraId="6620D2E4" w14:textId="77777777" w:rsidR="00DB41AA" w:rsidRPr="000B7BB6" w:rsidDel="006868A8" w:rsidRDefault="00DB41AA" w:rsidP="009C3E5A">
            <w:pPr>
              <w:jc w:val="center"/>
              <w:rPr>
                <w:del w:id="956" w:author="Samuel Dent" w:date="2015-09-24T08:19:00Z"/>
                <w:rFonts w:cstheme="minorHAnsi"/>
                <w:b/>
                <w:color w:val="FFFFFF" w:themeColor="background1"/>
                <w:szCs w:val="20"/>
              </w:rPr>
            </w:pPr>
            <w:del w:id="957" w:author="Samuel Dent" w:date="2015-09-24T08:19:00Z">
              <w:r w:rsidRPr="000B7BB6" w:rsidDel="006868A8">
                <w:rPr>
                  <w:rFonts w:cstheme="minorHAnsi"/>
                  <w:b/>
                  <w:color w:val="FFFFFF" w:themeColor="background1"/>
                  <w:szCs w:val="20"/>
                </w:rPr>
                <w:delText>Capacity</w:delText>
              </w:r>
            </w:del>
          </w:p>
          <w:p w14:paraId="14476034" w14:textId="77777777" w:rsidR="00DB41AA" w:rsidRPr="000B7BB6" w:rsidDel="006868A8" w:rsidRDefault="00DB41AA" w:rsidP="009C3E5A">
            <w:pPr>
              <w:jc w:val="center"/>
              <w:rPr>
                <w:del w:id="958" w:author="Samuel Dent" w:date="2015-09-24T08:19:00Z"/>
                <w:rFonts w:cstheme="minorHAnsi"/>
                <w:b/>
                <w:color w:val="FFFFFF" w:themeColor="background1"/>
                <w:szCs w:val="20"/>
              </w:rPr>
            </w:pPr>
            <w:del w:id="959" w:author="Samuel Dent" w:date="2015-09-24T08:19:00Z">
              <w:r w:rsidRPr="000B7BB6" w:rsidDel="006868A8">
                <w:rPr>
                  <w:rFonts w:cstheme="minorHAnsi"/>
                  <w:b/>
                  <w:color w:val="FFFFFF" w:themeColor="background1"/>
                  <w:szCs w:val="20"/>
                </w:rPr>
                <w:delText>(pints/day)</w:delText>
              </w:r>
            </w:del>
          </w:p>
        </w:tc>
        <w:tc>
          <w:tcPr>
            <w:tcW w:w="3140" w:type="dxa"/>
            <w:tcBorders>
              <w:top w:val="single" w:sz="8" w:space="0" w:color="auto"/>
              <w:left w:val="nil"/>
              <w:bottom w:val="single" w:sz="8" w:space="0" w:color="auto"/>
              <w:right w:val="single" w:sz="8" w:space="0" w:color="auto"/>
            </w:tcBorders>
            <w:shd w:val="clear" w:color="auto" w:fill="7F7F7F" w:themeFill="text1" w:themeFillTint="80"/>
            <w:vAlign w:val="bottom"/>
          </w:tcPr>
          <w:p w14:paraId="11426989" w14:textId="77777777" w:rsidR="00DB41AA" w:rsidRPr="000B7BB6" w:rsidDel="006868A8" w:rsidRDefault="00DB41AA" w:rsidP="009C3E5A">
            <w:pPr>
              <w:jc w:val="center"/>
              <w:rPr>
                <w:del w:id="960" w:author="Samuel Dent" w:date="2015-09-24T08:19:00Z"/>
                <w:rFonts w:cstheme="minorHAnsi"/>
                <w:b/>
                <w:color w:val="FFFFFF" w:themeColor="background1"/>
                <w:szCs w:val="20"/>
              </w:rPr>
            </w:pPr>
            <w:del w:id="961" w:author="Samuel Dent" w:date="2015-09-24T08:19:00Z">
              <w:r w:rsidRPr="000B7BB6" w:rsidDel="006868A8">
                <w:rPr>
                  <w:rFonts w:cstheme="minorHAnsi"/>
                  <w:b/>
                  <w:color w:val="FFFFFF" w:themeColor="background1"/>
                  <w:szCs w:val="20"/>
                </w:rPr>
                <w:delText>ENERGY STAR Criteria</w:delText>
              </w:r>
            </w:del>
          </w:p>
          <w:p w14:paraId="3BD75A8D" w14:textId="77777777" w:rsidR="00DB41AA" w:rsidRPr="000B7BB6" w:rsidDel="006868A8" w:rsidRDefault="00DB41AA" w:rsidP="009C3E5A">
            <w:pPr>
              <w:jc w:val="center"/>
              <w:rPr>
                <w:del w:id="962" w:author="Samuel Dent" w:date="2015-09-24T08:19:00Z"/>
                <w:rFonts w:cstheme="minorHAnsi"/>
                <w:b/>
                <w:color w:val="FFFFFF" w:themeColor="background1"/>
                <w:szCs w:val="20"/>
              </w:rPr>
            </w:pPr>
            <w:del w:id="963" w:author="Samuel Dent" w:date="2015-09-24T08:19:00Z">
              <w:r w:rsidRPr="000B7BB6" w:rsidDel="006868A8">
                <w:rPr>
                  <w:rFonts w:cstheme="minorHAnsi"/>
                  <w:b/>
                  <w:color w:val="FFFFFF" w:themeColor="background1"/>
                  <w:szCs w:val="20"/>
                </w:rPr>
                <w:delText>(L/kWh)</w:delText>
              </w:r>
            </w:del>
          </w:p>
        </w:tc>
      </w:tr>
      <w:tr w:rsidR="00DB41AA" w:rsidRPr="00A05FC2" w:rsidDel="006868A8" w14:paraId="3A834B17" w14:textId="77777777" w:rsidTr="009C3E5A">
        <w:trPr>
          <w:trHeight w:val="160"/>
          <w:jc w:val="center"/>
          <w:del w:id="964" w:author="Samuel Dent" w:date="2015-09-24T08:19:00Z"/>
        </w:trPr>
        <w:tc>
          <w:tcPr>
            <w:tcW w:w="2530" w:type="dxa"/>
            <w:tcBorders>
              <w:top w:val="nil"/>
              <w:left w:val="single" w:sz="8" w:space="0" w:color="auto"/>
              <w:bottom w:val="single" w:sz="8" w:space="0" w:color="auto"/>
              <w:right w:val="single" w:sz="8" w:space="0" w:color="auto"/>
            </w:tcBorders>
            <w:shd w:val="clear" w:color="auto" w:fill="auto"/>
          </w:tcPr>
          <w:p w14:paraId="211731A7" w14:textId="77777777" w:rsidR="00DB41AA" w:rsidRPr="00A05FC2" w:rsidDel="006868A8" w:rsidRDefault="00DB41AA" w:rsidP="009C3E5A">
            <w:pPr>
              <w:pStyle w:val="TableText"/>
              <w:rPr>
                <w:del w:id="965" w:author="Samuel Dent" w:date="2015-09-24T08:19:00Z"/>
              </w:rPr>
            </w:pPr>
            <w:del w:id="966" w:author="Samuel Dent" w:date="2015-09-24T08:19:00Z">
              <w:r w:rsidRPr="00A05FC2" w:rsidDel="006868A8">
                <w:delText>≤25</w:delText>
              </w:r>
            </w:del>
          </w:p>
        </w:tc>
        <w:tc>
          <w:tcPr>
            <w:tcW w:w="3140" w:type="dxa"/>
            <w:tcBorders>
              <w:top w:val="nil"/>
              <w:left w:val="nil"/>
              <w:bottom w:val="single" w:sz="8" w:space="0" w:color="auto"/>
              <w:right w:val="single" w:sz="8" w:space="0" w:color="auto"/>
            </w:tcBorders>
            <w:shd w:val="clear" w:color="auto" w:fill="auto"/>
          </w:tcPr>
          <w:p w14:paraId="11D8856C" w14:textId="77777777" w:rsidR="00DB41AA" w:rsidRPr="00A05FC2" w:rsidDel="006868A8" w:rsidRDefault="00DB41AA" w:rsidP="009C3E5A">
            <w:pPr>
              <w:pStyle w:val="TableText"/>
              <w:rPr>
                <w:del w:id="967" w:author="Samuel Dent" w:date="2015-09-24T08:19:00Z"/>
              </w:rPr>
            </w:pPr>
            <w:del w:id="968" w:author="Samuel Dent" w:date="2015-09-24T08:19:00Z">
              <w:r w:rsidRPr="00A05FC2" w:rsidDel="006868A8">
                <w:delText>≥1.20</w:delText>
              </w:r>
            </w:del>
          </w:p>
        </w:tc>
      </w:tr>
      <w:tr w:rsidR="00DB41AA" w:rsidRPr="00A05FC2" w:rsidDel="006868A8" w14:paraId="27272D6B" w14:textId="77777777" w:rsidTr="009C3E5A">
        <w:trPr>
          <w:trHeight w:val="232"/>
          <w:jc w:val="center"/>
          <w:del w:id="969" w:author="Samuel Dent" w:date="2015-09-24T08:19:00Z"/>
        </w:trPr>
        <w:tc>
          <w:tcPr>
            <w:tcW w:w="2530" w:type="dxa"/>
            <w:tcBorders>
              <w:top w:val="nil"/>
              <w:left w:val="single" w:sz="8" w:space="0" w:color="auto"/>
              <w:bottom w:val="single" w:sz="8" w:space="0" w:color="auto"/>
              <w:right w:val="single" w:sz="8" w:space="0" w:color="auto"/>
            </w:tcBorders>
            <w:shd w:val="clear" w:color="auto" w:fill="auto"/>
          </w:tcPr>
          <w:p w14:paraId="59E47670" w14:textId="77777777" w:rsidR="00DB41AA" w:rsidRPr="00A05FC2" w:rsidDel="006868A8" w:rsidRDefault="00DB41AA" w:rsidP="009C3E5A">
            <w:pPr>
              <w:pStyle w:val="TableText"/>
              <w:rPr>
                <w:del w:id="970" w:author="Samuel Dent" w:date="2015-09-24T08:19:00Z"/>
              </w:rPr>
            </w:pPr>
            <w:del w:id="971" w:author="Samuel Dent" w:date="2015-09-24T08:19:00Z">
              <w:r w:rsidRPr="00A05FC2" w:rsidDel="006868A8">
                <w:delText>&gt; 25 to ≤35</w:delText>
              </w:r>
            </w:del>
          </w:p>
        </w:tc>
        <w:tc>
          <w:tcPr>
            <w:tcW w:w="3140" w:type="dxa"/>
            <w:tcBorders>
              <w:top w:val="nil"/>
              <w:left w:val="nil"/>
              <w:bottom w:val="single" w:sz="8" w:space="0" w:color="auto"/>
              <w:right w:val="single" w:sz="8" w:space="0" w:color="auto"/>
            </w:tcBorders>
            <w:shd w:val="clear" w:color="auto" w:fill="auto"/>
          </w:tcPr>
          <w:p w14:paraId="2CA092A9" w14:textId="77777777" w:rsidR="00DB41AA" w:rsidRPr="00A05FC2" w:rsidDel="006868A8" w:rsidRDefault="00DB41AA" w:rsidP="009C3E5A">
            <w:pPr>
              <w:pStyle w:val="TableText"/>
              <w:rPr>
                <w:del w:id="972" w:author="Samuel Dent" w:date="2015-09-24T08:19:00Z"/>
              </w:rPr>
            </w:pPr>
            <w:del w:id="973" w:author="Samuel Dent" w:date="2015-09-24T08:19:00Z">
              <w:r w:rsidRPr="00A05FC2" w:rsidDel="006868A8">
                <w:delText>≥1.40</w:delText>
              </w:r>
            </w:del>
          </w:p>
        </w:tc>
      </w:tr>
      <w:tr w:rsidR="00DB41AA" w:rsidRPr="00A05FC2" w:rsidDel="006868A8" w14:paraId="637F2535" w14:textId="77777777" w:rsidTr="009C3E5A">
        <w:trPr>
          <w:trHeight w:val="169"/>
          <w:jc w:val="center"/>
          <w:del w:id="974" w:author="Samuel Dent" w:date="2015-09-24T08:19:00Z"/>
        </w:trPr>
        <w:tc>
          <w:tcPr>
            <w:tcW w:w="2530" w:type="dxa"/>
            <w:tcBorders>
              <w:top w:val="nil"/>
              <w:left w:val="single" w:sz="8" w:space="0" w:color="auto"/>
              <w:bottom w:val="single" w:sz="8" w:space="0" w:color="auto"/>
              <w:right w:val="single" w:sz="8" w:space="0" w:color="auto"/>
            </w:tcBorders>
            <w:shd w:val="clear" w:color="auto" w:fill="auto"/>
          </w:tcPr>
          <w:p w14:paraId="25063B6A" w14:textId="77777777" w:rsidR="00DB41AA" w:rsidRPr="00A05FC2" w:rsidDel="006868A8" w:rsidRDefault="00DB41AA" w:rsidP="009C3E5A">
            <w:pPr>
              <w:pStyle w:val="TableText"/>
              <w:rPr>
                <w:del w:id="975" w:author="Samuel Dent" w:date="2015-09-24T08:19:00Z"/>
              </w:rPr>
            </w:pPr>
            <w:del w:id="976" w:author="Samuel Dent" w:date="2015-09-24T08:19:00Z">
              <w:r w:rsidRPr="00A05FC2" w:rsidDel="006868A8">
                <w:delText>&gt; 35 to ≤45</w:delText>
              </w:r>
            </w:del>
          </w:p>
        </w:tc>
        <w:tc>
          <w:tcPr>
            <w:tcW w:w="3140" w:type="dxa"/>
            <w:tcBorders>
              <w:top w:val="nil"/>
              <w:left w:val="nil"/>
              <w:bottom w:val="single" w:sz="8" w:space="0" w:color="auto"/>
              <w:right w:val="single" w:sz="8" w:space="0" w:color="auto"/>
            </w:tcBorders>
            <w:shd w:val="clear" w:color="auto" w:fill="auto"/>
          </w:tcPr>
          <w:p w14:paraId="7B22074E" w14:textId="77777777" w:rsidR="00DB41AA" w:rsidRPr="00A05FC2" w:rsidDel="006868A8" w:rsidRDefault="00DB41AA" w:rsidP="009C3E5A">
            <w:pPr>
              <w:pStyle w:val="TableText"/>
              <w:rPr>
                <w:del w:id="977" w:author="Samuel Dent" w:date="2015-09-24T08:19:00Z"/>
              </w:rPr>
            </w:pPr>
            <w:del w:id="978" w:author="Samuel Dent" w:date="2015-09-24T08:19:00Z">
              <w:r w:rsidRPr="00A05FC2" w:rsidDel="006868A8">
                <w:delText>≥1.50</w:delText>
              </w:r>
            </w:del>
          </w:p>
        </w:tc>
      </w:tr>
      <w:tr w:rsidR="00DB41AA" w:rsidRPr="00A05FC2" w:rsidDel="006868A8" w14:paraId="505C42C3" w14:textId="77777777" w:rsidTr="009C3E5A">
        <w:trPr>
          <w:trHeight w:val="115"/>
          <w:jc w:val="center"/>
          <w:del w:id="979" w:author="Samuel Dent" w:date="2015-09-24T08:19:00Z"/>
        </w:trPr>
        <w:tc>
          <w:tcPr>
            <w:tcW w:w="2530" w:type="dxa"/>
            <w:tcBorders>
              <w:top w:val="nil"/>
              <w:left w:val="single" w:sz="8" w:space="0" w:color="auto"/>
              <w:bottom w:val="single" w:sz="8" w:space="0" w:color="auto"/>
              <w:right w:val="single" w:sz="8" w:space="0" w:color="auto"/>
            </w:tcBorders>
            <w:shd w:val="clear" w:color="auto" w:fill="auto"/>
          </w:tcPr>
          <w:p w14:paraId="1FC3556C" w14:textId="77777777" w:rsidR="00DB41AA" w:rsidRPr="00A05FC2" w:rsidDel="006868A8" w:rsidRDefault="00DB41AA" w:rsidP="009C3E5A">
            <w:pPr>
              <w:pStyle w:val="TableText"/>
              <w:rPr>
                <w:del w:id="980" w:author="Samuel Dent" w:date="2015-09-24T08:19:00Z"/>
              </w:rPr>
            </w:pPr>
            <w:del w:id="981" w:author="Samuel Dent" w:date="2015-09-24T08:19:00Z">
              <w:r w:rsidRPr="00A05FC2" w:rsidDel="006868A8">
                <w:delText>&gt; 45 to ≤ 54</w:delText>
              </w:r>
            </w:del>
          </w:p>
        </w:tc>
        <w:tc>
          <w:tcPr>
            <w:tcW w:w="3140" w:type="dxa"/>
            <w:tcBorders>
              <w:top w:val="nil"/>
              <w:left w:val="nil"/>
              <w:bottom w:val="single" w:sz="8" w:space="0" w:color="auto"/>
              <w:right w:val="single" w:sz="8" w:space="0" w:color="auto"/>
            </w:tcBorders>
            <w:shd w:val="clear" w:color="auto" w:fill="auto"/>
          </w:tcPr>
          <w:p w14:paraId="23B0CAAE" w14:textId="77777777" w:rsidR="00DB41AA" w:rsidRPr="00A05FC2" w:rsidDel="006868A8" w:rsidRDefault="00DB41AA" w:rsidP="009C3E5A">
            <w:pPr>
              <w:pStyle w:val="TableText"/>
              <w:rPr>
                <w:del w:id="982" w:author="Samuel Dent" w:date="2015-09-24T08:19:00Z"/>
              </w:rPr>
            </w:pPr>
            <w:del w:id="983" w:author="Samuel Dent" w:date="2015-09-24T08:19:00Z">
              <w:r w:rsidRPr="00A05FC2" w:rsidDel="006868A8">
                <w:delText>≥1.60</w:delText>
              </w:r>
            </w:del>
          </w:p>
        </w:tc>
      </w:tr>
      <w:tr w:rsidR="00DB41AA" w:rsidRPr="00A05FC2" w:rsidDel="006868A8" w14:paraId="2C908DAD" w14:textId="77777777" w:rsidTr="009C3E5A">
        <w:trPr>
          <w:trHeight w:val="250"/>
          <w:jc w:val="center"/>
          <w:del w:id="984" w:author="Samuel Dent" w:date="2015-09-24T08:19:00Z"/>
        </w:trPr>
        <w:tc>
          <w:tcPr>
            <w:tcW w:w="2530" w:type="dxa"/>
            <w:tcBorders>
              <w:top w:val="nil"/>
              <w:left w:val="single" w:sz="8" w:space="0" w:color="auto"/>
              <w:bottom w:val="single" w:sz="8" w:space="0" w:color="auto"/>
              <w:right w:val="single" w:sz="8" w:space="0" w:color="auto"/>
            </w:tcBorders>
            <w:shd w:val="clear" w:color="auto" w:fill="auto"/>
          </w:tcPr>
          <w:p w14:paraId="7E7A0C9A" w14:textId="77777777" w:rsidR="00DB41AA" w:rsidRPr="00A05FC2" w:rsidDel="006868A8" w:rsidRDefault="00DB41AA" w:rsidP="009C3E5A">
            <w:pPr>
              <w:pStyle w:val="TableText"/>
              <w:rPr>
                <w:del w:id="985" w:author="Samuel Dent" w:date="2015-09-24T08:19:00Z"/>
              </w:rPr>
            </w:pPr>
            <w:del w:id="986" w:author="Samuel Dent" w:date="2015-09-24T08:19:00Z">
              <w:r w:rsidRPr="00A05FC2" w:rsidDel="006868A8">
                <w:delText>&gt; 54 to ≤ 75</w:delText>
              </w:r>
            </w:del>
          </w:p>
        </w:tc>
        <w:tc>
          <w:tcPr>
            <w:tcW w:w="3140" w:type="dxa"/>
            <w:tcBorders>
              <w:top w:val="nil"/>
              <w:left w:val="nil"/>
              <w:bottom w:val="single" w:sz="8" w:space="0" w:color="auto"/>
              <w:right w:val="single" w:sz="8" w:space="0" w:color="auto"/>
            </w:tcBorders>
            <w:shd w:val="clear" w:color="auto" w:fill="auto"/>
          </w:tcPr>
          <w:p w14:paraId="2B426104" w14:textId="77777777" w:rsidR="00DB41AA" w:rsidRPr="00A05FC2" w:rsidDel="006868A8" w:rsidRDefault="00DB41AA" w:rsidP="009C3E5A">
            <w:pPr>
              <w:pStyle w:val="TableText"/>
              <w:rPr>
                <w:del w:id="987" w:author="Samuel Dent" w:date="2015-09-24T08:19:00Z"/>
              </w:rPr>
            </w:pPr>
            <w:del w:id="988" w:author="Samuel Dent" w:date="2015-09-24T08:19:00Z">
              <w:r w:rsidRPr="00A05FC2" w:rsidDel="006868A8">
                <w:delText>≥1.80</w:delText>
              </w:r>
            </w:del>
          </w:p>
        </w:tc>
      </w:tr>
      <w:tr w:rsidR="00DB41AA" w:rsidRPr="00A05FC2" w:rsidDel="006868A8" w14:paraId="1CD38764" w14:textId="77777777" w:rsidTr="009C3E5A">
        <w:trPr>
          <w:trHeight w:val="169"/>
          <w:jc w:val="center"/>
          <w:del w:id="989" w:author="Samuel Dent" w:date="2015-09-24T08:19:00Z"/>
        </w:trPr>
        <w:tc>
          <w:tcPr>
            <w:tcW w:w="2530" w:type="dxa"/>
            <w:tcBorders>
              <w:top w:val="nil"/>
              <w:left w:val="single" w:sz="8" w:space="0" w:color="auto"/>
              <w:bottom w:val="single" w:sz="8" w:space="0" w:color="auto"/>
              <w:right w:val="single" w:sz="8" w:space="0" w:color="auto"/>
            </w:tcBorders>
            <w:shd w:val="clear" w:color="auto" w:fill="auto"/>
          </w:tcPr>
          <w:p w14:paraId="4097FAAB" w14:textId="77777777" w:rsidR="00DB41AA" w:rsidRPr="00A05FC2" w:rsidDel="006868A8" w:rsidRDefault="00DB41AA" w:rsidP="009C3E5A">
            <w:pPr>
              <w:pStyle w:val="TableText"/>
              <w:rPr>
                <w:del w:id="990" w:author="Samuel Dent" w:date="2015-09-24T08:19:00Z"/>
              </w:rPr>
            </w:pPr>
            <w:del w:id="991" w:author="Samuel Dent" w:date="2015-09-24T08:19:00Z">
              <w:r w:rsidRPr="00A05FC2" w:rsidDel="006868A8">
                <w:delText>&gt; 75 to ≤ 185</w:delText>
              </w:r>
            </w:del>
          </w:p>
        </w:tc>
        <w:tc>
          <w:tcPr>
            <w:tcW w:w="3140" w:type="dxa"/>
            <w:tcBorders>
              <w:top w:val="nil"/>
              <w:left w:val="nil"/>
              <w:bottom w:val="single" w:sz="8" w:space="0" w:color="auto"/>
              <w:right w:val="single" w:sz="8" w:space="0" w:color="auto"/>
            </w:tcBorders>
            <w:shd w:val="clear" w:color="auto" w:fill="auto"/>
          </w:tcPr>
          <w:p w14:paraId="21783D47" w14:textId="77777777" w:rsidR="00DB41AA" w:rsidRPr="00A05FC2" w:rsidDel="006868A8" w:rsidRDefault="00DB41AA" w:rsidP="009C3E5A">
            <w:pPr>
              <w:pStyle w:val="TableText"/>
              <w:rPr>
                <w:del w:id="992" w:author="Samuel Dent" w:date="2015-09-24T08:19:00Z"/>
              </w:rPr>
            </w:pPr>
            <w:del w:id="993" w:author="Samuel Dent" w:date="2015-09-24T08:19:00Z">
              <w:r w:rsidRPr="00A05FC2" w:rsidDel="006868A8">
                <w:delText>≥2.50</w:delText>
              </w:r>
            </w:del>
          </w:p>
        </w:tc>
      </w:tr>
    </w:tbl>
    <w:p w14:paraId="79FDBC73" w14:textId="77777777" w:rsidR="00DB41AA" w:rsidRPr="00B41203" w:rsidDel="006868A8" w:rsidRDefault="00DB41AA" w:rsidP="00DB41AA">
      <w:pPr>
        <w:rPr>
          <w:del w:id="994" w:author="Samuel Dent" w:date="2015-09-24T08:19:00Z"/>
          <w:rFonts w:cstheme="minorHAnsi"/>
        </w:rPr>
      </w:pPr>
    </w:p>
    <w:p w14:paraId="16337FAA" w14:textId="77777777" w:rsidR="00DB41AA" w:rsidRPr="000B7BB6" w:rsidRDefault="00DB41AA" w:rsidP="00DB41AA">
      <w:pPr>
        <w:rPr>
          <w:rFonts w:cstheme="minorHAnsi"/>
        </w:rPr>
      </w:pPr>
      <w:del w:id="995" w:author="Samuel Dent" w:date="2015-09-24T08:19:00Z">
        <w:r w:rsidRPr="000B7BB6" w:rsidDel="006868A8">
          <w:rPr>
            <w:rFonts w:cstheme="minorHAnsi"/>
          </w:rPr>
          <w:delText>After 10/1/2012</w:delText>
        </w:r>
        <w:r w:rsidRPr="00931B9F" w:rsidDel="006868A8">
          <w:rPr>
            <w:rStyle w:val="FootnoteReference"/>
          </w:rPr>
          <w:footnoteReference w:id="31"/>
        </w:r>
        <w:r w:rsidRPr="00B41203" w:rsidDel="006868A8">
          <w:rPr>
            <w:rFonts w:cstheme="minorHAnsi"/>
          </w:rPr>
          <w:delText>:</w:delText>
        </w:r>
      </w:del>
    </w:p>
    <w:tbl>
      <w:tblPr>
        <w:tblW w:w="5760" w:type="dxa"/>
        <w:jc w:val="center"/>
        <w:tblLook w:val="0000" w:firstRow="0" w:lastRow="0" w:firstColumn="0" w:lastColumn="0" w:noHBand="0" w:noVBand="0"/>
      </w:tblPr>
      <w:tblGrid>
        <w:gridCol w:w="2530"/>
        <w:gridCol w:w="3230"/>
      </w:tblGrid>
      <w:tr w:rsidR="00DB41AA" w:rsidRPr="00A05FC2" w14:paraId="063029C4" w14:textId="77777777" w:rsidTr="009C3E5A">
        <w:trPr>
          <w:trHeight w:val="637"/>
          <w:jc w:val="center"/>
        </w:trPr>
        <w:tc>
          <w:tcPr>
            <w:tcW w:w="2530"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bottom"/>
          </w:tcPr>
          <w:p w14:paraId="50B56836" w14:textId="77777777" w:rsidR="00DB41AA" w:rsidRPr="000B7BB6" w:rsidRDefault="00DB41AA" w:rsidP="009C3E5A">
            <w:pPr>
              <w:jc w:val="center"/>
              <w:rPr>
                <w:rFonts w:cstheme="minorHAnsi"/>
                <w:b/>
                <w:color w:val="FFFFFF" w:themeColor="background1"/>
                <w:szCs w:val="20"/>
              </w:rPr>
            </w:pPr>
            <w:r w:rsidRPr="000B7BB6">
              <w:rPr>
                <w:rFonts w:cstheme="minorHAnsi"/>
                <w:b/>
                <w:color w:val="FFFFFF" w:themeColor="background1"/>
                <w:szCs w:val="20"/>
              </w:rPr>
              <w:t>Capacity</w:t>
            </w:r>
          </w:p>
          <w:p w14:paraId="5A6BB615" w14:textId="77777777" w:rsidR="00DB41AA" w:rsidRPr="000B7BB6" w:rsidRDefault="00DB41AA" w:rsidP="009C3E5A">
            <w:pPr>
              <w:jc w:val="center"/>
              <w:rPr>
                <w:rFonts w:cstheme="minorHAnsi"/>
                <w:b/>
                <w:color w:val="FFFFFF" w:themeColor="background1"/>
                <w:szCs w:val="20"/>
              </w:rPr>
            </w:pPr>
            <w:r w:rsidRPr="000B7BB6">
              <w:rPr>
                <w:rFonts w:cstheme="minorHAnsi"/>
                <w:b/>
                <w:color w:val="FFFFFF" w:themeColor="background1"/>
                <w:szCs w:val="20"/>
              </w:rPr>
              <w:t>(pints/day)</w:t>
            </w:r>
          </w:p>
        </w:tc>
        <w:tc>
          <w:tcPr>
            <w:tcW w:w="3230" w:type="dxa"/>
            <w:tcBorders>
              <w:top w:val="single" w:sz="8" w:space="0" w:color="auto"/>
              <w:left w:val="nil"/>
              <w:bottom w:val="single" w:sz="8" w:space="0" w:color="auto"/>
              <w:right w:val="single" w:sz="8" w:space="0" w:color="auto"/>
            </w:tcBorders>
            <w:shd w:val="clear" w:color="auto" w:fill="7F7F7F" w:themeFill="text1" w:themeFillTint="80"/>
            <w:vAlign w:val="bottom"/>
          </w:tcPr>
          <w:p w14:paraId="713534FE" w14:textId="77777777" w:rsidR="00DB41AA" w:rsidRPr="000B7BB6" w:rsidRDefault="00DB41AA" w:rsidP="009C3E5A">
            <w:pPr>
              <w:jc w:val="center"/>
              <w:rPr>
                <w:rFonts w:cstheme="minorHAnsi"/>
                <w:b/>
                <w:color w:val="FFFFFF" w:themeColor="background1"/>
                <w:szCs w:val="20"/>
              </w:rPr>
            </w:pPr>
            <w:r w:rsidRPr="000B7BB6">
              <w:rPr>
                <w:rFonts w:cstheme="minorHAnsi"/>
                <w:b/>
                <w:color w:val="FFFFFF" w:themeColor="background1"/>
                <w:szCs w:val="20"/>
              </w:rPr>
              <w:t>ENERGY STAR Criteria</w:t>
            </w:r>
          </w:p>
          <w:p w14:paraId="213EEDA9" w14:textId="77777777" w:rsidR="00DB41AA" w:rsidRPr="000B7BB6" w:rsidRDefault="00DB41AA" w:rsidP="009C3E5A">
            <w:pPr>
              <w:jc w:val="center"/>
              <w:rPr>
                <w:rFonts w:cstheme="minorHAnsi"/>
                <w:b/>
                <w:color w:val="FFFFFF" w:themeColor="background1"/>
                <w:szCs w:val="20"/>
              </w:rPr>
            </w:pPr>
            <w:r w:rsidRPr="000B7BB6">
              <w:rPr>
                <w:rFonts w:cstheme="minorHAnsi"/>
                <w:b/>
                <w:color w:val="FFFFFF" w:themeColor="background1"/>
                <w:szCs w:val="20"/>
              </w:rPr>
              <w:t>(L/kWh)</w:t>
            </w:r>
          </w:p>
        </w:tc>
      </w:tr>
      <w:tr w:rsidR="00DB41AA" w:rsidRPr="00A05FC2" w14:paraId="7A2A6DB8" w14:textId="77777777" w:rsidTr="009C3E5A">
        <w:trPr>
          <w:trHeight w:val="160"/>
          <w:jc w:val="center"/>
        </w:trPr>
        <w:tc>
          <w:tcPr>
            <w:tcW w:w="2530" w:type="dxa"/>
            <w:tcBorders>
              <w:top w:val="nil"/>
              <w:left w:val="single" w:sz="8" w:space="0" w:color="auto"/>
              <w:bottom w:val="single" w:sz="8" w:space="0" w:color="auto"/>
              <w:right w:val="single" w:sz="8" w:space="0" w:color="auto"/>
            </w:tcBorders>
            <w:shd w:val="clear" w:color="auto" w:fill="auto"/>
          </w:tcPr>
          <w:p w14:paraId="00BEEE9E" w14:textId="77777777" w:rsidR="00DB41AA" w:rsidRPr="00A05FC2" w:rsidRDefault="00DB41AA">
            <w:pPr>
              <w:pStyle w:val="TableText"/>
              <w:pPrChange w:id="998" w:author="Stephanie Baer" w:date="2016-01-21T14:06:00Z">
                <w:pPr/>
              </w:pPrChange>
            </w:pPr>
            <w:r w:rsidRPr="00A05FC2">
              <w:t>&lt;75</w:t>
            </w:r>
          </w:p>
        </w:tc>
        <w:tc>
          <w:tcPr>
            <w:tcW w:w="3230" w:type="dxa"/>
            <w:tcBorders>
              <w:top w:val="nil"/>
              <w:left w:val="nil"/>
              <w:bottom w:val="single" w:sz="8" w:space="0" w:color="auto"/>
              <w:right w:val="single" w:sz="8" w:space="0" w:color="auto"/>
            </w:tcBorders>
            <w:shd w:val="clear" w:color="auto" w:fill="auto"/>
          </w:tcPr>
          <w:p w14:paraId="37D4CF88" w14:textId="77777777" w:rsidR="00DB41AA" w:rsidRPr="00A05FC2" w:rsidRDefault="00DB41AA">
            <w:pPr>
              <w:pStyle w:val="TableText"/>
            </w:pPr>
            <w:r w:rsidRPr="00A05FC2">
              <w:t>≥1.85</w:t>
            </w:r>
          </w:p>
        </w:tc>
      </w:tr>
      <w:tr w:rsidR="00DB41AA" w:rsidRPr="00A05FC2" w14:paraId="020EB2B0" w14:textId="77777777" w:rsidTr="009C3E5A">
        <w:trPr>
          <w:trHeight w:val="232"/>
          <w:jc w:val="center"/>
        </w:trPr>
        <w:tc>
          <w:tcPr>
            <w:tcW w:w="2530" w:type="dxa"/>
            <w:tcBorders>
              <w:top w:val="single" w:sz="8" w:space="0" w:color="auto"/>
              <w:left w:val="single" w:sz="8" w:space="0" w:color="auto"/>
              <w:bottom w:val="single" w:sz="4" w:space="0" w:color="auto"/>
              <w:right w:val="single" w:sz="8" w:space="0" w:color="auto"/>
            </w:tcBorders>
            <w:shd w:val="clear" w:color="auto" w:fill="auto"/>
          </w:tcPr>
          <w:p w14:paraId="48C024ED" w14:textId="77777777" w:rsidR="00DB41AA" w:rsidRPr="00A05FC2" w:rsidRDefault="00DB41AA">
            <w:pPr>
              <w:pStyle w:val="TableText"/>
            </w:pPr>
            <w:r w:rsidRPr="00A05FC2">
              <w:t>75 to ≤185</w:t>
            </w:r>
          </w:p>
        </w:tc>
        <w:tc>
          <w:tcPr>
            <w:tcW w:w="3230" w:type="dxa"/>
            <w:tcBorders>
              <w:top w:val="single" w:sz="8" w:space="0" w:color="auto"/>
              <w:left w:val="nil"/>
              <w:bottom w:val="single" w:sz="4" w:space="0" w:color="auto"/>
              <w:right w:val="single" w:sz="8" w:space="0" w:color="auto"/>
            </w:tcBorders>
            <w:shd w:val="clear" w:color="auto" w:fill="auto"/>
          </w:tcPr>
          <w:p w14:paraId="0E558652" w14:textId="77777777" w:rsidR="00DB41AA" w:rsidRPr="00A05FC2" w:rsidRDefault="00DB41AA">
            <w:pPr>
              <w:pStyle w:val="TableText"/>
            </w:pPr>
            <w:r w:rsidRPr="00A05FC2">
              <w:t>≥2.80</w:t>
            </w:r>
          </w:p>
        </w:tc>
      </w:tr>
    </w:tbl>
    <w:p w14:paraId="08E9B493" w14:textId="77777777" w:rsidR="00DB41AA" w:rsidRPr="00B41203" w:rsidRDefault="00DB41AA" w:rsidP="00DB41AA">
      <w:pPr>
        <w:rPr>
          <w:rFonts w:cstheme="minorHAnsi"/>
          <w:szCs w:val="20"/>
        </w:rPr>
      </w:pPr>
    </w:p>
    <w:p w14:paraId="08C12C72" w14:textId="77777777" w:rsidR="00DB41AA" w:rsidRPr="000B7BB6" w:rsidRDefault="00DB41AA" w:rsidP="00DB41AA">
      <w:pPr>
        <w:rPr>
          <w:rFonts w:cstheme="minorHAnsi"/>
          <w:szCs w:val="20"/>
        </w:rPr>
      </w:pPr>
      <w:r w:rsidRPr="000B7BB6">
        <w:rPr>
          <w:rFonts w:cstheme="minorHAnsi"/>
          <w:szCs w:val="20"/>
        </w:rPr>
        <w:t>Qualifying units shall be equipped with an adjustable humidistat control or shall require a remote humidistat control to operate.</w:t>
      </w:r>
    </w:p>
    <w:p w14:paraId="75D2CEFE" w14:textId="77777777" w:rsidR="00DB41AA" w:rsidRPr="000B7BB6" w:rsidRDefault="00DB41AA" w:rsidP="00DB41AA">
      <w:pPr>
        <w:pStyle w:val="Heading6"/>
      </w:pPr>
      <w:r w:rsidRPr="000B7BB6">
        <w:t xml:space="preserve">Definition of Baseline Equipment </w:t>
      </w:r>
    </w:p>
    <w:p w14:paraId="335BE30F" w14:textId="1480EC4B" w:rsidR="00DB41AA" w:rsidDel="006868A8" w:rsidRDefault="00DB41AA" w:rsidP="00DB41AA">
      <w:pPr>
        <w:rPr>
          <w:del w:id="999" w:author="Samuel Dent" w:date="2015-09-24T08:21:00Z"/>
          <w:rFonts w:cstheme="minorHAnsi"/>
        </w:rPr>
      </w:pPr>
      <w:r w:rsidRPr="000B7BB6">
        <w:rPr>
          <w:rFonts w:cstheme="minorHAnsi"/>
        </w:rPr>
        <w:t>The baseline for this measure is defined as a new dehumidifier that meets the Federal Standard efficiency standards</w:t>
      </w:r>
      <w:r>
        <w:rPr>
          <w:rFonts w:cstheme="minorHAnsi"/>
        </w:rPr>
        <w:t xml:space="preserve">. </w:t>
      </w:r>
      <w:r>
        <w:rPr>
          <w:lang w:eastAsia="x-none"/>
        </w:rPr>
        <w:t xml:space="preserve">The Federal Standard for Dehumidifiers </w:t>
      </w:r>
      <w:del w:id="1000" w:author="Samuel Dent" w:date="2015-09-24T08:20:00Z">
        <w:r w:rsidDel="006868A8">
          <w:rPr>
            <w:lang w:eastAsia="x-none"/>
          </w:rPr>
          <w:delText xml:space="preserve">changed </w:delText>
        </w:r>
      </w:del>
      <w:r>
        <w:rPr>
          <w:lang w:eastAsia="x-none"/>
        </w:rPr>
        <w:t>as of October 2012</w:t>
      </w:r>
      <w:r w:rsidRPr="000B7BB6">
        <w:rPr>
          <w:rFonts w:cstheme="minorHAnsi"/>
        </w:rPr>
        <w:t xml:space="preserve"> </w:t>
      </w:r>
      <w:del w:id="1001" w:author="Samuel Dent" w:date="2016-01-14T07:07:00Z">
        <w:r w:rsidRPr="000B7BB6" w:rsidDel="007C647F">
          <w:rPr>
            <w:rFonts w:cstheme="minorHAnsi"/>
          </w:rPr>
          <w:delText>a</w:delText>
        </w:r>
      </w:del>
      <w:ins w:id="1002" w:author="Samuel Dent" w:date="2016-01-14T07:07:00Z">
        <w:r w:rsidR="007C647F">
          <w:rPr>
            <w:rFonts w:cstheme="minorHAnsi"/>
          </w:rPr>
          <w:t>i</w:t>
        </w:r>
      </w:ins>
      <w:r w:rsidRPr="000B7BB6">
        <w:rPr>
          <w:rFonts w:cstheme="minorHAnsi"/>
        </w:rPr>
        <w:t>s defined below:</w:t>
      </w:r>
    </w:p>
    <w:p w14:paraId="672281E6" w14:textId="77777777" w:rsidR="00DB41AA" w:rsidRPr="00A05FC2" w:rsidDel="006868A8" w:rsidRDefault="00DB41AA" w:rsidP="00DB41AA">
      <w:pPr>
        <w:rPr>
          <w:del w:id="1003" w:author="Samuel Dent" w:date="2015-09-24T08:19:00Z"/>
          <w:rFonts w:cstheme="minorHAnsi"/>
        </w:rPr>
      </w:pPr>
      <w:del w:id="1004" w:author="Samuel Dent" w:date="2015-09-24T08:19:00Z">
        <w:r w:rsidRPr="00A05FC2" w:rsidDel="006868A8">
          <w:rPr>
            <w:rFonts w:cstheme="minorHAnsi"/>
          </w:rPr>
          <w:delText>Until 9/30/2012:</w:delText>
        </w:r>
      </w:del>
    </w:p>
    <w:p w14:paraId="31DE5163" w14:textId="77777777" w:rsidR="00DB41AA" w:rsidRPr="000B7BB6" w:rsidDel="006868A8" w:rsidRDefault="00DB41AA" w:rsidP="00DB41AA">
      <w:pPr>
        <w:rPr>
          <w:del w:id="1005" w:author="Samuel Dent" w:date="2015-09-24T08:19:00Z"/>
          <w:rFonts w:cstheme="minorHAnsi"/>
        </w:rPr>
      </w:pPr>
    </w:p>
    <w:tbl>
      <w:tblPr>
        <w:tblW w:w="4003" w:type="dxa"/>
        <w:jc w:val="center"/>
        <w:tblLook w:val="0000" w:firstRow="0" w:lastRow="0" w:firstColumn="0" w:lastColumn="0" w:noHBand="0" w:noVBand="0"/>
      </w:tblPr>
      <w:tblGrid>
        <w:gridCol w:w="1810"/>
        <w:gridCol w:w="2193"/>
      </w:tblGrid>
      <w:tr w:rsidR="00DB41AA" w:rsidRPr="00A05FC2" w:rsidDel="006868A8" w14:paraId="61385A43" w14:textId="77777777" w:rsidTr="009C3E5A">
        <w:trPr>
          <w:trHeight w:val="637"/>
          <w:jc w:val="center"/>
          <w:del w:id="1006" w:author="Samuel Dent" w:date="2015-09-24T08:19:00Z"/>
        </w:trPr>
        <w:tc>
          <w:tcPr>
            <w:tcW w:w="1810"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bottom"/>
          </w:tcPr>
          <w:p w14:paraId="38E50DF8" w14:textId="77777777" w:rsidR="00DB41AA" w:rsidRPr="000B7BB6" w:rsidDel="006868A8" w:rsidRDefault="00DB41AA">
            <w:pPr>
              <w:jc w:val="left"/>
              <w:rPr>
                <w:del w:id="1007" w:author="Samuel Dent" w:date="2015-09-24T08:19:00Z"/>
                <w:rFonts w:cstheme="minorHAnsi"/>
                <w:b/>
                <w:color w:val="FFFFFF" w:themeColor="background1"/>
              </w:rPr>
              <w:pPrChange w:id="1008" w:author="Samuel Dent" w:date="2015-09-24T08:21:00Z">
                <w:pPr>
                  <w:jc w:val="center"/>
                </w:pPr>
              </w:pPrChange>
            </w:pPr>
            <w:del w:id="1009" w:author="Samuel Dent" w:date="2015-09-24T08:19:00Z">
              <w:r w:rsidRPr="000B7BB6" w:rsidDel="006868A8">
                <w:rPr>
                  <w:rFonts w:cstheme="minorHAnsi"/>
                  <w:b/>
                  <w:color w:val="FFFFFF" w:themeColor="background1"/>
                </w:rPr>
                <w:delText>Capacity</w:delText>
              </w:r>
              <w:r w:rsidDel="006868A8">
                <w:rPr>
                  <w:rFonts w:cstheme="minorHAnsi"/>
                  <w:b/>
                  <w:color w:val="FFFFFF" w:themeColor="background1"/>
                </w:rPr>
                <w:delText xml:space="preserve"> </w:delText>
              </w:r>
              <w:r w:rsidRPr="000B7BB6" w:rsidDel="006868A8">
                <w:rPr>
                  <w:rFonts w:cstheme="minorHAnsi"/>
                  <w:b/>
                  <w:color w:val="FFFFFF" w:themeColor="background1"/>
                </w:rPr>
                <w:delText>(pints/day)</w:delText>
              </w:r>
            </w:del>
          </w:p>
        </w:tc>
        <w:tc>
          <w:tcPr>
            <w:tcW w:w="2193" w:type="dxa"/>
            <w:tcBorders>
              <w:top w:val="single" w:sz="8" w:space="0" w:color="auto"/>
              <w:left w:val="nil"/>
              <w:bottom w:val="single" w:sz="8" w:space="0" w:color="auto"/>
              <w:right w:val="single" w:sz="8" w:space="0" w:color="auto"/>
            </w:tcBorders>
            <w:shd w:val="clear" w:color="auto" w:fill="7F7F7F" w:themeFill="text1" w:themeFillTint="80"/>
            <w:vAlign w:val="bottom"/>
          </w:tcPr>
          <w:p w14:paraId="4655B61D" w14:textId="77777777" w:rsidR="00DB41AA" w:rsidRPr="000B7BB6" w:rsidDel="006868A8" w:rsidRDefault="00DB41AA">
            <w:pPr>
              <w:jc w:val="left"/>
              <w:rPr>
                <w:del w:id="1010" w:author="Samuel Dent" w:date="2015-09-24T08:19:00Z"/>
                <w:rFonts w:cstheme="minorHAnsi"/>
                <w:b/>
                <w:color w:val="FFFFFF" w:themeColor="background1"/>
              </w:rPr>
              <w:pPrChange w:id="1011" w:author="Samuel Dent" w:date="2015-09-24T08:21:00Z">
                <w:pPr>
                  <w:jc w:val="center"/>
                </w:pPr>
              </w:pPrChange>
            </w:pPr>
            <w:del w:id="1012" w:author="Samuel Dent" w:date="2015-09-24T08:19:00Z">
              <w:r w:rsidRPr="000B7BB6" w:rsidDel="006868A8">
                <w:rPr>
                  <w:rFonts w:cstheme="minorHAnsi"/>
                  <w:b/>
                  <w:color w:val="FFFFFF" w:themeColor="background1"/>
                </w:rPr>
                <w:delText>Federal Standard Criteria</w:delText>
              </w:r>
              <w:r w:rsidDel="006868A8">
                <w:rPr>
                  <w:rFonts w:cstheme="minorHAnsi"/>
                  <w:b/>
                  <w:color w:val="FFFFFF" w:themeColor="background1"/>
                </w:rPr>
                <w:delText xml:space="preserve">  </w:delText>
              </w:r>
              <w:r w:rsidRPr="000B7BB6" w:rsidDel="006868A8">
                <w:rPr>
                  <w:rFonts w:cstheme="minorHAnsi"/>
                  <w:b/>
                  <w:color w:val="FFFFFF" w:themeColor="background1"/>
                </w:rPr>
                <w:delText>(L/kWh</w:delText>
              </w:r>
              <w:r w:rsidRPr="00BB2689" w:rsidDel="006868A8">
                <w:rPr>
                  <w:rFonts w:cstheme="minorHAnsi"/>
                  <w:b/>
                  <w:color w:val="FFFFFF" w:themeColor="background1"/>
                  <w:szCs w:val="20"/>
                </w:rPr>
                <w:delText>)</w:delText>
              </w:r>
            </w:del>
          </w:p>
        </w:tc>
      </w:tr>
      <w:tr w:rsidR="00DB41AA" w:rsidRPr="00A05FC2" w:rsidDel="006868A8" w14:paraId="2D8B283E" w14:textId="77777777" w:rsidTr="009C3E5A">
        <w:trPr>
          <w:trHeight w:val="160"/>
          <w:jc w:val="center"/>
          <w:del w:id="1013" w:author="Samuel Dent" w:date="2015-09-24T08:19:00Z"/>
        </w:trPr>
        <w:tc>
          <w:tcPr>
            <w:tcW w:w="1810" w:type="dxa"/>
            <w:tcBorders>
              <w:top w:val="nil"/>
              <w:left w:val="single" w:sz="8" w:space="0" w:color="auto"/>
              <w:bottom w:val="single" w:sz="8" w:space="0" w:color="auto"/>
              <w:right w:val="single" w:sz="8" w:space="0" w:color="auto"/>
            </w:tcBorders>
            <w:shd w:val="clear" w:color="auto" w:fill="auto"/>
          </w:tcPr>
          <w:p w14:paraId="49EBB37A" w14:textId="77777777" w:rsidR="00DB41AA" w:rsidRPr="00A05FC2" w:rsidDel="006868A8" w:rsidRDefault="00DB41AA" w:rsidP="009C3E5A">
            <w:pPr>
              <w:pStyle w:val="TableText"/>
              <w:rPr>
                <w:del w:id="1014" w:author="Samuel Dent" w:date="2015-09-24T08:19:00Z"/>
              </w:rPr>
            </w:pPr>
            <w:del w:id="1015" w:author="Samuel Dent" w:date="2015-09-24T08:19:00Z">
              <w:r w:rsidRPr="00A05FC2" w:rsidDel="006868A8">
                <w:delText>≤25</w:delText>
              </w:r>
            </w:del>
          </w:p>
        </w:tc>
        <w:tc>
          <w:tcPr>
            <w:tcW w:w="2193" w:type="dxa"/>
            <w:tcBorders>
              <w:top w:val="nil"/>
              <w:left w:val="nil"/>
              <w:bottom w:val="single" w:sz="8" w:space="0" w:color="auto"/>
              <w:right w:val="single" w:sz="8" w:space="0" w:color="auto"/>
            </w:tcBorders>
            <w:shd w:val="clear" w:color="auto" w:fill="auto"/>
          </w:tcPr>
          <w:p w14:paraId="725121D0" w14:textId="77777777" w:rsidR="00DB41AA" w:rsidRPr="00A05FC2" w:rsidDel="006868A8" w:rsidRDefault="00DB41AA" w:rsidP="009C3E5A">
            <w:pPr>
              <w:pStyle w:val="TableText"/>
              <w:rPr>
                <w:del w:id="1016" w:author="Samuel Dent" w:date="2015-09-24T08:19:00Z"/>
              </w:rPr>
            </w:pPr>
            <w:del w:id="1017" w:author="Samuel Dent" w:date="2015-09-24T08:19:00Z">
              <w:r w:rsidRPr="00A05FC2" w:rsidDel="006868A8">
                <w:delText>≥1.0</w:delText>
              </w:r>
            </w:del>
          </w:p>
        </w:tc>
      </w:tr>
      <w:tr w:rsidR="00DB41AA" w:rsidRPr="00A05FC2" w:rsidDel="006868A8" w14:paraId="2433F603" w14:textId="77777777" w:rsidTr="009C3E5A">
        <w:trPr>
          <w:trHeight w:val="232"/>
          <w:jc w:val="center"/>
          <w:del w:id="1018" w:author="Samuel Dent" w:date="2015-09-24T08:19:00Z"/>
        </w:trPr>
        <w:tc>
          <w:tcPr>
            <w:tcW w:w="1810" w:type="dxa"/>
            <w:tcBorders>
              <w:top w:val="nil"/>
              <w:left w:val="single" w:sz="8" w:space="0" w:color="auto"/>
              <w:bottom w:val="single" w:sz="8" w:space="0" w:color="auto"/>
              <w:right w:val="single" w:sz="8" w:space="0" w:color="auto"/>
            </w:tcBorders>
            <w:shd w:val="clear" w:color="auto" w:fill="auto"/>
          </w:tcPr>
          <w:p w14:paraId="4E9399C8" w14:textId="77777777" w:rsidR="00DB41AA" w:rsidRPr="00A05FC2" w:rsidDel="006868A8" w:rsidRDefault="00DB41AA" w:rsidP="009C3E5A">
            <w:pPr>
              <w:pStyle w:val="TableText"/>
              <w:rPr>
                <w:del w:id="1019" w:author="Samuel Dent" w:date="2015-09-24T08:19:00Z"/>
              </w:rPr>
            </w:pPr>
            <w:del w:id="1020" w:author="Samuel Dent" w:date="2015-09-24T08:19:00Z">
              <w:r w:rsidRPr="00A05FC2" w:rsidDel="006868A8">
                <w:delText>&gt; 25 to ≤35</w:delText>
              </w:r>
            </w:del>
          </w:p>
        </w:tc>
        <w:tc>
          <w:tcPr>
            <w:tcW w:w="2193" w:type="dxa"/>
            <w:tcBorders>
              <w:top w:val="nil"/>
              <w:left w:val="nil"/>
              <w:bottom w:val="single" w:sz="8" w:space="0" w:color="auto"/>
              <w:right w:val="single" w:sz="8" w:space="0" w:color="auto"/>
            </w:tcBorders>
            <w:shd w:val="clear" w:color="auto" w:fill="auto"/>
          </w:tcPr>
          <w:p w14:paraId="0F7F5D88" w14:textId="77777777" w:rsidR="00DB41AA" w:rsidRPr="00A05FC2" w:rsidDel="006868A8" w:rsidRDefault="00DB41AA" w:rsidP="009C3E5A">
            <w:pPr>
              <w:pStyle w:val="TableText"/>
              <w:rPr>
                <w:del w:id="1021" w:author="Samuel Dent" w:date="2015-09-24T08:19:00Z"/>
              </w:rPr>
            </w:pPr>
            <w:del w:id="1022" w:author="Samuel Dent" w:date="2015-09-24T08:19:00Z">
              <w:r w:rsidRPr="00A05FC2" w:rsidDel="006868A8">
                <w:delText>≥1.20</w:delText>
              </w:r>
            </w:del>
          </w:p>
        </w:tc>
      </w:tr>
      <w:tr w:rsidR="00DB41AA" w:rsidRPr="00A05FC2" w:rsidDel="006868A8" w14:paraId="2FCC0262" w14:textId="77777777" w:rsidTr="009C3E5A">
        <w:trPr>
          <w:trHeight w:val="169"/>
          <w:jc w:val="center"/>
          <w:del w:id="1023" w:author="Samuel Dent" w:date="2015-09-24T08:19:00Z"/>
        </w:trPr>
        <w:tc>
          <w:tcPr>
            <w:tcW w:w="1810" w:type="dxa"/>
            <w:tcBorders>
              <w:top w:val="nil"/>
              <w:left w:val="single" w:sz="8" w:space="0" w:color="auto"/>
              <w:bottom w:val="single" w:sz="8" w:space="0" w:color="auto"/>
              <w:right w:val="single" w:sz="8" w:space="0" w:color="auto"/>
            </w:tcBorders>
            <w:shd w:val="clear" w:color="auto" w:fill="auto"/>
          </w:tcPr>
          <w:p w14:paraId="78718F21" w14:textId="77777777" w:rsidR="00DB41AA" w:rsidRPr="00A05FC2" w:rsidDel="006868A8" w:rsidRDefault="00DB41AA" w:rsidP="009C3E5A">
            <w:pPr>
              <w:pStyle w:val="TableText"/>
              <w:rPr>
                <w:del w:id="1024" w:author="Samuel Dent" w:date="2015-09-24T08:19:00Z"/>
              </w:rPr>
            </w:pPr>
            <w:del w:id="1025" w:author="Samuel Dent" w:date="2015-09-24T08:19:00Z">
              <w:r w:rsidRPr="00A05FC2" w:rsidDel="006868A8">
                <w:delText>&gt; 35 to ≤45</w:delText>
              </w:r>
            </w:del>
          </w:p>
        </w:tc>
        <w:tc>
          <w:tcPr>
            <w:tcW w:w="2193" w:type="dxa"/>
            <w:tcBorders>
              <w:top w:val="nil"/>
              <w:left w:val="nil"/>
              <w:bottom w:val="single" w:sz="8" w:space="0" w:color="auto"/>
              <w:right w:val="single" w:sz="8" w:space="0" w:color="auto"/>
            </w:tcBorders>
            <w:shd w:val="clear" w:color="auto" w:fill="auto"/>
          </w:tcPr>
          <w:p w14:paraId="378CCE1D" w14:textId="77777777" w:rsidR="00DB41AA" w:rsidRPr="00A05FC2" w:rsidDel="006868A8" w:rsidRDefault="00DB41AA" w:rsidP="009C3E5A">
            <w:pPr>
              <w:pStyle w:val="TableText"/>
              <w:rPr>
                <w:del w:id="1026" w:author="Samuel Dent" w:date="2015-09-24T08:19:00Z"/>
              </w:rPr>
            </w:pPr>
            <w:del w:id="1027" w:author="Samuel Dent" w:date="2015-09-24T08:19:00Z">
              <w:r w:rsidRPr="00A05FC2" w:rsidDel="006868A8">
                <w:delText>≥1.</w:delText>
              </w:r>
              <w:r w:rsidDel="006868A8">
                <w:delText>3</w:delText>
              </w:r>
              <w:r w:rsidRPr="00A05FC2" w:rsidDel="006868A8">
                <w:delText>0</w:delText>
              </w:r>
            </w:del>
          </w:p>
        </w:tc>
      </w:tr>
      <w:tr w:rsidR="00DB41AA" w:rsidRPr="00A05FC2" w:rsidDel="006868A8" w14:paraId="0AFB5542" w14:textId="77777777" w:rsidTr="009C3E5A">
        <w:trPr>
          <w:trHeight w:val="115"/>
          <w:jc w:val="center"/>
          <w:del w:id="1028" w:author="Samuel Dent" w:date="2015-09-24T08:19:00Z"/>
        </w:trPr>
        <w:tc>
          <w:tcPr>
            <w:tcW w:w="1810" w:type="dxa"/>
            <w:tcBorders>
              <w:top w:val="nil"/>
              <w:left w:val="single" w:sz="8" w:space="0" w:color="auto"/>
              <w:bottom w:val="single" w:sz="8" w:space="0" w:color="auto"/>
              <w:right w:val="single" w:sz="8" w:space="0" w:color="auto"/>
            </w:tcBorders>
            <w:shd w:val="clear" w:color="auto" w:fill="auto"/>
          </w:tcPr>
          <w:p w14:paraId="408426E5" w14:textId="77777777" w:rsidR="00DB41AA" w:rsidRPr="00A05FC2" w:rsidDel="006868A8" w:rsidRDefault="00DB41AA" w:rsidP="009C3E5A">
            <w:pPr>
              <w:pStyle w:val="TableText"/>
              <w:rPr>
                <w:del w:id="1029" w:author="Samuel Dent" w:date="2015-09-24T08:19:00Z"/>
              </w:rPr>
            </w:pPr>
            <w:del w:id="1030" w:author="Samuel Dent" w:date="2015-09-24T08:19:00Z">
              <w:r w:rsidRPr="00A05FC2" w:rsidDel="006868A8">
                <w:delText>&gt; 45 to ≤ 54</w:delText>
              </w:r>
            </w:del>
          </w:p>
        </w:tc>
        <w:tc>
          <w:tcPr>
            <w:tcW w:w="2193" w:type="dxa"/>
            <w:tcBorders>
              <w:top w:val="nil"/>
              <w:left w:val="nil"/>
              <w:bottom w:val="single" w:sz="8" w:space="0" w:color="auto"/>
              <w:right w:val="single" w:sz="8" w:space="0" w:color="auto"/>
            </w:tcBorders>
            <w:shd w:val="clear" w:color="auto" w:fill="auto"/>
          </w:tcPr>
          <w:p w14:paraId="28D4E8FF" w14:textId="77777777" w:rsidR="00DB41AA" w:rsidRPr="00A05FC2" w:rsidDel="006868A8" w:rsidRDefault="00DB41AA" w:rsidP="009C3E5A">
            <w:pPr>
              <w:pStyle w:val="TableText"/>
              <w:rPr>
                <w:del w:id="1031" w:author="Samuel Dent" w:date="2015-09-24T08:19:00Z"/>
              </w:rPr>
            </w:pPr>
            <w:del w:id="1032" w:author="Samuel Dent" w:date="2015-09-24T08:19:00Z">
              <w:r w:rsidRPr="00A05FC2" w:rsidDel="006868A8">
                <w:delText>≥1.</w:delText>
              </w:r>
              <w:r w:rsidDel="006868A8">
                <w:delText>30</w:delText>
              </w:r>
            </w:del>
          </w:p>
        </w:tc>
      </w:tr>
      <w:tr w:rsidR="00DB41AA" w:rsidRPr="00A05FC2" w:rsidDel="006868A8" w14:paraId="00F1CD45" w14:textId="77777777" w:rsidTr="009C3E5A">
        <w:trPr>
          <w:trHeight w:val="250"/>
          <w:jc w:val="center"/>
          <w:del w:id="1033" w:author="Samuel Dent" w:date="2015-09-24T08:19:00Z"/>
        </w:trPr>
        <w:tc>
          <w:tcPr>
            <w:tcW w:w="1810" w:type="dxa"/>
            <w:tcBorders>
              <w:top w:val="nil"/>
              <w:left w:val="single" w:sz="8" w:space="0" w:color="auto"/>
              <w:bottom w:val="single" w:sz="8" w:space="0" w:color="auto"/>
              <w:right w:val="single" w:sz="8" w:space="0" w:color="auto"/>
            </w:tcBorders>
            <w:shd w:val="clear" w:color="auto" w:fill="auto"/>
          </w:tcPr>
          <w:p w14:paraId="6702778D" w14:textId="77777777" w:rsidR="00DB41AA" w:rsidRPr="00A05FC2" w:rsidDel="006868A8" w:rsidRDefault="00DB41AA" w:rsidP="009C3E5A">
            <w:pPr>
              <w:pStyle w:val="TableText"/>
              <w:rPr>
                <w:del w:id="1034" w:author="Samuel Dent" w:date="2015-09-24T08:19:00Z"/>
              </w:rPr>
            </w:pPr>
            <w:del w:id="1035" w:author="Samuel Dent" w:date="2015-09-24T08:19:00Z">
              <w:r w:rsidRPr="00A05FC2" w:rsidDel="006868A8">
                <w:delText>&gt; 54 to ≤ 75</w:delText>
              </w:r>
            </w:del>
          </w:p>
        </w:tc>
        <w:tc>
          <w:tcPr>
            <w:tcW w:w="2193" w:type="dxa"/>
            <w:tcBorders>
              <w:top w:val="nil"/>
              <w:left w:val="nil"/>
              <w:bottom w:val="single" w:sz="8" w:space="0" w:color="auto"/>
              <w:right w:val="single" w:sz="8" w:space="0" w:color="auto"/>
            </w:tcBorders>
            <w:shd w:val="clear" w:color="auto" w:fill="auto"/>
          </w:tcPr>
          <w:p w14:paraId="64B14D5D" w14:textId="77777777" w:rsidR="00DB41AA" w:rsidRPr="00A05FC2" w:rsidDel="006868A8" w:rsidRDefault="00DB41AA" w:rsidP="009C3E5A">
            <w:pPr>
              <w:pStyle w:val="TableText"/>
              <w:rPr>
                <w:del w:id="1036" w:author="Samuel Dent" w:date="2015-09-24T08:19:00Z"/>
              </w:rPr>
            </w:pPr>
            <w:del w:id="1037" w:author="Samuel Dent" w:date="2015-09-24T08:19:00Z">
              <w:r w:rsidRPr="00A05FC2" w:rsidDel="006868A8">
                <w:delText>≥1.5</w:delText>
              </w:r>
              <w:r w:rsidDel="006868A8">
                <w:delText>0</w:delText>
              </w:r>
            </w:del>
          </w:p>
        </w:tc>
      </w:tr>
      <w:tr w:rsidR="00DB41AA" w:rsidRPr="00A05FC2" w:rsidDel="006868A8" w14:paraId="792790FB" w14:textId="77777777" w:rsidTr="009C3E5A">
        <w:trPr>
          <w:trHeight w:val="169"/>
          <w:jc w:val="center"/>
          <w:del w:id="1038" w:author="Samuel Dent" w:date="2015-09-24T08:19:00Z"/>
        </w:trPr>
        <w:tc>
          <w:tcPr>
            <w:tcW w:w="1810" w:type="dxa"/>
            <w:tcBorders>
              <w:top w:val="nil"/>
              <w:left w:val="single" w:sz="8" w:space="0" w:color="auto"/>
              <w:bottom w:val="single" w:sz="8" w:space="0" w:color="auto"/>
              <w:right w:val="single" w:sz="8" w:space="0" w:color="auto"/>
            </w:tcBorders>
            <w:shd w:val="clear" w:color="auto" w:fill="auto"/>
          </w:tcPr>
          <w:p w14:paraId="575C736E" w14:textId="77777777" w:rsidR="00DB41AA" w:rsidRPr="00A05FC2" w:rsidDel="006868A8" w:rsidRDefault="00DB41AA" w:rsidP="009C3E5A">
            <w:pPr>
              <w:pStyle w:val="TableText"/>
              <w:rPr>
                <w:del w:id="1039" w:author="Samuel Dent" w:date="2015-09-24T08:19:00Z"/>
              </w:rPr>
            </w:pPr>
            <w:del w:id="1040" w:author="Samuel Dent" w:date="2015-09-24T08:19:00Z">
              <w:r w:rsidRPr="00A05FC2" w:rsidDel="006868A8">
                <w:delText>&gt; 75 to ≤ 185</w:delText>
              </w:r>
            </w:del>
          </w:p>
        </w:tc>
        <w:tc>
          <w:tcPr>
            <w:tcW w:w="2193" w:type="dxa"/>
            <w:tcBorders>
              <w:top w:val="nil"/>
              <w:left w:val="nil"/>
              <w:bottom w:val="single" w:sz="8" w:space="0" w:color="auto"/>
              <w:right w:val="single" w:sz="8" w:space="0" w:color="auto"/>
            </w:tcBorders>
            <w:shd w:val="clear" w:color="auto" w:fill="auto"/>
          </w:tcPr>
          <w:p w14:paraId="10C538FA" w14:textId="77777777" w:rsidR="00DB41AA" w:rsidRPr="00A05FC2" w:rsidDel="006868A8" w:rsidRDefault="00DB41AA" w:rsidP="009C3E5A">
            <w:pPr>
              <w:pStyle w:val="TableText"/>
              <w:rPr>
                <w:del w:id="1041" w:author="Samuel Dent" w:date="2015-09-24T08:19:00Z"/>
              </w:rPr>
            </w:pPr>
            <w:del w:id="1042" w:author="Samuel Dent" w:date="2015-09-24T08:19:00Z">
              <w:r w:rsidRPr="00A05FC2" w:rsidDel="006868A8">
                <w:delText>≥</w:delText>
              </w:r>
              <w:r w:rsidDel="006868A8">
                <w:delText>2.25</w:delText>
              </w:r>
            </w:del>
          </w:p>
        </w:tc>
      </w:tr>
    </w:tbl>
    <w:p w14:paraId="7DF1D5EE" w14:textId="77777777" w:rsidR="00DB41AA" w:rsidDel="006868A8" w:rsidRDefault="00DB41AA">
      <w:pPr>
        <w:jc w:val="left"/>
        <w:rPr>
          <w:del w:id="1043" w:author="Samuel Dent" w:date="2015-09-24T08:20:00Z"/>
        </w:rPr>
        <w:pPrChange w:id="1044" w:author="Samuel Dent" w:date="2015-09-24T08:21:00Z">
          <w:pPr/>
        </w:pPrChange>
      </w:pPr>
    </w:p>
    <w:p w14:paraId="41A90944" w14:textId="77777777" w:rsidR="00DB41AA" w:rsidRPr="000B7BB6" w:rsidRDefault="00DB41AA">
      <w:pPr>
        <w:jc w:val="left"/>
        <w:rPr>
          <w:rFonts w:cstheme="minorHAnsi"/>
        </w:rPr>
        <w:pPrChange w:id="1045" w:author="Samuel Dent" w:date="2015-09-24T08:21:00Z">
          <w:pPr/>
        </w:pPrChange>
      </w:pPr>
      <w:del w:id="1046" w:author="Samuel Dent" w:date="2015-09-24T08:20:00Z">
        <w:r w:rsidDel="006868A8">
          <w:delText>Post 10/1/2013</w:delText>
        </w:r>
      </w:del>
    </w:p>
    <w:tbl>
      <w:tblPr>
        <w:tblW w:w="4003" w:type="dxa"/>
        <w:jc w:val="center"/>
        <w:tblLook w:val="0000" w:firstRow="0" w:lastRow="0" w:firstColumn="0" w:lastColumn="0" w:noHBand="0" w:noVBand="0"/>
      </w:tblPr>
      <w:tblGrid>
        <w:gridCol w:w="1810"/>
        <w:gridCol w:w="2193"/>
      </w:tblGrid>
      <w:tr w:rsidR="00DB41AA" w:rsidRPr="00A05FC2" w14:paraId="4971A953" w14:textId="77777777" w:rsidTr="009C3E5A">
        <w:trPr>
          <w:trHeight w:val="637"/>
          <w:jc w:val="center"/>
        </w:trPr>
        <w:tc>
          <w:tcPr>
            <w:tcW w:w="1810"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bottom"/>
          </w:tcPr>
          <w:p w14:paraId="0CD54EA5" w14:textId="77777777" w:rsidR="00DB41AA" w:rsidRPr="000B7BB6" w:rsidRDefault="00DB41AA" w:rsidP="009C3E5A">
            <w:pPr>
              <w:jc w:val="center"/>
              <w:rPr>
                <w:rFonts w:cstheme="minorHAnsi"/>
                <w:b/>
                <w:color w:val="FFFFFF" w:themeColor="background1"/>
              </w:rPr>
            </w:pPr>
            <w:r w:rsidRPr="000B7BB6">
              <w:rPr>
                <w:rFonts w:cstheme="minorHAnsi"/>
                <w:b/>
                <w:color w:val="FFFFFF" w:themeColor="background1"/>
              </w:rPr>
              <w:t>Capacity</w:t>
            </w:r>
            <w:r>
              <w:rPr>
                <w:rFonts w:cstheme="minorHAnsi"/>
                <w:b/>
                <w:color w:val="FFFFFF" w:themeColor="background1"/>
              </w:rPr>
              <w:t xml:space="preserve"> </w:t>
            </w:r>
            <w:r w:rsidRPr="000B7BB6">
              <w:rPr>
                <w:rFonts w:cstheme="minorHAnsi"/>
                <w:b/>
                <w:color w:val="FFFFFF" w:themeColor="background1"/>
              </w:rPr>
              <w:t>(pints/day)</w:t>
            </w:r>
          </w:p>
        </w:tc>
        <w:tc>
          <w:tcPr>
            <w:tcW w:w="2193" w:type="dxa"/>
            <w:tcBorders>
              <w:top w:val="single" w:sz="8" w:space="0" w:color="auto"/>
              <w:left w:val="nil"/>
              <w:bottom w:val="single" w:sz="8" w:space="0" w:color="auto"/>
              <w:right w:val="single" w:sz="8" w:space="0" w:color="auto"/>
            </w:tcBorders>
            <w:shd w:val="clear" w:color="auto" w:fill="7F7F7F" w:themeFill="text1" w:themeFillTint="80"/>
            <w:vAlign w:val="bottom"/>
          </w:tcPr>
          <w:p w14:paraId="6E36DAB8" w14:textId="77777777" w:rsidR="00DB41AA" w:rsidRPr="000B7BB6" w:rsidRDefault="00DB41AA" w:rsidP="009C3E5A">
            <w:pPr>
              <w:jc w:val="center"/>
              <w:rPr>
                <w:rFonts w:cstheme="minorHAnsi"/>
                <w:b/>
                <w:color w:val="FFFFFF" w:themeColor="background1"/>
              </w:rPr>
            </w:pPr>
            <w:r w:rsidRPr="000B7BB6">
              <w:rPr>
                <w:rFonts w:cstheme="minorHAnsi"/>
                <w:b/>
                <w:color w:val="FFFFFF" w:themeColor="background1"/>
              </w:rPr>
              <w:t>Federal Standard Criteria</w:t>
            </w:r>
            <w:r>
              <w:rPr>
                <w:rFonts w:cstheme="minorHAnsi"/>
                <w:b/>
                <w:color w:val="FFFFFF" w:themeColor="background1"/>
              </w:rPr>
              <w:t xml:space="preserve"> </w:t>
            </w:r>
            <w:r w:rsidRPr="000B7BB6">
              <w:rPr>
                <w:rFonts w:cstheme="minorHAnsi"/>
                <w:b/>
                <w:color w:val="FFFFFF" w:themeColor="background1"/>
              </w:rPr>
              <w:t>(L/kWh</w:t>
            </w:r>
            <w:r w:rsidRPr="00BB2689">
              <w:rPr>
                <w:rFonts w:cstheme="minorHAnsi"/>
                <w:b/>
                <w:color w:val="FFFFFF" w:themeColor="background1"/>
                <w:szCs w:val="20"/>
              </w:rPr>
              <w:t>)</w:t>
            </w:r>
            <w:r w:rsidRPr="00CC0A28">
              <w:rPr>
                <w:rStyle w:val="Heading3Char"/>
                <w:rFonts w:asciiTheme="minorHAnsi" w:hAnsiTheme="minorHAnsi" w:cstheme="minorHAnsi"/>
                <w:color w:val="FFFFFF" w:themeColor="background1"/>
                <w:szCs w:val="20"/>
              </w:rPr>
              <w:t xml:space="preserve"> </w:t>
            </w:r>
            <w:del w:id="1047" w:author="Samuel Dent" w:date="2015-09-24T08:21:00Z">
              <w:r w:rsidRPr="00CC0A28" w:rsidDel="006868A8">
                <w:rPr>
                  <w:rFonts w:cstheme="minorHAnsi"/>
                  <w:b/>
                  <w:color w:val="FFFFFF" w:themeColor="background1"/>
                  <w:szCs w:val="20"/>
                  <w:vertAlign w:val="superscript"/>
                </w:rPr>
                <w:footnoteReference w:id="32"/>
              </w:r>
            </w:del>
          </w:p>
        </w:tc>
      </w:tr>
      <w:tr w:rsidR="00DB41AA" w:rsidRPr="00A05FC2" w14:paraId="4A35F3B4" w14:textId="77777777" w:rsidTr="009C3E5A">
        <w:trPr>
          <w:trHeight w:val="160"/>
          <w:jc w:val="center"/>
        </w:trPr>
        <w:tc>
          <w:tcPr>
            <w:tcW w:w="1810" w:type="dxa"/>
            <w:tcBorders>
              <w:top w:val="nil"/>
              <w:left w:val="single" w:sz="8" w:space="0" w:color="auto"/>
              <w:bottom w:val="single" w:sz="8" w:space="0" w:color="auto"/>
              <w:right w:val="single" w:sz="8" w:space="0" w:color="auto"/>
            </w:tcBorders>
            <w:shd w:val="clear" w:color="auto" w:fill="auto"/>
          </w:tcPr>
          <w:p w14:paraId="28799EF5" w14:textId="77777777" w:rsidR="00DB41AA" w:rsidRPr="00A05FC2" w:rsidRDefault="00DB41AA">
            <w:pPr>
              <w:pStyle w:val="TableText"/>
              <w:pPrChange w:id="1050" w:author="Stephanie Baer" w:date="2016-01-21T14:06:00Z">
                <w:pPr/>
              </w:pPrChange>
            </w:pPr>
            <w:r>
              <w:t>Up to 35</w:t>
            </w:r>
          </w:p>
        </w:tc>
        <w:tc>
          <w:tcPr>
            <w:tcW w:w="2193" w:type="dxa"/>
            <w:tcBorders>
              <w:top w:val="nil"/>
              <w:left w:val="nil"/>
              <w:bottom w:val="single" w:sz="8" w:space="0" w:color="auto"/>
              <w:right w:val="single" w:sz="8" w:space="0" w:color="auto"/>
            </w:tcBorders>
            <w:shd w:val="clear" w:color="auto" w:fill="auto"/>
          </w:tcPr>
          <w:p w14:paraId="5CD3F39F" w14:textId="77777777" w:rsidR="00DB41AA" w:rsidRPr="00A05FC2" w:rsidRDefault="00DB41AA">
            <w:pPr>
              <w:pStyle w:val="TableText"/>
            </w:pPr>
            <w:r w:rsidRPr="00A05FC2">
              <w:t>≥1</w:t>
            </w:r>
            <w:r>
              <w:t>.35</w:t>
            </w:r>
          </w:p>
        </w:tc>
      </w:tr>
      <w:tr w:rsidR="00DB41AA" w:rsidRPr="00A05FC2" w14:paraId="1BAD902D" w14:textId="77777777" w:rsidTr="009C3E5A">
        <w:trPr>
          <w:trHeight w:val="169"/>
          <w:jc w:val="center"/>
        </w:trPr>
        <w:tc>
          <w:tcPr>
            <w:tcW w:w="1810" w:type="dxa"/>
            <w:tcBorders>
              <w:top w:val="nil"/>
              <w:left w:val="single" w:sz="8" w:space="0" w:color="auto"/>
              <w:bottom w:val="single" w:sz="8" w:space="0" w:color="auto"/>
              <w:right w:val="single" w:sz="8" w:space="0" w:color="auto"/>
            </w:tcBorders>
            <w:shd w:val="clear" w:color="auto" w:fill="auto"/>
          </w:tcPr>
          <w:p w14:paraId="12D30B2C" w14:textId="77777777" w:rsidR="00DB41AA" w:rsidRPr="00A05FC2" w:rsidRDefault="00DB41AA">
            <w:pPr>
              <w:pStyle w:val="TableText"/>
            </w:pPr>
            <w:r w:rsidRPr="00A05FC2">
              <w:t>&gt; 35 to ≤45</w:t>
            </w:r>
          </w:p>
        </w:tc>
        <w:tc>
          <w:tcPr>
            <w:tcW w:w="2193" w:type="dxa"/>
            <w:tcBorders>
              <w:top w:val="nil"/>
              <w:left w:val="nil"/>
              <w:bottom w:val="single" w:sz="8" w:space="0" w:color="auto"/>
              <w:right w:val="single" w:sz="8" w:space="0" w:color="auto"/>
            </w:tcBorders>
            <w:shd w:val="clear" w:color="auto" w:fill="auto"/>
          </w:tcPr>
          <w:p w14:paraId="4560551A" w14:textId="77777777" w:rsidR="00DB41AA" w:rsidRPr="00A05FC2" w:rsidRDefault="00DB41AA">
            <w:pPr>
              <w:pStyle w:val="TableText"/>
            </w:pPr>
            <w:r w:rsidRPr="00A05FC2">
              <w:t>≥1.</w:t>
            </w:r>
            <w:r>
              <w:t>5</w:t>
            </w:r>
            <w:r w:rsidRPr="00A05FC2">
              <w:t>0</w:t>
            </w:r>
          </w:p>
        </w:tc>
      </w:tr>
      <w:tr w:rsidR="00DB41AA" w:rsidRPr="00A05FC2" w14:paraId="48DE0995" w14:textId="77777777" w:rsidTr="009C3E5A">
        <w:trPr>
          <w:trHeight w:val="115"/>
          <w:jc w:val="center"/>
        </w:trPr>
        <w:tc>
          <w:tcPr>
            <w:tcW w:w="1810" w:type="dxa"/>
            <w:tcBorders>
              <w:top w:val="nil"/>
              <w:left w:val="single" w:sz="8" w:space="0" w:color="auto"/>
              <w:bottom w:val="single" w:sz="8" w:space="0" w:color="auto"/>
              <w:right w:val="single" w:sz="8" w:space="0" w:color="auto"/>
            </w:tcBorders>
            <w:shd w:val="clear" w:color="auto" w:fill="auto"/>
          </w:tcPr>
          <w:p w14:paraId="6C80DDFE" w14:textId="77777777" w:rsidR="00DB41AA" w:rsidRPr="00A05FC2" w:rsidRDefault="00DB41AA">
            <w:pPr>
              <w:pStyle w:val="TableText"/>
            </w:pPr>
            <w:r w:rsidRPr="00A05FC2">
              <w:t>&gt; 45 to ≤ 54</w:t>
            </w:r>
          </w:p>
        </w:tc>
        <w:tc>
          <w:tcPr>
            <w:tcW w:w="2193" w:type="dxa"/>
            <w:tcBorders>
              <w:top w:val="nil"/>
              <w:left w:val="nil"/>
              <w:bottom w:val="single" w:sz="8" w:space="0" w:color="auto"/>
              <w:right w:val="single" w:sz="8" w:space="0" w:color="auto"/>
            </w:tcBorders>
            <w:shd w:val="clear" w:color="auto" w:fill="auto"/>
          </w:tcPr>
          <w:p w14:paraId="26D15CB3" w14:textId="77777777" w:rsidR="00DB41AA" w:rsidRPr="00A05FC2" w:rsidRDefault="00DB41AA">
            <w:pPr>
              <w:pStyle w:val="TableText"/>
            </w:pPr>
            <w:r w:rsidRPr="00A05FC2">
              <w:t>≥1.</w:t>
            </w:r>
            <w:r>
              <w:t>60</w:t>
            </w:r>
          </w:p>
        </w:tc>
      </w:tr>
      <w:tr w:rsidR="00DB41AA" w:rsidRPr="00A05FC2" w14:paraId="0C1B3E93" w14:textId="77777777" w:rsidTr="009C3E5A">
        <w:trPr>
          <w:trHeight w:val="250"/>
          <w:jc w:val="center"/>
        </w:trPr>
        <w:tc>
          <w:tcPr>
            <w:tcW w:w="1810" w:type="dxa"/>
            <w:tcBorders>
              <w:top w:val="nil"/>
              <w:left w:val="single" w:sz="8" w:space="0" w:color="auto"/>
              <w:bottom w:val="single" w:sz="8" w:space="0" w:color="auto"/>
              <w:right w:val="single" w:sz="8" w:space="0" w:color="auto"/>
            </w:tcBorders>
            <w:shd w:val="clear" w:color="auto" w:fill="auto"/>
          </w:tcPr>
          <w:p w14:paraId="092268B5" w14:textId="77777777" w:rsidR="00DB41AA" w:rsidRPr="00A05FC2" w:rsidRDefault="00DB41AA">
            <w:pPr>
              <w:pStyle w:val="TableText"/>
            </w:pPr>
            <w:r w:rsidRPr="00A05FC2">
              <w:t>&gt; 54 to ≤ 75</w:t>
            </w:r>
          </w:p>
        </w:tc>
        <w:tc>
          <w:tcPr>
            <w:tcW w:w="2193" w:type="dxa"/>
            <w:tcBorders>
              <w:top w:val="nil"/>
              <w:left w:val="nil"/>
              <w:bottom w:val="single" w:sz="8" w:space="0" w:color="auto"/>
              <w:right w:val="single" w:sz="8" w:space="0" w:color="auto"/>
            </w:tcBorders>
            <w:shd w:val="clear" w:color="auto" w:fill="auto"/>
          </w:tcPr>
          <w:p w14:paraId="0817977D" w14:textId="77777777" w:rsidR="00DB41AA" w:rsidRPr="00A05FC2" w:rsidRDefault="00DB41AA">
            <w:pPr>
              <w:pStyle w:val="TableText"/>
            </w:pPr>
            <w:r w:rsidRPr="00A05FC2">
              <w:t>≥1.</w:t>
            </w:r>
            <w:r>
              <w:t>70</w:t>
            </w:r>
          </w:p>
        </w:tc>
      </w:tr>
      <w:tr w:rsidR="00DB41AA" w:rsidRPr="00A05FC2" w14:paraId="7C84B66A" w14:textId="77777777" w:rsidTr="009C3E5A">
        <w:trPr>
          <w:trHeight w:val="169"/>
          <w:jc w:val="center"/>
        </w:trPr>
        <w:tc>
          <w:tcPr>
            <w:tcW w:w="1810" w:type="dxa"/>
            <w:tcBorders>
              <w:top w:val="nil"/>
              <w:left w:val="single" w:sz="8" w:space="0" w:color="auto"/>
              <w:bottom w:val="single" w:sz="8" w:space="0" w:color="auto"/>
              <w:right w:val="single" w:sz="8" w:space="0" w:color="auto"/>
            </w:tcBorders>
            <w:shd w:val="clear" w:color="auto" w:fill="auto"/>
          </w:tcPr>
          <w:p w14:paraId="0C3C4EAB" w14:textId="77777777" w:rsidR="00DB41AA" w:rsidRPr="00A05FC2" w:rsidRDefault="00DB41AA">
            <w:pPr>
              <w:pStyle w:val="TableText"/>
            </w:pPr>
            <w:r w:rsidRPr="00A05FC2">
              <w:t>&gt; 75 to ≤ 185</w:t>
            </w:r>
          </w:p>
        </w:tc>
        <w:tc>
          <w:tcPr>
            <w:tcW w:w="2193" w:type="dxa"/>
            <w:tcBorders>
              <w:top w:val="nil"/>
              <w:left w:val="nil"/>
              <w:bottom w:val="single" w:sz="8" w:space="0" w:color="auto"/>
              <w:right w:val="single" w:sz="8" w:space="0" w:color="auto"/>
            </w:tcBorders>
            <w:shd w:val="clear" w:color="auto" w:fill="auto"/>
          </w:tcPr>
          <w:p w14:paraId="00A2B19E" w14:textId="77777777" w:rsidR="00DB41AA" w:rsidRPr="00A05FC2" w:rsidRDefault="00DB41AA">
            <w:pPr>
              <w:pStyle w:val="TableText"/>
            </w:pPr>
            <w:r w:rsidRPr="00A05FC2">
              <w:t>≥</w:t>
            </w:r>
            <w:r>
              <w:t>2.50</w:t>
            </w:r>
          </w:p>
        </w:tc>
      </w:tr>
    </w:tbl>
    <w:p w14:paraId="0A56ED4F" w14:textId="77777777" w:rsidR="00DB41AA" w:rsidRPr="000B7BB6" w:rsidRDefault="00DB41AA" w:rsidP="00DB41AA">
      <w:pPr>
        <w:pStyle w:val="Heading6"/>
      </w:pPr>
      <w:r w:rsidRPr="00B41203">
        <w:t xml:space="preserve">Deemed Lifetime of Efficient Equipment </w:t>
      </w:r>
    </w:p>
    <w:p w14:paraId="43DAA4D3" w14:textId="77777777" w:rsidR="00DB41AA" w:rsidRPr="00A05FC2" w:rsidRDefault="00DB41AA" w:rsidP="00DB41AA">
      <w:pPr>
        <w:keepNext/>
        <w:rPr>
          <w:rFonts w:cstheme="minorHAnsi"/>
        </w:rPr>
      </w:pPr>
      <w:r w:rsidRPr="00A05FC2">
        <w:rPr>
          <w:rFonts w:cstheme="minorHAnsi"/>
        </w:rPr>
        <w:t>The assumed lifetime of the measure is 12 years</w:t>
      </w:r>
      <w:bookmarkStart w:id="1051" w:name="_Ref262701638"/>
      <w:r w:rsidRPr="00931B9F">
        <w:rPr>
          <w:rStyle w:val="FootnoteReference"/>
          <w:rFonts w:eastAsia="Calibri"/>
        </w:rPr>
        <w:footnoteReference w:id="33"/>
      </w:r>
      <w:bookmarkEnd w:id="1051"/>
      <w:r w:rsidRPr="00A05FC2">
        <w:rPr>
          <w:rFonts w:cstheme="minorHAnsi"/>
        </w:rPr>
        <w:t>.</w:t>
      </w:r>
    </w:p>
    <w:p w14:paraId="35F2042D" w14:textId="77777777" w:rsidR="00DB41AA" w:rsidRPr="000B7BB6" w:rsidRDefault="00DB41AA" w:rsidP="00DB41AA">
      <w:pPr>
        <w:pStyle w:val="Heading6"/>
      </w:pPr>
      <w:r w:rsidRPr="00B41203">
        <w:t xml:space="preserve">Deemed Measure Cost </w:t>
      </w:r>
    </w:p>
    <w:p w14:paraId="2096FDCD" w14:textId="77777777" w:rsidR="00DB41AA" w:rsidRPr="00A05FC2" w:rsidRDefault="00DB41AA" w:rsidP="00DB41AA">
      <w:pPr>
        <w:rPr>
          <w:rFonts w:cstheme="minorHAnsi"/>
          <w:vertAlign w:val="superscript"/>
        </w:rPr>
      </w:pPr>
      <w:r w:rsidRPr="00A05FC2">
        <w:rPr>
          <w:rFonts w:cstheme="minorHAnsi"/>
        </w:rPr>
        <w:t xml:space="preserve">The assumed incremental capital cost for this measure is </w:t>
      </w:r>
      <w:del w:id="1054" w:author="Samuel Dent" w:date="2015-09-24T08:22:00Z">
        <w:r w:rsidRPr="00A05FC2" w:rsidDel="006868A8">
          <w:rPr>
            <w:rFonts w:cstheme="minorHAnsi"/>
          </w:rPr>
          <w:delText>$4</w:delText>
        </w:r>
        <w:r w:rsidDel="006868A8">
          <w:rPr>
            <w:rFonts w:cstheme="minorHAnsi"/>
          </w:rPr>
          <w:delText xml:space="preserve">0 for units purchased prior to 10/1/2012 and </w:delText>
        </w:r>
      </w:del>
      <w:r>
        <w:rPr>
          <w:rFonts w:cstheme="minorHAnsi"/>
        </w:rPr>
        <w:t>$60</w:t>
      </w:r>
      <w:del w:id="1055" w:author="Samuel Dent" w:date="2015-09-24T08:22:00Z">
        <w:r w:rsidDel="006868A8">
          <w:rPr>
            <w:rFonts w:cstheme="minorHAnsi"/>
          </w:rPr>
          <w:delText xml:space="preserve"> for units purchased after 10/1/2012</w:delText>
        </w:r>
      </w:del>
      <w:r w:rsidRPr="00931B9F">
        <w:rPr>
          <w:rStyle w:val="FootnoteReference"/>
          <w:rFonts w:eastAsia="Calibri"/>
        </w:rPr>
        <w:footnoteReference w:id="34"/>
      </w:r>
      <w:r w:rsidRPr="00A05FC2">
        <w:rPr>
          <w:rFonts w:cstheme="minorHAnsi"/>
        </w:rPr>
        <w:t>.</w:t>
      </w:r>
    </w:p>
    <w:p w14:paraId="5B9377F0" w14:textId="77777777" w:rsidR="00DB41AA" w:rsidRPr="000B7BB6" w:rsidRDefault="00DB41AA" w:rsidP="00DB41AA">
      <w:pPr>
        <w:pStyle w:val="Heading6"/>
      </w:pPr>
      <w:r w:rsidRPr="00B41203">
        <w:lastRenderedPageBreak/>
        <w:t>Loadshape</w:t>
      </w:r>
    </w:p>
    <w:p w14:paraId="436D238E" w14:textId="77777777" w:rsidR="00DB41AA" w:rsidRPr="000B7BB6" w:rsidRDefault="00DB41AA" w:rsidP="00DB41AA">
      <w:pPr>
        <w:widowControl/>
        <w:rPr>
          <w:rFonts w:cstheme="minorHAnsi"/>
          <w:color w:val="000000"/>
          <w:szCs w:val="20"/>
        </w:rPr>
      </w:pPr>
      <w:r w:rsidRPr="000B7BB6">
        <w:rPr>
          <w:rFonts w:cstheme="minorHAnsi"/>
          <w:color w:val="000000"/>
          <w:szCs w:val="20"/>
        </w:rPr>
        <w:t>Loadshape R12 - Residential - Dehumidifier</w:t>
      </w:r>
    </w:p>
    <w:p w14:paraId="4CF9D19B" w14:textId="77777777" w:rsidR="00DB41AA" w:rsidRPr="000B7BB6" w:rsidRDefault="00DB41AA" w:rsidP="00DB41AA">
      <w:pPr>
        <w:pStyle w:val="Heading6"/>
      </w:pPr>
      <w:r w:rsidRPr="00B41203">
        <w:t xml:space="preserve">Coincidence Factor </w:t>
      </w:r>
    </w:p>
    <w:p w14:paraId="26EB0B0A" w14:textId="77777777" w:rsidR="00DB41AA" w:rsidRDefault="00DB41AA" w:rsidP="00DB41AA">
      <w:pPr>
        <w:rPr>
          <w:rFonts w:cstheme="minorHAnsi"/>
        </w:rPr>
      </w:pPr>
      <w:r w:rsidRPr="00A05FC2">
        <w:rPr>
          <w:rFonts w:cstheme="minorHAnsi"/>
        </w:rPr>
        <w:t>The coincidence factor is assumed to be 37</w:t>
      </w:r>
      <w:proofErr w:type="gramStart"/>
      <w:r w:rsidRPr="00A05FC2">
        <w:rPr>
          <w:rFonts w:cstheme="minorHAnsi"/>
        </w:rPr>
        <w:t xml:space="preserve">% </w:t>
      </w:r>
      <w:proofErr w:type="gramEnd"/>
      <w:r w:rsidRPr="00F24B6B">
        <w:rPr>
          <w:rStyle w:val="FootnoteReference"/>
          <w:rFonts w:eastAsia="Calibri"/>
        </w:rPr>
        <w:footnoteReference w:id="35"/>
      </w:r>
      <w:r w:rsidRPr="00A05FC2">
        <w:rPr>
          <w:rFonts w:cstheme="minorHAnsi"/>
        </w:rPr>
        <w:t>.</w:t>
      </w:r>
    </w:p>
    <w:p w14:paraId="22134F68" w14:textId="77777777" w:rsidR="00DB41AA" w:rsidRPr="00A05FC2" w:rsidRDefault="00DB41AA" w:rsidP="00DB41AA">
      <w:pPr>
        <w:rPr>
          <w:rFonts w:cstheme="minorHAnsi"/>
        </w:rPr>
      </w:pPr>
    </w:p>
    <w:p w14:paraId="59DA1B47" w14:textId="77777777" w:rsidR="00DB41AA" w:rsidRPr="00A05FC2" w:rsidRDefault="00DB41AA" w:rsidP="00DB41AA">
      <w:pPr>
        <w:keepNext/>
        <w:pBdr>
          <w:top w:val="double" w:sz="4" w:space="1" w:color="auto"/>
          <w:bottom w:val="double" w:sz="4" w:space="1" w:color="auto"/>
        </w:pBdr>
        <w:jc w:val="center"/>
        <w:rPr>
          <w:rFonts w:cstheme="minorHAnsi"/>
          <w:b/>
          <w:szCs w:val="20"/>
        </w:rPr>
      </w:pPr>
      <w:r w:rsidRPr="00A05FC2">
        <w:rPr>
          <w:rFonts w:cstheme="minorHAnsi"/>
          <w:b/>
          <w:szCs w:val="20"/>
        </w:rPr>
        <w:t>Algorithm</w:t>
      </w:r>
    </w:p>
    <w:p w14:paraId="1F554C1C" w14:textId="77777777" w:rsidR="00DB41AA" w:rsidRPr="000B7BB6" w:rsidRDefault="00DB41AA" w:rsidP="00DB41AA">
      <w:pPr>
        <w:pStyle w:val="Heading6"/>
      </w:pPr>
      <w:r w:rsidRPr="00B41203">
        <w:t>Calculation of Savings</w:t>
      </w:r>
    </w:p>
    <w:p w14:paraId="2655956E" w14:textId="77777777" w:rsidR="00DB41AA" w:rsidRPr="000B7BB6" w:rsidRDefault="00DB41AA" w:rsidP="00DB41AA">
      <w:pPr>
        <w:pStyle w:val="Heading6"/>
      </w:pPr>
      <w:r w:rsidRPr="000B7BB6">
        <w:t xml:space="preserve">Electric Energy Savings </w:t>
      </w:r>
    </w:p>
    <w:p w14:paraId="3C526CD6" w14:textId="77777777" w:rsidR="00DB41AA" w:rsidRPr="00A05FC2" w:rsidRDefault="00DB41AA" w:rsidP="00DB41AA">
      <w:pPr>
        <w:keepNext/>
        <w:ind w:left="720" w:firstLine="720"/>
        <w:rPr>
          <w:rFonts w:cstheme="minorHAnsi"/>
        </w:rPr>
      </w:pPr>
      <w:r w:rsidRPr="00A05FC2">
        <w:rPr>
          <w:rFonts w:cstheme="minorHAnsi"/>
          <w:noProof/>
        </w:rPr>
        <w:t>ΔkWh</w:t>
      </w:r>
      <w:r w:rsidRPr="00A05FC2">
        <w:rPr>
          <w:rFonts w:cstheme="minorHAnsi"/>
        </w:rPr>
        <w:t xml:space="preserve"> </w:t>
      </w:r>
      <w:r w:rsidRPr="00A05FC2">
        <w:rPr>
          <w:rFonts w:cstheme="minorHAnsi"/>
        </w:rPr>
        <w:tab/>
        <w:t>= (((Avg Capacity * 0.473) / 24) * Hours) * (1 / (L/kWh_Base)</w:t>
      </w:r>
      <w:r w:rsidRPr="00A05FC2">
        <w:rPr>
          <w:rFonts w:cstheme="minorHAnsi"/>
          <w:vertAlign w:val="subscript"/>
        </w:rPr>
        <w:t xml:space="preserve"> </w:t>
      </w:r>
      <w:r w:rsidRPr="00A05FC2">
        <w:rPr>
          <w:rFonts w:cstheme="minorHAnsi"/>
        </w:rPr>
        <w:t xml:space="preserve">– 1 / (L/kWh_Eff)) </w:t>
      </w:r>
    </w:p>
    <w:p w14:paraId="41261958" w14:textId="77777777" w:rsidR="00DB41AA" w:rsidRPr="00A05FC2" w:rsidRDefault="00DB41AA" w:rsidP="00DB41AA">
      <w:pPr>
        <w:rPr>
          <w:rFonts w:cstheme="minorHAnsi"/>
        </w:rPr>
      </w:pPr>
      <w:r w:rsidRPr="00A05FC2">
        <w:rPr>
          <w:rFonts w:cstheme="minorHAnsi"/>
        </w:rPr>
        <w:t>Where:</w:t>
      </w:r>
    </w:p>
    <w:p w14:paraId="6DA7295F" w14:textId="77777777" w:rsidR="00DB41AA" w:rsidRDefault="00DB41AA" w:rsidP="00DB41AA">
      <w:pPr>
        <w:keepNext/>
        <w:ind w:firstLine="720"/>
        <w:rPr>
          <w:ins w:id="1064" w:author="Samuel Dent" w:date="2016-01-14T04:57:00Z"/>
          <w:rFonts w:cstheme="minorHAnsi"/>
        </w:rPr>
      </w:pPr>
      <w:r w:rsidRPr="00A05FC2">
        <w:rPr>
          <w:rFonts w:cstheme="minorHAnsi"/>
        </w:rPr>
        <w:t>Avg Capacity</w:t>
      </w:r>
      <w:r w:rsidRPr="00A05FC2">
        <w:rPr>
          <w:rFonts w:cstheme="minorHAnsi"/>
        </w:rPr>
        <w:tab/>
        <w:t>= Average capacity of the unit (pints/day)</w:t>
      </w:r>
    </w:p>
    <w:p w14:paraId="0FC23AE3" w14:textId="148306A4" w:rsidR="00863A6D" w:rsidRPr="00A05FC2" w:rsidRDefault="00863A6D">
      <w:pPr>
        <w:keepNext/>
        <w:ind w:left="2160"/>
        <w:rPr>
          <w:rFonts w:cstheme="minorHAnsi"/>
        </w:rPr>
        <w:pPrChange w:id="1065" w:author="Samuel Dent" w:date="2016-01-14T04:59:00Z">
          <w:pPr>
            <w:keepNext/>
            <w:ind w:firstLine="720"/>
          </w:pPr>
        </w:pPrChange>
      </w:pPr>
      <w:ins w:id="1066" w:author="Samuel Dent" w:date="2016-01-14T04:57:00Z">
        <w:r>
          <w:rPr>
            <w:rFonts w:cstheme="minorHAnsi"/>
          </w:rPr>
          <w:t xml:space="preserve">= Actual, if unknown assume capacity in </w:t>
        </w:r>
      </w:ins>
      <w:ins w:id="1067" w:author="Samuel Dent" w:date="2016-01-14T04:58:00Z">
        <w:r>
          <w:rPr>
            <w:rFonts w:cstheme="minorHAnsi"/>
          </w:rPr>
          <w:t xml:space="preserve">each </w:t>
        </w:r>
      </w:ins>
      <w:ins w:id="1068" w:author="Samuel Dent" w:date="2016-01-14T04:57:00Z">
        <w:r>
          <w:rPr>
            <w:rFonts w:cstheme="minorHAnsi"/>
          </w:rPr>
          <w:t>c</w:t>
        </w:r>
      </w:ins>
      <w:ins w:id="1069" w:author="Samuel Dent" w:date="2016-01-14T04:58:00Z">
        <w:r>
          <w:rPr>
            <w:rFonts w:cstheme="minorHAnsi"/>
          </w:rPr>
          <w:t>apacity range as provided in table below</w:t>
        </w:r>
      </w:ins>
      <w:ins w:id="1070" w:author="Samuel Dent" w:date="2016-01-14T04:59:00Z">
        <w:r>
          <w:rPr>
            <w:rFonts w:cstheme="minorHAnsi"/>
          </w:rPr>
          <w:t>, or if capacity range unknown assume average</w:t>
        </w:r>
      </w:ins>
      <w:ins w:id="1071" w:author="Samuel Dent" w:date="2016-01-14T04:58:00Z">
        <w:r>
          <w:rPr>
            <w:rFonts w:cstheme="minorHAnsi"/>
          </w:rPr>
          <w:t>.</w:t>
        </w:r>
      </w:ins>
    </w:p>
    <w:p w14:paraId="40EB0AA3" w14:textId="77777777" w:rsidR="00DB41AA" w:rsidRPr="00A05FC2" w:rsidRDefault="00DB41AA" w:rsidP="00DB41AA">
      <w:pPr>
        <w:keepNext/>
        <w:ind w:firstLine="720"/>
        <w:rPr>
          <w:rFonts w:cstheme="minorHAnsi"/>
        </w:rPr>
      </w:pPr>
      <w:r w:rsidRPr="00A05FC2">
        <w:rPr>
          <w:rFonts w:cstheme="minorHAnsi"/>
        </w:rPr>
        <w:t xml:space="preserve">0.473 </w:t>
      </w:r>
      <w:r w:rsidRPr="00A05FC2">
        <w:rPr>
          <w:rFonts w:cstheme="minorHAnsi"/>
        </w:rPr>
        <w:tab/>
      </w:r>
      <w:r w:rsidRPr="00A05FC2">
        <w:rPr>
          <w:rFonts w:cstheme="minorHAnsi"/>
        </w:rPr>
        <w:tab/>
        <w:t>= Constant to convert Pints to Liters</w:t>
      </w:r>
    </w:p>
    <w:p w14:paraId="1403E310" w14:textId="77777777" w:rsidR="00DB41AA" w:rsidRPr="00A05FC2" w:rsidRDefault="00DB41AA" w:rsidP="00DB41AA">
      <w:pPr>
        <w:keepNext/>
        <w:ind w:firstLine="720"/>
        <w:rPr>
          <w:rFonts w:cstheme="minorHAnsi"/>
        </w:rPr>
      </w:pPr>
      <w:r w:rsidRPr="00A05FC2">
        <w:rPr>
          <w:rFonts w:cstheme="minorHAnsi"/>
        </w:rPr>
        <w:t>24</w:t>
      </w:r>
      <w:r w:rsidRPr="00A05FC2">
        <w:rPr>
          <w:rFonts w:cstheme="minorHAnsi"/>
        </w:rPr>
        <w:tab/>
      </w:r>
      <w:r w:rsidRPr="00A05FC2">
        <w:rPr>
          <w:rFonts w:cstheme="minorHAnsi"/>
        </w:rPr>
        <w:tab/>
        <w:t>= Constant to convert Liters/day to Liters/hour</w:t>
      </w:r>
    </w:p>
    <w:p w14:paraId="742A9A1A" w14:textId="77777777" w:rsidR="00DB41AA" w:rsidRPr="00A05FC2" w:rsidRDefault="00DB41AA" w:rsidP="00DB41AA">
      <w:pPr>
        <w:keepNext/>
        <w:ind w:firstLine="720"/>
        <w:rPr>
          <w:rFonts w:cstheme="minorHAnsi"/>
        </w:rPr>
      </w:pPr>
      <w:r w:rsidRPr="00A05FC2">
        <w:rPr>
          <w:rFonts w:cstheme="minorHAnsi"/>
        </w:rPr>
        <w:t>Hours</w:t>
      </w:r>
      <w:r w:rsidRPr="00A05FC2">
        <w:rPr>
          <w:rFonts w:cstheme="minorHAnsi"/>
        </w:rPr>
        <w:tab/>
      </w:r>
      <w:r w:rsidRPr="00A05FC2">
        <w:rPr>
          <w:rFonts w:cstheme="minorHAnsi"/>
        </w:rPr>
        <w:tab/>
        <w:t>= Run hours per year</w:t>
      </w:r>
    </w:p>
    <w:p w14:paraId="2166C79D" w14:textId="77777777" w:rsidR="00DB41AA" w:rsidRPr="00A05FC2" w:rsidRDefault="00DB41AA" w:rsidP="00DB41AA">
      <w:pPr>
        <w:keepNext/>
        <w:rPr>
          <w:rFonts w:cstheme="minorHAnsi"/>
        </w:rPr>
      </w:pPr>
      <w:r w:rsidRPr="00A05FC2">
        <w:rPr>
          <w:rFonts w:cstheme="minorHAnsi"/>
        </w:rPr>
        <w:tab/>
      </w:r>
      <w:r w:rsidRPr="00A05FC2">
        <w:rPr>
          <w:rFonts w:cstheme="minorHAnsi"/>
        </w:rPr>
        <w:tab/>
      </w:r>
      <w:r w:rsidRPr="00A05FC2">
        <w:rPr>
          <w:rFonts w:cstheme="minorHAnsi"/>
        </w:rPr>
        <w:tab/>
        <w:t xml:space="preserve">= </w:t>
      </w:r>
      <w:del w:id="1072" w:author="Samuel Dent" w:date="2015-09-24T08:23:00Z">
        <w:r w:rsidRPr="00A05FC2" w:rsidDel="006868A8">
          <w:rPr>
            <w:rFonts w:cstheme="minorHAnsi"/>
          </w:rPr>
          <w:delText xml:space="preserve">1620 </w:delText>
        </w:r>
      </w:del>
      <w:ins w:id="1073" w:author="Samuel Dent" w:date="2015-09-24T08:23:00Z">
        <w:r w:rsidRPr="00A05FC2">
          <w:rPr>
            <w:rFonts w:cstheme="minorHAnsi"/>
          </w:rPr>
          <w:t>16</w:t>
        </w:r>
        <w:r>
          <w:rPr>
            <w:rFonts w:cstheme="minorHAnsi"/>
          </w:rPr>
          <w:t>32</w:t>
        </w:r>
        <w:r w:rsidRPr="00A05FC2">
          <w:rPr>
            <w:rFonts w:cstheme="minorHAnsi"/>
          </w:rPr>
          <w:t xml:space="preserve"> </w:t>
        </w:r>
      </w:ins>
      <w:r w:rsidRPr="00F24B6B">
        <w:rPr>
          <w:rStyle w:val="FootnoteReference"/>
          <w:rFonts w:eastAsia="Calibri"/>
        </w:rPr>
        <w:footnoteReference w:id="36"/>
      </w:r>
      <w:r w:rsidRPr="00A05FC2">
        <w:rPr>
          <w:rFonts w:cstheme="minorHAnsi"/>
        </w:rPr>
        <w:tab/>
      </w:r>
    </w:p>
    <w:p w14:paraId="7F04A8B9" w14:textId="77777777" w:rsidR="00DB41AA" w:rsidRPr="00A05FC2" w:rsidRDefault="00DB41AA" w:rsidP="00DB41AA">
      <w:pPr>
        <w:keepNext/>
        <w:rPr>
          <w:rFonts w:cstheme="minorHAnsi"/>
        </w:rPr>
      </w:pPr>
      <w:r w:rsidRPr="00A05FC2">
        <w:rPr>
          <w:rFonts w:cstheme="minorHAnsi"/>
        </w:rPr>
        <w:tab/>
        <w:t>L/kWh</w:t>
      </w:r>
      <w:r w:rsidRPr="00A05FC2">
        <w:rPr>
          <w:rFonts w:cstheme="minorHAnsi"/>
        </w:rPr>
        <w:tab/>
      </w:r>
      <w:r w:rsidRPr="00A05FC2">
        <w:rPr>
          <w:rFonts w:cstheme="minorHAnsi"/>
        </w:rPr>
        <w:tab/>
        <w:t>= Liters of water per kWh consumed, as provided in tables above</w:t>
      </w:r>
    </w:p>
    <w:p w14:paraId="70C9C77A" w14:textId="77777777" w:rsidR="00DB41AA" w:rsidRPr="00A05FC2" w:rsidDel="006868A8" w:rsidRDefault="00DB41AA">
      <w:pPr>
        <w:keepNext/>
        <w:jc w:val="left"/>
        <w:rPr>
          <w:del w:id="1076" w:author="Samuel Dent" w:date="2015-09-24T08:25:00Z"/>
          <w:rFonts w:cstheme="minorHAnsi"/>
        </w:rPr>
        <w:pPrChange w:id="1077" w:author="Samuel Dent" w:date="2015-09-24T08:25:00Z">
          <w:pPr>
            <w:keepNext/>
          </w:pPr>
        </w:pPrChange>
      </w:pPr>
      <w:r w:rsidRPr="00A05FC2">
        <w:rPr>
          <w:rFonts w:cstheme="minorHAnsi"/>
        </w:rPr>
        <w:t>Annual kWh results for each capacity class are presented below:</w:t>
      </w:r>
    </w:p>
    <w:p w14:paraId="07F68058" w14:textId="77777777" w:rsidR="00DB41AA" w:rsidDel="006868A8" w:rsidRDefault="00DB41AA">
      <w:pPr>
        <w:keepNext/>
        <w:jc w:val="left"/>
        <w:rPr>
          <w:del w:id="1078" w:author="Samuel Dent" w:date="2015-09-24T08:25:00Z"/>
          <w:rFonts w:cstheme="minorHAnsi"/>
        </w:rPr>
        <w:pPrChange w:id="1079" w:author="Samuel Dent" w:date="2015-09-24T08:25:00Z">
          <w:pPr>
            <w:keepNext/>
          </w:pPr>
        </w:pPrChange>
      </w:pPr>
      <w:del w:id="1080" w:author="Samuel Dent" w:date="2015-09-24T08:25:00Z">
        <w:r w:rsidRPr="00A05FC2" w:rsidDel="006868A8">
          <w:rPr>
            <w:rFonts w:cstheme="minorHAnsi"/>
          </w:rPr>
          <w:delText>Until 9/30/2012 (V 2.1):</w:delText>
        </w:r>
      </w:del>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903"/>
        <w:gridCol w:w="1046"/>
        <w:gridCol w:w="1247"/>
        <w:gridCol w:w="1366"/>
        <w:gridCol w:w="1166"/>
        <w:gridCol w:w="1245"/>
        <w:gridCol w:w="1447"/>
      </w:tblGrid>
      <w:tr w:rsidR="00DB41AA" w:rsidRPr="003F5B91" w:rsidDel="006868A8" w14:paraId="6B086BC5" w14:textId="77777777" w:rsidTr="009C3E5A">
        <w:trPr>
          <w:trHeight w:val="247"/>
          <w:tblHeader/>
          <w:jc w:val="center"/>
          <w:del w:id="1081" w:author="Samuel Dent" w:date="2015-09-24T08:25:00Z"/>
        </w:trPr>
        <w:tc>
          <w:tcPr>
            <w:tcW w:w="1010" w:type="pct"/>
            <w:tcBorders>
              <w:top w:val="nil"/>
              <w:left w:val="nil"/>
              <w:right w:val="nil"/>
            </w:tcBorders>
          </w:tcPr>
          <w:p w14:paraId="16A66E89" w14:textId="77777777" w:rsidR="00DB41AA" w:rsidRPr="008F033B" w:rsidDel="006868A8" w:rsidRDefault="00DB41AA">
            <w:pPr>
              <w:widowControl/>
              <w:autoSpaceDE w:val="0"/>
              <w:autoSpaceDN w:val="0"/>
              <w:adjustRightInd w:val="0"/>
              <w:jc w:val="left"/>
              <w:rPr>
                <w:del w:id="1082" w:author="Samuel Dent" w:date="2015-09-24T08:25:00Z"/>
                <w:rFonts w:ascii="Calibri" w:eastAsiaTheme="minorHAnsi" w:hAnsi="Calibri"/>
                <w:color w:val="000000"/>
              </w:rPr>
              <w:pPrChange w:id="1083" w:author="Samuel Dent" w:date="2015-09-24T08:25:00Z">
                <w:pPr>
                  <w:widowControl/>
                  <w:autoSpaceDE w:val="0"/>
                  <w:autoSpaceDN w:val="0"/>
                  <w:adjustRightInd w:val="0"/>
                  <w:jc w:val="center"/>
                </w:pPr>
              </w:pPrChange>
            </w:pPr>
          </w:p>
        </w:tc>
        <w:tc>
          <w:tcPr>
            <w:tcW w:w="555" w:type="pct"/>
            <w:tcBorders>
              <w:top w:val="nil"/>
              <w:left w:val="nil"/>
              <w:right w:val="nil"/>
            </w:tcBorders>
          </w:tcPr>
          <w:p w14:paraId="09EB4AF3" w14:textId="77777777" w:rsidR="00DB41AA" w:rsidRPr="008F033B" w:rsidDel="006868A8" w:rsidRDefault="00DB41AA">
            <w:pPr>
              <w:widowControl/>
              <w:autoSpaceDE w:val="0"/>
              <w:autoSpaceDN w:val="0"/>
              <w:adjustRightInd w:val="0"/>
              <w:jc w:val="left"/>
              <w:rPr>
                <w:del w:id="1084" w:author="Samuel Dent" w:date="2015-09-24T08:25:00Z"/>
                <w:rFonts w:ascii="Calibri" w:eastAsiaTheme="minorHAnsi" w:hAnsi="Calibri"/>
                <w:color w:val="000000"/>
              </w:rPr>
              <w:pPrChange w:id="1085" w:author="Samuel Dent" w:date="2015-09-24T08:25:00Z">
                <w:pPr>
                  <w:widowControl/>
                  <w:autoSpaceDE w:val="0"/>
                  <w:autoSpaceDN w:val="0"/>
                  <w:adjustRightInd w:val="0"/>
                  <w:jc w:val="center"/>
                </w:pPr>
              </w:pPrChange>
            </w:pPr>
          </w:p>
        </w:tc>
        <w:tc>
          <w:tcPr>
            <w:tcW w:w="662" w:type="pct"/>
            <w:tcBorders>
              <w:top w:val="nil"/>
              <w:left w:val="nil"/>
              <w:right w:val="nil"/>
            </w:tcBorders>
          </w:tcPr>
          <w:p w14:paraId="22A70334" w14:textId="77777777" w:rsidR="00DB41AA" w:rsidRPr="003F5B91" w:rsidDel="006868A8" w:rsidRDefault="00DB41AA">
            <w:pPr>
              <w:widowControl/>
              <w:autoSpaceDE w:val="0"/>
              <w:autoSpaceDN w:val="0"/>
              <w:adjustRightInd w:val="0"/>
              <w:jc w:val="left"/>
              <w:rPr>
                <w:del w:id="1086" w:author="Samuel Dent" w:date="2015-09-24T08:25:00Z"/>
                <w:rFonts w:ascii="Calibri" w:eastAsiaTheme="minorHAnsi" w:hAnsi="Calibri" w:cs="Calibri"/>
                <w:color w:val="000000"/>
                <w:szCs w:val="20"/>
              </w:rPr>
              <w:pPrChange w:id="1087" w:author="Samuel Dent" w:date="2015-09-24T08:25:00Z">
                <w:pPr>
                  <w:widowControl/>
                  <w:autoSpaceDE w:val="0"/>
                  <w:autoSpaceDN w:val="0"/>
                  <w:adjustRightInd w:val="0"/>
                  <w:jc w:val="center"/>
                </w:pPr>
              </w:pPrChange>
            </w:pPr>
          </w:p>
        </w:tc>
        <w:tc>
          <w:tcPr>
            <w:tcW w:w="725" w:type="pct"/>
            <w:tcBorders>
              <w:top w:val="nil"/>
              <w:left w:val="nil"/>
            </w:tcBorders>
          </w:tcPr>
          <w:p w14:paraId="7C329AD5" w14:textId="77777777" w:rsidR="00DB41AA" w:rsidRPr="003F5B91" w:rsidDel="006868A8" w:rsidRDefault="00DB41AA">
            <w:pPr>
              <w:widowControl/>
              <w:autoSpaceDE w:val="0"/>
              <w:autoSpaceDN w:val="0"/>
              <w:adjustRightInd w:val="0"/>
              <w:jc w:val="left"/>
              <w:rPr>
                <w:del w:id="1088" w:author="Samuel Dent" w:date="2015-09-24T08:25:00Z"/>
                <w:rFonts w:ascii="Calibri" w:eastAsiaTheme="minorHAnsi" w:hAnsi="Calibri" w:cs="Calibri"/>
                <w:color w:val="000000"/>
                <w:szCs w:val="20"/>
              </w:rPr>
              <w:pPrChange w:id="1089" w:author="Samuel Dent" w:date="2015-09-24T08:25:00Z">
                <w:pPr>
                  <w:widowControl/>
                  <w:autoSpaceDE w:val="0"/>
                  <w:autoSpaceDN w:val="0"/>
                  <w:adjustRightInd w:val="0"/>
                  <w:jc w:val="center"/>
                </w:pPr>
              </w:pPrChange>
            </w:pPr>
          </w:p>
        </w:tc>
        <w:tc>
          <w:tcPr>
            <w:tcW w:w="2049" w:type="pct"/>
            <w:gridSpan w:val="3"/>
            <w:shd w:val="solid" w:color="808080" w:fill="auto"/>
          </w:tcPr>
          <w:p w14:paraId="3C6ADF61" w14:textId="77777777" w:rsidR="00DB41AA" w:rsidRPr="008F033B" w:rsidDel="006868A8" w:rsidRDefault="00DB41AA">
            <w:pPr>
              <w:widowControl/>
              <w:autoSpaceDE w:val="0"/>
              <w:autoSpaceDN w:val="0"/>
              <w:adjustRightInd w:val="0"/>
              <w:jc w:val="left"/>
              <w:rPr>
                <w:del w:id="1090" w:author="Samuel Dent" w:date="2015-09-24T08:25:00Z"/>
                <w:rFonts w:ascii="Calibri" w:eastAsiaTheme="minorHAnsi" w:hAnsi="Calibri"/>
                <w:b/>
                <w:color w:val="FFFFFF"/>
              </w:rPr>
              <w:pPrChange w:id="1091" w:author="Samuel Dent" w:date="2015-09-24T08:25:00Z">
                <w:pPr>
                  <w:widowControl/>
                  <w:autoSpaceDE w:val="0"/>
                  <w:autoSpaceDN w:val="0"/>
                  <w:adjustRightInd w:val="0"/>
                  <w:jc w:val="center"/>
                </w:pPr>
              </w:pPrChange>
            </w:pPr>
            <w:del w:id="1092" w:author="Samuel Dent" w:date="2015-09-24T08:25:00Z">
              <w:r w:rsidRPr="008F033B" w:rsidDel="006868A8">
                <w:rPr>
                  <w:rFonts w:ascii="Calibri" w:eastAsiaTheme="minorHAnsi" w:hAnsi="Calibri"/>
                  <w:b/>
                  <w:color w:val="FFFFFF"/>
                </w:rPr>
                <w:delText>Annual kWh</w:delText>
              </w:r>
            </w:del>
          </w:p>
        </w:tc>
      </w:tr>
      <w:tr w:rsidR="00DB41AA" w:rsidRPr="003F5B91" w:rsidDel="006868A8" w14:paraId="6F258FF2" w14:textId="77777777" w:rsidTr="009C3E5A">
        <w:tblPrEx>
          <w:jc w:val="left"/>
          <w:tblCellMar>
            <w:left w:w="108" w:type="dxa"/>
            <w:right w:w="108" w:type="dxa"/>
          </w:tblCellMar>
        </w:tblPrEx>
        <w:trPr>
          <w:trHeight w:val="453"/>
          <w:tblHeader/>
          <w:del w:id="1093" w:author="Samuel Dent" w:date="2015-09-24T08:25:00Z"/>
        </w:trPr>
        <w:tc>
          <w:tcPr>
            <w:tcW w:w="1010" w:type="pct"/>
            <w:shd w:val="solid" w:color="808080" w:fill="auto"/>
          </w:tcPr>
          <w:p w14:paraId="3D1B551C" w14:textId="77777777" w:rsidR="00DB41AA" w:rsidRPr="008F033B" w:rsidDel="006868A8" w:rsidRDefault="00DB41AA">
            <w:pPr>
              <w:widowControl/>
              <w:autoSpaceDE w:val="0"/>
              <w:autoSpaceDN w:val="0"/>
              <w:adjustRightInd w:val="0"/>
              <w:jc w:val="left"/>
              <w:rPr>
                <w:del w:id="1094" w:author="Samuel Dent" w:date="2015-09-24T08:25:00Z"/>
                <w:rFonts w:ascii="Calibri" w:eastAsiaTheme="minorHAnsi" w:hAnsi="Calibri"/>
                <w:b/>
                <w:color w:val="FFFFFF"/>
              </w:rPr>
              <w:pPrChange w:id="1095" w:author="Samuel Dent" w:date="2015-09-24T08:25:00Z">
                <w:pPr>
                  <w:widowControl/>
                  <w:autoSpaceDE w:val="0"/>
                  <w:autoSpaceDN w:val="0"/>
                  <w:adjustRightInd w:val="0"/>
                  <w:jc w:val="center"/>
                </w:pPr>
              </w:pPrChange>
            </w:pPr>
            <w:del w:id="1096" w:author="Samuel Dent" w:date="2015-09-24T08:25:00Z">
              <w:r w:rsidRPr="008F033B" w:rsidDel="006868A8">
                <w:rPr>
                  <w:rFonts w:ascii="Calibri" w:eastAsiaTheme="minorHAnsi" w:hAnsi="Calibri"/>
                  <w:b/>
                  <w:color w:val="FFFFFF"/>
                </w:rPr>
                <w:delText>Capacity</w:delText>
              </w:r>
            </w:del>
          </w:p>
        </w:tc>
        <w:tc>
          <w:tcPr>
            <w:tcW w:w="555" w:type="pct"/>
            <w:vMerge w:val="restart"/>
            <w:shd w:val="solid" w:color="808080" w:fill="auto"/>
          </w:tcPr>
          <w:p w14:paraId="5C9CE66A" w14:textId="77777777" w:rsidR="00DB41AA" w:rsidRPr="008F033B" w:rsidDel="006868A8" w:rsidRDefault="00DB41AA">
            <w:pPr>
              <w:widowControl/>
              <w:autoSpaceDE w:val="0"/>
              <w:autoSpaceDN w:val="0"/>
              <w:adjustRightInd w:val="0"/>
              <w:jc w:val="left"/>
              <w:rPr>
                <w:del w:id="1097" w:author="Samuel Dent" w:date="2015-09-24T08:25:00Z"/>
                <w:rFonts w:ascii="Calibri" w:eastAsiaTheme="minorHAnsi" w:hAnsi="Calibri"/>
                <w:b/>
                <w:color w:val="FFFFFF"/>
              </w:rPr>
              <w:pPrChange w:id="1098" w:author="Samuel Dent" w:date="2015-09-24T08:25:00Z">
                <w:pPr>
                  <w:widowControl/>
                  <w:autoSpaceDE w:val="0"/>
                  <w:autoSpaceDN w:val="0"/>
                  <w:adjustRightInd w:val="0"/>
                  <w:jc w:val="center"/>
                </w:pPr>
              </w:pPrChange>
            </w:pPr>
            <w:del w:id="1099" w:author="Samuel Dent" w:date="2015-09-24T08:25:00Z">
              <w:r w:rsidRPr="008F033B" w:rsidDel="006868A8">
                <w:rPr>
                  <w:rFonts w:ascii="Calibri" w:eastAsiaTheme="minorHAnsi" w:hAnsi="Calibri"/>
                  <w:b/>
                  <w:color w:val="FFFFFF"/>
                </w:rPr>
                <w:delText>Capacity</w:delText>
              </w:r>
              <w:r w:rsidRPr="003F5B91" w:rsidDel="006868A8">
                <w:rPr>
                  <w:rFonts w:ascii="Calibri" w:eastAsiaTheme="minorHAnsi" w:hAnsi="Calibri" w:cs="Calibri"/>
                  <w:b/>
                  <w:bCs/>
                  <w:color w:val="FFFFFF"/>
                  <w:szCs w:val="20"/>
                </w:rPr>
                <w:delText xml:space="preserve"> Used</w:delText>
              </w:r>
            </w:del>
          </w:p>
        </w:tc>
        <w:tc>
          <w:tcPr>
            <w:tcW w:w="662" w:type="pct"/>
            <w:shd w:val="solid" w:color="808080" w:fill="auto"/>
          </w:tcPr>
          <w:p w14:paraId="0A406925" w14:textId="77777777" w:rsidR="00DB41AA" w:rsidRPr="003F5B91" w:rsidDel="006868A8" w:rsidRDefault="00DB41AA">
            <w:pPr>
              <w:widowControl/>
              <w:autoSpaceDE w:val="0"/>
              <w:autoSpaceDN w:val="0"/>
              <w:adjustRightInd w:val="0"/>
              <w:jc w:val="left"/>
              <w:rPr>
                <w:del w:id="1100" w:author="Samuel Dent" w:date="2015-09-24T08:25:00Z"/>
                <w:rFonts w:ascii="Calibri" w:eastAsiaTheme="minorHAnsi" w:hAnsi="Calibri" w:cs="Calibri"/>
                <w:b/>
                <w:bCs/>
                <w:color w:val="FFFFFF"/>
                <w:szCs w:val="20"/>
              </w:rPr>
              <w:pPrChange w:id="1101" w:author="Samuel Dent" w:date="2015-09-24T08:25:00Z">
                <w:pPr>
                  <w:widowControl/>
                  <w:autoSpaceDE w:val="0"/>
                  <w:autoSpaceDN w:val="0"/>
                  <w:adjustRightInd w:val="0"/>
                  <w:jc w:val="center"/>
                </w:pPr>
              </w:pPrChange>
            </w:pPr>
            <w:del w:id="1102" w:author="Samuel Dent" w:date="2015-09-24T08:25:00Z">
              <w:r w:rsidRPr="003F5B91" w:rsidDel="006868A8">
                <w:rPr>
                  <w:rFonts w:ascii="Calibri" w:eastAsiaTheme="minorHAnsi" w:hAnsi="Calibri" w:cs="Calibri"/>
                  <w:b/>
                  <w:bCs/>
                  <w:color w:val="FFFFFF"/>
                  <w:szCs w:val="20"/>
                </w:rPr>
                <w:delText>Federal Standard Criteria</w:delText>
              </w:r>
            </w:del>
          </w:p>
        </w:tc>
        <w:tc>
          <w:tcPr>
            <w:tcW w:w="725" w:type="pct"/>
            <w:shd w:val="solid" w:color="808080" w:fill="auto"/>
          </w:tcPr>
          <w:p w14:paraId="640E74D9" w14:textId="77777777" w:rsidR="00DB41AA" w:rsidRPr="008F033B" w:rsidDel="006868A8" w:rsidRDefault="00DB41AA">
            <w:pPr>
              <w:widowControl/>
              <w:autoSpaceDE w:val="0"/>
              <w:autoSpaceDN w:val="0"/>
              <w:adjustRightInd w:val="0"/>
              <w:jc w:val="left"/>
              <w:rPr>
                <w:del w:id="1103" w:author="Samuel Dent" w:date="2015-09-24T08:25:00Z"/>
                <w:rFonts w:ascii="Calibri" w:eastAsiaTheme="minorHAnsi" w:hAnsi="Calibri"/>
                <w:b/>
                <w:color w:val="FFFFFF"/>
              </w:rPr>
              <w:pPrChange w:id="1104" w:author="Samuel Dent" w:date="2015-09-24T08:25:00Z">
                <w:pPr>
                  <w:widowControl/>
                  <w:autoSpaceDE w:val="0"/>
                  <w:autoSpaceDN w:val="0"/>
                  <w:adjustRightInd w:val="0"/>
                  <w:jc w:val="center"/>
                </w:pPr>
              </w:pPrChange>
            </w:pPr>
            <w:del w:id="1105" w:author="Samuel Dent" w:date="2015-09-24T08:25:00Z">
              <w:r w:rsidRPr="008F033B" w:rsidDel="006868A8">
                <w:rPr>
                  <w:rFonts w:ascii="Calibri" w:eastAsiaTheme="minorHAnsi" w:hAnsi="Calibri"/>
                  <w:b/>
                  <w:color w:val="FFFFFF"/>
                </w:rPr>
                <w:delText>ENERGY STAR</w:delText>
              </w:r>
              <w:r w:rsidRPr="003F5B91" w:rsidDel="006868A8">
                <w:rPr>
                  <w:rFonts w:ascii="Calibri" w:eastAsiaTheme="minorHAnsi" w:hAnsi="Calibri" w:cs="Calibri"/>
                  <w:b/>
                  <w:bCs/>
                  <w:color w:val="FFFFFF"/>
                  <w:szCs w:val="20"/>
                </w:rPr>
                <w:delText xml:space="preserve"> Criteria</w:delText>
              </w:r>
            </w:del>
          </w:p>
        </w:tc>
        <w:tc>
          <w:tcPr>
            <w:tcW w:w="619" w:type="pct"/>
            <w:vMerge w:val="restart"/>
            <w:shd w:val="solid" w:color="808080" w:fill="auto"/>
          </w:tcPr>
          <w:p w14:paraId="19A5A2D1" w14:textId="77777777" w:rsidR="00DB41AA" w:rsidRPr="008F033B" w:rsidDel="006868A8" w:rsidRDefault="00DB41AA">
            <w:pPr>
              <w:widowControl/>
              <w:autoSpaceDE w:val="0"/>
              <w:autoSpaceDN w:val="0"/>
              <w:adjustRightInd w:val="0"/>
              <w:jc w:val="left"/>
              <w:rPr>
                <w:del w:id="1106" w:author="Samuel Dent" w:date="2015-09-24T08:25:00Z"/>
                <w:rFonts w:ascii="Calibri" w:eastAsiaTheme="minorHAnsi" w:hAnsi="Calibri"/>
                <w:b/>
                <w:color w:val="FFFFFF"/>
              </w:rPr>
              <w:pPrChange w:id="1107" w:author="Samuel Dent" w:date="2015-09-24T08:25:00Z">
                <w:pPr>
                  <w:widowControl/>
                  <w:autoSpaceDE w:val="0"/>
                  <w:autoSpaceDN w:val="0"/>
                  <w:adjustRightInd w:val="0"/>
                  <w:jc w:val="center"/>
                </w:pPr>
              </w:pPrChange>
            </w:pPr>
            <w:del w:id="1108" w:author="Samuel Dent" w:date="2015-09-24T08:25:00Z">
              <w:r w:rsidRPr="008F033B" w:rsidDel="006868A8">
                <w:rPr>
                  <w:rFonts w:ascii="Calibri" w:eastAsiaTheme="minorHAnsi" w:hAnsi="Calibri"/>
                  <w:b/>
                  <w:color w:val="FFFFFF"/>
                </w:rPr>
                <w:delText>Federal Standard</w:delText>
              </w:r>
            </w:del>
          </w:p>
        </w:tc>
        <w:tc>
          <w:tcPr>
            <w:tcW w:w="661" w:type="pct"/>
            <w:vMerge w:val="restart"/>
            <w:shd w:val="solid" w:color="808080" w:fill="auto"/>
          </w:tcPr>
          <w:p w14:paraId="0263FAAE" w14:textId="77777777" w:rsidR="00DB41AA" w:rsidRPr="003F5B91" w:rsidDel="006868A8" w:rsidRDefault="00DB41AA">
            <w:pPr>
              <w:widowControl/>
              <w:autoSpaceDE w:val="0"/>
              <w:autoSpaceDN w:val="0"/>
              <w:adjustRightInd w:val="0"/>
              <w:jc w:val="left"/>
              <w:rPr>
                <w:del w:id="1109" w:author="Samuel Dent" w:date="2015-09-24T08:25:00Z"/>
                <w:rFonts w:ascii="Calibri" w:eastAsiaTheme="minorHAnsi" w:hAnsi="Calibri" w:cs="Calibri"/>
                <w:b/>
                <w:bCs/>
                <w:color w:val="FFFFFF"/>
                <w:szCs w:val="20"/>
              </w:rPr>
              <w:pPrChange w:id="1110" w:author="Samuel Dent" w:date="2015-09-24T08:25:00Z">
                <w:pPr>
                  <w:widowControl/>
                  <w:autoSpaceDE w:val="0"/>
                  <w:autoSpaceDN w:val="0"/>
                  <w:adjustRightInd w:val="0"/>
                  <w:jc w:val="center"/>
                </w:pPr>
              </w:pPrChange>
            </w:pPr>
            <w:del w:id="1111" w:author="Samuel Dent" w:date="2015-09-24T08:25:00Z">
              <w:r w:rsidRPr="003F5B91" w:rsidDel="006868A8">
                <w:rPr>
                  <w:rFonts w:ascii="Calibri" w:eastAsiaTheme="minorHAnsi" w:hAnsi="Calibri" w:cs="Calibri"/>
                  <w:b/>
                  <w:bCs/>
                  <w:color w:val="FFFFFF"/>
                  <w:szCs w:val="20"/>
                </w:rPr>
                <w:delText>ENERGY STAR</w:delText>
              </w:r>
            </w:del>
          </w:p>
        </w:tc>
        <w:tc>
          <w:tcPr>
            <w:tcW w:w="768" w:type="pct"/>
            <w:vMerge w:val="restart"/>
            <w:shd w:val="solid" w:color="808080" w:fill="auto"/>
          </w:tcPr>
          <w:p w14:paraId="50949504" w14:textId="77777777" w:rsidR="00DB41AA" w:rsidRPr="008F033B" w:rsidDel="006868A8" w:rsidRDefault="00DB41AA">
            <w:pPr>
              <w:widowControl/>
              <w:autoSpaceDE w:val="0"/>
              <w:autoSpaceDN w:val="0"/>
              <w:adjustRightInd w:val="0"/>
              <w:jc w:val="left"/>
              <w:rPr>
                <w:del w:id="1112" w:author="Samuel Dent" w:date="2015-09-24T08:25:00Z"/>
                <w:rFonts w:ascii="Calibri" w:eastAsiaTheme="minorHAnsi" w:hAnsi="Calibri"/>
                <w:b/>
                <w:color w:val="FFFFFF"/>
              </w:rPr>
              <w:pPrChange w:id="1113" w:author="Samuel Dent" w:date="2015-09-24T08:25:00Z">
                <w:pPr>
                  <w:widowControl/>
                  <w:autoSpaceDE w:val="0"/>
                  <w:autoSpaceDN w:val="0"/>
                  <w:adjustRightInd w:val="0"/>
                  <w:jc w:val="center"/>
                </w:pPr>
              </w:pPrChange>
            </w:pPr>
            <w:del w:id="1114" w:author="Samuel Dent" w:date="2015-09-24T08:25:00Z">
              <w:r w:rsidRPr="008F033B" w:rsidDel="006868A8">
                <w:rPr>
                  <w:rFonts w:ascii="Calibri" w:eastAsiaTheme="minorHAnsi" w:hAnsi="Calibri"/>
                  <w:b/>
                  <w:color w:val="FFFFFF"/>
                </w:rPr>
                <w:delText>Savings</w:delText>
              </w:r>
            </w:del>
          </w:p>
        </w:tc>
      </w:tr>
      <w:tr w:rsidR="00DB41AA" w:rsidRPr="003F5B91" w:rsidDel="006868A8" w14:paraId="33F60D9B" w14:textId="77777777" w:rsidTr="009C3E5A">
        <w:tblPrEx>
          <w:jc w:val="left"/>
          <w:tblCellMar>
            <w:left w:w="108" w:type="dxa"/>
            <w:right w:w="108" w:type="dxa"/>
          </w:tblCellMar>
        </w:tblPrEx>
        <w:trPr>
          <w:trHeight w:val="247"/>
          <w:tblHeader/>
          <w:del w:id="1115" w:author="Samuel Dent" w:date="2015-09-24T08:25:00Z"/>
        </w:trPr>
        <w:tc>
          <w:tcPr>
            <w:tcW w:w="1010" w:type="pct"/>
            <w:shd w:val="solid" w:color="808080" w:fill="auto"/>
          </w:tcPr>
          <w:p w14:paraId="0F10316D" w14:textId="77777777" w:rsidR="00DB41AA" w:rsidRPr="003F5B91" w:rsidDel="006868A8" w:rsidRDefault="00DB41AA">
            <w:pPr>
              <w:widowControl/>
              <w:autoSpaceDE w:val="0"/>
              <w:autoSpaceDN w:val="0"/>
              <w:adjustRightInd w:val="0"/>
              <w:jc w:val="left"/>
              <w:rPr>
                <w:del w:id="1116" w:author="Samuel Dent" w:date="2015-09-24T08:25:00Z"/>
                <w:rFonts w:ascii="Calibri" w:eastAsiaTheme="minorHAnsi" w:hAnsi="Calibri" w:cs="Calibri"/>
                <w:b/>
                <w:bCs/>
                <w:color w:val="FFFFFF"/>
                <w:szCs w:val="20"/>
              </w:rPr>
              <w:pPrChange w:id="1117" w:author="Samuel Dent" w:date="2015-09-24T08:25:00Z">
                <w:pPr>
                  <w:widowControl/>
                  <w:autoSpaceDE w:val="0"/>
                  <w:autoSpaceDN w:val="0"/>
                  <w:adjustRightInd w:val="0"/>
                  <w:jc w:val="center"/>
                </w:pPr>
              </w:pPrChange>
            </w:pPr>
            <w:del w:id="1118" w:author="Samuel Dent" w:date="2015-09-24T08:25:00Z">
              <w:r w:rsidRPr="003F5B91" w:rsidDel="006868A8">
                <w:rPr>
                  <w:rFonts w:ascii="Calibri" w:eastAsiaTheme="minorHAnsi" w:hAnsi="Calibri" w:cs="Calibri"/>
                  <w:b/>
                  <w:bCs/>
                  <w:color w:val="FFFFFF"/>
                  <w:szCs w:val="20"/>
                </w:rPr>
                <w:delText>(pints/day) Range</w:delText>
              </w:r>
            </w:del>
          </w:p>
        </w:tc>
        <w:tc>
          <w:tcPr>
            <w:tcW w:w="555" w:type="pct"/>
            <w:vMerge/>
            <w:shd w:val="solid" w:color="808080" w:fill="auto"/>
          </w:tcPr>
          <w:p w14:paraId="7B44D578" w14:textId="77777777" w:rsidR="00DB41AA" w:rsidRPr="003F5B91" w:rsidDel="006868A8" w:rsidRDefault="00DB41AA">
            <w:pPr>
              <w:widowControl/>
              <w:autoSpaceDE w:val="0"/>
              <w:autoSpaceDN w:val="0"/>
              <w:adjustRightInd w:val="0"/>
              <w:jc w:val="left"/>
              <w:rPr>
                <w:del w:id="1119" w:author="Samuel Dent" w:date="2015-09-24T08:25:00Z"/>
                <w:rFonts w:ascii="Calibri" w:eastAsiaTheme="minorHAnsi" w:hAnsi="Calibri" w:cs="Calibri"/>
                <w:b/>
                <w:bCs/>
                <w:color w:val="FFFFFF"/>
                <w:szCs w:val="20"/>
              </w:rPr>
              <w:pPrChange w:id="1120" w:author="Samuel Dent" w:date="2015-09-24T08:25:00Z">
                <w:pPr>
                  <w:widowControl/>
                  <w:autoSpaceDE w:val="0"/>
                  <w:autoSpaceDN w:val="0"/>
                  <w:adjustRightInd w:val="0"/>
                  <w:jc w:val="center"/>
                </w:pPr>
              </w:pPrChange>
            </w:pPr>
          </w:p>
        </w:tc>
        <w:tc>
          <w:tcPr>
            <w:tcW w:w="662" w:type="pct"/>
            <w:shd w:val="solid" w:color="808080" w:fill="auto"/>
          </w:tcPr>
          <w:p w14:paraId="1ABE699D" w14:textId="77777777" w:rsidR="00DB41AA" w:rsidRPr="003F5B91" w:rsidDel="006868A8" w:rsidRDefault="00DB41AA">
            <w:pPr>
              <w:widowControl/>
              <w:autoSpaceDE w:val="0"/>
              <w:autoSpaceDN w:val="0"/>
              <w:adjustRightInd w:val="0"/>
              <w:jc w:val="left"/>
              <w:rPr>
                <w:del w:id="1121" w:author="Samuel Dent" w:date="2015-09-24T08:25:00Z"/>
                <w:rFonts w:ascii="Calibri" w:eastAsiaTheme="minorHAnsi" w:hAnsi="Calibri" w:cs="Calibri"/>
                <w:b/>
                <w:bCs/>
                <w:color w:val="FFFFFF"/>
                <w:szCs w:val="20"/>
              </w:rPr>
              <w:pPrChange w:id="1122" w:author="Samuel Dent" w:date="2015-09-24T08:25:00Z">
                <w:pPr>
                  <w:widowControl/>
                  <w:autoSpaceDE w:val="0"/>
                  <w:autoSpaceDN w:val="0"/>
                  <w:adjustRightInd w:val="0"/>
                  <w:jc w:val="center"/>
                </w:pPr>
              </w:pPrChange>
            </w:pPr>
            <w:del w:id="1123" w:author="Samuel Dent" w:date="2015-09-24T08:25:00Z">
              <w:r w:rsidRPr="003F5B91" w:rsidDel="006868A8">
                <w:rPr>
                  <w:rFonts w:ascii="Calibri" w:eastAsiaTheme="minorHAnsi" w:hAnsi="Calibri" w:cs="Calibri"/>
                  <w:b/>
                  <w:bCs/>
                  <w:color w:val="FFFFFF"/>
                  <w:szCs w:val="20"/>
                </w:rPr>
                <w:delText>(≥ L/kWh)</w:delText>
              </w:r>
            </w:del>
          </w:p>
        </w:tc>
        <w:tc>
          <w:tcPr>
            <w:tcW w:w="725" w:type="pct"/>
            <w:shd w:val="solid" w:color="808080" w:fill="auto"/>
          </w:tcPr>
          <w:p w14:paraId="15E659D2" w14:textId="77777777" w:rsidR="00DB41AA" w:rsidRPr="003F5B91" w:rsidDel="006868A8" w:rsidRDefault="00DB41AA">
            <w:pPr>
              <w:widowControl/>
              <w:autoSpaceDE w:val="0"/>
              <w:autoSpaceDN w:val="0"/>
              <w:adjustRightInd w:val="0"/>
              <w:jc w:val="left"/>
              <w:rPr>
                <w:del w:id="1124" w:author="Samuel Dent" w:date="2015-09-24T08:25:00Z"/>
                <w:rFonts w:ascii="Calibri" w:eastAsiaTheme="minorHAnsi" w:hAnsi="Calibri" w:cs="Calibri"/>
                <w:b/>
                <w:bCs/>
                <w:color w:val="FFFFFF"/>
                <w:szCs w:val="20"/>
              </w:rPr>
              <w:pPrChange w:id="1125" w:author="Samuel Dent" w:date="2015-09-24T08:25:00Z">
                <w:pPr>
                  <w:widowControl/>
                  <w:autoSpaceDE w:val="0"/>
                  <w:autoSpaceDN w:val="0"/>
                  <w:adjustRightInd w:val="0"/>
                  <w:jc w:val="center"/>
                </w:pPr>
              </w:pPrChange>
            </w:pPr>
            <w:del w:id="1126" w:author="Samuel Dent" w:date="2015-09-24T08:25:00Z">
              <w:r w:rsidRPr="003F5B91" w:rsidDel="006868A8">
                <w:rPr>
                  <w:rFonts w:ascii="Calibri" w:eastAsiaTheme="minorHAnsi" w:hAnsi="Calibri" w:cs="Calibri"/>
                  <w:b/>
                  <w:bCs/>
                  <w:color w:val="FFFFFF"/>
                  <w:szCs w:val="20"/>
                </w:rPr>
                <w:delText>(≥ L/kWh)</w:delText>
              </w:r>
            </w:del>
          </w:p>
        </w:tc>
        <w:tc>
          <w:tcPr>
            <w:tcW w:w="619" w:type="pct"/>
            <w:vMerge/>
            <w:shd w:val="solid" w:color="808080" w:fill="auto"/>
          </w:tcPr>
          <w:p w14:paraId="41108017" w14:textId="77777777" w:rsidR="00DB41AA" w:rsidRPr="003F5B91" w:rsidDel="006868A8" w:rsidRDefault="00DB41AA">
            <w:pPr>
              <w:widowControl/>
              <w:autoSpaceDE w:val="0"/>
              <w:autoSpaceDN w:val="0"/>
              <w:adjustRightInd w:val="0"/>
              <w:jc w:val="left"/>
              <w:rPr>
                <w:del w:id="1127" w:author="Samuel Dent" w:date="2015-09-24T08:25:00Z"/>
                <w:rFonts w:ascii="Calibri" w:eastAsiaTheme="minorHAnsi" w:hAnsi="Calibri" w:cs="Calibri"/>
                <w:b/>
                <w:bCs/>
                <w:color w:val="FFFFFF"/>
                <w:szCs w:val="20"/>
              </w:rPr>
              <w:pPrChange w:id="1128" w:author="Samuel Dent" w:date="2015-09-24T08:25:00Z">
                <w:pPr>
                  <w:widowControl/>
                  <w:autoSpaceDE w:val="0"/>
                  <w:autoSpaceDN w:val="0"/>
                  <w:adjustRightInd w:val="0"/>
                  <w:jc w:val="center"/>
                </w:pPr>
              </w:pPrChange>
            </w:pPr>
          </w:p>
        </w:tc>
        <w:tc>
          <w:tcPr>
            <w:tcW w:w="661" w:type="pct"/>
            <w:vMerge/>
            <w:shd w:val="solid" w:color="808080" w:fill="auto"/>
          </w:tcPr>
          <w:p w14:paraId="310ED20A" w14:textId="77777777" w:rsidR="00DB41AA" w:rsidRPr="003F5B91" w:rsidDel="006868A8" w:rsidRDefault="00DB41AA">
            <w:pPr>
              <w:widowControl/>
              <w:autoSpaceDE w:val="0"/>
              <w:autoSpaceDN w:val="0"/>
              <w:adjustRightInd w:val="0"/>
              <w:jc w:val="left"/>
              <w:rPr>
                <w:del w:id="1129" w:author="Samuel Dent" w:date="2015-09-24T08:25:00Z"/>
                <w:rFonts w:ascii="Calibri" w:eastAsiaTheme="minorHAnsi" w:hAnsi="Calibri" w:cs="Calibri"/>
                <w:b/>
                <w:bCs/>
                <w:color w:val="FFFFFF"/>
                <w:szCs w:val="20"/>
              </w:rPr>
              <w:pPrChange w:id="1130" w:author="Samuel Dent" w:date="2015-09-24T08:25:00Z">
                <w:pPr>
                  <w:widowControl/>
                  <w:autoSpaceDE w:val="0"/>
                  <w:autoSpaceDN w:val="0"/>
                  <w:adjustRightInd w:val="0"/>
                  <w:jc w:val="center"/>
                </w:pPr>
              </w:pPrChange>
            </w:pPr>
          </w:p>
        </w:tc>
        <w:tc>
          <w:tcPr>
            <w:tcW w:w="768" w:type="pct"/>
            <w:vMerge/>
            <w:shd w:val="solid" w:color="808080" w:fill="auto"/>
          </w:tcPr>
          <w:p w14:paraId="209CA1C0" w14:textId="77777777" w:rsidR="00DB41AA" w:rsidRPr="003F5B91" w:rsidDel="006868A8" w:rsidRDefault="00DB41AA">
            <w:pPr>
              <w:widowControl/>
              <w:autoSpaceDE w:val="0"/>
              <w:autoSpaceDN w:val="0"/>
              <w:adjustRightInd w:val="0"/>
              <w:jc w:val="left"/>
              <w:rPr>
                <w:del w:id="1131" w:author="Samuel Dent" w:date="2015-09-24T08:25:00Z"/>
                <w:rFonts w:ascii="Calibri" w:eastAsiaTheme="minorHAnsi" w:hAnsi="Calibri" w:cs="Calibri"/>
                <w:b/>
                <w:bCs/>
                <w:color w:val="FFFFFF"/>
                <w:szCs w:val="20"/>
              </w:rPr>
              <w:pPrChange w:id="1132" w:author="Samuel Dent" w:date="2015-09-24T08:25:00Z">
                <w:pPr>
                  <w:widowControl/>
                  <w:autoSpaceDE w:val="0"/>
                  <w:autoSpaceDN w:val="0"/>
                  <w:adjustRightInd w:val="0"/>
                  <w:jc w:val="center"/>
                </w:pPr>
              </w:pPrChange>
            </w:pPr>
          </w:p>
        </w:tc>
      </w:tr>
      <w:tr w:rsidR="00DB41AA" w:rsidRPr="003F5B91" w:rsidDel="006868A8" w14:paraId="71A20E84" w14:textId="77777777" w:rsidTr="009C3E5A">
        <w:trPr>
          <w:trHeight w:val="247"/>
          <w:jc w:val="center"/>
          <w:del w:id="1133" w:author="Samuel Dent" w:date="2015-09-24T08:25:00Z"/>
        </w:trPr>
        <w:tc>
          <w:tcPr>
            <w:tcW w:w="1010" w:type="pct"/>
          </w:tcPr>
          <w:p w14:paraId="0174B866" w14:textId="77777777" w:rsidR="00DB41AA" w:rsidRPr="008F033B" w:rsidDel="006868A8" w:rsidRDefault="00DB41AA">
            <w:pPr>
              <w:widowControl/>
              <w:autoSpaceDE w:val="0"/>
              <w:autoSpaceDN w:val="0"/>
              <w:adjustRightInd w:val="0"/>
              <w:jc w:val="left"/>
              <w:rPr>
                <w:del w:id="1134" w:author="Samuel Dent" w:date="2015-09-24T08:25:00Z"/>
                <w:rFonts w:ascii="Calibri" w:eastAsiaTheme="minorHAnsi" w:hAnsi="Calibri"/>
                <w:color w:val="000000"/>
              </w:rPr>
              <w:pPrChange w:id="1135" w:author="Samuel Dent" w:date="2015-09-24T08:25:00Z">
                <w:pPr>
                  <w:widowControl/>
                  <w:autoSpaceDE w:val="0"/>
                  <w:autoSpaceDN w:val="0"/>
                  <w:adjustRightInd w:val="0"/>
                  <w:jc w:val="center"/>
                </w:pPr>
              </w:pPrChange>
            </w:pPr>
            <w:del w:id="1136" w:author="Samuel Dent" w:date="2015-09-24T08:25:00Z">
              <w:r w:rsidRPr="008F033B" w:rsidDel="006868A8">
                <w:rPr>
                  <w:rFonts w:ascii="Calibri" w:eastAsiaTheme="minorHAnsi" w:hAnsi="Calibri"/>
                  <w:color w:val="000000"/>
                </w:rPr>
                <w:delText>≤25</w:delText>
              </w:r>
            </w:del>
          </w:p>
        </w:tc>
        <w:tc>
          <w:tcPr>
            <w:tcW w:w="555" w:type="pct"/>
          </w:tcPr>
          <w:p w14:paraId="75D2C04C" w14:textId="77777777" w:rsidR="00DB41AA" w:rsidRPr="008F033B" w:rsidDel="006868A8" w:rsidRDefault="00DB41AA">
            <w:pPr>
              <w:widowControl/>
              <w:autoSpaceDE w:val="0"/>
              <w:autoSpaceDN w:val="0"/>
              <w:adjustRightInd w:val="0"/>
              <w:jc w:val="left"/>
              <w:rPr>
                <w:del w:id="1137" w:author="Samuel Dent" w:date="2015-09-24T08:25:00Z"/>
                <w:rFonts w:ascii="Calibri" w:eastAsiaTheme="minorHAnsi" w:hAnsi="Calibri"/>
                <w:color w:val="000000"/>
              </w:rPr>
              <w:pPrChange w:id="1138" w:author="Samuel Dent" w:date="2015-09-24T08:25:00Z">
                <w:pPr>
                  <w:widowControl/>
                  <w:autoSpaceDE w:val="0"/>
                  <w:autoSpaceDN w:val="0"/>
                  <w:adjustRightInd w:val="0"/>
                  <w:jc w:val="center"/>
                </w:pPr>
              </w:pPrChange>
            </w:pPr>
            <w:del w:id="1139" w:author="Samuel Dent" w:date="2015-09-24T08:25:00Z">
              <w:r w:rsidRPr="003F5B91" w:rsidDel="006868A8">
                <w:rPr>
                  <w:rFonts w:ascii="Calibri" w:eastAsiaTheme="minorHAnsi" w:hAnsi="Calibri" w:cs="Calibri"/>
                  <w:color w:val="000000"/>
                  <w:szCs w:val="20"/>
                </w:rPr>
                <w:delText>20</w:delText>
              </w:r>
            </w:del>
          </w:p>
        </w:tc>
        <w:tc>
          <w:tcPr>
            <w:tcW w:w="662" w:type="pct"/>
          </w:tcPr>
          <w:p w14:paraId="31281A00" w14:textId="77777777" w:rsidR="00DB41AA" w:rsidRPr="008F033B" w:rsidDel="006868A8" w:rsidRDefault="00DB41AA">
            <w:pPr>
              <w:widowControl/>
              <w:autoSpaceDE w:val="0"/>
              <w:autoSpaceDN w:val="0"/>
              <w:adjustRightInd w:val="0"/>
              <w:jc w:val="left"/>
              <w:rPr>
                <w:del w:id="1140" w:author="Samuel Dent" w:date="2015-09-24T08:25:00Z"/>
                <w:rFonts w:ascii="Calibri" w:eastAsiaTheme="minorHAnsi" w:hAnsi="Calibri"/>
                <w:color w:val="000000"/>
              </w:rPr>
              <w:pPrChange w:id="1141" w:author="Samuel Dent" w:date="2015-09-24T08:25:00Z">
                <w:pPr>
                  <w:widowControl/>
                  <w:autoSpaceDE w:val="0"/>
                  <w:autoSpaceDN w:val="0"/>
                  <w:adjustRightInd w:val="0"/>
                  <w:jc w:val="center"/>
                </w:pPr>
              </w:pPrChange>
            </w:pPr>
            <w:del w:id="1142" w:author="Samuel Dent" w:date="2015-09-24T08:25:00Z">
              <w:r w:rsidRPr="003F5B91" w:rsidDel="006868A8">
                <w:rPr>
                  <w:rFonts w:ascii="Calibri" w:eastAsiaTheme="minorHAnsi" w:hAnsi="Calibri" w:cs="Calibri"/>
                  <w:color w:val="000000"/>
                  <w:szCs w:val="20"/>
                </w:rPr>
                <w:delText>1</w:delText>
              </w:r>
              <w:r w:rsidDel="006868A8">
                <w:rPr>
                  <w:rFonts w:ascii="Calibri" w:eastAsiaTheme="minorHAnsi" w:hAnsi="Calibri" w:cs="Calibri"/>
                  <w:color w:val="000000"/>
                  <w:szCs w:val="20"/>
                </w:rPr>
                <w:delText>.0</w:delText>
              </w:r>
            </w:del>
          </w:p>
        </w:tc>
        <w:tc>
          <w:tcPr>
            <w:tcW w:w="725" w:type="pct"/>
          </w:tcPr>
          <w:p w14:paraId="6A7A30B6" w14:textId="77777777" w:rsidR="00DB41AA" w:rsidRPr="008F033B" w:rsidDel="006868A8" w:rsidRDefault="00DB41AA">
            <w:pPr>
              <w:widowControl/>
              <w:autoSpaceDE w:val="0"/>
              <w:autoSpaceDN w:val="0"/>
              <w:adjustRightInd w:val="0"/>
              <w:jc w:val="left"/>
              <w:rPr>
                <w:del w:id="1143" w:author="Samuel Dent" w:date="2015-09-24T08:25:00Z"/>
                <w:rFonts w:ascii="Calibri" w:eastAsiaTheme="minorHAnsi" w:hAnsi="Calibri"/>
                <w:color w:val="000000"/>
              </w:rPr>
              <w:pPrChange w:id="1144" w:author="Samuel Dent" w:date="2015-09-24T08:25:00Z">
                <w:pPr>
                  <w:widowControl/>
                  <w:autoSpaceDE w:val="0"/>
                  <w:autoSpaceDN w:val="0"/>
                  <w:adjustRightInd w:val="0"/>
                  <w:jc w:val="center"/>
                </w:pPr>
              </w:pPrChange>
            </w:pPr>
            <w:del w:id="1145" w:author="Samuel Dent" w:date="2015-09-24T08:25:00Z">
              <w:r w:rsidRPr="003F5B91" w:rsidDel="006868A8">
                <w:rPr>
                  <w:rFonts w:ascii="Calibri" w:eastAsiaTheme="minorHAnsi" w:hAnsi="Calibri" w:cs="Calibri"/>
                  <w:color w:val="000000"/>
                  <w:szCs w:val="20"/>
                </w:rPr>
                <w:delText>1.2</w:delText>
              </w:r>
            </w:del>
          </w:p>
        </w:tc>
        <w:tc>
          <w:tcPr>
            <w:tcW w:w="619" w:type="pct"/>
          </w:tcPr>
          <w:p w14:paraId="6CABB797" w14:textId="77777777" w:rsidR="00DB41AA" w:rsidRPr="008F033B" w:rsidDel="006868A8" w:rsidRDefault="00DB41AA">
            <w:pPr>
              <w:widowControl/>
              <w:autoSpaceDE w:val="0"/>
              <w:autoSpaceDN w:val="0"/>
              <w:adjustRightInd w:val="0"/>
              <w:jc w:val="left"/>
              <w:rPr>
                <w:del w:id="1146" w:author="Samuel Dent" w:date="2015-09-24T08:25:00Z"/>
                <w:rFonts w:ascii="Calibri" w:eastAsiaTheme="minorHAnsi" w:hAnsi="Calibri"/>
                <w:color w:val="000000"/>
              </w:rPr>
              <w:pPrChange w:id="1147" w:author="Samuel Dent" w:date="2015-09-24T08:25:00Z">
                <w:pPr>
                  <w:widowControl/>
                  <w:autoSpaceDE w:val="0"/>
                  <w:autoSpaceDN w:val="0"/>
                  <w:adjustRightInd w:val="0"/>
                  <w:jc w:val="center"/>
                </w:pPr>
              </w:pPrChange>
            </w:pPr>
            <w:del w:id="1148" w:author="Samuel Dent" w:date="2015-09-24T08:25:00Z">
              <w:r w:rsidRPr="003F5B91" w:rsidDel="006868A8">
                <w:rPr>
                  <w:rFonts w:ascii="Calibri" w:eastAsiaTheme="minorHAnsi" w:hAnsi="Calibri" w:cs="Calibri"/>
                  <w:color w:val="000000"/>
                  <w:szCs w:val="20"/>
                </w:rPr>
                <w:delText>643</w:delText>
              </w:r>
            </w:del>
          </w:p>
        </w:tc>
        <w:tc>
          <w:tcPr>
            <w:tcW w:w="661" w:type="pct"/>
          </w:tcPr>
          <w:p w14:paraId="12AF1744" w14:textId="77777777" w:rsidR="00DB41AA" w:rsidRPr="003F5B91" w:rsidDel="006868A8" w:rsidRDefault="00DB41AA">
            <w:pPr>
              <w:widowControl/>
              <w:autoSpaceDE w:val="0"/>
              <w:autoSpaceDN w:val="0"/>
              <w:adjustRightInd w:val="0"/>
              <w:jc w:val="left"/>
              <w:rPr>
                <w:del w:id="1149" w:author="Samuel Dent" w:date="2015-09-24T08:25:00Z"/>
                <w:rFonts w:ascii="Calibri" w:eastAsiaTheme="minorHAnsi" w:hAnsi="Calibri" w:cs="Calibri"/>
                <w:color w:val="000000"/>
                <w:szCs w:val="20"/>
              </w:rPr>
              <w:pPrChange w:id="1150" w:author="Samuel Dent" w:date="2015-09-24T08:25:00Z">
                <w:pPr>
                  <w:widowControl/>
                  <w:autoSpaceDE w:val="0"/>
                  <w:autoSpaceDN w:val="0"/>
                  <w:adjustRightInd w:val="0"/>
                  <w:jc w:val="center"/>
                </w:pPr>
              </w:pPrChange>
            </w:pPr>
            <w:del w:id="1151" w:author="Samuel Dent" w:date="2015-09-24T08:25:00Z">
              <w:r w:rsidRPr="003F5B91" w:rsidDel="006868A8">
                <w:rPr>
                  <w:rFonts w:ascii="Calibri" w:eastAsiaTheme="minorHAnsi" w:hAnsi="Calibri" w:cs="Calibri"/>
                  <w:color w:val="000000"/>
                  <w:szCs w:val="20"/>
                </w:rPr>
                <w:delText>536</w:delText>
              </w:r>
            </w:del>
          </w:p>
        </w:tc>
        <w:tc>
          <w:tcPr>
            <w:tcW w:w="768" w:type="pct"/>
          </w:tcPr>
          <w:p w14:paraId="621C4579" w14:textId="77777777" w:rsidR="00DB41AA" w:rsidRPr="003F5B91" w:rsidDel="006868A8" w:rsidRDefault="00DB41AA">
            <w:pPr>
              <w:widowControl/>
              <w:autoSpaceDE w:val="0"/>
              <w:autoSpaceDN w:val="0"/>
              <w:adjustRightInd w:val="0"/>
              <w:jc w:val="left"/>
              <w:rPr>
                <w:del w:id="1152" w:author="Samuel Dent" w:date="2015-09-24T08:25:00Z"/>
                <w:rFonts w:ascii="Calibri" w:eastAsiaTheme="minorHAnsi" w:hAnsi="Calibri" w:cs="Calibri"/>
                <w:color w:val="000000"/>
                <w:szCs w:val="20"/>
              </w:rPr>
              <w:pPrChange w:id="1153" w:author="Samuel Dent" w:date="2015-09-24T08:25:00Z">
                <w:pPr>
                  <w:widowControl/>
                  <w:autoSpaceDE w:val="0"/>
                  <w:autoSpaceDN w:val="0"/>
                  <w:adjustRightInd w:val="0"/>
                  <w:jc w:val="center"/>
                </w:pPr>
              </w:pPrChange>
            </w:pPr>
            <w:del w:id="1154" w:author="Samuel Dent" w:date="2015-09-24T08:25:00Z">
              <w:r w:rsidRPr="003F5B91" w:rsidDel="006868A8">
                <w:rPr>
                  <w:rFonts w:ascii="Calibri" w:eastAsiaTheme="minorHAnsi" w:hAnsi="Calibri" w:cs="Calibri"/>
                  <w:color w:val="000000"/>
                  <w:szCs w:val="20"/>
                </w:rPr>
                <w:delText>107</w:delText>
              </w:r>
            </w:del>
          </w:p>
        </w:tc>
      </w:tr>
      <w:tr w:rsidR="00DB41AA" w:rsidRPr="003F5B91" w:rsidDel="006868A8" w14:paraId="3A80B023" w14:textId="77777777" w:rsidTr="009C3E5A">
        <w:trPr>
          <w:trHeight w:val="247"/>
          <w:jc w:val="center"/>
          <w:del w:id="1155" w:author="Samuel Dent" w:date="2015-09-24T08:25:00Z"/>
        </w:trPr>
        <w:tc>
          <w:tcPr>
            <w:tcW w:w="1010" w:type="pct"/>
          </w:tcPr>
          <w:p w14:paraId="7113DCCE" w14:textId="77777777" w:rsidR="00DB41AA" w:rsidRPr="008F033B" w:rsidDel="006868A8" w:rsidRDefault="00DB41AA">
            <w:pPr>
              <w:widowControl/>
              <w:autoSpaceDE w:val="0"/>
              <w:autoSpaceDN w:val="0"/>
              <w:adjustRightInd w:val="0"/>
              <w:jc w:val="left"/>
              <w:rPr>
                <w:del w:id="1156" w:author="Samuel Dent" w:date="2015-09-24T08:25:00Z"/>
                <w:rFonts w:ascii="Calibri" w:eastAsiaTheme="minorHAnsi" w:hAnsi="Calibri"/>
                <w:color w:val="000000"/>
              </w:rPr>
              <w:pPrChange w:id="1157" w:author="Samuel Dent" w:date="2015-09-24T08:25:00Z">
                <w:pPr>
                  <w:widowControl/>
                  <w:autoSpaceDE w:val="0"/>
                  <w:autoSpaceDN w:val="0"/>
                  <w:adjustRightInd w:val="0"/>
                  <w:jc w:val="center"/>
                </w:pPr>
              </w:pPrChange>
            </w:pPr>
            <w:del w:id="1158" w:author="Samuel Dent" w:date="2015-09-24T08:25:00Z">
              <w:r w:rsidRPr="008F033B" w:rsidDel="006868A8">
                <w:rPr>
                  <w:rFonts w:ascii="Calibri" w:eastAsiaTheme="minorHAnsi" w:hAnsi="Calibri"/>
                  <w:color w:val="000000"/>
                </w:rPr>
                <w:delText>&gt; 25 to ≤35</w:delText>
              </w:r>
            </w:del>
          </w:p>
        </w:tc>
        <w:tc>
          <w:tcPr>
            <w:tcW w:w="555" w:type="pct"/>
          </w:tcPr>
          <w:p w14:paraId="220AB89C" w14:textId="77777777" w:rsidR="00DB41AA" w:rsidRPr="008F033B" w:rsidDel="006868A8" w:rsidRDefault="00DB41AA">
            <w:pPr>
              <w:widowControl/>
              <w:autoSpaceDE w:val="0"/>
              <w:autoSpaceDN w:val="0"/>
              <w:adjustRightInd w:val="0"/>
              <w:jc w:val="left"/>
              <w:rPr>
                <w:del w:id="1159" w:author="Samuel Dent" w:date="2015-09-24T08:25:00Z"/>
                <w:rFonts w:ascii="Calibri" w:eastAsiaTheme="minorHAnsi" w:hAnsi="Calibri"/>
                <w:color w:val="000000"/>
              </w:rPr>
              <w:pPrChange w:id="1160" w:author="Samuel Dent" w:date="2015-09-24T08:25:00Z">
                <w:pPr>
                  <w:widowControl/>
                  <w:autoSpaceDE w:val="0"/>
                  <w:autoSpaceDN w:val="0"/>
                  <w:adjustRightInd w:val="0"/>
                  <w:jc w:val="center"/>
                </w:pPr>
              </w:pPrChange>
            </w:pPr>
            <w:del w:id="1161" w:author="Samuel Dent" w:date="2015-09-24T08:25:00Z">
              <w:r w:rsidRPr="008F033B" w:rsidDel="006868A8">
                <w:rPr>
                  <w:rFonts w:ascii="Calibri" w:eastAsiaTheme="minorHAnsi" w:hAnsi="Calibri"/>
                  <w:color w:val="000000"/>
                </w:rPr>
                <w:delText>30</w:delText>
              </w:r>
            </w:del>
          </w:p>
        </w:tc>
        <w:tc>
          <w:tcPr>
            <w:tcW w:w="662" w:type="pct"/>
          </w:tcPr>
          <w:p w14:paraId="1058F032" w14:textId="77777777" w:rsidR="00DB41AA" w:rsidRPr="008F033B" w:rsidDel="006868A8" w:rsidRDefault="00DB41AA">
            <w:pPr>
              <w:widowControl/>
              <w:autoSpaceDE w:val="0"/>
              <w:autoSpaceDN w:val="0"/>
              <w:adjustRightInd w:val="0"/>
              <w:jc w:val="left"/>
              <w:rPr>
                <w:del w:id="1162" w:author="Samuel Dent" w:date="2015-09-24T08:25:00Z"/>
                <w:rFonts w:ascii="Calibri" w:eastAsiaTheme="minorHAnsi" w:hAnsi="Calibri"/>
                <w:color w:val="000000"/>
              </w:rPr>
              <w:pPrChange w:id="1163" w:author="Samuel Dent" w:date="2015-09-24T08:25:00Z">
                <w:pPr>
                  <w:widowControl/>
                  <w:autoSpaceDE w:val="0"/>
                  <w:autoSpaceDN w:val="0"/>
                  <w:adjustRightInd w:val="0"/>
                  <w:jc w:val="center"/>
                </w:pPr>
              </w:pPrChange>
            </w:pPr>
            <w:del w:id="1164" w:author="Samuel Dent" w:date="2015-09-24T08:25:00Z">
              <w:r w:rsidRPr="003F5B91" w:rsidDel="006868A8">
                <w:rPr>
                  <w:rFonts w:ascii="Calibri" w:eastAsiaTheme="minorHAnsi" w:hAnsi="Calibri" w:cs="Calibri"/>
                  <w:color w:val="000000"/>
                  <w:szCs w:val="20"/>
                </w:rPr>
                <w:delText>1.2</w:delText>
              </w:r>
            </w:del>
          </w:p>
        </w:tc>
        <w:tc>
          <w:tcPr>
            <w:tcW w:w="725" w:type="pct"/>
          </w:tcPr>
          <w:p w14:paraId="3F03787E" w14:textId="77777777" w:rsidR="00DB41AA" w:rsidRPr="008F033B" w:rsidDel="006868A8" w:rsidRDefault="00DB41AA">
            <w:pPr>
              <w:widowControl/>
              <w:autoSpaceDE w:val="0"/>
              <w:autoSpaceDN w:val="0"/>
              <w:adjustRightInd w:val="0"/>
              <w:jc w:val="left"/>
              <w:rPr>
                <w:del w:id="1165" w:author="Samuel Dent" w:date="2015-09-24T08:25:00Z"/>
                <w:rFonts w:ascii="Calibri" w:eastAsiaTheme="minorHAnsi" w:hAnsi="Calibri"/>
                <w:color w:val="000000"/>
              </w:rPr>
              <w:pPrChange w:id="1166" w:author="Samuel Dent" w:date="2015-09-24T08:25:00Z">
                <w:pPr>
                  <w:widowControl/>
                  <w:autoSpaceDE w:val="0"/>
                  <w:autoSpaceDN w:val="0"/>
                  <w:adjustRightInd w:val="0"/>
                  <w:jc w:val="center"/>
                </w:pPr>
              </w:pPrChange>
            </w:pPr>
            <w:del w:id="1167" w:author="Samuel Dent" w:date="2015-09-24T08:25:00Z">
              <w:r w:rsidRPr="003F5B91" w:rsidDel="006868A8">
                <w:rPr>
                  <w:rFonts w:ascii="Calibri" w:eastAsiaTheme="minorHAnsi" w:hAnsi="Calibri" w:cs="Calibri"/>
                  <w:color w:val="000000"/>
                  <w:szCs w:val="20"/>
                </w:rPr>
                <w:delText>1.4</w:delText>
              </w:r>
            </w:del>
          </w:p>
        </w:tc>
        <w:tc>
          <w:tcPr>
            <w:tcW w:w="619" w:type="pct"/>
          </w:tcPr>
          <w:p w14:paraId="03325ACF" w14:textId="77777777" w:rsidR="00DB41AA" w:rsidRPr="008F033B" w:rsidDel="006868A8" w:rsidRDefault="00DB41AA">
            <w:pPr>
              <w:widowControl/>
              <w:autoSpaceDE w:val="0"/>
              <w:autoSpaceDN w:val="0"/>
              <w:adjustRightInd w:val="0"/>
              <w:jc w:val="left"/>
              <w:rPr>
                <w:del w:id="1168" w:author="Samuel Dent" w:date="2015-09-24T08:25:00Z"/>
                <w:rFonts w:ascii="Calibri" w:eastAsiaTheme="minorHAnsi" w:hAnsi="Calibri"/>
                <w:color w:val="000000"/>
              </w:rPr>
              <w:pPrChange w:id="1169" w:author="Samuel Dent" w:date="2015-09-24T08:25:00Z">
                <w:pPr>
                  <w:widowControl/>
                  <w:autoSpaceDE w:val="0"/>
                  <w:autoSpaceDN w:val="0"/>
                  <w:adjustRightInd w:val="0"/>
                  <w:jc w:val="center"/>
                </w:pPr>
              </w:pPrChange>
            </w:pPr>
            <w:del w:id="1170" w:author="Samuel Dent" w:date="2015-09-24T08:25:00Z">
              <w:r w:rsidRPr="003F5B91" w:rsidDel="006868A8">
                <w:rPr>
                  <w:rFonts w:ascii="Calibri" w:eastAsiaTheme="minorHAnsi" w:hAnsi="Calibri" w:cs="Calibri"/>
                  <w:color w:val="000000"/>
                  <w:szCs w:val="20"/>
                </w:rPr>
                <w:delText>804</w:delText>
              </w:r>
            </w:del>
          </w:p>
        </w:tc>
        <w:tc>
          <w:tcPr>
            <w:tcW w:w="661" w:type="pct"/>
          </w:tcPr>
          <w:p w14:paraId="3DD2734B" w14:textId="77777777" w:rsidR="00DB41AA" w:rsidRPr="003F5B91" w:rsidDel="006868A8" w:rsidRDefault="00DB41AA">
            <w:pPr>
              <w:widowControl/>
              <w:autoSpaceDE w:val="0"/>
              <w:autoSpaceDN w:val="0"/>
              <w:adjustRightInd w:val="0"/>
              <w:jc w:val="left"/>
              <w:rPr>
                <w:del w:id="1171" w:author="Samuel Dent" w:date="2015-09-24T08:25:00Z"/>
                <w:rFonts w:ascii="Calibri" w:eastAsiaTheme="minorHAnsi" w:hAnsi="Calibri" w:cs="Calibri"/>
                <w:color w:val="000000"/>
                <w:szCs w:val="20"/>
              </w:rPr>
              <w:pPrChange w:id="1172" w:author="Samuel Dent" w:date="2015-09-24T08:25:00Z">
                <w:pPr>
                  <w:widowControl/>
                  <w:autoSpaceDE w:val="0"/>
                  <w:autoSpaceDN w:val="0"/>
                  <w:adjustRightInd w:val="0"/>
                  <w:jc w:val="center"/>
                </w:pPr>
              </w:pPrChange>
            </w:pPr>
            <w:del w:id="1173" w:author="Samuel Dent" w:date="2015-09-24T08:25:00Z">
              <w:r w:rsidRPr="003F5B91" w:rsidDel="006868A8">
                <w:rPr>
                  <w:rFonts w:ascii="Calibri" w:eastAsiaTheme="minorHAnsi" w:hAnsi="Calibri" w:cs="Calibri"/>
                  <w:color w:val="000000"/>
                  <w:szCs w:val="20"/>
                </w:rPr>
                <w:delText>689</w:delText>
              </w:r>
            </w:del>
          </w:p>
        </w:tc>
        <w:tc>
          <w:tcPr>
            <w:tcW w:w="768" w:type="pct"/>
          </w:tcPr>
          <w:p w14:paraId="4D9DD1A6" w14:textId="77777777" w:rsidR="00DB41AA" w:rsidRPr="003F5B91" w:rsidDel="006868A8" w:rsidRDefault="00DB41AA">
            <w:pPr>
              <w:widowControl/>
              <w:autoSpaceDE w:val="0"/>
              <w:autoSpaceDN w:val="0"/>
              <w:adjustRightInd w:val="0"/>
              <w:jc w:val="left"/>
              <w:rPr>
                <w:del w:id="1174" w:author="Samuel Dent" w:date="2015-09-24T08:25:00Z"/>
                <w:rFonts w:ascii="Calibri" w:eastAsiaTheme="minorHAnsi" w:hAnsi="Calibri" w:cs="Calibri"/>
                <w:color w:val="000000"/>
                <w:szCs w:val="20"/>
              </w:rPr>
              <w:pPrChange w:id="1175" w:author="Samuel Dent" w:date="2015-09-24T08:25:00Z">
                <w:pPr>
                  <w:widowControl/>
                  <w:autoSpaceDE w:val="0"/>
                  <w:autoSpaceDN w:val="0"/>
                  <w:adjustRightInd w:val="0"/>
                  <w:jc w:val="center"/>
                </w:pPr>
              </w:pPrChange>
            </w:pPr>
            <w:del w:id="1176" w:author="Samuel Dent" w:date="2015-09-24T08:25:00Z">
              <w:r w:rsidRPr="003F5B91" w:rsidDel="006868A8">
                <w:rPr>
                  <w:rFonts w:ascii="Calibri" w:eastAsiaTheme="minorHAnsi" w:hAnsi="Calibri" w:cs="Calibri"/>
                  <w:color w:val="000000"/>
                  <w:szCs w:val="20"/>
                </w:rPr>
                <w:delText>115</w:delText>
              </w:r>
            </w:del>
          </w:p>
        </w:tc>
      </w:tr>
      <w:tr w:rsidR="00DB41AA" w:rsidRPr="003F5B91" w:rsidDel="006868A8" w14:paraId="10CA156B" w14:textId="77777777" w:rsidTr="009C3E5A">
        <w:trPr>
          <w:trHeight w:val="247"/>
          <w:jc w:val="center"/>
          <w:del w:id="1177" w:author="Samuel Dent" w:date="2015-09-24T08:25:00Z"/>
        </w:trPr>
        <w:tc>
          <w:tcPr>
            <w:tcW w:w="1010" w:type="pct"/>
          </w:tcPr>
          <w:p w14:paraId="75F1F897" w14:textId="77777777" w:rsidR="00DB41AA" w:rsidRPr="008F033B" w:rsidDel="006868A8" w:rsidRDefault="00DB41AA">
            <w:pPr>
              <w:widowControl/>
              <w:autoSpaceDE w:val="0"/>
              <w:autoSpaceDN w:val="0"/>
              <w:adjustRightInd w:val="0"/>
              <w:jc w:val="left"/>
              <w:rPr>
                <w:del w:id="1178" w:author="Samuel Dent" w:date="2015-09-24T08:25:00Z"/>
                <w:rFonts w:ascii="Calibri" w:eastAsiaTheme="minorHAnsi" w:hAnsi="Calibri"/>
                <w:color w:val="000000"/>
              </w:rPr>
              <w:pPrChange w:id="1179" w:author="Samuel Dent" w:date="2015-09-24T08:25:00Z">
                <w:pPr>
                  <w:widowControl/>
                  <w:autoSpaceDE w:val="0"/>
                  <w:autoSpaceDN w:val="0"/>
                  <w:adjustRightInd w:val="0"/>
                  <w:jc w:val="center"/>
                </w:pPr>
              </w:pPrChange>
            </w:pPr>
            <w:del w:id="1180" w:author="Samuel Dent" w:date="2015-09-24T08:25:00Z">
              <w:r w:rsidRPr="008F033B" w:rsidDel="006868A8">
                <w:rPr>
                  <w:rFonts w:ascii="Calibri" w:eastAsiaTheme="minorHAnsi" w:hAnsi="Calibri"/>
                  <w:color w:val="000000"/>
                </w:rPr>
                <w:delText>&gt; 35 to ≤45</w:delText>
              </w:r>
            </w:del>
          </w:p>
        </w:tc>
        <w:tc>
          <w:tcPr>
            <w:tcW w:w="555" w:type="pct"/>
          </w:tcPr>
          <w:p w14:paraId="5EDABCCD" w14:textId="77777777" w:rsidR="00DB41AA" w:rsidRPr="008F033B" w:rsidDel="006868A8" w:rsidRDefault="00DB41AA">
            <w:pPr>
              <w:widowControl/>
              <w:autoSpaceDE w:val="0"/>
              <w:autoSpaceDN w:val="0"/>
              <w:adjustRightInd w:val="0"/>
              <w:jc w:val="left"/>
              <w:rPr>
                <w:del w:id="1181" w:author="Samuel Dent" w:date="2015-09-24T08:25:00Z"/>
                <w:rFonts w:ascii="Calibri" w:eastAsiaTheme="minorHAnsi" w:hAnsi="Calibri"/>
                <w:color w:val="000000"/>
              </w:rPr>
              <w:pPrChange w:id="1182" w:author="Samuel Dent" w:date="2015-09-24T08:25:00Z">
                <w:pPr>
                  <w:widowControl/>
                  <w:autoSpaceDE w:val="0"/>
                  <w:autoSpaceDN w:val="0"/>
                  <w:adjustRightInd w:val="0"/>
                  <w:jc w:val="center"/>
                </w:pPr>
              </w:pPrChange>
            </w:pPr>
            <w:del w:id="1183" w:author="Samuel Dent" w:date="2015-09-24T08:25:00Z">
              <w:r w:rsidRPr="008F033B" w:rsidDel="006868A8">
                <w:rPr>
                  <w:rFonts w:ascii="Calibri" w:eastAsiaTheme="minorHAnsi" w:hAnsi="Calibri"/>
                  <w:color w:val="000000"/>
                </w:rPr>
                <w:delText>40</w:delText>
              </w:r>
            </w:del>
          </w:p>
        </w:tc>
        <w:tc>
          <w:tcPr>
            <w:tcW w:w="662" w:type="pct"/>
          </w:tcPr>
          <w:p w14:paraId="0889FFBC" w14:textId="77777777" w:rsidR="00DB41AA" w:rsidRPr="008F033B" w:rsidDel="006868A8" w:rsidRDefault="00DB41AA">
            <w:pPr>
              <w:widowControl/>
              <w:autoSpaceDE w:val="0"/>
              <w:autoSpaceDN w:val="0"/>
              <w:adjustRightInd w:val="0"/>
              <w:jc w:val="left"/>
              <w:rPr>
                <w:del w:id="1184" w:author="Samuel Dent" w:date="2015-09-24T08:25:00Z"/>
                <w:rFonts w:ascii="Calibri" w:eastAsiaTheme="minorHAnsi" w:hAnsi="Calibri"/>
                <w:color w:val="000000"/>
              </w:rPr>
              <w:pPrChange w:id="1185" w:author="Samuel Dent" w:date="2015-09-24T08:25:00Z">
                <w:pPr>
                  <w:widowControl/>
                  <w:autoSpaceDE w:val="0"/>
                  <w:autoSpaceDN w:val="0"/>
                  <w:adjustRightInd w:val="0"/>
                  <w:jc w:val="center"/>
                </w:pPr>
              </w:pPrChange>
            </w:pPr>
            <w:del w:id="1186" w:author="Samuel Dent" w:date="2015-09-24T08:25:00Z">
              <w:r w:rsidRPr="003F5B91" w:rsidDel="006868A8">
                <w:rPr>
                  <w:rFonts w:ascii="Calibri" w:eastAsiaTheme="minorHAnsi" w:hAnsi="Calibri" w:cs="Calibri"/>
                  <w:color w:val="000000"/>
                  <w:szCs w:val="20"/>
                </w:rPr>
                <w:delText>1.3</w:delText>
              </w:r>
            </w:del>
          </w:p>
        </w:tc>
        <w:tc>
          <w:tcPr>
            <w:tcW w:w="725" w:type="pct"/>
          </w:tcPr>
          <w:p w14:paraId="31247B0E" w14:textId="77777777" w:rsidR="00DB41AA" w:rsidRPr="008F033B" w:rsidDel="006868A8" w:rsidRDefault="00DB41AA">
            <w:pPr>
              <w:widowControl/>
              <w:autoSpaceDE w:val="0"/>
              <w:autoSpaceDN w:val="0"/>
              <w:adjustRightInd w:val="0"/>
              <w:jc w:val="left"/>
              <w:rPr>
                <w:del w:id="1187" w:author="Samuel Dent" w:date="2015-09-24T08:25:00Z"/>
                <w:rFonts w:ascii="Calibri" w:eastAsiaTheme="minorHAnsi" w:hAnsi="Calibri"/>
                <w:color w:val="000000"/>
              </w:rPr>
              <w:pPrChange w:id="1188" w:author="Samuel Dent" w:date="2015-09-24T08:25:00Z">
                <w:pPr>
                  <w:widowControl/>
                  <w:autoSpaceDE w:val="0"/>
                  <w:autoSpaceDN w:val="0"/>
                  <w:adjustRightInd w:val="0"/>
                  <w:jc w:val="center"/>
                </w:pPr>
              </w:pPrChange>
            </w:pPr>
            <w:del w:id="1189" w:author="Samuel Dent" w:date="2015-09-24T08:25:00Z">
              <w:r w:rsidRPr="003F5B91" w:rsidDel="006868A8">
                <w:rPr>
                  <w:rFonts w:ascii="Calibri" w:eastAsiaTheme="minorHAnsi" w:hAnsi="Calibri" w:cs="Calibri"/>
                  <w:color w:val="000000"/>
                  <w:szCs w:val="20"/>
                </w:rPr>
                <w:delText>1.5</w:delText>
              </w:r>
            </w:del>
          </w:p>
        </w:tc>
        <w:tc>
          <w:tcPr>
            <w:tcW w:w="619" w:type="pct"/>
          </w:tcPr>
          <w:p w14:paraId="5F91A4EC" w14:textId="77777777" w:rsidR="00DB41AA" w:rsidRPr="008F033B" w:rsidDel="006868A8" w:rsidRDefault="00DB41AA">
            <w:pPr>
              <w:widowControl/>
              <w:autoSpaceDE w:val="0"/>
              <w:autoSpaceDN w:val="0"/>
              <w:adjustRightInd w:val="0"/>
              <w:jc w:val="left"/>
              <w:rPr>
                <w:del w:id="1190" w:author="Samuel Dent" w:date="2015-09-24T08:25:00Z"/>
                <w:rFonts w:ascii="Calibri" w:eastAsiaTheme="minorHAnsi" w:hAnsi="Calibri"/>
                <w:color w:val="000000"/>
              </w:rPr>
              <w:pPrChange w:id="1191" w:author="Samuel Dent" w:date="2015-09-24T08:25:00Z">
                <w:pPr>
                  <w:widowControl/>
                  <w:autoSpaceDE w:val="0"/>
                  <w:autoSpaceDN w:val="0"/>
                  <w:adjustRightInd w:val="0"/>
                  <w:jc w:val="center"/>
                </w:pPr>
              </w:pPrChange>
            </w:pPr>
            <w:del w:id="1192" w:author="Samuel Dent" w:date="2015-09-24T08:25:00Z">
              <w:r w:rsidRPr="003F5B91" w:rsidDel="006868A8">
                <w:rPr>
                  <w:rFonts w:ascii="Calibri" w:eastAsiaTheme="minorHAnsi" w:hAnsi="Calibri" w:cs="Calibri"/>
                  <w:color w:val="000000"/>
                  <w:szCs w:val="20"/>
                </w:rPr>
                <w:delText>990</w:delText>
              </w:r>
            </w:del>
          </w:p>
        </w:tc>
        <w:tc>
          <w:tcPr>
            <w:tcW w:w="661" w:type="pct"/>
          </w:tcPr>
          <w:p w14:paraId="7170CD98" w14:textId="77777777" w:rsidR="00DB41AA" w:rsidRPr="003F5B91" w:rsidDel="006868A8" w:rsidRDefault="00DB41AA">
            <w:pPr>
              <w:widowControl/>
              <w:autoSpaceDE w:val="0"/>
              <w:autoSpaceDN w:val="0"/>
              <w:adjustRightInd w:val="0"/>
              <w:jc w:val="left"/>
              <w:rPr>
                <w:del w:id="1193" w:author="Samuel Dent" w:date="2015-09-24T08:25:00Z"/>
                <w:rFonts w:ascii="Calibri" w:eastAsiaTheme="minorHAnsi" w:hAnsi="Calibri" w:cs="Calibri"/>
                <w:color w:val="000000"/>
                <w:szCs w:val="20"/>
              </w:rPr>
              <w:pPrChange w:id="1194" w:author="Samuel Dent" w:date="2015-09-24T08:25:00Z">
                <w:pPr>
                  <w:widowControl/>
                  <w:autoSpaceDE w:val="0"/>
                  <w:autoSpaceDN w:val="0"/>
                  <w:adjustRightInd w:val="0"/>
                  <w:jc w:val="center"/>
                </w:pPr>
              </w:pPrChange>
            </w:pPr>
            <w:del w:id="1195" w:author="Samuel Dent" w:date="2015-09-24T08:25:00Z">
              <w:r w:rsidRPr="003F5B91" w:rsidDel="006868A8">
                <w:rPr>
                  <w:rFonts w:ascii="Calibri" w:eastAsiaTheme="minorHAnsi" w:hAnsi="Calibri" w:cs="Calibri"/>
                  <w:color w:val="000000"/>
                  <w:szCs w:val="20"/>
                </w:rPr>
                <w:delText>858</w:delText>
              </w:r>
            </w:del>
          </w:p>
        </w:tc>
        <w:tc>
          <w:tcPr>
            <w:tcW w:w="768" w:type="pct"/>
          </w:tcPr>
          <w:p w14:paraId="0F8C3496" w14:textId="77777777" w:rsidR="00DB41AA" w:rsidRPr="003F5B91" w:rsidDel="006868A8" w:rsidRDefault="00DB41AA">
            <w:pPr>
              <w:widowControl/>
              <w:autoSpaceDE w:val="0"/>
              <w:autoSpaceDN w:val="0"/>
              <w:adjustRightInd w:val="0"/>
              <w:jc w:val="left"/>
              <w:rPr>
                <w:del w:id="1196" w:author="Samuel Dent" w:date="2015-09-24T08:25:00Z"/>
                <w:rFonts w:ascii="Calibri" w:eastAsiaTheme="minorHAnsi" w:hAnsi="Calibri" w:cs="Calibri"/>
                <w:color w:val="000000"/>
                <w:szCs w:val="20"/>
              </w:rPr>
              <w:pPrChange w:id="1197" w:author="Samuel Dent" w:date="2015-09-24T08:25:00Z">
                <w:pPr>
                  <w:widowControl/>
                  <w:autoSpaceDE w:val="0"/>
                  <w:autoSpaceDN w:val="0"/>
                  <w:adjustRightInd w:val="0"/>
                  <w:jc w:val="center"/>
                </w:pPr>
              </w:pPrChange>
            </w:pPr>
            <w:del w:id="1198" w:author="Samuel Dent" w:date="2015-09-24T08:25:00Z">
              <w:r w:rsidRPr="003F5B91" w:rsidDel="006868A8">
                <w:rPr>
                  <w:rFonts w:ascii="Calibri" w:eastAsiaTheme="minorHAnsi" w:hAnsi="Calibri" w:cs="Calibri"/>
                  <w:color w:val="000000"/>
                  <w:szCs w:val="20"/>
                </w:rPr>
                <w:delText>132</w:delText>
              </w:r>
            </w:del>
          </w:p>
        </w:tc>
      </w:tr>
      <w:tr w:rsidR="00DB41AA" w:rsidRPr="003F5B91" w:rsidDel="006868A8" w14:paraId="24357BF7" w14:textId="77777777" w:rsidTr="009C3E5A">
        <w:trPr>
          <w:trHeight w:val="247"/>
          <w:jc w:val="center"/>
          <w:del w:id="1199" w:author="Samuel Dent" w:date="2015-09-24T08:25:00Z"/>
        </w:trPr>
        <w:tc>
          <w:tcPr>
            <w:tcW w:w="1010" w:type="pct"/>
          </w:tcPr>
          <w:p w14:paraId="33A462D1" w14:textId="77777777" w:rsidR="00DB41AA" w:rsidRPr="008F033B" w:rsidDel="006868A8" w:rsidRDefault="00DB41AA">
            <w:pPr>
              <w:widowControl/>
              <w:autoSpaceDE w:val="0"/>
              <w:autoSpaceDN w:val="0"/>
              <w:adjustRightInd w:val="0"/>
              <w:jc w:val="left"/>
              <w:rPr>
                <w:del w:id="1200" w:author="Samuel Dent" w:date="2015-09-24T08:25:00Z"/>
                <w:rFonts w:ascii="Calibri" w:eastAsiaTheme="minorHAnsi" w:hAnsi="Calibri"/>
                <w:color w:val="000000"/>
              </w:rPr>
              <w:pPrChange w:id="1201" w:author="Samuel Dent" w:date="2015-09-24T08:25:00Z">
                <w:pPr>
                  <w:widowControl/>
                  <w:autoSpaceDE w:val="0"/>
                  <w:autoSpaceDN w:val="0"/>
                  <w:adjustRightInd w:val="0"/>
                  <w:jc w:val="center"/>
                </w:pPr>
              </w:pPrChange>
            </w:pPr>
            <w:del w:id="1202" w:author="Samuel Dent" w:date="2015-09-24T08:25:00Z">
              <w:r w:rsidRPr="008F033B" w:rsidDel="006868A8">
                <w:rPr>
                  <w:rFonts w:ascii="Calibri" w:eastAsiaTheme="minorHAnsi" w:hAnsi="Calibri"/>
                  <w:color w:val="000000"/>
                </w:rPr>
                <w:delText>&gt; 45 to ≤ 54</w:delText>
              </w:r>
            </w:del>
          </w:p>
        </w:tc>
        <w:tc>
          <w:tcPr>
            <w:tcW w:w="555" w:type="pct"/>
          </w:tcPr>
          <w:p w14:paraId="446FC790" w14:textId="77777777" w:rsidR="00DB41AA" w:rsidRPr="008F033B" w:rsidDel="006868A8" w:rsidRDefault="00DB41AA">
            <w:pPr>
              <w:widowControl/>
              <w:autoSpaceDE w:val="0"/>
              <w:autoSpaceDN w:val="0"/>
              <w:adjustRightInd w:val="0"/>
              <w:jc w:val="left"/>
              <w:rPr>
                <w:del w:id="1203" w:author="Samuel Dent" w:date="2015-09-24T08:25:00Z"/>
                <w:rFonts w:ascii="Calibri" w:eastAsiaTheme="minorHAnsi" w:hAnsi="Calibri"/>
                <w:color w:val="000000"/>
              </w:rPr>
              <w:pPrChange w:id="1204" w:author="Samuel Dent" w:date="2015-09-24T08:25:00Z">
                <w:pPr>
                  <w:widowControl/>
                  <w:autoSpaceDE w:val="0"/>
                  <w:autoSpaceDN w:val="0"/>
                  <w:adjustRightInd w:val="0"/>
                  <w:jc w:val="center"/>
                </w:pPr>
              </w:pPrChange>
            </w:pPr>
            <w:del w:id="1205" w:author="Samuel Dent" w:date="2015-09-24T08:25:00Z">
              <w:r w:rsidRPr="003F5B91" w:rsidDel="006868A8">
                <w:rPr>
                  <w:rFonts w:ascii="Calibri" w:eastAsiaTheme="minorHAnsi" w:hAnsi="Calibri" w:cs="Calibri"/>
                  <w:color w:val="000000"/>
                  <w:szCs w:val="20"/>
                </w:rPr>
                <w:delText>50</w:delText>
              </w:r>
            </w:del>
          </w:p>
        </w:tc>
        <w:tc>
          <w:tcPr>
            <w:tcW w:w="662" w:type="pct"/>
          </w:tcPr>
          <w:p w14:paraId="0F47BEC6" w14:textId="77777777" w:rsidR="00DB41AA" w:rsidRPr="008F033B" w:rsidDel="006868A8" w:rsidRDefault="00DB41AA">
            <w:pPr>
              <w:widowControl/>
              <w:autoSpaceDE w:val="0"/>
              <w:autoSpaceDN w:val="0"/>
              <w:adjustRightInd w:val="0"/>
              <w:jc w:val="left"/>
              <w:rPr>
                <w:del w:id="1206" w:author="Samuel Dent" w:date="2015-09-24T08:25:00Z"/>
                <w:rFonts w:ascii="Calibri" w:eastAsiaTheme="minorHAnsi" w:hAnsi="Calibri"/>
                <w:color w:val="000000"/>
              </w:rPr>
              <w:pPrChange w:id="1207" w:author="Samuel Dent" w:date="2015-09-24T08:25:00Z">
                <w:pPr>
                  <w:widowControl/>
                  <w:autoSpaceDE w:val="0"/>
                  <w:autoSpaceDN w:val="0"/>
                  <w:adjustRightInd w:val="0"/>
                  <w:jc w:val="center"/>
                </w:pPr>
              </w:pPrChange>
            </w:pPr>
            <w:del w:id="1208" w:author="Samuel Dent" w:date="2015-09-24T08:25:00Z">
              <w:r w:rsidRPr="003F5B91" w:rsidDel="006868A8">
                <w:rPr>
                  <w:rFonts w:ascii="Calibri" w:eastAsiaTheme="minorHAnsi" w:hAnsi="Calibri" w:cs="Calibri"/>
                  <w:color w:val="000000"/>
                  <w:szCs w:val="20"/>
                </w:rPr>
                <w:delText>1.3</w:delText>
              </w:r>
            </w:del>
          </w:p>
        </w:tc>
        <w:tc>
          <w:tcPr>
            <w:tcW w:w="725" w:type="pct"/>
          </w:tcPr>
          <w:p w14:paraId="4E6E7524" w14:textId="77777777" w:rsidR="00DB41AA" w:rsidRPr="008F033B" w:rsidDel="006868A8" w:rsidRDefault="00DB41AA">
            <w:pPr>
              <w:widowControl/>
              <w:autoSpaceDE w:val="0"/>
              <w:autoSpaceDN w:val="0"/>
              <w:adjustRightInd w:val="0"/>
              <w:jc w:val="left"/>
              <w:rPr>
                <w:del w:id="1209" w:author="Samuel Dent" w:date="2015-09-24T08:25:00Z"/>
                <w:rFonts w:ascii="Calibri" w:eastAsiaTheme="minorHAnsi" w:hAnsi="Calibri"/>
                <w:color w:val="000000"/>
              </w:rPr>
              <w:pPrChange w:id="1210" w:author="Samuel Dent" w:date="2015-09-24T08:25:00Z">
                <w:pPr>
                  <w:widowControl/>
                  <w:autoSpaceDE w:val="0"/>
                  <w:autoSpaceDN w:val="0"/>
                  <w:adjustRightInd w:val="0"/>
                  <w:jc w:val="center"/>
                </w:pPr>
              </w:pPrChange>
            </w:pPr>
            <w:del w:id="1211" w:author="Samuel Dent" w:date="2015-09-24T08:25:00Z">
              <w:r w:rsidRPr="003F5B91" w:rsidDel="006868A8">
                <w:rPr>
                  <w:rFonts w:ascii="Calibri" w:eastAsiaTheme="minorHAnsi" w:hAnsi="Calibri" w:cs="Calibri"/>
                  <w:color w:val="000000"/>
                  <w:szCs w:val="20"/>
                </w:rPr>
                <w:delText>1.6</w:delText>
              </w:r>
            </w:del>
          </w:p>
        </w:tc>
        <w:tc>
          <w:tcPr>
            <w:tcW w:w="619" w:type="pct"/>
          </w:tcPr>
          <w:p w14:paraId="7E90BD4B" w14:textId="77777777" w:rsidR="00DB41AA" w:rsidRPr="008F033B" w:rsidDel="006868A8" w:rsidRDefault="00DB41AA">
            <w:pPr>
              <w:widowControl/>
              <w:autoSpaceDE w:val="0"/>
              <w:autoSpaceDN w:val="0"/>
              <w:adjustRightInd w:val="0"/>
              <w:jc w:val="left"/>
              <w:rPr>
                <w:del w:id="1212" w:author="Samuel Dent" w:date="2015-09-24T08:25:00Z"/>
                <w:rFonts w:ascii="Calibri" w:eastAsiaTheme="minorHAnsi" w:hAnsi="Calibri"/>
                <w:color w:val="000000"/>
              </w:rPr>
              <w:pPrChange w:id="1213" w:author="Samuel Dent" w:date="2015-09-24T08:25:00Z">
                <w:pPr>
                  <w:widowControl/>
                  <w:autoSpaceDE w:val="0"/>
                  <w:autoSpaceDN w:val="0"/>
                  <w:adjustRightInd w:val="0"/>
                  <w:jc w:val="center"/>
                </w:pPr>
              </w:pPrChange>
            </w:pPr>
            <w:del w:id="1214" w:author="Samuel Dent" w:date="2015-09-24T08:25:00Z">
              <w:r w:rsidRPr="003F5B91" w:rsidDel="006868A8">
                <w:rPr>
                  <w:rFonts w:ascii="Calibri" w:eastAsiaTheme="minorHAnsi" w:hAnsi="Calibri" w:cs="Calibri"/>
                  <w:color w:val="000000"/>
                  <w:szCs w:val="20"/>
                </w:rPr>
                <w:delText>1237</w:delText>
              </w:r>
            </w:del>
          </w:p>
        </w:tc>
        <w:tc>
          <w:tcPr>
            <w:tcW w:w="661" w:type="pct"/>
          </w:tcPr>
          <w:p w14:paraId="11BAD093" w14:textId="77777777" w:rsidR="00DB41AA" w:rsidRPr="003F5B91" w:rsidDel="006868A8" w:rsidRDefault="00DB41AA">
            <w:pPr>
              <w:widowControl/>
              <w:autoSpaceDE w:val="0"/>
              <w:autoSpaceDN w:val="0"/>
              <w:adjustRightInd w:val="0"/>
              <w:jc w:val="left"/>
              <w:rPr>
                <w:del w:id="1215" w:author="Samuel Dent" w:date="2015-09-24T08:25:00Z"/>
                <w:rFonts w:ascii="Calibri" w:eastAsiaTheme="minorHAnsi" w:hAnsi="Calibri" w:cs="Calibri"/>
                <w:color w:val="000000"/>
                <w:szCs w:val="20"/>
              </w:rPr>
              <w:pPrChange w:id="1216" w:author="Samuel Dent" w:date="2015-09-24T08:25:00Z">
                <w:pPr>
                  <w:widowControl/>
                  <w:autoSpaceDE w:val="0"/>
                  <w:autoSpaceDN w:val="0"/>
                  <w:adjustRightInd w:val="0"/>
                  <w:jc w:val="center"/>
                </w:pPr>
              </w:pPrChange>
            </w:pPr>
            <w:del w:id="1217" w:author="Samuel Dent" w:date="2015-09-24T08:25:00Z">
              <w:r w:rsidRPr="003F5B91" w:rsidDel="006868A8">
                <w:rPr>
                  <w:rFonts w:ascii="Calibri" w:eastAsiaTheme="minorHAnsi" w:hAnsi="Calibri" w:cs="Calibri"/>
                  <w:color w:val="000000"/>
                  <w:szCs w:val="20"/>
                </w:rPr>
                <w:delText>1005</w:delText>
              </w:r>
            </w:del>
          </w:p>
        </w:tc>
        <w:tc>
          <w:tcPr>
            <w:tcW w:w="768" w:type="pct"/>
          </w:tcPr>
          <w:p w14:paraId="46E0414A" w14:textId="77777777" w:rsidR="00DB41AA" w:rsidRPr="003F5B91" w:rsidDel="006868A8" w:rsidRDefault="00DB41AA">
            <w:pPr>
              <w:widowControl/>
              <w:autoSpaceDE w:val="0"/>
              <w:autoSpaceDN w:val="0"/>
              <w:adjustRightInd w:val="0"/>
              <w:jc w:val="left"/>
              <w:rPr>
                <w:del w:id="1218" w:author="Samuel Dent" w:date="2015-09-24T08:25:00Z"/>
                <w:rFonts w:ascii="Calibri" w:eastAsiaTheme="minorHAnsi" w:hAnsi="Calibri" w:cs="Calibri"/>
                <w:color w:val="000000"/>
                <w:szCs w:val="20"/>
              </w:rPr>
              <w:pPrChange w:id="1219" w:author="Samuel Dent" w:date="2015-09-24T08:25:00Z">
                <w:pPr>
                  <w:widowControl/>
                  <w:autoSpaceDE w:val="0"/>
                  <w:autoSpaceDN w:val="0"/>
                  <w:adjustRightInd w:val="0"/>
                  <w:jc w:val="center"/>
                </w:pPr>
              </w:pPrChange>
            </w:pPr>
            <w:del w:id="1220" w:author="Samuel Dent" w:date="2015-09-24T08:25:00Z">
              <w:r w:rsidRPr="003F5B91" w:rsidDel="006868A8">
                <w:rPr>
                  <w:rFonts w:ascii="Calibri" w:eastAsiaTheme="minorHAnsi" w:hAnsi="Calibri" w:cs="Calibri"/>
                  <w:color w:val="000000"/>
                  <w:szCs w:val="20"/>
                </w:rPr>
                <w:delText>232</w:delText>
              </w:r>
            </w:del>
          </w:p>
        </w:tc>
      </w:tr>
      <w:tr w:rsidR="00DB41AA" w:rsidRPr="003F5B91" w:rsidDel="006868A8" w14:paraId="019D3FB1" w14:textId="77777777" w:rsidTr="009C3E5A">
        <w:trPr>
          <w:trHeight w:val="247"/>
          <w:jc w:val="center"/>
          <w:del w:id="1221" w:author="Samuel Dent" w:date="2015-09-24T08:25:00Z"/>
        </w:trPr>
        <w:tc>
          <w:tcPr>
            <w:tcW w:w="1010" w:type="pct"/>
          </w:tcPr>
          <w:p w14:paraId="32E18288" w14:textId="77777777" w:rsidR="00DB41AA" w:rsidRPr="008F033B" w:rsidDel="006868A8" w:rsidRDefault="00DB41AA">
            <w:pPr>
              <w:widowControl/>
              <w:autoSpaceDE w:val="0"/>
              <w:autoSpaceDN w:val="0"/>
              <w:adjustRightInd w:val="0"/>
              <w:jc w:val="left"/>
              <w:rPr>
                <w:del w:id="1222" w:author="Samuel Dent" w:date="2015-09-24T08:25:00Z"/>
                <w:rFonts w:ascii="Calibri" w:eastAsiaTheme="minorHAnsi" w:hAnsi="Calibri"/>
                <w:color w:val="000000"/>
              </w:rPr>
              <w:pPrChange w:id="1223" w:author="Samuel Dent" w:date="2015-09-24T08:25:00Z">
                <w:pPr>
                  <w:widowControl/>
                  <w:autoSpaceDE w:val="0"/>
                  <w:autoSpaceDN w:val="0"/>
                  <w:adjustRightInd w:val="0"/>
                  <w:jc w:val="center"/>
                </w:pPr>
              </w:pPrChange>
            </w:pPr>
            <w:del w:id="1224" w:author="Samuel Dent" w:date="2015-09-24T08:25:00Z">
              <w:r w:rsidRPr="008F033B" w:rsidDel="006868A8">
                <w:rPr>
                  <w:rFonts w:ascii="Calibri" w:eastAsiaTheme="minorHAnsi" w:hAnsi="Calibri"/>
                  <w:color w:val="000000"/>
                </w:rPr>
                <w:delText>&gt; 54 to ≤ 75</w:delText>
              </w:r>
            </w:del>
          </w:p>
        </w:tc>
        <w:tc>
          <w:tcPr>
            <w:tcW w:w="555" w:type="pct"/>
          </w:tcPr>
          <w:p w14:paraId="1059600B" w14:textId="77777777" w:rsidR="00DB41AA" w:rsidRPr="003F5B91" w:rsidDel="006868A8" w:rsidRDefault="00DB41AA">
            <w:pPr>
              <w:widowControl/>
              <w:autoSpaceDE w:val="0"/>
              <w:autoSpaceDN w:val="0"/>
              <w:adjustRightInd w:val="0"/>
              <w:jc w:val="left"/>
              <w:rPr>
                <w:del w:id="1225" w:author="Samuel Dent" w:date="2015-09-24T08:25:00Z"/>
                <w:rFonts w:ascii="Calibri" w:eastAsiaTheme="minorHAnsi" w:hAnsi="Calibri" w:cs="Calibri"/>
                <w:color w:val="000000"/>
                <w:szCs w:val="20"/>
              </w:rPr>
              <w:pPrChange w:id="1226" w:author="Samuel Dent" w:date="2015-09-24T08:25:00Z">
                <w:pPr>
                  <w:widowControl/>
                  <w:autoSpaceDE w:val="0"/>
                  <w:autoSpaceDN w:val="0"/>
                  <w:adjustRightInd w:val="0"/>
                  <w:jc w:val="center"/>
                </w:pPr>
              </w:pPrChange>
            </w:pPr>
            <w:del w:id="1227" w:author="Samuel Dent" w:date="2015-09-24T08:25:00Z">
              <w:r w:rsidRPr="003F5B91" w:rsidDel="006868A8">
                <w:rPr>
                  <w:rFonts w:ascii="Calibri" w:eastAsiaTheme="minorHAnsi" w:hAnsi="Calibri" w:cs="Calibri"/>
                  <w:color w:val="000000"/>
                  <w:szCs w:val="20"/>
                </w:rPr>
                <w:delText>65</w:delText>
              </w:r>
            </w:del>
          </w:p>
        </w:tc>
        <w:tc>
          <w:tcPr>
            <w:tcW w:w="662" w:type="pct"/>
          </w:tcPr>
          <w:p w14:paraId="4FC64828" w14:textId="77777777" w:rsidR="00DB41AA" w:rsidRPr="008F033B" w:rsidDel="006868A8" w:rsidRDefault="00DB41AA">
            <w:pPr>
              <w:widowControl/>
              <w:autoSpaceDE w:val="0"/>
              <w:autoSpaceDN w:val="0"/>
              <w:adjustRightInd w:val="0"/>
              <w:jc w:val="left"/>
              <w:rPr>
                <w:del w:id="1228" w:author="Samuel Dent" w:date="2015-09-24T08:25:00Z"/>
                <w:rFonts w:ascii="Calibri" w:eastAsiaTheme="minorHAnsi" w:hAnsi="Calibri"/>
                <w:color w:val="000000"/>
              </w:rPr>
              <w:pPrChange w:id="1229" w:author="Samuel Dent" w:date="2015-09-24T08:25:00Z">
                <w:pPr>
                  <w:widowControl/>
                  <w:autoSpaceDE w:val="0"/>
                  <w:autoSpaceDN w:val="0"/>
                  <w:adjustRightInd w:val="0"/>
                  <w:jc w:val="center"/>
                </w:pPr>
              </w:pPrChange>
            </w:pPr>
            <w:del w:id="1230" w:author="Samuel Dent" w:date="2015-09-24T08:25:00Z">
              <w:r w:rsidRPr="003F5B91" w:rsidDel="006868A8">
                <w:rPr>
                  <w:rFonts w:ascii="Calibri" w:eastAsiaTheme="minorHAnsi" w:hAnsi="Calibri" w:cs="Calibri"/>
                  <w:color w:val="000000"/>
                  <w:szCs w:val="20"/>
                </w:rPr>
                <w:delText>1</w:delText>
              </w:r>
              <w:r w:rsidRPr="008F033B" w:rsidDel="006868A8">
                <w:rPr>
                  <w:rFonts w:ascii="Calibri" w:eastAsiaTheme="minorHAnsi" w:hAnsi="Calibri"/>
                  <w:color w:val="000000"/>
                </w:rPr>
                <w:delText>.5</w:delText>
              </w:r>
            </w:del>
          </w:p>
        </w:tc>
        <w:tc>
          <w:tcPr>
            <w:tcW w:w="725" w:type="pct"/>
          </w:tcPr>
          <w:p w14:paraId="04CB0F49" w14:textId="77777777" w:rsidR="00DB41AA" w:rsidRPr="008F033B" w:rsidDel="006868A8" w:rsidRDefault="00DB41AA">
            <w:pPr>
              <w:widowControl/>
              <w:autoSpaceDE w:val="0"/>
              <w:autoSpaceDN w:val="0"/>
              <w:adjustRightInd w:val="0"/>
              <w:jc w:val="left"/>
              <w:rPr>
                <w:del w:id="1231" w:author="Samuel Dent" w:date="2015-09-24T08:25:00Z"/>
                <w:rFonts w:ascii="Calibri" w:eastAsiaTheme="minorHAnsi" w:hAnsi="Calibri"/>
                <w:color w:val="000000"/>
              </w:rPr>
              <w:pPrChange w:id="1232" w:author="Samuel Dent" w:date="2015-09-24T08:25:00Z">
                <w:pPr>
                  <w:widowControl/>
                  <w:autoSpaceDE w:val="0"/>
                  <w:autoSpaceDN w:val="0"/>
                  <w:adjustRightInd w:val="0"/>
                  <w:jc w:val="center"/>
                </w:pPr>
              </w:pPrChange>
            </w:pPr>
            <w:del w:id="1233" w:author="Samuel Dent" w:date="2015-09-24T08:25:00Z">
              <w:r w:rsidRPr="003F5B91" w:rsidDel="006868A8">
                <w:rPr>
                  <w:rFonts w:ascii="Calibri" w:eastAsiaTheme="minorHAnsi" w:hAnsi="Calibri" w:cs="Calibri"/>
                  <w:color w:val="000000"/>
                  <w:szCs w:val="20"/>
                </w:rPr>
                <w:delText>1.8</w:delText>
              </w:r>
            </w:del>
          </w:p>
        </w:tc>
        <w:tc>
          <w:tcPr>
            <w:tcW w:w="619" w:type="pct"/>
          </w:tcPr>
          <w:p w14:paraId="7D161472" w14:textId="77777777" w:rsidR="00DB41AA" w:rsidRPr="008F033B" w:rsidDel="006868A8" w:rsidRDefault="00DB41AA">
            <w:pPr>
              <w:widowControl/>
              <w:autoSpaceDE w:val="0"/>
              <w:autoSpaceDN w:val="0"/>
              <w:adjustRightInd w:val="0"/>
              <w:jc w:val="left"/>
              <w:rPr>
                <w:del w:id="1234" w:author="Samuel Dent" w:date="2015-09-24T08:25:00Z"/>
                <w:rFonts w:ascii="Calibri" w:eastAsiaTheme="minorHAnsi" w:hAnsi="Calibri"/>
                <w:color w:val="000000"/>
              </w:rPr>
              <w:pPrChange w:id="1235" w:author="Samuel Dent" w:date="2015-09-24T08:25:00Z">
                <w:pPr>
                  <w:widowControl/>
                  <w:autoSpaceDE w:val="0"/>
                  <w:autoSpaceDN w:val="0"/>
                  <w:adjustRightInd w:val="0"/>
                  <w:jc w:val="center"/>
                </w:pPr>
              </w:pPrChange>
            </w:pPr>
            <w:del w:id="1236" w:author="Samuel Dent" w:date="2015-09-24T08:25:00Z">
              <w:r w:rsidRPr="003F5B91" w:rsidDel="006868A8">
                <w:rPr>
                  <w:rFonts w:ascii="Calibri" w:eastAsiaTheme="minorHAnsi" w:hAnsi="Calibri" w:cs="Calibri"/>
                  <w:color w:val="000000"/>
                  <w:szCs w:val="20"/>
                </w:rPr>
                <w:delText>1394</w:delText>
              </w:r>
            </w:del>
          </w:p>
        </w:tc>
        <w:tc>
          <w:tcPr>
            <w:tcW w:w="661" w:type="pct"/>
          </w:tcPr>
          <w:p w14:paraId="531B4AB4" w14:textId="77777777" w:rsidR="00DB41AA" w:rsidRPr="008F033B" w:rsidDel="006868A8" w:rsidRDefault="00DB41AA">
            <w:pPr>
              <w:widowControl/>
              <w:autoSpaceDE w:val="0"/>
              <w:autoSpaceDN w:val="0"/>
              <w:adjustRightInd w:val="0"/>
              <w:jc w:val="left"/>
              <w:rPr>
                <w:del w:id="1237" w:author="Samuel Dent" w:date="2015-09-24T08:25:00Z"/>
                <w:rFonts w:ascii="Calibri" w:eastAsiaTheme="minorHAnsi" w:hAnsi="Calibri"/>
                <w:color w:val="000000"/>
              </w:rPr>
              <w:pPrChange w:id="1238" w:author="Samuel Dent" w:date="2015-09-24T08:25:00Z">
                <w:pPr>
                  <w:widowControl/>
                  <w:autoSpaceDE w:val="0"/>
                  <w:autoSpaceDN w:val="0"/>
                  <w:adjustRightInd w:val="0"/>
                  <w:jc w:val="center"/>
                </w:pPr>
              </w:pPrChange>
            </w:pPr>
            <w:del w:id="1239" w:author="Samuel Dent" w:date="2015-09-24T08:25:00Z">
              <w:r w:rsidRPr="003F5B91" w:rsidDel="006868A8">
                <w:rPr>
                  <w:rFonts w:ascii="Calibri" w:eastAsiaTheme="minorHAnsi" w:hAnsi="Calibri" w:cs="Calibri"/>
                  <w:color w:val="000000"/>
                  <w:szCs w:val="20"/>
                </w:rPr>
                <w:delText>1161</w:delText>
              </w:r>
            </w:del>
          </w:p>
        </w:tc>
        <w:tc>
          <w:tcPr>
            <w:tcW w:w="768" w:type="pct"/>
          </w:tcPr>
          <w:p w14:paraId="590DCDCE" w14:textId="77777777" w:rsidR="00DB41AA" w:rsidRPr="003F5B91" w:rsidDel="006868A8" w:rsidRDefault="00DB41AA">
            <w:pPr>
              <w:widowControl/>
              <w:autoSpaceDE w:val="0"/>
              <w:autoSpaceDN w:val="0"/>
              <w:adjustRightInd w:val="0"/>
              <w:jc w:val="left"/>
              <w:rPr>
                <w:del w:id="1240" w:author="Samuel Dent" w:date="2015-09-24T08:25:00Z"/>
                <w:rFonts w:ascii="Calibri" w:eastAsiaTheme="minorHAnsi" w:hAnsi="Calibri" w:cs="Calibri"/>
                <w:color w:val="000000"/>
                <w:szCs w:val="20"/>
              </w:rPr>
              <w:pPrChange w:id="1241" w:author="Samuel Dent" w:date="2015-09-24T08:25:00Z">
                <w:pPr>
                  <w:widowControl/>
                  <w:autoSpaceDE w:val="0"/>
                  <w:autoSpaceDN w:val="0"/>
                  <w:adjustRightInd w:val="0"/>
                  <w:jc w:val="center"/>
                </w:pPr>
              </w:pPrChange>
            </w:pPr>
            <w:del w:id="1242" w:author="Samuel Dent" w:date="2015-09-24T08:25:00Z">
              <w:r w:rsidRPr="003F5B91" w:rsidDel="006868A8">
                <w:rPr>
                  <w:rFonts w:ascii="Calibri" w:eastAsiaTheme="minorHAnsi" w:hAnsi="Calibri" w:cs="Calibri"/>
                  <w:color w:val="000000"/>
                  <w:szCs w:val="20"/>
                </w:rPr>
                <w:delText>232</w:delText>
              </w:r>
            </w:del>
          </w:p>
        </w:tc>
      </w:tr>
      <w:tr w:rsidR="00DB41AA" w:rsidRPr="003F5B91" w:rsidDel="006868A8" w14:paraId="38462981" w14:textId="77777777" w:rsidTr="009C3E5A">
        <w:trPr>
          <w:trHeight w:val="247"/>
          <w:jc w:val="center"/>
          <w:del w:id="1243" w:author="Samuel Dent" w:date="2015-09-24T08:25:00Z"/>
        </w:trPr>
        <w:tc>
          <w:tcPr>
            <w:tcW w:w="1010" w:type="pct"/>
          </w:tcPr>
          <w:p w14:paraId="08A11357" w14:textId="77777777" w:rsidR="00DB41AA" w:rsidRPr="008F033B" w:rsidDel="006868A8" w:rsidRDefault="00DB41AA">
            <w:pPr>
              <w:widowControl/>
              <w:autoSpaceDE w:val="0"/>
              <w:autoSpaceDN w:val="0"/>
              <w:adjustRightInd w:val="0"/>
              <w:jc w:val="left"/>
              <w:rPr>
                <w:del w:id="1244" w:author="Samuel Dent" w:date="2015-09-24T08:25:00Z"/>
                <w:rFonts w:ascii="Calibri" w:eastAsiaTheme="minorHAnsi" w:hAnsi="Calibri"/>
                <w:color w:val="000000"/>
              </w:rPr>
              <w:pPrChange w:id="1245" w:author="Samuel Dent" w:date="2015-09-24T08:25:00Z">
                <w:pPr>
                  <w:widowControl/>
                  <w:autoSpaceDE w:val="0"/>
                  <w:autoSpaceDN w:val="0"/>
                  <w:adjustRightInd w:val="0"/>
                  <w:jc w:val="center"/>
                </w:pPr>
              </w:pPrChange>
            </w:pPr>
            <w:del w:id="1246" w:author="Samuel Dent" w:date="2015-09-24T08:25:00Z">
              <w:r w:rsidRPr="008F033B" w:rsidDel="006868A8">
                <w:rPr>
                  <w:rFonts w:ascii="Calibri" w:eastAsiaTheme="minorHAnsi" w:hAnsi="Calibri"/>
                  <w:color w:val="000000"/>
                </w:rPr>
                <w:delText>&gt; 75 to ≤ 185</w:delText>
              </w:r>
            </w:del>
          </w:p>
        </w:tc>
        <w:tc>
          <w:tcPr>
            <w:tcW w:w="555" w:type="pct"/>
          </w:tcPr>
          <w:p w14:paraId="266FA043" w14:textId="77777777" w:rsidR="00DB41AA" w:rsidRPr="008F033B" w:rsidDel="006868A8" w:rsidRDefault="00DB41AA">
            <w:pPr>
              <w:widowControl/>
              <w:autoSpaceDE w:val="0"/>
              <w:autoSpaceDN w:val="0"/>
              <w:adjustRightInd w:val="0"/>
              <w:jc w:val="left"/>
              <w:rPr>
                <w:del w:id="1247" w:author="Samuel Dent" w:date="2015-09-24T08:25:00Z"/>
                <w:rFonts w:ascii="Calibri" w:eastAsiaTheme="minorHAnsi" w:hAnsi="Calibri"/>
                <w:color w:val="000000"/>
              </w:rPr>
              <w:pPrChange w:id="1248" w:author="Samuel Dent" w:date="2015-09-24T08:25:00Z">
                <w:pPr>
                  <w:widowControl/>
                  <w:autoSpaceDE w:val="0"/>
                  <w:autoSpaceDN w:val="0"/>
                  <w:adjustRightInd w:val="0"/>
                  <w:jc w:val="center"/>
                </w:pPr>
              </w:pPrChange>
            </w:pPr>
            <w:del w:id="1249" w:author="Samuel Dent" w:date="2015-09-24T08:25:00Z">
              <w:r w:rsidRPr="003F5B91" w:rsidDel="006868A8">
                <w:rPr>
                  <w:rFonts w:ascii="Calibri" w:eastAsiaTheme="minorHAnsi" w:hAnsi="Calibri" w:cs="Calibri"/>
                  <w:color w:val="000000"/>
                  <w:szCs w:val="20"/>
                </w:rPr>
                <w:delText>130</w:delText>
              </w:r>
            </w:del>
          </w:p>
        </w:tc>
        <w:tc>
          <w:tcPr>
            <w:tcW w:w="662" w:type="pct"/>
          </w:tcPr>
          <w:p w14:paraId="2363FD66" w14:textId="77777777" w:rsidR="00DB41AA" w:rsidRPr="008F033B" w:rsidDel="006868A8" w:rsidRDefault="00DB41AA">
            <w:pPr>
              <w:widowControl/>
              <w:autoSpaceDE w:val="0"/>
              <w:autoSpaceDN w:val="0"/>
              <w:adjustRightInd w:val="0"/>
              <w:jc w:val="left"/>
              <w:rPr>
                <w:del w:id="1250" w:author="Samuel Dent" w:date="2015-09-24T08:25:00Z"/>
                <w:rFonts w:ascii="Calibri" w:eastAsiaTheme="minorHAnsi" w:hAnsi="Calibri"/>
                <w:color w:val="000000"/>
              </w:rPr>
              <w:pPrChange w:id="1251" w:author="Samuel Dent" w:date="2015-09-24T08:25:00Z">
                <w:pPr>
                  <w:widowControl/>
                  <w:autoSpaceDE w:val="0"/>
                  <w:autoSpaceDN w:val="0"/>
                  <w:adjustRightInd w:val="0"/>
                  <w:jc w:val="center"/>
                </w:pPr>
              </w:pPrChange>
            </w:pPr>
            <w:del w:id="1252" w:author="Samuel Dent" w:date="2015-09-24T08:25:00Z">
              <w:r w:rsidRPr="003F5B91" w:rsidDel="006868A8">
                <w:rPr>
                  <w:rFonts w:ascii="Calibri" w:eastAsiaTheme="minorHAnsi" w:hAnsi="Calibri" w:cs="Calibri"/>
                  <w:color w:val="000000"/>
                  <w:szCs w:val="20"/>
                </w:rPr>
                <w:delText>2.25</w:delText>
              </w:r>
            </w:del>
          </w:p>
        </w:tc>
        <w:tc>
          <w:tcPr>
            <w:tcW w:w="725" w:type="pct"/>
          </w:tcPr>
          <w:p w14:paraId="4DFD0616" w14:textId="77777777" w:rsidR="00DB41AA" w:rsidRPr="008F033B" w:rsidDel="006868A8" w:rsidRDefault="00DB41AA">
            <w:pPr>
              <w:widowControl/>
              <w:autoSpaceDE w:val="0"/>
              <w:autoSpaceDN w:val="0"/>
              <w:adjustRightInd w:val="0"/>
              <w:jc w:val="left"/>
              <w:rPr>
                <w:del w:id="1253" w:author="Samuel Dent" w:date="2015-09-24T08:25:00Z"/>
                <w:rFonts w:ascii="Calibri" w:eastAsiaTheme="minorHAnsi" w:hAnsi="Calibri"/>
                <w:color w:val="000000"/>
              </w:rPr>
              <w:pPrChange w:id="1254" w:author="Samuel Dent" w:date="2015-09-24T08:25:00Z">
                <w:pPr>
                  <w:widowControl/>
                  <w:autoSpaceDE w:val="0"/>
                  <w:autoSpaceDN w:val="0"/>
                  <w:adjustRightInd w:val="0"/>
                  <w:jc w:val="center"/>
                </w:pPr>
              </w:pPrChange>
            </w:pPr>
            <w:del w:id="1255" w:author="Samuel Dent" w:date="2015-09-24T08:25:00Z">
              <w:r w:rsidRPr="003F5B91" w:rsidDel="006868A8">
                <w:rPr>
                  <w:rFonts w:ascii="Calibri" w:eastAsiaTheme="minorHAnsi" w:hAnsi="Calibri" w:cs="Calibri"/>
                  <w:color w:val="000000"/>
                  <w:szCs w:val="20"/>
                </w:rPr>
                <w:delText>2.5</w:delText>
              </w:r>
            </w:del>
          </w:p>
        </w:tc>
        <w:tc>
          <w:tcPr>
            <w:tcW w:w="619" w:type="pct"/>
          </w:tcPr>
          <w:p w14:paraId="7EDF5BE2" w14:textId="77777777" w:rsidR="00DB41AA" w:rsidRPr="008F033B" w:rsidDel="006868A8" w:rsidRDefault="00DB41AA">
            <w:pPr>
              <w:widowControl/>
              <w:autoSpaceDE w:val="0"/>
              <w:autoSpaceDN w:val="0"/>
              <w:adjustRightInd w:val="0"/>
              <w:jc w:val="left"/>
              <w:rPr>
                <w:del w:id="1256" w:author="Samuel Dent" w:date="2015-09-24T08:25:00Z"/>
                <w:rFonts w:ascii="Calibri" w:eastAsiaTheme="minorHAnsi" w:hAnsi="Calibri"/>
                <w:color w:val="000000"/>
              </w:rPr>
              <w:pPrChange w:id="1257" w:author="Samuel Dent" w:date="2015-09-24T08:25:00Z">
                <w:pPr>
                  <w:widowControl/>
                  <w:autoSpaceDE w:val="0"/>
                  <w:autoSpaceDN w:val="0"/>
                  <w:adjustRightInd w:val="0"/>
                  <w:jc w:val="center"/>
                </w:pPr>
              </w:pPrChange>
            </w:pPr>
            <w:del w:id="1258" w:author="Samuel Dent" w:date="2015-09-24T08:25:00Z">
              <w:r w:rsidRPr="003F5B91" w:rsidDel="006868A8">
                <w:rPr>
                  <w:rFonts w:ascii="Calibri" w:eastAsiaTheme="minorHAnsi" w:hAnsi="Calibri" w:cs="Calibri"/>
                  <w:color w:val="000000"/>
                  <w:szCs w:val="20"/>
                </w:rPr>
                <w:delText>1858</w:delText>
              </w:r>
            </w:del>
          </w:p>
        </w:tc>
        <w:tc>
          <w:tcPr>
            <w:tcW w:w="661" w:type="pct"/>
          </w:tcPr>
          <w:p w14:paraId="59D4E62F" w14:textId="77777777" w:rsidR="00DB41AA" w:rsidRPr="003F5B91" w:rsidDel="006868A8" w:rsidRDefault="00DB41AA">
            <w:pPr>
              <w:widowControl/>
              <w:autoSpaceDE w:val="0"/>
              <w:autoSpaceDN w:val="0"/>
              <w:adjustRightInd w:val="0"/>
              <w:jc w:val="left"/>
              <w:rPr>
                <w:del w:id="1259" w:author="Samuel Dent" w:date="2015-09-24T08:25:00Z"/>
                <w:rFonts w:ascii="Calibri" w:eastAsiaTheme="minorHAnsi" w:hAnsi="Calibri" w:cs="Calibri"/>
                <w:color w:val="000000"/>
                <w:szCs w:val="20"/>
              </w:rPr>
              <w:pPrChange w:id="1260" w:author="Samuel Dent" w:date="2015-09-24T08:25:00Z">
                <w:pPr>
                  <w:widowControl/>
                  <w:autoSpaceDE w:val="0"/>
                  <w:autoSpaceDN w:val="0"/>
                  <w:adjustRightInd w:val="0"/>
                  <w:jc w:val="center"/>
                </w:pPr>
              </w:pPrChange>
            </w:pPr>
            <w:del w:id="1261" w:author="Samuel Dent" w:date="2015-09-24T08:25:00Z">
              <w:r w:rsidRPr="003F5B91" w:rsidDel="006868A8">
                <w:rPr>
                  <w:rFonts w:ascii="Calibri" w:eastAsiaTheme="minorHAnsi" w:hAnsi="Calibri" w:cs="Calibri"/>
                  <w:color w:val="000000"/>
                  <w:szCs w:val="20"/>
                </w:rPr>
                <w:delText>1673</w:delText>
              </w:r>
            </w:del>
          </w:p>
        </w:tc>
        <w:tc>
          <w:tcPr>
            <w:tcW w:w="768" w:type="pct"/>
          </w:tcPr>
          <w:p w14:paraId="578F874B" w14:textId="77777777" w:rsidR="00DB41AA" w:rsidRPr="003F5B91" w:rsidDel="006868A8" w:rsidRDefault="00DB41AA">
            <w:pPr>
              <w:widowControl/>
              <w:autoSpaceDE w:val="0"/>
              <w:autoSpaceDN w:val="0"/>
              <w:adjustRightInd w:val="0"/>
              <w:jc w:val="left"/>
              <w:rPr>
                <w:del w:id="1262" w:author="Samuel Dent" w:date="2015-09-24T08:25:00Z"/>
                <w:rFonts w:ascii="Calibri" w:eastAsiaTheme="minorHAnsi" w:hAnsi="Calibri" w:cs="Calibri"/>
                <w:color w:val="000000"/>
                <w:szCs w:val="20"/>
              </w:rPr>
              <w:pPrChange w:id="1263" w:author="Samuel Dent" w:date="2015-09-24T08:25:00Z">
                <w:pPr>
                  <w:widowControl/>
                  <w:autoSpaceDE w:val="0"/>
                  <w:autoSpaceDN w:val="0"/>
                  <w:adjustRightInd w:val="0"/>
                  <w:jc w:val="center"/>
                </w:pPr>
              </w:pPrChange>
            </w:pPr>
            <w:del w:id="1264" w:author="Samuel Dent" w:date="2015-09-24T08:25:00Z">
              <w:r w:rsidRPr="003F5B91" w:rsidDel="006868A8">
                <w:rPr>
                  <w:rFonts w:ascii="Calibri" w:eastAsiaTheme="minorHAnsi" w:hAnsi="Calibri" w:cs="Calibri"/>
                  <w:color w:val="000000"/>
                  <w:szCs w:val="20"/>
                </w:rPr>
                <w:delText>186</w:delText>
              </w:r>
            </w:del>
          </w:p>
        </w:tc>
      </w:tr>
      <w:tr w:rsidR="00DB41AA" w:rsidRPr="003F5B91" w:rsidDel="006868A8" w14:paraId="6E7BA251" w14:textId="77777777" w:rsidTr="009C3E5A">
        <w:trPr>
          <w:trHeight w:val="247"/>
          <w:jc w:val="center"/>
          <w:del w:id="1265" w:author="Samuel Dent" w:date="2015-09-24T08:25:00Z"/>
        </w:trPr>
        <w:tc>
          <w:tcPr>
            <w:tcW w:w="1010" w:type="pct"/>
          </w:tcPr>
          <w:p w14:paraId="76B30ADC" w14:textId="77777777" w:rsidR="00DB41AA" w:rsidRPr="003F5B91" w:rsidDel="006868A8" w:rsidRDefault="00DB41AA">
            <w:pPr>
              <w:widowControl/>
              <w:autoSpaceDE w:val="0"/>
              <w:autoSpaceDN w:val="0"/>
              <w:adjustRightInd w:val="0"/>
              <w:jc w:val="left"/>
              <w:rPr>
                <w:del w:id="1266" w:author="Samuel Dent" w:date="2015-09-24T08:25:00Z"/>
                <w:rFonts w:ascii="Calibri" w:eastAsiaTheme="minorHAnsi" w:hAnsi="Calibri" w:cs="Calibri"/>
                <w:color w:val="000000"/>
                <w:szCs w:val="20"/>
              </w:rPr>
              <w:pPrChange w:id="1267" w:author="Samuel Dent" w:date="2015-09-24T08:25:00Z">
                <w:pPr>
                  <w:widowControl/>
                  <w:autoSpaceDE w:val="0"/>
                  <w:autoSpaceDN w:val="0"/>
                  <w:adjustRightInd w:val="0"/>
                  <w:jc w:val="center"/>
                </w:pPr>
              </w:pPrChange>
            </w:pPr>
            <w:del w:id="1268" w:author="Samuel Dent" w:date="2015-09-24T08:25:00Z">
              <w:r w:rsidRPr="003F5B91" w:rsidDel="006868A8">
                <w:rPr>
                  <w:rFonts w:ascii="Calibri" w:eastAsiaTheme="minorHAnsi" w:hAnsi="Calibri" w:cs="Calibri"/>
                  <w:color w:val="000000"/>
                  <w:szCs w:val="20"/>
                </w:rPr>
                <w:delText>Average</w:delText>
              </w:r>
            </w:del>
          </w:p>
        </w:tc>
        <w:tc>
          <w:tcPr>
            <w:tcW w:w="555" w:type="pct"/>
          </w:tcPr>
          <w:p w14:paraId="4DB48153" w14:textId="77777777" w:rsidR="00DB41AA" w:rsidRPr="003F5B91" w:rsidDel="006868A8" w:rsidRDefault="00DB41AA">
            <w:pPr>
              <w:widowControl/>
              <w:autoSpaceDE w:val="0"/>
              <w:autoSpaceDN w:val="0"/>
              <w:adjustRightInd w:val="0"/>
              <w:jc w:val="left"/>
              <w:rPr>
                <w:del w:id="1269" w:author="Samuel Dent" w:date="2015-09-24T08:25:00Z"/>
                <w:rFonts w:ascii="Calibri" w:eastAsiaTheme="minorHAnsi" w:hAnsi="Calibri" w:cs="Calibri"/>
                <w:color w:val="000000"/>
                <w:szCs w:val="20"/>
              </w:rPr>
              <w:pPrChange w:id="1270" w:author="Samuel Dent" w:date="2015-09-24T08:25:00Z">
                <w:pPr>
                  <w:widowControl/>
                  <w:autoSpaceDE w:val="0"/>
                  <w:autoSpaceDN w:val="0"/>
                  <w:adjustRightInd w:val="0"/>
                  <w:jc w:val="center"/>
                </w:pPr>
              </w:pPrChange>
            </w:pPr>
            <w:del w:id="1271" w:author="Samuel Dent" w:date="2015-09-24T08:25:00Z">
              <w:r w:rsidRPr="003F5B91" w:rsidDel="006868A8">
                <w:rPr>
                  <w:rFonts w:ascii="Calibri" w:eastAsiaTheme="minorHAnsi" w:hAnsi="Calibri" w:cs="Calibri"/>
                  <w:color w:val="000000"/>
                  <w:szCs w:val="20"/>
                </w:rPr>
                <w:delText>46</w:delText>
              </w:r>
            </w:del>
          </w:p>
        </w:tc>
        <w:tc>
          <w:tcPr>
            <w:tcW w:w="662" w:type="pct"/>
          </w:tcPr>
          <w:p w14:paraId="20D21A1B" w14:textId="77777777" w:rsidR="00DB41AA" w:rsidRPr="003F5B91" w:rsidDel="006868A8" w:rsidRDefault="00DB41AA">
            <w:pPr>
              <w:widowControl/>
              <w:autoSpaceDE w:val="0"/>
              <w:autoSpaceDN w:val="0"/>
              <w:adjustRightInd w:val="0"/>
              <w:jc w:val="left"/>
              <w:rPr>
                <w:del w:id="1272" w:author="Samuel Dent" w:date="2015-09-24T08:25:00Z"/>
                <w:rFonts w:ascii="Calibri" w:eastAsiaTheme="minorHAnsi" w:hAnsi="Calibri" w:cs="Calibri"/>
                <w:color w:val="000000"/>
                <w:szCs w:val="20"/>
              </w:rPr>
              <w:pPrChange w:id="1273" w:author="Samuel Dent" w:date="2015-09-24T08:25:00Z">
                <w:pPr>
                  <w:widowControl/>
                  <w:autoSpaceDE w:val="0"/>
                  <w:autoSpaceDN w:val="0"/>
                  <w:adjustRightInd w:val="0"/>
                  <w:jc w:val="center"/>
                </w:pPr>
              </w:pPrChange>
            </w:pPr>
            <w:del w:id="1274" w:author="Samuel Dent" w:date="2015-09-24T08:25:00Z">
              <w:r w:rsidRPr="003F5B91" w:rsidDel="006868A8">
                <w:rPr>
                  <w:rFonts w:ascii="Calibri" w:eastAsiaTheme="minorHAnsi" w:hAnsi="Calibri" w:cs="Calibri"/>
                  <w:color w:val="000000"/>
                  <w:szCs w:val="20"/>
                </w:rPr>
                <w:delText>1.31</w:delText>
              </w:r>
            </w:del>
          </w:p>
        </w:tc>
        <w:tc>
          <w:tcPr>
            <w:tcW w:w="725" w:type="pct"/>
          </w:tcPr>
          <w:p w14:paraId="37404631" w14:textId="77777777" w:rsidR="00DB41AA" w:rsidRPr="003F5B91" w:rsidDel="006868A8" w:rsidRDefault="00DB41AA">
            <w:pPr>
              <w:widowControl/>
              <w:autoSpaceDE w:val="0"/>
              <w:autoSpaceDN w:val="0"/>
              <w:adjustRightInd w:val="0"/>
              <w:jc w:val="left"/>
              <w:rPr>
                <w:del w:id="1275" w:author="Samuel Dent" w:date="2015-09-24T08:25:00Z"/>
                <w:rFonts w:ascii="Calibri" w:eastAsiaTheme="minorHAnsi" w:hAnsi="Calibri" w:cs="Calibri"/>
                <w:color w:val="000000"/>
                <w:szCs w:val="20"/>
              </w:rPr>
              <w:pPrChange w:id="1276" w:author="Samuel Dent" w:date="2015-09-24T08:25:00Z">
                <w:pPr>
                  <w:widowControl/>
                  <w:autoSpaceDE w:val="0"/>
                  <w:autoSpaceDN w:val="0"/>
                  <w:adjustRightInd w:val="0"/>
                  <w:jc w:val="center"/>
                </w:pPr>
              </w:pPrChange>
            </w:pPr>
            <w:del w:id="1277" w:author="Samuel Dent" w:date="2015-09-24T08:25:00Z">
              <w:r w:rsidRPr="003F5B91" w:rsidDel="006868A8">
                <w:rPr>
                  <w:rFonts w:ascii="Calibri" w:eastAsiaTheme="minorHAnsi" w:hAnsi="Calibri" w:cs="Calibri"/>
                  <w:color w:val="000000"/>
                  <w:szCs w:val="20"/>
                </w:rPr>
                <w:delText>1.55</w:delText>
              </w:r>
            </w:del>
          </w:p>
        </w:tc>
        <w:tc>
          <w:tcPr>
            <w:tcW w:w="619" w:type="pct"/>
          </w:tcPr>
          <w:p w14:paraId="37D18B1C" w14:textId="77777777" w:rsidR="00DB41AA" w:rsidRPr="003F5B91" w:rsidDel="006868A8" w:rsidRDefault="00DB41AA">
            <w:pPr>
              <w:widowControl/>
              <w:autoSpaceDE w:val="0"/>
              <w:autoSpaceDN w:val="0"/>
              <w:adjustRightInd w:val="0"/>
              <w:jc w:val="left"/>
              <w:rPr>
                <w:del w:id="1278" w:author="Samuel Dent" w:date="2015-09-24T08:25:00Z"/>
                <w:rFonts w:ascii="Calibri" w:eastAsiaTheme="minorHAnsi" w:hAnsi="Calibri" w:cs="Calibri"/>
                <w:color w:val="000000"/>
                <w:szCs w:val="20"/>
              </w:rPr>
              <w:pPrChange w:id="1279" w:author="Samuel Dent" w:date="2015-09-24T08:25:00Z">
                <w:pPr>
                  <w:widowControl/>
                  <w:autoSpaceDE w:val="0"/>
                  <w:autoSpaceDN w:val="0"/>
                  <w:adjustRightInd w:val="0"/>
                  <w:jc w:val="center"/>
                </w:pPr>
              </w:pPrChange>
            </w:pPr>
            <w:del w:id="1280" w:author="Samuel Dent" w:date="2015-09-24T08:25:00Z">
              <w:r w:rsidRPr="003F5B91" w:rsidDel="006868A8">
                <w:rPr>
                  <w:rFonts w:ascii="Calibri" w:eastAsiaTheme="minorHAnsi" w:hAnsi="Calibri" w:cs="Calibri"/>
                  <w:color w:val="000000"/>
                  <w:szCs w:val="20"/>
                </w:rPr>
                <w:delText>1129</w:delText>
              </w:r>
            </w:del>
          </w:p>
        </w:tc>
        <w:tc>
          <w:tcPr>
            <w:tcW w:w="661" w:type="pct"/>
          </w:tcPr>
          <w:p w14:paraId="7CD28BAF" w14:textId="77777777" w:rsidR="00DB41AA" w:rsidRPr="003F5B91" w:rsidDel="006868A8" w:rsidRDefault="00DB41AA">
            <w:pPr>
              <w:widowControl/>
              <w:autoSpaceDE w:val="0"/>
              <w:autoSpaceDN w:val="0"/>
              <w:adjustRightInd w:val="0"/>
              <w:jc w:val="left"/>
              <w:rPr>
                <w:del w:id="1281" w:author="Samuel Dent" w:date="2015-09-24T08:25:00Z"/>
                <w:rFonts w:ascii="Calibri" w:eastAsiaTheme="minorHAnsi" w:hAnsi="Calibri" w:cs="Calibri"/>
                <w:color w:val="000000"/>
                <w:szCs w:val="20"/>
              </w:rPr>
              <w:pPrChange w:id="1282" w:author="Samuel Dent" w:date="2015-09-24T08:25:00Z">
                <w:pPr>
                  <w:widowControl/>
                  <w:autoSpaceDE w:val="0"/>
                  <w:autoSpaceDN w:val="0"/>
                  <w:adjustRightInd w:val="0"/>
                  <w:jc w:val="center"/>
                </w:pPr>
              </w:pPrChange>
            </w:pPr>
            <w:del w:id="1283" w:author="Samuel Dent" w:date="2015-09-24T08:25:00Z">
              <w:r w:rsidRPr="003F5B91" w:rsidDel="006868A8">
                <w:rPr>
                  <w:rFonts w:ascii="Calibri" w:eastAsiaTheme="minorHAnsi" w:hAnsi="Calibri" w:cs="Calibri"/>
                  <w:color w:val="000000"/>
                  <w:szCs w:val="20"/>
                </w:rPr>
                <w:delText>953</w:delText>
              </w:r>
            </w:del>
          </w:p>
        </w:tc>
        <w:tc>
          <w:tcPr>
            <w:tcW w:w="768" w:type="pct"/>
          </w:tcPr>
          <w:p w14:paraId="3445A299" w14:textId="77777777" w:rsidR="00DB41AA" w:rsidRPr="003F5B91" w:rsidDel="006868A8" w:rsidRDefault="00DB41AA">
            <w:pPr>
              <w:widowControl/>
              <w:autoSpaceDE w:val="0"/>
              <w:autoSpaceDN w:val="0"/>
              <w:adjustRightInd w:val="0"/>
              <w:jc w:val="left"/>
              <w:rPr>
                <w:del w:id="1284" w:author="Samuel Dent" w:date="2015-09-24T08:25:00Z"/>
                <w:rFonts w:ascii="Calibri" w:eastAsiaTheme="minorHAnsi" w:hAnsi="Calibri" w:cs="Calibri"/>
                <w:color w:val="000000"/>
                <w:szCs w:val="20"/>
              </w:rPr>
              <w:pPrChange w:id="1285" w:author="Samuel Dent" w:date="2015-09-24T08:25:00Z">
                <w:pPr>
                  <w:widowControl/>
                  <w:autoSpaceDE w:val="0"/>
                  <w:autoSpaceDN w:val="0"/>
                  <w:adjustRightInd w:val="0"/>
                  <w:jc w:val="center"/>
                </w:pPr>
              </w:pPrChange>
            </w:pPr>
            <w:del w:id="1286" w:author="Samuel Dent" w:date="2015-09-24T08:25:00Z">
              <w:r w:rsidRPr="003F5B91" w:rsidDel="006868A8">
                <w:rPr>
                  <w:rFonts w:ascii="Calibri" w:eastAsiaTheme="minorHAnsi" w:hAnsi="Calibri" w:cs="Calibri"/>
                  <w:color w:val="000000"/>
                  <w:szCs w:val="20"/>
                </w:rPr>
                <w:delText>176</w:delText>
              </w:r>
            </w:del>
          </w:p>
        </w:tc>
      </w:tr>
    </w:tbl>
    <w:p w14:paraId="180EFC5B" w14:textId="77777777" w:rsidR="00DB41AA" w:rsidRPr="00A05FC2" w:rsidDel="006868A8" w:rsidRDefault="00DB41AA">
      <w:pPr>
        <w:keepNext/>
        <w:jc w:val="left"/>
        <w:rPr>
          <w:del w:id="1287" w:author="Samuel Dent" w:date="2015-09-24T08:25:00Z"/>
          <w:rFonts w:cstheme="minorHAnsi"/>
        </w:rPr>
        <w:pPrChange w:id="1288" w:author="Samuel Dent" w:date="2015-09-24T08:25:00Z">
          <w:pPr>
            <w:keepNext/>
          </w:pPr>
        </w:pPrChange>
      </w:pPr>
    </w:p>
    <w:p w14:paraId="11F3FD83" w14:textId="77777777" w:rsidR="00DB41AA" w:rsidRDefault="00DB41AA">
      <w:pPr>
        <w:jc w:val="left"/>
        <w:rPr>
          <w:rFonts w:cstheme="minorHAnsi"/>
        </w:rPr>
        <w:pPrChange w:id="1289" w:author="Samuel Dent" w:date="2015-09-24T08:25:00Z">
          <w:pPr/>
        </w:pPrChange>
      </w:pPr>
      <w:del w:id="1290" w:author="Samuel Dent" w:date="2015-09-24T08:25:00Z">
        <w:r w:rsidRPr="000B7BB6" w:rsidDel="006868A8">
          <w:rPr>
            <w:rFonts w:cstheme="minorHAnsi"/>
          </w:rPr>
          <w:delText>After 10/1/2012 (V 3.0):</w:delText>
        </w:r>
      </w:del>
    </w:p>
    <w:tbl>
      <w:tblPr>
        <w:tblW w:w="9825" w:type="dxa"/>
        <w:tblInd w:w="93" w:type="dxa"/>
        <w:tblLook w:val="04A0" w:firstRow="1" w:lastRow="0" w:firstColumn="1" w:lastColumn="0" w:noHBand="0" w:noVBand="1"/>
        <w:tblPrChange w:id="1291" w:author="Samuel Dent" w:date="2016-01-14T05:01:00Z">
          <w:tblPr>
            <w:tblW w:w="9825" w:type="dxa"/>
            <w:tblInd w:w="93" w:type="dxa"/>
            <w:tblLook w:val="04A0" w:firstRow="1" w:lastRow="0" w:firstColumn="1" w:lastColumn="0" w:noHBand="0" w:noVBand="1"/>
          </w:tblPr>
        </w:tblPrChange>
      </w:tblPr>
      <w:tblGrid>
        <w:gridCol w:w="1815"/>
        <w:gridCol w:w="1260"/>
        <w:gridCol w:w="1400"/>
        <w:gridCol w:w="1540"/>
        <w:gridCol w:w="1213"/>
        <w:gridCol w:w="1247"/>
        <w:gridCol w:w="1350"/>
        <w:tblGridChange w:id="1292">
          <w:tblGrid>
            <w:gridCol w:w="1815"/>
            <w:gridCol w:w="1260"/>
            <w:gridCol w:w="1400"/>
            <w:gridCol w:w="1540"/>
            <w:gridCol w:w="1213"/>
            <w:gridCol w:w="1247"/>
            <w:gridCol w:w="1350"/>
          </w:tblGrid>
        </w:tblGridChange>
      </w:tblGrid>
      <w:tr w:rsidR="00DB41AA" w:rsidRPr="00AC36A8" w14:paraId="07118F1A" w14:textId="77777777" w:rsidTr="00863A6D">
        <w:trPr>
          <w:trHeight w:val="215"/>
          <w:tblHeader/>
          <w:trPrChange w:id="1293" w:author="Samuel Dent" w:date="2016-01-14T05:01:00Z">
            <w:trPr>
              <w:trHeight w:val="215"/>
            </w:trPr>
          </w:trPrChange>
        </w:trPr>
        <w:tc>
          <w:tcPr>
            <w:tcW w:w="1815" w:type="dxa"/>
            <w:tcBorders>
              <w:top w:val="nil"/>
              <w:left w:val="nil"/>
              <w:bottom w:val="nil"/>
              <w:right w:val="nil"/>
            </w:tcBorders>
            <w:vAlign w:val="center"/>
            <w:hideMark/>
            <w:tcPrChange w:id="1294" w:author="Samuel Dent" w:date="2016-01-14T05:01:00Z">
              <w:tcPr>
                <w:tcW w:w="1815" w:type="dxa"/>
                <w:tcBorders>
                  <w:top w:val="nil"/>
                  <w:left w:val="nil"/>
                  <w:bottom w:val="nil"/>
                  <w:right w:val="nil"/>
                </w:tcBorders>
                <w:vAlign w:val="center"/>
                <w:hideMark/>
              </w:tcPr>
            </w:tcPrChange>
          </w:tcPr>
          <w:p w14:paraId="585144E2" w14:textId="77777777" w:rsidR="00DB41AA" w:rsidRPr="00AC36A8" w:rsidRDefault="00DB41AA" w:rsidP="009C3E5A">
            <w:pPr>
              <w:widowControl/>
              <w:jc w:val="center"/>
              <w:rPr>
                <w:rFonts w:cstheme="minorHAnsi"/>
                <w:szCs w:val="20"/>
              </w:rPr>
            </w:pPr>
          </w:p>
        </w:tc>
        <w:tc>
          <w:tcPr>
            <w:tcW w:w="1260" w:type="dxa"/>
            <w:tcBorders>
              <w:top w:val="nil"/>
              <w:left w:val="nil"/>
              <w:bottom w:val="nil"/>
              <w:right w:val="nil"/>
            </w:tcBorders>
            <w:vAlign w:val="center"/>
            <w:hideMark/>
            <w:tcPrChange w:id="1295" w:author="Samuel Dent" w:date="2016-01-14T05:01:00Z">
              <w:tcPr>
                <w:tcW w:w="1260" w:type="dxa"/>
                <w:tcBorders>
                  <w:top w:val="nil"/>
                  <w:left w:val="nil"/>
                  <w:bottom w:val="nil"/>
                  <w:right w:val="nil"/>
                </w:tcBorders>
                <w:vAlign w:val="center"/>
                <w:hideMark/>
              </w:tcPr>
            </w:tcPrChange>
          </w:tcPr>
          <w:p w14:paraId="40CC7814" w14:textId="77777777" w:rsidR="00DB41AA" w:rsidRPr="00AC36A8" w:rsidRDefault="00DB41AA" w:rsidP="009C3E5A">
            <w:pPr>
              <w:widowControl/>
              <w:jc w:val="center"/>
              <w:rPr>
                <w:rFonts w:cstheme="minorHAnsi"/>
                <w:szCs w:val="20"/>
              </w:rPr>
            </w:pPr>
          </w:p>
        </w:tc>
        <w:tc>
          <w:tcPr>
            <w:tcW w:w="1400" w:type="dxa"/>
            <w:tcBorders>
              <w:top w:val="nil"/>
              <w:left w:val="nil"/>
              <w:bottom w:val="nil"/>
              <w:right w:val="nil"/>
            </w:tcBorders>
            <w:vAlign w:val="center"/>
            <w:hideMark/>
            <w:tcPrChange w:id="1296" w:author="Samuel Dent" w:date="2016-01-14T05:01:00Z">
              <w:tcPr>
                <w:tcW w:w="1400" w:type="dxa"/>
                <w:tcBorders>
                  <w:top w:val="nil"/>
                  <w:left w:val="nil"/>
                  <w:bottom w:val="nil"/>
                  <w:right w:val="nil"/>
                </w:tcBorders>
                <w:vAlign w:val="center"/>
                <w:hideMark/>
              </w:tcPr>
            </w:tcPrChange>
          </w:tcPr>
          <w:p w14:paraId="7F277945" w14:textId="77777777" w:rsidR="00DB41AA" w:rsidRPr="00AC36A8" w:rsidRDefault="00DB41AA" w:rsidP="009C3E5A">
            <w:pPr>
              <w:widowControl/>
              <w:jc w:val="center"/>
              <w:rPr>
                <w:rFonts w:cstheme="minorHAnsi"/>
                <w:szCs w:val="20"/>
              </w:rPr>
            </w:pPr>
          </w:p>
        </w:tc>
        <w:tc>
          <w:tcPr>
            <w:tcW w:w="1540" w:type="dxa"/>
            <w:tcBorders>
              <w:top w:val="nil"/>
              <w:left w:val="nil"/>
              <w:bottom w:val="nil"/>
              <w:right w:val="nil"/>
            </w:tcBorders>
            <w:vAlign w:val="center"/>
            <w:hideMark/>
            <w:tcPrChange w:id="1297" w:author="Samuel Dent" w:date="2016-01-14T05:01:00Z">
              <w:tcPr>
                <w:tcW w:w="1540" w:type="dxa"/>
                <w:tcBorders>
                  <w:top w:val="nil"/>
                  <w:left w:val="nil"/>
                  <w:bottom w:val="nil"/>
                  <w:right w:val="nil"/>
                </w:tcBorders>
                <w:vAlign w:val="center"/>
                <w:hideMark/>
              </w:tcPr>
            </w:tcPrChange>
          </w:tcPr>
          <w:p w14:paraId="28643C63" w14:textId="77777777" w:rsidR="00DB41AA" w:rsidRPr="00AC36A8" w:rsidRDefault="00DB41AA" w:rsidP="009C3E5A">
            <w:pPr>
              <w:widowControl/>
              <w:jc w:val="center"/>
              <w:rPr>
                <w:rFonts w:cstheme="minorHAnsi"/>
                <w:szCs w:val="20"/>
              </w:rPr>
            </w:pPr>
          </w:p>
        </w:tc>
        <w:tc>
          <w:tcPr>
            <w:tcW w:w="3810" w:type="dxa"/>
            <w:gridSpan w:val="3"/>
            <w:tcBorders>
              <w:top w:val="single" w:sz="4" w:space="0" w:color="auto"/>
              <w:left w:val="single" w:sz="4" w:space="0" w:color="auto"/>
              <w:bottom w:val="single" w:sz="4" w:space="0" w:color="auto"/>
              <w:right w:val="single" w:sz="4" w:space="0" w:color="auto"/>
            </w:tcBorders>
            <w:shd w:val="clear" w:color="000000" w:fill="7F7F7F"/>
            <w:vAlign w:val="center"/>
            <w:hideMark/>
            <w:tcPrChange w:id="1298" w:author="Samuel Dent" w:date="2016-01-14T05:01:00Z">
              <w:tcPr>
                <w:tcW w:w="3810" w:type="dxa"/>
                <w:gridSpan w:val="3"/>
                <w:tcBorders>
                  <w:top w:val="single" w:sz="4" w:space="0" w:color="auto"/>
                  <w:left w:val="single" w:sz="4" w:space="0" w:color="auto"/>
                  <w:bottom w:val="single" w:sz="4" w:space="0" w:color="auto"/>
                  <w:right w:val="single" w:sz="4" w:space="0" w:color="auto"/>
                </w:tcBorders>
                <w:shd w:val="clear" w:color="000000" w:fill="7F7F7F"/>
                <w:vAlign w:val="center"/>
                <w:hideMark/>
              </w:tcPr>
            </w:tcPrChange>
          </w:tcPr>
          <w:p w14:paraId="286D603B" w14:textId="77777777" w:rsidR="00DB41AA" w:rsidRPr="008F033B" w:rsidRDefault="00DB41AA" w:rsidP="009C3E5A">
            <w:pPr>
              <w:widowControl/>
              <w:jc w:val="center"/>
              <w:rPr>
                <w:b/>
                <w:color w:val="FFFFFF"/>
              </w:rPr>
            </w:pPr>
            <w:r w:rsidRPr="008F033B">
              <w:rPr>
                <w:b/>
                <w:color w:val="FFFFFF"/>
                <w:lang w:val="en"/>
              </w:rPr>
              <w:t>Annual kWh</w:t>
            </w:r>
          </w:p>
        </w:tc>
      </w:tr>
      <w:tr w:rsidR="00DB41AA" w:rsidRPr="00AC36A8" w14:paraId="6B7A2962" w14:textId="77777777" w:rsidTr="00863A6D">
        <w:trPr>
          <w:trHeight w:val="773"/>
          <w:tblHeader/>
          <w:trPrChange w:id="1299" w:author="Samuel Dent" w:date="2016-01-14T05:01:00Z">
            <w:trPr>
              <w:trHeight w:val="773"/>
            </w:trPr>
          </w:trPrChange>
        </w:trPr>
        <w:tc>
          <w:tcPr>
            <w:tcW w:w="1815" w:type="dxa"/>
            <w:tcBorders>
              <w:top w:val="single" w:sz="4" w:space="0" w:color="auto"/>
              <w:left w:val="single" w:sz="4" w:space="0" w:color="auto"/>
              <w:bottom w:val="single" w:sz="4" w:space="0" w:color="auto"/>
              <w:right w:val="single" w:sz="4" w:space="0" w:color="auto"/>
            </w:tcBorders>
            <w:shd w:val="clear" w:color="000000" w:fill="7F7F7F"/>
            <w:vAlign w:val="center"/>
            <w:hideMark/>
            <w:tcPrChange w:id="1300" w:author="Samuel Dent" w:date="2016-01-14T05:01:00Z">
              <w:tcPr>
                <w:tcW w:w="1815" w:type="dxa"/>
                <w:tcBorders>
                  <w:top w:val="single" w:sz="4" w:space="0" w:color="auto"/>
                  <w:left w:val="single" w:sz="4" w:space="0" w:color="auto"/>
                  <w:bottom w:val="single" w:sz="4" w:space="0" w:color="auto"/>
                  <w:right w:val="single" w:sz="4" w:space="0" w:color="auto"/>
                </w:tcBorders>
                <w:shd w:val="clear" w:color="000000" w:fill="7F7F7F"/>
                <w:vAlign w:val="center"/>
                <w:hideMark/>
              </w:tcPr>
            </w:tcPrChange>
          </w:tcPr>
          <w:p w14:paraId="47AB9FDA" w14:textId="1832CE7E" w:rsidR="00DB41AA" w:rsidRPr="008F033B" w:rsidRDefault="00DB41AA" w:rsidP="009C3E5A">
            <w:pPr>
              <w:widowControl/>
              <w:jc w:val="center"/>
              <w:rPr>
                <w:b/>
                <w:color w:val="FFFFFF"/>
              </w:rPr>
            </w:pPr>
            <w:r w:rsidRPr="008F033B">
              <w:rPr>
                <w:b/>
                <w:color w:val="FFFFFF"/>
              </w:rPr>
              <w:t>Capacity</w:t>
            </w:r>
            <w:ins w:id="1301" w:author="Samuel Dent" w:date="2016-01-14T04:57:00Z">
              <w:r w:rsidR="00863A6D">
                <w:rPr>
                  <w:b/>
                  <w:color w:val="FFFFFF"/>
                </w:rPr>
                <w:t xml:space="preserve"> Range</w:t>
              </w:r>
            </w:ins>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Change w:id="1302" w:author="Samuel Dent" w:date="2016-01-14T05:01:00Z">
              <w:tcPr>
                <w:tcW w:w="1260"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
            </w:tcPrChange>
          </w:tcPr>
          <w:p w14:paraId="59486C30" w14:textId="77777777" w:rsidR="00DB41AA" w:rsidRDefault="00DB41AA" w:rsidP="009C3E5A">
            <w:pPr>
              <w:widowControl/>
              <w:jc w:val="center"/>
              <w:rPr>
                <w:ins w:id="1303" w:author="Samuel Dent" w:date="2016-01-14T04:58:00Z"/>
                <w:rFonts w:cstheme="minorHAnsi"/>
                <w:b/>
                <w:bCs/>
                <w:color w:val="FFFFFF"/>
                <w:szCs w:val="20"/>
              </w:rPr>
            </w:pPr>
            <w:r w:rsidRPr="00AC36A8">
              <w:rPr>
                <w:rFonts w:cstheme="minorHAnsi"/>
                <w:b/>
                <w:bCs/>
                <w:color w:val="FFFFFF"/>
                <w:szCs w:val="20"/>
              </w:rPr>
              <w:footnoteReference w:customMarkFollows="1" w:id="37"/>
              <w:t>Capacity Used</w:t>
            </w:r>
          </w:p>
          <w:p w14:paraId="1E204C02" w14:textId="4A6B5BCE" w:rsidR="00863A6D" w:rsidRPr="008F033B" w:rsidRDefault="00863A6D" w:rsidP="009C3E5A">
            <w:pPr>
              <w:widowControl/>
              <w:jc w:val="center"/>
              <w:rPr>
                <w:b/>
                <w:color w:val="FFFFFF"/>
              </w:rPr>
            </w:pPr>
            <w:ins w:id="1304" w:author="Samuel Dent" w:date="2016-01-14T04:58:00Z">
              <w:r>
                <w:rPr>
                  <w:rFonts w:cstheme="minorHAnsi"/>
                  <w:b/>
                  <w:bCs/>
                  <w:color w:val="FFFFFF"/>
                  <w:szCs w:val="20"/>
                </w:rPr>
                <w:t>(pints/day)</w:t>
              </w:r>
            </w:ins>
          </w:p>
        </w:tc>
        <w:tc>
          <w:tcPr>
            <w:tcW w:w="1400" w:type="dxa"/>
            <w:tcBorders>
              <w:top w:val="single" w:sz="4" w:space="0" w:color="auto"/>
              <w:left w:val="nil"/>
              <w:bottom w:val="single" w:sz="4" w:space="0" w:color="auto"/>
              <w:right w:val="single" w:sz="4" w:space="0" w:color="auto"/>
            </w:tcBorders>
            <w:shd w:val="clear" w:color="000000" w:fill="7F7F7F"/>
            <w:vAlign w:val="center"/>
            <w:hideMark/>
            <w:tcPrChange w:id="1305" w:author="Samuel Dent" w:date="2016-01-14T05:01:00Z">
              <w:tcPr>
                <w:tcW w:w="1400" w:type="dxa"/>
                <w:tcBorders>
                  <w:top w:val="single" w:sz="4" w:space="0" w:color="auto"/>
                  <w:left w:val="nil"/>
                  <w:bottom w:val="single" w:sz="4" w:space="0" w:color="auto"/>
                  <w:right w:val="single" w:sz="4" w:space="0" w:color="auto"/>
                </w:tcBorders>
                <w:shd w:val="clear" w:color="000000" w:fill="7F7F7F"/>
                <w:vAlign w:val="center"/>
                <w:hideMark/>
              </w:tcPr>
            </w:tcPrChange>
          </w:tcPr>
          <w:p w14:paraId="5810AC16" w14:textId="77777777" w:rsidR="00DB41AA" w:rsidRPr="00AC36A8" w:rsidRDefault="00DB41AA" w:rsidP="009C3E5A">
            <w:pPr>
              <w:widowControl/>
              <w:jc w:val="center"/>
              <w:rPr>
                <w:rFonts w:cstheme="minorHAnsi"/>
                <w:b/>
                <w:bCs/>
                <w:color w:val="FFFFFF"/>
                <w:szCs w:val="20"/>
              </w:rPr>
            </w:pPr>
            <w:r w:rsidRPr="00AC36A8">
              <w:rPr>
                <w:rFonts w:cstheme="minorHAnsi"/>
                <w:b/>
                <w:bCs/>
                <w:color w:val="FFFFFF"/>
                <w:szCs w:val="20"/>
              </w:rPr>
              <w:t>Federal Standard Criteria</w:t>
            </w:r>
          </w:p>
        </w:tc>
        <w:tc>
          <w:tcPr>
            <w:tcW w:w="1540" w:type="dxa"/>
            <w:tcBorders>
              <w:top w:val="single" w:sz="4" w:space="0" w:color="auto"/>
              <w:left w:val="nil"/>
              <w:bottom w:val="single" w:sz="4" w:space="0" w:color="auto"/>
              <w:right w:val="single" w:sz="4" w:space="0" w:color="auto"/>
            </w:tcBorders>
            <w:shd w:val="clear" w:color="000000" w:fill="7F7F7F"/>
            <w:vAlign w:val="center"/>
            <w:hideMark/>
            <w:tcPrChange w:id="1306" w:author="Samuel Dent" w:date="2016-01-14T05:01:00Z">
              <w:tcPr>
                <w:tcW w:w="1540" w:type="dxa"/>
                <w:tcBorders>
                  <w:top w:val="single" w:sz="4" w:space="0" w:color="auto"/>
                  <w:left w:val="nil"/>
                  <w:bottom w:val="single" w:sz="4" w:space="0" w:color="auto"/>
                  <w:right w:val="single" w:sz="4" w:space="0" w:color="auto"/>
                </w:tcBorders>
                <w:shd w:val="clear" w:color="000000" w:fill="7F7F7F"/>
                <w:vAlign w:val="center"/>
                <w:hideMark/>
              </w:tcPr>
            </w:tcPrChange>
          </w:tcPr>
          <w:p w14:paraId="12A6AD26" w14:textId="77777777" w:rsidR="00DB41AA" w:rsidRPr="008F033B" w:rsidRDefault="00DB41AA" w:rsidP="009C3E5A">
            <w:pPr>
              <w:widowControl/>
              <w:jc w:val="center"/>
              <w:rPr>
                <w:b/>
                <w:color w:val="FFFFFF"/>
              </w:rPr>
            </w:pPr>
            <w:r w:rsidRPr="008F033B">
              <w:rPr>
                <w:b/>
                <w:color w:val="FFFFFF"/>
              </w:rPr>
              <w:t>ENERGY STAR</w:t>
            </w:r>
            <w:r w:rsidRPr="00AC36A8">
              <w:rPr>
                <w:rFonts w:cstheme="minorHAnsi"/>
                <w:b/>
                <w:bCs/>
                <w:color w:val="FFFFFF"/>
                <w:szCs w:val="20"/>
              </w:rPr>
              <w:t xml:space="preserve"> Criteria</w:t>
            </w:r>
          </w:p>
        </w:tc>
        <w:tc>
          <w:tcPr>
            <w:tcW w:w="1213" w:type="dxa"/>
            <w:vMerge w:val="restart"/>
            <w:tcBorders>
              <w:top w:val="nil"/>
              <w:left w:val="single" w:sz="4" w:space="0" w:color="auto"/>
              <w:bottom w:val="single" w:sz="4" w:space="0" w:color="auto"/>
              <w:right w:val="single" w:sz="4" w:space="0" w:color="auto"/>
            </w:tcBorders>
            <w:shd w:val="clear" w:color="000000" w:fill="7F7F7F"/>
            <w:vAlign w:val="center"/>
            <w:hideMark/>
            <w:tcPrChange w:id="1307" w:author="Samuel Dent" w:date="2016-01-14T05:01:00Z">
              <w:tcPr>
                <w:tcW w:w="1213" w:type="dxa"/>
                <w:vMerge w:val="restart"/>
                <w:tcBorders>
                  <w:top w:val="nil"/>
                  <w:left w:val="single" w:sz="4" w:space="0" w:color="auto"/>
                  <w:bottom w:val="single" w:sz="4" w:space="0" w:color="auto"/>
                  <w:right w:val="single" w:sz="4" w:space="0" w:color="auto"/>
                </w:tcBorders>
                <w:shd w:val="clear" w:color="000000" w:fill="7F7F7F"/>
                <w:vAlign w:val="center"/>
                <w:hideMark/>
              </w:tcPr>
            </w:tcPrChange>
          </w:tcPr>
          <w:p w14:paraId="1F4D4686" w14:textId="77777777" w:rsidR="00DB41AA" w:rsidRPr="008F033B" w:rsidRDefault="00DB41AA" w:rsidP="009C3E5A">
            <w:pPr>
              <w:widowControl/>
              <w:jc w:val="center"/>
              <w:rPr>
                <w:b/>
                <w:color w:val="FFFFFF"/>
              </w:rPr>
            </w:pPr>
            <w:r w:rsidRPr="008F033B">
              <w:rPr>
                <w:b/>
                <w:color w:val="FFFFFF"/>
              </w:rPr>
              <w:t>Federal Standard</w:t>
            </w:r>
          </w:p>
        </w:tc>
        <w:tc>
          <w:tcPr>
            <w:tcW w:w="1247" w:type="dxa"/>
            <w:vMerge w:val="restart"/>
            <w:tcBorders>
              <w:top w:val="nil"/>
              <w:left w:val="single" w:sz="4" w:space="0" w:color="auto"/>
              <w:bottom w:val="single" w:sz="4" w:space="0" w:color="auto"/>
              <w:right w:val="single" w:sz="4" w:space="0" w:color="auto"/>
            </w:tcBorders>
            <w:shd w:val="clear" w:color="000000" w:fill="7F7F7F"/>
            <w:vAlign w:val="center"/>
            <w:hideMark/>
            <w:tcPrChange w:id="1308" w:author="Samuel Dent" w:date="2016-01-14T05:01:00Z">
              <w:tcPr>
                <w:tcW w:w="1247" w:type="dxa"/>
                <w:vMerge w:val="restart"/>
                <w:tcBorders>
                  <w:top w:val="nil"/>
                  <w:left w:val="single" w:sz="4" w:space="0" w:color="auto"/>
                  <w:bottom w:val="single" w:sz="4" w:space="0" w:color="auto"/>
                  <w:right w:val="single" w:sz="4" w:space="0" w:color="auto"/>
                </w:tcBorders>
                <w:shd w:val="clear" w:color="000000" w:fill="7F7F7F"/>
                <w:vAlign w:val="center"/>
                <w:hideMark/>
              </w:tcPr>
            </w:tcPrChange>
          </w:tcPr>
          <w:p w14:paraId="72975399" w14:textId="77777777" w:rsidR="00DB41AA" w:rsidRPr="00AC36A8" w:rsidRDefault="00DB41AA" w:rsidP="009C3E5A">
            <w:pPr>
              <w:widowControl/>
              <w:jc w:val="center"/>
              <w:rPr>
                <w:rFonts w:cstheme="minorHAnsi"/>
                <w:b/>
                <w:bCs/>
                <w:color w:val="FFFFFF"/>
                <w:szCs w:val="20"/>
              </w:rPr>
            </w:pPr>
            <w:r w:rsidRPr="00AC36A8">
              <w:rPr>
                <w:rFonts w:cstheme="minorHAnsi"/>
                <w:b/>
                <w:bCs/>
                <w:color w:val="FFFFFF"/>
                <w:szCs w:val="20"/>
              </w:rPr>
              <w:t>ENERGY STAR</w:t>
            </w:r>
          </w:p>
        </w:tc>
        <w:tc>
          <w:tcPr>
            <w:tcW w:w="1350" w:type="dxa"/>
            <w:vMerge w:val="restart"/>
            <w:tcBorders>
              <w:top w:val="nil"/>
              <w:left w:val="single" w:sz="4" w:space="0" w:color="auto"/>
              <w:bottom w:val="single" w:sz="4" w:space="0" w:color="auto"/>
              <w:right w:val="single" w:sz="4" w:space="0" w:color="auto"/>
            </w:tcBorders>
            <w:shd w:val="clear" w:color="000000" w:fill="7F7F7F"/>
            <w:vAlign w:val="center"/>
            <w:hideMark/>
            <w:tcPrChange w:id="1309" w:author="Samuel Dent" w:date="2016-01-14T05:01:00Z">
              <w:tcPr>
                <w:tcW w:w="1350" w:type="dxa"/>
                <w:vMerge w:val="restart"/>
                <w:tcBorders>
                  <w:top w:val="nil"/>
                  <w:left w:val="single" w:sz="4" w:space="0" w:color="auto"/>
                  <w:bottom w:val="single" w:sz="4" w:space="0" w:color="auto"/>
                  <w:right w:val="single" w:sz="4" w:space="0" w:color="auto"/>
                </w:tcBorders>
                <w:shd w:val="clear" w:color="000000" w:fill="7F7F7F"/>
                <w:vAlign w:val="center"/>
                <w:hideMark/>
              </w:tcPr>
            </w:tcPrChange>
          </w:tcPr>
          <w:p w14:paraId="326F1B61" w14:textId="77777777" w:rsidR="00DB41AA" w:rsidRPr="008F033B" w:rsidRDefault="00DB41AA" w:rsidP="009C3E5A">
            <w:pPr>
              <w:widowControl/>
              <w:jc w:val="center"/>
              <w:rPr>
                <w:b/>
                <w:color w:val="FFFFFF"/>
              </w:rPr>
            </w:pPr>
            <w:bookmarkStart w:id="1310" w:name="RANGE!G4"/>
            <w:bookmarkEnd w:id="1310"/>
            <w:r w:rsidRPr="008F033B">
              <w:rPr>
                <w:b/>
                <w:color w:val="FFFFFF"/>
              </w:rPr>
              <w:t>Savings</w:t>
            </w:r>
          </w:p>
        </w:tc>
      </w:tr>
      <w:tr w:rsidR="00DB41AA" w:rsidRPr="00AC36A8" w14:paraId="612D62A2" w14:textId="77777777" w:rsidTr="00863A6D">
        <w:trPr>
          <w:trHeight w:val="179"/>
          <w:tblHeader/>
          <w:trPrChange w:id="1311" w:author="Samuel Dent" w:date="2016-01-14T05:01:00Z">
            <w:trPr>
              <w:trHeight w:val="179"/>
            </w:trPr>
          </w:trPrChange>
        </w:trPr>
        <w:tc>
          <w:tcPr>
            <w:tcW w:w="1815" w:type="dxa"/>
            <w:tcBorders>
              <w:top w:val="nil"/>
              <w:left w:val="single" w:sz="4" w:space="0" w:color="auto"/>
              <w:bottom w:val="single" w:sz="4" w:space="0" w:color="auto"/>
              <w:right w:val="single" w:sz="4" w:space="0" w:color="auto"/>
            </w:tcBorders>
            <w:shd w:val="clear" w:color="000000" w:fill="7F7F7F"/>
            <w:vAlign w:val="center"/>
            <w:hideMark/>
            <w:tcPrChange w:id="1312" w:author="Samuel Dent" w:date="2016-01-14T05:01:00Z">
              <w:tcPr>
                <w:tcW w:w="1815" w:type="dxa"/>
                <w:tcBorders>
                  <w:top w:val="nil"/>
                  <w:left w:val="single" w:sz="4" w:space="0" w:color="auto"/>
                  <w:bottom w:val="single" w:sz="4" w:space="0" w:color="auto"/>
                  <w:right w:val="single" w:sz="4" w:space="0" w:color="auto"/>
                </w:tcBorders>
                <w:shd w:val="clear" w:color="000000" w:fill="7F7F7F"/>
                <w:vAlign w:val="center"/>
                <w:hideMark/>
              </w:tcPr>
            </w:tcPrChange>
          </w:tcPr>
          <w:p w14:paraId="489289F0" w14:textId="702868C6" w:rsidR="00DB41AA" w:rsidRPr="00AC36A8" w:rsidRDefault="00DB41AA" w:rsidP="00863A6D">
            <w:pPr>
              <w:widowControl/>
              <w:jc w:val="center"/>
              <w:rPr>
                <w:rFonts w:cstheme="minorHAnsi"/>
                <w:b/>
                <w:bCs/>
                <w:color w:val="FFFFFF"/>
                <w:szCs w:val="20"/>
              </w:rPr>
            </w:pPr>
            <w:r w:rsidRPr="00AC36A8">
              <w:rPr>
                <w:rFonts w:cstheme="minorHAnsi"/>
                <w:b/>
                <w:bCs/>
                <w:color w:val="FFFFFF"/>
                <w:szCs w:val="20"/>
              </w:rPr>
              <w:t xml:space="preserve">(pints/day) </w:t>
            </w:r>
            <w:del w:id="1313" w:author="Samuel Dent" w:date="2016-01-14T04:57:00Z">
              <w:r w:rsidRPr="00AC36A8" w:rsidDel="00863A6D">
                <w:rPr>
                  <w:rFonts w:cstheme="minorHAnsi"/>
                  <w:b/>
                  <w:bCs/>
                  <w:color w:val="FFFFFF"/>
                  <w:szCs w:val="20"/>
                </w:rPr>
                <w:delText>Range</w:delText>
              </w:r>
            </w:del>
          </w:p>
        </w:tc>
        <w:tc>
          <w:tcPr>
            <w:tcW w:w="1260" w:type="dxa"/>
            <w:vMerge/>
            <w:tcBorders>
              <w:top w:val="single" w:sz="4" w:space="0" w:color="auto"/>
              <w:left w:val="single" w:sz="4" w:space="0" w:color="auto"/>
              <w:bottom w:val="single" w:sz="4" w:space="0" w:color="auto"/>
              <w:right w:val="single" w:sz="4" w:space="0" w:color="auto"/>
            </w:tcBorders>
            <w:vAlign w:val="center"/>
            <w:hideMark/>
            <w:tcPrChange w:id="1314" w:author="Samuel Dent" w:date="2016-01-14T05:01:00Z">
              <w:tcPr>
                <w:tcW w:w="1260" w:type="dxa"/>
                <w:vMerge/>
                <w:tcBorders>
                  <w:top w:val="single" w:sz="4" w:space="0" w:color="auto"/>
                  <w:left w:val="single" w:sz="4" w:space="0" w:color="auto"/>
                  <w:bottom w:val="single" w:sz="4" w:space="0" w:color="auto"/>
                  <w:right w:val="single" w:sz="4" w:space="0" w:color="auto"/>
                </w:tcBorders>
                <w:vAlign w:val="center"/>
                <w:hideMark/>
              </w:tcPr>
            </w:tcPrChange>
          </w:tcPr>
          <w:p w14:paraId="38C2A769" w14:textId="77777777" w:rsidR="00DB41AA" w:rsidRPr="00AC36A8" w:rsidRDefault="00DB41AA" w:rsidP="009C3E5A">
            <w:pPr>
              <w:widowControl/>
              <w:jc w:val="left"/>
              <w:rPr>
                <w:rFonts w:cstheme="minorHAnsi"/>
                <w:b/>
                <w:bCs/>
                <w:color w:val="FFFFFF"/>
                <w:szCs w:val="20"/>
              </w:rPr>
            </w:pPr>
          </w:p>
        </w:tc>
        <w:tc>
          <w:tcPr>
            <w:tcW w:w="1400" w:type="dxa"/>
            <w:tcBorders>
              <w:top w:val="nil"/>
              <w:left w:val="nil"/>
              <w:bottom w:val="single" w:sz="4" w:space="0" w:color="auto"/>
              <w:right w:val="single" w:sz="4" w:space="0" w:color="auto"/>
            </w:tcBorders>
            <w:shd w:val="clear" w:color="000000" w:fill="7F7F7F"/>
            <w:vAlign w:val="center"/>
            <w:hideMark/>
            <w:tcPrChange w:id="1315" w:author="Samuel Dent" w:date="2016-01-14T05:01:00Z">
              <w:tcPr>
                <w:tcW w:w="1400" w:type="dxa"/>
                <w:tcBorders>
                  <w:top w:val="nil"/>
                  <w:left w:val="nil"/>
                  <w:bottom w:val="single" w:sz="4" w:space="0" w:color="auto"/>
                  <w:right w:val="single" w:sz="4" w:space="0" w:color="auto"/>
                </w:tcBorders>
                <w:shd w:val="clear" w:color="000000" w:fill="7F7F7F"/>
                <w:vAlign w:val="center"/>
                <w:hideMark/>
              </w:tcPr>
            </w:tcPrChange>
          </w:tcPr>
          <w:p w14:paraId="1E9D3E37" w14:textId="77777777" w:rsidR="00DB41AA" w:rsidRPr="00AC36A8" w:rsidRDefault="00DB41AA" w:rsidP="009C3E5A">
            <w:pPr>
              <w:widowControl/>
              <w:jc w:val="center"/>
              <w:rPr>
                <w:rFonts w:cstheme="minorHAnsi"/>
                <w:b/>
                <w:bCs/>
                <w:color w:val="FFFFFF"/>
                <w:szCs w:val="20"/>
              </w:rPr>
            </w:pPr>
            <w:r w:rsidRPr="00AC36A8">
              <w:rPr>
                <w:rFonts w:cstheme="minorHAnsi"/>
                <w:b/>
                <w:bCs/>
                <w:color w:val="FFFFFF"/>
                <w:szCs w:val="20"/>
              </w:rPr>
              <w:t>(≥ L/kWh)</w:t>
            </w:r>
          </w:p>
        </w:tc>
        <w:tc>
          <w:tcPr>
            <w:tcW w:w="1540" w:type="dxa"/>
            <w:tcBorders>
              <w:top w:val="nil"/>
              <w:left w:val="nil"/>
              <w:bottom w:val="single" w:sz="4" w:space="0" w:color="auto"/>
              <w:right w:val="single" w:sz="4" w:space="0" w:color="auto"/>
            </w:tcBorders>
            <w:shd w:val="clear" w:color="000000" w:fill="7F7F7F"/>
            <w:vAlign w:val="center"/>
            <w:hideMark/>
            <w:tcPrChange w:id="1316" w:author="Samuel Dent" w:date="2016-01-14T05:01:00Z">
              <w:tcPr>
                <w:tcW w:w="1540" w:type="dxa"/>
                <w:tcBorders>
                  <w:top w:val="nil"/>
                  <w:left w:val="nil"/>
                  <w:bottom w:val="single" w:sz="4" w:space="0" w:color="auto"/>
                  <w:right w:val="single" w:sz="4" w:space="0" w:color="auto"/>
                </w:tcBorders>
                <w:shd w:val="clear" w:color="000000" w:fill="7F7F7F"/>
                <w:vAlign w:val="center"/>
                <w:hideMark/>
              </w:tcPr>
            </w:tcPrChange>
          </w:tcPr>
          <w:p w14:paraId="11687A02" w14:textId="77777777" w:rsidR="00DB41AA" w:rsidRPr="00AC36A8" w:rsidRDefault="00DB41AA" w:rsidP="009C3E5A">
            <w:pPr>
              <w:widowControl/>
              <w:jc w:val="center"/>
              <w:rPr>
                <w:rFonts w:cstheme="minorHAnsi"/>
                <w:b/>
                <w:bCs/>
                <w:color w:val="FFFFFF"/>
                <w:szCs w:val="20"/>
              </w:rPr>
            </w:pPr>
            <w:r w:rsidRPr="00AC36A8">
              <w:rPr>
                <w:rFonts w:cstheme="minorHAnsi"/>
                <w:b/>
                <w:bCs/>
                <w:color w:val="FFFFFF"/>
                <w:szCs w:val="20"/>
              </w:rPr>
              <w:t>(≥ L/kWh)</w:t>
            </w:r>
          </w:p>
        </w:tc>
        <w:tc>
          <w:tcPr>
            <w:tcW w:w="1213" w:type="dxa"/>
            <w:vMerge/>
            <w:tcBorders>
              <w:top w:val="nil"/>
              <w:left w:val="single" w:sz="4" w:space="0" w:color="auto"/>
              <w:bottom w:val="single" w:sz="4" w:space="0" w:color="auto"/>
              <w:right w:val="single" w:sz="4" w:space="0" w:color="auto"/>
            </w:tcBorders>
            <w:vAlign w:val="center"/>
            <w:hideMark/>
            <w:tcPrChange w:id="1317" w:author="Samuel Dent" w:date="2016-01-14T05:01:00Z">
              <w:tcPr>
                <w:tcW w:w="1213" w:type="dxa"/>
                <w:vMerge/>
                <w:tcBorders>
                  <w:top w:val="nil"/>
                  <w:left w:val="single" w:sz="4" w:space="0" w:color="auto"/>
                  <w:bottom w:val="single" w:sz="4" w:space="0" w:color="auto"/>
                  <w:right w:val="single" w:sz="4" w:space="0" w:color="auto"/>
                </w:tcBorders>
                <w:vAlign w:val="center"/>
                <w:hideMark/>
              </w:tcPr>
            </w:tcPrChange>
          </w:tcPr>
          <w:p w14:paraId="701D50C7" w14:textId="77777777" w:rsidR="00DB41AA" w:rsidRPr="00AC36A8" w:rsidRDefault="00DB41AA" w:rsidP="009C3E5A">
            <w:pPr>
              <w:widowControl/>
              <w:jc w:val="left"/>
              <w:rPr>
                <w:rFonts w:cstheme="minorHAnsi"/>
                <w:b/>
                <w:bCs/>
                <w:color w:val="FFFFFF"/>
                <w:szCs w:val="20"/>
              </w:rPr>
            </w:pPr>
          </w:p>
        </w:tc>
        <w:tc>
          <w:tcPr>
            <w:tcW w:w="1247" w:type="dxa"/>
            <w:vMerge/>
            <w:tcBorders>
              <w:top w:val="nil"/>
              <w:left w:val="single" w:sz="4" w:space="0" w:color="auto"/>
              <w:bottom w:val="single" w:sz="4" w:space="0" w:color="auto"/>
              <w:right w:val="single" w:sz="4" w:space="0" w:color="auto"/>
            </w:tcBorders>
            <w:vAlign w:val="center"/>
            <w:hideMark/>
            <w:tcPrChange w:id="1318" w:author="Samuel Dent" w:date="2016-01-14T05:01:00Z">
              <w:tcPr>
                <w:tcW w:w="1247" w:type="dxa"/>
                <w:vMerge/>
                <w:tcBorders>
                  <w:top w:val="nil"/>
                  <w:left w:val="single" w:sz="4" w:space="0" w:color="auto"/>
                  <w:bottom w:val="single" w:sz="4" w:space="0" w:color="auto"/>
                  <w:right w:val="single" w:sz="4" w:space="0" w:color="auto"/>
                </w:tcBorders>
                <w:vAlign w:val="center"/>
                <w:hideMark/>
              </w:tcPr>
            </w:tcPrChange>
          </w:tcPr>
          <w:p w14:paraId="2FB0C905" w14:textId="77777777" w:rsidR="00DB41AA" w:rsidRPr="00AC36A8" w:rsidRDefault="00DB41AA" w:rsidP="009C3E5A">
            <w:pPr>
              <w:widowControl/>
              <w:jc w:val="left"/>
              <w:rPr>
                <w:rFonts w:cstheme="minorHAnsi"/>
                <w:b/>
                <w:bCs/>
                <w:color w:val="FFFFFF"/>
                <w:szCs w:val="20"/>
              </w:rPr>
            </w:pPr>
          </w:p>
        </w:tc>
        <w:tc>
          <w:tcPr>
            <w:tcW w:w="1350" w:type="dxa"/>
            <w:vMerge/>
            <w:tcBorders>
              <w:top w:val="nil"/>
              <w:left w:val="single" w:sz="4" w:space="0" w:color="auto"/>
              <w:bottom w:val="single" w:sz="4" w:space="0" w:color="auto"/>
              <w:right w:val="single" w:sz="4" w:space="0" w:color="auto"/>
            </w:tcBorders>
            <w:vAlign w:val="center"/>
            <w:hideMark/>
            <w:tcPrChange w:id="1319" w:author="Samuel Dent" w:date="2016-01-14T05:01:00Z">
              <w:tcPr>
                <w:tcW w:w="1350" w:type="dxa"/>
                <w:vMerge/>
                <w:tcBorders>
                  <w:top w:val="nil"/>
                  <w:left w:val="single" w:sz="4" w:space="0" w:color="auto"/>
                  <w:bottom w:val="single" w:sz="4" w:space="0" w:color="auto"/>
                  <w:right w:val="single" w:sz="4" w:space="0" w:color="auto"/>
                </w:tcBorders>
                <w:vAlign w:val="center"/>
                <w:hideMark/>
              </w:tcPr>
            </w:tcPrChange>
          </w:tcPr>
          <w:p w14:paraId="2C1C9FDB" w14:textId="77777777" w:rsidR="00DB41AA" w:rsidRPr="00AC36A8" w:rsidRDefault="00DB41AA" w:rsidP="009C3E5A">
            <w:pPr>
              <w:widowControl/>
              <w:jc w:val="left"/>
              <w:rPr>
                <w:rFonts w:cstheme="minorHAnsi"/>
                <w:b/>
                <w:bCs/>
                <w:color w:val="FFFFFF"/>
                <w:szCs w:val="20"/>
              </w:rPr>
            </w:pPr>
          </w:p>
        </w:tc>
      </w:tr>
      <w:tr w:rsidR="00DB41AA" w:rsidRPr="00AC36A8" w14:paraId="31D8F4B8" w14:textId="77777777" w:rsidTr="009C3E5A">
        <w:trPr>
          <w:trHeight w:val="278"/>
        </w:trPr>
        <w:tc>
          <w:tcPr>
            <w:tcW w:w="1815" w:type="dxa"/>
            <w:tcBorders>
              <w:top w:val="nil"/>
              <w:left w:val="single" w:sz="4" w:space="0" w:color="auto"/>
              <w:bottom w:val="single" w:sz="4" w:space="0" w:color="auto"/>
              <w:right w:val="single" w:sz="4" w:space="0" w:color="auto"/>
            </w:tcBorders>
            <w:vAlign w:val="center"/>
            <w:hideMark/>
          </w:tcPr>
          <w:p w14:paraId="252DC508" w14:textId="77777777" w:rsidR="00DB41AA" w:rsidRPr="00AC36A8" w:rsidRDefault="00DB41AA" w:rsidP="009C3E5A">
            <w:pPr>
              <w:widowControl/>
              <w:jc w:val="center"/>
              <w:rPr>
                <w:rFonts w:cstheme="minorHAnsi"/>
                <w:szCs w:val="20"/>
              </w:rPr>
            </w:pPr>
            <w:r w:rsidRPr="00AC36A8">
              <w:rPr>
                <w:rFonts w:cstheme="minorHAnsi"/>
                <w:szCs w:val="20"/>
                <w:lang w:val="en"/>
              </w:rPr>
              <w:t>≤25</w:t>
            </w:r>
          </w:p>
        </w:tc>
        <w:tc>
          <w:tcPr>
            <w:tcW w:w="1260" w:type="dxa"/>
            <w:tcBorders>
              <w:top w:val="nil"/>
              <w:left w:val="nil"/>
              <w:bottom w:val="single" w:sz="4" w:space="0" w:color="auto"/>
              <w:right w:val="single" w:sz="4" w:space="0" w:color="auto"/>
            </w:tcBorders>
            <w:vAlign w:val="center"/>
            <w:hideMark/>
          </w:tcPr>
          <w:p w14:paraId="67EC9820" w14:textId="77777777" w:rsidR="00DB41AA" w:rsidRPr="00AC36A8" w:rsidRDefault="00DB41AA" w:rsidP="009C3E5A">
            <w:pPr>
              <w:widowControl/>
              <w:jc w:val="center"/>
              <w:rPr>
                <w:rFonts w:cstheme="minorHAnsi"/>
                <w:szCs w:val="20"/>
              </w:rPr>
            </w:pPr>
            <w:r w:rsidRPr="00AC36A8">
              <w:rPr>
                <w:rFonts w:cstheme="minorHAnsi"/>
                <w:szCs w:val="20"/>
                <w:lang w:val="en"/>
              </w:rPr>
              <w:t>20</w:t>
            </w:r>
          </w:p>
        </w:tc>
        <w:tc>
          <w:tcPr>
            <w:tcW w:w="1400" w:type="dxa"/>
            <w:tcBorders>
              <w:top w:val="nil"/>
              <w:left w:val="nil"/>
              <w:bottom w:val="single" w:sz="4" w:space="0" w:color="auto"/>
              <w:right w:val="single" w:sz="4" w:space="0" w:color="auto"/>
            </w:tcBorders>
            <w:vAlign w:val="center"/>
            <w:hideMark/>
          </w:tcPr>
          <w:p w14:paraId="7A94E3C1" w14:textId="77777777" w:rsidR="00DB41AA" w:rsidRPr="00AC36A8" w:rsidRDefault="00DB41AA" w:rsidP="009C3E5A">
            <w:pPr>
              <w:widowControl/>
              <w:jc w:val="center"/>
              <w:rPr>
                <w:rFonts w:cstheme="minorHAnsi"/>
                <w:szCs w:val="20"/>
              </w:rPr>
            </w:pPr>
            <w:r w:rsidRPr="00AC36A8">
              <w:rPr>
                <w:rFonts w:cstheme="minorHAnsi"/>
                <w:szCs w:val="20"/>
              </w:rPr>
              <w:t>1.35</w:t>
            </w:r>
          </w:p>
        </w:tc>
        <w:tc>
          <w:tcPr>
            <w:tcW w:w="1540" w:type="dxa"/>
            <w:tcBorders>
              <w:top w:val="nil"/>
              <w:left w:val="nil"/>
              <w:bottom w:val="single" w:sz="4" w:space="0" w:color="auto"/>
              <w:right w:val="single" w:sz="4" w:space="0" w:color="auto"/>
            </w:tcBorders>
            <w:vAlign w:val="center"/>
            <w:hideMark/>
          </w:tcPr>
          <w:p w14:paraId="3CF2650A" w14:textId="77777777" w:rsidR="00DB41AA" w:rsidRPr="00AC36A8" w:rsidRDefault="00DB41AA" w:rsidP="009C3E5A">
            <w:pPr>
              <w:widowControl/>
              <w:jc w:val="center"/>
              <w:rPr>
                <w:rFonts w:cstheme="minorHAnsi"/>
                <w:szCs w:val="20"/>
              </w:rPr>
            </w:pPr>
            <w:r w:rsidRPr="00AC36A8">
              <w:rPr>
                <w:rFonts w:cstheme="minorHAnsi"/>
                <w:szCs w:val="20"/>
              </w:rPr>
              <w:t>1.85</w:t>
            </w:r>
          </w:p>
        </w:tc>
        <w:tc>
          <w:tcPr>
            <w:tcW w:w="1213" w:type="dxa"/>
            <w:tcBorders>
              <w:top w:val="nil"/>
              <w:left w:val="nil"/>
              <w:bottom w:val="single" w:sz="4" w:space="0" w:color="auto"/>
              <w:right w:val="single" w:sz="4" w:space="0" w:color="auto"/>
            </w:tcBorders>
            <w:vAlign w:val="center"/>
            <w:hideMark/>
          </w:tcPr>
          <w:p w14:paraId="3A1B0946" w14:textId="77777777" w:rsidR="00DB41AA" w:rsidRPr="00AC36A8" w:rsidRDefault="00DB41AA" w:rsidP="009C3E5A">
            <w:pPr>
              <w:widowControl/>
              <w:jc w:val="center"/>
              <w:rPr>
                <w:rFonts w:cstheme="minorHAnsi"/>
                <w:szCs w:val="20"/>
              </w:rPr>
            </w:pPr>
            <w:r w:rsidRPr="00AC36A8">
              <w:rPr>
                <w:rFonts w:cstheme="minorHAnsi"/>
                <w:szCs w:val="20"/>
              </w:rPr>
              <w:t>477</w:t>
            </w:r>
          </w:p>
        </w:tc>
        <w:tc>
          <w:tcPr>
            <w:tcW w:w="1247" w:type="dxa"/>
            <w:tcBorders>
              <w:top w:val="nil"/>
              <w:left w:val="nil"/>
              <w:bottom w:val="single" w:sz="4" w:space="0" w:color="auto"/>
              <w:right w:val="single" w:sz="4" w:space="0" w:color="auto"/>
            </w:tcBorders>
            <w:vAlign w:val="center"/>
            <w:hideMark/>
          </w:tcPr>
          <w:p w14:paraId="3A3F97B3" w14:textId="77777777" w:rsidR="00DB41AA" w:rsidRPr="00AC36A8" w:rsidRDefault="00DB41AA" w:rsidP="009C3E5A">
            <w:pPr>
              <w:widowControl/>
              <w:jc w:val="center"/>
              <w:rPr>
                <w:rFonts w:cstheme="minorHAnsi"/>
                <w:szCs w:val="20"/>
              </w:rPr>
            </w:pPr>
            <w:r w:rsidRPr="00AC36A8">
              <w:rPr>
                <w:rFonts w:cstheme="minorHAnsi"/>
                <w:szCs w:val="20"/>
              </w:rPr>
              <w:t>348</w:t>
            </w:r>
          </w:p>
        </w:tc>
        <w:tc>
          <w:tcPr>
            <w:tcW w:w="1350" w:type="dxa"/>
            <w:tcBorders>
              <w:top w:val="nil"/>
              <w:left w:val="nil"/>
              <w:bottom w:val="single" w:sz="4" w:space="0" w:color="auto"/>
              <w:right w:val="single" w:sz="4" w:space="0" w:color="auto"/>
            </w:tcBorders>
            <w:vAlign w:val="center"/>
            <w:hideMark/>
          </w:tcPr>
          <w:p w14:paraId="34AB7CA1" w14:textId="77777777" w:rsidR="00DB41AA" w:rsidRPr="00AC36A8" w:rsidRDefault="00DB41AA" w:rsidP="009C3E5A">
            <w:pPr>
              <w:widowControl/>
              <w:jc w:val="center"/>
              <w:rPr>
                <w:rFonts w:cstheme="minorHAnsi"/>
                <w:szCs w:val="20"/>
              </w:rPr>
            </w:pPr>
            <w:r w:rsidRPr="00AC36A8">
              <w:rPr>
                <w:rFonts w:cstheme="minorHAnsi"/>
                <w:szCs w:val="20"/>
              </w:rPr>
              <w:t>129</w:t>
            </w:r>
          </w:p>
        </w:tc>
      </w:tr>
      <w:tr w:rsidR="00DB41AA" w:rsidRPr="00AC36A8" w14:paraId="7E3692B8" w14:textId="77777777" w:rsidTr="009C3E5A">
        <w:trPr>
          <w:trHeight w:val="80"/>
        </w:trPr>
        <w:tc>
          <w:tcPr>
            <w:tcW w:w="1815" w:type="dxa"/>
            <w:tcBorders>
              <w:top w:val="nil"/>
              <w:left w:val="single" w:sz="4" w:space="0" w:color="auto"/>
              <w:bottom w:val="single" w:sz="4" w:space="0" w:color="auto"/>
              <w:right w:val="single" w:sz="4" w:space="0" w:color="auto"/>
            </w:tcBorders>
            <w:vAlign w:val="center"/>
            <w:hideMark/>
          </w:tcPr>
          <w:p w14:paraId="6B311494" w14:textId="77777777" w:rsidR="00DB41AA" w:rsidRPr="00AC36A8" w:rsidRDefault="00DB41AA" w:rsidP="009C3E5A">
            <w:pPr>
              <w:widowControl/>
              <w:jc w:val="center"/>
              <w:rPr>
                <w:rFonts w:cstheme="minorHAnsi"/>
                <w:szCs w:val="20"/>
              </w:rPr>
            </w:pPr>
            <w:r w:rsidRPr="00AC36A8">
              <w:rPr>
                <w:rFonts w:cstheme="minorHAnsi"/>
                <w:szCs w:val="20"/>
                <w:lang w:val="en"/>
              </w:rPr>
              <w:t>&gt; 25 to ≤35</w:t>
            </w:r>
          </w:p>
        </w:tc>
        <w:tc>
          <w:tcPr>
            <w:tcW w:w="1260" w:type="dxa"/>
            <w:tcBorders>
              <w:top w:val="nil"/>
              <w:left w:val="nil"/>
              <w:bottom w:val="single" w:sz="4" w:space="0" w:color="auto"/>
              <w:right w:val="single" w:sz="4" w:space="0" w:color="auto"/>
            </w:tcBorders>
            <w:vAlign w:val="center"/>
            <w:hideMark/>
          </w:tcPr>
          <w:p w14:paraId="54EF5485" w14:textId="77777777" w:rsidR="00DB41AA" w:rsidRPr="00AC36A8" w:rsidRDefault="00DB41AA" w:rsidP="009C3E5A">
            <w:pPr>
              <w:widowControl/>
              <w:jc w:val="center"/>
              <w:rPr>
                <w:rFonts w:cstheme="minorHAnsi"/>
                <w:szCs w:val="20"/>
              </w:rPr>
            </w:pPr>
            <w:r w:rsidRPr="00AC36A8">
              <w:rPr>
                <w:rFonts w:cstheme="minorHAnsi"/>
                <w:szCs w:val="20"/>
                <w:lang w:val="en"/>
              </w:rPr>
              <w:t>30</w:t>
            </w:r>
          </w:p>
        </w:tc>
        <w:tc>
          <w:tcPr>
            <w:tcW w:w="1400" w:type="dxa"/>
            <w:tcBorders>
              <w:top w:val="nil"/>
              <w:left w:val="nil"/>
              <w:bottom w:val="single" w:sz="4" w:space="0" w:color="auto"/>
              <w:right w:val="single" w:sz="4" w:space="0" w:color="auto"/>
            </w:tcBorders>
            <w:vAlign w:val="center"/>
            <w:hideMark/>
          </w:tcPr>
          <w:p w14:paraId="7C8A5BBD" w14:textId="77777777" w:rsidR="00DB41AA" w:rsidRPr="00AC36A8" w:rsidRDefault="00DB41AA" w:rsidP="009C3E5A">
            <w:pPr>
              <w:widowControl/>
              <w:jc w:val="center"/>
              <w:rPr>
                <w:rFonts w:cstheme="minorHAnsi"/>
                <w:szCs w:val="20"/>
              </w:rPr>
            </w:pPr>
            <w:r w:rsidRPr="00AC36A8">
              <w:rPr>
                <w:rFonts w:cstheme="minorHAnsi"/>
                <w:szCs w:val="20"/>
              </w:rPr>
              <w:t>1.35</w:t>
            </w:r>
          </w:p>
        </w:tc>
        <w:tc>
          <w:tcPr>
            <w:tcW w:w="1540" w:type="dxa"/>
            <w:tcBorders>
              <w:top w:val="nil"/>
              <w:left w:val="nil"/>
              <w:bottom w:val="single" w:sz="4" w:space="0" w:color="auto"/>
              <w:right w:val="single" w:sz="4" w:space="0" w:color="auto"/>
            </w:tcBorders>
            <w:vAlign w:val="center"/>
            <w:hideMark/>
          </w:tcPr>
          <w:p w14:paraId="62EE514D" w14:textId="77777777" w:rsidR="00DB41AA" w:rsidRPr="00AC36A8" w:rsidRDefault="00DB41AA" w:rsidP="009C3E5A">
            <w:pPr>
              <w:widowControl/>
              <w:jc w:val="center"/>
              <w:rPr>
                <w:rFonts w:cstheme="minorHAnsi"/>
                <w:szCs w:val="20"/>
              </w:rPr>
            </w:pPr>
            <w:r w:rsidRPr="00AC36A8">
              <w:rPr>
                <w:rFonts w:cstheme="minorHAnsi"/>
                <w:szCs w:val="20"/>
              </w:rPr>
              <w:t>1.85</w:t>
            </w:r>
          </w:p>
        </w:tc>
        <w:tc>
          <w:tcPr>
            <w:tcW w:w="1213" w:type="dxa"/>
            <w:tcBorders>
              <w:top w:val="nil"/>
              <w:left w:val="nil"/>
              <w:bottom w:val="single" w:sz="4" w:space="0" w:color="auto"/>
              <w:right w:val="single" w:sz="4" w:space="0" w:color="auto"/>
            </w:tcBorders>
            <w:vAlign w:val="center"/>
            <w:hideMark/>
          </w:tcPr>
          <w:p w14:paraId="6BB1E9AF" w14:textId="77777777" w:rsidR="00DB41AA" w:rsidRPr="00AC36A8" w:rsidRDefault="00DB41AA" w:rsidP="009C3E5A">
            <w:pPr>
              <w:widowControl/>
              <w:jc w:val="center"/>
              <w:rPr>
                <w:rFonts w:cstheme="minorHAnsi"/>
                <w:szCs w:val="20"/>
              </w:rPr>
            </w:pPr>
            <w:r w:rsidRPr="00AC36A8">
              <w:rPr>
                <w:rFonts w:cstheme="minorHAnsi"/>
                <w:szCs w:val="20"/>
              </w:rPr>
              <w:t>715</w:t>
            </w:r>
          </w:p>
        </w:tc>
        <w:tc>
          <w:tcPr>
            <w:tcW w:w="1247" w:type="dxa"/>
            <w:tcBorders>
              <w:top w:val="nil"/>
              <w:left w:val="nil"/>
              <w:bottom w:val="single" w:sz="4" w:space="0" w:color="auto"/>
              <w:right w:val="single" w:sz="4" w:space="0" w:color="auto"/>
            </w:tcBorders>
            <w:vAlign w:val="center"/>
            <w:hideMark/>
          </w:tcPr>
          <w:p w14:paraId="235EE24D" w14:textId="77777777" w:rsidR="00DB41AA" w:rsidRPr="00AC36A8" w:rsidRDefault="00DB41AA" w:rsidP="009C3E5A">
            <w:pPr>
              <w:widowControl/>
              <w:jc w:val="center"/>
              <w:rPr>
                <w:rFonts w:cstheme="minorHAnsi"/>
                <w:szCs w:val="20"/>
              </w:rPr>
            </w:pPr>
            <w:r w:rsidRPr="00AC36A8">
              <w:rPr>
                <w:rFonts w:cstheme="minorHAnsi"/>
                <w:szCs w:val="20"/>
              </w:rPr>
              <w:t>522</w:t>
            </w:r>
          </w:p>
        </w:tc>
        <w:tc>
          <w:tcPr>
            <w:tcW w:w="1350" w:type="dxa"/>
            <w:tcBorders>
              <w:top w:val="nil"/>
              <w:left w:val="nil"/>
              <w:bottom w:val="single" w:sz="4" w:space="0" w:color="auto"/>
              <w:right w:val="single" w:sz="4" w:space="0" w:color="auto"/>
            </w:tcBorders>
            <w:vAlign w:val="center"/>
            <w:hideMark/>
          </w:tcPr>
          <w:p w14:paraId="0A1C640A" w14:textId="77777777" w:rsidR="00DB41AA" w:rsidRPr="00AC36A8" w:rsidRDefault="00DB41AA" w:rsidP="009C3E5A">
            <w:pPr>
              <w:widowControl/>
              <w:jc w:val="center"/>
              <w:rPr>
                <w:rFonts w:cstheme="minorHAnsi"/>
                <w:szCs w:val="20"/>
              </w:rPr>
            </w:pPr>
            <w:r w:rsidRPr="00AC36A8">
              <w:rPr>
                <w:rFonts w:cstheme="minorHAnsi"/>
                <w:szCs w:val="20"/>
              </w:rPr>
              <w:t>193</w:t>
            </w:r>
          </w:p>
        </w:tc>
      </w:tr>
      <w:tr w:rsidR="00DB41AA" w:rsidRPr="00AC36A8" w14:paraId="68653FD9" w14:textId="77777777" w:rsidTr="009C3E5A">
        <w:trPr>
          <w:trHeight w:val="188"/>
        </w:trPr>
        <w:tc>
          <w:tcPr>
            <w:tcW w:w="1815" w:type="dxa"/>
            <w:tcBorders>
              <w:top w:val="nil"/>
              <w:left w:val="single" w:sz="4" w:space="0" w:color="auto"/>
              <w:bottom w:val="single" w:sz="4" w:space="0" w:color="auto"/>
              <w:right w:val="single" w:sz="4" w:space="0" w:color="auto"/>
            </w:tcBorders>
            <w:vAlign w:val="center"/>
            <w:hideMark/>
          </w:tcPr>
          <w:p w14:paraId="0EA79ACD" w14:textId="77777777" w:rsidR="00DB41AA" w:rsidRPr="00AC36A8" w:rsidRDefault="00DB41AA" w:rsidP="009C3E5A">
            <w:pPr>
              <w:widowControl/>
              <w:jc w:val="center"/>
              <w:rPr>
                <w:rFonts w:cstheme="minorHAnsi"/>
                <w:szCs w:val="20"/>
              </w:rPr>
            </w:pPr>
            <w:r w:rsidRPr="00AC36A8">
              <w:rPr>
                <w:rFonts w:cstheme="minorHAnsi"/>
                <w:szCs w:val="20"/>
                <w:lang w:val="en"/>
              </w:rPr>
              <w:t>&gt; 35 to ≤45</w:t>
            </w:r>
          </w:p>
        </w:tc>
        <w:tc>
          <w:tcPr>
            <w:tcW w:w="1260" w:type="dxa"/>
            <w:tcBorders>
              <w:top w:val="nil"/>
              <w:left w:val="nil"/>
              <w:bottom w:val="single" w:sz="4" w:space="0" w:color="auto"/>
              <w:right w:val="single" w:sz="4" w:space="0" w:color="auto"/>
            </w:tcBorders>
            <w:vAlign w:val="center"/>
            <w:hideMark/>
          </w:tcPr>
          <w:p w14:paraId="4EEA6AFC" w14:textId="77777777" w:rsidR="00DB41AA" w:rsidRPr="00AC36A8" w:rsidRDefault="00DB41AA" w:rsidP="009C3E5A">
            <w:pPr>
              <w:widowControl/>
              <w:jc w:val="center"/>
              <w:rPr>
                <w:rFonts w:cstheme="minorHAnsi"/>
                <w:szCs w:val="20"/>
              </w:rPr>
            </w:pPr>
            <w:r w:rsidRPr="00AC36A8">
              <w:rPr>
                <w:rFonts w:cstheme="minorHAnsi"/>
                <w:szCs w:val="20"/>
                <w:lang w:val="en"/>
              </w:rPr>
              <w:t>40</w:t>
            </w:r>
          </w:p>
        </w:tc>
        <w:tc>
          <w:tcPr>
            <w:tcW w:w="1400" w:type="dxa"/>
            <w:tcBorders>
              <w:top w:val="nil"/>
              <w:left w:val="nil"/>
              <w:bottom w:val="single" w:sz="4" w:space="0" w:color="auto"/>
              <w:right w:val="single" w:sz="4" w:space="0" w:color="auto"/>
            </w:tcBorders>
            <w:vAlign w:val="center"/>
            <w:hideMark/>
          </w:tcPr>
          <w:p w14:paraId="12172E73" w14:textId="77777777" w:rsidR="00DB41AA" w:rsidRPr="00AC36A8" w:rsidRDefault="00DB41AA" w:rsidP="009C3E5A">
            <w:pPr>
              <w:widowControl/>
              <w:jc w:val="center"/>
              <w:rPr>
                <w:rFonts w:cstheme="minorHAnsi"/>
                <w:szCs w:val="20"/>
              </w:rPr>
            </w:pPr>
            <w:r w:rsidRPr="00AC36A8">
              <w:rPr>
                <w:rFonts w:cstheme="minorHAnsi"/>
                <w:szCs w:val="20"/>
              </w:rPr>
              <w:t>1.5</w:t>
            </w:r>
          </w:p>
        </w:tc>
        <w:tc>
          <w:tcPr>
            <w:tcW w:w="1540" w:type="dxa"/>
            <w:tcBorders>
              <w:top w:val="nil"/>
              <w:left w:val="nil"/>
              <w:bottom w:val="single" w:sz="4" w:space="0" w:color="auto"/>
              <w:right w:val="single" w:sz="4" w:space="0" w:color="auto"/>
            </w:tcBorders>
            <w:vAlign w:val="center"/>
            <w:hideMark/>
          </w:tcPr>
          <w:p w14:paraId="1E5DB0A5" w14:textId="77777777" w:rsidR="00DB41AA" w:rsidRPr="00AC36A8" w:rsidRDefault="00DB41AA" w:rsidP="009C3E5A">
            <w:pPr>
              <w:widowControl/>
              <w:jc w:val="center"/>
              <w:rPr>
                <w:rFonts w:cstheme="minorHAnsi"/>
                <w:szCs w:val="20"/>
              </w:rPr>
            </w:pPr>
            <w:r w:rsidRPr="00AC36A8">
              <w:rPr>
                <w:rFonts w:cstheme="minorHAnsi"/>
                <w:szCs w:val="20"/>
              </w:rPr>
              <w:t>1.85</w:t>
            </w:r>
          </w:p>
        </w:tc>
        <w:tc>
          <w:tcPr>
            <w:tcW w:w="1213" w:type="dxa"/>
            <w:tcBorders>
              <w:top w:val="nil"/>
              <w:left w:val="nil"/>
              <w:bottom w:val="single" w:sz="4" w:space="0" w:color="auto"/>
              <w:right w:val="single" w:sz="4" w:space="0" w:color="auto"/>
            </w:tcBorders>
            <w:vAlign w:val="center"/>
            <w:hideMark/>
          </w:tcPr>
          <w:p w14:paraId="0B4E6CA2" w14:textId="77777777" w:rsidR="00DB41AA" w:rsidRPr="00AC36A8" w:rsidRDefault="00DB41AA" w:rsidP="009C3E5A">
            <w:pPr>
              <w:widowControl/>
              <w:jc w:val="center"/>
              <w:rPr>
                <w:rFonts w:cstheme="minorHAnsi"/>
                <w:szCs w:val="20"/>
              </w:rPr>
            </w:pPr>
            <w:r w:rsidRPr="00AC36A8">
              <w:rPr>
                <w:rFonts w:cstheme="minorHAnsi"/>
                <w:szCs w:val="20"/>
              </w:rPr>
              <w:t>858</w:t>
            </w:r>
          </w:p>
        </w:tc>
        <w:tc>
          <w:tcPr>
            <w:tcW w:w="1247" w:type="dxa"/>
            <w:tcBorders>
              <w:top w:val="nil"/>
              <w:left w:val="nil"/>
              <w:bottom w:val="single" w:sz="4" w:space="0" w:color="auto"/>
              <w:right w:val="single" w:sz="4" w:space="0" w:color="auto"/>
            </w:tcBorders>
            <w:vAlign w:val="center"/>
            <w:hideMark/>
          </w:tcPr>
          <w:p w14:paraId="5AAA294A" w14:textId="77777777" w:rsidR="00DB41AA" w:rsidRPr="00AC36A8" w:rsidRDefault="00DB41AA" w:rsidP="009C3E5A">
            <w:pPr>
              <w:widowControl/>
              <w:jc w:val="center"/>
              <w:rPr>
                <w:rFonts w:cstheme="minorHAnsi"/>
                <w:szCs w:val="20"/>
              </w:rPr>
            </w:pPr>
            <w:r w:rsidRPr="00AC36A8">
              <w:rPr>
                <w:rFonts w:cstheme="minorHAnsi"/>
                <w:szCs w:val="20"/>
              </w:rPr>
              <w:t>695</w:t>
            </w:r>
          </w:p>
        </w:tc>
        <w:tc>
          <w:tcPr>
            <w:tcW w:w="1350" w:type="dxa"/>
            <w:tcBorders>
              <w:top w:val="nil"/>
              <w:left w:val="nil"/>
              <w:bottom w:val="single" w:sz="4" w:space="0" w:color="auto"/>
              <w:right w:val="single" w:sz="4" w:space="0" w:color="auto"/>
            </w:tcBorders>
            <w:vAlign w:val="center"/>
            <w:hideMark/>
          </w:tcPr>
          <w:p w14:paraId="4CFEDCB1" w14:textId="77777777" w:rsidR="00DB41AA" w:rsidRPr="00AC36A8" w:rsidRDefault="00DB41AA" w:rsidP="009C3E5A">
            <w:pPr>
              <w:widowControl/>
              <w:jc w:val="center"/>
              <w:rPr>
                <w:rFonts w:cstheme="minorHAnsi"/>
                <w:szCs w:val="20"/>
              </w:rPr>
            </w:pPr>
            <w:r w:rsidRPr="00AC36A8">
              <w:rPr>
                <w:rFonts w:cstheme="minorHAnsi"/>
                <w:szCs w:val="20"/>
              </w:rPr>
              <w:t>162</w:t>
            </w:r>
          </w:p>
        </w:tc>
      </w:tr>
      <w:tr w:rsidR="00DB41AA" w:rsidRPr="00AC36A8" w14:paraId="46FED039" w14:textId="77777777" w:rsidTr="009C3E5A">
        <w:trPr>
          <w:trHeight w:val="206"/>
        </w:trPr>
        <w:tc>
          <w:tcPr>
            <w:tcW w:w="1815" w:type="dxa"/>
            <w:tcBorders>
              <w:top w:val="nil"/>
              <w:left w:val="single" w:sz="4" w:space="0" w:color="auto"/>
              <w:bottom w:val="single" w:sz="4" w:space="0" w:color="auto"/>
              <w:right w:val="single" w:sz="4" w:space="0" w:color="auto"/>
            </w:tcBorders>
            <w:vAlign w:val="center"/>
            <w:hideMark/>
          </w:tcPr>
          <w:p w14:paraId="0F4F67F6" w14:textId="77777777" w:rsidR="00DB41AA" w:rsidRPr="00AC36A8" w:rsidRDefault="00DB41AA" w:rsidP="009C3E5A">
            <w:pPr>
              <w:widowControl/>
              <w:jc w:val="center"/>
              <w:rPr>
                <w:rFonts w:cstheme="minorHAnsi"/>
                <w:szCs w:val="20"/>
              </w:rPr>
            </w:pPr>
            <w:r w:rsidRPr="00AC36A8">
              <w:rPr>
                <w:rFonts w:cstheme="minorHAnsi"/>
                <w:szCs w:val="20"/>
                <w:lang w:val="en"/>
              </w:rPr>
              <w:t>&gt; 45 to ≤ 54</w:t>
            </w:r>
          </w:p>
        </w:tc>
        <w:tc>
          <w:tcPr>
            <w:tcW w:w="1260" w:type="dxa"/>
            <w:tcBorders>
              <w:top w:val="nil"/>
              <w:left w:val="nil"/>
              <w:bottom w:val="single" w:sz="4" w:space="0" w:color="auto"/>
              <w:right w:val="single" w:sz="4" w:space="0" w:color="auto"/>
            </w:tcBorders>
            <w:vAlign w:val="center"/>
            <w:hideMark/>
          </w:tcPr>
          <w:p w14:paraId="74541311" w14:textId="77777777" w:rsidR="00DB41AA" w:rsidRPr="00AC36A8" w:rsidRDefault="00DB41AA" w:rsidP="009C3E5A">
            <w:pPr>
              <w:widowControl/>
              <w:jc w:val="center"/>
              <w:rPr>
                <w:rFonts w:cstheme="minorHAnsi"/>
                <w:szCs w:val="20"/>
              </w:rPr>
            </w:pPr>
            <w:r w:rsidRPr="00AC36A8">
              <w:rPr>
                <w:rFonts w:cstheme="minorHAnsi"/>
                <w:szCs w:val="20"/>
                <w:lang w:val="en"/>
              </w:rPr>
              <w:t>50</w:t>
            </w:r>
          </w:p>
        </w:tc>
        <w:tc>
          <w:tcPr>
            <w:tcW w:w="1400" w:type="dxa"/>
            <w:tcBorders>
              <w:top w:val="nil"/>
              <w:left w:val="nil"/>
              <w:bottom w:val="single" w:sz="4" w:space="0" w:color="auto"/>
              <w:right w:val="single" w:sz="4" w:space="0" w:color="auto"/>
            </w:tcBorders>
            <w:vAlign w:val="center"/>
            <w:hideMark/>
          </w:tcPr>
          <w:p w14:paraId="586C770C" w14:textId="77777777" w:rsidR="00DB41AA" w:rsidRPr="00AC36A8" w:rsidRDefault="00DB41AA" w:rsidP="009C3E5A">
            <w:pPr>
              <w:widowControl/>
              <w:jc w:val="center"/>
              <w:rPr>
                <w:rFonts w:cstheme="minorHAnsi"/>
                <w:szCs w:val="20"/>
              </w:rPr>
            </w:pPr>
            <w:r w:rsidRPr="00AC36A8">
              <w:rPr>
                <w:rFonts w:cstheme="minorHAnsi"/>
                <w:szCs w:val="20"/>
              </w:rPr>
              <w:t>1.6</w:t>
            </w:r>
          </w:p>
        </w:tc>
        <w:tc>
          <w:tcPr>
            <w:tcW w:w="1540" w:type="dxa"/>
            <w:tcBorders>
              <w:top w:val="nil"/>
              <w:left w:val="nil"/>
              <w:bottom w:val="single" w:sz="4" w:space="0" w:color="auto"/>
              <w:right w:val="single" w:sz="4" w:space="0" w:color="auto"/>
            </w:tcBorders>
            <w:vAlign w:val="center"/>
            <w:hideMark/>
          </w:tcPr>
          <w:p w14:paraId="541FFB92" w14:textId="77777777" w:rsidR="00DB41AA" w:rsidRPr="00AC36A8" w:rsidRDefault="00DB41AA" w:rsidP="009C3E5A">
            <w:pPr>
              <w:widowControl/>
              <w:jc w:val="center"/>
              <w:rPr>
                <w:rFonts w:cstheme="minorHAnsi"/>
                <w:szCs w:val="20"/>
              </w:rPr>
            </w:pPr>
            <w:r w:rsidRPr="00AC36A8">
              <w:rPr>
                <w:rFonts w:cstheme="minorHAnsi"/>
                <w:szCs w:val="20"/>
              </w:rPr>
              <w:t>1.85</w:t>
            </w:r>
          </w:p>
        </w:tc>
        <w:tc>
          <w:tcPr>
            <w:tcW w:w="1213" w:type="dxa"/>
            <w:tcBorders>
              <w:top w:val="nil"/>
              <w:left w:val="nil"/>
              <w:bottom w:val="single" w:sz="4" w:space="0" w:color="auto"/>
              <w:right w:val="single" w:sz="4" w:space="0" w:color="auto"/>
            </w:tcBorders>
            <w:vAlign w:val="center"/>
            <w:hideMark/>
          </w:tcPr>
          <w:p w14:paraId="6A0305AD" w14:textId="77777777" w:rsidR="00DB41AA" w:rsidRPr="00AC36A8" w:rsidRDefault="00DB41AA" w:rsidP="009C3E5A">
            <w:pPr>
              <w:widowControl/>
              <w:jc w:val="center"/>
              <w:rPr>
                <w:rFonts w:cstheme="minorHAnsi"/>
                <w:szCs w:val="20"/>
              </w:rPr>
            </w:pPr>
            <w:r w:rsidRPr="00AC36A8">
              <w:rPr>
                <w:rFonts w:cstheme="minorHAnsi"/>
                <w:szCs w:val="20"/>
              </w:rPr>
              <w:t>1005</w:t>
            </w:r>
          </w:p>
        </w:tc>
        <w:tc>
          <w:tcPr>
            <w:tcW w:w="1247" w:type="dxa"/>
            <w:tcBorders>
              <w:top w:val="nil"/>
              <w:left w:val="nil"/>
              <w:bottom w:val="single" w:sz="4" w:space="0" w:color="auto"/>
              <w:right w:val="single" w:sz="4" w:space="0" w:color="auto"/>
            </w:tcBorders>
            <w:vAlign w:val="center"/>
            <w:hideMark/>
          </w:tcPr>
          <w:p w14:paraId="10FD9E6F" w14:textId="77777777" w:rsidR="00DB41AA" w:rsidRPr="00AC36A8" w:rsidRDefault="00DB41AA" w:rsidP="009C3E5A">
            <w:pPr>
              <w:widowControl/>
              <w:jc w:val="center"/>
              <w:rPr>
                <w:rFonts w:cstheme="minorHAnsi"/>
                <w:szCs w:val="20"/>
              </w:rPr>
            </w:pPr>
            <w:r w:rsidRPr="00AC36A8">
              <w:rPr>
                <w:rFonts w:cstheme="minorHAnsi"/>
                <w:szCs w:val="20"/>
              </w:rPr>
              <w:t>869</w:t>
            </w:r>
          </w:p>
        </w:tc>
        <w:tc>
          <w:tcPr>
            <w:tcW w:w="1350" w:type="dxa"/>
            <w:tcBorders>
              <w:top w:val="nil"/>
              <w:left w:val="nil"/>
              <w:bottom w:val="single" w:sz="4" w:space="0" w:color="auto"/>
              <w:right w:val="single" w:sz="4" w:space="0" w:color="auto"/>
            </w:tcBorders>
            <w:vAlign w:val="center"/>
            <w:hideMark/>
          </w:tcPr>
          <w:p w14:paraId="6CB3C0F8" w14:textId="77777777" w:rsidR="00DB41AA" w:rsidRPr="00AC36A8" w:rsidRDefault="00DB41AA" w:rsidP="009C3E5A">
            <w:pPr>
              <w:widowControl/>
              <w:jc w:val="center"/>
              <w:rPr>
                <w:rFonts w:cstheme="minorHAnsi"/>
                <w:szCs w:val="20"/>
              </w:rPr>
            </w:pPr>
            <w:r w:rsidRPr="00AC36A8">
              <w:rPr>
                <w:rFonts w:cstheme="minorHAnsi"/>
                <w:szCs w:val="20"/>
              </w:rPr>
              <w:t>136</w:t>
            </w:r>
          </w:p>
        </w:tc>
      </w:tr>
      <w:tr w:rsidR="00DB41AA" w:rsidRPr="00AC36A8" w14:paraId="7F454950" w14:textId="77777777" w:rsidTr="009C3E5A">
        <w:trPr>
          <w:trHeight w:val="134"/>
        </w:trPr>
        <w:tc>
          <w:tcPr>
            <w:tcW w:w="1815" w:type="dxa"/>
            <w:tcBorders>
              <w:top w:val="nil"/>
              <w:left w:val="single" w:sz="4" w:space="0" w:color="auto"/>
              <w:bottom w:val="single" w:sz="4" w:space="0" w:color="auto"/>
              <w:right w:val="single" w:sz="4" w:space="0" w:color="auto"/>
            </w:tcBorders>
            <w:vAlign w:val="center"/>
            <w:hideMark/>
          </w:tcPr>
          <w:p w14:paraId="3886E45D" w14:textId="77777777" w:rsidR="00DB41AA" w:rsidRPr="00AC36A8" w:rsidRDefault="00DB41AA" w:rsidP="009C3E5A">
            <w:pPr>
              <w:widowControl/>
              <w:jc w:val="center"/>
              <w:rPr>
                <w:rFonts w:cstheme="minorHAnsi"/>
                <w:szCs w:val="20"/>
              </w:rPr>
            </w:pPr>
            <w:r w:rsidRPr="00AC36A8">
              <w:rPr>
                <w:rFonts w:cstheme="minorHAnsi"/>
                <w:szCs w:val="20"/>
                <w:lang w:val="en"/>
              </w:rPr>
              <w:t xml:space="preserve">&gt; 54 to ≤ </w:t>
            </w:r>
            <w:r w:rsidRPr="008F033B">
              <w:rPr>
                <w:lang w:val="en"/>
              </w:rPr>
              <w:t>75</w:t>
            </w:r>
          </w:p>
        </w:tc>
        <w:tc>
          <w:tcPr>
            <w:tcW w:w="1260" w:type="dxa"/>
            <w:tcBorders>
              <w:top w:val="nil"/>
              <w:left w:val="nil"/>
              <w:bottom w:val="single" w:sz="4" w:space="0" w:color="auto"/>
              <w:right w:val="single" w:sz="4" w:space="0" w:color="auto"/>
            </w:tcBorders>
            <w:vAlign w:val="center"/>
            <w:hideMark/>
          </w:tcPr>
          <w:p w14:paraId="29F38C78" w14:textId="77777777" w:rsidR="00DB41AA" w:rsidRPr="00AC36A8" w:rsidRDefault="00DB41AA" w:rsidP="009C3E5A">
            <w:pPr>
              <w:widowControl/>
              <w:jc w:val="center"/>
              <w:rPr>
                <w:rFonts w:cstheme="minorHAnsi"/>
                <w:szCs w:val="20"/>
              </w:rPr>
            </w:pPr>
            <w:r w:rsidRPr="00AC36A8">
              <w:rPr>
                <w:rFonts w:cstheme="minorHAnsi"/>
                <w:szCs w:val="20"/>
                <w:lang w:val="en"/>
              </w:rPr>
              <w:t>65</w:t>
            </w:r>
          </w:p>
        </w:tc>
        <w:tc>
          <w:tcPr>
            <w:tcW w:w="1400" w:type="dxa"/>
            <w:tcBorders>
              <w:top w:val="nil"/>
              <w:left w:val="nil"/>
              <w:bottom w:val="single" w:sz="4" w:space="0" w:color="auto"/>
              <w:right w:val="single" w:sz="4" w:space="0" w:color="auto"/>
            </w:tcBorders>
            <w:vAlign w:val="center"/>
            <w:hideMark/>
          </w:tcPr>
          <w:p w14:paraId="7F609269" w14:textId="77777777" w:rsidR="00DB41AA" w:rsidRPr="00AC36A8" w:rsidRDefault="00DB41AA" w:rsidP="009C3E5A">
            <w:pPr>
              <w:widowControl/>
              <w:jc w:val="center"/>
              <w:rPr>
                <w:rFonts w:cstheme="minorHAnsi"/>
                <w:szCs w:val="20"/>
              </w:rPr>
            </w:pPr>
            <w:r w:rsidRPr="00AC36A8">
              <w:rPr>
                <w:rFonts w:cstheme="minorHAnsi"/>
                <w:szCs w:val="20"/>
              </w:rPr>
              <w:t>1.7</w:t>
            </w:r>
          </w:p>
        </w:tc>
        <w:tc>
          <w:tcPr>
            <w:tcW w:w="1540" w:type="dxa"/>
            <w:tcBorders>
              <w:top w:val="nil"/>
              <w:left w:val="nil"/>
              <w:bottom w:val="single" w:sz="4" w:space="0" w:color="auto"/>
              <w:right w:val="single" w:sz="4" w:space="0" w:color="auto"/>
            </w:tcBorders>
            <w:vAlign w:val="center"/>
            <w:hideMark/>
          </w:tcPr>
          <w:p w14:paraId="36DDB68A" w14:textId="77777777" w:rsidR="00DB41AA" w:rsidRPr="00AC36A8" w:rsidRDefault="00DB41AA" w:rsidP="009C3E5A">
            <w:pPr>
              <w:widowControl/>
              <w:jc w:val="center"/>
              <w:rPr>
                <w:rFonts w:cstheme="minorHAnsi"/>
                <w:szCs w:val="20"/>
              </w:rPr>
            </w:pPr>
            <w:r w:rsidRPr="00AC36A8">
              <w:rPr>
                <w:rFonts w:cstheme="minorHAnsi"/>
                <w:szCs w:val="20"/>
              </w:rPr>
              <w:t>1.85</w:t>
            </w:r>
          </w:p>
        </w:tc>
        <w:tc>
          <w:tcPr>
            <w:tcW w:w="1213" w:type="dxa"/>
            <w:tcBorders>
              <w:top w:val="nil"/>
              <w:left w:val="nil"/>
              <w:bottom w:val="single" w:sz="4" w:space="0" w:color="auto"/>
              <w:right w:val="single" w:sz="4" w:space="0" w:color="auto"/>
            </w:tcBorders>
            <w:vAlign w:val="center"/>
            <w:hideMark/>
          </w:tcPr>
          <w:p w14:paraId="72B0914A" w14:textId="77777777" w:rsidR="00DB41AA" w:rsidRPr="00AC36A8" w:rsidRDefault="00DB41AA" w:rsidP="009C3E5A">
            <w:pPr>
              <w:widowControl/>
              <w:jc w:val="center"/>
              <w:rPr>
                <w:rFonts w:cstheme="minorHAnsi"/>
                <w:szCs w:val="20"/>
              </w:rPr>
            </w:pPr>
            <w:r w:rsidRPr="00AC36A8">
              <w:rPr>
                <w:rFonts w:cstheme="minorHAnsi"/>
                <w:szCs w:val="20"/>
              </w:rPr>
              <w:t>1230</w:t>
            </w:r>
          </w:p>
        </w:tc>
        <w:tc>
          <w:tcPr>
            <w:tcW w:w="1247" w:type="dxa"/>
            <w:tcBorders>
              <w:top w:val="nil"/>
              <w:left w:val="nil"/>
              <w:bottom w:val="single" w:sz="4" w:space="0" w:color="auto"/>
              <w:right w:val="single" w:sz="4" w:space="0" w:color="auto"/>
            </w:tcBorders>
            <w:vAlign w:val="center"/>
            <w:hideMark/>
          </w:tcPr>
          <w:p w14:paraId="7AC2B6D2" w14:textId="77777777" w:rsidR="00DB41AA" w:rsidRPr="00AC36A8" w:rsidRDefault="00DB41AA" w:rsidP="009C3E5A">
            <w:pPr>
              <w:widowControl/>
              <w:jc w:val="center"/>
              <w:rPr>
                <w:rFonts w:cstheme="minorHAnsi"/>
                <w:szCs w:val="20"/>
              </w:rPr>
            </w:pPr>
            <w:r w:rsidRPr="00AC36A8">
              <w:rPr>
                <w:rFonts w:cstheme="minorHAnsi"/>
                <w:szCs w:val="20"/>
              </w:rPr>
              <w:t>1130</w:t>
            </w:r>
          </w:p>
        </w:tc>
        <w:tc>
          <w:tcPr>
            <w:tcW w:w="1350" w:type="dxa"/>
            <w:tcBorders>
              <w:top w:val="nil"/>
              <w:left w:val="nil"/>
              <w:bottom w:val="single" w:sz="4" w:space="0" w:color="auto"/>
              <w:right w:val="single" w:sz="4" w:space="0" w:color="auto"/>
            </w:tcBorders>
            <w:vAlign w:val="center"/>
            <w:hideMark/>
          </w:tcPr>
          <w:p w14:paraId="1AEC88B5" w14:textId="77777777" w:rsidR="00DB41AA" w:rsidRPr="00AC36A8" w:rsidRDefault="00DB41AA" w:rsidP="009C3E5A">
            <w:pPr>
              <w:widowControl/>
              <w:jc w:val="center"/>
              <w:rPr>
                <w:rFonts w:cstheme="minorHAnsi"/>
                <w:szCs w:val="20"/>
              </w:rPr>
            </w:pPr>
            <w:r w:rsidRPr="00AC36A8">
              <w:rPr>
                <w:rFonts w:cstheme="minorHAnsi"/>
                <w:szCs w:val="20"/>
              </w:rPr>
              <w:t>100</w:t>
            </w:r>
          </w:p>
        </w:tc>
      </w:tr>
      <w:tr w:rsidR="00DB41AA" w:rsidRPr="00AC36A8" w14:paraId="7976EEB3" w14:textId="77777777" w:rsidTr="009C3E5A">
        <w:trPr>
          <w:trHeight w:val="143"/>
        </w:trPr>
        <w:tc>
          <w:tcPr>
            <w:tcW w:w="1815" w:type="dxa"/>
            <w:tcBorders>
              <w:top w:val="nil"/>
              <w:left w:val="single" w:sz="4" w:space="0" w:color="auto"/>
              <w:bottom w:val="single" w:sz="4" w:space="0" w:color="auto"/>
              <w:right w:val="single" w:sz="4" w:space="0" w:color="auto"/>
            </w:tcBorders>
            <w:vAlign w:val="center"/>
            <w:hideMark/>
          </w:tcPr>
          <w:p w14:paraId="201A7FCB" w14:textId="77777777" w:rsidR="00DB41AA" w:rsidRPr="00AC36A8" w:rsidRDefault="00DB41AA" w:rsidP="009C3E5A">
            <w:pPr>
              <w:widowControl/>
              <w:jc w:val="center"/>
              <w:rPr>
                <w:rFonts w:cstheme="minorHAnsi"/>
                <w:szCs w:val="20"/>
              </w:rPr>
            </w:pPr>
            <w:r w:rsidRPr="00AC36A8">
              <w:rPr>
                <w:rFonts w:cstheme="minorHAnsi"/>
                <w:szCs w:val="20"/>
                <w:lang w:val="en"/>
              </w:rPr>
              <w:lastRenderedPageBreak/>
              <w:t xml:space="preserve">&gt; </w:t>
            </w:r>
            <w:r w:rsidRPr="008F033B">
              <w:rPr>
                <w:lang w:val="en"/>
              </w:rPr>
              <w:t>75 to ≤</w:t>
            </w:r>
            <w:r w:rsidRPr="00AC36A8">
              <w:rPr>
                <w:rFonts w:cstheme="minorHAnsi"/>
                <w:szCs w:val="20"/>
                <w:lang w:val="en"/>
              </w:rPr>
              <w:t xml:space="preserve"> </w:t>
            </w:r>
            <w:r w:rsidRPr="008F033B">
              <w:rPr>
                <w:lang w:val="en"/>
              </w:rPr>
              <w:t>185</w:t>
            </w:r>
          </w:p>
        </w:tc>
        <w:tc>
          <w:tcPr>
            <w:tcW w:w="1260" w:type="dxa"/>
            <w:tcBorders>
              <w:top w:val="nil"/>
              <w:left w:val="nil"/>
              <w:bottom w:val="single" w:sz="4" w:space="0" w:color="auto"/>
              <w:right w:val="single" w:sz="4" w:space="0" w:color="auto"/>
            </w:tcBorders>
            <w:vAlign w:val="center"/>
            <w:hideMark/>
          </w:tcPr>
          <w:p w14:paraId="33A560CB" w14:textId="77777777" w:rsidR="00DB41AA" w:rsidRPr="00AC36A8" w:rsidRDefault="00DB41AA" w:rsidP="009C3E5A">
            <w:pPr>
              <w:widowControl/>
              <w:jc w:val="center"/>
              <w:rPr>
                <w:rFonts w:cstheme="minorHAnsi"/>
                <w:szCs w:val="20"/>
              </w:rPr>
            </w:pPr>
            <w:r w:rsidRPr="00AC36A8">
              <w:rPr>
                <w:rFonts w:cstheme="minorHAnsi"/>
                <w:szCs w:val="20"/>
                <w:lang w:val="en"/>
              </w:rPr>
              <w:t>130</w:t>
            </w:r>
          </w:p>
        </w:tc>
        <w:tc>
          <w:tcPr>
            <w:tcW w:w="1400" w:type="dxa"/>
            <w:tcBorders>
              <w:top w:val="nil"/>
              <w:left w:val="nil"/>
              <w:bottom w:val="single" w:sz="4" w:space="0" w:color="auto"/>
              <w:right w:val="single" w:sz="4" w:space="0" w:color="auto"/>
            </w:tcBorders>
            <w:vAlign w:val="center"/>
            <w:hideMark/>
          </w:tcPr>
          <w:p w14:paraId="6A7F219D" w14:textId="77777777" w:rsidR="00DB41AA" w:rsidRPr="00AC36A8" w:rsidRDefault="00DB41AA" w:rsidP="009C3E5A">
            <w:pPr>
              <w:widowControl/>
              <w:jc w:val="center"/>
              <w:rPr>
                <w:rFonts w:cstheme="minorHAnsi"/>
                <w:szCs w:val="20"/>
              </w:rPr>
            </w:pPr>
            <w:r w:rsidRPr="00AC36A8">
              <w:rPr>
                <w:rFonts w:cstheme="minorHAnsi"/>
                <w:szCs w:val="20"/>
              </w:rPr>
              <w:t>2.5</w:t>
            </w:r>
          </w:p>
        </w:tc>
        <w:tc>
          <w:tcPr>
            <w:tcW w:w="1540" w:type="dxa"/>
            <w:tcBorders>
              <w:top w:val="nil"/>
              <w:left w:val="nil"/>
              <w:bottom w:val="single" w:sz="4" w:space="0" w:color="auto"/>
              <w:right w:val="single" w:sz="4" w:space="0" w:color="auto"/>
            </w:tcBorders>
            <w:vAlign w:val="center"/>
            <w:hideMark/>
          </w:tcPr>
          <w:p w14:paraId="2A396405" w14:textId="77777777" w:rsidR="00DB41AA" w:rsidRPr="00AC36A8" w:rsidRDefault="00DB41AA" w:rsidP="009C3E5A">
            <w:pPr>
              <w:widowControl/>
              <w:jc w:val="center"/>
              <w:rPr>
                <w:rFonts w:cstheme="minorHAnsi"/>
                <w:szCs w:val="20"/>
              </w:rPr>
            </w:pPr>
            <w:r w:rsidRPr="00AC36A8">
              <w:rPr>
                <w:rFonts w:cstheme="minorHAnsi"/>
                <w:szCs w:val="20"/>
              </w:rPr>
              <w:t>2.8</w:t>
            </w:r>
          </w:p>
        </w:tc>
        <w:tc>
          <w:tcPr>
            <w:tcW w:w="1213" w:type="dxa"/>
            <w:tcBorders>
              <w:top w:val="nil"/>
              <w:left w:val="nil"/>
              <w:bottom w:val="single" w:sz="4" w:space="0" w:color="auto"/>
              <w:right w:val="single" w:sz="4" w:space="0" w:color="auto"/>
            </w:tcBorders>
            <w:vAlign w:val="center"/>
            <w:hideMark/>
          </w:tcPr>
          <w:p w14:paraId="76BEE170" w14:textId="77777777" w:rsidR="00DB41AA" w:rsidRPr="00AC36A8" w:rsidRDefault="00DB41AA" w:rsidP="009C3E5A">
            <w:pPr>
              <w:widowControl/>
              <w:jc w:val="center"/>
              <w:rPr>
                <w:rFonts w:cstheme="minorHAnsi"/>
                <w:szCs w:val="20"/>
              </w:rPr>
            </w:pPr>
            <w:r w:rsidRPr="00AC36A8">
              <w:rPr>
                <w:rFonts w:cstheme="minorHAnsi"/>
                <w:szCs w:val="20"/>
              </w:rPr>
              <w:t>1673</w:t>
            </w:r>
          </w:p>
        </w:tc>
        <w:tc>
          <w:tcPr>
            <w:tcW w:w="1247" w:type="dxa"/>
            <w:tcBorders>
              <w:top w:val="nil"/>
              <w:left w:val="nil"/>
              <w:bottom w:val="single" w:sz="4" w:space="0" w:color="auto"/>
              <w:right w:val="single" w:sz="4" w:space="0" w:color="auto"/>
            </w:tcBorders>
            <w:vAlign w:val="center"/>
            <w:hideMark/>
          </w:tcPr>
          <w:p w14:paraId="13DB8CC9" w14:textId="77777777" w:rsidR="00DB41AA" w:rsidRPr="00AC36A8" w:rsidRDefault="00DB41AA" w:rsidP="009C3E5A">
            <w:pPr>
              <w:widowControl/>
              <w:jc w:val="center"/>
              <w:rPr>
                <w:rFonts w:cstheme="minorHAnsi"/>
                <w:szCs w:val="20"/>
              </w:rPr>
            </w:pPr>
            <w:r w:rsidRPr="00AC36A8">
              <w:rPr>
                <w:rFonts w:cstheme="minorHAnsi"/>
                <w:szCs w:val="20"/>
              </w:rPr>
              <w:t>1493</w:t>
            </w:r>
          </w:p>
        </w:tc>
        <w:tc>
          <w:tcPr>
            <w:tcW w:w="1350" w:type="dxa"/>
            <w:tcBorders>
              <w:top w:val="nil"/>
              <w:left w:val="nil"/>
              <w:bottom w:val="single" w:sz="4" w:space="0" w:color="auto"/>
              <w:right w:val="single" w:sz="4" w:space="0" w:color="auto"/>
            </w:tcBorders>
            <w:vAlign w:val="center"/>
            <w:hideMark/>
          </w:tcPr>
          <w:p w14:paraId="68B4C1AD" w14:textId="77777777" w:rsidR="00DB41AA" w:rsidRPr="00AC36A8" w:rsidRDefault="00DB41AA" w:rsidP="009C3E5A">
            <w:pPr>
              <w:widowControl/>
              <w:jc w:val="center"/>
              <w:rPr>
                <w:rFonts w:cstheme="minorHAnsi"/>
                <w:szCs w:val="20"/>
              </w:rPr>
            </w:pPr>
            <w:r w:rsidRPr="00AC36A8">
              <w:rPr>
                <w:rFonts w:cstheme="minorHAnsi"/>
                <w:szCs w:val="20"/>
              </w:rPr>
              <w:t>179</w:t>
            </w:r>
          </w:p>
        </w:tc>
      </w:tr>
      <w:tr w:rsidR="00DB41AA" w:rsidRPr="00AC36A8" w14:paraId="12892A8D" w14:textId="77777777" w:rsidTr="00B23FA8">
        <w:trPr>
          <w:trHeight w:val="251"/>
          <w:trPrChange w:id="1320" w:author="Samuel Dent" w:date="2016-01-14T07:19:00Z">
            <w:trPr>
              <w:trHeight w:val="251"/>
            </w:trPr>
          </w:trPrChange>
        </w:trPr>
        <w:tc>
          <w:tcPr>
            <w:tcW w:w="1815" w:type="dxa"/>
            <w:tcBorders>
              <w:top w:val="nil"/>
              <w:left w:val="single" w:sz="4" w:space="0" w:color="auto"/>
              <w:bottom w:val="single" w:sz="4" w:space="0" w:color="auto"/>
              <w:right w:val="single" w:sz="4" w:space="0" w:color="auto"/>
            </w:tcBorders>
            <w:vAlign w:val="center"/>
            <w:hideMark/>
            <w:tcPrChange w:id="1321" w:author="Samuel Dent" w:date="2016-01-14T07:19:00Z">
              <w:tcPr>
                <w:tcW w:w="1815" w:type="dxa"/>
                <w:tcBorders>
                  <w:top w:val="nil"/>
                  <w:left w:val="single" w:sz="4" w:space="0" w:color="auto"/>
                  <w:bottom w:val="single" w:sz="4" w:space="0" w:color="auto"/>
                  <w:right w:val="single" w:sz="4" w:space="0" w:color="auto"/>
                </w:tcBorders>
                <w:vAlign w:val="center"/>
                <w:hideMark/>
              </w:tcPr>
            </w:tcPrChange>
          </w:tcPr>
          <w:p w14:paraId="62B03599" w14:textId="01A27ECC" w:rsidR="00DB41AA" w:rsidRPr="00AC36A8" w:rsidRDefault="00DB41AA" w:rsidP="009C3E5A">
            <w:pPr>
              <w:widowControl/>
              <w:jc w:val="center"/>
              <w:rPr>
                <w:rFonts w:cstheme="minorHAnsi"/>
                <w:szCs w:val="20"/>
              </w:rPr>
            </w:pPr>
            <w:r w:rsidRPr="00AC36A8">
              <w:rPr>
                <w:rFonts w:cstheme="minorHAnsi"/>
                <w:szCs w:val="20"/>
              </w:rPr>
              <w:t>Average</w:t>
            </w:r>
            <w:ins w:id="1322" w:author="Samuel Dent" w:date="2016-01-14T07:19:00Z">
              <w:r w:rsidR="00B23FA8">
                <w:rPr>
                  <w:rStyle w:val="FootnoteReference"/>
                  <w:szCs w:val="20"/>
                </w:rPr>
                <w:footnoteReference w:id="38"/>
              </w:r>
            </w:ins>
          </w:p>
        </w:tc>
        <w:tc>
          <w:tcPr>
            <w:tcW w:w="1260" w:type="dxa"/>
            <w:tcBorders>
              <w:top w:val="nil"/>
              <w:left w:val="nil"/>
              <w:bottom w:val="single" w:sz="4" w:space="0" w:color="auto"/>
              <w:right w:val="single" w:sz="4" w:space="0" w:color="auto"/>
            </w:tcBorders>
            <w:vAlign w:val="center"/>
            <w:tcPrChange w:id="1329" w:author="Samuel Dent" w:date="2016-01-14T07:19:00Z">
              <w:tcPr>
                <w:tcW w:w="1260" w:type="dxa"/>
                <w:tcBorders>
                  <w:top w:val="nil"/>
                  <w:left w:val="nil"/>
                  <w:bottom w:val="single" w:sz="4" w:space="0" w:color="auto"/>
                  <w:right w:val="single" w:sz="4" w:space="0" w:color="auto"/>
                </w:tcBorders>
                <w:vAlign w:val="center"/>
              </w:tcPr>
            </w:tcPrChange>
          </w:tcPr>
          <w:p w14:paraId="1D051011" w14:textId="7F70559D" w:rsidR="00DB41AA" w:rsidRPr="00AC36A8" w:rsidRDefault="00DB41AA" w:rsidP="009C3E5A">
            <w:pPr>
              <w:widowControl/>
              <w:jc w:val="center"/>
              <w:rPr>
                <w:rFonts w:cstheme="minorHAnsi"/>
                <w:szCs w:val="20"/>
              </w:rPr>
            </w:pPr>
            <w:del w:id="1330" w:author="Samuel Dent" w:date="2016-01-14T07:12:00Z">
              <w:r w:rsidRPr="00AC36A8" w:rsidDel="007C647F">
                <w:rPr>
                  <w:rFonts w:cstheme="minorHAnsi"/>
                  <w:szCs w:val="20"/>
                </w:rPr>
                <w:delText>46</w:delText>
              </w:r>
            </w:del>
          </w:p>
        </w:tc>
        <w:tc>
          <w:tcPr>
            <w:tcW w:w="1400" w:type="dxa"/>
            <w:tcBorders>
              <w:top w:val="nil"/>
              <w:left w:val="nil"/>
              <w:bottom w:val="single" w:sz="4" w:space="0" w:color="auto"/>
              <w:right w:val="single" w:sz="4" w:space="0" w:color="auto"/>
            </w:tcBorders>
            <w:vAlign w:val="center"/>
            <w:tcPrChange w:id="1331" w:author="Samuel Dent" w:date="2016-01-14T07:19:00Z">
              <w:tcPr>
                <w:tcW w:w="1400" w:type="dxa"/>
                <w:tcBorders>
                  <w:top w:val="nil"/>
                  <w:left w:val="nil"/>
                  <w:bottom w:val="single" w:sz="4" w:space="0" w:color="auto"/>
                  <w:right w:val="single" w:sz="4" w:space="0" w:color="auto"/>
                </w:tcBorders>
                <w:vAlign w:val="center"/>
              </w:tcPr>
            </w:tcPrChange>
          </w:tcPr>
          <w:p w14:paraId="66461BB7" w14:textId="1B0AD901" w:rsidR="00DB41AA" w:rsidRPr="00AC36A8" w:rsidRDefault="00DB41AA" w:rsidP="007C647F">
            <w:pPr>
              <w:widowControl/>
              <w:jc w:val="center"/>
              <w:rPr>
                <w:rFonts w:cstheme="minorHAnsi"/>
                <w:szCs w:val="20"/>
              </w:rPr>
            </w:pPr>
            <w:del w:id="1332" w:author="Samuel Dent" w:date="2016-01-14T07:19:00Z">
              <w:r w:rsidRPr="00AC36A8" w:rsidDel="00B23FA8">
                <w:rPr>
                  <w:rFonts w:cstheme="minorHAnsi"/>
                  <w:szCs w:val="20"/>
                </w:rPr>
                <w:delText>1.</w:delText>
              </w:r>
            </w:del>
            <w:del w:id="1333" w:author="Samuel Dent" w:date="2016-01-14T07:12:00Z">
              <w:r w:rsidRPr="00AC36A8" w:rsidDel="007C647F">
                <w:rPr>
                  <w:rFonts w:cstheme="minorHAnsi"/>
                  <w:szCs w:val="20"/>
                </w:rPr>
                <w:delText>51</w:delText>
              </w:r>
            </w:del>
          </w:p>
        </w:tc>
        <w:tc>
          <w:tcPr>
            <w:tcW w:w="1540" w:type="dxa"/>
            <w:tcBorders>
              <w:top w:val="nil"/>
              <w:left w:val="nil"/>
              <w:bottom w:val="single" w:sz="4" w:space="0" w:color="auto"/>
              <w:right w:val="single" w:sz="4" w:space="0" w:color="auto"/>
            </w:tcBorders>
            <w:vAlign w:val="center"/>
            <w:tcPrChange w:id="1334" w:author="Samuel Dent" w:date="2016-01-14T07:19:00Z">
              <w:tcPr>
                <w:tcW w:w="1540" w:type="dxa"/>
                <w:tcBorders>
                  <w:top w:val="nil"/>
                  <w:left w:val="nil"/>
                  <w:bottom w:val="single" w:sz="4" w:space="0" w:color="auto"/>
                  <w:right w:val="single" w:sz="4" w:space="0" w:color="auto"/>
                </w:tcBorders>
                <w:vAlign w:val="center"/>
              </w:tcPr>
            </w:tcPrChange>
          </w:tcPr>
          <w:p w14:paraId="2AA21685" w14:textId="7796C7E1" w:rsidR="00DB41AA" w:rsidRPr="00AC36A8" w:rsidRDefault="00DB41AA" w:rsidP="009C3E5A">
            <w:pPr>
              <w:widowControl/>
              <w:jc w:val="center"/>
              <w:rPr>
                <w:rFonts w:cstheme="minorHAnsi"/>
                <w:szCs w:val="20"/>
              </w:rPr>
            </w:pPr>
            <w:del w:id="1335" w:author="Samuel Dent" w:date="2016-01-14T07:19:00Z">
              <w:r w:rsidRPr="00AC36A8" w:rsidDel="00B23FA8">
                <w:rPr>
                  <w:rFonts w:cstheme="minorHAnsi"/>
                  <w:szCs w:val="20"/>
                </w:rPr>
                <w:delText>1.85</w:delText>
              </w:r>
            </w:del>
          </w:p>
        </w:tc>
        <w:tc>
          <w:tcPr>
            <w:tcW w:w="1213" w:type="dxa"/>
            <w:tcBorders>
              <w:top w:val="nil"/>
              <w:left w:val="nil"/>
              <w:bottom w:val="single" w:sz="4" w:space="0" w:color="auto"/>
              <w:right w:val="single" w:sz="4" w:space="0" w:color="auto"/>
            </w:tcBorders>
            <w:vAlign w:val="center"/>
            <w:tcPrChange w:id="1336" w:author="Samuel Dent" w:date="2016-01-14T07:19:00Z">
              <w:tcPr>
                <w:tcW w:w="1213" w:type="dxa"/>
                <w:tcBorders>
                  <w:top w:val="nil"/>
                  <w:left w:val="nil"/>
                  <w:bottom w:val="single" w:sz="4" w:space="0" w:color="auto"/>
                  <w:right w:val="single" w:sz="4" w:space="0" w:color="auto"/>
                </w:tcBorders>
                <w:vAlign w:val="center"/>
              </w:tcPr>
            </w:tcPrChange>
          </w:tcPr>
          <w:p w14:paraId="2746BA65" w14:textId="32AB7AE7" w:rsidR="00DB41AA" w:rsidRPr="00AC36A8" w:rsidRDefault="00DB41AA" w:rsidP="009C3E5A">
            <w:pPr>
              <w:widowControl/>
              <w:jc w:val="center"/>
              <w:rPr>
                <w:rFonts w:cstheme="minorHAnsi"/>
                <w:szCs w:val="20"/>
              </w:rPr>
            </w:pPr>
            <w:del w:id="1337" w:author="Samuel Dent" w:date="2016-01-14T07:12:00Z">
              <w:r w:rsidRPr="00AC36A8" w:rsidDel="00B23FA8">
                <w:rPr>
                  <w:rFonts w:cstheme="minorHAnsi"/>
                  <w:szCs w:val="20"/>
                </w:rPr>
                <w:delText>983</w:delText>
              </w:r>
            </w:del>
          </w:p>
        </w:tc>
        <w:tc>
          <w:tcPr>
            <w:tcW w:w="1247" w:type="dxa"/>
            <w:tcBorders>
              <w:top w:val="nil"/>
              <w:left w:val="nil"/>
              <w:bottom w:val="single" w:sz="4" w:space="0" w:color="auto"/>
              <w:right w:val="single" w:sz="4" w:space="0" w:color="auto"/>
            </w:tcBorders>
            <w:vAlign w:val="center"/>
            <w:tcPrChange w:id="1338" w:author="Samuel Dent" w:date="2016-01-14T07:19:00Z">
              <w:tcPr>
                <w:tcW w:w="1247" w:type="dxa"/>
                <w:tcBorders>
                  <w:top w:val="nil"/>
                  <w:left w:val="nil"/>
                  <w:bottom w:val="single" w:sz="4" w:space="0" w:color="auto"/>
                  <w:right w:val="single" w:sz="4" w:space="0" w:color="auto"/>
                </w:tcBorders>
                <w:vAlign w:val="center"/>
              </w:tcPr>
            </w:tcPrChange>
          </w:tcPr>
          <w:p w14:paraId="5F697281" w14:textId="0548CB5B" w:rsidR="00DB41AA" w:rsidRPr="00AC36A8" w:rsidRDefault="00DB41AA" w:rsidP="00B23FA8">
            <w:pPr>
              <w:widowControl/>
              <w:jc w:val="center"/>
              <w:rPr>
                <w:rFonts w:cstheme="minorHAnsi"/>
                <w:szCs w:val="20"/>
              </w:rPr>
            </w:pPr>
            <w:del w:id="1339" w:author="Samuel Dent" w:date="2016-01-14T07:12:00Z">
              <w:r w:rsidRPr="00AC36A8" w:rsidDel="00B23FA8">
                <w:rPr>
                  <w:rFonts w:cstheme="minorHAnsi"/>
                  <w:szCs w:val="20"/>
                </w:rPr>
                <w:delText>800</w:delText>
              </w:r>
            </w:del>
          </w:p>
        </w:tc>
        <w:tc>
          <w:tcPr>
            <w:tcW w:w="1350" w:type="dxa"/>
            <w:tcBorders>
              <w:top w:val="nil"/>
              <w:left w:val="nil"/>
              <w:bottom w:val="single" w:sz="4" w:space="0" w:color="auto"/>
              <w:right w:val="single" w:sz="4" w:space="0" w:color="auto"/>
            </w:tcBorders>
            <w:vAlign w:val="center"/>
            <w:hideMark/>
            <w:tcPrChange w:id="1340" w:author="Samuel Dent" w:date="2016-01-14T07:19:00Z">
              <w:tcPr>
                <w:tcW w:w="1350" w:type="dxa"/>
                <w:tcBorders>
                  <w:top w:val="nil"/>
                  <w:left w:val="nil"/>
                  <w:bottom w:val="single" w:sz="4" w:space="0" w:color="auto"/>
                  <w:right w:val="single" w:sz="4" w:space="0" w:color="auto"/>
                </w:tcBorders>
                <w:vAlign w:val="center"/>
                <w:hideMark/>
              </w:tcPr>
            </w:tcPrChange>
          </w:tcPr>
          <w:p w14:paraId="6B5AB972" w14:textId="1F13AF64" w:rsidR="00DB41AA" w:rsidRPr="00AC36A8" w:rsidRDefault="00DB41AA" w:rsidP="00B23FA8">
            <w:pPr>
              <w:widowControl/>
              <w:jc w:val="center"/>
              <w:rPr>
                <w:rFonts w:cstheme="minorHAnsi"/>
                <w:szCs w:val="20"/>
              </w:rPr>
            </w:pPr>
            <w:r w:rsidRPr="00AC36A8">
              <w:rPr>
                <w:rFonts w:cstheme="minorHAnsi"/>
                <w:szCs w:val="20"/>
              </w:rPr>
              <w:t>1</w:t>
            </w:r>
            <w:del w:id="1341" w:author="Samuel Dent" w:date="2016-01-14T07:19:00Z">
              <w:r w:rsidRPr="00AC36A8" w:rsidDel="00B23FA8">
                <w:rPr>
                  <w:rFonts w:cstheme="minorHAnsi"/>
                  <w:szCs w:val="20"/>
                </w:rPr>
                <w:delText>83</w:delText>
              </w:r>
            </w:del>
            <w:ins w:id="1342" w:author="Samuel Dent" w:date="2016-01-14T07:19:00Z">
              <w:r w:rsidR="00B23FA8">
                <w:rPr>
                  <w:rFonts w:cstheme="minorHAnsi"/>
                  <w:szCs w:val="20"/>
                </w:rPr>
                <w:t>40</w:t>
              </w:r>
            </w:ins>
          </w:p>
        </w:tc>
      </w:tr>
    </w:tbl>
    <w:p w14:paraId="3332187F" w14:textId="77777777" w:rsidR="00DB41AA" w:rsidDel="00863A6D" w:rsidRDefault="00DB41AA" w:rsidP="00DB41AA">
      <w:pPr>
        <w:rPr>
          <w:del w:id="1343" w:author="Samuel Dent" w:date="2015-09-24T08:25:00Z"/>
          <w:rFonts w:cstheme="minorHAnsi"/>
        </w:rPr>
      </w:pPr>
    </w:p>
    <w:p w14:paraId="6ED80F52" w14:textId="77777777" w:rsidR="00863A6D" w:rsidRPr="000B7BB6" w:rsidRDefault="00863A6D" w:rsidP="00DB41AA">
      <w:pPr>
        <w:rPr>
          <w:ins w:id="1344" w:author="Samuel Dent" w:date="2016-01-14T05:02:00Z"/>
          <w:rFonts w:cstheme="minorHAnsi"/>
        </w:rPr>
      </w:pPr>
    </w:p>
    <w:p w14:paraId="23E29F99" w14:textId="77777777" w:rsidR="00DB41AA" w:rsidRPr="00A05FC2" w:rsidRDefault="00DB41AA" w:rsidP="00DB41AA">
      <w:pPr>
        <w:rPr>
          <w:rFonts w:cstheme="minorHAnsi"/>
          <w:b/>
        </w:rPr>
      </w:pPr>
      <w:r w:rsidRPr="00A05FC2">
        <w:rPr>
          <w:rFonts w:cstheme="minorHAnsi"/>
          <w:b/>
        </w:rPr>
        <w:t>Summer Coincident Peak Demand Savings</w:t>
      </w:r>
    </w:p>
    <w:p w14:paraId="481173CB" w14:textId="77777777" w:rsidR="00DB41AA" w:rsidRPr="00A05FC2" w:rsidRDefault="00DB41AA" w:rsidP="00DB41AA">
      <w:pPr>
        <w:rPr>
          <w:rFonts w:cstheme="minorHAnsi"/>
        </w:rPr>
      </w:pPr>
      <w:r w:rsidRPr="00A05FC2">
        <w:rPr>
          <w:rFonts w:cstheme="minorHAnsi"/>
        </w:rPr>
        <w:tab/>
      </w:r>
      <w:r w:rsidRPr="00A05FC2">
        <w:rPr>
          <w:rFonts w:cstheme="minorHAnsi"/>
        </w:rPr>
        <w:tab/>
      </w:r>
      <w:r w:rsidRPr="00A05FC2">
        <w:rPr>
          <w:rFonts w:cstheme="minorHAnsi"/>
          <w:noProof/>
        </w:rPr>
        <w:t>Δ</w:t>
      </w:r>
      <w:r w:rsidRPr="00A05FC2">
        <w:rPr>
          <w:rFonts w:cstheme="minorHAnsi"/>
        </w:rPr>
        <w:t xml:space="preserve">kW = </w:t>
      </w:r>
      <w:r w:rsidRPr="00A05FC2">
        <w:rPr>
          <w:rFonts w:cstheme="minorHAnsi"/>
          <w:noProof/>
        </w:rPr>
        <w:t>Δ</w:t>
      </w:r>
      <w:r w:rsidRPr="00A05FC2">
        <w:rPr>
          <w:rFonts w:cstheme="minorHAnsi"/>
        </w:rPr>
        <w:t>kWh/Hours * CF</w:t>
      </w:r>
    </w:p>
    <w:p w14:paraId="609409F6" w14:textId="77777777" w:rsidR="00DB41AA" w:rsidRPr="00A05FC2" w:rsidRDefault="00DB41AA" w:rsidP="00DB41AA">
      <w:pPr>
        <w:keepNext/>
        <w:rPr>
          <w:rFonts w:cstheme="minorHAnsi"/>
        </w:rPr>
      </w:pPr>
      <w:r w:rsidRPr="00A05FC2">
        <w:rPr>
          <w:rFonts w:cstheme="minorHAnsi"/>
        </w:rPr>
        <w:t xml:space="preserve">Where: </w:t>
      </w:r>
    </w:p>
    <w:p w14:paraId="2A4F0CB1" w14:textId="77777777" w:rsidR="00DB41AA" w:rsidRPr="00A05FC2" w:rsidRDefault="00DB41AA" w:rsidP="00DB41AA">
      <w:pPr>
        <w:ind w:left="2160" w:hanging="1440"/>
        <w:rPr>
          <w:rFonts w:cstheme="minorHAnsi"/>
        </w:rPr>
      </w:pPr>
      <w:r w:rsidRPr="00A05FC2">
        <w:rPr>
          <w:rFonts w:cstheme="minorHAnsi"/>
        </w:rPr>
        <w:t xml:space="preserve">Hours </w:t>
      </w:r>
      <w:r w:rsidRPr="00A05FC2">
        <w:rPr>
          <w:rFonts w:cstheme="minorHAnsi"/>
        </w:rPr>
        <w:tab/>
        <w:t xml:space="preserve">= Annual operating hours </w:t>
      </w:r>
    </w:p>
    <w:p w14:paraId="35A6B27A" w14:textId="77777777" w:rsidR="00DB41AA" w:rsidRDefault="00DB41AA" w:rsidP="00DB41AA">
      <w:pPr>
        <w:ind w:left="2160"/>
        <w:rPr>
          <w:rFonts w:cstheme="minorHAnsi"/>
        </w:rPr>
      </w:pPr>
      <w:r w:rsidRPr="00A05FC2">
        <w:rPr>
          <w:rFonts w:cstheme="minorHAnsi"/>
        </w:rPr>
        <w:t>= 16</w:t>
      </w:r>
      <w:r>
        <w:rPr>
          <w:rFonts w:cstheme="minorHAnsi"/>
        </w:rPr>
        <w:t>32</w:t>
      </w:r>
      <w:r w:rsidRPr="00A05FC2">
        <w:rPr>
          <w:rFonts w:cstheme="minorHAnsi"/>
        </w:rPr>
        <w:t xml:space="preserve"> hours</w:t>
      </w:r>
      <w:r>
        <w:rPr>
          <w:rFonts w:cstheme="minorHAnsi"/>
        </w:rPr>
        <w:t xml:space="preserve"> </w:t>
      </w:r>
      <w:r w:rsidRPr="00A05FC2">
        <w:rPr>
          <w:rStyle w:val="FootnoteReference"/>
          <w:rFonts w:cstheme="minorHAnsi"/>
        </w:rPr>
        <w:footnoteReference w:id="39"/>
      </w:r>
    </w:p>
    <w:p w14:paraId="5719B36F" w14:textId="77777777" w:rsidR="00DB41AA" w:rsidRDefault="00DB41AA" w:rsidP="00DB41AA">
      <w:pPr>
        <w:ind w:left="720"/>
        <w:rPr>
          <w:rFonts w:cstheme="minorHAnsi"/>
        </w:rPr>
      </w:pPr>
      <w:r w:rsidRPr="00A05FC2">
        <w:rPr>
          <w:rFonts w:cstheme="minorHAnsi"/>
        </w:rPr>
        <w:t>CF</w:t>
      </w:r>
      <w:r w:rsidRPr="00A05FC2">
        <w:rPr>
          <w:rFonts w:cstheme="minorHAnsi"/>
        </w:rPr>
        <w:tab/>
      </w:r>
      <w:r w:rsidRPr="00A05FC2">
        <w:rPr>
          <w:rFonts w:cstheme="minorHAnsi"/>
        </w:rPr>
        <w:tab/>
        <w:t xml:space="preserve">= </w:t>
      </w:r>
      <w:r w:rsidRPr="00A05FC2">
        <w:rPr>
          <w:rFonts w:cstheme="minorHAnsi"/>
          <w:noProof/>
        </w:rPr>
        <w:t>Summer Peak Coincidence Factor for measure</w:t>
      </w:r>
      <w:r w:rsidRPr="00A05FC2">
        <w:rPr>
          <w:rFonts w:cstheme="minorHAnsi"/>
        </w:rPr>
        <w:tab/>
      </w:r>
      <w:r w:rsidRPr="00A05FC2">
        <w:rPr>
          <w:rFonts w:cstheme="minorHAnsi"/>
        </w:rPr>
        <w:tab/>
      </w:r>
    </w:p>
    <w:p w14:paraId="10057D3F" w14:textId="77777777" w:rsidR="00DB41AA" w:rsidRPr="00A05FC2" w:rsidRDefault="00DB41AA" w:rsidP="00DB41AA">
      <w:pPr>
        <w:ind w:left="1440" w:firstLine="720"/>
        <w:rPr>
          <w:rFonts w:cstheme="minorHAnsi"/>
        </w:rPr>
      </w:pPr>
      <w:r w:rsidRPr="00A05FC2">
        <w:rPr>
          <w:rFonts w:cstheme="minorHAnsi"/>
        </w:rPr>
        <w:t xml:space="preserve">= 0.37 </w:t>
      </w:r>
      <w:r w:rsidRPr="00F24B6B">
        <w:rPr>
          <w:rStyle w:val="FootnoteReference"/>
          <w:rFonts w:eastAsia="Calibri"/>
        </w:rPr>
        <w:footnoteReference w:id="40"/>
      </w:r>
    </w:p>
    <w:p w14:paraId="3DA29E26" w14:textId="77777777" w:rsidR="00DB41AA" w:rsidRPr="00A05FC2" w:rsidDel="006868A8" w:rsidRDefault="00DB41AA" w:rsidP="00DB41AA">
      <w:pPr>
        <w:widowControl/>
        <w:spacing w:after="200" w:line="276" w:lineRule="auto"/>
        <w:jc w:val="left"/>
        <w:rPr>
          <w:del w:id="1352" w:author="Samuel Dent" w:date="2015-09-24T08:26:00Z"/>
          <w:rFonts w:cstheme="minorHAnsi"/>
        </w:rPr>
      </w:pPr>
      <w:r w:rsidRPr="00A05FC2">
        <w:rPr>
          <w:rFonts w:cstheme="minorHAnsi"/>
        </w:rPr>
        <w:t>Summer coincident peak demand results for each capacity class are presented below:</w:t>
      </w:r>
    </w:p>
    <w:p w14:paraId="2299DD7D" w14:textId="77777777" w:rsidR="00DB41AA" w:rsidDel="006868A8" w:rsidRDefault="00DB41AA">
      <w:pPr>
        <w:keepNext/>
        <w:widowControl/>
        <w:spacing w:after="200" w:line="276" w:lineRule="auto"/>
        <w:jc w:val="left"/>
        <w:rPr>
          <w:del w:id="1353" w:author="Samuel Dent" w:date="2015-09-24T08:26:00Z"/>
          <w:rFonts w:cstheme="minorHAnsi"/>
        </w:rPr>
        <w:pPrChange w:id="1354" w:author="Samuel Dent" w:date="2015-09-24T08:26:00Z">
          <w:pPr>
            <w:keepNext/>
          </w:pPr>
        </w:pPrChange>
      </w:pPr>
    </w:p>
    <w:p w14:paraId="03D2DB68" w14:textId="77777777" w:rsidR="00DB41AA" w:rsidDel="006868A8" w:rsidRDefault="00DB41AA" w:rsidP="00DB41AA">
      <w:pPr>
        <w:keepNext/>
        <w:rPr>
          <w:del w:id="1355" w:author="Samuel Dent" w:date="2015-09-24T08:26:00Z"/>
          <w:rFonts w:cstheme="minorHAnsi"/>
        </w:rPr>
      </w:pPr>
      <w:del w:id="1356" w:author="Samuel Dent" w:date="2015-09-24T08:26:00Z">
        <w:r w:rsidRPr="00A05FC2" w:rsidDel="006868A8">
          <w:rPr>
            <w:rFonts w:cstheme="minorHAnsi"/>
          </w:rPr>
          <w:delText>Until 9/30/2012 (V 2.1):</w:delText>
        </w:r>
      </w:del>
    </w:p>
    <w:tbl>
      <w:tblPr>
        <w:tblW w:w="0" w:type="auto"/>
        <w:jc w:val="center"/>
        <w:tblLayout w:type="fixed"/>
        <w:tblCellMar>
          <w:left w:w="30" w:type="dxa"/>
          <w:right w:w="30" w:type="dxa"/>
        </w:tblCellMar>
        <w:tblLook w:val="0000" w:firstRow="0" w:lastRow="0" w:firstColumn="0" w:lastColumn="0" w:noHBand="0" w:noVBand="0"/>
      </w:tblPr>
      <w:tblGrid>
        <w:gridCol w:w="1466"/>
        <w:gridCol w:w="1704"/>
      </w:tblGrid>
      <w:tr w:rsidR="00DB41AA" w:rsidRPr="00017E27" w:rsidDel="006868A8" w14:paraId="030788EE" w14:textId="77777777" w:rsidTr="009C3E5A">
        <w:trPr>
          <w:trHeight w:val="262"/>
          <w:jc w:val="center"/>
          <w:del w:id="1357" w:author="Samuel Dent" w:date="2015-09-24T08:26:00Z"/>
        </w:trPr>
        <w:tc>
          <w:tcPr>
            <w:tcW w:w="1466" w:type="dxa"/>
            <w:tcBorders>
              <w:top w:val="single" w:sz="4" w:space="0" w:color="auto"/>
              <w:left w:val="single" w:sz="4" w:space="0" w:color="auto"/>
              <w:bottom w:val="single" w:sz="4" w:space="0" w:color="auto"/>
              <w:right w:val="single" w:sz="4" w:space="0" w:color="auto"/>
            </w:tcBorders>
            <w:shd w:val="solid" w:color="808080" w:fill="auto"/>
          </w:tcPr>
          <w:p w14:paraId="4B37D3D6" w14:textId="77777777" w:rsidR="00DB41AA" w:rsidDel="006868A8" w:rsidRDefault="00DB41AA">
            <w:pPr>
              <w:widowControl/>
              <w:autoSpaceDE w:val="0"/>
              <w:autoSpaceDN w:val="0"/>
              <w:adjustRightInd w:val="0"/>
              <w:jc w:val="left"/>
              <w:rPr>
                <w:del w:id="1358" w:author="Samuel Dent" w:date="2015-09-24T08:26:00Z"/>
                <w:rFonts w:ascii="Calibri" w:eastAsiaTheme="minorHAnsi" w:hAnsi="Calibri" w:cs="Calibri"/>
                <w:b/>
                <w:bCs/>
                <w:color w:val="FFFFFF"/>
                <w:szCs w:val="20"/>
              </w:rPr>
              <w:pPrChange w:id="1359" w:author="Samuel Dent" w:date="2015-09-24T08:26:00Z">
                <w:pPr>
                  <w:widowControl/>
                  <w:autoSpaceDE w:val="0"/>
                  <w:autoSpaceDN w:val="0"/>
                  <w:adjustRightInd w:val="0"/>
                  <w:jc w:val="center"/>
                </w:pPr>
              </w:pPrChange>
            </w:pPr>
            <w:del w:id="1360" w:author="Samuel Dent" w:date="2015-09-24T08:26:00Z">
              <w:r w:rsidRPr="008F033B" w:rsidDel="006868A8">
                <w:rPr>
                  <w:rFonts w:ascii="Calibri" w:eastAsiaTheme="minorHAnsi" w:hAnsi="Calibri"/>
                  <w:b/>
                  <w:color w:val="FFFFFF"/>
                </w:rPr>
                <w:delText>Capacity</w:delText>
              </w:r>
            </w:del>
          </w:p>
          <w:p w14:paraId="37C69548" w14:textId="77777777" w:rsidR="00DB41AA" w:rsidRPr="008F033B" w:rsidDel="006868A8" w:rsidRDefault="00DB41AA">
            <w:pPr>
              <w:widowControl/>
              <w:autoSpaceDE w:val="0"/>
              <w:autoSpaceDN w:val="0"/>
              <w:adjustRightInd w:val="0"/>
              <w:jc w:val="left"/>
              <w:rPr>
                <w:del w:id="1361" w:author="Samuel Dent" w:date="2015-09-24T08:26:00Z"/>
                <w:rFonts w:ascii="Calibri" w:eastAsiaTheme="minorHAnsi" w:hAnsi="Calibri"/>
                <w:b/>
                <w:color w:val="FFFFFF"/>
              </w:rPr>
              <w:pPrChange w:id="1362" w:author="Samuel Dent" w:date="2015-09-24T08:26:00Z">
                <w:pPr>
                  <w:widowControl/>
                  <w:autoSpaceDE w:val="0"/>
                  <w:autoSpaceDN w:val="0"/>
                  <w:adjustRightInd w:val="0"/>
                  <w:jc w:val="center"/>
                </w:pPr>
              </w:pPrChange>
            </w:pPr>
            <w:del w:id="1363" w:author="Samuel Dent" w:date="2015-09-24T08:26:00Z">
              <w:r w:rsidRPr="00017E27" w:rsidDel="006868A8">
                <w:rPr>
                  <w:rFonts w:ascii="Calibri" w:eastAsiaTheme="minorHAnsi" w:hAnsi="Calibri" w:cs="Calibri"/>
                  <w:b/>
                  <w:bCs/>
                  <w:color w:val="FFFFFF"/>
                  <w:szCs w:val="20"/>
                </w:rPr>
                <w:delText>(pints/day)</w:delText>
              </w:r>
              <w:r w:rsidRPr="008F033B" w:rsidDel="006868A8">
                <w:rPr>
                  <w:rFonts w:ascii="Calibri" w:eastAsiaTheme="minorHAnsi" w:hAnsi="Calibri"/>
                  <w:b/>
                  <w:color w:val="FFFFFF"/>
                </w:rPr>
                <w:delText xml:space="preserve"> Range</w:delText>
              </w:r>
            </w:del>
          </w:p>
        </w:tc>
        <w:tc>
          <w:tcPr>
            <w:tcW w:w="1704" w:type="dxa"/>
            <w:tcBorders>
              <w:top w:val="single" w:sz="4" w:space="0" w:color="auto"/>
              <w:left w:val="single" w:sz="4" w:space="0" w:color="auto"/>
              <w:bottom w:val="single" w:sz="4" w:space="0" w:color="auto"/>
              <w:right w:val="single" w:sz="4" w:space="0" w:color="auto"/>
            </w:tcBorders>
            <w:shd w:val="solid" w:color="808080" w:fill="auto"/>
          </w:tcPr>
          <w:p w14:paraId="5859AB25" w14:textId="77777777" w:rsidR="00DB41AA" w:rsidRPr="008F033B" w:rsidDel="006868A8" w:rsidRDefault="00DB41AA">
            <w:pPr>
              <w:widowControl/>
              <w:autoSpaceDE w:val="0"/>
              <w:autoSpaceDN w:val="0"/>
              <w:adjustRightInd w:val="0"/>
              <w:jc w:val="left"/>
              <w:rPr>
                <w:del w:id="1364" w:author="Samuel Dent" w:date="2015-09-24T08:26:00Z"/>
                <w:rFonts w:ascii="Calibri" w:eastAsiaTheme="minorHAnsi" w:hAnsi="Calibri"/>
                <w:b/>
                <w:color w:val="FFFFFF"/>
              </w:rPr>
              <w:pPrChange w:id="1365" w:author="Samuel Dent" w:date="2015-09-24T08:26:00Z">
                <w:pPr>
                  <w:widowControl/>
                  <w:autoSpaceDE w:val="0"/>
                  <w:autoSpaceDN w:val="0"/>
                  <w:adjustRightInd w:val="0"/>
                  <w:jc w:val="center"/>
                </w:pPr>
              </w:pPrChange>
            </w:pPr>
            <w:del w:id="1366" w:author="Samuel Dent" w:date="2015-09-24T08:26:00Z">
              <w:r w:rsidRPr="000B7BB6" w:rsidDel="006868A8">
                <w:rPr>
                  <w:rFonts w:cstheme="minorHAnsi"/>
                  <w:b/>
                  <w:color w:val="FFFFFF" w:themeColor="background1"/>
                </w:rPr>
                <w:delText>Annual Summer peak kW Savings</w:delText>
              </w:r>
            </w:del>
          </w:p>
        </w:tc>
      </w:tr>
      <w:tr w:rsidR="00DB41AA" w:rsidRPr="00017E27" w:rsidDel="006868A8" w14:paraId="787E9494" w14:textId="77777777" w:rsidTr="009C3E5A">
        <w:trPr>
          <w:trHeight w:val="262"/>
          <w:jc w:val="center"/>
          <w:del w:id="1367" w:author="Samuel Dent" w:date="2015-09-24T08:26:00Z"/>
        </w:trPr>
        <w:tc>
          <w:tcPr>
            <w:tcW w:w="1466" w:type="dxa"/>
            <w:tcBorders>
              <w:top w:val="single" w:sz="4" w:space="0" w:color="auto"/>
              <w:left w:val="single" w:sz="4" w:space="0" w:color="auto"/>
              <w:bottom w:val="single" w:sz="4" w:space="0" w:color="auto"/>
              <w:right w:val="single" w:sz="4" w:space="0" w:color="auto"/>
            </w:tcBorders>
          </w:tcPr>
          <w:p w14:paraId="531CC7CF" w14:textId="77777777" w:rsidR="00DB41AA" w:rsidRPr="008F033B" w:rsidDel="006868A8" w:rsidRDefault="00DB41AA">
            <w:pPr>
              <w:widowControl/>
              <w:autoSpaceDE w:val="0"/>
              <w:autoSpaceDN w:val="0"/>
              <w:adjustRightInd w:val="0"/>
              <w:jc w:val="left"/>
              <w:rPr>
                <w:del w:id="1368" w:author="Samuel Dent" w:date="2015-09-24T08:26:00Z"/>
                <w:rFonts w:ascii="Calibri" w:eastAsiaTheme="minorHAnsi" w:hAnsi="Calibri"/>
                <w:color w:val="000000"/>
              </w:rPr>
              <w:pPrChange w:id="1369" w:author="Samuel Dent" w:date="2015-09-24T08:26:00Z">
                <w:pPr>
                  <w:widowControl/>
                  <w:autoSpaceDE w:val="0"/>
                  <w:autoSpaceDN w:val="0"/>
                  <w:adjustRightInd w:val="0"/>
                  <w:jc w:val="center"/>
                </w:pPr>
              </w:pPrChange>
            </w:pPr>
            <w:del w:id="1370" w:author="Samuel Dent" w:date="2015-09-24T08:26:00Z">
              <w:r w:rsidRPr="008F033B" w:rsidDel="006868A8">
                <w:rPr>
                  <w:rFonts w:ascii="Calibri" w:eastAsiaTheme="minorHAnsi" w:hAnsi="Calibri"/>
                  <w:color w:val="000000"/>
                </w:rPr>
                <w:delText>≤25</w:delText>
              </w:r>
            </w:del>
          </w:p>
        </w:tc>
        <w:tc>
          <w:tcPr>
            <w:tcW w:w="1704" w:type="dxa"/>
            <w:tcBorders>
              <w:top w:val="single" w:sz="4" w:space="0" w:color="auto"/>
              <w:left w:val="single" w:sz="4" w:space="0" w:color="auto"/>
              <w:bottom w:val="single" w:sz="4" w:space="0" w:color="auto"/>
              <w:right w:val="single" w:sz="4" w:space="0" w:color="auto"/>
            </w:tcBorders>
          </w:tcPr>
          <w:p w14:paraId="122A36A2" w14:textId="77777777" w:rsidR="00DB41AA" w:rsidRPr="008F033B" w:rsidDel="006868A8" w:rsidRDefault="00DB41AA">
            <w:pPr>
              <w:widowControl/>
              <w:autoSpaceDE w:val="0"/>
              <w:autoSpaceDN w:val="0"/>
              <w:adjustRightInd w:val="0"/>
              <w:jc w:val="left"/>
              <w:rPr>
                <w:del w:id="1371" w:author="Samuel Dent" w:date="2015-09-24T08:26:00Z"/>
                <w:rFonts w:ascii="Calibri" w:eastAsiaTheme="minorHAnsi" w:hAnsi="Calibri"/>
                <w:color w:val="000000"/>
              </w:rPr>
              <w:pPrChange w:id="1372" w:author="Samuel Dent" w:date="2015-09-24T08:26:00Z">
                <w:pPr>
                  <w:widowControl/>
                  <w:autoSpaceDE w:val="0"/>
                  <w:autoSpaceDN w:val="0"/>
                  <w:adjustRightInd w:val="0"/>
                  <w:jc w:val="center"/>
                </w:pPr>
              </w:pPrChange>
            </w:pPr>
            <w:del w:id="1373" w:author="Samuel Dent" w:date="2015-09-24T08:26:00Z">
              <w:r w:rsidRPr="008F033B" w:rsidDel="006868A8">
                <w:rPr>
                  <w:rFonts w:ascii="Calibri" w:eastAsiaTheme="minorHAnsi" w:hAnsi="Calibri"/>
                  <w:color w:val="000000"/>
                </w:rPr>
                <w:delText>0.</w:delText>
              </w:r>
              <w:r w:rsidRPr="00017E27" w:rsidDel="006868A8">
                <w:rPr>
                  <w:rFonts w:ascii="Calibri" w:eastAsiaTheme="minorHAnsi" w:hAnsi="Calibri" w:cs="Calibri"/>
                  <w:color w:val="000000"/>
                  <w:szCs w:val="20"/>
                </w:rPr>
                <w:delText>024</w:delText>
              </w:r>
            </w:del>
          </w:p>
        </w:tc>
      </w:tr>
      <w:tr w:rsidR="00DB41AA" w:rsidRPr="00017E27" w:rsidDel="006868A8" w14:paraId="6FFC2B1A" w14:textId="77777777" w:rsidTr="009C3E5A">
        <w:trPr>
          <w:trHeight w:val="262"/>
          <w:jc w:val="center"/>
          <w:del w:id="1374" w:author="Samuel Dent" w:date="2015-09-24T08:26:00Z"/>
        </w:trPr>
        <w:tc>
          <w:tcPr>
            <w:tcW w:w="1466" w:type="dxa"/>
            <w:tcBorders>
              <w:top w:val="single" w:sz="4" w:space="0" w:color="auto"/>
              <w:left w:val="single" w:sz="4" w:space="0" w:color="auto"/>
              <w:bottom w:val="single" w:sz="4" w:space="0" w:color="auto"/>
              <w:right w:val="single" w:sz="4" w:space="0" w:color="auto"/>
            </w:tcBorders>
          </w:tcPr>
          <w:p w14:paraId="2B16E6A8" w14:textId="77777777" w:rsidR="00DB41AA" w:rsidRPr="008F033B" w:rsidDel="006868A8" w:rsidRDefault="00DB41AA">
            <w:pPr>
              <w:widowControl/>
              <w:autoSpaceDE w:val="0"/>
              <w:autoSpaceDN w:val="0"/>
              <w:adjustRightInd w:val="0"/>
              <w:jc w:val="left"/>
              <w:rPr>
                <w:del w:id="1375" w:author="Samuel Dent" w:date="2015-09-24T08:26:00Z"/>
                <w:rFonts w:ascii="Calibri" w:eastAsiaTheme="minorHAnsi" w:hAnsi="Calibri"/>
                <w:color w:val="000000"/>
              </w:rPr>
              <w:pPrChange w:id="1376" w:author="Samuel Dent" w:date="2015-09-24T08:26:00Z">
                <w:pPr>
                  <w:widowControl/>
                  <w:autoSpaceDE w:val="0"/>
                  <w:autoSpaceDN w:val="0"/>
                  <w:adjustRightInd w:val="0"/>
                  <w:jc w:val="center"/>
                </w:pPr>
              </w:pPrChange>
            </w:pPr>
            <w:del w:id="1377" w:author="Samuel Dent" w:date="2015-09-24T08:26:00Z">
              <w:r w:rsidRPr="008F033B" w:rsidDel="006868A8">
                <w:rPr>
                  <w:rFonts w:ascii="Calibri" w:eastAsiaTheme="minorHAnsi" w:hAnsi="Calibri"/>
                  <w:color w:val="000000"/>
                </w:rPr>
                <w:delText>&gt; 25 to ≤35</w:delText>
              </w:r>
            </w:del>
          </w:p>
        </w:tc>
        <w:tc>
          <w:tcPr>
            <w:tcW w:w="1704" w:type="dxa"/>
            <w:tcBorders>
              <w:top w:val="single" w:sz="4" w:space="0" w:color="auto"/>
              <w:left w:val="single" w:sz="4" w:space="0" w:color="auto"/>
              <w:bottom w:val="single" w:sz="4" w:space="0" w:color="auto"/>
              <w:right w:val="single" w:sz="4" w:space="0" w:color="auto"/>
            </w:tcBorders>
          </w:tcPr>
          <w:p w14:paraId="289B7C4C" w14:textId="77777777" w:rsidR="00DB41AA" w:rsidRPr="008F033B" w:rsidDel="006868A8" w:rsidRDefault="00DB41AA">
            <w:pPr>
              <w:widowControl/>
              <w:autoSpaceDE w:val="0"/>
              <w:autoSpaceDN w:val="0"/>
              <w:adjustRightInd w:val="0"/>
              <w:jc w:val="left"/>
              <w:rPr>
                <w:del w:id="1378" w:author="Samuel Dent" w:date="2015-09-24T08:26:00Z"/>
                <w:rFonts w:ascii="Calibri" w:eastAsiaTheme="minorHAnsi" w:hAnsi="Calibri"/>
                <w:color w:val="000000"/>
              </w:rPr>
              <w:pPrChange w:id="1379" w:author="Samuel Dent" w:date="2015-09-24T08:26:00Z">
                <w:pPr>
                  <w:widowControl/>
                  <w:autoSpaceDE w:val="0"/>
                  <w:autoSpaceDN w:val="0"/>
                  <w:adjustRightInd w:val="0"/>
                  <w:jc w:val="center"/>
                </w:pPr>
              </w:pPrChange>
            </w:pPr>
            <w:del w:id="1380" w:author="Samuel Dent" w:date="2015-09-24T08:26:00Z">
              <w:r w:rsidRPr="008F033B" w:rsidDel="006868A8">
                <w:rPr>
                  <w:rFonts w:ascii="Calibri" w:eastAsiaTheme="minorHAnsi" w:hAnsi="Calibri"/>
                  <w:color w:val="000000"/>
                </w:rPr>
                <w:delText>0.</w:delText>
              </w:r>
              <w:r w:rsidRPr="00017E27" w:rsidDel="006868A8">
                <w:rPr>
                  <w:rFonts w:ascii="Calibri" w:eastAsiaTheme="minorHAnsi" w:hAnsi="Calibri" w:cs="Calibri"/>
                  <w:color w:val="000000"/>
                  <w:szCs w:val="20"/>
                </w:rPr>
                <w:delText>026</w:delText>
              </w:r>
            </w:del>
          </w:p>
        </w:tc>
      </w:tr>
      <w:tr w:rsidR="00DB41AA" w:rsidRPr="00017E27" w:rsidDel="006868A8" w14:paraId="558D8098" w14:textId="77777777" w:rsidTr="009C3E5A">
        <w:trPr>
          <w:trHeight w:val="262"/>
          <w:jc w:val="center"/>
          <w:del w:id="1381" w:author="Samuel Dent" w:date="2015-09-24T08:26:00Z"/>
        </w:trPr>
        <w:tc>
          <w:tcPr>
            <w:tcW w:w="1466" w:type="dxa"/>
            <w:tcBorders>
              <w:top w:val="single" w:sz="4" w:space="0" w:color="auto"/>
              <w:left w:val="single" w:sz="4" w:space="0" w:color="auto"/>
              <w:bottom w:val="single" w:sz="4" w:space="0" w:color="auto"/>
              <w:right w:val="single" w:sz="4" w:space="0" w:color="auto"/>
            </w:tcBorders>
          </w:tcPr>
          <w:p w14:paraId="380E66D4" w14:textId="77777777" w:rsidR="00DB41AA" w:rsidRPr="008F033B" w:rsidDel="006868A8" w:rsidRDefault="00DB41AA">
            <w:pPr>
              <w:widowControl/>
              <w:autoSpaceDE w:val="0"/>
              <w:autoSpaceDN w:val="0"/>
              <w:adjustRightInd w:val="0"/>
              <w:jc w:val="left"/>
              <w:rPr>
                <w:del w:id="1382" w:author="Samuel Dent" w:date="2015-09-24T08:26:00Z"/>
                <w:rFonts w:ascii="Calibri" w:eastAsiaTheme="minorHAnsi" w:hAnsi="Calibri"/>
                <w:color w:val="000000"/>
              </w:rPr>
              <w:pPrChange w:id="1383" w:author="Samuel Dent" w:date="2015-09-24T08:26:00Z">
                <w:pPr>
                  <w:widowControl/>
                  <w:autoSpaceDE w:val="0"/>
                  <w:autoSpaceDN w:val="0"/>
                  <w:adjustRightInd w:val="0"/>
                  <w:jc w:val="center"/>
                </w:pPr>
              </w:pPrChange>
            </w:pPr>
            <w:del w:id="1384" w:author="Samuel Dent" w:date="2015-09-24T08:26:00Z">
              <w:r w:rsidRPr="008F033B" w:rsidDel="006868A8">
                <w:rPr>
                  <w:rFonts w:ascii="Calibri" w:eastAsiaTheme="minorHAnsi" w:hAnsi="Calibri"/>
                  <w:color w:val="000000"/>
                </w:rPr>
                <w:delText>&gt; 35 to ≤45</w:delText>
              </w:r>
            </w:del>
          </w:p>
        </w:tc>
        <w:tc>
          <w:tcPr>
            <w:tcW w:w="1704" w:type="dxa"/>
            <w:tcBorders>
              <w:top w:val="single" w:sz="4" w:space="0" w:color="auto"/>
              <w:left w:val="single" w:sz="4" w:space="0" w:color="auto"/>
              <w:bottom w:val="single" w:sz="4" w:space="0" w:color="auto"/>
              <w:right w:val="single" w:sz="4" w:space="0" w:color="auto"/>
            </w:tcBorders>
          </w:tcPr>
          <w:p w14:paraId="1B8B9987" w14:textId="77777777" w:rsidR="00DB41AA" w:rsidRPr="008F033B" w:rsidDel="006868A8" w:rsidRDefault="00DB41AA">
            <w:pPr>
              <w:widowControl/>
              <w:autoSpaceDE w:val="0"/>
              <w:autoSpaceDN w:val="0"/>
              <w:adjustRightInd w:val="0"/>
              <w:jc w:val="left"/>
              <w:rPr>
                <w:del w:id="1385" w:author="Samuel Dent" w:date="2015-09-24T08:26:00Z"/>
                <w:rFonts w:ascii="Calibri" w:eastAsiaTheme="minorHAnsi" w:hAnsi="Calibri"/>
                <w:color w:val="000000"/>
              </w:rPr>
              <w:pPrChange w:id="1386" w:author="Samuel Dent" w:date="2015-09-24T08:26:00Z">
                <w:pPr>
                  <w:widowControl/>
                  <w:autoSpaceDE w:val="0"/>
                  <w:autoSpaceDN w:val="0"/>
                  <w:adjustRightInd w:val="0"/>
                  <w:jc w:val="center"/>
                </w:pPr>
              </w:pPrChange>
            </w:pPr>
            <w:del w:id="1387" w:author="Samuel Dent" w:date="2015-09-24T08:26:00Z">
              <w:r w:rsidRPr="008F033B" w:rsidDel="006868A8">
                <w:rPr>
                  <w:rFonts w:ascii="Calibri" w:eastAsiaTheme="minorHAnsi" w:hAnsi="Calibri"/>
                  <w:color w:val="000000"/>
                </w:rPr>
                <w:delText>0.</w:delText>
              </w:r>
              <w:r w:rsidRPr="00017E27" w:rsidDel="006868A8">
                <w:rPr>
                  <w:rFonts w:ascii="Calibri" w:eastAsiaTheme="minorHAnsi" w:hAnsi="Calibri" w:cs="Calibri"/>
                  <w:color w:val="000000"/>
                  <w:szCs w:val="20"/>
                </w:rPr>
                <w:delText>030</w:delText>
              </w:r>
            </w:del>
          </w:p>
        </w:tc>
      </w:tr>
      <w:tr w:rsidR="00DB41AA" w:rsidRPr="00017E27" w:rsidDel="006868A8" w14:paraId="32AF7D4B" w14:textId="77777777" w:rsidTr="009C3E5A">
        <w:trPr>
          <w:trHeight w:val="262"/>
          <w:jc w:val="center"/>
          <w:del w:id="1388" w:author="Samuel Dent" w:date="2015-09-24T08:26:00Z"/>
        </w:trPr>
        <w:tc>
          <w:tcPr>
            <w:tcW w:w="1466" w:type="dxa"/>
            <w:tcBorders>
              <w:top w:val="single" w:sz="4" w:space="0" w:color="auto"/>
              <w:left w:val="single" w:sz="4" w:space="0" w:color="auto"/>
              <w:bottom w:val="single" w:sz="4" w:space="0" w:color="auto"/>
              <w:right w:val="single" w:sz="4" w:space="0" w:color="auto"/>
            </w:tcBorders>
          </w:tcPr>
          <w:p w14:paraId="308B3C09" w14:textId="77777777" w:rsidR="00DB41AA" w:rsidRPr="008F033B" w:rsidDel="006868A8" w:rsidRDefault="00DB41AA">
            <w:pPr>
              <w:widowControl/>
              <w:autoSpaceDE w:val="0"/>
              <w:autoSpaceDN w:val="0"/>
              <w:adjustRightInd w:val="0"/>
              <w:jc w:val="left"/>
              <w:rPr>
                <w:del w:id="1389" w:author="Samuel Dent" w:date="2015-09-24T08:26:00Z"/>
                <w:rFonts w:ascii="Calibri" w:eastAsiaTheme="minorHAnsi" w:hAnsi="Calibri"/>
                <w:color w:val="000000"/>
              </w:rPr>
              <w:pPrChange w:id="1390" w:author="Samuel Dent" w:date="2015-09-24T08:26:00Z">
                <w:pPr>
                  <w:widowControl/>
                  <w:autoSpaceDE w:val="0"/>
                  <w:autoSpaceDN w:val="0"/>
                  <w:adjustRightInd w:val="0"/>
                  <w:jc w:val="center"/>
                </w:pPr>
              </w:pPrChange>
            </w:pPr>
            <w:del w:id="1391" w:author="Samuel Dent" w:date="2015-09-24T08:26:00Z">
              <w:r w:rsidRPr="008F033B" w:rsidDel="006868A8">
                <w:rPr>
                  <w:rFonts w:ascii="Calibri" w:eastAsiaTheme="minorHAnsi" w:hAnsi="Calibri"/>
                  <w:color w:val="000000"/>
                </w:rPr>
                <w:delText>&gt; 45 to ≤ 54</w:delText>
              </w:r>
            </w:del>
          </w:p>
        </w:tc>
        <w:tc>
          <w:tcPr>
            <w:tcW w:w="1704" w:type="dxa"/>
            <w:tcBorders>
              <w:top w:val="single" w:sz="4" w:space="0" w:color="auto"/>
              <w:left w:val="single" w:sz="4" w:space="0" w:color="auto"/>
              <w:bottom w:val="single" w:sz="4" w:space="0" w:color="auto"/>
              <w:right w:val="single" w:sz="4" w:space="0" w:color="auto"/>
            </w:tcBorders>
          </w:tcPr>
          <w:p w14:paraId="688ADF90" w14:textId="77777777" w:rsidR="00DB41AA" w:rsidRPr="008F033B" w:rsidDel="006868A8" w:rsidRDefault="00DB41AA">
            <w:pPr>
              <w:widowControl/>
              <w:autoSpaceDE w:val="0"/>
              <w:autoSpaceDN w:val="0"/>
              <w:adjustRightInd w:val="0"/>
              <w:jc w:val="left"/>
              <w:rPr>
                <w:del w:id="1392" w:author="Samuel Dent" w:date="2015-09-24T08:26:00Z"/>
                <w:rFonts w:ascii="Calibri" w:eastAsiaTheme="minorHAnsi" w:hAnsi="Calibri"/>
                <w:color w:val="000000"/>
              </w:rPr>
              <w:pPrChange w:id="1393" w:author="Samuel Dent" w:date="2015-09-24T08:26:00Z">
                <w:pPr>
                  <w:widowControl/>
                  <w:autoSpaceDE w:val="0"/>
                  <w:autoSpaceDN w:val="0"/>
                  <w:adjustRightInd w:val="0"/>
                  <w:jc w:val="center"/>
                </w:pPr>
              </w:pPrChange>
            </w:pPr>
            <w:del w:id="1394" w:author="Samuel Dent" w:date="2015-09-24T08:26:00Z">
              <w:r w:rsidRPr="008F033B" w:rsidDel="006868A8">
                <w:rPr>
                  <w:rFonts w:ascii="Calibri" w:eastAsiaTheme="minorHAnsi" w:hAnsi="Calibri"/>
                  <w:color w:val="000000"/>
                </w:rPr>
                <w:delText>0.</w:delText>
              </w:r>
              <w:r w:rsidRPr="00017E27" w:rsidDel="006868A8">
                <w:rPr>
                  <w:rFonts w:ascii="Calibri" w:eastAsiaTheme="minorHAnsi" w:hAnsi="Calibri" w:cs="Calibri"/>
                  <w:color w:val="000000"/>
                  <w:szCs w:val="20"/>
                </w:rPr>
                <w:delText>053</w:delText>
              </w:r>
            </w:del>
          </w:p>
        </w:tc>
      </w:tr>
      <w:tr w:rsidR="00DB41AA" w:rsidRPr="00017E27" w:rsidDel="006868A8" w14:paraId="1170AA37" w14:textId="77777777" w:rsidTr="009C3E5A">
        <w:trPr>
          <w:trHeight w:val="262"/>
          <w:jc w:val="center"/>
          <w:del w:id="1395" w:author="Samuel Dent" w:date="2015-09-24T08:26:00Z"/>
        </w:trPr>
        <w:tc>
          <w:tcPr>
            <w:tcW w:w="1466" w:type="dxa"/>
            <w:tcBorders>
              <w:top w:val="single" w:sz="4" w:space="0" w:color="auto"/>
              <w:left w:val="single" w:sz="4" w:space="0" w:color="auto"/>
              <w:bottom w:val="single" w:sz="4" w:space="0" w:color="auto"/>
              <w:right w:val="single" w:sz="4" w:space="0" w:color="auto"/>
            </w:tcBorders>
          </w:tcPr>
          <w:p w14:paraId="116661E4" w14:textId="77777777" w:rsidR="00DB41AA" w:rsidRPr="008F033B" w:rsidDel="006868A8" w:rsidRDefault="00DB41AA">
            <w:pPr>
              <w:widowControl/>
              <w:autoSpaceDE w:val="0"/>
              <w:autoSpaceDN w:val="0"/>
              <w:adjustRightInd w:val="0"/>
              <w:jc w:val="left"/>
              <w:rPr>
                <w:del w:id="1396" w:author="Samuel Dent" w:date="2015-09-24T08:26:00Z"/>
                <w:rFonts w:ascii="Calibri" w:eastAsiaTheme="minorHAnsi" w:hAnsi="Calibri"/>
                <w:color w:val="000000"/>
              </w:rPr>
              <w:pPrChange w:id="1397" w:author="Samuel Dent" w:date="2015-09-24T08:26:00Z">
                <w:pPr>
                  <w:widowControl/>
                  <w:autoSpaceDE w:val="0"/>
                  <w:autoSpaceDN w:val="0"/>
                  <w:adjustRightInd w:val="0"/>
                  <w:jc w:val="center"/>
                </w:pPr>
              </w:pPrChange>
            </w:pPr>
            <w:del w:id="1398" w:author="Samuel Dent" w:date="2015-09-24T08:26:00Z">
              <w:r w:rsidRPr="008F033B" w:rsidDel="006868A8">
                <w:rPr>
                  <w:rFonts w:ascii="Calibri" w:eastAsiaTheme="minorHAnsi" w:hAnsi="Calibri"/>
                  <w:color w:val="000000"/>
                </w:rPr>
                <w:delText>&gt; 54 to ≤ 75</w:delText>
              </w:r>
            </w:del>
          </w:p>
        </w:tc>
        <w:tc>
          <w:tcPr>
            <w:tcW w:w="1704" w:type="dxa"/>
            <w:tcBorders>
              <w:top w:val="single" w:sz="4" w:space="0" w:color="auto"/>
              <w:left w:val="single" w:sz="4" w:space="0" w:color="auto"/>
              <w:bottom w:val="single" w:sz="4" w:space="0" w:color="auto"/>
              <w:right w:val="single" w:sz="4" w:space="0" w:color="auto"/>
            </w:tcBorders>
          </w:tcPr>
          <w:p w14:paraId="1FC631C9" w14:textId="77777777" w:rsidR="00DB41AA" w:rsidRPr="008F033B" w:rsidDel="006868A8" w:rsidRDefault="00DB41AA">
            <w:pPr>
              <w:widowControl/>
              <w:autoSpaceDE w:val="0"/>
              <w:autoSpaceDN w:val="0"/>
              <w:adjustRightInd w:val="0"/>
              <w:jc w:val="left"/>
              <w:rPr>
                <w:del w:id="1399" w:author="Samuel Dent" w:date="2015-09-24T08:26:00Z"/>
                <w:rFonts w:ascii="Calibri" w:eastAsiaTheme="minorHAnsi" w:hAnsi="Calibri"/>
                <w:color w:val="000000"/>
              </w:rPr>
              <w:pPrChange w:id="1400" w:author="Samuel Dent" w:date="2015-09-24T08:26:00Z">
                <w:pPr>
                  <w:widowControl/>
                  <w:autoSpaceDE w:val="0"/>
                  <w:autoSpaceDN w:val="0"/>
                  <w:adjustRightInd w:val="0"/>
                  <w:jc w:val="center"/>
                </w:pPr>
              </w:pPrChange>
            </w:pPr>
            <w:del w:id="1401" w:author="Samuel Dent" w:date="2015-09-24T08:26:00Z">
              <w:r w:rsidRPr="008F033B" w:rsidDel="006868A8">
                <w:rPr>
                  <w:rFonts w:ascii="Calibri" w:eastAsiaTheme="minorHAnsi" w:hAnsi="Calibri"/>
                  <w:color w:val="000000"/>
                </w:rPr>
                <w:delText>0.</w:delText>
              </w:r>
              <w:r w:rsidRPr="00017E27" w:rsidDel="006868A8">
                <w:rPr>
                  <w:rFonts w:ascii="Calibri" w:eastAsiaTheme="minorHAnsi" w:hAnsi="Calibri" w:cs="Calibri"/>
                  <w:color w:val="000000"/>
                  <w:szCs w:val="20"/>
                </w:rPr>
                <w:delText>053</w:delText>
              </w:r>
            </w:del>
          </w:p>
        </w:tc>
      </w:tr>
      <w:tr w:rsidR="00DB41AA" w:rsidRPr="00017E27" w:rsidDel="006868A8" w14:paraId="6B495E13" w14:textId="77777777" w:rsidTr="009C3E5A">
        <w:trPr>
          <w:trHeight w:val="262"/>
          <w:jc w:val="center"/>
          <w:del w:id="1402" w:author="Samuel Dent" w:date="2015-09-24T08:26:00Z"/>
        </w:trPr>
        <w:tc>
          <w:tcPr>
            <w:tcW w:w="1466" w:type="dxa"/>
            <w:tcBorders>
              <w:top w:val="single" w:sz="4" w:space="0" w:color="auto"/>
              <w:left w:val="single" w:sz="4" w:space="0" w:color="auto"/>
              <w:bottom w:val="single" w:sz="4" w:space="0" w:color="auto"/>
              <w:right w:val="single" w:sz="4" w:space="0" w:color="auto"/>
            </w:tcBorders>
          </w:tcPr>
          <w:p w14:paraId="2A3EAA51" w14:textId="77777777" w:rsidR="00DB41AA" w:rsidRPr="008F033B" w:rsidDel="006868A8" w:rsidRDefault="00DB41AA">
            <w:pPr>
              <w:widowControl/>
              <w:autoSpaceDE w:val="0"/>
              <w:autoSpaceDN w:val="0"/>
              <w:adjustRightInd w:val="0"/>
              <w:jc w:val="left"/>
              <w:rPr>
                <w:del w:id="1403" w:author="Samuel Dent" w:date="2015-09-24T08:26:00Z"/>
                <w:rFonts w:ascii="Calibri" w:eastAsiaTheme="minorHAnsi" w:hAnsi="Calibri"/>
                <w:color w:val="000000"/>
              </w:rPr>
              <w:pPrChange w:id="1404" w:author="Samuel Dent" w:date="2015-09-24T08:26:00Z">
                <w:pPr>
                  <w:widowControl/>
                  <w:autoSpaceDE w:val="0"/>
                  <w:autoSpaceDN w:val="0"/>
                  <w:adjustRightInd w:val="0"/>
                  <w:jc w:val="center"/>
                </w:pPr>
              </w:pPrChange>
            </w:pPr>
            <w:del w:id="1405" w:author="Samuel Dent" w:date="2015-09-24T08:26:00Z">
              <w:r w:rsidRPr="008F033B" w:rsidDel="006868A8">
                <w:rPr>
                  <w:rFonts w:ascii="Calibri" w:eastAsiaTheme="minorHAnsi" w:hAnsi="Calibri"/>
                  <w:color w:val="000000"/>
                </w:rPr>
                <w:delText>&gt; 75 to ≤ 185</w:delText>
              </w:r>
            </w:del>
          </w:p>
        </w:tc>
        <w:tc>
          <w:tcPr>
            <w:tcW w:w="1704" w:type="dxa"/>
            <w:tcBorders>
              <w:top w:val="single" w:sz="4" w:space="0" w:color="auto"/>
              <w:left w:val="single" w:sz="4" w:space="0" w:color="auto"/>
              <w:bottom w:val="single" w:sz="4" w:space="0" w:color="auto"/>
              <w:right w:val="single" w:sz="4" w:space="0" w:color="auto"/>
            </w:tcBorders>
          </w:tcPr>
          <w:p w14:paraId="4118B0F4" w14:textId="77777777" w:rsidR="00DB41AA" w:rsidRPr="008F033B" w:rsidDel="006868A8" w:rsidRDefault="00DB41AA">
            <w:pPr>
              <w:widowControl/>
              <w:autoSpaceDE w:val="0"/>
              <w:autoSpaceDN w:val="0"/>
              <w:adjustRightInd w:val="0"/>
              <w:jc w:val="left"/>
              <w:rPr>
                <w:del w:id="1406" w:author="Samuel Dent" w:date="2015-09-24T08:26:00Z"/>
                <w:rFonts w:ascii="Calibri" w:eastAsiaTheme="minorHAnsi" w:hAnsi="Calibri"/>
                <w:color w:val="000000"/>
              </w:rPr>
              <w:pPrChange w:id="1407" w:author="Samuel Dent" w:date="2015-09-24T08:26:00Z">
                <w:pPr>
                  <w:widowControl/>
                  <w:autoSpaceDE w:val="0"/>
                  <w:autoSpaceDN w:val="0"/>
                  <w:adjustRightInd w:val="0"/>
                  <w:jc w:val="center"/>
                </w:pPr>
              </w:pPrChange>
            </w:pPr>
            <w:del w:id="1408" w:author="Samuel Dent" w:date="2015-09-24T08:26:00Z">
              <w:r w:rsidRPr="008F033B" w:rsidDel="006868A8">
                <w:rPr>
                  <w:rFonts w:ascii="Calibri" w:eastAsiaTheme="minorHAnsi" w:hAnsi="Calibri"/>
                  <w:color w:val="000000"/>
                </w:rPr>
                <w:delText>0.</w:delText>
              </w:r>
              <w:r w:rsidRPr="00017E27" w:rsidDel="006868A8">
                <w:rPr>
                  <w:rFonts w:ascii="Calibri" w:eastAsiaTheme="minorHAnsi" w:hAnsi="Calibri" w:cs="Calibri"/>
                  <w:color w:val="000000"/>
                  <w:szCs w:val="20"/>
                </w:rPr>
                <w:delText>042</w:delText>
              </w:r>
            </w:del>
          </w:p>
        </w:tc>
      </w:tr>
      <w:tr w:rsidR="00DB41AA" w:rsidRPr="00017E27" w:rsidDel="006868A8" w14:paraId="3301E18D" w14:textId="77777777" w:rsidTr="009C3E5A">
        <w:trPr>
          <w:trHeight w:val="262"/>
          <w:jc w:val="center"/>
          <w:del w:id="1409" w:author="Samuel Dent" w:date="2015-09-24T08:26:00Z"/>
        </w:trPr>
        <w:tc>
          <w:tcPr>
            <w:tcW w:w="1466" w:type="dxa"/>
            <w:tcBorders>
              <w:top w:val="single" w:sz="4" w:space="0" w:color="auto"/>
              <w:left w:val="single" w:sz="4" w:space="0" w:color="auto"/>
              <w:bottom w:val="single" w:sz="4" w:space="0" w:color="auto"/>
              <w:right w:val="single" w:sz="4" w:space="0" w:color="auto"/>
            </w:tcBorders>
          </w:tcPr>
          <w:p w14:paraId="78AAEC25" w14:textId="77777777" w:rsidR="00DB41AA" w:rsidRPr="00017E27" w:rsidDel="006868A8" w:rsidRDefault="00DB41AA">
            <w:pPr>
              <w:widowControl/>
              <w:autoSpaceDE w:val="0"/>
              <w:autoSpaceDN w:val="0"/>
              <w:adjustRightInd w:val="0"/>
              <w:jc w:val="left"/>
              <w:rPr>
                <w:del w:id="1410" w:author="Samuel Dent" w:date="2015-09-24T08:26:00Z"/>
                <w:rFonts w:ascii="Calibri" w:eastAsiaTheme="minorHAnsi" w:hAnsi="Calibri" w:cs="Calibri"/>
                <w:color w:val="000000"/>
                <w:szCs w:val="20"/>
              </w:rPr>
              <w:pPrChange w:id="1411" w:author="Samuel Dent" w:date="2015-09-24T08:26:00Z">
                <w:pPr>
                  <w:widowControl/>
                  <w:autoSpaceDE w:val="0"/>
                  <w:autoSpaceDN w:val="0"/>
                  <w:adjustRightInd w:val="0"/>
                  <w:jc w:val="center"/>
                </w:pPr>
              </w:pPrChange>
            </w:pPr>
            <w:del w:id="1412" w:author="Samuel Dent" w:date="2015-09-24T08:26:00Z">
              <w:r w:rsidRPr="00017E27" w:rsidDel="006868A8">
                <w:rPr>
                  <w:rFonts w:ascii="Calibri" w:eastAsiaTheme="minorHAnsi" w:hAnsi="Calibri" w:cs="Calibri"/>
                  <w:color w:val="000000"/>
                  <w:szCs w:val="20"/>
                </w:rPr>
                <w:delText>Average</w:delText>
              </w:r>
            </w:del>
          </w:p>
        </w:tc>
        <w:tc>
          <w:tcPr>
            <w:tcW w:w="1704" w:type="dxa"/>
            <w:tcBorders>
              <w:top w:val="single" w:sz="4" w:space="0" w:color="auto"/>
              <w:left w:val="single" w:sz="4" w:space="0" w:color="auto"/>
              <w:bottom w:val="single" w:sz="4" w:space="0" w:color="auto"/>
              <w:right w:val="single" w:sz="4" w:space="0" w:color="auto"/>
            </w:tcBorders>
          </w:tcPr>
          <w:p w14:paraId="50324159" w14:textId="77777777" w:rsidR="00DB41AA" w:rsidRPr="00017E27" w:rsidDel="006868A8" w:rsidRDefault="00DB41AA">
            <w:pPr>
              <w:widowControl/>
              <w:autoSpaceDE w:val="0"/>
              <w:autoSpaceDN w:val="0"/>
              <w:adjustRightInd w:val="0"/>
              <w:jc w:val="left"/>
              <w:rPr>
                <w:del w:id="1413" w:author="Samuel Dent" w:date="2015-09-24T08:26:00Z"/>
                <w:rFonts w:ascii="Calibri" w:eastAsiaTheme="minorHAnsi" w:hAnsi="Calibri" w:cs="Calibri"/>
                <w:color w:val="000000"/>
                <w:szCs w:val="20"/>
              </w:rPr>
              <w:pPrChange w:id="1414" w:author="Samuel Dent" w:date="2015-09-24T08:26:00Z">
                <w:pPr>
                  <w:widowControl/>
                  <w:autoSpaceDE w:val="0"/>
                  <w:autoSpaceDN w:val="0"/>
                  <w:adjustRightInd w:val="0"/>
                  <w:jc w:val="center"/>
                </w:pPr>
              </w:pPrChange>
            </w:pPr>
            <w:del w:id="1415" w:author="Samuel Dent" w:date="2015-09-24T08:26:00Z">
              <w:r w:rsidRPr="00017E27" w:rsidDel="006868A8">
                <w:rPr>
                  <w:rFonts w:ascii="Calibri" w:eastAsiaTheme="minorHAnsi" w:hAnsi="Calibri" w:cs="Calibri"/>
                  <w:color w:val="000000"/>
                  <w:szCs w:val="20"/>
                </w:rPr>
                <w:delText>0.040</w:delText>
              </w:r>
            </w:del>
          </w:p>
        </w:tc>
      </w:tr>
    </w:tbl>
    <w:p w14:paraId="6A36BF7A" w14:textId="77777777" w:rsidR="00DB41AA" w:rsidDel="006868A8" w:rsidRDefault="00DB41AA">
      <w:pPr>
        <w:keepNext/>
        <w:jc w:val="left"/>
        <w:rPr>
          <w:del w:id="1416" w:author="Samuel Dent" w:date="2015-09-24T08:26:00Z"/>
          <w:rFonts w:cstheme="minorHAnsi"/>
        </w:rPr>
        <w:pPrChange w:id="1417" w:author="Samuel Dent" w:date="2015-09-24T08:26:00Z">
          <w:pPr>
            <w:keepNext/>
          </w:pPr>
        </w:pPrChange>
      </w:pPr>
    </w:p>
    <w:p w14:paraId="515CA2AE" w14:textId="77777777" w:rsidR="00DB41AA" w:rsidRDefault="00DB41AA">
      <w:pPr>
        <w:jc w:val="left"/>
        <w:rPr>
          <w:rFonts w:cstheme="minorHAnsi"/>
        </w:rPr>
        <w:pPrChange w:id="1418" w:author="Samuel Dent" w:date="2015-09-24T08:26:00Z">
          <w:pPr/>
        </w:pPrChange>
      </w:pPr>
      <w:del w:id="1419" w:author="Samuel Dent" w:date="2015-09-24T08:26:00Z">
        <w:r w:rsidRPr="00B41203" w:rsidDel="006868A8">
          <w:rPr>
            <w:rFonts w:cstheme="minorHAnsi"/>
          </w:rPr>
          <w:delText>After 10/1/2012 (V 3.0):</w:delText>
        </w:r>
      </w:del>
    </w:p>
    <w:tbl>
      <w:tblPr>
        <w:tblW w:w="3360" w:type="dxa"/>
        <w:jc w:val="center"/>
        <w:tblLook w:val="0000" w:firstRow="0" w:lastRow="0" w:firstColumn="0" w:lastColumn="0" w:noHBand="0" w:noVBand="0"/>
      </w:tblPr>
      <w:tblGrid>
        <w:gridCol w:w="1710"/>
        <w:gridCol w:w="1650"/>
      </w:tblGrid>
      <w:tr w:rsidR="00DB41AA" w:rsidRPr="00017E27" w14:paraId="0B9BFB8F" w14:textId="77777777" w:rsidTr="009C3E5A">
        <w:trPr>
          <w:trHeight w:val="285"/>
          <w:jc w:val="center"/>
        </w:trPr>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tcPr>
          <w:p w14:paraId="69D9D49C" w14:textId="77777777" w:rsidR="00DB41AA" w:rsidRPr="008F033B" w:rsidRDefault="00DB41AA" w:rsidP="009C3E5A">
            <w:pPr>
              <w:widowControl/>
              <w:autoSpaceDE w:val="0"/>
              <w:autoSpaceDN w:val="0"/>
              <w:adjustRightInd w:val="0"/>
              <w:jc w:val="center"/>
              <w:rPr>
                <w:rFonts w:ascii="Calibri" w:eastAsiaTheme="minorHAnsi" w:hAnsi="Calibri"/>
                <w:b/>
                <w:color w:val="FFFFFF"/>
              </w:rPr>
            </w:pPr>
            <w:r w:rsidRPr="008F033B">
              <w:rPr>
                <w:rFonts w:ascii="Calibri" w:eastAsiaTheme="minorHAnsi" w:hAnsi="Calibri"/>
                <w:b/>
                <w:color w:val="FFFFFF"/>
              </w:rPr>
              <w:t>Capacity</w:t>
            </w:r>
          </w:p>
          <w:p w14:paraId="64BE57FC" w14:textId="77777777" w:rsidR="00DB41AA" w:rsidRPr="00017E27" w:rsidRDefault="00DB41AA" w:rsidP="009C3E5A">
            <w:pPr>
              <w:jc w:val="center"/>
              <w:rPr>
                <w:rFonts w:cstheme="minorHAnsi"/>
                <w:b/>
                <w:color w:val="FFFFFF" w:themeColor="background1"/>
              </w:rPr>
            </w:pPr>
            <w:r w:rsidRPr="008F033B">
              <w:rPr>
                <w:rFonts w:ascii="Calibri" w:eastAsiaTheme="minorHAnsi" w:hAnsi="Calibri"/>
                <w:b/>
                <w:color w:val="FFFFFF"/>
              </w:rPr>
              <w:t>(pints/day) Range</w:t>
            </w:r>
          </w:p>
        </w:tc>
        <w:tc>
          <w:tcPr>
            <w:tcW w:w="1650" w:type="dxa"/>
            <w:tcBorders>
              <w:top w:val="single" w:sz="4" w:space="0" w:color="auto"/>
              <w:left w:val="nil"/>
              <w:right w:val="single" w:sz="4" w:space="0" w:color="auto"/>
            </w:tcBorders>
            <w:shd w:val="clear" w:color="auto" w:fill="7F7F7F" w:themeFill="text1" w:themeFillTint="80"/>
            <w:noWrap/>
            <w:vAlign w:val="center"/>
          </w:tcPr>
          <w:p w14:paraId="75424D4A" w14:textId="77777777" w:rsidR="00DB41AA" w:rsidRPr="00017E27" w:rsidRDefault="00DB41AA" w:rsidP="009C3E5A">
            <w:pPr>
              <w:jc w:val="center"/>
              <w:rPr>
                <w:rFonts w:cstheme="minorHAnsi"/>
                <w:b/>
                <w:color w:val="FFFFFF" w:themeColor="background1"/>
              </w:rPr>
            </w:pPr>
            <w:r w:rsidRPr="000B7BB6">
              <w:rPr>
                <w:rFonts w:cstheme="minorHAnsi"/>
                <w:b/>
                <w:color w:val="FFFFFF" w:themeColor="background1"/>
              </w:rPr>
              <w:t>Annual Summer peak kW Savings</w:t>
            </w:r>
          </w:p>
        </w:tc>
      </w:tr>
      <w:tr w:rsidR="00DB41AA" w:rsidRPr="00017E27" w14:paraId="2D854E5D" w14:textId="77777777" w:rsidTr="009C3E5A">
        <w:trPr>
          <w:trHeight w:val="285"/>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E512C" w14:textId="77777777" w:rsidR="00DB41AA" w:rsidRPr="00017E27" w:rsidRDefault="00DB41AA" w:rsidP="009C3E5A">
            <w:pPr>
              <w:jc w:val="center"/>
              <w:rPr>
                <w:rFonts w:cstheme="minorHAnsi"/>
              </w:rPr>
            </w:pPr>
            <w:r w:rsidRPr="00017E27">
              <w:rPr>
                <w:rFonts w:cstheme="minorHAnsi"/>
              </w:rPr>
              <w:t>≤25</w:t>
            </w:r>
          </w:p>
        </w:tc>
        <w:tc>
          <w:tcPr>
            <w:tcW w:w="1650" w:type="dxa"/>
            <w:tcBorders>
              <w:top w:val="single" w:sz="4" w:space="0" w:color="auto"/>
              <w:left w:val="nil"/>
              <w:bottom w:val="single" w:sz="4" w:space="0" w:color="auto"/>
              <w:right w:val="single" w:sz="4" w:space="0" w:color="auto"/>
            </w:tcBorders>
            <w:shd w:val="clear" w:color="auto" w:fill="auto"/>
            <w:noWrap/>
            <w:vAlign w:val="center"/>
          </w:tcPr>
          <w:p w14:paraId="124CF5FB" w14:textId="77777777" w:rsidR="00DB41AA" w:rsidRPr="00017E27" w:rsidRDefault="00DB41AA" w:rsidP="009C3E5A">
            <w:pPr>
              <w:jc w:val="center"/>
              <w:rPr>
                <w:rFonts w:cstheme="minorHAnsi"/>
              </w:rPr>
            </w:pPr>
            <w:r w:rsidRPr="00017E27">
              <w:rPr>
                <w:rFonts w:cstheme="minorHAnsi"/>
              </w:rPr>
              <w:t>0.029</w:t>
            </w:r>
          </w:p>
        </w:tc>
      </w:tr>
      <w:tr w:rsidR="00DB41AA" w:rsidRPr="00017E27" w14:paraId="0AC1130F" w14:textId="77777777" w:rsidTr="009C3E5A">
        <w:trPr>
          <w:trHeight w:val="285"/>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1C17C1" w14:textId="77777777" w:rsidR="00DB41AA" w:rsidRPr="00017E27" w:rsidRDefault="00DB41AA" w:rsidP="009C3E5A">
            <w:pPr>
              <w:jc w:val="center"/>
              <w:rPr>
                <w:rFonts w:cstheme="minorHAnsi"/>
              </w:rPr>
            </w:pPr>
            <w:r w:rsidRPr="00017E27">
              <w:rPr>
                <w:rFonts w:cstheme="minorHAnsi"/>
              </w:rPr>
              <w:t>&gt; 25 to ≤35</w:t>
            </w:r>
          </w:p>
        </w:tc>
        <w:tc>
          <w:tcPr>
            <w:tcW w:w="1650" w:type="dxa"/>
            <w:tcBorders>
              <w:top w:val="single" w:sz="4" w:space="0" w:color="auto"/>
              <w:left w:val="nil"/>
              <w:bottom w:val="single" w:sz="4" w:space="0" w:color="auto"/>
              <w:right w:val="single" w:sz="4" w:space="0" w:color="auto"/>
            </w:tcBorders>
            <w:shd w:val="clear" w:color="auto" w:fill="auto"/>
            <w:noWrap/>
            <w:vAlign w:val="center"/>
          </w:tcPr>
          <w:p w14:paraId="46C83C60" w14:textId="77777777" w:rsidR="00DB41AA" w:rsidRPr="00017E27" w:rsidRDefault="00DB41AA" w:rsidP="009C3E5A">
            <w:pPr>
              <w:jc w:val="center"/>
              <w:rPr>
                <w:rFonts w:cstheme="minorHAnsi"/>
              </w:rPr>
            </w:pPr>
            <w:r w:rsidRPr="00017E27">
              <w:rPr>
                <w:rFonts w:cstheme="minorHAnsi"/>
              </w:rPr>
              <w:t>0.044</w:t>
            </w:r>
          </w:p>
        </w:tc>
      </w:tr>
      <w:tr w:rsidR="00DB41AA" w:rsidRPr="00017E27" w14:paraId="64B99B27" w14:textId="77777777" w:rsidTr="009C3E5A">
        <w:trPr>
          <w:trHeight w:val="285"/>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04D44F" w14:textId="77777777" w:rsidR="00DB41AA" w:rsidRPr="00017E27" w:rsidRDefault="00DB41AA" w:rsidP="009C3E5A">
            <w:pPr>
              <w:jc w:val="center"/>
              <w:rPr>
                <w:rFonts w:cstheme="minorHAnsi"/>
              </w:rPr>
            </w:pPr>
            <w:r w:rsidRPr="00017E27">
              <w:rPr>
                <w:rFonts w:cstheme="minorHAnsi"/>
              </w:rPr>
              <w:t>&gt; 35 to ≤45</w:t>
            </w:r>
          </w:p>
        </w:tc>
        <w:tc>
          <w:tcPr>
            <w:tcW w:w="1650" w:type="dxa"/>
            <w:tcBorders>
              <w:top w:val="single" w:sz="4" w:space="0" w:color="auto"/>
              <w:left w:val="nil"/>
              <w:bottom w:val="single" w:sz="4" w:space="0" w:color="auto"/>
              <w:right w:val="single" w:sz="4" w:space="0" w:color="auto"/>
            </w:tcBorders>
            <w:shd w:val="clear" w:color="auto" w:fill="auto"/>
            <w:noWrap/>
            <w:vAlign w:val="center"/>
          </w:tcPr>
          <w:p w14:paraId="50519478" w14:textId="77777777" w:rsidR="00DB41AA" w:rsidRPr="00017E27" w:rsidRDefault="00DB41AA" w:rsidP="009C3E5A">
            <w:pPr>
              <w:jc w:val="center"/>
              <w:rPr>
                <w:rFonts w:cstheme="minorHAnsi"/>
              </w:rPr>
            </w:pPr>
            <w:r w:rsidRPr="00017E27">
              <w:rPr>
                <w:rFonts w:cstheme="minorHAnsi"/>
              </w:rPr>
              <w:t>0.037</w:t>
            </w:r>
          </w:p>
        </w:tc>
      </w:tr>
      <w:tr w:rsidR="00DB41AA" w:rsidRPr="00017E27" w14:paraId="4404276F" w14:textId="77777777" w:rsidTr="009C3E5A">
        <w:trPr>
          <w:trHeight w:val="285"/>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822606" w14:textId="77777777" w:rsidR="00DB41AA" w:rsidRPr="00017E27" w:rsidRDefault="00DB41AA" w:rsidP="009C3E5A">
            <w:pPr>
              <w:jc w:val="center"/>
              <w:rPr>
                <w:rFonts w:cstheme="minorHAnsi"/>
              </w:rPr>
            </w:pPr>
            <w:r w:rsidRPr="00017E27">
              <w:rPr>
                <w:rFonts w:cstheme="minorHAnsi"/>
              </w:rPr>
              <w:t>&gt; 45 to ≤ 54</w:t>
            </w:r>
          </w:p>
        </w:tc>
        <w:tc>
          <w:tcPr>
            <w:tcW w:w="1650" w:type="dxa"/>
            <w:tcBorders>
              <w:top w:val="single" w:sz="4" w:space="0" w:color="auto"/>
              <w:left w:val="nil"/>
              <w:bottom w:val="single" w:sz="4" w:space="0" w:color="auto"/>
              <w:right w:val="single" w:sz="4" w:space="0" w:color="auto"/>
            </w:tcBorders>
            <w:shd w:val="clear" w:color="auto" w:fill="auto"/>
            <w:noWrap/>
            <w:vAlign w:val="center"/>
          </w:tcPr>
          <w:p w14:paraId="7EF97B82" w14:textId="77777777" w:rsidR="00DB41AA" w:rsidRPr="00017E27" w:rsidRDefault="00DB41AA" w:rsidP="009C3E5A">
            <w:pPr>
              <w:jc w:val="center"/>
              <w:rPr>
                <w:rFonts w:cstheme="minorHAnsi"/>
              </w:rPr>
            </w:pPr>
            <w:r w:rsidRPr="00017E27">
              <w:rPr>
                <w:rFonts w:cstheme="minorHAnsi"/>
              </w:rPr>
              <w:t>0.031</w:t>
            </w:r>
          </w:p>
        </w:tc>
      </w:tr>
      <w:tr w:rsidR="00DB41AA" w:rsidRPr="00017E27" w14:paraId="766BE1AD" w14:textId="77777777" w:rsidTr="009C3E5A">
        <w:trPr>
          <w:trHeight w:val="285"/>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6994E1" w14:textId="77777777" w:rsidR="00DB41AA" w:rsidRPr="00017E27" w:rsidRDefault="00DB41AA" w:rsidP="009C3E5A">
            <w:pPr>
              <w:jc w:val="center"/>
              <w:rPr>
                <w:rFonts w:cstheme="minorHAnsi"/>
              </w:rPr>
            </w:pPr>
            <w:r w:rsidRPr="00017E27">
              <w:rPr>
                <w:rFonts w:cstheme="minorHAnsi"/>
              </w:rPr>
              <w:t>&gt; 54 to ≤ 75</w:t>
            </w:r>
          </w:p>
        </w:tc>
        <w:tc>
          <w:tcPr>
            <w:tcW w:w="1650" w:type="dxa"/>
            <w:tcBorders>
              <w:top w:val="single" w:sz="4" w:space="0" w:color="auto"/>
              <w:left w:val="nil"/>
              <w:bottom w:val="single" w:sz="4" w:space="0" w:color="auto"/>
              <w:right w:val="single" w:sz="4" w:space="0" w:color="auto"/>
            </w:tcBorders>
            <w:shd w:val="clear" w:color="auto" w:fill="auto"/>
            <w:noWrap/>
            <w:vAlign w:val="center"/>
          </w:tcPr>
          <w:p w14:paraId="6381677C" w14:textId="77777777" w:rsidR="00DB41AA" w:rsidRPr="00017E27" w:rsidRDefault="00DB41AA" w:rsidP="009C3E5A">
            <w:pPr>
              <w:jc w:val="center"/>
              <w:rPr>
                <w:rFonts w:cstheme="minorHAnsi"/>
              </w:rPr>
            </w:pPr>
            <w:r w:rsidRPr="00017E27">
              <w:rPr>
                <w:rFonts w:cstheme="minorHAnsi"/>
              </w:rPr>
              <w:t>0.023</w:t>
            </w:r>
          </w:p>
        </w:tc>
      </w:tr>
      <w:tr w:rsidR="00DB41AA" w:rsidRPr="00017E27" w14:paraId="79A129DC" w14:textId="77777777" w:rsidTr="009C3E5A">
        <w:trPr>
          <w:trHeight w:val="285"/>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BD9DB0" w14:textId="77777777" w:rsidR="00DB41AA" w:rsidRPr="00017E27" w:rsidRDefault="00DB41AA" w:rsidP="009C3E5A">
            <w:pPr>
              <w:jc w:val="center"/>
              <w:rPr>
                <w:rFonts w:cstheme="minorHAnsi"/>
              </w:rPr>
            </w:pPr>
            <w:r w:rsidRPr="00017E27">
              <w:rPr>
                <w:rFonts w:cstheme="minorHAnsi"/>
              </w:rPr>
              <w:t>&gt; 75 to ≤ 185</w:t>
            </w:r>
          </w:p>
        </w:tc>
        <w:tc>
          <w:tcPr>
            <w:tcW w:w="1650" w:type="dxa"/>
            <w:tcBorders>
              <w:top w:val="single" w:sz="4" w:space="0" w:color="auto"/>
              <w:left w:val="nil"/>
              <w:bottom w:val="single" w:sz="4" w:space="0" w:color="auto"/>
              <w:right w:val="single" w:sz="4" w:space="0" w:color="auto"/>
            </w:tcBorders>
            <w:shd w:val="clear" w:color="auto" w:fill="auto"/>
            <w:noWrap/>
            <w:vAlign w:val="center"/>
          </w:tcPr>
          <w:p w14:paraId="3C573BE2" w14:textId="77777777" w:rsidR="00DB41AA" w:rsidRPr="00017E27" w:rsidRDefault="00DB41AA" w:rsidP="009C3E5A">
            <w:pPr>
              <w:jc w:val="center"/>
              <w:rPr>
                <w:rFonts w:cstheme="minorHAnsi"/>
              </w:rPr>
            </w:pPr>
            <w:r w:rsidRPr="00017E27">
              <w:rPr>
                <w:rFonts w:cstheme="minorHAnsi"/>
              </w:rPr>
              <w:t>0.041</w:t>
            </w:r>
          </w:p>
        </w:tc>
      </w:tr>
      <w:tr w:rsidR="00DB41AA" w:rsidRPr="00017E27" w14:paraId="02055E17" w14:textId="77777777" w:rsidTr="009C3E5A">
        <w:trPr>
          <w:trHeight w:val="285"/>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CFD82E" w14:textId="77777777" w:rsidR="00DB41AA" w:rsidRPr="00017E27" w:rsidRDefault="00DB41AA" w:rsidP="009C3E5A">
            <w:pPr>
              <w:jc w:val="center"/>
              <w:rPr>
                <w:rFonts w:cstheme="minorHAnsi"/>
              </w:rPr>
            </w:pPr>
            <w:r w:rsidRPr="00017E27">
              <w:rPr>
                <w:rFonts w:cstheme="minorHAnsi"/>
              </w:rPr>
              <w:t>Average</w:t>
            </w:r>
          </w:p>
        </w:tc>
        <w:tc>
          <w:tcPr>
            <w:tcW w:w="1650" w:type="dxa"/>
            <w:tcBorders>
              <w:top w:val="single" w:sz="4" w:space="0" w:color="auto"/>
              <w:left w:val="nil"/>
              <w:bottom w:val="single" w:sz="4" w:space="0" w:color="auto"/>
              <w:right w:val="single" w:sz="4" w:space="0" w:color="auto"/>
            </w:tcBorders>
            <w:shd w:val="clear" w:color="auto" w:fill="auto"/>
            <w:noWrap/>
            <w:vAlign w:val="center"/>
          </w:tcPr>
          <w:p w14:paraId="5EA52EE8" w14:textId="6B553313" w:rsidR="00DB41AA" w:rsidRPr="00017E27" w:rsidRDefault="00DB41AA" w:rsidP="00B23FA8">
            <w:pPr>
              <w:jc w:val="center"/>
              <w:rPr>
                <w:rFonts w:cstheme="minorHAnsi"/>
              </w:rPr>
            </w:pPr>
            <w:r w:rsidRPr="00017E27">
              <w:rPr>
                <w:rFonts w:cstheme="minorHAnsi"/>
              </w:rPr>
              <w:t>0.</w:t>
            </w:r>
            <w:del w:id="1420" w:author="Samuel Dent" w:date="2016-01-14T07:20:00Z">
              <w:r w:rsidRPr="00017E27" w:rsidDel="00B23FA8">
                <w:rPr>
                  <w:rFonts w:cstheme="minorHAnsi"/>
                </w:rPr>
                <w:delText>042</w:delText>
              </w:r>
            </w:del>
            <w:ins w:id="1421" w:author="Samuel Dent" w:date="2016-01-14T07:20:00Z">
              <w:r w:rsidR="00B23FA8" w:rsidRPr="00017E27">
                <w:rPr>
                  <w:rFonts w:cstheme="minorHAnsi"/>
                </w:rPr>
                <w:t>0</w:t>
              </w:r>
              <w:r w:rsidR="00B23FA8">
                <w:rPr>
                  <w:rFonts w:cstheme="minorHAnsi"/>
                </w:rPr>
                <w:t>32</w:t>
              </w:r>
            </w:ins>
          </w:p>
        </w:tc>
      </w:tr>
    </w:tbl>
    <w:p w14:paraId="22F749BC" w14:textId="77777777" w:rsidR="00DB41AA" w:rsidRDefault="00DB41AA" w:rsidP="00DB41AA">
      <w:pPr>
        <w:rPr>
          <w:rFonts w:cstheme="minorHAnsi"/>
        </w:rPr>
      </w:pPr>
    </w:p>
    <w:p w14:paraId="03D47FAE" w14:textId="77777777" w:rsidR="00DB41AA" w:rsidRPr="00B41203" w:rsidRDefault="00DB41AA" w:rsidP="00DB41AA">
      <w:pPr>
        <w:pStyle w:val="Heading6"/>
      </w:pPr>
      <w:r>
        <w:t>Natural Gas</w:t>
      </w:r>
      <w:r w:rsidRPr="00B41203">
        <w:t xml:space="preserve"> Savings </w:t>
      </w:r>
    </w:p>
    <w:p w14:paraId="0A32DA2E" w14:textId="77777777" w:rsidR="00DB41AA" w:rsidRPr="000B7BB6" w:rsidRDefault="00DB41AA" w:rsidP="00DB41AA">
      <w:pPr>
        <w:rPr>
          <w:rFonts w:cstheme="minorHAnsi"/>
        </w:rPr>
      </w:pPr>
      <w:r w:rsidRPr="000B7BB6">
        <w:rPr>
          <w:rFonts w:cstheme="minorHAnsi"/>
        </w:rPr>
        <w:t>N/A</w:t>
      </w:r>
    </w:p>
    <w:p w14:paraId="5BE8D161" w14:textId="77777777" w:rsidR="00DB41AA" w:rsidRPr="000B7BB6" w:rsidRDefault="00DB41AA" w:rsidP="00DB41AA">
      <w:pPr>
        <w:pStyle w:val="Heading6"/>
      </w:pPr>
      <w:r w:rsidRPr="000B7BB6">
        <w:t xml:space="preserve">Water Impact Descriptions and Calculation  </w:t>
      </w:r>
    </w:p>
    <w:p w14:paraId="0DB558B3" w14:textId="77777777" w:rsidR="00DB41AA" w:rsidRPr="00A05FC2" w:rsidRDefault="00DB41AA" w:rsidP="00DB41AA">
      <w:pPr>
        <w:rPr>
          <w:rFonts w:cstheme="minorHAnsi"/>
          <w:bCs/>
          <w:color w:val="000000"/>
        </w:rPr>
      </w:pPr>
      <w:r w:rsidRPr="00A05FC2">
        <w:rPr>
          <w:rFonts w:cstheme="minorHAnsi"/>
          <w:bCs/>
          <w:color w:val="000000"/>
        </w:rPr>
        <w:t>N/A</w:t>
      </w:r>
    </w:p>
    <w:p w14:paraId="01187212" w14:textId="77777777" w:rsidR="00DB41AA" w:rsidRPr="00B41203" w:rsidRDefault="00DB41AA" w:rsidP="00DB41AA">
      <w:pPr>
        <w:pStyle w:val="Heading6"/>
      </w:pPr>
      <w:r w:rsidRPr="00B41203">
        <w:lastRenderedPageBreak/>
        <w:t xml:space="preserve">Deemed O&amp;M Cost Adjustment Calculation </w:t>
      </w:r>
    </w:p>
    <w:p w14:paraId="21DCC201" w14:textId="77777777" w:rsidR="00DB41AA" w:rsidRPr="000B7BB6" w:rsidRDefault="00DB41AA" w:rsidP="00DB41AA">
      <w:pPr>
        <w:rPr>
          <w:rFonts w:cstheme="minorHAnsi"/>
        </w:rPr>
      </w:pPr>
      <w:r w:rsidRPr="000B7BB6">
        <w:rPr>
          <w:rFonts w:cstheme="minorHAnsi"/>
        </w:rPr>
        <w:t>N/A</w:t>
      </w:r>
    </w:p>
    <w:p w14:paraId="2D0B7350" w14:textId="77777777" w:rsidR="00DB41AA" w:rsidRDefault="00DB41AA" w:rsidP="00DB41AA">
      <w:pPr>
        <w:pStyle w:val="Heading6"/>
      </w:pPr>
      <w:r>
        <w:t xml:space="preserve">Measure Code: </w:t>
      </w:r>
      <w:r w:rsidRPr="00DD275D">
        <w:t>RS-APL-ESDH-</w:t>
      </w:r>
      <w:del w:id="1422" w:author="Samuel Dent" w:date="2015-09-24T08:26:00Z">
        <w:r w:rsidRPr="00DD275D" w:rsidDel="006868A8">
          <w:delText>V0</w:delText>
        </w:r>
        <w:r w:rsidDel="006868A8">
          <w:delText>2</w:delText>
        </w:r>
      </w:del>
      <w:ins w:id="1423" w:author="Samuel Dent" w:date="2015-09-24T08:26:00Z">
        <w:r w:rsidRPr="00DD275D">
          <w:t>V0</w:t>
        </w:r>
        <w:r>
          <w:t>3</w:t>
        </w:r>
      </w:ins>
      <w:r w:rsidRPr="00DD275D">
        <w:t>-1</w:t>
      </w:r>
      <w:del w:id="1424" w:author="Samuel Dent" w:date="2015-09-24T08:26:00Z">
        <w:r w:rsidDel="006868A8">
          <w:delText>3</w:delText>
        </w:r>
      </w:del>
      <w:ins w:id="1425" w:author="Samuel Dent" w:date="2015-09-24T08:26:00Z">
        <w:r>
          <w:t>6</w:t>
        </w:r>
      </w:ins>
      <w:r w:rsidRPr="00DD275D">
        <w:t>0601</w:t>
      </w:r>
    </w:p>
    <w:p w14:paraId="2B5385F7" w14:textId="77777777" w:rsidR="00F83B3F" w:rsidRDefault="00F83B3F" w:rsidP="00F83B3F"/>
    <w:p w14:paraId="3E4711E9" w14:textId="77777777" w:rsidR="00F83B3F" w:rsidRPr="00F83B3F" w:rsidRDefault="00F83B3F" w:rsidP="00F83B3F">
      <w:pPr>
        <w:sectPr w:rsidR="00F83B3F" w:rsidRPr="00F83B3F">
          <w:headerReference w:type="default" r:id="rId17"/>
          <w:pgSz w:w="12240" w:h="15840"/>
          <w:pgMar w:top="1440" w:right="1440" w:bottom="1440" w:left="1440" w:header="720" w:footer="720" w:gutter="0"/>
          <w:cols w:space="720"/>
          <w:docGrid w:linePitch="360"/>
        </w:sectPr>
      </w:pPr>
    </w:p>
    <w:p w14:paraId="4786EA2E" w14:textId="77777777" w:rsidR="00841F99" w:rsidRPr="000B7BB6" w:rsidRDefault="00841F99" w:rsidP="00841F99">
      <w:pPr>
        <w:pStyle w:val="Heading3"/>
      </w:pPr>
      <w:bookmarkStart w:id="1426" w:name="_Toc319489358"/>
      <w:bookmarkStart w:id="1427" w:name="_Toc319662629"/>
      <w:bookmarkStart w:id="1428" w:name="_Ref325427731"/>
      <w:bookmarkStart w:id="1429" w:name="_Ref325427736"/>
      <w:bookmarkStart w:id="1430" w:name="_Ref325436721"/>
      <w:bookmarkStart w:id="1431" w:name="_Ref325436728"/>
      <w:bookmarkStart w:id="1432" w:name="_Toc333219071"/>
      <w:bookmarkStart w:id="1433" w:name="_Toc437592953"/>
      <w:bookmarkStart w:id="1434" w:name="_Toc437855968"/>
      <w:bookmarkStart w:id="1435" w:name="_Toc441217020"/>
      <w:r w:rsidRPr="000B7BB6">
        <w:lastRenderedPageBreak/>
        <w:t>ENERGY STAR Dishwasher</w:t>
      </w:r>
      <w:bookmarkEnd w:id="1426"/>
      <w:bookmarkEnd w:id="1427"/>
      <w:bookmarkEnd w:id="1428"/>
      <w:bookmarkEnd w:id="1429"/>
      <w:bookmarkEnd w:id="1430"/>
      <w:bookmarkEnd w:id="1431"/>
      <w:bookmarkEnd w:id="1432"/>
      <w:bookmarkEnd w:id="1433"/>
      <w:bookmarkEnd w:id="1434"/>
      <w:bookmarkEnd w:id="1435"/>
      <w:r w:rsidRPr="000B7BB6">
        <w:t xml:space="preserve"> </w:t>
      </w:r>
    </w:p>
    <w:p w14:paraId="1DD2B04B" w14:textId="77777777" w:rsidR="00841F99" w:rsidRPr="000B7BB6" w:rsidRDefault="00841F99" w:rsidP="00841F99">
      <w:pPr>
        <w:pStyle w:val="Heading6"/>
      </w:pPr>
      <w:r w:rsidRPr="00B41203">
        <w:t xml:space="preserve">Description </w:t>
      </w:r>
    </w:p>
    <w:p w14:paraId="36C1EEF6" w14:textId="77777777" w:rsidR="00841F99" w:rsidRPr="00A05FC2" w:rsidRDefault="00841F99" w:rsidP="00841F99">
      <w:pPr>
        <w:rPr>
          <w:rFonts w:cstheme="minorHAnsi"/>
        </w:rPr>
      </w:pPr>
      <w:r w:rsidRPr="00A05FC2">
        <w:rPr>
          <w:rFonts w:cstheme="minorHAnsi"/>
        </w:rPr>
        <w:t>A dishwasher meeting the efficiency specifications of ENERGY STAR is installed in place of a model meeting the federal standard.</w:t>
      </w:r>
      <w:r>
        <w:rPr>
          <w:rFonts w:cstheme="minorHAnsi"/>
        </w:rPr>
        <w:t xml:space="preserve"> This measure is only for standard dishwashers, not compact dishwashers. A compact dishwasher is a unit that holds less than eight place settings with six serving pieces.</w:t>
      </w:r>
    </w:p>
    <w:p w14:paraId="48F9124F" w14:textId="77777777" w:rsidR="00841F99" w:rsidRPr="000B7BB6" w:rsidRDefault="00841F99" w:rsidP="00841F99">
      <w:pPr>
        <w:widowControl/>
        <w:jc w:val="left"/>
        <w:rPr>
          <w:rFonts w:cstheme="minorHAnsi"/>
          <w:szCs w:val="20"/>
        </w:rPr>
      </w:pPr>
      <w:r w:rsidRPr="000B7BB6">
        <w:rPr>
          <w:rFonts w:cstheme="minorHAnsi"/>
          <w:szCs w:val="20"/>
        </w:rPr>
        <w:t xml:space="preserve">This measure was developed to be applicable to the following program types:  TOS, NC.  </w:t>
      </w:r>
    </w:p>
    <w:p w14:paraId="16402A5B" w14:textId="77777777" w:rsidR="00841F99" w:rsidRPr="000B7BB6" w:rsidRDefault="00841F99" w:rsidP="00841F99">
      <w:pPr>
        <w:widowControl/>
        <w:jc w:val="left"/>
        <w:rPr>
          <w:rFonts w:cstheme="minorHAnsi"/>
          <w:szCs w:val="20"/>
        </w:rPr>
      </w:pPr>
      <w:r w:rsidRPr="000B7BB6">
        <w:rPr>
          <w:rFonts w:cstheme="minorHAnsi"/>
          <w:szCs w:val="20"/>
        </w:rPr>
        <w:t>If applied to other program types, the measure savings should be verified.</w:t>
      </w:r>
    </w:p>
    <w:p w14:paraId="36A5ADBD" w14:textId="77777777" w:rsidR="00841F99" w:rsidRPr="000B7BB6" w:rsidRDefault="00841F99" w:rsidP="00841F99">
      <w:pPr>
        <w:pStyle w:val="Heading6"/>
      </w:pPr>
      <w:r w:rsidRPr="00B41203">
        <w:t xml:space="preserve">Definition of Efficient Equipment </w:t>
      </w:r>
    </w:p>
    <w:p w14:paraId="0D070CD8" w14:textId="77777777" w:rsidR="00841F99" w:rsidRPr="00A05FC2" w:rsidRDefault="00841F99" w:rsidP="00841F99">
      <w:pPr>
        <w:rPr>
          <w:rFonts w:cstheme="minorHAnsi"/>
        </w:rPr>
      </w:pPr>
      <w:r w:rsidRPr="00A05FC2">
        <w:rPr>
          <w:rFonts w:cstheme="minorHAnsi"/>
        </w:rPr>
        <w:t>The efficient equipment is defined as a dishwasher meeting the efficiency specifications of ENERGY STAR (for standard dishwashers</w:t>
      </w:r>
      <w:r>
        <w:rPr>
          <w:rStyle w:val="FootnoteReference"/>
        </w:rPr>
        <w:footnoteReference w:id="41"/>
      </w:r>
      <w:r w:rsidRPr="00A05FC2">
        <w:rPr>
          <w:rFonts w:cstheme="minorHAnsi"/>
        </w:rPr>
        <w:t>). The Energy Star standard is presented in the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833"/>
        <w:gridCol w:w="1964"/>
      </w:tblGrid>
      <w:tr w:rsidR="00841F99" w:rsidRPr="00A05FC2" w14:paraId="0FD8BE5D" w14:textId="77777777" w:rsidTr="00841F99">
        <w:trPr>
          <w:jc w:val="center"/>
        </w:trPr>
        <w:tc>
          <w:tcPr>
            <w:tcW w:w="1188" w:type="dxa"/>
            <w:shd w:val="clear" w:color="auto" w:fill="7F7F7F" w:themeFill="text1" w:themeFillTint="80"/>
          </w:tcPr>
          <w:p w14:paraId="6284847F"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Dishwasher Type</w:t>
            </w:r>
          </w:p>
        </w:tc>
        <w:tc>
          <w:tcPr>
            <w:tcW w:w="1833" w:type="dxa"/>
            <w:shd w:val="clear" w:color="auto" w:fill="7F7F7F" w:themeFill="text1" w:themeFillTint="80"/>
          </w:tcPr>
          <w:p w14:paraId="10DBE7A9"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Maximum kWh/year</w:t>
            </w:r>
          </w:p>
        </w:tc>
        <w:tc>
          <w:tcPr>
            <w:tcW w:w="1964" w:type="dxa"/>
            <w:shd w:val="clear" w:color="auto" w:fill="7F7F7F" w:themeFill="text1" w:themeFillTint="80"/>
          </w:tcPr>
          <w:p w14:paraId="5F530AF8"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Maximum gallons/cycle</w:t>
            </w:r>
          </w:p>
        </w:tc>
      </w:tr>
      <w:tr w:rsidR="00841F99" w:rsidRPr="00A05FC2" w14:paraId="4929321C" w14:textId="77777777" w:rsidTr="00841F99">
        <w:trPr>
          <w:jc w:val="center"/>
        </w:trPr>
        <w:tc>
          <w:tcPr>
            <w:tcW w:w="1188" w:type="dxa"/>
            <w:shd w:val="clear" w:color="auto" w:fill="auto"/>
          </w:tcPr>
          <w:p w14:paraId="090BA957" w14:textId="77777777" w:rsidR="00841F99" w:rsidRPr="00A05FC2" w:rsidRDefault="00841F99">
            <w:pPr>
              <w:pStyle w:val="TableText"/>
              <w:pPrChange w:id="1436" w:author="Stephanie Baer" w:date="2016-01-21T14:06:00Z">
                <w:pPr/>
              </w:pPrChange>
            </w:pPr>
            <w:r w:rsidRPr="00A05FC2">
              <w:t>Standard</w:t>
            </w:r>
          </w:p>
        </w:tc>
        <w:tc>
          <w:tcPr>
            <w:tcW w:w="1833" w:type="dxa"/>
            <w:shd w:val="clear" w:color="auto" w:fill="auto"/>
          </w:tcPr>
          <w:p w14:paraId="1F6C20E2" w14:textId="77777777" w:rsidR="00841F99" w:rsidRPr="00A05FC2" w:rsidRDefault="00841F99">
            <w:pPr>
              <w:pStyle w:val="TableText"/>
            </w:pPr>
            <w:r w:rsidRPr="00A05FC2">
              <w:t>295</w:t>
            </w:r>
          </w:p>
        </w:tc>
        <w:tc>
          <w:tcPr>
            <w:tcW w:w="1964" w:type="dxa"/>
            <w:shd w:val="clear" w:color="auto" w:fill="auto"/>
          </w:tcPr>
          <w:p w14:paraId="12365360" w14:textId="77777777" w:rsidR="00841F99" w:rsidRPr="00A05FC2" w:rsidRDefault="00841F99">
            <w:pPr>
              <w:pStyle w:val="TableText"/>
            </w:pPr>
            <w:r w:rsidRPr="00A05FC2">
              <w:t>4.25</w:t>
            </w:r>
          </w:p>
        </w:tc>
      </w:tr>
    </w:tbl>
    <w:p w14:paraId="4C744AC4" w14:textId="77777777" w:rsidR="00841F99" w:rsidRPr="00A05FC2" w:rsidRDefault="00841F99" w:rsidP="00841F99">
      <w:pPr>
        <w:jc w:val="center"/>
        <w:rPr>
          <w:rFonts w:cstheme="minorHAnsi"/>
          <w:vanish/>
          <w:sz w:val="22"/>
        </w:rPr>
      </w:pPr>
    </w:p>
    <w:p w14:paraId="24651EF1" w14:textId="77777777" w:rsidR="00841F99" w:rsidRPr="000B7BB6" w:rsidRDefault="00841F99" w:rsidP="00841F99">
      <w:pPr>
        <w:pStyle w:val="Heading6"/>
      </w:pPr>
      <w:r w:rsidRPr="00B41203">
        <w:t xml:space="preserve">Definition of Baseline Equipment </w:t>
      </w:r>
    </w:p>
    <w:p w14:paraId="5660BFF1" w14:textId="77777777" w:rsidR="00841F99" w:rsidRPr="00A05FC2" w:rsidRDefault="00841F99" w:rsidP="00841F99">
      <w:pPr>
        <w:rPr>
          <w:rFonts w:cstheme="minorHAnsi"/>
        </w:rPr>
      </w:pPr>
      <w:r w:rsidRPr="00A05FC2">
        <w:rPr>
          <w:rFonts w:cstheme="minorHAnsi"/>
        </w:rPr>
        <w:t xml:space="preserve">The Baseline reflects the minimum federal efficiency standards for dishwashers effective </w:t>
      </w:r>
      <w:r>
        <w:rPr>
          <w:rFonts w:cstheme="minorHAnsi"/>
        </w:rPr>
        <w:t>May</w:t>
      </w:r>
      <w:r w:rsidRPr="00A05FC2">
        <w:rPr>
          <w:rFonts w:cstheme="minorHAnsi"/>
        </w:rPr>
        <w:t xml:space="preserve"> </w:t>
      </w:r>
      <w:r>
        <w:rPr>
          <w:rFonts w:cstheme="minorHAnsi"/>
        </w:rPr>
        <w:t>30</w:t>
      </w:r>
      <w:r w:rsidRPr="00A05FC2">
        <w:rPr>
          <w:rFonts w:cstheme="minorHAnsi"/>
        </w:rPr>
        <w:t>, 201</w:t>
      </w:r>
      <w:r>
        <w:rPr>
          <w:rFonts w:cstheme="minorHAnsi"/>
        </w:rPr>
        <w:t>3</w:t>
      </w:r>
      <w:r w:rsidRPr="00A05FC2">
        <w:rPr>
          <w:rFonts w:cstheme="minorHAnsi"/>
        </w:rPr>
        <w:t>, as presented in the table below</w:t>
      </w:r>
      <w:r>
        <w:rPr>
          <w:rStyle w:val="FootnoteReference"/>
        </w:rPr>
        <w:footnoteReference w:id="42"/>
      </w:r>
      <w:r w:rsidRPr="00A05FC2">
        <w:rPr>
          <w:rFonts w:cstheme="minorHAnsi"/>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833"/>
        <w:gridCol w:w="1964"/>
      </w:tblGrid>
      <w:tr w:rsidR="00841F99" w:rsidRPr="00A05FC2" w14:paraId="3011A954" w14:textId="77777777" w:rsidTr="00841F99">
        <w:trPr>
          <w:jc w:val="center"/>
        </w:trPr>
        <w:tc>
          <w:tcPr>
            <w:tcW w:w="1188" w:type="dxa"/>
            <w:shd w:val="clear" w:color="auto" w:fill="7F7F7F" w:themeFill="text1" w:themeFillTint="80"/>
          </w:tcPr>
          <w:p w14:paraId="58B069D3"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Dishwasher Type</w:t>
            </w:r>
          </w:p>
        </w:tc>
        <w:tc>
          <w:tcPr>
            <w:tcW w:w="1833" w:type="dxa"/>
            <w:shd w:val="clear" w:color="auto" w:fill="7F7F7F" w:themeFill="text1" w:themeFillTint="80"/>
          </w:tcPr>
          <w:p w14:paraId="02D8A55D"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Maximum kWh/year</w:t>
            </w:r>
          </w:p>
        </w:tc>
        <w:tc>
          <w:tcPr>
            <w:tcW w:w="1964" w:type="dxa"/>
            <w:shd w:val="clear" w:color="auto" w:fill="7F7F7F" w:themeFill="text1" w:themeFillTint="80"/>
          </w:tcPr>
          <w:p w14:paraId="4C4C8EDE"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Maximum gallons/cycle</w:t>
            </w:r>
          </w:p>
        </w:tc>
      </w:tr>
      <w:tr w:rsidR="00841F99" w:rsidRPr="00A05FC2" w14:paraId="1D6DC805" w14:textId="77777777" w:rsidTr="00841F99">
        <w:trPr>
          <w:jc w:val="center"/>
        </w:trPr>
        <w:tc>
          <w:tcPr>
            <w:tcW w:w="1188" w:type="dxa"/>
            <w:shd w:val="clear" w:color="auto" w:fill="auto"/>
          </w:tcPr>
          <w:p w14:paraId="3099BB5B" w14:textId="77777777" w:rsidR="00841F99" w:rsidRPr="00A05FC2" w:rsidRDefault="00841F99">
            <w:pPr>
              <w:pStyle w:val="TableText"/>
            </w:pPr>
            <w:r w:rsidRPr="00A05FC2">
              <w:t>Standard</w:t>
            </w:r>
          </w:p>
        </w:tc>
        <w:tc>
          <w:tcPr>
            <w:tcW w:w="1833" w:type="dxa"/>
            <w:shd w:val="clear" w:color="auto" w:fill="auto"/>
          </w:tcPr>
          <w:p w14:paraId="14B5629C" w14:textId="77777777" w:rsidR="00841F99" w:rsidRPr="00A05FC2" w:rsidRDefault="00841F99">
            <w:pPr>
              <w:pStyle w:val="TableText"/>
            </w:pPr>
            <w:r w:rsidRPr="00A05FC2">
              <w:t>3</w:t>
            </w:r>
            <w:r>
              <w:t>07</w:t>
            </w:r>
          </w:p>
        </w:tc>
        <w:tc>
          <w:tcPr>
            <w:tcW w:w="1964" w:type="dxa"/>
            <w:shd w:val="clear" w:color="auto" w:fill="auto"/>
          </w:tcPr>
          <w:p w14:paraId="0D94B844" w14:textId="77777777" w:rsidR="00841F99" w:rsidRPr="00A05FC2" w:rsidRDefault="00841F99">
            <w:pPr>
              <w:pStyle w:val="TableText"/>
            </w:pPr>
            <w:r>
              <w:t>5.0</w:t>
            </w:r>
          </w:p>
        </w:tc>
      </w:tr>
    </w:tbl>
    <w:p w14:paraId="179F2DF4" w14:textId="77777777" w:rsidR="00841F99" w:rsidRPr="000B7BB6" w:rsidRDefault="00841F99" w:rsidP="00841F99">
      <w:pPr>
        <w:pStyle w:val="Heading6"/>
      </w:pPr>
      <w:r w:rsidRPr="00B41203">
        <w:t xml:space="preserve">Deemed Lifetime of Efficient Equipment </w:t>
      </w:r>
    </w:p>
    <w:p w14:paraId="50B29DB7" w14:textId="77777777" w:rsidR="00841F99" w:rsidRPr="00A05FC2" w:rsidRDefault="00841F99" w:rsidP="00841F99">
      <w:pPr>
        <w:rPr>
          <w:rFonts w:cstheme="minorHAnsi"/>
        </w:rPr>
      </w:pPr>
      <w:r w:rsidRPr="00A05FC2">
        <w:rPr>
          <w:rFonts w:cstheme="minorHAnsi"/>
        </w:rPr>
        <w:t>The assumed lifetime of the measure is 13 years</w:t>
      </w:r>
      <w:r w:rsidRPr="00A05FC2">
        <w:rPr>
          <w:rStyle w:val="FootnoteReference"/>
          <w:rFonts w:cstheme="minorHAnsi"/>
        </w:rPr>
        <w:footnoteReference w:id="43"/>
      </w:r>
      <w:r w:rsidRPr="00A05FC2">
        <w:rPr>
          <w:rFonts w:cstheme="minorHAnsi"/>
        </w:rPr>
        <w:t>.</w:t>
      </w:r>
    </w:p>
    <w:p w14:paraId="6F595888" w14:textId="77777777" w:rsidR="00841F99" w:rsidRPr="000B7BB6" w:rsidRDefault="00841F99" w:rsidP="00841F99">
      <w:pPr>
        <w:pStyle w:val="Heading6"/>
      </w:pPr>
      <w:r w:rsidRPr="00B41203">
        <w:t xml:space="preserve">Deemed Measure Cost </w:t>
      </w:r>
    </w:p>
    <w:p w14:paraId="51A65E8E" w14:textId="77777777" w:rsidR="00841F99" w:rsidRPr="00A05FC2" w:rsidRDefault="00841F99" w:rsidP="00841F99">
      <w:pPr>
        <w:rPr>
          <w:rFonts w:cstheme="minorHAnsi"/>
        </w:rPr>
      </w:pPr>
      <w:r w:rsidRPr="00A05FC2">
        <w:rPr>
          <w:rFonts w:cstheme="minorHAnsi"/>
        </w:rPr>
        <w:t>The incremental cost for this measure is $50</w:t>
      </w:r>
      <w:r w:rsidRPr="00B41203">
        <w:rPr>
          <w:rStyle w:val="FootnoteReference"/>
          <w:rFonts w:cstheme="minorHAnsi"/>
        </w:rPr>
        <w:footnoteReference w:id="44"/>
      </w:r>
      <w:r w:rsidRPr="00A05FC2">
        <w:rPr>
          <w:rFonts w:cstheme="minorHAnsi"/>
        </w:rPr>
        <w:t>.</w:t>
      </w:r>
    </w:p>
    <w:p w14:paraId="76863EE1" w14:textId="77777777" w:rsidR="00841F99" w:rsidRPr="000B7BB6" w:rsidRDefault="00841F99" w:rsidP="00841F99">
      <w:pPr>
        <w:pStyle w:val="Heading6"/>
      </w:pPr>
      <w:r w:rsidRPr="00B41203">
        <w:t>Loadshape</w:t>
      </w:r>
    </w:p>
    <w:p w14:paraId="17274104" w14:textId="77777777" w:rsidR="00841F99" w:rsidRPr="000B7BB6" w:rsidRDefault="00841F99" w:rsidP="00841F99">
      <w:pPr>
        <w:widowControl/>
        <w:rPr>
          <w:rFonts w:cstheme="minorHAnsi"/>
          <w:color w:val="000000"/>
          <w:szCs w:val="20"/>
        </w:rPr>
      </w:pPr>
      <w:r w:rsidRPr="000B7BB6">
        <w:rPr>
          <w:rFonts w:cstheme="minorHAnsi"/>
          <w:color w:val="000000"/>
          <w:szCs w:val="20"/>
        </w:rPr>
        <w:t>Loadshape R02 - Residential Dish Washer</w:t>
      </w:r>
    </w:p>
    <w:p w14:paraId="57F5F2EB" w14:textId="77777777" w:rsidR="00841F99" w:rsidRPr="000B7BB6" w:rsidRDefault="00841F99" w:rsidP="00841F99">
      <w:pPr>
        <w:pStyle w:val="Heading6"/>
      </w:pPr>
      <w:r w:rsidRPr="00B41203">
        <w:t xml:space="preserve">Coincidence Factor </w:t>
      </w:r>
    </w:p>
    <w:p w14:paraId="1175119E" w14:textId="77777777" w:rsidR="00F83B3F" w:rsidRDefault="00841F99" w:rsidP="00841F99">
      <w:pPr>
        <w:rPr>
          <w:rFonts w:cstheme="minorHAnsi"/>
        </w:rPr>
      </w:pPr>
      <w:r w:rsidRPr="00A05FC2">
        <w:rPr>
          <w:rFonts w:cstheme="minorHAnsi"/>
        </w:rPr>
        <w:t>The coincidence factor is assumed to be 2.6%</w:t>
      </w:r>
      <w:r w:rsidRPr="00B41203">
        <w:rPr>
          <w:rStyle w:val="FootnoteReference"/>
          <w:rFonts w:cstheme="minorHAnsi"/>
        </w:rPr>
        <w:footnoteReference w:id="45"/>
      </w:r>
      <w:r w:rsidRPr="00A05FC2">
        <w:rPr>
          <w:rFonts w:cstheme="minorHAnsi"/>
        </w:rPr>
        <w:t>.</w:t>
      </w:r>
    </w:p>
    <w:p w14:paraId="5331919F" w14:textId="77777777" w:rsidR="00367B5C" w:rsidRDefault="00367B5C" w:rsidP="00841F99">
      <w:pPr>
        <w:rPr>
          <w:rFonts w:cstheme="minorHAnsi"/>
        </w:rPr>
      </w:pPr>
      <w:r>
        <w:rPr>
          <w:rFonts w:cstheme="minorHAnsi"/>
        </w:rPr>
        <w:br w:type="page"/>
      </w:r>
    </w:p>
    <w:p w14:paraId="2FAC5595" w14:textId="77777777" w:rsidR="00841F99" w:rsidRPr="00A05FC2" w:rsidRDefault="00841F99" w:rsidP="00841F99">
      <w:pPr>
        <w:keepNext/>
        <w:pBdr>
          <w:top w:val="double" w:sz="4" w:space="1" w:color="auto"/>
          <w:bottom w:val="double" w:sz="4" w:space="1" w:color="auto"/>
        </w:pBdr>
        <w:jc w:val="center"/>
        <w:rPr>
          <w:rFonts w:cstheme="minorHAnsi"/>
          <w:b/>
          <w:szCs w:val="20"/>
        </w:rPr>
      </w:pPr>
      <w:r w:rsidRPr="00A05FC2">
        <w:rPr>
          <w:rFonts w:cstheme="minorHAnsi"/>
          <w:b/>
          <w:szCs w:val="20"/>
        </w:rPr>
        <w:lastRenderedPageBreak/>
        <w:t>Algorithm</w:t>
      </w:r>
    </w:p>
    <w:p w14:paraId="015C0049" w14:textId="77777777" w:rsidR="00841F99" w:rsidRPr="000B7BB6" w:rsidRDefault="00841F99" w:rsidP="00841F99">
      <w:pPr>
        <w:pStyle w:val="Heading6"/>
      </w:pPr>
      <w:r w:rsidRPr="00B41203">
        <w:t xml:space="preserve">Calculation of Savings </w:t>
      </w:r>
    </w:p>
    <w:p w14:paraId="4183AB1D" w14:textId="77777777" w:rsidR="00841F99" w:rsidRPr="000B7BB6" w:rsidRDefault="00841F99" w:rsidP="00841F99">
      <w:pPr>
        <w:pStyle w:val="Heading6"/>
        <w:rPr>
          <w:noProof/>
        </w:rPr>
      </w:pPr>
      <w:r w:rsidRPr="000B7BB6">
        <w:t xml:space="preserve">Electric Energy Savings </w:t>
      </w:r>
    </w:p>
    <w:p w14:paraId="73485305" w14:textId="77777777" w:rsidR="00841F99" w:rsidRPr="00A05FC2" w:rsidRDefault="00841F99" w:rsidP="00841F99">
      <w:pPr>
        <w:ind w:left="2160" w:hanging="720"/>
        <w:rPr>
          <w:rFonts w:cstheme="minorHAnsi"/>
          <w:noProof/>
        </w:rPr>
      </w:pPr>
      <w:r w:rsidRPr="00A05FC2">
        <w:rPr>
          <w:rFonts w:cstheme="minorHAnsi"/>
          <w:noProof/>
        </w:rPr>
        <w:t>ΔkWh</w:t>
      </w:r>
      <w:r w:rsidRPr="00B41203">
        <w:rPr>
          <w:rStyle w:val="FootnoteReference"/>
          <w:rFonts w:cstheme="minorHAnsi"/>
          <w:noProof/>
        </w:rPr>
        <w:footnoteReference w:id="46"/>
      </w:r>
      <w:r w:rsidRPr="00A05FC2">
        <w:rPr>
          <w:rFonts w:cstheme="minorHAnsi"/>
          <w:noProof/>
        </w:rPr>
        <w:tab/>
        <w:t>= ((</w:t>
      </w:r>
      <w:r w:rsidRPr="00A05FC2">
        <w:rPr>
          <w:rFonts w:cstheme="minorHAnsi"/>
        </w:rPr>
        <w:t>kWh</w:t>
      </w:r>
      <w:r w:rsidRPr="00A05FC2">
        <w:rPr>
          <w:rFonts w:cstheme="minorHAnsi"/>
          <w:vertAlign w:val="subscript"/>
        </w:rPr>
        <w:t>Base</w:t>
      </w:r>
      <w:r w:rsidRPr="00A05FC2">
        <w:rPr>
          <w:rFonts w:cstheme="minorHAnsi"/>
          <w:i/>
        </w:rPr>
        <w:t xml:space="preserve"> </w:t>
      </w:r>
      <w:r w:rsidRPr="00A05FC2">
        <w:rPr>
          <w:rFonts w:cstheme="minorHAnsi"/>
        </w:rPr>
        <w:t>- kWh</w:t>
      </w:r>
      <w:r w:rsidRPr="00A05FC2">
        <w:rPr>
          <w:rFonts w:cstheme="minorHAnsi"/>
          <w:vertAlign w:val="subscript"/>
        </w:rPr>
        <w:t>ESTAR</w:t>
      </w:r>
      <w:r w:rsidRPr="00A05FC2">
        <w:rPr>
          <w:rFonts w:cstheme="minorHAnsi"/>
        </w:rPr>
        <w:t>) * (</w:t>
      </w:r>
      <w:r w:rsidRPr="00B41203">
        <w:rPr>
          <w:rFonts w:cstheme="minorHAnsi"/>
          <w:noProof/>
        </w:rPr>
        <w:t>%kWh_op +</w:t>
      </w:r>
      <w:r w:rsidRPr="00A05FC2">
        <w:rPr>
          <w:rFonts w:cstheme="minorHAnsi"/>
        </w:rPr>
        <w:t xml:space="preserve"> (</w:t>
      </w:r>
      <w:r w:rsidRPr="00B41203">
        <w:rPr>
          <w:rFonts w:cstheme="minorHAnsi"/>
          <w:noProof/>
        </w:rPr>
        <w:t>%kWh_heat</w:t>
      </w:r>
      <w:r w:rsidRPr="00A05FC2">
        <w:rPr>
          <w:rFonts w:cstheme="minorHAnsi"/>
        </w:rPr>
        <w:t xml:space="preserve"> * </w:t>
      </w:r>
      <w:r w:rsidRPr="00B41203">
        <w:rPr>
          <w:rFonts w:cstheme="minorHAnsi"/>
          <w:noProof/>
        </w:rPr>
        <w:t xml:space="preserve">%Electric_DHW ))) </w:t>
      </w:r>
    </w:p>
    <w:p w14:paraId="38A5EA2B" w14:textId="77777777" w:rsidR="00841F99" w:rsidRPr="00A05FC2" w:rsidRDefault="00841F99" w:rsidP="00841F99">
      <w:pPr>
        <w:rPr>
          <w:rFonts w:cstheme="minorHAnsi"/>
        </w:rPr>
      </w:pPr>
      <w:r w:rsidRPr="00A05FC2">
        <w:rPr>
          <w:rFonts w:cstheme="minorHAnsi"/>
        </w:rPr>
        <w:t>Where:</w:t>
      </w:r>
    </w:p>
    <w:p w14:paraId="50153721" w14:textId="77777777" w:rsidR="00841F99" w:rsidRPr="00A05FC2" w:rsidRDefault="00841F99" w:rsidP="00841F99">
      <w:pPr>
        <w:ind w:left="2160" w:hanging="1440"/>
        <w:rPr>
          <w:rFonts w:cstheme="minorHAnsi"/>
        </w:rPr>
      </w:pPr>
      <w:proofErr w:type="gramStart"/>
      <w:r w:rsidRPr="00A05FC2">
        <w:rPr>
          <w:rFonts w:cstheme="minorHAnsi"/>
        </w:rPr>
        <w:t>kWh</w:t>
      </w:r>
      <w:r w:rsidRPr="00A05FC2">
        <w:rPr>
          <w:rFonts w:cstheme="minorHAnsi"/>
          <w:vertAlign w:val="subscript"/>
        </w:rPr>
        <w:t>BASE</w:t>
      </w:r>
      <w:proofErr w:type="gramEnd"/>
      <w:r w:rsidRPr="00A05FC2">
        <w:rPr>
          <w:rFonts w:cstheme="minorHAnsi"/>
          <w:vertAlign w:val="subscript"/>
        </w:rPr>
        <w:tab/>
      </w:r>
      <w:r w:rsidRPr="00A05FC2">
        <w:rPr>
          <w:rFonts w:cstheme="minorHAnsi"/>
          <w:i/>
        </w:rPr>
        <w:t xml:space="preserve">= </w:t>
      </w:r>
      <w:r w:rsidRPr="00A05FC2">
        <w:rPr>
          <w:rFonts w:cstheme="minorHAnsi"/>
        </w:rPr>
        <w:t>Baseline kWh consumption per year</w:t>
      </w:r>
    </w:p>
    <w:p w14:paraId="58F0E014" w14:textId="77777777" w:rsidR="00841F99" w:rsidRPr="00A05FC2" w:rsidRDefault="00841F99" w:rsidP="00841F99">
      <w:pPr>
        <w:ind w:firstLine="720"/>
        <w:rPr>
          <w:rFonts w:cstheme="minorHAnsi"/>
        </w:rPr>
      </w:pPr>
      <w:r w:rsidRPr="00A05FC2">
        <w:rPr>
          <w:rFonts w:cstheme="minorHAnsi"/>
        </w:rPr>
        <w:tab/>
      </w:r>
      <w:r w:rsidRPr="00A05FC2">
        <w:rPr>
          <w:rFonts w:cstheme="minorHAnsi"/>
        </w:rPr>
        <w:tab/>
        <w:t>= 3</w:t>
      </w:r>
      <w:r>
        <w:rPr>
          <w:rFonts w:cstheme="minorHAnsi"/>
        </w:rPr>
        <w:t>07</w:t>
      </w:r>
      <w:r w:rsidRPr="00A05FC2">
        <w:rPr>
          <w:rFonts w:cstheme="minorHAnsi"/>
        </w:rPr>
        <w:t xml:space="preserve"> kWh </w:t>
      </w:r>
    </w:p>
    <w:p w14:paraId="2BD1391B" w14:textId="77777777" w:rsidR="00841F99" w:rsidRPr="00A05FC2" w:rsidRDefault="00841F99" w:rsidP="00841F99">
      <w:pPr>
        <w:ind w:firstLine="720"/>
        <w:rPr>
          <w:rFonts w:cstheme="minorHAnsi"/>
        </w:rPr>
      </w:pPr>
      <w:proofErr w:type="gramStart"/>
      <w:r w:rsidRPr="00A05FC2">
        <w:rPr>
          <w:rFonts w:cstheme="minorHAnsi"/>
        </w:rPr>
        <w:t>kWh</w:t>
      </w:r>
      <w:r w:rsidRPr="00A05FC2">
        <w:rPr>
          <w:rFonts w:cstheme="minorHAnsi"/>
          <w:vertAlign w:val="subscript"/>
        </w:rPr>
        <w:t>ESTAR</w:t>
      </w:r>
      <w:proofErr w:type="gramEnd"/>
      <w:r w:rsidRPr="00A05FC2">
        <w:rPr>
          <w:rFonts w:cstheme="minorHAnsi"/>
          <w:vertAlign w:val="subscript"/>
        </w:rPr>
        <w:tab/>
      </w:r>
      <w:r w:rsidRPr="00A05FC2">
        <w:rPr>
          <w:rFonts w:cstheme="minorHAnsi"/>
          <w:vertAlign w:val="subscript"/>
        </w:rPr>
        <w:tab/>
      </w:r>
      <w:r w:rsidRPr="00A05FC2">
        <w:rPr>
          <w:rFonts w:cstheme="minorHAnsi"/>
          <w:i/>
        </w:rPr>
        <w:t xml:space="preserve">= </w:t>
      </w:r>
      <w:r w:rsidRPr="00A05FC2">
        <w:rPr>
          <w:rFonts w:cstheme="minorHAnsi"/>
        </w:rPr>
        <w:t>ENERGY STAR kWh annual consumption</w:t>
      </w:r>
    </w:p>
    <w:p w14:paraId="1488927C" w14:textId="77777777" w:rsidR="00841F99" w:rsidRPr="00A05FC2" w:rsidRDefault="00841F99" w:rsidP="00841F99">
      <w:pPr>
        <w:ind w:firstLine="720"/>
        <w:rPr>
          <w:rFonts w:cstheme="minorHAnsi"/>
        </w:rPr>
      </w:pPr>
      <w:r w:rsidRPr="00A05FC2">
        <w:rPr>
          <w:rFonts w:cstheme="minorHAnsi"/>
        </w:rPr>
        <w:tab/>
      </w:r>
      <w:r w:rsidRPr="00A05FC2">
        <w:rPr>
          <w:rFonts w:cstheme="minorHAnsi"/>
        </w:rPr>
        <w:tab/>
        <w:t xml:space="preserve">= 295 kWh </w:t>
      </w:r>
    </w:p>
    <w:p w14:paraId="56685212" w14:textId="77777777" w:rsidR="00841F99" w:rsidRPr="000B7BB6" w:rsidRDefault="00841F99" w:rsidP="00841F99">
      <w:pPr>
        <w:ind w:firstLine="720"/>
        <w:rPr>
          <w:rFonts w:cstheme="minorHAnsi"/>
          <w:noProof/>
        </w:rPr>
      </w:pPr>
      <w:r w:rsidRPr="00B41203">
        <w:rPr>
          <w:rFonts w:cstheme="minorHAnsi"/>
          <w:noProof/>
        </w:rPr>
        <w:t>%kWh_op</w:t>
      </w:r>
      <w:r w:rsidRPr="00B41203">
        <w:rPr>
          <w:rFonts w:cstheme="minorHAnsi"/>
          <w:noProof/>
        </w:rPr>
        <w:tab/>
        <w:t xml:space="preserve">= Percentage of </w:t>
      </w:r>
      <w:r w:rsidRPr="00A05FC2">
        <w:rPr>
          <w:rFonts w:cstheme="minorHAnsi"/>
        </w:rPr>
        <w:t xml:space="preserve">dishwasher </w:t>
      </w:r>
      <w:r w:rsidRPr="00B41203">
        <w:rPr>
          <w:rFonts w:cstheme="minorHAnsi"/>
          <w:noProof/>
        </w:rPr>
        <w:t>energy consumption used for unit operation</w:t>
      </w:r>
    </w:p>
    <w:p w14:paraId="7B217120" w14:textId="77777777" w:rsidR="00841F99" w:rsidRPr="00A05FC2" w:rsidRDefault="00841F99" w:rsidP="00841F99">
      <w:pPr>
        <w:ind w:firstLine="720"/>
        <w:rPr>
          <w:rFonts w:cstheme="minorHAnsi"/>
        </w:rPr>
      </w:pPr>
      <w:r w:rsidRPr="000B7BB6">
        <w:rPr>
          <w:rFonts w:cstheme="minorHAnsi"/>
          <w:noProof/>
        </w:rPr>
        <w:tab/>
      </w:r>
      <w:r w:rsidRPr="000B7BB6">
        <w:rPr>
          <w:rFonts w:cstheme="minorHAnsi"/>
          <w:noProof/>
        </w:rPr>
        <w:tab/>
        <w:t xml:space="preserve">= 1 - </w:t>
      </w:r>
      <w:r w:rsidRPr="00A05FC2">
        <w:rPr>
          <w:rFonts w:cstheme="minorHAnsi"/>
        </w:rPr>
        <w:t>56%</w:t>
      </w:r>
      <w:r w:rsidRPr="00B41203">
        <w:rPr>
          <w:rStyle w:val="FootnoteReference"/>
          <w:rFonts w:cstheme="minorHAnsi"/>
        </w:rPr>
        <w:footnoteReference w:id="47"/>
      </w:r>
      <w:r w:rsidRPr="00A05FC2">
        <w:rPr>
          <w:rFonts w:cstheme="minorHAnsi"/>
        </w:rPr>
        <w:t xml:space="preserve">  </w:t>
      </w:r>
    </w:p>
    <w:p w14:paraId="4CFDCABE" w14:textId="77777777" w:rsidR="00841F99" w:rsidRPr="00A05FC2" w:rsidRDefault="00841F99" w:rsidP="00841F99">
      <w:pPr>
        <w:ind w:left="1440" w:firstLine="720"/>
        <w:rPr>
          <w:rFonts w:cstheme="minorHAnsi"/>
        </w:rPr>
      </w:pPr>
      <w:r w:rsidRPr="00A05FC2">
        <w:rPr>
          <w:rFonts w:cstheme="minorHAnsi"/>
        </w:rPr>
        <w:t>= 44%</w:t>
      </w:r>
    </w:p>
    <w:p w14:paraId="3F57A713" w14:textId="77777777" w:rsidR="00841F99" w:rsidRPr="00A05FC2" w:rsidRDefault="00841F99" w:rsidP="00841F99">
      <w:pPr>
        <w:ind w:firstLine="720"/>
        <w:rPr>
          <w:rFonts w:cstheme="minorHAnsi"/>
        </w:rPr>
      </w:pPr>
      <w:r w:rsidRPr="00A05FC2">
        <w:rPr>
          <w:rFonts w:cstheme="minorHAnsi"/>
        </w:rPr>
        <w:t>%kWh_heat</w:t>
      </w:r>
      <w:r w:rsidRPr="00A05FC2">
        <w:rPr>
          <w:rFonts w:cstheme="minorHAnsi"/>
        </w:rPr>
        <w:tab/>
        <w:t xml:space="preserve">= Percentage of dishwasher energy </w:t>
      </w:r>
      <w:r w:rsidRPr="00B41203">
        <w:rPr>
          <w:rFonts w:cstheme="minorHAnsi"/>
          <w:noProof/>
        </w:rPr>
        <w:t xml:space="preserve">consumption </w:t>
      </w:r>
      <w:r w:rsidRPr="00A05FC2">
        <w:rPr>
          <w:rFonts w:cstheme="minorHAnsi"/>
        </w:rPr>
        <w:t>used for water heating</w:t>
      </w:r>
    </w:p>
    <w:p w14:paraId="20B16BC1" w14:textId="77777777" w:rsidR="00841F99" w:rsidRPr="00A05FC2" w:rsidRDefault="00841F99" w:rsidP="00841F99">
      <w:pPr>
        <w:ind w:left="1440" w:firstLine="720"/>
        <w:rPr>
          <w:rFonts w:cstheme="minorHAnsi"/>
        </w:rPr>
      </w:pPr>
      <w:r w:rsidRPr="00A05FC2">
        <w:rPr>
          <w:rFonts w:cstheme="minorHAnsi"/>
        </w:rPr>
        <w:t>= 56%</w:t>
      </w:r>
      <w:r w:rsidRPr="00B41203">
        <w:rPr>
          <w:rStyle w:val="FootnoteReference"/>
          <w:rFonts w:cstheme="minorHAnsi"/>
        </w:rPr>
        <w:footnoteReference w:id="48"/>
      </w:r>
    </w:p>
    <w:p w14:paraId="517F9B83" w14:textId="77777777" w:rsidR="00841F99" w:rsidRPr="000B7BB6" w:rsidRDefault="00841F99" w:rsidP="00841F99">
      <w:pPr>
        <w:ind w:left="720"/>
        <w:rPr>
          <w:rFonts w:cstheme="minorHAnsi"/>
          <w:noProof/>
        </w:rPr>
      </w:pPr>
      <w:r w:rsidRPr="00B41203">
        <w:rPr>
          <w:rFonts w:cstheme="minorHAnsi"/>
          <w:noProof/>
        </w:rPr>
        <w:t>%Electric_DHW</w:t>
      </w:r>
      <w:r w:rsidRPr="00B41203">
        <w:rPr>
          <w:rFonts w:cstheme="minorHAnsi"/>
          <w:noProof/>
        </w:rPr>
        <w:tab/>
        <w:t>= Percentage of DHW savings assumed to be electric</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594"/>
      </w:tblGrid>
      <w:tr w:rsidR="00841F99" w:rsidRPr="00013DA9" w14:paraId="6C169AD1" w14:textId="77777777" w:rsidTr="00841F99">
        <w:tc>
          <w:tcPr>
            <w:tcW w:w="2430" w:type="dxa"/>
            <w:shd w:val="clear" w:color="auto" w:fill="7F7F7F" w:themeFill="text1" w:themeFillTint="80"/>
            <w:tcMar>
              <w:top w:w="0" w:type="dxa"/>
              <w:left w:w="108" w:type="dxa"/>
              <w:bottom w:w="0" w:type="dxa"/>
              <w:right w:w="108" w:type="dxa"/>
            </w:tcMar>
            <w:hideMark/>
          </w:tcPr>
          <w:p w14:paraId="277DC69C" w14:textId="77777777" w:rsidR="00841F99" w:rsidRPr="00013DA9" w:rsidRDefault="00841F99" w:rsidP="00841F99">
            <w:pPr>
              <w:jc w:val="center"/>
              <w:rPr>
                <w:rFonts w:cstheme="minorHAnsi"/>
                <w:b/>
                <w:color w:val="FFFFFF" w:themeColor="background1"/>
                <w:szCs w:val="20"/>
              </w:rPr>
            </w:pPr>
            <w:r w:rsidRPr="00013DA9">
              <w:rPr>
                <w:rFonts w:cstheme="minorHAnsi"/>
                <w:b/>
                <w:color w:val="FFFFFF" w:themeColor="background1"/>
                <w:szCs w:val="20"/>
              </w:rPr>
              <w:t>DHW fuel</w:t>
            </w:r>
          </w:p>
        </w:tc>
        <w:tc>
          <w:tcPr>
            <w:tcW w:w="1594" w:type="dxa"/>
            <w:shd w:val="clear" w:color="auto" w:fill="7F7F7F" w:themeFill="text1" w:themeFillTint="80"/>
            <w:tcMar>
              <w:top w:w="0" w:type="dxa"/>
              <w:left w:w="108" w:type="dxa"/>
              <w:bottom w:w="0" w:type="dxa"/>
              <w:right w:w="108" w:type="dxa"/>
            </w:tcMar>
            <w:hideMark/>
          </w:tcPr>
          <w:p w14:paraId="1F39163B" w14:textId="77777777" w:rsidR="00841F99" w:rsidRPr="00013DA9" w:rsidRDefault="00841F99" w:rsidP="00841F99">
            <w:pPr>
              <w:jc w:val="center"/>
              <w:rPr>
                <w:rFonts w:cstheme="minorHAnsi"/>
                <w:b/>
                <w:color w:val="FFFFFF" w:themeColor="background1"/>
                <w:szCs w:val="20"/>
              </w:rPr>
            </w:pPr>
            <w:r w:rsidRPr="00013DA9">
              <w:rPr>
                <w:rFonts w:cstheme="minorHAnsi"/>
                <w:b/>
                <w:color w:val="FFFFFF" w:themeColor="background1"/>
                <w:szCs w:val="20"/>
              </w:rPr>
              <w:t>%Electric_DHW</w:t>
            </w:r>
          </w:p>
        </w:tc>
      </w:tr>
      <w:tr w:rsidR="00841F99" w:rsidRPr="00013DA9" w14:paraId="65E0B07B" w14:textId="77777777" w:rsidTr="00841F99">
        <w:tc>
          <w:tcPr>
            <w:tcW w:w="2430" w:type="dxa"/>
            <w:tcMar>
              <w:top w:w="0" w:type="dxa"/>
              <w:left w:w="108" w:type="dxa"/>
              <w:bottom w:w="0" w:type="dxa"/>
              <w:right w:w="108" w:type="dxa"/>
            </w:tcMar>
            <w:hideMark/>
          </w:tcPr>
          <w:p w14:paraId="3A3E2568" w14:textId="77777777" w:rsidR="00841F99" w:rsidRPr="00013DA9" w:rsidRDefault="00841F99">
            <w:pPr>
              <w:pStyle w:val="TableText"/>
            </w:pPr>
            <w:r w:rsidRPr="00013DA9">
              <w:t>Electric</w:t>
            </w:r>
          </w:p>
        </w:tc>
        <w:tc>
          <w:tcPr>
            <w:tcW w:w="1594" w:type="dxa"/>
            <w:tcMar>
              <w:top w:w="0" w:type="dxa"/>
              <w:left w:w="108" w:type="dxa"/>
              <w:bottom w:w="0" w:type="dxa"/>
              <w:right w:w="108" w:type="dxa"/>
            </w:tcMar>
            <w:hideMark/>
          </w:tcPr>
          <w:p w14:paraId="7D2DECC1" w14:textId="77777777" w:rsidR="00841F99" w:rsidRPr="00013DA9" w:rsidRDefault="00841F99">
            <w:pPr>
              <w:pStyle w:val="TableText"/>
            </w:pPr>
            <w:r w:rsidRPr="00013DA9">
              <w:t>100%</w:t>
            </w:r>
          </w:p>
        </w:tc>
      </w:tr>
      <w:tr w:rsidR="00841F99" w:rsidRPr="00013DA9" w14:paraId="4550F36F" w14:textId="77777777" w:rsidTr="00841F99">
        <w:tc>
          <w:tcPr>
            <w:tcW w:w="2430" w:type="dxa"/>
            <w:tcMar>
              <w:top w:w="0" w:type="dxa"/>
              <w:left w:w="108" w:type="dxa"/>
              <w:bottom w:w="0" w:type="dxa"/>
              <w:right w:w="108" w:type="dxa"/>
            </w:tcMar>
            <w:hideMark/>
          </w:tcPr>
          <w:p w14:paraId="77DF4EFF" w14:textId="77777777" w:rsidR="00841F99" w:rsidRPr="00013DA9" w:rsidRDefault="00841F99">
            <w:pPr>
              <w:pStyle w:val="TableText"/>
            </w:pPr>
            <w:r w:rsidRPr="00013DA9">
              <w:t>Natural Gas</w:t>
            </w:r>
          </w:p>
        </w:tc>
        <w:tc>
          <w:tcPr>
            <w:tcW w:w="1594" w:type="dxa"/>
            <w:tcMar>
              <w:top w:w="0" w:type="dxa"/>
              <w:left w:w="108" w:type="dxa"/>
              <w:bottom w:w="0" w:type="dxa"/>
              <w:right w:w="108" w:type="dxa"/>
            </w:tcMar>
            <w:hideMark/>
          </w:tcPr>
          <w:p w14:paraId="4CE6978E" w14:textId="77777777" w:rsidR="00841F99" w:rsidRPr="00013DA9" w:rsidRDefault="00841F99">
            <w:pPr>
              <w:pStyle w:val="TableText"/>
            </w:pPr>
            <w:r w:rsidRPr="00013DA9">
              <w:t>0%</w:t>
            </w:r>
          </w:p>
        </w:tc>
      </w:tr>
      <w:tr w:rsidR="00841F99" w:rsidRPr="00013DA9" w14:paraId="1408B966" w14:textId="77777777" w:rsidTr="00841F99">
        <w:tc>
          <w:tcPr>
            <w:tcW w:w="2430" w:type="dxa"/>
            <w:tcMar>
              <w:top w:w="0" w:type="dxa"/>
              <w:left w:w="108" w:type="dxa"/>
              <w:bottom w:w="0" w:type="dxa"/>
              <w:right w:w="108" w:type="dxa"/>
            </w:tcMar>
            <w:hideMark/>
          </w:tcPr>
          <w:p w14:paraId="4D97C2CA" w14:textId="77777777" w:rsidR="00841F99" w:rsidRPr="00013DA9" w:rsidRDefault="00841F99">
            <w:pPr>
              <w:pStyle w:val="TableText"/>
            </w:pPr>
            <w:r w:rsidRPr="00013DA9">
              <w:t>Unknown</w:t>
            </w:r>
          </w:p>
        </w:tc>
        <w:tc>
          <w:tcPr>
            <w:tcW w:w="1594" w:type="dxa"/>
            <w:tcMar>
              <w:top w:w="0" w:type="dxa"/>
              <w:left w:w="108" w:type="dxa"/>
              <w:bottom w:w="0" w:type="dxa"/>
              <w:right w:w="108" w:type="dxa"/>
            </w:tcMar>
            <w:hideMark/>
          </w:tcPr>
          <w:p w14:paraId="52189493" w14:textId="77777777" w:rsidR="00841F99" w:rsidRPr="00013DA9" w:rsidRDefault="00841F99">
            <w:pPr>
              <w:pStyle w:val="TableText"/>
            </w:pPr>
            <w:r w:rsidRPr="00013DA9">
              <w:t>16%</w:t>
            </w:r>
            <w:r w:rsidRPr="00B51724">
              <w:rPr>
                <w:rStyle w:val="FootnoteReference"/>
                <w:rFonts w:cstheme="minorHAnsi"/>
              </w:rPr>
              <w:footnoteReference w:id="49"/>
            </w:r>
          </w:p>
        </w:tc>
      </w:tr>
    </w:tbl>
    <w:p w14:paraId="2DBD4A68" w14:textId="77777777" w:rsidR="00841F99" w:rsidRPr="00B41203" w:rsidRDefault="00841F99" w:rsidP="00841F99">
      <w:pPr>
        <w:ind w:left="2880"/>
        <w:rPr>
          <w:rFonts w:cstheme="minorHAnsi"/>
          <w:noProof/>
        </w:rPr>
      </w:pPr>
    </w:p>
    <w:p w14:paraId="51DC5524" w14:textId="77777777" w:rsidR="00841F99" w:rsidRPr="00A05FC2" w:rsidRDefault="00841F99" w:rsidP="00841F99">
      <w:pPr>
        <w:ind w:left="720"/>
        <w:rPr>
          <w:rFonts w:cstheme="minorHAnsi"/>
        </w:rPr>
      </w:pPr>
      <w:r w:rsidRPr="00A05FC2">
        <w:rPr>
          <w:rFonts w:cstheme="minorHAnsi"/>
        </w:rPr>
        <w:t>An Energy Star standard dishwasher installed in place of a baseline unit with unknown DHW fuel:</w:t>
      </w:r>
    </w:p>
    <w:p w14:paraId="0CBB2C5C" w14:textId="77777777" w:rsidR="00841F99" w:rsidRPr="00A05FC2" w:rsidRDefault="00841F99" w:rsidP="00841F99">
      <w:pPr>
        <w:ind w:left="1440" w:firstLine="720"/>
        <w:rPr>
          <w:rFonts w:cstheme="minorHAnsi"/>
        </w:rPr>
      </w:pPr>
      <w:r w:rsidRPr="00A05FC2">
        <w:rPr>
          <w:rFonts w:cstheme="minorHAnsi"/>
          <w:noProof/>
        </w:rPr>
        <w:t>ΔkWh</w:t>
      </w:r>
      <w:r w:rsidRPr="00A05FC2">
        <w:rPr>
          <w:rFonts w:cstheme="minorHAnsi"/>
          <w:noProof/>
        </w:rPr>
        <w:tab/>
        <w:t>= ((3</w:t>
      </w:r>
      <w:r>
        <w:rPr>
          <w:rFonts w:cstheme="minorHAnsi"/>
          <w:noProof/>
        </w:rPr>
        <w:t>07</w:t>
      </w:r>
      <w:r w:rsidRPr="00A05FC2">
        <w:rPr>
          <w:rFonts w:cstheme="minorHAnsi"/>
          <w:i/>
        </w:rPr>
        <w:t xml:space="preserve"> </w:t>
      </w:r>
      <w:r w:rsidRPr="00A05FC2">
        <w:rPr>
          <w:rFonts w:cstheme="minorHAnsi"/>
        </w:rPr>
        <w:t xml:space="preserve">- 295) * (0.44 + (0.56*0.16))) </w:t>
      </w:r>
    </w:p>
    <w:p w14:paraId="03A17694" w14:textId="77777777" w:rsidR="00841F99" w:rsidRPr="00A05FC2" w:rsidRDefault="00841F99" w:rsidP="00841F99">
      <w:pPr>
        <w:ind w:left="2160" w:firstLine="720"/>
        <w:rPr>
          <w:rFonts w:cstheme="minorHAnsi"/>
        </w:rPr>
      </w:pPr>
      <w:r w:rsidRPr="00A05FC2">
        <w:rPr>
          <w:rFonts w:cstheme="minorHAnsi"/>
        </w:rPr>
        <w:t xml:space="preserve">= </w:t>
      </w:r>
      <w:r>
        <w:rPr>
          <w:rFonts w:cstheme="minorHAnsi"/>
        </w:rPr>
        <w:t>6.4</w:t>
      </w:r>
      <w:r w:rsidRPr="00A05FC2">
        <w:rPr>
          <w:rFonts w:cstheme="minorHAnsi"/>
        </w:rPr>
        <w:t xml:space="preserve"> kWh</w:t>
      </w:r>
    </w:p>
    <w:p w14:paraId="644EC53C" w14:textId="77777777" w:rsidR="00841F99" w:rsidRPr="00A05FC2" w:rsidRDefault="00841F99" w:rsidP="00841F99">
      <w:pPr>
        <w:ind w:left="720"/>
        <w:rPr>
          <w:rFonts w:cstheme="minorHAnsi"/>
        </w:rPr>
      </w:pPr>
      <w:r w:rsidRPr="00A05FC2">
        <w:rPr>
          <w:rFonts w:cstheme="minorHAnsi"/>
        </w:rPr>
        <w:t>An Energy Star standard dishwasher installed in place of a baseline unit with electric DHW:</w:t>
      </w:r>
    </w:p>
    <w:p w14:paraId="3CF174DA" w14:textId="77777777" w:rsidR="00841F99" w:rsidRPr="00A05FC2" w:rsidRDefault="00841F99" w:rsidP="00841F99">
      <w:pPr>
        <w:ind w:left="1440" w:firstLine="720"/>
        <w:rPr>
          <w:rFonts w:cstheme="minorHAnsi"/>
        </w:rPr>
      </w:pPr>
      <w:r w:rsidRPr="00A05FC2">
        <w:rPr>
          <w:rFonts w:cstheme="minorHAnsi"/>
          <w:noProof/>
        </w:rPr>
        <w:t>ΔkWh</w:t>
      </w:r>
      <w:r w:rsidRPr="00A05FC2">
        <w:rPr>
          <w:rFonts w:cstheme="minorHAnsi"/>
          <w:noProof/>
        </w:rPr>
        <w:tab/>
        <w:t>= ((3</w:t>
      </w:r>
      <w:r>
        <w:rPr>
          <w:rFonts w:cstheme="minorHAnsi"/>
          <w:noProof/>
        </w:rPr>
        <w:t>07</w:t>
      </w:r>
      <w:r w:rsidRPr="00A05FC2">
        <w:rPr>
          <w:rFonts w:cstheme="minorHAnsi"/>
          <w:i/>
        </w:rPr>
        <w:t xml:space="preserve"> </w:t>
      </w:r>
      <w:r w:rsidRPr="00A05FC2">
        <w:rPr>
          <w:rFonts w:cstheme="minorHAnsi"/>
        </w:rPr>
        <w:t xml:space="preserve">- 295) * (0.44 + (0.56*1.0))) </w:t>
      </w:r>
    </w:p>
    <w:p w14:paraId="161C91CF" w14:textId="77777777" w:rsidR="00841F99" w:rsidRPr="00A05FC2" w:rsidRDefault="00841F99" w:rsidP="00841F99">
      <w:pPr>
        <w:ind w:left="2160" w:firstLine="720"/>
        <w:rPr>
          <w:rFonts w:cstheme="minorHAnsi"/>
        </w:rPr>
      </w:pPr>
      <w:r w:rsidRPr="00A05FC2">
        <w:rPr>
          <w:rFonts w:cstheme="minorHAnsi"/>
        </w:rPr>
        <w:t xml:space="preserve">= </w:t>
      </w:r>
      <w:r>
        <w:rPr>
          <w:rFonts w:cstheme="minorHAnsi"/>
        </w:rPr>
        <w:t>12</w:t>
      </w:r>
      <w:r w:rsidRPr="00A05FC2">
        <w:rPr>
          <w:rFonts w:cstheme="minorHAnsi"/>
        </w:rPr>
        <w:t xml:space="preserve"> kWh</w:t>
      </w:r>
    </w:p>
    <w:p w14:paraId="61127808" w14:textId="77777777" w:rsidR="00841F99" w:rsidRPr="00741432" w:rsidRDefault="00841F99">
      <w:pPr>
        <w:pStyle w:val="Heading6"/>
        <w:pPrChange w:id="1437" w:author="&quot;sdent&quot;" w:date="2016-01-21T09:10:00Z">
          <w:pPr/>
        </w:pPrChange>
      </w:pPr>
      <w:r w:rsidRPr="00741432">
        <w:t>Summer Coincident Peak Demand Savings</w:t>
      </w:r>
    </w:p>
    <w:p w14:paraId="1C93AFD6" w14:textId="77777777" w:rsidR="00841F99" w:rsidRPr="00A05FC2" w:rsidRDefault="00841F99" w:rsidP="00841F99">
      <w:pPr>
        <w:rPr>
          <w:rFonts w:cstheme="minorHAnsi"/>
        </w:rPr>
      </w:pPr>
      <w:r w:rsidRPr="00A05FC2">
        <w:rPr>
          <w:rFonts w:cstheme="minorHAnsi"/>
        </w:rPr>
        <w:tab/>
      </w:r>
      <w:r w:rsidRPr="00A05FC2">
        <w:rPr>
          <w:rFonts w:cstheme="minorHAnsi"/>
        </w:rPr>
        <w:tab/>
      </w:r>
      <w:r w:rsidRPr="00A05FC2">
        <w:rPr>
          <w:rFonts w:cstheme="minorHAnsi"/>
          <w:noProof/>
        </w:rPr>
        <w:t>Δ</w:t>
      </w:r>
      <w:r w:rsidRPr="00A05FC2">
        <w:rPr>
          <w:rFonts w:cstheme="minorHAnsi"/>
        </w:rPr>
        <w:t xml:space="preserve">kW = </w:t>
      </w:r>
      <w:r w:rsidRPr="00A05FC2">
        <w:rPr>
          <w:rFonts w:cstheme="minorHAnsi"/>
          <w:noProof/>
        </w:rPr>
        <w:t>Δ</w:t>
      </w:r>
      <w:r w:rsidRPr="00A05FC2">
        <w:rPr>
          <w:rFonts w:cstheme="minorHAnsi"/>
        </w:rPr>
        <w:t>kWh/Hours * CF</w:t>
      </w:r>
    </w:p>
    <w:p w14:paraId="68CD71EB" w14:textId="77777777" w:rsidR="00841F99" w:rsidRPr="00A05FC2" w:rsidRDefault="00841F99" w:rsidP="00841F99">
      <w:pPr>
        <w:keepNext/>
        <w:rPr>
          <w:rFonts w:cstheme="minorHAnsi"/>
        </w:rPr>
      </w:pPr>
      <w:r w:rsidRPr="00A05FC2">
        <w:rPr>
          <w:rFonts w:cstheme="minorHAnsi"/>
        </w:rPr>
        <w:lastRenderedPageBreak/>
        <w:t xml:space="preserve">Where: </w:t>
      </w:r>
    </w:p>
    <w:p w14:paraId="2C9821A9" w14:textId="77777777" w:rsidR="00841F99" w:rsidRPr="00A05FC2" w:rsidRDefault="00841F99" w:rsidP="00841F99">
      <w:pPr>
        <w:ind w:firstLine="720"/>
        <w:rPr>
          <w:rFonts w:cstheme="minorHAnsi"/>
        </w:rPr>
      </w:pPr>
      <w:r w:rsidRPr="00A05FC2">
        <w:rPr>
          <w:rFonts w:cstheme="minorHAnsi"/>
        </w:rPr>
        <w:t xml:space="preserve">Hours </w:t>
      </w:r>
      <w:r w:rsidRPr="00A05FC2">
        <w:rPr>
          <w:rFonts w:cstheme="minorHAnsi"/>
        </w:rPr>
        <w:tab/>
      </w:r>
      <w:r>
        <w:rPr>
          <w:rFonts w:cstheme="minorHAnsi"/>
        </w:rPr>
        <w:tab/>
      </w:r>
      <w:r w:rsidRPr="00A05FC2">
        <w:rPr>
          <w:rFonts w:cstheme="minorHAnsi"/>
        </w:rPr>
        <w:t>= Annual operating hours</w:t>
      </w:r>
      <w:r w:rsidRPr="00A05FC2">
        <w:rPr>
          <w:rStyle w:val="FootnoteReference"/>
          <w:rFonts w:cstheme="minorHAnsi"/>
        </w:rPr>
        <w:footnoteReference w:id="50"/>
      </w:r>
      <w:r w:rsidRPr="00A05FC2">
        <w:rPr>
          <w:rFonts w:cstheme="minorHAnsi"/>
        </w:rPr>
        <w:t xml:space="preserve"> </w:t>
      </w:r>
    </w:p>
    <w:p w14:paraId="63500957" w14:textId="77777777" w:rsidR="00841F99" w:rsidRPr="00A05FC2" w:rsidRDefault="00841F99" w:rsidP="00841F99">
      <w:pPr>
        <w:ind w:left="1440" w:firstLine="720"/>
        <w:rPr>
          <w:rFonts w:cstheme="minorHAnsi"/>
        </w:rPr>
      </w:pPr>
      <w:r w:rsidRPr="00A05FC2">
        <w:rPr>
          <w:rFonts w:cstheme="minorHAnsi"/>
        </w:rPr>
        <w:t>= 252 hours</w:t>
      </w:r>
    </w:p>
    <w:p w14:paraId="10832A3F" w14:textId="77777777" w:rsidR="00841F99" w:rsidRPr="00A05FC2" w:rsidRDefault="00841F99" w:rsidP="00841F99">
      <w:pPr>
        <w:keepNext/>
        <w:ind w:firstLine="720"/>
        <w:rPr>
          <w:rFonts w:cstheme="minorHAnsi"/>
        </w:rPr>
      </w:pPr>
      <w:r w:rsidRPr="00A05FC2">
        <w:rPr>
          <w:rFonts w:cstheme="minorHAnsi"/>
        </w:rPr>
        <w:t>CF</w:t>
      </w:r>
      <w:r w:rsidRPr="00A05FC2">
        <w:rPr>
          <w:rFonts w:cstheme="minorHAnsi"/>
        </w:rPr>
        <w:tab/>
      </w:r>
      <w:r w:rsidRPr="00A05FC2">
        <w:rPr>
          <w:rFonts w:cstheme="minorHAnsi"/>
        </w:rPr>
        <w:tab/>
        <w:t>= Summer Peak Coincidence Factor</w:t>
      </w:r>
    </w:p>
    <w:p w14:paraId="12F86BFC" w14:textId="77777777" w:rsidR="00841F99" w:rsidRPr="00A05FC2" w:rsidRDefault="00841F99" w:rsidP="00841F99">
      <w:pPr>
        <w:keepNext/>
        <w:ind w:left="720" w:firstLine="720"/>
        <w:rPr>
          <w:rFonts w:cstheme="minorHAnsi"/>
        </w:rPr>
      </w:pPr>
      <w:r w:rsidRPr="00A05FC2">
        <w:rPr>
          <w:rFonts w:cstheme="minorHAnsi"/>
        </w:rPr>
        <w:tab/>
        <w:t xml:space="preserve">= 2.6% </w:t>
      </w:r>
      <w:r w:rsidRPr="00B41203">
        <w:rPr>
          <w:rStyle w:val="FootnoteReference"/>
          <w:rFonts w:cstheme="minorHAnsi"/>
        </w:rPr>
        <w:footnoteReference w:id="51"/>
      </w:r>
    </w:p>
    <w:p w14:paraId="5F5365C2" w14:textId="77777777" w:rsidR="00841F99" w:rsidRPr="00A05FC2" w:rsidRDefault="00841F99" w:rsidP="00841F99">
      <w:pPr>
        <w:ind w:left="720"/>
        <w:rPr>
          <w:rFonts w:cstheme="minorHAnsi"/>
        </w:rPr>
      </w:pPr>
      <w:r w:rsidRPr="00A05FC2">
        <w:rPr>
          <w:rFonts w:cstheme="minorHAnsi"/>
        </w:rPr>
        <w:t>An Energy Star standard dishwasher installed in place of a baseline unit with unknown DHW fuel:</w:t>
      </w:r>
    </w:p>
    <w:p w14:paraId="1D739AB2" w14:textId="77777777" w:rsidR="00841F99" w:rsidRPr="00A05FC2" w:rsidRDefault="00841F99" w:rsidP="00841F99">
      <w:pPr>
        <w:ind w:left="1440" w:firstLine="720"/>
        <w:rPr>
          <w:rFonts w:cstheme="minorHAnsi"/>
        </w:rPr>
      </w:pPr>
      <w:r w:rsidRPr="00A05FC2">
        <w:rPr>
          <w:rFonts w:cstheme="minorHAnsi"/>
          <w:noProof/>
        </w:rPr>
        <w:t>ΔkWh</w:t>
      </w:r>
      <w:r w:rsidRPr="00A05FC2">
        <w:rPr>
          <w:rFonts w:cstheme="minorHAnsi"/>
          <w:noProof/>
        </w:rPr>
        <w:tab/>
        <w:t xml:space="preserve">= </w:t>
      </w:r>
      <w:r>
        <w:rPr>
          <w:rFonts w:cstheme="minorHAnsi"/>
          <w:noProof/>
        </w:rPr>
        <w:t>6.4</w:t>
      </w:r>
      <w:r w:rsidRPr="00A05FC2">
        <w:rPr>
          <w:rFonts w:cstheme="minorHAnsi"/>
        </w:rPr>
        <w:t>/252 * 0.026</w:t>
      </w:r>
    </w:p>
    <w:p w14:paraId="7702629F" w14:textId="77777777" w:rsidR="00841F99" w:rsidRPr="00A05FC2" w:rsidRDefault="00841F99" w:rsidP="00841F99">
      <w:pPr>
        <w:ind w:left="2160" w:firstLine="720"/>
        <w:rPr>
          <w:rFonts w:cstheme="minorHAnsi"/>
        </w:rPr>
      </w:pPr>
      <w:r w:rsidRPr="00A05FC2">
        <w:rPr>
          <w:rFonts w:cstheme="minorHAnsi"/>
        </w:rPr>
        <w:t>= 0.00</w:t>
      </w:r>
      <w:r>
        <w:rPr>
          <w:rFonts w:cstheme="minorHAnsi"/>
        </w:rPr>
        <w:t>07</w:t>
      </w:r>
      <w:r w:rsidRPr="00A05FC2">
        <w:rPr>
          <w:rFonts w:cstheme="minorHAnsi"/>
        </w:rPr>
        <w:t xml:space="preserve"> kW</w:t>
      </w:r>
    </w:p>
    <w:p w14:paraId="318E644D" w14:textId="77777777" w:rsidR="00841F99" w:rsidRPr="00A05FC2" w:rsidRDefault="00841F99" w:rsidP="00841F99">
      <w:pPr>
        <w:ind w:left="720"/>
        <w:rPr>
          <w:rFonts w:cstheme="minorHAnsi"/>
        </w:rPr>
      </w:pPr>
      <w:r w:rsidRPr="00A05FC2">
        <w:rPr>
          <w:rFonts w:cstheme="minorHAnsi"/>
        </w:rPr>
        <w:t>An Energy Star standard dishwasher installed in place of a baseline unit with electric DHW:</w:t>
      </w:r>
    </w:p>
    <w:p w14:paraId="3EAA9F3C" w14:textId="77777777" w:rsidR="00841F99" w:rsidRPr="00A05FC2" w:rsidRDefault="00841F99" w:rsidP="00841F99">
      <w:pPr>
        <w:ind w:left="1440" w:firstLine="720"/>
        <w:rPr>
          <w:rFonts w:cstheme="minorHAnsi"/>
        </w:rPr>
      </w:pPr>
      <w:r w:rsidRPr="00A05FC2">
        <w:rPr>
          <w:rFonts w:cstheme="minorHAnsi"/>
          <w:noProof/>
        </w:rPr>
        <w:t>ΔkWh</w:t>
      </w:r>
      <w:r w:rsidRPr="00A05FC2">
        <w:rPr>
          <w:rFonts w:cstheme="minorHAnsi"/>
          <w:noProof/>
        </w:rPr>
        <w:tab/>
        <w:t xml:space="preserve">= </w:t>
      </w:r>
      <w:r>
        <w:rPr>
          <w:rFonts w:cstheme="minorHAnsi"/>
          <w:noProof/>
        </w:rPr>
        <w:t>12</w:t>
      </w:r>
      <w:r w:rsidRPr="00A05FC2">
        <w:rPr>
          <w:rFonts w:cstheme="minorHAnsi"/>
        </w:rPr>
        <w:t>/252 * 0.026</w:t>
      </w:r>
    </w:p>
    <w:p w14:paraId="32ABA2A8" w14:textId="77777777" w:rsidR="00841F99" w:rsidRPr="00A05FC2" w:rsidRDefault="00841F99" w:rsidP="00841F99">
      <w:pPr>
        <w:ind w:left="2160" w:firstLine="720"/>
        <w:rPr>
          <w:rFonts w:cstheme="minorHAnsi"/>
        </w:rPr>
      </w:pPr>
      <w:r w:rsidRPr="00A05FC2">
        <w:rPr>
          <w:rFonts w:cstheme="minorHAnsi"/>
        </w:rPr>
        <w:t>= 0.00</w:t>
      </w:r>
      <w:r>
        <w:rPr>
          <w:rFonts w:cstheme="minorHAnsi"/>
        </w:rPr>
        <w:t>1</w:t>
      </w:r>
      <w:r w:rsidRPr="00A05FC2">
        <w:rPr>
          <w:rFonts w:cstheme="minorHAnsi"/>
        </w:rPr>
        <w:t xml:space="preserve"> kWh</w:t>
      </w:r>
    </w:p>
    <w:p w14:paraId="7D8BC30C" w14:textId="77777777" w:rsidR="00841F99" w:rsidRPr="000B7BB6" w:rsidRDefault="00841F99" w:rsidP="00841F99">
      <w:pPr>
        <w:pStyle w:val="Heading6"/>
      </w:pPr>
      <w:r>
        <w:t>Natural Gas</w:t>
      </w:r>
      <w:r w:rsidRPr="00B41203">
        <w:t xml:space="preserve"> Savings </w:t>
      </w:r>
    </w:p>
    <w:p w14:paraId="75C69027" w14:textId="77777777" w:rsidR="00841F99" w:rsidRPr="000B7BB6" w:rsidRDefault="00841F99" w:rsidP="00841F99">
      <w:pPr>
        <w:ind w:left="720" w:firstLine="720"/>
        <w:rPr>
          <w:rFonts w:cstheme="minorHAnsi"/>
        </w:rPr>
      </w:pPr>
      <w:r w:rsidRPr="00A05FC2">
        <w:rPr>
          <w:rFonts w:cstheme="minorHAnsi"/>
          <w:noProof/>
        </w:rPr>
        <w:t>Δ</w:t>
      </w:r>
      <w:r w:rsidRPr="00B41203">
        <w:rPr>
          <w:rFonts w:cstheme="minorHAnsi"/>
        </w:rPr>
        <w:t xml:space="preserve"> Therm </w:t>
      </w:r>
      <w:r w:rsidRPr="00A05FC2">
        <w:rPr>
          <w:rFonts w:cstheme="minorHAnsi"/>
          <w:noProof/>
        </w:rPr>
        <w:t>= (</w:t>
      </w:r>
      <w:r w:rsidRPr="00A05FC2">
        <w:rPr>
          <w:rFonts w:cstheme="minorHAnsi"/>
        </w:rPr>
        <w:t>kWh</w:t>
      </w:r>
      <w:r w:rsidRPr="00A05FC2">
        <w:rPr>
          <w:rFonts w:cstheme="minorHAnsi"/>
          <w:vertAlign w:val="subscript"/>
        </w:rPr>
        <w:t>Base</w:t>
      </w:r>
      <w:r w:rsidRPr="00A05FC2">
        <w:rPr>
          <w:rFonts w:cstheme="minorHAnsi"/>
          <w:i/>
        </w:rPr>
        <w:t xml:space="preserve"> </w:t>
      </w:r>
      <w:r w:rsidRPr="00A05FC2">
        <w:rPr>
          <w:rFonts w:cstheme="minorHAnsi"/>
        </w:rPr>
        <w:t>- kWh</w:t>
      </w:r>
      <w:r w:rsidRPr="00A05FC2">
        <w:rPr>
          <w:rFonts w:cstheme="minorHAnsi"/>
          <w:vertAlign w:val="subscript"/>
        </w:rPr>
        <w:t>ESTAR</w:t>
      </w:r>
      <w:r w:rsidRPr="00A05FC2">
        <w:rPr>
          <w:rFonts w:cstheme="minorHAnsi"/>
        </w:rPr>
        <w:t xml:space="preserve">) * </w:t>
      </w:r>
      <w:r w:rsidRPr="00B41203">
        <w:rPr>
          <w:rFonts w:cstheme="minorHAnsi"/>
          <w:noProof/>
        </w:rPr>
        <w:t>%kWh_heat</w:t>
      </w:r>
      <w:r w:rsidRPr="00A05FC2">
        <w:rPr>
          <w:rFonts w:cstheme="minorHAnsi"/>
        </w:rPr>
        <w:t xml:space="preserve"> * </w:t>
      </w:r>
      <w:r w:rsidRPr="00B41203">
        <w:rPr>
          <w:rFonts w:cstheme="minorHAnsi"/>
          <w:noProof/>
        </w:rPr>
        <w:t>%</w:t>
      </w:r>
      <w:r>
        <w:rPr>
          <w:rFonts w:cstheme="minorHAnsi"/>
          <w:noProof/>
        </w:rPr>
        <w:t>Natural Gas</w:t>
      </w:r>
      <w:r w:rsidRPr="00B41203">
        <w:rPr>
          <w:rFonts w:cstheme="minorHAnsi"/>
          <w:noProof/>
        </w:rPr>
        <w:t>_DHW</w:t>
      </w:r>
      <w:r w:rsidRPr="000B7BB6">
        <w:rPr>
          <w:rFonts w:cstheme="minorHAnsi"/>
          <w:noProof/>
        </w:rPr>
        <w:t xml:space="preserve"> * R_eff</w:t>
      </w:r>
      <w:r w:rsidRPr="000B7BB6" w:rsidDel="00F16643">
        <w:rPr>
          <w:rFonts w:cstheme="minorHAnsi"/>
          <w:noProof/>
        </w:rPr>
        <w:t xml:space="preserve"> </w:t>
      </w:r>
      <w:r w:rsidRPr="000B7BB6">
        <w:rPr>
          <w:rFonts w:cstheme="minorHAnsi"/>
          <w:noProof/>
        </w:rPr>
        <w:t>*</w:t>
      </w:r>
      <w:r w:rsidRPr="000B7BB6">
        <w:rPr>
          <w:rStyle w:val="Heading4Char"/>
          <w:rFonts w:asciiTheme="minorHAnsi" w:hAnsiTheme="minorHAnsi" w:cstheme="minorHAnsi"/>
        </w:rPr>
        <w:t xml:space="preserve"> </w:t>
      </w:r>
      <w:r w:rsidRPr="000B7BB6">
        <w:rPr>
          <w:rStyle w:val="st"/>
          <w:rFonts w:cstheme="minorHAnsi"/>
        </w:rPr>
        <w:t>0.03413</w:t>
      </w:r>
    </w:p>
    <w:p w14:paraId="5D951E7A" w14:textId="77777777" w:rsidR="00841F99" w:rsidRPr="00B41203" w:rsidRDefault="00841F99" w:rsidP="00841F99">
      <w:pPr>
        <w:rPr>
          <w:rFonts w:cstheme="minorHAnsi"/>
        </w:rPr>
      </w:pPr>
      <w:r w:rsidRPr="00A05FC2">
        <w:rPr>
          <w:rFonts w:cstheme="minorHAnsi"/>
          <w:noProof/>
        </w:rPr>
        <w:t>Where</w:t>
      </w:r>
    </w:p>
    <w:p w14:paraId="3CBF2754" w14:textId="77777777" w:rsidR="00841F99" w:rsidRPr="00A05FC2" w:rsidRDefault="00841F99" w:rsidP="00841F99">
      <w:pPr>
        <w:ind w:firstLine="720"/>
        <w:rPr>
          <w:rFonts w:cstheme="minorHAnsi"/>
        </w:rPr>
      </w:pPr>
      <w:r w:rsidRPr="00A05FC2">
        <w:rPr>
          <w:rFonts w:cstheme="minorHAnsi"/>
        </w:rPr>
        <w:t>%kWh_heat</w:t>
      </w:r>
      <w:r w:rsidRPr="00A05FC2">
        <w:rPr>
          <w:rFonts w:cstheme="minorHAnsi"/>
        </w:rPr>
        <w:tab/>
        <w:t>= % of dishwasher energy used for water heating</w:t>
      </w:r>
    </w:p>
    <w:p w14:paraId="0C54A8C5" w14:textId="77777777" w:rsidR="00841F99" w:rsidRPr="00A05FC2" w:rsidRDefault="00841F99" w:rsidP="00841F99">
      <w:pPr>
        <w:ind w:left="1440" w:firstLine="720"/>
        <w:rPr>
          <w:rFonts w:cstheme="minorHAnsi"/>
        </w:rPr>
      </w:pPr>
      <w:r w:rsidRPr="00A05FC2">
        <w:rPr>
          <w:rFonts w:cstheme="minorHAnsi"/>
        </w:rPr>
        <w:t>= 56%</w:t>
      </w:r>
    </w:p>
    <w:p w14:paraId="26DB4C95" w14:textId="77777777" w:rsidR="00841F99" w:rsidRPr="000B7BB6" w:rsidRDefault="00841F99" w:rsidP="00841F99">
      <w:pPr>
        <w:ind w:firstLine="720"/>
        <w:rPr>
          <w:rFonts w:cstheme="minorHAnsi"/>
          <w:noProof/>
        </w:rPr>
      </w:pPr>
      <w:r w:rsidRPr="00B41203">
        <w:rPr>
          <w:rFonts w:cstheme="minorHAnsi"/>
          <w:noProof/>
        </w:rPr>
        <w:t>%</w:t>
      </w:r>
      <w:r>
        <w:rPr>
          <w:rFonts w:cstheme="minorHAnsi"/>
          <w:noProof/>
        </w:rPr>
        <w:t>Natural Gas</w:t>
      </w:r>
      <w:r w:rsidRPr="00B41203">
        <w:rPr>
          <w:rFonts w:cstheme="minorHAnsi"/>
          <w:noProof/>
        </w:rPr>
        <w:t>_DHW</w:t>
      </w:r>
      <w:r w:rsidRPr="00B41203">
        <w:rPr>
          <w:rFonts w:cstheme="minorHAnsi"/>
          <w:noProof/>
        </w:rPr>
        <w:tab/>
        <w:t xml:space="preserve">= Percentage of DHW savings assumed to be </w:t>
      </w:r>
      <w:r>
        <w:rPr>
          <w:rFonts w:cstheme="minorHAnsi"/>
          <w:noProof/>
        </w:rPr>
        <w:t>Natural Gas</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980"/>
      </w:tblGrid>
      <w:tr w:rsidR="00841F99" w:rsidRPr="00013DA9" w14:paraId="7F3F580A" w14:textId="77777777" w:rsidTr="00841F99">
        <w:tc>
          <w:tcPr>
            <w:tcW w:w="2430" w:type="dxa"/>
            <w:shd w:val="clear" w:color="auto" w:fill="7F7F7F" w:themeFill="text1" w:themeFillTint="80"/>
            <w:tcMar>
              <w:top w:w="0" w:type="dxa"/>
              <w:left w:w="108" w:type="dxa"/>
              <w:bottom w:w="0" w:type="dxa"/>
              <w:right w:w="108" w:type="dxa"/>
            </w:tcMar>
            <w:hideMark/>
          </w:tcPr>
          <w:p w14:paraId="4615C0C0" w14:textId="77777777" w:rsidR="00841F99" w:rsidRPr="00013DA9" w:rsidRDefault="00841F99" w:rsidP="00841F99">
            <w:pPr>
              <w:keepNext/>
              <w:keepLines/>
              <w:widowControl/>
              <w:jc w:val="center"/>
              <w:rPr>
                <w:rFonts w:cstheme="minorHAnsi"/>
                <w:b/>
                <w:color w:val="FFFFFF" w:themeColor="background1"/>
                <w:szCs w:val="20"/>
              </w:rPr>
            </w:pPr>
            <w:r w:rsidRPr="00013DA9">
              <w:rPr>
                <w:rFonts w:cstheme="minorHAnsi"/>
                <w:b/>
                <w:color w:val="FFFFFF" w:themeColor="background1"/>
                <w:szCs w:val="20"/>
              </w:rPr>
              <w:t>DHW fuel</w:t>
            </w:r>
          </w:p>
        </w:tc>
        <w:tc>
          <w:tcPr>
            <w:tcW w:w="1980" w:type="dxa"/>
            <w:shd w:val="clear" w:color="auto" w:fill="7F7F7F" w:themeFill="text1" w:themeFillTint="80"/>
            <w:tcMar>
              <w:top w:w="0" w:type="dxa"/>
              <w:left w:w="108" w:type="dxa"/>
              <w:bottom w:w="0" w:type="dxa"/>
              <w:right w:w="108" w:type="dxa"/>
            </w:tcMar>
            <w:hideMark/>
          </w:tcPr>
          <w:p w14:paraId="4B9070AC" w14:textId="77777777" w:rsidR="00841F99" w:rsidRPr="00013DA9" w:rsidRDefault="00841F99" w:rsidP="00841F99">
            <w:pPr>
              <w:keepNext/>
              <w:keepLines/>
              <w:widowControl/>
              <w:jc w:val="center"/>
              <w:rPr>
                <w:rFonts w:cstheme="minorHAnsi"/>
                <w:b/>
                <w:color w:val="FFFFFF" w:themeColor="background1"/>
                <w:szCs w:val="20"/>
              </w:rPr>
            </w:pPr>
            <w:r w:rsidRPr="00013DA9">
              <w:rPr>
                <w:rFonts w:cstheme="minorHAnsi"/>
                <w:b/>
                <w:color w:val="FFFFFF" w:themeColor="background1"/>
                <w:szCs w:val="20"/>
              </w:rPr>
              <w:t>%Natural Gas_DHW</w:t>
            </w:r>
          </w:p>
        </w:tc>
      </w:tr>
      <w:tr w:rsidR="00841F99" w:rsidRPr="00013DA9" w14:paraId="354AC9FA" w14:textId="77777777" w:rsidTr="00841F99">
        <w:tc>
          <w:tcPr>
            <w:tcW w:w="2430" w:type="dxa"/>
            <w:tcMar>
              <w:top w:w="0" w:type="dxa"/>
              <w:left w:w="108" w:type="dxa"/>
              <w:bottom w:w="0" w:type="dxa"/>
              <w:right w:w="108" w:type="dxa"/>
            </w:tcMar>
            <w:hideMark/>
          </w:tcPr>
          <w:p w14:paraId="3C216481" w14:textId="77777777" w:rsidR="00841F99" w:rsidRPr="00013DA9" w:rsidRDefault="00841F99">
            <w:pPr>
              <w:pStyle w:val="TableText"/>
              <w:pPrChange w:id="1438" w:author="Stephanie Baer" w:date="2016-01-21T14:06:00Z">
                <w:pPr/>
              </w:pPrChange>
            </w:pPr>
            <w:r w:rsidRPr="00013DA9">
              <w:t>Electric</w:t>
            </w:r>
          </w:p>
        </w:tc>
        <w:tc>
          <w:tcPr>
            <w:tcW w:w="1980" w:type="dxa"/>
            <w:tcMar>
              <w:top w:w="0" w:type="dxa"/>
              <w:left w:w="108" w:type="dxa"/>
              <w:bottom w:w="0" w:type="dxa"/>
              <w:right w:w="108" w:type="dxa"/>
            </w:tcMar>
            <w:hideMark/>
          </w:tcPr>
          <w:p w14:paraId="68197FDA" w14:textId="77777777" w:rsidR="00841F99" w:rsidRPr="00013DA9" w:rsidRDefault="00841F99">
            <w:pPr>
              <w:pStyle w:val="TableText"/>
            </w:pPr>
            <w:r w:rsidRPr="00013DA9">
              <w:t>0%</w:t>
            </w:r>
          </w:p>
        </w:tc>
      </w:tr>
      <w:tr w:rsidR="00841F99" w:rsidRPr="00013DA9" w14:paraId="755E77A0" w14:textId="77777777" w:rsidTr="00841F99">
        <w:tc>
          <w:tcPr>
            <w:tcW w:w="2430" w:type="dxa"/>
            <w:tcMar>
              <w:top w:w="0" w:type="dxa"/>
              <w:left w:w="108" w:type="dxa"/>
              <w:bottom w:w="0" w:type="dxa"/>
              <w:right w:w="108" w:type="dxa"/>
            </w:tcMar>
            <w:hideMark/>
          </w:tcPr>
          <w:p w14:paraId="1133585C" w14:textId="77777777" w:rsidR="00841F99" w:rsidRPr="00013DA9" w:rsidRDefault="00841F99">
            <w:pPr>
              <w:pStyle w:val="TableText"/>
            </w:pPr>
            <w:r w:rsidRPr="00013DA9">
              <w:t>Natural Gas</w:t>
            </w:r>
          </w:p>
        </w:tc>
        <w:tc>
          <w:tcPr>
            <w:tcW w:w="1980" w:type="dxa"/>
            <w:tcMar>
              <w:top w:w="0" w:type="dxa"/>
              <w:left w:w="108" w:type="dxa"/>
              <w:bottom w:w="0" w:type="dxa"/>
              <w:right w:w="108" w:type="dxa"/>
            </w:tcMar>
            <w:hideMark/>
          </w:tcPr>
          <w:p w14:paraId="79D18168" w14:textId="77777777" w:rsidR="00841F99" w:rsidRPr="00013DA9" w:rsidRDefault="00841F99">
            <w:pPr>
              <w:pStyle w:val="TableText"/>
            </w:pPr>
            <w:r w:rsidRPr="00013DA9">
              <w:t>100%</w:t>
            </w:r>
          </w:p>
        </w:tc>
      </w:tr>
      <w:tr w:rsidR="00841F99" w:rsidRPr="00013DA9" w14:paraId="3B5310DB" w14:textId="77777777" w:rsidTr="00841F99">
        <w:tc>
          <w:tcPr>
            <w:tcW w:w="2430" w:type="dxa"/>
            <w:tcMar>
              <w:top w:w="0" w:type="dxa"/>
              <w:left w:w="108" w:type="dxa"/>
              <w:bottom w:w="0" w:type="dxa"/>
              <w:right w:w="108" w:type="dxa"/>
            </w:tcMar>
            <w:hideMark/>
          </w:tcPr>
          <w:p w14:paraId="44203747" w14:textId="77777777" w:rsidR="00841F99" w:rsidRPr="00013DA9" w:rsidRDefault="00841F99">
            <w:pPr>
              <w:pStyle w:val="TableText"/>
            </w:pPr>
            <w:r w:rsidRPr="00013DA9">
              <w:t>Unknown</w:t>
            </w:r>
          </w:p>
        </w:tc>
        <w:tc>
          <w:tcPr>
            <w:tcW w:w="1980" w:type="dxa"/>
            <w:tcMar>
              <w:top w:w="0" w:type="dxa"/>
              <w:left w:w="108" w:type="dxa"/>
              <w:bottom w:w="0" w:type="dxa"/>
              <w:right w:w="108" w:type="dxa"/>
            </w:tcMar>
            <w:hideMark/>
          </w:tcPr>
          <w:p w14:paraId="22F565E7" w14:textId="77777777" w:rsidR="00841F99" w:rsidRPr="00013DA9" w:rsidRDefault="00841F99">
            <w:pPr>
              <w:pStyle w:val="TableText"/>
            </w:pPr>
            <w:r w:rsidRPr="00013DA9">
              <w:t>84%</w:t>
            </w:r>
            <w:r w:rsidRPr="00B51724">
              <w:rPr>
                <w:rStyle w:val="FootnoteReference"/>
                <w:rFonts w:cstheme="minorHAnsi"/>
              </w:rPr>
              <w:footnoteReference w:id="52"/>
            </w:r>
          </w:p>
        </w:tc>
      </w:tr>
    </w:tbl>
    <w:p w14:paraId="7CBA7566" w14:textId="77777777" w:rsidR="00841F99" w:rsidRPr="000B7BB6" w:rsidRDefault="00841F99" w:rsidP="00841F99">
      <w:pPr>
        <w:spacing w:before="120"/>
        <w:ind w:firstLine="720"/>
        <w:rPr>
          <w:rFonts w:cstheme="minorHAnsi"/>
          <w:noProof/>
        </w:rPr>
      </w:pPr>
      <w:r w:rsidRPr="00B41203">
        <w:rPr>
          <w:rFonts w:cstheme="minorHAnsi"/>
          <w:noProof/>
        </w:rPr>
        <w:t>R_eff</w:t>
      </w:r>
      <w:r w:rsidRPr="00B41203">
        <w:rPr>
          <w:rFonts w:cstheme="minorHAnsi"/>
          <w:noProof/>
        </w:rPr>
        <w:tab/>
      </w:r>
      <w:r w:rsidRPr="00B41203">
        <w:rPr>
          <w:rFonts w:cstheme="minorHAnsi"/>
          <w:noProof/>
        </w:rPr>
        <w:tab/>
        <w:t>= Recovery efficiency factor</w:t>
      </w:r>
    </w:p>
    <w:p w14:paraId="1836D413" w14:textId="77777777" w:rsidR="00841F99" w:rsidRPr="00B41203" w:rsidRDefault="00841F99" w:rsidP="00841F99">
      <w:pPr>
        <w:ind w:left="1440" w:firstLine="720"/>
        <w:rPr>
          <w:rFonts w:cstheme="minorHAnsi"/>
          <w:noProof/>
        </w:rPr>
      </w:pPr>
      <w:r w:rsidRPr="000B7BB6">
        <w:rPr>
          <w:rFonts w:cstheme="minorHAnsi"/>
          <w:noProof/>
        </w:rPr>
        <w:t>= 1.26</w:t>
      </w:r>
      <w:r w:rsidRPr="000B7BB6">
        <w:rPr>
          <w:rStyle w:val="FootnoteReference"/>
          <w:rFonts w:cstheme="minorHAnsi"/>
          <w:noProof/>
        </w:rPr>
        <w:footnoteReference w:id="53"/>
      </w:r>
    </w:p>
    <w:p w14:paraId="0A72A6DC" w14:textId="77777777" w:rsidR="00841F99" w:rsidRPr="000B7BB6" w:rsidRDefault="00841F99" w:rsidP="00841F99">
      <w:pPr>
        <w:ind w:left="1440" w:firstLine="720"/>
        <w:rPr>
          <w:rFonts w:cstheme="minorHAnsi"/>
          <w:noProof/>
        </w:rPr>
      </w:pPr>
      <w:r w:rsidRPr="000B7BB6">
        <w:rPr>
          <w:rStyle w:val="st"/>
          <w:rFonts w:cstheme="minorHAnsi"/>
        </w:rPr>
        <w:t>0.03413</w:t>
      </w:r>
      <w:r w:rsidRPr="000B7BB6">
        <w:rPr>
          <w:rFonts w:cstheme="minorHAnsi"/>
          <w:noProof/>
        </w:rPr>
        <w:tab/>
      </w:r>
      <w:r w:rsidRPr="000B7BB6">
        <w:rPr>
          <w:rFonts w:cstheme="minorHAnsi"/>
          <w:noProof/>
        </w:rPr>
        <w:tab/>
        <w:t>= factor to convert from kWh to Therm</w:t>
      </w:r>
    </w:p>
    <w:p w14:paraId="6B78041C" w14:textId="77777777" w:rsidR="00841F99" w:rsidRPr="000B7BB6" w:rsidRDefault="00841F99" w:rsidP="00841F99">
      <w:pPr>
        <w:rPr>
          <w:rFonts w:cstheme="minorHAnsi"/>
        </w:rPr>
      </w:pPr>
    </w:p>
    <w:p w14:paraId="76429D3B" w14:textId="77777777" w:rsidR="00841F99" w:rsidRPr="00A05FC2" w:rsidRDefault="00841F99" w:rsidP="00841F99">
      <w:pPr>
        <w:ind w:left="720"/>
        <w:rPr>
          <w:rFonts w:cstheme="minorHAnsi"/>
        </w:rPr>
      </w:pPr>
      <w:r w:rsidRPr="00A05FC2">
        <w:rPr>
          <w:rFonts w:cstheme="minorHAnsi"/>
        </w:rPr>
        <w:t>An Energy Star standard dishwasher installed in place of a baseline unit with unknown DHW fuel:</w:t>
      </w:r>
    </w:p>
    <w:p w14:paraId="7496D266" w14:textId="77777777" w:rsidR="00841F99" w:rsidRPr="00A05FC2" w:rsidRDefault="00841F99" w:rsidP="00841F99">
      <w:pPr>
        <w:ind w:left="1440" w:firstLine="720"/>
        <w:rPr>
          <w:rFonts w:cstheme="minorHAnsi"/>
        </w:rPr>
      </w:pPr>
      <w:r w:rsidRPr="00A05FC2">
        <w:rPr>
          <w:rFonts w:cstheme="minorHAnsi"/>
          <w:noProof/>
        </w:rPr>
        <w:t>Δ</w:t>
      </w:r>
      <w:r w:rsidRPr="00B41203">
        <w:rPr>
          <w:rFonts w:cstheme="minorHAnsi"/>
        </w:rPr>
        <w:t xml:space="preserve"> Therm </w:t>
      </w:r>
      <w:r w:rsidRPr="00A05FC2">
        <w:rPr>
          <w:rFonts w:cstheme="minorHAnsi"/>
          <w:noProof/>
        </w:rPr>
        <w:t>= (</w:t>
      </w:r>
      <w:r>
        <w:rPr>
          <w:rFonts w:cstheme="minorHAnsi"/>
          <w:noProof/>
        </w:rPr>
        <w:t>307</w:t>
      </w:r>
      <w:r w:rsidRPr="00A05FC2">
        <w:rPr>
          <w:rFonts w:cstheme="minorHAnsi"/>
          <w:i/>
        </w:rPr>
        <w:t xml:space="preserve"> </w:t>
      </w:r>
      <w:r w:rsidRPr="00A05FC2">
        <w:rPr>
          <w:rFonts w:cstheme="minorHAnsi"/>
        </w:rPr>
        <w:t>- 295) * 0.56 * 0.84* 1.26 * 0.03413</w:t>
      </w:r>
    </w:p>
    <w:p w14:paraId="59127788" w14:textId="77777777" w:rsidR="00841F99" w:rsidRPr="000B7BB6" w:rsidRDefault="00841F99" w:rsidP="00841F99">
      <w:pPr>
        <w:ind w:left="2160" w:firstLine="720"/>
        <w:rPr>
          <w:rFonts w:cstheme="minorHAnsi"/>
        </w:rPr>
      </w:pPr>
      <w:r w:rsidRPr="00B41203">
        <w:rPr>
          <w:rFonts w:cstheme="minorHAnsi"/>
          <w:noProof/>
        </w:rPr>
        <w:lastRenderedPageBreak/>
        <w:t xml:space="preserve">= </w:t>
      </w:r>
      <w:r>
        <w:rPr>
          <w:rFonts w:cstheme="minorHAnsi"/>
          <w:noProof/>
        </w:rPr>
        <w:t>0.24</w:t>
      </w:r>
      <w:r w:rsidRPr="00B41203">
        <w:rPr>
          <w:rFonts w:cstheme="minorHAnsi"/>
          <w:noProof/>
        </w:rPr>
        <w:t xml:space="preserve"> </w:t>
      </w:r>
      <w:r>
        <w:rPr>
          <w:rFonts w:cstheme="minorHAnsi"/>
          <w:noProof/>
        </w:rPr>
        <w:t>t</w:t>
      </w:r>
      <w:r w:rsidRPr="00B41203">
        <w:rPr>
          <w:rFonts w:cstheme="minorHAnsi"/>
          <w:noProof/>
        </w:rPr>
        <w:t>herm</w:t>
      </w:r>
    </w:p>
    <w:p w14:paraId="34808C93" w14:textId="77777777" w:rsidR="00841F99" w:rsidRPr="00A05FC2" w:rsidRDefault="00841F99" w:rsidP="00841F99">
      <w:pPr>
        <w:ind w:left="720"/>
        <w:rPr>
          <w:rFonts w:cstheme="minorHAnsi"/>
        </w:rPr>
      </w:pPr>
      <w:r w:rsidRPr="00A05FC2">
        <w:rPr>
          <w:rFonts w:cstheme="minorHAnsi"/>
        </w:rPr>
        <w:t>An Energy Star standard dishwasher installed in place of a baseline unit with gas DHW:</w:t>
      </w:r>
    </w:p>
    <w:p w14:paraId="429DBA05" w14:textId="77777777" w:rsidR="00841F99" w:rsidRPr="00A05FC2" w:rsidRDefault="00841F99" w:rsidP="00841F99">
      <w:pPr>
        <w:ind w:left="1440" w:firstLine="720"/>
        <w:rPr>
          <w:rFonts w:cstheme="minorHAnsi"/>
        </w:rPr>
      </w:pPr>
      <w:r w:rsidRPr="00A05FC2">
        <w:rPr>
          <w:rFonts w:cstheme="minorHAnsi"/>
          <w:noProof/>
        </w:rPr>
        <w:t>Δ</w:t>
      </w:r>
      <w:r w:rsidRPr="00B41203">
        <w:rPr>
          <w:rFonts w:cstheme="minorHAnsi"/>
        </w:rPr>
        <w:t xml:space="preserve"> Therm </w:t>
      </w:r>
      <w:r w:rsidRPr="00A05FC2">
        <w:rPr>
          <w:rFonts w:cstheme="minorHAnsi"/>
          <w:noProof/>
        </w:rPr>
        <w:t>= (</w:t>
      </w:r>
      <w:r>
        <w:rPr>
          <w:rFonts w:cstheme="minorHAnsi"/>
          <w:noProof/>
        </w:rPr>
        <w:t>307</w:t>
      </w:r>
      <w:r w:rsidRPr="00A05FC2">
        <w:rPr>
          <w:rFonts w:cstheme="minorHAnsi"/>
          <w:i/>
        </w:rPr>
        <w:t xml:space="preserve"> </w:t>
      </w:r>
      <w:r w:rsidRPr="00A05FC2">
        <w:rPr>
          <w:rFonts w:cstheme="minorHAnsi"/>
        </w:rPr>
        <w:t>- 295) * 0.56 * 1.0* 1.26 * 0.03413</w:t>
      </w:r>
    </w:p>
    <w:p w14:paraId="37F62AC2" w14:textId="77777777" w:rsidR="00841F99" w:rsidRPr="000B7BB6" w:rsidRDefault="00841F99" w:rsidP="00841F99">
      <w:pPr>
        <w:ind w:left="2160" w:firstLine="720"/>
        <w:rPr>
          <w:rFonts w:cstheme="minorHAnsi"/>
        </w:rPr>
      </w:pPr>
      <w:r w:rsidRPr="00B41203">
        <w:rPr>
          <w:rFonts w:cstheme="minorHAnsi"/>
          <w:noProof/>
        </w:rPr>
        <w:t xml:space="preserve">= </w:t>
      </w:r>
      <w:r>
        <w:rPr>
          <w:rFonts w:cstheme="minorHAnsi"/>
          <w:noProof/>
        </w:rPr>
        <w:t>0.29</w:t>
      </w:r>
      <w:r w:rsidRPr="00B41203">
        <w:rPr>
          <w:rFonts w:cstheme="minorHAnsi"/>
          <w:noProof/>
        </w:rPr>
        <w:t xml:space="preserve"> Therm</w:t>
      </w:r>
    </w:p>
    <w:p w14:paraId="79D31F40" w14:textId="77777777" w:rsidR="00841F99" w:rsidRPr="000B7BB6" w:rsidRDefault="00841F99" w:rsidP="00841F99">
      <w:pPr>
        <w:ind w:left="2880" w:firstLine="720"/>
        <w:rPr>
          <w:rFonts w:cstheme="minorHAnsi"/>
        </w:rPr>
      </w:pPr>
    </w:p>
    <w:p w14:paraId="3362E518" w14:textId="77777777" w:rsidR="00841F99" w:rsidRPr="000B7BB6" w:rsidRDefault="00841F99" w:rsidP="00841F99">
      <w:pPr>
        <w:pStyle w:val="Heading6"/>
      </w:pPr>
      <w:r w:rsidRPr="000B7BB6">
        <w:t xml:space="preserve">Water Impact Descriptions and Calculation  </w:t>
      </w:r>
    </w:p>
    <w:p w14:paraId="73FB9385" w14:textId="77777777" w:rsidR="00841F99" w:rsidRPr="00A05FC2" w:rsidRDefault="00841F99" w:rsidP="00841F99">
      <w:pPr>
        <w:ind w:firstLine="720"/>
        <w:rPr>
          <w:rFonts w:cstheme="minorHAnsi"/>
          <w:vertAlign w:val="subscript"/>
        </w:rPr>
      </w:pPr>
      <w:r w:rsidRPr="00A05FC2">
        <w:rPr>
          <w:rFonts w:cstheme="minorHAnsi"/>
          <w:noProof/>
        </w:rPr>
        <w:t xml:space="preserve"> </w:t>
      </w:r>
      <w:r>
        <w:rPr>
          <w:rFonts w:cstheme="minorHAnsi"/>
          <w:noProof/>
        </w:rPr>
        <w:tab/>
      </w:r>
      <w:r w:rsidRPr="00A05FC2">
        <w:rPr>
          <w:rFonts w:cstheme="minorHAnsi"/>
          <w:noProof/>
        </w:rPr>
        <w:t>Δ</w:t>
      </w:r>
      <w:r w:rsidRPr="00B41203">
        <w:rPr>
          <w:rFonts w:cstheme="minorHAnsi"/>
        </w:rPr>
        <w:t>Water = Water</w:t>
      </w:r>
      <w:r w:rsidRPr="00A05FC2">
        <w:rPr>
          <w:rFonts w:cstheme="minorHAnsi"/>
          <w:vertAlign w:val="subscript"/>
        </w:rPr>
        <w:t>Base</w:t>
      </w:r>
      <w:r w:rsidRPr="00A05FC2">
        <w:rPr>
          <w:rFonts w:cstheme="minorHAnsi"/>
          <w:i/>
        </w:rPr>
        <w:t xml:space="preserve"> </w:t>
      </w:r>
      <w:r w:rsidRPr="00A05FC2">
        <w:rPr>
          <w:rFonts w:cstheme="minorHAnsi"/>
        </w:rPr>
        <w:t>- Water</w:t>
      </w:r>
      <w:r w:rsidRPr="00A05FC2">
        <w:rPr>
          <w:rFonts w:cstheme="minorHAnsi"/>
          <w:vertAlign w:val="subscript"/>
        </w:rPr>
        <w:t>EFF</w:t>
      </w:r>
    </w:p>
    <w:p w14:paraId="1557524D" w14:textId="77777777" w:rsidR="00841F99" w:rsidRPr="00A05FC2" w:rsidRDefault="00841F99" w:rsidP="00841F99">
      <w:pPr>
        <w:rPr>
          <w:rFonts w:cstheme="minorHAnsi"/>
        </w:rPr>
      </w:pPr>
      <w:r w:rsidRPr="00A05FC2">
        <w:rPr>
          <w:rFonts w:cstheme="minorHAnsi"/>
        </w:rPr>
        <w:t>Where</w:t>
      </w:r>
    </w:p>
    <w:p w14:paraId="51FD068C" w14:textId="77777777" w:rsidR="00841F99" w:rsidRPr="00A05FC2" w:rsidRDefault="00841F99" w:rsidP="00841F99">
      <w:pPr>
        <w:ind w:firstLine="720"/>
        <w:rPr>
          <w:rFonts w:cstheme="minorHAnsi"/>
        </w:rPr>
      </w:pPr>
      <w:r w:rsidRPr="00A05FC2">
        <w:rPr>
          <w:rFonts w:cstheme="minorHAnsi"/>
        </w:rPr>
        <w:t>Water</w:t>
      </w:r>
      <w:r w:rsidRPr="00A05FC2">
        <w:rPr>
          <w:rFonts w:cstheme="minorHAnsi"/>
          <w:vertAlign w:val="subscript"/>
        </w:rPr>
        <w:t xml:space="preserve">Base </w:t>
      </w:r>
      <w:r w:rsidRPr="00A05FC2">
        <w:rPr>
          <w:rFonts w:cstheme="minorHAnsi"/>
          <w:vertAlign w:val="subscript"/>
        </w:rPr>
        <w:tab/>
      </w:r>
      <w:r w:rsidRPr="00A05FC2">
        <w:rPr>
          <w:rFonts w:cstheme="minorHAnsi"/>
        </w:rPr>
        <w:t>= water consumption of conventional unit</w:t>
      </w:r>
    </w:p>
    <w:p w14:paraId="72F11A00" w14:textId="77777777" w:rsidR="00841F99" w:rsidRPr="00A05FC2" w:rsidRDefault="00841F99" w:rsidP="00841F99">
      <w:pPr>
        <w:ind w:left="1440" w:firstLine="720"/>
        <w:rPr>
          <w:rFonts w:cstheme="minorHAnsi"/>
        </w:rPr>
      </w:pPr>
      <w:r w:rsidRPr="00A05FC2">
        <w:rPr>
          <w:rFonts w:cstheme="minorHAnsi"/>
        </w:rPr>
        <w:t xml:space="preserve">= </w:t>
      </w:r>
      <w:r>
        <w:rPr>
          <w:rFonts w:cstheme="minorHAnsi"/>
        </w:rPr>
        <w:t>840</w:t>
      </w:r>
      <w:r w:rsidRPr="00A05FC2">
        <w:rPr>
          <w:rFonts w:cstheme="minorHAnsi"/>
        </w:rPr>
        <w:t xml:space="preserve"> gallons</w:t>
      </w:r>
      <w:r w:rsidRPr="00B41203">
        <w:rPr>
          <w:rStyle w:val="FootnoteReference"/>
          <w:rFonts w:cstheme="minorHAnsi"/>
        </w:rPr>
        <w:footnoteReference w:id="54"/>
      </w:r>
      <w:r w:rsidRPr="00A05FC2">
        <w:rPr>
          <w:rFonts w:cstheme="minorHAnsi"/>
        </w:rPr>
        <w:t xml:space="preserve"> </w:t>
      </w:r>
    </w:p>
    <w:p w14:paraId="267F567B" w14:textId="77777777" w:rsidR="00841F99" w:rsidRPr="00A05FC2" w:rsidRDefault="00841F99" w:rsidP="00841F99">
      <w:pPr>
        <w:ind w:firstLine="720"/>
        <w:rPr>
          <w:rFonts w:cstheme="minorHAnsi"/>
        </w:rPr>
      </w:pPr>
      <w:r w:rsidRPr="00A05FC2">
        <w:rPr>
          <w:rFonts w:cstheme="minorHAnsi"/>
        </w:rPr>
        <w:t>Water</w:t>
      </w:r>
      <w:r w:rsidRPr="00A05FC2">
        <w:rPr>
          <w:rFonts w:cstheme="minorHAnsi"/>
          <w:vertAlign w:val="subscript"/>
        </w:rPr>
        <w:t>EFF</w:t>
      </w:r>
      <w:r w:rsidRPr="00A05FC2">
        <w:rPr>
          <w:rFonts w:cstheme="minorHAnsi"/>
        </w:rPr>
        <w:t xml:space="preserve"> </w:t>
      </w:r>
      <w:r w:rsidRPr="00A05FC2">
        <w:rPr>
          <w:rFonts w:cstheme="minorHAnsi"/>
        </w:rPr>
        <w:tab/>
        <w:t>= annual</w:t>
      </w:r>
      <w:r w:rsidRPr="00A05FC2">
        <w:rPr>
          <w:rFonts w:cstheme="minorHAnsi"/>
          <w:vertAlign w:val="subscript"/>
        </w:rPr>
        <w:t xml:space="preserve"> </w:t>
      </w:r>
      <w:r w:rsidRPr="00A05FC2">
        <w:rPr>
          <w:rFonts w:cstheme="minorHAnsi"/>
        </w:rPr>
        <w:t>water consumption of efficient unit:</w:t>
      </w:r>
    </w:p>
    <w:p w14:paraId="7E25767C" w14:textId="77777777" w:rsidR="00841F99" w:rsidRPr="00A05FC2" w:rsidRDefault="00841F99" w:rsidP="00841F99">
      <w:pPr>
        <w:ind w:left="1440" w:firstLine="720"/>
        <w:rPr>
          <w:rFonts w:cstheme="minorHAnsi"/>
        </w:rPr>
      </w:pPr>
      <w:r w:rsidRPr="00A05FC2">
        <w:rPr>
          <w:rFonts w:cstheme="minorHAnsi"/>
        </w:rPr>
        <w:t xml:space="preserve">= </w:t>
      </w:r>
      <w:r>
        <w:rPr>
          <w:rFonts w:cstheme="minorHAnsi"/>
        </w:rPr>
        <w:t>714</w:t>
      </w:r>
      <w:r w:rsidRPr="00A05FC2">
        <w:rPr>
          <w:rFonts w:cstheme="minorHAnsi"/>
        </w:rPr>
        <w:t xml:space="preserve"> gallons</w:t>
      </w:r>
      <w:r w:rsidRPr="00B41203">
        <w:rPr>
          <w:rStyle w:val="FootnoteReference"/>
          <w:rFonts w:cstheme="minorHAnsi"/>
        </w:rPr>
        <w:footnoteReference w:id="55"/>
      </w:r>
      <w:r w:rsidRPr="00A05FC2">
        <w:rPr>
          <w:rFonts w:cstheme="minorHAnsi"/>
        </w:rPr>
        <w:t xml:space="preserve"> </w:t>
      </w:r>
    </w:p>
    <w:p w14:paraId="7E3F7006" w14:textId="77777777" w:rsidR="00841F99" w:rsidRDefault="00841F99" w:rsidP="00841F99">
      <w:pPr>
        <w:ind w:firstLine="720"/>
        <w:rPr>
          <w:rFonts w:cstheme="minorHAnsi"/>
          <w:noProof/>
        </w:rPr>
      </w:pPr>
    </w:p>
    <w:p w14:paraId="62B9957B" w14:textId="77777777" w:rsidR="00841F99" w:rsidRPr="00A05FC2" w:rsidRDefault="00841F99" w:rsidP="00841F99">
      <w:pPr>
        <w:ind w:left="720" w:firstLine="720"/>
        <w:rPr>
          <w:rFonts w:cstheme="minorHAnsi"/>
        </w:rPr>
      </w:pPr>
      <w:r w:rsidRPr="00A05FC2">
        <w:rPr>
          <w:rFonts w:cstheme="minorHAnsi"/>
          <w:noProof/>
        </w:rPr>
        <w:t>Δ</w:t>
      </w:r>
      <w:r w:rsidRPr="00B41203">
        <w:rPr>
          <w:rFonts w:cstheme="minorHAnsi"/>
        </w:rPr>
        <w:t xml:space="preserve"> Water</w:t>
      </w:r>
      <w:r w:rsidRPr="00B41203">
        <w:rPr>
          <w:rFonts w:cstheme="minorHAnsi"/>
        </w:rPr>
        <w:tab/>
      </w:r>
      <w:r>
        <w:rPr>
          <w:rFonts w:cstheme="minorHAnsi"/>
        </w:rPr>
        <w:tab/>
      </w:r>
      <w:r w:rsidRPr="00B41203">
        <w:rPr>
          <w:rFonts w:cstheme="minorHAnsi"/>
        </w:rPr>
        <w:t xml:space="preserve">= </w:t>
      </w:r>
      <w:r>
        <w:rPr>
          <w:rFonts w:cstheme="minorHAnsi"/>
        </w:rPr>
        <w:t>840</w:t>
      </w:r>
      <w:r w:rsidRPr="00A05FC2">
        <w:rPr>
          <w:rFonts w:cstheme="minorHAnsi"/>
          <w:i/>
        </w:rPr>
        <w:t xml:space="preserve"> </w:t>
      </w:r>
      <w:r w:rsidRPr="00A05FC2">
        <w:rPr>
          <w:rFonts w:cstheme="minorHAnsi"/>
        </w:rPr>
        <w:t xml:space="preserve">– </w:t>
      </w:r>
      <w:r>
        <w:rPr>
          <w:rFonts w:cstheme="minorHAnsi"/>
        </w:rPr>
        <w:t>714</w:t>
      </w:r>
      <w:r w:rsidRPr="00A05FC2">
        <w:rPr>
          <w:rFonts w:cstheme="minorHAnsi"/>
        </w:rPr>
        <w:t xml:space="preserve"> </w:t>
      </w:r>
    </w:p>
    <w:p w14:paraId="04A880E7" w14:textId="77777777" w:rsidR="00841F99" w:rsidRPr="00A05FC2" w:rsidRDefault="00841F99" w:rsidP="00841F99">
      <w:pPr>
        <w:ind w:left="2160" w:firstLine="720"/>
        <w:rPr>
          <w:rFonts w:cstheme="minorHAnsi"/>
        </w:rPr>
      </w:pPr>
      <w:r w:rsidRPr="00A05FC2">
        <w:rPr>
          <w:rFonts w:cstheme="minorHAnsi"/>
        </w:rPr>
        <w:t xml:space="preserve">= </w:t>
      </w:r>
      <w:r>
        <w:rPr>
          <w:rFonts w:cstheme="minorHAnsi"/>
        </w:rPr>
        <w:t>126</w:t>
      </w:r>
      <w:r w:rsidRPr="00A05FC2">
        <w:rPr>
          <w:rFonts w:cstheme="minorHAnsi"/>
        </w:rPr>
        <w:t xml:space="preserve"> gallons</w:t>
      </w:r>
    </w:p>
    <w:p w14:paraId="4F65E300" w14:textId="77777777" w:rsidR="00841F99" w:rsidRPr="00A05FC2" w:rsidRDefault="00841F99" w:rsidP="00841F99">
      <w:pPr>
        <w:ind w:left="1440" w:firstLine="720"/>
        <w:rPr>
          <w:rFonts w:cstheme="minorHAnsi"/>
        </w:rPr>
      </w:pPr>
    </w:p>
    <w:p w14:paraId="12C262FA" w14:textId="77777777" w:rsidR="00841F99" w:rsidRPr="000B7BB6" w:rsidRDefault="00841F99" w:rsidP="00841F99">
      <w:pPr>
        <w:pStyle w:val="Heading6"/>
      </w:pPr>
      <w:r w:rsidRPr="00B41203">
        <w:t>Deemed O&amp;M Cost Adjustment Calculation</w:t>
      </w:r>
    </w:p>
    <w:p w14:paraId="465BBA7B" w14:textId="77777777" w:rsidR="00841F99" w:rsidRDefault="00841F99" w:rsidP="00841F99">
      <w:pPr>
        <w:rPr>
          <w:rFonts w:cstheme="minorHAnsi"/>
        </w:rPr>
      </w:pPr>
      <w:r w:rsidRPr="000B7BB6">
        <w:rPr>
          <w:rFonts w:cstheme="minorHAnsi"/>
        </w:rPr>
        <w:t>N/A</w:t>
      </w:r>
    </w:p>
    <w:p w14:paraId="480DDA39" w14:textId="77777777" w:rsidR="00367B5C" w:rsidRDefault="00841F99" w:rsidP="00841F99">
      <w:pPr>
        <w:pStyle w:val="Heading6"/>
      </w:pPr>
      <w:r w:rsidRPr="000D23D0">
        <w:t>Measure Code:</w:t>
      </w:r>
      <w:r>
        <w:t xml:space="preserve"> </w:t>
      </w:r>
      <w:r w:rsidRPr="000D23D0">
        <w:t>RS-APL-ESDI-V0</w:t>
      </w:r>
      <w:r>
        <w:t>2</w:t>
      </w:r>
      <w:r w:rsidRPr="000D23D0">
        <w:t>-1</w:t>
      </w:r>
      <w:r>
        <w:t>3</w:t>
      </w:r>
      <w:r w:rsidRPr="000D23D0">
        <w:t>0601</w:t>
      </w:r>
    </w:p>
    <w:p w14:paraId="567998DE" w14:textId="77777777" w:rsidR="00F83B3F" w:rsidRDefault="00F83B3F" w:rsidP="00F83B3F"/>
    <w:p w14:paraId="11EA6686" w14:textId="77777777" w:rsidR="00F83B3F" w:rsidRPr="00F83B3F" w:rsidRDefault="00F83B3F" w:rsidP="00F83B3F">
      <w:pPr>
        <w:sectPr w:rsidR="00F83B3F" w:rsidRPr="00F83B3F">
          <w:headerReference w:type="default" r:id="rId18"/>
          <w:pgSz w:w="12240" w:h="15840"/>
          <w:pgMar w:top="1440" w:right="1440" w:bottom="1440" w:left="1440" w:header="720" w:footer="720" w:gutter="0"/>
          <w:cols w:space="720"/>
          <w:docGrid w:linePitch="360"/>
        </w:sectPr>
      </w:pPr>
    </w:p>
    <w:p w14:paraId="686BEF67" w14:textId="77777777" w:rsidR="00841F99" w:rsidRPr="000B7BB6" w:rsidRDefault="00841F99" w:rsidP="00841F99">
      <w:pPr>
        <w:pStyle w:val="Heading3"/>
      </w:pPr>
      <w:bookmarkStart w:id="1440" w:name="_Toc319489359"/>
      <w:bookmarkStart w:id="1441" w:name="_Toc319662630"/>
      <w:bookmarkStart w:id="1442" w:name="_Ref325427811"/>
      <w:bookmarkStart w:id="1443" w:name="_Ref325436750"/>
      <w:bookmarkStart w:id="1444" w:name="_Ref325436753"/>
      <w:bookmarkStart w:id="1445" w:name="_Toc333219072"/>
      <w:bookmarkStart w:id="1446" w:name="_Toc437592954"/>
      <w:bookmarkStart w:id="1447" w:name="_Toc437855969"/>
      <w:bookmarkStart w:id="1448" w:name="_Toc441217021"/>
      <w:r w:rsidRPr="000B7BB6">
        <w:lastRenderedPageBreak/>
        <w:t>ENERGY STAR Freezer</w:t>
      </w:r>
      <w:bookmarkEnd w:id="1440"/>
      <w:bookmarkEnd w:id="1441"/>
      <w:bookmarkEnd w:id="1442"/>
      <w:bookmarkEnd w:id="1443"/>
      <w:bookmarkEnd w:id="1444"/>
      <w:bookmarkEnd w:id="1445"/>
      <w:bookmarkEnd w:id="1446"/>
      <w:bookmarkEnd w:id="1447"/>
      <w:bookmarkEnd w:id="1448"/>
      <w:r w:rsidRPr="000B7BB6">
        <w:t xml:space="preserve"> </w:t>
      </w:r>
    </w:p>
    <w:p w14:paraId="0FCC42A0" w14:textId="77777777" w:rsidR="00841F99" w:rsidRPr="000B7BB6" w:rsidRDefault="00841F99" w:rsidP="00841F99">
      <w:pPr>
        <w:pStyle w:val="Heading6"/>
      </w:pPr>
      <w:r w:rsidRPr="00B41203">
        <w:t xml:space="preserve">Description </w:t>
      </w:r>
    </w:p>
    <w:p w14:paraId="2A249F6F" w14:textId="77777777" w:rsidR="00841F99" w:rsidRPr="00A05FC2" w:rsidRDefault="00841F99" w:rsidP="00841F99">
      <w:pPr>
        <w:rPr>
          <w:rFonts w:cstheme="minorHAnsi"/>
        </w:rPr>
      </w:pPr>
      <w:r w:rsidRPr="00A05FC2">
        <w:rPr>
          <w:rFonts w:cstheme="minorHAnsi"/>
        </w:rPr>
        <w:t>A freezer meeting the efficiency specifications of ENERGY STAR is installed in place of a model meeting the federal standard (NAECA). Energy usage specifications are defined in the table below (note, AV is the freezer Adjusted Volume and is calculated as 1.73*Total Volume):</w:t>
      </w:r>
    </w:p>
    <w:tbl>
      <w:tblPr>
        <w:tblW w:w="10815" w:type="dxa"/>
        <w:tblInd w:w="-432" w:type="dxa"/>
        <w:tblLayout w:type="fixed"/>
        <w:tblLook w:val="04A0" w:firstRow="1" w:lastRow="0" w:firstColumn="1" w:lastColumn="0" w:noHBand="0" w:noVBand="1"/>
      </w:tblPr>
      <w:tblGrid>
        <w:gridCol w:w="2340"/>
        <w:gridCol w:w="1530"/>
        <w:gridCol w:w="1725"/>
        <w:gridCol w:w="1800"/>
        <w:gridCol w:w="1710"/>
        <w:gridCol w:w="1710"/>
      </w:tblGrid>
      <w:tr w:rsidR="00841F99" w:rsidRPr="00A05FC2" w14:paraId="74C0B572" w14:textId="77777777" w:rsidTr="00841F99">
        <w:trPr>
          <w:trHeight w:val="20"/>
        </w:trPr>
        <w:tc>
          <w:tcPr>
            <w:tcW w:w="2340" w:type="dxa"/>
            <w:vMerge w:val="restart"/>
            <w:tcBorders>
              <w:top w:val="single" w:sz="4" w:space="0" w:color="auto"/>
              <w:left w:val="single" w:sz="4" w:space="0" w:color="auto"/>
              <w:right w:val="single" w:sz="4" w:space="0" w:color="auto"/>
            </w:tcBorders>
            <w:shd w:val="clear" w:color="auto" w:fill="7F7F7F" w:themeFill="text1" w:themeFillTint="80"/>
            <w:vAlign w:val="center"/>
          </w:tcPr>
          <w:p w14:paraId="5A053EB6"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Product Category</w:t>
            </w:r>
          </w:p>
        </w:tc>
        <w:tc>
          <w:tcPr>
            <w:tcW w:w="1530" w:type="dxa"/>
            <w:vMerge w:val="restart"/>
            <w:tcBorders>
              <w:top w:val="single" w:sz="4" w:space="0" w:color="auto"/>
              <w:left w:val="nil"/>
              <w:right w:val="single" w:sz="4" w:space="0" w:color="auto"/>
            </w:tcBorders>
            <w:shd w:val="clear" w:color="auto" w:fill="7F7F7F" w:themeFill="text1" w:themeFillTint="80"/>
            <w:vAlign w:val="center"/>
          </w:tcPr>
          <w:p w14:paraId="1643C0B5" w14:textId="77777777" w:rsidR="00841F99" w:rsidRDefault="00841F99" w:rsidP="00841F99">
            <w:pPr>
              <w:jc w:val="center"/>
              <w:rPr>
                <w:rFonts w:cstheme="minorHAnsi"/>
                <w:b/>
                <w:color w:val="FFFFFF" w:themeColor="background1"/>
                <w:szCs w:val="20"/>
              </w:rPr>
            </w:pPr>
            <w:r w:rsidRPr="000B7BB6">
              <w:rPr>
                <w:rFonts w:cstheme="minorHAnsi"/>
                <w:b/>
                <w:color w:val="FFFFFF" w:themeColor="background1"/>
                <w:szCs w:val="20"/>
              </w:rPr>
              <w:t xml:space="preserve">Volume </w:t>
            </w:r>
          </w:p>
          <w:p w14:paraId="4044AB82" w14:textId="77777777" w:rsidR="00841F99" w:rsidRDefault="00841F99" w:rsidP="00841F99">
            <w:pPr>
              <w:jc w:val="center"/>
              <w:rPr>
                <w:rFonts w:cstheme="minorHAnsi"/>
                <w:b/>
                <w:color w:val="FFFFFF" w:themeColor="background1"/>
              </w:rPr>
            </w:pPr>
            <w:r w:rsidRPr="000B7BB6">
              <w:rPr>
                <w:rFonts w:cstheme="minorHAnsi"/>
                <w:b/>
                <w:color w:val="FFFFFF" w:themeColor="background1"/>
                <w:szCs w:val="20"/>
              </w:rPr>
              <w:t>(cubic feet)</w:t>
            </w:r>
          </w:p>
        </w:tc>
        <w:tc>
          <w:tcPr>
            <w:tcW w:w="3525"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25746635" w14:textId="77777777" w:rsidR="00841F99" w:rsidRPr="000B7BB6" w:rsidRDefault="00841F99" w:rsidP="00841F99">
            <w:pPr>
              <w:jc w:val="center"/>
              <w:rPr>
                <w:rFonts w:cstheme="minorHAnsi"/>
                <w:b/>
                <w:color w:val="FFFFFF" w:themeColor="background1"/>
                <w:szCs w:val="20"/>
              </w:rPr>
            </w:pPr>
            <w:r>
              <w:rPr>
                <w:rFonts w:cstheme="minorHAnsi"/>
                <w:b/>
                <w:color w:val="FFFFFF" w:themeColor="background1"/>
              </w:rPr>
              <w:t>Assumptions up to September 2014</w:t>
            </w:r>
          </w:p>
        </w:tc>
        <w:tc>
          <w:tcPr>
            <w:tcW w:w="3420" w:type="dxa"/>
            <w:gridSpan w:val="2"/>
            <w:tcBorders>
              <w:top w:val="single" w:sz="4" w:space="0" w:color="auto"/>
              <w:left w:val="nil"/>
              <w:bottom w:val="single" w:sz="4" w:space="0" w:color="auto"/>
              <w:right w:val="single" w:sz="4" w:space="0" w:color="auto"/>
            </w:tcBorders>
            <w:shd w:val="clear" w:color="auto" w:fill="7F7F7F" w:themeFill="text1" w:themeFillTint="80"/>
            <w:noWrap/>
            <w:vAlign w:val="center"/>
          </w:tcPr>
          <w:p w14:paraId="7D81B9C5" w14:textId="77777777" w:rsidR="00841F99" w:rsidRPr="000B7BB6" w:rsidRDefault="00841F99" w:rsidP="00841F99">
            <w:pPr>
              <w:jc w:val="center"/>
              <w:rPr>
                <w:rFonts w:cstheme="minorHAnsi"/>
                <w:b/>
                <w:color w:val="FFFFFF" w:themeColor="background1"/>
                <w:szCs w:val="20"/>
              </w:rPr>
            </w:pPr>
            <w:r>
              <w:rPr>
                <w:rFonts w:cstheme="minorHAnsi"/>
                <w:b/>
                <w:color w:val="FFFFFF" w:themeColor="background1"/>
              </w:rPr>
              <w:t>Assumptions after September 2014</w:t>
            </w:r>
          </w:p>
        </w:tc>
      </w:tr>
      <w:tr w:rsidR="00841F99" w:rsidRPr="00A05FC2" w14:paraId="3C3601D3" w14:textId="77777777" w:rsidTr="00841F99">
        <w:trPr>
          <w:trHeight w:val="20"/>
        </w:trPr>
        <w:tc>
          <w:tcPr>
            <w:tcW w:w="2340" w:type="dxa"/>
            <w:vMerge/>
            <w:tcBorders>
              <w:left w:val="single" w:sz="4" w:space="0" w:color="auto"/>
              <w:bottom w:val="single" w:sz="4" w:space="0" w:color="auto"/>
              <w:right w:val="single" w:sz="4" w:space="0" w:color="auto"/>
            </w:tcBorders>
            <w:shd w:val="clear" w:color="auto" w:fill="7F7F7F" w:themeFill="text1" w:themeFillTint="80"/>
            <w:vAlign w:val="center"/>
            <w:hideMark/>
          </w:tcPr>
          <w:p w14:paraId="1FFDD26C" w14:textId="77777777" w:rsidR="00841F99" w:rsidRPr="000B7BB6" w:rsidRDefault="00841F99" w:rsidP="00841F99">
            <w:pPr>
              <w:jc w:val="center"/>
              <w:rPr>
                <w:rFonts w:cstheme="minorHAnsi"/>
                <w:b/>
                <w:color w:val="FFFFFF" w:themeColor="background1"/>
                <w:szCs w:val="20"/>
              </w:rPr>
            </w:pPr>
          </w:p>
        </w:tc>
        <w:tc>
          <w:tcPr>
            <w:tcW w:w="1530" w:type="dxa"/>
            <w:vMerge/>
            <w:tcBorders>
              <w:left w:val="nil"/>
              <w:bottom w:val="single" w:sz="4" w:space="0" w:color="auto"/>
              <w:right w:val="single" w:sz="4" w:space="0" w:color="auto"/>
            </w:tcBorders>
            <w:shd w:val="clear" w:color="auto" w:fill="7F7F7F" w:themeFill="text1" w:themeFillTint="80"/>
            <w:vAlign w:val="center"/>
          </w:tcPr>
          <w:p w14:paraId="677E4463" w14:textId="77777777" w:rsidR="00841F99" w:rsidRPr="000B7BB6" w:rsidRDefault="00841F99" w:rsidP="00841F99">
            <w:pPr>
              <w:jc w:val="center"/>
              <w:rPr>
                <w:rFonts w:cstheme="minorHAnsi"/>
                <w:b/>
                <w:color w:val="FFFFFF" w:themeColor="background1"/>
                <w:szCs w:val="20"/>
              </w:rPr>
            </w:pPr>
          </w:p>
        </w:tc>
        <w:tc>
          <w:tcPr>
            <w:tcW w:w="172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2126AEB" w14:textId="77777777" w:rsidR="00841F99" w:rsidRPr="000B7BB6" w:rsidRDefault="00841F99" w:rsidP="00841F99">
            <w:pPr>
              <w:jc w:val="center"/>
              <w:rPr>
                <w:rFonts w:cstheme="minorHAnsi"/>
                <w:b/>
                <w:color w:val="FFFFFF" w:themeColor="background1"/>
                <w:szCs w:val="20"/>
              </w:rPr>
            </w:pPr>
            <w:r>
              <w:rPr>
                <w:rFonts w:cstheme="minorHAnsi"/>
                <w:b/>
                <w:color w:val="FFFFFF" w:themeColor="background1"/>
                <w:szCs w:val="20"/>
              </w:rPr>
              <w:t>Federal Baseline</w:t>
            </w:r>
            <w:r w:rsidRPr="000B7BB6">
              <w:rPr>
                <w:rFonts w:cstheme="minorHAnsi"/>
                <w:b/>
                <w:color w:val="FFFFFF" w:themeColor="background1"/>
                <w:szCs w:val="20"/>
              </w:rPr>
              <w:t xml:space="preserve"> Maximum Energy Usage in kWh/year</w:t>
            </w:r>
            <w:r w:rsidRPr="000B7BB6">
              <w:rPr>
                <w:rStyle w:val="StyleFootnoteReferenceBodyCalibriBackground1"/>
                <w:rFonts w:cstheme="minorHAnsi"/>
                <w:b/>
                <w:szCs w:val="20"/>
              </w:rPr>
              <w:footnoteReference w:id="56"/>
            </w:r>
          </w:p>
        </w:tc>
        <w:tc>
          <w:tcPr>
            <w:tcW w:w="1800" w:type="dxa"/>
            <w:tcBorders>
              <w:top w:val="single" w:sz="4" w:space="0" w:color="auto"/>
              <w:left w:val="nil"/>
              <w:bottom w:val="single" w:sz="4" w:space="0" w:color="auto"/>
              <w:right w:val="single" w:sz="4" w:space="0" w:color="auto"/>
            </w:tcBorders>
            <w:shd w:val="clear" w:color="auto" w:fill="7F7F7F" w:themeFill="text1" w:themeFillTint="80"/>
            <w:vAlign w:val="center"/>
            <w:hideMark/>
          </w:tcPr>
          <w:p w14:paraId="479CBB39"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ENERGY STAR Maximum Energy Usage in kWh/year</w:t>
            </w:r>
            <w:r w:rsidRPr="000B7BB6">
              <w:rPr>
                <w:rStyle w:val="StyleFootnoteReferenceBodyCalibriBackground1"/>
                <w:rFonts w:cstheme="minorHAnsi"/>
                <w:b/>
                <w:szCs w:val="20"/>
              </w:rPr>
              <w:footnoteReference w:id="57"/>
            </w:r>
          </w:p>
        </w:tc>
        <w:tc>
          <w:tcPr>
            <w:tcW w:w="1710" w:type="dxa"/>
            <w:tcBorders>
              <w:top w:val="single" w:sz="4" w:space="0" w:color="auto"/>
              <w:left w:val="nil"/>
              <w:bottom w:val="single" w:sz="4" w:space="0" w:color="auto"/>
              <w:right w:val="single" w:sz="4" w:space="0" w:color="auto"/>
            </w:tcBorders>
            <w:shd w:val="clear" w:color="auto" w:fill="7F7F7F" w:themeFill="text1" w:themeFillTint="80"/>
            <w:noWrap/>
            <w:vAlign w:val="center"/>
          </w:tcPr>
          <w:p w14:paraId="62C74B4D" w14:textId="77777777" w:rsidR="00841F99" w:rsidRPr="000B7BB6" w:rsidRDefault="00841F99" w:rsidP="00841F99">
            <w:pPr>
              <w:jc w:val="center"/>
              <w:rPr>
                <w:rFonts w:cstheme="minorHAnsi"/>
                <w:b/>
                <w:color w:val="FFFFFF" w:themeColor="background1"/>
                <w:szCs w:val="20"/>
              </w:rPr>
            </w:pPr>
            <w:r>
              <w:rPr>
                <w:rFonts w:cstheme="minorHAnsi"/>
                <w:b/>
                <w:color w:val="FFFFFF" w:themeColor="background1"/>
              </w:rPr>
              <w:t xml:space="preserve">Federal Baseline </w:t>
            </w:r>
            <w:r w:rsidRPr="000B7BB6">
              <w:rPr>
                <w:rFonts w:cstheme="minorHAnsi"/>
                <w:b/>
                <w:color w:val="FFFFFF" w:themeColor="background1"/>
              </w:rPr>
              <w:br/>
              <w:t>Maximum Energy Usage in kWh/year</w:t>
            </w:r>
            <w:r>
              <w:rPr>
                <w:rStyle w:val="FootnoteReference"/>
                <w:b/>
                <w:color w:val="FFFFFF" w:themeColor="background1"/>
              </w:rPr>
              <w:footnoteReference w:id="58"/>
            </w:r>
          </w:p>
        </w:tc>
        <w:tc>
          <w:tcPr>
            <w:tcW w:w="1710" w:type="dxa"/>
            <w:tcBorders>
              <w:top w:val="single" w:sz="4" w:space="0" w:color="auto"/>
              <w:left w:val="nil"/>
              <w:bottom w:val="single" w:sz="4" w:space="0" w:color="auto"/>
              <w:right w:val="single" w:sz="4" w:space="0" w:color="auto"/>
            </w:tcBorders>
            <w:shd w:val="clear" w:color="auto" w:fill="7F7F7F" w:themeFill="text1" w:themeFillTint="80"/>
            <w:vAlign w:val="center"/>
          </w:tcPr>
          <w:p w14:paraId="12A0C1C3"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rPr>
              <w:t>ENERGY STAR Maximum Energy Usage in kWh/year</w:t>
            </w:r>
            <w:r>
              <w:rPr>
                <w:rStyle w:val="FootnoteReference"/>
                <w:b/>
                <w:color w:val="FFFFFF" w:themeColor="background1"/>
              </w:rPr>
              <w:footnoteReference w:id="59"/>
            </w:r>
          </w:p>
        </w:tc>
      </w:tr>
      <w:tr w:rsidR="00841F99" w:rsidRPr="00A05FC2" w14:paraId="508C8B50" w14:textId="77777777" w:rsidTr="00133667">
        <w:trPr>
          <w:trHeight w:val="20"/>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F0C707" w14:textId="77777777" w:rsidR="00841F99" w:rsidRPr="00A05FC2" w:rsidRDefault="00841F99">
            <w:pPr>
              <w:pStyle w:val="TableText"/>
            </w:pPr>
            <w:r w:rsidRPr="00A05FC2">
              <w:t>Upright Freezers with Manual Defrost</w:t>
            </w:r>
          </w:p>
        </w:tc>
        <w:tc>
          <w:tcPr>
            <w:tcW w:w="1530" w:type="dxa"/>
            <w:tcBorders>
              <w:top w:val="single" w:sz="4" w:space="0" w:color="auto"/>
              <w:left w:val="nil"/>
              <w:bottom w:val="single" w:sz="4" w:space="0" w:color="auto"/>
              <w:right w:val="single" w:sz="4" w:space="0" w:color="auto"/>
            </w:tcBorders>
            <w:vAlign w:val="center"/>
          </w:tcPr>
          <w:p w14:paraId="76104D67" w14:textId="77777777" w:rsidR="00841F99" w:rsidRPr="00A05FC2" w:rsidRDefault="00841F99">
            <w:pPr>
              <w:pStyle w:val="TableText"/>
            </w:pPr>
            <w:r w:rsidRPr="00A05FC2">
              <w:t>7.75 or greater</w:t>
            </w:r>
          </w:p>
        </w:tc>
        <w:tc>
          <w:tcPr>
            <w:tcW w:w="17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65DFA" w14:textId="77777777" w:rsidR="00841F99" w:rsidRPr="00A05FC2" w:rsidRDefault="00841F99">
            <w:pPr>
              <w:pStyle w:val="TableText"/>
            </w:pPr>
            <w:r w:rsidRPr="00A05FC2">
              <w:t>7.55*AV+258.3</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5A003FDF" w14:textId="77777777" w:rsidR="00841F99" w:rsidRPr="00A05FC2" w:rsidRDefault="00841F99">
            <w:pPr>
              <w:pStyle w:val="TableText"/>
            </w:pPr>
            <w:r w:rsidRPr="00A05FC2">
              <w:t>6.795*AV+232.47</w:t>
            </w:r>
          </w:p>
        </w:tc>
        <w:tc>
          <w:tcPr>
            <w:tcW w:w="1710" w:type="dxa"/>
            <w:tcBorders>
              <w:top w:val="single" w:sz="4" w:space="0" w:color="auto"/>
              <w:left w:val="nil"/>
              <w:bottom w:val="single" w:sz="4" w:space="0" w:color="auto"/>
              <w:right w:val="single" w:sz="4" w:space="0" w:color="auto"/>
            </w:tcBorders>
            <w:shd w:val="clear" w:color="auto" w:fill="auto"/>
            <w:noWrap/>
            <w:vAlign w:val="center"/>
          </w:tcPr>
          <w:p w14:paraId="569F381C" w14:textId="77777777" w:rsidR="00841F99" w:rsidRPr="00A05FC2" w:rsidRDefault="00841F99">
            <w:pPr>
              <w:pStyle w:val="TableText"/>
            </w:pPr>
            <w:r>
              <w:t>5.57*AV + 193.7</w:t>
            </w:r>
          </w:p>
        </w:tc>
        <w:tc>
          <w:tcPr>
            <w:tcW w:w="1710" w:type="dxa"/>
            <w:tcBorders>
              <w:top w:val="single" w:sz="4" w:space="0" w:color="auto"/>
              <w:left w:val="nil"/>
              <w:bottom w:val="single" w:sz="4" w:space="0" w:color="auto"/>
              <w:right w:val="single" w:sz="4" w:space="0" w:color="auto"/>
            </w:tcBorders>
            <w:vAlign w:val="center"/>
          </w:tcPr>
          <w:p w14:paraId="35386BCE" w14:textId="77777777" w:rsidR="00841F99" w:rsidRPr="00A05FC2" w:rsidRDefault="00841F99">
            <w:pPr>
              <w:pStyle w:val="TableText"/>
            </w:pPr>
            <w:r>
              <w:t>5.01*AV + 174.3</w:t>
            </w:r>
          </w:p>
        </w:tc>
      </w:tr>
      <w:tr w:rsidR="00841F99" w:rsidRPr="00A05FC2" w14:paraId="02AC8D4A" w14:textId="77777777" w:rsidTr="00133667">
        <w:trPr>
          <w:trHeight w:val="20"/>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C94EDC" w14:textId="77777777" w:rsidR="00841F99" w:rsidRPr="00A05FC2" w:rsidRDefault="00841F99">
            <w:pPr>
              <w:pStyle w:val="TableText"/>
            </w:pPr>
            <w:r w:rsidRPr="00A05FC2">
              <w:t>Upright Freezers with Automatic Defrost</w:t>
            </w:r>
          </w:p>
        </w:tc>
        <w:tc>
          <w:tcPr>
            <w:tcW w:w="1530" w:type="dxa"/>
            <w:tcBorders>
              <w:top w:val="single" w:sz="4" w:space="0" w:color="auto"/>
              <w:left w:val="nil"/>
              <w:bottom w:val="single" w:sz="4" w:space="0" w:color="auto"/>
              <w:right w:val="single" w:sz="4" w:space="0" w:color="auto"/>
            </w:tcBorders>
            <w:vAlign w:val="center"/>
          </w:tcPr>
          <w:p w14:paraId="57E31CBF" w14:textId="77777777" w:rsidR="00841F99" w:rsidRPr="00A05FC2" w:rsidRDefault="00841F99">
            <w:pPr>
              <w:pStyle w:val="TableText"/>
            </w:pPr>
            <w:r w:rsidRPr="00A05FC2">
              <w:t>7.75 or greater</w:t>
            </w:r>
          </w:p>
        </w:tc>
        <w:tc>
          <w:tcPr>
            <w:tcW w:w="17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2A886" w14:textId="77777777" w:rsidR="00841F99" w:rsidRPr="00A05FC2" w:rsidRDefault="00841F99">
            <w:pPr>
              <w:pStyle w:val="TableText"/>
            </w:pPr>
            <w:r w:rsidRPr="00A05FC2">
              <w:t>12.43*AV+326.1</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297EE0E" w14:textId="77777777" w:rsidR="00841F99" w:rsidRPr="00A05FC2" w:rsidRDefault="00841F99">
            <w:pPr>
              <w:pStyle w:val="TableText"/>
            </w:pPr>
            <w:r w:rsidRPr="00A05FC2">
              <w:t>11.187*AV+293.49</w:t>
            </w:r>
          </w:p>
        </w:tc>
        <w:tc>
          <w:tcPr>
            <w:tcW w:w="1710" w:type="dxa"/>
            <w:tcBorders>
              <w:top w:val="single" w:sz="4" w:space="0" w:color="auto"/>
              <w:left w:val="nil"/>
              <w:bottom w:val="single" w:sz="4" w:space="0" w:color="auto"/>
              <w:right w:val="single" w:sz="4" w:space="0" w:color="auto"/>
            </w:tcBorders>
            <w:shd w:val="clear" w:color="auto" w:fill="auto"/>
            <w:noWrap/>
            <w:vAlign w:val="center"/>
          </w:tcPr>
          <w:p w14:paraId="09944C9B" w14:textId="77777777" w:rsidR="00841F99" w:rsidRPr="00A05FC2" w:rsidRDefault="00841F99">
            <w:pPr>
              <w:pStyle w:val="TableText"/>
            </w:pPr>
            <w:r>
              <w:t>8.62*AV + 228.3</w:t>
            </w:r>
          </w:p>
        </w:tc>
        <w:tc>
          <w:tcPr>
            <w:tcW w:w="1710" w:type="dxa"/>
            <w:tcBorders>
              <w:top w:val="single" w:sz="4" w:space="0" w:color="auto"/>
              <w:left w:val="nil"/>
              <w:bottom w:val="single" w:sz="4" w:space="0" w:color="auto"/>
              <w:right w:val="single" w:sz="4" w:space="0" w:color="auto"/>
            </w:tcBorders>
            <w:vAlign w:val="center"/>
          </w:tcPr>
          <w:p w14:paraId="194B8EA8" w14:textId="77777777" w:rsidR="00841F99" w:rsidRPr="00A05FC2" w:rsidRDefault="00841F99">
            <w:pPr>
              <w:pStyle w:val="TableText"/>
            </w:pPr>
            <w:r>
              <w:t>7.76</w:t>
            </w:r>
            <w:r w:rsidRPr="00B162B7">
              <w:t xml:space="preserve">*AV + </w:t>
            </w:r>
            <w:r>
              <w:t>205.5</w:t>
            </w:r>
          </w:p>
        </w:tc>
      </w:tr>
      <w:tr w:rsidR="00841F99" w:rsidRPr="00A05FC2" w14:paraId="7327A2F9" w14:textId="77777777" w:rsidTr="00133667">
        <w:trPr>
          <w:trHeight w:val="20"/>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50396" w14:textId="77777777" w:rsidR="00841F99" w:rsidRPr="00A05FC2" w:rsidRDefault="00841F99">
            <w:pPr>
              <w:pStyle w:val="TableText"/>
            </w:pPr>
            <w:r w:rsidRPr="00A05FC2">
              <w:t>Chest Freezers and all other Freezers except Compact Freezers</w:t>
            </w:r>
          </w:p>
        </w:tc>
        <w:tc>
          <w:tcPr>
            <w:tcW w:w="1530" w:type="dxa"/>
            <w:tcBorders>
              <w:top w:val="single" w:sz="4" w:space="0" w:color="auto"/>
              <w:left w:val="nil"/>
              <w:bottom w:val="single" w:sz="4" w:space="0" w:color="auto"/>
              <w:right w:val="single" w:sz="4" w:space="0" w:color="auto"/>
            </w:tcBorders>
            <w:vAlign w:val="center"/>
          </w:tcPr>
          <w:p w14:paraId="2B5751B6" w14:textId="77777777" w:rsidR="00841F99" w:rsidRPr="00A05FC2" w:rsidRDefault="00841F99">
            <w:pPr>
              <w:pStyle w:val="TableText"/>
            </w:pPr>
            <w:r w:rsidRPr="00A05FC2">
              <w:t>7.75 or greater</w:t>
            </w:r>
          </w:p>
        </w:tc>
        <w:tc>
          <w:tcPr>
            <w:tcW w:w="17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670C8" w14:textId="77777777" w:rsidR="00841F99" w:rsidRPr="00A05FC2" w:rsidRDefault="00841F99">
            <w:pPr>
              <w:pStyle w:val="TableText"/>
            </w:pPr>
            <w:r w:rsidRPr="00A05FC2">
              <w:t>9.88*AV+143.7</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5681954D" w14:textId="77777777" w:rsidR="00841F99" w:rsidRPr="00A05FC2" w:rsidRDefault="00841F99">
            <w:pPr>
              <w:pStyle w:val="TableText"/>
            </w:pPr>
            <w:r w:rsidRPr="00A05FC2">
              <w:t>8.892*AV+129.33</w:t>
            </w:r>
          </w:p>
        </w:tc>
        <w:tc>
          <w:tcPr>
            <w:tcW w:w="1710" w:type="dxa"/>
            <w:tcBorders>
              <w:top w:val="single" w:sz="4" w:space="0" w:color="auto"/>
              <w:left w:val="nil"/>
              <w:bottom w:val="single" w:sz="4" w:space="0" w:color="auto"/>
              <w:right w:val="single" w:sz="4" w:space="0" w:color="auto"/>
            </w:tcBorders>
            <w:shd w:val="clear" w:color="auto" w:fill="auto"/>
            <w:noWrap/>
            <w:vAlign w:val="center"/>
          </w:tcPr>
          <w:p w14:paraId="44499359" w14:textId="77777777" w:rsidR="00841F99" w:rsidRPr="00A05FC2" w:rsidRDefault="00841F99">
            <w:pPr>
              <w:pStyle w:val="TableText"/>
            </w:pPr>
            <w:r>
              <w:t>7.29</w:t>
            </w:r>
            <w:r w:rsidRPr="00F252E3">
              <w:t xml:space="preserve">*AV + </w:t>
            </w:r>
            <w:r>
              <w:t>107.8</w:t>
            </w:r>
          </w:p>
        </w:tc>
        <w:tc>
          <w:tcPr>
            <w:tcW w:w="1710" w:type="dxa"/>
            <w:tcBorders>
              <w:top w:val="single" w:sz="4" w:space="0" w:color="auto"/>
              <w:left w:val="nil"/>
              <w:bottom w:val="single" w:sz="4" w:space="0" w:color="auto"/>
              <w:right w:val="single" w:sz="4" w:space="0" w:color="auto"/>
            </w:tcBorders>
            <w:vAlign w:val="center"/>
          </w:tcPr>
          <w:p w14:paraId="55A69825" w14:textId="77777777" w:rsidR="00841F99" w:rsidRPr="00A05FC2" w:rsidRDefault="00841F99">
            <w:pPr>
              <w:pStyle w:val="TableText"/>
            </w:pPr>
            <w:r>
              <w:t>6.56</w:t>
            </w:r>
            <w:r w:rsidRPr="00B162B7">
              <w:t xml:space="preserve">*AV + </w:t>
            </w:r>
            <w:r>
              <w:t>97.0</w:t>
            </w:r>
          </w:p>
        </w:tc>
      </w:tr>
      <w:tr w:rsidR="00841F99" w:rsidRPr="00A05FC2" w14:paraId="11CB886E" w14:textId="77777777" w:rsidTr="00133667">
        <w:trPr>
          <w:trHeight w:val="20"/>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A41B00" w14:textId="77777777" w:rsidR="00841F99" w:rsidRPr="00A05FC2" w:rsidRDefault="00841F99">
            <w:pPr>
              <w:pStyle w:val="TableText"/>
            </w:pPr>
            <w:r w:rsidRPr="00A05FC2">
              <w:t>Compact Upright Freezers with Manual Defrost</w:t>
            </w:r>
          </w:p>
        </w:tc>
        <w:tc>
          <w:tcPr>
            <w:tcW w:w="1530" w:type="dxa"/>
            <w:tcBorders>
              <w:top w:val="single" w:sz="4" w:space="0" w:color="auto"/>
              <w:left w:val="nil"/>
              <w:bottom w:val="single" w:sz="4" w:space="0" w:color="auto"/>
              <w:right w:val="single" w:sz="4" w:space="0" w:color="auto"/>
            </w:tcBorders>
            <w:vAlign w:val="center"/>
          </w:tcPr>
          <w:p w14:paraId="7CACA23E" w14:textId="77777777" w:rsidR="00841F99" w:rsidRPr="00A05FC2" w:rsidRDefault="00841F99">
            <w:pPr>
              <w:pStyle w:val="TableText"/>
            </w:pPr>
            <w:r w:rsidRPr="00A05FC2">
              <w:t>&lt; 7.75 and 36 inches or less in height</w:t>
            </w:r>
          </w:p>
        </w:tc>
        <w:tc>
          <w:tcPr>
            <w:tcW w:w="17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91D29" w14:textId="77777777" w:rsidR="00841F99" w:rsidRPr="00A05FC2" w:rsidRDefault="00841F99">
            <w:pPr>
              <w:pStyle w:val="TableText"/>
            </w:pPr>
            <w:r w:rsidRPr="00A05FC2">
              <w:t>9.78*AV+250.8</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75407273" w14:textId="77777777" w:rsidR="00841F99" w:rsidRPr="00A05FC2" w:rsidRDefault="00841F99">
            <w:pPr>
              <w:pStyle w:val="TableText"/>
            </w:pPr>
            <w:r w:rsidRPr="00A05FC2">
              <w:t>7.824*AV+200.64</w:t>
            </w:r>
          </w:p>
        </w:tc>
        <w:tc>
          <w:tcPr>
            <w:tcW w:w="1710" w:type="dxa"/>
            <w:tcBorders>
              <w:top w:val="single" w:sz="4" w:space="0" w:color="auto"/>
              <w:left w:val="nil"/>
              <w:bottom w:val="single" w:sz="4" w:space="0" w:color="auto"/>
              <w:right w:val="single" w:sz="4" w:space="0" w:color="auto"/>
            </w:tcBorders>
            <w:shd w:val="clear" w:color="auto" w:fill="auto"/>
            <w:noWrap/>
            <w:vAlign w:val="center"/>
          </w:tcPr>
          <w:p w14:paraId="4473ADB3" w14:textId="77777777" w:rsidR="00841F99" w:rsidRPr="00A05FC2" w:rsidRDefault="00841F99">
            <w:pPr>
              <w:pStyle w:val="TableText"/>
            </w:pPr>
            <w:r>
              <w:t>8.65</w:t>
            </w:r>
            <w:r w:rsidRPr="00F252E3">
              <w:t xml:space="preserve">*AV + </w:t>
            </w:r>
            <w:r>
              <w:t>225</w:t>
            </w:r>
            <w:r w:rsidRPr="00F252E3">
              <w:t>.7</w:t>
            </w:r>
          </w:p>
        </w:tc>
        <w:tc>
          <w:tcPr>
            <w:tcW w:w="1710" w:type="dxa"/>
            <w:tcBorders>
              <w:top w:val="single" w:sz="4" w:space="0" w:color="auto"/>
              <w:left w:val="nil"/>
              <w:bottom w:val="single" w:sz="4" w:space="0" w:color="auto"/>
              <w:right w:val="single" w:sz="4" w:space="0" w:color="auto"/>
            </w:tcBorders>
            <w:vAlign w:val="center"/>
          </w:tcPr>
          <w:p w14:paraId="24DB72B0" w14:textId="77777777" w:rsidR="00841F99" w:rsidRPr="00A05FC2" w:rsidRDefault="00841F99">
            <w:pPr>
              <w:pStyle w:val="TableText"/>
            </w:pPr>
            <w:r>
              <w:t>7.79</w:t>
            </w:r>
            <w:r w:rsidRPr="00B162B7">
              <w:t xml:space="preserve">*AV + </w:t>
            </w:r>
            <w:r>
              <w:t>203.1</w:t>
            </w:r>
          </w:p>
        </w:tc>
      </w:tr>
      <w:tr w:rsidR="00841F99" w:rsidRPr="00A05FC2" w14:paraId="4C6AC212" w14:textId="77777777" w:rsidTr="00133667">
        <w:trPr>
          <w:trHeight w:val="20"/>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DAA2B" w14:textId="77777777" w:rsidR="00841F99" w:rsidRPr="00A05FC2" w:rsidRDefault="00841F99">
            <w:pPr>
              <w:pStyle w:val="TableText"/>
            </w:pPr>
            <w:r w:rsidRPr="00A05FC2">
              <w:t>Compact Upright Freezers with Automatic Defrost</w:t>
            </w:r>
          </w:p>
        </w:tc>
        <w:tc>
          <w:tcPr>
            <w:tcW w:w="1530" w:type="dxa"/>
            <w:tcBorders>
              <w:top w:val="single" w:sz="4" w:space="0" w:color="auto"/>
              <w:left w:val="nil"/>
              <w:bottom w:val="single" w:sz="4" w:space="0" w:color="auto"/>
              <w:right w:val="single" w:sz="4" w:space="0" w:color="auto"/>
            </w:tcBorders>
            <w:vAlign w:val="center"/>
          </w:tcPr>
          <w:p w14:paraId="00B61508" w14:textId="77777777" w:rsidR="00841F99" w:rsidRPr="00A05FC2" w:rsidRDefault="00841F99">
            <w:pPr>
              <w:pStyle w:val="TableText"/>
            </w:pPr>
            <w:r w:rsidRPr="00A05FC2">
              <w:t>&lt; 7.75 and 36 inches or less in height</w:t>
            </w:r>
          </w:p>
        </w:tc>
        <w:tc>
          <w:tcPr>
            <w:tcW w:w="17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18C7A" w14:textId="77777777" w:rsidR="00841F99" w:rsidRPr="00A05FC2" w:rsidRDefault="00841F99">
            <w:pPr>
              <w:pStyle w:val="TableText"/>
            </w:pPr>
            <w:r w:rsidRPr="00A05FC2">
              <w:t>11.40*AV+391</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2787037B" w14:textId="77777777" w:rsidR="00841F99" w:rsidRPr="00A05FC2" w:rsidRDefault="00841F99">
            <w:pPr>
              <w:pStyle w:val="TableText"/>
            </w:pPr>
            <w:r w:rsidRPr="00A05FC2">
              <w:t>9.12*AV+312.8</w:t>
            </w:r>
          </w:p>
        </w:tc>
        <w:tc>
          <w:tcPr>
            <w:tcW w:w="1710" w:type="dxa"/>
            <w:tcBorders>
              <w:top w:val="single" w:sz="4" w:space="0" w:color="auto"/>
              <w:left w:val="nil"/>
              <w:bottom w:val="single" w:sz="4" w:space="0" w:color="auto"/>
              <w:right w:val="single" w:sz="4" w:space="0" w:color="auto"/>
            </w:tcBorders>
            <w:shd w:val="clear" w:color="auto" w:fill="auto"/>
            <w:noWrap/>
            <w:vAlign w:val="center"/>
          </w:tcPr>
          <w:p w14:paraId="019D5EDA" w14:textId="77777777" w:rsidR="00841F99" w:rsidRPr="00A05FC2" w:rsidRDefault="00841F99">
            <w:pPr>
              <w:pStyle w:val="TableText"/>
            </w:pPr>
            <w:r>
              <w:t>10.17</w:t>
            </w:r>
            <w:r w:rsidRPr="00F252E3">
              <w:t xml:space="preserve">*AV + </w:t>
            </w:r>
            <w:r>
              <w:t>351.9</w:t>
            </w:r>
          </w:p>
        </w:tc>
        <w:tc>
          <w:tcPr>
            <w:tcW w:w="1710" w:type="dxa"/>
            <w:tcBorders>
              <w:top w:val="single" w:sz="4" w:space="0" w:color="auto"/>
              <w:left w:val="nil"/>
              <w:bottom w:val="single" w:sz="4" w:space="0" w:color="auto"/>
              <w:right w:val="single" w:sz="4" w:space="0" w:color="auto"/>
            </w:tcBorders>
            <w:vAlign w:val="center"/>
          </w:tcPr>
          <w:p w14:paraId="0D4C8A85" w14:textId="77777777" w:rsidR="00841F99" w:rsidRPr="00A05FC2" w:rsidRDefault="00841F99">
            <w:pPr>
              <w:pStyle w:val="TableText"/>
            </w:pPr>
            <w:r>
              <w:t>9.15</w:t>
            </w:r>
            <w:r w:rsidRPr="00B162B7">
              <w:t xml:space="preserve">*AV + </w:t>
            </w:r>
            <w:r>
              <w:t>316.7</w:t>
            </w:r>
          </w:p>
        </w:tc>
      </w:tr>
      <w:tr w:rsidR="00841F99" w:rsidRPr="00A05FC2" w14:paraId="2C59B1FE" w14:textId="77777777" w:rsidTr="00133667">
        <w:trPr>
          <w:trHeight w:val="20"/>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A402E5" w14:textId="77777777" w:rsidR="00841F99" w:rsidRPr="00A05FC2" w:rsidRDefault="00841F99">
            <w:pPr>
              <w:pStyle w:val="TableText"/>
            </w:pPr>
            <w:r w:rsidRPr="00A05FC2">
              <w:t>Compact Chest Freezers</w:t>
            </w:r>
          </w:p>
        </w:tc>
        <w:tc>
          <w:tcPr>
            <w:tcW w:w="1530" w:type="dxa"/>
            <w:tcBorders>
              <w:top w:val="single" w:sz="4" w:space="0" w:color="auto"/>
              <w:left w:val="nil"/>
              <w:bottom w:val="single" w:sz="4" w:space="0" w:color="auto"/>
              <w:right w:val="single" w:sz="4" w:space="0" w:color="auto"/>
            </w:tcBorders>
            <w:vAlign w:val="center"/>
          </w:tcPr>
          <w:p w14:paraId="4D0FDEF6" w14:textId="77777777" w:rsidR="00841F99" w:rsidRPr="00A05FC2" w:rsidRDefault="00841F99">
            <w:pPr>
              <w:pStyle w:val="TableText"/>
            </w:pPr>
            <w:r w:rsidRPr="00A05FC2">
              <w:t>&lt;7.75 and 36 inches or less in height</w:t>
            </w:r>
          </w:p>
        </w:tc>
        <w:tc>
          <w:tcPr>
            <w:tcW w:w="17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9600D" w14:textId="77777777" w:rsidR="00841F99" w:rsidRPr="00A05FC2" w:rsidRDefault="00841F99">
            <w:pPr>
              <w:pStyle w:val="TableText"/>
            </w:pPr>
            <w:r w:rsidRPr="00A05FC2">
              <w:t>10.45*AV+152</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816C703" w14:textId="77777777" w:rsidR="00841F99" w:rsidRPr="00A05FC2" w:rsidRDefault="00841F99">
            <w:pPr>
              <w:pStyle w:val="TableText"/>
            </w:pPr>
            <w:r w:rsidRPr="00A05FC2">
              <w:t>8.36*AV+121.6</w:t>
            </w:r>
          </w:p>
        </w:tc>
        <w:tc>
          <w:tcPr>
            <w:tcW w:w="1710" w:type="dxa"/>
            <w:tcBorders>
              <w:top w:val="single" w:sz="4" w:space="0" w:color="auto"/>
              <w:left w:val="nil"/>
              <w:bottom w:val="single" w:sz="4" w:space="0" w:color="auto"/>
              <w:right w:val="single" w:sz="4" w:space="0" w:color="auto"/>
            </w:tcBorders>
            <w:shd w:val="clear" w:color="auto" w:fill="auto"/>
            <w:noWrap/>
            <w:vAlign w:val="center"/>
          </w:tcPr>
          <w:p w14:paraId="5CDD9455" w14:textId="77777777" w:rsidR="00841F99" w:rsidRPr="00A05FC2" w:rsidRDefault="00841F99">
            <w:pPr>
              <w:pStyle w:val="TableText"/>
            </w:pPr>
            <w:r>
              <w:t>9.25</w:t>
            </w:r>
            <w:r w:rsidRPr="00F252E3">
              <w:t xml:space="preserve">*AV + </w:t>
            </w:r>
            <w:r>
              <w:t>136.8</w:t>
            </w:r>
          </w:p>
        </w:tc>
        <w:tc>
          <w:tcPr>
            <w:tcW w:w="1710" w:type="dxa"/>
            <w:tcBorders>
              <w:top w:val="single" w:sz="4" w:space="0" w:color="auto"/>
              <w:left w:val="nil"/>
              <w:bottom w:val="single" w:sz="4" w:space="0" w:color="auto"/>
              <w:right w:val="single" w:sz="4" w:space="0" w:color="auto"/>
            </w:tcBorders>
            <w:vAlign w:val="center"/>
          </w:tcPr>
          <w:p w14:paraId="3B905D57" w14:textId="77777777" w:rsidR="00841F99" w:rsidRPr="00A05FC2" w:rsidRDefault="00841F99">
            <w:pPr>
              <w:pStyle w:val="TableText"/>
            </w:pPr>
            <w:r>
              <w:t>8.33</w:t>
            </w:r>
            <w:r w:rsidRPr="00B162B7">
              <w:t>*AV + 1</w:t>
            </w:r>
            <w:r>
              <w:t>2</w:t>
            </w:r>
            <w:r w:rsidRPr="00B162B7">
              <w:t>3.</w:t>
            </w:r>
            <w:r>
              <w:t>1</w:t>
            </w:r>
          </w:p>
        </w:tc>
      </w:tr>
    </w:tbl>
    <w:p w14:paraId="080E1985" w14:textId="77777777" w:rsidR="00841F99" w:rsidRPr="000B7BB6" w:rsidRDefault="00841F99" w:rsidP="00841F99">
      <w:pPr>
        <w:widowControl/>
        <w:jc w:val="left"/>
        <w:rPr>
          <w:rFonts w:cstheme="minorHAnsi"/>
          <w:szCs w:val="20"/>
        </w:rPr>
      </w:pPr>
    </w:p>
    <w:p w14:paraId="1FF5B84B" w14:textId="77777777" w:rsidR="00841F99" w:rsidRPr="000B7BB6" w:rsidRDefault="00841F99" w:rsidP="00841F99">
      <w:pPr>
        <w:widowControl/>
        <w:jc w:val="left"/>
        <w:rPr>
          <w:rFonts w:cstheme="minorHAnsi"/>
          <w:szCs w:val="20"/>
        </w:rPr>
      </w:pPr>
      <w:r w:rsidRPr="000B7BB6">
        <w:rPr>
          <w:rFonts w:cstheme="minorHAnsi"/>
          <w:szCs w:val="20"/>
        </w:rPr>
        <w:t xml:space="preserve">This measure was developed to be applicable to the following program types:  TOS, NC.  </w:t>
      </w:r>
    </w:p>
    <w:p w14:paraId="30ABD8D5" w14:textId="77777777" w:rsidR="00841F99" w:rsidRPr="000B7BB6" w:rsidRDefault="00841F99" w:rsidP="00841F99">
      <w:pPr>
        <w:widowControl/>
        <w:jc w:val="left"/>
        <w:rPr>
          <w:rFonts w:cstheme="minorHAnsi"/>
          <w:szCs w:val="20"/>
        </w:rPr>
      </w:pPr>
      <w:r w:rsidRPr="000B7BB6">
        <w:rPr>
          <w:rFonts w:cstheme="minorHAnsi"/>
          <w:szCs w:val="20"/>
        </w:rPr>
        <w:t>If applied to other program types, the measure savings should be verified.</w:t>
      </w:r>
    </w:p>
    <w:p w14:paraId="4BAA3713" w14:textId="77777777" w:rsidR="00841F99" w:rsidRPr="000B7BB6" w:rsidRDefault="00841F99" w:rsidP="00841F99">
      <w:pPr>
        <w:pStyle w:val="Heading6"/>
      </w:pPr>
      <w:r w:rsidRPr="00B41203">
        <w:t xml:space="preserve">Definition of Efficient Equipment </w:t>
      </w:r>
    </w:p>
    <w:p w14:paraId="5C0FA99E" w14:textId="77777777" w:rsidR="00841F99" w:rsidRDefault="00841F99" w:rsidP="00841F99">
      <w:pPr>
        <w:rPr>
          <w:rFonts w:cstheme="minorHAnsi"/>
        </w:rPr>
      </w:pPr>
      <w:r w:rsidRPr="00A05FC2">
        <w:rPr>
          <w:rFonts w:cstheme="minorHAnsi"/>
        </w:rPr>
        <w:t>The efficient equipment is defined as a freezer meeting the efficiency specifications of ENERGY STAR, as defined below and calculated above:</w:t>
      </w:r>
    </w:p>
    <w:p w14:paraId="5FEB0ACE" w14:textId="77777777" w:rsidR="00841F99" w:rsidRPr="00A05FC2" w:rsidRDefault="00841F99" w:rsidP="00841F99">
      <w:pPr>
        <w:rPr>
          <w:rFonts w:cstheme="minorHAnsi"/>
        </w:rPr>
      </w:pPr>
    </w:p>
    <w:tbl>
      <w:tblPr>
        <w:tblStyle w:val="TableGrid"/>
        <w:tblW w:w="0" w:type="auto"/>
        <w:jc w:val="center"/>
        <w:tblLook w:val="04A0" w:firstRow="1" w:lastRow="0" w:firstColumn="1" w:lastColumn="0" w:noHBand="0" w:noVBand="1"/>
      </w:tblPr>
      <w:tblGrid>
        <w:gridCol w:w="3192"/>
        <w:gridCol w:w="3192"/>
        <w:gridCol w:w="3192"/>
        <w:tblGridChange w:id="1449">
          <w:tblGrid>
            <w:gridCol w:w="3192"/>
            <w:gridCol w:w="3192"/>
            <w:gridCol w:w="3192"/>
          </w:tblGrid>
        </w:tblGridChange>
      </w:tblGrid>
      <w:tr w:rsidR="00841F99" w:rsidRPr="00F40C53" w14:paraId="62A2F60C" w14:textId="77777777" w:rsidTr="00841F99">
        <w:trPr>
          <w:tblHeader/>
          <w:jc w:val="center"/>
        </w:trPr>
        <w:tc>
          <w:tcPr>
            <w:tcW w:w="3192" w:type="dxa"/>
            <w:shd w:val="clear" w:color="auto" w:fill="7F7F7F" w:themeFill="text1" w:themeFillTint="80"/>
          </w:tcPr>
          <w:p w14:paraId="570A7D11" w14:textId="77777777" w:rsidR="00841F99" w:rsidRPr="009C362B" w:rsidRDefault="00841F99">
            <w:pPr>
              <w:pStyle w:val="TableText"/>
            </w:pPr>
            <w:r w:rsidRPr="009C362B">
              <w:t>Equipment</w:t>
            </w:r>
          </w:p>
        </w:tc>
        <w:tc>
          <w:tcPr>
            <w:tcW w:w="3192" w:type="dxa"/>
            <w:shd w:val="clear" w:color="auto" w:fill="7F7F7F" w:themeFill="text1" w:themeFillTint="80"/>
          </w:tcPr>
          <w:p w14:paraId="486CD529" w14:textId="77777777" w:rsidR="00841F99" w:rsidRPr="009C362B" w:rsidRDefault="00841F99">
            <w:pPr>
              <w:pStyle w:val="TableText"/>
            </w:pPr>
            <w:r w:rsidRPr="009C362B">
              <w:t>Volume</w:t>
            </w:r>
          </w:p>
        </w:tc>
        <w:tc>
          <w:tcPr>
            <w:tcW w:w="3192" w:type="dxa"/>
            <w:shd w:val="clear" w:color="auto" w:fill="7F7F7F" w:themeFill="text1" w:themeFillTint="80"/>
          </w:tcPr>
          <w:p w14:paraId="123A5386" w14:textId="77777777" w:rsidR="00841F99" w:rsidRPr="009C362B" w:rsidRDefault="00841F99">
            <w:pPr>
              <w:pStyle w:val="TableText"/>
            </w:pPr>
            <w:r w:rsidRPr="009C362B">
              <w:t>Criteria</w:t>
            </w:r>
          </w:p>
        </w:tc>
      </w:tr>
      <w:tr w:rsidR="00841F99" w:rsidRPr="00CC2B36" w14:paraId="50600C4D" w14:textId="77777777" w:rsidTr="00552DE4">
        <w:tblPrEx>
          <w:tblW w:w="0" w:type="auto"/>
          <w:jc w:val="center"/>
          <w:tblPrExChange w:id="1450" w:author="Stephanie Baer" w:date="2016-01-21T13:45:00Z">
            <w:tblPrEx>
              <w:tblW w:w="0" w:type="auto"/>
              <w:jc w:val="center"/>
            </w:tblPrEx>
          </w:tblPrExChange>
        </w:tblPrEx>
        <w:trPr>
          <w:jc w:val="center"/>
          <w:trPrChange w:id="1451" w:author="Stephanie Baer" w:date="2016-01-21T13:45:00Z">
            <w:trPr>
              <w:jc w:val="center"/>
            </w:trPr>
          </w:trPrChange>
        </w:trPr>
        <w:tc>
          <w:tcPr>
            <w:tcW w:w="3192" w:type="dxa"/>
            <w:vAlign w:val="center"/>
            <w:tcPrChange w:id="1452" w:author="Stephanie Baer" w:date="2016-01-21T13:45:00Z">
              <w:tcPr>
                <w:tcW w:w="3192" w:type="dxa"/>
              </w:tcPr>
            </w:tcPrChange>
          </w:tcPr>
          <w:p w14:paraId="20C6174F" w14:textId="77777777" w:rsidR="00841F99" w:rsidRPr="00CC2B36" w:rsidRDefault="00841F99">
            <w:pPr>
              <w:pStyle w:val="TableText"/>
              <w:rPr>
                <w:rFonts w:asciiTheme="minorHAnsi" w:hAnsiTheme="minorHAnsi"/>
              </w:rPr>
            </w:pPr>
            <w:r w:rsidRPr="00CC2B36">
              <w:t>Full Size Freezer</w:t>
            </w:r>
          </w:p>
        </w:tc>
        <w:tc>
          <w:tcPr>
            <w:tcW w:w="3192" w:type="dxa"/>
            <w:vAlign w:val="center"/>
            <w:tcPrChange w:id="1453" w:author="Stephanie Baer" w:date="2016-01-21T13:45:00Z">
              <w:tcPr>
                <w:tcW w:w="3192" w:type="dxa"/>
              </w:tcPr>
            </w:tcPrChange>
          </w:tcPr>
          <w:p w14:paraId="6A78E938" w14:textId="77777777" w:rsidR="00841F99" w:rsidRPr="00CC2B36" w:rsidRDefault="00841F99">
            <w:pPr>
              <w:pStyle w:val="TableText"/>
              <w:rPr>
                <w:rFonts w:asciiTheme="minorHAnsi" w:hAnsiTheme="minorHAnsi"/>
              </w:rPr>
            </w:pPr>
            <w:r w:rsidRPr="00CC2B36">
              <w:t>7.75 cubic feet or greater</w:t>
            </w:r>
          </w:p>
        </w:tc>
        <w:tc>
          <w:tcPr>
            <w:tcW w:w="3192" w:type="dxa"/>
            <w:vAlign w:val="center"/>
            <w:tcPrChange w:id="1454" w:author="Stephanie Baer" w:date="2016-01-21T13:45:00Z">
              <w:tcPr>
                <w:tcW w:w="3192" w:type="dxa"/>
              </w:tcPr>
            </w:tcPrChange>
          </w:tcPr>
          <w:p w14:paraId="3B97FA09" w14:textId="77777777" w:rsidR="00841F99" w:rsidRPr="00CC2B36" w:rsidRDefault="00841F99">
            <w:pPr>
              <w:pStyle w:val="TableText"/>
              <w:rPr>
                <w:rFonts w:asciiTheme="minorHAnsi" w:hAnsiTheme="minorHAnsi"/>
              </w:rPr>
            </w:pPr>
            <w:r w:rsidRPr="00CC2B36">
              <w:t xml:space="preserve">At least 10% more energy efficient than the minimum federal </w:t>
            </w:r>
            <w:r w:rsidRPr="00CC2B36">
              <w:lastRenderedPageBreak/>
              <w:t>government standard (NAECA).</w:t>
            </w:r>
          </w:p>
        </w:tc>
      </w:tr>
      <w:tr w:rsidR="00841F99" w:rsidRPr="00CC2B36" w14:paraId="2E9781FB" w14:textId="77777777" w:rsidTr="00552DE4">
        <w:tblPrEx>
          <w:tblW w:w="0" w:type="auto"/>
          <w:jc w:val="center"/>
          <w:tblPrExChange w:id="1455" w:author="Stephanie Baer" w:date="2016-01-21T13:45:00Z">
            <w:tblPrEx>
              <w:tblW w:w="0" w:type="auto"/>
              <w:jc w:val="center"/>
            </w:tblPrEx>
          </w:tblPrExChange>
        </w:tblPrEx>
        <w:trPr>
          <w:jc w:val="center"/>
          <w:trPrChange w:id="1456" w:author="Stephanie Baer" w:date="2016-01-21T13:45:00Z">
            <w:trPr>
              <w:jc w:val="center"/>
            </w:trPr>
          </w:trPrChange>
        </w:trPr>
        <w:tc>
          <w:tcPr>
            <w:tcW w:w="3192" w:type="dxa"/>
            <w:vAlign w:val="center"/>
            <w:tcPrChange w:id="1457" w:author="Stephanie Baer" w:date="2016-01-21T13:45:00Z">
              <w:tcPr>
                <w:tcW w:w="3192" w:type="dxa"/>
              </w:tcPr>
            </w:tcPrChange>
          </w:tcPr>
          <w:p w14:paraId="0FC4C86F" w14:textId="77777777" w:rsidR="00841F99" w:rsidRPr="00CC2B36" w:rsidRDefault="00841F99">
            <w:pPr>
              <w:pStyle w:val="TableText"/>
              <w:rPr>
                <w:rFonts w:asciiTheme="minorHAnsi" w:hAnsiTheme="minorHAnsi"/>
              </w:rPr>
            </w:pPr>
            <w:r w:rsidRPr="00CC2B36">
              <w:lastRenderedPageBreak/>
              <w:t>Compact Freezer</w:t>
            </w:r>
          </w:p>
        </w:tc>
        <w:tc>
          <w:tcPr>
            <w:tcW w:w="3192" w:type="dxa"/>
            <w:vAlign w:val="center"/>
            <w:tcPrChange w:id="1458" w:author="Stephanie Baer" w:date="2016-01-21T13:45:00Z">
              <w:tcPr>
                <w:tcW w:w="3192" w:type="dxa"/>
              </w:tcPr>
            </w:tcPrChange>
          </w:tcPr>
          <w:p w14:paraId="0B49F15E" w14:textId="77777777" w:rsidR="00841F99" w:rsidRPr="00CC2B36" w:rsidRDefault="00841F99">
            <w:pPr>
              <w:pStyle w:val="TableText"/>
              <w:rPr>
                <w:rFonts w:asciiTheme="minorHAnsi" w:hAnsiTheme="minorHAnsi"/>
              </w:rPr>
            </w:pPr>
            <w:r w:rsidRPr="00CC2B36">
              <w:t>Less than 7.75 cubic feet and 36 inches or less in height</w:t>
            </w:r>
          </w:p>
        </w:tc>
        <w:tc>
          <w:tcPr>
            <w:tcW w:w="3192" w:type="dxa"/>
            <w:vAlign w:val="center"/>
            <w:tcPrChange w:id="1459" w:author="Stephanie Baer" w:date="2016-01-21T13:45:00Z">
              <w:tcPr>
                <w:tcW w:w="3192" w:type="dxa"/>
              </w:tcPr>
            </w:tcPrChange>
          </w:tcPr>
          <w:p w14:paraId="2EBD489D" w14:textId="77777777" w:rsidR="00841F99" w:rsidRPr="00CC2B36" w:rsidRDefault="00841F99">
            <w:pPr>
              <w:pStyle w:val="TableText"/>
              <w:rPr>
                <w:rFonts w:asciiTheme="minorHAnsi" w:hAnsiTheme="minorHAnsi"/>
              </w:rPr>
            </w:pPr>
            <w:r w:rsidRPr="00CC2B36">
              <w:t>At least 20% more energy efficient than the minimum federal government standard (NAECA).</w:t>
            </w:r>
          </w:p>
        </w:tc>
      </w:tr>
    </w:tbl>
    <w:p w14:paraId="056256F3" w14:textId="77777777" w:rsidR="00841F99" w:rsidRPr="000B7BB6" w:rsidRDefault="00841F99" w:rsidP="00841F99">
      <w:pPr>
        <w:pStyle w:val="Heading6"/>
      </w:pPr>
      <w:r w:rsidRPr="00B41203">
        <w:t xml:space="preserve">Definition of Baseline Equipment </w:t>
      </w:r>
    </w:p>
    <w:p w14:paraId="28AE56CF" w14:textId="77777777" w:rsidR="00841F99" w:rsidRPr="00A05FC2" w:rsidRDefault="00841F99" w:rsidP="00841F99">
      <w:pPr>
        <w:rPr>
          <w:rFonts w:cstheme="minorHAnsi"/>
          <w:szCs w:val="20"/>
        </w:rPr>
      </w:pPr>
      <w:r w:rsidRPr="00A05FC2">
        <w:rPr>
          <w:rFonts w:cstheme="minorHAnsi"/>
          <w:szCs w:val="20"/>
        </w:rPr>
        <w:t>The baseline equipment is assumed to be a model that meets the federal minimum standard for energy efficiency. The standard varies depending on the size and configuration of the freezer (chest freezer or upright freezer, automatic or manual defrost) and is defined in the table above.</w:t>
      </w:r>
    </w:p>
    <w:p w14:paraId="43451552" w14:textId="77777777" w:rsidR="00841F99" w:rsidRPr="000B7BB6" w:rsidRDefault="00841F99" w:rsidP="00841F99">
      <w:pPr>
        <w:pStyle w:val="Heading6"/>
      </w:pPr>
      <w:r w:rsidRPr="00B41203">
        <w:t>Deemed Lifetime of Efficient Equip</w:t>
      </w:r>
      <w:r w:rsidRPr="000B7BB6">
        <w:t xml:space="preserve">ment </w:t>
      </w:r>
    </w:p>
    <w:p w14:paraId="4C4FC7A0" w14:textId="77777777" w:rsidR="00841F99" w:rsidRPr="00A05FC2" w:rsidRDefault="00841F99" w:rsidP="00841F99">
      <w:pPr>
        <w:rPr>
          <w:rFonts w:cstheme="minorHAnsi"/>
        </w:rPr>
      </w:pPr>
      <w:r w:rsidRPr="00A05FC2">
        <w:rPr>
          <w:rFonts w:cstheme="minorHAnsi"/>
        </w:rPr>
        <w:t>The measure life is assumed to be 11 years</w:t>
      </w:r>
      <w:r w:rsidRPr="00A05FC2">
        <w:rPr>
          <w:rFonts w:cstheme="minorHAnsi"/>
          <w:vertAlign w:val="superscript"/>
        </w:rPr>
        <w:footnoteReference w:id="60"/>
      </w:r>
      <w:r w:rsidRPr="00A05FC2">
        <w:rPr>
          <w:rFonts w:cstheme="minorHAnsi"/>
        </w:rPr>
        <w:t>.</w:t>
      </w:r>
    </w:p>
    <w:p w14:paraId="2BAA20FD" w14:textId="77777777" w:rsidR="00841F99" w:rsidRPr="000B7BB6" w:rsidRDefault="00841F99" w:rsidP="00841F99">
      <w:pPr>
        <w:pStyle w:val="Heading6"/>
      </w:pPr>
      <w:r w:rsidRPr="00B41203">
        <w:t xml:space="preserve">Deemed Measure Cost </w:t>
      </w:r>
    </w:p>
    <w:p w14:paraId="38C057E9" w14:textId="77777777" w:rsidR="00841F99" w:rsidRPr="00A05FC2" w:rsidRDefault="00841F99" w:rsidP="00841F99">
      <w:pPr>
        <w:rPr>
          <w:rFonts w:cstheme="minorHAnsi"/>
        </w:rPr>
      </w:pPr>
      <w:r w:rsidRPr="00A05FC2">
        <w:rPr>
          <w:rFonts w:cstheme="minorHAnsi"/>
        </w:rPr>
        <w:t>The incremental cost for this measure is $35</w:t>
      </w:r>
      <w:r w:rsidRPr="00A05FC2">
        <w:rPr>
          <w:rFonts w:cstheme="minorHAnsi"/>
          <w:vertAlign w:val="superscript"/>
        </w:rPr>
        <w:footnoteReference w:id="61"/>
      </w:r>
      <w:r w:rsidRPr="00A05FC2">
        <w:rPr>
          <w:rFonts w:cstheme="minorHAnsi"/>
        </w:rPr>
        <w:t>.</w:t>
      </w:r>
    </w:p>
    <w:p w14:paraId="45F962DB" w14:textId="77777777" w:rsidR="00841F99" w:rsidRPr="000B7BB6" w:rsidRDefault="00841F99" w:rsidP="00841F99">
      <w:pPr>
        <w:pStyle w:val="Heading6"/>
      </w:pPr>
      <w:r w:rsidRPr="00B41203">
        <w:t>Loadshape</w:t>
      </w:r>
    </w:p>
    <w:p w14:paraId="0B5243E7" w14:textId="77777777" w:rsidR="00841F99" w:rsidRPr="000B7BB6" w:rsidRDefault="00841F99" w:rsidP="00841F99">
      <w:pPr>
        <w:widowControl/>
        <w:rPr>
          <w:rFonts w:cstheme="minorHAnsi"/>
          <w:color w:val="000000"/>
          <w:szCs w:val="20"/>
        </w:rPr>
      </w:pPr>
      <w:r w:rsidRPr="000B7BB6">
        <w:rPr>
          <w:rFonts w:cstheme="minorHAnsi"/>
          <w:color w:val="000000"/>
          <w:szCs w:val="20"/>
        </w:rPr>
        <w:t>Loadshape R04 - Residential Freezer</w:t>
      </w:r>
    </w:p>
    <w:p w14:paraId="6E03AE50" w14:textId="77777777" w:rsidR="00841F99" w:rsidRPr="000B7BB6" w:rsidRDefault="00841F99" w:rsidP="00841F99">
      <w:pPr>
        <w:pStyle w:val="Heading6"/>
      </w:pPr>
      <w:r w:rsidRPr="00B41203">
        <w:t xml:space="preserve">Coincidence Factor </w:t>
      </w:r>
    </w:p>
    <w:p w14:paraId="1E431226" w14:textId="77777777" w:rsidR="00F83B3F" w:rsidRDefault="00841F99" w:rsidP="00841F99">
      <w:pPr>
        <w:rPr>
          <w:rFonts w:cstheme="minorHAnsi"/>
        </w:rPr>
      </w:pPr>
      <w:r w:rsidRPr="00A05FC2">
        <w:rPr>
          <w:rFonts w:cstheme="minorHAnsi"/>
        </w:rPr>
        <w:t>The summer peak coincidence factor for this measure is assumed to be 95%</w:t>
      </w:r>
      <w:r w:rsidRPr="00A05FC2">
        <w:rPr>
          <w:rStyle w:val="FootnoteReference"/>
          <w:rFonts w:cstheme="minorHAnsi"/>
        </w:rPr>
        <w:footnoteReference w:id="62"/>
      </w:r>
      <w:r w:rsidRPr="00A05FC2">
        <w:rPr>
          <w:rFonts w:cstheme="minorHAnsi"/>
        </w:rPr>
        <w:t>.</w:t>
      </w:r>
    </w:p>
    <w:p w14:paraId="0E1C029E" w14:textId="77777777" w:rsidR="00367B5C" w:rsidRDefault="00367B5C" w:rsidP="00841F99">
      <w:pPr>
        <w:rPr>
          <w:rFonts w:cstheme="minorHAnsi"/>
        </w:rPr>
      </w:pPr>
      <w:r>
        <w:rPr>
          <w:rFonts w:cstheme="minorHAnsi"/>
        </w:rPr>
        <w:br w:type="page"/>
      </w:r>
    </w:p>
    <w:p w14:paraId="639D0D76" w14:textId="77777777" w:rsidR="00841F99" w:rsidRPr="00A05FC2" w:rsidRDefault="00841F99" w:rsidP="00841F99">
      <w:pPr>
        <w:keepNext/>
        <w:pBdr>
          <w:top w:val="double" w:sz="4" w:space="1" w:color="auto"/>
          <w:bottom w:val="double" w:sz="4" w:space="1" w:color="auto"/>
        </w:pBdr>
        <w:jc w:val="center"/>
        <w:rPr>
          <w:rFonts w:cstheme="minorHAnsi"/>
          <w:b/>
          <w:szCs w:val="20"/>
        </w:rPr>
      </w:pPr>
      <w:r w:rsidRPr="00A05FC2">
        <w:rPr>
          <w:rFonts w:cstheme="minorHAnsi"/>
          <w:b/>
          <w:szCs w:val="20"/>
        </w:rPr>
        <w:lastRenderedPageBreak/>
        <w:t>Algorithm</w:t>
      </w:r>
    </w:p>
    <w:p w14:paraId="1B1A4C33" w14:textId="77777777" w:rsidR="00841F99" w:rsidRPr="000B7BB6" w:rsidRDefault="00841F99" w:rsidP="00841F99">
      <w:pPr>
        <w:pStyle w:val="Heading6"/>
      </w:pPr>
      <w:r w:rsidRPr="00B41203">
        <w:t xml:space="preserve">Calculation of Savings </w:t>
      </w:r>
    </w:p>
    <w:p w14:paraId="5AE9FC52" w14:textId="77777777" w:rsidR="00841F99" w:rsidRPr="000B7BB6" w:rsidRDefault="00841F99" w:rsidP="00841F99">
      <w:pPr>
        <w:pStyle w:val="Heading6"/>
        <w:rPr>
          <w:noProof/>
        </w:rPr>
      </w:pPr>
      <w:r w:rsidRPr="000B7BB6">
        <w:t>Electric Energy Savings:</w:t>
      </w:r>
    </w:p>
    <w:p w14:paraId="5D81ADAE" w14:textId="77777777" w:rsidR="00841F99" w:rsidRPr="00A05FC2" w:rsidRDefault="00841F99" w:rsidP="00841F99">
      <w:pPr>
        <w:ind w:left="720" w:firstLine="720"/>
        <w:rPr>
          <w:rFonts w:cstheme="minorHAnsi"/>
          <w:noProof/>
        </w:rPr>
      </w:pPr>
      <w:r w:rsidRPr="00A05FC2">
        <w:rPr>
          <w:rFonts w:cstheme="minorHAnsi"/>
          <w:noProof/>
        </w:rPr>
        <w:t>ΔkWh</w:t>
      </w:r>
      <w:r w:rsidRPr="00A05FC2">
        <w:rPr>
          <w:rFonts w:cstheme="minorHAnsi"/>
          <w:noProof/>
        </w:rPr>
        <w:tab/>
        <w:t xml:space="preserve">= </w:t>
      </w:r>
      <w:r w:rsidRPr="00A05FC2">
        <w:rPr>
          <w:rFonts w:cstheme="minorHAnsi"/>
        </w:rPr>
        <w:t>kWh</w:t>
      </w:r>
      <w:r w:rsidRPr="00A05FC2">
        <w:rPr>
          <w:rFonts w:cstheme="minorHAnsi"/>
          <w:vertAlign w:val="subscript"/>
        </w:rPr>
        <w:t>Base</w:t>
      </w:r>
      <w:r w:rsidRPr="00A05FC2">
        <w:rPr>
          <w:rFonts w:cstheme="minorHAnsi"/>
          <w:i/>
        </w:rPr>
        <w:t xml:space="preserve"> </w:t>
      </w:r>
      <w:r w:rsidRPr="00A05FC2">
        <w:rPr>
          <w:rFonts w:cstheme="minorHAnsi"/>
        </w:rPr>
        <w:t>- kWh</w:t>
      </w:r>
      <w:r w:rsidRPr="00A05FC2">
        <w:rPr>
          <w:rFonts w:cstheme="minorHAnsi"/>
          <w:vertAlign w:val="subscript"/>
        </w:rPr>
        <w:t>ESTAR</w:t>
      </w:r>
    </w:p>
    <w:p w14:paraId="52F0C886" w14:textId="77777777" w:rsidR="00841F99" w:rsidRPr="00A05FC2" w:rsidRDefault="00841F99" w:rsidP="00841F99">
      <w:pPr>
        <w:rPr>
          <w:rFonts w:cstheme="minorHAnsi"/>
        </w:rPr>
      </w:pPr>
      <w:r w:rsidRPr="00A05FC2">
        <w:rPr>
          <w:rFonts w:cstheme="minorHAnsi"/>
        </w:rPr>
        <w:t>Where:</w:t>
      </w:r>
    </w:p>
    <w:p w14:paraId="7A498E20" w14:textId="77777777" w:rsidR="00841F99" w:rsidRPr="00A05FC2" w:rsidRDefault="00841F99" w:rsidP="00841F99">
      <w:pPr>
        <w:ind w:left="2160" w:hanging="1440"/>
        <w:rPr>
          <w:rFonts w:cstheme="minorHAnsi"/>
          <w:vertAlign w:val="subscript"/>
        </w:rPr>
      </w:pPr>
      <w:proofErr w:type="gramStart"/>
      <w:r w:rsidRPr="00A05FC2">
        <w:rPr>
          <w:rFonts w:cstheme="minorHAnsi"/>
        </w:rPr>
        <w:t>kWh</w:t>
      </w:r>
      <w:r w:rsidRPr="00A05FC2">
        <w:rPr>
          <w:rFonts w:cstheme="minorHAnsi"/>
          <w:vertAlign w:val="subscript"/>
        </w:rPr>
        <w:t>BASE</w:t>
      </w:r>
      <w:proofErr w:type="gramEnd"/>
      <w:r w:rsidRPr="00A05FC2">
        <w:rPr>
          <w:rFonts w:cstheme="minorHAnsi"/>
          <w:vertAlign w:val="subscript"/>
        </w:rPr>
        <w:tab/>
      </w:r>
      <w:r w:rsidRPr="00A05FC2">
        <w:rPr>
          <w:rFonts w:cstheme="minorHAnsi"/>
          <w:i/>
        </w:rPr>
        <w:t xml:space="preserve">= </w:t>
      </w:r>
      <w:r w:rsidRPr="00A05FC2">
        <w:rPr>
          <w:rFonts w:cstheme="minorHAnsi"/>
        </w:rPr>
        <w:t>Baseline kWh consumption per year as calculated in algorithm provided in table above.</w:t>
      </w:r>
    </w:p>
    <w:p w14:paraId="72DE4C78" w14:textId="77777777" w:rsidR="00841F99" w:rsidRDefault="00841F99" w:rsidP="00841F99">
      <w:pPr>
        <w:ind w:left="2160" w:hanging="1440"/>
        <w:rPr>
          <w:rFonts w:cstheme="minorHAnsi"/>
        </w:rPr>
      </w:pPr>
      <w:proofErr w:type="gramStart"/>
      <w:r w:rsidRPr="00A05FC2">
        <w:rPr>
          <w:rFonts w:cstheme="minorHAnsi"/>
        </w:rPr>
        <w:t>kWh</w:t>
      </w:r>
      <w:r w:rsidRPr="00A05FC2">
        <w:rPr>
          <w:rFonts w:cstheme="minorHAnsi"/>
          <w:vertAlign w:val="subscript"/>
        </w:rPr>
        <w:t>ESTAR</w:t>
      </w:r>
      <w:proofErr w:type="gramEnd"/>
      <w:r>
        <w:rPr>
          <w:rFonts w:cstheme="minorHAnsi"/>
          <w:vertAlign w:val="subscript"/>
        </w:rPr>
        <w:tab/>
      </w:r>
      <w:r w:rsidRPr="00A05FC2">
        <w:rPr>
          <w:rFonts w:cstheme="minorHAnsi"/>
          <w:i/>
        </w:rPr>
        <w:t xml:space="preserve">= </w:t>
      </w:r>
      <w:r w:rsidRPr="00A05FC2">
        <w:rPr>
          <w:rFonts w:cstheme="minorHAnsi"/>
        </w:rPr>
        <w:t>ENERGY STAR kWh consumption per year as calculated in algorithm provided in table above.</w:t>
      </w:r>
    </w:p>
    <w:p w14:paraId="552898B2" w14:textId="77777777" w:rsidR="00841F99" w:rsidRDefault="00841F99" w:rsidP="00841F99">
      <w:pPr>
        <w:rPr>
          <w:rFonts w:cstheme="minorHAnsi"/>
        </w:rPr>
      </w:pPr>
      <w:r w:rsidRPr="00B41203">
        <w:rPr>
          <w:rFonts w:cstheme="minorHAnsi"/>
          <w:noProof/>
        </w:rPr>
        <mc:AlternateContent>
          <mc:Choice Requires="wps">
            <w:drawing>
              <wp:inline distT="0" distB="0" distL="0" distR="0" wp14:anchorId="3F10AE54" wp14:editId="7DFC999D">
                <wp:extent cx="5626250" cy="1095154"/>
                <wp:effectExtent l="0" t="0" r="12700" b="10160"/>
                <wp:docPr id="4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250" cy="1095154"/>
                        </a:xfrm>
                        <a:prstGeom prst="rect">
                          <a:avLst/>
                        </a:prstGeom>
                        <a:solidFill>
                          <a:srgbClr val="FFFFFF"/>
                        </a:solidFill>
                        <a:ln w="9525">
                          <a:solidFill>
                            <a:srgbClr val="000000"/>
                          </a:solidFill>
                          <a:miter lim="800000"/>
                          <a:headEnd/>
                          <a:tailEnd/>
                        </a:ln>
                      </wps:spPr>
                      <wps:txbx>
                        <w:txbxContent>
                          <w:p w14:paraId="0ECB69AB" w14:textId="77777777" w:rsidR="00F60751" w:rsidRPr="002F2634" w:rsidRDefault="00F60751" w:rsidP="00841F99">
                            <w:pPr>
                              <w:rPr>
                                <w:rFonts w:cstheme="minorHAnsi"/>
                              </w:rPr>
                            </w:pPr>
                            <w:r w:rsidRPr="002F2634">
                              <w:rPr>
                                <w:rFonts w:cstheme="minorHAnsi"/>
                              </w:rPr>
                              <w:t>For example for a 7.75 cubic foot Upright Freezers with Manual Defrost</w:t>
                            </w:r>
                            <w:r>
                              <w:rPr>
                                <w:rFonts w:cstheme="minorHAnsi"/>
                              </w:rPr>
                              <w:t xml:space="preserve"> purchased after September 2014</w:t>
                            </w:r>
                            <w:r w:rsidRPr="002F2634">
                              <w:rPr>
                                <w:rFonts w:cstheme="minorHAnsi"/>
                              </w:rPr>
                              <w:t>:</w:t>
                            </w:r>
                          </w:p>
                          <w:p w14:paraId="2CA17108" w14:textId="77777777" w:rsidR="00F60751" w:rsidRPr="002F2634" w:rsidRDefault="00F60751" w:rsidP="00841F99">
                            <w:pPr>
                              <w:ind w:left="720" w:firstLine="720"/>
                              <w:rPr>
                                <w:rFonts w:cstheme="minorHAnsi"/>
                                <w:i/>
                                <w:vertAlign w:val="subscript"/>
                              </w:rPr>
                            </w:pPr>
                            <w:r w:rsidRPr="002F2634">
                              <w:rPr>
                                <w:rFonts w:cstheme="minorHAnsi"/>
                              </w:rPr>
                              <w:sym w:font="Symbol" w:char="F044"/>
                            </w:r>
                            <w:proofErr w:type="gramStart"/>
                            <w:r w:rsidRPr="002F2634">
                              <w:rPr>
                                <w:rFonts w:cstheme="minorHAnsi"/>
                              </w:rPr>
                              <w:t>kWh</w:t>
                            </w:r>
                            <w:proofErr w:type="gramEnd"/>
                            <w:r w:rsidRPr="002F2634">
                              <w:rPr>
                                <w:rFonts w:cstheme="minorHAnsi"/>
                                <w:i/>
                                <w:vertAlign w:val="subscript"/>
                              </w:rPr>
                              <w:t xml:space="preserve">  </w:t>
                            </w:r>
                            <w:r w:rsidRPr="002F2634">
                              <w:rPr>
                                <w:rFonts w:cstheme="minorHAnsi"/>
                                <w:i/>
                                <w:vertAlign w:val="subscript"/>
                              </w:rPr>
                              <w:tab/>
                            </w:r>
                            <w:r w:rsidRPr="002F2634">
                              <w:rPr>
                                <w:rFonts w:cstheme="minorHAnsi"/>
                                <w:i/>
                                <w:vertAlign w:val="subscript"/>
                              </w:rPr>
                              <w:tab/>
                            </w:r>
                            <w:r w:rsidRPr="002F2634">
                              <w:rPr>
                                <w:rFonts w:cstheme="minorHAnsi"/>
                                <w:i/>
                              </w:rPr>
                              <w:t>=</w:t>
                            </w:r>
                            <w:r w:rsidRPr="002F2634">
                              <w:rPr>
                                <w:rFonts w:cstheme="minorHAnsi"/>
                              </w:rPr>
                              <w:t>(</w:t>
                            </w:r>
                            <w:r>
                              <w:rPr>
                                <w:rFonts w:cstheme="minorHAnsi"/>
                              </w:rPr>
                              <w:t>5.57</w:t>
                            </w:r>
                            <w:r w:rsidRPr="002F2634">
                              <w:rPr>
                                <w:rFonts w:cstheme="minorHAnsi"/>
                              </w:rPr>
                              <w:t>*(7.75* 1.73)+</w:t>
                            </w:r>
                            <w:r>
                              <w:rPr>
                                <w:rFonts w:cstheme="minorHAnsi"/>
                              </w:rPr>
                              <w:t>193.7</w:t>
                            </w:r>
                            <w:r w:rsidRPr="002F2634">
                              <w:rPr>
                                <w:rFonts w:cstheme="minorHAnsi"/>
                              </w:rPr>
                              <w:t>) – (</w:t>
                            </w:r>
                            <w:r>
                              <w:rPr>
                                <w:rFonts w:cstheme="minorHAnsi"/>
                              </w:rPr>
                              <w:t>5.01</w:t>
                            </w:r>
                            <w:r w:rsidRPr="002F2634">
                              <w:rPr>
                                <w:rFonts w:cstheme="minorHAnsi"/>
                              </w:rPr>
                              <w:t>*(7.75* 1.73)+</w:t>
                            </w:r>
                            <w:r>
                              <w:rPr>
                                <w:rFonts w:cstheme="minorHAnsi"/>
                              </w:rPr>
                              <w:t>174.3</w:t>
                            </w:r>
                            <w:r w:rsidRPr="002F2634">
                              <w:rPr>
                                <w:rFonts w:cstheme="minorHAnsi"/>
                              </w:rPr>
                              <w:t>)</w:t>
                            </w:r>
                          </w:p>
                          <w:p w14:paraId="487A0451" w14:textId="77777777" w:rsidR="00F60751" w:rsidRPr="002F2634" w:rsidRDefault="00F60751" w:rsidP="00841F99">
                            <w:pPr>
                              <w:ind w:left="2160" w:firstLine="720"/>
                              <w:rPr>
                                <w:rFonts w:cstheme="minorHAnsi"/>
                              </w:rPr>
                            </w:pPr>
                            <w:r w:rsidRPr="002F2634">
                              <w:rPr>
                                <w:rFonts w:cstheme="minorHAnsi"/>
                                <w:i/>
                              </w:rPr>
                              <w:t>=</w:t>
                            </w:r>
                            <w:r w:rsidRPr="002F2634">
                              <w:rPr>
                                <w:rFonts w:cstheme="minorHAnsi"/>
                              </w:rPr>
                              <w:t xml:space="preserve"> </w:t>
                            </w:r>
                            <w:r>
                              <w:rPr>
                                <w:rFonts w:cstheme="minorHAnsi"/>
                              </w:rPr>
                              <w:t>268.4</w:t>
                            </w:r>
                            <w:r w:rsidRPr="002F2634">
                              <w:rPr>
                                <w:rFonts w:cstheme="minorHAnsi"/>
                              </w:rPr>
                              <w:t xml:space="preserve"> – </w:t>
                            </w:r>
                            <w:r>
                              <w:rPr>
                                <w:rFonts w:cstheme="minorHAnsi"/>
                              </w:rPr>
                              <w:t>241.5</w:t>
                            </w:r>
                          </w:p>
                          <w:p w14:paraId="0C046B0D" w14:textId="77777777" w:rsidR="00F60751" w:rsidRPr="002F2634" w:rsidRDefault="00F60751" w:rsidP="00841F99">
                            <w:pPr>
                              <w:ind w:left="2160" w:firstLine="720"/>
                              <w:rPr>
                                <w:rFonts w:cstheme="minorHAnsi"/>
                              </w:rPr>
                            </w:pPr>
                            <w:r w:rsidRPr="002F2634">
                              <w:rPr>
                                <w:rFonts w:cstheme="minorHAnsi"/>
                              </w:rPr>
                              <w:t xml:space="preserve">= </w:t>
                            </w:r>
                            <w:r>
                              <w:rPr>
                                <w:rFonts w:cstheme="minorHAnsi"/>
                              </w:rPr>
                              <w:t>26</w:t>
                            </w:r>
                            <w:r w:rsidRPr="002F2634">
                              <w:rPr>
                                <w:rFonts w:cstheme="minorHAnsi"/>
                              </w:rPr>
                              <w:t>.9 kWh</w:t>
                            </w:r>
                          </w:p>
                          <w:p w14:paraId="208B7A1C" w14:textId="77777777" w:rsidR="00F60751" w:rsidRDefault="00F60751" w:rsidP="00841F99">
                            <w:pPr>
                              <w:jc w:val="center"/>
                            </w:pPr>
                          </w:p>
                        </w:txbxContent>
                      </wps:txbx>
                      <wps:bodyPr rot="0" vert="horz" wrap="square" lIns="91440" tIns="45720" rIns="91440" bIns="45720" anchor="t" anchorCtr="0">
                        <a:noAutofit/>
                      </wps:bodyPr>
                    </wps:wsp>
                  </a:graphicData>
                </a:graphic>
              </wp:inline>
            </w:drawing>
          </mc:Choice>
          <mc:Fallback>
            <w:pict>
              <v:shapetype w14:anchorId="3F10AE54" id="_x0000_t202" coordsize="21600,21600" o:spt="202" path="m,l,21600r21600,l21600,xe">
                <v:stroke joinstyle="miter"/>
                <v:path gradientshapeok="t" o:connecttype="rect"/>
              </v:shapetype>
              <v:shape id="Text Box 2" o:spid="_x0000_s1026" type="#_x0000_t202" style="width:443pt;height:8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">
                <v:textbox>
                  <w:txbxContent>
                    <w:p w14:paraId="0ECB69AB" w14:textId="77777777" w:rsidR="00F60751" w:rsidRPr="002F2634" w:rsidRDefault="00F60751" w:rsidP="00841F99">
                      <w:pPr>
                        <w:rPr>
                          <w:rFonts w:cstheme="minorHAnsi"/>
                        </w:rPr>
                      </w:pPr>
                      <w:r w:rsidRPr="002F2634">
                        <w:rPr>
                          <w:rFonts w:cstheme="minorHAnsi"/>
                        </w:rPr>
                        <w:t>For example for a 7.75 cubic foot Upright Freezers with Manual Defrost</w:t>
                      </w:r>
                      <w:r>
                        <w:rPr>
                          <w:rFonts w:cstheme="minorHAnsi"/>
                        </w:rPr>
                        <w:t xml:space="preserve"> purchased after September 2014</w:t>
                      </w:r>
                      <w:r w:rsidRPr="002F2634">
                        <w:rPr>
                          <w:rFonts w:cstheme="minorHAnsi"/>
                        </w:rPr>
                        <w:t>:</w:t>
                      </w:r>
                    </w:p>
                    <w:p w14:paraId="2CA17108" w14:textId="77777777" w:rsidR="00F60751" w:rsidRPr="002F2634" w:rsidRDefault="00F60751" w:rsidP="00841F99">
                      <w:pPr>
                        <w:ind w:left="720" w:firstLine="720"/>
                        <w:rPr>
                          <w:rFonts w:cstheme="minorHAnsi"/>
                          <w:i/>
                          <w:vertAlign w:val="subscript"/>
                        </w:rPr>
                      </w:pPr>
                      <w:r w:rsidRPr="002F2634">
                        <w:rPr>
                          <w:rFonts w:cstheme="minorHAnsi"/>
                        </w:rPr>
                        <w:sym w:font="Symbol" w:char="F044"/>
                      </w:r>
                      <w:proofErr w:type="gramStart"/>
                      <w:r w:rsidRPr="002F2634">
                        <w:rPr>
                          <w:rFonts w:cstheme="minorHAnsi"/>
                        </w:rPr>
                        <w:t>kWh</w:t>
                      </w:r>
                      <w:proofErr w:type="gramEnd"/>
                      <w:r w:rsidRPr="002F2634">
                        <w:rPr>
                          <w:rFonts w:cstheme="minorHAnsi"/>
                          <w:i/>
                          <w:vertAlign w:val="subscript"/>
                        </w:rPr>
                        <w:t xml:space="preserve">  </w:t>
                      </w:r>
                      <w:r w:rsidRPr="002F2634">
                        <w:rPr>
                          <w:rFonts w:cstheme="minorHAnsi"/>
                          <w:i/>
                          <w:vertAlign w:val="subscript"/>
                        </w:rPr>
                        <w:tab/>
                      </w:r>
                      <w:r w:rsidRPr="002F2634">
                        <w:rPr>
                          <w:rFonts w:cstheme="minorHAnsi"/>
                          <w:i/>
                          <w:vertAlign w:val="subscript"/>
                        </w:rPr>
                        <w:tab/>
                      </w:r>
                      <w:r w:rsidRPr="002F2634">
                        <w:rPr>
                          <w:rFonts w:cstheme="minorHAnsi"/>
                          <w:i/>
                        </w:rPr>
                        <w:t>=</w:t>
                      </w:r>
                      <w:r w:rsidRPr="002F2634">
                        <w:rPr>
                          <w:rFonts w:cstheme="minorHAnsi"/>
                        </w:rPr>
                        <w:t>(</w:t>
                      </w:r>
                      <w:r>
                        <w:rPr>
                          <w:rFonts w:cstheme="minorHAnsi"/>
                        </w:rPr>
                        <w:t>5.57</w:t>
                      </w:r>
                      <w:r w:rsidRPr="002F2634">
                        <w:rPr>
                          <w:rFonts w:cstheme="minorHAnsi"/>
                        </w:rPr>
                        <w:t>*(7.75* 1.73)+</w:t>
                      </w:r>
                      <w:r>
                        <w:rPr>
                          <w:rFonts w:cstheme="minorHAnsi"/>
                        </w:rPr>
                        <w:t>193.7</w:t>
                      </w:r>
                      <w:r w:rsidRPr="002F2634">
                        <w:rPr>
                          <w:rFonts w:cstheme="minorHAnsi"/>
                        </w:rPr>
                        <w:t>) – (</w:t>
                      </w:r>
                      <w:r>
                        <w:rPr>
                          <w:rFonts w:cstheme="minorHAnsi"/>
                        </w:rPr>
                        <w:t>5.01</w:t>
                      </w:r>
                      <w:r w:rsidRPr="002F2634">
                        <w:rPr>
                          <w:rFonts w:cstheme="minorHAnsi"/>
                        </w:rPr>
                        <w:t>*(7.75* 1.73)+</w:t>
                      </w:r>
                      <w:r>
                        <w:rPr>
                          <w:rFonts w:cstheme="minorHAnsi"/>
                        </w:rPr>
                        <w:t>174.3</w:t>
                      </w:r>
                      <w:r w:rsidRPr="002F2634">
                        <w:rPr>
                          <w:rFonts w:cstheme="minorHAnsi"/>
                        </w:rPr>
                        <w:t>)</w:t>
                      </w:r>
                    </w:p>
                    <w:p w14:paraId="487A0451" w14:textId="77777777" w:rsidR="00F60751" w:rsidRPr="002F2634" w:rsidRDefault="00F60751" w:rsidP="00841F99">
                      <w:pPr>
                        <w:ind w:left="2160" w:firstLine="720"/>
                        <w:rPr>
                          <w:rFonts w:cstheme="minorHAnsi"/>
                        </w:rPr>
                      </w:pPr>
                      <w:r w:rsidRPr="002F2634">
                        <w:rPr>
                          <w:rFonts w:cstheme="minorHAnsi"/>
                          <w:i/>
                        </w:rPr>
                        <w:t>=</w:t>
                      </w:r>
                      <w:r w:rsidRPr="002F2634">
                        <w:rPr>
                          <w:rFonts w:cstheme="minorHAnsi"/>
                        </w:rPr>
                        <w:t xml:space="preserve"> </w:t>
                      </w:r>
                      <w:r>
                        <w:rPr>
                          <w:rFonts w:cstheme="minorHAnsi"/>
                        </w:rPr>
                        <w:t>268.4</w:t>
                      </w:r>
                      <w:r w:rsidRPr="002F2634">
                        <w:rPr>
                          <w:rFonts w:cstheme="minorHAnsi"/>
                        </w:rPr>
                        <w:t xml:space="preserve"> – </w:t>
                      </w:r>
                      <w:r>
                        <w:rPr>
                          <w:rFonts w:cstheme="minorHAnsi"/>
                        </w:rPr>
                        <w:t>241.5</w:t>
                      </w:r>
                    </w:p>
                    <w:p w14:paraId="0C046B0D" w14:textId="77777777" w:rsidR="00F60751" w:rsidRPr="002F2634" w:rsidRDefault="00F60751" w:rsidP="00841F99">
                      <w:pPr>
                        <w:ind w:left="2160" w:firstLine="720"/>
                        <w:rPr>
                          <w:rFonts w:cstheme="minorHAnsi"/>
                        </w:rPr>
                      </w:pPr>
                      <w:r w:rsidRPr="002F2634">
                        <w:rPr>
                          <w:rFonts w:cstheme="minorHAnsi"/>
                        </w:rPr>
                        <w:t xml:space="preserve">= </w:t>
                      </w:r>
                      <w:r>
                        <w:rPr>
                          <w:rFonts w:cstheme="minorHAnsi"/>
                        </w:rPr>
                        <w:t>26</w:t>
                      </w:r>
                      <w:r w:rsidRPr="002F2634">
                        <w:rPr>
                          <w:rFonts w:cstheme="minorHAnsi"/>
                        </w:rPr>
                        <w:t>.9 kWh</w:t>
                      </w:r>
                    </w:p>
                    <w:p w14:paraId="208B7A1C" w14:textId="77777777" w:rsidR="00F60751" w:rsidRDefault="00F60751" w:rsidP="00841F99">
                      <w:pPr>
                        <w:jc w:val="center"/>
                      </w:pPr>
                    </w:p>
                  </w:txbxContent>
                </v:textbox>
                <w10:anchorlock/>
              </v:shape>
            </w:pict>
          </mc:Fallback>
        </mc:AlternateContent>
      </w:r>
    </w:p>
    <w:p w14:paraId="1176BD4F" w14:textId="77777777" w:rsidR="00841F99" w:rsidRPr="00A05FC2" w:rsidRDefault="00841F99" w:rsidP="00841F99">
      <w:pPr>
        <w:ind w:firstLine="720"/>
        <w:rPr>
          <w:rFonts w:cstheme="minorHAnsi"/>
        </w:rPr>
      </w:pPr>
      <w:r w:rsidRPr="00A05FC2">
        <w:rPr>
          <w:rFonts w:cstheme="minorHAnsi"/>
        </w:rPr>
        <w:t>If volume is unknown, use the following default values:</w:t>
      </w:r>
    </w:p>
    <w:tbl>
      <w:tblPr>
        <w:tblW w:w="10479" w:type="dxa"/>
        <w:jc w:val="center"/>
        <w:tblLook w:val="04A0" w:firstRow="1" w:lastRow="0" w:firstColumn="1" w:lastColumn="0" w:noHBand="0" w:noVBand="1"/>
      </w:tblPr>
      <w:tblGrid>
        <w:gridCol w:w="3098"/>
        <w:gridCol w:w="960"/>
        <w:gridCol w:w="1047"/>
        <w:gridCol w:w="1076"/>
        <w:gridCol w:w="1136"/>
        <w:gridCol w:w="940"/>
        <w:gridCol w:w="1069"/>
        <w:gridCol w:w="1153"/>
        <w:tblGridChange w:id="1460">
          <w:tblGrid>
            <w:gridCol w:w="3098"/>
            <w:gridCol w:w="960"/>
            <w:gridCol w:w="1047"/>
            <w:gridCol w:w="1076"/>
            <w:gridCol w:w="1136"/>
            <w:gridCol w:w="940"/>
            <w:gridCol w:w="1069"/>
            <w:gridCol w:w="1153"/>
          </w:tblGrid>
        </w:tblGridChange>
      </w:tblGrid>
      <w:tr w:rsidR="00841F99" w:rsidRPr="00A05FC2" w14:paraId="727ADFED" w14:textId="77777777" w:rsidTr="00841F99">
        <w:trPr>
          <w:trHeight w:val="350"/>
          <w:jc w:val="center"/>
        </w:trPr>
        <w:tc>
          <w:tcPr>
            <w:tcW w:w="3098" w:type="dxa"/>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13492E9B" w14:textId="77777777" w:rsidR="00841F99" w:rsidRPr="000B7BB6" w:rsidRDefault="00841F99" w:rsidP="00841F99">
            <w:pPr>
              <w:jc w:val="center"/>
              <w:rPr>
                <w:rFonts w:cstheme="minorHAnsi"/>
                <w:b/>
                <w:color w:val="FFFFFF" w:themeColor="background1"/>
              </w:rPr>
            </w:pPr>
            <w:r w:rsidRPr="000B7BB6">
              <w:rPr>
                <w:rFonts w:cstheme="minorHAnsi"/>
                <w:b/>
                <w:color w:val="FFFFFF" w:themeColor="background1"/>
              </w:rPr>
              <w:t>Product Category</w:t>
            </w:r>
          </w:p>
        </w:tc>
        <w:tc>
          <w:tcPr>
            <w:tcW w:w="960" w:type="dxa"/>
            <w:vMerge w:val="restart"/>
            <w:tcBorders>
              <w:top w:val="single" w:sz="4" w:space="0" w:color="auto"/>
              <w:left w:val="nil"/>
              <w:right w:val="single" w:sz="4" w:space="0" w:color="auto"/>
            </w:tcBorders>
            <w:shd w:val="clear" w:color="auto" w:fill="808080" w:themeFill="background1" w:themeFillShade="80"/>
            <w:vAlign w:val="center"/>
          </w:tcPr>
          <w:p w14:paraId="798DBEE8" w14:textId="77777777" w:rsidR="00841F99" w:rsidRPr="000B7BB6" w:rsidRDefault="00841F99" w:rsidP="00841F99">
            <w:pPr>
              <w:jc w:val="center"/>
              <w:rPr>
                <w:rFonts w:cstheme="minorHAnsi"/>
                <w:b/>
                <w:color w:val="FFFFFF" w:themeColor="background1"/>
              </w:rPr>
            </w:pPr>
            <w:r w:rsidRPr="000B7BB6">
              <w:rPr>
                <w:rFonts w:cstheme="minorHAnsi"/>
                <w:b/>
                <w:color w:val="FFFFFF" w:themeColor="background1"/>
              </w:rPr>
              <w:t>Volume Used</w:t>
            </w:r>
            <w:r w:rsidRPr="000B7BB6">
              <w:rPr>
                <w:rStyle w:val="FootnoteReference"/>
                <w:rFonts w:cstheme="minorHAnsi"/>
                <w:b/>
                <w:color w:val="FFFFFF" w:themeColor="background1"/>
              </w:rPr>
              <w:footnoteReference w:id="63"/>
            </w:r>
          </w:p>
        </w:tc>
        <w:tc>
          <w:tcPr>
            <w:tcW w:w="3259" w:type="dxa"/>
            <w:gridSpan w:val="3"/>
            <w:tcBorders>
              <w:top w:val="single" w:sz="4" w:space="0" w:color="auto"/>
              <w:left w:val="nil"/>
              <w:bottom w:val="single" w:sz="4" w:space="0" w:color="auto"/>
              <w:right w:val="single" w:sz="4" w:space="0" w:color="auto"/>
            </w:tcBorders>
            <w:shd w:val="clear" w:color="auto" w:fill="808080" w:themeFill="background1" w:themeFillShade="80"/>
            <w:vAlign w:val="center"/>
          </w:tcPr>
          <w:p w14:paraId="4DE1B8E0" w14:textId="77777777" w:rsidR="00841F99" w:rsidRPr="000B7BB6" w:rsidRDefault="00841F99" w:rsidP="00841F99">
            <w:pPr>
              <w:widowControl/>
              <w:jc w:val="center"/>
              <w:rPr>
                <w:rFonts w:cstheme="minorHAnsi"/>
                <w:b/>
                <w:color w:val="FFFFFF" w:themeColor="background1"/>
              </w:rPr>
            </w:pPr>
            <w:r w:rsidRPr="00CE2AB4">
              <w:rPr>
                <w:rFonts w:cstheme="minorHAnsi"/>
                <w:b/>
                <w:color w:val="FFFFFF" w:themeColor="background1"/>
              </w:rPr>
              <w:t>Assumptions up to September 2014</w:t>
            </w:r>
          </w:p>
        </w:tc>
        <w:tc>
          <w:tcPr>
            <w:tcW w:w="3162" w:type="dxa"/>
            <w:gridSpan w:val="3"/>
            <w:tcBorders>
              <w:top w:val="single" w:sz="4" w:space="0" w:color="auto"/>
              <w:left w:val="nil"/>
              <w:bottom w:val="single" w:sz="4" w:space="0" w:color="auto"/>
              <w:right w:val="single" w:sz="4" w:space="0" w:color="auto"/>
            </w:tcBorders>
            <w:shd w:val="clear" w:color="auto" w:fill="808080" w:themeFill="background1" w:themeFillShade="80"/>
            <w:vAlign w:val="center"/>
          </w:tcPr>
          <w:p w14:paraId="677E471C" w14:textId="77777777" w:rsidR="00841F99" w:rsidRPr="00CE2AB4" w:rsidRDefault="00841F99" w:rsidP="00841F99">
            <w:pPr>
              <w:widowControl/>
              <w:jc w:val="center"/>
              <w:rPr>
                <w:rFonts w:cstheme="minorHAnsi"/>
                <w:b/>
                <w:color w:val="FFFFFF" w:themeColor="background1"/>
              </w:rPr>
            </w:pPr>
            <w:r w:rsidRPr="00CE2AB4">
              <w:rPr>
                <w:rFonts w:cstheme="minorHAnsi"/>
                <w:b/>
                <w:color w:val="FFFFFF" w:themeColor="background1"/>
              </w:rPr>
              <w:t>Assumptions after September 2014</w:t>
            </w:r>
          </w:p>
        </w:tc>
      </w:tr>
      <w:tr w:rsidR="00841F99" w:rsidRPr="00A05FC2" w14:paraId="1F749E42" w14:textId="77777777" w:rsidTr="00841F99">
        <w:trPr>
          <w:trHeight w:val="600"/>
          <w:jc w:val="center"/>
        </w:trPr>
        <w:tc>
          <w:tcPr>
            <w:tcW w:w="3098" w:type="dxa"/>
            <w:vMerge/>
            <w:tcBorders>
              <w:left w:val="single" w:sz="4" w:space="0" w:color="auto"/>
              <w:bottom w:val="single" w:sz="4" w:space="0" w:color="auto"/>
              <w:right w:val="single" w:sz="4" w:space="0" w:color="auto"/>
            </w:tcBorders>
            <w:shd w:val="clear" w:color="auto" w:fill="808080" w:themeFill="background1" w:themeFillShade="80"/>
            <w:vAlign w:val="center"/>
            <w:hideMark/>
          </w:tcPr>
          <w:p w14:paraId="6EED705F" w14:textId="77777777" w:rsidR="00841F99" w:rsidRPr="000B7BB6" w:rsidRDefault="00841F99" w:rsidP="00841F99">
            <w:pPr>
              <w:widowControl/>
              <w:jc w:val="center"/>
              <w:rPr>
                <w:rFonts w:cstheme="minorHAnsi"/>
                <w:b/>
                <w:color w:val="FFFFFF" w:themeColor="background1"/>
              </w:rPr>
            </w:pPr>
          </w:p>
        </w:tc>
        <w:tc>
          <w:tcPr>
            <w:tcW w:w="960" w:type="dxa"/>
            <w:vMerge/>
            <w:tcBorders>
              <w:left w:val="nil"/>
              <w:bottom w:val="single" w:sz="4" w:space="0" w:color="auto"/>
              <w:right w:val="single" w:sz="4" w:space="0" w:color="auto"/>
            </w:tcBorders>
            <w:shd w:val="clear" w:color="auto" w:fill="808080" w:themeFill="background1" w:themeFillShade="80"/>
            <w:vAlign w:val="center"/>
            <w:hideMark/>
          </w:tcPr>
          <w:p w14:paraId="25FCCE4C" w14:textId="77777777" w:rsidR="00841F99" w:rsidRPr="000B7BB6" w:rsidRDefault="00841F99" w:rsidP="00841F99">
            <w:pPr>
              <w:widowControl/>
              <w:jc w:val="center"/>
              <w:rPr>
                <w:rFonts w:cstheme="minorHAnsi"/>
                <w:b/>
                <w:color w:val="FFFFFF" w:themeColor="background1"/>
              </w:rPr>
            </w:pPr>
          </w:p>
        </w:tc>
        <w:tc>
          <w:tcPr>
            <w:tcW w:w="1047"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14:paraId="6E82EEBB" w14:textId="77777777" w:rsidR="00841F99" w:rsidRPr="000B7BB6" w:rsidRDefault="00841F99" w:rsidP="00841F99">
            <w:pPr>
              <w:widowControl/>
              <w:jc w:val="center"/>
              <w:rPr>
                <w:rFonts w:cstheme="minorHAnsi"/>
                <w:b/>
                <w:color w:val="FFFFFF" w:themeColor="background1"/>
              </w:rPr>
            </w:pPr>
            <w:r w:rsidRPr="000B7BB6">
              <w:rPr>
                <w:rFonts w:cstheme="minorHAnsi"/>
                <w:b/>
                <w:color w:val="FFFFFF" w:themeColor="background1"/>
              </w:rPr>
              <w:t>kWh</w:t>
            </w:r>
            <w:r w:rsidRPr="000B7BB6">
              <w:rPr>
                <w:rFonts w:cstheme="minorHAnsi"/>
                <w:b/>
                <w:color w:val="FFFFFF" w:themeColor="background1"/>
                <w:vertAlign w:val="subscript"/>
              </w:rPr>
              <w:t>BASE</w:t>
            </w:r>
          </w:p>
        </w:tc>
        <w:tc>
          <w:tcPr>
            <w:tcW w:w="1076"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14:paraId="300D73D2" w14:textId="77777777" w:rsidR="00841F99" w:rsidRPr="000B7BB6" w:rsidRDefault="00841F99" w:rsidP="00841F99">
            <w:pPr>
              <w:widowControl/>
              <w:jc w:val="center"/>
              <w:rPr>
                <w:rFonts w:cstheme="minorHAnsi"/>
                <w:b/>
                <w:color w:val="FFFFFF" w:themeColor="background1"/>
              </w:rPr>
            </w:pPr>
            <w:r w:rsidRPr="000B7BB6">
              <w:rPr>
                <w:rFonts w:cstheme="minorHAnsi"/>
                <w:b/>
                <w:color w:val="FFFFFF" w:themeColor="background1"/>
              </w:rPr>
              <w:t>kWh</w:t>
            </w:r>
            <w:r w:rsidRPr="000B7BB6">
              <w:rPr>
                <w:rFonts w:cstheme="minorHAnsi"/>
                <w:b/>
                <w:color w:val="FFFFFF" w:themeColor="background1"/>
                <w:vertAlign w:val="subscript"/>
              </w:rPr>
              <w:t>ESTAR</w:t>
            </w:r>
          </w:p>
        </w:tc>
        <w:tc>
          <w:tcPr>
            <w:tcW w:w="1136"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0F210ABF" w14:textId="77777777" w:rsidR="00841F99" w:rsidRPr="000B7BB6" w:rsidRDefault="00841F99" w:rsidP="00841F99">
            <w:pPr>
              <w:widowControl/>
              <w:jc w:val="center"/>
              <w:rPr>
                <w:rFonts w:cstheme="minorHAnsi"/>
                <w:b/>
                <w:color w:val="FFFFFF" w:themeColor="background1"/>
              </w:rPr>
            </w:pPr>
            <w:r w:rsidRPr="000B7BB6">
              <w:rPr>
                <w:rFonts w:cstheme="minorHAnsi"/>
                <w:b/>
                <w:color w:val="FFFFFF" w:themeColor="background1"/>
              </w:rPr>
              <w:t>kWh Savings</w:t>
            </w:r>
          </w:p>
        </w:tc>
        <w:tc>
          <w:tcPr>
            <w:tcW w:w="940" w:type="dxa"/>
            <w:tcBorders>
              <w:top w:val="single" w:sz="4" w:space="0" w:color="auto"/>
              <w:left w:val="nil"/>
              <w:bottom w:val="single" w:sz="4" w:space="0" w:color="auto"/>
              <w:right w:val="single" w:sz="4" w:space="0" w:color="auto"/>
            </w:tcBorders>
            <w:shd w:val="clear" w:color="auto" w:fill="808080" w:themeFill="background1" w:themeFillShade="80"/>
            <w:vAlign w:val="center"/>
          </w:tcPr>
          <w:p w14:paraId="01A5F17F" w14:textId="77777777" w:rsidR="00841F99" w:rsidRPr="000B7BB6" w:rsidRDefault="00841F99" w:rsidP="00841F99">
            <w:pPr>
              <w:widowControl/>
              <w:jc w:val="center"/>
              <w:rPr>
                <w:rFonts w:cstheme="minorHAnsi"/>
                <w:b/>
                <w:color w:val="FFFFFF" w:themeColor="background1"/>
              </w:rPr>
            </w:pPr>
            <w:r w:rsidRPr="000B7BB6">
              <w:rPr>
                <w:rFonts w:cstheme="minorHAnsi"/>
                <w:b/>
                <w:color w:val="FFFFFF" w:themeColor="background1"/>
              </w:rPr>
              <w:t>kWh</w:t>
            </w:r>
            <w:r w:rsidRPr="000B7BB6">
              <w:rPr>
                <w:rFonts w:cstheme="minorHAnsi"/>
                <w:b/>
                <w:color w:val="FFFFFF" w:themeColor="background1"/>
                <w:vertAlign w:val="subscript"/>
              </w:rPr>
              <w:t>BASE</w:t>
            </w:r>
          </w:p>
        </w:tc>
        <w:tc>
          <w:tcPr>
            <w:tcW w:w="1069" w:type="dxa"/>
            <w:tcBorders>
              <w:top w:val="single" w:sz="4" w:space="0" w:color="auto"/>
              <w:left w:val="nil"/>
              <w:bottom w:val="single" w:sz="4" w:space="0" w:color="auto"/>
              <w:right w:val="single" w:sz="4" w:space="0" w:color="auto"/>
            </w:tcBorders>
            <w:shd w:val="clear" w:color="auto" w:fill="808080" w:themeFill="background1" w:themeFillShade="80"/>
            <w:vAlign w:val="center"/>
          </w:tcPr>
          <w:p w14:paraId="562E39C7" w14:textId="77777777" w:rsidR="00841F99" w:rsidRPr="000B7BB6" w:rsidRDefault="00841F99" w:rsidP="00841F99">
            <w:pPr>
              <w:widowControl/>
              <w:jc w:val="center"/>
              <w:rPr>
                <w:rFonts w:cstheme="minorHAnsi"/>
                <w:b/>
                <w:color w:val="FFFFFF" w:themeColor="background1"/>
              </w:rPr>
            </w:pPr>
            <w:r w:rsidRPr="000B7BB6">
              <w:rPr>
                <w:rFonts w:cstheme="minorHAnsi"/>
                <w:b/>
                <w:color w:val="FFFFFF" w:themeColor="background1"/>
              </w:rPr>
              <w:t>kWh</w:t>
            </w:r>
            <w:r w:rsidRPr="000B7BB6">
              <w:rPr>
                <w:rFonts w:cstheme="minorHAnsi"/>
                <w:b/>
                <w:color w:val="FFFFFF" w:themeColor="background1"/>
                <w:vertAlign w:val="subscript"/>
              </w:rPr>
              <w:t>ESTAR</w:t>
            </w:r>
          </w:p>
        </w:tc>
        <w:tc>
          <w:tcPr>
            <w:tcW w:w="1153" w:type="dxa"/>
            <w:tcBorders>
              <w:top w:val="single" w:sz="4" w:space="0" w:color="auto"/>
              <w:left w:val="nil"/>
              <w:bottom w:val="single" w:sz="4" w:space="0" w:color="auto"/>
              <w:right w:val="single" w:sz="4" w:space="0" w:color="auto"/>
            </w:tcBorders>
            <w:shd w:val="clear" w:color="auto" w:fill="808080" w:themeFill="background1" w:themeFillShade="80"/>
            <w:vAlign w:val="center"/>
          </w:tcPr>
          <w:p w14:paraId="466B5A51" w14:textId="77777777" w:rsidR="00841F99" w:rsidRPr="000B7BB6" w:rsidRDefault="00841F99" w:rsidP="00841F99">
            <w:pPr>
              <w:widowControl/>
              <w:jc w:val="center"/>
              <w:rPr>
                <w:rFonts w:cstheme="minorHAnsi"/>
                <w:b/>
                <w:color w:val="FFFFFF" w:themeColor="background1"/>
              </w:rPr>
            </w:pPr>
            <w:r w:rsidRPr="000B7BB6">
              <w:rPr>
                <w:rFonts w:cstheme="minorHAnsi"/>
                <w:b/>
                <w:color w:val="FFFFFF" w:themeColor="background1"/>
              </w:rPr>
              <w:t>kWh Savings</w:t>
            </w:r>
          </w:p>
        </w:tc>
      </w:tr>
      <w:tr w:rsidR="00841F99" w:rsidRPr="00A05FC2" w14:paraId="6D943BF1" w14:textId="77777777" w:rsidTr="00552DE4">
        <w:tblPrEx>
          <w:tblW w:w="10479" w:type="dxa"/>
          <w:jc w:val="center"/>
          <w:tblPrExChange w:id="1461" w:author="Stephanie Baer" w:date="2016-01-21T13:46:00Z">
            <w:tblPrEx>
              <w:tblW w:w="10479" w:type="dxa"/>
              <w:jc w:val="center"/>
            </w:tblPrEx>
          </w:tblPrExChange>
        </w:tblPrEx>
        <w:trPr>
          <w:trHeight w:val="570"/>
          <w:jc w:val="center"/>
          <w:trPrChange w:id="1462" w:author="Stephanie Baer" w:date="2016-01-21T13:46:00Z">
            <w:trPr>
              <w:trHeight w:val="570"/>
              <w:jc w:val="center"/>
            </w:trPr>
          </w:trPrChange>
        </w:trPr>
        <w:tc>
          <w:tcPr>
            <w:tcW w:w="3098" w:type="dxa"/>
            <w:tcBorders>
              <w:top w:val="nil"/>
              <w:left w:val="single" w:sz="4" w:space="0" w:color="auto"/>
              <w:bottom w:val="single" w:sz="4" w:space="0" w:color="auto"/>
              <w:right w:val="single" w:sz="4" w:space="0" w:color="auto"/>
            </w:tcBorders>
            <w:shd w:val="clear" w:color="auto" w:fill="auto"/>
            <w:vAlign w:val="center"/>
            <w:hideMark/>
            <w:tcPrChange w:id="1463" w:author="Stephanie Baer" w:date="2016-01-21T13:46:00Z">
              <w:tcPr>
                <w:tcW w:w="3098" w:type="dxa"/>
                <w:tcBorders>
                  <w:top w:val="nil"/>
                  <w:left w:val="single" w:sz="4" w:space="0" w:color="auto"/>
                  <w:bottom w:val="single" w:sz="4" w:space="0" w:color="auto"/>
                  <w:right w:val="single" w:sz="4" w:space="0" w:color="auto"/>
                </w:tcBorders>
                <w:shd w:val="clear" w:color="auto" w:fill="auto"/>
                <w:vAlign w:val="center"/>
                <w:hideMark/>
              </w:tcPr>
            </w:tcPrChange>
          </w:tcPr>
          <w:p w14:paraId="57E812BB" w14:textId="77777777" w:rsidR="00841F99" w:rsidRPr="000B7BB6" w:rsidRDefault="00841F99">
            <w:pPr>
              <w:widowControl/>
              <w:jc w:val="center"/>
              <w:rPr>
                <w:rFonts w:cstheme="minorHAnsi"/>
                <w:color w:val="000000"/>
              </w:rPr>
            </w:pPr>
            <w:r w:rsidRPr="000B7BB6">
              <w:rPr>
                <w:rFonts w:cstheme="minorHAnsi"/>
                <w:color w:val="000000"/>
                <w:lang w:val="en"/>
              </w:rPr>
              <w:t>Upright Freezers with Manual Defrost</w:t>
            </w:r>
          </w:p>
        </w:tc>
        <w:tc>
          <w:tcPr>
            <w:tcW w:w="960" w:type="dxa"/>
            <w:tcBorders>
              <w:top w:val="nil"/>
              <w:left w:val="nil"/>
              <w:bottom w:val="single" w:sz="4" w:space="0" w:color="auto"/>
              <w:right w:val="single" w:sz="4" w:space="0" w:color="auto"/>
            </w:tcBorders>
            <w:shd w:val="clear" w:color="auto" w:fill="auto"/>
            <w:noWrap/>
            <w:vAlign w:val="center"/>
            <w:hideMark/>
            <w:tcPrChange w:id="1464" w:author="Stephanie Baer" w:date="2016-01-21T13:46:00Z">
              <w:tcPr>
                <w:tcW w:w="960" w:type="dxa"/>
                <w:tcBorders>
                  <w:top w:val="nil"/>
                  <w:left w:val="nil"/>
                  <w:bottom w:val="single" w:sz="4" w:space="0" w:color="auto"/>
                  <w:right w:val="single" w:sz="4" w:space="0" w:color="auto"/>
                </w:tcBorders>
                <w:shd w:val="clear" w:color="auto" w:fill="auto"/>
                <w:noWrap/>
                <w:vAlign w:val="center"/>
                <w:hideMark/>
              </w:tcPr>
            </w:tcPrChange>
          </w:tcPr>
          <w:p w14:paraId="7D237815" w14:textId="77777777" w:rsidR="00841F99" w:rsidRPr="000B7BB6" w:rsidRDefault="00841F99" w:rsidP="00841F99">
            <w:pPr>
              <w:widowControl/>
              <w:jc w:val="center"/>
              <w:rPr>
                <w:rFonts w:cstheme="minorHAnsi"/>
                <w:color w:val="000000"/>
              </w:rPr>
            </w:pPr>
            <w:r w:rsidRPr="000B7BB6">
              <w:rPr>
                <w:rFonts w:cstheme="minorHAnsi"/>
                <w:color w:val="000000"/>
              </w:rPr>
              <w:t>27.9</w:t>
            </w:r>
          </w:p>
        </w:tc>
        <w:tc>
          <w:tcPr>
            <w:tcW w:w="1047" w:type="dxa"/>
            <w:tcBorders>
              <w:top w:val="nil"/>
              <w:left w:val="nil"/>
              <w:bottom w:val="single" w:sz="4" w:space="0" w:color="auto"/>
              <w:right w:val="single" w:sz="4" w:space="0" w:color="auto"/>
            </w:tcBorders>
            <w:shd w:val="clear" w:color="auto" w:fill="auto"/>
            <w:noWrap/>
            <w:vAlign w:val="center"/>
            <w:hideMark/>
            <w:tcPrChange w:id="1465" w:author="Stephanie Baer" w:date="2016-01-21T13:46:00Z">
              <w:tcPr>
                <w:tcW w:w="1047" w:type="dxa"/>
                <w:tcBorders>
                  <w:top w:val="nil"/>
                  <w:left w:val="nil"/>
                  <w:bottom w:val="single" w:sz="4" w:space="0" w:color="auto"/>
                  <w:right w:val="single" w:sz="4" w:space="0" w:color="auto"/>
                </w:tcBorders>
                <w:shd w:val="clear" w:color="auto" w:fill="auto"/>
                <w:noWrap/>
                <w:vAlign w:val="center"/>
                <w:hideMark/>
              </w:tcPr>
            </w:tcPrChange>
          </w:tcPr>
          <w:p w14:paraId="54C2A9E6" w14:textId="77777777" w:rsidR="00841F99" w:rsidRPr="000B7BB6" w:rsidRDefault="00841F99" w:rsidP="00841F99">
            <w:pPr>
              <w:widowControl/>
              <w:jc w:val="center"/>
              <w:rPr>
                <w:rFonts w:cstheme="minorHAnsi"/>
                <w:color w:val="000000"/>
              </w:rPr>
            </w:pPr>
            <w:r w:rsidRPr="000B7BB6">
              <w:rPr>
                <w:rFonts w:cstheme="minorHAnsi"/>
                <w:color w:val="000000"/>
              </w:rPr>
              <w:t>469.1</w:t>
            </w:r>
          </w:p>
        </w:tc>
        <w:tc>
          <w:tcPr>
            <w:tcW w:w="1076" w:type="dxa"/>
            <w:tcBorders>
              <w:top w:val="nil"/>
              <w:left w:val="nil"/>
              <w:bottom w:val="single" w:sz="4" w:space="0" w:color="auto"/>
              <w:right w:val="single" w:sz="4" w:space="0" w:color="auto"/>
            </w:tcBorders>
            <w:shd w:val="clear" w:color="auto" w:fill="auto"/>
            <w:noWrap/>
            <w:vAlign w:val="center"/>
            <w:hideMark/>
            <w:tcPrChange w:id="1466" w:author="Stephanie Baer" w:date="2016-01-21T13:46:00Z">
              <w:tcPr>
                <w:tcW w:w="1076" w:type="dxa"/>
                <w:tcBorders>
                  <w:top w:val="nil"/>
                  <w:left w:val="nil"/>
                  <w:bottom w:val="single" w:sz="4" w:space="0" w:color="auto"/>
                  <w:right w:val="single" w:sz="4" w:space="0" w:color="auto"/>
                </w:tcBorders>
                <w:shd w:val="clear" w:color="auto" w:fill="auto"/>
                <w:noWrap/>
                <w:vAlign w:val="center"/>
                <w:hideMark/>
              </w:tcPr>
            </w:tcPrChange>
          </w:tcPr>
          <w:p w14:paraId="4AFCC887" w14:textId="77777777" w:rsidR="00841F99" w:rsidRPr="000B7BB6" w:rsidRDefault="00841F99" w:rsidP="00841F99">
            <w:pPr>
              <w:widowControl/>
              <w:jc w:val="center"/>
              <w:rPr>
                <w:rFonts w:cstheme="minorHAnsi"/>
                <w:color w:val="000000"/>
              </w:rPr>
            </w:pPr>
            <w:r w:rsidRPr="000B7BB6">
              <w:rPr>
                <w:rFonts w:cstheme="minorHAnsi"/>
                <w:color w:val="000000"/>
              </w:rPr>
              <w:t>422.2</w:t>
            </w:r>
          </w:p>
        </w:tc>
        <w:tc>
          <w:tcPr>
            <w:tcW w:w="1136" w:type="dxa"/>
            <w:tcBorders>
              <w:top w:val="nil"/>
              <w:left w:val="nil"/>
              <w:bottom w:val="single" w:sz="4" w:space="0" w:color="auto"/>
              <w:right w:val="single" w:sz="4" w:space="0" w:color="auto"/>
            </w:tcBorders>
            <w:shd w:val="clear" w:color="auto" w:fill="auto"/>
            <w:noWrap/>
            <w:vAlign w:val="center"/>
            <w:hideMark/>
            <w:tcPrChange w:id="1467" w:author="Stephanie Baer" w:date="2016-01-21T13:46:00Z">
              <w:tcPr>
                <w:tcW w:w="1136" w:type="dxa"/>
                <w:tcBorders>
                  <w:top w:val="nil"/>
                  <w:left w:val="nil"/>
                  <w:bottom w:val="single" w:sz="4" w:space="0" w:color="auto"/>
                  <w:right w:val="single" w:sz="4" w:space="0" w:color="auto"/>
                </w:tcBorders>
                <w:shd w:val="clear" w:color="auto" w:fill="auto"/>
                <w:noWrap/>
                <w:vAlign w:val="center"/>
                <w:hideMark/>
              </w:tcPr>
            </w:tcPrChange>
          </w:tcPr>
          <w:p w14:paraId="5EA5B311" w14:textId="77777777" w:rsidR="00841F99" w:rsidRPr="000B7BB6" w:rsidRDefault="00841F99" w:rsidP="00841F99">
            <w:pPr>
              <w:widowControl/>
              <w:jc w:val="center"/>
              <w:rPr>
                <w:rFonts w:cstheme="minorHAnsi"/>
                <w:color w:val="000000"/>
              </w:rPr>
            </w:pPr>
            <w:r w:rsidRPr="000B7BB6">
              <w:rPr>
                <w:rFonts w:cstheme="minorHAnsi"/>
                <w:color w:val="000000"/>
              </w:rPr>
              <w:t>46.9</w:t>
            </w:r>
          </w:p>
        </w:tc>
        <w:tc>
          <w:tcPr>
            <w:tcW w:w="940" w:type="dxa"/>
            <w:tcBorders>
              <w:top w:val="nil"/>
              <w:left w:val="nil"/>
              <w:bottom w:val="single" w:sz="4" w:space="0" w:color="auto"/>
              <w:right w:val="single" w:sz="4" w:space="0" w:color="auto"/>
            </w:tcBorders>
            <w:vAlign w:val="center"/>
            <w:tcPrChange w:id="1468" w:author="Stephanie Baer" w:date="2016-01-21T13:46:00Z">
              <w:tcPr>
                <w:tcW w:w="940" w:type="dxa"/>
                <w:tcBorders>
                  <w:top w:val="nil"/>
                  <w:left w:val="nil"/>
                  <w:bottom w:val="single" w:sz="4" w:space="0" w:color="auto"/>
                  <w:right w:val="single" w:sz="4" w:space="0" w:color="auto"/>
                </w:tcBorders>
                <w:vAlign w:val="center"/>
              </w:tcPr>
            </w:tcPrChange>
          </w:tcPr>
          <w:p w14:paraId="15D36CB8" w14:textId="77777777" w:rsidR="00841F99" w:rsidRPr="000B7BB6" w:rsidRDefault="00841F99" w:rsidP="00841F99">
            <w:pPr>
              <w:widowControl/>
              <w:jc w:val="center"/>
              <w:rPr>
                <w:rFonts w:cstheme="minorHAnsi"/>
                <w:color w:val="000000"/>
              </w:rPr>
            </w:pPr>
            <w:r>
              <w:rPr>
                <w:rFonts w:ascii="Calibri" w:hAnsi="Calibri"/>
                <w:color w:val="000000"/>
                <w:szCs w:val="20"/>
                <w:lang w:val="en"/>
              </w:rPr>
              <w:t>349.2</w:t>
            </w:r>
          </w:p>
        </w:tc>
        <w:tc>
          <w:tcPr>
            <w:tcW w:w="1069" w:type="dxa"/>
            <w:tcBorders>
              <w:top w:val="nil"/>
              <w:left w:val="nil"/>
              <w:bottom w:val="single" w:sz="4" w:space="0" w:color="auto"/>
              <w:right w:val="single" w:sz="4" w:space="0" w:color="auto"/>
            </w:tcBorders>
            <w:vAlign w:val="center"/>
            <w:tcPrChange w:id="1469" w:author="Stephanie Baer" w:date="2016-01-21T13:46:00Z">
              <w:tcPr>
                <w:tcW w:w="1069" w:type="dxa"/>
                <w:tcBorders>
                  <w:top w:val="nil"/>
                  <w:left w:val="nil"/>
                  <w:bottom w:val="single" w:sz="4" w:space="0" w:color="auto"/>
                  <w:right w:val="single" w:sz="4" w:space="0" w:color="auto"/>
                </w:tcBorders>
                <w:vAlign w:val="center"/>
              </w:tcPr>
            </w:tcPrChange>
          </w:tcPr>
          <w:p w14:paraId="6AFE84A4" w14:textId="77777777" w:rsidR="00841F99" w:rsidRPr="000B7BB6" w:rsidRDefault="00841F99" w:rsidP="00841F99">
            <w:pPr>
              <w:widowControl/>
              <w:jc w:val="center"/>
              <w:rPr>
                <w:rFonts w:cstheme="minorHAnsi"/>
                <w:color w:val="000000"/>
              </w:rPr>
            </w:pPr>
            <w:r>
              <w:rPr>
                <w:rFonts w:ascii="Calibri" w:hAnsi="Calibri"/>
                <w:color w:val="000000"/>
                <w:szCs w:val="20"/>
                <w:lang w:val="en"/>
              </w:rPr>
              <w:t>314.2</w:t>
            </w:r>
          </w:p>
        </w:tc>
        <w:tc>
          <w:tcPr>
            <w:tcW w:w="1153" w:type="dxa"/>
            <w:tcBorders>
              <w:top w:val="nil"/>
              <w:left w:val="nil"/>
              <w:bottom w:val="single" w:sz="4" w:space="0" w:color="auto"/>
              <w:right w:val="single" w:sz="4" w:space="0" w:color="auto"/>
            </w:tcBorders>
            <w:vAlign w:val="center"/>
            <w:tcPrChange w:id="1470" w:author="Stephanie Baer" w:date="2016-01-21T13:46:00Z">
              <w:tcPr>
                <w:tcW w:w="1153" w:type="dxa"/>
                <w:tcBorders>
                  <w:top w:val="nil"/>
                  <w:left w:val="nil"/>
                  <w:bottom w:val="single" w:sz="4" w:space="0" w:color="auto"/>
                  <w:right w:val="single" w:sz="4" w:space="0" w:color="auto"/>
                </w:tcBorders>
                <w:vAlign w:val="center"/>
              </w:tcPr>
            </w:tcPrChange>
          </w:tcPr>
          <w:p w14:paraId="41337174" w14:textId="77777777" w:rsidR="00841F99" w:rsidRPr="000B7BB6" w:rsidRDefault="00841F99" w:rsidP="00841F99">
            <w:pPr>
              <w:widowControl/>
              <w:jc w:val="center"/>
              <w:rPr>
                <w:rFonts w:cstheme="minorHAnsi"/>
                <w:color w:val="000000"/>
              </w:rPr>
            </w:pPr>
            <w:r>
              <w:rPr>
                <w:rFonts w:ascii="Calibri" w:hAnsi="Calibri"/>
                <w:color w:val="000000"/>
                <w:szCs w:val="20"/>
              </w:rPr>
              <w:t>35.0</w:t>
            </w:r>
          </w:p>
        </w:tc>
      </w:tr>
      <w:tr w:rsidR="00841F99" w:rsidRPr="00A05FC2" w14:paraId="70D4C991" w14:textId="77777777" w:rsidTr="00841F99">
        <w:trPr>
          <w:trHeight w:val="570"/>
          <w:jc w:val="center"/>
        </w:trPr>
        <w:tc>
          <w:tcPr>
            <w:tcW w:w="3098" w:type="dxa"/>
            <w:tcBorders>
              <w:top w:val="nil"/>
              <w:left w:val="single" w:sz="4" w:space="0" w:color="auto"/>
              <w:bottom w:val="single" w:sz="4" w:space="0" w:color="auto"/>
              <w:right w:val="single" w:sz="4" w:space="0" w:color="auto"/>
            </w:tcBorders>
            <w:shd w:val="clear" w:color="auto" w:fill="auto"/>
            <w:vAlign w:val="center"/>
            <w:hideMark/>
          </w:tcPr>
          <w:p w14:paraId="6ACC6D5B" w14:textId="77777777" w:rsidR="00841F99" w:rsidRPr="000B7BB6" w:rsidRDefault="00841F99" w:rsidP="00841F99">
            <w:pPr>
              <w:widowControl/>
              <w:jc w:val="center"/>
              <w:rPr>
                <w:rFonts w:cstheme="minorHAnsi"/>
                <w:color w:val="000000"/>
              </w:rPr>
            </w:pPr>
            <w:r w:rsidRPr="000B7BB6">
              <w:rPr>
                <w:rFonts w:cstheme="minorHAnsi"/>
                <w:color w:val="000000"/>
                <w:lang w:val="en"/>
              </w:rPr>
              <w:t>Upright Freezers with Automatic Defrost</w:t>
            </w:r>
          </w:p>
        </w:tc>
        <w:tc>
          <w:tcPr>
            <w:tcW w:w="960" w:type="dxa"/>
            <w:tcBorders>
              <w:top w:val="nil"/>
              <w:left w:val="nil"/>
              <w:bottom w:val="single" w:sz="4" w:space="0" w:color="auto"/>
              <w:right w:val="single" w:sz="4" w:space="0" w:color="auto"/>
            </w:tcBorders>
            <w:shd w:val="clear" w:color="auto" w:fill="auto"/>
            <w:noWrap/>
            <w:vAlign w:val="center"/>
            <w:hideMark/>
          </w:tcPr>
          <w:p w14:paraId="3F8C2FF9" w14:textId="77777777" w:rsidR="00841F99" w:rsidRPr="000B7BB6" w:rsidRDefault="00841F99" w:rsidP="00841F99">
            <w:pPr>
              <w:widowControl/>
              <w:jc w:val="center"/>
              <w:rPr>
                <w:rFonts w:cstheme="minorHAnsi"/>
                <w:color w:val="000000"/>
              </w:rPr>
            </w:pPr>
            <w:r w:rsidRPr="000B7BB6">
              <w:rPr>
                <w:rFonts w:cstheme="minorHAnsi"/>
                <w:color w:val="000000"/>
              </w:rPr>
              <w:t>27.9</w:t>
            </w:r>
          </w:p>
        </w:tc>
        <w:tc>
          <w:tcPr>
            <w:tcW w:w="1047" w:type="dxa"/>
            <w:tcBorders>
              <w:top w:val="nil"/>
              <w:left w:val="nil"/>
              <w:bottom w:val="single" w:sz="4" w:space="0" w:color="auto"/>
              <w:right w:val="single" w:sz="4" w:space="0" w:color="auto"/>
            </w:tcBorders>
            <w:shd w:val="clear" w:color="auto" w:fill="auto"/>
            <w:noWrap/>
            <w:vAlign w:val="center"/>
            <w:hideMark/>
          </w:tcPr>
          <w:p w14:paraId="00193D4D" w14:textId="77777777" w:rsidR="00841F99" w:rsidRPr="000B7BB6" w:rsidRDefault="00841F99" w:rsidP="00841F99">
            <w:pPr>
              <w:widowControl/>
              <w:jc w:val="center"/>
              <w:rPr>
                <w:rFonts w:cstheme="minorHAnsi"/>
                <w:color w:val="000000"/>
              </w:rPr>
            </w:pPr>
            <w:r w:rsidRPr="000B7BB6">
              <w:rPr>
                <w:rFonts w:cstheme="minorHAnsi"/>
                <w:color w:val="000000"/>
              </w:rPr>
              <w:t>673.2</w:t>
            </w:r>
          </w:p>
        </w:tc>
        <w:tc>
          <w:tcPr>
            <w:tcW w:w="1076" w:type="dxa"/>
            <w:tcBorders>
              <w:top w:val="nil"/>
              <w:left w:val="nil"/>
              <w:bottom w:val="single" w:sz="4" w:space="0" w:color="auto"/>
              <w:right w:val="single" w:sz="4" w:space="0" w:color="auto"/>
            </w:tcBorders>
            <w:shd w:val="clear" w:color="auto" w:fill="auto"/>
            <w:noWrap/>
            <w:vAlign w:val="center"/>
            <w:hideMark/>
          </w:tcPr>
          <w:p w14:paraId="63515E48" w14:textId="77777777" w:rsidR="00841F99" w:rsidRPr="000B7BB6" w:rsidRDefault="00841F99" w:rsidP="00841F99">
            <w:pPr>
              <w:widowControl/>
              <w:jc w:val="center"/>
              <w:rPr>
                <w:rFonts w:cstheme="minorHAnsi"/>
                <w:color w:val="000000"/>
              </w:rPr>
            </w:pPr>
            <w:r w:rsidRPr="000B7BB6">
              <w:rPr>
                <w:rFonts w:cstheme="minorHAnsi"/>
                <w:color w:val="000000"/>
              </w:rPr>
              <w:t>605.9</w:t>
            </w:r>
          </w:p>
        </w:tc>
        <w:tc>
          <w:tcPr>
            <w:tcW w:w="1136" w:type="dxa"/>
            <w:tcBorders>
              <w:top w:val="nil"/>
              <w:left w:val="nil"/>
              <w:bottom w:val="single" w:sz="4" w:space="0" w:color="auto"/>
              <w:right w:val="single" w:sz="4" w:space="0" w:color="auto"/>
            </w:tcBorders>
            <w:shd w:val="clear" w:color="auto" w:fill="auto"/>
            <w:noWrap/>
            <w:vAlign w:val="center"/>
            <w:hideMark/>
          </w:tcPr>
          <w:p w14:paraId="439AC98C" w14:textId="77777777" w:rsidR="00841F99" w:rsidRPr="000B7BB6" w:rsidRDefault="00841F99" w:rsidP="00841F99">
            <w:pPr>
              <w:widowControl/>
              <w:jc w:val="center"/>
              <w:rPr>
                <w:rFonts w:cstheme="minorHAnsi"/>
                <w:color w:val="000000"/>
              </w:rPr>
            </w:pPr>
            <w:r w:rsidRPr="000B7BB6">
              <w:rPr>
                <w:rFonts w:cstheme="minorHAnsi"/>
                <w:color w:val="000000"/>
              </w:rPr>
              <w:t>67.3</w:t>
            </w:r>
          </w:p>
        </w:tc>
        <w:tc>
          <w:tcPr>
            <w:tcW w:w="940" w:type="dxa"/>
            <w:tcBorders>
              <w:top w:val="nil"/>
              <w:left w:val="nil"/>
              <w:bottom w:val="single" w:sz="4" w:space="0" w:color="auto"/>
              <w:right w:val="single" w:sz="4" w:space="0" w:color="auto"/>
            </w:tcBorders>
            <w:vAlign w:val="center"/>
          </w:tcPr>
          <w:p w14:paraId="2432DBB9" w14:textId="77777777" w:rsidR="00841F99" w:rsidRPr="000B7BB6" w:rsidRDefault="00841F99" w:rsidP="00841F99">
            <w:pPr>
              <w:widowControl/>
              <w:jc w:val="center"/>
              <w:rPr>
                <w:rFonts w:cstheme="minorHAnsi"/>
                <w:color w:val="000000"/>
              </w:rPr>
            </w:pPr>
            <w:r>
              <w:rPr>
                <w:rFonts w:ascii="Calibri" w:hAnsi="Calibri"/>
                <w:color w:val="000000"/>
                <w:szCs w:val="20"/>
                <w:lang w:val="en"/>
              </w:rPr>
              <w:t>469.0</w:t>
            </w:r>
          </w:p>
        </w:tc>
        <w:tc>
          <w:tcPr>
            <w:tcW w:w="1069" w:type="dxa"/>
            <w:tcBorders>
              <w:top w:val="nil"/>
              <w:left w:val="nil"/>
              <w:bottom w:val="single" w:sz="4" w:space="0" w:color="auto"/>
              <w:right w:val="single" w:sz="4" w:space="0" w:color="auto"/>
            </w:tcBorders>
            <w:vAlign w:val="center"/>
          </w:tcPr>
          <w:p w14:paraId="4E241635" w14:textId="77777777" w:rsidR="00841F99" w:rsidRPr="000B7BB6" w:rsidRDefault="00841F99" w:rsidP="00841F99">
            <w:pPr>
              <w:widowControl/>
              <w:jc w:val="center"/>
              <w:rPr>
                <w:rFonts w:cstheme="minorHAnsi"/>
                <w:color w:val="000000"/>
              </w:rPr>
            </w:pPr>
            <w:r>
              <w:rPr>
                <w:rFonts w:ascii="Calibri" w:hAnsi="Calibri"/>
                <w:color w:val="000000"/>
                <w:szCs w:val="20"/>
                <w:lang w:val="en"/>
              </w:rPr>
              <w:t>422.2</w:t>
            </w:r>
          </w:p>
        </w:tc>
        <w:tc>
          <w:tcPr>
            <w:tcW w:w="1153" w:type="dxa"/>
            <w:tcBorders>
              <w:top w:val="nil"/>
              <w:left w:val="nil"/>
              <w:bottom w:val="single" w:sz="4" w:space="0" w:color="auto"/>
              <w:right w:val="single" w:sz="4" w:space="0" w:color="auto"/>
            </w:tcBorders>
            <w:vAlign w:val="center"/>
          </w:tcPr>
          <w:p w14:paraId="5974CC77" w14:textId="77777777" w:rsidR="00841F99" w:rsidRPr="000B7BB6" w:rsidRDefault="00841F99" w:rsidP="00841F99">
            <w:pPr>
              <w:widowControl/>
              <w:jc w:val="center"/>
              <w:rPr>
                <w:rFonts w:cstheme="minorHAnsi"/>
                <w:color w:val="000000"/>
              </w:rPr>
            </w:pPr>
            <w:r>
              <w:rPr>
                <w:rFonts w:ascii="Calibri" w:hAnsi="Calibri"/>
                <w:color w:val="000000"/>
                <w:szCs w:val="20"/>
              </w:rPr>
              <w:t>46.8</w:t>
            </w:r>
          </w:p>
        </w:tc>
      </w:tr>
      <w:tr w:rsidR="00841F99" w:rsidRPr="00A05FC2" w14:paraId="70D18CCD" w14:textId="77777777" w:rsidTr="00841F99">
        <w:trPr>
          <w:trHeight w:val="566"/>
          <w:jc w:val="center"/>
        </w:trPr>
        <w:tc>
          <w:tcPr>
            <w:tcW w:w="3098" w:type="dxa"/>
            <w:tcBorders>
              <w:top w:val="nil"/>
              <w:left w:val="single" w:sz="4" w:space="0" w:color="auto"/>
              <w:bottom w:val="single" w:sz="4" w:space="0" w:color="auto"/>
              <w:right w:val="single" w:sz="4" w:space="0" w:color="auto"/>
            </w:tcBorders>
            <w:shd w:val="clear" w:color="auto" w:fill="auto"/>
            <w:vAlign w:val="center"/>
            <w:hideMark/>
          </w:tcPr>
          <w:p w14:paraId="2E45C5CD" w14:textId="77777777" w:rsidR="00841F99" w:rsidRPr="000B7BB6" w:rsidRDefault="00841F99" w:rsidP="00841F99">
            <w:pPr>
              <w:widowControl/>
              <w:jc w:val="center"/>
              <w:rPr>
                <w:rFonts w:cstheme="minorHAnsi"/>
                <w:color w:val="000000"/>
              </w:rPr>
            </w:pPr>
            <w:r w:rsidRPr="000B7BB6">
              <w:rPr>
                <w:rFonts w:cstheme="minorHAnsi"/>
                <w:color w:val="000000"/>
                <w:lang w:val="en"/>
              </w:rPr>
              <w:t>Chest Freezers and all other Freezers except Compact Freezers</w:t>
            </w:r>
          </w:p>
        </w:tc>
        <w:tc>
          <w:tcPr>
            <w:tcW w:w="960" w:type="dxa"/>
            <w:tcBorders>
              <w:top w:val="nil"/>
              <w:left w:val="nil"/>
              <w:bottom w:val="single" w:sz="4" w:space="0" w:color="auto"/>
              <w:right w:val="single" w:sz="4" w:space="0" w:color="auto"/>
            </w:tcBorders>
            <w:shd w:val="clear" w:color="auto" w:fill="auto"/>
            <w:noWrap/>
            <w:vAlign w:val="center"/>
            <w:hideMark/>
          </w:tcPr>
          <w:p w14:paraId="45C20258" w14:textId="77777777" w:rsidR="00841F99" w:rsidRPr="000B7BB6" w:rsidRDefault="00841F99" w:rsidP="00841F99">
            <w:pPr>
              <w:widowControl/>
              <w:jc w:val="center"/>
              <w:rPr>
                <w:rFonts w:cstheme="minorHAnsi"/>
                <w:color w:val="000000"/>
              </w:rPr>
            </w:pPr>
            <w:r w:rsidRPr="000B7BB6">
              <w:rPr>
                <w:rFonts w:cstheme="minorHAnsi"/>
                <w:color w:val="000000"/>
              </w:rPr>
              <w:t>27.9</w:t>
            </w:r>
          </w:p>
        </w:tc>
        <w:tc>
          <w:tcPr>
            <w:tcW w:w="1047" w:type="dxa"/>
            <w:tcBorders>
              <w:top w:val="nil"/>
              <w:left w:val="nil"/>
              <w:bottom w:val="single" w:sz="4" w:space="0" w:color="auto"/>
              <w:right w:val="single" w:sz="4" w:space="0" w:color="auto"/>
            </w:tcBorders>
            <w:shd w:val="clear" w:color="auto" w:fill="auto"/>
            <w:noWrap/>
            <w:vAlign w:val="center"/>
            <w:hideMark/>
          </w:tcPr>
          <w:p w14:paraId="3EE0BEA3" w14:textId="77777777" w:rsidR="00841F99" w:rsidRPr="000B7BB6" w:rsidRDefault="00841F99" w:rsidP="00841F99">
            <w:pPr>
              <w:widowControl/>
              <w:jc w:val="center"/>
              <w:rPr>
                <w:rFonts w:cstheme="minorHAnsi"/>
                <w:color w:val="000000"/>
              </w:rPr>
            </w:pPr>
            <w:r w:rsidRPr="000B7BB6">
              <w:rPr>
                <w:rFonts w:cstheme="minorHAnsi"/>
                <w:color w:val="000000"/>
              </w:rPr>
              <w:t>419.6</w:t>
            </w:r>
          </w:p>
        </w:tc>
        <w:tc>
          <w:tcPr>
            <w:tcW w:w="1076" w:type="dxa"/>
            <w:tcBorders>
              <w:top w:val="nil"/>
              <w:left w:val="nil"/>
              <w:bottom w:val="single" w:sz="4" w:space="0" w:color="auto"/>
              <w:right w:val="single" w:sz="4" w:space="0" w:color="auto"/>
            </w:tcBorders>
            <w:shd w:val="clear" w:color="auto" w:fill="auto"/>
            <w:noWrap/>
            <w:vAlign w:val="center"/>
            <w:hideMark/>
          </w:tcPr>
          <w:p w14:paraId="4EFE56CB" w14:textId="77777777" w:rsidR="00841F99" w:rsidRPr="000B7BB6" w:rsidRDefault="00841F99" w:rsidP="00841F99">
            <w:pPr>
              <w:widowControl/>
              <w:jc w:val="center"/>
              <w:rPr>
                <w:rFonts w:cstheme="minorHAnsi"/>
                <w:color w:val="000000"/>
              </w:rPr>
            </w:pPr>
            <w:r w:rsidRPr="000B7BB6">
              <w:rPr>
                <w:rFonts w:cstheme="minorHAnsi"/>
                <w:color w:val="000000"/>
              </w:rPr>
              <w:t>377.6</w:t>
            </w:r>
          </w:p>
        </w:tc>
        <w:tc>
          <w:tcPr>
            <w:tcW w:w="1136" w:type="dxa"/>
            <w:tcBorders>
              <w:top w:val="nil"/>
              <w:left w:val="nil"/>
              <w:bottom w:val="single" w:sz="4" w:space="0" w:color="auto"/>
              <w:right w:val="single" w:sz="4" w:space="0" w:color="auto"/>
            </w:tcBorders>
            <w:shd w:val="clear" w:color="auto" w:fill="auto"/>
            <w:noWrap/>
            <w:vAlign w:val="center"/>
            <w:hideMark/>
          </w:tcPr>
          <w:p w14:paraId="0E5492F3" w14:textId="77777777" w:rsidR="00841F99" w:rsidRPr="000B7BB6" w:rsidRDefault="00841F99" w:rsidP="00841F99">
            <w:pPr>
              <w:widowControl/>
              <w:jc w:val="center"/>
              <w:rPr>
                <w:rFonts w:cstheme="minorHAnsi"/>
                <w:color w:val="000000"/>
              </w:rPr>
            </w:pPr>
            <w:r w:rsidRPr="000B7BB6">
              <w:rPr>
                <w:rFonts w:cstheme="minorHAnsi"/>
                <w:color w:val="000000"/>
              </w:rPr>
              <w:t>42.0</w:t>
            </w:r>
          </w:p>
        </w:tc>
        <w:tc>
          <w:tcPr>
            <w:tcW w:w="940" w:type="dxa"/>
            <w:tcBorders>
              <w:top w:val="nil"/>
              <w:left w:val="nil"/>
              <w:bottom w:val="single" w:sz="4" w:space="0" w:color="auto"/>
              <w:right w:val="single" w:sz="4" w:space="0" w:color="auto"/>
            </w:tcBorders>
            <w:vAlign w:val="center"/>
          </w:tcPr>
          <w:p w14:paraId="5D9628A7" w14:textId="77777777" w:rsidR="00841F99" w:rsidRPr="000B7BB6" w:rsidRDefault="00841F99" w:rsidP="00841F99">
            <w:pPr>
              <w:widowControl/>
              <w:jc w:val="center"/>
              <w:rPr>
                <w:rFonts w:cstheme="minorHAnsi"/>
                <w:color w:val="000000"/>
              </w:rPr>
            </w:pPr>
            <w:r>
              <w:rPr>
                <w:rFonts w:ascii="Calibri" w:hAnsi="Calibri"/>
                <w:color w:val="000000"/>
                <w:szCs w:val="20"/>
                <w:lang w:val="en"/>
              </w:rPr>
              <w:t>311.4</w:t>
            </w:r>
          </w:p>
        </w:tc>
        <w:tc>
          <w:tcPr>
            <w:tcW w:w="1069" w:type="dxa"/>
            <w:tcBorders>
              <w:top w:val="nil"/>
              <w:left w:val="nil"/>
              <w:bottom w:val="single" w:sz="4" w:space="0" w:color="auto"/>
              <w:right w:val="single" w:sz="4" w:space="0" w:color="auto"/>
            </w:tcBorders>
            <w:vAlign w:val="center"/>
          </w:tcPr>
          <w:p w14:paraId="64A2673B" w14:textId="77777777" w:rsidR="00841F99" w:rsidRPr="000B7BB6" w:rsidRDefault="00841F99" w:rsidP="00841F99">
            <w:pPr>
              <w:widowControl/>
              <w:jc w:val="center"/>
              <w:rPr>
                <w:rFonts w:cstheme="minorHAnsi"/>
                <w:color w:val="000000"/>
              </w:rPr>
            </w:pPr>
            <w:r>
              <w:rPr>
                <w:rFonts w:ascii="Calibri" w:hAnsi="Calibri"/>
                <w:color w:val="000000"/>
                <w:szCs w:val="20"/>
                <w:lang w:val="en"/>
              </w:rPr>
              <w:t>280.2</w:t>
            </w:r>
          </w:p>
        </w:tc>
        <w:tc>
          <w:tcPr>
            <w:tcW w:w="1153" w:type="dxa"/>
            <w:tcBorders>
              <w:top w:val="nil"/>
              <w:left w:val="nil"/>
              <w:bottom w:val="single" w:sz="4" w:space="0" w:color="auto"/>
              <w:right w:val="single" w:sz="4" w:space="0" w:color="auto"/>
            </w:tcBorders>
            <w:vAlign w:val="center"/>
          </w:tcPr>
          <w:p w14:paraId="455F3719" w14:textId="77777777" w:rsidR="00841F99" w:rsidRPr="000B7BB6" w:rsidRDefault="00841F99" w:rsidP="00841F99">
            <w:pPr>
              <w:widowControl/>
              <w:jc w:val="center"/>
              <w:rPr>
                <w:rFonts w:cstheme="minorHAnsi"/>
                <w:color w:val="000000"/>
              </w:rPr>
            </w:pPr>
            <w:r>
              <w:rPr>
                <w:rFonts w:ascii="Calibri" w:hAnsi="Calibri"/>
                <w:color w:val="000000"/>
                <w:szCs w:val="20"/>
              </w:rPr>
              <w:t>31.2</w:t>
            </w:r>
          </w:p>
        </w:tc>
      </w:tr>
      <w:tr w:rsidR="00841F99" w:rsidRPr="00A05FC2" w14:paraId="08EA7ABF" w14:textId="77777777" w:rsidTr="00841F99">
        <w:trPr>
          <w:trHeight w:val="611"/>
          <w:jc w:val="center"/>
        </w:trPr>
        <w:tc>
          <w:tcPr>
            <w:tcW w:w="3098" w:type="dxa"/>
            <w:tcBorders>
              <w:top w:val="nil"/>
              <w:left w:val="single" w:sz="4" w:space="0" w:color="auto"/>
              <w:bottom w:val="single" w:sz="4" w:space="0" w:color="auto"/>
              <w:right w:val="single" w:sz="4" w:space="0" w:color="auto"/>
            </w:tcBorders>
            <w:shd w:val="clear" w:color="auto" w:fill="auto"/>
            <w:vAlign w:val="center"/>
            <w:hideMark/>
          </w:tcPr>
          <w:p w14:paraId="321382B1" w14:textId="77777777" w:rsidR="00841F99" w:rsidRPr="000B7BB6" w:rsidRDefault="00841F99" w:rsidP="00841F99">
            <w:pPr>
              <w:widowControl/>
              <w:jc w:val="center"/>
              <w:rPr>
                <w:rFonts w:cstheme="minorHAnsi"/>
                <w:color w:val="000000"/>
              </w:rPr>
            </w:pPr>
            <w:r w:rsidRPr="000B7BB6">
              <w:rPr>
                <w:rFonts w:cstheme="minorHAnsi"/>
                <w:color w:val="000000"/>
                <w:lang w:val="en"/>
              </w:rPr>
              <w:t>Compact Upright Freezers with Manual Defrost</w:t>
            </w:r>
          </w:p>
        </w:tc>
        <w:tc>
          <w:tcPr>
            <w:tcW w:w="960" w:type="dxa"/>
            <w:tcBorders>
              <w:top w:val="nil"/>
              <w:left w:val="nil"/>
              <w:bottom w:val="single" w:sz="4" w:space="0" w:color="auto"/>
              <w:right w:val="single" w:sz="4" w:space="0" w:color="auto"/>
            </w:tcBorders>
            <w:shd w:val="clear" w:color="auto" w:fill="auto"/>
            <w:noWrap/>
            <w:vAlign w:val="center"/>
            <w:hideMark/>
          </w:tcPr>
          <w:p w14:paraId="3189A1A2" w14:textId="77777777" w:rsidR="00841F99" w:rsidRPr="000B7BB6" w:rsidRDefault="00841F99" w:rsidP="00841F99">
            <w:pPr>
              <w:widowControl/>
              <w:jc w:val="center"/>
              <w:rPr>
                <w:rFonts w:cstheme="minorHAnsi"/>
                <w:color w:val="000000"/>
              </w:rPr>
            </w:pPr>
            <w:r w:rsidRPr="000B7BB6">
              <w:rPr>
                <w:rFonts w:cstheme="minorHAnsi"/>
                <w:color w:val="000000"/>
              </w:rPr>
              <w:t>10.4</w:t>
            </w:r>
          </w:p>
        </w:tc>
        <w:tc>
          <w:tcPr>
            <w:tcW w:w="1047" w:type="dxa"/>
            <w:tcBorders>
              <w:top w:val="nil"/>
              <w:left w:val="nil"/>
              <w:bottom w:val="single" w:sz="4" w:space="0" w:color="auto"/>
              <w:right w:val="single" w:sz="4" w:space="0" w:color="auto"/>
            </w:tcBorders>
            <w:shd w:val="clear" w:color="auto" w:fill="auto"/>
            <w:noWrap/>
            <w:vAlign w:val="center"/>
            <w:hideMark/>
          </w:tcPr>
          <w:p w14:paraId="080A9BD2" w14:textId="77777777" w:rsidR="00841F99" w:rsidRPr="000B7BB6" w:rsidRDefault="00841F99" w:rsidP="00841F99">
            <w:pPr>
              <w:widowControl/>
              <w:jc w:val="center"/>
              <w:rPr>
                <w:rFonts w:cstheme="minorHAnsi"/>
                <w:color w:val="000000"/>
              </w:rPr>
            </w:pPr>
            <w:r w:rsidRPr="000B7BB6">
              <w:rPr>
                <w:rFonts w:cstheme="minorHAnsi"/>
                <w:color w:val="000000"/>
              </w:rPr>
              <w:t>352.3</w:t>
            </w:r>
          </w:p>
        </w:tc>
        <w:tc>
          <w:tcPr>
            <w:tcW w:w="1076" w:type="dxa"/>
            <w:tcBorders>
              <w:top w:val="nil"/>
              <w:left w:val="nil"/>
              <w:bottom w:val="single" w:sz="4" w:space="0" w:color="auto"/>
              <w:right w:val="single" w:sz="4" w:space="0" w:color="auto"/>
            </w:tcBorders>
            <w:shd w:val="clear" w:color="auto" w:fill="auto"/>
            <w:noWrap/>
            <w:vAlign w:val="center"/>
            <w:hideMark/>
          </w:tcPr>
          <w:p w14:paraId="1A088435" w14:textId="77777777" w:rsidR="00841F99" w:rsidRPr="000B7BB6" w:rsidRDefault="00841F99" w:rsidP="00841F99">
            <w:pPr>
              <w:widowControl/>
              <w:jc w:val="center"/>
              <w:rPr>
                <w:rFonts w:cstheme="minorHAnsi"/>
                <w:color w:val="000000"/>
              </w:rPr>
            </w:pPr>
            <w:r w:rsidRPr="000B7BB6">
              <w:rPr>
                <w:rFonts w:cstheme="minorHAnsi"/>
                <w:color w:val="000000"/>
              </w:rPr>
              <w:t>281.9</w:t>
            </w:r>
          </w:p>
        </w:tc>
        <w:tc>
          <w:tcPr>
            <w:tcW w:w="1136" w:type="dxa"/>
            <w:tcBorders>
              <w:top w:val="nil"/>
              <w:left w:val="nil"/>
              <w:bottom w:val="single" w:sz="4" w:space="0" w:color="auto"/>
              <w:right w:val="single" w:sz="4" w:space="0" w:color="auto"/>
            </w:tcBorders>
            <w:shd w:val="clear" w:color="auto" w:fill="auto"/>
            <w:noWrap/>
            <w:vAlign w:val="center"/>
            <w:hideMark/>
          </w:tcPr>
          <w:p w14:paraId="53C4B294" w14:textId="77777777" w:rsidR="00841F99" w:rsidRPr="000B7BB6" w:rsidRDefault="00841F99" w:rsidP="00841F99">
            <w:pPr>
              <w:widowControl/>
              <w:jc w:val="center"/>
              <w:rPr>
                <w:rFonts w:cstheme="minorHAnsi"/>
                <w:color w:val="000000"/>
              </w:rPr>
            </w:pPr>
            <w:r w:rsidRPr="000B7BB6">
              <w:rPr>
                <w:rFonts w:cstheme="minorHAnsi"/>
                <w:color w:val="000000"/>
              </w:rPr>
              <w:t>70.5</w:t>
            </w:r>
          </w:p>
        </w:tc>
        <w:tc>
          <w:tcPr>
            <w:tcW w:w="940" w:type="dxa"/>
            <w:tcBorders>
              <w:top w:val="nil"/>
              <w:left w:val="nil"/>
              <w:bottom w:val="single" w:sz="4" w:space="0" w:color="auto"/>
              <w:right w:val="single" w:sz="4" w:space="0" w:color="auto"/>
            </w:tcBorders>
            <w:vAlign w:val="center"/>
          </w:tcPr>
          <w:p w14:paraId="3C03C2FD" w14:textId="77777777" w:rsidR="00841F99" w:rsidRPr="000B7BB6" w:rsidRDefault="00841F99" w:rsidP="00841F99">
            <w:pPr>
              <w:widowControl/>
              <w:jc w:val="center"/>
              <w:rPr>
                <w:rFonts w:cstheme="minorHAnsi"/>
                <w:color w:val="000000"/>
              </w:rPr>
            </w:pPr>
            <w:r>
              <w:rPr>
                <w:rFonts w:ascii="Calibri" w:hAnsi="Calibri"/>
                <w:color w:val="000000"/>
                <w:szCs w:val="20"/>
                <w:lang w:val="en"/>
              </w:rPr>
              <w:t>467.2</w:t>
            </w:r>
          </w:p>
        </w:tc>
        <w:tc>
          <w:tcPr>
            <w:tcW w:w="1069" w:type="dxa"/>
            <w:tcBorders>
              <w:top w:val="nil"/>
              <w:left w:val="nil"/>
              <w:bottom w:val="single" w:sz="4" w:space="0" w:color="auto"/>
              <w:right w:val="single" w:sz="4" w:space="0" w:color="auto"/>
            </w:tcBorders>
            <w:vAlign w:val="center"/>
          </w:tcPr>
          <w:p w14:paraId="775C3AF9" w14:textId="77777777" w:rsidR="00841F99" w:rsidRPr="000B7BB6" w:rsidRDefault="00841F99" w:rsidP="00841F99">
            <w:pPr>
              <w:widowControl/>
              <w:jc w:val="center"/>
              <w:rPr>
                <w:rFonts w:cstheme="minorHAnsi"/>
                <w:color w:val="000000"/>
              </w:rPr>
            </w:pPr>
            <w:r>
              <w:rPr>
                <w:rFonts w:ascii="Calibri" w:hAnsi="Calibri"/>
                <w:color w:val="000000"/>
                <w:szCs w:val="20"/>
                <w:lang w:val="en"/>
              </w:rPr>
              <w:t>420.6</w:t>
            </w:r>
          </w:p>
        </w:tc>
        <w:tc>
          <w:tcPr>
            <w:tcW w:w="1153" w:type="dxa"/>
            <w:tcBorders>
              <w:top w:val="nil"/>
              <w:left w:val="nil"/>
              <w:bottom w:val="single" w:sz="4" w:space="0" w:color="auto"/>
              <w:right w:val="single" w:sz="4" w:space="0" w:color="auto"/>
            </w:tcBorders>
            <w:vAlign w:val="center"/>
          </w:tcPr>
          <w:p w14:paraId="284F6535" w14:textId="77777777" w:rsidR="00841F99" w:rsidRPr="000B7BB6" w:rsidRDefault="00841F99" w:rsidP="00841F99">
            <w:pPr>
              <w:widowControl/>
              <w:jc w:val="center"/>
              <w:rPr>
                <w:rFonts w:cstheme="minorHAnsi"/>
                <w:color w:val="000000"/>
              </w:rPr>
            </w:pPr>
            <w:r>
              <w:rPr>
                <w:rFonts w:ascii="Calibri" w:hAnsi="Calibri"/>
                <w:color w:val="000000"/>
                <w:szCs w:val="20"/>
              </w:rPr>
              <w:t>46.6</w:t>
            </w:r>
          </w:p>
        </w:tc>
      </w:tr>
      <w:tr w:rsidR="00841F99" w:rsidRPr="00A05FC2" w14:paraId="7BDED756" w14:textId="77777777" w:rsidTr="00841F99">
        <w:trPr>
          <w:trHeight w:val="620"/>
          <w:jc w:val="center"/>
        </w:trPr>
        <w:tc>
          <w:tcPr>
            <w:tcW w:w="3098" w:type="dxa"/>
            <w:tcBorders>
              <w:top w:val="nil"/>
              <w:left w:val="single" w:sz="4" w:space="0" w:color="auto"/>
              <w:bottom w:val="single" w:sz="4" w:space="0" w:color="auto"/>
              <w:right w:val="single" w:sz="4" w:space="0" w:color="auto"/>
            </w:tcBorders>
            <w:shd w:val="clear" w:color="auto" w:fill="auto"/>
            <w:vAlign w:val="center"/>
            <w:hideMark/>
          </w:tcPr>
          <w:p w14:paraId="2673B8B8" w14:textId="77777777" w:rsidR="00841F99" w:rsidRPr="000B7BB6" w:rsidRDefault="00841F99" w:rsidP="00841F99">
            <w:pPr>
              <w:widowControl/>
              <w:jc w:val="center"/>
              <w:rPr>
                <w:rFonts w:cstheme="minorHAnsi"/>
                <w:color w:val="000000"/>
              </w:rPr>
            </w:pPr>
            <w:r w:rsidRPr="000B7BB6">
              <w:rPr>
                <w:rFonts w:cstheme="minorHAnsi"/>
                <w:color w:val="000000"/>
                <w:lang w:val="en"/>
              </w:rPr>
              <w:t>Compact Upright Freezers with Automatic Defrost</w:t>
            </w:r>
          </w:p>
        </w:tc>
        <w:tc>
          <w:tcPr>
            <w:tcW w:w="960" w:type="dxa"/>
            <w:tcBorders>
              <w:top w:val="nil"/>
              <w:left w:val="nil"/>
              <w:bottom w:val="single" w:sz="4" w:space="0" w:color="auto"/>
              <w:right w:val="single" w:sz="4" w:space="0" w:color="auto"/>
            </w:tcBorders>
            <w:shd w:val="clear" w:color="auto" w:fill="auto"/>
            <w:noWrap/>
            <w:vAlign w:val="center"/>
            <w:hideMark/>
          </w:tcPr>
          <w:p w14:paraId="408241B0" w14:textId="77777777" w:rsidR="00841F99" w:rsidRPr="000B7BB6" w:rsidRDefault="00841F99" w:rsidP="00841F99">
            <w:pPr>
              <w:widowControl/>
              <w:jc w:val="center"/>
              <w:rPr>
                <w:rFonts w:cstheme="minorHAnsi"/>
                <w:color w:val="000000"/>
              </w:rPr>
            </w:pPr>
            <w:r w:rsidRPr="000B7BB6">
              <w:rPr>
                <w:rFonts w:cstheme="minorHAnsi"/>
                <w:color w:val="000000"/>
              </w:rPr>
              <w:t>10.4</w:t>
            </w:r>
          </w:p>
        </w:tc>
        <w:tc>
          <w:tcPr>
            <w:tcW w:w="1047" w:type="dxa"/>
            <w:tcBorders>
              <w:top w:val="nil"/>
              <w:left w:val="nil"/>
              <w:bottom w:val="single" w:sz="4" w:space="0" w:color="auto"/>
              <w:right w:val="single" w:sz="4" w:space="0" w:color="auto"/>
            </w:tcBorders>
            <w:shd w:val="clear" w:color="auto" w:fill="auto"/>
            <w:noWrap/>
            <w:vAlign w:val="center"/>
            <w:hideMark/>
          </w:tcPr>
          <w:p w14:paraId="601EC46B" w14:textId="77777777" w:rsidR="00841F99" w:rsidRPr="000B7BB6" w:rsidRDefault="00841F99" w:rsidP="00841F99">
            <w:pPr>
              <w:widowControl/>
              <w:jc w:val="center"/>
              <w:rPr>
                <w:rFonts w:cstheme="minorHAnsi"/>
                <w:color w:val="000000"/>
              </w:rPr>
            </w:pPr>
            <w:r w:rsidRPr="000B7BB6">
              <w:rPr>
                <w:rFonts w:cstheme="minorHAnsi"/>
                <w:color w:val="000000"/>
              </w:rPr>
              <w:t>509.3</w:t>
            </w:r>
          </w:p>
        </w:tc>
        <w:tc>
          <w:tcPr>
            <w:tcW w:w="1076" w:type="dxa"/>
            <w:tcBorders>
              <w:top w:val="nil"/>
              <w:left w:val="nil"/>
              <w:bottom w:val="single" w:sz="4" w:space="0" w:color="auto"/>
              <w:right w:val="single" w:sz="4" w:space="0" w:color="auto"/>
            </w:tcBorders>
            <w:shd w:val="clear" w:color="auto" w:fill="auto"/>
            <w:noWrap/>
            <w:vAlign w:val="center"/>
            <w:hideMark/>
          </w:tcPr>
          <w:p w14:paraId="176221A7" w14:textId="77777777" w:rsidR="00841F99" w:rsidRPr="000B7BB6" w:rsidRDefault="00841F99" w:rsidP="00841F99">
            <w:pPr>
              <w:widowControl/>
              <w:jc w:val="center"/>
              <w:rPr>
                <w:rFonts w:cstheme="minorHAnsi"/>
                <w:color w:val="000000"/>
              </w:rPr>
            </w:pPr>
            <w:r w:rsidRPr="000B7BB6">
              <w:rPr>
                <w:rFonts w:cstheme="minorHAnsi"/>
                <w:color w:val="000000"/>
              </w:rPr>
              <w:t>407.5</w:t>
            </w:r>
          </w:p>
        </w:tc>
        <w:tc>
          <w:tcPr>
            <w:tcW w:w="1136" w:type="dxa"/>
            <w:tcBorders>
              <w:top w:val="nil"/>
              <w:left w:val="nil"/>
              <w:bottom w:val="single" w:sz="4" w:space="0" w:color="auto"/>
              <w:right w:val="single" w:sz="4" w:space="0" w:color="auto"/>
            </w:tcBorders>
            <w:shd w:val="clear" w:color="auto" w:fill="auto"/>
            <w:noWrap/>
            <w:vAlign w:val="center"/>
            <w:hideMark/>
          </w:tcPr>
          <w:p w14:paraId="2AB1C2E9" w14:textId="77777777" w:rsidR="00841F99" w:rsidRPr="000B7BB6" w:rsidRDefault="00841F99" w:rsidP="00841F99">
            <w:pPr>
              <w:widowControl/>
              <w:jc w:val="center"/>
              <w:rPr>
                <w:rFonts w:cstheme="minorHAnsi"/>
                <w:color w:val="000000"/>
              </w:rPr>
            </w:pPr>
            <w:r w:rsidRPr="000B7BB6">
              <w:rPr>
                <w:rFonts w:cstheme="minorHAnsi"/>
                <w:color w:val="000000"/>
              </w:rPr>
              <w:t>101.9</w:t>
            </w:r>
          </w:p>
        </w:tc>
        <w:tc>
          <w:tcPr>
            <w:tcW w:w="940" w:type="dxa"/>
            <w:tcBorders>
              <w:top w:val="nil"/>
              <w:left w:val="nil"/>
              <w:bottom w:val="single" w:sz="4" w:space="0" w:color="auto"/>
              <w:right w:val="single" w:sz="4" w:space="0" w:color="auto"/>
            </w:tcBorders>
            <w:vAlign w:val="center"/>
          </w:tcPr>
          <w:p w14:paraId="008F23D0" w14:textId="77777777" w:rsidR="00841F99" w:rsidRPr="000B7BB6" w:rsidRDefault="00841F99" w:rsidP="00841F99">
            <w:pPr>
              <w:widowControl/>
              <w:jc w:val="center"/>
              <w:rPr>
                <w:rFonts w:cstheme="minorHAnsi"/>
                <w:color w:val="000000"/>
              </w:rPr>
            </w:pPr>
            <w:r>
              <w:rPr>
                <w:rFonts w:ascii="Calibri" w:hAnsi="Calibri"/>
                <w:color w:val="000000"/>
                <w:szCs w:val="20"/>
                <w:lang w:val="en"/>
              </w:rPr>
              <w:t>635.9</w:t>
            </w:r>
          </w:p>
        </w:tc>
        <w:tc>
          <w:tcPr>
            <w:tcW w:w="1069" w:type="dxa"/>
            <w:tcBorders>
              <w:top w:val="nil"/>
              <w:left w:val="nil"/>
              <w:bottom w:val="single" w:sz="4" w:space="0" w:color="auto"/>
              <w:right w:val="single" w:sz="4" w:space="0" w:color="auto"/>
            </w:tcBorders>
            <w:vAlign w:val="center"/>
          </w:tcPr>
          <w:p w14:paraId="0E5D9AC3" w14:textId="77777777" w:rsidR="00841F99" w:rsidRPr="000B7BB6" w:rsidRDefault="00841F99" w:rsidP="00841F99">
            <w:pPr>
              <w:widowControl/>
              <w:jc w:val="center"/>
              <w:rPr>
                <w:rFonts w:cstheme="minorHAnsi"/>
                <w:color w:val="000000"/>
              </w:rPr>
            </w:pPr>
            <w:r>
              <w:rPr>
                <w:rFonts w:ascii="Calibri" w:hAnsi="Calibri"/>
                <w:color w:val="000000"/>
                <w:szCs w:val="20"/>
                <w:lang w:val="en"/>
              </w:rPr>
              <w:t>572.2</w:t>
            </w:r>
          </w:p>
        </w:tc>
        <w:tc>
          <w:tcPr>
            <w:tcW w:w="1153" w:type="dxa"/>
            <w:tcBorders>
              <w:top w:val="nil"/>
              <w:left w:val="nil"/>
              <w:bottom w:val="single" w:sz="4" w:space="0" w:color="auto"/>
              <w:right w:val="single" w:sz="4" w:space="0" w:color="auto"/>
            </w:tcBorders>
            <w:vAlign w:val="center"/>
          </w:tcPr>
          <w:p w14:paraId="3806E729" w14:textId="77777777" w:rsidR="00841F99" w:rsidRPr="000B7BB6" w:rsidRDefault="00841F99" w:rsidP="00841F99">
            <w:pPr>
              <w:widowControl/>
              <w:jc w:val="center"/>
              <w:rPr>
                <w:rFonts w:cstheme="minorHAnsi"/>
                <w:color w:val="000000"/>
              </w:rPr>
            </w:pPr>
            <w:r>
              <w:rPr>
                <w:rFonts w:ascii="Calibri" w:hAnsi="Calibri"/>
                <w:color w:val="000000"/>
                <w:szCs w:val="20"/>
              </w:rPr>
              <w:t>63.7</w:t>
            </w:r>
          </w:p>
        </w:tc>
      </w:tr>
      <w:tr w:rsidR="00841F99" w:rsidRPr="00A05FC2" w14:paraId="1E8D556A" w14:textId="77777777" w:rsidTr="00841F99">
        <w:trPr>
          <w:trHeight w:val="570"/>
          <w:jc w:val="center"/>
        </w:trPr>
        <w:tc>
          <w:tcPr>
            <w:tcW w:w="3098" w:type="dxa"/>
            <w:tcBorders>
              <w:top w:val="nil"/>
              <w:left w:val="single" w:sz="4" w:space="0" w:color="auto"/>
              <w:bottom w:val="single" w:sz="4" w:space="0" w:color="auto"/>
              <w:right w:val="single" w:sz="4" w:space="0" w:color="auto"/>
            </w:tcBorders>
            <w:shd w:val="clear" w:color="auto" w:fill="auto"/>
            <w:vAlign w:val="center"/>
            <w:hideMark/>
          </w:tcPr>
          <w:p w14:paraId="2EF7F2AF" w14:textId="77777777" w:rsidR="00841F99" w:rsidRPr="000B7BB6" w:rsidRDefault="00841F99" w:rsidP="00841F99">
            <w:pPr>
              <w:widowControl/>
              <w:jc w:val="center"/>
              <w:rPr>
                <w:rFonts w:cstheme="minorHAnsi"/>
                <w:color w:val="000000"/>
              </w:rPr>
            </w:pPr>
            <w:r w:rsidRPr="000B7BB6">
              <w:rPr>
                <w:rFonts w:cstheme="minorHAnsi"/>
                <w:color w:val="000000"/>
                <w:lang w:val="en"/>
              </w:rPr>
              <w:t>Compact Chest Freezers</w:t>
            </w:r>
          </w:p>
        </w:tc>
        <w:tc>
          <w:tcPr>
            <w:tcW w:w="960" w:type="dxa"/>
            <w:tcBorders>
              <w:top w:val="nil"/>
              <w:left w:val="nil"/>
              <w:bottom w:val="single" w:sz="4" w:space="0" w:color="auto"/>
              <w:right w:val="single" w:sz="4" w:space="0" w:color="auto"/>
            </w:tcBorders>
            <w:shd w:val="clear" w:color="auto" w:fill="auto"/>
            <w:noWrap/>
            <w:vAlign w:val="center"/>
            <w:hideMark/>
          </w:tcPr>
          <w:p w14:paraId="7925E189" w14:textId="77777777" w:rsidR="00841F99" w:rsidRPr="000B7BB6" w:rsidRDefault="00841F99" w:rsidP="00841F99">
            <w:pPr>
              <w:widowControl/>
              <w:jc w:val="center"/>
              <w:rPr>
                <w:rFonts w:cstheme="minorHAnsi"/>
                <w:color w:val="000000"/>
              </w:rPr>
            </w:pPr>
            <w:r w:rsidRPr="000B7BB6">
              <w:rPr>
                <w:rFonts w:cstheme="minorHAnsi"/>
                <w:color w:val="000000"/>
              </w:rPr>
              <w:t>10.4</w:t>
            </w:r>
          </w:p>
        </w:tc>
        <w:tc>
          <w:tcPr>
            <w:tcW w:w="1047" w:type="dxa"/>
            <w:tcBorders>
              <w:top w:val="nil"/>
              <w:left w:val="nil"/>
              <w:bottom w:val="single" w:sz="4" w:space="0" w:color="auto"/>
              <w:right w:val="single" w:sz="4" w:space="0" w:color="auto"/>
            </w:tcBorders>
            <w:shd w:val="clear" w:color="auto" w:fill="auto"/>
            <w:noWrap/>
            <w:vAlign w:val="center"/>
            <w:hideMark/>
          </w:tcPr>
          <w:p w14:paraId="3D4A4D4A" w14:textId="77777777" w:rsidR="00841F99" w:rsidRPr="000B7BB6" w:rsidRDefault="00841F99" w:rsidP="00841F99">
            <w:pPr>
              <w:widowControl/>
              <w:jc w:val="center"/>
              <w:rPr>
                <w:rFonts w:cstheme="minorHAnsi"/>
                <w:color w:val="000000"/>
              </w:rPr>
            </w:pPr>
            <w:r w:rsidRPr="000B7BB6">
              <w:rPr>
                <w:rFonts w:cstheme="minorHAnsi"/>
                <w:color w:val="000000"/>
              </w:rPr>
              <w:t>260.5</w:t>
            </w:r>
          </w:p>
        </w:tc>
        <w:tc>
          <w:tcPr>
            <w:tcW w:w="1076" w:type="dxa"/>
            <w:tcBorders>
              <w:top w:val="nil"/>
              <w:left w:val="nil"/>
              <w:bottom w:val="single" w:sz="4" w:space="0" w:color="auto"/>
              <w:right w:val="single" w:sz="4" w:space="0" w:color="auto"/>
            </w:tcBorders>
            <w:shd w:val="clear" w:color="auto" w:fill="auto"/>
            <w:noWrap/>
            <w:vAlign w:val="center"/>
            <w:hideMark/>
          </w:tcPr>
          <w:p w14:paraId="6683E7EC" w14:textId="77777777" w:rsidR="00841F99" w:rsidRPr="000B7BB6" w:rsidRDefault="00841F99" w:rsidP="00841F99">
            <w:pPr>
              <w:widowControl/>
              <w:jc w:val="center"/>
              <w:rPr>
                <w:rFonts w:cstheme="minorHAnsi"/>
                <w:color w:val="000000"/>
              </w:rPr>
            </w:pPr>
            <w:r w:rsidRPr="000B7BB6">
              <w:rPr>
                <w:rFonts w:cstheme="minorHAnsi"/>
                <w:color w:val="000000"/>
              </w:rPr>
              <w:t>208.4</w:t>
            </w:r>
          </w:p>
        </w:tc>
        <w:tc>
          <w:tcPr>
            <w:tcW w:w="1136" w:type="dxa"/>
            <w:tcBorders>
              <w:top w:val="nil"/>
              <w:left w:val="nil"/>
              <w:bottom w:val="single" w:sz="4" w:space="0" w:color="auto"/>
              <w:right w:val="single" w:sz="4" w:space="0" w:color="auto"/>
            </w:tcBorders>
            <w:shd w:val="clear" w:color="auto" w:fill="auto"/>
            <w:noWrap/>
            <w:vAlign w:val="center"/>
            <w:hideMark/>
          </w:tcPr>
          <w:p w14:paraId="6D6532FB" w14:textId="77777777" w:rsidR="00841F99" w:rsidRPr="000B7BB6" w:rsidRDefault="00841F99" w:rsidP="00841F99">
            <w:pPr>
              <w:widowControl/>
              <w:jc w:val="center"/>
              <w:rPr>
                <w:rFonts w:cstheme="minorHAnsi"/>
                <w:color w:val="000000"/>
              </w:rPr>
            </w:pPr>
            <w:r w:rsidRPr="000B7BB6">
              <w:rPr>
                <w:rFonts w:cstheme="minorHAnsi"/>
                <w:color w:val="000000"/>
              </w:rPr>
              <w:t>52.1</w:t>
            </w:r>
          </w:p>
        </w:tc>
        <w:tc>
          <w:tcPr>
            <w:tcW w:w="940" w:type="dxa"/>
            <w:tcBorders>
              <w:top w:val="nil"/>
              <w:left w:val="nil"/>
              <w:bottom w:val="single" w:sz="4" w:space="0" w:color="auto"/>
              <w:right w:val="single" w:sz="4" w:space="0" w:color="auto"/>
            </w:tcBorders>
            <w:vAlign w:val="center"/>
          </w:tcPr>
          <w:p w14:paraId="5E61B6C0" w14:textId="77777777" w:rsidR="00841F99" w:rsidRPr="000B7BB6" w:rsidRDefault="00841F99" w:rsidP="00841F99">
            <w:pPr>
              <w:widowControl/>
              <w:jc w:val="center"/>
              <w:rPr>
                <w:rFonts w:cstheme="minorHAnsi"/>
                <w:color w:val="000000"/>
              </w:rPr>
            </w:pPr>
            <w:r>
              <w:rPr>
                <w:rFonts w:ascii="Calibri" w:hAnsi="Calibri"/>
                <w:color w:val="000000"/>
                <w:szCs w:val="20"/>
                <w:lang w:val="en"/>
              </w:rPr>
              <w:t>395.1</w:t>
            </w:r>
          </w:p>
        </w:tc>
        <w:tc>
          <w:tcPr>
            <w:tcW w:w="1069" w:type="dxa"/>
            <w:tcBorders>
              <w:top w:val="nil"/>
              <w:left w:val="nil"/>
              <w:bottom w:val="single" w:sz="4" w:space="0" w:color="auto"/>
              <w:right w:val="single" w:sz="4" w:space="0" w:color="auto"/>
            </w:tcBorders>
            <w:vAlign w:val="center"/>
          </w:tcPr>
          <w:p w14:paraId="65ACCF6C" w14:textId="77777777" w:rsidR="00841F99" w:rsidRPr="000B7BB6" w:rsidRDefault="00841F99" w:rsidP="00841F99">
            <w:pPr>
              <w:widowControl/>
              <w:jc w:val="center"/>
              <w:rPr>
                <w:rFonts w:cstheme="minorHAnsi"/>
                <w:color w:val="000000"/>
              </w:rPr>
            </w:pPr>
            <w:r>
              <w:rPr>
                <w:rFonts w:ascii="Calibri" w:hAnsi="Calibri"/>
                <w:color w:val="000000"/>
                <w:szCs w:val="20"/>
                <w:lang w:val="en"/>
              </w:rPr>
              <w:t>355.7</w:t>
            </w:r>
          </w:p>
        </w:tc>
        <w:tc>
          <w:tcPr>
            <w:tcW w:w="1153" w:type="dxa"/>
            <w:tcBorders>
              <w:top w:val="nil"/>
              <w:left w:val="nil"/>
              <w:bottom w:val="single" w:sz="4" w:space="0" w:color="auto"/>
              <w:right w:val="single" w:sz="4" w:space="0" w:color="auto"/>
            </w:tcBorders>
            <w:vAlign w:val="center"/>
          </w:tcPr>
          <w:p w14:paraId="319E3CC0" w14:textId="77777777" w:rsidR="00841F99" w:rsidRPr="000B7BB6" w:rsidRDefault="00841F99" w:rsidP="00841F99">
            <w:pPr>
              <w:widowControl/>
              <w:jc w:val="center"/>
              <w:rPr>
                <w:rFonts w:cstheme="minorHAnsi"/>
                <w:color w:val="000000"/>
              </w:rPr>
            </w:pPr>
            <w:r>
              <w:rPr>
                <w:rFonts w:ascii="Calibri" w:hAnsi="Calibri"/>
                <w:color w:val="000000"/>
                <w:szCs w:val="20"/>
              </w:rPr>
              <w:t>39.4</w:t>
            </w:r>
          </w:p>
        </w:tc>
      </w:tr>
    </w:tbl>
    <w:p w14:paraId="2F1277CF" w14:textId="77777777" w:rsidR="00841F99" w:rsidRPr="00A05FC2" w:rsidRDefault="00841F99" w:rsidP="00841F99">
      <w:pPr>
        <w:ind w:firstLine="720"/>
        <w:rPr>
          <w:rFonts w:cstheme="minorHAnsi"/>
        </w:rPr>
      </w:pPr>
    </w:p>
    <w:p w14:paraId="728B11CB" w14:textId="77777777" w:rsidR="00841F99" w:rsidRPr="000B7BB6" w:rsidRDefault="00841F99" w:rsidP="00841F99">
      <w:pPr>
        <w:pStyle w:val="Heading6"/>
      </w:pPr>
      <w:r w:rsidRPr="00B41203">
        <w:t>Summer Coincident Peak Demand</w:t>
      </w:r>
      <w:r w:rsidRPr="000B7BB6">
        <w:t xml:space="preserve"> Savings</w:t>
      </w:r>
    </w:p>
    <w:p w14:paraId="5C369187" w14:textId="77777777" w:rsidR="00841F99" w:rsidRPr="00A05FC2" w:rsidRDefault="00841F99" w:rsidP="00841F99">
      <w:pPr>
        <w:ind w:left="1440"/>
        <w:rPr>
          <w:rFonts w:cstheme="minorHAnsi"/>
        </w:rPr>
      </w:pPr>
      <w:r>
        <w:rPr>
          <w:rFonts w:cstheme="minorHAnsi"/>
        </w:rPr>
        <w:t>∆</w:t>
      </w:r>
      <w:r w:rsidRPr="00A05FC2">
        <w:rPr>
          <w:rFonts w:cstheme="minorHAnsi"/>
        </w:rPr>
        <w:t>kW</w:t>
      </w:r>
      <w:r w:rsidRPr="00A05FC2">
        <w:rPr>
          <w:rFonts w:cstheme="minorHAnsi"/>
          <w:i/>
          <w:vertAlign w:val="subscript"/>
        </w:rPr>
        <w:t xml:space="preserve"> </w:t>
      </w:r>
      <w:r w:rsidRPr="00A05FC2">
        <w:rPr>
          <w:rFonts w:cstheme="minorHAnsi"/>
          <w:i/>
          <w:vertAlign w:val="subscript"/>
        </w:rPr>
        <w:tab/>
      </w:r>
      <w:r w:rsidRPr="00A05FC2">
        <w:rPr>
          <w:rFonts w:cstheme="minorHAnsi"/>
          <w:i/>
        </w:rPr>
        <w:t xml:space="preserve">= </w:t>
      </w:r>
      <w:r>
        <w:rPr>
          <w:rFonts w:cstheme="minorHAnsi"/>
        </w:rPr>
        <w:t>∆</w:t>
      </w:r>
      <w:r w:rsidRPr="00A05FC2">
        <w:rPr>
          <w:rFonts w:cstheme="minorHAnsi"/>
        </w:rPr>
        <w:t xml:space="preserve">kWh/ Hours * CF </w:t>
      </w:r>
    </w:p>
    <w:p w14:paraId="3479E0C1" w14:textId="77777777" w:rsidR="00841F99" w:rsidRPr="00A05FC2" w:rsidRDefault="00841F99" w:rsidP="00841F99">
      <w:pPr>
        <w:ind w:left="1440" w:hanging="1440"/>
        <w:rPr>
          <w:rFonts w:cstheme="minorHAnsi"/>
        </w:rPr>
      </w:pPr>
      <w:r w:rsidRPr="00A05FC2">
        <w:rPr>
          <w:rFonts w:cstheme="minorHAnsi"/>
        </w:rPr>
        <w:t xml:space="preserve">Where: </w:t>
      </w:r>
    </w:p>
    <w:p w14:paraId="42B0177E" w14:textId="77777777" w:rsidR="00841F99" w:rsidRPr="00A05FC2" w:rsidRDefault="00841F99" w:rsidP="00841F99">
      <w:pPr>
        <w:ind w:firstLine="720"/>
        <w:rPr>
          <w:rFonts w:cstheme="minorHAnsi"/>
        </w:rPr>
      </w:pPr>
      <w:r>
        <w:rPr>
          <w:rFonts w:cstheme="minorHAnsi"/>
        </w:rPr>
        <w:t>∆</w:t>
      </w:r>
      <w:r w:rsidRPr="00A05FC2">
        <w:rPr>
          <w:rFonts w:cstheme="minorHAnsi"/>
        </w:rPr>
        <w:t>kWh</w:t>
      </w:r>
      <w:r w:rsidRPr="00A05FC2">
        <w:rPr>
          <w:rFonts w:cstheme="minorHAnsi"/>
        </w:rPr>
        <w:tab/>
      </w:r>
      <w:r w:rsidRPr="00A05FC2">
        <w:rPr>
          <w:rFonts w:cstheme="minorHAnsi"/>
        </w:rPr>
        <w:tab/>
        <w:t>= Gross customer annual kWh savings for the measure</w:t>
      </w:r>
    </w:p>
    <w:p w14:paraId="78820C45" w14:textId="77777777" w:rsidR="00841F99" w:rsidRPr="00A05FC2" w:rsidRDefault="00841F99" w:rsidP="00841F99">
      <w:pPr>
        <w:ind w:firstLine="720"/>
        <w:rPr>
          <w:rFonts w:cstheme="minorHAnsi"/>
        </w:rPr>
      </w:pPr>
      <w:r w:rsidRPr="00A05FC2">
        <w:rPr>
          <w:rFonts w:cstheme="minorHAnsi"/>
        </w:rPr>
        <w:lastRenderedPageBreak/>
        <w:t>Hours</w:t>
      </w:r>
      <w:r w:rsidRPr="00A05FC2">
        <w:rPr>
          <w:rFonts w:cstheme="minorHAnsi"/>
        </w:rPr>
        <w:tab/>
      </w:r>
      <w:r w:rsidRPr="00A05FC2">
        <w:rPr>
          <w:rFonts w:cstheme="minorHAnsi"/>
        </w:rPr>
        <w:tab/>
        <w:t>= Full Load hours per year</w:t>
      </w:r>
    </w:p>
    <w:p w14:paraId="301DA88E" w14:textId="77777777" w:rsidR="00841F99" w:rsidRPr="00A05FC2" w:rsidRDefault="00841F99" w:rsidP="00841F99">
      <w:pPr>
        <w:ind w:left="1440" w:firstLine="720"/>
        <w:rPr>
          <w:rFonts w:cstheme="minorHAnsi"/>
        </w:rPr>
      </w:pPr>
      <w:r w:rsidRPr="00A05FC2">
        <w:rPr>
          <w:rFonts w:cstheme="minorHAnsi"/>
        </w:rPr>
        <w:t>= 5890</w:t>
      </w:r>
      <w:r w:rsidRPr="00B41203">
        <w:rPr>
          <w:rStyle w:val="FootnoteReference"/>
          <w:rFonts w:cstheme="minorHAnsi"/>
        </w:rPr>
        <w:footnoteReference w:id="64"/>
      </w:r>
    </w:p>
    <w:p w14:paraId="7CD8223A" w14:textId="77777777" w:rsidR="00841F99" w:rsidRPr="00A05FC2" w:rsidRDefault="00841F99" w:rsidP="00841F99">
      <w:pPr>
        <w:ind w:firstLine="720"/>
        <w:rPr>
          <w:rFonts w:cstheme="minorHAnsi"/>
        </w:rPr>
      </w:pPr>
      <w:r w:rsidRPr="00A05FC2">
        <w:rPr>
          <w:rFonts w:cstheme="minorHAnsi"/>
        </w:rPr>
        <w:t>CF</w:t>
      </w:r>
      <w:r w:rsidRPr="00A05FC2">
        <w:rPr>
          <w:rFonts w:cstheme="minorHAnsi"/>
        </w:rPr>
        <w:tab/>
      </w:r>
      <w:r w:rsidRPr="00A05FC2">
        <w:rPr>
          <w:rFonts w:cstheme="minorHAnsi"/>
        </w:rPr>
        <w:tab/>
        <w:t>= Summer Peak Coincident Factor</w:t>
      </w:r>
    </w:p>
    <w:p w14:paraId="0AA618B0" w14:textId="77777777" w:rsidR="00841F99" w:rsidRPr="00A05FC2" w:rsidRDefault="00841F99" w:rsidP="00841F99">
      <w:pPr>
        <w:ind w:left="1440" w:firstLine="720"/>
        <w:rPr>
          <w:rFonts w:cstheme="minorHAnsi"/>
        </w:rPr>
      </w:pPr>
      <w:r w:rsidRPr="00A05FC2">
        <w:rPr>
          <w:rFonts w:cstheme="minorHAnsi"/>
        </w:rPr>
        <w:t xml:space="preserve">= 0.95 </w:t>
      </w:r>
      <w:r w:rsidRPr="00A05FC2">
        <w:rPr>
          <w:rStyle w:val="FootnoteReference"/>
          <w:rFonts w:cstheme="minorHAnsi"/>
        </w:rPr>
        <w:footnoteReference w:id="65"/>
      </w:r>
    </w:p>
    <w:p w14:paraId="210DD71B" w14:textId="77777777" w:rsidR="00841F99" w:rsidRPr="00A05FC2" w:rsidRDefault="00841F99" w:rsidP="00841F99">
      <w:pPr>
        <w:rPr>
          <w:rFonts w:cstheme="minorHAnsi"/>
        </w:rPr>
      </w:pPr>
      <w:r w:rsidRPr="00B41203">
        <w:rPr>
          <w:rFonts w:cstheme="minorHAnsi"/>
          <w:noProof/>
        </w:rPr>
        <mc:AlternateContent>
          <mc:Choice Requires="wps">
            <w:drawing>
              <wp:inline distT="0" distB="0" distL="0" distR="0" wp14:anchorId="5E9E18B7" wp14:editId="722707E8">
                <wp:extent cx="5282005" cy="829340"/>
                <wp:effectExtent l="0" t="0" r="13970" b="27940"/>
                <wp:docPr id="450" name="Text Box 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2005" cy="829340"/>
                        </a:xfrm>
                        <a:prstGeom prst="rect">
                          <a:avLst/>
                        </a:prstGeom>
                        <a:solidFill>
                          <a:srgbClr val="FFFFFF"/>
                        </a:solidFill>
                        <a:ln w="9525">
                          <a:solidFill>
                            <a:srgbClr val="000000"/>
                          </a:solidFill>
                          <a:miter lim="800000"/>
                          <a:headEnd/>
                          <a:tailEnd/>
                        </a:ln>
                      </wps:spPr>
                      <wps:txbx>
                        <w:txbxContent>
                          <w:p w14:paraId="040E911A" w14:textId="77777777" w:rsidR="00F60751" w:rsidRPr="002F2634" w:rsidRDefault="00F60751" w:rsidP="00841F99">
                            <w:pPr>
                              <w:rPr>
                                <w:rFonts w:cstheme="minorHAnsi"/>
                              </w:rPr>
                            </w:pPr>
                            <w:r w:rsidRPr="002F2634">
                              <w:rPr>
                                <w:rFonts w:cstheme="minorHAnsi"/>
                              </w:rPr>
                              <w:t>For example for a 7.75 cubic foot Upright Freezers with Manual Defrost:</w:t>
                            </w:r>
                          </w:p>
                          <w:p w14:paraId="3DE14F96" w14:textId="77777777" w:rsidR="00F60751" w:rsidRPr="002F2634" w:rsidRDefault="00F60751" w:rsidP="00841F99">
                            <w:pPr>
                              <w:rPr>
                                <w:rFonts w:cstheme="minorHAnsi"/>
                              </w:rPr>
                            </w:pPr>
                            <w:r w:rsidRPr="002F2634">
                              <w:rPr>
                                <w:rFonts w:cstheme="minorHAnsi"/>
                              </w:rPr>
                              <w:tab/>
                            </w:r>
                            <w:r w:rsidRPr="002F2634">
                              <w:rPr>
                                <w:rFonts w:cstheme="minorHAnsi"/>
                              </w:rPr>
                              <w:tab/>
                            </w:r>
                            <w:r w:rsidRPr="002F2634">
                              <w:rPr>
                                <w:rFonts w:cstheme="minorHAnsi"/>
                              </w:rPr>
                              <w:tab/>
                            </w:r>
                            <w:r w:rsidRPr="002F2634">
                              <w:rPr>
                                <w:rFonts w:cstheme="minorHAnsi"/>
                              </w:rPr>
                              <w:tab/>
                            </w:r>
                            <w:r w:rsidRPr="002F2634">
                              <w:rPr>
                                <w:rFonts w:cstheme="minorHAnsi"/>
                              </w:rPr>
                              <w:sym w:font="Symbol" w:char="F044"/>
                            </w:r>
                            <w:proofErr w:type="gramStart"/>
                            <w:r w:rsidRPr="002F2634">
                              <w:rPr>
                                <w:rFonts w:cstheme="minorHAnsi"/>
                              </w:rPr>
                              <w:t>kW</w:t>
                            </w:r>
                            <w:proofErr w:type="gramEnd"/>
                            <w:r w:rsidRPr="002F2634">
                              <w:rPr>
                                <w:rFonts w:cstheme="minorHAnsi"/>
                              </w:rPr>
                              <w:tab/>
                            </w:r>
                            <w:r w:rsidRPr="002F2634">
                              <w:rPr>
                                <w:rFonts w:cstheme="minorHAnsi"/>
                                <w:i/>
                              </w:rPr>
                              <w:t>=</w:t>
                            </w:r>
                            <w:r w:rsidRPr="002F2634">
                              <w:rPr>
                                <w:rFonts w:cstheme="minorHAnsi"/>
                              </w:rPr>
                              <w:t xml:space="preserve"> </w:t>
                            </w:r>
                            <w:r>
                              <w:rPr>
                                <w:rFonts w:cstheme="minorHAnsi"/>
                              </w:rPr>
                              <w:t>26</w:t>
                            </w:r>
                            <w:r w:rsidRPr="002F2634">
                              <w:rPr>
                                <w:rFonts w:cstheme="minorHAnsi"/>
                              </w:rPr>
                              <w:t xml:space="preserve">.9/5890 * 0.95 </w:t>
                            </w:r>
                          </w:p>
                          <w:p w14:paraId="07B70FBA" w14:textId="77777777" w:rsidR="00F60751" w:rsidRPr="002F2634" w:rsidRDefault="00F60751" w:rsidP="00841F99">
                            <w:pPr>
                              <w:ind w:left="2880" w:firstLine="720"/>
                              <w:rPr>
                                <w:rFonts w:cstheme="minorHAnsi"/>
                              </w:rPr>
                            </w:pPr>
                            <w:r w:rsidRPr="002F2634">
                              <w:rPr>
                                <w:rFonts w:cstheme="minorHAnsi"/>
                              </w:rPr>
                              <w:t>= 0.00</w:t>
                            </w:r>
                            <w:r>
                              <w:rPr>
                                <w:rFonts w:cstheme="minorHAnsi"/>
                              </w:rPr>
                              <w:t>43</w:t>
                            </w:r>
                            <w:r w:rsidRPr="002F2634">
                              <w:rPr>
                                <w:rFonts w:cstheme="minorHAnsi"/>
                              </w:rPr>
                              <w:t xml:space="preserve"> kW</w:t>
                            </w:r>
                          </w:p>
                          <w:p w14:paraId="14E30B12"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5E9E18B7" id="Text Box 450" o:spid="_x0000_s1027" type="#_x0000_t202" style="width:415.9pt;height:65.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">
                <v:textbox>
                  <w:txbxContent>
                    <w:p w14:paraId="040E911A" w14:textId="77777777" w:rsidR="00F60751" w:rsidRPr="002F2634" w:rsidRDefault="00F60751" w:rsidP="00841F99">
                      <w:pPr>
                        <w:rPr>
                          <w:rFonts w:cstheme="minorHAnsi"/>
                        </w:rPr>
                      </w:pPr>
                      <w:r w:rsidRPr="002F2634">
                        <w:rPr>
                          <w:rFonts w:cstheme="minorHAnsi"/>
                        </w:rPr>
                        <w:t>For example for a 7.75 cubic foot Upright Freezers with Manual Defrost:</w:t>
                      </w:r>
                    </w:p>
                    <w:p w14:paraId="3DE14F96" w14:textId="77777777" w:rsidR="00F60751" w:rsidRPr="002F2634" w:rsidRDefault="00F60751" w:rsidP="00841F99">
                      <w:pPr>
                        <w:rPr>
                          <w:rFonts w:cstheme="minorHAnsi"/>
                        </w:rPr>
                      </w:pPr>
                      <w:r w:rsidRPr="002F2634">
                        <w:rPr>
                          <w:rFonts w:cstheme="minorHAnsi"/>
                        </w:rPr>
                        <w:tab/>
                      </w:r>
                      <w:r w:rsidRPr="002F2634">
                        <w:rPr>
                          <w:rFonts w:cstheme="minorHAnsi"/>
                        </w:rPr>
                        <w:tab/>
                      </w:r>
                      <w:r w:rsidRPr="002F2634">
                        <w:rPr>
                          <w:rFonts w:cstheme="minorHAnsi"/>
                        </w:rPr>
                        <w:tab/>
                      </w:r>
                      <w:r w:rsidRPr="002F2634">
                        <w:rPr>
                          <w:rFonts w:cstheme="minorHAnsi"/>
                        </w:rPr>
                        <w:tab/>
                      </w:r>
                      <w:r w:rsidRPr="002F2634">
                        <w:rPr>
                          <w:rFonts w:cstheme="minorHAnsi"/>
                        </w:rPr>
                        <w:sym w:font="Symbol" w:char="F044"/>
                      </w:r>
                      <w:proofErr w:type="gramStart"/>
                      <w:r w:rsidRPr="002F2634">
                        <w:rPr>
                          <w:rFonts w:cstheme="minorHAnsi"/>
                        </w:rPr>
                        <w:t>kW</w:t>
                      </w:r>
                      <w:proofErr w:type="gramEnd"/>
                      <w:r w:rsidRPr="002F2634">
                        <w:rPr>
                          <w:rFonts w:cstheme="minorHAnsi"/>
                        </w:rPr>
                        <w:tab/>
                      </w:r>
                      <w:r w:rsidRPr="002F2634">
                        <w:rPr>
                          <w:rFonts w:cstheme="minorHAnsi"/>
                          <w:i/>
                        </w:rPr>
                        <w:t>=</w:t>
                      </w:r>
                      <w:r w:rsidRPr="002F2634">
                        <w:rPr>
                          <w:rFonts w:cstheme="minorHAnsi"/>
                        </w:rPr>
                        <w:t xml:space="preserve"> </w:t>
                      </w:r>
                      <w:r>
                        <w:rPr>
                          <w:rFonts w:cstheme="minorHAnsi"/>
                        </w:rPr>
                        <w:t>26</w:t>
                      </w:r>
                      <w:r w:rsidRPr="002F2634">
                        <w:rPr>
                          <w:rFonts w:cstheme="minorHAnsi"/>
                        </w:rPr>
                        <w:t xml:space="preserve">.9/5890 * 0.95 </w:t>
                      </w:r>
                    </w:p>
                    <w:p w14:paraId="07B70FBA" w14:textId="77777777" w:rsidR="00F60751" w:rsidRPr="002F2634" w:rsidRDefault="00F60751" w:rsidP="00841F99">
                      <w:pPr>
                        <w:ind w:left="2880" w:firstLine="720"/>
                        <w:rPr>
                          <w:rFonts w:cstheme="minorHAnsi"/>
                        </w:rPr>
                      </w:pPr>
                      <w:r w:rsidRPr="002F2634">
                        <w:rPr>
                          <w:rFonts w:cstheme="minorHAnsi"/>
                        </w:rPr>
                        <w:t>= 0.00</w:t>
                      </w:r>
                      <w:r>
                        <w:rPr>
                          <w:rFonts w:cstheme="minorHAnsi"/>
                        </w:rPr>
                        <w:t>43</w:t>
                      </w:r>
                      <w:r w:rsidRPr="002F2634">
                        <w:rPr>
                          <w:rFonts w:cstheme="minorHAnsi"/>
                        </w:rPr>
                        <w:t xml:space="preserve"> kW</w:t>
                      </w:r>
                    </w:p>
                    <w:p w14:paraId="14E30B12" w14:textId="77777777" w:rsidR="00F60751" w:rsidRDefault="00F60751" w:rsidP="00841F99"/>
                  </w:txbxContent>
                </v:textbox>
                <w10:anchorlock/>
              </v:shape>
            </w:pict>
          </mc:Fallback>
        </mc:AlternateContent>
      </w:r>
    </w:p>
    <w:p w14:paraId="2B01DF02" w14:textId="77777777" w:rsidR="00841F99" w:rsidRPr="00A05FC2" w:rsidRDefault="00841F99" w:rsidP="00841F99">
      <w:pPr>
        <w:rPr>
          <w:rFonts w:cstheme="minorHAnsi"/>
        </w:rPr>
      </w:pPr>
      <w:r w:rsidRPr="00A05FC2">
        <w:rPr>
          <w:rFonts w:cstheme="minorHAnsi"/>
        </w:rPr>
        <w:t>If volume is unknown, use the following default values:</w:t>
      </w:r>
    </w:p>
    <w:tbl>
      <w:tblPr>
        <w:tblW w:w="6434" w:type="dxa"/>
        <w:jc w:val="center"/>
        <w:tblLook w:val="04A0" w:firstRow="1" w:lastRow="0" w:firstColumn="1" w:lastColumn="0" w:noHBand="0" w:noVBand="1"/>
      </w:tblPr>
      <w:tblGrid>
        <w:gridCol w:w="2772"/>
        <w:gridCol w:w="1831"/>
        <w:gridCol w:w="1831"/>
      </w:tblGrid>
      <w:tr w:rsidR="00841F99" w:rsidRPr="00A05FC2" w14:paraId="62DFFA8B" w14:textId="77777777" w:rsidTr="00841F99">
        <w:trPr>
          <w:trHeight w:val="600"/>
          <w:jc w:val="center"/>
        </w:trPr>
        <w:tc>
          <w:tcPr>
            <w:tcW w:w="2772" w:type="dxa"/>
            <w:vMerge w:val="restart"/>
            <w:tcBorders>
              <w:top w:val="single" w:sz="4" w:space="0" w:color="auto"/>
              <w:left w:val="single" w:sz="4" w:space="0" w:color="auto"/>
              <w:right w:val="single" w:sz="4" w:space="0" w:color="auto"/>
            </w:tcBorders>
            <w:shd w:val="clear" w:color="auto" w:fill="808080" w:themeFill="background1" w:themeFillShade="80"/>
            <w:vAlign w:val="center"/>
          </w:tcPr>
          <w:p w14:paraId="01D50C0C" w14:textId="77777777" w:rsidR="00841F99" w:rsidRPr="000B7BB6" w:rsidRDefault="00841F99" w:rsidP="00841F99">
            <w:pPr>
              <w:jc w:val="center"/>
              <w:rPr>
                <w:rFonts w:cstheme="minorHAnsi"/>
                <w:b/>
                <w:color w:val="FFFFFF" w:themeColor="background1"/>
              </w:rPr>
            </w:pPr>
            <w:r w:rsidRPr="000B7BB6">
              <w:rPr>
                <w:rFonts w:cstheme="minorHAnsi"/>
                <w:b/>
                <w:color w:val="FFFFFF" w:themeColor="background1"/>
              </w:rPr>
              <w:t>Product Category</w:t>
            </w:r>
          </w:p>
        </w:tc>
        <w:tc>
          <w:tcPr>
            <w:tcW w:w="1831" w:type="dxa"/>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653BE44D" w14:textId="77777777" w:rsidR="00841F99" w:rsidRPr="000B7BB6" w:rsidRDefault="00841F99" w:rsidP="00841F99">
            <w:pPr>
              <w:widowControl/>
              <w:jc w:val="center"/>
              <w:rPr>
                <w:rFonts w:cstheme="minorHAnsi"/>
                <w:b/>
                <w:color w:val="FFFFFF" w:themeColor="background1"/>
              </w:rPr>
            </w:pPr>
            <w:r w:rsidRPr="005A66C9">
              <w:rPr>
                <w:rFonts w:cstheme="minorHAnsi"/>
                <w:b/>
                <w:color w:val="FFFFFF" w:themeColor="background1"/>
              </w:rPr>
              <w:t>Assumptions up to September 2014</w:t>
            </w:r>
          </w:p>
        </w:tc>
        <w:tc>
          <w:tcPr>
            <w:tcW w:w="1831" w:type="dxa"/>
            <w:tcBorders>
              <w:top w:val="single" w:sz="4" w:space="0" w:color="auto"/>
              <w:left w:val="nil"/>
              <w:bottom w:val="single" w:sz="4" w:space="0" w:color="auto"/>
              <w:right w:val="single" w:sz="4" w:space="0" w:color="auto"/>
            </w:tcBorders>
            <w:shd w:val="clear" w:color="auto" w:fill="808080" w:themeFill="background1" w:themeFillShade="80"/>
            <w:vAlign w:val="center"/>
          </w:tcPr>
          <w:p w14:paraId="45B243CD" w14:textId="77777777" w:rsidR="00841F99" w:rsidRPr="005A66C9" w:rsidRDefault="00841F99" w:rsidP="00841F99">
            <w:pPr>
              <w:widowControl/>
              <w:jc w:val="center"/>
              <w:rPr>
                <w:rFonts w:cstheme="minorHAnsi"/>
                <w:b/>
                <w:color w:val="FFFFFF" w:themeColor="background1"/>
              </w:rPr>
            </w:pPr>
            <w:r w:rsidRPr="005A66C9">
              <w:rPr>
                <w:rFonts w:cstheme="minorHAnsi"/>
                <w:b/>
                <w:color w:val="FFFFFF" w:themeColor="background1"/>
              </w:rPr>
              <w:t xml:space="preserve">Assumptions </w:t>
            </w:r>
            <w:r>
              <w:rPr>
                <w:rFonts w:cstheme="minorHAnsi"/>
                <w:b/>
                <w:color w:val="FFFFFF" w:themeColor="background1"/>
              </w:rPr>
              <w:t>after</w:t>
            </w:r>
            <w:r w:rsidRPr="005A66C9">
              <w:rPr>
                <w:rFonts w:cstheme="minorHAnsi"/>
                <w:b/>
                <w:color w:val="FFFFFF" w:themeColor="background1"/>
              </w:rPr>
              <w:t xml:space="preserve"> September 2014</w:t>
            </w:r>
          </w:p>
        </w:tc>
      </w:tr>
      <w:tr w:rsidR="00841F99" w:rsidRPr="00A05FC2" w14:paraId="36827808" w14:textId="77777777" w:rsidTr="00841F99">
        <w:trPr>
          <w:trHeight w:val="600"/>
          <w:jc w:val="center"/>
        </w:trPr>
        <w:tc>
          <w:tcPr>
            <w:tcW w:w="2772" w:type="dxa"/>
            <w:vMerge/>
            <w:tcBorders>
              <w:left w:val="single" w:sz="4" w:space="0" w:color="auto"/>
              <w:bottom w:val="single" w:sz="4" w:space="0" w:color="auto"/>
              <w:right w:val="single" w:sz="4" w:space="0" w:color="auto"/>
            </w:tcBorders>
            <w:shd w:val="clear" w:color="auto" w:fill="808080" w:themeFill="background1" w:themeFillShade="80"/>
            <w:vAlign w:val="center"/>
            <w:hideMark/>
          </w:tcPr>
          <w:p w14:paraId="459B95FD" w14:textId="77777777" w:rsidR="00841F99" w:rsidRPr="000B7BB6" w:rsidRDefault="00841F99" w:rsidP="00841F99">
            <w:pPr>
              <w:widowControl/>
              <w:jc w:val="center"/>
              <w:rPr>
                <w:rFonts w:cstheme="minorHAnsi"/>
                <w:b/>
                <w:color w:val="FFFFFF" w:themeColor="background1"/>
              </w:rPr>
            </w:pPr>
          </w:p>
        </w:tc>
        <w:tc>
          <w:tcPr>
            <w:tcW w:w="1831"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7CD5EF89" w14:textId="77777777" w:rsidR="00841F99" w:rsidRPr="000B7BB6" w:rsidRDefault="00841F99" w:rsidP="00841F99">
            <w:pPr>
              <w:widowControl/>
              <w:jc w:val="center"/>
              <w:rPr>
                <w:rFonts w:cstheme="minorHAnsi"/>
                <w:b/>
                <w:color w:val="FFFFFF" w:themeColor="background1"/>
              </w:rPr>
            </w:pPr>
            <w:r w:rsidRPr="000B7BB6">
              <w:rPr>
                <w:rFonts w:cstheme="minorHAnsi"/>
                <w:b/>
                <w:color w:val="FFFFFF" w:themeColor="background1"/>
              </w:rPr>
              <w:t>kW Savings</w:t>
            </w:r>
          </w:p>
        </w:tc>
        <w:tc>
          <w:tcPr>
            <w:tcW w:w="1831" w:type="dxa"/>
            <w:tcBorders>
              <w:top w:val="single" w:sz="4" w:space="0" w:color="auto"/>
              <w:left w:val="nil"/>
              <w:bottom w:val="single" w:sz="4" w:space="0" w:color="auto"/>
              <w:right w:val="single" w:sz="4" w:space="0" w:color="auto"/>
            </w:tcBorders>
            <w:shd w:val="clear" w:color="auto" w:fill="808080" w:themeFill="background1" w:themeFillShade="80"/>
            <w:vAlign w:val="center"/>
          </w:tcPr>
          <w:p w14:paraId="365358CD" w14:textId="77777777" w:rsidR="00841F99" w:rsidRPr="000B7BB6" w:rsidRDefault="00841F99" w:rsidP="00841F99">
            <w:pPr>
              <w:widowControl/>
              <w:jc w:val="center"/>
              <w:rPr>
                <w:rFonts w:cstheme="minorHAnsi"/>
                <w:b/>
                <w:color w:val="FFFFFF" w:themeColor="background1"/>
              </w:rPr>
            </w:pPr>
            <w:r w:rsidRPr="000B7BB6">
              <w:rPr>
                <w:rFonts w:cstheme="minorHAnsi"/>
                <w:b/>
                <w:color w:val="FFFFFF" w:themeColor="background1"/>
              </w:rPr>
              <w:t>kW Savings</w:t>
            </w:r>
          </w:p>
        </w:tc>
      </w:tr>
      <w:tr w:rsidR="00841F99" w:rsidRPr="00A05FC2" w14:paraId="474023FA" w14:textId="77777777" w:rsidTr="00841F99">
        <w:trPr>
          <w:trHeight w:val="570"/>
          <w:jc w:val="center"/>
        </w:trPr>
        <w:tc>
          <w:tcPr>
            <w:tcW w:w="2772" w:type="dxa"/>
            <w:tcBorders>
              <w:top w:val="nil"/>
              <w:left w:val="single" w:sz="4" w:space="0" w:color="auto"/>
              <w:bottom w:val="single" w:sz="4" w:space="0" w:color="auto"/>
              <w:right w:val="single" w:sz="4" w:space="0" w:color="auto"/>
            </w:tcBorders>
            <w:shd w:val="clear" w:color="auto" w:fill="auto"/>
            <w:vAlign w:val="center"/>
            <w:hideMark/>
          </w:tcPr>
          <w:p w14:paraId="4643904A" w14:textId="77777777" w:rsidR="00841F99" w:rsidRPr="00A05FC2" w:rsidRDefault="00841F99" w:rsidP="00841F99">
            <w:pPr>
              <w:widowControl/>
              <w:jc w:val="center"/>
              <w:rPr>
                <w:rFonts w:cstheme="minorHAnsi"/>
                <w:color w:val="000000"/>
              </w:rPr>
            </w:pPr>
            <w:r w:rsidRPr="00A05FC2">
              <w:rPr>
                <w:rFonts w:cstheme="minorHAnsi"/>
                <w:color w:val="000000"/>
                <w:lang w:val="en"/>
              </w:rPr>
              <w:t>Upright Freezers with Manual Defrost</w:t>
            </w:r>
          </w:p>
        </w:tc>
        <w:tc>
          <w:tcPr>
            <w:tcW w:w="1831" w:type="dxa"/>
            <w:tcBorders>
              <w:top w:val="nil"/>
              <w:left w:val="nil"/>
              <w:bottom w:val="single" w:sz="4" w:space="0" w:color="auto"/>
              <w:right w:val="single" w:sz="4" w:space="0" w:color="auto"/>
            </w:tcBorders>
            <w:shd w:val="clear" w:color="auto" w:fill="auto"/>
            <w:noWrap/>
            <w:vAlign w:val="center"/>
            <w:hideMark/>
          </w:tcPr>
          <w:p w14:paraId="2903485E" w14:textId="77777777" w:rsidR="00841F99" w:rsidRPr="00A05FC2" w:rsidRDefault="00841F99" w:rsidP="00841F99">
            <w:pPr>
              <w:widowControl/>
              <w:jc w:val="center"/>
              <w:rPr>
                <w:rFonts w:cstheme="minorHAnsi"/>
                <w:color w:val="000000"/>
                <w:szCs w:val="20"/>
              </w:rPr>
            </w:pPr>
            <w:r w:rsidRPr="000B7BB6">
              <w:rPr>
                <w:rFonts w:cstheme="minorHAnsi"/>
                <w:color w:val="000000"/>
                <w:szCs w:val="20"/>
              </w:rPr>
              <w:t>0.0076</w:t>
            </w:r>
          </w:p>
        </w:tc>
        <w:tc>
          <w:tcPr>
            <w:tcW w:w="1831" w:type="dxa"/>
            <w:tcBorders>
              <w:top w:val="nil"/>
              <w:left w:val="nil"/>
              <w:bottom w:val="single" w:sz="4" w:space="0" w:color="auto"/>
              <w:right w:val="single" w:sz="4" w:space="0" w:color="auto"/>
            </w:tcBorders>
            <w:vAlign w:val="center"/>
          </w:tcPr>
          <w:p w14:paraId="7DFBFDAF" w14:textId="77777777" w:rsidR="00841F99" w:rsidRPr="000B7BB6" w:rsidRDefault="00841F99" w:rsidP="00841F99">
            <w:pPr>
              <w:widowControl/>
              <w:jc w:val="center"/>
              <w:rPr>
                <w:rFonts w:cstheme="minorHAnsi"/>
                <w:color w:val="000000"/>
                <w:szCs w:val="20"/>
              </w:rPr>
            </w:pPr>
            <w:r>
              <w:rPr>
                <w:rFonts w:ascii="Calibri" w:hAnsi="Calibri"/>
                <w:color w:val="000000"/>
                <w:szCs w:val="20"/>
              </w:rPr>
              <w:t>0.0057</w:t>
            </w:r>
          </w:p>
        </w:tc>
      </w:tr>
      <w:tr w:rsidR="00841F99" w:rsidRPr="00A05FC2" w14:paraId="6B68A145" w14:textId="77777777" w:rsidTr="00841F99">
        <w:trPr>
          <w:trHeight w:val="570"/>
          <w:jc w:val="center"/>
        </w:trPr>
        <w:tc>
          <w:tcPr>
            <w:tcW w:w="2772" w:type="dxa"/>
            <w:tcBorders>
              <w:top w:val="nil"/>
              <w:left w:val="single" w:sz="4" w:space="0" w:color="auto"/>
              <w:bottom w:val="single" w:sz="4" w:space="0" w:color="auto"/>
              <w:right w:val="single" w:sz="4" w:space="0" w:color="auto"/>
            </w:tcBorders>
            <w:shd w:val="clear" w:color="auto" w:fill="auto"/>
            <w:vAlign w:val="center"/>
            <w:hideMark/>
          </w:tcPr>
          <w:p w14:paraId="02B0FBF9" w14:textId="77777777" w:rsidR="00841F99" w:rsidRPr="00A05FC2" w:rsidRDefault="00841F99" w:rsidP="00841F99">
            <w:pPr>
              <w:widowControl/>
              <w:jc w:val="center"/>
              <w:rPr>
                <w:rFonts w:cstheme="minorHAnsi"/>
                <w:color w:val="000000"/>
              </w:rPr>
            </w:pPr>
            <w:r w:rsidRPr="00A05FC2">
              <w:rPr>
                <w:rFonts w:cstheme="minorHAnsi"/>
                <w:color w:val="000000"/>
                <w:lang w:val="en"/>
              </w:rPr>
              <w:t>Upright Freezers with Automatic Defrost</w:t>
            </w:r>
          </w:p>
        </w:tc>
        <w:tc>
          <w:tcPr>
            <w:tcW w:w="1831" w:type="dxa"/>
            <w:tcBorders>
              <w:top w:val="nil"/>
              <w:left w:val="nil"/>
              <w:bottom w:val="single" w:sz="4" w:space="0" w:color="auto"/>
              <w:right w:val="single" w:sz="4" w:space="0" w:color="auto"/>
            </w:tcBorders>
            <w:shd w:val="clear" w:color="auto" w:fill="auto"/>
            <w:noWrap/>
            <w:vAlign w:val="center"/>
            <w:hideMark/>
          </w:tcPr>
          <w:p w14:paraId="5ABF443D" w14:textId="77777777" w:rsidR="00841F99" w:rsidRPr="00A05FC2" w:rsidRDefault="00841F99" w:rsidP="00841F99">
            <w:pPr>
              <w:widowControl/>
              <w:jc w:val="center"/>
              <w:rPr>
                <w:rFonts w:cstheme="minorHAnsi"/>
                <w:color w:val="000000"/>
                <w:szCs w:val="20"/>
              </w:rPr>
            </w:pPr>
            <w:r w:rsidRPr="000B7BB6">
              <w:rPr>
                <w:rFonts w:cstheme="minorHAnsi"/>
                <w:color w:val="000000"/>
                <w:szCs w:val="20"/>
              </w:rPr>
              <w:t>0.0109</w:t>
            </w:r>
          </w:p>
        </w:tc>
        <w:tc>
          <w:tcPr>
            <w:tcW w:w="1831" w:type="dxa"/>
            <w:tcBorders>
              <w:top w:val="nil"/>
              <w:left w:val="nil"/>
              <w:bottom w:val="single" w:sz="4" w:space="0" w:color="auto"/>
              <w:right w:val="single" w:sz="4" w:space="0" w:color="auto"/>
            </w:tcBorders>
            <w:vAlign w:val="center"/>
          </w:tcPr>
          <w:p w14:paraId="76A9CE9F" w14:textId="77777777" w:rsidR="00841F99" w:rsidRPr="000B7BB6" w:rsidRDefault="00841F99" w:rsidP="00841F99">
            <w:pPr>
              <w:widowControl/>
              <w:jc w:val="center"/>
              <w:rPr>
                <w:rFonts w:cstheme="minorHAnsi"/>
                <w:color w:val="000000"/>
                <w:szCs w:val="20"/>
              </w:rPr>
            </w:pPr>
            <w:r>
              <w:rPr>
                <w:rFonts w:ascii="Calibri" w:hAnsi="Calibri"/>
                <w:color w:val="000000"/>
                <w:szCs w:val="20"/>
              </w:rPr>
              <w:t>0.0076</w:t>
            </w:r>
          </w:p>
        </w:tc>
      </w:tr>
      <w:tr w:rsidR="00841F99" w:rsidRPr="00A05FC2" w14:paraId="403A95A4" w14:textId="77777777" w:rsidTr="00841F99">
        <w:trPr>
          <w:trHeight w:val="566"/>
          <w:jc w:val="center"/>
        </w:trPr>
        <w:tc>
          <w:tcPr>
            <w:tcW w:w="2772" w:type="dxa"/>
            <w:tcBorders>
              <w:top w:val="nil"/>
              <w:left w:val="single" w:sz="4" w:space="0" w:color="auto"/>
              <w:bottom w:val="single" w:sz="4" w:space="0" w:color="auto"/>
              <w:right w:val="single" w:sz="4" w:space="0" w:color="auto"/>
            </w:tcBorders>
            <w:shd w:val="clear" w:color="auto" w:fill="auto"/>
            <w:vAlign w:val="center"/>
            <w:hideMark/>
          </w:tcPr>
          <w:p w14:paraId="27FFC97B" w14:textId="77777777" w:rsidR="00841F99" w:rsidRPr="00A05FC2" w:rsidRDefault="00841F99" w:rsidP="00841F99">
            <w:pPr>
              <w:widowControl/>
              <w:jc w:val="center"/>
              <w:rPr>
                <w:rFonts w:cstheme="minorHAnsi"/>
                <w:color w:val="000000"/>
              </w:rPr>
            </w:pPr>
            <w:r w:rsidRPr="00A05FC2">
              <w:rPr>
                <w:rFonts w:cstheme="minorHAnsi"/>
                <w:color w:val="000000"/>
                <w:lang w:val="en"/>
              </w:rPr>
              <w:t>Chest Freezers and all other Freezers except Compact Freezers</w:t>
            </w:r>
          </w:p>
        </w:tc>
        <w:tc>
          <w:tcPr>
            <w:tcW w:w="1831" w:type="dxa"/>
            <w:tcBorders>
              <w:top w:val="nil"/>
              <w:left w:val="nil"/>
              <w:bottom w:val="single" w:sz="4" w:space="0" w:color="auto"/>
              <w:right w:val="single" w:sz="4" w:space="0" w:color="auto"/>
            </w:tcBorders>
            <w:shd w:val="clear" w:color="auto" w:fill="auto"/>
            <w:noWrap/>
            <w:vAlign w:val="center"/>
            <w:hideMark/>
          </w:tcPr>
          <w:p w14:paraId="1AE13F70" w14:textId="77777777" w:rsidR="00841F99" w:rsidRPr="00A05FC2" w:rsidRDefault="00841F99" w:rsidP="00841F99">
            <w:pPr>
              <w:widowControl/>
              <w:jc w:val="center"/>
              <w:rPr>
                <w:rFonts w:cstheme="minorHAnsi"/>
                <w:color w:val="000000"/>
                <w:szCs w:val="20"/>
              </w:rPr>
            </w:pPr>
            <w:r w:rsidRPr="000B7BB6">
              <w:rPr>
                <w:rFonts w:cstheme="minorHAnsi"/>
                <w:color w:val="000000"/>
                <w:szCs w:val="20"/>
              </w:rPr>
              <w:t>0.0068</w:t>
            </w:r>
          </w:p>
        </w:tc>
        <w:tc>
          <w:tcPr>
            <w:tcW w:w="1831" w:type="dxa"/>
            <w:tcBorders>
              <w:top w:val="nil"/>
              <w:left w:val="nil"/>
              <w:bottom w:val="single" w:sz="4" w:space="0" w:color="auto"/>
              <w:right w:val="single" w:sz="4" w:space="0" w:color="auto"/>
            </w:tcBorders>
            <w:vAlign w:val="center"/>
          </w:tcPr>
          <w:p w14:paraId="4E4B77AA" w14:textId="77777777" w:rsidR="00841F99" w:rsidRPr="000B7BB6" w:rsidRDefault="00841F99" w:rsidP="00841F99">
            <w:pPr>
              <w:widowControl/>
              <w:jc w:val="center"/>
              <w:rPr>
                <w:rFonts w:cstheme="minorHAnsi"/>
                <w:color w:val="000000"/>
                <w:szCs w:val="20"/>
              </w:rPr>
            </w:pPr>
            <w:r>
              <w:rPr>
                <w:rFonts w:ascii="Calibri" w:hAnsi="Calibri"/>
                <w:color w:val="000000"/>
                <w:szCs w:val="20"/>
              </w:rPr>
              <w:t>0.0050</w:t>
            </w:r>
          </w:p>
        </w:tc>
      </w:tr>
      <w:tr w:rsidR="00841F99" w:rsidRPr="00A05FC2" w14:paraId="06315D4C" w14:textId="77777777" w:rsidTr="00841F99">
        <w:trPr>
          <w:trHeight w:val="611"/>
          <w:jc w:val="center"/>
        </w:trPr>
        <w:tc>
          <w:tcPr>
            <w:tcW w:w="2772" w:type="dxa"/>
            <w:tcBorders>
              <w:top w:val="nil"/>
              <w:left w:val="single" w:sz="4" w:space="0" w:color="auto"/>
              <w:bottom w:val="single" w:sz="4" w:space="0" w:color="auto"/>
              <w:right w:val="single" w:sz="4" w:space="0" w:color="auto"/>
            </w:tcBorders>
            <w:shd w:val="clear" w:color="auto" w:fill="auto"/>
            <w:vAlign w:val="center"/>
            <w:hideMark/>
          </w:tcPr>
          <w:p w14:paraId="228B8919" w14:textId="77777777" w:rsidR="00841F99" w:rsidRPr="00A05FC2" w:rsidRDefault="00841F99" w:rsidP="00841F99">
            <w:pPr>
              <w:widowControl/>
              <w:jc w:val="center"/>
              <w:rPr>
                <w:rFonts w:cstheme="minorHAnsi"/>
                <w:color w:val="000000"/>
              </w:rPr>
            </w:pPr>
            <w:r w:rsidRPr="00A05FC2">
              <w:rPr>
                <w:rFonts w:cstheme="minorHAnsi"/>
                <w:color w:val="000000"/>
                <w:lang w:val="en"/>
              </w:rPr>
              <w:t>Compact Upright Freezers with Manual Defrost</w:t>
            </w:r>
          </w:p>
        </w:tc>
        <w:tc>
          <w:tcPr>
            <w:tcW w:w="1831" w:type="dxa"/>
            <w:tcBorders>
              <w:top w:val="nil"/>
              <w:left w:val="nil"/>
              <w:bottom w:val="single" w:sz="4" w:space="0" w:color="auto"/>
              <w:right w:val="single" w:sz="4" w:space="0" w:color="auto"/>
            </w:tcBorders>
            <w:shd w:val="clear" w:color="auto" w:fill="auto"/>
            <w:noWrap/>
            <w:vAlign w:val="center"/>
            <w:hideMark/>
          </w:tcPr>
          <w:p w14:paraId="5E1759B9" w14:textId="77777777" w:rsidR="00841F99" w:rsidRPr="00A05FC2" w:rsidRDefault="00841F99" w:rsidP="00841F99">
            <w:pPr>
              <w:widowControl/>
              <w:jc w:val="center"/>
              <w:rPr>
                <w:rFonts w:cstheme="minorHAnsi"/>
                <w:color w:val="000000"/>
                <w:szCs w:val="20"/>
              </w:rPr>
            </w:pPr>
            <w:r w:rsidRPr="000B7BB6">
              <w:rPr>
                <w:rFonts w:cstheme="minorHAnsi"/>
                <w:color w:val="000000"/>
                <w:szCs w:val="20"/>
              </w:rPr>
              <w:t>0.0114</w:t>
            </w:r>
          </w:p>
        </w:tc>
        <w:tc>
          <w:tcPr>
            <w:tcW w:w="1831" w:type="dxa"/>
            <w:tcBorders>
              <w:top w:val="nil"/>
              <w:left w:val="nil"/>
              <w:bottom w:val="single" w:sz="4" w:space="0" w:color="auto"/>
              <w:right w:val="single" w:sz="4" w:space="0" w:color="auto"/>
            </w:tcBorders>
            <w:vAlign w:val="center"/>
          </w:tcPr>
          <w:p w14:paraId="40D9FFA6" w14:textId="77777777" w:rsidR="00841F99" w:rsidRPr="000B7BB6" w:rsidRDefault="00841F99" w:rsidP="00841F99">
            <w:pPr>
              <w:widowControl/>
              <w:jc w:val="center"/>
              <w:rPr>
                <w:rFonts w:cstheme="minorHAnsi"/>
                <w:color w:val="000000"/>
                <w:szCs w:val="20"/>
              </w:rPr>
            </w:pPr>
            <w:r>
              <w:rPr>
                <w:rFonts w:ascii="Calibri" w:hAnsi="Calibri"/>
                <w:color w:val="000000"/>
                <w:szCs w:val="20"/>
              </w:rPr>
              <w:t>0.0075</w:t>
            </w:r>
          </w:p>
        </w:tc>
      </w:tr>
      <w:tr w:rsidR="00841F99" w:rsidRPr="00A05FC2" w14:paraId="477CEBA5" w14:textId="77777777" w:rsidTr="00841F99">
        <w:trPr>
          <w:trHeight w:val="620"/>
          <w:jc w:val="center"/>
        </w:trPr>
        <w:tc>
          <w:tcPr>
            <w:tcW w:w="2772" w:type="dxa"/>
            <w:tcBorders>
              <w:top w:val="nil"/>
              <w:left w:val="single" w:sz="4" w:space="0" w:color="auto"/>
              <w:bottom w:val="single" w:sz="4" w:space="0" w:color="auto"/>
              <w:right w:val="single" w:sz="4" w:space="0" w:color="auto"/>
            </w:tcBorders>
            <w:shd w:val="clear" w:color="auto" w:fill="auto"/>
            <w:vAlign w:val="center"/>
            <w:hideMark/>
          </w:tcPr>
          <w:p w14:paraId="2ED4E5DB" w14:textId="77777777" w:rsidR="00841F99" w:rsidRPr="00A05FC2" w:rsidRDefault="00841F99" w:rsidP="00841F99">
            <w:pPr>
              <w:widowControl/>
              <w:jc w:val="center"/>
              <w:rPr>
                <w:rFonts w:cstheme="minorHAnsi"/>
                <w:color w:val="000000"/>
              </w:rPr>
            </w:pPr>
            <w:r w:rsidRPr="00A05FC2">
              <w:rPr>
                <w:rFonts w:cstheme="minorHAnsi"/>
                <w:color w:val="000000"/>
                <w:lang w:val="en"/>
              </w:rPr>
              <w:t>Compact Upright Freezers with Automatic Defrost</w:t>
            </w:r>
          </w:p>
        </w:tc>
        <w:tc>
          <w:tcPr>
            <w:tcW w:w="1831" w:type="dxa"/>
            <w:tcBorders>
              <w:top w:val="nil"/>
              <w:left w:val="nil"/>
              <w:bottom w:val="single" w:sz="4" w:space="0" w:color="auto"/>
              <w:right w:val="single" w:sz="4" w:space="0" w:color="auto"/>
            </w:tcBorders>
            <w:shd w:val="clear" w:color="auto" w:fill="auto"/>
            <w:noWrap/>
            <w:vAlign w:val="center"/>
            <w:hideMark/>
          </w:tcPr>
          <w:p w14:paraId="3882D3B5" w14:textId="77777777" w:rsidR="00841F99" w:rsidRPr="00A05FC2" w:rsidRDefault="00841F99" w:rsidP="00841F99">
            <w:pPr>
              <w:widowControl/>
              <w:jc w:val="center"/>
              <w:rPr>
                <w:rFonts w:cstheme="minorHAnsi"/>
                <w:color w:val="000000"/>
                <w:szCs w:val="20"/>
              </w:rPr>
            </w:pPr>
            <w:r w:rsidRPr="000B7BB6">
              <w:rPr>
                <w:rFonts w:cstheme="minorHAnsi"/>
                <w:color w:val="000000"/>
                <w:szCs w:val="20"/>
              </w:rPr>
              <w:t>0.0164</w:t>
            </w:r>
          </w:p>
        </w:tc>
        <w:tc>
          <w:tcPr>
            <w:tcW w:w="1831" w:type="dxa"/>
            <w:tcBorders>
              <w:top w:val="nil"/>
              <w:left w:val="nil"/>
              <w:bottom w:val="single" w:sz="4" w:space="0" w:color="auto"/>
              <w:right w:val="single" w:sz="4" w:space="0" w:color="auto"/>
            </w:tcBorders>
            <w:vAlign w:val="center"/>
          </w:tcPr>
          <w:p w14:paraId="0E0095BB" w14:textId="77777777" w:rsidR="00841F99" w:rsidRPr="000B7BB6" w:rsidRDefault="00841F99" w:rsidP="00841F99">
            <w:pPr>
              <w:widowControl/>
              <w:jc w:val="center"/>
              <w:rPr>
                <w:rFonts w:cstheme="minorHAnsi"/>
                <w:color w:val="000000"/>
                <w:szCs w:val="20"/>
              </w:rPr>
            </w:pPr>
            <w:r>
              <w:rPr>
                <w:rFonts w:ascii="Calibri" w:hAnsi="Calibri"/>
                <w:color w:val="000000"/>
                <w:szCs w:val="20"/>
              </w:rPr>
              <w:t>0.0103</w:t>
            </w:r>
          </w:p>
        </w:tc>
      </w:tr>
      <w:tr w:rsidR="00841F99" w:rsidRPr="00A05FC2" w14:paraId="07445C4B" w14:textId="77777777" w:rsidTr="00841F99">
        <w:trPr>
          <w:trHeight w:val="570"/>
          <w:jc w:val="center"/>
        </w:trPr>
        <w:tc>
          <w:tcPr>
            <w:tcW w:w="2772" w:type="dxa"/>
            <w:tcBorders>
              <w:top w:val="nil"/>
              <w:left w:val="single" w:sz="4" w:space="0" w:color="auto"/>
              <w:bottom w:val="single" w:sz="4" w:space="0" w:color="auto"/>
              <w:right w:val="single" w:sz="4" w:space="0" w:color="auto"/>
            </w:tcBorders>
            <w:shd w:val="clear" w:color="auto" w:fill="auto"/>
            <w:vAlign w:val="center"/>
            <w:hideMark/>
          </w:tcPr>
          <w:p w14:paraId="1E68E213" w14:textId="77777777" w:rsidR="00841F99" w:rsidRPr="00A05FC2" w:rsidRDefault="00841F99" w:rsidP="00841F99">
            <w:pPr>
              <w:widowControl/>
              <w:jc w:val="center"/>
              <w:rPr>
                <w:rFonts w:cstheme="minorHAnsi"/>
                <w:color w:val="000000"/>
              </w:rPr>
            </w:pPr>
            <w:r w:rsidRPr="00A05FC2">
              <w:rPr>
                <w:rFonts w:cstheme="minorHAnsi"/>
                <w:color w:val="000000"/>
                <w:lang w:val="en"/>
              </w:rPr>
              <w:t>Compact Chest Freezers</w:t>
            </w:r>
          </w:p>
        </w:tc>
        <w:tc>
          <w:tcPr>
            <w:tcW w:w="1831" w:type="dxa"/>
            <w:tcBorders>
              <w:top w:val="nil"/>
              <w:left w:val="nil"/>
              <w:bottom w:val="single" w:sz="4" w:space="0" w:color="auto"/>
              <w:right w:val="single" w:sz="4" w:space="0" w:color="auto"/>
            </w:tcBorders>
            <w:shd w:val="clear" w:color="auto" w:fill="auto"/>
            <w:noWrap/>
            <w:vAlign w:val="center"/>
            <w:hideMark/>
          </w:tcPr>
          <w:p w14:paraId="38B5B12B" w14:textId="77777777" w:rsidR="00841F99" w:rsidRPr="00A05FC2" w:rsidRDefault="00841F99" w:rsidP="00841F99">
            <w:pPr>
              <w:widowControl/>
              <w:jc w:val="center"/>
              <w:rPr>
                <w:rFonts w:cstheme="minorHAnsi"/>
                <w:color w:val="000000"/>
                <w:szCs w:val="20"/>
              </w:rPr>
            </w:pPr>
            <w:r w:rsidRPr="000B7BB6">
              <w:rPr>
                <w:rFonts w:cstheme="minorHAnsi"/>
                <w:color w:val="000000"/>
                <w:szCs w:val="20"/>
              </w:rPr>
              <w:t>0.0084</w:t>
            </w:r>
          </w:p>
        </w:tc>
        <w:tc>
          <w:tcPr>
            <w:tcW w:w="1831" w:type="dxa"/>
            <w:tcBorders>
              <w:top w:val="nil"/>
              <w:left w:val="nil"/>
              <w:bottom w:val="single" w:sz="4" w:space="0" w:color="auto"/>
              <w:right w:val="single" w:sz="4" w:space="0" w:color="auto"/>
            </w:tcBorders>
            <w:vAlign w:val="center"/>
          </w:tcPr>
          <w:p w14:paraId="2D5A964A" w14:textId="77777777" w:rsidR="00841F99" w:rsidRPr="000B7BB6" w:rsidRDefault="00841F99" w:rsidP="00841F99">
            <w:pPr>
              <w:widowControl/>
              <w:jc w:val="center"/>
              <w:rPr>
                <w:rFonts w:cstheme="minorHAnsi"/>
                <w:color w:val="000000"/>
                <w:szCs w:val="20"/>
              </w:rPr>
            </w:pPr>
            <w:r>
              <w:rPr>
                <w:rFonts w:ascii="Calibri" w:hAnsi="Calibri"/>
                <w:color w:val="000000"/>
                <w:szCs w:val="20"/>
              </w:rPr>
              <w:t>0.0064</w:t>
            </w:r>
          </w:p>
        </w:tc>
      </w:tr>
    </w:tbl>
    <w:p w14:paraId="649560B1" w14:textId="77777777" w:rsidR="00841F99" w:rsidRPr="000B7BB6" w:rsidRDefault="00841F99" w:rsidP="00841F99">
      <w:pPr>
        <w:pStyle w:val="Heading6"/>
      </w:pPr>
      <w:r>
        <w:t>Natural Gas</w:t>
      </w:r>
      <w:r w:rsidRPr="000B7BB6">
        <w:t xml:space="preserve"> Savings </w:t>
      </w:r>
    </w:p>
    <w:p w14:paraId="51AB5006" w14:textId="77777777" w:rsidR="00841F99" w:rsidRPr="000B7BB6" w:rsidRDefault="00841F99" w:rsidP="00841F99">
      <w:pPr>
        <w:rPr>
          <w:rFonts w:cstheme="minorHAnsi"/>
          <w:szCs w:val="20"/>
        </w:rPr>
      </w:pPr>
      <w:r w:rsidRPr="000B7BB6">
        <w:rPr>
          <w:rFonts w:cstheme="minorHAnsi"/>
        </w:rPr>
        <w:t>N/A</w:t>
      </w:r>
    </w:p>
    <w:p w14:paraId="3429DB55" w14:textId="77777777" w:rsidR="00841F99" w:rsidRPr="000B7BB6" w:rsidRDefault="00841F99" w:rsidP="00841F99">
      <w:pPr>
        <w:pStyle w:val="Heading6"/>
      </w:pPr>
      <w:r w:rsidRPr="000B7BB6">
        <w:t xml:space="preserve">Water Impact Descriptions and Calculation  </w:t>
      </w:r>
    </w:p>
    <w:p w14:paraId="44D02DF6" w14:textId="77777777" w:rsidR="00841F99" w:rsidRPr="00A05FC2" w:rsidRDefault="00841F99" w:rsidP="00841F99">
      <w:pPr>
        <w:rPr>
          <w:rFonts w:cstheme="minorHAnsi"/>
          <w:bCs/>
          <w:color w:val="000000"/>
        </w:rPr>
      </w:pPr>
      <w:r w:rsidRPr="00A05FC2">
        <w:rPr>
          <w:rFonts w:cstheme="minorHAnsi"/>
          <w:bCs/>
          <w:color w:val="000000"/>
        </w:rPr>
        <w:t>N/A</w:t>
      </w:r>
    </w:p>
    <w:p w14:paraId="0180074B" w14:textId="77777777" w:rsidR="00841F99" w:rsidRPr="000B7BB6" w:rsidRDefault="00841F99" w:rsidP="00841F99">
      <w:pPr>
        <w:pStyle w:val="Heading6"/>
      </w:pPr>
      <w:r w:rsidRPr="00B41203">
        <w:t xml:space="preserve">Deemed O&amp;M Cost Adjustment Calculation </w:t>
      </w:r>
    </w:p>
    <w:p w14:paraId="27A48251" w14:textId="77777777" w:rsidR="00841F99" w:rsidRPr="00A05FC2" w:rsidRDefault="00841F99" w:rsidP="00841F99">
      <w:pPr>
        <w:rPr>
          <w:rFonts w:cstheme="minorHAnsi"/>
          <w:bCs/>
          <w:color w:val="000000"/>
        </w:rPr>
      </w:pPr>
      <w:r w:rsidRPr="00A05FC2">
        <w:rPr>
          <w:rFonts w:cstheme="minorHAnsi"/>
          <w:bCs/>
          <w:color w:val="000000"/>
        </w:rPr>
        <w:t>N/A</w:t>
      </w:r>
    </w:p>
    <w:p w14:paraId="6D282E7F" w14:textId="77777777" w:rsidR="00F83B3F" w:rsidRPr="00F83B3F" w:rsidRDefault="00841F99" w:rsidP="00F83B3F">
      <w:pPr>
        <w:pStyle w:val="Heading6"/>
        <w:sectPr w:rsidR="00F83B3F" w:rsidRPr="00F83B3F">
          <w:headerReference w:type="default" r:id="rId19"/>
          <w:pgSz w:w="12240" w:h="15840"/>
          <w:pgMar w:top="1440" w:right="1440" w:bottom="1440" w:left="1440" w:header="720" w:footer="720" w:gutter="0"/>
          <w:cols w:space="720"/>
          <w:docGrid w:linePitch="360"/>
        </w:sectPr>
      </w:pPr>
      <w:r>
        <w:t xml:space="preserve">Measure Code: </w:t>
      </w:r>
      <w:r w:rsidRPr="0069549D">
        <w:t>RS-APL-ES</w:t>
      </w:r>
      <w:r>
        <w:t>FR</w:t>
      </w:r>
      <w:r w:rsidRPr="0069549D">
        <w:t>-V0</w:t>
      </w:r>
      <w:r>
        <w:t>2</w:t>
      </w:r>
      <w:r w:rsidRPr="0069549D">
        <w:t>-</w:t>
      </w:r>
      <w:r>
        <w:t>140601</w:t>
      </w:r>
    </w:p>
    <w:p w14:paraId="398CB802" w14:textId="77777777" w:rsidR="00841F99" w:rsidRPr="000B7BB6" w:rsidRDefault="00841F99" w:rsidP="00841F99">
      <w:pPr>
        <w:pStyle w:val="Heading3"/>
      </w:pPr>
      <w:bookmarkStart w:id="1471" w:name="_Toc319489360"/>
      <w:bookmarkStart w:id="1472" w:name="_Toc319662631"/>
      <w:bookmarkStart w:id="1473" w:name="_Ref325436781"/>
      <w:bookmarkStart w:id="1474" w:name="_Ref325436785"/>
      <w:bookmarkStart w:id="1475" w:name="_Toc333219073"/>
      <w:bookmarkStart w:id="1476" w:name="_Toc437592955"/>
      <w:bookmarkStart w:id="1477" w:name="_Toc437855970"/>
      <w:bookmarkStart w:id="1478" w:name="_Toc441217022"/>
      <w:r w:rsidRPr="000B7BB6">
        <w:lastRenderedPageBreak/>
        <w:t>ENERGY STAR and CEE Tier 2 Refrigerator</w:t>
      </w:r>
      <w:bookmarkEnd w:id="1471"/>
      <w:bookmarkEnd w:id="1472"/>
      <w:bookmarkEnd w:id="1473"/>
      <w:bookmarkEnd w:id="1474"/>
      <w:bookmarkEnd w:id="1475"/>
      <w:bookmarkEnd w:id="1476"/>
      <w:bookmarkEnd w:id="1477"/>
      <w:bookmarkEnd w:id="1478"/>
      <w:r w:rsidRPr="000B7BB6">
        <w:t xml:space="preserve"> </w:t>
      </w:r>
    </w:p>
    <w:p w14:paraId="7E50BFDC" w14:textId="77777777" w:rsidR="00253599" w:rsidRPr="000B7BB6" w:rsidRDefault="00253599" w:rsidP="00253599">
      <w:pPr>
        <w:pStyle w:val="Heading6"/>
      </w:pPr>
      <w:r w:rsidRPr="00B41203">
        <w:t xml:space="preserve">Description </w:t>
      </w:r>
    </w:p>
    <w:p w14:paraId="7ADD6829" w14:textId="77777777" w:rsidR="00253599" w:rsidRDefault="00253599" w:rsidP="00253599">
      <w:pPr>
        <w:rPr>
          <w:rFonts w:cstheme="minorHAnsi"/>
        </w:rPr>
      </w:pPr>
      <w:r w:rsidRPr="000B7BB6">
        <w:rPr>
          <w:rFonts w:cstheme="minorHAnsi"/>
        </w:rPr>
        <w:t>This measure relates to</w:t>
      </w:r>
      <w:r>
        <w:rPr>
          <w:rFonts w:cstheme="minorHAnsi"/>
        </w:rPr>
        <w:t>:</w:t>
      </w:r>
    </w:p>
    <w:p w14:paraId="1AF1D5DF" w14:textId="77777777" w:rsidR="00253599" w:rsidRPr="00A46E6C" w:rsidRDefault="00253599" w:rsidP="00253599">
      <w:pPr>
        <w:pStyle w:val="ListParagraph"/>
        <w:numPr>
          <w:ilvl w:val="0"/>
          <w:numId w:val="15"/>
        </w:numPr>
        <w:ind w:left="1170" w:hanging="450"/>
        <w:rPr>
          <w:rFonts w:cstheme="minorHAnsi"/>
        </w:rPr>
      </w:pPr>
      <w:r w:rsidRPr="00A46E6C">
        <w:rPr>
          <w:rFonts w:cstheme="minorHAnsi"/>
        </w:rPr>
        <w:t xml:space="preserve">Time of Sale: the purchase and installation of a new refrigerator meeting either ENERGY STAR or CEE TIER 2 specifications. </w:t>
      </w:r>
    </w:p>
    <w:p w14:paraId="4AA691EB" w14:textId="77777777" w:rsidR="00253599" w:rsidRDefault="00253599" w:rsidP="00253599">
      <w:pPr>
        <w:pStyle w:val="ListParagraph"/>
        <w:numPr>
          <w:ilvl w:val="0"/>
          <w:numId w:val="15"/>
        </w:numPr>
        <w:ind w:left="1170" w:hanging="450"/>
        <w:rPr>
          <w:rFonts w:cstheme="minorHAnsi"/>
        </w:rPr>
      </w:pPr>
      <w:r>
        <w:rPr>
          <w:rFonts w:cstheme="minorHAnsi"/>
        </w:rPr>
        <w:t xml:space="preserve">Early Replacement: the early removal of an </w:t>
      </w:r>
      <w:r w:rsidRPr="000B7BB6">
        <w:rPr>
          <w:rFonts w:cstheme="minorHAnsi"/>
        </w:rPr>
        <w:t xml:space="preserve">existing residential inefficient </w:t>
      </w:r>
      <w:r>
        <w:rPr>
          <w:rFonts w:cstheme="minorHAnsi"/>
        </w:rPr>
        <w:t>Refrigerator</w:t>
      </w:r>
      <w:r w:rsidRPr="000B7BB6">
        <w:rPr>
          <w:rFonts w:cstheme="minorHAnsi"/>
        </w:rPr>
        <w:t xml:space="preserve"> from service, prior to its natural end of life, and replacement with a new ENERGY STAR </w:t>
      </w:r>
      <w:r>
        <w:rPr>
          <w:rFonts w:cstheme="minorHAnsi"/>
        </w:rPr>
        <w:t xml:space="preserve">or CEE Tier 2 </w:t>
      </w:r>
      <w:r w:rsidRPr="000B7BB6">
        <w:rPr>
          <w:rFonts w:cstheme="minorHAnsi"/>
        </w:rPr>
        <w:t>qualifying unit. Savings are calculated between existing unit and efficient unit consumption during the remaining life of the existing unit, and between new baseline unit and efficient unit consumption for the remainder of the measure life.</w:t>
      </w:r>
    </w:p>
    <w:p w14:paraId="7338D044" w14:textId="77777777" w:rsidR="00253599" w:rsidRPr="00A46E6C" w:rsidRDefault="00253599" w:rsidP="00253599">
      <w:pPr>
        <w:ind w:left="720"/>
        <w:rPr>
          <w:rFonts w:cstheme="minorHAnsi"/>
        </w:rPr>
      </w:pPr>
      <w:r w:rsidRPr="00A46E6C">
        <w:rPr>
          <w:rFonts w:cstheme="minorHAnsi"/>
        </w:rPr>
        <w:t>Energy usage specifications are defined in the table below (note, Adjusted Volume is calculated as the fresh volume + (1.63 * Freezer Volume</w:t>
      </w:r>
      <w:proofErr w:type="gramStart"/>
      <w:r w:rsidRPr="00A46E6C">
        <w:rPr>
          <w:rFonts w:cstheme="minorHAnsi"/>
        </w:rPr>
        <w:t>):</w:t>
      </w:r>
      <w:proofErr w:type="gramEnd"/>
      <w:r w:rsidRPr="00A46E6C">
        <w:rPr>
          <w:rFonts w:cstheme="minorHAnsi"/>
        </w:rPr>
        <w:t xml:space="preserve"> </w:t>
      </w:r>
    </w:p>
    <w:tbl>
      <w:tblPr>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3"/>
        <w:gridCol w:w="1312"/>
        <w:gridCol w:w="1455"/>
        <w:gridCol w:w="1658"/>
        <w:gridCol w:w="1631"/>
        <w:gridCol w:w="1651"/>
        <w:tblGridChange w:id="1479">
          <w:tblGrid>
            <w:gridCol w:w="2203"/>
            <w:gridCol w:w="1312"/>
            <w:gridCol w:w="1455"/>
            <w:gridCol w:w="1658"/>
            <w:gridCol w:w="1631"/>
            <w:gridCol w:w="1651"/>
          </w:tblGrid>
        </w:tblGridChange>
      </w:tblGrid>
      <w:tr w:rsidR="00253599" w:rsidRPr="00A05FC2" w14:paraId="5EDEC164" w14:textId="77777777" w:rsidTr="00C04E8D">
        <w:trPr>
          <w:trHeight w:val="629"/>
          <w:tblHeader/>
          <w:jc w:val="center"/>
        </w:trPr>
        <w:tc>
          <w:tcPr>
            <w:tcW w:w="2232" w:type="dxa"/>
            <w:vMerge w:val="restart"/>
            <w:shd w:val="clear" w:color="auto" w:fill="7F7F7F" w:themeFill="text1" w:themeFillTint="80"/>
            <w:vAlign w:val="center"/>
          </w:tcPr>
          <w:p w14:paraId="659AB01F" w14:textId="77777777" w:rsidR="00253599" w:rsidRPr="000B7BB6" w:rsidRDefault="00253599" w:rsidP="00C04E8D">
            <w:pPr>
              <w:jc w:val="center"/>
              <w:rPr>
                <w:rFonts w:cstheme="minorHAnsi"/>
                <w:b/>
                <w:color w:val="FFFFFF" w:themeColor="background1"/>
              </w:rPr>
            </w:pPr>
            <w:r w:rsidRPr="000B7BB6">
              <w:rPr>
                <w:rFonts w:cstheme="minorHAnsi"/>
                <w:b/>
                <w:color w:val="FFFFFF" w:themeColor="background1"/>
              </w:rPr>
              <w:t>Product Category</w:t>
            </w:r>
          </w:p>
        </w:tc>
        <w:tc>
          <w:tcPr>
            <w:tcW w:w="1313" w:type="dxa"/>
            <w:shd w:val="clear" w:color="auto" w:fill="7F7F7F" w:themeFill="text1" w:themeFillTint="80"/>
            <w:vAlign w:val="center"/>
          </w:tcPr>
          <w:p w14:paraId="7A6372FE" w14:textId="77777777" w:rsidR="00253599" w:rsidRDefault="00253599" w:rsidP="00C04E8D">
            <w:pPr>
              <w:jc w:val="center"/>
              <w:rPr>
                <w:rFonts w:cstheme="minorHAnsi"/>
                <w:b/>
                <w:color w:val="FFFFFF" w:themeColor="background1"/>
              </w:rPr>
            </w:pPr>
            <w:r>
              <w:rPr>
                <w:rFonts w:cstheme="minorHAnsi"/>
                <w:b/>
                <w:color w:val="FFFFFF" w:themeColor="background1"/>
              </w:rPr>
              <w:t>Existing Unit</w:t>
            </w:r>
          </w:p>
        </w:tc>
        <w:tc>
          <w:tcPr>
            <w:tcW w:w="3055" w:type="dxa"/>
            <w:gridSpan w:val="2"/>
            <w:shd w:val="clear" w:color="auto" w:fill="7F7F7F" w:themeFill="text1" w:themeFillTint="80"/>
            <w:vAlign w:val="center"/>
          </w:tcPr>
          <w:p w14:paraId="543F8364" w14:textId="77777777" w:rsidR="00253599" w:rsidRDefault="00253599" w:rsidP="00C04E8D">
            <w:pPr>
              <w:jc w:val="center"/>
              <w:rPr>
                <w:rFonts w:cstheme="minorHAnsi"/>
                <w:b/>
                <w:color w:val="FFFFFF" w:themeColor="background1"/>
              </w:rPr>
            </w:pPr>
            <w:r>
              <w:rPr>
                <w:rFonts w:cstheme="minorHAnsi"/>
                <w:b/>
                <w:color w:val="FFFFFF" w:themeColor="background1"/>
              </w:rPr>
              <w:t>Assumptions up to September 2014</w:t>
            </w:r>
          </w:p>
        </w:tc>
        <w:tc>
          <w:tcPr>
            <w:tcW w:w="3310" w:type="dxa"/>
            <w:gridSpan w:val="2"/>
            <w:shd w:val="clear" w:color="auto" w:fill="7F7F7F" w:themeFill="text1" w:themeFillTint="80"/>
            <w:vAlign w:val="center"/>
          </w:tcPr>
          <w:p w14:paraId="23A07CC1" w14:textId="77777777" w:rsidR="00253599" w:rsidRDefault="00253599" w:rsidP="00C04E8D">
            <w:pPr>
              <w:jc w:val="center"/>
              <w:rPr>
                <w:rFonts w:cstheme="minorHAnsi"/>
                <w:b/>
                <w:color w:val="FFFFFF" w:themeColor="background1"/>
              </w:rPr>
            </w:pPr>
            <w:r>
              <w:rPr>
                <w:rFonts w:cstheme="minorHAnsi"/>
                <w:b/>
                <w:color w:val="FFFFFF" w:themeColor="background1"/>
              </w:rPr>
              <w:t>Assumptions after September 2014</w:t>
            </w:r>
          </w:p>
        </w:tc>
      </w:tr>
      <w:tr w:rsidR="00253599" w:rsidRPr="00A05FC2" w14:paraId="26796A6B" w14:textId="77777777" w:rsidTr="00C04E8D">
        <w:trPr>
          <w:trHeight w:val="629"/>
          <w:tblHeader/>
          <w:jc w:val="center"/>
        </w:trPr>
        <w:tc>
          <w:tcPr>
            <w:tcW w:w="2232" w:type="dxa"/>
            <w:vMerge/>
            <w:shd w:val="clear" w:color="auto" w:fill="7F7F7F" w:themeFill="text1" w:themeFillTint="80"/>
            <w:vAlign w:val="center"/>
            <w:hideMark/>
          </w:tcPr>
          <w:p w14:paraId="22AE0BE5" w14:textId="77777777" w:rsidR="00253599" w:rsidRPr="000B7BB6" w:rsidRDefault="00253599" w:rsidP="00C04E8D">
            <w:pPr>
              <w:jc w:val="center"/>
              <w:rPr>
                <w:rFonts w:cstheme="minorHAnsi"/>
                <w:b/>
                <w:color w:val="FFFFFF" w:themeColor="background1"/>
              </w:rPr>
            </w:pPr>
          </w:p>
        </w:tc>
        <w:tc>
          <w:tcPr>
            <w:tcW w:w="1313" w:type="dxa"/>
            <w:shd w:val="clear" w:color="auto" w:fill="7F7F7F" w:themeFill="text1" w:themeFillTint="80"/>
            <w:vAlign w:val="center"/>
          </w:tcPr>
          <w:p w14:paraId="0A0B1F9E" w14:textId="77777777" w:rsidR="00253599" w:rsidRPr="000B7BB6" w:rsidRDefault="00253599" w:rsidP="00C04E8D">
            <w:pPr>
              <w:jc w:val="center"/>
              <w:rPr>
                <w:rFonts w:cstheme="minorHAnsi"/>
                <w:b/>
                <w:color w:val="FFFFFF" w:themeColor="background1"/>
              </w:rPr>
            </w:pPr>
            <w:r>
              <w:rPr>
                <w:rFonts w:cstheme="minorHAnsi"/>
                <w:b/>
                <w:color w:val="FFFFFF" w:themeColor="background1"/>
              </w:rPr>
              <w:t>Based on Refrigerator Recycling algorithm</w:t>
            </w:r>
          </w:p>
        </w:tc>
        <w:tc>
          <w:tcPr>
            <w:tcW w:w="1397" w:type="dxa"/>
            <w:shd w:val="clear" w:color="auto" w:fill="7F7F7F" w:themeFill="text1" w:themeFillTint="80"/>
            <w:vAlign w:val="center"/>
            <w:hideMark/>
          </w:tcPr>
          <w:p w14:paraId="67C8B88D" w14:textId="77777777" w:rsidR="00253599" w:rsidRPr="000B7BB6" w:rsidRDefault="00253599" w:rsidP="00C04E8D">
            <w:pPr>
              <w:jc w:val="center"/>
              <w:rPr>
                <w:rFonts w:cstheme="minorHAnsi"/>
                <w:b/>
                <w:color w:val="FFFFFF" w:themeColor="background1"/>
              </w:rPr>
            </w:pPr>
            <w:r>
              <w:rPr>
                <w:rFonts w:cstheme="minorHAnsi"/>
                <w:b/>
                <w:color w:val="FFFFFF" w:themeColor="background1"/>
              </w:rPr>
              <w:t>Federal Baseline</w:t>
            </w:r>
            <w:r w:rsidRPr="000B7BB6">
              <w:rPr>
                <w:rFonts w:cstheme="minorHAnsi"/>
                <w:b/>
                <w:color w:val="FFFFFF" w:themeColor="background1"/>
              </w:rPr>
              <w:t xml:space="preserve"> </w:t>
            </w:r>
            <w:r w:rsidRPr="000B7BB6">
              <w:rPr>
                <w:rFonts w:cstheme="minorHAnsi"/>
                <w:b/>
                <w:color w:val="FFFFFF" w:themeColor="background1"/>
              </w:rPr>
              <w:br/>
              <w:t>Maximum Energy Usage in kWh/year</w:t>
            </w:r>
            <w:r>
              <w:rPr>
                <w:rStyle w:val="FootnoteReference"/>
                <w:b/>
                <w:color w:val="FFFFFF" w:themeColor="background1"/>
              </w:rPr>
              <w:footnoteReference w:id="66"/>
            </w:r>
          </w:p>
        </w:tc>
        <w:tc>
          <w:tcPr>
            <w:tcW w:w="1658" w:type="dxa"/>
            <w:shd w:val="clear" w:color="auto" w:fill="7F7F7F" w:themeFill="text1" w:themeFillTint="80"/>
            <w:vAlign w:val="center"/>
          </w:tcPr>
          <w:p w14:paraId="1A5CF65B" w14:textId="77777777" w:rsidR="00253599" w:rsidRPr="000B7BB6" w:rsidRDefault="00253599" w:rsidP="00C04E8D">
            <w:pPr>
              <w:jc w:val="center"/>
              <w:rPr>
                <w:rFonts w:cstheme="minorHAnsi"/>
                <w:b/>
                <w:color w:val="FFFFFF" w:themeColor="background1"/>
              </w:rPr>
            </w:pPr>
            <w:r w:rsidRPr="000B7BB6">
              <w:rPr>
                <w:rFonts w:cstheme="minorHAnsi"/>
                <w:b/>
                <w:color w:val="FFFFFF" w:themeColor="background1"/>
              </w:rPr>
              <w:t>ENERGY STAR Maximum Energy Usage in kWh/year</w:t>
            </w:r>
            <w:r w:rsidRPr="00EF389E">
              <w:rPr>
                <w:rStyle w:val="FootnoteReference"/>
                <w:rFonts w:cstheme="minorHAnsi"/>
                <w:color w:val="FFFFFF" w:themeColor="background1"/>
              </w:rPr>
              <w:footnoteReference w:id="67"/>
            </w:r>
          </w:p>
        </w:tc>
        <w:tc>
          <w:tcPr>
            <w:tcW w:w="1645" w:type="dxa"/>
            <w:shd w:val="clear" w:color="auto" w:fill="7F7F7F" w:themeFill="text1" w:themeFillTint="80"/>
            <w:vAlign w:val="center"/>
          </w:tcPr>
          <w:p w14:paraId="7B63C192" w14:textId="77777777" w:rsidR="00253599" w:rsidRPr="000B7BB6" w:rsidRDefault="00253599" w:rsidP="00C04E8D">
            <w:pPr>
              <w:jc w:val="center"/>
              <w:rPr>
                <w:rFonts w:cstheme="minorHAnsi"/>
                <w:b/>
                <w:color w:val="FFFFFF" w:themeColor="background1"/>
              </w:rPr>
            </w:pPr>
            <w:r>
              <w:rPr>
                <w:rFonts w:cstheme="minorHAnsi"/>
                <w:b/>
                <w:color w:val="FFFFFF" w:themeColor="background1"/>
              </w:rPr>
              <w:t xml:space="preserve">Federal Baseline </w:t>
            </w:r>
            <w:r w:rsidRPr="000B7BB6">
              <w:rPr>
                <w:rFonts w:cstheme="minorHAnsi"/>
                <w:b/>
                <w:color w:val="FFFFFF" w:themeColor="background1"/>
              </w:rPr>
              <w:br/>
              <w:t>Maximum Energy Usage in kWh/year</w:t>
            </w:r>
            <w:r>
              <w:rPr>
                <w:rStyle w:val="FootnoteReference"/>
                <w:b/>
                <w:color w:val="FFFFFF" w:themeColor="background1"/>
              </w:rPr>
              <w:footnoteReference w:id="68"/>
            </w:r>
          </w:p>
        </w:tc>
        <w:tc>
          <w:tcPr>
            <w:tcW w:w="1665" w:type="dxa"/>
            <w:shd w:val="clear" w:color="auto" w:fill="7F7F7F" w:themeFill="text1" w:themeFillTint="80"/>
            <w:vAlign w:val="center"/>
          </w:tcPr>
          <w:p w14:paraId="3D05E6F0" w14:textId="77777777" w:rsidR="00253599" w:rsidRPr="000B7BB6" w:rsidRDefault="00253599" w:rsidP="00C04E8D">
            <w:pPr>
              <w:jc w:val="center"/>
              <w:rPr>
                <w:rFonts w:cstheme="minorHAnsi"/>
                <w:b/>
                <w:color w:val="FFFFFF" w:themeColor="background1"/>
              </w:rPr>
            </w:pPr>
            <w:r w:rsidRPr="000B7BB6">
              <w:rPr>
                <w:rFonts w:cstheme="minorHAnsi"/>
                <w:b/>
                <w:color w:val="FFFFFF" w:themeColor="background1"/>
              </w:rPr>
              <w:t>ENERGY STAR Maximum Energy Usage in kWh/year</w:t>
            </w:r>
            <w:r>
              <w:rPr>
                <w:rStyle w:val="FootnoteReference"/>
                <w:b/>
                <w:color w:val="FFFFFF" w:themeColor="background1"/>
              </w:rPr>
              <w:footnoteReference w:id="69"/>
            </w:r>
          </w:p>
        </w:tc>
      </w:tr>
      <w:tr w:rsidR="00253599" w:rsidRPr="00A05FC2" w14:paraId="2A06CE5E" w14:textId="77777777" w:rsidTr="00552DE4">
        <w:tblPrEx>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80" w:author="Stephanie Baer" w:date="2016-01-21T13:46:00Z">
            <w:tblPrEx>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55"/>
          <w:jc w:val="center"/>
          <w:trPrChange w:id="1481" w:author="Stephanie Baer" w:date="2016-01-21T13:46:00Z">
            <w:trPr>
              <w:trHeight w:val="255"/>
              <w:jc w:val="center"/>
            </w:trPr>
          </w:trPrChange>
        </w:trPr>
        <w:tc>
          <w:tcPr>
            <w:tcW w:w="2232" w:type="dxa"/>
            <w:shd w:val="clear" w:color="auto" w:fill="auto"/>
            <w:vAlign w:val="center"/>
            <w:hideMark/>
            <w:tcPrChange w:id="1482" w:author="Stephanie Baer" w:date="2016-01-21T13:46:00Z">
              <w:tcPr>
                <w:tcW w:w="2232" w:type="dxa"/>
                <w:shd w:val="clear" w:color="auto" w:fill="auto"/>
                <w:vAlign w:val="center"/>
                <w:hideMark/>
              </w:tcPr>
            </w:tcPrChange>
          </w:tcPr>
          <w:p w14:paraId="1AF44D8F" w14:textId="77777777" w:rsidR="00253599" w:rsidRPr="00ED7A21" w:rsidRDefault="00253599">
            <w:pPr>
              <w:pStyle w:val="TableText"/>
              <w:pPrChange w:id="1483" w:author="Stephanie Baer" w:date="2016-01-21T14:06:00Z">
                <w:pPr>
                  <w:widowControl/>
                  <w:spacing w:after="160" w:line="259" w:lineRule="auto"/>
                  <w:jc w:val="left"/>
                </w:pPr>
              </w:pPrChange>
            </w:pPr>
            <w:r w:rsidRPr="00BD1A62">
              <w:t>1.  Refrigerators and Refrigerator-freezers with manual defrost</w:t>
            </w:r>
          </w:p>
        </w:tc>
        <w:tc>
          <w:tcPr>
            <w:tcW w:w="1313" w:type="dxa"/>
            <w:vMerge w:val="restart"/>
            <w:vAlign w:val="center"/>
            <w:tcPrChange w:id="1484" w:author="Stephanie Baer" w:date="2016-01-21T13:46:00Z">
              <w:tcPr>
                <w:tcW w:w="1313" w:type="dxa"/>
                <w:vMerge w:val="restart"/>
                <w:vAlign w:val="center"/>
              </w:tcPr>
            </w:tcPrChange>
          </w:tcPr>
          <w:p w14:paraId="295033C1" w14:textId="77777777" w:rsidR="00253599" w:rsidRPr="000B7BB6" w:rsidRDefault="00253599">
            <w:pPr>
              <w:pStyle w:val="TableText"/>
            </w:pPr>
            <w:r>
              <w:t>Use Algorithm in 5.1.8 Refrigerator and Freezer Recycling measure to estimate existing unit consumption</w:t>
            </w:r>
          </w:p>
        </w:tc>
        <w:tc>
          <w:tcPr>
            <w:tcW w:w="1397" w:type="dxa"/>
            <w:shd w:val="clear" w:color="auto" w:fill="auto"/>
            <w:vAlign w:val="center"/>
            <w:hideMark/>
            <w:tcPrChange w:id="1485" w:author="Stephanie Baer" w:date="2016-01-21T13:46:00Z">
              <w:tcPr>
                <w:tcW w:w="1397" w:type="dxa"/>
                <w:shd w:val="clear" w:color="auto" w:fill="auto"/>
                <w:vAlign w:val="center"/>
                <w:hideMark/>
              </w:tcPr>
            </w:tcPrChange>
          </w:tcPr>
          <w:p w14:paraId="04DE2D90" w14:textId="77777777" w:rsidR="00253599" w:rsidRPr="00A05FC2" w:rsidRDefault="00253599">
            <w:pPr>
              <w:pStyle w:val="TableText"/>
            </w:pPr>
            <w:r w:rsidRPr="000B7BB6">
              <w:t>8.82*AV+248.4</w:t>
            </w:r>
          </w:p>
        </w:tc>
        <w:tc>
          <w:tcPr>
            <w:tcW w:w="1658" w:type="dxa"/>
            <w:vAlign w:val="center"/>
            <w:tcPrChange w:id="1486" w:author="Stephanie Baer" w:date="2016-01-21T13:46:00Z">
              <w:tcPr>
                <w:tcW w:w="1658" w:type="dxa"/>
                <w:vAlign w:val="center"/>
              </w:tcPr>
            </w:tcPrChange>
          </w:tcPr>
          <w:p w14:paraId="5A869480" w14:textId="77777777" w:rsidR="00253599" w:rsidRPr="00A46E6C" w:rsidRDefault="00253599">
            <w:pPr>
              <w:widowControl/>
              <w:autoSpaceDE w:val="0"/>
              <w:autoSpaceDN w:val="0"/>
              <w:adjustRightInd w:val="0"/>
              <w:jc w:val="center"/>
            </w:pPr>
            <w:r w:rsidRPr="000B7BB6">
              <w:t>7.056*AV+198.72</w:t>
            </w:r>
          </w:p>
        </w:tc>
        <w:tc>
          <w:tcPr>
            <w:tcW w:w="1645" w:type="dxa"/>
            <w:vAlign w:val="center"/>
            <w:tcPrChange w:id="1487" w:author="Stephanie Baer" w:date="2016-01-21T13:46:00Z">
              <w:tcPr>
                <w:tcW w:w="1645" w:type="dxa"/>
                <w:vAlign w:val="center"/>
              </w:tcPr>
            </w:tcPrChange>
          </w:tcPr>
          <w:p w14:paraId="77FBCC43" w14:textId="77777777" w:rsidR="00253599" w:rsidRPr="00A05FC2" w:rsidRDefault="00253599">
            <w:pPr>
              <w:pStyle w:val="TableText"/>
              <w:pPrChange w:id="1488" w:author="Stephanie Baer" w:date="2016-01-21T14:06:00Z">
                <w:pPr>
                  <w:widowControl/>
                  <w:autoSpaceDE w:val="0"/>
                  <w:autoSpaceDN w:val="0"/>
                  <w:adjustRightInd w:val="0"/>
                  <w:jc w:val="center"/>
                </w:pPr>
              </w:pPrChange>
            </w:pPr>
            <w:r w:rsidRPr="00A46E6C">
              <w:rPr>
                <w:rFonts w:eastAsiaTheme="minorHAnsi"/>
              </w:rPr>
              <w:t>6.79AV + 193.6</w:t>
            </w:r>
          </w:p>
        </w:tc>
        <w:tc>
          <w:tcPr>
            <w:tcW w:w="1665" w:type="dxa"/>
            <w:vAlign w:val="center"/>
            <w:tcPrChange w:id="1489" w:author="Stephanie Baer" w:date="2016-01-21T13:46:00Z">
              <w:tcPr>
                <w:tcW w:w="1665" w:type="dxa"/>
                <w:vAlign w:val="center"/>
              </w:tcPr>
            </w:tcPrChange>
          </w:tcPr>
          <w:p w14:paraId="11D81769" w14:textId="319EA5F5" w:rsidR="00253599" w:rsidRPr="00EF389E" w:rsidRDefault="00253599">
            <w:pPr>
              <w:pStyle w:val="Default"/>
              <w:jc w:val="center"/>
              <w:rPr>
                <w:rFonts w:asciiTheme="minorHAnsi" w:eastAsiaTheme="minorHAnsi" w:hAnsiTheme="minorHAnsi"/>
                <w:sz w:val="18"/>
                <w:szCs w:val="18"/>
              </w:rPr>
              <w:pPrChange w:id="1490" w:author="Stephanie Baer" w:date="2016-01-21T13:46:00Z">
                <w:pPr>
                  <w:pStyle w:val="Default"/>
                  <w:widowControl w:val="0"/>
                  <w:jc w:val="both"/>
                </w:pPr>
              </w:pPrChange>
            </w:pPr>
            <w:r w:rsidRPr="00EF389E">
              <w:rPr>
                <w:rFonts w:asciiTheme="minorHAnsi" w:hAnsiTheme="minorHAnsi"/>
                <w:sz w:val="18"/>
                <w:szCs w:val="18"/>
              </w:rPr>
              <w:t>6.11 * AV + 174.2</w:t>
            </w:r>
          </w:p>
        </w:tc>
      </w:tr>
      <w:tr w:rsidR="00253599" w:rsidRPr="00A05FC2" w14:paraId="5495BA9B" w14:textId="77777777" w:rsidTr="00552DE4">
        <w:tblPrEx>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91" w:author="Stephanie Baer" w:date="2016-01-21T13:46:00Z">
            <w:tblPrEx>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55"/>
          <w:jc w:val="center"/>
          <w:trPrChange w:id="1492" w:author="Stephanie Baer" w:date="2016-01-21T13:46:00Z">
            <w:trPr>
              <w:trHeight w:val="255"/>
              <w:jc w:val="center"/>
            </w:trPr>
          </w:trPrChange>
        </w:trPr>
        <w:tc>
          <w:tcPr>
            <w:tcW w:w="2232" w:type="dxa"/>
            <w:shd w:val="clear" w:color="auto" w:fill="auto"/>
            <w:vAlign w:val="center"/>
            <w:hideMark/>
            <w:tcPrChange w:id="1493" w:author="Stephanie Baer" w:date="2016-01-21T13:46:00Z">
              <w:tcPr>
                <w:tcW w:w="2232" w:type="dxa"/>
                <w:shd w:val="clear" w:color="auto" w:fill="auto"/>
                <w:vAlign w:val="center"/>
                <w:hideMark/>
              </w:tcPr>
            </w:tcPrChange>
          </w:tcPr>
          <w:p w14:paraId="6227C0F7" w14:textId="77777777" w:rsidR="00253599" w:rsidRPr="00ED7A21" w:rsidRDefault="00253599">
            <w:pPr>
              <w:pStyle w:val="TableText"/>
              <w:pPrChange w:id="1494" w:author="Stephanie Baer" w:date="2016-01-21T14:06:00Z">
                <w:pPr>
                  <w:widowControl/>
                  <w:spacing w:after="160" w:line="259" w:lineRule="auto"/>
                  <w:jc w:val="left"/>
                </w:pPr>
              </w:pPrChange>
            </w:pPr>
            <w:r w:rsidRPr="00BD1A62">
              <w:t>2.  Refrigerator-Freezer--partial automatic defrost</w:t>
            </w:r>
          </w:p>
        </w:tc>
        <w:tc>
          <w:tcPr>
            <w:tcW w:w="1313" w:type="dxa"/>
            <w:vMerge/>
            <w:tcPrChange w:id="1495" w:author="Stephanie Baer" w:date="2016-01-21T13:46:00Z">
              <w:tcPr>
                <w:tcW w:w="1313" w:type="dxa"/>
                <w:vMerge/>
              </w:tcPr>
            </w:tcPrChange>
          </w:tcPr>
          <w:p w14:paraId="2A22B540" w14:textId="77777777" w:rsidR="00253599" w:rsidRPr="000B7BB6" w:rsidRDefault="00253599">
            <w:pPr>
              <w:pStyle w:val="TableText"/>
            </w:pPr>
          </w:p>
        </w:tc>
        <w:tc>
          <w:tcPr>
            <w:tcW w:w="1397" w:type="dxa"/>
            <w:shd w:val="clear" w:color="auto" w:fill="auto"/>
            <w:vAlign w:val="center"/>
            <w:hideMark/>
            <w:tcPrChange w:id="1496" w:author="Stephanie Baer" w:date="2016-01-21T13:46:00Z">
              <w:tcPr>
                <w:tcW w:w="1397" w:type="dxa"/>
                <w:shd w:val="clear" w:color="auto" w:fill="auto"/>
                <w:vAlign w:val="center"/>
                <w:hideMark/>
              </w:tcPr>
            </w:tcPrChange>
          </w:tcPr>
          <w:p w14:paraId="109012D9" w14:textId="77777777" w:rsidR="00253599" w:rsidRPr="00A05FC2" w:rsidRDefault="00253599">
            <w:pPr>
              <w:pStyle w:val="TableText"/>
            </w:pPr>
            <w:r w:rsidRPr="000B7BB6">
              <w:t>8.82*AV+248.4</w:t>
            </w:r>
          </w:p>
        </w:tc>
        <w:tc>
          <w:tcPr>
            <w:tcW w:w="1658" w:type="dxa"/>
            <w:vAlign w:val="center"/>
            <w:tcPrChange w:id="1497" w:author="Stephanie Baer" w:date="2016-01-21T13:46:00Z">
              <w:tcPr>
                <w:tcW w:w="1658" w:type="dxa"/>
                <w:vAlign w:val="center"/>
              </w:tcPr>
            </w:tcPrChange>
          </w:tcPr>
          <w:p w14:paraId="022FC3F6" w14:textId="77777777" w:rsidR="00253599" w:rsidRPr="00A46E6C" w:rsidRDefault="00253599">
            <w:pPr>
              <w:widowControl/>
              <w:autoSpaceDE w:val="0"/>
              <w:autoSpaceDN w:val="0"/>
              <w:adjustRightInd w:val="0"/>
              <w:jc w:val="center"/>
            </w:pPr>
            <w:r w:rsidRPr="000B7BB6">
              <w:t>7.056*AV+198.72</w:t>
            </w:r>
          </w:p>
        </w:tc>
        <w:tc>
          <w:tcPr>
            <w:tcW w:w="1645" w:type="dxa"/>
            <w:vAlign w:val="center"/>
            <w:tcPrChange w:id="1498" w:author="Stephanie Baer" w:date="2016-01-21T13:46:00Z">
              <w:tcPr>
                <w:tcW w:w="1645" w:type="dxa"/>
                <w:vAlign w:val="center"/>
              </w:tcPr>
            </w:tcPrChange>
          </w:tcPr>
          <w:p w14:paraId="7D7D5F86" w14:textId="77777777" w:rsidR="00253599" w:rsidRPr="00A05FC2" w:rsidRDefault="00253599">
            <w:pPr>
              <w:pStyle w:val="TableText"/>
              <w:pPrChange w:id="1499" w:author="Stephanie Baer" w:date="2016-01-21T14:06:00Z">
                <w:pPr>
                  <w:widowControl/>
                  <w:autoSpaceDE w:val="0"/>
                  <w:autoSpaceDN w:val="0"/>
                  <w:adjustRightInd w:val="0"/>
                  <w:jc w:val="center"/>
                </w:pPr>
              </w:pPrChange>
            </w:pPr>
            <w:r w:rsidRPr="00A46E6C">
              <w:rPr>
                <w:rFonts w:eastAsiaTheme="minorHAnsi"/>
              </w:rPr>
              <w:t>7.99AV + 225.0</w:t>
            </w:r>
          </w:p>
        </w:tc>
        <w:tc>
          <w:tcPr>
            <w:tcW w:w="1665" w:type="dxa"/>
            <w:vAlign w:val="center"/>
            <w:tcPrChange w:id="1500" w:author="Stephanie Baer" w:date="2016-01-21T13:46:00Z">
              <w:tcPr>
                <w:tcW w:w="1665" w:type="dxa"/>
                <w:vAlign w:val="center"/>
              </w:tcPr>
            </w:tcPrChange>
          </w:tcPr>
          <w:p w14:paraId="4DC6897F" w14:textId="77777777" w:rsidR="00253599" w:rsidRPr="00ED7A21" w:rsidRDefault="00253599">
            <w:pPr>
              <w:pStyle w:val="TableText"/>
            </w:pPr>
            <w:r w:rsidRPr="00ED7A21">
              <w:t>7.19 * AV + 202.5</w:t>
            </w:r>
          </w:p>
        </w:tc>
      </w:tr>
      <w:tr w:rsidR="00253599" w:rsidRPr="00A05FC2" w14:paraId="51C8FFC4" w14:textId="77777777" w:rsidTr="00552DE4">
        <w:tblPrEx>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01" w:author="Stephanie Baer" w:date="2016-01-21T13:46:00Z">
            <w:tblPrEx>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510"/>
          <w:jc w:val="center"/>
          <w:trPrChange w:id="1502" w:author="Stephanie Baer" w:date="2016-01-21T13:46:00Z">
            <w:trPr>
              <w:trHeight w:val="510"/>
              <w:jc w:val="center"/>
            </w:trPr>
          </w:trPrChange>
        </w:trPr>
        <w:tc>
          <w:tcPr>
            <w:tcW w:w="2232" w:type="dxa"/>
            <w:shd w:val="clear" w:color="auto" w:fill="auto"/>
            <w:vAlign w:val="center"/>
            <w:hideMark/>
            <w:tcPrChange w:id="1503" w:author="Stephanie Baer" w:date="2016-01-21T13:46:00Z">
              <w:tcPr>
                <w:tcW w:w="2232" w:type="dxa"/>
                <w:shd w:val="clear" w:color="auto" w:fill="auto"/>
                <w:vAlign w:val="center"/>
                <w:hideMark/>
              </w:tcPr>
            </w:tcPrChange>
          </w:tcPr>
          <w:p w14:paraId="0F24B49D" w14:textId="77777777" w:rsidR="00253599" w:rsidRPr="00ED7A21" w:rsidRDefault="00253599">
            <w:pPr>
              <w:pStyle w:val="TableText"/>
              <w:pPrChange w:id="1504" w:author="Stephanie Baer" w:date="2016-01-21T14:06:00Z">
                <w:pPr>
                  <w:widowControl/>
                  <w:spacing w:after="160" w:line="259" w:lineRule="auto"/>
                  <w:jc w:val="left"/>
                </w:pPr>
              </w:pPrChange>
            </w:pPr>
            <w:r w:rsidRPr="00BD1A62">
              <w:t>3.  Refrigerator-Freezers--automatic defrost with top-mounted freezer without through-the-door ice service and all-refrigerators--automatic defrost</w:t>
            </w:r>
          </w:p>
        </w:tc>
        <w:tc>
          <w:tcPr>
            <w:tcW w:w="1313" w:type="dxa"/>
            <w:vMerge/>
            <w:tcPrChange w:id="1505" w:author="Stephanie Baer" w:date="2016-01-21T13:46:00Z">
              <w:tcPr>
                <w:tcW w:w="1313" w:type="dxa"/>
                <w:vMerge/>
              </w:tcPr>
            </w:tcPrChange>
          </w:tcPr>
          <w:p w14:paraId="0E319885" w14:textId="77777777" w:rsidR="00253599" w:rsidRPr="000B7BB6" w:rsidRDefault="00253599">
            <w:pPr>
              <w:pStyle w:val="TableText"/>
            </w:pPr>
          </w:p>
        </w:tc>
        <w:tc>
          <w:tcPr>
            <w:tcW w:w="1397" w:type="dxa"/>
            <w:shd w:val="clear" w:color="auto" w:fill="auto"/>
            <w:vAlign w:val="center"/>
            <w:hideMark/>
            <w:tcPrChange w:id="1506" w:author="Stephanie Baer" w:date="2016-01-21T13:46:00Z">
              <w:tcPr>
                <w:tcW w:w="1397" w:type="dxa"/>
                <w:shd w:val="clear" w:color="auto" w:fill="auto"/>
                <w:vAlign w:val="center"/>
                <w:hideMark/>
              </w:tcPr>
            </w:tcPrChange>
          </w:tcPr>
          <w:p w14:paraId="1FB4E39C" w14:textId="77777777" w:rsidR="00253599" w:rsidRPr="00A05FC2" w:rsidRDefault="00253599">
            <w:pPr>
              <w:pStyle w:val="TableText"/>
            </w:pPr>
            <w:r w:rsidRPr="000B7BB6">
              <w:t>9.80*AV+276</w:t>
            </w:r>
          </w:p>
        </w:tc>
        <w:tc>
          <w:tcPr>
            <w:tcW w:w="1658" w:type="dxa"/>
            <w:vAlign w:val="center"/>
            <w:tcPrChange w:id="1507" w:author="Stephanie Baer" w:date="2016-01-21T13:46:00Z">
              <w:tcPr>
                <w:tcW w:w="1658" w:type="dxa"/>
                <w:vAlign w:val="center"/>
              </w:tcPr>
            </w:tcPrChange>
          </w:tcPr>
          <w:p w14:paraId="798CA179" w14:textId="77777777" w:rsidR="00253599" w:rsidRPr="00A46E6C" w:rsidRDefault="00253599">
            <w:pPr>
              <w:widowControl/>
              <w:autoSpaceDE w:val="0"/>
              <w:autoSpaceDN w:val="0"/>
              <w:adjustRightInd w:val="0"/>
              <w:jc w:val="center"/>
            </w:pPr>
            <w:r w:rsidRPr="000B7BB6">
              <w:t>7.84*AV+220.8</w:t>
            </w:r>
          </w:p>
        </w:tc>
        <w:tc>
          <w:tcPr>
            <w:tcW w:w="1645" w:type="dxa"/>
            <w:vAlign w:val="center"/>
            <w:tcPrChange w:id="1508" w:author="Stephanie Baer" w:date="2016-01-21T13:46:00Z">
              <w:tcPr>
                <w:tcW w:w="1645" w:type="dxa"/>
                <w:vAlign w:val="center"/>
              </w:tcPr>
            </w:tcPrChange>
          </w:tcPr>
          <w:p w14:paraId="231B9BF1" w14:textId="77777777" w:rsidR="00253599" w:rsidRPr="00A05FC2" w:rsidRDefault="00253599">
            <w:pPr>
              <w:pStyle w:val="TableText"/>
              <w:pPrChange w:id="1509" w:author="Stephanie Baer" w:date="2016-01-21T14:06:00Z">
                <w:pPr>
                  <w:widowControl/>
                  <w:autoSpaceDE w:val="0"/>
                  <w:autoSpaceDN w:val="0"/>
                  <w:adjustRightInd w:val="0"/>
                  <w:jc w:val="center"/>
                </w:pPr>
              </w:pPrChange>
            </w:pPr>
            <w:r w:rsidRPr="00A46E6C">
              <w:rPr>
                <w:rFonts w:eastAsiaTheme="minorHAnsi"/>
              </w:rPr>
              <w:t>8.07AV + 233.7</w:t>
            </w:r>
          </w:p>
        </w:tc>
        <w:tc>
          <w:tcPr>
            <w:tcW w:w="1665" w:type="dxa"/>
            <w:vAlign w:val="center"/>
            <w:tcPrChange w:id="1510" w:author="Stephanie Baer" w:date="2016-01-21T13:46:00Z">
              <w:tcPr>
                <w:tcW w:w="1665" w:type="dxa"/>
                <w:vAlign w:val="center"/>
              </w:tcPr>
            </w:tcPrChange>
          </w:tcPr>
          <w:p w14:paraId="753A1F20" w14:textId="77777777" w:rsidR="00253599" w:rsidRPr="00BD1A62" w:rsidRDefault="00253599">
            <w:pPr>
              <w:pStyle w:val="TableText"/>
            </w:pPr>
            <w:r w:rsidRPr="00ED7A21">
              <w:t>7.26 * AV + 210.3</w:t>
            </w:r>
          </w:p>
        </w:tc>
      </w:tr>
      <w:tr w:rsidR="00253599" w:rsidRPr="00A05FC2" w14:paraId="7FDC8B8F" w14:textId="77777777" w:rsidTr="00552DE4">
        <w:tblPrEx>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11" w:author="Stephanie Baer" w:date="2016-01-21T13:46:00Z">
            <w:tblPrEx>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510"/>
          <w:jc w:val="center"/>
          <w:trPrChange w:id="1512" w:author="Stephanie Baer" w:date="2016-01-21T13:46:00Z">
            <w:trPr>
              <w:trHeight w:val="510"/>
              <w:jc w:val="center"/>
            </w:trPr>
          </w:trPrChange>
        </w:trPr>
        <w:tc>
          <w:tcPr>
            <w:tcW w:w="2232" w:type="dxa"/>
            <w:shd w:val="clear" w:color="auto" w:fill="auto"/>
            <w:vAlign w:val="center"/>
            <w:hideMark/>
            <w:tcPrChange w:id="1513" w:author="Stephanie Baer" w:date="2016-01-21T13:46:00Z">
              <w:tcPr>
                <w:tcW w:w="2232" w:type="dxa"/>
                <w:shd w:val="clear" w:color="auto" w:fill="auto"/>
                <w:vAlign w:val="center"/>
                <w:hideMark/>
              </w:tcPr>
            </w:tcPrChange>
          </w:tcPr>
          <w:p w14:paraId="2708E6D5" w14:textId="77777777" w:rsidR="00253599" w:rsidRPr="00ED7A21" w:rsidRDefault="00253599">
            <w:pPr>
              <w:pStyle w:val="TableText"/>
              <w:pPrChange w:id="1514" w:author="Stephanie Baer" w:date="2016-01-21T14:06:00Z">
                <w:pPr>
                  <w:widowControl/>
                  <w:spacing w:after="160" w:line="259" w:lineRule="auto"/>
                  <w:jc w:val="left"/>
                </w:pPr>
              </w:pPrChange>
            </w:pPr>
            <w:r w:rsidRPr="00BD1A62">
              <w:t>4.  Refrigerator-Freezers--automatic defrost with side-mounted freezer without through-the-door ice service</w:t>
            </w:r>
          </w:p>
        </w:tc>
        <w:tc>
          <w:tcPr>
            <w:tcW w:w="1313" w:type="dxa"/>
            <w:vMerge/>
            <w:tcPrChange w:id="1515" w:author="Stephanie Baer" w:date="2016-01-21T13:46:00Z">
              <w:tcPr>
                <w:tcW w:w="1313" w:type="dxa"/>
                <w:vMerge/>
              </w:tcPr>
            </w:tcPrChange>
          </w:tcPr>
          <w:p w14:paraId="1B8C510C" w14:textId="77777777" w:rsidR="00253599" w:rsidRPr="000B7BB6" w:rsidRDefault="00253599">
            <w:pPr>
              <w:pStyle w:val="TableText"/>
            </w:pPr>
          </w:p>
        </w:tc>
        <w:tc>
          <w:tcPr>
            <w:tcW w:w="1397" w:type="dxa"/>
            <w:shd w:val="clear" w:color="auto" w:fill="auto"/>
            <w:vAlign w:val="center"/>
            <w:hideMark/>
            <w:tcPrChange w:id="1516" w:author="Stephanie Baer" w:date="2016-01-21T13:46:00Z">
              <w:tcPr>
                <w:tcW w:w="1397" w:type="dxa"/>
                <w:shd w:val="clear" w:color="auto" w:fill="auto"/>
                <w:vAlign w:val="center"/>
                <w:hideMark/>
              </w:tcPr>
            </w:tcPrChange>
          </w:tcPr>
          <w:p w14:paraId="710E00C3" w14:textId="77777777" w:rsidR="00253599" w:rsidRPr="00A05FC2" w:rsidRDefault="00253599">
            <w:pPr>
              <w:pStyle w:val="TableText"/>
            </w:pPr>
            <w:r w:rsidRPr="000B7BB6">
              <w:t>4.91*AV+507.5</w:t>
            </w:r>
          </w:p>
        </w:tc>
        <w:tc>
          <w:tcPr>
            <w:tcW w:w="1658" w:type="dxa"/>
            <w:vAlign w:val="center"/>
            <w:tcPrChange w:id="1517" w:author="Stephanie Baer" w:date="2016-01-21T13:46:00Z">
              <w:tcPr>
                <w:tcW w:w="1658" w:type="dxa"/>
                <w:vAlign w:val="center"/>
              </w:tcPr>
            </w:tcPrChange>
          </w:tcPr>
          <w:p w14:paraId="41403D03" w14:textId="77777777" w:rsidR="00253599" w:rsidRPr="00A46E6C" w:rsidRDefault="00253599">
            <w:pPr>
              <w:widowControl/>
              <w:autoSpaceDE w:val="0"/>
              <w:autoSpaceDN w:val="0"/>
              <w:adjustRightInd w:val="0"/>
              <w:jc w:val="center"/>
            </w:pPr>
            <w:r w:rsidRPr="000B7BB6">
              <w:t>3.928*AV+406</w:t>
            </w:r>
          </w:p>
        </w:tc>
        <w:tc>
          <w:tcPr>
            <w:tcW w:w="1645" w:type="dxa"/>
            <w:vAlign w:val="center"/>
            <w:tcPrChange w:id="1518" w:author="Stephanie Baer" w:date="2016-01-21T13:46:00Z">
              <w:tcPr>
                <w:tcW w:w="1645" w:type="dxa"/>
                <w:vAlign w:val="center"/>
              </w:tcPr>
            </w:tcPrChange>
          </w:tcPr>
          <w:p w14:paraId="587185D0" w14:textId="77777777" w:rsidR="00253599" w:rsidRPr="00A05FC2" w:rsidRDefault="00253599">
            <w:pPr>
              <w:pStyle w:val="TableText"/>
              <w:pPrChange w:id="1519" w:author="Stephanie Baer" w:date="2016-01-21T14:06:00Z">
                <w:pPr>
                  <w:widowControl/>
                  <w:autoSpaceDE w:val="0"/>
                  <w:autoSpaceDN w:val="0"/>
                  <w:adjustRightInd w:val="0"/>
                  <w:jc w:val="center"/>
                </w:pPr>
              </w:pPrChange>
            </w:pPr>
            <w:r w:rsidRPr="00A46E6C">
              <w:rPr>
                <w:rFonts w:eastAsiaTheme="minorHAnsi"/>
              </w:rPr>
              <w:t>8.51AV + 297.8</w:t>
            </w:r>
          </w:p>
        </w:tc>
        <w:tc>
          <w:tcPr>
            <w:tcW w:w="1665" w:type="dxa"/>
            <w:vAlign w:val="center"/>
            <w:tcPrChange w:id="1520" w:author="Stephanie Baer" w:date="2016-01-21T13:46:00Z">
              <w:tcPr>
                <w:tcW w:w="1665" w:type="dxa"/>
                <w:vAlign w:val="center"/>
              </w:tcPr>
            </w:tcPrChange>
          </w:tcPr>
          <w:p w14:paraId="162761B8" w14:textId="77777777" w:rsidR="00253599" w:rsidRPr="00ED7A21" w:rsidRDefault="00253599">
            <w:pPr>
              <w:pStyle w:val="TableText"/>
            </w:pPr>
            <w:r w:rsidRPr="00ED7A21">
              <w:t>7.66 * AV + 268.0</w:t>
            </w:r>
          </w:p>
        </w:tc>
      </w:tr>
      <w:tr w:rsidR="00253599" w:rsidRPr="00A05FC2" w14:paraId="75E22F14" w14:textId="77777777" w:rsidTr="00552DE4">
        <w:tblPrEx>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21" w:author="Stephanie Baer" w:date="2016-01-21T13:46:00Z">
            <w:tblPrEx>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510"/>
          <w:jc w:val="center"/>
          <w:trPrChange w:id="1522" w:author="Stephanie Baer" w:date="2016-01-21T13:46:00Z">
            <w:trPr>
              <w:trHeight w:val="510"/>
              <w:jc w:val="center"/>
            </w:trPr>
          </w:trPrChange>
        </w:trPr>
        <w:tc>
          <w:tcPr>
            <w:tcW w:w="2232" w:type="dxa"/>
            <w:shd w:val="clear" w:color="auto" w:fill="auto"/>
            <w:vAlign w:val="center"/>
            <w:hideMark/>
            <w:tcPrChange w:id="1523" w:author="Stephanie Baer" w:date="2016-01-21T13:46:00Z">
              <w:tcPr>
                <w:tcW w:w="2232" w:type="dxa"/>
                <w:shd w:val="clear" w:color="auto" w:fill="auto"/>
                <w:vAlign w:val="center"/>
                <w:hideMark/>
              </w:tcPr>
            </w:tcPrChange>
          </w:tcPr>
          <w:p w14:paraId="4AE2E43C" w14:textId="77777777" w:rsidR="00253599" w:rsidRPr="00ED7A21" w:rsidRDefault="00253599">
            <w:pPr>
              <w:pStyle w:val="TableText"/>
              <w:pPrChange w:id="1524" w:author="Stephanie Baer" w:date="2016-01-21T14:06:00Z">
                <w:pPr>
                  <w:widowControl/>
                  <w:spacing w:after="160" w:line="259" w:lineRule="auto"/>
                  <w:jc w:val="left"/>
                </w:pPr>
              </w:pPrChange>
            </w:pPr>
            <w:r w:rsidRPr="00BD1A62">
              <w:lastRenderedPageBreak/>
              <w:t xml:space="preserve">5.  Refrigerator-Freezers--automatic defrost with bottom-mounted </w:t>
            </w:r>
            <w:r w:rsidRPr="00ED7A21">
              <w:t>freezer without through-the-door ice service</w:t>
            </w:r>
          </w:p>
        </w:tc>
        <w:tc>
          <w:tcPr>
            <w:tcW w:w="1313" w:type="dxa"/>
            <w:vMerge/>
            <w:tcPrChange w:id="1525" w:author="Stephanie Baer" w:date="2016-01-21T13:46:00Z">
              <w:tcPr>
                <w:tcW w:w="1313" w:type="dxa"/>
                <w:vMerge/>
              </w:tcPr>
            </w:tcPrChange>
          </w:tcPr>
          <w:p w14:paraId="7D5AB23A" w14:textId="77777777" w:rsidR="00253599" w:rsidRPr="000B7BB6" w:rsidRDefault="00253599">
            <w:pPr>
              <w:pStyle w:val="TableText"/>
            </w:pPr>
          </w:p>
        </w:tc>
        <w:tc>
          <w:tcPr>
            <w:tcW w:w="1397" w:type="dxa"/>
            <w:shd w:val="clear" w:color="auto" w:fill="auto"/>
            <w:vAlign w:val="center"/>
            <w:hideMark/>
            <w:tcPrChange w:id="1526" w:author="Stephanie Baer" w:date="2016-01-21T13:46:00Z">
              <w:tcPr>
                <w:tcW w:w="1397" w:type="dxa"/>
                <w:shd w:val="clear" w:color="auto" w:fill="auto"/>
                <w:vAlign w:val="center"/>
                <w:hideMark/>
              </w:tcPr>
            </w:tcPrChange>
          </w:tcPr>
          <w:p w14:paraId="1B745282" w14:textId="77777777" w:rsidR="00253599" w:rsidRPr="00A05FC2" w:rsidRDefault="00253599">
            <w:pPr>
              <w:pStyle w:val="TableText"/>
            </w:pPr>
            <w:r w:rsidRPr="000B7BB6">
              <w:t>4.60*AV+459</w:t>
            </w:r>
          </w:p>
        </w:tc>
        <w:tc>
          <w:tcPr>
            <w:tcW w:w="1658" w:type="dxa"/>
            <w:vAlign w:val="center"/>
            <w:tcPrChange w:id="1527" w:author="Stephanie Baer" w:date="2016-01-21T13:46:00Z">
              <w:tcPr>
                <w:tcW w:w="1658" w:type="dxa"/>
                <w:vAlign w:val="center"/>
              </w:tcPr>
            </w:tcPrChange>
          </w:tcPr>
          <w:p w14:paraId="588E0D62" w14:textId="77777777" w:rsidR="00253599" w:rsidRPr="00A46E6C" w:rsidRDefault="00253599">
            <w:pPr>
              <w:widowControl/>
              <w:autoSpaceDE w:val="0"/>
              <w:autoSpaceDN w:val="0"/>
              <w:adjustRightInd w:val="0"/>
              <w:jc w:val="center"/>
            </w:pPr>
            <w:r w:rsidRPr="000B7BB6">
              <w:t>3.68*AV+367.2</w:t>
            </w:r>
          </w:p>
        </w:tc>
        <w:tc>
          <w:tcPr>
            <w:tcW w:w="1645" w:type="dxa"/>
            <w:vAlign w:val="center"/>
            <w:tcPrChange w:id="1528" w:author="Stephanie Baer" w:date="2016-01-21T13:46:00Z">
              <w:tcPr>
                <w:tcW w:w="1645" w:type="dxa"/>
                <w:vAlign w:val="center"/>
              </w:tcPr>
            </w:tcPrChange>
          </w:tcPr>
          <w:p w14:paraId="5CA43F5E" w14:textId="77777777" w:rsidR="00253599" w:rsidRPr="00A05FC2" w:rsidRDefault="00253599">
            <w:pPr>
              <w:pStyle w:val="TableText"/>
              <w:pPrChange w:id="1529" w:author="Stephanie Baer" w:date="2016-01-21T14:06:00Z">
                <w:pPr>
                  <w:widowControl/>
                  <w:autoSpaceDE w:val="0"/>
                  <w:autoSpaceDN w:val="0"/>
                  <w:adjustRightInd w:val="0"/>
                  <w:jc w:val="center"/>
                </w:pPr>
              </w:pPrChange>
            </w:pPr>
            <w:r w:rsidRPr="00A46E6C">
              <w:rPr>
                <w:rFonts w:eastAsiaTheme="minorHAnsi"/>
              </w:rPr>
              <w:t>8.85AV + 317.0</w:t>
            </w:r>
          </w:p>
        </w:tc>
        <w:tc>
          <w:tcPr>
            <w:tcW w:w="1665" w:type="dxa"/>
            <w:vAlign w:val="center"/>
            <w:tcPrChange w:id="1530" w:author="Stephanie Baer" w:date="2016-01-21T13:46:00Z">
              <w:tcPr>
                <w:tcW w:w="1665" w:type="dxa"/>
                <w:vAlign w:val="center"/>
              </w:tcPr>
            </w:tcPrChange>
          </w:tcPr>
          <w:p w14:paraId="241FE007" w14:textId="77777777" w:rsidR="00253599" w:rsidRPr="00ED7A21" w:rsidRDefault="00253599">
            <w:pPr>
              <w:pStyle w:val="TableText"/>
            </w:pPr>
            <w:r w:rsidRPr="00ED7A21">
              <w:t>7.97 * AV + 285.3</w:t>
            </w:r>
          </w:p>
        </w:tc>
      </w:tr>
      <w:tr w:rsidR="00253599" w:rsidRPr="00A05FC2" w14:paraId="4D32303C" w14:textId="77777777" w:rsidTr="00552DE4">
        <w:tblPrEx>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31" w:author="Stephanie Baer" w:date="2016-01-21T13:46:00Z">
            <w:tblPrEx>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510"/>
          <w:jc w:val="center"/>
          <w:trPrChange w:id="1532" w:author="Stephanie Baer" w:date="2016-01-21T13:46:00Z">
            <w:trPr>
              <w:trHeight w:val="510"/>
              <w:jc w:val="center"/>
            </w:trPr>
          </w:trPrChange>
        </w:trPr>
        <w:tc>
          <w:tcPr>
            <w:tcW w:w="2232" w:type="dxa"/>
            <w:shd w:val="clear" w:color="auto" w:fill="auto"/>
            <w:vAlign w:val="center"/>
            <w:tcPrChange w:id="1533" w:author="Stephanie Baer" w:date="2016-01-21T13:46:00Z">
              <w:tcPr>
                <w:tcW w:w="2232" w:type="dxa"/>
                <w:shd w:val="clear" w:color="auto" w:fill="auto"/>
                <w:vAlign w:val="center"/>
              </w:tcPr>
            </w:tcPrChange>
          </w:tcPr>
          <w:p w14:paraId="0134F77F" w14:textId="77777777" w:rsidR="00253599" w:rsidRPr="00BD1A62" w:rsidRDefault="00253599">
            <w:pPr>
              <w:pStyle w:val="TableText"/>
              <w:pPrChange w:id="1534" w:author="Stephanie Baer" w:date="2016-01-21T14:06:00Z">
                <w:pPr>
                  <w:widowControl/>
                  <w:spacing w:after="160" w:line="259" w:lineRule="auto"/>
                  <w:jc w:val="left"/>
                </w:pPr>
              </w:pPrChange>
            </w:pPr>
            <w:r>
              <w:t xml:space="preserve">5A </w:t>
            </w:r>
            <w:r w:rsidRPr="0009467B">
              <w:t>Refrigerator-freezer—automatic defrost with bottom-mounted freezer with through-the-door ice service</w:t>
            </w:r>
          </w:p>
        </w:tc>
        <w:tc>
          <w:tcPr>
            <w:tcW w:w="1313" w:type="dxa"/>
            <w:vMerge/>
            <w:tcPrChange w:id="1535" w:author="Stephanie Baer" w:date="2016-01-21T13:46:00Z">
              <w:tcPr>
                <w:tcW w:w="1313" w:type="dxa"/>
                <w:vMerge/>
              </w:tcPr>
            </w:tcPrChange>
          </w:tcPr>
          <w:p w14:paraId="680785E5" w14:textId="77777777" w:rsidR="00253599" w:rsidRPr="000B7BB6" w:rsidRDefault="00253599">
            <w:pPr>
              <w:pStyle w:val="TableText"/>
            </w:pPr>
          </w:p>
        </w:tc>
        <w:tc>
          <w:tcPr>
            <w:tcW w:w="1397" w:type="dxa"/>
            <w:shd w:val="clear" w:color="auto" w:fill="auto"/>
            <w:vAlign w:val="center"/>
            <w:tcPrChange w:id="1536" w:author="Stephanie Baer" w:date="2016-01-21T13:46:00Z">
              <w:tcPr>
                <w:tcW w:w="1397" w:type="dxa"/>
                <w:shd w:val="clear" w:color="auto" w:fill="auto"/>
                <w:vAlign w:val="center"/>
              </w:tcPr>
            </w:tcPrChange>
          </w:tcPr>
          <w:p w14:paraId="03A89C54" w14:textId="77777777" w:rsidR="00253599" w:rsidRPr="000B7BB6" w:rsidRDefault="00253599">
            <w:pPr>
              <w:pStyle w:val="TableText"/>
            </w:pPr>
            <w:r>
              <w:t>N/A</w:t>
            </w:r>
          </w:p>
        </w:tc>
        <w:tc>
          <w:tcPr>
            <w:tcW w:w="1658" w:type="dxa"/>
            <w:vAlign w:val="center"/>
            <w:tcPrChange w:id="1537" w:author="Stephanie Baer" w:date="2016-01-21T13:46:00Z">
              <w:tcPr>
                <w:tcW w:w="1658" w:type="dxa"/>
                <w:vAlign w:val="center"/>
              </w:tcPr>
            </w:tcPrChange>
          </w:tcPr>
          <w:p w14:paraId="7682044D" w14:textId="77777777" w:rsidR="00253599" w:rsidRPr="000B7BB6" w:rsidRDefault="00253599">
            <w:pPr>
              <w:widowControl/>
              <w:autoSpaceDE w:val="0"/>
              <w:autoSpaceDN w:val="0"/>
              <w:adjustRightInd w:val="0"/>
              <w:jc w:val="center"/>
            </w:pPr>
            <w:r>
              <w:t>N/A</w:t>
            </w:r>
          </w:p>
        </w:tc>
        <w:tc>
          <w:tcPr>
            <w:tcW w:w="1645" w:type="dxa"/>
            <w:vAlign w:val="center"/>
            <w:tcPrChange w:id="1538" w:author="Stephanie Baer" w:date="2016-01-21T13:46:00Z">
              <w:tcPr>
                <w:tcW w:w="1645" w:type="dxa"/>
                <w:vAlign w:val="center"/>
              </w:tcPr>
            </w:tcPrChange>
          </w:tcPr>
          <w:p w14:paraId="74EBEA3E" w14:textId="77777777" w:rsidR="00253599" w:rsidRPr="00A46E6C" w:rsidRDefault="00253599">
            <w:pPr>
              <w:pStyle w:val="TableText"/>
              <w:rPr>
                <w:rFonts w:eastAsiaTheme="minorHAnsi"/>
              </w:rPr>
              <w:pPrChange w:id="1539" w:author="Stephanie Baer" w:date="2016-01-21T14:06:00Z">
                <w:pPr>
                  <w:widowControl/>
                  <w:autoSpaceDE w:val="0"/>
                  <w:autoSpaceDN w:val="0"/>
                  <w:adjustRightInd w:val="0"/>
                  <w:jc w:val="center"/>
                </w:pPr>
              </w:pPrChange>
            </w:pPr>
            <w:r>
              <w:rPr>
                <w:rFonts w:eastAsiaTheme="minorHAnsi"/>
              </w:rPr>
              <w:t>9.25AV + 475.4</w:t>
            </w:r>
          </w:p>
        </w:tc>
        <w:tc>
          <w:tcPr>
            <w:tcW w:w="1665" w:type="dxa"/>
            <w:vAlign w:val="center"/>
            <w:tcPrChange w:id="1540" w:author="Stephanie Baer" w:date="2016-01-21T13:46:00Z">
              <w:tcPr>
                <w:tcW w:w="1665" w:type="dxa"/>
                <w:vAlign w:val="center"/>
              </w:tcPr>
            </w:tcPrChange>
          </w:tcPr>
          <w:p w14:paraId="1986387F" w14:textId="77777777" w:rsidR="00253599" w:rsidRPr="00ED7A21" w:rsidRDefault="00253599">
            <w:pPr>
              <w:pStyle w:val="TableText"/>
            </w:pPr>
            <w:r>
              <w:t xml:space="preserve">8.33 * AV </w:t>
            </w:r>
            <w:del w:id="1541" w:author="Samuel Dent" w:date="2015-12-17T05:52:00Z">
              <w:r w:rsidDel="00E22993">
                <w:delText xml:space="preserve">* </w:delText>
              </w:r>
            </w:del>
            <w:ins w:id="1542" w:author="Samuel Dent" w:date="2015-12-17T05:52:00Z">
              <w:r>
                <w:t xml:space="preserve">+ </w:t>
              </w:r>
            </w:ins>
            <w:r>
              <w:t>436.3</w:t>
            </w:r>
          </w:p>
        </w:tc>
      </w:tr>
      <w:tr w:rsidR="00253599" w:rsidRPr="00A05FC2" w14:paraId="17FD44EA" w14:textId="77777777" w:rsidTr="00552DE4">
        <w:tblPrEx>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43" w:author="Stephanie Baer" w:date="2016-01-21T13:46:00Z">
            <w:tblPrEx>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510"/>
          <w:jc w:val="center"/>
          <w:trPrChange w:id="1544" w:author="Stephanie Baer" w:date="2016-01-21T13:46:00Z">
            <w:trPr>
              <w:trHeight w:val="510"/>
              <w:jc w:val="center"/>
            </w:trPr>
          </w:trPrChange>
        </w:trPr>
        <w:tc>
          <w:tcPr>
            <w:tcW w:w="2232" w:type="dxa"/>
            <w:shd w:val="clear" w:color="auto" w:fill="auto"/>
            <w:vAlign w:val="center"/>
            <w:hideMark/>
            <w:tcPrChange w:id="1545" w:author="Stephanie Baer" w:date="2016-01-21T13:46:00Z">
              <w:tcPr>
                <w:tcW w:w="2232" w:type="dxa"/>
                <w:shd w:val="clear" w:color="auto" w:fill="auto"/>
                <w:vAlign w:val="center"/>
                <w:hideMark/>
              </w:tcPr>
            </w:tcPrChange>
          </w:tcPr>
          <w:p w14:paraId="19714E4F" w14:textId="77777777" w:rsidR="00253599" w:rsidRPr="00ED7A21" w:rsidRDefault="00253599">
            <w:pPr>
              <w:pStyle w:val="TableText"/>
              <w:pPrChange w:id="1546" w:author="Stephanie Baer" w:date="2016-01-21T14:06:00Z">
                <w:pPr>
                  <w:widowControl/>
                  <w:spacing w:after="160" w:line="259" w:lineRule="auto"/>
                  <w:jc w:val="left"/>
                </w:pPr>
              </w:pPrChange>
            </w:pPr>
            <w:r w:rsidRPr="00BD1A62">
              <w:t>6.  Refrigerator-Freezers--automatic defrost with top-mounted freezer with through-the-door ice service</w:t>
            </w:r>
          </w:p>
        </w:tc>
        <w:tc>
          <w:tcPr>
            <w:tcW w:w="1313" w:type="dxa"/>
            <w:vMerge/>
            <w:tcPrChange w:id="1547" w:author="Stephanie Baer" w:date="2016-01-21T13:46:00Z">
              <w:tcPr>
                <w:tcW w:w="1313" w:type="dxa"/>
                <w:vMerge/>
              </w:tcPr>
            </w:tcPrChange>
          </w:tcPr>
          <w:p w14:paraId="2AD5DE61" w14:textId="77777777" w:rsidR="00253599" w:rsidRPr="000B7BB6" w:rsidRDefault="00253599">
            <w:pPr>
              <w:pStyle w:val="TableText"/>
            </w:pPr>
          </w:p>
        </w:tc>
        <w:tc>
          <w:tcPr>
            <w:tcW w:w="1397" w:type="dxa"/>
            <w:shd w:val="clear" w:color="auto" w:fill="auto"/>
            <w:vAlign w:val="center"/>
            <w:hideMark/>
            <w:tcPrChange w:id="1548" w:author="Stephanie Baer" w:date="2016-01-21T13:46:00Z">
              <w:tcPr>
                <w:tcW w:w="1397" w:type="dxa"/>
                <w:shd w:val="clear" w:color="auto" w:fill="auto"/>
                <w:vAlign w:val="center"/>
                <w:hideMark/>
              </w:tcPr>
            </w:tcPrChange>
          </w:tcPr>
          <w:p w14:paraId="69C0F31F" w14:textId="77777777" w:rsidR="00253599" w:rsidRPr="00A05FC2" w:rsidRDefault="00253599">
            <w:pPr>
              <w:pStyle w:val="TableText"/>
            </w:pPr>
            <w:r w:rsidRPr="000B7BB6">
              <w:t>10.20*AV+356</w:t>
            </w:r>
          </w:p>
        </w:tc>
        <w:tc>
          <w:tcPr>
            <w:tcW w:w="1658" w:type="dxa"/>
            <w:vAlign w:val="center"/>
            <w:tcPrChange w:id="1549" w:author="Stephanie Baer" w:date="2016-01-21T13:46:00Z">
              <w:tcPr>
                <w:tcW w:w="1658" w:type="dxa"/>
                <w:vAlign w:val="center"/>
              </w:tcPr>
            </w:tcPrChange>
          </w:tcPr>
          <w:p w14:paraId="2A3BDBD5" w14:textId="77777777" w:rsidR="00253599" w:rsidRPr="00A46E6C" w:rsidRDefault="00253599">
            <w:pPr>
              <w:widowControl/>
              <w:autoSpaceDE w:val="0"/>
              <w:autoSpaceDN w:val="0"/>
              <w:adjustRightInd w:val="0"/>
              <w:jc w:val="center"/>
            </w:pPr>
            <w:r w:rsidRPr="000B7BB6">
              <w:t>8.16*AV+284.8</w:t>
            </w:r>
          </w:p>
        </w:tc>
        <w:tc>
          <w:tcPr>
            <w:tcW w:w="1645" w:type="dxa"/>
            <w:vAlign w:val="center"/>
            <w:tcPrChange w:id="1550" w:author="Stephanie Baer" w:date="2016-01-21T13:46:00Z">
              <w:tcPr>
                <w:tcW w:w="1645" w:type="dxa"/>
                <w:vAlign w:val="center"/>
              </w:tcPr>
            </w:tcPrChange>
          </w:tcPr>
          <w:p w14:paraId="556D3F9D" w14:textId="77777777" w:rsidR="00253599" w:rsidRPr="00A05FC2" w:rsidRDefault="00253599">
            <w:pPr>
              <w:pStyle w:val="TableText"/>
              <w:pPrChange w:id="1551" w:author="Stephanie Baer" w:date="2016-01-21T14:06:00Z">
                <w:pPr>
                  <w:widowControl/>
                  <w:autoSpaceDE w:val="0"/>
                  <w:autoSpaceDN w:val="0"/>
                  <w:adjustRightInd w:val="0"/>
                  <w:jc w:val="center"/>
                </w:pPr>
              </w:pPrChange>
            </w:pPr>
            <w:r w:rsidRPr="00A46E6C">
              <w:rPr>
                <w:rFonts w:eastAsiaTheme="minorHAnsi"/>
              </w:rPr>
              <w:t>8.40AV + 385.4</w:t>
            </w:r>
          </w:p>
        </w:tc>
        <w:tc>
          <w:tcPr>
            <w:tcW w:w="1665" w:type="dxa"/>
            <w:vAlign w:val="center"/>
            <w:tcPrChange w:id="1552" w:author="Stephanie Baer" w:date="2016-01-21T13:46:00Z">
              <w:tcPr>
                <w:tcW w:w="1665" w:type="dxa"/>
                <w:vAlign w:val="center"/>
              </w:tcPr>
            </w:tcPrChange>
          </w:tcPr>
          <w:p w14:paraId="5B2E3D94" w14:textId="77777777" w:rsidR="00253599" w:rsidRPr="00ED7A21" w:rsidRDefault="00253599">
            <w:pPr>
              <w:pStyle w:val="TableText"/>
            </w:pPr>
            <w:r w:rsidRPr="00ED7A21">
              <w:t>7.56 * AV + 355.3</w:t>
            </w:r>
          </w:p>
        </w:tc>
      </w:tr>
      <w:tr w:rsidR="00253599" w:rsidRPr="00A05FC2" w14:paraId="6659F80E" w14:textId="77777777" w:rsidTr="00552DE4">
        <w:tblPrEx>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53" w:author="Stephanie Baer" w:date="2016-01-21T13:46:00Z">
            <w:tblPrEx>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510"/>
          <w:jc w:val="center"/>
          <w:trPrChange w:id="1554" w:author="Stephanie Baer" w:date="2016-01-21T13:46:00Z">
            <w:trPr>
              <w:trHeight w:val="510"/>
              <w:jc w:val="center"/>
            </w:trPr>
          </w:trPrChange>
        </w:trPr>
        <w:tc>
          <w:tcPr>
            <w:tcW w:w="2232" w:type="dxa"/>
            <w:shd w:val="clear" w:color="auto" w:fill="auto"/>
            <w:vAlign w:val="center"/>
            <w:hideMark/>
            <w:tcPrChange w:id="1555" w:author="Stephanie Baer" w:date="2016-01-21T13:46:00Z">
              <w:tcPr>
                <w:tcW w:w="2232" w:type="dxa"/>
                <w:shd w:val="clear" w:color="auto" w:fill="auto"/>
                <w:vAlign w:val="center"/>
                <w:hideMark/>
              </w:tcPr>
            </w:tcPrChange>
          </w:tcPr>
          <w:p w14:paraId="6A4978EE" w14:textId="77777777" w:rsidR="00253599" w:rsidRPr="00ED7A21" w:rsidRDefault="00253599">
            <w:pPr>
              <w:pStyle w:val="TableText"/>
              <w:pPrChange w:id="1556" w:author="Stephanie Baer" w:date="2016-01-21T14:06:00Z">
                <w:pPr>
                  <w:widowControl/>
                  <w:spacing w:after="160" w:line="259" w:lineRule="auto"/>
                  <w:jc w:val="left"/>
                </w:pPr>
              </w:pPrChange>
            </w:pPr>
            <w:r w:rsidRPr="00BD1A62">
              <w:t>7.  Refrigerator-Freezers--automatic defrost with side-mounted freezer with through-the-door ice service</w:t>
            </w:r>
          </w:p>
        </w:tc>
        <w:tc>
          <w:tcPr>
            <w:tcW w:w="1313" w:type="dxa"/>
            <w:vMerge/>
            <w:tcPrChange w:id="1557" w:author="Stephanie Baer" w:date="2016-01-21T13:46:00Z">
              <w:tcPr>
                <w:tcW w:w="1313" w:type="dxa"/>
                <w:vMerge/>
              </w:tcPr>
            </w:tcPrChange>
          </w:tcPr>
          <w:p w14:paraId="1FB13DF2" w14:textId="77777777" w:rsidR="00253599" w:rsidRPr="000B7BB6" w:rsidRDefault="00253599">
            <w:pPr>
              <w:pStyle w:val="TableText"/>
            </w:pPr>
          </w:p>
        </w:tc>
        <w:tc>
          <w:tcPr>
            <w:tcW w:w="1397" w:type="dxa"/>
            <w:shd w:val="clear" w:color="auto" w:fill="auto"/>
            <w:vAlign w:val="center"/>
            <w:hideMark/>
            <w:tcPrChange w:id="1558" w:author="Stephanie Baer" w:date="2016-01-21T13:46:00Z">
              <w:tcPr>
                <w:tcW w:w="1397" w:type="dxa"/>
                <w:shd w:val="clear" w:color="auto" w:fill="auto"/>
                <w:vAlign w:val="center"/>
                <w:hideMark/>
              </w:tcPr>
            </w:tcPrChange>
          </w:tcPr>
          <w:p w14:paraId="6DA22D93" w14:textId="77777777" w:rsidR="00253599" w:rsidRPr="00A05FC2" w:rsidRDefault="00253599">
            <w:pPr>
              <w:pStyle w:val="TableText"/>
            </w:pPr>
            <w:r w:rsidRPr="000B7BB6">
              <w:t>10.10*AV+406</w:t>
            </w:r>
          </w:p>
        </w:tc>
        <w:tc>
          <w:tcPr>
            <w:tcW w:w="1658" w:type="dxa"/>
            <w:vAlign w:val="center"/>
            <w:tcPrChange w:id="1559" w:author="Stephanie Baer" w:date="2016-01-21T13:46:00Z">
              <w:tcPr>
                <w:tcW w:w="1658" w:type="dxa"/>
                <w:vAlign w:val="center"/>
              </w:tcPr>
            </w:tcPrChange>
          </w:tcPr>
          <w:p w14:paraId="01BB573E" w14:textId="77777777" w:rsidR="00253599" w:rsidRPr="00A46E6C" w:rsidRDefault="00253599">
            <w:pPr>
              <w:widowControl/>
              <w:autoSpaceDE w:val="0"/>
              <w:autoSpaceDN w:val="0"/>
              <w:adjustRightInd w:val="0"/>
              <w:jc w:val="center"/>
            </w:pPr>
            <w:r w:rsidRPr="000B7BB6">
              <w:t>8.08*AV+324.8</w:t>
            </w:r>
          </w:p>
        </w:tc>
        <w:tc>
          <w:tcPr>
            <w:tcW w:w="1645" w:type="dxa"/>
            <w:vAlign w:val="center"/>
            <w:tcPrChange w:id="1560" w:author="Stephanie Baer" w:date="2016-01-21T13:46:00Z">
              <w:tcPr>
                <w:tcW w:w="1645" w:type="dxa"/>
                <w:vAlign w:val="center"/>
              </w:tcPr>
            </w:tcPrChange>
          </w:tcPr>
          <w:p w14:paraId="0B0E9C4D" w14:textId="77777777" w:rsidR="00253599" w:rsidRPr="00A05FC2" w:rsidRDefault="00253599">
            <w:pPr>
              <w:pStyle w:val="TableText"/>
              <w:pPrChange w:id="1561" w:author="Stephanie Baer" w:date="2016-01-21T14:06:00Z">
                <w:pPr>
                  <w:widowControl/>
                  <w:autoSpaceDE w:val="0"/>
                  <w:autoSpaceDN w:val="0"/>
                  <w:adjustRightInd w:val="0"/>
                  <w:jc w:val="center"/>
                </w:pPr>
              </w:pPrChange>
            </w:pPr>
            <w:r w:rsidRPr="00A46E6C">
              <w:rPr>
                <w:rFonts w:eastAsiaTheme="minorHAnsi"/>
              </w:rPr>
              <w:t>8.54AV + 432.8</w:t>
            </w:r>
          </w:p>
        </w:tc>
        <w:tc>
          <w:tcPr>
            <w:tcW w:w="1665" w:type="dxa"/>
            <w:vAlign w:val="center"/>
            <w:tcPrChange w:id="1562" w:author="Stephanie Baer" w:date="2016-01-21T13:46:00Z">
              <w:tcPr>
                <w:tcW w:w="1665" w:type="dxa"/>
                <w:vAlign w:val="center"/>
              </w:tcPr>
            </w:tcPrChange>
          </w:tcPr>
          <w:p w14:paraId="4A8EE0FC" w14:textId="77777777" w:rsidR="00253599" w:rsidRPr="00ED7A21" w:rsidRDefault="00253599">
            <w:pPr>
              <w:pStyle w:val="TableText"/>
            </w:pPr>
            <w:r w:rsidRPr="00ED7A21">
              <w:t>7.69 * AV + 397.9</w:t>
            </w:r>
          </w:p>
        </w:tc>
      </w:tr>
    </w:tbl>
    <w:p w14:paraId="248E1DCF" w14:textId="77777777" w:rsidR="00253599" w:rsidRPr="00A05FC2" w:rsidRDefault="00253599" w:rsidP="00253599">
      <w:pPr>
        <w:rPr>
          <w:rFonts w:cstheme="minorHAnsi"/>
        </w:rPr>
      </w:pPr>
      <w:r>
        <w:rPr>
          <w:rFonts w:cstheme="minorHAnsi"/>
        </w:rPr>
        <w:t>Note CEE Tier 2 standard criteria is 25% less consumption than a new baseline unit. It is assumed that after September 2014 when the Federal Standard and ENERGY STAR specifications change, the CEE Tier 2 will remain set at 25% less that the new baseline assumption.</w:t>
      </w:r>
    </w:p>
    <w:p w14:paraId="7B1A572D" w14:textId="77777777" w:rsidR="00253599" w:rsidRPr="000B7BB6" w:rsidRDefault="00253599" w:rsidP="00253599">
      <w:pPr>
        <w:widowControl/>
        <w:jc w:val="left"/>
        <w:rPr>
          <w:rFonts w:cstheme="minorHAnsi"/>
          <w:szCs w:val="20"/>
        </w:rPr>
      </w:pPr>
      <w:r w:rsidRPr="000B7BB6">
        <w:rPr>
          <w:rFonts w:cstheme="minorHAnsi"/>
          <w:szCs w:val="20"/>
        </w:rPr>
        <w:t>This measure was developed to be applicable to the following program types:  TOS, NC</w:t>
      </w:r>
      <w:r>
        <w:rPr>
          <w:rFonts w:cstheme="minorHAnsi"/>
          <w:szCs w:val="20"/>
        </w:rPr>
        <w:t>, EREP</w:t>
      </w:r>
      <w:r w:rsidRPr="000B7BB6">
        <w:rPr>
          <w:rFonts w:cstheme="minorHAnsi"/>
          <w:szCs w:val="20"/>
        </w:rPr>
        <w:t xml:space="preserve">.  </w:t>
      </w:r>
    </w:p>
    <w:p w14:paraId="3C8F5667" w14:textId="77777777" w:rsidR="00253599" w:rsidRPr="000B7BB6" w:rsidRDefault="00253599" w:rsidP="00253599">
      <w:pPr>
        <w:widowControl/>
        <w:jc w:val="left"/>
        <w:rPr>
          <w:rFonts w:cstheme="minorHAnsi"/>
          <w:szCs w:val="20"/>
        </w:rPr>
      </w:pPr>
      <w:r w:rsidRPr="000B7BB6">
        <w:rPr>
          <w:rFonts w:cstheme="minorHAnsi"/>
          <w:szCs w:val="20"/>
        </w:rPr>
        <w:t>If applied to other program types, the measure savings should be verified.</w:t>
      </w:r>
    </w:p>
    <w:p w14:paraId="61F28D66" w14:textId="77777777" w:rsidR="00253599" w:rsidRPr="000B7BB6" w:rsidRDefault="00253599" w:rsidP="00253599">
      <w:pPr>
        <w:pStyle w:val="Heading6"/>
      </w:pPr>
      <w:r w:rsidRPr="00B41203">
        <w:t xml:space="preserve">Definition of Efficient Equipment </w:t>
      </w:r>
    </w:p>
    <w:p w14:paraId="3127760B" w14:textId="77777777" w:rsidR="00253599" w:rsidRPr="00A05FC2" w:rsidRDefault="00253599" w:rsidP="00253599">
      <w:pPr>
        <w:rPr>
          <w:rFonts w:cstheme="minorHAnsi"/>
        </w:rPr>
      </w:pPr>
      <w:r w:rsidRPr="00A05FC2">
        <w:rPr>
          <w:rFonts w:cstheme="minorHAnsi"/>
        </w:rPr>
        <w:t>The efficient equipment is defined as a refrigerator meeting the efficiency specifications of ENERGY STAR or CEE Tier 2 (defined as requiring &gt;= 20% or &gt;= 25% less energy consumption than an equivalent unit meeting federal standard requirements respectively). The ENERGY STAR standard varies according to the size and configuration of the unit, as shown in table above.</w:t>
      </w:r>
    </w:p>
    <w:p w14:paraId="51E864BA" w14:textId="77777777" w:rsidR="00253599" w:rsidRPr="000B7BB6" w:rsidRDefault="00253599" w:rsidP="00253599">
      <w:pPr>
        <w:pStyle w:val="Heading6"/>
      </w:pPr>
      <w:r w:rsidRPr="00B41203">
        <w:t xml:space="preserve">Definition of Baseline Equipment </w:t>
      </w:r>
    </w:p>
    <w:p w14:paraId="5B6D2084" w14:textId="77777777" w:rsidR="00253599" w:rsidRPr="00D875C8" w:rsidRDefault="00253599" w:rsidP="00253599">
      <w:pPr>
        <w:rPr>
          <w:rFonts w:cstheme="minorHAnsi"/>
        </w:rPr>
      </w:pPr>
      <w:r w:rsidRPr="00214766">
        <w:rPr>
          <w:rFonts w:cstheme="minorHAnsi"/>
        </w:rPr>
        <w:t>Time of Sale: baseline is a new refrigerator meeting the minimum federal efficiency standard for refrigerator efficiency</w:t>
      </w:r>
      <w:r w:rsidRPr="00D875C8">
        <w:rPr>
          <w:rFonts w:cstheme="minorHAnsi"/>
        </w:rPr>
        <w:t>.  The current federal minimum standard varies according to the size and configuration of the unit, as shown in table above.</w:t>
      </w:r>
      <w:r w:rsidRPr="00214766">
        <w:rPr>
          <w:rStyle w:val="FootnoteReference"/>
          <w:rFonts w:cstheme="minorHAnsi"/>
        </w:rPr>
        <w:t xml:space="preserve">. </w:t>
      </w:r>
      <w:r w:rsidRPr="00EF389E">
        <w:t>Note also that this federal standard will be increased</w:t>
      </w:r>
      <w:r w:rsidRPr="00214766">
        <w:rPr>
          <w:rStyle w:val="FootnoteReference"/>
          <w:rFonts w:cstheme="minorHAnsi"/>
        </w:rPr>
        <w:t xml:space="preserve"> </w:t>
      </w:r>
      <w:r w:rsidRPr="00214766">
        <w:rPr>
          <w:rFonts w:cstheme="minorHAnsi"/>
        </w:rPr>
        <w:t xml:space="preserve">for units manufactured after </w:t>
      </w:r>
      <w:r w:rsidRPr="00214766">
        <w:rPr>
          <w:rFonts w:cstheme="minorHAnsi"/>
        </w:rPr>
        <w:lastRenderedPageBreak/>
        <w:t xml:space="preserve">September </w:t>
      </w:r>
      <w:r w:rsidRPr="00D875C8">
        <w:rPr>
          <w:rFonts w:cstheme="minorHAnsi"/>
        </w:rPr>
        <w:t>1, 2014.</w:t>
      </w:r>
    </w:p>
    <w:p w14:paraId="048545D8" w14:textId="77777777" w:rsidR="00253599" w:rsidRPr="00EF389E" w:rsidRDefault="00253599" w:rsidP="00253599">
      <w:pPr>
        <w:rPr>
          <w:rFonts w:cstheme="minorHAnsi"/>
        </w:rPr>
      </w:pPr>
      <w:r w:rsidRPr="00EF389E">
        <w:rPr>
          <w:rFonts w:cstheme="minorHAnsi"/>
        </w:rPr>
        <w:t>Early Replacement: the baseline is the existing refrigerator for the assumed remaining useful life of the unit and the new baseline as defined above for the remainder of the measure life.</w:t>
      </w:r>
    </w:p>
    <w:p w14:paraId="07D51370" w14:textId="77777777" w:rsidR="00253599" w:rsidRPr="000B7BB6" w:rsidRDefault="00253599" w:rsidP="00253599">
      <w:pPr>
        <w:pStyle w:val="Heading6"/>
      </w:pPr>
      <w:r w:rsidRPr="00B41203">
        <w:t xml:space="preserve">Deemed Lifetime of Efficient Equipment </w:t>
      </w:r>
    </w:p>
    <w:p w14:paraId="14576A5C" w14:textId="77777777" w:rsidR="00253599" w:rsidRDefault="00253599" w:rsidP="00253599">
      <w:pPr>
        <w:rPr>
          <w:rFonts w:cstheme="minorHAnsi"/>
          <w:noProof/>
        </w:rPr>
      </w:pPr>
      <w:r w:rsidRPr="00A05FC2">
        <w:rPr>
          <w:rFonts w:cstheme="minorHAnsi"/>
        </w:rPr>
        <w:t xml:space="preserve">The measure life is assumed to be </w:t>
      </w:r>
      <w:r w:rsidRPr="00B41203">
        <w:rPr>
          <w:rFonts w:cstheme="minorHAnsi"/>
          <w:noProof/>
        </w:rPr>
        <w:t>12 years.</w:t>
      </w:r>
      <w:r w:rsidRPr="000B7BB6">
        <w:rPr>
          <w:rStyle w:val="FootnoteReference"/>
          <w:rFonts w:eastAsia="Calibri" w:cstheme="minorHAnsi"/>
          <w:noProof/>
        </w:rPr>
        <w:footnoteReference w:id="70"/>
      </w:r>
    </w:p>
    <w:p w14:paraId="78980783" w14:textId="77777777" w:rsidR="00253599" w:rsidRPr="00A05FC2" w:rsidRDefault="00253599" w:rsidP="00253599">
      <w:pPr>
        <w:rPr>
          <w:rFonts w:cstheme="minorHAnsi"/>
        </w:rPr>
      </w:pPr>
      <w:r>
        <w:rPr>
          <w:rFonts w:cstheme="minorHAnsi"/>
          <w:noProof/>
        </w:rPr>
        <w:t>Remaining life of existing equipment is assumed to be 4 years</w:t>
      </w:r>
      <w:r>
        <w:rPr>
          <w:rStyle w:val="FootnoteReference"/>
          <w:noProof/>
        </w:rPr>
        <w:footnoteReference w:id="71"/>
      </w:r>
    </w:p>
    <w:p w14:paraId="7B65205A" w14:textId="77777777" w:rsidR="00253599" w:rsidRPr="000B7BB6" w:rsidRDefault="00253599" w:rsidP="00253599">
      <w:pPr>
        <w:pStyle w:val="Heading6"/>
      </w:pPr>
      <w:r w:rsidRPr="00B41203">
        <w:t xml:space="preserve">Deemed Measure Cost </w:t>
      </w:r>
    </w:p>
    <w:p w14:paraId="71970EF5" w14:textId="77777777" w:rsidR="00253599" w:rsidRDefault="00253599" w:rsidP="00253599">
      <w:pPr>
        <w:rPr>
          <w:rFonts w:cstheme="minorHAnsi"/>
        </w:rPr>
      </w:pPr>
      <w:r>
        <w:rPr>
          <w:rFonts w:cstheme="minorHAnsi"/>
        </w:rPr>
        <w:t xml:space="preserve">Time of Sale: </w:t>
      </w:r>
      <w:r w:rsidRPr="000B7BB6">
        <w:rPr>
          <w:rFonts w:cstheme="minorHAnsi"/>
        </w:rPr>
        <w:t xml:space="preserve">The incremental cost for this measure is assumed to be </w:t>
      </w:r>
      <w:r w:rsidRPr="000B7BB6">
        <w:rPr>
          <w:rFonts w:cstheme="minorHAnsi"/>
          <w:noProof/>
        </w:rPr>
        <w:t>$</w:t>
      </w:r>
      <w:r>
        <w:rPr>
          <w:rFonts w:cstheme="minorHAnsi"/>
          <w:noProof/>
        </w:rPr>
        <w:t>4</w:t>
      </w:r>
      <w:r w:rsidRPr="000B7BB6">
        <w:rPr>
          <w:rFonts w:cstheme="minorHAnsi"/>
          <w:noProof/>
        </w:rPr>
        <w:t>0</w:t>
      </w:r>
      <w:r w:rsidRPr="000B7BB6">
        <w:rPr>
          <w:rStyle w:val="FootnoteReference"/>
          <w:rFonts w:eastAsia="Calibri" w:cstheme="minorHAnsi"/>
          <w:noProof/>
        </w:rPr>
        <w:footnoteReference w:id="72"/>
      </w:r>
      <w:r w:rsidRPr="00B41203">
        <w:rPr>
          <w:rFonts w:cstheme="minorHAnsi"/>
          <w:noProof/>
        </w:rPr>
        <w:t xml:space="preserve"> for an ENERGY STAR unit and $140</w:t>
      </w:r>
      <w:r w:rsidRPr="000B7BB6">
        <w:rPr>
          <w:rStyle w:val="FootnoteReference"/>
          <w:rFonts w:eastAsia="Calibri" w:cstheme="minorHAnsi"/>
          <w:noProof/>
        </w:rPr>
        <w:footnoteReference w:id="73"/>
      </w:r>
      <w:r w:rsidRPr="00B41203">
        <w:rPr>
          <w:rFonts w:cstheme="minorHAnsi"/>
          <w:noProof/>
        </w:rPr>
        <w:t xml:space="preserve"> for a CEE Tier 2 unit</w:t>
      </w:r>
      <w:r w:rsidRPr="000B7BB6">
        <w:rPr>
          <w:rFonts w:cstheme="minorHAnsi"/>
        </w:rPr>
        <w:t>.</w:t>
      </w:r>
    </w:p>
    <w:p w14:paraId="4B25CD5B" w14:textId="77777777" w:rsidR="00253599" w:rsidRDefault="00253599" w:rsidP="00253599">
      <w:pPr>
        <w:rPr>
          <w:rFonts w:cstheme="minorHAnsi"/>
        </w:rPr>
      </w:pPr>
      <w:r>
        <w:rPr>
          <w:rFonts w:cstheme="minorHAnsi"/>
        </w:rPr>
        <w:t>Early Replacement: The measure cost is the full cost of removing the existing unit and installing a new one. The actual program cost should be used. If unavailable assume $451 for ENERGY STAR unit and $551 for CEE Tier 2 unit</w:t>
      </w:r>
      <w:r>
        <w:rPr>
          <w:rStyle w:val="FootnoteReference"/>
        </w:rPr>
        <w:footnoteReference w:id="74"/>
      </w:r>
      <w:r>
        <w:rPr>
          <w:rFonts w:cstheme="minorHAnsi"/>
        </w:rPr>
        <w:t xml:space="preserve">. </w:t>
      </w:r>
    </w:p>
    <w:p w14:paraId="0443FBBF" w14:textId="08A3A4B3" w:rsidR="00253599" w:rsidRPr="000B7BB6" w:rsidRDefault="00253599" w:rsidP="00253599">
      <w:pPr>
        <w:rPr>
          <w:rFonts w:cstheme="minorHAnsi"/>
          <w:b/>
        </w:rPr>
      </w:pPr>
      <w:r>
        <w:t xml:space="preserve">The avoided replacement cost (after 4 years) of a baseline replacement refrigerator </w:t>
      </w:r>
      <w:r w:rsidRPr="00956F72">
        <w:t>is $</w:t>
      </w:r>
      <w:ins w:id="1563" w:author="Samuel Dent" w:date="2016-01-14T10:42:00Z">
        <w:r w:rsidR="00A92F75">
          <w:t>413</w:t>
        </w:r>
      </w:ins>
      <w:del w:id="1564" w:author="Samuel Dent" w:date="2016-01-14T10:42:00Z">
        <w:r w:rsidDel="00A92F75">
          <w:delText>390</w:delText>
        </w:r>
      </w:del>
      <w:r>
        <w:rPr>
          <w:rStyle w:val="FootnoteReference"/>
        </w:rPr>
        <w:footnoteReference w:id="75"/>
      </w:r>
      <w:r w:rsidRPr="00956F72">
        <w:t>.</w:t>
      </w:r>
    </w:p>
    <w:p w14:paraId="3F1D8024" w14:textId="77777777" w:rsidR="00253599" w:rsidRPr="000B7BB6" w:rsidRDefault="00253599" w:rsidP="00253599">
      <w:pPr>
        <w:pStyle w:val="Heading6"/>
      </w:pPr>
      <w:r w:rsidRPr="00B41203">
        <w:t>Loadshape</w:t>
      </w:r>
    </w:p>
    <w:p w14:paraId="69C9AFEE" w14:textId="77777777" w:rsidR="00253599" w:rsidRPr="000B7BB6" w:rsidRDefault="00253599" w:rsidP="00253599">
      <w:pPr>
        <w:widowControl/>
        <w:rPr>
          <w:rFonts w:cstheme="minorHAnsi"/>
          <w:color w:val="000000"/>
          <w:szCs w:val="20"/>
        </w:rPr>
      </w:pPr>
      <w:r w:rsidRPr="000B7BB6">
        <w:rPr>
          <w:rFonts w:cstheme="minorHAnsi"/>
          <w:color w:val="000000"/>
          <w:szCs w:val="20"/>
        </w:rPr>
        <w:t>Loadshape R05 - Residential Refrigerator</w:t>
      </w:r>
    </w:p>
    <w:p w14:paraId="796F28E8" w14:textId="77777777" w:rsidR="00253599" w:rsidRPr="000B7BB6" w:rsidRDefault="00253599" w:rsidP="00253599">
      <w:pPr>
        <w:pStyle w:val="Heading6"/>
      </w:pPr>
      <w:r w:rsidRPr="00B41203">
        <w:t xml:space="preserve">Coincidence Factor </w:t>
      </w:r>
    </w:p>
    <w:p w14:paraId="38813841" w14:textId="77777777" w:rsidR="00253599" w:rsidRPr="000B7BB6" w:rsidRDefault="00253599" w:rsidP="00253599">
      <w:pPr>
        <w:rPr>
          <w:rFonts w:cstheme="minorHAnsi"/>
        </w:rPr>
      </w:pPr>
      <w:r w:rsidRPr="000B7BB6">
        <w:rPr>
          <w:rFonts w:cstheme="minorHAnsi"/>
        </w:rPr>
        <w:t>A coincidence factor is not used to calculate peak demand savings for this measure, see below.</w:t>
      </w:r>
    </w:p>
    <w:p w14:paraId="5057E5B6" w14:textId="77777777" w:rsidR="00253599" w:rsidRPr="000B7BB6" w:rsidRDefault="00253599" w:rsidP="00253599">
      <w:pPr>
        <w:rPr>
          <w:rFonts w:cstheme="minorHAnsi"/>
          <w:noProof/>
        </w:rPr>
      </w:pPr>
    </w:p>
    <w:p w14:paraId="571457A0" w14:textId="77777777" w:rsidR="00253599" w:rsidRPr="00A05FC2" w:rsidRDefault="00253599" w:rsidP="00253599">
      <w:pPr>
        <w:keepNext/>
        <w:pBdr>
          <w:top w:val="double" w:sz="4" w:space="1" w:color="auto"/>
          <w:bottom w:val="double" w:sz="4" w:space="1" w:color="auto"/>
        </w:pBdr>
        <w:jc w:val="center"/>
        <w:rPr>
          <w:rFonts w:cstheme="minorHAnsi"/>
          <w:b/>
          <w:szCs w:val="20"/>
        </w:rPr>
      </w:pPr>
      <w:r w:rsidRPr="00A05FC2">
        <w:rPr>
          <w:rFonts w:cstheme="minorHAnsi"/>
          <w:b/>
          <w:szCs w:val="20"/>
        </w:rPr>
        <w:t>Algorithm</w:t>
      </w:r>
    </w:p>
    <w:p w14:paraId="42726D2A" w14:textId="77777777" w:rsidR="00253599" w:rsidRPr="000B7BB6" w:rsidRDefault="00253599" w:rsidP="00253599">
      <w:pPr>
        <w:pStyle w:val="Heading6"/>
      </w:pPr>
      <w:r w:rsidRPr="00B41203">
        <w:t xml:space="preserve">Calculation of Savings </w:t>
      </w:r>
    </w:p>
    <w:p w14:paraId="3AD2CE82" w14:textId="77777777" w:rsidR="00253599" w:rsidRPr="000B7BB6" w:rsidRDefault="00253599" w:rsidP="00253599">
      <w:pPr>
        <w:pStyle w:val="Heading6"/>
        <w:rPr>
          <w:noProof/>
        </w:rPr>
      </w:pPr>
      <w:r w:rsidRPr="000B7BB6">
        <w:t>Electric Energy Savings:</w:t>
      </w:r>
    </w:p>
    <w:p w14:paraId="44491A6E" w14:textId="77777777" w:rsidR="00253599" w:rsidRDefault="00253599" w:rsidP="00253599">
      <w:pPr>
        <w:ind w:left="720" w:firstLine="720"/>
        <w:rPr>
          <w:rFonts w:cstheme="minorHAnsi"/>
          <w:noProof/>
          <w:vertAlign w:val="subscript"/>
        </w:rPr>
      </w:pPr>
      <w:r>
        <w:rPr>
          <w:rFonts w:cstheme="minorHAnsi"/>
          <w:noProof/>
        </w:rPr>
        <w:t>Time of Sale:</w:t>
      </w:r>
      <w:r>
        <w:rPr>
          <w:rFonts w:cstheme="minorHAnsi"/>
          <w:noProof/>
        </w:rPr>
        <w:tab/>
      </w:r>
      <w:r w:rsidRPr="000B7BB6">
        <w:rPr>
          <w:rFonts w:cstheme="minorHAnsi"/>
          <w:noProof/>
        </w:rPr>
        <w:t>ΔkWh  = UEC</w:t>
      </w:r>
      <w:r w:rsidRPr="000B7BB6">
        <w:rPr>
          <w:rFonts w:cstheme="minorHAnsi"/>
          <w:noProof/>
          <w:vertAlign w:val="subscript"/>
        </w:rPr>
        <w:t>BASE</w:t>
      </w:r>
      <w:r w:rsidRPr="000B7BB6">
        <w:rPr>
          <w:rFonts w:cstheme="minorHAnsi"/>
          <w:noProof/>
        </w:rPr>
        <w:t xml:space="preserve"> – UEC</w:t>
      </w:r>
      <w:r w:rsidRPr="000B7BB6">
        <w:rPr>
          <w:rFonts w:cstheme="minorHAnsi"/>
          <w:noProof/>
          <w:vertAlign w:val="subscript"/>
        </w:rPr>
        <w:t>EE</w:t>
      </w:r>
    </w:p>
    <w:p w14:paraId="4387D98F" w14:textId="77777777" w:rsidR="00253599" w:rsidRDefault="00253599" w:rsidP="00253599">
      <w:pPr>
        <w:ind w:left="720" w:firstLine="720"/>
        <w:rPr>
          <w:rFonts w:cstheme="minorHAnsi"/>
          <w:noProof/>
        </w:rPr>
      </w:pPr>
      <w:r>
        <w:rPr>
          <w:rFonts w:cstheme="minorHAnsi"/>
          <w:noProof/>
        </w:rPr>
        <w:t>Early Replacement:</w:t>
      </w:r>
    </w:p>
    <w:p w14:paraId="4DB2167E" w14:textId="77777777" w:rsidR="00253599" w:rsidRDefault="00253599" w:rsidP="00253599">
      <w:pPr>
        <w:ind w:left="720" w:firstLine="720"/>
        <w:rPr>
          <w:rFonts w:cstheme="minorHAnsi"/>
          <w:noProof/>
          <w:vertAlign w:val="subscript"/>
        </w:rPr>
      </w:pPr>
      <w:r>
        <w:rPr>
          <w:rFonts w:cstheme="minorHAnsi"/>
          <w:noProof/>
        </w:rPr>
        <w:tab/>
      </w:r>
      <w:r w:rsidRPr="000B7BB6">
        <w:rPr>
          <w:rFonts w:cstheme="minorHAnsi"/>
          <w:noProof/>
        </w:rPr>
        <w:t>ΔkWh</w:t>
      </w:r>
      <w:r>
        <w:rPr>
          <w:rFonts w:cstheme="minorHAnsi"/>
          <w:noProof/>
        </w:rPr>
        <w:t xml:space="preserve"> for remaining life of existing unit (1</w:t>
      </w:r>
      <w:r w:rsidRPr="00EF389E">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0B7BB6">
        <w:rPr>
          <w:rFonts w:cstheme="minorHAnsi"/>
          <w:noProof/>
        </w:rPr>
        <w:t>= UEC</w:t>
      </w:r>
      <w:r>
        <w:rPr>
          <w:rFonts w:cstheme="minorHAnsi"/>
          <w:noProof/>
          <w:vertAlign w:val="subscript"/>
        </w:rPr>
        <w:t>EXIST</w:t>
      </w:r>
      <w:r w:rsidRPr="000B7BB6">
        <w:rPr>
          <w:rFonts w:cstheme="minorHAnsi"/>
          <w:noProof/>
        </w:rPr>
        <w:t xml:space="preserve"> – UEC</w:t>
      </w:r>
      <w:r w:rsidRPr="000B7BB6">
        <w:rPr>
          <w:rFonts w:cstheme="minorHAnsi"/>
          <w:noProof/>
          <w:vertAlign w:val="subscript"/>
        </w:rPr>
        <w:t>EE</w:t>
      </w:r>
    </w:p>
    <w:p w14:paraId="4415CDEB" w14:textId="77777777" w:rsidR="00253599" w:rsidRPr="000B7BB6" w:rsidRDefault="00253599" w:rsidP="00253599">
      <w:pPr>
        <w:ind w:left="1440" w:firstLine="720"/>
        <w:rPr>
          <w:rFonts w:cstheme="minorHAnsi"/>
          <w:noProof/>
        </w:rPr>
      </w:pPr>
      <w:r w:rsidRPr="000B7BB6">
        <w:rPr>
          <w:rFonts w:cstheme="minorHAnsi"/>
          <w:noProof/>
        </w:rPr>
        <w:t>ΔkWh</w:t>
      </w:r>
      <w:r>
        <w:rPr>
          <w:rFonts w:cstheme="minorHAnsi"/>
          <w:noProof/>
        </w:rPr>
        <w:t xml:space="preserve"> for remaining measure life (next 8 years)</w:t>
      </w:r>
      <w:r w:rsidRPr="000B7BB6">
        <w:rPr>
          <w:rFonts w:cstheme="minorHAnsi"/>
          <w:noProof/>
        </w:rPr>
        <w:t xml:space="preserve">  </w:t>
      </w:r>
      <w:r>
        <w:rPr>
          <w:rFonts w:cstheme="minorHAnsi"/>
          <w:noProof/>
        </w:rPr>
        <w:tab/>
      </w:r>
      <w:r w:rsidRPr="000B7BB6">
        <w:rPr>
          <w:rFonts w:cstheme="minorHAnsi"/>
          <w:noProof/>
        </w:rPr>
        <w:t>= UEC</w:t>
      </w:r>
      <w:r w:rsidRPr="000B7BB6">
        <w:rPr>
          <w:rFonts w:cstheme="minorHAnsi"/>
          <w:noProof/>
          <w:vertAlign w:val="subscript"/>
        </w:rPr>
        <w:t>BASE</w:t>
      </w:r>
      <w:r>
        <w:rPr>
          <w:rFonts w:cstheme="minorHAnsi"/>
          <w:noProof/>
          <w:vertAlign w:val="subscript"/>
        </w:rPr>
        <w:t xml:space="preserve"> </w:t>
      </w:r>
      <w:r w:rsidRPr="000B7BB6">
        <w:rPr>
          <w:rFonts w:cstheme="minorHAnsi"/>
          <w:noProof/>
        </w:rPr>
        <w:t>– UEC</w:t>
      </w:r>
      <w:r w:rsidRPr="000B7BB6">
        <w:rPr>
          <w:rFonts w:cstheme="minorHAnsi"/>
          <w:noProof/>
          <w:vertAlign w:val="subscript"/>
        </w:rPr>
        <w:t>EE</w:t>
      </w:r>
    </w:p>
    <w:p w14:paraId="13898AAA" w14:textId="77777777" w:rsidR="00253599" w:rsidRPr="00A05FC2" w:rsidRDefault="00253599" w:rsidP="00253599">
      <w:pPr>
        <w:rPr>
          <w:rFonts w:cstheme="minorHAnsi"/>
        </w:rPr>
      </w:pPr>
      <w:r w:rsidRPr="00A05FC2">
        <w:rPr>
          <w:rFonts w:cstheme="minorHAnsi"/>
        </w:rPr>
        <w:t>Where:</w:t>
      </w:r>
    </w:p>
    <w:p w14:paraId="1E994A84" w14:textId="77777777" w:rsidR="00253599" w:rsidRPr="00A05FC2" w:rsidRDefault="00253599" w:rsidP="00253599">
      <w:pPr>
        <w:ind w:left="2160" w:hanging="1440"/>
        <w:rPr>
          <w:rFonts w:cstheme="minorHAnsi"/>
          <w:vertAlign w:val="subscript"/>
        </w:rPr>
      </w:pPr>
      <w:r w:rsidRPr="00B41203">
        <w:rPr>
          <w:rFonts w:cstheme="minorHAnsi"/>
          <w:noProof/>
        </w:rPr>
        <w:lastRenderedPageBreak/>
        <w:t>UEC</w:t>
      </w:r>
      <w:r>
        <w:rPr>
          <w:rFonts w:cstheme="minorHAnsi"/>
          <w:noProof/>
          <w:vertAlign w:val="subscript"/>
        </w:rPr>
        <w:t>EXIST</w:t>
      </w:r>
      <w:r w:rsidRPr="000B7BB6">
        <w:rPr>
          <w:rFonts w:cstheme="minorHAnsi"/>
          <w:noProof/>
        </w:rPr>
        <w:tab/>
        <w:t xml:space="preserve">= Annual Unit Energy Consumption of </w:t>
      </w:r>
      <w:r>
        <w:rPr>
          <w:rFonts w:cstheme="minorHAnsi"/>
          <w:noProof/>
        </w:rPr>
        <w:t>existing</w:t>
      </w:r>
      <w:r w:rsidRPr="000B7BB6">
        <w:rPr>
          <w:rFonts w:cstheme="minorHAnsi"/>
          <w:noProof/>
        </w:rPr>
        <w:t xml:space="preserve"> unit</w:t>
      </w:r>
      <w:r w:rsidRPr="00B41203">
        <w:rPr>
          <w:rFonts w:cstheme="minorHAnsi"/>
          <w:noProof/>
        </w:rPr>
        <w:t xml:space="preserve"> </w:t>
      </w:r>
      <w:r w:rsidRPr="00A05FC2">
        <w:rPr>
          <w:rFonts w:cstheme="minorHAnsi"/>
        </w:rPr>
        <w:t xml:space="preserve">as calculated in algorithm </w:t>
      </w:r>
      <w:r>
        <w:rPr>
          <w:rFonts w:cstheme="minorHAnsi"/>
        </w:rPr>
        <w:t xml:space="preserve">from </w:t>
      </w:r>
      <w:r>
        <w:t>5.1.8 Refrigerator and Freezer Recycling measure.</w:t>
      </w:r>
    </w:p>
    <w:p w14:paraId="79CC6A9D" w14:textId="77777777" w:rsidR="00253599" w:rsidRPr="00A05FC2" w:rsidRDefault="00253599" w:rsidP="00253599">
      <w:pPr>
        <w:ind w:left="2160" w:hanging="1440"/>
        <w:rPr>
          <w:rFonts w:cstheme="minorHAnsi"/>
          <w:vertAlign w:val="subscript"/>
        </w:rPr>
      </w:pPr>
      <w:r w:rsidRPr="00B41203">
        <w:rPr>
          <w:rFonts w:cstheme="minorHAnsi"/>
          <w:noProof/>
        </w:rPr>
        <w:t>UEC</w:t>
      </w:r>
      <w:r w:rsidRPr="000B7BB6">
        <w:rPr>
          <w:rFonts w:cstheme="minorHAnsi"/>
          <w:noProof/>
          <w:vertAlign w:val="subscript"/>
        </w:rPr>
        <w:t>BASE</w:t>
      </w:r>
      <w:r w:rsidRPr="000B7BB6">
        <w:rPr>
          <w:rFonts w:cstheme="minorHAnsi"/>
          <w:noProof/>
        </w:rPr>
        <w:tab/>
        <w:t>= Annual Unit Energy Consumption of baseline unit</w:t>
      </w:r>
      <w:r w:rsidRPr="00B41203">
        <w:rPr>
          <w:rFonts w:cstheme="minorHAnsi"/>
          <w:noProof/>
        </w:rPr>
        <w:t xml:space="preserve"> </w:t>
      </w:r>
      <w:r w:rsidRPr="00A05FC2">
        <w:rPr>
          <w:rFonts w:cstheme="minorHAnsi"/>
        </w:rPr>
        <w:t>as calculated in algorithm provided in table above.</w:t>
      </w:r>
    </w:p>
    <w:p w14:paraId="3222FFDF" w14:textId="77777777" w:rsidR="00253599" w:rsidRPr="00A05FC2" w:rsidRDefault="00253599" w:rsidP="00253599">
      <w:pPr>
        <w:ind w:left="2160" w:hanging="1440"/>
        <w:rPr>
          <w:rFonts w:cstheme="minorHAnsi"/>
          <w:vertAlign w:val="subscript"/>
        </w:rPr>
      </w:pPr>
      <w:r w:rsidRPr="000B7BB6">
        <w:rPr>
          <w:rFonts w:cstheme="minorHAnsi"/>
          <w:noProof/>
        </w:rPr>
        <w:t>UEC</w:t>
      </w:r>
      <w:r w:rsidRPr="000B7BB6">
        <w:rPr>
          <w:rFonts w:cstheme="minorHAnsi"/>
          <w:noProof/>
          <w:vertAlign w:val="subscript"/>
        </w:rPr>
        <w:t>EE</w:t>
      </w:r>
      <w:r w:rsidRPr="000B7BB6">
        <w:rPr>
          <w:rFonts w:cstheme="minorHAnsi"/>
          <w:noProof/>
        </w:rPr>
        <w:tab/>
        <w:t xml:space="preserve">= Annual Unit Energy Consumption of ENERGY STAR unit </w:t>
      </w:r>
      <w:r w:rsidRPr="00A05FC2">
        <w:rPr>
          <w:rFonts w:cstheme="minorHAnsi"/>
        </w:rPr>
        <w:t>as calculated in algorithm provided in table above.</w:t>
      </w:r>
    </w:p>
    <w:p w14:paraId="03BEEB27" w14:textId="77777777" w:rsidR="00253599" w:rsidRPr="000B7BB6" w:rsidRDefault="00253599" w:rsidP="00253599">
      <w:pPr>
        <w:ind w:left="2160" w:firstLine="720"/>
        <w:rPr>
          <w:rFonts w:cstheme="minorHAnsi"/>
          <w:noProof/>
        </w:rPr>
      </w:pPr>
      <w:r w:rsidRPr="00B41203">
        <w:rPr>
          <w:rFonts w:cstheme="minorHAnsi"/>
          <w:noProof/>
        </w:rPr>
        <w:t>For CEE Tier 2, unit consumption is calculated as 25% lower than baseli</w:t>
      </w:r>
      <w:r w:rsidRPr="000B7BB6">
        <w:rPr>
          <w:rFonts w:cstheme="minorHAnsi"/>
          <w:noProof/>
        </w:rPr>
        <w:t>ne.</w:t>
      </w:r>
    </w:p>
    <w:p w14:paraId="4E4FE22D" w14:textId="77777777" w:rsidR="00253599" w:rsidRPr="000B7BB6" w:rsidRDefault="00253599" w:rsidP="00253599">
      <w:pPr>
        <w:ind w:left="1440"/>
        <w:rPr>
          <w:rFonts w:cstheme="minorHAnsi"/>
          <w:noProof/>
        </w:rPr>
      </w:pPr>
      <w:r w:rsidRPr="000B7BB6">
        <w:rPr>
          <w:rFonts w:cstheme="minorHAnsi"/>
        </w:rPr>
        <w:t xml:space="preserve">                </w:t>
      </w:r>
    </w:p>
    <w:p w14:paraId="69A4BC3A" w14:textId="77777777" w:rsidR="00253599" w:rsidRDefault="00253599" w:rsidP="00253599">
      <w:pPr>
        <w:ind w:firstLine="720"/>
        <w:rPr>
          <w:rFonts w:cstheme="minorHAnsi"/>
          <w:noProof/>
        </w:rPr>
      </w:pPr>
      <w:r w:rsidRPr="000B7BB6">
        <w:rPr>
          <w:rFonts w:cstheme="minorHAnsi"/>
          <w:noProof/>
        </w:rPr>
        <w:t>If volume is unknown, use the following defaults</w:t>
      </w:r>
      <w:r>
        <w:rPr>
          <w:rFonts w:cstheme="minorHAnsi"/>
          <w:noProof/>
        </w:rPr>
        <w:t>, based on an assumed Adjusted Volume of 25.8</w:t>
      </w:r>
      <w:r w:rsidRPr="009C362B">
        <w:rPr>
          <w:rStyle w:val="FootnoteReference"/>
          <w:rFonts w:cstheme="minorHAnsi"/>
          <w:szCs w:val="20"/>
        </w:rPr>
        <w:footnoteReference w:id="76"/>
      </w:r>
      <w:r w:rsidRPr="000B7BB6">
        <w:rPr>
          <w:rFonts w:cstheme="minorHAnsi"/>
          <w:noProof/>
        </w:rPr>
        <w:t>:</w:t>
      </w:r>
    </w:p>
    <w:p w14:paraId="6FD5DBC7" w14:textId="77777777" w:rsidR="00253599" w:rsidRPr="00EF389E" w:rsidRDefault="00253599" w:rsidP="00253599">
      <w:pPr>
        <w:rPr>
          <w:rFonts w:cstheme="minorHAnsi"/>
          <w:u w:val="single"/>
        </w:rPr>
      </w:pPr>
      <w:r w:rsidRPr="00EF389E">
        <w:rPr>
          <w:rFonts w:cstheme="minorHAnsi"/>
          <w:noProof/>
          <w:u w:val="single"/>
        </w:rPr>
        <w:t>Assumptions prior to standard changes on September 1</w:t>
      </w:r>
      <w:r w:rsidRPr="00EF389E">
        <w:rPr>
          <w:rFonts w:cstheme="minorHAnsi"/>
          <w:noProof/>
          <w:u w:val="single"/>
          <w:vertAlign w:val="superscript"/>
        </w:rPr>
        <w:t>st</w:t>
      </w:r>
      <w:r w:rsidRPr="00EF389E">
        <w:rPr>
          <w:rFonts w:cstheme="minorHAnsi"/>
          <w:noProof/>
          <w:u w:val="single"/>
        </w:rPr>
        <w:t>, 2014</w:t>
      </w:r>
      <w:r>
        <w:rPr>
          <w:rFonts w:cstheme="minorHAnsi"/>
          <w:noProof/>
          <w:u w:val="single"/>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567" w:author="Stephanie Baer" w:date="2016-01-21T13:47:00Z">
          <w:tblPr>
            <w:tblW w:w="990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2700"/>
        <w:gridCol w:w="900"/>
        <w:gridCol w:w="990"/>
        <w:gridCol w:w="949"/>
        <w:gridCol w:w="851"/>
        <w:gridCol w:w="900"/>
        <w:gridCol w:w="810"/>
        <w:gridCol w:w="975"/>
        <w:gridCol w:w="825"/>
        <w:tblGridChange w:id="1568">
          <w:tblGrid>
            <w:gridCol w:w="2700"/>
            <w:gridCol w:w="900"/>
            <w:gridCol w:w="990"/>
            <w:gridCol w:w="949"/>
            <w:gridCol w:w="851"/>
            <w:gridCol w:w="900"/>
            <w:gridCol w:w="810"/>
            <w:gridCol w:w="975"/>
            <w:gridCol w:w="825"/>
          </w:tblGrid>
        </w:tblGridChange>
      </w:tblGrid>
      <w:tr w:rsidR="00253599" w:rsidRPr="00A05FC2" w14:paraId="3002323A" w14:textId="77777777" w:rsidTr="00552DE4">
        <w:trPr>
          <w:trHeight w:val="1231"/>
          <w:tblHeader/>
          <w:jc w:val="center"/>
          <w:trPrChange w:id="1569" w:author="Stephanie Baer" w:date="2016-01-21T13:47:00Z">
            <w:trPr>
              <w:trHeight w:val="1231"/>
              <w:tblHeader/>
            </w:trPr>
          </w:trPrChange>
        </w:trPr>
        <w:tc>
          <w:tcPr>
            <w:tcW w:w="2700" w:type="dxa"/>
            <w:vMerge w:val="restart"/>
            <w:shd w:val="clear" w:color="auto" w:fill="808080" w:themeFill="background1" w:themeFillShade="80"/>
            <w:vAlign w:val="center"/>
            <w:tcPrChange w:id="1570" w:author="Stephanie Baer" w:date="2016-01-21T13:47:00Z">
              <w:tcPr>
                <w:tcW w:w="2700" w:type="dxa"/>
                <w:vMerge w:val="restart"/>
                <w:shd w:val="clear" w:color="auto" w:fill="808080" w:themeFill="background1" w:themeFillShade="80"/>
                <w:vAlign w:val="center"/>
              </w:tcPr>
            </w:tcPrChange>
          </w:tcPr>
          <w:p w14:paraId="7A5D51E8" w14:textId="77777777" w:rsidR="00253599" w:rsidRPr="000B7BB6" w:rsidRDefault="00253599" w:rsidP="00C04E8D">
            <w:pPr>
              <w:jc w:val="center"/>
              <w:rPr>
                <w:rFonts w:cstheme="minorHAnsi"/>
                <w:b/>
                <w:color w:val="FFFFFF" w:themeColor="background1"/>
                <w:szCs w:val="20"/>
              </w:rPr>
            </w:pPr>
            <w:r w:rsidRPr="000B7BB6">
              <w:rPr>
                <w:rFonts w:cstheme="minorHAnsi"/>
                <w:b/>
                <w:color w:val="FFFFFF" w:themeColor="background1"/>
                <w:szCs w:val="20"/>
              </w:rPr>
              <w:t>Product Category</w:t>
            </w:r>
          </w:p>
        </w:tc>
        <w:tc>
          <w:tcPr>
            <w:tcW w:w="900" w:type="dxa"/>
            <w:vMerge w:val="restart"/>
            <w:shd w:val="clear" w:color="auto" w:fill="808080" w:themeFill="background1" w:themeFillShade="80"/>
            <w:vAlign w:val="center"/>
            <w:tcPrChange w:id="1571" w:author="Stephanie Baer" w:date="2016-01-21T13:47:00Z">
              <w:tcPr>
                <w:tcW w:w="900" w:type="dxa"/>
                <w:vMerge w:val="restart"/>
                <w:shd w:val="clear" w:color="auto" w:fill="808080" w:themeFill="background1" w:themeFillShade="80"/>
                <w:vAlign w:val="center"/>
              </w:tcPr>
            </w:tcPrChange>
          </w:tcPr>
          <w:p w14:paraId="691C31C8" w14:textId="77777777" w:rsidR="00253599" w:rsidRPr="00CE3F5E" w:rsidRDefault="00253599" w:rsidP="00C04E8D">
            <w:pPr>
              <w:widowControl/>
              <w:jc w:val="center"/>
              <w:rPr>
                <w:rFonts w:cstheme="minorHAnsi"/>
                <w:b/>
                <w:color w:val="FFFFFF" w:themeColor="background1"/>
                <w:szCs w:val="20"/>
              </w:rPr>
            </w:pPr>
            <w:r w:rsidRPr="00CE3F5E">
              <w:rPr>
                <w:rFonts w:cstheme="minorHAnsi"/>
                <w:b/>
                <w:color w:val="FFFFFF" w:themeColor="background1"/>
                <w:szCs w:val="20"/>
              </w:rPr>
              <w:t>Existing Unit</w:t>
            </w:r>
            <w:r w:rsidRPr="00EF389E">
              <w:rPr>
                <w:rFonts w:cstheme="minorHAnsi"/>
                <w:b/>
                <w:noProof/>
                <w:color w:val="FFFFFF" w:themeColor="background1"/>
              </w:rPr>
              <w:t xml:space="preserve"> UEC</w:t>
            </w:r>
            <w:r w:rsidRPr="00EF389E">
              <w:rPr>
                <w:rFonts w:cstheme="minorHAnsi"/>
                <w:b/>
                <w:noProof/>
                <w:color w:val="FFFFFF" w:themeColor="background1"/>
                <w:vertAlign w:val="subscript"/>
              </w:rPr>
              <w:t>EXIST</w:t>
            </w:r>
            <w:r>
              <w:rPr>
                <w:rStyle w:val="FootnoteReference"/>
                <w:b/>
                <w:noProof/>
                <w:color w:val="FFFFFF" w:themeColor="background1"/>
              </w:rPr>
              <w:footnoteReference w:id="77"/>
            </w:r>
          </w:p>
        </w:tc>
        <w:tc>
          <w:tcPr>
            <w:tcW w:w="990" w:type="dxa"/>
            <w:vMerge w:val="restart"/>
            <w:shd w:val="clear" w:color="auto" w:fill="808080" w:themeFill="background1" w:themeFillShade="80"/>
            <w:vAlign w:val="center"/>
            <w:tcPrChange w:id="1572" w:author="Stephanie Baer" w:date="2016-01-21T13:47:00Z">
              <w:tcPr>
                <w:tcW w:w="990" w:type="dxa"/>
                <w:vMerge w:val="restart"/>
                <w:shd w:val="clear" w:color="auto" w:fill="808080" w:themeFill="background1" w:themeFillShade="80"/>
                <w:vAlign w:val="center"/>
              </w:tcPr>
            </w:tcPrChange>
          </w:tcPr>
          <w:p w14:paraId="79AEB346" w14:textId="77777777" w:rsidR="00253599" w:rsidRPr="00C07269" w:rsidRDefault="00253599" w:rsidP="00C04E8D">
            <w:pPr>
              <w:widowControl/>
              <w:jc w:val="center"/>
              <w:rPr>
                <w:rFonts w:cstheme="minorHAnsi"/>
                <w:b/>
                <w:color w:val="FFFFFF" w:themeColor="background1"/>
                <w:szCs w:val="20"/>
              </w:rPr>
            </w:pPr>
            <w:r w:rsidRPr="00C07269">
              <w:rPr>
                <w:rFonts w:cstheme="minorHAnsi"/>
                <w:b/>
                <w:color w:val="FFFFFF" w:themeColor="background1"/>
                <w:szCs w:val="20"/>
              </w:rPr>
              <w:t>New Baseline</w:t>
            </w:r>
            <w:r w:rsidRPr="006D2D85">
              <w:rPr>
                <w:rFonts w:cstheme="minorHAnsi"/>
                <w:b/>
                <w:noProof/>
                <w:color w:val="FFFFFF" w:themeColor="background1"/>
              </w:rPr>
              <w:t xml:space="preserve"> UEC</w:t>
            </w:r>
            <w:r w:rsidRPr="006D2D85">
              <w:rPr>
                <w:rFonts w:cstheme="minorHAnsi"/>
                <w:b/>
                <w:noProof/>
                <w:color w:val="FFFFFF" w:themeColor="background1"/>
                <w:vertAlign w:val="subscript"/>
              </w:rPr>
              <w:t>BASE</w:t>
            </w:r>
          </w:p>
          <w:p w14:paraId="3E207AAB" w14:textId="77777777" w:rsidR="00253599" w:rsidRPr="00C07269" w:rsidRDefault="00253599" w:rsidP="00C04E8D">
            <w:pPr>
              <w:jc w:val="center"/>
              <w:rPr>
                <w:rFonts w:cstheme="minorHAnsi"/>
                <w:b/>
                <w:color w:val="FFFFFF" w:themeColor="background1"/>
                <w:szCs w:val="20"/>
              </w:rPr>
            </w:pPr>
          </w:p>
        </w:tc>
        <w:tc>
          <w:tcPr>
            <w:tcW w:w="1800" w:type="dxa"/>
            <w:gridSpan w:val="2"/>
            <w:shd w:val="clear" w:color="auto" w:fill="808080" w:themeFill="background1" w:themeFillShade="80"/>
            <w:vAlign w:val="center"/>
            <w:tcPrChange w:id="1573" w:author="Stephanie Baer" w:date="2016-01-21T13:47:00Z">
              <w:tcPr>
                <w:tcW w:w="1800" w:type="dxa"/>
                <w:gridSpan w:val="2"/>
                <w:shd w:val="clear" w:color="auto" w:fill="808080" w:themeFill="background1" w:themeFillShade="80"/>
                <w:vAlign w:val="center"/>
              </w:tcPr>
            </w:tcPrChange>
          </w:tcPr>
          <w:p w14:paraId="7F0EBDDF" w14:textId="77777777" w:rsidR="00253599" w:rsidRPr="00C07269" w:rsidRDefault="00253599" w:rsidP="00C04E8D">
            <w:pPr>
              <w:widowControl/>
              <w:jc w:val="center"/>
              <w:rPr>
                <w:rFonts w:cstheme="minorHAnsi"/>
                <w:b/>
                <w:color w:val="FFFFFF" w:themeColor="background1"/>
                <w:szCs w:val="20"/>
              </w:rPr>
            </w:pPr>
            <w:r w:rsidRPr="00C07269">
              <w:rPr>
                <w:rFonts w:cstheme="minorHAnsi"/>
                <w:b/>
                <w:color w:val="FFFFFF" w:themeColor="background1"/>
                <w:szCs w:val="20"/>
              </w:rPr>
              <w:t>New Efficient</w:t>
            </w:r>
          </w:p>
          <w:p w14:paraId="73970659" w14:textId="77777777" w:rsidR="00253599" w:rsidRPr="00CE3F5E" w:rsidRDefault="00253599" w:rsidP="00C04E8D">
            <w:pPr>
              <w:widowControl/>
              <w:jc w:val="center"/>
              <w:rPr>
                <w:rFonts w:cstheme="minorHAnsi"/>
                <w:b/>
                <w:color w:val="FFFFFF" w:themeColor="background1"/>
                <w:szCs w:val="20"/>
              </w:rPr>
            </w:pPr>
            <w:r w:rsidRPr="00EF389E">
              <w:rPr>
                <w:rFonts w:cstheme="minorHAnsi"/>
                <w:b/>
                <w:noProof/>
                <w:color w:val="FFFFFF" w:themeColor="background1"/>
              </w:rPr>
              <w:t>UEC</w:t>
            </w:r>
            <w:r w:rsidRPr="00EF389E">
              <w:rPr>
                <w:rFonts w:cstheme="minorHAnsi"/>
                <w:b/>
                <w:noProof/>
                <w:color w:val="FFFFFF" w:themeColor="background1"/>
                <w:vertAlign w:val="subscript"/>
              </w:rPr>
              <w:t>EE</w:t>
            </w:r>
          </w:p>
        </w:tc>
        <w:tc>
          <w:tcPr>
            <w:tcW w:w="1710" w:type="dxa"/>
            <w:gridSpan w:val="2"/>
            <w:shd w:val="clear" w:color="auto" w:fill="808080" w:themeFill="background1" w:themeFillShade="80"/>
            <w:vAlign w:val="center"/>
            <w:tcPrChange w:id="1574" w:author="Stephanie Baer" w:date="2016-01-21T13:47:00Z">
              <w:tcPr>
                <w:tcW w:w="1710" w:type="dxa"/>
                <w:gridSpan w:val="2"/>
                <w:shd w:val="clear" w:color="auto" w:fill="808080" w:themeFill="background1" w:themeFillShade="80"/>
                <w:vAlign w:val="center"/>
              </w:tcPr>
            </w:tcPrChange>
          </w:tcPr>
          <w:p w14:paraId="03DB8BBB" w14:textId="77777777" w:rsidR="00253599" w:rsidRPr="000B7BB6" w:rsidRDefault="00253599" w:rsidP="00C04E8D">
            <w:pPr>
              <w:widowControl/>
              <w:jc w:val="center"/>
              <w:rPr>
                <w:rFonts w:cstheme="minorHAnsi"/>
                <w:b/>
                <w:color w:val="FFFFFF" w:themeColor="background1"/>
                <w:szCs w:val="20"/>
              </w:rPr>
            </w:pPr>
            <w:r>
              <w:rPr>
                <w:rFonts w:cstheme="minorHAnsi"/>
                <w:b/>
                <w:color w:val="FFFFFF" w:themeColor="background1"/>
                <w:szCs w:val="20"/>
              </w:rPr>
              <w:t>Early Replacement</w:t>
            </w:r>
          </w:p>
          <w:p w14:paraId="188C411B" w14:textId="77777777" w:rsidR="00253599" w:rsidRDefault="00253599" w:rsidP="00C04E8D">
            <w:pPr>
              <w:jc w:val="center"/>
              <w:rPr>
                <w:rFonts w:cstheme="minorHAnsi"/>
                <w:b/>
                <w:noProof/>
                <w:color w:val="FFFFFF" w:themeColor="background1"/>
              </w:rPr>
            </w:pPr>
            <w:r w:rsidRPr="00EF389E">
              <w:rPr>
                <w:rFonts w:cstheme="minorHAnsi"/>
                <w:b/>
                <w:noProof/>
                <w:color w:val="FFFFFF" w:themeColor="background1"/>
              </w:rPr>
              <w:t xml:space="preserve"> (1</w:t>
            </w:r>
            <w:r w:rsidRPr="00EF389E">
              <w:rPr>
                <w:rFonts w:cstheme="minorHAnsi"/>
                <w:b/>
                <w:noProof/>
                <w:color w:val="FFFFFF" w:themeColor="background1"/>
                <w:vertAlign w:val="superscript"/>
              </w:rPr>
              <w:t>st</w:t>
            </w:r>
            <w:r w:rsidRPr="00EF389E">
              <w:rPr>
                <w:rFonts w:cstheme="minorHAnsi"/>
                <w:b/>
                <w:noProof/>
                <w:color w:val="FFFFFF" w:themeColor="background1"/>
              </w:rPr>
              <w:t xml:space="preserve"> 4 years)</w:t>
            </w:r>
          </w:p>
          <w:p w14:paraId="57AA56D0" w14:textId="77777777" w:rsidR="00253599" w:rsidRDefault="00253599" w:rsidP="00C04E8D">
            <w:pPr>
              <w:widowControl/>
              <w:jc w:val="center"/>
              <w:rPr>
                <w:rFonts w:cstheme="minorHAnsi"/>
                <w:b/>
                <w:color w:val="FFFFFF" w:themeColor="background1"/>
                <w:szCs w:val="20"/>
              </w:rPr>
            </w:pPr>
            <w:r w:rsidRPr="004A0877">
              <w:rPr>
                <w:rFonts w:cstheme="minorHAnsi"/>
                <w:b/>
                <w:noProof/>
                <w:color w:val="FFFFFF" w:themeColor="background1"/>
              </w:rPr>
              <w:t>ΔkWh</w:t>
            </w:r>
          </w:p>
        </w:tc>
        <w:tc>
          <w:tcPr>
            <w:tcW w:w="1800" w:type="dxa"/>
            <w:gridSpan w:val="2"/>
            <w:shd w:val="clear" w:color="auto" w:fill="808080" w:themeFill="background1" w:themeFillShade="80"/>
            <w:vAlign w:val="center"/>
            <w:tcPrChange w:id="1575" w:author="Stephanie Baer" w:date="2016-01-21T13:47:00Z">
              <w:tcPr>
                <w:tcW w:w="1800" w:type="dxa"/>
                <w:gridSpan w:val="2"/>
                <w:shd w:val="clear" w:color="auto" w:fill="808080" w:themeFill="background1" w:themeFillShade="80"/>
                <w:vAlign w:val="center"/>
              </w:tcPr>
            </w:tcPrChange>
          </w:tcPr>
          <w:p w14:paraId="3CD157A2" w14:textId="77777777" w:rsidR="00253599" w:rsidRDefault="00253599" w:rsidP="00C04E8D">
            <w:pPr>
              <w:widowControl/>
              <w:jc w:val="center"/>
              <w:rPr>
                <w:rFonts w:cstheme="minorHAnsi"/>
                <w:b/>
                <w:color w:val="FFFFFF" w:themeColor="background1"/>
                <w:szCs w:val="20"/>
              </w:rPr>
            </w:pPr>
            <w:r>
              <w:rPr>
                <w:rFonts w:cstheme="minorHAnsi"/>
                <w:b/>
                <w:color w:val="FFFFFF" w:themeColor="background1"/>
                <w:szCs w:val="20"/>
              </w:rPr>
              <w:t xml:space="preserve">Time of Sale and </w:t>
            </w:r>
          </w:p>
          <w:p w14:paraId="461BB52C" w14:textId="77777777" w:rsidR="00253599" w:rsidRDefault="00253599" w:rsidP="00C04E8D">
            <w:pPr>
              <w:widowControl/>
              <w:jc w:val="center"/>
              <w:rPr>
                <w:rFonts w:cstheme="minorHAnsi"/>
                <w:b/>
                <w:noProof/>
                <w:color w:val="FFFFFF" w:themeColor="background1"/>
              </w:rPr>
            </w:pPr>
            <w:r>
              <w:rPr>
                <w:rFonts w:cstheme="minorHAnsi"/>
                <w:b/>
                <w:color w:val="FFFFFF" w:themeColor="background1"/>
                <w:szCs w:val="20"/>
              </w:rPr>
              <w:t>Early Replacement (last 8 years)</w:t>
            </w:r>
            <w:r w:rsidRPr="004A0877">
              <w:rPr>
                <w:rFonts w:cstheme="minorHAnsi"/>
                <w:b/>
                <w:noProof/>
                <w:color w:val="FFFFFF" w:themeColor="background1"/>
              </w:rPr>
              <w:t xml:space="preserve"> ΔkWh</w:t>
            </w:r>
          </w:p>
        </w:tc>
      </w:tr>
      <w:tr w:rsidR="00253599" w:rsidRPr="00A05FC2" w14:paraId="6C75A47A" w14:textId="77777777" w:rsidTr="00552DE4">
        <w:trPr>
          <w:trHeight w:val="80"/>
          <w:tblHeader/>
          <w:jc w:val="center"/>
          <w:trPrChange w:id="1576" w:author="Stephanie Baer" w:date="2016-01-21T13:47:00Z">
            <w:trPr>
              <w:trHeight w:val="80"/>
              <w:tblHeader/>
            </w:trPr>
          </w:trPrChange>
        </w:trPr>
        <w:tc>
          <w:tcPr>
            <w:tcW w:w="2700" w:type="dxa"/>
            <w:vMerge/>
            <w:shd w:val="clear" w:color="auto" w:fill="808080" w:themeFill="background1" w:themeFillShade="80"/>
            <w:vAlign w:val="center"/>
            <w:hideMark/>
            <w:tcPrChange w:id="1577" w:author="Stephanie Baer" w:date="2016-01-21T13:47:00Z">
              <w:tcPr>
                <w:tcW w:w="2700" w:type="dxa"/>
                <w:vMerge/>
                <w:shd w:val="clear" w:color="auto" w:fill="808080" w:themeFill="background1" w:themeFillShade="80"/>
                <w:vAlign w:val="center"/>
                <w:hideMark/>
              </w:tcPr>
            </w:tcPrChange>
          </w:tcPr>
          <w:p w14:paraId="5F4D9B5B" w14:textId="77777777" w:rsidR="00253599" w:rsidRPr="000B7BB6" w:rsidRDefault="00253599" w:rsidP="00C04E8D">
            <w:pPr>
              <w:widowControl/>
              <w:jc w:val="center"/>
              <w:rPr>
                <w:rFonts w:cstheme="minorHAnsi"/>
                <w:b/>
                <w:color w:val="FFFFFF" w:themeColor="background1"/>
                <w:szCs w:val="20"/>
              </w:rPr>
            </w:pPr>
          </w:p>
        </w:tc>
        <w:tc>
          <w:tcPr>
            <w:tcW w:w="900" w:type="dxa"/>
            <w:vMerge/>
            <w:shd w:val="clear" w:color="auto" w:fill="808080" w:themeFill="background1" w:themeFillShade="80"/>
            <w:vAlign w:val="center"/>
            <w:tcPrChange w:id="1578" w:author="Stephanie Baer" w:date="2016-01-21T13:47:00Z">
              <w:tcPr>
                <w:tcW w:w="900" w:type="dxa"/>
                <w:vMerge/>
                <w:shd w:val="clear" w:color="auto" w:fill="808080" w:themeFill="background1" w:themeFillShade="80"/>
                <w:vAlign w:val="center"/>
              </w:tcPr>
            </w:tcPrChange>
          </w:tcPr>
          <w:p w14:paraId="3F4DEC6B" w14:textId="77777777" w:rsidR="00253599" w:rsidRPr="00CE3F5E" w:rsidRDefault="00253599" w:rsidP="00C04E8D">
            <w:pPr>
              <w:widowControl/>
              <w:jc w:val="center"/>
              <w:rPr>
                <w:rFonts w:cstheme="minorHAnsi"/>
                <w:b/>
                <w:color w:val="FFFFFF" w:themeColor="background1"/>
                <w:szCs w:val="20"/>
              </w:rPr>
            </w:pPr>
          </w:p>
        </w:tc>
        <w:tc>
          <w:tcPr>
            <w:tcW w:w="990" w:type="dxa"/>
            <w:vMerge/>
            <w:shd w:val="clear" w:color="auto" w:fill="808080" w:themeFill="background1" w:themeFillShade="80"/>
            <w:vAlign w:val="center"/>
            <w:hideMark/>
            <w:tcPrChange w:id="1579" w:author="Stephanie Baer" w:date="2016-01-21T13:47:00Z">
              <w:tcPr>
                <w:tcW w:w="990" w:type="dxa"/>
                <w:vMerge/>
                <w:shd w:val="clear" w:color="auto" w:fill="808080" w:themeFill="background1" w:themeFillShade="80"/>
                <w:vAlign w:val="center"/>
                <w:hideMark/>
              </w:tcPr>
            </w:tcPrChange>
          </w:tcPr>
          <w:p w14:paraId="2B73901A" w14:textId="77777777" w:rsidR="00253599" w:rsidRPr="00C07269" w:rsidRDefault="00253599" w:rsidP="00C04E8D">
            <w:pPr>
              <w:widowControl/>
              <w:jc w:val="center"/>
              <w:rPr>
                <w:rFonts w:cstheme="minorHAnsi"/>
                <w:b/>
                <w:color w:val="FFFFFF" w:themeColor="background1"/>
                <w:szCs w:val="20"/>
              </w:rPr>
            </w:pPr>
          </w:p>
        </w:tc>
        <w:tc>
          <w:tcPr>
            <w:tcW w:w="949" w:type="dxa"/>
            <w:shd w:val="clear" w:color="auto" w:fill="808080" w:themeFill="background1" w:themeFillShade="80"/>
            <w:vAlign w:val="center"/>
            <w:hideMark/>
            <w:tcPrChange w:id="1580" w:author="Stephanie Baer" w:date="2016-01-21T13:47:00Z">
              <w:tcPr>
                <w:tcW w:w="949" w:type="dxa"/>
                <w:shd w:val="clear" w:color="auto" w:fill="808080" w:themeFill="background1" w:themeFillShade="80"/>
                <w:vAlign w:val="center"/>
                <w:hideMark/>
              </w:tcPr>
            </w:tcPrChange>
          </w:tcPr>
          <w:p w14:paraId="0B6BF703" w14:textId="77777777" w:rsidR="00253599" w:rsidRPr="00C07269" w:rsidRDefault="00253599" w:rsidP="00C04E8D">
            <w:pPr>
              <w:widowControl/>
              <w:jc w:val="center"/>
              <w:rPr>
                <w:rFonts w:cstheme="minorHAnsi"/>
                <w:b/>
                <w:color w:val="FFFFFF" w:themeColor="background1"/>
                <w:szCs w:val="20"/>
              </w:rPr>
            </w:pPr>
            <w:r w:rsidRPr="00C07269">
              <w:rPr>
                <w:rFonts w:cstheme="minorHAnsi"/>
                <w:b/>
                <w:color w:val="FFFFFF" w:themeColor="background1"/>
                <w:szCs w:val="20"/>
              </w:rPr>
              <w:t>ENERGY STAR</w:t>
            </w:r>
          </w:p>
        </w:tc>
        <w:tc>
          <w:tcPr>
            <w:tcW w:w="851" w:type="dxa"/>
            <w:shd w:val="clear" w:color="auto" w:fill="808080" w:themeFill="background1" w:themeFillShade="80"/>
            <w:vAlign w:val="center"/>
            <w:tcPrChange w:id="1581" w:author="Stephanie Baer" w:date="2016-01-21T13:47:00Z">
              <w:tcPr>
                <w:tcW w:w="851" w:type="dxa"/>
                <w:shd w:val="clear" w:color="auto" w:fill="808080" w:themeFill="background1" w:themeFillShade="80"/>
                <w:vAlign w:val="center"/>
              </w:tcPr>
            </w:tcPrChange>
          </w:tcPr>
          <w:p w14:paraId="47EFDF18" w14:textId="77777777" w:rsidR="00253599" w:rsidRPr="00C07269" w:rsidRDefault="00253599" w:rsidP="00C04E8D">
            <w:pPr>
              <w:widowControl/>
              <w:jc w:val="center"/>
              <w:rPr>
                <w:rFonts w:cstheme="minorHAnsi"/>
                <w:b/>
                <w:color w:val="FFFFFF" w:themeColor="background1"/>
                <w:szCs w:val="20"/>
              </w:rPr>
            </w:pPr>
            <w:r w:rsidRPr="00C07269">
              <w:rPr>
                <w:rFonts w:cstheme="minorHAnsi"/>
                <w:b/>
                <w:color w:val="FFFFFF" w:themeColor="background1"/>
                <w:szCs w:val="20"/>
              </w:rPr>
              <w:t>CEE T2</w:t>
            </w:r>
          </w:p>
        </w:tc>
        <w:tc>
          <w:tcPr>
            <w:tcW w:w="900" w:type="dxa"/>
            <w:shd w:val="clear" w:color="auto" w:fill="808080" w:themeFill="background1" w:themeFillShade="80"/>
            <w:vAlign w:val="center"/>
            <w:tcPrChange w:id="1582" w:author="Stephanie Baer" w:date="2016-01-21T13:47:00Z">
              <w:tcPr>
                <w:tcW w:w="900" w:type="dxa"/>
                <w:shd w:val="clear" w:color="auto" w:fill="808080" w:themeFill="background1" w:themeFillShade="80"/>
                <w:vAlign w:val="center"/>
              </w:tcPr>
            </w:tcPrChange>
          </w:tcPr>
          <w:p w14:paraId="584E6D9D" w14:textId="77777777" w:rsidR="00253599" w:rsidRPr="00F11D66" w:rsidRDefault="00253599" w:rsidP="00C04E8D">
            <w:pPr>
              <w:widowControl/>
              <w:jc w:val="center"/>
              <w:rPr>
                <w:rFonts w:cstheme="minorHAnsi"/>
                <w:b/>
                <w:color w:val="FFFFFF" w:themeColor="background1"/>
                <w:szCs w:val="20"/>
              </w:rPr>
            </w:pPr>
            <w:r w:rsidRPr="00C07269">
              <w:rPr>
                <w:rFonts w:cstheme="minorHAnsi"/>
                <w:b/>
                <w:color w:val="FFFFFF" w:themeColor="background1"/>
                <w:szCs w:val="20"/>
              </w:rPr>
              <w:t>ENERGY STAR</w:t>
            </w:r>
          </w:p>
        </w:tc>
        <w:tc>
          <w:tcPr>
            <w:tcW w:w="810" w:type="dxa"/>
            <w:shd w:val="clear" w:color="auto" w:fill="808080" w:themeFill="background1" w:themeFillShade="80"/>
            <w:vAlign w:val="center"/>
            <w:tcPrChange w:id="1583" w:author="Stephanie Baer" w:date="2016-01-21T13:47:00Z">
              <w:tcPr>
                <w:tcW w:w="810" w:type="dxa"/>
                <w:shd w:val="clear" w:color="auto" w:fill="808080" w:themeFill="background1" w:themeFillShade="80"/>
                <w:vAlign w:val="center"/>
              </w:tcPr>
            </w:tcPrChange>
          </w:tcPr>
          <w:p w14:paraId="53D00E54" w14:textId="77777777" w:rsidR="00253599" w:rsidRPr="000B7BB6" w:rsidRDefault="00253599" w:rsidP="00C04E8D">
            <w:pPr>
              <w:widowControl/>
              <w:jc w:val="center"/>
              <w:rPr>
                <w:rFonts w:cstheme="minorHAnsi"/>
                <w:b/>
                <w:color w:val="FFFFFF" w:themeColor="background1"/>
                <w:szCs w:val="20"/>
              </w:rPr>
            </w:pPr>
            <w:r w:rsidRPr="00C07269">
              <w:rPr>
                <w:rFonts w:cstheme="minorHAnsi"/>
                <w:b/>
                <w:color w:val="FFFFFF" w:themeColor="background1"/>
                <w:szCs w:val="20"/>
              </w:rPr>
              <w:t>CEE T2</w:t>
            </w:r>
          </w:p>
        </w:tc>
        <w:tc>
          <w:tcPr>
            <w:tcW w:w="975" w:type="dxa"/>
            <w:shd w:val="clear" w:color="auto" w:fill="808080" w:themeFill="background1" w:themeFillShade="80"/>
            <w:vAlign w:val="center"/>
            <w:hideMark/>
            <w:tcPrChange w:id="1584" w:author="Stephanie Baer" w:date="2016-01-21T13:47:00Z">
              <w:tcPr>
                <w:tcW w:w="975" w:type="dxa"/>
                <w:shd w:val="clear" w:color="auto" w:fill="808080" w:themeFill="background1" w:themeFillShade="80"/>
                <w:vAlign w:val="center"/>
                <w:hideMark/>
              </w:tcPr>
            </w:tcPrChange>
          </w:tcPr>
          <w:p w14:paraId="6FC294BD" w14:textId="77777777" w:rsidR="00253599" w:rsidRPr="000B7BB6" w:rsidRDefault="00253599" w:rsidP="00C04E8D">
            <w:pPr>
              <w:widowControl/>
              <w:jc w:val="center"/>
              <w:rPr>
                <w:rFonts w:cstheme="minorHAnsi"/>
                <w:b/>
                <w:color w:val="FFFFFF" w:themeColor="background1"/>
                <w:szCs w:val="20"/>
              </w:rPr>
            </w:pPr>
            <w:r w:rsidRPr="000B7BB6">
              <w:rPr>
                <w:rFonts w:cstheme="minorHAnsi"/>
                <w:b/>
                <w:color w:val="FFFFFF" w:themeColor="background1"/>
                <w:szCs w:val="20"/>
              </w:rPr>
              <w:t xml:space="preserve">ENERGY STAR </w:t>
            </w:r>
          </w:p>
        </w:tc>
        <w:tc>
          <w:tcPr>
            <w:tcW w:w="825" w:type="dxa"/>
            <w:shd w:val="clear" w:color="auto" w:fill="808080" w:themeFill="background1" w:themeFillShade="80"/>
            <w:vAlign w:val="center"/>
            <w:tcPrChange w:id="1585" w:author="Stephanie Baer" w:date="2016-01-21T13:47:00Z">
              <w:tcPr>
                <w:tcW w:w="825" w:type="dxa"/>
                <w:shd w:val="clear" w:color="auto" w:fill="808080" w:themeFill="background1" w:themeFillShade="80"/>
                <w:vAlign w:val="center"/>
              </w:tcPr>
            </w:tcPrChange>
          </w:tcPr>
          <w:p w14:paraId="16D109E7" w14:textId="77777777" w:rsidR="00253599" w:rsidRPr="000B7BB6" w:rsidRDefault="00253599" w:rsidP="00C04E8D">
            <w:pPr>
              <w:widowControl/>
              <w:jc w:val="center"/>
              <w:rPr>
                <w:rFonts w:cstheme="minorHAnsi"/>
                <w:b/>
                <w:color w:val="FFFFFF" w:themeColor="background1"/>
                <w:szCs w:val="20"/>
              </w:rPr>
            </w:pPr>
            <w:r w:rsidRPr="000B7BB6">
              <w:rPr>
                <w:rFonts w:cstheme="minorHAnsi"/>
                <w:b/>
                <w:color w:val="FFFFFF" w:themeColor="background1"/>
                <w:szCs w:val="20"/>
              </w:rPr>
              <w:t xml:space="preserve">CEE T2 </w:t>
            </w:r>
          </w:p>
        </w:tc>
      </w:tr>
      <w:tr w:rsidR="00253599" w:rsidRPr="00A05FC2" w14:paraId="7E91B1FE" w14:textId="77777777" w:rsidTr="00552DE4">
        <w:trPr>
          <w:trHeight w:val="350"/>
          <w:jc w:val="center"/>
          <w:trPrChange w:id="1586" w:author="Stephanie Baer" w:date="2016-01-21T13:47:00Z">
            <w:trPr>
              <w:trHeight w:val="350"/>
            </w:trPr>
          </w:trPrChange>
        </w:trPr>
        <w:tc>
          <w:tcPr>
            <w:tcW w:w="2700" w:type="dxa"/>
            <w:shd w:val="clear" w:color="auto" w:fill="auto"/>
            <w:vAlign w:val="center"/>
            <w:hideMark/>
            <w:tcPrChange w:id="1587" w:author="Stephanie Baer" w:date="2016-01-21T13:47:00Z">
              <w:tcPr>
                <w:tcW w:w="2700" w:type="dxa"/>
                <w:shd w:val="clear" w:color="auto" w:fill="auto"/>
                <w:vAlign w:val="center"/>
                <w:hideMark/>
              </w:tcPr>
            </w:tcPrChange>
          </w:tcPr>
          <w:p w14:paraId="7833DA0C" w14:textId="77777777" w:rsidR="00253599" w:rsidRPr="00EF389E" w:rsidRDefault="00253599" w:rsidP="00C04E8D">
            <w:pPr>
              <w:widowControl/>
              <w:jc w:val="center"/>
              <w:rPr>
                <w:rFonts w:cstheme="minorHAnsi"/>
                <w:color w:val="000000"/>
                <w:sz w:val="18"/>
                <w:szCs w:val="20"/>
              </w:rPr>
            </w:pPr>
            <w:r w:rsidRPr="00EF389E">
              <w:rPr>
                <w:rFonts w:cstheme="minorHAnsi"/>
                <w:color w:val="000000"/>
                <w:sz w:val="18"/>
                <w:szCs w:val="20"/>
              </w:rPr>
              <w:t>1.  Refrigerators and Refrigerator-freezers with manual defrost</w:t>
            </w:r>
          </w:p>
        </w:tc>
        <w:tc>
          <w:tcPr>
            <w:tcW w:w="900" w:type="dxa"/>
            <w:vAlign w:val="center"/>
            <w:tcPrChange w:id="1588" w:author="Stephanie Baer" w:date="2016-01-21T13:47:00Z">
              <w:tcPr>
                <w:tcW w:w="900" w:type="dxa"/>
                <w:vAlign w:val="center"/>
              </w:tcPr>
            </w:tcPrChange>
          </w:tcPr>
          <w:p w14:paraId="7840F6C4" w14:textId="77777777" w:rsidR="00253599" w:rsidRPr="000B7BB6" w:rsidRDefault="00253599" w:rsidP="00C04E8D">
            <w:pPr>
              <w:widowControl/>
              <w:jc w:val="center"/>
              <w:rPr>
                <w:rFonts w:cstheme="minorHAnsi"/>
                <w:color w:val="000000"/>
                <w:szCs w:val="20"/>
              </w:rPr>
            </w:pPr>
            <w:r>
              <w:rPr>
                <w:rFonts w:ascii="Calibri" w:hAnsi="Calibri"/>
                <w:color w:val="000000"/>
                <w:szCs w:val="20"/>
              </w:rPr>
              <w:t>1027.7</w:t>
            </w:r>
          </w:p>
        </w:tc>
        <w:tc>
          <w:tcPr>
            <w:tcW w:w="990" w:type="dxa"/>
            <w:shd w:val="clear" w:color="auto" w:fill="auto"/>
            <w:vAlign w:val="center"/>
            <w:hideMark/>
            <w:tcPrChange w:id="1589" w:author="Stephanie Baer" w:date="2016-01-21T13:47:00Z">
              <w:tcPr>
                <w:tcW w:w="990" w:type="dxa"/>
                <w:shd w:val="clear" w:color="auto" w:fill="auto"/>
                <w:vAlign w:val="center"/>
                <w:hideMark/>
              </w:tcPr>
            </w:tcPrChange>
          </w:tcPr>
          <w:p w14:paraId="6F47B982"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475.7</w:t>
            </w:r>
          </w:p>
        </w:tc>
        <w:tc>
          <w:tcPr>
            <w:tcW w:w="949" w:type="dxa"/>
            <w:shd w:val="clear" w:color="auto" w:fill="auto"/>
            <w:noWrap/>
            <w:vAlign w:val="center"/>
            <w:hideMark/>
            <w:tcPrChange w:id="1590" w:author="Stephanie Baer" w:date="2016-01-21T13:47:00Z">
              <w:tcPr>
                <w:tcW w:w="949" w:type="dxa"/>
                <w:shd w:val="clear" w:color="auto" w:fill="auto"/>
                <w:noWrap/>
                <w:vAlign w:val="center"/>
                <w:hideMark/>
              </w:tcPr>
            </w:tcPrChange>
          </w:tcPr>
          <w:p w14:paraId="2DA49741"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380.5</w:t>
            </w:r>
          </w:p>
        </w:tc>
        <w:tc>
          <w:tcPr>
            <w:tcW w:w="851" w:type="dxa"/>
            <w:vAlign w:val="center"/>
            <w:tcPrChange w:id="1591" w:author="Stephanie Baer" w:date="2016-01-21T13:47:00Z">
              <w:tcPr>
                <w:tcW w:w="851" w:type="dxa"/>
                <w:vAlign w:val="center"/>
              </w:tcPr>
            </w:tcPrChange>
          </w:tcPr>
          <w:p w14:paraId="1E4B692A" w14:textId="77777777" w:rsidR="00253599" w:rsidRPr="00A05FC2" w:rsidRDefault="00253599" w:rsidP="00C04E8D">
            <w:pPr>
              <w:widowControl/>
              <w:jc w:val="center"/>
              <w:rPr>
                <w:rFonts w:cstheme="minorHAnsi"/>
                <w:color w:val="000000"/>
                <w:szCs w:val="20"/>
              </w:rPr>
            </w:pPr>
            <w:r w:rsidRPr="000B7BB6">
              <w:rPr>
                <w:rFonts w:cstheme="minorHAnsi"/>
                <w:color w:val="000000"/>
                <w:szCs w:val="20"/>
              </w:rPr>
              <w:t>356.8</w:t>
            </w:r>
          </w:p>
        </w:tc>
        <w:tc>
          <w:tcPr>
            <w:tcW w:w="900" w:type="dxa"/>
            <w:vAlign w:val="center"/>
            <w:tcPrChange w:id="1592" w:author="Stephanie Baer" w:date="2016-01-21T13:47:00Z">
              <w:tcPr>
                <w:tcW w:w="900" w:type="dxa"/>
                <w:vAlign w:val="center"/>
              </w:tcPr>
            </w:tcPrChange>
          </w:tcPr>
          <w:p w14:paraId="4E0E2DD9" w14:textId="77777777" w:rsidR="00253599" w:rsidRPr="000B7BB6" w:rsidRDefault="00253599" w:rsidP="00C04E8D">
            <w:pPr>
              <w:widowControl/>
              <w:jc w:val="center"/>
              <w:rPr>
                <w:rFonts w:cstheme="minorHAnsi"/>
                <w:color w:val="000000"/>
                <w:szCs w:val="20"/>
              </w:rPr>
            </w:pPr>
            <w:r>
              <w:rPr>
                <w:rFonts w:ascii="Calibri" w:hAnsi="Calibri"/>
                <w:color w:val="000000"/>
                <w:szCs w:val="20"/>
              </w:rPr>
              <w:t>647.2</w:t>
            </w:r>
          </w:p>
        </w:tc>
        <w:tc>
          <w:tcPr>
            <w:tcW w:w="810" w:type="dxa"/>
            <w:vAlign w:val="center"/>
            <w:tcPrChange w:id="1593" w:author="Stephanie Baer" w:date="2016-01-21T13:47:00Z">
              <w:tcPr>
                <w:tcW w:w="810" w:type="dxa"/>
                <w:vAlign w:val="center"/>
              </w:tcPr>
            </w:tcPrChange>
          </w:tcPr>
          <w:p w14:paraId="1101C383" w14:textId="77777777" w:rsidR="00253599" w:rsidRPr="000B7BB6" w:rsidRDefault="00253599" w:rsidP="00C04E8D">
            <w:pPr>
              <w:widowControl/>
              <w:jc w:val="center"/>
              <w:rPr>
                <w:rFonts w:cstheme="minorHAnsi"/>
                <w:color w:val="000000"/>
                <w:szCs w:val="20"/>
              </w:rPr>
            </w:pPr>
            <w:r>
              <w:rPr>
                <w:rFonts w:ascii="Calibri" w:hAnsi="Calibri"/>
                <w:color w:val="000000"/>
                <w:szCs w:val="20"/>
              </w:rPr>
              <w:t>671.0</w:t>
            </w:r>
          </w:p>
        </w:tc>
        <w:tc>
          <w:tcPr>
            <w:tcW w:w="975" w:type="dxa"/>
            <w:shd w:val="clear" w:color="auto" w:fill="auto"/>
            <w:noWrap/>
            <w:vAlign w:val="center"/>
            <w:hideMark/>
            <w:tcPrChange w:id="1594" w:author="Stephanie Baer" w:date="2016-01-21T13:47:00Z">
              <w:tcPr>
                <w:tcW w:w="975" w:type="dxa"/>
                <w:shd w:val="clear" w:color="auto" w:fill="auto"/>
                <w:noWrap/>
                <w:vAlign w:val="center"/>
                <w:hideMark/>
              </w:tcPr>
            </w:tcPrChange>
          </w:tcPr>
          <w:p w14:paraId="0BB63EBA"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95.1</w:t>
            </w:r>
          </w:p>
        </w:tc>
        <w:tc>
          <w:tcPr>
            <w:tcW w:w="825" w:type="dxa"/>
            <w:vAlign w:val="center"/>
            <w:tcPrChange w:id="1595" w:author="Stephanie Baer" w:date="2016-01-21T13:47:00Z">
              <w:tcPr>
                <w:tcW w:w="825" w:type="dxa"/>
                <w:vAlign w:val="center"/>
              </w:tcPr>
            </w:tcPrChange>
          </w:tcPr>
          <w:p w14:paraId="699119A5"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118.9</w:t>
            </w:r>
          </w:p>
        </w:tc>
      </w:tr>
      <w:tr w:rsidR="00253599" w:rsidRPr="00A05FC2" w14:paraId="2662E64C" w14:textId="77777777" w:rsidTr="00552DE4">
        <w:trPr>
          <w:trHeight w:val="600"/>
          <w:jc w:val="center"/>
          <w:trPrChange w:id="1596" w:author="Stephanie Baer" w:date="2016-01-21T13:47:00Z">
            <w:trPr>
              <w:trHeight w:val="600"/>
            </w:trPr>
          </w:trPrChange>
        </w:trPr>
        <w:tc>
          <w:tcPr>
            <w:tcW w:w="2700" w:type="dxa"/>
            <w:shd w:val="clear" w:color="auto" w:fill="auto"/>
            <w:vAlign w:val="center"/>
            <w:hideMark/>
            <w:tcPrChange w:id="1597" w:author="Stephanie Baer" w:date="2016-01-21T13:47:00Z">
              <w:tcPr>
                <w:tcW w:w="2700" w:type="dxa"/>
                <w:shd w:val="clear" w:color="auto" w:fill="auto"/>
                <w:vAlign w:val="center"/>
                <w:hideMark/>
              </w:tcPr>
            </w:tcPrChange>
          </w:tcPr>
          <w:p w14:paraId="3666626C" w14:textId="77777777" w:rsidR="00253599" w:rsidRPr="00EF389E" w:rsidRDefault="00253599" w:rsidP="00C04E8D">
            <w:pPr>
              <w:widowControl/>
              <w:jc w:val="center"/>
              <w:rPr>
                <w:rFonts w:cstheme="minorHAnsi"/>
                <w:color w:val="000000"/>
                <w:sz w:val="18"/>
                <w:szCs w:val="20"/>
              </w:rPr>
            </w:pPr>
            <w:r w:rsidRPr="00EF389E">
              <w:rPr>
                <w:rFonts w:cstheme="minorHAnsi"/>
                <w:color w:val="000000"/>
                <w:sz w:val="18"/>
                <w:szCs w:val="20"/>
              </w:rPr>
              <w:t>2.  Refrigerator-Freezer--partial automatic defrost</w:t>
            </w:r>
          </w:p>
        </w:tc>
        <w:tc>
          <w:tcPr>
            <w:tcW w:w="900" w:type="dxa"/>
            <w:vAlign w:val="center"/>
            <w:tcPrChange w:id="1598" w:author="Stephanie Baer" w:date="2016-01-21T13:47:00Z">
              <w:tcPr>
                <w:tcW w:w="900" w:type="dxa"/>
                <w:vAlign w:val="center"/>
              </w:tcPr>
            </w:tcPrChange>
          </w:tcPr>
          <w:p w14:paraId="10DA9A89" w14:textId="77777777" w:rsidR="00253599" w:rsidRPr="000B7BB6" w:rsidRDefault="00253599" w:rsidP="00C04E8D">
            <w:pPr>
              <w:widowControl/>
              <w:jc w:val="center"/>
              <w:rPr>
                <w:rFonts w:cstheme="minorHAnsi"/>
                <w:color w:val="000000"/>
                <w:szCs w:val="20"/>
              </w:rPr>
            </w:pPr>
            <w:r>
              <w:rPr>
                <w:rFonts w:ascii="Calibri" w:hAnsi="Calibri"/>
                <w:color w:val="000000"/>
                <w:szCs w:val="20"/>
              </w:rPr>
              <w:t>1027.7</w:t>
            </w:r>
          </w:p>
        </w:tc>
        <w:tc>
          <w:tcPr>
            <w:tcW w:w="990" w:type="dxa"/>
            <w:shd w:val="clear" w:color="auto" w:fill="auto"/>
            <w:vAlign w:val="center"/>
            <w:hideMark/>
            <w:tcPrChange w:id="1599" w:author="Stephanie Baer" w:date="2016-01-21T13:47:00Z">
              <w:tcPr>
                <w:tcW w:w="990" w:type="dxa"/>
                <w:shd w:val="clear" w:color="auto" w:fill="auto"/>
                <w:vAlign w:val="center"/>
                <w:hideMark/>
              </w:tcPr>
            </w:tcPrChange>
          </w:tcPr>
          <w:p w14:paraId="2D673052"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475.7</w:t>
            </w:r>
          </w:p>
        </w:tc>
        <w:tc>
          <w:tcPr>
            <w:tcW w:w="949" w:type="dxa"/>
            <w:shd w:val="clear" w:color="auto" w:fill="auto"/>
            <w:noWrap/>
            <w:vAlign w:val="center"/>
            <w:hideMark/>
            <w:tcPrChange w:id="1600" w:author="Stephanie Baer" w:date="2016-01-21T13:47:00Z">
              <w:tcPr>
                <w:tcW w:w="949" w:type="dxa"/>
                <w:shd w:val="clear" w:color="auto" w:fill="auto"/>
                <w:noWrap/>
                <w:vAlign w:val="center"/>
                <w:hideMark/>
              </w:tcPr>
            </w:tcPrChange>
          </w:tcPr>
          <w:p w14:paraId="6AB57641"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380.5</w:t>
            </w:r>
          </w:p>
        </w:tc>
        <w:tc>
          <w:tcPr>
            <w:tcW w:w="851" w:type="dxa"/>
            <w:vAlign w:val="center"/>
            <w:tcPrChange w:id="1601" w:author="Stephanie Baer" w:date="2016-01-21T13:47:00Z">
              <w:tcPr>
                <w:tcW w:w="851" w:type="dxa"/>
                <w:vAlign w:val="center"/>
              </w:tcPr>
            </w:tcPrChange>
          </w:tcPr>
          <w:p w14:paraId="4E868BDB" w14:textId="77777777" w:rsidR="00253599" w:rsidRPr="00A05FC2" w:rsidRDefault="00253599" w:rsidP="00C04E8D">
            <w:pPr>
              <w:widowControl/>
              <w:jc w:val="center"/>
              <w:rPr>
                <w:rFonts w:cstheme="minorHAnsi"/>
                <w:color w:val="000000"/>
                <w:szCs w:val="20"/>
              </w:rPr>
            </w:pPr>
            <w:r w:rsidRPr="000B7BB6">
              <w:rPr>
                <w:rFonts w:cstheme="minorHAnsi"/>
                <w:color w:val="000000"/>
                <w:szCs w:val="20"/>
              </w:rPr>
              <w:t>356.8</w:t>
            </w:r>
          </w:p>
        </w:tc>
        <w:tc>
          <w:tcPr>
            <w:tcW w:w="900" w:type="dxa"/>
            <w:vAlign w:val="center"/>
            <w:tcPrChange w:id="1602" w:author="Stephanie Baer" w:date="2016-01-21T13:47:00Z">
              <w:tcPr>
                <w:tcW w:w="900" w:type="dxa"/>
                <w:vAlign w:val="center"/>
              </w:tcPr>
            </w:tcPrChange>
          </w:tcPr>
          <w:p w14:paraId="1AB02E26" w14:textId="77777777" w:rsidR="00253599" w:rsidRPr="000B7BB6" w:rsidRDefault="00253599" w:rsidP="00C04E8D">
            <w:pPr>
              <w:widowControl/>
              <w:jc w:val="center"/>
              <w:rPr>
                <w:rFonts w:cstheme="minorHAnsi"/>
                <w:color w:val="000000"/>
                <w:szCs w:val="20"/>
              </w:rPr>
            </w:pPr>
            <w:r>
              <w:rPr>
                <w:rFonts w:ascii="Calibri" w:hAnsi="Calibri"/>
                <w:color w:val="000000"/>
                <w:szCs w:val="20"/>
              </w:rPr>
              <w:t>647.2</w:t>
            </w:r>
          </w:p>
        </w:tc>
        <w:tc>
          <w:tcPr>
            <w:tcW w:w="810" w:type="dxa"/>
            <w:vAlign w:val="center"/>
            <w:tcPrChange w:id="1603" w:author="Stephanie Baer" w:date="2016-01-21T13:47:00Z">
              <w:tcPr>
                <w:tcW w:w="810" w:type="dxa"/>
                <w:vAlign w:val="center"/>
              </w:tcPr>
            </w:tcPrChange>
          </w:tcPr>
          <w:p w14:paraId="73E71642" w14:textId="77777777" w:rsidR="00253599" w:rsidRPr="000B7BB6" w:rsidRDefault="00253599" w:rsidP="00C04E8D">
            <w:pPr>
              <w:widowControl/>
              <w:jc w:val="center"/>
              <w:rPr>
                <w:rFonts w:cstheme="minorHAnsi"/>
                <w:color w:val="000000"/>
                <w:szCs w:val="20"/>
              </w:rPr>
            </w:pPr>
            <w:r>
              <w:rPr>
                <w:rFonts w:ascii="Calibri" w:hAnsi="Calibri"/>
                <w:color w:val="000000"/>
                <w:szCs w:val="20"/>
              </w:rPr>
              <w:t>671.0</w:t>
            </w:r>
          </w:p>
        </w:tc>
        <w:tc>
          <w:tcPr>
            <w:tcW w:w="975" w:type="dxa"/>
            <w:shd w:val="clear" w:color="auto" w:fill="auto"/>
            <w:noWrap/>
            <w:vAlign w:val="center"/>
            <w:hideMark/>
            <w:tcPrChange w:id="1604" w:author="Stephanie Baer" w:date="2016-01-21T13:47:00Z">
              <w:tcPr>
                <w:tcW w:w="975" w:type="dxa"/>
                <w:shd w:val="clear" w:color="auto" w:fill="auto"/>
                <w:noWrap/>
                <w:vAlign w:val="center"/>
                <w:hideMark/>
              </w:tcPr>
            </w:tcPrChange>
          </w:tcPr>
          <w:p w14:paraId="034DD37F"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95.1</w:t>
            </w:r>
          </w:p>
        </w:tc>
        <w:tc>
          <w:tcPr>
            <w:tcW w:w="825" w:type="dxa"/>
            <w:vAlign w:val="center"/>
            <w:tcPrChange w:id="1605" w:author="Stephanie Baer" w:date="2016-01-21T13:47:00Z">
              <w:tcPr>
                <w:tcW w:w="825" w:type="dxa"/>
                <w:vAlign w:val="center"/>
              </w:tcPr>
            </w:tcPrChange>
          </w:tcPr>
          <w:p w14:paraId="5BB769CE"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118.9</w:t>
            </w:r>
          </w:p>
        </w:tc>
      </w:tr>
      <w:tr w:rsidR="00253599" w:rsidRPr="00A05FC2" w14:paraId="59FA9F73" w14:textId="77777777" w:rsidTr="00552DE4">
        <w:trPr>
          <w:trHeight w:val="638"/>
          <w:jc w:val="center"/>
          <w:trPrChange w:id="1606" w:author="Stephanie Baer" w:date="2016-01-21T13:47:00Z">
            <w:trPr>
              <w:trHeight w:val="638"/>
            </w:trPr>
          </w:trPrChange>
        </w:trPr>
        <w:tc>
          <w:tcPr>
            <w:tcW w:w="2700" w:type="dxa"/>
            <w:shd w:val="clear" w:color="auto" w:fill="auto"/>
            <w:vAlign w:val="center"/>
            <w:hideMark/>
            <w:tcPrChange w:id="1607" w:author="Stephanie Baer" w:date="2016-01-21T13:47:00Z">
              <w:tcPr>
                <w:tcW w:w="2700" w:type="dxa"/>
                <w:shd w:val="clear" w:color="auto" w:fill="auto"/>
                <w:vAlign w:val="center"/>
                <w:hideMark/>
              </w:tcPr>
            </w:tcPrChange>
          </w:tcPr>
          <w:p w14:paraId="3B29AFA7" w14:textId="77777777" w:rsidR="00253599" w:rsidRPr="00EF389E" w:rsidRDefault="00253599" w:rsidP="00C04E8D">
            <w:pPr>
              <w:widowControl/>
              <w:jc w:val="center"/>
              <w:rPr>
                <w:rFonts w:cstheme="minorHAnsi"/>
                <w:color w:val="000000"/>
                <w:sz w:val="18"/>
                <w:szCs w:val="20"/>
              </w:rPr>
            </w:pPr>
            <w:r w:rsidRPr="00EF389E">
              <w:rPr>
                <w:rFonts w:cstheme="minorHAnsi"/>
                <w:color w:val="000000"/>
                <w:sz w:val="18"/>
                <w:szCs w:val="20"/>
              </w:rPr>
              <w:t>3.  Refrigerator-Freezers--automatic defrost with top-mounted freezer without through-the-door ice service and all-refrigerators--automatic defrost</w:t>
            </w:r>
          </w:p>
        </w:tc>
        <w:tc>
          <w:tcPr>
            <w:tcW w:w="900" w:type="dxa"/>
            <w:vAlign w:val="center"/>
            <w:tcPrChange w:id="1608" w:author="Stephanie Baer" w:date="2016-01-21T13:47:00Z">
              <w:tcPr>
                <w:tcW w:w="900" w:type="dxa"/>
                <w:vAlign w:val="center"/>
              </w:tcPr>
            </w:tcPrChange>
          </w:tcPr>
          <w:p w14:paraId="49445C6E" w14:textId="77777777" w:rsidR="00253599" w:rsidRPr="000B7BB6" w:rsidRDefault="00253599" w:rsidP="00C04E8D">
            <w:pPr>
              <w:widowControl/>
              <w:jc w:val="center"/>
              <w:rPr>
                <w:rFonts w:cstheme="minorHAnsi"/>
                <w:color w:val="000000"/>
                <w:szCs w:val="20"/>
              </w:rPr>
            </w:pPr>
            <w:r>
              <w:rPr>
                <w:rFonts w:ascii="Calibri" w:hAnsi="Calibri"/>
                <w:color w:val="000000"/>
                <w:szCs w:val="20"/>
              </w:rPr>
              <w:t>814.5</w:t>
            </w:r>
          </w:p>
        </w:tc>
        <w:tc>
          <w:tcPr>
            <w:tcW w:w="990" w:type="dxa"/>
            <w:shd w:val="clear" w:color="auto" w:fill="auto"/>
            <w:vAlign w:val="center"/>
            <w:hideMark/>
            <w:tcPrChange w:id="1609" w:author="Stephanie Baer" w:date="2016-01-21T13:47:00Z">
              <w:tcPr>
                <w:tcW w:w="990" w:type="dxa"/>
                <w:shd w:val="clear" w:color="auto" w:fill="auto"/>
                <w:vAlign w:val="center"/>
                <w:hideMark/>
              </w:tcPr>
            </w:tcPrChange>
          </w:tcPr>
          <w:p w14:paraId="5E9ABBBB"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528.5</w:t>
            </w:r>
          </w:p>
        </w:tc>
        <w:tc>
          <w:tcPr>
            <w:tcW w:w="949" w:type="dxa"/>
            <w:shd w:val="clear" w:color="auto" w:fill="auto"/>
            <w:noWrap/>
            <w:vAlign w:val="center"/>
            <w:hideMark/>
            <w:tcPrChange w:id="1610" w:author="Stephanie Baer" w:date="2016-01-21T13:47:00Z">
              <w:tcPr>
                <w:tcW w:w="949" w:type="dxa"/>
                <w:shd w:val="clear" w:color="auto" w:fill="auto"/>
                <w:noWrap/>
                <w:vAlign w:val="center"/>
                <w:hideMark/>
              </w:tcPr>
            </w:tcPrChange>
          </w:tcPr>
          <w:p w14:paraId="7120D19E"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422.8</w:t>
            </w:r>
          </w:p>
        </w:tc>
        <w:tc>
          <w:tcPr>
            <w:tcW w:w="851" w:type="dxa"/>
            <w:vAlign w:val="center"/>
            <w:tcPrChange w:id="1611" w:author="Stephanie Baer" w:date="2016-01-21T13:47:00Z">
              <w:tcPr>
                <w:tcW w:w="851" w:type="dxa"/>
                <w:vAlign w:val="center"/>
              </w:tcPr>
            </w:tcPrChange>
          </w:tcPr>
          <w:p w14:paraId="13168EB1" w14:textId="77777777" w:rsidR="00253599" w:rsidRPr="00A05FC2" w:rsidRDefault="00253599" w:rsidP="00C04E8D">
            <w:pPr>
              <w:widowControl/>
              <w:jc w:val="center"/>
              <w:rPr>
                <w:rFonts w:cstheme="minorHAnsi"/>
                <w:color w:val="000000"/>
                <w:szCs w:val="20"/>
              </w:rPr>
            </w:pPr>
            <w:r w:rsidRPr="000B7BB6">
              <w:rPr>
                <w:rFonts w:cstheme="minorHAnsi"/>
                <w:color w:val="000000"/>
                <w:szCs w:val="20"/>
              </w:rPr>
              <w:t>396.4</w:t>
            </w:r>
          </w:p>
        </w:tc>
        <w:tc>
          <w:tcPr>
            <w:tcW w:w="900" w:type="dxa"/>
            <w:vAlign w:val="center"/>
            <w:tcPrChange w:id="1612" w:author="Stephanie Baer" w:date="2016-01-21T13:47:00Z">
              <w:tcPr>
                <w:tcW w:w="900" w:type="dxa"/>
                <w:vAlign w:val="center"/>
              </w:tcPr>
            </w:tcPrChange>
          </w:tcPr>
          <w:p w14:paraId="636CCC2E" w14:textId="77777777" w:rsidR="00253599" w:rsidRPr="000B7BB6" w:rsidRDefault="00253599" w:rsidP="00C04E8D">
            <w:pPr>
              <w:widowControl/>
              <w:jc w:val="center"/>
              <w:rPr>
                <w:rFonts w:cstheme="minorHAnsi"/>
                <w:color w:val="000000"/>
                <w:szCs w:val="20"/>
              </w:rPr>
            </w:pPr>
            <w:r>
              <w:rPr>
                <w:rFonts w:ascii="Calibri" w:hAnsi="Calibri"/>
                <w:color w:val="000000"/>
                <w:szCs w:val="20"/>
              </w:rPr>
              <w:t>391.7</w:t>
            </w:r>
          </w:p>
        </w:tc>
        <w:tc>
          <w:tcPr>
            <w:tcW w:w="810" w:type="dxa"/>
            <w:vAlign w:val="center"/>
            <w:tcPrChange w:id="1613" w:author="Stephanie Baer" w:date="2016-01-21T13:47:00Z">
              <w:tcPr>
                <w:tcW w:w="810" w:type="dxa"/>
                <w:vAlign w:val="center"/>
              </w:tcPr>
            </w:tcPrChange>
          </w:tcPr>
          <w:p w14:paraId="5FE1DD2C" w14:textId="77777777" w:rsidR="00253599" w:rsidRPr="000B7BB6" w:rsidRDefault="00253599" w:rsidP="00C04E8D">
            <w:pPr>
              <w:widowControl/>
              <w:jc w:val="center"/>
              <w:rPr>
                <w:rFonts w:cstheme="minorHAnsi"/>
                <w:color w:val="000000"/>
                <w:szCs w:val="20"/>
              </w:rPr>
            </w:pPr>
            <w:r>
              <w:rPr>
                <w:rFonts w:ascii="Calibri" w:hAnsi="Calibri"/>
                <w:color w:val="000000"/>
                <w:szCs w:val="20"/>
              </w:rPr>
              <w:t>418.1</w:t>
            </w:r>
          </w:p>
        </w:tc>
        <w:tc>
          <w:tcPr>
            <w:tcW w:w="975" w:type="dxa"/>
            <w:shd w:val="clear" w:color="auto" w:fill="auto"/>
            <w:noWrap/>
            <w:vAlign w:val="center"/>
            <w:hideMark/>
            <w:tcPrChange w:id="1614" w:author="Stephanie Baer" w:date="2016-01-21T13:47:00Z">
              <w:tcPr>
                <w:tcW w:w="975" w:type="dxa"/>
                <w:shd w:val="clear" w:color="auto" w:fill="auto"/>
                <w:noWrap/>
                <w:vAlign w:val="center"/>
                <w:hideMark/>
              </w:tcPr>
            </w:tcPrChange>
          </w:tcPr>
          <w:p w14:paraId="76EEC05D"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105.7</w:t>
            </w:r>
          </w:p>
        </w:tc>
        <w:tc>
          <w:tcPr>
            <w:tcW w:w="825" w:type="dxa"/>
            <w:vAlign w:val="center"/>
            <w:tcPrChange w:id="1615" w:author="Stephanie Baer" w:date="2016-01-21T13:47:00Z">
              <w:tcPr>
                <w:tcW w:w="825" w:type="dxa"/>
                <w:vAlign w:val="center"/>
              </w:tcPr>
            </w:tcPrChange>
          </w:tcPr>
          <w:p w14:paraId="4056B8C1"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132.1</w:t>
            </w:r>
          </w:p>
        </w:tc>
      </w:tr>
      <w:tr w:rsidR="00253599" w:rsidRPr="00A05FC2" w14:paraId="384F50F6" w14:textId="77777777" w:rsidTr="00552DE4">
        <w:trPr>
          <w:trHeight w:val="782"/>
          <w:jc w:val="center"/>
          <w:trPrChange w:id="1616" w:author="Stephanie Baer" w:date="2016-01-21T13:47:00Z">
            <w:trPr>
              <w:trHeight w:val="782"/>
            </w:trPr>
          </w:trPrChange>
        </w:trPr>
        <w:tc>
          <w:tcPr>
            <w:tcW w:w="2700" w:type="dxa"/>
            <w:shd w:val="clear" w:color="auto" w:fill="auto"/>
            <w:vAlign w:val="center"/>
            <w:hideMark/>
            <w:tcPrChange w:id="1617" w:author="Stephanie Baer" w:date="2016-01-21T13:47:00Z">
              <w:tcPr>
                <w:tcW w:w="2700" w:type="dxa"/>
                <w:shd w:val="clear" w:color="auto" w:fill="auto"/>
                <w:vAlign w:val="center"/>
                <w:hideMark/>
              </w:tcPr>
            </w:tcPrChange>
          </w:tcPr>
          <w:p w14:paraId="7EC3E8B9" w14:textId="77777777" w:rsidR="00253599" w:rsidRPr="00EF389E" w:rsidRDefault="00253599" w:rsidP="00C04E8D">
            <w:pPr>
              <w:widowControl/>
              <w:jc w:val="center"/>
              <w:rPr>
                <w:rFonts w:cstheme="minorHAnsi"/>
                <w:color w:val="000000"/>
                <w:sz w:val="18"/>
                <w:szCs w:val="20"/>
              </w:rPr>
            </w:pPr>
            <w:r w:rsidRPr="00EF389E">
              <w:rPr>
                <w:rFonts w:cstheme="minorHAnsi"/>
                <w:color w:val="000000"/>
                <w:sz w:val="18"/>
                <w:szCs w:val="20"/>
              </w:rPr>
              <w:t>4.  Refrigerator-Freezers--automatic defrost with side-mounted freezer without through-the-door ice service</w:t>
            </w:r>
          </w:p>
        </w:tc>
        <w:tc>
          <w:tcPr>
            <w:tcW w:w="900" w:type="dxa"/>
            <w:vAlign w:val="center"/>
            <w:tcPrChange w:id="1618" w:author="Stephanie Baer" w:date="2016-01-21T13:47:00Z">
              <w:tcPr>
                <w:tcW w:w="900" w:type="dxa"/>
                <w:vAlign w:val="center"/>
              </w:tcPr>
            </w:tcPrChange>
          </w:tcPr>
          <w:p w14:paraId="3CC3FB44" w14:textId="77777777" w:rsidR="00253599" w:rsidRPr="000B7BB6" w:rsidRDefault="00253599" w:rsidP="00C04E8D">
            <w:pPr>
              <w:widowControl/>
              <w:jc w:val="center"/>
              <w:rPr>
                <w:rFonts w:cstheme="minorHAnsi"/>
                <w:color w:val="000000"/>
                <w:szCs w:val="20"/>
              </w:rPr>
            </w:pPr>
            <w:r>
              <w:rPr>
                <w:rFonts w:ascii="Calibri" w:hAnsi="Calibri"/>
                <w:color w:val="000000"/>
                <w:szCs w:val="20"/>
              </w:rPr>
              <w:t>1241.0</w:t>
            </w:r>
          </w:p>
        </w:tc>
        <w:tc>
          <w:tcPr>
            <w:tcW w:w="990" w:type="dxa"/>
            <w:shd w:val="clear" w:color="auto" w:fill="auto"/>
            <w:vAlign w:val="center"/>
            <w:hideMark/>
            <w:tcPrChange w:id="1619" w:author="Stephanie Baer" w:date="2016-01-21T13:47:00Z">
              <w:tcPr>
                <w:tcW w:w="990" w:type="dxa"/>
                <w:shd w:val="clear" w:color="auto" w:fill="auto"/>
                <w:vAlign w:val="center"/>
                <w:hideMark/>
              </w:tcPr>
            </w:tcPrChange>
          </w:tcPr>
          <w:p w14:paraId="458B357F"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634.0</w:t>
            </w:r>
          </w:p>
        </w:tc>
        <w:tc>
          <w:tcPr>
            <w:tcW w:w="949" w:type="dxa"/>
            <w:shd w:val="clear" w:color="auto" w:fill="auto"/>
            <w:noWrap/>
            <w:vAlign w:val="center"/>
            <w:hideMark/>
            <w:tcPrChange w:id="1620" w:author="Stephanie Baer" w:date="2016-01-21T13:47:00Z">
              <w:tcPr>
                <w:tcW w:w="949" w:type="dxa"/>
                <w:shd w:val="clear" w:color="auto" w:fill="auto"/>
                <w:noWrap/>
                <w:vAlign w:val="center"/>
                <w:hideMark/>
              </w:tcPr>
            </w:tcPrChange>
          </w:tcPr>
          <w:p w14:paraId="08902228"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507.2</w:t>
            </w:r>
          </w:p>
        </w:tc>
        <w:tc>
          <w:tcPr>
            <w:tcW w:w="851" w:type="dxa"/>
            <w:vAlign w:val="center"/>
            <w:tcPrChange w:id="1621" w:author="Stephanie Baer" w:date="2016-01-21T13:47:00Z">
              <w:tcPr>
                <w:tcW w:w="851" w:type="dxa"/>
                <w:vAlign w:val="center"/>
              </w:tcPr>
            </w:tcPrChange>
          </w:tcPr>
          <w:p w14:paraId="1C7B03EB" w14:textId="77777777" w:rsidR="00253599" w:rsidRPr="00A05FC2" w:rsidRDefault="00253599" w:rsidP="00C04E8D">
            <w:pPr>
              <w:widowControl/>
              <w:jc w:val="center"/>
              <w:rPr>
                <w:rFonts w:cstheme="minorHAnsi"/>
                <w:color w:val="000000"/>
                <w:szCs w:val="20"/>
              </w:rPr>
            </w:pPr>
            <w:r w:rsidRPr="000B7BB6">
              <w:rPr>
                <w:rFonts w:cstheme="minorHAnsi"/>
                <w:color w:val="000000"/>
                <w:szCs w:val="20"/>
              </w:rPr>
              <w:t>475.5</w:t>
            </w:r>
          </w:p>
        </w:tc>
        <w:tc>
          <w:tcPr>
            <w:tcW w:w="900" w:type="dxa"/>
            <w:vAlign w:val="center"/>
            <w:tcPrChange w:id="1622" w:author="Stephanie Baer" w:date="2016-01-21T13:47:00Z">
              <w:tcPr>
                <w:tcW w:w="900" w:type="dxa"/>
                <w:vAlign w:val="center"/>
              </w:tcPr>
            </w:tcPrChange>
          </w:tcPr>
          <w:p w14:paraId="3652085E" w14:textId="77777777" w:rsidR="00253599" w:rsidRPr="000B7BB6" w:rsidRDefault="00253599" w:rsidP="00C04E8D">
            <w:pPr>
              <w:widowControl/>
              <w:jc w:val="center"/>
              <w:rPr>
                <w:rFonts w:cstheme="minorHAnsi"/>
                <w:color w:val="000000"/>
                <w:szCs w:val="20"/>
              </w:rPr>
            </w:pPr>
            <w:r>
              <w:rPr>
                <w:rFonts w:ascii="Calibri" w:hAnsi="Calibri"/>
                <w:color w:val="000000"/>
                <w:szCs w:val="20"/>
              </w:rPr>
              <w:t>733.7</w:t>
            </w:r>
          </w:p>
        </w:tc>
        <w:tc>
          <w:tcPr>
            <w:tcW w:w="810" w:type="dxa"/>
            <w:vAlign w:val="center"/>
            <w:tcPrChange w:id="1623" w:author="Stephanie Baer" w:date="2016-01-21T13:47:00Z">
              <w:tcPr>
                <w:tcW w:w="810" w:type="dxa"/>
                <w:vAlign w:val="center"/>
              </w:tcPr>
            </w:tcPrChange>
          </w:tcPr>
          <w:p w14:paraId="0417C842" w14:textId="77777777" w:rsidR="00253599" w:rsidRPr="000B7BB6" w:rsidRDefault="00253599" w:rsidP="00C04E8D">
            <w:pPr>
              <w:widowControl/>
              <w:jc w:val="center"/>
              <w:rPr>
                <w:rFonts w:cstheme="minorHAnsi"/>
                <w:color w:val="000000"/>
                <w:szCs w:val="20"/>
              </w:rPr>
            </w:pPr>
            <w:r>
              <w:rPr>
                <w:rFonts w:ascii="Calibri" w:hAnsi="Calibri"/>
                <w:color w:val="000000"/>
                <w:szCs w:val="20"/>
              </w:rPr>
              <w:t>765.4</w:t>
            </w:r>
          </w:p>
        </w:tc>
        <w:tc>
          <w:tcPr>
            <w:tcW w:w="975" w:type="dxa"/>
            <w:shd w:val="clear" w:color="auto" w:fill="auto"/>
            <w:noWrap/>
            <w:vAlign w:val="center"/>
            <w:hideMark/>
            <w:tcPrChange w:id="1624" w:author="Stephanie Baer" w:date="2016-01-21T13:47:00Z">
              <w:tcPr>
                <w:tcW w:w="975" w:type="dxa"/>
                <w:shd w:val="clear" w:color="auto" w:fill="auto"/>
                <w:noWrap/>
                <w:vAlign w:val="center"/>
                <w:hideMark/>
              </w:tcPr>
            </w:tcPrChange>
          </w:tcPr>
          <w:p w14:paraId="1F6A31BE"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126.8</w:t>
            </w:r>
          </w:p>
        </w:tc>
        <w:tc>
          <w:tcPr>
            <w:tcW w:w="825" w:type="dxa"/>
            <w:vAlign w:val="center"/>
            <w:tcPrChange w:id="1625" w:author="Stephanie Baer" w:date="2016-01-21T13:47:00Z">
              <w:tcPr>
                <w:tcW w:w="825" w:type="dxa"/>
                <w:vAlign w:val="center"/>
              </w:tcPr>
            </w:tcPrChange>
          </w:tcPr>
          <w:p w14:paraId="48030E7B"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158.5</w:t>
            </w:r>
          </w:p>
        </w:tc>
      </w:tr>
      <w:tr w:rsidR="00253599" w:rsidRPr="00A05FC2" w14:paraId="04CD2B0F" w14:textId="77777777" w:rsidTr="00552DE4">
        <w:trPr>
          <w:trHeight w:val="620"/>
          <w:jc w:val="center"/>
          <w:trPrChange w:id="1626" w:author="Stephanie Baer" w:date="2016-01-21T13:47:00Z">
            <w:trPr>
              <w:trHeight w:val="620"/>
            </w:trPr>
          </w:trPrChange>
        </w:trPr>
        <w:tc>
          <w:tcPr>
            <w:tcW w:w="2700" w:type="dxa"/>
            <w:shd w:val="clear" w:color="auto" w:fill="auto"/>
            <w:vAlign w:val="center"/>
            <w:hideMark/>
            <w:tcPrChange w:id="1627" w:author="Stephanie Baer" w:date="2016-01-21T13:47:00Z">
              <w:tcPr>
                <w:tcW w:w="2700" w:type="dxa"/>
                <w:shd w:val="clear" w:color="auto" w:fill="auto"/>
                <w:vAlign w:val="center"/>
                <w:hideMark/>
              </w:tcPr>
            </w:tcPrChange>
          </w:tcPr>
          <w:p w14:paraId="55E1C3C2" w14:textId="77777777" w:rsidR="00253599" w:rsidRPr="00EF389E" w:rsidRDefault="00253599" w:rsidP="00C04E8D">
            <w:pPr>
              <w:widowControl/>
              <w:jc w:val="center"/>
              <w:rPr>
                <w:rFonts w:cstheme="minorHAnsi"/>
                <w:color w:val="000000"/>
                <w:sz w:val="18"/>
                <w:szCs w:val="20"/>
              </w:rPr>
            </w:pPr>
            <w:r w:rsidRPr="00EF389E">
              <w:rPr>
                <w:rFonts w:cstheme="minorHAnsi"/>
                <w:color w:val="000000"/>
                <w:sz w:val="18"/>
                <w:szCs w:val="20"/>
              </w:rPr>
              <w:t>5.  Refrigerator-Freezers--automatic defrost with bottom-mounted freezer without through-the-door ice service</w:t>
            </w:r>
          </w:p>
        </w:tc>
        <w:tc>
          <w:tcPr>
            <w:tcW w:w="900" w:type="dxa"/>
            <w:vAlign w:val="center"/>
            <w:tcPrChange w:id="1628" w:author="Stephanie Baer" w:date="2016-01-21T13:47:00Z">
              <w:tcPr>
                <w:tcW w:w="900" w:type="dxa"/>
                <w:vAlign w:val="center"/>
              </w:tcPr>
            </w:tcPrChange>
          </w:tcPr>
          <w:p w14:paraId="511FD3E0" w14:textId="77777777" w:rsidR="00253599" w:rsidRPr="000B7BB6" w:rsidRDefault="00253599" w:rsidP="00C04E8D">
            <w:pPr>
              <w:widowControl/>
              <w:jc w:val="center"/>
              <w:rPr>
                <w:rFonts w:cstheme="minorHAnsi"/>
                <w:color w:val="000000"/>
                <w:szCs w:val="20"/>
              </w:rPr>
            </w:pPr>
            <w:r>
              <w:rPr>
                <w:rFonts w:ascii="Calibri" w:hAnsi="Calibri"/>
                <w:color w:val="000000"/>
                <w:szCs w:val="20"/>
              </w:rPr>
              <w:t>814.5</w:t>
            </w:r>
          </w:p>
        </w:tc>
        <w:tc>
          <w:tcPr>
            <w:tcW w:w="990" w:type="dxa"/>
            <w:shd w:val="clear" w:color="auto" w:fill="auto"/>
            <w:vAlign w:val="center"/>
            <w:hideMark/>
            <w:tcPrChange w:id="1629" w:author="Stephanie Baer" w:date="2016-01-21T13:47:00Z">
              <w:tcPr>
                <w:tcW w:w="990" w:type="dxa"/>
                <w:shd w:val="clear" w:color="auto" w:fill="auto"/>
                <w:vAlign w:val="center"/>
                <w:hideMark/>
              </w:tcPr>
            </w:tcPrChange>
          </w:tcPr>
          <w:p w14:paraId="4D100F84"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577.5</w:t>
            </w:r>
          </w:p>
        </w:tc>
        <w:tc>
          <w:tcPr>
            <w:tcW w:w="949" w:type="dxa"/>
            <w:shd w:val="clear" w:color="auto" w:fill="auto"/>
            <w:noWrap/>
            <w:vAlign w:val="center"/>
            <w:hideMark/>
            <w:tcPrChange w:id="1630" w:author="Stephanie Baer" w:date="2016-01-21T13:47:00Z">
              <w:tcPr>
                <w:tcW w:w="949" w:type="dxa"/>
                <w:shd w:val="clear" w:color="auto" w:fill="auto"/>
                <w:noWrap/>
                <w:vAlign w:val="center"/>
                <w:hideMark/>
              </w:tcPr>
            </w:tcPrChange>
          </w:tcPr>
          <w:p w14:paraId="7C301E4E"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462.0</w:t>
            </w:r>
          </w:p>
        </w:tc>
        <w:tc>
          <w:tcPr>
            <w:tcW w:w="851" w:type="dxa"/>
            <w:vAlign w:val="center"/>
            <w:tcPrChange w:id="1631" w:author="Stephanie Baer" w:date="2016-01-21T13:47:00Z">
              <w:tcPr>
                <w:tcW w:w="851" w:type="dxa"/>
                <w:vAlign w:val="center"/>
              </w:tcPr>
            </w:tcPrChange>
          </w:tcPr>
          <w:p w14:paraId="5D0790FE" w14:textId="77777777" w:rsidR="00253599" w:rsidRPr="00A05FC2" w:rsidRDefault="00253599" w:rsidP="00C04E8D">
            <w:pPr>
              <w:widowControl/>
              <w:jc w:val="center"/>
              <w:rPr>
                <w:rFonts w:cstheme="minorHAnsi"/>
                <w:color w:val="000000"/>
                <w:szCs w:val="20"/>
              </w:rPr>
            </w:pPr>
            <w:r w:rsidRPr="000B7BB6">
              <w:rPr>
                <w:rFonts w:cstheme="minorHAnsi"/>
                <w:color w:val="000000"/>
                <w:szCs w:val="20"/>
              </w:rPr>
              <w:t>433.2</w:t>
            </w:r>
          </w:p>
        </w:tc>
        <w:tc>
          <w:tcPr>
            <w:tcW w:w="900" w:type="dxa"/>
            <w:vAlign w:val="center"/>
            <w:tcPrChange w:id="1632" w:author="Stephanie Baer" w:date="2016-01-21T13:47:00Z">
              <w:tcPr>
                <w:tcW w:w="900" w:type="dxa"/>
                <w:vAlign w:val="center"/>
              </w:tcPr>
            </w:tcPrChange>
          </w:tcPr>
          <w:p w14:paraId="06524774" w14:textId="77777777" w:rsidR="00253599" w:rsidRPr="000B7BB6" w:rsidRDefault="00253599" w:rsidP="00C04E8D">
            <w:pPr>
              <w:widowControl/>
              <w:jc w:val="center"/>
              <w:rPr>
                <w:rFonts w:cstheme="minorHAnsi"/>
                <w:color w:val="000000"/>
                <w:szCs w:val="20"/>
              </w:rPr>
            </w:pPr>
            <w:r>
              <w:rPr>
                <w:rFonts w:ascii="Calibri" w:hAnsi="Calibri"/>
                <w:color w:val="000000"/>
                <w:szCs w:val="20"/>
              </w:rPr>
              <w:t>352.5</w:t>
            </w:r>
          </w:p>
        </w:tc>
        <w:tc>
          <w:tcPr>
            <w:tcW w:w="810" w:type="dxa"/>
            <w:vAlign w:val="center"/>
            <w:tcPrChange w:id="1633" w:author="Stephanie Baer" w:date="2016-01-21T13:47:00Z">
              <w:tcPr>
                <w:tcW w:w="810" w:type="dxa"/>
                <w:vAlign w:val="center"/>
              </w:tcPr>
            </w:tcPrChange>
          </w:tcPr>
          <w:p w14:paraId="1D8BE530" w14:textId="77777777" w:rsidR="00253599" w:rsidRPr="000B7BB6" w:rsidRDefault="00253599" w:rsidP="00C04E8D">
            <w:pPr>
              <w:widowControl/>
              <w:jc w:val="center"/>
              <w:rPr>
                <w:rFonts w:cstheme="minorHAnsi"/>
                <w:color w:val="000000"/>
                <w:szCs w:val="20"/>
              </w:rPr>
            </w:pPr>
            <w:r>
              <w:rPr>
                <w:rFonts w:ascii="Calibri" w:hAnsi="Calibri"/>
                <w:color w:val="000000"/>
                <w:szCs w:val="20"/>
              </w:rPr>
              <w:t>381.4</w:t>
            </w:r>
          </w:p>
        </w:tc>
        <w:tc>
          <w:tcPr>
            <w:tcW w:w="975" w:type="dxa"/>
            <w:shd w:val="clear" w:color="auto" w:fill="auto"/>
            <w:noWrap/>
            <w:vAlign w:val="center"/>
            <w:hideMark/>
            <w:tcPrChange w:id="1634" w:author="Stephanie Baer" w:date="2016-01-21T13:47:00Z">
              <w:tcPr>
                <w:tcW w:w="975" w:type="dxa"/>
                <w:shd w:val="clear" w:color="auto" w:fill="auto"/>
                <w:noWrap/>
                <w:vAlign w:val="center"/>
                <w:hideMark/>
              </w:tcPr>
            </w:tcPrChange>
          </w:tcPr>
          <w:p w14:paraId="1AE4372F"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115.5</w:t>
            </w:r>
          </w:p>
        </w:tc>
        <w:tc>
          <w:tcPr>
            <w:tcW w:w="825" w:type="dxa"/>
            <w:vAlign w:val="center"/>
            <w:tcPrChange w:id="1635" w:author="Stephanie Baer" w:date="2016-01-21T13:47:00Z">
              <w:tcPr>
                <w:tcW w:w="825" w:type="dxa"/>
                <w:vAlign w:val="center"/>
              </w:tcPr>
            </w:tcPrChange>
          </w:tcPr>
          <w:p w14:paraId="4025CA42"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144.4</w:t>
            </w:r>
          </w:p>
        </w:tc>
      </w:tr>
      <w:tr w:rsidR="00253599" w:rsidRPr="00A05FC2" w14:paraId="5094F066" w14:textId="77777777" w:rsidTr="00552DE4">
        <w:trPr>
          <w:trHeight w:val="737"/>
          <w:jc w:val="center"/>
          <w:trPrChange w:id="1636" w:author="Stephanie Baer" w:date="2016-01-21T13:47:00Z">
            <w:trPr>
              <w:trHeight w:val="737"/>
            </w:trPr>
          </w:trPrChange>
        </w:trPr>
        <w:tc>
          <w:tcPr>
            <w:tcW w:w="2700" w:type="dxa"/>
            <w:shd w:val="clear" w:color="auto" w:fill="auto"/>
            <w:vAlign w:val="center"/>
            <w:hideMark/>
            <w:tcPrChange w:id="1637" w:author="Stephanie Baer" w:date="2016-01-21T13:47:00Z">
              <w:tcPr>
                <w:tcW w:w="2700" w:type="dxa"/>
                <w:shd w:val="clear" w:color="auto" w:fill="auto"/>
                <w:vAlign w:val="center"/>
                <w:hideMark/>
              </w:tcPr>
            </w:tcPrChange>
          </w:tcPr>
          <w:p w14:paraId="4DF99333" w14:textId="77777777" w:rsidR="00253599" w:rsidRPr="00EF389E" w:rsidRDefault="00253599" w:rsidP="00C04E8D">
            <w:pPr>
              <w:widowControl/>
              <w:jc w:val="center"/>
              <w:rPr>
                <w:rFonts w:cstheme="minorHAnsi"/>
                <w:color w:val="000000"/>
                <w:sz w:val="18"/>
                <w:szCs w:val="20"/>
              </w:rPr>
            </w:pPr>
            <w:r w:rsidRPr="00EF389E">
              <w:rPr>
                <w:rFonts w:cstheme="minorHAnsi"/>
                <w:color w:val="000000"/>
                <w:sz w:val="18"/>
                <w:szCs w:val="20"/>
              </w:rPr>
              <w:t>6.  Refrigerator-Freezers--automatic defrost with top-mounted freezer with through-the-door ice service</w:t>
            </w:r>
          </w:p>
        </w:tc>
        <w:tc>
          <w:tcPr>
            <w:tcW w:w="900" w:type="dxa"/>
            <w:vAlign w:val="center"/>
            <w:tcPrChange w:id="1638" w:author="Stephanie Baer" w:date="2016-01-21T13:47:00Z">
              <w:tcPr>
                <w:tcW w:w="900" w:type="dxa"/>
                <w:vAlign w:val="center"/>
              </w:tcPr>
            </w:tcPrChange>
          </w:tcPr>
          <w:p w14:paraId="7A90E091" w14:textId="77777777" w:rsidR="00253599" w:rsidRPr="000B7BB6" w:rsidRDefault="00253599" w:rsidP="00C04E8D">
            <w:pPr>
              <w:widowControl/>
              <w:jc w:val="center"/>
              <w:rPr>
                <w:rFonts w:cstheme="minorHAnsi"/>
                <w:color w:val="000000"/>
                <w:szCs w:val="20"/>
              </w:rPr>
            </w:pPr>
            <w:r>
              <w:rPr>
                <w:rFonts w:ascii="Calibri" w:hAnsi="Calibri"/>
                <w:color w:val="000000"/>
                <w:szCs w:val="20"/>
              </w:rPr>
              <w:t>814.5</w:t>
            </w:r>
          </w:p>
        </w:tc>
        <w:tc>
          <w:tcPr>
            <w:tcW w:w="990" w:type="dxa"/>
            <w:shd w:val="clear" w:color="auto" w:fill="auto"/>
            <w:vAlign w:val="center"/>
            <w:hideMark/>
            <w:tcPrChange w:id="1639" w:author="Stephanie Baer" w:date="2016-01-21T13:47:00Z">
              <w:tcPr>
                <w:tcW w:w="990" w:type="dxa"/>
                <w:shd w:val="clear" w:color="auto" w:fill="auto"/>
                <w:vAlign w:val="center"/>
                <w:hideMark/>
              </w:tcPr>
            </w:tcPrChange>
          </w:tcPr>
          <w:p w14:paraId="23042119"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618.8</w:t>
            </w:r>
          </w:p>
        </w:tc>
        <w:tc>
          <w:tcPr>
            <w:tcW w:w="949" w:type="dxa"/>
            <w:shd w:val="clear" w:color="auto" w:fill="auto"/>
            <w:noWrap/>
            <w:vAlign w:val="center"/>
            <w:hideMark/>
            <w:tcPrChange w:id="1640" w:author="Stephanie Baer" w:date="2016-01-21T13:47:00Z">
              <w:tcPr>
                <w:tcW w:w="949" w:type="dxa"/>
                <w:shd w:val="clear" w:color="auto" w:fill="auto"/>
                <w:noWrap/>
                <w:vAlign w:val="center"/>
                <w:hideMark/>
              </w:tcPr>
            </w:tcPrChange>
          </w:tcPr>
          <w:p w14:paraId="707690D3"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495.1</w:t>
            </w:r>
          </w:p>
        </w:tc>
        <w:tc>
          <w:tcPr>
            <w:tcW w:w="851" w:type="dxa"/>
            <w:vAlign w:val="center"/>
            <w:tcPrChange w:id="1641" w:author="Stephanie Baer" w:date="2016-01-21T13:47:00Z">
              <w:tcPr>
                <w:tcW w:w="851" w:type="dxa"/>
                <w:vAlign w:val="center"/>
              </w:tcPr>
            </w:tcPrChange>
          </w:tcPr>
          <w:p w14:paraId="0F9ED934" w14:textId="77777777" w:rsidR="00253599" w:rsidRPr="00A05FC2" w:rsidRDefault="00253599" w:rsidP="00C04E8D">
            <w:pPr>
              <w:widowControl/>
              <w:jc w:val="center"/>
              <w:rPr>
                <w:rFonts w:cstheme="minorHAnsi"/>
                <w:color w:val="000000"/>
                <w:szCs w:val="20"/>
              </w:rPr>
            </w:pPr>
            <w:r w:rsidRPr="000B7BB6">
              <w:rPr>
                <w:rFonts w:cstheme="minorHAnsi"/>
                <w:color w:val="000000"/>
                <w:szCs w:val="20"/>
              </w:rPr>
              <w:t>464.1</w:t>
            </w:r>
          </w:p>
        </w:tc>
        <w:tc>
          <w:tcPr>
            <w:tcW w:w="900" w:type="dxa"/>
            <w:vAlign w:val="center"/>
            <w:tcPrChange w:id="1642" w:author="Stephanie Baer" w:date="2016-01-21T13:47:00Z">
              <w:tcPr>
                <w:tcW w:w="900" w:type="dxa"/>
                <w:vAlign w:val="center"/>
              </w:tcPr>
            </w:tcPrChange>
          </w:tcPr>
          <w:p w14:paraId="5BFF5EC1" w14:textId="77777777" w:rsidR="00253599" w:rsidRPr="000B7BB6" w:rsidRDefault="00253599" w:rsidP="00C04E8D">
            <w:pPr>
              <w:widowControl/>
              <w:jc w:val="center"/>
              <w:rPr>
                <w:rFonts w:cstheme="minorHAnsi"/>
                <w:color w:val="000000"/>
                <w:szCs w:val="20"/>
              </w:rPr>
            </w:pPr>
            <w:r>
              <w:rPr>
                <w:rFonts w:ascii="Calibri" w:hAnsi="Calibri"/>
                <w:color w:val="000000"/>
                <w:szCs w:val="20"/>
              </w:rPr>
              <w:t>319.5</w:t>
            </w:r>
          </w:p>
        </w:tc>
        <w:tc>
          <w:tcPr>
            <w:tcW w:w="810" w:type="dxa"/>
            <w:vAlign w:val="center"/>
            <w:tcPrChange w:id="1643" w:author="Stephanie Baer" w:date="2016-01-21T13:47:00Z">
              <w:tcPr>
                <w:tcW w:w="810" w:type="dxa"/>
                <w:vAlign w:val="center"/>
              </w:tcPr>
            </w:tcPrChange>
          </w:tcPr>
          <w:p w14:paraId="6EE2FB29" w14:textId="77777777" w:rsidR="00253599" w:rsidRPr="000B7BB6" w:rsidRDefault="00253599" w:rsidP="00C04E8D">
            <w:pPr>
              <w:widowControl/>
              <w:jc w:val="center"/>
              <w:rPr>
                <w:rFonts w:cstheme="minorHAnsi"/>
                <w:color w:val="000000"/>
                <w:szCs w:val="20"/>
              </w:rPr>
            </w:pPr>
            <w:r>
              <w:rPr>
                <w:rFonts w:ascii="Calibri" w:hAnsi="Calibri"/>
                <w:color w:val="000000"/>
                <w:szCs w:val="20"/>
              </w:rPr>
              <w:t>350.4</w:t>
            </w:r>
          </w:p>
        </w:tc>
        <w:tc>
          <w:tcPr>
            <w:tcW w:w="975" w:type="dxa"/>
            <w:shd w:val="clear" w:color="auto" w:fill="auto"/>
            <w:noWrap/>
            <w:vAlign w:val="center"/>
            <w:hideMark/>
            <w:tcPrChange w:id="1644" w:author="Stephanie Baer" w:date="2016-01-21T13:47:00Z">
              <w:tcPr>
                <w:tcW w:w="975" w:type="dxa"/>
                <w:shd w:val="clear" w:color="auto" w:fill="auto"/>
                <w:noWrap/>
                <w:vAlign w:val="center"/>
                <w:hideMark/>
              </w:tcPr>
            </w:tcPrChange>
          </w:tcPr>
          <w:p w14:paraId="14CA4710"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123.8</w:t>
            </w:r>
          </w:p>
        </w:tc>
        <w:tc>
          <w:tcPr>
            <w:tcW w:w="825" w:type="dxa"/>
            <w:vAlign w:val="center"/>
            <w:tcPrChange w:id="1645" w:author="Stephanie Baer" w:date="2016-01-21T13:47:00Z">
              <w:tcPr>
                <w:tcW w:w="825" w:type="dxa"/>
                <w:vAlign w:val="center"/>
              </w:tcPr>
            </w:tcPrChange>
          </w:tcPr>
          <w:p w14:paraId="2F14EB55"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154.7</w:t>
            </w:r>
          </w:p>
        </w:tc>
      </w:tr>
      <w:tr w:rsidR="00253599" w:rsidRPr="00A05FC2" w14:paraId="6E303155" w14:textId="77777777" w:rsidTr="00552DE4">
        <w:trPr>
          <w:trHeight w:val="755"/>
          <w:jc w:val="center"/>
          <w:trPrChange w:id="1646" w:author="Stephanie Baer" w:date="2016-01-21T13:47:00Z">
            <w:trPr>
              <w:trHeight w:val="755"/>
            </w:trPr>
          </w:trPrChange>
        </w:trPr>
        <w:tc>
          <w:tcPr>
            <w:tcW w:w="2700" w:type="dxa"/>
            <w:shd w:val="clear" w:color="auto" w:fill="auto"/>
            <w:vAlign w:val="center"/>
            <w:hideMark/>
            <w:tcPrChange w:id="1647" w:author="Stephanie Baer" w:date="2016-01-21T13:47:00Z">
              <w:tcPr>
                <w:tcW w:w="2700" w:type="dxa"/>
                <w:shd w:val="clear" w:color="auto" w:fill="auto"/>
                <w:vAlign w:val="center"/>
                <w:hideMark/>
              </w:tcPr>
            </w:tcPrChange>
          </w:tcPr>
          <w:p w14:paraId="7CD74EB2" w14:textId="77777777" w:rsidR="00253599" w:rsidRPr="00EF389E" w:rsidRDefault="00253599" w:rsidP="00C04E8D">
            <w:pPr>
              <w:widowControl/>
              <w:jc w:val="center"/>
              <w:rPr>
                <w:rFonts w:cstheme="minorHAnsi"/>
                <w:color w:val="000000"/>
                <w:sz w:val="18"/>
                <w:szCs w:val="20"/>
              </w:rPr>
            </w:pPr>
            <w:r w:rsidRPr="00EF389E">
              <w:rPr>
                <w:rFonts w:cstheme="minorHAnsi"/>
                <w:color w:val="000000"/>
                <w:sz w:val="18"/>
                <w:szCs w:val="20"/>
              </w:rPr>
              <w:lastRenderedPageBreak/>
              <w:t>7.  Refrigerator-Freezers--automatic defrost with side-mounted freezer with through-the-door ice service</w:t>
            </w:r>
          </w:p>
        </w:tc>
        <w:tc>
          <w:tcPr>
            <w:tcW w:w="900" w:type="dxa"/>
            <w:vAlign w:val="center"/>
            <w:tcPrChange w:id="1648" w:author="Stephanie Baer" w:date="2016-01-21T13:47:00Z">
              <w:tcPr>
                <w:tcW w:w="900" w:type="dxa"/>
                <w:vAlign w:val="center"/>
              </w:tcPr>
            </w:tcPrChange>
          </w:tcPr>
          <w:p w14:paraId="6AF2F41A" w14:textId="77777777" w:rsidR="00253599" w:rsidRPr="000B7BB6" w:rsidRDefault="00253599" w:rsidP="00C04E8D">
            <w:pPr>
              <w:widowControl/>
              <w:jc w:val="center"/>
              <w:rPr>
                <w:rFonts w:cstheme="minorHAnsi"/>
                <w:color w:val="000000"/>
                <w:szCs w:val="20"/>
              </w:rPr>
            </w:pPr>
            <w:r>
              <w:rPr>
                <w:rFonts w:ascii="Calibri" w:hAnsi="Calibri"/>
                <w:color w:val="000000"/>
                <w:szCs w:val="20"/>
              </w:rPr>
              <w:t>1241.0</w:t>
            </w:r>
          </w:p>
        </w:tc>
        <w:tc>
          <w:tcPr>
            <w:tcW w:w="990" w:type="dxa"/>
            <w:shd w:val="clear" w:color="auto" w:fill="auto"/>
            <w:vAlign w:val="center"/>
            <w:hideMark/>
            <w:tcPrChange w:id="1649" w:author="Stephanie Baer" w:date="2016-01-21T13:47:00Z">
              <w:tcPr>
                <w:tcW w:w="990" w:type="dxa"/>
                <w:shd w:val="clear" w:color="auto" w:fill="auto"/>
                <w:vAlign w:val="center"/>
                <w:hideMark/>
              </w:tcPr>
            </w:tcPrChange>
          </w:tcPr>
          <w:p w14:paraId="058B89F4"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666.3</w:t>
            </w:r>
          </w:p>
        </w:tc>
        <w:tc>
          <w:tcPr>
            <w:tcW w:w="949" w:type="dxa"/>
            <w:shd w:val="clear" w:color="auto" w:fill="auto"/>
            <w:noWrap/>
            <w:vAlign w:val="center"/>
            <w:hideMark/>
            <w:tcPrChange w:id="1650" w:author="Stephanie Baer" w:date="2016-01-21T13:47:00Z">
              <w:tcPr>
                <w:tcW w:w="949" w:type="dxa"/>
                <w:shd w:val="clear" w:color="auto" w:fill="auto"/>
                <w:noWrap/>
                <w:vAlign w:val="center"/>
                <w:hideMark/>
              </w:tcPr>
            </w:tcPrChange>
          </w:tcPr>
          <w:p w14:paraId="5537F688"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533.0</w:t>
            </w:r>
          </w:p>
        </w:tc>
        <w:tc>
          <w:tcPr>
            <w:tcW w:w="851" w:type="dxa"/>
            <w:vAlign w:val="center"/>
            <w:tcPrChange w:id="1651" w:author="Stephanie Baer" w:date="2016-01-21T13:47:00Z">
              <w:tcPr>
                <w:tcW w:w="851" w:type="dxa"/>
                <w:vAlign w:val="center"/>
              </w:tcPr>
            </w:tcPrChange>
          </w:tcPr>
          <w:p w14:paraId="5EF9B5A4" w14:textId="77777777" w:rsidR="00253599" w:rsidRPr="00A05FC2" w:rsidRDefault="00253599" w:rsidP="00C04E8D">
            <w:pPr>
              <w:widowControl/>
              <w:jc w:val="center"/>
              <w:rPr>
                <w:rFonts w:cstheme="minorHAnsi"/>
                <w:color w:val="000000"/>
                <w:szCs w:val="20"/>
              </w:rPr>
            </w:pPr>
            <w:r w:rsidRPr="000B7BB6">
              <w:rPr>
                <w:rFonts w:cstheme="minorHAnsi"/>
                <w:color w:val="000000"/>
                <w:szCs w:val="20"/>
              </w:rPr>
              <w:t>499.7</w:t>
            </w:r>
          </w:p>
        </w:tc>
        <w:tc>
          <w:tcPr>
            <w:tcW w:w="900" w:type="dxa"/>
            <w:vAlign w:val="center"/>
            <w:tcPrChange w:id="1652" w:author="Stephanie Baer" w:date="2016-01-21T13:47:00Z">
              <w:tcPr>
                <w:tcW w:w="900" w:type="dxa"/>
                <w:vAlign w:val="center"/>
              </w:tcPr>
            </w:tcPrChange>
          </w:tcPr>
          <w:p w14:paraId="2CBA468C" w14:textId="77777777" w:rsidR="00253599" w:rsidRPr="000B7BB6" w:rsidRDefault="00253599" w:rsidP="00C04E8D">
            <w:pPr>
              <w:widowControl/>
              <w:jc w:val="center"/>
              <w:rPr>
                <w:rFonts w:cstheme="minorHAnsi"/>
                <w:color w:val="000000"/>
                <w:szCs w:val="20"/>
              </w:rPr>
            </w:pPr>
            <w:r>
              <w:rPr>
                <w:rFonts w:ascii="Calibri" w:hAnsi="Calibri"/>
                <w:color w:val="000000"/>
                <w:szCs w:val="20"/>
              </w:rPr>
              <w:t>707.9</w:t>
            </w:r>
          </w:p>
        </w:tc>
        <w:tc>
          <w:tcPr>
            <w:tcW w:w="810" w:type="dxa"/>
            <w:vAlign w:val="center"/>
            <w:tcPrChange w:id="1653" w:author="Stephanie Baer" w:date="2016-01-21T13:47:00Z">
              <w:tcPr>
                <w:tcW w:w="810" w:type="dxa"/>
                <w:vAlign w:val="center"/>
              </w:tcPr>
            </w:tcPrChange>
          </w:tcPr>
          <w:p w14:paraId="013126E7" w14:textId="77777777" w:rsidR="00253599" w:rsidRPr="000B7BB6" w:rsidRDefault="00253599" w:rsidP="00C04E8D">
            <w:pPr>
              <w:widowControl/>
              <w:jc w:val="center"/>
              <w:rPr>
                <w:rFonts w:cstheme="minorHAnsi"/>
                <w:color w:val="000000"/>
                <w:szCs w:val="20"/>
              </w:rPr>
            </w:pPr>
            <w:r>
              <w:rPr>
                <w:rFonts w:ascii="Calibri" w:hAnsi="Calibri"/>
                <w:color w:val="000000"/>
                <w:szCs w:val="20"/>
              </w:rPr>
              <w:t>741.3</w:t>
            </w:r>
          </w:p>
        </w:tc>
        <w:tc>
          <w:tcPr>
            <w:tcW w:w="975" w:type="dxa"/>
            <w:shd w:val="clear" w:color="auto" w:fill="auto"/>
            <w:noWrap/>
            <w:vAlign w:val="center"/>
            <w:hideMark/>
            <w:tcPrChange w:id="1654" w:author="Stephanie Baer" w:date="2016-01-21T13:47:00Z">
              <w:tcPr>
                <w:tcW w:w="975" w:type="dxa"/>
                <w:shd w:val="clear" w:color="auto" w:fill="auto"/>
                <w:noWrap/>
                <w:vAlign w:val="center"/>
                <w:hideMark/>
              </w:tcPr>
            </w:tcPrChange>
          </w:tcPr>
          <w:p w14:paraId="55AE2EAE"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133.3</w:t>
            </w:r>
          </w:p>
        </w:tc>
        <w:tc>
          <w:tcPr>
            <w:tcW w:w="825" w:type="dxa"/>
            <w:vAlign w:val="center"/>
            <w:tcPrChange w:id="1655" w:author="Stephanie Baer" w:date="2016-01-21T13:47:00Z">
              <w:tcPr>
                <w:tcW w:w="825" w:type="dxa"/>
                <w:vAlign w:val="center"/>
              </w:tcPr>
            </w:tcPrChange>
          </w:tcPr>
          <w:p w14:paraId="16419CFC" w14:textId="77777777" w:rsidR="00253599" w:rsidRPr="000B7BB6" w:rsidRDefault="00253599" w:rsidP="00C04E8D">
            <w:pPr>
              <w:widowControl/>
              <w:jc w:val="center"/>
              <w:rPr>
                <w:rFonts w:cstheme="minorHAnsi"/>
                <w:color w:val="000000"/>
                <w:szCs w:val="20"/>
              </w:rPr>
            </w:pPr>
            <w:r w:rsidRPr="000B7BB6">
              <w:rPr>
                <w:rFonts w:cstheme="minorHAnsi"/>
                <w:color w:val="000000"/>
                <w:szCs w:val="20"/>
              </w:rPr>
              <w:t>166.6</w:t>
            </w:r>
          </w:p>
        </w:tc>
      </w:tr>
    </w:tbl>
    <w:p w14:paraId="49E17626" w14:textId="77777777" w:rsidR="00253599" w:rsidRPr="000B7BB6" w:rsidRDefault="00253599" w:rsidP="00253599">
      <w:pPr>
        <w:ind w:left="3600" w:firstLine="720"/>
        <w:rPr>
          <w:rFonts w:cstheme="minorHAnsi"/>
          <w:noProof/>
        </w:rPr>
      </w:pPr>
    </w:p>
    <w:p w14:paraId="697E7BC6" w14:textId="77777777" w:rsidR="00253599" w:rsidRPr="004A0877" w:rsidRDefault="00253599" w:rsidP="00253599">
      <w:pPr>
        <w:rPr>
          <w:rFonts w:cstheme="minorHAnsi"/>
          <w:u w:val="single"/>
        </w:rPr>
      </w:pPr>
      <w:r w:rsidRPr="004A0877">
        <w:rPr>
          <w:rFonts w:cstheme="minorHAnsi"/>
          <w:noProof/>
          <w:u w:val="single"/>
        </w:rPr>
        <w:t xml:space="preserve">Assumptions </w:t>
      </w:r>
      <w:r>
        <w:rPr>
          <w:rFonts w:cstheme="minorHAnsi"/>
          <w:noProof/>
          <w:u w:val="single"/>
        </w:rPr>
        <w:t>after</w:t>
      </w:r>
      <w:r w:rsidRPr="004A0877">
        <w:rPr>
          <w:rFonts w:cstheme="minorHAnsi"/>
          <w:noProof/>
          <w:u w:val="single"/>
        </w:rPr>
        <w:t xml:space="preserve"> standard changes on September 1</w:t>
      </w:r>
      <w:r w:rsidRPr="004A0877">
        <w:rPr>
          <w:rFonts w:cstheme="minorHAnsi"/>
          <w:noProof/>
          <w:u w:val="single"/>
          <w:vertAlign w:val="superscript"/>
        </w:rPr>
        <w:t>st</w:t>
      </w:r>
      <w:r w:rsidRPr="004A0877">
        <w:rPr>
          <w:rFonts w:cstheme="minorHAnsi"/>
          <w:noProof/>
          <w:u w:val="single"/>
        </w:rPr>
        <w:t>, 2014</w:t>
      </w:r>
      <w:r>
        <w:rPr>
          <w:rFonts w:cstheme="minorHAnsi"/>
          <w:noProof/>
          <w:u w:val="single"/>
        </w:rPr>
        <w:t>:</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656" w:author="Stephanie Baer" w:date="2016-01-21T13:47:00Z">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2700"/>
        <w:gridCol w:w="900"/>
        <w:gridCol w:w="990"/>
        <w:gridCol w:w="949"/>
        <w:gridCol w:w="851"/>
        <w:gridCol w:w="900"/>
        <w:gridCol w:w="810"/>
        <w:gridCol w:w="975"/>
        <w:gridCol w:w="825"/>
        <w:tblGridChange w:id="1657">
          <w:tblGrid>
            <w:gridCol w:w="2700"/>
            <w:gridCol w:w="900"/>
            <w:gridCol w:w="990"/>
            <w:gridCol w:w="949"/>
            <w:gridCol w:w="851"/>
            <w:gridCol w:w="900"/>
            <w:gridCol w:w="810"/>
            <w:gridCol w:w="975"/>
            <w:gridCol w:w="825"/>
          </w:tblGrid>
        </w:tblGridChange>
      </w:tblGrid>
      <w:tr w:rsidR="00253599" w:rsidRPr="00A05FC2" w14:paraId="09B7C02A" w14:textId="77777777" w:rsidTr="00552DE4">
        <w:trPr>
          <w:trHeight w:val="1231"/>
          <w:tblHeader/>
          <w:trPrChange w:id="1658" w:author="Stephanie Baer" w:date="2016-01-21T13:47:00Z">
            <w:trPr>
              <w:trHeight w:val="1231"/>
              <w:tblHeader/>
            </w:trPr>
          </w:trPrChange>
        </w:trPr>
        <w:tc>
          <w:tcPr>
            <w:tcW w:w="2700" w:type="dxa"/>
            <w:vMerge w:val="restart"/>
            <w:shd w:val="clear" w:color="auto" w:fill="808080" w:themeFill="background1" w:themeFillShade="80"/>
            <w:vAlign w:val="center"/>
            <w:tcPrChange w:id="1659" w:author="Stephanie Baer" w:date="2016-01-21T13:47:00Z">
              <w:tcPr>
                <w:tcW w:w="2700" w:type="dxa"/>
                <w:vMerge w:val="restart"/>
                <w:shd w:val="clear" w:color="auto" w:fill="808080" w:themeFill="background1" w:themeFillShade="80"/>
              </w:tcPr>
            </w:tcPrChange>
          </w:tcPr>
          <w:p w14:paraId="345F5151" w14:textId="77777777" w:rsidR="00253599" w:rsidRPr="000B7BB6" w:rsidRDefault="00253599">
            <w:pPr>
              <w:jc w:val="center"/>
              <w:rPr>
                <w:rFonts w:cstheme="minorHAnsi"/>
                <w:b/>
                <w:color w:val="FFFFFF" w:themeColor="background1"/>
                <w:szCs w:val="20"/>
              </w:rPr>
            </w:pPr>
            <w:r w:rsidRPr="000B7BB6">
              <w:rPr>
                <w:rFonts w:cstheme="minorHAnsi"/>
                <w:b/>
                <w:color w:val="FFFFFF" w:themeColor="background1"/>
                <w:szCs w:val="20"/>
              </w:rPr>
              <w:t>Product Category</w:t>
            </w:r>
          </w:p>
        </w:tc>
        <w:tc>
          <w:tcPr>
            <w:tcW w:w="900" w:type="dxa"/>
            <w:vMerge w:val="restart"/>
            <w:shd w:val="clear" w:color="auto" w:fill="808080" w:themeFill="background1" w:themeFillShade="80"/>
            <w:vAlign w:val="center"/>
            <w:tcPrChange w:id="1660" w:author="Stephanie Baer" w:date="2016-01-21T13:47:00Z">
              <w:tcPr>
                <w:tcW w:w="900" w:type="dxa"/>
                <w:vMerge w:val="restart"/>
                <w:shd w:val="clear" w:color="auto" w:fill="808080" w:themeFill="background1" w:themeFillShade="80"/>
              </w:tcPr>
            </w:tcPrChange>
          </w:tcPr>
          <w:p w14:paraId="47BF69F7" w14:textId="77777777" w:rsidR="00253599" w:rsidRPr="00CE3F5E" w:rsidRDefault="00253599">
            <w:pPr>
              <w:widowControl/>
              <w:jc w:val="center"/>
              <w:rPr>
                <w:rFonts w:cstheme="minorHAnsi"/>
                <w:b/>
                <w:color w:val="FFFFFF" w:themeColor="background1"/>
                <w:szCs w:val="20"/>
              </w:rPr>
            </w:pPr>
            <w:r w:rsidRPr="00CE3F5E">
              <w:rPr>
                <w:rFonts w:cstheme="minorHAnsi"/>
                <w:b/>
                <w:color w:val="FFFFFF" w:themeColor="background1"/>
                <w:szCs w:val="20"/>
              </w:rPr>
              <w:t>Existing Unit</w:t>
            </w:r>
            <w:r w:rsidRPr="004A0877">
              <w:rPr>
                <w:rFonts w:cstheme="minorHAnsi"/>
                <w:b/>
                <w:noProof/>
                <w:color w:val="FFFFFF" w:themeColor="background1"/>
              </w:rPr>
              <w:t xml:space="preserve"> UEC</w:t>
            </w:r>
            <w:r w:rsidRPr="004A0877">
              <w:rPr>
                <w:rFonts w:cstheme="minorHAnsi"/>
                <w:b/>
                <w:noProof/>
                <w:color w:val="FFFFFF" w:themeColor="background1"/>
                <w:vertAlign w:val="subscript"/>
              </w:rPr>
              <w:t>EXIST</w:t>
            </w:r>
            <w:r>
              <w:rPr>
                <w:rStyle w:val="FootnoteReference"/>
                <w:b/>
                <w:noProof/>
                <w:color w:val="FFFFFF" w:themeColor="background1"/>
              </w:rPr>
              <w:footnoteReference w:id="78"/>
            </w:r>
          </w:p>
        </w:tc>
        <w:tc>
          <w:tcPr>
            <w:tcW w:w="990" w:type="dxa"/>
            <w:vMerge w:val="restart"/>
            <w:shd w:val="clear" w:color="auto" w:fill="808080" w:themeFill="background1" w:themeFillShade="80"/>
            <w:vAlign w:val="center"/>
            <w:tcPrChange w:id="1661" w:author="Stephanie Baer" w:date="2016-01-21T13:47:00Z">
              <w:tcPr>
                <w:tcW w:w="990" w:type="dxa"/>
                <w:vMerge w:val="restart"/>
                <w:shd w:val="clear" w:color="auto" w:fill="808080" w:themeFill="background1" w:themeFillShade="80"/>
              </w:tcPr>
            </w:tcPrChange>
          </w:tcPr>
          <w:p w14:paraId="155104E5" w14:textId="77777777" w:rsidR="00253599" w:rsidRPr="00C07269" w:rsidRDefault="00253599">
            <w:pPr>
              <w:widowControl/>
              <w:jc w:val="center"/>
              <w:rPr>
                <w:rFonts w:cstheme="minorHAnsi"/>
                <w:b/>
                <w:color w:val="FFFFFF" w:themeColor="background1"/>
                <w:szCs w:val="20"/>
              </w:rPr>
            </w:pPr>
            <w:r w:rsidRPr="00C07269">
              <w:rPr>
                <w:rFonts w:cstheme="minorHAnsi"/>
                <w:b/>
                <w:color w:val="FFFFFF" w:themeColor="background1"/>
                <w:szCs w:val="20"/>
              </w:rPr>
              <w:t>New Baseline</w:t>
            </w:r>
            <w:r w:rsidRPr="006D2D85">
              <w:rPr>
                <w:rFonts w:cstheme="minorHAnsi"/>
                <w:b/>
                <w:noProof/>
                <w:color w:val="FFFFFF" w:themeColor="background1"/>
              </w:rPr>
              <w:t xml:space="preserve"> UEC</w:t>
            </w:r>
            <w:r w:rsidRPr="006D2D85">
              <w:rPr>
                <w:rFonts w:cstheme="minorHAnsi"/>
                <w:b/>
                <w:noProof/>
                <w:color w:val="FFFFFF" w:themeColor="background1"/>
                <w:vertAlign w:val="subscript"/>
              </w:rPr>
              <w:t>BASE</w:t>
            </w:r>
          </w:p>
          <w:p w14:paraId="603588B3" w14:textId="77777777" w:rsidR="00253599" w:rsidRPr="00C07269" w:rsidRDefault="00253599">
            <w:pPr>
              <w:jc w:val="center"/>
              <w:rPr>
                <w:rFonts w:cstheme="minorHAnsi"/>
                <w:b/>
                <w:color w:val="FFFFFF" w:themeColor="background1"/>
                <w:szCs w:val="20"/>
              </w:rPr>
            </w:pPr>
          </w:p>
        </w:tc>
        <w:tc>
          <w:tcPr>
            <w:tcW w:w="1800" w:type="dxa"/>
            <w:gridSpan w:val="2"/>
            <w:shd w:val="clear" w:color="auto" w:fill="808080" w:themeFill="background1" w:themeFillShade="80"/>
            <w:vAlign w:val="center"/>
            <w:tcPrChange w:id="1662" w:author="Stephanie Baer" w:date="2016-01-21T13:47:00Z">
              <w:tcPr>
                <w:tcW w:w="1800" w:type="dxa"/>
                <w:gridSpan w:val="2"/>
                <w:shd w:val="clear" w:color="auto" w:fill="808080" w:themeFill="background1" w:themeFillShade="80"/>
              </w:tcPr>
            </w:tcPrChange>
          </w:tcPr>
          <w:p w14:paraId="00CA2E1F" w14:textId="77777777" w:rsidR="00253599" w:rsidRPr="00C07269" w:rsidRDefault="00253599">
            <w:pPr>
              <w:widowControl/>
              <w:jc w:val="center"/>
              <w:rPr>
                <w:rFonts w:cstheme="minorHAnsi"/>
                <w:b/>
                <w:color w:val="FFFFFF" w:themeColor="background1"/>
                <w:szCs w:val="20"/>
              </w:rPr>
            </w:pPr>
            <w:r w:rsidRPr="00C07269">
              <w:rPr>
                <w:rFonts w:cstheme="minorHAnsi"/>
                <w:b/>
                <w:color w:val="FFFFFF" w:themeColor="background1"/>
                <w:szCs w:val="20"/>
              </w:rPr>
              <w:t>New Efficient</w:t>
            </w:r>
          </w:p>
          <w:p w14:paraId="67580EBC" w14:textId="77777777" w:rsidR="00253599" w:rsidRPr="00CE3F5E" w:rsidRDefault="00253599">
            <w:pPr>
              <w:widowControl/>
              <w:jc w:val="center"/>
              <w:rPr>
                <w:rFonts w:cstheme="minorHAnsi"/>
                <w:b/>
                <w:color w:val="FFFFFF" w:themeColor="background1"/>
                <w:szCs w:val="20"/>
              </w:rPr>
            </w:pPr>
            <w:r w:rsidRPr="004A0877">
              <w:rPr>
                <w:rFonts w:cstheme="minorHAnsi"/>
                <w:b/>
                <w:noProof/>
                <w:color w:val="FFFFFF" w:themeColor="background1"/>
              </w:rPr>
              <w:t>UEC</w:t>
            </w:r>
            <w:r w:rsidRPr="004A0877">
              <w:rPr>
                <w:rFonts w:cstheme="minorHAnsi"/>
                <w:b/>
                <w:noProof/>
                <w:color w:val="FFFFFF" w:themeColor="background1"/>
                <w:vertAlign w:val="subscript"/>
              </w:rPr>
              <w:t>EE</w:t>
            </w:r>
          </w:p>
        </w:tc>
        <w:tc>
          <w:tcPr>
            <w:tcW w:w="1710" w:type="dxa"/>
            <w:gridSpan w:val="2"/>
            <w:shd w:val="clear" w:color="auto" w:fill="808080" w:themeFill="background1" w:themeFillShade="80"/>
            <w:vAlign w:val="center"/>
            <w:tcPrChange w:id="1663" w:author="Stephanie Baer" w:date="2016-01-21T13:47:00Z">
              <w:tcPr>
                <w:tcW w:w="1710" w:type="dxa"/>
                <w:gridSpan w:val="2"/>
                <w:shd w:val="clear" w:color="auto" w:fill="808080" w:themeFill="background1" w:themeFillShade="80"/>
              </w:tcPr>
            </w:tcPrChange>
          </w:tcPr>
          <w:p w14:paraId="383A3A55" w14:textId="77777777" w:rsidR="00253599" w:rsidRPr="000B7BB6" w:rsidRDefault="00253599">
            <w:pPr>
              <w:widowControl/>
              <w:jc w:val="center"/>
              <w:rPr>
                <w:rFonts w:cstheme="minorHAnsi"/>
                <w:b/>
                <w:color w:val="FFFFFF" w:themeColor="background1"/>
                <w:szCs w:val="20"/>
              </w:rPr>
            </w:pPr>
            <w:r>
              <w:rPr>
                <w:rFonts w:cstheme="minorHAnsi"/>
                <w:b/>
                <w:color w:val="FFFFFF" w:themeColor="background1"/>
                <w:szCs w:val="20"/>
              </w:rPr>
              <w:t>Early Replacement</w:t>
            </w:r>
          </w:p>
          <w:p w14:paraId="2CDCB3BC" w14:textId="2E5164FF" w:rsidR="00253599" w:rsidRDefault="00253599">
            <w:pPr>
              <w:jc w:val="center"/>
              <w:rPr>
                <w:rFonts w:cstheme="minorHAnsi"/>
                <w:b/>
                <w:noProof/>
                <w:color w:val="FFFFFF" w:themeColor="background1"/>
              </w:rPr>
            </w:pPr>
            <w:r w:rsidRPr="004A0877">
              <w:rPr>
                <w:rFonts w:cstheme="minorHAnsi"/>
                <w:b/>
                <w:noProof/>
                <w:color w:val="FFFFFF" w:themeColor="background1"/>
              </w:rPr>
              <w:t>(1</w:t>
            </w:r>
            <w:r w:rsidRPr="004A0877">
              <w:rPr>
                <w:rFonts w:cstheme="minorHAnsi"/>
                <w:b/>
                <w:noProof/>
                <w:color w:val="FFFFFF" w:themeColor="background1"/>
                <w:vertAlign w:val="superscript"/>
              </w:rPr>
              <w:t>st</w:t>
            </w:r>
            <w:r w:rsidRPr="004A0877">
              <w:rPr>
                <w:rFonts w:cstheme="minorHAnsi"/>
                <w:b/>
                <w:noProof/>
                <w:color w:val="FFFFFF" w:themeColor="background1"/>
              </w:rPr>
              <w:t xml:space="preserve"> 4 years)</w:t>
            </w:r>
          </w:p>
          <w:p w14:paraId="29E7F982" w14:textId="77777777" w:rsidR="00253599" w:rsidRDefault="00253599">
            <w:pPr>
              <w:widowControl/>
              <w:jc w:val="center"/>
              <w:rPr>
                <w:rFonts w:cstheme="minorHAnsi"/>
                <w:b/>
                <w:color w:val="FFFFFF" w:themeColor="background1"/>
                <w:szCs w:val="20"/>
              </w:rPr>
            </w:pPr>
            <w:r w:rsidRPr="004A0877">
              <w:rPr>
                <w:rFonts w:cstheme="minorHAnsi"/>
                <w:b/>
                <w:noProof/>
                <w:color w:val="FFFFFF" w:themeColor="background1"/>
              </w:rPr>
              <w:t>ΔkWh</w:t>
            </w:r>
          </w:p>
        </w:tc>
        <w:tc>
          <w:tcPr>
            <w:tcW w:w="1800" w:type="dxa"/>
            <w:gridSpan w:val="2"/>
            <w:shd w:val="clear" w:color="auto" w:fill="808080" w:themeFill="background1" w:themeFillShade="80"/>
            <w:vAlign w:val="center"/>
            <w:tcPrChange w:id="1664" w:author="Stephanie Baer" w:date="2016-01-21T13:47:00Z">
              <w:tcPr>
                <w:tcW w:w="1800" w:type="dxa"/>
                <w:gridSpan w:val="2"/>
                <w:shd w:val="clear" w:color="auto" w:fill="808080" w:themeFill="background1" w:themeFillShade="80"/>
              </w:tcPr>
            </w:tcPrChange>
          </w:tcPr>
          <w:p w14:paraId="435BAB45" w14:textId="039C5EEF" w:rsidR="00253599" w:rsidRDefault="00253599">
            <w:pPr>
              <w:widowControl/>
              <w:jc w:val="center"/>
              <w:rPr>
                <w:rFonts w:cstheme="minorHAnsi"/>
                <w:b/>
                <w:color w:val="FFFFFF" w:themeColor="background1"/>
                <w:szCs w:val="20"/>
              </w:rPr>
            </w:pPr>
            <w:r>
              <w:rPr>
                <w:rFonts w:cstheme="minorHAnsi"/>
                <w:b/>
                <w:color w:val="FFFFFF" w:themeColor="background1"/>
                <w:szCs w:val="20"/>
              </w:rPr>
              <w:t>Time of Sale and</w:t>
            </w:r>
          </w:p>
          <w:p w14:paraId="2EC65500" w14:textId="77777777" w:rsidR="00253599" w:rsidRDefault="00253599">
            <w:pPr>
              <w:widowControl/>
              <w:jc w:val="center"/>
              <w:rPr>
                <w:rFonts w:cstheme="minorHAnsi"/>
                <w:b/>
                <w:noProof/>
                <w:color w:val="FFFFFF" w:themeColor="background1"/>
              </w:rPr>
            </w:pPr>
            <w:r>
              <w:rPr>
                <w:rFonts w:cstheme="minorHAnsi"/>
                <w:b/>
                <w:color w:val="FFFFFF" w:themeColor="background1"/>
                <w:szCs w:val="20"/>
              </w:rPr>
              <w:t>Early Replacement (last 8 years)</w:t>
            </w:r>
            <w:r w:rsidRPr="004A0877">
              <w:rPr>
                <w:rFonts w:cstheme="minorHAnsi"/>
                <w:b/>
                <w:noProof/>
                <w:color w:val="FFFFFF" w:themeColor="background1"/>
              </w:rPr>
              <w:t xml:space="preserve"> ΔkWh</w:t>
            </w:r>
          </w:p>
        </w:tc>
      </w:tr>
      <w:tr w:rsidR="00253599" w:rsidRPr="00A05FC2" w14:paraId="2D851B59" w14:textId="77777777" w:rsidTr="00552DE4">
        <w:trPr>
          <w:trHeight w:val="80"/>
          <w:tblHeader/>
          <w:trPrChange w:id="1665" w:author="Stephanie Baer" w:date="2016-01-21T13:47:00Z">
            <w:trPr>
              <w:trHeight w:val="80"/>
              <w:tblHeader/>
            </w:trPr>
          </w:trPrChange>
        </w:trPr>
        <w:tc>
          <w:tcPr>
            <w:tcW w:w="2700" w:type="dxa"/>
            <w:vMerge/>
            <w:shd w:val="clear" w:color="auto" w:fill="808080" w:themeFill="background1" w:themeFillShade="80"/>
            <w:vAlign w:val="center"/>
            <w:hideMark/>
            <w:tcPrChange w:id="1666" w:author="Stephanie Baer" w:date="2016-01-21T13:47:00Z">
              <w:tcPr>
                <w:tcW w:w="2700" w:type="dxa"/>
                <w:vMerge/>
                <w:shd w:val="clear" w:color="auto" w:fill="808080" w:themeFill="background1" w:themeFillShade="80"/>
                <w:hideMark/>
              </w:tcPr>
            </w:tcPrChange>
          </w:tcPr>
          <w:p w14:paraId="6953B298" w14:textId="77777777" w:rsidR="00253599" w:rsidRPr="000B7BB6" w:rsidRDefault="00253599">
            <w:pPr>
              <w:widowControl/>
              <w:jc w:val="center"/>
              <w:rPr>
                <w:rFonts w:cstheme="minorHAnsi"/>
                <w:b/>
                <w:color w:val="FFFFFF" w:themeColor="background1"/>
                <w:szCs w:val="20"/>
              </w:rPr>
            </w:pPr>
          </w:p>
        </w:tc>
        <w:tc>
          <w:tcPr>
            <w:tcW w:w="900" w:type="dxa"/>
            <w:vMerge/>
            <w:shd w:val="clear" w:color="auto" w:fill="808080" w:themeFill="background1" w:themeFillShade="80"/>
            <w:vAlign w:val="center"/>
            <w:tcPrChange w:id="1667" w:author="Stephanie Baer" w:date="2016-01-21T13:47:00Z">
              <w:tcPr>
                <w:tcW w:w="900" w:type="dxa"/>
                <w:vMerge/>
                <w:shd w:val="clear" w:color="auto" w:fill="808080" w:themeFill="background1" w:themeFillShade="80"/>
              </w:tcPr>
            </w:tcPrChange>
          </w:tcPr>
          <w:p w14:paraId="4AF758EB" w14:textId="77777777" w:rsidR="00253599" w:rsidRPr="00CE3F5E" w:rsidRDefault="00253599">
            <w:pPr>
              <w:widowControl/>
              <w:jc w:val="center"/>
              <w:rPr>
                <w:rFonts w:cstheme="minorHAnsi"/>
                <w:b/>
                <w:color w:val="FFFFFF" w:themeColor="background1"/>
                <w:szCs w:val="20"/>
              </w:rPr>
            </w:pPr>
          </w:p>
        </w:tc>
        <w:tc>
          <w:tcPr>
            <w:tcW w:w="990" w:type="dxa"/>
            <w:vMerge/>
            <w:shd w:val="clear" w:color="auto" w:fill="808080" w:themeFill="background1" w:themeFillShade="80"/>
            <w:vAlign w:val="center"/>
            <w:hideMark/>
            <w:tcPrChange w:id="1668" w:author="Stephanie Baer" w:date="2016-01-21T13:47:00Z">
              <w:tcPr>
                <w:tcW w:w="990" w:type="dxa"/>
                <w:vMerge/>
                <w:shd w:val="clear" w:color="auto" w:fill="808080" w:themeFill="background1" w:themeFillShade="80"/>
                <w:hideMark/>
              </w:tcPr>
            </w:tcPrChange>
          </w:tcPr>
          <w:p w14:paraId="0E1B1833" w14:textId="77777777" w:rsidR="00253599" w:rsidRPr="00C07269" w:rsidRDefault="00253599">
            <w:pPr>
              <w:widowControl/>
              <w:jc w:val="center"/>
              <w:rPr>
                <w:rFonts w:cstheme="minorHAnsi"/>
                <w:b/>
                <w:color w:val="FFFFFF" w:themeColor="background1"/>
                <w:szCs w:val="20"/>
              </w:rPr>
            </w:pPr>
          </w:p>
        </w:tc>
        <w:tc>
          <w:tcPr>
            <w:tcW w:w="949" w:type="dxa"/>
            <w:shd w:val="clear" w:color="auto" w:fill="808080" w:themeFill="background1" w:themeFillShade="80"/>
            <w:vAlign w:val="center"/>
            <w:hideMark/>
            <w:tcPrChange w:id="1669" w:author="Stephanie Baer" w:date="2016-01-21T13:47:00Z">
              <w:tcPr>
                <w:tcW w:w="949" w:type="dxa"/>
                <w:shd w:val="clear" w:color="auto" w:fill="808080" w:themeFill="background1" w:themeFillShade="80"/>
                <w:hideMark/>
              </w:tcPr>
            </w:tcPrChange>
          </w:tcPr>
          <w:p w14:paraId="407C146D" w14:textId="77777777" w:rsidR="00253599" w:rsidRPr="00C07269" w:rsidRDefault="00253599">
            <w:pPr>
              <w:widowControl/>
              <w:jc w:val="center"/>
              <w:rPr>
                <w:rFonts w:cstheme="minorHAnsi"/>
                <w:b/>
                <w:color w:val="FFFFFF" w:themeColor="background1"/>
                <w:szCs w:val="20"/>
              </w:rPr>
            </w:pPr>
            <w:r w:rsidRPr="00C07269">
              <w:rPr>
                <w:rFonts w:cstheme="minorHAnsi"/>
                <w:b/>
                <w:color w:val="FFFFFF" w:themeColor="background1"/>
                <w:szCs w:val="20"/>
              </w:rPr>
              <w:t>ENERGY STAR</w:t>
            </w:r>
          </w:p>
        </w:tc>
        <w:tc>
          <w:tcPr>
            <w:tcW w:w="851" w:type="dxa"/>
            <w:shd w:val="clear" w:color="auto" w:fill="808080" w:themeFill="background1" w:themeFillShade="80"/>
            <w:vAlign w:val="center"/>
            <w:tcPrChange w:id="1670" w:author="Stephanie Baer" w:date="2016-01-21T13:47:00Z">
              <w:tcPr>
                <w:tcW w:w="851" w:type="dxa"/>
                <w:shd w:val="clear" w:color="auto" w:fill="808080" w:themeFill="background1" w:themeFillShade="80"/>
              </w:tcPr>
            </w:tcPrChange>
          </w:tcPr>
          <w:p w14:paraId="73286067" w14:textId="77777777" w:rsidR="00253599" w:rsidRPr="00C07269" w:rsidRDefault="00253599">
            <w:pPr>
              <w:widowControl/>
              <w:jc w:val="center"/>
              <w:rPr>
                <w:rFonts w:cstheme="minorHAnsi"/>
                <w:b/>
                <w:color w:val="FFFFFF" w:themeColor="background1"/>
                <w:szCs w:val="20"/>
              </w:rPr>
            </w:pPr>
            <w:r w:rsidRPr="00C07269">
              <w:rPr>
                <w:rFonts w:cstheme="minorHAnsi"/>
                <w:b/>
                <w:color w:val="FFFFFF" w:themeColor="background1"/>
                <w:szCs w:val="20"/>
              </w:rPr>
              <w:t>CEE T2</w:t>
            </w:r>
          </w:p>
        </w:tc>
        <w:tc>
          <w:tcPr>
            <w:tcW w:w="900" w:type="dxa"/>
            <w:shd w:val="clear" w:color="auto" w:fill="808080" w:themeFill="background1" w:themeFillShade="80"/>
            <w:vAlign w:val="center"/>
            <w:tcPrChange w:id="1671" w:author="Stephanie Baer" w:date="2016-01-21T13:47:00Z">
              <w:tcPr>
                <w:tcW w:w="900" w:type="dxa"/>
                <w:shd w:val="clear" w:color="auto" w:fill="808080" w:themeFill="background1" w:themeFillShade="80"/>
              </w:tcPr>
            </w:tcPrChange>
          </w:tcPr>
          <w:p w14:paraId="6F074235" w14:textId="77777777" w:rsidR="00253599" w:rsidRPr="00F11D66" w:rsidRDefault="00253599">
            <w:pPr>
              <w:widowControl/>
              <w:jc w:val="center"/>
              <w:rPr>
                <w:rFonts w:cstheme="minorHAnsi"/>
                <w:b/>
                <w:color w:val="FFFFFF" w:themeColor="background1"/>
                <w:szCs w:val="20"/>
              </w:rPr>
            </w:pPr>
            <w:r w:rsidRPr="00C07269">
              <w:rPr>
                <w:rFonts w:cstheme="minorHAnsi"/>
                <w:b/>
                <w:color w:val="FFFFFF" w:themeColor="background1"/>
                <w:szCs w:val="20"/>
              </w:rPr>
              <w:t>ENERGY STAR</w:t>
            </w:r>
          </w:p>
        </w:tc>
        <w:tc>
          <w:tcPr>
            <w:tcW w:w="810" w:type="dxa"/>
            <w:shd w:val="clear" w:color="auto" w:fill="808080" w:themeFill="background1" w:themeFillShade="80"/>
            <w:vAlign w:val="center"/>
            <w:tcPrChange w:id="1672" w:author="Stephanie Baer" w:date="2016-01-21T13:47:00Z">
              <w:tcPr>
                <w:tcW w:w="810" w:type="dxa"/>
                <w:shd w:val="clear" w:color="auto" w:fill="808080" w:themeFill="background1" w:themeFillShade="80"/>
              </w:tcPr>
            </w:tcPrChange>
          </w:tcPr>
          <w:p w14:paraId="0483CF96" w14:textId="77777777" w:rsidR="00253599" w:rsidRPr="000B7BB6" w:rsidRDefault="00253599">
            <w:pPr>
              <w:widowControl/>
              <w:jc w:val="center"/>
              <w:rPr>
                <w:rFonts w:cstheme="minorHAnsi"/>
                <w:b/>
                <w:color w:val="FFFFFF" w:themeColor="background1"/>
                <w:szCs w:val="20"/>
              </w:rPr>
            </w:pPr>
            <w:r w:rsidRPr="00C07269">
              <w:rPr>
                <w:rFonts w:cstheme="minorHAnsi"/>
                <w:b/>
                <w:color w:val="FFFFFF" w:themeColor="background1"/>
                <w:szCs w:val="20"/>
              </w:rPr>
              <w:t>CEE T2</w:t>
            </w:r>
          </w:p>
        </w:tc>
        <w:tc>
          <w:tcPr>
            <w:tcW w:w="975" w:type="dxa"/>
            <w:shd w:val="clear" w:color="auto" w:fill="808080" w:themeFill="background1" w:themeFillShade="80"/>
            <w:vAlign w:val="center"/>
            <w:hideMark/>
            <w:tcPrChange w:id="1673" w:author="Stephanie Baer" w:date="2016-01-21T13:47:00Z">
              <w:tcPr>
                <w:tcW w:w="975" w:type="dxa"/>
                <w:shd w:val="clear" w:color="auto" w:fill="808080" w:themeFill="background1" w:themeFillShade="80"/>
                <w:hideMark/>
              </w:tcPr>
            </w:tcPrChange>
          </w:tcPr>
          <w:p w14:paraId="4FBF695C" w14:textId="20F2B791" w:rsidR="00253599" w:rsidRPr="000B7BB6" w:rsidRDefault="00253599">
            <w:pPr>
              <w:widowControl/>
              <w:jc w:val="center"/>
              <w:rPr>
                <w:rFonts w:cstheme="minorHAnsi"/>
                <w:b/>
                <w:color w:val="FFFFFF" w:themeColor="background1"/>
                <w:szCs w:val="20"/>
              </w:rPr>
            </w:pPr>
            <w:r w:rsidRPr="000B7BB6">
              <w:rPr>
                <w:rFonts w:cstheme="minorHAnsi"/>
                <w:b/>
                <w:color w:val="FFFFFF" w:themeColor="background1"/>
                <w:szCs w:val="20"/>
              </w:rPr>
              <w:t>ENERGY STAR</w:t>
            </w:r>
          </w:p>
        </w:tc>
        <w:tc>
          <w:tcPr>
            <w:tcW w:w="825" w:type="dxa"/>
            <w:shd w:val="clear" w:color="auto" w:fill="808080" w:themeFill="background1" w:themeFillShade="80"/>
            <w:vAlign w:val="center"/>
            <w:tcPrChange w:id="1674" w:author="Stephanie Baer" w:date="2016-01-21T13:47:00Z">
              <w:tcPr>
                <w:tcW w:w="825" w:type="dxa"/>
                <w:shd w:val="clear" w:color="auto" w:fill="808080" w:themeFill="background1" w:themeFillShade="80"/>
              </w:tcPr>
            </w:tcPrChange>
          </w:tcPr>
          <w:p w14:paraId="7D39CD47" w14:textId="1A78E6C2" w:rsidR="00253599" w:rsidRPr="000B7BB6" w:rsidRDefault="00253599">
            <w:pPr>
              <w:widowControl/>
              <w:jc w:val="center"/>
              <w:rPr>
                <w:rFonts w:cstheme="minorHAnsi"/>
                <w:b/>
                <w:color w:val="FFFFFF" w:themeColor="background1"/>
                <w:szCs w:val="20"/>
              </w:rPr>
            </w:pPr>
            <w:r w:rsidRPr="000B7BB6">
              <w:rPr>
                <w:rFonts w:cstheme="minorHAnsi"/>
                <w:b/>
                <w:color w:val="FFFFFF" w:themeColor="background1"/>
                <w:szCs w:val="20"/>
              </w:rPr>
              <w:t>CEE T2</w:t>
            </w:r>
          </w:p>
        </w:tc>
      </w:tr>
      <w:tr w:rsidR="00253599" w:rsidRPr="00A05FC2" w14:paraId="23B122EC" w14:textId="77777777" w:rsidTr="00C04E8D">
        <w:trPr>
          <w:trHeight w:val="350"/>
        </w:trPr>
        <w:tc>
          <w:tcPr>
            <w:tcW w:w="2700" w:type="dxa"/>
            <w:shd w:val="clear" w:color="auto" w:fill="auto"/>
            <w:vAlign w:val="center"/>
            <w:hideMark/>
          </w:tcPr>
          <w:p w14:paraId="6676F73A" w14:textId="77777777" w:rsidR="00253599" w:rsidRPr="004A0877" w:rsidRDefault="00253599" w:rsidP="00C04E8D">
            <w:pPr>
              <w:widowControl/>
              <w:jc w:val="center"/>
              <w:rPr>
                <w:rFonts w:cstheme="minorHAnsi"/>
                <w:color w:val="000000"/>
                <w:sz w:val="18"/>
                <w:szCs w:val="20"/>
              </w:rPr>
            </w:pPr>
            <w:r w:rsidRPr="004A0877">
              <w:rPr>
                <w:rFonts w:cstheme="minorHAnsi"/>
                <w:color w:val="000000"/>
                <w:sz w:val="18"/>
                <w:szCs w:val="20"/>
              </w:rPr>
              <w:t>1.  Refrigerators and Refrigerator-freezers with manual defrost</w:t>
            </w:r>
          </w:p>
        </w:tc>
        <w:tc>
          <w:tcPr>
            <w:tcW w:w="900" w:type="dxa"/>
            <w:vAlign w:val="center"/>
          </w:tcPr>
          <w:p w14:paraId="7CF75A5D" w14:textId="77777777" w:rsidR="00253599" w:rsidRPr="000B7BB6" w:rsidRDefault="00253599" w:rsidP="00C04E8D">
            <w:pPr>
              <w:widowControl/>
              <w:jc w:val="center"/>
              <w:rPr>
                <w:rFonts w:cstheme="minorHAnsi"/>
                <w:color w:val="000000"/>
                <w:szCs w:val="20"/>
              </w:rPr>
            </w:pPr>
            <w:r>
              <w:rPr>
                <w:rFonts w:ascii="Calibri" w:hAnsi="Calibri"/>
                <w:color w:val="000000"/>
                <w:szCs w:val="20"/>
              </w:rPr>
              <w:t>1027.7</w:t>
            </w:r>
          </w:p>
        </w:tc>
        <w:tc>
          <w:tcPr>
            <w:tcW w:w="990" w:type="dxa"/>
            <w:shd w:val="clear" w:color="auto" w:fill="auto"/>
            <w:vAlign w:val="center"/>
            <w:hideMark/>
          </w:tcPr>
          <w:p w14:paraId="38528A03" w14:textId="77777777" w:rsidR="00253599" w:rsidRPr="000B7BB6" w:rsidRDefault="00253599" w:rsidP="00C04E8D">
            <w:pPr>
              <w:widowControl/>
              <w:jc w:val="center"/>
              <w:rPr>
                <w:rFonts w:cstheme="minorHAnsi"/>
                <w:color w:val="000000"/>
                <w:szCs w:val="20"/>
              </w:rPr>
            </w:pPr>
            <w:r>
              <w:rPr>
                <w:rFonts w:ascii="Calibri" w:hAnsi="Calibri"/>
                <w:color w:val="000000"/>
                <w:szCs w:val="20"/>
              </w:rPr>
              <w:t>368.6</w:t>
            </w:r>
          </w:p>
        </w:tc>
        <w:tc>
          <w:tcPr>
            <w:tcW w:w="949" w:type="dxa"/>
            <w:shd w:val="clear" w:color="auto" w:fill="auto"/>
            <w:noWrap/>
            <w:vAlign w:val="center"/>
            <w:hideMark/>
          </w:tcPr>
          <w:p w14:paraId="5185620A" w14:textId="77777777" w:rsidR="00253599" w:rsidRPr="000B7BB6" w:rsidRDefault="00253599" w:rsidP="00C04E8D">
            <w:pPr>
              <w:widowControl/>
              <w:jc w:val="center"/>
              <w:rPr>
                <w:rFonts w:cstheme="minorHAnsi"/>
                <w:color w:val="000000"/>
                <w:szCs w:val="20"/>
              </w:rPr>
            </w:pPr>
            <w:r>
              <w:rPr>
                <w:rFonts w:ascii="Calibri" w:hAnsi="Calibri"/>
                <w:color w:val="000000"/>
                <w:szCs w:val="20"/>
              </w:rPr>
              <w:t>331.6</w:t>
            </w:r>
          </w:p>
        </w:tc>
        <w:tc>
          <w:tcPr>
            <w:tcW w:w="851" w:type="dxa"/>
            <w:vAlign w:val="center"/>
          </w:tcPr>
          <w:p w14:paraId="050F0861" w14:textId="77777777" w:rsidR="00253599" w:rsidRPr="00A05FC2" w:rsidRDefault="00253599" w:rsidP="00C04E8D">
            <w:pPr>
              <w:widowControl/>
              <w:jc w:val="center"/>
              <w:rPr>
                <w:rFonts w:cstheme="minorHAnsi"/>
                <w:color w:val="000000"/>
                <w:szCs w:val="20"/>
              </w:rPr>
            </w:pPr>
            <w:r>
              <w:rPr>
                <w:rFonts w:ascii="Calibri" w:hAnsi="Calibri"/>
                <w:color w:val="000000"/>
                <w:szCs w:val="20"/>
              </w:rPr>
              <w:t>276.4</w:t>
            </w:r>
          </w:p>
        </w:tc>
        <w:tc>
          <w:tcPr>
            <w:tcW w:w="900" w:type="dxa"/>
            <w:vAlign w:val="center"/>
          </w:tcPr>
          <w:p w14:paraId="2CC1368C" w14:textId="77777777" w:rsidR="00253599" w:rsidRPr="000B7BB6" w:rsidRDefault="00253599" w:rsidP="00C04E8D">
            <w:pPr>
              <w:widowControl/>
              <w:jc w:val="center"/>
              <w:rPr>
                <w:rFonts w:cstheme="minorHAnsi"/>
                <w:color w:val="000000"/>
                <w:szCs w:val="20"/>
              </w:rPr>
            </w:pPr>
            <w:r>
              <w:rPr>
                <w:rFonts w:ascii="Calibri" w:hAnsi="Calibri"/>
                <w:color w:val="000000"/>
                <w:szCs w:val="20"/>
              </w:rPr>
              <w:t>696.1</w:t>
            </w:r>
          </w:p>
        </w:tc>
        <w:tc>
          <w:tcPr>
            <w:tcW w:w="810" w:type="dxa"/>
            <w:vAlign w:val="center"/>
          </w:tcPr>
          <w:p w14:paraId="0B567360" w14:textId="77777777" w:rsidR="00253599" w:rsidRPr="000B7BB6" w:rsidRDefault="00253599" w:rsidP="00C04E8D">
            <w:pPr>
              <w:widowControl/>
              <w:jc w:val="center"/>
              <w:rPr>
                <w:rFonts w:cstheme="minorHAnsi"/>
                <w:color w:val="000000"/>
                <w:szCs w:val="20"/>
              </w:rPr>
            </w:pPr>
            <w:r>
              <w:rPr>
                <w:rFonts w:ascii="Calibri" w:hAnsi="Calibri"/>
                <w:color w:val="000000"/>
                <w:szCs w:val="20"/>
              </w:rPr>
              <w:t>751.3</w:t>
            </w:r>
          </w:p>
        </w:tc>
        <w:tc>
          <w:tcPr>
            <w:tcW w:w="975" w:type="dxa"/>
            <w:shd w:val="clear" w:color="auto" w:fill="auto"/>
            <w:noWrap/>
            <w:vAlign w:val="center"/>
            <w:hideMark/>
          </w:tcPr>
          <w:p w14:paraId="0E94ED8A" w14:textId="77777777" w:rsidR="00253599" w:rsidRPr="000B7BB6" w:rsidRDefault="00253599" w:rsidP="00C04E8D">
            <w:pPr>
              <w:widowControl/>
              <w:jc w:val="center"/>
              <w:rPr>
                <w:rFonts w:cstheme="minorHAnsi"/>
                <w:color w:val="000000"/>
                <w:szCs w:val="20"/>
              </w:rPr>
            </w:pPr>
            <w:r>
              <w:rPr>
                <w:rFonts w:ascii="Calibri" w:hAnsi="Calibri"/>
                <w:color w:val="000000"/>
                <w:szCs w:val="20"/>
              </w:rPr>
              <w:t>36.9</w:t>
            </w:r>
          </w:p>
        </w:tc>
        <w:tc>
          <w:tcPr>
            <w:tcW w:w="825" w:type="dxa"/>
            <w:vAlign w:val="center"/>
          </w:tcPr>
          <w:p w14:paraId="02697B70" w14:textId="77777777" w:rsidR="00253599" w:rsidRPr="000B7BB6" w:rsidRDefault="00253599" w:rsidP="00C04E8D">
            <w:pPr>
              <w:widowControl/>
              <w:jc w:val="center"/>
              <w:rPr>
                <w:rFonts w:cstheme="minorHAnsi"/>
                <w:color w:val="000000"/>
                <w:szCs w:val="20"/>
              </w:rPr>
            </w:pPr>
            <w:r>
              <w:rPr>
                <w:rFonts w:ascii="Calibri" w:hAnsi="Calibri"/>
                <w:color w:val="000000"/>
                <w:szCs w:val="20"/>
              </w:rPr>
              <w:t>92.1</w:t>
            </w:r>
          </w:p>
        </w:tc>
      </w:tr>
      <w:tr w:rsidR="00253599" w:rsidRPr="00A05FC2" w14:paraId="328E3252" w14:textId="77777777" w:rsidTr="00C04E8D">
        <w:trPr>
          <w:trHeight w:val="600"/>
        </w:trPr>
        <w:tc>
          <w:tcPr>
            <w:tcW w:w="2700" w:type="dxa"/>
            <w:shd w:val="clear" w:color="auto" w:fill="auto"/>
            <w:vAlign w:val="center"/>
            <w:hideMark/>
          </w:tcPr>
          <w:p w14:paraId="5D958A28" w14:textId="77777777" w:rsidR="00253599" w:rsidRPr="004A0877" w:rsidRDefault="00253599" w:rsidP="00C04E8D">
            <w:pPr>
              <w:widowControl/>
              <w:jc w:val="center"/>
              <w:rPr>
                <w:rFonts w:cstheme="minorHAnsi"/>
                <w:color w:val="000000"/>
                <w:sz w:val="18"/>
                <w:szCs w:val="20"/>
              </w:rPr>
            </w:pPr>
            <w:r w:rsidRPr="004A0877">
              <w:rPr>
                <w:rFonts w:cstheme="minorHAnsi"/>
                <w:color w:val="000000"/>
                <w:sz w:val="18"/>
                <w:szCs w:val="20"/>
              </w:rPr>
              <w:t>2.  Refrigerator-Freezer--partial automatic defrost</w:t>
            </w:r>
          </w:p>
        </w:tc>
        <w:tc>
          <w:tcPr>
            <w:tcW w:w="900" w:type="dxa"/>
            <w:vAlign w:val="center"/>
          </w:tcPr>
          <w:p w14:paraId="4CE209E1" w14:textId="77777777" w:rsidR="00253599" w:rsidRPr="000B7BB6" w:rsidRDefault="00253599" w:rsidP="00C04E8D">
            <w:pPr>
              <w:widowControl/>
              <w:jc w:val="center"/>
              <w:rPr>
                <w:rFonts w:cstheme="minorHAnsi"/>
                <w:color w:val="000000"/>
                <w:szCs w:val="20"/>
              </w:rPr>
            </w:pPr>
            <w:r>
              <w:rPr>
                <w:rFonts w:ascii="Calibri" w:hAnsi="Calibri"/>
                <w:color w:val="000000"/>
                <w:szCs w:val="20"/>
              </w:rPr>
              <w:t>1027.7</w:t>
            </w:r>
          </w:p>
        </w:tc>
        <w:tc>
          <w:tcPr>
            <w:tcW w:w="990" w:type="dxa"/>
            <w:shd w:val="clear" w:color="auto" w:fill="auto"/>
            <w:vAlign w:val="center"/>
            <w:hideMark/>
          </w:tcPr>
          <w:p w14:paraId="16A1E56A" w14:textId="77777777" w:rsidR="00253599" w:rsidRPr="000B7BB6" w:rsidRDefault="00253599" w:rsidP="00C04E8D">
            <w:pPr>
              <w:widowControl/>
              <w:jc w:val="center"/>
              <w:rPr>
                <w:rFonts w:cstheme="minorHAnsi"/>
                <w:color w:val="000000"/>
                <w:szCs w:val="20"/>
              </w:rPr>
            </w:pPr>
            <w:r>
              <w:rPr>
                <w:rFonts w:ascii="Calibri" w:eastAsiaTheme="minorHAnsi" w:hAnsi="Calibri"/>
                <w:color w:val="000000"/>
              </w:rPr>
              <w:t>430.9</w:t>
            </w:r>
          </w:p>
        </w:tc>
        <w:tc>
          <w:tcPr>
            <w:tcW w:w="949" w:type="dxa"/>
            <w:shd w:val="clear" w:color="auto" w:fill="auto"/>
            <w:noWrap/>
            <w:vAlign w:val="center"/>
            <w:hideMark/>
          </w:tcPr>
          <w:p w14:paraId="5BEAE3D4" w14:textId="77777777" w:rsidR="00253599" w:rsidRPr="000B7BB6" w:rsidRDefault="00253599" w:rsidP="00C04E8D">
            <w:pPr>
              <w:widowControl/>
              <w:jc w:val="center"/>
              <w:rPr>
                <w:rFonts w:cstheme="minorHAnsi"/>
                <w:color w:val="000000"/>
                <w:szCs w:val="20"/>
              </w:rPr>
            </w:pPr>
            <w:r>
              <w:rPr>
                <w:rFonts w:ascii="Calibri" w:hAnsi="Calibri"/>
                <w:color w:val="000000"/>
                <w:szCs w:val="20"/>
              </w:rPr>
              <w:t>387.8</w:t>
            </w:r>
          </w:p>
        </w:tc>
        <w:tc>
          <w:tcPr>
            <w:tcW w:w="851" w:type="dxa"/>
            <w:vAlign w:val="center"/>
          </w:tcPr>
          <w:p w14:paraId="5D33316D" w14:textId="77777777" w:rsidR="00253599" w:rsidRPr="00A05FC2" w:rsidRDefault="00253599" w:rsidP="00C04E8D">
            <w:pPr>
              <w:widowControl/>
              <w:jc w:val="center"/>
              <w:rPr>
                <w:rFonts w:cstheme="minorHAnsi"/>
                <w:color w:val="000000"/>
                <w:szCs w:val="20"/>
              </w:rPr>
            </w:pPr>
            <w:r>
              <w:rPr>
                <w:rFonts w:ascii="Calibri" w:hAnsi="Calibri"/>
                <w:color w:val="000000"/>
                <w:szCs w:val="20"/>
              </w:rPr>
              <w:t>323.2</w:t>
            </w:r>
          </w:p>
        </w:tc>
        <w:tc>
          <w:tcPr>
            <w:tcW w:w="900" w:type="dxa"/>
            <w:vAlign w:val="center"/>
          </w:tcPr>
          <w:p w14:paraId="0FFC14A4" w14:textId="77777777" w:rsidR="00253599" w:rsidRPr="000B7BB6" w:rsidRDefault="00253599" w:rsidP="00C04E8D">
            <w:pPr>
              <w:widowControl/>
              <w:jc w:val="center"/>
              <w:rPr>
                <w:rFonts w:cstheme="minorHAnsi"/>
                <w:color w:val="000000"/>
                <w:szCs w:val="20"/>
              </w:rPr>
            </w:pPr>
            <w:r>
              <w:rPr>
                <w:rFonts w:ascii="Calibri" w:hAnsi="Calibri"/>
                <w:color w:val="000000"/>
                <w:szCs w:val="20"/>
              </w:rPr>
              <w:t>640.0</w:t>
            </w:r>
          </w:p>
        </w:tc>
        <w:tc>
          <w:tcPr>
            <w:tcW w:w="810" w:type="dxa"/>
            <w:vAlign w:val="center"/>
          </w:tcPr>
          <w:p w14:paraId="54B09C96" w14:textId="77777777" w:rsidR="00253599" w:rsidRPr="000B7BB6" w:rsidRDefault="00253599" w:rsidP="00C04E8D">
            <w:pPr>
              <w:widowControl/>
              <w:jc w:val="center"/>
              <w:rPr>
                <w:rFonts w:cstheme="minorHAnsi"/>
                <w:color w:val="000000"/>
                <w:szCs w:val="20"/>
              </w:rPr>
            </w:pPr>
            <w:r>
              <w:rPr>
                <w:rFonts w:ascii="Calibri" w:hAnsi="Calibri"/>
                <w:color w:val="000000"/>
                <w:szCs w:val="20"/>
              </w:rPr>
              <w:t>704.6</w:t>
            </w:r>
          </w:p>
        </w:tc>
        <w:tc>
          <w:tcPr>
            <w:tcW w:w="975" w:type="dxa"/>
            <w:shd w:val="clear" w:color="auto" w:fill="auto"/>
            <w:noWrap/>
            <w:vAlign w:val="center"/>
            <w:hideMark/>
          </w:tcPr>
          <w:p w14:paraId="16740B80" w14:textId="77777777" w:rsidR="00253599" w:rsidRPr="000B7BB6" w:rsidRDefault="00253599" w:rsidP="00C04E8D">
            <w:pPr>
              <w:widowControl/>
              <w:jc w:val="center"/>
              <w:rPr>
                <w:rFonts w:cstheme="minorHAnsi"/>
                <w:color w:val="000000"/>
                <w:szCs w:val="20"/>
              </w:rPr>
            </w:pPr>
            <w:r>
              <w:rPr>
                <w:rFonts w:ascii="Calibri" w:hAnsi="Calibri"/>
                <w:color w:val="000000"/>
                <w:szCs w:val="20"/>
              </w:rPr>
              <w:t>43.1</w:t>
            </w:r>
          </w:p>
        </w:tc>
        <w:tc>
          <w:tcPr>
            <w:tcW w:w="825" w:type="dxa"/>
            <w:vAlign w:val="center"/>
          </w:tcPr>
          <w:p w14:paraId="7CE9DB47" w14:textId="77777777" w:rsidR="00253599" w:rsidRPr="000B7BB6" w:rsidRDefault="00253599" w:rsidP="00C04E8D">
            <w:pPr>
              <w:widowControl/>
              <w:jc w:val="center"/>
              <w:rPr>
                <w:rFonts w:cstheme="minorHAnsi"/>
                <w:color w:val="000000"/>
                <w:szCs w:val="20"/>
              </w:rPr>
            </w:pPr>
            <w:r>
              <w:rPr>
                <w:rFonts w:ascii="Calibri" w:hAnsi="Calibri"/>
                <w:color w:val="000000"/>
                <w:szCs w:val="20"/>
              </w:rPr>
              <w:t>107.7</w:t>
            </w:r>
          </w:p>
        </w:tc>
      </w:tr>
      <w:tr w:rsidR="00253599" w:rsidRPr="00A05FC2" w14:paraId="4920B6C1" w14:textId="77777777" w:rsidTr="00C04E8D">
        <w:trPr>
          <w:trHeight w:val="638"/>
        </w:trPr>
        <w:tc>
          <w:tcPr>
            <w:tcW w:w="2700" w:type="dxa"/>
            <w:shd w:val="clear" w:color="auto" w:fill="auto"/>
            <w:vAlign w:val="center"/>
            <w:hideMark/>
          </w:tcPr>
          <w:p w14:paraId="142D53A0" w14:textId="77777777" w:rsidR="00253599" w:rsidRPr="004A0877" w:rsidRDefault="00253599" w:rsidP="00C04E8D">
            <w:pPr>
              <w:widowControl/>
              <w:jc w:val="center"/>
              <w:rPr>
                <w:rFonts w:cstheme="minorHAnsi"/>
                <w:color w:val="000000"/>
                <w:sz w:val="18"/>
                <w:szCs w:val="20"/>
              </w:rPr>
            </w:pPr>
            <w:r w:rsidRPr="004A0877">
              <w:rPr>
                <w:rFonts w:cstheme="minorHAnsi"/>
                <w:color w:val="000000"/>
                <w:sz w:val="18"/>
                <w:szCs w:val="20"/>
              </w:rPr>
              <w:t>3.  Refrigerator-Freezers--automatic defrost with top-mounted freezer without through-the-door ice service and all-refrigerators--automatic defrost</w:t>
            </w:r>
          </w:p>
        </w:tc>
        <w:tc>
          <w:tcPr>
            <w:tcW w:w="900" w:type="dxa"/>
            <w:vAlign w:val="center"/>
          </w:tcPr>
          <w:p w14:paraId="29EDE0D1" w14:textId="77777777" w:rsidR="00253599" w:rsidRPr="000B7BB6" w:rsidRDefault="00253599" w:rsidP="00C04E8D">
            <w:pPr>
              <w:widowControl/>
              <w:jc w:val="center"/>
              <w:rPr>
                <w:rFonts w:cstheme="minorHAnsi"/>
                <w:color w:val="000000"/>
                <w:szCs w:val="20"/>
              </w:rPr>
            </w:pPr>
            <w:r>
              <w:rPr>
                <w:rFonts w:ascii="Calibri" w:hAnsi="Calibri"/>
                <w:color w:val="000000"/>
                <w:szCs w:val="20"/>
              </w:rPr>
              <w:t>814.5</w:t>
            </w:r>
          </w:p>
        </w:tc>
        <w:tc>
          <w:tcPr>
            <w:tcW w:w="990" w:type="dxa"/>
            <w:shd w:val="clear" w:color="auto" w:fill="auto"/>
            <w:vAlign w:val="center"/>
            <w:hideMark/>
          </w:tcPr>
          <w:p w14:paraId="25D6748A" w14:textId="77777777" w:rsidR="00253599" w:rsidRPr="000B7BB6" w:rsidRDefault="00253599" w:rsidP="00C04E8D">
            <w:pPr>
              <w:widowControl/>
              <w:jc w:val="center"/>
              <w:rPr>
                <w:rFonts w:cstheme="minorHAnsi"/>
                <w:color w:val="000000"/>
                <w:szCs w:val="20"/>
              </w:rPr>
            </w:pPr>
            <w:r>
              <w:rPr>
                <w:rFonts w:ascii="Calibri" w:eastAsiaTheme="minorHAnsi" w:hAnsi="Calibri"/>
                <w:color w:val="000000"/>
              </w:rPr>
              <w:t>441.7</w:t>
            </w:r>
          </w:p>
        </w:tc>
        <w:tc>
          <w:tcPr>
            <w:tcW w:w="949" w:type="dxa"/>
            <w:shd w:val="clear" w:color="auto" w:fill="auto"/>
            <w:noWrap/>
            <w:vAlign w:val="center"/>
            <w:hideMark/>
          </w:tcPr>
          <w:p w14:paraId="2F4197F8" w14:textId="77777777" w:rsidR="00253599" w:rsidRPr="000B7BB6" w:rsidRDefault="00253599" w:rsidP="00C04E8D">
            <w:pPr>
              <w:widowControl/>
              <w:jc w:val="center"/>
              <w:rPr>
                <w:rFonts w:cstheme="minorHAnsi"/>
                <w:color w:val="000000"/>
                <w:szCs w:val="20"/>
              </w:rPr>
            </w:pPr>
            <w:r>
              <w:rPr>
                <w:rFonts w:ascii="Calibri" w:hAnsi="Calibri"/>
                <w:color w:val="000000"/>
                <w:szCs w:val="20"/>
              </w:rPr>
              <w:t>397.4</w:t>
            </w:r>
          </w:p>
        </w:tc>
        <w:tc>
          <w:tcPr>
            <w:tcW w:w="851" w:type="dxa"/>
            <w:vAlign w:val="center"/>
          </w:tcPr>
          <w:p w14:paraId="026FC3AA" w14:textId="77777777" w:rsidR="00253599" w:rsidRPr="00A05FC2" w:rsidRDefault="00253599" w:rsidP="00C04E8D">
            <w:pPr>
              <w:widowControl/>
              <w:jc w:val="center"/>
              <w:rPr>
                <w:rFonts w:cstheme="minorHAnsi"/>
                <w:color w:val="000000"/>
                <w:szCs w:val="20"/>
              </w:rPr>
            </w:pPr>
            <w:r>
              <w:rPr>
                <w:rFonts w:ascii="Calibri" w:hAnsi="Calibri"/>
                <w:color w:val="000000"/>
                <w:szCs w:val="20"/>
              </w:rPr>
              <w:t>331.2</w:t>
            </w:r>
          </w:p>
        </w:tc>
        <w:tc>
          <w:tcPr>
            <w:tcW w:w="900" w:type="dxa"/>
            <w:vAlign w:val="center"/>
          </w:tcPr>
          <w:p w14:paraId="14B1F793" w14:textId="77777777" w:rsidR="00253599" w:rsidRPr="000B7BB6" w:rsidRDefault="00253599" w:rsidP="00C04E8D">
            <w:pPr>
              <w:widowControl/>
              <w:jc w:val="center"/>
              <w:rPr>
                <w:rFonts w:cstheme="minorHAnsi"/>
                <w:color w:val="000000"/>
                <w:szCs w:val="20"/>
              </w:rPr>
            </w:pPr>
            <w:r>
              <w:rPr>
                <w:rFonts w:ascii="Calibri" w:hAnsi="Calibri"/>
                <w:color w:val="000000"/>
                <w:szCs w:val="20"/>
              </w:rPr>
              <w:t>417.2</w:t>
            </w:r>
          </w:p>
        </w:tc>
        <w:tc>
          <w:tcPr>
            <w:tcW w:w="810" w:type="dxa"/>
            <w:vAlign w:val="center"/>
          </w:tcPr>
          <w:p w14:paraId="0A737955" w14:textId="77777777" w:rsidR="00253599" w:rsidRPr="000B7BB6" w:rsidRDefault="00253599" w:rsidP="00C04E8D">
            <w:pPr>
              <w:widowControl/>
              <w:jc w:val="center"/>
              <w:rPr>
                <w:rFonts w:cstheme="minorHAnsi"/>
                <w:color w:val="000000"/>
                <w:szCs w:val="20"/>
              </w:rPr>
            </w:pPr>
            <w:r>
              <w:rPr>
                <w:rFonts w:ascii="Calibri" w:hAnsi="Calibri"/>
                <w:color w:val="000000"/>
                <w:szCs w:val="20"/>
              </w:rPr>
              <w:t>483.3</w:t>
            </w:r>
          </w:p>
        </w:tc>
        <w:tc>
          <w:tcPr>
            <w:tcW w:w="975" w:type="dxa"/>
            <w:shd w:val="clear" w:color="auto" w:fill="auto"/>
            <w:noWrap/>
            <w:vAlign w:val="center"/>
            <w:hideMark/>
          </w:tcPr>
          <w:p w14:paraId="0B025B78" w14:textId="77777777" w:rsidR="00253599" w:rsidRPr="000B7BB6" w:rsidRDefault="00253599" w:rsidP="00C04E8D">
            <w:pPr>
              <w:widowControl/>
              <w:jc w:val="center"/>
              <w:rPr>
                <w:rFonts w:cstheme="minorHAnsi"/>
                <w:color w:val="000000"/>
                <w:szCs w:val="20"/>
              </w:rPr>
            </w:pPr>
            <w:r>
              <w:rPr>
                <w:rFonts w:ascii="Calibri" w:hAnsi="Calibri"/>
                <w:color w:val="000000"/>
                <w:szCs w:val="20"/>
              </w:rPr>
              <w:t>44.3</w:t>
            </w:r>
          </w:p>
        </w:tc>
        <w:tc>
          <w:tcPr>
            <w:tcW w:w="825" w:type="dxa"/>
            <w:vAlign w:val="center"/>
          </w:tcPr>
          <w:p w14:paraId="747BB6CC" w14:textId="77777777" w:rsidR="00253599" w:rsidRPr="000B7BB6" w:rsidRDefault="00253599" w:rsidP="00C04E8D">
            <w:pPr>
              <w:widowControl/>
              <w:jc w:val="center"/>
              <w:rPr>
                <w:rFonts w:cstheme="minorHAnsi"/>
                <w:color w:val="000000"/>
                <w:szCs w:val="20"/>
              </w:rPr>
            </w:pPr>
            <w:r>
              <w:rPr>
                <w:rFonts w:ascii="Calibri" w:hAnsi="Calibri"/>
                <w:color w:val="000000"/>
                <w:szCs w:val="20"/>
              </w:rPr>
              <w:t>110.4</w:t>
            </w:r>
          </w:p>
        </w:tc>
      </w:tr>
      <w:tr w:rsidR="00253599" w:rsidRPr="00A05FC2" w14:paraId="11033EBB" w14:textId="77777777" w:rsidTr="00C04E8D">
        <w:trPr>
          <w:trHeight w:val="782"/>
        </w:trPr>
        <w:tc>
          <w:tcPr>
            <w:tcW w:w="2700" w:type="dxa"/>
            <w:shd w:val="clear" w:color="auto" w:fill="auto"/>
            <w:vAlign w:val="center"/>
            <w:hideMark/>
          </w:tcPr>
          <w:p w14:paraId="070FF3B1" w14:textId="77777777" w:rsidR="00253599" w:rsidRPr="004A0877" w:rsidRDefault="00253599" w:rsidP="00C04E8D">
            <w:pPr>
              <w:widowControl/>
              <w:jc w:val="center"/>
              <w:rPr>
                <w:rFonts w:cstheme="minorHAnsi"/>
                <w:color w:val="000000"/>
                <w:sz w:val="18"/>
                <w:szCs w:val="20"/>
              </w:rPr>
            </w:pPr>
            <w:r w:rsidRPr="004A0877">
              <w:rPr>
                <w:rFonts w:cstheme="minorHAnsi"/>
                <w:color w:val="000000"/>
                <w:sz w:val="18"/>
                <w:szCs w:val="20"/>
              </w:rPr>
              <w:t>4.  Refrigerator-Freezers--automatic defrost with side-mounted freezer without through-the-door ice service</w:t>
            </w:r>
          </w:p>
        </w:tc>
        <w:tc>
          <w:tcPr>
            <w:tcW w:w="900" w:type="dxa"/>
            <w:vAlign w:val="center"/>
          </w:tcPr>
          <w:p w14:paraId="0A047E28" w14:textId="77777777" w:rsidR="00253599" w:rsidRPr="000B7BB6" w:rsidRDefault="00253599" w:rsidP="00C04E8D">
            <w:pPr>
              <w:widowControl/>
              <w:jc w:val="center"/>
              <w:rPr>
                <w:rFonts w:cstheme="minorHAnsi"/>
                <w:color w:val="000000"/>
                <w:szCs w:val="20"/>
              </w:rPr>
            </w:pPr>
            <w:r>
              <w:rPr>
                <w:rFonts w:ascii="Calibri" w:hAnsi="Calibri"/>
                <w:color w:val="000000"/>
                <w:szCs w:val="20"/>
              </w:rPr>
              <w:t>1241.0</w:t>
            </w:r>
          </w:p>
        </w:tc>
        <w:tc>
          <w:tcPr>
            <w:tcW w:w="990" w:type="dxa"/>
            <w:shd w:val="clear" w:color="auto" w:fill="auto"/>
            <w:vAlign w:val="center"/>
            <w:hideMark/>
          </w:tcPr>
          <w:p w14:paraId="6968887D" w14:textId="77777777" w:rsidR="00253599" w:rsidRPr="000B7BB6" w:rsidRDefault="00253599" w:rsidP="00C04E8D">
            <w:pPr>
              <w:widowControl/>
              <w:jc w:val="center"/>
              <w:rPr>
                <w:rFonts w:cstheme="minorHAnsi"/>
                <w:color w:val="000000"/>
                <w:szCs w:val="20"/>
              </w:rPr>
            </w:pPr>
            <w:r>
              <w:rPr>
                <w:rFonts w:ascii="Calibri" w:eastAsiaTheme="minorHAnsi" w:hAnsi="Calibri"/>
                <w:color w:val="000000"/>
              </w:rPr>
              <w:t>517.1</w:t>
            </w:r>
          </w:p>
        </w:tc>
        <w:tc>
          <w:tcPr>
            <w:tcW w:w="949" w:type="dxa"/>
            <w:shd w:val="clear" w:color="auto" w:fill="auto"/>
            <w:noWrap/>
            <w:vAlign w:val="center"/>
            <w:hideMark/>
          </w:tcPr>
          <w:p w14:paraId="6A4919F2" w14:textId="77777777" w:rsidR="00253599" w:rsidRPr="000B7BB6" w:rsidRDefault="00253599" w:rsidP="00C04E8D">
            <w:pPr>
              <w:widowControl/>
              <w:jc w:val="center"/>
              <w:rPr>
                <w:rFonts w:cstheme="minorHAnsi"/>
                <w:color w:val="000000"/>
                <w:szCs w:val="20"/>
              </w:rPr>
            </w:pPr>
            <w:r>
              <w:rPr>
                <w:rFonts w:ascii="Calibri" w:hAnsi="Calibri"/>
                <w:color w:val="000000"/>
                <w:szCs w:val="20"/>
              </w:rPr>
              <w:t>465.4</w:t>
            </w:r>
          </w:p>
        </w:tc>
        <w:tc>
          <w:tcPr>
            <w:tcW w:w="851" w:type="dxa"/>
            <w:vAlign w:val="center"/>
          </w:tcPr>
          <w:p w14:paraId="11754065" w14:textId="77777777" w:rsidR="00253599" w:rsidRPr="00A05FC2" w:rsidRDefault="00253599" w:rsidP="00C04E8D">
            <w:pPr>
              <w:widowControl/>
              <w:jc w:val="center"/>
              <w:rPr>
                <w:rFonts w:cstheme="minorHAnsi"/>
                <w:color w:val="000000"/>
                <w:szCs w:val="20"/>
              </w:rPr>
            </w:pPr>
            <w:r>
              <w:rPr>
                <w:rFonts w:ascii="Calibri" w:hAnsi="Calibri"/>
                <w:color w:val="000000"/>
                <w:szCs w:val="20"/>
              </w:rPr>
              <w:t>387.8</w:t>
            </w:r>
          </w:p>
        </w:tc>
        <w:tc>
          <w:tcPr>
            <w:tcW w:w="900" w:type="dxa"/>
            <w:vAlign w:val="center"/>
          </w:tcPr>
          <w:p w14:paraId="5A34103F" w14:textId="77777777" w:rsidR="00253599" w:rsidRPr="000B7BB6" w:rsidRDefault="00253599" w:rsidP="00C04E8D">
            <w:pPr>
              <w:widowControl/>
              <w:jc w:val="center"/>
              <w:rPr>
                <w:rFonts w:cstheme="minorHAnsi"/>
                <w:color w:val="000000"/>
                <w:szCs w:val="20"/>
              </w:rPr>
            </w:pPr>
            <w:r>
              <w:rPr>
                <w:rFonts w:ascii="Calibri" w:hAnsi="Calibri"/>
                <w:color w:val="000000"/>
                <w:szCs w:val="20"/>
              </w:rPr>
              <w:t>775.6</w:t>
            </w:r>
          </w:p>
        </w:tc>
        <w:tc>
          <w:tcPr>
            <w:tcW w:w="810" w:type="dxa"/>
            <w:vAlign w:val="center"/>
          </w:tcPr>
          <w:p w14:paraId="1A602B83" w14:textId="77777777" w:rsidR="00253599" w:rsidRPr="000B7BB6" w:rsidRDefault="00253599" w:rsidP="00C04E8D">
            <w:pPr>
              <w:widowControl/>
              <w:jc w:val="center"/>
              <w:rPr>
                <w:rFonts w:cstheme="minorHAnsi"/>
                <w:color w:val="000000"/>
                <w:szCs w:val="20"/>
              </w:rPr>
            </w:pPr>
            <w:r>
              <w:rPr>
                <w:rFonts w:ascii="Calibri" w:hAnsi="Calibri"/>
                <w:color w:val="000000"/>
                <w:szCs w:val="20"/>
              </w:rPr>
              <w:t>853.1</w:t>
            </w:r>
          </w:p>
        </w:tc>
        <w:tc>
          <w:tcPr>
            <w:tcW w:w="975" w:type="dxa"/>
            <w:shd w:val="clear" w:color="auto" w:fill="auto"/>
            <w:noWrap/>
            <w:vAlign w:val="center"/>
            <w:hideMark/>
          </w:tcPr>
          <w:p w14:paraId="76720645" w14:textId="77777777" w:rsidR="00253599" w:rsidRPr="000B7BB6" w:rsidRDefault="00253599" w:rsidP="00C04E8D">
            <w:pPr>
              <w:widowControl/>
              <w:jc w:val="center"/>
              <w:rPr>
                <w:rFonts w:cstheme="minorHAnsi"/>
                <w:color w:val="000000"/>
                <w:szCs w:val="20"/>
              </w:rPr>
            </w:pPr>
            <w:r>
              <w:rPr>
                <w:rFonts w:ascii="Calibri" w:hAnsi="Calibri"/>
                <w:color w:val="000000"/>
                <w:szCs w:val="20"/>
              </w:rPr>
              <w:t>51.7</w:t>
            </w:r>
          </w:p>
        </w:tc>
        <w:tc>
          <w:tcPr>
            <w:tcW w:w="825" w:type="dxa"/>
            <w:vAlign w:val="center"/>
          </w:tcPr>
          <w:p w14:paraId="0F67826D" w14:textId="77777777" w:rsidR="00253599" w:rsidRPr="000B7BB6" w:rsidRDefault="00253599" w:rsidP="00C04E8D">
            <w:pPr>
              <w:widowControl/>
              <w:jc w:val="center"/>
              <w:rPr>
                <w:rFonts w:cstheme="minorHAnsi"/>
                <w:color w:val="000000"/>
                <w:szCs w:val="20"/>
              </w:rPr>
            </w:pPr>
            <w:r>
              <w:rPr>
                <w:rFonts w:ascii="Calibri" w:hAnsi="Calibri"/>
                <w:color w:val="000000"/>
                <w:szCs w:val="20"/>
              </w:rPr>
              <w:t>129.3</w:t>
            </w:r>
          </w:p>
        </w:tc>
      </w:tr>
      <w:tr w:rsidR="00253599" w:rsidRPr="00A05FC2" w14:paraId="764AAC45" w14:textId="77777777" w:rsidTr="00C04E8D">
        <w:trPr>
          <w:trHeight w:val="620"/>
        </w:trPr>
        <w:tc>
          <w:tcPr>
            <w:tcW w:w="2700" w:type="dxa"/>
            <w:shd w:val="clear" w:color="auto" w:fill="auto"/>
            <w:vAlign w:val="center"/>
            <w:hideMark/>
          </w:tcPr>
          <w:p w14:paraId="448A4913" w14:textId="77777777" w:rsidR="00253599" w:rsidRPr="004A0877" w:rsidRDefault="00253599" w:rsidP="00C04E8D">
            <w:pPr>
              <w:widowControl/>
              <w:jc w:val="center"/>
              <w:rPr>
                <w:rFonts w:cstheme="minorHAnsi"/>
                <w:color w:val="000000"/>
                <w:sz w:val="18"/>
                <w:szCs w:val="20"/>
              </w:rPr>
            </w:pPr>
            <w:r w:rsidRPr="004A0877">
              <w:rPr>
                <w:rFonts w:cstheme="minorHAnsi"/>
                <w:color w:val="000000"/>
                <w:sz w:val="18"/>
                <w:szCs w:val="20"/>
              </w:rPr>
              <w:t>5.  Refrigerator-Freezers--automatic defrost with bottom-mounted freezer without through-the-door ice service</w:t>
            </w:r>
          </w:p>
        </w:tc>
        <w:tc>
          <w:tcPr>
            <w:tcW w:w="900" w:type="dxa"/>
            <w:vAlign w:val="center"/>
          </w:tcPr>
          <w:p w14:paraId="08224023" w14:textId="77777777" w:rsidR="00253599" w:rsidRPr="000B7BB6" w:rsidRDefault="00253599" w:rsidP="00C04E8D">
            <w:pPr>
              <w:widowControl/>
              <w:jc w:val="center"/>
              <w:rPr>
                <w:rFonts w:cstheme="minorHAnsi"/>
                <w:color w:val="000000"/>
                <w:szCs w:val="20"/>
              </w:rPr>
            </w:pPr>
            <w:r>
              <w:rPr>
                <w:rFonts w:ascii="Calibri" w:hAnsi="Calibri"/>
                <w:color w:val="000000"/>
                <w:szCs w:val="20"/>
              </w:rPr>
              <w:t>814.5</w:t>
            </w:r>
          </w:p>
        </w:tc>
        <w:tc>
          <w:tcPr>
            <w:tcW w:w="990" w:type="dxa"/>
            <w:shd w:val="clear" w:color="auto" w:fill="auto"/>
            <w:vAlign w:val="center"/>
            <w:hideMark/>
          </w:tcPr>
          <w:p w14:paraId="25033736" w14:textId="77777777" w:rsidR="00253599" w:rsidRPr="000B7BB6" w:rsidRDefault="00253599" w:rsidP="00C04E8D">
            <w:pPr>
              <w:widowControl/>
              <w:jc w:val="center"/>
              <w:rPr>
                <w:rFonts w:cstheme="minorHAnsi"/>
                <w:color w:val="000000"/>
                <w:szCs w:val="20"/>
              </w:rPr>
            </w:pPr>
            <w:r>
              <w:rPr>
                <w:rFonts w:ascii="Calibri" w:eastAsiaTheme="minorHAnsi" w:hAnsi="Calibri"/>
                <w:color w:val="000000"/>
              </w:rPr>
              <w:t>545.1</w:t>
            </w:r>
          </w:p>
        </w:tc>
        <w:tc>
          <w:tcPr>
            <w:tcW w:w="949" w:type="dxa"/>
            <w:shd w:val="clear" w:color="auto" w:fill="auto"/>
            <w:noWrap/>
            <w:vAlign w:val="center"/>
            <w:hideMark/>
          </w:tcPr>
          <w:p w14:paraId="0769EAD0" w14:textId="77777777" w:rsidR="00253599" w:rsidRPr="000B7BB6" w:rsidRDefault="00253599" w:rsidP="00C04E8D">
            <w:pPr>
              <w:widowControl/>
              <w:jc w:val="center"/>
              <w:rPr>
                <w:rFonts w:cstheme="minorHAnsi"/>
                <w:color w:val="000000"/>
                <w:szCs w:val="20"/>
              </w:rPr>
            </w:pPr>
            <w:r>
              <w:rPr>
                <w:rFonts w:ascii="Calibri" w:hAnsi="Calibri"/>
                <w:color w:val="000000"/>
                <w:szCs w:val="20"/>
              </w:rPr>
              <w:t>490.7</w:t>
            </w:r>
          </w:p>
        </w:tc>
        <w:tc>
          <w:tcPr>
            <w:tcW w:w="851" w:type="dxa"/>
            <w:vAlign w:val="center"/>
          </w:tcPr>
          <w:p w14:paraId="0561D906" w14:textId="77777777" w:rsidR="00253599" w:rsidRPr="00A05FC2" w:rsidRDefault="00253599" w:rsidP="00C04E8D">
            <w:pPr>
              <w:widowControl/>
              <w:jc w:val="center"/>
              <w:rPr>
                <w:rFonts w:cstheme="minorHAnsi"/>
                <w:color w:val="000000"/>
                <w:szCs w:val="20"/>
              </w:rPr>
            </w:pPr>
            <w:r>
              <w:rPr>
                <w:rFonts w:ascii="Calibri" w:hAnsi="Calibri"/>
                <w:color w:val="000000"/>
                <w:szCs w:val="20"/>
              </w:rPr>
              <w:t>408.8</w:t>
            </w:r>
          </w:p>
        </w:tc>
        <w:tc>
          <w:tcPr>
            <w:tcW w:w="900" w:type="dxa"/>
            <w:vAlign w:val="center"/>
          </w:tcPr>
          <w:p w14:paraId="15CF7C25" w14:textId="77777777" w:rsidR="00253599" w:rsidRPr="000B7BB6" w:rsidRDefault="00253599" w:rsidP="00C04E8D">
            <w:pPr>
              <w:widowControl/>
              <w:jc w:val="center"/>
              <w:rPr>
                <w:rFonts w:cstheme="minorHAnsi"/>
                <w:color w:val="000000"/>
                <w:szCs w:val="20"/>
              </w:rPr>
            </w:pPr>
            <w:r>
              <w:rPr>
                <w:rFonts w:ascii="Calibri" w:hAnsi="Calibri"/>
                <w:color w:val="000000"/>
                <w:szCs w:val="20"/>
              </w:rPr>
              <w:t>323.9</w:t>
            </w:r>
          </w:p>
        </w:tc>
        <w:tc>
          <w:tcPr>
            <w:tcW w:w="810" w:type="dxa"/>
            <w:vAlign w:val="center"/>
          </w:tcPr>
          <w:p w14:paraId="53DA5D6C" w14:textId="77777777" w:rsidR="00253599" w:rsidRPr="000B7BB6" w:rsidRDefault="00253599" w:rsidP="00C04E8D">
            <w:pPr>
              <w:widowControl/>
              <w:jc w:val="center"/>
              <w:rPr>
                <w:rFonts w:cstheme="minorHAnsi"/>
                <w:color w:val="000000"/>
                <w:szCs w:val="20"/>
              </w:rPr>
            </w:pPr>
            <w:r>
              <w:rPr>
                <w:rFonts w:ascii="Calibri" w:hAnsi="Calibri"/>
                <w:color w:val="000000"/>
                <w:szCs w:val="20"/>
              </w:rPr>
              <w:t>405.8</w:t>
            </w:r>
          </w:p>
        </w:tc>
        <w:tc>
          <w:tcPr>
            <w:tcW w:w="975" w:type="dxa"/>
            <w:shd w:val="clear" w:color="auto" w:fill="auto"/>
            <w:noWrap/>
            <w:vAlign w:val="center"/>
            <w:hideMark/>
          </w:tcPr>
          <w:p w14:paraId="7B3EEB19" w14:textId="77777777" w:rsidR="00253599" w:rsidRPr="000B7BB6" w:rsidRDefault="00253599" w:rsidP="00C04E8D">
            <w:pPr>
              <w:widowControl/>
              <w:jc w:val="center"/>
              <w:rPr>
                <w:rFonts w:cstheme="minorHAnsi"/>
                <w:color w:val="000000"/>
                <w:szCs w:val="20"/>
              </w:rPr>
            </w:pPr>
            <w:r>
              <w:rPr>
                <w:rFonts w:ascii="Calibri" w:hAnsi="Calibri"/>
                <w:color w:val="000000"/>
                <w:szCs w:val="20"/>
              </w:rPr>
              <w:t>54.4</w:t>
            </w:r>
          </w:p>
        </w:tc>
        <w:tc>
          <w:tcPr>
            <w:tcW w:w="825" w:type="dxa"/>
            <w:vAlign w:val="center"/>
          </w:tcPr>
          <w:p w14:paraId="37CE0961" w14:textId="77777777" w:rsidR="00253599" w:rsidRPr="000B7BB6" w:rsidRDefault="00253599" w:rsidP="00C04E8D">
            <w:pPr>
              <w:widowControl/>
              <w:jc w:val="center"/>
              <w:rPr>
                <w:rFonts w:cstheme="minorHAnsi"/>
                <w:color w:val="000000"/>
                <w:szCs w:val="20"/>
              </w:rPr>
            </w:pPr>
            <w:r>
              <w:rPr>
                <w:rFonts w:ascii="Calibri" w:hAnsi="Calibri"/>
                <w:color w:val="000000"/>
                <w:szCs w:val="20"/>
              </w:rPr>
              <w:t>136.3</w:t>
            </w:r>
          </w:p>
        </w:tc>
      </w:tr>
      <w:tr w:rsidR="00253599" w:rsidRPr="00A05FC2" w14:paraId="1AA27AFB" w14:textId="77777777" w:rsidTr="00C04E8D">
        <w:trPr>
          <w:trHeight w:val="737"/>
        </w:trPr>
        <w:tc>
          <w:tcPr>
            <w:tcW w:w="2700" w:type="dxa"/>
            <w:shd w:val="clear" w:color="auto" w:fill="auto"/>
            <w:vAlign w:val="center"/>
          </w:tcPr>
          <w:p w14:paraId="29BFD1B2" w14:textId="77777777" w:rsidR="00253599" w:rsidRPr="00EC1B62" w:rsidRDefault="00253599" w:rsidP="00C04E8D">
            <w:pPr>
              <w:widowControl/>
              <w:jc w:val="center"/>
              <w:rPr>
                <w:rFonts w:cstheme="minorHAnsi"/>
                <w:color w:val="000000"/>
                <w:sz w:val="18"/>
                <w:szCs w:val="18"/>
              </w:rPr>
            </w:pPr>
            <w:r w:rsidRPr="009C362B">
              <w:rPr>
                <w:sz w:val="18"/>
                <w:szCs w:val="18"/>
              </w:rPr>
              <w:t>5A Refrigerator-freezer—automatic defrost with bottom-mounted freezer with through-the-door ice service</w:t>
            </w:r>
          </w:p>
        </w:tc>
        <w:tc>
          <w:tcPr>
            <w:tcW w:w="900" w:type="dxa"/>
            <w:vAlign w:val="center"/>
          </w:tcPr>
          <w:p w14:paraId="3EDC729B" w14:textId="77777777" w:rsidR="00253599" w:rsidRDefault="00253599" w:rsidP="00C04E8D">
            <w:pPr>
              <w:widowControl/>
              <w:jc w:val="center"/>
              <w:rPr>
                <w:rFonts w:ascii="Calibri" w:hAnsi="Calibri"/>
                <w:color w:val="000000"/>
                <w:szCs w:val="20"/>
              </w:rPr>
            </w:pPr>
            <w:r>
              <w:rPr>
                <w:rFonts w:ascii="Calibri" w:hAnsi="Calibri"/>
                <w:color w:val="000000"/>
                <w:szCs w:val="20"/>
              </w:rPr>
              <w:t>814.5</w:t>
            </w:r>
          </w:p>
        </w:tc>
        <w:tc>
          <w:tcPr>
            <w:tcW w:w="990" w:type="dxa"/>
            <w:shd w:val="clear" w:color="auto" w:fill="auto"/>
            <w:vAlign w:val="center"/>
          </w:tcPr>
          <w:p w14:paraId="2A256F17" w14:textId="77777777" w:rsidR="00253599" w:rsidRDefault="00253599" w:rsidP="00C04E8D">
            <w:pPr>
              <w:widowControl/>
              <w:jc w:val="center"/>
              <w:rPr>
                <w:rFonts w:ascii="Calibri" w:eastAsiaTheme="minorHAnsi" w:hAnsi="Calibri"/>
                <w:color w:val="000000"/>
              </w:rPr>
            </w:pPr>
            <w:r>
              <w:rPr>
                <w:rFonts w:ascii="Calibri" w:eastAsiaTheme="minorHAnsi" w:hAnsi="Calibri"/>
                <w:color w:val="000000"/>
              </w:rPr>
              <w:t>713.8</w:t>
            </w:r>
          </w:p>
        </w:tc>
        <w:tc>
          <w:tcPr>
            <w:tcW w:w="949" w:type="dxa"/>
            <w:shd w:val="clear" w:color="auto" w:fill="auto"/>
            <w:noWrap/>
            <w:vAlign w:val="center"/>
          </w:tcPr>
          <w:p w14:paraId="79238378" w14:textId="77777777" w:rsidR="00253599" w:rsidRDefault="00253599" w:rsidP="00C04E8D">
            <w:pPr>
              <w:widowControl/>
              <w:jc w:val="center"/>
              <w:rPr>
                <w:rFonts w:ascii="Calibri" w:hAnsi="Calibri"/>
                <w:color w:val="000000"/>
                <w:szCs w:val="20"/>
              </w:rPr>
            </w:pPr>
            <w:r>
              <w:rPr>
                <w:rFonts w:ascii="Calibri" w:hAnsi="Calibri"/>
                <w:color w:val="000000"/>
                <w:szCs w:val="20"/>
              </w:rPr>
              <w:t>651.0</w:t>
            </w:r>
          </w:p>
        </w:tc>
        <w:tc>
          <w:tcPr>
            <w:tcW w:w="851" w:type="dxa"/>
            <w:vAlign w:val="center"/>
          </w:tcPr>
          <w:p w14:paraId="627782AF" w14:textId="77777777" w:rsidR="00253599" w:rsidRDefault="00253599" w:rsidP="00C04E8D">
            <w:pPr>
              <w:widowControl/>
              <w:jc w:val="center"/>
              <w:rPr>
                <w:rFonts w:ascii="Calibri" w:hAnsi="Calibri"/>
                <w:color w:val="000000"/>
                <w:szCs w:val="20"/>
              </w:rPr>
            </w:pPr>
            <w:r>
              <w:rPr>
                <w:rFonts w:ascii="Calibri" w:hAnsi="Calibri"/>
                <w:color w:val="000000"/>
                <w:szCs w:val="20"/>
              </w:rPr>
              <w:t>535.3</w:t>
            </w:r>
          </w:p>
        </w:tc>
        <w:tc>
          <w:tcPr>
            <w:tcW w:w="900" w:type="dxa"/>
            <w:vAlign w:val="center"/>
          </w:tcPr>
          <w:p w14:paraId="1DDD6997" w14:textId="77777777" w:rsidR="00253599" w:rsidRDefault="00253599" w:rsidP="00C04E8D">
            <w:pPr>
              <w:widowControl/>
              <w:jc w:val="center"/>
              <w:rPr>
                <w:rFonts w:ascii="Calibri" w:hAnsi="Calibri"/>
                <w:color w:val="000000"/>
                <w:szCs w:val="20"/>
              </w:rPr>
            </w:pPr>
            <w:r>
              <w:rPr>
                <w:rFonts w:ascii="Calibri" w:hAnsi="Calibri"/>
                <w:color w:val="000000"/>
                <w:szCs w:val="20"/>
              </w:rPr>
              <w:t>163.6</w:t>
            </w:r>
          </w:p>
        </w:tc>
        <w:tc>
          <w:tcPr>
            <w:tcW w:w="810" w:type="dxa"/>
            <w:vAlign w:val="center"/>
          </w:tcPr>
          <w:p w14:paraId="52287C8D" w14:textId="77777777" w:rsidR="00253599" w:rsidRDefault="00253599" w:rsidP="00C04E8D">
            <w:pPr>
              <w:widowControl/>
              <w:jc w:val="center"/>
              <w:rPr>
                <w:rFonts w:ascii="Calibri" w:hAnsi="Calibri"/>
                <w:color w:val="000000"/>
                <w:szCs w:val="20"/>
              </w:rPr>
            </w:pPr>
            <w:r>
              <w:rPr>
                <w:rFonts w:ascii="Calibri" w:hAnsi="Calibri"/>
                <w:color w:val="000000"/>
                <w:szCs w:val="20"/>
              </w:rPr>
              <w:t>279.2</w:t>
            </w:r>
          </w:p>
        </w:tc>
        <w:tc>
          <w:tcPr>
            <w:tcW w:w="975" w:type="dxa"/>
            <w:shd w:val="clear" w:color="auto" w:fill="auto"/>
            <w:noWrap/>
            <w:vAlign w:val="center"/>
          </w:tcPr>
          <w:p w14:paraId="763F1DFD" w14:textId="77777777" w:rsidR="00253599" w:rsidRDefault="00253599" w:rsidP="00C04E8D">
            <w:pPr>
              <w:widowControl/>
              <w:jc w:val="center"/>
              <w:rPr>
                <w:rFonts w:ascii="Calibri" w:hAnsi="Calibri"/>
                <w:color w:val="000000"/>
                <w:szCs w:val="20"/>
              </w:rPr>
            </w:pPr>
            <w:r>
              <w:rPr>
                <w:rFonts w:ascii="Calibri" w:hAnsi="Calibri"/>
                <w:color w:val="000000"/>
                <w:szCs w:val="20"/>
              </w:rPr>
              <w:t>62.8</w:t>
            </w:r>
          </w:p>
        </w:tc>
        <w:tc>
          <w:tcPr>
            <w:tcW w:w="825" w:type="dxa"/>
            <w:vAlign w:val="center"/>
          </w:tcPr>
          <w:p w14:paraId="6E6E5AE8" w14:textId="77777777" w:rsidR="00253599" w:rsidRDefault="00253599" w:rsidP="00C04E8D">
            <w:pPr>
              <w:widowControl/>
              <w:jc w:val="center"/>
              <w:rPr>
                <w:rFonts w:ascii="Calibri" w:hAnsi="Calibri"/>
                <w:color w:val="000000"/>
                <w:szCs w:val="20"/>
              </w:rPr>
            </w:pPr>
            <w:r>
              <w:rPr>
                <w:rFonts w:ascii="Calibri" w:hAnsi="Calibri"/>
                <w:color w:val="000000"/>
                <w:szCs w:val="20"/>
              </w:rPr>
              <w:t>178.4</w:t>
            </w:r>
          </w:p>
        </w:tc>
      </w:tr>
      <w:tr w:rsidR="00253599" w:rsidRPr="00A05FC2" w14:paraId="57E317E8" w14:textId="77777777" w:rsidTr="00C04E8D">
        <w:trPr>
          <w:trHeight w:val="737"/>
        </w:trPr>
        <w:tc>
          <w:tcPr>
            <w:tcW w:w="2700" w:type="dxa"/>
            <w:shd w:val="clear" w:color="auto" w:fill="auto"/>
            <w:vAlign w:val="center"/>
            <w:hideMark/>
          </w:tcPr>
          <w:p w14:paraId="6654BD08" w14:textId="77777777" w:rsidR="00253599" w:rsidRPr="004A0877" w:rsidRDefault="00253599" w:rsidP="00C04E8D">
            <w:pPr>
              <w:widowControl/>
              <w:jc w:val="center"/>
              <w:rPr>
                <w:rFonts w:cstheme="minorHAnsi"/>
                <w:color w:val="000000"/>
                <w:sz w:val="18"/>
                <w:szCs w:val="20"/>
              </w:rPr>
            </w:pPr>
            <w:r w:rsidRPr="004A0877">
              <w:rPr>
                <w:rFonts w:cstheme="minorHAnsi"/>
                <w:color w:val="000000"/>
                <w:sz w:val="18"/>
                <w:szCs w:val="20"/>
              </w:rPr>
              <w:lastRenderedPageBreak/>
              <w:t>6.  Refrigerator-Freezers--automatic defrost with top-mounted freezer with through-the-door ice service</w:t>
            </w:r>
          </w:p>
        </w:tc>
        <w:tc>
          <w:tcPr>
            <w:tcW w:w="900" w:type="dxa"/>
            <w:vAlign w:val="center"/>
          </w:tcPr>
          <w:p w14:paraId="5BE4D18B" w14:textId="77777777" w:rsidR="00253599" w:rsidRPr="000B7BB6" w:rsidRDefault="00253599" w:rsidP="00C04E8D">
            <w:pPr>
              <w:widowControl/>
              <w:jc w:val="center"/>
              <w:rPr>
                <w:rFonts w:cstheme="minorHAnsi"/>
                <w:color w:val="000000"/>
                <w:szCs w:val="20"/>
              </w:rPr>
            </w:pPr>
            <w:r>
              <w:rPr>
                <w:rFonts w:ascii="Calibri" w:hAnsi="Calibri"/>
                <w:color w:val="000000"/>
                <w:szCs w:val="20"/>
              </w:rPr>
              <w:t>814.5</w:t>
            </w:r>
          </w:p>
        </w:tc>
        <w:tc>
          <w:tcPr>
            <w:tcW w:w="990" w:type="dxa"/>
            <w:shd w:val="clear" w:color="auto" w:fill="auto"/>
            <w:vAlign w:val="center"/>
            <w:hideMark/>
          </w:tcPr>
          <w:p w14:paraId="7447A213" w14:textId="77777777" w:rsidR="00253599" w:rsidRPr="000B7BB6" w:rsidRDefault="00253599" w:rsidP="00C04E8D">
            <w:pPr>
              <w:widowControl/>
              <w:jc w:val="center"/>
              <w:rPr>
                <w:rFonts w:cstheme="minorHAnsi"/>
                <w:color w:val="000000"/>
                <w:szCs w:val="20"/>
              </w:rPr>
            </w:pPr>
            <w:r>
              <w:rPr>
                <w:rFonts w:ascii="Calibri" w:eastAsiaTheme="minorHAnsi" w:hAnsi="Calibri"/>
                <w:color w:val="000000"/>
              </w:rPr>
              <w:t>601.9</w:t>
            </w:r>
          </w:p>
        </w:tc>
        <w:tc>
          <w:tcPr>
            <w:tcW w:w="949" w:type="dxa"/>
            <w:shd w:val="clear" w:color="auto" w:fill="auto"/>
            <w:noWrap/>
            <w:vAlign w:val="center"/>
            <w:hideMark/>
          </w:tcPr>
          <w:p w14:paraId="7B21B845" w14:textId="77777777" w:rsidR="00253599" w:rsidRPr="000B7BB6" w:rsidRDefault="00253599" w:rsidP="00C04E8D">
            <w:pPr>
              <w:widowControl/>
              <w:jc w:val="center"/>
              <w:rPr>
                <w:rFonts w:cstheme="minorHAnsi"/>
                <w:color w:val="000000"/>
                <w:szCs w:val="20"/>
              </w:rPr>
            </w:pPr>
            <w:r>
              <w:rPr>
                <w:rFonts w:ascii="Calibri" w:hAnsi="Calibri"/>
                <w:color w:val="000000"/>
                <w:szCs w:val="20"/>
              </w:rPr>
              <w:t>550.1</w:t>
            </w:r>
          </w:p>
        </w:tc>
        <w:tc>
          <w:tcPr>
            <w:tcW w:w="851" w:type="dxa"/>
            <w:vAlign w:val="center"/>
          </w:tcPr>
          <w:p w14:paraId="57A73B8E" w14:textId="77777777" w:rsidR="00253599" w:rsidRPr="00A05FC2" w:rsidRDefault="00253599" w:rsidP="00C04E8D">
            <w:pPr>
              <w:widowControl/>
              <w:jc w:val="center"/>
              <w:rPr>
                <w:rFonts w:cstheme="minorHAnsi"/>
                <w:color w:val="000000"/>
                <w:szCs w:val="20"/>
              </w:rPr>
            </w:pPr>
            <w:r>
              <w:rPr>
                <w:rFonts w:ascii="Calibri" w:hAnsi="Calibri"/>
                <w:color w:val="000000"/>
                <w:szCs w:val="20"/>
              </w:rPr>
              <w:t>451.4</w:t>
            </w:r>
          </w:p>
        </w:tc>
        <w:tc>
          <w:tcPr>
            <w:tcW w:w="900" w:type="dxa"/>
            <w:vAlign w:val="center"/>
          </w:tcPr>
          <w:p w14:paraId="45A4A69B" w14:textId="77777777" w:rsidR="00253599" w:rsidRPr="000B7BB6" w:rsidRDefault="00253599" w:rsidP="00C04E8D">
            <w:pPr>
              <w:widowControl/>
              <w:jc w:val="center"/>
              <w:rPr>
                <w:rFonts w:cstheme="minorHAnsi"/>
                <w:color w:val="000000"/>
                <w:szCs w:val="20"/>
              </w:rPr>
            </w:pPr>
            <w:r>
              <w:rPr>
                <w:rFonts w:ascii="Calibri" w:hAnsi="Calibri"/>
                <w:color w:val="000000"/>
                <w:szCs w:val="20"/>
              </w:rPr>
              <w:t>264.4</w:t>
            </w:r>
          </w:p>
        </w:tc>
        <w:tc>
          <w:tcPr>
            <w:tcW w:w="810" w:type="dxa"/>
            <w:vAlign w:val="center"/>
          </w:tcPr>
          <w:p w14:paraId="589850FD" w14:textId="77777777" w:rsidR="00253599" w:rsidRPr="000B7BB6" w:rsidRDefault="00253599" w:rsidP="00C04E8D">
            <w:pPr>
              <w:widowControl/>
              <w:jc w:val="center"/>
              <w:rPr>
                <w:rFonts w:cstheme="minorHAnsi"/>
                <w:color w:val="000000"/>
                <w:szCs w:val="20"/>
              </w:rPr>
            </w:pPr>
            <w:r>
              <w:rPr>
                <w:rFonts w:ascii="Calibri" w:hAnsi="Calibri"/>
                <w:color w:val="000000"/>
                <w:szCs w:val="20"/>
              </w:rPr>
              <w:t>363.2</w:t>
            </w:r>
          </w:p>
        </w:tc>
        <w:tc>
          <w:tcPr>
            <w:tcW w:w="975" w:type="dxa"/>
            <w:shd w:val="clear" w:color="auto" w:fill="auto"/>
            <w:noWrap/>
            <w:vAlign w:val="center"/>
            <w:hideMark/>
          </w:tcPr>
          <w:p w14:paraId="6667DB17" w14:textId="77777777" w:rsidR="00253599" w:rsidRPr="000B7BB6" w:rsidRDefault="00253599" w:rsidP="00C04E8D">
            <w:pPr>
              <w:widowControl/>
              <w:jc w:val="center"/>
              <w:rPr>
                <w:rFonts w:cstheme="minorHAnsi"/>
                <w:color w:val="000000"/>
                <w:szCs w:val="20"/>
              </w:rPr>
            </w:pPr>
            <w:r>
              <w:rPr>
                <w:rFonts w:ascii="Calibri" w:hAnsi="Calibri"/>
                <w:color w:val="000000"/>
                <w:szCs w:val="20"/>
              </w:rPr>
              <w:t>51.7</w:t>
            </w:r>
          </w:p>
        </w:tc>
        <w:tc>
          <w:tcPr>
            <w:tcW w:w="825" w:type="dxa"/>
            <w:vAlign w:val="center"/>
          </w:tcPr>
          <w:p w14:paraId="394CF1C0" w14:textId="77777777" w:rsidR="00253599" w:rsidRPr="000B7BB6" w:rsidRDefault="00253599" w:rsidP="00C04E8D">
            <w:pPr>
              <w:widowControl/>
              <w:jc w:val="center"/>
              <w:rPr>
                <w:rFonts w:cstheme="minorHAnsi"/>
                <w:color w:val="000000"/>
                <w:szCs w:val="20"/>
              </w:rPr>
            </w:pPr>
            <w:r>
              <w:rPr>
                <w:rFonts w:ascii="Calibri" w:hAnsi="Calibri"/>
                <w:color w:val="000000"/>
                <w:szCs w:val="20"/>
              </w:rPr>
              <w:t>150.5</w:t>
            </w:r>
          </w:p>
        </w:tc>
      </w:tr>
      <w:tr w:rsidR="00253599" w:rsidRPr="00A05FC2" w14:paraId="336FF413" w14:textId="77777777" w:rsidTr="00C04E8D">
        <w:trPr>
          <w:trHeight w:val="755"/>
        </w:trPr>
        <w:tc>
          <w:tcPr>
            <w:tcW w:w="2700" w:type="dxa"/>
            <w:shd w:val="clear" w:color="auto" w:fill="auto"/>
            <w:vAlign w:val="center"/>
            <w:hideMark/>
          </w:tcPr>
          <w:p w14:paraId="3E191239" w14:textId="77777777" w:rsidR="00253599" w:rsidRPr="004A0877" w:rsidRDefault="00253599" w:rsidP="00C04E8D">
            <w:pPr>
              <w:widowControl/>
              <w:jc w:val="center"/>
              <w:rPr>
                <w:rFonts w:cstheme="minorHAnsi"/>
                <w:color w:val="000000"/>
                <w:sz w:val="18"/>
                <w:szCs w:val="20"/>
              </w:rPr>
            </w:pPr>
            <w:r w:rsidRPr="004A0877">
              <w:rPr>
                <w:rFonts w:cstheme="minorHAnsi"/>
                <w:color w:val="000000"/>
                <w:sz w:val="18"/>
                <w:szCs w:val="20"/>
              </w:rPr>
              <w:t>7.  Refrigerator-Freezers--automatic defrost with side-mounted freezer with through-the-door ice service</w:t>
            </w:r>
          </w:p>
        </w:tc>
        <w:tc>
          <w:tcPr>
            <w:tcW w:w="900" w:type="dxa"/>
            <w:vAlign w:val="center"/>
          </w:tcPr>
          <w:p w14:paraId="62DCE09C" w14:textId="77777777" w:rsidR="00253599" w:rsidRPr="000B7BB6" w:rsidRDefault="00253599" w:rsidP="00C04E8D">
            <w:pPr>
              <w:widowControl/>
              <w:jc w:val="center"/>
              <w:rPr>
                <w:rFonts w:cstheme="minorHAnsi"/>
                <w:color w:val="000000"/>
                <w:szCs w:val="20"/>
              </w:rPr>
            </w:pPr>
            <w:r>
              <w:rPr>
                <w:rFonts w:ascii="Calibri" w:hAnsi="Calibri"/>
                <w:color w:val="000000"/>
                <w:szCs w:val="20"/>
              </w:rPr>
              <w:t>1241.0</w:t>
            </w:r>
          </w:p>
        </w:tc>
        <w:tc>
          <w:tcPr>
            <w:tcW w:w="990" w:type="dxa"/>
            <w:shd w:val="clear" w:color="auto" w:fill="auto"/>
            <w:vAlign w:val="center"/>
            <w:hideMark/>
          </w:tcPr>
          <w:p w14:paraId="4EA19A96" w14:textId="77777777" w:rsidR="00253599" w:rsidRPr="000B7BB6" w:rsidRDefault="00253599" w:rsidP="00C04E8D">
            <w:pPr>
              <w:widowControl/>
              <w:jc w:val="center"/>
              <w:rPr>
                <w:rFonts w:cstheme="minorHAnsi"/>
                <w:color w:val="000000"/>
                <w:szCs w:val="20"/>
              </w:rPr>
            </w:pPr>
            <w:r>
              <w:rPr>
                <w:rFonts w:ascii="Calibri" w:eastAsiaTheme="minorHAnsi" w:hAnsi="Calibri"/>
                <w:color w:val="000000"/>
              </w:rPr>
              <w:t>652.9</w:t>
            </w:r>
          </w:p>
        </w:tc>
        <w:tc>
          <w:tcPr>
            <w:tcW w:w="949" w:type="dxa"/>
            <w:shd w:val="clear" w:color="auto" w:fill="auto"/>
            <w:noWrap/>
            <w:vAlign w:val="center"/>
            <w:hideMark/>
          </w:tcPr>
          <w:p w14:paraId="28B44522" w14:textId="77777777" w:rsidR="00253599" w:rsidRPr="000B7BB6" w:rsidRDefault="00253599" w:rsidP="00C04E8D">
            <w:pPr>
              <w:widowControl/>
              <w:jc w:val="center"/>
              <w:rPr>
                <w:rFonts w:cstheme="minorHAnsi"/>
                <w:color w:val="000000"/>
                <w:szCs w:val="20"/>
              </w:rPr>
            </w:pPr>
            <w:r>
              <w:rPr>
                <w:rFonts w:ascii="Calibri" w:hAnsi="Calibri"/>
                <w:color w:val="000000"/>
                <w:szCs w:val="20"/>
              </w:rPr>
              <w:t>596.1</w:t>
            </w:r>
          </w:p>
        </w:tc>
        <w:tc>
          <w:tcPr>
            <w:tcW w:w="851" w:type="dxa"/>
            <w:vAlign w:val="center"/>
          </w:tcPr>
          <w:p w14:paraId="26CCFE9F" w14:textId="77777777" w:rsidR="00253599" w:rsidRPr="00A05FC2" w:rsidRDefault="00253599" w:rsidP="00C04E8D">
            <w:pPr>
              <w:widowControl/>
              <w:jc w:val="center"/>
              <w:rPr>
                <w:rFonts w:cstheme="minorHAnsi"/>
                <w:color w:val="000000"/>
                <w:szCs w:val="20"/>
              </w:rPr>
            </w:pPr>
            <w:r>
              <w:rPr>
                <w:rFonts w:ascii="Calibri" w:hAnsi="Calibri"/>
                <w:color w:val="000000"/>
                <w:szCs w:val="20"/>
              </w:rPr>
              <w:t>489.6</w:t>
            </w:r>
          </w:p>
        </w:tc>
        <w:tc>
          <w:tcPr>
            <w:tcW w:w="900" w:type="dxa"/>
            <w:vAlign w:val="center"/>
          </w:tcPr>
          <w:p w14:paraId="2150E85D" w14:textId="77777777" w:rsidR="00253599" w:rsidRPr="000B7BB6" w:rsidRDefault="00253599" w:rsidP="00C04E8D">
            <w:pPr>
              <w:widowControl/>
              <w:jc w:val="center"/>
              <w:rPr>
                <w:rFonts w:cstheme="minorHAnsi"/>
                <w:color w:val="000000"/>
                <w:szCs w:val="20"/>
              </w:rPr>
            </w:pPr>
            <w:r>
              <w:rPr>
                <w:rFonts w:ascii="Calibri" w:hAnsi="Calibri"/>
                <w:color w:val="000000"/>
                <w:szCs w:val="20"/>
              </w:rPr>
              <w:t>644.9</w:t>
            </w:r>
          </w:p>
        </w:tc>
        <w:tc>
          <w:tcPr>
            <w:tcW w:w="810" w:type="dxa"/>
            <w:vAlign w:val="center"/>
          </w:tcPr>
          <w:p w14:paraId="37EF0004" w14:textId="77777777" w:rsidR="00253599" w:rsidRPr="000B7BB6" w:rsidRDefault="00253599" w:rsidP="00C04E8D">
            <w:pPr>
              <w:widowControl/>
              <w:jc w:val="center"/>
              <w:rPr>
                <w:rFonts w:cstheme="minorHAnsi"/>
                <w:color w:val="000000"/>
                <w:szCs w:val="20"/>
              </w:rPr>
            </w:pPr>
            <w:r>
              <w:rPr>
                <w:rFonts w:ascii="Calibri" w:hAnsi="Calibri"/>
                <w:color w:val="000000"/>
                <w:szCs w:val="20"/>
              </w:rPr>
              <w:t>751.3</w:t>
            </w:r>
          </w:p>
        </w:tc>
        <w:tc>
          <w:tcPr>
            <w:tcW w:w="975" w:type="dxa"/>
            <w:shd w:val="clear" w:color="auto" w:fill="auto"/>
            <w:noWrap/>
            <w:vAlign w:val="center"/>
            <w:hideMark/>
          </w:tcPr>
          <w:p w14:paraId="66E07730" w14:textId="77777777" w:rsidR="00253599" w:rsidRPr="000B7BB6" w:rsidRDefault="00253599" w:rsidP="00C04E8D">
            <w:pPr>
              <w:widowControl/>
              <w:jc w:val="center"/>
              <w:rPr>
                <w:rFonts w:cstheme="minorHAnsi"/>
                <w:color w:val="000000"/>
                <w:szCs w:val="20"/>
              </w:rPr>
            </w:pPr>
            <w:r>
              <w:rPr>
                <w:rFonts w:ascii="Calibri" w:hAnsi="Calibri"/>
                <w:color w:val="000000"/>
                <w:szCs w:val="20"/>
              </w:rPr>
              <w:t>56.8</w:t>
            </w:r>
          </w:p>
        </w:tc>
        <w:tc>
          <w:tcPr>
            <w:tcW w:w="825" w:type="dxa"/>
            <w:vAlign w:val="center"/>
          </w:tcPr>
          <w:p w14:paraId="4C494F31" w14:textId="77777777" w:rsidR="00253599" w:rsidRPr="000B7BB6" w:rsidRDefault="00253599" w:rsidP="00C04E8D">
            <w:pPr>
              <w:widowControl/>
              <w:jc w:val="center"/>
              <w:rPr>
                <w:rFonts w:cstheme="minorHAnsi"/>
                <w:color w:val="000000"/>
                <w:szCs w:val="20"/>
              </w:rPr>
            </w:pPr>
            <w:r>
              <w:rPr>
                <w:rFonts w:ascii="Calibri" w:hAnsi="Calibri"/>
                <w:color w:val="000000"/>
                <w:szCs w:val="20"/>
              </w:rPr>
              <w:t>163.2</w:t>
            </w:r>
          </w:p>
        </w:tc>
      </w:tr>
    </w:tbl>
    <w:p w14:paraId="68F35E9B" w14:textId="77777777" w:rsidR="00253599" w:rsidRDefault="00253599" w:rsidP="00253599"/>
    <w:p w14:paraId="5B815B1D" w14:textId="77777777" w:rsidR="00253599" w:rsidRPr="000B7BB6" w:rsidRDefault="00253599" w:rsidP="00253599">
      <w:pPr>
        <w:pStyle w:val="Heading6"/>
      </w:pPr>
      <w:r w:rsidRPr="000B7BB6">
        <w:t>Summer Coincident Peak Demand Savings</w:t>
      </w:r>
    </w:p>
    <w:p w14:paraId="0C915C94" w14:textId="77777777" w:rsidR="00253599" w:rsidRPr="00A05FC2" w:rsidRDefault="00253599" w:rsidP="00253599">
      <w:pPr>
        <w:rPr>
          <w:rFonts w:cstheme="minorHAnsi"/>
        </w:rPr>
      </w:pPr>
      <w:r w:rsidRPr="00A05FC2">
        <w:rPr>
          <w:rFonts w:cstheme="minorHAnsi"/>
        </w:rPr>
        <w:tab/>
      </w:r>
      <w:r w:rsidRPr="00A05FC2">
        <w:rPr>
          <w:rFonts w:cstheme="minorHAnsi"/>
        </w:rPr>
        <w:tab/>
      </w:r>
      <w:r>
        <w:rPr>
          <w:rFonts w:cstheme="minorHAnsi"/>
          <w:noProof/>
        </w:rPr>
        <w:t xml:space="preserve">ΔkW </w:t>
      </w:r>
      <w:r>
        <w:rPr>
          <w:rFonts w:cstheme="minorHAnsi"/>
          <w:noProof/>
        </w:rPr>
        <w:tab/>
        <w:t>= (ΔkWh/8766</w:t>
      </w:r>
      <w:r w:rsidRPr="00B41203">
        <w:rPr>
          <w:rFonts w:cstheme="minorHAnsi"/>
          <w:noProof/>
        </w:rPr>
        <w:t>) * TAF * LSAF</w:t>
      </w:r>
    </w:p>
    <w:p w14:paraId="3F99429A" w14:textId="77777777" w:rsidR="00253599" w:rsidRPr="00A05FC2" w:rsidRDefault="00253599" w:rsidP="00253599">
      <w:pPr>
        <w:keepNext/>
        <w:rPr>
          <w:rFonts w:cstheme="minorHAnsi"/>
        </w:rPr>
      </w:pPr>
      <w:r w:rsidRPr="00A05FC2">
        <w:rPr>
          <w:rFonts w:cstheme="minorHAnsi"/>
        </w:rPr>
        <w:t xml:space="preserve">Where: </w:t>
      </w:r>
    </w:p>
    <w:p w14:paraId="759CE78E" w14:textId="77777777" w:rsidR="00253599" w:rsidRPr="000B7BB6" w:rsidRDefault="00253599" w:rsidP="00253599">
      <w:pPr>
        <w:ind w:left="720"/>
        <w:rPr>
          <w:rFonts w:cstheme="minorHAnsi"/>
          <w:noProof/>
        </w:rPr>
      </w:pPr>
      <w:r w:rsidRPr="00B41203">
        <w:rPr>
          <w:rFonts w:cstheme="minorHAnsi"/>
          <w:noProof/>
        </w:rPr>
        <w:t>TAF</w:t>
      </w:r>
      <w:r w:rsidRPr="00B41203">
        <w:rPr>
          <w:rFonts w:cstheme="minorHAnsi"/>
          <w:noProof/>
        </w:rPr>
        <w:tab/>
      </w:r>
      <w:r w:rsidRPr="00B41203">
        <w:rPr>
          <w:rFonts w:cstheme="minorHAnsi"/>
          <w:noProof/>
        </w:rPr>
        <w:tab/>
        <w:t>= Temperature Adjustment Factor</w:t>
      </w:r>
    </w:p>
    <w:p w14:paraId="1F6C3C15" w14:textId="77777777" w:rsidR="00253599" w:rsidRPr="00B41203" w:rsidRDefault="00253599" w:rsidP="00253599">
      <w:pPr>
        <w:ind w:left="1440" w:firstLine="720"/>
        <w:rPr>
          <w:rFonts w:cstheme="minorHAnsi"/>
          <w:noProof/>
        </w:rPr>
      </w:pPr>
      <w:r w:rsidRPr="000B7BB6">
        <w:rPr>
          <w:rFonts w:cstheme="minorHAnsi"/>
          <w:noProof/>
        </w:rPr>
        <w:t>= 1.25</w:t>
      </w:r>
      <w:r w:rsidRPr="000B7BB6">
        <w:rPr>
          <w:rStyle w:val="FootnoteReference"/>
          <w:rFonts w:eastAsia="Calibri" w:cstheme="minorHAnsi"/>
          <w:noProof/>
        </w:rPr>
        <w:footnoteReference w:id="79"/>
      </w:r>
    </w:p>
    <w:p w14:paraId="1649B119" w14:textId="77777777" w:rsidR="00253599" w:rsidRPr="000B7BB6" w:rsidRDefault="00253599" w:rsidP="00253599">
      <w:pPr>
        <w:ind w:left="720"/>
        <w:rPr>
          <w:rFonts w:cstheme="minorHAnsi"/>
          <w:noProof/>
        </w:rPr>
      </w:pPr>
      <w:r w:rsidRPr="00B41203">
        <w:rPr>
          <w:rFonts w:cstheme="minorHAnsi"/>
          <w:noProof/>
        </w:rPr>
        <w:t xml:space="preserve">LSAF </w:t>
      </w:r>
      <w:r w:rsidRPr="00B41203">
        <w:rPr>
          <w:rFonts w:cstheme="minorHAnsi"/>
          <w:noProof/>
        </w:rPr>
        <w:tab/>
      </w:r>
      <w:r w:rsidRPr="00B41203">
        <w:rPr>
          <w:rFonts w:cstheme="minorHAnsi"/>
          <w:noProof/>
        </w:rPr>
        <w:tab/>
        <w:t xml:space="preserve">= Load Shape Adjustment Factor </w:t>
      </w:r>
    </w:p>
    <w:p w14:paraId="241BB9CA" w14:textId="77777777" w:rsidR="00253599" w:rsidRDefault="00253599" w:rsidP="00253599">
      <w:pPr>
        <w:ind w:left="1440" w:firstLine="720"/>
        <w:rPr>
          <w:rFonts w:cstheme="minorHAnsi"/>
          <w:noProof/>
        </w:rPr>
      </w:pPr>
      <w:r w:rsidRPr="000B7BB6">
        <w:rPr>
          <w:rFonts w:cstheme="minorHAnsi"/>
          <w:noProof/>
        </w:rPr>
        <w:t xml:space="preserve">= 1.057 </w:t>
      </w:r>
      <w:r w:rsidRPr="000B7BB6">
        <w:rPr>
          <w:rStyle w:val="FootnoteReference"/>
          <w:rFonts w:eastAsia="Calibri" w:cstheme="minorHAnsi"/>
        </w:rPr>
        <w:footnoteReference w:id="80"/>
      </w:r>
    </w:p>
    <w:p w14:paraId="56B34C94" w14:textId="77777777" w:rsidR="00253599" w:rsidRDefault="00253599" w:rsidP="00253599">
      <w:pPr>
        <w:ind w:left="1440" w:firstLine="720"/>
        <w:rPr>
          <w:rFonts w:cstheme="minorHAnsi"/>
          <w:noProof/>
        </w:rPr>
      </w:pPr>
    </w:p>
    <w:p w14:paraId="378DAD92" w14:textId="77777777" w:rsidR="00253599" w:rsidRPr="000B7BB6" w:rsidRDefault="00253599" w:rsidP="00253599">
      <w:pPr>
        <w:ind w:left="1440" w:hanging="1440"/>
        <w:rPr>
          <w:rFonts w:cstheme="minorHAnsi"/>
          <w:noProof/>
        </w:rPr>
      </w:pPr>
      <w:r w:rsidRPr="000B7BB6">
        <w:rPr>
          <w:rFonts w:cstheme="minorHAnsi"/>
          <w:noProof/>
        </w:rPr>
        <w:t>If volume is unknown, use the following defaults:</w:t>
      </w:r>
    </w:p>
    <w:tbl>
      <w:tblPr>
        <w:tblW w:w="1068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675" w:author="Stephanie Baer" w:date="2016-01-21T13:47:00Z">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3017"/>
        <w:gridCol w:w="1089"/>
        <w:gridCol w:w="890"/>
        <w:gridCol w:w="1078"/>
        <w:gridCol w:w="1078"/>
        <w:gridCol w:w="887"/>
        <w:gridCol w:w="836"/>
        <w:gridCol w:w="887"/>
        <w:gridCol w:w="920"/>
        <w:tblGridChange w:id="1676">
          <w:tblGrid>
            <w:gridCol w:w="3017"/>
            <w:gridCol w:w="1089"/>
            <w:gridCol w:w="890"/>
            <w:gridCol w:w="1078"/>
            <w:gridCol w:w="1078"/>
            <w:gridCol w:w="887"/>
            <w:gridCol w:w="836"/>
            <w:gridCol w:w="887"/>
            <w:gridCol w:w="920"/>
          </w:tblGrid>
        </w:tblGridChange>
      </w:tblGrid>
      <w:tr w:rsidR="00253599" w:rsidRPr="00A05FC2" w14:paraId="323A2152" w14:textId="77777777" w:rsidTr="00552DE4">
        <w:trPr>
          <w:trHeight w:val="80"/>
          <w:trPrChange w:id="1677" w:author="Stephanie Baer" w:date="2016-01-21T13:47:00Z">
            <w:trPr>
              <w:trHeight w:val="80"/>
            </w:trPr>
          </w:trPrChange>
        </w:trPr>
        <w:tc>
          <w:tcPr>
            <w:tcW w:w="3017" w:type="dxa"/>
            <w:vMerge w:val="restart"/>
            <w:shd w:val="clear" w:color="auto" w:fill="808080" w:themeFill="background1" w:themeFillShade="80"/>
            <w:vAlign w:val="center"/>
            <w:tcPrChange w:id="1678" w:author="Stephanie Baer" w:date="2016-01-21T13:47:00Z">
              <w:tcPr>
                <w:tcW w:w="3017" w:type="dxa"/>
                <w:vMerge w:val="restart"/>
                <w:shd w:val="clear" w:color="auto" w:fill="808080" w:themeFill="background1" w:themeFillShade="80"/>
              </w:tcPr>
            </w:tcPrChange>
          </w:tcPr>
          <w:p w14:paraId="514891C8" w14:textId="77777777" w:rsidR="00253599" w:rsidRPr="000B7BB6" w:rsidRDefault="00253599">
            <w:pPr>
              <w:keepNext/>
              <w:keepLines/>
              <w:widowControl/>
              <w:jc w:val="center"/>
              <w:rPr>
                <w:rFonts w:cstheme="minorHAnsi"/>
                <w:b/>
                <w:color w:val="FFFFFF" w:themeColor="background1"/>
                <w:szCs w:val="20"/>
              </w:rPr>
            </w:pPr>
            <w:r w:rsidRPr="000B7BB6">
              <w:rPr>
                <w:rFonts w:cstheme="minorHAnsi"/>
                <w:b/>
                <w:color w:val="FFFFFF" w:themeColor="background1"/>
                <w:szCs w:val="20"/>
              </w:rPr>
              <w:lastRenderedPageBreak/>
              <w:t>Product Category</w:t>
            </w:r>
          </w:p>
        </w:tc>
        <w:tc>
          <w:tcPr>
            <w:tcW w:w="4135" w:type="dxa"/>
            <w:gridSpan w:val="4"/>
            <w:shd w:val="clear" w:color="auto" w:fill="808080" w:themeFill="background1" w:themeFillShade="80"/>
            <w:vAlign w:val="center"/>
            <w:tcPrChange w:id="1679" w:author="Stephanie Baer" w:date="2016-01-21T13:47:00Z">
              <w:tcPr>
                <w:tcW w:w="4135" w:type="dxa"/>
                <w:gridSpan w:val="4"/>
                <w:shd w:val="clear" w:color="auto" w:fill="808080" w:themeFill="background1" w:themeFillShade="80"/>
              </w:tcPr>
            </w:tcPrChange>
          </w:tcPr>
          <w:p w14:paraId="680D7407" w14:textId="77777777" w:rsidR="00253599" w:rsidRPr="00284A9E" w:rsidRDefault="00253599">
            <w:pPr>
              <w:keepNext/>
              <w:keepLines/>
              <w:widowControl/>
              <w:jc w:val="center"/>
              <w:rPr>
                <w:rFonts w:cstheme="minorHAnsi"/>
                <w:b/>
                <w:color w:val="FFFFFF" w:themeColor="background1"/>
                <w:szCs w:val="20"/>
              </w:rPr>
            </w:pPr>
            <w:r>
              <w:rPr>
                <w:rFonts w:cstheme="minorHAnsi"/>
                <w:b/>
                <w:color w:val="FFFFFF" w:themeColor="background1"/>
                <w:szCs w:val="20"/>
              </w:rPr>
              <w:t xml:space="preserve">Assumptions prior to September 2014 standard change </w:t>
            </w:r>
            <w:r w:rsidRPr="00EF389E">
              <w:rPr>
                <w:rFonts w:cstheme="minorHAnsi"/>
                <w:b/>
                <w:noProof/>
                <w:color w:val="FFFFFF" w:themeColor="background1"/>
              </w:rPr>
              <w:t>ΔkW</w:t>
            </w:r>
          </w:p>
        </w:tc>
        <w:tc>
          <w:tcPr>
            <w:tcW w:w="3530" w:type="dxa"/>
            <w:gridSpan w:val="4"/>
            <w:shd w:val="clear" w:color="auto" w:fill="808080" w:themeFill="background1" w:themeFillShade="80"/>
            <w:vAlign w:val="center"/>
            <w:tcPrChange w:id="1680" w:author="Stephanie Baer" w:date="2016-01-21T13:47:00Z">
              <w:tcPr>
                <w:tcW w:w="3530" w:type="dxa"/>
                <w:gridSpan w:val="4"/>
                <w:shd w:val="clear" w:color="auto" w:fill="808080" w:themeFill="background1" w:themeFillShade="80"/>
              </w:tcPr>
            </w:tcPrChange>
          </w:tcPr>
          <w:p w14:paraId="67293098" w14:textId="77777777" w:rsidR="00253599" w:rsidRPr="000B7BB6" w:rsidRDefault="00253599">
            <w:pPr>
              <w:keepNext/>
              <w:keepLines/>
              <w:widowControl/>
              <w:jc w:val="center"/>
              <w:rPr>
                <w:rFonts w:cstheme="minorHAnsi"/>
                <w:b/>
                <w:color w:val="FFFFFF" w:themeColor="background1"/>
                <w:szCs w:val="20"/>
              </w:rPr>
            </w:pPr>
            <w:r>
              <w:rPr>
                <w:rFonts w:cstheme="minorHAnsi"/>
                <w:b/>
                <w:color w:val="FFFFFF" w:themeColor="background1"/>
                <w:szCs w:val="20"/>
              </w:rPr>
              <w:t xml:space="preserve">Assumptions after September 2014 standard change </w:t>
            </w:r>
            <w:r w:rsidRPr="004A0877">
              <w:rPr>
                <w:rFonts w:cstheme="minorHAnsi"/>
                <w:b/>
                <w:noProof/>
                <w:color w:val="FFFFFF" w:themeColor="background1"/>
              </w:rPr>
              <w:t>ΔkW</w:t>
            </w:r>
          </w:p>
        </w:tc>
      </w:tr>
      <w:tr w:rsidR="00253599" w:rsidRPr="00A05FC2" w14:paraId="6D5564A1" w14:textId="77777777" w:rsidTr="00552DE4">
        <w:trPr>
          <w:trHeight w:val="80"/>
          <w:trPrChange w:id="1681" w:author="Stephanie Baer" w:date="2016-01-21T13:47:00Z">
            <w:trPr>
              <w:trHeight w:val="80"/>
            </w:trPr>
          </w:trPrChange>
        </w:trPr>
        <w:tc>
          <w:tcPr>
            <w:tcW w:w="3017" w:type="dxa"/>
            <w:vMerge/>
            <w:shd w:val="clear" w:color="auto" w:fill="808080" w:themeFill="background1" w:themeFillShade="80"/>
            <w:vAlign w:val="center"/>
            <w:tcPrChange w:id="1682" w:author="Stephanie Baer" w:date="2016-01-21T13:47:00Z">
              <w:tcPr>
                <w:tcW w:w="3017" w:type="dxa"/>
                <w:vMerge/>
                <w:shd w:val="clear" w:color="auto" w:fill="808080" w:themeFill="background1" w:themeFillShade="80"/>
              </w:tcPr>
            </w:tcPrChange>
          </w:tcPr>
          <w:p w14:paraId="7B1D020E" w14:textId="77777777" w:rsidR="00253599" w:rsidRPr="000B7BB6" w:rsidRDefault="00253599">
            <w:pPr>
              <w:keepNext/>
              <w:keepLines/>
              <w:widowControl/>
              <w:jc w:val="center"/>
              <w:rPr>
                <w:rFonts w:cstheme="minorHAnsi"/>
                <w:b/>
                <w:color w:val="FFFFFF" w:themeColor="background1"/>
                <w:szCs w:val="20"/>
              </w:rPr>
            </w:pPr>
          </w:p>
        </w:tc>
        <w:tc>
          <w:tcPr>
            <w:tcW w:w="1979" w:type="dxa"/>
            <w:gridSpan w:val="2"/>
            <w:shd w:val="clear" w:color="auto" w:fill="808080" w:themeFill="background1" w:themeFillShade="80"/>
            <w:vAlign w:val="center"/>
            <w:tcPrChange w:id="1683" w:author="Stephanie Baer" w:date="2016-01-21T13:47:00Z">
              <w:tcPr>
                <w:tcW w:w="1979" w:type="dxa"/>
                <w:gridSpan w:val="2"/>
                <w:shd w:val="clear" w:color="auto" w:fill="808080" w:themeFill="background1" w:themeFillShade="80"/>
              </w:tcPr>
            </w:tcPrChange>
          </w:tcPr>
          <w:p w14:paraId="22E4C6ED" w14:textId="77777777" w:rsidR="00253599" w:rsidRPr="000B7BB6" w:rsidRDefault="00253599">
            <w:pPr>
              <w:keepNext/>
              <w:keepLines/>
              <w:widowControl/>
              <w:jc w:val="center"/>
              <w:rPr>
                <w:rFonts w:cstheme="minorHAnsi"/>
                <w:b/>
                <w:color w:val="FFFFFF" w:themeColor="background1"/>
                <w:szCs w:val="20"/>
              </w:rPr>
            </w:pPr>
            <w:r>
              <w:rPr>
                <w:rFonts w:cstheme="minorHAnsi"/>
                <w:b/>
                <w:color w:val="FFFFFF" w:themeColor="background1"/>
                <w:szCs w:val="20"/>
              </w:rPr>
              <w:t>Early Replacement (1</w:t>
            </w:r>
            <w:r w:rsidRPr="00EF389E">
              <w:rPr>
                <w:rFonts w:cstheme="minorHAnsi"/>
                <w:b/>
                <w:color w:val="FFFFFF" w:themeColor="background1"/>
                <w:szCs w:val="20"/>
                <w:vertAlign w:val="superscript"/>
              </w:rPr>
              <w:t>st</w:t>
            </w:r>
            <w:r>
              <w:rPr>
                <w:rFonts w:cstheme="minorHAnsi"/>
                <w:b/>
                <w:color w:val="FFFFFF" w:themeColor="background1"/>
                <w:szCs w:val="20"/>
              </w:rPr>
              <w:t xml:space="preserve"> 4 years)</w:t>
            </w:r>
          </w:p>
        </w:tc>
        <w:tc>
          <w:tcPr>
            <w:tcW w:w="2156" w:type="dxa"/>
            <w:gridSpan w:val="2"/>
            <w:shd w:val="clear" w:color="auto" w:fill="808080" w:themeFill="background1" w:themeFillShade="80"/>
            <w:vAlign w:val="center"/>
            <w:tcPrChange w:id="1684" w:author="Stephanie Baer" w:date="2016-01-21T13:47:00Z">
              <w:tcPr>
                <w:tcW w:w="2156" w:type="dxa"/>
                <w:gridSpan w:val="2"/>
                <w:shd w:val="clear" w:color="auto" w:fill="808080" w:themeFill="background1" w:themeFillShade="80"/>
              </w:tcPr>
            </w:tcPrChange>
          </w:tcPr>
          <w:p w14:paraId="3DB0450B" w14:textId="77777777" w:rsidR="00253599" w:rsidRPr="000B7BB6" w:rsidRDefault="00253599">
            <w:pPr>
              <w:keepNext/>
              <w:keepLines/>
              <w:widowControl/>
              <w:jc w:val="center"/>
              <w:rPr>
                <w:rFonts w:cstheme="minorHAnsi"/>
                <w:b/>
                <w:color w:val="FFFFFF" w:themeColor="background1"/>
                <w:szCs w:val="20"/>
              </w:rPr>
            </w:pPr>
            <w:r>
              <w:rPr>
                <w:rFonts w:cstheme="minorHAnsi"/>
                <w:b/>
                <w:color w:val="FFFFFF" w:themeColor="background1"/>
                <w:szCs w:val="20"/>
              </w:rPr>
              <w:t>Time of Sale and Early Replacement (last 8 years)</w:t>
            </w:r>
          </w:p>
        </w:tc>
        <w:tc>
          <w:tcPr>
            <w:tcW w:w="1723" w:type="dxa"/>
            <w:gridSpan w:val="2"/>
            <w:shd w:val="clear" w:color="auto" w:fill="808080" w:themeFill="background1" w:themeFillShade="80"/>
            <w:vAlign w:val="center"/>
            <w:tcPrChange w:id="1685" w:author="Stephanie Baer" w:date="2016-01-21T13:47:00Z">
              <w:tcPr>
                <w:tcW w:w="1723" w:type="dxa"/>
                <w:gridSpan w:val="2"/>
                <w:shd w:val="clear" w:color="auto" w:fill="808080" w:themeFill="background1" w:themeFillShade="80"/>
              </w:tcPr>
            </w:tcPrChange>
          </w:tcPr>
          <w:p w14:paraId="2E5593C2" w14:textId="77777777" w:rsidR="00253599" w:rsidRPr="000B7BB6" w:rsidRDefault="00253599">
            <w:pPr>
              <w:keepNext/>
              <w:keepLines/>
              <w:widowControl/>
              <w:jc w:val="center"/>
              <w:rPr>
                <w:rFonts w:cstheme="minorHAnsi"/>
                <w:b/>
                <w:color w:val="FFFFFF" w:themeColor="background1"/>
                <w:szCs w:val="20"/>
              </w:rPr>
            </w:pPr>
            <w:r>
              <w:rPr>
                <w:rFonts w:cstheme="minorHAnsi"/>
                <w:b/>
                <w:color w:val="FFFFFF" w:themeColor="background1"/>
                <w:szCs w:val="20"/>
              </w:rPr>
              <w:t>Early Replacement (1</w:t>
            </w:r>
            <w:r w:rsidRPr="004A0877">
              <w:rPr>
                <w:rFonts w:cstheme="minorHAnsi"/>
                <w:b/>
                <w:color w:val="FFFFFF" w:themeColor="background1"/>
                <w:szCs w:val="20"/>
                <w:vertAlign w:val="superscript"/>
              </w:rPr>
              <w:t>st</w:t>
            </w:r>
            <w:r>
              <w:rPr>
                <w:rFonts w:cstheme="minorHAnsi"/>
                <w:b/>
                <w:color w:val="FFFFFF" w:themeColor="background1"/>
                <w:szCs w:val="20"/>
              </w:rPr>
              <w:t xml:space="preserve"> 4 years)</w:t>
            </w:r>
          </w:p>
        </w:tc>
        <w:tc>
          <w:tcPr>
            <w:tcW w:w="1807" w:type="dxa"/>
            <w:gridSpan w:val="2"/>
            <w:shd w:val="clear" w:color="auto" w:fill="808080" w:themeFill="background1" w:themeFillShade="80"/>
            <w:vAlign w:val="center"/>
            <w:tcPrChange w:id="1686" w:author="Stephanie Baer" w:date="2016-01-21T13:47:00Z">
              <w:tcPr>
                <w:tcW w:w="1807" w:type="dxa"/>
                <w:gridSpan w:val="2"/>
                <w:shd w:val="clear" w:color="auto" w:fill="808080" w:themeFill="background1" w:themeFillShade="80"/>
              </w:tcPr>
            </w:tcPrChange>
          </w:tcPr>
          <w:p w14:paraId="24124E5F" w14:textId="77777777" w:rsidR="00253599" w:rsidRPr="000B7BB6" w:rsidRDefault="00253599">
            <w:pPr>
              <w:keepNext/>
              <w:keepLines/>
              <w:widowControl/>
              <w:jc w:val="center"/>
              <w:rPr>
                <w:rFonts w:cstheme="minorHAnsi"/>
                <w:b/>
                <w:color w:val="FFFFFF" w:themeColor="background1"/>
                <w:szCs w:val="20"/>
              </w:rPr>
            </w:pPr>
            <w:r>
              <w:rPr>
                <w:rFonts w:cstheme="minorHAnsi"/>
                <w:b/>
                <w:color w:val="FFFFFF" w:themeColor="background1"/>
                <w:szCs w:val="20"/>
              </w:rPr>
              <w:t>Time of Sale and Early Replacement (last 8 years)</w:t>
            </w:r>
          </w:p>
        </w:tc>
      </w:tr>
      <w:tr w:rsidR="00253599" w:rsidRPr="00A05FC2" w14:paraId="35BDDCA5" w14:textId="77777777" w:rsidTr="00552DE4">
        <w:trPr>
          <w:trHeight w:val="80"/>
          <w:trPrChange w:id="1687" w:author="Stephanie Baer" w:date="2016-01-21T13:47:00Z">
            <w:trPr>
              <w:trHeight w:val="80"/>
            </w:trPr>
          </w:trPrChange>
        </w:trPr>
        <w:tc>
          <w:tcPr>
            <w:tcW w:w="3017" w:type="dxa"/>
            <w:vMerge/>
            <w:shd w:val="clear" w:color="auto" w:fill="808080" w:themeFill="background1" w:themeFillShade="80"/>
            <w:vAlign w:val="center"/>
            <w:hideMark/>
            <w:tcPrChange w:id="1688" w:author="Stephanie Baer" w:date="2016-01-21T13:47:00Z">
              <w:tcPr>
                <w:tcW w:w="3017" w:type="dxa"/>
                <w:vMerge/>
                <w:shd w:val="clear" w:color="auto" w:fill="808080" w:themeFill="background1" w:themeFillShade="80"/>
                <w:hideMark/>
              </w:tcPr>
            </w:tcPrChange>
          </w:tcPr>
          <w:p w14:paraId="000277B1" w14:textId="77777777" w:rsidR="00253599" w:rsidRPr="000B7BB6" w:rsidRDefault="00253599">
            <w:pPr>
              <w:keepNext/>
              <w:keepLines/>
              <w:widowControl/>
              <w:jc w:val="center"/>
              <w:rPr>
                <w:rFonts w:cstheme="minorHAnsi"/>
                <w:b/>
                <w:color w:val="FFFFFF" w:themeColor="background1"/>
                <w:szCs w:val="20"/>
              </w:rPr>
            </w:pPr>
          </w:p>
        </w:tc>
        <w:tc>
          <w:tcPr>
            <w:tcW w:w="1089" w:type="dxa"/>
            <w:shd w:val="clear" w:color="auto" w:fill="808080" w:themeFill="background1" w:themeFillShade="80"/>
            <w:vAlign w:val="center"/>
            <w:tcPrChange w:id="1689" w:author="Stephanie Baer" w:date="2016-01-21T13:47:00Z">
              <w:tcPr>
                <w:tcW w:w="1089" w:type="dxa"/>
                <w:shd w:val="clear" w:color="auto" w:fill="808080" w:themeFill="background1" w:themeFillShade="80"/>
              </w:tcPr>
            </w:tcPrChange>
          </w:tcPr>
          <w:p w14:paraId="79B676DF" w14:textId="2B3952FB" w:rsidR="00253599" w:rsidRPr="000B7BB6" w:rsidRDefault="00253599">
            <w:pPr>
              <w:keepNext/>
              <w:keepLines/>
              <w:widowControl/>
              <w:jc w:val="center"/>
              <w:rPr>
                <w:rFonts w:cstheme="minorHAnsi"/>
                <w:b/>
                <w:color w:val="FFFFFF" w:themeColor="background1"/>
                <w:szCs w:val="20"/>
              </w:rPr>
            </w:pPr>
            <w:r w:rsidRPr="000B7BB6">
              <w:rPr>
                <w:rFonts w:cstheme="minorHAnsi"/>
                <w:b/>
                <w:color w:val="FFFFFF" w:themeColor="background1"/>
                <w:szCs w:val="20"/>
              </w:rPr>
              <w:t>ENERGY STAR</w:t>
            </w:r>
          </w:p>
        </w:tc>
        <w:tc>
          <w:tcPr>
            <w:tcW w:w="890" w:type="dxa"/>
            <w:shd w:val="clear" w:color="auto" w:fill="808080" w:themeFill="background1" w:themeFillShade="80"/>
            <w:vAlign w:val="center"/>
            <w:tcPrChange w:id="1690" w:author="Stephanie Baer" w:date="2016-01-21T13:47:00Z">
              <w:tcPr>
                <w:tcW w:w="890" w:type="dxa"/>
                <w:shd w:val="clear" w:color="auto" w:fill="808080" w:themeFill="background1" w:themeFillShade="80"/>
              </w:tcPr>
            </w:tcPrChange>
          </w:tcPr>
          <w:p w14:paraId="67FB4458" w14:textId="51312AFE" w:rsidR="00253599" w:rsidRPr="000B7BB6" w:rsidRDefault="00253599">
            <w:pPr>
              <w:keepNext/>
              <w:keepLines/>
              <w:widowControl/>
              <w:jc w:val="center"/>
              <w:rPr>
                <w:rFonts w:cstheme="minorHAnsi"/>
                <w:b/>
                <w:color w:val="FFFFFF" w:themeColor="background1"/>
                <w:szCs w:val="20"/>
              </w:rPr>
            </w:pPr>
            <w:r w:rsidRPr="000B7BB6">
              <w:rPr>
                <w:rFonts w:cstheme="minorHAnsi"/>
                <w:b/>
                <w:color w:val="FFFFFF" w:themeColor="background1"/>
                <w:szCs w:val="20"/>
              </w:rPr>
              <w:t>CEE T2</w:t>
            </w:r>
          </w:p>
        </w:tc>
        <w:tc>
          <w:tcPr>
            <w:tcW w:w="1078" w:type="dxa"/>
            <w:shd w:val="clear" w:color="auto" w:fill="808080" w:themeFill="background1" w:themeFillShade="80"/>
            <w:vAlign w:val="center"/>
            <w:tcPrChange w:id="1691" w:author="Stephanie Baer" w:date="2016-01-21T13:47:00Z">
              <w:tcPr>
                <w:tcW w:w="1078" w:type="dxa"/>
                <w:shd w:val="clear" w:color="auto" w:fill="808080" w:themeFill="background1" w:themeFillShade="80"/>
              </w:tcPr>
            </w:tcPrChange>
          </w:tcPr>
          <w:p w14:paraId="2D79CAFF" w14:textId="664B3ADF" w:rsidR="00253599" w:rsidRPr="000B7BB6" w:rsidRDefault="00253599">
            <w:pPr>
              <w:keepNext/>
              <w:keepLines/>
              <w:widowControl/>
              <w:jc w:val="center"/>
              <w:rPr>
                <w:rFonts w:cstheme="minorHAnsi"/>
                <w:b/>
                <w:color w:val="FFFFFF" w:themeColor="background1"/>
                <w:szCs w:val="20"/>
              </w:rPr>
            </w:pPr>
            <w:r w:rsidRPr="000B7BB6">
              <w:rPr>
                <w:rFonts w:cstheme="minorHAnsi"/>
                <w:b/>
                <w:color w:val="FFFFFF" w:themeColor="background1"/>
                <w:szCs w:val="20"/>
              </w:rPr>
              <w:t>ENERGY STAR</w:t>
            </w:r>
          </w:p>
        </w:tc>
        <w:tc>
          <w:tcPr>
            <w:tcW w:w="1078" w:type="dxa"/>
            <w:shd w:val="clear" w:color="auto" w:fill="808080" w:themeFill="background1" w:themeFillShade="80"/>
            <w:vAlign w:val="center"/>
            <w:tcPrChange w:id="1692" w:author="Stephanie Baer" w:date="2016-01-21T13:47:00Z">
              <w:tcPr>
                <w:tcW w:w="1078" w:type="dxa"/>
                <w:shd w:val="clear" w:color="auto" w:fill="808080" w:themeFill="background1" w:themeFillShade="80"/>
              </w:tcPr>
            </w:tcPrChange>
          </w:tcPr>
          <w:p w14:paraId="346D691C" w14:textId="6F1E6CBA" w:rsidR="00253599" w:rsidRPr="000B7BB6" w:rsidRDefault="00253599">
            <w:pPr>
              <w:keepNext/>
              <w:keepLines/>
              <w:widowControl/>
              <w:jc w:val="center"/>
              <w:rPr>
                <w:rFonts w:cstheme="minorHAnsi"/>
                <w:b/>
                <w:color w:val="FFFFFF" w:themeColor="background1"/>
                <w:szCs w:val="20"/>
              </w:rPr>
            </w:pPr>
            <w:r w:rsidRPr="000B7BB6">
              <w:rPr>
                <w:rFonts w:cstheme="minorHAnsi"/>
                <w:b/>
                <w:color w:val="FFFFFF" w:themeColor="background1"/>
                <w:szCs w:val="20"/>
              </w:rPr>
              <w:t>CEE T2</w:t>
            </w:r>
          </w:p>
        </w:tc>
        <w:tc>
          <w:tcPr>
            <w:tcW w:w="887" w:type="dxa"/>
            <w:shd w:val="clear" w:color="auto" w:fill="808080" w:themeFill="background1" w:themeFillShade="80"/>
            <w:vAlign w:val="center"/>
            <w:tcPrChange w:id="1693" w:author="Stephanie Baer" w:date="2016-01-21T13:47:00Z">
              <w:tcPr>
                <w:tcW w:w="887" w:type="dxa"/>
                <w:shd w:val="clear" w:color="auto" w:fill="808080" w:themeFill="background1" w:themeFillShade="80"/>
              </w:tcPr>
            </w:tcPrChange>
          </w:tcPr>
          <w:p w14:paraId="64663428" w14:textId="7D3E151A" w:rsidR="00253599" w:rsidRPr="000B7BB6" w:rsidRDefault="00253599">
            <w:pPr>
              <w:keepNext/>
              <w:keepLines/>
              <w:widowControl/>
              <w:jc w:val="center"/>
              <w:rPr>
                <w:rFonts w:cstheme="minorHAnsi"/>
                <w:b/>
                <w:color w:val="FFFFFF" w:themeColor="background1"/>
                <w:szCs w:val="20"/>
              </w:rPr>
            </w:pPr>
            <w:r w:rsidRPr="000B7BB6">
              <w:rPr>
                <w:rFonts w:cstheme="minorHAnsi"/>
                <w:b/>
                <w:color w:val="FFFFFF" w:themeColor="background1"/>
                <w:szCs w:val="20"/>
              </w:rPr>
              <w:t>ENERGY STAR</w:t>
            </w:r>
          </w:p>
        </w:tc>
        <w:tc>
          <w:tcPr>
            <w:tcW w:w="836" w:type="dxa"/>
            <w:shd w:val="clear" w:color="auto" w:fill="808080" w:themeFill="background1" w:themeFillShade="80"/>
            <w:vAlign w:val="center"/>
            <w:tcPrChange w:id="1694" w:author="Stephanie Baer" w:date="2016-01-21T13:47:00Z">
              <w:tcPr>
                <w:tcW w:w="836" w:type="dxa"/>
                <w:shd w:val="clear" w:color="auto" w:fill="808080" w:themeFill="background1" w:themeFillShade="80"/>
              </w:tcPr>
            </w:tcPrChange>
          </w:tcPr>
          <w:p w14:paraId="3FEBCC55" w14:textId="51BC7843" w:rsidR="00253599" w:rsidRPr="000B7BB6" w:rsidRDefault="00253599">
            <w:pPr>
              <w:keepNext/>
              <w:keepLines/>
              <w:widowControl/>
              <w:jc w:val="center"/>
              <w:rPr>
                <w:rFonts w:cstheme="minorHAnsi"/>
                <w:b/>
                <w:color w:val="FFFFFF" w:themeColor="background1"/>
                <w:szCs w:val="20"/>
              </w:rPr>
            </w:pPr>
            <w:r w:rsidRPr="000B7BB6">
              <w:rPr>
                <w:rFonts w:cstheme="minorHAnsi"/>
                <w:b/>
                <w:color w:val="FFFFFF" w:themeColor="background1"/>
                <w:szCs w:val="20"/>
              </w:rPr>
              <w:t>CEE T2</w:t>
            </w:r>
          </w:p>
        </w:tc>
        <w:tc>
          <w:tcPr>
            <w:tcW w:w="887" w:type="dxa"/>
            <w:shd w:val="clear" w:color="auto" w:fill="808080" w:themeFill="background1" w:themeFillShade="80"/>
            <w:vAlign w:val="center"/>
            <w:tcPrChange w:id="1695" w:author="Stephanie Baer" w:date="2016-01-21T13:47:00Z">
              <w:tcPr>
                <w:tcW w:w="887" w:type="dxa"/>
                <w:shd w:val="clear" w:color="auto" w:fill="808080" w:themeFill="background1" w:themeFillShade="80"/>
              </w:tcPr>
            </w:tcPrChange>
          </w:tcPr>
          <w:p w14:paraId="540A9EA3" w14:textId="465E78E2" w:rsidR="00253599" w:rsidRPr="000B7BB6" w:rsidRDefault="00253599">
            <w:pPr>
              <w:keepNext/>
              <w:keepLines/>
              <w:widowControl/>
              <w:jc w:val="center"/>
              <w:rPr>
                <w:rFonts w:cstheme="minorHAnsi"/>
                <w:b/>
                <w:color w:val="FFFFFF" w:themeColor="background1"/>
                <w:szCs w:val="20"/>
              </w:rPr>
            </w:pPr>
            <w:r w:rsidRPr="000B7BB6">
              <w:rPr>
                <w:rFonts w:cstheme="minorHAnsi"/>
                <w:b/>
                <w:color w:val="FFFFFF" w:themeColor="background1"/>
                <w:szCs w:val="20"/>
              </w:rPr>
              <w:t>ENERGY STAR</w:t>
            </w:r>
          </w:p>
        </w:tc>
        <w:tc>
          <w:tcPr>
            <w:tcW w:w="920" w:type="dxa"/>
            <w:shd w:val="clear" w:color="auto" w:fill="808080" w:themeFill="background1" w:themeFillShade="80"/>
            <w:vAlign w:val="center"/>
            <w:tcPrChange w:id="1696" w:author="Stephanie Baer" w:date="2016-01-21T13:47:00Z">
              <w:tcPr>
                <w:tcW w:w="920" w:type="dxa"/>
                <w:shd w:val="clear" w:color="auto" w:fill="808080" w:themeFill="background1" w:themeFillShade="80"/>
              </w:tcPr>
            </w:tcPrChange>
          </w:tcPr>
          <w:p w14:paraId="3674B12D" w14:textId="31504813" w:rsidR="00253599" w:rsidRPr="000B7BB6" w:rsidRDefault="00253599">
            <w:pPr>
              <w:keepNext/>
              <w:keepLines/>
              <w:widowControl/>
              <w:jc w:val="center"/>
              <w:rPr>
                <w:rFonts w:cstheme="minorHAnsi"/>
                <w:b/>
                <w:color w:val="FFFFFF" w:themeColor="background1"/>
                <w:szCs w:val="20"/>
              </w:rPr>
            </w:pPr>
            <w:r w:rsidRPr="000B7BB6">
              <w:rPr>
                <w:rFonts w:cstheme="minorHAnsi"/>
                <w:b/>
                <w:color w:val="FFFFFF" w:themeColor="background1"/>
                <w:szCs w:val="20"/>
              </w:rPr>
              <w:t>CEE T2</w:t>
            </w:r>
          </w:p>
        </w:tc>
      </w:tr>
      <w:tr w:rsidR="00253599" w:rsidRPr="00A05FC2" w14:paraId="601B7BBB" w14:textId="77777777" w:rsidTr="00741432">
        <w:trPr>
          <w:trHeight w:val="350"/>
          <w:trPrChange w:id="1697" w:author="&quot;sdent&quot;" w:date="2016-01-21T09:12:00Z">
            <w:trPr>
              <w:trHeight w:val="350"/>
            </w:trPr>
          </w:trPrChange>
        </w:trPr>
        <w:tc>
          <w:tcPr>
            <w:tcW w:w="3017" w:type="dxa"/>
            <w:shd w:val="clear" w:color="auto" w:fill="auto"/>
            <w:vAlign w:val="center"/>
            <w:hideMark/>
            <w:tcPrChange w:id="1698" w:author="&quot;sdent&quot;" w:date="2016-01-21T09:12:00Z">
              <w:tcPr>
                <w:tcW w:w="3017" w:type="dxa"/>
                <w:shd w:val="clear" w:color="auto" w:fill="auto"/>
                <w:vAlign w:val="center"/>
                <w:hideMark/>
              </w:tcPr>
            </w:tcPrChange>
          </w:tcPr>
          <w:p w14:paraId="4FC682DA" w14:textId="77777777" w:rsidR="00253599" w:rsidRPr="00EF389E" w:rsidRDefault="00253599" w:rsidP="00C04E8D">
            <w:pPr>
              <w:keepNext/>
              <w:keepLines/>
              <w:widowControl/>
              <w:jc w:val="center"/>
              <w:rPr>
                <w:rFonts w:cstheme="minorHAnsi"/>
                <w:color w:val="000000"/>
                <w:sz w:val="18"/>
                <w:szCs w:val="20"/>
              </w:rPr>
            </w:pPr>
            <w:r w:rsidRPr="00EF389E">
              <w:rPr>
                <w:rFonts w:cstheme="minorHAnsi"/>
                <w:color w:val="000000"/>
                <w:sz w:val="18"/>
                <w:szCs w:val="20"/>
              </w:rPr>
              <w:t>1.  Refrigerators and Refrigerator-freezers with manual defrost</w:t>
            </w:r>
          </w:p>
        </w:tc>
        <w:tc>
          <w:tcPr>
            <w:tcW w:w="1089" w:type="dxa"/>
            <w:shd w:val="clear" w:color="auto" w:fill="auto"/>
            <w:noWrap/>
            <w:vAlign w:val="center"/>
            <w:tcPrChange w:id="1699" w:author="&quot;sdent&quot;" w:date="2016-01-21T09:12:00Z">
              <w:tcPr>
                <w:tcW w:w="1089" w:type="dxa"/>
                <w:shd w:val="clear" w:color="auto" w:fill="auto"/>
                <w:noWrap/>
                <w:vAlign w:val="center"/>
              </w:tcPr>
            </w:tcPrChange>
          </w:tcPr>
          <w:p w14:paraId="0D96C807" w14:textId="77777777" w:rsidR="00253599" w:rsidRPr="00A05FC2" w:rsidRDefault="00253599" w:rsidP="00C04E8D">
            <w:pPr>
              <w:keepNext/>
              <w:keepLines/>
              <w:widowControl/>
              <w:jc w:val="center"/>
              <w:rPr>
                <w:rFonts w:cstheme="minorHAnsi"/>
                <w:color w:val="000000"/>
                <w:szCs w:val="20"/>
              </w:rPr>
            </w:pPr>
            <w:r>
              <w:rPr>
                <w:rFonts w:ascii="Calibri" w:hAnsi="Calibri"/>
                <w:color w:val="000000"/>
                <w:szCs w:val="20"/>
              </w:rPr>
              <w:t>0.098</w:t>
            </w:r>
          </w:p>
        </w:tc>
        <w:tc>
          <w:tcPr>
            <w:tcW w:w="0" w:type="auto"/>
            <w:vAlign w:val="center"/>
            <w:tcPrChange w:id="1700" w:author="&quot;sdent&quot;" w:date="2016-01-21T09:12:00Z">
              <w:tcPr>
                <w:tcW w:w="0" w:type="auto"/>
                <w:vAlign w:val="center"/>
              </w:tcPr>
            </w:tcPrChange>
          </w:tcPr>
          <w:p w14:paraId="6C847E6B" w14:textId="77777777" w:rsidR="00253599" w:rsidRPr="00A05FC2" w:rsidRDefault="00253599" w:rsidP="00C04E8D">
            <w:pPr>
              <w:keepNext/>
              <w:keepLines/>
              <w:widowControl/>
              <w:jc w:val="center"/>
              <w:rPr>
                <w:rFonts w:cstheme="minorHAnsi"/>
                <w:color w:val="000000"/>
                <w:szCs w:val="20"/>
              </w:rPr>
            </w:pPr>
            <w:r>
              <w:rPr>
                <w:rFonts w:ascii="Calibri" w:hAnsi="Calibri"/>
                <w:color w:val="000000"/>
                <w:szCs w:val="20"/>
              </w:rPr>
              <w:t>0.101</w:t>
            </w:r>
          </w:p>
        </w:tc>
        <w:tc>
          <w:tcPr>
            <w:tcW w:w="0" w:type="auto"/>
            <w:vAlign w:val="center"/>
            <w:tcPrChange w:id="1701" w:author="&quot;sdent&quot;" w:date="2016-01-21T09:12:00Z">
              <w:tcPr>
                <w:tcW w:w="0" w:type="auto"/>
                <w:vAlign w:val="center"/>
              </w:tcPr>
            </w:tcPrChange>
          </w:tcPr>
          <w:p w14:paraId="31F2D2D2" w14:textId="77777777" w:rsidR="00253599" w:rsidRPr="00A05FC2" w:rsidRDefault="00253599" w:rsidP="00C04E8D">
            <w:pPr>
              <w:keepNext/>
              <w:keepLines/>
              <w:widowControl/>
              <w:jc w:val="center"/>
              <w:rPr>
                <w:rFonts w:cstheme="minorHAnsi"/>
                <w:color w:val="000000"/>
                <w:szCs w:val="20"/>
              </w:rPr>
            </w:pPr>
            <w:r w:rsidRPr="000B7BB6">
              <w:rPr>
                <w:rFonts w:cstheme="minorHAnsi"/>
                <w:color w:val="000000"/>
              </w:rPr>
              <w:t>0.014</w:t>
            </w:r>
          </w:p>
        </w:tc>
        <w:tc>
          <w:tcPr>
            <w:tcW w:w="0" w:type="auto"/>
            <w:vAlign w:val="center"/>
            <w:tcPrChange w:id="1702" w:author="&quot;sdent&quot;" w:date="2016-01-21T09:12:00Z">
              <w:tcPr>
                <w:tcW w:w="0" w:type="auto"/>
                <w:vAlign w:val="center"/>
              </w:tcPr>
            </w:tcPrChange>
          </w:tcPr>
          <w:p w14:paraId="4B8E972F" w14:textId="77777777" w:rsidR="00253599" w:rsidRPr="00A05FC2" w:rsidRDefault="00253599" w:rsidP="00C04E8D">
            <w:pPr>
              <w:keepNext/>
              <w:keepLines/>
              <w:widowControl/>
              <w:jc w:val="center"/>
              <w:rPr>
                <w:rFonts w:cstheme="minorHAnsi"/>
                <w:color w:val="000000"/>
                <w:szCs w:val="20"/>
              </w:rPr>
            </w:pPr>
            <w:r w:rsidRPr="000B7BB6">
              <w:rPr>
                <w:rFonts w:cstheme="minorHAnsi"/>
                <w:color w:val="000000"/>
              </w:rPr>
              <w:t>0.01</w:t>
            </w:r>
            <w:r>
              <w:rPr>
                <w:rFonts w:cstheme="minorHAnsi"/>
                <w:color w:val="000000"/>
              </w:rPr>
              <w:t>8</w:t>
            </w:r>
          </w:p>
        </w:tc>
        <w:tc>
          <w:tcPr>
            <w:tcW w:w="0" w:type="auto"/>
            <w:vAlign w:val="center"/>
            <w:tcPrChange w:id="1703" w:author="&quot;sdent&quot;" w:date="2016-01-21T09:12:00Z">
              <w:tcPr>
                <w:tcW w:w="0" w:type="auto"/>
                <w:vAlign w:val="center"/>
              </w:tcPr>
            </w:tcPrChange>
          </w:tcPr>
          <w:p w14:paraId="384AB832"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0.105</w:t>
            </w:r>
          </w:p>
        </w:tc>
        <w:tc>
          <w:tcPr>
            <w:tcW w:w="0" w:type="auto"/>
            <w:vAlign w:val="center"/>
            <w:tcPrChange w:id="1704" w:author="&quot;sdent&quot;" w:date="2016-01-21T09:12:00Z">
              <w:tcPr>
                <w:tcW w:w="0" w:type="auto"/>
                <w:vAlign w:val="center"/>
              </w:tcPr>
            </w:tcPrChange>
          </w:tcPr>
          <w:p w14:paraId="25893301"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0.113</w:t>
            </w:r>
          </w:p>
        </w:tc>
        <w:tc>
          <w:tcPr>
            <w:tcW w:w="0" w:type="auto"/>
            <w:vAlign w:val="center"/>
            <w:tcPrChange w:id="1705" w:author="&quot;sdent&quot;" w:date="2016-01-21T09:12:00Z">
              <w:tcPr>
                <w:tcW w:w="0" w:type="auto"/>
                <w:vAlign w:val="center"/>
              </w:tcPr>
            </w:tcPrChange>
          </w:tcPr>
          <w:p w14:paraId="1B7662DD"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0.006</w:t>
            </w:r>
          </w:p>
        </w:tc>
        <w:tc>
          <w:tcPr>
            <w:tcW w:w="920" w:type="dxa"/>
            <w:vAlign w:val="center"/>
            <w:tcPrChange w:id="1706" w:author="&quot;sdent&quot;" w:date="2016-01-21T09:12:00Z">
              <w:tcPr>
                <w:tcW w:w="920" w:type="dxa"/>
                <w:vAlign w:val="center"/>
              </w:tcPr>
            </w:tcPrChange>
          </w:tcPr>
          <w:p w14:paraId="27BB864A"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0.014</w:t>
            </w:r>
          </w:p>
        </w:tc>
      </w:tr>
      <w:tr w:rsidR="00253599" w:rsidRPr="00A05FC2" w14:paraId="79CDA1D8" w14:textId="77777777" w:rsidTr="00741432">
        <w:trPr>
          <w:trHeight w:val="600"/>
          <w:trPrChange w:id="1707" w:author="&quot;sdent&quot;" w:date="2016-01-21T09:12:00Z">
            <w:trPr>
              <w:trHeight w:val="600"/>
            </w:trPr>
          </w:trPrChange>
        </w:trPr>
        <w:tc>
          <w:tcPr>
            <w:tcW w:w="3017" w:type="dxa"/>
            <w:shd w:val="clear" w:color="auto" w:fill="auto"/>
            <w:vAlign w:val="center"/>
            <w:hideMark/>
            <w:tcPrChange w:id="1708" w:author="&quot;sdent&quot;" w:date="2016-01-21T09:12:00Z">
              <w:tcPr>
                <w:tcW w:w="3017" w:type="dxa"/>
                <w:shd w:val="clear" w:color="auto" w:fill="auto"/>
                <w:vAlign w:val="center"/>
                <w:hideMark/>
              </w:tcPr>
            </w:tcPrChange>
          </w:tcPr>
          <w:p w14:paraId="19668D47" w14:textId="77777777" w:rsidR="00253599" w:rsidRPr="00EF389E" w:rsidRDefault="00253599" w:rsidP="00C04E8D">
            <w:pPr>
              <w:keepNext/>
              <w:keepLines/>
              <w:widowControl/>
              <w:jc w:val="center"/>
              <w:rPr>
                <w:rFonts w:cstheme="minorHAnsi"/>
                <w:color w:val="000000"/>
                <w:sz w:val="18"/>
                <w:szCs w:val="20"/>
              </w:rPr>
            </w:pPr>
            <w:r w:rsidRPr="00EF389E">
              <w:rPr>
                <w:rFonts w:cstheme="minorHAnsi"/>
                <w:color w:val="000000"/>
                <w:sz w:val="18"/>
                <w:szCs w:val="20"/>
              </w:rPr>
              <w:t>2.  Refrigerator-Freezer--partial automatic defrost</w:t>
            </w:r>
          </w:p>
        </w:tc>
        <w:tc>
          <w:tcPr>
            <w:tcW w:w="1089" w:type="dxa"/>
            <w:shd w:val="clear" w:color="auto" w:fill="auto"/>
            <w:noWrap/>
            <w:vAlign w:val="center"/>
            <w:tcPrChange w:id="1709" w:author="&quot;sdent&quot;" w:date="2016-01-21T09:12:00Z">
              <w:tcPr>
                <w:tcW w:w="1089" w:type="dxa"/>
                <w:shd w:val="clear" w:color="auto" w:fill="auto"/>
                <w:noWrap/>
                <w:vAlign w:val="center"/>
              </w:tcPr>
            </w:tcPrChange>
          </w:tcPr>
          <w:p w14:paraId="0E469631" w14:textId="77777777" w:rsidR="00253599" w:rsidRPr="00A05FC2" w:rsidRDefault="00253599" w:rsidP="00C04E8D">
            <w:pPr>
              <w:keepNext/>
              <w:keepLines/>
              <w:widowControl/>
              <w:jc w:val="center"/>
              <w:rPr>
                <w:rFonts w:cstheme="minorHAnsi"/>
                <w:color w:val="000000"/>
                <w:szCs w:val="20"/>
              </w:rPr>
            </w:pPr>
            <w:r>
              <w:rPr>
                <w:rFonts w:ascii="Calibri" w:hAnsi="Calibri"/>
                <w:color w:val="000000"/>
                <w:szCs w:val="20"/>
              </w:rPr>
              <w:t>0.098</w:t>
            </w:r>
          </w:p>
        </w:tc>
        <w:tc>
          <w:tcPr>
            <w:tcW w:w="0" w:type="auto"/>
            <w:vAlign w:val="center"/>
            <w:tcPrChange w:id="1710" w:author="&quot;sdent&quot;" w:date="2016-01-21T09:12:00Z">
              <w:tcPr>
                <w:tcW w:w="0" w:type="auto"/>
                <w:vAlign w:val="center"/>
              </w:tcPr>
            </w:tcPrChange>
          </w:tcPr>
          <w:p w14:paraId="44FC8E86" w14:textId="77777777" w:rsidR="00253599" w:rsidRPr="00A05FC2" w:rsidRDefault="00253599" w:rsidP="00C04E8D">
            <w:pPr>
              <w:keepNext/>
              <w:keepLines/>
              <w:widowControl/>
              <w:jc w:val="center"/>
              <w:rPr>
                <w:rFonts w:cstheme="minorHAnsi"/>
                <w:color w:val="000000"/>
                <w:szCs w:val="20"/>
              </w:rPr>
            </w:pPr>
            <w:r>
              <w:rPr>
                <w:rFonts w:ascii="Calibri" w:hAnsi="Calibri"/>
                <w:color w:val="000000"/>
                <w:szCs w:val="20"/>
              </w:rPr>
              <w:t>0.101</w:t>
            </w:r>
          </w:p>
        </w:tc>
        <w:tc>
          <w:tcPr>
            <w:tcW w:w="0" w:type="auto"/>
            <w:vAlign w:val="center"/>
            <w:tcPrChange w:id="1711" w:author="&quot;sdent&quot;" w:date="2016-01-21T09:12:00Z">
              <w:tcPr>
                <w:tcW w:w="0" w:type="auto"/>
                <w:vAlign w:val="center"/>
              </w:tcPr>
            </w:tcPrChange>
          </w:tcPr>
          <w:p w14:paraId="27F4716A" w14:textId="77777777" w:rsidR="00253599" w:rsidRPr="00A05FC2" w:rsidRDefault="00253599" w:rsidP="00C04E8D">
            <w:pPr>
              <w:keepNext/>
              <w:keepLines/>
              <w:widowControl/>
              <w:jc w:val="center"/>
              <w:rPr>
                <w:rFonts w:cstheme="minorHAnsi"/>
                <w:color w:val="000000"/>
                <w:szCs w:val="20"/>
              </w:rPr>
            </w:pPr>
            <w:r w:rsidRPr="000B7BB6">
              <w:rPr>
                <w:rFonts w:cstheme="minorHAnsi"/>
                <w:color w:val="000000"/>
              </w:rPr>
              <w:t>0.014</w:t>
            </w:r>
          </w:p>
        </w:tc>
        <w:tc>
          <w:tcPr>
            <w:tcW w:w="0" w:type="auto"/>
            <w:vAlign w:val="center"/>
            <w:tcPrChange w:id="1712" w:author="&quot;sdent&quot;" w:date="2016-01-21T09:12:00Z">
              <w:tcPr>
                <w:tcW w:w="0" w:type="auto"/>
                <w:vAlign w:val="center"/>
              </w:tcPr>
            </w:tcPrChange>
          </w:tcPr>
          <w:p w14:paraId="67AFB4F7" w14:textId="77777777" w:rsidR="00253599" w:rsidRPr="00A05FC2" w:rsidRDefault="00253599" w:rsidP="00C04E8D">
            <w:pPr>
              <w:keepNext/>
              <w:keepLines/>
              <w:widowControl/>
              <w:jc w:val="center"/>
              <w:rPr>
                <w:rFonts w:cstheme="minorHAnsi"/>
                <w:color w:val="000000"/>
                <w:szCs w:val="20"/>
              </w:rPr>
            </w:pPr>
            <w:r w:rsidRPr="000B7BB6">
              <w:rPr>
                <w:rFonts w:cstheme="minorHAnsi"/>
                <w:color w:val="000000"/>
              </w:rPr>
              <w:t>0.01</w:t>
            </w:r>
            <w:r>
              <w:rPr>
                <w:rFonts w:cstheme="minorHAnsi"/>
                <w:color w:val="000000"/>
              </w:rPr>
              <w:t>8</w:t>
            </w:r>
          </w:p>
        </w:tc>
        <w:tc>
          <w:tcPr>
            <w:tcW w:w="0" w:type="auto"/>
            <w:vAlign w:val="center"/>
            <w:tcPrChange w:id="1713" w:author="&quot;sdent&quot;" w:date="2016-01-21T09:12:00Z">
              <w:tcPr>
                <w:tcW w:w="0" w:type="auto"/>
                <w:vAlign w:val="center"/>
              </w:tcPr>
            </w:tcPrChange>
          </w:tcPr>
          <w:p w14:paraId="5ABE502E"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0.096</w:t>
            </w:r>
          </w:p>
        </w:tc>
        <w:tc>
          <w:tcPr>
            <w:tcW w:w="0" w:type="auto"/>
            <w:vAlign w:val="center"/>
            <w:tcPrChange w:id="1714" w:author="&quot;sdent&quot;" w:date="2016-01-21T09:12:00Z">
              <w:tcPr>
                <w:tcW w:w="0" w:type="auto"/>
                <w:vAlign w:val="center"/>
              </w:tcPr>
            </w:tcPrChange>
          </w:tcPr>
          <w:p w14:paraId="5216D67E"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0.106</w:t>
            </w:r>
          </w:p>
        </w:tc>
        <w:tc>
          <w:tcPr>
            <w:tcW w:w="0" w:type="auto"/>
            <w:vAlign w:val="center"/>
            <w:tcPrChange w:id="1715" w:author="&quot;sdent&quot;" w:date="2016-01-21T09:12:00Z">
              <w:tcPr>
                <w:tcW w:w="0" w:type="auto"/>
                <w:vAlign w:val="center"/>
              </w:tcPr>
            </w:tcPrChange>
          </w:tcPr>
          <w:p w14:paraId="512F7B2F"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0.006</w:t>
            </w:r>
          </w:p>
        </w:tc>
        <w:tc>
          <w:tcPr>
            <w:tcW w:w="920" w:type="dxa"/>
            <w:vAlign w:val="center"/>
            <w:tcPrChange w:id="1716" w:author="&quot;sdent&quot;" w:date="2016-01-21T09:12:00Z">
              <w:tcPr>
                <w:tcW w:w="920" w:type="dxa"/>
                <w:vAlign w:val="center"/>
              </w:tcPr>
            </w:tcPrChange>
          </w:tcPr>
          <w:p w14:paraId="2595AAFE"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0.016</w:t>
            </w:r>
          </w:p>
        </w:tc>
      </w:tr>
      <w:tr w:rsidR="00253599" w:rsidRPr="00A05FC2" w14:paraId="23BA5C6D" w14:textId="77777777" w:rsidTr="00741432">
        <w:trPr>
          <w:trHeight w:val="638"/>
          <w:trPrChange w:id="1717" w:author="&quot;sdent&quot;" w:date="2016-01-21T09:12:00Z">
            <w:trPr>
              <w:trHeight w:val="638"/>
            </w:trPr>
          </w:trPrChange>
        </w:trPr>
        <w:tc>
          <w:tcPr>
            <w:tcW w:w="3017" w:type="dxa"/>
            <w:shd w:val="clear" w:color="auto" w:fill="auto"/>
            <w:vAlign w:val="center"/>
            <w:hideMark/>
            <w:tcPrChange w:id="1718" w:author="&quot;sdent&quot;" w:date="2016-01-21T09:12:00Z">
              <w:tcPr>
                <w:tcW w:w="3017" w:type="dxa"/>
                <w:shd w:val="clear" w:color="auto" w:fill="auto"/>
                <w:vAlign w:val="center"/>
                <w:hideMark/>
              </w:tcPr>
            </w:tcPrChange>
          </w:tcPr>
          <w:p w14:paraId="60C6D7EC" w14:textId="77777777" w:rsidR="00253599" w:rsidRPr="00EF389E" w:rsidRDefault="00253599" w:rsidP="00C04E8D">
            <w:pPr>
              <w:keepNext/>
              <w:keepLines/>
              <w:widowControl/>
              <w:jc w:val="center"/>
              <w:rPr>
                <w:rFonts w:cstheme="minorHAnsi"/>
                <w:color w:val="000000"/>
                <w:sz w:val="18"/>
                <w:szCs w:val="20"/>
              </w:rPr>
            </w:pPr>
            <w:r w:rsidRPr="00EF389E">
              <w:rPr>
                <w:rFonts w:cstheme="minorHAnsi"/>
                <w:color w:val="000000"/>
                <w:sz w:val="18"/>
                <w:szCs w:val="20"/>
              </w:rPr>
              <w:t>3.  Refrigerator-Freezers--automatic defrost with top-mounted freezer without through-the-door ice service and all-refrigerators--automatic defrost</w:t>
            </w:r>
          </w:p>
        </w:tc>
        <w:tc>
          <w:tcPr>
            <w:tcW w:w="1089" w:type="dxa"/>
            <w:shd w:val="clear" w:color="auto" w:fill="auto"/>
            <w:noWrap/>
            <w:vAlign w:val="center"/>
            <w:tcPrChange w:id="1719" w:author="&quot;sdent&quot;" w:date="2016-01-21T09:12:00Z">
              <w:tcPr>
                <w:tcW w:w="1089" w:type="dxa"/>
                <w:shd w:val="clear" w:color="auto" w:fill="auto"/>
                <w:noWrap/>
                <w:vAlign w:val="center"/>
              </w:tcPr>
            </w:tcPrChange>
          </w:tcPr>
          <w:p w14:paraId="47566DB3" w14:textId="77777777" w:rsidR="00253599" w:rsidRPr="00A05FC2" w:rsidRDefault="00253599" w:rsidP="00C04E8D">
            <w:pPr>
              <w:keepNext/>
              <w:keepLines/>
              <w:widowControl/>
              <w:jc w:val="center"/>
              <w:rPr>
                <w:rFonts w:cstheme="minorHAnsi"/>
                <w:color w:val="000000"/>
                <w:szCs w:val="20"/>
              </w:rPr>
            </w:pPr>
            <w:r>
              <w:rPr>
                <w:rFonts w:ascii="Calibri" w:hAnsi="Calibri"/>
                <w:color w:val="000000"/>
                <w:szCs w:val="20"/>
              </w:rPr>
              <w:t>0.059</w:t>
            </w:r>
          </w:p>
        </w:tc>
        <w:tc>
          <w:tcPr>
            <w:tcW w:w="0" w:type="auto"/>
            <w:vAlign w:val="center"/>
            <w:tcPrChange w:id="1720" w:author="&quot;sdent&quot;" w:date="2016-01-21T09:12:00Z">
              <w:tcPr>
                <w:tcW w:w="0" w:type="auto"/>
                <w:vAlign w:val="center"/>
              </w:tcPr>
            </w:tcPrChange>
          </w:tcPr>
          <w:p w14:paraId="59BB3442" w14:textId="77777777" w:rsidR="00253599" w:rsidRPr="00A05FC2" w:rsidRDefault="00253599" w:rsidP="00C04E8D">
            <w:pPr>
              <w:keepNext/>
              <w:keepLines/>
              <w:widowControl/>
              <w:jc w:val="center"/>
              <w:rPr>
                <w:rFonts w:cstheme="minorHAnsi"/>
                <w:color w:val="000000"/>
                <w:szCs w:val="20"/>
              </w:rPr>
            </w:pPr>
            <w:r>
              <w:rPr>
                <w:rFonts w:ascii="Calibri" w:hAnsi="Calibri"/>
                <w:color w:val="000000"/>
                <w:szCs w:val="20"/>
              </w:rPr>
              <w:t>0.063</w:t>
            </w:r>
          </w:p>
        </w:tc>
        <w:tc>
          <w:tcPr>
            <w:tcW w:w="0" w:type="auto"/>
            <w:vAlign w:val="center"/>
            <w:tcPrChange w:id="1721" w:author="&quot;sdent&quot;" w:date="2016-01-21T09:12:00Z">
              <w:tcPr>
                <w:tcW w:w="0" w:type="auto"/>
                <w:vAlign w:val="center"/>
              </w:tcPr>
            </w:tcPrChange>
          </w:tcPr>
          <w:p w14:paraId="7DD0A5B5" w14:textId="77777777" w:rsidR="00253599" w:rsidRPr="00A05FC2" w:rsidRDefault="00253599" w:rsidP="00C04E8D">
            <w:pPr>
              <w:keepNext/>
              <w:keepLines/>
              <w:widowControl/>
              <w:jc w:val="center"/>
              <w:rPr>
                <w:rFonts w:cstheme="minorHAnsi"/>
                <w:color w:val="000000"/>
                <w:szCs w:val="20"/>
              </w:rPr>
            </w:pPr>
            <w:r w:rsidRPr="000B7BB6">
              <w:rPr>
                <w:rFonts w:cstheme="minorHAnsi"/>
                <w:color w:val="000000"/>
              </w:rPr>
              <w:t>0.01</w:t>
            </w:r>
            <w:r>
              <w:rPr>
                <w:rFonts w:cstheme="minorHAnsi"/>
                <w:color w:val="000000"/>
              </w:rPr>
              <w:t>6</w:t>
            </w:r>
          </w:p>
        </w:tc>
        <w:tc>
          <w:tcPr>
            <w:tcW w:w="0" w:type="auto"/>
            <w:vAlign w:val="center"/>
            <w:tcPrChange w:id="1722" w:author="&quot;sdent&quot;" w:date="2016-01-21T09:12:00Z">
              <w:tcPr>
                <w:tcW w:w="0" w:type="auto"/>
                <w:vAlign w:val="center"/>
              </w:tcPr>
            </w:tcPrChange>
          </w:tcPr>
          <w:p w14:paraId="487219DF" w14:textId="77777777" w:rsidR="00253599" w:rsidRPr="00A05FC2" w:rsidRDefault="00253599" w:rsidP="00C04E8D">
            <w:pPr>
              <w:keepNext/>
              <w:keepLines/>
              <w:widowControl/>
              <w:jc w:val="center"/>
              <w:rPr>
                <w:rFonts w:cstheme="minorHAnsi"/>
                <w:color w:val="000000"/>
                <w:szCs w:val="20"/>
              </w:rPr>
            </w:pPr>
            <w:r w:rsidRPr="000B7BB6">
              <w:rPr>
                <w:rFonts w:cstheme="minorHAnsi"/>
                <w:color w:val="000000"/>
              </w:rPr>
              <w:t>0.0</w:t>
            </w:r>
            <w:r>
              <w:rPr>
                <w:rFonts w:cstheme="minorHAnsi"/>
                <w:color w:val="000000"/>
              </w:rPr>
              <w:t>20</w:t>
            </w:r>
          </w:p>
        </w:tc>
        <w:tc>
          <w:tcPr>
            <w:tcW w:w="0" w:type="auto"/>
            <w:vAlign w:val="center"/>
            <w:tcPrChange w:id="1723" w:author="&quot;sdent&quot;" w:date="2016-01-21T09:12:00Z">
              <w:tcPr>
                <w:tcW w:w="0" w:type="auto"/>
                <w:vAlign w:val="center"/>
              </w:tcPr>
            </w:tcPrChange>
          </w:tcPr>
          <w:p w14:paraId="5C57696F"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0.063</w:t>
            </w:r>
          </w:p>
        </w:tc>
        <w:tc>
          <w:tcPr>
            <w:tcW w:w="0" w:type="auto"/>
            <w:vAlign w:val="center"/>
            <w:tcPrChange w:id="1724" w:author="&quot;sdent&quot;" w:date="2016-01-21T09:12:00Z">
              <w:tcPr>
                <w:tcW w:w="0" w:type="auto"/>
                <w:vAlign w:val="center"/>
              </w:tcPr>
            </w:tcPrChange>
          </w:tcPr>
          <w:p w14:paraId="2074B6F8"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0.073</w:t>
            </w:r>
          </w:p>
        </w:tc>
        <w:tc>
          <w:tcPr>
            <w:tcW w:w="0" w:type="auto"/>
            <w:vAlign w:val="center"/>
            <w:tcPrChange w:id="1725" w:author="&quot;sdent&quot;" w:date="2016-01-21T09:12:00Z">
              <w:tcPr>
                <w:tcW w:w="0" w:type="auto"/>
                <w:vAlign w:val="center"/>
              </w:tcPr>
            </w:tcPrChange>
          </w:tcPr>
          <w:p w14:paraId="389C144C"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0.007</w:t>
            </w:r>
          </w:p>
        </w:tc>
        <w:tc>
          <w:tcPr>
            <w:tcW w:w="920" w:type="dxa"/>
            <w:vAlign w:val="center"/>
            <w:tcPrChange w:id="1726" w:author="&quot;sdent&quot;" w:date="2016-01-21T09:12:00Z">
              <w:tcPr>
                <w:tcW w:w="920" w:type="dxa"/>
                <w:vAlign w:val="center"/>
              </w:tcPr>
            </w:tcPrChange>
          </w:tcPr>
          <w:p w14:paraId="56C37708"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0.017</w:t>
            </w:r>
          </w:p>
        </w:tc>
      </w:tr>
      <w:tr w:rsidR="00253599" w:rsidRPr="00A05FC2" w14:paraId="3BE8FADF" w14:textId="77777777" w:rsidTr="00741432">
        <w:trPr>
          <w:trHeight w:val="782"/>
          <w:trPrChange w:id="1727" w:author="&quot;sdent&quot;" w:date="2016-01-21T09:12:00Z">
            <w:trPr>
              <w:trHeight w:val="782"/>
            </w:trPr>
          </w:trPrChange>
        </w:trPr>
        <w:tc>
          <w:tcPr>
            <w:tcW w:w="3017" w:type="dxa"/>
            <w:shd w:val="clear" w:color="auto" w:fill="auto"/>
            <w:vAlign w:val="center"/>
            <w:hideMark/>
            <w:tcPrChange w:id="1728" w:author="&quot;sdent&quot;" w:date="2016-01-21T09:12:00Z">
              <w:tcPr>
                <w:tcW w:w="3017" w:type="dxa"/>
                <w:shd w:val="clear" w:color="auto" w:fill="auto"/>
                <w:vAlign w:val="center"/>
                <w:hideMark/>
              </w:tcPr>
            </w:tcPrChange>
          </w:tcPr>
          <w:p w14:paraId="3F78985D" w14:textId="77777777" w:rsidR="00253599" w:rsidRPr="00EF389E" w:rsidRDefault="00253599" w:rsidP="00C04E8D">
            <w:pPr>
              <w:keepNext/>
              <w:keepLines/>
              <w:widowControl/>
              <w:jc w:val="center"/>
              <w:rPr>
                <w:rFonts w:cstheme="minorHAnsi"/>
                <w:color w:val="000000"/>
                <w:sz w:val="18"/>
                <w:szCs w:val="20"/>
              </w:rPr>
            </w:pPr>
            <w:r w:rsidRPr="00EF389E">
              <w:rPr>
                <w:rFonts w:cstheme="minorHAnsi"/>
                <w:color w:val="000000"/>
                <w:sz w:val="18"/>
                <w:szCs w:val="20"/>
              </w:rPr>
              <w:t>4.  Refrigerator-Freezers--automatic defrost with side-mounted freezer without through-the-door ice service</w:t>
            </w:r>
          </w:p>
        </w:tc>
        <w:tc>
          <w:tcPr>
            <w:tcW w:w="1089" w:type="dxa"/>
            <w:shd w:val="clear" w:color="auto" w:fill="auto"/>
            <w:noWrap/>
            <w:vAlign w:val="center"/>
            <w:tcPrChange w:id="1729" w:author="&quot;sdent&quot;" w:date="2016-01-21T09:12:00Z">
              <w:tcPr>
                <w:tcW w:w="1089" w:type="dxa"/>
                <w:shd w:val="clear" w:color="auto" w:fill="auto"/>
                <w:noWrap/>
                <w:vAlign w:val="center"/>
              </w:tcPr>
            </w:tcPrChange>
          </w:tcPr>
          <w:p w14:paraId="107A0EAA" w14:textId="77777777" w:rsidR="00253599" w:rsidRPr="00A05FC2" w:rsidRDefault="00253599" w:rsidP="00C04E8D">
            <w:pPr>
              <w:keepNext/>
              <w:keepLines/>
              <w:widowControl/>
              <w:jc w:val="center"/>
              <w:rPr>
                <w:rFonts w:cstheme="minorHAnsi"/>
                <w:color w:val="000000"/>
                <w:szCs w:val="20"/>
              </w:rPr>
            </w:pPr>
            <w:r>
              <w:rPr>
                <w:rFonts w:ascii="Calibri" w:hAnsi="Calibri"/>
                <w:color w:val="000000"/>
                <w:szCs w:val="20"/>
              </w:rPr>
              <w:t>0.111</w:t>
            </w:r>
          </w:p>
        </w:tc>
        <w:tc>
          <w:tcPr>
            <w:tcW w:w="0" w:type="auto"/>
            <w:vAlign w:val="center"/>
            <w:tcPrChange w:id="1730" w:author="&quot;sdent&quot;" w:date="2016-01-21T09:12:00Z">
              <w:tcPr>
                <w:tcW w:w="0" w:type="auto"/>
                <w:vAlign w:val="center"/>
              </w:tcPr>
            </w:tcPrChange>
          </w:tcPr>
          <w:p w14:paraId="3591524C" w14:textId="77777777" w:rsidR="00253599" w:rsidRPr="00A05FC2" w:rsidRDefault="00253599" w:rsidP="00C04E8D">
            <w:pPr>
              <w:keepNext/>
              <w:keepLines/>
              <w:widowControl/>
              <w:jc w:val="center"/>
              <w:rPr>
                <w:rFonts w:cstheme="minorHAnsi"/>
                <w:color w:val="000000"/>
                <w:szCs w:val="20"/>
              </w:rPr>
            </w:pPr>
            <w:r>
              <w:rPr>
                <w:rFonts w:ascii="Calibri" w:hAnsi="Calibri"/>
                <w:color w:val="000000"/>
                <w:szCs w:val="20"/>
              </w:rPr>
              <w:t>0.115</w:t>
            </w:r>
          </w:p>
        </w:tc>
        <w:tc>
          <w:tcPr>
            <w:tcW w:w="0" w:type="auto"/>
            <w:vAlign w:val="center"/>
            <w:tcPrChange w:id="1731" w:author="&quot;sdent&quot;" w:date="2016-01-21T09:12:00Z">
              <w:tcPr>
                <w:tcW w:w="0" w:type="auto"/>
                <w:vAlign w:val="center"/>
              </w:tcPr>
            </w:tcPrChange>
          </w:tcPr>
          <w:p w14:paraId="230EEC7A" w14:textId="77777777" w:rsidR="00253599" w:rsidRPr="00A05FC2" w:rsidRDefault="00253599" w:rsidP="00C04E8D">
            <w:pPr>
              <w:keepNext/>
              <w:keepLines/>
              <w:widowControl/>
              <w:jc w:val="center"/>
              <w:rPr>
                <w:rFonts w:cstheme="minorHAnsi"/>
                <w:color w:val="000000"/>
                <w:szCs w:val="20"/>
              </w:rPr>
            </w:pPr>
            <w:r w:rsidRPr="000B7BB6">
              <w:rPr>
                <w:rFonts w:cstheme="minorHAnsi"/>
                <w:color w:val="000000"/>
              </w:rPr>
              <w:t>0.019</w:t>
            </w:r>
          </w:p>
        </w:tc>
        <w:tc>
          <w:tcPr>
            <w:tcW w:w="0" w:type="auto"/>
            <w:vAlign w:val="center"/>
            <w:tcPrChange w:id="1732" w:author="&quot;sdent&quot;" w:date="2016-01-21T09:12:00Z">
              <w:tcPr>
                <w:tcW w:w="0" w:type="auto"/>
                <w:vAlign w:val="center"/>
              </w:tcPr>
            </w:tcPrChange>
          </w:tcPr>
          <w:p w14:paraId="0E92C703" w14:textId="77777777" w:rsidR="00253599" w:rsidRPr="00A05FC2" w:rsidRDefault="00253599" w:rsidP="00C04E8D">
            <w:pPr>
              <w:keepNext/>
              <w:keepLines/>
              <w:widowControl/>
              <w:jc w:val="center"/>
              <w:rPr>
                <w:rFonts w:cstheme="minorHAnsi"/>
                <w:color w:val="000000"/>
                <w:szCs w:val="20"/>
              </w:rPr>
            </w:pPr>
            <w:r w:rsidRPr="000B7BB6">
              <w:rPr>
                <w:rFonts w:cstheme="minorHAnsi"/>
                <w:color w:val="000000"/>
              </w:rPr>
              <w:t>0.02</w:t>
            </w:r>
            <w:r>
              <w:rPr>
                <w:rFonts w:cstheme="minorHAnsi"/>
                <w:color w:val="000000"/>
              </w:rPr>
              <w:t>4</w:t>
            </w:r>
          </w:p>
        </w:tc>
        <w:tc>
          <w:tcPr>
            <w:tcW w:w="0" w:type="auto"/>
            <w:vAlign w:val="center"/>
            <w:tcPrChange w:id="1733" w:author="&quot;sdent&quot;" w:date="2016-01-21T09:12:00Z">
              <w:tcPr>
                <w:tcW w:w="0" w:type="auto"/>
                <w:vAlign w:val="center"/>
              </w:tcPr>
            </w:tcPrChange>
          </w:tcPr>
          <w:p w14:paraId="2FE96488"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0.117</w:t>
            </w:r>
          </w:p>
        </w:tc>
        <w:tc>
          <w:tcPr>
            <w:tcW w:w="0" w:type="auto"/>
            <w:vAlign w:val="center"/>
            <w:tcPrChange w:id="1734" w:author="&quot;sdent&quot;" w:date="2016-01-21T09:12:00Z">
              <w:tcPr>
                <w:tcW w:w="0" w:type="auto"/>
                <w:vAlign w:val="center"/>
              </w:tcPr>
            </w:tcPrChange>
          </w:tcPr>
          <w:p w14:paraId="27C26FDA"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0.129</w:t>
            </w:r>
          </w:p>
        </w:tc>
        <w:tc>
          <w:tcPr>
            <w:tcW w:w="0" w:type="auto"/>
            <w:vAlign w:val="center"/>
            <w:tcPrChange w:id="1735" w:author="&quot;sdent&quot;" w:date="2016-01-21T09:12:00Z">
              <w:tcPr>
                <w:tcW w:w="0" w:type="auto"/>
                <w:vAlign w:val="center"/>
              </w:tcPr>
            </w:tcPrChange>
          </w:tcPr>
          <w:p w14:paraId="6949CBBE"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0.008</w:t>
            </w:r>
          </w:p>
        </w:tc>
        <w:tc>
          <w:tcPr>
            <w:tcW w:w="920" w:type="dxa"/>
            <w:vAlign w:val="center"/>
            <w:tcPrChange w:id="1736" w:author="&quot;sdent&quot;" w:date="2016-01-21T09:12:00Z">
              <w:tcPr>
                <w:tcW w:w="920" w:type="dxa"/>
                <w:vAlign w:val="center"/>
              </w:tcPr>
            </w:tcPrChange>
          </w:tcPr>
          <w:p w14:paraId="4F1A3826"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0.019</w:t>
            </w:r>
          </w:p>
        </w:tc>
      </w:tr>
      <w:tr w:rsidR="00253599" w:rsidRPr="00A05FC2" w14:paraId="53F7EB96" w14:textId="77777777" w:rsidTr="00741432">
        <w:trPr>
          <w:trHeight w:val="620"/>
          <w:trPrChange w:id="1737" w:author="&quot;sdent&quot;" w:date="2016-01-21T09:12:00Z">
            <w:trPr>
              <w:trHeight w:val="620"/>
            </w:trPr>
          </w:trPrChange>
        </w:trPr>
        <w:tc>
          <w:tcPr>
            <w:tcW w:w="3017" w:type="dxa"/>
            <w:shd w:val="clear" w:color="auto" w:fill="auto"/>
            <w:vAlign w:val="center"/>
            <w:hideMark/>
            <w:tcPrChange w:id="1738" w:author="&quot;sdent&quot;" w:date="2016-01-21T09:12:00Z">
              <w:tcPr>
                <w:tcW w:w="3017" w:type="dxa"/>
                <w:shd w:val="clear" w:color="auto" w:fill="auto"/>
                <w:vAlign w:val="center"/>
                <w:hideMark/>
              </w:tcPr>
            </w:tcPrChange>
          </w:tcPr>
          <w:p w14:paraId="73ED1A85" w14:textId="77777777" w:rsidR="00253599" w:rsidRPr="00EF389E" w:rsidRDefault="00253599" w:rsidP="00C04E8D">
            <w:pPr>
              <w:keepNext/>
              <w:keepLines/>
              <w:widowControl/>
              <w:jc w:val="center"/>
              <w:rPr>
                <w:rFonts w:cstheme="minorHAnsi"/>
                <w:color w:val="000000"/>
                <w:sz w:val="18"/>
                <w:szCs w:val="20"/>
              </w:rPr>
            </w:pPr>
            <w:r w:rsidRPr="00EF389E">
              <w:rPr>
                <w:rFonts w:cstheme="minorHAnsi"/>
                <w:color w:val="000000"/>
                <w:sz w:val="18"/>
                <w:szCs w:val="20"/>
              </w:rPr>
              <w:t>5.  Refrigerator-Freezers--automatic defrost with bottom-mounted freezer without through-the-door ice service</w:t>
            </w:r>
          </w:p>
        </w:tc>
        <w:tc>
          <w:tcPr>
            <w:tcW w:w="1089" w:type="dxa"/>
            <w:shd w:val="clear" w:color="auto" w:fill="auto"/>
            <w:noWrap/>
            <w:vAlign w:val="center"/>
            <w:tcPrChange w:id="1739" w:author="&quot;sdent&quot;" w:date="2016-01-21T09:12:00Z">
              <w:tcPr>
                <w:tcW w:w="1089" w:type="dxa"/>
                <w:shd w:val="clear" w:color="auto" w:fill="auto"/>
                <w:noWrap/>
                <w:vAlign w:val="center"/>
              </w:tcPr>
            </w:tcPrChange>
          </w:tcPr>
          <w:p w14:paraId="6A1F5487" w14:textId="77777777" w:rsidR="00253599" w:rsidRPr="00A05FC2" w:rsidRDefault="00253599" w:rsidP="00C04E8D">
            <w:pPr>
              <w:keepNext/>
              <w:keepLines/>
              <w:widowControl/>
              <w:jc w:val="center"/>
              <w:rPr>
                <w:rFonts w:cstheme="minorHAnsi"/>
                <w:color w:val="000000"/>
                <w:szCs w:val="20"/>
              </w:rPr>
            </w:pPr>
            <w:r>
              <w:rPr>
                <w:rFonts w:ascii="Calibri" w:hAnsi="Calibri"/>
                <w:color w:val="000000"/>
                <w:szCs w:val="20"/>
              </w:rPr>
              <w:t>0.053</w:t>
            </w:r>
          </w:p>
        </w:tc>
        <w:tc>
          <w:tcPr>
            <w:tcW w:w="0" w:type="auto"/>
            <w:vAlign w:val="center"/>
            <w:tcPrChange w:id="1740" w:author="&quot;sdent&quot;" w:date="2016-01-21T09:12:00Z">
              <w:tcPr>
                <w:tcW w:w="0" w:type="auto"/>
                <w:vAlign w:val="center"/>
              </w:tcPr>
            </w:tcPrChange>
          </w:tcPr>
          <w:p w14:paraId="4EFAB4C1" w14:textId="77777777" w:rsidR="00253599" w:rsidRPr="00A05FC2" w:rsidRDefault="00253599" w:rsidP="00C04E8D">
            <w:pPr>
              <w:keepNext/>
              <w:keepLines/>
              <w:widowControl/>
              <w:jc w:val="center"/>
              <w:rPr>
                <w:rFonts w:cstheme="minorHAnsi"/>
                <w:color w:val="000000"/>
                <w:szCs w:val="20"/>
              </w:rPr>
            </w:pPr>
            <w:r>
              <w:rPr>
                <w:rFonts w:ascii="Calibri" w:hAnsi="Calibri"/>
                <w:color w:val="000000"/>
                <w:szCs w:val="20"/>
              </w:rPr>
              <w:t>0.057</w:t>
            </w:r>
          </w:p>
        </w:tc>
        <w:tc>
          <w:tcPr>
            <w:tcW w:w="0" w:type="auto"/>
            <w:vAlign w:val="center"/>
            <w:tcPrChange w:id="1741" w:author="&quot;sdent&quot;" w:date="2016-01-21T09:12:00Z">
              <w:tcPr>
                <w:tcW w:w="0" w:type="auto"/>
                <w:vAlign w:val="center"/>
              </w:tcPr>
            </w:tcPrChange>
          </w:tcPr>
          <w:p w14:paraId="02F537AB" w14:textId="77777777" w:rsidR="00253599" w:rsidRPr="00A05FC2" w:rsidRDefault="00253599" w:rsidP="00C04E8D">
            <w:pPr>
              <w:keepNext/>
              <w:keepLines/>
              <w:widowControl/>
              <w:jc w:val="center"/>
              <w:rPr>
                <w:rFonts w:cstheme="minorHAnsi"/>
                <w:color w:val="000000"/>
                <w:szCs w:val="20"/>
              </w:rPr>
            </w:pPr>
            <w:r w:rsidRPr="000B7BB6">
              <w:rPr>
                <w:rFonts w:cstheme="minorHAnsi"/>
                <w:color w:val="000000"/>
              </w:rPr>
              <w:t>0.017</w:t>
            </w:r>
          </w:p>
        </w:tc>
        <w:tc>
          <w:tcPr>
            <w:tcW w:w="0" w:type="auto"/>
            <w:vAlign w:val="center"/>
            <w:tcPrChange w:id="1742" w:author="&quot;sdent&quot;" w:date="2016-01-21T09:12:00Z">
              <w:tcPr>
                <w:tcW w:w="0" w:type="auto"/>
                <w:vAlign w:val="center"/>
              </w:tcPr>
            </w:tcPrChange>
          </w:tcPr>
          <w:p w14:paraId="14654FA6" w14:textId="77777777" w:rsidR="00253599" w:rsidRPr="00A05FC2" w:rsidRDefault="00253599" w:rsidP="00C04E8D">
            <w:pPr>
              <w:keepNext/>
              <w:keepLines/>
              <w:widowControl/>
              <w:jc w:val="center"/>
              <w:rPr>
                <w:rFonts w:cstheme="minorHAnsi"/>
                <w:color w:val="000000"/>
                <w:szCs w:val="20"/>
              </w:rPr>
            </w:pPr>
            <w:r w:rsidRPr="000B7BB6">
              <w:rPr>
                <w:rFonts w:cstheme="minorHAnsi"/>
                <w:color w:val="000000"/>
              </w:rPr>
              <w:t>0.02</w:t>
            </w:r>
            <w:r>
              <w:rPr>
                <w:rFonts w:cstheme="minorHAnsi"/>
                <w:color w:val="000000"/>
              </w:rPr>
              <w:t>2</w:t>
            </w:r>
          </w:p>
        </w:tc>
        <w:tc>
          <w:tcPr>
            <w:tcW w:w="0" w:type="auto"/>
            <w:vAlign w:val="center"/>
            <w:tcPrChange w:id="1743" w:author="&quot;sdent&quot;" w:date="2016-01-21T09:12:00Z">
              <w:tcPr>
                <w:tcW w:w="0" w:type="auto"/>
                <w:vAlign w:val="center"/>
              </w:tcPr>
            </w:tcPrChange>
          </w:tcPr>
          <w:p w14:paraId="0DAD5373"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0.049</w:t>
            </w:r>
          </w:p>
        </w:tc>
        <w:tc>
          <w:tcPr>
            <w:tcW w:w="0" w:type="auto"/>
            <w:vAlign w:val="center"/>
            <w:tcPrChange w:id="1744" w:author="&quot;sdent&quot;" w:date="2016-01-21T09:12:00Z">
              <w:tcPr>
                <w:tcW w:w="0" w:type="auto"/>
                <w:vAlign w:val="center"/>
              </w:tcPr>
            </w:tcPrChange>
          </w:tcPr>
          <w:p w14:paraId="4D671979"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0.061</w:t>
            </w:r>
          </w:p>
        </w:tc>
        <w:tc>
          <w:tcPr>
            <w:tcW w:w="0" w:type="auto"/>
            <w:vAlign w:val="center"/>
            <w:tcPrChange w:id="1745" w:author="&quot;sdent&quot;" w:date="2016-01-21T09:12:00Z">
              <w:tcPr>
                <w:tcW w:w="0" w:type="auto"/>
                <w:vAlign w:val="center"/>
              </w:tcPr>
            </w:tcPrChange>
          </w:tcPr>
          <w:p w14:paraId="074927BA"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0.008</w:t>
            </w:r>
          </w:p>
        </w:tc>
        <w:tc>
          <w:tcPr>
            <w:tcW w:w="920" w:type="dxa"/>
            <w:vAlign w:val="center"/>
            <w:tcPrChange w:id="1746" w:author="&quot;sdent&quot;" w:date="2016-01-21T09:12:00Z">
              <w:tcPr>
                <w:tcW w:w="920" w:type="dxa"/>
                <w:vAlign w:val="center"/>
              </w:tcPr>
            </w:tcPrChange>
          </w:tcPr>
          <w:p w14:paraId="1C85CC36"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0.021</w:t>
            </w:r>
          </w:p>
        </w:tc>
      </w:tr>
      <w:tr w:rsidR="00253599" w:rsidRPr="00A05FC2" w14:paraId="2BF5B80D" w14:textId="77777777" w:rsidTr="00741432">
        <w:trPr>
          <w:trHeight w:val="737"/>
          <w:trPrChange w:id="1747" w:author="&quot;sdent&quot;" w:date="2016-01-21T09:12:00Z">
            <w:trPr>
              <w:trHeight w:val="737"/>
            </w:trPr>
          </w:trPrChange>
        </w:trPr>
        <w:tc>
          <w:tcPr>
            <w:tcW w:w="3017" w:type="dxa"/>
            <w:shd w:val="clear" w:color="auto" w:fill="auto"/>
            <w:vAlign w:val="center"/>
            <w:tcPrChange w:id="1748" w:author="&quot;sdent&quot;" w:date="2016-01-21T09:12:00Z">
              <w:tcPr>
                <w:tcW w:w="3017" w:type="dxa"/>
                <w:shd w:val="clear" w:color="auto" w:fill="auto"/>
                <w:vAlign w:val="center"/>
              </w:tcPr>
            </w:tcPrChange>
          </w:tcPr>
          <w:p w14:paraId="6915CDA1" w14:textId="77777777" w:rsidR="00253599" w:rsidRPr="00EF389E" w:rsidRDefault="00253599" w:rsidP="00C04E8D">
            <w:pPr>
              <w:keepNext/>
              <w:keepLines/>
              <w:widowControl/>
              <w:jc w:val="center"/>
              <w:rPr>
                <w:rFonts w:cstheme="minorHAnsi"/>
                <w:color w:val="000000"/>
                <w:sz w:val="18"/>
                <w:szCs w:val="20"/>
              </w:rPr>
            </w:pPr>
            <w:r w:rsidRPr="009C362B">
              <w:rPr>
                <w:sz w:val="18"/>
              </w:rPr>
              <w:t xml:space="preserve">5A </w:t>
            </w:r>
            <w:r w:rsidRPr="009C362B">
              <w:rPr>
                <w:sz w:val="18"/>
                <w:szCs w:val="18"/>
              </w:rPr>
              <w:t>Refrigerator-freezer—automatic defrost with bottom-mounted freezer with through-the-door ice service</w:t>
            </w:r>
          </w:p>
        </w:tc>
        <w:tc>
          <w:tcPr>
            <w:tcW w:w="1089" w:type="dxa"/>
            <w:shd w:val="clear" w:color="auto" w:fill="auto"/>
            <w:noWrap/>
            <w:vAlign w:val="center"/>
            <w:tcPrChange w:id="1749" w:author="&quot;sdent&quot;" w:date="2016-01-21T09:12:00Z">
              <w:tcPr>
                <w:tcW w:w="1089" w:type="dxa"/>
                <w:shd w:val="clear" w:color="auto" w:fill="auto"/>
                <w:noWrap/>
                <w:vAlign w:val="center"/>
              </w:tcPr>
            </w:tcPrChange>
          </w:tcPr>
          <w:p w14:paraId="047E8829" w14:textId="77777777" w:rsidR="00253599" w:rsidRDefault="00253599" w:rsidP="00C04E8D">
            <w:pPr>
              <w:keepNext/>
              <w:keepLines/>
              <w:widowControl/>
              <w:jc w:val="center"/>
              <w:rPr>
                <w:rFonts w:ascii="Calibri" w:hAnsi="Calibri"/>
                <w:color w:val="000000"/>
                <w:szCs w:val="20"/>
              </w:rPr>
            </w:pPr>
            <w:r>
              <w:rPr>
                <w:rFonts w:ascii="Calibri" w:hAnsi="Calibri"/>
                <w:color w:val="000000"/>
                <w:szCs w:val="20"/>
              </w:rPr>
              <w:t>n/a</w:t>
            </w:r>
          </w:p>
        </w:tc>
        <w:tc>
          <w:tcPr>
            <w:tcW w:w="0" w:type="auto"/>
            <w:vAlign w:val="center"/>
            <w:tcPrChange w:id="1750" w:author="&quot;sdent&quot;" w:date="2016-01-21T09:12:00Z">
              <w:tcPr>
                <w:tcW w:w="0" w:type="auto"/>
                <w:vAlign w:val="center"/>
              </w:tcPr>
            </w:tcPrChange>
          </w:tcPr>
          <w:p w14:paraId="053A4B3D" w14:textId="77777777" w:rsidR="00253599" w:rsidRDefault="00253599" w:rsidP="00C04E8D">
            <w:pPr>
              <w:keepNext/>
              <w:keepLines/>
              <w:widowControl/>
              <w:jc w:val="center"/>
              <w:rPr>
                <w:rFonts w:ascii="Calibri" w:hAnsi="Calibri"/>
                <w:color w:val="000000"/>
                <w:szCs w:val="20"/>
              </w:rPr>
            </w:pPr>
            <w:r>
              <w:rPr>
                <w:rFonts w:ascii="Calibri" w:hAnsi="Calibri"/>
                <w:color w:val="000000"/>
                <w:szCs w:val="20"/>
              </w:rPr>
              <w:t>n/a</w:t>
            </w:r>
          </w:p>
        </w:tc>
        <w:tc>
          <w:tcPr>
            <w:tcW w:w="0" w:type="auto"/>
            <w:vAlign w:val="center"/>
            <w:tcPrChange w:id="1751" w:author="&quot;sdent&quot;" w:date="2016-01-21T09:12:00Z">
              <w:tcPr>
                <w:tcW w:w="0" w:type="auto"/>
                <w:vAlign w:val="center"/>
              </w:tcPr>
            </w:tcPrChange>
          </w:tcPr>
          <w:p w14:paraId="28651B6F"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n/a</w:t>
            </w:r>
          </w:p>
        </w:tc>
        <w:tc>
          <w:tcPr>
            <w:tcW w:w="0" w:type="auto"/>
            <w:vAlign w:val="center"/>
            <w:tcPrChange w:id="1752" w:author="&quot;sdent&quot;" w:date="2016-01-21T09:12:00Z">
              <w:tcPr>
                <w:tcW w:w="0" w:type="auto"/>
                <w:vAlign w:val="center"/>
              </w:tcPr>
            </w:tcPrChange>
          </w:tcPr>
          <w:p w14:paraId="49DA349C"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n/a</w:t>
            </w:r>
          </w:p>
        </w:tc>
        <w:tc>
          <w:tcPr>
            <w:tcW w:w="0" w:type="auto"/>
            <w:vAlign w:val="center"/>
            <w:tcPrChange w:id="1753" w:author="&quot;sdent&quot;" w:date="2016-01-21T09:12:00Z">
              <w:tcPr>
                <w:tcW w:w="0" w:type="auto"/>
                <w:vAlign w:val="center"/>
              </w:tcPr>
            </w:tcPrChange>
          </w:tcPr>
          <w:p w14:paraId="532122DB" w14:textId="77777777" w:rsidR="00253599" w:rsidRDefault="00253599" w:rsidP="00C04E8D">
            <w:pPr>
              <w:keepNext/>
              <w:keepLines/>
              <w:widowControl/>
              <w:jc w:val="center"/>
              <w:rPr>
                <w:rFonts w:ascii="Calibri" w:hAnsi="Calibri"/>
                <w:color w:val="000000"/>
                <w:szCs w:val="20"/>
              </w:rPr>
            </w:pPr>
            <w:r>
              <w:rPr>
                <w:rFonts w:ascii="Calibri" w:hAnsi="Calibri"/>
                <w:color w:val="000000"/>
                <w:szCs w:val="20"/>
              </w:rPr>
              <w:t>0.025</w:t>
            </w:r>
          </w:p>
        </w:tc>
        <w:tc>
          <w:tcPr>
            <w:tcW w:w="0" w:type="auto"/>
            <w:vAlign w:val="center"/>
            <w:tcPrChange w:id="1754" w:author="&quot;sdent&quot;" w:date="2016-01-21T09:12:00Z">
              <w:tcPr>
                <w:tcW w:w="0" w:type="auto"/>
                <w:vAlign w:val="center"/>
              </w:tcPr>
            </w:tcPrChange>
          </w:tcPr>
          <w:p w14:paraId="394311C3" w14:textId="77777777" w:rsidR="00253599" w:rsidRDefault="00253599" w:rsidP="00C04E8D">
            <w:pPr>
              <w:keepNext/>
              <w:keepLines/>
              <w:widowControl/>
              <w:jc w:val="center"/>
              <w:rPr>
                <w:rFonts w:ascii="Calibri" w:hAnsi="Calibri"/>
                <w:color w:val="000000"/>
                <w:szCs w:val="20"/>
              </w:rPr>
            </w:pPr>
            <w:r>
              <w:rPr>
                <w:rFonts w:ascii="Calibri" w:hAnsi="Calibri"/>
                <w:color w:val="000000"/>
                <w:szCs w:val="20"/>
              </w:rPr>
              <w:t>0.042</w:t>
            </w:r>
          </w:p>
        </w:tc>
        <w:tc>
          <w:tcPr>
            <w:tcW w:w="0" w:type="auto"/>
            <w:vAlign w:val="center"/>
            <w:tcPrChange w:id="1755" w:author="&quot;sdent&quot;" w:date="2016-01-21T09:12:00Z">
              <w:tcPr>
                <w:tcW w:w="0" w:type="auto"/>
                <w:vAlign w:val="center"/>
              </w:tcPr>
            </w:tcPrChange>
          </w:tcPr>
          <w:p w14:paraId="5D0D3663" w14:textId="77777777" w:rsidR="00253599" w:rsidRDefault="00253599" w:rsidP="00C04E8D">
            <w:pPr>
              <w:keepNext/>
              <w:keepLines/>
              <w:widowControl/>
              <w:jc w:val="center"/>
              <w:rPr>
                <w:rFonts w:ascii="Calibri" w:hAnsi="Calibri"/>
                <w:color w:val="000000"/>
                <w:szCs w:val="20"/>
              </w:rPr>
            </w:pPr>
            <w:r>
              <w:rPr>
                <w:rFonts w:ascii="Calibri" w:hAnsi="Calibri"/>
                <w:color w:val="000000"/>
                <w:szCs w:val="20"/>
              </w:rPr>
              <w:t>0.009</w:t>
            </w:r>
          </w:p>
        </w:tc>
        <w:tc>
          <w:tcPr>
            <w:tcW w:w="920" w:type="dxa"/>
            <w:vAlign w:val="center"/>
            <w:tcPrChange w:id="1756" w:author="&quot;sdent&quot;" w:date="2016-01-21T09:12:00Z">
              <w:tcPr>
                <w:tcW w:w="920" w:type="dxa"/>
                <w:vAlign w:val="center"/>
              </w:tcPr>
            </w:tcPrChange>
          </w:tcPr>
          <w:p w14:paraId="5EEC57EB" w14:textId="77777777" w:rsidR="00253599" w:rsidRDefault="00253599" w:rsidP="00C04E8D">
            <w:pPr>
              <w:keepNext/>
              <w:keepLines/>
              <w:widowControl/>
              <w:jc w:val="center"/>
              <w:rPr>
                <w:rFonts w:ascii="Calibri" w:hAnsi="Calibri"/>
                <w:color w:val="000000"/>
                <w:szCs w:val="20"/>
              </w:rPr>
            </w:pPr>
            <w:r>
              <w:rPr>
                <w:rFonts w:ascii="Calibri" w:hAnsi="Calibri"/>
                <w:color w:val="000000"/>
                <w:szCs w:val="20"/>
              </w:rPr>
              <w:t>0.027</w:t>
            </w:r>
          </w:p>
        </w:tc>
      </w:tr>
      <w:tr w:rsidR="00253599" w:rsidRPr="00A05FC2" w14:paraId="25EB6E29" w14:textId="77777777" w:rsidTr="00741432">
        <w:trPr>
          <w:trHeight w:val="737"/>
          <w:trPrChange w:id="1757" w:author="&quot;sdent&quot;" w:date="2016-01-21T09:12:00Z">
            <w:trPr>
              <w:trHeight w:val="737"/>
            </w:trPr>
          </w:trPrChange>
        </w:trPr>
        <w:tc>
          <w:tcPr>
            <w:tcW w:w="3017" w:type="dxa"/>
            <w:shd w:val="clear" w:color="auto" w:fill="auto"/>
            <w:vAlign w:val="center"/>
            <w:hideMark/>
            <w:tcPrChange w:id="1758" w:author="&quot;sdent&quot;" w:date="2016-01-21T09:12:00Z">
              <w:tcPr>
                <w:tcW w:w="3017" w:type="dxa"/>
                <w:shd w:val="clear" w:color="auto" w:fill="auto"/>
                <w:vAlign w:val="center"/>
                <w:hideMark/>
              </w:tcPr>
            </w:tcPrChange>
          </w:tcPr>
          <w:p w14:paraId="0CA290DC" w14:textId="77777777" w:rsidR="00253599" w:rsidRPr="00EF389E" w:rsidRDefault="00253599" w:rsidP="00C04E8D">
            <w:pPr>
              <w:keepNext/>
              <w:keepLines/>
              <w:widowControl/>
              <w:jc w:val="center"/>
              <w:rPr>
                <w:rFonts w:cstheme="minorHAnsi"/>
                <w:color w:val="000000"/>
                <w:sz w:val="18"/>
                <w:szCs w:val="20"/>
              </w:rPr>
            </w:pPr>
            <w:r w:rsidRPr="00EF389E">
              <w:rPr>
                <w:rFonts w:cstheme="minorHAnsi"/>
                <w:color w:val="000000"/>
                <w:sz w:val="18"/>
                <w:szCs w:val="20"/>
              </w:rPr>
              <w:t>6.  Refrigerator-Freezers--automatic defrost with top-mounted freezer with through-the-door ice service</w:t>
            </w:r>
          </w:p>
        </w:tc>
        <w:tc>
          <w:tcPr>
            <w:tcW w:w="1089" w:type="dxa"/>
            <w:shd w:val="clear" w:color="auto" w:fill="auto"/>
            <w:noWrap/>
            <w:vAlign w:val="center"/>
            <w:tcPrChange w:id="1759" w:author="&quot;sdent&quot;" w:date="2016-01-21T09:12:00Z">
              <w:tcPr>
                <w:tcW w:w="1089" w:type="dxa"/>
                <w:shd w:val="clear" w:color="auto" w:fill="auto"/>
                <w:noWrap/>
                <w:vAlign w:val="center"/>
              </w:tcPr>
            </w:tcPrChange>
          </w:tcPr>
          <w:p w14:paraId="539BFBFF" w14:textId="77777777" w:rsidR="00253599" w:rsidRPr="00A05FC2" w:rsidRDefault="00253599" w:rsidP="00C04E8D">
            <w:pPr>
              <w:keepNext/>
              <w:keepLines/>
              <w:widowControl/>
              <w:jc w:val="center"/>
              <w:rPr>
                <w:rFonts w:cstheme="minorHAnsi"/>
                <w:color w:val="000000"/>
                <w:szCs w:val="20"/>
              </w:rPr>
            </w:pPr>
            <w:r>
              <w:rPr>
                <w:rFonts w:ascii="Calibri" w:hAnsi="Calibri"/>
                <w:color w:val="000000"/>
                <w:szCs w:val="20"/>
              </w:rPr>
              <w:t>0.048</w:t>
            </w:r>
          </w:p>
        </w:tc>
        <w:tc>
          <w:tcPr>
            <w:tcW w:w="0" w:type="auto"/>
            <w:vAlign w:val="center"/>
            <w:tcPrChange w:id="1760" w:author="&quot;sdent&quot;" w:date="2016-01-21T09:12:00Z">
              <w:tcPr>
                <w:tcW w:w="0" w:type="auto"/>
                <w:vAlign w:val="center"/>
              </w:tcPr>
            </w:tcPrChange>
          </w:tcPr>
          <w:p w14:paraId="221F48B2" w14:textId="77777777" w:rsidR="00253599" w:rsidRPr="00A05FC2" w:rsidRDefault="00253599" w:rsidP="00C04E8D">
            <w:pPr>
              <w:keepNext/>
              <w:keepLines/>
              <w:widowControl/>
              <w:jc w:val="center"/>
              <w:rPr>
                <w:rFonts w:cstheme="minorHAnsi"/>
                <w:color w:val="000000"/>
                <w:szCs w:val="20"/>
              </w:rPr>
            </w:pPr>
            <w:r>
              <w:rPr>
                <w:rFonts w:ascii="Calibri" w:hAnsi="Calibri"/>
                <w:color w:val="000000"/>
                <w:szCs w:val="20"/>
              </w:rPr>
              <w:t>0.053</w:t>
            </w:r>
          </w:p>
        </w:tc>
        <w:tc>
          <w:tcPr>
            <w:tcW w:w="0" w:type="auto"/>
            <w:vAlign w:val="center"/>
            <w:tcPrChange w:id="1761" w:author="&quot;sdent&quot;" w:date="2016-01-21T09:12:00Z">
              <w:tcPr>
                <w:tcW w:w="0" w:type="auto"/>
                <w:vAlign w:val="center"/>
              </w:tcPr>
            </w:tcPrChange>
          </w:tcPr>
          <w:p w14:paraId="25348D16" w14:textId="77777777" w:rsidR="00253599" w:rsidRPr="00A05FC2" w:rsidRDefault="00253599" w:rsidP="00C04E8D">
            <w:pPr>
              <w:keepNext/>
              <w:keepLines/>
              <w:widowControl/>
              <w:jc w:val="center"/>
              <w:rPr>
                <w:rFonts w:cstheme="minorHAnsi"/>
                <w:color w:val="000000"/>
                <w:szCs w:val="20"/>
              </w:rPr>
            </w:pPr>
            <w:r w:rsidRPr="000B7BB6">
              <w:rPr>
                <w:rFonts w:cstheme="minorHAnsi"/>
                <w:color w:val="000000"/>
              </w:rPr>
              <w:t>0.01</w:t>
            </w:r>
            <w:r>
              <w:rPr>
                <w:rFonts w:cstheme="minorHAnsi"/>
                <w:color w:val="000000"/>
              </w:rPr>
              <w:t>9</w:t>
            </w:r>
          </w:p>
        </w:tc>
        <w:tc>
          <w:tcPr>
            <w:tcW w:w="0" w:type="auto"/>
            <w:vAlign w:val="center"/>
            <w:tcPrChange w:id="1762" w:author="&quot;sdent&quot;" w:date="2016-01-21T09:12:00Z">
              <w:tcPr>
                <w:tcW w:w="0" w:type="auto"/>
                <w:vAlign w:val="center"/>
              </w:tcPr>
            </w:tcPrChange>
          </w:tcPr>
          <w:p w14:paraId="6C155636" w14:textId="77777777" w:rsidR="00253599" w:rsidRPr="00A05FC2" w:rsidRDefault="00253599" w:rsidP="00C04E8D">
            <w:pPr>
              <w:keepNext/>
              <w:keepLines/>
              <w:widowControl/>
              <w:jc w:val="center"/>
              <w:rPr>
                <w:rFonts w:cstheme="minorHAnsi"/>
                <w:color w:val="000000"/>
                <w:szCs w:val="20"/>
              </w:rPr>
            </w:pPr>
            <w:r w:rsidRPr="000B7BB6">
              <w:rPr>
                <w:rFonts w:cstheme="minorHAnsi"/>
                <w:color w:val="000000"/>
              </w:rPr>
              <w:t>0.023</w:t>
            </w:r>
          </w:p>
        </w:tc>
        <w:tc>
          <w:tcPr>
            <w:tcW w:w="0" w:type="auto"/>
            <w:vAlign w:val="center"/>
            <w:tcPrChange w:id="1763" w:author="&quot;sdent&quot;" w:date="2016-01-21T09:12:00Z">
              <w:tcPr>
                <w:tcW w:w="0" w:type="auto"/>
                <w:vAlign w:val="center"/>
              </w:tcPr>
            </w:tcPrChange>
          </w:tcPr>
          <w:p w14:paraId="099951ED"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0.040</w:t>
            </w:r>
          </w:p>
        </w:tc>
        <w:tc>
          <w:tcPr>
            <w:tcW w:w="0" w:type="auto"/>
            <w:vAlign w:val="center"/>
            <w:tcPrChange w:id="1764" w:author="&quot;sdent&quot;" w:date="2016-01-21T09:12:00Z">
              <w:tcPr>
                <w:tcW w:w="0" w:type="auto"/>
                <w:vAlign w:val="center"/>
              </w:tcPr>
            </w:tcPrChange>
          </w:tcPr>
          <w:p w14:paraId="59E8B1C2"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0.055</w:t>
            </w:r>
          </w:p>
        </w:tc>
        <w:tc>
          <w:tcPr>
            <w:tcW w:w="0" w:type="auto"/>
            <w:vAlign w:val="center"/>
            <w:tcPrChange w:id="1765" w:author="&quot;sdent&quot;" w:date="2016-01-21T09:12:00Z">
              <w:tcPr>
                <w:tcW w:w="0" w:type="auto"/>
                <w:vAlign w:val="center"/>
              </w:tcPr>
            </w:tcPrChange>
          </w:tcPr>
          <w:p w14:paraId="4EF85650"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0.008</w:t>
            </w:r>
          </w:p>
        </w:tc>
        <w:tc>
          <w:tcPr>
            <w:tcW w:w="920" w:type="dxa"/>
            <w:vAlign w:val="center"/>
            <w:tcPrChange w:id="1766" w:author="&quot;sdent&quot;" w:date="2016-01-21T09:12:00Z">
              <w:tcPr>
                <w:tcW w:w="920" w:type="dxa"/>
                <w:vAlign w:val="center"/>
              </w:tcPr>
            </w:tcPrChange>
          </w:tcPr>
          <w:p w14:paraId="2814180D"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0.023</w:t>
            </w:r>
          </w:p>
        </w:tc>
      </w:tr>
      <w:tr w:rsidR="00253599" w:rsidRPr="00A05FC2" w14:paraId="5C393C6E" w14:textId="77777777" w:rsidTr="00741432">
        <w:trPr>
          <w:trHeight w:val="755"/>
          <w:trPrChange w:id="1767" w:author="&quot;sdent&quot;" w:date="2016-01-21T09:12:00Z">
            <w:trPr>
              <w:trHeight w:val="755"/>
            </w:trPr>
          </w:trPrChange>
        </w:trPr>
        <w:tc>
          <w:tcPr>
            <w:tcW w:w="3017" w:type="dxa"/>
            <w:shd w:val="clear" w:color="auto" w:fill="auto"/>
            <w:vAlign w:val="center"/>
            <w:hideMark/>
            <w:tcPrChange w:id="1768" w:author="&quot;sdent&quot;" w:date="2016-01-21T09:12:00Z">
              <w:tcPr>
                <w:tcW w:w="3017" w:type="dxa"/>
                <w:shd w:val="clear" w:color="auto" w:fill="auto"/>
                <w:vAlign w:val="center"/>
                <w:hideMark/>
              </w:tcPr>
            </w:tcPrChange>
          </w:tcPr>
          <w:p w14:paraId="53EDE0A7" w14:textId="77777777" w:rsidR="00253599" w:rsidRPr="00EF389E" w:rsidRDefault="00253599" w:rsidP="00C04E8D">
            <w:pPr>
              <w:keepNext/>
              <w:keepLines/>
              <w:widowControl/>
              <w:jc w:val="center"/>
              <w:rPr>
                <w:rFonts w:cstheme="minorHAnsi"/>
                <w:color w:val="000000"/>
                <w:sz w:val="18"/>
                <w:szCs w:val="20"/>
              </w:rPr>
            </w:pPr>
            <w:r w:rsidRPr="00EF389E">
              <w:rPr>
                <w:rFonts w:cstheme="minorHAnsi"/>
                <w:color w:val="000000"/>
                <w:sz w:val="18"/>
                <w:szCs w:val="20"/>
              </w:rPr>
              <w:t>7.  Refrigerator-Freezers--automatic defrost with side-mounted freezer with through-the-door ice service</w:t>
            </w:r>
          </w:p>
        </w:tc>
        <w:tc>
          <w:tcPr>
            <w:tcW w:w="1089" w:type="dxa"/>
            <w:shd w:val="clear" w:color="auto" w:fill="auto"/>
            <w:noWrap/>
            <w:vAlign w:val="center"/>
            <w:tcPrChange w:id="1769" w:author="&quot;sdent&quot;" w:date="2016-01-21T09:12:00Z">
              <w:tcPr>
                <w:tcW w:w="1089" w:type="dxa"/>
                <w:shd w:val="clear" w:color="auto" w:fill="auto"/>
                <w:noWrap/>
                <w:vAlign w:val="center"/>
              </w:tcPr>
            </w:tcPrChange>
          </w:tcPr>
          <w:p w14:paraId="67D044A0" w14:textId="77777777" w:rsidR="00253599" w:rsidRPr="00A05FC2" w:rsidRDefault="00253599" w:rsidP="00C04E8D">
            <w:pPr>
              <w:keepNext/>
              <w:keepLines/>
              <w:widowControl/>
              <w:jc w:val="center"/>
              <w:rPr>
                <w:rFonts w:cstheme="minorHAnsi"/>
                <w:color w:val="000000"/>
                <w:szCs w:val="20"/>
              </w:rPr>
            </w:pPr>
            <w:r>
              <w:rPr>
                <w:rFonts w:ascii="Calibri" w:hAnsi="Calibri"/>
                <w:color w:val="000000"/>
                <w:szCs w:val="20"/>
              </w:rPr>
              <w:t>0.107</w:t>
            </w:r>
          </w:p>
        </w:tc>
        <w:tc>
          <w:tcPr>
            <w:tcW w:w="0" w:type="auto"/>
            <w:vAlign w:val="center"/>
            <w:tcPrChange w:id="1770" w:author="&quot;sdent&quot;" w:date="2016-01-21T09:12:00Z">
              <w:tcPr>
                <w:tcW w:w="0" w:type="auto"/>
                <w:vAlign w:val="center"/>
              </w:tcPr>
            </w:tcPrChange>
          </w:tcPr>
          <w:p w14:paraId="3BE5A5C9" w14:textId="77777777" w:rsidR="00253599" w:rsidRPr="00A05FC2" w:rsidRDefault="00253599" w:rsidP="00C04E8D">
            <w:pPr>
              <w:keepNext/>
              <w:keepLines/>
              <w:widowControl/>
              <w:jc w:val="center"/>
              <w:rPr>
                <w:rFonts w:cstheme="minorHAnsi"/>
                <w:color w:val="000000"/>
                <w:szCs w:val="20"/>
              </w:rPr>
            </w:pPr>
            <w:r>
              <w:rPr>
                <w:rFonts w:ascii="Calibri" w:hAnsi="Calibri"/>
                <w:color w:val="000000"/>
                <w:szCs w:val="20"/>
              </w:rPr>
              <w:t>0.112</w:t>
            </w:r>
          </w:p>
        </w:tc>
        <w:tc>
          <w:tcPr>
            <w:tcW w:w="0" w:type="auto"/>
            <w:vAlign w:val="center"/>
            <w:tcPrChange w:id="1771" w:author="&quot;sdent&quot;" w:date="2016-01-21T09:12:00Z">
              <w:tcPr>
                <w:tcW w:w="0" w:type="auto"/>
                <w:vAlign w:val="center"/>
              </w:tcPr>
            </w:tcPrChange>
          </w:tcPr>
          <w:p w14:paraId="7415ECEE" w14:textId="77777777" w:rsidR="00253599" w:rsidRPr="00A05FC2" w:rsidRDefault="00253599" w:rsidP="00C04E8D">
            <w:pPr>
              <w:keepNext/>
              <w:keepLines/>
              <w:widowControl/>
              <w:jc w:val="center"/>
              <w:rPr>
                <w:rFonts w:cstheme="minorHAnsi"/>
                <w:color w:val="000000"/>
                <w:szCs w:val="20"/>
              </w:rPr>
            </w:pPr>
            <w:r w:rsidRPr="000B7BB6">
              <w:rPr>
                <w:rFonts w:cstheme="minorHAnsi"/>
                <w:color w:val="000000"/>
              </w:rPr>
              <w:t>0.020</w:t>
            </w:r>
          </w:p>
        </w:tc>
        <w:tc>
          <w:tcPr>
            <w:tcW w:w="0" w:type="auto"/>
            <w:vAlign w:val="center"/>
            <w:tcPrChange w:id="1772" w:author="&quot;sdent&quot;" w:date="2016-01-21T09:12:00Z">
              <w:tcPr>
                <w:tcW w:w="0" w:type="auto"/>
                <w:vAlign w:val="center"/>
              </w:tcPr>
            </w:tcPrChange>
          </w:tcPr>
          <w:p w14:paraId="082F494C" w14:textId="77777777" w:rsidR="00253599" w:rsidRPr="00A05FC2" w:rsidRDefault="00253599" w:rsidP="00C04E8D">
            <w:pPr>
              <w:keepNext/>
              <w:keepLines/>
              <w:widowControl/>
              <w:jc w:val="center"/>
              <w:rPr>
                <w:rFonts w:cstheme="minorHAnsi"/>
                <w:color w:val="000000"/>
                <w:szCs w:val="20"/>
              </w:rPr>
            </w:pPr>
            <w:r w:rsidRPr="000B7BB6">
              <w:rPr>
                <w:rFonts w:cstheme="minorHAnsi"/>
                <w:color w:val="000000"/>
              </w:rPr>
              <w:t>0.025</w:t>
            </w:r>
          </w:p>
        </w:tc>
        <w:tc>
          <w:tcPr>
            <w:tcW w:w="0" w:type="auto"/>
            <w:vAlign w:val="center"/>
            <w:tcPrChange w:id="1773" w:author="&quot;sdent&quot;" w:date="2016-01-21T09:12:00Z">
              <w:tcPr>
                <w:tcW w:w="0" w:type="auto"/>
                <w:vAlign w:val="center"/>
              </w:tcPr>
            </w:tcPrChange>
          </w:tcPr>
          <w:p w14:paraId="191B8C34"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0.097</w:t>
            </w:r>
          </w:p>
        </w:tc>
        <w:tc>
          <w:tcPr>
            <w:tcW w:w="0" w:type="auto"/>
            <w:vAlign w:val="center"/>
            <w:tcPrChange w:id="1774" w:author="&quot;sdent&quot;" w:date="2016-01-21T09:12:00Z">
              <w:tcPr>
                <w:tcW w:w="0" w:type="auto"/>
                <w:vAlign w:val="center"/>
              </w:tcPr>
            </w:tcPrChange>
          </w:tcPr>
          <w:p w14:paraId="50DE6515"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0.113</w:t>
            </w:r>
          </w:p>
        </w:tc>
        <w:tc>
          <w:tcPr>
            <w:tcW w:w="0" w:type="auto"/>
            <w:vAlign w:val="center"/>
            <w:tcPrChange w:id="1775" w:author="&quot;sdent&quot;" w:date="2016-01-21T09:12:00Z">
              <w:tcPr>
                <w:tcW w:w="0" w:type="auto"/>
                <w:vAlign w:val="center"/>
              </w:tcPr>
            </w:tcPrChange>
          </w:tcPr>
          <w:p w14:paraId="7ED8A753"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0.009</w:t>
            </w:r>
          </w:p>
        </w:tc>
        <w:tc>
          <w:tcPr>
            <w:tcW w:w="920" w:type="dxa"/>
            <w:vAlign w:val="center"/>
            <w:tcPrChange w:id="1776" w:author="&quot;sdent&quot;" w:date="2016-01-21T09:12:00Z">
              <w:tcPr>
                <w:tcW w:w="920" w:type="dxa"/>
                <w:vAlign w:val="center"/>
              </w:tcPr>
            </w:tcPrChange>
          </w:tcPr>
          <w:p w14:paraId="58980D0B" w14:textId="77777777" w:rsidR="00253599" w:rsidRPr="000B7BB6" w:rsidRDefault="00253599" w:rsidP="00C04E8D">
            <w:pPr>
              <w:keepNext/>
              <w:keepLines/>
              <w:widowControl/>
              <w:jc w:val="center"/>
              <w:rPr>
                <w:rFonts w:cstheme="minorHAnsi"/>
                <w:color w:val="000000"/>
              </w:rPr>
            </w:pPr>
            <w:r>
              <w:rPr>
                <w:rFonts w:ascii="Calibri" w:hAnsi="Calibri"/>
                <w:color w:val="000000"/>
                <w:szCs w:val="20"/>
              </w:rPr>
              <w:t>0.025</w:t>
            </w:r>
          </w:p>
        </w:tc>
      </w:tr>
    </w:tbl>
    <w:p w14:paraId="1AD03535" w14:textId="77777777" w:rsidR="00253599" w:rsidRPr="000B7BB6" w:rsidRDefault="00253599" w:rsidP="00253599">
      <w:pPr>
        <w:pStyle w:val="Heading6"/>
      </w:pPr>
      <w:r>
        <w:t>Natural Gas</w:t>
      </w:r>
      <w:r w:rsidRPr="000B7BB6">
        <w:t xml:space="preserve"> Savings </w:t>
      </w:r>
    </w:p>
    <w:p w14:paraId="409605A6" w14:textId="77777777" w:rsidR="00253599" w:rsidRPr="000B7BB6" w:rsidRDefault="00253599" w:rsidP="00253599">
      <w:pPr>
        <w:rPr>
          <w:rFonts w:cstheme="minorHAnsi"/>
          <w:szCs w:val="20"/>
        </w:rPr>
      </w:pPr>
      <w:r w:rsidRPr="000B7BB6">
        <w:rPr>
          <w:rFonts w:cstheme="minorHAnsi"/>
        </w:rPr>
        <w:t>N/A</w:t>
      </w:r>
    </w:p>
    <w:p w14:paraId="56639183" w14:textId="77777777" w:rsidR="00253599" w:rsidRPr="000B7BB6" w:rsidRDefault="00253599" w:rsidP="00253599">
      <w:pPr>
        <w:pStyle w:val="Heading6"/>
      </w:pPr>
      <w:r w:rsidRPr="000B7BB6">
        <w:t xml:space="preserve">Water Impact Descriptions and Calculation  </w:t>
      </w:r>
    </w:p>
    <w:p w14:paraId="44D2311F" w14:textId="77777777" w:rsidR="00253599" w:rsidRPr="000B7BB6" w:rsidRDefault="00253599" w:rsidP="00253599">
      <w:pPr>
        <w:rPr>
          <w:rFonts w:cstheme="minorHAnsi"/>
        </w:rPr>
      </w:pPr>
      <w:r w:rsidRPr="000B7BB6">
        <w:rPr>
          <w:rFonts w:cstheme="minorHAnsi"/>
        </w:rPr>
        <w:t>N/A</w:t>
      </w:r>
    </w:p>
    <w:p w14:paraId="4EB346A1" w14:textId="77777777" w:rsidR="00253599" w:rsidRPr="000B7BB6" w:rsidRDefault="00253599" w:rsidP="00253599">
      <w:pPr>
        <w:pStyle w:val="Heading6"/>
      </w:pPr>
      <w:r w:rsidRPr="000B7BB6">
        <w:t xml:space="preserve">Deemed O&amp;M Cost Adjustment Calculation </w:t>
      </w:r>
    </w:p>
    <w:p w14:paraId="4EA97C8F" w14:textId="77777777" w:rsidR="00253599" w:rsidRPr="000B7BB6" w:rsidRDefault="00253599" w:rsidP="00253599">
      <w:pPr>
        <w:rPr>
          <w:rFonts w:cstheme="minorHAnsi"/>
        </w:rPr>
      </w:pPr>
      <w:r w:rsidRPr="000B7BB6">
        <w:rPr>
          <w:rFonts w:cstheme="minorHAnsi"/>
        </w:rPr>
        <w:t>N/A</w:t>
      </w:r>
    </w:p>
    <w:p w14:paraId="571C4D45" w14:textId="74742DC2" w:rsidR="00253599" w:rsidRDefault="00253599" w:rsidP="00253599">
      <w:pPr>
        <w:pStyle w:val="Heading6"/>
      </w:pPr>
      <w:r>
        <w:t xml:space="preserve">Measure Code: </w:t>
      </w:r>
      <w:r w:rsidRPr="0069549D">
        <w:t>RS-APL-ES</w:t>
      </w:r>
      <w:r>
        <w:t>RE</w:t>
      </w:r>
      <w:r w:rsidRPr="0069549D">
        <w:t>-</w:t>
      </w:r>
      <w:del w:id="1777" w:author="Samuel Dent" w:date="2015-12-17T05:52:00Z">
        <w:r w:rsidRPr="0069549D" w:rsidDel="00E22993">
          <w:delText>V0</w:delText>
        </w:r>
        <w:r w:rsidDel="00E22993">
          <w:delText>2</w:delText>
        </w:r>
      </w:del>
      <w:ins w:id="1778" w:author="Samuel Dent" w:date="2015-12-17T05:52:00Z">
        <w:r w:rsidRPr="0069549D">
          <w:t>V0</w:t>
        </w:r>
      </w:ins>
      <w:ins w:id="1779" w:author="Samuel Dent" w:date="2016-01-14T10:42:00Z">
        <w:r w:rsidR="00A92F75">
          <w:t>4</w:t>
        </w:r>
      </w:ins>
      <w:r w:rsidRPr="0069549D">
        <w:t>-</w:t>
      </w:r>
      <w:del w:id="1780" w:author="Samuel Dent" w:date="2015-12-17T05:52:00Z">
        <w:r w:rsidDel="00E22993">
          <w:delText>140601</w:delText>
        </w:r>
      </w:del>
      <w:ins w:id="1781" w:author="Samuel Dent" w:date="2015-12-17T05:52:00Z">
        <w:r>
          <w:t>160601</w:t>
        </w:r>
      </w:ins>
    </w:p>
    <w:p w14:paraId="3C809112" w14:textId="77777777" w:rsidR="00F83B3F" w:rsidRDefault="00F83B3F" w:rsidP="00F83B3F"/>
    <w:p w14:paraId="2B4A2201" w14:textId="77777777" w:rsidR="00F83B3F" w:rsidRPr="00F83B3F" w:rsidRDefault="00F83B3F" w:rsidP="00F83B3F">
      <w:pPr>
        <w:sectPr w:rsidR="00F83B3F" w:rsidRPr="00F83B3F">
          <w:headerReference w:type="default" r:id="rId20"/>
          <w:pgSz w:w="12240" w:h="15840"/>
          <w:pgMar w:top="1440" w:right="1440" w:bottom="1440" w:left="1440" w:header="720" w:footer="720" w:gutter="0"/>
          <w:cols w:space="720"/>
          <w:docGrid w:linePitch="360"/>
        </w:sectPr>
      </w:pPr>
    </w:p>
    <w:p w14:paraId="56073842" w14:textId="77777777" w:rsidR="00841F99" w:rsidRDefault="00841F99" w:rsidP="00841F99">
      <w:pPr>
        <w:pStyle w:val="Heading3"/>
      </w:pPr>
      <w:bookmarkStart w:id="1782" w:name="_Refrigerator_and_Freezer"/>
      <w:bookmarkStart w:id="1783" w:name="_Toc319489361"/>
      <w:bookmarkStart w:id="1784" w:name="_Toc319662632"/>
      <w:bookmarkStart w:id="1785" w:name="_Ref325436809"/>
      <w:bookmarkStart w:id="1786" w:name="_Ref325436812"/>
      <w:bookmarkStart w:id="1787" w:name="_Toc333219074"/>
      <w:bookmarkStart w:id="1788" w:name="_Ref352945378"/>
      <w:bookmarkStart w:id="1789" w:name="_Ref352945385"/>
      <w:bookmarkStart w:id="1790" w:name="_Toc437592956"/>
      <w:bookmarkStart w:id="1791" w:name="_Toc437855971"/>
      <w:bookmarkStart w:id="1792" w:name="_Toc319489362"/>
      <w:bookmarkStart w:id="1793" w:name="_Toc319662633"/>
      <w:bookmarkStart w:id="1794" w:name="_Ref325428211"/>
      <w:bookmarkStart w:id="1795" w:name="_Ref325428217"/>
      <w:bookmarkStart w:id="1796" w:name="_Toc333219075"/>
      <w:bookmarkStart w:id="1797" w:name="_Toc441217023"/>
      <w:bookmarkEnd w:id="1782"/>
      <w:r w:rsidRPr="000B7BB6">
        <w:lastRenderedPageBreak/>
        <w:t xml:space="preserve">ENERGY STAR </w:t>
      </w:r>
      <w:bookmarkEnd w:id="1783"/>
      <w:bookmarkEnd w:id="1784"/>
      <w:bookmarkEnd w:id="1785"/>
      <w:bookmarkEnd w:id="1786"/>
      <w:bookmarkEnd w:id="1787"/>
      <w:bookmarkEnd w:id="1788"/>
      <w:bookmarkEnd w:id="1789"/>
      <w:bookmarkEnd w:id="1790"/>
      <w:bookmarkEnd w:id="1791"/>
      <w:r w:rsidR="008F0926">
        <w:t>Room Air Conditioner</w:t>
      </w:r>
      <w:bookmarkEnd w:id="1797"/>
      <w:r w:rsidRPr="000B7BB6">
        <w:t xml:space="preserve"> </w:t>
      </w:r>
    </w:p>
    <w:p w14:paraId="6E062925" w14:textId="77777777" w:rsidR="00DD3147" w:rsidRPr="000B7BB6" w:rsidRDefault="00DD3147" w:rsidP="00DD3147">
      <w:pPr>
        <w:pStyle w:val="Heading6"/>
      </w:pPr>
      <w:r w:rsidRPr="00B41203">
        <w:t xml:space="preserve">Description </w:t>
      </w:r>
    </w:p>
    <w:p w14:paraId="7D65633A" w14:textId="77777777" w:rsidR="00DD3147" w:rsidRDefault="00DD3147" w:rsidP="00DD3147">
      <w:pPr>
        <w:rPr>
          <w:rFonts w:cstheme="minorHAnsi"/>
        </w:rPr>
      </w:pPr>
      <w:r w:rsidRPr="00A05FC2">
        <w:rPr>
          <w:rFonts w:cstheme="minorHAnsi"/>
        </w:rPr>
        <w:t>This measure relates to</w:t>
      </w:r>
      <w:r>
        <w:rPr>
          <w:rFonts w:cstheme="minorHAnsi"/>
        </w:rPr>
        <w:t>:</w:t>
      </w:r>
    </w:p>
    <w:p w14:paraId="359CB2C3" w14:textId="77777777" w:rsidR="00DD3147" w:rsidRPr="00264F91" w:rsidRDefault="00DD3147" w:rsidP="00DD3147">
      <w:pPr>
        <w:pStyle w:val="ListParagraph"/>
        <w:numPr>
          <w:ilvl w:val="0"/>
          <w:numId w:val="16"/>
        </w:numPr>
        <w:rPr>
          <w:rFonts w:cstheme="minorHAnsi"/>
        </w:rPr>
      </w:pPr>
      <w:r w:rsidRPr="00684855">
        <w:rPr>
          <w:rFonts w:cstheme="minorHAnsi"/>
        </w:rPr>
        <w:t xml:space="preserve">Time of Sale the purchase and installation of a room air conditioning unit that meets </w:t>
      </w:r>
      <w:del w:id="1798" w:author="Samuel Dent" w:date="2015-11-20T06:49:00Z">
        <w:r w:rsidRPr="00684855" w:rsidDel="00D811AE">
          <w:rPr>
            <w:rFonts w:cstheme="minorHAnsi"/>
          </w:rPr>
          <w:delText xml:space="preserve">CEE TIER 1 (equivalent to </w:delText>
        </w:r>
      </w:del>
      <w:r w:rsidRPr="00684855">
        <w:rPr>
          <w:rFonts w:cstheme="minorHAnsi"/>
        </w:rPr>
        <w:t xml:space="preserve">ENERGY STAR version </w:t>
      </w:r>
      <w:ins w:id="1799" w:author="Samuel Dent" w:date="2015-11-20T06:50:00Z">
        <w:r>
          <w:rPr>
            <w:rFonts w:cstheme="minorHAnsi"/>
          </w:rPr>
          <w:t>4</w:t>
        </w:r>
      </w:ins>
      <w:del w:id="1800" w:author="Samuel Dent" w:date="2015-11-20T06:50:00Z">
        <w:r w:rsidRPr="00684855" w:rsidDel="00D811AE">
          <w:rPr>
            <w:rFonts w:cstheme="minorHAnsi"/>
          </w:rPr>
          <w:delText>3</w:delText>
        </w:r>
      </w:del>
      <w:r w:rsidRPr="00684855">
        <w:rPr>
          <w:rFonts w:cstheme="minorHAnsi"/>
        </w:rPr>
        <w:t xml:space="preserve">.0 which is effective October </w:t>
      </w:r>
      <w:ins w:id="1801" w:author="Samuel Dent" w:date="2015-11-20T06:50:00Z">
        <w:r>
          <w:rPr>
            <w:rFonts w:cstheme="minorHAnsi"/>
          </w:rPr>
          <w:t>26</w:t>
        </w:r>
        <w:r w:rsidRPr="00D811AE">
          <w:rPr>
            <w:rFonts w:cstheme="minorHAnsi"/>
            <w:vertAlign w:val="superscript"/>
            <w:rPrChange w:id="1802" w:author="Samuel Dent" w:date="2015-11-20T06:52:00Z">
              <w:rPr>
                <w:rFonts w:cstheme="minorHAnsi"/>
              </w:rPr>
            </w:rPrChange>
          </w:rPr>
          <w:t>th</w:t>
        </w:r>
      </w:ins>
      <w:del w:id="1803" w:author="Samuel Dent" w:date="2015-11-20T06:50:00Z">
        <w:r w:rsidRPr="00684855" w:rsidDel="00D811AE">
          <w:rPr>
            <w:rFonts w:cstheme="minorHAnsi"/>
          </w:rPr>
          <w:delText>1</w:delText>
        </w:r>
        <w:r w:rsidRPr="00684855" w:rsidDel="00D811AE">
          <w:rPr>
            <w:rFonts w:cstheme="minorHAnsi"/>
            <w:vertAlign w:val="superscript"/>
          </w:rPr>
          <w:delText>st</w:delText>
        </w:r>
      </w:del>
      <w:ins w:id="1804" w:author="Samuel Dent" w:date="2015-11-20T06:50:00Z">
        <w:r>
          <w:rPr>
            <w:rFonts w:cstheme="minorHAnsi"/>
            <w:vertAlign w:val="superscript"/>
          </w:rPr>
          <w:t xml:space="preserve"> </w:t>
        </w:r>
      </w:ins>
      <w:del w:id="1805" w:author="Samuel Dent" w:date="2015-11-20T06:50:00Z">
        <w:r w:rsidRPr="00684855" w:rsidDel="00D811AE">
          <w:rPr>
            <w:rFonts w:cstheme="minorHAnsi"/>
          </w:rPr>
          <w:delText xml:space="preserve"> </w:delText>
        </w:r>
      </w:del>
      <w:r w:rsidRPr="00684855">
        <w:rPr>
          <w:rFonts w:cstheme="minorHAnsi"/>
        </w:rPr>
        <w:t>201</w:t>
      </w:r>
      <w:del w:id="1806" w:author="Samuel Dent" w:date="2015-11-20T06:50:00Z">
        <w:r w:rsidRPr="00684855" w:rsidDel="00D811AE">
          <w:rPr>
            <w:rFonts w:cstheme="minorHAnsi"/>
          </w:rPr>
          <w:delText>3</w:delText>
        </w:r>
      </w:del>
      <w:ins w:id="1807" w:author="Samuel Dent" w:date="2015-11-20T06:50:00Z">
        <w:r>
          <w:rPr>
            <w:rFonts w:cstheme="minorHAnsi"/>
          </w:rPr>
          <w:t>5</w:t>
        </w:r>
      </w:ins>
      <w:r w:rsidRPr="00684855">
        <w:rPr>
          <w:rFonts w:cstheme="minorHAnsi"/>
        </w:rPr>
        <w:t>)</w:t>
      </w:r>
      <w:del w:id="1808" w:author="Samuel Dent" w:date="2015-11-20T06:51:00Z">
        <w:r w:rsidDel="00D811AE">
          <w:rPr>
            <w:rFonts w:cstheme="minorHAnsi"/>
          </w:rPr>
          <w:delText xml:space="preserve"> or CEE Tier 2</w:delText>
        </w:r>
        <w:r w:rsidRPr="00684855" w:rsidDel="00D811AE">
          <w:rPr>
            <w:rFonts w:cstheme="minorHAnsi"/>
          </w:rPr>
          <w:delText xml:space="preserve"> minimum qualifying efficiency specifications</w:delText>
        </w:r>
      </w:del>
      <w:r w:rsidRPr="00684855">
        <w:rPr>
          <w:rFonts w:cstheme="minorHAnsi"/>
        </w:rPr>
        <w:t>, in place of a baseline unit</w:t>
      </w:r>
      <w:r>
        <w:rPr>
          <w:rFonts w:cstheme="minorHAnsi"/>
        </w:rPr>
        <w:t xml:space="preserve">. The baseline is </w:t>
      </w:r>
      <w:del w:id="1809" w:author="Samuel Dent" w:date="2015-11-20T06:51:00Z">
        <w:r w:rsidDel="00D811AE">
          <w:rPr>
            <w:rFonts w:cstheme="minorHAnsi"/>
          </w:rPr>
          <w:delText xml:space="preserve">equivalent to </w:delText>
        </w:r>
        <w:r w:rsidRPr="00684855" w:rsidDel="00D811AE">
          <w:rPr>
            <w:rFonts w:cstheme="minorHAnsi"/>
          </w:rPr>
          <w:delText>ENERGY STAR Version 2.0 efficiency ratings presented below</w:delText>
        </w:r>
        <w:r w:rsidDel="00D811AE">
          <w:rPr>
            <w:rFonts w:cstheme="minorHAnsi"/>
          </w:rPr>
          <w:delText xml:space="preserve"> since</w:delText>
        </w:r>
        <w:r w:rsidRPr="00684855" w:rsidDel="00D811AE">
          <w:rPr>
            <w:rFonts w:cstheme="minorHAnsi"/>
          </w:rPr>
          <w:delText xml:space="preserve"> </w:delText>
        </w:r>
        <w:r w:rsidDel="00D811AE">
          <w:rPr>
            <w:rFonts w:cstheme="minorHAnsi"/>
          </w:rPr>
          <w:delText>a</w:delText>
        </w:r>
        <w:r w:rsidRPr="00684855" w:rsidDel="00D811AE">
          <w:rPr>
            <w:rFonts w:cstheme="minorHAnsi"/>
          </w:rPr>
          <w:delText xml:space="preserve">ccording to ENERGY STAR Shipment Data the estimated market penetration of ENERGY STAR Room AC went from </w:delText>
        </w:r>
        <w:r w:rsidDel="00D811AE">
          <w:delText>33%</w:delText>
        </w:r>
        <w:r w:rsidDel="00D811AE">
          <w:rPr>
            <w:rStyle w:val="FootnoteReference"/>
          </w:rPr>
          <w:footnoteReference w:id="81"/>
        </w:r>
        <w:r w:rsidDel="00D811AE">
          <w:delText xml:space="preserve"> in 2010 to 62%</w:delText>
        </w:r>
        <w:r w:rsidDel="00D811AE">
          <w:rPr>
            <w:rStyle w:val="FootnoteReference"/>
          </w:rPr>
          <w:footnoteReference w:id="82"/>
        </w:r>
        <w:r w:rsidDel="00D811AE">
          <w:delText xml:space="preserve"> in 2011 and a 2012 Illinois program evaluation found a net-to-gross ratio of just 1% for a Version 2.0 ENERGY STAR unit</w:delText>
        </w:r>
      </w:del>
      <w:ins w:id="1814" w:author="Samuel Dent" w:date="2015-11-20T06:51:00Z">
        <w:r>
          <w:rPr>
            <w:rFonts w:cstheme="minorHAnsi"/>
          </w:rPr>
          <w:t>based on the Federal Standard</w:t>
        </w:r>
      </w:ins>
      <w:ins w:id="1815" w:author="Samuel Dent" w:date="2015-11-20T06:52:00Z">
        <w:r>
          <w:rPr>
            <w:rFonts w:cstheme="minorHAnsi"/>
          </w:rPr>
          <w:t xml:space="preserve"> effective June 1</w:t>
        </w:r>
        <w:r w:rsidRPr="00D811AE">
          <w:rPr>
            <w:rFonts w:cstheme="minorHAnsi"/>
            <w:vertAlign w:val="superscript"/>
            <w:rPrChange w:id="1816" w:author="Samuel Dent" w:date="2015-11-20T06:52:00Z">
              <w:rPr>
                <w:rFonts w:cstheme="minorHAnsi"/>
              </w:rPr>
            </w:rPrChange>
          </w:rPr>
          <w:t>st</w:t>
        </w:r>
        <w:r>
          <w:rPr>
            <w:rFonts w:cstheme="minorHAnsi"/>
          </w:rPr>
          <w:t>, 2014</w:t>
        </w:r>
      </w:ins>
      <w:r>
        <w:t xml:space="preserve">.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817" w:author="&quot;sdent&quot;" w:date="2016-01-21T09:15:00Z">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170"/>
        <w:gridCol w:w="2268"/>
        <w:gridCol w:w="1602"/>
        <w:gridCol w:w="1517"/>
        <w:gridCol w:w="1363"/>
        <w:gridCol w:w="1440"/>
        <w:tblGridChange w:id="1818">
          <w:tblGrid>
            <w:gridCol w:w="1170"/>
            <w:gridCol w:w="2268"/>
            <w:gridCol w:w="1602"/>
            <w:gridCol w:w="1517"/>
            <w:gridCol w:w="1363"/>
            <w:gridCol w:w="1440"/>
          </w:tblGrid>
        </w:tblGridChange>
      </w:tblGrid>
      <w:tr w:rsidR="00DD3147" w:rsidRPr="00264F91" w14:paraId="6BBF0124" w14:textId="77777777" w:rsidTr="00741432">
        <w:trPr>
          <w:jc w:val="center"/>
        </w:trPr>
        <w:tc>
          <w:tcPr>
            <w:tcW w:w="3438" w:type="dxa"/>
            <w:gridSpan w:val="2"/>
            <w:shd w:val="clear" w:color="auto" w:fill="7F7F7F"/>
            <w:vAlign w:val="center"/>
            <w:tcPrChange w:id="1819" w:author="&quot;sdent&quot;" w:date="2016-01-21T09:15:00Z">
              <w:tcPr>
                <w:tcW w:w="3438" w:type="dxa"/>
                <w:gridSpan w:val="2"/>
                <w:shd w:val="clear" w:color="auto" w:fill="7F7F7F"/>
                <w:vAlign w:val="center"/>
              </w:tcPr>
            </w:tcPrChange>
          </w:tcPr>
          <w:p w14:paraId="5782C512" w14:textId="77777777" w:rsidR="00DD3147" w:rsidRPr="00264F91" w:rsidRDefault="00DD3147" w:rsidP="00C04E8D">
            <w:pPr>
              <w:widowControl/>
              <w:jc w:val="center"/>
              <w:rPr>
                <w:b/>
                <w:color w:val="FFFFFF"/>
                <w:szCs w:val="20"/>
              </w:rPr>
            </w:pPr>
            <w:r w:rsidRPr="00264F91">
              <w:rPr>
                <w:b/>
                <w:color w:val="FFFFFF"/>
                <w:szCs w:val="20"/>
              </w:rPr>
              <w:t>Product Type and Class (</w:t>
            </w:r>
            <w:r>
              <w:rPr>
                <w:b/>
                <w:color w:val="FFFFFF"/>
                <w:szCs w:val="20"/>
              </w:rPr>
              <w:t>Btu/hr</w:t>
            </w:r>
            <w:r w:rsidRPr="00264F91">
              <w:rPr>
                <w:b/>
                <w:color w:val="FFFFFF"/>
                <w:szCs w:val="20"/>
              </w:rPr>
              <w:t>)</w:t>
            </w:r>
          </w:p>
        </w:tc>
        <w:tc>
          <w:tcPr>
            <w:tcW w:w="1602" w:type="dxa"/>
            <w:shd w:val="clear" w:color="auto" w:fill="7F7F7F"/>
            <w:vAlign w:val="center"/>
            <w:tcPrChange w:id="1820" w:author="&quot;sdent&quot;" w:date="2016-01-21T09:15:00Z">
              <w:tcPr>
                <w:tcW w:w="1602" w:type="dxa"/>
                <w:shd w:val="clear" w:color="auto" w:fill="7F7F7F"/>
                <w:vAlign w:val="center"/>
              </w:tcPr>
            </w:tcPrChange>
          </w:tcPr>
          <w:p w14:paraId="4ECF2266" w14:textId="77777777" w:rsidR="00DD3147" w:rsidRPr="00264F91" w:rsidRDefault="00DD3147" w:rsidP="00C04E8D">
            <w:pPr>
              <w:widowControl/>
              <w:jc w:val="center"/>
              <w:rPr>
                <w:b/>
                <w:color w:val="FFFFFF"/>
                <w:szCs w:val="20"/>
              </w:rPr>
            </w:pPr>
            <w:del w:id="1821" w:author="Samuel Dent" w:date="2015-11-20T06:38:00Z">
              <w:r w:rsidRPr="00264F91" w:rsidDel="005339A9">
                <w:rPr>
                  <w:b/>
                  <w:color w:val="FFFFFF"/>
                  <w:szCs w:val="20"/>
                </w:rPr>
                <w:delText>ENERGY STAR v2.0</w:delText>
              </w:r>
            </w:del>
            <w:ins w:id="1822" w:author="Samuel Dent" w:date="2015-11-20T06:38:00Z">
              <w:r>
                <w:rPr>
                  <w:b/>
                  <w:color w:val="FFFFFF"/>
                  <w:szCs w:val="20"/>
                </w:rPr>
                <w:t>Federal Standard</w:t>
              </w:r>
            </w:ins>
            <w:r w:rsidRPr="00264F91">
              <w:rPr>
                <w:b/>
                <w:color w:val="FFFFFF"/>
                <w:szCs w:val="20"/>
              </w:rPr>
              <w:t xml:space="preserve"> with louvered sides</w:t>
            </w:r>
          </w:p>
          <w:p w14:paraId="7B677B3E" w14:textId="77777777" w:rsidR="00DD3147" w:rsidRPr="00264F91" w:rsidRDefault="00DD3147" w:rsidP="00C04E8D">
            <w:pPr>
              <w:widowControl/>
              <w:jc w:val="center"/>
              <w:rPr>
                <w:b/>
                <w:color w:val="FFFFFF"/>
                <w:szCs w:val="20"/>
              </w:rPr>
            </w:pPr>
            <w:r w:rsidRPr="00264F91">
              <w:rPr>
                <w:b/>
                <w:color w:val="FFFFFF"/>
                <w:szCs w:val="20"/>
              </w:rPr>
              <w:t>(</w:t>
            </w:r>
            <w:ins w:id="1823" w:author="Samuel Dent" w:date="2015-11-20T06:38:00Z">
              <w:r>
                <w:rPr>
                  <w:b/>
                  <w:color w:val="FFFFFF"/>
                  <w:szCs w:val="20"/>
                </w:rPr>
                <w:t>C</w:t>
              </w:r>
            </w:ins>
            <w:r w:rsidRPr="00264F91">
              <w:rPr>
                <w:b/>
                <w:color w:val="FFFFFF"/>
                <w:szCs w:val="20"/>
              </w:rPr>
              <w:t>EER)</w:t>
            </w:r>
            <w:ins w:id="1824" w:author="Samuel Dent" w:date="2015-11-24T11:02:00Z">
              <w:r w:rsidRPr="00497591">
                <w:rPr>
                  <w:rStyle w:val="FootnoteReference"/>
                  <w:rFonts w:asciiTheme="minorHAnsi" w:hAnsiTheme="minorHAnsi"/>
                  <w:b/>
                  <w:color w:val="FFFFFF" w:themeColor="background1"/>
                  <w:rPrChange w:id="1825" w:author="Samuel Dent" w:date="2015-11-24T11:03:00Z">
                    <w:rPr>
                      <w:rStyle w:val="FootnoteReference"/>
                    </w:rPr>
                  </w:rPrChange>
                </w:rPr>
                <w:t xml:space="preserve"> </w:t>
              </w:r>
              <w:r w:rsidRPr="00497591">
                <w:rPr>
                  <w:rStyle w:val="FootnoteReference"/>
                  <w:rFonts w:asciiTheme="minorHAnsi" w:hAnsiTheme="minorHAnsi"/>
                  <w:b/>
                  <w:color w:val="FFFFFF" w:themeColor="background1"/>
                  <w:rPrChange w:id="1826" w:author="Samuel Dent" w:date="2015-11-24T11:03:00Z">
                    <w:rPr>
                      <w:rStyle w:val="FootnoteReference"/>
                    </w:rPr>
                  </w:rPrChange>
                </w:rPr>
                <w:footnoteReference w:id="83"/>
              </w:r>
            </w:ins>
            <w:del w:id="1829" w:author="Samuel Dent" w:date="2015-11-24T11:02:00Z">
              <w:r w:rsidDel="00497591">
                <w:rPr>
                  <w:rStyle w:val="FootnoteReference"/>
                  <w:b/>
                  <w:color w:val="FFFFFF"/>
                  <w:szCs w:val="20"/>
                </w:rPr>
                <w:footnoteReference w:id="84"/>
              </w:r>
            </w:del>
          </w:p>
        </w:tc>
        <w:tc>
          <w:tcPr>
            <w:tcW w:w="1517" w:type="dxa"/>
            <w:shd w:val="clear" w:color="auto" w:fill="7F7F7F"/>
            <w:vAlign w:val="center"/>
            <w:tcPrChange w:id="1832" w:author="&quot;sdent&quot;" w:date="2016-01-21T09:15:00Z">
              <w:tcPr>
                <w:tcW w:w="1517" w:type="dxa"/>
                <w:shd w:val="clear" w:color="auto" w:fill="7F7F7F"/>
                <w:vAlign w:val="center"/>
              </w:tcPr>
            </w:tcPrChange>
          </w:tcPr>
          <w:p w14:paraId="4BEFF1B5" w14:textId="77777777" w:rsidR="00DD3147" w:rsidRPr="00264F91" w:rsidRDefault="00DD3147" w:rsidP="00C04E8D">
            <w:pPr>
              <w:widowControl/>
              <w:jc w:val="center"/>
              <w:rPr>
                <w:b/>
                <w:color w:val="FFFFFF"/>
                <w:szCs w:val="20"/>
              </w:rPr>
            </w:pPr>
            <w:ins w:id="1833" w:author="Samuel Dent" w:date="2015-11-20T06:39:00Z">
              <w:r>
                <w:rPr>
                  <w:b/>
                  <w:color w:val="FFFFFF"/>
                  <w:szCs w:val="20"/>
                </w:rPr>
                <w:t>Federal Standard</w:t>
              </w:r>
              <w:r w:rsidRPr="00264F91">
                <w:rPr>
                  <w:b/>
                  <w:color w:val="FFFFFF"/>
                  <w:szCs w:val="20"/>
                </w:rPr>
                <w:t xml:space="preserve"> </w:t>
              </w:r>
            </w:ins>
            <w:del w:id="1834" w:author="Samuel Dent" w:date="2015-11-20T06:39:00Z">
              <w:r w:rsidRPr="00264F91" w:rsidDel="005339A9">
                <w:rPr>
                  <w:b/>
                  <w:color w:val="FFFFFF"/>
                  <w:szCs w:val="20"/>
                </w:rPr>
                <w:delText xml:space="preserve">ENERGY STAR v2.0 </w:delText>
              </w:r>
            </w:del>
            <w:r w:rsidRPr="00264F91">
              <w:rPr>
                <w:b/>
                <w:color w:val="FFFFFF"/>
                <w:szCs w:val="20"/>
              </w:rPr>
              <w:t>without louvered sides</w:t>
            </w:r>
          </w:p>
          <w:p w14:paraId="4F189414" w14:textId="77777777" w:rsidR="00DD3147" w:rsidRPr="00264F91" w:rsidRDefault="00DD3147" w:rsidP="00C04E8D">
            <w:pPr>
              <w:widowControl/>
              <w:jc w:val="center"/>
              <w:rPr>
                <w:b/>
                <w:color w:val="FFFFFF"/>
                <w:szCs w:val="20"/>
              </w:rPr>
            </w:pPr>
            <w:r w:rsidRPr="00264F91">
              <w:rPr>
                <w:b/>
                <w:color w:val="FFFFFF"/>
                <w:szCs w:val="20"/>
              </w:rPr>
              <w:t>(</w:t>
            </w:r>
            <w:ins w:id="1835" w:author="Samuel Dent" w:date="2015-11-20T06:39:00Z">
              <w:r>
                <w:rPr>
                  <w:b/>
                  <w:color w:val="FFFFFF"/>
                  <w:szCs w:val="20"/>
                </w:rPr>
                <w:t>C</w:t>
              </w:r>
            </w:ins>
            <w:r w:rsidRPr="00264F91">
              <w:rPr>
                <w:b/>
                <w:color w:val="FFFFFF"/>
                <w:szCs w:val="20"/>
              </w:rPr>
              <w:t>EER)</w:t>
            </w:r>
          </w:p>
        </w:tc>
        <w:tc>
          <w:tcPr>
            <w:tcW w:w="1363" w:type="dxa"/>
            <w:shd w:val="clear" w:color="auto" w:fill="7F7F7F"/>
            <w:vAlign w:val="center"/>
            <w:tcPrChange w:id="1836" w:author="&quot;sdent&quot;" w:date="2016-01-21T09:15:00Z">
              <w:tcPr>
                <w:tcW w:w="1363" w:type="dxa"/>
                <w:shd w:val="clear" w:color="auto" w:fill="7F7F7F"/>
                <w:vAlign w:val="center"/>
              </w:tcPr>
            </w:tcPrChange>
          </w:tcPr>
          <w:p w14:paraId="7CF5AF9C" w14:textId="77777777" w:rsidR="00DD3147" w:rsidRPr="00264F91" w:rsidRDefault="00DD3147" w:rsidP="00C04E8D">
            <w:pPr>
              <w:widowControl/>
              <w:jc w:val="center"/>
              <w:rPr>
                <w:b/>
                <w:color w:val="FFFFFF"/>
                <w:szCs w:val="20"/>
              </w:rPr>
            </w:pPr>
            <w:r w:rsidRPr="00264F91">
              <w:rPr>
                <w:b/>
                <w:color w:val="FFFFFF"/>
                <w:szCs w:val="20"/>
              </w:rPr>
              <w:t>ENERGY STAR v</w:t>
            </w:r>
            <w:ins w:id="1837" w:author="Samuel Dent" w:date="2015-11-20T06:40:00Z">
              <w:r>
                <w:rPr>
                  <w:b/>
                  <w:color w:val="FFFFFF"/>
                  <w:szCs w:val="20"/>
                </w:rPr>
                <w:t>4</w:t>
              </w:r>
            </w:ins>
            <w:del w:id="1838" w:author="Samuel Dent" w:date="2015-11-20T06:40:00Z">
              <w:r w:rsidRPr="00264F91" w:rsidDel="005339A9">
                <w:rPr>
                  <w:b/>
                  <w:color w:val="FFFFFF"/>
                  <w:szCs w:val="20"/>
                </w:rPr>
                <w:delText>3</w:delText>
              </w:r>
            </w:del>
            <w:r w:rsidRPr="00264F91">
              <w:rPr>
                <w:b/>
                <w:color w:val="FFFFFF"/>
                <w:szCs w:val="20"/>
              </w:rPr>
              <w:t xml:space="preserve">.0 </w:t>
            </w:r>
            <w:del w:id="1839" w:author="Samuel Dent" w:date="2015-11-20T06:40:00Z">
              <w:r w:rsidRPr="00264F91" w:rsidDel="005339A9">
                <w:rPr>
                  <w:b/>
                  <w:color w:val="FFFFFF"/>
                  <w:szCs w:val="20"/>
                </w:rPr>
                <w:delText xml:space="preserve">/ CEE Tier 1 </w:delText>
              </w:r>
            </w:del>
            <w:r w:rsidRPr="00264F91">
              <w:rPr>
                <w:b/>
                <w:color w:val="FFFFFF"/>
                <w:szCs w:val="20"/>
              </w:rPr>
              <w:t>with louvered sides (</w:t>
            </w:r>
            <w:ins w:id="1840" w:author="Samuel Dent" w:date="2015-11-20T06:52:00Z">
              <w:r>
                <w:rPr>
                  <w:b/>
                  <w:color w:val="FFFFFF"/>
                  <w:szCs w:val="20"/>
                </w:rPr>
                <w:t>C</w:t>
              </w:r>
            </w:ins>
            <w:r w:rsidRPr="00264F91">
              <w:rPr>
                <w:b/>
                <w:color w:val="FFFFFF"/>
                <w:szCs w:val="20"/>
              </w:rPr>
              <w:t>EER)</w:t>
            </w:r>
            <w:ins w:id="1841" w:author="Samuel Dent" w:date="2015-11-24T11:02:00Z">
              <w:r>
                <w:rPr>
                  <w:rStyle w:val="FootnoteReference"/>
                </w:rPr>
                <w:t xml:space="preserve"> </w:t>
              </w:r>
              <w:r w:rsidRPr="00497591">
                <w:rPr>
                  <w:rStyle w:val="FootnoteReference"/>
                  <w:rFonts w:asciiTheme="minorHAnsi" w:hAnsiTheme="minorHAnsi"/>
                  <w:b/>
                  <w:color w:val="FFFFFF" w:themeColor="background1"/>
                  <w:rPrChange w:id="1842" w:author="Samuel Dent" w:date="2015-11-24T11:02:00Z">
                    <w:rPr>
                      <w:rStyle w:val="FootnoteReference"/>
                    </w:rPr>
                  </w:rPrChange>
                </w:rPr>
                <w:footnoteReference w:id="85"/>
              </w:r>
            </w:ins>
            <w:del w:id="1845" w:author="Samuel Dent" w:date="2015-11-24T11:02:00Z">
              <w:r w:rsidDel="00497591">
                <w:rPr>
                  <w:rStyle w:val="FootnoteReference"/>
                  <w:b/>
                  <w:color w:val="FFFFFF"/>
                  <w:szCs w:val="20"/>
                </w:rPr>
                <w:footnoteReference w:id="86"/>
              </w:r>
            </w:del>
          </w:p>
        </w:tc>
        <w:tc>
          <w:tcPr>
            <w:tcW w:w="1440" w:type="dxa"/>
            <w:shd w:val="clear" w:color="auto" w:fill="7F7F7F"/>
            <w:vAlign w:val="center"/>
            <w:tcPrChange w:id="1848" w:author="&quot;sdent&quot;" w:date="2016-01-21T09:15:00Z">
              <w:tcPr>
                <w:tcW w:w="1440" w:type="dxa"/>
                <w:shd w:val="clear" w:color="auto" w:fill="7F7F7F"/>
                <w:vAlign w:val="center"/>
              </w:tcPr>
            </w:tcPrChange>
          </w:tcPr>
          <w:p w14:paraId="785EE689" w14:textId="77777777" w:rsidR="00DD3147" w:rsidRPr="00264F91" w:rsidRDefault="00DD3147" w:rsidP="00C04E8D">
            <w:pPr>
              <w:widowControl/>
              <w:jc w:val="center"/>
              <w:rPr>
                <w:b/>
                <w:color w:val="FFFFFF"/>
                <w:szCs w:val="20"/>
              </w:rPr>
            </w:pPr>
            <w:r w:rsidRPr="00264F91">
              <w:rPr>
                <w:b/>
                <w:color w:val="FFFFFF"/>
                <w:szCs w:val="20"/>
              </w:rPr>
              <w:t>ENERGY STAR v</w:t>
            </w:r>
            <w:ins w:id="1849" w:author="Samuel Dent" w:date="2015-11-20T06:40:00Z">
              <w:r>
                <w:rPr>
                  <w:b/>
                  <w:color w:val="FFFFFF"/>
                  <w:szCs w:val="20"/>
                </w:rPr>
                <w:t>4</w:t>
              </w:r>
            </w:ins>
            <w:del w:id="1850" w:author="Samuel Dent" w:date="2015-11-20T06:40:00Z">
              <w:r w:rsidRPr="00264F91" w:rsidDel="005339A9">
                <w:rPr>
                  <w:b/>
                  <w:color w:val="FFFFFF"/>
                  <w:szCs w:val="20"/>
                </w:rPr>
                <w:delText>3</w:delText>
              </w:r>
            </w:del>
            <w:r w:rsidRPr="00264F91">
              <w:rPr>
                <w:b/>
                <w:color w:val="FFFFFF"/>
                <w:szCs w:val="20"/>
              </w:rPr>
              <w:t>.0</w:t>
            </w:r>
            <w:ins w:id="1851" w:author="Samuel Dent" w:date="2015-11-20T06:40:00Z">
              <w:r>
                <w:rPr>
                  <w:b/>
                  <w:color w:val="FFFFFF"/>
                  <w:szCs w:val="20"/>
                </w:rPr>
                <w:t xml:space="preserve"> </w:t>
              </w:r>
            </w:ins>
            <w:del w:id="1852" w:author="Samuel Dent" w:date="2015-11-20T06:40:00Z">
              <w:r w:rsidRPr="00264F91" w:rsidDel="005339A9">
                <w:rPr>
                  <w:b/>
                  <w:color w:val="FFFFFF"/>
                  <w:szCs w:val="20"/>
                </w:rPr>
                <w:delText xml:space="preserve"> / CEE Tier 1 </w:delText>
              </w:r>
            </w:del>
            <w:r w:rsidRPr="00264F91">
              <w:rPr>
                <w:b/>
                <w:color w:val="FFFFFF"/>
                <w:szCs w:val="20"/>
              </w:rPr>
              <w:t>without louvered sides (</w:t>
            </w:r>
            <w:ins w:id="1853" w:author="Samuel Dent" w:date="2015-11-20T06:52:00Z">
              <w:r>
                <w:rPr>
                  <w:b/>
                  <w:color w:val="FFFFFF"/>
                  <w:szCs w:val="20"/>
                </w:rPr>
                <w:t>C</w:t>
              </w:r>
            </w:ins>
            <w:r w:rsidRPr="00264F91">
              <w:rPr>
                <w:b/>
                <w:color w:val="FFFFFF"/>
                <w:szCs w:val="20"/>
              </w:rPr>
              <w:t>EER)</w:t>
            </w:r>
          </w:p>
        </w:tc>
      </w:tr>
      <w:tr w:rsidR="00DD3147" w:rsidRPr="00264F91" w14:paraId="465A0C45" w14:textId="77777777" w:rsidTr="00741432">
        <w:trPr>
          <w:jc w:val="center"/>
        </w:trPr>
        <w:tc>
          <w:tcPr>
            <w:tcW w:w="1170" w:type="dxa"/>
            <w:vMerge w:val="restart"/>
            <w:vAlign w:val="center"/>
            <w:tcPrChange w:id="1854" w:author="&quot;sdent&quot;" w:date="2016-01-21T09:15:00Z">
              <w:tcPr>
                <w:tcW w:w="1170" w:type="dxa"/>
                <w:vMerge w:val="restart"/>
                <w:vAlign w:val="center"/>
              </w:tcPr>
            </w:tcPrChange>
          </w:tcPr>
          <w:p w14:paraId="199BA729" w14:textId="77777777" w:rsidR="00DD3147" w:rsidRPr="00264F91" w:rsidRDefault="00DD3147" w:rsidP="00C04E8D">
            <w:pPr>
              <w:widowControl/>
              <w:jc w:val="center"/>
              <w:rPr>
                <w:szCs w:val="20"/>
              </w:rPr>
            </w:pPr>
            <w:r w:rsidRPr="00264F91">
              <w:rPr>
                <w:szCs w:val="20"/>
              </w:rPr>
              <w:t>Without Reverse Cycle</w:t>
            </w:r>
          </w:p>
        </w:tc>
        <w:tc>
          <w:tcPr>
            <w:tcW w:w="2268" w:type="dxa"/>
            <w:vAlign w:val="center"/>
            <w:tcPrChange w:id="1855" w:author="&quot;sdent&quot;" w:date="2016-01-21T09:15:00Z">
              <w:tcPr>
                <w:tcW w:w="2268" w:type="dxa"/>
                <w:vAlign w:val="center"/>
              </w:tcPr>
            </w:tcPrChange>
          </w:tcPr>
          <w:p w14:paraId="036884B9" w14:textId="77777777" w:rsidR="00DD3147" w:rsidRPr="00264F91" w:rsidRDefault="00DD3147" w:rsidP="00C04E8D">
            <w:pPr>
              <w:widowControl/>
              <w:jc w:val="center"/>
              <w:rPr>
                <w:szCs w:val="20"/>
              </w:rPr>
            </w:pPr>
            <w:r w:rsidRPr="00264F91">
              <w:rPr>
                <w:szCs w:val="20"/>
              </w:rPr>
              <w:t>&lt; 8,000</w:t>
            </w:r>
          </w:p>
        </w:tc>
        <w:tc>
          <w:tcPr>
            <w:tcW w:w="1602" w:type="dxa"/>
            <w:vAlign w:val="center"/>
            <w:tcPrChange w:id="1856" w:author="&quot;sdent&quot;" w:date="2016-01-21T09:15:00Z">
              <w:tcPr>
                <w:tcW w:w="1602" w:type="dxa"/>
                <w:vAlign w:val="center"/>
              </w:tcPr>
            </w:tcPrChange>
          </w:tcPr>
          <w:p w14:paraId="5BB862DB" w14:textId="77777777" w:rsidR="00DD3147" w:rsidRPr="00264F91" w:rsidRDefault="00DD3147" w:rsidP="00C04E8D">
            <w:pPr>
              <w:widowControl/>
              <w:jc w:val="center"/>
              <w:rPr>
                <w:szCs w:val="20"/>
              </w:rPr>
            </w:pPr>
            <w:del w:id="1857" w:author="Samuel Dent" w:date="2015-11-20T06:39:00Z">
              <w:r w:rsidRPr="00264F91" w:rsidDel="005339A9">
                <w:rPr>
                  <w:szCs w:val="20"/>
                </w:rPr>
                <w:delText>1</w:delText>
              </w:r>
              <w:r w:rsidDel="005339A9">
                <w:rPr>
                  <w:szCs w:val="20"/>
                </w:rPr>
                <w:delText>0.7</w:delText>
              </w:r>
            </w:del>
            <w:ins w:id="1858" w:author="Samuel Dent" w:date="2015-11-20T06:39:00Z">
              <w:r>
                <w:rPr>
                  <w:szCs w:val="20"/>
                </w:rPr>
                <w:t>11.0</w:t>
              </w:r>
            </w:ins>
          </w:p>
        </w:tc>
        <w:tc>
          <w:tcPr>
            <w:tcW w:w="1517" w:type="dxa"/>
            <w:vAlign w:val="center"/>
            <w:tcPrChange w:id="1859" w:author="&quot;sdent&quot;" w:date="2016-01-21T09:15:00Z">
              <w:tcPr>
                <w:tcW w:w="1517" w:type="dxa"/>
                <w:vAlign w:val="center"/>
              </w:tcPr>
            </w:tcPrChange>
          </w:tcPr>
          <w:p w14:paraId="4BB5477F" w14:textId="77777777" w:rsidR="00DD3147" w:rsidRPr="00264F91" w:rsidRDefault="00DD3147" w:rsidP="00C04E8D">
            <w:pPr>
              <w:widowControl/>
              <w:jc w:val="center"/>
              <w:rPr>
                <w:szCs w:val="20"/>
              </w:rPr>
            </w:pPr>
            <w:del w:id="1860" w:author="Samuel Dent" w:date="2015-11-20T06:39:00Z">
              <w:r w:rsidDel="005339A9">
                <w:rPr>
                  <w:szCs w:val="20"/>
                </w:rPr>
                <w:delText>9.9</w:delText>
              </w:r>
            </w:del>
            <w:ins w:id="1861" w:author="Samuel Dent" w:date="2015-11-20T06:39:00Z">
              <w:r>
                <w:rPr>
                  <w:szCs w:val="20"/>
                </w:rPr>
                <w:t>10.0</w:t>
              </w:r>
            </w:ins>
          </w:p>
        </w:tc>
        <w:tc>
          <w:tcPr>
            <w:tcW w:w="1363" w:type="dxa"/>
            <w:vAlign w:val="center"/>
            <w:tcPrChange w:id="1862" w:author="&quot;sdent&quot;" w:date="2016-01-21T09:15:00Z">
              <w:tcPr>
                <w:tcW w:w="1363" w:type="dxa"/>
                <w:vAlign w:val="center"/>
              </w:tcPr>
            </w:tcPrChange>
          </w:tcPr>
          <w:p w14:paraId="0484A81C" w14:textId="77777777" w:rsidR="00DD3147" w:rsidRPr="00264F91" w:rsidRDefault="00DD3147" w:rsidP="00C04E8D">
            <w:pPr>
              <w:widowControl/>
              <w:jc w:val="center"/>
              <w:rPr>
                <w:szCs w:val="20"/>
              </w:rPr>
            </w:pPr>
            <w:r w:rsidRPr="00264F91">
              <w:rPr>
                <w:szCs w:val="20"/>
              </w:rPr>
              <w:t>11.</w:t>
            </w:r>
            <w:ins w:id="1863" w:author="Samuel Dent" w:date="2015-11-20T06:40:00Z">
              <w:r>
                <w:rPr>
                  <w:szCs w:val="20"/>
                </w:rPr>
                <w:t>5</w:t>
              </w:r>
            </w:ins>
            <w:del w:id="1864" w:author="Samuel Dent" w:date="2015-11-20T06:40:00Z">
              <w:r w:rsidRPr="00264F91" w:rsidDel="005339A9">
                <w:rPr>
                  <w:szCs w:val="20"/>
                </w:rPr>
                <w:delText>2</w:delText>
              </w:r>
            </w:del>
          </w:p>
        </w:tc>
        <w:tc>
          <w:tcPr>
            <w:tcW w:w="1440" w:type="dxa"/>
            <w:vAlign w:val="center"/>
            <w:tcPrChange w:id="1865" w:author="&quot;sdent&quot;" w:date="2016-01-21T09:15:00Z">
              <w:tcPr>
                <w:tcW w:w="1440" w:type="dxa"/>
                <w:vAlign w:val="center"/>
              </w:tcPr>
            </w:tcPrChange>
          </w:tcPr>
          <w:p w14:paraId="7031ECE5" w14:textId="77777777" w:rsidR="00DD3147" w:rsidRPr="00264F91" w:rsidRDefault="00DD3147" w:rsidP="00C04E8D">
            <w:pPr>
              <w:widowControl/>
              <w:jc w:val="center"/>
              <w:rPr>
                <w:szCs w:val="20"/>
              </w:rPr>
            </w:pPr>
            <w:r w:rsidRPr="00264F91">
              <w:rPr>
                <w:szCs w:val="20"/>
              </w:rPr>
              <w:t>10.</w:t>
            </w:r>
            <w:ins w:id="1866" w:author="Samuel Dent" w:date="2015-11-20T06:40:00Z">
              <w:r>
                <w:rPr>
                  <w:szCs w:val="20"/>
                </w:rPr>
                <w:t>5</w:t>
              </w:r>
            </w:ins>
            <w:del w:id="1867" w:author="Samuel Dent" w:date="2015-11-20T06:40:00Z">
              <w:r w:rsidRPr="00264F91" w:rsidDel="005339A9">
                <w:rPr>
                  <w:szCs w:val="20"/>
                </w:rPr>
                <w:delText>4</w:delText>
              </w:r>
            </w:del>
          </w:p>
        </w:tc>
      </w:tr>
      <w:tr w:rsidR="00DD3147" w:rsidRPr="00264F91" w14:paraId="630A4FD8" w14:textId="77777777" w:rsidTr="00741432">
        <w:trPr>
          <w:jc w:val="center"/>
        </w:trPr>
        <w:tc>
          <w:tcPr>
            <w:tcW w:w="1170" w:type="dxa"/>
            <w:vMerge/>
            <w:vAlign w:val="center"/>
            <w:tcPrChange w:id="1868" w:author="&quot;sdent&quot;" w:date="2016-01-21T09:15:00Z">
              <w:tcPr>
                <w:tcW w:w="1170" w:type="dxa"/>
                <w:vMerge/>
                <w:vAlign w:val="center"/>
              </w:tcPr>
            </w:tcPrChange>
          </w:tcPr>
          <w:p w14:paraId="07958F4F" w14:textId="77777777" w:rsidR="00DD3147" w:rsidRPr="00264F91" w:rsidRDefault="00DD3147" w:rsidP="00C04E8D">
            <w:pPr>
              <w:widowControl/>
              <w:jc w:val="center"/>
              <w:rPr>
                <w:szCs w:val="20"/>
              </w:rPr>
            </w:pPr>
          </w:p>
        </w:tc>
        <w:tc>
          <w:tcPr>
            <w:tcW w:w="2268" w:type="dxa"/>
            <w:vAlign w:val="center"/>
            <w:tcPrChange w:id="1869" w:author="&quot;sdent&quot;" w:date="2016-01-21T09:15:00Z">
              <w:tcPr>
                <w:tcW w:w="2268" w:type="dxa"/>
                <w:vAlign w:val="center"/>
              </w:tcPr>
            </w:tcPrChange>
          </w:tcPr>
          <w:p w14:paraId="0FA76DD1" w14:textId="77777777" w:rsidR="00DD3147" w:rsidRPr="00264F91" w:rsidRDefault="00DD3147" w:rsidP="00C04E8D">
            <w:pPr>
              <w:widowControl/>
              <w:jc w:val="center"/>
              <w:rPr>
                <w:szCs w:val="20"/>
              </w:rPr>
            </w:pPr>
            <w:r w:rsidRPr="00264F91">
              <w:rPr>
                <w:szCs w:val="20"/>
              </w:rPr>
              <w:t>8,000 to 10,999</w:t>
            </w:r>
          </w:p>
        </w:tc>
        <w:tc>
          <w:tcPr>
            <w:tcW w:w="1602" w:type="dxa"/>
            <w:vAlign w:val="center"/>
            <w:tcPrChange w:id="1870" w:author="&quot;sdent&quot;" w:date="2016-01-21T09:15:00Z">
              <w:tcPr>
                <w:tcW w:w="1602" w:type="dxa"/>
                <w:vAlign w:val="center"/>
              </w:tcPr>
            </w:tcPrChange>
          </w:tcPr>
          <w:p w14:paraId="252CB389" w14:textId="77777777" w:rsidR="00DD3147" w:rsidRPr="00264F91" w:rsidRDefault="00DD3147" w:rsidP="00C04E8D">
            <w:pPr>
              <w:widowControl/>
              <w:jc w:val="center"/>
              <w:rPr>
                <w:szCs w:val="20"/>
              </w:rPr>
            </w:pPr>
            <w:r>
              <w:rPr>
                <w:szCs w:val="20"/>
              </w:rPr>
              <w:t>10.</w:t>
            </w:r>
            <w:ins w:id="1871" w:author="Samuel Dent" w:date="2015-11-20T06:39:00Z">
              <w:r>
                <w:rPr>
                  <w:szCs w:val="20"/>
                </w:rPr>
                <w:t>9</w:t>
              </w:r>
            </w:ins>
            <w:del w:id="1872" w:author="Samuel Dent" w:date="2015-11-20T06:39:00Z">
              <w:r w:rsidDel="005339A9">
                <w:rPr>
                  <w:szCs w:val="20"/>
                </w:rPr>
                <w:delText>8</w:delText>
              </w:r>
            </w:del>
          </w:p>
        </w:tc>
        <w:tc>
          <w:tcPr>
            <w:tcW w:w="1517" w:type="dxa"/>
            <w:vAlign w:val="center"/>
            <w:tcPrChange w:id="1873" w:author="&quot;sdent&quot;" w:date="2016-01-21T09:15:00Z">
              <w:tcPr>
                <w:tcW w:w="1517" w:type="dxa"/>
                <w:vAlign w:val="center"/>
              </w:tcPr>
            </w:tcPrChange>
          </w:tcPr>
          <w:p w14:paraId="3EF0429F" w14:textId="77777777" w:rsidR="00DD3147" w:rsidRPr="00264F91" w:rsidRDefault="00DD3147" w:rsidP="00C04E8D">
            <w:pPr>
              <w:widowControl/>
              <w:jc w:val="center"/>
              <w:rPr>
                <w:szCs w:val="20"/>
              </w:rPr>
            </w:pPr>
            <w:r>
              <w:rPr>
                <w:szCs w:val="20"/>
              </w:rPr>
              <w:t>9.</w:t>
            </w:r>
            <w:ins w:id="1874" w:author="Samuel Dent" w:date="2015-11-20T06:39:00Z">
              <w:r>
                <w:rPr>
                  <w:szCs w:val="20"/>
                </w:rPr>
                <w:t>6</w:t>
              </w:r>
            </w:ins>
            <w:del w:id="1875" w:author="Samuel Dent" w:date="2015-11-20T06:39:00Z">
              <w:r w:rsidDel="005339A9">
                <w:rPr>
                  <w:szCs w:val="20"/>
                </w:rPr>
                <w:delText>9</w:delText>
              </w:r>
            </w:del>
          </w:p>
        </w:tc>
        <w:tc>
          <w:tcPr>
            <w:tcW w:w="1363" w:type="dxa"/>
            <w:vAlign w:val="center"/>
            <w:tcPrChange w:id="1876" w:author="&quot;sdent&quot;" w:date="2016-01-21T09:15:00Z">
              <w:tcPr>
                <w:tcW w:w="1363" w:type="dxa"/>
                <w:vAlign w:val="center"/>
              </w:tcPr>
            </w:tcPrChange>
          </w:tcPr>
          <w:p w14:paraId="22389BEA" w14:textId="77777777" w:rsidR="00DD3147" w:rsidRPr="00264F91" w:rsidRDefault="00DD3147" w:rsidP="00C04E8D">
            <w:pPr>
              <w:widowControl/>
              <w:jc w:val="center"/>
              <w:rPr>
                <w:szCs w:val="20"/>
              </w:rPr>
            </w:pPr>
            <w:r w:rsidRPr="00264F91">
              <w:rPr>
                <w:szCs w:val="20"/>
              </w:rPr>
              <w:t>11.</w:t>
            </w:r>
            <w:del w:id="1877" w:author="Samuel Dent" w:date="2015-11-20T06:40:00Z">
              <w:r w:rsidRPr="00264F91" w:rsidDel="005339A9">
                <w:rPr>
                  <w:szCs w:val="20"/>
                </w:rPr>
                <w:delText>3</w:delText>
              </w:r>
            </w:del>
            <w:ins w:id="1878" w:author="Samuel Dent" w:date="2015-11-20T06:40:00Z">
              <w:r>
                <w:rPr>
                  <w:szCs w:val="20"/>
                </w:rPr>
                <w:t>4</w:t>
              </w:r>
            </w:ins>
          </w:p>
        </w:tc>
        <w:tc>
          <w:tcPr>
            <w:tcW w:w="1440" w:type="dxa"/>
            <w:vAlign w:val="center"/>
            <w:tcPrChange w:id="1879" w:author="&quot;sdent&quot;" w:date="2016-01-21T09:15:00Z">
              <w:tcPr>
                <w:tcW w:w="1440" w:type="dxa"/>
                <w:vAlign w:val="center"/>
              </w:tcPr>
            </w:tcPrChange>
          </w:tcPr>
          <w:p w14:paraId="70C224CA" w14:textId="77777777" w:rsidR="00DD3147" w:rsidRPr="00264F91" w:rsidRDefault="00DD3147" w:rsidP="00C04E8D">
            <w:pPr>
              <w:widowControl/>
              <w:jc w:val="center"/>
              <w:rPr>
                <w:szCs w:val="20"/>
              </w:rPr>
            </w:pPr>
            <w:del w:id="1880" w:author="Samuel Dent" w:date="2015-11-20T06:40:00Z">
              <w:r w:rsidRPr="00264F91" w:rsidDel="005339A9">
                <w:rPr>
                  <w:szCs w:val="20"/>
                </w:rPr>
                <w:delText>9.8</w:delText>
              </w:r>
            </w:del>
            <w:ins w:id="1881" w:author="Samuel Dent" w:date="2015-11-20T06:40:00Z">
              <w:r>
                <w:rPr>
                  <w:szCs w:val="20"/>
                </w:rPr>
                <w:t>10.1</w:t>
              </w:r>
            </w:ins>
          </w:p>
        </w:tc>
      </w:tr>
      <w:tr w:rsidR="00DD3147" w:rsidRPr="00264F91" w14:paraId="06452731" w14:textId="77777777" w:rsidTr="00741432">
        <w:trPr>
          <w:jc w:val="center"/>
        </w:trPr>
        <w:tc>
          <w:tcPr>
            <w:tcW w:w="1170" w:type="dxa"/>
            <w:vMerge/>
            <w:vAlign w:val="center"/>
            <w:tcPrChange w:id="1882" w:author="&quot;sdent&quot;" w:date="2016-01-21T09:15:00Z">
              <w:tcPr>
                <w:tcW w:w="1170" w:type="dxa"/>
                <w:vMerge/>
                <w:vAlign w:val="center"/>
              </w:tcPr>
            </w:tcPrChange>
          </w:tcPr>
          <w:p w14:paraId="1DA5F20E" w14:textId="77777777" w:rsidR="00DD3147" w:rsidRPr="00264F91" w:rsidRDefault="00DD3147" w:rsidP="00C04E8D">
            <w:pPr>
              <w:widowControl/>
              <w:jc w:val="center"/>
              <w:rPr>
                <w:szCs w:val="20"/>
              </w:rPr>
            </w:pPr>
          </w:p>
        </w:tc>
        <w:tc>
          <w:tcPr>
            <w:tcW w:w="2268" w:type="dxa"/>
            <w:vAlign w:val="center"/>
            <w:tcPrChange w:id="1883" w:author="&quot;sdent&quot;" w:date="2016-01-21T09:15:00Z">
              <w:tcPr>
                <w:tcW w:w="2268" w:type="dxa"/>
                <w:vAlign w:val="center"/>
              </w:tcPr>
            </w:tcPrChange>
          </w:tcPr>
          <w:p w14:paraId="0243BBBC" w14:textId="77777777" w:rsidR="00DD3147" w:rsidRPr="00264F91" w:rsidRDefault="00DD3147" w:rsidP="00C04E8D">
            <w:pPr>
              <w:widowControl/>
              <w:jc w:val="center"/>
              <w:rPr>
                <w:szCs w:val="20"/>
              </w:rPr>
            </w:pPr>
            <w:r w:rsidRPr="00264F91">
              <w:rPr>
                <w:szCs w:val="20"/>
              </w:rPr>
              <w:t>11,000 to 13,999</w:t>
            </w:r>
          </w:p>
        </w:tc>
        <w:tc>
          <w:tcPr>
            <w:tcW w:w="1602" w:type="dxa"/>
            <w:vAlign w:val="center"/>
            <w:tcPrChange w:id="1884" w:author="&quot;sdent&quot;" w:date="2016-01-21T09:15:00Z">
              <w:tcPr>
                <w:tcW w:w="1602" w:type="dxa"/>
                <w:vAlign w:val="center"/>
              </w:tcPr>
            </w:tcPrChange>
          </w:tcPr>
          <w:p w14:paraId="7B85DB0F" w14:textId="77777777" w:rsidR="00DD3147" w:rsidRPr="00264F91" w:rsidRDefault="00DD3147" w:rsidP="00C04E8D">
            <w:pPr>
              <w:widowControl/>
              <w:jc w:val="center"/>
              <w:rPr>
                <w:szCs w:val="20"/>
              </w:rPr>
            </w:pPr>
            <w:r>
              <w:rPr>
                <w:szCs w:val="20"/>
              </w:rPr>
              <w:t>10.</w:t>
            </w:r>
            <w:ins w:id="1885" w:author="Samuel Dent" w:date="2015-11-20T06:39:00Z">
              <w:r>
                <w:rPr>
                  <w:szCs w:val="20"/>
                </w:rPr>
                <w:t>9</w:t>
              </w:r>
            </w:ins>
            <w:del w:id="1886" w:author="Samuel Dent" w:date="2015-11-20T06:39:00Z">
              <w:r w:rsidDel="005339A9">
                <w:rPr>
                  <w:szCs w:val="20"/>
                </w:rPr>
                <w:delText>8</w:delText>
              </w:r>
            </w:del>
          </w:p>
        </w:tc>
        <w:tc>
          <w:tcPr>
            <w:tcW w:w="1517" w:type="dxa"/>
            <w:vAlign w:val="center"/>
            <w:tcPrChange w:id="1887" w:author="&quot;sdent&quot;" w:date="2016-01-21T09:15:00Z">
              <w:tcPr>
                <w:tcW w:w="1517" w:type="dxa"/>
                <w:vAlign w:val="center"/>
              </w:tcPr>
            </w:tcPrChange>
          </w:tcPr>
          <w:p w14:paraId="5931BE65" w14:textId="77777777" w:rsidR="00DD3147" w:rsidRPr="00264F91" w:rsidRDefault="00DD3147" w:rsidP="00C04E8D">
            <w:pPr>
              <w:widowControl/>
              <w:jc w:val="center"/>
              <w:rPr>
                <w:szCs w:val="20"/>
              </w:rPr>
            </w:pPr>
            <w:r>
              <w:rPr>
                <w:szCs w:val="20"/>
              </w:rPr>
              <w:t>9.</w:t>
            </w:r>
            <w:ins w:id="1888" w:author="Samuel Dent" w:date="2015-11-20T06:39:00Z">
              <w:r>
                <w:rPr>
                  <w:szCs w:val="20"/>
                </w:rPr>
                <w:t>5</w:t>
              </w:r>
            </w:ins>
            <w:del w:id="1889" w:author="Samuel Dent" w:date="2015-11-20T06:39:00Z">
              <w:r w:rsidDel="005339A9">
                <w:rPr>
                  <w:szCs w:val="20"/>
                </w:rPr>
                <w:delText>4</w:delText>
              </w:r>
            </w:del>
          </w:p>
        </w:tc>
        <w:tc>
          <w:tcPr>
            <w:tcW w:w="1363" w:type="dxa"/>
            <w:vAlign w:val="center"/>
            <w:tcPrChange w:id="1890" w:author="&quot;sdent&quot;" w:date="2016-01-21T09:15:00Z">
              <w:tcPr>
                <w:tcW w:w="1363" w:type="dxa"/>
                <w:vAlign w:val="center"/>
              </w:tcPr>
            </w:tcPrChange>
          </w:tcPr>
          <w:p w14:paraId="6462017B" w14:textId="77777777" w:rsidR="00DD3147" w:rsidRPr="00264F91" w:rsidRDefault="00DD3147" w:rsidP="00C04E8D">
            <w:pPr>
              <w:widowControl/>
              <w:jc w:val="center"/>
              <w:rPr>
                <w:szCs w:val="20"/>
              </w:rPr>
            </w:pPr>
            <w:r w:rsidRPr="00264F91">
              <w:rPr>
                <w:szCs w:val="20"/>
              </w:rPr>
              <w:t>11.</w:t>
            </w:r>
            <w:del w:id="1891" w:author="Samuel Dent" w:date="2015-11-20T06:40:00Z">
              <w:r w:rsidRPr="00264F91" w:rsidDel="005339A9">
                <w:rPr>
                  <w:szCs w:val="20"/>
                </w:rPr>
                <w:delText>3</w:delText>
              </w:r>
            </w:del>
            <w:ins w:id="1892" w:author="Samuel Dent" w:date="2015-11-20T06:40:00Z">
              <w:r>
                <w:rPr>
                  <w:szCs w:val="20"/>
                </w:rPr>
                <w:t>4</w:t>
              </w:r>
            </w:ins>
          </w:p>
        </w:tc>
        <w:tc>
          <w:tcPr>
            <w:tcW w:w="1440" w:type="dxa"/>
            <w:vAlign w:val="center"/>
            <w:tcPrChange w:id="1893" w:author="&quot;sdent&quot;" w:date="2016-01-21T09:15:00Z">
              <w:tcPr>
                <w:tcW w:w="1440" w:type="dxa"/>
                <w:vAlign w:val="center"/>
              </w:tcPr>
            </w:tcPrChange>
          </w:tcPr>
          <w:p w14:paraId="1EDFAEE4" w14:textId="77777777" w:rsidR="00DD3147" w:rsidRPr="00264F91" w:rsidRDefault="00DD3147" w:rsidP="00C04E8D">
            <w:pPr>
              <w:widowControl/>
              <w:jc w:val="center"/>
              <w:rPr>
                <w:szCs w:val="20"/>
              </w:rPr>
            </w:pPr>
            <w:ins w:id="1894" w:author="Samuel Dent" w:date="2015-11-20T06:40:00Z">
              <w:r>
                <w:rPr>
                  <w:szCs w:val="20"/>
                </w:rPr>
                <w:t>10.0</w:t>
              </w:r>
            </w:ins>
            <w:del w:id="1895" w:author="Samuel Dent" w:date="2015-11-20T06:40:00Z">
              <w:r w:rsidRPr="00264F91" w:rsidDel="005339A9">
                <w:rPr>
                  <w:szCs w:val="20"/>
                </w:rPr>
                <w:delText>9.8</w:delText>
              </w:r>
            </w:del>
          </w:p>
        </w:tc>
      </w:tr>
      <w:tr w:rsidR="00DD3147" w:rsidRPr="00264F91" w14:paraId="374D226D" w14:textId="77777777" w:rsidTr="00741432">
        <w:trPr>
          <w:jc w:val="center"/>
        </w:trPr>
        <w:tc>
          <w:tcPr>
            <w:tcW w:w="1170" w:type="dxa"/>
            <w:vMerge/>
            <w:vAlign w:val="center"/>
            <w:tcPrChange w:id="1896" w:author="&quot;sdent&quot;" w:date="2016-01-21T09:15:00Z">
              <w:tcPr>
                <w:tcW w:w="1170" w:type="dxa"/>
                <w:vMerge/>
                <w:vAlign w:val="center"/>
              </w:tcPr>
            </w:tcPrChange>
          </w:tcPr>
          <w:p w14:paraId="25FD256B" w14:textId="77777777" w:rsidR="00DD3147" w:rsidRPr="00264F91" w:rsidRDefault="00DD3147" w:rsidP="00C04E8D">
            <w:pPr>
              <w:widowControl/>
              <w:jc w:val="center"/>
              <w:rPr>
                <w:szCs w:val="20"/>
              </w:rPr>
            </w:pPr>
          </w:p>
        </w:tc>
        <w:tc>
          <w:tcPr>
            <w:tcW w:w="2268" w:type="dxa"/>
            <w:vAlign w:val="center"/>
            <w:tcPrChange w:id="1897" w:author="&quot;sdent&quot;" w:date="2016-01-21T09:15:00Z">
              <w:tcPr>
                <w:tcW w:w="2268" w:type="dxa"/>
                <w:vAlign w:val="center"/>
              </w:tcPr>
            </w:tcPrChange>
          </w:tcPr>
          <w:p w14:paraId="7B91508F" w14:textId="77777777" w:rsidR="00DD3147" w:rsidRPr="00264F91" w:rsidRDefault="00DD3147" w:rsidP="00C04E8D">
            <w:pPr>
              <w:widowControl/>
              <w:jc w:val="center"/>
              <w:rPr>
                <w:szCs w:val="20"/>
              </w:rPr>
            </w:pPr>
            <w:r w:rsidRPr="00264F91">
              <w:rPr>
                <w:szCs w:val="20"/>
              </w:rPr>
              <w:t>14,000 to 19,999</w:t>
            </w:r>
          </w:p>
        </w:tc>
        <w:tc>
          <w:tcPr>
            <w:tcW w:w="1602" w:type="dxa"/>
            <w:vAlign w:val="center"/>
            <w:tcPrChange w:id="1898" w:author="&quot;sdent&quot;" w:date="2016-01-21T09:15:00Z">
              <w:tcPr>
                <w:tcW w:w="1602" w:type="dxa"/>
                <w:vAlign w:val="center"/>
              </w:tcPr>
            </w:tcPrChange>
          </w:tcPr>
          <w:p w14:paraId="10CC8439" w14:textId="77777777" w:rsidR="00DD3147" w:rsidRPr="00264F91" w:rsidRDefault="00DD3147" w:rsidP="00C04E8D">
            <w:pPr>
              <w:widowControl/>
              <w:jc w:val="center"/>
              <w:rPr>
                <w:szCs w:val="20"/>
              </w:rPr>
            </w:pPr>
            <w:r w:rsidRPr="00264F91">
              <w:rPr>
                <w:szCs w:val="20"/>
              </w:rPr>
              <w:t>10.7</w:t>
            </w:r>
          </w:p>
        </w:tc>
        <w:tc>
          <w:tcPr>
            <w:tcW w:w="1517" w:type="dxa"/>
            <w:vAlign w:val="center"/>
            <w:tcPrChange w:id="1899" w:author="&quot;sdent&quot;" w:date="2016-01-21T09:15:00Z">
              <w:tcPr>
                <w:tcW w:w="1517" w:type="dxa"/>
                <w:vAlign w:val="center"/>
              </w:tcPr>
            </w:tcPrChange>
          </w:tcPr>
          <w:p w14:paraId="10F9455E" w14:textId="77777777" w:rsidR="00DD3147" w:rsidRPr="00264F91" w:rsidRDefault="00DD3147" w:rsidP="00C04E8D">
            <w:pPr>
              <w:widowControl/>
              <w:jc w:val="center"/>
              <w:rPr>
                <w:szCs w:val="20"/>
              </w:rPr>
            </w:pPr>
            <w:r>
              <w:rPr>
                <w:szCs w:val="20"/>
              </w:rPr>
              <w:t>9.</w:t>
            </w:r>
            <w:ins w:id="1900" w:author="Samuel Dent" w:date="2015-11-20T06:39:00Z">
              <w:r>
                <w:rPr>
                  <w:szCs w:val="20"/>
                </w:rPr>
                <w:t>3</w:t>
              </w:r>
            </w:ins>
            <w:del w:id="1901" w:author="Samuel Dent" w:date="2015-11-20T06:39:00Z">
              <w:r w:rsidDel="005339A9">
                <w:rPr>
                  <w:szCs w:val="20"/>
                </w:rPr>
                <w:delText>4</w:delText>
              </w:r>
            </w:del>
          </w:p>
        </w:tc>
        <w:tc>
          <w:tcPr>
            <w:tcW w:w="1363" w:type="dxa"/>
            <w:vAlign w:val="center"/>
            <w:tcPrChange w:id="1902" w:author="&quot;sdent&quot;" w:date="2016-01-21T09:15:00Z">
              <w:tcPr>
                <w:tcW w:w="1363" w:type="dxa"/>
                <w:vAlign w:val="center"/>
              </w:tcPr>
            </w:tcPrChange>
          </w:tcPr>
          <w:p w14:paraId="45E6E5A3" w14:textId="77777777" w:rsidR="00DD3147" w:rsidRPr="00264F91" w:rsidRDefault="00DD3147" w:rsidP="00C04E8D">
            <w:pPr>
              <w:widowControl/>
              <w:jc w:val="center"/>
              <w:rPr>
                <w:szCs w:val="20"/>
              </w:rPr>
            </w:pPr>
            <w:r w:rsidRPr="00264F91">
              <w:rPr>
                <w:szCs w:val="20"/>
              </w:rPr>
              <w:t>11.2</w:t>
            </w:r>
          </w:p>
        </w:tc>
        <w:tc>
          <w:tcPr>
            <w:tcW w:w="1440" w:type="dxa"/>
            <w:vAlign w:val="center"/>
            <w:tcPrChange w:id="1903" w:author="&quot;sdent&quot;" w:date="2016-01-21T09:15:00Z">
              <w:tcPr>
                <w:tcW w:w="1440" w:type="dxa"/>
                <w:vAlign w:val="center"/>
              </w:tcPr>
            </w:tcPrChange>
          </w:tcPr>
          <w:p w14:paraId="46048AC9" w14:textId="77777777" w:rsidR="00DD3147" w:rsidRPr="00264F91" w:rsidRDefault="00DD3147" w:rsidP="00C04E8D">
            <w:pPr>
              <w:widowControl/>
              <w:jc w:val="center"/>
              <w:rPr>
                <w:szCs w:val="20"/>
              </w:rPr>
            </w:pPr>
            <w:r w:rsidRPr="00264F91">
              <w:rPr>
                <w:szCs w:val="20"/>
              </w:rPr>
              <w:t>9.</w:t>
            </w:r>
            <w:del w:id="1904" w:author="Samuel Dent" w:date="2015-11-20T06:40:00Z">
              <w:r w:rsidRPr="00264F91" w:rsidDel="005339A9">
                <w:rPr>
                  <w:szCs w:val="20"/>
                </w:rPr>
                <w:delText>8</w:delText>
              </w:r>
            </w:del>
            <w:ins w:id="1905" w:author="Samuel Dent" w:date="2015-11-20T06:40:00Z">
              <w:r>
                <w:rPr>
                  <w:szCs w:val="20"/>
                </w:rPr>
                <w:t>7</w:t>
              </w:r>
            </w:ins>
          </w:p>
        </w:tc>
      </w:tr>
      <w:tr w:rsidR="00DD3147" w:rsidRPr="00264F91" w14:paraId="75BC7EAF" w14:textId="77777777" w:rsidTr="00741432">
        <w:trPr>
          <w:jc w:val="center"/>
        </w:trPr>
        <w:tc>
          <w:tcPr>
            <w:tcW w:w="1170" w:type="dxa"/>
            <w:vMerge/>
            <w:vAlign w:val="center"/>
            <w:tcPrChange w:id="1906" w:author="&quot;sdent&quot;" w:date="2016-01-21T09:15:00Z">
              <w:tcPr>
                <w:tcW w:w="1170" w:type="dxa"/>
                <w:vMerge/>
                <w:vAlign w:val="center"/>
              </w:tcPr>
            </w:tcPrChange>
          </w:tcPr>
          <w:p w14:paraId="252E8E89" w14:textId="77777777" w:rsidR="00DD3147" w:rsidRPr="00264F91" w:rsidRDefault="00DD3147" w:rsidP="00C04E8D">
            <w:pPr>
              <w:widowControl/>
              <w:jc w:val="center"/>
              <w:rPr>
                <w:szCs w:val="20"/>
              </w:rPr>
            </w:pPr>
          </w:p>
        </w:tc>
        <w:tc>
          <w:tcPr>
            <w:tcW w:w="2268" w:type="dxa"/>
            <w:vAlign w:val="center"/>
            <w:tcPrChange w:id="1907" w:author="&quot;sdent&quot;" w:date="2016-01-21T09:15:00Z">
              <w:tcPr>
                <w:tcW w:w="2268" w:type="dxa"/>
                <w:vAlign w:val="center"/>
              </w:tcPr>
            </w:tcPrChange>
          </w:tcPr>
          <w:p w14:paraId="061ED692" w14:textId="77777777" w:rsidR="00DD3147" w:rsidRPr="00264F91" w:rsidRDefault="00DD3147" w:rsidP="00C04E8D">
            <w:pPr>
              <w:widowControl/>
              <w:jc w:val="center"/>
              <w:rPr>
                <w:szCs w:val="20"/>
              </w:rPr>
            </w:pPr>
            <w:r w:rsidRPr="00264F91">
              <w:rPr>
                <w:szCs w:val="20"/>
              </w:rPr>
              <w:t>20,000 to 24,999</w:t>
            </w:r>
          </w:p>
        </w:tc>
        <w:tc>
          <w:tcPr>
            <w:tcW w:w="1602" w:type="dxa"/>
            <w:vAlign w:val="center"/>
            <w:tcPrChange w:id="1908" w:author="&quot;sdent&quot;" w:date="2016-01-21T09:15:00Z">
              <w:tcPr>
                <w:tcW w:w="1602" w:type="dxa"/>
                <w:vAlign w:val="center"/>
              </w:tcPr>
            </w:tcPrChange>
          </w:tcPr>
          <w:p w14:paraId="681A4660" w14:textId="77777777" w:rsidR="00DD3147" w:rsidRPr="00264F91" w:rsidRDefault="00DD3147" w:rsidP="00C04E8D">
            <w:pPr>
              <w:widowControl/>
              <w:jc w:val="center"/>
              <w:rPr>
                <w:szCs w:val="20"/>
              </w:rPr>
            </w:pPr>
            <w:r w:rsidRPr="00264F91">
              <w:rPr>
                <w:szCs w:val="20"/>
              </w:rPr>
              <w:t>9.4</w:t>
            </w:r>
          </w:p>
        </w:tc>
        <w:tc>
          <w:tcPr>
            <w:tcW w:w="1517" w:type="dxa"/>
            <w:vAlign w:val="center"/>
            <w:tcPrChange w:id="1909" w:author="&quot;sdent&quot;" w:date="2016-01-21T09:15:00Z">
              <w:tcPr>
                <w:tcW w:w="1517" w:type="dxa"/>
                <w:vAlign w:val="center"/>
              </w:tcPr>
            </w:tcPrChange>
          </w:tcPr>
          <w:p w14:paraId="530AB893" w14:textId="77777777" w:rsidR="00DD3147" w:rsidRPr="00264F91" w:rsidRDefault="00DD3147" w:rsidP="00C04E8D">
            <w:pPr>
              <w:widowControl/>
              <w:jc w:val="center"/>
              <w:rPr>
                <w:szCs w:val="20"/>
              </w:rPr>
            </w:pPr>
            <w:r w:rsidRPr="00264F91">
              <w:rPr>
                <w:szCs w:val="20"/>
              </w:rPr>
              <w:t>9.4</w:t>
            </w:r>
          </w:p>
        </w:tc>
        <w:tc>
          <w:tcPr>
            <w:tcW w:w="1363" w:type="dxa"/>
            <w:vAlign w:val="center"/>
            <w:tcPrChange w:id="1910" w:author="&quot;sdent&quot;" w:date="2016-01-21T09:15:00Z">
              <w:tcPr>
                <w:tcW w:w="1363" w:type="dxa"/>
                <w:vAlign w:val="center"/>
              </w:tcPr>
            </w:tcPrChange>
          </w:tcPr>
          <w:p w14:paraId="5D57C83A" w14:textId="77777777" w:rsidR="00DD3147" w:rsidRPr="00264F91" w:rsidRDefault="00DD3147" w:rsidP="00C04E8D">
            <w:pPr>
              <w:widowControl/>
              <w:jc w:val="center"/>
              <w:rPr>
                <w:szCs w:val="20"/>
              </w:rPr>
            </w:pPr>
            <w:r w:rsidRPr="00264F91">
              <w:rPr>
                <w:szCs w:val="20"/>
              </w:rPr>
              <w:t>9.8</w:t>
            </w:r>
          </w:p>
        </w:tc>
        <w:tc>
          <w:tcPr>
            <w:tcW w:w="1440" w:type="dxa"/>
            <w:vAlign w:val="center"/>
            <w:tcPrChange w:id="1911" w:author="&quot;sdent&quot;" w:date="2016-01-21T09:15:00Z">
              <w:tcPr>
                <w:tcW w:w="1440" w:type="dxa"/>
                <w:vAlign w:val="center"/>
              </w:tcPr>
            </w:tcPrChange>
          </w:tcPr>
          <w:p w14:paraId="0BA93755" w14:textId="77777777" w:rsidR="00DD3147" w:rsidRPr="00264F91" w:rsidRDefault="00DD3147" w:rsidP="00C04E8D">
            <w:pPr>
              <w:widowControl/>
              <w:jc w:val="center"/>
              <w:rPr>
                <w:szCs w:val="20"/>
              </w:rPr>
            </w:pPr>
            <w:r w:rsidRPr="00264F91">
              <w:rPr>
                <w:szCs w:val="20"/>
              </w:rPr>
              <w:t>9.8</w:t>
            </w:r>
          </w:p>
        </w:tc>
      </w:tr>
      <w:tr w:rsidR="00DD3147" w:rsidRPr="00264F91" w14:paraId="0DD25709" w14:textId="77777777" w:rsidTr="00741432">
        <w:trPr>
          <w:jc w:val="center"/>
        </w:trPr>
        <w:tc>
          <w:tcPr>
            <w:tcW w:w="1170" w:type="dxa"/>
            <w:vMerge/>
            <w:vAlign w:val="center"/>
            <w:tcPrChange w:id="1912" w:author="&quot;sdent&quot;" w:date="2016-01-21T09:15:00Z">
              <w:tcPr>
                <w:tcW w:w="1170" w:type="dxa"/>
                <w:vMerge/>
                <w:vAlign w:val="center"/>
              </w:tcPr>
            </w:tcPrChange>
          </w:tcPr>
          <w:p w14:paraId="5B54F25D" w14:textId="77777777" w:rsidR="00DD3147" w:rsidRPr="00264F91" w:rsidRDefault="00DD3147" w:rsidP="00C04E8D">
            <w:pPr>
              <w:widowControl/>
              <w:jc w:val="center"/>
              <w:rPr>
                <w:szCs w:val="20"/>
              </w:rPr>
            </w:pPr>
          </w:p>
        </w:tc>
        <w:tc>
          <w:tcPr>
            <w:tcW w:w="2268" w:type="dxa"/>
            <w:vAlign w:val="center"/>
            <w:tcPrChange w:id="1913" w:author="&quot;sdent&quot;" w:date="2016-01-21T09:15:00Z">
              <w:tcPr>
                <w:tcW w:w="2268" w:type="dxa"/>
                <w:vAlign w:val="center"/>
              </w:tcPr>
            </w:tcPrChange>
          </w:tcPr>
          <w:p w14:paraId="64E2BE1D" w14:textId="77777777" w:rsidR="00DD3147" w:rsidRPr="00264F91" w:rsidRDefault="00DD3147" w:rsidP="00C04E8D">
            <w:pPr>
              <w:widowControl/>
              <w:jc w:val="center"/>
              <w:rPr>
                <w:szCs w:val="20"/>
              </w:rPr>
            </w:pPr>
            <w:r w:rsidRPr="00264F91">
              <w:rPr>
                <w:szCs w:val="20"/>
              </w:rPr>
              <w:t>&gt;=25,000</w:t>
            </w:r>
          </w:p>
        </w:tc>
        <w:tc>
          <w:tcPr>
            <w:tcW w:w="1602" w:type="dxa"/>
            <w:vAlign w:val="center"/>
            <w:tcPrChange w:id="1914" w:author="&quot;sdent&quot;" w:date="2016-01-21T09:15:00Z">
              <w:tcPr>
                <w:tcW w:w="1602" w:type="dxa"/>
                <w:vAlign w:val="center"/>
              </w:tcPr>
            </w:tcPrChange>
          </w:tcPr>
          <w:p w14:paraId="69A440B0" w14:textId="77777777" w:rsidR="00DD3147" w:rsidRPr="00264F91" w:rsidRDefault="00DD3147" w:rsidP="00C04E8D">
            <w:pPr>
              <w:widowControl/>
              <w:jc w:val="center"/>
              <w:rPr>
                <w:szCs w:val="20"/>
              </w:rPr>
            </w:pPr>
            <w:r>
              <w:rPr>
                <w:szCs w:val="20"/>
              </w:rPr>
              <w:t>9.</w:t>
            </w:r>
            <w:ins w:id="1915" w:author="Samuel Dent" w:date="2015-11-20T06:39:00Z">
              <w:r>
                <w:rPr>
                  <w:szCs w:val="20"/>
                </w:rPr>
                <w:t>0</w:t>
              </w:r>
            </w:ins>
            <w:del w:id="1916" w:author="Samuel Dent" w:date="2015-11-20T06:39:00Z">
              <w:r w:rsidDel="005339A9">
                <w:rPr>
                  <w:szCs w:val="20"/>
                </w:rPr>
                <w:delText>4</w:delText>
              </w:r>
            </w:del>
          </w:p>
        </w:tc>
        <w:tc>
          <w:tcPr>
            <w:tcW w:w="1517" w:type="dxa"/>
            <w:vAlign w:val="center"/>
            <w:tcPrChange w:id="1917" w:author="&quot;sdent&quot;" w:date="2016-01-21T09:15:00Z">
              <w:tcPr>
                <w:tcW w:w="1517" w:type="dxa"/>
                <w:vAlign w:val="center"/>
              </w:tcPr>
            </w:tcPrChange>
          </w:tcPr>
          <w:p w14:paraId="5D529E31" w14:textId="77777777" w:rsidR="00DD3147" w:rsidRPr="00264F91" w:rsidRDefault="00DD3147" w:rsidP="00C04E8D">
            <w:pPr>
              <w:widowControl/>
              <w:jc w:val="center"/>
              <w:rPr>
                <w:szCs w:val="20"/>
              </w:rPr>
            </w:pPr>
            <w:r w:rsidRPr="00264F91">
              <w:rPr>
                <w:szCs w:val="20"/>
              </w:rPr>
              <w:t>9.4</w:t>
            </w:r>
          </w:p>
        </w:tc>
        <w:tc>
          <w:tcPr>
            <w:tcW w:w="1363" w:type="dxa"/>
            <w:vAlign w:val="center"/>
            <w:tcPrChange w:id="1918" w:author="&quot;sdent&quot;" w:date="2016-01-21T09:15:00Z">
              <w:tcPr>
                <w:tcW w:w="1363" w:type="dxa"/>
                <w:vAlign w:val="center"/>
              </w:tcPr>
            </w:tcPrChange>
          </w:tcPr>
          <w:p w14:paraId="458B9A1D" w14:textId="77777777" w:rsidR="00DD3147" w:rsidRPr="00264F91" w:rsidRDefault="00DD3147" w:rsidP="00C04E8D">
            <w:pPr>
              <w:widowControl/>
              <w:jc w:val="center"/>
              <w:rPr>
                <w:szCs w:val="20"/>
              </w:rPr>
            </w:pPr>
            <w:r w:rsidRPr="00264F91">
              <w:rPr>
                <w:szCs w:val="20"/>
              </w:rPr>
              <w:t>9.</w:t>
            </w:r>
            <w:del w:id="1919" w:author="Samuel Dent" w:date="2015-11-20T06:41:00Z">
              <w:r w:rsidRPr="00264F91" w:rsidDel="005339A9">
                <w:rPr>
                  <w:szCs w:val="20"/>
                </w:rPr>
                <w:delText>8</w:delText>
              </w:r>
            </w:del>
            <w:ins w:id="1920" w:author="Samuel Dent" w:date="2015-11-20T06:41:00Z">
              <w:r>
                <w:rPr>
                  <w:szCs w:val="20"/>
                </w:rPr>
                <w:t>4</w:t>
              </w:r>
            </w:ins>
          </w:p>
        </w:tc>
        <w:tc>
          <w:tcPr>
            <w:tcW w:w="1440" w:type="dxa"/>
            <w:vAlign w:val="center"/>
            <w:tcPrChange w:id="1921" w:author="&quot;sdent&quot;" w:date="2016-01-21T09:15:00Z">
              <w:tcPr>
                <w:tcW w:w="1440" w:type="dxa"/>
                <w:vAlign w:val="center"/>
              </w:tcPr>
            </w:tcPrChange>
          </w:tcPr>
          <w:p w14:paraId="17A41BFC" w14:textId="77777777" w:rsidR="00DD3147" w:rsidRPr="00264F91" w:rsidRDefault="00DD3147" w:rsidP="00C04E8D">
            <w:pPr>
              <w:widowControl/>
              <w:jc w:val="center"/>
              <w:rPr>
                <w:szCs w:val="20"/>
              </w:rPr>
            </w:pPr>
            <w:r w:rsidRPr="00264F91">
              <w:rPr>
                <w:szCs w:val="20"/>
              </w:rPr>
              <w:t>9.8</w:t>
            </w:r>
          </w:p>
        </w:tc>
      </w:tr>
      <w:tr w:rsidR="00DD3147" w:rsidRPr="00264F91" w14:paraId="67B21B71" w14:textId="77777777" w:rsidTr="00741432">
        <w:trPr>
          <w:jc w:val="center"/>
        </w:trPr>
        <w:tc>
          <w:tcPr>
            <w:tcW w:w="1170" w:type="dxa"/>
            <w:vMerge w:val="restart"/>
            <w:vAlign w:val="center"/>
            <w:tcPrChange w:id="1922" w:author="&quot;sdent&quot;" w:date="2016-01-21T09:15:00Z">
              <w:tcPr>
                <w:tcW w:w="1170" w:type="dxa"/>
                <w:vMerge w:val="restart"/>
                <w:vAlign w:val="center"/>
              </w:tcPr>
            </w:tcPrChange>
          </w:tcPr>
          <w:p w14:paraId="5961A87E" w14:textId="77777777" w:rsidR="00DD3147" w:rsidRPr="00264F91" w:rsidRDefault="00DD3147" w:rsidP="00C04E8D">
            <w:pPr>
              <w:widowControl/>
              <w:jc w:val="center"/>
              <w:rPr>
                <w:szCs w:val="20"/>
              </w:rPr>
            </w:pPr>
            <w:r w:rsidRPr="00264F91">
              <w:rPr>
                <w:szCs w:val="20"/>
              </w:rPr>
              <w:t>With Reverse Cycle</w:t>
            </w:r>
          </w:p>
        </w:tc>
        <w:tc>
          <w:tcPr>
            <w:tcW w:w="2268" w:type="dxa"/>
            <w:vAlign w:val="center"/>
            <w:tcPrChange w:id="1923" w:author="&quot;sdent&quot;" w:date="2016-01-21T09:15:00Z">
              <w:tcPr>
                <w:tcW w:w="2268" w:type="dxa"/>
                <w:vAlign w:val="center"/>
              </w:tcPr>
            </w:tcPrChange>
          </w:tcPr>
          <w:p w14:paraId="1289DAC5" w14:textId="77777777" w:rsidR="00DD3147" w:rsidRPr="00264F91" w:rsidRDefault="00DD3147" w:rsidP="00C04E8D">
            <w:pPr>
              <w:widowControl/>
              <w:jc w:val="center"/>
              <w:rPr>
                <w:szCs w:val="20"/>
              </w:rPr>
            </w:pPr>
            <w:r w:rsidRPr="00264F91">
              <w:rPr>
                <w:szCs w:val="20"/>
              </w:rPr>
              <w:t>&lt;14,000</w:t>
            </w:r>
          </w:p>
        </w:tc>
        <w:tc>
          <w:tcPr>
            <w:tcW w:w="1602" w:type="dxa"/>
            <w:vAlign w:val="center"/>
            <w:tcPrChange w:id="1924" w:author="&quot;sdent&quot;" w:date="2016-01-21T09:15:00Z">
              <w:tcPr>
                <w:tcW w:w="1602" w:type="dxa"/>
                <w:vAlign w:val="center"/>
              </w:tcPr>
            </w:tcPrChange>
          </w:tcPr>
          <w:p w14:paraId="4D9A67BF" w14:textId="77777777" w:rsidR="00DD3147" w:rsidRPr="00264F91" w:rsidRDefault="00DD3147" w:rsidP="00C04E8D">
            <w:pPr>
              <w:widowControl/>
              <w:jc w:val="center"/>
              <w:rPr>
                <w:szCs w:val="20"/>
              </w:rPr>
            </w:pPr>
            <w:r>
              <w:rPr>
                <w:szCs w:val="20"/>
              </w:rPr>
              <w:t>9.</w:t>
            </w:r>
            <w:ins w:id="1925" w:author="Samuel Dent" w:date="2015-11-20T06:44:00Z">
              <w:r>
                <w:rPr>
                  <w:szCs w:val="20"/>
                </w:rPr>
                <w:t>8</w:t>
              </w:r>
            </w:ins>
            <w:del w:id="1926" w:author="Samuel Dent" w:date="2015-11-20T06:44:00Z">
              <w:r w:rsidDel="005339A9">
                <w:rPr>
                  <w:szCs w:val="20"/>
                </w:rPr>
                <w:delText>9</w:delText>
              </w:r>
            </w:del>
          </w:p>
        </w:tc>
        <w:tc>
          <w:tcPr>
            <w:tcW w:w="1517" w:type="dxa"/>
            <w:vAlign w:val="center"/>
            <w:tcPrChange w:id="1927" w:author="&quot;sdent&quot;" w:date="2016-01-21T09:15:00Z">
              <w:tcPr>
                <w:tcW w:w="1517" w:type="dxa"/>
                <w:vAlign w:val="center"/>
              </w:tcPr>
            </w:tcPrChange>
          </w:tcPr>
          <w:p w14:paraId="378ADC5C" w14:textId="77777777" w:rsidR="00DD3147" w:rsidRPr="00264F91" w:rsidRDefault="00DD3147" w:rsidP="00C04E8D">
            <w:pPr>
              <w:widowControl/>
              <w:jc w:val="center"/>
              <w:rPr>
                <w:szCs w:val="20"/>
              </w:rPr>
            </w:pPr>
            <w:r w:rsidRPr="00264F91">
              <w:rPr>
                <w:szCs w:val="20"/>
              </w:rPr>
              <w:t>9</w:t>
            </w:r>
            <w:r>
              <w:rPr>
                <w:szCs w:val="20"/>
              </w:rPr>
              <w:t>.</w:t>
            </w:r>
            <w:ins w:id="1928" w:author="Samuel Dent" w:date="2015-11-20T06:44:00Z">
              <w:r>
                <w:rPr>
                  <w:szCs w:val="20"/>
                </w:rPr>
                <w:t>3</w:t>
              </w:r>
            </w:ins>
            <w:del w:id="1929" w:author="Samuel Dent" w:date="2015-11-20T06:44:00Z">
              <w:r w:rsidDel="005339A9">
                <w:rPr>
                  <w:szCs w:val="20"/>
                </w:rPr>
                <w:delText>4</w:delText>
              </w:r>
            </w:del>
          </w:p>
        </w:tc>
        <w:tc>
          <w:tcPr>
            <w:tcW w:w="1363" w:type="dxa"/>
            <w:vAlign w:val="center"/>
            <w:tcPrChange w:id="1930" w:author="&quot;sdent&quot;" w:date="2016-01-21T09:15:00Z">
              <w:tcPr>
                <w:tcW w:w="1363" w:type="dxa"/>
                <w:vAlign w:val="center"/>
              </w:tcPr>
            </w:tcPrChange>
          </w:tcPr>
          <w:p w14:paraId="65348452" w14:textId="77777777" w:rsidR="00DD3147" w:rsidRPr="00264F91" w:rsidRDefault="00DD3147" w:rsidP="00C04E8D">
            <w:pPr>
              <w:widowControl/>
              <w:jc w:val="center"/>
              <w:rPr>
                <w:szCs w:val="20"/>
              </w:rPr>
            </w:pPr>
            <w:r w:rsidRPr="00264F91">
              <w:rPr>
                <w:szCs w:val="20"/>
              </w:rPr>
              <w:t>10.</w:t>
            </w:r>
            <w:ins w:id="1931" w:author="Samuel Dent" w:date="2015-11-20T06:44:00Z">
              <w:r>
                <w:rPr>
                  <w:szCs w:val="20"/>
                </w:rPr>
                <w:t>3</w:t>
              </w:r>
            </w:ins>
            <w:del w:id="1932" w:author="Samuel Dent" w:date="2015-11-20T06:44:00Z">
              <w:r w:rsidRPr="00264F91" w:rsidDel="005339A9">
                <w:rPr>
                  <w:szCs w:val="20"/>
                </w:rPr>
                <w:delText>4</w:delText>
              </w:r>
            </w:del>
          </w:p>
        </w:tc>
        <w:tc>
          <w:tcPr>
            <w:tcW w:w="1440" w:type="dxa"/>
            <w:vAlign w:val="center"/>
            <w:tcPrChange w:id="1933" w:author="&quot;sdent&quot;" w:date="2016-01-21T09:15:00Z">
              <w:tcPr>
                <w:tcW w:w="1440" w:type="dxa"/>
                <w:vAlign w:val="center"/>
              </w:tcPr>
            </w:tcPrChange>
          </w:tcPr>
          <w:p w14:paraId="2AC521E5" w14:textId="77777777" w:rsidR="00DD3147" w:rsidRPr="00264F91" w:rsidRDefault="00DD3147" w:rsidP="00C04E8D">
            <w:pPr>
              <w:widowControl/>
              <w:jc w:val="center"/>
              <w:rPr>
                <w:szCs w:val="20"/>
              </w:rPr>
            </w:pPr>
            <w:r w:rsidRPr="00264F91">
              <w:rPr>
                <w:szCs w:val="20"/>
              </w:rPr>
              <w:t>9.</w:t>
            </w:r>
            <w:ins w:id="1934" w:author="Samuel Dent" w:date="2015-11-20T06:44:00Z">
              <w:r>
                <w:rPr>
                  <w:szCs w:val="20"/>
                </w:rPr>
                <w:t>7</w:t>
              </w:r>
            </w:ins>
            <w:del w:id="1935" w:author="Samuel Dent" w:date="2015-11-20T06:44:00Z">
              <w:r w:rsidRPr="00264F91" w:rsidDel="005339A9">
                <w:rPr>
                  <w:szCs w:val="20"/>
                </w:rPr>
                <w:delText>8</w:delText>
              </w:r>
            </w:del>
          </w:p>
        </w:tc>
      </w:tr>
      <w:tr w:rsidR="00DD3147" w:rsidRPr="00264F91" w14:paraId="5F9E730E" w14:textId="77777777" w:rsidTr="00741432">
        <w:trPr>
          <w:jc w:val="center"/>
        </w:trPr>
        <w:tc>
          <w:tcPr>
            <w:tcW w:w="1170" w:type="dxa"/>
            <w:vMerge/>
            <w:vAlign w:val="center"/>
            <w:tcPrChange w:id="1936" w:author="&quot;sdent&quot;" w:date="2016-01-21T09:15:00Z">
              <w:tcPr>
                <w:tcW w:w="1170" w:type="dxa"/>
                <w:vMerge/>
                <w:vAlign w:val="center"/>
              </w:tcPr>
            </w:tcPrChange>
          </w:tcPr>
          <w:p w14:paraId="36D3A24E" w14:textId="77777777" w:rsidR="00DD3147" w:rsidRPr="00264F91" w:rsidRDefault="00DD3147" w:rsidP="00C04E8D">
            <w:pPr>
              <w:widowControl/>
              <w:jc w:val="center"/>
              <w:rPr>
                <w:szCs w:val="20"/>
              </w:rPr>
            </w:pPr>
          </w:p>
        </w:tc>
        <w:tc>
          <w:tcPr>
            <w:tcW w:w="2268" w:type="dxa"/>
            <w:vAlign w:val="center"/>
            <w:tcPrChange w:id="1937" w:author="&quot;sdent&quot;" w:date="2016-01-21T09:15:00Z">
              <w:tcPr>
                <w:tcW w:w="2268" w:type="dxa"/>
                <w:vAlign w:val="center"/>
              </w:tcPr>
            </w:tcPrChange>
          </w:tcPr>
          <w:p w14:paraId="70066585" w14:textId="77777777" w:rsidR="00DD3147" w:rsidRPr="00264F91" w:rsidRDefault="00DD3147" w:rsidP="00C04E8D">
            <w:pPr>
              <w:widowControl/>
              <w:jc w:val="center"/>
              <w:rPr>
                <w:szCs w:val="20"/>
              </w:rPr>
            </w:pPr>
            <w:r w:rsidRPr="00264F91">
              <w:rPr>
                <w:szCs w:val="20"/>
              </w:rPr>
              <w:t>14,000 to 19,999</w:t>
            </w:r>
          </w:p>
        </w:tc>
        <w:tc>
          <w:tcPr>
            <w:tcW w:w="1602" w:type="dxa"/>
            <w:vAlign w:val="center"/>
            <w:tcPrChange w:id="1938" w:author="&quot;sdent&quot;" w:date="2016-01-21T09:15:00Z">
              <w:tcPr>
                <w:tcW w:w="1602" w:type="dxa"/>
                <w:vAlign w:val="center"/>
              </w:tcPr>
            </w:tcPrChange>
          </w:tcPr>
          <w:p w14:paraId="4071A1B1" w14:textId="77777777" w:rsidR="00DD3147" w:rsidRPr="00264F91" w:rsidRDefault="00DD3147" w:rsidP="00C04E8D">
            <w:pPr>
              <w:widowControl/>
              <w:jc w:val="center"/>
              <w:rPr>
                <w:szCs w:val="20"/>
              </w:rPr>
            </w:pPr>
            <w:r>
              <w:rPr>
                <w:szCs w:val="20"/>
              </w:rPr>
              <w:t>9.</w:t>
            </w:r>
            <w:ins w:id="1939" w:author="Samuel Dent" w:date="2015-11-20T06:44:00Z">
              <w:r>
                <w:rPr>
                  <w:szCs w:val="20"/>
                </w:rPr>
                <w:t>8</w:t>
              </w:r>
            </w:ins>
            <w:del w:id="1940" w:author="Samuel Dent" w:date="2015-11-20T06:44:00Z">
              <w:r w:rsidDel="005339A9">
                <w:rPr>
                  <w:szCs w:val="20"/>
                </w:rPr>
                <w:delText>9</w:delText>
              </w:r>
            </w:del>
          </w:p>
        </w:tc>
        <w:tc>
          <w:tcPr>
            <w:tcW w:w="1517" w:type="dxa"/>
            <w:vAlign w:val="center"/>
            <w:tcPrChange w:id="1941" w:author="&quot;sdent&quot;" w:date="2016-01-21T09:15:00Z">
              <w:tcPr>
                <w:tcW w:w="1517" w:type="dxa"/>
                <w:vAlign w:val="center"/>
              </w:tcPr>
            </w:tcPrChange>
          </w:tcPr>
          <w:p w14:paraId="6254DF3C" w14:textId="77777777" w:rsidR="00DD3147" w:rsidRPr="00264F91" w:rsidRDefault="00DD3147" w:rsidP="00C04E8D">
            <w:pPr>
              <w:widowControl/>
              <w:jc w:val="center"/>
              <w:rPr>
                <w:szCs w:val="20"/>
              </w:rPr>
            </w:pPr>
            <w:r>
              <w:rPr>
                <w:szCs w:val="20"/>
              </w:rPr>
              <w:t>8.</w:t>
            </w:r>
            <w:ins w:id="1942" w:author="Samuel Dent" w:date="2015-11-20T06:44:00Z">
              <w:r>
                <w:rPr>
                  <w:szCs w:val="20"/>
                </w:rPr>
                <w:t>7</w:t>
              </w:r>
            </w:ins>
            <w:del w:id="1943" w:author="Samuel Dent" w:date="2015-11-20T06:44:00Z">
              <w:r w:rsidDel="005339A9">
                <w:rPr>
                  <w:szCs w:val="20"/>
                </w:rPr>
                <w:delText>8</w:delText>
              </w:r>
            </w:del>
          </w:p>
        </w:tc>
        <w:tc>
          <w:tcPr>
            <w:tcW w:w="1363" w:type="dxa"/>
            <w:vAlign w:val="center"/>
            <w:tcPrChange w:id="1944" w:author="&quot;sdent&quot;" w:date="2016-01-21T09:15:00Z">
              <w:tcPr>
                <w:tcW w:w="1363" w:type="dxa"/>
                <w:vAlign w:val="center"/>
              </w:tcPr>
            </w:tcPrChange>
          </w:tcPr>
          <w:p w14:paraId="6D04FC20" w14:textId="77777777" w:rsidR="00DD3147" w:rsidRPr="00264F91" w:rsidRDefault="00DD3147" w:rsidP="00C04E8D">
            <w:pPr>
              <w:widowControl/>
              <w:jc w:val="center"/>
              <w:rPr>
                <w:szCs w:val="20"/>
              </w:rPr>
            </w:pPr>
            <w:r w:rsidRPr="00264F91">
              <w:rPr>
                <w:szCs w:val="20"/>
              </w:rPr>
              <w:t>10.</w:t>
            </w:r>
            <w:ins w:id="1945" w:author="Samuel Dent" w:date="2015-11-20T06:44:00Z">
              <w:r>
                <w:rPr>
                  <w:szCs w:val="20"/>
                </w:rPr>
                <w:t>3</w:t>
              </w:r>
            </w:ins>
            <w:del w:id="1946" w:author="Samuel Dent" w:date="2015-11-20T06:44:00Z">
              <w:r w:rsidRPr="00264F91" w:rsidDel="005339A9">
                <w:rPr>
                  <w:szCs w:val="20"/>
                </w:rPr>
                <w:delText>4</w:delText>
              </w:r>
            </w:del>
          </w:p>
        </w:tc>
        <w:tc>
          <w:tcPr>
            <w:tcW w:w="1440" w:type="dxa"/>
            <w:vAlign w:val="center"/>
            <w:tcPrChange w:id="1947" w:author="&quot;sdent&quot;" w:date="2016-01-21T09:15:00Z">
              <w:tcPr>
                <w:tcW w:w="1440" w:type="dxa"/>
                <w:vAlign w:val="center"/>
              </w:tcPr>
            </w:tcPrChange>
          </w:tcPr>
          <w:p w14:paraId="73495713" w14:textId="77777777" w:rsidR="00DD3147" w:rsidRPr="00264F91" w:rsidRDefault="00DD3147" w:rsidP="00C04E8D">
            <w:pPr>
              <w:widowControl/>
              <w:jc w:val="center"/>
              <w:rPr>
                <w:szCs w:val="20"/>
              </w:rPr>
            </w:pPr>
            <w:r w:rsidRPr="00264F91">
              <w:rPr>
                <w:szCs w:val="20"/>
              </w:rPr>
              <w:t>9.</w:t>
            </w:r>
            <w:ins w:id="1948" w:author="Samuel Dent" w:date="2015-11-20T06:44:00Z">
              <w:r>
                <w:rPr>
                  <w:szCs w:val="20"/>
                </w:rPr>
                <w:t>1</w:t>
              </w:r>
            </w:ins>
            <w:del w:id="1949" w:author="Samuel Dent" w:date="2015-11-20T06:44:00Z">
              <w:r w:rsidRPr="00264F91" w:rsidDel="005339A9">
                <w:rPr>
                  <w:szCs w:val="20"/>
                </w:rPr>
                <w:delText>2</w:delText>
              </w:r>
            </w:del>
          </w:p>
        </w:tc>
      </w:tr>
      <w:tr w:rsidR="00DD3147" w:rsidRPr="00264F91" w14:paraId="587D53DA" w14:textId="77777777" w:rsidTr="00741432">
        <w:trPr>
          <w:jc w:val="center"/>
        </w:trPr>
        <w:tc>
          <w:tcPr>
            <w:tcW w:w="1170" w:type="dxa"/>
            <w:vMerge/>
            <w:vAlign w:val="center"/>
            <w:tcPrChange w:id="1950" w:author="&quot;sdent&quot;" w:date="2016-01-21T09:15:00Z">
              <w:tcPr>
                <w:tcW w:w="1170" w:type="dxa"/>
                <w:vMerge/>
                <w:vAlign w:val="center"/>
              </w:tcPr>
            </w:tcPrChange>
          </w:tcPr>
          <w:p w14:paraId="5CB0C35D" w14:textId="77777777" w:rsidR="00DD3147" w:rsidRPr="00264F91" w:rsidRDefault="00DD3147" w:rsidP="00C04E8D">
            <w:pPr>
              <w:widowControl/>
              <w:jc w:val="center"/>
              <w:rPr>
                <w:szCs w:val="20"/>
              </w:rPr>
            </w:pPr>
          </w:p>
        </w:tc>
        <w:tc>
          <w:tcPr>
            <w:tcW w:w="2268" w:type="dxa"/>
            <w:vAlign w:val="center"/>
            <w:tcPrChange w:id="1951" w:author="&quot;sdent&quot;" w:date="2016-01-21T09:15:00Z">
              <w:tcPr>
                <w:tcW w:w="2268" w:type="dxa"/>
                <w:vAlign w:val="center"/>
              </w:tcPr>
            </w:tcPrChange>
          </w:tcPr>
          <w:p w14:paraId="0443BA7A" w14:textId="77777777" w:rsidR="00DD3147" w:rsidRPr="00264F91" w:rsidRDefault="00DD3147" w:rsidP="00C04E8D">
            <w:pPr>
              <w:widowControl/>
              <w:jc w:val="center"/>
              <w:rPr>
                <w:szCs w:val="20"/>
              </w:rPr>
            </w:pPr>
            <w:r w:rsidRPr="00264F91">
              <w:rPr>
                <w:szCs w:val="20"/>
              </w:rPr>
              <w:t>&gt;=20,000</w:t>
            </w:r>
          </w:p>
        </w:tc>
        <w:tc>
          <w:tcPr>
            <w:tcW w:w="1602" w:type="dxa"/>
            <w:vAlign w:val="center"/>
            <w:tcPrChange w:id="1952" w:author="&quot;sdent&quot;" w:date="2016-01-21T09:15:00Z">
              <w:tcPr>
                <w:tcW w:w="1602" w:type="dxa"/>
                <w:vAlign w:val="center"/>
              </w:tcPr>
            </w:tcPrChange>
          </w:tcPr>
          <w:p w14:paraId="35559F2E" w14:textId="77777777" w:rsidR="00DD3147" w:rsidRPr="00264F91" w:rsidRDefault="00DD3147" w:rsidP="00C04E8D">
            <w:pPr>
              <w:widowControl/>
              <w:jc w:val="center"/>
              <w:rPr>
                <w:szCs w:val="20"/>
              </w:rPr>
            </w:pPr>
            <w:r>
              <w:rPr>
                <w:szCs w:val="20"/>
              </w:rPr>
              <w:t>9.</w:t>
            </w:r>
            <w:ins w:id="1953" w:author="Samuel Dent" w:date="2015-11-20T06:44:00Z">
              <w:r>
                <w:rPr>
                  <w:szCs w:val="20"/>
                </w:rPr>
                <w:t>3</w:t>
              </w:r>
            </w:ins>
            <w:del w:id="1954" w:author="Samuel Dent" w:date="2015-11-20T06:44:00Z">
              <w:r w:rsidDel="005339A9">
                <w:rPr>
                  <w:szCs w:val="20"/>
                </w:rPr>
                <w:delText>4</w:delText>
              </w:r>
            </w:del>
          </w:p>
        </w:tc>
        <w:tc>
          <w:tcPr>
            <w:tcW w:w="1517" w:type="dxa"/>
            <w:vAlign w:val="center"/>
            <w:tcPrChange w:id="1955" w:author="&quot;sdent&quot;" w:date="2016-01-21T09:15:00Z">
              <w:tcPr>
                <w:tcW w:w="1517" w:type="dxa"/>
                <w:vAlign w:val="center"/>
              </w:tcPr>
            </w:tcPrChange>
          </w:tcPr>
          <w:p w14:paraId="30C87EC7" w14:textId="77777777" w:rsidR="00DD3147" w:rsidRPr="00264F91" w:rsidRDefault="00DD3147" w:rsidP="00C04E8D">
            <w:pPr>
              <w:widowControl/>
              <w:jc w:val="center"/>
              <w:rPr>
                <w:szCs w:val="20"/>
              </w:rPr>
            </w:pPr>
            <w:r>
              <w:rPr>
                <w:szCs w:val="20"/>
              </w:rPr>
              <w:t>8.</w:t>
            </w:r>
            <w:ins w:id="1956" w:author="Samuel Dent" w:date="2015-11-20T06:44:00Z">
              <w:r>
                <w:rPr>
                  <w:szCs w:val="20"/>
                </w:rPr>
                <w:t>7</w:t>
              </w:r>
            </w:ins>
            <w:del w:id="1957" w:author="Samuel Dent" w:date="2015-11-20T06:44:00Z">
              <w:r w:rsidDel="005339A9">
                <w:rPr>
                  <w:szCs w:val="20"/>
                </w:rPr>
                <w:delText>8</w:delText>
              </w:r>
            </w:del>
          </w:p>
        </w:tc>
        <w:tc>
          <w:tcPr>
            <w:tcW w:w="1363" w:type="dxa"/>
            <w:vAlign w:val="center"/>
            <w:tcPrChange w:id="1958" w:author="&quot;sdent&quot;" w:date="2016-01-21T09:15:00Z">
              <w:tcPr>
                <w:tcW w:w="1363" w:type="dxa"/>
                <w:vAlign w:val="center"/>
              </w:tcPr>
            </w:tcPrChange>
          </w:tcPr>
          <w:p w14:paraId="16B474AF" w14:textId="77777777" w:rsidR="00DD3147" w:rsidRPr="00264F91" w:rsidRDefault="00DD3147" w:rsidP="00C04E8D">
            <w:pPr>
              <w:widowControl/>
              <w:jc w:val="center"/>
              <w:rPr>
                <w:szCs w:val="20"/>
              </w:rPr>
            </w:pPr>
            <w:r w:rsidRPr="00264F91">
              <w:rPr>
                <w:szCs w:val="20"/>
              </w:rPr>
              <w:t>9.</w:t>
            </w:r>
            <w:ins w:id="1959" w:author="Samuel Dent" w:date="2015-11-20T06:44:00Z">
              <w:r>
                <w:rPr>
                  <w:szCs w:val="20"/>
                </w:rPr>
                <w:t>7</w:t>
              </w:r>
            </w:ins>
            <w:del w:id="1960" w:author="Samuel Dent" w:date="2015-11-20T06:44:00Z">
              <w:r w:rsidRPr="00264F91" w:rsidDel="005339A9">
                <w:rPr>
                  <w:szCs w:val="20"/>
                </w:rPr>
                <w:delText>8</w:delText>
              </w:r>
            </w:del>
          </w:p>
        </w:tc>
        <w:tc>
          <w:tcPr>
            <w:tcW w:w="1440" w:type="dxa"/>
            <w:vAlign w:val="center"/>
            <w:tcPrChange w:id="1961" w:author="&quot;sdent&quot;" w:date="2016-01-21T09:15:00Z">
              <w:tcPr>
                <w:tcW w:w="1440" w:type="dxa"/>
                <w:vAlign w:val="center"/>
              </w:tcPr>
            </w:tcPrChange>
          </w:tcPr>
          <w:p w14:paraId="23ED0FA1" w14:textId="77777777" w:rsidR="00DD3147" w:rsidRPr="00264F91" w:rsidRDefault="00DD3147" w:rsidP="00C04E8D">
            <w:pPr>
              <w:widowControl/>
              <w:jc w:val="center"/>
              <w:rPr>
                <w:szCs w:val="20"/>
              </w:rPr>
            </w:pPr>
            <w:r w:rsidRPr="00264F91">
              <w:rPr>
                <w:szCs w:val="20"/>
              </w:rPr>
              <w:t>9.</w:t>
            </w:r>
            <w:ins w:id="1962" w:author="Samuel Dent" w:date="2015-11-20T06:44:00Z">
              <w:r>
                <w:rPr>
                  <w:szCs w:val="20"/>
                </w:rPr>
                <w:t>1</w:t>
              </w:r>
            </w:ins>
            <w:del w:id="1963" w:author="Samuel Dent" w:date="2015-11-20T06:44:00Z">
              <w:r w:rsidRPr="00264F91" w:rsidDel="005339A9">
                <w:rPr>
                  <w:szCs w:val="20"/>
                </w:rPr>
                <w:delText>2</w:delText>
              </w:r>
            </w:del>
          </w:p>
        </w:tc>
      </w:tr>
      <w:tr w:rsidR="00DD3147" w:rsidRPr="00264F91" w14:paraId="3C9952D1" w14:textId="77777777" w:rsidTr="00741432">
        <w:trPr>
          <w:jc w:val="center"/>
        </w:trPr>
        <w:tc>
          <w:tcPr>
            <w:tcW w:w="3438" w:type="dxa"/>
            <w:gridSpan w:val="2"/>
            <w:vAlign w:val="center"/>
            <w:tcPrChange w:id="1964" w:author="&quot;sdent&quot;" w:date="2016-01-21T09:15:00Z">
              <w:tcPr>
                <w:tcW w:w="3438" w:type="dxa"/>
                <w:gridSpan w:val="2"/>
                <w:vAlign w:val="center"/>
              </w:tcPr>
            </w:tcPrChange>
          </w:tcPr>
          <w:p w14:paraId="5B06AD28" w14:textId="77777777" w:rsidR="00DD3147" w:rsidRPr="00264F91" w:rsidRDefault="00DD3147" w:rsidP="00C04E8D">
            <w:pPr>
              <w:widowControl/>
              <w:jc w:val="center"/>
              <w:rPr>
                <w:szCs w:val="20"/>
              </w:rPr>
            </w:pPr>
            <w:r w:rsidRPr="00264F91">
              <w:rPr>
                <w:szCs w:val="20"/>
              </w:rPr>
              <w:t>Casement only</w:t>
            </w:r>
          </w:p>
        </w:tc>
        <w:tc>
          <w:tcPr>
            <w:tcW w:w="3119" w:type="dxa"/>
            <w:gridSpan w:val="2"/>
            <w:vAlign w:val="center"/>
            <w:tcPrChange w:id="1965" w:author="&quot;sdent&quot;" w:date="2016-01-21T09:15:00Z">
              <w:tcPr>
                <w:tcW w:w="3119" w:type="dxa"/>
                <w:gridSpan w:val="2"/>
                <w:vAlign w:val="center"/>
              </w:tcPr>
            </w:tcPrChange>
          </w:tcPr>
          <w:p w14:paraId="2A2DC501" w14:textId="77777777" w:rsidR="00DD3147" w:rsidRPr="00264F91" w:rsidRDefault="00DD3147" w:rsidP="00C04E8D">
            <w:pPr>
              <w:widowControl/>
              <w:jc w:val="center"/>
              <w:rPr>
                <w:szCs w:val="20"/>
              </w:rPr>
            </w:pPr>
            <w:r w:rsidRPr="00264F91">
              <w:rPr>
                <w:szCs w:val="20"/>
              </w:rPr>
              <w:t>9.</w:t>
            </w:r>
            <w:ins w:id="1966" w:author="Samuel Dent" w:date="2015-11-20T06:45:00Z">
              <w:r>
                <w:rPr>
                  <w:szCs w:val="20"/>
                </w:rPr>
                <w:t>5</w:t>
              </w:r>
            </w:ins>
            <w:del w:id="1967" w:author="Samuel Dent" w:date="2015-11-20T06:45:00Z">
              <w:r w:rsidDel="005339A9">
                <w:rPr>
                  <w:szCs w:val="20"/>
                </w:rPr>
                <w:delText>6</w:delText>
              </w:r>
            </w:del>
          </w:p>
        </w:tc>
        <w:tc>
          <w:tcPr>
            <w:tcW w:w="2803" w:type="dxa"/>
            <w:gridSpan w:val="2"/>
            <w:vAlign w:val="center"/>
            <w:tcPrChange w:id="1968" w:author="&quot;sdent&quot;" w:date="2016-01-21T09:15:00Z">
              <w:tcPr>
                <w:tcW w:w="2803" w:type="dxa"/>
                <w:gridSpan w:val="2"/>
                <w:vAlign w:val="center"/>
              </w:tcPr>
            </w:tcPrChange>
          </w:tcPr>
          <w:p w14:paraId="38EB794D" w14:textId="77777777" w:rsidR="00DD3147" w:rsidRPr="00264F91" w:rsidRDefault="00DD3147" w:rsidP="00C04E8D">
            <w:pPr>
              <w:widowControl/>
              <w:jc w:val="center"/>
              <w:rPr>
                <w:szCs w:val="20"/>
              </w:rPr>
            </w:pPr>
            <w:r w:rsidRPr="00264F91">
              <w:rPr>
                <w:szCs w:val="20"/>
              </w:rPr>
              <w:t>10.0</w:t>
            </w:r>
          </w:p>
        </w:tc>
      </w:tr>
      <w:tr w:rsidR="00DD3147" w:rsidRPr="00264F91" w14:paraId="3BFE32FE" w14:textId="77777777" w:rsidTr="00741432">
        <w:trPr>
          <w:jc w:val="center"/>
        </w:trPr>
        <w:tc>
          <w:tcPr>
            <w:tcW w:w="3438" w:type="dxa"/>
            <w:gridSpan w:val="2"/>
            <w:vAlign w:val="center"/>
            <w:tcPrChange w:id="1969" w:author="&quot;sdent&quot;" w:date="2016-01-21T09:15:00Z">
              <w:tcPr>
                <w:tcW w:w="3438" w:type="dxa"/>
                <w:gridSpan w:val="2"/>
                <w:vAlign w:val="center"/>
              </w:tcPr>
            </w:tcPrChange>
          </w:tcPr>
          <w:p w14:paraId="610AFF94" w14:textId="77777777" w:rsidR="00DD3147" w:rsidRPr="00264F91" w:rsidRDefault="00DD3147" w:rsidP="00C04E8D">
            <w:pPr>
              <w:widowControl/>
              <w:jc w:val="center"/>
              <w:rPr>
                <w:szCs w:val="20"/>
              </w:rPr>
            </w:pPr>
            <w:r w:rsidRPr="00264F91">
              <w:rPr>
                <w:szCs w:val="20"/>
              </w:rPr>
              <w:t>Casement-Slider</w:t>
            </w:r>
          </w:p>
        </w:tc>
        <w:tc>
          <w:tcPr>
            <w:tcW w:w="3119" w:type="dxa"/>
            <w:gridSpan w:val="2"/>
            <w:vAlign w:val="center"/>
            <w:tcPrChange w:id="1970" w:author="&quot;sdent&quot;" w:date="2016-01-21T09:15:00Z">
              <w:tcPr>
                <w:tcW w:w="3119" w:type="dxa"/>
                <w:gridSpan w:val="2"/>
                <w:vAlign w:val="center"/>
              </w:tcPr>
            </w:tcPrChange>
          </w:tcPr>
          <w:p w14:paraId="7DFBC0EE" w14:textId="77777777" w:rsidR="00DD3147" w:rsidRPr="00264F91" w:rsidRDefault="00DD3147" w:rsidP="00C04E8D">
            <w:pPr>
              <w:widowControl/>
              <w:jc w:val="center"/>
              <w:rPr>
                <w:szCs w:val="20"/>
              </w:rPr>
            </w:pPr>
            <w:r w:rsidRPr="00264F91">
              <w:rPr>
                <w:szCs w:val="20"/>
              </w:rPr>
              <w:t>10.</w:t>
            </w:r>
            <w:del w:id="1971" w:author="Samuel Dent" w:date="2015-11-20T06:45:00Z">
              <w:r w:rsidDel="005339A9">
                <w:rPr>
                  <w:szCs w:val="20"/>
                </w:rPr>
                <w:delText>5</w:delText>
              </w:r>
            </w:del>
            <w:ins w:id="1972" w:author="Samuel Dent" w:date="2015-11-20T06:45:00Z">
              <w:r>
                <w:rPr>
                  <w:szCs w:val="20"/>
                </w:rPr>
                <w:t>4</w:t>
              </w:r>
            </w:ins>
          </w:p>
        </w:tc>
        <w:tc>
          <w:tcPr>
            <w:tcW w:w="2803" w:type="dxa"/>
            <w:gridSpan w:val="2"/>
            <w:vAlign w:val="center"/>
            <w:tcPrChange w:id="1973" w:author="&quot;sdent&quot;" w:date="2016-01-21T09:15:00Z">
              <w:tcPr>
                <w:tcW w:w="2803" w:type="dxa"/>
                <w:gridSpan w:val="2"/>
                <w:vAlign w:val="center"/>
              </w:tcPr>
            </w:tcPrChange>
          </w:tcPr>
          <w:p w14:paraId="3E256771" w14:textId="77777777" w:rsidR="00DD3147" w:rsidRPr="00264F91" w:rsidRDefault="00DD3147" w:rsidP="00C04E8D">
            <w:pPr>
              <w:widowControl/>
              <w:jc w:val="center"/>
              <w:rPr>
                <w:szCs w:val="20"/>
              </w:rPr>
            </w:pPr>
            <w:r w:rsidRPr="00264F91">
              <w:rPr>
                <w:szCs w:val="20"/>
              </w:rPr>
              <w:t>10.</w:t>
            </w:r>
            <w:ins w:id="1974" w:author="Samuel Dent" w:date="2015-11-20T06:45:00Z">
              <w:r>
                <w:rPr>
                  <w:szCs w:val="20"/>
                </w:rPr>
                <w:t>8</w:t>
              </w:r>
            </w:ins>
            <w:del w:id="1975" w:author="Samuel Dent" w:date="2015-11-20T06:45:00Z">
              <w:r w:rsidRPr="00264F91" w:rsidDel="005339A9">
                <w:rPr>
                  <w:szCs w:val="20"/>
                </w:rPr>
                <w:delText>9</w:delText>
              </w:r>
            </w:del>
          </w:p>
        </w:tc>
      </w:tr>
    </w:tbl>
    <w:p w14:paraId="21F7050E" w14:textId="77777777" w:rsidR="00DD3147" w:rsidRPr="00287BA4" w:rsidRDefault="00DD3147" w:rsidP="00DD3147">
      <w:r>
        <w:t xml:space="preserve">Side </w:t>
      </w:r>
      <w:proofErr w:type="gramStart"/>
      <w:r>
        <w:t xml:space="preserve">louvers </w:t>
      </w:r>
      <w:r w:rsidRPr="00287BA4">
        <w:t xml:space="preserve"> extend</w:t>
      </w:r>
      <w:proofErr w:type="gramEnd"/>
      <w:r w:rsidRPr="00287BA4">
        <w:t xml:space="preserve"> from a room air conditioner model in order to position the unit in a window. A model without louvered sides is placed in a built-in wall sleeve and are commonly referred to as "through-the-wall" or "built-in" models.</w:t>
      </w:r>
    </w:p>
    <w:p w14:paraId="1C89A834" w14:textId="77777777" w:rsidR="00DD3147" w:rsidRPr="00287BA4" w:rsidRDefault="00DD3147" w:rsidP="00DD3147">
      <w:r w:rsidRPr="00287BA4">
        <w:t>Casement-only refers to a room air conditioner designed for mounting in a casement window of a specific size.</w:t>
      </w:r>
    </w:p>
    <w:p w14:paraId="68069C9E" w14:textId="77777777" w:rsidR="00DD3147" w:rsidRPr="00287BA4" w:rsidRDefault="00DD3147" w:rsidP="00DD3147">
      <w:r w:rsidRPr="00287BA4">
        <w:t>Casement-slider refers to a room air conditioner with an encased assembly designed for mounting in a sliding or casement window of a specific size.</w:t>
      </w:r>
    </w:p>
    <w:p w14:paraId="60B34F69" w14:textId="77777777" w:rsidR="00DD3147" w:rsidRPr="00264F91" w:rsidRDefault="00DD3147" w:rsidP="00DD3147">
      <w:pPr>
        <w:rPr>
          <w:rFonts w:cstheme="minorHAnsi"/>
        </w:rPr>
      </w:pPr>
      <w:r w:rsidRPr="00287BA4">
        <w:t>Reverse cycle refers to the heating function found in certain room air conditioner models.</w:t>
      </w:r>
      <w:r w:rsidDel="00860C68">
        <w:t xml:space="preserve"> </w:t>
      </w:r>
    </w:p>
    <w:p w14:paraId="59FA4C34" w14:textId="77777777" w:rsidR="00DD3147" w:rsidRDefault="00DD3147" w:rsidP="00DD3147">
      <w:pPr>
        <w:pStyle w:val="ListParagraph"/>
        <w:numPr>
          <w:ilvl w:val="0"/>
          <w:numId w:val="16"/>
        </w:numPr>
        <w:rPr>
          <w:rFonts w:cstheme="minorHAnsi"/>
        </w:rPr>
      </w:pPr>
      <w:r w:rsidRPr="00684855">
        <w:rPr>
          <w:rFonts w:cstheme="minorHAnsi"/>
        </w:rPr>
        <w:t xml:space="preserve">Early Replacement: the early removal of an existing residential inefficient </w:t>
      </w:r>
      <w:r>
        <w:rPr>
          <w:rFonts w:cstheme="minorHAnsi"/>
        </w:rPr>
        <w:t>Room AC unit</w:t>
      </w:r>
      <w:r w:rsidRPr="00684855">
        <w:rPr>
          <w:rFonts w:cstheme="minorHAnsi"/>
        </w:rPr>
        <w:t xml:space="preserve"> from service, prior to its natural end of life, and replacement with a new ENERGY STAR </w:t>
      </w:r>
      <w:del w:id="1976" w:author="Samuel Dent" w:date="2015-11-20T06:53:00Z">
        <w:r w:rsidRPr="00684855" w:rsidDel="00D811AE">
          <w:rPr>
            <w:rFonts w:cstheme="minorHAnsi"/>
          </w:rPr>
          <w:delText xml:space="preserve">or CEE Tier </w:delText>
        </w:r>
        <w:r w:rsidDel="00D811AE">
          <w:rPr>
            <w:rFonts w:cstheme="minorHAnsi"/>
          </w:rPr>
          <w:delText>1</w:delText>
        </w:r>
        <w:r w:rsidRPr="00684855" w:rsidDel="00D811AE">
          <w:rPr>
            <w:rFonts w:cstheme="minorHAnsi"/>
          </w:rPr>
          <w:delText xml:space="preserve"> </w:delText>
        </w:r>
      </w:del>
      <w:r w:rsidRPr="00684855">
        <w:rPr>
          <w:rFonts w:cstheme="minorHAnsi"/>
        </w:rPr>
        <w:t>qualifying unit. Savings are calculated between existing unit and efficient unit consumption during the remaining life of the existing unit, and between new baseline unit and efficient unit consumption for the remainder of the measure life.</w:t>
      </w:r>
    </w:p>
    <w:p w14:paraId="724A57A8" w14:textId="77777777" w:rsidR="00DD3147" w:rsidRPr="00B41203" w:rsidRDefault="00DD3147" w:rsidP="00DD3147">
      <w:pPr>
        <w:rPr>
          <w:rFonts w:cstheme="minorHAnsi"/>
        </w:rPr>
      </w:pPr>
    </w:p>
    <w:p w14:paraId="2911B009" w14:textId="77777777" w:rsidR="00DD3147" w:rsidRPr="000B7BB6" w:rsidRDefault="00DD3147" w:rsidP="00DD3147">
      <w:pPr>
        <w:widowControl/>
        <w:jc w:val="left"/>
        <w:rPr>
          <w:rFonts w:cstheme="minorHAnsi"/>
          <w:szCs w:val="20"/>
        </w:rPr>
      </w:pPr>
      <w:r w:rsidRPr="000B7BB6">
        <w:rPr>
          <w:rFonts w:cstheme="minorHAnsi"/>
          <w:szCs w:val="20"/>
        </w:rPr>
        <w:t>This measure was developed to be applicable to the following program types:  TOS, NC</w:t>
      </w:r>
      <w:r>
        <w:rPr>
          <w:rFonts w:cstheme="minorHAnsi"/>
          <w:szCs w:val="20"/>
        </w:rPr>
        <w:t>, EREP</w:t>
      </w:r>
      <w:r w:rsidRPr="000B7BB6">
        <w:rPr>
          <w:rFonts w:cstheme="minorHAnsi"/>
          <w:szCs w:val="20"/>
        </w:rPr>
        <w:t xml:space="preserve">.  </w:t>
      </w:r>
    </w:p>
    <w:p w14:paraId="269B013E" w14:textId="77777777" w:rsidR="00DD3147" w:rsidRPr="000B7BB6" w:rsidRDefault="00DD3147" w:rsidP="00DD3147">
      <w:pPr>
        <w:widowControl/>
        <w:jc w:val="left"/>
        <w:rPr>
          <w:rFonts w:cstheme="minorHAnsi"/>
          <w:szCs w:val="20"/>
        </w:rPr>
      </w:pPr>
      <w:r w:rsidRPr="000B7BB6">
        <w:rPr>
          <w:rFonts w:cstheme="minorHAnsi"/>
          <w:szCs w:val="20"/>
        </w:rPr>
        <w:lastRenderedPageBreak/>
        <w:t>If applied to other program types, the measure savings should be verified.</w:t>
      </w:r>
    </w:p>
    <w:p w14:paraId="238B754D" w14:textId="77777777" w:rsidR="00DD3147" w:rsidRPr="000B7BB6" w:rsidRDefault="00DD3147" w:rsidP="00DD3147">
      <w:pPr>
        <w:pStyle w:val="Heading6"/>
      </w:pPr>
      <w:r w:rsidRPr="00B41203">
        <w:t xml:space="preserve">Definition of Efficient Equipment </w:t>
      </w:r>
    </w:p>
    <w:p w14:paraId="381FD347" w14:textId="77777777" w:rsidR="00DD3147" w:rsidRPr="00A05FC2" w:rsidRDefault="00DD3147" w:rsidP="00DD3147">
      <w:pPr>
        <w:rPr>
          <w:rFonts w:cstheme="minorHAnsi"/>
        </w:rPr>
      </w:pPr>
      <w:r w:rsidRPr="00A05FC2">
        <w:rPr>
          <w:rFonts w:cstheme="minorHAnsi"/>
        </w:rPr>
        <w:t>To qualify for this measure the new room air conditioning unit must meet the</w:t>
      </w:r>
      <w:r>
        <w:rPr>
          <w:rFonts w:cstheme="minorHAnsi"/>
        </w:rPr>
        <w:t xml:space="preserve"> </w:t>
      </w:r>
      <w:del w:id="1977" w:author="Samuel Dent" w:date="2015-11-20T06:53:00Z">
        <w:r w:rsidDel="00D811AE">
          <w:rPr>
            <w:rFonts w:cstheme="minorHAnsi"/>
          </w:rPr>
          <w:delText>CEE TIER 1</w:delText>
        </w:r>
        <w:r w:rsidRPr="00A05FC2" w:rsidDel="00D811AE">
          <w:rPr>
            <w:rFonts w:cstheme="minorHAnsi"/>
          </w:rPr>
          <w:delText xml:space="preserve"> </w:delText>
        </w:r>
        <w:r w:rsidDel="00D811AE">
          <w:rPr>
            <w:rFonts w:cstheme="minorHAnsi"/>
          </w:rPr>
          <w:delText xml:space="preserve">(equivalent to </w:delText>
        </w:r>
      </w:del>
      <w:r>
        <w:rPr>
          <w:rFonts w:cstheme="minorHAnsi"/>
        </w:rPr>
        <w:t xml:space="preserve">ENERGY STAR version </w:t>
      </w:r>
      <w:del w:id="1978" w:author="Samuel Dent" w:date="2015-11-20T06:53:00Z">
        <w:r w:rsidDel="00D811AE">
          <w:rPr>
            <w:rFonts w:cstheme="minorHAnsi"/>
          </w:rPr>
          <w:delText>3</w:delText>
        </w:r>
      </w:del>
      <w:ins w:id="1979" w:author="Samuel Dent" w:date="2015-11-20T06:53:00Z">
        <w:r>
          <w:rPr>
            <w:rFonts w:cstheme="minorHAnsi"/>
          </w:rPr>
          <w:t>4</w:t>
        </w:r>
      </w:ins>
      <w:r>
        <w:rPr>
          <w:rFonts w:cstheme="minorHAnsi"/>
        </w:rPr>
        <w:t xml:space="preserve">.0 </w:t>
      </w:r>
      <w:del w:id="1980" w:author="Samuel Dent" w:date="2015-11-20T06:54:00Z">
        <w:r w:rsidDel="00D811AE">
          <w:rPr>
            <w:rFonts w:cstheme="minorHAnsi"/>
          </w:rPr>
          <w:delText xml:space="preserve">which is </w:delText>
        </w:r>
      </w:del>
      <w:ins w:id="1981" w:author="Samuel Dent" w:date="2015-11-20T06:54:00Z">
        <w:r>
          <w:rPr>
            <w:rFonts w:cstheme="minorHAnsi"/>
          </w:rPr>
          <w:t>(</w:t>
        </w:r>
      </w:ins>
      <w:r>
        <w:rPr>
          <w:rFonts w:cstheme="minorHAnsi"/>
        </w:rPr>
        <w:t xml:space="preserve">effective </w:t>
      </w:r>
      <w:ins w:id="1982" w:author="Samuel Dent" w:date="2015-11-20T06:53:00Z">
        <w:r w:rsidRPr="00684855">
          <w:rPr>
            <w:rFonts w:cstheme="minorHAnsi"/>
          </w:rPr>
          <w:t xml:space="preserve">October </w:t>
        </w:r>
        <w:r>
          <w:rPr>
            <w:rFonts w:cstheme="minorHAnsi"/>
          </w:rPr>
          <w:t>26</w:t>
        </w:r>
        <w:r w:rsidRPr="00665651">
          <w:rPr>
            <w:rFonts w:cstheme="minorHAnsi"/>
            <w:vertAlign w:val="superscript"/>
          </w:rPr>
          <w:t>th</w:t>
        </w:r>
        <w:r>
          <w:rPr>
            <w:rFonts w:cstheme="minorHAnsi"/>
            <w:vertAlign w:val="superscript"/>
          </w:rPr>
          <w:t xml:space="preserve"> </w:t>
        </w:r>
        <w:r w:rsidRPr="00684855">
          <w:rPr>
            <w:rFonts w:cstheme="minorHAnsi"/>
          </w:rPr>
          <w:t>201</w:t>
        </w:r>
        <w:r>
          <w:rPr>
            <w:rFonts w:cstheme="minorHAnsi"/>
          </w:rPr>
          <w:t>5</w:t>
        </w:r>
      </w:ins>
      <w:ins w:id="1983" w:author="Samuel Dent" w:date="2015-11-20T06:54:00Z">
        <w:r>
          <w:rPr>
            <w:rFonts w:cstheme="minorHAnsi"/>
          </w:rPr>
          <w:t>)</w:t>
        </w:r>
      </w:ins>
      <w:ins w:id="1984" w:author="Samuel Dent" w:date="2015-11-20T07:43:00Z">
        <w:r>
          <w:rPr>
            <w:rStyle w:val="FootnoteReference"/>
          </w:rPr>
          <w:footnoteReference w:id="87"/>
        </w:r>
      </w:ins>
      <w:del w:id="1991" w:author="Samuel Dent" w:date="2015-11-20T06:53:00Z">
        <w:r w:rsidDel="00D811AE">
          <w:rPr>
            <w:rFonts w:cstheme="minorHAnsi"/>
          </w:rPr>
          <w:delText>October 1</w:delText>
        </w:r>
        <w:r w:rsidRPr="008A1894" w:rsidDel="00D811AE">
          <w:rPr>
            <w:rFonts w:cstheme="minorHAnsi"/>
            <w:vertAlign w:val="superscript"/>
          </w:rPr>
          <w:delText>st</w:delText>
        </w:r>
        <w:r w:rsidDel="00D811AE">
          <w:rPr>
            <w:rFonts w:cstheme="minorHAnsi"/>
          </w:rPr>
          <w:delText xml:space="preserve"> 2013)</w:delText>
        </w:r>
      </w:del>
      <w:r>
        <w:rPr>
          <w:rFonts w:cstheme="minorHAnsi"/>
        </w:rPr>
        <w:t xml:space="preserve"> </w:t>
      </w:r>
      <w:r w:rsidRPr="00A05FC2">
        <w:rPr>
          <w:rFonts w:cstheme="minorHAnsi"/>
        </w:rPr>
        <w:t>efficiency standards presented above.</w:t>
      </w:r>
    </w:p>
    <w:p w14:paraId="37F92F7F" w14:textId="77777777" w:rsidR="00DD3147" w:rsidRPr="000B7BB6" w:rsidRDefault="00DD3147" w:rsidP="00DD3147">
      <w:pPr>
        <w:pStyle w:val="Heading6"/>
      </w:pPr>
      <w:r w:rsidRPr="00B41203">
        <w:t xml:space="preserve">Definition of Baseline Equipment </w:t>
      </w:r>
    </w:p>
    <w:p w14:paraId="6D9FF9C5" w14:textId="77777777" w:rsidR="00DD3147" w:rsidRPr="00A05FC2" w:rsidRDefault="00DD3147" w:rsidP="00DD3147">
      <w:pPr>
        <w:rPr>
          <w:rFonts w:cstheme="minorHAnsi"/>
        </w:rPr>
      </w:pPr>
      <w:r>
        <w:rPr>
          <w:rFonts w:cstheme="minorHAnsi"/>
        </w:rPr>
        <w:t>Time of Sale: t</w:t>
      </w:r>
      <w:r w:rsidRPr="00A05FC2">
        <w:rPr>
          <w:rFonts w:cstheme="minorHAnsi"/>
        </w:rPr>
        <w:t xml:space="preserve">he baseline assumption is a new room air conditioning unit that meets </w:t>
      </w:r>
      <w:r>
        <w:rPr>
          <w:rFonts w:cstheme="minorHAnsi"/>
        </w:rPr>
        <w:t xml:space="preserve">the </w:t>
      </w:r>
      <w:del w:id="1992" w:author="Samuel Dent" w:date="2015-11-20T06:54:00Z">
        <w:r w:rsidDel="00D811AE">
          <w:rPr>
            <w:rFonts w:cstheme="minorHAnsi"/>
          </w:rPr>
          <w:delText>ENERGY STAR Version 2.0</w:delText>
        </w:r>
      </w:del>
      <w:ins w:id="1993" w:author="Samuel Dent" w:date="2015-11-20T06:54:00Z">
        <w:r>
          <w:rPr>
            <w:rFonts w:cstheme="minorHAnsi"/>
          </w:rPr>
          <w:t>Federal Standard (effective June 1</w:t>
        </w:r>
        <w:r w:rsidRPr="00665651">
          <w:rPr>
            <w:rFonts w:cstheme="minorHAnsi"/>
            <w:vertAlign w:val="superscript"/>
          </w:rPr>
          <w:t>st</w:t>
        </w:r>
        <w:r>
          <w:rPr>
            <w:rFonts w:cstheme="minorHAnsi"/>
          </w:rPr>
          <w:t>, 2014)</w:t>
        </w:r>
      </w:ins>
      <w:ins w:id="1994" w:author="Samuel Dent" w:date="2015-11-20T07:45:00Z">
        <w:r>
          <w:rPr>
            <w:rStyle w:val="FootnoteReference"/>
          </w:rPr>
          <w:footnoteReference w:id="88"/>
        </w:r>
      </w:ins>
      <w:r>
        <w:rPr>
          <w:rFonts w:cstheme="minorHAnsi"/>
        </w:rPr>
        <w:t xml:space="preserve"> efficiency standards as presented above</w:t>
      </w:r>
      <w:r w:rsidRPr="00A05FC2">
        <w:rPr>
          <w:rFonts w:cstheme="minorHAnsi"/>
        </w:rPr>
        <w:t>.</w:t>
      </w:r>
    </w:p>
    <w:p w14:paraId="2D3DE437" w14:textId="77777777" w:rsidR="00DD3147" w:rsidRPr="00684855" w:rsidRDefault="00DD3147" w:rsidP="00DD3147">
      <w:pPr>
        <w:rPr>
          <w:rFonts w:cstheme="minorHAnsi"/>
        </w:rPr>
      </w:pPr>
      <w:r w:rsidRPr="00684855">
        <w:rPr>
          <w:rFonts w:cstheme="minorHAnsi"/>
        </w:rPr>
        <w:t xml:space="preserve">Early Replacement: </w:t>
      </w:r>
      <w:r>
        <w:rPr>
          <w:rFonts w:cstheme="minorHAnsi"/>
        </w:rPr>
        <w:t xml:space="preserve">the </w:t>
      </w:r>
      <w:r w:rsidRPr="00684855">
        <w:rPr>
          <w:rFonts w:cstheme="minorHAnsi"/>
        </w:rPr>
        <w:t xml:space="preserve">baseline is the existing </w:t>
      </w:r>
      <w:r>
        <w:rPr>
          <w:rFonts w:cstheme="minorHAnsi"/>
        </w:rPr>
        <w:t>Room AC</w:t>
      </w:r>
      <w:r w:rsidRPr="00684855">
        <w:rPr>
          <w:rFonts w:cstheme="minorHAnsi"/>
        </w:rPr>
        <w:t xml:space="preserve"> for the assumed remaining useful life of the unit and the new baseline as defined above for the remainder of the measure life.</w:t>
      </w:r>
    </w:p>
    <w:p w14:paraId="3A68F051" w14:textId="77777777" w:rsidR="00DD3147" w:rsidRPr="000B7BB6" w:rsidRDefault="00DD3147" w:rsidP="00DD3147">
      <w:pPr>
        <w:pStyle w:val="Heading6"/>
      </w:pPr>
      <w:r w:rsidRPr="00B41203">
        <w:t xml:space="preserve">Deemed Lifetime of Efficient Equipment </w:t>
      </w:r>
    </w:p>
    <w:p w14:paraId="66D82133" w14:textId="77777777" w:rsidR="00DD3147" w:rsidRDefault="00DD3147" w:rsidP="00DD3147">
      <w:pPr>
        <w:keepNext/>
        <w:rPr>
          <w:rFonts w:cstheme="minorHAnsi"/>
          <w:noProof/>
        </w:rPr>
      </w:pPr>
      <w:r w:rsidRPr="00A05FC2">
        <w:rPr>
          <w:rFonts w:cstheme="minorHAnsi"/>
        </w:rPr>
        <w:t xml:space="preserve">The measure life is assumed to be </w:t>
      </w:r>
      <w:r w:rsidRPr="00A05FC2">
        <w:rPr>
          <w:rFonts w:cstheme="minorHAnsi"/>
          <w:noProof/>
        </w:rPr>
        <w:t>12 years</w:t>
      </w:r>
      <w:r w:rsidRPr="00A05FC2">
        <w:rPr>
          <w:rStyle w:val="FootnoteReference"/>
          <w:rFonts w:eastAsia="Calibri" w:cstheme="minorHAnsi"/>
          <w:noProof/>
        </w:rPr>
        <w:footnoteReference w:id="89"/>
      </w:r>
      <w:r w:rsidRPr="00A05FC2">
        <w:rPr>
          <w:rFonts w:cstheme="minorHAnsi"/>
          <w:noProof/>
        </w:rPr>
        <w:t>.</w:t>
      </w:r>
    </w:p>
    <w:p w14:paraId="0C7E9033" w14:textId="77777777" w:rsidR="00DD3147" w:rsidRPr="00A05FC2" w:rsidRDefault="00DD3147" w:rsidP="00DD3147">
      <w:pPr>
        <w:rPr>
          <w:rFonts w:cstheme="minorHAnsi"/>
        </w:rPr>
      </w:pPr>
      <w:r>
        <w:rPr>
          <w:rFonts w:cstheme="minorHAnsi"/>
          <w:noProof/>
        </w:rPr>
        <w:t>Remaining life of existing equipment is assumed to be 4 years</w:t>
      </w:r>
      <w:r>
        <w:rPr>
          <w:rStyle w:val="FootnoteReference"/>
          <w:noProof/>
        </w:rPr>
        <w:footnoteReference w:id="90"/>
      </w:r>
    </w:p>
    <w:p w14:paraId="6E6EB2DD" w14:textId="77777777" w:rsidR="00DD3147" w:rsidRPr="000B7BB6" w:rsidRDefault="00DD3147" w:rsidP="00DD3147">
      <w:pPr>
        <w:pStyle w:val="Heading6"/>
      </w:pPr>
      <w:r w:rsidRPr="00B41203">
        <w:t xml:space="preserve">Deemed Measure Cost </w:t>
      </w:r>
    </w:p>
    <w:p w14:paraId="27D0CD49" w14:textId="77777777" w:rsidR="00DD3147" w:rsidRPr="00A05FC2" w:rsidRDefault="00DD3147" w:rsidP="00DD3147">
      <w:pPr>
        <w:rPr>
          <w:rFonts w:cstheme="minorHAnsi"/>
          <w:noProof/>
        </w:rPr>
      </w:pPr>
      <w:r>
        <w:rPr>
          <w:rFonts w:cstheme="minorHAnsi"/>
        </w:rPr>
        <w:t xml:space="preserve">Time of Sale: </w:t>
      </w:r>
      <w:r w:rsidRPr="00A05FC2">
        <w:rPr>
          <w:rFonts w:cstheme="minorHAnsi"/>
        </w:rPr>
        <w:t xml:space="preserve">The incremental cost for this measure is assumed to be </w:t>
      </w:r>
      <w:r w:rsidRPr="00A05FC2">
        <w:rPr>
          <w:rFonts w:cstheme="minorHAnsi"/>
          <w:noProof/>
        </w:rPr>
        <w:t xml:space="preserve">$40 for a </w:t>
      </w:r>
      <w:del w:id="2000" w:author="Samuel Dent" w:date="2015-11-20T06:55:00Z">
        <w:r w:rsidRPr="00A05FC2" w:rsidDel="00D811AE">
          <w:rPr>
            <w:rFonts w:cstheme="minorHAnsi"/>
            <w:noProof/>
          </w:rPr>
          <w:delText>CEE TIER 1</w:delText>
        </w:r>
      </w:del>
      <w:ins w:id="2001" w:author="Samuel Dent" w:date="2015-11-20T06:55:00Z">
        <w:r>
          <w:rPr>
            <w:rFonts w:cstheme="minorHAnsi"/>
            <w:noProof/>
          </w:rPr>
          <w:t>ENERGY STAR</w:t>
        </w:r>
      </w:ins>
      <w:r w:rsidRPr="00A05FC2">
        <w:rPr>
          <w:rFonts w:cstheme="minorHAnsi"/>
          <w:noProof/>
        </w:rPr>
        <w:t xml:space="preserve"> unit</w:t>
      </w:r>
      <w:del w:id="2002" w:author="Samuel Dent" w:date="2015-11-20T06:54:00Z">
        <w:r w:rsidDel="00D811AE">
          <w:rPr>
            <w:rFonts w:cstheme="minorHAnsi"/>
            <w:noProof/>
          </w:rPr>
          <w:delText xml:space="preserve"> and $100 for a CEE Tier 2 unit</w:delText>
        </w:r>
      </w:del>
      <w:r w:rsidRPr="00A05FC2">
        <w:rPr>
          <w:rStyle w:val="FootnoteReference"/>
          <w:rFonts w:eastAsia="Calibri" w:cstheme="minorHAnsi"/>
          <w:noProof/>
        </w:rPr>
        <w:footnoteReference w:id="91"/>
      </w:r>
      <w:r w:rsidRPr="00A05FC2">
        <w:rPr>
          <w:rFonts w:cstheme="minorHAnsi"/>
          <w:noProof/>
        </w:rPr>
        <w:t>.</w:t>
      </w:r>
    </w:p>
    <w:p w14:paraId="10602CE2" w14:textId="77777777" w:rsidR="00DD3147" w:rsidRDefault="00DD3147" w:rsidP="00DD3147">
      <w:pPr>
        <w:rPr>
          <w:rFonts w:cstheme="minorHAnsi"/>
        </w:rPr>
      </w:pPr>
      <w:r>
        <w:rPr>
          <w:rFonts w:cstheme="minorHAnsi"/>
        </w:rPr>
        <w:t xml:space="preserve">Early Replacement: The measure cost is the full cost of removing the existing unit and installing a new one. The actual program cost should be used. If unavailable assume $448 for </w:t>
      </w:r>
      <w:del w:id="2006" w:author="Samuel Dent" w:date="2015-11-20T06:55:00Z">
        <w:r w:rsidDel="00D811AE">
          <w:rPr>
            <w:rFonts w:cstheme="minorHAnsi"/>
          </w:rPr>
          <w:delText>CEE Tier 1</w:delText>
        </w:r>
      </w:del>
      <w:ins w:id="2007" w:author="Samuel Dent" w:date="2015-11-20T06:55:00Z">
        <w:r>
          <w:rPr>
            <w:rFonts w:cstheme="minorHAnsi"/>
          </w:rPr>
          <w:t>ENERGY STAR</w:t>
        </w:r>
      </w:ins>
      <w:r>
        <w:rPr>
          <w:rFonts w:cstheme="minorHAnsi"/>
        </w:rPr>
        <w:t xml:space="preserve"> unit</w:t>
      </w:r>
      <w:del w:id="2008" w:author="Samuel Dent" w:date="2015-11-20T06:55:00Z">
        <w:r w:rsidDel="00D811AE">
          <w:rPr>
            <w:rFonts w:cstheme="minorHAnsi"/>
          </w:rPr>
          <w:delText xml:space="preserve"> and $548 for CEE Tier 2 unit</w:delText>
        </w:r>
      </w:del>
      <w:r>
        <w:rPr>
          <w:rStyle w:val="FootnoteReference"/>
        </w:rPr>
        <w:footnoteReference w:id="92"/>
      </w:r>
      <w:r>
        <w:rPr>
          <w:rFonts w:cstheme="minorHAnsi"/>
        </w:rPr>
        <w:t xml:space="preserve">. </w:t>
      </w:r>
    </w:p>
    <w:p w14:paraId="54A698E4" w14:textId="531FD521" w:rsidR="00DD3147" w:rsidRPr="000B7BB6" w:rsidRDefault="00DD3147" w:rsidP="00DD3147">
      <w:pPr>
        <w:rPr>
          <w:rFonts w:cstheme="minorHAnsi"/>
          <w:b/>
        </w:rPr>
      </w:pPr>
      <w:r>
        <w:t xml:space="preserve">The avoided replacement cost (after 4 years) of a baseline replacement </w:t>
      </w:r>
      <w:del w:id="2011" w:author="Samuel Dent" w:date="2015-11-20T06:57:00Z">
        <w:r w:rsidDel="00D811AE">
          <w:delText xml:space="preserve">refrigerator </w:delText>
        </w:r>
      </w:del>
      <w:ins w:id="2012" w:author="Samuel Dent" w:date="2015-11-20T06:57:00Z">
        <w:r>
          <w:t xml:space="preserve">unit </w:t>
        </w:r>
      </w:ins>
      <w:r w:rsidRPr="00956F72">
        <w:t>is $</w:t>
      </w:r>
      <w:del w:id="2013" w:author="Samuel Dent" w:date="2015-11-20T06:57:00Z">
        <w:r w:rsidDel="00D811AE">
          <w:delText>376</w:delText>
        </w:r>
      </w:del>
      <w:ins w:id="2014" w:author="Samuel Dent" w:date="2015-11-20T06:57:00Z">
        <w:r>
          <w:t>4</w:t>
        </w:r>
      </w:ins>
      <w:ins w:id="2015" w:author="Samuel Dent" w:date="2016-01-14T10:45:00Z">
        <w:r w:rsidR="00EE17C6">
          <w:t>32</w:t>
        </w:r>
      </w:ins>
      <w:r w:rsidRPr="00956F72">
        <w:t>.</w:t>
      </w:r>
      <w:r w:rsidRPr="00956F72">
        <w:rPr>
          <w:rStyle w:val="FootnoteReference"/>
        </w:rPr>
        <w:footnoteReference w:id="93"/>
      </w:r>
    </w:p>
    <w:p w14:paraId="164444EA" w14:textId="77777777" w:rsidR="00DD3147" w:rsidRPr="000B7BB6" w:rsidRDefault="00DD3147" w:rsidP="00DD3147">
      <w:pPr>
        <w:pStyle w:val="Heading6"/>
      </w:pPr>
      <w:r w:rsidRPr="00B41203">
        <w:t>Loadshape</w:t>
      </w:r>
    </w:p>
    <w:p w14:paraId="54146F91" w14:textId="77777777" w:rsidR="00DD3147" w:rsidRPr="000B7BB6" w:rsidRDefault="00DD3147" w:rsidP="00DD3147">
      <w:pPr>
        <w:widowControl/>
        <w:rPr>
          <w:rFonts w:cstheme="minorHAnsi"/>
          <w:color w:val="000000"/>
          <w:szCs w:val="20"/>
        </w:rPr>
      </w:pPr>
      <w:r w:rsidRPr="000B7BB6">
        <w:rPr>
          <w:rFonts w:cstheme="minorHAnsi"/>
          <w:color w:val="000000"/>
          <w:szCs w:val="20"/>
        </w:rPr>
        <w:t>Loadshape R08 - Residential Cooling</w:t>
      </w:r>
    </w:p>
    <w:p w14:paraId="2F08EE1C" w14:textId="77777777" w:rsidR="00DD3147" w:rsidRPr="000B7BB6" w:rsidRDefault="00DD3147" w:rsidP="00DD3147">
      <w:pPr>
        <w:pStyle w:val="Heading6"/>
      </w:pPr>
      <w:r w:rsidRPr="00B41203">
        <w:t xml:space="preserve">Coincidence Factor </w:t>
      </w:r>
    </w:p>
    <w:p w14:paraId="04A37940" w14:textId="77777777" w:rsidR="00DD3147" w:rsidRDefault="00DD3147" w:rsidP="00DD3147">
      <w:pPr>
        <w:rPr>
          <w:rFonts w:cstheme="minorHAnsi"/>
        </w:rPr>
      </w:pPr>
      <w:r w:rsidRPr="00A05FC2">
        <w:rPr>
          <w:rFonts w:cstheme="minorHAnsi"/>
        </w:rPr>
        <w:t>The coincidence factor for this measure is assumed to be 0.3</w:t>
      </w:r>
      <w:r w:rsidRPr="00A05FC2">
        <w:rPr>
          <w:rStyle w:val="FootnoteReference"/>
          <w:rFonts w:eastAsia="Calibri" w:cstheme="minorHAnsi"/>
          <w:noProof/>
        </w:rPr>
        <w:footnoteReference w:id="94"/>
      </w:r>
      <w:r w:rsidRPr="00A05FC2">
        <w:rPr>
          <w:rFonts w:cstheme="minorHAnsi"/>
        </w:rPr>
        <w:t>.</w:t>
      </w:r>
    </w:p>
    <w:p w14:paraId="0E6F2DE5" w14:textId="77777777" w:rsidR="00DD3147" w:rsidRDefault="00DD3147" w:rsidP="00DD3147">
      <w:pPr>
        <w:rPr>
          <w:ins w:id="2017" w:author="Samuel Dent" w:date="2015-11-20T06:57:00Z"/>
          <w:rFonts w:cstheme="minorHAnsi"/>
        </w:rPr>
      </w:pPr>
    </w:p>
    <w:p w14:paraId="5A407305" w14:textId="77777777" w:rsidR="00DD3147" w:rsidRDefault="00DD3147" w:rsidP="00DD3147">
      <w:pPr>
        <w:rPr>
          <w:ins w:id="2018" w:author="Samuel Dent" w:date="2015-11-20T06:57:00Z"/>
          <w:rFonts w:cstheme="minorHAnsi"/>
        </w:rPr>
      </w:pPr>
    </w:p>
    <w:p w14:paraId="758975EF" w14:textId="77777777" w:rsidR="00DD3147" w:rsidRPr="00A05FC2" w:rsidRDefault="00DD3147" w:rsidP="00DD3147">
      <w:pPr>
        <w:rPr>
          <w:rFonts w:cstheme="minorHAnsi"/>
        </w:rPr>
      </w:pPr>
    </w:p>
    <w:p w14:paraId="357E39FA" w14:textId="77777777" w:rsidR="00DD3147" w:rsidRPr="00A05FC2" w:rsidRDefault="00DD3147" w:rsidP="00DD3147">
      <w:pPr>
        <w:keepNext/>
        <w:pBdr>
          <w:top w:val="double" w:sz="4" w:space="1" w:color="auto"/>
          <w:bottom w:val="double" w:sz="4" w:space="1" w:color="auto"/>
        </w:pBdr>
        <w:jc w:val="center"/>
        <w:rPr>
          <w:rFonts w:cstheme="minorHAnsi"/>
          <w:b/>
          <w:szCs w:val="20"/>
        </w:rPr>
      </w:pPr>
      <w:r w:rsidRPr="00A05FC2">
        <w:rPr>
          <w:rFonts w:cstheme="minorHAnsi"/>
          <w:b/>
          <w:szCs w:val="20"/>
        </w:rPr>
        <w:lastRenderedPageBreak/>
        <w:t>Algorithm</w:t>
      </w:r>
    </w:p>
    <w:p w14:paraId="4682F1E1" w14:textId="77777777" w:rsidR="00DD3147" w:rsidRPr="000B7BB6" w:rsidRDefault="00DD3147" w:rsidP="00DD3147">
      <w:pPr>
        <w:pStyle w:val="Heading6"/>
      </w:pPr>
      <w:r w:rsidRPr="00B41203">
        <w:t>Calculation of Savings</w:t>
      </w:r>
    </w:p>
    <w:p w14:paraId="28861836" w14:textId="77777777" w:rsidR="00DD3147" w:rsidRPr="000B7BB6" w:rsidRDefault="00DD3147" w:rsidP="00DD3147">
      <w:pPr>
        <w:pStyle w:val="Heading6"/>
      </w:pPr>
      <w:r w:rsidRPr="000B7BB6">
        <w:t xml:space="preserve">Electric Energy Savings </w:t>
      </w:r>
    </w:p>
    <w:p w14:paraId="3B5B906E" w14:textId="77777777" w:rsidR="00DD3147" w:rsidRDefault="00DD3147">
      <w:pPr>
        <w:rPr>
          <w:rFonts w:cstheme="minorHAnsi"/>
          <w:noProof/>
          <w:lang w:val="nl-NL"/>
        </w:rPr>
        <w:pPrChange w:id="2019" w:author="Samuel Dent" w:date="2015-11-20T07:41:00Z">
          <w:pPr>
            <w:ind w:left="720" w:firstLine="720"/>
          </w:pPr>
        </w:pPrChange>
      </w:pPr>
      <w:r>
        <w:rPr>
          <w:rFonts w:cstheme="minorHAnsi"/>
          <w:noProof/>
        </w:rPr>
        <w:t>Time of Sale:</w:t>
      </w:r>
      <w:r>
        <w:rPr>
          <w:rFonts w:cstheme="minorHAnsi"/>
          <w:noProof/>
        </w:rPr>
        <w:tab/>
      </w:r>
      <w:ins w:id="2020" w:author="Samuel Dent" w:date="2015-11-20T06:58:00Z">
        <w:r>
          <w:rPr>
            <w:rFonts w:cstheme="minorHAnsi"/>
            <w:noProof/>
          </w:rPr>
          <w:tab/>
        </w:r>
      </w:ins>
      <w:r w:rsidRPr="00A05FC2">
        <w:rPr>
          <w:rFonts w:cstheme="minorHAnsi"/>
          <w:noProof/>
        </w:rPr>
        <w:t>Δ</w:t>
      </w:r>
      <w:r w:rsidRPr="00A05FC2">
        <w:rPr>
          <w:rFonts w:cstheme="minorHAnsi"/>
          <w:noProof/>
          <w:lang w:val="nl-NL"/>
        </w:rPr>
        <w:t xml:space="preserve">kWh </w:t>
      </w:r>
      <w:r w:rsidRPr="00A05FC2">
        <w:rPr>
          <w:rFonts w:cstheme="minorHAnsi"/>
          <w:noProof/>
          <w:lang w:val="nl-NL"/>
        </w:rPr>
        <w:tab/>
        <w:t>= (FLH</w:t>
      </w:r>
      <w:r w:rsidRPr="00A05FC2">
        <w:rPr>
          <w:rFonts w:cstheme="minorHAnsi"/>
          <w:noProof/>
          <w:vertAlign w:val="subscript"/>
          <w:lang w:val="nl-NL"/>
        </w:rPr>
        <w:t>RoomAC</w:t>
      </w:r>
      <w:r w:rsidRPr="00A05FC2">
        <w:rPr>
          <w:rFonts w:cstheme="minorHAnsi"/>
          <w:noProof/>
          <w:lang w:val="nl-NL"/>
        </w:rPr>
        <w:t xml:space="preserve"> * Btu/H * (1/</w:t>
      </w:r>
      <w:ins w:id="2021" w:author="Samuel Dent" w:date="2015-11-20T07:41:00Z">
        <w:r>
          <w:rPr>
            <w:rFonts w:cstheme="minorHAnsi"/>
            <w:noProof/>
            <w:lang w:val="nl-NL"/>
          </w:rPr>
          <w:t>C</w:t>
        </w:r>
      </w:ins>
      <w:r w:rsidRPr="00A05FC2">
        <w:rPr>
          <w:rFonts w:cstheme="minorHAnsi"/>
          <w:noProof/>
          <w:lang w:val="nl-NL"/>
        </w:rPr>
        <w:t>EERbase - 1/</w:t>
      </w:r>
      <w:ins w:id="2022" w:author="Samuel Dent" w:date="2015-11-20T07:41:00Z">
        <w:r>
          <w:rPr>
            <w:rFonts w:cstheme="minorHAnsi"/>
            <w:noProof/>
            <w:lang w:val="nl-NL"/>
          </w:rPr>
          <w:t>C</w:t>
        </w:r>
      </w:ins>
      <w:r w:rsidRPr="00A05FC2">
        <w:rPr>
          <w:rFonts w:cstheme="minorHAnsi"/>
          <w:noProof/>
          <w:lang w:val="nl-NL"/>
        </w:rPr>
        <w:t>EERee))/1000</w:t>
      </w:r>
    </w:p>
    <w:p w14:paraId="42C0AA5F" w14:textId="77777777" w:rsidR="00DD3147" w:rsidRDefault="00DD3147">
      <w:pPr>
        <w:rPr>
          <w:rFonts w:cstheme="minorHAnsi"/>
          <w:noProof/>
        </w:rPr>
        <w:pPrChange w:id="2023" w:author="Samuel Dent" w:date="2015-11-20T07:41:00Z">
          <w:pPr>
            <w:ind w:left="720" w:firstLine="720"/>
          </w:pPr>
        </w:pPrChange>
      </w:pPr>
      <w:r>
        <w:rPr>
          <w:rFonts w:cstheme="minorHAnsi"/>
          <w:noProof/>
        </w:rPr>
        <w:t>Early Replacment:</w:t>
      </w:r>
    </w:p>
    <w:p w14:paraId="7454D341" w14:textId="77777777" w:rsidR="00DD3147" w:rsidRDefault="00DD3147" w:rsidP="00DD3147">
      <w:pPr>
        <w:ind w:left="720"/>
        <w:rPr>
          <w:rFonts w:cstheme="minorHAnsi"/>
          <w:noProof/>
          <w:lang w:val="nl-NL"/>
        </w:rPr>
      </w:pPr>
      <w:r w:rsidRPr="000B7BB6">
        <w:rPr>
          <w:rFonts w:cstheme="minorHAnsi"/>
          <w:noProof/>
        </w:rPr>
        <w:t>ΔkWh</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ins w:id="2024" w:author="Samuel Dent" w:date="2015-11-20T07:42:00Z">
        <w:r>
          <w:rPr>
            <w:rFonts w:cstheme="minorHAnsi"/>
            <w:noProof/>
          </w:rPr>
          <w:t xml:space="preserve"> </w:t>
        </w:r>
      </w:ins>
      <w:del w:id="2025" w:author="Samuel Dent" w:date="2015-11-20T07:41:00Z">
        <w:r w:rsidRPr="000B7BB6" w:rsidDel="00F16A52">
          <w:rPr>
            <w:rFonts w:cstheme="minorHAnsi"/>
            <w:noProof/>
          </w:rPr>
          <w:delText xml:space="preserve">  </w:delText>
        </w:r>
        <w:r w:rsidDel="00F16A52">
          <w:rPr>
            <w:rFonts w:cstheme="minorHAnsi"/>
            <w:noProof/>
          </w:rPr>
          <w:tab/>
        </w:r>
      </w:del>
      <w:r w:rsidRPr="00A05FC2">
        <w:rPr>
          <w:rFonts w:cstheme="minorHAnsi"/>
          <w:noProof/>
          <w:lang w:val="nl-NL"/>
        </w:rPr>
        <w:t>= (FLH</w:t>
      </w:r>
      <w:r w:rsidRPr="00A05FC2">
        <w:rPr>
          <w:rFonts w:cstheme="minorHAnsi"/>
          <w:noProof/>
          <w:vertAlign w:val="subscript"/>
          <w:lang w:val="nl-NL"/>
        </w:rPr>
        <w:t>RoomAC</w:t>
      </w:r>
      <w:r w:rsidRPr="00A05FC2">
        <w:rPr>
          <w:rFonts w:cstheme="minorHAnsi"/>
          <w:noProof/>
          <w:lang w:val="nl-NL"/>
        </w:rPr>
        <w:t xml:space="preserve"> * Btu/H * (1/</w:t>
      </w:r>
      <w:ins w:id="2026" w:author="Samuel Dent" w:date="2015-12-16T06:02:00Z">
        <w:r>
          <w:rPr>
            <w:rFonts w:cstheme="minorHAnsi"/>
            <w:noProof/>
            <w:lang w:val="nl-NL"/>
          </w:rPr>
          <w:t>(</w:t>
        </w:r>
      </w:ins>
      <w:r w:rsidRPr="00A05FC2">
        <w:rPr>
          <w:rFonts w:cstheme="minorHAnsi"/>
          <w:noProof/>
          <w:lang w:val="nl-NL"/>
        </w:rPr>
        <w:t>EER</w:t>
      </w:r>
      <w:r>
        <w:rPr>
          <w:rFonts w:cstheme="minorHAnsi"/>
          <w:noProof/>
          <w:lang w:val="nl-NL"/>
        </w:rPr>
        <w:t>exist</w:t>
      </w:r>
      <w:ins w:id="2027" w:author="Samuel Dent" w:date="2015-12-16T06:02:00Z">
        <w:r>
          <w:rPr>
            <w:rFonts w:cstheme="minorHAnsi"/>
            <w:noProof/>
            <w:lang w:val="nl-NL"/>
          </w:rPr>
          <w:t>/1.01)</w:t>
        </w:r>
      </w:ins>
      <w:r w:rsidRPr="00A05FC2">
        <w:rPr>
          <w:rFonts w:cstheme="minorHAnsi"/>
          <w:noProof/>
          <w:lang w:val="nl-NL"/>
        </w:rPr>
        <w:t xml:space="preserve"> - 1/</w:t>
      </w:r>
      <w:ins w:id="2028" w:author="Samuel Dent" w:date="2015-11-20T07:41:00Z">
        <w:r>
          <w:rPr>
            <w:rFonts w:cstheme="minorHAnsi"/>
            <w:noProof/>
            <w:lang w:val="nl-NL"/>
          </w:rPr>
          <w:t>C</w:t>
        </w:r>
      </w:ins>
      <w:r w:rsidRPr="00A05FC2">
        <w:rPr>
          <w:rFonts w:cstheme="minorHAnsi"/>
          <w:noProof/>
          <w:lang w:val="nl-NL"/>
        </w:rPr>
        <w:t>EERee))/1000</w:t>
      </w:r>
    </w:p>
    <w:p w14:paraId="75394F29" w14:textId="77777777" w:rsidR="00DD3147" w:rsidRPr="00A05FC2" w:rsidRDefault="00DD3147" w:rsidP="00DD3147">
      <w:pPr>
        <w:ind w:left="720"/>
        <w:rPr>
          <w:rFonts w:cstheme="minorHAnsi"/>
          <w:noProof/>
          <w:lang w:val="nl-NL"/>
        </w:rPr>
      </w:pPr>
      <w:r w:rsidRPr="000B7BB6">
        <w:rPr>
          <w:rFonts w:cstheme="minorHAnsi"/>
          <w:noProof/>
        </w:rPr>
        <w:t>ΔkWh</w:t>
      </w:r>
      <w:r>
        <w:rPr>
          <w:rFonts w:cstheme="minorHAnsi"/>
          <w:noProof/>
        </w:rPr>
        <w:t xml:space="preserve"> for remaining measure life (next 8 years)</w:t>
      </w:r>
      <w:r w:rsidRPr="000B7BB6">
        <w:rPr>
          <w:rFonts w:cstheme="minorHAnsi"/>
          <w:noProof/>
        </w:rPr>
        <w:t xml:space="preserve"> </w:t>
      </w:r>
      <w:ins w:id="2029" w:author="Samuel Dent" w:date="2015-11-20T07:42:00Z">
        <w:r>
          <w:rPr>
            <w:rFonts w:cstheme="minorHAnsi"/>
            <w:noProof/>
          </w:rPr>
          <w:t xml:space="preserve">       </w:t>
        </w:r>
      </w:ins>
      <w:del w:id="2030" w:author="Samuel Dent" w:date="2015-11-20T07:42:00Z">
        <w:r w:rsidRPr="000B7BB6" w:rsidDel="00F16A52">
          <w:rPr>
            <w:rFonts w:cstheme="minorHAnsi"/>
            <w:noProof/>
          </w:rPr>
          <w:delText xml:space="preserve"> </w:delText>
        </w:r>
        <w:r w:rsidDel="00F16A52">
          <w:rPr>
            <w:rFonts w:cstheme="minorHAnsi"/>
            <w:noProof/>
          </w:rPr>
          <w:tab/>
        </w:r>
      </w:del>
      <w:r w:rsidRPr="00A05FC2">
        <w:rPr>
          <w:rFonts w:cstheme="minorHAnsi"/>
          <w:noProof/>
          <w:lang w:val="nl-NL"/>
        </w:rPr>
        <w:t>= (FLH</w:t>
      </w:r>
      <w:r w:rsidRPr="00A05FC2">
        <w:rPr>
          <w:rFonts w:cstheme="minorHAnsi"/>
          <w:noProof/>
          <w:vertAlign w:val="subscript"/>
          <w:lang w:val="nl-NL"/>
        </w:rPr>
        <w:t>RoomAC</w:t>
      </w:r>
      <w:r w:rsidRPr="00A05FC2">
        <w:rPr>
          <w:rFonts w:cstheme="minorHAnsi"/>
          <w:noProof/>
          <w:lang w:val="nl-NL"/>
        </w:rPr>
        <w:t xml:space="preserve"> * Btu/H * (1/</w:t>
      </w:r>
      <w:ins w:id="2031" w:author="Samuel Dent" w:date="2015-11-20T07:41:00Z">
        <w:r>
          <w:rPr>
            <w:rFonts w:cstheme="minorHAnsi"/>
            <w:noProof/>
            <w:lang w:val="nl-NL"/>
          </w:rPr>
          <w:t>C</w:t>
        </w:r>
      </w:ins>
      <w:r w:rsidRPr="00A05FC2">
        <w:rPr>
          <w:rFonts w:cstheme="minorHAnsi"/>
          <w:noProof/>
          <w:lang w:val="nl-NL"/>
        </w:rPr>
        <w:t>EER</w:t>
      </w:r>
      <w:r>
        <w:rPr>
          <w:rFonts w:cstheme="minorHAnsi"/>
          <w:noProof/>
          <w:lang w:val="nl-NL"/>
        </w:rPr>
        <w:t>base</w:t>
      </w:r>
      <w:r w:rsidRPr="00A05FC2">
        <w:rPr>
          <w:rFonts w:cstheme="minorHAnsi"/>
          <w:noProof/>
          <w:lang w:val="nl-NL"/>
        </w:rPr>
        <w:t xml:space="preserve"> - 1/</w:t>
      </w:r>
      <w:ins w:id="2032" w:author="Samuel Dent" w:date="2015-11-20T07:41:00Z">
        <w:r>
          <w:rPr>
            <w:rFonts w:cstheme="minorHAnsi"/>
            <w:noProof/>
            <w:lang w:val="nl-NL"/>
          </w:rPr>
          <w:t>C</w:t>
        </w:r>
      </w:ins>
      <w:r w:rsidRPr="00A05FC2">
        <w:rPr>
          <w:rFonts w:cstheme="minorHAnsi"/>
          <w:noProof/>
          <w:lang w:val="nl-NL"/>
        </w:rPr>
        <w:t>EERee))/1000</w:t>
      </w:r>
    </w:p>
    <w:p w14:paraId="329EBD20" w14:textId="77777777" w:rsidR="00DD3147" w:rsidRPr="00A05FC2" w:rsidRDefault="00DD3147" w:rsidP="00DD3147">
      <w:pPr>
        <w:ind w:left="720"/>
        <w:rPr>
          <w:rFonts w:cstheme="minorHAnsi"/>
          <w:noProof/>
          <w:lang w:val="nl-NL"/>
        </w:rPr>
      </w:pPr>
    </w:p>
    <w:p w14:paraId="0ECA3764" w14:textId="77777777" w:rsidR="00DD3147" w:rsidRPr="00A05FC2" w:rsidRDefault="00DD3147" w:rsidP="00DD3147">
      <w:pPr>
        <w:rPr>
          <w:rFonts w:cstheme="minorHAnsi"/>
        </w:rPr>
      </w:pPr>
      <w:r w:rsidRPr="00A05FC2">
        <w:rPr>
          <w:rFonts w:cstheme="minorHAnsi"/>
        </w:rPr>
        <w:t>Where:</w:t>
      </w:r>
    </w:p>
    <w:p w14:paraId="7EBBA4BB" w14:textId="77777777" w:rsidR="00DD3147" w:rsidRPr="00A05FC2" w:rsidRDefault="00DD3147" w:rsidP="00DD3147">
      <w:pPr>
        <w:ind w:firstLine="720"/>
        <w:rPr>
          <w:rFonts w:cstheme="minorHAnsi"/>
          <w:noProof/>
        </w:rPr>
      </w:pPr>
      <w:r w:rsidRPr="00A05FC2">
        <w:rPr>
          <w:rFonts w:cstheme="minorHAnsi"/>
          <w:noProof/>
          <w:lang w:val="nl-NL"/>
        </w:rPr>
        <w:t>FLH</w:t>
      </w:r>
      <w:r w:rsidRPr="00A05FC2">
        <w:rPr>
          <w:rFonts w:cstheme="minorHAnsi"/>
          <w:noProof/>
          <w:vertAlign w:val="subscript"/>
          <w:lang w:val="nl-NL"/>
        </w:rPr>
        <w:t>RoomAC</w:t>
      </w:r>
      <w:r w:rsidRPr="00A05FC2" w:rsidDel="00725E80">
        <w:rPr>
          <w:rFonts w:cstheme="minorHAnsi"/>
          <w:noProof/>
        </w:rPr>
        <w:t xml:space="preserve"> </w:t>
      </w:r>
      <w:r w:rsidRPr="00A05FC2">
        <w:rPr>
          <w:rFonts w:cstheme="minorHAnsi"/>
          <w:noProof/>
        </w:rPr>
        <w:tab/>
        <w:t>= Full Load Hours of room air conditioning unit</w:t>
      </w:r>
    </w:p>
    <w:p w14:paraId="7FAB9CFB" w14:textId="77777777" w:rsidR="00DD3147" w:rsidRPr="000B7BB6" w:rsidRDefault="00DD3147" w:rsidP="00DD3147">
      <w:pPr>
        <w:ind w:left="1440" w:firstLine="720"/>
        <w:rPr>
          <w:rFonts w:cstheme="minorHAnsi"/>
          <w:noProof/>
        </w:rPr>
      </w:pPr>
      <w:r w:rsidRPr="00B41203">
        <w:rPr>
          <w:rFonts w:cstheme="minorHAnsi"/>
          <w:noProof/>
        </w:rPr>
        <w:t>= dependent on location</w:t>
      </w:r>
      <w:r w:rsidRPr="000B7BB6">
        <w:rPr>
          <w:rStyle w:val="FootnoteReference"/>
          <w:rFonts w:cstheme="minorHAnsi"/>
          <w:noProof/>
        </w:rPr>
        <w:footnoteReference w:id="95"/>
      </w:r>
      <w:r w:rsidRPr="00B41203">
        <w:rPr>
          <w:rFonts w:cstheme="minorHAnsi"/>
          <w:noProof/>
        </w:rPr>
        <w:t>:</w:t>
      </w:r>
    </w:p>
    <w:tbl>
      <w:tblPr>
        <w:tblW w:w="3426" w:type="dxa"/>
        <w:jc w:val="center"/>
        <w:tblLook w:val="04A0" w:firstRow="1" w:lastRow="0" w:firstColumn="1" w:lastColumn="0" w:noHBand="0" w:noVBand="1"/>
        <w:tblPrChange w:id="2034" w:author="Stephanie Baer" w:date="2016-01-21T13:47:00Z">
          <w:tblPr>
            <w:tblW w:w="3426" w:type="dxa"/>
            <w:jc w:val="center"/>
            <w:tblLook w:val="04A0" w:firstRow="1" w:lastRow="0" w:firstColumn="1" w:lastColumn="0" w:noHBand="0" w:noVBand="1"/>
          </w:tblPr>
        </w:tblPrChange>
      </w:tblPr>
      <w:tblGrid>
        <w:gridCol w:w="2160"/>
        <w:gridCol w:w="1266"/>
        <w:tblGridChange w:id="2035">
          <w:tblGrid>
            <w:gridCol w:w="2160"/>
            <w:gridCol w:w="1266"/>
          </w:tblGrid>
        </w:tblGridChange>
      </w:tblGrid>
      <w:tr w:rsidR="00DD3147" w:rsidRPr="00A05FC2" w14:paraId="71C6CC41" w14:textId="77777777" w:rsidTr="00552DE4">
        <w:trPr>
          <w:trHeight w:val="270"/>
          <w:jc w:val="center"/>
          <w:trPrChange w:id="2036" w:author="Stephanie Baer" w:date="2016-01-21T13:47:00Z">
            <w:trPr>
              <w:trHeight w:val="270"/>
              <w:jc w:val="center"/>
            </w:trPr>
          </w:trPrChange>
        </w:trPr>
        <w:tc>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Change w:id="2037" w:author="Stephanie Baer" w:date="2016-01-21T13:47:00Z">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
            </w:tcPrChange>
          </w:tcPr>
          <w:p w14:paraId="75B23D8B" w14:textId="77777777" w:rsidR="00DD3147" w:rsidRPr="000B7BB6" w:rsidRDefault="00DD3147">
            <w:pPr>
              <w:widowControl/>
              <w:jc w:val="center"/>
              <w:rPr>
                <w:rFonts w:cstheme="minorHAnsi"/>
                <w:b/>
                <w:bCs/>
                <w:color w:val="FFFFFF" w:themeColor="background1"/>
                <w:szCs w:val="20"/>
              </w:rPr>
            </w:pPr>
            <w:r w:rsidRPr="000B7BB6">
              <w:rPr>
                <w:rFonts w:cstheme="minorHAnsi"/>
                <w:b/>
                <w:bCs/>
                <w:color w:val="FFFFFF" w:themeColor="background1"/>
                <w:szCs w:val="20"/>
              </w:rPr>
              <w:t>Climate Zone</w:t>
            </w:r>
          </w:p>
          <w:p w14:paraId="51F00125" w14:textId="77777777" w:rsidR="00DD3147" w:rsidRPr="000B7BB6" w:rsidRDefault="00DD3147">
            <w:pPr>
              <w:jc w:val="center"/>
              <w:rPr>
                <w:rFonts w:cstheme="minorHAnsi"/>
                <w:b/>
                <w:color w:val="FFFFFF" w:themeColor="background1"/>
                <w:szCs w:val="20"/>
              </w:rPr>
            </w:pPr>
            <w:r w:rsidRPr="000B7BB6">
              <w:rPr>
                <w:rFonts w:cstheme="minorHAnsi"/>
                <w:b/>
                <w:noProof/>
                <w:color w:val="FFFFFF" w:themeColor="background1"/>
                <w:szCs w:val="20"/>
              </w:rPr>
              <w:t>(City based upon)</w:t>
            </w:r>
          </w:p>
        </w:tc>
        <w:tc>
          <w:tcPr>
            <w:tcW w:w="1266" w:type="dxa"/>
            <w:tcBorders>
              <w:top w:val="single" w:sz="8" w:space="0" w:color="auto"/>
              <w:left w:val="nil"/>
              <w:bottom w:val="single" w:sz="8" w:space="0" w:color="auto"/>
              <w:right w:val="single" w:sz="8" w:space="0" w:color="auto"/>
            </w:tcBorders>
            <w:shd w:val="clear" w:color="auto" w:fill="7F7F7F" w:themeFill="text1" w:themeFillTint="80"/>
            <w:vAlign w:val="center"/>
            <w:tcPrChange w:id="2038" w:author="Stephanie Baer" w:date="2016-01-21T13:47:00Z">
              <w:tcPr>
                <w:tcW w:w="1266" w:type="dxa"/>
                <w:tcBorders>
                  <w:top w:val="single" w:sz="8" w:space="0" w:color="auto"/>
                  <w:left w:val="nil"/>
                  <w:bottom w:val="single" w:sz="8" w:space="0" w:color="auto"/>
                  <w:right w:val="single" w:sz="8" w:space="0" w:color="auto"/>
                </w:tcBorders>
                <w:shd w:val="clear" w:color="auto" w:fill="7F7F7F" w:themeFill="text1" w:themeFillTint="80"/>
              </w:tcPr>
            </w:tcPrChange>
          </w:tcPr>
          <w:p w14:paraId="7F68C7D2" w14:textId="77777777" w:rsidR="00DD3147" w:rsidRPr="000B7BB6" w:rsidRDefault="00DD3147">
            <w:pPr>
              <w:jc w:val="center"/>
              <w:rPr>
                <w:rFonts w:cstheme="minorHAnsi"/>
                <w:b/>
                <w:color w:val="FFFFFF" w:themeColor="background1"/>
                <w:szCs w:val="20"/>
              </w:rPr>
            </w:pPr>
            <w:r w:rsidRPr="000B7BB6">
              <w:rPr>
                <w:rFonts w:cstheme="minorHAnsi"/>
                <w:b/>
                <w:color w:val="FFFFFF" w:themeColor="background1"/>
                <w:szCs w:val="20"/>
                <w:lang w:val="nl-NL"/>
              </w:rPr>
              <w:t>FLH</w:t>
            </w:r>
            <w:r w:rsidRPr="000B7BB6">
              <w:rPr>
                <w:rFonts w:cstheme="minorHAnsi"/>
                <w:b/>
                <w:color w:val="FFFFFF" w:themeColor="background1"/>
                <w:szCs w:val="20"/>
                <w:vertAlign w:val="subscript"/>
                <w:lang w:val="nl-NL"/>
              </w:rPr>
              <w:t>RoomAC</w:t>
            </w:r>
          </w:p>
        </w:tc>
      </w:tr>
      <w:tr w:rsidR="00DD3147" w:rsidRPr="00A05FC2" w14:paraId="628704BB" w14:textId="77777777" w:rsidTr="00C04E8D">
        <w:trPr>
          <w:trHeight w:val="187"/>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7296DB50" w14:textId="77777777" w:rsidR="00DD3147" w:rsidRPr="00A05FC2" w:rsidRDefault="00DD3147">
            <w:pPr>
              <w:pStyle w:val="TableText"/>
              <w:rPr>
                <w:color w:val="404040" w:themeColor="text1" w:themeTint="BF"/>
              </w:rPr>
              <w:pPrChange w:id="2039" w:author="Stephanie Baer" w:date="2016-01-21T14:06:00Z">
                <w:pPr>
                  <w:widowControl/>
                  <w:spacing w:after="160" w:line="259" w:lineRule="auto"/>
                  <w:jc w:val="left"/>
                </w:pPr>
              </w:pPrChange>
            </w:pPr>
            <w:r w:rsidRPr="00A05FC2">
              <w:t>1 (Rockford)</w:t>
            </w:r>
          </w:p>
        </w:tc>
        <w:tc>
          <w:tcPr>
            <w:tcW w:w="1266" w:type="dxa"/>
            <w:tcBorders>
              <w:top w:val="nil"/>
              <w:left w:val="nil"/>
              <w:bottom w:val="single" w:sz="8" w:space="0" w:color="auto"/>
              <w:right w:val="single" w:sz="8" w:space="0" w:color="auto"/>
            </w:tcBorders>
            <w:vAlign w:val="center"/>
          </w:tcPr>
          <w:p w14:paraId="20687617" w14:textId="77777777" w:rsidR="00DD3147" w:rsidRPr="00A05FC2" w:rsidRDefault="00DD3147">
            <w:pPr>
              <w:pStyle w:val="TableText"/>
            </w:pPr>
            <w:r w:rsidRPr="00A05FC2">
              <w:t>220</w:t>
            </w:r>
          </w:p>
        </w:tc>
      </w:tr>
      <w:tr w:rsidR="00DD3147" w:rsidRPr="00A05FC2" w14:paraId="09F17946" w14:textId="77777777" w:rsidTr="00C04E8D">
        <w:trPr>
          <w:trHeight w:val="187"/>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70CD527F" w14:textId="77777777" w:rsidR="00DD3147" w:rsidRPr="00A05FC2" w:rsidRDefault="00DD3147">
            <w:pPr>
              <w:pStyle w:val="TableText"/>
            </w:pPr>
            <w:r w:rsidRPr="00A05FC2">
              <w:t>2 (Chicago)</w:t>
            </w:r>
          </w:p>
        </w:tc>
        <w:tc>
          <w:tcPr>
            <w:tcW w:w="1266" w:type="dxa"/>
            <w:tcBorders>
              <w:top w:val="nil"/>
              <w:left w:val="nil"/>
              <w:bottom w:val="single" w:sz="8" w:space="0" w:color="auto"/>
              <w:right w:val="single" w:sz="8" w:space="0" w:color="auto"/>
            </w:tcBorders>
            <w:vAlign w:val="center"/>
          </w:tcPr>
          <w:p w14:paraId="0FE2C6CE" w14:textId="77777777" w:rsidR="00DD3147" w:rsidRPr="00A05FC2" w:rsidRDefault="00DD3147">
            <w:pPr>
              <w:pStyle w:val="TableText"/>
            </w:pPr>
            <w:r w:rsidRPr="00A05FC2">
              <w:t>210</w:t>
            </w:r>
          </w:p>
        </w:tc>
      </w:tr>
      <w:tr w:rsidR="00DD3147" w:rsidRPr="00A05FC2" w14:paraId="000DCA1B" w14:textId="77777777" w:rsidTr="00C04E8D">
        <w:trPr>
          <w:trHeight w:val="187"/>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0FC61AE5" w14:textId="77777777" w:rsidR="00DD3147" w:rsidRPr="00A05FC2" w:rsidRDefault="00DD3147">
            <w:pPr>
              <w:pStyle w:val="TableText"/>
            </w:pPr>
            <w:r w:rsidRPr="00A05FC2">
              <w:t>3 (Springfield)</w:t>
            </w:r>
          </w:p>
        </w:tc>
        <w:tc>
          <w:tcPr>
            <w:tcW w:w="1266" w:type="dxa"/>
            <w:tcBorders>
              <w:top w:val="nil"/>
              <w:left w:val="nil"/>
              <w:bottom w:val="single" w:sz="8" w:space="0" w:color="auto"/>
              <w:right w:val="single" w:sz="8" w:space="0" w:color="auto"/>
            </w:tcBorders>
            <w:vAlign w:val="center"/>
          </w:tcPr>
          <w:p w14:paraId="3E0279F7" w14:textId="77777777" w:rsidR="00DD3147" w:rsidRPr="00A05FC2" w:rsidRDefault="00DD3147">
            <w:pPr>
              <w:pStyle w:val="TableText"/>
            </w:pPr>
            <w:r w:rsidRPr="00A05FC2">
              <w:t>319</w:t>
            </w:r>
          </w:p>
        </w:tc>
      </w:tr>
      <w:tr w:rsidR="00DD3147" w:rsidRPr="00A05FC2" w14:paraId="149B0F2E" w14:textId="77777777" w:rsidTr="00C04E8D">
        <w:trPr>
          <w:trHeight w:val="115"/>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2C0F2B54" w14:textId="77777777" w:rsidR="00DD3147" w:rsidRPr="00A05FC2" w:rsidRDefault="00DD3147">
            <w:pPr>
              <w:pStyle w:val="TableText"/>
            </w:pPr>
            <w:r w:rsidRPr="00A05FC2">
              <w:t>4 (Belleville)</w:t>
            </w:r>
          </w:p>
        </w:tc>
        <w:tc>
          <w:tcPr>
            <w:tcW w:w="1266" w:type="dxa"/>
            <w:tcBorders>
              <w:top w:val="nil"/>
              <w:left w:val="nil"/>
              <w:bottom w:val="single" w:sz="8" w:space="0" w:color="auto"/>
              <w:right w:val="single" w:sz="8" w:space="0" w:color="auto"/>
            </w:tcBorders>
            <w:vAlign w:val="center"/>
          </w:tcPr>
          <w:p w14:paraId="5CFDEDDD" w14:textId="77777777" w:rsidR="00DD3147" w:rsidRPr="00A05FC2" w:rsidRDefault="00DD3147">
            <w:pPr>
              <w:pStyle w:val="TableText"/>
            </w:pPr>
            <w:r w:rsidRPr="00A05FC2">
              <w:t>428</w:t>
            </w:r>
          </w:p>
        </w:tc>
      </w:tr>
      <w:tr w:rsidR="00DD3147" w:rsidRPr="00A05FC2" w14:paraId="2A356BF4" w14:textId="77777777" w:rsidTr="00C04E8D">
        <w:trPr>
          <w:trHeight w:val="115"/>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1BA20DA9" w14:textId="77777777" w:rsidR="00DD3147" w:rsidRPr="00A05FC2" w:rsidRDefault="00DD3147">
            <w:pPr>
              <w:pStyle w:val="TableText"/>
            </w:pPr>
            <w:r w:rsidRPr="00A05FC2">
              <w:t>5 (Marion)</w:t>
            </w:r>
          </w:p>
        </w:tc>
        <w:tc>
          <w:tcPr>
            <w:tcW w:w="1266" w:type="dxa"/>
            <w:tcBorders>
              <w:top w:val="nil"/>
              <w:left w:val="nil"/>
              <w:bottom w:val="single" w:sz="8" w:space="0" w:color="auto"/>
              <w:right w:val="single" w:sz="8" w:space="0" w:color="auto"/>
            </w:tcBorders>
            <w:vAlign w:val="center"/>
          </w:tcPr>
          <w:p w14:paraId="32F2DDD8" w14:textId="77777777" w:rsidR="00DD3147" w:rsidRPr="00A05FC2" w:rsidRDefault="00DD3147">
            <w:pPr>
              <w:pStyle w:val="TableText"/>
            </w:pPr>
            <w:r w:rsidRPr="00A05FC2">
              <w:t>374</w:t>
            </w:r>
          </w:p>
        </w:tc>
      </w:tr>
      <w:tr w:rsidR="00DD3147" w:rsidRPr="00A05FC2" w14:paraId="1266305C" w14:textId="77777777" w:rsidTr="00C04E8D">
        <w:trPr>
          <w:trHeight w:val="133"/>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5E7B4A3A" w14:textId="77777777" w:rsidR="00DD3147" w:rsidRPr="00A05FC2" w:rsidRDefault="00DD3147">
            <w:pPr>
              <w:pStyle w:val="TableText"/>
            </w:pPr>
            <w:r w:rsidRPr="00A05FC2">
              <w:t>Weighted Average</w:t>
            </w:r>
            <w:r w:rsidRPr="00A05FC2">
              <w:rPr>
                <w:rStyle w:val="FootnoteReference"/>
                <w:rFonts w:cstheme="minorHAnsi"/>
                <w:b/>
              </w:rPr>
              <w:footnoteReference w:id="96"/>
            </w:r>
          </w:p>
        </w:tc>
        <w:tc>
          <w:tcPr>
            <w:tcW w:w="1266" w:type="dxa"/>
            <w:tcBorders>
              <w:top w:val="nil"/>
              <w:left w:val="nil"/>
              <w:bottom w:val="single" w:sz="8" w:space="0" w:color="auto"/>
              <w:right w:val="single" w:sz="8" w:space="0" w:color="auto"/>
            </w:tcBorders>
            <w:vAlign w:val="center"/>
          </w:tcPr>
          <w:p w14:paraId="3ADB8410" w14:textId="77777777" w:rsidR="00DD3147" w:rsidRPr="00A05FC2" w:rsidRDefault="00DD3147">
            <w:pPr>
              <w:pStyle w:val="TableText"/>
              <w:rPr>
                <w:b/>
              </w:rPr>
            </w:pPr>
            <w:r w:rsidRPr="00A05FC2">
              <w:t>248</w:t>
            </w:r>
          </w:p>
        </w:tc>
      </w:tr>
    </w:tbl>
    <w:p w14:paraId="7559E507" w14:textId="77777777" w:rsidR="00DD3147" w:rsidRPr="00A05FC2" w:rsidRDefault="00DD3147" w:rsidP="00DD3147">
      <w:pPr>
        <w:ind w:left="2160" w:firstLine="720"/>
        <w:rPr>
          <w:rFonts w:cstheme="minorHAnsi"/>
          <w:noProof/>
        </w:rPr>
      </w:pPr>
    </w:p>
    <w:p w14:paraId="14B432CF" w14:textId="77777777" w:rsidR="00DD3147" w:rsidRPr="00A05FC2" w:rsidRDefault="00DD3147" w:rsidP="00DD3147">
      <w:pPr>
        <w:ind w:firstLine="720"/>
        <w:rPr>
          <w:rFonts w:cstheme="minorHAnsi"/>
          <w:noProof/>
        </w:rPr>
      </w:pPr>
      <w:r w:rsidRPr="00A05FC2">
        <w:rPr>
          <w:rFonts w:cstheme="minorHAnsi"/>
          <w:noProof/>
        </w:rPr>
        <w:t xml:space="preserve">Btu/H </w:t>
      </w:r>
      <w:r w:rsidRPr="00A05FC2">
        <w:rPr>
          <w:rFonts w:cstheme="minorHAnsi"/>
          <w:noProof/>
        </w:rPr>
        <w:tab/>
      </w:r>
      <w:r w:rsidRPr="00A05FC2">
        <w:rPr>
          <w:rFonts w:cstheme="minorHAnsi"/>
          <w:noProof/>
        </w:rPr>
        <w:tab/>
        <w:t>= Size of rebated unit</w:t>
      </w:r>
    </w:p>
    <w:p w14:paraId="600DED03" w14:textId="77777777" w:rsidR="00DD3147" w:rsidRPr="00A05FC2" w:rsidRDefault="00DD3147" w:rsidP="00DD3147">
      <w:pPr>
        <w:ind w:left="1440" w:firstLine="720"/>
        <w:rPr>
          <w:rFonts w:cstheme="minorHAnsi"/>
          <w:noProof/>
        </w:rPr>
      </w:pPr>
      <w:r w:rsidRPr="00A05FC2">
        <w:rPr>
          <w:rFonts w:cstheme="minorHAnsi"/>
          <w:noProof/>
        </w:rPr>
        <w:t xml:space="preserve">= Actual. If unknown assume 8500 </w:t>
      </w:r>
      <w:r>
        <w:rPr>
          <w:rFonts w:cstheme="minorHAnsi"/>
          <w:noProof/>
        </w:rPr>
        <w:t>Btu/hr</w:t>
      </w:r>
      <w:r w:rsidRPr="00A05FC2">
        <w:rPr>
          <w:rStyle w:val="FootnoteReference"/>
          <w:rFonts w:eastAsia="Calibri" w:cstheme="minorHAnsi"/>
          <w:noProof/>
        </w:rPr>
        <w:footnoteReference w:id="97"/>
      </w:r>
      <w:r w:rsidRPr="00A05FC2">
        <w:rPr>
          <w:rFonts w:cstheme="minorHAnsi"/>
          <w:noProof/>
        </w:rPr>
        <w:t xml:space="preserve"> </w:t>
      </w:r>
    </w:p>
    <w:p w14:paraId="114A86AD" w14:textId="77777777" w:rsidR="00DD3147" w:rsidRDefault="00DD3147" w:rsidP="00DD3147">
      <w:pPr>
        <w:ind w:firstLine="720"/>
        <w:rPr>
          <w:rFonts w:cstheme="minorHAnsi"/>
          <w:noProof/>
        </w:rPr>
      </w:pPr>
      <w:r>
        <w:rPr>
          <w:rFonts w:cstheme="minorHAnsi"/>
          <w:noProof/>
        </w:rPr>
        <w:t>EERexist</w:t>
      </w:r>
      <w:r>
        <w:rPr>
          <w:rFonts w:cstheme="minorHAnsi"/>
          <w:noProof/>
        </w:rPr>
        <w:tab/>
      </w:r>
      <w:ins w:id="2040" w:author="Samuel Dent" w:date="2015-12-16T06:03:00Z">
        <w:r>
          <w:rPr>
            <w:rFonts w:cstheme="minorHAnsi"/>
            <w:noProof/>
          </w:rPr>
          <w:tab/>
        </w:r>
      </w:ins>
      <w:del w:id="2041" w:author="Samuel Dent" w:date="2015-11-20T07:42:00Z">
        <w:r w:rsidDel="00F16A52">
          <w:rPr>
            <w:rFonts w:cstheme="minorHAnsi"/>
            <w:noProof/>
          </w:rPr>
          <w:tab/>
        </w:r>
      </w:del>
      <w:r>
        <w:rPr>
          <w:rFonts w:cstheme="minorHAnsi"/>
          <w:noProof/>
        </w:rPr>
        <w:t>=</w:t>
      </w:r>
      <w:del w:id="2042" w:author="Samuel Dent" w:date="2015-12-16T06:03:00Z">
        <w:r w:rsidDel="00EC4A38">
          <w:rPr>
            <w:rFonts w:cstheme="minorHAnsi"/>
            <w:noProof/>
          </w:rPr>
          <w:delText xml:space="preserve"> </w:delText>
        </w:r>
      </w:del>
      <w:r>
        <w:rPr>
          <w:rFonts w:cstheme="minorHAnsi"/>
          <w:noProof/>
        </w:rPr>
        <w:t>Efficiency</w:t>
      </w:r>
      <w:ins w:id="2043" w:author="Samuel Dent" w:date="2015-11-20T07:43:00Z">
        <w:r>
          <w:rPr>
            <w:rFonts w:cstheme="minorHAnsi"/>
            <w:noProof/>
          </w:rPr>
          <w:t xml:space="preserve"> </w:t>
        </w:r>
      </w:ins>
      <w:del w:id="2044" w:author="Samuel Dent" w:date="2015-12-16T06:03:00Z">
        <w:r w:rsidDel="00EC4A38">
          <w:rPr>
            <w:rFonts w:cstheme="minorHAnsi"/>
            <w:noProof/>
          </w:rPr>
          <w:delText xml:space="preserve"> </w:delText>
        </w:r>
      </w:del>
      <w:r>
        <w:rPr>
          <w:rFonts w:cstheme="minorHAnsi"/>
          <w:noProof/>
        </w:rPr>
        <w:t>of existing unit</w:t>
      </w:r>
    </w:p>
    <w:p w14:paraId="731D549D" w14:textId="77777777" w:rsidR="00DD3147" w:rsidRDefault="00DD3147" w:rsidP="00DD3147">
      <w:pPr>
        <w:ind w:firstLine="720"/>
        <w:rPr>
          <w:ins w:id="2045" w:author="Samuel Dent" w:date="2015-12-16T06:03:00Z"/>
          <w:rFonts w:cstheme="minorHAnsi"/>
          <w:noProof/>
        </w:rPr>
      </w:pPr>
      <w:r>
        <w:rPr>
          <w:rFonts w:cstheme="minorHAnsi"/>
          <w:noProof/>
        </w:rPr>
        <w:tab/>
      </w:r>
      <w:r>
        <w:rPr>
          <w:rFonts w:cstheme="minorHAnsi"/>
          <w:noProof/>
        </w:rPr>
        <w:tab/>
        <w:t xml:space="preserve">= Actual. If unknown assume </w:t>
      </w:r>
      <w:r w:rsidRPr="000B7BB6">
        <w:rPr>
          <w:rFonts w:cstheme="minorHAnsi"/>
          <w:noProof/>
        </w:rPr>
        <w:t>7.7</w:t>
      </w:r>
      <w:r w:rsidRPr="000B7BB6">
        <w:rPr>
          <w:rStyle w:val="FootnoteReference"/>
          <w:rFonts w:eastAsia="Calibri" w:cstheme="minorHAnsi"/>
          <w:noProof/>
        </w:rPr>
        <w:footnoteReference w:id="98"/>
      </w:r>
    </w:p>
    <w:p w14:paraId="47440CF6" w14:textId="77777777" w:rsidR="00DD3147" w:rsidRDefault="00DD3147" w:rsidP="00DD3147">
      <w:pPr>
        <w:ind w:firstLine="720"/>
        <w:rPr>
          <w:rFonts w:cstheme="minorHAnsi"/>
          <w:noProof/>
        </w:rPr>
      </w:pPr>
      <w:ins w:id="2046" w:author="Samuel Dent" w:date="2015-12-16T06:03:00Z">
        <w:r>
          <w:rPr>
            <w:lang w:val="nl-NL"/>
          </w:rPr>
          <w:t>1.01</w:t>
        </w:r>
        <w:r>
          <w:rPr>
            <w:lang w:val="nl-NL"/>
          </w:rPr>
          <w:tab/>
        </w:r>
        <w:r>
          <w:rPr>
            <w:lang w:val="nl-NL"/>
          </w:rPr>
          <w:tab/>
          <w:t>= Factor to convert EER to CEER (CEER includes standby and off power consumption)</w:t>
        </w:r>
        <w:r>
          <w:rPr>
            <w:rStyle w:val="FootnoteReference"/>
            <w:lang w:val="nl-NL"/>
          </w:rPr>
          <w:footnoteReference w:id="99"/>
        </w:r>
        <w:r>
          <w:rPr>
            <w:lang w:val="nl-NL"/>
          </w:rPr>
          <w:t>.</w:t>
        </w:r>
      </w:ins>
    </w:p>
    <w:p w14:paraId="18B21203" w14:textId="77777777" w:rsidR="00DD3147" w:rsidRPr="00A05FC2" w:rsidRDefault="00DD3147" w:rsidP="00DD3147">
      <w:pPr>
        <w:ind w:firstLine="720"/>
        <w:rPr>
          <w:rFonts w:cstheme="minorHAnsi"/>
          <w:noProof/>
        </w:rPr>
      </w:pPr>
      <w:ins w:id="2057" w:author="Samuel Dent" w:date="2015-11-20T07:43:00Z">
        <w:r>
          <w:rPr>
            <w:rFonts w:cstheme="minorHAnsi"/>
            <w:noProof/>
          </w:rPr>
          <w:lastRenderedPageBreak/>
          <w:t>C</w:t>
        </w:r>
      </w:ins>
      <w:r w:rsidRPr="00A05FC2">
        <w:rPr>
          <w:rFonts w:cstheme="minorHAnsi"/>
          <w:noProof/>
        </w:rPr>
        <w:t xml:space="preserve">EERbase </w:t>
      </w:r>
      <w:r w:rsidRPr="00A05FC2">
        <w:rPr>
          <w:rFonts w:cstheme="minorHAnsi"/>
          <w:noProof/>
        </w:rPr>
        <w:tab/>
        <w:t xml:space="preserve">= </w:t>
      </w:r>
      <w:ins w:id="2058" w:author="Samuel Dent" w:date="2015-11-20T07:43:00Z">
        <w:r>
          <w:rPr>
            <w:rFonts w:cstheme="minorHAnsi"/>
            <w:noProof/>
          </w:rPr>
          <w:t xml:space="preserve">Combined Energy Efficiency Ratio </w:t>
        </w:r>
      </w:ins>
      <w:del w:id="2059" w:author="Samuel Dent" w:date="2015-11-20T07:43:00Z">
        <w:r w:rsidRPr="00A05FC2" w:rsidDel="00F16A52">
          <w:rPr>
            <w:rFonts w:cstheme="minorHAnsi"/>
            <w:noProof/>
          </w:rPr>
          <w:delText xml:space="preserve">Efficiency </w:delText>
        </w:r>
      </w:del>
      <w:r w:rsidRPr="00A05FC2">
        <w:rPr>
          <w:rFonts w:cstheme="minorHAnsi"/>
          <w:noProof/>
        </w:rPr>
        <w:t>of baseline unit</w:t>
      </w:r>
    </w:p>
    <w:p w14:paraId="0269AC00" w14:textId="77777777" w:rsidR="00DD3147" w:rsidRPr="00A05FC2" w:rsidRDefault="00DD3147" w:rsidP="00DD3147">
      <w:pPr>
        <w:ind w:left="1440" w:firstLine="720"/>
        <w:rPr>
          <w:rFonts w:cstheme="minorHAnsi"/>
          <w:noProof/>
        </w:rPr>
      </w:pPr>
      <w:r w:rsidRPr="00A05FC2">
        <w:rPr>
          <w:rFonts w:cstheme="minorHAnsi"/>
          <w:noProof/>
        </w:rPr>
        <w:t>= As provided in tables above</w:t>
      </w:r>
    </w:p>
    <w:p w14:paraId="2AF8243D" w14:textId="77777777" w:rsidR="00DD3147" w:rsidRPr="00A05FC2" w:rsidRDefault="00DD3147" w:rsidP="00DD3147">
      <w:pPr>
        <w:ind w:firstLine="720"/>
        <w:rPr>
          <w:rFonts w:cstheme="minorHAnsi"/>
          <w:noProof/>
        </w:rPr>
      </w:pPr>
      <w:ins w:id="2060" w:author="Samuel Dent" w:date="2015-11-20T07:43:00Z">
        <w:r>
          <w:rPr>
            <w:rFonts w:cstheme="minorHAnsi"/>
            <w:noProof/>
          </w:rPr>
          <w:t>C</w:t>
        </w:r>
      </w:ins>
      <w:r w:rsidRPr="00A05FC2">
        <w:rPr>
          <w:rFonts w:cstheme="minorHAnsi"/>
          <w:noProof/>
        </w:rPr>
        <w:t xml:space="preserve">EERee </w:t>
      </w:r>
      <w:r w:rsidRPr="00A05FC2">
        <w:rPr>
          <w:rFonts w:cstheme="minorHAnsi"/>
          <w:noProof/>
        </w:rPr>
        <w:tab/>
      </w:r>
      <w:r w:rsidRPr="00A05FC2">
        <w:rPr>
          <w:rFonts w:cstheme="minorHAnsi"/>
          <w:noProof/>
        </w:rPr>
        <w:tab/>
        <w:t xml:space="preserve">= </w:t>
      </w:r>
      <w:ins w:id="2061" w:author="Samuel Dent" w:date="2015-11-20T07:43:00Z">
        <w:r>
          <w:rPr>
            <w:rFonts w:cstheme="minorHAnsi"/>
            <w:noProof/>
          </w:rPr>
          <w:t xml:space="preserve">Combined Energy Efficiency Ratio </w:t>
        </w:r>
      </w:ins>
      <w:del w:id="2062" w:author="Samuel Dent" w:date="2015-11-20T07:43:00Z">
        <w:r w:rsidRPr="00A05FC2" w:rsidDel="00F16A52">
          <w:rPr>
            <w:rFonts w:cstheme="minorHAnsi"/>
            <w:noProof/>
          </w:rPr>
          <w:delText xml:space="preserve">Efficiency </w:delText>
        </w:r>
      </w:del>
      <w:r w:rsidRPr="00A05FC2">
        <w:rPr>
          <w:rFonts w:cstheme="minorHAnsi"/>
          <w:noProof/>
        </w:rPr>
        <w:t xml:space="preserve">of </w:t>
      </w:r>
      <w:del w:id="2063" w:author="Samuel Dent" w:date="2015-11-20T06:58:00Z">
        <w:r w:rsidRPr="00A05FC2" w:rsidDel="00D811AE">
          <w:rPr>
            <w:rFonts w:cstheme="minorHAnsi"/>
            <w:noProof/>
          </w:rPr>
          <w:delText xml:space="preserve">CEE Tier 1 </w:delText>
        </w:r>
        <w:r w:rsidDel="00D811AE">
          <w:rPr>
            <w:rFonts w:cstheme="minorHAnsi"/>
            <w:noProof/>
          </w:rPr>
          <w:delText xml:space="preserve">(or </w:delText>
        </w:r>
      </w:del>
      <w:r>
        <w:rPr>
          <w:rFonts w:cstheme="minorHAnsi"/>
          <w:noProof/>
        </w:rPr>
        <w:t xml:space="preserve">ENERGY STAR </w:t>
      </w:r>
      <w:del w:id="2064" w:author="Samuel Dent" w:date="2015-11-20T06:58:00Z">
        <w:r w:rsidDel="00D811AE">
          <w:rPr>
            <w:rFonts w:cstheme="minorHAnsi"/>
            <w:noProof/>
          </w:rPr>
          <w:delText xml:space="preserve">Version 3.0) </w:delText>
        </w:r>
      </w:del>
      <w:r w:rsidRPr="00A05FC2">
        <w:rPr>
          <w:rFonts w:cstheme="minorHAnsi"/>
          <w:noProof/>
        </w:rPr>
        <w:t>unit</w:t>
      </w:r>
    </w:p>
    <w:p w14:paraId="0C930066" w14:textId="77777777" w:rsidR="00DD3147" w:rsidRDefault="00DD3147" w:rsidP="00DD3147">
      <w:pPr>
        <w:ind w:left="2160"/>
        <w:rPr>
          <w:rFonts w:cstheme="minorHAnsi"/>
          <w:noProof/>
        </w:rPr>
      </w:pPr>
      <w:r w:rsidRPr="00A05FC2">
        <w:rPr>
          <w:rFonts w:cstheme="minorHAnsi"/>
          <w:noProof/>
        </w:rPr>
        <w:t>= Actual. If unknown assume minimum qualifying standard as provided in tables above</w:t>
      </w:r>
    </w:p>
    <w:p w14:paraId="7E82F110" w14:textId="77777777" w:rsidR="00DD3147" w:rsidRPr="00A05FC2" w:rsidRDefault="00DD3147" w:rsidP="00DD3147">
      <w:pPr>
        <w:rPr>
          <w:rFonts w:cstheme="minorHAnsi"/>
          <w:noProof/>
        </w:rPr>
      </w:pPr>
      <w:r w:rsidRPr="00B41203">
        <w:rPr>
          <w:rFonts w:cstheme="minorHAnsi"/>
          <w:noProof/>
        </w:rPr>
        <mc:AlternateContent>
          <mc:Choice Requires="wps">
            <w:drawing>
              <wp:inline distT="0" distB="0" distL="0" distR="0" wp14:anchorId="32FDE1E0" wp14:editId="50CF2F1B">
                <wp:extent cx="5959736" cy="2573079"/>
                <wp:effectExtent l="0" t="0" r="22225" b="17780"/>
                <wp:docPr id="4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9736" cy="2573079"/>
                        </a:xfrm>
                        <a:prstGeom prst="rect">
                          <a:avLst/>
                        </a:prstGeom>
                        <a:solidFill>
                          <a:srgbClr val="FFFFFF"/>
                        </a:solidFill>
                        <a:ln w="9525">
                          <a:solidFill>
                            <a:srgbClr val="000000"/>
                          </a:solidFill>
                          <a:miter lim="800000"/>
                          <a:headEnd/>
                          <a:tailEnd/>
                        </a:ln>
                      </wps:spPr>
                      <wps:txbx>
                        <w:txbxContent>
                          <w:p w14:paraId="1EB14757" w14:textId="77777777" w:rsidR="00F60751" w:rsidRDefault="00F60751" w:rsidP="00DD3147">
                            <w:pPr>
                              <w:rPr>
                                <w:rFonts w:cstheme="minorHAnsi"/>
                              </w:rPr>
                            </w:pPr>
                            <w:r>
                              <w:rPr>
                                <w:rFonts w:cstheme="minorHAnsi"/>
                              </w:rPr>
                              <w:t>Time of Sale:</w:t>
                            </w:r>
                          </w:p>
                          <w:p w14:paraId="120A9B91" w14:textId="77777777" w:rsidR="00F60751" w:rsidRDefault="00F60751" w:rsidP="00DD3147">
                            <w:pPr>
                              <w:rPr>
                                <w:rFonts w:cstheme="minorHAnsi"/>
                              </w:rPr>
                            </w:pPr>
                            <w:r w:rsidRPr="002F2634">
                              <w:rPr>
                                <w:rFonts w:cstheme="minorHAnsi"/>
                              </w:rPr>
                              <w:t xml:space="preserve">For example for an 8,500 </w:t>
                            </w:r>
                            <w:r>
                              <w:rPr>
                                <w:rFonts w:cstheme="minorHAnsi"/>
                              </w:rPr>
                              <w:t>Btu</w:t>
                            </w:r>
                            <w:r w:rsidRPr="002F2634">
                              <w:rPr>
                                <w:rFonts w:cstheme="minorHAnsi"/>
                              </w:rPr>
                              <w:t>/H capacity unit, with louvered sides, in an unknown location:</w:t>
                            </w:r>
                          </w:p>
                          <w:p w14:paraId="3BFEBDAD" w14:textId="77777777" w:rsidR="00F60751" w:rsidRPr="002F2634" w:rsidRDefault="00F60751" w:rsidP="00DD3147">
                            <w:pPr>
                              <w:ind w:left="720" w:firstLine="720"/>
                              <w:rPr>
                                <w:rFonts w:cstheme="minorHAnsi"/>
                              </w:rPr>
                            </w:pPr>
                            <w:r w:rsidRPr="002F2634">
                              <w:rPr>
                                <w:rFonts w:cstheme="minorHAnsi"/>
                                <w:noProof/>
                              </w:rPr>
                              <w:t>ΔkWH</w:t>
                            </w:r>
                            <w:r w:rsidRPr="002F2634">
                              <w:rPr>
                                <w:rFonts w:cstheme="minorHAnsi"/>
                                <w:noProof/>
                                <w:vertAlign w:val="subscript"/>
                              </w:rPr>
                              <w:t xml:space="preserve">CEE </w:t>
                            </w:r>
                            <w:r w:rsidRPr="002F2634">
                              <w:rPr>
                                <w:rFonts w:cstheme="minorHAnsi"/>
                                <w:vertAlign w:val="subscript"/>
                              </w:rPr>
                              <w:t>TIER 1</w:t>
                            </w:r>
                            <w:r w:rsidRPr="002F2634">
                              <w:rPr>
                                <w:rFonts w:cstheme="minorHAnsi"/>
                                <w:vertAlign w:val="subscript"/>
                              </w:rPr>
                              <w:tab/>
                            </w:r>
                            <w:r w:rsidRPr="002F2634">
                              <w:rPr>
                                <w:rFonts w:cstheme="minorHAnsi"/>
                              </w:rPr>
                              <w:t>= (248 * 8500 * (1/</w:t>
                            </w:r>
                            <w:r>
                              <w:rPr>
                                <w:rFonts w:cstheme="minorHAnsi"/>
                              </w:rPr>
                              <w:t>10</w:t>
                            </w:r>
                            <w:r w:rsidRPr="002F2634">
                              <w:rPr>
                                <w:rFonts w:cstheme="minorHAnsi"/>
                              </w:rPr>
                              <w:t>.</w:t>
                            </w:r>
                            <w:del w:id="2065" w:author="Samuel Dent" w:date="2015-11-20T06:59:00Z">
                              <w:r w:rsidRPr="002F2634" w:rsidDel="00D811AE">
                                <w:rPr>
                                  <w:rFonts w:cstheme="minorHAnsi"/>
                                </w:rPr>
                                <w:delText>8</w:delText>
                              </w:r>
                            </w:del>
                            <w:ins w:id="2066" w:author="Samuel Dent" w:date="2015-11-20T06:59:00Z">
                              <w:r>
                                <w:rPr>
                                  <w:rFonts w:cstheme="minorHAnsi"/>
                                </w:rPr>
                                <w:t>9</w:t>
                              </w:r>
                            </w:ins>
                            <w:r w:rsidRPr="002F2634">
                              <w:rPr>
                                <w:rFonts w:cstheme="minorHAnsi"/>
                              </w:rPr>
                              <w:t xml:space="preserve"> – 1/11.</w:t>
                            </w:r>
                            <w:del w:id="2067" w:author="Samuel Dent" w:date="2015-11-20T06:59:00Z">
                              <w:r w:rsidRPr="002F2634" w:rsidDel="00D811AE">
                                <w:rPr>
                                  <w:rFonts w:cstheme="minorHAnsi"/>
                                </w:rPr>
                                <w:delText>3</w:delText>
                              </w:r>
                            </w:del>
                            <w:ins w:id="2068" w:author="Samuel Dent" w:date="2015-11-20T06:59:00Z">
                              <w:r>
                                <w:rPr>
                                  <w:rFonts w:cstheme="minorHAnsi"/>
                                </w:rPr>
                                <w:t>4</w:t>
                              </w:r>
                            </w:ins>
                            <w:r w:rsidRPr="002F2634">
                              <w:rPr>
                                <w:rFonts w:cstheme="minorHAnsi"/>
                              </w:rPr>
                              <w:t>)) / 1000</w:t>
                            </w:r>
                          </w:p>
                          <w:p w14:paraId="36BF71EF" w14:textId="77777777" w:rsidR="00F60751" w:rsidRPr="002F2634" w:rsidRDefault="00F60751" w:rsidP="00DD3147">
                            <w:pPr>
                              <w:ind w:left="2160" w:firstLine="720"/>
                              <w:rPr>
                                <w:rFonts w:cstheme="minorHAnsi"/>
                              </w:rPr>
                            </w:pPr>
                            <w:r w:rsidRPr="002F2634">
                              <w:rPr>
                                <w:rFonts w:cstheme="minorHAnsi"/>
                              </w:rPr>
                              <w:t>= 8.</w:t>
                            </w:r>
                            <w:ins w:id="2069" w:author="Samuel Dent" w:date="2015-11-20T06:59:00Z">
                              <w:r>
                                <w:rPr>
                                  <w:rFonts w:cstheme="minorHAnsi"/>
                                </w:rPr>
                                <w:t>5</w:t>
                              </w:r>
                            </w:ins>
                            <w:del w:id="2070" w:author="Samuel Dent" w:date="2015-11-20T06:59:00Z">
                              <w:r w:rsidRPr="002F2634" w:rsidDel="0001231E">
                                <w:rPr>
                                  <w:rFonts w:cstheme="minorHAnsi"/>
                                </w:rPr>
                                <w:delText>6</w:delText>
                              </w:r>
                            </w:del>
                            <w:r w:rsidRPr="002F2634">
                              <w:rPr>
                                <w:rFonts w:cstheme="minorHAnsi"/>
                              </w:rPr>
                              <w:t xml:space="preserve"> kWh</w:t>
                            </w:r>
                          </w:p>
                          <w:p w14:paraId="6982C0BA" w14:textId="77777777" w:rsidR="00F60751" w:rsidRDefault="00F60751" w:rsidP="00DD3147">
                            <w:r>
                              <w:t>Early Replacement:</w:t>
                            </w:r>
                          </w:p>
                          <w:p w14:paraId="582896C8" w14:textId="77777777" w:rsidR="00F60751" w:rsidRDefault="00F60751" w:rsidP="00DD3147">
                            <w:r>
                              <w:t>A 7.7EER, 9000Btu/h unit is removed from a home in Springfield and replaced with a</w:t>
                            </w:r>
                            <w:ins w:id="2071" w:author="Samuel Dent" w:date="2015-11-20T07:30:00Z">
                              <w:r>
                                <w:t xml:space="preserve">n ENERGY STAR </w:t>
                              </w:r>
                            </w:ins>
                            <w:del w:id="2072" w:author="Samuel Dent" w:date="2015-11-20T07:30:00Z">
                              <w:r w:rsidDel="006C6768">
                                <w:delText xml:space="preserve"> CEE T1 </w:delText>
                              </w:r>
                            </w:del>
                            <w:r>
                              <w:t>unit with louvered sides:</w:t>
                            </w:r>
                          </w:p>
                          <w:p w14:paraId="282D501F" w14:textId="77777777" w:rsidR="00F60751" w:rsidRDefault="00F60751" w:rsidP="00DD3147">
                            <w:pPr>
                              <w:ind w:left="720"/>
                              <w:rPr>
                                <w:rFonts w:cstheme="minorHAnsi"/>
                                <w:noProof/>
                                <w:lang w:val="nl-NL"/>
                              </w:rPr>
                            </w:pPr>
                            <w:r w:rsidRPr="000B7BB6">
                              <w:rPr>
                                <w:rFonts w:cstheme="minorHAnsi"/>
                                <w:noProof/>
                              </w:rPr>
                              <w:t>ΔkWh</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A05FC2">
                              <w:rPr>
                                <w:rFonts w:cstheme="minorHAnsi"/>
                                <w:noProof/>
                                <w:lang w:val="nl-NL"/>
                              </w:rPr>
                              <w:t>= (</w:t>
                            </w:r>
                            <w:r>
                              <w:rPr>
                                <w:rFonts w:cstheme="minorHAnsi"/>
                                <w:noProof/>
                                <w:lang w:val="nl-NL"/>
                              </w:rPr>
                              <w:t>319</w:t>
                            </w:r>
                            <w:r w:rsidRPr="00A05FC2">
                              <w:rPr>
                                <w:rFonts w:cstheme="minorHAnsi"/>
                                <w:noProof/>
                                <w:lang w:val="nl-NL"/>
                              </w:rPr>
                              <w:t xml:space="preserve"> * </w:t>
                            </w:r>
                            <w:r>
                              <w:rPr>
                                <w:rFonts w:cstheme="minorHAnsi"/>
                                <w:noProof/>
                                <w:lang w:val="nl-NL"/>
                              </w:rPr>
                              <w:t>9000</w:t>
                            </w:r>
                            <w:r w:rsidRPr="00A05FC2">
                              <w:rPr>
                                <w:rFonts w:cstheme="minorHAnsi"/>
                                <w:noProof/>
                                <w:lang w:val="nl-NL"/>
                              </w:rPr>
                              <w:t xml:space="preserve"> * (1/</w:t>
                            </w:r>
                            <w:ins w:id="2073" w:author="Samuel Dent" w:date="2015-12-16T06:05:00Z">
                              <w:r>
                                <w:rPr>
                                  <w:rFonts w:cstheme="minorHAnsi"/>
                                  <w:noProof/>
                                  <w:lang w:val="nl-NL"/>
                                </w:rPr>
                                <w:t>(</w:t>
                              </w:r>
                            </w:ins>
                            <w:r>
                              <w:rPr>
                                <w:rFonts w:cstheme="minorHAnsi"/>
                                <w:noProof/>
                                <w:lang w:val="nl-NL"/>
                              </w:rPr>
                              <w:t>7.7</w:t>
                            </w:r>
                            <w:ins w:id="2074" w:author="Samuel Dent" w:date="2015-12-16T06:05:00Z">
                              <w:r>
                                <w:rPr>
                                  <w:rFonts w:cstheme="minorHAnsi"/>
                                  <w:noProof/>
                                  <w:lang w:val="nl-NL"/>
                                </w:rPr>
                                <w:t>/1.01)</w:t>
                              </w:r>
                            </w:ins>
                            <w:r w:rsidRPr="00A05FC2">
                              <w:rPr>
                                <w:rFonts w:cstheme="minorHAnsi"/>
                                <w:noProof/>
                                <w:lang w:val="nl-NL"/>
                              </w:rPr>
                              <w:t xml:space="preserve"> - 1/</w:t>
                            </w:r>
                            <w:r>
                              <w:rPr>
                                <w:rFonts w:cstheme="minorHAnsi"/>
                                <w:noProof/>
                                <w:lang w:val="nl-NL"/>
                              </w:rPr>
                              <w:t>11.</w:t>
                            </w:r>
                            <w:del w:id="2075" w:author="Samuel Dent" w:date="2015-11-20T06:59:00Z">
                              <w:r w:rsidDel="0001231E">
                                <w:rPr>
                                  <w:rFonts w:cstheme="minorHAnsi"/>
                                  <w:noProof/>
                                  <w:lang w:val="nl-NL"/>
                                </w:rPr>
                                <w:delText>3</w:delText>
                              </w:r>
                            </w:del>
                            <w:ins w:id="2076" w:author="Samuel Dent" w:date="2015-11-20T06:59:00Z">
                              <w:r>
                                <w:rPr>
                                  <w:rFonts w:cstheme="minorHAnsi"/>
                                  <w:noProof/>
                                  <w:lang w:val="nl-NL"/>
                                </w:rPr>
                                <w:t>4</w:t>
                              </w:r>
                            </w:ins>
                            <w:r w:rsidRPr="00A05FC2">
                              <w:rPr>
                                <w:rFonts w:cstheme="minorHAnsi"/>
                                <w:noProof/>
                                <w:lang w:val="nl-NL"/>
                              </w:rPr>
                              <w:t>))/1000</w:t>
                            </w:r>
                          </w:p>
                          <w:p w14:paraId="6D678A74" w14:textId="77777777" w:rsidR="00F60751" w:rsidRDefault="00F60751" w:rsidP="00DD3147">
                            <w:pPr>
                              <w:ind w:left="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t>= 1</w:t>
                            </w:r>
                            <w:del w:id="2077" w:author="Samuel Dent" w:date="2015-11-20T07:00:00Z">
                              <w:r w:rsidDel="0001231E">
                                <w:rPr>
                                  <w:rFonts w:cstheme="minorHAnsi"/>
                                  <w:noProof/>
                                  <w:lang w:val="nl-NL"/>
                                </w:rPr>
                                <w:delText>18.8</w:delText>
                              </w:r>
                            </w:del>
                            <w:ins w:id="2078" w:author="Samuel Dent" w:date="2015-11-20T07:00:00Z">
                              <w:r>
                                <w:rPr>
                                  <w:rFonts w:cstheme="minorHAnsi"/>
                                  <w:noProof/>
                                  <w:lang w:val="nl-NL"/>
                                </w:rPr>
                                <w:t>2</w:t>
                              </w:r>
                            </w:ins>
                            <w:ins w:id="2079" w:author="Samuel Dent" w:date="2015-12-16T06:05:00Z">
                              <w:r>
                                <w:rPr>
                                  <w:rFonts w:cstheme="minorHAnsi"/>
                                  <w:noProof/>
                                  <w:lang w:val="nl-NL"/>
                                </w:rPr>
                                <w:t>4</w:t>
                              </w:r>
                            </w:ins>
                            <w:ins w:id="2080" w:author="Samuel Dent" w:date="2015-11-20T07:00:00Z">
                              <w:r>
                                <w:rPr>
                                  <w:rFonts w:cstheme="minorHAnsi"/>
                                  <w:noProof/>
                                  <w:lang w:val="nl-NL"/>
                                </w:rPr>
                                <w:t>.</w:t>
                              </w:r>
                            </w:ins>
                            <w:ins w:id="2081" w:author="Samuel Dent" w:date="2015-12-16T06:05:00Z">
                              <w:r>
                                <w:rPr>
                                  <w:rFonts w:cstheme="minorHAnsi"/>
                                  <w:noProof/>
                                  <w:lang w:val="nl-NL"/>
                                </w:rPr>
                                <w:t>7</w:t>
                              </w:r>
                            </w:ins>
                            <w:r>
                              <w:rPr>
                                <w:rFonts w:cstheme="minorHAnsi"/>
                                <w:noProof/>
                                <w:lang w:val="nl-NL"/>
                              </w:rPr>
                              <w:t xml:space="preserve"> kWh</w:t>
                            </w:r>
                          </w:p>
                          <w:p w14:paraId="38377223" w14:textId="77777777" w:rsidR="00F60751" w:rsidRPr="00A05FC2" w:rsidRDefault="00F60751" w:rsidP="00DD3147">
                            <w:pPr>
                              <w:ind w:left="720"/>
                              <w:rPr>
                                <w:rFonts w:cstheme="minorHAnsi"/>
                                <w:noProof/>
                                <w:lang w:val="nl-NL"/>
                              </w:rPr>
                            </w:pPr>
                            <w:r w:rsidRPr="000B7BB6">
                              <w:rPr>
                                <w:rFonts w:cstheme="minorHAnsi"/>
                                <w:noProof/>
                              </w:rPr>
                              <w:t>ΔkWh</w:t>
                            </w:r>
                            <w:r>
                              <w:rPr>
                                <w:rFonts w:cstheme="minorHAnsi"/>
                                <w:noProof/>
                              </w:rPr>
                              <w:t xml:space="preserve"> for remaining measure life (next 8 years)</w:t>
                            </w:r>
                            <w:r w:rsidRPr="000B7BB6">
                              <w:rPr>
                                <w:rFonts w:cstheme="minorHAnsi"/>
                                <w:noProof/>
                              </w:rPr>
                              <w:t xml:space="preserve">  </w:t>
                            </w:r>
                            <w:r>
                              <w:rPr>
                                <w:rFonts w:cstheme="minorHAnsi"/>
                                <w:noProof/>
                              </w:rPr>
                              <w:tab/>
                            </w:r>
                            <w:r>
                              <w:rPr>
                                <w:rFonts w:cstheme="minorHAnsi"/>
                                <w:noProof/>
                                <w:lang w:val="nl-NL"/>
                              </w:rPr>
                              <w:t xml:space="preserve">= </w:t>
                            </w:r>
                            <w:r w:rsidRPr="00A05FC2">
                              <w:rPr>
                                <w:rFonts w:cstheme="minorHAnsi"/>
                                <w:noProof/>
                                <w:lang w:val="nl-NL"/>
                              </w:rPr>
                              <w:t>(</w:t>
                            </w:r>
                            <w:r>
                              <w:rPr>
                                <w:rFonts w:cstheme="minorHAnsi"/>
                                <w:noProof/>
                                <w:lang w:val="nl-NL"/>
                              </w:rPr>
                              <w:t>319</w:t>
                            </w:r>
                            <w:r w:rsidRPr="00A05FC2">
                              <w:rPr>
                                <w:rFonts w:cstheme="minorHAnsi"/>
                                <w:noProof/>
                                <w:lang w:val="nl-NL"/>
                              </w:rPr>
                              <w:t xml:space="preserve"> * </w:t>
                            </w:r>
                            <w:r>
                              <w:rPr>
                                <w:rFonts w:cstheme="minorHAnsi"/>
                                <w:noProof/>
                                <w:lang w:val="nl-NL"/>
                              </w:rPr>
                              <w:t>9000</w:t>
                            </w:r>
                            <w:r w:rsidRPr="00A05FC2">
                              <w:rPr>
                                <w:rFonts w:cstheme="minorHAnsi"/>
                                <w:noProof/>
                                <w:lang w:val="nl-NL"/>
                              </w:rPr>
                              <w:t xml:space="preserve"> * (1/</w:t>
                            </w:r>
                            <w:r>
                              <w:rPr>
                                <w:rFonts w:cstheme="minorHAnsi"/>
                                <w:noProof/>
                                <w:lang w:val="nl-NL"/>
                              </w:rPr>
                              <w:t>10.</w:t>
                            </w:r>
                            <w:ins w:id="2082" w:author="Samuel Dent" w:date="2015-11-20T07:00:00Z">
                              <w:r>
                                <w:rPr>
                                  <w:rFonts w:cstheme="minorHAnsi"/>
                                  <w:noProof/>
                                  <w:lang w:val="nl-NL"/>
                                </w:rPr>
                                <w:t>9</w:t>
                              </w:r>
                            </w:ins>
                            <w:del w:id="2083" w:author="Samuel Dent" w:date="2015-11-20T07:00:00Z">
                              <w:r w:rsidDel="0001231E">
                                <w:rPr>
                                  <w:rFonts w:cstheme="minorHAnsi"/>
                                  <w:noProof/>
                                  <w:lang w:val="nl-NL"/>
                                </w:rPr>
                                <w:delText>8</w:delText>
                              </w:r>
                            </w:del>
                            <w:r w:rsidRPr="00A05FC2">
                              <w:rPr>
                                <w:rFonts w:cstheme="minorHAnsi"/>
                                <w:noProof/>
                                <w:lang w:val="nl-NL"/>
                              </w:rPr>
                              <w:t xml:space="preserve"> - 1/</w:t>
                            </w:r>
                            <w:r>
                              <w:rPr>
                                <w:rFonts w:cstheme="minorHAnsi"/>
                                <w:noProof/>
                                <w:lang w:val="nl-NL"/>
                              </w:rPr>
                              <w:t>11.</w:t>
                            </w:r>
                            <w:ins w:id="2084" w:author="Samuel Dent" w:date="2015-11-20T07:00:00Z">
                              <w:r>
                                <w:rPr>
                                  <w:rFonts w:cstheme="minorHAnsi"/>
                                  <w:noProof/>
                                  <w:lang w:val="nl-NL"/>
                                </w:rPr>
                                <w:t>4</w:t>
                              </w:r>
                            </w:ins>
                            <w:del w:id="2085" w:author="Samuel Dent" w:date="2015-11-20T07:00:00Z">
                              <w:r w:rsidDel="0001231E">
                                <w:rPr>
                                  <w:rFonts w:cstheme="minorHAnsi"/>
                                  <w:noProof/>
                                  <w:lang w:val="nl-NL"/>
                                </w:rPr>
                                <w:delText>3</w:delText>
                              </w:r>
                            </w:del>
                            <w:r w:rsidRPr="00A05FC2">
                              <w:rPr>
                                <w:rFonts w:cstheme="minorHAnsi"/>
                                <w:noProof/>
                                <w:lang w:val="nl-NL"/>
                              </w:rPr>
                              <w:t>))/1000</w:t>
                            </w:r>
                          </w:p>
                          <w:p w14:paraId="42227511" w14:textId="77777777" w:rsidR="00F60751" w:rsidRDefault="00F60751" w:rsidP="00DD3147">
                            <w:r>
                              <w:tab/>
                            </w:r>
                            <w:r>
                              <w:tab/>
                            </w:r>
                            <w:r>
                              <w:tab/>
                            </w:r>
                            <w:r>
                              <w:tab/>
                            </w:r>
                            <w:r>
                              <w:tab/>
                            </w:r>
                            <w:r>
                              <w:tab/>
                            </w:r>
                            <w:r>
                              <w:tab/>
                              <w:t>= 11.</w:t>
                            </w:r>
                            <w:del w:id="2086" w:author="Samuel Dent" w:date="2015-11-20T07:00:00Z">
                              <w:r w:rsidDel="0001231E">
                                <w:delText>8</w:delText>
                              </w:r>
                            </w:del>
                            <w:ins w:id="2087" w:author="Samuel Dent" w:date="2015-11-20T07:00:00Z">
                              <w:r>
                                <w:t>6</w:t>
                              </w:r>
                            </w:ins>
                            <w:r>
                              <w:t xml:space="preserve"> kWh</w:t>
                            </w:r>
                          </w:p>
                        </w:txbxContent>
                      </wps:txbx>
                      <wps:bodyPr rot="0" vert="horz" wrap="square" lIns="91440" tIns="45720" rIns="91440" bIns="45720" anchor="t" anchorCtr="0">
                        <a:noAutofit/>
                      </wps:bodyPr>
                    </wps:wsp>
                  </a:graphicData>
                </a:graphic>
              </wp:inline>
            </w:drawing>
          </mc:Choice>
          <mc:Fallback>
            <w:pict>
              <v:shape w14:anchorId="32FDE1E0" id="_x0000_s1028" type="#_x0000_t202" style="width:469.25pt;height:20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">
                <v:textbox>
                  <w:txbxContent>
                    <w:p w14:paraId="1EB14757" w14:textId="77777777" w:rsidR="00F60751" w:rsidRDefault="00F60751" w:rsidP="00DD3147">
                      <w:pPr>
                        <w:rPr>
                          <w:rFonts w:cstheme="minorHAnsi"/>
                        </w:rPr>
                      </w:pPr>
                      <w:r>
                        <w:rPr>
                          <w:rFonts w:cstheme="minorHAnsi"/>
                        </w:rPr>
                        <w:t>Time of Sale:</w:t>
                      </w:r>
                    </w:p>
                    <w:p w14:paraId="120A9B91" w14:textId="77777777" w:rsidR="00F60751" w:rsidRDefault="00F60751" w:rsidP="00DD3147">
                      <w:pPr>
                        <w:rPr>
                          <w:rFonts w:cstheme="minorHAnsi"/>
                        </w:rPr>
                      </w:pPr>
                      <w:r w:rsidRPr="002F2634">
                        <w:rPr>
                          <w:rFonts w:cstheme="minorHAnsi"/>
                        </w:rPr>
                        <w:t xml:space="preserve">For example for an 8,500 </w:t>
                      </w:r>
                      <w:r>
                        <w:rPr>
                          <w:rFonts w:cstheme="minorHAnsi"/>
                        </w:rPr>
                        <w:t>Btu</w:t>
                      </w:r>
                      <w:r w:rsidRPr="002F2634">
                        <w:rPr>
                          <w:rFonts w:cstheme="minorHAnsi"/>
                        </w:rPr>
                        <w:t>/H capacity unit, with louvered sides, in an unknown location:</w:t>
                      </w:r>
                    </w:p>
                    <w:p w14:paraId="3BFEBDAD" w14:textId="77777777" w:rsidR="00F60751" w:rsidRPr="002F2634" w:rsidRDefault="00F60751" w:rsidP="00DD3147">
                      <w:pPr>
                        <w:ind w:left="720" w:firstLine="720"/>
                        <w:rPr>
                          <w:rFonts w:cstheme="minorHAnsi"/>
                        </w:rPr>
                      </w:pPr>
                      <w:r w:rsidRPr="002F2634">
                        <w:rPr>
                          <w:rFonts w:cstheme="minorHAnsi"/>
                          <w:noProof/>
                        </w:rPr>
                        <w:t>ΔkWH</w:t>
                      </w:r>
                      <w:r w:rsidRPr="002F2634">
                        <w:rPr>
                          <w:rFonts w:cstheme="minorHAnsi"/>
                          <w:noProof/>
                          <w:vertAlign w:val="subscript"/>
                        </w:rPr>
                        <w:t xml:space="preserve">CEE </w:t>
                      </w:r>
                      <w:r w:rsidRPr="002F2634">
                        <w:rPr>
                          <w:rFonts w:cstheme="minorHAnsi"/>
                          <w:vertAlign w:val="subscript"/>
                        </w:rPr>
                        <w:t>TIER 1</w:t>
                      </w:r>
                      <w:r w:rsidRPr="002F2634">
                        <w:rPr>
                          <w:rFonts w:cstheme="minorHAnsi"/>
                          <w:vertAlign w:val="subscript"/>
                        </w:rPr>
                        <w:tab/>
                      </w:r>
                      <w:r w:rsidRPr="002F2634">
                        <w:rPr>
                          <w:rFonts w:cstheme="minorHAnsi"/>
                        </w:rPr>
                        <w:t>= (248 * 8500 * (1/</w:t>
                      </w:r>
                      <w:r>
                        <w:rPr>
                          <w:rFonts w:cstheme="minorHAnsi"/>
                        </w:rPr>
                        <w:t>10</w:t>
                      </w:r>
                      <w:r w:rsidRPr="002F2634">
                        <w:rPr>
                          <w:rFonts w:cstheme="minorHAnsi"/>
                        </w:rPr>
                        <w:t>.</w:t>
                      </w:r>
                      <w:del w:id="2088" w:author="Samuel Dent" w:date="2015-11-20T06:59:00Z">
                        <w:r w:rsidRPr="002F2634" w:rsidDel="00D811AE">
                          <w:rPr>
                            <w:rFonts w:cstheme="minorHAnsi"/>
                          </w:rPr>
                          <w:delText>8</w:delText>
                        </w:r>
                      </w:del>
                      <w:ins w:id="2089" w:author="Samuel Dent" w:date="2015-11-20T06:59:00Z">
                        <w:r>
                          <w:rPr>
                            <w:rFonts w:cstheme="minorHAnsi"/>
                          </w:rPr>
                          <w:t>9</w:t>
                        </w:r>
                      </w:ins>
                      <w:r w:rsidRPr="002F2634">
                        <w:rPr>
                          <w:rFonts w:cstheme="minorHAnsi"/>
                        </w:rPr>
                        <w:t xml:space="preserve"> – 1/11.</w:t>
                      </w:r>
                      <w:del w:id="2090" w:author="Samuel Dent" w:date="2015-11-20T06:59:00Z">
                        <w:r w:rsidRPr="002F2634" w:rsidDel="00D811AE">
                          <w:rPr>
                            <w:rFonts w:cstheme="minorHAnsi"/>
                          </w:rPr>
                          <w:delText>3</w:delText>
                        </w:r>
                      </w:del>
                      <w:ins w:id="2091" w:author="Samuel Dent" w:date="2015-11-20T06:59:00Z">
                        <w:r>
                          <w:rPr>
                            <w:rFonts w:cstheme="minorHAnsi"/>
                          </w:rPr>
                          <w:t>4</w:t>
                        </w:r>
                      </w:ins>
                      <w:r w:rsidRPr="002F2634">
                        <w:rPr>
                          <w:rFonts w:cstheme="minorHAnsi"/>
                        </w:rPr>
                        <w:t>)) / 1000</w:t>
                      </w:r>
                    </w:p>
                    <w:p w14:paraId="36BF71EF" w14:textId="77777777" w:rsidR="00F60751" w:rsidRPr="002F2634" w:rsidRDefault="00F60751" w:rsidP="00DD3147">
                      <w:pPr>
                        <w:ind w:left="2160" w:firstLine="720"/>
                        <w:rPr>
                          <w:rFonts w:cstheme="minorHAnsi"/>
                        </w:rPr>
                      </w:pPr>
                      <w:r w:rsidRPr="002F2634">
                        <w:rPr>
                          <w:rFonts w:cstheme="minorHAnsi"/>
                        </w:rPr>
                        <w:t>= 8.</w:t>
                      </w:r>
                      <w:ins w:id="2092" w:author="Samuel Dent" w:date="2015-11-20T06:59:00Z">
                        <w:r>
                          <w:rPr>
                            <w:rFonts w:cstheme="minorHAnsi"/>
                          </w:rPr>
                          <w:t>5</w:t>
                        </w:r>
                      </w:ins>
                      <w:del w:id="2093" w:author="Samuel Dent" w:date="2015-11-20T06:59:00Z">
                        <w:r w:rsidRPr="002F2634" w:rsidDel="0001231E">
                          <w:rPr>
                            <w:rFonts w:cstheme="minorHAnsi"/>
                          </w:rPr>
                          <w:delText>6</w:delText>
                        </w:r>
                      </w:del>
                      <w:r w:rsidRPr="002F2634">
                        <w:rPr>
                          <w:rFonts w:cstheme="minorHAnsi"/>
                        </w:rPr>
                        <w:t xml:space="preserve"> kWh</w:t>
                      </w:r>
                    </w:p>
                    <w:p w14:paraId="6982C0BA" w14:textId="77777777" w:rsidR="00F60751" w:rsidRDefault="00F60751" w:rsidP="00DD3147">
                      <w:r>
                        <w:t>Early Replacement:</w:t>
                      </w:r>
                    </w:p>
                    <w:p w14:paraId="582896C8" w14:textId="77777777" w:rsidR="00F60751" w:rsidRDefault="00F60751" w:rsidP="00DD3147">
                      <w:r>
                        <w:t>A 7.7EER, 9000Btu/h unit is removed from a home in Springfield and replaced with a</w:t>
                      </w:r>
                      <w:ins w:id="2094" w:author="Samuel Dent" w:date="2015-11-20T07:30:00Z">
                        <w:r>
                          <w:t xml:space="preserve">n ENERGY STAR </w:t>
                        </w:r>
                      </w:ins>
                      <w:del w:id="2095" w:author="Samuel Dent" w:date="2015-11-20T07:30:00Z">
                        <w:r w:rsidDel="006C6768">
                          <w:delText xml:space="preserve"> CEE T1 </w:delText>
                        </w:r>
                      </w:del>
                      <w:r>
                        <w:t>unit with louvered sides:</w:t>
                      </w:r>
                    </w:p>
                    <w:p w14:paraId="282D501F" w14:textId="77777777" w:rsidR="00F60751" w:rsidRDefault="00F60751" w:rsidP="00DD3147">
                      <w:pPr>
                        <w:ind w:left="720"/>
                        <w:rPr>
                          <w:rFonts w:cstheme="minorHAnsi"/>
                          <w:noProof/>
                          <w:lang w:val="nl-NL"/>
                        </w:rPr>
                      </w:pPr>
                      <w:r w:rsidRPr="000B7BB6">
                        <w:rPr>
                          <w:rFonts w:cstheme="minorHAnsi"/>
                          <w:noProof/>
                        </w:rPr>
                        <w:t>ΔkWh</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A05FC2">
                        <w:rPr>
                          <w:rFonts w:cstheme="minorHAnsi"/>
                          <w:noProof/>
                          <w:lang w:val="nl-NL"/>
                        </w:rPr>
                        <w:t>= (</w:t>
                      </w:r>
                      <w:r>
                        <w:rPr>
                          <w:rFonts w:cstheme="minorHAnsi"/>
                          <w:noProof/>
                          <w:lang w:val="nl-NL"/>
                        </w:rPr>
                        <w:t>319</w:t>
                      </w:r>
                      <w:r w:rsidRPr="00A05FC2">
                        <w:rPr>
                          <w:rFonts w:cstheme="minorHAnsi"/>
                          <w:noProof/>
                          <w:lang w:val="nl-NL"/>
                        </w:rPr>
                        <w:t xml:space="preserve"> * </w:t>
                      </w:r>
                      <w:r>
                        <w:rPr>
                          <w:rFonts w:cstheme="minorHAnsi"/>
                          <w:noProof/>
                          <w:lang w:val="nl-NL"/>
                        </w:rPr>
                        <w:t>9000</w:t>
                      </w:r>
                      <w:r w:rsidRPr="00A05FC2">
                        <w:rPr>
                          <w:rFonts w:cstheme="minorHAnsi"/>
                          <w:noProof/>
                          <w:lang w:val="nl-NL"/>
                        </w:rPr>
                        <w:t xml:space="preserve"> * (1/</w:t>
                      </w:r>
                      <w:ins w:id="2096" w:author="Samuel Dent" w:date="2015-12-16T06:05:00Z">
                        <w:r>
                          <w:rPr>
                            <w:rFonts w:cstheme="minorHAnsi"/>
                            <w:noProof/>
                            <w:lang w:val="nl-NL"/>
                          </w:rPr>
                          <w:t>(</w:t>
                        </w:r>
                      </w:ins>
                      <w:r>
                        <w:rPr>
                          <w:rFonts w:cstheme="minorHAnsi"/>
                          <w:noProof/>
                          <w:lang w:val="nl-NL"/>
                        </w:rPr>
                        <w:t>7.7</w:t>
                      </w:r>
                      <w:ins w:id="2097" w:author="Samuel Dent" w:date="2015-12-16T06:05:00Z">
                        <w:r>
                          <w:rPr>
                            <w:rFonts w:cstheme="minorHAnsi"/>
                            <w:noProof/>
                            <w:lang w:val="nl-NL"/>
                          </w:rPr>
                          <w:t>/1.01)</w:t>
                        </w:r>
                      </w:ins>
                      <w:r w:rsidRPr="00A05FC2">
                        <w:rPr>
                          <w:rFonts w:cstheme="minorHAnsi"/>
                          <w:noProof/>
                          <w:lang w:val="nl-NL"/>
                        </w:rPr>
                        <w:t xml:space="preserve"> - 1/</w:t>
                      </w:r>
                      <w:r>
                        <w:rPr>
                          <w:rFonts w:cstheme="minorHAnsi"/>
                          <w:noProof/>
                          <w:lang w:val="nl-NL"/>
                        </w:rPr>
                        <w:t>11.</w:t>
                      </w:r>
                      <w:del w:id="2098" w:author="Samuel Dent" w:date="2015-11-20T06:59:00Z">
                        <w:r w:rsidDel="0001231E">
                          <w:rPr>
                            <w:rFonts w:cstheme="minorHAnsi"/>
                            <w:noProof/>
                            <w:lang w:val="nl-NL"/>
                          </w:rPr>
                          <w:delText>3</w:delText>
                        </w:r>
                      </w:del>
                      <w:ins w:id="2099" w:author="Samuel Dent" w:date="2015-11-20T06:59:00Z">
                        <w:r>
                          <w:rPr>
                            <w:rFonts w:cstheme="minorHAnsi"/>
                            <w:noProof/>
                            <w:lang w:val="nl-NL"/>
                          </w:rPr>
                          <w:t>4</w:t>
                        </w:r>
                      </w:ins>
                      <w:r w:rsidRPr="00A05FC2">
                        <w:rPr>
                          <w:rFonts w:cstheme="minorHAnsi"/>
                          <w:noProof/>
                          <w:lang w:val="nl-NL"/>
                        </w:rPr>
                        <w:t>))/1000</w:t>
                      </w:r>
                    </w:p>
                    <w:p w14:paraId="6D678A74" w14:textId="77777777" w:rsidR="00F60751" w:rsidRDefault="00F60751" w:rsidP="00DD3147">
                      <w:pPr>
                        <w:ind w:left="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t>= 1</w:t>
                      </w:r>
                      <w:del w:id="2100" w:author="Samuel Dent" w:date="2015-11-20T07:00:00Z">
                        <w:r w:rsidDel="0001231E">
                          <w:rPr>
                            <w:rFonts w:cstheme="minorHAnsi"/>
                            <w:noProof/>
                            <w:lang w:val="nl-NL"/>
                          </w:rPr>
                          <w:delText>18.8</w:delText>
                        </w:r>
                      </w:del>
                      <w:ins w:id="2101" w:author="Samuel Dent" w:date="2015-11-20T07:00:00Z">
                        <w:r>
                          <w:rPr>
                            <w:rFonts w:cstheme="minorHAnsi"/>
                            <w:noProof/>
                            <w:lang w:val="nl-NL"/>
                          </w:rPr>
                          <w:t>2</w:t>
                        </w:r>
                      </w:ins>
                      <w:ins w:id="2102" w:author="Samuel Dent" w:date="2015-12-16T06:05:00Z">
                        <w:r>
                          <w:rPr>
                            <w:rFonts w:cstheme="minorHAnsi"/>
                            <w:noProof/>
                            <w:lang w:val="nl-NL"/>
                          </w:rPr>
                          <w:t>4</w:t>
                        </w:r>
                      </w:ins>
                      <w:ins w:id="2103" w:author="Samuel Dent" w:date="2015-11-20T07:00:00Z">
                        <w:r>
                          <w:rPr>
                            <w:rFonts w:cstheme="minorHAnsi"/>
                            <w:noProof/>
                            <w:lang w:val="nl-NL"/>
                          </w:rPr>
                          <w:t>.</w:t>
                        </w:r>
                      </w:ins>
                      <w:ins w:id="2104" w:author="Samuel Dent" w:date="2015-12-16T06:05:00Z">
                        <w:r>
                          <w:rPr>
                            <w:rFonts w:cstheme="minorHAnsi"/>
                            <w:noProof/>
                            <w:lang w:val="nl-NL"/>
                          </w:rPr>
                          <w:t>7</w:t>
                        </w:r>
                      </w:ins>
                      <w:r>
                        <w:rPr>
                          <w:rFonts w:cstheme="minorHAnsi"/>
                          <w:noProof/>
                          <w:lang w:val="nl-NL"/>
                        </w:rPr>
                        <w:t xml:space="preserve"> kWh</w:t>
                      </w:r>
                    </w:p>
                    <w:p w14:paraId="38377223" w14:textId="77777777" w:rsidR="00F60751" w:rsidRPr="00A05FC2" w:rsidRDefault="00F60751" w:rsidP="00DD3147">
                      <w:pPr>
                        <w:ind w:left="720"/>
                        <w:rPr>
                          <w:rFonts w:cstheme="minorHAnsi"/>
                          <w:noProof/>
                          <w:lang w:val="nl-NL"/>
                        </w:rPr>
                      </w:pPr>
                      <w:r w:rsidRPr="000B7BB6">
                        <w:rPr>
                          <w:rFonts w:cstheme="minorHAnsi"/>
                          <w:noProof/>
                        </w:rPr>
                        <w:t>ΔkWh</w:t>
                      </w:r>
                      <w:r>
                        <w:rPr>
                          <w:rFonts w:cstheme="minorHAnsi"/>
                          <w:noProof/>
                        </w:rPr>
                        <w:t xml:space="preserve"> for remaining measure life (next 8 years)</w:t>
                      </w:r>
                      <w:r w:rsidRPr="000B7BB6">
                        <w:rPr>
                          <w:rFonts w:cstheme="minorHAnsi"/>
                          <w:noProof/>
                        </w:rPr>
                        <w:t xml:space="preserve">  </w:t>
                      </w:r>
                      <w:r>
                        <w:rPr>
                          <w:rFonts w:cstheme="minorHAnsi"/>
                          <w:noProof/>
                        </w:rPr>
                        <w:tab/>
                      </w:r>
                      <w:r>
                        <w:rPr>
                          <w:rFonts w:cstheme="minorHAnsi"/>
                          <w:noProof/>
                          <w:lang w:val="nl-NL"/>
                        </w:rPr>
                        <w:t xml:space="preserve">= </w:t>
                      </w:r>
                      <w:r w:rsidRPr="00A05FC2">
                        <w:rPr>
                          <w:rFonts w:cstheme="minorHAnsi"/>
                          <w:noProof/>
                          <w:lang w:val="nl-NL"/>
                        </w:rPr>
                        <w:t>(</w:t>
                      </w:r>
                      <w:r>
                        <w:rPr>
                          <w:rFonts w:cstheme="minorHAnsi"/>
                          <w:noProof/>
                          <w:lang w:val="nl-NL"/>
                        </w:rPr>
                        <w:t>319</w:t>
                      </w:r>
                      <w:r w:rsidRPr="00A05FC2">
                        <w:rPr>
                          <w:rFonts w:cstheme="minorHAnsi"/>
                          <w:noProof/>
                          <w:lang w:val="nl-NL"/>
                        </w:rPr>
                        <w:t xml:space="preserve"> * </w:t>
                      </w:r>
                      <w:r>
                        <w:rPr>
                          <w:rFonts w:cstheme="minorHAnsi"/>
                          <w:noProof/>
                          <w:lang w:val="nl-NL"/>
                        </w:rPr>
                        <w:t>9000</w:t>
                      </w:r>
                      <w:r w:rsidRPr="00A05FC2">
                        <w:rPr>
                          <w:rFonts w:cstheme="minorHAnsi"/>
                          <w:noProof/>
                          <w:lang w:val="nl-NL"/>
                        </w:rPr>
                        <w:t xml:space="preserve"> * (1/</w:t>
                      </w:r>
                      <w:r>
                        <w:rPr>
                          <w:rFonts w:cstheme="minorHAnsi"/>
                          <w:noProof/>
                          <w:lang w:val="nl-NL"/>
                        </w:rPr>
                        <w:t>10.</w:t>
                      </w:r>
                      <w:ins w:id="2105" w:author="Samuel Dent" w:date="2015-11-20T07:00:00Z">
                        <w:r>
                          <w:rPr>
                            <w:rFonts w:cstheme="minorHAnsi"/>
                            <w:noProof/>
                            <w:lang w:val="nl-NL"/>
                          </w:rPr>
                          <w:t>9</w:t>
                        </w:r>
                      </w:ins>
                      <w:del w:id="2106" w:author="Samuel Dent" w:date="2015-11-20T07:00:00Z">
                        <w:r w:rsidDel="0001231E">
                          <w:rPr>
                            <w:rFonts w:cstheme="minorHAnsi"/>
                            <w:noProof/>
                            <w:lang w:val="nl-NL"/>
                          </w:rPr>
                          <w:delText>8</w:delText>
                        </w:r>
                      </w:del>
                      <w:r w:rsidRPr="00A05FC2">
                        <w:rPr>
                          <w:rFonts w:cstheme="minorHAnsi"/>
                          <w:noProof/>
                          <w:lang w:val="nl-NL"/>
                        </w:rPr>
                        <w:t xml:space="preserve"> - 1/</w:t>
                      </w:r>
                      <w:r>
                        <w:rPr>
                          <w:rFonts w:cstheme="minorHAnsi"/>
                          <w:noProof/>
                          <w:lang w:val="nl-NL"/>
                        </w:rPr>
                        <w:t>11.</w:t>
                      </w:r>
                      <w:ins w:id="2107" w:author="Samuel Dent" w:date="2015-11-20T07:00:00Z">
                        <w:r>
                          <w:rPr>
                            <w:rFonts w:cstheme="minorHAnsi"/>
                            <w:noProof/>
                            <w:lang w:val="nl-NL"/>
                          </w:rPr>
                          <w:t>4</w:t>
                        </w:r>
                      </w:ins>
                      <w:del w:id="2108" w:author="Samuel Dent" w:date="2015-11-20T07:00:00Z">
                        <w:r w:rsidDel="0001231E">
                          <w:rPr>
                            <w:rFonts w:cstheme="minorHAnsi"/>
                            <w:noProof/>
                            <w:lang w:val="nl-NL"/>
                          </w:rPr>
                          <w:delText>3</w:delText>
                        </w:r>
                      </w:del>
                      <w:r w:rsidRPr="00A05FC2">
                        <w:rPr>
                          <w:rFonts w:cstheme="minorHAnsi"/>
                          <w:noProof/>
                          <w:lang w:val="nl-NL"/>
                        </w:rPr>
                        <w:t>))/1000</w:t>
                      </w:r>
                    </w:p>
                    <w:p w14:paraId="42227511" w14:textId="77777777" w:rsidR="00F60751" w:rsidRDefault="00F60751" w:rsidP="00DD3147">
                      <w:r>
                        <w:tab/>
                      </w:r>
                      <w:r>
                        <w:tab/>
                      </w:r>
                      <w:r>
                        <w:tab/>
                      </w:r>
                      <w:r>
                        <w:tab/>
                      </w:r>
                      <w:r>
                        <w:tab/>
                      </w:r>
                      <w:r>
                        <w:tab/>
                      </w:r>
                      <w:r>
                        <w:tab/>
                        <w:t>= 11.</w:t>
                      </w:r>
                      <w:del w:id="2109" w:author="Samuel Dent" w:date="2015-11-20T07:00:00Z">
                        <w:r w:rsidDel="0001231E">
                          <w:delText>8</w:delText>
                        </w:r>
                      </w:del>
                      <w:ins w:id="2110" w:author="Samuel Dent" w:date="2015-11-20T07:00:00Z">
                        <w:r>
                          <w:t>6</w:t>
                        </w:r>
                      </w:ins>
                      <w:r>
                        <w:t xml:space="preserve"> kWh</w:t>
                      </w:r>
                    </w:p>
                  </w:txbxContent>
                </v:textbox>
                <w10:anchorlock/>
              </v:shape>
            </w:pict>
          </mc:Fallback>
        </mc:AlternateContent>
      </w:r>
    </w:p>
    <w:p w14:paraId="0066F2DF" w14:textId="77777777" w:rsidR="00DD3147" w:rsidRPr="000B7BB6" w:rsidRDefault="00DD3147" w:rsidP="00DD3147">
      <w:pPr>
        <w:pStyle w:val="Heading6"/>
      </w:pPr>
      <w:r w:rsidRPr="000B7BB6">
        <w:t>Summer Coincident Peak Demand Savings</w:t>
      </w:r>
    </w:p>
    <w:p w14:paraId="087FF276" w14:textId="77777777" w:rsidR="00DD3147" w:rsidRDefault="00DD3147" w:rsidP="00DD3147">
      <w:pPr>
        <w:rPr>
          <w:ins w:id="2111" w:author="Samuel Dent" w:date="2015-12-16T06:06:00Z"/>
          <w:rFonts w:cstheme="minorHAnsi"/>
          <w:noProof/>
          <w:lang w:val="nl-NL"/>
        </w:rPr>
      </w:pPr>
      <w:ins w:id="2112" w:author="Samuel Dent" w:date="2015-12-16T06:05:00Z">
        <w:r>
          <w:rPr>
            <w:rFonts w:cstheme="minorHAnsi"/>
            <w:noProof/>
          </w:rPr>
          <w:t>Time of Sale:</w:t>
        </w:r>
      </w:ins>
      <w:r w:rsidRPr="00A05FC2">
        <w:rPr>
          <w:rFonts w:cstheme="minorHAnsi"/>
        </w:rPr>
        <w:tab/>
      </w:r>
      <w:r w:rsidRPr="00A05FC2">
        <w:rPr>
          <w:rFonts w:cstheme="minorHAnsi"/>
        </w:rPr>
        <w:tab/>
      </w:r>
      <w:r w:rsidRPr="00A05FC2">
        <w:rPr>
          <w:rFonts w:cstheme="minorHAnsi"/>
          <w:noProof/>
        </w:rPr>
        <w:t>Δ</w:t>
      </w:r>
      <w:r w:rsidRPr="00A05FC2">
        <w:rPr>
          <w:rFonts w:cstheme="minorHAnsi"/>
        </w:rPr>
        <w:t xml:space="preserve">kW = </w:t>
      </w:r>
      <w:r w:rsidRPr="00A05FC2">
        <w:rPr>
          <w:rFonts w:cstheme="minorHAnsi"/>
          <w:noProof/>
          <w:lang w:val="nl-NL"/>
        </w:rPr>
        <w:t>Btu/H * ((1/</w:t>
      </w:r>
      <w:ins w:id="2113" w:author="Samuel Dent" w:date="2015-12-16T05:54:00Z">
        <w:r>
          <w:rPr>
            <w:rFonts w:cstheme="minorHAnsi"/>
            <w:noProof/>
            <w:lang w:val="nl-NL"/>
          </w:rPr>
          <w:t>(</w:t>
        </w:r>
      </w:ins>
      <w:ins w:id="2114" w:author="Samuel Dent" w:date="2015-11-20T07:43:00Z">
        <w:r>
          <w:rPr>
            <w:rFonts w:cstheme="minorHAnsi"/>
            <w:noProof/>
            <w:lang w:val="nl-NL"/>
          </w:rPr>
          <w:t>C</w:t>
        </w:r>
      </w:ins>
      <w:r w:rsidRPr="00A05FC2">
        <w:rPr>
          <w:rFonts w:cstheme="minorHAnsi"/>
          <w:noProof/>
          <w:lang w:val="nl-NL"/>
        </w:rPr>
        <w:t>EERbase</w:t>
      </w:r>
      <w:ins w:id="2115" w:author="Samuel Dent" w:date="2015-12-16T05:54:00Z">
        <w:r>
          <w:rPr>
            <w:rFonts w:cstheme="minorHAnsi"/>
            <w:noProof/>
            <w:lang w:val="nl-NL"/>
          </w:rPr>
          <w:t xml:space="preserve"> *1.01)</w:t>
        </w:r>
      </w:ins>
      <w:r w:rsidRPr="00A05FC2">
        <w:rPr>
          <w:rFonts w:cstheme="minorHAnsi"/>
          <w:noProof/>
          <w:lang w:val="nl-NL"/>
        </w:rPr>
        <w:t xml:space="preserve"> - 1/</w:t>
      </w:r>
      <w:ins w:id="2116" w:author="Samuel Dent" w:date="2015-12-16T05:54:00Z">
        <w:r>
          <w:rPr>
            <w:rFonts w:cstheme="minorHAnsi"/>
            <w:noProof/>
            <w:lang w:val="nl-NL"/>
          </w:rPr>
          <w:t>(</w:t>
        </w:r>
      </w:ins>
      <w:ins w:id="2117" w:author="Samuel Dent" w:date="2015-11-20T07:43:00Z">
        <w:r>
          <w:rPr>
            <w:rFonts w:cstheme="minorHAnsi"/>
            <w:noProof/>
            <w:lang w:val="nl-NL"/>
          </w:rPr>
          <w:t>C</w:t>
        </w:r>
      </w:ins>
      <w:r w:rsidRPr="00A05FC2">
        <w:rPr>
          <w:rFonts w:cstheme="minorHAnsi"/>
          <w:noProof/>
          <w:lang w:val="nl-NL"/>
        </w:rPr>
        <w:t>EERee</w:t>
      </w:r>
      <w:ins w:id="2118" w:author="Samuel Dent" w:date="2015-12-16T05:54:00Z">
        <w:r>
          <w:rPr>
            <w:rFonts w:cstheme="minorHAnsi"/>
            <w:noProof/>
            <w:lang w:val="nl-NL"/>
          </w:rPr>
          <w:t xml:space="preserve"> * 1.01)</w:t>
        </w:r>
      </w:ins>
      <w:r w:rsidRPr="00A05FC2">
        <w:rPr>
          <w:rFonts w:cstheme="minorHAnsi"/>
          <w:noProof/>
          <w:lang w:val="nl-NL"/>
        </w:rPr>
        <w:t>))/1000) * CF</w:t>
      </w:r>
    </w:p>
    <w:p w14:paraId="2F855B1B" w14:textId="77777777" w:rsidR="00DD3147" w:rsidRPr="00A05FC2" w:rsidRDefault="00DD3147" w:rsidP="00DD3147">
      <w:pPr>
        <w:rPr>
          <w:rFonts w:cstheme="minorHAnsi"/>
        </w:rPr>
      </w:pPr>
      <w:ins w:id="2119" w:author="Samuel Dent" w:date="2015-12-16T06:06:00Z">
        <w:r>
          <w:rPr>
            <w:rFonts w:cstheme="minorHAnsi"/>
            <w:noProof/>
            <w:lang w:val="nl-NL"/>
          </w:rPr>
          <w:t>Early Replacement:</w:t>
        </w:r>
        <w:r w:rsidRPr="008A68FB">
          <w:rPr>
            <w:rFonts w:cstheme="minorHAnsi"/>
            <w:noProof/>
          </w:rPr>
          <w:t xml:space="preserve"> </w:t>
        </w:r>
        <w:r>
          <w:rPr>
            <w:rFonts w:cstheme="minorHAnsi"/>
            <w:noProof/>
          </w:rPr>
          <w:tab/>
        </w:r>
        <w:r w:rsidRPr="00A05FC2">
          <w:rPr>
            <w:rFonts w:cstheme="minorHAnsi"/>
            <w:noProof/>
          </w:rPr>
          <w:t>Δ</w:t>
        </w:r>
        <w:r w:rsidRPr="00A05FC2">
          <w:rPr>
            <w:rFonts w:cstheme="minorHAnsi"/>
          </w:rPr>
          <w:t xml:space="preserve">kW = </w:t>
        </w:r>
        <w:r w:rsidRPr="00A05FC2">
          <w:rPr>
            <w:rFonts w:cstheme="minorHAnsi"/>
            <w:noProof/>
            <w:lang w:val="nl-NL"/>
          </w:rPr>
          <w:t>Btu/H * ((1/EER</w:t>
        </w:r>
        <w:r>
          <w:rPr>
            <w:rFonts w:cstheme="minorHAnsi"/>
            <w:noProof/>
            <w:lang w:val="nl-NL"/>
          </w:rPr>
          <w:t>exist</w:t>
        </w:r>
        <w:r w:rsidRPr="00A05FC2">
          <w:rPr>
            <w:rFonts w:cstheme="minorHAnsi"/>
            <w:noProof/>
            <w:lang w:val="nl-NL"/>
          </w:rPr>
          <w:t xml:space="preserve"> - 1/</w:t>
        </w:r>
        <w:r>
          <w:rPr>
            <w:rFonts w:cstheme="minorHAnsi"/>
            <w:noProof/>
            <w:lang w:val="nl-NL"/>
          </w:rPr>
          <w:t>(C</w:t>
        </w:r>
        <w:r w:rsidRPr="00A05FC2">
          <w:rPr>
            <w:rFonts w:cstheme="minorHAnsi"/>
            <w:noProof/>
            <w:lang w:val="nl-NL"/>
          </w:rPr>
          <w:t>EERee</w:t>
        </w:r>
        <w:r>
          <w:rPr>
            <w:rFonts w:cstheme="minorHAnsi"/>
            <w:noProof/>
            <w:lang w:val="nl-NL"/>
          </w:rPr>
          <w:t xml:space="preserve"> * 1.01)</w:t>
        </w:r>
        <w:r w:rsidRPr="00A05FC2">
          <w:rPr>
            <w:rFonts w:cstheme="minorHAnsi"/>
            <w:noProof/>
            <w:lang w:val="nl-NL"/>
          </w:rPr>
          <w:t>))/1000) * CF</w:t>
        </w:r>
      </w:ins>
    </w:p>
    <w:p w14:paraId="2A04F28B" w14:textId="77777777" w:rsidR="00DD3147" w:rsidRPr="00A05FC2" w:rsidRDefault="00DD3147" w:rsidP="00DD3147">
      <w:pPr>
        <w:keepNext/>
        <w:rPr>
          <w:rFonts w:cstheme="minorHAnsi"/>
        </w:rPr>
      </w:pPr>
      <w:r w:rsidRPr="00A05FC2">
        <w:rPr>
          <w:rFonts w:cstheme="minorHAnsi"/>
        </w:rPr>
        <w:t xml:space="preserve">Where: </w:t>
      </w:r>
    </w:p>
    <w:p w14:paraId="1AD97DA0" w14:textId="77777777" w:rsidR="00DD3147" w:rsidRPr="00A05FC2" w:rsidRDefault="00DD3147" w:rsidP="00DD3147">
      <w:pPr>
        <w:ind w:firstLine="720"/>
        <w:rPr>
          <w:rFonts w:cstheme="minorHAnsi"/>
        </w:rPr>
      </w:pPr>
      <w:r w:rsidRPr="00A05FC2">
        <w:rPr>
          <w:rFonts w:cstheme="minorHAnsi"/>
          <w:noProof/>
        </w:rPr>
        <w:t xml:space="preserve">CF </w:t>
      </w:r>
      <w:r w:rsidRPr="00A05FC2">
        <w:rPr>
          <w:rFonts w:cstheme="minorHAnsi"/>
          <w:noProof/>
        </w:rPr>
        <w:tab/>
      </w:r>
      <w:r w:rsidRPr="00A05FC2">
        <w:rPr>
          <w:rFonts w:cstheme="minorHAnsi"/>
          <w:noProof/>
        </w:rPr>
        <w:tab/>
        <w:t>= Summer Peak Coincidence Factor for measure</w:t>
      </w:r>
      <w:r w:rsidRPr="00A05FC2">
        <w:rPr>
          <w:rFonts w:cstheme="minorHAnsi"/>
        </w:rPr>
        <w:t xml:space="preserve"> </w:t>
      </w:r>
    </w:p>
    <w:p w14:paraId="24B52B05" w14:textId="77777777" w:rsidR="00DD3147" w:rsidRDefault="00DD3147" w:rsidP="00DD3147">
      <w:pPr>
        <w:ind w:left="1440" w:firstLine="720"/>
        <w:rPr>
          <w:ins w:id="2120" w:author="Samuel Dent" w:date="2015-12-16T05:55:00Z"/>
          <w:rFonts w:cstheme="minorHAnsi"/>
          <w:noProof/>
          <w:lang w:val="nl-NL"/>
        </w:rPr>
      </w:pPr>
      <w:r w:rsidRPr="00A05FC2">
        <w:rPr>
          <w:rFonts w:cstheme="minorHAnsi"/>
          <w:noProof/>
          <w:lang w:val="nl-NL"/>
        </w:rPr>
        <w:t>= 0.3</w:t>
      </w:r>
      <w:r w:rsidRPr="00A05FC2">
        <w:rPr>
          <w:rStyle w:val="FootnoteReference"/>
          <w:rFonts w:eastAsia="Calibri" w:cstheme="minorHAnsi"/>
          <w:noProof/>
        </w:rPr>
        <w:footnoteReference w:id="100"/>
      </w:r>
    </w:p>
    <w:p w14:paraId="55403060" w14:textId="77777777" w:rsidR="00DD3147" w:rsidRDefault="00DD3147" w:rsidP="00DD3147">
      <w:pPr>
        <w:pStyle w:val="ListParagraph"/>
        <w:widowControl/>
        <w:numPr>
          <w:ilvl w:val="1"/>
          <w:numId w:val="46"/>
        </w:numPr>
        <w:spacing w:after="0"/>
        <w:contextualSpacing w:val="0"/>
        <w:jc w:val="left"/>
        <w:rPr>
          <w:ins w:id="2122" w:author="Samuel Dent" w:date="2015-12-16T05:55:00Z"/>
          <w:lang w:val="nl-NL"/>
        </w:rPr>
      </w:pPr>
      <w:ins w:id="2123" w:author="Samuel Dent" w:date="2015-12-16T05:55:00Z">
        <w:r>
          <w:rPr>
            <w:lang w:val="nl-NL"/>
          </w:rPr>
          <w:t>= Factor to convert CEER to EER (CEER includes standby and off power consumption)</w:t>
        </w:r>
        <w:r>
          <w:rPr>
            <w:rStyle w:val="FootnoteReference"/>
            <w:lang w:val="nl-NL"/>
          </w:rPr>
          <w:footnoteReference w:id="101"/>
        </w:r>
        <w:r>
          <w:rPr>
            <w:lang w:val="nl-NL"/>
          </w:rPr>
          <w:t xml:space="preserve">. </w:t>
        </w:r>
      </w:ins>
    </w:p>
    <w:p w14:paraId="1A8CB4FF" w14:textId="77777777" w:rsidR="00DD3147" w:rsidRPr="00A05FC2" w:rsidRDefault="00DD3147">
      <w:pPr>
        <w:rPr>
          <w:rFonts w:cstheme="minorHAnsi"/>
          <w:noProof/>
          <w:lang w:val="nl-NL"/>
        </w:rPr>
        <w:pPrChange w:id="2151" w:author="Samuel Dent" w:date="2015-12-16T05:55:00Z">
          <w:pPr>
            <w:ind w:left="1440" w:firstLine="720"/>
          </w:pPr>
        </w:pPrChange>
      </w:pPr>
    </w:p>
    <w:p w14:paraId="23085BD4" w14:textId="77777777" w:rsidR="00DD3147" w:rsidRPr="00A05FC2" w:rsidRDefault="00DD3147" w:rsidP="00DD3147">
      <w:pPr>
        <w:ind w:left="1440" w:firstLine="720"/>
        <w:rPr>
          <w:rFonts w:cstheme="minorHAnsi"/>
          <w:noProof/>
          <w:lang w:val="nl-NL"/>
        </w:rPr>
      </w:pPr>
      <w:r w:rsidRPr="00A05FC2">
        <w:rPr>
          <w:rFonts w:cstheme="minorHAnsi"/>
          <w:noProof/>
          <w:lang w:val="nl-NL"/>
        </w:rPr>
        <w:t>Other variable as defined above</w:t>
      </w:r>
    </w:p>
    <w:p w14:paraId="12B7888B" w14:textId="77777777" w:rsidR="00DD3147" w:rsidRDefault="00DD3147" w:rsidP="00DD3147">
      <w:pPr>
        <w:rPr>
          <w:rFonts w:cstheme="minorHAnsi"/>
          <w:lang w:val="nl-NL"/>
        </w:rPr>
      </w:pPr>
      <w:r w:rsidRPr="00B41203">
        <w:rPr>
          <w:rFonts w:cstheme="minorHAnsi"/>
          <w:noProof/>
        </w:rPr>
        <w:lastRenderedPageBreak/>
        <mc:AlternateContent>
          <mc:Choice Requires="wps">
            <w:drawing>
              <wp:inline distT="0" distB="0" distL="0" distR="0" wp14:anchorId="374F0BC1" wp14:editId="6E82C8FF">
                <wp:extent cx="6013525" cy="2655736"/>
                <wp:effectExtent l="0" t="0" r="25400" b="11430"/>
                <wp:docPr id="4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525" cy="2655736"/>
                        </a:xfrm>
                        <a:prstGeom prst="rect">
                          <a:avLst/>
                        </a:prstGeom>
                        <a:solidFill>
                          <a:srgbClr val="FFFFFF"/>
                        </a:solidFill>
                        <a:ln w="9525">
                          <a:solidFill>
                            <a:srgbClr val="000000"/>
                          </a:solidFill>
                          <a:miter lim="800000"/>
                          <a:headEnd/>
                          <a:tailEnd/>
                        </a:ln>
                      </wps:spPr>
                      <wps:txbx>
                        <w:txbxContent>
                          <w:p w14:paraId="0432B76D" w14:textId="77777777" w:rsidR="00F60751" w:rsidRDefault="00F60751" w:rsidP="00DD3147">
                            <w:pPr>
                              <w:rPr>
                                <w:rFonts w:cstheme="minorHAnsi"/>
                              </w:rPr>
                            </w:pPr>
                            <w:r>
                              <w:rPr>
                                <w:rFonts w:cstheme="minorHAnsi"/>
                              </w:rPr>
                              <w:t>Time of Sale:</w:t>
                            </w:r>
                          </w:p>
                          <w:p w14:paraId="28B3704B" w14:textId="77777777" w:rsidR="00F60751" w:rsidRPr="002F2634" w:rsidRDefault="00F60751" w:rsidP="00DD3147">
                            <w:pPr>
                              <w:rPr>
                                <w:rFonts w:cstheme="minorHAnsi"/>
                              </w:rPr>
                            </w:pPr>
                            <w:r w:rsidRPr="002F2634">
                              <w:rPr>
                                <w:rFonts w:cstheme="minorHAnsi"/>
                              </w:rPr>
                              <w:t xml:space="preserve">For example for an 8,500 </w:t>
                            </w:r>
                            <w:r>
                              <w:rPr>
                                <w:rFonts w:cstheme="minorHAnsi"/>
                              </w:rPr>
                              <w:t>Btu</w:t>
                            </w:r>
                            <w:r w:rsidRPr="002F2634">
                              <w:rPr>
                                <w:rFonts w:cstheme="minorHAnsi"/>
                              </w:rPr>
                              <w:t>/H capacity unit, with louvered sides, for an unknown location:</w:t>
                            </w:r>
                          </w:p>
                          <w:p w14:paraId="06E7C0B8" w14:textId="77777777" w:rsidR="00F60751" w:rsidRPr="002F2634" w:rsidRDefault="00F60751" w:rsidP="00DD3147">
                            <w:pPr>
                              <w:ind w:left="720" w:firstLine="720"/>
                              <w:rPr>
                                <w:rFonts w:cstheme="minorHAnsi"/>
                                <w:lang w:val="nl-NL"/>
                              </w:rPr>
                            </w:pPr>
                            <w:r w:rsidRPr="002F2634">
                              <w:rPr>
                                <w:rFonts w:cstheme="minorHAnsi"/>
                                <w:noProof/>
                              </w:rPr>
                              <w:t>Δ</w:t>
                            </w:r>
                            <w:r w:rsidRPr="002F2634">
                              <w:rPr>
                                <w:rFonts w:cstheme="minorHAnsi"/>
                                <w:noProof/>
                                <w:lang w:val="nl-NL"/>
                              </w:rPr>
                              <w:t>kW</w:t>
                            </w:r>
                            <w:r w:rsidRPr="002F2634">
                              <w:rPr>
                                <w:rFonts w:cstheme="minorHAnsi"/>
                                <w:noProof/>
                                <w:vertAlign w:val="subscript"/>
                                <w:lang w:val="nl-NL"/>
                              </w:rPr>
                              <w:t xml:space="preserve">CEE </w:t>
                            </w:r>
                            <w:r w:rsidRPr="002F2634">
                              <w:rPr>
                                <w:rFonts w:cstheme="minorHAnsi"/>
                                <w:vertAlign w:val="subscript"/>
                                <w:lang w:val="nl-NL"/>
                              </w:rPr>
                              <w:t>TIER 1</w:t>
                            </w:r>
                            <w:r w:rsidRPr="002F2634">
                              <w:rPr>
                                <w:rFonts w:cstheme="minorHAnsi"/>
                                <w:vertAlign w:val="subscript"/>
                                <w:lang w:val="nl-NL"/>
                              </w:rPr>
                              <w:tab/>
                            </w:r>
                            <w:r w:rsidRPr="002F2634">
                              <w:rPr>
                                <w:rFonts w:cstheme="minorHAnsi"/>
                                <w:lang w:val="nl-NL"/>
                              </w:rPr>
                              <w:t>= (8500 * (1</w:t>
                            </w:r>
                            <w:proofErr w:type="gramStart"/>
                            <w:r w:rsidRPr="002F2634">
                              <w:rPr>
                                <w:rFonts w:cstheme="minorHAnsi"/>
                                <w:lang w:val="nl-NL"/>
                              </w:rPr>
                              <w:t>/</w:t>
                            </w:r>
                            <w:ins w:id="2152" w:author="Samuel Dent" w:date="2015-12-16T06:01:00Z">
                              <w:r>
                                <w:rPr>
                                  <w:rFonts w:cstheme="minorHAnsi"/>
                                  <w:lang w:val="nl-NL"/>
                                </w:rPr>
                                <w:t>(</w:t>
                              </w:r>
                            </w:ins>
                            <w:proofErr w:type="gramEnd"/>
                            <w:r>
                              <w:rPr>
                                <w:rFonts w:cstheme="minorHAnsi"/>
                                <w:lang w:val="nl-NL"/>
                              </w:rPr>
                              <w:t>10</w:t>
                            </w:r>
                            <w:r w:rsidRPr="002F2634">
                              <w:rPr>
                                <w:rFonts w:cstheme="minorHAnsi"/>
                                <w:lang w:val="nl-NL"/>
                              </w:rPr>
                              <w:t>.</w:t>
                            </w:r>
                            <w:del w:id="2153" w:author="Samuel Dent" w:date="2015-11-20T07:31:00Z">
                              <w:r w:rsidRPr="002F2634" w:rsidDel="006C6768">
                                <w:rPr>
                                  <w:rFonts w:cstheme="minorHAnsi"/>
                                  <w:lang w:val="nl-NL"/>
                                </w:rPr>
                                <w:delText>8</w:delText>
                              </w:r>
                            </w:del>
                            <w:ins w:id="2154" w:author="Samuel Dent" w:date="2015-11-20T07:31:00Z">
                              <w:r>
                                <w:rPr>
                                  <w:rFonts w:cstheme="minorHAnsi"/>
                                  <w:lang w:val="nl-NL"/>
                                </w:rPr>
                                <w:t>9</w:t>
                              </w:r>
                            </w:ins>
                            <w:ins w:id="2155" w:author="Samuel Dent" w:date="2015-12-16T06:01:00Z">
                              <w:r>
                                <w:rPr>
                                  <w:rFonts w:cstheme="minorHAnsi"/>
                                  <w:lang w:val="nl-NL"/>
                                </w:rPr>
                                <w:t xml:space="preserve"> * 1.01)</w:t>
                              </w:r>
                            </w:ins>
                            <w:r w:rsidRPr="002F2634">
                              <w:rPr>
                                <w:rFonts w:cstheme="minorHAnsi"/>
                                <w:lang w:val="nl-NL"/>
                              </w:rPr>
                              <w:t xml:space="preserve"> – 1/</w:t>
                            </w:r>
                            <w:ins w:id="2156" w:author="Samuel Dent" w:date="2015-12-16T06:01:00Z">
                              <w:r>
                                <w:rPr>
                                  <w:rFonts w:cstheme="minorHAnsi"/>
                                  <w:lang w:val="nl-NL"/>
                                </w:rPr>
                                <w:t>(</w:t>
                              </w:r>
                            </w:ins>
                            <w:r w:rsidRPr="002F2634">
                              <w:rPr>
                                <w:rFonts w:cstheme="minorHAnsi"/>
                                <w:lang w:val="nl-NL"/>
                              </w:rPr>
                              <w:t>11.</w:t>
                            </w:r>
                            <w:del w:id="2157" w:author="Samuel Dent" w:date="2015-11-20T07:31:00Z">
                              <w:r w:rsidRPr="002F2634" w:rsidDel="006C6768">
                                <w:rPr>
                                  <w:rFonts w:cstheme="minorHAnsi"/>
                                  <w:lang w:val="nl-NL"/>
                                </w:rPr>
                                <w:delText>3</w:delText>
                              </w:r>
                            </w:del>
                            <w:ins w:id="2158" w:author="Samuel Dent" w:date="2015-11-20T07:31:00Z">
                              <w:r>
                                <w:rPr>
                                  <w:rFonts w:cstheme="minorHAnsi"/>
                                  <w:lang w:val="nl-NL"/>
                                </w:rPr>
                                <w:t>4</w:t>
                              </w:r>
                            </w:ins>
                            <w:ins w:id="2159" w:author="Samuel Dent" w:date="2015-12-16T06:01:00Z">
                              <w:r>
                                <w:rPr>
                                  <w:rFonts w:cstheme="minorHAnsi"/>
                                  <w:lang w:val="nl-NL"/>
                                </w:rPr>
                                <w:t>*1.01)</w:t>
                              </w:r>
                            </w:ins>
                            <w:r w:rsidRPr="002F2634">
                              <w:rPr>
                                <w:rFonts w:cstheme="minorHAnsi"/>
                                <w:lang w:val="nl-NL"/>
                              </w:rPr>
                              <w:t>)) / 1000 * 0.3</w:t>
                            </w:r>
                          </w:p>
                          <w:p w14:paraId="03D913A9" w14:textId="77777777" w:rsidR="00F60751" w:rsidRPr="002F2634" w:rsidRDefault="00F60751" w:rsidP="00DD3147">
                            <w:pPr>
                              <w:ind w:left="2160" w:firstLine="720"/>
                              <w:rPr>
                                <w:rFonts w:cstheme="minorHAnsi"/>
                                <w:lang w:val="nl-NL"/>
                              </w:rPr>
                            </w:pPr>
                            <w:r w:rsidRPr="002F2634">
                              <w:rPr>
                                <w:rFonts w:cstheme="minorHAnsi"/>
                                <w:lang w:val="nl-NL"/>
                              </w:rPr>
                              <w:t xml:space="preserve">= </w:t>
                            </w:r>
                            <w:r w:rsidRPr="002F2634">
                              <w:rPr>
                                <w:rFonts w:cstheme="minorHAnsi"/>
                                <w:noProof/>
                                <w:lang w:val="nl-NL"/>
                              </w:rPr>
                              <w:t>0.0</w:t>
                            </w:r>
                            <w:r>
                              <w:rPr>
                                <w:rFonts w:cstheme="minorHAnsi"/>
                                <w:noProof/>
                                <w:lang w:val="nl-NL"/>
                              </w:rPr>
                              <w:t>10</w:t>
                            </w:r>
                            <w:r w:rsidRPr="002F2634">
                              <w:rPr>
                                <w:rFonts w:cstheme="minorHAnsi"/>
                                <w:lang w:val="nl-NL"/>
                              </w:rPr>
                              <w:t xml:space="preserve"> kW</w:t>
                            </w:r>
                          </w:p>
                          <w:p w14:paraId="39D3F271" w14:textId="77777777" w:rsidR="00F60751" w:rsidRDefault="00F60751" w:rsidP="00DD3147">
                            <w:r>
                              <w:t>Early Replacement:</w:t>
                            </w:r>
                          </w:p>
                          <w:p w14:paraId="1308ADCC" w14:textId="77777777" w:rsidR="00F60751" w:rsidRDefault="00F60751" w:rsidP="00DD3147">
                            <w:r>
                              <w:t>A 7.7</w:t>
                            </w:r>
                            <w:ins w:id="2160" w:author="Samuel Dent" w:date="2015-12-16T06:06:00Z">
                              <w:r>
                                <w:t xml:space="preserve"> </w:t>
                              </w:r>
                            </w:ins>
                            <w:r>
                              <w:t xml:space="preserve">EER, 9000Btu/h unit is removed from a home in Springfield and replaced with </w:t>
                            </w:r>
                            <w:del w:id="2161" w:author="Samuel Dent" w:date="2015-11-20T07:31:00Z">
                              <w:r w:rsidDel="006C6768">
                                <w:delText>a CEE T1</w:delText>
                              </w:r>
                            </w:del>
                            <w:ins w:id="2162" w:author="Samuel Dent" w:date="2015-11-20T07:31:00Z">
                              <w:r>
                                <w:t>an ENERGY STAR</w:t>
                              </w:r>
                            </w:ins>
                            <w:r>
                              <w:t xml:space="preserve"> unit with louvered sides:</w:t>
                            </w:r>
                          </w:p>
                          <w:p w14:paraId="4F002F4B" w14:textId="77777777" w:rsidR="00F60751" w:rsidRDefault="00F60751" w:rsidP="00DD3147">
                            <w:pPr>
                              <w:ind w:left="720"/>
                              <w:rPr>
                                <w:rFonts w:cstheme="minorHAnsi"/>
                                <w:noProof/>
                                <w:lang w:val="nl-NL"/>
                              </w:rPr>
                            </w:pPr>
                            <w:r w:rsidRPr="000B7BB6">
                              <w:rPr>
                                <w:rFonts w:cstheme="minorHAnsi"/>
                                <w:noProof/>
                              </w:rPr>
                              <w:t>ΔkW</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A05FC2">
                              <w:rPr>
                                <w:rFonts w:cstheme="minorHAnsi"/>
                                <w:noProof/>
                                <w:lang w:val="nl-NL"/>
                              </w:rPr>
                              <w:t>= (</w:t>
                            </w:r>
                            <w:r>
                              <w:rPr>
                                <w:rFonts w:cstheme="minorHAnsi"/>
                                <w:noProof/>
                                <w:lang w:val="nl-NL"/>
                              </w:rPr>
                              <w:t>9000</w:t>
                            </w:r>
                            <w:r w:rsidRPr="00A05FC2">
                              <w:rPr>
                                <w:rFonts w:cstheme="minorHAnsi"/>
                                <w:noProof/>
                                <w:lang w:val="nl-NL"/>
                              </w:rPr>
                              <w:t xml:space="preserve"> * (1/</w:t>
                            </w:r>
                            <w:r>
                              <w:rPr>
                                <w:rFonts w:cstheme="minorHAnsi"/>
                                <w:noProof/>
                                <w:lang w:val="nl-NL"/>
                              </w:rPr>
                              <w:t>7.7</w:t>
                            </w:r>
                            <w:r w:rsidRPr="00A05FC2">
                              <w:rPr>
                                <w:rFonts w:cstheme="minorHAnsi"/>
                                <w:noProof/>
                                <w:lang w:val="nl-NL"/>
                              </w:rPr>
                              <w:t xml:space="preserve"> - 1/</w:t>
                            </w:r>
                            <w:ins w:id="2163" w:author="Samuel Dent" w:date="2015-12-16T06:06:00Z">
                              <w:r>
                                <w:rPr>
                                  <w:rFonts w:cstheme="minorHAnsi"/>
                                  <w:noProof/>
                                  <w:lang w:val="nl-NL"/>
                                </w:rPr>
                                <w:t>(</w:t>
                              </w:r>
                            </w:ins>
                            <w:r>
                              <w:rPr>
                                <w:rFonts w:cstheme="minorHAnsi"/>
                                <w:noProof/>
                                <w:lang w:val="nl-NL"/>
                              </w:rPr>
                              <w:t>11.</w:t>
                            </w:r>
                            <w:ins w:id="2164" w:author="Samuel Dent" w:date="2015-11-20T07:32:00Z">
                              <w:r>
                                <w:rPr>
                                  <w:rFonts w:cstheme="minorHAnsi"/>
                                  <w:noProof/>
                                  <w:lang w:val="nl-NL"/>
                                </w:rPr>
                                <w:t>4</w:t>
                              </w:r>
                            </w:ins>
                            <w:ins w:id="2165" w:author="Samuel Dent" w:date="2015-12-16T06:06:00Z">
                              <w:r>
                                <w:rPr>
                                  <w:rFonts w:cstheme="minorHAnsi"/>
                                  <w:noProof/>
                                  <w:lang w:val="nl-NL"/>
                                </w:rPr>
                                <w:t xml:space="preserve"> * 1.01)</w:t>
                              </w:r>
                            </w:ins>
                            <w:del w:id="2166" w:author="Samuel Dent" w:date="2015-11-20T07:32:00Z">
                              <w:r w:rsidDel="006C6768">
                                <w:rPr>
                                  <w:rFonts w:cstheme="minorHAnsi"/>
                                  <w:noProof/>
                                  <w:lang w:val="nl-NL"/>
                                </w:rPr>
                                <w:delText>3</w:delText>
                              </w:r>
                            </w:del>
                            <w:r w:rsidRPr="00A05FC2">
                              <w:rPr>
                                <w:rFonts w:cstheme="minorHAnsi"/>
                                <w:noProof/>
                                <w:lang w:val="nl-NL"/>
                              </w:rPr>
                              <w:t>))/1000</w:t>
                            </w:r>
                            <w:r>
                              <w:rPr>
                                <w:rFonts w:cstheme="minorHAnsi"/>
                                <w:noProof/>
                                <w:lang w:val="nl-NL"/>
                              </w:rPr>
                              <w:t xml:space="preserve"> * 0.3</w:t>
                            </w:r>
                          </w:p>
                          <w:p w14:paraId="55233553" w14:textId="77777777" w:rsidR="00F60751" w:rsidRDefault="00F60751" w:rsidP="00DD3147">
                            <w:pPr>
                              <w:ind w:left="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t>= 0.</w:t>
                            </w:r>
                            <w:del w:id="2167" w:author="Samuel Dent" w:date="2015-12-16T06:07:00Z">
                              <w:r w:rsidDel="008A68FB">
                                <w:rPr>
                                  <w:rFonts w:cstheme="minorHAnsi"/>
                                  <w:noProof/>
                                  <w:lang w:val="nl-NL"/>
                                </w:rPr>
                                <w:delText xml:space="preserve">11 </w:delText>
                              </w:r>
                            </w:del>
                            <w:ins w:id="2168" w:author="Samuel Dent" w:date="2015-12-16T06:07:00Z">
                              <w:r>
                                <w:rPr>
                                  <w:rFonts w:cstheme="minorHAnsi"/>
                                  <w:noProof/>
                                  <w:lang w:val="nl-NL"/>
                                </w:rPr>
                                <w:t xml:space="preserve">12 </w:t>
                              </w:r>
                            </w:ins>
                            <w:r>
                              <w:rPr>
                                <w:rFonts w:cstheme="minorHAnsi"/>
                                <w:noProof/>
                                <w:lang w:val="nl-NL"/>
                              </w:rPr>
                              <w:t>kW</w:t>
                            </w:r>
                          </w:p>
                          <w:p w14:paraId="42C18C44" w14:textId="77777777" w:rsidR="00F60751" w:rsidRDefault="00F60751">
                            <w:pPr>
                              <w:ind w:left="5040" w:hanging="4320"/>
                              <w:rPr>
                                <w:rFonts w:cstheme="minorHAnsi"/>
                                <w:noProof/>
                                <w:lang w:val="nl-NL"/>
                              </w:rPr>
                              <w:pPrChange w:id="2169" w:author="Samuel Dent" w:date="2015-12-16T06:10:00Z">
                                <w:pPr>
                                  <w:ind w:left="720"/>
                                </w:pPr>
                              </w:pPrChange>
                            </w:pPr>
                            <w:r w:rsidRPr="000B7BB6">
                              <w:rPr>
                                <w:rFonts w:cstheme="minorHAnsi"/>
                                <w:noProof/>
                              </w:rPr>
                              <w:t>ΔkW</w:t>
                            </w:r>
                            <w:r>
                              <w:rPr>
                                <w:rFonts w:cstheme="minorHAnsi"/>
                                <w:noProof/>
                              </w:rPr>
                              <w:t xml:space="preserve"> for remaining measure life (next 8 years)</w:t>
                            </w:r>
                            <w:r w:rsidRPr="000B7BB6">
                              <w:rPr>
                                <w:rFonts w:cstheme="minorHAnsi"/>
                                <w:noProof/>
                              </w:rPr>
                              <w:t xml:space="preserve">  </w:t>
                            </w:r>
                            <w:r>
                              <w:rPr>
                                <w:rFonts w:cstheme="minorHAnsi"/>
                                <w:noProof/>
                              </w:rPr>
                              <w:tab/>
                            </w:r>
                            <w:r>
                              <w:rPr>
                                <w:rFonts w:cstheme="minorHAnsi"/>
                                <w:noProof/>
                                <w:lang w:val="nl-NL"/>
                              </w:rPr>
                              <w:t xml:space="preserve">= </w:t>
                            </w:r>
                            <w:r w:rsidRPr="00A05FC2">
                              <w:rPr>
                                <w:rFonts w:cstheme="minorHAnsi"/>
                                <w:noProof/>
                                <w:lang w:val="nl-NL"/>
                              </w:rPr>
                              <w:t>(</w:t>
                            </w:r>
                            <w:r>
                              <w:rPr>
                                <w:rFonts w:cstheme="minorHAnsi"/>
                                <w:noProof/>
                                <w:lang w:val="nl-NL"/>
                              </w:rPr>
                              <w:t>9000</w:t>
                            </w:r>
                            <w:r w:rsidRPr="00A05FC2">
                              <w:rPr>
                                <w:rFonts w:cstheme="minorHAnsi"/>
                                <w:noProof/>
                                <w:lang w:val="nl-NL"/>
                              </w:rPr>
                              <w:t xml:space="preserve"> * (1/</w:t>
                            </w:r>
                            <w:ins w:id="2170" w:author="Samuel Dent" w:date="2015-12-16T06:07:00Z">
                              <w:r>
                                <w:rPr>
                                  <w:rFonts w:cstheme="minorHAnsi"/>
                                  <w:noProof/>
                                  <w:lang w:val="nl-NL"/>
                                </w:rPr>
                                <w:t>(</w:t>
                              </w:r>
                            </w:ins>
                            <w:r>
                              <w:rPr>
                                <w:rFonts w:cstheme="minorHAnsi"/>
                                <w:noProof/>
                                <w:lang w:val="nl-NL"/>
                              </w:rPr>
                              <w:t>10.</w:t>
                            </w:r>
                            <w:ins w:id="2171" w:author="Samuel Dent" w:date="2015-11-20T07:32:00Z">
                              <w:r>
                                <w:rPr>
                                  <w:rFonts w:cstheme="minorHAnsi"/>
                                  <w:noProof/>
                                  <w:lang w:val="nl-NL"/>
                                </w:rPr>
                                <w:t>9</w:t>
                              </w:r>
                            </w:ins>
                            <w:ins w:id="2172" w:author="Samuel Dent" w:date="2015-12-16T06:07:00Z">
                              <w:r>
                                <w:rPr>
                                  <w:rFonts w:cstheme="minorHAnsi"/>
                                  <w:noProof/>
                                  <w:lang w:val="nl-NL"/>
                                </w:rPr>
                                <w:t xml:space="preserve"> * 1.01)</w:t>
                              </w:r>
                            </w:ins>
                            <w:del w:id="2173" w:author="Samuel Dent" w:date="2015-11-20T07:32:00Z">
                              <w:r w:rsidDel="006C6768">
                                <w:rPr>
                                  <w:rFonts w:cstheme="minorHAnsi"/>
                                  <w:noProof/>
                                  <w:lang w:val="nl-NL"/>
                                </w:rPr>
                                <w:delText>8</w:delText>
                              </w:r>
                            </w:del>
                            <w:r w:rsidRPr="00A05FC2">
                              <w:rPr>
                                <w:rFonts w:cstheme="minorHAnsi"/>
                                <w:noProof/>
                                <w:lang w:val="nl-NL"/>
                              </w:rPr>
                              <w:t xml:space="preserve"> - 1/</w:t>
                            </w:r>
                            <w:ins w:id="2174" w:author="Samuel Dent" w:date="2015-12-16T06:07:00Z">
                              <w:r>
                                <w:rPr>
                                  <w:rFonts w:cstheme="minorHAnsi"/>
                                  <w:noProof/>
                                  <w:lang w:val="nl-NL"/>
                                </w:rPr>
                                <w:t>(</w:t>
                              </w:r>
                            </w:ins>
                            <w:r>
                              <w:rPr>
                                <w:rFonts w:cstheme="minorHAnsi"/>
                                <w:noProof/>
                                <w:lang w:val="nl-NL"/>
                              </w:rPr>
                              <w:t>11.</w:t>
                            </w:r>
                            <w:del w:id="2175" w:author="Samuel Dent" w:date="2015-11-20T07:32:00Z">
                              <w:r w:rsidDel="006C6768">
                                <w:rPr>
                                  <w:rFonts w:cstheme="minorHAnsi"/>
                                  <w:noProof/>
                                  <w:lang w:val="nl-NL"/>
                                </w:rPr>
                                <w:delText>3</w:delText>
                              </w:r>
                            </w:del>
                            <w:ins w:id="2176" w:author="Samuel Dent" w:date="2015-11-20T07:32:00Z">
                              <w:r>
                                <w:rPr>
                                  <w:rFonts w:cstheme="minorHAnsi"/>
                                  <w:noProof/>
                                  <w:lang w:val="nl-NL"/>
                                </w:rPr>
                                <w:t>4</w:t>
                              </w:r>
                            </w:ins>
                            <w:ins w:id="2177" w:author="Samuel Dent" w:date="2015-12-16T06:07:00Z">
                              <w:r>
                                <w:rPr>
                                  <w:rFonts w:cstheme="minorHAnsi"/>
                                  <w:noProof/>
                                  <w:lang w:val="nl-NL"/>
                                </w:rPr>
                                <w:t xml:space="preserve"> * 1.01)</w:t>
                              </w:r>
                            </w:ins>
                            <w:r w:rsidRPr="00A05FC2">
                              <w:rPr>
                                <w:rFonts w:cstheme="minorHAnsi"/>
                                <w:noProof/>
                                <w:lang w:val="nl-NL"/>
                              </w:rPr>
                              <w:t>))/1000</w:t>
                            </w:r>
                            <w:r>
                              <w:rPr>
                                <w:rFonts w:cstheme="minorHAnsi"/>
                                <w:noProof/>
                                <w:lang w:val="nl-NL"/>
                              </w:rPr>
                              <w:t xml:space="preserve"> * 0.3</w:t>
                            </w:r>
                          </w:p>
                          <w:p w14:paraId="162EE1C0" w14:textId="77777777" w:rsidR="00F60751" w:rsidRDefault="00F60751" w:rsidP="00DD3147">
                            <w:r>
                              <w:tab/>
                            </w:r>
                            <w:r>
                              <w:tab/>
                            </w:r>
                            <w:r>
                              <w:tab/>
                            </w:r>
                            <w:r>
                              <w:tab/>
                            </w:r>
                            <w:r>
                              <w:tab/>
                            </w:r>
                            <w:r>
                              <w:tab/>
                            </w:r>
                            <w:r>
                              <w:tab/>
                              <w:t>= 0.011 kW</w:t>
                            </w:r>
                          </w:p>
                          <w:p w14:paraId="1F973C72" w14:textId="77777777" w:rsidR="00F60751" w:rsidRDefault="00F60751" w:rsidP="00DD3147"/>
                        </w:txbxContent>
                      </wps:txbx>
                      <wps:bodyPr rot="0" vert="horz" wrap="square" lIns="91440" tIns="45720" rIns="91440" bIns="45720" anchor="t" anchorCtr="0">
                        <a:noAutofit/>
                      </wps:bodyPr>
                    </wps:wsp>
                  </a:graphicData>
                </a:graphic>
              </wp:inline>
            </w:drawing>
          </mc:Choice>
          <mc:Fallback>
            <w:pict>
              <v:shape w14:anchorId="374F0BC1" id="_x0000_s1029" type="#_x0000_t202" style="width:473.5pt;height:20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">
                <v:textbox>
                  <w:txbxContent>
                    <w:p w14:paraId="0432B76D" w14:textId="77777777" w:rsidR="00F60751" w:rsidRDefault="00F60751" w:rsidP="00DD3147">
                      <w:pPr>
                        <w:rPr>
                          <w:rFonts w:cstheme="minorHAnsi"/>
                        </w:rPr>
                      </w:pPr>
                      <w:r>
                        <w:rPr>
                          <w:rFonts w:cstheme="minorHAnsi"/>
                        </w:rPr>
                        <w:t>Time of Sale:</w:t>
                      </w:r>
                    </w:p>
                    <w:p w14:paraId="28B3704B" w14:textId="77777777" w:rsidR="00F60751" w:rsidRPr="002F2634" w:rsidRDefault="00F60751" w:rsidP="00DD3147">
                      <w:pPr>
                        <w:rPr>
                          <w:rFonts w:cstheme="minorHAnsi"/>
                        </w:rPr>
                      </w:pPr>
                      <w:r w:rsidRPr="002F2634">
                        <w:rPr>
                          <w:rFonts w:cstheme="minorHAnsi"/>
                        </w:rPr>
                        <w:t xml:space="preserve">For example for an 8,500 </w:t>
                      </w:r>
                      <w:r>
                        <w:rPr>
                          <w:rFonts w:cstheme="minorHAnsi"/>
                        </w:rPr>
                        <w:t>Btu</w:t>
                      </w:r>
                      <w:r w:rsidRPr="002F2634">
                        <w:rPr>
                          <w:rFonts w:cstheme="minorHAnsi"/>
                        </w:rPr>
                        <w:t>/H capacity unit, with louvered sides, for an unknown location:</w:t>
                      </w:r>
                    </w:p>
                    <w:p w14:paraId="06E7C0B8" w14:textId="77777777" w:rsidR="00F60751" w:rsidRPr="002F2634" w:rsidRDefault="00F60751" w:rsidP="00DD3147">
                      <w:pPr>
                        <w:ind w:left="720" w:firstLine="720"/>
                        <w:rPr>
                          <w:rFonts w:cstheme="minorHAnsi"/>
                          <w:lang w:val="nl-NL"/>
                        </w:rPr>
                      </w:pPr>
                      <w:r w:rsidRPr="002F2634">
                        <w:rPr>
                          <w:rFonts w:cstheme="minorHAnsi"/>
                          <w:noProof/>
                        </w:rPr>
                        <w:t>Δ</w:t>
                      </w:r>
                      <w:r w:rsidRPr="002F2634">
                        <w:rPr>
                          <w:rFonts w:cstheme="minorHAnsi"/>
                          <w:noProof/>
                          <w:lang w:val="nl-NL"/>
                        </w:rPr>
                        <w:t>kW</w:t>
                      </w:r>
                      <w:r w:rsidRPr="002F2634">
                        <w:rPr>
                          <w:rFonts w:cstheme="minorHAnsi"/>
                          <w:noProof/>
                          <w:vertAlign w:val="subscript"/>
                          <w:lang w:val="nl-NL"/>
                        </w:rPr>
                        <w:t xml:space="preserve">CEE </w:t>
                      </w:r>
                      <w:r w:rsidRPr="002F2634">
                        <w:rPr>
                          <w:rFonts w:cstheme="minorHAnsi"/>
                          <w:vertAlign w:val="subscript"/>
                          <w:lang w:val="nl-NL"/>
                        </w:rPr>
                        <w:t>TIER 1</w:t>
                      </w:r>
                      <w:r w:rsidRPr="002F2634">
                        <w:rPr>
                          <w:rFonts w:cstheme="minorHAnsi"/>
                          <w:vertAlign w:val="subscript"/>
                          <w:lang w:val="nl-NL"/>
                        </w:rPr>
                        <w:tab/>
                      </w:r>
                      <w:r w:rsidRPr="002F2634">
                        <w:rPr>
                          <w:rFonts w:cstheme="minorHAnsi"/>
                          <w:lang w:val="nl-NL"/>
                        </w:rPr>
                        <w:t>= (8500 * (1</w:t>
                      </w:r>
                      <w:proofErr w:type="gramStart"/>
                      <w:r w:rsidRPr="002F2634">
                        <w:rPr>
                          <w:rFonts w:cstheme="minorHAnsi"/>
                          <w:lang w:val="nl-NL"/>
                        </w:rPr>
                        <w:t>/</w:t>
                      </w:r>
                      <w:ins w:id="2178" w:author="Samuel Dent" w:date="2015-12-16T06:01:00Z">
                        <w:r>
                          <w:rPr>
                            <w:rFonts w:cstheme="minorHAnsi"/>
                            <w:lang w:val="nl-NL"/>
                          </w:rPr>
                          <w:t>(</w:t>
                        </w:r>
                      </w:ins>
                      <w:proofErr w:type="gramEnd"/>
                      <w:r>
                        <w:rPr>
                          <w:rFonts w:cstheme="minorHAnsi"/>
                          <w:lang w:val="nl-NL"/>
                        </w:rPr>
                        <w:t>10</w:t>
                      </w:r>
                      <w:r w:rsidRPr="002F2634">
                        <w:rPr>
                          <w:rFonts w:cstheme="minorHAnsi"/>
                          <w:lang w:val="nl-NL"/>
                        </w:rPr>
                        <w:t>.</w:t>
                      </w:r>
                      <w:del w:id="2179" w:author="Samuel Dent" w:date="2015-11-20T07:31:00Z">
                        <w:r w:rsidRPr="002F2634" w:rsidDel="006C6768">
                          <w:rPr>
                            <w:rFonts w:cstheme="minorHAnsi"/>
                            <w:lang w:val="nl-NL"/>
                          </w:rPr>
                          <w:delText>8</w:delText>
                        </w:r>
                      </w:del>
                      <w:ins w:id="2180" w:author="Samuel Dent" w:date="2015-11-20T07:31:00Z">
                        <w:r>
                          <w:rPr>
                            <w:rFonts w:cstheme="minorHAnsi"/>
                            <w:lang w:val="nl-NL"/>
                          </w:rPr>
                          <w:t>9</w:t>
                        </w:r>
                      </w:ins>
                      <w:ins w:id="2181" w:author="Samuel Dent" w:date="2015-12-16T06:01:00Z">
                        <w:r>
                          <w:rPr>
                            <w:rFonts w:cstheme="minorHAnsi"/>
                            <w:lang w:val="nl-NL"/>
                          </w:rPr>
                          <w:t xml:space="preserve"> * 1.01)</w:t>
                        </w:r>
                      </w:ins>
                      <w:r w:rsidRPr="002F2634">
                        <w:rPr>
                          <w:rFonts w:cstheme="minorHAnsi"/>
                          <w:lang w:val="nl-NL"/>
                        </w:rPr>
                        <w:t xml:space="preserve"> – 1/</w:t>
                      </w:r>
                      <w:ins w:id="2182" w:author="Samuel Dent" w:date="2015-12-16T06:01:00Z">
                        <w:r>
                          <w:rPr>
                            <w:rFonts w:cstheme="minorHAnsi"/>
                            <w:lang w:val="nl-NL"/>
                          </w:rPr>
                          <w:t>(</w:t>
                        </w:r>
                      </w:ins>
                      <w:r w:rsidRPr="002F2634">
                        <w:rPr>
                          <w:rFonts w:cstheme="minorHAnsi"/>
                          <w:lang w:val="nl-NL"/>
                        </w:rPr>
                        <w:t>11.</w:t>
                      </w:r>
                      <w:del w:id="2183" w:author="Samuel Dent" w:date="2015-11-20T07:31:00Z">
                        <w:r w:rsidRPr="002F2634" w:rsidDel="006C6768">
                          <w:rPr>
                            <w:rFonts w:cstheme="minorHAnsi"/>
                            <w:lang w:val="nl-NL"/>
                          </w:rPr>
                          <w:delText>3</w:delText>
                        </w:r>
                      </w:del>
                      <w:ins w:id="2184" w:author="Samuel Dent" w:date="2015-11-20T07:31:00Z">
                        <w:r>
                          <w:rPr>
                            <w:rFonts w:cstheme="minorHAnsi"/>
                            <w:lang w:val="nl-NL"/>
                          </w:rPr>
                          <w:t>4</w:t>
                        </w:r>
                      </w:ins>
                      <w:ins w:id="2185" w:author="Samuel Dent" w:date="2015-12-16T06:01:00Z">
                        <w:r>
                          <w:rPr>
                            <w:rFonts w:cstheme="minorHAnsi"/>
                            <w:lang w:val="nl-NL"/>
                          </w:rPr>
                          <w:t>*1.01)</w:t>
                        </w:r>
                      </w:ins>
                      <w:r w:rsidRPr="002F2634">
                        <w:rPr>
                          <w:rFonts w:cstheme="minorHAnsi"/>
                          <w:lang w:val="nl-NL"/>
                        </w:rPr>
                        <w:t>)) / 1000 * 0.3</w:t>
                      </w:r>
                    </w:p>
                    <w:p w14:paraId="03D913A9" w14:textId="77777777" w:rsidR="00F60751" w:rsidRPr="002F2634" w:rsidRDefault="00F60751" w:rsidP="00DD3147">
                      <w:pPr>
                        <w:ind w:left="2160" w:firstLine="720"/>
                        <w:rPr>
                          <w:rFonts w:cstheme="minorHAnsi"/>
                          <w:lang w:val="nl-NL"/>
                        </w:rPr>
                      </w:pPr>
                      <w:r w:rsidRPr="002F2634">
                        <w:rPr>
                          <w:rFonts w:cstheme="minorHAnsi"/>
                          <w:lang w:val="nl-NL"/>
                        </w:rPr>
                        <w:t xml:space="preserve">= </w:t>
                      </w:r>
                      <w:r w:rsidRPr="002F2634">
                        <w:rPr>
                          <w:rFonts w:cstheme="minorHAnsi"/>
                          <w:noProof/>
                          <w:lang w:val="nl-NL"/>
                        </w:rPr>
                        <w:t>0.0</w:t>
                      </w:r>
                      <w:r>
                        <w:rPr>
                          <w:rFonts w:cstheme="minorHAnsi"/>
                          <w:noProof/>
                          <w:lang w:val="nl-NL"/>
                        </w:rPr>
                        <w:t>10</w:t>
                      </w:r>
                      <w:r w:rsidRPr="002F2634">
                        <w:rPr>
                          <w:rFonts w:cstheme="minorHAnsi"/>
                          <w:lang w:val="nl-NL"/>
                        </w:rPr>
                        <w:t xml:space="preserve"> kW</w:t>
                      </w:r>
                    </w:p>
                    <w:p w14:paraId="39D3F271" w14:textId="77777777" w:rsidR="00F60751" w:rsidRDefault="00F60751" w:rsidP="00DD3147">
                      <w:r>
                        <w:t>Early Replacement:</w:t>
                      </w:r>
                    </w:p>
                    <w:p w14:paraId="1308ADCC" w14:textId="77777777" w:rsidR="00F60751" w:rsidRDefault="00F60751" w:rsidP="00DD3147">
                      <w:r>
                        <w:t>A 7.7</w:t>
                      </w:r>
                      <w:ins w:id="2186" w:author="Samuel Dent" w:date="2015-12-16T06:06:00Z">
                        <w:r>
                          <w:t xml:space="preserve"> </w:t>
                        </w:r>
                      </w:ins>
                      <w:r>
                        <w:t xml:space="preserve">EER, 9000Btu/h unit is removed from a home in Springfield and replaced with </w:t>
                      </w:r>
                      <w:del w:id="2187" w:author="Samuel Dent" w:date="2015-11-20T07:31:00Z">
                        <w:r w:rsidDel="006C6768">
                          <w:delText>a CEE T1</w:delText>
                        </w:r>
                      </w:del>
                      <w:ins w:id="2188" w:author="Samuel Dent" w:date="2015-11-20T07:31:00Z">
                        <w:r>
                          <w:t>an ENERGY STAR</w:t>
                        </w:r>
                      </w:ins>
                      <w:r>
                        <w:t xml:space="preserve"> unit with louvered sides:</w:t>
                      </w:r>
                    </w:p>
                    <w:p w14:paraId="4F002F4B" w14:textId="77777777" w:rsidR="00F60751" w:rsidRDefault="00F60751" w:rsidP="00DD3147">
                      <w:pPr>
                        <w:ind w:left="720"/>
                        <w:rPr>
                          <w:rFonts w:cstheme="minorHAnsi"/>
                          <w:noProof/>
                          <w:lang w:val="nl-NL"/>
                        </w:rPr>
                      </w:pPr>
                      <w:r w:rsidRPr="000B7BB6">
                        <w:rPr>
                          <w:rFonts w:cstheme="minorHAnsi"/>
                          <w:noProof/>
                        </w:rPr>
                        <w:t>ΔkW</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A05FC2">
                        <w:rPr>
                          <w:rFonts w:cstheme="minorHAnsi"/>
                          <w:noProof/>
                          <w:lang w:val="nl-NL"/>
                        </w:rPr>
                        <w:t>= (</w:t>
                      </w:r>
                      <w:r>
                        <w:rPr>
                          <w:rFonts w:cstheme="minorHAnsi"/>
                          <w:noProof/>
                          <w:lang w:val="nl-NL"/>
                        </w:rPr>
                        <w:t>9000</w:t>
                      </w:r>
                      <w:r w:rsidRPr="00A05FC2">
                        <w:rPr>
                          <w:rFonts w:cstheme="minorHAnsi"/>
                          <w:noProof/>
                          <w:lang w:val="nl-NL"/>
                        </w:rPr>
                        <w:t xml:space="preserve"> * (1/</w:t>
                      </w:r>
                      <w:r>
                        <w:rPr>
                          <w:rFonts w:cstheme="minorHAnsi"/>
                          <w:noProof/>
                          <w:lang w:val="nl-NL"/>
                        </w:rPr>
                        <w:t>7.7</w:t>
                      </w:r>
                      <w:r w:rsidRPr="00A05FC2">
                        <w:rPr>
                          <w:rFonts w:cstheme="minorHAnsi"/>
                          <w:noProof/>
                          <w:lang w:val="nl-NL"/>
                        </w:rPr>
                        <w:t xml:space="preserve"> - 1/</w:t>
                      </w:r>
                      <w:ins w:id="2189" w:author="Samuel Dent" w:date="2015-12-16T06:06:00Z">
                        <w:r>
                          <w:rPr>
                            <w:rFonts w:cstheme="minorHAnsi"/>
                            <w:noProof/>
                            <w:lang w:val="nl-NL"/>
                          </w:rPr>
                          <w:t>(</w:t>
                        </w:r>
                      </w:ins>
                      <w:r>
                        <w:rPr>
                          <w:rFonts w:cstheme="minorHAnsi"/>
                          <w:noProof/>
                          <w:lang w:val="nl-NL"/>
                        </w:rPr>
                        <w:t>11.</w:t>
                      </w:r>
                      <w:ins w:id="2190" w:author="Samuel Dent" w:date="2015-11-20T07:32:00Z">
                        <w:r>
                          <w:rPr>
                            <w:rFonts w:cstheme="minorHAnsi"/>
                            <w:noProof/>
                            <w:lang w:val="nl-NL"/>
                          </w:rPr>
                          <w:t>4</w:t>
                        </w:r>
                      </w:ins>
                      <w:ins w:id="2191" w:author="Samuel Dent" w:date="2015-12-16T06:06:00Z">
                        <w:r>
                          <w:rPr>
                            <w:rFonts w:cstheme="minorHAnsi"/>
                            <w:noProof/>
                            <w:lang w:val="nl-NL"/>
                          </w:rPr>
                          <w:t xml:space="preserve"> * 1.01)</w:t>
                        </w:r>
                      </w:ins>
                      <w:del w:id="2192" w:author="Samuel Dent" w:date="2015-11-20T07:32:00Z">
                        <w:r w:rsidDel="006C6768">
                          <w:rPr>
                            <w:rFonts w:cstheme="minorHAnsi"/>
                            <w:noProof/>
                            <w:lang w:val="nl-NL"/>
                          </w:rPr>
                          <w:delText>3</w:delText>
                        </w:r>
                      </w:del>
                      <w:r w:rsidRPr="00A05FC2">
                        <w:rPr>
                          <w:rFonts w:cstheme="minorHAnsi"/>
                          <w:noProof/>
                          <w:lang w:val="nl-NL"/>
                        </w:rPr>
                        <w:t>))/1000</w:t>
                      </w:r>
                      <w:r>
                        <w:rPr>
                          <w:rFonts w:cstheme="minorHAnsi"/>
                          <w:noProof/>
                          <w:lang w:val="nl-NL"/>
                        </w:rPr>
                        <w:t xml:space="preserve"> * 0.3</w:t>
                      </w:r>
                    </w:p>
                    <w:p w14:paraId="55233553" w14:textId="77777777" w:rsidR="00F60751" w:rsidRDefault="00F60751" w:rsidP="00DD3147">
                      <w:pPr>
                        <w:ind w:left="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t>= 0.</w:t>
                      </w:r>
                      <w:del w:id="2193" w:author="Samuel Dent" w:date="2015-12-16T06:07:00Z">
                        <w:r w:rsidDel="008A68FB">
                          <w:rPr>
                            <w:rFonts w:cstheme="minorHAnsi"/>
                            <w:noProof/>
                            <w:lang w:val="nl-NL"/>
                          </w:rPr>
                          <w:delText xml:space="preserve">11 </w:delText>
                        </w:r>
                      </w:del>
                      <w:ins w:id="2194" w:author="Samuel Dent" w:date="2015-12-16T06:07:00Z">
                        <w:r>
                          <w:rPr>
                            <w:rFonts w:cstheme="minorHAnsi"/>
                            <w:noProof/>
                            <w:lang w:val="nl-NL"/>
                          </w:rPr>
                          <w:t xml:space="preserve">12 </w:t>
                        </w:r>
                      </w:ins>
                      <w:r>
                        <w:rPr>
                          <w:rFonts w:cstheme="minorHAnsi"/>
                          <w:noProof/>
                          <w:lang w:val="nl-NL"/>
                        </w:rPr>
                        <w:t>kW</w:t>
                      </w:r>
                    </w:p>
                    <w:p w14:paraId="42C18C44" w14:textId="77777777" w:rsidR="00F60751" w:rsidRDefault="00F60751">
                      <w:pPr>
                        <w:ind w:left="5040" w:hanging="4320"/>
                        <w:rPr>
                          <w:rFonts w:cstheme="minorHAnsi"/>
                          <w:noProof/>
                          <w:lang w:val="nl-NL"/>
                        </w:rPr>
                        <w:pPrChange w:id="2195" w:author="Samuel Dent" w:date="2015-12-16T06:10:00Z">
                          <w:pPr>
                            <w:ind w:left="720"/>
                          </w:pPr>
                        </w:pPrChange>
                      </w:pPr>
                      <w:r w:rsidRPr="000B7BB6">
                        <w:rPr>
                          <w:rFonts w:cstheme="minorHAnsi"/>
                          <w:noProof/>
                        </w:rPr>
                        <w:t>ΔkW</w:t>
                      </w:r>
                      <w:r>
                        <w:rPr>
                          <w:rFonts w:cstheme="minorHAnsi"/>
                          <w:noProof/>
                        </w:rPr>
                        <w:t xml:space="preserve"> for remaining measure life (next 8 years)</w:t>
                      </w:r>
                      <w:r w:rsidRPr="000B7BB6">
                        <w:rPr>
                          <w:rFonts w:cstheme="minorHAnsi"/>
                          <w:noProof/>
                        </w:rPr>
                        <w:t xml:space="preserve">  </w:t>
                      </w:r>
                      <w:r>
                        <w:rPr>
                          <w:rFonts w:cstheme="minorHAnsi"/>
                          <w:noProof/>
                        </w:rPr>
                        <w:tab/>
                      </w:r>
                      <w:r>
                        <w:rPr>
                          <w:rFonts w:cstheme="minorHAnsi"/>
                          <w:noProof/>
                          <w:lang w:val="nl-NL"/>
                        </w:rPr>
                        <w:t xml:space="preserve">= </w:t>
                      </w:r>
                      <w:r w:rsidRPr="00A05FC2">
                        <w:rPr>
                          <w:rFonts w:cstheme="minorHAnsi"/>
                          <w:noProof/>
                          <w:lang w:val="nl-NL"/>
                        </w:rPr>
                        <w:t>(</w:t>
                      </w:r>
                      <w:r>
                        <w:rPr>
                          <w:rFonts w:cstheme="minorHAnsi"/>
                          <w:noProof/>
                          <w:lang w:val="nl-NL"/>
                        </w:rPr>
                        <w:t>9000</w:t>
                      </w:r>
                      <w:r w:rsidRPr="00A05FC2">
                        <w:rPr>
                          <w:rFonts w:cstheme="minorHAnsi"/>
                          <w:noProof/>
                          <w:lang w:val="nl-NL"/>
                        </w:rPr>
                        <w:t xml:space="preserve"> * (1/</w:t>
                      </w:r>
                      <w:ins w:id="2196" w:author="Samuel Dent" w:date="2015-12-16T06:07:00Z">
                        <w:r>
                          <w:rPr>
                            <w:rFonts w:cstheme="minorHAnsi"/>
                            <w:noProof/>
                            <w:lang w:val="nl-NL"/>
                          </w:rPr>
                          <w:t>(</w:t>
                        </w:r>
                      </w:ins>
                      <w:r>
                        <w:rPr>
                          <w:rFonts w:cstheme="minorHAnsi"/>
                          <w:noProof/>
                          <w:lang w:val="nl-NL"/>
                        </w:rPr>
                        <w:t>10.</w:t>
                      </w:r>
                      <w:ins w:id="2197" w:author="Samuel Dent" w:date="2015-11-20T07:32:00Z">
                        <w:r>
                          <w:rPr>
                            <w:rFonts w:cstheme="minorHAnsi"/>
                            <w:noProof/>
                            <w:lang w:val="nl-NL"/>
                          </w:rPr>
                          <w:t>9</w:t>
                        </w:r>
                      </w:ins>
                      <w:ins w:id="2198" w:author="Samuel Dent" w:date="2015-12-16T06:07:00Z">
                        <w:r>
                          <w:rPr>
                            <w:rFonts w:cstheme="minorHAnsi"/>
                            <w:noProof/>
                            <w:lang w:val="nl-NL"/>
                          </w:rPr>
                          <w:t xml:space="preserve"> * 1.01)</w:t>
                        </w:r>
                      </w:ins>
                      <w:del w:id="2199" w:author="Samuel Dent" w:date="2015-11-20T07:32:00Z">
                        <w:r w:rsidDel="006C6768">
                          <w:rPr>
                            <w:rFonts w:cstheme="minorHAnsi"/>
                            <w:noProof/>
                            <w:lang w:val="nl-NL"/>
                          </w:rPr>
                          <w:delText>8</w:delText>
                        </w:r>
                      </w:del>
                      <w:r w:rsidRPr="00A05FC2">
                        <w:rPr>
                          <w:rFonts w:cstheme="minorHAnsi"/>
                          <w:noProof/>
                          <w:lang w:val="nl-NL"/>
                        </w:rPr>
                        <w:t xml:space="preserve"> - 1/</w:t>
                      </w:r>
                      <w:ins w:id="2200" w:author="Samuel Dent" w:date="2015-12-16T06:07:00Z">
                        <w:r>
                          <w:rPr>
                            <w:rFonts w:cstheme="minorHAnsi"/>
                            <w:noProof/>
                            <w:lang w:val="nl-NL"/>
                          </w:rPr>
                          <w:t>(</w:t>
                        </w:r>
                      </w:ins>
                      <w:r>
                        <w:rPr>
                          <w:rFonts w:cstheme="minorHAnsi"/>
                          <w:noProof/>
                          <w:lang w:val="nl-NL"/>
                        </w:rPr>
                        <w:t>11.</w:t>
                      </w:r>
                      <w:del w:id="2201" w:author="Samuel Dent" w:date="2015-11-20T07:32:00Z">
                        <w:r w:rsidDel="006C6768">
                          <w:rPr>
                            <w:rFonts w:cstheme="minorHAnsi"/>
                            <w:noProof/>
                            <w:lang w:val="nl-NL"/>
                          </w:rPr>
                          <w:delText>3</w:delText>
                        </w:r>
                      </w:del>
                      <w:ins w:id="2202" w:author="Samuel Dent" w:date="2015-11-20T07:32:00Z">
                        <w:r>
                          <w:rPr>
                            <w:rFonts w:cstheme="minorHAnsi"/>
                            <w:noProof/>
                            <w:lang w:val="nl-NL"/>
                          </w:rPr>
                          <w:t>4</w:t>
                        </w:r>
                      </w:ins>
                      <w:ins w:id="2203" w:author="Samuel Dent" w:date="2015-12-16T06:07:00Z">
                        <w:r>
                          <w:rPr>
                            <w:rFonts w:cstheme="minorHAnsi"/>
                            <w:noProof/>
                            <w:lang w:val="nl-NL"/>
                          </w:rPr>
                          <w:t xml:space="preserve"> * 1.01)</w:t>
                        </w:r>
                      </w:ins>
                      <w:r w:rsidRPr="00A05FC2">
                        <w:rPr>
                          <w:rFonts w:cstheme="minorHAnsi"/>
                          <w:noProof/>
                          <w:lang w:val="nl-NL"/>
                        </w:rPr>
                        <w:t>))/1000</w:t>
                      </w:r>
                      <w:r>
                        <w:rPr>
                          <w:rFonts w:cstheme="minorHAnsi"/>
                          <w:noProof/>
                          <w:lang w:val="nl-NL"/>
                        </w:rPr>
                        <w:t xml:space="preserve"> * 0.3</w:t>
                      </w:r>
                    </w:p>
                    <w:p w14:paraId="162EE1C0" w14:textId="77777777" w:rsidR="00F60751" w:rsidRDefault="00F60751" w:rsidP="00DD3147">
                      <w:r>
                        <w:tab/>
                      </w:r>
                      <w:r>
                        <w:tab/>
                      </w:r>
                      <w:r>
                        <w:tab/>
                      </w:r>
                      <w:r>
                        <w:tab/>
                      </w:r>
                      <w:r>
                        <w:tab/>
                      </w:r>
                      <w:r>
                        <w:tab/>
                      </w:r>
                      <w:r>
                        <w:tab/>
                        <w:t>= 0.011 kW</w:t>
                      </w:r>
                    </w:p>
                    <w:p w14:paraId="1F973C72" w14:textId="77777777" w:rsidR="00F60751" w:rsidRDefault="00F60751" w:rsidP="00DD3147"/>
                  </w:txbxContent>
                </v:textbox>
                <w10:anchorlock/>
              </v:shape>
            </w:pict>
          </mc:Fallback>
        </mc:AlternateContent>
      </w:r>
    </w:p>
    <w:p w14:paraId="25FDFCA3" w14:textId="77777777" w:rsidR="00DD3147" w:rsidRPr="000B7BB6" w:rsidRDefault="00DD3147" w:rsidP="00DD3147">
      <w:pPr>
        <w:pStyle w:val="Heading6"/>
      </w:pPr>
      <w:r>
        <w:t>Natural Gas</w:t>
      </w:r>
      <w:r w:rsidRPr="000B7BB6">
        <w:t xml:space="preserve"> Savings </w:t>
      </w:r>
    </w:p>
    <w:p w14:paraId="1BD1BF46" w14:textId="77777777" w:rsidR="00DD3147" w:rsidRPr="000B7BB6" w:rsidRDefault="00DD3147" w:rsidP="00DD3147">
      <w:pPr>
        <w:rPr>
          <w:rFonts w:cstheme="minorHAnsi"/>
          <w:szCs w:val="20"/>
        </w:rPr>
      </w:pPr>
      <w:r w:rsidRPr="000B7BB6">
        <w:rPr>
          <w:rFonts w:cstheme="minorHAnsi"/>
        </w:rPr>
        <w:t>N/A</w:t>
      </w:r>
    </w:p>
    <w:p w14:paraId="58A3B3E6" w14:textId="77777777" w:rsidR="00DD3147" w:rsidRPr="000B7BB6" w:rsidRDefault="00DD3147" w:rsidP="00DD3147">
      <w:pPr>
        <w:pStyle w:val="Heading6"/>
      </w:pPr>
      <w:r w:rsidRPr="000B7BB6">
        <w:t xml:space="preserve">Water Impact Descriptions and Calculation  </w:t>
      </w:r>
    </w:p>
    <w:p w14:paraId="1B3965BC" w14:textId="77777777" w:rsidR="00DD3147" w:rsidRPr="000B7BB6" w:rsidRDefault="00DD3147" w:rsidP="00DD3147">
      <w:pPr>
        <w:rPr>
          <w:rFonts w:cstheme="minorHAnsi"/>
          <w:szCs w:val="20"/>
        </w:rPr>
      </w:pPr>
      <w:r w:rsidRPr="000B7BB6">
        <w:rPr>
          <w:rFonts w:cstheme="minorHAnsi"/>
        </w:rPr>
        <w:t>N/A</w:t>
      </w:r>
    </w:p>
    <w:p w14:paraId="04009559" w14:textId="77777777" w:rsidR="00DD3147" w:rsidRPr="000B7BB6" w:rsidRDefault="00DD3147" w:rsidP="00DD3147">
      <w:pPr>
        <w:pStyle w:val="Heading6"/>
      </w:pPr>
      <w:r w:rsidRPr="000B7BB6">
        <w:t xml:space="preserve">Deemed O&amp;M Cost Adjustment Calculation </w:t>
      </w:r>
    </w:p>
    <w:p w14:paraId="256E25B7" w14:textId="77777777" w:rsidR="00DD3147" w:rsidRPr="000B7BB6" w:rsidRDefault="00DD3147" w:rsidP="00DD3147">
      <w:pPr>
        <w:rPr>
          <w:rFonts w:cstheme="minorHAnsi"/>
          <w:szCs w:val="20"/>
        </w:rPr>
      </w:pPr>
      <w:r w:rsidRPr="000B7BB6">
        <w:rPr>
          <w:rFonts w:cstheme="minorHAnsi"/>
        </w:rPr>
        <w:t>N/A</w:t>
      </w:r>
    </w:p>
    <w:p w14:paraId="0DA9A1AB" w14:textId="0CA69A6B" w:rsidR="00DD3147" w:rsidRDefault="00DD3147" w:rsidP="00DD3147">
      <w:pPr>
        <w:pStyle w:val="Heading6"/>
      </w:pPr>
      <w:r w:rsidRPr="0069549D">
        <w:t xml:space="preserve"> </w:t>
      </w:r>
      <w:r>
        <w:t xml:space="preserve">Measure Code: </w:t>
      </w:r>
      <w:r w:rsidRPr="0069549D">
        <w:t>RS-APL-ES</w:t>
      </w:r>
      <w:r>
        <w:t>RA</w:t>
      </w:r>
      <w:r w:rsidRPr="0069549D">
        <w:t>-</w:t>
      </w:r>
      <w:del w:id="2204" w:author="Samuel Dent" w:date="2015-11-20T07:32:00Z">
        <w:r w:rsidRPr="0069549D" w:rsidDel="006C6768">
          <w:delText>V0</w:delText>
        </w:r>
        <w:r w:rsidDel="006C6768">
          <w:delText>3</w:delText>
        </w:r>
      </w:del>
      <w:ins w:id="2205" w:author="Samuel Dent" w:date="2015-11-20T07:32:00Z">
        <w:r w:rsidRPr="0069549D">
          <w:t>V0</w:t>
        </w:r>
      </w:ins>
      <w:ins w:id="2206" w:author="Samuel Dent" w:date="2016-01-14T10:47:00Z">
        <w:r w:rsidR="00EE17C6">
          <w:t>5</w:t>
        </w:r>
      </w:ins>
      <w:r w:rsidRPr="0069549D">
        <w:t>-</w:t>
      </w:r>
      <w:r>
        <w:t>1</w:t>
      </w:r>
      <w:del w:id="2207" w:author="Samuel Dent" w:date="2015-11-20T07:32:00Z">
        <w:r w:rsidDel="006C6768">
          <w:delText>4</w:delText>
        </w:r>
      </w:del>
      <w:ins w:id="2208" w:author="Samuel Dent" w:date="2015-11-20T07:32:00Z">
        <w:r>
          <w:t>6</w:t>
        </w:r>
      </w:ins>
      <w:r>
        <w:t>0601</w:t>
      </w:r>
    </w:p>
    <w:p w14:paraId="3FABDBD6" w14:textId="77777777" w:rsidR="00F83B3F" w:rsidRDefault="00F83B3F" w:rsidP="00F83B3F"/>
    <w:p w14:paraId="3F1D7BDB" w14:textId="77777777" w:rsidR="00F83B3F" w:rsidRPr="00F83B3F" w:rsidRDefault="00F83B3F" w:rsidP="00F83B3F">
      <w:pPr>
        <w:sectPr w:rsidR="00F83B3F" w:rsidRPr="00F83B3F">
          <w:headerReference w:type="default" r:id="rId21"/>
          <w:pgSz w:w="12240" w:h="15840"/>
          <w:pgMar w:top="1440" w:right="1440" w:bottom="1440" w:left="1440" w:header="720" w:footer="720" w:gutter="0"/>
          <w:cols w:space="720"/>
          <w:docGrid w:linePitch="360"/>
        </w:sectPr>
      </w:pPr>
    </w:p>
    <w:p w14:paraId="6925559A" w14:textId="77777777" w:rsidR="00841F99" w:rsidRPr="000B7BB6" w:rsidRDefault="00841F99" w:rsidP="00841F99">
      <w:pPr>
        <w:pStyle w:val="Heading3"/>
      </w:pPr>
      <w:bookmarkStart w:id="2209" w:name="_Ref352945463"/>
      <w:bookmarkStart w:id="2210" w:name="_Toc437592957"/>
      <w:bookmarkStart w:id="2211" w:name="_Toc437855972"/>
      <w:bookmarkStart w:id="2212" w:name="_Toc441217024"/>
      <w:r w:rsidRPr="000B7BB6">
        <w:lastRenderedPageBreak/>
        <w:t>Refrigerator and Freezer Recycling</w:t>
      </w:r>
      <w:bookmarkEnd w:id="1792"/>
      <w:bookmarkEnd w:id="1793"/>
      <w:bookmarkEnd w:id="1794"/>
      <w:bookmarkEnd w:id="1795"/>
      <w:bookmarkEnd w:id="1796"/>
      <w:bookmarkEnd w:id="2209"/>
      <w:bookmarkEnd w:id="2210"/>
      <w:bookmarkEnd w:id="2211"/>
      <w:bookmarkEnd w:id="2212"/>
      <w:r w:rsidRPr="000B7BB6">
        <w:t xml:space="preserve"> </w:t>
      </w:r>
    </w:p>
    <w:p w14:paraId="5851D501" w14:textId="77777777" w:rsidR="00D723B1" w:rsidRDefault="00D723B1" w:rsidP="00D723B1">
      <w:pPr>
        <w:pStyle w:val="Heading6"/>
      </w:pPr>
      <w:r>
        <w:t>Description</w:t>
      </w:r>
    </w:p>
    <w:p w14:paraId="56655BF5" w14:textId="77777777" w:rsidR="00D723B1" w:rsidRDefault="00D723B1" w:rsidP="00D723B1">
      <w:pPr>
        <w:rPr>
          <w:rFonts w:cstheme="minorHAnsi"/>
        </w:rPr>
      </w:pPr>
      <w:r>
        <w:rPr>
          <w:rFonts w:cstheme="minorHAnsi"/>
        </w:rPr>
        <w:t>This measure describes savings from the retirement and recycling of inefficient but operational refrigerators and freezers. Savings are provided based on a 2013 workpaper provided by Cadmus that used data from a 2012 ComEd metering study and metering data from a Michigan study, to develop a regression equation that uses key inputs describing the retired unit. The savings are equivalent to the Unit Energy Consumption of the retired unit and should be claimed for the assumed remaining useful life of that unit. A part use factor is applied to account for those secondary units that are not in use throughout the entire year.  The reader should note that the regression algorithm is designed to provide an accurate portrayal of savings for the population as a whole and includes those parameters that have a significant effect on the consumption. The precision of savings for individual units will vary.</w:t>
      </w:r>
    </w:p>
    <w:p w14:paraId="0985A29E" w14:textId="77777777" w:rsidR="00D723B1" w:rsidRDefault="00D723B1" w:rsidP="00D723B1">
      <w:pPr>
        <w:rPr>
          <w:rFonts w:cstheme="minorHAnsi"/>
        </w:rPr>
      </w:pPr>
      <w:r>
        <w:rPr>
          <w:rFonts w:cstheme="minorHAnsi"/>
        </w:rPr>
        <w:t>The Net to Gross factor applied to these units should incorporate adjustments that account for:</w:t>
      </w:r>
    </w:p>
    <w:p w14:paraId="66BC4E5A" w14:textId="77777777" w:rsidR="00D723B1" w:rsidRDefault="00D723B1" w:rsidP="00D723B1">
      <w:pPr>
        <w:pStyle w:val="ListParagraph"/>
        <w:numPr>
          <w:ilvl w:val="0"/>
          <w:numId w:val="8"/>
        </w:numPr>
        <w:rPr>
          <w:rFonts w:cstheme="minorHAnsi"/>
        </w:rPr>
      </w:pPr>
      <w:r>
        <w:rPr>
          <w:rFonts w:cstheme="minorHAnsi"/>
        </w:rPr>
        <w:t>Those participants who would have removed the unit from the grid anyway (e.g. customers replacing their refrigerator via a big box store and using the pick-up option, customers taking their unit to the landfill or recycling station);</w:t>
      </w:r>
    </w:p>
    <w:p w14:paraId="6116D36C" w14:textId="77777777" w:rsidR="00D723B1" w:rsidRDefault="00D723B1" w:rsidP="00D723B1">
      <w:pPr>
        <w:pStyle w:val="ListParagraph"/>
        <w:numPr>
          <w:ilvl w:val="0"/>
          <w:numId w:val="8"/>
        </w:numPr>
        <w:rPr>
          <w:rFonts w:cstheme="minorHAnsi"/>
        </w:rPr>
      </w:pPr>
      <w:r>
        <w:rPr>
          <w:rFonts w:cstheme="minorHAnsi"/>
        </w:rPr>
        <w:t xml:space="preserve">Those participants who decided, based on the incentive provided by the Appliance Recycling program alone, to replace their existing inefficient unit with a new unit. This segment of participants is expected to be very small and documentation of their intentions will be gathered via telephone surveys (i.e., primary data sources). For such customers, the consumption of the new unit should be subtracted from the retired unit consumption and savings claimed for the remaining life of the existing unit. Note that participants who were already planning to replace their unit, and the incentive just ensured that the retired unit was recycled and not placed on the secondary market, should not be included in this adjustment. </w:t>
      </w:r>
    </w:p>
    <w:p w14:paraId="43B9B252" w14:textId="77777777" w:rsidR="00D723B1" w:rsidRDefault="00D723B1" w:rsidP="00D723B1">
      <w:pPr>
        <w:widowControl/>
        <w:jc w:val="left"/>
        <w:rPr>
          <w:rFonts w:cstheme="minorHAnsi"/>
          <w:szCs w:val="20"/>
        </w:rPr>
      </w:pPr>
      <w:r>
        <w:rPr>
          <w:rFonts w:cstheme="minorHAnsi"/>
          <w:szCs w:val="20"/>
        </w:rPr>
        <w:t xml:space="preserve">This measure was developed to be applicable to the following program types:  ERET.  </w:t>
      </w:r>
    </w:p>
    <w:p w14:paraId="45FAD6B2" w14:textId="77777777" w:rsidR="00D723B1" w:rsidRDefault="00D723B1" w:rsidP="00D723B1">
      <w:pPr>
        <w:widowControl/>
        <w:jc w:val="left"/>
        <w:rPr>
          <w:rFonts w:cstheme="minorHAnsi"/>
          <w:szCs w:val="20"/>
        </w:rPr>
      </w:pPr>
      <w:r>
        <w:rPr>
          <w:rFonts w:cstheme="minorHAnsi"/>
          <w:szCs w:val="20"/>
        </w:rPr>
        <w:t>If applied to other program types, the measure savings should be verified.</w:t>
      </w:r>
    </w:p>
    <w:p w14:paraId="430B3B83" w14:textId="77777777" w:rsidR="00D723B1" w:rsidRDefault="00D723B1" w:rsidP="00D723B1">
      <w:pPr>
        <w:pStyle w:val="Heading6"/>
      </w:pPr>
      <w:r>
        <w:t>Definition of Efficient Equipment</w:t>
      </w:r>
    </w:p>
    <w:p w14:paraId="20F6EA0E" w14:textId="77777777" w:rsidR="00D723B1" w:rsidRDefault="00D723B1" w:rsidP="00D723B1">
      <w:pPr>
        <w:rPr>
          <w:rFonts w:cstheme="minorHAnsi"/>
        </w:rPr>
      </w:pPr>
      <w:r>
        <w:rPr>
          <w:rFonts w:cstheme="minorHAnsi"/>
        </w:rPr>
        <w:t xml:space="preserve">n/a </w:t>
      </w:r>
    </w:p>
    <w:p w14:paraId="3B7DF048" w14:textId="77777777" w:rsidR="00D723B1" w:rsidRDefault="00D723B1" w:rsidP="00D723B1">
      <w:pPr>
        <w:pStyle w:val="Heading6"/>
      </w:pPr>
      <w:r>
        <w:t>Definition of Baseline Equipment</w:t>
      </w:r>
    </w:p>
    <w:p w14:paraId="6977C1C9" w14:textId="77777777" w:rsidR="00D723B1" w:rsidRDefault="00D723B1" w:rsidP="00D723B1">
      <w:pPr>
        <w:rPr>
          <w:rFonts w:cstheme="minorHAnsi"/>
          <w:iCs/>
        </w:rPr>
      </w:pPr>
      <w:r>
        <w:rPr>
          <w:rFonts w:cstheme="minorHAnsi"/>
        </w:rPr>
        <w:t xml:space="preserve">The existing inefficient unit must be operational and have a capacity of between 10 and 30 cubic feet. </w:t>
      </w:r>
      <w:r>
        <w:rPr>
          <w:rFonts w:cstheme="minorHAnsi"/>
        </w:rPr>
        <w:tab/>
      </w:r>
      <w:r>
        <w:rPr>
          <w:rFonts w:cstheme="minorHAnsi"/>
        </w:rPr>
        <w:tab/>
      </w:r>
    </w:p>
    <w:p w14:paraId="32522EBC" w14:textId="77777777" w:rsidR="00D723B1" w:rsidRDefault="00D723B1" w:rsidP="00D723B1">
      <w:pPr>
        <w:pStyle w:val="Heading6"/>
        <w:rPr>
          <w:iCs/>
        </w:rPr>
      </w:pPr>
      <w:r>
        <w:t>Deemed Lifetime of Efficient Equipment</w:t>
      </w:r>
    </w:p>
    <w:p w14:paraId="15D7BFA9" w14:textId="77777777" w:rsidR="00D723B1" w:rsidRDefault="00D723B1" w:rsidP="00D723B1">
      <w:pPr>
        <w:rPr>
          <w:rFonts w:cstheme="minorHAnsi"/>
        </w:rPr>
      </w:pPr>
      <w:r>
        <w:rPr>
          <w:rFonts w:cstheme="minorHAnsi"/>
        </w:rPr>
        <w:t xml:space="preserve">The estimated remaining useful life of the recycling units is 8 </w:t>
      </w:r>
      <w:proofErr w:type="gramStart"/>
      <w:r>
        <w:rPr>
          <w:rFonts w:cstheme="minorHAnsi"/>
        </w:rPr>
        <w:t xml:space="preserve">years </w:t>
      </w:r>
      <w:proofErr w:type="gramEnd"/>
      <w:r>
        <w:rPr>
          <w:rStyle w:val="FootnoteReference"/>
          <w:rFonts w:eastAsiaTheme="majorEastAsia"/>
        </w:rPr>
        <w:footnoteReference w:id="102"/>
      </w:r>
      <w:r>
        <w:rPr>
          <w:rFonts w:cstheme="minorHAnsi"/>
        </w:rPr>
        <w:t xml:space="preserve">. </w:t>
      </w:r>
    </w:p>
    <w:p w14:paraId="10E07650" w14:textId="77777777" w:rsidR="00D723B1" w:rsidRDefault="00D723B1" w:rsidP="00D723B1">
      <w:pPr>
        <w:pStyle w:val="Heading6"/>
      </w:pPr>
      <w:r>
        <w:t xml:space="preserve">Deemed Measure Cost </w:t>
      </w:r>
    </w:p>
    <w:p w14:paraId="0E278C38" w14:textId="77777777" w:rsidR="00D723B1" w:rsidRDefault="00D723B1" w:rsidP="00D723B1">
      <w:pPr>
        <w:rPr>
          <w:rFonts w:cstheme="minorHAnsi"/>
          <w:iCs/>
        </w:rPr>
      </w:pPr>
      <w:r>
        <w:rPr>
          <w:rFonts w:cstheme="minorHAnsi"/>
        </w:rPr>
        <w:t xml:space="preserve">Measure cost includes </w:t>
      </w:r>
      <w:ins w:id="2213" w:author="Samuel Dent" w:date="2015-09-24T09:22:00Z">
        <w:r>
          <w:rPr>
            <w:rFonts w:cstheme="minorHAnsi"/>
          </w:rPr>
          <w:t>the c</w:t>
        </w:r>
        <w:r w:rsidRPr="000F4A83">
          <w:rPr>
            <w:rFonts w:cstheme="minorHAnsi"/>
          </w:rPr>
          <w:t>ustomer’s value pla</w:t>
        </w:r>
        <w:r>
          <w:rPr>
            <w:rFonts w:cstheme="minorHAnsi"/>
          </w:rPr>
          <w:t>ced on their lost amenity, any c</w:t>
        </w:r>
        <w:r w:rsidRPr="000F4A83">
          <w:rPr>
            <w:rFonts w:cstheme="minorHAnsi"/>
          </w:rPr>
          <w:t xml:space="preserve">ustomer transaction costs, and </w:t>
        </w:r>
      </w:ins>
      <w:r>
        <w:rPr>
          <w:rFonts w:cstheme="minorHAnsi"/>
        </w:rPr>
        <w:t>the cost of pickup and recycling of the refrigerator</w:t>
      </w:r>
      <w:ins w:id="2214" w:author="Samuel Dent" w:date="2015-09-24T09:22:00Z">
        <w:r>
          <w:rPr>
            <w:rFonts w:cstheme="minorHAnsi"/>
          </w:rPr>
          <w:t>/freezer</w:t>
        </w:r>
      </w:ins>
      <w:r>
        <w:rPr>
          <w:rFonts w:cstheme="minorHAnsi"/>
        </w:rPr>
        <w:t xml:space="preserve"> and should be based on actual costs of running the program. </w:t>
      </w:r>
      <w:ins w:id="2215" w:author="Samuel Dent" w:date="2015-09-24T09:22:00Z">
        <w:r w:rsidRPr="00D44EA6">
          <w:rPr>
            <w:rFonts w:cstheme="minorHAnsi"/>
          </w:rPr>
          <w:t xml:space="preserve">The payment </w:t>
        </w:r>
        <w:r>
          <w:rPr>
            <w:rFonts w:cstheme="minorHAnsi"/>
          </w:rPr>
          <w:t xml:space="preserve">(bounty) </w:t>
        </w:r>
        <w:r w:rsidRPr="00D44EA6">
          <w:rPr>
            <w:rFonts w:cstheme="minorHAnsi"/>
          </w:rPr>
          <w:t>a Prog</w:t>
        </w:r>
        <w:r>
          <w:rPr>
            <w:rFonts w:cstheme="minorHAnsi"/>
          </w:rPr>
          <w:t>ram Administrator makes to the c</w:t>
        </w:r>
        <w:r w:rsidRPr="00D44EA6">
          <w:rPr>
            <w:rFonts w:cstheme="minorHAnsi"/>
          </w:rPr>
          <w:t xml:space="preserve">ustomer serves as a </w:t>
        </w:r>
        <w:r>
          <w:rPr>
            <w:rFonts w:cstheme="minorHAnsi"/>
          </w:rPr>
          <w:t>proxy for the value the c</w:t>
        </w:r>
        <w:r w:rsidRPr="00D44EA6">
          <w:rPr>
            <w:rFonts w:cstheme="minorHAnsi"/>
          </w:rPr>
          <w:t>ustomer places</w:t>
        </w:r>
        <w:r>
          <w:rPr>
            <w:rFonts w:cstheme="minorHAnsi"/>
          </w:rPr>
          <w:t xml:space="preserve"> on their lost amenity and any c</w:t>
        </w:r>
        <w:r w:rsidRPr="00D44EA6">
          <w:rPr>
            <w:rFonts w:cstheme="minorHAnsi"/>
          </w:rPr>
          <w:t xml:space="preserve">ustomer transaction costs. </w:t>
        </w:r>
      </w:ins>
      <w:r>
        <w:rPr>
          <w:rFonts w:cstheme="minorHAnsi"/>
        </w:rPr>
        <w:t>If unknown assume $</w:t>
      </w:r>
      <w:del w:id="2216" w:author="Samuel Dent" w:date="2015-09-24T09:22:00Z">
        <w:r w:rsidDel="00BD46BA">
          <w:rPr>
            <w:rFonts w:cstheme="minorHAnsi"/>
          </w:rPr>
          <w:delText>120</w:delText>
        </w:r>
      </w:del>
      <w:ins w:id="2217" w:author="Samuel Dent" w:date="2015-09-24T09:22:00Z">
        <w:r>
          <w:rPr>
            <w:rFonts w:cstheme="minorHAnsi"/>
          </w:rPr>
          <w:t>170</w:t>
        </w:r>
      </w:ins>
      <w:r>
        <w:rPr>
          <w:rStyle w:val="FootnoteReference"/>
          <w:rFonts w:eastAsiaTheme="majorEastAsia"/>
        </w:rPr>
        <w:footnoteReference w:id="103"/>
      </w:r>
      <w:r>
        <w:rPr>
          <w:rFonts w:cstheme="minorHAnsi"/>
        </w:rPr>
        <w:t xml:space="preserve"> per unit.</w:t>
      </w:r>
      <w:r>
        <w:rPr>
          <w:rFonts w:cstheme="minorHAnsi"/>
        </w:rPr>
        <w:tab/>
      </w:r>
      <w:r>
        <w:rPr>
          <w:rFonts w:cstheme="minorHAnsi"/>
        </w:rPr>
        <w:tab/>
      </w:r>
      <w:r>
        <w:rPr>
          <w:rFonts w:cstheme="minorHAnsi"/>
        </w:rPr>
        <w:tab/>
      </w:r>
    </w:p>
    <w:p w14:paraId="1E3AF9D1" w14:textId="77777777" w:rsidR="00D723B1" w:rsidRDefault="00D723B1" w:rsidP="00D723B1">
      <w:pPr>
        <w:pStyle w:val="Heading6"/>
        <w:rPr>
          <w:iCs/>
        </w:rPr>
      </w:pPr>
      <w:r>
        <w:lastRenderedPageBreak/>
        <w:t>Loadshape</w:t>
      </w:r>
    </w:p>
    <w:p w14:paraId="578E869D" w14:textId="77777777" w:rsidR="00D723B1" w:rsidRDefault="00D723B1" w:rsidP="00D723B1">
      <w:pPr>
        <w:rPr>
          <w:rFonts w:cstheme="minorHAnsi"/>
          <w:color w:val="000000"/>
          <w:szCs w:val="20"/>
        </w:rPr>
      </w:pPr>
      <w:r>
        <w:rPr>
          <w:rFonts w:cstheme="minorHAnsi"/>
          <w:color w:val="000000"/>
          <w:szCs w:val="20"/>
        </w:rPr>
        <w:t>Loadshape R05 - Residential Refrigerator</w:t>
      </w:r>
    </w:p>
    <w:p w14:paraId="11CF1E03" w14:textId="77777777" w:rsidR="00D723B1" w:rsidRDefault="00D723B1" w:rsidP="00D723B1">
      <w:pPr>
        <w:pStyle w:val="Heading6"/>
      </w:pPr>
      <w:r>
        <w:t xml:space="preserve">Coincidence Factor </w:t>
      </w:r>
    </w:p>
    <w:p w14:paraId="51BF1EEC" w14:textId="77777777" w:rsidR="00D723B1" w:rsidRDefault="00D723B1" w:rsidP="00D723B1">
      <w:pPr>
        <w:rPr>
          <w:rFonts w:cstheme="minorHAnsi"/>
        </w:rPr>
      </w:pPr>
      <w:r>
        <w:rPr>
          <w:rFonts w:cstheme="minorHAnsi"/>
        </w:rPr>
        <w:t>The coincidence factor is assumed to be 0.00012.</w:t>
      </w:r>
    </w:p>
    <w:p w14:paraId="2C1228AA" w14:textId="77777777" w:rsidR="00D723B1" w:rsidRDefault="00D723B1" w:rsidP="00D723B1">
      <w:pPr>
        <w:rPr>
          <w:rFonts w:cstheme="minorHAnsi"/>
        </w:rPr>
      </w:pPr>
    </w:p>
    <w:p w14:paraId="4FAECEEF" w14:textId="77777777" w:rsidR="00D723B1" w:rsidRDefault="00D723B1" w:rsidP="00D723B1">
      <w:pPr>
        <w:keepNext/>
        <w:pBdr>
          <w:top w:val="double" w:sz="4" w:space="1" w:color="auto"/>
          <w:bottom w:val="double" w:sz="4" w:space="1" w:color="auto"/>
        </w:pBdr>
        <w:jc w:val="center"/>
        <w:rPr>
          <w:rFonts w:cstheme="minorHAnsi"/>
          <w:b/>
          <w:szCs w:val="20"/>
        </w:rPr>
      </w:pPr>
      <w:r>
        <w:rPr>
          <w:rFonts w:cstheme="minorHAnsi"/>
          <w:b/>
          <w:szCs w:val="20"/>
        </w:rPr>
        <w:t>Algorithm</w:t>
      </w:r>
    </w:p>
    <w:p w14:paraId="0045841D" w14:textId="77777777" w:rsidR="00D723B1" w:rsidRDefault="00D723B1" w:rsidP="00D723B1">
      <w:pPr>
        <w:pStyle w:val="Heading6"/>
      </w:pPr>
      <w:r>
        <w:t xml:space="preserve">Calculation of Savings </w:t>
      </w:r>
    </w:p>
    <w:p w14:paraId="05EA057C" w14:textId="77777777" w:rsidR="00D723B1" w:rsidRDefault="00D723B1" w:rsidP="00D723B1">
      <w:pPr>
        <w:pStyle w:val="Heading6"/>
      </w:pPr>
      <w:r>
        <w:t>Energy Savings</w:t>
      </w:r>
      <w:r>
        <w:rPr>
          <w:rStyle w:val="FootnoteReference"/>
        </w:rPr>
        <w:footnoteReference w:id="104"/>
      </w:r>
    </w:p>
    <w:p w14:paraId="7DE11B52" w14:textId="77777777" w:rsidR="00D723B1" w:rsidRDefault="00D723B1" w:rsidP="00D723B1">
      <w:r>
        <w:t>Refrigerators:</w:t>
      </w:r>
    </w:p>
    <w:p w14:paraId="3FE2069F" w14:textId="77777777" w:rsidR="00D723B1" w:rsidRDefault="00D723B1" w:rsidP="00D723B1">
      <w:pPr>
        <w:ind w:left="1440"/>
        <w:rPr>
          <w:rFonts w:cstheme="minorHAnsi"/>
          <w:noProof/>
        </w:rPr>
      </w:pPr>
      <w:r>
        <w:rPr>
          <w:rFonts w:cstheme="minorHAnsi"/>
          <w:noProof/>
        </w:rPr>
        <w:t>Energy savings for refrigerators are based upon a linear regression model using the following coefficients</w:t>
      </w:r>
      <w:r>
        <w:rPr>
          <w:rStyle w:val="FootnoteReference"/>
          <w:rFonts w:eastAsiaTheme="majorEastAsia"/>
        </w:rPr>
        <w:footnoteReference w:id="105"/>
      </w:r>
      <w:r>
        <w:rPr>
          <w:rFonts w:cstheme="minorHAnsi"/>
          <w:noProof/>
        </w:rPr>
        <w:t>:</w:t>
      </w:r>
    </w:p>
    <w:tbl>
      <w:tblPr>
        <w:tblW w:w="7932" w:type="dxa"/>
        <w:jc w:val="center"/>
        <w:tblLook w:val="04A0" w:firstRow="1" w:lastRow="0" w:firstColumn="1" w:lastColumn="0" w:noHBand="0" w:noVBand="1"/>
      </w:tblPr>
      <w:tblGrid>
        <w:gridCol w:w="5275"/>
        <w:gridCol w:w="2657"/>
        <w:tblGridChange w:id="2224">
          <w:tblGrid>
            <w:gridCol w:w="5275"/>
            <w:gridCol w:w="2657"/>
          </w:tblGrid>
        </w:tblGridChange>
      </w:tblGrid>
      <w:tr w:rsidR="00D723B1" w:rsidRPr="000563D8" w14:paraId="7856500F" w14:textId="77777777" w:rsidTr="009C3E5A">
        <w:trPr>
          <w:trHeight w:val="628"/>
          <w:jc w:val="center"/>
        </w:trPr>
        <w:tc>
          <w:tcPr>
            <w:tcW w:w="5275"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p w14:paraId="5D24CFC3" w14:textId="77777777" w:rsidR="00D723B1" w:rsidRPr="000563D8" w:rsidRDefault="00D723B1" w:rsidP="009C3E5A">
            <w:pPr>
              <w:rPr>
                <w:b/>
                <w:color w:val="FFFFFF" w:themeColor="background1"/>
              </w:rPr>
            </w:pPr>
            <w:r w:rsidRPr="000563D8">
              <w:rPr>
                <w:b/>
                <w:color w:val="FFFFFF" w:themeColor="background1"/>
              </w:rPr>
              <w:t>Independent Variable Description</w:t>
            </w:r>
          </w:p>
        </w:tc>
        <w:tc>
          <w:tcPr>
            <w:tcW w:w="2657"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6843490C" w14:textId="77777777" w:rsidR="00D723B1" w:rsidRPr="000563D8" w:rsidRDefault="00D723B1" w:rsidP="009C3E5A">
            <w:pPr>
              <w:rPr>
                <w:b/>
                <w:color w:val="FFFFFF" w:themeColor="background1"/>
              </w:rPr>
            </w:pPr>
            <w:r w:rsidRPr="000563D8">
              <w:rPr>
                <w:b/>
                <w:color w:val="FFFFFF" w:themeColor="background1"/>
              </w:rPr>
              <w:t>Estimate Coefficient</w:t>
            </w:r>
          </w:p>
        </w:tc>
      </w:tr>
      <w:tr w:rsidR="00D723B1" w:rsidRPr="000563D8" w14:paraId="5754CF19" w14:textId="77777777" w:rsidTr="00552DE4">
        <w:tblPrEx>
          <w:tblW w:w="7932" w:type="dxa"/>
          <w:jc w:val="center"/>
          <w:tblPrExChange w:id="2225" w:author="Stephanie Baer" w:date="2016-01-21T13:48:00Z">
            <w:tblPrEx>
              <w:tblW w:w="7932" w:type="dxa"/>
              <w:jc w:val="center"/>
            </w:tblPrEx>
          </w:tblPrExChange>
        </w:tblPrEx>
        <w:trPr>
          <w:trHeight w:val="263"/>
          <w:jc w:val="center"/>
          <w:trPrChange w:id="2226" w:author="Stephanie Baer" w:date="2016-01-21T13:48:00Z">
            <w:trPr>
              <w:trHeight w:val="263"/>
              <w:jc w:val="center"/>
            </w:trPr>
          </w:trPrChange>
        </w:trPr>
        <w:tc>
          <w:tcPr>
            <w:tcW w:w="5275" w:type="dxa"/>
            <w:tcBorders>
              <w:top w:val="nil"/>
              <w:left w:val="single" w:sz="8" w:space="0" w:color="auto"/>
              <w:bottom w:val="single" w:sz="8" w:space="0" w:color="auto"/>
              <w:right w:val="single" w:sz="8" w:space="0" w:color="auto"/>
            </w:tcBorders>
            <w:vAlign w:val="center"/>
            <w:hideMark/>
            <w:tcPrChange w:id="2227" w:author="Stephanie Baer" w:date="2016-01-21T13:48:00Z">
              <w:tcPr>
                <w:tcW w:w="5275" w:type="dxa"/>
                <w:tcBorders>
                  <w:top w:val="nil"/>
                  <w:left w:val="single" w:sz="8" w:space="0" w:color="auto"/>
                  <w:bottom w:val="single" w:sz="8" w:space="0" w:color="auto"/>
                  <w:right w:val="single" w:sz="8" w:space="0" w:color="auto"/>
                </w:tcBorders>
                <w:vAlign w:val="center"/>
                <w:hideMark/>
              </w:tcPr>
            </w:tcPrChange>
          </w:tcPr>
          <w:p w14:paraId="224A5593" w14:textId="77777777" w:rsidR="00D723B1" w:rsidRPr="000563D8" w:rsidRDefault="00D723B1">
            <w:pPr>
              <w:jc w:val="left"/>
              <w:pPrChange w:id="2228" w:author="Stephanie Baer" w:date="2016-01-21T13:48:00Z">
                <w:pPr/>
              </w:pPrChange>
            </w:pPr>
            <w:r w:rsidRPr="000563D8">
              <w:t>Intercept</w:t>
            </w:r>
          </w:p>
        </w:tc>
        <w:tc>
          <w:tcPr>
            <w:tcW w:w="2657" w:type="dxa"/>
            <w:tcBorders>
              <w:top w:val="nil"/>
              <w:left w:val="nil"/>
              <w:bottom w:val="single" w:sz="8" w:space="0" w:color="auto"/>
              <w:right w:val="single" w:sz="8" w:space="0" w:color="auto"/>
            </w:tcBorders>
            <w:vAlign w:val="center"/>
            <w:hideMark/>
            <w:tcPrChange w:id="2229" w:author="Stephanie Baer" w:date="2016-01-21T13:48:00Z">
              <w:tcPr>
                <w:tcW w:w="2657" w:type="dxa"/>
                <w:tcBorders>
                  <w:top w:val="nil"/>
                  <w:left w:val="nil"/>
                  <w:bottom w:val="single" w:sz="8" w:space="0" w:color="auto"/>
                  <w:right w:val="single" w:sz="8" w:space="0" w:color="auto"/>
                </w:tcBorders>
                <w:hideMark/>
              </w:tcPr>
            </w:tcPrChange>
          </w:tcPr>
          <w:p w14:paraId="18C1A147" w14:textId="77777777" w:rsidR="00D723B1" w:rsidRPr="000563D8" w:rsidRDefault="00D723B1">
            <w:pPr>
              <w:jc w:val="left"/>
              <w:pPrChange w:id="2230" w:author="Stephanie Baer" w:date="2016-01-21T13:48:00Z">
                <w:pPr/>
              </w:pPrChange>
            </w:pPr>
            <w:r w:rsidRPr="000563D8">
              <w:t>83.324</w:t>
            </w:r>
          </w:p>
        </w:tc>
      </w:tr>
      <w:tr w:rsidR="00D723B1" w:rsidRPr="000563D8" w14:paraId="1DF8AAF6" w14:textId="77777777" w:rsidTr="00552DE4">
        <w:tblPrEx>
          <w:tblW w:w="7932" w:type="dxa"/>
          <w:jc w:val="center"/>
          <w:tblPrExChange w:id="2231" w:author="Stephanie Baer" w:date="2016-01-21T13:48:00Z">
            <w:tblPrEx>
              <w:tblW w:w="7932" w:type="dxa"/>
              <w:jc w:val="center"/>
            </w:tblPrEx>
          </w:tblPrExChange>
        </w:tblPrEx>
        <w:trPr>
          <w:trHeight w:val="325"/>
          <w:jc w:val="center"/>
          <w:trPrChange w:id="2232" w:author="Stephanie Baer" w:date="2016-01-21T13:48:00Z">
            <w:trPr>
              <w:trHeight w:val="325"/>
              <w:jc w:val="center"/>
            </w:trPr>
          </w:trPrChange>
        </w:trPr>
        <w:tc>
          <w:tcPr>
            <w:tcW w:w="5275" w:type="dxa"/>
            <w:tcBorders>
              <w:top w:val="nil"/>
              <w:left w:val="single" w:sz="8" w:space="0" w:color="auto"/>
              <w:bottom w:val="single" w:sz="8" w:space="0" w:color="auto"/>
              <w:right w:val="single" w:sz="8" w:space="0" w:color="auto"/>
            </w:tcBorders>
            <w:vAlign w:val="center"/>
            <w:hideMark/>
            <w:tcPrChange w:id="2233" w:author="Stephanie Baer" w:date="2016-01-21T13:48:00Z">
              <w:tcPr>
                <w:tcW w:w="5275" w:type="dxa"/>
                <w:tcBorders>
                  <w:top w:val="nil"/>
                  <w:left w:val="single" w:sz="8" w:space="0" w:color="auto"/>
                  <w:bottom w:val="single" w:sz="8" w:space="0" w:color="auto"/>
                  <w:right w:val="single" w:sz="8" w:space="0" w:color="auto"/>
                </w:tcBorders>
                <w:vAlign w:val="center"/>
                <w:hideMark/>
              </w:tcPr>
            </w:tcPrChange>
          </w:tcPr>
          <w:p w14:paraId="6B99D5A9" w14:textId="77777777" w:rsidR="00D723B1" w:rsidRPr="000563D8" w:rsidRDefault="00D723B1">
            <w:pPr>
              <w:jc w:val="left"/>
              <w:pPrChange w:id="2234" w:author="Stephanie Baer" w:date="2016-01-21T13:48:00Z">
                <w:pPr/>
              </w:pPrChange>
            </w:pPr>
            <w:r w:rsidRPr="000563D8">
              <w:t>Age (years)</w:t>
            </w:r>
          </w:p>
        </w:tc>
        <w:tc>
          <w:tcPr>
            <w:tcW w:w="2657" w:type="dxa"/>
            <w:tcBorders>
              <w:top w:val="nil"/>
              <w:left w:val="nil"/>
              <w:bottom w:val="single" w:sz="8" w:space="0" w:color="auto"/>
              <w:right w:val="single" w:sz="8" w:space="0" w:color="auto"/>
            </w:tcBorders>
            <w:vAlign w:val="center"/>
            <w:hideMark/>
            <w:tcPrChange w:id="2235" w:author="Stephanie Baer" w:date="2016-01-21T13:48:00Z">
              <w:tcPr>
                <w:tcW w:w="2657" w:type="dxa"/>
                <w:tcBorders>
                  <w:top w:val="nil"/>
                  <w:left w:val="nil"/>
                  <w:bottom w:val="single" w:sz="8" w:space="0" w:color="auto"/>
                  <w:right w:val="single" w:sz="8" w:space="0" w:color="auto"/>
                </w:tcBorders>
                <w:hideMark/>
              </w:tcPr>
            </w:tcPrChange>
          </w:tcPr>
          <w:p w14:paraId="07A69D99" w14:textId="77777777" w:rsidR="00D723B1" w:rsidRPr="000563D8" w:rsidRDefault="00D723B1">
            <w:pPr>
              <w:jc w:val="left"/>
              <w:pPrChange w:id="2236" w:author="Stephanie Baer" w:date="2016-01-21T13:48:00Z">
                <w:pPr/>
              </w:pPrChange>
            </w:pPr>
            <w:r w:rsidRPr="000563D8">
              <w:t>3.678</w:t>
            </w:r>
          </w:p>
        </w:tc>
      </w:tr>
      <w:tr w:rsidR="00D723B1" w:rsidRPr="000563D8" w14:paraId="36D50854" w14:textId="77777777" w:rsidTr="00552DE4">
        <w:tblPrEx>
          <w:tblW w:w="7932" w:type="dxa"/>
          <w:jc w:val="center"/>
          <w:tblPrExChange w:id="2237" w:author="Stephanie Baer" w:date="2016-01-21T13:48:00Z">
            <w:tblPrEx>
              <w:tblW w:w="7932" w:type="dxa"/>
              <w:jc w:val="center"/>
            </w:tblPrEx>
          </w:tblPrExChange>
        </w:tblPrEx>
        <w:trPr>
          <w:trHeight w:val="325"/>
          <w:jc w:val="center"/>
          <w:trPrChange w:id="2238" w:author="Stephanie Baer" w:date="2016-01-21T13:48:00Z">
            <w:trPr>
              <w:trHeight w:val="325"/>
              <w:jc w:val="center"/>
            </w:trPr>
          </w:trPrChange>
        </w:trPr>
        <w:tc>
          <w:tcPr>
            <w:tcW w:w="5275" w:type="dxa"/>
            <w:tcBorders>
              <w:top w:val="nil"/>
              <w:left w:val="single" w:sz="8" w:space="0" w:color="auto"/>
              <w:bottom w:val="single" w:sz="8" w:space="0" w:color="auto"/>
              <w:right w:val="single" w:sz="8" w:space="0" w:color="auto"/>
            </w:tcBorders>
            <w:vAlign w:val="center"/>
            <w:hideMark/>
            <w:tcPrChange w:id="2239" w:author="Stephanie Baer" w:date="2016-01-21T13:48:00Z">
              <w:tcPr>
                <w:tcW w:w="5275" w:type="dxa"/>
                <w:tcBorders>
                  <w:top w:val="nil"/>
                  <w:left w:val="single" w:sz="8" w:space="0" w:color="auto"/>
                  <w:bottom w:val="single" w:sz="8" w:space="0" w:color="auto"/>
                  <w:right w:val="single" w:sz="8" w:space="0" w:color="auto"/>
                </w:tcBorders>
                <w:vAlign w:val="center"/>
                <w:hideMark/>
              </w:tcPr>
            </w:tcPrChange>
          </w:tcPr>
          <w:p w14:paraId="67C35191" w14:textId="77777777" w:rsidR="00D723B1" w:rsidRPr="000563D8" w:rsidRDefault="00D723B1">
            <w:pPr>
              <w:jc w:val="left"/>
              <w:pPrChange w:id="2240" w:author="Stephanie Baer" w:date="2016-01-21T13:48:00Z">
                <w:pPr/>
              </w:pPrChange>
            </w:pPr>
            <w:r w:rsidRPr="000563D8">
              <w:t>Pre-1990 (=1 if manufactured pre-1990)</w:t>
            </w:r>
          </w:p>
        </w:tc>
        <w:tc>
          <w:tcPr>
            <w:tcW w:w="2657" w:type="dxa"/>
            <w:tcBorders>
              <w:top w:val="nil"/>
              <w:left w:val="nil"/>
              <w:bottom w:val="single" w:sz="8" w:space="0" w:color="auto"/>
              <w:right w:val="single" w:sz="8" w:space="0" w:color="auto"/>
            </w:tcBorders>
            <w:vAlign w:val="center"/>
            <w:hideMark/>
            <w:tcPrChange w:id="2241" w:author="Stephanie Baer" w:date="2016-01-21T13:48:00Z">
              <w:tcPr>
                <w:tcW w:w="2657" w:type="dxa"/>
                <w:tcBorders>
                  <w:top w:val="nil"/>
                  <w:left w:val="nil"/>
                  <w:bottom w:val="single" w:sz="8" w:space="0" w:color="auto"/>
                  <w:right w:val="single" w:sz="8" w:space="0" w:color="auto"/>
                </w:tcBorders>
                <w:hideMark/>
              </w:tcPr>
            </w:tcPrChange>
          </w:tcPr>
          <w:p w14:paraId="4B1D1C57" w14:textId="77777777" w:rsidR="00D723B1" w:rsidRPr="000563D8" w:rsidRDefault="00D723B1">
            <w:pPr>
              <w:jc w:val="left"/>
              <w:pPrChange w:id="2242" w:author="Stephanie Baer" w:date="2016-01-21T13:48:00Z">
                <w:pPr/>
              </w:pPrChange>
            </w:pPr>
            <w:r w:rsidRPr="000563D8">
              <w:t>485.037</w:t>
            </w:r>
          </w:p>
        </w:tc>
      </w:tr>
      <w:tr w:rsidR="00D723B1" w:rsidRPr="000563D8" w14:paraId="360BD591" w14:textId="77777777" w:rsidTr="00552DE4">
        <w:tblPrEx>
          <w:tblW w:w="7932" w:type="dxa"/>
          <w:jc w:val="center"/>
          <w:tblPrExChange w:id="2243" w:author="Stephanie Baer" w:date="2016-01-21T13:48:00Z">
            <w:tblPrEx>
              <w:tblW w:w="7932" w:type="dxa"/>
              <w:jc w:val="center"/>
            </w:tblPrEx>
          </w:tblPrExChange>
        </w:tblPrEx>
        <w:trPr>
          <w:trHeight w:val="325"/>
          <w:jc w:val="center"/>
          <w:trPrChange w:id="2244" w:author="Stephanie Baer" w:date="2016-01-21T13:48:00Z">
            <w:trPr>
              <w:trHeight w:val="325"/>
              <w:jc w:val="center"/>
            </w:trPr>
          </w:trPrChange>
        </w:trPr>
        <w:tc>
          <w:tcPr>
            <w:tcW w:w="5275" w:type="dxa"/>
            <w:tcBorders>
              <w:top w:val="nil"/>
              <w:left w:val="single" w:sz="8" w:space="0" w:color="auto"/>
              <w:bottom w:val="single" w:sz="8" w:space="0" w:color="auto"/>
              <w:right w:val="single" w:sz="8" w:space="0" w:color="auto"/>
            </w:tcBorders>
            <w:vAlign w:val="center"/>
            <w:hideMark/>
            <w:tcPrChange w:id="2245" w:author="Stephanie Baer" w:date="2016-01-21T13:48:00Z">
              <w:tcPr>
                <w:tcW w:w="5275" w:type="dxa"/>
                <w:tcBorders>
                  <w:top w:val="nil"/>
                  <w:left w:val="single" w:sz="8" w:space="0" w:color="auto"/>
                  <w:bottom w:val="single" w:sz="8" w:space="0" w:color="auto"/>
                  <w:right w:val="single" w:sz="8" w:space="0" w:color="auto"/>
                </w:tcBorders>
                <w:vAlign w:val="center"/>
                <w:hideMark/>
              </w:tcPr>
            </w:tcPrChange>
          </w:tcPr>
          <w:p w14:paraId="25AD4660" w14:textId="77777777" w:rsidR="00D723B1" w:rsidRPr="000563D8" w:rsidRDefault="00D723B1">
            <w:pPr>
              <w:jc w:val="left"/>
              <w:pPrChange w:id="2246" w:author="Stephanie Baer" w:date="2016-01-21T13:48:00Z">
                <w:pPr/>
              </w:pPrChange>
            </w:pPr>
            <w:r w:rsidRPr="000563D8">
              <w:t>Size (cubic feet)</w:t>
            </w:r>
          </w:p>
        </w:tc>
        <w:tc>
          <w:tcPr>
            <w:tcW w:w="2657" w:type="dxa"/>
            <w:tcBorders>
              <w:top w:val="nil"/>
              <w:left w:val="nil"/>
              <w:bottom w:val="single" w:sz="8" w:space="0" w:color="auto"/>
              <w:right w:val="single" w:sz="8" w:space="0" w:color="auto"/>
            </w:tcBorders>
            <w:vAlign w:val="center"/>
            <w:hideMark/>
            <w:tcPrChange w:id="2247" w:author="Stephanie Baer" w:date="2016-01-21T13:48:00Z">
              <w:tcPr>
                <w:tcW w:w="2657" w:type="dxa"/>
                <w:tcBorders>
                  <w:top w:val="nil"/>
                  <w:left w:val="nil"/>
                  <w:bottom w:val="single" w:sz="8" w:space="0" w:color="auto"/>
                  <w:right w:val="single" w:sz="8" w:space="0" w:color="auto"/>
                </w:tcBorders>
                <w:hideMark/>
              </w:tcPr>
            </w:tcPrChange>
          </w:tcPr>
          <w:p w14:paraId="03718BC6" w14:textId="77777777" w:rsidR="00D723B1" w:rsidRPr="000563D8" w:rsidRDefault="00D723B1">
            <w:pPr>
              <w:jc w:val="left"/>
              <w:pPrChange w:id="2248" w:author="Stephanie Baer" w:date="2016-01-21T13:48:00Z">
                <w:pPr/>
              </w:pPrChange>
            </w:pPr>
            <w:r w:rsidRPr="000563D8">
              <w:t>27.149</w:t>
            </w:r>
          </w:p>
        </w:tc>
      </w:tr>
      <w:tr w:rsidR="00D723B1" w:rsidRPr="000563D8" w14:paraId="54B4DBC7" w14:textId="77777777" w:rsidTr="00552DE4">
        <w:tblPrEx>
          <w:tblW w:w="7932" w:type="dxa"/>
          <w:jc w:val="center"/>
          <w:tblPrExChange w:id="2249" w:author="Stephanie Baer" w:date="2016-01-21T13:48:00Z">
            <w:tblPrEx>
              <w:tblW w:w="7932" w:type="dxa"/>
              <w:jc w:val="center"/>
            </w:tblPrEx>
          </w:tblPrExChange>
        </w:tblPrEx>
        <w:trPr>
          <w:trHeight w:val="325"/>
          <w:jc w:val="center"/>
          <w:trPrChange w:id="2250" w:author="Stephanie Baer" w:date="2016-01-21T13:48:00Z">
            <w:trPr>
              <w:trHeight w:val="325"/>
              <w:jc w:val="center"/>
            </w:trPr>
          </w:trPrChange>
        </w:trPr>
        <w:tc>
          <w:tcPr>
            <w:tcW w:w="5275" w:type="dxa"/>
            <w:tcBorders>
              <w:top w:val="nil"/>
              <w:left w:val="single" w:sz="8" w:space="0" w:color="auto"/>
              <w:bottom w:val="single" w:sz="8" w:space="0" w:color="auto"/>
              <w:right w:val="single" w:sz="8" w:space="0" w:color="auto"/>
            </w:tcBorders>
            <w:vAlign w:val="center"/>
            <w:hideMark/>
            <w:tcPrChange w:id="2251" w:author="Stephanie Baer" w:date="2016-01-21T13:48:00Z">
              <w:tcPr>
                <w:tcW w:w="5275" w:type="dxa"/>
                <w:tcBorders>
                  <w:top w:val="nil"/>
                  <w:left w:val="single" w:sz="8" w:space="0" w:color="auto"/>
                  <w:bottom w:val="single" w:sz="8" w:space="0" w:color="auto"/>
                  <w:right w:val="single" w:sz="8" w:space="0" w:color="auto"/>
                </w:tcBorders>
                <w:vAlign w:val="center"/>
                <w:hideMark/>
              </w:tcPr>
            </w:tcPrChange>
          </w:tcPr>
          <w:p w14:paraId="7F0CDCB6" w14:textId="77777777" w:rsidR="00D723B1" w:rsidRPr="000563D8" w:rsidRDefault="00D723B1">
            <w:pPr>
              <w:jc w:val="left"/>
              <w:pPrChange w:id="2252" w:author="Stephanie Baer" w:date="2016-01-21T13:48:00Z">
                <w:pPr/>
              </w:pPrChange>
            </w:pPr>
            <w:r w:rsidRPr="000563D8">
              <w:t>Dummy: Side-by-Side (= 1 if side-by-side)</w:t>
            </w:r>
          </w:p>
        </w:tc>
        <w:tc>
          <w:tcPr>
            <w:tcW w:w="2657" w:type="dxa"/>
            <w:tcBorders>
              <w:top w:val="nil"/>
              <w:left w:val="nil"/>
              <w:bottom w:val="single" w:sz="8" w:space="0" w:color="auto"/>
              <w:right w:val="single" w:sz="8" w:space="0" w:color="auto"/>
            </w:tcBorders>
            <w:vAlign w:val="center"/>
            <w:hideMark/>
            <w:tcPrChange w:id="2253" w:author="Stephanie Baer" w:date="2016-01-21T13:48:00Z">
              <w:tcPr>
                <w:tcW w:w="2657" w:type="dxa"/>
                <w:tcBorders>
                  <w:top w:val="nil"/>
                  <w:left w:val="nil"/>
                  <w:bottom w:val="single" w:sz="8" w:space="0" w:color="auto"/>
                  <w:right w:val="single" w:sz="8" w:space="0" w:color="auto"/>
                </w:tcBorders>
                <w:hideMark/>
              </w:tcPr>
            </w:tcPrChange>
          </w:tcPr>
          <w:p w14:paraId="2B7C256F" w14:textId="77777777" w:rsidR="00D723B1" w:rsidRPr="000563D8" w:rsidRDefault="00D723B1">
            <w:pPr>
              <w:jc w:val="left"/>
              <w:pPrChange w:id="2254" w:author="Stephanie Baer" w:date="2016-01-21T13:48:00Z">
                <w:pPr/>
              </w:pPrChange>
            </w:pPr>
            <w:r w:rsidRPr="000563D8">
              <w:t>406.779</w:t>
            </w:r>
          </w:p>
        </w:tc>
      </w:tr>
      <w:tr w:rsidR="00D723B1" w:rsidRPr="000563D8" w14:paraId="3BF2A661" w14:textId="77777777" w:rsidTr="00552DE4">
        <w:tblPrEx>
          <w:tblW w:w="7932" w:type="dxa"/>
          <w:jc w:val="center"/>
          <w:tblPrExChange w:id="2255" w:author="Stephanie Baer" w:date="2016-01-21T13:48:00Z">
            <w:tblPrEx>
              <w:tblW w:w="7932" w:type="dxa"/>
              <w:jc w:val="center"/>
            </w:tblPrEx>
          </w:tblPrExChange>
        </w:tblPrEx>
        <w:trPr>
          <w:trHeight w:val="325"/>
          <w:jc w:val="center"/>
          <w:trPrChange w:id="2256" w:author="Stephanie Baer" w:date="2016-01-21T13:48:00Z">
            <w:trPr>
              <w:trHeight w:val="325"/>
              <w:jc w:val="center"/>
            </w:trPr>
          </w:trPrChange>
        </w:trPr>
        <w:tc>
          <w:tcPr>
            <w:tcW w:w="5275" w:type="dxa"/>
            <w:tcBorders>
              <w:top w:val="nil"/>
              <w:left w:val="single" w:sz="8" w:space="0" w:color="auto"/>
              <w:bottom w:val="single" w:sz="8" w:space="0" w:color="auto"/>
              <w:right w:val="single" w:sz="8" w:space="0" w:color="auto"/>
            </w:tcBorders>
            <w:vAlign w:val="center"/>
            <w:hideMark/>
            <w:tcPrChange w:id="2257" w:author="Stephanie Baer" w:date="2016-01-21T13:48:00Z">
              <w:tcPr>
                <w:tcW w:w="5275" w:type="dxa"/>
                <w:tcBorders>
                  <w:top w:val="nil"/>
                  <w:left w:val="single" w:sz="8" w:space="0" w:color="auto"/>
                  <w:bottom w:val="single" w:sz="8" w:space="0" w:color="auto"/>
                  <w:right w:val="single" w:sz="8" w:space="0" w:color="auto"/>
                </w:tcBorders>
                <w:vAlign w:val="center"/>
                <w:hideMark/>
              </w:tcPr>
            </w:tcPrChange>
          </w:tcPr>
          <w:p w14:paraId="396053EF" w14:textId="77777777" w:rsidR="00D723B1" w:rsidRPr="000563D8" w:rsidRDefault="00D723B1">
            <w:pPr>
              <w:jc w:val="left"/>
              <w:pPrChange w:id="2258" w:author="Stephanie Baer" w:date="2016-01-21T13:48:00Z">
                <w:pPr/>
              </w:pPrChange>
            </w:pPr>
            <w:r w:rsidRPr="000563D8">
              <w:t xml:space="preserve">Dummy: Primary Usage Type (in absence of the program) </w:t>
            </w:r>
          </w:p>
          <w:p w14:paraId="3F80CE38" w14:textId="77777777" w:rsidR="00D723B1" w:rsidRPr="000563D8" w:rsidRDefault="00D723B1">
            <w:pPr>
              <w:jc w:val="left"/>
              <w:pPrChange w:id="2259" w:author="Stephanie Baer" w:date="2016-01-21T13:48:00Z">
                <w:pPr/>
              </w:pPrChange>
            </w:pPr>
            <w:r w:rsidRPr="000563D8">
              <w:t>(= 1 if primary unit)</w:t>
            </w:r>
          </w:p>
        </w:tc>
        <w:tc>
          <w:tcPr>
            <w:tcW w:w="2657" w:type="dxa"/>
            <w:tcBorders>
              <w:top w:val="nil"/>
              <w:left w:val="nil"/>
              <w:bottom w:val="single" w:sz="8" w:space="0" w:color="auto"/>
              <w:right w:val="single" w:sz="8" w:space="0" w:color="auto"/>
            </w:tcBorders>
            <w:vAlign w:val="center"/>
            <w:hideMark/>
            <w:tcPrChange w:id="2260" w:author="Stephanie Baer" w:date="2016-01-21T13:48:00Z">
              <w:tcPr>
                <w:tcW w:w="2657" w:type="dxa"/>
                <w:tcBorders>
                  <w:top w:val="nil"/>
                  <w:left w:val="nil"/>
                  <w:bottom w:val="single" w:sz="8" w:space="0" w:color="auto"/>
                  <w:right w:val="single" w:sz="8" w:space="0" w:color="auto"/>
                </w:tcBorders>
                <w:hideMark/>
              </w:tcPr>
            </w:tcPrChange>
          </w:tcPr>
          <w:p w14:paraId="4B73FE61" w14:textId="77777777" w:rsidR="00D723B1" w:rsidRPr="000563D8" w:rsidRDefault="00D723B1">
            <w:pPr>
              <w:jc w:val="left"/>
              <w:pPrChange w:id="2261" w:author="Stephanie Baer" w:date="2016-01-21T13:48:00Z">
                <w:pPr/>
              </w:pPrChange>
            </w:pPr>
            <w:r w:rsidRPr="000563D8">
              <w:t>161.857</w:t>
            </w:r>
          </w:p>
        </w:tc>
      </w:tr>
      <w:tr w:rsidR="00D723B1" w:rsidRPr="000563D8" w14:paraId="6AC2E1B0" w14:textId="77777777" w:rsidTr="00552DE4">
        <w:tblPrEx>
          <w:tblW w:w="7932" w:type="dxa"/>
          <w:jc w:val="center"/>
          <w:tblPrExChange w:id="2262" w:author="Stephanie Baer" w:date="2016-01-21T13:48:00Z">
            <w:tblPrEx>
              <w:tblW w:w="7932" w:type="dxa"/>
              <w:jc w:val="center"/>
            </w:tblPrEx>
          </w:tblPrExChange>
        </w:tblPrEx>
        <w:trPr>
          <w:trHeight w:val="325"/>
          <w:jc w:val="center"/>
          <w:trPrChange w:id="2263" w:author="Stephanie Baer" w:date="2016-01-21T13:48:00Z">
            <w:trPr>
              <w:trHeight w:val="325"/>
              <w:jc w:val="center"/>
            </w:trPr>
          </w:trPrChange>
        </w:trPr>
        <w:tc>
          <w:tcPr>
            <w:tcW w:w="5275" w:type="dxa"/>
            <w:tcBorders>
              <w:top w:val="nil"/>
              <w:left w:val="single" w:sz="8" w:space="0" w:color="auto"/>
              <w:bottom w:val="single" w:sz="8" w:space="0" w:color="auto"/>
              <w:right w:val="single" w:sz="8" w:space="0" w:color="auto"/>
            </w:tcBorders>
            <w:vAlign w:val="center"/>
            <w:hideMark/>
            <w:tcPrChange w:id="2264" w:author="Stephanie Baer" w:date="2016-01-21T13:48:00Z">
              <w:tcPr>
                <w:tcW w:w="5275" w:type="dxa"/>
                <w:tcBorders>
                  <w:top w:val="nil"/>
                  <w:left w:val="single" w:sz="8" w:space="0" w:color="auto"/>
                  <w:bottom w:val="single" w:sz="8" w:space="0" w:color="auto"/>
                  <w:right w:val="single" w:sz="8" w:space="0" w:color="auto"/>
                </w:tcBorders>
                <w:vAlign w:val="center"/>
                <w:hideMark/>
              </w:tcPr>
            </w:tcPrChange>
          </w:tcPr>
          <w:p w14:paraId="66E5BA97" w14:textId="77777777" w:rsidR="00D723B1" w:rsidRPr="000563D8" w:rsidRDefault="00D723B1">
            <w:pPr>
              <w:jc w:val="left"/>
              <w:pPrChange w:id="2265" w:author="Stephanie Baer" w:date="2016-01-21T13:48:00Z">
                <w:pPr/>
              </w:pPrChange>
            </w:pPr>
            <w:r w:rsidRPr="000563D8">
              <w:t>Interaction: Located in Unconditioned Space x CDD/365.25</w:t>
            </w:r>
          </w:p>
        </w:tc>
        <w:tc>
          <w:tcPr>
            <w:tcW w:w="2657" w:type="dxa"/>
            <w:tcBorders>
              <w:top w:val="nil"/>
              <w:left w:val="nil"/>
              <w:bottom w:val="single" w:sz="8" w:space="0" w:color="auto"/>
              <w:right w:val="single" w:sz="8" w:space="0" w:color="auto"/>
            </w:tcBorders>
            <w:vAlign w:val="center"/>
            <w:hideMark/>
            <w:tcPrChange w:id="2266" w:author="Stephanie Baer" w:date="2016-01-21T13:48:00Z">
              <w:tcPr>
                <w:tcW w:w="2657" w:type="dxa"/>
                <w:tcBorders>
                  <w:top w:val="nil"/>
                  <w:left w:val="nil"/>
                  <w:bottom w:val="single" w:sz="8" w:space="0" w:color="auto"/>
                  <w:right w:val="single" w:sz="8" w:space="0" w:color="auto"/>
                </w:tcBorders>
                <w:hideMark/>
              </w:tcPr>
            </w:tcPrChange>
          </w:tcPr>
          <w:p w14:paraId="16342D84" w14:textId="77777777" w:rsidR="00D723B1" w:rsidRPr="000563D8" w:rsidRDefault="00D723B1">
            <w:pPr>
              <w:jc w:val="left"/>
              <w:pPrChange w:id="2267" w:author="Stephanie Baer" w:date="2016-01-21T13:48:00Z">
                <w:pPr/>
              </w:pPrChange>
            </w:pPr>
            <w:r w:rsidRPr="000563D8">
              <w:t>15.366</w:t>
            </w:r>
          </w:p>
        </w:tc>
      </w:tr>
      <w:tr w:rsidR="00D723B1" w:rsidRPr="000563D8" w14:paraId="285EC5A4" w14:textId="77777777" w:rsidTr="00552DE4">
        <w:tblPrEx>
          <w:tblW w:w="7932" w:type="dxa"/>
          <w:jc w:val="center"/>
          <w:tblPrExChange w:id="2268" w:author="Stephanie Baer" w:date="2016-01-21T13:48:00Z">
            <w:tblPrEx>
              <w:tblW w:w="7932" w:type="dxa"/>
              <w:jc w:val="center"/>
            </w:tblPrEx>
          </w:tblPrExChange>
        </w:tblPrEx>
        <w:trPr>
          <w:trHeight w:val="325"/>
          <w:jc w:val="center"/>
          <w:trPrChange w:id="2269" w:author="Stephanie Baer" w:date="2016-01-21T13:48:00Z">
            <w:trPr>
              <w:trHeight w:val="325"/>
              <w:jc w:val="center"/>
            </w:trPr>
          </w:trPrChange>
        </w:trPr>
        <w:tc>
          <w:tcPr>
            <w:tcW w:w="5275" w:type="dxa"/>
            <w:tcBorders>
              <w:top w:val="nil"/>
              <w:left w:val="single" w:sz="8" w:space="0" w:color="auto"/>
              <w:bottom w:val="single" w:sz="8" w:space="0" w:color="auto"/>
              <w:right w:val="single" w:sz="8" w:space="0" w:color="auto"/>
            </w:tcBorders>
            <w:vAlign w:val="center"/>
            <w:hideMark/>
            <w:tcPrChange w:id="2270" w:author="Stephanie Baer" w:date="2016-01-21T13:48:00Z">
              <w:tcPr>
                <w:tcW w:w="5275" w:type="dxa"/>
                <w:tcBorders>
                  <w:top w:val="nil"/>
                  <w:left w:val="single" w:sz="8" w:space="0" w:color="auto"/>
                  <w:bottom w:val="single" w:sz="8" w:space="0" w:color="auto"/>
                  <w:right w:val="single" w:sz="8" w:space="0" w:color="auto"/>
                </w:tcBorders>
                <w:vAlign w:val="center"/>
                <w:hideMark/>
              </w:tcPr>
            </w:tcPrChange>
          </w:tcPr>
          <w:p w14:paraId="51591ABE" w14:textId="77777777" w:rsidR="00D723B1" w:rsidRPr="000563D8" w:rsidRDefault="00D723B1">
            <w:pPr>
              <w:jc w:val="left"/>
              <w:pPrChange w:id="2271" w:author="Stephanie Baer" w:date="2016-01-21T13:48:00Z">
                <w:pPr/>
              </w:pPrChange>
            </w:pPr>
            <w:r w:rsidRPr="000563D8">
              <w:t>Interaction: Located in Unconditioned Space x HDD/365.25</w:t>
            </w:r>
          </w:p>
        </w:tc>
        <w:tc>
          <w:tcPr>
            <w:tcW w:w="2657" w:type="dxa"/>
            <w:tcBorders>
              <w:top w:val="nil"/>
              <w:left w:val="nil"/>
              <w:bottom w:val="single" w:sz="8" w:space="0" w:color="auto"/>
              <w:right w:val="single" w:sz="8" w:space="0" w:color="auto"/>
            </w:tcBorders>
            <w:vAlign w:val="center"/>
            <w:hideMark/>
            <w:tcPrChange w:id="2272" w:author="Stephanie Baer" w:date="2016-01-21T13:48:00Z">
              <w:tcPr>
                <w:tcW w:w="2657" w:type="dxa"/>
                <w:tcBorders>
                  <w:top w:val="nil"/>
                  <w:left w:val="nil"/>
                  <w:bottom w:val="single" w:sz="8" w:space="0" w:color="auto"/>
                  <w:right w:val="single" w:sz="8" w:space="0" w:color="auto"/>
                </w:tcBorders>
                <w:hideMark/>
              </w:tcPr>
            </w:tcPrChange>
          </w:tcPr>
          <w:p w14:paraId="6263C3E3" w14:textId="77777777" w:rsidR="00D723B1" w:rsidRPr="000563D8" w:rsidRDefault="00D723B1">
            <w:pPr>
              <w:jc w:val="left"/>
              <w:pPrChange w:id="2273" w:author="Stephanie Baer" w:date="2016-01-21T13:48:00Z">
                <w:pPr/>
              </w:pPrChange>
            </w:pPr>
            <w:r w:rsidRPr="000563D8">
              <w:t>-11.067</w:t>
            </w:r>
          </w:p>
        </w:tc>
      </w:tr>
    </w:tbl>
    <w:p w14:paraId="56D0E6D0" w14:textId="77777777" w:rsidR="00D723B1" w:rsidRDefault="00D723B1" w:rsidP="00D723B1">
      <w:pPr>
        <w:ind w:left="1440"/>
        <w:rPr>
          <w:rFonts w:cstheme="minorHAnsi"/>
          <w:noProof/>
        </w:rPr>
      </w:pPr>
    </w:p>
    <w:p w14:paraId="2733A948" w14:textId="77777777" w:rsidR="00D723B1" w:rsidRDefault="00D723B1" w:rsidP="00D723B1">
      <w:pPr>
        <w:ind w:left="2160" w:hanging="720"/>
        <w:rPr>
          <w:rFonts w:cstheme="minorHAnsi"/>
          <w:noProof/>
        </w:rPr>
      </w:pPr>
      <w:r>
        <w:rPr>
          <w:rFonts w:cstheme="minorHAnsi"/>
          <w:noProof/>
        </w:rPr>
        <w:t>ΔkWh</w:t>
      </w:r>
      <w:r>
        <w:rPr>
          <w:rFonts w:cstheme="minorHAnsi"/>
          <w:noProof/>
        </w:rPr>
        <w:tab/>
        <w:t>= [</w:t>
      </w:r>
      <w:r>
        <w:t xml:space="preserve">83.32 </w:t>
      </w:r>
      <w:r>
        <w:rPr>
          <w:rFonts w:cstheme="minorHAnsi"/>
          <w:noProof/>
        </w:rPr>
        <w:t xml:space="preserve">+ (Age * </w:t>
      </w:r>
      <w:r>
        <w:t>3.68</w:t>
      </w:r>
      <w:r>
        <w:rPr>
          <w:rFonts w:cstheme="minorHAnsi"/>
          <w:noProof/>
        </w:rPr>
        <w:t xml:space="preserve">) + (Pre-1990 * </w:t>
      </w:r>
      <w:r>
        <w:t>485.04</w:t>
      </w:r>
      <w:r>
        <w:rPr>
          <w:rFonts w:cstheme="minorHAnsi"/>
          <w:noProof/>
        </w:rPr>
        <w:t xml:space="preserve">) + (Size * </w:t>
      </w:r>
      <w:r>
        <w:rPr>
          <w:rFonts w:cstheme="minorHAnsi"/>
          <w:bCs/>
        </w:rPr>
        <w:t>27.15</w:t>
      </w:r>
      <w:r>
        <w:rPr>
          <w:rFonts w:cstheme="minorHAnsi"/>
          <w:noProof/>
        </w:rPr>
        <w:t xml:space="preserve">) + (Side-by-side * </w:t>
      </w:r>
      <w:r>
        <w:rPr>
          <w:rFonts w:cstheme="minorHAnsi"/>
          <w:bCs/>
        </w:rPr>
        <w:t>406.78</w:t>
      </w:r>
      <w:r>
        <w:rPr>
          <w:rFonts w:cstheme="minorHAnsi"/>
          <w:noProof/>
        </w:rPr>
        <w:t xml:space="preserve">) + (Proportion of Primary Appliances * </w:t>
      </w:r>
      <w:r>
        <w:rPr>
          <w:rFonts w:cstheme="minorHAnsi"/>
          <w:bCs/>
        </w:rPr>
        <w:t>161.86</w:t>
      </w:r>
      <w:r>
        <w:rPr>
          <w:rFonts w:cstheme="minorHAnsi"/>
          <w:noProof/>
        </w:rPr>
        <w:t>)  + (CDD/365.25 * unconditioned *</w:t>
      </w:r>
      <w:r>
        <w:rPr>
          <w:rFonts w:cstheme="minorHAnsi"/>
          <w:bCs/>
        </w:rPr>
        <w:t xml:space="preserve"> 15.37</w:t>
      </w:r>
      <w:r>
        <w:rPr>
          <w:rFonts w:cstheme="minorHAnsi"/>
          <w:noProof/>
        </w:rPr>
        <w:t>) + (HDD/365.25 *unconditioned *</w:t>
      </w:r>
      <w:r>
        <w:rPr>
          <w:rFonts w:cstheme="minorHAnsi"/>
          <w:bCs/>
        </w:rPr>
        <w:t>-11.07</w:t>
      </w:r>
      <w:r>
        <w:rPr>
          <w:rFonts w:cstheme="minorHAnsi"/>
          <w:noProof/>
        </w:rPr>
        <w:t>)]  * Part Use Factor</w:t>
      </w:r>
    </w:p>
    <w:p w14:paraId="03F20255" w14:textId="77777777" w:rsidR="00D723B1" w:rsidRDefault="00D723B1" w:rsidP="00D723B1">
      <w:pPr>
        <w:rPr>
          <w:rFonts w:cstheme="minorHAnsi"/>
          <w:noProof/>
        </w:rPr>
      </w:pPr>
      <w:r>
        <w:rPr>
          <w:rFonts w:cstheme="minorHAnsi"/>
          <w:noProof/>
        </w:rPr>
        <w:t xml:space="preserve">Where: </w:t>
      </w:r>
    </w:p>
    <w:p w14:paraId="76501BD1" w14:textId="77777777" w:rsidR="00D723B1" w:rsidRDefault="00D723B1" w:rsidP="00D723B1">
      <w:pPr>
        <w:ind w:left="2160" w:hanging="1440"/>
        <w:rPr>
          <w:rFonts w:cstheme="minorHAnsi"/>
          <w:noProof/>
        </w:rPr>
      </w:pPr>
      <w:r>
        <w:rPr>
          <w:rFonts w:cstheme="minorHAnsi"/>
          <w:noProof/>
        </w:rPr>
        <w:t>Age</w:t>
      </w:r>
      <w:r>
        <w:rPr>
          <w:rFonts w:cstheme="minorHAnsi"/>
          <w:noProof/>
        </w:rPr>
        <w:tab/>
        <w:t>= Age of retired unit</w:t>
      </w:r>
    </w:p>
    <w:p w14:paraId="7A480FD1" w14:textId="77777777" w:rsidR="00D723B1" w:rsidRDefault="00D723B1" w:rsidP="00D723B1">
      <w:pPr>
        <w:ind w:left="2160" w:hanging="1440"/>
        <w:rPr>
          <w:rFonts w:cstheme="minorHAnsi"/>
          <w:bCs/>
        </w:rPr>
      </w:pPr>
      <w:r>
        <w:rPr>
          <w:rFonts w:cstheme="minorHAnsi"/>
          <w:noProof/>
        </w:rPr>
        <w:t>Pre-1990</w:t>
      </w:r>
      <w:r>
        <w:rPr>
          <w:rFonts w:cstheme="minorHAnsi"/>
          <w:noProof/>
        </w:rPr>
        <w:tab/>
        <w:t xml:space="preserve">= </w:t>
      </w:r>
      <w:r>
        <w:rPr>
          <w:rFonts w:cstheme="minorHAnsi"/>
          <w:bCs/>
        </w:rPr>
        <w:t>Pre-1990 dummy (=1 if manufactured pre-1990, else 0)</w:t>
      </w:r>
    </w:p>
    <w:p w14:paraId="3993BE89" w14:textId="77777777" w:rsidR="00D723B1" w:rsidRDefault="00D723B1" w:rsidP="00D723B1">
      <w:pPr>
        <w:ind w:left="2160" w:hanging="1440"/>
        <w:rPr>
          <w:rFonts w:cstheme="minorHAnsi"/>
          <w:noProof/>
        </w:rPr>
      </w:pPr>
      <w:r>
        <w:rPr>
          <w:rFonts w:cstheme="minorHAnsi"/>
          <w:noProof/>
        </w:rPr>
        <w:t>Size</w:t>
      </w:r>
      <w:r>
        <w:rPr>
          <w:rFonts w:cstheme="minorHAnsi"/>
          <w:noProof/>
        </w:rPr>
        <w:tab/>
        <w:t>= Capacity (cubic feet) of retired unit</w:t>
      </w:r>
    </w:p>
    <w:p w14:paraId="7401601D" w14:textId="77777777" w:rsidR="00D723B1" w:rsidRDefault="00D723B1" w:rsidP="00D723B1">
      <w:pPr>
        <w:ind w:left="2160" w:hanging="1440"/>
        <w:rPr>
          <w:rFonts w:cstheme="minorHAnsi"/>
          <w:noProof/>
        </w:rPr>
      </w:pPr>
      <w:r>
        <w:rPr>
          <w:rFonts w:cstheme="minorHAnsi"/>
          <w:noProof/>
        </w:rPr>
        <w:lastRenderedPageBreak/>
        <w:t>Side-by-side</w:t>
      </w:r>
      <w:r>
        <w:rPr>
          <w:rFonts w:cstheme="minorHAnsi"/>
          <w:noProof/>
        </w:rPr>
        <w:tab/>
        <w:t xml:space="preserve">= </w:t>
      </w:r>
      <w:r>
        <w:rPr>
          <w:rFonts w:cstheme="minorHAnsi"/>
          <w:bCs/>
          <w:szCs w:val="20"/>
        </w:rPr>
        <w:t>Side-by-side dummy (= 1 if side-by-side, else 0)</w:t>
      </w:r>
    </w:p>
    <w:p w14:paraId="73D12A46" w14:textId="2317462E" w:rsidR="00D723B1" w:rsidDel="00863A6D" w:rsidRDefault="00D723B1" w:rsidP="00D723B1">
      <w:pPr>
        <w:ind w:left="2160" w:hanging="1440"/>
        <w:rPr>
          <w:del w:id="2274" w:author="Samuel Dent" w:date="2016-01-14T05:03:00Z"/>
          <w:rFonts w:cstheme="minorHAnsi"/>
          <w:bCs/>
          <w:szCs w:val="20"/>
        </w:rPr>
      </w:pPr>
      <w:del w:id="2275" w:author="Samuel Dent" w:date="2016-01-14T05:03:00Z">
        <w:r w:rsidDel="00863A6D">
          <w:rPr>
            <w:rFonts w:cstheme="minorHAnsi"/>
            <w:noProof/>
          </w:rPr>
          <w:delText>Single-Door</w:delText>
        </w:r>
        <w:r w:rsidDel="00863A6D">
          <w:rPr>
            <w:rFonts w:cstheme="minorHAnsi"/>
            <w:noProof/>
          </w:rPr>
          <w:tab/>
          <w:delText xml:space="preserve">= Single-Door </w:delText>
        </w:r>
        <w:r w:rsidDel="00863A6D">
          <w:rPr>
            <w:rFonts w:cstheme="minorHAnsi"/>
            <w:bCs/>
            <w:szCs w:val="20"/>
          </w:rPr>
          <w:delText xml:space="preserve">dummy (= 1 if </w:delText>
        </w:r>
        <w:r w:rsidDel="00863A6D">
          <w:rPr>
            <w:rFonts w:cstheme="minorHAnsi"/>
            <w:noProof/>
          </w:rPr>
          <w:delText>Single-Door</w:delText>
        </w:r>
        <w:r w:rsidDel="00863A6D">
          <w:rPr>
            <w:rFonts w:cstheme="minorHAnsi"/>
            <w:bCs/>
            <w:szCs w:val="20"/>
          </w:rPr>
          <w:delText>, else 0)</w:delText>
        </w:r>
      </w:del>
    </w:p>
    <w:p w14:paraId="3A4FB571" w14:textId="77777777" w:rsidR="00D723B1" w:rsidRDefault="00D723B1" w:rsidP="00D723B1">
      <w:pPr>
        <w:ind w:left="2160" w:hanging="1440"/>
        <w:rPr>
          <w:rFonts w:cstheme="minorHAnsi"/>
          <w:bCs/>
          <w:szCs w:val="20"/>
        </w:rPr>
      </w:pPr>
      <w:r>
        <w:rPr>
          <w:rFonts w:cstheme="minorHAnsi"/>
          <w:noProof/>
        </w:rPr>
        <w:t xml:space="preserve">Primary Usage </w:t>
      </w:r>
      <w:r>
        <w:rPr>
          <w:rFonts w:cstheme="minorHAnsi"/>
          <w:noProof/>
        </w:rPr>
        <w:tab/>
        <w:t xml:space="preserve">= Primary Usage Type (in absence of the program) </w:t>
      </w:r>
      <w:r>
        <w:rPr>
          <w:rFonts w:cstheme="minorHAnsi"/>
          <w:bCs/>
          <w:szCs w:val="20"/>
        </w:rPr>
        <w:t xml:space="preserve">dummy </w:t>
      </w:r>
    </w:p>
    <w:p w14:paraId="1EF08D30" w14:textId="77777777" w:rsidR="00D723B1" w:rsidRDefault="00D723B1" w:rsidP="00D723B1">
      <w:pPr>
        <w:ind w:left="2160"/>
        <w:rPr>
          <w:rFonts w:cstheme="minorHAnsi"/>
          <w:bCs/>
          <w:szCs w:val="20"/>
        </w:rPr>
      </w:pPr>
      <w:r>
        <w:rPr>
          <w:rFonts w:cstheme="minorHAnsi"/>
          <w:bCs/>
          <w:szCs w:val="20"/>
        </w:rPr>
        <w:t xml:space="preserve">(= 1 if </w:t>
      </w:r>
      <w:r>
        <w:rPr>
          <w:rFonts w:cstheme="minorHAnsi"/>
          <w:noProof/>
        </w:rPr>
        <w:t>Primary</w:t>
      </w:r>
      <w:r>
        <w:rPr>
          <w:rFonts w:cstheme="minorHAnsi"/>
          <w:bCs/>
          <w:szCs w:val="20"/>
        </w:rPr>
        <w:t>, else 0)</w:t>
      </w:r>
    </w:p>
    <w:p w14:paraId="0D653BD0" w14:textId="77777777" w:rsidR="00D723B1" w:rsidRDefault="00D723B1" w:rsidP="00D723B1">
      <w:pPr>
        <w:ind w:left="720"/>
        <w:rPr>
          <w:rFonts w:cstheme="minorHAnsi"/>
          <w:noProof/>
        </w:rPr>
      </w:pPr>
      <w:r>
        <w:rPr>
          <w:rFonts w:cstheme="minorHAnsi"/>
          <w:noProof/>
        </w:rPr>
        <w:t xml:space="preserve">Interaction: Located in Unconditioned Space x CDD/365.25 </w:t>
      </w:r>
    </w:p>
    <w:p w14:paraId="7FB45813" w14:textId="77777777" w:rsidR="00D723B1" w:rsidRDefault="00D723B1" w:rsidP="00D723B1">
      <w:pPr>
        <w:ind w:left="720"/>
        <w:rPr>
          <w:rFonts w:cstheme="minorHAnsi"/>
          <w:noProof/>
        </w:rPr>
      </w:pPr>
      <w:r>
        <w:rPr>
          <w:rFonts w:cstheme="minorHAnsi"/>
          <w:noProof/>
        </w:rPr>
        <w:tab/>
      </w:r>
      <w:r>
        <w:rPr>
          <w:rFonts w:cstheme="minorHAnsi"/>
          <w:noProof/>
        </w:rPr>
        <w:tab/>
        <w:t>(=1 * CDD/365.25 if in unconditioned space)</w:t>
      </w:r>
    </w:p>
    <w:p w14:paraId="44A3D5FA" w14:textId="77777777" w:rsidR="00D723B1" w:rsidRDefault="00D723B1" w:rsidP="00D723B1">
      <w:pPr>
        <w:ind w:left="1440" w:firstLine="720"/>
        <w:rPr>
          <w:rFonts w:cstheme="minorHAnsi"/>
        </w:rPr>
      </w:pPr>
      <w:r>
        <w:rPr>
          <w:rFonts w:cstheme="minorHAnsi"/>
        </w:rPr>
        <w:t>CDD</w:t>
      </w:r>
      <w:r>
        <w:rPr>
          <w:rFonts w:cstheme="minorHAnsi"/>
        </w:rPr>
        <w:tab/>
        <w:t>= Cooling Degree Days</w:t>
      </w:r>
    </w:p>
    <w:p w14:paraId="5C54A213" w14:textId="77777777" w:rsidR="00D723B1" w:rsidRDefault="00D723B1" w:rsidP="00D723B1">
      <w:pPr>
        <w:rPr>
          <w:rFonts w:cstheme="minorHAnsi"/>
        </w:rPr>
      </w:pPr>
      <w:r>
        <w:rPr>
          <w:rFonts w:cstheme="minorHAnsi"/>
        </w:rPr>
        <w:tab/>
      </w:r>
      <w:r>
        <w:rPr>
          <w:rFonts w:cstheme="minorHAnsi"/>
        </w:rPr>
        <w:tab/>
      </w:r>
      <w:r>
        <w:rPr>
          <w:rFonts w:cstheme="minorHAnsi"/>
        </w:rPr>
        <w:tab/>
      </w:r>
      <w:r>
        <w:rPr>
          <w:rFonts w:cstheme="minorHAnsi"/>
        </w:rPr>
        <w:tab/>
        <w:t>= Dependent on location</w:t>
      </w:r>
      <w:r>
        <w:rPr>
          <w:rStyle w:val="FootnoteReference"/>
          <w:rFonts w:eastAsiaTheme="majorEastAsia" w:cstheme="minorHAnsi"/>
        </w:rPr>
        <w:footnoteReference w:id="106"/>
      </w:r>
      <w:r>
        <w:rPr>
          <w:rFonts w:cstheme="minorHAnsi"/>
        </w:rPr>
        <w:t>:</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Change w:id="2276" w:author="Stephanie Baer" w:date="2016-01-21T13:50:00Z">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PrChange>
      </w:tblPr>
      <w:tblGrid>
        <w:gridCol w:w="1519"/>
        <w:gridCol w:w="855"/>
        <w:gridCol w:w="1221"/>
        <w:tblGridChange w:id="2277">
          <w:tblGrid>
            <w:gridCol w:w="1519"/>
            <w:gridCol w:w="855"/>
            <w:gridCol w:w="1221"/>
          </w:tblGrid>
        </w:tblGridChange>
      </w:tblGrid>
      <w:tr w:rsidR="00D723B1" w:rsidRPr="000563D8" w14:paraId="61042DFF" w14:textId="77777777" w:rsidTr="00552DE4">
        <w:trPr>
          <w:jc w:val="center"/>
          <w:trPrChange w:id="2278" w:author="Stephanie Baer" w:date="2016-01-21T13:50:00Z">
            <w:trPr>
              <w:jc w:val="center"/>
            </w:trPr>
          </w:trPrChange>
        </w:trPr>
        <w:tc>
          <w:tcPr>
            <w:tcW w:w="1519"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Change w:id="2279" w:author="Stephanie Baer" w:date="2016-01-21T13:50:00Z">
              <w:tcPr>
                <w:tcW w:w="1519"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tcPrChange>
          </w:tcPr>
          <w:p w14:paraId="35DA8CF8" w14:textId="77777777" w:rsidR="00D723B1" w:rsidRPr="000563D8" w:rsidRDefault="00D723B1">
            <w:pPr>
              <w:jc w:val="center"/>
              <w:rPr>
                <w:b/>
                <w:color w:val="FFFFFF" w:themeColor="background1"/>
              </w:rPr>
            </w:pPr>
            <w:r w:rsidRPr="000563D8">
              <w:rPr>
                <w:b/>
                <w:color w:val="FFFFFF" w:themeColor="background1"/>
              </w:rPr>
              <w:t>Climate Zone</w:t>
            </w:r>
          </w:p>
          <w:p w14:paraId="1C5EC64F" w14:textId="77777777" w:rsidR="00D723B1" w:rsidRPr="000563D8" w:rsidRDefault="00D723B1">
            <w:pPr>
              <w:jc w:val="center"/>
              <w:rPr>
                <w:b/>
                <w:color w:val="FFFFFF" w:themeColor="background1"/>
              </w:rPr>
            </w:pPr>
            <w:r w:rsidRPr="000563D8">
              <w:rPr>
                <w:b/>
                <w:color w:val="FFFFFF" w:themeColor="background1"/>
              </w:rPr>
              <w:t>(City based upon)</w:t>
            </w:r>
          </w:p>
        </w:tc>
        <w:tc>
          <w:tcPr>
            <w:tcW w:w="855"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Change w:id="2280" w:author="Stephanie Baer" w:date="2016-01-21T13:50:00Z">
              <w:tcPr>
                <w:tcW w:w="855"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tcPrChange>
          </w:tcPr>
          <w:p w14:paraId="7AEA91B9" w14:textId="77777777" w:rsidR="00D723B1" w:rsidRPr="000563D8" w:rsidRDefault="00D723B1">
            <w:pPr>
              <w:jc w:val="center"/>
              <w:rPr>
                <w:b/>
                <w:color w:val="FFFFFF" w:themeColor="background1"/>
              </w:rPr>
            </w:pPr>
            <w:r w:rsidRPr="000563D8">
              <w:rPr>
                <w:b/>
                <w:color w:val="FFFFFF" w:themeColor="background1"/>
              </w:rPr>
              <w:t>CDD 65</w:t>
            </w:r>
          </w:p>
        </w:tc>
        <w:tc>
          <w:tcPr>
            <w:tcW w:w="855"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Change w:id="2281" w:author="Stephanie Baer" w:date="2016-01-21T13:50:00Z">
              <w:tcPr>
                <w:tcW w:w="855"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tcPrChange>
          </w:tcPr>
          <w:p w14:paraId="13E55BEC" w14:textId="77777777" w:rsidR="00D723B1" w:rsidRPr="000563D8" w:rsidRDefault="00D723B1">
            <w:pPr>
              <w:jc w:val="center"/>
              <w:rPr>
                <w:b/>
                <w:color w:val="FFFFFF" w:themeColor="background1"/>
              </w:rPr>
            </w:pPr>
            <w:r w:rsidRPr="000563D8">
              <w:rPr>
                <w:b/>
                <w:color w:val="FFFFFF" w:themeColor="background1"/>
              </w:rPr>
              <w:t>CDD/365.25</w:t>
            </w:r>
          </w:p>
        </w:tc>
      </w:tr>
      <w:tr w:rsidR="00D723B1" w:rsidRPr="000563D8" w14:paraId="7306008C" w14:textId="77777777" w:rsidTr="009C3E5A">
        <w:trPr>
          <w:jc w:val="center"/>
        </w:trPr>
        <w:tc>
          <w:tcPr>
            <w:tcW w:w="1519" w:type="dxa"/>
            <w:tcBorders>
              <w:top w:val="single" w:sz="8" w:space="0" w:color="auto"/>
              <w:left w:val="single" w:sz="8" w:space="0" w:color="auto"/>
              <w:bottom w:val="single" w:sz="8" w:space="0" w:color="auto"/>
              <w:right w:val="single" w:sz="8" w:space="0" w:color="auto"/>
            </w:tcBorders>
            <w:noWrap/>
            <w:vAlign w:val="center"/>
            <w:hideMark/>
          </w:tcPr>
          <w:p w14:paraId="7865717D" w14:textId="77777777" w:rsidR="00D723B1" w:rsidRPr="000563D8" w:rsidRDefault="00D723B1" w:rsidP="009C3E5A">
            <w:r w:rsidRPr="000563D8">
              <w:t>1 (Rockford)</w:t>
            </w:r>
          </w:p>
        </w:tc>
        <w:tc>
          <w:tcPr>
            <w:tcW w:w="855" w:type="dxa"/>
            <w:tcBorders>
              <w:top w:val="single" w:sz="8" w:space="0" w:color="auto"/>
              <w:left w:val="single" w:sz="8" w:space="0" w:color="auto"/>
              <w:bottom w:val="single" w:sz="8" w:space="0" w:color="auto"/>
              <w:right w:val="single" w:sz="8" w:space="0" w:color="auto"/>
            </w:tcBorders>
            <w:noWrap/>
            <w:vAlign w:val="center"/>
            <w:hideMark/>
          </w:tcPr>
          <w:p w14:paraId="66BFD127" w14:textId="77777777" w:rsidR="00D723B1" w:rsidRPr="000563D8" w:rsidRDefault="00D723B1" w:rsidP="009C3E5A">
            <w:r w:rsidRPr="000563D8">
              <w:t>820</w:t>
            </w:r>
          </w:p>
        </w:tc>
        <w:tc>
          <w:tcPr>
            <w:tcW w:w="855" w:type="dxa"/>
            <w:tcBorders>
              <w:top w:val="single" w:sz="8" w:space="0" w:color="auto"/>
              <w:left w:val="single" w:sz="8" w:space="0" w:color="auto"/>
              <w:bottom w:val="single" w:sz="8" w:space="0" w:color="auto"/>
              <w:right w:val="single" w:sz="8" w:space="0" w:color="auto"/>
            </w:tcBorders>
            <w:hideMark/>
          </w:tcPr>
          <w:p w14:paraId="67C7B209" w14:textId="77777777" w:rsidR="00D723B1" w:rsidRPr="000563D8" w:rsidRDefault="00D723B1" w:rsidP="009C3E5A">
            <w:r w:rsidRPr="000563D8">
              <w:t>2.25</w:t>
            </w:r>
          </w:p>
        </w:tc>
      </w:tr>
      <w:tr w:rsidR="00D723B1" w:rsidRPr="000563D8" w14:paraId="63086DFB" w14:textId="77777777" w:rsidTr="009C3E5A">
        <w:trPr>
          <w:jc w:val="center"/>
        </w:trPr>
        <w:tc>
          <w:tcPr>
            <w:tcW w:w="1519" w:type="dxa"/>
            <w:tcBorders>
              <w:top w:val="single" w:sz="8" w:space="0" w:color="auto"/>
              <w:left w:val="single" w:sz="8" w:space="0" w:color="auto"/>
              <w:bottom w:val="single" w:sz="8" w:space="0" w:color="auto"/>
              <w:right w:val="single" w:sz="8" w:space="0" w:color="auto"/>
            </w:tcBorders>
            <w:noWrap/>
            <w:vAlign w:val="center"/>
            <w:hideMark/>
          </w:tcPr>
          <w:p w14:paraId="484FEFAC" w14:textId="77777777" w:rsidR="00D723B1" w:rsidRPr="000563D8" w:rsidRDefault="00D723B1" w:rsidP="009C3E5A">
            <w:r w:rsidRPr="000563D8">
              <w:t>2 (Chicago)</w:t>
            </w:r>
          </w:p>
        </w:tc>
        <w:tc>
          <w:tcPr>
            <w:tcW w:w="855" w:type="dxa"/>
            <w:tcBorders>
              <w:top w:val="single" w:sz="8" w:space="0" w:color="auto"/>
              <w:left w:val="single" w:sz="8" w:space="0" w:color="auto"/>
              <w:bottom w:val="single" w:sz="8" w:space="0" w:color="auto"/>
              <w:right w:val="single" w:sz="8" w:space="0" w:color="auto"/>
            </w:tcBorders>
            <w:noWrap/>
            <w:vAlign w:val="center"/>
            <w:hideMark/>
          </w:tcPr>
          <w:p w14:paraId="3DAA7A38" w14:textId="77777777" w:rsidR="00D723B1" w:rsidRPr="000563D8" w:rsidRDefault="00D723B1" w:rsidP="009C3E5A">
            <w:r w:rsidRPr="000563D8">
              <w:t>842</w:t>
            </w:r>
          </w:p>
        </w:tc>
        <w:tc>
          <w:tcPr>
            <w:tcW w:w="855" w:type="dxa"/>
            <w:tcBorders>
              <w:top w:val="single" w:sz="8" w:space="0" w:color="auto"/>
              <w:left w:val="single" w:sz="8" w:space="0" w:color="auto"/>
              <w:bottom w:val="single" w:sz="8" w:space="0" w:color="auto"/>
              <w:right w:val="single" w:sz="8" w:space="0" w:color="auto"/>
            </w:tcBorders>
            <w:hideMark/>
          </w:tcPr>
          <w:p w14:paraId="501F7CED" w14:textId="77777777" w:rsidR="00D723B1" w:rsidRPr="000563D8" w:rsidRDefault="00D723B1" w:rsidP="009C3E5A">
            <w:r w:rsidRPr="000563D8">
              <w:t>2.31</w:t>
            </w:r>
          </w:p>
        </w:tc>
      </w:tr>
      <w:tr w:rsidR="00D723B1" w:rsidRPr="000563D8" w14:paraId="78BFC98F" w14:textId="77777777" w:rsidTr="009C3E5A">
        <w:trPr>
          <w:jc w:val="center"/>
        </w:trPr>
        <w:tc>
          <w:tcPr>
            <w:tcW w:w="1519" w:type="dxa"/>
            <w:tcBorders>
              <w:top w:val="single" w:sz="8" w:space="0" w:color="auto"/>
              <w:left w:val="single" w:sz="8" w:space="0" w:color="auto"/>
              <w:bottom w:val="single" w:sz="8" w:space="0" w:color="auto"/>
              <w:right w:val="single" w:sz="8" w:space="0" w:color="auto"/>
            </w:tcBorders>
            <w:noWrap/>
            <w:vAlign w:val="center"/>
            <w:hideMark/>
          </w:tcPr>
          <w:p w14:paraId="557026E0" w14:textId="77777777" w:rsidR="00D723B1" w:rsidRPr="000563D8" w:rsidRDefault="00D723B1" w:rsidP="009C3E5A">
            <w:r w:rsidRPr="000563D8">
              <w:t>3 (Springfield)</w:t>
            </w:r>
          </w:p>
        </w:tc>
        <w:tc>
          <w:tcPr>
            <w:tcW w:w="855" w:type="dxa"/>
            <w:tcBorders>
              <w:top w:val="single" w:sz="8" w:space="0" w:color="auto"/>
              <w:left w:val="single" w:sz="8" w:space="0" w:color="auto"/>
              <w:bottom w:val="single" w:sz="8" w:space="0" w:color="auto"/>
              <w:right w:val="single" w:sz="8" w:space="0" w:color="auto"/>
            </w:tcBorders>
            <w:noWrap/>
            <w:vAlign w:val="center"/>
            <w:hideMark/>
          </w:tcPr>
          <w:p w14:paraId="4A904068" w14:textId="77777777" w:rsidR="00D723B1" w:rsidRPr="000563D8" w:rsidRDefault="00D723B1" w:rsidP="009C3E5A">
            <w:r w:rsidRPr="000563D8">
              <w:t>1,108</w:t>
            </w:r>
          </w:p>
        </w:tc>
        <w:tc>
          <w:tcPr>
            <w:tcW w:w="855" w:type="dxa"/>
            <w:tcBorders>
              <w:top w:val="single" w:sz="8" w:space="0" w:color="auto"/>
              <w:left w:val="single" w:sz="8" w:space="0" w:color="auto"/>
              <w:bottom w:val="single" w:sz="8" w:space="0" w:color="auto"/>
              <w:right w:val="single" w:sz="8" w:space="0" w:color="auto"/>
            </w:tcBorders>
            <w:hideMark/>
          </w:tcPr>
          <w:p w14:paraId="1B03B83D" w14:textId="77777777" w:rsidR="00D723B1" w:rsidRPr="000563D8" w:rsidRDefault="00D723B1" w:rsidP="009C3E5A">
            <w:r w:rsidRPr="000563D8">
              <w:t>3.03</w:t>
            </w:r>
          </w:p>
        </w:tc>
      </w:tr>
      <w:tr w:rsidR="00D723B1" w:rsidRPr="000563D8" w14:paraId="57C33D64" w14:textId="77777777" w:rsidTr="009C3E5A">
        <w:trPr>
          <w:jc w:val="center"/>
        </w:trPr>
        <w:tc>
          <w:tcPr>
            <w:tcW w:w="1519" w:type="dxa"/>
            <w:tcBorders>
              <w:top w:val="single" w:sz="8" w:space="0" w:color="auto"/>
              <w:left w:val="single" w:sz="8" w:space="0" w:color="auto"/>
              <w:bottom w:val="single" w:sz="8" w:space="0" w:color="auto"/>
              <w:right w:val="single" w:sz="8" w:space="0" w:color="auto"/>
            </w:tcBorders>
            <w:noWrap/>
            <w:vAlign w:val="center"/>
            <w:hideMark/>
          </w:tcPr>
          <w:p w14:paraId="70A46523" w14:textId="77777777" w:rsidR="00D723B1" w:rsidRPr="000563D8" w:rsidRDefault="00D723B1" w:rsidP="009C3E5A">
            <w:r w:rsidRPr="000563D8">
              <w:t>4 (Belleville)</w:t>
            </w:r>
          </w:p>
        </w:tc>
        <w:tc>
          <w:tcPr>
            <w:tcW w:w="855" w:type="dxa"/>
            <w:tcBorders>
              <w:top w:val="single" w:sz="8" w:space="0" w:color="auto"/>
              <w:left w:val="single" w:sz="8" w:space="0" w:color="auto"/>
              <w:bottom w:val="single" w:sz="8" w:space="0" w:color="auto"/>
              <w:right w:val="single" w:sz="8" w:space="0" w:color="auto"/>
            </w:tcBorders>
            <w:noWrap/>
            <w:vAlign w:val="center"/>
            <w:hideMark/>
          </w:tcPr>
          <w:p w14:paraId="6DC8E905" w14:textId="77777777" w:rsidR="00D723B1" w:rsidRPr="000563D8" w:rsidRDefault="00D723B1" w:rsidP="009C3E5A">
            <w:r w:rsidRPr="000563D8">
              <w:t>1,570</w:t>
            </w:r>
          </w:p>
        </w:tc>
        <w:tc>
          <w:tcPr>
            <w:tcW w:w="855" w:type="dxa"/>
            <w:tcBorders>
              <w:top w:val="single" w:sz="8" w:space="0" w:color="auto"/>
              <w:left w:val="single" w:sz="8" w:space="0" w:color="auto"/>
              <w:bottom w:val="single" w:sz="8" w:space="0" w:color="auto"/>
              <w:right w:val="single" w:sz="8" w:space="0" w:color="auto"/>
            </w:tcBorders>
            <w:hideMark/>
          </w:tcPr>
          <w:p w14:paraId="4FA06804" w14:textId="77777777" w:rsidR="00D723B1" w:rsidRPr="000563D8" w:rsidRDefault="00D723B1" w:rsidP="009C3E5A">
            <w:r w:rsidRPr="000563D8">
              <w:t>4.30</w:t>
            </w:r>
          </w:p>
        </w:tc>
      </w:tr>
      <w:tr w:rsidR="00D723B1" w:rsidRPr="000563D8" w14:paraId="240D5222" w14:textId="77777777" w:rsidTr="009C3E5A">
        <w:trPr>
          <w:jc w:val="center"/>
        </w:trPr>
        <w:tc>
          <w:tcPr>
            <w:tcW w:w="1519" w:type="dxa"/>
            <w:tcBorders>
              <w:top w:val="single" w:sz="8" w:space="0" w:color="auto"/>
              <w:left w:val="single" w:sz="8" w:space="0" w:color="auto"/>
              <w:bottom w:val="single" w:sz="8" w:space="0" w:color="auto"/>
              <w:right w:val="single" w:sz="8" w:space="0" w:color="auto"/>
            </w:tcBorders>
            <w:noWrap/>
            <w:vAlign w:val="center"/>
            <w:hideMark/>
          </w:tcPr>
          <w:p w14:paraId="7816FA4B" w14:textId="77777777" w:rsidR="00D723B1" w:rsidRPr="000563D8" w:rsidRDefault="00D723B1" w:rsidP="009C3E5A">
            <w:r w:rsidRPr="000563D8">
              <w:t>5 (Marion)</w:t>
            </w:r>
          </w:p>
        </w:tc>
        <w:tc>
          <w:tcPr>
            <w:tcW w:w="855" w:type="dxa"/>
            <w:tcBorders>
              <w:top w:val="single" w:sz="8" w:space="0" w:color="auto"/>
              <w:left w:val="single" w:sz="8" w:space="0" w:color="auto"/>
              <w:bottom w:val="single" w:sz="8" w:space="0" w:color="auto"/>
              <w:right w:val="single" w:sz="8" w:space="0" w:color="auto"/>
            </w:tcBorders>
            <w:vAlign w:val="center"/>
            <w:hideMark/>
          </w:tcPr>
          <w:p w14:paraId="248D0EB3" w14:textId="77777777" w:rsidR="00D723B1" w:rsidRPr="000563D8" w:rsidRDefault="00D723B1" w:rsidP="009C3E5A">
            <w:r w:rsidRPr="000563D8">
              <w:t>1,370</w:t>
            </w:r>
          </w:p>
        </w:tc>
        <w:tc>
          <w:tcPr>
            <w:tcW w:w="855" w:type="dxa"/>
            <w:tcBorders>
              <w:top w:val="single" w:sz="8" w:space="0" w:color="auto"/>
              <w:left w:val="single" w:sz="8" w:space="0" w:color="auto"/>
              <w:bottom w:val="single" w:sz="8" w:space="0" w:color="auto"/>
              <w:right w:val="single" w:sz="8" w:space="0" w:color="auto"/>
            </w:tcBorders>
            <w:hideMark/>
          </w:tcPr>
          <w:p w14:paraId="5279C1D1" w14:textId="77777777" w:rsidR="00D723B1" w:rsidRPr="000563D8" w:rsidRDefault="00D723B1" w:rsidP="009C3E5A">
            <w:r w:rsidRPr="000563D8">
              <w:t>3.75</w:t>
            </w:r>
          </w:p>
        </w:tc>
      </w:tr>
    </w:tbl>
    <w:p w14:paraId="2E14A8B6" w14:textId="77777777" w:rsidR="00D723B1" w:rsidRDefault="00D723B1" w:rsidP="00D723B1">
      <w:pPr>
        <w:ind w:left="1440"/>
        <w:rPr>
          <w:rFonts w:cstheme="minorHAnsi"/>
          <w:noProof/>
        </w:rPr>
      </w:pPr>
    </w:p>
    <w:p w14:paraId="69991718" w14:textId="77777777" w:rsidR="00D723B1" w:rsidRDefault="00D723B1" w:rsidP="00D723B1">
      <w:pPr>
        <w:ind w:left="720"/>
        <w:rPr>
          <w:rFonts w:cstheme="minorHAnsi"/>
          <w:noProof/>
        </w:rPr>
      </w:pPr>
      <w:r>
        <w:rPr>
          <w:rFonts w:cstheme="minorHAnsi"/>
          <w:noProof/>
        </w:rPr>
        <w:t xml:space="preserve">Interaction: Located in Unconditioned Space x HDD/365.25 </w:t>
      </w:r>
    </w:p>
    <w:p w14:paraId="3117F0C6" w14:textId="77777777" w:rsidR="00D723B1" w:rsidRDefault="00D723B1" w:rsidP="00D723B1">
      <w:pPr>
        <w:ind w:left="720"/>
        <w:rPr>
          <w:rFonts w:cstheme="minorHAnsi"/>
          <w:noProof/>
        </w:rPr>
      </w:pPr>
      <w:r>
        <w:rPr>
          <w:rFonts w:cstheme="minorHAnsi"/>
          <w:noProof/>
        </w:rPr>
        <w:tab/>
      </w:r>
      <w:r>
        <w:rPr>
          <w:rFonts w:cstheme="minorHAnsi"/>
          <w:noProof/>
        </w:rPr>
        <w:tab/>
        <w:t>(=1 * HDD/365.25 if in unconditioned space)</w:t>
      </w:r>
    </w:p>
    <w:p w14:paraId="7E7CBBD6" w14:textId="77777777" w:rsidR="00D723B1" w:rsidRDefault="00D723B1" w:rsidP="00D723B1">
      <w:pPr>
        <w:ind w:left="1440" w:firstLine="720"/>
        <w:rPr>
          <w:rFonts w:cstheme="minorHAnsi"/>
        </w:rPr>
      </w:pPr>
      <w:r>
        <w:rPr>
          <w:rFonts w:cstheme="minorHAnsi"/>
        </w:rPr>
        <w:t>HDD</w:t>
      </w:r>
      <w:r>
        <w:rPr>
          <w:rFonts w:cstheme="minorHAnsi"/>
        </w:rPr>
        <w:tab/>
        <w:t>= Heating Degree Days</w:t>
      </w:r>
    </w:p>
    <w:p w14:paraId="123EEDC4" w14:textId="77777777" w:rsidR="00D723B1" w:rsidRDefault="00D723B1" w:rsidP="00D723B1">
      <w:pPr>
        <w:ind w:left="720" w:hanging="720"/>
        <w:rPr>
          <w:rFonts w:cstheme="minorHAnsi"/>
        </w:rPr>
      </w:pPr>
      <w:r>
        <w:rPr>
          <w:rFonts w:cstheme="minorHAnsi"/>
        </w:rPr>
        <w:tab/>
      </w:r>
      <w:r>
        <w:rPr>
          <w:rFonts w:cstheme="minorHAnsi"/>
        </w:rPr>
        <w:tab/>
      </w:r>
      <w:r>
        <w:rPr>
          <w:rFonts w:cstheme="minorHAnsi"/>
        </w:rPr>
        <w:tab/>
      </w:r>
      <w:r>
        <w:rPr>
          <w:rFonts w:cstheme="minorHAnsi"/>
        </w:rPr>
        <w:tab/>
        <w:t>= Dependent on location:</w:t>
      </w:r>
      <w:r>
        <w:rPr>
          <w:rStyle w:val="FootnoteReference"/>
          <w:rFonts w:eastAsiaTheme="majorEastAsia" w:cstheme="minorHAnsi"/>
        </w:rPr>
        <w:footnoteReference w:id="107"/>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Change w:id="2282" w:author="Stephanie Baer" w:date="2016-01-21T13:50:00Z">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PrChange>
      </w:tblPr>
      <w:tblGrid>
        <w:gridCol w:w="1800"/>
        <w:gridCol w:w="991"/>
        <w:gridCol w:w="1241"/>
        <w:tblGridChange w:id="2283">
          <w:tblGrid>
            <w:gridCol w:w="1800"/>
            <w:gridCol w:w="991"/>
            <w:gridCol w:w="1241"/>
          </w:tblGrid>
        </w:tblGridChange>
      </w:tblGrid>
      <w:tr w:rsidR="00D723B1" w:rsidRPr="000563D8" w14:paraId="3D3B7C5D" w14:textId="77777777" w:rsidTr="00552DE4">
        <w:trPr>
          <w:trHeight w:val="297"/>
          <w:jc w:val="center"/>
          <w:trPrChange w:id="2284" w:author="Stephanie Baer" w:date="2016-01-21T13:50:00Z">
            <w:trPr>
              <w:trHeight w:val="297"/>
              <w:jc w:val="center"/>
            </w:trPr>
          </w:trPrChange>
        </w:trPr>
        <w:tc>
          <w:tcPr>
            <w:tcW w:w="1800"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Change w:id="2285" w:author="Stephanie Baer" w:date="2016-01-21T13:50:00Z">
              <w:tcPr>
                <w:tcW w:w="1800"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tcPrChange>
          </w:tcPr>
          <w:p w14:paraId="133436C5" w14:textId="77777777" w:rsidR="00D723B1" w:rsidRPr="000563D8" w:rsidRDefault="00D723B1">
            <w:pPr>
              <w:jc w:val="center"/>
              <w:rPr>
                <w:b/>
                <w:color w:val="FFFFFF" w:themeColor="background1"/>
              </w:rPr>
              <w:pPrChange w:id="2286" w:author="Stephanie Baer" w:date="2016-01-21T13:50:00Z">
                <w:pPr/>
              </w:pPrChange>
            </w:pPr>
            <w:r w:rsidRPr="000563D8">
              <w:rPr>
                <w:b/>
                <w:color w:val="FFFFFF" w:themeColor="background1"/>
              </w:rPr>
              <w:t>Climate Zone</w:t>
            </w:r>
          </w:p>
          <w:p w14:paraId="5525F0BE" w14:textId="77777777" w:rsidR="00D723B1" w:rsidRPr="000563D8" w:rsidRDefault="00D723B1">
            <w:pPr>
              <w:jc w:val="center"/>
              <w:rPr>
                <w:b/>
                <w:color w:val="FFFFFF" w:themeColor="background1"/>
              </w:rPr>
              <w:pPrChange w:id="2287" w:author="Stephanie Baer" w:date="2016-01-21T13:50:00Z">
                <w:pPr/>
              </w:pPrChange>
            </w:pPr>
            <w:r w:rsidRPr="000563D8">
              <w:rPr>
                <w:b/>
                <w:color w:val="FFFFFF" w:themeColor="background1"/>
              </w:rPr>
              <w:t>(City based upon)</w:t>
            </w:r>
          </w:p>
        </w:tc>
        <w:tc>
          <w:tcPr>
            <w:tcW w:w="991"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Change w:id="2288" w:author="Stephanie Baer" w:date="2016-01-21T13:50:00Z">
              <w:tcPr>
                <w:tcW w:w="991"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tcPrChange>
          </w:tcPr>
          <w:p w14:paraId="2B918650" w14:textId="77777777" w:rsidR="00D723B1" w:rsidRPr="000563D8" w:rsidRDefault="00D723B1">
            <w:pPr>
              <w:jc w:val="center"/>
              <w:rPr>
                <w:b/>
                <w:color w:val="FFFFFF" w:themeColor="background1"/>
              </w:rPr>
              <w:pPrChange w:id="2289" w:author="Stephanie Baer" w:date="2016-01-21T13:50:00Z">
                <w:pPr/>
              </w:pPrChange>
            </w:pPr>
            <w:r w:rsidRPr="000563D8">
              <w:rPr>
                <w:b/>
                <w:color w:val="FFFFFF" w:themeColor="background1"/>
              </w:rPr>
              <w:t>HDD 65</w:t>
            </w:r>
          </w:p>
        </w:tc>
        <w:tc>
          <w:tcPr>
            <w:tcW w:w="991"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Change w:id="2290" w:author="Stephanie Baer" w:date="2016-01-21T13:50:00Z">
              <w:tcPr>
                <w:tcW w:w="991"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tcPrChange>
          </w:tcPr>
          <w:p w14:paraId="08DA6403" w14:textId="77777777" w:rsidR="00D723B1" w:rsidRPr="000563D8" w:rsidRDefault="00D723B1">
            <w:pPr>
              <w:jc w:val="center"/>
              <w:rPr>
                <w:b/>
                <w:color w:val="FFFFFF" w:themeColor="background1"/>
              </w:rPr>
              <w:pPrChange w:id="2291" w:author="Stephanie Baer" w:date="2016-01-21T13:50:00Z">
                <w:pPr/>
              </w:pPrChange>
            </w:pPr>
            <w:r w:rsidRPr="000563D8">
              <w:rPr>
                <w:b/>
                <w:color w:val="FFFFFF" w:themeColor="background1"/>
              </w:rPr>
              <w:t>HDD/365.25</w:t>
            </w:r>
          </w:p>
        </w:tc>
      </w:tr>
      <w:tr w:rsidR="00D723B1" w:rsidRPr="000563D8" w14:paraId="5DE7E6EE" w14:textId="77777777" w:rsidTr="009C3E5A">
        <w:trPr>
          <w:trHeight w:val="297"/>
          <w:jc w:val="center"/>
        </w:trPr>
        <w:tc>
          <w:tcPr>
            <w:tcW w:w="1800" w:type="dxa"/>
            <w:tcBorders>
              <w:top w:val="single" w:sz="8" w:space="0" w:color="auto"/>
              <w:left w:val="single" w:sz="8" w:space="0" w:color="auto"/>
              <w:bottom w:val="single" w:sz="8" w:space="0" w:color="auto"/>
              <w:right w:val="single" w:sz="8" w:space="0" w:color="auto"/>
            </w:tcBorders>
            <w:vAlign w:val="center"/>
            <w:hideMark/>
          </w:tcPr>
          <w:p w14:paraId="2E1EDB3F" w14:textId="77777777" w:rsidR="00D723B1" w:rsidRPr="000563D8" w:rsidRDefault="00D723B1" w:rsidP="009C3E5A">
            <w:r w:rsidRPr="000563D8">
              <w:t>1 (Rockford)</w:t>
            </w:r>
          </w:p>
        </w:tc>
        <w:tc>
          <w:tcPr>
            <w:tcW w:w="991" w:type="dxa"/>
            <w:tcBorders>
              <w:top w:val="single" w:sz="8" w:space="0" w:color="auto"/>
              <w:left w:val="single" w:sz="8" w:space="0" w:color="auto"/>
              <w:bottom w:val="single" w:sz="8" w:space="0" w:color="auto"/>
              <w:right w:val="single" w:sz="8" w:space="0" w:color="auto"/>
            </w:tcBorders>
            <w:noWrap/>
            <w:vAlign w:val="center"/>
            <w:hideMark/>
          </w:tcPr>
          <w:p w14:paraId="70CDC318" w14:textId="77777777" w:rsidR="00D723B1" w:rsidRPr="000563D8" w:rsidRDefault="00D723B1" w:rsidP="009C3E5A">
            <w:r w:rsidRPr="000563D8">
              <w:t>6,569</w:t>
            </w:r>
          </w:p>
        </w:tc>
        <w:tc>
          <w:tcPr>
            <w:tcW w:w="991" w:type="dxa"/>
            <w:tcBorders>
              <w:top w:val="single" w:sz="8" w:space="0" w:color="auto"/>
              <w:left w:val="single" w:sz="8" w:space="0" w:color="auto"/>
              <w:bottom w:val="single" w:sz="8" w:space="0" w:color="auto"/>
              <w:right w:val="single" w:sz="8" w:space="0" w:color="auto"/>
            </w:tcBorders>
            <w:vAlign w:val="center"/>
            <w:hideMark/>
          </w:tcPr>
          <w:p w14:paraId="20C26D4D" w14:textId="77777777" w:rsidR="00D723B1" w:rsidRPr="000563D8" w:rsidRDefault="00D723B1" w:rsidP="009C3E5A">
            <w:r w:rsidRPr="000563D8">
              <w:t>17.98</w:t>
            </w:r>
          </w:p>
        </w:tc>
      </w:tr>
      <w:tr w:rsidR="00D723B1" w:rsidRPr="000563D8" w14:paraId="13FBBCC4" w14:textId="77777777" w:rsidTr="009C3E5A">
        <w:trPr>
          <w:trHeight w:val="297"/>
          <w:jc w:val="center"/>
        </w:trPr>
        <w:tc>
          <w:tcPr>
            <w:tcW w:w="1800" w:type="dxa"/>
            <w:tcBorders>
              <w:top w:val="single" w:sz="8" w:space="0" w:color="auto"/>
              <w:left w:val="single" w:sz="8" w:space="0" w:color="auto"/>
              <w:bottom w:val="single" w:sz="8" w:space="0" w:color="auto"/>
              <w:right w:val="single" w:sz="8" w:space="0" w:color="auto"/>
            </w:tcBorders>
            <w:vAlign w:val="center"/>
            <w:hideMark/>
          </w:tcPr>
          <w:p w14:paraId="24932F00" w14:textId="77777777" w:rsidR="00D723B1" w:rsidRPr="000563D8" w:rsidRDefault="00D723B1" w:rsidP="009C3E5A">
            <w:r w:rsidRPr="000563D8">
              <w:t>2 (Chicago)</w:t>
            </w:r>
          </w:p>
        </w:tc>
        <w:tc>
          <w:tcPr>
            <w:tcW w:w="991" w:type="dxa"/>
            <w:tcBorders>
              <w:top w:val="single" w:sz="8" w:space="0" w:color="auto"/>
              <w:left w:val="single" w:sz="8" w:space="0" w:color="auto"/>
              <w:bottom w:val="single" w:sz="8" w:space="0" w:color="auto"/>
              <w:right w:val="single" w:sz="8" w:space="0" w:color="auto"/>
            </w:tcBorders>
            <w:noWrap/>
            <w:vAlign w:val="center"/>
            <w:hideMark/>
          </w:tcPr>
          <w:p w14:paraId="3D7ED41D" w14:textId="77777777" w:rsidR="00D723B1" w:rsidRPr="000563D8" w:rsidRDefault="00D723B1" w:rsidP="009C3E5A">
            <w:r w:rsidRPr="000563D8">
              <w:t>6,339</w:t>
            </w:r>
          </w:p>
        </w:tc>
        <w:tc>
          <w:tcPr>
            <w:tcW w:w="991" w:type="dxa"/>
            <w:tcBorders>
              <w:top w:val="single" w:sz="8" w:space="0" w:color="auto"/>
              <w:left w:val="single" w:sz="8" w:space="0" w:color="auto"/>
              <w:bottom w:val="single" w:sz="8" w:space="0" w:color="auto"/>
              <w:right w:val="single" w:sz="8" w:space="0" w:color="auto"/>
            </w:tcBorders>
            <w:vAlign w:val="center"/>
            <w:hideMark/>
          </w:tcPr>
          <w:p w14:paraId="459C3074" w14:textId="77777777" w:rsidR="00D723B1" w:rsidRPr="000563D8" w:rsidRDefault="00D723B1" w:rsidP="009C3E5A">
            <w:r w:rsidRPr="000563D8">
              <w:t>17.36</w:t>
            </w:r>
          </w:p>
        </w:tc>
      </w:tr>
      <w:tr w:rsidR="00D723B1" w:rsidRPr="000563D8" w14:paraId="049A2646" w14:textId="77777777" w:rsidTr="009C3E5A">
        <w:trPr>
          <w:trHeight w:val="297"/>
          <w:jc w:val="center"/>
        </w:trPr>
        <w:tc>
          <w:tcPr>
            <w:tcW w:w="1800" w:type="dxa"/>
            <w:tcBorders>
              <w:top w:val="single" w:sz="8" w:space="0" w:color="auto"/>
              <w:left w:val="single" w:sz="8" w:space="0" w:color="auto"/>
              <w:bottom w:val="single" w:sz="8" w:space="0" w:color="auto"/>
              <w:right w:val="single" w:sz="8" w:space="0" w:color="auto"/>
            </w:tcBorders>
            <w:vAlign w:val="center"/>
            <w:hideMark/>
          </w:tcPr>
          <w:p w14:paraId="3B8570E3" w14:textId="77777777" w:rsidR="00D723B1" w:rsidRPr="000563D8" w:rsidRDefault="00D723B1" w:rsidP="009C3E5A">
            <w:r w:rsidRPr="000563D8">
              <w:t>3 (Springfield)</w:t>
            </w:r>
          </w:p>
        </w:tc>
        <w:tc>
          <w:tcPr>
            <w:tcW w:w="991" w:type="dxa"/>
            <w:tcBorders>
              <w:top w:val="single" w:sz="8" w:space="0" w:color="auto"/>
              <w:left w:val="single" w:sz="8" w:space="0" w:color="auto"/>
              <w:bottom w:val="single" w:sz="8" w:space="0" w:color="auto"/>
              <w:right w:val="single" w:sz="8" w:space="0" w:color="auto"/>
            </w:tcBorders>
            <w:noWrap/>
            <w:vAlign w:val="center"/>
            <w:hideMark/>
          </w:tcPr>
          <w:p w14:paraId="09488B76" w14:textId="77777777" w:rsidR="00D723B1" w:rsidRPr="000563D8" w:rsidRDefault="00D723B1" w:rsidP="009C3E5A">
            <w:r w:rsidRPr="000563D8">
              <w:t>5,497</w:t>
            </w:r>
          </w:p>
        </w:tc>
        <w:tc>
          <w:tcPr>
            <w:tcW w:w="991" w:type="dxa"/>
            <w:tcBorders>
              <w:top w:val="single" w:sz="8" w:space="0" w:color="auto"/>
              <w:left w:val="single" w:sz="8" w:space="0" w:color="auto"/>
              <w:bottom w:val="single" w:sz="8" w:space="0" w:color="auto"/>
              <w:right w:val="single" w:sz="8" w:space="0" w:color="auto"/>
            </w:tcBorders>
            <w:vAlign w:val="center"/>
            <w:hideMark/>
          </w:tcPr>
          <w:p w14:paraId="3F1ADCEC" w14:textId="77777777" w:rsidR="00D723B1" w:rsidRPr="000563D8" w:rsidRDefault="00D723B1" w:rsidP="009C3E5A">
            <w:r w:rsidRPr="000563D8">
              <w:t>15.05</w:t>
            </w:r>
          </w:p>
        </w:tc>
      </w:tr>
      <w:tr w:rsidR="00D723B1" w:rsidRPr="000563D8" w14:paraId="58F9C7FE" w14:textId="77777777" w:rsidTr="009C3E5A">
        <w:trPr>
          <w:trHeight w:val="297"/>
          <w:jc w:val="center"/>
        </w:trPr>
        <w:tc>
          <w:tcPr>
            <w:tcW w:w="1800" w:type="dxa"/>
            <w:tcBorders>
              <w:top w:val="single" w:sz="8" w:space="0" w:color="auto"/>
              <w:left w:val="single" w:sz="8" w:space="0" w:color="auto"/>
              <w:bottom w:val="single" w:sz="8" w:space="0" w:color="auto"/>
              <w:right w:val="single" w:sz="8" w:space="0" w:color="auto"/>
            </w:tcBorders>
            <w:vAlign w:val="center"/>
            <w:hideMark/>
          </w:tcPr>
          <w:p w14:paraId="28BB0B6C" w14:textId="77777777" w:rsidR="00D723B1" w:rsidRPr="000563D8" w:rsidRDefault="00D723B1" w:rsidP="009C3E5A">
            <w:r w:rsidRPr="000563D8">
              <w:t>4 (Belleville)</w:t>
            </w:r>
          </w:p>
        </w:tc>
        <w:tc>
          <w:tcPr>
            <w:tcW w:w="991" w:type="dxa"/>
            <w:tcBorders>
              <w:top w:val="single" w:sz="8" w:space="0" w:color="auto"/>
              <w:left w:val="single" w:sz="8" w:space="0" w:color="auto"/>
              <w:bottom w:val="single" w:sz="8" w:space="0" w:color="auto"/>
              <w:right w:val="single" w:sz="8" w:space="0" w:color="auto"/>
            </w:tcBorders>
            <w:noWrap/>
            <w:vAlign w:val="center"/>
            <w:hideMark/>
          </w:tcPr>
          <w:p w14:paraId="2AB1E65B" w14:textId="77777777" w:rsidR="00D723B1" w:rsidRPr="000563D8" w:rsidRDefault="00D723B1" w:rsidP="009C3E5A">
            <w:r w:rsidRPr="000563D8">
              <w:t>4,379</w:t>
            </w:r>
          </w:p>
        </w:tc>
        <w:tc>
          <w:tcPr>
            <w:tcW w:w="991" w:type="dxa"/>
            <w:tcBorders>
              <w:top w:val="single" w:sz="8" w:space="0" w:color="auto"/>
              <w:left w:val="single" w:sz="8" w:space="0" w:color="auto"/>
              <w:bottom w:val="single" w:sz="8" w:space="0" w:color="auto"/>
              <w:right w:val="single" w:sz="8" w:space="0" w:color="auto"/>
            </w:tcBorders>
            <w:vAlign w:val="center"/>
            <w:hideMark/>
          </w:tcPr>
          <w:p w14:paraId="05DF0CC6" w14:textId="77777777" w:rsidR="00D723B1" w:rsidRPr="000563D8" w:rsidRDefault="00D723B1" w:rsidP="009C3E5A">
            <w:r w:rsidRPr="000563D8">
              <w:t>11.99</w:t>
            </w:r>
          </w:p>
        </w:tc>
      </w:tr>
      <w:tr w:rsidR="00D723B1" w:rsidRPr="000563D8" w14:paraId="792A880E" w14:textId="77777777" w:rsidTr="009C3E5A">
        <w:trPr>
          <w:trHeight w:val="297"/>
          <w:jc w:val="center"/>
        </w:trPr>
        <w:tc>
          <w:tcPr>
            <w:tcW w:w="1800" w:type="dxa"/>
            <w:tcBorders>
              <w:top w:val="single" w:sz="8" w:space="0" w:color="auto"/>
              <w:left w:val="single" w:sz="8" w:space="0" w:color="auto"/>
              <w:bottom w:val="single" w:sz="8" w:space="0" w:color="auto"/>
              <w:right w:val="single" w:sz="8" w:space="0" w:color="auto"/>
            </w:tcBorders>
            <w:vAlign w:val="center"/>
            <w:hideMark/>
          </w:tcPr>
          <w:p w14:paraId="017A40BB" w14:textId="77777777" w:rsidR="00D723B1" w:rsidRPr="000563D8" w:rsidRDefault="00D723B1" w:rsidP="009C3E5A">
            <w:r w:rsidRPr="000563D8">
              <w:t>5 (Marion)</w:t>
            </w:r>
          </w:p>
        </w:tc>
        <w:tc>
          <w:tcPr>
            <w:tcW w:w="991" w:type="dxa"/>
            <w:tcBorders>
              <w:top w:val="single" w:sz="8" w:space="0" w:color="auto"/>
              <w:left w:val="single" w:sz="8" w:space="0" w:color="auto"/>
              <w:bottom w:val="single" w:sz="8" w:space="0" w:color="auto"/>
              <w:right w:val="single" w:sz="8" w:space="0" w:color="auto"/>
            </w:tcBorders>
            <w:vAlign w:val="center"/>
            <w:hideMark/>
          </w:tcPr>
          <w:p w14:paraId="4A11F729" w14:textId="77777777" w:rsidR="00D723B1" w:rsidRPr="000563D8" w:rsidRDefault="00D723B1" w:rsidP="009C3E5A">
            <w:r w:rsidRPr="000563D8">
              <w:t>4,476</w:t>
            </w:r>
          </w:p>
        </w:tc>
        <w:tc>
          <w:tcPr>
            <w:tcW w:w="991" w:type="dxa"/>
            <w:tcBorders>
              <w:top w:val="single" w:sz="8" w:space="0" w:color="auto"/>
              <w:left w:val="single" w:sz="8" w:space="0" w:color="auto"/>
              <w:bottom w:val="single" w:sz="8" w:space="0" w:color="auto"/>
              <w:right w:val="single" w:sz="8" w:space="0" w:color="auto"/>
            </w:tcBorders>
            <w:vAlign w:val="center"/>
            <w:hideMark/>
          </w:tcPr>
          <w:p w14:paraId="2E43C6B3" w14:textId="77777777" w:rsidR="00D723B1" w:rsidRPr="000563D8" w:rsidRDefault="00D723B1" w:rsidP="009C3E5A">
            <w:r w:rsidRPr="000563D8">
              <w:t>12.25</w:t>
            </w:r>
          </w:p>
        </w:tc>
      </w:tr>
    </w:tbl>
    <w:p w14:paraId="6FB288C7" w14:textId="77777777" w:rsidR="00D723B1" w:rsidRDefault="00D723B1" w:rsidP="00D723B1">
      <w:pPr>
        <w:ind w:left="1440"/>
        <w:rPr>
          <w:rFonts w:cstheme="minorHAnsi"/>
          <w:noProof/>
        </w:rPr>
      </w:pPr>
    </w:p>
    <w:p w14:paraId="2F3638B3" w14:textId="77777777" w:rsidR="00D723B1" w:rsidRDefault="00D723B1" w:rsidP="00D723B1">
      <w:pPr>
        <w:ind w:left="2160" w:hanging="1440"/>
        <w:rPr>
          <w:rFonts w:cstheme="minorHAnsi"/>
          <w:noProof/>
        </w:rPr>
      </w:pPr>
      <w:r>
        <w:rPr>
          <w:rFonts w:cstheme="minorHAnsi"/>
          <w:noProof/>
        </w:rPr>
        <w:t>Part Use Factor</w:t>
      </w:r>
      <w:r>
        <w:rPr>
          <w:rFonts w:cstheme="minorHAnsi"/>
          <w:noProof/>
        </w:rPr>
        <w:tab/>
        <w:t xml:space="preserve">= To account for those units that are not running throughout the entire year. </w:t>
      </w:r>
      <w:r>
        <w:rPr>
          <w:iCs/>
        </w:rPr>
        <w:t>The most recent part-use factor participant survey results available at the start of the current program year shall be used</w:t>
      </w:r>
      <w:r>
        <w:rPr>
          <w:rStyle w:val="FootnoteReference"/>
          <w:iCs/>
        </w:rPr>
        <w:footnoteReference w:id="108"/>
      </w:r>
      <w:r>
        <w:rPr>
          <w:iCs/>
        </w:rPr>
        <w:t xml:space="preserve">.  </w:t>
      </w:r>
      <w:r>
        <w:rPr>
          <w:rFonts w:cstheme="minorHAnsi"/>
          <w:noProof/>
        </w:rPr>
        <w:t>For illustration purposes, this example uses 0.93.</w:t>
      </w:r>
      <w:r>
        <w:rPr>
          <w:rStyle w:val="FootnoteReference"/>
          <w:noProof/>
        </w:rPr>
        <w:footnoteReference w:id="109"/>
      </w:r>
    </w:p>
    <w:p w14:paraId="4E29EEFD" w14:textId="77777777" w:rsidR="00D723B1" w:rsidRDefault="00D723B1" w:rsidP="00D723B1">
      <w:pPr>
        <w:ind w:left="2880" w:hanging="1440"/>
        <w:rPr>
          <w:rFonts w:cstheme="minorHAnsi"/>
          <w:noProof/>
        </w:rPr>
      </w:pPr>
      <w:r>
        <w:rPr>
          <w:rFonts w:cstheme="minorHAnsi"/>
          <w:noProof/>
        </w:rPr>
        <w:lastRenderedPageBreak/>
        <w:tab/>
      </w:r>
    </w:p>
    <w:p w14:paraId="39C23016" w14:textId="77777777" w:rsidR="00D723B1" w:rsidRDefault="00D723B1" w:rsidP="00D723B1">
      <w:pPr>
        <w:tabs>
          <w:tab w:val="left" w:pos="90"/>
        </w:tabs>
        <w:rPr>
          <w:rFonts w:cstheme="minorHAnsi"/>
          <w:noProof/>
        </w:rPr>
      </w:pPr>
      <w:r>
        <w:rPr>
          <w:noProof/>
        </w:rPr>
        <mc:AlternateContent>
          <mc:Choice Requires="wps">
            <w:drawing>
              <wp:inline distT="0" distB="0" distL="0" distR="0" wp14:anchorId="15AFB35A" wp14:editId="108040C4">
                <wp:extent cx="5916295" cy="1180214"/>
                <wp:effectExtent l="0" t="0" r="27305" b="20320"/>
                <wp:docPr id="538" name="Text Box 5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1180214"/>
                        </a:xfrm>
                        <a:prstGeom prst="rect">
                          <a:avLst/>
                        </a:prstGeom>
                        <a:solidFill>
                          <a:srgbClr val="FFFFFF"/>
                        </a:solidFill>
                        <a:ln w="9525">
                          <a:solidFill>
                            <a:srgbClr val="000000"/>
                          </a:solidFill>
                          <a:miter lim="800000"/>
                          <a:headEnd/>
                          <a:tailEnd/>
                        </a:ln>
                      </wps:spPr>
                      <wps:txbx>
                        <w:txbxContent>
                          <w:p w14:paraId="61BF700B" w14:textId="77777777" w:rsidR="00F60751" w:rsidRDefault="00F60751" w:rsidP="00D723B1">
                            <w:pPr>
                              <w:tabs>
                                <w:tab w:val="left" w:pos="90"/>
                              </w:tabs>
                              <w:rPr>
                                <w:rFonts w:cstheme="minorHAnsi"/>
                                <w:noProof/>
                              </w:rPr>
                            </w:pPr>
                            <w:r>
                              <w:rPr>
                                <w:rFonts w:cstheme="minorHAnsi"/>
                                <w:noProof/>
                              </w:rPr>
                              <w:t>For example, the program averages for AIC’s ARP in PY4 produce the following equation:</w:t>
                            </w:r>
                          </w:p>
                          <w:p w14:paraId="083A53E1" w14:textId="77777777" w:rsidR="00F60751" w:rsidRDefault="00F60751" w:rsidP="00D723B1">
                            <w:pPr>
                              <w:ind w:left="2880" w:hanging="1440"/>
                              <w:rPr>
                                <w:rFonts w:cstheme="minorHAnsi"/>
                                <w:noProof/>
                                <w:szCs w:val="20"/>
                              </w:rPr>
                            </w:pPr>
                            <w:r>
                              <w:rPr>
                                <w:rFonts w:cstheme="minorHAnsi"/>
                                <w:noProof/>
                              </w:rPr>
                              <w:t>ΔkWh</w:t>
                            </w:r>
                            <w:r>
                              <w:rPr>
                                <w:rFonts w:cstheme="minorHAnsi"/>
                                <w:noProof/>
                              </w:rPr>
                              <w:tab/>
                            </w:r>
                            <w:r>
                              <w:rPr>
                                <w:rFonts w:cstheme="minorHAnsi"/>
                                <w:noProof/>
                                <w:szCs w:val="20"/>
                              </w:rPr>
                              <w:t>= [83.32 + (22.81 *</w:t>
                            </w:r>
                            <w:r>
                              <w:rPr>
                                <w:rFonts w:cstheme="minorHAnsi"/>
                                <w:bCs/>
                                <w:szCs w:val="20"/>
                              </w:rPr>
                              <w:t xml:space="preserve"> 3.68</w:t>
                            </w:r>
                            <w:r>
                              <w:rPr>
                                <w:rFonts w:cstheme="minorHAnsi"/>
                                <w:noProof/>
                                <w:szCs w:val="20"/>
                              </w:rPr>
                              <w:t xml:space="preserve">) + (0.45 * 485.04) + (18.82 * 27.15) + (0.17 * </w:t>
                            </w:r>
                            <w:r>
                              <w:rPr>
                                <w:rFonts w:cstheme="minorHAnsi"/>
                                <w:bCs/>
                                <w:szCs w:val="20"/>
                              </w:rPr>
                              <w:t>406.78</w:t>
                            </w:r>
                            <w:r>
                              <w:rPr>
                                <w:rFonts w:cstheme="minorHAnsi"/>
                                <w:noProof/>
                                <w:szCs w:val="20"/>
                              </w:rPr>
                              <w:t xml:space="preserve">) + (0.34 * 161.86) + (1.29 * </w:t>
                            </w:r>
                            <w:r>
                              <w:rPr>
                                <w:rFonts w:cstheme="minorHAnsi"/>
                                <w:bCs/>
                                <w:szCs w:val="20"/>
                              </w:rPr>
                              <w:t>15.37</w:t>
                            </w:r>
                            <w:r>
                              <w:rPr>
                                <w:rFonts w:cstheme="minorHAnsi"/>
                                <w:noProof/>
                                <w:szCs w:val="20"/>
                              </w:rPr>
                              <w:t xml:space="preserve">) + (6.49 * </w:t>
                            </w:r>
                            <w:r>
                              <w:rPr>
                                <w:rFonts w:cstheme="minorHAnsi"/>
                                <w:bCs/>
                                <w:szCs w:val="20"/>
                              </w:rPr>
                              <w:t>-11.07</w:t>
                            </w:r>
                            <w:r>
                              <w:rPr>
                                <w:rFonts w:cstheme="minorHAnsi"/>
                                <w:noProof/>
                                <w:szCs w:val="20"/>
                              </w:rPr>
                              <w:t>)] * 0.93</w:t>
                            </w:r>
                          </w:p>
                          <w:p w14:paraId="40B09835" w14:textId="77777777" w:rsidR="00F60751" w:rsidRDefault="00F60751" w:rsidP="00D723B1">
                            <w:pPr>
                              <w:widowControl/>
                              <w:spacing w:before="40" w:after="160"/>
                              <w:ind w:left="2880" w:hanging="1440"/>
                              <w:jc w:val="left"/>
                              <w:rPr>
                                <w:rFonts w:cstheme="minorHAnsi"/>
                                <w:noProof/>
                                <w:szCs w:val="20"/>
                              </w:rPr>
                            </w:pPr>
                            <w:r>
                              <w:rPr>
                                <w:rFonts w:cstheme="minorHAnsi"/>
                                <w:noProof/>
                                <w:szCs w:val="20"/>
                              </w:rPr>
                              <w:tab/>
                              <w:t>= 969 * 0.93</w:t>
                            </w:r>
                          </w:p>
                          <w:p w14:paraId="51CC0F4E" w14:textId="77777777" w:rsidR="00F60751" w:rsidRDefault="00F60751" w:rsidP="00D723B1">
                            <w:pPr>
                              <w:widowControl/>
                              <w:tabs>
                                <w:tab w:val="left" w:pos="90"/>
                              </w:tabs>
                              <w:spacing w:before="40" w:after="160"/>
                              <w:jc w:val="left"/>
                              <w:rPr>
                                <w:rFonts w:cstheme="minorHAnsi"/>
                                <w:noProof/>
                                <w:szCs w:val="20"/>
                              </w:rPr>
                            </w:pPr>
                            <w:r>
                              <w:rPr>
                                <w:rFonts w:cstheme="minorHAnsi"/>
                                <w:noProof/>
                                <w:szCs w:val="20"/>
                              </w:rPr>
                              <w:tab/>
                            </w:r>
                            <w:r>
                              <w:rPr>
                                <w:rFonts w:cstheme="minorHAnsi"/>
                                <w:noProof/>
                                <w:szCs w:val="20"/>
                              </w:rPr>
                              <w:tab/>
                            </w:r>
                            <w:r>
                              <w:rPr>
                                <w:rFonts w:cstheme="minorHAnsi"/>
                                <w:noProof/>
                                <w:szCs w:val="20"/>
                              </w:rPr>
                              <w:tab/>
                            </w:r>
                            <w:r>
                              <w:rPr>
                                <w:rFonts w:cstheme="minorHAnsi"/>
                                <w:noProof/>
                                <w:szCs w:val="20"/>
                              </w:rPr>
                              <w:tab/>
                            </w:r>
                            <w:r>
                              <w:rPr>
                                <w:rFonts w:cstheme="minorHAnsi"/>
                                <w:noProof/>
                                <w:szCs w:val="20"/>
                              </w:rPr>
                              <w:tab/>
                              <w:t>= 900.9 kWh</w:t>
                            </w:r>
                          </w:p>
                          <w:p w14:paraId="1C740C50" w14:textId="77777777" w:rsidR="00F60751" w:rsidRDefault="00F60751" w:rsidP="00D723B1">
                            <w:pPr>
                              <w:tabs>
                                <w:tab w:val="left" w:pos="90"/>
                              </w:tabs>
                            </w:pPr>
                          </w:p>
                        </w:txbxContent>
                      </wps:txbx>
                      <wps:bodyPr rot="0" vert="horz" wrap="square" lIns="91440" tIns="45720" rIns="91440" bIns="45720" anchor="t" anchorCtr="0">
                        <a:noAutofit/>
                      </wps:bodyPr>
                    </wps:wsp>
                  </a:graphicData>
                </a:graphic>
              </wp:inline>
            </w:drawing>
          </mc:Choice>
          <mc:Fallback>
            <w:pict>
              <v:shape w14:anchorId="15AFB35A" id="Text Box 538" o:spid="_x0000_s1030" type="#_x0000_t202" style="width:465.85pt;height:9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">
                <v:textbox>
                  <w:txbxContent>
                    <w:p w14:paraId="61BF700B" w14:textId="77777777" w:rsidR="00F60751" w:rsidRDefault="00F60751" w:rsidP="00D723B1">
                      <w:pPr>
                        <w:tabs>
                          <w:tab w:val="left" w:pos="90"/>
                        </w:tabs>
                        <w:rPr>
                          <w:rFonts w:cstheme="minorHAnsi"/>
                          <w:noProof/>
                        </w:rPr>
                      </w:pPr>
                      <w:r>
                        <w:rPr>
                          <w:rFonts w:cstheme="minorHAnsi"/>
                          <w:noProof/>
                        </w:rPr>
                        <w:t>For example, the program averages for AIC’s ARP in PY4 produce the following equation:</w:t>
                      </w:r>
                    </w:p>
                    <w:p w14:paraId="083A53E1" w14:textId="77777777" w:rsidR="00F60751" w:rsidRDefault="00F60751" w:rsidP="00D723B1">
                      <w:pPr>
                        <w:ind w:left="2880" w:hanging="1440"/>
                        <w:rPr>
                          <w:rFonts w:cstheme="minorHAnsi"/>
                          <w:noProof/>
                          <w:szCs w:val="20"/>
                        </w:rPr>
                      </w:pPr>
                      <w:r>
                        <w:rPr>
                          <w:rFonts w:cstheme="minorHAnsi"/>
                          <w:noProof/>
                        </w:rPr>
                        <w:t>ΔkWh</w:t>
                      </w:r>
                      <w:r>
                        <w:rPr>
                          <w:rFonts w:cstheme="minorHAnsi"/>
                          <w:noProof/>
                        </w:rPr>
                        <w:tab/>
                      </w:r>
                      <w:r>
                        <w:rPr>
                          <w:rFonts w:cstheme="minorHAnsi"/>
                          <w:noProof/>
                          <w:szCs w:val="20"/>
                        </w:rPr>
                        <w:t>= [83.32 + (22.81 *</w:t>
                      </w:r>
                      <w:r>
                        <w:rPr>
                          <w:rFonts w:cstheme="minorHAnsi"/>
                          <w:bCs/>
                          <w:szCs w:val="20"/>
                        </w:rPr>
                        <w:t xml:space="preserve"> 3.68</w:t>
                      </w:r>
                      <w:r>
                        <w:rPr>
                          <w:rFonts w:cstheme="minorHAnsi"/>
                          <w:noProof/>
                          <w:szCs w:val="20"/>
                        </w:rPr>
                        <w:t xml:space="preserve">) + (0.45 * 485.04) + (18.82 * 27.15) + (0.17 * </w:t>
                      </w:r>
                      <w:r>
                        <w:rPr>
                          <w:rFonts w:cstheme="minorHAnsi"/>
                          <w:bCs/>
                          <w:szCs w:val="20"/>
                        </w:rPr>
                        <w:t>406.78</w:t>
                      </w:r>
                      <w:r>
                        <w:rPr>
                          <w:rFonts w:cstheme="minorHAnsi"/>
                          <w:noProof/>
                          <w:szCs w:val="20"/>
                        </w:rPr>
                        <w:t xml:space="preserve">) + (0.34 * 161.86) + (1.29 * </w:t>
                      </w:r>
                      <w:r>
                        <w:rPr>
                          <w:rFonts w:cstheme="minorHAnsi"/>
                          <w:bCs/>
                          <w:szCs w:val="20"/>
                        </w:rPr>
                        <w:t>15.37</w:t>
                      </w:r>
                      <w:r>
                        <w:rPr>
                          <w:rFonts w:cstheme="minorHAnsi"/>
                          <w:noProof/>
                          <w:szCs w:val="20"/>
                        </w:rPr>
                        <w:t xml:space="preserve">) + (6.49 * </w:t>
                      </w:r>
                      <w:r>
                        <w:rPr>
                          <w:rFonts w:cstheme="minorHAnsi"/>
                          <w:bCs/>
                          <w:szCs w:val="20"/>
                        </w:rPr>
                        <w:t>-11.07</w:t>
                      </w:r>
                      <w:r>
                        <w:rPr>
                          <w:rFonts w:cstheme="minorHAnsi"/>
                          <w:noProof/>
                          <w:szCs w:val="20"/>
                        </w:rPr>
                        <w:t>)] * 0.93</w:t>
                      </w:r>
                    </w:p>
                    <w:p w14:paraId="40B09835" w14:textId="77777777" w:rsidR="00F60751" w:rsidRDefault="00F60751" w:rsidP="00D723B1">
                      <w:pPr>
                        <w:widowControl/>
                        <w:spacing w:before="40" w:after="160"/>
                        <w:ind w:left="2880" w:hanging="1440"/>
                        <w:jc w:val="left"/>
                        <w:rPr>
                          <w:rFonts w:cstheme="minorHAnsi"/>
                          <w:noProof/>
                          <w:szCs w:val="20"/>
                        </w:rPr>
                      </w:pPr>
                      <w:r>
                        <w:rPr>
                          <w:rFonts w:cstheme="minorHAnsi"/>
                          <w:noProof/>
                          <w:szCs w:val="20"/>
                        </w:rPr>
                        <w:tab/>
                        <w:t>= 969 * 0.93</w:t>
                      </w:r>
                    </w:p>
                    <w:p w14:paraId="51CC0F4E" w14:textId="77777777" w:rsidR="00F60751" w:rsidRDefault="00F60751" w:rsidP="00D723B1">
                      <w:pPr>
                        <w:widowControl/>
                        <w:tabs>
                          <w:tab w:val="left" w:pos="90"/>
                        </w:tabs>
                        <w:spacing w:before="40" w:after="160"/>
                        <w:jc w:val="left"/>
                        <w:rPr>
                          <w:rFonts w:cstheme="minorHAnsi"/>
                          <w:noProof/>
                          <w:szCs w:val="20"/>
                        </w:rPr>
                      </w:pPr>
                      <w:r>
                        <w:rPr>
                          <w:rFonts w:cstheme="minorHAnsi"/>
                          <w:noProof/>
                          <w:szCs w:val="20"/>
                        </w:rPr>
                        <w:tab/>
                      </w:r>
                      <w:r>
                        <w:rPr>
                          <w:rFonts w:cstheme="minorHAnsi"/>
                          <w:noProof/>
                          <w:szCs w:val="20"/>
                        </w:rPr>
                        <w:tab/>
                      </w:r>
                      <w:r>
                        <w:rPr>
                          <w:rFonts w:cstheme="minorHAnsi"/>
                          <w:noProof/>
                          <w:szCs w:val="20"/>
                        </w:rPr>
                        <w:tab/>
                      </w:r>
                      <w:r>
                        <w:rPr>
                          <w:rFonts w:cstheme="minorHAnsi"/>
                          <w:noProof/>
                          <w:szCs w:val="20"/>
                        </w:rPr>
                        <w:tab/>
                      </w:r>
                      <w:r>
                        <w:rPr>
                          <w:rFonts w:cstheme="minorHAnsi"/>
                          <w:noProof/>
                          <w:szCs w:val="20"/>
                        </w:rPr>
                        <w:tab/>
                        <w:t>= 900.9 kWh</w:t>
                      </w:r>
                    </w:p>
                    <w:p w14:paraId="1C740C50" w14:textId="77777777" w:rsidR="00F60751" w:rsidRDefault="00F60751" w:rsidP="00D723B1">
                      <w:pPr>
                        <w:tabs>
                          <w:tab w:val="left" w:pos="90"/>
                        </w:tabs>
                      </w:pPr>
                    </w:p>
                  </w:txbxContent>
                </v:textbox>
                <w10:anchorlock/>
              </v:shape>
            </w:pict>
          </mc:Fallback>
        </mc:AlternateContent>
      </w:r>
    </w:p>
    <w:p w14:paraId="69BB7D1A" w14:textId="77777777" w:rsidR="00D723B1" w:rsidRDefault="00D723B1" w:rsidP="00D723B1">
      <w:r>
        <w:t>Freezers:</w:t>
      </w:r>
    </w:p>
    <w:p w14:paraId="58BB48BA" w14:textId="77777777" w:rsidR="00D723B1" w:rsidRDefault="00D723B1" w:rsidP="00D723B1">
      <w:pPr>
        <w:ind w:left="2880" w:hanging="1440"/>
        <w:rPr>
          <w:rFonts w:cstheme="minorHAnsi"/>
          <w:noProof/>
        </w:rPr>
      </w:pPr>
      <w:r>
        <w:rPr>
          <w:rFonts w:cstheme="minorHAnsi"/>
          <w:noProof/>
        </w:rPr>
        <w:t>Energy savings for freezers are based upon a linear regression model using the following coefficients</w:t>
      </w:r>
      <w:r>
        <w:rPr>
          <w:rStyle w:val="FootnoteReference"/>
          <w:rFonts w:eastAsiaTheme="minorEastAsia" w:cstheme="minorHAnsi"/>
        </w:rPr>
        <w:footnoteReference w:id="110"/>
      </w:r>
      <w:r>
        <w:rPr>
          <w:rFonts w:cstheme="minorHAnsi"/>
          <w:noProof/>
        </w:rPr>
        <w:t>:</w:t>
      </w:r>
    </w:p>
    <w:tbl>
      <w:tblPr>
        <w:tblW w:w="7932" w:type="dxa"/>
        <w:jc w:val="center"/>
        <w:tblLook w:val="04A0" w:firstRow="1" w:lastRow="0" w:firstColumn="1" w:lastColumn="0" w:noHBand="0" w:noVBand="1"/>
      </w:tblPr>
      <w:tblGrid>
        <w:gridCol w:w="5275"/>
        <w:gridCol w:w="2657"/>
      </w:tblGrid>
      <w:tr w:rsidR="00D723B1" w:rsidRPr="000563D8" w14:paraId="7D8CB4D2" w14:textId="77777777" w:rsidTr="009C3E5A">
        <w:trPr>
          <w:trHeight w:val="628"/>
          <w:jc w:val="center"/>
        </w:trPr>
        <w:tc>
          <w:tcPr>
            <w:tcW w:w="5275" w:type="dxa"/>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hideMark/>
          </w:tcPr>
          <w:p w14:paraId="23E1F232" w14:textId="77777777" w:rsidR="00D723B1" w:rsidRPr="000563D8" w:rsidRDefault="00D723B1" w:rsidP="009C3E5A">
            <w:pPr>
              <w:rPr>
                <w:b/>
                <w:color w:val="FFFFFF" w:themeColor="background1"/>
              </w:rPr>
            </w:pPr>
            <w:r w:rsidRPr="000563D8">
              <w:rPr>
                <w:b/>
                <w:color w:val="FFFFFF" w:themeColor="background1"/>
              </w:rPr>
              <w:t>Independent Variable Description</w:t>
            </w:r>
          </w:p>
        </w:tc>
        <w:tc>
          <w:tcPr>
            <w:tcW w:w="2657" w:type="dxa"/>
            <w:tcBorders>
              <w:top w:val="single" w:sz="8" w:space="0" w:color="auto"/>
              <w:left w:val="nil"/>
              <w:bottom w:val="single" w:sz="8" w:space="0" w:color="auto"/>
              <w:right w:val="single" w:sz="8" w:space="0" w:color="auto"/>
            </w:tcBorders>
            <w:shd w:val="clear" w:color="auto" w:fill="808080" w:themeFill="background1" w:themeFillShade="80"/>
            <w:vAlign w:val="center"/>
            <w:hideMark/>
          </w:tcPr>
          <w:p w14:paraId="2E152DD9" w14:textId="77777777" w:rsidR="00D723B1" w:rsidRPr="000563D8" w:rsidRDefault="00D723B1" w:rsidP="009C3E5A">
            <w:pPr>
              <w:rPr>
                <w:b/>
                <w:color w:val="FFFFFF" w:themeColor="background1"/>
              </w:rPr>
            </w:pPr>
            <w:r w:rsidRPr="000563D8">
              <w:rPr>
                <w:b/>
                <w:color w:val="FFFFFF" w:themeColor="background1"/>
              </w:rPr>
              <w:t>Estimate Coefficient</w:t>
            </w:r>
          </w:p>
        </w:tc>
      </w:tr>
      <w:tr w:rsidR="00D723B1" w:rsidRPr="000563D8" w14:paraId="2EDB4A41" w14:textId="77777777" w:rsidTr="009C3E5A">
        <w:trPr>
          <w:trHeight w:val="263"/>
          <w:jc w:val="center"/>
        </w:trPr>
        <w:tc>
          <w:tcPr>
            <w:tcW w:w="5275" w:type="dxa"/>
            <w:tcBorders>
              <w:top w:val="nil"/>
              <w:left w:val="single" w:sz="8" w:space="0" w:color="auto"/>
              <w:bottom w:val="single" w:sz="8" w:space="0" w:color="auto"/>
              <w:right w:val="single" w:sz="8" w:space="0" w:color="auto"/>
            </w:tcBorders>
            <w:vAlign w:val="center"/>
            <w:hideMark/>
          </w:tcPr>
          <w:p w14:paraId="1A01D813" w14:textId="77777777" w:rsidR="00D723B1" w:rsidRPr="000563D8" w:rsidRDefault="00D723B1" w:rsidP="009C3E5A">
            <w:r w:rsidRPr="000563D8">
              <w:t>Intercept</w:t>
            </w:r>
          </w:p>
        </w:tc>
        <w:tc>
          <w:tcPr>
            <w:tcW w:w="2657" w:type="dxa"/>
            <w:tcBorders>
              <w:top w:val="nil"/>
              <w:left w:val="nil"/>
              <w:bottom w:val="single" w:sz="8" w:space="0" w:color="auto"/>
              <w:right w:val="single" w:sz="8" w:space="0" w:color="auto"/>
            </w:tcBorders>
            <w:hideMark/>
          </w:tcPr>
          <w:p w14:paraId="53CB0713" w14:textId="77777777" w:rsidR="00D723B1" w:rsidRPr="000563D8" w:rsidRDefault="00D723B1" w:rsidP="009C3E5A">
            <w:r w:rsidRPr="000563D8">
              <w:t>132.122</w:t>
            </w:r>
          </w:p>
        </w:tc>
      </w:tr>
      <w:tr w:rsidR="00D723B1" w:rsidRPr="000563D8" w14:paraId="7B14322B" w14:textId="77777777" w:rsidTr="009C3E5A">
        <w:trPr>
          <w:trHeight w:val="325"/>
          <w:jc w:val="center"/>
        </w:trPr>
        <w:tc>
          <w:tcPr>
            <w:tcW w:w="5275" w:type="dxa"/>
            <w:tcBorders>
              <w:top w:val="nil"/>
              <w:left w:val="single" w:sz="8" w:space="0" w:color="auto"/>
              <w:bottom w:val="single" w:sz="8" w:space="0" w:color="auto"/>
              <w:right w:val="single" w:sz="8" w:space="0" w:color="auto"/>
            </w:tcBorders>
            <w:vAlign w:val="center"/>
            <w:hideMark/>
          </w:tcPr>
          <w:p w14:paraId="2DBC7E19" w14:textId="77777777" w:rsidR="00D723B1" w:rsidRPr="000563D8" w:rsidRDefault="00D723B1" w:rsidP="009C3E5A">
            <w:r w:rsidRPr="000563D8">
              <w:t>Age (years)</w:t>
            </w:r>
          </w:p>
        </w:tc>
        <w:tc>
          <w:tcPr>
            <w:tcW w:w="2657" w:type="dxa"/>
            <w:tcBorders>
              <w:top w:val="nil"/>
              <w:left w:val="nil"/>
              <w:bottom w:val="single" w:sz="8" w:space="0" w:color="auto"/>
              <w:right w:val="single" w:sz="8" w:space="0" w:color="auto"/>
            </w:tcBorders>
            <w:hideMark/>
          </w:tcPr>
          <w:p w14:paraId="333E60CC" w14:textId="77777777" w:rsidR="00D723B1" w:rsidRPr="000563D8" w:rsidRDefault="00D723B1" w:rsidP="009C3E5A">
            <w:r w:rsidRPr="000563D8">
              <w:t>12.130</w:t>
            </w:r>
          </w:p>
        </w:tc>
      </w:tr>
      <w:tr w:rsidR="00D723B1" w:rsidRPr="000563D8" w14:paraId="27AB8956" w14:textId="77777777" w:rsidTr="009C3E5A">
        <w:trPr>
          <w:trHeight w:val="325"/>
          <w:jc w:val="center"/>
        </w:trPr>
        <w:tc>
          <w:tcPr>
            <w:tcW w:w="5275" w:type="dxa"/>
            <w:tcBorders>
              <w:top w:val="nil"/>
              <w:left w:val="single" w:sz="8" w:space="0" w:color="auto"/>
              <w:bottom w:val="single" w:sz="8" w:space="0" w:color="auto"/>
              <w:right w:val="single" w:sz="8" w:space="0" w:color="auto"/>
            </w:tcBorders>
            <w:vAlign w:val="center"/>
            <w:hideMark/>
          </w:tcPr>
          <w:p w14:paraId="50D5A770" w14:textId="77777777" w:rsidR="00D723B1" w:rsidRPr="000563D8" w:rsidRDefault="00D723B1" w:rsidP="009C3E5A">
            <w:r w:rsidRPr="000563D8">
              <w:t>Pre-1990 (=1 if manufactured pre-1990)</w:t>
            </w:r>
          </w:p>
        </w:tc>
        <w:tc>
          <w:tcPr>
            <w:tcW w:w="2657" w:type="dxa"/>
            <w:tcBorders>
              <w:top w:val="nil"/>
              <w:left w:val="nil"/>
              <w:bottom w:val="single" w:sz="8" w:space="0" w:color="auto"/>
              <w:right w:val="single" w:sz="8" w:space="0" w:color="auto"/>
            </w:tcBorders>
            <w:hideMark/>
          </w:tcPr>
          <w:p w14:paraId="2F854B6E" w14:textId="77777777" w:rsidR="00D723B1" w:rsidRPr="000563D8" w:rsidRDefault="00D723B1" w:rsidP="009C3E5A">
            <w:r w:rsidRPr="000563D8">
              <w:t>156.181</w:t>
            </w:r>
          </w:p>
        </w:tc>
      </w:tr>
      <w:tr w:rsidR="00D723B1" w:rsidRPr="000563D8" w14:paraId="71225C94" w14:textId="77777777" w:rsidTr="009C3E5A">
        <w:trPr>
          <w:trHeight w:val="325"/>
          <w:jc w:val="center"/>
        </w:trPr>
        <w:tc>
          <w:tcPr>
            <w:tcW w:w="5275" w:type="dxa"/>
            <w:tcBorders>
              <w:top w:val="nil"/>
              <w:left w:val="single" w:sz="8" w:space="0" w:color="auto"/>
              <w:bottom w:val="single" w:sz="8" w:space="0" w:color="auto"/>
              <w:right w:val="single" w:sz="8" w:space="0" w:color="auto"/>
            </w:tcBorders>
            <w:vAlign w:val="center"/>
            <w:hideMark/>
          </w:tcPr>
          <w:p w14:paraId="7AC081EE" w14:textId="77777777" w:rsidR="00D723B1" w:rsidRPr="000563D8" w:rsidRDefault="00D723B1" w:rsidP="009C3E5A">
            <w:r w:rsidRPr="000563D8">
              <w:t>Size (cubic feet)</w:t>
            </w:r>
          </w:p>
        </w:tc>
        <w:tc>
          <w:tcPr>
            <w:tcW w:w="2657" w:type="dxa"/>
            <w:tcBorders>
              <w:top w:val="nil"/>
              <w:left w:val="nil"/>
              <w:bottom w:val="single" w:sz="8" w:space="0" w:color="auto"/>
              <w:right w:val="single" w:sz="8" w:space="0" w:color="auto"/>
            </w:tcBorders>
            <w:hideMark/>
          </w:tcPr>
          <w:p w14:paraId="4645718F" w14:textId="77777777" w:rsidR="00D723B1" w:rsidRPr="000563D8" w:rsidRDefault="00D723B1" w:rsidP="009C3E5A">
            <w:r w:rsidRPr="000563D8">
              <w:t>31.839</w:t>
            </w:r>
          </w:p>
        </w:tc>
      </w:tr>
      <w:tr w:rsidR="00D723B1" w:rsidRPr="000563D8" w14:paraId="0F9B0861" w14:textId="77777777" w:rsidTr="009C3E5A">
        <w:trPr>
          <w:trHeight w:val="325"/>
          <w:jc w:val="center"/>
        </w:trPr>
        <w:tc>
          <w:tcPr>
            <w:tcW w:w="5275" w:type="dxa"/>
            <w:tcBorders>
              <w:top w:val="nil"/>
              <w:left w:val="single" w:sz="8" w:space="0" w:color="auto"/>
              <w:bottom w:val="single" w:sz="8" w:space="0" w:color="auto"/>
              <w:right w:val="single" w:sz="8" w:space="0" w:color="auto"/>
            </w:tcBorders>
            <w:vAlign w:val="center"/>
            <w:hideMark/>
          </w:tcPr>
          <w:p w14:paraId="4E468D9B" w14:textId="77777777" w:rsidR="00D723B1" w:rsidRPr="000563D8" w:rsidRDefault="00D723B1" w:rsidP="009C3E5A">
            <w:r w:rsidRPr="000563D8">
              <w:t>Chest Freezer Configuration (=1 if chest freezer)</w:t>
            </w:r>
          </w:p>
        </w:tc>
        <w:tc>
          <w:tcPr>
            <w:tcW w:w="2657" w:type="dxa"/>
            <w:tcBorders>
              <w:top w:val="nil"/>
              <w:left w:val="nil"/>
              <w:bottom w:val="single" w:sz="8" w:space="0" w:color="auto"/>
              <w:right w:val="single" w:sz="8" w:space="0" w:color="auto"/>
            </w:tcBorders>
            <w:hideMark/>
          </w:tcPr>
          <w:p w14:paraId="03B34642" w14:textId="77777777" w:rsidR="00D723B1" w:rsidRPr="000563D8" w:rsidRDefault="00D723B1" w:rsidP="009C3E5A">
            <w:r w:rsidRPr="000563D8">
              <w:t>-19.709</w:t>
            </w:r>
          </w:p>
        </w:tc>
      </w:tr>
      <w:tr w:rsidR="00D723B1" w:rsidRPr="000563D8" w14:paraId="2FB32EC6" w14:textId="77777777" w:rsidTr="009C3E5A">
        <w:trPr>
          <w:trHeight w:val="325"/>
          <w:jc w:val="center"/>
        </w:trPr>
        <w:tc>
          <w:tcPr>
            <w:tcW w:w="5275" w:type="dxa"/>
            <w:tcBorders>
              <w:top w:val="nil"/>
              <w:left w:val="single" w:sz="8" w:space="0" w:color="auto"/>
              <w:bottom w:val="single" w:sz="8" w:space="0" w:color="auto"/>
              <w:right w:val="single" w:sz="8" w:space="0" w:color="auto"/>
            </w:tcBorders>
            <w:vAlign w:val="center"/>
            <w:hideMark/>
          </w:tcPr>
          <w:p w14:paraId="499D1FC5" w14:textId="77777777" w:rsidR="00D723B1" w:rsidRPr="000563D8" w:rsidRDefault="00D723B1" w:rsidP="009C3E5A">
            <w:r w:rsidRPr="000563D8">
              <w:t>Interaction: Located in Unconditioned Space x CDD/365.25</w:t>
            </w:r>
          </w:p>
        </w:tc>
        <w:tc>
          <w:tcPr>
            <w:tcW w:w="2657" w:type="dxa"/>
            <w:tcBorders>
              <w:top w:val="nil"/>
              <w:left w:val="nil"/>
              <w:bottom w:val="single" w:sz="8" w:space="0" w:color="auto"/>
              <w:right w:val="single" w:sz="8" w:space="0" w:color="auto"/>
            </w:tcBorders>
            <w:hideMark/>
          </w:tcPr>
          <w:p w14:paraId="2BD89AB0" w14:textId="77777777" w:rsidR="00D723B1" w:rsidRPr="000563D8" w:rsidRDefault="00D723B1" w:rsidP="009C3E5A">
            <w:r w:rsidRPr="000563D8">
              <w:t>9.778</w:t>
            </w:r>
          </w:p>
        </w:tc>
      </w:tr>
      <w:tr w:rsidR="00D723B1" w:rsidRPr="000563D8" w14:paraId="2BD21699" w14:textId="77777777" w:rsidTr="009C3E5A">
        <w:trPr>
          <w:trHeight w:val="325"/>
          <w:jc w:val="center"/>
        </w:trPr>
        <w:tc>
          <w:tcPr>
            <w:tcW w:w="5275" w:type="dxa"/>
            <w:tcBorders>
              <w:top w:val="nil"/>
              <w:left w:val="single" w:sz="8" w:space="0" w:color="auto"/>
              <w:bottom w:val="single" w:sz="8" w:space="0" w:color="auto"/>
              <w:right w:val="single" w:sz="8" w:space="0" w:color="auto"/>
            </w:tcBorders>
            <w:vAlign w:val="center"/>
            <w:hideMark/>
          </w:tcPr>
          <w:p w14:paraId="08163DCC" w14:textId="77777777" w:rsidR="00D723B1" w:rsidRPr="000563D8" w:rsidRDefault="00D723B1" w:rsidP="009C3E5A">
            <w:r w:rsidRPr="000563D8">
              <w:t>Interaction: Located in Unconditioned Space x HDD/365.25</w:t>
            </w:r>
          </w:p>
        </w:tc>
        <w:tc>
          <w:tcPr>
            <w:tcW w:w="2657" w:type="dxa"/>
            <w:tcBorders>
              <w:top w:val="nil"/>
              <w:left w:val="nil"/>
              <w:bottom w:val="single" w:sz="8" w:space="0" w:color="auto"/>
              <w:right w:val="single" w:sz="8" w:space="0" w:color="auto"/>
            </w:tcBorders>
            <w:hideMark/>
          </w:tcPr>
          <w:p w14:paraId="584D62BF" w14:textId="77777777" w:rsidR="00D723B1" w:rsidRPr="000563D8" w:rsidRDefault="00D723B1" w:rsidP="009C3E5A">
            <w:r w:rsidRPr="000563D8">
              <w:t>-12.755</w:t>
            </w:r>
          </w:p>
        </w:tc>
      </w:tr>
    </w:tbl>
    <w:p w14:paraId="35B9C3EC" w14:textId="77777777" w:rsidR="00D723B1" w:rsidRDefault="00D723B1" w:rsidP="00D723B1">
      <w:pPr>
        <w:ind w:left="1440"/>
        <w:rPr>
          <w:rFonts w:cstheme="minorHAnsi"/>
          <w:noProof/>
        </w:rPr>
      </w:pPr>
    </w:p>
    <w:p w14:paraId="329E147E" w14:textId="77777777" w:rsidR="00D723B1" w:rsidRDefault="00D723B1" w:rsidP="00D723B1">
      <w:pPr>
        <w:ind w:left="2160" w:hanging="720"/>
        <w:rPr>
          <w:rFonts w:cs="Calibri"/>
          <w:noProof/>
        </w:rPr>
      </w:pPr>
      <w:r>
        <w:rPr>
          <w:rFonts w:cs="Calibri"/>
          <w:noProof/>
        </w:rPr>
        <w:t>ΔkWh</w:t>
      </w:r>
      <w:r>
        <w:rPr>
          <w:rFonts w:cs="Calibri"/>
          <w:noProof/>
        </w:rPr>
        <w:tab/>
        <w:t>= [</w:t>
      </w:r>
      <w:r>
        <w:t xml:space="preserve">132.12 </w:t>
      </w:r>
      <w:r>
        <w:rPr>
          <w:rFonts w:cs="Calibri"/>
          <w:noProof/>
        </w:rPr>
        <w:t xml:space="preserve">+ (Age * </w:t>
      </w:r>
      <w:r>
        <w:t>12.13</w:t>
      </w:r>
      <w:r>
        <w:rPr>
          <w:rFonts w:cs="Calibri"/>
          <w:noProof/>
        </w:rPr>
        <w:t xml:space="preserve">) + (Pre-1990 * </w:t>
      </w:r>
      <w:r>
        <w:t>156.18</w:t>
      </w:r>
      <w:r>
        <w:rPr>
          <w:rFonts w:cs="Calibri"/>
          <w:noProof/>
        </w:rPr>
        <w:t xml:space="preserve">) + (Size * </w:t>
      </w:r>
      <w:r>
        <w:rPr>
          <w:rFonts w:cs="Calibri"/>
          <w:bCs/>
        </w:rPr>
        <w:t>31.84</w:t>
      </w:r>
      <w:r>
        <w:rPr>
          <w:rFonts w:cs="Calibri"/>
          <w:noProof/>
        </w:rPr>
        <w:t>) + (Chest Freezer * -19.71) +  (CDDs* unconditioned *</w:t>
      </w:r>
      <w:r>
        <w:rPr>
          <w:rFonts w:cs="Calibri"/>
          <w:bCs/>
        </w:rPr>
        <w:t>9.78</w:t>
      </w:r>
      <w:r>
        <w:rPr>
          <w:rFonts w:cs="Calibri"/>
          <w:noProof/>
        </w:rPr>
        <w:t>) + (HDDs*unconditioned *</w:t>
      </w:r>
      <w:r>
        <w:rPr>
          <w:rFonts w:cs="Calibri"/>
          <w:bCs/>
        </w:rPr>
        <w:t>-12.75</w:t>
      </w:r>
      <w:r>
        <w:rPr>
          <w:rFonts w:cs="Calibri"/>
          <w:noProof/>
        </w:rPr>
        <w:t>)]  * Part Use Factor</w:t>
      </w:r>
    </w:p>
    <w:p w14:paraId="758504DB" w14:textId="77777777" w:rsidR="00D723B1" w:rsidRDefault="00D723B1" w:rsidP="00D723B1">
      <w:pPr>
        <w:rPr>
          <w:rFonts w:cstheme="minorHAnsi"/>
          <w:noProof/>
        </w:rPr>
      </w:pPr>
      <w:r>
        <w:rPr>
          <w:rFonts w:cstheme="minorHAnsi"/>
          <w:noProof/>
        </w:rPr>
        <w:t xml:space="preserve"> Where:</w:t>
      </w:r>
    </w:p>
    <w:p w14:paraId="0B1832A8" w14:textId="77777777" w:rsidR="00D723B1" w:rsidRDefault="00D723B1" w:rsidP="00D723B1">
      <w:pPr>
        <w:ind w:left="2160" w:hanging="1440"/>
        <w:rPr>
          <w:rFonts w:cstheme="minorHAnsi"/>
          <w:noProof/>
        </w:rPr>
      </w:pPr>
      <w:r>
        <w:rPr>
          <w:rFonts w:cstheme="minorHAnsi"/>
          <w:noProof/>
        </w:rPr>
        <w:t>Age</w:t>
      </w:r>
      <w:r>
        <w:rPr>
          <w:rFonts w:cstheme="minorHAnsi"/>
          <w:noProof/>
        </w:rPr>
        <w:tab/>
        <w:t>= Age of retired unit</w:t>
      </w:r>
    </w:p>
    <w:p w14:paraId="3A5C1C7E" w14:textId="77777777" w:rsidR="00D723B1" w:rsidRDefault="00D723B1" w:rsidP="00D723B1">
      <w:pPr>
        <w:ind w:left="2160" w:hanging="1440"/>
        <w:rPr>
          <w:rFonts w:cstheme="minorHAnsi"/>
          <w:bCs/>
        </w:rPr>
      </w:pPr>
      <w:r>
        <w:rPr>
          <w:rFonts w:cstheme="minorHAnsi"/>
          <w:noProof/>
        </w:rPr>
        <w:t>Pre-1990</w:t>
      </w:r>
      <w:r>
        <w:rPr>
          <w:rFonts w:cstheme="minorHAnsi"/>
          <w:noProof/>
        </w:rPr>
        <w:tab/>
        <w:t xml:space="preserve">= </w:t>
      </w:r>
      <w:r>
        <w:rPr>
          <w:rFonts w:cstheme="minorHAnsi"/>
          <w:bCs/>
        </w:rPr>
        <w:t>Pre-1990 dummy (=1 if manufactured pre-1990, else 0)</w:t>
      </w:r>
    </w:p>
    <w:p w14:paraId="7ABDCFDB" w14:textId="77777777" w:rsidR="00D723B1" w:rsidRDefault="00D723B1" w:rsidP="00D723B1">
      <w:pPr>
        <w:ind w:left="2160" w:hanging="1440"/>
        <w:rPr>
          <w:rFonts w:cstheme="minorHAnsi"/>
          <w:noProof/>
        </w:rPr>
      </w:pPr>
      <w:r>
        <w:rPr>
          <w:rFonts w:cstheme="minorHAnsi"/>
          <w:noProof/>
        </w:rPr>
        <w:t>Size</w:t>
      </w:r>
      <w:r>
        <w:rPr>
          <w:rFonts w:cstheme="minorHAnsi"/>
          <w:noProof/>
        </w:rPr>
        <w:tab/>
        <w:t>= Capacity (cubic feet) of retired unit</w:t>
      </w:r>
    </w:p>
    <w:p w14:paraId="5EDC0CB4" w14:textId="77777777" w:rsidR="00D723B1" w:rsidRDefault="00D723B1" w:rsidP="00D723B1">
      <w:pPr>
        <w:widowControl/>
        <w:spacing w:before="40"/>
        <w:ind w:left="2160" w:hanging="1440"/>
        <w:jc w:val="left"/>
        <w:rPr>
          <w:rFonts w:cstheme="minorHAnsi"/>
          <w:noProof/>
          <w:szCs w:val="20"/>
        </w:rPr>
      </w:pPr>
      <w:r>
        <w:rPr>
          <w:rFonts w:cstheme="minorHAnsi"/>
          <w:noProof/>
          <w:szCs w:val="20"/>
        </w:rPr>
        <w:t>Chest Freezer</w:t>
      </w:r>
      <w:r>
        <w:rPr>
          <w:rFonts w:cstheme="minorHAnsi"/>
          <w:noProof/>
          <w:szCs w:val="20"/>
        </w:rPr>
        <w:tab/>
        <w:t xml:space="preserve">= </w:t>
      </w:r>
      <w:r>
        <w:rPr>
          <w:rFonts w:cstheme="minorHAnsi"/>
          <w:bCs/>
          <w:szCs w:val="20"/>
        </w:rPr>
        <w:t>Chest Freezer dummy (= 1 if chest freezer, else 0)</w:t>
      </w:r>
    </w:p>
    <w:p w14:paraId="3AE030E1" w14:textId="77777777" w:rsidR="00D723B1" w:rsidRDefault="00D723B1" w:rsidP="00D723B1">
      <w:pPr>
        <w:ind w:left="720"/>
        <w:rPr>
          <w:rFonts w:cstheme="minorHAnsi"/>
          <w:noProof/>
        </w:rPr>
      </w:pPr>
      <w:r>
        <w:rPr>
          <w:rFonts w:cstheme="minorHAnsi"/>
          <w:noProof/>
        </w:rPr>
        <w:t xml:space="preserve">Interaction: Located in Unconditioned Space x CDD/365.25 </w:t>
      </w:r>
    </w:p>
    <w:p w14:paraId="45BFF943" w14:textId="77777777" w:rsidR="00D723B1" w:rsidRDefault="00D723B1" w:rsidP="00D723B1">
      <w:pPr>
        <w:ind w:left="1440" w:firstLine="720"/>
        <w:rPr>
          <w:rFonts w:cstheme="minorHAnsi"/>
          <w:noProof/>
        </w:rPr>
      </w:pPr>
      <w:r>
        <w:rPr>
          <w:rFonts w:cstheme="minorHAnsi"/>
          <w:noProof/>
        </w:rPr>
        <w:t>(=1 * CDD/365.25 if in unconditioned space)</w:t>
      </w:r>
    </w:p>
    <w:p w14:paraId="70CA4ACA" w14:textId="77777777" w:rsidR="00D723B1" w:rsidRDefault="00D723B1" w:rsidP="00D723B1">
      <w:pPr>
        <w:ind w:left="1440" w:firstLine="720"/>
        <w:rPr>
          <w:rFonts w:cstheme="minorHAnsi"/>
          <w:noProof/>
        </w:rPr>
      </w:pPr>
      <w:r>
        <w:rPr>
          <w:rFonts w:cstheme="minorHAnsi"/>
        </w:rPr>
        <w:t>CDD</w:t>
      </w:r>
      <w:r>
        <w:rPr>
          <w:rFonts w:cstheme="minorHAnsi"/>
        </w:rPr>
        <w:tab/>
        <w:t>= Cooling Degree Days (see table above)</w:t>
      </w:r>
    </w:p>
    <w:p w14:paraId="1BA42437" w14:textId="77777777" w:rsidR="00D723B1" w:rsidRDefault="00D723B1" w:rsidP="00D723B1">
      <w:pPr>
        <w:ind w:left="720"/>
        <w:rPr>
          <w:rFonts w:cstheme="minorHAnsi"/>
          <w:noProof/>
        </w:rPr>
      </w:pPr>
      <w:r>
        <w:rPr>
          <w:rFonts w:cstheme="minorHAnsi"/>
          <w:noProof/>
        </w:rPr>
        <w:t>Interaction: Located in Unconditioned Space x HDD/365.25</w:t>
      </w:r>
    </w:p>
    <w:p w14:paraId="030E1D23" w14:textId="77777777" w:rsidR="00D723B1" w:rsidRDefault="00D723B1" w:rsidP="00D723B1">
      <w:pPr>
        <w:ind w:left="1440" w:firstLine="720"/>
        <w:rPr>
          <w:rFonts w:cstheme="minorHAnsi"/>
          <w:noProof/>
        </w:rPr>
      </w:pPr>
      <w:r>
        <w:rPr>
          <w:rFonts w:cstheme="minorHAnsi"/>
          <w:noProof/>
        </w:rPr>
        <w:t>(=1 * HDD/365.25 if in unconditioned space)</w:t>
      </w:r>
    </w:p>
    <w:p w14:paraId="4F80824F" w14:textId="77777777" w:rsidR="00D723B1" w:rsidRDefault="00D723B1" w:rsidP="00D723B1">
      <w:pPr>
        <w:ind w:left="1440" w:firstLine="720"/>
        <w:rPr>
          <w:rFonts w:cstheme="minorHAnsi"/>
        </w:rPr>
      </w:pPr>
      <w:r>
        <w:rPr>
          <w:rFonts w:cstheme="minorHAnsi"/>
        </w:rPr>
        <w:t>HDD</w:t>
      </w:r>
      <w:r>
        <w:rPr>
          <w:rFonts w:cstheme="minorHAnsi"/>
        </w:rPr>
        <w:tab/>
        <w:t>= Heating Degree Days (see table above)</w:t>
      </w:r>
    </w:p>
    <w:p w14:paraId="1013EC31" w14:textId="77777777" w:rsidR="00D723B1" w:rsidRDefault="00D723B1" w:rsidP="00D723B1">
      <w:pPr>
        <w:ind w:left="2160" w:hanging="1440"/>
        <w:rPr>
          <w:rFonts w:cstheme="minorHAnsi"/>
          <w:noProof/>
        </w:rPr>
      </w:pPr>
      <w:r>
        <w:rPr>
          <w:rFonts w:cstheme="minorHAnsi"/>
          <w:noProof/>
        </w:rPr>
        <w:t>Part Use Factor</w:t>
      </w:r>
      <w:r>
        <w:rPr>
          <w:rFonts w:cstheme="minorHAnsi"/>
          <w:noProof/>
        </w:rPr>
        <w:tab/>
        <w:t xml:space="preserve">= To account for those units that are not running throughout the entire year. </w:t>
      </w:r>
      <w:r>
        <w:rPr>
          <w:iCs/>
        </w:rPr>
        <w:t xml:space="preserve">The most </w:t>
      </w:r>
      <w:r>
        <w:rPr>
          <w:iCs/>
        </w:rPr>
        <w:lastRenderedPageBreak/>
        <w:t>recent part-use factor participant survey results available at the start of the current program year shall be used</w:t>
      </w:r>
      <w:r>
        <w:rPr>
          <w:rStyle w:val="FootnoteReference"/>
          <w:iCs/>
        </w:rPr>
        <w:footnoteReference w:id="111"/>
      </w:r>
      <w:r>
        <w:rPr>
          <w:iCs/>
        </w:rPr>
        <w:t xml:space="preserve">.  </w:t>
      </w:r>
      <w:r>
        <w:rPr>
          <w:rFonts w:cstheme="minorHAnsi"/>
          <w:noProof/>
        </w:rPr>
        <w:t>. For illustration purposes, the example uses 0.85.</w:t>
      </w:r>
      <w:r>
        <w:rPr>
          <w:rStyle w:val="FootnoteReference"/>
          <w:noProof/>
        </w:rPr>
        <w:footnoteReference w:id="112"/>
      </w:r>
    </w:p>
    <w:p w14:paraId="6758D5F6" w14:textId="77777777" w:rsidR="00D723B1" w:rsidRDefault="00D723B1" w:rsidP="00D723B1">
      <w:pPr>
        <w:ind w:left="2880" w:hanging="1440"/>
        <w:rPr>
          <w:rFonts w:cstheme="minorHAnsi"/>
          <w:noProof/>
        </w:rPr>
      </w:pPr>
      <w:r>
        <w:rPr>
          <w:rFonts w:cstheme="minorHAnsi"/>
          <w:noProof/>
        </w:rPr>
        <w:tab/>
      </w:r>
    </w:p>
    <w:p w14:paraId="5615271E" w14:textId="77777777" w:rsidR="00D723B1" w:rsidRDefault="00D723B1" w:rsidP="00D723B1">
      <w:pPr>
        <w:tabs>
          <w:tab w:val="left" w:pos="90"/>
        </w:tabs>
        <w:rPr>
          <w:rFonts w:cstheme="minorHAnsi"/>
          <w:noProof/>
        </w:rPr>
      </w:pPr>
      <w:r>
        <w:rPr>
          <w:noProof/>
        </w:rPr>
        <mc:AlternateContent>
          <mc:Choice Requires="wps">
            <w:drawing>
              <wp:inline distT="0" distB="0" distL="0" distR="0" wp14:anchorId="2341541B" wp14:editId="1C444C6E">
                <wp:extent cx="5916295" cy="1286510"/>
                <wp:effectExtent l="0" t="0" r="27305" b="27940"/>
                <wp:docPr id="539" name="Text Box 5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1286510"/>
                        </a:xfrm>
                        <a:prstGeom prst="rect">
                          <a:avLst/>
                        </a:prstGeom>
                        <a:solidFill>
                          <a:srgbClr val="FFFFFF"/>
                        </a:solidFill>
                        <a:ln w="9525">
                          <a:solidFill>
                            <a:srgbClr val="000000"/>
                          </a:solidFill>
                          <a:miter lim="800000"/>
                          <a:headEnd/>
                          <a:tailEnd/>
                        </a:ln>
                      </wps:spPr>
                      <wps:txbx>
                        <w:txbxContent>
                          <w:p w14:paraId="17F31C1F" w14:textId="77777777" w:rsidR="00F60751" w:rsidRDefault="00F60751" w:rsidP="00D723B1">
                            <w:pPr>
                              <w:tabs>
                                <w:tab w:val="left" w:pos="90"/>
                              </w:tabs>
                              <w:rPr>
                                <w:rFonts w:cstheme="minorHAnsi"/>
                                <w:noProof/>
                              </w:rPr>
                            </w:pPr>
                            <w:r>
                              <w:rPr>
                                <w:rFonts w:cstheme="minorHAnsi"/>
                                <w:noProof/>
                              </w:rPr>
                              <w:t>The program averages for AIC’s ARP PY4 program are used as an example.</w:t>
                            </w:r>
                          </w:p>
                          <w:p w14:paraId="648A9E70" w14:textId="77777777" w:rsidR="00F60751" w:rsidRDefault="00F60751" w:rsidP="00D723B1">
                            <w:pPr>
                              <w:ind w:left="2880" w:hanging="1440"/>
                              <w:rPr>
                                <w:rFonts w:cstheme="minorHAnsi"/>
                                <w:noProof/>
                                <w:szCs w:val="20"/>
                              </w:rPr>
                            </w:pPr>
                            <w:r>
                              <w:rPr>
                                <w:rFonts w:cstheme="minorHAnsi"/>
                                <w:noProof/>
                                <w:szCs w:val="20"/>
                              </w:rPr>
                              <w:t>ΔkWh</w:t>
                            </w:r>
                            <w:r>
                              <w:rPr>
                                <w:rFonts w:cstheme="minorHAnsi"/>
                                <w:noProof/>
                                <w:szCs w:val="20"/>
                              </w:rPr>
                              <w:tab/>
                              <w:t>= [</w:t>
                            </w:r>
                            <w:r>
                              <w:rPr>
                                <w:rFonts w:cstheme="minorHAnsi"/>
                                <w:szCs w:val="20"/>
                              </w:rPr>
                              <w:t xml:space="preserve">132.12 </w:t>
                            </w:r>
                            <w:r>
                              <w:rPr>
                                <w:rFonts w:cstheme="minorHAnsi"/>
                                <w:noProof/>
                                <w:szCs w:val="20"/>
                              </w:rPr>
                              <w:t>+ (26.92 *</w:t>
                            </w:r>
                            <w:r>
                              <w:rPr>
                                <w:rFonts w:cstheme="minorHAnsi"/>
                                <w:bCs/>
                                <w:szCs w:val="20"/>
                              </w:rPr>
                              <w:t xml:space="preserve"> 12.13</w:t>
                            </w:r>
                            <w:r>
                              <w:rPr>
                                <w:rFonts w:cstheme="minorHAnsi"/>
                                <w:noProof/>
                                <w:szCs w:val="20"/>
                              </w:rPr>
                              <w:t xml:space="preserve">) + (0.6 * 156.18) + (15.9 * 31.84) + (0.48 * -19.71) + (6.61 * </w:t>
                            </w:r>
                            <w:r>
                              <w:rPr>
                                <w:rFonts w:cstheme="minorHAnsi"/>
                                <w:bCs/>
                                <w:szCs w:val="20"/>
                              </w:rPr>
                              <w:t>9.78</w:t>
                            </w:r>
                            <w:r>
                              <w:rPr>
                                <w:rFonts w:cstheme="minorHAnsi"/>
                                <w:noProof/>
                                <w:szCs w:val="20"/>
                              </w:rPr>
                              <w:t xml:space="preserve">) + (1.3 * </w:t>
                            </w:r>
                            <w:r>
                              <w:rPr>
                                <w:rFonts w:cstheme="minorHAnsi"/>
                                <w:bCs/>
                                <w:szCs w:val="20"/>
                              </w:rPr>
                              <w:t>-12.75</w:t>
                            </w:r>
                            <w:r>
                              <w:rPr>
                                <w:rFonts w:cstheme="minorHAnsi"/>
                                <w:noProof/>
                                <w:szCs w:val="20"/>
                              </w:rPr>
                              <w:t>)] * 0.825</w:t>
                            </w:r>
                          </w:p>
                          <w:p w14:paraId="34ED0BF9" w14:textId="77777777" w:rsidR="00F60751" w:rsidRDefault="00F60751" w:rsidP="00D723B1">
                            <w:pPr>
                              <w:widowControl/>
                              <w:spacing w:before="40" w:after="160"/>
                              <w:ind w:left="2880" w:hanging="1440"/>
                              <w:jc w:val="left"/>
                              <w:rPr>
                                <w:rFonts w:cstheme="minorHAnsi"/>
                                <w:noProof/>
                                <w:szCs w:val="20"/>
                              </w:rPr>
                            </w:pPr>
                            <w:r>
                              <w:rPr>
                                <w:rFonts w:cstheme="minorHAnsi"/>
                                <w:noProof/>
                                <w:szCs w:val="20"/>
                              </w:rPr>
                              <w:tab/>
                              <w:t>= 977 * 0.825</w:t>
                            </w:r>
                          </w:p>
                          <w:p w14:paraId="04F12EC5" w14:textId="77777777" w:rsidR="00F60751" w:rsidRDefault="00F60751" w:rsidP="00D723B1">
                            <w:pPr>
                              <w:widowControl/>
                              <w:spacing w:before="40" w:after="160"/>
                              <w:ind w:left="2880" w:hanging="1440"/>
                              <w:jc w:val="left"/>
                              <w:rPr>
                                <w:rFonts w:cstheme="minorHAnsi"/>
                                <w:noProof/>
                                <w:szCs w:val="20"/>
                              </w:rPr>
                            </w:pPr>
                            <w:r>
                              <w:rPr>
                                <w:rFonts w:cstheme="minorHAnsi"/>
                                <w:noProof/>
                                <w:szCs w:val="20"/>
                              </w:rPr>
                              <w:tab/>
                              <w:t>= 905 kWh</w:t>
                            </w:r>
                          </w:p>
                          <w:p w14:paraId="339BF0D7" w14:textId="77777777" w:rsidR="00F60751" w:rsidRDefault="00F60751" w:rsidP="00D723B1">
                            <w:pPr>
                              <w:ind w:left="2880" w:hanging="1440"/>
                              <w:rPr>
                                <w:rFonts w:cstheme="minorHAnsi"/>
                                <w:szCs w:val="20"/>
                              </w:rPr>
                            </w:pPr>
                          </w:p>
                        </w:txbxContent>
                      </wps:txbx>
                      <wps:bodyPr rot="0" vert="horz" wrap="square" lIns="91440" tIns="45720" rIns="91440" bIns="45720" anchor="t" anchorCtr="0">
                        <a:noAutofit/>
                      </wps:bodyPr>
                    </wps:wsp>
                  </a:graphicData>
                </a:graphic>
              </wp:inline>
            </w:drawing>
          </mc:Choice>
          <mc:Fallback>
            <w:pict>
              <v:shape w14:anchorId="2341541B" id="Text Box 539" o:spid="_x0000_s1031" type="#_x0000_t202" style="width:465.85pt;height:10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">
                <v:textbox>
                  <w:txbxContent>
                    <w:p w14:paraId="17F31C1F" w14:textId="77777777" w:rsidR="00F60751" w:rsidRDefault="00F60751" w:rsidP="00D723B1">
                      <w:pPr>
                        <w:tabs>
                          <w:tab w:val="left" w:pos="90"/>
                        </w:tabs>
                        <w:rPr>
                          <w:rFonts w:cstheme="minorHAnsi"/>
                          <w:noProof/>
                        </w:rPr>
                      </w:pPr>
                      <w:r>
                        <w:rPr>
                          <w:rFonts w:cstheme="minorHAnsi"/>
                          <w:noProof/>
                        </w:rPr>
                        <w:t>The program averages for AIC’s ARP PY4 program are used as an example.</w:t>
                      </w:r>
                    </w:p>
                    <w:p w14:paraId="648A9E70" w14:textId="77777777" w:rsidR="00F60751" w:rsidRDefault="00F60751" w:rsidP="00D723B1">
                      <w:pPr>
                        <w:ind w:left="2880" w:hanging="1440"/>
                        <w:rPr>
                          <w:rFonts w:cstheme="minorHAnsi"/>
                          <w:noProof/>
                          <w:szCs w:val="20"/>
                        </w:rPr>
                      </w:pPr>
                      <w:r>
                        <w:rPr>
                          <w:rFonts w:cstheme="minorHAnsi"/>
                          <w:noProof/>
                          <w:szCs w:val="20"/>
                        </w:rPr>
                        <w:t>ΔkWh</w:t>
                      </w:r>
                      <w:r>
                        <w:rPr>
                          <w:rFonts w:cstheme="minorHAnsi"/>
                          <w:noProof/>
                          <w:szCs w:val="20"/>
                        </w:rPr>
                        <w:tab/>
                        <w:t>= [</w:t>
                      </w:r>
                      <w:r>
                        <w:rPr>
                          <w:rFonts w:cstheme="minorHAnsi"/>
                          <w:szCs w:val="20"/>
                        </w:rPr>
                        <w:t xml:space="preserve">132.12 </w:t>
                      </w:r>
                      <w:r>
                        <w:rPr>
                          <w:rFonts w:cstheme="minorHAnsi"/>
                          <w:noProof/>
                          <w:szCs w:val="20"/>
                        </w:rPr>
                        <w:t>+ (26.92 *</w:t>
                      </w:r>
                      <w:r>
                        <w:rPr>
                          <w:rFonts w:cstheme="minorHAnsi"/>
                          <w:bCs/>
                          <w:szCs w:val="20"/>
                        </w:rPr>
                        <w:t xml:space="preserve"> 12.13</w:t>
                      </w:r>
                      <w:r>
                        <w:rPr>
                          <w:rFonts w:cstheme="minorHAnsi"/>
                          <w:noProof/>
                          <w:szCs w:val="20"/>
                        </w:rPr>
                        <w:t xml:space="preserve">) + (0.6 * 156.18) + (15.9 * 31.84) + (0.48 * -19.71) + (6.61 * </w:t>
                      </w:r>
                      <w:r>
                        <w:rPr>
                          <w:rFonts w:cstheme="minorHAnsi"/>
                          <w:bCs/>
                          <w:szCs w:val="20"/>
                        </w:rPr>
                        <w:t>9.78</w:t>
                      </w:r>
                      <w:r>
                        <w:rPr>
                          <w:rFonts w:cstheme="minorHAnsi"/>
                          <w:noProof/>
                          <w:szCs w:val="20"/>
                        </w:rPr>
                        <w:t xml:space="preserve">) + (1.3 * </w:t>
                      </w:r>
                      <w:r>
                        <w:rPr>
                          <w:rFonts w:cstheme="minorHAnsi"/>
                          <w:bCs/>
                          <w:szCs w:val="20"/>
                        </w:rPr>
                        <w:t>-12.75</w:t>
                      </w:r>
                      <w:r>
                        <w:rPr>
                          <w:rFonts w:cstheme="minorHAnsi"/>
                          <w:noProof/>
                          <w:szCs w:val="20"/>
                        </w:rPr>
                        <w:t>)] * 0.825</w:t>
                      </w:r>
                    </w:p>
                    <w:p w14:paraId="34ED0BF9" w14:textId="77777777" w:rsidR="00F60751" w:rsidRDefault="00F60751" w:rsidP="00D723B1">
                      <w:pPr>
                        <w:widowControl/>
                        <w:spacing w:before="40" w:after="160"/>
                        <w:ind w:left="2880" w:hanging="1440"/>
                        <w:jc w:val="left"/>
                        <w:rPr>
                          <w:rFonts w:cstheme="minorHAnsi"/>
                          <w:noProof/>
                          <w:szCs w:val="20"/>
                        </w:rPr>
                      </w:pPr>
                      <w:r>
                        <w:rPr>
                          <w:rFonts w:cstheme="minorHAnsi"/>
                          <w:noProof/>
                          <w:szCs w:val="20"/>
                        </w:rPr>
                        <w:tab/>
                        <w:t>= 977 * 0.825</w:t>
                      </w:r>
                    </w:p>
                    <w:p w14:paraId="04F12EC5" w14:textId="77777777" w:rsidR="00F60751" w:rsidRDefault="00F60751" w:rsidP="00D723B1">
                      <w:pPr>
                        <w:widowControl/>
                        <w:spacing w:before="40" w:after="160"/>
                        <w:ind w:left="2880" w:hanging="1440"/>
                        <w:jc w:val="left"/>
                        <w:rPr>
                          <w:rFonts w:cstheme="minorHAnsi"/>
                          <w:noProof/>
                          <w:szCs w:val="20"/>
                        </w:rPr>
                      </w:pPr>
                      <w:r>
                        <w:rPr>
                          <w:rFonts w:cstheme="minorHAnsi"/>
                          <w:noProof/>
                          <w:szCs w:val="20"/>
                        </w:rPr>
                        <w:tab/>
                        <w:t>= 905 kWh</w:t>
                      </w:r>
                    </w:p>
                    <w:p w14:paraId="339BF0D7" w14:textId="77777777" w:rsidR="00F60751" w:rsidRDefault="00F60751" w:rsidP="00D723B1">
                      <w:pPr>
                        <w:ind w:left="2880" w:hanging="1440"/>
                        <w:rPr>
                          <w:rFonts w:cstheme="minorHAnsi"/>
                          <w:szCs w:val="20"/>
                        </w:rPr>
                      </w:pPr>
                    </w:p>
                  </w:txbxContent>
                </v:textbox>
                <w10:anchorlock/>
              </v:shape>
            </w:pict>
          </mc:Fallback>
        </mc:AlternateContent>
      </w:r>
    </w:p>
    <w:p w14:paraId="048A8132" w14:textId="77777777" w:rsidR="00D723B1" w:rsidRDefault="00D723B1" w:rsidP="00D723B1">
      <w:pPr>
        <w:pStyle w:val="Heading6"/>
      </w:pPr>
      <w:r>
        <w:t>Summer Coincident Peak Demand Savings</w:t>
      </w:r>
    </w:p>
    <w:p w14:paraId="508AFFBA" w14:textId="77777777" w:rsidR="00D723B1" w:rsidRDefault="00D723B1" w:rsidP="00D723B1">
      <w:pPr>
        <w:ind w:left="1440"/>
        <w:rPr>
          <w:rFonts w:cstheme="minorHAnsi"/>
          <w:noProof/>
        </w:rPr>
      </w:pPr>
      <w:r>
        <w:rPr>
          <w:rFonts w:cstheme="minorHAnsi"/>
          <w:noProof/>
        </w:rPr>
        <w:t>ΔkW</w:t>
      </w:r>
      <w:r>
        <w:rPr>
          <w:rFonts w:cstheme="minorHAnsi"/>
          <w:noProof/>
        </w:rPr>
        <w:tab/>
        <w:t xml:space="preserve">= </w:t>
      </w:r>
      <w:r>
        <w:rPr>
          <w:rFonts w:cstheme="minorHAnsi"/>
        </w:rPr>
        <w:t>kWh/8766 * CF</w:t>
      </w:r>
    </w:p>
    <w:p w14:paraId="7F8174FB" w14:textId="77777777" w:rsidR="00D723B1" w:rsidRDefault="00D723B1" w:rsidP="00D723B1">
      <w:pPr>
        <w:rPr>
          <w:rFonts w:cstheme="minorHAnsi"/>
          <w:noProof/>
        </w:rPr>
      </w:pPr>
      <w:r>
        <w:rPr>
          <w:rFonts w:cstheme="minorHAnsi"/>
          <w:noProof/>
        </w:rPr>
        <w:t>Where:</w:t>
      </w:r>
    </w:p>
    <w:p w14:paraId="2471CF66" w14:textId="77777777" w:rsidR="00D723B1" w:rsidRDefault="00D723B1" w:rsidP="00D723B1">
      <w:pPr>
        <w:rPr>
          <w:rFonts w:cstheme="minorHAnsi"/>
        </w:rPr>
      </w:pPr>
      <w:r>
        <w:rPr>
          <w:rFonts w:cstheme="minorHAnsi"/>
        </w:rPr>
        <w:tab/>
      </w:r>
      <w:proofErr w:type="gramStart"/>
      <w:r>
        <w:rPr>
          <w:rFonts w:cstheme="minorHAnsi"/>
        </w:rPr>
        <w:t>kWh</w:t>
      </w:r>
      <w:proofErr w:type="gramEnd"/>
      <w:r>
        <w:rPr>
          <w:rFonts w:cstheme="minorHAnsi"/>
        </w:rPr>
        <w:tab/>
      </w:r>
      <w:r>
        <w:rPr>
          <w:rFonts w:cstheme="minorHAnsi"/>
        </w:rPr>
        <w:tab/>
        <w:t>= Savings provided in algorithm above</w:t>
      </w:r>
    </w:p>
    <w:p w14:paraId="3D2E4C9A" w14:textId="77777777" w:rsidR="00D723B1" w:rsidRDefault="00D723B1" w:rsidP="00D723B1">
      <w:pPr>
        <w:ind w:firstLine="720"/>
        <w:rPr>
          <w:rFonts w:cstheme="minorHAnsi"/>
        </w:rPr>
      </w:pPr>
      <w:r>
        <w:rPr>
          <w:rFonts w:cstheme="minorHAnsi"/>
        </w:rPr>
        <w:t xml:space="preserve">CF </w:t>
      </w:r>
      <w:r>
        <w:rPr>
          <w:rFonts w:cstheme="minorHAnsi"/>
        </w:rPr>
        <w:tab/>
      </w:r>
      <w:r>
        <w:rPr>
          <w:rFonts w:cstheme="minorHAnsi"/>
        </w:rPr>
        <w:tab/>
        <w:t>= Coincident factor defined as summer kW/average kW</w:t>
      </w:r>
    </w:p>
    <w:p w14:paraId="343D93E7" w14:textId="77777777" w:rsidR="00D723B1" w:rsidRDefault="00D723B1" w:rsidP="00D723B1">
      <w:pPr>
        <w:ind w:left="1440" w:firstLine="720"/>
        <w:rPr>
          <w:rFonts w:cstheme="minorHAnsi"/>
        </w:rPr>
      </w:pPr>
      <w:r>
        <w:rPr>
          <w:rFonts w:cstheme="minorHAnsi"/>
        </w:rPr>
        <w:t>= 1.081 for Refrigerators</w:t>
      </w:r>
    </w:p>
    <w:p w14:paraId="395FC43C" w14:textId="77777777" w:rsidR="00D723B1" w:rsidRDefault="00D723B1" w:rsidP="00D723B1">
      <w:pPr>
        <w:ind w:left="1440" w:firstLine="720"/>
        <w:rPr>
          <w:rFonts w:cstheme="minorHAnsi"/>
        </w:rPr>
      </w:pPr>
      <w:r>
        <w:rPr>
          <w:rFonts w:cstheme="minorHAnsi"/>
        </w:rPr>
        <w:t>= 1.028 for Freezers</w:t>
      </w:r>
      <w:r>
        <w:rPr>
          <w:rStyle w:val="FootnoteReference"/>
          <w:rFonts w:eastAsiaTheme="majorEastAsia"/>
        </w:rPr>
        <w:footnoteReference w:id="113"/>
      </w:r>
    </w:p>
    <w:p w14:paraId="29F7F7EE" w14:textId="77777777" w:rsidR="00D723B1" w:rsidRDefault="00D723B1" w:rsidP="00D723B1">
      <w:pPr>
        <w:ind w:left="1440" w:firstLine="720"/>
        <w:rPr>
          <w:rFonts w:cstheme="minorHAnsi"/>
          <w:szCs w:val="20"/>
        </w:rPr>
      </w:pPr>
    </w:p>
    <w:p w14:paraId="28EF3FE7" w14:textId="77777777" w:rsidR="00D723B1" w:rsidRDefault="00D723B1" w:rsidP="00D723B1">
      <w:pPr>
        <w:tabs>
          <w:tab w:val="left" w:pos="90"/>
        </w:tabs>
        <w:rPr>
          <w:rFonts w:cstheme="minorHAnsi"/>
          <w:noProof/>
        </w:rPr>
      </w:pPr>
      <w:r>
        <w:rPr>
          <w:noProof/>
        </w:rPr>
        <mc:AlternateContent>
          <mc:Choice Requires="wps">
            <w:drawing>
              <wp:inline distT="0" distB="0" distL="0" distR="0" wp14:anchorId="0334C96B" wp14:editId="1B1FBCDB">
                <wp:extent cx="5734050" cy="797560"/>
                <wp:effectExtent l="0" t="0" r="19050" b="21590"/>
                <wp:docPr id="540" name="Text Box 5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3415" cy="796925"/>
                        </a:xfrm>
                        <a:prstGeom prst="rect">
                          <a:avLst/>
                        </a:prstGeom>
                        <a:solidFill>
                          <a:srgbClr val="FFFFFF"/>
                        </a:solidFill>
                        <a:ln w="9525">
                          <a:solidFill>
                            <a:srgbClr val="000000"/>
                          </a:solidFill>
                          <a:miter lim="800000"/>
                          <a:headEnd/>
                          <a:tailEnd/>
                        </a:ln>
                      </wps:spPr>
                      <wps:txbx>
                        <w:txbxContent>
                          <w:p w14:paraId="618D48E2" w14:textId="77777777" w:rsidR="00F60751" w:rsidRDefault="00F60751" w:rsidP="00D723B1">
                            <w:pPr>
                              <w:tabs>
                                <w:tab w:val="left" w:pos="90"/>
                              </w:tabs>
                              <w:rPr>
                                <w:rFonts w:cstheme="minorHAnsi"/>
                                <w:noProof/>
                              </w:rPr>
                            </w:pPr>
                            <w:r>
                              <w:rPr>
                                <w:rFonts w:cstheme="minorHAnsi"/>
                                <w:noProof/>
                              </w:rPr>
                              <w:t>For example, the program averages for AIC’s ARP in PY4 produce the following equation:</w:t>
                            </w:r>
                          </w:p>
                          <w:p w14:paraId="043203B0" w14:textId="77777777" w:rsidR="00F60751" w:rsidRDefault="00F60751" w:rsidP="00D723B1">
                            <w:pPr>
                              <w:ind w:left="1440"/>
                              <w:rPr>
                                <w:rFonts w:cstheme="minorHAnsi"/>
                                <w:noProof/>
                              </w:rPr>
                            </w:pPr>
                            <w:r>
                              <w:rPr>
                                <w:rFonts w:cstheme="minorHAnsi"/>
                                <w:noProof/>
                              </w:rPr>
                              <w:t>ΔkW</w:t>
                            </w:r>
                            <w:r>
                              <w:rPr>
                                <w:rFonts w:cstheme="minorHAnsi"/>
                              </w:rPr>
                              <w:t xml:space="preserve"> </w:t>
                            </w:r>
                            <w:r>
                              <w:rPr>
                                <w:rFonts w:cstheme="minorHAnsi"/>
                              </w:rPr>
                              <w:tab/>
                              <w:t>= 806/8766 * 1.081</w:t>
                            </w:r>
                          </w:p>
                          <w:p w14:paraId="0DC42000" w14:textId="77777777" w:rsidR="00F60751" w:rsidRDefault="00F60751" w:rsidP="00D723B1">
                            <w:pPr>
                              <w:ind w:left="2160"/>
                              <w:rPr>
                                <w:rFonts w:cstheme="minorHAnsi"/>
                                <w:szCs w:val="20"/>
                              </w:rPr>
                            </w:pPr>
                            <w:r>
                              <w:rPr>
                                <w:rFonts w:cstheme="minorHAnsi"/>
                              </w:rPr>
                              <w:t xml:space="preserve">= </w:t>
                            </w:r>
                            <w:r>
                              <w:rPr>
                                <w:rFonts w:cstheme="minorHAnsi"/>
                                <w:szCs w:val="20"/>
                              </w:rPr>
                              <w:t>0.099 kW</w:t>
                            </w:r>
                          </w:p>
                          <w:p w14:paraId="380C6828" w14:textId="77777777" w:rsidR="00F60751" w:rsidRDefault="00F60751" w:rsidP="00D723B1"/>
                        </w:txbxContent>
                      </wps:txbx>
                      <wps:bodyPr rot="0" vert="horz" wrap="square" lIns="91440" tIns="45720" rIns="91440" bIns="45720" anchor="t" anchorCtr="0">
                        <a:noAutofit/>
                      </wps:bodyPr>
                    </wps:wsp>
                  </a:graphicData>
                </a:graphic>
              </wp:inline>
            </w:drawing>
          </mc:Choice>
          <mc:Fallback>
            <w:pict>
              <v:shape w14:anchorId="0334C96B" id="Text Box 540" o:spid="_x0000_s1032" type="#_x0000_t202" style="width:451.5pt;height:6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">
                <v:textbox>
                  <w:txbxContent>
                    <w:p w14:paraId="618D48E2" w14:textId="77777777" w:rsidR="00F60751" w:rsidRDefault="00F60751" w:rsidP="00D723B1">
                      <w:pPr>
                        <w:tabs>
                          <w:tab w:val="left" w:pos="90"/>
                        </w:tabs>
                        <w:rPr>
                          <w:rFonts w:cstheme="minorHAnsi"/>
                          <w:noProof/>
                        </w:rPr>
                      </w:pPr>
                      <w:r>
                        <w:rPr>
                          <w:rFonts w:cstheme="minorHAnsi"/>
                          <w:noProof/>
                        </w:rPr>
                        <w:t>For example, the program averages for AIC’s ARP in PY4 produce the following equation:</w:t>
                      </w:r>
                    </w:p>
                    <w:p w14:paraId="043203B0" w14:textId="77777777" w:rsidR="00F60751" w:rsidRDefault="00F60751" w:rsidP="00D723B1">
                      <w:pPr>
                        <w:ind w:left="1440"/>
                        <w:rPr>
                          <w:rFonts w:cstheme="minorHAnsi"/>
                          <w:noProof/>
                        </w:rPr>
                      </w:pPr>
                      <w:r>
                        <w:rPr>
                          <w:rFonts w:cstheme="minorHAnsi"/>
                          <w:noProof/>
                        </w:rPr>
                        <w:t>ΔkW</w:t>
                      </w:r>
                      <w:r>
                        <w:rPr>
                          <w:rFonts w:cstheme="minorHAnsi"/>
                        </w:rPr>
                        <w:t xml:space="preserve"> </w:t>
                      </w:r>
                      <w:r>
                        <w:rPr>
                          <w:rFonts w:cstheme="minorHAnsi"/>
                        </w:rPr>
                        <w:tab/>
                        <w:t>= 806/8766 * 1.081</w:t>
                      </w:r>
                    </w:p>
                    <w:p w14:paraId="0DC42000" w14:textId="77777777" w:rsidR="00F60751" w:rsidRDefault="00F60751" w:rsidP="00D723B1">
                      <w:pPr>
                        <w:ind w:left="2160"/>
                        <w:rPr>
                          <w:rFonts w:cstheme="minorHAnsi"/>
                          <w:szCs w:val="20"/>
                        </w:rPr>
                      </w:pPr>
                      <w:r>
                        <w:rPr>
                          <w:rFonts w:cstheme="minorHAnsi"/>
                        </w:rPr>
                        <w:t xml:space="preserve">= </w:t>
                      </w:r>
                      <w:r>
                        <w:rPr>
                          <w:rFonts w:cstheme="minorHAnsi"/>
                          <w:szCs w:val="20"/>
                        </w:rPr>
                        <w:t>0.099 kW</w:t>
                      </w:r>
                    </w:p>
                    <w:p w14:paraId="380C6828" w14:textId="77777777" w:rsidR="00F60751" w:rsidRDefault="00F60751" w:rsidP="00D723B1"/>
                  </w:txbxContent>
                </v:textbox>
                <w10:anchorlock/>
              </v:shape>
            </w:pict>
          </mc:Fallback>
        </mc:AlternateContent>
      </w:r>
    </w:p>
    <w:p w14:paraId="7D733D9B" w14:textId="77777777" w:rsidR="00D723B1" w:rsidRDefault="00D723B1" w:rsidP="00D723B1">
      <w:pPr>
        <w:pStyle w:val="Heading6"/>
      </w:pPr>
      <w:r>
        <w:t>Natural Gas Savings</w:t>
      </w:r>
    </w:p>
    <w:p w14:paraId="490F6875" w14:textId="77777777" w:rsidR="00D723B1" w:rsidRDefault="00D723B1" w:rsidP="00D723B1">
      <w:pPr>
        <w:keepNext/>
        <w:rPr>
          <w:rFonts w:cstheme="minorHAnsi"/>
          <w:b/>
          <w:szCs w:val="20"/>
        </w:rPr>
      </w:pPr>
      <w:r>
        <w:rPr>
          <w:rFonts w:cstheme="minorHAnsi"/>
        </w:rPr>
        <w:t>N/A</w:t>
      </w:r>
    </w:p>
    <w:p w14:paraId="6F2721CC" w14:textId="77777777" w:rsidR="00D723B1" w:rsidRDefault="00D723B1" w:rsidP="00D723B1">
      <w:pPr>
        <w:pStyle w:val="Heading6"/>
      </w:pPr>
      <w:r>
        <w:t xml:space="preserve">Water Impact Descriptions and Calculation  </w:t>
      </w:r>
    </w:p>
    <w:p w14:paraId="4B489262" w14:textId="77777777" w:rsidR="00D723B1" w:rsidRDefault="00D723B1" w:rsidP="00D723B1">
      <w:pPr>
        <w:keepNext/>
        <w:rPr>
          <w:rFonts w:cstheme="minorHAnsi"/>
          <w:b/>
          <w:szCs w:val="20"/>
        </w:rPr>
      </w:pPr>
      <w:r>
        <w:rPr>
          <w:rFonts w:cstheme="minorHAnsi"/>
        </w:rPr>
        <w:t>N/A</w:t>
      </w:r>
    </w:p>
    <w:p w14:paraId="3A249C6F" w14:textId="77777777" w:rsidR="00D723B1" w:rsidRDefault="00D723B1" w:rsidP="00D723B1">
      <w:pPr>
        <w:pStyle w:val="Heading6"/>
      </w:pPr>
      <w:r>
        <w:t>Deemed O&amp;M Cost Adjustment Calculation</w:t>
      </w:r>
    </w:p>
    <w:p w14:paraId="29921835" w14:textId="77777777" w:rsidR="00D723B1" w:rsidRDefault="00D723B1" w:rsidP="00D723B1">
      <w:pPr>
        <w:keepNext/>
        <w:rPr>
          <w:rFonts w:cstheme="minorHAnsi"/>
          <w:b/>
          <w:szCs w:val="20"/>
        </w:rPr>
      </w:pPr>
      <w:r>
        <w:rPr>
          <w:rFonts w:cstheme="minorHAnsi"/>
        </w:rPr>
        <w:t>N/A</w:t>
      </w:r>
    </w:p>
    <w:p w14:paraId="64B76079" w14:textId="77777777" w:rsidR="00D723B1" w:rsidRDefault="00D723B1" w:rsidP="00D723B1">
      <w:pPr>
        <w:pStyle w:val="Heading6"/>
      </w:pPr>
      <w:r>
        <w:t>Measure Code: RS-APL-RFRC-</w:t>
      </w:r>
      <w:del w:id="2292" w:author="Samuel Dent" w:date="2015-09-24T09:25:00Z">
        <w:r w:rsidDel="00BD46BA">
          <w:delText>V05</w:delText>
        </w:r>
      </w:del>
      <w:ins w:id="2293" w:author="Samuel Dent" w:date="2015-09-24T09:25:00Z">
        <w:r>
          <w:t>V06</w:t>
        </w:r>
      </w:ins>
      <w:r>
        <w:t>-150601</w:t>
      </w:r>
    </w:p>
    <w:p w14:paraId="69FCFD23" w14:textId="77777777" w:rsidR="00F83B3F" w:rsidRDefault="00F83B3F" w:rsidP="00F83B3F"/>
    <w:p w14:paraId="2988193C" w14:textId="77777777" w:rsidR="00F83B3F" w:rsidRPr="00F83B3F" w:rsidRDefault="00F83B3F" w:rsidP="00F83B3F">
      <w:pPr>
        <w:sectPr w:rsidR="00F83B3F" w:rsidRPr="00F83B3F">
          <w:headerReference w:type="default" r:id="rId22"/>
          <w:pgSz w:w="12240" w:h="15840"/>
          <w:pgMar w:top="1440" w:right="1440" w:bottom="1440" w:left="1440" w:header="720" w:footer="720" w:gutter="0"/>
          <w:cols w:space="720"/>
          <w:docGrid w:linePitch="360"/>
        </w:sectPr>
      </w:pPr>
    </w:p>
    <w:p w14:paraId="653CCD64" w14:textId="77777777" w:rsidR="00841F99" w:rsidRPr="000B7BB6" w:rsidRDefault="00841F99" w:rsidP="00841F99">
      <w:pPr>
        <w:pStyle w:val="Heading3"/>
      </w:pPr>
      <w:bookmarkStart w:id="2295" w:name="_Toc319489363"/>
      <w:bookmarkStart w:id="2296" w:name="_Toc319662634"/>
      <w:bookmarkStart w:id="2297" w:name="_Ref325428269"/>
      <w:bookmarkStart w:id="2298" w:name="_Ref325428275"/>
      <w:bookmarkStart w:id="2299" w:name="_Toc333219076"/>
      <w:bookmarkStart w:id="2300" w:name="_Toc437592958"/>
      <w:bookmarkStart w:id="2301" w:name="_Toc437855973"/>
      <w:bookmarkStart w:id="2302" w:name="_Toc441217025"/>
      <w:r w:rsidRPr="000B7BB6">
        <w:lastRenderedPageBreak/>
        <w:t>Room Air Conditioner Recycling</w:t>
      </w:r>
      <w:bookmarkEnd w:id="2295"/>
      <w:bookmarkEnd w:id="2296"/>
      <w:bookmarkEnd w:id="2297"/>
      <w:bookmarkEnd w:id="2298"/>
      <w:bookmarkEnd w:id="2299"/>
      <w:bookmarkEnd w:id="2300"/>
      <w:bookmarkEnd w:id="2301"/>
      <w:bookmarkEnd w:id="2302"/>
      <w:r w:rsidRPr="000B7BB6">
        <w:t xml:space="preserve"> </w:t>
      </w:r>
    </w:p>
    <w:p w14:paraId="68A050D0" w14:textId="77777777" w:rsidR="00841F99" w:rsidRPr="000B7BB6" w:rsidRDefault="00841F99" w:rsidP="00841F99">
      <w:pPr>
        <w:pStyle w:val="Heading6"/>
      </w:pPr>
      <w:r w:rsidRPr="00B41203">
        <w:t xml:space="preserve">Description </w:t>
      </w:r>
    </w:p>
    <w:p w14:paraId="69493372" w14:textId="77777777" w:rsidR="00841F99" w:rsidRPr="000B7BB6" w:rsidRDefault="00841F99" w:rsidP="00841F99">
      <w:pPr>
        <w:rPr>
          <w:rFonts w:cstheme="minorHAnsi"/>
        </w:rPr>
      </w:pPr>
      <w:r w:rsidRPr="000B7BB6">
        <w:rPr>
          <w:rFonts w:cstheme="minorHAnsi"/>
        </w:rPr>
        <w:t>This measure describes the savings resulting from running a drop off service taking existing residential, inefficient Room Air Conditioner units from service, prior to their natural end of life. This measure assumes that though a percentage of these units will be replaced this is not captured in the savings algorithm since it is unlikely that the incentive made someone retire a unit that they weren’t already planning to retire. The savings therefore relate to the unit being taken off the grid as opposed to entering the secondary market. The Net to Gross factor applied to these units should incorporate adjustments that account for those participants who would have removed the unit from the grid anyway.</w:t>
      </w:r>
    </w:p>
    <w:p w14:paraId="38478E3B" w14:textId="77777777" w:rsidR="00841F99" w:rsidRPr="000B7BB6" w:rsidRDefault="00841F99" w:rsidP="00841F99">
      <w:pPr>
        <w:widowControl/>
        <w:jc w:val="left"/>
        <w:rPr>
          <w:rFonts w:cstheme="minorHAnsi"/>
          <w:szCs w:val="20"/>
        </w:rPr>
      </w:pPr>
      <w:r w:rsidRPr="000B7BB6">
        <w:rPr>
          <w:rFonts w:cstheme="minorHAnsi"/>
          <w:szCs w:val="20"/>
        </w:rPr>
        <w:t xml:space="preserve">This measure was developed to be applicable to the following program types:  ERET.  </w:t>
      </w:r>
    </w:p>
    <w:p w14:paraId="2C2843E7" w14:textId="77777777" w:rsidR="00841F99" w:rsidRPr="000B7BB6" w:rsidRDefault="00841F99" w:rsidP="00841F99">
      <w:pPr>
        <w:widowControl/>
        <w:jc w:val="left"/>
        <w:rPr>
          <w:rFonts w:cstheme="minorHAnsi"/>
          <w:szCs w:val="20"/>
        </w:rPr>
      </w:pPr>
      <w:r w:rsidRPr="000B7BB6">
        <w:rPr>
          <w:rFonts w:cstheme="minorHAnsi"/>
          <w:szCs w:val="20"/>
        </w:rPr>
        <w:t>If applied to other program types, the measure savings should be verified.</w:t>
      </w:r>
    </w:p>
    <w:p w14:paraId="1FC1BFEC" w14:textId="77777777" w:rsidR="00841F99" w:rsidRPr="000B7BB6" w:rsidRDefault="00841F99" w:rsidP="00841F99">
      <w:pPr>
        <w:pStyle w:val="Heading6"/>
      </w:pPr>
      <w:r w:rsidRPr="00B41203">
        <w:t xml:space="preserve">Definition of Efficient Equipment </w:t>
      </w:r>
    </w:p>
    <w:p w14:paraId="66EC93C1" w14:textId="77777777" w:rsidR="00841F99" w:rsidRPr="000B7BB6" w:rsidRDefault="00841F99" w:rsidP="00841F99">
      <w:pPr>
        <w:rPr>
          <w:rFonts w:cstheme="minorHAnsi"/>
        </w:rPr>
      </w:pPr>
      <w:r w:rsidRPr="000B7BB6">
        <w:rPr>
          <w:rFonts w:cstheme="minorHAnsi"/>
        </w:rPr>
        <w:t>N/A. This measure relates to the retiring of an existing inefficient unit.</w:t>
      </w:r>
    </w:p>
    <w:p w14:paraId="1CED36D8" w14:textId="77777777" w:rsidR="00841F99" w:rsidRPr="000B7BB6" w:rsidRDefault="00841F99" w:rsidP="00841F99">
      <w:pPr>
        <w:pStyle w:val="Heading6"/>
      </w:pPr>
      <w:r w:rsidRPr="000B7BB6">
        <w:t xml:space="preserve">Definition of Baseline Equipment </w:t>
      </w:r>
    </w:p>
    <w:p w14:paraId="535DCD3E" w14:textId="77777777" w:rsidR="00841F99" w:rsidRPr="000B7BB6" w:rsidRDefault="00841F99" w:rsidP="00841F99">
      <w:pPr>
        <w:rPr>
          <w:rFonts w:cstheme="minorHAnsi"/>
        </w:rPr>
      </w:pPr>
      <w:r w:rsidRPr="000B7BB6">
        <w:rPr>
          <w:rFonts w:cstheme="minorHAnsi"/>
        </w:rPr>
        <w:t xml:space="preserve">The baseline condition is the existing inefficient room air conditioning unit. </w:t>
      </w:r>
    </w:p>
    <w:p w14:paraId="50979605" w14:textId="77777777" w:rsidR="00841F99" w:rsidRPr="000B7BB6" w:rsidRDefault="00841F99" w:rsidP="00841F99">
      <w:pPr>
        <w:pStyle w:val="Heading6"/>
      </w:pPr>
      <w:r w:rsidRPr="000B7BB6">
        <w:t xml:space="preserve">Deemed Lifetime of Efficient Equipment </w:t>
      </w:r>
    </w:p>
    <w:p w14:paraId="62631721" w14:textId="77777777" w:rsidR="00841F99" w:rsidRPr="000B7BB6" w:rsidRDefault="00841F99" w:rsidP="00841F99">
      <w:pPr>
        <w:keepNext/>
        <w:rPr>
          <w:rFonts w:cstheme="minorHAnsi"/>
        </w:rPr>
      </w:pPr>
      <w:r w:rsidRPr="000B7BB6">
        <w:rPr>
          <w:rFonts w:cstheme="minorHAnsi"/>
        </w:rPr>
        <w:t xml:space="preserve">The assumed remaining useful life of the existing room air conditioning unit being retired is </w:t>
      </w:r>
      <w:r w:rsidRPr="000B7BB6">
        <w:rPr>
          <w:rFonts w:cstheme="minorHAnsi"/>
          <w:noProof/>
        </w:rPr>
        <w:t>4 years</w:t>
      </w:r>
      <w:r w:rsidRPr="000B7BB6">
        <w:rPr>
          <w:rStyle w:val="FootnoteReference"/>
          <w:rFonts w:asciiTheme="minorHAnsi" w:hAnsiTheme="minorHAnsi" w:cstheme="minorHAnsi"/>
          <w:noProof/>
        </w:rPr>
        <w:footnoteReference w:id="114"/>
      </w:r>
      <w:r w:rsidRPr="00B41203">
        <w:rPr>
          <w:rFonts w:cstheme="minorHAnsi"/>
        </w:rPr>
        <w:t>.</w:t>
      </w:r>
    </w:p>
    <w:p w14:paraId="0E7B3A9D" w14:textId="77777777" w:rsidR="00841F99" w:rsidRPr="000B7BB6" w:rsidRDefault="00841F99" w:rsidP="00841F99">
      <w:pPr>
        <w:pStyle w:val="Heading6"/>
      </w:pPr>
      <w:r w:rsidRPr="000B7BB6">
        <w:t xml:space="preserve">Deemed Measure Cost </w:t>
      </w:r>
    </w:p>
    <w:p w14:paraId="2884428C" w14:textId="77777777" w:rsidR="00841F99" w:rsidRPr="000B7BB6" w:rsidRDefault="00841F99" w:rsidP="00841F99">
      <w:pPr>
        <w:rPr>
          <w:rFonts w:cstheme="minorHAnsi"/>
        </w:rPr>
      </w:pPr>
      <w:r w:rsidRPr="000B7BB6">
        <w:rPr>
          <w:rFonts w:cstheme="minorHAnsi"/>
        </w:rPr>
        <w:t xml:space="preserve">The actual implementation cost for recycling the existing unit should be used. </w:t>
      </w:r>
    </w:p>
    <w:p w14:paraId="74F9C076" w14:textId="77777777" w:rsidR="00841F99" w:rsidRPr="000B7BB6" w:rsidRDefault="00841F99" w:rsidP="00841F99">
      <w:pPr>
        <w:pStyle w:val="Heading6"/>
      </w:pPr>
      <w:r w:rsidRPr="000B7BB6">
        <w:t>Loadshape</w:t>
      </w:r>
    </w:p>
    <w:p w14:paraId="2C595346" w14:textId="77777777" w:rsidR="00841F99" w:rsidRPr="000B7BB6" w:rsidRDefault="00841F99" w:rsidP="00841F99">
      <w:pPr>
        <w:widowControl/>
        <w:rPr>
          <w:rFonts w:cstheme="minorHAnsi"/>
          <w:color w:val="000000"/>
          <w:szCs w:val="20"/>
        </w:rPr>
      </w:pPr>
      <w:r w:rsidRPr="000B7BB6">
        <w:rPr>
          <w:rFonts w:cstheme="minorHAnsi"/>
          <w:color w:val="000000"/>
          <w:szCs w:val="20"/>
        </w:rPr>
        <w:t>Loadshape R08 - Residential Cooling</w:t>
      </w:r>
    </w:p>
    <w:p w14:paraId="79DC6730" w14:textId="77777777" w:rsidR="00841F99" w:rsidRPr="000B7BB6" w:rsidRDefault="00841F99" w:rsidP="00841F99">
      <w:pPr>
        <w:pStyle w:val="Heading6"/>
      </w:pPr>
      <w:r w:rsidRPr="00B41203">
        <w:t xml:space="preserve">Coincidence Factor </w:t>
      </w:r>
    </w:p>
    <w:p w14:paraId="176F9693" w14:textId="77777777" w:rsidR="00F83B3F" w:rsidRDefault="00841F99" w:rsidP="00841F99">
      <w:pPr>
        <w:rPr>
          <w:rFonts w:cstheme="minorHAnsi"/>
        </w:rPr>
      </w:pPr>
      <w:r w:rsidRPr="00A05FC2">
        <w:rPr>
          <w:rFonts w:cstheme="minorHAnsi"/>
        </w:rPr>
        <w:t>The coincidence factor for this measure is assumed to be 30%</w:t>
      </w:r>
      <w:r w:rsidRPr="00A05FC2">
        <w:rPr>
          <w:rStyle w:val="FootnoteReference"/>
          <w:rFonts w:asciiTheme="minorHAnsi" w:eastAsia="Calibri" w:hAnsiTheme="minorHAnsi" w:cstheme="minorHAnsi"/>
          <w:noProof/>
        </w:rPr>
        <w:footnoteReference w:id="115"/>
      </w:r>
      <w:r w:rsidRPr="00A05FC2">
        <w:rPr>
          <w:rFonts w:cstheme="minorHAnsi"/>
        </w:rPr>
        <w:t>.</w:t>
      </w:r>
    </w:p>
    <w:p w14:paraId="2EF03BE0" w14:textId="77777777" w:rsidR="00367B5C" w:rsidRDefault="00367B5C" w:rsidP="00841F99">
      <w:pPr>
        <w:rPr>
          <w:rFonts w:cstheme="minorHAnsi"/>
        </w:rPr>
      </w:pPr>
      <w:r>
        <w:rPr>
          <w:rFonts w:cstheme="minorHAnsi"/>
        </w:rPr>
        <w:br w:type="page"/>
      </w:r>
    </w:p>
    <w:p w14:paraId="5135DC3D" w14:textId="77777777" w:rsidR="00841F99" w:rsidRPr="00A05FC2" w:rsidRDefault="00841F99" w:rsidP="00841F99">
      <w:pPr>
        <w:keepNext/>
        <w:pBdr>
          <w:top w:val="double" w:sz="4" w:space="1" w:color="auto"/>
          <w:bottom w:val="double" w:sz="4" w:space="1" w:color="auto"/>
        </w:pBdr>
        <w:jc w:val="center"/>
        <w:rPr>
          <w:rFonts w:cstheme="minorHAnsi"/>
          <w:b/>
          <w:szCs w:val="20"/>
        </w:rPr>
      </w:pPr>
      <w:r w:rsidRPr="00A05FC2">
        <w:rPr>
          <w:rFonts w:cstheme="minorHAnsi"/>
          <w:b/>
          <w:szCs w:val="20"/>
        </w:rPr>
        <w:lastRenderedPageBreak/>
        <w:t>Algorithm</w:t>
      </w:r>
    </w:p>
    <w:p w14:paraId="1A4EDE2A" w14:textId="77777777" w:rsidR="00841F99" w:rsidRPr="000B7BB6" w:rsidRDefault="00841F99" w:rsidP="00841F99">
      <w:pPr>
        <w:pStyle w:val="Heading6"/>
      </w:pPr>
      <w:r w:rsidRPr="00B41203">
        <w:t>Calculation of Savings</w:t>
      </w:r>
    </w:p>
    <w:p w14:paraId="5EADA81B" w14:textId="77777777" w:rsidR="00841F99" w:rsidRPr="000B7BB6" w:rsidRDefault="00841F99" w:rsidP="00841F99">
      <w:pPr>
        <w:pStyle w:val="Heading6"/>
      </w:pPr>
      <w:r w:rsidRPr="000B7BB6">
        <w:t xml:space="preserve">Electric Energy Savings </w:t>
      </w:r>
    </w:p>
    <w:p w14:paraId="4716EC26" w14:textId="77777777" w:rsidR="00841F99" w:rsidRPr="000B7BB6" w:rsidRDefault="00841F99" w:rsidP="00841F99">
      <w:pPr>
        <w:ind w:left="720" w:firstLine="720"/>
        <w:rPr>
          <w:rFonts w:cstheme="minorHAnsi"/>
          <w:i/>
        </w:rPr>
      </w:pPr>
      <w:r w:rsidRPr="00A05FC2">
        <w:rPr>
          <w:rFonts w:cstheme="minorHAnsi"/>
          <w:noProof/>
        </w:rPr>
        <w:t>Δ</w:t>
      </w:r>
      <w:r w:rsidRPr="00A05FC2">
        <w:rPr>
          <w:rFonts w:cstheme="minorHAnsi"/>
          <w:noProof/>
          <w:lang w:val="nl-NL"/>
        </w:rPr>
        <w:t xml:space="preserve">kWh </w:t>
      </w:r>
      <w:r w:rsidRPr="00A05FC2">
        <w:rPr>
          <w:rFonts w:cstheme="minorHAnsi"/>
          <w:noProof/>
          <w:lang w:val="nl-NL"/>
        </w:rPr>
        <w:tab/>
      </w:r>
      <w:r w:rsidRPr="00B41203">
        <w:rPr>
          <w:rFonts w:cstheme="minorHAnsi"/>
          <w:noProof/>
        </w:rPr>
        <w:t>= ((</w:t>
      </w:r>
      <w:r w:rsidRPr="00A05FC2">
        <w:rPr>
          <w:rFonts w:cstheme="minorHAnsi"/>
          <w:noProof/>
          <w:lang w:val="nl-NL"/>
        </w:rPr>
        <w:t>FLH</w:t>
      </w:r>
      <w:r w:rsidRPr="00A05FC2">
        <w:rPr>
          <w:rFonts w:cstheme="minorHAnsi"/>
          <w:noProof/>
          <w:vertAlign w:val="subscript"/>
          <w:lang w:val="nl-NL"/>
        </w:rPr>
        <w:t>RoomAC</w:t>
      </w:r>
      <w:r w:rsidRPr="00B41203" w:rsidDel="005177C8">
        <w:rPr>
          <w:rFonts w:cstheme="minorHAnsi"/>
          <w:noProof/>
        </w:rPr>
        <w:t xml:space="preserve"> </w:t>
      </w:r>
      <w:r w:rsidRPr="000B7BB6">
        <w:rPr>
          <w:rFonts w:cstheme="minorHAnsi"/>
          <w:noProof/>
        </w:rPr>
        <w:t xml:space="preserve">* </w:t>
      </w:r>
      <w:r>
        <w:rPr>
          <w:rFonts w:cstheme="minorHAnsi"/>
          <w:noProof/>
        </w:rPr>
        <w:t>Btu/hr</w:t>
      </w:r>
      <w:r w:rsidRPr="000B7BB6">
        <w:rPr>
          <w:rFonts w:cstheme="minorHAnsi"/>
          <w:noProof/>
        </w:rPr>
        <w:t xml:space="preserve"> * (1/EERexist))/1000) </w:t>
      </w:r>
    </w:p>
    <w:p w14:paraId="556E4D90" w14:textId="77777777" w:rsidR="00841F99" w:rsidRPr="00A05FC2" w:rsidRDefault="00841F99" w:rsidP="00841F99">
      <w:pPr>
        <w:rPr>
          <w:rFonts w:cstheme="minorHAnsi"/>
          <w:noProof/>
          <w:lang w:val="nl-NL"/>
        </w:rPr>
      </w:pPr>
    </w:p>
    <w:p w14:paraId="03A26C67" w14:textId="77777777" w:rsidR="00841F99" w:rsidRPr="00A05FC2" w:rsidRDefault="00841F99" w:rsidP="00841F99">
      <w:pPr>
        <w:rPr>
          <w:rFonts w:cstheme="minorHAnsi"/>
        </w:rPr>
      </w:pPr>
      <w:r w:rsidRPr="00A05FC2">
        <w:rPr>
          <w:rFonts w:cstheme="minorHAnsi"/>
        </w:rPr>
        <w:t>Where:</w:t>
      </w:r>
    </w:p>
    <w:p w14:paraId="09254BCA" w14:textId="77777777" w:rsidR="00841F99" w:rsidRPr="00A05FC2" w:rsidRDefault="00841F99" w:rsidP="00841F99">
      <w:pPr>
        <w:ind w:left="720"/>
        <w:rPr>
          <w:rFonts w:cstheme="minorHAnsi"/>
          <w:noProof/>
        </w:rPr>
      </w:pPr>
      <w:r w:rsidRPr="00A05FC2">
        <w:rPr>
          <w:rFonts w:cstheme="minorHAnsi"/>
          <w:noProof/>
          <w:lang w:val="nl-NL"/>
        </w:rPr>
        <w:t>FLH</w:t>
      </w:r>
      <w:r w:rsidRPr="00A05FC2">
        <w:rPr>
          <w:rFonts w:cstheme="minorHAnsi"/>
          <w:noProof/>
          <w:vertAlign w:val="subscript"/>
          <w:lang w:val="nl-NL"/>
        </w:rPr>
        <w:t>RoomAC</w:t>
      </w:r>
      <w:r w:rsidRPr="00A05FC2">
        <w:rPr>
          <w:rFonts w:cstheme="minorHAnsi"/>
          <w:noProof/>
        </w:rPr>
        <w:tab/>
        <w:t>= Full Load Hours of room air conditioning unit</w:t>
      </w:r>
    </w:p>
    <w:p w14:paraId="76D949D7" w14:textId="77777777" w:rsidR="00841F99" w:rsidRPr="000B7BB6" w:rsidRDefault="00841F99" w:rsidP="00841F99">
      <w:pPr>
        <w:ind w:left="2160"/>
        <w:rPr>
          <w:rFonts w:cstheme="minorHAnsi"/>
          <w:noProof/>
        </w:rPr>
      </w:pPr>
      <w:r w:rsidRPr="00B41203">
        <w:rPr>
          <w:rFonts w:cstheme="minorHAnsi"/>
          <w:noProof/>
        </w:rPr>
        <w:t>= dependent on location</w:t>
      </w:r>
      <w:r w:rsidRPr="000B7BB6">
        <w:rPr>
          <w:rStyle w:val="FootnoteReference"/>
          <w:rFonts w:asciiTheme="minorHAnsi" w:hAnsiTheme="minorHAnsi" w:cstheme="minorHAnsi"/>
          <w:noProof/>
        </w:rPr>
        <w:footnoteReference w:id="116"/>
      </w:r>
      <w:r w:rsidRPr="00B41203">
        <w:rPr>
          <w:rFonts w:cstheme="minorHAnsi"/>
          <w:noProof/>
        </w:rPr>
        <w:t>:</w:t>
      </w:r>
    </w:p>
    <w:tbl>
      <w:tblPr>
        <w:tblW w:w="3426" w:type="dxa"/>
        <w:jc w:val="center"/>
        <w:tblLook w:val="04A0" w:firstRow="1" w:lastRow="0" w:firstColumn="1" w:lastColumn="0" w:noHBand="0" w:noVBand="1"/>
        <w:tblPrChange w:id="2303" w:author="Stephanie Baer" w:date="2016-01-21T13:50:00Z">
          <w:tblPr>
            <w:tblW w:w="3426" w:type="dxa"/>
            <w:jc w:val="center"/>
            <w:tblLook w:val="04A0" w:firstRow="1" w:lastRow="0" w:firstColumn="1" w:lastColumn="0" w:noHBand="0" w:noVBand="1"/>
          </w:tblPr>
        </w:tblPrChange>
      </w:tblPr>
      <w:tblGrid>
        <w:gridCol w:w="2160"/>
        <w:gridCol w:w="1266"/>
        <w:tblGridChange w:id="2304">
          <w:tblGrid>
            <w:gridCol w:w="2160"/>
            <w:gridCol w:w="1266"/>
          </w:tblGrid>
        </w:tblGridChange>
      </w:tblGrid>
      <w:tr w:rsidR="00841F99" w:rsidRPr="00A05FC2" w14:paraId="29FB29A6" w14:textId="77777777" w:rsidTr="00552DE4">
        <w:trPr>
          <w:trHeight w:val="270"/>
          <w:jc w:val="center"/>
          <w:trPrChange w:id="2305" w:author="Stephanie Baer" w:date="2016-01-21T13:50:00Z">
            <w:trPr>
              <w:trHeight w:val="270"/>
              <w:jc w:val="center"/>
            </w:trPr>
          </w:trPrChange>
        </w:trPr>
        <w:tc>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Change w:id="2306" w:author="Stephanie Baer" w:date="2016-01-21T13:50:00Z">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
            </w:tcPrChange>
          </w:tcPr>
          <w:p w14:paraId="08F2A58F" w14:textId="77777777" w:rsidR="00841F99" w:rsidRPr="00A05FC2" w:rsidRDefault="00841F99">
            <w:pPr>
              <w:widowControl/>
              <w:jc w:val="center"/>
              <w:rPr>
                <w:rFonts w:cstheme="minorHAnsi"/>
                <w:b/>
                <w:bCs/>
                <w:color w:val="FFFFFF" w:themeColor="background1"/>
                <w:szCs w:val="20"/>
              </w:rPr>
            </w:pPr>
            <w:r w:rsidRPr="00A05FC2">
              <w:rPr>
                <w:rFonts w:cstheme="minorHAnsi"/>
                <w:b/>
                <w:bCs/>
                <w:color w:val="FFFFFF" w:themeColor="background1"/>
                <w:szCs w:val="20"/>
              </w:rPr>
              <w:t>Climate Zone</w:t>
            </w:r>
          </w:p>
          <w:p w14:paraId="5FC61A84" w14:textId="77777777" w:rsidR="00841F99" w:rsidRPr="000B7BB6" w:rsidRDefault="00841F99">
            <w:pPr>
              <w:jc w:val="center"/>
              <w:rPr>
                <w:rFonts w:cstheme="minorHAnsi"/>
                <w:b/>
                <w:color w:val="FFFFFF" w:themeColor="background1"/>
                <w:szCs w:val="20"/>
              </w:rPr>
            </w:pPr>
            <w:r w:rsidRPr="000B7BB6">
              <w:rPr>
                <w:rFonts w:cstheme="minorHAnsi"/>
                <w:b/>
                <w:color w:val="FFFFFF" w:themeColor="background1"/>
                <w:szCs w:val="20"/>
              </w:rPr>
              <w:t>(City based upon)</w:t>
            </w:r>
          </w:p>
        </w:tc>
        <w:tc>
          <w:tcPr>
            <w:tcW w:w="1266" w:type="dxa"/>
            <w:tcBorders>
              <w:top w:val="single" w:sz="8" w:space="0" w:color="auto"/>
              <w:left w:val="nil"/>
              <w:bottom w:val="single" w:sz="8" w:space="0" w:color="auto"/>
              <w:right w:val="single" w:sz="8" w:space="0" w:color="auto"/>
            </w:tcBorders>
            <w:shd w:val="clear" w:color="auto" w:fill="7F7F7F" w:themeFill="text1" w:themeFillTint="80"/>
            <w:vAlign w:val="center"/>
            <w:tcPrChange w:id="2307" w:author="Stephanie Baer" w:date="2016-01-21T13:50:00Z">
              <w:tcPr>
                <w:tcW w:w="1266" w:type="dxa"/>
                <w:tcBorders>
                  <w:top w:val="single" w:sz="8" w:space="0" w:color="auto"/>
                  <w:left w:val="nil"/>
                  <w:bottom w:val="single" w:sz="8" w:space="0" w:color="auto"/>
                  <w:right w:val="single" w:sz="8" w:space="0" w:color="auto"/>
                </w:tcBorders>
                <w:shd w:val="clear" w:color="auto" w:fill="7F7F7F" w:themeFill="text1" w:themeFillTint="80"/>
              </w:tcPr>
            </w:tcPrChange>
          </w:tcPr>
          <w:p w14:paraId="4DF4234D" w14:textId="77777777" w:rsidR="00841F99" w:rsidRPr="000B7BB6" w:rsidRDefault="00841F99">
            <w:pPr>
              <w:jc w:val="center"/>
              <w:rPr>
                <w:rFonts w:cstheme="minorHAnsi"/>
                <w:b/>
                <w:color w:val="FFFFFF" w:themeColor="background1"/>
                <w:szCs w:val="20"/>
              </w:rPr>
            </w:pPr>
            <w:r w:rsidRPr="000B7BB6">
              <w:rPr>
                <w:rFonts w:cstheme="minorHAnsi"/>
                <w:b/>
                <w:color w:val="FFFFFF" w:themeColor="background1"/>
                <w:szCs w:val="20"/>
                <w:lang w:val="nl-NL"/>
              </w:rPr>
              <w:t>FLH</w:t>
            </w:r>
            <w:r w:rsidRPr="000B7BB6">
              <w:rPr>
                <w:rFonts w:cstheme="minorHAnsi"/>
                <w:b/>
                <w:color w:val="FFFFFF" w:themeColor="background1"/>
                <w:szCs w:val="20"/>
                <w:vertAlign w:val="subscript"/>
                <w:lang w:val="nl-NL"/>
              </w:rPr>
              <w:t>RoomAC</w:t>
            </w:r>
          </w:p>
        </w:tc>
      </w:tr>
      <w:tr w:rsidR="00841F99" w:rsidRPr="00A05FC2" w14:paraId="3B7D49D0" w14:textId="77777777" w:rsidTr="00841F99">
        <w:trPr>
          <w:trHeight w:val="187"/>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237995A1" w14:textId="77777777" w:rsidR="00841F99" w:rsidRPr="00A05FC2" w:rsidRDefault="00841F99">
            <w:pPr>
              <w:pStyle w:val="TableText"/>
              <w:rPr>
                <w:color w:val="404040" w:themeColor="text1" w:themeTint="BF"/>
              </w:rPr>
              <w:pPrChange w:id="2308" w:author="Stephanie Baer" w:date="2016-01-21T14:06:00Z">
                <w:pPr>
                  <w:widowControl/>
                  <w:spacing w:after="160" w:line="259" w:lineRule="auto"/>
                  <w:jc w:val="left"/>
                </w:pPr>
              </w:pPrChange>
            </w:pPr>
            <w:r w:rsidRPr="00A05FC2">
              <w:t>1 (Rockford)</w:t>
            </w:r>
          </w:p>
        </w:tc>
        <w:tc>
          <w:tcPr>
            <w:tcW w:w="1266" w:type="dxa"/>
            <w:tcBorders>
              <w:top w:val="nil"/>
              <w:left w:val="nil"/>
              <w:bottom w:val="single" w:sz="8" w:space="0" w:color="auto"/>
              <w:right w:val="single" w:sz="8" w:space="0" w:color="auto"/>
            </w:tcBorders>
            <w:vAlign w:val="center"/>
          </w:tcPr>
          <w:p w14:paraId="0A6E108B" w14:textId="77777777" w:rsidR="00841F99" w:rsidRPr="00A05FC2" w:rsidRDefault="00841F99">
            <w:pPr>
              <w:pStyle w:val="TableText"/>
            </w:pPr>
            <w:r w:rsidRPr="00A05FC2">
              <w:t>220</w:t>
            </w:r>
          </w:p>
        </w:tc>
      </w:tr>
      <w:tr w:rsidR="00841F99" w:rsidRPr="00A05FC2" w14:paraId="2B3E4524" w14:textId="77777777" w:rsidTr="00841F99">
        <w:trPr>
          <w:trHeight w:val="187"/>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50857592" w14:textId="77777777" w:rsidR="00841F99" w:rsidRPr="00A05FC2" w:rsidRDefault="00841F99">
            <w:pPr>
              <w:pStyle w:val="TableText"/>
            </w:pPr>
            <w:r w:rsidRPr="00A05FC2">
              <w:t>2 (Chicago)</w:t>
            </w:r>
          </w:p>
        </w:tc>
        <w:tc>
          <w:tcPr>
            <w:tcW w:w="1266" w:type="dxa"/>
            <w:tcBorders>
              <w:top w:val="nil"/>
              <w:left w:val="nil"/>
              <w:bottom w:val="single" w:sz="8" w:space="0" w:color="auto"/>
              <w:right w:val="single" w:sz="8" w:space="0" w:color="auto"/>
            </w:tcBorders>
            <w:vAlign w:val="center"/>
          </w:tcPr>
          <w:p w14:paraId="2AFC470B" w14:textId="77777777" w:rsidR="00841F99" w:rsidRPr="00A05FC2" w:rsidRDefault="00841F99">
            <w:pPr>
              <w:pStyle w:val="TableText"/>
            </w:pPr>
            <w:r w:rsidRPr="00A05FC2">
              <w:t>210</w:t>
            </w:r>
          </w:p>
        </w:tc>
      </w:tr>
      <w:tr w:rsidR="00841F99" w:rsidRPr="00A05FC2" w14:paraId="1496125F" w14:textId="77777777" w:rsidTr="00841F99">
        <w:trPr>
          <w:trHeight w:val="187"/>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0EEF4F3F" w14:textId="77777777" w:rsidR="00841F99" w:rsidRPr="00A05FC2" w:rsidRDefault="00841F99">
            <w:pPr>
              <w:pStyle w:val="TableText"/>
            </w:pPr>
            <w:r w:rsidRPr="00A05FC2">
              <w:t>3 (Springfield)</w:t>
            </w:r>
          </w:p>
        </w:tc>
        <w:tc>
          <w:tcPr>
            <w:tcW w:w="1266" w:type="dxa"/>
            <w:tcBorders>
              <w:top w:val="nil"/>
              <w:left w:val="nil"/>
              <w:bottom w:val="single" w:sz="8" w:space="0" w:color="auto"/>
              <w:right w:val="single" w:sz="8" w:space="0" w:color="auto"/>
            </w:tcBorders>
            <w:vAlign w:val="center"/>
          </w:tcPr>
          <w:p w14:paraId="0DBFDD36" w14:textId="77777777" w:rsidR="00841F99" w:rsidRPr="00A05FC2" w:rsidRDefault="00841F99">
            <w:pPr>
              <w:pStyle w:val="TableText"/>
            </w:pPr>
            <w:r w:rsidRPr="00A05FC2">
              <w:t>319</w:t>
            </w:r>
          </w:p>
        </w:tc>
      </w:tr>
      <w:tr w:rsidR="00841F99" w:rsidRPr="00A05FC2" w14:paraId="60BB2B67" w14:textId="77777777" w:rsidTr="00841F99">
        <w:trPr>
          <w:trHeight w:val="115"/>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5C4B915D" w14:textId="77777777" w:rsidR="00841F99" w:rsidRPr="00A05FC2" w:rsidRDefault="00841F99">
            <w:pPr>
              <w:pStyle w:val="TableText"/>
            </w:pPr>
            <w:r w:rsidRPr="00A05FC2">
              <w:t>4 (Belleville)</w:t>
            </w:r>
          </w:p>
        </w:tc>
        <w:tc>
          <w:tcPr>
            <w:tcW w:w="1266" w:type="dxa"/>
            <w:tcBorders>
              <w:top w:val="nil"/>
              <w:left w:val="nil"/>
              <w:bottom w:val="single" w:sz="8" w:space="0" w:color="auto"/>
              <w:right w:val="single" w:sz="8" w:space="0" w:color="auto"/>
            </w:tcBorders>
            <w:vAlign w:val="center"/>
          </w:tcPr>
          <w:p w14:paraId="5A14883B" w14:textId="77777777" w:rsidR="00841F99" w:rsidRPr="00A05FC2" w:rsidRDefault="00841F99">
            <w:pPr>
              <w:pStyle w:val="TableText"/>
            </w:pPr>
            <w:r w:rsidRPr="00A05FC2">
              <w:t>428</w:t>
            </w:r>
          </w:p>
        </w:tc>
      </w:tr>
      <w:tr w:rsidR="00841F99" w:rsidRPr="00A05FC2" w14:paraId="20693B0A" w14:textId="77777777" w:rsidTr="00841F99">
        <w:trPr>
          <w:trHeight w:val="115"/>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077D04CF" w14:textId="77777777" w:rsidR="00841F99" w:rsidRPr="00A05FC2" w:rsidRDefault="00841F99">
            <w:pPr>
              <w:pStyle w:val="TableText"/>
            </w:pPr>
            <w:r w:rsidRPr="00A05FC2">
              <w:t>5 (Marion)</w:t>
            </w:r>
          </w:p>
        </w:tc>
        <w:tc>
          <w:tcPr>
            <w:tcW w:w="1266" w:type="dxa"/>
            <w:tcBorders>
              <w:top w:val="nil"/>
              <w:left w:val="nil"/>
              <w:bottom w:val="single" w:sz="8" w:space="0" w:color="auto"/>
              <w:right w:val="single" w:sz="8" w:space="0" w:color="auto"/>
            </w:tcBorders>
            <w:vAlign w:val="center"/>
          </w:tcPr>
          <w:p w14:paraId="622E2C60" w14:textId="77777777" w:rsidR="00841F99" w:rsidRPr="00A05FC2" w:rsidRDefault="00841F99">
            <w:pPr>
              <w:pStyle w:val="TableText"/>
            </w:pPr>
            <w:r w:rsidRPr="00A05FC2">
              <w:t>374</w:t>
            </w:r>
          </w:p>
        </w:tc>
      </w:tr>
      <w:tr w:rsidR="00841F99" w:rsidRPr="00A05FC2" w14:paraId="659D0576" w14:textId="77777777" w:rsidTr="00841F99">
        <w:trPr>
          <w:trHeight w:val="133"/>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000AB226" w14:textId="77777777" w:rsidR="00841F99" w:rsidRPr="00A05FC2" w:rsidRDefault="00841F99">
            <w:pPr>
              <w:pStyle w:val="TableText"/>
            </w:pPr>
            <w:r w:rsidRPr="00A05FC2">
              <w:t>Weighted Average</w:t>
            </w:r>
            <w:r w:rsidRPr="00A05FC2">
              <w:rPr>
                <w:rStyle w:val="FootnoteReference"/>
                <w:rFonts w:asciiTheme="minorHAnsi" w:hAnsiTheme="minorHAnsi" w:cstheme="minorHAnsi"/>
                <w:b/>
              </w:rPr>
              <w:footnoteReference w:id="117"/>
            </w:r>
          </w:p>
        </w:tc>
        <w:tc>
          <w:tcPr>
            <w:tcW w:w="1266" w:type="dxa"/>
            <w:tcBorders>
              <w:top w:val="nil"/>
              <w:left w:val="nil"/>
              <w:bottom w:val="single" w:sz="8" w:space="0" w:color="auto"/>
              <w:right w:val="single" w:sz="8" w:space="0" w:color="auto"/>
            </w:tcBorders>
            <w:vAlign w:val="center"/>
          </w:tcPr>
          <w:p w14:paraId="3561022B" w14:textId="77777777" w:rsidR="00841F99" w:rsidRPr="00A05FC2" w:rsidRDefault="00841F99">
            <w:pPr>
              <w:pStyle w:val="TableText"/>
              <w:rPr>
                <w:b/>
              </w:rPr>
            </w:pPr>
            <w:r w:rsidRPr="00A05FC2">
              <w:t>248</w:t>
            </w:r>
          </w:p>
        </w:tc>
      </w:tr>
    </w:tbl>
    <w:p w14:paraId="53E75F2D" w14:textId="77777777" w:rsidR="00841F99" w:rsidRPr="00A05FC2" w:rsidRDefault="00841F99" w:rsidP="00841F99">
      <w:pPr>
        <w:ind w:left="2160" w:firstLine="720"/>
        <w:rPr>
          <w:rFonts w:cstheme="minorHAnsi"/>
          <w:noProof/>
        </w:rPr>
      </w:pPr>
    </w:p>
    <w:p w14:paraId="6E3B1CFC" w14:textId="77777777" w:rsidR="00841F99" w:rsidRPr="00A05FC2" w:rsidRDefault="00841F99" w:rsidP="00841F99">
      <w:pPr>
        <w:ind w:left="720"/>
        <w:rPr>
          <w:rFonts w:cstheme="minorHAnsi"/>
          <w:noProof/>
        </w:rPr>
      </w:pPr>
      <w:r w:rsidRPr="00A05FC2">
        <w:rPr>
          <w:rFonts w:cstheme="minorHAnsi"/>
          <w:noProof/>
        </w:rPr>
        <w:t xml:space="preserve">Btu/H </w:t>
      </w:r>
      <w:r w:rsidRPr="00A05FC2">
        <w:rPr>
          <w:rFonts w:cstheme="minorHAnsi"/>
          <w:noProof/>
        </w:rPr>
        <w:tab/>
      </w:r>
      <w:r w:rsidRPr="00A05FC2">
        <w:rPr>
          <w:rFonts w:cstheme="minorHAnsi"/>
          <w:noProof/>
        </w:rPr>
        <w:tab/>
        <w:t>= Size of retired unit</w:t>
      </w:r>
    </w:p>
    <w:p w14:paraId="6CD3CF01" w14:textId="77777777" w:rsidR="00841F99" w:rsidRPr="00A05FC2" w:rsidRDefault="00841F99" w:rsidP="00841F99">
      <w:pPr>
        <w:ind w:left="2160"/>
        <w:rPr>
          <w:rFonts w:cstheme="minorHAnsi"/>
          <w:noProof/>
        </w:rPr>
      </w:pPr>
      <w:r w:rsidRPr="00A05FC2">
        <w:rPr>
          <w:rFonts w:cstheme="minorHAnsi"/>
          <w:noProof/>
        </w:rPr>
        <w:t xml:space="preserve">= Actual. If unknown assume 8500 </w:t>
      </w:r>
      <w:r>
        <w:rPr>
          <w:rFonts w:cstheme="minorHAnsi"/>
          <w:noProof/>
        </w:rPr>
        <w:t>Btu/hr</w:t>
      </w:r>
      <w:r w:rsidRPr="00A05FC2">
        <w:rPr>
          <w:rFonts w:cstheme="minorHAnsi"/>
          <w:noProof/>
        </w:rPr>
        <w:t xml:space="preserve"> </w:t>
      </w:r>
      <w:r w:rsidRPr="00A05FC2">
        <w:rPr>
          <w:rStyle w:val="FootnoteReference"/>
          <w:rFonts w:asciiTheme="minorHAnsi" w:eastAsia="Calibri" w:hAnsiTheme="minorHAnsi" w:cstheme="minorHAnsi"/>
          <w:noProof/>
        </w:rPr>
        <w:footnoteReference w:id="118"/>
      </w:r>
      <w:r w:rsidRPr="00A05FC2">
        <w:rPr>
          <w:rFonts w:cstheme="minorHAnsi"/>
          <w:noProof/>
        </w:rPr>
        <w:t xml:space="preserve"> </w:t>
      </w:r>
    </w:p>
    <w:p w14:paraId="14B94317" w14:textId="77777777" w:rsidR="00841F99" w:rsidRPr="000B7BB6" w:rsidRDefault="00841F99" w:rsidP="00841F99">
      <w:pPr>
        <w:ind w:firstLine="720"/>
        <w:rPr>
          <w:rFonts w:cstheme="minorHAnsi"/>
          <w:noProof/>
        </w:rPr>
      </w:pPr>
      <w:r w:rsidRPr="00B41203">
        <w:rPr>
          <w:rFonts w:cstheme="minorHAnsi"/>
          <w:noProof/>
        </w:rPr>
        <w:t xml:space="preserve">EERexist </w:t>
      </w:r>
      <w:r w:rsidRPr="00B41203">
        <w:rPr>
          <w:rFonts w:cstheme="minorHAnsi"/>
          <w:noProof/>
        </w:rPr>
        <w:tab/>
        <w:t>= Efficiency of existing unit</w:t>
      </w:r>
    </w:p>
    <w:p w14:paraId="224F8839" w14:textId="77777777" w:rsidR="00841F99" w:rsidRPr="00B41203" w:rsidRDefault="00841F99" w:rsidP="00841F99">
      <w:pPr>
        <w:ind w:left="2160"/>
        <w:rPr>
          <w:rFonts w:cstheme="minorHAnsi"/>
          <w:noProof/>
        </w:rPr>
      </w:pPr>
      <w:r w:rsidRPr="000B7BB6">
        <w:rPr>
          <w:rFonts w:cstheme="minorHAnsi"/>
          <w:noProof/>
        </w:rPr>
        <w:t>= 7.7</w:t>
      </w:r>
      <w:r w:rsidRPr="000B7BB6">
        <w:rPr>
          <w:rStyle w:val="FootnoteReference"/>
          <w:rFonts w:asciiTheme="minorHAnsi" w:eastAsia="Calibri" w:hAnsiTheme="minorHAnsi" w:cstheme="minorHAnsi"/>
          <w:noProof/>
        </w:rPr>
        <w:footnoteReference w:id="119"/>
      </w:r>
    </w:p>
    <w:p w14:paraId="6029B564" w14:textId="77777777" w:rsidR="00841F99" w:rsidRDefault="00841F99" w:rsidP="00841F99">
      <w:pPr>
        <w:ind w:left="720"/>
        <w:rPr>
          <w:rFonts w:cstheme="minorHAnsi"/>
          <w:noProof/>
        </w:rPr>
      </w:pPr>
      <w:r w:rsidRPr="000B7BB6">
        <w:rPr>
          <w:rFonts w:cstheme="minorHAnsi"/>
          <w:noProof/>
        </w:rPr>
        <w:tab/>
      </w:r>
    </w:p>
    <w:p w14:paraId="3B20B07E" w14:textId="77777777" w:rsidR="00841F99" w:rsidRDefault="00841F99" w:rsidP="00841F99">
      <w:pPr>
        <w:rPr>
          <w:rFonts w:cstheme="minorHAnsi"/>
          <w:noProof/>
        </w:rPr>
      </w:pPr>
      <w:r w:rsidRPr="00B41203">
        <w:rPr>
          <w:rFonts w:cstheme="minorHAnsi"/>
          <w:noProof/>
        </w:rPr>
        <mc:AlternateContent>
          <mc:Choice Requires="wps">
            <w:drawing>
              <wp:inline distT="0" distB="0" distL="0" distR="0" wp14:anchorId="2B9CCCC4" wp14:editId="39685651">
                <wp:extent cx="5464399" cy="786809"/>
                <wp:effectExtent l="0" t="0" r="22225" b="13335"/>
                <wp:docPr id="4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4399" cy="786809"/>
                        </a:xfrm>
                        <a:prstGeom prst="rect">
                          <a:avLst/>
                        </a:prstGeom>
                        <a:solidFill>
                          <a:srgbClr val="FFFFFF"/>
                        </a:solidFill>
                        <a:ln w="9525">
                          <a:solidFill>
                            <a:srgbClr val="000000"/>
                          </a:solidFill>
                          <a:miter lim="800000"/>
                          <a:headEnd/>
                          <a:tailEnd/>
                        </a:ln>
                      </wps:spPr>
                      <wps:txbx>
                        <w:txbxContent>
                          <w:p w14:paraId="7F13537B" w14:textId="77777777" w:rsidR="00F60751" w:rsidRPr="002F2634" w:rsidRDefault="00F60751" w:rsidP="00841F99">
                            <w:pPr>
                              <w:rPr>
                                <w:rFonts w:cstheme="minorHAnsi"/>
                              </w:rPr>
                            </w:pPr>
                            <w:r w:rsidRPr="002F2634">
                              <w:rPr>
                                <w:rFonts w:cstheme="minorHAnsi"/>
                              </w:rPr>
                              <w:t xml:space="preserve">For example for an 8500 </w:t>
                            </w:r>
                            <w:r>
                              <w:rPr>
                                <w:rFonts w:cstheme="minorHAnsi"/>
                              </w:rPr>
                              <w:t>Btu</w:t>
                            </w:r>
                            <w:r w:rsidRPr="002F2634">
                              <w:rPr>
                                <w:rFonts w:cstheme="minorHAnsi"/>
                              </w:rPr>
                              <w:t>/h unit in Springfield:</w:t>
                            </w:r>
                          </w:p>
                          <w:p w14:paraId="2376A4F3" w14:textId="77777777" w:rsidR="00F60751" w:rsidRPr="002F2634" w:rsidRDefault="00F60751" w:rsidP="00841F99">
                            <w:pPr>
                              <w:ind w:left="720" w:firstLine="720"/>
                              <w:rPr>
                                <w:rFonts w:cstheme="minorHAnsi"/>
                              </w:rPr>
                            </w:pPr>
                            <w:r w:rsidRPr="002F2634">
                              <w:rPr>
                                <w:rFonts w:cstheme="minorHAnsi"/>
                              </w:rPr>
                              <w:sym w:font="Symbol" w:char="F044"/>
                            </w:r>
                            <w:proofErr w:type="gramStart"/>
                            <w:r w:rsidRPr="002F2634">
                              <w:rPr>
                                <w:rFonts w:cstheme="minorHAnsi"/>
                              </w:rPr>
                              <w:t>kWh</w:t>
                            </w:r>
                            <w:proofErr w:type="gramEnd"/>
                            <w:r w:rsidRPr="002F2634">
                              <w:rPr>
                                <w:rFonts w:cstheme="minorHAnsi"/>
                              </w:rPr>
                              <w:t xml:space="preserve"> </w:t>
                            </w:r>
                            <w:r w:rsidRPr="002F2634">
                              <w:rPr>
                                <w:rFonts w:cstheme="minorHAnsi"/>
                              </w:rPr>
                              <w:tab/>
                              <w:t xml:space="preserve">= ((319 * 8500 * (1/7.7)) / 1000) </w:t>
                            </w:r>
                          </w:p>
                          <w:p w14:paraId="19A2BD25" w14:textId="77777777" w:rsidR="00F60751" w:rsidRPr="002F2634" w:rsidRDefault="00F60751" w:rsidP="00841F99">
                            <w:pPr>
                              <w:ind w:left="1440" w:firstLine="720"/>
                              <w:rPr>
                                <w:rFonts w:cstheme="minorHAnsi"/>
                              </w:rPr>
                            </w:pPr>
                            <w:r w:rsidRPr="002F2634">
                              <w:rPr>
                                <w:rFonts w:cstheme="minorHAnsi"/>
                              </w:rPr>
                              <w:t>= 352 kWh</w:t>
                            </w:r>
                          </w:p>
                          <w:p w14:paraId="133EF721"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2B9CCCC4" id="_x0000_s1033" type="#_x0000_t202" style="width:430.25pt;height:6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">
                <v:textbox>
                  <w:txbxContent>
                    <w:p w14:paraId="7F13537B" w14:textId="77777777" w:rsidR="00F60751" w:rsidRPr="002F2634" w:rsidRDefault="00F60751" w:rsidP="00841F99">
                      <w:pPr>
                        <w:rPr>
                          <w:rFonts w:cstheme="minorHAnsi"/>
                        </w:rPr>
                      </w:pPr>
                      <w:r w:rsidRPr="002F2634">
                        <w:rPr>
                          <w:rFonts w:cstheme="minorHAnsi"/>
                        </w:rPr>
                        <w:t xml:space="preserve">For example for an 8500 </w:t>
                      </w:r>
                      <w:r>
                        <w:rPr>
                          <w:rFonts w:cstheme="minorHAnsi"/>
                        </w:rPr>
                        <w:t>Btu</w:t>
                      </w:r>
                      <w:r w:rsidRPr="002F2634">
                        <w:rPr>
                          <w:rFonts w:cstheme="minorHAnsi"/>
                        </w:rPr>
                        <w:t>/h unit in Springfield:</w:t>
                      </w:r>
                    </w:p>
                    <w:p w14:paraId="2376A4F3" w14:textId="77777777" w:rsidR="00F60751" w:rsidRPr="002F2634" w:rsidRDefault="00F60751" w:rsidP="00841F99">
                      <w:pPr>
                        <w:ind w:left="720" w:firstLine="720"/>
                        <w:rPr>
                          <w:rFonts w:cstheme="minorHAnsi"/>
                        </w:rPr>
                      </w:pPr>
                      <w:r w:rsidRPr="002F2634">
                        <w:rPr>
                          <w:rFonts w:cstheme="minorHAnsi"/>
                        </w:rPr>
                        <w:sym w:font="Symbol" w:char="F044"/>
                      </w:r>
                      <w:proofErr w:type="gramStart"/>
                      <w:r w:rsidRPr="002F2634">
                        <w:rPr>
                          <w:rFonts w:cstheme="minorHAnsi"/>
                        </w:rPr>
                        <w:t>kWh</w:t>
                      </w:r>
                      <w:proofErr w:type="gramEnd"/>
                      <w:r w:rsidRPr="002F2634">
                        <w:rPr>
                          <w:rFonts w:cstheme="minorHAnsi"/>
                        </w:rPr>
                        <w:t xml:space="preserve"> </w:t>
                      </w:r>
                      <w:r w:rsidRPr="002F2634">
                        <w:rPr>
                          <w:rFonts w:cstheme="minorHAnsi"/>
                        </w:rPr>
                        <w:tab/>
                        <w:t xml:space="preserve">= ((319 * 8500 * (1/7.7)) / 1000) </w:t>
                      </w:r>
                    </w:p>
                    <w:p w14:paraId="19A2BD25" w14:textId="77777777" w:rsidR="00F60751" w:rsidRPr="002F2634" w:rsidRDefault="00F60751" w:rsidP="00841F99">
                      <w:pPr>
                        <w:ind w:left="1440" w:firstLine="720"/>
                        <w:rPr>
                          <w:rFonts w:cstheme="minorHAnsi"/>
                        </w:rPr>
                      </w:pPr>
                      <w:r w:rsidRPr="002F2634">
                        <w:rPr>
                          <w:rFonts w:cstheme="minorHAnsi"/>
                        </w:rPr>
                        <w:t>= 352 kWh</w:t>
                      </w:r>
                    </w:p>
                    <w:p w14:paraId="133EF721" w14:textId="77777777" w:rsidR="00F60751" w:rsidRDefault="00F60751" w:rsidP="00841F99"/>
                  </w:txbxContent>
                </v:textbox>
                <w10:anchorlock/>
              </v:shape>
            </w:pict>
          </mc:Fallback>
        </mc:AlternateContent>
      </w:r>
    </w:p>
    <w:p w14:paraId="701FB294" w14:textId="77777777" w:rsidR="00841F99" w:rsidRPr="000B7BB6" w:rsidRDefault="00841F99" w:rsidP="00841F99">
      <w:pPr>
        <w:pStyle w:val="Heading6"/>
      </w:pPr>
      <w:r w:rsidRPr="000B7BB6">
        <w:lastRenderedPageBreak/>
        <w:t>Summer Coincident Peak Demand Savings</w:t>
      </w:r>
    </w:p>
    <w:p w14:paraId="0B12CBAF" w14:textId="77777777" w:rsidR="00841F99" w:rsidRPr="000B7BB6" w:rsidRDefault="00841F99" w:rsidP="00841F99">
      <w:pPr>
        <w:ind w:left="720"/>
        <w:rPr>
          <w:rFonts w:cstheme="minorHAnsi"/>
          <w:noProof/>
        </w:rPr>
      </w:pPr>
      <w:r w:rsidRPr="00A05FC2">
        <w:rPr>
          <w:rFonts w:cstheme="minorHAnsi"/>
        </w:rPr>
        <w:tab/>
      </w:r>
      <w:r w:rsidRPr="00A05FC2">
        <w:rPr>
          <w:rFonts w:cstheme="minorHAnsi"/>
          <w:noProof/>
        </w:rPr>
        <w:t>Δ</w:t>
      </w:r>
      <w:r w:rsidRPr="00A05FC2">
        <w:rPr>
          <w:rFonts w:cstheme="minorHAnsi"/>
        </w:rPr>
        <w:t>kW</w:t>
      </w:r>
      <w:r w:rsidRPr="00A05FC2">
        <w:rPr>
          <w:rFonts w:cstheme="minorHAnsi"/>
        </w:rPr>
        <w:tab/>
        <w:t xml:space="preserve"> </w:t>
      </w:r>
      <w:r w:rsidRPr="00B41203">
        <w:rPr>
          <w:rFonts w:cstheme="minorHAnsi"/>
          <w:noProof/>
        </w:rPr>
        <w:t>= (</w:t>
      </w:r>
      <w:r>
        <w:rPr>
          <w:rFonts w:cstheme="minorHAnsi"/>
          <w:noProof/>
        </w:rPr>
        <w:t>Btu/hr</w:t>
      </w:r>
      <w:r w:rsidRPr="00B41203">
        <w:rPr>
          <w:rFonts w:cstheme="minorHAnsi"/>
          <w:noProof/>
        </w:rPr>
        <w:t xml:space="preserve"> * (1/EERexist))/1000)  * CF</w:t>
      </w:r>
    </w:p>
    <w:p w14:paraId="6B1CAC0C" w14:textId="77777777" w:rsidR="00841F99" w:rsidRPr="00A05FC2" w:rsidRDefault="00841F99" w:rsidP="00841F99">
      <w:pPr>
        <w:keepNext/>
        <w:rPr>
          <w:rFonts w:cstheme="minorHAnsi"/>
        </w:rPr>
      </w:pPr>
      <w:r w:rsidRPr="00A05FC2">
        <w:rPr>
          <w:rFonts w:cstheme="minorHAnsi"/>
        </w:rPr>
        <w:t xml:space="preserve">Where: </w:t>
      </w:r>
      <w:r>
        <w:rPr>
          <w:rFonts w:cstheme="minorHAnsi"/>
          <w:noProof/>
        </w:rPr>
        <w:tab/>
      </w:r>
    </w:p>
    <w:p w14:paraId="46014065" w14:textId="77777777" w:rsidR="00841F99" w:rsidRPr="00A05FC2" w:rsidRDefault="00841F99" w:rsidP="00841F99">
      <w:pPr>
        <w:keepNext/>
        <w:ind w:firstLine="720"/>
        <w:rPr>
          <w:rFonts w:cstheme="minorHAnsi"/>
        </w:rPr>
      </w:pPr>
      <w:r w:rsidRPr="00A05FC2">
        <w:rPr>
          <w:rFonts w:cstheme="minorHAnsi"/>
          <w:noProof/>
        </w:rPr>
        <w:t xml:space="preserve">CF </w:t>
      </w:r>
      <w:r w:rsidRPr="00A05FC2">
        <w:rPr>
          <w:rFonts w:cstheme="minorHAnsi"/>
          <w:noProof/>
        </w:rPr>
        <w:tab/>
      </w:r>
      <w:r>
        <w:rPr>
          <w:rFonts w:cstheme="minorHAnsi"/>
          <w:noProof/>
        </w:rPr>
        <w:tab/>
      </w:r>
      <w:r w:rsidRPr="00A05FC2">
        <w:rPr>
          <w:rFonts w:cstheme="minorHAnsi"/>
          <w:noProof/>
        </w:rPr>
        <w:t>= Summer Peak Coincidence Factor for measure</w:t>
      </w:r>
      <w:r w:rsidRPr="00A05FC2">
        <w:rPr>
          <w:rFonts w:cstheme="minorHAnsi"/>
        </w:rPr>
        <w:t xml:space="preserve"> </w:t>
      </w:r>
    </w:p>
    <w:p w14:paraId="39103C3B" w14:textId="77777777" w:rsidR="00841F99" w:rsidRPr="00A05FC2" w:rsidRDefault="00841F99" w:rsidP="00841F99">
      <w:pPr>
        <w:ind w:left="1440" w:firstLine="720"/>
        <w:rPr>
          <w:rFonts w:cstheme="minorHAnsi"/>
          <w:lang w:val="nl-NL"/>
        </w:rPr>
      </w:pPr>
      <w:r w:rsidRPr="00A05FC2">
        <w:rPr>
          <w:rFonts w:cstheme="minorHAnsi"/>
          <w:noProof/>
          <w:lang w:val="nl-NL"/>
        </w:rPr>
        <w:t>= 0.3</w:t>
      </w:r>
      <w:r w:rsidRPr="00A05FC2">
        <w:rPr>
          <w:rStyle w:val="FootnoteReference"/>
          <w:rFonts w:asciiTheme="minorHAnsi" w:eastAsia="Calibri" w:hAnsiTheme="minorHAnsi" w:cstheme="minorHAnsi"/>
          <w:noProof/>
        </w:rPr>
        <w:footnoteReference w:id="120"/>
      </w:r>
    </w:p>
    <w:p w14:paraId="3EE37F99" w14:textId="77777777" w:rsidR="00841F99" w:rsidRDefault="00841F99" w:rsidP="00841F99">
      <w:pPr>
        <w:rPr>
          <w:rFonts w:cstheme="minorHAnsi"/>
        </w:rPr>
      </w:pPr>
      <w:r w:rsidRPr="00B41203">
        <w:rPr>
          <w:rFonts w:cstheme="minorHAnsi"/>
          <w:noProof/>
        </w:rPr>
        <mc:AlternateContent>
          <mc:Choice Requires="wps">
            <w:drawing>
              <wp:inline distT="0" distB="0" distL="0" distR="0" wp14:anchorId="72C43677" wp14:editId="6C6A79A6">
                <wp:extent cx="5464175" cy="882127"/>
                <wp:effectExtent l="0" t="0" r="22225" b="13335"/>
                <wp:docPr id="4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4175" cy="882127"/>
                        </a:xfrm>
                        <a:prstGeom prst="rect">
                          <a:avLst/>
                        </a:prstGeom>
                        <a:solidFill>
                          <a:srgbClr val="FFFFFF"/>
                        </a:solidFill>
                        <a:ln w="9525">
                          <a:solidFill>
                            <a:srgbClr val="000000"/>
                          </a:solidFill>
                          <a:miter lim="800000"/>
                          <a:headEnd/>
                          <a:tailEnd/>
                        </a:ln>
                      </wps:spPr>
                      <wps:txbx>
                        <w:txbxContent>
                          <w:p w14:paraId="749C1B30" w14:textId="77777777" w:rsidR="00F60751" w:rsidRPr="002F2634" w:rsidRDefault="00F60751" w:rsidP="00841F99">
                            <w:pPr>
                              <w:rPr>
                                <w:rFonts w:cstheme="minorHAnsi"/>
                              </w:rPr>
                            </w:pPr>
                            <w:r w:rsidRPr="002F2634">
                              <w:rPr>
                                <w:rFonts w:cstheme="minorHAnsi"/>
                              </w:rPr>
                              <w:t xml:space="preserve">For example an 8500 </w:t>
                            </w:r>
                            <w:r>
                              <w:rPr>
                                <w:rFonts w:cstheme="minorHAnsi"/>
                              </w:rPr>
                              <w:t>Btu</w:t>
                            </w:r>
                            <w:r w:rsidRPr="002F2634">
                              <w:rPr>
                                <w:rFonts w:cstheme="minorHAnsi"/>
                              </w:rPr>
                              <w:t>/h unit:</w:t>
                            </w:r>
                          </w:p>
                          <w:p w14:paraId="23CBF45B" w14:textId="77777777" w:rsidR="00F60751" w:rsidRPr="002F2634" w:rsidRDefault="00F60751" w:rsidP="00841F99">
                            <w:pPr>
                              <w:ind w:left="1440" w:firstLine="720"/>
                              <w:rPr>
                                <w:rFonts w:cstheme="minorHAnsi"/>
                              </w:rPr>
                            </w:pPr>
                            <w:r w:rsidRPr="002F2634">
                              <w:rPr>
                                <w:rFonts w:cstheme="minorHAnsi"/>
                              </w:rPr>
                              <w:sym w:font="Symbol" w:char="F044"/>
                            </w:r>
                            <w:proofErr w:type="gramStart"/>
                            <w:r w:rsidRPr="002F2634">
                              <w:rPr>
                                <w:rFonts w:cstheme="minorHAnsi"/>
                              </w:rPr>
                              <w:t>kW</w:t>
                            </w:r>
                            <w:proofErr w:type="gramEnd"/>
                            <w:r w:rsidRPr="002F2634">
                              <w:rPr>
                                <w:rFonts w:cstheme="minorHAnsi"/>
                              </w:rPr>
                              <w:t xml:space="preserve"> </w:t>
                            </w:r>
                            <w:r w:rsidRPr="002F2634">
                              <w:rPr>
                                <w:rFonts w:cstheme="minorHAnsi"/>
                              </w:rPr>
                              <w:tab/>
                              <w:t>= (8500 * (1/7.7)) / 1000) * 0.3</w:t>
                            </w:r>
                          </w:p>
                          <w:p w14:paraId="6269FA88" w14:textId="77777777" w:rsidR="00F60751" w:rsidRPr="002F2634" w:rsidRDefault="00F60751" w:rsidP="00841F99">
                            <w:pPr>
                              <w:ind w:left="2160" w:firstLine="720"/>
                              <w:rPr>
                                <w:rFonts w:cstheme="minorHAnsi"/>
                                <w:noProof/>
                              </w:rPr>
                            </w:pPr>
                            <w:r w:rsidRPr="002F2634">
                              <w:rPr>
                                <w:rFonts w:cstheme="minorHAnsi"/>
                              </w:rPr>
                              <w:t xml:space="preserve">= </w:t>
                            </w:r>
                            <w:r w:rsidRPr="002F2634">
                              <w:rPr>
                                <w:rFonts w:cstheme="minorHAnsi"/>
                                <w:noProof/>
                              </w:rPr>
                              <w:t>0.33 kW</w:t>
                            </w:r>
                          </w:p>
                          <w:p w14:paraId="16BD2B72"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72C43677" id="_x0000_s1034" type="#_x0000_t202" style="width:430.25pt;height:6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">
                <v:textbox>
                  <w:txbxContent>
                    <w:p w14:paraId="749C1B30" w14:textId="77777777" w:rsidR="00F60751" w:rsidRPr="002F2634" w:rsidRDefault="00F60751" w:rsidP="00841F99">
                      <w:pPr>
                        <w:rPr>
                          <w:rFonts w:cstheme="minorHAnsi"/>
                        </w:rPr>
                      </w:pPr>
                      <w:r w:rsidRPr="002F2634">
                        <w:rPr>
                          <w:rFonts w:cstheme="minorHAnsi"/>
                        </w:rPr>
                        <w:t xml:space="preserve">For example an 8500 </w:t>
                      </w:r>
                      <w:r>
                        <w:rPr>
                          <w:rFonts w:cstheme="minorHAnsi"/>
                        </w:rPr>
                        <w:t>Btu</w:t>
                      </w:r>
                      <w:r w:rsidRPr="002F2634">
                        <w:rPr>
                          <w:rFonts w:cstheme="minorHAnsi"/>
                        </w:rPr>
                        <w:t>/h unit:</w:t>
                      </w:r>
                    </w:p>
                    <w:p w14:paraId="23CBF45B" w14:textId="77777777" w:rsidR="00F60751" w:rsidRPr="002F2634" w:rsidRDefault="00F60751" w:rsidP="00841F99">
                      <w:pPr>
                        <w:ind w:left="1440" w:firstLine="720"/>
                        <w:rPr>
                          <w:rFonts w:cstheme="minorHAnsi"/>
                        </w:rPr>
                      </w:pPr>
                      <w:r w:rsidRPr="002F2634">
                        <w:rPr>
                          <w:rFonts w:cstheme="minorHAnsi"/>
                        </w:rPr>
                        <w:sym w:font="Symbol" w:char="F044"/>
                      </w:r>
                      <w:proofErr w:type="gramStart"/>
                      <w:r w:rsidRPr="002F2634">
                        <w:rPr>
                          <w:rFonts w:cstheme="minorHAnsi"/>
                        </w:rPr>
                        <w:t>kW</w:t>
                      </w:r>
                      <w:proofErr w:type="gramEnd"/>
                      <w:r w:rsidRPr="002F2634">
                        <w:rPr>
                          <w:rFonts w:cstheme="minorHAnsi"/>
                        </w:rPr>
                        <w:t xml:space="preserve"> </w:t>
                      </w:r>
                      <w:r w:rsidRPr="002F2634">
                        <w:rPr>
                          <w:rFonts w:cstheme="minorHAnsi"/>
                        </w:rPr>
                        <w:tab/>
                        <w:t>= (8500 * (1/7.7)) / 1000) * 0.3</w:t>
                      </w:r>
                    </w:p>
                    <w:p w14:paraId="6269FA88" w14:textId="77777777" w:rsidR="00F60751" w:rsidRPr="002F2634" w:rsidRDefault="00F60751" w:rsidP="00841F99">
                      <w:pPr>
                        <w:ind w:left="2160" w:firstLine="720"/>
                        <w:rPr>
                          <w:rFonts w:cstheme="minorHAnsi"/>
                          <w:noProof/>
                        </w:rPr>
                      </w:pPr>
                      <w:r w:rsidRPr="002F2634">
                        <w:rPr>
                          <w:rFonts w:cstheme="minorHAnsi"/>
                        </w:rPr>
                        <w:t xml:space="preserve">= </w:t>
                      </w:r>
                      <w:r w:rsidRPr="002F2634">
                        <w:rPr>
                          <w:rFonts w:cstheme="minorHAnsi"/>
                          <w:noProof/>
                        </w:rPr>
                        <w:t>0.33 kW</w:t>
                      </w:r>
                    </w:p>
                    <w:p w14:paraId="16BD2B72" w14:textId="77777777" w:rsidR="00F60751" w:rsidRDefault="00F60751" w:rsidP="00841F99"/>
                  </w:txbxContent>
                </v:textbox>
                <w10:anchorlock/>
              </v:shape>
            </w:pict>
          </mc:Fallback>
        </mc:AlternateContent>
      </w:r>
    </w:p>
    <w:p w14:paraId="38A2D418" w14:textId="77777777" w:rsidR="00841F99" w:rsidRPr="000B7BB6" w:rsidRDefault="00841F99" w:rsidP="00841F99">
      <w:pPr>
        <w:pStyle w:val="Heading6"/>
      </w:pPr>
      <w:r>
        <w:t>Natural Gas</w:t>
      </w:r>
      <w:r w:rsidRPr="000B7BB6">
        <w:t xml:space="preserve"> Savings </w:t>
      </w:r>
    </w:p>
    <w:p w14:paraId="59AF6972" w14:textId="77777777" w:rsidR="00841F99" w:rsidRPr="000B7BB6" w:rsidRDefault="00841F99" w:rsidP="00841F99">
      <w:pPr>
        <w:rPr>
          <w:rFonts w:cstheme="minorHAnsi"/>
          <w:szCs w:val="20"/>
        </w:rPr>
      </w:pPr>
      <w:r w:rsidRPr="000B7BB6">
        <w:rPr>
          <w:rFonts w:cstheme="minorHAnsi"/>
        </w:rPr>
        <w:t>N/A</w:t>
      </w:r>
    </w:p>
    <w:p w14:paraId="396D1441" w14:textId="77777777" w:rsidR="00841F99" w:rsidRPr="000B7BB6" w:rsidRDefault="00841F99" w:rsidP="00841F99">
      <w:pPr>
        <w:pStyle w:val="Heading6"/>
      </w:pPr>
      <w:r w:rsidRPr="000B7BB6">
        <w:t xml:space="preserve">Water Impact Descriptions and Calculation  </w:t>
      </w:r>
    </w:p>
    <w:p w14:paraId="28AED349" w14:textId="77777777" w:rsidR="00841F99" w:rsidRPr="000B7BB6" w:rsidRDefault="00841F99" w:rsidP="00841F99">
      <w:pPr>
        <w:rPr>
          <w:rFonts w:cstheme="minorHAnsi"/>
          <w:szCs w:val="20"/>
        </w:rPr>
      </w:pPr>
      <w:r w:rsidRPr="000B7BB6">
        <w:rPr>
          <w:rFonts w:cstheme="minorHAnsi"/>
        </w:rPr>
        <w:t>N/A</w:t>
      </w:r>
    </w:p>
    <w:p w14:paraId="55EC70E8" w14:textId="77777777" w:rsidR="00841F99" w:rsidRPr="000B7BB6" w:rsidRDefault="00841F99" w:rsidP="00841F99">
      <w:pPr>
        <w:pStyle w:val="Heading6"/>
      </w:pPr>
      <w:r w:rsidRPr="000B7BB6">
        <w:t xml:space="preserve">Deemed O&amp;M Cost Adjustment Calculation </w:t>
      </w:r>
    </w:p>
    <w:p w14:paraId="6AB468DE" w14:textId="77777777" w:rsidR="00841F99" w:rsidRDefault="00841F99" w:rsidP="00841F99">
      <w:pPr>
        <w:rPr>
          <w:rFonts w:cstheme="minorHAnsi"/>
        </w:rPr>
      </w:pPr>
      <w:r w:rsidRPr="000B7BB6">
        <w:rPr>
          <w:rFonts w:cstheme="minorHAnsi"/>
        </w:rPr>
        <w:t>N/A</w:t>
      </w:r>
    </w:p>
    <w:p w14:paraId="2627FEC4" w14:textId="77777777" w:rsidR="00367B5C" w:rsidRDefault="00367B5C" w:rsidP="00367B5C">
      <w:pPr>
        <w:pStyle w:val="Heading6"/>
      </w:pPr>
      <w:r>
        <w:t>Measure Code: RS-APL-</w:t>
      </w:r>
      <w:r w:rsidR="00573BD0">
        <w:t>RARC-</w:t>
      </w:r>
      <w:r>
        <w:t>V01-120601</w:t>
      </w:r>
    </w:p>
    <w:p w14:paraId="6765712E" w14:textId="77777777" w:rsidR="00F83B3F" w:rsidRDefault="00F83B3F" w:rsidP="00F83B3F"/>
    <w:p w14:paraId="39B3D298" w14:textId="77777777" w:rsidR="00F83B3F" w:rsidRPr="00F83B3F" w:rsidRDefault="00F83B3F" w:rsidP="00F83B3F">
      <w:pPr>
        <w:sectPr w:rsidR="00F83B3F" w:rsidRPr="00F83B3F">
          <w:headerReference w:type="default" r:id="rId23"/>
          <w:pgSz w:w="12240" w:h="15840"/>
          <w:pgMar w:top="1440" w:right="1440" w:bottom="1440" w:left="1440" w:header="720" w:footer="720" w:gutter="0"/>
          <w:cols w:space="720"/>
          <w:docGrid w:linePitch="360"/>
        </w:sectPr>
      </w:pPr>
    </w:p>
    <w:p w14:paraId="42A2E5BD" w14:textId="77777777" w:rsidR="00841F99" w:rsidRPr="00273DE8" w:rsidRDefault="00841F99" w:rsidP="00841F99">
      <w:pPr>
        <w:pStyle w:val="Heading3"/>
      </w:pPr>
      <w:r w:rsidRPr="0069549D">
        <w:lastRenderedPageBreak/>
        <w:t xml:space="preserve"> </w:t>
      </w:r>
      <w:bookmarkStart w:id="2309" w:name="_Toc437855974"/>
      <w:bookmarkStart w:id="2310" w:name="_Ref406677944"/>
      <w:bookmarkStart w:id="2311" w:name="_Toc437592959"/>
      <w:bookmarkStart w:id="2312" w:name="_Toc441217026"/>
      <w:r w:rsidRPr="00273DE8">
        <w:t>ENERGY STAR Clothes Dryer</w:t>
      </w:r>
      <w:bookmarkEnd w:id="2309"/>
      <w:bookmarkEnd w:id="2310"/>
      <w:bookmarkEnd w:id="2311"/>
      <w:bookmarkEnd w:id="2312"/>
    </w:p>
    <w:p w14:paraId="7E54594D" w14:textId="77777777" w:rsidR="00841F99" w:rsidRPr="00273DE8" w:rsidRDefault="00841F99" w:rsidP="00841F99">
      <w:pPr>
        <w:keepNext/>
        <w:keepLines/>
        <w:spacing w:before="200" w:line="276" w:lineRule="auto"/>
        <w:jc w:val="left"/>
        <w:outlineLvl w:val="5"/>
        <w:rPr>
          <w:rFonts w:ascii="Calibri" w:hAnsi="Calibri"/>
          <w:b/>
          <w:smallCaps/>
        </w:rPr>
      </w:pPr>
      <w:r w:rsidRPr="00273DE8">
        <w:rPr>
          <w:rFonts w:ascii="Calibri" w:hAnsi="Calibri"/>
          <w:b/>
          <w:smallCaps/>
        </w:rPr>
        <w:t>Description</w:t>
      </w:r>
    </w:p>
    <w:p w14:paraId="04F2D06B" w14:textId="77777777" w:rsidR="00841F99" w:rsidRPr="00273DE8" w:rsidRDefault="00841F99" w:rsidP="00841F99">
      <w:pPr>
        <w:rPr>
          <w:rFonts w:ascii="Calibri" w:hAnsi="Calibri"/>
          <w:i/>
        </w:rPr>
      </w:pPr>
      <w:r w:rsidRPr="00273DE8">
        <w:rPr>
          <w:rFonts w:ascii="Calibri" w:hAnsi="Calibri"/>
        </w:rPr>
        <w:t>This measure relates to the installation of a residential clothes dryer meeting the ENERGY STAR criteria. ENERGY STAR qualified clothes dryers save energy through a combination of more efficient drying and reduced runtime of the drying cycle. More efficient drying is achieved through increased insulation, modifying operating conditions such as air flow and/or heat input rate, improving air circulation through better drum design or booster fans, and improving efficiency of motors. Reducing the runtime of dryers through automatic termination by temperature and moisture sensors is believed to have the greatest potential for reducing energy use in clothes dryers</w:t>
      </w:r>
      <w:r w:rsidRPr="00273DE8">
        <w:rPr>
          <w:rFonts w:ascii="Arial" w:hAnsi="Arial"/>
          <w:vertAlign w:val="superscript"/>
        </w:rPr>
        <w:footnoteReference w:id="121"/>
      </w:r>
      <w:r w:rsidRPr="00273DE8">
        <w:rPr>
          <w:rFonts w:ascii="Calibri" w:hAnsi="Calibri"/>
        </w:rPr>
        <w:t>. ENERGY STAR provides criteria for both gas and electric clothes dryers.</w:t>
      </w:r>
    </w:p>
    <w:p w14:paraId="72324CA5" w14:textId="77777777" w:rsidR="00841F99" w:rsidRPr="00273DE8" w:rsidRDefault="00841F99" w:rsidP="00841F99">
      <w:pPr>
        <w:widowControl/>
        <w:jc w:val="left"/>
        <w:rPr>
          <w:rFonts w:ascii="Calibri" w:hAnsi="Calibri"/>
          <w:i/>
        </w:rPr>
      </w:pPr>
      <w:r w:rsidRPr="00273DE8">
        <w:rPr>
          <w:rFonts w:ascii="Calibri" w:hAnsi="Calibri" w:cs="Calibri"/>
          <w:szCs w:val="20"/>
        </w:rPr>
        <w:t>This measure was developed to be applicable to the following program types: TOS, NC.  If applied to other program types, the measure savings should be verified.</w:t>
      </w:r>
      <w:r w:rsidRPr="00273DE8">
        <w:rPr>
          <w:rFonts w:ascii="Calibri" w:hAnsi="Calibri"/>
          <w:i/>
        </w:rPr>
        <w:t xml:space="preserve">  </w:t>
      </w:r>
    </w:p>
    <w:p w14:paraId="0EB3437D" w14:textId="77777777" w:rsidR="00841F99" w:rsidRPr="00273DE8" w:rsidRDefault="00841F99" w:rsidP="00841F99">
      <w:pPr>
        <w:keepNext/>
        <w:keepLines/>
        <w:spacing w:before="200" w:line="276" w:lineRule="auto"/>
        <w:jc w:val="left"/>
        <w:outlineLvl w:val="5"/>
        <w:rPr>
          <w:rFonts w:ascii="Calibri" w:hAnsi="Calibri"/>
          <w:b/>
          <w:smallCaps/>
        </w:rPr>
      </w:pPr>
      <w:r w:rsidRPr="00273DE8">
        <w:rPr>
          <w:rFonts w:ascii="Calibri" w:hAnsi="Calibri"/>
          <w:b/>
          <w:smallCaps/>
        </w:rPr>
        <w:t>Definition of Efficient Equipment</w:t>
      </w:r>
    </w:p>
    <w:p w14:paraId="0E30DB78" w14:textId="77777777" w:rsidR="00841F99" w:rsidRPr="00273DE8" w:rsidRDefault="00841F99" w:rsidP="00841F99">
      <w:pPr>
        <w:rPr>
          <w:rFonts w:ascii="Calibri" w:hAnsi="Calibri"/>
        </w:rPr>
      </w:pPr>
      <w:r w:rsidRPr="00273DE8">
        <w:rPr>
          <w:rFonts w:ascii="Calibri" w:hAnsi="Calibri"/>
        </w:rPr>
        <w:t>Clothes dryer must meet the ENERGY STAR criteria, as required by the program.</w:t>
      </w:r>
    </w:p>
    <w:p w14:paraId="036041E5" w14:textId="77777777" w:rsidR="00841F99" w:rsidRPr="00273DE8" w:rsidRDefault="00841F99" w:rsidP="00841F99">
      <w:pPr>
        <w:keepNext/>
        <w:keepLines/>
        <w:spacing w:before="200" w:line="276" w:lineRule="auto"/>
        <w:jc w:val="left"/>
        <w:outlineLvl w:val="5"/>
        <w:rPr>
          <w:rFonts w:ascii="Calibri" w:hAnsi="Calibri"/>
          <w:b/>
          <w:smallCaps/>
        </w:rPr>
      </w:pPr>
      <w:r w:rsidRPr="00273DE8">
        <w:rPr>
          <w:rFonts w:ascii="Calibri" w:hAnsi="Calibri"/>
          <w:b/>
          <w:smallCaps/>
        </w:rPr>
        <w:t>Definition of Baseline Equipment</w:t>
      </w:r>
    </w:p>
    <w:p w14:paraId="1ECCA39E" w14:textId="77777777" w:rsidR="00841F99" w:rsidRPr="00273DE8" w:rsidRDefault="00841F99" w:rsidP="00841F99">
      <w:pPr>
        <w:rPr>
          <w:rFonts w:ascii="Calibri" w:hAnsi="Calibri"/>
        </w:rPr>
      </w:pPr>
      <w:r w:rsidRPr="00273DE8">
        <w:rPr>
          <w:rFonts w:ascii="Calibri" w:hAnsi="Calibri"/>
        </w:rPr>
        <w:t>The baseline condition is a clothes dryer meeting the minimum federal requirements for units manufactured on or after January 1, 2015.</w:t>
      </w:r>
    </w:p>
    <w:p w14:paraId="2BADAB6F" w14:textId="77777777" w:rsidR="00841F99" w:rsidRPr="00273DE8" w:rsidRDefault="00841F99" w:rsidP="00841F99">
      <w:pPr>
        <w:keepNext/>
        <w:keepLines/>
        <w:spacing w:before="200" w:line="276" w:lineRule="auto"/>
        <w:jc w:val="left"/>
        <w:outlineLvl w:val="5"/>
        <w:rPr>
          <w:rFonts w:ascii="Calibri" w:hAnsi="Calibri"/>
          <w:b/>
          <w:smallCaps/>
        </w:rPr>
      </w:pPr>
      <w:r w:rsidRPr="00273DE8">
        <w:rPr>
          <w:rFonts w:ascii="Calibri" w:hAnsi="Calibri"/>
          <w:b/>
          <w:smallCaps/>
        </w:rPr>
        <w:t>Deemed Lifetime of Efficient Equipment</w:t>
      </w:r>
    </w:p>
    <w:p w14:paraId="40967C4B" w14:textId="77777777" w:rsidR="00841F99" w:rsidRPr="00273DE8" w:rsidRDefault="00841F99" w:rsidP="00841F99">
      <w:pPr>
        <w:rPr>
          <w:rFonts w:ascii="Calibri" w:hAnsi="Calibri"/>
        </w:rPr>
      </w:pPr>
      <w:r w:rsidRPr="00273DE8">
        <w:rPr>
          <w:rFonts w:ascii="Calibri" w:hAnsi="Calibri"/>
        </w:rPr>
        <w:t>The expected measure life is assumed to be 14 years</w:t>
      </w:r>
      <w:r w:rsidRPr="00273DE8">
        <w:rPr>
          <w:rFonts w:ascii="Arial" w:hAnsi="Arial"/>
          <w:vertAlign w:val="superscript"/>
        </w:rPr>
        <w:footnoteReference w:id="122"/>
      </w:r>
      <w:r w:rsidRPr="00273DE8">
        <w:rPr>
          <w:rFonts w:ascii="Calibri" w:hAnsi="Calibri"/>
        </w:rPr>
        <w:t>.</w:t>
      </w:r>
    </w:p>
    <w:p w14:paraId="682B2136" w14:textId="77777777" w:rsidR="00841F99" w:rsidRPr="00273DE8" w:rsidRDefault="00841F99" w:rsidP="00841F99">
      <w:pPr>
        <w:keepNext/>
        <w:keepLines/>
        <w:spacing w:before="200" w:line="276" w:lineRule="auto"/>
        <w:jc w:val="left"/>
        <w:outlineLvl w:val="5"/>
        <w:rPr>
          <w:rFonts w:ascii="Calibri" w:hAnsi="Calibri"/>
          <w:b/>
          <w:smallCaps/>
        </w:rPr>
      </w:pPr>
      <w:r w:rsidRPr="00273DE8">
        <w:rPr>
          <w:rFonts w:ascii="Calibri" w:hAnsi="Calibri"/>
          <w:b/>
          <w:smallCaps/>
        </w:rPr>
        <w:t xml:space="preserve">Deemed Measure Cost </w:t>
      </w:r>
    </w:p>
    <w:p w14:paraId="59A5F7E5" w14:textId="77777777" w:rsidR="00841F99" w:rsidRPr="00273DE8" w:rsidRDefault="00841F99" w:rsidP="00841F99">
      <w:pPr>
        <w:rPr>
          <w:rFonts w:ascii="Calibri" w:hAnsi="Calibri"/>
        </w:rPr>
      </w:pPr>
      <w:r w:rsidRPr="00273DE8">
        <w:rPr>
          <w:rFonts w:ascii="Calibri" w:hAnsi="Calibri"/>
        </w:rPr>
        <w:t>The incremental cost for an ENERGY STAR clothes dryer is assumed to be $152</w:t>
      </w:r>
      <w:r w:rsidRPr="00273DE8">
        <w:rPr>
          <w:rFonts w:ascii="Arial" w:hAnsi="Arial"/>
          <w:vertAlign w:val="superscript"/>
        </w:rPr>
        <w:footnoteReference w:id="123"/>
      </w:r>
    </w:p>
    <w:p w14:paraId="4F23FFE1" w14:textId="77777777" w:rsidR="00841F99" w:rsidRPr="00273DE8" w:rsidRDefault="00841F99" w:rsidP="00841F99">
      <w:pPr>
        <w:keepNext/>
        <w:keepLines/>
        <w:spacing w:before="200" w:line="276" w:lineRule="auto"/>
        <w:jc w:val="left"/>
        <w:outlineLvl w:val="5"/>
        <w:rPr>
          <w:rFonts w:ascii="Calibri" w:hAnsi="Calibri"/>
          <w:b/>
          <w:smallCaps/>
        </w:rPr>
      </w:pPr>
      <w:r w:rsidRPr="00273DE8">
        <w:rPr>
          <w:rFonts w:ascii="Calibri" w:hAnsi="Calibri"/>
          <w:b/>
          <w:smallCaps/>
        </w:rPr>
        <w:t>Loadshape</w:t>
      </w:r>
    </w:p>
    <w:p w14:paraId="331C45F6" w14:textId="77777777" w:rsidR="00841F99" w:rsidRPr="00273DE8" w:rsidRDefault="00841F99" w:rsidP="00841F99">
      <w:pPr>
        <w:rPr>
          <w:rFonts w:ascii="Calibri" w:hAnsi="Calibri"/>
        </w:rPr>
      </w:pPr>
      <w:r w:rsidRPr="00273DE8">
        <w:rPr>
          <w:rFonts w:ascii="Calibri" w:hAnsi="Calibri"/>
        </w:rPr>
        <w:t>N/A</w:t>
      </w:r>
    </w:p>
    <w:p w14:paraId="5EB4C56F" w14:textId="77777777" w:rsidR="00841F99" w:rsidRPr="00273DE8" w:rsidRDefault="00841F99" w:rsidP="00841F99">
      <w:pPr>
        <w:keepNext/>
        <w:keepLines/>
        <w:spacing w:before="200" w:line="276" w:lineRule="auto"/>
        <w:jc w:val="left"/>
        <w:outlineLvl w:val="5"/>
        <w:rPr>
          <w:rFonts w:ascii="Calibri" w:hAnsi="Calibri"/>
          <w:b/>
          <w:smallCaps/>
        </w:rPr>
      </w:pPr>
      <w:r w:rsidRPr="00273DE8">
        <w:rPr>
          <w:rFonts w:ascii="Calibri" w:hAnsi="Calibri"/>
          <w:b/>
          <w:smallCaps/>
        </w:rPr>
        <w:t>Coincidence Factor</w:t>
      </w:r>
    </w:p>
    <w:p w14:paraId="58070FB6" w14:textId="77777777" w:rsidR="00F83B3F" w:rsidRDefault="00841F99" w:rsidP="00841F99">
      <w:pPr>
        <w:spacing w:after="240"/>
        <w:rPr>
          <w:rFonts w:ascii="Calibri" w:hAnsi="Calibri"/>
        </w:rPr>
      </w:pPr>
      <w:r w:rsidRPr="00273DE8">
        <w:rPr>
          <w:rFonts w:ascii="Calibri" w:hAnsi="Calibri"/>
        </w:rPr>
        <w:t>The coincidence factor for this measure is 3.8%</w:t>
      </w:r>
      <w:r w:rsidRPr="00273DE8">
        <w:rPr>
          <w:rFonts w:ascii="Arial" w:hAnsi="Arial"/>
          <w:vertAlign w:val="superscript"/>
        </w:rPr>
        <w:footnoteReference w:id="124"/>
      </w:r>
      <w:r w:rsidRPr="00273DE8">
        <w:rPr>
          <w:rFonts w:ascii="Calibri" w:hAnsi="Calibri"/>
        </w:rPr>
        <w:t>.</w:t>
      </w:r>
    </w:p>
    <w:p w14:paraId="21F29189" w14:textId="77777777" w:rsidR="00367B5C" w:rsidRDefault="00367B5C" w:rsidP="00841F99">
      <w:pPr>
        <w:spacing w:after="240"/>
        <w:rPr>
          <w:rFonts w:ascii="Calibri" w:hAnsi="Calibri"/>
        </w:rPr>
      </w:pPr>
      <w:r>
        <w:rPr>
          <w:rFonts w:ascii="Calibri" w:hAnsi="Calibri"/>
        </w:rPr>
        <w:br w:type="page"/>
      </w:r>
    </w:p>
    <w:p w14:paraId="71C5F521" w14:textId="77777777" w:rsidR="00841F99" w:rsidRPr="00273DE8" w:rsidRDefault="00841F99" w:rsidP="00841F99">
      <w:pPr>
        <w:pBdr>
          <w:top w:val="double" w:sz="4" w:space="1" w:color="auto"/>
          <w:bottom w:val="double" w:sz="4" w:space="1" w:color="auto"/>
        </w:pBdr>
        <w:spacing w:after="240"/>
        <w:jc w:val="center"/>
        <w:rPr>
          <w:rFonts w:ascii="Calibri" w:hAnsi="Calibri" w:cs="Calibri"/>
          <w:b/>
          <w:szCs w:val="20"/>
        </w:rPr>
      </w:pPr>
      <w:r w:rsidRPr="00273DE8">
        <w:rPr>
          <w:rFonts w:ascii="Calibri" w:hAnsi="Calibri" w:cs="Calibri"/>
          <w:b/>
          <w:szCs w:val="20"/>
        </w:rPr>
        <w:lastRenderedPageBreak/>
        <w:t xml:space="preserve">Algorithm </w:t>
      </w:r>
    </w:p>
    <w:p w14:paraId="5259F450" w14:textId="77777777" w:rsidR="00841F99" w:rsidRPr="00273DE8" w:rsidRDefault="00841F99" w:rsidP="00841F99">
      <w:pPr>
        <w:keepNext/>
        <w:keepLines/>
        <w:spacing w:before="200" w:after="240" w:line="276" w:lineRule="auto"/>
        <w:jc w:val="left"/>
        <w:outlineLvl w:val="5"/>
        <w:rPr>
          <w:rFonts w:ascii="Calibri" w:hAnsi="Calibri"/>
          <w:b/>
          <w:smallCaps/>
        </w:rPr>
      </w:pPr>
      <w:r w:rsidRPr="00273DE8">
        <w:rPr>
          <w:rFonts w:ascii="Calibri" w:hAnsi="Calibri"/>
          <w:b/>
          <w:smallCaps/>
        </w:rPr>
        <w:t xml:space="preserve">Calculation of Energy Savings </w:t>
      </w:r>
    </w:p>
    <w:p w14:paraId="5FFE8EAE" w14:textId="77777777" w:rsidR="00841F99" w:rsidRPr="00273DE8" w:rsidRDefault="00841F99" w:rsidP="00841F99">
      <w:pPr>
        <w:keepNext/>
        <w:keepLines/>
        <w:spacing w:before="200" w:line="276" w:lineRule="auto"/>
        <w:jc w:val="left"/>
        <w:outlineLvl w:val="5"/>
        <w:rPr>
          <w:rFonts w:ascii="Calibri" w:hAnsi="Calibri"/>
          <w:b/>
          <w:smallCaps/>
        </w:rPr>
      </w:pPr>
      <w:r w:rsidRPr="00273DE8">
        <w:rPr>
          <w:rFonts w:ascii="Calibri" w:hAnsi="Calibri"/>
          <w:b/>
          <w:smallCaps/>
        </w:rPr>
        <w:t>Electric Energy Savings</w:t>
      </w:r>
    </w:p>
    <w:p w14:paraId="43B49F73" w14:textId="77777777" w:rsidR="00841F99" w:rsidRPr="00273DE8" w:rsidRDefault="00841F99" w:rsidP="00841F99">
      <w:pPr>
        <w:spacing w:after="240"/>
        <w:ind w:left="720" w:firstLine="720"/>
        <w:rPr>
          <w:rFonts w:ascii="Calibri" w:hAnsi="Calibri" w:cs="Calibri"/>
          <w:noProof/>
        </w:rPr>
      </w:pPr>
      <w:r w:rsidRPr="00273DE8">
        <w:rPr>
          <w:rFonts w:ascii="Calibri" w:hAnsi="Calibri" w:cs="Calibri"/>
          <w:noProof/>
        </w:rPr>
        <w:t>∆kWh</w:t>
      </w:r>
      <w:r w:rsidRPr="00273DE8">
        <w:rPr>
          <w:rFonts w:ascii="Calibri" w:hAnsi="Calibri" w:cs="Calibri"/>
          <w:noProof/>
        </w:rPr>
        <w:tab/>
        <w:t>= (Load/CEFbase – Load/CEFeff) * Ncycles * %Electric</w:t>
      </w:r>
    </w:p>
    <w:p w14:paraId="0355CA62" w14:textId="77777777" w:rsidR="00841F99" w:rsidRPr="00273DE8" w:rsidRDefault="00841F99" w:rsidP="00841F99">
      <w:pPr>
        <w:spacing w:after="240"/>
        <w:rPr>
          <w:rFonts w:ascii="Calibri" w:hAnsi="Calibri" w:cs="Calibri"/>
          <w:noProof/>
        </w:rPr>
      </w:pPr>
      <w:r w:rsidRPr="00273DE8">
        <w:rPr>
          <w:rFonts w:ascii="Calibri" w:hAnsi="Calibri" w:cs="Calibri"/>
          <w:noProof/>
        </w:rPr>
        <w:t>Where:</w:t>
      </w:r>
    </w:p>
    <w:p w14:paraId="0D41CFA5" w14:textId="77777777" w:rsidR="00841F99" w:rsidRPr="00273DE8" w:rsidRDefault="00841F99" w:rsidP="00841F99">
      <w:pPr>
        <w:spacing w:after="0"/>
        <w:ind w:left="2160" w:hanging="1440"/>
        <w:rPr>
          <w:rFonts w:ascii="Calibri" w:hAnsi="Calibri" w:cs="Calibri"/>
          <w:noProof/>
        </w:rPr>
      </w:pPr>
      <w:r w:rsidRPr="00273DE8">
        <w:rPr>
          <w:rFonts w:ascii="Calibri" w:hAnsi="Calibri" w:cs="Calibri"/>
          <w:noProof/>
        </w:rPr>
        <w:t>Load</w:t>
      </w:r>
      <w:r w:rsidRPr="00273DE8">
        <w:rPr>
          <w:rFonts w:ascii="Calibri" w:hAnsi="Calibri" w:cs="Calibri"/>
          <w:noProof/>
        </w:rPr>
        <w:tab/>
        <w:t>= The average total weight (lbs) of clothes per drying cycle. If dryer size is unknown, assume standard.</w:t>
      </w:r>
    </w:p>
    <w:tbl>
      <w:tblPr>
        <w:tblpPr w:leftFromText="180" w:rightFromText="180" w:vertAnchor="text" w:horzAnchor="page" w:tblpXSpec="center" w:tblpY="228"/>
        <w:tblW w:w="0" w:type="auto"/>
        <w:tblLayout w:type="fixed"/>
        <w:tblCellMar>
          <w:left w:w="115" w:type="dxa"/>
          <w:right w:w="115" w:type="dxa"/>
        </w:tblCellMar>
        <w:tblLook w:val="04A0" w:firstRow="1" w:lastRow="0" w:firstColumn="1" w:lastColumn="0" w:noHBand="0" w:noVBand="1"/>
        <w:tblPrChange w:id="2313" w:author="Stephanie Baer" w:date="2016-01-21T13:50:00Z">
          <w:tblPr>
            <w:tblpPr w:leftFromText="180" w:rightFromText="180" w:vertAnchor="text" w:horzAnchor="page" w:tblpX="3166" w:tblpY="228"/>
            <w:tblW w:w="0" w:type="auto"/>
            <w:tblLayout w:type="fixed"/>
            <w:tblCellMar>
              <w:left w:w="115" w:type="dxa"/>
              <w:right w:w="115" w:type="dxa"/>
            </w:tblCellMar>
            <w:tblLook w:val="04A0" w:firstRow="1" w:lastRow="0" w:firstColumn="1" w:lastColumn="0" w:noHBand="0" w:noVBand="1"/>
          </w:tblPr>
        </w:tblPrChange>
      </w:tblPr>
      <w:tblGrid>
        <w:gridCol w:w="2793"/>
        <w:gridCol w:w="2002"/>
        <w:tblGridChange w:id="2314">
          <w:tblGrid>
            <w:gridCol w:w="2793"/>
            <w:gridCol w:w="2002"/>
          </w:tblGrid>
        </w:tblGridChange>
      </w:tblGrid>
      <w:tr w:rsidR="00841F99" w:rsidRPr="00273DE8" w14:paraId="2AF1E195" w14:textId="77777777" w:rsidTr="00552DE4">
        <w:trPr>
          <w:trHeight w:hRule="exact" w:val="288"/>
          <w:trPrChange w:id="2315" w:author="Stephanie Baer" w:date="2016-01-21T13:50:00Z">
            <w:trPr>
              <w:trHeight w:hRule="exact" w:val="288"/>
            </w:trPr>
          </w:trPrChange>
        </w:trPr>
        <w:tc>
          <w:tcPr>
            <w:tcW w:w="2793"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Change w:id="2316" w:author="Stephanie Baer" w:date="2016-01-21T13:50:00Z">
              <w:tcPr>
                <w:tcW w:w="27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tcPrChange>
          </w:tcPr>
          <w:p w14:paraId="30C7AFB4" w14:textId="77777777" w:rsidR="00841F99" w:rsidRPr="00273DE8" w:rsidRDefault="00841F99" w:rsidP="00841F99">
            <w:pPr>
              <w:spacing w:after="240"/>
              <w:jc w:val="center"/>
              <w:rPr>
                <w:rFonts w:ascii="Calibri" w:hAnsi="Calibri" w:cs="Calibri"/>
                <w:b/>
                <w:color w:val="FFFFFF"/>
                <w:szCs w:val="20"/>
              </w:rPr>
            </w:pPr>
            <w:r w:rsidRPr="00273DE8">
              <w:rPr>
                <w:rFonts w:ascii="Calibri" w:hAnsi="Calibri" w:cs="Calibri"/>
                <w:b/>
                <w:color w:val="FFFFFF"/>
                <w:szCs w:val="20"/>
              </w:rPr>
              <w:t>Dryer Size</w:t>
            </w:r>
          </w:p>
        </w:tc>
        <w:tc>
          <w:tcPr>
            <w:tcW w:w="200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Change w:id="2317" w:author="Stephanie Baer" w:date="2016-01-21T13:50:00Z">
              <w:tcPr>
                <w:tcW w:w="200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tcPrChange>
          </w:tcPr>
          <w:p w14:paraId="77AC6028" w14:textId="77777777" w:rsidR="00841F99" w:rsidRPr="00273DE8" w:rsidRDefault="00841F99" w:rsidP="00841F99">
            <w:pPr>
              <w:spacing w:after="240"/>
              <w:jc w:val="center"/>
              <w:rPr>
                <w:rFonts w:ascii="Calibri" w:hAnsi="Calibri" w:cs="Calibri"/>
                <w:b/>
                <w:color w:val="FFFFFF"/>
                <w:szCs w:val="20"/>
              </w:rPr>
            </w:pPr>
            <w:r w:rsidRPr="00273DE8">
              <w:rPr>
                <w:rFonts w:ascii="Calibri" w:hAnsi="Calibri" w:cs="Calibri"/>
                <w:b/>
                <w:color w:val="FFFFFF"/>
                <w:szCs w:val="20"/>
              </w:rPr>
              <w:t>Load (lbs)</w:t>
            </w:r>
            <w:r w:rsidRPr="00273DE8">
              <w:rPr>
                <w:rFonts w:ascii="Calibri" w:hAnsi="Calibri" w:cs="Calibri"/>
                <w:b/>
                <w:color w:val="FFFFFF"/>
                <w:szCs w:val="20"/>
                <w:vertAlign w:val="superscript"/>
              </w:rPr>
              <w:footnoteReference w:id="125"/>
            </w:r>
          </w:p>
        </w:tc>
      </w:tr>
      <w:tr w:rsidR="00841F99" w:rsidRPr="00273DE8" w14:paraId="7377C6DD" w14:textId="77777777" w:rsidTr="00552DE4">
        <w:trPr>
          <w:trHeight w:hRule="exact" w:val="288"/>
          <w:trPrChange w:id="2318" w:author="Stephanie Baer" w:date="2016-01-21T13:50:00Z">
            <w:trPr>
              <w:trHeight w:hRule="exact" w:val="288"/>
            </w:trPr>
          </w:trPrChange>
        </w:trPr>
        <w:tc>
          <w:tcPr>
            <w:tcW w:w="27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319" w:author="Stephanie Baer" w:date="2016-01-21T13:50:00Z">
              <w:tcPr>
                <w:tcW w:w="27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14:paraId="1C67DF22" w14:textId="77777777" w:rsidR="00841F99" w:rsidRPr="009C362B" w:rsidRDefault="00841F99" w:rsidP="00841F99">
            <w:pPr>
              <w:spacing w:after="240"/>
              <w:jc w:val="center"/>
              <w:rPr>
                <w:rFonts w:ascii="Calibri" w:hAnsi="Calibri" w:cs="Calibri"/>
                <w:szCs w:val="20"/>
              </w:rPr>
            </w:pPr>
            <w:r w:rsidRPr="009C362B">
              <w:rPr>
                <w:rFonts w:ascii="Calibri" w:hAnsi="Calibri" w:cs="Calibri"/>
                <w:szCs w:val="20"/>
              </w:rPr>
              <w:t>Standard</w:t>
            </w:r>
          </w:p>
        </w:tc>
        <w:tc>
          <w:tcPr>
            <w:tcW w:w="20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320" w:author="Stephanie Baer" w:date="2016-01-21T13:50:00Z">
              <w:tcPr>
                <w:tcW w:w="20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14:paraId="57E7D233" w14:textId="77777777" w:rsidR="00841F99" w:rsidRPr="009C362B" w:rsidRDefault="00841F99" w:rsidP="00841F99">
            <w:pPr>
              <w:spacing w:after="240"/>
              <w:jc w:val="center"/>
              <w:rPr>
                <w:rFonts w:ascii="Calibri" w:hAnsi="Calibri" w:cs="Calibri"/>
                <w:szCs w:val="20"/>
              </w:rPr>
            </w:pPr>
            <w:r w:rsidRPr="009C362B">
              <w:rPr>
                <w:rFonts w:ascii="Calibri" w:hAnsi="Calibri" w:cs="Calibri"/>
                <w:szCs w:val="20"/>
              </w:rPr>
              <w:t>8.45</w:t>
            </w:r>
          </w:p>
        </w:tc>
      </w:tr>
      <w:tr w:rsidR="00841F99" w:rsidRPr="00273DE8" w14:paraId="7797111E" w14:textId="77777777" w:rsidTr="00552DE4">
        <w:trPr>
          <w:trHeight w:hRule="exact" w:val="288"/>
          <w:trPrChange w:id="2321" w:author="Stephanie Baer" w:date="2016-01-21T13:50:00Z">
            <w:trPr>
              <w:trHeight w:hRule="exact" w:val="288"/>
            </w:trPr>
          </w:trPrChange>
        </w:trPr>
        <w:tc>
          <w:tcPr>
            <w:tcW w:w="27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322" w:author="Stephanie Baer" w:date="2016-01-21T13:50:00Z">
              <w:tcPr>
                <w:tcW w:w="27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14:paraId="55151268" w14:textId="77777777" w:rsidR="00841F99" w:rsidRPr="009C362B" w:rsidRDefault="00841F99" w:rsidP="00841F99">
            <w:pPr>
              <w:spacing w:after="240"/>
              <w:jc w:val="center"/>
              <w:rPr>
                <w:rFonts w:ascii="Calibri" w:hAnsi="Calibri" w:cs="Calibri"/>
                <w:szCs w:val="20"/>
              </w:rPr>
            </w:pPr>
            <w:r w:rsidRPr="009C362B">
              <w:rPr>
                <w:rFonts w:ascii="Calibri" w:hAnsi="Calibri" w:cs="Calibri"/>
                <w:szCs w:val="20"/>
              </w:rPr>
              <w:t>Compact</w:t>
            </w:r>
          </w:p>
        </w:tc>
        <w:tc>
          <w:tcPr>
            <w:tcW w:w="20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323" w:author="Stephanie Baer" w:date="2016-01-21T13:50:00Z">
              <w:tcPr>
                <w:tcW w:w="20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14:paraId="246FFF04" w14:textId="77777777" w:rsidR="00841F99" w:rsidRPr="009C362B" w:rsidRDefault="00841F99" w:rsidP="00841F99">
            <w:pPr>
              <w:spacing w:after="240"/>
              <w:jc w:val="center"/>
              <w:rPr>
                <w:rFonts w:ascii="Calibri" w:hAnsi="Calibri" w:cs="Calibri"/>
                <w:szCs w:val="20"/>
              </w:rPr>
            </w:pPr>
            <w:r w:rsidRPr="009C362B">
              <w:rPr>
                <w:rFonts w:ascii="Calibri" w:hAnsi="Calibri" w:cs="Calibri"/>
                <w:szCs w:val="20"/>
              </w:rPr>
              <w:t>3</w:t>
            </w:r>
          </w:p>
        </w:tc>
      </w:tr>
    </w:tbl>
    <w:p w14:paraId="7978B5D7" w14:textId="77777777" w:rsidR="00841F99" w:rsidRPr="00273DE8" w:rsidRDefault="00841F99" w:rsidP="00841F99">
      <w:pPr>
        <w:spacing w:after="240"/>
        <w:rPr>
          <w:rFonts w:ascii="Calibri" w:hAnsi="Calibri"/>
        </w:rPr>
      </w:pPr>
    </w:p>
    <w:p w14:paraId="26E4E262" w14:textId="77777777" w:rsidR="00841F99" w:rsidRPr="00273DE8" w:rsidRDefault="00841F99" w:rsidP="00841F99">
      <w:pPr>
        <w:spacing w:after="240"/>
        <w:rPr>
          <w:rFonts w:ascii="Calibri" w:hAnsi="Calibri"/>
        </w:rPr>
      </w:pPr>
    </w:p>
    <w:p w14:paraId="35CD8505" w14:textId="77777777" w:rsidR="00841F99" w:rsidRPr="00273DE8" w:rsidRDefault="00841F99" w:rsidP="00841F99">
      <w:pPr>
        <w:spacing w:after="240"/>
        <w:ind w:left="1440" w:hanging="720"/>
        <w:rPr>
          <w:rFonts w:ascii="Calibri" w:hAnsi="Calibri"/>
        </w:rPr>
      </w:pPr>
    </w:p>
    <w:p w14:paraId="2874EC3B" w14:textId="77777777" w:rsidR="00841F99" w:rsidRPr="00273DE8" w:rsidRDefault="00841F99" w:rsidP="00841F99">
      <w:pPr>
        <w:spacing w:after="240"/>
        <w:ind w:left="2160" w:hanging="1440"/>
        <w:rPr>
          <w:rFonts w:ascii="Calibri" w:hAnsi="Calibri"/>
        </w:rPr>
      </w:pPr>
      <w:r w:rsidRPr="00273DE8">
        <w:rPr>
          <w:rFonts w:ascii="Calibri" w:hAnsi="Calibri"/>
        </w:rPr>
        <w:t>CEFbase</w:t>
      </w:r>
      <w:r>
        <w:rPr>
          <w:rFonts w:ascii="Calibri" w:hAnsi="Calibri"/>
        </w:rPr>
        <w:tab/>
      </w:r>
      <w:r w:rsidRPr="00273DE8">
        <w:rPr>
          <w:rFonts w:ascii="Calibri" w:hAnsi="Calibri"/>
        </w:rPr>
        <w:t>= Combined energy factor (CEF) (lbs/kWh) of the baseline unit is based on existing federal standards energy factor and adjusted to CEF as performed in the ENERGY STAR analysis</w:t>
      </w:r>
      <w:r w:rsidRPr="00273DE8">
        <w:rPr>
          <w:rFonts w:ascii="Arial" w:hAnsi="Arial"/>
          <w:vertAlign w:val="superscript"/>
        </w:rPr>
        <w:footnoteReference w:id="126"/>
      </w:r>
      <w:r w:rsidRPr="00273DE8">
        <w:rPr>
          <w:rFonts w:ascii="Calibri" w:hAnsi="Calibri"/>
        </w:rPr>
        <w:t>. If product class unknown, assume electric, standard.</w:t>
      </w:r>
    </w:p>
    <w:tbl>
      <w:tblPr>
        <w:tblW w:w="5845" w:type="dxa"/>
        <w:jc w:val="center"/>
        <w:tblLook w:val="04A0" w:firstRow="1" w:lastRow="0" w:firstColumn="1" w:lastColumn="0" w:noHBand="0" w:noVBand="1"/>
        <w:tblPrChange w:id="2324" w:author="&quot;sdent&quot;" w:date="2016-01-21T09:23:00Z">
          <w:tblPr>
            <w:tblW w:w="5845" w:type="dxa"/>
            <w:jc w:val="center"/>
            <w:tblLook w:val="04A0" w:firstRow="1" w:lastRow="0" w:firstColumn="1" w:lastColumn="0" w:noHBand="0" w:noVBand="1"/>
          </w:tblPr>
        </w:tblPrChange>
      </w:tblPr>
      <w:tblGrid>
        <w:gridCol w:w="3955"/>
        <w:gridCol w:w="1890"/>
        <w:tblGridChange w:id="2325">
          <w:tblGrid>
            <w:gridCol w:w="3955"/>
            <w:gridCol w:w="1890"/>
          </w:tblGrid>
        </w:tblGridChange>
      </w:tblGrid>
      <w:tr w:rsidR="00841F99" w:rsidRPr="00273DE8" w14:paraId="0583A525" w14:textId="77777777" w:rsidTr="00FB0B53">
        <w:trPr>
          <w:trHeight w:hRule="exact" w:val="288"/>
          <w:tblHeader/>
          <w:jc w:val="center"/>
          <w:trPrChange w:id="2326" w:author="&quot;sdent&quot;" w:date="2016-01-21T09:23:00Z">
            <w:trPr>
              <w:trHeight w:hRule="exact" w:val="288"/>
              <w:tblHeader/>
              <w:jc w:val="center"/>
            </w:trPr>
          </w:trPrChange>
        </w:trPr>
        <w:tc>
          <w:tcPr>
            <w:tcW w:w="3955"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Change w:id="2327" w:author="&quot;sdent&quot;" w:date="2016-01-21T09:23:00Z">
              <w:tcPr>
                <w:tcW w:w="39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tcPrChange>
          </w:tcPr>
          <w:p w14:paraId="28975DFD" w14:textId="77777777" w:rsidR="00841F99" w:rsidRPr="00273DE8" w:rsidRDefault="00841F99" w:rsidP="00841F99">
            <w:pPr>
              <w:spacing w:after="240"/>
              <w:jc w:val="center"/>
              <w:rPr>
                <w:rFonts w:ascii="Calibri" w:hAnsi="Calibri" w:cs="Calibri"/>
                <w:b/>
                <w:color w:val="FFFFFF"/>
              </w:rPr>
            </w:pPr>
            <w:r w:rsidRPr="00273DE8">
              <w:rPr>
                <w:rFonts w:ascii="Calibri" w:hAnsi="Calibri" w:cs="Calibri"/>
                <w:b/>
                <w:color w:val="FFFFFF"/>
              </w:rPr>
              <w:t>Product Class</w:t>
            </w:r>
          </w:p>
        </w:tc>
        <w:tc>
          <w:tcPr>
            <w:tcW w:w="189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Change w:id="2328" w:author="&quot;sdent&quot;" w:date="2016-01-21T09:23:00Z">
              <w:tcPr>
                <w:tcW w:w="1890"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tcPrChange>
          </w:tcPr>
          <w:p w14:paraId="51FD827C" w14:textId="77777777" w:rsidR="00841F99" w:rsidRPr="00273DE8" w:rsidRDefault="00841F99" w:rsidP="00841F99">
            <w:pPr>
              <w:spacing w:after="240"/>
              <w:jc w:val="center"/>
              <w:rPr>
                <w:rFonts w:ascii="Calibri" w:hAnsi="Calibri" w:cs="Calibri"/>
                <w:b/>
                <w:color w:val="FFFFFF"/>
              </w:rPr>
            </w:pPr>
            <w:r w:rsidRPr="00273DE8">
              <w:rPr>
                <w:rFonts w:ascii="Calibri" w:hAnsi="Calibri" w:cs="Calibri"/>
                <w:b/>
                <w:color w:val="FFFFFF"/>
              </w:rPr>
              <w:t>CEF (lbs/kWh)</w:t>
            </w:r>
          </w:p>
        </w:tc>
      </w:tr>
      <w:tr w:rsidR="00841F99" w:rsidRPr="00273DE8" w14:paraId="7FE235E4" w14:textId="77777777" w:rsidTr="00841F99">
        <w:trPr>
          <w:trHeight w:hRule="exact" w:val="288"/>
          <w:jc w:val="center"/>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2663249B" w14:textId="77777777" w:rsidR="00841F99" w:rsidRPr="00273DE8" w:rsidRDefault="00841F99" w:rsidP="00841F99">
            <w:pPr>
              <w:spacing w:after="240"/>
              <w:jc w:val="left"/>
              <w:rPr>
                <w:rFonts w:ascii="Calibri" w:hAnsi="Calibri" w:cs="Calibri"/>
              </w:rPr>
            </w:pPr>
            <w:r w:rsidRPr="00273DE8">
              <w:rPr>
                <w:rFonts w:ascii="Calibri" w:hAnsi="Calibri" w:cs="Calibri"/>
              </w:rPr>
              <w:t>Vented Electric, Standard (≥ 4.4 ft</w:t>
            </w:r>
            <w:r w:rsidRPr="00273DE8">
              <w:rPr>
                <w:rFonts w:ascii="Calibri" w:hAnsi="Calibri" w:cs="Calibri"/>
                <w:vertAlign w:val="superscript"/>
              </w:rPr>
              <w:t>3</w:t>
            </w:r>
            <w:r w:rsidRPr="00273DE8">
              <w:rPr>
                <w:rFonts w:ascii="Calibri" w:hAnsi="Calibri" w:cs="Calibri"/>
              </w:rPr>
              <w:t>)</w:t>
            </w:r>
          </w:p>
        </w:tc>
        <w:tc>
          <w:tcPr>
            <w:tcW w:w="1890" w:type="dxa"/>
            <w:tcBorders>
              <w:top w:val="nil"/>
              <w:left w:val="nil"/>
              <w:bottom w:val="single" w:sz="4" w:space="0" w:color="auto"/>
              <w:right w:val="single" w:sz="4" w:space="0" w:color="auto"/>
            </w:tcBorders>
            <w:shd w:val="clear" w:color="auto" w:fill="auto"/>
            <w:noWrap/>
            <w:vAlign w:val="center"/>
            <w:hideMark/>
          </w:tcPr>
          <w:p w14:paraId="44800F92" w14:textId="77777777" w:rsidR="00841F99" w:rsidRPr="00273DE8" w:rsidRDefault="00841F99" w:rsidP="00841F99">
            <w:pPr>
              <w:spacing w:after="240"/>
              <w:jc w:val="center"/>
              <w:rPr>
                <w:rFonts w:ascii="Calibri" w:hAnsi="Calibri" w:cs="Calibri"/>
              </w:rPr>
            </w:pPr>
            <w:r w:rsidRPr="00273DE8">
              <w:rPr>
                <w:rFonts w:ascii="Calibri" w:hAnsi="Calibri" w:cs="Calibri"/>
              </w:rPr>
              <w:t>3.11</w:t>
            </w:r>
          </w:p>
        </w:tc>
      </w:tr>
      <w:tr w:rsidR="00841F99" w:rsidRPr="00273DE8" w14:paraId="46CB4E90" w14:textId="77777777" w:rsidTr="00841F99">
        <w:trPr>
          <w:trHeight w:hRule="exact" w:val="288"/>
          <w:jc w:val="center"/>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243A7493" w14:textId="77777777" w:rsidR="00841F99" w:rsidRPr="00273DE8" w:rsidRDefault="00841F99" w:rsidP="00841F99">
            <w:pPr>
              <w:spacing w:after="240"/>
              <w:jc w:val="left"/>
              <w:rPr>
                <w:rFonts w:ascii="Calibri" w:hAnsi="Calibri" w:cs="Calibri"/>
              </w:rPr>
            </w:pPr>
            <w:r w:rsidRPr="00273DE8">
              <w:rPr>
                <w:rFonts w:ascii="Calibri" w:hAnsi="Calibri" w:cs="Calibri"/>
              </w:rPr>
              <w:t>Vented Electric, Compact (120V) (&lt; 4.4 ft</w:t>
            </w:r>
            <w:r w:rsidRPr="00273DE8">
              <w:rPr>
                <w:rFonts w:ascii="Calibri" w:hAnsi="Calibri" w:cs="Calibri"/>
                <w:vertAlign w:val="superscript"/>
              </w:rPr>
              <w:t>3</w:t>
            </w:r>
            <w:r w:rsidRPr="00273DE8">
              <w:rPr>
                <w:rFonts w:ascii="Calibri" w:hAnsi="Calibri" w:cs="Calibri"/>
              </w:rPr>
              <w:t>)</w:t>
            </w:r>
          </w:p>
        </w:tc>
        <w:tc>
          <w:tcPr>
            <w:tcW w:w="1890" w:type="dxa"/>
            <w:tcBorders>
              <w:top w:val="nil"/>
              <w:left w:val="nil"/>
              <w:bottom w:val="single" w:sz="4" w:space="0" w:color="auto"/>
              <w:right w:val="single" w:sz="4" w:space="0" w:color="auto"/>
            </w:tcBorders>
            <w:shd w:val="clear" w:color="auto" w:fill="auto"/>
            <w:noWrap/>
            <w:vAlign w:val="center"/>
            <w:hideMark/>
          </w:tcPr>
          <w:p w14:paraId="7196F1E8" w14:textId="77777777" w:rsidR="00841F99" w:rsidRPr="00273DE8" w:rsidRDefault="00841F99" w:rsidP="00841F99">
            <w:pPr>
              <w:spacing w:after="240"/>
              <w:jc w:val="center"/>
              <w:rPr>
                <w:rFonts w:ascii="Calibri" w:hAnsi="Calibri" w:cs="Calibri"/>
              </w:rPr>
            </w:pPr>
            <w:r w:rsidRPr="00273DE8">
              <w:rPr>
                <w:rFonts w:ascii="Calibri" w:hAnsi="Calibri" w:cs="Calibri"/>
              </w:rPr>
              <w:t>3.01</w:t>
            </w:r>
          </w:p>
        </w:tc>
      </w:tr>
      <w:tr w:rsidR="00841F99" w:rsidRPr="00273DE8" w14:paraId="08627B1E" w14:textId="77777777" w:rsidTr="00841F99">
        <w:trPr>
          <w:trHeight w:hRule="exact" w:val="288"/>
          <w:jc w:val="center"/>
        </w:trPr>
        <w:tc>
          <w:tcPr>
            <w:tcW w:w="3955" w:type="dxa"/>
            <w:tcBorders>
              <w:top w:val="nil"/>
              <w:left w:val="single" w:sz="4" w:space="0" w:color="auto"/>
              <w:bottom w:val="single" w:sz="4" w:space="0" w:color="auto"/>
              <w:right w:val="single" w:sz="4" w:space="0" w:color="auto"/>
            </w:tcBorders>
            <w:shd w:val="clear" w:color="auto" w:fill="auto"/>
            <w:vAlign w:val="center"/>
            <w:hideMark/>
          </w:tcPr>
          <w:p w14:paraId="0091B8C4" w14:textId="77777777" w:rsidR="00841F99" w:rsidRPr="00273DE8" w:rsidRDefault="00841F99" w:rsidP="00841F99">
            <w:pPr>
              <w:spacing w:after="240"/>
              <w:jc w:val="left"/>
              <w:rPr>
                <w:rFonts w:ascii="Calibri" w:hAnsi="Calibri" w:cs="Calibri"/>
              </w:rPr>
            </w:pPr>
            <w:r w:rsidRPr="00273DE8">
              <w:rPr>
                <w:rFonts w:ascii="Calibri" w:hAnsi="Calibri" w:cs="Calibri"/>
              </w:rPr>
              <w:t>Vented Electric, Compact (240V) (&lt;4.4 ft</w:t>
            </w:r>
            <w:r w:rsidRPr="00273DE8">
              <w:rPr>
                <w:rFonts w:ascii="Calibri" w:hAnsi="Calibri" w:cs="Calibri"/>
                <w:vertAlign w:val="superscript"/>
              </w:rPr>
              <w:t>3</w:t>
            </w:r>
            <w:r w:rsidRPr="00273DE8">
              <w:rPr>
                <w:rFonts w:ascii="Calibri" w:hAnsi="Calibri" w:cs="Calibri"/>
              </w:rPr>
              <w:t>)</w:t>
            </w:r>
          </w:p>
        </w:tc>
        <w:tc>
          <w:tcPr>
            <w:tcW w:w="1890" w:type="dxa"/>
            <w:tcBorders>
              <w:top w:val="nil"/>
              <w:left w:val="nil"/>
              <w:bottom w:val="single" w:sz="4" w:space="0" w:color="auto"/>
              <w:right w:val="single" w:sz="4" w:space="0" w:color="auto"/>
            </w:tcBorders>
            <w:shd w:val="clear" w:color="auto" w:fill="auto"/>
            <w:noWrap/>
            <w:vAlign w:val="center"/>
            <w:hideMark/>
          </w:tcPr>
          <w:p w14:paraId="7169F17F" w14:textId="77777777" w:rsidR="00841F99" w:rsidRPr="00273DE8" w:rsidRDefault="00841F99" w:rsidP="00841F99">
            <w:pPr>
              <w:spacing w:after="240"/>
              <w:jc w:val="center"/>
              <w:rPr>
                <w:rFonts w:ascii="Calibri" w:hAnsi="Calibri" w:cs="Calibri"/>
              </w:rPr>
            </w:pPr>
            <w:r w:rsidRPr="00273DE8">
              <w:rPr>
                <w:rFonts w:ascii="Calibri" w:hAnsi="Calibri" w:cs="Calibri"/>
              </w:rPr>
              <w:t>2.73</w:t>
            </w:r>
          </w:p>
        </w:tc>
      </w:tr>
      <w:tr w:rsidR="00841F99" w:rsidRPr="00273DE8" w14:paraId="71C79462" w14:textId="77777777" w:rsidTr="00841F99">
        <w:trPr>
          <w:trHeight w:hRule="exact" w:val="288"/>
          <w:jc w:val="center"/>
        </w:trPr>
        <w:tc>
          <w:tcPr>
            <w:tcW w:w="3955" w:type="dxa"/>
            <w:tcBorders>
              <w:top w:val="single" w:sz="4" w:space="0" w:color="auto"/>
              <w:left w:val="single" w:sz="4" w:space="0" w:color="auto"/>
              <w:bottom w:val="single" w:sz="4" w:space="0" w:color="auto"/>
              <w:right w:val="single" w:sz="4" w:space="0" w:color="auto"/>
            </w:tcBorders>
            <w:shd w:val="clear" w:color="auto" w:fill="auto"/>
            <w:vAlign w:val="center"/>
          </w:tcPr>
          <w:p w14:paraId="4519F528" w14:textId="77777777" w:rsidR="00841F99" w:rsidRPr="00273DE8" w:rsidRDefault="00841F99" w:rsidP="00841F99">
            <w:pPr>
              <w:spacing w:after="240"/>
              <w:jc w:val="left"/>
              <w:rPr>
                <w:rFonts w:ascii="Calibri" w:hAnsi="Calibri" w:cs="Calibri"/>
              </w:rPr>
            </w:pPr>
            <w:r w:rsidRPr="00273DE8">
              <w:rPr>
                <w:rFonts w:ascii="Calibri" w:hAnsi="Calibri" w:cs="Calibri"/>
              </w:rPr>
              <w:t>Ventless Electric, Compact (240V) (&lt;4.4 ft</w:t>
            </w:r>
            <w:r w:rsidRPr="00273DE8">
              <w:rPr>
                <w:rFonts w:ascii="Calibri" w:hAnsi="Calibri" w:cs="Calibri"/>
                <w:vertAlign w:val="superscript"/>
              </w:rPr>
              <w:t>3</w:t>
            </w:r>
            <w:r w:rsidRPr="00273DE8">
              <w:rPr>
                <w:rFonts w:ascii="Calibri" w:hAnsi="Calibri" w:cs="Calibri"/>
              </w:rPr>
              <w:t>)</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0FDECF68" w14:textId="77777777" w:rsidR="00841F99" w:rsidRPr="00273DE8" w:rsidRDefault="00841F99" w:rsidP="00841F99">
            <w:pPr>
              <w:spacing w:after="240"/>
              <w:jc w:val="center"/>
              <w:rPr>
                <w:rFonts w:ascii="Calibri" w:hAnsi="Calibri" w:cs="Calibri"/>
              </w:rPr>
            </w:pPr>
            <w:r w:rsidRPr="00273DE8">
              <w:rPr>
                <w:rFonts w:ascii="Calibri" w:hAnsi="Calibri" w:cs="Calibri"/>
              </w:rPr>
              <w:t>2.13</w:t>
            </w:r>
          </w:p>
        </w:tc>
      </w:tr>
      <w:tr w:rsidR="00841F99" w:rsidRPr="00273DE8" w14:paraId="10891A2F" w14:textId="77777777" w:rsidTr="00841F99">
        <w:trPr>
          <w:trHeight w:hRule="exact" w:val="288"/>
          <w:jc w:val="center"/>
        </w:trPr>
        <w:tc>
          <w:tcPr>
            <w:tcW w:w="3955" w:type="dxa"/>
            <w:tcBorders>
              <w:top w:val="single" w:sz="4" w:space="0" w:color="auto"/>
              <w:left w:val="single" w:sz="4" w:space="0" w:color="auto"/>
              <w:bottom w:val="single" w:sz="4" w:space="0" w:color="auto"/>
              <w:right w:val="single" w:sz="4" w:space="0" w:color="auto"/>
            </w:tcBorders>
            <w:shd w:val="clear" w:color="auto" w:fill="auto"/>
            <w:vAlign w:val="center"/>
          </w:tcPr>
          <w:p w14:paraId="10945802" w14:textId="77777777" w:rsidR="00841F99" w:rsidRPr="00273DE8" w:rsidRDefault="00841F99" w:rsidP="00841F99">
            <w:pPr>
              <w:spacing w:after="240"/>
              <w:jc w:val="left"/>
              <w:rPr>
                <w:rFonts w:ascii="Calibri" w:hAnsi="Calibri" w:cs="Calibri"/>
              </w:rPr>
            </w:pPr>
            <w:r w:rsidRPr="00273DE8">
              <w:rPr>
                <w:rFonts w:ascii="Calibri" w:hAnsi="Calibri" w:cs="Calibri"/>
              </w:rPr>
              <w:t>Vented Gas</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01077D" w14:textId="77777777" w:rsidR="00841F99" w:rsidRPr="00273DE8" w:rsidRDefault="00841F99" w:rsidP="00841F99">
            <w:pPr>
              <w:spacing w:after="240"/>
              <w:jc w:val="center"/>
              <w:rPr>
                <w:rFonts w:ascii="Calibri" w:hAnsi="Calibri" w:cs="Calibri"/>
              </w:rPr>
            </w:pPr>
            <w:r w:rsidRPr="00273DE8">
              <w:rPr>
                <w:rFonts w:ascii="Calibri" w:hAnsi="Calibri" w:cs="Calibri"/>
              </w:rPr>
              <w:t>2.84</w:t>
            </w:r>
            <w:r w:rsidRPr="00273DE8">
              <w:rPr>
                <w:rFonts w:ascii="Calibri" w:hAnsi="Calibri" w:cs="Calibri"/>
                <w:vertAlign w:val="superscript"/>
              </w:rPr>
              <w:footnoteReference w:id="127"/>
            </w:r>
          </w:p>
        </w:tc>
      </w:tr>
    </w:tbl>
    <w:p w14:paraId="76BE3365" w14:textId="77777777" w:rsidR="00841F99" w:rsidRPr="00273DE8" w:rsidRDefault="00841F99" w:rsidP="00841F99">
      <w:pPr>
        <w:spacing w:before="240" w:after="240"/>
        <w:ind w:left="2160" w:hanging="1440"/>
        <w:rPr>
          <w:rFonts w:ascii="Calibri" w:hAnsi="Calibri"/>
        </w:rPr>
      </w:pPr>
      <w:r w:rsidRPr="00273DE8">
        <w:rPr>
          <w:rFonts w:ascii="Calibri" w:hAnsi="Calibri"/>
        </w:rPr>
        <w:t>CEFeff</w:t>
      </w:r>
      <w:r w:rsidRPr="00273DE8">
        <w:rPr>
          <w:rFonts w:ascii="Calibri" w:hAnsi="Calibri"/>
        </w:rPr>
        <w:tab/>
        <w:t>= CEF (lbs/kWh) of the ENERGY STAR unit based on ENERGY STAR requirements.</w:t>
      </w:r>
      <w:r w:rsidRPr="00273DE8">
        <w:rPr>
          <w:rFonts w:ascii="Arial" w:hAnsi="Arial"/>
          <w:vertAlign w:val="superscript"/>
        </w:rPr>
        <w:footnoteReference w:id="128"/>
      </w:r>
      <w:r w:rsidRPr="00273DE8">
        <w:rPr>
          <w:rFonts w:ascii="Calibri" w:hAnsi="Calibri"/>
        </w:rPr>
        <w:t xml:space="preserve"> If product class unknown, assume electric, standard.</w:t>
      </w:r>
    </w:p>
    <w:tbl>
      <w:tblPr>
        <w:tblW w:w="6745" w:type="dxa"/>
        <w:jc w:val="center"/>
        <w:tblLook w:val="04A0" w:firstRow="1" w:lastRow="0" w:firstColumn="1" w:lastColumn="0" w:noHBand="0" w:noVBand="1"/>
        <w:tblPrChange w:id="2329" w:author="&quot;sdent&quot;" w:date="2016-01-21T09:23:00Z">
          <w:tblPr>
            <w:tblW w:w="6745" w:type="dxa"/>
            <w:jc w:val="center"/>
            <w:tblLook w:val="04A0" w:firstRow="1" w:lastRow="0" w:firstColumn="1" w:lastColumn="0" w:noHBand="0" w:noVBand="1"/>
          </w:tblPr>
        </w:tblPrChange>
      </w:tblPr>
      <w:tblGrid>
        <w:gridCol w:w="4855"/>
        <w:gridCol w:w="1890"/>
        <w:tblGridChange w:id="2330">
          <w:tblGrid>
            <w:gridCol w:w="4855"/>
            <w:gridCol w:w="1890"/>
          </w:tblGrid>
        </w:tblGridChange>
      </w:tblGrid>
      <w:tr w:rsidR="00841F99" w:rsidRPr="00273DE8" w14:paraId="5B5D3E22" w14:textId="77777777" w:rsidTr="00FB0B53">
        <w:trPr>
          <w:trHeight w:hRule="exact" w:val="244"/>
          <w:tblHeader/>
          <w:jc w:val="center"/>
          <w:trPrChange w:id="2331" w:author="&quot;sdent&quot;" w:date="2016-01-21T09:23:00Z">
            <w:trPr>
              <w:trHeight w:hRule="exact" w:val="244"/>
              <w:tblHeader/>
              <w:jc w:val="center"/>
            </w:trPr>
          </w:trPrChange>
        </w:trPr>
        <w:tc>
          <w:tcPr>
            <w:tcW w:w="4855"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Change w:id="2332" w:author="&quot;sdent&quot;" w:date="2016-01-21T09:23:00Z">
              <w:tcPr>
                <w:tcW w:w="48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tcPrChange>
          </w:tcPr>
          <w:p w14:paraId="79C69DFA" w14:textId="77777777" w:rsidR="00841F99" w:rsidRPr="00273DE8" w:rsidRDefault="00841F99" w:rsidP="00841F99">
            <w:pPr>
              <w:spacing w:after="240"/>
              <w:jc w:val="center"/>
              <w:rPr>
                <w:rFonts w:ascii="Calibri" w:hAnsi="Calibri" w:cs="Calibri"/>
                <w:b/>
                <w:color w:val="FFFFFF"/>
              </w:rPr>
            </w:pPr>
            <w:r w:rsidRPr="00273DE8">
              <w:rPr>
                <w:rFonts w:ascii="Calibri" w:hAnsi="Calibri" w:cs="Calibri"/>
                <w:b/>
                <w:color w:val="FFFFFF"/>
              </w:rPr>
              <w:t>Product Class</w:t>
            </w:r>
          </w:p>
        </w:tc>
        <w:tc>
          <w:tcPr>
            <w:tcW w:w="189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Change w:id="2333" w:author="&quot;sdent&quot;" w:date="2016-01-21T09:23:00Z">
              <w:tcPr>
                <w:tcW w:w="1890"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tcPrChange>
          </w:tcPr>
          <w:p w14:paraId="53A77C6D" w14:textId="77777777" w:rsidR="00841F99" w:rsidRPr="00273DE8" w:rsidRDefault="00841F99" w:rsidP="00841F99">
            <w:pPr>
              <w:spacing w:after="240"/>
              <w:jc w:val="center"/>
              <w:rPr>
                <w:rFonts w:ascii="Calibri" w:hAnsi="Calibri" w:cs="Calibri"/>
                <w:b/>
                <w:color w:val="FFFFFF"/>
                <w:sz w:val="22"/>
              </w:rPr>
            </w:pPr>
            <w:r w:rsidRPr="00273DE8">
              <w:rPr>
                <w:rFonts w:ascii="Calibri" w:hAnsi="Calibri" w:cs="Calibri"/>
                <w:b/>
                <w:color w:val="FFFFFF"/>
              </w:rPr>
              <w:t>CEF (lbs/kWh)</w:t>
            </w:r>
          </w:p>
        </w:tc>
      </w:tr>
      <w:tr w:rsidR="00841F99" w:rsidRPr="00273DE8" w14:paraId="297A2C17" w14:textId="77777777" w:rsidTr="00552DE4">
        <w:trPr>
          <w:trHeight w:hRule="exact" w:val="288"/>
          <w:jc w:val="center"/>
          <w:trPrChange w:id="2334" w:author="Stephanie Baer" w:date="2016-01-21T13:50:00Z">
            <w:trPr>
              <w:trHeight w:hRule="exact" w:val="288"/>
              <w:jc w:val="center"/>
            </w:trPr>
          </w:trPrChange>
        </w:trPr>
        <w:tc>
          <w:tcPr>
            <w:tcW w:w="4855" w:type="dxa"/>
            <w:tcBorders>
              <w:top w:val="nil"/>
              <w:left w:val="single" w:sz="4" w:space="0" w:color="auto"/>
              <w:bottom w:val="single" w:sz="4" w:space="0" w:color="auto"/>
              <w:right w:val="single" w:sz="4" w:space="0" w:color="auto"/>
            </w:tcBorders>
            <w:shd w:val="clear" w:color="auto" w:fill="auto"/>
            <w:vAlign w:val="bottom"/>
            <w:hideMark/>
            <w:tcPrChange w:id="2335" w:author="Stephanie Baer" w:date="2016-01-21T13:50:00Z">
              <w:tcPr>
                <w:tcW w:w="4855" w:type="dxa"/>
                <w:tcBorders>
                  <w:top w:val="nil"/>
                  <w:left w:val="single" w:sz="4" w:space="0" w:color="auto"/>
                  <w:bottom w:val="single" w:sz="4" w:space="0" w:color="auto"/>
                  <w:right w:val="single" w:sz="4" w:space="0" w:color="auto"/>
                </w:tcBorders>
                <w:shd w:val="clear" w:color="auto" w:fill="auto"/>
                <w:vAlign w:val="bottom"/>
                <w:hideMark/>
              </w:tcPr>
            </w:tcPrChange>
          </w:tcPr>
          <w:p w14:paraId="232584B5" w14:textId="77777777" w:rsidR="00841F99" w:rsidRPr="00273DE8" w:rsidRDefault="00841F99" w:rsidP="00841F99">
            <w:pPr>
              <w:spacing w:after="240"/>
              <w:jc w:val="left"/>
              <w:rPr>
                <w:rFonts w:ascii="Calibri" w:hAnsi="Calibri" w:cs="Calibri"/>
              </w:rPr>
            </w:pPr>
            <w:r w:rsidRPr="00273DE8">
              <w:rPr>
                <w:rFonts w:ascii="Calibri" w:hAnsi="Calibri" w:cs="Calibri"/>
              </w:rPr>
              <w:t>Vented or Ventless Electric, Standard (≥ 4.4 ft</w:t>
            </w:r>
            <w:r w:rsidRPr="00273DE8">
              <w:rPr>
                <w:rFonts w:ascii="Calibri" w:hAnsi="Calibri" w:cs="Calibri"/>
                <w:vertAlign w:val="superscript"/>
              </w:rPr>
              <w:t>3</w:t>
            </w:r>
            <w:r w:rsidRPr="00273DE8">
              <w:rPr>
                <w:rFonts w:ascii="Calibri" w:hAnsi="Calibri" w:cs="Calibri"/>
              </w:rPr>
              <w:t>)</w:t>
            </w:r>
          </w:p>
        </w:tc>
        <w:tc>
          <w:tcPr>
            <w:tcW w:w="1890" w:type="dxa"/>
            <w:tcBorders>
              <w:top w:val="nil"/>
              <w:left w:val="nil"/>
              <w:bottom w:val="single" w:sz="4" w:space="0" w:color="auto"/>
              <w:right w:val="single" w:sz="4" w:space="0" w:color="auto"/>
            </w:tcBorders>
            <w:shd w:val="clear" w:color="auto" w:fill="auto"/>
            <w:noWrap/>
            <w:vAlign w:val="center"/>
            <w:hideMark/>
            <w:tcPrChange w:id="2336" w:author="Stephanie Baer" w:date="2016-01-21T13:50:00Z">
              <w:tcPr>
                <w:tcW w:w="1890" w:type="dxa"/>
                <w:tcBorders>
                  <w:top w:val="nil"/>
                  <w:left w:val="nil"/>
                  <w:bottom w:val="single" w:sz="4" w:space="0" w:color="auto"/>
                  <w:right w:val="single" w:sz="4" w:space="0" w:color="auto"/>
                </w:tcBorders>
                <w:shd w:val="clear" w:color="auto" w:fill="auto"/>
                <w:noWrap/>
                <w:vAlign w:val="bottom"/>
                <w:hideMark/>
              </w:tcPr>
            </w:tcPrChange>
          </w:tcPr>
          <w:p w14:paraId="7160CBDF" w14:textId="77777777" w:rsidR="00841F99" w:rsidRPr="00273DE8" w:rsidRDefault="00841F99">
            <w:pPr>
              <w:spacing w:after="240"/>
              <w:jc w:val="center"/>
              <w:rPr>
                <w:rFonts w:ascii="Calibri" w:hAnsi="Calibri" w:cs="Calibri"/>
              </w:rPr>
            </w:pPr>
            <w:r w:rsidRPr="00273DE8">
              <w:rPr>
                <w:rFonts w:ascii="Calibri" w:hAnsi="Calibri" w:cs="Calibri"/>
              </w:rPr>
              <w:t>3.93</w:t>
            </w:r>
          </w:p>
        </w:tc>
      </w:tr>
      <w:tr w:rsidR="00841F99" w:rsidRPr="00273DE8" w14:paraId="4853DBBE" w14:textId="77777777" w:rsidTr="00552DE4">
        <w:trPr>
          <w:trHeight w:hRule="exact" w:val="288"/>
          <w:jc w:val="center"/>
          <w:trPrChange w:id="2337" w:author="Stephanie Baer" w:date="2016-01-21T13:50:00Z">
            <w:trPr>
              <w:trHeight w:hRule="exact" w:val="288"/>
              <w:jc w:val="center"/>
            </w:trPr>
          </w:trPrChange>
        </w:trPr>
        <w:tc>
          <w:tcPr>
            <w:tcW w:w="4855" w:type="dxa"/>
            <w:tcBorders>
              <w:top w:val="nil"/>
              <w:left w:val="single" w:sz="4" w:space="0" w:color="auto"/>
              <w:bottom w:val="single" w:sz="4" w:space="0" w:color="auto"/>
              <w:right w:val="single" w:sz="4" w:space="0" w:color="auto"/>
            </w:tcBorders>
            <w:shd w:val="clear" w:color="auto" w:fill="auto"/>
            <w:vAlign w:val="bottom"/>
            <w:hideMark/>
            <w:tcPrChange w:id="2338" w:author="Stephanie Baer" w:date="2016-01-21T13:50:00Z">
              <w:tcPr>
                <w:tcW w:w="4855" w:type="dxa"/>
                <w:tcBorders>
                  <w:top w:val="nil"/>
                  <w:left w:val="single" w:sz="4" w:space="0" w:color="auto"/>
                  <w:bottom w:val="single" w:sz="4" w:space="0" w:color="auto"/>
                  <w:right w:val="single" w:sz="4" w:space="0" w:color="auto"/>
                </w:tcBorders>
                <w:shd w:val="clear" w:color="auto" w:fill="auto"/>
                <w:vAlign w:val="bottom"/>
                <w:hideMark/>
              </w:tcPr>
            </w:tcPrChange>
          </w:tcPr>
          <w:p w14:paraId="4EFA2E6B" w14:textId="77777777" w:rsidR="00841F99" w:rsidRPr="00273DE8" w:rsidRDefault="00841F99" w:rsidP="00841F99">
            <w:pPr>
              <w:spacing w:after="240"/>
              <w:jc w:val="left"/>
              <w:rPr>
                <w:rFonts w:ascii="Calibri" w:hAnsi="Calibri" w:cs="Calibri"/>
              </w:rPr>
            </w:pPr>
            <w:r w:rsidRPr="00273DE8">
              <w:rPr>
                <w:rFonts w:ascii="Calibri" w:hAnsi="Calibri" w:cs="Calibri"/>
              </w:rPr>
              <w:t>Vented or Ventless Electric, Compact (120V) (&lt; 4.4 ft</w:t>
            </w:r>
            <w:r w:rsidRPr="00273DE8">
              <w:rPr>
                <w:rFonts w:ascii="Calibri" w:hAnsi="Calibri" w:cs="Calibri"/>
                <w:vertAlign w:val="superscript"/>
              </w:rPr>
              <w:t>3</w:t>
            </w:r>
            <w:r w:rsidRPr="00273DE8">
              <w:rPr>
                <w:rFonts w:ascii="Calibri" w:hAnsi="Calibri" w:cs="Calibri"/>
              </w:rPr>
              <w:t>)</w:t>
            </w:r>
          </w:p>
        </w:tc>
        <w:tc>
          <w:tcPr>
            <w:tcW w:w="1890" w:type="dxa"/>
            <w:tcBorders>
              <w:top w:val="nil"/>
              <w:left w:val="nil"/>
              <w:bottom w:val="single" w:sz="4" w:space="0" w:color="auto"/>
              <w:right w:val="single" w:sz="4" w:space="0" w:color="auto"/>
            </w:tcBorders>
            <w:shd w:val="clear" w:color="auto" w:fill="auto"/>
            <w:noWrap/>
            <w:vAlign w:val="center"/>
            <w:hideMark/>
            <w:tcPrChange w:id="2339" w:author="Stephanie Baer" w:date="2016-01-21T13:50:00Z">
              <w:tcPr>
                <w:tcW w:w="1890" w:type="dxa"/>
                <w:tcBorders>
                  <w:top w:val="nil"/>
                  <w:left w:val="nil"/>
                  <w:bottom w:val="single" w:sz="4" w:space="0" w:color="auto"/>
                  <w:right w:val="single" w:sz="4" w:space="0" w:color="auto"/>
                </w:tcBorders>
                <w:shd w:val="clear" w:color="auto" w:fill="auto"/>
                <w:noWrap/>
                <w:vAlign w:val="bottom"/>
                <w:hideMark/>
              </w:tcPr>
            </w:tcPrChange>
          </w:tcPr>
          <w:p w14:paraId="6ED3A452" w14:textId="77777777" w:rsidR="00841F99" w:rsidRPr="00273DE8" w:rsidRDefault="00841F99">
            <w:pPr>
              <w:spacing w:after="240"/>
              <w:jc w:val="center"/>
              <w:rPr>
                <w:rFonts w:ascii="Calibri" w:hAnsi="Calibri" w:cs="Calibri"/>
              </w:rPr>
            </w:pPr>
            <w:r w:rsidRPr="00273DE8">
              <w:rPr>
                <w:rFonts w:ascii="Calibri" w:hAnsi="Calibri" w:cs="Calibri"/>
              </w:rPr>
              <w:t>3.80</w:t>
            </w:r>
          </w:p>
        </w:tc>
      </w:tr>
      <w:tr w:rsidR="00841F99" w:rsidRPr="00273DE8" w14:paraId="30EE055F" w14:textId="77777777" w:rsidTr="00552DE4">
        <w:trPr>
          <w:trHeight w:hRule="exact" w:val="288"/>
          <w:jc w:val="center"/>
          <w:trPrChange w:id="2340" w:author="Stephanie Baer" w:date="2016-01-21T13:50:00Z">
            <w:trPr>
              <w:trHeight w:hRule="exact" w:val="288"/>
              <w:jc w:val="center"/>
            </w:trPr>
          </w:trPrChange>
        </w:trPr>
        <w:tc>
          <w:tcPr>
            <w:tcW w:w="4855" w:type="dxa"/>
            <w:tcBorders>
              <w:top w:val="single" w:sz="4" w:space="0" w:color="auto"/>
              <w:left w:val="single" w:sz="4" w:space="0" w:color="auto"/>
              <w:bottom w:val="single" w:sz="4" w:space="0" w:color="auto"/>
              <w:right w:val="single" w:sz="4" w:space="0" w:color="auto"/>
            </w:tcBorders>
            <w:shd w:val="clear" w:color="auto" w:fill="auto"/>
            <w:vAlign w:val="bottom"/>
            <w:hideMark/>
            <w:tcPrChange w:id="2341" w:author="Stephanie Baer" w:date="2016-01-21T13:50:00Z">
              <w:tcPr>
                <w:tcW w:w="4855" w:type="dxa"/>
                <w:tcBorders>
                  <w:top w:val="single" w:sz="4" w:space="0" w:color="auto"/>
                  <w:left w:val="single" w:sz="4" w:space="0" w:color="auto"/>
                  <w:bottom w:val="single" w:sz="4" w:space="0" w:color="auto"/>
                  <w:right w:val="single" w:sz="4" w:space="0" w:color="auto"/>
                </w:tcBorders>
                <w:shd w:val="clear" w:color="auto" w:fill="auto"/>
                <w:vAlign w:val="bottom"/>
                <w:hideMark/>
              </w:tcPr>
            </w:tcPrChange>
          </w:tcPr>
          <w:p w14:paraId="5421EEE6" w14:textId="77777777" w:rsidR="00841F99" w:rsidRPr="00273DE8" w:rsidRDefault="00841F99" w:rsidP="00841F99">
            <w:pPr>
              <w:spacing w:after="240"/>
              <w:jc w:val="left"/>
              <w:rPr>
                <w:rFonts w:ascii="Calibri" w:hAnsi="Calibri" w:cs="Calibri"/>
              </w:rPr>
            </w:pPr>
            <w:r w:rsidRPr="00273DE8">
              <w:rPr>
                <w:rFonts w:ascii="Calibri" w:hAnsi="Calibri" w:cs="Calibri"/>
              </w:rPr>
              <w:t>Vented Electric, Compact (240V) (&lt; 4.4 ft</w:t>
            </w:r>
            <w:r w:rsidRPr="00273DE8">
              <w:rPr>
                <w:rFonts w:ascii="Calibri" w:hAnsi="Calibri" w:cs="Calibri"/>
                <w:vertAlign w:val="superscript"/>
              </w:rPr>
              <w:t>3</w:t>
            </w:r>
            <w:r w:rsidRPr="00273DE8">
              <w:rPr>
                <w:rFonts w:ascii="Calibri" w:hAnsi="Calibri" w:cs="Calibri"/>
              </w:rPr>
              <w:t>)</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Change w:id="2342" w:author="Stephanie Baer" w:date="2016-01-21T13:50:00Z">
              <w:tcPr>
                <w:tcW w:w="1890" w:type="dxa"/>
                <w:tcBorders>
                  <w:top w:val="single" w:sz="4" w:space="0" w:color="auto"/>
                  <w:left w:val="nil"/>
                  <w:bottom w:val="single" w:sz="4" w:space="0" w:color="auto"/>
                  <w:right w:val="single" w:sz="4" w:space="0" w:color="auto"/>
                </w:tcBorders>
                <w:shd w:val="clear" w:color="auto" w:fill="auto"/>
                <w:noWrap/>
                <w:vAlign w:val="bottom"/>
                <w:hideMark/>
              </w:tcPr>
            </w:tcPrChange>
          </w:tcPr>
          <w:p w14:paraId="34D6D675" w14:textId="77777777" w:rsidR="00841F99" w:rsidRPr="00273DE8" w:rsidRDefault="00841F99">
            <w:pPr>
              <w:spacing w:after="240"/>
              <w:jc w:val="center"/>
              <w:rPr>
                <w:rFonts w:ascii="Calibri" w:hAnsi="Calibri" w:cs="Calibri"/>
              </w:rPr>
            </w:pPr>
            <w:r w:rsidRPr="00273DE8">
              <w:rPr>
                <w:rFonts w:ascii="Calibri" w:hAnsi="Calibri" w:cs="Calibri"/>
              </w:rPr>
              <w:t>3.45</w:t>
            </w:r>
          </w:p>
        </w:tc>
      </w:tr>
      <w:tr w:rsidR="00841F99" w:rsidRPr="00273DE8" w14:paraId="794FD452" w14:textId="77777777" w:rsidTr="00552DE4">
        <w:trPr>
          <w:trHeight w:hRule="exact" w:val="288"/>
          <w:jc w:val="center"/>
          <w:trPrChange w:id="2343" w:author="Stephanie Baer" w:date="2016-01-21T13:50:00Z">
            <w:trPr>
              <w:trHeight w:hRule="exact" w:val="288"/>
              <w:jc w:val="center"/>
            </w:trPr>
          </w:trPrChange>
        </w:trPr>
        <w:tc>
          <w:tcPr>
            <w:tcW w:w="4855" w:type="dxa"/>
            <w:tcBorders>
              <w:top w:val="single" w:sz="4" w:space="0" w:color="auto"/>
              <w:left w:val="single" w:sz="4" w:space="0" w:color="auto"/>
              <w:bottom w:val="single" w:sz="4" w:space="0" w:color="auto"/>
              <w:right w:val="single" w:sz="4" w:space="0" w:color="auto"/>
            </w:tcBorders>
            <w:shd w:val="clear" w:color="auto" w:fill="auto"/>
            <w:vAlign w:val="bottom"/>
            <w:tcPrChange w:id="2344" w:author="Stephanie Baer" w:date="2016-01-21T13:50:00Z">
              <w:tcPr>
                <w:tcW w:w="4855"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650D033" w14:textId="77777777" w:rsidR="00841F99" w:rsidRPr="00273DE8" w:rsidRDefault="00841F99" w:rsidP="00841F99">
            <w:pPr>
              <w:spacing w:after="240"/>
              <w:jc w:val="left"/>
              <w:rPr>
                <w:rFonts w:ascii="Calibri" w:hAnsi="Calibri" w:cs="Calibri"/>
              </w:rPr>
            </w:pPr>
            <w:r w:rsidRPr="00273DE8">
              <w:rPr>
                <w:rFonts w:ascii="Calibri" w:hAnsi="Calibri" w:cs="Calibri"/>
              </w:rPr>
              <w:t>Ventless Electric, Compact (240V) (&lt; 4.4 ft</w:t>
            </w:r>
            <w:r w:rsidRPr="00273DE8">
              <w:rPr>
                <w:rFonts w:ascii="Calibri" w:hAnsi="Calibri" w:cs="Calibri"/>
                <w:vertAlign w:val="superscript"/>
              </w:rPr>
              <w:t>3</w:t>
            </w:r>
            <w:r w:rsidRPr="00273DE8">
              <w:rPr>
                <w:rFonts w:ascii="Calibri" w:hAnsi="Calibri" w:cs="Calibri"/>
              </w:rPr>
              <w:t>)</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Change w:id="2345" w:author="Stephanie Baer" w:date="2016-01-21T13:50:00Z">
              <w:tcPr>
                <w:tcW w:w="18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500154" w14:textId="77777777" w:rsidR="00841F99" w:rsidRPr="00273DE8" w:rsidRDefault="00841F99">
            <w:pPr>
              <w:spacing w:after="240"/>
              <w:jc w:val="center"/>
              <w:rPr>
                <w:rFonts w:ascii="Calibri" w:hAnsi="Calibri" w:cs="Calibri"/>
              </w:rPr>
            </w:pPr>
            <w:r w:rsidRPr="00273DE8">
              <w:rPr>
                <w:rFonts w:ascii="Calibri" w:hAnsi="Calibri" w:cs="Calibri"/>
              </w:rPr>
              <w:t>2.68</w:t>
            </w:r>
          </w:p>
        </w:tc>
      </w:tr>
      <w:tr w:rsidR="00841F99" w:rsidRPr="00273DE8" w14:paraId="45E8591B" w14:textId="77777777" w:rsidTr="00552DE4">
        <w:trPr>
          <w:trHeight w:hRule="exact" w:val="288"/>
          <w:jc w:val="center"/>
          <w:trPrChange w:id="2346" w:author="Stephanie Baer" w:date="2016-01-21T13:50:00Z">
            <w:trPr>
              <w:trHeight w:hRule="exact" w:val="288"/>
              <w:jc w:val="center"/>
            </w:trPr>
          </w:trPrChange>
        </w:trPr>
        <w:tc>
          <w:tcPr>
            <w:tcW w:w="4855" w:type="dxa"/>
            <w:tcBorders>
              <w:top w:val="single" w:sz="4" w:space="0" w:color="auto"/>
              <w:left w:val="single" w:sz="4" w:space="0" w:color="auto"/>
              <w:bottom w:val="single" w:sz="4" w:space="0" w:color="auto"/>
              <w:right w:val="single" w:sz="4" w:space="0" w:color="auto"/>
            </w:tcBorders>
            <w:shd w:val="clear" w:color="auto" w:fill="auto"/>
            <w:vAlign w:val="bottom"/>
            <w:tcPrChange w:id="2347" w:author="Stephanie Baer" w:date="2016-01-21T13:50:00Z">
              <w:tcPr>
                <w:tcW w:w="4855"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69141B5" w14:textId="77777777" w:rsidR="00841F99" w:rsidRPr="00273DE8" w:rsidRDefault="00841F99" w:rsidP="00841F99">
            <w:pPr>
              <w:spacing w:after="240"/>
              <w:jc w:val="left"/>
              <w:rPr>
                <w:rFonts w:ascii="Calibri" w:hAnsi="Calibri" w:cs="Calibri"/>
              </w:rPr>
            </w:pPr>
            <w:r w:rsidRPr="00273DE8">
              <w:rPr>
                <w:rFonts w:ascii="Calibri" w:hAnsi="Calibri" w:cs="Calibri"/>
              </w:rPr>
              <w:t>Vented Gas</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Change w:id="2348" w:author="Stephanie Baer" w:date="2016-01-21T13:50:00Z">
              <w:tcPr>
                <w:tcW w:w="18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92703C" w14:textId="77777777" w:rsidR="00841F99" w:rsidRPr="00273DE8" w:rsidRDefault="00841F99">
            <w:pPr>
              <w:spacing w:after="240"/>
              <w:jc w:val="center"/>
              <w:rPr>
                <w:rFonts w:ascii="Calibri" w:hAnsi="Calibri" w:cs="Calibri"/>
              </w:rPr>
            </w:pPr>
            <w:r w:rsidRPr="00273DE8">
              <w:rPr>
                <w:rFonts w:ascii="Calibri" w:hAnsi="Calibri" w:cs="Calibri"/>
              </w:rPr>
              <w:t>3.48</w:t>
            </w:r>
            <w:r>
              <w:rPr>
                <w:rStyle w:val="FootnoteReference"/>
              </w:rPr>
              <w:footnoteReference w:id="129"/>
            </w:r>
          </w:p>
        </w:tc>
      </w:tr>
    </w:tbl>
    <w:p w14:paraId="7DAF3A32" w14:textId="77777777" w:rsidR="00841F99" w:rsidRPr="00273DE8" w:rsidRDefault="00841F99" w:rsidP="00841F99">
      <w:pPr>
        <w:spacing w:before="240" w:after="240"/>
        <w:ind w:left="2160" w:hanging="1440"/>
        <w:rPr>
          <w:rFonts w:ascii="Calibri" w:hAnsi="Calibri"/>
        </w:rPr>
      </w:pPr>
      <w:r w:rsidRPr="00273DE8">
        <w:rPr>
          <w:rFonts w:ascii="Calibri" w:hAnsi="Calibri"/>
        </w:rPr>
        <w:t>Ncycles</w:t>
      </w:r>
      <w:r w:rsidRPr="00273DE8">
        <w:rPr>
          <w:rFonts w:ascii="Calibri" w:hAnsi="Calibri"/>
        </w:rPr>
        <w:tab/>
        <w:t xml:space="preserve">= Number of dryer cycles per year. Use actual data if available. If unknown, use 283 </w:t>
      </w:r>
      <w:r w:rsidRPr="00273DE8">
        <w:rPr>
          <w:rFonts w:ascii="Calibri" w:hAnsi="Calibri"/>
        </w:rPr>
        <w:lastRenderedPageBreak/>
        <w:t>cycles per year.</w:t>
      </w:r>
      <w:r w:rsidRPr="00273DE8">
        <w:rPr>
          <w:rFonts w:ascii="Arial" w:hAnsi="Arial"/>
          <w:vertAlign w:val="superscript"/>
        </w:rPr>
        <w:footnoteReference w:id="130"/>
      </w:r>
    </w:p>
    <w:p w14:paraId="465884C1" w14:textId="77777777" w:rsidR="00841F99" w:rsidRPr="00273DE8" w:rsidRDefault="00841F99" w:rsidP="00841F99">
      <w:pPr>
        <w:spacing w:after="240"/>
        <w:ind w:left="720" w:hanging="720"/>
        <w:rPr>
          <w:rFonts w:ascii="Calibri" w:hAnsi="Calibri"/>
        </w:rPr>
      </w:pPr>
      <w:r w:rsidRPr="00273DE8">
        <w:rPr>
          <w:rFonts w:ascii="Calibri" w:hAnsi="Calibri"/>
        </w:rPr>
        <w:tab/>
        <w:t xml:space="preserve">%Electric </w:t>
      </w:r>
      <w:r>
        <w:rPr>
          <w:rFonts w:ascii="Calibri" w:hAnsi="Calibri"/>
        </w:rPr>
        <w:tab/>
      </w:r>
      <w:r w:rsidRPr="00273DE8">
        <w:rPr>
          <w:rFonts w:ascii="Calibri" w:hAnsi="Calibri"/>
        </w:rPr>
        <w:t xml:space="preserve">= </w:t>
      </w:r>
      <w:proofErr w:type="gramStart"/>
      <w:r w:rsidRPr="00273DE8">
        <w:rPr>
          <w:rFonts w:ascii="Calibri" w:hAnsi="Calibri"/>
        </w:rPr>
        <w:t>The</w:t>
      </w:r>
      <w:proofErr w:type="gramEnd"/>
      <w:r w:rsidRPr="00273DE8">
        <w:rPr>
          <w:rFonts w:ascii="Calibri" w:hAnsi="Calibri"/>
        </w:rPr>
        <w:t xml:space="preserve"> percent of overall savings coming from electricity</w:t>
      </w:r>
    </w:p>
    <w:p w14:paraId="4CE9ABDE" w14:textId="77777777" w:rsidR="00841F99" w:rsidRPr="00273DE8" w:rsidRDefault="00841F99" w:rsidP="00841F99">
      <w:pPr>
        <w:spacing w:after="240"/>
        <w:ind w:left="720" w:hanging="720"/>
        <w:rPr>
          <w:rFonts w:ascii="Calibri" w:hAnsi="Calibri"/>
          <w:sz w:val="16"/>
          <w:szCs w:val="16"/>
        </w:rPr>
      </w:pPr>
      <w:r w:rsidRPr="00273DE8">
        <w:rPr>
          <w:rFonts w:ascii="Calibri" w:hAnsi="Calibri"/>
        </w:rPr>
        <w:tab/>
      </w:r>
      <w:r w:rsidRPr="00273DE8">
        <w:rPr>
          <w:rFonts w:ascii="Calibri" w:hAnsi="Calibri"/>
        </w:rPr>
        <w:tab/>
      </w:r>
      <w:r>
        <w:rPr>
          <w:rFonts w:ascii="Calibri" w:hAnsi="Calibri"/>
        </w:rPr>
        <w:tab/>
      </w:r>
      <w:r w:rsidRPr="00273DE8">
        <w:rPr>
          <w:rFonts w:ascii="Calibri" w:hAnsi="Calibri"/>
        </w:rPr>
        <w:t xml:space="preserve"> = 100% for electric dryers, 16% for gas dryers</w:t>
      </w:r>
      <w:r w:rsidRPr="00273DE8">
        <w:rPr>
          <w:rFonts w:ascii="Arial" w:hAnsi="Arial"/>
          <w:vertAlign w:val="superscript"/>
        </w:rPr>
        <w:footnoteReference w:id="131"/>
      </w:r>
    </w:p>
    <w:p w14:paraId="3B732FA0" w14:textId="77777777" w:rsidR="00841F99" w:rsidRPr="00273DE8" w:rsidRDefault="00841F99" w:rsidP="00841F99">
      <w:pPr>
        <w:spacing w:after="240"/>
        <w:ind w:left="720" w:hanging="720"/>
        <w:rPr>
          <w:rFonts w:ascii="Calibri" w:hAnsi="Calibri"/>
        </w:rPr>
      </w:pPr>
      <w:r w:rsidRPr="009C362B">
        <w:rPr>
          <w:rFonts w:ascii="Calibri" w:hAnsi="Calibri" w:cs="Calibri"/>
          <w:noProof/>
        </w:rPr>
        <mc:AlternateContent>
          <mc:Choice Requires="wps">
            <w:drawing>
              <wp:inline distT="0" distB="0" distL="0" distR="0" wp14:anchorId="4BC9D069" wp14:editId="184D36C5">
                <wp:extent cx="5572461" cy="1152525"/>
                <wp:effectExtent l="0" t="0" r="28575" b="28575"/>
                <wp:docPr id="4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461" cy="1152525"/>
                        </a:xfrm>
                        <a:prstGeom prst="rect">
                          <a:avLst/>
                        </a:prstGeom>
                        <a:solidFill>
                          <a:srgbClr val="FFFFFF"/>
                        </a:solidFill>
                        <a:ln w="9525">
                          <a:solidFill>
                            <a:srgbClr val="000000"/>
                          </a:solidFill>
                          <a:miter lim="800000"/>
                          <a:headEnd/>
                          <a:tailEnd/>
                        </a:ln>
                      </wps:spPr>
                      <wps:txbx>
                        <w:txbxContent>
                          <w:p w14:paraId="78E52846" w14:textId="77777777" w:rsidR="00F60751" w:rsidRPr="00EC093C" w:rsidRDefault="00F60751" w:rsidP="00841F99">
                            <w:pPr>
                              <w:keepNext/>
                              <w:keepLines/>
                              <w:spacing w:after="240" w:line="276" w:lineRule="auto"/>
                              <w:outlineLvl w:val="5"/>
                              <w:rPr>
                                <w:rFonts w:cstheme="minorHAnsi"/>
                                <w:b/>
                                <w:smallCaps/>
                              </w:rPr>
                            </w:pPr>
                            <w:r w:rsidRPr="00EC093C">
                              <w:rPr>
                                <w:rFonts w:cstheme="minorHAnsi"/>
                                <w:b/>
                                <w:smallCaps/>
                              </w:rPr>
                              <w:t>Example</w:t>
                            </w:r>
                          </w:p>
                          <w:p w14:paraId="0A46F78D" w14:textId="77777777" w:rsidR="00F60751" w:rsidRDefault="00F60751" w:rsidP="00841F99">
                            <w:pPr>
                              <w:rPr>
                                <w:rFonts w:cstheme="minorHAnsi"/>
                              </w:rPr>
                            </w:pPr>
                            <w:r w:rsidRPr="00EC093C">
                              <w:rPr>
                                <w:rFonts w:cstheme="minorHAnsi"/>
                              </w:rPr>
                              <w:t>Time of Sale:</w:t>
                            </w:r>
                            <w:r>
                              <w:rPr>
                                <w:rFonts w:cstheme="minorHAnsi"/>
                              </w:rPr>
                              <w:t xml:space="preserve"> </w:t>
                            </w:r>
                            <w:r w:rsidRPr="00EC093C">
                              <w:rPr>
                                <w:rFonts w:cstheme="minorHAnsi"/>
                              </w:rPr>
                              <w:t>For example, a standard, vented, electric clothes dryer:</w:t>
                            </w:r>
                          </w:p>
                          <w:p w14:paraId="5F9381E9" w14:textId="77777777" w:rsidR="00F60751" w:rsidRPr="00EC093C" w:rsidRDefault="00F60751" w:rsidP="00841F99">
                            <w:pPr>
                              <w:ind w:left="1440" w:hanging="720"/>
                              <w:rPr>
                                <w:rFonts w:cstheme="minorHAnsi"/>
                              </w:rPr>
                            </w:pPr>
                            <w:r w:rsidRPr="00EC093C">
                              <w:rPr>
                                <w:rFonts w:cstheme="minorHAnsi"/>
                                <w:noProof/>
                              </w:rPr>
                              <w:t>ΔkWh</w:t>
                            </w:r>
                            <w:r w:rsidRPr="00EC093C">
                              <w:rPr>
                                <w:rFonts w:cstheme="minorHAnsi"/>
                              </w:rPr>
                              <w:t xml:space="preserve"> </w:t>
                            </w:r>
                            <w:r w:rsidRPr="00EC093C">
                              <w:rPr>
                                <w:rFonts w:cstheme="minorHAnsi"/>
                              </w:rPr>
                              <w:tab/>
                            </w:r>
                            <w:r w:rsidRPr="00EC093C">
                              <w:rPr>
                                <w:rFonts w:cstheme="minorHAnsi"/>
                                <w:noProof/>
                              </w:rPr>
                              <w:t>= ((8.45/3.11 – 8.45/3.93) *  283 * 100%)</w:t>
                            </w:r>
                          </w:p>
                          <w:p w14:paraId="38EBAF7F" w14:textId="77777777" w:rsidR="00F60751" w:rsidRPr="00EC093C" w:rsidRDefault="00F60751" w:rsidP="00841F99">
                            <w:pPr>
                              <w:ind w:left="1440"/>
                              <w:rPr>
                                <w:rFonts w:cstheme="minorHAnsi"/>
                              </w:rPr>
                            </w:pPr>
                            <w:r w:rsidRPr="00EC093C">
                              <w:rPr>
                                <w:rFonts w:cstheme="minorHAnsi"/>
                              </w:rPr>
                              <w:t>= 160 kWh</w:t>
                            </w:r>
                          </w:p>
                          <w:p w14:paraId="44B86B89"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4BC9D069" id="_x0000_s1035" type="#_x0000_t202" style="width:438.8pt;height:9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">
                <v:textbox>
                  <w:txbxContent>
                    <w:p w14:paraId="78E52846" w14:textId="77777777" w:rsidR="00F60751" w:rsidRPr="00EC093C" w:rsidRDefault="00F60751" w:rsidP="00841F99">
                      <w:pPr>
                        <w:keepNext/>
                        <w:keepLines/>
                        <w:spacing w:after="240" w:line="276" w:lineRule="auto"/>
                        <w:outlineLvl w:val="5"/>
                        <w:rPr>
                          <w:rFonts w:cstheme="minorHAnsi"/>
                          <w:b/>
                          <w:smallCaps/>
                        </w:rPr>
                      </w:pPr>
                      <w:r w:rsidRPr="00EC093C">
                        <w:rPr>
                          <w:rFonts w:cstheme="minorHAnsi"/>
                          <w:b/>
                          <w:smallCaps/>
                        </w:rPr>
                        <w:t>Example</w:t>
                      </w:r>
                    </w:p>
                    <w:p w14:paraId="0A46F78D" w14:textId="77777777" w:rsidR="00F60751" w:rsidRDefault="00F60751" w:rsidP="00841F99">
                      <w:pPr>
                        <w:rPr>
                          <w:rFonts w:cstheme="minorHAnsi"/>
                        </w:rPr>
                      </w:pPr>
                      <w:r w:rsidRPr="00EC093C">
                        <w:rPr>
                          <w:rFonts w:cstheme="minorHAnsi"/>
                        </w:rPr>
                        <w:t>Time of Sale:</w:t>
                      </w:r>
                      <w:r>
                        <w:rPr>
                          <w:rFonts w:cstheme="minorHAnsi"/>
                        </w:rPr>
                        <w:t xml:space="preserve"> </w:t>
                      </w:r>
                      <w:r w:rsidRPr="00EC093C">
                        <w:rPr>
                          <w:rFonts w:cstheme="minorHAnsi"/>
                        </w:rPr>
                        <w:t>For example, a standard, vented, electric clothes dryer:</w:t>
                      </w:r>
                    </w:p>
                    <w:p w14:paraId="5F9381E9" w14:textId="77777777" w:rsidR="00F60751" w:rsidRPr="00EC093C" w:rsidRDefault="00F60751" w:rsidP="00841F99">
                      <w:pPr>
                        <w:ind w:left="1440" w:hanging="720"/>
                        <w:rPr>
                          <w:rFonts w:cstheme="minorHAnsi"/>
                        </w:rPr>
                      </w:pPr>
                      <w:r w:rsidRPr="00EC093C">
                        <w:rPr>
                          <w:rFonts w:cstheme="minorHAnsi"/>
                          <w:noProof/>
                        </w:rPr>
                        <w:t>ΔkWh</w:t>
                      </w:r>
                      <w:r w:rsidRPr="00EC093C">
                        <w:rPr>
                          <w:rFonts w:cstheme="minorHAnsi"/>
                        </w:rPr>
                        <w:t xml:space="preserve"> </w:t>
                      </w:r>
                      <w:r w:rsidRPr="00EC093C">
                        <w:rPr>
                          <w:rFonts w:cstheme="minorHAnsi"/>
                        </w:rPr>
                        <w:tab/>
                      </w:r>
                      <w:r w:rsidRPr="00EC093C">
                        <w:rPr>
                          <w:rFonts w:cstheme="minorHAnsi"/>
                          <w:noProof/>
                        </w:rPr>
                        <w:t>= ((8.45/3.11 – 8.45/3.93) *  283 * 100%)</w:t>
                      </w:r>
                    </w:p>
                    <w:p w14:paraId="38EBAF7F" w14:textId="77777777" w:rsidR="00F60751" w:rsidRPr="00EC093C" w:rsidRDefault="00F60751" w:rsidP="00841F99">
                      <w:pPr>
                        <w:ind w:left="1440"/>
                        <w:rPr>
                          <w:rFonts w:cstheme="minorHAnsi"/>
                        </w:rPr>
                      </w:pPr>
                      <w:r w:rsidRPr="00EC093C">
                        <w:rPr>
                          <w:rFonts w:cstheme="minorHAnsi"/>
                        </w:rPr>
                        <w:t>= 160 kWh</w:t>
                      </w:r>
                    </w:p>
                    <w:p w14:paraId="44B86B89" w14:textId="77777777" w:rsidR="00F60751" w:rsidRDefault="00F60751" w:rsidP="00841F99"/>
                  </w:txbxContent>
                </v:textbox>
                <w10:anchorlock/>
              </v:shape>
            </w:pict>
          </mc:Fallback>
        </mc:AlternateContent>
      </w:r>
    </w:p>
    <w:p w14:paraId="4CF6EE02" w14:textId="77777777" w:rsidR="00841F99" w:rsidRPr="00273DE8" w:rsidRDefault="00841F99" w:rsidP="00841F99">
      <w:pPr>
        <w:keepNext/>
        <w:keepLines/>
        <w:spacing w:before="200" w:after="240" w:line="276" w:lineRule="auto"/>
        <w:jc w:val="left"/>
        <w:outlineLvl w:val="5"/>
        <w:rPr>
          <w:rFonts w:ascii="Calibri" w:hAnsi="Calibri"/>
          <w:b/>
          <w:smallCaps/>
        </w:rPr>
      </w:pPr>
      <w:r w:rsidRPr="00273DE8">
        <w:rPr>
          <w:rFonts w:ascii="Calibri" w:hAnsi="Calibri"/>
          <w:b/>
          <w:smallCaps/>
        </w:rPr>
        <w:t>Summer Coincident Peak Demand Savings</w:t>
      </w:r>
    </w:p>
    <w:p w14:paraId="3815973F" w14:textId="77777777" w:rsidR="00841F99" w:rsidRPr="00273DE8" w:rsidRDefault="00841F99" w:rsidP="00841F99">
      <w:pPr>
        <w:spacing w:after="240"/>
        <w:rPr>
          <w:rFonts w:ascii="Calibri" w:hAnsi="Calibri"/>
        </w:rPr>
      </w:pPr>
      <w:r w:rsidRPr="00273DE8">
        <w:rPr>
          <w:rFonts w:ascii="Calibri" w:hAnsi="Calibri"/>
        </w:rPr>
        <w:tab/>
      </w:r>
      <w:r>
        <w:rPr>
          <w:rFonts w:ascii="Calibri" w:hAnsi="Calibri"/>
        </w:rPr>
        <w:tab/>
      </w:r>
      <w:r w:rsidRPr="00273DE8">
        <w:rPr>
          <w:rFonts w:ascii="Calibri" w:hAnsi="Calibri"/>
        </w:rPr>
        <w:t xml:space="preserve">ΔkW </w:t>
      </w:r>
      <w:r w:rsidRPr="00273DE8">
        <w:rPr>
          <w:rFonts w:ascii="Calibri" w:hAnsi="Calibri"/>
        </w:rPr>
        <w:tab/>
        <w:t>= ΔkWh/Hours * CF</w:t>
      </w:r>
    </w:p>
    <w:p w14:paraId="2F582188" w14:textId="77777777" w:rsidR="00841F99" w:rsidRPr="00273DE8" w:rsidRDefault="00841F99" w:rsidP="00841F99">
      <w:pPr>
        <w:spacing w:after="240"/>
        <w:rPr>
          <w:rFonts w:ascii="Calibri" w:hAnsi="Calibri"/>
        </w:rPr>
      </w:pPr>
      <w:r w:rsidRPr="00273DE8">
        <w:rPr>
          <w:rFonts w:ascii="Calibri" w:hAnsi="Calibri"/>
        </w:rPr>
        <w:t>Where:</w:t>
      </w:r>
    </w:p>
    <w:p w14:paraId="630B297C" w14:textId="77777777" w:rsidR="00841F99" w:rsidRPr="00273DE8" w:rsidRDefault="00841F99" w:rsidP="00841F99">
      <w:pPr>
        <w:spacing w:after="240"/>
        <w:rPr>
          <w:rFonts w:ascii="Calibri" w:hAnsi="Calibri"/>
        </w:rPr>
      </w:pPr>
      <w:r w:rsidRPr="00273DE8">
        <w:rPr>
          <w:rFonts w:ascii="Calibri" w:hAnsi="Calibri"/>
        </w:rPr>
        <w:tab/>
        <w:t>ΔkWh</w:t>
      </w:r>
      <w:r w:rsidRPr="00273DE8">
        <w:rPr>
          <w:rFonts w:ascii="Calibri" w:hAnsi="Calibri"/>
        </w:rPr>
        <w:tab/>
      </w:r>
      <w:r>
        <w:rPr>
          <w:rFonts w:ascii="Calibri" w:hAnsi="Calibri"/>
        </w:rPr>
        <w:tab/>
      </w:r>
      <w:r w:rsidRPr="00273DE8">
        <w:rPr>
          <w:rFonts w:ascii="Calibri" w:hAnsi="Calibri"/>
        </w:rPr>
        <w:t>= Energy Savings as calculated above</w:t>
      </w:r>
    </w:p>
    <w:p w14:paraId="3E435409" w14:textId="77777777" w:rsidR="00841F99" w:rsidRPr="00273DE8" w:rsidRDefault="00841F99" w:rsidP="00841F99">
      <w:pPr>
        <w:spacing w:after="240"/>
        <w:ind w:left="2160" w:hanging="1440"/>
        <w:rPr>
          <w:rFonts w:ascii="Calibri" w:hAnsi="Calibri"/>
        </w:rPr>
      </w:pPr>
      <w:r w:rsidRPr="00273DE8">
        <w:rPr>
          <w:rFonts w:ascii="Calibri" w:hAnsi="Calibri"/>
        </w:rPr>
        <w:t>Hours</w:t>
      </w:r>
      <w:r w:rsidRPr="00273DE8">
        <w:rPr>
          <w:rFonts w:ascii="Calibri" w:hAnsi="Calibri"/>
        </w:rPr>
        <w:tab/>
        <w:t>= Annual run hours of clothes dryer. Use actual data if available. If unknown, use 283 hours per year.</w:t>
      </w:r>
      <w:r w:rsidRPr="00273DE8">
        <w:rPr>
          <w:rFonts w:ascii="Arial" w:hAnsi="Arial"/>
          <w:vertAlign w:val="superscript"/>
        </w:rPr>
        <w:footnoteReference w:id="132"/>
      </w:r>
    </w:p>
    <w:p w14:paraId="37FBBCE1" w14:textId="77777777" w:rsidR="00841F99" w:rsidRPr="00273DE8" w:rsidRDefault="00841F99" w:rsidP="00841F99">
      <w:pPr>
        <w:spacing w:after="240"/>
        <w:ind w:left="720" w:hanging="720"/>
        <w:rPr>
          <w:rFonts w:ascii="Calibri" w:hAnsi="Calibri"/>
        </w:rPr>
      </w:pPr>
      <w:r>
        <w:rPr>
          <w:rFonts w:ascii="Calibri" w:hAnsi="Calibri"/>
        </w:rPr>
        <w:tab/>
      </w:r>
      <w:r w:rsidRPr="00273DE8">
        <w:rPr>
          <w:rFonts w:ascii="Calibri" w:hAnsi="Calibri"/>
        </w:rPr>
        <w:t>CF</w:t>
      </w:r>
      <w:r w:rsidRPr="00273DE8">
        <w:rPr>
          <w:rFonts w:ascii="Calibri" w:hAnsi="Calibri"/>
        </w:rPr>
        <w:tab/>
      </w:r>
      <w:r>
        <w:rPr>
          <w:rFonts w:ascii="Calibri" w:hAnsi="Calibri"/>
        </w:rPr>
        <w:tab/>
      </w:r>
      <w:r w:rsidRPr="00273DE8">
        <w:rPr>
          <w:rFonts w:ascii="Calibri" w:hAnsi="Calibri"/>
        </w:rPr>
        <w:t>= Summer Peak Coincidence Factor for measure</w:t>
      </w:r>
    </w:p>
    <w:p w14:paraId="4F89D4E3" w14:textId="77777777" w:rsidR="00841F99" w:rsidRPr="00273DE8" w:rsidRDefault="00841F99" w:rsidP="00841F99">
      <w:pPr>
        <w:spacing w:after="240"/>
        <w:ind w:left="1440" w:firstLine="720"/>
        <w:rPr>
          <w:rFonts w:ascii="Calibri" w:hAnsi="Calibri"/>
        </w:rPr>
      </w:pPr>
      <w:r w:rsidRPr="00273DE8">
        <w:rPr>
          <w:rFonts w:ascii="Calibri" w:hAnsi="Calibri"/>
        </w:rPr>
        <w:t>= 3.8%</w:t>
      </w:r>
      <w:r w:rsidRPr="00273DE8">
        <w:rPr>
          <w:rFonts w:ascii="Arial" w:hAnsi="Arial"/>
          <w:vertAlign w:val="superscript"/>
        </w:rPr>
        <w:footnoteReference w:id="133"/>
      </w:r>
    </w:p>
    <w:p w14:paraId="75B8D770" w14:textId="77777777" w:rsidR="00841F99" w:rsidRPr="00273DE8" w:rsidRDefault="00841F99" w:rsidP="00841F99">
      <w:pPr>
        <w:spacing w:after="240"/>
        <w:rPr>
          <w:rFonts w:ascii="Calibri" w:hAnsi="Calibri"/>
        </w:rPr>
      </w:pPr>
      <w:r w:rsidRPr="009C362B">
        <w:rPr>
          <w:rFonts w:ascii="Calibri" w:hAnsi="Calibri" w:cs="Calibri"/>
          <w:noProof/>
        </w:rPr>
        <mc:AlternateContent>
          <mc:Choice Requires="wps">
            <w:drawing>
              <wp:inline distT="0" distB="0" distL="0" distR="0" wp14:anchorId="653AE93F" wp14:editId="2013133E">
                <wp:extent cx="5572461" cy="1152525"/>
                <wp:effectExtent l="0" t="0" r="28575" b="28575"/>
                <wp:docPr id="4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461" cy="1152525"/>
                        </a:xfrm>
                        <a:prstGeom prst="rect">
                          <a:avLst/>
                        </a:prstGeom>
                        <a:solidFill>
                          <a:srgbClr val="FFFFFF"/>
                        </a:solidFill>
                        <a:ln w="9525">
                          <a:solidFill>
                            <a:srgbClr val="000000"/>
                          </a:solidFill>
                          <a:miter lim="800000"/>
                          <a:headEnd/>
                          <a:tailEnd/>
                        </a:ln>
                      </wps:spPr>
                      <wps:txbx>
                        <w:txbxContent>
                          <w:p w14:paraId="5AE2D8F0" w14:textId="77777777" w:rsidR="00F60751" w:rsidRPr="00EC093C" w:rsidRDefault="00F60751" w:rsidP="00841F99">
                            <w:pPr>
                              <w:keepNext/>
                              <w:keepLines/>
                              <w:spacing w:after="240" w:line="276" w:lineRule="auto"/>
                              <w:outlineLvl w:val="5"/>
                              <w:rPr>
                                <w:rFonts w:cstheme="minorHAnsi"/>
                                <w:b/>
                                <w:smallCaps/>
                              </w:rPr>
                            </w:pPr>
                            <w:r w:rsidRPr="00EC093C">
                              <w:rPr>
                                <w:rFonts w:cstheme="minorHAnsi"/>
                                <w:b/>
                                <w:smallCaps/>
                              </w:rPr>
                              <w:t>Example</w:t>
                            </w:r>
                          </w:p>
                          <w:p w14:paraId="4BA95B02" w14:textId="77777777" w:rsidR="00F60751" w:rsidRPr="00EC093C" w:rsidRDefault="00F60751" w:rsidP="00841F99">
                            <w:pPr>
                              <w:rPr>
                                <w:rFonts w:ascii="Calibri" w:hAnsi="Calibri" w:cs="Calibri"/>
                              </w:rPr>
                            </w:pPr>
                            <w:r w:rsidRPr="00EC093C">
                              <w:rPr>
                                <w:rFonts w:ascii="Calibri" w:hAnsi="Calibri" w:cs="Calibri"/>
                              </w:rPr>
                              <w:t>Time of Sale:</w:t>
                            </w:r>
                            <w:r>
                              <w:rPr>
                                <w:rFonts w:ascii="Calibri" w:hAnsi="Calibri" w:cs="Calibri"/>
                              </w:rPr>
                              <w:t xml:space="preserve"> </w:t>
                            </w:r>
                            <w:r w:rsidRPr="00EC093C">
                              <w:rPr>
                                <w:rFonts w:ascii="Calibri" w:hAnsi="Calibri" w:cs="Calibri"/>
                              </w:rPr>
                              <w:t>For example, a standard, vented, electric clothes dryer:</w:t>
                            </w:r>
                          </w:p>
                          <w:p w14:paraId="3B15442D" w14:textId="77777777" w:rsidR="00F60751" w:rsidRPr="00EC093C" w:rsidRDefault="00F60751" w:rsidP="00841F99">
                            <w:pPr>
                              <w:ind w:left="1440" w:hanging="720"/>
                              <w:rPr>
                                <w:rFonts w:ascii="Calibri" w:hAnsi="Calibri" w:cs="Calibri"/>
                              </w:rPr>
                            </w:pPr>
                            <w:r w:rsidRPr="00EC093C">
                              <w:rPr>
                                <w:rFonts w:ascii="Calibri" w:hAnsi="Calibri" w:cs="Calibri"/>
                                <w:noProof/>
                              </w:rPr>
                              <w:t>ΔkW</w:t>
                            </w:r>
                            <w:r w:rsidRPr="00EC093C">
                              <w:rPr>
                                <w:rFonts w:ascii="Calibri" w:hAnsi="Calibri" w:cs="Calibri"/>
                              </w:rPr>
                              <w:t xml:space="preserve"> </w:t>
                            </w:r>
                            <w:r w:rsidRPr="00EC093C">
                              <w:rPr>
                                <w:rFonts w:ascii="Calibri" w:hAnsi="Calibri" w:cs="Calibri"/>
                              </w:rPr>
                              <w:tab/>
                            </w:r>
                            <w:r w:rsidRPr="00EC093C">
                              <w:rPr>
                                <w:rFonts w:ascii="Calibri" w:hAnsi="Calibri" w:cs="Calibri"/>
                                <w:noProof/>
                              </w:rPr>
                              <w:t>= 160/283 * 3.8%</w:t>
                            </w:r>
                          </w:p>
                          <w:p w14:paraId="39E55421" w14:textId="77777777" w:rsidR="00F60751" w:rsidRPr="00EC093C" w:rsidRDefault="00F60751" w:rsidP="00841F99">
                            <w:pPr>
                              <w:ind w:left="1440"/>
                              <w:rPr>
                                <w:rFonts w:ascii="Calibri" w:hAnsi="Calibri" w:cs="Calibri"/>
                              </w:rPr>
                            </w:pPr>
                            <w:r w:rsidRPr="00EC093C">
                              <w:rPr>
                                <w:rFonts w:ascii="Calibri" w:hAnsi="Calibri" w:cs="Calibri"/>
                              </w:rPr>
                              <w:t>= 0.0215 kW</w:t>
                            </w:r>
                          </w:p>
                          <w:p w14:paraId="2DD95167"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653AE93F" id="_x0000_s1036" type="#_x0000_t202" style="width:438.8pt;height:9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">
                <v:textbox>
                  <w:txbxContent>
                    <w:p w14:paraId="5AE2D8F0" w14:textId="77777777" w:rsidR="00F60751" w:rsidRPr="00EC093C" w:rsidRDefault="00F60751" w:rsidP="00841F99">
                      <w:pPr>
                        <w:keepNext/>
                        <w:keepLines/>
                        <w:spacing w:after="240" w:line="276" w:lineRule="auto"/>
                        <w:outlineLvl w:val="5"/>
                        <w:rPr>
                          <w:rFonts w:cstheme="minorHAnsi"/>
                          <w:b/>
                          <w:smallCaps/>
                        </w:rPr>
                      </w:pPr>
                      <w:r w:rsidRPr="00EC093C">
                        <w:rPr>
                          <w:rFonts w:cstheme="minorHAnsi"/>
                          <w:b/>
                          <w:smallCaps/>
                        </w:rPr>
                        <w:t>Example</w:t>
                      </w:r>
                    </w:p>
                    <w:p w14:paraId="4BA95B02" w14:textId="77777777" w:rsidR="00F60751" w:rsidRPr="00EC093C" w:rsidRDefault="00F60751" w:rsidP="00841F99">
                      <w:pPr>
                        <w:rPr>
                          <w:rFonts w:ascii="Calibri" w:hAnsi="Calibri" w:cs="Calibri"/>
                        </w:rPr>
                      </w:pPr>
                      <w:r w:rsidRPr="00EC093C">
                        <w:rPr>
                          <w:rFonts w:ascii="Calibri" w:hAnsi="Calibri" w:cs="Calibri"/>
                        </w:rPr>
                        <w:t>Time of Sale:</w:t>
                      </w:r>
                      <w:r>
                        <w:rPr>
                          <w:rFonts w:ascii="Calibri" w:hAnsi="Calibri" w:cs="Calibri"/>
                        </w:rPr>
                        <w:t xml:space="preserve"> </w:t>
                      </w:r>
                      <w:r w:rsidRPr="00EC093C">
                        <w:rPr>
                          <w:rFonts w:ascii="Calibri" w:hAnsi="Calibri" w:cs="Calibri"/>
                        </w:rPr>
                        <w:t>For example, a standard, vented, electric clothes dryer:</w:t>
                      </w:r>
                    </w:p>
                    <w:p w14:paraId="3B15442D" w14:textId="77777777" w:rsidR="00F60751" w:rsidRPr="00EC093C" w:rsidRDefault="00F60751" w:rsidP="00841F99">
                      <w:pPr>
                        <w:ind w:left="1440" w:hanging="720"/>
                        <w:rPr>
                          <w:rFonts w:ascii="Calibri" w:hAnsi="Calibri" w:cs="Calibri"/>
                        </w:rPr>
                      </w:pPr>
                      <w:r w:rsidRPr="00EC093C">
                        <w:rPr>
                          <w:rFonts w:ascii="Calibri" w:hAnsi="Calibri" w:cs="Calibri"/>
                          <w:noProof/>
                        </w:rPr>
                        <w:t>ΔkW</w:t>
                      </w:r>
                      <w:r w:rsidRPr="00EC093C">
                        <w:rPr>
                          <w:rFonts w:ascii="Calibri" w:hAnsi="Calibri" w:cs="Calibri"/>
                        </w:rPr>
                        <w:t xml:space="preserve"> </w:t>
                      </w:r>
                      <w:r w:rsidRPr="00EC093C">
                        <w:rPr>
                          <w:rFonts w:ascii="Calibri" w:hAnsi="Calibri" w:cs="Calibri"/>
                        </w:rPr>
                        <w:tab/>
                      </w:r>
                      <w:r w:rsidRPr="00EC093C">
                        <w:rPr>
                          <w:rFonts w:ascii="Calibri" w:hAnsi="Calibri" w:cs="Calibri"/>
                          <w:noProof/>
                        </w:rPr>
                        <w:t>= 160/283 * 3.8%</w:t>
                      </w:r>
                    </w:p>
                    <w:p w14:paraId="39E55421" w14:textId="77777777" w:rsidR="00F60751" w:rsidRPr="00EC093C" w:rsidRDefault="00F60751" w:rsidP="00841F99">
                      <w:pPr>
                        <w:ind w:left="1440"/>
                        <w:rPr>
                          <w:rFonts w:ascii="Calibri" w:hAnsi="Calibri" w:cs="Calibri"/>
                        </w:rPr>
                      </w:pPr>
                      <w:r w:rsidRPr="00EC093C">
                        <w:rPr>
                          <w:rFonts w:ascii="Calibri" w:hAnsi="Calibri" w:cs="Calibri"/>
                        </w:rPr>
                        <w:t>= 0.0215 kW</w:t>
                      </w:r>
                    </w:p>
                    <w:p w14:paraId="2DD95167" w14:textId="77777777" w:rsidR="00F60751" w:rsidRDefault="00F60751" w:rsidP="00841F99"/>
                  </w:txbxContent>
                </v:textbox>
                <w10:anchorlock/>
              </v:shape>
            </w:pict>
          </mc:Fallback>
        </mc:AlternateContent>
      </w:r>
    </w:p>
    <w:p w14:paraId="4F2DCEC2" w14:textId="77777777" w:rsidR="00841F99" w:rsidRPr="00273DE8" w:rsidRDefault="00841F99" w:rsidP="00841F99">
      <w:pPr>
        <w:keepNext/>
        <w:keepLines/>
        <w:spacing w:before="200" w:after="240" w:line="276" w:lineRule="auto"/>
        <w:jc w:val="left"/>
        <w:outlineLvl w:val="5"/>
        <w:rPr>
          <w:rFonts w:ascii="Calibri" w:hAnsi="Calibri"/>
          <w:b/>
          <w:smallCaps/>
        </w:rPr>
      </w:pPr>
      <w:r w:rsidRPr="00273DE8">
        <w:rPr>
          <w:rFonts w:ascii="Calibri" w:hAnsi="Calibri"/>
          <w:b/>
          <w:smallCaps/>
        </w:rPr>
        <w:t>Natural Gas Savings</w:t>
      </w:r>
    </w:p>
    <w:p w14:paraId="2B61D80C" w14:textId="77777777" w:rsidR="00841F99" w:rsidRPr="00273DE8" w:rsidRDefault="00841F99" w:rsidP="00841F99">
      <w:pPr>
        <w:spacing w:after="240"/>
        <w:rPr>
          <w:rFonts w:ascii="Calibri" w:hAnsi="Calibri"/>
        </w:rPr>
      </w:pPr>
      <w:r w:rsidRPr="00273DE8">
        <w:rPr>
          <w:rFonts w:ascii="Calibri" w:hAnsi="Calibri"/>
        </w:rPr>
        <w:t>Natural gas savings only apply to ENERGY STAR vented gas clothes dryers.</w:t>
      </w:r>
    </w:p>
    <w:p w14:paraId="63AA0997" w14:textId="77777777" w:rsidR="00841F99" w:rsidRPr="00273DE8" w:rsidRDefault="00841F99" w:rsidP="00841F99">
      <w:pPr>
        <w:spacing w:after="240"/>
        <w:ind w:left="720" w:firstLine="720"/>
        <w:rPr>
          <w:rFonts w:ascii="Calibri" w:hAnsi="Calibri" w:cs="Calibri"/>
          <w:noProof/>
        </w:rPr>
      </w:pPr>
      <w:r w:rsidRPr="00273DE8">
        <w:rPr>
          <w:rFonts w:ascii="Calibri" w:hAnsi="Calibri" w:cs="Calibri"/>
        </w:rPr>
        <w:t>∆Therm</w:t>
      </w:r>
      <w:r w:rsidRPr="00273DE8">
        <w:rPr>
          <w:rFonts w:ascii="Calibri" w:hAnsi="Calibri" w:cs="Calibri"/>
        </w:rPr>
        <w:tab/>
        <w:t xml:space="preserve">= </w:t>
      </w:r>
      <w:r w:rsidRPr="00273DE8">
        <w:rPr>
          <w:rFonts w:ascii="Calibri" w:hAnsi="Calibri" w:cs="Calibri"/>
          <w:noProof/>
        </w:rPr>
        <w:t>(Load/EFbase – Load/CEFeff) * Ncycles * Therm_convert * %Gas</w:t>
      </w:r>
    </w:p>
    <w:p w14:paraId="0D3EDFC4" w14:textId="77777777" w:rsidR="00841F99" w:rsidRPr="00273DE8" w:rsidRDefault="00841F99" w:rsidP="00841F99">
      <w:pPr>
        <w:spacing w:after="240"/>
        <w:rPr>
          <w:rFonts w:ascii="Calibri" w:hAnsi="Calibri" w:cs="Calibri"/>
          <w:noProof/>
        </w:rPr>
      </w:pPr>
      <w:r w:rsidRPr="00273DE8">
        <w:rPr>
          <w:rFonts w:ascii="Calibri" w:hAnsi="Calibri" w:cs="Calibri"/>
          <w:noProof/>
        </w:rPr>
        <w:t>Where:</w:t>
      </w:r>
    </w:p>
    <w:p w14:paraId="401B29FC" w14:textId="77777777" w:rsidR="00841F99" w:rsidRPr="00273DE8" w:rsidRDefault="00841F99" w:rsidP="00841F99">
      <w:pPr>
        <w:spacing w:after="240"/>
        <w:ind w:firstLine="720"/>
        <w:rPr>
          <w:rFonts w:ascii="Calibri" w:hAnsi="Calibri"/>
        </w:rPr>
      </w:pPr>
      <w:r w:rsidRPr="00273DE8">
        <w:rPr>
          <w:rFonts w:ascii="Calibri" w:hAnsi="Calibri"/>
        </w:rPr>
        <w:lastRenderedPageBreak/>
        <w:t>Therm_convert</w:t>
      </w:r>
      <w:r w:rsidRPr="00273DE8">
        <w:rPr>
          <w:rFonts w:ascii="Calibri" w:hAnsi="Calibri"/>
        </w:rPr>
        <w:tab/>
        <w:t>= Conversion factor from kWh to Therm</w:t>
      </w:r>
    </w:p>
    <w:p w14:paraId="6D2682D5" w14:textId="77777777" w:rsidR="00841F99" w:rsidRPr="00273DE8" w:rsidRDefault="00841F99" w:rsidP="00841F99">
      <w:pPr>
        <w:spacing w:after="240"/>
        <w:ind w:firstLine="720"/>
        <w:rPr>
          <w:rFonts w:ascii="Calibri" w:hAnsi="Calibri"/>
        </w:rPr>
      </w:pPr>
      <w:r w:rsidRPr="00273DE8">
        <w:rPr>
          <w:rFonts w:ascii="Calibri" w:hAnsi="Calibri"/>
        </w:rPr>
        <w:tab/>
      </w:r>
      <w:r w:rsidRPr="00273DE8">
        <w:rPr>
          <w:rFonts w:ascii="Calibri" w:hAnsi="Calibri"/>
        </w:rPr>
        <w:tab/>
        <w:t>= 0.03413</w:t>
      </w:r>
    </w:p>
    <w:p w14:paraId="797620DC" w14:textId="77777777" w:rsidR="00841F99" w:rsidRPr="00273DE8" w:rsidRDefault="00841F99" w:rsidP="00841F99">
      <w:pPr>
        <w:spacing w:after="240"/>
        <w:ind w:firstLine="720"/>
        <w:rPr>
          <w:rFonts w:ascii="Calibri" w:hAnsi="Calibri"/>
        </w:rPr>
      </w:pPr>
      <w:r w:rsidRPr="00273DE8">
        <w:rPr>
          <w:rFonts w:ascii="Calibri" w:hAnsi="Calibri"/>
        </w:rPr>
        <w:t>%Gas</w:t>
      </w:r>
      <w:r w:rsidRPr="00273DE8">
        <w:rPr>
          <w:rFonts w:ascii="Calibri" w:hAnsi="Calibri"/>
        </w:rPr>
        <w:tab/>
      </w:r>
      <w:r w:rsidRPr="00273DE8">
        <w:rPr>
          <w:rFonts w:ascii="Calibri" w:hAnsi="Calibri"/>
        </w:rPr>
        <w:tab/>
        <w:t>= Percent of overall savings coming from gas</w:t>
      </w:r>
    </w:p>
    <w:p w14:paraId="43D77EF3" w14:textId="77777777" w:rsidR="00841F99" w:rsidRPr="00273DE8" w:rsidRDefault="00841F99" w:rsidP="00841F99">
      <w:pPr>
        <w:spacing w:after="240"/>
        <w:ind w:left="1440" w:firstLine="720"/>
        <w:rPr>
          <w:rFonts w:ascii="Calibri" w:hAnsi="Calibri"/>
        </w:rPr>
      </w:pPr>
      <w:r w:rsidRPr="00273DE8">
        <w:rPr>
          <w:rFonts w:ascii="Calibri" w:hAnsi="Calibri"/>
        </w:rPr>
        <w:t>= 0% for electric units and 84% for gas units</w:t>
      </w:r>
      <w:r w:rsidRPr="00273DE8">
        <w:rPr>
          <w:rFonts w:ascii="Arial" w:hAnsi="Arial"/>
          <w:vertAlign w:val="superscript"/>
        </w:rPr>
        <w:footnoteReference w:id="134"/>
      </w:r>
    </w:p>
    <w:p w14:paraId="3D2E00D3" w14:textId="77777777" w:rsidR="00841F99" w:rsidRPr="00273DE8" w:rsidRDefault="00841F99" w:rsidP="00841F99">
      <w:pPr>
        <w:spacing w:after="240"/>
        <w:rPr>
          <w:rFonts w:ascii="Calibri" w:hAnsi="Calibri"/>
        </w:rPr>
      </w:pPr>
      <w:r w:rsidRPr="009C362B">
        <w:rPr>
          <w:rFonts w:ascii="Calibri" w:hAnsi="Calibri" w:cs="Calibri"/>
          <w:noProof/>
        </w:rPr>
        <mc:AlternateContent>
          <mc:Choice Requires="wps">
            <w:drawing>
              <wp:inline distT="0" distB="0" distL="0" distR="0" wp14:anchorId="16D606F2" wp14:editId="2BD52817">
                <wp:extent cx="5572461" cy="1104900"/>
                <wp:effectExtent l="0" t="0" r="28575" b="19050"/>
                <wp:docPr id="4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461" cy="1104900"/>
                        </a:xfrm>
                        <a:prstGeom prst="rect">
                          <a:avLst/>
                        </a:prstGeom>
                        <a:solidFill>
                          <a:srgbClr val="FFFFFF"/>
                        </a:solidFill>
                        <a:ln w="9525">
                          <a:solidFill>
                            <a:srgbClr val="000000"/>
                          </a:solidFill>
                          <a:miter lim="800000"/>
                          <a:headEnd/>
                          <a:tailEnd/>
                        </a:ln>
                      </wps:spPr>
                      <wps:txbx>
                        <w:txbxContent>
                          <w:p w14:paraId="04566E09" w14:textId="77777777" w:rsidR="00F60751" w:rsidRPr="00EC093C" w:rsidRDefault="00F60751" w:rsidP="00841F99">
                            <w:pPr>
                              <w:keepNext/>
                              <w:keepLines/>
                              <w:spacing w:after="240" w:line="276" w:lineRule="auto"/>
                              <w:outlineLvl w:val="5"/>
                              <w:rPr>
                                <w:rFonts w:cstheme="minorHAnsi"/>
                                <w:b/>
                                <w:smallCaps/>
                              </w:rPr>
                            </w:pPr>
                            <w:r w:rsidRPr="00EC093C">
                              <w:rPr>
                                <w:rFonts w:cstheme="minorHAnsi"/>
                                <w:b/>
                                <w:smallCaps/>
                              </w:rPr>
                              <w:t>Example</w:t>
                            </w:r>
                          </w:p>
                          <w:p w14:paraId="02C7FF01" w14:textId="77777777" w:rsidR="00F60751" w:rsidRDefault="00F60751" w:rsidP="00841F99">
                            <w:pPr>
                              <w:rPr>
                                <w:rFonts w:cstheme="minorHAnsi"/>
                              </w:rPr>
                            </w:pPr>
                            <w:r w:rsidRPr="002470DB">
                              <w:rPr>
                                <w:rFonts w:cstheme="minorHAnsi"/>
                              </w:rPr>
                              <w:t>Time of Sale:</w:t>
                            </w:r>
                            <w:r>
                              <w:rPr>
                                <w:rFonts w:cstheme="minorHAnsi"/>
                              </w:rPr>
                              <w:t xml:space="preserve"> </w:t>
                            </w:r>
                            <w:r w:rsidRPr="002470DB">
                              <w:rPr>
                                <w:rFonts w:cstheme="minorHAnsi"/>
                              </w:rPr>
                              <w:t>For example, a standard, vented, gas clothes dryer:</w:t>
                            </w:r>
                          </w:p>
                          <w:p w14:paraId="4D8E7186" w14:textId="77777777" w:rsidR="00F60751" w:rsidRPr="002470DB" w:rsidRDefault="00F60751" w:rsidP="00841F99">
                            <w:pPr>
                              <w:ind w:left="1440" w:hanging="720"/>
                              <w:rPr>
                                <w:rFonts w:cstheme="minorHAnsi"/>
                              </w:rPr>
                            </w:pPr>
                            <w:r w:rsidRPr="002470DB">
                              <w:rPr>
                                <w:rFonts w:cstheme="minorHAnsi"/>
                                <w:noProof/>
                              </w:rPr>
                              <w:t>ΔTherm</w:t>
                            </w:r>
                            <w:r w:rsidRPr="002470DB">
                              <w:rPr>
                                <w:rFonts w:cstheme="minorHAnsi"/>
                              </w:rPr>
                              <w:t xml:space="preserve"> </w:t>
                            </w:r>
                            <w:r w:rsidRPr="002470DB">
                              <w:rPr>
                                <w:rFonts w:cstheme="minorHAnsi"/>
                              </w:rPr>
                              <w:tab/>
                            </w:r>
                            <w:r w:rsidRPr="002470DB">
                              <w:rPr>
                                <w:rFonts w:cstheme="minorHAnsi"/>
                                <w:noProof/>
                              </w:rPr>
                              <w:t>= (8.45/2.84 – 8.45/3.48) * 283 * 0.03413 * 0.84</w:t>
                            </w:r>
                          </w:p>
                          <w:p w14:paraId="6CA6094E" w14:textId="77777777" w:rsidR="00F60751" w:rsidRPr="002470DB" w:rsidRDefault="00F60751" w:rsidP="00841F99">
                            <w:pPr>
                              <w:ind w:left="1440"/>
                              <w:rPr>
                                <w:rFonts w:cstheme="minorHAnsi"/>
                              </w:rPr>
                            </w:pPr>
                            <w:r w:rsidRPr="002470DB">
                              <w:rPr>
                                <w:rFonts w:cstheme="minorHAnsi"/>
                              </w:rPr>
                              <w:t>= 4.44 therms</w:t>
                            </w:r>
                          </w:p>
                          <w:p w14:paraId="38BFEE32"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16D606F2" id="_x0000_s1037" type="#_x0000_t202" style="width:438.8pt;height:8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">
                <v:textbox>
                  <w:txbxContent>
                    <w:p w14:paraId="04566E09" w14:textId="77777777" w:rsidR="00F60751" w:rsidRPr="00EC093C" w:rsidRDefault="00F60751" w:rsidP="00841F99">
                      <w:pPr>
                        <w:keepNext/>
                        <w:keepLines/>
                        <w:spacing w:after="240" w:line="276" w:lineRule="auto"/>
                        <w:outlineLvl w:val="5"/>
                        <w:rPr>
                          <w:rFonts w:cstheme="minorHAnsi"/>
                          <w:b/>
                          <w:smallCaps/>
                        </w:rPr>
                      </w:pPr>
                      <w:r w:rsidRPr="00EC093C">
                        <w:rPr>
                          <w:rFonts w:cstheme="minorHAnsi"/>
                          <w:b/>
                          <w:smallCaps/>
                        </w:rPr>
                        <w:t>Example</w:t>
                      </w:r>
                    </w:p>
                    <w:p w14:paraId="02C7FF01" w14:textId="77777777" w:rsidR="00F60751" w:rsidRDefault="00F60751" w:rsidP="00841F99">
                      <w:pPr>
                        <w:rPr>
                          <w:rFonts w:cstheme="minorHAnsi"/>
                        </w:rPr>
                      </w:pPr>
                      <w:r w:rsidRPr="002470DB">
                        <w:rPr>
                          <w:rFonts w:cstheme="minorHAnsi"/>
                        </w:rPr>
                        <w:t>Time of Sale:</w:t>
                      </w:r>
                      <w:r>
                        <w:rPr>
                          <w:rFonts w:cstheme="minorHAnsi"/>
                        </w:rPr>
                        <w:t xml:space="preserve"> </w:t>
                      </w:r>
                      <w:r w:rsidRPr="002470DB">
                        <w:rPr>
                          <w:rFonts w:cstheme="minorHAnsi"/>
                        </w:rPr>
                        <w:t>For example, a standard, vented, gas clothes dryer:</w:t>
                      </w:r>
                    </w:p>
                    <w:p w14:paraId="4D8E7186" w14:textId="77777777" w:rsidR="00F60751" w:rsidRPr="002470DB" w:rsidRDefault="00F60751" w:rsidP="00841F99">
                      <w:pPr>
                        <w:ind w:left="1440" w:hanging="720"/>
                        <w:rPr>
                          <w:rFonts w:cstheme="minorHAnsi"/>
                        </w:rPr>
                      </w:pPr>
                      <w:r w:rsidRPr="002470DB">
                        <w:rPr>
                          <w:rFonts w:cstheme="minorHAnsi"/>
                          <w:noProof/>
                        </w:rPr>
                        <w:t>ΔTherm</w:t>
                      </w:r>
                      <w:r w:rsidRPr="002470DB">
                        <w:rPr>
                          <w:rFonts w:cstheme="minorHAnsi"/>
                        </w:rPr>
                        <w:t xml:space="preserve"> </w:t>
                      </w:r>
                      <w:r w:rsidRPr="002470DB">
                        <w:rPr>
                          <w:rFonts w:cstheme="minorHAnsi"/>
                        </w:rPr>
                        <w:tab/>
                      </w:r>
                      <w:r w:rsidRPr="002470DB">
                        <w:rPr>
                          <w:rFonts w:cstheme="minorHAnsi"/>
                          <w:noProof/>
                        </w:rPr>
                        <w:t>= (8.45/2.84 – 8.45/3.48) * 283 * 0.03413 * 0.84</w:t>
                      </w:r>
                    </w:p>
                    <w:p w14:paraId="6CA6094E" w14:textId="77777777" w:rsidR="00F60751" w:rsidRPr="002470DB" w:rsidRDefault="00F60751" w:rsidP="00841F99">
                      <w:pPr>
                        <w:ind w:left="1440"/>
                        <w:rPr>
                          <w:rFonts w:cstheme="minorHAnsi"/>
                        </w:rPr>
                      </w:pPr>
                      <w:r w:rsidRPr="002470DB">
                        <w:rPr>
                          <w:rFonts w:cstheme="minorHAnsi"/>
                        </w:rPr>
                        <w:t>= 4.44 therms</w:t>
                      </w:r>
                    </w:p>
                    <w:p w14:paraId="38BFEE32" w14:textId="77777777" w:rsidR="00F60751" w:rsidRDefault="00F60751" w:rsidP="00841F99"/>
                  </w:txbxContent>
                </v:textbox>
                <w10:anchorlock/>
              </v:shape>
            </w:pict>
          </mc:Fallback>
        </mc:AlternateContent>
      </w:r>
    </w:p>
    <w:p w14:paraId="28E2829C" w14:textId="77777777" w:rsidR="00841F99" w:rsidRPr="00273DE8" w:rsidRDefault="00841F99" w:rsidP="00841F99">
      <w:pPr>
        <w:keepNext/>
        <w:keepLines/>
        <w:spacing w:before="200" w:after="240" w:line="276" w:lineRule="auto"/>
        <w:jc w:val="left"/>
        <w:outlineLvl w:val="5"/>
        <w:rPr>
          <w:rFonts w:ascii="Calibri" w:hAnsi="Calibri"/>
          <w:b/>
          <w:smallCaps/>
        </w:rPr>
      </w:pPr>
      <w:r w:rsidRPr="00273DE8">
        <w:rPr>
          <w:rFonts w:ascii="Calibri" w:hAnsi="Calibri"/>
          <w:b/>
          <w:smallCaps/>
        </w:rPr>
        <w:t xml:space="preserve">Water Impact Descriptions and Calculation  </w:t>
      </w:r>
    </w:p>
    <w:p w14:paraId="14B959FD" w14:textId="77777777" w:rsidR="00841F99" w:rsidRPr="00273DE8" w:rsidRDefault="00841F99" w:rsidP="00841F99">
      <w:pPr>
        <w:spacing w:after="240"/>
        <w:rPr>
          <w:rFonts w:ascii="Calibri" w:hAnsi="Calibri"/>
        </w:rPr>
      </w:pPr>
      <w:r w:rsidRPr="00273DE8">
        <w:rPr>
          <w:rFonts w:ascii="Calibri" w:hAnsi="Calibri"/>
        </w:rPr>
        <w:t>N/A</w:t>
      </w:r>
    </w:p>
    <w:p w14:paraId="25BE050C" w14:textId="77777777" w:rsidR="00841F99" w:rsidRPr="00273DE8" w:rsidRDefault="00841F99" w:rsidP="00841F99">
      <w:pPr>
        <w:keepNext/>
        <w:keepLines/>
        <w:spacing w:before="200" w:line="276" w:lineRule="auto"/>
        <w:jc w:val="left"/>
        <w:outlineLvl w:val="5"/>
        <w:rPr>
          <w:rFonts w:ascii="Calibri" w:hAnsi="Calibri"/>
          <w:b/>
          <w:smallCaps/>
        </w:rPr>
      </w:pPr>
      <w:r w:rsidRPr="00273DE8">
        <w:rPr>
          <w:rFonts w:ascii="Calibri" w:hAnsi="Calibri"/>
          <w:b/>
          <w:smallCaps/>
        </w:rPr>
        <w:t>Deemed O&amp;M Cost Adjustment Calculation</w:t>
      </w:r>
    </w:p>
    <w:p w14:paraId="05D45170" w14:textId="77777777" w:rsidR="00841F99" w:rsidRPr="00273DE8" w:rsidRDefault="00841F99" w:rsidP="00841F99">
      <w:pPr>
        <w:rPr>
          <w:rFonts w:ascii="Calibri" w:hAnsi="Calibri"/>
        </w:rPr>
      </w:pPr>
      <w:r w:rsidRPr="00273DE8">
        <w:rPr>
          <w:rFonts w:ascii="Calibri" w:hAnsi="Calibri"/>
        </w:rPr>
        <w:t>N/A</w:t>
      </w:r>
    </w:p>
    <w:p w14:paraId="3D44F261" w14:textId="77777777" w:rsidR="00367B5C" w:rsidRDefault="00841F99" w:rsidP="00841F99">
      <w:pPr>
        <w:pStyle w:val="Heading6"/>
      </w:pPr>
      <w:r w:rsidRPr="00273DE8">
        <w:t xml:space="preserve"> Measure Code: RS-APL-ESDR-V01-150601</w:t>
      </w:r>
    </w:p>
    <w:p w14:paraId="19135206" w14:textId="77777777" w:rsidR="00F83B3F" w:rsidRDefault="00F83B3F" w:rsidP="00F83B3F"/>
    <w:p w14:paraId="153E8168" w14:textId="77777777" w:rsidR="00F83B3F" w:rsidRPr="00F83B3F" w:rsidRDefault="00F83B3F" w:rsidP="00F83B3F">
      <w:pPr>
        <w:sectPr w:rsidR="00F83B3F" w:rsidRPr="00F83B3F">
          <w:headerReference w:type="default" r:id="rId24"/>
          <w:pgSz w:w="12240" w:h="15840"/>
          <w:pgMar w:top="1440" w:right="1440" w:bottom="1440" w:left="1440" w:header="720" w:footer="720" w:gutter="0"/>
          <w:cols w:space="720"/>
          <w:docGrid w:linePitch="360"/>
        </w:sectPr>
      </w:pPr>
    </w:p>
    <w:p w14:paraId="19F7225D" w14:textId="77777777" w:rsidR="00841F99" w:rsidRPr="000B7BB6" w:rsidRDefault="00841F99" w:rsidP="00841F99">
      <w:pPr>
        <w:pStyle w:val="Heading2"/>
      </w:pPr>
      <w:bookmarkStart w:id="2349" w:name="_Toc319489364"/>
      <w:bookmarkStart w:id="2350" w:name="_Toc319662635"/>
      <w:bookmarkStart w:id="2351" w:name="_Toc333219077"/>
      <w:bookmarkStart w:id="2352" w:name="_Toc437592960"/>
      <w:bookmarkStart w:id="2353" w:name="_Toc437855975"/>
      <w:bookmarkStart w:id="2354" w:name="_Toc441217027"/>
      <w:r w:rsidRPr="000B7BB6">
        <w:lastRenderedPageBreak/>
        <w:t>Consumer Electronics End Use</w:t>
      </w:r>
      <w:bookmarkEnd w:id="2349"/>
      <w:bookmarkEnd w:id="2350"/>
      <w:bookmarkEnd w:id="2351"/>
      <w:bookmarkEnd w:id="2352"/>
      <w:bookmarkEnd w:id="2353"/>
      <w:bookmarkEnd w:id="2354"/>
    </w:p>
    <w:p w14:paraId="4D75278C" w14:textId="77777777" w:rsidR="00E82BCE" w:rsidRPr="000B7BB6" w:rsidRDefault="00E82BCE" w:rsidP="00E82BCE">
      <w:pPr>
        <w:pStyle w:val="Heading3"/>
      </w:pPr>
      <w:bookmarkStart w:id="2355" w:name="_Toc319489365"/>
      <w:bookmarkStart w:id="2356" w:name="_Toc319662636"/>
      <w:bookmarkStart w:id="2357" w:name="_Ref325428363"/>
      <w:bookmarkStart w:id="2358" w:name="_Ref325428366"/>
      <w:bookmarkStart w:id="2359" w:name="_Toc333219078"/>
      <w:bookmarkStart w:id="2360" w:name="_Toc411593537"/>
      <w:bookmarkStart w:id="2361" w:name="_Toc315447680"/>
      <w:del w:id="2362" w:author="Samuel Dent" w:date="2015-10-08T11:17:00Z">
        <w:r w:rsidRPr="000B7BB6" w:rsidDel="00D9378C">
          <w:delText xml:space="preserve">Smart </w:delText>
        </w:r>
      </w:del>
      <w:bookmarkStart w:id="2363" w:name="_Toc441217028"/>
      <w:ins w:id="2364" w:author="Samuel Dent" w:date="2015-10-08T11:17:00Z">
        <w:r>
          <w:t>Advanced Power</w:t>
        </w:r>
        <w:r w:rsidRPr="000B7BB6">
          <w:t xml:space="preserve"> </w:t>
        </w:r>
      </w:ins>
      <w:r w:rsidRPr="000B7BB6">
        <w:t>Strip</w:t>
      </w:r>
      <w:bookmarkEnd w:id="2355"/>
      <w:bookmarkEnd w:id="2356"/>
      <w:bookmarkEnd w:id="2357"/>
      <w:bookmarkEnd w:id="2358"/>
      <w:bookmarkEnd w:id="2359"/>
      <w:bookmarkEnd w:id="2360"/>
      <w:r w:rsidRPr="000B7BB6">
        <w:t xml:space="preserve"> </w:t>
      </w:r>
      <w:bookmarkEnd w:id="2361"/>
      <w:ins w:id="2365" w:author="Samuel Dent" w:date="2015-10-08T11:17:00Z">
        <w:r>
          <w:t>– Tier 1</w:t>
        </w:r>
      </w:ins>
      <w:bookmarkEnd w:id="2363"/>
    </w:p>
    <w:p w14:paraId="227B0552" w14:textId="77777777" w:rsidR="00E82BCE" w:rsidRPr="00A05FC2" w:rsidRDefault="00E82BCE" w:rsidP="00E82BCE">
      <w:pPr>
        <w:pStyle w:val="Heading6"/>
      </w:pPr>
      <w:r w:rsidRPr="00A05FC2">
        <w:t xml:space="preserve">Description </w:t>
      </w:r>
    </w:p>
    <w:p w14:paraId="6487DDFF" w14:textId="77777777" w:rsidR="00E82BCE" w:rsidRPr="00A05FC2" w:rsidRDefault="00E82BCE" w:rsidP="00E82BCE">
      <w:pPr>
        <w:rPr>
          <w:rFonts w:cstheme="minorHAnsi"/>
        </w:rPr>
      </w:pPr>
      <w:r w:rsidRPr="00A05FC2">
        <w:rPr>
          <w:rFonts w:cstheme="minorHAnsi"/>
        </w:rPr>
        <w:t xml:space="preserve">This measure relates to </w:t>
      </w:r>
      <w:del w:id="2366" w:author="Samuel Dent" w:date="2015-10-08T11:17:00Z">
        <w:r w:rsidRPr="00A05FC2" w:rsidDel="00D9378C">
          <w:rPr>
            <w:rFonts w:cstheme="minorHAnsi"/>
          </w:rPr>
          <w:delText xml:space="preserve">Controlled </w:delText>
        </w:r>
      </w:del>
      <w:ins w:id="2367" w:author="Samuel Dent" w:date="2015-10-08T11:17:00Z">
        <w:r>
          <w:rPr>
            <w:rFonts w:cstheme="minorHAnsi"/>
          </w:rPr>
          <w:t>Advanced</w:t>
        </w:r>
        <w:r w:rsidRPr="00A05FC2">
          <w:rPr>
            <w:rFonts w:cstheme="minorHAnsi"/>
          </w:rPr>
          <w:t xml:space="preserve"> </w:t>
        </w:r>
      </w:ins>
      <w:r w:rsidRPr="00A05FC2">
        <w:rPr>
          <w:rFonts w:cstheme="minorHAnsi"/>
        </w:rPr>
        <w:t xml:space="preserve">Power Strips </w:t>
      </w:r>
      <w:ins w:id="2368" w:author="Samuel Dent" w:date="2015-10-08T11:17:00Z">
        <w:r>
          <w:rPr>
            <w:rFonts w:cstheme="minorHAnsi"/>
          </w:rPr>
          <w:t xml:space="preserve">– Tier 1 </w:t>
        </w:r>
      </w:ins>
      <w:del w:id="2369" w:author="Samuel Dent" w:date="2015-10-08T11:17:00Z">
        <w:r w:rsidRPr="00A05FC2" w:rsidDel="00D9378C">
          <w:rPr>
            <w:rFonts w:cstheme="minorHAnsi"/>
          </w:rPr>
          <w:delText xml:space="preserve">(or Smart Strips) </w:delText>
        </w:r>
      </w:del>
      <w:r w:rsidRPr="00A05FC2">
        <w:rPr>
          <w:rFonts w:cstheme="minorHAnsi"/>
        </w:rPr>
        <w:t>which are multi-plug power strips with the ability to automatically disconnect specific connected loads depending upon the power draw of a control load, also plugged into the strip. Power is disconnected from the switched (controlled) outlets when the control load power draw is reduced below a certain adjustable threshold, thus turning off the appliances plugged into the switched outlets.  By disconnecting, the standby load of the controlled devices, the overall load of a centralized group of equipment (i.e. entertainment centers and home office) can be reduced. Uncontrolled outlets are also provided that are not affected by the control device and so are always providing power to any device plugged into it. This measure characterization provides savings for a 5-plug strip and a 7-plug strip.</w:t>
      </w:r>
    </w:p>
    <w:p w14:paraId="4B5C7D37" w14:textId="77777777" w:rsidR="00E82BCE" w:rsidRPr="000B7BB6" w:rsidRDefault="00E82BCE" w:rsidP="00E82BCE">
      <w:pPr>
        <w:widowControl/>
        <w:jc w:val="left"/>
        <w:rPr>
          <w:rFonts w:cstheme="minorHAnsi"/>
          <w:szCs w:val="20"/>
        </w:rPr>
      </w:pPr>
      <w:r w:rsidRPr="000B7BB6">
        <w:rPr>
          <w:rFonts w:cstheme="minorHAnsi"/>
          <w:szCs w:val="20"/>
        </w:rPr>
        <w:t xml:space="preserve">This measure was developed to be applicable to the following program types:  TOS, NC, DI.  </w:t>
      </w:r>
    </w:p>
    <w:p w14:paraId="363C914E" w14:textId="77777777" w:rsidR="00E82BCE" w:rsidRPr="000B7BB6" w:rsidRDefault="00E82BCE" w:rsidP="00E82BCE">
      <w:pPr>
        <w:widowControl/>
        <w:jc w:val="left"/>
        <w:rPr>
          <w:rFonts w:cstheme="minorHAnsi"/>
          <w:szCs w:val="20"/>
        </w:rPr>
      </w:pPr>
      <w:r w:rsidRPr="000B7BB6">
        <w:rPr>
          <w:rFonts w:cstheme="minorHAnsi"/>
          <w:szCs w:val="20"/>
        </w:rPr>
        <w:t>If applied to other program types, the measure savings should be verified.</w:t>
      </w:r>
    </w:p>
    <w:p w14:paraId="4C9F2D82" w14:textId="77777777" w:rsidR="00E82BCE" w:rsidRPr="00A05FC2" w:rsidRDefault="00E82BCE" w:rsidP="00E82BCE">
      <w:pPr>
        <w:pStyle w:val="Heading6"/>
      </w:pPr>
      <w:r w:rsidRPr="00A05FC2">
        <w:t xml:space="preserve">Definition of Efficient Equipment </w:t>
      </w:r>
    </w:p>
    <w:p w14:paraId="11A1BBB5" w14:textId="77777777" w:rsidR="00E82BCE" w:rsidRPr="00A05FC2" w:rsidRDefault="00E82BCE" w:rsidP="00E82BCE">
      <w:pPr>
        <w:rPr>
          <w:rFonts w:cstheme="minorHAnsi"/>
        </w:rPr>
      </w:pPr>
      <w:r w:rsidRPr="00A05FC2">
        <w:rPr>
          <w:rFonts w:cstheme="minorHAnsi"/>
        </w:rPr>
        <w:t xml:space="preserve">The efficient case is the use of a 5 or 7-plug </w:t>
      </w:r>
      <w:del w:id="2370" w:author="Samuel Dent" w:date="2015-10-08T11:18:00Z">
        <w:r w:rsidRPr="00A05FC2" w:rsidDel="00D9378C">
          <w:rPr>
            <w:rFonts w:cstheme="minorHAnsi"/>
          </w:rPr>
          <w:delText xml:space="preserve">smart </w:delText>
        </w:r>
      </w:del>
      <w:ins w:id="2371" w:author="Samuel Dent" w:date="2015-10-08T11:18:00Z">
        <w:r>
          <w:rPr>
            <w:rFonts w:cstheme="minorHAnsi"/>
          </w:rPr>
          <w:t>advanced power</w:t>
        </w:r>
        <w:r w:rsidRPr="00A05FC2">
          <w:rPr>
            <w:rFonts w:cstheme="minorHAnsi"/>
          </w:rPr>
          <w:t xml:space="preserve"> </w:t>
        </w:r>
      </w:ins>
      <w:r w:rsidRPr="00A05FC2">
        <w:rPr>
          <w:rFonts w:cstheme="minorHAnsi"/>
        </w:rPr>
        <w:t>strip.</w:t>
      </w:r>
    </w:p>
    <w:p w14:paraId="04AABC50" w14:textId="77777777" w:rsidR="00E82BCE" w:rsidRPr="00A05FC2" w:rsidRDefault="00E82BCE" w:rsidP="00E82BCE">
      <w:pPr>
        <w:pStyle w:val="Heading6"/>
      </w:pPr>
      <w:r w:rsidRPr="00A05FC2">
        <w:t xml:space="preserve">Definition of Baseline Equipment </w:t>
      </w:r>
    </w:p>
    <w:p w14:paraId="25070D53" w14:textId="77777777" w:rsidR="00E82BCE" w:rsidRPr="00A05FC2" w:rsidRDefault="00E82BCE" w:rsidP="00E82BCE">
      <w:pPr>
        <w:keepNext/>
        <w:rPr>
          <w:rFonts w:cstheme="minorHAnsi"/>
        </w:rPr>
      </w:pPr>
      <w:r w:rsidRPr="00A05FC2">
        <w:rPr>
          <w:rFonts w:cstheme="minorHAnsi"/>
        </w:rPr>
        <w:t>The assumed baseline is a standard power strip that does not control connected loads.</w:t>
      </w:r>
    </w:p>
    <w:p w14:paraId="1A96EED7" w14:textId="77777777" w:rsidR="00E82BCE" w:rsidRPr="00A05FC2" w:rsidRDefault="00E82BCE" w:rsidP="00E82BCE">
      <w:pPr>
        <w:pStyle w:val="Heading6"/>
      </w:pPr>
      <w:r w:rsidRPr="00A05FC2">
        <w:t xml:space="preserve">Deemed Lifetime of Efficient Equipment </w:t>
      </w:r>
    </w:p>
    <w:p w14:paraId="2B555EBC" w14:textId="77777777" w:rsidR="00E82BCE" w:rsidRPr="00A05FC2" w:rsidRDefault="00E82BCE" w:rsidP="00E82BCE">
      <w:pPr>
        <w:keepNext/>
        <w:rPr>
          <w:rFonts w:cstheme="minorHAnsi"/>
        </w:rPr>
      </w:pPr>
      <w:r w:rsidRPr="00A05FC2">
        <w:rPr>
          <w:rFonts w:cstheme="minorHAnsi"/>
        </w:rPr>
        <w:t xml:space="preserve">The assumed lifetime of the </w:t>
      </w:r>
      <w:del w:id="2372" w:author="Samuel Dent" w:date="2015-10-08T11:18:00Z">
        <w:r w:rsidRPr="00A05FC2" w:rsidDel="00D9378C">
          <w:rPr>
            <w:rFonts w:cstheme="minorHAnsi"/>
          </w:rPr>
          <w:delText>smart</w:delText>
        </w:r>
      </w:del>
      <w:ins w:id="2373" w:author="Samuel Dent" w:date="2015-10-08T11:18:00Z">
        <w:r>
          <w:rPr>
            <w:rFonts w:cstheme="minorHAnsi"/>
          </w:rPr>
          <w:t>advanced power</w:t>
        </w:r>
      </w:ins>
      <w:r w:rsidRPr="00A05FC2">
        <w:rPr>
          <w:rFonts w:cstheme="minorHAnsi"/>
        </w:rPr>
        <w:t xml:space="preserve"> strip is 4 years</w:t>
      </w:r>
      <w:r w:rsidRPr="00A05FC2">
        <w:rPr>
          <w:rStyle w:val="FootnoteReference"/>
          <w:rFonts w:eastAsia="Calibri" w:cstheme="minorHAnsi"/>
        </w:rPr>
        <w:footnoteReference w:id="135"/>
      </w:r>
      <w:r w:rsidRPr="00A05FC2">
        <w:rPr>
          <w:rFonts w:cstheme="minorHAnsi"/>
        </w:rPr>
        <w:t>.</w:t>
      </w:r>
    </w:p>
    <w:p w14:paraId="052027B8" w14:textId="77777777" w:rsidR="00E82BCE" w:rsidRPr="00A05FC2" w:rsidRDefault="00E82BCE" w:rsidP="00E82BCE">
      <w:pPr>
        <w:pStyle w:val="Heading6"/>
      </w:pPr>
      <w:r w:rsidRPr="00A05FC2">
        <w:t xml:space="preserve">Deemed Measure Cost </w:t>
      </w:r>
    </w:p>
    <w:p w14:paraId="3DA07404" w14:textId="77777777" w:rsidR="00E82BCE" w:rsidRPr="00A05FC2" w:rsidRDefault="00E82BCE" w:rsidP="00E82BCE">
      <w:pPr>
        <w:keepNext/>
        <w:rPr>
          <w:rFonts w:cstheme="minorHAnsi"/>
        </w:rPr>
      </w:pPr>
      <w:r w:rsidRPr="00A05FC2">
        <w:rPr>
          <w:rFonts w:cstheme="minorHAnsi"/>
        </w:rPr>
        <w:t xml:space="preserve">The incremental cost of </w:t>
      </w:r>
      <w:proofErr w:type="gramStart"/>
      <w:r w:rsidRPr="00A05FC2">
        <w:rPr>
          <w:rFonts w:cstheme="minorHAnsi"/>
        </w:rPr>
        <w:t>a</w:t>
      </w:r>
      <w:proofErr w:type="gramEnd"/>
      <w:r w:rsidRPr="00A05FC2">
        <w:rPr>
          <w:rFonts w:cstheme="minorHAnsi"/>
        </w:rPr>
        <w:t xml:space="preserve"> </w:t>
      </w:r>
      <w:del w:id="2374" w:author="Samuel Dent" w:date="2015-10-08T11:18:00Z">
        <w:r w:rsidRPr="00A05FC2" w:rsidDel="00D9378C">
          <w:rPr>
            <w:rFonts w:cstheme="minorHAnsi"/>
          </w:rPr>
          <w:delText>smart</w:delText>
        </w:r>
      </w:del>
      <w:ins w:id="2375" w:author="Samuel Dent" w:date="2015-10-08T11:18:00Z">
        <w:r>
          <w:rPr>
            <w:rFonts w:cstheme="minorHAnsi"/>
          </w:rPr>
          <w:t>advanced power</w:t>
        </w:r>
      </w:ins>
      <w:r w:rsidRPr="00A05FC2">
        <w:rPr>
          <w:rFonts w:cstheme="minorHAnsi"/>
        </w:rPr>
        <w:t xml:space="preserve"> strip over a standard power strip with surge protection is assumed to be $16 for a 5-plug and $26 for a 7-plug</w:t>
      </w:r>
      <w:r w:rsidRPr="00A05FC2">
        <w:rPr>
          <w:rFonts w:cstheme="minorHAnsi"/>
          <w:vertAlign w:val="superscript"/>
        </w:rPr>
        <w:footnoteReference w:id="136"/>
      </w:r>
      <w:r w:rsidRPr="00A05FC2">
        <w:rPr>
          <w:rFonts w:cstheme="minorHAnsi"/>
        </w:rPr>
        <w:t>.</w:t>
      </w:r>
    </w:p>
    <w:p w14:paraId="4F8FA3CE" w14:textId="77777777" w:rsidR="00E82BCE" w:rsidRPr="000B7BB6" w:rsidRDefault="00E82BCE" w:rsidP="00E82BCE">
      <w:pPr>
        <w:pStyle w:val="Heading6"/>
      </w:pPr>
      <w:r w:rsidRPr="00B41203">
        <w:t>Loadshape</w:t>
      </w:r>
    </w:p>
    <w:p w14:paraId="548BF452" w14:textId="77777777" w:rsidR="00E82BCE" w:rsidRPr="000B7BB6" w:rsidRDefault="00E82BCE" w:rsidP="00E82BCE">
      <w:pPr>
        <w:rPr>
          <w:rFonts w:cstheme="minorHAnsi"/>
          <w:color w:val="000000"/>
          <w:szCs w:val="20"/>
        </w:rPr>
      </w:pPr>
      <w:r w:rsidRPr="000B7BB6">
        <w:rPr>
          <w:rFonts w:cstheme="minorHAnsi"/>
          <w:color w:val="000000"/>
          <w:szCs w:val="20"/>
        </w:rPr>
        <w:t>Loadshape R13 - Residential Standby Losses – Entertainment</w:t>
      </w:r>
    </w:p>
    <w:p w14:paraId="1828C981" w14:textId="77777777" w:rsidR="00E82BCE" w:rsidRPr="00B41203" w:rsidRDefault="00E82BCE" w:rsidP="00E82BCE">
      <w:pPr>
        <w:rPr>
          <w:rFonts w:cstheme="minorHAnsi"/>
        </w:rPr>
      </w:pPr>
      <w:r w:rsidRPr="000B7BB6">
        <w:rPr>
          <w:rFonts w:cstheme="minorHAnsi"/>
          <w:color w:val="000000"/>
          <w:szCs w:val="20"/>
        </w:rPr>
        <w:t>Loadshape R14 - Residential Standby Losses - Home Office</w:t>
      </w:r>
    </w:p>
    <w:p w14:paraId="6FC719ED" w14:textId="77777777" w:rsidR="00E82BCE" w:rsidRPr="00A05FC2" w:rsidRDefault="00E82BCE" w:rsidP="00E82BCE">
      <w:pPr>
        <w:pStyle w:val="Heading6"/>
      </w:pPr>
      <w:r w:rsidRPr="00A05FC2">
        <w:t xml:space="preserve">Coincidence Factor </w:t>
      </w:r>
    </w:p>
    <w:p w14:paraId="443A7E8D" w14:textId="77777777" w:rsidR="00E82BCE" w:rsidRDefault="00E82BCE" w:rsidP="00E82BCE">
      <w:pPr>
        <w:rPr>
          <w:rFonts w:cstheme="minorHAnsi"/>
        </w:rPr>
      </w:pPr>
      <w:r w:rsidRPr="00A05FC2">
        <w:rPr>
          <w:rFonts w:cstheme="minorHAnsi"/>
        </w:rPr>
        <w:t>The summer peak coincidence factor for this measure is assumed to be 80%</w:t>
      </w:r>
      <w:r w:rsidRPr="00A05FC2">
        <w:rPr>
          <w:rStyle w:val="FootnoteReference"/>
          <w:rFonts w:eastAsia="Calibri" w:cstheme="minorHAnsi"/>
        </w:rPr>
        <w:footnoteReference w:id="137"/>
      </w:r>
      <w:r w:rsidRPr="00A05FC2">
        <w:rPr>
          <w:rFonts w:cstheme="minorHAnsi"/>
        </w:rPr>
        <w:t>.</w:t>
      </w:r>
    </w:p>
    <w:p w14:paraId="1315BEF7" w14:textId="77777777" w:rsidR="00E82BCE" w:rsidRDefault="00E82BCE" w:rsidP="00E82BCE">
      <w:pPr>
        <w:rPr>
          <w:rFonts w:cstheme="minorHAnsi"/>
        </w:rPr>
      </w:pPr>
    </w:p>
    <w:p w14:paraId="444BD81B" w14:textId="77777777" w:rsidR="00E82BCE" w:rsidRPr="00A05FC2" w:rsidRDefault="00E82BCE" w:rsidP="00E82BCE">
      <w:pPr>
        <w:rPr>
          <w:rFonts w:cstheme="minorHAnsi"/>
        </w:rPr>
      </w:pPr>
    </w:p>
    <w:p w14:paraId="2CAE5D80" w14:textId="77777777" w:rsidR="00E82BCE" w:rsidRPr="00A05FC2" w:rsidRDefault="00E82BCE" w:rsidP="00E82BCE">
      <w:pPr>
        <w:pStyle w:val="AlgorithmHeading"/>
      </w:pPr>
      <w:r w:rsidRPr="00A05FC2">
        <w:t>Algorithm</w:t>
      </w:r>
    </w:p>
    <w:p w14:paraId="3845BB3C" w14:textId="77777777" w:rsidR="00E82BCE" w:rsidRPr="00A05FC2" w:rsidRDefault="00E82BCE" w:rsidP="00E82BCE">
      <w:pPr>
        <w:pStyle w:val="Heading6"/>
      </w:pPr>
      <w:r w:rsidRPr="00A05FC2">
        <w:lastRenderedPageBreak/>
        <w:t xml:space="preserve">Calculation of Savings </w:t>
      </w:r>
    </w:p>
    <w:p w14:paraId="662CCE6D" w14:textId="77777777" w:rsidR="00E82BCE" w:rsidRPr="00A05FC2" w:rsidRDefault="00E82BCE" w:rsidP="00E82BCE">
      <w:pPr>
        <w:pStyle w:val="Heading6"/>
      </w:pPr>
      <w:r w:rsidRPr="00A05FC2">
        <w:t>Electric Energy Savings</w:t>
      </w:r>
    </w:p>
    <w:p w14:paraId="5FF81F6F" w14:textId="77777777" w:rsidR="00E82BCE" w:rsidRPr="00A05FC2" w:rsidRDefault="00E82BCE" w:rsidP="00E82BCE">
      <w:pPr>
        <w:keepNext/>
        <w:ind w:left="720" w:firstLine="720"/>
        <w:rPr>
          <w:rFonts w:cstheme="minorHAnsi"/>
        </w:rPr>
      </w:pPr>
      <w:r w:rsidRPr="00A05FC2">
        <w:rPr>
          <w:rFonts w:cstheme="minorHAnsi"/>
          <w:noProof/>
        </w:rPr>
        <w:t>ΔkWh</w:t>
      </w:r>
      <w:r w:rsidRPr="00A05FC2">
        <w:rPr>
          <w:rFonts w:cstheme="minorHAnsi"/>
          <w:noProof/>
          <w:vertAlign w:val="subscript"/>
        </w:rPr>
        <w:t>5-Plug</w:t>
      </w:r>
      <w:r w:rsidRPr="00A05FC2">
        <w:rPr>
          <w:rFonts w:cstheme="minorHAnsi"/>
          <w:vertAlign w:val="subscript"/>
        </w:rPr>
        <w:tab/>
      </w:r>
      <w:r w:rsidRPr="00A05FC2">
        <w:rPr>
          <w:rFonts w:cstheme="minorHAnsi"/>
        </w:rPr>
        <w:t xml:space="preserve">= 56.5 kWh </w:t>
      </w:r>
      <w:r w:rsidRPr="00B41203">
        <w:rPr>
          <w:rStyle w:val="FootnoteReference"/>
          <w:rFonts w:cstheme="minorHAnsi"/>
        </w:rPr>
        <w:footnoteReference w:id="138"/>
      </w:r>
    </w:p>
    <w:p w14:paraId="4CDADE7C" w14:textId="77777777" w:rsidR="00E82BCE" w:rsidRPr="00A05FC2" w:rsidRDefault="00E82BCE" w:rsidP="00E82BCE">
      <w:pPr>
        <w:keepNext/>
        <w:ind w:left="1440"/>
        <w:rPr>
          <w:rFonts w:cstheme="minorHAnsi"/>
        </w:rPr>
      </w:pPr>
      <w:r w:rsidRPr="00A05FC2">
        <w:rPr>
          <w:rFonts w:cstheme="minorHAnsi"/>
          <w:noProof/>
        </w:rPr>
        <w:t>ΔkWh</w:t>
      </w:r>
      <w:r w:rsidRPr="00A05FC2">
        <w:rPr>
          <w:rFonts w:cstheme="minorHAnsi"/>
          <w:noProof/>
          <w:vertAlign w:val="subscript"/>
        </w:rPr>
        <w:t>7-Plug</w:t>
      </w:r>
      <w:r w:rsidRPr="00A05FC2">
        <w:rPr>
          <w:rFonts w:cstheme="minorHAnsi"/>
          <w:vertAlign w:val="subscript"/>
        </w:rPr>
        <w:tab/>
      </w:r>
      <w:r w:rsidRPr="00A05FC2">
        <w:rPr>
          <w:rFonts w:cstheme="minorHAnsi"/>
        </w:rPr>
        <w:t xml:space="preserve">= 103 kWh </w:t>
      </w:r>
      <w:r w:rsidRPr="00B41203">
        <w:rPr>
          <w:rStyle w:val="FootnoteReference"/>
          <w:rFonts w:cstheme="minorHAnsi"/>
        </w:rPr>
        <w:footnoteReference w:id="139"/>
      </w:r>
    </w:p>
    <w:p w14:paraId="039609E0" w14:textId="77777777" w:rsidR="00E82BCE" w:rsidRPr="00A05FC2" w:rsidRDefault="00E82BCE" w:rsidP="00E82BCE">
      <w:pPr>
        <w:pStyle w:val="Heading6"/>
      </w:pPr>
      <w:r w:rsidRPr="00A05FC2">
        <w:t xml:space="preserve">Summer Coincident Peak Demand Savings </w:t>
      </w:r>
    </w:p>
    <w:p w14:paraId="2E058D26" w14:textId="77777777" w:rsidR="00E82BCE" w:rsidRPr="00A05FC2" w:rsidRDefault="00E82BCE" w:rsidP="00E82BCE">
      <w:pPr>
        <w:tabs>
          <w:tab w:val="left" w:pos="1440"/>
          <w:tab w:val="left" w:pos="2160"/>
        </w:tabs>
        <w:ind w:left="2340" w:hanging="2340"/>
        <w:rPr>
          <w:rFonts w:cstheme="minorHAnsi"/>
        </w:rPr>
      </w:pPr>
      <w:r w:rsidRPr="00A05FC2">
        <w:rPr>
          <w:rFonts w:cstheme="minorHAnsi"/>
        </w:rPr>
        <w:tab/>
      </w:r>
      <w:r>
        <w:rPr>
          <w:rFonts w:cstheme="minorHAnsi"/>
        </w:rPr>
        <w:t>∆</w:t>
      </w:r>
      <w:r w:rsidRPr="00A05FC2">
        <w:rPr>
          <w:rFonts w:cstheme="minorHAnsi"/>
          <w:noProof/>
        </w:rPr>
        <w:t>kW</w:t>
      </w:r>
      <w:r w:rsidRPr="00A05FC2">
        <w:rPr>
          <w:rFonts w:cstheme="minorHAnsi"/>
          <w:vertAlign w:val="subscript"/>
        </w:rPr>
        <w:tab/>
      </w:r>
      <w:r w:rsidRPr="00A05FC2">
        <w:rPr>
          <w:rFonts w:cstheme="minorHAnsi"/>
          <w:b/>
        </w:rPr>
        <w:t xml:space="preserve">= </w:t>
      </w:r>
      <w:r>
        <w:rPr>
          <w:rFonts w:cstheme="minorHAnsi"/>
        </w:rPr>
        <w:t>∆</w:t>
      </w:r>
      <w:r w:rsidRPr="00A05FC2">
        <w:rPr>
          <w:rFonts w:cstheme="minorHAnsi"/>
        </w:rPr>
        <w:t>kWh</w:t>
      </w:r>
      <w:r w:rsidRPr="00A05FC2">
        <w:rPr>
          <w:rFonts w:cstheme="minorHAnsi"/>
          <w:i/>
          <w:vertAlign w:val="subscript"/>
        </w:rPr>
        <w:t xml:space="preserve"> </w:t>
      </w:r>
      <w:r w:rsidRPr="00A05FC2">
        <w:rPr>
          <w:rFonts w:cstheme="minorHAnsi"/>
        </w:rPr>
        <w:t>/ Hours * CF</w:t>
      </w:r>
    </w:p>
    <w:p w14:paraId="2604BC2E" w14:textId="77777777" w:rsidR="00E82BCE" w:rsidRPr="00A05FC2" w:rsidRDefault="00E82BCE" w:rsidP="00E82BCE">
      <w:pPr>
        <w:tabs>
          <w:tab w:val="left" w:pos="1440"/>
          <w:tab w:val="left" w:pos="2160"/>
        </w:tabs>
        <w:ind w:left="2340" w:hanging="2340"/>
        <w:rPr>
          <w:rFonts w:cstheme="minorHAnsi"/>
        </w:rPr>
      </w:pPr>
      <w:r w:rsidRPr="00A05FC2">
        <w:rPr>
          <w:rFonts w:cstheme="minorHAnsi"/>
        </w:rPr>
        <w:t>Where:</w:t>
      </w:r>
    </w:p>
    <w:p w14:paraId="1EB3EE3B" w14:textId="77777777" w:rsidR="00E82BCE" w:rsidRPr="00A05FC2" w:rsidRDefault="00E82BCE" w:rsidP="00E82BCE">
      <w:pPr>
        <w:ind w:left="2160" w:hanging="1440"/>
        <w:rPr>
          <w:rFonts w:cstheme="minorHAnsi"/>
        </w:rPr>
      </w:pPr>
      <w:r w:rsidRPr="00A05FC2">
        <w:rPr>
          <w:rFonts w:cstheme="minorHAnsi"/>
        </w:rPr>
        <w:t>Hours</w:t>
      </w:r>
      <w:r w:rsidRPr="00A05FC2">
        <w:rPr>
          <w:rFonts w:cstheme="minorHAnsi"/>
        </w:rPr>
        <w:tab/>
        <w:t xml:space="preserve">= Annual number of hours during which the controlled standby loads are turned off by the </w:t>
      </w:r>
      <w:del w:id="2378" w:author="Samuel Dent" w:date="2015-10-08T11:18:00Z">
        <w:r w:rsidRPr="00A05FC2" w:rsidDel="00D9378C">
          <w:rPr>
            <w:rFonts w:cstheme="minorHAnsi"/>
          </w:rPr>
          <w:delText>Smart</w:delText>
        </w:r>
      </w:del>
      <w:ins w:id="2379" w:author="Samuel Dent" w:date="2015-10-08T11:18:00Z">
        <w:r>
          <w:rPr>
            <w:rFonts w:cstheme="minorHAnsi"/>
          </w:rPr>
          <w:t>Advanced power</w:t>
        </w:r>
      </w:ins>
      <w:r w:rsidRPr="00A05FC2">
        <w:rPr>
          <w:rFonts w:cstheme="minorHAnsi"/>
        </w:rPr>
        <w:t xml:space="preserve"> Strip.</w:t>
      </w:r>
    </w:p>
    <w:p w14:paraId="77C705C7" w14:textId="77777777" w:rsidR="00E82BCE" w:rsidRPr="00A05FC2" w:rsidRDefault="00E82BCE" w:rsidP="00E82BCE">
      <w:pPr>
        <w:tabs>
          <w:tab w:val="left" w:pos="1440"/>
          <w:tab w:val="left" w:pos="2160"/>
        </w:tabs>
        <w:ind w:left="2160" w:hanging="2340"/>
        <w:rPr>
          <w:rFonts w:cstheme="minorHAnsi"/>
        </w:rPr>
      </w:pPr>
      <w:r w:rsidRPr="00A05FC2">
        <w:rPr>
          <w:rFonts w:cstheme="minorHAnsi"/>
        </w:rPr>
        <w:tab/>
      </w:r>
      <w:r w:rsidRPr="00A05FC2">
        <w:rPr>
          <w:rFonts w:cstheme="minorHAnsi"/>
        </w:rPr>
        <w:tab/>
        <w:t xml:space="preserve">= 7,129 </w:t>
      </w:r>
      <w:r w:rsidRPr="00A05FC2">
        <w:rPr>
          <w:rStyle w:val="FootnoteReference"/>
          <w:rFonts w:eastAsia="Calibri" w:cstheme="minorHAnsi"/>
        </w:rPr>
        <w:footnoteReference w:id="140"/>
      </w:r>
    </w:p>
    <w:p w14:paraId="293593E9" w14:textId="77777777" w:rsidR="00E82BCE" w:rsidRPr="00A05FC2" w:rsidRDefault="00E82BCE" w:rsidP="00E82BCE">
      <w:pPr>
        <w:tabs>
          <w:tab w:val="left" w:pos="630"/>
          <w:tab w:val="left" w:pos="720"/>
          <w:tab w:val="left" w:pos="1440"/>
          <w:tab w:val="left" w:pos="2160"/>
        </w:tabs>
        <w:ind w:left="720"/>
        <w:rPr>
          <w:rFonts w:cstheme="minorHAnsi"/>
          <w:noProof/>
        </w:rPr>
      </w:pPr>
      <w:r w:rsidRPr="00A05FC2">
        <w:rPr>
          <w:rFonts w:cstheme="minorHAnsi"/>
        </w:rPr>
        <w:t>CF</w:t>
      </w:r>
      <w:r w:rsidRPr="00A05FC2">
        <w:rPr>
          <w:rFonts w:cstheme="minorHAnsi"/>
        </w:rPr>
        <w:tab/>
      </w:r>
      <w:r w:rsidRPr="00A05FC2">
        <w:rPr>
          <w:rFonts w:cstheme="minorHAnsi"/>
        </w:rPr>
        <w:tab/>
        <w:t xml:space="preserve">= </w:t>
      </w:r>
      <w:r w:rsidRPr="00A05FC2">
        <w:rPr>
          <w:rFonts w:cstheme="minorHAnsi"/>
          <w:noProof/>
        </w:rPr>
        <w:t>Summer Peak Coincidence Factor for measure</w:t>
      </w:r>
    </w:p>
    <w:p w14:paraId="07782BC9" w14:textId="77777777" w:rsidR="00E82BCE" w:rsidRDefault="00E82BCE" w:rsidP="00E82BCE">
      <w:pPr>
        <w:tabs>
          <w:tab w:val="left" w:pos="1440"/>
          <w:tab w:val="left" w:pos="2160"/>
        </w:tabs>
        <w:ind w:left="1440"/>
        <w:rPr>
          <w:rFonts w:cstheme="minorHAnsi"/>
          <w:noProof/>
        </w:rPr>
      </w:pPr>
      <w:r w:rsidRPr="00A05FC2">
        <w:rPr>
          <w:rFonts w:cstheme="minorHAnsi"/>
          <w:noProof/>
        </w:rPr>
        <w:tab/>
        <w:t xml:space="preserve">= </w:t>
      </w:r>
      <w:r w:rsidRPr="00A05FC2">
        <w:rPr>
          <w:rFonts w:cstheme="minorHAnsi"/>
        </w:rPr>
        <w:t xml:space="preserve">0.8 </w:t>
      </w:r>
      <w:r w:rsidRPr="00A05FC2">
        <w:rPr>
          <w:rStyle w:val="FootnoteReference"/>
          <w:rFonts w:eastAsia="Calibri" w:cstheme="minorHAnsi"/>
        </w:rPr>
        <w:footnoteReference w:id="141"/>
      </w:r>
    </w:p>
    <w:p w14:paraId="28348534" w14:textId="77777777" w:rsidR="00E82BCE" w:rsidRDefault="00E82BCE" w:rsidP="00E82BCE">
      <w:pPr>
        <w:tabs>
          <w:tab w:val="left" w:pos="1440"/>
          <w:tab w:val="left" w:pos="2160"/>
        </w:tabs>
        <w:ind w:left="2340" w:hanging="2340"/>
        <w:rPr>
          <w:rFonts w:cstheme="minorHAnsi"/>
          <w:noProof/>
        </w:rPr>
      </w:pPr>
    </w:p>
    <w:p w14:paraId="01E6E4CD" w14:textId="77777777" w:rsidR="00E82BCE" w:rsidRDefault="00E82BCE" w:rsidP="00E82BCE">
      <w:pPr>
        <w:tabs>
          <w:tab w:val="left" w:pos="1440"/>
          <w:tab w:val="left" w:pos="2160"/>
        </w:tabs>
        <w:ind w:left="2340" w:hanging="2340"/>
        <w:rPr>
          <w:rFonts w:cstheme="minorHAnsi"/>
        </w:rPr>
      </w:pPr>
      <w:r>
        <w:rPr>
          <w:rFonts w:cstheme="minorHAnsi"/>
          <w:noProof/>
        </w:rPr>
        <w:tab/>
      </w:r>
      <w:r>
        <w:rPr>
          <w:rFonts w:cstheme="minorHAnsi"/>
          <w:noProof/>
        </w:rPr>
        <w:tab/>
      </w:r>
      <w:r w:rsidRPr="00A05FC2">
        <w:rPr>
          <w:rFonts w:cstheme="minorHAnsi"/>
          <w:noProof/>
        </w:rPr>
        <w:t>ΔkW</w:t>
      </w:r>
      <w:r w:rsidRPr="00A05FC2">
        <w:rPr>
          <w:rFonts w:cstheme="minorHAnsi"/>
          <w:noProof/>
          <w:vertAlign w:val="subscript"/>
        </w:rPr>
        <w:t>5-Plug</w:t>
      </w:r>
      <w:r w:rsidRPr="00A05FC2">
        <w:rPr>
          <w:rFonts w:cstheme="minorHAnsi"/>
          <w:vertAlign w:val="subscript"/>
        </w:rPr>
        <w:tab/>
      </w:r>
      <w:r w:rsidRPr="00A05FC2">
        <w:rPr>
          <w:rFonts w:cstheme="minorHAnsi"/>
          <w:vertAlign w:val="subscript"/>
        </w:rPr>
        <w:tab/>
      </w:r>
      <w:r w:rsidRPr="00A05FC2">
        <w:rPr>
          <w:rFonts w:cstheme="minorHAnsi"/>
        </w:rPr>
        <w:t>= 56.5 / 7129 * 0.8</w:t>
      </w:r>
    </w:p>
    <w:p w14:paraId="11E435D6" w14:textId="77777777" w:rsidR="00E82BCE" w:rsidRPr="00A05FC2" w:rsidRDefault="00E82BCE" w:rsidP="00E82BCE">
      <w:pPr>
        <w:tabs>
          <w:tab w:val="left" w:pos="1440"/>
          <w:tab w:val="left" w:pos="2160"/>
        </w:tabs>
        <w:ind w:left="2340" w:hanging="2340"/>
        <w:rPr>
          <w:rFonts w:cstheme="minorHAnsi"/>
        </w:rPr>
      </w:pPr>
      <w:r>
        <w:rPr>
          <w:rFonts w:cstheme="minorHAnsi"/>
        </w:rPr>
        <w:tab/>
      </w:r>
      <w:r>
        <w:rPr>
          <w:rFonts w:cstheme="minorHAnsi"/>
        </w:rPr>
        <w:tab/>
      </w:r>
      <w:r w:rsidRPr="00A05FC2">
        <w:rPr>
          <w:rFonts w:cstheme="minorHAnsi"/>
        </w:rPr>
        <w:tab/>
      </w:r>
      <w:r w:rsidRPr="00A05FC2">
        <w:rPr>
          <w:rFonts w:cstheme="minorHAnsi"/>
        </w:rPr>
        <w:tab/>
      </w:r>
      <w:r w:rsidRPr="00A05FC2">
        <w:rPr>
          <w:rFonts w:cstheme="minorHAnsi"/>
        </w:rPr>
        <w:tab/>
        <w:t>= 0.00634 kW</w:t>
      </w:r>
    </w:p>
    <w:p w14:paraId="7AF21068" w14:textId="77777777" w:rsidR="00E82BCE" w:rsidRPr="00A05FC2" w:rsidRDefault="00E82BCE" w:rsidP="00E82BCE">
      <w:pPr>
        <w:keepNext/>
        <w:ind w:left="1440" w:firstLine="720"/>
        <w:rPr>
          <w:rFonts w:cstheme="minorHAnsi"/>
        </w:rPr>
      </w:pPr>
      <w:r w:rsidRPr="00A05FC2">
        <w:rPr>
          <w:rFonts w:cstheme="minorHAnsi"/>
          <w:noProof/>
        </w:rPr>
        <w:t>ΔkW</w:t>
      </w:r>
      <w:r w:rsidRPr="00A05FC2">
        <w:rPr>
          <w:rFonts w:cstheme="minorHAnsi"/>
          <w:noProof/>
          <w:vertAlign w:val="subscript"/>
        </w:rPr>
        <w:t>7-Plug</w:t>
      </w:r>
      <w:r w:rsidRPr="00A05FC2">
        <w:rPr>
          <w:rFonts w:cstheme="minorHAnsi"/>
          <w:vertAlign w:val="subscript"/>
        </w:rPr>
        <w:tab/>
      </w:r>
      <w:r w:rsidRPr="00A05FC2">
        <w:rPr>
          <w:rFonts w:cstheme="minorHAnsi"/>
          <w:vertAlign w:val="subscript"/>
        </w:rPr>
        <w:tab/>
      </w:r>
      <w:r w:rsidRPr="00A05FC2">
        <w:rPr>
          <w:rFonts w:cstheme="minorHAnsi"/>
        </w:rPr>
        <w:t>= 102.8 / 7129 * 0.8</w:t>
      </w:r>
    </w:p>
    <w:p w14:paraId="336C696E" w14:textId="77777777" w:rsidR="00E82BCE" w:rsidRPr="00A05FC2" w:rsidRDefault="00E82BCE" w:rsidP="00E82BCE">
      <w:pPr>
        <w:keepNext/>
        <w:ind w:left="720" w:firstLine="720"/>
        <w:rPr>
          <w:rFonts w:cstheme="minorHAnsi"/>
        </w:rPr>
      </w:pPr>
      <w:r w:rsidRPr="00A05FC2">
        <w:rPr>
          <w:rFonts w:cstheme="minorHAnsi"/>
        </w:rPr>
        <w:tab/>
      </w:r>
      <w:r w:rsidRPr="00A05FC2">
        <w:rPr>
          <w:rFonts w:cstheme="minorHAnsi"/>
        </w:rPr>
        <w:tab/>
      </w:r>
      <w:r w:rsidRPr="00A05FC2">
        <w:rPr>
          <w:rFonts w:cstheme="minorHAnsi"/>
        </w:rPr>
        <w:tab/>
        <w:t>= 0.0115 kW</w:t>
      </w:r>
    </w:p>
    <w:p w14:paraId="61158058" w14:textId="77777777" w:rsidR="00E82BCE" w:rsidRPr="00A05FC2" w:rsidRDefault="00E82BCE" w:rsidP="00E82BCE">
      <w:pPr>
        <w:pStyle w:val="Heading6"/>
      </w:pPr>
      <w:r>
        <w:t>Natural Gas</w:t>
      </w:r>
      <w:r w:rsidRPr="00A05FC2">
        <w:t xml:space="preserve"> Savings </w:t>
      </w:r>
    </w:p>
    <w:p w14:paraId="10E99294" w14:textId="77777777" w:rsidR="00E82BCE" w:rsidRPr="00A05FC2" w:rsidRDefault="00E82BCE" w:rsidP="00E82BCE">
      <w:pPr>
        <w:rPr>
          <w:rFonts w:cstheme="minorHAnsi"/>
        </w:rPr>
      </w:pPr>
      <w:r w:rsidRPr="00A05FC2">
        <w:rPr>
          <w:rFonts w:cstheme="minorHAnsi"/>
        </w:rPr>
        <w:t>N/A</w:t>
      </w:r>
    </w:p>
    <w:p w14:paraId="6BA8ECBD" w14:textId="77777777" w:rsidR="00E82BCE" w:rsidRPr="00A05FC2" w:rsidRDefault="00E82BCE" w:rsidP="00E82BCE">
      <w:pPr>
        <w:pStyle w:val="Heading6"/>
      </w:pPr>
      <w:r w:rsidRPr="00A05FC2">
        <w:t xml:space="preserve">Water Impact Descriptions and Calculation  </w:t>
      </w:r>
    </w:p>
    <w:p w14:paraId="4A8EF89C" w14:textId="77777777" w:rsidR="00E82BCE" w:rsidRPr="00A05FC2" w:rsidRDefault="00E82BCE" w:rsidP="00E82BCE">
      <w:pPr>
        <w:rPr>
          <w:rFonts w:cstheme="minorHAnsi"/>
          <w:iCs/>
        </w:rPr>
      </w:pPr>
      <w:r w:rsidRPr="00A05FC2">
        <w:rPr>
          <w:rFonts w:cstheme="minorHAnsi"/>
        </w:rPr>
        <w:t>N/A</w:t>
      </w:r>
    </w:p>
    <w:p w14:paraId="69E44C84" w14:textId="77777777" w:rsidR="00E82BCE" w:rsidRPr="00A05FC2" w:rsidRDefault="00E82BCE" w:rsidP="00E82BCE">
      <w:pPr>
        <w:pStyle w:val="Heading6"/>
      </w:pPr>
      <w:r w:rsidRPr="00A05FC2">
        <w:t xml:space="preserve">Deemed O&amp;M Cost Adjustment Calculation </w:t>
      </w:r>
    </w:p>
    <w:p w14:paraId="7658479B" w14:textId="77777777" w:rsidR="00E82BCE" w:rsidRPr="00A05FC2" w:rsidRDefault="00E82BCE" w:rsidP="00E82BCE">
      <w:pPr>
        <w:rPr>
          <w:rFonts w:cstheme="minorHAnsi"/>
          <w:iCs/>
        </w:rPr>
      </w:pPr>
      <w:r w:rsidRPr="00A05FC2">
        <w:rPr>
          <w:rFonts w:cstheme="minorHAnsi"/>
        </w:rPr>
        <w:t>N/A</w:t>
      </w:r>
    </w:p>
    <w:p w14:paraId="33BFF57A" w14:textId="77777777" w:rsidR="00E82BCE" w:rsidRDefault="00E82BCE" w:rsidP="00E82BCE">
      <w:pPr>
        <w:pStyle w:val="Heading6"/>
      </w:pPr>
      <w:r>
        <w:t xml:space="preserve">Measure Code: </w:t>
      </w:r>
      <w:r w:rsidRPr="0069549D">
        <w:t>RS-</w:t>
      </w:r>
      <w:r>
        <w:t>CEL</w:t>
      </w:r>
      <w:r w:rsidRPr="0069549D">
        <w:t>-</w:t>
      </w:r>
      <w:r>
        <w:t>SSTR</w:t>
      </w:r>
      <w:r w:rsidRPr="0069549D">
        <w:t>-V0</w:t>
      </w:r>
      <w:del w:id="2382" w:author="Samuel Dent" w:date="2015-10-08T11:19:00Z">
        <w:r w:rsidRPr="0069549D" w:rsidDel="00D9378C">
          <w:delText>1</w:delText>
        </w:r>
      </w:del>
      <w:ins w:id="2383" w:author="Samuel Dent" w:date="2015-10-08T11:19:00Z">
        <w:r>
          <w:t>2</w:t>
        </w:r>
      </w:ins>
      <w:r w:rsidRPr="0069549D">
        <w:t>-</w:t>
      </w:r>
      <w:r>
        <w:t>1</w:t>
      </w:r>
      <w:del w:id="2384" w:author="Samuel Dent" w:date="2015-10-08T11:19:00Z">
        <w:r w:rsidDel="00D9378C">
          <w:delText>2</w:delText>
        </w:r>
      </w:del>
      <w:ins w:id="2385" w:author="Samuel Dent" w:date="2015-10-08T11:19:00Z">
        <w:r>
          <w:t>6</w:t>
        </w:r>
      </w:ins>
      <w:r>
        <w:t>0601</w:t>
      </w:r>
    </w:p>
    <w:p w14:paraId="4B7FA077" w14:textId="0A21CAFE" w:rsidR="00367B5C" w:rsidRDefault="00367B5C" w:rsidP="00841F99">
      <w:pPr>
        <w:pStyle w:val="Heading6"/>
      </w:pPr>
    </w:p>
    <w:p w14:paraId="2606ACAB" w14:textId="77777777" w:rsidR="00EE499D" w:rsidRDefault="00EE499D" w:rsidP="00F83B3F">
      <w:pPr>
        <w:sectPr w:rsidR="00EE499D">
          <w:headerReference w:type="default" r:id="rId25"/>
          <w:pgSz w:w="12240" w:h="15840"/>
          <w:pgMar w:top="1440" w:right="1440" w:bottom="1440" w:left="1440" w:header="720" w:footer="720" w:gutter="0"/>
          <w:cols w:space="720"/>
          <w:docGrid w:linePitch="360"/>
        </w:sectPr>
      </w:pPr>
    </w:p>
    <w:p w14:paraId="1156E8CC" w14:textId="77777777" w:rsidR="00BF5869" w:rsidRPr="002E70A4" w:rsidRDefault="00BF5869" w:rsidP="00BF5869">
      <w:pPr>
        <w:pStyle w:val="Heading3"/>
        <w:rPr>
          <w:ins w:id="2386" w:author="Stephanie Baer" w:date="2015-12-18T07:52:00Z"/>
        </w:rPr>
      </w:pPr>
      <w:bookmarkStart w:id="2387" w:name="_Toc441217029"/>
      <w:ins w:id="2388" w:author="Stephanie Baer" w:date="2015-12-18T07:52:00Z">
        <w:r w:rsidRPr="002E70A4">
          <w:lastRenderedPageBreak/>
          <w:t>Tier 2 Advanced Power Strips (APS) – Residential Audio Visual</w:t>
        </w:r>
        <w:bookmarkEnd w:id="2387"/>
        <w:r w:rsidRPr="002E70A4">
          <w:t xml:space="preserve"> </w:t>
        </w:r>
      </w:ins>
    </w:p>
    <w:p w14:paraId="4E2D911B" w14:textId="77777777" w:rsidR="00BF5869" w:rsidRDefault="00BF5869" w:rsidP="00BF5869">
      <w:pPr>
        <w:pStyle w:val="Heading6"/>
        <w:rPr>
          <w:ins w:id="2389" w:author="Stephanie Baer" w:date="2015-12-18T07:52:00Z"/>
        </w:rPr>
      </w:pPr>
      <w:ins w:id="2390" w:author="Stephanie Baer" w:date="2015-12-18T07:52:00Z">
        <w:r>
          <w:t>Description</w:t>
        </w:r>
      </w:ins>
    </w:p>
    <w:p w14:paraId="45249F16" w14:textId="7619FF0F" w:rsidR="00BF5869" w:rsidRDefault="00BF5869" w:rsidP="00BF5869">
      <w:pPr>
        <w:widowControl/>
        <w:spacing w:after="0"/>
        <w:rPr>
          <w:ins w:id="2391" w:author="Stephanie Baer" w:date="2015-12-18T07:52:00Z"/>
          <w:rFonts w:cs="Calibri"/>
          <w:szCs w:val="20"/>
        </w:rPr>
      </w:pPr>
      <w:ins w:id="2392" w:author="Stephanie Baer" w:date="2015-12-18T07:52:00Z">
        <w:r>
          <w:rPr>
            <w:rFonts w:cs="Calibri"/>
            <w:szCs w:val="20"/>
          </w:rPr>
          <w:t xml:space="preserve">This measure relates to the installation of Tier 2 Advanced Power Strips for household audio visual environments (Tier 2 AV APS). Tier 2 AV APS are multi-plug power strips that </w:t>
        </w:r>
        <w:r w:rsidRPr="00362CBD">
          <w:rPr>
            <w:rFonts w:cs="Calibri"/>
            <w:szCs w:val="20"/>
          </w:rPr>
          <w:t xml:space="preserve">remove power </w:t>
        </w:r>
        <w:r>
          <w:rPr>
            <w:rFonts w:cs="Calibri"/>
            <w:szCs w:val="20"/>
          </w:rPr>
          <w:t xml:space="preserve">from audio visual equipment through </w:t>
        </w:r>
        <w:r w:rsidRPr="00362CBD">
          <w:rPr>
            <w:rFonts w:cs="Calibri"/>
            <w:szCs w:val="20"/>
          </w:rPr>
          <w:t>intelligent</w:t>
        </w:r>
        <w:r>
          <w:rPr>
            <w:rFonts w:cs="Calibri"/>
            <w:szCs w:val="20"/>
          </w:rPr>
          <w:t xml:space="preserve"> control and</w:t>
        </w:r>
        <w:r w:rsidRPr="00362CBD">
          <w:rPr>
            <w:rFonts w:cs="Calibri"/>
            <w:szCs w:val="20"/>
          </w:rPr>
          <w:t xml:space="preserve"> monitoring</w:t>
        </w:r>
        <w:r>
          <w:rPr>
            <w:rFonts w:cs="Calibri"/>
            <w:szCs w:val="20"/>
          </w:rPr>
          <w:t xml:space="preserve"> strategies.</w:t>
        </w:r>
        <w:del w:id="2393" w:author="Samuel Dent" w:date="2016-01-14T07:58:00Z">
          <w:r w:rsidDel="007E11B4">
            <w:rPr>
              <w:rFonts w:cs="Calibri"/>
              <w:szCs w:val="20"/>
            </w:rPr>
            <w:delText xml:space="preserve">. </w:delText>
          </w:r>
        </w:del>
        <w:r w:rsidRPr="00362CBD">
          <w:rPr>
            <w:rFonts w:cs="Calibri"/>
            <w:szCs w:val="20"/>
          </w:rPr>
          <w:t xml:space="preserve"> </w:t>
        </w:r>
      </w:ins>
    </w:p>
    <w:p w14:paraId="28F7E683" w14:textId="77777777" w:rsidR="00BF5869" w:rsidRDefault="00BF5869" w:rsidP="00BF5869">
      <w:pPr>
        <w:widowControl/>
        <w:spacing w:after="0"/>
        <w:rPr>
          <w:ins w:id="2394" w:author="Stephanie Baer" w:date="2015-12-18T07:52:00Z"/>
          <w:rFonts w:cs="Calibri"/>
          <w:szCs w:val="20"/>
        </w:rPr>
      </w:pPr>
    </w:p>
    <w:p w14:paraId="4952E90F" w14:textId="0419A67D" w:rsidR="00BF5869" w:rsidRDefault="00BF5869" w:rsidP="00BF5869">
      <w:pPr>
        <w:widowControl/>
        <w:spacing w:after="0"/>
        <w:rPr>
          <w:ins w:id="2395" w:author="Stephanie Baer" w:date="2015-12-18T07:52:00Z"/>
          <w:rFonts w:cstheme="minorHAnsi"/>
        </w:rPr>
      </w:pPr>
      <w:ins w:id="2396" w:author="Stephanie Baer" w:date="2015-12-18T07:52:00Z">
        <w:r>
          <w:rPr>
            <w:rFonts w:cstheme="minorHAnsi"/>
          </w:rPr>
          <w:t>By utilizing advanced control strategies such as true RMS</w:t>
        </w:r>
      </w:ins>
      <w:ins w:id="2397" w:author="Samuel Dent" w:date="2016-01-14T06:31:00Z">
        <w:r w:rsidR="0004453E">
          <w:rPr>
            <w:rFonts w:cstheme="minorHAnsi"/>
          </w:rPr>
          <w:t xml:space="preserve"> (Root Mean Square)</w:t>
        </w:r>
      </w:ins>
      <w:ins w:id="2398" w:author="Stephanie Baer" w:date="2015-12-18T07:52:00Z">
        <w:r>
          <w:rPr>
            <w:rFonts w:cstheme="minorHAnsi"/>
          </w:rPr>
          <w:t xml:space="preserve"> power sensing and/or external sensors</w:t>
        </w:r>
        <w:r>
          <w:rPr>
            <w:rStyle w:val="FootnoteReference"/>
          </w:rPr>
          <w:footnoteReference w:id="142"/>
        </w:r>
        <w:r>
          <w:rPr>
            <w:rFonts w:cstheme="minorHAnsi"/>
          </w:rPr>
          <w:t xml:space="preserve">; both active power loads and </w:t>
        </w:r>
        <w:r w:rsidRPr="00A05FC2">
          <w:rPr>
            <w:rFonts w:cstheme="minorHAnsi"/>
          </w:rPr>
          <w:t xml:space="preserve">standby </w:t>
        </w:r>
        <w:r>
          <w:rPr>
            <w:rFonts w:cstheme="minorHAnsi"/>
          </w:rPr>
          <w:t xml:space="preserve">power </w:t>
        </w:r>
        <w:r w:rsidRPr="00A05FC2">
          <w:rPr>
            <w:rFonts w:cstheme="minorHAnsi"/>
          </w:rPr>
          <w:t>load</w:t>
        </w:r>
        <w:r>
          <w:rPr>
            <w:rFonts w:cstheme="minorHAnsi"/>
          </w:rPr>
          <w:t>s</w:t>
        </w:r>
        <w:r w:rsidRPr="00A05FC2">
          <w:rPr>
            <w:rFonts w:cstheme="minorHAnsi"/>
          </w:rPr>
          <w:t xml:space="preserve"> of controlled devices</w:t>
        </w:r>
        <w:r>
          <w:rPr>
            <w:rFonts w:cstheme="minorHAnsi"/>
          </w:rPr>
          <w:t xml:space="preserve"> are managed by Tier 2 AV APS devices. Monitoring and controlling both active and standby power loads of controlled devices will reduce the overall load of a centralized group of electrical equipment (i.e. the home entertainment center). This more intelligent sensing and control process has been demonstrated to deliver </w:t>
        </w:r>
        <w:r>
          <w:rPr>
            <w:lang w:val="en"/>
          </w:rPr>
          <w:t xml:space="preserve">increased energy savings and demand reduction </w:t>
        </w:r>
        <w:r>
          <w:rPr>
            <w:rFonts w:cstheme="minorHAnsi"/>
          </w:rPr>
          <w:t xml:space="preserve">compared with ‘Tier 1 Advanced Power Strips’. </w:t>
        </w:r>
      </w:ins>
    </w:p>
    <w:p w14:paraId="0CC3CA81" w14:textId="77777777" w:rsidR="00BF5869" w:rsidRDefault="00BF5869" w:rsidP="00BF5869">
      <w:pPr>
        <w:widowControl/>
        <w:spacing w:after="0"/>
        <w:rPr>
          <w:ins w:id="2401" w:author="Stephanie Baer" w:date="2015-12-18T07:52:00Z"/>
          <w:rFonts w:cstheme="minorHAnsi"/>
        </w:rPr>
      </w:pPr>
    </w:p>
    <w:p w14:paraId="4E3C7979" w14:textId="42BD7F3A" w:rsidR="00BF5869" w:rsidRDefault="00BF5869" w:rsidP="00BF5869">
      <w:pPr>
        <w:widowControl/>
        <w:spacing w:after="0"/>
        <w:rPr>
          <w:ins w:id="2402" w:author="Stephanie Baer" w:date="2015-12-18T07:52:00Z"/>
          <w:rFonts w:cstheme="minorHAnsi"/>
        </w:rPr>
      </w:pPr>
      <w:ins w:id="2403" w:author="Stephanie Baer" w:date="2015-12-18T07:52:00Z">
        <w:r>
          <w:rPr>
            <w:rFonts w:cstheme="minorHAnsi"/>
          </w:rPr>
          <w:t xml:space="preserve">The Tier 2 APS market is a relatively new and developing one. With several new Tier 2 APS products coming to market, it is important that energy savings are clearly demonstrated through independent field trials. The IL Technical Advisory Committee have developed a protocol whereby product manufacturers must submit independent field trial evidence of the </w:t>
        </w:r>
      </w:ins>
      <w:ins w:id="2404" w:author="Samuel Dent" w:date="2015-12-18T08:24:00Z">
        <w:r w:rsidR="00456258">
          <w:rPr>
            <w:rFonts w:cstheme="minorHAnsi"/>
          </w:rPr>
          <w:t xml:space="preserve">Energy Reduction Percentage </w:t>
        </w:r>
      </w:ins>
      <w:ins w:id="2405" w:author="Stephanie Baer" w:date="2015-12-18T07:52:00Z">
        <w:r>
          <w:rPr>
            <w:rFonts w:cstheme="minorHAnsi"/>
          </w:rPr>
          <w:t>of their particular product either to the TRM Administrator for consideration during the TRM update process (August – December), or engage with a Program Administrator’s independent evaluation team to review at other times. The product will be assigned a Product Class (A-H) corresponding to the proven savings and all products in a class will claim consistent savings. The IL TRM Administrator will maintain a list of eligible product and class on the IL TRM Sharepoint site.</w:t>
        </w:r>
        <w:r w:rsidRPr="000D6338">
          <w:rPr>
            <w:rFonts w:cstheme="minorHAnsi"/>
          </w:rPr>
          <w:t xml:space="preserve"> </w:t>
        </w:r>
        <w:r>
          <w:rPr>
            <w:rFonts w:cstheme="minorHAnsi"/>
          </w:rPr>
          <w:t>If a mid-year review has taken place, supporting information should be posted on the Sharepoint site such that other program administrators can review.</w:t>
        </w:r>
      </w:ins>
    </w:p>
    <w:p w14:paraId="010D0328" w14:textId="77777777" w:rsidR="00BF5869" w:rsidRDefault="00BF5869" w:rsidP="00BF5869">
      <w:pPr>
        <w:widowControl/>
        <w:spacing w:after="0"/>
        <w:jc w:val="left"/>
        <w:rPr>
          <w:ins w:id="2406" w:author="Stephanie Baer" w:date="2015-12-18T07:52:00Z"/>
          <w:rFonts w:cstheme="minorHAnsi"/>
        </w:rPr>
      </w:pPr>
    </w:p>
    <w:p w14:paraId="6B3ED418" w14:textId="77777777" w:rsidR="00BF5869" w:rsidRDefault="00BF5869" w:rsidP="00BF5869">
      <w:pPr>
        <w:rPr>
          <w:ins w:id="2407" w:author="Stephanie Baer" w:date="2015-12-18T07:52:00Z"/>
          <w:rFonts w:cstheme="minorHAnsi"/>
        </w:rPr>
      </w:pPr>
      <w:ins w:id="2408" w:author="Stephanie Baer" w:date="2015-12-18T07:52:00Z">
        <w:r>
          <w:t xml:space="preserve">Due to the inherent variance day to day and week to week for hours of use of AV systems, it is critical that field trial studies effectively address the variability in usage patterns.  There is significant discussion in the EM&amp;V and academic </w:t>
        </w:r>
        <w:r>
          <w:rPr>
            <w:rFonts w:cstheme="minorHAnsi"/>
          </w:rPr>
          <w:t>domain on the optimal methodology for controlling for these factors and in submitting evidence of energy savings, it is critical that it is demonstrated that these issues are adequately addressed.</w:t>
        </w:r>
      </w:ins>
    </w:p>
    <w:p w14:paraId="645B9042" w14:textId="36F22FC6" w:rsidR="00BF5869" w:rsidRDefault="00BF5869" w:rsidP="00BF5869">
      <w:pPr>
        <w:widowControl/>
        <w:spacing w:after="0"/>
        <w:jc w:val="left"/>
        <w:rPr>
          <w:ins w:id="2409" w:author="Stephanie Baer" w:date="2015-12-18T07:52:00Z"/>
          <w:rFonts w:cs="Calibri"/>
          <w:szCs w:val="20"/>
        </w:rPr>
      </w:pPr>
      <w:ins w:id="2410" w:author="Stephanie Baer" w:date="2015-12-18T07:52:00Z">
        <w:r w:rsidRPr="00C50BC6">
          <w:rPr>
            <w:rFonts w:cs="Calibri"/>
            <w:szCs w:val="20"/>
          </w:rPr>
          <w:t xml:space="preserve">This measure was developed to be applicable to the following program types: </w:t>
        </w:r>
        <w:r>
          <w:rPr>
            <w:rFonts w:cs="Calibri"/>
            <w:szCs w:val="20"/>
          </w:rPr>
          <w:t>DI</w:t>
        </w:r>
        <w:r w:rsidRPr="00C124B0">
          <w:rPr>
            <w:rFonts w:cs="Calibri"/>
            <w:szCs w:val="20"/>
          </w:rPr>
          <w:t>.</w:t>
        </w:r>
        <w:r>
          <w:rPr>
            <w:rFonts w:cs="Calibri"/>
            <w:szCs w:val="20"/>
          </w:rPr>
          <w:t xml:space="preserve">  </w:t>
        </w:r>
      </w:ins>
      <w:ins w:id="2411" w:author="Samuel Dent" w:date="2016-01-14T06:32:00Z">
        <w:r w:rsidR="0004453E">
          <w:rPr>
            <w:rFonts w:cs="Calibri"/>
            <w:szCs w:val="20"/>
          </w:rPr>
          <w:t xml:space="preserve">If </w:t>
        </w:r>
        <w:r w:rsidR="0004453E" w:rsidRPr="00D356C0">
          <w:rPr>
            <w:rFonts w:cs="Calibri"/>
            <w:szCs w:val="20"/>
          </w:rPr>
          <w:t>applied to other program</w:t>
        </w:r>
        <w:r w:rsidR="0004453E">
          <w:rPr>
            <w:rFonts w:cs="Calibri"/>
            <w:szCs w:val="20"/>
          </w:rPr>
          <w:t xml:space="preserve"> delivery</w:t>
        </w:r>
        <w:r w:rsidR="0004453E" w:rsidRPr="00D356C0">
          <w:rPr>
            <w:rFonts w:cs="Calibri"/>
            <w:szCs w:val="20"/>
          </w:rPr>
          <w:t xml:space="preserve"> types, the </w:t>
        </w:r>
        <w:r w:rsidR="0004453E">
          <w:rPr>
            <w:rFonts w:cs="Calibri"/>
            <w:szCs w:val="20"/>
          </w:rPr>
          <w:t>installation characteristics including the number of AV devices under control</w:t>
        </w:r>
      </w:ins>
      <w:ins w:id="2412" w:author="Samuel Dent" w:date="2016-01-14T06:35:00Z">
        <w:r w:rsidR="0004453E">
          <w:rPr>
            <w:rFonts w:cs="Calibri"/>
            <w:szCs w:val="20"/>
          </w:rPr>
          <w:t xml:space="preserve"> and</w:t>
        </w:r>
      </w:ins>
      <w:ins w:id="2413" w:author="Samuel Dent" w:date="2016-01-14T08:37:00Z">
        <w:r w:rsidR="003140D0">
          <w:rPr>
            <w:rFonts w:cs="Calibri"/>
            <w:szCs w:val="20"/>
          </w:rPr>
          <w:t xml:space="preserve"> an appropriate</w:t>
        </w:r>
      </w:ins>
      <w:ins w:id="2414" w:author="Samuel Dent" w:date="2016-01-14T06:34:00Z">
        <w:r w:rsidR="0004453E">
          <w:rPr>
            <w:rFonts w:cs="Calibri"/>
            <w:szCs w:val="20"/>
          </w:rPr>
          <w:t xml:space="preserve"> in service rate</w:t>
        </w:r>
      </w:ins>
      <w:ins w:id="2415" w:author="Samuel Dent" w:date="2016-01-14T06:32:00Z">
        <w:r w:rsidR="0004453E">
          <w:rPr>
            <w:rFonts w:cs="Calibri"/>
            <w:szCs w:val="20"/>
          </w:rPr>
          <w:t xml:space="preserve"> </w:t>
        </w:r>
        <w:r w:rsidR="0004453E" w:rsidRPr="00D356C0">
          <w:rPr>
            <w:rFonts w:cs="Calibri"/>
            <w:szCs w:val="20"/>
          </w:rPr>
          <w:t>should be verified</w:t>
        </w:r>
        <w:r w:rsidR="0004453E">
          <w:rPr>
            <w:rFonts w:cs="Calibri"/>
            <w:szCs w:val="20"/>
          </w:rPr>
          <w:t xml:space="preserve"> through evaluation</w:t>
        </w:r>
        <w:r w:rsidR="0004453E" w:rsidRPr="00D356C0">
          <w:rPr>
            <w:rFonts w:cs="Calibri"/>
            <w:szCs w:val="20"/>
          </w:rPr>
          <w:t>.</w:t>
        </w:r>
      </w:ins>
    </w:p>
    <w:p w14:paraId="27BA1CCE" w14:textId="77777777" w:rsidR="00BF5869" w:rsidRDefault="00BF5869" w:rsidP="00BF5869">
      <w:pPr>
        <w:widowControl/>
        <w:spacing w:after="0"/>
        <w:jc w:val="left"/>
        <w:rPr>
          <w:ins w:id="2416" w:author="Stephanie Baer" w:date="2015-12-18T07:52:00Z"/>
          <w:rFonts w:cs="Calibri"/>
          <w:szCs w:val="20"/>
        </w:rPr>
      </w:pPr>
    </w:p>
    <w:p w14:paraId="29EFC2BC" w14:textId="249AF69C" w:rsidR="00BF5869" w:rsidDel="0004453E" w:rsidRDefault="00BF5869">
      <w:pPr>
        <w:widowControl/>
        <w:spacing w:after="0"/>
        <w:jc w:val="left"/>
        <w:rPr>
          <w:ins w:id="2417" w:author="Stephanie Baer" w:date="2015-12-18T07:52:00Z"/>
          <w:del w:id="2418" w:author="Samuel Dent" w:date="2016-01-14T06:37:00Z"/>
          <w:rFonts w:cs="Calibri"/>
          <w:szCs w:val="20"/>
        </w:rPr>
        <w:pPrChange w:id="2419" w:author="Samuel Dent" w:date="2016-01-14T06:37:00Z">
          <w:pPr>
            <w:widowControl/>
            <w:spacing w:after="0"/>
          </w:pPr>
        </w:pPrChange>
      </w:pPr>
      <w:ins w:id="2420" w:author="Stephanie Baer" w:date="2015-12-18T07:52:00Z">
        <w:r>
          <w:rPr>
            <w:rFonts w:cs="Calibri"/>
            <w:szCs w:val="20"/>
          </w:rPr>
          <w:t xml:space="preserve">Current evaluation is limited to Direct Install applications. Through a Direct Install program it can be assured that the APS is appropriately set up and the customer is knowledgeable about its function and benefit. </w:t>
        </w:r>
      </w:ins>
      <w:ins w:id="2421" w:author="Samuel Dent" w:date="2016-01-14T06:35:00Z">
        <w:r w:rsidR="0004453E">
          <w:rPr>
            <w:rFonts w:cs="Calibri"/>
            <w:szCs w:val="20"/>
          </w:rPr>
          <w:t xml:space="preserve">It is encouraged that </w:t>
        </w:r>
      </w:ins>
      <w:ins w:id="2422" w:author="Samuel Dent" w:date="2016-01-14T06:36:00Z">
        <w:r w:rsidR="0004453E">
          <w:rPr>
            <w:rFonts w:cs="Calibri"/>
            <w:szCs w:val="20"/>
          </w:rPr>
          <w:t>a</w:t>
        </w:r>
      </w:ins>
      <w:ins w:id="2423" w:author="Samuel Dent" w:date="2016-01-14T06:33:00Z">
        <w:r w:rsidR="0004453E">
          <w:rPr>
            <w:rFonts w:cs="Calibri"/>
            <w:szCs w:val="20"/>
          </w:rPr>
          <w:t>dditional implementation strategies</w:t>
        </w:r>
      </w:ins>
      <w:ins w:id="2424" w:author="Samuel Dent" w:date="2016-01-14T06:36:00Z">
        <w:r w:rsidR="0004453E">
          <w:rPr>
            <w:rFonts w:cs="Calibri"/>
            <w:szCs w:val="20"/>
          </w:rPr>
          <w:t xml:space="preserve"> are evaluated to pro</w:t>
        </w:r>
      </w:ins>
      <w:ins w:id="2425" w:author="Samuel Dent" w:date="2016-01-14T06:33:00Z">
        <w:r w:rsidR="0004453E">
          <w:rPr>
            <w:rFonts w:cs="Calibri"/>
            <w:szCs w:val="20"/>
          </w:rPr>
          <w:t xml:space="preserve">vide </w:t>
        </w:r>
      </w:ins>
      <w:ins w:id="2426" w:author="Samuel Dent" w:date="2016-01-14T06:36:00Z">
        <w:r w:rsidR="0004453E">
          <w:rPr>
            <w:rFonts w:cs="Calibri"/>
            <w:szCs w:val="20"/>
          </w:rPr>
          <w:t xml:space="preserve">an indication of whether the units are </w:t>
        </w:r>
      </w:ins>
      <w:ins w:id="2427" w:author="Samuel Dent" w:date="2016-01-14T06:33:00Z">
        <w:r w:rsidR="0004453E">
          <w:rPr>
            <w:rFonts w:cs="Calibri"/>
            <w:szCs w:val="20"/>
          </w:rPr>
          <w:t>appropriately set up</w:t>
        </w:r>
      </w:ins>
      <w:ins w:id="2428" w:author="Samuel Dent" w:date="2016-01-14T06:36:00Z">
        <w:r w:rsidR="0004453E">
          <w:rPr>
            <w:rFonts w:cs="Calibri"/>
            <w:szCs w:val="20"/>
          </w:rPr>
          <w:t>, used with AV equipment</w:t>
        </w:r>
      </w:ins>
      <w:ins w:id="2429" w:author="Samuel Dent" w:date="2016-01-14T06:33:00Z">
        <w:r w:rsidR="0004453E">
          <w:rPr>
            <w:rFonts w:cs="Calibri"/>
            <w:szCs w:val="20"/>
          </w:rPr>
          <w:t xml:space="preserve"> and </w:t>
        </w:r>
      </w:ins>
      <w:ins w:id="2430" w:author="Samuel Dent" w:date="2016-01-14T06:36:00Z">
        <w:r w:rsidR="0004453E">
          <w:rPr>
            <w:rFonts w:cs="Calibri"/>
            <w:szCs w:val="20"/>
          </w:rPr>
          <w:t xml:space="preserve">that </w:t>
        </w:r>
      </w:ins>
      <w:ins w:id="2431" w:author="Samuel Dent" w:date="2016-01-14T06:33:00Z">
        <w:r w:rsidR="0004453E">
          <w:rPr>
            <w:rFonts w:cs="Calibri"/>
            <w:szCs w:val="20"/>
          </w:rPr>
          <w:t>the customer is knowledgeable about its function and benefit. This will then facilitate a basis for broadening out the deployment methods of the APS technology category beyond Direct Install.</w:t>
        </w:r>
      </w:ins>
      <w:ins w:id="2432" w:author="Stephanie Baer" w:date="2015-12-18T07:52:00Z">
        <w:del w:id="2433" w:author="Samuel Dent" w:date="2016-01-14T06:33:00Z">
          <w:r w:rsidDel="0004453E">
            <w:rPr>
              <w:rFonts w:cs="Calibri"/>
              <w:szCs w:val="20"/>
            </w:rPr>
            <w:delText>If additional evaluation provides assumptions for alternative implementation strategies in the future, these will be considered at that time.</w:delText>
          </w:r>
        </w:del>
      </w:ins>
    </w:p>
    <w:p w14:paraId="6E0E6D1A" w14:textId="77777777" w:rsidR="00BF5869" w:rsidRDefault="00BF5869" w:rsidP="00BF5869">
      <w:pPr>
        <w:widowControl/>
        <w:spacing w:after="0"/>
        <w:jc w:val="left"/>
        <w:rPr>
          <w:ins w:id="2434" w:author="Stephanie Baer" w:date="2015-12-18T07:52:00Z"/>
          <w:rFonts w:cs="Calibri"/>
          <w:szCs w:val="20"/>
        </w:rPr>
      </w:pPr>
    </w:p>
    <w:p w14:paraId="3A7C713C" w14:textId="77777777" w:rsidR="00BF5869" w:rsidRDefault="00BF5869" w:rsidP="00BF5869">
      <w:pPr>
        <w:pStyle w:val="Heading6"/>
        <w:rPr>
          <w:ins w:id="2435" w:author="Stephanie Baer" w:date="2015-12-18T07:52:00Z"/>
        </w:rPr>
      </w:pPr>
      <w:ins w:id="2436" w:author="Stephanie Baer" w:date="2015-12-18T07:52:00Z">
        <w:r>
          <w:t>Definition of Efficient Equipment</w:t>
        </w:r>
      </w:ins>
    </w:p>
    <w:p w14:paraId="5310EF20" w14:textId="77777777" w:rsidR="00BF5869" w:rsidRDefault="00BF5869" w:rsidP="00BF5869">
      <w:pPr>
        <w:rPr>
          <w:ins w:id="2437" w:author="Stephanie Baer" w:date="2015-12-18T07:52:00Z"/>
          <w:rFonts w:cstheme="minorHAnsi"/>
          <w:szCs w:val="20"/>
        </w:rPr>
      </w:pPr>
      <w:ins w:id="2438" w:author="Stephanie Baer" w:date="2015-12-18T07:52:00Z">
        <w:r w:rsidRPr="005B2C2A">
          <w:rPr>
            <w:rFonts w:cstheme="minorHAnsi"/>
            <w:szCs w:val="20"/>
          </w:rPr>
          <w:t>The efficient case is the use of a Tier 2 AV APS in a residential AV (home entertainment) environment that includes control of at least 2 AV devices with one being the television</w:t>
        </w:r>
        <w:r w:rsidRPr="005B2C2A">
          <w:rPr>
            <w:rStyle w:val="FootnoteReference"/>
            <w:szCs w:val="20"/>
          </w:rPr>
          <w:footnoteReference w:id="143"/>
        </w:r>
        <w:r w:rsidRPr="005B2C2A">
          <w:rPr>
            <w:rFonts w:cstheme="minorHAnsi"/>
            <w:szCs w:val="20"/>
          </w:rPr>
          <w:t xml:space="preserve">. </w:t>
        </w:r>
      </w:ins>
    </w:p>
    <w:p w14:paraId="4BB280C8" w14:textId="77777777" w:rsidR="00BF5869" w:rsidRPr="005B2C2A" w:rsidRDefault="00BF5869" w:rsidP="00BF5869">
      <w:pPr>
        <w:rPr>
          <w:ins w:id="2441" w:author="Stephanie Baer" w:date="2015-12-18T07:52:00Z"/>
          <w:rFonts w:cstheme="minorHAnsi"/>
          <w:szCs w:val="20"/>
        </w:rPr>
      </w:pPr>
      <w:ins w:id="2442" w:author="Stephanie Baer" w:date="2015-12-18T07:52:00Z">
        <w:r w:rsidRPr="00A95679">
          <w:rPr>
            <w:rFonts w:cstheme="minorHAnsi"/>
            <w:szCs w:val="20"/>
          </w:rPr>
          <w:t>Only Tier 2 AV APS products that have independent demonstrated energy savings via field trials are eligible.</w:t>
        </w:r>
        <w:r w:rsidRPr="005B2C2A">
          <w:rPr>
            <w:rFonts w:cstheme="minorHAnsi"/>
            <w:szCs w:val="20"/>
          </w:rPr>
          <w:t xml:space="preserve"> </w:t>
        </w:r>
      </w:ins>
    </w:p>
    <w:p w14:paraId="1A03508D" w14:textId="77777777" w:rsidR="00BF5869" w:rsidRDefault="00BF5869" w:rsidP="00BF5869">
      <w:pPr>
        <w:contextualSpacing/>
        <w:rPr>
          <w:ins w:id="2443" w:author="Stephanie Baer" w:date="2015-12-18T07:52:00Z"/>
          <w:szCs w:val="20"/>
        </w:rPr>
      </w:pPr>
      <w:ins w:id="2444" w:author="Stephanie Baer" w:date="2015-12-18T07:52:00Z">
        <w:r>
          <w:rPr>
            <w:szCs w:val="20"/>
          </w:rPr>
          <w:lastRenderedPageBreak/>
          <w:t>The minimum product specifications for Tier 2 AV APS are:</w:t>
        </w:r>
      </w:ins>
    </w:p>
    <w:p w14:paraId="0C35E72D" w14:textId="77777777" w:rsidR="00BF5869" w:rsidRDefault="00BF5869" w:rsidP="00BF5869">
      <w:pPr>
        <w:rPr>
          <w:ins w:id="2445" w:author="Stephanie Baer" w:date="2015-12-18T07:52:00Z"/>
          <w:rFonts w:cstheme="minorHAnsi"/>
          <w:highlight w:val="yellow"/>
        </w:rPr>
      </w:pPr>
    </w:p>
    <w:p w14:paraId="0AF2546F" w14:textId="77777777" w:rsidR="00BF5869" w:rsidRPr="008B7A90" w:rsidRDefault="00BF5869" w:rsidP="00BF5869">
      <w:pPr>
        <w:ind w:left="720"/>
        <w:rPr>
          <w:ins w:id="2446" w:author="Stephanie Baer" w:date="2015-12-18T07:52:00Z"/>
          <w:rFonts w:cstheme="minorHAnsi"/>
          <w:szCs w:val="20"/>
        </w:rPr>
      </w:pPr>
      <w:ins w:id="2447" w:author="Stephanie Baer" w:date="2015-12-18T07:52:00Z">
        <w:r w:rsidRPr="008B7A90">
          <w:rPr>
            <w:rFonts w:cstheme="minorHAnsi"/>
            <w:b/>
            <w:bCs/>
            <w:szCs w:val="20"/>
          </w:rPr>
          <w:t>Safety &amp; longevity</w:t>
        </w:r>
      </w:ins>
    </w:p>
    <w:p w14:paraId="0D9DEAD0" w14:textId="77777777" w:rsidR="00BF5869" w:rsidRPr="008B7A90" w:rsidRDefault="00BF5869" w:rsidP="00BF5869">
      <w:pPr>
        <w:numPr>
          <w:ilvl w:val="1"/>
          <w:numId w:val="53"/>
        </w:numPr>
        <w:rPr>
          <w:ins w:id="2448" w:author="Stephanie Baer" w:date="2015-12-18T07:52:00Z"/>
          <w:rFonts w:cstheme="minorHAnsi"/>
          <w:szCs w:val="20"/>
        </w:rPr>
      </w:pPr>
      <w:ins w:id="2449" w:author="Stephanie Baer" w:date="2015-12-18T07:52:00Z">
        <w:r w:rsidRPr="008B7A90">
          <w:rPr>
            <w:rFonts w:cstheme="minorHAnsi"/>
            <w:szCs w:val="20"/>
          </w:rPr>
          <w:t>Product and installation instructions shall comply with 2012 International Fire Code and 2000 NFPA 101 Life Safety Code (IL Fire Code).</w:t>
        </w:r>
      </w:ins>
    </w:p>
    <w:p w14:paraId="7E45E1C9" w14:textId="1F3C67BF" w:rsidR="00BF5869" w:rsidRPr="008B7A90" w:rsidRDefault="00BF5869" w:rsidP="00BF5869">
      <w:pPr>
        <w:numPr>
          <w:ilvl w:val="1"/>
          <w:numId w:val="53"/>
        </w:numPr>
        <w:rPr>
          <w:ins w:id="2450" w:author="Stephanie Baer" w:date="2015-12-18T07:52:00Z"/>
          <w:rFonts w:cstheme="minorHAnsi"/>
          <w:szCs w:val="20"/>
        </w:rPr>
      </w:pPr>
      <w:ins w:id="2451" w:author="Stephanie Baer" w:date="2015-12-18T07:52:00Z">
        <w:r w:rsidRPr="008B7A90">
          <w:rPr>
            <w:rFonts w:cstheme="minorHAnsi"/>
            <w:szCs w:val="20"/>
          </w:rPr>
          <w:t xml:space="preserve">Third party tested </w:t>
        </w:r>
        <w:del w:id="2452" w:author="&quot;sdent&quot;" w:date="2016-01-22T05:32:00Z">
          <w:r w:rsidRPr="008B7A90" w:rsidDel="00EC6BA0">
            <w:rPr>
              <w:rFonts w:cstheme="minorHAnsi"/>
              <w:szCs w:val="20"/>
            </w:rPr>
            <w:delText>and certified to</w:delText>
          </w:r>
          <w:r w:rsidDel="00EC6BA0">
            <w:rPr>
              <w:rFonts w:cstheme="minorHAnsi"/>
              <w:szCs w:val="20"/>
            </w:rPr>
            <w:delText xml:space="preserve"> applicable version of</w:delText>
          </w:r>
          <w:r w:rsidRPr="008B7A90" w:rsidDel="00EC6BA0">
            <w:rPr>
              <w:rFonts w:cstheme="minorHAnsi"/>
              <w:szCs w:val="20"/>
            </w:rPr>
            <w:delText xml:space="preserve"> UL1363 </w:delText>
          </w:r>
          <w:r w:rsidRPr="00D060F9" w:rsidDel="00EC6BA0">
            <w:rPr>
              <w:rFonts w:cstheme="minorHAnsi"/>
              <w:szCs w:val="20"/>
            </w:rPr>
            <w:delText>(Relocatable Power Taps)</w:delText>
          </w:r>
          <w:r w:rsidDel="00EC6BA0">
            <w:rPr>
              <w:rFonts w:cstheme="minorHAnsi"/>
              <w:szCs w:val="20"/>
            </w:rPr>
            <w:delText xml:space="preserve"> </w:delText>
          </w:r>
          <w:r w:rsidRPr="008B7A90" w:rsidDel="00EC6BA0">
            <w:rPr>
              <w:rFonts w:cstheme="minorHAnsi"/>
              <w:szCs w:val="20"/>
            </w:rPr>
            <w:delText xml:space="preserve">Fourth Edition </w:delText>
          </w:r>
          <w:r w:rsidDel="00EC6BA0">
            <w:rPr>
              <w:rFonts w:cstheme="minorHAnsi"/>
              <w:szCs w:val="20"/>
            </w:rPr>
            <w:delText xml:space="preserve">or </w:delText>
          </w:r>
          <w:r w:rsidRPr="008B7A90" w:rsidDel="00EC6BA0">
            <w:rPr>
              <w:rFonts w:cstheme="minorHAnsi"/>
              <w:szCs w:val="20"/>
            </w:rPr>
            <w:delText xml:space="preserve">and UL1449 </w:delText>
          </w:r>
          <w:r w:rsidRPr="00D060F9" w:rsidDel="00EC6BA0">
            <w:rPr>
              <w:rFonts w:cstheme="minorHAnsi"/>
              <w:szCs w:val="20"/>
            </w:rPr>
            <w:delText>(Surge Protective Devices)</w:delText>
          </w:r>
          <w:r w:rsidDel="00EC6BA0">
            <w:rPr>
              <w:rFonts w:cstheme="minorHAnsi"/>
              <w:szCs w:val="20"/>
            </w:rPr>
            <w:delText>.</w:delText>
          </w:r>
        </w:del>
      </w:ins>
      <w:ins w:id="2453" w:author="&quot;sdent&quot;" w:date="2016-01-22T05:32:00Z">
        <w:r w:rsidR="00EC6BA0">
          <w:rPr>
            <w:rFonts w:cstheme="minorHAnsi"/>
            <w:szCs w:val="20"/>
          </w:rPr>
          <w:t>to all applicable UL Standards.</w:t>
        </w:r>
      </w:ins>
      <w:ins w:id="2454" w:author="Stephanie Baer" w:date="2015-12-18T07:52:00Z">
        <w:del w:id="2455" w:author="Samuel Dent" w:date="2015-12-11T07:05:00Z">
          <w:r w:rsidRPr="008B7A90" w:rsidDel="00D060F9">
            <w:rPr>
              <w:rFonts w:cstheme="minorHAnsi"/>
              <w:szCs w:val="20"/>
            </w:rPr>
            <w:delText>Third Edition</w:delText>
          </w:r>
        </w:del>
        <w:del w:id="2456" w:author="Samuel Dent" w:date="2015-12-17T08:05:00Z">
          <w:r w:rsidRPr="008B7A90" w:rsidDel="00C65547">
            <w:rPr>
              <w:rFonts w:cstheme="minorHAnsi"/>
              <w:szCs w:val="20"/>
            </w:rPr>
            <w:delText>.</w:delText>
          </w:r>
        </w:del>
      </w:ins>
    </w:p>
    <w:p w14:paraId="59F3CD03" w14:textId="2A7A407F" w:rsidR="00BF5869" w:rsidRPr="008B7A90" w:rsidDel="00280E99" w:rsidRDefault="00BF5869" w:rsidP="00BF5869">
      <w:pPr>
        <w:numPr>
          <w:ilvl w:val="1"/>
          <w:numId w:val="53"/>
        </w:numPr>
        <w:rPr>
          <w:ins w:id="2457" w:author="Stephanie Baer" w:date="2015-12-18T07:52:00Z"/>
          <w:del w:id="2458" w:author="&quot;sdent&quot;" w:date="2016-01-20T07:26:00Z"/>
          <w:rFonts w:cstheme="minorHAnsi"/>
          <w:szCs w:val="20"/>
        </w:rPr>
      </w:pPr>
      <w:ins w:id="2459" w:author="Stephanie Baer" w:date="2015-12-18T07:52:00Z">
        <w:del w:id="2460" w:author="&quot;sdent&quot;" w:date="2016-01-20T07:26:00Z">
          <w:r w:rsidRPr="008B7A90" w:rsidDel="00280E99">
            <w:rPr>
              <w:rFonts w:cstheme="minorHAnsi"/>
              <w:szCs w:val="20"/>
            </w:rPr>
            <w:delText>10-year product warranty or replacement guarantee</w:delText>
          </w:r>
        </w:del>
      </w:ins>
    </w:p>
    <w:p w14:paraId="790CC2A1" w14:textId="072AE1E4" w:rsidR="00BF5869" w:rsidRPr="008B7A90" w:rsidDel="00280E99" w:rsidRDefault="00BF5869" w:rsidP="00BF5869">
      <w:pPr>
        <w:numPr>
          <w:ilvl w:val="1"/>
          <w:numId w:val="53"/>
        </w:numPr>
        <w:rPr>
          <w:ins w:id="2461" w:author="Stephanie Baer" w:date="2015-12-18T07:52:00Z"/>
          <w:del w:id="2462" w:author="&quot;sdent&quot;" w:date="2016-01-20T07:26:00Z"/>
          <w:rFonts w:cstheme="minorHAnsi"/>
          <w:szCs w:val="20"/>
        </w:rPr>
      </w:pPr>
      <w:ins w:id="2463" w:author="Stephanie Baer" w:date="2015-12-18T07:52:00Z">
        <w:del w:id="2464" w:author="&quot;sdent&quot;" w:date="2016-01-20T07:26:00Z">
          <w:r w:rsidRPr="008B7A90" w:rsidDel="00280E99">
            <w:rPr>
              <w:rFonts w:cstheme="minorHAnsi"/>
              <w:szCs w:val="20"/>
            </w:rPr>
            <w:delText>$10,000 connected device warranty</w:delText>
          </w:r>
        </w:del>
      </w:ins>
    </w:p>
    <w:p w14:paraId="799392D2" w14:textId="18BDE6CB" w:rsidR="00BF5869" w:rsidRPr="008B7A90" w:rsidDel="00280E99" w:rsidRDefault="00BF5869" w:rsidP="00BF5869">
      <w:pPr>
        <w:numPr>
          <w:ilvl w:val="1"/>
          <w:numId w:val="53"/>
        </w:numPr>
        <w:rPr>
          <w:ins w:id="2465" w:author="Stephanie Baer" w:date="2015-12-18T07:52:00Z"/>
          <w:del w:id="2466" w:author="&quot;sdent&quot;" w:date="2016-01-20T07:26:00Z"/>
          <w:rFonts w:cstheme="minorHAnsi"/>
          <w:szCs w:val="20"/>
        </w:rPr>
      </w:pPr>
      <w:ins w:id="2467" w:author="Stephanie Baer" w:date="2015-12-18T07:52:00Z">
        <w:del w:id="2468" w:author="&quot;sdent&quot;" w:date="2016-01-20T07:26:00Z">
          <w:r w:rsidRPr="008B7A90" w:rsidDel="00280E99">
            <w:rPr>
              <w:rFonts w:cstheme="minorHAnsi"/>
              <w:szCs w:val="20"/>
            </w:rPr>
            <w:delText>Product liability insurance of $5 million per claim or in aggregate maintained by manufacturer</w:delText>
          </w:r>
        </w:del>
      </w:ins>
    </w:p>
    <w:p w14:paraId="2D7477B4" w14:textId="77777777" w:rsidR="00BF5869" w:rsidRPr="008B7A90" w:rsidRDefault="00BF5869" w:rsidP="00BF5869">
      <w:pPr>
        <w:numPr>
          <w:ilvl w:val="1"/>
          <w:numId w:val="53"/>
        </w:numPr>
        <w:rPr>
          <w:ins w:id="2469" w:author="Stephanie Baer" w:date="2015-12-18T07:52:00Z"/>
          <w:rFonts w:cstheme="minorHAnsi"/>
          <w:szCs w:val="20"/>
        </w:rPr>
      </w:pPr>
      <w:ins w:id="2470" w:author="Stephanie Baer" w:date="2015-12-18T07:52:00Z">
        <w:r w:rsidRPr="008B7A90">
          <w:rPr>
            <w:rFonts w:cstheme="minorHAnsi"/>
            <w:szCs w:val="20"/>
          </w:rPr>
          <w:t>Contains a resettable circuit breaker</w:t>
        </w:r>
      </w:ins>
    </w:p>
    <w:p w14:paraId="68210024" w14:textId="77777777" w:rsidR="00BF5869" w:rsidRPr="008B7A90" w:rsidRDefault="00BF5869" w:rsidP="00BF5869">
      <w:pPr>
        <w:numPr>
          <w:ilvl w:val="1"/>
          <w:numId w:val="53"/>
        </w:numPr>
        <w:rPr>
          <w:ins w:id="2471" w:author="Stephanie Baer" w:date="2015-12-18T07:52:00Z"/>
          <w:rFonts w:cstheme="minorHAnsi"/>
          <w:szCs w:val="20"/>
        </w:rPr>
      </w:pPr>
      <w:ins w:id="2472" w:author="Stephanie Baer" w:date="2015-12-18T07:52:00Z">
        <w:r w:rsidRPr="008B7A90">
          <w:rPr>
            <w:rFonts w:cstheme="minorHAnsi"/>
            <w:szCs w:val="20"/>
          </w:rPr>
          <w:t>Incorporates power switching electromechanical relays rated for 100,000 switching cycles at full 15 amp load (equivalent to more than 10 years of use).</w:t>
        </w:r>
      </w:ins>
    </w:p>
    <w:p w14:paraId="550F576B" w14:textId="77777777" w:rsidR="00BF5869" w:rsidRPr="008B7A90" w:rsidRDefault="00BF5869" w:rsidP="00BF5869">
      <w:pPr>
        <w:ind w:left="720"/>
        <w:rPr>
          <w:ins w:id="2473" w:author="Stephanie Baer" w:date="2015-12-18T07:52:00Z"/>
          <w:rFonts w:cstheme="minorHAnsi"/>
        </w:rPr>
      </w:pPr>
      <w:ins w:id="2474" w:author="Stephanie Baer" w:date="2015-12-18T07:52:00Z">
        <w:r w:rsidRPr="008B7A90">
          <w:rPr>
            <w:rFonts w:cstheme="minorHAnsi"/>
            <w:b/>
            <w:bCs/>
          </w:rPr>
          <w:t>Energy efficiency functionality</w:t>
        </w:r>
      </w:ins>
    </w:p>
    <w:p w14:paraId="489984C1" w14:textId="5BE6DF10" w:rsidR="00BF5869" w:rsidRPr="008B7A90" w:rsidDel="00280E99" w:rsidRDefault="00BF5869" w:rsidP="00BF5869">
      <w:pPr>
        <w:numPr>
          <w:ilvl w:val="1"/>
          <w:numId w:val="54"/>
        </w:numPr>
        <w:rPr>
          <w:ins w:id="2475" w:author="Stephanie Baer" w:date="2015-12-18T07:52:00Z"/>
          <w:del w:id="2476" w:author="&quot;sdent&quot;" w:date="2016-01-20T07:27:00Z"/>
          <w:rFonts w:cstheme="minorHAnsi"/>
        </w:rPr>
      </w:pPr>
      <w:ins w:id="2477" w:author="Stephanie Baer" w:date="2015-12-18T07:52:00Z">
        <w:del w:id="2478" w:author="&quot;sdent&quot;" w:date="2016-01-20T07:27:00Z">
          <w:r w:rsidRPr="008B7A90" w:rsidDel="00280E99">
            <w:rPr>
              <w:rFonts w:cstheme="minorHAnsi"/>
            </w:rPr>
            <w:delText>At least 2 always on sockets and either (a) at least 5 master</w:delText>
          </w:r>
          <w:r w:rsidDel="00280E99">
            <w:rPr>
              <w:rFonts w:cstheme="minorHAnsi"/>
            </w:rPr>
            <w:delText>-</w:delText>
          </w:r>
          <w:r w:rsidRPr="008B7A90" w:rsidDel="00280E99">
            <w:rPr>
              <w:rFonts w:cstheme="minorHAnsi"/>
            </w:rPr>
            <w:delText>less controlled sockets or (b) 1 master and at least 4 controlled sockets</w:delText>
          </w:r>
        </w:del>
      </w:ins>
    </w:p>
    <w:p w14:paraId="4486B4A2" w14:textId="32672A82" w:rsidR="00BF5869" w:rsidRPr="008B7A90" w:rsidDel="00280E99" w:rsidRDefault="00BF5869" w:rsidP="00BF5869">
      <w:pPr>
        <w:numPr>
          <w:ilvl w:val="1"/>
          <w:numId w:val="54"/>
        </w:numPr>
        <w:rPr>
          <w:ins w:id="2479" w:author="Stephanie Baer" w:date="2015-12-18T07:52:00Z"/>
          <w:del w:id="2480" w:author="&quot;sdent&quot;" w:date="2016-01-20T07:27:00Z"/>
          <w:rFonts w:cstheme="minorHAnsi"/>
        </w:rPr>
      </w:pPr>
      <w:ins w:id="2481" w:author="Stephanie Baer" w:date="2015-12-18T07:52:00Z">
        <w:del w:id="2482" w:author="&quot;sdent&quot;" w:date="2016-01-20T07:27:00Z">
          <w:r w:rsidRPr="008B7A90" w:rsidDel="00280E99">
            <w:rPr>
              <w:rFonts w:cstheme="minorHAnsi"/>
            </w:rPr>
            <w:delText xml:space="preserve">Consumes less than 3 Watts when sending, receiving, or processing wireless communication signals; consumes less than 1 Watt at all other times.  </w:delText>
          </w:r>
        </w:del>
      </w:ins>
    </w:p>
    <w:p w14:paraId="7ECC807E" w14:textId="77777777" w:rsidR="00BF5869" w:rsidRPr="008B7A90" w:rsidRDefault="00BF5869" w:rsidP="00BF5869">
      <w:pPr>
        <w:numPr>
          <w:ilvl w:val="1"/>
          <w:numId w:val="54"/>
        </w:numPr>
        <w:rPr>
          <w:ins w:id="2483" w:author="Stephanie Baer" w:date="2015-12-18T07:52:00Z"/>
          <w:rFonts w:cstheme="minorHAnsi"/>
        </w:rPr>
      </w:pPr>
      <w:ins w:id="2484" w:author="Stephanie Baer" w:date="2015-12-18T07:52:00Z">
        <w:r w:rsidRPr="008B7A90">
          <w:rPr>
            <w:rFonts w:cstheme="minorHAnsi"/>
          </w:rPr>
          <w:t xml:space="preserve">Calculates real power as the time average of the instantaneous power, where instantaneous power is the product of instantaneous voltage and current.   </w:t>
        </w:r>
      </w:ins>
    </w:p>
    <w:p w14:paraId="066A5338" w14:textId="54DE7F50" w:rsidR="00BF5869" w:rsidRPr="008B7A90" w:rsidDel="00280E99" w:rsidRDefault="00BF5869" w:rsidP="00BF5869">
      <w:pPr>
        <w:numPr>
          <w:ilvl w:val="1"/>
          <w:numId w:val="54"/>
        </w:numPr>
        <w:rPr>
          <w:ins w:id="2485" w:author="Stephanie Baer" w:date="2015-12-18T07:52:00Z"/>
          <w:del w:id="2486" w:author="&quot;sdent&quot;" w:date="2016-01-20T07:27:00Z"/>
          <w:rFonts w:cstheme="minorHAnsi"/>
        </w:rPr>
      </w:pPr>
      <w:ins w:id="2487" w:author="Stephanie Baer" w:date="2015-12-18T07:52:00Z">
        <w:del w:id="2488" w:author="&quot;sdent&quot;" w:date="2016-01-20T07:27:00Z">
          <w:r w:rsidRPr="008B7A90" w:rsidDel="00280E99">
            <w:rPr>
              <w:rFonts w:cstheme="minorHAnsi"/>
            </w:rPr>
            <w:delText>Factory default countdown to auto-power down of controlled devices set at 60-75 minutes, but user-adjustable to at least one longer duration of at least 120 minutes.</w:delText>
          </w:r>
        </w:del>
      </w:ins>
    </w:p>
    <w:p w14:paraId="03A8265C" w14:textId="77777777" w:rsidR="00280E99" w:rsidRDefault="00280E99" w:rsidP="00BF5869">
      <w:pPr>
        <w:numPr>
          <w:ilvl w:val="1"/>
          <w:numId w:val="54"/>
        </w:numPr>
        <w:rPr>
          <w:ins w:id="2489" w:author="&quot;sdent&quot;" w:date="2016-01-20T07:28:00Z"/>
          <w:rFonts w:cstheme="minorHAnsi"/>
        </w:rPr>
      </w:pPr>
      <w:ins w:id="2490" w:author="&quot;sdent&quot;" w:date="2016-01-20T07:28:00Z">
        <w:r w:rsidRPr="00280E99">
          <w:rPr>
            <w:rFonts w:cstheme="minorHAnsi"/>
          </w:rPr>
          <w:t>Delivers a warning when the countdown timer begins before an active power down event and maintains the warning until countdown is concluded or reset by use of the remote or other specified signal</w:t>
        </w:r>
      </w:ins>
    </w:p>
    <w:p w14:paraId="38073F1F" w14:textId="64D436BD" w:rsidR="00BF5869" w:rsidRPr="008B7A90" w:rsidDel="00280E99" w:rsidRDefault="00BF5869" w:rsidP="00BF5869">
      <w:pPr>
        <w:numPr>
          <w:ilvl w:val="1"/>
          <w:numId w:val="54"/>
        </w:numPr>
        <w:rPr>
          <w:ins w:id="2491" w:author="Stephanie Baer" w:date="2015-12-18T07:52:00Z"/>
          <w:del w:id="2492" w:author="&quot;sdent&quot;" w:date="2016-01-20T07:28:00Z"/>
          <w:rFonts w:cstheme="minorHAnsi"/>
        </w:rPr>
      </w:pPr>
      <w:ins w:id="2493" w:author="Stephanie Baer" w:date="2015-12-18T07:52:00Z">
        <w:del w:id="2494" w:author="&quot;sdent&quot;" w:date="2016-01-20T07:28:00Z">
          <w:r w:rsidRPr="008B7A90" w:rsidDel="00280E99">
            <w:rPr>
              <w:rFonts w:cstheme="minorHAnsi"/>
            </w:rPr>
            <w:delText>Delivers at least a visual warning when the countdown timer begins before an active power down event and maintains the visual component of the warning until countdown is concluded or reset by use of the remote or other specified signal.</w:delText>
          </w:r>
        </w:del>
      </w:ins>
    </w:p>
    <w:p w14:paraId="090D4F73" w14:textId="77777777" w:rsidR="00BF5869" w:rsidRDefault="00BF5869" w:rsidP="00BF5869">
      <w:pPr>
        <w:numPr>
          <w:ilvl w:val="1"/>
          <w:numId w:val="54"/>
        </w:numPr>
        <w:rPr>
          <w:ins w:id="2495" w:author="Stephanie Baer" w:date="2015-12-18T07:52:00Z"/>
          <w:rFonts w:cstheme="minorHAnsi"/>
        </w:rPr>
      </w:pPr>
      <w:ins w:id="2496" w:author="Stephanie Baer" w:date="2015-12-18T07:52:00Z">
        <w:r w:rsidRPr="008B7A90">
          <w:rPr>
            <w:rFonts w:cstheme="minorHAnsi"/>
          </w:rPr>
          <w:t>Uses an automatically adjustable power switching threshold.</w:t>
        </w:r>
      </w:ins>
    </w:p>
    <w:p w14:paraId="5EAD9151" w14:textId="4C7ECCCB" w:rsidR="00BF5869" w:rsidDel="00280E99" w:rsidRDefault="00BF5869" w:rsidP="00BF5869">
      <w:pPr>
        <w:numPr>
          <w:ilvl w:val="1"/>
          <w:numId w:val="54"/>
        </w:numPr>
        <w:rPr>
          <w:ins w:id="2497" w:author="Stephanie Baer" w:date="2015-12-18T07:52:00Z"/>
          <w:del w:id="2498" w:author="&quot;sdent&quot;" w:date="2016-01-20T07:27:00Z"/>
          <w:rFonts w:cstheme="minorHAnsi"/>
        </w:rPr>
      </w:pPr>
      <w:ins w:id="2499" w:author="Stephanie Baer" w:date="2015-12-18T07:52:00Z">
        <w:del w:id="2500" w:author="&quot;sdent&quot;" w:date="2016-01-20T07:27:00Z">
          <w:r w:rsidDel="00280E99">
            <w:rPr>
              <w:rFonts w:cstheme="minorHAnsi"/>
            </w:rPr>
            <w:delText>The Tier 2 APS is able to read all remote based IR and determine whether it is related to an A/V system or not and take appropriate action.</w:delText>
          </w:r>
        </w:del>
      </w:ins>
    </w:p>
    <w:p w14:paraId="3488610C" w14:textId="77777777" w:rsidR="00BF5869" w:rsidRDefault="00BF5869" w:rsidP="00456258">
      <w:pPr>
        <w:rPr>
          <w:ins w:id="2501" w:author="Stephanie Baer" w:date="2015-12-18T07:52:00Z"/>
          <w:highlight w:val="yellow"/>
        </w:rPr>
      </w:pPr>
    </w:p>
    <w:p w14:paraId="6EFFCB5E" w14:textId="77777777" w:rsidR="00BF5869" w:rsidRDefault="00BF5869" w:rsidP="00BF5869">
      <w:pPr>
        <w:pStyle w:val="Heading6"/>
        <w:rPr>
          <w:ins w:id="2502" w:author="Stephanie Baer" w:date="2015-12-18T07:52:00Z"/>
        </w:rPr>
      </w:pPr>
      <w:ins w:id="2503" w:author="Stephanie Baer" w:date="2015-12-18T07:52:00Z">
        <w:r>
          <w:t>Definition of Baseline Equipment</w:t>
        </w:r>
      </w:ins>
    </w:p>
    <w:p w14:paraId="6629D653" w14:textId="77777777" w:rsidR="00BF5869" w:rsidRPr="009E688B" w:rsidRDefault="00BF5869" w:rsidP="00BF5869">
      <w:pPr>
        <w:rPr>
          <w:ins w:id="2504" w:author="Stephanie Baer" w:date="2015-12-18T07:52:00Z"/>
        </w:rPr>
      </w:pPr>
      <w:ins w:id="2505" w:author="Stephanie Baer" w:date="2015-12-18T07:52:00Z">
        <w:r>
          <w:rPr>
            <w:szCs w:val="20"/>
          </w:rPr>
          <w:t xml:space="preserve">The assumed baseline equipment is a standard power strip or wall socket that does not control loads of connected AV equipment. </w:t>
        </w:r>
      </w:ins>
    </w:p>
    <w:p w14:paraId="6E100DAF" w14:textId="77777777" w:rsidR="00BF5869" w:rsidRDefault="00BF5869" w:rsidP="00BF5869">
      <w:pPr>
        <w:pStyle w:val="Heading6"/>
        <w:rPr>
          <w:ins w:id="2506" w:author="Stephanie Baer" w:date="2015-12-18T07:52:00Z"/>
        </w:rPr>
      </w:pPr>
      <w:ins w:id="2507" w:author="Stephanie Baer" w:date="2015-12-18T07:52:00Z">
        <w:r>
          <w:t>Deemed Lifetime of Efficient Equipment</w:t>
        </w:r>
      </w:ins>
    </w:p>
    <w:p w14:paraId="78E9E31D" w14:textId="77777777" w:rsidR="00BF5869" w:rsidRDefault="00BF5869" w:rsidP="00BF5869">
      <w:pPr>
        <w:rPr>
          <w:ins w:id="2508" w:author="Stephanie Baer" w:date="2015-12-18T07:52:00Z"/>
          <w:rFonts w:cstheme="minorHAnsi"/>
          <w:b/>
        </w:rPr>
      </w:pPr>
      <w:ins w:id="2509" w:author="Stephanie Baer" w:date="2015-12-18T07:52:00Z">
        <w:r w:rsidRPr="00423E34">
          <w:rPr>
            <w:rFonts w:cstheme="minorHAnsi"/>
          </w:rPr>
          <w:t>The default deemed lifetime value for Tier 2 AV APS is assumed to be 7 years</w:t>
        </w:r>
        <w:r w:rsidRPr="00423E34">
          <w:rPr>
            <w:rStyle w:val="FootnoteReference"/>
          </w:rPr>
          <w:footnoteReference w:id="144"/>
        </w:r>
        <w:r w:rsidRPr="00423E34">
          <w:rPr>
            <w:rFonts w:cstheme="minorHAnsi"/>
          </w:rPr>
          <w:t xml:space="preserve">. </w:t>
        </w:r>
      </w:ins>
    </w:p>
    <w:p w14:paraId="3FBAC925" w14:textId="77777777" w:rsidR="00BF5869" w:rsidRDefault="00BF5869" w:rsidP="00BF5869">
      <w:pPr>
        <w:pStyle w:val="Heading6"/>
        <w:rPr>
          <w:ins w:id="2512" w:author="Stephanie Baer" w:date="2015-12-18T07:52:00Z"/>
        </w:rPr>
      </w:pPr>
      <w:ins w:id="2513" w:author="Stephanie Baer" w:date="2015-12-18T07:52:00Z">
        <w:r>
          <w:t xml:space="preserve">Deemed Measure Cost </w:t>
        </w:r>
      </w:ins>
    </w:p>
    <w:p w14:paraId="7BC362C9" w14:textId="77777777" w:rsidR="00BF5869" w:rsidRDefault="00BF5869" w:rsidP="00BF5869">
      <w:pPr>
        <w:rPr>
          <w:ins w:id="2514" w:author="Stephanie Baer" w:date="2015-12-18T07:52:00Z"/>
          <w:i/>
        </w:rPr>
      </w:pPr>
      <w:ins w:id="2515" w:author="Stephanie Baer" w:date="2015-12-18T07:52:00Z">
        <w:r>
          <w:rPr>
            <w:rFonts w:cstheme="minorHAnsi"/>
          </w:rPr>
          <w:t xml:space="preserve">Direct Installation: </w:t>
        </w:r>
        <w:r w:rsidRPr="000B7BB6">
          <w:rPr>
            <w:rFonts w:cstheme="minorHAnsi"/>
          </w:rPr>
          <w:t xml:space="preserve">The </w:t>
        </w:r>
        <w:r>
          <w:rPr>
            <w:rFonts w:cstheme="minorHAnsi"/>
          </w:rPr>
          <w:t xml:space="preserve">actual installed </w:t>
        </w:r>
        <w:r w:rsidRPr="000B7BB6">
          <w:rPr>
            <w:rFonts w:cstheme="minorHAnsi"/>
          </w:rPr>
          <w:t>cost</w:t>
        </w:r>
        <w:r>
          <w:rPr>
            <w:rFonts w:cstheme="minorHAnsi"/>
          </w:rPr>
          <w:t xml:space="preserve"> (including labor)</w:t>
        </w:r>
        <w:r w:rsidRPr="000B7BB6">
          <w:rPr>
            <w:rFonts w:cstheme="minorHAnsi"/>
          </w:rPr>
          <w:t xml:space="preserve"> </w:t>
        </w:r>
        <w:r>
          <w:rPr>
            <w:rFonts w:cstheme="minorHAnsi"/>
          </w:rPr>
          <w:t>of the new Tier 2 AV APS equipment should be used</w:t>
        </w:r>
        <w:r>
          <w:t xml:space="preserve">. </w:t>
        </w:r>
      </w:ins>
    </w:p>
    <w:p w14:paraId="11B1AAC4" w14:textId="77777777" w:rsidR="00BF5869" w:rsidRDefault="00BF5869" w:rsidP="00BF5869">
      <w:pPr>
        <w:pStyle w:val="Heading6"/>
        <w:rPr>
          <w:ins w:id="2516" w:author="Stephanie Baer" w:date="2015-12-18T07:52:00Z"/>
        </w:rPr>
      </w:pPr>
      <w:ins w:id="2517" w:author="Stephanie Baer" w:date="2015-12-18T07:52:00Z">
        <w:r>
          <w:t>Loadshape</w:t>
        </w:r>
        <w:r>
          <w:tab/>
        </w:r>
      </w:ins>
    </w:p>
    <w:p w14:paraId="67F0CA7D" w14:textId="77777777" w:rsidR="00BF5869" w:rsidRPr="008A322F" w:rsidRDefault="00BF5869" w:rsidP="00BF5869">
      <w:pPr>
        <w:rPr>
          <w:ins w:id="2518" w:author="Stephanie Baer" w:date="2015-12-18T07:52:00Z"/>
          <w:rFonts w:cs="Calibri"/>
          <w:color w:val="000000"/>
          <w:szCs w:val="20"/>
        </w:rPr>
      </w:pPr>
      <w:ins w:id="2519" w:author="Stephanie Baer" w:date="2015-12-18T07:52:00Z">
        <w:r w:rsidRPr="008A322F">
          <w:rPr>
            <w:rFonts w:cs="Calibri"/>
            <w:color w:val="000000"/>
            <w:szCs w:val="20"/>
          </w:rPr>
          <w:t>Loadshape R13 - Residential Standby Losses – Entertainment</w:t>
        </w:r>
      </w:ins>
    </w:p>
    <w:p w14:paraId="1B94FA79" w14:textId="77777777" w:rsidR="00BF5869" w:rsidRDefault="00BF5869" w:rsidP="00BF5869">
      <w:pPr>
        <w:pStyle w:val="Heading6"/>
        <w:rPr>
          <w:ins w:id="2520" w:author="Stephanie Baer" w:date="2015-12-18T07:52:00Z"/>
        </w:rPr>
      </w:pPr>
      <w:ins w:id="2521" w:author="Stephanie Baer" w:date="2015-12-18T07:52:00Z">
        <w:r>
          <w:t>Coincidence Factor</w:t>
        </w:r>
      </w:ins>
    </w:p>
    <w:p w14:paraId="3D59BE5C" w14:textId="77777777" w:rsidR="00BF5869" w:rsidRDefault="00BF5869" w:rsidP="00BF5869">
      <w:pPr>
        <w:rPr>
          <w:ins w:id="2522" w:author="Stephanie Baer" w:date="2015-12-18T07:52:00Z"/>
          <w:rFonts w:cstheme="minorHAnsi"/>
        </w:rPr>
      </w:pPr>
      <w:ins w:id="2523" w:author="Stephanie Baer" w:date="2015-12-18T07:52:00Z">
        <w:r w:rsidRPr="00A05FC2">
          <w:rPr>
            <w:rFonts w:cstheme="minorHAnsi"/>
          </w:rPr>
          <w:t xml:space="preserve">The summer peak coincidence factor for this measure is </w:t>
        </w:r>
        <w:r>
          <w:rPr>
            <w:rFonts w:cstheme="minorHAnsi"/>
          </w:rPr>
          <w:t>assumed to be 80%</w:t>
        </w:r>
        <w:r>
          <w:rPr>
            <w:rStyle w:val="FootnoteReference"/>
          </w:rPr>
          <w:footnoteReference w:id="145"/>
        </w:r>
      </w:ins>
    </w:p>
    <w:p w14:paraId="36E8B76C" w14:textId="77777777" w:rsidR="00BF5869" w:rsidRDefault="00BF5869" w:rsidP="00BF5869">
      <w:pPr>
        <w:rPr>
          <w:ins w:id="2526" w:author="Stephanie Baer" w:date="2015-12-18T07:52:00Z"/>
          <w:rFonts w:cstheme="minorHAnsi"/>
        </w:rPr>
      </w:pPr>
    </w:p>
    <w:p w14:paraId="18D18892" w14:textId="77777777" w:rsidR="00BF5869" w:rsidRDefault="00BF5869" w:rsidP="00BF5869">
      <w:pPr>
        <w:rPr>
          <w:ins w:id="2527" w:author="&quot;sdent&quot;" w:date="2016-01-21T09:26:00Z"/>
          <w:rFonts w:cstheme="minorHAnsi"/>
        </w:rPr>
      </w:pPr>
    </w:p>
    <w:p w14:paraId="5E53758B" w14:textId="77777777" w:rsidR="00FB0B53" w:rsidRDefault="00FB0B53" w:rsidP="00BF5869">
      <w:pPr>
        <w:rPr>
          <w:ins w:id="2528" w:author="Stephanie Baer" w:date="2015-12-18T07:52:00Z"/>
          <w:rFonts w:cstheme="minorHAnsi"/>
        </w:rPr>
      </w:pPr>
    </w:p>
    <w:p w14:paraId="397116D1" w14:textId="77777777" w:rsidR="00BF5869" w:rsidRDefault="00BF5869" w:rsidP="00BF5869">
      <w:pPr>
        <w:pStyle w:val="AlgorithmHeading"/>
        <w:rPr>
          <w:ins w:id="2529" w:author="Stephanie Baer" w:date="2015-12-18T07:52:00Z"/>
        </w:rPr>
      </w:pPr>
      <w:ins w:id="2530" w:author="Stephanie Baer" w:date="2015-12-18T07:52:00Z">
        <w:r>
          <w:t xml:space="preserve">Algorithm </w:t>
        </w:r>
      </w:ins>
    </w:p>
    <w:p w14:paraId="4285183B" w14:textId="77777777" w:rsidR="00BF5869" w:rsidRDefault="00BF5869" w:rsidP="00BF5869">
      <w:pPr>
        <w:pStyle w:val="Heading6"/>
        <w:rPr>
          <w:ins w:id="2531" w:author="Stephanie Baer" w:date="2015-12-18T07:52:00Z"/>
        </w:rPr>
      </w:pPr>
      <w:ins w:id="2532" w:author="Stephanie Baer" w:date="2015-12-18T07:52:00Z">
        <w:r>
          <w:lastRenderedPageBreak/>
          <w:t xml:space="preserve">Calculation of Energy Savings </w:t>
        </w:r>
      </w:ins>
    </w:p>
    <w:p w14:paraId="06FF7424" w14:textId="77777777" w:rsidR="00BF5869" w:rsidRDefault="00BF5869" w:rsidP="00BF5869">
      <w:pPr>
        <w:pStyle w:val="Heading6"/>
        <w:rPr>
          <w:ins w:id="2533" w:author="Stephanie Baer" w:date="2015-12-18T07:52:00Z"/>
        </w:rPr>
      </w:pPr>
      <w:ins w:id="2534" w:author="Stephanie Baer" w:date="2015-12-18T07:52:00Z">
        <w:r>
          <w:t>Electric Energy Savings</w:t>
        </w:r>
      </w:ins>
    </w:p>
    <w:p w14:paraId="1117415A" w14:textId="77777777" w:rsidR="00BF5869" w:rsidRDefault="00BF5869" w:rsidP="00BF5869">
      <w:pPr>
        <w:ind w:left="720" w:firstLine="720"/>
        <w:rPr>
          <w:ins w:id="2535" w:author="Stephanie Baer" w:date="2015-12-18T07:52:00Z"/>
        </w:rPr>
      </w:pPr>
      <w:ins w:id="2536" w:author="Stephanie Baer" w:date="2015-12-18T07:52:00Z">
        <w:r>
          <w:rPr>
            <w:rFonts w:cstheme="minorHAnsi"/>
            <w:noProof/>
          </w:rPr>
          <w:t>ΔkWh</w:t>
        </w:r>
        <w:r>
          <w:rPr>
            <w:rFonts w:cstheme="minorHAnsi"/>
            <w:noProof/>
            <w:vertAlign w:val="subscript"/>
          </w:rPr>
          <w:t xml:space="preserve"> </w:t>
        </w:r>
        <w:r>
          <w:rPr>
            <w:rFonts w:cstheme="minorHAnsi"/>
            <w:noProof/>
            <w:vertAlign w:val="subscript"/>
          </w:rPr>
          <w:tab/>
        </w:r>
        <w:r>
          <w:t>= ERP</w:t>
        </w:r>
        <w:r w:rsidRPr="001A6D02">
          <w:rPr>
            <w:vertAlign w:val="subscript"/>
          </w:rPr>
          <w:t xml:space="preserve"> </w:t>
        </w:r>
        <w:r>
          <w:t>* BaselineEnergy</w:t>
        </w:r>
        <w:r w:rsidRPr="00F70796">
          <w:rPr>
            <w:vertAlign w:val="subscript"/>
          </w:rPr>
          <w:t>AV</w:t>
        </w:r>
        <w:r>
          <w:t xml:space="preserve"> * ISR</w:t>
        </w:r>
      </w:ins>
    </w:p>
    <w:p w14:paraId="4432DCFB" w14:textId="77777777" w:rsidR="00BF5869" w:rsidRDefault="00BF5869" w:rsidP="00BF5869">
      <w:pPr>
        <w:rPr>
          <w:ins w:id="2537" w:author="Stephanie Baer" w:date="2015-12-18T07:52:00Z"/>
        </w:rPr>
      </w:pPr>
      <w:ins w:id="2538" w:author="Stephanie Baer" w:date="2015-12-18T07:52:00Z">
        <w:r>
          <w:t xml:space="preserve">Where: </w:t>
        </w:r>
      </w:ins>
    </w:p>
    <w:p w14:paraId="6E54675E" w14:textId="77777777" w:rsidR="00BF5869" w:rsidRDefault="00BF5869" w:rsidP="00BF5869">
      <w:pPr>
        <w:ind w:left="2880" w:hanging="2160"/>
        <w:rPr>
          <w:ins w:id="2539" w:author="Stephanie Baer" w:date="2015-12-18T07:52:00Z"/>
        </w:rPr>
      </w:pPr>
      <w:ins w:id="2540" w:author="Stephanie Baer" w:date="2015-12-18T07:52:00Z">
        <w:r>
          <w:t xml:space="preserve">ERP </w:t>
        </w:r>
        <w:r>
          <w:tab/>
          <w:t>= Energy Reduction Percentage of qualifying Tier2 AV APS product</w:t>
        </w:r>
        <w:r w:rsidRPr="00A7055C">
          <w:t xml:space="preserve"> </w:t>
        </w:r>
        <w:r>
          <w:t>range as provided below</w:t>
        </w:r>
      </w:ins>
    </w:p>
    <w:p w14:paraId="370E675A" w14:textId="77777777" w:rsidR="00BF5869" w:rsidRDefault="00BF5869" w:rsidP="00BF5869">
      <w:pPr>
        <w:ind w:left="720"/>
        <w:rPr>
          <w:ins w:id="2541" w:author="Stephanie Baer" w:date="2015-12-18T07:52:00Z"/>
        </w:rPr>
      </w:pPr>
      <w:ins w:id="2542" w:author="Stephanie Baer" w:date="2015-12-18T07:52:00Z">
        <w:r>
          <w:t>BaselineEnergy</w:t>
        </w:r>
        <w:r w:rsidRPr="00F70796">
          <w:rPr>
            <w:vertAlign w:val="subscript"/>
          </w:rPr>
          <w:t>AV</w:t>
        </w:r>
        <w:r>
          <w:t xml:space="preserve"> </w:t>
        </w:r>
        <w:r>
          <w:tab/>
        </w:r>
        <w:r>
          <w:tab/>
          <w:t xml:space="preserve">= </w:t>
        </w:r>
        <w:r w:rsidRPr="000A0EE7">
          <w:t>600</w:t>
        </w:r>
        <w:r>
          <w:t xml:space="preserve"> kWh</w:t>
        </w:r>
        <w:r>
          <w:rPr>
            <w:rStyle w:val="FootnoteReference"/>
          </w:rPr>
          <w:footnoteReference w:id="146"/>
        </w:r>
      </w:ins>
    </w:p>
    <w:tbl>
      <w:tblPr>
        <w:tblStyle w:val="TableGrid"/>
        <w:tblW w:w="0" w:type="auto"/>
        <w:jc w:val="center"/>
        <w:tblLook w:val="04A0" w:firstRow="1" w:lastRow="0" w:firstColumn="1" w:lastColumn="0" w:noHBand="0" w:noVBand="1"/>
        <w:tblPrChange w:id="2545" w:author="Stephanie Baer" w:date="2016-01-21T13:51:00Z">
          <w:tblPr>
            <w:tblStyle w:val="TableGrid"/>
            <w:tblW w:w="0" w:type="auto"/>
            <w:jc w:val="center"/>
            <w:tblLook w:val="04A0" w:firstRow="1" w:lastRow="0" w:firstColumn="1" w:lastColumn="0" w:noHBand="0" w:noVBand="1"/>
          </w:tblPr>
        </w:tblPrChange>
      </w:tblPr>
      <w:tblGrid>
        <w:gridCol w:w="2441"/>
        <w:gridCol w:w="2440"/>
        <w:gridCol w:w="2408"/>
        <w:gridCol w:w="2287"/>
        <w:tblGridChange w:id="2546">
          <w:tblGrid>
            <w:gridCol w:w="2441"/>
            <w:gridCol w:w="2440"/>
            <w:gridCol w:w="2408"/>
            <w:gridCol w:w="2287"/>
          </w:tblGrid>
        </w:tblGridChange>
      </w:tblGrid>
      <w:tr w:rsidR="00BF5869" w:rsidRPr="007D2D7C" w14:paraId="1F571CCB" w14:textId="77777777" w:rsidTr="00552DE4">
        <w:trPr>
          <w:tblHeader/>
          <w:jc w:val="center"/>
          <w:ins w:id="2547" w:author="Stephanie Baer" w:date="2015-12-18T07:52:00Z"/>
          <w:trPrChange w:id="2548" w:author="Stephanie Baer" w:date="2016-01-21T13:51:00Z">
            <w:trPr>
              <w:tblHeader/>
              <w:jc w:val="center"/>
            </w:trPr>
          </w:trPrChange>
        </w:trPr>
        <w:tc>
          <w:tcPr>
            <w:tcW w:w="2441" w:type="dxa"/>
            <w:shd w:val="clear" w:color="auto" w:fill="7F7F7F" w:themeFill="text1" w:themeFillTint="80"/>
            <w:vAlign w:val="center"/>
            <w:tcPrChange w:id="2549" w:author="Stephanie Baer" w:date="2016-01-21T13:51:00Z">
              <w:tcPr>
                <w:tcW w:w="2441" w:type="dxa"/>
                <w:shd w:val="clear" w:color="auto" w:fill="7F7F7F" w:themeFill="text1" w:themeFillTint="80"/>
                <w:vAlign w:val="center"/>
              </w:tcPr>
            </w:tcPrChange>
          </w:tcPr>
          <w:p w14:paraId="3E9FB83E" w14:textId="6FE9CFCD" w:rsidR="00BF5869" w:rsidRPr="00A7055C" w:rsidRDefault="00BF5869">
            <w:pPr>
              <w:jc w:val="center"/>
              <w:rPr>
                <w:ins w:id="2550" w:author="Stephanie Baer" w:date="2015-12-18T07:52:00Z"/>
                <w:rFonts w:asciiTheme="minorHAnsi" w:hAnsiTheme="minorHAnsi" w:cstheme="minorHAnsi"/>
                <w:b/>
                <w:color w:val="FFFFFF" w:themeColor="background1"/>
                <w:szCs w:val="22"/>
              </w:rPr>
            </w:pPr>
            <w:ins w:id="2551" w:author="Stephanie Baer" w:date="2015-12-18T07:52:00Z">
              <w:r w:rsidRPr="00A7055C">
                <w:rPr>
                  <w:rFonts w:asciiTheme="minorHAnsi" w:hAnsiTheme="minorHAnsi" w:cstheme="minorHAnsi"/>
                  <w:b/>
                  <w:color w:val="FFFFFF" w:themeColor="background1"/>
                </w:rPr>
                <w:t>Product Class</w:t>
              </w:r>
            </w:ins>
          </w:p>
        </w:tc>
        <w:tc>
          <w:tcPr>
            <w:tcW w:w="2440" w:type="dxa"/>
            <w:shd w:val="clear" w:color="auto" w:fill="7F7F7F" w:themeFill="text1" w:themeFillTint="80"/>
            <w:vAlign w:val="center"/>
            <w:tcPrChange w:id="2552" w:author="Stephanie Baer" w:date="2016-01-21T13:51:00Z">
              <w:tcPr>
                <w:tcW w:w="2440" w:type="dxa"/>
                <w:shd w:val="clear" w:color="auto" w:fill="7F7F7F" w:themeFill="text1" w:themeFillTint="80"/>
                <w:vAlign w:val="center"/>
              </w:tcPr>
            </w:tcPrChange>
          </w:tcPr>
          <w:p w14:paraId="106C067B" w14:textId="77777777" w:rsidR="00BF5869" w:rsidRPr="00A7055C" w:rsidRDefault="00BF5869">
            <w:pPr>
              <w:jc w:val="center"/>
              <w:rPr>
                <w:ins w:id="2553" w:author="Stephanie Baer" w:date="2015-12-18T07:52:00Z"/>
                <w:rFonts w:asciiTheme="minorHAnsi" w:hAnsiTheme="minorHAnsi" w:cstheme="minorHAnsi"/>
                <w:b/>
                <w:color w:val="FFFFFF" w:themeColor="background1"/>
                <w:szCs w:val="22"/>
              </w:rPr>
            </w:pPr>
            <w:ins w:id="2554" w:author="Stephanie Baer" w:date="2015-12-18T07:52:00Z">
              <w:r w:rsidRPr="00A7055C">
                <w:rPr>
                  <w:rFonts w:asciiTheme="minorHAnsi" w:hAnsiTheme="minorHAnsi" w:cstheme="minorHAnsi"/>
                  <w:b/>
                  <w:color w:val="FFFFFF" w:themeColor="background1"/>
                </w:rPr>
                <w:t>Field trial ERP range</w:t>
              </w:r>
            </w:ins>
          </w:p>
        </w:tc>
        <w:tc>
          <w:tcPr>
            <w:tcW w:w="2408" w:type="dxa"/>
            <w:shd w:val="clear" w:color="auto" w:fill="7F7F7F" w:themeFill="text1" w:themeFillTint="80"/>
            <w:vAlign w:val="center"/>
            <w:tcPrChange w:id="2555" w:author="Stephanie Baer" w:date="2016-01-21T13:51:00Z">
              <w:tcPr>
                <w:tcW w:w="2408" w:type="dxa"/>
                <w:shd w:val="clear" w:color="auto" w:fill="7F7F7F" w:themeFill="text1" w:themeFillTint="80"/>
                <w:vAlign w:val="center"/>
              </w:tcPr>
            </w:tcPrChange>
          </w:tcPr>
          <w:p w14:paraId="1B415C00" w14:textId="77777777" w:rsidR="00BF5869" w:rsidRPr="00A7055C" w:rsidRDefault="00BF5869">
            <w:pPr>
              <w:jc w:val="center"/>
              <w:rPr>
                <w:ins w:id="2556" w:author="Stephanie Baer" w:date="2015-12-18T07:52:00Z"/>
                <w:rFonts w:asciiTheme="minorHAnsi" w:hAnsiTheme="minorHAnsi" w:cstheme="minorHAnsi"/>
                <w:b/>
                <w:color w:val="FFFFFF" w:themeColor="background1"/>
                <w:szCs w:val="22"/>
              </w:rPr>
            </w:pPr>
            <w:ins w:id="2557" w:author="Stephanie Baer" w:date="2015-12-18T07:52:00Z">
              <w:r w:rsidRPr="00A7055C">
                <w:rPr>
                  <w:rFonts w:asciiTheme="minorHAnsi" w:hAnsiTheme="minorHAnsi" w:cstheme="minorHAnsi"/>
                  <w:b/>
                  <w:color w:val="FFFFFF" w:themeColor="background1"/>
                </w:rPr>
                <w:t>ERP used</w:t>
              </w:r>
            </w:ins>
          </w:p>
        </w:tc>
        <w:tc>
          <w:tcPr>
            <w:tcW w:w="2287" w:type="dxa"/>
            <w:shd w:val="clear" w:color="auto" w:fill="7F7F7F" w:themeFill="text1" w:themeFillTint="80"/>
            <w:vAlign w:val="center"/>
            <w:tcPrChange w:id="2558" w:author="Stephanie Baer" w:date="2016-01-21T13:51:00Z">
              <w:tcPr>
                <w:tcW w:w="2287" w:type="dxa"/>
                <w:shd w:val="clear" w:color="auto" w:fill="7F7F7F" w:themeFill="text1" w:themeFillTint="80"/>
                <w:vAlign w:val="center"/>
              </w:tcPr>
            </w:tcPrChange>
          </w:tcPr>
          <w:p w14:paraId="35733222" w14:textId="77777777" w:rsidR="00BF5869" w:rsidRPr="00A7055C" w:rsidRDefault="00BF5869">
            <w:pPr>
              <w:jc w:val="center"/>
              <w:rPr>
                <w:ins w:id="2559" w:author="Stephanie Baer" w:date="2015-12-18T07:52:00Z"/>
                <w:rFonts w:asciiTheme="minorHAnsi" w:hAnsiTheme="minorHAnsi" w:cstheme="minorHAnsi"/>
                <w:b/>
                <w:color w:val="FFFFFF" w:themeColor="background1"/>
                <w:szCs w:val="22"/>
              </w:rPr>
            </w:pPr>
            <w:ins w:id="2560" w:author="Stephanie Baer" w:date="2015-12-18T07:52:00Z">
              <w:r w:rsidRPr="00A7055C">
                <w:rPr>
                  <w:rFonts w:asciiTheme="minorHAnsi" w:hAnsiTheme="minorHAnsi" w:cstheme="minorHAnsi"/>
                  <w:b/>
                  <w:color w:val="FFFFFF" w:themeColor="background1"/>
                </w:rPr>
                <w:t>ΔkWh</w:t>
              </w:r>
            </w:ins>
          </w:p>
        </w:tc>
      </w:tr>
      <w:tr w:rsidR="00BF5869" w:rsidRPr="00A4243E" w14:paraId="257B8B83" w14:textId="77777777" w:rsidTr="00552DE4">
        <w:trPr>
          <w:jc w:val="center"/>
          <w:ins w:id="2561" w:author="Stephanie Baer" w:date="2015-12-18T07:52:00Z"/>
          <w:trPrChange w:id="2562" w:author="Stephanie Baer" w:date="2016-01-21T13:51:00Z">
            <w:trPr>
              <w:jc w:val="center"/>
            </w:trPr>
          </w:trPrChange>
        </w:trPr>
        <w:tc>
          <w:tcPr>
            <w:tcW w:w="2441" w:type="dxa"/>
            <w:vAlign w:val="center"/>
            <w:tcPrChange w:id="2563" w:author="Stephanie Baer" w:date="2016-01-21T13:51:00Z">
              <w:tcPr>
                <w:tcW w:w="2441" w:type="dxa"/>
              </w:tcPr>
            </w:tcPrChange>
          </w:tcPr>
          <w:p w14:paraId="6BF85470" w14:textId="77777777" w:rsidR="00BF5869" w:rsidRPr="00A7055C" w:rsidRDefault="00BF5869">
            <w:pPr>
              <w:jc w:val="center"/>
              <w:rPr>
                <w:ins w:id="2564" w:author="Stephanie Baer" w:date="2015-12-18T07:52:00Z"/>
                <w:rFonts w:asciiTheme="minorHAnsi" w:hAnsiTheme="minorHAnsi" w:cstheme="minorHAnsi"/>
                <w:szCs w:val="22"/>
              </w:rPr>
            </w:pPr>
            <w:ins w:id="2565" w:author="Stephanie Baer" w:date="2015-12-18T07:52:00Z">
              <w:r w:rsidRPr="00A7055C">
                <w:rPr>
                  <w:rFonts w:asciiTheme="minorHAnsi" w:hAnsiTheme="minorHAnsi" w:cstheme="minorHAnsi"/>
                </w:rPr>
                <w:t>A</w:t>
              </w:r>
            </w:ins>
          </w:p>
        </w:tc>
        <w:tc>
          <w:tcPr>
            <w:tcW w:w="2440" w:type="dxa"/>
            <w:vAlign w:val="center"/>
            <w:tcPrChange w:id="2566" w:author="Stephanie Baer" w:date="2016-01-21T13:51:00Z">
              <w:tcPr>
                <w:tcW w:w="2440" w:type="dxa"/>
                <w:vAlign w:val="center"/>
              </w:tcPr>
            </w:tcPrChange>
          </w:tcPr>
          <w:p w14:paraId="30CC2B79" w14:textId="77777777" w:rsidR="00BF5869" w:rsidRPr="00A7055C" w:rsidRDefault="00BF5869">
            <w:pPr>
              <w:jc w:val="center"/>
              <w:rPr>
                <w:ins w:id="2567" w:author="Stephanie Baer" w:date="2015-12-18T07:52:00Z"/>
                <w:rFonts w:asciiTheme="minorHAnsi" w:hAnsiTheme="minorHAnsi" w:cstheme="minorHAnsi"/>
                <w:szCs w:val="22"/>
              </w:rPr>
            </w:pPr>
            <w:ins w:id="2568" w:author="Stephanie Baer" w:date="2015-12-18T07:52:00Z">
              <w:r w:rsidRPr="00A7055C">
                <w:rPr>
                  <w:rFonts w:asciiTheme="minorHAnsi" w:hAnsiTheme="minorHAnsi" w:cstheme="minorHAnsi"/>
                </w:rPr>
                <w:t>55 – 60%</w:t>
              </w:r>
            </w:ins>
          </w:p>
        </w:tc>
        <w:tc>
          <w:tcPr>
            <w:tcW w:w="2408" w:type="dxa"/>
            <w:vAlign w:val="center"/>
            <w:tcPrChange w:id="2569" w:author="Stephanie Baer" w:date="2016-01-21T13:51:00Z">
              <w:tcPr>
                <w:tcW w:w="2408" w:type="dxa"/>
                <w:vAlign w:val="center"/>
              </w:tcPr>
            </w:tcPrChange>
          </w:tcPr>
          <w:p w14:paraId="23AC9242" w14:textId="77777777" w:rsidR="00BF5869" w:rsidRPr="00A7055C" w:rsidRDefault="00BF5869">
            <w:pPr>
              <w:jc w:val="center"/>
              <w:rPr>
                <w:ins w:id="2570" w:author="Stephanie Baer" w:date="2015-12-18T07:52:00Z"/>
                <w:rFonts w:asciiTheme="minorHAnsi" w:hAnsiTheme="minorHAnsi" w:cstheme="minorHAnsi"/>
                <w:szCs w:val="22"/>
              </w:rPr>
            </w:pPr>
            <w:ins w:id="2571" w:author="Stephanie Baer" w:date="2015-12-18T07:52:00Z">
              <w:r w:rsidRPr="00A7055C">
                <w:rPr>
                  <w:rFonts w:asciiTheme="minorHAnsi" w:hAnsiTheme="minorHAnsi" w:cstheme="minorHAnsi"/>
                </w:rPr>
                <w:t>55%</w:t>
              </w:r>
            </w:ins>
          </w:p>
        </w:tc>
        <w:tc>
          <w:tcPr>
            <w:tcW w:w="2287" w:type="dxa"/>
            <w:vAlign w:val="center"/>
            <w:tcPrChange w:id="2572" w:author="Stephanie Baer" w:date="2016-01-21T13:51:00Z">
              <w:tcPr>
                <w:tcW w:w="2287" w:type="dxa"/>
                <w:vAlign w:val="bottom"/>
              </w:tcPr>
            </w:tcPrChange>
          </w:tcPr>
          <w:p w14:paraId="2E73A487" w14:textId="77777777" w:rsidR="00BF5869" w:rsidRPr="00A7055C" w:rsidRDefault="00BF5869">
            <w:pPr>
              <w:jc w:val="center"/>
              <w:rPr>
                <w:ins w:id="2573" w:author="Stephanie Baer" w:date="2015-12-18T07:52:00Z"/>
                <w:rFonts w:ascii="Calibri" w:hAnsi="Calibri"/>
                <w:color w:val="000000"/>
                <w:szCs w:val="22"/>
              </w:rPr>
            </w:pPr>
            <w:ins w:id="2574" w:author="Stephanie Baer" w:date="2015-12-18T07:52:00Z">
              <w:r w:rsidRPr="00A7055C">
                <w:rPr>
                  <w:rFonts w:ascii="Calibri" w:hAnsi="Calibri"/>
                  <w:color w:val="000000"/>
                  <w:szCs w:val="22"/>
                </w:rPr>
                <w:t>330</w:t>
              </w:r>
            </w:ins>
          </w:p>
        </w:tc>
      </w:tr>
      <w:tr w:rsidR="00BF5869" w:rsidRPr="00A4243E" w14:paraId="2FE2D2FC" w14:textId="77777777" w:rsidTr="00552DE4">
        <w:trPr>
          <w:jc w:val="center"/>
          <w:ins w:id="2575" w:author="Stephanie Baer" w:date="2015-12-18T07:52:00Z"/>
          <w:trPrChange w:id="2576" w:author="Stephanie Baer" w:date="2016-01-21T13:51:00Z">
            <w:trPr>
              <w:jc w:val="center"/>
            </w:trPr>
          </w:trPrChange>
        </w:trPr>
        <w:tc>
          <w:tcPr>
            <w:tcW w:w="2441" w:type="dxa"/>
            <w:vAlign w:val="center"/>
            <w:tcPrChange w:id="2577" w:author="Stephanie Baer" w:date="2016-01-21T13:51:00Z">
              <w:tcPr>
                <w:tcW w:w="2441" w:type="dxa"/>
              </w:tcPr>
            </w:tcPrChange>
          </w:tcPr>
          <w:p w14:paraId="0FA3EA79" w14:textId="77777777" w:rsidR="00BF5869" w:rsidRPr="00A7055C" w:rsidRDefault="00BF5869">
            <w:pPr>
              <w:jc w:val="center"/>
              <w:rPr>
                <w:ins w:id="2578" w:author="Stephanie Baer" w:date="2015-12-18T07:52:00Z"/>
                <w:rFonts w:asciiTheme="minorHAnsi" w:hAnsiTheme="minorHAnsi" w:cstheme="minorHAnsi"/>
                <w:szCs w:val="22"/>
              </w:rPr>
            </w:pPr>
            <w:ins w:id="2579" w:author="Stephanie Baer" w:date="2015-12-18T07:52:00Z">
              <w:r w:rsidRPr="00A7055C">
                <w:rPr>
                  <w:rFonts w:asciiTheme="minorHAnsi" w:hAnsiTheme="minorHAnsi" w:cstheme="minorHAnsi"/>
                </w:rPr>
                <w:t>B</w:t>
              </w:r>
            </w:ins>
          </w:p>
        </w:tc>
        <w:tc>
          <w:tcPr>
            <w:tcW w:w="2440" w:type="dxa"/>
            <w:vAlign w:val="center"/>
            <w:tcPrChange w:id="2580" w:author="Stephanie Baer" w:date="2016-01-21T13:51:00Z">
              <w:tcPr>
                <w:tcW w:w="2440" w:type="dxa"/>
                <w:vAlign w:val="center"/>
              </w:tcPr>
            </w:tcPrChange>
          </w:tcPr>
          <w:p w14:paraId="1E66DB2E" w14:textId="77777777" w:rsidR="00BF5869" w:rsidRPr="00A7055C" w:rsidRDefault="00BF5869">
            <w:pPr>
              <w:jc w:val="center"/>
              <w:rPr>
                <w:ins w:id="2581" w:author="Stephanie Baer" w:date="2015-12-18T07:52:00Z"/>
                <w:rFonts w:asciiTheme="minorHAnsi" w:hAnsiTheme="minorHAnsi" w:cstheme="minorHAnsi"/>
                <w:szCs w:val="22"/>
              </w:rPr>
            </w:pPr>
            <w:ins w:id="2582" w:author="Stephanie Baer" w:date="2015-12-18T07:52:00Z">
              <w:r w:rsidRPr="00A7055C">
                <w:rPr>
                  <w:rFonts w:asciiTheme="minorHAnsi" w:hAnsiTheme="minorHAnsi" w:cstheme="minorHAnsi"/>
                </w:rPr>
                <w:t>50 – 54%</w:t>
              </w:r>
            </w:ins>
          </w:p>
        </w:tc>
        <w:tc>
          <w:tcPr>
            <w:tcW w:w="2408" w:type="dxa"/>
            <w:vAlign w:val="center"/>
            <w:tcPrChange w:id="2583" w:author="Stephanie Baer" w:date="2016-01-21T13:51:00Z">
              <w:tcPr>
                <w:tcW w:w="2408" w:type="dxa"/>
                <w:vAlign w:val="center"/>
              </w:tcPr>
            </w:tcPrChange>
          </w:tcPr>
          <w:p w14:paraId="6AF34887" w14:textId="77777777" w:rsidR="00BF5869" w:rsidRPr="00A7055C" w:rsidRDefault="00BF5869">
            <w:pPr>
              <w:jc w:val="center"/>
              <w:rPr>
                <w:ins w:id="2584" w:author="Stephanie Baer" w:date="2015-12-18T07:52:00Z"/>
                <w:rFonts w:asciiTheme="minorHAnsi" w:hAnsiTheme="minorHAnsi" w:cstheme="minorHAnsi"/>
                <w:szCs w:val="22"/>
              </w:rPr>
            </w:pPr>
            <w:ins w:id="2585" w:author="Stephanie Baer" w:date="2015-12-18T07:52:00Z">
              <w:r w:rsidRPr="00A7055C">
                <w:rPr>
                  <w:rFonts w:asciiTheme="minorHAnsi" w:hAnsiTheme="minorHAnsi" w:cstheme="minorHAnsi"/>
                </w:rPr>
                <w:t>50%</w:t>
              </w:r>
            </w:ins>
          </w:p>
        </w:tc>
        <w:tc>
          <w:tcPr>
            <w:tcW w:w="2287" w:type="dxa"/>
            <w:vAlign w:val="center"/>
            <w:tcPrChange w:id="2586" w:author="Stephanie Baer" w:date="2016-01-21T13:51:00Z">
              <w:tcPr>
                <w:tcW w:w="2287" w:type="dxa"/>
                <w:vAlign w:val="bottom"/>
              </w:tcPr>
            </w:tcPrChange>
          </w:tcPr>
          <w:p w14:paraId="12325490" w14:textId="77777777" w:rsidR="00BF5869" w:rsidRPr="00A7055C" w:rsidRDefault="00BF5869">
            <w:pPr>
              <w:jc w:val="center"/>
              <w:rPr>
                <w:ins w:id="2587" w:author="Stephanie Baer" w:date="2015-12-18T07:52:00Z"/>
                <w:rFonts w:ascii="Calibri" w:hAnsi="Calibri"/>
                <w:color w:val="000000"/>
                <w:szCs w:val="22"/>
              </w:rPr>
            </w:pPr>
            <w:ins w:id="2588" w:author="Stephanie Baer" w:date="2015-12-18T07:52:00Z">
              <w:r w:rsidRPr="00A7055C">
                <w:rPr>
                  <w:rFonts w:ascii="Calibri" w:hAnsi="Calibri"/>
                  <w:color w:val="000000"/>
                  <w:szCs w:val="22"/>
                </w:rPr>
                <w:t>300</w:t>
              </w:r>
            </w:ins>
          </w:p>
        </w:tc>
      </w:tr>
      <w:tr w:rsidR="00BF5869" w:rsidRPr="00A4243E" w14:paraId="33A00E08" w14:textId="77777777" w:rsidTr="00552DE4">
        <w:trPr>
          <w:jc w:val="center"/>
          <w:ins w:id="2589" w:author="Stephanie Baer" w:date="2015-12-18T07:52:00Z"/>
          <w:trPrChange w:id="2590" w:author="Stephanie Baer" w:date="2016-01-21T13:51:00Z">
            <w:trPr>
              <w:jc w:val="center"/>
            </w:trPr>
          </w:trPrChange>
        </w:trPr>
        <w:tc>
          <w:tcPr>
            <w:tcW w:w="2441" w:type="dxa"/>
            <w:vAlign w:val="center"/>
            <w:tcPrChange w:id="2591" w:author="Stephanie Baer" w:date="2016-01-21T13:51:00Z">
              <w:tcPr>
                <w:tcW w:w="2441" w:type="dxa"/>
              </w:tcPr>
            </w:tcPrChange>
          </w:tcPr>
          <w:p w14:paraId="2BC4C9A4" w14:textId="77777777" w:rsidR="00BF5869" w:rsidRPr="00A7055C" w:rsidRDefault="00BF5869">
            <w:pPr>
              <w:jc w:val="center"/>
              <w:rPr>
                <w:ins w:id="2592" w:author="Stephanie Baer" w:date="2015-12-18T07:52:00Z"/>
                <w:rFonts w:asciiTheme="minorHAnsi" w:hAnsiTheme="minorHAnsi" w:cstheme="minorHAnsi"/>
                <w:szCs w:val="22"/>
              </w:rPr>
            </w:pPr>
            <w:ins w:id="2593" w:author="Stephanie Baer" w:date="2015-12-18T07:52:00Z">
              <w:r w:rsidRPr="00A7055C">
                <w:rPr>
                  <w:rFonts w:asciiTheme="minorHAnsi" w:hAnsiTheme="minorHAnsi" w:cstheme="minorHAnsi"/>
                </w:rPr>
                <w:t>C</w:t>
              </w:r>
            </w:ins>
          </w:p>
        </w:tc>
        <w:tc>
          <w:tcPr>
            <w:tcW w:w="2440" w:type="dxa"/>
            <w:vAlign w:val="center"/>
            <w:tcPrChange w:id="2594" w:author="Stephanie Baer" w:date="2016-01-21T13:51:00Z">
              <w:tcPr>
                <w:tcW w:w="2440" w:type="dxa"/>
                <w:vAlign w:val="center"/>
              </w:tcPr>
            </w:tcPrChange>
          </w:tcPr>
          <w:p w14:paraId="377865FB" w14:textId="77777777" w:rsidR="00BF5869" w:rsidRPr="00A7055C" w:rsidRDefault="00BF5869">
            <w:pPr>
              <w:jc w:val="center"/>
              <w:rPr>
                <w:ins w:id="2595" w:author="Stephanie Baer" w:date="2015-12-18T07:52:00Z"/>
                <w:rFonts w:asciiTheme="minorHAnsi" w:hAnsiTheme="minorHAnsi" w:cstheme="minorHAnsi"/>
                <w:szCs w:val="22"/>
              </w:rPr>
            </w:pPr>
            <w:ins w:id="2596" w:author="Stephanie Baer" w:date="2015-12-18T07:52:00Z">
              <w:r w:rsidRPr="00A7055C">
                <w:rPr>
                  <w:rFonts w:asciiTheme="minorHAnsi" w:hAnsiTheme="minorHAnsi" w:cstheme="minorHAnsi"/>
                </w:rPr>
                <w:t>45 – 49%</w:t>
              </w:r>
            </w:ins>
          </w:p>
        </w:tc>
        <w:tc>
          <w:tcPr>
            <w:tcW w:w="2408" w:type="dxa"/>
            <w:vAlign w:val="center"/>
            <w:tcPrChange w:id="2597" w:author="Stephanie Baer" w:date="2016-01-21T13:51:00Z">
              <w:tcPr>
                <w:tcW w:w="2408" w:type="dxa"/>
                <w:vAlign w:val="center"/>
              </w:tcPr>
            </w:tcPrChange>
          </w:tcPr>
          <w:p w14:paraId="20ED1A03" w14:textId="77777777" w:rsidR="00BF5869" w:rsidRPr="00A7055C" w:rsidRDefault="00BF5869">
            <w:pPr>
              <w:jc w:val="center"/>
              <w:rPr>
                <w:ins w:id="2598" w:author="Stephanie Baer" w:date="2015-12-18T07:52:00Z"/>
                <w:rFonts w:asciiTheme="minorHAnsi" w:hAnsiTheme="minorHAnsi" w:cstheme="minorHAnsi"/>
                <w:szCs w:val="22"/>
              </w:rPr>
            </w:pPr>
            <w:ins w:id="2599" w:author="Stephanie Baer" w:date="2015-12-18T07:52:00Z">
              <w:r w:rsidRPr="00A7055C">
                <w:rPr>
                  <w:rFonts w:asciiTheme="minorHAnsi" w:hAnsiTheme="minorHAnsi" w:cstheme="minorHAnsi"/>
                </w:rPr>
                <w:t>45%</w:t>
              </w:r>
            </w:ins>
          </w:p>
        </w:tc>
        <w:tc>
          <w:tcPr>
            <w:tcW w:w="2287" w:type="dxa"/>
            <w:vAlign w:val="center"/>
            <w:tcPrChange w:id="2600" w:author="Stephanie Baer" w:date="2016-01-21T13:51:00Z">
              <w:tcPr>
                <w:tcW w:w="2287" w:type="dxa"/>
                <w:vAlign w:val="bottom"/>
              </w:tcPr>
            </w:tcPrChange>
          </w:tcPr>
          <w:p w14:paraId="430BB809" w14:textId="77777777" w:rsidR="00BF5869" w:rsidRPr="00A7055C" w:rsidRDefault="00BF5869">
            <w:pPr>
              <w:jc w:val="center"/>
              <w:rPr>
                <w:ins w:id="2601" w:author="Stephanie Baer" w:date="2015-12-18T07:52:00Z"/>
                <w:rFonts w:ascii="Calibri" w:hAnsi="Calibri"/>
                <w:color w:val="000000"/>
                <w:szCs w:val="22"/>
              </w:rPr>
            </w:pPr>
            <w:ins w:id="2602" w:author="Stephanie Baer" w:date="2015-12-18T07:52:00Z">
              <w:r w:rsidRPr="00A7055C">
                <w:rPr>
                  <w:rFonts w:ascii="Calibri" w:hAnsi="Calibri"/>
                  <w:color w:val="000000"/>
                  <w:szCs w:val="22"/>
                </w:rPr>
                <w:t>270</w:t>
              </w:r>
            </w:ins>
          </w:p>
        </w:tc>
      </w:tr>
      <w:tr w:rsidR="00BF5869" w:rsidRPr="00A4243E" w14:paraId="614AFF47" w14:textId="77777777" w:rsidTr="00552DE4">
        <w:trPr>
          <w:jc w:val="center"/>
          <w:ins w:id="2603" w:author="Stephanie Baer" w:date="2015-12-18T07:52:00Z"/>
          <w:trPrChange w:id="2604" w:author="Stephanie Baer" w:date="2016-01-21T13:51:00Z">
            <w:trPr>
              <w:jc w:val="center"/>
            </w:trPr>
          </w:trPrChange>
        </w:trPr>
        <w:tc>
          <w:tcPr>
            <w:tcW w:w="2441" w:type="dxa"/>
            <w:vAlign w:val="center"/>
            <w:tcPrChange w:id="2605" w:author="Stephanie Baer" w:date="2016-01-21T13:51:00Z">
              <w:tcPr>
                <w:tcW w:w="2441" w:type="dxa"/>
              </w:tcPr>
            </w:tcPrChange>
          </w:tcPr>
          <w:p w14:paraId="1E471DCD" w14:textId="77777777" w:rsidR="00BF5869" w:rsidRPr="00A7055C" w:rsidRDefault="00BF5869">
            <w:pPr>
              <w:jc w:val="center"/>
              <w:rPr>
                <w:ins w:id="2606" w:author="Stephanie Baer" w:date="2015-12-18T07:52:00Z"/>
                <w:rFonts w:asciiTheme="minorHAnsi" w:hAnsiTheme="minorHAnsi" w:cstheme="minorHAnsi"/>
                <w:szCs w:val="22"/>
              </w:rPr>
            </w:pPr>
            <w:ins w:id="2607" w:author="Stephanie Baer" w:date="2015-12-18T07:52:00Z">
              <w:r w:rsidRPr="00A7055C">
                <w:rPr>
                  <w:rFonts w:asciiTheme="minorHAnsi" w:hAnsiTheme="minorHAnsi" w:cstheme="minorHAnsi"/>
                </w:rPr>
                <w:t>D</w:t>
              </w:r>
            </w:ins>
          </w:p>
        </w:tc>
        <w:tc>
          <w:tcPr>
            <w:tcW w:w="2440" w:type="dxa"/>
            <w:vAlign w:val="center"/>
            <w:tcPrChange w:id="2608" w:author="Stephanie Baer" w:date="2016-01-21T13:51:00Z">
              <w:tcPr>
                <w:tcW w:w="2440" w:type="dxa"/>
                <w:vAlign w:val="center"/>
              </w:tcPr>
            </w:tcPrChange>
          </w:tcPr>
          <w:p w14:paraId="294F1399" w14:textId="77777777" w:rsidR="00BF5869" w:rsidRPr="00A7055C" w:rsidRDefault="00BF5869">
            <w:pPr>
              <w:jc w:val="center"/>
              <w:rPr>
                <w:ins w:id="2609" w:author="Stephanie Baer" w:date="2015-12-18T07:52:00Z"/>
                <w:rFonts w:asciiTheme="minorHAnsi" w:hAnsiTheme="minorHAnsi" w:cstheme="minorHAnsi"/>
                <w:szCs w:val="22"/>
              </w:rPr>
            </w:pPr>
            <w:ins w:id="2610" w:author="Stephanie Baer" w:date="2015-12-18T07:52:00Z">
              <w:r w:rsidRPr="00A7055C">
                <w:rPr>
                  <w:rFonts w:asciiTheme="minorHAnsi" w:hAnsiTheme="minorHAnsi" w:cstheme="minorHAnsi"/>
                </w:rPr>
                <w:t>40 – 44%</w:t>
              </w:r>
            </w:ins>
          </w:p>
        </w:tc>
        <w:tc>
          <w:tcPr>
            <w:tcW w:w="2408" w:type="dxa"/>
            <w:vAlign w:val="center"/>
            <w:tcPrChange w:id="2611" w:author="Stephanie Baer" w:date="2016-01-21T13:51:00Z">
              <w:tcPr>
                <w:tcW w:w="2408" w:type="dxa"/>
                <w:vAlign w:val="center"/>
              </w:tcPr>
            </w:tcPrChange>
          </w:tcPr>
          <w:p w14:paraId="59AF8B0E" w14:textId="77777777" w:rsidR="00BF5869" w:rsidRPr="00A7055C" w:rsidRDefault="00BF5869">
            <w:pPr>
              <w:jc w:val="center"/>
              <w:rPr>
                <w:ins w:id="2612" w:author="Stephanie Baer" w:date="2015-12-18T07:52:00Z"/>
                <w:rFonts w:asciiTheme="minorHAnsi" w:hAnsiTheme="minorHAnsi" w:cstheme="minorHAnsi"/>
                <w:szCs w:val="22"/>
              </w:rPr>
            </w:pPr>
            <w:ins w:id="2613" w:author="Stephanie Baer" w:date="2015-12-18T07:52:00Z">
              <w:r w:rsidRPr="00A7055C">
                <w:rPr>
                  <w:rFonts w:asciiTheme="minorHAnsi" w:hAnsiTheme="minorHAnsi" w:cstheme="minorHAnsi"/>
                </w:rPr>
                <w:t>40%</w:t>
              </w:r>
            </w:ins>
          </w:p>
        </w:tc>
        <w:tc>
          <w:tcPr>
            <w:tcW w:w="2287" w:type="dxa"/>
            <w:vAlign w:val="center"/>
            <w:tcPrChange w:id="2614" w:author="Stephanie Baer" w:date="2016-01-21T13:51:00Z">
              <w:tcPr>
                <w:tcW w:w="2287" w:type="dxa"/>
                <w:vAlign w:val="bottom"/>
              </w:tcPr>
            </w:tcPrChange>
          </w:tcPr>
          <w:p w14:paraId="3E7673F3" w14:textId="77777777" w:rsidR="00BF5869" w:rsidRPr="00A7055C" w:rsidRDefault="00BF5869">
            <w:pPr>
              <w:jc w:val="center"/>
              <w:rPr>
                <w:ins w:id="2615" w:author="Stephanie Baer" w:date="2015-12-18T07:52:00Z"/>
                <w:rFonts w:ascii="Calibri" w:hAnsi="Calibri"/>
                <w:color w:val="000000"/>
                <w:szCs w:val="22"/>
              </w:rPr>
            </w:pPr>
            <w:ins w:id="2616" w:author="Stephanie Baer" w:date="2015-12-18T07:52:00Z">
              <w:r w:rsidRPr="00A7055C">
                <w:rPr>
                  <w:rFonts w:ascii="Calibri" w:hAnsi="Calibri"/>
                  <w:color w:val="000000"/>
                  <w:szCs w:val="22"/>
                </w:rPr>
                <w:t>240</w:t>
              </w:r>
            </w:ins>
          </w:p>
        </w:tc>
      </w:tr>
      <w:tr w:rsidR="00BF5869" w:rsidRPr="00A4243E" w14:paraId="094BBC4E" w14:textId="77777777" w:rsidTr="00552DE4">
        <w:trPr>
          <w:jc w:val="center"/>
          <w:ins w:id="2617" w:author="Stephanie Baer" w:date="2015-12-18T07:52:00Z"/>
          <w:trPrChange w:id="2618" w:author="Stephanie Baer" w:date="2016-01-21T13:51:00Z">
            <w:trPr>
              <w:jc w:val="center"/>
            </w:trPr>
          </w:trPrChange>
        </w:trPr>
        <w:tc>
          <w:tcPr>
            <w:tcW w:w="2441" w:type="dxa"/>
            <w:vAlign w:val="center"/>
            <w:tcPrChange w:id="2619" w:author="Stephanie Baer" w:date="2016-01-21T13:51:00Z">
              <w:tcPr>
                <w:tcW w:w="2441" w:type="dxa"/>
              </w:tcPr>
            </w:tcPrChange>
          </w:tcPr>
          <w:p w14:paraId="15302402" w14:textId="77777777" w:rsidR="00BF5869" w:rsidRPr="00A7055C" w:rsidRDefault="00BF5869">
            <w:pPr>
              <w:jc w:val="center"/>
              <w:rPr>
                <w:ins w:id="2620" w:author="Stephanie Baer" w:date="2015-12-18T07:52:00Z"/>
                <w:rFonts w:asciiTheme="minorHAnsi" w:hAnsiTheme="minorHAnsi" w:cstheme="minorHAnsi"/>
                <w:szCs w:val="22"/>
              </w:rPr>
            </w:pPr>
            <w:ins w:id="2621" w:author="Stephanie Baer" w:date="2015-12-18T07:52:00Z">
              <w:r w:rsidRPr="00A7055C">
                <w:rPr>
                  <w:rFonts w:asciiTheme="minorHAnsi" w:hAnsiTheme="minorHAnsi" w:cstheme="minorHAnsi"/>
                </w:rPr>
                <w:t>E</w:t>
              </w:r>
            </w:ins>
          </w:p>
        </w:tc>
        <w:tc>
          <w:tcPr>
            <w:tcW w:w="2440" w:type="dxa"/>
            <w:vAlign w:val="center"/>
            <w:tcPrChange w:id="2622" w:author="Stephanie Baer" w:date="2016-01-21T13:51:00Z">
              <w:tcPr>
                <w:tcW w:w="2440" w:type="dxa"/>
                <w:vAlign w:val="center"/>
              </w:tcPr>
            </w:tcPrChange>
          </w:tcPr>
          <w:p w14:paraId="72E212B3" w14:textId="77777777" w:rsidR="00BF5869" w:rsidRPr="00A7055C" w:rsidRDefault="00BF5869">
            <w:pPr>
              <w:jc w:val="center"/>
              <w:rPr>
                <w:ins w:id="2623" w:author="Stephanie Baer" w:date="2015-12-18T07:52:00Z"/>
                <w:rFonts w:asciiTheme="minorHAnsi" w:hAnsiTheme="minorHAnsi" w:cstheme="minorHAnsi"/>
                <w:szCs w:val="22"/>
              </w:rPr>
            </w:pPr>
            <w:ins w:id="2624" w:author="Stephanie Baer" w:date="2015-12-18T07:52:00Z">
              <w:r w:rsidRPr="00A7055C">
                <w:rPr>
                  <w:rFonts w:asciiTheme="minorHAnsi" w:hAnsiTheme="minorHAnsi" w:cstheme="minorHAnsi"/>
                </w:rPr>
                <w:t>35 – 39%</w:t>
              </w:r>
            </w:ins>
          </w:p>
        </w:tc>
        <w:tc>
          <w:tcPr>
            <w:tcW w:w="2408" w:type="dxa"/>
            <w:vAlign w:val="center"/>
            <w:tcPrChange w:id="2625" w:author="Stephanie Baer" w:date="2016-01-21T13:51:00Z">
              <w:tcPr>
                <w:tcW w:w="2408" w:type="dxa"/>
                <w:vAlign w:val="center"/>
              </w:tcPr>
            </w:tcPrChange>
          </w:tcPr>
          <w:p w14:paraId="65F46326" w14:textId="77777777" w:rsidR="00BF5869" w:rsidRPr="00A7055C" w:rsidRDefault="00BF5869">
            <w:pPr>
              <w:jc w:val="center"/>
              <w:rPr>
                <w:ins w:id="2626" w:author="Stephanie Baer" w:date="2015-12-18T07:52:00Z"/>
                <w:rFonts w:asciiTheme="minorHAnsi" w:hAnsiTheme="minorHAnsi" w:cstheme="minorHAnsi"/>
                <w:szCs w:val="22"/>
              </w:rPr>
            </w:pPr>
            <w:ins w:id="2627" w:author="Stephanie Baer" w:date="2015-12-18T07:52:00Z">
              <w:r w:rsidRPr="00A7055C">
                <w:rPr>
                  <w:rFonts w:asciiTheme="minorHAnsi" w:hAnsiTheme="minorHAnsi" w:cstheme="minorHAnsi"/>
                </w:rPr>
                <w:t>35%</w:t>
              </w:r>
            </w:ins>
          </w:p>
        </w:tc>
        <w:tc>
          <w:tcPr>
            <w:tcW w:w="2287" w:type="dxa"/>
            <w:vAlign w:val="center"/>
            <w:tcPrChange w:id="2628" w:author="Stephanie Baer" w:date="2016-01-21T13:51:00Z">
              <w:tcPr>
                <w:tcW w:w="2287" w:type="dxa"/>
                <w:vAlign w:val="bottom"/>
              </w:tcPr>
            </w:tcPrChange>
          </w:tcPr>
          <w:p w14:paraId="6B8C8809" w14:textId="77777777" w:rsidR="00BF5869" w:rsidRPr="00A7055C" w:rsidRDefault="00BF5869">
            <w:pPr>
              <w:jc w:val="center"/>
              <w:rPr>
                <w:ins w:id="2629" w:author="Stephanie Baer" w:date="2015-12-18T07:52:00Z"/>
                <w:rFonts w:ascii="Calibri" w:hAnsi="Calibri"/>
                <w:color w:val="000000"/>
                <w:szCs w:val="22"/>
              </w:rPr>
            </w:pPr>
            <w:ins w:id="2630" w:author="Stephanie Baer" w:date="2015-12-18T07:52:00Z">
              <w:r w:rsidRPr="00A7055C">
                <w:rPr>
                  <w:rFonts w:ascii="Calibri" w:hAnsi="Calibri"/>
                  <w:color w:val="000000"/>
                  <w:szCs w:val="22"/>
                </w:rPr>
                <w:t>210</w:t>
              </w:r>
            </w:ins>
          </w:p>
        </w:tc>
      </w:tr>
      <w:tr w:rsidR="00BF5869" w:rsidRPr="00A4243E" w14:paraId="5D829437" w14:textId="77777777" w:rsidTr="00552DE4">
        <w:trPr>
          <w:jc w:val="center"/>
          <w:ins w:id="2631" w:author="Stephanie Baer" w:date="2015-12-18T07:52:00Z"/>
          <w:trPrChange w:id="2632" w:author="Stephanie Baer" w:date="2016-01-21T13:51:00Z">
            <w:trPr>
              <w:jc w:val="center"/>
            </w:trPr>
          </w:trPrChange>
        </w:trPr>
        <w:tc>
          <w:tcPr>
            <w:tcW w:w="2441" w:type="dxa"/>
            <w:vAlign w:val="center"/>
            <w:tcPrChange w:id="2633" w:author="Stephanie Baer" w:date="2016-01-21T13:51:00Z">
              <w:tcPr>
                <w:tcW w:w="2441" w:type="dxa"/>
              </w:tcPr>
            </w:tcPrChange>
          </w:tcPr>
          <w:p w14:paraId="3983B9B4" w14:textId="77777777" w:rsidR="00BF5869" w:rsidRPr="00A7055C" w:rsidRDefault="00BF5869">
            <w:pPr>
              <w:jc w:val="center"/>
              <w:rPr>
                <w:ins w:id="2634" w:author="Stephanie Baer" w:date="2015-12-18T07:52:00Z"/>
                <w:rFonts w:asciiTheme="minorHAnsi" w:hAnsiTheme="minorHAnsi" w:cstheme="minorHAnsi"/>
                <w:szCs w:val="22"/>
              </w:rPr>
            </w:pPr>
            <w:ins w:id="2635" w:author="Stephanie Baer" w:date="2015-12-18T07:52:00Z">
              <w:r w:rsidRPr="00A7055C">
                <w:rPr>
                  <w:rFonts w:asciiTheme="minorHAnsi" w:hAnsiTheme="minorHAnsi" w:cstheme="minorHAnsi"/>
                </w:rPr>
                <w:t>F</w:t>
              </w:r>
            </w:ins>
          </w:p>
        </w:tc>
        <w:tc>
          <w:tcPr>
            <w:tcW w:w="2440" w:type="dxa"/>
            <w:vAlign w:val="center"/>
            <w:tcPrChange w:id="2636" w:author="Stephanie Baer" w:date="2016-01-21T13:51:00Z">
              <w:tcPr>
                <w:tcW w:w="2440" w:type="dxa"/>
                <w:vAlign w:val="center"/>
              </w:tcPr>
            </w:tcPrChange>
          </w:tcPr>
          <w:p w14:paraId="0D77FF2B" w14:textId="77777777" w:rsidR="00BF5869" w:rsidRPr="00A7055C" w:rsidRDefault="00BF5869">
            <w:pPr>
              <w:jc w:val="center"/>
              <w:rPr>
                <w:ins w:id="2637" w:author="Stephanie Baer" w:date="2015-12-18T07:52:00Z"/>
                <w:rFonts w:asciiTheme="minorHAnsi" w:hAnsiTheme="minorHAnsi" w:cstheme="minorHAnsi"/>
                <w:szCs w:val="22"/>
              </w:rPr>
            </w:pPr>
            <w:ins w:id="2638" w:author="Stephanie Baer" w:date="2015-12-18T07:52:00Z">
              <w:r w:rsidRPr="00A7055C">
                <w:rPr>
                  <w:rFonts w:asciiTheme="minorHAnsi" w:hAnsiTheme="minorHAnsi" w:cstheme="minorHAnsi"/>
                </w:rPr>
                <w:t>30 – 34%</w:t>
              </w:r>
            </w:ins>
          </w:p>
        </w:tc>
        <w:tc>
          <w:tcPr>
            <w:tcW w:w="2408" w:type="dxa"/>
            <w:vAlign w:val="center"/>
            <w:tcPrChange w:id="2639" w:author="Stephanie Baer" w:date="2016-01-21T13:51:00Z">
              <w:tcPr>
                <w:tcW w:w="2408" w:type="dxa"/>
                <w:vAlign w:val="center"/>
              </w:tcPr>
            </w:tcPrChange>
          </w:tcPr>
          <w:p w14:paraId="4F84C0C1" w14:textId="77777777" w:rsidR="00BF5869" w:rsidRPr="00A7055C" w:rsidRDefault="00BF5869">
            <w:pPr>
              <w:jc w:val="center"/>
              <w:rPr>
                <w:ins w:id="2640" w:author="Stephanie Baer" w:date="2015-12-18T07:52:00Z"/>
                <w:rFonts w:asciiTheme="minorHAnsi" w:hAnsiTheme="minorHAnsi" w:cstheme="minorHAnsi"/>
                <w:szCs w:val="22"/>
              </w:rPr>
            </w:pPr>
            <w:ins w:id="2641" w:author="Stephanie Baer" w:date="2015-12-18T07:52:00Z">
              <w:r w:rsidRPr="00A7055C">
                <w:rPr>
                  <w:rFonts w:asciiTheme="minorHAnsi" w:hAnsiTheme="minorHAnsi" w:cstheme="minorHAnsi"/>
                </w:rPr>
                <w:t>30%</w:t>
              </w:r>
            </w:ins>
          </w:p>
        </w:tc>
        <w:tc>
          <w:tcPr>
            <w:tcW w:w="2287" w:type="dxa"/>
            <w:vAlign w:val="center"/>
            <w:tcPrChange w:id="2642" w:author="Stephanie Baer" w:date="2016-01-21T13:51:00Z">
              <w:tcPr>
                <w:tcW w:w="2287" w:type="dxa"/>
                <w:vAlign w:val="bottom"/>
              </w:tcPr>
            </w:tcPrChange>
          </w:tcPr>
          <w:p w14:paraId="32E3856E" w14:textId="77777777" w:rsidR="00BF5869" w:rsidRPr="00A7055C" w:rsidRDefault="00BF5869">
            <w:pPr>
              <w:jc w:val="center"/>
              <w:rPr>
                <w:ins w:id="2643" w:author="Stephanie Baer" w:date="2015-12-18T07:52:00Z"/>
                <w:rFonts w:ascii="Calibri" w:hAnsi="Calibri"/>
                <w:color w:val="000000"/>
                <w:szCs w:val="22"/>
              </w:rPr>
            </w:pPr>
            <w:ins w:id="2644" w:author="Stephanie Baer" w:date="2015-12-18T07:52:00Z">
              <w:r w:rsidRPr="00A7055C">
                <w:rPr>
                  <w:rFonts w:ascii="Calibri" w:hAnsi="Calibri"/>
                  <w:color w:val="000000"/>
                  <w:szCs w:val="22"/>
                </w:rPr>
                <w:t>180</w:t>
              </w:r>
            </w:ins>
          </w:p>
        </w:tc>
      </w:tr>
      <w:tr w:rsidR="00BF5869" w:rsidRPr="00A4243E" w14:paraId="195A85E3" w14:textId="77777777" w:rsidTr="00552DE4">
        <w:trPr>
          <w:jc w:val="center"/>
          <w:ins w:id="2645" w:author="Stephanie Baer" w:date="2015-12-18T07:52:00Z"/>
          <w:trPrChange w:id="2646" w:author="Stephanie Baer" w:date="2016-01-21T13:51:00Z">
            <w:trPr>
              <w:jc w:val="center"/>
            </w:trPr>
          </w:trPrChange>
        </w:trPr>
        <w:tc>
          <w:tcPr>
            <w:tcW w:w="2441" w:type="dxa"/>
            <w:vAlign w:val="center"/>
            <w:tcPrChange w:id="2647" w:author="Stephanie Baer" w:date="2016-01-21T13:51:00Z">
              <w:tcPr>
                <w:tcW w:w="2441" w:type="dxa"/>
              </w:tcPr>
            </w:tcPrChange>
          </w:tcPr>
          <w:p w14:paraId="757CF837" w14:textId="77777777" w:rsidR="00BF5869" w:rsidRPr="00A7055C" w:rsidRDefault="00BF5869">
            <w:pPr>
              <w:jc w:val="center"/>
              <w:rPr>
                <w:ins w:id="2648" w:author="Stephanie Baer" w:date="2015-12-18T07:52:00Z"/>
                <w:rFonts w:asciiTheme="minorHAnsi" w:hAnsiTheme="minorHAnsi" w:cstheme="minorHAnsi"/>
                <w:szCs w:val="22"/>
              </w:rPr>
            </w:pPr>
            <w:ins w:id="2649" w:author="Stephanie Baer" w:date="2015-12-18T07:52:00Z">
              <w:r w:rsidRPr="00A7055C">
                <w:rPr>
                  <w:rFonts w:asciiTheme="minorHAnsi" w:hAnsiTheme="minorHAnsi" w:cstheme="minorHAnsi"/>
                </w:rPr>
                <w:t>G</w:t>
              </w:r>
            </w:ins>
          </w:p>
        </w:tc>
        <w:tc>
          <w:tcPr>
            <w:tcW w:w="2440" w:type="dxa"/>
            <w:vAlign w:val="center"/>
            <w:tcPrChange w:id="2650" w:author="Stephanie Baer" w:date="2016-01-21T13:51:00Z">
              <w:tcPr>
                <w:tcW w:w="2440" w:type="dxa"/>
                <w:vAlign w:val="center"/>
              </w:tcPr>
            </w:tcPrChange>
          </w:tcPr>
          <w:p w14:paraId="564B47F2" w14:textId="77777777" w:rsidR="00BF5869" w:rsidRPr="00A7055C" w:rsidRDefault="00BF5869">
            <w:pPr>
              <w:jc w:val="center"/>
              <w:rPr>
                <w:ins w:id="2651" w:author="Stephanie Baer" w:date="2015-12-18T07:52:00Z"/>
                <w:rFonts w:asciiTheme="minorHAnsi" w:hAnsiTheme="minorHAnsi" w:cstheme="minorHAnsi"/>
                <w:szCs w:val="22"/>
              </w:rPr>
            </w:pPr>
            <w:ins w:id="2652" w:author="Stephanie Baer" w:date="2015-12-18T07:52:00Z">
              <w:r w:rsidRPr="00A7055C">
                <w:rPr>
                  <w:rFonts w:asciiTheme="minorHAnsi" w:hAnsiTheme="minorHAnsi" w:cstheme="minorHAnsi"/>
                </w:rPr>
                <w:t>25 – 29%</w:t>
              </w:r>
            </w:ins>
          </w:p>
        </w:tc>
        <w:tc>
          <w:tcPr>
            <w:tcW w:w="2408" w:type="dxa"/>
            <w:vAlign w:val="center"/>
            <w:tcPrChange w:id="2653" w:author="Stephanie Baer" w:date="2016-01-21T13:51:00Z">
              <w:tcPr>
                <w:tcW w:w="2408" w:type="dxa"/>
                <w:vAlign w:val="center"/>
              </w:tcPr>
            </w:tcPrChange>
          </w:tcPr>
          <w:p w14:paraId="2113F365" w14:textId="77777777" w:rsidR="00BF5869" w:rsidRPr="00A7055C" w:rsidRDefault="00BF5869">
            <w:pPr>
              <w:jc w:val="center"/>
              <w:rPr>
                <w:ins w:id="2654" w:author="Stephanie Baer" w:date="2015-12-18T07:52:00Z"/>
                <w:rFonts w:asciiTheme="minorHAnsi" w:hAnsiTheme="minorHAnsi" w:cstheme="minorHAnsi"/>
                <w:szCs w:val="22"/>
              </w:rPr>
            </w:pPr>
            <w:ins w:id="2655" w:author="Stephanie Baer" w:date="2015-12-18T07:52:00Z">
              <w:r w:rsidRPr="00A7055C">
                <w:rPr>
                  <w:rFonts w:asciiTheme="minorHAnsi" w:hAnsiTheme="minorHAnsi" w:cstheme="minorHAnsi"/>
                </w:rPr>
                <w:t>25%</w:t>
              </w:r>
            </w:ins>
          </w:p>
        </w:tc>
        <w:tc>
          <w:tcPr>
            <w:tcW w:w="2287" w:type="dxa"/>
            <w:vAlign w:val="center"/>
            <w:tcPrChange w:id="2656" w:author="Stephanie Baer" w:date="2016-01-21T13:51:00Z">
              <w:tcPr>
                <w:tcW w:w="2287" w:type="dxa"/>
                <w:vAlign w:val="bottom"/>
              </w:tcPr>
            </w:tcPrChange>
          </w:tcPr>
          <w:p w14:paraId="156D336C" w14:textId="77777777" w:rsidR="00BF5869" w:rsidRPr="00A7055C" w:rsidRDefault="00BF5869">
            <w:pPr>
              <w:jc w:val="center"/>
              <w:rPr>
                <w:ins w:id="2657" w:author="Stephanie Baer" w:date="2015-12-18T07:52:00Z"/>
                <w:rFonts w:ascii="Calibri" w:hAnsi="Calibri"/>
                <w:color w:val="000000"/>
                <w:szCs w:val="22"/>
              </w:rPr>
            </w:pPr>
            <w:ins w:id="2658" w:author="Stephanie Baer" w:date="2015-12-18T07:52:00Z">
              <w:r w:rsidRPr="00A7055C">
                <w:rPr>
                  <w:rFonts w:ascii="Calibri" w:hAnsi="Calibri"/>
                  <w:color w:val="000000"/>
                  <w:szCs w:val="22"/>
                </w:rPr>
                <w:t>150</w:t>
              </w:r>
            </w:ins>
          </w:p>
        </w:tc>
      </w:tr>
      <w:tr w:rsidR="00BF5869" w:rsidRPr="00A4243E" w14:paraId="2197BF65" w14:textId="77777777" w:rsidTr="00552DE4">
        <w:trPr>
          <w:jc w:val="center"/>
          <w:ins w:id="2659" w:author="Stephanie Baer" w:date="2015-12-18T07:52:00Z"/>
          <w:trPrChange w:id="2660" w:author="Stephanie Baer" w:date="2016-01-21T13:51:00Z">
            <w:trPr>
              <w:jc w:val="center"/>
            </w:trPr>
          </w:trPrChange>
        </w:trPr>
        <w:tc>
          <w:tcPr>
            <w:tcW w:w="2441" w:type="dxa"/>
            <w:vAlign w:val="center"/>
            <w:tcPrChange w:id="2661" w:author="Stephanie Baer" w:date="2016-01-21T13:51:00Z">
              <w:tcPr>
                <w:tcW w:w="2441" w:type="dxa"/>
              </w:tcPr>
            </w:tcPrChange>
          </w:tcPr>
          <w:p w14:paraId="40CF0C2A" w14:textId="77777777" w:rsidR="00BF5869" w:rsidRPr="00A7055C" w:rsidRDefault="00BF5869">
            <w:pPr>
              <w:jc w:val="center"/>
              <w:rPr>
                <w:ins w:id="2662" w:author="Stephanie Baer" w:date="2015-12-18T07:52:00Z"/>
                <w:rFonts w:asciiTheme="minorHAnsi" w:hAnsiTheme="minorHAnsi" w:cstheme="minorHAnsi"/>
                <w:szCs w:val="22"/>
              </w:rPr>
            </w:pPr>
            <w:ins w:id="2663" w:author="Stephanie Baer" w:date="2015-12-18T07:52:00Z">
              <w:r w:rsidRPr="00A7055C">
                <w:rPr>
                  <w:rFonts w:asciiTheme="minorHAnsi" w:hAnsiTheme="minorHAnsi" w:cstheme="minorHAnsi"/>
                </w:rPr>
                <w:t>H</w:t>
              </w:r>
            </w:ins>
          </w:p>
        </w:tc>
        <w:tc>
          <w:tcPr>
            <w:tcW w:w="2440" w:type="dxa"/>
            <w:vAlign w:val="center"/>
            <w:tcPrChange w:id="2664" w:author="Stephanie Baer" w:date="2016-01-21T13:51:00Z">
              <w:tcPr>
                <w:tcW w:w="2440" w:type="dxa"/>
                <w:vAlign w:val="center"/>
              </w:tcPr>
            </w:tcPrChange>
          </w:tcPr>
          <w:p w14:paraId="621271A9" w14:textId="77777777" w:rsidR="00BF5869" w:rsidRPr="00A7055C" w:rsidRDefault="00BF5869">
            <w:pPr>
              <w:jc w:val="center"/>
              <w:rPr>
                <w:ins w:id="2665" w:author="Stephanie Baer" w:date="2015-12-18T07:52:00Z"/>
                <w:rFonts w:asciiTheme="minorHAnsi" w:hAnsiTheme="minorHAnsi" w:cstheme="minorHAnsi"/>
                <w:szCs w:val="22"/>
              </w:rPr>
            </w:pPr>
            <w:ins w:id="2666" w:author="Stephanie Baer" w:date="2015-12-18T07:52:00Z">
              <w:r w:rsidRPr="00A7055C">
                <w:rPr>
                  <w:rFonts w:asciiTheme="minorHAnsi" w:hAnsiTheme="minorHAnsi" w:cstheme="minorHAnsi"/>
                </w:rPr>
                <w:t>20 – 24%</w:t>
              </w:r>
            </w:ins>
          </w:p>
        </w:tc>
        <w:tc>
          <w:tcPr>
            <w:tcW w:w="2408" w:type="dxa"/>
            <w:vAlign w:val="center"/>
            <w:tcPrChange w:id="2667" w:author="Stephanie Baer" w:date="2016-01-21T13:51:00Z">
              <w:tcPr>
                <w:tcW w:w="2408" w:type="dxa"/>
                <w:vAlign w:val="center"/>
              </w:tcPr>
            </w:tcPrChange>
          </w:tcPr>
          <w:p w14:paraId="789F4864" w14:textId="77777777" w:rsidR="00BF5869" w:rsidRPr="00A7055C" w:rsidRDefault="00BF5869">
            <w:pPr>
              <w:jc w:val="center"/>
              <w:rPr>
                <w:ins w:id="2668" w:author="Stephanie Baer" w:date="2015-12-18T07:52:00Z"/>
                <w:rFonts w:asciiTheme="minorHAnsi" w:hAnsiTheme="minorHAnsi" w:cstheme="minorHAnsi"/>
                <w:szCs w:val="22"/>
              </w:rPr>
            </w:pPr>
            <w:ins w:id="2669" w:author="Stephanie Baer" w:date="2015-12-18T07:52:00Z">
              <w:r w:rsidRPr="00A7055C">
                <w:rPr>
                  <w:rFonts w:asciiTheme="minorHAnsi" w:hAnsiTheme="minorHAnsi" w:cstheme="minorHAnsi"/>
                </w:rPr>
                <w:t>20%</w:t>
              </w:r>
            </w:ins>
          </w:p>
        </w:tc>
        <w:tc>
          <w:tcPr>
            <w:tcW w:w="2287" w:type="dxa"/>
            <w:vAlign w:val="center"/>
            <w:tcPrChange w:id="2670" w:author="Stephanie Baer" w:date="2016-01-21T13:51:00Z">
              <w:tcPr>
                <w:tcW w:w="2287" w:type="dxa"/>
                <w:vAlign w:val="bottom"/>
              </w:tcPr>
            </w:tcPrChange>
          </w:tcPr>
          <w:p w14:paraId="11A92907" w14:textId="77777777" w:rsidR="00BF5869" w:rsidRPr="00A7055C" w:rsidRDefault="00BF5869">
            <w:pPr>
              <w:jc w:val="center"/>
              <w:rPr>
                <w:ins w:id="2671" w:author="Stephanie Baer" w:date="2015-12-18T07:52:00Z"/>
                <w:rFonts w:ascii="Calibri" w:hAnsi="Calibri"/>
                <w:color w:val="000000"/>
                <w:szCs w:val="22"/>
              </w:rPr>
            </w:pPr>
            <w:ins w:id="2672" w:author="Stephanie Baer" w:date="2015-12-18T07:52:00Z">
              <w:r w:rsidRPr="00A7055C">
                <w:rPr>
                  <w:rFonts w:ascii="Calibri" w:hAnsi="Calibri"/>
                  <w:color w:val="000000"/>
                  <w:szCs w:val="22"/>
                </w:rPr>
                <w:t>120</w:t>
              </w:r>
            </w:ins>
          </w:p>
        </w:tc>
      </w:tr>
    </w:tbl>
    <w:p w14:paraId="559654F7" w14:textId="77777777" w:rsidR="00BF5869" w:rsidRDefault="00BF5869" w:rsidP="00BF5869">
      <w:pPr>
        <w:ind w:firstLine="720"/>
        <w:rPr>
          <w:ins w:id="2673" w:author="Stephanie Baer" w:date="2015-12-18T07:52:00Z"/>
        </w:rPr>
      </w:pPr>
    </w:p>
    <w:p w14:paraId="03466851" w14:textId="7A4CB199" w:rsidR="00BF5869" w:rsidRDefault="00BF5869">
      <w:pPr>
        <w:ind w:left="720"/>
        <w:rPr>
          <w:ins w:id="2674" w:author="Stephanie Baer" w:date="2015-12-18T07:52:00Z"/>
        </w:rPr>
        <w:pPrChange w:id="2675" w:author="Samuel Dent" w:date="2016-01-18T05:17:00Z">
          <w:pPr>
            <w:ind w:firstLine="720"/>
          </w:pPr>
        </w:pPrChange>
      </w:pPr>
      <w:ins w:id="2676" w:author="Stephanie Baer" w:date="2015-12-18T07:52:00Z">
        <w:r>
          <w:t>ISR</w:t>
        </w:r>
        <w:r>
          <w:tab/>
        </w:r>
      </w:ins>
      <w:ins w:id="2677" w:author="Samuel Dent" w:date="2016-01-18T05:17:00Z">
        <w:r w:rsidR="00BC2329">
          <w:tab/>
        </w:r>
      </w:ins>
      <w:ins w:id="2678" w:author="Stephanie Baer" w:date="2015-12-18T07:52:00Z">
        <w:r>
          <w:t>= In Service Rate</w:t>
        </w:r>
      </w:ins>
    </w:p>
    <w:p w14:paraId="3F1CA412" w14:textId="77777777" w:rsidR="00BF5869" w:rsidRDefault="00BF5869">
      <w:pPr>
        <w:ind w:left="720" w:firstLine="720"/>
        <w:rPr>
          <w:ins w:id="2679" w:author="Stephanie Baer" w:date="2015-12-18T07:52:00Z"/>
        </w:rPr>
        <w:pPrChange w:id="2680" w:author="Samuel Dent" w:date="2016-01-18T05:17:00Z">
          <w:pPr>
            <w:ind w:firstLine="720"/>
          </w:pPr>
        </w:pPrChange>
      </w:pPr>
      <w:ins w:id="2681" w:author="Stephanie Baer" w:date="2015-12-18T07:52:00Z">
        <w:r>
          <w:tab/>
          <w:t>= 0.70</w:t>
        </w:r>
        <w:r>
          <w:rPr>
            <w:rStyle w:val="FootnoteReference"/>
          </w:rPr>
          <w:footnoteReference w:id="147"/>
        </w:r>
      </w:ins>
    </w:p>
    <w:p w14:paraId="48CF2CAB" w14:textId="77777777" w:rsidR="00BF5869" w:rsidRDefault="00BF5869" w:rsidP="00BF5869">
      <w:pPr>
        <w:pStyle w:val="Heading6"/>
        <w:rPr>
          <w:ins w:id="2684" w:author="Stephanie Baer" w:date="2015-12-18T07:52:00Z"/>
        </w:rPr>
      </w:pPr>
      <w:ins w:id="2685" w:author="Stephanie Baer" w:date="2015-12-18T07:52:00Z">
        <w:r>
          <w:t>Summer Coincident Peak Demand Savings</w:t>
        </w:r>
      </w:ins>
    </w:p>
    <w:p w14:paraId="4EF17CB4" w14:textId="77777777" w:rsidR="00BF5869" w:rsidRPr="00282C5C" w:rsidRDefault="00BF5869" w:rsidP="00BF5869">
      <w:pPr>
        <w:tabs>
          <w:tab w:val="left" w:pos="1440"/>
          <w:tab w:val="left" w:pos="2160"/>
        </w:tabs>
        <w:ind w:left="2340" w:hanging="2340"/>
        <w:rPr>
          <w:ins w:id="2686" w:author="Stephanie Baer" w:date="2015-12-18T07:52:00Z"/>
          <w:rFonts w:cstheme="minorHAnsi"/>
        </w:rPr>
      </w:pPr>
      <w:ins w:id="2687" w:author="Stephanie Baer" w:date="2015-12-18T07:52:00Z">
        <w:r>
          <w:rPr>
            <w:rFonts w:cstheme="minorHAnsi"/>
          </w:rPr>
          <w:tab/>
        </w:r>
        <w:r w:rsidRPr="00282C5C">
          <w:rPr>
            <w:rFonts w:cstheme="minorHAnsi"/>
          </w:rPr>
          <w:t>∆</w:t>
        </w:r>
        <w:r w:rsidRPr="00282C5C">
          <w:rPr>
            <w:rFonts w:cstheme="minorHAnsi"/>
            <w:noProof/>
          </w:rPr>
          <w:t>kW</w:t>
        </w:r>
        <w:r w:rsidRPr="00282C5C">
          <w:rPr>
            <w:rFonts w:cstheme="minorHAnsi"/>
            <w:vertAlign w:val="subscript"/>
          </w:rPr>
          <w:tab/>
        </w:r>
        <w:r w:rsidRPr="00BC2329">
          <w:rPr>
            <w:rFonts w:cstheme="minorHAnsi"/>
            <w:rPrChange w:id="2688" w:author="Samuel Dent" w:date="2016-01-18T05:16:00Z">
              <w:rPr>
                <w:rFonts w:cstheme="minorHAnsi"/>
                <w:b/>
              </w:rPr>
            </w:rPrChange>
          </w:rPr>
          <w:t>=</w:t>
        </w:r>
        <w:r w:rsidRPr="00282C5C">
          <w:rPr>
            <w:rFonts w:cstheme="minorHAnsi"/>
            <w:b/>
          </w:rPr>
          <w:t xml:space="preserve"> </w:t>
        </w:r>
        <w:r w:rsidRPr="00282C5C">
          <w:rPr>
            <w:rFonts w:cstheme="minorHAnsi"/>
          </w:rPr>
          <w:t>∆kWh</w:t>
        </w:r>
        <w:r w:rsidRPr="00282C5C">
          <w:rPr>
            <w:rFonts w:cstheme="minorHAnsi"/>
            <w:i/>
            <w:vertAlign w:val="subscript"/>
          </w:rPr>
          <w:t xml:space="preserve"> </w:t>
        </w:r>
        <w:r w:rsidRPr="00282C5C">
          <w:rPr>
            <w:rFonts w:cstheme="minorHAnsi"/>
          </w:rPr>
          <w:t>/ Hours * CF</w:t>
        </w:r>
      </w:ins>
    </w:p>
    <w:p w14:paraId="2149E467" w14:textId="77777777" w:rsidR="00BF5869" w:rsidRPr="00282C5C" w:rsidRDefault="00BF5869" w:rsidP="00BF5869">
      <w:pPr>
        <w:tabs>
          <w:tab w:val="left" w:pos="1440"/>
          <w:tab w:val="left" w:pos="2160"/>
        </w:tabs>
        <w:ind w:left="2340" w:hanging="2340"/>
        <w:rPr>
          <w:ins w:id="2689" w:author="Stephanie Baer" w:date="2015-12-18T07:52:00Z"/>
          <w:rFonts w:cstheme="minorHAnsi"/>
        </w:rPr>
      </w:pPr>
      <w:ins w:id="2690" w:author="Stephanie Baer" w:date="2015-12-18T07:52:00Z">
        <w:r w:rsidRPr="00282C5C">
          <w:rPr>
            <w:rFonts w:cstheme="minorHAnsi"/>
          </w:rPr>
          <w:t>Where:</w:t>
        </w:r>
      </w:ins>
    </w:p>
    <w:p w14:paraId="2ACC032F" w14:textId="77777777" w:rsidR="00BF5869" w:rsidRDefault="00BF5869" w:rsidP="00BF5869">
      <w:pPr>
        <w:ind w:left="2160" w:hanging="1440"/>
        <w:rPr>
          <w:ins w:id="2691" w:author="Stephanie Baer" w:date="2015-12-18T07:52:00Z"/>
          <w:rFonts w:cstheme="minorHAnsi"/>
        </w:rPr>
      </w:pPr>
      <w:ins w:id="2692" w:author="Stephanie Baer" w:date="2015-12-18T07:52:00Z">
        <w:r w:rsidRPr="00282C5C">
          <w:rPr>
            <w:rFonts w:cstheme="minorHAnsi"/>
          </w:rPr>
          <w:t>∆kWh</w:t>
        </w:r>
        <w:r>
          <w:rPr>
            <w:rFonts w:cstheme="minorHAnsi"/>
          </w:rPr>
          <w:tab/>
          <w:t>= Energy savings as calculated above</w:t>
        </w:r>
      </w:ins>
    </w:p>
    <w:p w14:paraId="6FA2EBA7" w14:textId="77777777" w:rsidR="00BF5869" w:rsidRPr="00282C5C" w:rsidRDefault="00BF5869" w:rsidP="00BF5869">
      <w:pPr>
        <w:ind w:left="2160" w:hanging="1440"/>
        <w:rPr>
          <w:ins w:id="2693" w:author="Stephanie Baer" w:date="2015-12-18T07:52:00Z"/>
          <w:rFonts w:cstheme="minorHAnsi"/>
        </w:rPr>
      </w:pPr>
      <w:ins w:id="2694" w:author="Stephanie Baer" w:date="2015-12-18T07:52:00Z">
        <w:r w:rsidRPr="00282C5C">
          <w:rPr>
            <w:rFonts w:cstheme="minorHAnsi"/>
          </w:rPr>
          <w:t>Hours</w:t>
        </w:r>
        <w:r w:rsidRPr="00282C5C">
          <w:rPr>
            <w:rFonts w:cstheme="minorHAnsi"/>
          </w:rPr>
          <w:tab/>
          <w:t xml:space="preserve">= Annual number of hours during which the </w:t>
        </w:r>
        <w:r>
          <w:rPr>
            <w:rFonts w:cstheme="minorHAnsi"/>
          </w:rPr>
          <w:t>APS provides savings</w:t>
        </w:r>
        <w:r w:rsidRPr="00282C5C">
          <w:rPr>
            <w:rFonts w:cstheme="minorHAnsi"/>
          </w:rPr>
          <w:t>.</w:t>
        </w:r>
      </w:ins>
    </w:p>
    <w:p w14:paraId="58374DBE" w14:textId="77777777" w:rsidR="00BF5869" w:rsidRPr="00282C5C" w:rsidRDefault="00BF5869" w:rsidP="00BF5869">
      <w:pPr>
        <w:tabs>
          <w:tab w:val="left" w:pos="1440"/>
          <w:tab w:val="left" w:pos="2160"/>
        </w:tabs>
        <w:ind w:left="2160" w:hanging="2340"/>
        <w:rPr>
          <w:ins w:id="2695" w:author="Stephanie Baer" w:date="2015-12-18T07:52:00Z"/>
          <w:rFonts w:cstheme="minorHAnsi"/>
        </w:rPr>
      </w:pPr>
      <w:ins w:id="2696" w:author="Stephanie Baer" w:date="2015-12-18T07:52:00Z">
        <w:r w:rsidRPr="00282C5C">
          <w:rPr>
            <w:rFonts w:cstheme="minorHAnsi"/>
          </w:rPr>
          <w:tab/>
        </w:r>
        <w:r w:rsidRPr="00282C5C">
          <w:rPr>
            <w:rFonts w:cstheme="minorHAnsi"/>
          </w:rPr>
          <w:tab/>
          <w:t xml:space="preserve">= </w:t>
        </w:r>
        <w:r>
          <w:rPr>
            <w:rFonts w:cstheme="minorHAnsi"/>
          </w:rPr>
          <w:t>4,380</w:t>
        </w:r>
        <w:r w:rsidRPr="00282C5C">
          <w:rPr>
            <w:rFonts w:cstheme="minorHAnsi"/>
          </w:rPr>
          <w:t xml:space="preserve"> </w:t>
        </w:r>
        <w:r w:rsidRPr="00282C5C">
          <w:rPr>
            <w:rStyle w:val="FootnoteReference"/>
            <w:rFonts w:eastAsia="Calibri" w:cstheme="minorHAnsi"/>
          </w:rPr>
          <w:footnoteReference w:id="148"/>
        </w:r>
      </w:ins>
    </w:p>
    <w:p w14:paraId="5CAE5766" w14:textId="77777777" w:rsidR="00BF5869" w:rsidRPr="00282C5C" w:rsidRDefault="00BF5869" w:rsidP="00BF5869">
      <w:pPr>
        <w:tabs>
          <w:tab w:val="left" w:pos="630"/>
          <w:tab w:val="left" w:pos="720"/>
          <w:tab w:val="left" w:pos="1440"/>
          <w:tab w:val="left" w:pos="2160"/>
        </w:tabs>
        <w:ind w:left="720"/>
        <w:rPr>
          <w:ins w:id="2699" w:author="Stephanie Baer" w:date="2015-12-18T07:52:00Z"/>
          <w:rFonts w:cstheme="minorHAnsi"/>
          <w:noProof/>
        </w:rPr>
      </w:pPr>
      <w:ins w:id="2700" w:author="Stephanie Baer" w:date="2015-12-18T07:52:00Z">
        <w:r w:rsidRPr="00282C5C">
          <w:rPr>
            <w:rFonts w:cstheme="minorHAnsi"/>
          </w:rPr>
          <w:t>CF</w:t>
        </w:r>
        <w:r w:rsidRPr="00282C5C">
          <w:rPr>
            <w:rFonts w:cstheme="minorHAnsi"/>
          </w:rPr>
          <w:tab/>
        </w:r>
        <w:r w:rsidRPr="00282C5C">
          <w:rPr>
            <w:rFonts w:cstheme="minorHAnsi"/>
          </w:rPr>
          <w:tab/>
          <w:t xml:space="preserve">= </w:t>
        </w:r>
        <w:r w:rsidRPr="00282C5C">
          <w:rPr>
            <w:rFonts w:cstheme="minorHAnsi"/>
            <w:noProof/>
          </w:rPr>
          <w:t>Summer Peak Coincidence Factor for measure</w:t>
        </w:r>
      </w:ins>
    </w:p>
    <w:p w14:paraId="275BDB0B" w14:textId="77777777" w:rsidR="00BF5869" w:rsidRDefault="00BF5869" w:rsidP="00BF5869">
      <w:pPr>
        <w:tabs>
          <w:tab w:val="left" w:pos="1440"/>
          <w:tab w:val="left" w:pos="2160"/>
        </w:tabs>
        <w:ind w:left="1440"/>
        <w:rPr>
          <w:ins w:id="2701" w:author="Stephanie Baer" w:date="2015-12-18T07:52:00Z"/>
          <w:rFonts w:cstheme="minorHAnsi"/>
        </w:rPr>
      </w:pPr>
      <w:ins w:id="2702" w:author="Stephanie Baer" w:date="2015-12-18T07:52:00Z">
        <w:r w:rsidRPr="00282C5C">
          <w:rPr>
            <w:rFonts w:cstheme="minorHAnsi"/>
            <w:noProof/>
          </w:rPr>
          <w:tab/>
          <w:t xml:space="preserve">= </w:t>
        </w:r>
        <w:r w:rsidRPr="00282C5C">
          <w:rPr>
            <w:rFonts w:cstheme="minorHAnsi"/>
          </w:rPr>
          <w:t xml:space="preserve">0.8 </w:t>
        </w:r>
        <w:r w:rsidRPr="00282C5C">
          <w:rPr>
            <w:rStyle w:val="FootnoteReference"/>
            <w:rFonts w:eastAsia="Calibri" w:cstheme="minorHAnsi"/>
          </w:rPr>
          <w:footnoteReference w:id="149"/>
        </w:r>
      </w:ins>
    </w:p>
    <w:tbl>
      <w:tblPr>
        <w:tblStyle w:val="TableGrid"/>
        <w:tblW w:w="0" w:type="auto"/>
        <w:jc w:val="center"/>
        <w:tblLook w:val="04A0" w:firstRow="1" w:lastRow="0" w:firstColumn="1" w:lastColumn="0" w:noHBand="0" w:noVBand="1"/>
      </w:tblPr>
      <w:tblGrid>
        <w:gridCol w:w="2441"/>
        <w:gridCol w:w="2287"/>
        <w:tblGridChange w:id="2705">
          <w:tblGrid>
            <w:gridCol w:w="2441"/>
            <w:gridCol w:w="2287"/>
          </w:tblGrid>
        </w:tblGridChange>
      </w:tblGrid>
      <w:tr w:rsidR="00BF5869" w:rsidRPr="007D2D7C" w14:paraId="0A07B7F4" w14:textId="77777777" w:rsidTr="00C04E8D">
        <w:trPr>
          <w:jc w:val="center"/>
          <w:ins w:id="2706" w:author="Stephanie Baer" w:date="2015-12-18T07:52:00Z"/>
        </w:trPr>
        <w:tc>
          <w:tcPr>
            <w:tcW w:w="2441" w:type="dxa"/>
            <w:shd w:val="clear" w:color="auto" w:fill="7F7F7F" w:themeFill="text1" w:themeFillTint="80"/>
            <w:vAlign w:val="center"/>
          </w:tcPr>
          <w:p w14:paraId="09EEF98F" w14:textId="77777777" w:rsidR="00BF5869" w:rsidRPr="00A7055C" w:rsidRDefault="00BF5869" w:rsidP="00C04E8D">
            <w:pPr>
              <w:jc w:val="center"/>
              <w:rPr>
                <w:ins w:id="2707" w:author="Stephanie Baer" w:date="2015-12-18T07:52:00Z"/>
                <w:rFonts w:asciiTheme="minorHAnsi" w:hAnsiTheme="minorHAnsi" w:cstheme="minorHAnsi"/>
                <w:b/>
                <w:color w:val="FFFFFF" w:themeColor="background1"/>
              </w:rPr>
            </w:pPr>
            <w:ins w:id="2708" w:author="Stephanie Baer" w:date="2015-12-18T07:52:00Z">
              <w:r w:rsidRPr="00A7055C">
                <w:rPr>
                  <w:rFonts w:asciiTheme="minorHAnsi" w:hAnsiTheme="minorHAnsi" w:cstheme="minorHAnsi"/>
                  <w:b/>
                  <w:color w:val="FFFFFF" w:themeColor="background1"/>
                </w:rPr>
                <w:t>Product Class Range</w:t>
              </w:r>
            </w:ins>
          </w:p>
        </w:tc>
        <w:tc>
          <w:tcPr>
            <w:tcW w:w="2287" w:type="dxa"/>
            <w:shd w:val="clear" w:color="auto" w:fill="7F7F7F" w:themeFill="text1" w:themeFillTint="80"/>
            <w:vAlign w:val="center"/>
          </w:tcPr>
          <w:p w14:paraId="2FE89E25" w14:textId="77777777" w:rsidR="00BF5869" w:rsidRPr="00A7055C" w:rsidRDefault="00BF5869" w:rsidP="00C04E8D">
            <w:pPr>
              <w:jc w:val="center"/>
              <w:rPr>
                <w:ins w:id="2709" w:author="Stephanie Baer" w:date="2015-12-18T07:52:00Z"/>
                <w:rFonts w:asciiTheme="minorHAnsi" w:hAnsiTheme="minorHAnsi" w:cstheme="minorHAnsi"/>
                <w:b/>
                <w:color w:val="FFFFFF" w:themeColor="background1"/>
              </w:rPr>
            </w:pPr>
            <w:ins w:id="2710" w:author="Stephanie Baer" w:date="2015-12-18T07:52:00Z">
              <w:r>
                <w:rPr>
                  <w:rFonts w:asciiTheme="minorHAnsi" w:hAnsiTheme="minorHAnsi" w:cstheme="minorHAnsi"/>
                  <w:b/>
                  <w:color w:val="FFFFFF" w:themeColor="background1"/>
                </w:rPr>
                <w:t>ΔkW</w:t>
              </w:r>
            </w:ins>
          </w:p>
        </w:tc>
      </w:tr>
      <w:tr w:rsidR="00BF5869" w:rsidRPr="00A4243E" w14:paraId="38939FB2" w14:textId="77777777" w:rsidTr="00552DE4">
        <w:tblPrEx>
          <w:tblW w:w="0" w:type="auto"/>
          <w:jc w:val="center"/>
          <w:tblPrExChange w:id="2711" w:author="Stephanie Baer" w:date="2016-01-21T13:51:00Z">
            <w:tblPrEx>
              <w:tblW w:w="0" w:type="auto"/>
              <w:jc w:val="center"/>
            </w:tblPrEx>
          </w:tblPrExChange>
        </w:tblPrEx>
        <w:trPr>
          <w:jc w:val="center"/>
          <w:ins w:id="2712" w:author="Stephanie Baer" w:date="2015-12-18T07:52:00Z"/>
          <w:trPrChange w:id="2713" w:author="Stephanie Baer" w:date="2016-01-21T13:51:00Z">
            <w:trPr>
              <w:jc w:val="center"/>
            </w:trPr>
          </w:trPrChange>
        </w:trPr>
        <w:tc>
          <w:tcPr>
            <w:tcW w:w="2441" w:type="dxa"/>
            <w:vAlign w:val="center"/>
            <w:tcPrChange w:id="2714" w:author="Stephanie Baer" w:date="2016-01-21T13:51:00Z">
              <w:tcPr>
                <w:tcW w:w="2441" w:type="dxa"/>
              </w:tcPr>
            </w:tcPrChange>
          </w:tcPr>
          <w:p w14:paraId="6528BC31" w14:textId="77777777" w:rsidR="00BF5869" w:rsidRPr="00A7055C" w:rsidRDefault="00BF5869">
            <w:pPr>
              <w:jc w:val="center"/>
              <w:rPr>
                <w:ins w:id="2715" w:author="Stephanie Baer" w:date="2015-12-18T07:52:00Z"/>
                <w:rFonts w:asciiTheme="minorHAnsi" w:hAnsiTheme="minorHAnsi" w:cstheme="minorHAnsi"/>
                <w:szCs w:val="22"/>
              </w:rPr>
            </w:pPr>
            <w:ins w:id="2716" w:author="Stephanie Baer" w:date="2015-12-18T07:52:00Z">
              <w:r w:rsidRPr="00A7055C">
                <w:rPr>
                  <w:rFonts w:asciiTheme="minorHAnsi" w:hAnsiTheme="minorHAnsi" w:cstheme="minorHAnsi"/>
                </w:rPr>
                <w:lastRenderedPageBreak/>
                <w:t>A</w:t>
              </w:r>
            </w:ins>
          </w:p>
        </w:tc>
        <w:tc>
          <w:tcPr>
            <w:tcW w:w="2287" w:type="dxa"/>
            <w:vAlign w:val="center"/>
            <w:tcPrChange w:id="2717" w:author="Stephanie Baer" w:date="2016-01-21T13:51:00Z">
              <w:tcPr>
                <w:tcW w:w="2287" w:type="dxa"/>
                <w:vAlign w:val="bottom"/>
              </w:tcPr>
            </w:tcPrChange>
          </w:tcPr>
          <w:p w14:paraId="66C8989D" w14:textId="77777777" w:rsidR="00BF5869" w:rsidRPr="00FB056C" w:rsidRDefault="00BF5869">
            <w:pPr>
              <w:jc w:val="center"/>
              <w:rPr>
                <w:ins w:id="2718" w:author="Stephanie Baer" w:date="2015-12-18T07:52:00Z"/>
                <w:rFonts w:ascii="Calibri" w:hAnsi="Calibri"/>
                <w:color w:val="000000"/>
                <w:szCs w:val="22"/>
              </w:rPr>
            </w:pPr>
            <w:ins w:id="2719" w:author="Stephanie Baer" w:date="2015-12-18T07:52:00Z">
              <w:r w:rsidRPr="00FB056C">
                <w:rPr>
                  <w:rFonts w:ascii="Calibri" w:hAnsi="Calibri"/>
                  <w:color w:val="000000"/>
                </w:rPr>
                <w:t>0.060</w:t>
              </w:r>
            </w:ins>
          </w:p>
        </w:tc>
      </w:tr>
      <w:tr w:rsidR="00BF5869" w:rsidRPr="00A4243E" w14:paraId="6D3EBA6D" w14:textId="77777777" w:rsidTr="00552DE4">
        <w:tblPrEx>
          <w:tblW w:w="0" w:type="auto"/>
          <w:jc w:val="center"/>
          <w:tblPrExChange w:id="2720" w:author="Stephanie Baer" w:date="2016-01-21T13:51:00Z">
            <w:tblPrEx>
              <w:tblW w:w="0" w:type="auto"/>
              <w:jc w:val="center"/>
            </w:tblPrEx>
          </w:tblPrExChange>
        </w:tblPrEx>
        <w:trPr>
          <w:jc w:val="center"/>
          <w:ins w:id="2721" w:author="Stephanie Baer" w:date="2015-12-18T07:52:00Z"/>
          <w:trPrChange w:id="2722" w:author="Stephanie Baer" w:date="2016-01-21T13:51:00Z">
            <w:trPr>
              <w:jc w:val="center"/>
            </w:trPr>
          </w:trPrChange>
        </w:trPr>
        <w:tc>
          <w:tcPr>
            <w:tcW w:w="2441" w:type="dxa"/>
            <w:vAlign w:val="center"/>
            <w:tcPrChange w:id="2723" w:author="Stephanie Baer" w:date="2016-01-21T13:51:00Z">
              <w:tcPr>
                <w:tcW w:w="2441" w:type="dxa"/>
              </w:tcPr>
            </w:tcPrChange>
          </w:tcPr>
          <w:p w14:paraId="12622F48" w14:textId="77777777" w:rsidR="00BF5869" w:rsidRPr="00A7055C" w:rsidRDefault="00BF5869">
            <w:pPr>
              <w:jc w:val="center"/>
              <w:rPr>
                <w:ins w:id="2724" w:author="Stephanie Baer" w:date="2015-12-18T07:52:00Z"/>
                <w:rFonts w:asciiTheme="minorHAnsi" w:hAnsiTheme="minorHAnsi" w:cstheme="minorHAnsi"/>
                <w:szCs w:val="22"/>
              </w:rPr>
            </w:pPr>
            <w:ins w:id="2725" w:author="Stephanie Baer" w:date="2015-12-18T07:52:00Z">
              <w:r w:rsidRPr="00A7055C">
                <w:rPr>
                  <w:rFonts w:asciiTheme="minorHAnsi" w:hAnsiTheme="minorHAnsi" w:cstheme="minorHAnsi"/>
                </w:rPr>
                <w:t>B</w:t>
              </w:r>
            </w:ins>
          </w:p>
        </w:tc>
        <w:tc>
          <w:tcPr>
            <w:tcW w:w="2287" w:type="dxa"/>
            <w:vAlign w:val="center"/>
            <w:tcPrChange w:id="2726" w:author="Stephanie Baer" w:date="2016-01-21T13:51:00Z">
              <w:tcPr>
                <w:tcW w:w="2287" w:type="dxa"/>
                <w:vAlign w:val="bottom"/>
              </w:tcPr>
            </w:tcPrChange>
          </w:tcPr>
          <w:p w14:paraId="5BBC98CC" w14:textId="77777777" w:rsidR="00BF5869" w:rsidRPr="00FB056C" w:rsidRDefault="00BF5869">
            <w:pPr>
              <w:jc w:val="center"/>
              <w:rPr>
                <w:ins w:id="2727" w:author="Stephanie Baer" w:date="2015-12-18T07:52:00Z"/>
                <w:rFonts w:ascii="Calibri" w:hAnsi="Calibri"/>
                <w:color w:val="000000"/>
                <w:szCs w:val="22"/>
              </w:rPr>
            </w:pPr>
            <w:ins w:id="2728" w:author="Stephanie Baer" w:date="2015-12-18T07:52:00Z">
              <w:r w:rsidRPr="00FB056C">
                <w:rPr>
                  <w:rFonts w:ascii="Calibri" w:hAnsi="Calibri"/>
                  <w:color w:val="000000"/>
                </w:rPr>
                <w:t>0.055</w:t>
              </w:r>
            </w:ins>
          </w:p>
        </w:tc>
      </w:tr>
      <w:tr w:rsidR="00BF5869" w:rsidRPr="00A4243E" w14:paraId="4B3903EB" w14:textId="77777777" w:rsidTr="00552DE4">
        <w:tblPrEx>
          <w:tblW w:w="0" w:type="auto"/>
          <w:jc w:val="center"/>
          <w:tblPrExChange w:id="2729" w:author="Stephanie Baer" w:date="2016-01-21T13:51:00Z">
            <w:tblPrEx>
              <w:tblW w:w="0" w:type="auto"/>
              <w:jc w:val="center"/>
            </w:tblPrEx>
          </w:tblPrExChange>
        </w:tblPrEx>
        <w:trPr>
          <w:jc w:val="center"/>
          <w:ins w:id="2730" w:author="Stephanie Baer" w:date="2015-12-18T07:52:00Z"/>
          <w:trPrChange w:id="2731" w:author="Stephanie Baer" w:date="2016-01-21T13:51:00Z">
            <w:trPr>
              <w:jc w:val="center"/>
            </w:trPr>
          </w:trPrChange>
        </w:trPr>
        <w:tc>
          <w:tcPr>
            <w:tcW w:w="2441" w:type="dxa"/>
            <w:vAlign w:val="center"/>
            <w:tcPrChange w:id="2732" w:author="Stephanie Baer" w:date="2016-01-21T13:51:00Z">
              <w:tcPr>
                <w:tcW w:w="2441" w:type="dxa"/>
              </w:tcPr>
            </w:tcPrChange>
          </w:tcPr>
          <w:p w14:paraId="1A82CC27" w14:textId="77777777" w:rsidR="00BF5869" w:rsidRPr="00A7055C" w:rsidRDefault="00BF5869">
            <w:pPr>
              <w:jc w:val="center"/>
              <w:rPr>
                <w:ins w:id="2733" w:author="Stephanie Baer" w:date="2015-12-18T07:52:00Z"/>
                <w:rFonts w:asciiTheme="minorHAnsi" w:hAnsiTheme="minorHAnsi" w:cstheme="minorHAnsi"/>
                <w:szCs w:val="22"/>
              </w:rPr>
            </w:pPr>
            <w:ins w:id="2734" w:author="Stephanie Baer" w:date="2015-12-18T07:52:00Z">
              <w:r w:rsidRPr="00A7055C">
                <w:rPr>
                  <w:rFonts w:asciiTheme="minorHAnsi" w:hAnsiTheme="minorHAnsi" w:cstheme="minorHAnsi"/>
                </w:rPr>
                <w:t>C</w:t>
              </w:r>
            </w:ins>
          </w:p>
        </w:tc>
        <w:tc>
          <w:tcPr>
            <w:tcW w:w="2287" w:type="dxa"/>
            <w:vAlign w:val="center"/>
            <w:tcPrChange w:id="2735" w:author="Stephanie Baer" w:date="2016-01-21T13:51:00Z">
              <w:tcPr>
                <w:tcW w:w="2287" w:type="dxa"/>
                <w:vAlign w:val="bottom"/>
              </w:tcPr>
            </w:tcPrChange>
          </w:tcPr>
          <w:p w14:paraId="26DEC504" w14:textId="77777777" w:rsidR="00BF5869" w:rsidRPr="00FB056C" w:rsidRDefault="00BF5869">
            <w:pPr>
              <w:jc w:val="center"/>
              <w:rPr>
                <w:ins w:id="2736" w:author="Stephanie Baer" w:date="2015-12-18T07:52:00Z"/>
                <w:rFonts w:ascii="Calibri" w:hAnsi="Calibri"/>
                <w:color w:val="000000"/>
                <w:szCs w:val="22"/>
              </w:rPr>
            </w:pPr>
            <w:ins w:id="2737" w:author="Stephanie Baer" w:date="2015-12-18T07:52:00Z">
              <w:r w:rsidRPr="00FB056C">
                <w:rPr>
                  <w:rFonts w:ascii="Calibri" w:hAnsi="Calibri"/>
                  <w:color w:val="000000"/>
                </w:rPr>
                <w:t>0.049</w:t>
              </w:r>
            </w:ins>
          </w:p>
        </w:tc>
      </w:tr>
      <w:tr w:rsidR="00BF5869" w:rsidRPr="00A4243E" w14:paraId="56F8580D" w14:textId="77777777" w:rsidTr="00552DE4">
        <w:tblPrEx>
          <w:tblW w:w="0" w:type="auto"/>
          <w:jc w:val="center"/>
          <w:tblPrExChange w:id="2738" w:author="Stephanie Baer" w:date="2016-01-21T13:51:00Z">
            <w:tblPrEx>
              <w:tblW w:w="0" w:type="auto"/>
              <w:jc w:val="center"/>
            </w:tblPrEx>
          </w:tblPrExChange>
        </w:tblPrEx>
        <w:trPr>
          <w:jc w:val="center"/>
          <w:ins w:id="2739" w:author="Stephanie Baer" w:date="2015-12-18T07:52:00Z"/>
          <w:trPrChange w:id="2740" w:author="Stephanie Baer" w:date="2016-01-21T13:51:00Z">
            <w:trPr>
              <w:jc w:val="center"/>
            </w:trPr>
          </w:trPrChange>
        </w:trPr>
        <w:tc>
          <w:tcPr>
            <w:tcW w:w="2441" w:type="dxa"/>
            <w:vAlign w:val="center"/>
            <w:tcPrChange w:id="2741" w:author="Stephanie Baer" w:date="2016-01-21T13:51:00Z">
              <w:tcPr>
                <w:tcW w:w="2441" w:type="dxa"/>
              </w:tcPr>
            </w:tcPrChange>
          </w:tcPr>
          <w:p w14:paraId="65582390" w14:textId="77777777" w:rsidR="00BF5869" w:rsidRPr="00A7055C" w:rsidRDefault="00BF5869">
            <w:pPr>
              <w:jc w:val="center"/>
              <w:rPr>
                <w:ins w:id="2742" w:author="Stephanie Baer" w:date="2015-12-18T07:52:00Z"/>
                <w:rFonts w:asciiTheme="minorHAnsi" w:hAnsiTheme="minorHAnsi" w:cstheme="minorHAnsi"/>
                <w:szCs w:val="22"/>
              </w:rPr>
            </w:pPr>
            <w:ins w:id="2743" w:author="Stephanie Baer" w:date="2015-12-18T07:52:00Z">
              <w:r w:rsidRPr="00A7055C">
                <w:rPr>
                  <w:rFonts w:asciiTheme="minorHAnsi" w:hAnsiTheme="minorHAnsi" w:cstheme="minorHAnsi"/>
                </w:rPr>
                <w:t>D</w:t>
              </w:r>
            </w:ins>
          </w:p>
        </w:tc>
        <w:tc>
          <w:tcPr>
            <w:tcW w:w="2287" w:type="dxa"/>
            <w:vAlign w:val="center"/>
            <w:tcPrChange w:id="2744" w:author="Stephanie Baer" w:date="2016-01-21T13:51:00Z">
              <w:tcPr>
                <w:tcW w:w="2287" w:type="dxa"/>
                <w:vAlign w:val="bottom"/>
              </w:tcPr>
            </w:tcPrChange>
          </w:tcPr>
          <w:p w14:paraId="01593950" w14:textId="77777777" w:rsidR="00BF5869" w:rsidRPr="00FB056C" w:rsidRDefault="00BF5869">
            <w:pPr>
              <w:jc w:val="center"/>
              <w:rPr>
                <w:ins w:id="2745" w:author="Stephanie Baer" w:date="2015-12-18T07:52:00Z"/>
                <w:rFonts w:ascii="Calibri" w:hAnsi="Calibri"/>
                <w:color w:val="000000"/>
                <w:szCs w:val="22"/>
              </w:rPr>
            </w:pPr>
            <w:ins w:id="2746" w:author="Stephanie Baer" w:date="2015-12-18T07:52:00Z">
              <w:r w:rsidRPr="00FB056C">
                <w:rPr>
                  <w:rFonts w:ascii="Calibri" w:hAnsi="Calibri"/>
                  <w:color w:val="000000"/>
                </w:rPr>
                <w:t>0.044</w:t>
              </w:r>
            </w:ins>
          </w:p>
        </w:tc>
      </w:tr>
      <w:tr w:rsidR="00BF5869" w:rsidRPr="00A4243E" w14:paraId="71286F02" w14:textId="77777777" w:rsidTr="00552DE4">
        <w:tblPrEx>
          <w:tblW w:w="0" w:type="auto"/>
          <w:jc w:val="center"/>
          <w:tblPrExChange w:id="2747" w:author="Stephanie Baer" w:date="2016-01-21T13:51:00Z">
            <w:tblPrEx>
              <w:tblW w:w="0" w:type="auto"/>
              <w:jc w:val="center"/>
            </w:tblPrEx>
          </w:tblPrExChange>
        </w:tblPrEx>
        <w:trPr>
          <w:jc w:val="center"/>
          <w:ins w:id="2748" w:author="Stephanie Baer" w:date="2015-12-18T07:52:00Z"/>
          <w:trPrChange w:id="2749" w:author="Stephanie Baer" w:date="2016-01-21T13:51:00Z">
            <w:trPr>
              <w:jc w:val="center"/>
            </w:trPr>
          </w:trPrChange>
        </w:trPr>
        <w:tc>
          <w:tcPr>
            <w:tcW w:w="2441" w:type="dxa"/>
            <w:vAlign w:val="center"/>
            <w:tcPrChange w:id="2750" w:author="Stephanie Baer" w:date="2016-01-21T13:51:00Z">
              <w:tcPr>
                <w:tcW w:w="2441" w:type="dxa"/>
              </w:tcPr>
            </w:tcPrChange>
          </w:tcPr>
          <w:p w14:paraId="1056C816" w14:textId="77777777" w:rsidR="00BF5869" w:rsidRPr="00A7055C" w:rsidRDefault="00BF5869">
            <w:pPr>
              <w:jc w:val="center"/>
              <w:rPr>
                <w:ins w:id="2751" w:author="Stephanie Baer" w:date="2015-12-18T07:52:00Z"/>
                <w:rFonts w:asciiTheme="minorHAnsi" w:hAnsiTheme="minorHAnsi" w:cstheme="minorHAnsi"/>
                <w:szCs w:val="22"/>
              </w:rPr>
            </w:pPr>
            <w:ins w:id="2752" w:author="Stephanie Baer" w:date="2015-12-18T07:52:00Z">
              <w:r w:rsidRPr="00A7055C">
                <w:rPr>
                  <w:rFonts w:asciiTheme="minorHAnsi" w:hAnsiTheme="minorHAnsi" w:cstheme="minorHAnsi"/>
                </w:rPr>
                <w:t>E</w:t>
              </w:r>
            </w:ins>
          </w:p>
        </w:tc>
        <w:tc>
          <w:tcPr>
            <w:tcW w:w="2287" w:type="dxa"/>
            <w:vAlign w:val="center"/>
            <w:tcPrChange w:id="2753" w:author="Stephanie Baer" w:date="2016-01-21T13:51:00Z">
              <w:tcPr>
                <w:tcW w:w="2287" w:type="dxa"/>
                <w:vAlign w:val="bottom"/>
              </w:tcPr>
            </w:tcPrChange>
          </w:tcPr>
          <w:p w14:paraId="6C46BF5E" w14:textId="77777777" w:rsidR="00BF5869" w:rsidRPr="00FB056C" w:rsidRDefault="00BF5869">
            <w:pPr>
              <w:jc w:val="center"/>
              <w:rPr>
                <w:ins w:id="2754" w:author="Stephanie Baer" w:date="2015-12-18T07:52:00Z"/>
                <w:rFonts w:ascii="Calibri" w:hAnsi="Calibri"/>
                <w:color w:val="000000"/>
                <w:szCs w:val="22"/>
              </w:rPr>
            </w:pPr>
            <w:ins w:id="2755" w:author="Stephanie Baer" w:date="2015-12-18T07:52:00Z">
              <w:r w:rsidRPr="00FB056C">
                <w:rPr>
                  <w:rFonts w:ascii="Calibri" w:hAnsi="Calibri"/>
                  <w:color w:val="000000"/>
                </w:rPr>
                <w:t>0.038</w:t>
              </w:r>
            </w:ins>
          </w:p>
        </w:tc>
      </w:tr>
      <w:tr w:rsidR="00BF5869" w:rsidRPr="00A4243E" w14:paraId="0F19F824" w14:textId="77777777" w:rsidTr="00552DE4">
        <w:tblPrEx>
          <w:tblW w:w="0" w:type="auto"/>
          <w:jc w:val="center"/>
          <w:tblPrExChange w:id="2756" w:author="Stephanie Baer" w:date="2016-01-21T13:51:00Z">
            <w:tblPrEx>
              <w:tblW w:w="0" w:type="auto"/>
              <w:jc w:val="center"/>
            </w:tblPrEx>
          </w:tblPrExChange>
        </w:tblPrEx>
        <w:trPr>
          <w:jc w:val="center"/>
          <w:ins w:id="2757" w:author="Stephanie Baer" w:date="2015-12-18T07:52:00Z"/>
          <w:trPrChange w:id="2758" w:author="Stephanie Baer" w:date="2016-01-21T13:51:00Z">
            <w:trPr>
              <w:jc w:val="center"/>
            </w:trPr>
          </w:trPrChange>
        </w:trPr>
        <w:tc>
          <w:tcPr>
            <w:tcW w:w="2441" w:type="dxa"/>
            <w:vAlign w:val="center"/>
            <w:tcPrChange w:id="2759" w:author="Stephanie Baer" w:date="2016-01-21T13:51:00Z">
              <w:tcPr>
                <w:tcW w:w="2441" w:type="dxa"/>
              </w:tcPr>
            </w:tcPrChange>
          </w:tcPr>
          <w:p w14:paraId="3737954A" w14:textId="77777777" w:rsidR="00BF5869" w:rsidRPr="00A7055C" w:rsidRDefault="00BF5869">
            <w:pPr>
              <w:jc w:val="center"/>
              <w:rPr>
                <w:ins w:id="2760" w:author="Stephanie Baer" w:date="2015-12-18T07:52:00Z"/>
                <w:rFonts w:asciiTheme="minorHAnsi" w:hAnsiTheme="minorHAnsi" w:cstheme="minorHAnsi"/>
                <w:szCs w:val="22"/>
              </w:rPr>
            </w:pPr>
            <w:ins w:id="2761" w:author="Stephanie Baer" w:date="2015-12-18T07:52:00Z">
              <w:r w:rsidRPr="00A7055C">
                <w:rPr>
                  <w:rFonts w:asciiTheme="minorHAnsi" w:hAnsiTheme="minorHAnsi" w:cstheme="minorHAnsi"/>
                </w:rPr>
                <w:t>F</w:t>
              </w:r>
            </w:ins>
          </w:p>
        </w:tc>
        <w:tc>
          <w:tcPr>
            <w:tcW w:w="2287" w:type="dxa"/>
            <w:vAlign w:val="center"/>
            <w:tcPrChange w:id="2762" w:author="Stephanie Baer" w:date="2016-01-21T13:51:00Z">
              <w:tcPr>
                <w:tcW w:w="2287" w:type="dxa"/>
                <w:vAlign w:val="bottom"/>
              </w:tcPr>
            </w:tcPrChange>
          </w:tcPr>
          <w:p w14:paraId="6A671192" w14:textId="77777777" w:rsidR="00BF5869" w:rsidRPr="00FB056C" w:rsidRDefault="00BF5869">
            <w:pPr>
              <w:jc w:val="center"/>
              <w:rPr>
                <w:ins w:id="2763" w:author="Stephanie Baer" w:date="2015-12-18T07:52:00Z"/>
                <w:rFonts w:ascii="Calibri" w:hAnsi="Calibri"/>
                <w:color w:val="000000"/>
                <w:szCs w:val="22"/>
              </w:rPr>
            </w:pPr>
            <w:ins w:id="2764" w:author="Stephanie Baer" w:date="2015-12-18T07:52:00Z">
              <w:r w:rsidRPr="00FB056C">
                <w:rPr>
                  <w:rFonts w:ascii="Calibri" w:hAnsi="Calibri"/>
                  <w:color w:val="000000"/>
                </w:rPr>
                <w:t>0.033</w:t>
              </w:r>
            </w:ins>
          </w:p>
        </w:tc>
      </w:tr>
      <w:tr w:rsidR="00BF5869" w:rsidRPr="00A4243E" w14:paraId="54F98725" w14:textId="77777777" w:rsidTr="00552DE4">
        <w:tblPrEx>
          <w:tblW w:w="0" w:type="auto"/>
          <w:jc w:val="center"/>
          <w:tblPrExChange w:id="2765" w:author="Stephanie Baer" w:date="2016-01-21T13:51:00Z">
            <w:tblPrEx>
              <w:tblW w:w="0" w:type="auto"/>
              <w:jc w:val="center"/>
            </w:tblPrEx>
          </w:tblPrExChange>
        </w:tblPrEx>
        <w:trPr>
          <w:jc w:val="center"/>
          <w:ins w:id="2766" w:author="Stephanie Baer" w:date="2015-12-18T07:52:00Z"/>
          <w:trPrChange w:id="2767" w:author="Stephanie Baer" w:date="2016-01-21T13:51:00Z">
            <w:trPr>
              <w:jc w:val="center"/>
            </w:trPr>
          </w:trPrChange>
        </w:trPr>
        <w:tc>
          <w:tcPr>
            <w:tcW w:w="2441" w:type="dxa"/>
            <w:vAlign w:val="center"/>
            <w:tcPrChange w:id="2768" w:author="Stephanie Baer" w:date="2016-01-21T13:51:00Z">
              <w:tcPr>
                <w:tcW w:w="2441" w:type="dxa"/>
              </w:tcPr>
            </w:tcPrChange>
          </w:tcPr>
          <w:p w14:paraId="72513858" w14:textId="77777777" w:rsidR="00BF5869" w:rsidRPr="00A7055C" w:rsidRDefault="00BF5869">
            <w:pPr>
              <w:jc w:val="center"/>
              <w:rPr>
                <w:ins w:id="2769" w:author="Stephanie Baer" w:date="2015-12-18T07:52:00Z"/>
                <w:rFonts w:asciiTheme="minorHAnsi" w:hAnsiTheme="minorHAnsi" w:cstheme="minorHAnsi"/>
                <w:szCs w:val="22"/>
              </w:rPr>
            </w:pPr>
            <w:ins w:id="2770" w:author="Stephanie Baer" w:date="2015-12-18T07:52:00Z">
              <w:r w:rsidRPr="00A7055C">
                <w:rPr>
                  <w:rFonts w:asciiTheme="minorHAnsi" w:hAnsiTheme="minorHAnsi" w:cstheme="minorHAnsi"/>
                </w:rPr>
                <w:t>G</w:t>
              </w:r>
            </w:ins>
          </w:p>
        </w:tc>
        <w:tc>
          <w:tcPr>
            <w:tcW w:w="2287" w:type="dxa"/>
            <w:vAlign w:val="center"/>
            <w:tcPrChange w:id="2771" w:author="Stephanie Baer" w:date="2016-01-21T13:51:00Z">
              <w:tcPr>
                <w:tcW w:w="2287" w:type="dxa"/>
                <w:vAlign w:val="bottom"/>
              </w:tcPr>
            </w:tcPrChange>
          </w:tcPr>
          <w:p w14:paraId="30EB7BCF" w14:textId="77777777" w:rsidR="00BF5869" w:rsidRPr="00FB056C" w:rsidRDefault="00BF5869">
            <w:pPr>
              <w:jc w:val="center"/>
              <w:rPr>
                <w:ins w:id="2772" w:author="Stephanie Baer" w:date="2015-12-18T07:52:00Z"/>
                <w:rFonts w:ascii="Calibri" w:hAnsi="Calibri"/>
                <w:color w:val="000000"/>
                <w:szCs w:val="22"/>
              </w:rPr>
            </w:pPr>
            <w:ins w:id="2773" w:author="Stephanie Baer" w:date="2015-12-18T07:52:00Z">
              <w:r w:rsidRPr="00FB056C">
                <w:rPr>
                  <w:rFonts w:ascii="Calibri" w:hAnsi="Calibri"/>
                  <w:color w:val="000000"/>
                </w:rPr>
                <w:t>0.027</w:t>
              </w:r>
            </w:ins>
          </w:p>
        </w:tc>
      </w:tr>
      <w:tr w:rsidR="00BF5869" w:rsidRPr="00A4243E" w14:paraId="50D5FF24" w14:textId="77777777" w:rsidTr="00552DE4">
        <w:tblPrEx>
          <w:tblW w:w="0" w:type="auto"/>
          <w:jc w:val="center"/>
          <w:tblPrExChange w:id="2774" w:author="Stephanie Baer" w:date="2016-01-21T13:51:00Z">
            <w:tblPrEx>
              <w:tblW w:w="0" w:type="auto"/>
              <w:jc w:val="center"/>
            </w:tblPrEx>
          </w:tblPrExChange>
        </w:tblPrEx>
        <w:trPr>
          <w:jc w:val="center"/>
          <w:ins w:id="2775" w:author="Stephanie Baer" w:date="2015-12-18T07:52:00Z"/>
          <w:trPrChange w:id="2776" w:author="Stephanie Baer" w:date="2016-01-21T13:51:00Z">
            <w:trPr>
              <w:jc w:val="center"/>
            </w:trPr>
          </w:trPrChange>
        </w:trPr>
        <w:tc>
          <w:tcPr>
            <w:tcW w:w="2441" w:type="dxa"/>
            <w:vAlign w:val="center"/>
            <w:tcPrChange w:id="2777" w:author="Stephanie Baer" w:date="2016-01-21T13:51:00Z">
              <w:tcPr>
                <w:tcW w:w="2441" w:type="dxa"/>
              </w:tcPr>
            </w:tcPrChange>
          </w:tcPr>
          <w:p w14:paraId="03C27335" w14:textId="77777777" w:rsidR="00BF5869" w:rsidRPr="00A7055C" w:rsidRDefault="00BF5869">
            <w:pPr>
              <w:jc w:val="center"/>
              <w:rPr>
                <w:ins w:id="2778" w:author="Stephanie Baer" w:date="2015-12-18T07:52:00Z"/>
                <w:rFonts w:asciiTheme="minorHAnsi" w:hAnsiTheme="minorHAnsi" w:cstheme="minorHAnsi"/>
                <w:szCs w:val="22"/>
              </w:rPr>
            </w:pPr>
            <w:ins w:id="2779" w:author="Stephanie Baer" w:date="2015-12-18T07:52:00Z">
              <w:r w:rsidRPr="00A7055C">
                <w:rPr>
                  <w:rFonts w:asciiTheme="minorHAnsi" w:hAnsiTheme="minorHAnsi" w:cstheme="minorHAnsi"/>
                </w:rPr>
                <w:t>H</w:t>
              </w:r>
            </w:ins>
          </w:p>
        </w:tc>
        <w:tc>
          <w:tcPr>
            <w:tcW w:w="2287" w:type="dxa"/>
            <w:vAlign w:val="center"/>
            <w:tcPrChange w:id="2780" w:author="Stephanie Baer" w:date="2016-01-21T13:51:00Z">
              <w:tcPr>
                <w:tcW w:w="2287" w:type="dxa"/>
                <w:vAlign w:val="bottom"/>
              </w:tcPr>
            </w:tcPrChange>
          </w:tcPr>
          <w:p w14:paraId="55CA66C9" w14:textId="77777777" w:rsidR="00BF5869" w:rsidRPr="00FB056C" w:rsidRDefault="00BF5869">
            <w:pPr>
              <w:jc w:val="center"/>
              <w:rPr>
                <w:ins w:id="2781" w:author="Stephanie Baer" w:date="2015-12-18T07:52:00Z"/>
                <w:rFonts w:ascii="Calibri" w:hAnsi="Calibri"/>
                <w:color w:val="000000"/>
                <w:szCs w:val="22"/>
              </w:rPr>
            </w:pPr>
            <w:ins w:id="2782" w:author="Stephanie Baer" w:date="2015-12-18T07:52:00Z">
              <w:r w:rsidRPr="00FB056C">
                <w:rPr>
                  <w:rFonts w:ascii="Calibri" w:hAnsi="Calibri"/>
                  <w:color w:val="000000"/>
                </w:rPr>
                <w:t>0.022</w:t>
              </w:r>
            </w:ins>
          </w:p>
        </w:tc>
      </w:tr>
    </w:tbl>
    <w:p w14:paraId="3CA9E4EA" w14:textId="77777777" w:rsidR="00BF5869" w:rsidRDefault="00BF5869" w:rsidP="00BF5869">
      <w:pPr>
        <w:rPr>
          <w:ins w:id="2783" w:author="Stephanie Baer" w:date="2015-12-18T07:52:00Z"/>
          <w:rFonts w:cstheme="minorHAnsi"/>
        </w:rPr>
      </w:pPr>
    </w:p>
    <w:p w14:paraId="5CBFC0DE" w14:textId="77777777" w:rsidR="00BF5869" w:rsidRDefault="00BF5869" w:rsidP="00BF5869">
      <w:pPr>
        <w:pStyle w:val="Heading6"/>
        <w:rPr>
          <w:ins w:id="2784" w:author="Stephanie Baer" w:date="2015-12-18T07:52:00Z"/>
        </w:rPr>
      </w:pPr>
      <w:ins w:id="2785" w:author="Stephanie Baer" w:date="2015-12-18T07:52:00Z">
        <w:r>
          <w:t>Natural Gas Savings</w:t>
        </w:r>
      </w:ins>
    </w:p>
    <w:p w14:paraId="4356F903" w14:textId="77777777" w:rsidR="00BF5869" w:rsidRPr="00B973B2" w:rsidRDefault="00BF5869" w:rsidP="00BF5869">
      <w:pPr>
        <w:rPr>
          <w:ins w:id="2786" w:author="Stephanie Baer" w:date="2015-12-18T07:52:00Z"/>
        </w:rPr>
      </w:pPr>
      <w:ins w:id="2787" w:author="Stephanie Baer" w:date="2015-12-18T07:52:00Z">
        <w:r>
          <w:rPr>
            <w:rFonts w:cs="Calibri"/>
          </w:rPr>
          <w:t>N/A</w:t>
        </w:r>
        <w:r>
          <w:rPr>
            <w:rStyle w:val="FootnoteReference"/>
          </w:rPr>
          <w:footnoteReference w:id="150"/>
        </w:r>
      </w:ins>
    </w:p>
    <w:p w14:paraId="7A9BC54C" w14:textId="77777777" w:rsidR="00BF5869" w:rsidRDefault="00BF5869" w:rsidP="00BF5869">
      <w:pPr>
        <w:pStyle w:val="Heading6"/>
        <w:rPr>
          <w:ins w:id="2790" w:author="Stephanie Baer" w:date="2015-12-18T07:52:00Z"/>
        </w:rPr>
      </w:pPr>
      <w:ins w:id="2791" w:author="Stephanie Baer" w:date="2015-12-18T07:52:00Z">
        <w:r>
          <w:t xml:space="preserve">Water and Other Non-Energy Impact Descriptions and Calculation  </w:t>
        </w:r>
      </w:ins>
    </w:p>
    <w:p w14:paraId="44ECF350" w14:textId="77777777" w:rsidR="00BF5869" w:rsidRPr="009E688B" w:rsidRDefault="00BF5869" w:rsidP="00BF5869">
      <w:pPr>
        <w:rPr>
          <w:ins w:id="2792" w:author="Stephanie Baer" w:date="2015-12-18T07:52:00Z"/>
        </w:rPr>
      </w:pPr>
      <w:ins w:id="2793" w:author="Stephanie Baer" w:date="2015-12-18T07:52:00Z">
        <w:r>
          <w:t>N/A</w:t>
        </w:r>
      </w:ins>
    </w:p>
    <w:p w14:paraId="513F23E5" w14:textId="77777777" w:rsidR="00BF5869" w:rsidRDefault="00BF5869" w:rsidP="00BF5869">
      <w:pPr>
        <w:pStyle w:val="Heading6"/>
        <w:rPr>
          <w:ins w:id="2794" w:author="Stephanie Baer" w:date="2015-12-18T07:52:00Z"/>
        </w:rPr>
      </w:pPr>
      <w:ins w:id="2795" w:author="Stephanie Baer" w:date="2015-12-18T07:52:00Z">
        <w:r>
          <w:t>Deemed O&amp;M Cost Adjustment Calculation</w:t>
        </w:r>
      </w:ins>
    </w:p>
    <w:p w14:paraId="7E50EE3E" w14:textId="77777777" w:rsidR="00BF5869" w:rsidRPr="008D068C" w:rsidRDefault="00BF5869" w:rsidP="00BF5869">
      <w:pPr>
        <w:rPr>
          <w:ins w:id="2796" w:author="Stephanie Baer" w:date="2015-12-18T07:52:00Z"/>
        </w:rPr>
      </w:pPr>
      <w:ins w:id="2797" w:author="Stephanie Baer" w:date="2015-12-18T07:52:00Z">
        <w:r>
          <w:t>N/A</w:t>
        </w:r>
      </w:ins>
    </w:p>
    <w:p w14:paraId="01D0A981" w14:textId="77777777" w:rsidR="00BF5869" w:rsidRDefault="00BF5869" w:rsidP="00BF5869">
      <w:pPr>
        <w:pStyle w:val="Heading6"/>
        <w:rPr>
          <w:ins w:id="2798" w:author="Stephanie Baer" w:date="2015-12-18T07:52:00Z"/>
          <w:b w:val="0"/>
          <w:smallCaps w:val="0"/>
        </w:rPr>
      </w:pPr>
      <w:ins w:id="2799" w:author="Stephanie Baer" w:date="2015-12-18T07:52:00Z">
        <w:r w:rsidRPr="008D068C">
          <w:t xml:space="preserve">Measure Code: </w:t>
        </w:r>
        <w:r w:rsidRPr="0069549D">
          <w:t>RS-</w:t>
        </w:r>
        <w:r>
          <w:t>CEL</w:t>
        </w:r>
        <w:r w:rsidRPr="0069549D">
          <w:t>-</w:t>
        </w:r>
        <w:r>
          <w:t>APS2</w:t>
        </w:r>
        <w:r w:rsidRPr="0069549D">
          <w:t>-V01-</w:t>
        </w:r>
        <w:r>
          <w:t>160601</w:t>
        </w:r>
      </w:ins>
    </w:p>
    <w:p w14:paraId="7A3BE58B" w14:textId="4DBB505C" w:rsidR="00F83B3F" w:rsidRDefault="00F83B3F" w:rsidP="00F83B3F"/>
    <w:p w14:paraId="66E21069" w14:textId="77777777" w:rsidR="00F83B3F" w:rsidRPr="00F83B3F" w:rsidRDefault="00F83B3F" w:rsidP="00F83B3F">
      <w:pPr>
        <w:sectPr w:rsidR="00F83B3F" w:rsidRPr="00F83B3F">
          <w:headerReference w:type="default" r:id="rId26"/>
          <w:pgSz w:w="12240" w:h="15840"/>
          <w:pgMar w:top="1440" w:right="1440" w:bottom="1440" w:left="1440" w:header="720" w:footer="720" w:gutter="0"/>
          <w:cols w:space="720"/>
          <w:docGrid w:linePitch="360"/>
        </w:sectPr>
      </w:pPr>
    </w:p>
    <w:p w14:paraId="099C835C" w14:textId="77777777" w:rsidR="00841F99" w:rsidRPr="000B7BB6" w:rsidRDefault="00841F99" w:rsidP="00841F99">
      <w:pPr>
        <w:pStyle w:val="Heading2"/>
      </w:pPr>
      <w:bookmarkStart w:id="2802" w:name="_Toc319489374"/>
      <w:bookmarkStart w:id="2803" w:name="_Toc319662645"/>
      <w:bookmarkStart w:id="2804" w:name="_Toc333219079"/>
      <w:bookmarkStart w:id="2805" w:name="_Toc437592962"/>
      <w:bookmarkStart w:id="2806" w:name="_Toc437855977"/>
      <w:bookmarkStart w:id="2807" w:name="_Toc441217030"/>
      <w:r w:rsidRPr="000B7BB6">
        <w:lastRenderedPageBreak/>
        <w:t>HVAC End Use</w:t>
      </w:r>
      <w:bookmarkEnd w:id="2802"/>
      <w:bookmarkEnd w:id="2803"/>
      <w:bookmarkEnd w:id="2804"/>
      <w:bookmarkEnd w:id="2805"/>
      <w:bookmarkEnd w:id="2806"/>
      <w:bookmarkEnd w:id="2807"/>
    </w:p>
    <w:p w14:paraId="54681386" w14:textId="77777777" w:rsidR="00841F99" w:rsidRDefault="00841F99" w:rsidP="00841F99">
      <w:pPr>
        <w:pStyle w:val="Heading3"/>
      </w:pPr>
      <w:bookmarkStart w:id="2808" w:name="_Toc315447677"/>
      <w:bookmarkStart w:id="2809" w:name="_Toc319489375"/>
      <w:bookmarkStart w:id="2810" w:name="_Toc319662646"/>
      <w:bookmarkStart w:id="2811" w:name="_Ref325429105"/>
      <w:bookmarkStart w:id="2812" w:name="_Ref325429109"/>
      <w:bookmarkStart w:id="2813" w:name="_Toc333219080"/>
      <w:bookmarkStart w:id="2814" w:name="_Ref352945505"/>
      <w:bookmarkStart w:id="2815" w:name="_Ref352945510"/>
      <w:bookmarkStart w:id="2816" w:name="_Toc437592963"/>
      <w:bookmarkStart w:id="2817" w:name="_Toc437855978"/>
      <w:bookmarkStart w:id="2818" w:name="_Toc319489376"/>
      <w:bookmarkStart w:id="2819" w:name="_Toc319662647"/>
      <w:bookmarkStart w:id="2820" w:name="_Ref325429175"/>
      <w:bookmarkStart w:id="2821" w:name="_Ref325429180"/>
      <w:bookmarkStart w:id="2822" w:name="_Toc333219081"/>
      <w:bookmarkStart w:id="2823" w:name="_Toc315447679"/>
      <w:bookmarkStart w:id="2824" w:name="_Toc441217031"/>
      <w:r w:rsidRPr="000B7BB6">
        <w:t>Air Source Heat Pump</w:t>
      </w:r>
      <w:bookmarkEnd w:id="2808"/>
      <w:bookmarkEnd w:id="2809"/>
      <w:bookmarkEnd w:id="2810"/>
      <w:bookmarkEnd w:id="2811"/>
      <w:bookmarkEnd w:id="2812"/>
      <w:bookmarkEnd w:id="2813"/>
      <w:bookmarkEnd w:id="2814"/>
      <w:bookmarkEnd w:id="2815"/>
      <w:bookmarkEnd w:id="2816"/>
      <w:bookmarkEnd w:id="2817"/>
      <w:bookmarkEnd w:id="2824"/>
    </w:p>
    <w:p w14:paraId="37C1D0E0" w14:textId="77777777" w:rsidR="00FC3CAF" w:rsidRPr="000B7BB6" w:rsidRDefault="00FC3CAF" w:rsidP="00FC3CAF">
      <w:pPr>
        <w:pStyle w:val="Heading6"/>
      </w:pPr>
      <w:bookmarkStart w:id="2825" w:name="_Ref355939547"/>
      <w:bookmarkStart w:id="2826" w:name="_Ref352945532"/>
      <w:r w:rsidRPr="00B41203">
        <w:t xml:space="preserve">Description </w:t>
      </w:r>
    </w:p>
    <w:p w14:paraId="2176E902" w14:textId="77777777" w:rsidR="00FC3CAF" w:rsidRDefault="00FC3CAF" w:rsidP="00FC3CAF">
      <w:pPr>
        <w:rPr>
          <w:rFonts w:cstheme="minorHAnsi"/>
        </w:rPr>
      </w:pPr>
      <w:r w:rsidRPr="000B7BB6">
        <w:rPr>
          <w:rFonts w:cstheme="minorHAnsi"/>
        </w:rPr>
        <w:t xml:space="preserve">A heat pump provides heating or cooling by moving heat between indoor and outdoor air. </w:t>
      </w:r>
    </w:p>
    <w:p w14:paraId="69D5BE14" w14:textId="77777777" w:rsidR="00FC3CAF" w:rsidRDefault="00FC3CAF" w:rsidP="00FC3CAF">
      <w:pPr>
        <w:rPr>
          <w:rFonts w:cstheme="minorHAnsi"/>
        </w:rPr>
      </w:pPr>
      <w:r w:rsidRPr="000B7BB6">
        <w:rPr>
          <w:rFonts w:cstheme="minorHAnsi"/>
        </w:rPr>
        <w:t xml:space="preserve">This measure </w:t>
      </w:r>
      <w:r>
        <w:rPr>
          <w:rFonts w:cstheme="minorHAnsi"/>
        </w:rPr>
        <w:t xml:space="preserve">characterizes: </w:t>
      </w:r>
    </w:p>
    <w:p w14:paraId="47E9E2A0" w14:textId="77777777" w:rsidR="00FC3CAF" w:rsidRDefault="00FC3CAF" w:rsidP="00FC3CAF">
      <w:pPr>
        <w:pStyle w:val="ListParagraph"/>
        <w:numPr>
          <w:ilvl w:val="0"/>
          <w:numId w:val="6"/>
        </w:numPr>
        <w:spacing w:after="240"/>
        <w:rPr>
          <w:rFonts w:cstheme="minorHAnsi"/>
        </w:rPr>
      </w:pPr>
      <w:r w:rsidRPr="000B7BB6">
        <w:rPr>
          <w:rFonts w:cstheme="minorHAnsi"/>
        </w:rPr>
        <w:t xml:space="preserve">Time of </w:t>
      </w:r>
      <w:r>
        <w:rPr>
          <w:rFonts w:cstheme="minorHAnsi"/>
        </w:rPr>
        <w:t>S</w:t>
      </w:r>
      <w:r w:rsidRPr="000B7BB6">
        <w:rPr>
          <w:rFonts w:cstheme="minorHAnsi"/>
        </w:rPr>
        <w:t xml:space="preserve">ale: </w:t>
      </w:r>
    </w:p>
    <w:p w14:paraId="72A7FA66" w14:textId="77777777" w:rsidR="00FC3CAF" w:rsidRDefault="00FC3CAF" w:rsidP="00FC3CAF">
      <w:pPr>
        <w:pStyle w:val="ListParagraph"/>
        <w:numPr>
          <w:ilvl w:val="1"/>
          <w:numId w:val="6"/>
        </w:numPr>
        <w:spacing w:after="240"/>
        <w:rPr>
          <w:rFonts w:cstheme="minorHAnsi"/>
        </w:rPr>
      </w:pPr>
      <w:r>
        <w:rPr>
          <w:rFonts w:cstheme="minorHAnsi"/>
        </w:rPr>
        <w:t>T</w:t>
      </w:r>
      <w:r w:rsidRPr="000B7BB6">
        <w:rPr>
          <w:rFonts w:cstheme="minorHAnsi"/>
        </w:rPr>
        <w:t xml:space="preserve">he installation of a new residential sized (&lt;= 65,000 </w:t>
      </w:r>
      <w:r>
        <w:rPr>
          <w:rFonts w:cstheme="minorHAnsi"/>
        </w:rPr>
        <w:t>Btu</w:t>
      </w:r>
      <w:r w:rsidRPr="000B7BB6">
        <w:rPr>
          <w:rFonts w:cstheme="minorHAnsi"/>
        </w:rPr>
        <w:t xml:space="preserve">/hr) </w:t>
      </w:r>
      <w:r>
        <w:rPr>
          <w:rFonts w:cstheme="minorHAnsi"/>
        </w:rPr>
        <w:t xml:space="preserve">air source heat pump that is more efficient than required by federal standards. </w:t>
      </w:r>
      <w:r w:rsidRPr="000B7BB6">
        <w:rPr>
          <w:rFonts w:cstheme="minorHAnsi"/>
        </w:rPr>
        <w:t>This could relate to the replacement of an existing unit at the end of its useful life, or the installation of a new system in a new home.</w:t>
      </w:r>
    </w:p>
    <w:p w14:paraId="313E18EF" w14:textId="77777777" w:rsidR="00FC3CAF" w:rsidRPr="000B7BB6" w:rsidRDefault="00FC3CAF" w:rsidP="00FC3CAF">
      <w:pPr>
        <w:pStyle w:val="ListParagraph"/>
        <w:ind w:left="1440"/>
        <w:rPr>
          <w:rFonts w:cstheme="minorHAnsi"/>
        </w:rPr>
      </w:pPr>
    </w:p>
    <w:p w14:paraId="364F68A9" w14:textId="77777777" w:rsidR="00FC3CAF" w:rsidRPr="00EC337A" w:rsidRDefault="00FC3CAF" w:rsidP="00FC3CAF">
      <w:pPr>
        <w:pStyle w:val="ListParagraph"/>
        <w:numPr>
          <w:ilvl w:val="0"/>
          <w:numId w:val="6"/>
        </w:numPr>
        <w:spacing w:after="240"/>
        <w:rPr>
          <w:ins w:id="2827" w:author="Samuel Dent" w:date="2015-11-19T07:52:00Z"/>
          <w:rFonts w:cstheme="minorHAnsi"/>
          <w:szCs w:val="20"/>
        </w:rPr>
      </w:pPr>
      <w:r w:rsidRPr="007A04E8">
        <w:rPr>
          <w:rFonts w:cstheme="minorHAnsi"/>
        </w:rPr>
        <w:t xml:space="preserve">Early </w:t>
      </w:r>
      <w:r>
        <w:rPr>
          <w:rFonts w:cstheme="minorHAnsi"/>
        </w:rPr>
        <w:t>R</w:t>
      </w:r>
      <w:r w:rsidRPr="007A04E8">
        <w:rPr>
          <w:rFonts w:cstheme="minorHAnsi"/>
        </w:rPr>
        <w:t xml:space="preserve">eplacement: </w:t>
      </w:r>
    </w:p>
    <w:p w14:paraId="28CB3ED1" w14:textId="77777777" w:rsidR="00863A6D" w:rsidRDefault="00863A6D">
      <w:pPr>
        <w:pStyle w:val="ListParagraph"/>
        <w:spacing w:after="240"/>
        <w:ind w:left="1440"/>
        <w:rPr>
          <w:ins w:id="2828" w:author="Samuel Dent" w:date="2016-01-14T05:05:00Z"/>
          <w:rFonts w:cstheme="minorHAnsi"/>
        </w:rPr>
        <w:pPrChange w:id="2829" w:author="Samuel Dent" w:date="2016-01-14T05:05:00Z">
          <w:pPr>
            <w:pStyle w:val="ListParagraph"/>
            <w:spacing w:after="240"/>
          </w:pPr>
        </w:pPrChange>
      </w:pPr>
      <w:moveToRangeStart w:id="2830" w:author="Samuel Dent" w:date="2016-01-14T05:05:00Z" w:name="move440511241"/>
      <w:moveTo w:id="2831" w:author="Samuel Dent" w:date="2016-01-14T05:05:00Z">
        <w:r>
          <w:rPr>
            <w:rFonts w:cstheme="minorHAnsi"/>
          </w:rPr>
          <w:t>T</w:t>
        </w:r>
        <w:r w:rsidRPr="007A04E8">
          <w:rPr>
            <w:rFonts w:cstheme="minorHAnsi"/>
          </w:rPr>
          <w:t xml:space="preserve">he early removal of functioning electric heating and cooling (SEER 10 or under if present) systems from service, prior to its natural end of life, and replacement with a new high efficiency air source heat pump unit. </w:t>
        </w:r>
      </w:moveTo>
      <w:moveToRangeEnd w:id="2830"/>
    </w:p>
    <w:p w14:paraId="1F6EDB16" w14:textId="1835A39B" w:rsidR="00FC3CAF" w:rsidRPr="00EC337A" w:rsidRDefault="00FC3CAF">
      <w:pPr>
        <w:pStyle w:val="ListParagraph"/>
        <w:spacing w:after="240"/>
        <w:ind w:left="1440"/>
        <w:rPr>
          <w:ins w:id="2832" w:author="Samuel Dent" w:date="2015-11-19T07:52:00Z"/>
          <w:rFonts w:cstheme="minorHAnsi"/>
        </w:rPr>
        <w:pPrChange w:id="2833" w:author="Samuel Dent" w:date="2016-01-14T05:05:00Z">
          <w:pPr>
            <w:pStyle w:val="ListParagraph"/>
            <w:spacing w:after="240"/>
          </w:pPr>
        </w:pPrChange>
      </w:pPr>
      <w:ins w:id="2834" w:author="Samuel Dent" w:date="2015-11-19T07:52:00Z">
        <w:r w:rsidRPr="00EC337A">
          <w:rPr>
            <w:rFonts w:cstheme="minorHAnsi"/>
          </w:rPr>
          <w:t>Early Replacement determination will be based on meeting the following conditions:</w:t>
        </w:r>
      </w:ins>
    </w:p>
    <w:p w14:paraId="7AD79D9A" w14:textId="77777777" w:rsidR="00FC3CAF" w:rsidRPr="00EC337A" w:rsidRDefault="00FC3CAF" w:rsidP="00FC3CAF">
      <w:pPr>
        <w:pStyle w:val="ListParagraph"/>
        <w:numPr>
          <w:ilvl w:val="2"/>
          <w:numId w:val="47"/>
        </w:numPr>
        <w:spacing w:after="240"/>
        <w:rPr>
          <w:ins w:id="2835" w:author="Samuel Dent" w:date="2015-11-19T07:52:00Z"/>
          <w:rFonts w:cstheme="minorHAnsi"/>
        </w:rPr>
      </w:pPr>
      <w:ins w:id="2836" w:author="Samuel Dent" w:date="2015-11-19T07:52:00Z">
        <w:r w:rsidRPr="00EC337A">
          <w:rPr>
            <w:rFonts w:cstheme="minorHAnsi"/>
          </w:rPr>
          <w:t>The existing unit is operational when replaced, or</w:t>
        </w:r>
      </w:ins>
    </w:p>
    <w:p w14:paraId="3CC60924" w14:textId="35F8BC69" w:rsidR="00FC3CAF" w:rsidRPr="00EC337A" w:rsidRDefault="00FC3CAF" w:rsidP="00FC3CAF">
      <w:pPr>
        <w:pStyle w:val="ListParagraph"/>
        <w:numPr>
          <w:ilvl w:val="2"/>
          <w:numId w:val="47"/>
        </w:numPr>
        <w:spacing w:after="240"/>
        <w:rPr>
          <w:ins w:id="2837" w:author="Samuel Dent" w:date="2015-11-19T07:52:00Z"/>
          <w:rFonts w:cstheme="minorHAnsi"/>
        </w:rPr>
      </w:pPr>
      <w:ins w:id="2838" w:author="Samuel Dent" w:date="2015-11-19T07:52:00Z">
        <w:r w:rsidRPr="00EC337A">
          <w:rPr>
            <w:rFonts w:cstheme="minorHAnsi"/>
          </w:rPr>
          <w:t>The existing unit requires minor repairs (&lt;$</w:t>
        </w:r>
      </w:ins>
      <w:ins w:id="2839" w:author="Samuel Dent" w:date="2015-11-19T08:41:00Z">
        <w:del w:id="2840" w:author="&quot;sdent&quot;" w:date="2016-01-20T06:34:00Z">
          <w:r w:rsidDel="0061327B">
            <w:rPr>
              <w:rFonts w:cstheme="minorHAnsi"/>
            </w:rPr>
            <w:delText>918</w:delText>
          </w:r>
        </w:del>
      </w:ins>
      <w:ins w:id="2841" w:author="&quot;sdent&quot;" w:date="2016-01-20T06:41:00Z">
        <w:r w:rsidR="000A700D">
          <w:rPr>
            <w:rFonts w:cstheme="minorHAnsi"/>
          </w:rPr>
          <w:t xml:space="preserve">276 </w:t>
        </w:r>
      </w:ins>
      <w:ins w:id="2842" w:author="&quot;sdent&quot;" w:date="2016-01-20T06:34:00Z">
        <w:r w:rsidR="0061327B">
          <w:rPr>
            <w:rFonts w:cstheme="minorHAnsi"/>
          </w:rPr>
          <w:t>per ton</w:t>
        </w:r>
      </w:ins>
      <w:ins w:id="2843" w:author="Samuel Dent" w:date="2015-11-19T07:52:00Z">
        <w:r w:rsidRPr="00EC337A">
          <w:rPr>
            <w:rFonts w:cstheme="minorHAnsi"/>
          </w:rPr>
          <w:t>)</w:t>
        </w:r>
      </w:ins>
      <w:ins w:id="2844" w:author="Samuel Dent" w:date="2015-11-19T08:01:00Z">
        <w:r>
          <w:rPr>
            <w:rStyle w:val="FootnoteReference"/>
          </w:rPr>
          <w:footnoteReference w:id="151"/>
        </w:r>
      </w:ins>
      <w:ins w:id="2848" w:author="Samuel Dent" w:date="2015-11-19T07:52:00Z">
        <w:r w:rsidRPr="00EC337A">
          <w:rPr>
            <w:rFonts w:cstheme="minorHAnsi"/>
          </w:rPr>
          <w:t xml:space="preserve">. </w:t>
        </w:r>
      </w:ins>
    </w:p>
    <w:p w14:paraId="14598F02" w14:textId="77777777" w:rsidR="00FC3CAF" w:rsidRPr="00EC337A" w:rsidRDefault="00FC3CAF" w:rsidP="00FC3CAF">
      <w:pPr>
        <w:pStyle w:val="ListParagraph"/>
        <w:numPr>
          <w:ilvl w:val="2"/>
          <w:numId w:val="47"/>
        </w:numPr>
        <w:spacing w:after="240"/>
        <w:rPr>
          <w:ins w:id="2849" w:author="Samuel Dent" w:date="2015-11-19T07:52:00Z"/>
          <w:rFonts w:cstheme="minorHAnsi"/>
        </w:rPr>
      </w:pPr>
      <w:ins w:id="2850" w:author="Samuel Dent" w:date="2015-11-19T07:52:00Z">
        <w:r w:rsidRPr="00EC337A">
          <w:rPr>
            <w:rFonts w:cstheme="minorHAnsi"/>
          </w:rPr>
          <w:t>All other conditions will be considered Time of Sale.</w:t>
        </w:r>
      </w:ins>
    </w:p>
    <w:p w14:paraId="4AD00CE7" w14:textId="77777777" w:rsidR="00FC3CAF" w:rsidRPr="00EC337A" w:rsidRDefault="00FC3CAF">
      <w:pPr>
        <w:pStyle w:val="ListParagraph"/>
        <w:spacing w:after="240"/>
        <w:ind w:firstLine="720"/>
        <w:rPr>
          <w:ins w:id="2851" w:author="Samuel Dent" w:date="2015-11-19T07:52:00Z"/>
          <w:rFonts w:cstheme="minorHAnsi"/>
        </w:rPr>
        <w:pPrChange w:id="2852" w:author="Samuel Dent" w:date="2015-11-19T08:00:00Z">
          <w:pPr>
            <w:pStyle w:val="ListParagraph"/>
            <w:spacing w:after="240"/>
          </w:pPr>
        </w:pPrChange>
      </w:pPr>
      <w:ins w:id="2853" w:author="Samuel Dent" w:date="2015-11-19T07:52:00Z">
        <w:r w:rsidRPr="00EC337A">
          <w:rPr>
            <w:rFonts w:cstheme="minorHAnsi"/>
          </w:rPr>
          <w:t>The Baseline SEER of the existing unit replaced:</w:t>
        </w:r>
      </w:ins>
    </w:p>
    <w:p w14:paraId="2A8BD735" w14:textId="77777777" w:rsidR="00FC3CAF" w:rsidRPr="00EC337A" w:rsidRDefault="00FC3CAF" w:rsidP="00FC3CAF">
      <w:pPr>
        <w:pStyle w:val="ListParagraph"/>
        <w:numPr>
          <w:ilvl w:val="2"/>
          <w:numId w:val="48"/>
        </w:numPr>
        <w:spacing w:after="240"/>
        <w:rPr>
          <w:ins w:id="2854" w:author="Samuel Dent" w:date="2015-11-19T07:52:00Z"/>
          <w:rFonts w:cstheme="minorHAnsi"/>
        </w:rPr>
      </w:pPr>
      <w:ins w:id="2855" w:author="Samuel Dent" w:date="2015-11-19T07:52:00Z">
        <w:r w:rsidRPr="00EC337A">
          <w:rPr>
            <w:rFonts w:cstheme="minorHAnsi"/>
          </w:rPr>
          <w:t>If the SEER of the existing unit is known and &lt;=10, the Baseline SEER is the actual SEER value of the unit replaced. If the SEER is &gt;10, the Baseline SEER = 1</w:t>
        </w:r>
      </w:ins>
      <w:ins w:id="2856" w:author="Samuel Dent" w:date="2015-11-19T08:03:00Z">
        <w:r>
          <w:rPr>
            <w:rFonts w:cstheme="minorHAnsi"/>
          </w:rPr>
          <w:t>4</w:t>
        </w:r>
      </w:ins>
      <w:ins w:id="2857" w:author="Samuel Dent" w:date="2015-11-19T07:52:00Z">
        <w:r w:rsidRPr="00EC337A">
          <w:rPr>
            <w:rFonts w:cstheme="minorHAnsi"/>
          </w:rPr>
          <w:t xml:space="preserve">. </w:t>
        </w:r>
      </w:ins>
    </w:p>
    <w:p w14:paraId="51CBC533" w14:textId="43A6DCFB" w:rsidR="00FC3CAF" w:rsidRPr="00EC337A" w:rsidRDefault="00FC3CAF" w:rsidP="00FC3CAF">
      <w:pPr>
        <w:pStyle w:val="ListParagraph"/>
        <w:numPr>
          <w:ilvl w:val="2"/>
          <w:numId w:val="48"/>
        </w:numPr>
        <w:spacing w:after="240"/>
        <w:rPr>
          <w:ins w:id="2858" w:author="Samuel Dent" w:date="2015-11-19T07:52:00Z"/>
          <w:rFonts w:cstheme="minorHAnsi"/>
        </w:rPr>
      </w:pPr>
      <w:ins w:id="2859" w:author="Samuel Dent" w:date="2015-11-19T07:52:00Z">
        <w:r w:rsidRPr="00EC337A">
          <w:rPr>
            <w:rFonts w:cstheme="minorHAnsi"/>
          </w:rPr>
          <w:t xml:space="preserve">If the SEER of the existing unit is unknown </w:t>
        </w:r>
        <w:del w:id="2860" w:author="&quot;sdent&quot;" w:date="2016-01-20T06:36:00Z">
          <w:r w:rsidRPr="00EC337A" w:rsidDel="0061327B">
            <w:rPr>
              <w:rFonts w:cstheme="minorHAnsi"/>
            </w:rPr>
            <w:delText>and the install date of the existing unit is &lt;2007, the Baseline SEER = 10.</w:delText>
          </w:r>
        </w:del>
      </w:ins>
      <w:ins w:id="2861" w:author="&quot;sdent&quot;" w:date="2016-01-20T06:36:00Z">
        <w:r w:rsidR="0061327B">
          <w:rPr>
            <w:rFonts w:cstheme="minorHAnsi"/>
          </w:rPr>
          <w:t>use assumptions in variable list below</w:t>
        </w:r>
      </w:ins>
      <w:ins w:id="2862" w:author="&quot;sdent&quot;" w:date="2016-01-20T06:37:00Z">
        <w:r w:rsidR="0061327B">
          <w:rPr>
            <w:rFonts w:cstheme="minorHAnsi"/>
          </w:rPr>
          <w:t xml:space="preserve"> (</w:t>
        </w:r>
        <w:r w:rsidR="0061327B" w:rsidRPr="000B7BB6">
          <w:rPr>
            <w:rFonts w:cstheme="minorHAnsi"/>
            <w:noProof/>
          </w:rPr>
          <w:t>SEER_</w:t>
        </w:r>
        <w:r w:rsidR="0061327B">
          <w:rPr>
            <w:rFonts w:cstheme="minorHAnsi"/>
            <w:noProof/>
          </w:rPr>
          <w:t>exist</w:t>
        </w:r>
      </w:ins>
      <w:ins w:id="2863" w:author="&quot;sdent&quot;" w:date="2016-01-20T06:57:00Z">
        <w:r w:rsidR="000A700D">
          <w:rPr>
            <w:rFonts w:cstheme="minorHAnsi"/>
            <w:noProof/>
          </w:rPr>
          <w:t xml:space="preserve"> and HSPF_exist</w:t>
        </w:r>
      </w:ins>
      <w:ins w:id="2864" w:author="&quot;sdent&quot;" w:date="2016-01-20T06:37:00Z">
        <w:r w:rsidR="0061327B">
          <w:rPr>
            <w:rFonts w:cstheme="minorHAnsi"/>
            <w:noProof/>
          </w:rPr>
          <w:t>).</w:t>
        </w:r>
      </w:ins>
    </w:p>
    <w:p w14:paraId="1159112B" w14:textId="4C1DDE1D" w:rsidR="00FC3CAF" w:rsidRPr="00EC337A" w:rsidRDefault="00FC3CAF" w:rsidP="00FC3CAF">
      <w:pPr>
        <w:pStyle w:val="ListParagraph"/>
        <w:numPr>
          <w:ilvl w:val="2"/>
          <w:numId w:val="48"/>
        </w:numPr>
        <w:spacing w:after="240"/>
        <w:rPr>
          <w:ins w:id="2865" w:author="Samuel Dent" w:date="2015-11-19T07:52:00Z"/>
          <w:rFonts w:cstheme="minorHAnsi"/>
        </w:rPr>
      </w:pPr>
      <w:ins w:id="2866" w:author="Samuel Dent" w:date="2015-11-19T07:52:00Z">
        <w:r w:rsidRPr="00EC337A">
          <w:rPr>
            <w:rFonts w:cstheme="minorHAnsi"/>
          </w:rPr>
          <w:t>If the operational status</w:t>
        </w:r>
        <w:del w:id="2867" w:author="&quot;sdent&quot;" w:date="2016-01-20T06:37:00Z">
          <w:r w:rsidRPr="00EC337A" w:rsidDel="0061327B">
            <w:rPr>
              <w:rFonts w:cstheme="minorHAnsi"/>
            </w:rPr>
            <w:delText>,</w:delText>
          </w:r>
        </w:del>
      </w:ins>
      <w:ins w:id="2868" w:author="&quot;sdent&quot;" w:date="2016-01-20T06:37:00Z">
        <w:r w:rsidR="0061327B">
          <w:rPr>
            <w:rFonts w:cstheme="minorHAnsi"/>
          </w:rPr>
          <w:t xml:space="preserve"> or</w:t>
        </w:r>
      </w:ins>
      <w:ins w:id="2869" w:author="Samuel Dent" w:date="2015-11-19T07:52:00Z">
        <w:r w:rsidRPr="00EC337A">
          <w:rPr>
            <w:rFonts w:cstheme="minorHAnsi"/>
          </w:rPr>
          <w:t xml:space="preserve"> repair cost </w:t>
        </w:r>
        <w:del w:id="2870" w:author="&quot;sdent&quot;" w:date="2016-01-20T06:37:00Z">
          <w:r w:rsidRPr="00EC337A" w:rsidDel="0061327B">
            <w:rPr>
              <w:rFonts w:cstheme="minorHAnsi"/>
            </w:rPr>
            <w:delText xml:space="preserve">or SEER </w:delText>
          </w:r>
        </w:del>
        <w:r w:rsidRPr="00EC337A">
          <w:rPr>
            <w:rFonts w:cstheme="minorHAnsi"/>
          </w:rPr>
          <w:t xml:space="preserve">of the existing unit is unknown, </w:t>
        </w:r>
      </w:ins>
      <w:ins w:id="2871" w:author="Samuel Dent" w:date="2015-12-08T07:47:00Z">
        <w:r>
          <w:rPr>
            <w:rFonts w:cstheme="minorHAnsi"/>
          </w:rPr>
          <w:t>use time of sale assumptions</w:t>
        </w:r>
      </w:ins>
      <w:ins w:id="2872" w:author="Samuel Dent" w:date="2015-11-19T07:52:00Z">
        <w:r w:rsidRPr="00EC337A">
          <w:rPr>
            <w:rFonts w:cstheme="minorHAnsi"/>
          </w:rPr>
          <w:t xml:space="preserve">. </w:t>
        </w:r>
      </w:ins>
    </w:p>
    <w:p w14:paraId="20F457B8" w14:textId="77777777" w:rsidR="00FC3CAF" w:rsidRDefault="00FC3CAF">
      <w:pPr>
        <w:pStyle w:val="ListParagraph"/>
        <w:spacing w:after="240"/>
        <w:rPr>
          <w:ins w:id="2873" w:author="Samuel Dent" w:date="2015-11-19T07:52:00Z"/>
          <w:rFonts w:cstheme="minorHAnsi"/>
        </w:rPr>
        <w:pPrChange w:id="2874" w:author="Samuel Dent" w:date="2015-11-19T07:52:00Z">
          <w:pPr>
            <w:pStyle w:val="ListParagraph"/>
            <w:numPr>
              <w:numId w:val="2"/>
            </w:numPr>
            <w:spacing w:after="240"/>
            <w:ind w:hanging="360"/>
          </w:pPr>
        </w:pPrChange>
      </w:pPr>
    </w:p>
    <w:p w14:paraId="58D5F10E" w14:textId="77777777" w:rsidR="00FC3CAF" w:rsidRPr="007A04E8" w:rsidDel="003E7952" w:rsidRDefault="00FC3CAF">
      <w:pPr>
        <w:pStyle w:val="ListParagraph"/>
        <w:spacing w:after="240"/>
        <w:rPr>
          <w:del w:id="2875" w:author="Samuel Dent" w:date="2015-11-19T08:04:00Z"/>
          <w:rFonts w:cstheme="minorHAnsi"/>
          <w:szCs w:val="20"/>
        </w:rPr>
        <w:pPrChange w:id="2876" w:author="Samuel Dent" w:date="2015-11-19T07:52:00Z">
          <w:pPr>
            <w:pStyle w:val="ListParagraph"/>
            <w:numPr>
              <w:numId w:val="2"/>
            </w:numPr>
            <w:spacing w:after="240"/>
            <w:ind w:hanging="360"/>
          </w:pPr>
        </w:pPrChange>
      </w:pPr>
    </w:p>
    <w:p w14:paraId="228D7D4E" w14:textId="4EE57D35" w:rsidR="00FC3CAF" w:rsidRPr="007A04E8" w:rsidDel="003E7952" w:rsidRDefault="00FC3CAF" w:rsidP="00FC3CAF">
      <w:pPr>
        <w:pStyle w:val="ListParagraph"/>
        <w:numPr>
          <w:ilvl w:val="1"/>
          <w:numId w:val="2"/>
        </w:numPr>
        <w:spacing w:after="240"/>
        <w:rPr>
          <w:del w:id="2877" w:author="Samuel Dent" w:date="2015-11-19T08:04:00Z"/>
          <w:rFonts w:cstheme="minorHAnsi"/>
          <w:szCs w:val="20"/>
        </w:rPr>
      </w:pPr>
      <w:moveFromRangeStart w:id="2878" w:author="Samuel Dent" w:date="2016-01-14T05:05:00Z" w:name="move440511241"/>
      <w:moveFrom w:id="2879" w:author="Samuel Dent" w:date="2016-01-14T05:05:00Z">
        <w:r w:rsidDel="00863A6D">
          <w:rPr>
            <w:rFonts w:cstheme="minorHAnsi"/>
          </w:rPr>
          <w:t>T</w:t>
        </w:r>
        <w:r w:rsidRPr="007A04E8" w:rsidDel="00863A6D">
          <w:rPr>
            <w:rFonts w:cstheme="minorHAnsi"/>
          </w:rPr>
          <w:t xml:space="preserve">he early removal of functioning electric heating and cooling (SEER 10 or under if present) systems from service, prior to its natural end of life, and replacement with a new high efficiency air source heat pump unit. </w:t>
        </w:r>
      </w:moveFrom>
      <w:moveFromRangeEnd w:id="2878"/>
      <w:del w:id="2880" w:author="Samuel Dent" w:date="2015-11-19T08:04:00Z">
        <w:r w:rsidRPr="007A04E8" w:rsidDel="003E7952">
          <w:rPr>
            <w:rFonts w:cstheme="minorHAnsi"/>
          </w:rPr>
          <w:delText>Savings are calculated between existing unit and efficient unit consumption during the remaining life of the existing unit, and between new baseline unit and efficient unit consumption for the remainder of the measure life.</w:delText>
        </w:r>
      </w:del>
    </w:p>
    <w:p w14:paraId="290CDD4C" w14:textId="77777777" w:rsidR="00FC3CAF" w:rsidRPr="009C362B" w:rsidDel="003E7952" w:rsidRDefault="00FC3CAF" w:rsidP="00FC3CAF">
      <w:pPr>
        <w:pStyle w:val="ListParagraph"/>
        <w:numPr>
          <w:ilvl w:val="1"/>
          <w:numId w:val="2"/>
        </w:numPr>
        <w:spacing w:after="240"/>
        <w:rPr>
          <w:del w:id="2881" w:author="Samuel Dent" w:date="2015-11-19T08:04:00Z"/>
          <w:rFonts w:cstheme="minorHAnsi"/>
          <w:szCs w:val="20"/>
        </w:rPr>
      </w:pPr>
      <w:del w:id="2882" w:author="Samuel Dent" w:date="2015-11-19T08:04:00Z">
        <w:r w:rsidRPr="002551AE" w:rsidDel="003E7952">
          <w:rPr>
            <w:rFonts w:cstheme="minorHAnsi"/>
            <w:color w:val="000000"/>
            <w:szCs w:val="20"/>
          </w:rPr>
          <w:delText>The assumption of the existing unit efficiency in the Early Replacement section of this TRM is based upon the average efficiency of units that were classified in Ameren’s PY3-PY4 as functioning and SEER &lt;=10. Therefore it is only appropriate to use these Early Replacement assumptions where those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SEER &lt;=10 and cost of any repairs &lt;$249 per ton.</w:delText>
        </w:r>
      </w:del>
    </w:p>
    <w:p w14:paraId="6D927CC8" w14:textId="77777777" w:rsidR="00FC3CAF" w:rsidRPr="002551AE" w:rsidRDefault="00FC3CAF">
      <w:pPr>
        <w:pStyle w:val="ListParagraph"/>
        <w:spacing w:after="240"/>
        <w:ind w:left="1440"/>
        <w:rPr>
          <w:rFonts w:cstheme="minorHAnsi"/>
          <w:szCs w:val="20"/>
        </w:rPr>
        <w:pPrChange w:id="2883" w:author="Samuel Dent" w:date="2015-11-19T08:04:00Z">
          <w:pPr>
            <w:pStyle w:val="ListParagraph"/>
            <w:numPr>
              <w:ilvl w:val="1"/>
              <w:numId w:val="2"/>
            </w:numPr>
            <w:spacing w:after="240"/>
            <w:ind w:left="1440" w:hanging="360"/>
          </w:pPr>
        </w:pPrChange>
      </w:pPr>
      <w:r w:rsidRPr="002551AE">
        <w:rPr>
          <w:rFonts w:cstheme="minorHAnsi"/>
          <w:color w:val="000000"/>
          <w:szCs w:val="20"/>
        </w:rPr>
        <w:t>A weighted average early replacement rate is provided for use when the actual baseline early replacement rates are unknown</w:t>
      </w:r>
      <w:ins w:id="2884" w:author="Samuel Dent" w:date="2015-11-18T11:33:00Z">
        <w:r>
          <w:rPr>
            <w:rFonts w:cstheme="minorHAnsi"/>
            <w:color w:val="000000"/>
            <w:szCs w:val="20"/>
          </w:rPr>
          <w:t>.</w:t>
        </w:r>
      </w:ins>
      <w:r>
        <w:rPr>
          <w:rStyle w:val="FootnoteReference"/>
          <w:rFonts w:eastAsiaTheme="minorEastAsia"/>
          <w:color w:val="000000"/>
        </w:rPr>
        <w:footnoteReference w:id="152"/>
      </w:r>
      <w:del w:id="2885" w:author="Samuel Dent" w:date="2015-11-18T11:33:00Z">
        <w:r w:rsidRPr="002551AE" w:rsidDel="00B147FD">
          <w:rPr>
            <w:rFonts w:cstheme="minorHAnsi"/>
            <w:color w:val="000000"/>
            <w:szCs w:val="20"/>
          </w:rPr>
          <w:delText>.</w:delText>
        </w:r>
      </w:del>
    </w:p>
    <w:p w14:paraId="27C9EC22" w14:textId="77777777" w:rsidR="00FC3CAF" w:rsidRDefault="00FC3CAF" w:rsidP="00FC3CAF">
      <w:pPr>
        <w:pStyle w:val="Caption"/>
      </w:pPr>
      <w:r>
        <w:t>Deemed Early Replacement Rates For ASHP</w:t>
      </w:r>
    </w:p>
    <w:tbl>
      <w:tblPr>
        <w:tblW w:w="7920" w:type="dxa"/>
        <w:tblInd w:w="1548" w:type="dxa"/>
        <w:tblCellMar>
          <w:left w:w="0" w:type="dxa"/>
          <w:right w:w="0" w:type="dxa"/>
        </w:tblCellMar>
        <w:tblLook w:val="04A0" w:firstRow="1" w:lastRow="0" w:firstColumn="1" w:lastColumn="0" w:noHBand="0" w:noVBand="1"/>
      </w:tblPr>
      <w:tblGrid>
        <w:gridCol w:w="4770"/>
        <w:gridCol w:w="3150"/>
      </w:tblGrid>
      <w:tr w:rsidR="00FC3CAF" w:rsidRPr="000563D8" w14:paraId="70263ADF" w14:textId="77777777" w:rsidTr="00C04E8D">
        <w:trPr>
          <w:trHeight w:val="277"/>
        </w:trPr>
        <w:tc>
          <w:tcPr>
            <w:tcW w:w="4770"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p w14:paraId="0874A85A" w14:textId="77777777" w:rsidR="00FC3CAF" w:rsidRPr="000563D8" w:rsidRDefault="00FC3CAF" w:rsidP="00C04E8D">
            <w:pPr>
              <w:jc w:val="center"/>
              <w:rPr>
                <w:b/>
                <w:color w:val="FFFFFF" w:themeColor="background1"/>
              </w:rPr>
            </w:pPr>
          </w:p>
        </w:tc>
        <w:tc>
          <w:tcPr>
            <w:tcW w:w="3150"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p w14:paraId="7E6B298E" w14:textId="77777777" w:rsidR="00FC3CAF" w:rsidRPr="000563D8" w:rsidRDefault="00FC3CAF" w:rsidP="00C04E8D">
            <w:pPr>
              <w:jc w:val="center"/>
              <w:rPr>
                <w:b/>
                <w:color w:val="FFFFFF" w:themeColor="background1"/>
              </w:rPr>
            </w:pPr>
            <w:r w:rsidRPr="000563D8">
              <w:rPr>
                <w:b/>
                <w:color w:val="FFFFFF" w:themeColor="background1"/>
              </w:rPr>
              <w:t>Deemed Early Replacement Rate</w:t>
            </w:r>
          </w:p>
        </w:tc>
      </w:tr>
      <w:tr w:rsidR="00FC3CAF" w:rsidRPr="000563D8" w14:paraId="16BC1B6E" w14:textId="77777777" w:rsidTr="00C04E8D">
        <w:trPr>
          <w:trHeight w:val="215"/>
        </w:trPr>
        <w:tc>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5AD7AD2" w14:textId="77777777" w:rsidR="00FC3CAF" w:rsidRPr="000563D8" w:rsidRDefault="00FC3CAF" w:rsidP="00C04E8D">
            <w:r w:rsidRPr="000563D8">
              <w:t>Early Replacement Rate for ASHP participants</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tcPr>
          <w:p w14:paraId="6B4D7CDD" w14:textId="77777777" w:rsidR="00FC3CAF" w:rsidRPr="000563D8" w:rsidRDefault="00FC3CAF" w:rsidP="00C04E8D">
            <w:pPr>
              <w:jc w:val="center"/>
            </w:pPr>
            <w:r w:rsidRPr="000563D8">
              <w:t>7%</w:t>
            </w:r>
          </w:p>
        </w:tc>
      </w:tr>
    </w:tbl>
    <w:p w14:paraId="4975093A" w14:textId="77777777" w:rsidR="00FC3CAF" w:rsidRPr="007A04E8" w:rsidRDefault="00FC3CAF" w:rsidP="00FC3CAF">
      <w:pPr>
        <w:pStyle w:val="ListParagraph"/>
        <w:ind w:left="1440"/>
        <w:rPr>
          <w:rFonts w:cstheme="minorHAnsi"/>
          <w:szCs w:val="20"/>
        </w:rPr>
      </w:pPr>
    </w:p>
    <w:p w14:paraId="29EFCDBD" w14:textId="77777777" w:rsidR="00FC3CAF" w:rsidRPr="000B7BB6" w:rsidRDefault="00FC3CAF" w:rsidP="00FC3CAF">
      <w:pPr>
        <w:rPr>
          <w:rFonts w:cstheme="minorHAnsi"/>
          <w:szCs w:val="20"/>
        </w:rPr>
      </w:pPr>
      <w:r w:rsidRPr="000B7BB6">
        <w:rPr>
          <w:rFonts w:cstheme="minorHAnsi"/>
          <w:szCs w:val="20"/>
        </w:rPr>
        <w:t>This measure was developed to be applicable to the following program types:  TOS, NC</w:t>
      </w:r>
      <w:r>
        <w:rPr>
          <w:rFonts w:cstheme="minorHAnsi"/>
          <w:szCs w:val="20"/>
        </w:rPr>
        <w:t>, EREP</w:t>
      </w:r>
      <w:r w:rsidRPr="000B7BB6">
        <w:rPr>
          <w:rFonts w:cstheme="minorHAnsi"/>
          <w:szCs w:val="20"/>
        </w:rPr>
        <w:t>.  If applied to other program types, the measure savings should be verified.</w:t>
      </w:r>
    </w:p>
    <w:p w14:paraId="6FB49310" w14:textId="77777777" w:rsidR="00FC3CAF" w:rsidRPr="000B7BB6" w:rsidRDefault="00FC3CAF" w:rsidP="00FC3CAF">
      <w:pPr>
        <w:pStyle w:val="Heading6"/>
      </w:pPr>
      <w:r w:rsidRPr="00B41203">
        <w:t xml:space="preserve">Definition of Efficient Equipment </w:t>
      </w:r>
    </w:p>
    <w:p w14:paraId="7D7AD0FC" w14:textId="77777777" w:rsidR="00FC3CAF" w:rsidRPr="000B7BB6" w:rsidRDefault="00FC3CAF" w:rsidP="00FC3CAF">
      <w:pPr>
        <w:rPr>
          <w:rFonts w:cstheme="minorHAnsi"/>
          <w:b/>
          <w:iCs/>
        </w:rPr>
      </w:pPr>
      <w:r w:rsidRPr="000B7BB6">
        <w:rPr>
          <w:rFonts w:cstheme="minorHAnsi"/>
        </w:rPr>
        <w:t xml:space="preserve">A new residential sized (&lt;= 65,000 </w:t>
      </w:r>
      <w:r>
        <w:rPr>
          <w:rFonts w:cstheme="minorHAnsi"/>
        </w:rPr>
        <w:t>Btu</w:t>
      </w:r>
      <w:r w:rsidRPr="000B7BB6">
        <w:rPr>
          <w:rFonts w:cstheme="minorHAnsi"/>
        </w:rPr>
        <w:t>/hr) air source heat pump with specifications to be determined by program.</w:t>
      </w:r>
    </w:p>
    <w:p w14:paraId="6BB03D45" w14:textId="77777777" w:rsidR="00FC3CAF" w:rsidRPr="000B7BB6" w:rsidRDefault="00FC3CAF" w:rsidP="00FC3CAF">
      <w:pPr>
        <w:pStyle w:val="Heading6"/>
      </w:pPr>
      <w:r w:rsidRPr="000B7BB6">
        <w:lastRenderedPageBreak/>
        <w:t xml:space="preserve">Definition of Baseline Equipment </w:t>
      </w:r>
    </w:p>
    <w:p w14:paraId="632B654B" w14:textId="77777777" w:rsidR="00FC3CAF" w:rsidRDefault="00FC3CAF" w:rsidP="00FC3CAF">
      <w:pPr>
        <w:rPr>
          <w:rFonts w:cstheme="minorHAnsi"/>
        </w:rPr>
      </w:pPr>
      <w:r w:rsidRPr="000B7BB6">
        <w:rPr>
          <w:rFonts w:cstheme="minorHAnsi"/>
        </w:rPr>
        <w:t xml:space="preserve">A new residential sized (&lt;= 65,000 </w:t>
      </w:r>
      <w:r>
        <w:rPr>
          <w:rFonts w:cstheme="minorHAnsi"/>
        </w:rPr>
        <w:t>Btu</w:t>
      </w:r>
      <w:r w:rsidRPr="000B7BB6">
        <w:rPr>
          <w:rFonts w:cstheme="minorHAnsi"/>
        </w:rPr>
        <w:t xml:space="preserve">/hr) air source heat pump meeting federal standards. </w:t>
      </w:r>
    </w:p>
    <w:p w14:paraId="12D9D760" w14:textId="77777777" w:rsidR="00FC3CAF" w:rsidRPr="000B7BB6" w:rsidRDefault="00FC3CAF" w:rsidP="00FC3CAF">
      <w:pPr>
        <w:rPr>
          <w:rFonts w:cstheme="minorHAnsi"/>
        </w:rPr>
      </w:pPr>
      <w:r w:rsidRPr="000B7BB6">
        <w:rPr>
          <w:rFonts w:cstheme="minorHAnsi"/>
        </w:rPr>
        <w:t>The baseline for the Time of Sale measure is based on the current Federal Standard efficiency level</w:t>
      </w:r>
      <w:r>
        <w:rPr>
          <w:rFonts w:cstheme="minorHAnsi"/>
        </w:rPr>
        <w:t xml:space="preserve"> as of January 1</w:t>
      </w:r>
      <w:r w:rsidRPr="009C362B">
        <w:rPr>
          <w:rFonts w:cstheme="minorHAnsi"/>
          <w:vertAlign w:val="superscript"/>
        </w:rPr>
        <w:t>st</w:t>
      </w:r>
      <w:r>
        <w:rPr>
          <w:rFonts w:cstheme="minorHAnsi"/>
        </w:rPr>
        <w:t xml:space="preserve"> 2015</w:t>
      </w:r>
      <w:r w:rsidRPr="000B7BB6">
        <w:rPr>
          <w:rFonts w:cstheme="minorHAnsi"/>
        </w:rPr>
        <w:t>; 1</w:t>
      </w:r>
      <w:r>
        <w:rPr>
          <w:rFonts w:cstheme="minorHAnsi"/>
        </w:rPr>
        <w:t>4</w:t>
      </w:r>
      <w:r w:rsidRPr="000B7BB6">
        <w:rPr>
          <w:rFonts w:cstheme="minorHAnsi"/>
        </w:rPr>
        <w:t xml:space="preserve"> SEER</w:t>
      </w:r>
      <w:r>
        <w:rPr>
          <w:rFonts w:cstheme="minorHAnsi"/>
        </w:rPr>
        <w:t xml:space="preserve"> and 8.2HSPF</w:t>
      </w:r>
      <w:r w:rsidRPr="000B7BB6">
        <w:rPr>
          <w:rFonts w:cstheme="minorHAnsi"/>
        </w:rPr>
        <w:t>.</w:t>
      </w:r>
    </w:p>
    <w:p w14:paraId="4A282B48" w14:textId="77777777" w:rsidR="00FC3CAF" w:rsidRPr="000B7BB6" w:rsidRDefault="00FC3CAF" w:rsidP="00FC3CAF">
      <w:pPr>
        <w:rPr>
          <w:rFonts w:cstheme="minorHAnsi"/>
        </w:rPr>
      </w:pPr>
      <w:r w:rsidRPr="000B7BB6">
        <w:rPr>
          <w:rFonts w:cstheme="minorHAnsi"/>
        </w:rPr>
        <w:t xml:space="preserve">The baseline for the early replacement measure is the efficiency of the existing equipment for the assumed remaining useful life of the unit and the new baseline as defined above for the remainder of the measure life. </w:t>
      </w:r>
    </w:p>
    <w:p w14:paraId="021145D9" w14:textId="77777777" w:rsidR="00FC3CAF" w:rsidRPr="000B7BB6" w:rsidRDefault="00FC3CAF" w:rsidP="00FC3CAF">
      <w:pPr>
        <w:pStyle w:val="Heading6"/>
      </w:pPr>
      <w:r w:rsidRPr="000B7BB6">
        <w:t xml:space="preserve">Deemed Lifetime of Efficient Equipment </w:t>
      </w:r>
    </w:p>
    <w:p w14:paraId="6BB13D64" w14:textId="77777777" w:rsidR="00FC3CAF" w:rsidRDefault="00FC3CAF" w:rsidP="00FC3CAF">
      <w:pPr>
        <w:rPr>
          <w:rFonts w:cstheme="minorHAnsi"/>
        </w:rPr>
      </w:pPr>
      <w:r w:rsidRPr="000B7BB6">
        <w:rPr>
          <w:rFonts w:cstheme="minorHAnsi"/>
        </w:rPr>
        <w:t xml:space="preserve">The expected </w:t>
      </w:r>
      <w:r w:rsidRPr="000B7BB6">
        <w:rPr>
          <w:rFonts w:cstheme="minorHAnsi"/>
          <w:iCs/>
        </w:rPr>
        <w:t>measure</w:t>
      </w:r>
      <w:r w:rsidRPr="000B7BB6">
        <w:rPr>
          <w:rFonts w:cstheme="minorHAnsi"/>
        </w:rPr>
        <w:t xml:space="preserve"> life is assumed to be </w:t>
      </w:r>
      <w:r w:rsidRPr="000B7BB6">
        <w:rPr>
          <w:rFonts w:cstheme="minorHAnsi"/>
          <w:noProof/>
        </w:rPr>
        <w:t>18 years</w:t>
      </w:r>
      <w:ins w:id="2886" w:author="Samuel Dent" w:date="2015-11-18T11:33:00Z">
        <w:r>
          <w:rPr>
            <w:rFonts w:cstheme="minorHAnsi"/>
            <w:noProof/>
          </w:rPr>
          <w:t>.</w:t>
        </w:r>
      </w:ins>
      <w:r w:rsidRPr="00B41203">
        <w:rPr>
          <w:rFonts w:cstheme="minorHAnsi"/>
          <w:vertAlign w:val="superscript"/>
        </w:rPr>
        <w:footnoteReference w:id="153"/>
      </w:r>
      <w:del w:id="2887" w:author="Samuel Dent" w:date="2015-11-18T11:33:00Z">
        <w:r w:rsidRPr="00B41203" w:rsidDel="00B147FD">
          <w:rPr>
            <w:rFonts w:cstheme="minorHAnsi"/>
            <w:noProof/>
          </w:rPr>
          <w:delText>.</w:delText>
        </w:r>
      </w:del>
      <w:r w:rsidRPr="000B7BB6">
        <w:rPr>
          <w:rFonts w:cstheme="minorHAnsi"/>
        </w:rPr>
        <w:t xml:space="preserve"> </w:t>
      </w:r>
    </w:p>
    <w:p w14:paraId="098D21F1" w14:textId="43B81854" w:rsidR="00FC3CAF" w:rsidRPr="000B7BB6" w:rsidRDefault="00FC3CAF" w:rsidP="00FC3CAF">
      <w:pPr>
        <w:rPr>
          <w:rFonts w:cstheme="minorHAnsi"/>
        </w:rPr>
      </w:pPr>
      <w:r w:rsidRPr="000B7BB6">
        <w:rPr>
          <w:rFonts w:cstheme="minorHAnsi"/>
        </w:rPr>
        <w:t xml:space="preserve">Remaining life of existing </w:t>
      </w:r>
      <w:ins w:id="2888" w:author="&quot;sdent&quot;" w:date="2016-01-19T12:01:00Z">
        <w:r w:rsidR="00F7167C">
          <w:rPr>
            <w:rFonts w:cstheme="minorHAnsi"/>
          </w:rPr>
          <w:t xml:space="preserve">ASHP/CAC </w:t>
        </w:r>
      </w:ins>
      <w:r w:rsidRPr="000B7BB6">
        <w:rPr>
          <w:rFonts w:cstheme="minorHAnsi"/>
        </w:rPr>
        <w:t>equipment is assumed to be 6 years</w:t>
      </w:r>
      <w:ins w:id="2889" w:author="Samuel Dent" w:date="2015-11-18T11:33:00Z">
        <w:del w:id="2890" w:author="&quot;sdent&quot;" w:date="2016-01-19T12:02:00Z">
          <w:r w:rsidDel="00F7167C">
            <w:rPr>
              <w:rFonts w:cstheme="minorHAnsi"/>
            </w:rPr>
            <w:delText>.</w:delText>
          </w:r>
        </w:del>
      </w:ins>
      <w:r w:rsidRPr="000B7BB6">
        <w:rPr>
          <w:rStyle w:val="FootnoteReference"/>
          <w:rFonts w:eastAsiaTheme="minorEastAsia"/>
        </w:rPr>
        <w:footnoteReference w:id="154"/>
      </w:r>
      <w:ins w:id="2891" w:author="&quot;sdent&quot;" w:date="2016-01-19T12:02:00Z">
        <w:r w:rsidR="00F7167C">
          <w:rPr>
            <w:rFonts w:cstheme="minorHAnsi"/>
          </w:rPr>
          <w:t xml:space="preserve"> and 18 years for electric resistance.</w:t>
        </w:r>
      </w:ins>
      <w:del w:id="2892" w:author="Samuel Dent" w:date="2015-11-18T11:33:00Z">
        <w:r w:rsidRPr="000B7BB6" w:rsidDel="00B147FD">
          <w:rPr>
            <w:rFonts w:cstheme="minorHAnsi"/>
          </w:rPr>
          <w:delText>.</w:delText>
        </w:r>
      </w:del>
    </w:p>
    <w:p w14:paraId="065BC14B" w14:textId="77777777" w:rsidR="00FC3CAF" w:rsidRPr="000B7BB6" w:rsidRDefault="00FC3CAF" w:rsidP="00FC3CAF">
      <w:pPr>
        <w:pStyle w:val="Heading6"/>
      </w:pPr>
      <w:r w:rsidRPr="000B7BB6">
        <w:t xml:space="preserve">Deemed Measure Cost </w:t>
      </w:r>
    </w:p>
    <w:p w14:paraId="09130A34" w14:textId="0544FCB8" w:rsidR="00FC3CAF" w:rsidRPr="00B41203" w:rsidRDefault="00FC3CAF" w:rsidP="00FC3CAF">
      <w:pPr>
        <w:rPr>
          <w:rFonts w:cstheme="minorHAnsi"/>
        </w:rPr>
      </w:pPr>
      <w:r w:rsidRPr="000B7BB6">
        <w:rPr>
          <w:rFonts w:cstheme="minorHAnsi"/>
        </w:rPr>
        <w:t>Time of sale: The incremental capital cost for this measure is dependent on the efficiency and capacity of the new unit</w:t>
      </w:r>
      <w:r w:rsidRPr="00A05FC2">
        <w:rPr>
          <w:rStyle w:val="FootnoteReference"/>
          <w:rFonts w:eastAsiaTheme="minorEastAsia"/>
        </w:rPr>
        <w:footnoteReference w:id="155"/>
      </w:r>
      <w:r w:rsidRPr="00A05FC2">
        <w:rPr>
          <w:rFonts w:cstheme="minorHAnsi"/>
        </w:rPr>
        <w:t>. Note these costs are per ton of unit capacity:</w:t>
      </w:r>
    </w:p>
    <w:tbl>
      <w:tblPr>
        <w:tblW w:w="3420" w:type="dxa"/>
        <w:jc w:val="center"/>
        <w:tblLook w:val="04A0" w:firstRow="1" w:lastRow="0" w:firstColumn="1" w:lastColumn="0" w:noHBand="0" w:noVBand="1"/>
      </w:tblPr>
      <w:tblGrid>
        <w:gridCol w:w="1530"/>
        <w:gridCol w:w="1890"/>
      </w:tblGrid>
      <w:tr w:rsidR="00FC3CAF" w:rsidRPr="000563D8" w14:paraId="46BD4EAF" w14:textId="77777777" w:rsidTr="00C04E8D">
        <w:trPr>
          <w:trHeight w:val="270"/>
          <w:jc w:val="center"/>
        </w:trPr>
        <w:tc>
          <w:tcPr>
            <w:tcW w:w="153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3A7B29F5" w14:textId="77777777" w:rsidR="00FC3CAF" w:rsidRPr="000563D8" w:rsidRDefault="00FC3CAF" w:rsidP="00C04E8D">
            <w:pPr>
              <w:jc w:val="center"/>
              <w:rPr>
                <w:b/>
                <w:color w:val="FFFFFF" w:themeColor="background1"/>
              </w:rPr>
            </w:pPr>
            <w:r w:rsidRPr="000563D8">
              <w:rPr>
                <w:b/>
                <w:color w:val="FFFFFF" w:themeColor="background1"/>
              </w:rPr>
              <w:t>Efficiency (SEER)</w:t>
            </w:r>
          </w:p>
        </w:tc>
        <w:tc>
          <w:tcPr>
            <w:tcW w:w="18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22057745" w14:textId="77777777" w:rsidR="00FC3CAF" w:rsidRPr="000563D8" w:rsidRDefault="00FC3CAF" w:rsidP="00C04E8D">
            <w:pPr>
              <w:jc w:val="center"/>
              <w:rPr>
                <w:b/>
                <w:color w:val="FFFFFF" w:themeColor="background1"/>
              </w:rPr>
            </w:pPr>
            <w:r w:rsidRPr="000563D8">
              <w:rPr>
                <w:b/>
                <w:color w:val="FFFFFF" w:themeColor="background1"/>
              </w:rPr>
              <w:t>Incremental Cost per Ton of Capacity ($/ton)</w:t>
            </w:r>
          </w:p>
        </w:tc>
      </w:tr>
      <w:tr w:rsidR="00FC3CAF" w:rsidRPr="000563D8" w14:paraId="7E23680D" w14:textId="77777777" w:rsidTr="00C04E8D">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67806763" w14:textId="77777777" w:rsidR="00FC3CAF" w:rsidRPr="000563D8" w:rsidRDefault="00FC3CAF" w:rsidP="00C04E8D">
            <w:pPr>
              <w:jc w:val="center"/>
            </w:pPr>
            <w:r w:rsidRPr="000563D8">
              <w:t>15</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14:paraId="440B3CAC" w14:textId="06EA35C3" w:rsidR="00FC3CAF" w:rsidRPr="000563D8" w:rsidRDefault="00FC3CAF" w:rsidP="00C04E8D">
            <w:pPr>
              <w:jc w:val="center"/>
            </w:pPr>
            <w:r w:rsidRPr="000563D8">
              <w:t>$137</w:t>
            </w:r>
          </w:p>
        </w:tc>
      </w:tr>
      <w:tr w:rsidR="00FC3CAF" w:rsidRPr="000563D8" w14:paraId="69ED3588" w14:textId="77777777" w:rsidTr="00C04E8D">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2F5BA532" w14:textId="77777777" w:rsidR="00FC3CAF" w:rsidRPr="000563D8" w:rsidRDefault="00FC3CAF" w:rsidP="00C04E8D">
            <w:pPr>
              <w:jc w:val="center"/>
            </w:pPr>
            <w:r w:rsidRPr="000563D8">
              <w:t>16</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14:paraId="69DD4D59" w14:textId="11A2EDA8" w:rsidR="00FC3CAF" w:rsidRPr="000563D8" w:rsidRDefault="00FC3CAF" w:rsidP="00C04E8D">
            <w:pPr>
              <w:jc w:val="center"/>
            </w:pPr>
            <w:r w:rsidRPr="000563D8">
              <w:t>$274</w:t>
            </w:r>
          </w:p>
        </w:tc>
      </w:tr>
      <w:tr w:rsidR="00FC3CAF" w:rsidRPr="000563D8" w14:paraId="4F6D1AEA" w14:textId="77777777" w:rsidTr="00C04E8D">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4C2B9951" w14:textId="77777777" w:rsidR="00FC3CAF" w:rsidRPr="000563D8" w:rsidRDefault="00FC3CAF" w:rsidP="00C04E8D">
            <w:pPr>
              <w:jc w:val="center"/>
            </w:pPr>
            <w:r w:rsidRPr="000563D8">
              <w:t>17</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14:paraId="3FA59C61" w14:textId="0D2CF4B6" w:rsidR="00FC3CAF" w:rsidRPr="000563D8" w:rsidRDefault="00FC3CAF" w:rsidP="00C04E8D">
            <w:pPr>
              <w:jc w:val="center"/>
            </w:pPr>
            <w:r w:rsidRPr="000563D8">
              <w:t>$411</w:t>
            </w:r>
          </w:p>
        </w:tc>
      </w:tr>
      <w:tr w:rsidR="00FC3CAF" w:rsidRPr="000563D8" w14:paraId="7DABA706" w14:textId="77777777" w:rsidTr="00C04E8D">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27AE6F81" w14:textId="77777777" w:rsidR="00FC3CAF" w:rsidRPr="000563D8" w:rsidRDefault="00FC3CAF" w:rsidP="00C04E8D">
            <w:pPr>
              <w:jc w:val="center"/>
            </w:pPr>
            <w:r w:rsidRPr="000563D8">
              <w:t>18</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14:paraId="69F8824D" w14:textId="7C3C9FD1" w:rsidR="00FC3CAF" w:rsidRPr="000563D8" w:rsidRDefault="00FC3CAF" w:rsidP="00C04E8D">
            <w:pPr>
              <w:jc w:val="center"/>
            </w:pPr>
            <w:r w:rsidRPr="000563D8">
              <w:t>$548</w:t>
            </w:r>
          </w:p>
        </w:tc>
      </w:tr>
    </w:tbl>
    <w:p w14:paraId="3D339654" w14:textId="77777777" w:rsidR="00FC3CAF" w:rsidRDefault="00FC3CAF" w:rsidP="00FC3CAF">
      <w:pPr>
        <w:rPr>
          <w:rFonts w:cstheme="minorHAnsi"/>
        </w:rPr>
      </w:pPr>
    </w:p>
    <w:p w14:paraId="7F1AE5CF" w14:textId="3CCC1F78" w:rsidR="00FC3CAF" w:rsidRDefault="00FC3CAF" w:rsidP="00FC3CAF">
      <w:pPr>
        <w:rPr>
          <w:rFonts w:cstheme="minorHAnsi"/>
        </w:rPr>
      </w:pPr>
      <w:r w:rsidRPr="000B7BB6">
        <w:rPr>
          <w:rFonts w:cstheme="minorHAnsi"/>
        </w:rPr>
        <w:t xml:space="preserve">Early replacement: The </w:t>
      </w:r>
      <w:r>
        <w:rPr>
          <w:rFonts w:cstheme="minorHAnsi"/>
        </w:rPr>
        <w:t>full install</w:t>
      </w:r>
      <w:r w:rsidRPr="000B7BB6">
        <w:rPr>
          <w:rFonts w:cstheme="minorHAnsi"/>
        </w:rPr>
        <w:t xml:space="preserve"> cost for this measure is the actual cost of removing the existing unit and installing the new one. If this is unknown, assume</w:t>
      </w:r>
      <w:r>
        <w:rPr>
          <w:rFonts w:cstheme="minorHAnsi"/>
        </w:rPr>
        <w:t xml:space="preserve"> the following (note these costs are per ton of unit capacity)</w:t>
      </w:r>
      <w:r>
        <w:rPr>
          <w:rStyle w:val="FootnoteReference"/>
          <w:rFonts w:eastAsiaTheme="minorEastAsia"/>
        </w:rPr>
        <w:footnoteReference w:id="156"/>
      </w:r>
      <w:r>
        <w:rPr>
          <w:rFonts w:cstheme="minorHAnsi"/>
        </w:rPr>
        <w:t>:</w:t>
      </w:r>
    </w:p>
    <w:tbl>
      <w:tblPr>
        <w:tblW w:w="3420" w:type="dxa"/>
        <w:jc w:val="center"/>
        <w:tblLook w:val="04A0" w:firstRow="1" w:lastRow="0" w:firstColumn="1" w:lastColumn="0" w:noHBand="0" w:noVBand="1"/>
      </w:tblPr>
      <w:tblGrid>
        <w:gridCol w:w="1530"/>
        <w:gridCol w:w="1890"/>
        <w:tblGridChange w:id="2893">
          <w:tblGrid>
            <w:gridCol w:w="1530"/>
            <w:gridCol w:w="1890"/>
          </w:tblGrid>
        </w:tblGridChange>
      </w:tblGrid>
      <w:tr w:rsidR="00FC3CAF" w:rsidRPr="000563D8" w14:paraId="1CF04444" w14:textId="77777777" w:rsidTr="00C04E8D">
        <w:trPr>
          <w:trHeight w:val="270"/>
          <w:jc w:val="center"/>
        </w:trPr>
        <w:tc>
          <w:tcPr>
            <w:tcW w:w="153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45EF3979" w14:textId="77777777" w:rsidR="00FC3CAF" w:rsidRPr="000563D8" w:rsidRDefault="00FC3CAF" w:rsidP="00C04E8D">
            <w:pPr>
              <w:jc w:val="center"/>
              <w:rPr>
                <w:b/>
                <w:color w:val="FFFFFF" w:themeColor="background1"/>
              </w:rPr>
            </w:pPr>
            <w:r w:rsidRPr="000563D8">
              <w:rPr>
                <w:b/>
                <w:color w:val="FFFFFF" w:themeColor="background1"/>
              </w:rPr>
              <w:t>Efficiency (SEER)</w:t>
            </w:r>
          </w:p>
        </w:tc>
        <w:tc>
          <w:tcPr>
            <w:tcW w:w="18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057CB9CB" w14:textId="77777777" w:rsidR="00FC3CAF" w:rsidRPr="000563D8" w:rsidRDefault="00FC3CAF" w:rsidP="00C04E8D">
            <w:pPr>
              <w:jc w:val="center"/>
              <w:rPr>
                <w:b/>
                <w:color w:val="FFFFFF" w:themeColor="background1"/>
              </w:rPr>
            </w:pPr>
            <w:r w:rsidRPr="000563D8">
              <w:rPr>
                <w:b/>
                <w:color w:val="FFFFFF" w:themeColor="background1"/>
              </w:rPr>
              <w:t>Full Retrofit Cost (including labor) per Ton of Capacity ($/ton)</w:t>
            </w:r>
          </w:p>
        </w:tc>
      </w:tr>
      <w:tr w:rsidR="00FC3CAF" w:rsidRPr="000563D8" w14:paraId="0127AD87" w14:textId="77777777" w:rsidTr="00552DE4">
        <w:tblPrEx>
          <w:tblW w:w="3420" w:type="dxa"/>
          <w:jc w:val="center"/>
          <w:tblPrExChange w:id="2894" w:author="Stephanie Baer" w:date="2016-01-21T13:51:00Z">
            <w:tblPrEx>
              <w:tblW w:w="3420" w:type="dxa"/>
              <w:jc w:val="center"/>
            </w:tblPrEx>
          </w:tblPrExChange>
        </w:tblPrEx>
        <w:trPr>
          <w:trHeight w:val="255"/>
          <w:jc w:val="center"/>
          <w:trPrChange w:id="2895" w:author="Stephanie Baer" w:date="2016-01-21T13:51:00Z">
            <w:trPr>
              <w:trHeight w:val="255"/>
              <w:jc w:val="center"/>
            </w:trPr>
          </w:trPrChange>
        </w:trPr>
        <w:tc>
          <w:tcPr>
            <w:tcW w:w="1530" w:type="dxa"/>
            <w:tcBorders>
              <w:top w:val="nil"/>
              <w:left w:val="single" w:sz="8" w:space="0" w:color="auto"/>
              <w:bottom w:val="single" w:sz="4" w:space="0" w:color="auto"/>
              <w:right w:val="single" w:sz="4" w:space="0" w:color="auto"/>
            </w:tcBorders>
            <w:shd w:val="clear" w:color="auto" w:fill="FFFFFF" w:themeFill="background1"/>
            <w:noWrap/>
            <w:vAlign w:val="center"/>
            <w:hideMark/>
            <w:tcPrChange w:id="2896" w:author="Stephanie Baer" w:date="2016-01-21T13:51:00Z">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tcPrChange>
          </w:tcPr>
          <w:p w14:paraId="48779BED" w14:textId="77777777" w:rsidR="00FC3CAF" w:rsidRPr="000563D8" w:rsidRDefault="00FC3CAF">
            <w:pPr>
              <w:jc w:val="center"/>
            </w:pPr>
            <w:r w:rsidRPr="000563D8">
              <w:t>15</w:t>
            </w:r>
          </w:p>
        </w:tc>
        <w:tc>
          <w:tcPr>
            <w:tcW w:w="1890" w:type="dxa"/>
            <w:tcBorders>
              <w:top w:val="nil"/>
              <w:left w:val="nil"/>
              <w:bottom w:val="single" w:sz="4" w:space="0" w:color="auto"/>
              <w:right w:val="single" w:sz="8" w:space="0" w:color="auto"/>
            </w:tcBorders>
            <w:shd w:val="clear" w:color="auto" w:fill="FFFFFF" w:themeFill="background1"/>
            <w:noWrap/>
            <w:vAlign w:val="center"/>
            <w:hideMark/>
            <w:tcPrChange w:id="2897" w:author="Stephanie Baer" w:date="2016-01-21T13:51:00Z">
              <w:tcPr>
                <w:tcW w:w="1890" w:type="dxa"/>
                <w:tcBorders>
                  <w:top w:val="nil"/>
                  <w:left w:val="nil"/>
                  <w:bottom w:val="single" w:sz="4" w:space="0" w:color="auto"/>
                  <w:right w:val="single" w:sz="8" w:space="0" w:color="auto"/>
                </w:tcBorders>
                <w:shd w:val="clear" w:color="auto" w:fill="FFFFFF" w:themeFill="background1"/>
                <w:noWrap/>
                <w:vAlign w:val="bottom"/>
                <w:hideMark/>
              </w:tcPr>
            </w:tcPrChange>
          </w:tcPr>
          <w:p w14:paraId="2FA5A7EB" w14:textId="7DE012E2" w:rsidR="00FC3CAF" w:rsidRPr="000563D8" w:rsidRDefault="00FC3CAF">
            <w:pPr>
              <w:jc w:val="center"/>
            </w:pPr>
            <w:r w:rsidRPr="000563D8">
              <w:t>$1,518</w:t>
            </w:r>
          </w:p>
        </w:tc>
      </w:tr>
      <w:tr w:rsidR="00FC3CAF" w:rsidRPr="000563D8" w14:paraId="0912BC61" w14:textId="77777777" w:rsidTr="00552DE4">
        <w:tblPrEx>
          <w:tblW w:w="3420" w:type="dxa"/>
          <w:jc w:val="center"/>
          <w:tblPrExChange w:id="2898" w:author="Stephanie Baer" w:date="2016-01-21T13:51:00Z">
            <w:tblPrEx>
              <w:tblW w:w="3420" w:type="dxa"/>
              <w:jc w:val="center"/>
            </w:tblPrEx>
          </w:tblPrExChange>
        </w:tblPrEx>
        <w:trPr>
          <w:trHeight w:val="255"/>
          <w:jc w:val="center"/>
          <w:trPrChange w:id="2899" w:author="Stephanie Baer" w:date="2016-01-21T13:51:00Z">
            <w:trPr>
              <w:trHeight w:val="255"/>
              <w:jc w:val="center"/>
            </w:trPr>
          </w:trPrChange>
        </w:trPr>
        <w:tc>
          <w:tcPr>
            <w:tcW w:w="1530" w:type="dxa"/>
            <w:tcBorders>
              <w:top w:val="nil"/>
              <w:left w:val="single" w:sz="8" w:space="0" w:color="auto"/>
              <w:bottom w:val="single" w:sz="4" w:space="0" w:color="auto"/>
              <w:right w:val="single" w:sz="4" w:space="0" w:color="auto"/>
            </w:tcBorders>
            <w:shd w:val="clear" w:color="auto" w:fill="FFFFFF" w:themeFill="background1"/>
            <w:noWrap/>
            <w:vAlign w:val="center"/>
            <w:hideMark/>
            <w:tcPrChange w:id="2900" w:author="Stephanie Baer" w:date="2016-01-21T13:51:00Z">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tcPrChange>
          </w:tcPr>
          <w:p w14:paraId="6A38CEA2" w14:textId="77777777" w:rsidR="00FC3CAF" w:rsidRPr="000563D8" w:rsidRDefault="00FC3CAF">
            <w:pPr>
              <w:jc w:val="center"/>
            </w:pPr>
            <w:r w:rsidRPr="000563D8">
              <w:t>16</w:t>
            </w:r>
          </w:p>
        </w:tc>
        <w:tc>
          <w:tcPr>
            <w:tcW w:w="1890" w:type="dxa"/>
            <w:tcBorders>
              <w:top w:val="nil"/>
              <w:left w:val="nil"/>
              <w:bottom w:val="single" w:sz="4" w:space="0" w:color="auto"/>
              <w:right w:val="single" w:sz="8" w:space="0" w:color="auto"/>
            </w:tcBorders>
            <w:shd w:val="clear" w:color="auto" w:fill="FFFFFF" w:themeFill="background1"/>
            <w:noWrap/>
            <w:vAlign w:val="center"/>
            <w:hideMark/>
            <w:tcPrChange w:id="2901" w:author="Stephanie Baer" w:date="2016-01-21T13:51:00Z">
              <w:tcPr>
                <w:tcW w:w="1890" w:type="dxa"/>
                <w:tcBorders>
                  <w:top w:val="nil"/>
                  <w:left w:val="nil"/>
                  <w:bottom w:val="single" w:sz="4" w:space="0" w:color="auto"/>
                  <w:right w:val="single" w:sz="8" w:space="0" w:color="auto"/>
                </w:tcBorders>
                <w:shd w:val="clear" w:color="auto" w:fill="FFFFFF" w:themeFill="background1"/>
                <w:noWrap/>
                <w:vAlign w:val="bottom"/>
                <w:hideMark/>
              </w:tcPr>
            </w:tcPrChange>
          </w:tcPr>
          <w:p w14:paraId="205C1EB5" w14:textId="18417592" w:rsidR="00FC3CAF" w:rsidRPr="000563D8" w:rsidRDefault="00FC3CAF">
            <w:pPr>
              <w:jc w:val="center"/>
            </w:pPr>
            <w:r w:rsidRPr="000563D8">
              <w:t>$1,655</w:t>
            </w:r>
          </w:p>
        </w:tc>
      </w:tr>
      <w:tr w:rsidR="00FC3CAF" w:rsidRPr="000563D8" w14:paraId="1E671A45" w14:textId="77777777" w:rsidTr="00552DE4">
        <w:tblPrEx>
          <w:tblW w:w="3420" w:type="dxa"/>
          <w:jc w:val="center"/>
          <w:tblPrExChange w:id="2902" w:author="Stephanie Baer" w:date="2016-01-21T13:51:00Z">
            <w:tblPrEx>
              <w:tblW w:w="3420" w:type="dxa"/>
              <w:jc w:val="center"/>
            </w:tblPrEx>
          </w:tblPrExChange>
        </w:tblPrEx>
        <w:trPr>
          <w:trHeight w:val="255"/>
          <w:jc w:val="center"/>
          <w:trPrChange w:id="2903" w:author="Stephanie Baer" w:date="2016-01-21T13:51:00Z">
            <w:trPr>
              <w:trHeight w:val="255"/>
              <w:jc w:val="center"/>
            </w:trPr>
          </w:trPrChange>
        </w:trPr>
        <w:tc>
          <w:tcPr>
            <w:tcW w:w="1530" w:type="dxa"/>
            <w:tcBorders>
              <w:top w:val="nil"/>
              <w:left w:val="single" w:sz="8" w:space="0" w:color="auto"/>
              <w:bottom w:val="single" w:sz="4" w:space="0" w:color="auto"/>
              <w:right w:val="single" w:sz="4" w:space="0" w:color="auto"/>
            </w:tcBorders>
            <w:shd w:val="clear" w:color="auto" w:fill="FFFFFF" w:themeFill="background1"/>
            <w:noWrap/>
            <w:vAlign w:val="center"/>
            <w:hideMark/>
            <w:tcPrChange w:id="2904" w:author="Stephanie Baer" w:date="2016-01-21T13:51:00Z">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tcPrChange>
          </w:tcPr>
          <w:p w14:paraId="2ED198AD" w14:textId="77777777" w:rsidR="00FC3CAF" w:rsidRPr="000563D8" w:rsidRDefault="00FC3CAF">
            <w:pPr>
              <w:jc w:val="center"/>
            </w:pPr>
            <w:r w:rsidRPr="000563D8">
              <w:t>17</w:t>
            </w:r>
          </w:p>
        </w:tc>
        <w:tc>
          <w:tcPr>
            <w:tcW w:w="1890" w:type="dxa"/>
            <w:tcBorders>
              <w:top w:val="nil"/>
              <w:left w:val="nil"/>
              <w:bottom w:val="single" w:sz="4" w:space="0" w:color="auto"/>
              <w:right w:val="single" w:sz="8" w:space="0" w:color="auto"/>
            </w:tcBorders>
            <w:shd w:val="clear" w:color="auto" w:fill="FFFFFF" w:themeFill="background1"/>
            <w:noWrap/>
            <w:vAlign w:val="center"/>
            <w:hideMark/>
            <w:tcPrChange w:id="2905" w:author="Stephanie Baer" w:date="2016-01-21T13:51:00Z">
              <w:tcPr>
                <w:tcW w:w="1890" w:type="dxa"/>
                <w:tcBorders>
                  <w:top w:val="nil"/>
                  <w:left w:val="nil"/>
                  <w:bottom w:val="single" w:sz="4" w:space="0" w:color="auto"/>
                  <w:right w:val="single" w:sz="8" w:space="0" w:color="auto"/>
                </w:tcBorders>
                <w:shd w:val="clear" w:color="auto" w:fill="FFFFFF" w:themeFill="background1"/>
                <w:noWrap/>
                <w:vAlign w:val="bottom"/>
                <w:hideMark/>
              </w:tcPr>
            </w:tcPrChange>
          </w:tcPr>
          <w:p w14:paraId="39DAEA9B" w14:textId="2248131F" w:rsidR="00FC3CAF" w:rsidRPr="000563D8" w:rsidRDefault="00FC3CAF">
            <w:pPr>
              <w:jc w:val="center"/>
            </w:pPr>
            <w:r w:rsidRPr="000563D8">
              <w:t>$1,792</w:t>
            </w:r>
          </w:p>
        </w:tc>
      </w:tr>
      <w:tr w:rsidR="00FC3CAF" w:rsidRPr="000563D8" w14:paraId="3635957F" w14:textId="77777777" w:rsidTr="00552DE4">
        <w:tblPrEx>
          <w:tblW w:w="3420" w:type="dxa"/>
          <w:jc w:val="center"/>
          <w:tblPrExChange w:id="2906" w:author="Stephanie Baer" w:date="2016-01-21T13:51:00Z">
            <w:tblPrEx>
              <w:tblW w:w="3420" w:type="dxa"/>
              <w:jc w:val="center"/>
            </w:tblPrEx>
          </w:tblPrExChange>
        </w:tblPrEx>
        <w:trPr>
          <w:trHeight w:val="255"/>
          <w:jc w:val="center"/>
          <w:trPrChange w:id="2907" w:author="Stephanie Baer" w:date="2016-01-21T13:51:00Z">
            <w:trPr>
              <w:trHeight w:val="255"/>
              <w:jc w:val="center"/>
            </w:trPr>
          </w:trPrChange>
        </w:trPr>
        <w:tc>
          <w:tcPr>
            <w:tcW w:w="1530" w:type="dxa"/>
            <w:tcBorders>
              <w:top w:val="nil"/>
              <w:left w:val="single" w:sz="8" w:space="0" w:color="auto"/>
              <w:bottom w:val="single" w:sz="4" w:space="0" w:color="auto"/>
              <w:right w:val="single" w:sz="4" w:space="0" w:color="auto"/>
            </w:tcBorders>
            <w:shd w:val="clear" w:color="auto" w:fill="FFFFFF" w:themeFill="background1"/>
            <w:noWrap/>
            <w:vAlign w:val="center"/>
            <w:hideMark/>
            <w:tcPrChange w:id="2908" w:author="Stephanie Baer" w:date="2016-01-21T13:51:00Z">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tcPrChange>
          </w:tcPr>
          <w:p w14:paraId="74679A5C" w14:textId="77777777" w:rsidR="00FC3CAF" w:rsidRPr="000563D8" w:rsidRDefault="00FC3CAF">
            <w:pPr>
              <w:jc w:val="center"/>
            </w:pPr>
            <w:r w:rsidRPr="000563D8">
              <w:t>18</w:t>
            </w:r>
          </w:p>
        </w:tc>
        <w:tc>
          <w:tcPr>
            <w:tcW w:w="1890" w:type="dxa"/>
            <w:tcBorders>
              <w:top w:val="nil"/>
              <w:left w:val="nil"/>
              <w:bottom w:val="single" w:sz="4" w:space="0" w:color="auto"/>
              <w:right w:val="single" w:sz="8" w:space="0" w:color="auto"/>
            </w:tcBorders>
            <w:shd w:val="clear" w:color="auto" w:fill="FFFFFF" w:themeFill="background1"/>
            <w:noWrap/>
            <w:vAlign w:val="center"/>
            <w:hideMark/>
            <w:tcPrChange w:id="2909" w:author="Stephanie Baer" w:date="2016-01-21T13:51:00Z">
              <w:tcPr>
                <w:tcW w:w="1890" w:type="dxa"/>
                <w:tcBorders>
                  <w:top w:val="nil"/>
                  <w:left w:val="nil"/>
                  <w:bottom w:val="single" w:sz="4" w:space="0" w:color="auto"/>
                  <w:right w:val="single" w:sz="8" w:space="0" w:color="auto"/>
                </w:tcBorders>
                <w:shd w:val="clear" w:color="auto" w:fill="FFFFFF" w:themeFill="background1"/>
                <w:noWrap/>
                <w:vAlign w:val="bottom"/>
                <w:hideMark/>
              </w:tcPr>
            </w:tcPrChange>
          </w:tcPr>
          <w:p w14:paraId="4599BEB2" w14:textId="42123EC3" w:rsidR="00FC3CAF" w:rsidRPr="000563D8" w:rsidRDefault="00FC3CAF">
            <w:pPr>
              <w:jc w:val="center"/>
            </w:pPr>
            <w:r w:rsidRPr="000563D8">
              <w:t>$1,929</w:t>
            </w:r>
          </w:p>
        </w:tc>
      </w:tr>
    </w:tbl>
    <w:p w14:paraId="40B4F304" w14:textId="77777777" w:rsidR="00FC3CAF" w:rsidRDefault="00FC3CAF" w:rsidP="00FC3CAF">
      <w:pPr>
        <w:rPr>
          <w:rFonts w:cstheme="minorHAnsi"/>
        </w:rPr>
      </w:pPr>
    </w:p>
    <w:p w14:paraId="78DBBE09" w14:textId="3E046113" w:rsidR="00FC3CAF" w:rsidRPr="000B7BB6" w:rsidRDefault="00FC3CAF" w:rsidP="00FC3CAF">
      <w:pPr>
        <w:rPr>
          <w:rFonts w:cstheme="minorHAnsi"/>
        </w:rPr>
      </w:pPr>
      <w:r w:rsidRPr="000B7BB6">
        <w:rPr>
          <w:rFonts w:cstheme="minorHAnsi"/>
        </w:rPr>
        <w:t>Assumed deferred cost (after 6 years) of replacing existing equipment with new baseline unit is assumed to be $</w:t>
      </w:r>
      <w:r>
        <w:rPr>
          <w:rFonts w:cstheme="minorHAnsi"/>
        </w:rPr>
        <w:t>1</w:t>
      </w:r>
      <w:proofErr w:type="gramStart"/>
      <w:r>
        <w:rPr>
          <w:rFonts w:cstheme="minorHAnsi"/>
        </w:rPr>
        <w:t>,</w:t>
      </w:r>
      <w:proofErr w:type="gramEnd"/>
      <w:del w:id="2910" w:author="&quot;sdent&quot;" w:date="2016-01-20T06:33:00Z">
        <w:r w:rsidDel="0061327B">
          <w:rPr>
            <w:rFonts w:cstheme="minorHAnsi"/>
          </w:rPr>
          <w:delText>381</w:delText>
        </w:r>
      </w:del>
      <w:ins w:id="2911" w:author="&quot;sdent&quot;" w:date="2016-01-20T06:33:00Z">
        <w:r w:rsidR="0061327B">
          <w:rPr>
            <w:rFonts w:cstheme="minorHAnsi"/>
          </w:rPr>
          <w:t>518</w:t>
        </w:r>
      </w:ins>
      <w:r>
        <w:rPr>
          <w:rFonts w:cstheme="minorHAnsi"/>
        </w:rPr>
        <w:t xml:space="preserve"> per ton of capacity</w:t>
      </w:r>
      <w:r w:rsidRPr="000B7BB6">
        <w:rPr>
          <w:rStyle w:val="FootnoteReference"/>
          <w:rFonts w:eastAsiaTheme="minorEastAsia"/>
        </w:rPr>
        <w:footnoteReference w:id="157"/>
      </w:r>
      <w:r w:rsidRPr="00B41203">
        <w:rPr>
          <w:rFonts w:cstheme="minorHAnsi"/>
        </w:rPr>
        <w:t>. This cost should be discounted</w:t>
      </w:r>
      <w:r>
        <w:rPr>
          <w:rFonts w:cstheme="minorHAnsi"/>
        </w:rPr>
        <w:t xml:space="preserve"> </w:t>
      </w:r>
      <w:r w:rsidRPr="000B7BB6">
        <w:rPr>
          <w:rFonts w:cstheme="minorHAnsi"/>
        </w:rPr>
        <w:t xml:space="preserve">to present value using the </w:t>
      </w:r>
      <w:r>
        <w:rPr>
          <w:rFonts w:cstheme="minorHAnsi"/>
        </w:rPr>
        <w:t>utilities’</w:t>
      </w:r>
      <w:r w:rsidRPr="000B7BB6">
        <w:rPr>
          <w:rFonts w:cstheme="minorHAnsi"/>
        </w:rPr>
        <w:t xml:space="preserve"> discount rate.</w:t>
      </w:r>
    </w:p>
    <w:p w14:paraId="21165A74" w14:textId="77777777" w:rsidR="00FC3CAF" w:rsidRPr="000B7BB6" w:rsidRDefault="00FC3CAF" w:rsidP="00FC3CAF">
      <w:pPr>
        <w:pStyle w:val="Heading6"/>
      </w:pPr>
      <w:r w:rsidRPr="000B7BB6">
        <w:lastRenderedPageBreak/>
        <w:t>Loadshape</w:t>
      </w:r>
    </w:p>
    <w:p w14:paraId="7198DF4A" w14:textId="77777777" w:rsidR="00FC3CAF" w:rsidRPr="000B7BB6" w:rsidRDefault="00FC3CAF" w:rsidP="00FC3CAF">
      <w:pPr>
        <w:rPr>
          <w:rFonts w:cstheme="minorHAnsi"/>
          <w:color w:val="000000"/>
          <w:szCs w:val="20"/>
        </w:rPr>
      </w:pPr>
      <w:r w:rsidRPr="000B7BB6">
        <w:rPr>
          <w:rFonts w:cstheme="minorHAnsi"/>
          <w:color w:val="000000"/>
          <w:szCs w:val="20"/>
        </w:rPr>
        <w:t>Loadshape R10 - Residential Electric Heating and Cooling</w:t>
      </w:r>
    </w:p>
    <w:p w14:paraId="10BB2135" w14:textId="77777777" w:rsidR="00FC3CAF" w:rsidRPr="000B7BB6" w:rsidRDefault="00FC3CAF" w:rsidP="00FC3CAF">
      <w:pPr>
        <w:pStyle w:val="Heading6"/>
      </w:pPr>
      <w:r w:rsidRPr="00B41203">
        <w:t xml:space="preserve">Coincidence Factor </w:t>
      </w:r>
    </w:p>
    <w:p w14:paraId="75F5A386" w14:textId="77777777" w:rsidR="00FC3CAF" w:rsidRPr="000B7BB6" w:rsidRDefault="00FC3CAF" w:rsidP="00FC3CAF">
      <w:pPr>
        <w:rPr>
          <w:rFonts w:cstheme="minorHAnsi"/>
        </w:rPr>
      </w:pPr>
      <w:r w:rsidRPr="000B7BB6">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0B7BB6">
        <w:rPr>
          <w:rFonts w:cstheme="minorHAnsi"/>
          <w:i/>
          <w:iCs/>
        </w:rPr>
        <w:t>average</w:t>
      </w:r>
      <w:r w:rsidRPr="000B7BB6">
        <w:rPr>
          <w:rFonts w:cstheme="minorHAnsi"/>
        </w:rPr>
        <w:t xml:space="preserve"> savings over the defined summer peak period, and is presented so that savings can be bid into PJM’s Forward Capacity Market.  </w:t>
      </w:r>
    </w:p>
    <w:p w14:paraId="6B8F5180" w14:textId="77777777" w:rsidR="00FC3CAF" w:rsidRPr="000B7BB6" w:rsidRDefault="00FC3CAF">
      <w:pPr>
        <w:ind w:left="2160" w:hanging="1440"/>
        <w:rPr>
          <w:rFonts w:cstheme="minorHAnsi"/>
        </w:rPr>
        <w:pPrChange w:id="2913" w:author="Samuel Dent" w:date="2015-11-18T11:52:00Z">
          <w:pPr>
            <w:ind w:left="720"/>
          </w:pPr>
        </w:pPrChange>
      </w:pPr>
      <w:r w:rsidRPr="000B7BB6">
        <w:rPr>
          <w:rFonts w:cstheme="minorHAnsi"/>
        </w:rPr>
        <w:t>CF</w:t>
      </w:r>
      <w:r w:rsidRPr="000B7BB6">
        <w:rPr>
          <w:rFonts w:cstheme="minorHAnsi"/>
          <w:vertAlign w:val="subscript"/>
        </w:rPr>
        <w:t>SSP</w:t>
      </w:r>
      <w:ins w:id="2914" w:author="Samuel Dent" w:date="2015-11-18T11:51:00Z">
        <w:r>
          <w:rPr>
            <w:rFonts w:cstheme="minorHAnsi"/>
            <w:vertAlign w:val="subscript"/>
          </w:rPr>
          <w:t xml:space="preserve"> SF</w:t>
        </w:r>
      </w:ins>
      <w:r w:rsidRPr="000B7BB6">
        <w:rPr>
          <w:rFonts w:cstheme="minorHAnsi"/>
        </w:rPr>
        <w:t xml:space="preserve"> </w:t>
      </w:r>
      <w:r w:rsidRPr="000B7BB6">
        <w:rPr>
          <w:rFonts w:cstheme="minorHAnsi"/>
        </w:rPr>
        <w:tab/>
        <w:t xml:space="preserve">= Summer System Peak Coincidence Factor for </w:t>
      </w:r>
      <w:r>
        <w:rPr>
          <w:rFonts w:cstheme="minorHAnsi"/>
        </w:rPr>
        <w:t>Heat Pumps</w:t>
      </w:r>
      <w:r w:rsidRPr="000B7BB6">
        <w:rPr>
          <w:rFonts w:cstheme="minorHAnsi"/>
        </w:rPr>
        <w:t xml:space="preserve"> </w:t>
      </w:r>
      <w:ins w:id="2915" w:author="Samuel Dent" w:date="2015-11-18T11:51:00Z">
        <w:r>
          <w:rPr>
            <w:rFonts w:cstheme="minorHAnsi"/>
          </w:rPr>
          <w:t>in single-family homes</w:t>
        </w:r>
        <w:r w:rsidRPr="000B7BB6">
          <w:rPr>
            <w:rFonts w:cstheme="minorHAnsi"/>
          </w:rPr>
          <w:t xml:space="preserve"> </w:t>
        </w:r>
      </w:ins>
      <w:r w:rsidRPr="000B7BB6">
        <w:rPr>
          <w:rFonts w:cstheme="minorHAnsi"/>
        </w:rPr>
        <w:t xml:space="preserve">(during utility peak hour) </w:t>
      </w:r>
    </w:p>
    <w:p w14:paraId="74368539" w14:textId="257DC33B" w:rsidR="00FC3CAF" w:rsidRPr="00B41203" w:rsidRDefault="00FC3CAF">
      <w:pPr>
        <w:ind w:left="1440" w:firstLine="720"/>
        <w:rPr>
          <w:rFonts w:cstheme="minorHAnsi"/>
        </w:rPr>
        <w:pPrChange w:id="2916" w:author="Samuel Dent" w:date="2015-11-18T11:52:00Z">
          <w:pPr>
            <w:ind w:left="720" w:firstLine="720"/>
          </w:pPr>
        </w:pPrChange>
      </w:pPr>
      <w:r w:rsidRPr="000B7BB6">
        <w:rPr>
          <w:rFonts w:cstheme="minorHAnsi"/>
        </w:rPr>
        <w:t xml:space="preserve">= </w:t>
      </w:r>
      <w:r>
        <w:rPr>
          <w:rFonts w:cstheme="minorHAnsi"/>
        </w:rPr>
        <w:t>72%</w:t>
      </w:r>
      <w:del w:id="2917" w:author="Samuel Dent" w:date="2016-01-14T07:59:00Z">
        <w:r w:rsidRPr="000B7BB6" w:rsidDel="007E11B4">
          <w:rPr>
            <w:rFonts w:cstheme="minorHAnsi"/>
          </w:rPr>
          <w:delText>%</w:delText>
        </w:r>
      </w:del>
      <w:r w:rsidRPr="000B7BB6">
        <w:rPr>
          <w:rStyle w:val="FootnoteReference"/>
          <w:rFonts w:eastAsiaTheme="minorEastAsia"/>
        </w:rPr>
        <w:footnoteReference w:id="158"/>
      </w:r>
    </w:p>
    <w:p w14:paraId="6AA1C0EF" w14:textId="77777777" w:rsidR="00FC3CAF" w:rsidRPr="000B7BB6" w:rsidRDefault="00FC3CAF">
      <w:pPr>
        <w:ind w:left="2160" w:hanging="1440"/>
        <w:rPr>
          <w:rFonts w:cstheme="minorHAnsi"/>
        </w:rPr>
        <w:pPrChange w:id="2918" w:author="Samuel Dent" w:date="2015-11-18T11:52:00Z">
          <w:pPr>
            <w:ind w:left="720"/>
          </w:pPr>
        </w:pPrChange>
      </w:pPr>
      <w:r w:rsidRPr="000B7BB6">
        <w:rPr>
          <w:rFonts w:cstheme="minorHAnsi"/>
        </w:rPr>
        <w:t>CF</w:t>
      </w:r>
      <w:r w:rsidRPr="000B7BB6">
        <w:rPr>
          <w:rFonts w:cstheme="minorHAnsi"/>
          <w:vertAlign w:val="subscript"/>
        </w:rPr>
        <w:t xml:space="preserve">PJM </w:t>
      </w:r>
      <w:ins w:id="2919" w:author="Samuel Dent" w:date="2015-11-18T11:51:00Z">
        <w:r>
          <w:rPr>
            <w:rFonts w:cstheme="minorHAnsi"/>
            <w:vertAlign w:val="subscript"/>
          </w:rPr>
          <w:t>SF</w:t>
        </w:r>
      </w:ins>
      <w:r w:rsidRPr="000B7BB6">
        <w:rPr>
          <w:rFonts w:cstheme="minorHAnsi"/>
        </w:rPr>
        <w:t> </w:t>
      </w:r>
      <w:r w:rsidRPr="000B7BB6">
        <w:rPr>
          <w:rFonts w:cstheme="minorHAnsi"/>
        </w:rPr>
        <w:tab/>
        <w:t xml:space="preserve">= PJM Summer Peak Coincidence Factor for </w:t>
      </w:r>
      <w:r>
        <w:rPr>
          <w:rFonts w:cstheme="minorHAnsi"/>
        </w:rPr>
        <w:t>Heat Pumps</w:t>
      </w:r>
      <w:r w:rsidRPr="000B7BB6">
        <w:rPr>
          <w:rFonts w:cstheme="minorHAnsi"/>
        </w:rPr>
        <w:t xml:space="preserve"> </w:t>
      </w:r>
      <w:ins w:id="2920" w:author="Samuel Dent" w:date="2015-11-18T11:51:00Z">
        <w:r>
          <w:rPr>
            <w:rFonts w:cstheme="minorHAnsi"/>
          </w:rPr>
          <w:t>in single-family homes</w:t>
        </w:r>
        <w:r w:rsidRPr="000B7BB6">
          <w:rPr>
            <w:rFonts w:cstheme="minorHAnsi"/>
          </w:rPr>
          <w:t xml:space="preserve"> </w:t>
        </w:r>
      </w:ins>
      <w:r w:rsidRPr="000B7BB6">
        <w:rPr>
          <w:rFonts w:cstheme="minorHAnsi"/>
        </w:rPr>
        <w:t>(average during PJM peak period)</w:t>
      </w:r>
    </w:p>
    <w:p w14:paraId="5A7379F3" w14:textId="77777777" w:rsidR="00FC3CAF" w:rsidRDefault="00FC3CAF">
      <w:pPr>
        <w:ind w:left="1440" w:firstLine="720"/>
        <w:rPr>
          <w:rFonts w:cstheme="minorHAnsi"/>
        </w:rPr>
        <w:pPrChange w:id="2921" w:author="Samuel Dent" w:date="2015-11-18T11:52:00Z">
          <w:pPr>
            <w:ind w:left="720" w:firstLine="720"/>
          </w:pPr>
        </w:pPrChange>
      </w:pPr>
      <w:r w:rsidRPr="000B7BB6">
        <w:rPr>
          <w:rFonts w:cstheme="minorHAnsi"/>
        </w:rPr>
        <w:t>= 46.6%</w:t>
      </w:r>
      <w:r w:rsidRPr="000B7BB6">
        <w:rPr>
          <w:rStyle w:val="FootnoteReference"/>
          <w:rFonts w:eastAsiaTheme="minorEastAsia"/>
        </w:rPr>
        <w:footnoteReference w:id="159"/>
      </w:r>
    </w:p>
    <w:p w14:paraId="1B1A330D" w14:textId="77777777" w:rsidR="00FC3CAF" w:rsidRPr="000B7BB6" w:rsidRDefault="00FC3CAF" w:rsidP="00FC3CAF">
      <w:pPr>
        <w:ind w:left="2160" w:hanging="1440"/>
        <w:rPr>
          <w:ins w:id="2922" w:author="Samuel Dent" w:date="2015-11-18T11:51:00Z"/>
          <w:rFonts w:cstheme="minorHAnsi"/>
        </w:rPr>
      </w:pPr>
      <w:ins w:id="2923" w:author="Samuel Dent" w:date="2015-11-18T11:51:00Z">
        <w:r w:rsidRPr="000B7BB6">
          <w:rPr>
            <w:rFonts w:cstheme="minorHAnsi"/>
          </w:rPr>
          <w:t>CF</w:t>
        </w:r>
        <w:r w:rsidRPr="000B7BB6">
          <w:rPr>
            <w:rFonts w:cstheme="minorHAnsi"/>
            <w:vertAlign w:val="subscript"/>
          </w:rPr>
          <w:t>SSP</w:t>
        </w:r>
        <w:r>
          <w:rPr>
            <w:rFonts w:cstheme="minorHAnsi"/>
            <w:vertAlign w:val="subscript"/>
          </w:rPr>
          <w:t>, MF</w:t>
        </w:r>
        <w:r w:rsidRPr="000B7BB6">
          <w:rPr>
            <w:rFonts w:cstheme="minorHAnsi"/>
          </w:rPr>
          <w:tab/>
          <w:t xml:space="preserve">= Summer System Peak Coincidence Factor for </w:t>
        </w:r>
        <w:r>
          <w:rPr>
            <w:rFonts w:cstheme="minorHAnsi"/>
          </w:rPr>
          <w:t>Heat Pumps in multi-family homes</w:t>
        </w:r>
        <w:r w:rsidRPr="000B7BB6">
          <w:rPr>
            <w:rFonts w:cstheme="minorHAnsi"/>
          </w:rPr>
          <w:t xml:space="preserve"> (during system peak hour)</w:t>
        </w:r>
      </w:ins>
    </w:p>
    <w:p w14:paraId="5725300B" w14:textId="77777777" w:rsidR="00FC3CAF" w:rsidRPr="00B41203" w:rsidRDefault="00FC3CAF" w:rsidP="00FC3CAF">
      <w:pPr>
        <w:ind w:left="720" w:firstLine="720"/>
        <w:rPr>
          <w:ins w:id="2924" w:author="Samuel Dent" w:date="2015-11-18T11:51:00Z"/>
          <w:rFonts w:cstheme="minorHAnsi"/>
        </w:rPr>
      </w:pPr>
      <w:ins w:id="2925" w:author="Samuel Dent" w:date="2015-11-18T11:51:00Z">
        <w:r w:rsidRPr="000B7BB6">
          <w:rPr>
            <w:rFonts w:cstheme="minorHAnsi"/>
          </w:rPr>
          <w:tab/>
          <w:t xml:space="preserve">= </w:t>
        </w:r>
      </w:ins>
      <w:ins w:id="2926" w:author="Samuel Dent" w:date="2015-12-08T07:47:00Z">
        <w:r>
          <w:rPr>
            <w:rFonts w:cstheme="minorHAnsi"/>
          </w:rPr>
          <w:t>6</w:t>
        </w:r>
      </w:ins>
      <w:ins w:id="2927" w:author="Samuel Dent" w:date="2015-11-18T11:51:00Z">
        <w:r>
          <w:rPr>
            <w:rFonts w:cstheme="minorHAnsi"/>
          </w:rPr>
          <w:t>7%</w:t>
        </w:r>
        <w:bookmarkStart w:id="2928" w:name="_Ref433220235"/>
        <w:r>
          <w:rPr>
            <w:rStyle w:val="FootnoteReference"/>
          </w:rPr>
          <w:footnoteReference w:id="160"/>
        </w:r>
        <w:bookmarkEnd w:id="2928"/>
      </w:ins>
    </w:p>
    <w:p w14:paraId="48B10A49" w14:textId="77777777" w:rsidR="00FC3CAF" w:rsidRPr="000B7BB6" w:rsidRDefault="00FC3CAF" w:rsidP="00FC3CAF">
      <w:pPr>
        <w:ind w:left="2160" w:hanging="1440"/>
        <w:rPr>
          <w:ins w:id="2933" w:author="Samuel Dent" w:date="2015-11-18T11:51:00Z"/>
          <w:rFonts w:cstheme="minorHAnsi"/>
        </w:rPr>
      </w:pPr>
      <w:ins w:id="2934" w:author="Samuel Dent" w:date="2015-11-18T11:51:00Z">
        <w:r w:rsidRPr="000B7BB6">
          <w:rPr>
            <w:rFonts w:cstheme="minorHAnsi"/>
          </w:rPr>
          <w:t>CF</w:t>
        </w:r>
        <w:r w:rsidRPr="000B7BB6">
          <w:rPr>
            <w:rFonts w:cstheme="minorHAnsi"/>
            <w:vertAlign w:val="subscript"/>
          </w:rPr>
          <w:t>PJM</w:t>
        </w:r>
        <w:r>
          <w:rPr>
            <w:rFonts w:cstheme="minorHAnsi"/>
            <w:vertAlign w:val="subscript"/>
          </w:rPr>
          <w:t>, MF</w:t>
        </w:r>
        <w:r w:rsidRPr="000B7BB6">
          <w:rPr>
            <w:rFonts w:cstheme="minorHAnsi"/>
          </w:rPr>
          <w:tab/>
          <w:t xml:space="preserve">= PJM Summer Peak Coincidence Factor for </w:t>
        </w:r>
        <w:r>
          <w:rPr>
            <w:rFonts w:cstheme="minorHAnsi"/>
          </w:rPr>
          <w:t>Heat Pumps</w:t>
        </w:r>
        <w:r w:rsidRPr="00285C76">
          <w:rPr>
            <w:rFonts w:cstheme="minorHAnsi"/>
          </w:rPr>
          <w:t xml:space="preserve"> </w:t>
        </w:r>
        <w:r>
          <w:rPr>
            <w:rFonts w:cstheme="minorHAnsi"/>
          </w:rPr>
          <w:t>in multi-family homes</w:t>
        </w:r>
        <w:r w:rsidRPr="000B7BB6">
          <w:rPr>
            <w:rFonts w:cstheme="minorHAnsi"/>
          </w:rPr>
          <w:t xml:space="preserve"> (average during peak period)</w:t>
        </w:r>
      </w:ins>
    </w:p>
    <w:p w14:paraId="4AE468C3" w14:textId="6BEBC587" w:rsidR="00FC3CAF" w:rsidRPr="00B41203" w:rsidRDefault="00FC3CAF" w:rsidP="00FC3CAF">
      <w:pPr>
        <w:ind w:left="1440" w:firstLine="720"/>
        <w:rPr>
          <w:ins w:id="2935" w:author="Samuel Dent" w:date="2015-11-18T11:51:00Z"/>
          <w:rFonts w:cstheme="minorHAnsi"/>
        </w:rPr>
      </w:pPr>
      <w:ins w:id="2936" w:author="Samuel Dent" w:date="2015-11-18T11:51:00Z">
        <w:r w:rsidRPr="000B7BB6">
          <w:rPr>
            <w:rFonts w:cstheme="minorHAnsi"/>
          </w:rPr>
          <w:t xml:space="preserve">= </w:t>
        </w:r>
        <w:r>
          <w:rPr>
            <w:rFonts w:cstheme="minorHAnsi"/>
          </w:rPr>
          <w:t>2</w:t>
        </w:r>
      </w:ins>
      <w:ins w:id="2937" w:author="Samuel Dent" w:date="2015-12-08T07:47:00Z">
        <w:r>
          <w:rPr>
            <w:rFonts w:cstheme="minorHAnsi"/>
          </w:rPr>
          <w:t>8</w:t>
        </w:r>
      </w:ins>
      <w:ins w:id="2938" w:author="Samuel Dent" w:date="2015-11-18T11:51:00Z">
        <w:r>
          <w:rPr>
            <w:rFonts w:cstheme="minorHAnsi"/>
          </w:rPr>
          <w:t>.5</w:t>
        </w:r>
        <w:r w:rsidRPr="000B7BB6">
          <w:rPr>
            <w:rFonts w:cstheme="minorHAnsi"/>
          </w:rPr>
          <w:t>%</w:t>
        </w:r>
      </w:ins>
    </w:p>
    <w:p w14:paraId="3793DD4D" w14:textId="77777777" w:rsidR="00FC3CAF" w:rsidRPr="00B41203" w:rsidRDefault="00FC3CAF" w:rsidP="00FC3CAF">
      <w:pPr>
        <w:ind w:left="720" w:firstLine="720"/>
        <w:rPr>
          <w:rFonts w:cstheme="minorHAnsi"/>
        </w:rPr>
      </w:pPr>
    </w:p>
    <w:p w14:paraId="3E9DB25B" w14:textId="77777777" w:rsidR="00FC3CAF" w:rsidRPr="00A05FC2" w:rsidRDefault="00FC3CAF" w:rsidP="00FC3CAF">
      <w:pPr>
        <w:pStyle w:val="AlgorithmHeading"/>
      </w:pPr>
      <w:r w:rsidRPr="00A05FC2">
        <w:t>Algorithm</w:t>
      </w:r>
    </w:p>
    <w:p w14:paraId="42D02FAA" w14:textId="77777777" w:rsidR="00FC3CAF" w:rsidRPr="000B7BB6" w:rsidRDefault="00FC3CAF" w:rsidP="00FC3CAF">
      <w:pPr>
        <w:pStyle w:val="Heading6"/>
      </w:pPr>
      <w:r w:rsidRPr="00B41203">
        <w:t xml:space="preserve">Calculation of Savings </w:t>
      </w:r>
    </w:p>
    <w:p w14:paraId="47C16818" w14:textId="77777777" w:rsidR="00FC3CAF" w:rsidRPr="000B7BB6" w:rsidRDefault="00FC3CAF" w:rsidP="00FC3CAF">
      <w:pPr>
        <w:pStyle w:val="Heading6"/>
      </w:pPr>
      <w:r w:rsidRPr="000B7BB6">
        <w:t xml:space="preserve">Electric Energy Savings </w:t>
      </w:r>
    </w:p>
    <w:p w14:paraId="61C34AAA" w14:textId="77777777" w:rsidR="00FC3CAF" w:rsidRPr="000B7BB6" w:rsidRDefault="00FC3CAF" w:rsidP="00FC3CAF">
      <w:pPr>
        <w:rPr>
          <w:rFonts w:cstheme="minorHAnsi"/>
          <w:noProof/>
        </w:rPr>
      </w:pPr>
      <w:r w:rsidRPr="000B7BB6">
        <w:rPr>
          <w:rFonts w:cstheme="minorHAnsi"/>
          <w:noProof/>
        </w:rPr>
        <w:t>Time of sale:</w:t>
      </w:r>
    </w:p>
    <w:p w14:paraId="1C1455D2" w14:textId="77777777" w:rsidR="00FC3CAF" w:rsidRPr="000B7BB6" w:rsidRDefault="00FC3CAF" w:rsidP="00FC3CAF">
      <w:pPr>
        <w:ind w:left="1440" w:hanging="720"/>
        <w:rPr>
          <w:rFonts w:cstheme="minorHAnsi"/>
          <w:noProof/>
          <w:szCs w:val="20"/>
        </w:rPr>
      </w:pPr>
      <w:r w:rsidRPr="000B7BB6">
        <w:rPr>
          <w:rFonts w:cstheme="minorHAnsi"/>
          <w:noProof/>
        </w:rPr>
        <w:t>ΔkWh = ((FLH_cooling * Capacity_cooling * (1/SEER_base - 1/SEER_ee)) / 1000) + ((FLH_heat * Capacity_heating * (1/HSPF_base - 1/HSFP_ee)) / 1000)</w:t>
      </w:r>
    </w:p>
    <w:p w14:paraId="532D08A5" w14:textId="77777777" w:rsidR="00FC3CAF" w:rsidRPr="000B7BB6" w:rsidRDefault="00FC3CAF" w:rsidP="00FC3CAF">
      <w:pPr>
        <w:rPr>
          <w:rFonts w:cstheme="minorHAnsi"/>
          <w:noProof/>
        </w:rPr>
      </w:pPr>
      <w:r w:rsidRPr="000B7BB6">
        <w:rPr>
          <w:rFonts w:cstheme="minorHAnsi"/>
          <w:noProof/>
        </w:rPr>
        <w:t>Early replacement</w:t>
      </w:r>
      <w:r w:rsidRPr="000B7BB6">
        <w:rPr>
          <w:rStyle w:val="FootnoteReference"/>
          <w:rFonts w:eastAsiaTheme="minorEastAsia"/>
          <w:noProof/>
        </w:rPr>
        <w:footnoteReference w:id="161"/>
      </w:r>
      <w:r w:rsidRPr="000B7BB6">
        <w:rPr>
          <w:rFonts w:cstheme="minorHAnsi"/>
          <w:noProof/>
        </w:rPr>
        <w:t>:</w:t>
      </w:r>
    </w:p>
    <w:p w14:paraId="01B173FE" w14:textId="048BCABC" w:rsidR="00FC3CAF" w:rsidRPr="000B7BB6" w:rsidRDefault="00FC3CAF" w:rsidP="00FC3CAF">
      <w:pPr>
        <w:ind w:left="1440" w:hanging="720"/>
        <w:rPr>
          <w:rFonts w:cstheme="minorHAnsi"/>
          <w:noProof/>
        </w:rPr>
      </w:pPr>
      <w:r w:rsidRPr="000B7BB6">
        <w:rPr>
          <w:rFonts w:cstheme="minorHAnsi"/>
          <w:noProof/>
        </w:rPr>
        <w:t>ΔkWH for remaining life of existing unit (1st 6 years</w:t>
      </w:r>
      <w:ins w:id="2939" w:author="&quot;sdent&quot;" w:date="2016-01-19T12:02:00Z">
        <w:r w:rsidR="00F7167C">
          <w:rPr>
            <w:rFonts w:cstheme="minorHAnsi"/>
            <w:noProof/>
          </w:rPr>
          <w:t xml:space="preserve"> for replacing an ASHP, 18 years for replacing electric resistance</w:t>
        </w:r>
      </w:ins>
      <w:r w:rsidRPr="000B7BB6">
        <w:rPr>
          <w:rFonts w:cstheme="minorHAnsi"/>
          <w:noProof/>
        </w:rPr>
        <w:t>):</w:t>
      </w:r>
    </w:p>
    <w:p w14:paraId="0FBB86C8" w14:textId="77777777" w:rsidR="00FC3CAF" w:rsidRDefault="00FC3CAF" w:rsidP="00FC3CAF">
      <w:pPr>
        <w:ind w:left="1440"/>
        <w:rPr>
          <w:rFonts w:cstheme="minorHAnsi"/>
          <w:noProof/>
        </w:rPr>
      </w:pPr>
      <w:r w:rsidRPr="000B7BB6">
        <w:rPr>
          <w:rFonts w:cstheme="minorHAnsi"/>
          <w:noProof/>
        </w:rPr>
        <w:t>= ((FLH_cooling * Capacity_cooling * (1/SEER_</w:t>
      </w:r>
      <w:r>
        <w:rPr>
          <w:rFonts w:cstheme="minorHAnsi"/>
          <w:noProof/>
        </w:rPr>
        <w:t>exist</w:t>
      </w:r>
      <w:r w:rsidRPr="000B7BB6">
        <w:rPr>
          <w:rFonts w:cstheme="minorHAnsi"/>
          <w:noProof/>
        </w:rPr>
        <w:t xml:space="preserve"> - 1/SEER_ee)) / 1000) + ((FLH_heat * </w:t>
      </w:r>
      <w:r w:rsidRPr="000B7BB6">
        <w:rPr>
          <w:rFonts w:cstheme="minorHAnsi"/>
          <w:noProof/>
        </w:rPr>
        <w:lastRenderedPageBreak/>
        <w:t>Capacity_heating * (1/HSPF_</w:t>
      </w:r>
      <w:r>
        <w:rPr>
          <w:rFonts w:cstheme="minorHAnsi"/>
          <w:noProof/>
        </w:rPr>
        <w:t>exist</w:t>
      </w:r>
      <w:r w:rsidRPr="000B7BB6">
        <w:rPr>
          <w:rFonts w:cstheme="minorHAnsi"/>
          <w:noProof/>
        </w:rPr>
        <w:t xml:space="preserve"> - 1/HSFP_ee)) / 1000)</w:t>
      </w:r>
    </w:p>
    <w:p w14:paraId="282E6048" w14:textId="069F337E" w:rsidR="00FC3CAF" w:rsidRPr="000B7BB6" w:rsidRDefault="00FC3CAF" w:rsidP="00FC3CAF">
      <w:pPr>
        <w:ind w:left="1440" w:hanging="720"/>
        <w:rPr>
          <w:rFonts w:cstheme="minorHAnsi"/>
          <w:noProof/>
        </w:rPr>
      </w:pPr>
      <w:r w:rsidRPr="000B7BB6">
        <w:rPr>
          <w:rFonts w:cstheme="minorHAnsi"/>
          <w:noProof/>
        </w:rPr>
        <w:t>ΔkWH for remaining measure life (next 12 years</w:t>
      </w:r>
      <w:ins w:id="2940" w:author="&quot;sdent&quot;" w:date="2016-01-19T12:03:00Z">
        <w:r w:rsidR="00F7167C">
          <w:rPr>
            <w:rFonts w:cstheme="minorHAnsi"/>
            <w:noProof/>
          </w:rPr>
          <w:t xml:space="preserve"> if replacing an ASHP</w:t>
        </w:r>
      </w:ins>
      <w:r w:rsidRPr="000B7BB6">
        <w:rPr>
          <w:rFonts w:cstheme="minorHAnsi"/>
          <w:noProof/>
        </w:rPr>
        <w:t>):</w:t>
      </w:r>
    </w:p>
    <w:p w14:paraId="1630686D" w14:textId="77777777" w:rsidR="00FC3CAF" w:rsidRDefault="00FC3CAF" w:rsidP="00FC3CAF">
      <w:pPr>
        <w:ind w:left="1440"/>
        <w:rPr>
          <w:rFonts w:cstheme="minorHAnsi"/>
          <w:noProof/>
        </w:rPr>
      </w:pPr>
      <w:r w:rsidRPr="000B7BB6">
        <w:rPr>
          <w:rFonts w:cstheme="minorHAnsi"/>
          <w:noProof/>
        </w:rPr>
        <w:t>= ((FLH_cooling * Capacity_cooling * (1/SEER_base - 1/SEER_ee)) / 1000) + ((FLH_heat * Capacity_heating * (1/HSPF_base - 1/HSFP_ee)) / 1000)</w:t>
      </w:r>
    </w:p>
    <w:p w14:paraId="5A22CEE6" w14:textId="77777777" w:rsidR="00FC3CAF" w:rsidRDefault="00FC3CAF" w:rsidP="00FC3CAF">
      <w:pPr>
        <w:ind w:left="1440" w:hanging="720"/>
        <w:rPr>
          <w:rFonts w:cstheme="minorHAnsi"/>
          <w:noProof/>
        </w:rPr>
      </w:pPr>
    </w:p>
    <w:p w14:paraId="04683B54" w14:textId="77777777" w:rsidR="00FC3CAF" w:rsidRPr="000B7BB6" w:rsidRDefault="00FC3CAF" w:rsidP="00FC3CAF">
      <w:pPr>
        <w:ind w:left="720" w:hanging="720"/>
        <w:rPr>
          <w:rFonts w:cstheme="minorHAnsi"/>
          <w:noProof/>
        </w:rPr>
      </w:pPr>
      <w:r w:rsidRPr="00B41203">
        <w:rPr>
          <w:rFonts w:cstheme="minorHAnsi"/>
          <w:noProof/>
        </w:rPr>
        <w:t>Where:</w:t>
      </w:r>
    </w:p>
    <w:p w14:paraId="2DB8BCF7" w14:textId="77777777" w:rsidR="00FC3CAF" w:rsidRPr="000B7BB6" w:rsidRDefault="00FC3CAF" w:rsidP="00FC3CAF">
      <w:pPr>
        <w:ind w:left="720"/>
        <w:rPr>
          <w:rFonts w:cstheme="minorHAnsi"/>
          <w:noProof/>
        </w:rPr>
      </w:pPr>
      <w:r w:rsidRPr="000B7BB6">
        <w:rPr>
          <w:rFonts w:cstheme="minorHAnsi"/>
          <w:noProof/>
          <w:lang w:val="nl-NL"/>
        </w:rPr>
        <w:t>FLH_cooling</w:t>
      </w:r>
      <w:r w:rsidRPr="000B7BB6">
        <w:rPr>
          <w:rFonts w:cstheme="minorHAnsi"/>
          <w:noProof/>
        </w:rPr>
        <w:tab/>
        <w:t>= Full load hours of air conditioning</w:t>
      </w:r>
    </w:p>
    <w:p w14:paraId="23361318" w14:textId="77777777" w:rsidR="00FC3CAF" w:rsidRPr="000B7BB6" w:rsidRDefault="00FC3CAF" w:rsidP="00FC3CAF">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dependent on location</w:t>
      </w:r>
      <w:del w:id="2941" w:author="Samuel Dent" w:date="2015-11-18T11:53:00Z">
        <w:r w:rsidRPr="000B7BB6" w:rsidDel="00C30554">
          <w:rPr>
            <w:rStyle w:val="FootnoteReference"/>
            <w:rFonts w:eastAsiaTheme="minorEastAsia"/>
            <w:noProof/>
          </w:rPr>
          <w:footnoteReference w:id="162"/>
        </w:r>
      </w:del>
      <w:r w:rsidRPr="00B41203">
        <w:rPr>
          <w:rFonts w:cstheme="minorHAnsi"/>
          <w:noProof/>
        </w:rPr>
        <w:t>:</w:t>
      </w:r>
    </w:p>
    <w:tbl>
      <w:tblPr>
        <w:tblW w:w="7020" w:type="dxa"/>
        <w:jc w:val="center"/>
        <w:tblLayout w:type="fixed"/>
        <w:tblLook w:val="04A0" w:firstRow="1" w:lastRow="0" w:firstColumn="1" w:lastColumn="0" w:noHBand="0" w:noVBand="1"/>
        <w:tblPrChange w:id="2943" w:author="Stephanie Baer" w:date="2016-01-21T13:51:00Z">
          <w:tblPr>
            <w:tblW w:w="5220" w:type="dxa"/>
            <w:tblInd w:w="2988" w:type="dxa"/>
            <w:tblLayout w:type="fixed"/>
            <w:tblLook w:val="04A0" w:firstRow="1" w:lastRow="0" w:firstColumn="1" w:lastColumn="0" w:noHBand="0" w:noVBand="1"/>
          </w:tblPr>
        </w:tblPrChange>
      </w:tblPr>
      <w:tblGrid>
        <w:gridCol w:w="1800"/>
        <w:gridCol w:w="1620"/>
        <w:gridCol w:w="1800"/>
        <w:gridCol w:w="1800"/>
        <w:tblGridChange w:id="2944">
          <w:tblGrid>
            <w:gridCol w:w="1800"/>
            <w:gridCol w:w="1188"/>
            <w:gridCol w:w="432"/>
            <w:gridCol w:w="1368"/>
            <w:gridCol w:w="432"/>
            <w:gridCol w:w="1188"/>
            <w:gridCol w:w="612"/>
            <w:gridCol w:w="1188"/>
            <w:gridCol w:w="1800"/>
          </w:tblGrid>
        </w:tblGridChange>
      </w:tblGrid>
      <w:tr w:rsidR="00FC3CAF" w:rsidRPr="000563D8" w14:paraId="55B8D95E" w14:textId="77777777" w:rsidTr="00D46088">
        <w:trPr>
          <w:trHeight w:val="270"/>
          <w:jc w:val="center"/>
          <w:trPrChange w:id="2945" w:author="Stephanie Baer" w:date="2016-01-21T13:51:00Z">
            <w:trPr>
              <w:gridAfter w:val="0"/>
              <w:trHeight w:val="270"/>
            </w:trPr>
          </w:trPrChange>
        </w:trPr>
        <w:tc>
          <w:tcPr>
            <w:tcW w:w="180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Change w:id="2946" w:author="Stephanie Baer" w:date="2016-01-21T13:51:00Z">
              <w:tcPr>
                <w:tcW w:w="180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tcPrChange>
          </w:tcPr>
          <w:p w14:paraId="6C873E82" w14:textId="77777777" w:rsidR="00FC3CAF" w:rsidRPr="00C30554" w:rsidRDefault="00FC3CAF">
            <w:pPr>
              <w:jc w:val="center"/>
              <w:rPr>
                <w:b/>
                <w:color w:val="FFFFFF" w:themeColor="background1"/>
              </w:rPr>
            </w:pPr>
            <w:r w:rsidRPr="00C30554">
              <w:rPr>
                <w:b/>
                <w:color w:val="FFFFFF" w:themeColor="background1"/>
              </w:rPr>
              <w:t>Climate Zone</w:t>
            </w:r>
          </w:p>
          <w:p w14:paraId="1B75E34F" w14:textId="77777777" w:rsidR="00FC3CAF" w:rsidRPr="00C30554" w:rsidRDefault="00FC3CAF">
            <w:pPr>
              <w:jc w:val="center"/>
              <w:rPr>
                <w:b/>
                <w:color w:val="FFFFFF" w:themeColor="background1"/>
              </w:rPr>
            </w:pPr>
            <w:r w:rsidRPr="00C30554">
              <w:rPr>
                <w:b/>
                <w:color w:val="FFFFFF" w:themeColor="background1"/>
              </w:rPr>
              <w:t>(City based upon)</w:t>
            </w:r>
          </w:p>
        </w:tc>
        <w:tc>
          <w:tcPr>
            <w:tcW w:w="162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Change w:id="2947" w:author="Stephanie Baer" w:date="2016-01-21T13:51:00Z">
              <w:tcPr>
                <w:tcW w:w="1620" w:type="dxa"/>
                <w:gridSpan w:val="2"/>
                <w:tcBorders>
                  <w:top w:val="single" w:sz="8" w:space="0" w:color="auto"/>
                  <w:left w:val="nil"/>
                  <w:bottom w:val="single" w:sz="8" w:space="0" w:color="auto"/>
                  <w:right w:val="single" w:sz="8" w:space="0" w:color="auto"/>
                </w:tcBorders>
                <w:shd w:val="clear" w:color="auto" w:fill="7F7F7F" w:themeFill="text1" w:themeFillTint="80"/>
                <w:noWrap/>
                <w:vAlign w:val="center"/>
                <w:hideMark/>
              </w:tcPr>
            </w:tcPrChange>
          </w:tcPr>
          <w:p w14:paraId="149E1EB3" w14:textId="77777777" w:rsidR="00FC3CAF" w:rsidRPr="00C30554" w:rsidRDefault="00FC3CAF">
            <w:pPr>
              <w:jc w:val="center"/>
              <w:rPr>
                <w:b/>
                <w:color w:val="FFFFFF" w:themeColor="background1"/>
              </w:rPr>
            </w:pPr>
            <w:r w:rsidRPr="00C30554">
              <w:rPr>
                <w:b/>
                <w:color w:val="FFFFFF" w:themeColor="background1"/>
              </w:rPr>
              <w:t>FLH_cooling (single family)</w:t>
            </w:r>
            <w:ins w:id="2948" w:author="Samuel Dent" w:date="2015-11-18T11:53:00Z">
              <w:r w:rsidRPr="00C30554">
                <w:rPr>
                  <w:rStyle w:val="FootnoteReference"/>
                  <w:rFonts w:eastAsiaTheme="minorEastAsia"/>
                  <w:b/>
                  <w:noProof/>
                  <w:rPrChange w:id="2949" w:author="Samuel Dent" w:date="2015-11-18T11:53:00Z">
                    <w:rPr>
                      <w:rStyle w:val="FootnoteReference"/>
                      <w:rFonts w:eastAsiaTheme="minorEastAsia"/>
                      <w:noProof/>
                    </w:rPr>
                  </w:rPrChange>
                </w:rPr>
                <w:t xml:space="preserve"> </w:t>
              </w:r>
              <w:r w:rsidRPr="00C30554">
                <w:rPr>
                  <w:rStyle w:val="FootnoteReference"/>
                  <w:rFonts w:eastAsiaTheme="minorEastAsia"/>
                  <w:b/>
                  <w:noProof/>
                  <w:color w:val="FFFFFF" w:themeColor="background1"/>
                  <w:rPrChange w:id="2950" w:author="Samuel Dent" w:date="2015-11-18T11:53:00Z">
                    <w:rPr>
                      <w:rStyle w:val="FootnoteReference"/>
                      <w:rFonts w:eastAsiaTheme="minorEastAsia"/>
                      <w:noProof/>
                    </w:rPr>
                  </w:rPrChange>
                </w:rPr>
                <w:footnoteReference w:id="163"/>
              </w:r>
            </w:ins>
          </w:p>
        </w:tc>
        <w:tc>
          <w:tcPr>
            <w:tcW w:w="1800" w:type="dxa"/>
            <w:tcBorders>
              <w:top w:val="single" w:sz="8" w:space="0" w:color="auto"/>
              <w:left w:val="nil"/>
              <w:bottom w:val="single" w:sz="8" w:space="0" w:color="auto"/>
              <w:right w:val="single" w:sz="8" w:space="0" w:color="auto"/>
            </w:tcBorders>
            <w:shd w:val="clear" w:color="auto" w:fill="7F7F7F" w:themeFill="text1" w:themeFillTint="80"/>
            <w:vAlign w:val="center"/>
            <w:tcPrChange w:id="2952" w:author="Stephanie Baer" w:date="2016-01-21T13:51:00Z">
              <w:tcPr>
                <w:tcW w:w="1800" w:type="dxa"/>
                <w:gridSpan w:val="2"/>
                <w:tcBorders>
                  <w:top w:val="single" w:sz="8" w:space="0" w:color="auto"/>
                  <w:left w:val="nil"/>
                  <w:bottom w:val="single" w:sz="8" w:space="0" w:color="auto"/>
                  <w:right w:val="single" w:sz="8" w:space="0" w:color="auto"/>
                </w:tcBorders>
                <w:shd w:val="clear" w:color="auto" w:fill="7F7F7F" w:themeFill="text1" w:themeFillTint="80"/>
                <w:vAlign w:val="center"/>
              </w:tcPr>
            </w:tcPrChange>
          </w:tcPr>
          <w:p w14:paraId="110C7A11" w14:textId="77777777" w:rsidR="00FC3CAF" w:rsidRPr="007E11B4" w:rsidRDefault="00FC3CAF">
            <w:pPr>
              <w:jc w:val="center"/>
              <w:rPr>
                <w:b/>
                <w:color w:val="FFFFFF" w:themeColor="background1"/>
              </w:rPr>
            </w:pPr>
            <w:r w:rsidRPr="007E11B4">
              <w:rPr>
                <w:b/>
                <w:color w:val="FFFFFF" w:themeColor="background1"/>
              </w:rPr>
              <w:t>FLH_cooling</w:t>
            </w:r>
            <w:ins w:id="2953" w:author="Samuel Dent" w:date="2015-11-18T11:54:00Z">
              <w:r w:rsidRPr="007E11B4">
                <w:rPr>
                  <w:b/>
                  <w:color w:val="FFFFFF" w:themeColor="background1"/>
                </w:rPr>
                <w:t xml:space="preserve"> </w:t>
              </w:r>
            </w:ins>
            <w:r w:rsidRPr="00E83A23">
              <w:rPr>
                <w:b/>
                <w:color w:val="FFFFFF" w:themeColor="background1"/>
              </w:rPr>
              <w:t xml:space="preserve"> (</w:t>
            </w:r>
            <w:ins w:id="2954" w:author="Samuel Dent" w:date="2015-11-18T11:54:00Z">
              <w:r w:rsidRPr="003A4FE4">
                <w:rPr>
                  <w:b/>
                  <w:color w:val="FFFFFF" w:themeColor="background1"/>
                </w:rPr>
                <w:t xml:space="preserve">general </w:t>
              </w:r>
            </w:ins>
            <w:r w:rsidRPr="00C022F6">
              <w:rPr>
                <w:b/>
                <w:color w:val="FFFFFF" w:themeColor="background1"/>
              </w:rPr>
              <w:t>multi family)</w:t>
            </w:r>
            <w:ins w:id="2955" w:author="Samuel Dent" w:date="2015-11-18T11:53:00Z">
              <w:r w:rsidRPr="00C022F6">
                <w:rPr>
                  <w:b/>
                  <w:color w:val="FFFFFF" w:themeColor="background1"/>
                </w:rPr>
                <w:t xml:space="preserve"> </w:t>
              </w:r>
              <w:bookmarkStart w:id="2956" w:name="_Ref433220888"/>
              <w:r w:rsidRPr="007E11B4">
                <w:rPr>
                  <w:rStyle w:val="FootnoteReference"/>
                  <w:noProof/>
                  <w:color w:val="FFFFFF" w:themeColor="background1"/>
                  <w:rPrChange w:id="2957" w:author="Samuel Dent" w:date="2016-01-14T08:01:00Z">
                    <w:rPr>
                      <w:rStyle w:val="FootnoteReference"/>
                      <w:noProof/>
                    </w:rPr>
                  </w:rPrChange>
                </w:rPr>
                <w:footnoteReference w:id="164"/>
              </w:r>
            </w:ins>
            <w:bookmarkEnd w:id="2956"/>
          </w:p>
        </w:tc>
        <w:tc>
          <w:tcPr>
            <w:tcW w:w="1800" w:type="dxa"/>
            <w:tcBorders>
              <w:top w:val="single" w:sz="8" w:space="0" w:color="auto"/>
              <w:left w:val="nil"/>
              <w:bottom w:val="single" w:sz="8" w:space="0" w:color="auto"/>
              <w:right w:val="single" w:sz="8" w:space="0" w:color="auto"/>
            </w:tcBorders>
            <w:shd w:val="clear" w:color="auto" w:fill="7F7F7F" w:themeFill="text1" w:themeFillTint="80"/>
            <w:vAlign w:val="center"/>
            <w:tcPrChange w:id="2962" w:author="Stephanie Baer" w:date="2016-01-21T13:51:00Z">
              <w:tcPr>
                <w:tcW w:w="1800" w:type="dxa"/>
                <w:gridSpan w:val="2"/>
                <w:tcBorders>
                  <w:top w:val="single" w:sz="8" w:space="0" w:color="auto"/>
                  <w:left w:val="nil"/>
                  <w:bottom w:val="single" w:sz="8" w:space="0" w:color="auto"/>
                  <w:right w:val="single" w:sz="8" w:space="0" w:color="auto"/>
                </w:tcBorders>
                <w:shd w:val="clear" w:color="auto" w:fill="7F7F7F" w:themeFill="text1" w:themeFillTint="80"/>
              </w:tcPr>
            </w:tcPrChange>
          </w:tcPr>
          <w:p w14:paraId="26B3AB21" w14:textId="77777777" w:rsidR="00FC3CAF" w:rsidRPr="007E11B4" w:rsidRDefault="00FC3CAF">
            <w:pPr>
              <w:jc w:val="center"/>
              <w:rPr>
                <w:b/>
                <w:color w:val="FFFFFF" w:themeColor="background1"/>
              </w:rPr>
            </w:pPr>
            <w:ins w:id="2963" w:author="Samuel Dent" w:date="2015-11-18T11:54:00Z">
              <w:r w:rsidRPr="007E11B4">
                <w:rPr>
                  <w:b/>
                  <w:color w:val="FFFFFF" w:themeColor="background1"/>
                </w:rPr>
                <w:t>FLH_cooling</w:t>
              </w:r>
              <w:r w:rsidRPr="00E83A23">
                <w:rPr>
                  <w:b/>
                  <w:color w:val="FFFFFF" w:themeColor="background1"/>
                </w:rPr>
                <w:t xml:space="preserve"> </w:t>
              </w:r>
              <w:r w:rsidRPr="003A4FE4">
                <w:rPr>
                  <w:b/>
                  <w:color w:val="FFFFFF" w:themeColor="background1"/>
                </w:rPr>
                <w:t xml:space="preserve"> (</w:t>
              </w:r>
              <w:r w:rsidRPr="00C022F6">
                <w:rPr>
                  <w:b/>
                  <w:color w:val="FFFFFF" w:themeColor="background1"/>
                </w:rPr>
                <w:t xml:space="preserve">weatherized multi family) </w:t>
              </w:r>
              <w:r w:rsidRPr="007E11B4">
                <w:rPr>
                  <w:rStyle w:val="FootnoteReference"/>
                  <w:noProof/>
                  <w:color w:val="FFFFFF" w:themeColor="background1"/>
                  <w:rPrChange w:id="2964" w:author="Samuel Dent" w:date="2016-01-14T08:01:00Z">
                    <w:rPr>
                      <w:rStyle w:val="FootnoteReference"/>
                      <w:noProof/>
                    </w:rPr>
                  </w:rPrChange>
                </w:rPr>
                <w:footnoteReference w:id="165"/>
              </w:r>
            </w:ins>
          </w:p>
        </w:tc>
      </w:tr>
      <w:tr w:rsidR="00FC3CAF" w:rsidRPr="000563D8" w14:paraId="11062639" w14:textId="77777777" w:rsidTr="00FB0B53">
        <w:tblPrEx>
          <w:tblPrExChange w:id="2971" w:author="&quot;sdent&quot;" w:date="2016-01-21T09:27:00Z">
            <w:tblPrEx>
              <w:tblW w:w="7020" w:type="dxa"/>
            </w:tblPrEx>
          </w:tblPrExChange>
        </w:tblPrEx>
        <w:trPr>
          <w:trHeight w:val="187"/>
          <w:jc w:val="center"/>
          <w:trPrChange w:id="2972" w:author="&quot;sdent&quot;" w:date="2016-01-21T09:27:00Z">
            <w:trPr>
              <w:gridBefore w:val="2"/>
              <w:trHeight w:val="187"/>
            </w:trPr>
          </w:trPrChange>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Change w:id="2973" w:author="&quot;sdent&quot;" w:date="2016-01-21T09:27:00Z">
              <w:tcPr>
                <w:tcW w:w="1800" w:type="dxa"/>
                <w:gridSpan w:val="2"/>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2F77D6D2" w14:textId="77777777" w:rsidR="00FC3CAF" w:rsidRPr="000563D8" w:rsidRDefault="00FC3CAF" w:rsidP="00C04E8D">
            <w:r w:rsidRPr="000563D8">
              <w:t>1 (Rockford)</w:t>
            </w:r>
          </w:p>
        </w:tc>
        <w:tc>
          <w:tcPr>
            <w:tcW w:w="1620" w:type="dxa"/>
            <w:tcBorders>
              <w:top w:val="nil"/>
              <w:left w:val="nil"/>
              <w:bottom w:val="single" w:sz="8" w:space="0" w:color="auto"/>
              <w:right w:val="single" w:sz="8" w:space="0" w:color="auto"/>
            </w:tcBorders>
            <w:shd w:val="clear" w:color="auto" w:fill="FFFFFF" w:themeFill="background1"/>
            <w:vAlign w:val="center"/>
            <w:hideMark/>
            <w:tcPrChange w:id="2974" w:author="&quot;sdent&quot;" w:date="2016-01-21T09:27:00Z">
              <w:tcPr>
                <w:tcW w:w="1620" w:type="dxa"/>
                <w:gridSpan w:val="2"/>
                <w:tcBorders>
                  <w:top w:val="nil"/>
                  <w:left w:val="nil"/>
                  <w:bottom w:val="single" w:sz="8" w:space="0" w:color="auto"/>
                  <w:right w:val="single" w:sz="8" w:space="0" w:color="auto"/>
                </w:tcBorders>
                <w:shd w:val="clear" w:color="auto" w:fill="FFFFFF" w:themeFill="background1"/>
                <w:vAlign w:val="center"/>
                <w:hideMark/>
              </w:tcPr>
            </w:tcPrChange>
          </w:tcPr>
          <w:p w14:paraId="237910CE" w14:textId="77777777" w:rsidR="00FC3CAF" w:rsidRPr="000563D8" w:rsidRDefault="00FC3CAF">
            <w:pPr>
              <w:jc w:val="center"/>
              <w:pPrChange w:id="2975" w:author="Samuel Dent" w:date="2015-11-18T11:53:00Z">
                <w:pPr/>
              </w:pPrChange>
            </w:pPr>
            <w:r w:rsidRPr="000563D8">
              <w:t>512</w:t>
            </w:r>
          </w:p>
        </w:tc>
        <w:tc>
          <w:tcPr>
            <w:tcW w:w="1800" w:type="dxa"/>
            <w:tcBorders>
              <w:top w:val="nil"/>
              <w:left w:val="nil"/>
              <w:bottom w:val="single" w:sz="8" w:space="0" w:color="auto"/>
              <w:right w:val="single" w:sz="8" w:space="0" w:color="auto"/>
            </w:tcBorders>
            <w:shd w:val="clear" w:color="auto" w:fill="FFFFFF" w:themeFill="background1"/>
            <w:vAlign w:val="center"/>
            <w:tcPrChange w:id="2976" w:author="&quot;sdent&quot;" w:date="2016-01-21T09:27:00Z">
              <w:tcPr>
                <w:tcW w:w="1800" w:type="dxa"/>
                <w:gridSpan w:val="2"/>
                <w:tcBorders>
                  <w:top w:val="nil"/>
                  <w:left w:val="nil"/>
                  <w:bottom w:val="single" w:sz="8" w:space="0" w:color="auto"/>
                  <w:right w:val="single" w:sz="8" w:space="0" w:color="auto"/>
                </w:tcBorders>
                <w:shd w:val="clear" w:color="auto" w:fill="FFFFFF" w:themeFill="background1"/>
                <w:vAlign w:val="center"/>
              </w:tcPr>
            </w:tcPrChange>
          </w:tcPr>
          <w:p w14:paraId="7686727E" w14:textId="77777777" w:rsidR="00FC3CAF" w:rsidRPr="000563D8" w:rsidRDefault="00FC3CAF">
            <w:pPr>
              <w:jc w:val="center"/>
              <w:pPrChange w:id="2977" w:author="Samuel Dent" w:date="2015-11-18T11:53:00Z">
                <w:pPr/>
              </w:pPrChange>
            </w:pPr>
            <w:r w:rsidRPr="000563D8">
              <w:t>467</w:t>
            </w:r>
          </w:p>
        </w:tc>
        <w:tc>
          <w:tcPr>
            <w:tcW w:w="1800" w:type="dxa"/>
            <w:tcBorders>
              <w:top w:val="nil"/>
              <w:left w:val="nil"/>
              <w:bottom w:val="single" w:sz="8" w:space="0" w:color="auto"/>
              <w:right w:val="single" w:sz="8" w:space="0" w:color="auto"/>
            </w:tcBorders>
            <w:shd w:val="clear" w:color="auto" w:fill="FFFFFF" w:themeFill="background1"/>
            <w:vAlign w:val="center"/>
            <w:tcPrChange w:id="2978" w:author="&quot;sdent&quot;" w:date="2016-01-21T09:27:00Z">
              <w:tcPr>
                <w:tcW w:w="1800" w:type="dxa"/>
                <w:tcBorders>
                  <w:top w:val="nil"/>
                  <w:left w:val="nil"/>
                  <w:bottom w:val="single" w:sz="8" w:space="0" w:color="auto"/>
                  <w:right w:val="single" w:sz="8" w:space="0" w:color="auto"/>
                </w:tcBorders>
                <w:shd w:val="clear" w:color="auto" w:fill="FFFFFF" w:themeFill="background1"/>
                <w:vAlign w:val="center"/>
              </w:tcPr>
            </w:tcPrChange>
          </w:tcPr>
          <w:p w14:paraId="1EE34CCD" w14:textId="77777777" w:rsidR="00FC3CAF" w:rsidRPr="000563D8" w:rsidRDefault="00FC3CAF" w:rsidP="00C04E8D">
            <w:pPr>
              <w:jc w:val="center"/>
            </w:pPr>
            <w:ins w:id="2979" w:author="Samuel Dent" w:date="2015-11-18T11:54:00Z">
              <w:r>
                <w:t>2</w:t>
              </w:r>
            </w:ins>
            <w:ins w:id="2980" w:author="Samuel Dent" w:date="2015-12-08T07:47:00Z">
              <w:r>
                <w:t>99</w:t>
              </w:r>
            </w:ins>
          </w:p>
        </w:tc>
      </w:tr>
      <w:tr w:rsidR="00FC3CAF" w:rsidRPr="000563D8" w14:paraId="69535B2B" w14:textId="77777777" w:rsidTr="00FB0B53">
        <w:tblPrEx>
          <w:tblPrExChange w:id="2981" w:author="&quot;sdent&quot;" w:date="2016-01-21T09:27:00Z">
            <w:tblPrEx>
              <w:tblW w:w="7020" w:type="dxa"/>
            </w:tblPrEx>
          </w:tblPrExChange>
        </w:tblPrEx>
        <w:trPr>
          <w:trHeight w:val="187"/>
          <w:jc w:val="center"/>
          <w:trPrChange w:id="2982" w:author="&quot;sdent&quot;" w:date="2016-01-21T09:27:00Z">
            <w:trPr>
              <w:gridBefore w:val="2"/>
              <w:trHeight w:val="187"/>
            </w:trPr>
          </w:trPrChange>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Change w:id="2983" w:author="&quot;sdent&quot;" w:date="2016-01-21T09:27:00Z">
              <w:tcPr>
                <w:tcW w:w="1800" w:type="dxa"/>
                <w:gridSpan w:val="2"/>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33F512B4" w14:textId="77777777" w:rsidR="00FC3CAF" w:rsidRPr="000563D8" w:rsidRDefault="00FC3CAF" w:rsidP="00C04E8D">
            <w:r w:rsidRPr="000563D8">
              <w:t>2 (Chicago)</w:t>
            </w:r>
          </w:p>
        </w:tc>
        <w:tc>
          <w:tcPr>
            <w:tcW w:w="1620" w:type="dxa"/>
            <w:tcBorders>
              <w:top w:val="nil"/>
              <w:left w:val="nil"/>
              <w:bottom w:val="single" w:sz="8" w:space="0" w:color="auto"/>
              <w:right w:val="single" w:sz="8" w:space="0" w:color="auto"/>
            </w:tcBorders>
            <w:shd w:val="clear" w:color="auto" w:fill="FFFFFF" w:themeFill="background1"/>
            <w:vAlign w:val="center"/>
            <w:hideMark/>
            <w:tcPrChange w:id="2984" w:author="&quot;sdent&quot;" w:date="2016-01-21T09:27:00Z">
              <w:tcPr>
                <w:tcW w:w="1620" w:type="dxa"/>
                <w:gridSpan w:val="2"/>
                <w:tcBorders>
                  <w:top w:val="nil"/>
                  <w:left w:val="nil"/>
                  <w:bottom w:val="single" w:sz="8" w:space="0" w:color="auto"/>
                  <w:right w:val="single" w:sz="8" w:space="0" w:color="auto"/>
                </w:tcBorders>
                <w:shd w:val="clear" w:color="auto" w:fill="FFFFFF" w:themeFill="background1"/>
                <w:vAlign w:val="center"/>
                <w:hideMark/>
              </w:tcPr>
            </w:tcPrChange>
          </w:tcPr>
          <w:p w14:paraId="5BDB4D7E" w14:textId="77777777" w:rsidR="00FC3CAF" w:rsidRPr="000563D8" w:rsidRDefault="00FC3CAF">
            <w:pPr>
              <w:jc w:val="center"/>
              <w:pPrChange w:id="2985" w:author="Samuel Dent" w:date="2015-11-18T11:53:00Z">
                <w:pPr/>
              </w:pPrChange>
            </w:pPr>
            <w:r w:rsidRPr="000563D8">
              <w:t>570</w:t>
            </w:r>
          </w:p>
        </w:tc>
        <w:tc>
          <w:tcPr>
            <w:tcW w:w="1800" w:type="dxa"/>
            <w:tcBorders>
              <w:top w:val="nil"/>
              <w:left w:val="nil"/>
              <w:bottom w:val="single" w:sz="8" w:space="0" w:color="auto"/>
              <w:right w:val="single" w:sz="8" w:space="0" w:color="auto"/>
            </w:tcBorders>
            <w:shd w:val="clear" w:color="auto" w:fill="FFFFFF" w:themeFill="background1"/>
            <w:vAlign w:val="center"/>
            <w:tcPrChange w:id="2986" w:author="&quot;sdent&quot;" w:date="2016-01-21T09:27:00Z">
              <w:tcPr>
                <w:tcW w:w="1800" w:type="dxa"/>
                <w:gridSpan w:val="2"/>
                <w:tcBorders>
                  <w:top w:val="nil"/>
                  <w:left w:val="nil"/>
                  <w:bottom w:val="single" w:sz="8" w:space="0" w:color="auto"/>
                  <w:right w:val="single" w:sz="8" w:space="0" w:color="auto"/>
                </w:tcBorders>
                <w:shd w:val="clear" w:color="auto" w:fill="FFFFFF" w:themeFill="background1"/>
                <w:vAlign w:val="center"/>
              </w:tcPr>
            </w:tcPrChange>
          </w:tcPr>
          <w:p w14:paraId="0738CD45" w14:textId="77777777" w:rsidR="00FC3CAF" w:rsidRPr="000563D8" w:rsidRDefault="00FC3CAF">
            <w:pPr>
              <w:jc w:val="center"/>
              <w:pPrChange w:id="2987" w:author="Samuel Dent" w:date="2015-11-18T11:53:00Z">
                <w:pPr/>
              </w:pPrChange>
            </w:pPr>
            <w:r w:rsidRPr="000563D8">
              <w:t>506</w:t>
            </w:r>
          </w:p>
        </w:tc>
        <w:tc>
          <w:tcPr>
            <w:tcW w:w="1800" w:type="dxa"/>
            <w:tcBorders>
              <w:top w:val="nil"/>
              <w:left w:val="nil"/>
              <w:bottom w:val="single" w:sz="8" w:space="0" w:color="auto"/>
              <w:right w:val="single" w:sz="8" w:space="0" w:color="auto"/>
            </w:tcBorders>
            <w:shd w:val="clear" w:color="auto" w:fill="FFFFFF" w:themeFill="background1"/>
            <w:vAlign w:val="center"/>
            <w:tcPrChange w:id="2988" w:author="&quot;sdent&quot;" w:date="2016-01-21T09:27:00Z">
              <w:tcPr>
                <w:tcW w:w="1800" w:type="dxa"/>
                <w:tcBorders>
                  <w:top w:val="nil"/>
                  <w:left w:val="nil"/>
                  <w:bottom w:val="single" w:sz="8" w:space="0" w:color="auto"/>
                  <w:right w:val="single" w:sz="8" w:space="0" w:color="auto"/>
                </w:tcBorders>
                <w:shd w:val="clear" w:color="auto" w:fill="FFFFFF" w:themeFill="background1"/>
                <w:vAlign w:val="center"/>
              </w:tcPr>
            </w:tcPrChange>
          </w:tcPr>
          <w:p w14:paraId="29277229" w14:textId="77777777" w:rsidR="00FC3CAF" w:rsidRPr="000563D8" w:rsidRDefault="00FC3CAF" w:rsidP="00C04E8D">
            <w:pPr>
              <w:jc w:val="center"/>
            </w:pPr>
            <w:ins w:id="2989" w:author="Samuel Dent" w:date="2015-12-08T07:47:00Z">
              <w:r>
                <w:t>324</w:t>
              </w:r>
            </w:ins>
          </w:p>
        </w:tc>
      </w:tr>
      <w:tr w:rsidR="00FC3CAF" w:rsidRPr="000563D8" w14:paraId="5BFB8CDB" w14:textId="77777777" w:rsidTr="00FB0B53">
        <w:tblPrEx>
          <w:tblPrExChange w:id="2990" w:author="&quot;sdent&quot;" w:date="2016-01-21T09:27:00Z">
            <w:tblPrEx>
              <w:tblW w:w="7020" w:type="dxa"/>
            </w:tblPrEx>
          </w:tblPrExChange>
        </w:tblPrEx>
        <w:trPr>
          <w:trHeight w:val="187"/>
          <w:jc w:val="center"/>
          <w:trPrChange w:id="2991" w:author="&quot;sdent&quot;" w:date="2016-01-21T09:27:00Z">
            <w:trPr>
              <w:gridBefore w:val="2"/>
              <w:trHeight w:val="187"/>
            </w:trPr>
          </w:trPrChange>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Change w:id="2992" w:author="&quot;sdent&quot;" w:date="2016-01-21T09:27:00Z">
              <w:tcPr>
                <w:tcW w:w="1800" w:type="dxa"/>
                <w:gridSpan w:val="2"/>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3DDD7D61" w14:textId="77777777" w:rsidR="00FC3CAF" w:rsidRPr="000563D8" w:rsidRDefault="00FC3CAF" w:rsidP="00C04E8D">
            <w:r w:rsidRPr="000563D8">
              <w:t>3 (Springfield)</w:t>
            </w:r>
          </w:p>
        </w:tc>
        <w:tc>
          <w:tcPr>
            <w:tcW w:w="1620" w:type="dxa"/>
            <w:tcBorders>
              <w:top w:val="nil"/>
              <w:left w:val="nil"/>
              <w:bottom w:val="single" w:sz="8" w:space="0" w:color="auto"/>
              <w:right w:val="single" w:sz="8" w:space="0" w:color="auto"/>
            </w:tcBorders>
            <w:shd w:val="clear" w:color="auto" w:fill="FFFFFF" w:themeFill="background1"/>
            <w:vAlign w:val="center"/>
            <w:hideMark/>
            <w:tcPrChange w:id="2993" w:author="&quot;sdent&quot;" w:date="2016-01-21T09:27:00Z">
              <w:tcPr>
                <w:tcW w:w="1620" w:type="dxa"/>
                <w:gridSpan w:val="2"/>
                <w:tcBorders>
                  <w:top w:val="nil"/>
                  <w:left w:val="nil"/>
                  <w:bottom w:val="single" w:sz="8" w:space="0" w:color="auto"/>
                  <w:right w:val="single" w:sz="8" w:space="0" w:color="auto"/>
                </w:tcBorders>
                <w:shd w:val="clear" w:color="auto" w:fill="FFFFFF" w:themeFill="background1"/>
                <w:vAlign w:val="center"/>
                <w:hideMark/>
              </w:tcPr>
            </w:tcPrChange>
          </w:tcPr>
          <w:p w14:paraId="751FB645" w14:textId="77777777" w:rsidR="00FC3CAF" w:rsidRPr="000563D8" w:rsidRDefault="00FC3CAF">
            <w:pPr>
              <w:jc w:val="center"/>
              <w:pPrChange w:id="2994" w:author="Samuel Dent" w:date="2015-11-18T11:53:00Z">
                <w:pPr/>
              </w:pPrChange>
            </w:pPr>
            <w:r w:rsidRPr="000563D8">
              <w:t>730</w:t>
            </w:r>
          </w:p>
        </w:tc>
        <w:tc>
          <w:tcPr>
            <w:tcW w:w="1800" w:type="dxa"/>
            <w:tcBorders>
              <w:top w:val="nil"/>
              <w:left w:val="nil"/>
              <w:bottom w:val="single" w:sz="8" w:space="0" w:color="auto"/>
              <w:right w:val="single" w:sz="8" w:space="0" w:color="auto"/>
            </w:tcBorders>
            <w:shd w:val="clear" w:color="auto" w:fill="FFFFFF" w:themeFill="background1"/>
            <w:vAlign w:val="center"/>
            <w:tcPrChange w:id="2995" w:author="&quot;sdent&quot;" w:date="2016-01-21T09:27:00Z">
              <w:tcPr>
                <w:tcW w:w="1800" w:type="dxa"/>
                <w:gridSpan w:val="2"/>
                <w:tcBorders>
                  <w:top w:val="nil"/>
                  <w:left w:val="nil"/>
                  <w:bottom w:val="single" w:sz="8" w:space="0" w:color="auto"/>
                  <w:right w:val="single" w:sz="8" w:space="0" w:color="auto"/>
                </w:tcBorders>
                <w:shd w:val="clear" w:color="auto" w:fill="FFFFFF" w:themeFill="background1"/>
                <w:vAlign w:val="center"/>
              </w:tcPr>
            </w:tcPrChange>
          </w:tcPr>
          <w:p w14:paraId="5CA07292" w14:textId="77777777" w:rsidR="00FC3CAF" w:rsidRPr="000563D8" w:rsidRDefault="00FC3CAF">
            <w:pPr>
              <w:jc w:val="center"/>
              <w:pPrChange w:id="2996" w:author="Samuel Dent" w:date="2015-11-18T11:53:00Z">
                <w:pPr/>
              </w:pPrChange>
            </w:pPr>
            <w:r w:rsidRPr="000563D8">
              <w:t>663</w:t>
            </w:r>
          </w:p>
        </w:tc>
        <w:tc>
          <w:tcPr>
            <w:tcW w:w="1800" w:type="dxa"/>
            <w:tcBorders>
              <w:top w:val="nil"/>
              <w:left w:val="nil"/>
              <w:bottom w:val="single" w:sz="8" w:space="0" w:color="auto"/>
              <w:right w:val="single" w:sz="8" w:space="0" w:color="auto"/>
            </w:tcBorders>
            <w:shd w:val="clear" w:color="auto" w:fill="FFFFFF" w:themeFill="background1"/>
            <w:vAlign w:val="center"/>
            <w:tcPrChange w:id="2997" w:author="&quot;sdent&quot;" w:date="2016-01-21T09:27:00Z">
              <w:tcPr>
                <w:tcW w:w="1800" w:type="dxa"/>
                <w:tcBorders>
                  <w:top w:val="nil"/>
                  <w:left w:val="nil"/>
                  <w:bottom w:val="single" w:sz="8" w:space="0" w:color="auto"/>
                  <w:right w:val="single" w:sz="8" w:space="0" w:color="auto"/>
                </w:tcBorders>
                <w:shd w:val="clear" w:color="auto" w:fill="FFFFFF" w:themeFill="background1"/>
                <w:vAlign w:val="center"/>
              </w:tcPr>
            </w:tcPrChange>
          </w:tcPr>
          <w:p w14:paraId="12582E79" w14:textId="77777777" w:rsidR="00FC3CAF" w:rsidRPr="000563D8" w:rsidRDefault="00FC3CAF" w:rsidP="00C04E8D">
            <w:pPr>
              <w:jc w:val="center"/>
            </w:pPr>
            <w:ins w:id="2998" w:author="Samuel Dent" w:date="2015-12-08T07:47:00Z">
              <w:r>
                <w:t>425</w:t>
              </w:r>
            </w:ins>
          </w:p>
        </w:tc>
      </w:tr>
      <w:tr w:rsidR="00FC3CAF" w:rsidRPr="000563D8" w14:paraId="13AA85FE" w14:textId="77777777" w:rsidTr="00FB0B53">
        <w:tblPrEx>
          <w:tblPrExChange w:id="2999" w:author="&quot;sdent&quot;" w:date="2016-01-21T09:27:00Z">
            <w:tblPrEx>
              <w:tblW w:w="7020" w:type="dxa"/>
            </w:tblPrEx>
          </w:tblPrExChange>
        </w:tblPrEx>
        <w:trPr>
          <w:trHeight w:val="115"/>
          <w:jc w:val="center"/>
          <w:trPrChange w:id="3000" w:author="&quot;sdent&quot;" w:date="2016-01-21T09:27:00Z">
            <w:trPr>
              <w:gridBefore w:val="2"/>
              <w:trHeight w:val="115"/>
            </w:trPr>
          </w:trPrChange>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Change w:id="3001" w:author="&quot;sdent&quot;" w:date="2016-01-21T09:27:00Z">
              <w:tcPr>
                <w:tcW w:w="1800" w:type="dxa"/>
                <w:gridSpan w:val="2"/>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5C57908A" w14:textId="77777777" w:rsidR="00FC3CAF" w:rsidRPr="000563D8" w:rsidRDefault="00FC3CAF" w:rsidP="00C04E8D">
            <w:r w:rsidRPr="000563D8">
              <w:t>4 (Belleville)</w:t>
            </w:r>
          </w:p>
        </w:tc>
        <w:tc>
          <w:tcPr>
            <w:tcW w:w="1620" w:type="dxa"/>
            <w:tcBorders>
              <w:top w:val="nil"/>
              <w:left w:val="nil"/>
              <w:bottom w:val="single" w:sz="8" w:space="0" w:color="auto"/>
              <w:right w:val="single" w:sz="8" w:space="0" w:color="auto"/>
            </w:tcBorders>
            <w:shd w:val="clear" w:color="auto" w:fill="FFFFFF" w:themeFill="background1"/>
            <w:vAlign w:val="center"/>
            <w:hideMark/>
            <w:tcPrChange w:id="3002" w:author="&quot;sdent&quot;" w:date="2016-01-21T09:27:00Z">
              <w:tcPr>
                <w:tcW w:w="1620" w:type="dxa"/>
                <w:gridSpan w:val="2"/>
                <w:tcBorders>
                  <w:top w:val="nil"/>
                  <w:left w:val="nil"/>
                  <w:bottom w:val="single" w:sz="8" w:space="0" w:color="auto"/>
                  <w:right w:val="single" w:sz="8" w:space="0" w:color="auto"/>
                </w:tcBorders>
                <w:shd w:val="clear" w:color="auto" w:fill="FFFFFF" w:themeFill="background1"/>
                <w:vAlign w:val="center"/>
                <w:hideMark/>
              </w:tcPr>
            </w:tcPrChange>
          </w:tcPr>
          <w:p w14:paraId="2650D5F3" w14:textId="77777777" w:rsidR="00FC3CAF" w:rsidRPr="000563D8" w:rsidRDefault="00FC3CAF">
            <w:pPr>
              <w:jc w:val="center"/>
              <w:pPrChange w:id="3003" w:author="Samuel Dent" w:date="2015-11-18T11:53:00Z">
                <w:pPr/>
              </w:pPrChange>
            </w:pPr>
            <w:r w:rsidRPr="000563D8">
              <w:t>1,035</w:t>
            </w:r>
          </w:p>
        </w:tc>
        <w:tc>
          <w:tcPr>
            <w:tcW w:w="1800" w:type="dxa"/>
            <w:tcBorders>
              <w:top w:val="nil"/>
              <w:left w:val="nil"/>
              <w:bottom w:val="single" w:sz="8" w:space="0" w:color="auto"/>
              <w:right w:val="single" w:sz="8" w:space="0" w:color="auto"/>
            </w:tcBorders>
            <w:shd w:val="clear" w:color="auto" w:fill="FFFFFF" w:themeFill="background1"/>
            <w:vAlign w:val="center"/>
            <w:tcPrChange w:id="3004" w:author="&quot;sdent&quot;" w:date="2016-01-21T09:27:00Z">
              <w:tcPr>
                <w:tcW w:w="1800" w:type="dxa"/>
                <w:gridSpan w:val="2"/>
                <w:tcBorders>
                  <w:top w:val="nil"/>
                  <w:left w:val="nil"/>
                  <w:bottom w:val="single" w:sz="8" w:space="0" w:color="auto"/>
                  <w:right w:val="single" w:sz="8" w:space="0" w:color="auto"/>
                </w:tcBorders>
                <w:shd w:val="clear" w:color="auto" w:fill="FFFFFF" w:themeFill="background1"/>
                <w:vAlign w:val="center"/>
              </w:tcPr>
            </w:tcPrChange>
          </w:tcPr>
          <w:p w14:paraId="062CA0A0" w14:textId="77777777" w:rsidR="00FC3CAF" w:rsidRPr="000563D8" w:rsidRDefault="00FC3CAF">
            <w:pPr>
              <w:jc w:val="center"/>
              <w:pPrChange w:id="3005" w:author="Samuel Dent" w:date="2015-11-18T11:53:00Z">
                <w:pPr/>
              </w:pPrChange>
            </w:pPr>
            <w:r w:rsidRPr="000563D8">
              <w:t>940</w:t>
            </w:r>
          </w:p>
        </w:tc>
        <w:tc>
          <w:tcPr>
            <w:tcW w:w="1800" w:type="dxa"/>
            <w:tcBorders>
              <w:top w:val="nil"/>
              <w:left w:val="nil"/>
              <w:bottom w:val="single" w:sz="8" w:space="0" w:color="auto"/>
              <w:right w:val="single" w:sz="8" w:space="0" w:color="auto"/>
            </w:tcBorders>
            <w:shd w:val="clear" w:color="auto" w:fill="FFFFFF" w:themeFill="background1"/>
            <w:vAlign w:val="center"/>
            <w:tcPrChange w:id="3006" w:author="&quot;sdent&quot;" w:date="2016-01-21T09:27:00Z">
              <w:tcPr>
                <w:tcW w:w="1800" w:type="dxa"/>
                <w:tcBorders>
                  <w:top w:val="nil"/>
                  <w:left w:val="nil"/>
                  <w:bottom w:val="single" w:sz="8" w:space="0" w:color="auto"/>
                  <w:right w:val="single" w:sz="8" w:space="0" w:color="auto"/>
                </w:tcBorders>
                <w:shd w:val="clear" w:color="auto" w:fill="FFFFFF" w:themeFill="background1"/>
                <w:vAlign w:val="center"/>
              </w:tcPr>
            </w:tcPrChange>
          </w:tcPr>
          <w:p w14:paraId="791AC954" w14:textId="77777777" w:rsidR="00FC3CAF" w:rsidRPr="000563D8" w:rsidRDefault="00FC3CAF" w:rsidP="00C04E8D">
            <w:pPr>
              <w:jc w:val="center"/>
            </w:pPr>
            <w:ins w:id="3007" w:author="Samuel Dent" w:date="2015-12-08T07:48:00Z">
              <w:r>
                <w:t>603</w:t>
              </w:r>
            </w:ins>
          </w:p>
        </w:tc>
      </w:tr>
      <w:tr w:rsidR="00FC3CAF" w:rsidRPr="000563D8" w14:paraId="6E824AD9" w14:textId="77777777" w:rsidTr="00FB0B53">
        <w:tblPrEx>
          <w:tblPrExChange w:id="3008" w:author="&quot;sdent&quot;" w:date="2016-01-21T09:27:00Z">
            <w:tblPrEx>
              <w:tblW w:w="7020" w:type="dxa"/>
            </w:tblPrEx>
          </w:tblPrExChange>
        </w:tblPrEx>
        <w:trPr>
          <w:trHeight w:val="115"/>
          <w:jc w:val="center"/>
          <w:trPrChange w:id="3009" w:author="&quot;sdent&quot;" w:date="2016-01-21T09:27:00Z">
            <w:trPr>
              <w:gridBefore w:val="2"/>
              <w:trHeight w:val="115"/>
            </w:trPr>
          </w:trPrChange>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Change w:id="3010" w:author="&quot;sdent&quot;" w:date="2016-01-21T09:27:00Z">
              <w:tcPr>
                <w:tcW w:w="1800" w:type="dxa"/>
                <w:gridSpan w:val="2"/>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0FE31919" w14:textId="77777777" w:rsidR="00FC3CAF" w:rsidRPr="000563D8" w:rsidRDefault="00FC3CAF" w:rsidP="00C04E8D">
            <w:r w:rsidRPr="000563D8">
              <w:t>5 (Marion)</w:t>
            </w:r>
          </w:p>
        </w:tc>
        <w:tc>
          <w:tcPr>
            <w:tcW w:w="1620" w:type="dxa"/>
            <w:tcBorders>
              <w:top w:val="nil"/>
              <w:left w:val="nil"/>
              <w:bottom w:val="single" w:sz="8" w:space="0" w:color="auto"/>
              <w:right w:val="single" w:sz="8" w:space="0" w:color="auto"/>
            </w:tcBorders>
            <w:shd w:val="clear" w:color="auto" w:fill="FFFFFF" w:themeFill="background1"/>
            <w:vAlign w:val="center"/>
            <w:hideMark/>
            <w:tcPrChange w:id="3011" w:author="&quot;sdent&quot;" w:date="2016-01-21T09:27:00Z">
              <w:tcPr>
                <w:tcW w:w="1620" w:type="dxa"/>
                <w:gridSpan w:val="2"/>
                <w:tcBorders>
                  <w:top w:val="nil"/>
                  <w:left w:val="nil"/>
                  <w:bottom w:val="single" w:sz="8" w:space="0" w:color="auto"/>
                  <w:right w:val="single" w:sz="8" w:space="0" w:color="auto"/>
                </w:tcBorders>
                <w:shd w:val="clear" w:color="auto" w:fill="FFFFFF" w:themeFill="background1"/>
                <w:vAlign w:val="center"/>
                <w:hideMark/>
              </w:tcPr>
            </w:tcPrChange>
          </w:tcPr>
          <w:p w14:paraId="164693EC" w14:textId="77777777" w:rsidR="00FC3CAF" w:rsidRPr="000563D8" w:rsidRDefault="00FC3CAF">
            <w:pPr>
              <w:jc w:val="center"/>
              <w:pPrChange w:id="3012" w:author="Samuel Dent" w:date="2015-11-18T11:53:00Z">
                <w:pPr/>
              </w:pPrChange>
            </w:pPr>
            <w:r w:rsidRPr="000563D8">
              <w:t>903</w:t>
            </w:r>
          </w:p>
        </w:tc>
        <w:tc>
          <w:tcPr>
            <w:tcW w:w="1800" w:type="dxa"/>
            <w:tcBorders>
              <w:top w:val="nil"/>
              <w:left w:val="nil"/>
              <w:bottom w:val="single" w:sz="8" w:space="0" w:color="auto"/>
              <w:right w:val="single" w:sz="8" w:space="0" w:color="auto"/>
            </w:tcBorders>
            <w:shd w:val="clear" w:color="auto" w:fill="FFFFFF" w:themeFill="background1"/>
            <w:vAlign w:val="center"/>
            <w:tcPrChange w:id="3013" w:author="&quot;sdent&quot;" w:date="2016-01-21T09:27:00Z">
              <w:tcPr>
                <w:tcW w:w="1800" w:type="dxa"/>
                <w:gridSpan w:val="2"/>
                <w:tcBorders>
                  <w:top w:val="nil"/>
                  <w:left w:val="nil"/>
                  <w:bottom w:val="single" w:sz="8" w:space="0" w:color="auto"/>
                  <w:right w:val="single" w:sz="8" w:space="0" w:color="auto"/>
                </w:tcBorders>
                <w:shd w:val="clear" w:color="auto" w:fill="FFFFFF" w:themeFill="background1"/>
                <w:vAlign w:val="center"/>
              </w:tcPr>
            </w:tcPrChange>
          </w:tcPr>
          <w:p w14:paraId="2CA59549" w14:textId="77777777" w:rsidR="00FC3CAF" w:rsidRPr="000563D8" w:rsidRDefault="00FC3CAF">
            <w:pPr>
              <w:jc w:val="center"/>
              <w:pPrChange w:id="3014" w:author="Samuel Dent" w:date="2015-11-18T11:53:00Z">
                <w:pPr/>
              </w:pPrChange>
            </w:pPr>
            <w:r w:rsidRPr="000563D8">
              <w:t>820</w:t>
            </w:r>
          </w:p>
        </w:tc>
        <w:tc>
          <w:tcPr>
            <w:tcW w:w="1800" w:type="dxa"/>
            <w:tcBorders>
              <w:top w:val="nil"/>
              <w:left w:val="nil"/>
              <w:bottom w:val="single" w:sz="8" w:space="0" w:color="auto"/>
              <w:right w:val="single" w:sz="8" w:space="0" w:color="auto"/>
            </w:tcBorders>
            <w:shd w:val="clear" w:color="auto" w:fill="FFFFFF" w:themeFill="background1"/>
            <w:vAlign w:val="center"/>
            <w:tcPrChange w:id="3015" w:author="&quot;sdent&quot;" w:date="2016-01-21T09:27:00Z">
              <w:tcPr>
                <w:tcW w:w="1800" w:type="dxa"/>
                <w:tcBorders>
                  <w:top w:val="nil"/>
                  <w:left w:val="nil"/>
                  <w:bottom w:val="single" w:sz="8" w:space="0" w:color="auto"/>
                  <w:right w:val="single" w:sz="8" w:space="0" w:color="auto"/>
                </w:tcBorders>
                <w:shd w:val="clear" w:color="auto" w:fill="FFFFFF" w:themeFill="background1"/>
                <w:vAlign w:val="center"/>
              </w:tcPr>
            </w:tcPrChange>
          </w:tcPr>
          <w:p w14:paraId="675CCF1C" w14:textId="77777777" w:rsidR="00FC3CAF" w:rsidRPr="000563D8" w:rsidRDefault="00FC3CAF" w:rsidP="00C04E8D">
            <w:pPr>
              <w:jc w:val="center"/>
            </w:pPr>
            <w:ins w:id="3016" w:author="Samuel Dent" w:date="2015-12-08T07:48:00Z">
              <w:r>
                <w:t>526</w:t>
              </w:r>
            </w:ins>
          </w:p>
        </w:tc>
      </w:tr>
      <w:tr w:rsidR="00FC3CAF" w:rsidRPr="000563D8" w14:paraId="185DCA01" w14:textId="77777777" w:rsidTr="00FB0B53">
        <w:trPr>
          <w:trHeight w:val="133"/>
          <w:jc w:val="center"/>
          <w:trPrChange w:id="3017" w:author="&quot;sdent&quot;" w:date="2016-01-21T09:27:00Z">
            <w:trPr>
              <w:gridAfter w:val="0"/>
              <w:trHeight w:val="133"/>
            </w:trPr>
          </w:trPrChange>
        </w:trPr>
        <w:tc>
          <w:tcPr>
            <w:tcW w:w="1800" w:type="dxa"/>
            <w:tcBorders>
              <w:top w:val="nil"/>
              <w:left w:val="single" w:sz="8" w:space="0" w:color="auto"/>
              <w:bottom w:val="single" w:sz="8" w:space="0" w:color="auto"/>
              <w:right w:val="single" w:sz="8" w:space="0" w:color="auto"/>
            </w:tcBorders>
            <w:shd w:val="clear" w:color="auto" w:fill="auto"/>
            <w:noWrap/>
            <w:vAlign w:val="center"/>
            <w:hideMark/>
            <w:tcPrChange w:id="3018" w:author="&quot;sdent&quot;" w:date="2016-01-21T09:27:00Z">
              <w:tcPr>
                <w:tcW w:w="18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177E5355" w14:textId="77777777" w:rsidR="00FC3CAF" w:rsidRPr="000563D8" w:rsidRDefault="00FC3CAF" w:rsidP="00C04E8D">
            <w:r w:rsidRPr="000563D8">
              <w:t>Weighted Average</w:t>
            </w:r>
            <w:r w:rsidRPr="009C362B">
              <w:rPr>
                <w:rFonts w:eastAsiaTheme="minorEastAsia"/>
                <w:vertAlign w:val="superscript"/>
              </w:rPr>
              <w:footnoteReference w:id="166"/>
            </w:r>
          </w:p>
        </w:tc>
        <w:tc>
          <w:tcPr>
            <w:tcW w:w="1620" w:type="dxa"/>
            <w:tcBorders>
              <w:top w:val="nil"/>
              <w:left w:val="nil"/>
              <w:bottom w:val="single" w:sz="8" w:space="0" w:color="auto"/>
              <w:right w:val="single" w:sz="8" w:space="0" w:color="auto"/>
            </w:tcBorders>
            <w:shd w:val="clear" w:color="auto" w:fill="auto"/>
            <w:vAlign w:val="center"/>
            <w:hideMark/>
            <w:tcPrChange w:id="3019" w:author="&quot;sdent&quot;" w:date="2016-01-21T09:27:00Z">
              <w:tcPr>
                <w:tcW w:w="1620" w:type="dxa"/>
                <w:gridSpan w:val="2"/>
                <w:tcBorders>
                  <w:top w:val="nil"/>
                  <w:left w:val="nil"/>
                  <w:bottom w:val="single" w:sz="8" w:space="0" w:color="auto"/>
                  <w:right w:val="single" w:sz="8" w:space="0" w:color="auto"/>
                </w:tcBorders>
                <w:shd w:val="clear" w:color="auto" w:fill="auto"/>
                <w:vAlign w:val="center"/>
                <w:hideMark/>
              </w:tcPr>
            </w:tcPrChange>
          </w:tcPr>
          <w:p w14:paraId="644F97F4" w14:textId="77777777" w:rsidR="00FC3CAF" w:rsidRPr="000563D8" w:rsidRDefault="00FC3CAF">
            <w:pPr>
              <w:jc w:val="center"/>
              <w:pPrChange w:id="3020" w:author="Samuel Dent" w:date="2015-11-18T11:53:00Z">
                <w:pPr/>
              </w:pPrChange>
            </w:pPr>
            <w:r w:rsidRPr="000563D8">
              <w:t>629</w:t>
            </w:r>
          </w:p>
        </w:tc>
        <w:tc>
          <w:tcPr>
            <w:tcW w:w="1800" w:type="dxa"/>
            <w:tcBorders>
              <w:top w:val="nil"/>
              <w:left w:val="nil"/>
              <w:bottom w:val="single" w:sz="8" w:space="0" w:color="auto"/>
              <w:right w:val="single" w:sz="8" w:space="0" w:color="auto"/>
            </w:tcBorders>
            <w:vAlign w:val="center"/>
            <w:tcPrChange w:id="3021" w:author="&quot;sdent&quot;" w:date="2016-01-21T09:27:00Z">
              <w:tcPr>
                <w:tcW w:w="1800" w:type="dxa"/>
                <w:gridSpan w:val="2"/>
                <w:tcBorders>
                  <w:top w:val="nil"/>
                  <w:left w:val="nil"/>
                  <w:bottom w:val="single" w:sz="8" w:space="0" w:color="auto"/>
                  <w:right w:val="single" w:sz="8" w:space="0" w:color="auto"/>
                </w:tcBorders>
                <w:vAlign w:val="center"/>
              </w:tcPr>
            </w:tcPrChange>
          </w:tcPr>
          <w:p w14:paraId="5C854EB2" w14:textId="77777777" w:rsidR="00FC3CAF" w:rsidRPr="000563D8" w:rsidRDefault="00FC3CAF">
            <w:pPr>
              <w:jc w:val="center"/>
              <w:pPrChange w:id="3022" w:author="Samuel Dent" w:date="2015-11-18T11:53:00Z">
                <w:pPr/>
              </w:pPrChange>
            </w:pPr>
            <w:r w:rsidRPr="000563D8">
              <w:t>564</w:t>
            </w:r>
          </w:p>
        </w:tc>
        <w:tc>
          <w:tcPr>
            <w:tcW w:w="1800" w:type="dxa"/>
            <w:tcBorders>
              <w:top w:val="nil"/>
              <w:left w:val="nil"/>
              <w:bottom w:val="single" w:sz="8" w:space="0" w:color="auto"/>
              <w:right w:val="single" w:sz="8" w:space="0" w:color="auto"/>
            </w:tcBorders>
            <w:vAlign w:val="center"/>
            <w:tcPrChange w:id="3023" w:author="&quot;sdent&quot;" w:date="2016-01-21T09:27:00Z">
              <w:tcPr>
                <w:tcW w:w="1800" w:type="dxa"/>
                <w:gridSpan w:val="2"/>
                <w:tcBorders>
                  <w:top w:val="nil"/>
                  <w:left w:val="nil"/>
                  <w:bottom w:val="single" w:sz="8" w:space="0" w:color="auto"/>
                  <w:right w:val="single" w:sz="8" w:space="0" w:color="auto"/>
                </w:tcBorders>
              </w:tcPr>
            </w:tcPrChange>
          </w:tcPr>
          <w:p w14:paraId="0128E174" w14:textId="77777777" w:rsidR="00FC3CAF" w:rsidRPr="000563D8" w:rsidRDefault="00FC3CAF" w:rsidP="00C04E8D">
            <w:pPr>
              <w:jc w:val="center"/>
            </w:pPr>
            <w:ins w:id="3024" w:author="Samuel Dent" w:date="2015-12-08T07:48:00Z">
              <w:r>
                <w:t>362</w:t>
              </w:r>
            </w:ins>
          </w:p>
        </w:tc>
      </w:tr>
    </w:tbl>
    <w:p w14:paraId="611B37F1" w14:textId="77777777" w:rsidR="00FC3CAF" w:rsidRPr="000B7BB6" w:rsidRDefault="00FC3CAF" w:rsidP="00FC3CAF">
      <w:pPr>
        <w:rPr>
          <w:rFonts w:cstheme="minorHAnsi"/>
          <w:noProof/>
        </w:rPr>
      </w:pPr>
      <w:r w:rsidRPr="00B41203">
        <w:rPr>
          <w:rFonts w:cstheme="minorHAnsi"/>
          <w:noProof/>
        </w:rPr>
        <w:tab/>
      </w:r>
    </w:p>
    <w:p w14:paraId="6C3E0B00" w14:textId="77777777" w:rsidR="00FC3CAF" w:rsidRPr="000B7BB6" w:rsidRDefault="00FC3CAF" w:rsidP="00FC3CAF">
      <w:pPr>
        <w:ind w:left="720"/>
        <w:rPr>
          <w:rFonts w:cstheme="minorHAnsi"/>
          <w:noProof/>
        </w:rPr>
      </w:pPr>
      <w:r w:rsidRPr="000B7BB6">
        <w:rPr>
          <w:rFonts w:cstheme="minorHAnsi"/>
          <w:noProof/>
        </w:rPr>
        <w:t>Capacity_cooling</w:t>
      </w:r>
      <w:r w:rsidRPr="000B7BB6">
        <w:rPr>
          <w:rFonts w:cstheme="minorHAnsi"/>
          <w:noProof/>
        </w:rPr>
        <w:tab/>
        <w:t>= Cooling Capacity of Air Source Heat Pump (</w:t>
      </w:r>
      <w:r>
        <w:rPr>
          <w:rFonts w:cstheme="minorHAnsi"/>
          <w:noProof/>
        </w:rPr>
        <w:t>Btu/hr</w:t>
      </w:r>
      <w:r w:rsidRPr="000B7BB6">
        <w:rPr>
          <w:rFonts w:cstheme="minorHAnsi"/>
          <w:noProof/>
        </w:rPr>
        <w:t>)</w:t>
      </w:r>
    </w:p>
    <w:p w14:paraId="2338FD7B" w14:textId="77777777" w:rsidR="00FC3CAF" w:rsidRPr="000B7BB6" w:rsidRDefault="00FC3CAF" w:rsidP="00FC3CAF">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Actual (1 ton = 12,000</w:t>
      </w:r>
      <w:r>
        <w:rPr>
          <w:rFonts w:cstheme="minorHAnsi"/>
          <w:noProof/>
        </w:rPr>
        <w:t>Btu/hr</w:t>
      </w:r>
      <w:r w:rsidRPr="000B7BB6">
        <w:rPr>
          <w:rFonts w:cstheme="minorHAnsi"/>
          <w:noProof/>
        </w:rPr>
        <w:t>)</w:t>
      </w:r>
    </w:p>
    <w:p w14:paraId="5C612289" w14:textId="77777777" w:rsidR="00FC3CAF" w:rsidRPr="000B7BB6" w:rsidRDefault="00FC3CAF" w:rsidP="00FC3CAF">
      <w:pPr>
        <w:ind w:left="2160" w:hanging="1440"/>
        <w:rPr>
          <w:rFonts w:cstheme="minorHAnsi"/>
          <w:noProof/>
        </w:rPr>
      </w:pPr>
      <w:r w:rsidRPr="000B7BB6">
        <w:rPr>
          <w:rFonts w:cstheme="minorHAnsi"/>
          <w:noProof/>
        </w:rPr>
        <w:t>SEER_</w:t>
      </w:r>
      <w:r>
        <w:rPr>
          <w:rFonts w:cstheme="minorHAnsi"/>
          <w:noProof/>
        </w:rPr>
        <w:t>exist</w:t>
      </w:r>
      <w:r w:rsidRPr="000B7BB6">
        <w:rPr>
          <w:rFonts w:cstheme="minorHAnsi"/>
          <w:noProof/>
        </w:rPr>
        <w:tab/>
        <w:t>=</w:t>
      </w:r>
      <w:r w:rsidRPr="000B7BB6">
        <w:rPr>
          <w:rFonts w:cstheme="minorHAnsi"/>
        </w:rPr>
        <w:t xml:space="preserve"> Seasonal Energy Efficiency Ratio of </w:t>
      </w:r>
      <w:r>
        <w:rPr>
          <w:rFonts w:cstheme="minorHAnsi"/>
        </w:rPr>
        <w:t>existing</w:t>
      </w:r>
      <w:r w:rsidRPr="000B7BB6">
        <w:rPr>
          <w:rFonts w:cstheme="minorHAnsi"/>
        </w:rPr>
        <w:t xml:space="preserve"> </w:t>
      </w:r>
      <w:r>
        <w:rPr>
          <w:rFonts w:cstheme="minorHAnsi"/>
          <w:noProof/>
        </w:rPr>
        <w:t>cooling system</w:t>
      </w:r>
      <w:r w:rsidRPr="000B7BB6">
        <w:rPr>
          <w:rFonts w:cstheme="minorHAnsi"/>
          <w:noProof/>
        </w:rPr>
        <w:t xml:space="preserve"> (kBtu/kWh)</w:t>
      </w:r>
    </w:p>
    <w:p w14:paraId="1576CD38" w14:textId="77777777" w:rsidR="00FC3CAF" w:rsidRDefault="00FC3CAF" w:rsidP="00FC3CAF">
      <w:pPr>
        <w:ind w:left="2160"/>
        <w:rPr>
          <w:rFonts w:cstheme="minorHAnsi"/>
          <w:noProof/>
        </w:rPr>
      </w:pPr>
      <w:r w:rsidRPr="000B7BB6">
        <w:rPr>
          <w:rFonts w:cstheme="minorHAnsi"/>
          <w:noProof/>
        </w:rPr>
        <w:t>= Use actual SEER rating where it is possible to measure or reasonably estimate.</w:t>
      </w:r>
    </w:p>
    <w:tbl>
      <w:tblPr>
        <w:tblStyle w:val="TableGrid"/>
        <w:tblW w:w="0" w:type="auto"/>
        <w:jc w:val="center"/>
        <w:tblLook w:val="04A0" w:firstRow="1" w:lastRow="0" w:firstColumn="1" w:lastColumn="0" w:noHBand="0" w:noVBand="1"/>
      </w:tblPr>
      <w:tblGrid>
        <w:gridCol w:w="3257"/>
        <w:gridCol w:w="2327"/>
      </w:tblGrid>
      <w:tr w:rsidR="00FC3CAF" w:rsidRPr="00F40C53" w14:paraId="7CB2654B" w14:textId="77777777" w:rsidTr="00C04E8D">
        <w:trPr>
          <w:jc w:val="center"/>
        </w:trPr>
        <w:tc>
          <w:tcPr>
            <w:tcW w:w="3257" w:type="dxa"/>
            <w:shd w:val="clear" w:color="auto" w:fill="7F7F7F" w:themeFill="text1" w:themeFillTint="80"/>
            <w:vAlign w:val="center"/>
          </w:tcPr>
          <w:p w14:paraId="09ABA2F5" w14:textId="77777777" w:rsidR="00FC3CAF" w:rsidRPr="009C362B" w:rsidRDefault="00FC3CAF">
            <w:pPr>
              <w:pStyle w:val="TableText"/>
            </w:pPr>
            <w:r w:rsidRPr="009C362B">
              <w:t>Existing Cooling System</w:t>
            </w:r>
          </w:p>
        </w:tc>
        <w:tc>
          <w:tcPr>
            <w:tcW w:w="2327" w:type="dxa"/>
            <w:shd w:val="clear" w:color="auto" w:fill="7F7F7F" w:themeFill="text1" w:themeFillTint="80"/>
            <w:vAlign w:val="center"/>
          </w:tcPr>
          <w:p w14:paraId="18973AAB" w14:textId="77777777" w:rsidR="00FC3CAF" w:rsidRPr="009C362B" w:rsidRDefault="00FC3CAF">
            <w:pPr>
              <w:pStyle w:val="TableText"/>
            </w:pPr>
            <w:r w:rsidRPr="009C362B">
              <w:t>SEER_exist</w:t>
            </w:r>
            <w:r w:rsidRPr="009C362B">
              <w:rPr>
                <w:rFonts w:eastAsiaTheme="minorEastAsia"/>
                <w:vertAlign w:val="superscript"/>
              </w:rPr>
              <w:footnoteReference w:id="167"/>
            </w:r>
          </w:p>
        </w:tc>
      </w:tr>
      <w:tr w:rsidR="00FC3CAF" w:rsidRPr="000563D8" w14:paraId="00F83E86" w14:textId="77777777" w:rsidTr="00C04E8D">
        <w:trPr>
          <w:jc w:val="center"/>
        </w:trPr>
        <w:tc>
          <w:tcPr>
            <w:tcW w:w="3257" w:type="dxa"/>
          </w:tcPr>
          <w:p w14:paraId="62E4F0C5" w14:textId="77777777" w:rsidR="00FC3CAF" w:rsidRPr="000563D8" w:rsidRDefault="00FC3CAF">
            <w:pPr>
              <w:pStyle w:val="TableText"/>
              <w:rPr>
                <w:rFonts w:asciiTheme="minorHAnsi" w:hAnsiTheme="minorHAnsi"/>
                <w:szCs w:val="22"/>
              </w:rPr>
            </w:pPr>
            <w:r w:rsidRPr="000563D8">
              <w:t>Air Source Heat Pump</w:t>
            </w:r>
          </w:p>
        </w:tc>
        <w:tc>
          <w:tcPr>
            <w:tcW w:w="2327" w:type="dxa"/>
          </w:tcPr>
          <w:p w14:paraId="03F59F98" w14:textId="77777777" w:rsidR="00FC3CAF" w:rsidRPr="000563D8" w:rsidRDefault="00FC3CAF">
            <w:pPr>
              <w:pStyle w:val="TableText"/>
              <w:rPr>
                <w:rFonts w:asciiTheme="minorHAnsi" w:hAnsiTheme="minorHAnsi"/>
                <w:szCs w:val="22"/>
              </w:rPr>
            </w:pPr>
            <w:r w:rsidRPr="000563D8">
              <w:t>9.12</w:t>
            </w:r>
          </w:p>
        </w:tc>
      </w:tr>
      <w:tr w:rsidR="00FC3CAF" w:rsidRPr="000563D8" w14:paraId="2136FDC6" w14:textId="77777777" w:rsidTr="00C04E8D">
        <w:trPr>
          <w:jc w:val="center"/>
        </w:trPr>
        <w:tc>
          <w:tcPr>
            <w:tcW w:w="3257" w:type="dxa"/>
          </w:tcPr>
          <w:p w14:paraId="4E8345EA" w14:textId="77777777" w:rsidR="00FC3CAF" w:rsidRPr="000563D8" w:rsidRDefault="00FC3CAF">
            <w:pPr>
              <w:pStyle w:val="TableText"/>
              <w:rPr>
                <w:rFonts w:asciiTheme="minorHAnsi" w:hAnsiTheme="minorHAnsi"/>
                <w:szCs w:val="22"/>
              </w:rPr>
            </w:pPr>
            <w:r w:rsidRPr="000563D8">
              <w:t>Central AC</w:t>
            </w:r>
          </w:p>
        </w:tc>
        <w:tc>
          <w:tcPr>
            <w:tcW w:w="2327" w:type="dxa"/>
          </w:tcPr>
          <w:p w14:paraId="1D1DF46F" w14:textId="77777777" w:rsidR="00FC3CAF" w:rsidRPr="000563D8" w:rsidRDefault="00FC3CAF">
            <w:pPr>
              <w:pStyle w:val="TableText"/>
              <w:rPr>
                <w:rFonts w:asciiTheme="minorHAnsi" w:hAnsiTheme="minorHAnsi"/>
                <w:szCs w:val="22"/>
              </w:rPr>
            </w:pPr>
            <w:r w:rsidRPr="000563D8">
              <w:t>8.60</w:t>
            </w:r>
          </w:p>
        </w:tc>
      </w:tr>
      <w:tr w:rsidR="00FC3CAF" w:rsidRPr="000563D8" w14:paraId="1E2BDF5A" w14:textId="77777777" w:rsidTr="00C04E8D">
        <w:trPr>
          <w:jc w:val="center"/>
        </w:trPr>
        <w:tc>
          <w:tcPr>
            <w:tcW w:w="3257" w:type="dxa"/>
          </w:tcPr>
          <w:p w14:paraId="55B2584A" w14:textId="77777777" w:rsidR="00FC3CAF" w:rsidRPr="000563D8" w:rsidRDefault="00FC3CAF">
            <w:pPr>
              <w:pStyle w:val="TableText"/>
              <w:rPr>
                <w:rFonts w:asciiTheme="minorHAnsi" w:hAnsiTheme="minorHAnsi"/>
                <w:szCs w:val="22"/>
              </w:rPr>
            </w:pPr>
            <w:r w:rsidRPr="000563D8">
              <w:t>No central cooling</w:t>
            </w:r>
            <w:r w:rsidRPr="009C362B">
              <w:rPr>
                <w:rFonts w:eastAsiaTheme="minorEastAsia"/>
                <w:vertAlign w:val="superscript"/>
              </w:rPr>
              <w:footnoteReference w:id="168"/>
            </w:r>
          </w:p>
        </w:tc>
        <w:tc>
          <w:tcPr>
            <w:tcW w:w="2327" w:type="dxa"/>
          </w:tcPr>
          <w:p w14:paraId="35F1F409" w14:textId="77777777" w:rsidR="00FC3CAF" w:rsidRPr="000563D8" w:rsidRDefault="00FC3CAF">
            <w:pPr>
              <w:pStyle w:val="TableText"/>
              <w:rPr>
                <w:rFonts w:asciiTheme="minorHAnsi" w:hAnsiTheme="minorHAnsi"/>
                <w:szCs w:val="22"/>
              </w:rPr>
            </w:pPr>
            <w:r w:rsidRPr="000563D8">
              <w:t>Make ‘1/SEER_exist’ = 0</w:t>
            </w:r>
          </w:p>
        </w:tc>
      </w:tr>
    </w:tbl>
    <w:p w14:paraId="1424509F" w14:textId="77777777" w:rsidR="00FC3CAF" w:rsidRDefault="00FC3CAF" w:rsidP="00FC3CAF">
      <w:pPr>
        <w:ind w:left="2880" w:hanging="1440"/>
        <w:rPr>
          <w:rFonts w:cstheme="minorHAnsi"/>
          <w:noProof/>
        </w:rPr>
      </w:pPr>
    </w:p>
    <w:p w14:paraId="50359DD5" w14:textId="77777777" w:rsidR="00FC3CAF" w:rsidRPr="000B7BB6" w:rsidRDefault="00FC3CAF" w:rsidP="00FC3CAF">
      <w:pPr>
        <w:ind w:left="2160" w:hanging="1440"/>
        <w:rPr>
          <w:rFonts w:cstheme="minorHAnsi"/>
          <w:noProof/>
        </w:rPr>
      </w:pPr>
      <w:r w:rsidRPr="000B7BB6">
        <w:rPr>
          <w:rFonts w:cstheme="minorHAnsi"/>
          <w:noProof/>
        </w:rPr>
        <w:t>SEER_base</w:t>
      </w:r>
      <w:r w:rsidRPr="000B7BB6">
        <w:rPr>
          <w:rFonts w:cstheme="minorHAnsi"/>
          <w:noProof/>
        </w:rPr>
        <w:tab/>
        <w:t>=</w:t>
      </w:r>
      <w:r w:rsidRPr="000B7BB6">
        <w:rPr>
          <w:rFonts w:cstheme="minorHAnsi"/>
        </w:rPr>
        <w:t xml:space="preserve"> Seasonal Energy Efficiency Ratio of baseline </w:t>
      </w:r>
      <w:r w:rsidRPr="000B7BB6">
        <w:rPr>
          <w:rFonts w:cstheme="minorHAnsi"/>
          <w:noProof/>
        </w:rPr>
        <w:t>Air Source Heat Pump (kBtu/kWh)</w:t>
      </w:r>
    </w:p>
    <w:p w14:paraId="33F4C574" w14:textId="77777777" w:rsidR="00FC3CAF" w:rsidRPr="00B41203" w:rsidRDefault="00FC3CAF" w:rsidP="00FC3CAF">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1</w:t>
      </w:r>
      <w:r>
        <w:rPr>
          <w:rFonts w:cstheme="minorHAnsi"/>
          <w:noProof/>
        </w:rPr>
        <w:t>4</w:t>
      </w:r>
      <w:r w:rsidRPr="000B7BB6">
        <w:rPr>
          <w:rFonts w:cstheme="minorHAnsi"/>
          <w:noProof/>
        </w:rPr>
        <w:t xml:space="preserve"> </w:t>
      </w:r>
      <w:r w:rsidRPr="000B7BB6">
        <w:rPr>
          <w:rStyle w:val="FootnoteReference"/>
          <w:rFonts w:eastAsiaTheme="minorEastAsia"/>
          <w:noProof/>
        </w:rPr>
        <w:footnoteReference w:id="169"/>
      </w:r>
    </w:p>
    <w:p w14:paraId="5047BB25" w14:textId="77777777" w:rsidR="00FC3CAF" w:rsidRPr="000B7BB6" w:rsidRDefault="00FC3CAF" w:rsidP="00FC3CAF">
      <w:pPr>
        <w:ind w:left="2160" w:hanging="1440"/>
        <w:rPr>
          <w:rFonts w:cstheme="minorHAnsi"/>
          <w:noProof/>
        </w:rPr>
      </w:pPr>
      <w:r w:rsidRPr="000B7BB6">
        <w:rPr>
          <w:rFonts w:cstheme="minorHAnsi"/>
          <w:noProof/>
        </w:rPr>
        <w:t>SEER_ee</w:t>
      </w:r>
      <w:r w:rsidRPr="000B7BB6">
        <w:rPr>
          <w:rFonts w:cstheme="minorHAnsi"/>
          <w:noProof/>
        </w:rPr>
        <w:tab/>
        <w:t xml:space="preserve">= </w:t>
      </w:r>
      <w:r w:rsidRPr="000B7BB6">
        <w:rPr>
          <w:rFonts w:cstheme="minorHAnsi"/>
        </w:rPr>
        <w:t xml:space="preserve">Seasonal Energy Efficiency Ratio of efficient </w:t>
      </w:r>
      <w:r w:rsidRPr="000B7BB6">
        <w:rPr>
          <w:rFonts w:cstheme="minorHAnsi"/>
          <w:noProof/>
        </w:rPr>
        <w:t>Air Source Heat Pump (kBtu/kWh)</w:t>
      </w:r>
    </w:p>
    <w:p w14:paraId="6AE369A2" w14:textId="77777777" w:rsidR="00FC3CAF" w:rsidRPr="000B7BB6" w:rsidRDefault="00FC3CAF" w:rsidP="00FC3CAF">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Actual</w:t>
      </w:r>
    </w:p>
    <w:p w14:paraId="31585AF9" w14:textId="77777777" w:rsidR="00FC3CAF" w:rsidRPr="000B7BB6" w:rsidRDefault="00FC3CAF" w:rsidP="00FC3CAF">
      <w:pPr>
        <w:ind w:left="720"/>
        <w:rPr>
          <w:rFonts w:cstheme="minorHAnsi"/>
          <w:noProof/>
        </w:rPr>
      </w:pPr>
      <w:r w:rsidRPr="000B7BB6">
        <w:rPr>
          <w:rFonts w:cstheme="minorHAnsi"/>
          <w:noProof/>
        </w:rPr>
        <w:t>FLH_heat</w:t>
      </w:r>
      <w:r w:rsidRPr="000B7BB6">
        <w:rPr>
          <w:rFonts w:cstheme="minorHAnsi"/>
          <w:noProof/>
        </w:rPr>
        <w:tab/>
        <w:t>= Full load hours of heating</w:t>
      </w:r>
    </w:p>
    <w:p w14:paraId="25A6C452" w14:textId="77777777" w:rsidR="00FC3CAF" w:rsidRPr="000B7BB6" w:rsidRDefault="00FC3CAF" w:rsidP="00FC3CAF">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Dependent on location</w:t>
      </w:r>
      <w:ins w:id="3025" w:author="Samuel Dent" w:date="2015-11-18T12:08:00Z">
        <w:r>
          <w:rPr>
            <w:rFonts w:cstheme="minorHAnsi"/>
            <w:noProof/>
          </w:rPr>
          <w:t xml:space="preserve"> and home type</w:t>
        </w:r>
      </w:ins>
      <w:del w:id="3026" w:author="Samuel Dent" w:date="2015-11-18T12:08:00Z">
        <w:r w:rsidRPr="000B7BB6" w:rsidDel="00185823">
          <w:rPr>
            <w:rStyle w:val="FootnoteReference"/>
            <w:rFonts w:eastAsiaTheme="minorEastAsia"/>
            <w:noProof/>
          </w:rPr>
          <w:footnoteReference w:id="170"/>
        </w:r>
      </w:del>
      <w:r w:rsidRPr="00B41203">
        <w:rPr>
          <w:rFonts w:cstheme="minorHAnsi"/>
          <w:noProof/>
        </w:rPr>
        <w:t>:</w:t>
      </w:r>
    </w:p>
    <w:tbl>
      <w:tblPr>
        <w:tblW w:w="5156" w:type="dxa"/>
        <w:jc w:val="center"/>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ook w:val="04A0" w:firstRow="1" w:lastRow="0" w:firstColumn="1" w:lastColumn="0" w:noHBand="0" w:noVBand="1"/>
        <w:tblPrChange w:id="3028" w:author="Stephanie Baer" w:date="2016-01-21T13:52:00Z">
          <w:tblPr>
            <w:tblW w:w="5958" w:type="dxa"/>
            <w:tblInd w:w="2988" w:type="dxa"/>
            <w:tblLook w:val="04A0" w:firstRow="1" w:lastRow="0" w:firstColumn="1" w:lastColumn="0" w:noHBand="0" w:noVBand="1"/>
          </w:tblPr>
        </w:tblPrChange>
      </w:tblPr>
      <w:tblGrid>
        <w:gridCol w:w="2160"/>
        <w:gridCol w:w="1710"/>
        <w:gridCol w:w="1286"/>
        <w:tblGridChange w:id="3029">
          <w:tblGrid>
            <w:gridCol w:w="2160"/>
            <w:gridCol w:w="1266"/>
            <w:gridCol w:w="1266"/>
          </w:tblGrid>
        </w:tblGridChange>
      </w:tblGrid>
      <w:tr w:rsidR="00FC3CAF" w:rsidRPr="000563D8" w14:paraId="4A721561" w14:textId="77777777" w:rsidTr="00D46088">
        <w:trPr>
          <w:trHeight w:val="270"/>
          <w:jc w:val="center"/>
          <w:trPrChange w:id="3030" w:author="Stephanie Baer" w:date="2016-01-21T13:52:00Z">
            <w:trPr>
              <w:trHeight w:val="270"/>
            </w:trPr>
          </w:trPrChange>
        </w:trPr>
        <w:tc>
          <w:tcPr>
            <w:tcW w:w="2160" w:type="dxa"/>
            <w:shd w:val="clear" w:color="auto" w:fill="7F7F7F" w:themeFill="text1" w:themeFillTint="80"/>
            <w:noWrap/>
            <w:vAlign w:val="center"/>
            <w:hideMark/>
            <w:tcPrChange w:id="3031" w:author="Stephanie Baer" w:date="2016-01-21T13:52:00Z">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
            </w:tcPrChange>
          </w:tcPr>
          <w:p w14:paraId="09C64AAB" w14:textId="77777777" w:rsidR="00FC3CAF" w:rsidRPr="000563D8" w:rsidRDefault="00FC3CAF">
            <w:pPr>
              <w:jc w:val="center"/>
              <w:rPr>
                <w:b/>
                <w:color w:val="FFFFFF" w:themeColor="background1"/>
              </w:rPr>
              <w:pPrChange w:id="3032" w:author="Stephanie Baer" w:date="2016-01-21T13:51:00Z">
                <w:pPr/>
              </w:pPrChange>
            </w:pPr>
            <w:r w:rsidRPr="000563D8">
              <w:rPr>
                <w:b/>
                <w:color w:val="FFFFFF" w:themeColor="background1"/>
              </w:rPr>
              <w:t>Climate Zone</w:t>
            </w:r>
          </w:p>
          <w:p w14:paraId="172B4389" w14:textId="77777777" w:rsidR="00FC3CAF" w:rsidRPr="000563D8" w:rsidRDefault="00FC3CAF">
            <w:pPr>
              <w:jc w:val="center"/>
              <w:rPr>
                <w:b/>
                <w:color w:val="FFFFFF" w:themeColor="background1"/>
              </w:rPr>
              <w:pPrChange w:id="3033" w:author="Stephanie Baer" w:date="2016-01-21T13:51:00Z">
                <w:pPr/>
              </w:pPrChange>
            </w:pPr>
            <w:r w:rsidRPr="000563D8">
              <w:rPr>
                <w:b/>
                <w:color w:val="FFFFFF" w:themeColor="background1"/>
              </w:rPr>
              <w:t>(City based upon)</w:t>
            </w:r>
          </w:p>
        </w:tc>
        <w:tc>
          <w:tcPr>
            <w:tcW w:w="1710" w:type="dxa"/>
            <w:shd w:val="clear" w:color="auto" w:fill="7F7F7F" w:themeFill="text1" w:themeFillTint="80"/>
            <w:noWrap/>
            <w:vAlign w:val="center"/>
            <w:hideMark/>
            <w:tcPrChange w:id="3034" w:author="Stephanie Baer" w:date="2016-01-21T13:52:00Z">
              <w:tcPr>
                <w:tcW w:w="1266"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tcPrChange>
          </w:tcPr>
          <w:p w14:paraId="71CAA832" w14:textId="35DFCB06" w:rsidR="00FC3CAF" w:rsidRPr="000563D8" w:rsidRDefault="00FC3CAF">
            <w:pPr>
              <w:jc w:val="center"/>
              <w:rPr>
                <w:b/>
                <w:color w:val="FFFFFF" w:themeColor="background1"/>
              </w:rPr>
              <w:pPrChange w:id="3035" w:author="Stephanie Baer" w:date="2016-01-21T13:51:00Z">
                <w:pPr/>
              </w:pPrChange>
            </w:pPr>
            <w:r w:rsidRPr="000563D8">
              <w:rPr>
                <w:b/>
                <w:color w:val="FFFFFF" w:themeColor="background1"/>
              </w:rPr>
              <w:t>FLH_heat</w:t>
            </w:r>
            <w:ins w:id="3036" w:author="Samuel Dent" w:date="2016-01-14T05:45:00Z">
              <w:r w:rsidR="00C2235F">
                <w:rPr>
                  <w:b/>
                  <w:color w:val="FFFFFF" w:themeColor="background1"/>
                </w:rPr>
                <w:t xml:space="preserve">              </w:t>
              </w:r>
              <w:r w:rsidR="00C2235F" w:rsidRPr="00C2235F">
                <w:rPr>
                  <w:color w:val="FFFFFF" w:themeColor="background1"/>
                  <w:rPrChange w:id="3037" w:author="Samuel Dent" w:date="2016-01-14T05:45:00Z">
                    <w:rPr>
                      <w:b/>
                      <w:color w:val="FFFFFF" w:themeColor="background1"/>
                    </w:rPr>
                  </w:rPrChange>
                </w:rPr>
                <w:t>(single family and general multi family)</w:t>
              </w:r>
            </w:ins>
            <w:ins w:id="3038" w:author="Samuel Dent" w:date="2015-11-18T12:08:00Z">
              <w:r w:rsidRPr="00C2235F">
                <w:rPr>
                  <w:rStyle w:val="FootnoteReference"/>
                  <w:rFonts w:asciiTheme="minorHAnsi" w:eastAsiaTheme="minorEastAsia" w:hAnsiTheme="minorHAnsi"/>
                  <w:noProof/>
                  <w:color w:val="FFFFFF" w:themeColor="background1"/>
                  <w:rPrChange w:id="3039" w:author="Samuel Dent" w:date="2016-01-14T05:45:00Z">
                    <w:rPr>
                      <w:rStyle w:val="FootnoteReference"/>
                      <w:rFonts w:eastAsiaTheme="minorEastAsia"/>
                      <w:noProof/>
                    </w:rPr>
                  </w:rPrChange>
                </w:rPr>
                <w:footnoteReference w:id="171"/>
              </w:r>
            </w:ins>
          </w:p>
        </w:tc>
        <w:tc>
          <w:tcPr>
            <w:tcW w:w="1286" w:type="dxa"/>
            <w:shd w:val="clear" w:color="auto" w:fill="7F7F7F" w:themeFill="text1" w:themeFillTint="80"/>
            <w:vAlign w:val="center"/>
            <w:tcPrChange w:id="3041" w:author="Stephanie Baer" w:date="2016-01-21T13:52:00Z">
              <w:tcPr>
                <w:tcW w:w="1266" w:type="dxa"/>
                <w:tcBorders>
                  <w:top w:val="single" w:sz="8" w:space="0" w:color="auto"/>
                  <w:left w:val="nil"/>
                  <w:bottom w:val="single" w:sz="8" w:space="0" w:color="auto"/>
                  <w:right w:val="nil"/>
                </w:tcBorders>
                <w:shd w:val="clear" w:color="auto" w:fill="7F7F7F" w:themeFill="text1" w:themeFillTint="80"/>
              </w:tcPr>
            </w:tcPrChange>
          </w:tcPr>
          <w:p w14:paraId="06A386AB" w14:textId="7DA3636E" w:rsidR="00FC3CAF" w:rsidRPr="000563D8" w:rsidRDefault="00FC3CAF">
            <w:pPr>
              <w:jc w:val="center"/>
              <w:rPr>
                <w:b/>
                <w:color w:val="FFFFFF" w:themeColor="background1"/>
              </w:rPr>
              <w:pPrChange w:id="3042" w:author="Stephanie Baer" w:date="2016-01-21T13:51:00Z">
                <w:pPr/>
              </w:pPrChange>
            </w:pPr>
            <w:ins w:id="3043" w:author="Samuel Dent" w:date="2015-11-18T12:12:00Z">
              <w:r>
                <w:rPr>
                  <w:b/>
                  <w:color w:val="FFFFFF" w:themeColor="background1"/>
                </w:rPr>
                <w:t xml:space="preserve">FLH heat </w:t>
              </w:r>
              <w:r w:rsidRPr="00C2235F">
                <w:rPr>
                  <w:color w:val="FFFFFF" w:themeColor="background1"/>
                  <w:rPrChange w:id="3044" w:author="Samuel Dent" w:date="2016-01-14T05:45:00Z">
                    <w:rPr>
                      <w:b/>
                      <w:color w:val="FFFFFF" w:themeColor="background1"/>
                    </w:rPr>
                  </w:rPrChange>
                </w:rPr>
                <w:t>(</w:t>
              </w:r>
            </w:ins>
            <w:ins w:id="3045" w:author="Samuel Dent" w:date="2015-11-18T12:13:00Z">
              <w:r w:rsidRPr="00C2235F">
                <w:rPr>
                  <w:color w:val="FFFFFF" w:themeColor="background1"/>
                  <w:rPrChange w:id="3046" w:author="Samuel Dent" w:date="2016-01-14T05:45:00Z">
                    <w:rPr>
                      <w:b/>
                      <w:color w:val="FFFFFF" w:themeColor="background1"/>
                    </w:rPr>
                  </w:rPrChange>
                </w:rPr>
                <w:t xml:space="preserve">weatherized </w:t>
              </w:r>
            </w:ins>
            <w:ins w:id="3047" w:author="Samuel Dent" w:date="2015-11-18T12:12:00Z">
              <w:r w:rsidRPr="00C2235F">
                <w:rPr>
                  <w:color w:val="FFFFFF" w:themeColor="background1"/>
                  <w:rPrChange w:id="3048" w:author="Samuel Dent" w:date="2016-01-14T05:45:00Z">
                    <w:rPr>
                      <w:b/>
                      <w:color w:val="FFFFFF" w:themeColor="background1"/>
                    </w:rPr>
                  </w:rPrChange>
                </w:rPr>
                <w:t>multi family)</w:t>
              </w:r>
            </w:ins>
            <w:ins w:id="3049" w:author="Samuel Dent" w:date="2016-01-14T05:46:00Z">
              <w:r w:rsidR="00C2235F">
                <w:rPr>
                  <w:rStyle w:val="FootnoteReference"/>
                  <w:noProof/>
                </w:rPr>
                <w:t xml:space="preserve"> </w:t>
              </w:r>
              <w:r w:rsidR="00C2235F" w:rsidRPr="00FB0B53">
                <w:rPr>
                  <w:rStyle w:val="FootnoteReference"/>
                  <w:rFonts w:asciiTheme="minorHAnsi" w:hAnsiTheme="minorHAnsi"/>
                  <w:noProof/>
                  <w:color w:val="FFFFFF" w:themeColor="background1"/>
                  <w:rPrChange w:id="3050" w:author="&quot;sdent&quot;" w:date="2016-01-21T09:27:00Z">
                    <w:rPr>
                      <w:rStyle w:val="FootnoteReference"/>
                      <w:noProof/>
                    </w:rPr>
                  </w:rPrChange>
                </w:rPr>
                <w:footnoteReference w:id="172"/>
              </w:r>
            </w:ins>
          </w:p>
        </w:tc>
      </w:tr>
      <w:tr w:rsidR="00FC3CAF" w:rsidRPr="000563D8" w14:paraId="738A4505" w14:textId="77777777" w:rsidTr="00D46088">
        <w:trPr>
          <w:trHeight w:val="187"/>
          <w:jc w:val="center"/>
          <w:trPrChange w:id="3058" w:author="Stephanie Baer" w:date="2016-01-21T13:52:00Z">
            <w:trPr>
              <w:trHeight w:val="187"/>
            </w:trPr>
          </w:trPrChange>
        </w:trPr>
        <w:tc>
          <w:tcPr>
            <w:tcW w:w="2160" w:type="dxa"/>
            <w:shd w:val="clear" w:color="auto" w:fill="FFFFFF" w:themeFill="background1"/>
            <w:noWrap/>
            <w:vAlign w:val="bottom"/>
            <w:hideMark/>
            <w:tcPrChange w:id="3059" w:author="Stephanie Baer" w:date="2016-01-21T13:52:00Z">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15AAFA1D" w14:textId="77777777" w:rsidR="00FC3CAF" w:rsidRPr="000563D8" w:rsidRDefault="00FC3CAF" w:rsidP="00C04E8D">
            <w:r w:rsidRPr="000563D8">
              <w:t>1 (Rockford)</w:t>
            </w:r>
          </w:p>
        </w:tc>
        <w:tc>
          <w:tcPr>
            <w:tcW w:w="1710" w:type="dxa"/>
            <w:shd w:val="clear" w:color="auto" w:fill="FFFFFF" w:themeFill="background1"/>
            <w:vAlign w:val="center"/>
            <w:hideMark/>
            <w:tcPrChange w:id="3060" w:author="Stephanie Baer" w:date="2016-01-21T13:5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14:paraId="5B49F623" w14:textId="77777777" w:rsidR="00FC3CAF" w:rsidRPr="000563D8" w:rsidRDefault="00FC3CAF">
            <w:pPr>
              <w:jc w:val="center"/>
              <w:pPrChange w:id="3061" w:author="Samuel Dent" w:date="2016-01-14T05:47:00Z">
                <w:pPr/>
              </w:pPrChange>
            </w:pPr>
            <w:r w:rsidRPr="000563D8">
              <w:t>1,969</w:t>
            </w:r>
          </w:p>
        </w:tc>
        <w:tc>
          <w:tcPr>
            <w:tcW w:w="1286" w:type="dxa"/>
            <w:shd w:val="clear" w:color="auto" w:fill="FFFFFF" w:themeFill="background1"/>
            <w:tcPrChange w:id="3062" w:author="Stephanie Baer" w:date="2016-01-21T13:52:00Z">
              <w:tcPr>
                <w:tcW w:w="1266" w:type="dxa"/>
                <w:tcBorders>
                  <w:top w:val="nil"/>
                  <w:left w:val="nil"/>
                  <w:bottom w:val="single" w:sz="8" w:space="0" w:color="auto"/>
                  <w:right w:val="nil"/>
                </w:tcBorders>
                <w:shd w:val="clear" w:color="auto" w:fill="FFFFFF" w:themeFill="background1"/>
              </w:tcPr>
            </w:tcPrChange>
          </w:tcPr>
          <w:p w14:paraId="3F74811E" w14:textId="77777777" w:rsidR="00FC3CAF" w:rsidRPr="000563D8" w:rsidRDefault="00FC3CAF">
            <w:pPr>
              <w:jc w:val="center"/>
              <w:pPrChange w:id="3063" w:author="Samuel Dent" w:date="2015-11-18T12:12:00Z">
                <w:pPr/>
              </w:pPrChange>
            </w:pPr>
            <w:ins w:id="3064" w:author="Samuel Dent" w:date="2015-11-18T12:12:00Z">
              <w:r>
                <w:t>748</w:t>
              </w:r>
            </w:ins>
          </w:p>
        </w:tc>
      </w:tr>
      <w:tr w:rsidR="00FC3CAF" w:rsidRPr="000563D8" w14:paraId="02A1AC0F" w14:textId="77777777" w:rsidTr="00D46088">
        <w:trPr>
          <w:trHeight w:val="187"/>
          <w:jc w:val="center"/>
          <w:trPrChange w:id="3065" w:author="Stephanie Baer" w:date="2016-01-21T13:52:00Z">
            <w:trPr>
              <w:trHeight w:val="187"/>
            </w:trPr>
          </w:trPrChange>
        </w:trPr>
        <w:tc>
          <w:tcPr>
            <w:tcW w:w="2160" w:type="dxa"/>
            <w:shd w:val="clear" w:color="auto" w:fill="FFFFFF" w:themeFill="background1"/>
            <w:noWrap/>
            <w:vAlign w:val="bottom"/>
            <w:hideMark/>
            <w:tcPrChange w:id="3066" w:author="Stephanie Baer" w:date="2016-01-21T13:52:00Z">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1A86CAF4" w14:textId="77777777" w:rsidR="00FC3CAF" w:rsidRPr="000563D8" w:rsidRDefault="00FC3CAF" w:rsidP="00C04E8D">
            <w:r w:rsidRPr="000563D8">
              <w:t>2 (Chicago)</w:t>
            </w:r>
          </w:p>
        </w:tc>
        <w:tc>
          <w:tcPr>
            <w:tcW w:w="1710" w:type="dxa"/>
            <w:shd w:val="clear" w:color="auto" w:fill="FFFFFF" w:themeFill="background1"/>
            <w:vAlign w:val="center"/>
            <w:hideMark/>
            <w:tcPrChange w:id="3067" w:author="Stephanie Baer" w:date="2016-01-21T13:5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14:paraId="4024A91D" w14:textId="77777777" w:rsidR="00FC3CAF" w:rsidRPr="000563D8" w:rsidRDefault="00FC3CAF">
            <w:pPr>
              <w:jc w:val="center"/>
              <w:pPrChange w:id="3068" w:author="Samuel Dent" w:date="2016-01-14T05:47:00Z">
                <w:pPr/>
              </w:pPrChange>
            </w:pPr>
            <w:r w:rsidRPr="000563D8">
              <w:t>1,840</w:t>
            </w:r>
          </w:p>
        </w:tc>
        <w:tc>
          <w:tcPr>
            <w:tcW w:w="1286" w:type="dxa"/>
            <w:shd w:val="clear" w:color="auto" w:fill="FFFFFF" w:themeFill="background1"/>
            <w:tcPrChange w:id="3069" w:author="Stephanie Baer" w:date="2016-01-21T13:52:00Z">
              <w:tcPr>
                <w:tcW w:w="1266" w:type="dxa"/>
                <w:tcBorders>
                  <w:top w:val="nil"/>
                  <w:left w:val="nil"/>
                  <w:bottom w:val="single" w:sz="8" w:space="0" w:color="auto"/>
                  <w:right w:val="nil"/>
                </w:tcBorders>
                <w:shd w:val="clear" w:color="auto" w:fill="FFFFFF" w:themeFill="background1"/>
              </w:tcPr>
            </w:tcPrChange>
          </w:tcPr>
          <w:p w14:paraId="59789965" w14:textId="77777777" w:rsidR="00FC3CAF" w:rsidRPr="000563D8" w:rsidRDefault="00FC3CAF">
            <w:pPr>
              <w:jc w:val="center"/>
              <w:pPrChange w:id="3070" w:author="Samuel Dent" w:date="2015-11-18T12:12:00Z">
                <w:pPr/>
              </w:pPrChange>
            </w:pPr>
            <w:ins w:id="3071" w:author="Samuel Dent" w:date="2015-11-18T12:12:00Z">
              <w:r>
                <w:t>699</w:t>
              </w:r>
            </w:ins>
          </w:p>
        </w:tc>
      </w:tr>
      <w:tr w:rsidR="00FC3CAF" w:rsidRPr="000563D8" w14:paraId="2AA61FA7" w14:textId="77777777" w:rsidTr="00D46088">
        <w:trPr>
          <w:trHeight w:val="187"/>
          <w:jc w:val="center"/>
          <w:trPrChange w:id="3072" w:author="Stephanie Baer" w:date="2016-01-21T13:52:00Z">
            <w:trPr>
              <w:trHeight w:val="187"/>
            </w:trPr>
          </w:trPrChange>
        </w:trPr>
        <w:tc>
          <w:tcPr>
            <w:tcW w:w="2160" w:type="dxa"/>
            <w:shd w:val="clear" w:color="auto" w:fill="FFFFFF" w:themeFill="background1"/>
            <w:noWrap/>
            <w:vAlign w:val="bottom"/>
            <w:hideMark/>
            <w:tcPrChange w:id="3073" w:author="Stephanie Baer" w:date="2016-01-21T13:52:00Z">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0F52724D" w14:textId="77777777" w:rsidR="00FC3CAF" w:rsidRPr="000563D8" w:rsidRDefault="00FC3CAF" w:rsidP="00C04E8D">
            <w:r w:rsidRPr="000563D8">
              <w:t>3 (Springfield)</w:t>
            </w:r>
          </w:p>
        </w:tc>
        <w:tc>
          <w:tcPr>
            <w:tcW w:w="1710" w:type="dxa"/>
            <w:shd w:val="clear" w:color="auto" w:fill="FFFFFF" w:themeFill="background1"/>
            <w:vAlign w:val="center"/>
            <w:hideMark/>
            <w:tcPrChange w:id="3074" w:author="Stephanie Baer" w:date="2016-01-21T13:5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14:paraId="68F7A5F3" w14:textId="77777777" w:rsidR="00FC3CAF" w:rsidRPr="000563D8" w:rsidRDefault="00FC3CAF">
            <w:pPr>
              <w:jc w:val="center"/>
              <w:pPrChange w:id="3075" w:author="Samuel Dent" w:date="2016-01-14T05:47:00Z">
                <w:pPr/>
              </w:pPrChange>
            </w:pPr>
            <w:r w:rsidRPr="000563D8">
              <w:t>1,754</w:t>
            </w:r>
          </w:p>
        </w:tc>
        <w:tc>
          <w:tcPr>
            <w:tcW w:w="1286" w:type="dxa"/>
            <w:shd w:val="clear" w:color="auto" w:fill="FFFFFF" w:themeFill="background1"/>
            <w:tcPrChange w:id="3076" w:author="Stephanie Baer" w:date="2016-01-21T13:52:00Z">
              <w:tcPr>
                <w:tcW w:w="1266" w:type="dxa"/>
                <w:tcBorders>
                  <w:top w:val="nil"/>
                  <w:left w:val="nil"/>
                  <w:bottom w:val="single" w:sz="8" w:space="0" w:color="auto"/>
                  <w:right w:val="nil"/>
                </w:tcBorders>
                <w:shd w:val="clear" w:color="auto" w:fill="FFFFFF" w:themeFill="background1"/>
              </w:tcPr>
            </w:tcPrChange>
          </w:tcPr>
          <w:p w14:paraId="7FA65209" w14:textId="77777777" w:rsidR="00FC3CAF" w:rsidRPr="000563D8" w:rsidRDefault="00FC3CAF">
            <w:pPr>
              <w:jc w:val="center"/>
              <w:pPrChange w:id="3077" w:author="Samuel Dent" w:date="2015-11-18T12:12:00Z">
                <w:pPr/>
              </w:pPrChange>
            </w:pPr>
            <w:ins w:id="3078" w:author="Samuel Dent" w:date="2015-11-18T12:12:00Z">
              <w:r>
                <w:t>667</w:t>
              </w:r>
            </w:ins>
          </w:p>
        </w:tc>
      </w:tr>
      <w:tr w:rsidR="00FC3CAF" w:rsidRPr="000563D8" w14:paraId="7BD20BA9" w14:textId="77777777" w:rsidTr="00D46088">
        <w:trPr>
          <w:trHeight w:val="115"/>
          <w:jc w:val="center"/>
          <w:trPrChange w:id="3079" w:author="Stephanie Baer" w:date="2016-01-21T13:52:00Z">
            <w:trPr>
              <w:trHeight w:val="115"/>
            </w:trPr>
          </w:trPrChange>
        </w:trPr>
        <w:tc>
          <w:tcPr>
            <w:tcW w:w="2160" w:type="dxa"/>
            <w:shd w:val="clear" w:color="auto" w:fill="FFFFFF" w:themeFill="background1"/>
            <w:noWrap/>
            <w:vAlign w:val="bottom"/>
            <w:hideMark/>
            <w:tcPrChange w:id="3080" w:author="Stephanie Baer" w:date="2016-01-21T13:52:00Z">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4219113A" w14:textId="77777777" w:rsidR="00FC3CAF" w:rsidRPr="000563D8" w:rsidRDefault="00FC3CAF" w:rsidP="00C04E8D">
            <w:r w:rsidRPr="000563D8">
              <w:t>4 (Belleville)</w:t>
            </w:r>
          </w:p>
        </w:tc>
        <w:tc>
          <w:tcPr>
            <w:tcW w:w="1710" w:type="dxa"/>
            <w:shd w:val="clear" w:color="auto" w:fill="FFFFFF" w:themeFill="background1"/>
            <w:vAlign w:val="center"/>
            <w:hideMark/>
            <w:tcPrChange w:id="3081" w:author="Stephanie Baer" w:date="2016-01-21T13:5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14:paraId="56B6A374" w14:textId="77777777" w:rsidR="00FC3CAF" w:rsidRPr="000563D8" w:rsidRDefault="00FC3CAF">
            <w:pPr>
              <w:jc w:val="center"/>
              <w:pPrChange w:id="3082" w:author="Samuel Dent" w:date="2016-01-14T05:47:00Z">
                <w:pPr/>
              </w:pPrChange>
            </w:pPr>
            <w:r w:rsidRPr="000563D8">
              <w:t>1,266</w:t>
            </w:r>
          </w:p>
        </w:tc>
        <w:tc>
          <w:tcPr>
            <w:tcW w:w="1286" w:type="dxa"/>
            <w:shd w:val="clear" w:color="auto" w:fill="FFFFFF" w:themeFill="background1"/>
            <w:tcPrChange w:id="3083" w:author="Stephanie Baer" w:date="2016-01-21T13:52:00Z">
              <w:tcPr>
                <w:tcW w:w="1266" w:type="dxa"/>
                <w:tcBorders>
                  <w:top w:val="nil"/>
                  <w:left w:val="nil"/>
                  <w:bottom w:val="single" w:sz="8" w:space="0" w:color="auto"/>
                  <w:right w:val="nil"/>
                </w:tcBorders>
                <w:shd w:val="clear" w:color="auto" w:fill="FFFFFF" w:themeFill="background1"/>
              </w:tcPr>
            </w:tcPrChange>
          </w:tcPr>
          <w:p w14:paraId="37A97AA0" w14:textId="77777777" w:rsidR="00FC3CAF" w:rsidRPr="000563D8" w:rsidRDefault="00FC3CAF">
            <w:pPr>
              <w:jc w:val="center"/>
              <w:pPrChange w:id="3084" w:author="Samuel Dent" w:date="2015-11-18T12:12:00Z">
                <w:pPr/>
              </w:pPrChange>
            </w:pPr>
            <w:ins w:id="3085" w:author="Samuel Dent" w:date="2015-11-18T12:12:00Z">
              <w:r>
                <w:t>481</w:t>
              </w:r>
            </w:ins>
          </w:p>
        </w:tc>
      </w:tr>
      <w:tr w:rsidR="00FC3CAF" w:rsidRPr="000563D8" w14:paraId="7E4ACDB8" w14:textId="77777777" w:rsidTr="00D46088">
        <w:trPr>
          <w:trHeight w:val="115"/>
          <w:jc w:val="center"/>
          <w:trPrChange w:id="3086" w:author="Stephanie Baer" w:date="2016-01-21T13:52:00Z">
            <w:trPr>
              <w:trHeight w:val="115"/>
            </w:trPr>
          </w:trPrChange>
        </w:trPr>
        <w:tc>
          <w:tcPr>
            <w:tcW w:w="2160" w:type="dxa"/>
            <w:shd w:val="clear" w:color="auto" w:fill="FFFFFF" w:themeFill="background1"/>
            <w:noWrap/>
            <w:vAlign w:val="bottom"/>
            <w:hideMark/>
            <w:tcPrChange w:id="3087" w:author="Stephanie Baer" w:date="2016-01-21T13:52:00Z">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441653CC" w14:textId="77777777" w:rsidR="00FC3CAF" w:rsidRPr="000563D8" w:rsidRDefault="00FC3CAF" w:rsidP="00C04E8D">
            <w:r w:rsidRPr="000563D8">
              <w:t>5 (Marion)</w:t>
            </w:r>
          </w:p>
        </w:tc>
        <w:tc>
          <w:tcPr>
            <w:tcW w:w="1710" w:type="dxa"/>
            <w:shd w:val="clear" w:color="auto" w:fill="FFFFFF" w:themeFill="background1"/>
            <w:vAlign w:val="center"/>
            <w:hideMark/>
            <w:tcPrChange w:id="3088" w:author="Stephanie Baer" w:date="2016-01-21T13:5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14:paraId="27998743" w14:textId="77777777" w:rsidR="00FC3CAF" w:rsidRPr="000563D8" w:rsidRDefault="00FC3CAF">
            <w:pPr>
              <w:jc w:val="center"/>
              <w:pPrChange w:id="3089" w:author="Samuel Dent" w:date="2016-01-14T05:47:00Z">
                <w:pPr/>
              </w:pPrChange>
            </w:pPr>
            <w:r w:rsidRPr="000563D8">
              <w:t>1,288</w:t>
            </w:r>
          </w:p>
        </w:tc>
        <w:tc>
          <w:tcPr>
            <w:tcW w:w="1286" w:type="dxa"/>
            <w:shd w:val="clear" w:color="auto" w:fill="FFFFFF" w:themeFill="background1"/>
            <w:tcPrChange w:id="3090" w:author="Stephanie Baer" w:date="2016-01-21T13:52:00Z">
              <w:tcPr>
                <w:tcW w:w="1266" w:type="dxa"/>
                <w:tcBorders>
                  <w:top w:val="nil"/>
                  <w:left w:val="nil"/>
                  <w:bottom w:val="single" w:sz="8" w:space="0" w:color="auto"/>
                  <w:right w:val="nil"/>
                </w:tcBorders>
                <w:shd w:val="clear" w:color="auto" w:fill="FFFFFF" w:themeFill="background1"/>
              </w:tcPr>
            </w:tcPrChange>
          </w:tcPr>
          <w:p w14:paraId="47E6DA20" w14:textId="77777777" w:rsidR="00FC3CAF" w:rsidRPr="000563D8" w:rsidRDefault="00FC3CAF">
            <w:pPr>
              <w:jc w:val="center"/>
              <w:pPrChange w:id="3091" w:author="Samuel Dent" w:date="2015-11-18T12:12:00Z">
                <w:pPr/>
              </w:pPrChange>
            </w:pPr>
            <w:ins w:id="3092" w:author="Samuel Dent" w:date="2015-11-18T12:12:00Z">
              <w:r>
                <w:t>489</w:t>
              </w:r>
            </w:ins>
          </w:p>
        </w:tc>
      </w:tr>
      <w:tr w:rsidR="00FC3CAF" w:rsidRPr="000563D8" w14:paraId="4CD1B9E1" w14:textId="77777777" w:rsidTr="00D46088">
        <w:trPr>
          <w:trHeight w:val="133"/>
          <w:jc w:val="center"/>
          <w:trPrChange w:id="3093" w:author="Stephanie Baer" w:date="2016-01-21T13:52:00Z">
            <w:trPr>
              <w:trHeight w:val="133"/>
            </w:trPr>
          </w:trPrChange>
        </w:trPr>
        <w:tc>
          <w:tcPr>
            <w:tcW w:w="2160" w:type="dxa"/>
            <w:shd w:val="clear" w:color="auto" w:fill="FFFFFF" w:themeFill="background1"/>
            <w:noWrap/>
            <w:vAlign w:val="center"/>
            <w:hideMark/>
            <w:tcPrChange w:id="3094" w:author="Stephanie Baer" w:date="2016-01-21T13:52:00Z">
              <w:tcPr>
                <w:tcW w:w="2160" w:type="dxa"/>
                <w:tcBorders>
                  <w:top w:val="nil"/>
                  <w:left w:val="single" w:sz="8" w:space="0" w:color="auto"/>
                  <w:bottom w:val="single" w:sz="8" w:space="0" w:color="auto"/>
                  <w:right w:val="single" w:sz="8" w:space="0" w:color="auto"/>
                </w:tcBorders>
                <w:shd w:val="clear" w:color="auto" w:fill="FFFFFF" w:themeFill="background1"/>
                <w:noWrap/>
                <w:vAlign w:val="center"/>
                <w:hideMark/>
              </w:tcPr>
            </w:tcPrChange>
          </w:tcPr>
          <w:p w14:paraId="16C312B8" w14:textId="77777777" w:rsidR="00FC3CAF" w:rsidRPr="000563D8" w:rsidRDefault="00FC3CAF" w:rsidP="00C04E8D">
            <w:r w:rsidRPr="000563D8">
              <w:t>Weighted Average</w:t>
            </w:r>
            <w:r w:rsidRPr="009C362B">
              <w:rPr>
                <w:rFonts w:eastAsiaTheme="minorEastAsia"/>
                <w:vertAlign w:val="superscript"/>
              </w:rPr>
              <w:footnoteReference w:id="173"/>
            </w:r>
          </w:p>
        </w:tc>
        <w:tc>
          <w:tcPr>
            <w:tcW w:w="1710" w:type="dxa"/>
            <w:shd w:val="clear" w:color="auto" w:fill="FFFFFF" w:themeFill="background1"/>
            <w:vAlign w:val="center"/>
            <w:hideMark/>
            <w:tcPrChange w:id="3095" w:author="Stephanie Baer" w:date="2016-01-21T13:5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14:paraId="54B1CE85" w14:textId="77777777" w:rsidR="00FC3CAF" w:rsidRPr="000563D8" w:rsidRDefault="00FC3CAF">
            <w:pPr>
              <w:jc w:val="center"/>
              <w:pPrChange w:id="3096" w:author="Samuel Dent" w:date="2016-01-14T05:47:00Z">
                <w:pPr/>
              </w:pPrChange>
            </w:pPr>
            <w:r w:rsidRPr="000563D8">
              <w:t>1,821</w:t>
            </w:r>
          </w:p>
        </w:tc>
        <w:tc>
          <w:tcPr>
            <w:tcW w:w="1286" w:type="dxa"/>
            <w:shd w:val="clear" w:color="auto" w:fill="FFFFFF" w:themeFill="background1"/>
            <w:tcPrChange w:id="3097" w:author="Stephanie Baer" w:date="2016-01-21T13:52:00Z">
              <w:tcPr>
                <w:tcW w:w="1266" w:type="dxa"/>
                <w:tcBorders>
                  <w:top w:val="nil"/>
                  <w:left w:val="nil"/>
                  <w:bottom w:val="single" w:sz="8" w:space="0" w:color="auto"/>
                  <w:right w:val="nil"/>
                </w:tcBorders>
                <w:shd w:val="clear" w:color="auto" w:fill="FFFFFF" w:themeFill="background1"/>
              </w:tcPr>
            </w:tcPrChange>
          </w:tcPr>
          <w:p w14:paraId="444CAE91" w14:textId="77777777" w:rsidR="00FC3CAF" w:rsidRPr="000563D8" w:rsidRDefault="00FC3CAF">
            <w:pPr>
              <w:jc w:val="center"/>
              <w:pPrChange w:id="3098" w:author="Samuel Dent" w:date="2015-11-18T12:12:00Z">
                <w:pPr/>
              </w:pPrChange>
            </w:pPr>
            <w:ins w:id="3099" w:author="Samuel Dent" w:date="2015-11-18T12:12:00Z">
              <w:r>
                <w:t>692</w:t>
              </w:r>
            </w:ins>
          </w:p>
        </w:tc>
      </w:tr>
    </w:tbl>
    <w:p w14:paraId="24D4D856" w14:textId="77777777" w:rsidR="00FC3CAF" w:rsidRPr="000B7BB6" w:rsidRDefault="00FC3CAF" w:rsidP="00FC3CAF">
      <w:pPr>
        <w:spacing w:before="120"/>
        <w:ind w:left="720"/>
        <w:rPr>
          <w:rFonts w:cstheme="minorHAnsi"/>
          <w:noProof/>
        </w:rPr>
      </w:pPr>
      <w:r w:rsidRPr="000B7BB6">
        <w:rPr>
          <w:rFonts w:cstheme="minorHAnsi"/>
          <w:noProof/>
        </w:rPr>
        <w:t>Capacity_heating</w:t>
      </w:r>
      <w:r w:rsidRPr="000B7BB6">
        <w:rPr>
          <w:rFonts w:cstheme="minorHAnsi"/>
          <w:noProof/>
        </w:rPr>
        <w:tab/>
        <w:t>= Heating Capacity of Air Source Heat Pump (</w:t>
      </w:r>
      <w:r>
        <w:rPr>
          <w:rFonts w:cstheme="minorHAnsi"/>
          <w:noProof/>
        </w:rPr>
        <w:t>Btu/hr</w:t>
      </w:r>
      <w:r w:rsidRPr="000B7BB6">
        <w:rPr>
          <w:rFonts w:cstheme="minorHAnsi"/>
          <w:noProof/>
        </w:rPr>
        <w:t>)</w:t>
      </w:r>
    </w:p>
    <w:p w14:paraId="147C2ECA" w14:textId="77777777" w:rsidR="00FC3CAF" w:rsidRPr="000B7BB6" w:rsidRDefault="00FC3CAF" w:rsidP="00FC3CAF">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Actual (1 ton = 12,000</w:t>
      </w:r>
      <w:r>
        <w:rPr>
          <w:rFonts w:cstheme="minorHAnsi"/>
          <w:noProof/>
        </w:rPr>
        <w:t>Btu/hr</w:t>
      </w:r>
      <w:r w:rsidRPr="000B7BB6">
        <w:rPr>
          <w:rFonts w:cstheme="minorHAnsi"/>
          <w:noProof/>
        </w:rPr>
        <w:t>)</w:t>
      </w:r>
    </w:p>
    <w:p w14:paraId="7B1BC329" w14:textId="77777777" w:rsidR="00FC3CAF" w:rsidRPr="000B7BB6" w:rsidRDefault="00FC3CAF" w:rsidP="00FC3CAF">
      <w:pPr>
        <w:ind w:left="2160" w:hanging="1440"/>
        <w:rPr>
          <w:rFonts w:cstheme="minorHAnsi"/>
          <w:noProof/>
        </w:rPr>
      </w:pPr>
      <w:r w:rsidRPr="000B7BB6">
        <w:rPr>
          <w:rFonts w:cstheme="minorHAnsi"/>
          <w:noProof/>
        </w:rPr>
        <w:t>HSPF_</w:t>
      </w:r>
      <w:r>
        <w:rPr>
          <w:rFonts w:cstheme="minorHAnsi"/>
          <w:noProof/>
        </w:rPr>
        <w:t>exist</w:t>
      </w:r>
      <w:r w:rsidRPr="000B7BB6">
        <w:rPr>
          <w:rFonts w:cstheme="minorHAnsi"/>
          <w:noProof/>
        </w:rPr>
        <w:tab/>
        <w:t>=Heating System Performance Factor</w:t>
      </w:r>
      <w:r>
        <w:rPr>
          <w:rStyle w:val="FootnoteReference"/>
          <w:rFonts w:eastAsiaTheme="minorEastAsia"/>
          <w:noProof/>
        </w:rPr>
        <w:footnoteReference w:id="174"/>
      </w:r>
      <w:r w:rsidRPr="000B7BB6">
        <w:rPr>
          <w:rFonts w:cstheme="minorHAnsi"/>
          <w:noProof/>
        </w:rPr>
        <w:t xml:space="preserve"> of </w:t>
      </w:r>
      <w:r>
        <w:rPr>
          <w:rFonts w:cstheme="minorHAnsi"/>
          <w:noProof/>
        </w:rPr>
        <w:t>existing</w:t>
      </w:r>
      <w:r w:rsidRPr="000B7BB6">
        <w:rPr>
          <w:rFonts w:cstheme="minorHAnsi"/>
          <w:noProof/>
        </w:rPr>
        <w:t xml:space="preserve"> </w:t>
      </w:r>
      <w:r>
        <w:rPr>
          <w:rFonts w:cstheme="minorHAnsi"/>
          <w:noProof/>
        </w:rPr>
        <w:t>heating system</w:t>
      </w:r>
      <w:r w:rsidRPr="000B7BB6">
        <w:rPr>
          <w:rFonts w:cstheme="minorHAnsi"/>
          <w:noProof/>
        </w:rPr>
        <w:t xml:space="preserve"> (kBtu/kWh)</w:t>
      </w:r>
    </w:p>
    <w:p w14:paraId="731AFC8B" w14:textId="77777777" w:rsidR="00FC3CAF" w:rsidRDefault="00FC3CAF" w:rsidP="00FC3CAF">
      <w:pPr>
        <w:ind w:left="2160"/>
        <w:rPr>
          <w:rFonts w:cstheme="minorHAnsi"/>
          <w:noProof/>
        </w:rPr>
      </w:pPr>
      <w:r w:rsidRPr="000B7BB6">
        <w:rPr>
          <w:rFonts w:cstheme="minorHAnsi"/>
          <w:noProof/>
        </w:rPr>
        <w:t xml:space="preserve">= Use actual </w:t>
      </w:r>
      <w:r>
        <w:rPr>
          <w:rFonts w:cstheme="minorHAnsi"/>
          <w:noProof/>
        </w:rPr>
        <w:t>HSPF</w:t>
      </w:r>
      <w:r w:rsidRPr="000B7BB6">
        <w:rPr>
          <w:rFonts w:cstheme="minorHAnsi"/>
          <w:noProof/>
        </w:rPr>
        <w:t xml:space="preserve"> rating where it is possible to measure or reasonably estimate.</w:t>
      </w:r>
      <w:r>
        <w:rPr>
          <w:rFonts w:cstheme="minorHAnsi"/>
          <w:noProof/>
        </w:rPr>
        <w:t xml:space="preserve"> If not available use:</w:t>
      </w:r>
    </w:p>
    <w:tbl>
      <w:tblPr>
        <w:tblStyle w:val="TableGrid"/>
        <w:tblW w:w="0" w:type="auto"/>
        <w:jc w:val="center"/>
        <w:tblLook w:val="04A0" w:firstRow="1" w:lastRow="0" w:firstColumn="1" w:lastColumn="0" w:noHBand="0" w:noVBand="1"/>
        <w:tblPrChange w:id="3100" w:author="&quot;sdent&quot;" w:date="2016-01-21T09:27:00Z">
          <w:tblPr>
            <w:tblStyle w:val="TableGrid"/>
            <w:tblW w:w="0" w:type="auto"/>
            <w:jc w:val="center"/>
            <w:tblLook w:val="04A0" w:firstRow="1" w:lastRow="0" w:firstColumn="1" w:lastColumn="0" w:noHBand="0" w:noVBand="1"/>
          </w:tblPr>
        </w:tblPrChange>
      </w:tblPr>
      <w:tblGrid>
        <w:gridCol w:w="3262"/>
        <w:gridCol w:w="2327"/>
        <w:tblGridChange w:id="3101">
          <w:tblGrid>
            <w:gridCol w:w="3262"/>
            <w:gridCol w:w="2327"/>
          </w:tblGrid>
        </w:tblGridChange>
      </w:tblGrid>
      <w:tr w:rsidR="00FC3CAF" w:rsidRPr="00FB0B53" w14:paraId="2155DB25" w14:textId="77777777" w:rsidTr="00FB0B53">
        <w:trPr>
          <w:tblHeader/>
          <w:jc w:val="center"/>
          <w:trPrChange w:id="3102" w:author="&quot;sdent&quot;" w:date="2016-01-21T09:27:00Z">
            <w:trPr>
              <w:jc w:val="center"/>
            </w:trPr>
          </w:trPrChange>
        </w:trPr>
        <w:tc>
          <w:tcPr>
            <w:tcW w:w="3262" w:type="dxa"/>
            <w:shd w:val="clear" w:color="auto" w:fill="7F7F7F" w:themeFill="text1" w:themeFillTint="80"/>
            <w:vAlign w:val="center"/>
            <w:tcPrChange w:id="3103" w:author="&quot;sdent&quot;" w:date="2016-01-21T09:27:00Z">
              <w:tcPr>
                <w:tcW w:w="3262" w:type="dxa"/>
                <w:shd w:val="clear" w:color="auto" w:fill="7F7F7F" w:themeFill="text1" w:themeFillTint="80"/>
                <w:vAlign w:val="center"/>
              </w:tcPr>
            </w:tcPrChange>
          </w:tcPr>
          <w:p w14:paraId="6D575C0D" w14:textId="77777777" w:rsidR="00FC3CAF" w:rsidRPr="00FB0B53" w:rsidRDefault="00FC3CAF" w:rsidP="00C04E8D">
            <w:pPr>
              <w:jc w:val="center"/>
              <w:rPr>
                <w:rFonts w:asciiTheme="minorHAnsi" w:hAnsiTheme="minorHAnsi"/>
                <w:b/>
                <w:color w:val="FFFFFF" w:themeColor="background1"/>
              </w:rPr>
            </w:pPr>
            <w:r w:rsidRPr="00FB0B53">
              <w:rPr>
                <w:rFonts w:asciiTheme="minorHAnsi" w:hAnsiTheme="minorHAnsi"/>
                <w:b/>
                <w:color w:val="FFFFFF" w:themeColor="background1"/>
              </w:rPr>
              <w:t>Existing Heating System</w:t>
            </w:r>
          </w:p>
        </w:tc>
        <w:tc>
          <w:tcPr>
            <w:tcW w:w="2327" w:type="dxa"/>
            <w:shd w:val="clear" w:color="auto" w:fill="7F7F7F" w:themeFill="text1" w:themeFillTint="80"/>
            <w:vAlign w:val="center"/>
            <w:tcPrChange w:id="3104" w:author="&quot;sdent&quot;" w:date="2016-01-21T09:27:00Z">
              <w:tcPr>
                <w:tcW w:w="2327" w:type="dxa"/>
                <w:shd w:val="clear" w:color="auto" w:fill="7F7F7F" w:themeFill="text1" w:themeFillTint="80"/>
                <w:vAlign w:val="center"/>
              </w:tcPr>
            </w:tcPrChange>
          </w:tcPr>
          <w:p w14:paraId="4B734CCB" w14:textId="77777777" w:rsidR="00FC3CAF" w:rsidRPr="00FB0B53" w:rsidRDefault="00FC3CAF" w:rsidP="00C04E8D">
            <w:pPr>
              <w:jc w:val="center"/>
              <w:rPr>
                <w:rFonts w:asciiTheme="minorHAnsi" w:hAnsiTheme="minorHAnsi"/>
                <w:b/>
                <w:color w:val="FFFFFF" w:themeColor="background1"/>
              </w:rPr>
            </w:pPr>
            <w:r w:rsidRPr="00FB0B53">
              <w:rPr>
                <w:rFonts w:asciiTheme="minorHAnsi" w:hAnsiTheme="minorHAnsi"/>
                <w:b/>
                <w:color w:val="FFFFFF" w:themeColor="background1"/>
              </w:rPr>
              <w:t>HSPF_exist</w:t>
            </w:r>
          </w:p>
        </w:tc>
      </w:tr>
      <w:tr w:rsidR="00FC3CAF" w:rsidRPr="00FB0B53" w14:paraId="7016E22A" w14:textId="77777777" w:rsidTr="00C04E8D">
        <w:trPr>
          <w:jc w:val="center"/>
        </w:trPr>
        <w:tc>
          <w:tcPr>
            <w:tcW w:w="3262" w:type="dxa"/>
          </w:tcPr>
          <w:p w14:paraId="75C4D448" w14:textId="77777777" w:rsidR="00FC3CAF" w:rsidRPr="00FB0B53" w:rsidRDefault="00FC3CAF" w:rsidP="00C04E8D">
            <w:pPr>
              <w:rPr>
                <w:rFonts w:asciiTheme="minorHAnsi" w:hAnsiTheme="minorHAnsi"/>
              </w:rPr>
            </w:pPr>
            <w:r w:rsidRPr="00FB0B53">
              <w:rPr>
                <w:rFonts w:asciiTheme="minorHAnsi" w:hAnsiTheme="minorHAnsi"/>
              </w:rPr>
              <w:t>Air Source Heat Pump</w:t>
            </w:r>
          </w:p>
        </w:tc>
        <w:tc>
          <w:tcPr>
            <w:tcW w:w="2327" w:type="dxa"/>
          </w:tcPr>
          <w:p w14:paraId="1B10D70E" w14:textId="77777777" w:rsidR="00FC3CAF" w:rsidRPr="00FB0B53" w:rsidRDefault="00FC3CAF" w:rsidP="00C04E8D">
            <w:pPr>
              <w:jc w:val="center"/>
              <w:rPr>
                <w:rFonts w:asciiTheme="minorHAnsi" w:hAnsiTheme="minorHAnsi"/>
                <w:szCs w:val="22"/>
              </w:rPr>
            </w:pPr>
            <w:r w:rsidRPr="00FB0B53">
              <w:rPr>
                <w:rFonts w:asciiTheme="minorHAnsi" w:hAnsiTheme="minorHAnsi"/>
              </w:rPr>
              <w:t xml:space="preserve">5.44 </w:t>
            </w:r>
            <w:r w:rsidRPr="00FB0B53">
              <w:rPr>
                <w:rFonts w:eastAsiaTheme="minorEastAsia"/>
                <w:vertAlign w:val="superscript"/>
              </w:rPr>
              <w:footnoteReference w:id="175"/>
            </w:r>
          </w:p>
        </w:tc>
      </w:tr>
      <w:tr w:rsidR="00FC3CAF" w:rsidRPr="00FB0B53" w14:paraId="19C7728F" w14:textId="77777777" w:rsidTr="00C04E8D">
        <w:trPr>
          <w:jc w:val="center"/>
        </w:trPr>
        <w:tc>
          <w:tcPr>
            <w:tcW w:w="3262" w:type="dxa"/>
          </w:tcPr>
          <w:p w14:paraId="38EF5A4C" w14:textId="77777777" w:rsidR="00FC3CAF" w:rsidRPr="00FB0B53" w:rsidRDefault="00FC3CAF" w:rsidP="00C04E8D">
            <w:pPr>
              <w:rPr>
                <w:rFonts w:asciiTheme="minorHAnsi" w:hAnsiTheme="minorHAnsi"/>
              </w:rPr>
            </w:pPr>
            <w:r w:rsidRPr="00FB0B53">
              <w:rPr>
                <w:rFonts w:asciiTheme="minorHAnsi" w:hAnsiTheme="minorHAnsi"/>
              </w:rPr>
              <w:lastRenderedPageBreak/>
              <w:t>Electric Resistance</w:t>
            </w:r>
          </w:p>
        </w:tc>
        <w:tc>
          <w:tcPr>
            <w:tcW w:w="2327" w:type="dxa"/>
          </w:tcPr>
          <w:p w14:paraId="5167E4F5" w14:textId="77777777" w:rsidR="00FC3CAF" w:rsidRPr="00FB0B53" w:rsidRDefault="00FC3CAF" w:rsidP="00C04E8D">
            <w:pPr>
              <w:jc w:val="center"/>
              <w:rPr>
                <w:rFonts w:asciiTheme="minorHAnsi" w:hAnsiTheme="minorHAnsi"/>
                <w:szCs w:val="22"/>
              </w:rPr>
            </w:pPr>
            <w:r w:rsidRPr="00FB0B53">
              <w:rPr>
                <w:rFonts w:asciiTheme="minorHAnsi" w:hAnsiTheme="minorHAnsi"/>
              </w:rPr>
              <w:t>3.41</w:t>
            </w:r>
            <w:r w:rsidRPr="00FB0B53">
              <w:rPr>
                <w:rFonts w:eastAsiaTheme="minorEastAsia"/>
                <w:vertAlign w:val="superscript"/>
              </w:rPr>
              <w:footnoteReference w:id="176"/>
            </w:r>
          </w:p>
        </w:tc>
      </w:tr>
    </w:tbl>
    <w:p w14:paraId="13828C7A" w14:textId="77777777" w:rsidR="00FC3CAF" w:rsidRPr="00B41203" w:rsidRDefault="00FC3CAF" w:rsidP="00FC3CAF">
      <w:pPr>
        <w:ind w:left="1440" w:hanging="720"/>
        <w:rPr>
          <w:rFonts w:cstheme="minorHAnsi"/>
          <w:noProof/>
        </w:rPr>
      </w:pPr>
    </w:p>
    <w:p w14:paraId="1253E476" w14:textId="77777777" w:rsidR="00FC3CAF" w:rsidRDefault="00FC3CAF" w:rsidP="00FC3CAF">
      <w:pPr>
        <w:ind w:left="2160" w:hanging="1440"/>
        <w:rPr>
          <w:rFonts w:cstheme="minorHAnsi"/>
          <w:noProof/>
        </w:rPr>
      </w:pPr>
      <w:r w:rsidRPr="000B7BB6">
        <w:rPr>
          <w:rFonts w:cstheme="minorHAnsi"/>
          <w:noProof/>
        </w:rPr>
        <w:t>HSPF_base</w:t>
      </w:r>
      <w:r w:rsidRPr="000B7BB6">
        <w:rPr>
          <w:rFonts w:cstheme="minorHAnsi"/>
          <w:noProof/>
        </w:rPr>
        <w:tab/>
        <w:t>=Heating System Performance Factor of baseline Air Source Heat Pump (kBtu/kWh)</w:t>
      </w:r>
    </w:p>
    <w:p w14:paraId="377048ED" w14:textId="77777777" w:rsidR="00FC3CAF" w:rsidRDefault="00FC3CAF" w:rsidP="00FC3CAF">
      <w:pPr>
        <w:ind w:left="2160" w:hanging="1440"/>
        <w:rPr>
          <w:rFonts w:cstheme="minorHAnsi"/>
          <w:noProof/>
        </w:rPr>
      </w:pPr>
      <w:r>
        <w:rPr>
          <w:rFonts w:cstheme="minorHAnsi"/>
          <w:noProof/>
        </w:rPr>
        <w:tab/>
        <w:t>= 8.2</w:t>
      </w:r>
      <w:r w:rsidRPr="000B7BB6">
        <w:rPr>
          <w:rFonts w:cstheme="minorHAnsi"/>
          <w:noProof/>
        </w:rPr>
        <w:t xml:space="preserve"> </w:t>
      </w:r>
      <w:r w:rsidRPr="000B7BB6">
        <w:rPr>
          <w:rStyle w:val="FootnoteReference"/>
          <w:rFonts w:eastAsiaTheme="minorEastAsia"/>
          <w:noProof/>
        </w:rPr>
        <w:footnoteReference w:id="177"/>
      </w:r>
    </w:p>
    <w:p w14:paraId="69AA7F91" w14:textId="77777777" w:rsidR="00FC3CAF" w:rsidRPr="000B7BB6" w:rsidRDefault="00FC3CAF" w:rsidP="00FC3CAF">
      <w:pPr>
        <w:ind w:left="2160" w:hanging="1440"/>
        <w:rPr>
          <w:rFonts w:cstheme="minorHAnsi"/>
          <w:noProof/>
        </w:rPr>
      </w:pPr>
      <w:r w:rsidRPr="000B7BB6">
        <w:rPr>
          <w:rFonts w:cstheme="minorHAnsi"/>
          <w:noProof/>
        </w:rPr>
        <w:t>HSFP_ee</w:t>
      </w:r>
      <w:r w:rsidRPr="000B7BB6">
        <w:rPr>
          <w:rFonts w:cstheme="minorHAnsi"/>
          <w:noProof/>
        </w:rPr>
        <w:tab/>
        <w:t>=Heating System Performance Factor of efficient Air Source Heat Pump</w:t>
      </w:r>
    </w:p>
    <w:p w14:paraId="4CECC4DA" w14:textId="77777777" w:rsidR="00FC3CAF" w:rsidRPr="000B7BB6" w:rsidRDefault="00FC3CAF" w:rsidP="00FC3CAF">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(kBtu/kWh)</w:t>
      </w:r>
    </w:p>
    <w:p w14:paraId="3248BD9B" w14:textId="77777777" w:rsidR="00FC3CAF" w:rsidRPr="000B7BB6" w:rsidRDefault="00FC3CAF" w:rsidP="00FC3CAF">
      <w:pPr>
        <w:ind w:left="1440" w:firstLine="720"/>
        <w:rPr>
          <w:rFonts w:cstheme="minorHAnsi"/>
        </w:rPr>
      </w:pPr>
      <w:r w:rsidRPr="000B7BB6">
        <w:rPr>
          <w:rFonts w:cstheme="minorHAnsi"/>
          <w:noProof/>
        </w:rPr>
        <w:t>= Actual</w:t>
      </w:r>
    </w:p>
    <w:p w14:paraId="2B9EB80E" w14:textId="77777777" w:rsidR="00FC3CAF" w:rsidRDefault="00FC3CAF" w:rsidP="00FC3CAF">
      <w:pPr>
        <w:rPr>
          <w:rFonts w:cstheme="minorHAnsi"/>
        </w:rPr>
      </w:pPr>
      <w:r w:rsidRPr="00B41203">
        <w:rPr>
          <w:rFonts w:cstheme="minorHAnsi"/>
          <w:noProof/>
        </w:rPr>
        <mc:AlternateContent>
          <mc:Choice Requires="wps">
            <w:drawing>
              <wp:inline distT="0" distB="0" distL="0" distR="0" wp14:anchorId="28C01B45" wp14:editId="6CE2FB1C">
                <wp:extent cx="5572461" cy="3390900"/>
                <wp:effectExtent l="0" t="0" r="28575" b="19050"/>
                <wp:docPr id="4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461" cy="3390900"/>
                        </a:xfrm>
                        <a:prstGeom prst="rect">
                          <a:avLst/>
                        </a:prstGeom>
                        <a:solidFill>
                          <a:srgbClr val="FFFFFF"/>
                        </a:solidFill>
                        <a:ln w="9525">
                          <a:solidFill>
                            <a:srgbClr val="000000"/>
                          </a:solidFill>
                          <a:miter lim="800000"/>
                          <a:headEnd/>
                          <a:tailEnd/>
                        </a:ln>
                      </wps:spPr>
                      <wps:txbx>
                        <w:txbxContent>
                          <w:p w14:paraId="151D3A03" w14:textId="77777777" w:rsidR="00F60751" w:rsidRDefault="00F60751" w:rsidP="00FC3CAF">
                            <w:pPr>
                              <w:rPr>
                                <w:rFonts w:cstheme="minorHAnsi"/>
                              </w:rPr>
                            </w:pPr>
                            <w:r>
                              <w:rPr>
                                <w:rFonts w:cstheme="minorHAnsi"/>
                              </w:rPr>
                              <w:t>Time of Sale:</w:t>
                            </w:r>
                          </w:p>
                          <w:p w14:paraId="1D475082" w14:textId="77777777" w:rsidR="00F60751" w:rsidRPr="002F2634" w:rsidRDefault="00F60751" w:rsidP="00FC3CAF">
                            <w:pPr>
                              <w:rPr>
                                <w:rFonts w:cstheme="minorHAnsi"/>
                              </w:rPr>
                            </w:pPr>
                            <w:r w:rsidRPr="002F2634">
                              <w:rPr>
                                <w:rFonts w:cstheme="minorHAnsi"/>
                              </w:rPr>
                              <w:t>For example, a three ton, 15 SEER, 12EER, 9 HSPF Air Source Heat Pump installed in</w:t>
                            </w:r>
                            <w:ins w:id="3105" w:author="Samuel Dent" w:date="2015-11-18T12:16:00Z">
                              <w:r>
                                <w:rPr>
                                  <w:rFonts w:cstheme="minorHAnsi"/>
                                </w:rPr>
                                <w:t xml:space="preserve"> a single family home in</w:t>
                              </w:r>
                            </w:ins>
                            <w:r w:rsidRPr="002F2634">
                              <w:rPr>
                                <w:rFonts w:cstheme="minorHAnsi"/>
                              </w:rPr>
                              <w:t xml:space="preserve"> Marion:</w:t>
                            </w:r>
                          </w:p>
                          <w:p w14:paraId="53E84B07" w14:textId="77777777" w:rsidR="00F60751" w:rsidRPr="002F2634" w:rsidRDefault="00F60751" w:rsidP="00FC3CAF">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((903 * 36,000 * (1/1</w:t>
                            </w:r>
                            <w:r>
                              <w:rPr>
                                <w:rFonts w:cstheme="minorHAnsi"/>
                                <w:noProof/>
                              </w:rPr>
                              <w:t>4</w:t>
                            </w:r>
                            <w:r w:rsidRPr="002F2634">
                              <w:rPr>
                                <w:rFonts w:cstheme="minorHAnsi"/>
                                <w:noProof/>
                              </w:rPr>
                              <w:t xml:space="preserve"> - 1/15)) / 1000) + ((1,288 * 36,000 * (1/</w:t>
                            </w:r>
                            <w:r>
                              <w:rPr>
                                <w:rFonts w:cstheme="minorHAnsi"/>
                                <w:noProof/>
                              </w:rPr>
                              <w:t>8.2</w:t>
                            </w:r>
                            <w:r w:rsidRPr="002F2634">
                              <w:rPr>
                                <w:rFonts w:cstheme="minorHAnsi"/>
                                <w:noProof/>
                              </w:rPr>
                              <w:t xml:space="preserve"> - 1/9)) / 1000)</w:t>
                            </w:r>
                          </w:p>
                          <w:p w14:paraId="11932BCB" w14:textId="77777777" w:rsidR="00F60751" w:rsidRPr="002F2634" w:rsidRDefault="00F60751" w:rsidP="00FC3CAF">
                            <w:pPr>
                              <w:ind w:left="1440"/>
                              <w:rPr>
                                <w:rFonts w:cstheme="minorHAnsi"/>
                              </w:rPr>
                            </w:pPr>
                            <w:r w:rsidRPr="002F2634">
                              <w:rPr>
                                <w:rFonts w:cstheme="minorHAnsi"/>
                              </w:rPr>
                              <w:t xml:space="preserve">= </w:t>
                            </w:r>
                            <w:r>
                              <w:rPr>
                                <w:rFonts w:cstheme="minorHAnsi"/>
                              </w:rPr>
                              <w:t>657</w:t>
                            </w:r>
                            <w:r w:rsidRPr="002F2634">
                              <w:rPr>
                                <w:rFonts w:cstheme="minorHAnsi"/>
                              </w:rPr>
                              <w:t xml:space="preserve"> kWh</w:t>
                            </w:r>
                          </w:p>
                          <w:p w14:paraId="5603B741" w14:textId="77777777" w:rsidR="00F60751" w:rsidRDefault="00F60751" w:rsidP="00FC3CAF"/>
                          <w:p w14:paraId="679A0E67" w14:textId="77777777" w:rsidR="00F60751" w:rsidRDefault="00F60751" w:rsidP="00FC3CAF">
                            <w:r>
                              <w:t>Early Replacement:</w:t>
                            </w:r>
                          </w:p>
                          <w:p w14:paraId="1C2784CC" w14:textId="77777777" w:rsidR="00F60751" w:rsidRPr="002F2634" w:rsidRDefault="00F60751" w:rsidP="00FC3CAF">
                            <w:pPr>
                              <w:rPr>
                                <w:rFonts w:cstheme="minorHAnsi"/>
                              </w:rPr>
                            </w:pPr>
                            <w:r w:rsidRPr="002F2634">
                              <w:rPr>
                                <w:rFonts w:cstheme="minorHAnsi"/>
                              </w:rPr>
                              <w:t xml:space="preserve">For example, a three ton, 15 SEER, 12EER, 9 HSPF Air Source Heat Pump </w:t>
                            </w:r>
                            <w:r>
                              <w:rPr>
                                <w:rFonts w:cstheme="minorHAnsi"/>
                              </w:rPr>
                              <w:t>replaces an existing working Air Source Heat Pump with unknown efficiency ratings</w:t>
                            </w:r>
                            <w:r w:rsidRPr="002F2634">
                              <w:rPr>
                                <w:rFonts w:cstheme="minorHAnsi"/>
                              </w:rPr>
                              <w:t xml:space="preserve"> in</w:t>
                            </w:r>
                            <w:ins w:id="3106" w:author="Samuel Dent" w:date="2015-11-18T12:16:00Z">
                              <w:r>
                                <w:rPr>
                                  <w:rFonts w:cstheme="minorHAnsi"/>
                                </w:rPr>
                                <w:t xml:space="preserve"> a single family home in</w:t>
                              </w:r>
                            </w:ins>
                            <w:r w:rsidRPr="002F2634">
                              <w:rPr>
                                <w:rFonts w:cstheme="minorHAnsi"/>
                              </w:rPr>
                              <w:t xml:space="preserve"> Marion:</w:t>
                            </w:r>
                          </w:p>
                          <w:p w14:paraId="331E57DB" w14:textId="77777777" w:rsidR="00F60751" w:rsidRPr="000B7BB6" w:rsidRDefault="00F60751" w:rsidP="00FC3CAF">
                            <w:pPr>
                              <w:ind w:left="1440" w:hanging="720"/>
                              <w:rPr>
                                <w:rFonts w:cstheme="minorHAnsi"/>
                                <w:noProof/>
                              </w:rPr>
                            </w:pPr>
                            <w:r w:rsidRPr="000B7BB6">
                              <w:rPr>
                                <w:rFonts w:cstheme="minorHAnsi"/>
                                <w:noProof/>
                              </w:rPr>
                              <w:t>ΔkWH for remaining life of existing unit (1st 6 years):</w:t>
                            </w:r>
                          </w:p>
                          <w:p w14:paraId="2E1D4CEB" w14:textId="77777777" w:rsidR="00F60751" w:rsidRDefault="00F60751" w:rsidP="00FC3CAF">
                            <w:pPr>
                              <w:ind w:left="1440"/>
                              <w:rPr>
                                <w:rFonts w:cstheme="minorHAnsi"/>
                                <w:noProof/>
                              </w:rPr>
                            </w:pPr>
                            <w:r w:rsidRPr="000B7BB6">
                              <w:rPr>
                                <w:rFonts w:cstheme="minorHAnsi"/>
                                <w:noProof/>
                              </w:rPr>
                              <w:t xml:space="preserve">= </w:t>
                            </w:r>
                            <w:r>
                              <w:rPr>
                                <w:rFonts w:cstheme="minorHAnsi"/>
                                <w:noProof/>
                              </w:rPr>
                              <w:t>((903 * 36,000 * (1/9.12</w:t>
                            </w:r>
                            <w:r w:rsidRPr="002F2634">
                              <w:rPr>
                                <w:rFonts w:cstheme="minorHAnsi"/>
                                <w:noProof/>
                              </w:rPr>
                              <w:t xml:space="preserve"> - 1/15)) / 1000) + ((1,288 * 36,000 * (1/</w:t>
                            </w:r>
                            <w:r>
                              <w:rPr>
                                <w:rFonts w:cstheme="minorHAnsi"/>
                                <w:noProof/>
                              </w:rPr>
                              <w:t>5.44</w:t>
                            </w:r>
                            <w:r w:rsidRPr="002F2634">
                              <w:rPr>
                                <w:rFonts w:cstheme="minorHAnsi"/>
                                <w:noProof/>
                              </w:rPr>
                              <w:t xml:space="preserve"> - 1/9)) / 1000)</w:t>
                            </w:r>
                          </w:p>
                          <w:p w14:paraId="351C9D7A" w14:textId="77777777" w:rsidR="00F60751" w:rsidRDefault="00F60751" w:rsidP="00FC3CAF">
                            <w:pPr>
                              <w:ind w:left="1440"/>
                              <w:rPr>
                                <w:rFonts w:cstheme="minorHAnsi"/>
                                <w:noProof/>
                              </w:rPr>
                            </w:pPr>
                            <w:r>
                              <w:rPr>
                                <w:rFonts w:cstheme="minorHAnsi"/>
                                <w:noProof/>
                              </w:rPr>
                              <w:t>= 4769 kWh</w:t>
                            </w:r>
                          </w:p>
                          <w:p w14:paraId="25D21D73" w14:textId="77777777" w:rsidR="00F60751" w:rsidRPr="000B7BB6" w:rsidRDefault="00F60751" w:rsidP="00FC3CAF">
                            <w:pPr>
                              <w:ind w:left="1440" w:hanging="720"/>
                              <w:rPr>
                                <w:rFonts w:cstheme="minorHAnsi"/>
                                <w:noProof/>
                              </w:rPr>
                            </w:pPr>
                            <w:r w:rsidRPr="000B7BB6">
                              <w:rPr>
                                <w:rFonts w:cstheme="minorHAnsi"/>
                                <w:noProof/>
                              </w:rPr>
                              <w:t>ΔkWH for remaining measure life (next 12 years):</w:t>
                            </w:r>
                          </w:p>
                          <w:p w14:paraId="08C08D3D" w14:textId="77777777" w:rsidR="00F60751" w:rsidRPr="002F2634" w:rsidRDefault="00F60751" w:rsidP="00FC3CAF">
                            <w:pPr>
                              <w:ind w:left="1440"/>
                              <w:rPr>
                                <w:rFonts w:cstheme="minorHAnsi"/>
                              </w:rPr>
                            </w:pPr>
                            <w:r w:rsidRPr="002F2634">
                              <w:rPr>
                                <w:rFonts w:cstheme="minorHAnsi"/>
                                <w:noProof/>
                              </w:rPr>
                              <w:t>= ((903 * 36,000 * (1/1</w:t>
                            </w:r>
                            <w:r>
                              <w:rPr>
                                <w:rFonts w:cstheme="minorHAnsi"/>
                                <w:noProof/>
                              </w:rPr>
                              <w:t>4</w:t>
                            </w:r>
                            <w:r w:rsidRPr="002F2634">
                              <w:rPr>
                                <w:rFonts w:cstheme="minorHAnsi"/>
                                <w:noProof/>
                              </w:rPr>
                              <w:t xml:space="preserve"> - 1/15)) / 1000) + ((1,288 * 36,000 * (1/</w:t>
                            </w:r>
                            <w:r>
                              <w:rPr>
                                <w:rFonts w:cstheme="minorHAnsi"/>
                                <w:noProof/>
                              </w:rPr>
                              <w:t>8.2</w:t>
                            </w:r>
                            <w:r w:rsidRPr="002F2634">
                              <w:rPr>
                                <w:rFonts w:cstheme="minorHAnsi"/>
                                <w:noProof/>
                              </w:rPr>
                              <w:t xml:space="preserve"> - 1/9)) / 1000)</w:t>
                            </w:r>
                          </w:p>
                          <w:p w14:paraId="5DF70313" w14:textId="77777777" w:rsidR="00F60751" w:rsidRPr="002F2634" w:rsidRDefault="00F60751" w:rsidP="00FC3CAF">
                            <w:pPr>
                              <w:ind w:left="1440"/>
                              <w:rPr>
                                <w:rFonts w:cstheme="minorHAnsi"/>
                              </w:rPr>
                            </w:pPr>
                            <w:r w:rsidRPr="002F2634">
                              <w:rPr>
                                <w:rFonts w:cstheme="minorHAnsi"/>
                              </w:rPr>
                              <w:t xml:space="preserve">= </w:t>
                            </w:r>
                            <w:r>
                              <w:rPr>
                                <w:rFonts w:cstheme="minorHAnsi"/>
                              </w:rPr>
                              <w:t>657</w:t>
                            </w:r>
                            <w:r w:rsidRPr="002F2634">
                              <w:rPr>
                                <w:rFonts w:cstheme="minorHAnsi"/>
                              </w:rPr>
                              <w:t xml:space="preserve"> kWh</w:t>
                            </w:r>
                          </w:p>
                          <w:p w14:paraId="683DC64B" w14:textId="77777777" w:rsidR="00F60751" w:rsidRDefault="00F60751" w:rsidP="00FC3CAF"/>
                        </w:txbxContent>
                      </wps:txbx>
                      <wps:bodyPr rot="0" vert="horz" wrap="square" lIns="91440" tIns="45720" rIns="91440" bIns="45720" anchor="t" anchorCtr="0">
                        <a:noAutofit/>
                      </wps:bodyPr>
                    </wps:wsp>
                  </a:graphicData>
                </a:graphic>
              </wp:inline>
            </w:drawing>
          </mc:Choice>
          <mc:Fallback>
            <w:pict>
              <v:shape w14:anchorId="28C01B45" id="_x0000_s1038" type="#_x0000_t202" style="width:438.8pt;height:2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">
                <v:textbox>
                  <w:txbxContent>
                    <w:p w14:paraId="151D3A03" w14:textId="77777777" w:rsidR="00F60751" w:rsidRDefault="00F60751" w:rsidP="00FC3CAF">
                      <w:pPr>
                        <w:rPr>
                          <w:rFonts w:cstheme="minorHAnsi"/>
                        </w:rPr>
                      </w:pPr>
                      <w:r>
                        <w:rPr>
                          <w:rFonts w:cstheme="minorHAnsi"/>
                        </w:rPr>
                        <w:t>Time of Sale:</w:t>
                      </w:r>
                    </w:p>
                    <w:p w14:paraId="1D475082" w14:textId="77777777" w:rsidR="00F60751" w:rsidRPr="002F2634" w:rsidRDefault="00F60751" w:rsidP="00FC3CAF">
                      <w:pPr>
                        <w:rPr>
                          <w:rFonts w:cstheme="minorHAnsi"/>
                        </w:rPr>
                      </w:pPr>
                      <w:r w:rsidRPr="002F2634">
                        <w:rPr>
                          <w:rFonts w:cstheme="minorHAnsi"/>
                        </w:rPr>
                        <w:t>For example, a three ton, 15 SEER, 12EER, 9 HSPF Air Source Heat Pump installed in</w:t>
                      </w:r>
                      <w:ins w:id="3107" w:author="Samuel Dent" w:date="2015-11-18T12:16:00Z">
                        <w:r>
                          <w:rPr>
                            <w:rFonts w:cstheme="minorHAnsi"/>
                          </w:rPr>
                          <w:t xml:space="preserve"> a single family home in</w:t>
                        </w:r>
                      </w:ins>
                      <w:r w:rsidRPr="002F2634">
                        <w:rPr>
                          <w:rFonts w:cstheme="minorHAnsi"/>
                        </w:rPr>
                        <w:t xml:space="preserve"> Marion:</w:t>
                      </w:r>
                    </w:p>
                    <w:p w14:paraId="53E84B07" w14:textId="77777777" w:rsidR="00F60751" w:rsidRPr="002F2634" w:rsidRDefault="00F60751" w:rsidP="00FC3CAF">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((903 * 36,000 * (1/1</w:t>
                      </w:r>
                      <w:r>
                        <w:rPr>
                          <w:rFonts w:cstheme="minorHAnsi"/>
                          <w:noProof/>
                        </w:rPr>
                        <w:t>4</w:t>
                      </w:r>
                      <w:r w:rsidRPr="002F2634">
                        <w:rPr>
                          <w:rFonts w:cstheme="minorHAnsi"/>
                          <w:noProof/>
                        </w:rPr>
                        <w:t xml:space="preserve"> - 1/15)) / 1000) + ((1,288 * 36,000 * (1/</w:t>
                      </w:r>
                      <w:r>
                        <w:rPr>
                          <w:rFonts w:cstheme="minorHAnsi"/>
                          <w:noProof/>
                        </w:rPr>
                        <w:t>8.2</w:t>
                      </w:r>
                      <w:r w:rsidRPr="002F2634">
                        <w:rPr>
                          <w:rFonts w:cstheme="minorHAnsi"/>
                          <w:noProof/>
                        </w:rPr>
                        <w:t xml:space="preserve"> - 1/9)) / 1000)</w:t>
                      </w:r>
                    </w:p>
                    <w:p w14:paraId="11932BCB" w14:textId="77777777" w:rsidR="00F60751" w:rsidRPr="002F2634" w:rsidRDefault="00F60751" w:rsidP="00FC3CAF">
                      <w:pPr>
                        <w:ind w:left="1440"/>
                        <w:rPr>
                          <w:rFonts w:cstheme="minorHAnsi"/>
                        </w:rPr>
                      </w:pPr>
                      <w:r w:rsidRPr="002F2634">
                        <w:rPr>
                          <w:rFonts w:cstheme="minorHAnsi"/>
                        </w:rPr>
                        <w:t xml:space="preserve">= </w:t>
                      </w:r>
                      <w:r>
                        <w:rPr>
                          <w:rFonts w:cstheme="minorHAnsi"/>
                        </w:rPr>
                        <w:t>657</w:t>
                      </w:r>
                      <w:r w:rsidRPr="002F2634">
                        <w:rPr>
                          <w:rFonts w:cstheme="minorHAnsi"/>
                        </w:rPr>
                        <w:t xml:space="preserve"> kWh</w:t>
                      </w:r>
                    </w:p>
                    <w:p w14:paraId="5603B741" w14:textId="77777777" w:rsidR="00F60751" w:rsidRDefault="00F60751" w:rsidP="00FC3CAF"/>
                    <w:p w14:paraId="679A0E67" w14:textId="77777777" w:rsidR="00F60751" w:rsidRDefault="00F60751" w:rsidP="00FC3CAF">
                      <w:r>
                        <w:t>Early Replacement:</w:t>
                      </w:r>
                    </w:p>
                    <w:p w14:paraId="1C2784CC" w14:textId="77777777" w:rsidR="00F60751" w:rsidRPr="002F2634" w:rsidRDefault="00F60751" w:rsidP="00FC3CAF">
                      <w:pPr>
                        <w:rPr>
                          <w:rFonts w:cstheme="minorHAnsi"/>
                        </w:rPr>
                      </w:pPr>
                      <w:r w:rsidRPr="002F2634">
                        <w:rPr>
                          <w:rFonts w:cstheme="minorHAnsi"/>
                        </w:rPr>
                        <w:t xml:space="preserve">For example, a three ton, 15 SEER, 12EER, 9 HSPF Air Source Heat Pump </w:t>
                      </w:r>
                      <w:r>
                        <w:rPr>
                          <w:rFonts w:cstheme="minorHAnsi"/>
                        </w:rPr>
                        <w:t>replaces an existing working Air Source Heat Pump with unknown efficiency ratings</w:t>
                      </w:r>
                      <w:r w:rsidRPr="002F2634">
                        <w:rPr>
                          <w:rFonts w:cstheme="minorHAnsi"/>
                        </w:rPr>
                        <w:t xml:space="preserve"> in</w:t>
                      </w:r>
                      <w:ins w:id="3108" w:author="Samuel Dent" w:date="2015-11-18T12:16:00Z">
                        <w:r>
                          <w:rPr>
                            <w:rFonts w:cstheme="minorHAnsi"/>
                          </w:rPr>
                          <w:t xml:space="preserve"> a single family home in</w:t>
                        </w:r>
                      </w:ins>
                      <w:r w:rsidRPr="002F2634">
                        <w:rPr>
                          <w:rFonts w:cstheme="minorHAnsi"/>
                        </w:rPr>
                        <w:t xml:space="preserve"> Marion:</w:t>
                      </w:r>
                    </w:p>
                    <w:p w14:paraId="331E57DB" w14:textId="77777777" w:rsidR="00F60751" w:rsidRPr="000B7BB6" w:rsidRDefault="00F60751" w:rsidP="00FC3CAF">
                      <w:pPr>
                        <w:ind w:left="1440" w:hanging="720"/>
                        <w:rPr>
                          <w:rFonts w:cstheme="minorHAnsi"/>
                          <w:noProof/>
                        </w:rPr>
                      </w:pPr>
                      <w:r w:rsidRPr="000B7BB6">
                        <w:rPr>
                          <w:rFonts w:cstheme="minorHAnsi"/>
                          <w:noProof/>
                        </w:rPr>
                        <w:t>ΔkWH for remaining life of existing unit (1st 6 years):</w:t>
                      </w:r>
                    </w:p>
                    <w:p w14:paraId="2E1D4CEB" w14:textId="77777777" w:rsidR="00F60751" w:rsidRDefault="00F60751" w:rsidP="00FC3CAF">
                      <w:pPr>
                        <w:ind w:left="1440"/>
                        <w:rPr>
                          <w:rFonts w:cstheme="minorHAnsi"/>
                          <w:noProof/>
                        </w:rPr>
                      </w:pPr>
                      <w:r w:rsidRPr="000B7BB6">
                        <w:rPr>
                          <w:rFonts w:cstheme="minorHAnsi"/>
                          <w:noProof/>
                        </w:rPr>
                        <w:t xml:space="preserve">= </w:t>
                      </w:r>
                      <w:r>
                        <w:rPr>
                          <w:rFonts w:cstheme="minorHAnsi"/>
                          <w:noProof/>
                        </w:rPr>
                        <w:t>((903 * 36,000 * (1/9.12</w:t>
                      </w:r>
                      <w:r w:rsidRPr="002F2634">
                        <w:rPr>
                          <w:rFonts w:cstheme="minorHAnsi"/>
                          <w:noProof/>
                        </w:rPr>
                        <w:t xml:space="preserve"> - 1/15)) / 1000) + ((1,288 * 36,000 * (1/</w:t>
                      </w:r>
                      <w:r>
                        <w:rPr>
                          <w:rFonts w:cstheme="minorHAnsi"/>
                          <w:noProof/>
                        </w:rPr>
                        <w:t>5.44</w:t>
                      </w:r>
                      <w:r w:rsidRPr="002F2634">
                        <w:rPr>
                          <w:rFonts w:cstheme="minorHAnsi"/>
                          <w:noProof/>
                        </w:rPr>
                        <w:t xml:space="preserve"> - 1/9)) / 1000)</w:t>
                      </w:r>
                    </w:p>
                    <w:p w14:paraId="351C9D7A" w14:textId="77777777" w:rsidR="00F60751" w:rsidRDefault="00F60751" w:rsidP="00FC3CAF">
                      <w:pPr>
                        <w:ind w:left="1440"/>
                        <w:rPr>
                          <w:rFonts w:cstheme="minorHAnsi"/>
                          <w:noProof/>
                        </w:rPr>
                      </w:pPr>
                      <w:r>
                        <w:rPr>
                          <w:rFonts w:cstheme="minorHAnsi"/>
                          <w:noProof/>
                        </w:rPr>
                        <w:t>= 4769 kWh</w:t>
                      </w:r>
                    </w:p>
                    <w:p w14:paraId="25D21D73" w14:textId="77777777" w:rsidR="00F60751" w:rsidRPr="000B7BB6" w:rsidRDefault="00F60751" w:rsidP="00FC3CAF">
                      <w:pPr>
                        <w:ind w:left="1440" w:hanging="720"/>
                        <w:rPr>
                          <w:rFonts w:cstheme="minorHAnsi"/>
                          <w:noProof/>
                        </w:rPr>
                      </w:pPr>
                      <w:r w:rsidRPr="000B7BB6">
                        <w:rPr>
                          <w:rFonts w:cstheme="minorHAnsi"/>
                          <w:noProof/>
                        </w:rPr>
                        <w:t>ΔkWH for remaining measure life (next 12 years):</w:t>
                      </w:r>
                    </w:p>
                    <w:p w14:paraId="08C08D3D" w14:textId="77777777" w:rsidR="00F60751" w:rsidRPr="002F2634" w:rsidRDefault="00F60751" w:rsidP="00FC3CAF">
                      <w:pPr>
                        <w:ind w:left="1440"/>
                        <w:rPr>
                          <w:rFonts w:cstheme="minorHAnsi"/>
                        </w:rPr>
                      </w:pPr>
                      <w:r w:rsidRPr="002F2634">
                        <w:rPr>
                          <w:rFonts w:cstheme="minorHAnsi"/>
                          <w:noProof/>
                        </w:rPr>
                        <w:t>= ((903 * 36,000 * (1/1</w:t>
                      </w:r>
                      <w:r>
                        <w:rPr>
                          <w:rFonts w:cstheme="minorHAnsi"/>
                          <w:noProof/>
                        </w:rPr>
                        <w:t>4</w:t>
                      </w:r>
                      <w:r w:rsidRPr="002F2634">
                        <w:rPr>
                          <w:rFonts w:cstheme="minorHAnsi"/>
                          <w:noProof/>
                        </w:rPr>
                        <w:t xml:space="preserve"> - 1/15)) / 1000) + ((1,288 * 36,000 * (1/</w:t>
                      </w:r>
                      <w:r>
                        <w:rPr>
                          <w:rFonts w:cstheme="minorHAnsi"/>
                          <w:noProof/>
                        </w:rPr>
                        <w:t>8.2</w:t>
                      </w:r>
                      <w:r w:rsidRPr="002F2634">
                        <w:rPr>
                          <w:rFonts w:cstheme="minorHAnsi"/>
                          <w:noProof/>
                        </w:rPr>
                        <w:t xml:space="preserve"> - 1/9)) / 1000)</w:t>
                      </w:r>
                    </w:p>
                    <w:p w14:paraId="5DF70313" w14:textId="77777777" w:rsidR="00F60751" w:rsidRPr="002F2634" w:rsidRDefault="00F60751" w:rsidP="00FC3CAF">
                      <w:pPr>
                        <w:ind w:left="1440"/>
                        <w:rPr>
                          <w:rFonts w:cstheme="minorHAnsi"/>
                        </w:rPr>
                      </w:pPr>
                      <w:r w:rsidRPr="002F2634">
                        <w:rPr>
                          <w:rFonts w:cstheme="minorHAnsi"/>
                        </w:rPr>
                        <w:t xml:space="preserve">= </w:t>
                      </w:r>
                      <w:r>
                        <w:rPr>
                          <w:rFonts w:cstheme="minorHAnsi"/>
                        </w:rPr>
                        <w:t>657</w:t>
                      </w:r>
                      <w:r w:rsidRPr="002F2634">
                        <w:rPr>
                          <w:rFonts w:cstheme="minorHAnsi"/>
                        </w:rPr>
                        <w:t xml:space="preserve"> kWh</w:t>
                      </w:r>
                    </w:p>
                    <w:p w14:paraId="683DC64B" w14:textId="77777777" w:rsidR="00F60751" w:rsidRDefault="00F60751" w:rsidP="00FC3CAF"/>
                  </w:txbxContent>
                </v:textbox>
                <w10:anchorlock/>
              </v:shape>
            </w:pict>
          </mc:Fallback>
        </mc:AlternateContent>
      </w:r>
    </w:p>
    <w:p w14:paraId="0307B546" w14:textId="77777777" w:rsidR="00FC3CAF" w:rsidRPr="000B7BB6" w:rsidRDefault="00FC3CAF" w:rsidP="00FC3CAF">
      <w:pPr>
        <w:pStyle w:val="Heading6"/>
      </w:pPr>
      <w:r w:rsidRPr="000B7BB6">
        <w:t xml:space="preserve">Summer Coincident Peak Demand Savings </w:t>
      </w:r>
    </w:p>
    <w:p w14:paraId="59C1FD25" w14:textId="77777777" w:rsidR="00FC3CAF" w:rsidRPr="000B7BB6" w:rsidRDefault="00FC3CAF" w:rsidP="00FC3CAF">
      <w:pPr>
        <w:rPr>
          <w:rFonts w:cstheme="minorHAnsi"/>
          <w:noProof/>
        </w:rPr>
      </w:pPr>
      <w:r w:rsidRPr="000B7BB6">
        <w:rPr>
          <w:rFonts w:cstheme="minorHAnsi"/>
          <w:noProof/>
        </w:rPr>
        <w:t>Time of sale:</w:t>
      </w:r>
    </w:p>
    <w:p w14:paraId="02194F90" w14:textId="77777777" w:rsidR="00FC3CAF" w:rsidRPr="000B7BB6" w:rsidRDefault="00FC3CAF" w:rsidP="00FC3CAF">
      <w:pPr>
        <w:ind w:left="1440" w:hanging="720"/>
        <w:rPr>
          <w:rFonts w:cstheme="minorHAnsi"/>
          <w:noProof/>
          <w:szCs w:val="20"/>
          <w:lang w:val="nl-NL"/>
        </w:rPr>
      </w:pPr>
      <w:r w:rsidRPr="000B7BB6">
        <w:rPr>
          <w:rFonts w:cstheme="minorHAnsi"/>
          <w:noProof/>
        </w:rPr>
        <w:t>Δ</w:t>
      </w:r>
      <w:r w:rsidRPr="000B7BB6">
        <w:rPr>
          <w:rFonts w:cstheme="minorHAnsi"/>
          <w:noProof/>
          <w:lang w:val="nl-NL"/>
        </w:rPr>
        <w:t xml:space="preserve">kW </w:t>
      </w:r>
      <w:r w:rsidRPr="000B7BB6">
        <w:rPr>
          <w:rFonts w:cstheme="minorHAnsi"/>
          <w:noProof/>
          <w:lang w:val="nl-NL"/>
        </w:rPr>
        <w:tab/>
        <w:t>= (</w:t>
      </w:r>
      <w:r w:rsidRPr="000B7BB6">
        <w:rPr>
          <w:rFonts w:cstheme="minorHAnsi"/>
          <w:noProof/>
        </w:rPr>
        <w:t>Capacity_cooling</w:t>
      </w:r>
      <w:r w:rsidRPr="000B7BB6" w:rsidDel="00F528F5">
        <w:rPr>
          <w:rFonts w:cstheme="minorHAnsi"/>
          <w:noProof/>
          <w:lang w:val="nl-NL"/>
        </w:rPr>
        <w:t xml:space="preserve"> </w:t>
      </w:r>
      <w:r w:rsidRPr="000B7BB6">
        <w:rPr>
          <w:rFonts w:cstheme="minorHAnsi"/>
          <w:noProof/>
          <w:lang w:val="nl-NL"/>
        </w:rPr>
        <w:t>* (1/EER_base - 1/EER_ee)) / 1000) * CF</w:t>
      </w:r>
    </w:p>
    <w:p w14:paraId="200DE6A3" w14:textId="77777777" w:rsidR="00FC3CAF" w:rsidRPr="000B7BB6" w:rsidRDefault="00FC3CAF" w:rsidP="00FC3CAF">
      <w:pPr>
        <w:rPr>
          <w:rFonts w:cstheme="minorHAnsi"/>
          <w:noProof/>
          <w:lang w:val="nl-NL"/>
        </w:rPr>
      </w:pPr>
      <w:r w:rsidRPr="000B7BB6">
        <w:rPr>
          <w:rFonts w:cstheme="minorHAnsi"/>
          <w:noProof/>
          <w:lang w:val="nl-NL"/>
        </w:rPr>
        <w:t>Early replacement</w:t>
      </w:r>
      <w:r w:rsidRPr="000B7BB6">
        <w:rPr>
          <w:rStyle w:val="FootnoteReference"/>
          <w:rFonts w:eastAsiaTheme="minorEastAsia"/>
          <w:noProof/>
        </w:rPr>
        <w:footnoteReference w:id="178"/>
      </w:r>
      <w:r w:rsidRPr="000B7BB6">
        <w:rPr>
          <w:rFonts w:cstheme="minorHAnsi"/>
          <w:noProof/>
          <w:lang w:val="nl-NL"/>
        </w:rPr>
        <w:t>:</w:t>
      </w:r>
    </w:p>
    <w:p w14:paraId="5055ABD8" w14:textId="6EC9869E" w:rsidR="00FC3CAF" w:rsidRPr="000B7BB6" w:rsidRDefault="00FC3CAF" w:rsidP="00FC3CAF">
      <w:pPr>
        <w:ind w:left="1440" w:hanging="720"/>
        <w:rPr>
          <w:rFonts w:cstheme="minorHAnsi"/>
          <w:noProof/>
          <w:lang w:val="nl-NL"/>
        </w:rPr>
      </w:pPr>
      <w:r w:rsidRPr="000B7BB6">
        <w:rPr>
          <w:rFonts w:cstheme="minorHAnsi"/>
          <w:noProof/>
        </w:rPr>
        <w:t>Δ</w:t>
      </w:r>
      <w:r w:rsidRPr="000B7BB6">
        <w:rPr>
          <w:rFonts w:cstheme="minorHAnsi"/>
          <w:noProof/>
          <w:lang w:val="nl-NL"/>
        </w:rPr>
        <w:t>kW for remaining life of existing unit (1st 6 years</w:t>
      </w:r>
      <w:ins w:id="3109" w:author="&quot;sdent&quot;" w:date="2016-01-19T12:03:00Z">
        <w:r w:rsidR="00F7167C">
          <w:rPr>
            <w:rFonts w:cstheme="minorHAnsi"/>
            <w:noProof/>
            <w:lang w:val="nl-NL"/>
          </w:rPr>
          <w:t xml:space="preserve"> </w:t>
        </w:r>
        <w:r w:rsidR="00F7167C">
          <w:rPr>
            <w:rFonts w:cstheme="minorHAnsi"/>
            <w:noProof/>
          </w:rPr>
          <w:t>for replacing an ASHP, 18 years for replacing electric resistance</w:t>
        </w:r>
      </w:ins>
      <w:r w:rsidRPr="000B7BB6">
        <w:rPr>
          <w:rFonts w:cstheme="minorHAnsi"/>
          <w:noProof/>
          <w:lang w:val="nl-NL"/>
        </w:rPr>
        <w:t xml:space="preserve">): </w:t>
      </w:r>
    </w:p>
    <w:p w14:paraId="01AE69E5" w14:textId="77777777" w:rsidR="00FC3CAF" w:rsidRPr="000B7BB6" w:rsidRDefault="00FC3CAF" w:rsidP="00FC3CAF">
      <w:pPr>
        <w:ind w:left="1440"/>
        <w:rPr>
          <w:rFonts w:cstheme="minorHAnsi"/>
          <w:noProof/>
          <w:lang w:val="nl-NL"/>
        </w:rPr>
      </w:pPr>
      <w:r w:rsidRPr="000B7BB6">
        <w:rPr>
          <w:rFonts w:cstheme="minorHAnsi"/>
          <w:noProof/>
          <w:lang w:val="nl-NL"/>
        </w:rPr>
        <w:lastRenderedPageBreak/>
        <w:t>= ((</w:t>
      </w:r>
      <w:r w:rsidRPr="000B7BB6">
        <w:rPr>
          <w:rFonts w:cstheme="minorHAnsi"/>
          <w:noProof/>
        </w:rPr>
        <w:t xml:space="preserve">Capacity_cooling </w:t>
      </w:r>
      <w:r w:rsidRPr="000B7BB6">
        <w:rPr>
          <w:rFonts w:cstheme="minorHAnsi"/>
          <w:noProof/>
          <w:lang w:val="nl-NL"/>
        </w:rPr>
        <w:t xml:space="preserve">* (1/EERexist - 1/EERee))/1000 * CF); </w:t>
      </w:r>
    </w:p>
    <w:p w14:paraId="1B21234D" w14:textId="443E3AEF" w:rsidR="00FC3CAF" w:rsidRPr="000B7BB6" w:rsidRDefault="00FC3CAF" w:rsidP="00FC3CAF">
      <w:pPr>
        <w:ind w:left="1440" w:hanging="720"/>
        <w:rPr>
          <w:rFonts w:cstheme="minorHAnsi"/>
          <w:noProof/>
          <w:lang w:val="nl-NL"/>
        </w:rPr>
      </w:pPr>
      <w:r w:rsidRPr="000B7BB6">
        <w:rPr>
          <w:rFonts w:cstheme="minorHAnsi"/>
          <w:noProof/>
        </w:rPr>
        <w:t>Δ</w:t>
      </w:r>
      <w:r w:rsidRPr="000B7BB6">
        <w:rPr>
          <w:rFonts w:cstheme="minorHAnsi"/>
          <w:noProof/>
          <w:lang w:val="nl-NL"/>
        </w:rPr>
        <w:t>kW for remaining measure life (next 12 years</w:t>
      </w:r>
      <w:ins w:id="3110" w:author="&quot;sdent&quot;" w:date="2016-01-19T12:03:00Z">
        <w:r w:rsidR="00F7167C">
          <w:rPr>
            <w:rFonts w:cstheme="minorHAnsi"/>
            <w:noProof/>
            <w:lang w:val="nl-NL"/>
          </w:rPr>
          <w:t xml:space="preserve"> if replacing an ASHP</w:t>
        </w:r>
      </w:ins>
      <w:r w:rsidRPr="000B7BB6">
        <w:rPr>
          <w:rFonts w:cstheme="minorHAnsi"/>
          <w:noProof/>
          <w:lang w:val="nl-NL"/>
        </w:rPr>
        <w:t xml:space="preserve">): </w:t>
      </w:r>
    </w:p>
    <w:p w14:paraId="615401C9" w14:textId="77777777" w:rsidR="00FC3CAF" w:rsidRPr="000B7BB6" w:rsidRDefault="00FC3CAF" w:rsidP="00FC3CAF">
      <w:pPr>
        <w:ind w:left="1440"/>
        <w:rPr>
          <w:rFonts w:cstheme="minorHAnsi"/>
          <w:noProof/>
          <w:lang w:val="nl-NL"/>
        </w:rPr>
      </w:pPr>
      <w:r w:rsidRPr="000B7BB6">
        <w:rPr>
          <w:rFonts w:cstheme="minorHAnsi"/>
          <w:noProof/>
          <w:lang w:val="nl-NL"/>
        </w:rPr>
        <w:t>= ((</w:t>
      </w:r>
      <w:r w:rsidRPr="000B7BB6">
        <w:rPr>
          <w:rFonts w:cstheme="minorHAnsi"/>
          <w:noProof/>
        </w:rPr>
        <w:t xml:space="preserve">Capacity_cooling </w:t>
      </w:r>
      <w:r w:rsidRPr="000B7BB6">
        <w:rPr>
          <w:rFonts w:cstheme="minorHAnsi"/>
          <w:noProof/>
          <w:lang w:val="nl-NL"/>
        </w:rPr>
        <w:t>* (1/EERbase - 1/EERee))/1000 * CF)</w:t>
      </w:r>
    </w:p>
    <w:p w14:paraId="6ED5716E" w14:textId="77777777" w:rsidR="00FC3CAF" w:rsidRDefault="00FC3CAF" w:rsidP="00FC3CAF">
      <w:pPr>
        <w:ind w:left="1440" w:hanging="720"/>
        <w:rPr>
          <w:rFonts w:cstheme="minorHAnsi"/>
          <w:noProof/>
          <w:lang w:val="nl-NL"/>
        </w:rPr>
      </w:pPr>
    </w:p>
    <w:p w14:paraId="0D6D7B01" w14:textId="77777777" w:rsidR="00FC3CAF" w:rsidRPr="000B7BB6" w:rsidRDefault="00FC3CAF" w:rsidP="00FC3CAF">
      <w:pPr>
        <w:ind w:left="720" w:hanging="720"/>
        <w:rPr>
          <w:rFonts w:cstheme="minorHAnsi"/>
          <w:noProof/>
          <w:lang w:val="nl-NL"/>
        </w:rPr>
      </w:pPr>
      <w:r w:rsidRPr="00B41203">
        <w:rPr>
          <w:rFonts w:cstheme="minorHAnsi"/>
          <w:noProof/>
          <w:lang w:val="nl-NL"/>
        </w:rPr>
        <w:t>Where:</w:t>
      </w:r>
    </w:p>
    <w:p w14:paraId="3C149A86" w14:textId="77777777" w:rsidR="00FC3CAF" w:rsidRPr="000B7BB6" w:rsidRDefault="00FC3CAF" w:rsidP="00FC3CAF">
      <w:pPr>
        <w:ind w:left="720"/>
        <w:rPr>
          <w:rFonts w:cstheme="minorHAnsi"/>
          <w:noProof/>
          <w:lang w:val="nl-NL"/>
        </w:rPr>
      </w:pPr>
      <w:r w:rsidRPr="000B7BB6">
        <w:rPr>
          <w:rFonts w:cstheme="minorHAnsi"/>
          <w:noProof/>
          <w:lang w:val="nl-NL"/>
        </w:rPr>
        <w:t>EER_</w:t>
      </w:r>
      <w:r>
        <w:rPr>
          <w:rFonts w:cstheme="minorHAnsi"/>
          <w:noProof/>
          <w:lang w:val="nl-NL"/>
        </w:rPr>
        <w:t>exist</w:t>
      </w:r>
      <w:r w:rsidRPr="000B7BB6">
        <w:rPr>
          <w:rFonts w:cstheme="minorHAnsi"/>
          <w:noProof/>
          <w:lang w:val="nl-NL"/>
        </w:rPr>
        <w:tab/>
        <w:t xml:space="preserve">= Energy Efficiency Ratio of </w:t>
      </w:r>
      <w:r>
        <w:rPr>
          <w:rFonts w:cstheme="minorHAnsi"/>
          <w:noProof/>
          <w:lang w:val="nl-NL"/>
        </w:rPr>
        <w:t>existing</w:t>
      </w:r>
      <w:r w:rsidRPr="000B7BB6">
        <w:rPr>
          <w:rFonts w:cstheme="minorHAnsi"/>
          <w:noProof/>
          <w:lang w:val="nl-NL"/>
        </w:rPr>
        <w:t xml:space="preserve"> </w:t>
      </w:r>
      <w:r>
        <w:rPr>
          <w:rFonts w:cstheme="minorHAnsi"/>
          <w:noProof/>
          <w:lang w:val="nl-NL"/>
        </w:rPr>
        <w:t>cooling system</w:t>
      </w:r>
      <w:r w:rsidRPr="000B7BB6">
        <w:rPr>
          <w:rFonts w:cstheme="minorHAnsi"/>
          <w:noProof/>
          <w:lang w:val="nl-NL"/>
        </w:rPr>
        <w:t xml:space="preserve"> (k</w:t>
      </w:r>
      <w:r>
        <w:rPr>
          <w:rFonts w:cstheme="minorHAnsi"/>
          <w:noProof/>
          <w:lang w:val="nl-NL"/>
        </w:rPr>
        <w:t>Btu/hr</w:t>
      </w:r>
      <w:r w:rsidRPr="000B7BB6">
        <w:rPr>
          <w:rFonts w:cstheme="minorHAnsi"/>
          <w:noProof/>
          <w:lang w:val="nl-NL"/>
        </w:rPr>
        <w:t xml:space="preserve"> / kW)</w:t>
      </w:r>
    </w:p>
    <w:p w14:paraId="7D78D341" w14:textId="77777777" w:rsidR="00FC3CAF" w:rsidRDefault="00FC3CAF" w:rsidP="00FC3CAF">
      <w:pPr>
        <w:ind w:left="2160"/>
        <w:rPr>
          <w:rFonts w:cstheme="minorHAnsi"/>
          <w:noProof/>
        </w:rPr>
      </w:pPr>
      <w:r>
        <w:rPr>
          <w:rFonts w:cstheme="minorHAnsi"/>
          <w:noProof/>
        </w:rPr>
        <w:t xml:space="preserve">= Use actual </w:t>
      </w:r>
      <w:r w:rsidRPr="000B7BB6">
        <w:rPr>
          <w:rFonts w:cstheme="minorHAnsi"/>
          <w:noProof/>
        </w:rPr>
        <w:t>EER rating where it is possible to measure or reasonably estimate.</w:t>
      </w:r>
      <w:r>
        <w:rPr>
          <w:rFonts w:cstheme="minorHAnsi"/>
          <w:noProof/>
        </w:rPr>
        <w:t xml:space="preserve"> If EER unknown but SEER available convert using the equation:</w:t>
      </w:r>
    </w:p>
    <w:p w14:paraId="1F4D56E2" w14:textId="77777777" w:rsidR="00FC3CAF" w:rsidRDefault="00FC3CAF" w:rsidP="00FC3CAF">
      <w:pPr>
        <w:ind w:left="2160"/>
      </w:pPr>
      <w:r>
        <w:t xml:space="preserve">EER_base = </w:t>
      </w:r>
      <w:r w:rsidRPr="00287BA4">
        <w:t>(-0.02 * SEER</w:t>
      </w:r>
      <w:r>
        <w:t>_</w:t>
      </w:r>
      <w:del w:id="3111" w:author="Samuel Dent" w:date="2015-11-18T12:18:00Z">
        <w:r w:rsidDel="00AF2D4B">
          <w:delText>base</w:delText>
        </w:r>
        <w:r w:rsidRPr="00AE7545" w:rsidDel="00AF2D4B">
          <w:rPr>
            <w:vertAlign w:val="superscript"/>
          </w:rPr>
          <w:delText>2</w:delText>
        </w:r>
      </w:del>
      <w:ins w:id="3112" w:author="Samuel Dent" w:date="2015-11-18T12:18:00Z">
        <w:r>
          <w:t>exist</w:t>
        </w:r>
        <w:r w:rsidRPr="00AE7545">
          <w:rPr>
            <w:vertAlign w:val="superscript"/>
          </w:rPr>
          <w:t>2</w:t>
        </w:r>
      </w:ins>
      <w:r w:rsidRPr="00287BA4">
        <w:t>) + (1.12 * SEER</w:t>
      </w:r>
      <w:ins w:id="3113" w:author="Samuel Dent" w:date="2015-11-18T12:18:00Z">
        <w:r>
          <w:t>_exist</w:t>
        </w:r>
      </w:ins>
      <w:r w:rsidRPr="00287BA4">
        <w:t>)</w:t>
      </w:r>
      <w:r>
        <w:t xml:space="preserve">  </w:t>
      </w:r>
      <w:r>
        <w:rPr>
          <w:rStyle w:val="FootnoteReference"/>
          <w:rFonts w:eastAsiaTheme="minorEastAsia"/>
        </w:rPr>
        <w:footnoteReference w:id="179"/>
      </w:r>
      <w:r w:rsidRPr="00287BA4">
        <w:t xml:space="preserve"> </w:t>
      </w:r>
    </w:p>
    <w:p w14:paraId="750ACFB9" w14:textId="77777777" w:rsidR="00FC3CAF" w:rsidRDefault="00FC3CAF" w:rsidP="00FC3CAF">
      <w:pPr>
        <w:ind w:left="2160"/>
        <w:rPr>
          <w:rFonts w:cstheme="minorHAnsi"/>
          <w:noProof/>
        </w:rPr>
      </w:pPr>
      <w:r>
        <w:t>If SEER</w:t>
      </w:r>
      <w:ins w:id="3114" w:author="Samuel Dent" w:date="2015-11-18T12:18:00Z">
        <w:r>
          <w:t xml:space="preserve"> or EER</w:t>
        </w:r>
      </w:ins>
      <w:r>
        <w:t xml:space="preserve"> rating unavailable use:</w:t>
      </w:r>
    </w:p>
    <w:tbl>
      <w:tblPr>
        <w:tblStyle w:val="TableGrid"/>
        <w:tblW w:w="0" w:type="auto"/>
        <w:jc w:val="center"/>
        <w:tblLook w:val="04A0" w:firstRow="1" w:lastRow="0" w:firstColumn="1" w:lastColumn="0" w:noHBand="0" w:noVBand="1"/>
      </w:tblPr>
      <w:tblGrid>
        <w:gridCol w:w="3262"/>
        <w:gridCol w:w="2327"/>
      </w:tblGrid>
      <w:tr w:rsidR="00FC3CAF" w:rsidRPr="00FB0B53" w14:paraId="1F2389E6" w14:textId="77777777" w:rsidTr="00C04E8D">
        <w:trPr>
          <w:jc w:val="center"/>
        </w:trPr>
        <w:tc>
          <w:tcPr>
            <w:tcW w:w="3262" w:type="dxa"/>
            <w:shd w:val="clear" w:color="auto" w:fill="7F7F7F" w:themeFill="text1" w:themeFillTint="80"/>
            <w:vAlign w:val="center"/>
          </w:tcPr>
          <w:p w14:paraId="3ACFF22E" w14:textId="77777777" w:rsidR="00FC3CAF" w:rsidRPr="00FB0B53" w:rsidRDefault="00FC3CAF" w:rsidP="00C04E8D">
            <w:pPr>
              <w:jc w:val="center"/>
              <w:rPr>
                <w:rFonts w:asciiTheme="minorHAnsi" w:hAnsiTheme="minorHAnsi"/>
                <w:b/>
                <w:color w:val="FFFFFF" w:themeColor="background1"/>
              </w:rPr>
            </w:pPr>
            <w:r w:rsidRPr="00FB0B53">
              <w:rPr>
                <w:rFonts w:asciiTheme="minorHAnsi" w:hAnsiTheme="minorHAnsi"/>
                <w:b/>
                <w:color w:val="FFFFFF" w:themeColor="background1"/>
              </w:rPr>
              <w:t>Existing Cooling System</w:t>
            </w:r>
          </w:p>
        </w:tc>
        <w:tc>
          <w:tcPr>
            <w:tcW w:w="2327" w:type="dxa"/>
            <w:shd w:val="clear" w:color="auto" w:fill="7F7F7F" w:themeFill="text1" w:themeFillTint="80"/>
            <w:vAlign w:val="center"/>
          </w:tcPr>
          <w:p w14:paraId="568A9FDB" w14:textId="77777777" w:rsidR="00FC3CAF" w:rsidRPr="00FB0B53" w:rsidRDefault="00FC3CAF" w:rsidP="00C04E8D">
            <w:pPr>
              <w:jc w:val="center"/>
              <w:rPr>
                <w:rFonts w:asciiTheme="minorHAnsi" w:hAnsiTheme="minorHAnsi"/>
                <w:b/>
                <w:color w:val="FFFFFF" w:themeColor="background1"/>
              </w:rPr>
            </w:pPr>
            <w:r w:rsidRPr="00FB0B53">
              <w:rPr>
                <w:rFonts w:asciiTheme="minorHAnsi" w:hAnsiTheme="minorHAnsi"/>
                <w:b/>
                <w:color w:val="FFFFFF" w:themeColor="background1"/>
              </w:rPr>
              <w:t>EER_exist</w:t>
            </w:r>
            <w:r w:rsidRPr="00FB0B53">
              <w:rPr>
                <w:rFonts w:eastAsiaTheme="minorEastAsia"/>
                <w:b/>
                <w:color w:val="FFFFFF" w:themeColor="background1"/>
                <w:vertAlign w:val="superscript"/>
              </w:rPr>
              <w:footnoteReference w:id="180"/>
            </w:r>
          </w:p>
        </w:tc>
      </w:tr>
      <w:tr w:rsidR="00FC3CAF" w:rsidRPr="00FB0B53" w14:paraId="20970E03" w14:textId="77777777" w:rsidTr="00C04E8D">
        <w:trPr>
          <w:jc w:val="center"/>
        </w:trPr>
        <w:tc>
          <w:tcPr>
            <w:tcW w:w="3262" w:type="dxa"/>
          </w:tcPr>
          <w:p w14:paraId="316E0144" w14:textId="77777777" w:rsidR="00FC3CAF" w:rsidRPr="00FB0B53" w:rsidRDefault="00FC3CAF" w:rsidP="00C04E8D">
            <w:pPr>
              <w:rPr>
                <w:rFonts w:asciiTheme="minorHAnsi" w:hAnsiTheme="minorHAnsi"/>
              </w:rPr>
            </w:pPr>
            <w:r w:rsidRPr="00FB0B53">
              <w:rPr>
                <w:rFonts w:asciiTheme="minorHAnsi" w:hAnsiTheme="minorHAnsi"/>
              </w:rPr>
              <w:t>Air Source Heat Pump</w:t>
            </w:r>
          </w:p>
        </w:tc>
        <w:tc>
          <w:tcPr>
            <w:tcW w:w="2327" w:type="dxa"/>
          </w:tcPr>
          <w:p w14:paraId="643356D5" w14:textId="77777777" w:rsidR="00FC3CAF" w:rsidRPr="00FB0B53" w:rsidRDefault="00FC3CAF" w:rsidP="00C04E8D">
            <w:pPr>
              <w:jc w:val="center"/>
              <w:rPr>
                <w:rFonts w:asciiTheme="minorHAnsi" w:hAnsiTheme="minorHAnsi"/>
                <w:szCs w:val="22"/>
              </w:rPr>
            </w:pPr>
            <w:r w:rsidRPr="00FB0B53">
              <w:rPr>
                <w:rFonts w:asciiTheme="minorHAnsi" w:hAnsiTheme="minorHAnsi"/>
              </w:rPr>
              <w:t>8.55</w:t>
            </w:r>
          </w:p>
        </w:tc>
      </w:tr>
      <w:tr w:rsidR="00FC3CAF" w:rsidRPr="00FB0B53" w14:paraId="15B928E5" w14:textId="77777777" w:rsidTr="00C04E8D">
        <w:trPr>
          <w:jc w:val="center"/>
        </w:trPr>
        <w:tc>
          <w:tcPr>
            <w:tcW w:w="3262" w:type="dxa"/>
          </w:tcPr>
          <w:p w14:paraId="5E013A64" w14:textId="77777777" w:rsidR="00FC3CAF" w:rsidRPr="00FB0B53" w:rsidRDefault="00FC3CAF" w:rsidP="00C04E8D">
            <w:pPr>
              <w:rPr>
                <w:rFonts w:asciiTheme="minorHAnsi" w:hAnsiTheme="minorHAnsi"/>
              </w:rPr>
            </w:pPr>
            <w:r w:rsidRPr="00FB0B53">
              <w:rPr>
                <w:rFonts w:asciiTheme="minorHAnsi" w:hAnsiTheme="minorHAnsi"/>
              </w:rPr>
              <w:t>Central AC</w:t>
            </w:r>
          </w:p>
        </w:tc>
        <w:tc>
          <w:tcPr>
            <w:tcW w:w="2327" w:type="dxa"/>
          </w:tcPr>
          <w:p w14:paraId="7029FC18" w14:textId="77777777" w:rsidR="00FC3CAF" w:rsidRPr="00FB0B53" w:rsidRDefault="00FC3CAF" w:rsidP="00C04E8D">
            <w:pPr>
              <w:jc w:val="center"/>
              <w:rPr>
                <w:rFonts w:asciiTheme="minorHAnsi" w:hAnsiTheme="minorHAnsi"/>
                <w:szCs w:val="22"/>
              </w:rPr>
            </w:pPr>
            <w:r w:rsidRPr="00FB0B53">
              <w:rPr>
                <w:rFonts w:asciiTheme="minorHAnsi" w:hAnsiTheme="minorHAnsi"/>
              </w:rPr>
              <w:t>8.15</w:t>
            </w:r>
          </w:p>
        </w:tc>
      </w:tr>
      <w:tr w:rsidR="00FC3CAF" w:rsidRPr="00FB0B53" w14:paraId="14F3EF1C" w14:textId="77777777" w:rsidTr="00C04E8D">
        <w:trPr>
          <w:jc w:val="center"/>
        </w:trPr>
        <w:tc>
          <w:tcPr>
            <w:tcW w:w="3262" w:type="dxa"/>
          </w:tcPr>
          <w:p w14:paraId="7B629C8C" w14:textId="77777777" w:rsidR="00FC3CAF" w:rsidRPr="00FB0B53" w:rsidRDefault="00FC3CAF" w:rsidP="00C04E8D">
            <w:pPr>
              <w:rPr>
                <w:rFonts w:asciiTheme="minorHAnsi" w:hAnsiTheme="minorHAnsi"/>
              </w:rPr>
            </w:pPr>
            <w:r w:rsidRPr="00FB0B53">
              <w:rPr>
                <w:rFonts w:asciiTheme="minorHAnsi" w:hAnsiTheme="minorHAnsi"/>
              </w:rPr>
              <w:t>No central cooling</w:t>
            </w:r>
            <w:r w:rsidRPr="00FB0B53">
              <w:rPr>
                <w:rFonts w:eastAsiaTheme="minorEastAsia"/>
                <w:vertAlign w:val="superscript"/>
              </w:rPr>
              <w:footnoteReference w:id="181"/>
            </w:r>
          </w:p>
        </w:tc>
        <w:tc>
          <w:tcPr>
            <w:tcW w:w="2327" w:type="dxa"/>
          </w:tcPr>
          <w:p w14:paraId="111CB261" w14:textId="77777777" w:rsidR="00FC3CAF" w:rsidRPr="00FB0B53" w:rsidRDefault="00FC3CAF" w:rsidP="00C04E8D">
            <w:pPr>
              <w:jc w:val="center"/>
              <w:rPr>
                <w:rFonts w:asciiTheme="minorHAnsi" w:hAnsiTheme="minorHAnsi"/>
                <w:szCs w:val="22"/>
              </w:rPr>
            </w:pPr>
            <w:r w:rsidRPr="00FB0B53">
              <w:rPr>
                <w:rFonts w:asciiTheme="minorHAnsi" w:hAnsiTheme="minorHAnsi"/>
              </w:rPr>
              <w:t>Make ‘1/EER_exist’ = 0</w:t>
            </w:r>
          </w:p>
        </w:tc>
      </w:tr>
    </w:tbl>
    <w:p w14:paraId="6D28BDAA" w14:textId="77777777" w:rsidR="00FC3CAF" w:rsidRDefault="00FC3CAF" w:rsidP="00FC3CAF">
      <w:pPr>
        <w:ind w:left="1440"/>
        <w:rPr>
          <w:rFonts w:cstheme="minorHAnsi"/>
          <w:noProof/>
          <w:lang w:val="nl-NL"/>
        </w:rPr>
      </w:pPr>
    </w:p>
    <w:p w14:paraId="4F012150" w14:textId="77777777" w:rsidR="00FC3CAF" w:rsidRPr="000B7BB6" w:rsidRDefault="00FC3CAF" w:rsidP="00FC3CAF">
      <w:pPr>
        <w:ind w:left="720"/>
        <w:rPr>
          <w:rFonts w:cstheme="minorHAnsi"/>
          <w:noProof/>
          <w:lang w:val="nl-NL"/>
        </w:rPr>
      </w:pPr>
      <w:r w:rsidRPr="000B7BB6">
        <w:rPr>
          <w:rFonts w:cstheme="minorHAnsi"/>
          <w:noProof/>
          <w:lang w:val="nl-NL"/>
        </w:rPr>
        <w:t>EER_base</w:t>
      </w:r>
      <w:r w:rsidRPr="000B7BB6">
        <w:rPr>
          <w:rFonts w:cstheme="minorHAnsi"/>
          <w:noProof/>
          <w:lang w:val="nl-NL"/>
        </w:rPr>
        <w:tab/>
        <w:t>= Energy Efficiency Ratio of baseline Air Source Heat Pump (k</w:t>
      </w:r>
      <w:r>
        <w:rPr>
          <w:rFonts w:cstheme="minorHAnsi"/>
          <w:noProof/>
          <w:lang w:val="nl-NL"/>
        </w:rPr>
        <w:t>Btu/hr</w:t>
      </w:r>
      <w:r w:rsidRPr="000B7BB6">
        <w:rPr>
          <w:rFonts w:cstheme="minorHAnsi"/>
          <w:noProof/>
          <w:lang w:val="nl-NL"/>
        </w:rPr>
        <w:t xml:space="preserve"> / kW)</w:t>
      </w:r>
    </w:p>
    <w:p w14:paraId="7967CBF5" w14:textId="77777777" w:rsidR="00FC3CAF" w:rsidRPr="00B41203" w:rsidRDefault="00FC3CAF" w:rsidP="00FC3CAF">
      <w:pPr>
        <w:ind w:left="720" w:hanging="720"/>
        <w:rPr>
          <w:rFonts w:cstheme="minorHAnsi"/>
          <w:noProof/>
          <w:lang w:val="nl-NL"/>
        </w:rPr>
      </w:pPr>
      <w:r w:rsidRPr="000B7BB6">
        <w:rPr>
          <w:rFonts w:cstheme="minorHAnsi"/>
          <w:noProof/>
          <w:lang w:val="nl-NL"/>
        </w:rPr>
        <w:tab/>
      </w:r>
      <w:r w:rsidRPr="000B7BB6">
        <w:rPr>
          <w:rFonts w:cstheme="minorHAnsi"/>
          <w:noProof/>
          <w:lang w:val="nl-NL"/>
        </w:rPr>
        <w:tab/>
      </w:r>
      <w:r w:rsidRPr="000B7BB6">
        <w:rPr>
          <w:rFonts w:cstheme="minorHAnsi"/>
          <w:noProof/>
          <w:lang w:val="nl-NL"/>
        </w:rPr>
        <w:tab/>
        <w:t>= 11.</w:t>
      </w:r>
      <w:r>
        <w:rPr>
          <w:rFonts w:cstheme="minorHAnsi"/>
          <w:noProof/>
          <w:lang w:val="nl-NL"/>
        </w:rPr>
        <w:t>8</w:t>
      </w:r>
      <w:r w:rsidRPr="000B7BB6">
        <w:rPr>
          <w:rFonts w:cstheme="minorHAnsi"/>
          <w:noProof/>
          <w:lang w:val="nl-NL"/>
        </w:rPr>
        <w:t xml:space="preserve"> </w:t>
      </w:r>
      <w:r w:rsidRPr="000B7BB6">
        <w:rPr>
          <w:rStyle w:val="FootnoteReference"/>
          <w:rFonts w:eastAsiaTheme="minorEastAsia"/>
          <w:noProof/>
          <w:lang w:val="nl-NL"/>
        </w:rPr>
        <w:footnoteReference w:id="182"/>
      </w:r>
    </w:p>
    <w:p w14:paraId="1E08644D" w14:textId="77777777" w:rsidR="00FC3CAF" w:rsidRPr="000B7BB6" w:rsidRDefault="00FC3CAF" w:rsidP="00FC3CAF">
      <w:pPr>
        <w:ind w:left="720"/>
        <w:rPr>
          <w:rFonts w:cstheme="minorHAnsi"/>
          <w:noProof/>
          <w:lang w:val="nl-NL"/>
        </w:rPr>
      </w:pPr>
      <w:r w:rsidRPr="000B7BB6">
        <w:rPr>
          <w:rFonts w:cstheme="minorHAnsi"/>
          <w:noProof/>
          <w:lang w:val="nl-NL"/>
        </w:rPr>
        <w:t>EER_ee</w:t>
      </w:r>
      <w:r w:rsidRPr="000B7BB6">
        <w:rPr>
          <w:rFonts w:cstheme="minorHAnsi"/>
          <w:noProof/>
          <w:lang w:val="nl-NL"/>
        </w:rPr>
        <w:tab/>
      </w:r>
      <w:r w:rsidRPr="000B7BB6">
        <w:rPr>
          <w:rFonts w:cstheme="minorHAnsi"/>
          <w:noProof/>
          <w:lang w:val="nl-NL"/>
        </w:rPr>
        <w:tab/>
        <w:t xml:space="preserve">= Energy Efficiency Ratio of </w:t>
      </w:r>
      <w:del w:id="3115" w:author="Samuel Dent" w:date="2015-11-18T12:18:00Z">
        <w:r w:rsidRPr="000B7BB6" w:rsidDel="00AF2D4B">
          <w:rPr>
            <w:rFonts w:cstheme="minorHAnsi"/>
            <w:noProof/>
            <w:lang w:val="nl-NL"/>
          </w:rPr>
          <w:delText xml:space="preserve">baseline </w:delText>
        </w:r>
      </w:del>
      <w:ins w:id="3116" w:author="Samuel Dent" w:date="2015-11-18T12:18:00Z">
        <w:r>
          <w:rPr>
            <w:rFonts w:cstheme="minorHAnsi"/>
            <w:noProof/>
            <w:lang w:val="nl-NL"/>
          </w:rPr>
          <w:t>efficient</w:t>
        </w:r>
        <w:r w:rsidRPr="000B7BB6">
          <w:rPr>
            <w:rFonts w:cstheme="minorHAnsi"/>
            <w:noProof/>
            <w:lang w:val="nl-NL"/>
          </w:rPr>
          <w:t xml:space="preserve"> </w:t>
        </w:r>
      </w:ins>
      <w:r w:rsidRPr="000B7BB6">
        <w:rPr>
          <w:rFonts w:cstheme="minorHAnsi"/>
          <w:noProof/>
          <w:lang w:val="nl-NL"/>
        </w:rPr>
        <w:t>Air Source Heat Pump (k</w:t>
      </w:r>
      <w:r>
        <w:rPr>
          <w:rFonts w:cstheme="minorHAnsi"/>
          <w:noProof/>
          <w:lang w:val="nl-NL"/>
        </w:rPr>
        <w:t>Btu/hr</w:t>
      </w:r>
      <w:r w:rsidRPr="000B7BB6">
        <w:rPr>
          <w:rFonts w:cstheme="minorHAnsi"/>
          <w:noProof/>
          <w:lang w:val="nl-NL"/>
        </w:rPr>
        <w:t xml:space="preserve"> / kW)</w:t>
      </w:r>
    </w:p>
    <w:p w14:paraId="42FC9FD6" w14:textId="77777777" w:rsidR="00FC3CAF" w:rsidRPr="000B7BB6" w:rsidRDefault="00FC3CAF" w:rsidP="00FC3CAF">
      <w:pPr>
        <w:ind w:left="1440" w:firstLine="720"/>
        <w:rPr>
          <w:rFonts w:cstheme="minorHAnsi"/>
          <w:noProof/>
          <w:lang w:val="nl-NL"/>
        </w:rPr>
      </w:pPr>
      <w:r w:rsidRPr="000B7BB6">
        <w:rPr>
          <w:rFonts w:cstheme="minorHAnsi"/>
          <w:noProof/>
          <w:lang w:val="nl-NL"/>
        </w:rPr>
        <w:t>= Actual, If not provided convert SEER to EER using this formula:</w:t>
      </w:r>
      <w:r w:rsidRPr="000B7BB6">
        <w:rPr>
          <w:rStyle w:val="FootnoteReference"/>
          <w:rFonts w:eastAsiaTheme="minorEastAsia"/>
          <w:szCs w:val="18"/>
        </w:rPr>
        <w:footnoteReference w:id="183"/>
      </w:r>
      <w:r w:rsidRPr="00B41203">
        <w:rPr>
          <w:rFonts w:cstheme="minorHAnsi"/>
          <w:noProof/>
          <w:lang w:val="nl-NL"/>
        </w:rPr>
        <w:t xml:space="preserve"> </w:t>
      </w:r>
    </w:p>
    <w:p w14:paraId="708CA19E" w14:textId="77777777" w:rsidR="00FC3CAF" w:rsidRPr="000B7BB6" w:rsidRDefault="00FC3CAF" w:rsidP="00FC3CAF">
      <w:pPr>
        <w:ind w:left="1440" w:firstLine="720"/>
        <w:rPr>
          <w:rFonts w:cstheme="minorHAnsi"/>
          <w:noProof/>
        </w:rPr>
      </w:pPr>
      <w:r w:rsidRPr="000B7BB6">
        <w:rPr>
          <w:rFonts w:cstheme="minorHAnsi"/>
          <w:noProof/>
          <w:lang w:val="nl-NL"/>
        </w:rPr>
        <w:t xml:space="preserve">= </w:t>
      </w:r>
      <w:r w:rsidRPr="000B7BB6">
        <w:rPr>
          <w:rFonts w:cstheme="minorHAnsi"/>
        </w:rPr>
        <w:t>(-0.02 * SEER</w:t>
      </w:r>
      <w:ins w:id="3117" w:author="Samuel Dent" w:date="2015-11-18T12:18:00Z">
        <w:r>
          <w:rPr>
            <w:rFonts w:cstheme="minorHAnsi"/>
          </w:rPr>
          <w:t>_ee</w:t>
        </w:r>
      </w:ins>
      <w:r w:rsidRPr="000B7BB6">
        <w:rPr>
          <w:rFonts w:cstheme="minorHAnsi"/>
          <w:vertAlign w:val="superscript"/>
        </w:rPr>
        <w:t>2</w:t>
      </w:r>
      <w:r w:rsidRPr="000B7BB6">
        <w:rPr>
          <w:rFonts w:cstheme="minorHAnsi"/>
        </w:rPr>
        <w:t>) + (1.12 * SEER</w:t>
      </w:r>
      <w:ins w:id="3118" w:author="Samuel Dent" w:date="2015-11-18T12:18:00Z">
        <w:r>
          <w:rPr>
            <w:rFonts w:cstheme="minorHAnsi"/>
          </w:rPr>
          <w:t>_ee</w:t>
        </w:r>
      </w:ins>
      <w:r w:rsidRPr="000B7BB6">
        <w:rPr>
          <w:rFonts w:cstheme="minorHAnsi"/>
        </w:rPr>
        <w:t>)</w:t>
      </w:r>
    </w:p>
    <w:p w14:paraId="5E21122C" w14:textId="77777777" w:rsidR="00FC3CAF" w:rsidRPr="000B7BB6" w:rsidRDefault="00FC3CAF" w:rsidP="00FC3CAF">
      <w:pPr>
        <w:ind w:left="2160" w:hanging="1440"/>
        <w:rPr>
          <w:rFonts w:cstheme="minorHAnsi"/>
        </w:rPr>
      </w:pPr>
      <w:r w:rsidRPr="000B7BB6">
        <w:rPr>
          <w:rFonts w:cstheme="minorHAnsi"/>
        </w:rPr>
        <w:t>CF</w:t>
      </w:r>
      <w:r w:rsidRPr="000B7BB6">
        <w:rPr>
          <w:rFonts w:cstheme="minorHAnsi"/>
          <w:vertAlign w:val="subscript"/>
        </w:rPr>
        <w:t>SSP</w:t>
      </w:r>
      <w:ins w:id="3119" w:author="Samuel Dent" w:date="2015-11-18T12:19:00Z">
        <w:r>
          <w:rPr>
            <w:rFonts w:cstheme="minorHAnsi"/>
            <w:vertAlign w:val="subscript"/>
          </w:rPr>
          <w:t xml:space="preserve"> SF</w:t>
        </w:r>
      </w:ins>
      <w:r w:rsidRPr="000B7BB6">
        <w:rPr>
          <w:rFonts w:cstheme="minorHAnsi"/>
        </w:rPr>
        <w:tab/>
        <w:t xml:space="preserve">= Summer System Peak Coincidence Factor for </w:t>
      </w:r>
      <w:r>
        <w:rPr>
          <w:rFonts w:cstheme="minorHAnsi"/>
        </w:rPr>
        <w:t>Heat Pumps</w:t>
      </w:r>
      <w:ins w:id="3120" w:author="Samuel Dent" w:date="2015-11-18T12:19:00Z">
        <w:r>
          <w:rPr>
            <w:rFonts w:cstheme="minorHAnsi"/>
          </w:rPr>
          <w:t xml:space="preserve"> in single-family homes</w:t>
        </w:r>
      </w:ins>
      <w:r w:rsidRPr="000B7BB6">
        <w:rPr>
          <w:rFonts w:cstheme="minorHAnsi"/>
        </w:rPr>
        <w:t xml:space="preserve"> (during system peak hour)</w:t>
      </w:r>
    </w:p>
    <w:p w14:paraId="35C311DA" w14:textId="77777777" w:rsidR="00FC3CAF" w:rsidRPr="00B41203" w:rsidRDefault="00FC3CAF" w:rsidP="00FC3CAF">
      <w:pPr>
        <w:ind w:left="720" w:firstLine="720"/>
        <w:rPr>
          <w:rFonts w:cstheme="minorHAnsi"/>
        </w:rPr>
      </w:pPr>
      <w:r w:rsidRPr="000B7BB6">
        <w:rPr>
          <w:rFonts w:cstheme="minorHAnsi"/>
        </w:rPr>
        <w:tab/>
        <w:t xml:space="preserve">= </w:t>
      </w:r>
      <w:r>
        <w:rPr>
          <w:rFonts w:cstheme="minorHAnsi"/>
        </w:rPr>
        <w:t>72%</w:t>
      </w:r>
      <w:r w:rsidRPr="000B7BB6">
        <w:rPr>
          <w:rFonts w:cstheme="minorHAnsi"/>
        </w:rPr>
        <w:t>%</w:t>
      </w:r>
      <w:r w:rsidRPr="000B7BB6">
        <w:rPr>
          <w:rStyle w:val="FootnoteReference"/>
          <w:rFonts w:eastAsiaTheme="minorEastAsia"/>
        </w:rPr>
        <w:footnoteReference w:id="184"/>
      </w:r>
    </w:p>
    <w:p w14:paraId="1790B94E" w14:textId="77777777" w:rsidR="00FC3CAF" w:rsidRPr="000B7BB6" w:rsidRDefault="00FC3CAF" w:rsidP="00FC3CAF">
      <w:pPr>
        <w:ind w:left="2160" w:hanging="1440"/>
        <w:rPr>
          <w:rFonts w:cstheme="minorHAnsi"/>
        </w:rPr>
      </w:pPr>
      <w:r w:rsidRPr="000B7BB6">
        <w:rPr>
          <w:rFonts w:cstheme="minorHAnsi"/>
        </w:rPr>
        <w:t>CF</w:t>
      </w:r>
      <w:r w:rsidRPr="000B7BB6">
        <w:rPr>
          <w:rFonts w:cstheme="minorHAnsi"/>
          <w:vertAlign w:val="subscript"/>
        </w:rPr>
        <w:t>PJM</w:t>
      </w:r>
      <w:ins w:id="3121" w:author="Samuel Dent" w:date="2015-11-18T12:19:00Z">
        <w:r>
          <w:rPr>
            <w:rFonts w:cstheme="minorHAnsi"/>
            <w:vertAlign w:val="subscript"/>
          </w:rPr>
          <w:t xml:space="preserve"> SF</w:t>
        </w:r>
      </w:ins>
      <w:r w:rsidRPr="000B7BB6">
        <w:rPr>
          <w:rFonts w:cstheme="minorHAnsi"/>
        </w:rPr>
        <w:tab/>
        <w:t xml:space="preserve">= PJM Summer Peak Coincidence Factor for </w:t>
      </w:r>
      <w:r>
        <w:rPr>
          <w:rFonts w:cstheme="minorHAnsi"/>
        </w:rPr>
        <w:t>Heat Pumps</w:t>
      </w:r>
      <w:ins w:id="3122" w:author="Samuel Dent" w:date="2015-11-18T12:19:00Z">
        <w:r>
          <w:rPr>
            <w:rFonts w:cstheme="minorHAnsi"/>
          </w:rPr>
          <w:t xml:space="preserve"> in single-family homes</w:t>
        </w:r>
      </w:ins>
      <w:r w:rsidRPr="000B7BB6">
        <w:rPr>
          <w:rFonts w:cstheme="minorHAnsi"/>
        </w:rPr>
        <w:t xml:space="preserve"> (average during peak period)</w:t>
      </w:r>
    </w:p>
    <w:p w14:paraId="2621A866" w14:textId="77777777" w:rsidR="00FC3CAF" w:rsidRDefault="00FC3CAF" w:rsidP="00FC3CAF">
      <w:pPr>
        <w:ind w:left="1440" w:firstLine="720"/>
        <w:rPr>
          <w:ins w:id="3123" w:author="Samuel Dent" w:date="2015-11-18T12:20:00Z"/>
          <w:rFonts w:cstheme="minorHAnsi"/>
        </w:rPr>
      </w:pPr>
      <w:r w:rsidRPr="000B7BB6">
        <w:rPr>
          <w:rFonts w:cstheme="minorHAnsi"/>
        </w:rPr>
        <w:t>= 46.6%</w:t>
      </w:r>
      <w:r w:rsidRPr="000B7BB6">
        <w:rPr>
          <w:rStyle w:val="FootnoteReference"/>
          <w:rFonts w:eastAsiaTheme="minorEastAsia"/>
        </w:rPr>
        <w:footnoteReference w:id="185"/>
      </w:r>
    </w:p>
    <w:p w14:paraId="74461A55" w14:textId="77777777" w:rsidR="00FC3CAF" w:rsidRPr="000B7BB6" w:rsidRDefault="00FC3CAF" w:rsidP="00FC3CAF">
      <w:pPr>
        <w:ind w:left="2160" w:hanging="1440"/>
        <w:rPr>
          <w:ins w:id="3124" w:author="Samuel Dent" w:date="2015-11-18T12:20:00Z"/>
          <w:rFonts w:cstheme="minorHAnsi"/>
        </w:rPr>
      </w:pPr>
      <w:ins w:id="3125" w:author="Samuel Dent" w:date="2015-11-18T12:20:00Z">
        <w:r w:rsidRPr="000B7BB6">
          <w:rPr>
            <w:rFonts w:cstheme="minorHAnsi"/>
          </w:rPr>
          <w:t>CF</w:t>
        </w:r>
        <w:r w:rsidRPr="000B7BB6">
          <w:rPr>
            <w:rFonts w:cstheme="minorHAnsi"/>
            <w:vertAlign w:val="subscript"/>
          </w:rPr>
          <w:t>SSP</w:t>
        </w:r>
        <w:r>
          <w:rPr>
            <w:rFonts w:cstheme="minorHAnsi"/>
            <w:vertAlign w:val="subscript"/>
          </w:rPr>
          <w:t>, MF</w:t>
        </w:r>
        <w:r w:rsidRPr="000B7BB6">
          <w:rPr>
            <w:rFonts w:cstheme="minorHAnsi"/>
          </w:rPr>
          <w:tab/>
          <w:t xml:space="preserve">= Summer System Peak Coincidence Factor for </w:t>
        </w:r>
        <w:r>
          <w:rPr>
            <w:rFonts w:cstheme="minorHAnsi"/>
          </w:rPr>
          <w:t>Heat Pumps in multi-family homes</w:t>
        </w:r>
        <w:r w:rsidRPr="000B7BB6">
          <w:rPr>
            <w:rFonts w:cstheme="minorHAnsi"/>
          </w:rPr>
          <w:t xml:space="preserve"> </w:t>
        </w:r>
        <w:r w:rsidRPr="000B7BB6">
          <w:rPr>
            <w:rFonts w:cstheme="minorHAnsi"/>
          </w:rPr>
          <w:lastRenderedPageBreak/>
          <w:t>(during system peak hour)</w:t>
        </w:r>
      </w:ins>
    </w:p>
    <w:p w14:paraId="406D2172" w14:textId="77777777" w:rsidR="00FC3CAF" w:rsidRPr="00B41203" w:rsidRDefault="00FC3CAF" w:rsidP="00FC3CAF">
      <w:pPr>
        <w:ind w:left="720" w:firstLine="720"/>
        <w:rPr>
          <w:ins w:id="3126" w:author="Samuel Dent" w:date="2015-11-18T12:20:00Z"/>
          <w:rFonts w:cstheme="minorHAnsi"/>
        </w:rPr>
      </w:pPr>
      <w:ins w:id="3127" w:author="Samuel Dent" w:date="2015-11-18T12:20:00Z">
        <w:r w:rsidRPr="000B7BB6">
          <w:rPr>
            <w:rFonts w:cstheme="minorHAnsi"/>
          </w:rPr>
          <w:tab/>
          <w:t xml:space="preserve">= </w:t>
        </w:r>
      </w:ins>
      <w:ins w:id="3128" w:author="Samuel Dent" w:date="2015-12-08T07:51:00Z">
        <w:r>
          <w:rPr>
            <w:rFonts w:cstheme="minorHAnsi"/>
          </w:rPr>
          <w:t>6</w:t>
        </w:r>
      </w:ins>
      <w:ins w:id="3129" w:author="Samuel Dent" w:date="2015-11-18T12:20:00Z">
        <w:r>
          <w:rPr>
            <w:rFonts w:cstheme="minorHAnsi"/>
          </w:rPr>
          <w:t>7%</w:t>
        </w:r>
        <w:bookmarkStart w:id="3130" w:name="_Ref433220025"/>
        <w:r>
          <w:rPr>
            <w:rStyle w:val="FootnoteReference"/>
          </w:rPr>
          <w:footnoteReference w:id="186"/>
        </w:r>
        <w:bookmarkEnd w:id="3130"/>
      </w:ins>
    </w:p>
    <w:p w14:paraId="35A8E1EA" w14:textId="77777777" w:rsidR="00FC3CAF" w:rsidRPr="000B7BB6" w:rsidRDefault="00FC3CAF" w:rsidP="00FC3CAF">
      <w:pPr>
        <w:ind w:left="2160" w:hanging="1440"/>
        <w:rPr>
          <w:ins w:id="3133" w:author="Samuel Dent" w:date="2015-11-18T12:20:00Z"/>
          <w:rFonts w:cstheme="minorHAnsi"/>
        </w:rPr>
      </w:pPr>
      <w:ins w:id="3134" w:author="Samuel Dent" w:date="2015-11-18T12:20:00Z">
        <w:r w:rsidRPr="000B7BB6">
          <w:rPr>
            <w:rFonts w:cstheme="minorHAnsi"/>
          </w:rPr>
          <w:t>CF</w:t>
        </w:r>
        <w:r w:rsidRPr="000B7BB6">
          <w:rPr>
            <w:rFonts w:cstheme="minorHAnsi"/>
            <w:vertAlign w:val="subscript"/>
          </w:rPr>
          <w:t>PJM</w:t>
        </w:r>
        <w:r>
          <w:rPr>
            <w:rFonts w:cstheme="minorHAnsi"/>
            <w:vertAlign w:val="subscript"/>
          </w:rPr>
          <w:t>, MF</w:t>
        </w:r>
        <w:r w:rsidRPr="000B7BB6">
          <w:rPr>
            <w:rFonts w:cstheme="minorHAnsi"/>
          </w:rPr>
          <w:tab/>
          <w:t xml:space="preserve">= PJM Summer Peak Coincidence Factor for </w:t>
        </w:r>
        <w:r>
          <w:rPr>
            <w:rFonts w:cstheme="minorHAnsi"/>
          </w:rPr>
          <w:t>Heat Pumps</w:t>
        </w:r>
        <w:r w:rsidRPr="00285C76">
          <w:rPr>
            <w:rFonts w:cstheme="minorHAnsi"/>
          </w:rPr>
          <w:t xml:space="preserve"> </w:t>
        </w:r>
        <w:r>
          <w:rPr>
            <w:rFonts w:cstheme="minorHAnsi"/>
          </w:rPr>
          <w:t>in multi-family homes</w:t>
        </w:r>
        <w:r w:rsidRPr="000B7BB6">
          <w:rPr>
            <w:rFonts w:cstheme="minorHAnsi"/>
          </w:rPr>
          <w:t xml:space="preserve"> (average during peak period)</w:t>
        </w:r>
      </w:ins>
    </w:p>
    <w:p w14:paraId="2AEF9D22" w14:textId="77777777" w:rsidR="00FC3CAF" w:rsidRPr="00B41203" w:rsidRDefault="00FC3CAF" w:rsidP="00FC3CAF">
      <w:pPr>
        <w:ind w:left="1440" w:firstLine="720"/>
        <w:rPr>
          <w:ins w:id="3135" w:author="Samuel Dent" w:date="2015-11-18T12:20:00Z"/>
          <w:rFonts w:cstheme="minorHAnsi"/>
        </w:rPr>
      </w:pPr>
      <w:ins w:id="3136" w:author="Samuel Dent" w:date="2015-11-18T12:20:00Z">
        <w:r w:rsidRPr="000B7BB6">
          <w:rPr>
            <w:rFonts w:cstheme="minorHAnsi"/>
          </w:rPr>
          <w:t xml:space="preserve">= </w:t>
        </w:r>
        <w:r>
          <w:rPr>
            <w:rFonts w:cstheme="minorHAnsi"/>
          </w:rPr>
          <w:t>2</w:t>
        </w:r>
      </w:ins>
      <w:ins w:id="3137" w:author="Samuel Dent" w:date="2015-12-08T07:51:00Z">
        <w:r>
          <w:rPr>
            <w:rFonts w:cstheme="minorHAnsi"/>
          </w:rPr>
          <w:t>8</w:t>
        </w:r>
      </w:ins>
      <w:ins w:id="3138" w:author="Samuel Dent" w:date="2015-11-18T12:20:00Z">
        <w:r>
          <w:rPr>
            <w:rFonts w:cstheme="minorHAnsi"/>
          </w:rPr>
          <w:t>.5</w:t>
        </w:r>
        <w:r w:rsidRPr="000B7BB6">
          <w:rPr>
            <w:rFonts w:cstheme="minorHAnsi"/>
          </w:rPr>
          <w:t>%</w:t>
        </w:r>
        <w:r>
          <w:rPr>
            <w:rFonts w:cstheme="minorHAnsi"/>
            <w:vertAlign w:val="superscript"/>
          </w:rPr>
          <w:t>35</w:t>
        </w:r>
      </w:ins>
    </w:p>
    <w:p w14:paraId="456BF3FF" w14:textId="77777777" w:rsidR="00FC3CAF" w:rsidRPr="00B41203" w:rsidRDefault="00FC3CAF" w:rsidP="00FC3CAF">
      <w:pPr>
        <w:ind w:left="1440" w:firstLine="720"/>
        <w:rPr>
          <w:rFonts w:cstheme="minorHAnsi"/>
        </w:rPr>
      </w:pPr>
    </w:p>
    <w:p w14:paraId="597C64E3" w14:textId="77777777" w:rsidR="00FC3CAF" w:rsidRDefault="00FC3CAF" w:rsidP="00FC3CAF">
      <w:pPr>
        <w:rPr>
          <w:rFonts w:cstheme="minorHAnsi"/>
        </w:rPr>
      </w:pPr>
      <w:r w:rsidRPr="00B41203">
        <w:rPr>
          <w:rFonts w:cstheme="minorHAnsi"/>
          <w:noProof/>
        </w:rPr>
        <mc:AlternateContent>
          <mc:Choice Requires="wps">
            <w:drawing>
              <wp:inline distT="0" distB="0" distL="0" distR="0" wp14:anchorId="5AC8413B" wp14:editId="4F7B492D">
                <wp:extent cx="5572461" cy="3812875"/>
                <wp:effectExtent l="0" t="0" r="28575" b="16510"/>
                <wp:docPr id="5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461" cy="3812875"/>
                        </a:xfrm>
                        <a:prstGeom prst="rect">
                          <a:avLst/>
                        </a:prstGeom>
                        <a:solidFill>
                          <a:srgbClr val="FFFFFF"/>
                        </a:solidFill>
                        <a:ln w="9525">
                          <a:solidFill>
                            <a:srgbClr val="000000"/>
                          </a:solidFill>
                          <a:miter lim="800000"/>
                          <a:headEnd/>
                          <a:tailEnd/>
                        </a:ln>
                      </wps:spPr>
                      <wps:txbx>
                        <w:txbxContent>
                          <w:p w14:paraId="49D78ED0" w14:textId="77777777" w:rsidR="00F60751" w:rsidRDefault="00F60751" w:rsidP="00FC3CAF">
                            <w:pPr>
                              <w:rPr>
                                <w:rFonts w:cstheme="minorHAnsi"/>
                              </w:rPr>
                            </w:pPr>
                            <w:r>
                              <w:rPr>
                                <w:rFonts w:cstheme="minorHAnsi"/>
                              </w:rPr>
                              <w:t>Time of Sale:</w:t>
                            </w:r>
                          </w:p>
                          <w:p w14:paraId="6D8E8D50" w14:textId="77777777" w:rsidR="00F60751" w:rsidRPr="002F2634" w:rsidRDefault="00F60751" w:rsidP="00FC3CAF">
                            <w:pPr>
                              <w:rPr>
                                <w:rFonts w:cstheme="minorHAnsi"/>
                              </w:rPr>
                            </w:pPr>
                            <w:r w:rsidRPr="002F2634">
                              <w:rPr>
                                <w:rFonts w:cstheme="minorHAnsi"/>
                              </w:rPr>
                              <w:t>For example, a three ton, 15 SEER, 12EER, 9 HSPF Air Source Heat Pump installed in</w:t>
                            </w:r>
                            <w:ins w:id="3139" w:author="Samuel Dent" w:date="2015-11-18T12:21:00Z">
                              <w:r>
                                <w:rPr>
                                  <w:rFonts w:cstheme="minorHAnsi"/>
                                </w:rPr>
                                <w:t xml:space="preserve"> single-family home in</w:t>
                              </w:r>
                            </w:ins>
                            <w:r w:rsidRPr="002F2634">
                              <w:rPr>
                                <w:rFonts w:cstheme="minorHAnsi"/>
                              </w:rPr>
                              <w:t xml:space="preserve"> Marion:</w:t>
                            </w:r>
                          </w:p>
                          <w:p w14:paraId="10D02868" w14:textId="77777777" w:rsidR="00F60751" w:rsidRPr="002F2634" w:rsidRDefault="00F60751" w:rsidP="00FC3CAF">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((36,000 * (1/11.</w:t>
                            </w:r>
                            <w:r>
                              <w:rPr>
                                <w:rFonts w:cstheme="minorHAnsi"/>
                              </w:rPr>
                              <w:t>8</w:t>
                            </w:r>
                            <w:r w:rsidRPr="002F2634">
                              <w:rPr>
                                <w:rFonts w:cstheme="minorHAnsi"/>
                              </w:rPr>
                              <w:t xml:space="preserve"> – 1/12)) / 1000) * 0.</w:t>
                            </w:r>
                            <w:r>
                              <w:rPr>
                                <w:rFonts w:cstheme="minorHAnsi"/>
                              </w:rPr>
                              <w:t>72</w:t>
                            </w:r>
                          </w:p>
                          <w:p w14:paraId="1CAAD874" w14:textId="77777777" w:rsidR="00F60751" w:rsidRPr="002F2634" w:rsidRDefault="00F60751" w:rsidP="00FC3CAF">
                            <w:pPr>
                              <w:ind w:left="1440"/>
                              <w:rPr>
                                <w:rFonts w:cstheme="minorHAnsi"/>
                              </w:rPr>
                            </w:pPr>
                            <w:r w:rsidRPr="002F2634">
                              <w:rPr>
                                <w:rFonts w:cstheme="minorHAnsi"/>
                              </w:rPr>
                              <w:t>= 0.</w:t>
                            </w:r>
                            <w:r>
                              <w:rPr>
                                <w:rFonts w:cstheme="minorHAnsi"/>
                              </w:rPr>
                              <w:t>037</w:t>
                            </w:r>
                            <w:r w:rsidRPr="002F2634">
                              <w:rPr>
                                <w:rFonts w:cstheme="minorHAnsi"/>
                              </w:rPr>
                              <w:t xml:space="preserve"> kW</w:t>
                            </w:r>
                          </w:p>
                          <w:p w14:paraId="613E963B" w14:textId="77777777" w:rsidR="00F60751" w:rsidRPr="002F2634" w:rsidRDefault="00F60751" w:rsidP="00FC3CAF">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((36,000 * (1/11.</w:t>
                            </w:r>
                            <w:r>
                              <w:rPr>
                                <w:rFonts w:cstheme="minorHAnsi"/>
                              </w:rPr>
                              <w:t>8</w:t>
                            </w:r>
                            <w:r w:rsidRPr="002F2634">
                              <w:rPr>
                                <w:rFonts w:cstheme="minorHAnsi"/>
                              </w:rPr>
                              <w:t xml:space="preserve"> – 1/12)) / 1000) * 0.466</w:t>
                            </w:r>
                          </w:p>
                          <w:p w14:paraId="39164933" w14:textId="77777777" w:rsidR="00F60751" w:rsidRPr="002F2634" w:rsidRDefault="00F60751" w:rsidP="00FC3CAF">
                            <w:pPr>
                              <w:ind w:left="1440"/>
                              <w:rPr>
                                <w:rFonts w:cstheme="minorHAnsi"/>
                              </w:rPr>
                            </w:pPr>
                            <w:r w:rsidRPr="002F2634">
                              <w:rPr>
                                <w:rFonts w:cstheme="minorHAnsi"/>
                              </w:rPr>
                              <w:t>= 0.</w:t>
                            </w:r>
                            <w:r>
                              <w:rPr>
                                <w:rFonts w:cstheme="minorHAnsi"/>
                              </w:rPr>
                              <w:t>024</w:t>
                            </w:r>
                            <w:r w:rsidRPr="002F2634">
                              <w:rPr>
                                <w:rFonts w:cstheme="minorHAnsi"/>
                              </w:rPr>
                              <w:t xml:space="preserve"> kW</w:t>
                            </w:r>
                          </w:p>
                          <w:p w14:paraId="2702F55B" w14:textId="77777777" w:rsidR="00F60751" w:rsidRDefault="00F60751" w:rsidP="00FC3CAF"/>
                          <w:p w14:paraId="378B7701" w14:textId="77777777" w:rsidR="00F60751" w:rsidRDefault="00F60751" w:rsidP="00FC3CAF">
                            <w:r>
                              <w:t>Early Replacement:</w:t>
                            </w:r>
                          </w:p>
                          <w:p w14:paraId="7C613E1F" w14:textId="77777777" w:rsidR="00F60751" w:rsidRPr="002F2634" w:rsidRDefault="00F60751" w:rsidP="00FC3CAF">
                            <w:pPr>
                              <w:rPr>
                                <w:rFonts w:cstheme="minorHAnsi"/>
                              </w:rPr>
                            </w:pPr>
                            <w:r w:rsidRPr="002F2634">
                              <w:rPr>
                                <w:rFonts w:cstheme="minorHAnsi"/>
                              </w:rPr>
                              <w:t xml:space="preserve">For example, a three ton, 15 SEER, 12EER, 9 HSPF Air Source Heat Pump </w:t>
                            </w:r>
                            <w:r>
                              <w:rPr>
                                <w:rFonts w:cstheme="minorHAnsi"/>
                              </w:rPr>
                              <w:t>replaces an existing working Air Source Heat Pump with unknown efficiency ratings</w:t>
                            </w:r>
                            <w:r w:rsidRPr="002F2634">
                              <w:rPr>
                                <w:rFonts w:cstheme="minorHAnsi"/>
                              </w:rPr>
                              <w:t xml:space="preserve"> in </w:t>
                            </w:r>
                            <w:ins w:id="3140" w:author="Samuel Dent" w:date="2015-11-18T12:21:00Z">
                              <w:r>
                                <w:rPr>
                                  <w:rFonts w:cstheme="minorHAnsi"/>
                                </w:rPr>
                                <w:t xml:space="preserve">single-family home in </w:t>
                              </w:r>
                            </w:ins>
                            <w:r w:rsidRPr="002F2634">
                              <w:rPr>
                                <w:rFonts w:cstheme="minorHAnsi"/>
                              </w:rPr>
                              <w:t>Marion:</w:t>
                            </w:r>
                          </w:p>
                          <w:p w14:paraId="39992685" w14:textId="77777777" w:rsidR="00F60751" w:rsidRPr="000B7BB6" w:rsidRDefault="00F60751" w:rsidP="00FC3CAF">
                            <w:pPr>
                              <w:ind w:left="1440" w:hanging="720"/>
                              <w:rPr>
                                <w:rFonts w:cstheme="minorHAnsi"/>
                                <w:noProof/>
                              </w:rPr>
                            </w:pPr>
                            <w:r w:rsidRPr="000B7BB6">
                              <w:rPr>
                                <w:rFonts w:cstheme="minorHAnsi"/>
                                <w:noProof/>
                              </w:rPr>
                              <w:t>ΔkW</w:t>
                            </w:r>
                            <w:r w:rsidRPr="002F2634">
                              <w:rPr>
                                <w:rFonts w:cstheme="minorHAnsi"/>
                                <w:vertAlign w:val="subscript"/>
                              </w:rPr>
                              <w:t>SSP</w:t>
                            </w:r>
                            <w:r w:rsidRPr="000B7BB6">
                              <w:rPr>
                                <w:rFonts w:cstheme="minorHAnsi"/>
                                <w:noProof/>
                              </w:rPr>
                              <w:t xml:space="preserve"> for remaining life of existing unit (1st 6 years):</w:t>
                            </w:r>
                          </w:p>
                          <w:p w14:paraId="43678E83" w14:textId="77777777" w:rsidR="00F60751" w:rsidRDefault="00F60751" w:rsidP="00FC3CAF">
                            <w:pPr>
                              <w:ind w:left="1440"/>
                              <w:rPr>
                                <w:rFonts w:cstheme="minorHAnsi"/>
                                <w:noProof/>
                              </w:rPr>
                            </w:pPr>
                            <w:r w:rsidRPr="000B7BB6">
                              <w:rPr>
                                <w:rFonts w:cstheme="minorHAnsi"/>
                                <w:noProof/>
                              </w:rPr>
                              <w:t xml:space="preserve">= </w:t>
                            </w:r>
                            <w:r>
                              <w:rPr>
                                <w:rFonts w:cstheme="minorHAnsi"/>
                                <w:noProof/>
                              </w:rPr>
                              <w:t>((36,000 * (1/8.55</w:t>
                            </w:r>
                            <w:r w:rsidRPr="002F2634">
                              <w:rPr>
                                <w:rFonts w:cstheme="minorHAnsi"/>
                                <w:noProof/>
                              </w:rPr>
                              <w:t xml:space="preserve"> - 1/</w:t>
                            </w:r>
                            <w:r>
                              <w:rPr>
                                <w:rFonts w:cstheme="minorHAnsi"/>
                                <w:noProof/>
                              </w:rPr>
                              <w:t>12</w:t>
                            </w:r>
                            <w:r w:rsidRPr="002F2634">
                              <w:rPr>
                                <w:rFonts w:cstheme="minorHAnsi"/>
                                <w:noProof/>
                              </w:rPr>
                              <w:t xml:space="preserve">)) / 1000) </w:t>
                            </w:r>
                            <w:r>
                              <w:rPr>
                                <w:rFonts w:cstheme="minorHAnsi"/>
                                <w:noProof/>
                              </w:rPr>
                              <w:t>*</w:t>
                            </w:r>
                            <w:r w:rsidRPr="002F2634">
                              <w:rPr>
                                <w:rFonts w:cstheme="minorHAnsi"/>
                                <w:noProof/>
                              </w:rPr>
                              <w:t xml:space="preserve"> </w:t>
                            </w:r>
                            <w:r>
                              <w:rPr>
                                <w:rFonts w:cstheme="minorHAnsi"/>
                                <w:noProof/>
                              </w:rPr>
                              <w:t>0.72</w:t>
                            </w:r>
                          </w:p>
                          <w:p w14:paraId="76D31B64" w14:textId="77777777" w:rsidR="00F60751" w:rsidRDefault="00F60751" w:rsidP="00FC3CAF">
                            <w:pPr>
                              <w:ind w:left="1440"/>
                              <w:rPr>
                                <w:rFonts w:cstheme="minorHAnsi"/>
                                <w:noProof/>
                              </w:rPr>
                            </w:pPr>
                            <w:r>
                              <w:rPr>
                                <w:rFonts w:cstheme="minorHAnsi"/>
                                <w:noProof/>
                              </w:rPr>
                              <w:t>= 0.872 kW</w:t>
                            </w:r>
                          </w:p>
                          <w:p w14:paraId="1BCEC96F" w14:textId="77777777" w:rsidR="00F60751" w:rsidRPr="000B7BB6" w:rsidRDefault="00F60751" w:rsidP="00FC3CAF">
                            <w:pPr>
                              <w:ind w:left="1440" w:hanging="720"/>
                              <w:rPr>
                                <w:rFonts w:cstheme="minorHAnsi"/>
                                <w:noProof/>
                              </w:rPr>
                            </w:pPr>
                            <w:r w:rsidRPr="000B7BB6">
                              <w:rPr>
                                <w:rFonts w:cstheme="minorHAnsi"/>
                                <w:noProof/>
                              </w:rPr>
                              <w:t>ΔkW</w:t>
                            </w:r>
                            <w:r w:rsidRPr="002F2634">
                              <w:rPr>
                                <w:rFonts w:cstheme="minorHAnsi"/>
                                <w:vertAlign w:val="subscript"/>
                              </w:rPr>
                              <w:t>SSP</w:t>
                            </w:r>
                            <w:r w:rsidRPr="000B7BB6">
                              <w:rPr>
                                <w:rFonts w:cstheme="minorHAnsi"/>
                                <w:noProof/>
                              </w:rPr>
                              <w:t xml:space="preserve"> for remaining measure life (next 12 years):</w:t>
                            </w:r>
                          </w:p>
                          <w:p w14:paraId="671275C6" w14:textId="77777777" w:rsidR="00F60751" w:rsidRPr="002F2634" w:rsidRDefault="00F60751" w:rsidP="00FC3CAF">
                            <w:pPr>
                              <w:ind w:left="1440"/>
                              <w:rPr>
                                <w:rFonts w:cstheme="minorHAnsi"/>
                              </w:rPr>
                            </w:pPr>
                            <w:r w:rsidRPr="002F2634">
                              <w:rPr>
                                <w:rFonts w:cstheme="minorHAnsi"/>
                              </w:rPr>
                              <w:t>= ((36,000 * (1/11.</w:t>
                            </w:r>
                            <w:r>
                              <w:rPr>
                                <w:rFonts w:cstheme="minorHAnsi"/>
                              </w:rPr>
                              <w:t>8</w:t>
                            </w:r>
                            <w:r w:rsidRPr="002F2634">
                              <w:rPr>
                                <w:rFonts w:cstheme="minorHAnsi"/>
                              </w:rPr>
                              <w:t xml:space="preserve"> – 1/12)) / 1000) * 0.</w:t>
                            </w:r>
                            <w:r>
                              <w:rPr>
                                <w:rFonts w:cstheme="minorHAnsi"/>
                              </w:rPr>
                              <w:t>72</w:t>
                            </w:r>
                          </w:p>
                          <w:p w14:paraId="4A3D0D96" w14:textId="77777777" w:rsidR="00F60751" w:rsidRPr="002F2634" w:rsidRDefault="00F60751" w:rsidP="00FC3CAF">
                            <w:pPr>
                              <w:ind w:left="1440"/>
                              <w:rPr>
                                <w:rFonts w:cstheme="minorHAnsi"/>
                              </w:rPr>
                            </w:pPr>
                            <w:r w:rsidRPr="002F2634">
                              <w:rPr>
                                <w:rFonts w:cstheme="minorHAnsi"/>
                              </w:rPr>
                              <w:t>= 0.</w:t>
                            </w:r>
                            <w:r>
                              <w:rPr>
                                <w:rFonts w:cstheme="minorHAnsi"/>
                              </w:rPr>
                              <w:t>037</w:t>
                            </w:r>
                            <w:r w:rsidRPr="002F2634">
                              <w:rPr>
                                <w:rFonts w:cstheme="minorHAnsi"/>
                              </w:rPr>
                              <w:t xml:space="preserve"> kW</w:t>
                            </w:r>
                          </w:p>
                          <w:p w14:paraId="233F1979" w14:textId="77777777" w:rsidR="00F60751" w:rsidRDefault="00F60751" w:rsidP="00FC3CAF">
                            <w:pPr>
                              <w:ind w:left="1440" w:hanging="720"/>
                              <w:rPr>
                                <w:rFonts w:cstheme="minorHAnsi"/>
                                <w:noProof/>
                              </w:rPr>
                            </w:pPr>
                          </w:p>
                          <w:p w14:paraId="46C0F29A" w14:textId="77777777" w:rsidR="00F60751" w:rsidRPr="000B7BB6" w:rsidRDefault="00F60751" w:rsidP="00FC3CAF">
                            <w:pPr>
                              <w:ind w:left="1440" w:hanging="720"/>
                              <w:rPr>
                                <w:rFonts w:cstheme="minorHAnsi"/>
                                <w:noProof/>
                              </w:rPr>
                            </w:pPr>
                            <w:r w:rsidRPr="000B7BB6">
                              <w:rPr>
                                <w:rFonts w:cstheme="minorHAnsi"/>
                                <w:noProof/>
                              </w:rPr>
                              <w:t>ΔkW</w:t>
                            </w:r>
                            <w:r w:rsidRPr="002F2634">
                              <w:rPr>
                                <w:rFonts w:cstheme="minorHAnsi"/>
                                <w:vertAlign w:val="subscript"/>
                              </w:rPr>
                              <w:t>PJM</w:t>
                            </w:r>
                            <w:r w:rsidRPr="000B7BB6">
                              <w:rPr>
                                <w:rFonts w:cstheme="minorHAnsi"/>
                                <w:noProof/>
                              </w:rPr>
                              <w:t xml:space="preserve"> for remaining life of existing unit (1st 6 years):</w:t>
                            </w:r>
                          </w:p>
                          <w:p w14:paraId="7327C7E6" w14:textId="77777777" w:rsidR="00F60751" w:rsidRDefault="00F60751" w:rsidP="00FC3CAF">
                            <w:pPr>
                              <w:ind w:left="1440"/>
                              <w:rPr>
                                <w:rFonts w:cstheme="minorHAnsi"/>
                                <w:noProof/>
                              </w:rPr>
                            </w:pPr>
                            <w:r w:rsidRPr="000B7BB6">
                              <w:rPr>
                                <w:rFonts w:cstheme="minorHAnsi"/>
                                <w:noProof/>
                              </w:rPr>
                              <w:t xml:space="preserve">= </w:t>
                            </w:r>
                            <w:r>
                              <w:rPr>
                                <w:rFonts w:cstheme="minorHAnsi"/>
                                <w:noProof/>
                              </w:rPr>
                              <w:t>((36,000 * (1/8.55</w:t>
                            </w:r>
                            <w:r w:rsidRPr="002F2634">
                              <w:rPr>
                                <w:rFonts w:cstheme="minorHAnsi"/>
                                <w:noProof/>
                              </w:rPr>
                              <w:t xml:space="preserve"> - 1/</w:t>
                            </w:r>
                            <w:r>
                              <w:rPr>
                                <w:rFonts w:cstheme="minorHAnsi"/>
                                <w:noProof/>
                              </w:rPr>
                              <w:t>12)) / 1000) *</w:t>
                            </w:r>
                            <w:r w:rsidRPr="002F2634">
                              <w:rPr>
                                <w:rFonts w:cstheme="minorHAnsi"/>
                                <w:noProof/>
                              </w:rPr>
                              <w:t xml:space="preserve"> </w:t>
                            </w:r>
                            <w:r>
                              <w:rPr>
                                <w:rFonts w:cstheme="minorHAnsi"/>
                                <w:noProof/>
                              </w:rPr>
                              <w:t>0.466</w:t>
                            </w:r>
                          </w:p>
                          <w:p w14:paraId="582CA71B" w14:textId="77777777" w:rsidR="00F60751" w:rsidRDefault="00F60751" w:rsidP="00FC3CAF">
                            <w:pPr>
                              <w:ind w:left="1440"/>
                              <w:rPr>
                                <w:rFonts w:cstheme="minorHAnsi"/>
                                <w:noProof/>
                              </w:rPr>
                            </w:pPr>
                            <w:r>
                              <w:rPr>
                                <w:rFonts w:cstheme="minorHAnsi"/>
                                <w:noProof/>
                              </w:rPr>
                              <w:t>= 0.564 kW</w:t>
                            </w:r>
                          </w:p>
                          <w:p w14:paraId="4413AE05" w14:textId="77777777" w:rsidR="00F60751" w:rsidRPr="000B7BB6" w:rsidRDefault="00F60751" w:rsidP="00FC3CAF">
                            <w:pPr>
                              <w:ind w:left="1440" w:hanging="720"/>
                              <w:rPr>
                                <w:rFonts w:cstheme="minorHAnsi"/>
                                <w:noProof/>
                              </w:rPr>
                            </w:pPr>
                            <w:r w:rsidRPr="000B7BB6">
                              <w:rPr>
                                <w:rFonts w:cstheme="minorHAnsi"/>
                                <w:noProof/>
                              </w:rPr>
                              <w:t>ΔkW</w:t>
                            </w:r>
                            <w:r w:rsidRPr="002F2634">
                              <w:rPr>
                                <w:rFonts w:cstheme="minorHAnsi"/>
                                <w:vertAlign w:val="subscript"/>
                              </w:rPr>
                              <w:t>PJM</w:t>
                            </w:r>
                            <w:r w:rsidRPr="000B7BB6">
                              <w:rPr>
                                <w:rFonts w:cstheme="minorHAnsi"/>
                                <w:noProof/>
                              </w:rPr>
                              <w:t xml:space="preserve"> for remaining measure life (next 12 years):</w:t>
                            </w:r>
                          </w:p>
                          <w:p w14:paraId="4207CF48" w14:textId="77777777" w:rsidR="00F60751" w:rsidRPr="002F2634" w:rsidRDefault="00F60751" w:rsidP="00FC3CAF">
                            <w:pPr>
                              <w:ind w:left="1440"/>
                              <w:rPr>
                                <w:rFonts w:cstheme="minorHAnsi"/>
                              </w:rPr>
                            </w:pPr>
                            <w:r w:rsidRPr="002F2634">
                              <w:rPr>
                                <w:rFonts w:cstheme="minorHAnsi"/>
                              </w:rPr>
                              <w:t>= ((36,000 * (1/11.</w:t>
                            </w:r>
                            <w:r>
                              <w:rPr>
                                <w:rFonts w:cstheme="minorHAnsi"/>
                              </w:rPr>
                              <w:t>8</w:t>
                            </w:r>
                            <w:r w:rsidRPr="002F2634">
                              <w:rPr>
                                <w:rFonts w:cstheme="minorHAnsi"/>
                              </w:rPr>
                              <w:t xml:space="preserve"> – 1/12)) / 1000) * 0.466</w:t>
                            </w:r>
                          </w:p>
                          <w:p w14:paraId="40A7D25A" w14:textId="77777777" w:rsidR="00F60751" w:rsidRPr="002F2634" w:rsidRDefault="00F60751" w:rsidP="00FC3CAF">
                            <w:pPr>
                              <w:ind w:left="1440"/>
                              <w:rPr>
                                <w:rFonts w:cstheme="minorHAnsi"/>
                              </w:rPr>
                            </w:pPr>
                            <w:r w:rsidRPr="002F2634">
                              <w:rPr>
                                <w:rFonts w:cstheme="minorHAnsi"/>
                              </w:rPr>
                              <w:t>= 0.</w:t>
                            </w:r>
                            <w:r>
                              <w:rPr>
                                <w:rFonts w:cstheme="minorHAnsi"/>
                              </w:rPr>
                              <w:t>024</w:t>
                            </w:r>
                            <w:r w:rsidRPr="002F2634">
                              <w:rPr>
                                <w:rFonts w:cstheme="minorHAnsi"/>
                              </w:rPr>
                              <w:t xml:space="preserve"> kW</w:t>
                            </w:r>
                          </w:p>
                          <w:p w14:paraId="013D8E55" w14:textId="77777777" w:rsidR="00F60751" w:rsidRDefault="00F60751" w:rsidP="00FC3CAF"/>
                        </w:txbxContent>
                      </wps:txbx>
                      <wps:bodyPr rot="0" vert="horz" wrap="square" lIns="91440" tIns="45720" rIns="91440" bIns="45720" anchor="t" anchorCtr="0">
                        <a:noAutofit/>
                      </wps:bodyPr>
                    </wps:wsp>
                  </a:graphicData>
                </a:graphic>
              </wp:inline>
            </w:drawing>
          </mc:Choice>
          <mc:Fallback>
            <w:pict>
              <v:shape w14:anchorId="5AC8413B" id="_x0000_s1039" type="#_x0000_t202" style="width:438.8pt;height:30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">
                <v:textbox>
                  <w:txbxContent>
                    <w:p w14:paraId="49D78ED0" w14:textId="77777777" w:rsidR="00F60751" w:rsidRDefault="00F60751" w:rsidP="00FC3CAF">
                      <w:pPr>
                        <w:rPr>
                          <w:rFonts w:cstheme="minorHAnsi"/>
                        </w:rPr>
                      </w:pPr>
                      <w:r>
                        <w:rPr>
                          <w:rFonts w:cstheme="minorHAnsi"/>
                        </w:rPr>
                        <w:t>Time of Sale:</w:t>
                      </w:r>
                    </w:p>
                    <w:p w14:paraId="6D8E8D50" w14:textId="77777777" w:rsidR="00F60751" w:rsidRPr="002F2634" w:rsidRDefault="00F60751" w:rsidP="00FC3CAF">
                      <w:pPr>
                        <w:rPr>
                          <w:rFonts w:cstheme="minorHAnsi"/>
                        </w:rPr>
                      </w:pPr>
                      <w:r w:rsidRPr="002F2634">
                        <w:rPr>
                          <w:rFonts w:cstheme="minorHAnsi"/>
                        </w:rPr>
                        <w:t>For example, a three ton, 15 SEER, 12EER, 9 HSPF Air Source Heat Pump installed in</w:t>
                      </w:r>
                      <w:ins w:id="3141" w:author="Samuel Dent" w:date="2015-11-18T12:21:00Z">
                        <w:r>
                          <w:rPr>
                            <w:rFonts w:cstheme="minorHAnsi"/>
                          </w:rPr>
                          <w:t xml:space="preserve"> single-family home in</w:t>
                        </w:r>
                      </w:ins>
                      <w:r w:rsidRPr="002F2634">
                        <w:rPr>
                          <w:rFonts w:cstheme="minorHAnsi"/>
                        </w:rPr>
                        <w:t xml:space="preserve"> Marion:</w:t>
                      </w:r>
                    </w:p>
                    <w:p w14:paraId="10D02868" w14:textId="77777777" w:rsidR="00F60751" w:rsidRPr="002F2634" w:rsidRDefault="00F60751" w:rsidP="00FC3CAF">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((36,000 * (1/11.</w:t>
                      </w:r>
                      <w:r>
                        <w:rPr>
                          <w:rFonts w:cstheme="minorHAnsi"/>
                        </w:rPr>
                        <w:t>8</w:t>
                      </w:r>
                      <w:r w:rsidRPr="002F2634">
                        <w:rPr>
                          <w:rFonts w:cstheme="minorHAnsi"/>
                        </w:rPr>
                        <w:t xml:space="preserve"> – 1/12)) / 1000) * 0.</w:t>
                      </w:r>
                      <w:r>
                        <w:rPr>
                          <w:rFonts w:cstheme="minorHAnsi"/>
                        </w:rPr>
                        <w:t>72</w:t>
                      </w:r>
                    </w:p>
                    <w:p w14:paraId="1CAAD874" w14:textId="77777777" w:rsidR="00F60751" w:rsidRPr="002F2634" w:rsidRDefault="00F60751" w:rsidP="00FC3CAF">
                      <w:pPr>
                        <w:ind w:left="1440"/>
                        <w:rPr>
                          <w:rFonts w:cstheme="minorHAnsi"/>
                        </w:rPr>
                      </w:pPr>
                      <w:r w:rsidRPr="002F2634">
                        <w:rPr>
                          <w:rFonts w:cstheme="minorHAnsi"/>
                        </w:rPr>
                        <w:t>= 0.</w:t>
                      </w:r>
                      <w:r>
                        <w:rPr>
                          <w:rFonts w:cstheme="minorHAnsi"/>
                        </w:rPr>
                        <w:t>037</w:t>
                      </w:r>
                      <w:r w:rsidRPr="002F2634">
                        <w:rPr>
                          <w:rFonts w:cstheme="minorHAnsi"/>
                        </w:rPr>
                        <w:t xml:space="preserve"> kW</w:t>
                      </w:r>
                    </w:p>
                    <w:p w14:paraId="613E963B" w14:textId="77777777" w:rsidR="00F60751" w:rsidRPr="002F2634" w:rsidRDefault="00F60751" w:rsidP="00FC3CAF">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((36,000 * (1/11.</w:t>
                      </w:r>
                      <w:r>
                        <w:rPr>
                          <w:rFonts w:cstheme="minorHAnsi"/>
                        </w:rPr>
                        <w:t>8</w:t>
                      </w:r>
                      <w:r w:rsidRPr="002F2634">
                        <w:rPr>
                          <w:rFonts w:cstheme="minorHAnsi"/>
                        </w:rPr>
                        <w:t xml:space="preserve"> – 1/12)) / 1000) * 0.466</w:t>
                      </w:r>
                    </w:p>
                    <w:p w14:paraId="39164933" w14:textId="77777777" w:rsidR="00F60751" w:rsidRPr="002F2634" w:rsidRDefault="00F60751" w:rsidP="00FC3CAF">
                      <w:pPr>
                        <w:ind w:left="1440"/>
                        <w:rPr>
                          <w:rFonts w:cstheme="minorHAnsi"/>
                        </w:rPr>
                      </w:pPr>
                      <w:r w:rsidRPr="002F2634">
                        <w:rPr>
                          <w:rFonts w:cstheme="minorHAnsi"/>
                        </w:rPr>
                        <w:t>= 0.</w:t>
                      </w:r>
                      <w:r>
                        <w:rPr>
                          <w:rFonts w:cstheme="minorHAnsi"/>
                        </w:rPr>
                        <w:t>024</w:t>
                      </w:r>
                      <w:r w:rsidRPr="002F2634">
                        <w:rPr>
                          <w:rFonts w:cstheme="minorHAnsi"/>
                        </w:rPr>
                        <w:t xml:space="preserve"> kW</w:t>
                      </w:r>
                    </w:p>
                    <w:p w14:paraId="2702F55B" w14:textId="77777777" w:rsidR="00F60751" w:rsidRDefault="00F60751" w:rsidP="00FC3CAF"/>
                    <w:p w14:paraId="378B7701" w14:textId="77777777" w:rsidR="00F60751" w:rsidRDefault="00F60751" w:rsidP="00FC3CAF">
                      <w:r>
                        <w:t>Early Replacement:</w:t>
                      </w:r>
                    </w:p>
                    <w:p w14:paraId="7C613E1F" w14:textId="77777777" w:rsidR="00F60751" w:rsidRPr="002F2634" w:rsidRDefault="00F60751" w:rsidP="00FC3CAF">
                      <w:pPr>
                        <w:rPr>
                          <w:rFonts w:cstheme="minorHAnsi"/>
                        </w:rPr>
                      </w:pPr>
                      <w:r w:rsidRPr="002F2634">
                        <w:rPr>
                          <w:rFonts w:cstheme="minorHAnsi"/>
                        </w:rPr>
                        <w:t xml:space="preserve">For example, a three ton, 15 SEER, 12EER, 9 HSPF Air Source Heat Pump </w:t>
                      </w:r>
                      <w:r>
                        <w:rPr>
                          <w:rFonts w:cstheme="minorHAnsi"/>
                        </w:rPr>
                        <w:t>replaces an existing working Air Source Heat Pump with unknown efficiency ratings</w:t>
                      </w:r>
                      <w:r w:rsidRPr="002F2634">
                        <w:rPr>
                          <w:rFonts w:cstheme="minorHAnsi"/>
                        </w:rPr>
                        <w:t xml:space="preserve"> in </w:t>
                      </w:r>
                      <w:ins w:id="3142" w:author="Samuel Dent" w:date="2015-11-18T12:21:00Z">
                        <w:r>
                          <w:rPr>
                            <w:rFonts w:cstheme="minorHAnsi"/>
                          </w:rPr>
                          <w:t xml:space="preserve">single-family home in </w:t>
                        </w:r>
                      </w:ins>
                      <w:r w:rsidRPr="002F2634">
                        <w:rPr>
                          <w:rFonts w:cstheme="minorHAnsi"/>
                        </w:rPr>
                        <w:t>Marion:</w:t>
                      </w:r>
                    </w:p>
                    <w:p w14:paraId="39992685" w14:textId="77777777" w:rsidR="00F60751" w:rsidRPr="000B7BB6" w:rsidRDefault="00F60751" w:rsidP="00FC3CAF">
                      <w:pPr>
                        <w:ind w:left="1440" w:hanging="720"/>
                        <w:rPr>
                          <w:rFonts w:cstheme="minorHAnsi"/>
                          <w:noProof/>
                        </w:rPr>
                      </w:pPr>
                      <w:r w:rsidRPr="000B7BB6">
                        <w:rPr>
                          <w:rFonts w:cstheme="minorHAnsi"/>
                          <w:noProof/>
                        </w:rPr>
                        <w:t>ΔkW</w:t>
                      </w:r>
                      <w:r w:rsidRPr="002F2634">
                        <w:rPr>
                          <w:rFonts w:cstheme="minorHAnsi"/>
                          <w:vertAlign w:val="subscript"/>
                        </w:rPr>
                        <w:t>SSP</w:t>
                      </w:r>
                      <w:r w:rsidRPr="000B7BB6">
                        <w:rPr>
                          <w:rFonts w:cstheme="minorHAnsi"/>
                          <w:noProof/>
                        </w:rPr>
                        <w:t xml:space="preserve"> for remaining life of existing unit (1st 6 years):</w:t>
                      </w:r>
                    </w:p>
                    <w:p w14:paraId="43678E83" w14:textId="77777777" w:rsidR="00F60751" w:rsidRDefault="00F60751" w:rsidP="00FC3CAF">
                      <w:pPr>
                        <w:ind w:left="1440"/>
                        <w:rPr>
                          <w:rFonts w:cstheme="minorHAnsi"/>
                          <w:noProof/>
                        </w:rPr>
                      </w:pPr>
                      <w:r w:rsidRPr="000B7BB6">
                        <w:rPr>
                          <w:rFonts w:cstheme="minorHAnsi"/>
                          <w:noProof/>
                        </w:rPr>
                        <w:t xml:space="preserve">= </w:t>
                      </w:r>
                      <w:r>
                        <w:rPr>
                          <w:rFonts w:cstheme="minorHAnsi"/>
                          <w:noProof/>
                        </w:rPr>
                        <w:t>((36,000 * (1/8.55</w:t>
                      </w:r>
                      <w:r w:rsidRPr="002F2634">
                        <w:rPr>
                          <w:rFonts w:cstheme="minorHAnsi"/>
                          <w:noProof/>
                        </w:rPr>
                        <w:t xml:space="preserve"> - 1/</w:t>
                      </w:r>
                      <w:r>
                        <w:rPr>
                          <w:rFonts w:cstheme="minorHAnsi"/>
                          <w:noProof/>
                        </w:rPr>
                        <w:t>12</w:t>
                      </w:r>
                      <w:r w:rsidRPr="002F2634">
                        <w:rPr>
                          <w:rFonts w:cstheme="minorHAnsi"/>
                          <w:noProof/>
                        </w:rPr>
                        <w:t xml:space="preserve">)) / 1000) </w:t>
                      </w:r>
                      <w:r>
                        <w:rPr>
                          <w:rFonts w:cstheme="minorHAnsi"/>
                          <w:noProof/>
                        </w:rPr>
                        <w:t>*</w:t>
                      </w:r>
                      <w:r w:rsidRPr="002F2634">
                        <w:rPr>
                          <w:rFonts w:cstheme="minorHAnsi"/>
                          <w:noProof/>
                        </w:rPr>
                        <w:t xml:space="preserve"> </w:t>
                      </w:r>
                      <w:r>
                        <w:rPr>
                          <w:rFonts w:cstheme="minorHAnsi"/>
                          <w:noProof/>
                        </w:rPr>
                        <w:t>0.72</w:t>
                      </w:r>
                    </w:p>
                    <w:p w14:paraId="76D31B64" w14:textId="77777777" w:rsidR="00F60751" w:rsidRDefault="00F60751" w:rsidP="00FC3CAF">
                      <w:pPr>
                        <w:ind w:left="1440"/>
                        <w:rPr>
                          <w:rFonts w:cstheme="minorHAnsi"/>
                          <w:noProof/>
                        </w:rPr>
                      </w:pPr>
                      <w:r>
                        <w:rPr>
                          <w:rFonts w:cstheme="minorHAnsi"/>
                          <w:noProof/>
                        </w:rPr>
                        <w:t>= 0.872 kW</w:t>
                      </w:r>
                    </w:p>
                    <w:p w14:paraId="1BCEC96F" w14:textId="77777777" w:rsidR="00F60751" w:rsidRPr="000B7BB6" w:rsidRDefault="00F60751" w:rsidP="00FC3CAF">
                      <w:pPr>
                        <w:ind w:left="1440" w:hanging="720"/>
                        <w:rPr>
                          <w:rFonts w:cstheme="minorHAnsi"/>
                          <w:noProof/>
                        </w:rPr>
                      </w:pPr>
                      <w:r w:rsidRPr="000B7BB6">
                        <w:rPr>
                          <w:rFonts w:cstheme="minorHAnsi"/>
                          <w:noProof/>
                        </w:rPr>
                        <w:t>ΔkW</w:t>
                      </w:r>
                      <w:r w:rsidRPr="002F2634">
                        <w:rPr>
                          <w:rFonts w:cstheme="minorHAnsi"/>
                          <w:vertAlign w:val="subscript"/>
                        </w:rPr>
                        <w:t>SSP</w:t>
                      </w:r>
                      <w:r w:rsidRPr="000B7BB6">
                        <w:rPr>
                          <w:rFonts w:cstheme="minorHAnsi"/>
                          <w:noProof/>
                        </w:rPr>
                        <w:t xml:space="preserve"> for remaining measure life (next 12 years):</w:t>
                      </w:r>
                    </w:p>
                    <w:p w14:paraId="671275C6" w14:textId="77777777" w:rsidR="00F60751" w:rsidRPr="002F2634" w:rsidRDefault="00F60751" w:rsidP="00FC3CAF">
                      <w:pPr>
                        <w:ind w:left="1440"/>
                        <w:rPr>
                          <w:rFonts w:cstheme="minorHAnsi"/>
                        </w:rPr>
                      </w:pPr>
                      <w:r w:rsidRPr="002F2634">
                        <w:rPr>
                          <w:rFonts w:cstheme="minorHAnsi"/>
                        </w:rPr>
                        <w:t>= ((36,000 * (1/11.</w:t>
                      </w:r>
                      <w:r>
                        <w:rPr>
                          <w:rFonts w:cstheme="minorHAnsi"/>
                        </w:rPr>
                        <w:t>8</w:t>
                      </w:r>
                      <w:r w:rsidRPr="002F2634">
                        <w:rPr>
                          <w:rFonts w:cstheme="minorHAnsi"/>
                        </w:rPr>
                        <w:t xml:space="preserve"> – 1/12)) / 1000) * 0.</w:t>
                      </w:r>
                      <w:r>
                        <w:rPr>
                          <w:rFonts w:cstheme="minorHAnsi"/>
                        </w:rPr>
                        <w:t>72</w:t>
                      </w:r>
                    </w:p>
                    <w:p w14:paraId="4A3D0D96" w14:textId="77777777" w:rsidR="00F60751" w:rsidRPr="002F2634" w:rsidRDefault="00F60751" w:rsidP="00FC3CAF">
                      <w:pPr>
                        <w:ind w:left="1440"/>
                        <w:rPr>
                          <w:rFonts w:cstheme="minorHAnsi"/>
                        </w:rPr>
                      </w:pPr>
                      <w:r w:rsidRPr="002F2634">
                        <w:rPr>
                          <w:rFonts w:cstheme="minorHAnsi"/>
                        </w:rPr>
                        <w:t>= 0.</w:t>
                      </w:r>
                      <w:r>
                        <w:rPr>
                          <w:rFonts w:cstheme="minorHAnsi"/>
                        </w:rPr>
                        <w:t>037</w:t>
                      </w:r>
                      <w:r w:rsidRPr="002F2634">
                        <w:rPr>
                          <w:rFonts w:cstheme="minorHAnsi"/>
                        </w:rPr>
                        <w:t xml:space="preserve"> kW</w:t>
                      </w:r>
                    </w:p>
                    <w:p w14:paraId="233F1979" w14:textId="77777777" w:rsidR="00F60751" w:rsidRDefault="00F60751" w:rsidP="00FC3CAF">
                      <w:pPr>
                        <w:ind w:left="1440" w:hanging="720"/>
                        <w:rPr>
                          <w:rFonts w:cstheme="minorHAnsi"/>
                          <w:noProof/>
                        </w:rPr>
                      </w:pPr>
                    </w:p>
                    <w:p w14:paraId="46C0F29A" w14:textId="77777777" w:rsidR="00F60751" w:rsidRPr="000B7BB6" w:rsidRDefault="00F60751" w:rsidP="00FC3CAF">
                      <w:pPr>
                        <w:ind w:left="1440" w:hanging="720"/>
                        <w:rPr>
                          <w:rFonts w:cstheme="minorHAnsi"/>
                          <w:noProof/>
                        </w:rPr>
                      </w:pPr>
                      <w:r w:rsidRPr="000B7BB6">
                        <w:rPr>
                          <w:rFonts w:cstheme="minorHAnsi"/>
                          <w:noProof/>
                        </w:rPr>
                        <w:t>ΔkW</w:t>
                      </w:r>
                      <w:r w:rsidRPr="002F2634">
                        <w:rPr>
                          <w:rFonts w:cstheme="minorHAnsi"/>
                          <w:vertAlign w:val="subscript"/>
                        </w:rPr>
                        <w:t>PJM</w:t>
                      </w:r>
                      <w:r w:rsidRPr="000B7BB6">
                        <w:rPr>
                          <w:rFonts w:cstheme="minorHAnsi"/>
                          <w:noProof/>
                        </w:rPr>
                        <w:t xml:space="preserve"> for remaining life of existing unit (1st 6 years):</w:t>
                      </w:r>
                    </w:p>
                    <w:p w14:paraId="7327C7E6" w14:textId="77777777" w:rsidR="00F60751" w:rsidRDefault="00F60751" w:rsidP="00FC3CAF">
                      <w:pPr>
                        <w:ind w:left="1440"/>
                        <w:rPr>
                          <w:rFonts w:cstheme="minorHAnsi"/>
                          <w:noProof/>
                        </w:rPr>
                      </w:pPr>
                      <w:r w:rsidRPr="000B7BB6">
                        <w:rPr>
                          <w:rFonts w:cstheme="minorHAnsi"/>
                          <w:noProof/>
                        </w:rPr>
                        <w:t xml:space="preserve">= </w:t>
                      </w:r>
                      <w:r>
                        <w:rPr>
                          <w:rFonts w:cstheme="minorHAnsi"/>
                          <w:noProof/>
                        </w:rPr>
                        <w:t>((36,000 * (1/8.55</w:t>
                      </w:r>
                      <w:r w:rsidRPr="002F2634">
                        <w:rPr>
                          <w:rFonts w:cstheme="minorHAnsi"/>
                          <w:noProof/>
                        </w:rPr>
                        <w:t xml:space="preserve"> - 1/</w:t>
                      </w:r>
                      <w:r>
                        <w:rPr>
                          <w:rFonts w:cstheme="minorHAnsi"/>
                          <w:noProof/>
                        </w:rPr>
                        <w:t>12)) / 1000) *</w:t>
                      </w:r>
                      <w:r w:rsidRPr="002F2634">
                        <w:rPr>
                          <w:rFonts w:cstheme="minorHAnsi"/>
                          <w:noProof/>
                        </w:rPr>
                        <w:t xml:space="preserve"> </w:t>
                      </w:r>
                      <w:r>
                        <w:rPr>
                          <w:rFonts w:cstheme="minorHAnsi"/>
                          <w:noProof/>
                        </w:rPr>
                        <w:t>0.466</w:t>
                      </w:r>
                    </w:p>
                    <w:p w14:paraId="582CA71B" w14:textId="77777777" w:rsidR="00F60751" w:rsidRDefault="00F60751" w:rsidP="00FC3CAF">
                      <w:pPr>
                        <w:ind w:left="1440"/>
                        <w:rPr>
                          <w:rFonts w:cstheme="minorHAnsi"/>
                          <w:noProof/>
                        </w:rPr>
                      </w:pPr>
                      <w:r>
                        <w:rPr>
                          <w:rFonts w:cstheme="minorHAnsi"/>
                          <w:noProof/>
                        </w:rPr>
                        <w:t>= 0.564 kW</w:t>
                      </w:r>
                    </w:p>
                    <w:p w14:paraId="4413AE05" w14:textId="77777777" w:rsidR="00F60751" w:rsidRPr="000B7BB6" w:rsidRDefault="00F60751" w:rsidP="00FC3CAF">
                      <w:pPr>
                        <w:ind w:left="1440" w:hanging="720"/>
                        <w:rPr>
                          <w:rFonts w:cstheme="minorHAnsi"/>
                          <w:noProof/>
                        </w:rPr>
                      </w:pPr>
                      <w:r w:rsidRPr="000B7BB6">
                        <w:rPr>
                          <w:rFonts w:cstheme="minorHAnsi"/>
                          <w:noProof/>
                        </w:rPr>
                        <w:t>ΔkW</w:t>
                      </w:r>
                      <w:r w:rsidRPr="002F2634">
                        <w:rPr>
                          <w:rFonts w:cstheme="minorHAnsi"/>
                          <w:vertAlign w:val="subscript"/>
                        </w:rPr>
                        <w:t>PJM</w:t>
                      </w:r>
                      <w:r w:rsidRPr="000B7BB6">
                        <w:rPr>
                          <w:rFonts w:cstheme="minorHAnsi"/>
                          <w:noProof/>
                        </w:rPr>
                        <w:t xml:space="preserve"> for remaining measure life (next 12 years):</w:t>
                      </w:r>
                    </w:p>
                    <w:p w14:paraId="4207CF48" w14:textId="77777777" w:rsidR="00F60751" w:rsidRPr="002F2634" w:rsidRDefault="00F60751" w:rsidP="00FC3CAF">
                      <w:pPr>
                        <w:ind w:left="1440"/>
                        <w:rPr>
                          <w:rFonts w:cstheme="minorHAnsi"/>
                        </w:rPr>
                      </w:pPr>
                      <w:r w:rsidRPr="002F2634">
                        <w:rPr>
                          <w:rFonts w:cstheme="minorHAnsi"/>
                        </w:rPr>
                        <w:t>= ((36,000 * (1/11.</w:t>
                      </w:r>
                      <w:r>
                        <w:rPr>
                          <w:rFonts w:cstheme="minorHAnsi"/>
                        </w:rPr>
                        <w:t>8</w:t>
                      </w:r>
                      <w:r w:rsidRPr="002F2634">
                        <w:rPr>
                          <w:rFonts w:cstheme="minorHAnsi"/>
                        </w:rPr>
                        <w:t xml:space="preserve"> – 1/12)) / 1000) * 0.466</w:t>
                      </w:r>
                    </w:p>
                    <w:p w14:paraId="40A7D25A" w14:textId="77777777" w:rsidR="00F60751" w:rsidRPr="002F2634" w:rsidRDefault="00F60751" w:rsidP="00FC3CAF">
                      <w:pPr>
                        <w:ind w:left="1440"/>
                        <w:rPr>
                          <w:rFonts w:cstheme="minorHAnsi"/>
                        </w:rPr>
                      </w:pPr>
                      <w:r w:rsidRPr="002F2634">
                        <w:rPr>
                          <w:rFonts w:cstheme="minorHAnsi"/>
                        </w:rPr>
                        <w:t>= 0.</w:t>
                      </w:r>
                      <w:r>
                        <w:rPr>
                          <w:rFonts w:cstheme="minorHAnsi"/>
                        </w:rPr>
                        <w:t>024</w:t>
                      </w:r>
                      <w:r w:rsidRPr="002F2634">
                        <w:rPr>
                          <w:rFonts w:cstheme="minorHAnsi"/>
                        </w:rPr>
                        <w:t xml:space="preserve"> kW</w:t>
                      </w:r>
                    </w:p>
                    <w:p w14:paraId="013D8E55" w14:textId="77777777" w:rsidR="00F60751" w:rsidRDefault="00F60751" w:rsidP="00FC3CAF"/>
                  </w:txbxContent>
                </v:textbox>
                <w10:anchorlock/>
              </v:shape>
            </w:pict>
          </mc:Fallback>
        </mc:AlternateContent>
      </w:r>
    </w:p>
    <w:p w14:paraId="14373DD9" w14:textId="77777777" w:rsidR="00FC3CAF" w:rsidRPr="000B7BB6" w:rsidRDefault="00FC3CAF" w:rsidP="00FC3CAF">
      <w:pPr>
        <w:pStyle w:val="Heading6"/>
      </w:pPr>
      <w:r>
        <w:t>Natural Gas</w:t>
      </w:r>
      <w:r w:rsidRPr="00B41203">
        <w:t xml:space="preserve"> Savings </w:t>
      </w:r>
    </w:p>
    <w:p w14:paraId="264C5818" w14:textId="77777777" w:rsidR="00FC3CAF" w:rsidRPr="000B7BB6" w:rsidRDefault="00FC3CAF" w:rsidP="00FC3CAF">
      <w:pPr>
        <w:rPr>
          <w:rFonts w:cstheme="minorHAnsi"/>
        </w:rPr>
      </w:pPr>
      <w:r w:rsidRPr="000B7BB6">
        <w:rPr>
          <w:rFonts w:cstheme="minorHAnsi"/>
        </w:rPr>
        <w:t>N/A</w:t>
      </w:r>
    </w:p>
    <w:p w14:paraId="59DC5547" w14:textId="77777777" w:rsidR="00FC3CAF" w:rsidRPr="000B7BB6" w:rsidRDefault="00FC3CAF" w:rsidP="00FC3CAF">
      <w:pPr>
        <w:pStyle w:val="Heading6"/>
      </w:pPr>
      <w:r w:rsidRPr="000B7BB6">
        <w:t xml:space="preserve">Water Impact Descriptions and Calculation  </w:t>
      </w:r>
    </w:p>
    <w:p w14:paraId="74C06659" w14:textId="77777777" w:rsidR="00FC3CAF" w:rsidRPr="000B7BB6" w:rsidRDefault="00FC3CAF" w:rsidP="00FC3CAF">
      <w:pPr>
        <w:rPr>
          <w:rFonts w:cstheme="minorHAnsi"/>
        </w:rPr>
      </w:pPr>
      <w:r w:rsidRPr="000B7BB6">
        <w:rPr>
          <w:rFonts w:cstheme="minorHAnsi"/>
        </w:rPr>
        <w:t>N/A</w:t>
      </w:r>
    </w:p>
    <w:p w14:paraId="14235135" w14:textId="77777777" w:rsidR="00FC3CAF" w:rsidRPr="000B7BB6" w:rsidRDefault="00FC3CAF" w:rsidP="00FC3CAF">
      <w:pPr>
        <w:pStyle w:val="Heading6"/>
      </w:pPr>
      <w:r w:rsidRPr="000B7BB6">
        <w:t xml:space="preserve">Deemed O&amp;M Cost Adjustment Calculation </w:t>
      </w:r>
    </w:p>
    <w:p w14:paraId="29EF0EE2" w14:textId="77777777" w:rsidR="00FC3CAF" w:rsidRPr="000B7BB6" w:rsidRDefault="00FC3CAF" w:rsidP="00FC3CAF">
      <w:pPr>
        <w:rPr>
          <w:rFonts w:cstheme="minorHAnsi"/>
        </w:rPr>
      </w:pPr>
      <w:r w:rsidRPr="000B7BB6">
        <w:rPr>
          <w:rFonts w:cstheme="minorHAnsi"/>
        </w:rPr>
        <w:t>N/A</w:t>
      </w:r>
    </w:p>
    <w:p w14:paraId="531AC985" w14:textId="49B77883" w:rsidR="00FC3CAF" w:rsidRDefault="00FC3CAF" w:rsidP="00FC3CAF">
      <w:pPr>
        <w:pStyle w:val="Heading6"/>
      </w:pPr>
      <w:r>
        <w:t xml:space="preserve">Measure Code: </w:t>
      </w:r>
      <w:r w:rsidRPr="0069549D">
        <w:t>RS-</w:t>
      </w:r>
      <w:r>
        <w:t>HVC</w:t>
      </w:r>
      <w:r w:rsidRPr="0069549D">
        <w:t>-</w:t>
      </w:r>
      <w:r>
        <w:t>ASHP</w:t>
      </w:r>
      <w:r w:rsidRPr="0069549D">
        <w:t>-</w:t>
      </w:r>
      <w:del w:id="3143" w:author="Samuel Dent" w:date="2015-11-18T12:21:00Z">
        <w:r w:rsidRPr="0069549D" w:rsidDel="00AF2D4B">
          <w:delText>V0</w:delText>
        </w:r>
        <w:r w:rsidDel="00AF2D4B">
          <w:delText>4</w:delText>
        </w:r>
      </w:del>
      <w:ins w:id="3144" w:author="Samuel Dent" w:date="2015-11-18T12:21:00Z">
        <w:r w:rsidRPr="0069549D">
          <w:t>V0</w:t>
        </w:r>
      </w:ins>
      <w:ins w:id="3145" w:author="Samuel Dent" w:date="2016-01-14T09:58:00Z">
        <w:r w:rsidR="00542D0C">
          <w:t>6</w:t>
        </w:r>
      </w:ins>
      <w:r w:rsidRPr="0069549D">
        <w:t>-</w:t>
      </w:r>
      <w:del w:id="3146" w:author="Samuel Dent" w:date="2015-11-18T12:21:00Z">
        <w:r w:rsidDel="00AF2D4B">
          <w:delText>150601</w:delText>
        </w:r>
      </w:del>
      <w:ins w:id="3147" w:author="Samuel Dent" w:date="2015-11-18T12:21:00Z">
        <w:r>
          <w:t>160601</w:t>
        </w:r>
      </w:ins>
    </w:p>
    <w:p w14:paraId="45B1CFDA" w14:textId="77777777" w:rsidR="00F83B3F" w:rsidRDefault="00F83B3F" w:rsidP="00F83B3F"/>
    <w:p w14:paraId="517FC48C" w14:textId="77777777" w:rsidR="00F83B3F" w:rsidRPr="00F83B3F" w:rsidRDefault="00F83B3F" w:rsidP="00F83B3F">
      <w:pPr>
        <w:sectPr w:rsidR="00F83B3F" w:rsidRPr="00F83B3F">
          <w:headerReference w:type="default" r:id="rId27"/>
          <w:pgSz w:w="12240" w:h="15840"/>
          <w:pgMar w:top="1440" w:right="1440" w:bottom="1440" w:left="1440" w:header="720" w:footer="720" w:gutter="0"/>
          <w:cols w:space="720"/>
          <w:docGrid w:linePitch="360"/>
        </w:sectPr>
      </w:pPr>
    </w:p>
    <w:p w14:paraId="2DA40D58" w14:textId="77777777" w:rsidR="00841F99" w:rsidRDefault="00841F99" w:rsidP="00841F99">
      <w:pPr>
        <w:pStyle w:val="Heading3"/>
      </w:pPr>
      <w:bookmarkStart w:id="3148" w:name="_Ref355947743"/>
      <w:bookmarkStart w:id="3149" w:name="_Toc437592964"/>
      <w:bookmarkStart w:id="3150" w:name="_Toc437855979"/>
      <w:bookmarkStart w:id="3151" w:name="_Toc441217032"/>
      <w:r>
        <w:lastRenderedPageBreak/>
        <w:t>Boiler Pipe Insulation</w:t>
      </w:r>
      <w:bookmarkEnd w:id="2825"/>
      <w:bookmarkEnd w:id="3148"/>
      <w:bookmarkEnd w:id="3149"/>
      <w:bookmarkEnd w:id="3150"/>
      <w:bookmarkEnd w:id="3151"/>
    </w:p>
    <w:p w14:paraId="7F94BA4B" w14:textId="77777777" w:rsidR="00CC01E1" w:rsidRPr="000B7BB6" w:rsidRDefault="00CC01E1" w:rsidP="00CC01E1">
      <w:pPr>
        <w:pStyle w:val="Heading6"/>
      </w:pPr>
      <w:r w:rsidRPr="00B41203">
        <w:t xml:space="preserve">Description </w:t>
      </w:r>
    </w:p>
    <w:p w14:paraId="07BBCAA8" w14:textId="77777777" w:rsidR="00CC01E1" w:rsidRPr="00A05FC2" w:rsidRDefault="00CC01E1" w:rsidP="00CC01E1">
      <w:pPr>
        <w:keepNext/>
        <w:rPr>
          <w:rFonts w:cstheme="minorHAnsi"/>
        </w:rPr>
      </w:pPr>
      <w:r w:rsidRPr="00A05FC2">
        <w:rPr>
          <w:rFonts w:cstheme="minorHAnsi"/>
        </w:rPr>
        <w:t xml:space="preserve">This measure describes adding insulation to un-insulated </w:t>
      </w:r>
      <w:r>
        <w:rPr>
          <w:rFonts w:cstheme="minorHAnsi"/>
        </w:rPr>
        <w:t>boiler</w:t>
      </w:r>
      <w:r w:rsidRPr="00A05FC2">
        <w:rPr>
          <w:rFonts w:cstheme="minorHAnsi"/>
        </w:rPr>
        <w:t xml:space="preserve"> pipes</w:t>
      </w:r>
      <w:r>
        <w:rPr>
          <w:rFonts w:cstheme="minorHAnsi"/>
        </w:rPr>
        <w:t xml:space="preserve"> in un-conditioned basements or crawlspaces</w:t>
      </w:r>
      <w:r w:rsidRPr="00A05FC2">
        <w:rPr>
          <w:rFonts w:cstheme="minorHAnsi"/>
        </w:rPr>
        <w:t xml:space="preserve">. </w:t>
      </w:r>
    </w:p>
    <w:p w14:paraId="4A5A48CD" w14:textId="77777777" w:rsidR="00CC01E1" w:rsidRPr="000B7BB6" w:rsidRDefault="00CC01E1" w:rsidP="00CC01E1">
      <w:pPr>
        <w:widowControl/>
        <w:jc w:val="left"/>
        <w:rPr>
          <w:rFonts w:cstheme="minorHAnsi"/>
          <w:szCs w:val="20"/>
        </w:rPr>
      </w:pPr>
      <w:r w:rsidRPr="000B7BB6">
        <w:rPr>
          <w:rFonts w:cstheme="minorHAnsi"/>
          <w:szCs w:val="20"/>
        </w:rPr>
        <w:t xml:space="preserve">This measure was developed to be applicable to the following program types:  </w:t>
      </w:r>
      <w:r>
        <w:rPr>
          <w:rFonts w:cstheme="minorHAnsi"/>
          <w:szCs w:val="20"/>
        </w:rPr>
        <w:t xml:space="preserve">TOS, RNC, </w:t>
      </w:r>
      <w:r w:rsidRPr="000B7BB6">
        <w:rPr>
          <w:rFonts w:cstheme="minorHAnsi"/>
          <w:szCs w:val="20"/>
        </w:rPr>
        <w:t>RF</w:t>
      </w:r>
      <w:r>
        <w:rPr>
          <w:rFonts w:cstheme="minorHAnsi"/>
          <w:szCs w:val="20"/>
        </w:rPr>
        <w:t>, DI</w:t>
      </w:r>
      <w:r w:rsidRPr="000B7BB6">
        <w:rPr>
          <w:rFonts w:cstheme="minorHAnsi"/>
          <w:szCs w:val="20"/>
        </w:rPr>
        <w:t xml:space="preserve">.  </w:t>
      </w:r>
    </w:p>
    <w:p w14:paraId="04A7BC0A" w14:textId="77777777" w:rsidR="00CC01E1" w:rsidRPr="000B7BB6" w:rsidRDefault="00CC01E1" w:rsidP="00CC01E1">
      <w:pPr>
        <w:widowControl/>
        <w:jc w:val="left"/>
        <w:rPr>
          <w:rFonts w:cstheme="minorHAnsi"/>
          <w:szCs w:val="20"/>
        </w:rPr>
      </w:pPr>
      <w:r w:rsidRPr="000B7BB6">
        <w:rPr>
          <w:rFonts w:cstheme="minorHAnsi"/>
          <w:szCs w:val="20"/>
        </w:rPr>
        <w:t>If applied to other program types, the measure savings should be verified.</w:t>
      </w:r>
    </w:p>
    <w:p w14:paraId="31E57DC3" w14:textId="77777777" w:rsidR="00CC01E1" w:rsidRPr="00A05FC2" w:rsidRDefault="00CC01E1" w:rsidP="00CC01E1">
      <w:pPr>
        <w:pStyle w:val="Heading6"/>
      </w:pPr>
      <w:r w:rsidRPr="00A05FC2">
        <w:t xml:space="preserve">Definition of Efficient Equipment </w:t>
      </w:r>
    </w:p>
    <w:p w14:paraId="4C16692C" w14:textId="77777777" w:rsidR="00CC01E1" w:rsidRDefault="00CC01E1" w:rsidP="00CC01E1">
      <w:pPr>
        <w:rPr>
          <w:rFonts w:cstheme="minorHAnsi"/>
        </w:rPr>
      </w:pPr>
      <w:r w:rsidRPr="00A05FC2">
        <w:rPr>
          <w:rFonts w:cstheme="minorHAnsi"/>
        </w:rPr>
        <w:t xml:space="preserve">The efficient case is installing pipe wrap insulation to a length of </w:t>
      </w:r>
      <w:r>
        <w:rPr>
          <w:rFonts w:cstheme="minorHAnsi"/>
        </w:rPr>
        <w:t>boiler</w:t>
      </w:r>
      <w:r w:rsidRPr="00A05FC2">
        <w:rPr>
          <w:rFonts w:cstheme="minorHAnsi"/>
        </w:rPr>
        <w:t xml:space="preserve"> pipe.</w:t>
      </w:r>
    </w:p>
    <w:p w14:paraId="12CD93D4" w14:textId="77777777" w:rsidR="00CC01E1" w:rsidRDefault="00CC01E1" w:rsidP="00CC01E1">
      <w:pPr>
        <w:pStyle w:val="Heading6"/>
      </w:pPr>
      <w:r w:rsidRPr="00A05FC2">
        <w:t xml:space="preserve">Definition of Baseline Equipment </w:t>
      </w:r>
    </w:p>
    <w:p w14:paraId="73ACF37F" w14:textId="77777777" w:rsidR="00CC01E1" w:rsidRDefault="00CC01E1" w:rsidP="00CC01E1">
      <w:pPr>
        <w:rPr>
          <w:rFonts w:cstheme="minorHAnsi"/>
        </w:rPr>
      </w:pPr>
      <w:r w:rsidRPr="00A05FC2">
        <w:rPr>
          <w:rFonts w:cstheme="minorHAnsi"/>
        </w:rPr>
        <w:t xml:space="preserve">The baseline is an un-insulated </w:t>
      </w:r>
      <w:r>
        <w:rPr>
          <w:rFonts w:cstheme="minorHAnsi"/>
        </w:rPr>
        <w:t>boiler</w:t>
      </w:r>
      <w:r w:rsidRPr="00A05FC2">
        <w:rPr>
          <w:rFonts w:cstheme="minorHAnsi"/>
        </w:rPr>
        <w:t xml:space="preserve"> pipe.</w:t>
      </w:r>
    </w:p>
    <w:p w14:paraId="4D0633EA" w14:textId="77777777" w:rsidR="00CC01E1" w:rsidRDefault="00CC01E1" w:rsidP="00CC01E1">
      <w:pPr>
        <w:pStyle w:val="Heading6"/>
      </w:pPr>
      <w:r w:rsidRPr="00A05FC2">
        <w:t xml:space="preserve">Deemed Lifetime of Efficient Equipment </w:t>
      </w:r>
    </w:p>
    <w:p w14:paraId="02027DB1" w14:textId="77777777" w:rsidR="00CC01E1" w:rsidRPr="00A05FC2" w:rsidRDefault="00CC01E1" w:rsidP="00CC01E1">
      <w:pPr>
        <w:rPr>
          <w:rFonts w:cstheme="minorHAnsi"/>
        </w:rPr>
      </w:pPr>
      <w:r w:rsidRPr="00A05FC2">
        <w:rPr>
          <w:rFonts w:cstheme="minorHAnsi"/>
        </w:rPr>
        <w:t>The measure life is assumed to be 15 years</w:t>
      </w:r>
      <w:r w:rsidRPr="00A05FC2">
        <w:rPr>
          <w:rStyle w:val="FootnoteReference"/>
          <w:rFonts w:eastAsia="Calibri" w:cstheme="minorHAnsi"/>
        </w:rPr>
        <w:footnoteReference w:id="187"/>
      </w:r>
      <w:r w:rsidRPr="00A05FC2">
        <w:rPr>
          <w:rFonts w:cstheme="minorHAnsi"/>
        </w:rPr>
        <w:t>.</w:t>
      </w:r>
    </w:p>
    <w:p w14:paraId="349C8F12" w14:textId="77777777" w:rsidR="00CC01E1" w:rsidRPr="00A05FC2" w:rsidRDefault="00CC01E1" w:rsidP="00CC01E1">
      <w:pPr>
        <w:pStyle w:val="Heading6"/>
      </w:pPr>
      <w:r w:rsidRPr="00A05FC2">
        <w:t xml:space="preserve">Deemed Measure Cost </w:t>
      </w:r>
    </w:p>
    <w:p w14:paraId="75297FFA" w14:textId="77777777" w:rsidR="00CC01E1" w:rsidRPr="00A05FC2" w:rsidRDefault="00CC01E1" w:rsidP="00CC01E1">
      <w:pPr>
        <w:rPr>
          <w:rFonts w:cstheme="minorHAnsi"/>
        </w:rPr>
      </w:pPr>
      <w:r w:rsidRPr="00A05FC2">
        <w:rPr>
          <w:rFonts w:cstheme="minorHAnsi"/>
        </w:rPr>
        <w:t>The measure cost including material and installation is assumed to be $3 per linear foot</w:t>
      </w:r>
      <w:r w:rsidRPr="00A05FC2">
        <w:rPr>
          <w:rStyle w:val="FootnoteReference"/>
          <w:rFonts w:eastAsia="Calibri" w:cstheme="minorHAnsi"/>
        </w:rPr>
        <w:footnoteReference w:id="188"/>
      </w:r>
      <w:r w:rsidRPr="00A05FC2">
        <w:rPr>
          <w:rFonts w:cstheme="minorHAnsi"/>
        </w:rPr>
        <w:t>.</w:t>
      </w:r>
    </w:p>
    <w:p w14:paraId="541F93E1" w14:textId="77777777" w:rsidR="00CC01E1" w:rsidRPr="000B7BB6" w:rsidRDefault="00CC01E1" w:rsidP="00CC01E1">
      <w:pPr>
        <w:pStyle w:val="Heading6"/>
      </w:pPr>
      <w:r w:rsidRPr="00B41203">
        <w:t>Loadshape</w:t>
      </w:r>
    </w:p>
    <w:p w14:paraId="5A78F488" w14:textId="77777777" w:rsidR="00CC01E1" w:rsidRPr="00A05FC2" w:rsidRDefault="00CC01E1" w:rsidP="00CC01E1">
      <w:pPr>
        <w:rPr>
          <w:rFonts w:cstheme="minorHAnsi"/>
          <w:b/>
          <w:iCs/>
        </w:rPr>
      </w:pPr>
      <w:r w:rsidRPr="00A05FC2">
        <w:rPr>
          <w:rFonts w:cstheme="minorHAnsi"/>
        </w:rPr>
        <w:t>N/A</w:t>
      </w:r>
    </w:p>
    <w:p w14:paraId="6D49DE6B" w14:textId="77777777" w:rsidR="00CC01E1" w:rsidRPr="00A05FC2" w:rsidRDefault="00CC01E1" w:rsidP="00CC01E1">
      <w:pPr>
        <w:pStyle w:val="Heading6"/>
      </w:pPr>
      <w:r w:rsidRPr="00A05FC2">
        <w:t xml:space="preserve">Coincidence Factor </w:t>
      </w:r>
    </w:p>
    <w:p w14:paraId="45E6A6FB" w14:textId="77777777" w:rsidR="00CC01E1" w:rsidRDefault="00CC01E1" w:rsidP="00CC01E1">
      <w:pPr>
        <w:rPr>
          <w:rFonts w:cstheme="minorHAnsi"/>
        </w:rPr>
      </w:pPr>
      <w:r w:rsidRPr="00A05FC2">
        <w:rPr>
          <w:rFonts w:cstheme="minorHAnsi"/>
        </w:rPr>
        <w:t>N/A</w:t>
      </w:r>
    </w:p>
    <w:p w14:paraId="3CA0CB9E" w14:textId="77777777" w:rsidR="00CC01E1" w:rsidRPr="00A05FC2" w:rsidRDefault="00CC01E1" w:rsidP="00CC01E1">
      <w:pPr>
        <w:rPr>
          <w:rFonts w:cstheme="minorHAnsi"/>
          <w:b/>
          <w:iCs/>
        </w:rPr>
      </w:pPr>
    </w:p>
    <w:p w14:paraId="7FB03D78" w14:textId="77777777" w:rsidR="00CC01E1" w:rsidRPr="00A05FC2" w:rsidRDefault="00CC01E1" w:rsidP="00CC01E1">
      <w:pPr>
        <w:pStyle w:val="AlgorithmHeading"/>
        <w:pBdr>
          <w:top w:val="double" w:sz="4" w:space="2" w:color="auto"/>
        </w:pBdr>
      </w:pPr>
      <w:r w:rsidRPr="00A05FC2">
        <w:t>Algorithm</w:t>
      </w:r>
    </w:p>
    <w:p w14:paraId="273312F7" w14:textId="77777777" w:rsidR="00CC01E1" w:rsidRPr="00A05FC2" w:rsidRDefault="00CC01E1" w:rsidP="00CC01E1">
      <w:pPr>
        <w:pStyle w:val="Heading6"/>
      </w:pPr>
      <w:r w:rsidRPr="00A05FC2">
        <w:t xml:space="preserve">Calculation of Savings </w:t>
      </w:r>
    </w:p>
    <w:p w14:paraId="6D6B56A2" w14:textId="77777777" w:rsidR="00CC01E1" w:rsidRDefault="00CC01E1" w:rsidP="00CC01E1">
      <w:pPr>
        <w:pStyle w:val="Heading6"/>
      </w:pPr>
      <w:r w:rsidRPr="00A05FC2">
        <w:t>Electric Energy Savings</w:t>
      </w:r>
    </w:p>
    <w:p w14:paraId="49E77AF0" w14:textId="77777777" w:rsidR="00CC01E1" w:rsidRPr="00A05FC2" w:rsidRDefault="00CC01E1" w:rsidP="00CC01E1">
      <w:pPr>
        <w:rPr>
          <w:rFonts w:cstheme="minorHAnsi"/>
          <w:b/>
          <w:iCs/>
        </w:rPr>
      </w:pPr>
      <w:r w:rsidRPr="00A05FC2">
        <w:rPr>
          <w:rFonts w:cstheme="minorHAnsi"/>
        </w:rPr>
        <w:t>N/A</w:t>
      </w:r>
    </w:p>
    <w:p w14:paraId="50642D37" w14:textId="77777777" w:rsidR="00CC01E1" w:rsidRDefault="00CC01E1" w:rsidP="00CC01E1">
      <w:pPr>
        <w:pStyle w:val="Heading6"/>
      </w:pPr>
      <w:r w:rsidRPr="00A05FC2">
        <w:t>Summer Coincident Peak Demand Savings</w:t>
      </w:r>
    </w:p>
    <w:p w14:paraId="2E2783A1" w14:textId="77777777" w:rsidR="00CC01E1" w:rsidRPr="00A05FC2" w:rsidRDefault="00CC01E1" w:rsidP="00CC01E1">
      <w:pPr>
        <w:rPr>
          <w:rFonts w:cstheme="minorHAnsi"/>
          <w:b/>
          <w:iCs/>
        </w:rPr>
      </w:pPr>
      <w:r w:rsidRPr="00A05FC2">
        <w:rPr>
          <w:rFonts w:cstheme="minorHAnsi"/>
        </w:rPr>
        <w:t>N/A</w:t>
      </w:r>
    </w:p>
    <w:p w14:paraId="3CF17980" w14:textId="77777777" w:rsidR="00CC01E1" w:rsidRPr="00A05FC2" w:rsidRDefault="00CC01E1" w:rsidP="00CC01E1">
      <w:pPr>
        <w:pStyle w:val="Heading6"/>
      </w:pPr>
      <w:r>
        <w:t>Natural Gas</w:t>
      </w:r>
      <w:r w:rsidRPr="00A05FC2">
        <w:t xml:space="preserve"> Savings </w:t>
      </w:r>
    </w:p>
    <w:p w14:paraId="16CEFE51" w14:textId="77777777" w:rsidR="00CC01E1" w:rsidRPr="00A05FC2" w:rsidRDefault="00CC01E1" w:rsidP="00CC01E1">
      <w:pPr>
        <w:autoSpaceDE w:val="0"/>
        <w:autoSpaceDN w:val="0"/>
        <w:adjustRightInd w:val="0"/>
        <w:ind w:left="2880" w:hanging="1440"/>
        <w:rPr>
          <w:rFonts w:cstheme="minorHAnsi"/>
        </w:rPr>
      </w:pPr>
      <w:r w:rsidRPr="00A05FC2">
        <w:rPr>
          <w:rFonts w:cstheme="minorHAnsi"/>
          <w:noProof/>
        </w:rPr>
        <w:t>Δ</w:t>
      </w:r>
      <w:r w:rsidRPr="00A05FC2">
        <w:rPr>
          <w:rFonts w:cstheme="minorHAnsi"/>
        </w:rPr>
        <w:t>Therm</w:t>
      </w:r>
      <w:r w:rsidRPr="00A05FC2">
        <w:rPr>
          <w:rFonts w:cstheme="minorHAnsi"/>
        </w:rPr>
        <w:tab/>
        <w:t>= ((</w:t>
      </w:r>
      <w:r>
        <w:rPr>
          <w:rFonts w:cstheme="minorHAnsi"/>
        </w:rPr>
        <w:t>(</w:t>
      </w:r>
      <w:r w:rsidRPr="00A05FC2">
        <w:rPr>
          <w:rFonts w:cstheme="minorHAnsi"/>
        </w:rPr>
        <w:t>1/R</w:t>
      </w:r>
      <w:r w:rsidRPr="00F866AB">
        <w:rPr>
          <w:rFonts w:cstheme="minorHAnsi"/>
          <w:vertAlign w:val="subscript"/>
        </w:rPr>
        <w:t>exist</w:t>
      </w:r>
      <w:r w:rsidRPr="00A05FC2">
        <w:rPr>
          <w:rFonts w:cstheme="minorHAnsi"/>
        </w:rPr>
        <w:t xml:space="preserve"> </w:t>
      </w:r>
      <w:r>
        <w:rPr>
          <w:rFonts w:cstheme="minorHAnsi"/>
        </w:rPr>
        <w:t>* C</w:t>
      </w:r>
      <w:r w:rsidRPr="00F866AB">
        <w:rPr>
          <w:rFonts w:cstheme="minorHAnsi"/>
          <w:vertAlign w:val="subscript"/>
        </w:rPr>
        <w:t>exist</w:t>
      </w:r>
      <w:r>
        <w:rPr>
          <w:rFonts w:cstheme="minorHAnsi"/>
        </w:rPr>
        <w:t xml:space="preserve">) </w:t>
      </w:r>
      <w:r w:rsidRPr="00A05FC2">
        <w:rPr>
          <w:rFonts w:cstheme="minorHAnsi"/>
        </w:rPr>
        <w:t xml:space="preserve">– </w:t>
      </w:r>
      <w:r>
        <w:rPr>
          <w:rFonts w:cstheme="minorHAnsi"/>
        </w:rPr>
        <w:t>(</w:t>
      </w:r>
      <w:r w:rsidRPr="00A05FC2">
        <w:rPr>
          <w:rFonts w:cstheme="minorHAnsi"/>
        </w:rPr>
        <w:t>1/R</w:t>
      </w:r>
      <w:r w:rsidRPr="00F866AB">
        <w:rPr>
          <w:rFonts w:cstheme="minorHAnsi"/>
          <w:vertAlign w:val="subscript"/>
        </w:rPr>
        <w:t>new</w:t>
      </w:r>
      <w:r>
        <w:rPr>
          <w:rFonts w:cstheme="minorHAnsi"/>
        </w:rPr>
        <w:t xml:space="preserve"> * C</w:t>
      </w:r>
      <w:r w:rsidRPr="00F866AB">
        <w:rPr>
          <w:rFonts w:cstheme="minorHAnsi"/>
          <w:vertAlign w:val="subscript"/>
        </w:rPr>
        <w:t>new</w:t>
      </w:r>
      <w:r>
        <w:rPr>
          <w:rFonts w:cstheme="minorHAnsi"/>
        </w:rPr>
        <w:t>)</w:t>
      </w:r>
      <w:r w:rsidRPr="00A05FC2">
        <w:rPr>
          <w:rFonts w:cstheme="minorHAnsi"/>
        </w:rPr>
        <w:t xml:space="preserve">) * </w:t>
      </w:r>
      <w:r w:rsidRPr="000B7BB6">
        <w:rPr>
          <w:rFonts w:cstheme="minorHAnsi"/>
          <w:noProof/>
        </w:rPr>
        <w:t>FLH_heat</w:t>
      </w:r>
      <w:r w:rsidRPr="00A05FC2">
        <w:rPr>
          <w:rFonts w:cstheme="minorHAnsi"/>
        </w:rPr>
        <w:t xml:space="preserve"> * </w:t>
      </w:r>
      <w:r>
        <w:rPr>
          <w:rFonts w:cstheme="minorHAnsi"/>
        </w:rPr>
        <w:t>L *</w:t>
      </w:r>
      <w:r w:rsidRPr="00127456">
        <w:rPr>
          <w:rFonts w:cstheme="minorHAnsi"/>
        </w:rPr>
        <w:t xml:space="preserve"> </w:t>
      </w:r>
      <w:proofErr w:type="gramStart"/>
      <w:r w:rsidRPr="00A05FC2">
        <w:rPr>
          <w:rFonts w:cstheme="minorHAnsi"/>
        </w:rPr>
        <w:t>ΔT</w:t>
      </w:r>
      <w:r>
        <w:rPr>
          <w:rFonts w:cstheme="minorHAnsi"/>
          <w:vertAlign w:val="subscript"/>
        </w:rPr>
        <w:t xml:space="preserve"> </w:t>
      </w:r>
      <w:r>
        <w:rPr>
          <w:rFonts w:cstheme="minorHAnsi"/>
        </w:rPr>
        <w:t>)</w:t>
      </w:r>
      <w:proofErr w:type="gramEnd"/>
      <w:r w:rsidRPr="00A05FC2">
        <w:rPr>
          <w:rFonts w:cstheme="minorHAnsi"/>
        </w:rPr>
        <w:t xml:space="preserve"> / η</w:t>
      </w:r>
      <w:r>
        <w:rPr>
          <w:rFonts w:cstheme="minorHAnsi"/>
        </w:rPr>
        <w:t>Boiler</w:t>
      </w:r>
      <w:r w:rsidRPr="00A05FC2">
        <w:rPr>
          <w:rFonts w:cstheme="minorHAnsi"/>
        </w:rPr>
        <w:t xml:space="preserve"> /100,000</w:t>
      </w:r>
    </w:p>
    <w:p w14:paraId="1DFF2299" w14:textId="77777777" w:rsidR="00CC01E1" w:rsidRPr="00A05FC2" w:rsidRDefault="00CC01E1" w:rsidP="00CC01E1">
      <w:pPr>
        <w:rPr>
          <w:rFonts w:cstheme="minorHAnsi"/>
          <w:noProof/>
        </w:rPr>
      </w:pPr>
      <w:r w:rsidRPr="00A05FC2">
        <w:rPr>
          <w:rFonts w:cstheme="minorHAnsi"/>
          <w:noProof/>
        </w:rPr>
        <w:t>Where:</w:t>
      </w:r>
    </w:p>
    <w:p w14:paraId="5FDF11C2" w14:textId="77777777" w:rsidR="00CC01E1" w:rsidRPr="00A05FC2" w:rsidRDefault="00CC01E1" w:rsidP="00CC01E1">
      <w:pPr>
        <w:autoSpaceDE w:val="0"/>
        <w:autoSpaceDN w:val="0"/>
        <w:adjustRightInd w:val="0"/>
        <w:ind w:left="2160" w:hanging="1440"/>
        <w:rPr>
          <w:rFonts w:cstheme="minorHAnsi"/>
        </w:rPr>
      </w:pPr>
      <w:r w:rsidRPr="00A05FC2">
        <w:rPr>
          <w:rFonts w:cstheme="minorHAnsi"/>
        </w:rPr>
        <w:t>R</w:t>
      </w:r>
      <w:r w:rsidRPr="00F866AB">
        <w:rPr>
          <w:rFonts w:cstheme="minorHAnsi"/>
          <w:vertAlign w:val="subscript"/>
        </w:rPr>
        <w:t>exist</w:t>
      </w:r>
      <w:r w:rsidRPr="00A05FC2">
        <w:rPr>
          <w:rFonts w:cstheme="minorHAnsi"/>
        </w:rPr>
        <w:tab/>
        <w:t>= Pipe heat loss coefficient of uninsulated pipe (existing) [(hr-°F-ft</w:t>
      </w:r>
      <w:r>
        <w:rPr>
          <w:rFonts w:cstheme="minorHAnsi"/>
          <w:vertAlign w:val="superscript"/>
        </w:rPr>
        <w:t>2</w:t>
      </w:r>
      <w:r w:rsidRPr="00A05FC2">
        <w:rPr>
          <w:rFonts w:cstheme="minorHAnsi"/>
        </w:rPr>
        <w:t xml:space="preserve">)/Btu] </w:t>
      </w:r>
    </w:p>
    <w:p w14:paraId="0BB938F0" w14:textId="77777777" w:rsidR="00CC01E1" w:rsidRPr="00A05FC2" w:rsidRDefault="00CC01E1" w:rsidP="00CC01E1">
      <w:pPr>
        <w:autoSpaceDE w:val="0"/>
        <w:autoSpaceDN w:val="0"/>
        <w:adjustRightInd w:val="0"/>
        <w:ind w:left="2160"/>
        <w:rPr>
          <w:rFonts w:cstheme="minorHAnsi"/>
        </w:rPr>
      </w:pPr>
      <w:r w:rsidRPr="00A05FC2">
        <w:rPr>
          <w:rFonts w:cstheme="minorHAnsi"/>
        </w:rPr>
        <w:lastRenderedPageBreak/>
        <w:t xml:space="preserve">= </w:t>
      </w:r>
      <w:r>
        <w:rPr>
          <w:rFonts w:cstheme="minorHAnsi"/>
        </w:rPr>
        <w:t>0.5</w:t>
      </w:r>
      <w:r w:rsidRPr="00A05FC2">
        <w:rPr>
          <w:rStyle w:val="FootnoteReference"/>
          <w:rFonts w:eastAsia="Calibri" w:cstheme="minorHAnsi"/>
        </w:rPr>
        <w:footnoteReference w:id="189"/>
      </w:r>
    </w:p>
    <w:p w14:paraId="5BCA1385" w14:textId="77777777" w:rsidR="00CC01E1" w:rsidRPr="00A05FC2" w:rsidRDefault="00CC01E1" w:rsidP="00CC01E1">
      <w:pPr>
        <w:autoSpaceDE w:val="0"/>
        <w:autoSpaceDN w:val="0"/>
        <w:adjustRightInd w:val="0"/>
        <w:ind w:left="2160" w:hanging="1440"/>
        <w:rPr>
          <w:rFonts w:cstheme="minorHAnsi"/>
        </w:rPr>
      </w:pPr>
      <w:r w:rsidRPr="00A05FC2">
        <w:rPr>
          <w:rFonts w:cstheme="minorHAnsi"/>
        </w:rPr>
        <w:t>R</w:t>
      </w:r>
      <w:r w:rsidRPr="00F866AB">
        <w:rPr>
          <w:rFonts w:cstheme="minorHAnsi"/>
          <w:vertAlign w:val="subscript"/>
        </w:rPr>
        <w:t>new</w:t>
      </w:r>
      <w:r w:rsidRPr="00A05FC2">
        <w:rPr>
          <w:rFonts w:cstheme="minorHAnsi"/>
        </w:rPr>
        <w:tab/>
        <w:t>= Pipe heat loss coefficient of insulated pipe (new) [(hr-°F-ft</w:t>
      </w:r>
      <w:r>
        <w:rPr>
          <w:rFonts w:cstheme="minorHAnsi"/>
          <w:vertAlign w:val="superscript"/>
        </w:rPr>
        <w:t>2</w:t>
      </w:r>
      <w:r w:rsidRPr="00A05FC2">
        <w:rPr>
          <w:rFonts w:cstheme="minorHAnsi"/>
        </w:rPr>
        <w:t>)/Btu]</w:t>
      </w:r>
    </w:p>
    <w:p w14:paraId="725BC854" w14:textId="77777777" w:rsidR="00CC01E1" w:rsidRPr="00A05FC2" w:rsidRDefault="00CC01E1" w:rsidP="00CC01E1">
      <w:pPr>
        <w:autoSpaceDE w:val="0"/>
        <w:autoSpaceDN w:val="0"/>
        <w:adjustRightInd w:val="0"/>
        <w:ind w:left="2160"/>
        <w:rPr>
          <w:rFonts w:cstheme="minorHAnsi"/>
        </w:rPr>
      </w:pPr>
      <w:r w:rsidRPr="00A05FC2">
        <w:rPr>
          <w:rFonts w:cstheme="minorHAnsi"/>
        </w:rPr>
        <w:t>= Actual (</w:t>
      </w:r>
      <w:r>
        <w:rPr>
          <w:rFonts w:cstheme="minorHAnsi"/>
        </w:rPr>
        <w:t>0.5</w:t>
      </w:r>
      <w:r w:rsidRPr="00A05FC2">
        <w:rPr>
          <w:rFonts w:cstheme="minorHAnsi"/>
        </w:rPr>
        <w:t xml:space="preserve"> + R value of insulation)</w:t>
      </w:r>
    </w:p>
    <w:p w14:paraId="462137C0" w14:textId="77777777" w:rsidR="00CC01E1" w:rsidRPr="000B7BB6" w:rsidRDefault="00CC01E1" w:rsidP="00CC01E1">
      <w:pPr>
        <w:ind w:firstLine="720"/>
        <w:rPr>
          <w:rFonts w:cstheme="minorHAnsi"/>
          <w:noProof/>
        </w:rPr>
      </w:pPr>
      <w:r w:rsidRPr="000B7BB6">
        <w:rPr>
          <w:rFonts w:cstheme="minorHAnsi"/>
          <w:noProof/>
        </w:rPr>
        <w:t>FLH_heat</w:t>
      </w:r>
      <w:r w:rsidRPr="000B7BB6">
        <w:rPr>
          <w:rFonts w:cstheme="minorHAnsi"/>
          <w:noProof/>
        </w:rPr>
        <w:tab/>
        <w:t>= Full load hours of heating</w:t>
      </w:r>
    </w:p>
    <w:p w14:paraId="036496B2" w14:textId="77777777" w:rsidR="00CC01E1" w:rsidRPr="000B7BB6" w:rsidRDefault="00CC01E1" w:rsidP="00CC01E1">
      <w:pPr>
        <w:ind w:left="1440" w:hanging="720"/>
        <w:rPr>
          <w:rFonts w:cstheme="minorHAnsi"/>
          <w:noProof/>
        </w:rPr>
      </w:pPr>
      <w:r w:rsidRPr="000B7BB6">
        <w:rPr>
          <w:rFonts w:cstheme="minorHAnsi"/>
          <w:noProof/>
        </w:rPr>
        <w:tab/>
      </w:r>
      <w:r w:rsidRPr="000B7BB6">
        <w:rPr>
          <w:rFonts w:cstheme="minorHAnsi"/>
          <w:noProof/>
        </w:rPr>
        <w:tab/>
        <w:t>= Dependent on location</w:t>
      </w:r>
      <w:r w:rsidRPr="000B7BB6">
        <w:rPr>
          <w:rStyle w:val="FootnoteReference"/>
          <w:rFonts w:cstheme="minorHAnsi"/>
          <w:noProof/>
        </w:rPr>
        <w:footnoteReference w:id="190"/>
      </w:r>
      <w:r w:rsidRPr="00B41203">
        <w:rPr>
          <w:rFonts w:cstheme="minorHAnsi"/>
          <w:noProof/>
        </w:rPr>
        <w:t>:</w:t>
      </w:r>
    </w:p>
    <w:tbl>
      <w:tblPr>
        <w:tblW w:w="3426" w:type="dxa"/>
        <w:tblInd w:w="2988" w:type="dxa"/>
        <w:tblLook w:val="04A0" w:firstRow="1" w:lastRow="0" w:firstColumn="1" w:lastColumn="0" w:noHBand="0" w:noVBand="1"/>
      </w:tblPr>
      <w:tblGrid>
        <w:gridCol w:w="2160"/>
        <w:gridCol w:w="1266"/>
        <w:tblGridChange w:id="3152">
          <w:tblGrid>
            <w:gridCol w:w="2160"/>
            <w:gridCol w:w="1266"/>
          </w:tblGrid>
        </w:tblGridChange>
      </w:tblGrid>
      <w:tr w:rsidR="00CC01E1" w:rsidRPr="00A05FC2" w14:paraId="4D5D85C9" w14:textId="77777777" w:rsidTr="00C04E8D">
        <w:trPr>
          <w:trHeight w:val="270"/>
        </w:trPr>
        <w:tc>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
          <w:p w14:paraId="44F5EB41" w14:textId="77777777" w:rsidR="00CC01E1" w:rsidRPr="00A05FC2" w:rsidRDefault="00CC01E1" w:rsidP="00C04E8D">
            <w:pPr>
              <w:widowControl/>
              <w:jc w:val="center"/>
              <w:rPr>
                <w:rFonts w:cstheme="minorHAnsi"/>
                <w:b/>
                <w:bCs/>
                <w:color w:val="FFFFFF" w:themeColor="background1"/>
                <w:szCs w:val="20"/>
              </w:rPr>
            </w:pPr>
            <w:r w:rsidRPr="00A05FC2">
              <w:rPr>
                <w:rFonts w:cstheme="minorHAnsi"/>
                <w:b/>
                <w:bCs/>
                <w:color w:val="FFFFFF" w:themeColor="background1"/>
                <w:szCs w:val="20"/>
              </w:rPr>
              <w:t>Climate Zone</w:t>
            </w:r>
          </w:p>
          <w:p w14:paraId="294EE61F" w14:textId="77777777" w:rsidR="00CC01E1" w:rsidRPr="000B7BB6" w:rsidRDefault="00CC01E1" w:rsidP="00C04E8D">
            <w:pPr>
              <w:jc w:val="center"/>
              <w:rPr>
                <w:rFonts w:cstheme="minorHAnsi"/>
                <w:b/>
                <w:color w:val="FFFFFF" w:themeColor="background1"/>
                <w:szCs w:val="20"/>
              </w:rPr>
            </w:pPr>
            <w:r w:rsidRPr="000B7BB6">
              <w:rPr>
                <w:rFonts w:cstheme="minorHAnsi"/>
                <w:b/>
                <w:color w:val="FFFFFF" w:themeColor="background1"/>
                <w:szCs w:val="20"/>
              </w:rPr>
              <w:t>(City based upon)</w:t>
            </w:r>
          </w:p>
        </w:tc>
        <w:tc>
          <w:tcPr>
            <w:tcW w:w="1266"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52DEEE01" w14:textId="77777777" w:rsidR="00CC01E1" w:rsidRPr="000B7BB6" w:rsidRDefault="00CC01E1" w:rsidP="00C04E8D">
            <w:pPr>
              <w:jc w:val="center"/>
              <w:rPr>
                <w:rFonts w:cstheme="minorHAnsi"/>
                <w:b/>
                <w:color w:val="FFFFFF" w:themeColor="background1"/>
                <w:szCs w:val="20"/>
              </w:rPr>
            </w:pPr>
            <w:r w:rsidRPr="000B7BB6">
              <w:rPr>
                <w:rFonts w:cstheme="minorHAnsi"/>
                <w:b/>
                <w:color w:val="FFFFFF" w:themeColor="background1"/>
                <w:szCs w:val="20"/>
              </w:rPr>
              <w:t>FLH_heat</w:t>
            </w:r>
          </w:p>
        </w:tc>
      </w:tr>
      <w:tr w:rsidR="00CC01E1" w:rsidRPr="00A05FC2" w14:paraId="683654CA" w14:textId="77777777" w:rsidTr="00D46088">
        <w:tblPrEx>
          <w:tblW w:w="3426" w:type="dxa"/>
          <w:tblInd w:w="2988" w:type="dxa"/>
          <w:tblPrExChange w:id="3153" w:author="Stephanie Baer" w:date="2016-01-21T13:52:00Z">
            <w:tblPrEx>
              <w:tblW w:w="3426" w:type="dxa"/>
              <w:tblInd w:w="2988" w:type="dxa"/>
            </w:tblPrEx>
          </w:tblPrExChange>
        </w:tblPrEx>
        <w:trPr>
          <w:trHeight w:val="187"/>
          <w:trPrChange w:id="3154" w:author="Stephanie Baer" w:date="2016-01-21T13:52:00Z">
            <w:trPr>
              <w:trHeight w:val="187"/>
            </w:trPr>
          </w:trPrChange>
        </w:trPr>
        <w:tc>
          <w:tcPr>
            <w:tcW w:w="2160" w:type="dxa"/>
            <w:tcBorders>
              <w:top w:val="nil"/>
              <w:left w:val="single" w:sz="8" w:space="0" w:color="auto"/>
              <w:bottom w:val="single" w:sz="8" w:space="0" w:color="auto"/>
              <w:right w:val="single" w:sz="8" w:space="0" w:color="auto"/>
            </w:tcBorders>
            <w:shd w:val="clear" w:color="auto" w:fill="FFFFFF" w:themeFill="background1"/>
            <w:noWrap/>
            <w:vAlign w:val="center"/>
            <w:hideMark/>
            <w:tcPrChange w:id="3155" w:author="Stephanie Baer" w:date="2016-01-21T13:52:00Z">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17E25FAA" w14:textId="77777777" w:rsidR="00CC01E1" w:rsidRPr="00A05FC2" w:rsidRDefault="00CC01E1">
            <w:pPr>
              <w:pStyle w:val="TableText"/>
              <w:pPrChange w:id="3156" w:author="Stephanie Baer" w:date="2016-01-21T14:06:00Z">
                <w:pPr>
                  <w:widowControl/>
                  <w:spacing w:after="160" w:line="259" w:lineRule="auto"/>
                  <w:jc w:val="left"/>
                </w:pPr>
              </w:pPrChange>
            </w:pPr>
            <w:r w:rsidRPr="00A05FC2">
              <w:t>1 (Rockford)</w:t>
            </w:r>
          </w:p>
        </w:tc>
        <w:tc>
          <w:tcPr>
            <w:tcW w:w="1266" w:type="dxa"/>
            <w:tcBorders>
              <w:top w:val="nil"/>
              <w:left w:val="nil"/>
              <w:bottom w:val="single" w:sz="8" w:space="0" w:color="auto"/>
              <w:right w:val="single" w:sz="8" w:space="0" w:color="auto"/>
            </w:tcBorders>
            <w:shd w:val="clear" w:color="auto" w:fill="FFFFFF" w:themeFill="background1"/>
            <w:vAlign w:val="center"/>
            <w:hideMark/>
            <w:tcPrChange w:id="3157" w:author="Stephanie Baer" w:date="2016-01-21T13:5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14:paraId="627CC8F5" w14:textId="77777777" w:rsidR="00CC01E1" w:rsidRPr="00A05FC2" w:rsidRDefault="00CC01E1">
            <w:pPr>
              <w:pStyle w:val="TableText"/>
            </w:pPr>
            <w:r w:rsidRPr="00A05FC2">
              <w:t>1,969</w:t>
            </w:r>
          </w:p>
        </w:tc>
      </w:tr>
      <w:tr w:rsidR="00CC01E1" w:rsidRPr="00A05FC2" w14:paraId="03DDF374" w14:textId="77777777" w:rsidTr="00D46088">
        <w:tblPrEx>
          <w:tblW w:w="3426" w:type="dxa"/>
          <w:tblInd w:w="2988" w:type="dxa"/>
          <w:tblPrExChange w:id="3158" w:author="Stephanie Baer" w:date="2016-01-21T13:52:00Z">
            <w:tblPrEx>
              <w:tblW w:w="3426" w:type="dxa"/>
              <w:tblInd w:w="2988" w:type="dxa"/>
            </w:tblPrEx>
          </w:tblPrExChange>
        </w:tblPrEx>
        <w:trPr>
          <w:trHeight w:val="187"/>
          <w:trPrChange w:id="3159" w:author="Stephanie Baer" w:date="2016-01-21T13:52:00Z">
            <w:trPr>
              <w:trHeight w:val="187"/>
            </w:trPr>
          </w:trPrChange>
        </w:trPr>
        <w:tc>
          <w:tcPr>
            <w:tcW w:w="2160" w:type="dxa"/>
            <w:tcBorders>
              <w:top w:val="nil"/>
              <w:left w:val="single" w:sz="8" w:space="0" w:color="auto"/>
              <w:bottom w:val="single" w:sz="8" w:space="0" w:color="auto"/>
              <w:right w:val="single" w:sz="8" w:space="0" w:color="auto"/>
            </w:tcBorders>
            <w:shd w:val="clear" w:color="auto" w:fill="FFFFFF" w:themeFill="background1"/>
            <w:noWrap/>
            <w:vAlign w:val="center"/>
            <w:hideMark/>
            <w:tcPrChange w:id="3160" w:author="Stephanie Baer" w:date="2016-01-21T13:52:00Z">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075FB7E8" w14:textId="77777777" w:rsidR="00CC01E1" w:rsidRPr="00A05FC2" w:rsidRDefault="00CC01E1">
            <w:pPr>
              <w:pStyle w:val="TableText"/>
              <w:pPrChange w:id="3161" w:author="Stephanie Baer" w:date="2016-01-21T14:06:00Z">
                <w:pPr>
                  <w:widowControl/>
                  <w:spacing w:after="160" w:line="259" w:lineRule="auto"/>
                  <w:jc w:val="left"/>
                </w:pPr>
              </w:pPrChange>
            </w:pPr>
            <w:r w:rsidRPr="00A05FC2">
              <w:t>2 (Chicago)</w:t>
            </w:r>
          </w:p>
        </w:tc>
        <w:tc>
          <w:tcPr>
            <w:tcW w:w="1266" w:type="dxa"/>
            <w:tcBorders>
              <w:top w:val="nil"/>
              <w:left w:val="nil"/>
              <w:bottom w:val="single" w:sz="8" w:space="0" w:color="auto"/>
              <w:right w:val="single" w:sz="8" w:space="0" w:color="auto"/>
            </w:tcBorders>
            <w:shd w:val="clear" w:color="auto" w:fill="FFFFFF" w:themeFill="background1"/>
            <w:vAlign w:val="center"/>
            <w:hideMark/>
            <w:tcPrChange w:id="3162" w:author="Stephanie Baer" w:date="2016-01-21T13:5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14:paraId="7E1EEFAE" w14:textId="77777777" w:rsidR="00CC01E1" w:rsidRPr="00A05FC2" w:rsidRDefault="00CC01E1">
            <w:pPr>
              <w:pStyle w:val="TableText"/>
            </w:pPr>
            <w:r w:rsidRPr="00A05FC2">
              <w:t>1,840</w:t>
            </w:r>
          </w:p>
        </w:tc>
      </w:tr>
      <w:tr w:rsidR="00CC01E1" w:rsidRPr="00A05FC2" w14:paraId="530878D7" w14:textId="77777777" w:rsidTr="00D46088">
        <w:tblPrEx>
          <w:tblW w:w="3426" w:type="dxa"/>
          <w:tblInd w:w="2988" w:type="dxa"/>
          <w:tblPrExChange w:id="3163" w:author="Stephanie Baer" w:date="2016-01-21T13:52:00Z">
            <w:tblPrEx>
              <w:tblW w:w="3426" w:type="dxa"/>
              <w:tblInd w:w="2988" w:type="dxa"/>
            </w:tblPrEx>
          </w:tblPrExChange>
        </w:tblPrEx>
        <w:trPr>
          <w:trHeight w:val="187"/>
          <w:trPrChange w:id="3164" w:author="Stephanie Baer" w:date="2016-01-21T13:52:00Z">
            <w:trPr>
              <w:trHeight w:val="187"/>
            </w:trPr>
          </w:trPrChange>
        </w:trPr>
        <w:tc>
          <w:tcPr>
            <w:tcW w:w="2160" w:type="dxa"/>
            <w:tcBorders>
              <w:top w:val="nil"/>
              <w:left w:val="single" w:sz="8" w:space="0" w:color="auto"/>
              <w:bottom w:val="single" w:sz="8" w:space="0" w:color="auto"/>
              <w:right w:val="single" w:sz="8" w:space="0" w:color="auto"/>
            </w:tcBorders>
            <w:shd w:val="clear" w:color="auto" w:fill="FFFFFF" w:themeFill="background1"/>
            <w:noWrap/>
            <w:vAlign w:val="center"/>
            <w:hideMark/>
            <w:tcPrChange w:id="3165" w:author="Stephanie Baer" w:date="2016-01-21T13:52:00Z">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74D16BC0" w14:textId="77777777" w:rsidR="00CC01E1" w:rsidRPr="00A05FC2" w:rsidRDefault="00CC01E1">
            <w:pPr>
              <w:pStyle w:val="TableText"/>
              <w:pPrChange w:id="3166" w:author="Stephanie Baer" w:date="2016-01-21T14:06:00Z">
                <w:pPr>
                  <w:widowControl/>
                  <w:spacing w:after="160" w:line="259" w:lineRule="auto"/>
                  <w:jc w:val="left"/>
                </w:pPr>
              </w:pPrChange>
            </w:pPr>
            <w:r w:rsidRPr="00A05FC2">
              <w:t>3 (Springfield)</w:t>
            </w:r>
          </w:p>
        </w:tc>
        <w:tc>
          <w:tcPr>
            <w:tcW w:w="1266" w:type="dxa"/>
            <w:tcBorders>
              <w:top w:val="nil"/>
              <w:left w:val="nil"/>
              <w:bottom w:val="single" w:sz="8" w:space="0" w:color="auto"/>
              <w:right w:val="single" w:sz="8" w:space="0" w:color="auto"/>
            </w:tcBorders>
            <w:shd w:val="clear" w:color="auto" w:fill="FFFFFF" w:themeFill="background1"/>
            <w:vAlign w:val="center"/>
            <w:hideMark/>
            <w:tcPrChange w:id="3167" w:author="Stephanie Baer" w:date="2016-01-21T13:5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14:paraId="211F90F3" w14:textId="77777777" w:rsidR="00CC01E1" w:rsidRPr="00A05FC2" w:rsidRDefault="00CC01E1">
            <w:pPr>
              <w:pStyle w:val="TableText"/>
            </w:pPr>
            <w:r w:rsidRPr="00A05FC2">
              <w:t>1,754</w:t>
            </w:r>
          </w:p>
        </w:tc>
      </w:tr>
      <w:tr w:rsidR="00CC01E1" w:rsidRPr="00A05FC2" w14:paraId="75478660" w14:textId="77777777" w:rsidTr="00D46088">
        <w:tblPrEx>
          <w:tblW w:w="3426" w:type="dxa"/>
          <w:tblInd w:w="2988" w:type="dxa"/>
          <w:tblPrExChange w:id="3168" w:author="Stephanie Baer" w:date="2016-01-21T13:52:00Z">
            <w:tblPrEx>
              <w:tblW w:w="3426" w:type="dxa"/>
              <w:tblInd w:w="2988" w:type="dxa"/>
            </w:tblPrEx>
          </w:tblPrExChange>
        </w:tblPrEx>
        <w:trPr>
          <w:trHeight w:val="115"/>
          <w:trPrChange w:id="3169" w:author="Stephanie Baer" w:date="2016-01-21T13:52:00Z">
            <w:trPr>
              <w:trHeight w:val="115"/>
            </w:trPr>
          </w:trPrChange>
        </w:trPr>
        <w:tc>
          <w:tcPr>
            <w:tcW w:w="2160" w:type="dxa"/>
            <w:tcBorders>
              <w:top w:val="nil"/>
              <w:left w:val="single" w:sz="8" w:space="0" w:color="auto"/>
              <w:bottom w:val="single" w:sz="8" w:space="0" w:color="auto"/>
              <w:right w:val="single" w:sz="8" w:space="0" w:color="auto"/>
            </w:tcBorders>
            <w:shd w:val="clear" w:color="auto" w:fill="FFFFFF" w:themeFill="background1"/>
            <w:noWrap/>
            <w:vAlign w:val="center"/>
            <w:hideMark/>
            <w:tcPrChange w:id="3170" w:author="Stephanie Baer" w:date="2016-01-21T13:52:00Z">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0710C3A6" w14:textId="77777777" w:rsidR="00CC01E1" w:rsidRPr="00A05FC2" w:rsidRDefault="00CC01E1">
            <w:pPr>
              <w:pStyle w:val="TableText"/>
              <w:pPrChange w:id="3171" w:author="Stephanie Baer" w:date="2016-01-21T14:06:00Z">
                <w:pPr>
                  <w:widowControl/>
                  <w:spacing w:after="160" w:line="259" w:lineRule="auto"/>
                  <w:jc w:val="left"/>
                </w:pPr>
              </w:pPrChange>
            </w:pPr>
            <w:r w:rsidRPr="00A05FC2">
              <w:t>4 (Belleville)</w:t>
            </w:r>
          </w:p>
        </w:tc>
        <w:tc>
          <w:tcPr>
            <w:tcW w:w="1266" w:type="dxa"/>
            <w:tcBorders>
              <w:top w:val="nil"/>
              <w:left w:val="nil"/>
              <w:bottom w:val="single" w:sz="8" w:space="0" w:color="auto"/>
              <w:right w:val="single" w:sz="8" w:space="0" w:color="auto"/>
            </w:tcBorders>
            <w:shd w:val="clear" w:color="auto" w:fill="FFFFFF" w:themeFill="background1"/>
            <w:vAlign w:val="center"/>
            <w:hideMark/>
            <w:tcPrChange w:id="3172" w:author="Stephanie Baer" w:date="2016-01-21T13:5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14:paraId="292E6E3B" w14:textId="77777777" w:rsidR="00CC01E1" w:rsidRPr="00A05FC2" w:rsidRDefault="00CC01E1">
            <w:pPr>
              <w:pStyle w:val="TableText"/>
            </w:pPr>
            <w:r w:rsidRPr="00A05FC2">
              <w:t>1,266</w:t>
            </w:r>
          </w:p>
        </w:tc>
      </w:tr>
      <w:tr w:rsidR="00CC01E1" w:rsidRPr="00A05FC2" w14:paraId="1A1986D4" w14:textId="77777777" w:rsidTr="00D46088">
        <w:tblPrEx>
          <w:tblW w:w="3426" w:type="dxa"/>
          <w:tblInd w:w="2988" w:type="dxa"/>
          <w:tblPrExChange w:id="3173" w:author="Stephanie Baer" w:date="2016-01-21T13:52:00Z">
            <w:tblPrEx>
              <w:tblW w:w="3426" w:type="dxa"/>
              <w:tblInd w:w="2988" w:type="dxa"/>
            </w:tblPrEx>
          </w:tblPrExChange>
        </w:tblPrEx>
        <w:trPr>
          <w:trHeight w:val="115"/>
          <w:trPrChange w:id="3174" w:author="Stephanie Baer" w:date="2016-01-21T13:52:00Z">
            <w:trPr>
              <w:trHeight w:val="115"/>
            </w:trPr>
          </w:trPrChange>
        </w:trPr>
        <w:tc>
          <w:tcPr>
            <w:tcW w:w="2160" w:type="dxa"/>
            <w:tcBorders>
              <w:top w:val="nil"/>
              <w:left w:val="single" w:sz="8" w:space="0" w:color="auto"/>
              <w:bottom w:val="single" w:sz="8" w:space="0" w:color="auto"/>
              <w:right w:val="single" w:sz="8" w:space="0" w:color="auto"/>
            </w:tcBorders>
            <w:shd w:val="clear" w:color="auto" w:fill="FFFFFF" w:themeFill="background1"/>
            <w:noWrap/>
            <w:vAlign w:val="center"/>
            <w:hideMark/>
            <w:tcPrChange w:id="3175" w:author="Stephanie Baer" w:date="2016-01-21T13:52:00Z">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53FB12E0" w14:textId="77777777" w:rsidR="00CC01E1" w:rsidRPr="00A05FC2" w:rsidRDefault="00CC01E1">
            <w:pPr>
              <w:pStyle w:val="TableText"/>
              <w:pPrChange w:id="3176" w:author="Stephanie Baer" w:date="2016-01-21T14:06:00Z">
                <w:pPr>
                  <w:widowControl/>
                  <w:spacing w:after="160" w:line="259" w:lineRule="auto"/>
                  <w:jc w:val="left"/>
                </w:pPr>
              </w:pPrChange>
            </w:pPr>
            <w:r w:rsidRPr="00A05FC2">
              <w:t>5 (Marion)</w:t>
            </w:r>
          </w:p>
        </w:tc>
        <w:tc>
          <w:tcPr>
            <w:tcW w:w="1266" w:type="dxa"/>
            <w:tcBorders>
              <w:top w:val="nil"/>
              <w:left w:val="nil"/>
              <w:bottom w:val="single" w:sz="8" w:space="0" w:color="auto"/>
              <w:right w:val="single" w:sz="8" w:space="0" w:color="auto"/>
            </w:tcBorders>
            <w:shd w:val="clear" w:color="auto" w:fill="FFFFFF" w:themeFill="background1"/>
            <w:vAlign w:val="center"/>
            <w:hideMark/>
            <w:tcPrChange w:id="3177" w:author="Stephanie Baer" w:date="2016-01-21T13:5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14:paraId="620FFAE8" w14:textId="77777777" w:rsidR="00CC01E1" w:rsidRPr="00A05FC2" w:rsidRDefault="00CC01E1">
            <w:pPr>
              <w:pStyle w:val="TableText"/>
            </w:pPr>
            <w:r w:rsidRPr="00A05FC2">
              <w:t>1,288</w:t>
            </w:r>
          </w:p>
        </w:tc>
      </w:tr>
      <w:tr w:rsidR="00CC01E1" w:rsidRPr="00A05FC2" w14:paraId="7D2491A4" w14:textId="77777777" w:rsidTr="00D46088">
        <w:tblPrEx>
          <w:tblW w:w="3426" w:type="dxa"/>
          <w:tblInd w:w="2988" w:type="dxa"/>
          <w:tblPrExChange w:id="3178" w:author="Stephanie Baer" w:date="2016-01-21T13:52:00Z">
            <w:tblPrEx>
              <w:tblW w:w="3426" w:type="dxa"/>
              <w:tblInd w:w="2988" w:type="dxa"/>
            </w:tblPrEx>
          </w:tblPrExChange>
        </w:tblPrEx>
        <w:trPr>
          <w:trHeight w:val="133"/>
          <w:trPrChange w:id="3179" w:author="Stephanie Baer" w:date="2016-01-21T13:52:00Z">
            <w:trPr>
              <w:trHeight w:val="133"/>
            </w:trPr>
          </w:trPrChange>
        </w:trPr>
        <w:tc>
          <w:tcPr>
            <w:tcW w:w="2160" w:type="dxa"/>
            <w:tcBorders>
              <w:top w:val="nil"/>
              <w:left w:val="single" w:sz="8" w:space="0" w:color="auto"/>
              <w:bottom w:val="single" w:sz="8" w:space="0" w:color="auto"/>
              <w:right w:val="single" w:sz="8" w:space="0" w:color="auto"/>
            </w:tcBorders>
            <w:shd w:val="clear" w:color="auto" w:fill="FFFFFF" w:themeFill="background1"/>
            <w:noWrap/>
            <w:vAlign w:val="center"/>
            <w:hideMark/>
            <w:tcPrChange w:id="3180" w:author="Stephanie Baer" w:date="2016-01-21T13:52:00Z">
              <w:tcPr>
                <w:tcW w:w="2160" w:type="dxa"/>
                <w:tcBorders>
                  <w:top w:val="nil"/>
                  <w:left w:val="single" w:sz="8" w:space="0" w:color="auto"/>
                  <w:bottom w:val="single" w:sz="8" w:space="0" w:color="auto"/>
                  <w:right w:val="single" w:sz="8" w:space="0" w:color="auto"/>
                </w:tcBorders>
                <w:shd w:val="clear" w:color="auto" w:fill="FFFFFF" w:themeFill="background1"/>
                <w:noWrap/>
                <w:vAlign w:val="center"/>
                <w:hideMark/>
              </w:tcPr>
            </w:tcPrChange>
          </w:tcPr>
          <w:p w14:paraId="60561FBF" w14:textId="77777777" w:rsidR="00CC01E1" w:rsidRPr="00A05FC2" w:rsidRDefault="00CC01E1">
            <w:pPr>
              <w:pStyle w:val="TableText"/>
              <w:pPrChange w:id="3181" w:author="Stephanie Baer" w:date="2016-01-21T14:06:00Z">
                <w:pPr>
                  <w:widowControl/>
                  <w:spacing w:after="160" w:line="259" w:lineRule="auto"/>
                  <w:jc w:val="left"/>
                </w:pPr>
              </w:pPrChange>
            </w:pPr>
            <w:r w:rsidRPr="00A05FC2">
              <w:t>Weighted Average</w:t>
            </w:r>
            <w:r w:rsidRPr="000B7BB6">
              <w:rPr>
                <w:rStyle w:val="FootnoteReference"/>
                <w:rFonts w:cstheme="minorHAnsi"/>
              </w:rPr>
              <w:footnoteReference w:id="191"/>
            </w:r>
          </w:p>
        </w:tc>
        <w:tc>
          <w:tcPr>
            <w:tcW w:w="1266" w:type="dxa"/>
            <w:tcBorders>
              <w:top w:val="nil"/>
              <w:left w:val="nil"/>
              <w:bottom w:val="single" w:sz="8" w:space="0" w:color="auto"/>
              <w:right w:val="single" w:sz="8" w:space="0" w:color="auto"/>
            </w:tcBorders>
            <w:shd w:val="clear" w:color="auto" w:fill="FFFFFF" w:themeFill="background1"/>
            <w:vAlign w:val="center"/>
            <w:hideMark/>
            <w:tcPrChange w:id="3182" w:author="Stephanie Baer" w:date="2016-01-21T13:5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14:paraId="630CCD15" w14:textId="77777777" w:rsidR="00CC01E1" w:rsidRPr="00A05FC2" w:rsidRDefault="00CC01E1">
            <w:pPr>
              <w:pStyle w:val="TableText"/>
            </w:pPr>
            <w:r w:rsidRPr="00A05FC2">
              <w:t>1,821</w:t>
            </w:r>
          </w:p>
        </w:tc>
      </w:tr>
    </w:tbl>
    <w:p w14:paraId="7EF439CF" w14:textId="77777777" w:rsidR="00CC01E1" w:rsidRDefault="00CC01E1" w:rsidP="00CC01E1">
      <w:pPr>
        <w:autoSpaceDE w:val="0"/>
        <w:autoSpaceDN w:val="0"/>
        <w:adjustRightInd w:val="0"/>
        <w:ind w:firstLine="720"/>
        <w:rPr>
          <w:rFonts w:cstheme="minorHAnsi"/>
        </w:rPr>
      </w:pPr>
    </w:p>
    <w:p w14:paraId="7A5AB681" w14:textId="77777777" w:rsidR="00CC01E1" w:rsidRPr="00A05FC2" w:rsidRDefault="00CC01E1" w:rsidP="00CC01E1">
      <w:pPr>
        <w:autoSpaceDE w:val="0"/>
        <w:autoSpaceDN w:val="0"/>
        <w:adjustRightInd w:val="0"/>
        <w:ind w:firstLine="720"/>
        <w:rPr>
          <w:rFonts w:cstheme="minorHAnsi"/>
        </w:rPr>
      </w:pPr>
      <w:r w:rsidRPr="00A05FC2">
        <w:rPr>
          <w:rFonts w:cstheme="minorHAnsi"/>
        </w:rPr>
        <w:t>L</w:t>
      </w:r>
      <w:r w:rsidRPr="00A05FC2">
        <w:rPr>
          <w:rFonts w:cstheme="minorHAnsi"/>
        </w:rPr>
        <w:tab/>
      </w:r>
      <w:r w:rsidRPr="00A05FC2">
        <w:rPr>
          <w:rFonts w:cstheme="minorHAnsi"/>
        </w:rPr>
        <w:tab/>
        <w:t xml:space="preserve">= Length of </w:t>
      </w:r>
      <w:r>
        <w:rPr>
          <w:rFonts w:cstheme="minorHAnsi"/>
        </w:rPr>
        <w:t xml:space="preserve">boiler </w:t>
      </w:r>
      <w:r w:rsidRPr="00A05FC2">
        <w:rPr>
          <w:rFonts w:cstheme="minorHAnsi"/>
        </w:rPr>
        <w:t xml:space="preserve">pipe </w:t>
      </w:r>
      <w:r>
        <w:rPr>
          <w:rFonts w:cstheme="minorHAnsi"/>
        </w:rPr>
        <w:t xml:space="preserve">in unconditioned space </w:t>
      </w:r>
      <w:r w:rsidRPr="00A05FC2">
        <w:rPr>
          <w:rFonts w:cstheme="minorHAnsi"/>
        </w:rPr>
        <w:t>covered by pipe wrap (ft)</w:t>
      </w:r>
    </w:p>
    <w:p w14:paraId="051859E5" w14:textId="77777777" w:rsidR="00CC01E1" w:rsidRPr="00A05FC2" w:rsidRDefault="00CC01E1" w:rsidP="00CC01E1">
      <w:pPr>
        <w:autoSpaceDE w:val="0"/>
        <w:autoSpaceDN w:val="0"/>
        <w:adjustRightInd w:val="0"/>
        <w:ind w:firstLine="720"/>
        <w:rPr>
          <w:rFonts w:cstheme="minorHAnsi"/>
        </w:rPr>
      </w:pPr>
      <w:r w:rsidRPr="00A05FC2">
        <w:rPr>
          <w:rFonts w:cstheme="minorHAnsi"/>
        </w:rPr>
        <w:tab/>
      </w:r>
      <w:r w:rsidRPr="00A05FC2">
        <w:rPr>
          <w:rFonts w:cstheme="minorHAnsi"/>
        </w:rPr>
        <w:tab/>
        <w:t>= Actual</w:t>
      </w:r>
    </w:p>
    <w:p w14:paraId="123D5061" w14:textId="77777777" w:rsidR="00CC01E1" w:rsidRPr="00A05FC2" w:rsidRDefault="00CC01E1" w:rsidP="00CC01E1">
      <w:pPr>
        <w:autoSpaceDE w:val="0"/>
        <w:autoSpaceDN w:val="0"/>
        <w:adjustRightInd w:val="0"/>
        <w:ind w:firstLine="720"/>
        <w:rPr>
          <w:rFonts w:cstheme="minorHAnsi"/>
        </w:rPr>
      </w:pPr>
      <w:r w:rsidRPr="00A05FC2">
        <w:rPr>
          <w:rFonts w:cstheme="minorHAnsi"/>
        </w:rPr>
        <w:t>C</w:t>
      </w:r>
      <w:r w:rsidRPr="00F866AB">
        <w:rPr>
          <w:rFonts w:cstheme="minorHAnsi"/>
          <w:vertAlign w:val="subscript"/>
        </w:rPr>
        <w:t>exist</w:t>
      </w:r>
      <w:r w:rsidRPr="00A05FC2">
        <w:rPr>
          <w:rFonts w:cstheme="minorHAnsi"/>
        </w:rPr>
        <w:tab/>
      </w:r>
      <w:r w:rsidRPr="00A05FC2">
        <w:rPr>
          <w:rFonts w:cstheme="minorHAnsi"/>
        </w:rPr>
        <w:tab/>
        <w:t xml:space="preserve">= Circumference of </w:t>
      </w:r>
      <w:r>
        <w:rPr>
          <w:rFonts w:cstheme="minorHAnsi"/>
        </w:rPr>
        <w:t xml:space="preserve">bare </w:t>
      </w:r>
      <w:r w:rsidRPr="00A05FC2">
        <w:rPr>
          <w:rFonts w:cstheme="minorHAnsi"/>
        </w:rPr>
        <w:t>pipe (ft) (Diameter (in) * π/12)</w:t>
      </w:r>
    </w:p>
    <w:p w14:paraId="554156D4" w14:textId="77777777" w:rsidR="00CC01E1" w:rsidRPr="00A05FC2" w:rsidRDefault="00CC01E1" w:rsidP="00CC01E1">
      <w:pPr>
        <w:autoSpaceDE w:val="0"/>
        <w:autoSpaceDN w:val="0"/>
        <w:adjustRightInd w:val="0"/>
        <w:ind w:firstLine="720"/>
        <w:rPr>
          <w:rFonts w:cstheme="minorHAnsi"/>
        </w:rPr>
      </w:pPr>
      <w:r w:rsidRPr="00A05FC2">
        <w:rPr>
          <w:rFonts w:cstheme="minorHAnsi"/>
        </w:rPr>
        <w:tab/>
      </w:r>
      <w:r w:rsidRPr="00A05FC2">
        <w:rPr>
          <w:rFonts w:cstheme="minorHAnsi"/>
        </w:rPr>
        <w:tab/>
        <w:t>= Actual (0.5” pipe = 0.131ft, 0.75” pipe = 0.196ft)</w:t>
      </w:r>
    </w:p>
    <w:p w14:paraId="46ACE8B1" w14:textId="77777777" w:rsidR="00CC01E1" w:rsidRPr="00A05FC2" w:rsidRDefault="00CC01E1">
      <w:pPr>
        <w:autoSpaceDE w:val="0"/>
        <w:autoSpaceDN w:val="0"/>
        <w:adjustRightInd w:val="0"/>
        <w:ind w:left="2160" w:hanging="1440"/>
        <w:rPr>
          <w:rFonts w:cstheme="minorHAnsi"/>
        </w:rPr>
        <w:pPrChange w:id="3183" w:author="Samuel Dent" w:date="2015-12-17T05:59:00Z">
          <w:pPr>
            <w:autoSpaceDE w:val="0"/>
            <w:autoSpaceDN w:val="0"/>
            <w:adjustRightInd w:val="0"/>
            <w:ind w:firstLine="720"/>
          </w:pPr>
        </w:pPrChange>
      </w:pPr>
      <w:r w:rsidRPr="00A05FC2">
        <w:rPr>
          <w:rFonts w:cstheme="minorHAnsi"/>
        </w:rPr>
        <w:t>C</w:t>
      </w:r>
      <w:r w:rsidRPr="008B13A1">
        <w:rPr>
          <w:rFonts w:cstheme="minorHAnsi"/>
          <w:vertAlign w:val="subscript"/>
        </w:rPr>
        <w:t>new</w:t>
      </w:r>
      <w:r w:rsidRPr="008B13A1">
        <w:rPr>
          <w:rFonts w:cstheme="minorHAnsi"/>
          <w:vertAlign w:val="subscript"/>
        </w:rPr>
        <w:tab/>
      </w:r>
      <w:del w:id="3184" w:author="Samuel Dent" w:date="2015-12-17T05:59:00Z">
        <w:r w:rsidRPr="00A05FC2" w:rsidDel="00137532">
          <w:rPr>
            <w:rFonts w:cstheme="minorHAnsi"/>
          </w:rPr>
          <w:tab/>
        </w:r>
      </w:del>
      <w:r w:rsidRPr="00A05FC2">
        <w:rPr>
          <w:rFonts w:cstheme="minorHAnsi"/>
        </w:rPr>
        <w:t>= Circumference of pipe</w:t>
      </w:r>
      <w:r>
        <w:rPr>
          <w:rFonts w:cstheme="minorHAnsi"/>
        </w:rPr>
        <w:t xml:space="preserve"> with insulation</w:t>
      </w:r>
      <w:r w:rsidRPr="00A05FC2">
        <w:rPr>
          <w:rFonts w:cstheme="minorHAnsi"/>
        </w:rPr>
        <w:t xml:space="preserve"> (ft) (</w:t>
      </w:r>
      <w:ins w:id="3185" w:author="Samuel Dent" w:date="2015-12-17T05:58:00Z">
        <w:r>
          <w:t>[</w:t>
        </w:r>
      </w:ins>
      <w:ins w:id="3186" w:author="Samuel Dent" w:date="2015-12-17T05:59:00Z">
        <w:r>
          <w:t>Diameter of pipe</w:t>
        </w:r>
      </w:ins>
      <w:ins w:id="3187" w:author="Samuel Dent" w:date="2015-12-17T05:58:00Z">
        <w:r>
          <w:t xml:space="preserve"> (</w:t>
        </w:r>
      </w:ins>
      <w:ins w:id="3188" w:author="Samuel Dent" w:date="2015-12-17T05:59:00Z">
        <w:r>
          <w:t>in</w:t>
        </w:r>
      </w:ins>
      <w:ins w:id="3189" w:author="Samuel Dent" w:date="2015-12-17T05:58:00Z">
        <w:r>
          <w:t xml:space="preserve">)] + </w:t>
        </w:r>
      </w:ins>
      <w:ins w:id="3190" w:author="Samuel Dent" w:date="2015-12-17T05:59:00Z">
        <w:r>
          <w:t>(</w:t>
        </w:r>
      </w:ins>
      <w:ins w:id="3191" w:author="Samuel Dent" w:date="2015-12-17T05:58:00Z">
        <w:r w:rsidRPr="00467FEE">
          <w:t xml:space="preserve">[Thickness </w:t>
        </w:r>
        <w:r>
          <w:t>of Insulation (</w:t>
        </w:r>
      </w:ins>
      <w:ins w:id="3192" w:author="Samuel Dent" w:date="2015-12-17T05:59:00Z">
        <w:r>
          <w:t>in</w:t>
        </w:r>
      </w:ins>
      <w:ins w:id="3193" w:author="Samuel Dent" w:date="2015-12-17T05:58:00Z">
        <w:r>
          <w:t>)]*2))</w:t>
        </w:r>
      </w:ins>
      <w:ins w:id="3194" w:author="Samuel Dent" w:date="2015-12-17T05:59:00Z">
        <w:r>
          <w:t xml:space="preserve"> </w:t>
        </w:r>
      </w:ins>
      <w:del w:id="3195" w:author="Samuel Dent" w:date="2015-12-17T05:58:00Z">
        <w:r w:rsidRPr="00A05FC2" w:rsidDel="00137532">
          <w:rPr>
            <w:rFonts w:cstheme="minorHAnsi"/>
          </w:rPr>
          <w:delText xml:space="preserve">Diameter (in) </w:delText>
        </w:r>
      </w:del>
      <w:r w:rsidRPr="00A05FC2">
        <w:rPr>
          <w:rFonts w:cstheme="minorHAnsi"/>
        </w:rPr>
        <w:t>* π/12)</w:t>
      </w:r>
    </w:p>
    <w:p w14:paraId="7267BACB" w14:textId="77777777" w:rsidR="00CC01E1" w:rsidRPr="00A05FC2" w:rsidRDefault="00CC01E1" w:rsidP="00CC01E1">
      <w:pPr>
        <w:autoSpaceDE w:val="0"/>
        <w:autoSpaceDN w:val="0"/>
        <w:adjustRightInd w:val="0"/>
        <w:ind w:firstLine="720"/>
        <w:rPr>
          <w:rFonts w:cstheme="minorHAnsi"/>
        </w:rPr>
      </w:pPr>
      <w:r w:rsidRPr="00A05FC2">
        <w:rPr>
          <w:rFonts w:cstheme="minorHAnsi"/>
        </w:rPr>
        <w:tab/>
      </w:r>
      <w:r w:rsidRPr="00A05FC2">
        <w:rPr>
          <w:rFonts w:cstheme="minorHAnsi"/>
        </w:rPr>
        <w:tab/>
        <w:t xml:space="preserve">= Actual </w:t>
      </w:r>
    </w:p>
    <w:p w14:paraId="1075FE8D" w14:textId="77777777" w:rsidR="00CC01E1" w:rsidRDefault="00CC01E1" w:rsidP="00CC01E1">
      <w:pPr>
        <w:autoSpaceDE w:val="0"/>
        <w:autoSpaceDN w:val="0"/>
        <w:adjustRightInd w:val="0"/>
        <w:ind w:left="2160" w:hanging="1440"/>
        <w:rPr>
          <w:rFonts w:cstheme="minorHAnsi"/>
        </w:rPr>
      </w:pPr>
      <w:r w:rsidRPr="00A05FC2">
        <w:rPr>
          <w:rFonts w:cstheme="minorHAnsi"/>
        </w:rPr>
        <w:t>ΔT</w:t>
      </w:r>
      <w:r w:rsidRPr="00A05FC2">
        <w:rPr>
          <w:rFonts w:cstheme="minorHAnsi"/>
        </w:rPr>
        <w:tab/>
        <w:t xml:space="preserve">= Average temperature difference between </w:t>
      </w:r>
      <w:r>
        <w:rPr>
          <w:rFonts w:cstheme="minorHAnsi"/>
        </w:rPr>
        <w:t>circulated heated</w:t>
      </w:r>
      <w:r w:rsidRPr="00A05FC2">
        <w:rPr>
          <w:rFonts w:cstheme="minorHAnsi"/>
        </w:rPr>
        <w:t xml:space="preserve"> water and </w:t>
      </w:r>
      <w:r>
        <w:rPr>
          <w:rFonts w:cstheme="minorHAnsi"/>
        </w:rPr>
        <w:t>unconditioned space</w:t>
      </w:r>
      <w:r w:rsidRPr="00A05FC2">
        <w:rPr>
          <w:rFonts w:cstheme="minorHAnsi"/>
        </w:rPr>
        <w:t xml:space="preserve"> air temperature (°F)</w:t>
      </w:r>
      <w:r w:rsidRPr="00A05FC2">
        <w:rPr>
          <w:rFonts w:cstheme="minorHAnsi"/>
        </w:rPr>
        <w:tab/>
      </w:r>
      <w:r>
        <w:rPr>
          <w:rStyle w:val="FootnoteReference"/>
        </w:rPr>
        <w:footnoteReference w:id="192"/>
      </w:r>
    </w:p>
    <w:p w14:paraId="19B323FE" w14:textId="77777777" w:rsidR="00CC01E1" w:rsidRPr="00A05FC2" w:rsidRDefault="00CC01E1" w:rsidP="00CC01E1">
      <w:pPr>
        <w:autoSpaceDE w:val="0"/>
        <w:autoSpaceDN w:val="0"/>
        <w:adjustRightInd w:val="0"/>
        <w:ind w:left="2160" w:hanging="1440"/>
        <w:rPr>
          <w:rFonts w:cstheme="minorHAnsi"/>
        </w:rPr>
      </w:pPr>
      <w:r>
        <w:rPr>
          <w:rFonts w:cstheme="minorHAnsi"/>
        </w:rPr>
        <w:tab/>
        <w:t>Pipes in unconditioned basement:</w:t>
      </w:r>
    </w:p>
    <w:tbl>
      <w:tblPr>
        <w:tblStyle w:val="TableGrid"/>
        <w:tblW w:w="0" w:type="auto"/>
        <w:jc w:val="center"/>
        <w:tblLook w:val="04A0" w:firstRow="1" w:lastRow="0" w:firstColumn="1" w:lastColumn="0" w:noHBand="0" w:noVBand="1"/>
        <w:tblPrChange w:id="3196" w:author="Samuel Dent" w:date="2015-12-18T06:12:00Z">
          <w:tblPr>
            <w:tblStyle w:val="TableGrid"/>
            <w:tblW w:w="0" w:type="auto"/>
            <w:jc w:val="center"/>
            <w:tblLook w:val="04A0" w:firstRow="1" w:lastRow="0" w:firstColumn="1" w:lastColumn="0" w:noHBand="0" w:noVBand="1"/>
          </w:tblPr>
        </w:tblPrChange>
      </w:tblPr>
      <w:tblGrid>
        <w:gridCol w:w="2610"/>
        <w:gridCol w:w="1440"/>
        <w:tblGridChange w:id="3197">
          <w:tblGrid>
            <w:gridCol w:w="2610"/>
            <w:gridCol w:w="1440"/>
          </w:tblGrid>
        </w:tblGridChange>
      </w:tblGrid>
      <w:tr w:rsidR="00CC01E1" w:rsidRPr="00F40C53" w14:paraId="4208723D" w14:textId="77777777" w:rsidTr="007C2A6D">
        <w:trPr>
          <w:trHeight w:val="224"/>
          <w:tblHeader/>
          <w:jc w:val="center"/>
          <w:trPrChange w:id="3198" w:author="Samuel Dent" w:date="2015-12-18T06:12:00Z">
            <w:trPr>
              <w:trHeight w:val="224"/>
              <w:jc w:val="center"/>
            </w:trPr>
          </w:trPrChange>
        </w:trPr>
        <w:tc>
          <w:tcPr>
            <w:tcW w:w="2610" w:type="dxa"/>
            <w:shd w:val="clear" w:color="auto" w:fill="7F7F7F" w:themeFill="text1" w:themeFillTint="80"/>
            <w:tcPrChange w:id="3199" w:author="Samuel Dent" w:date="2015-12-18T06:12:00Z">
              <w:tcPr>
                <w:tcW w:w="2610" w:type="dxa"/>
                <w:shd w:val="clear" w:color="auto" w:fill="7F7F7F" w:themeFill="text1" w:themeFillTint="80"/>
              </w:tcPr>
            </w:tcPrChange>
          </w:tcPr>
          <w:p w14:paraId="087886AB" w14:textId="77777777" w:rsidR="00CC01E1" w:rsidRPr="009C362B" w:rsidRDefault="00CC01E1">
            <w:pPr>
              <w:pStyle w:val="TableText"/>
            </w:pPr>
            <w:r w:rsidRPr="009C362B">
              <w:t>Outdoor reset controls</w:t>
            </w:r>
          </w:p>
        </w:tc>
        <w:tc>
          <w:tcPr>
            <w:tcW w:w="1440" w:type="dxa"/>
            <w:shd w:val="clear" w:color="auto" w:fill="7F7F7F" w:themeFill="text1" w:themeFillTint="80"/>
            <w:tcPrChange w:id="3200" w:author="Samuel Dent" w:date="2015-12-18T06:12:00Z">
              <w:tcPr>
                <w:tcW w:w="1440" w:type="dxa"/>
                <w:shd w:val="clear" w:color="auto" w:fill="7F7F7F" w:themeFill="text1" w:themeFillTint="80"/>
              </w:tcPr>
            </w:tcPrChange>
          </w:tcPr>
          <w:p w14:paraId="12D2F4DD" w14:textId="77777777" w:rsidR="00CC01E1" w:rsidRPr="009C362B" w:rsidRDefault="00CC01E1">
            <w:pPr>
              <w:pStyle w:val="TableText"/>
            </w:pPr>
            <w:r w:rsidRPr="009C362B">
              <w:t>ΔT (°F)</w:t>
            </w:r>
            <w:r w:rsidRPr="009C362B">
              <w:tab/>
            </w:r>
          </w:p>
        </w:tc>
      </w:tr>
      <w:tr w:rsidR="00CC01E1" w:rsidRPr="00D32FAA" w14:paraId="550E26E1" w14:textId="77777777" w:rsidTr="00C04E8D">
        <w:trPr>
          <w:jc w:val="center"/>
        </w:trPr>
        <w:tc>
          <w:tcPr>
            <w:tcW w:w="2610" w:type="dxa"/>
          </w:tcPr>
          <w:p w14:paraId="59137197" w14:textId="77777777" w:rsidR="00CC01E1" w:rsidRPr="00D32FAA" w:rsidRDefault="00CC01E1">
            <w:pPr>
              <w:pStyle w:val="TableText"/>
              <w:rPr>
                <w:rFonts w:asciiTheme="minorHAnsi" w:hAnsiTheme="minorHAnsi"/>
                <w:szCs w:val="22"/>
              </w:rPr>
            </w:pPr>
            <w:r w:rsidRPr="00D32FAA">
              <w:lastRenderedPageBreak/>
              <w:t>Boiler without reset control</w:t>
            </w:r>
          </w:p>
        </w:tc>
        <w:tc>
          <w:tcPr>
            <w:tcW w:w="1440" w:type="dxa"/>
          </w:tcPr>
          <w:p w14:paraId="59F9891E" w14:textId="77777777" w:rsidR="00CC01E1" w:rsidRPr="00D32FAA" w:rsidRDefault="00CC01E1">
            <w:pPr>
              <w:pStyle w:val="TableText"/>
              <w:rPr>
                <w:rFonts w:asciiTheme="minorHAnsi" w:hAnsiTheme="minorHAnsi"/>
                <w:szCs w:val="22"/>
              </w:rPr>
            </w:pPr>
            <w:r w:rsidRPr="00D32FAA">
              <w:t>110</w:t>
            </w:r>
          </w:p>
        </w:tc>
      </w:tr>
      <w:tr w:rsidR="00CC01E1" w:rsidRPr="00D32FAA" w14:paraId="77D4B107" w14:textId="77777777" w:rsidTr="00C04E8D">
        <w:trPr>
          <w:jc w:val="center"/>
        </w:trPr>
        <w:tc>
          <w:tcPr>
            <w:tcW w:w="2610" w:type="dxa"/>
          </w:tcPr>
          <w:p w14:paraId="1AF65D8F" w14:textId="77777777" w:rsidR="00CC01E1" w:rsidRPr="00D32FAA" w:rsidRDefault="00CC01E1">
            <w:pPr>
              <w:pStyle w:val="TableText"/>
              <w:rPr>
                <w:rFonts w:asciiTheme="minorHAnsi" w:hAnsiTheme="minorHAnsi"/>
                <w:szCs w:val="22"/>
              </w:rPr>
            </w:pPr>
            <w:r w:rsidRPr="00D32FAA">
              <w:t>Boiler with reset control</w:t>
            </w:r>
          </w:p>
        </w:tc>
        <w:tc>
          <w:tcPr>
            <w:tcW w:w="1440" w:type="dxa"/>
          </w:tcPr>
          <w:p w14:paraId="786FE5ED" w14:textId="77777777" w:rsidR="00CC01E1" w:rsidRPr="00D32FAA" w:rsidRDefault="00CC01E1">
            <w:pPr>
              <w:pStyle w:val="TableText"/>
              <w:rPr>
                <w:rFonts w:asciiTheme="minorHAnsi" w:hAnsiTheme="minorHAnsi"/>
                <w:szCs w:val="22"/>
              </w:rPr>
            </w:pPr>
            <w:r w:rsidRPr="00D32FAA">
              <w:t>70</w:t>
            </w:r>
          </w:p>
        </w:tc>
      </w:tr>
    </w:tbl>
    <w:p w14:paraId="3598442B" w14:textId="77777777" w:rsidR="00CC01E1" w:rsidRDefault="00CC01E1" w:rsidP="00CC01E1">
      <w:pPr>
        <w:ind w:left="2160"/>
        <w:rPr>
          <w:rFonts w:cstheme="minorHAnsi"/>
        </w:rPr>
      </w:pPr>
    </w:p>
    <w:p w14:paraId="2D7BEB61" w14:textId="77777777" w:rsidR="00CC01E1" w:rsidRDefault="00CC01E1" w:rsidP="00CC01E1">
      <w:pPr>
        <w:ind w:left="2160"/>
        <w:rPr>
          <w:rFonts w:cstheme="minorHAnsi"/>
        </w:rPr>
      </w:pPr>
      <w:r>
        <w:rPr>
          <w:rFonts w:cstheme="minorHAnsi"/>
        </w:rPr>
        <w:t>Pipes in crawl space:</w:t>
      </w:r>
    </w:p>
    <w:tbl>
      <w:tblPr>
        <w:tblW w:w="4749" w:type="dxa"/>
        <w:jc w:val="center"/>
        <w:tblLook w:val="04A0" w:firstRow="1" w:lastRow="0" w:firstColumn="1" w:lastColumn="0" w:noHBand="0" w:noVBand="1"/>
      </w:tblPr>
      <w:tblGrid>
        <w:gridCol w:w="1749"/>
        <w:gridCol w:w="1549"/>
        <w:gridCol w:w="1451"/>
      </w:tblGrid>
      <w:tr w:rsidR="00CC01E1" w:rsidRPr="00A05FC2" w14:paraId="6FB6E124" w14:textId="77777777" w:rsidTr="00C04E8D">
        <w:trPr>
          <w:trHeight w:val="270"/>
          <w:jc w:val="center"/>
        </w:trPr>
        <w:tc>
          <w:tcPr>
            <w:tcW w:w="1749" w:type="dxa"/>
            <w:vMerge w:val="restart"/>
            <w:tcBorders>
              <w:top w:val="single" w:sz="8" w:space="0" w:color="auto"/>
              <w:left w:val="single" w:sz="8" w:space="0" w:color="auto"/>
              <w:right w:val="single" w:sz="8" w:space="0" w:color="auto"/>
            </w:tcBorders>
            <w:shd w:val="clear" w:color="auto" w:fill="7F7F7F" w:themeFill="text1" w:themeFillTint="80"/>
            <w:noWrap/>
            <w:vAlign w:val="center"/>
          </w:tcPr>
          <w:p w14:paraId="0601C634" w14:textId="77777777" w:rsidR="00CC01E1" w:rsidRPr="000B7BB6" w:rsidRDefault="00CC01E1" w:rsidP="00C04E8D">
            <w:pPr>
              <w:jc w:val="center"/>
              <w:rPr>
                <w:rFonts w:cstheme="minorHAnsi"/>
                <w:b/>
                <w:color w:val="FFFFFF" w:themeColor="background1"/>
              </w:rPr>
            </w:pPr>
            <w:r w:rsidRPr="000B7BB6">
              <w:rPr>
                <w:rFonts w:cstheme="minorHAnsi"/>
                <w:b/>
                <w:color w:val="FFFFFF" w:themeColor="background1"/>
              </w:rPr>
              <w:t>Climate Zone</w:t>
            </w:r>
          </w:p>
          <w:p w14:paraId="0D1D63D4" w14:textId="77777777" w:rsidR="00CC01E1" w:rsidRPr="000B7BB6" w:rsidRDefault="00CC01E1" w:rsidP="00C04E8D">
            <w:pPr>
              <w:jc w:val="center"/>
              <w:rPr>
                <w:rFonts w:cstheme="minorHAnsi"/>
                <w:b/>
                <w:color w:val="FFFFFF" w:themeColor="background1"/>
              </w:rPr>
            </w:pPr>
            <w:r w:rsidRPr="000B7BB6">
              <w:rPr>
                <w:rFonts w:cstheme="minorHAnsi"/>
                <w:b/>
                <w:color w:val="FFFFFF" w:themeColor="background1"/>
              </w:rPr>
              <w:t>(City based upon)</w:t>
            </w:r>
          </w:p>
        </w:tc>
        <w:tc>
          <w:tcPr>
            <w:tcW w:w="3000" w:type="dxa"/>
            <w:gridSpan w:val="2"/>
            <w:tcBorders>
              <w:top w:val="single" w:sz="8" w:space="0" w:color="auto"/>
              <w:left w:val="nil"/>
              <w:bottom w:val="single" w:sz="8" w:space="0" w:color="auto"/>
              <w:right w:val="single" w:sz="8" w:space="0" w:color="auto"/>
            </w:tcBorders>
            <w:shd w:val="clear" w:color="auto" w:fill="7F7F7F" w:themeFill="text1" w:themeFillTint="80"/>
            <w:noWrap/>
            <w:vAlign w:val="bottom"/>
          </w:tcPr>
          <w:p w14:paraId="3B8B7290" w14:textId="77777777" w:rsidR="00CC01E1" w:rsidRPr="005301FC" w:rsidRDefault="00CC01E1" w:rsidP="00C04E8D">
            <w:pPr>
              <w:jc w:val="center"/>
              <w:rPr>
                <w:rFonts w:cstheme="minorHAnsi"/>
                <w:b/>
                <w:color w:val="FFFFFF" w:themeColor="background1"/>
              </w:rPr>
            </w:pPr>
            <w:r w:rsidRPr="004D5892">
              <w:rPr>
                <w:rFonts w:cstheme="minorHAnsi"/>
                <w:b/>
                <w:color w:val="FFFFFF" w:themeColor="background1"/>
              </w:rPr>
              <w:t>ΔT</w:t>
            </w:r>
            <w:r>
              <w:rPr>
                <w:rFonts w:cstheme="minorHAnsi"/>
                <w:b/>
                <w:color w:val="FFFFFF" w:themeColor="background1"/>
              </w:rPr>
              <w:t xml:space="preserve"> </w:t>
            </w:r>
            <w:r w:rsidRPr="004D5892">
              <w:rPr>
                <w:rFonts w:cstheme="minorHAnsi"/>
                <w:b/>
                <w:color w:val="FFFFFF" w:themeColor="background1"/>
              </w:rPr>
              <w:t>(°F)</w:t>
            </w:r>
            <w:r w:rsidRPr="004D5892">
              <w:rPr>
                <w:rFonts w:cstheme="minorHAnsi"/>
                <w:b/>
                <w:color w:val="FFFFFF" w:themeColor="background1"/>
              </w:rPr>
              <w:tab/>
            </w:r>
          </w:p>
        </w:tc>
      </w:tr>
      <w:tr w:rsidR="00CC01E1" w:rsidRPr="00A05FC2" w14:paraId="1DE43F9A" w14:textId="77777777" w:rsidTr="00C04E8D">
        <w:trPr>
          <w:trHeight w:val="270"/>
          <w:jc w:val="center"/>
        </w:trPr>
        <w:tc>
          <w:tcPr>
            <w:tcW w:w="1749" w:type="dxa"/>
            <w:vMerge/>
            <w:tcBorders>
              <w:left w:val="single" w:sz="8" w:space="0" w:color="auto"/>
              <w:bottom w:val="single" w:sz="8" w:space="0" w:color="auto"/>
              <w:right w:val="single" w:sz="8" w:space="0" w:color="auto"/>
            </w:tcBorders>
            <w:shd w:val="clear" w:color="auto" w:fill="7F7F7F" w:themeFill="text1" w:themeFillTint="80"/>
            <w:noWrap/>
            <w:vAlign w:val="center"/>
            <w:hideMark/>
          </w:tcPr>
          <w:p w14:paraId="55E81252" w14:textId="77777777" w:rsidR="00CC01E1" w:rsidRPr="000B7BB6" w:rsidRDefault="00CC01E1" w:rsidP="00C04E8D">
            <w:pPr>
              <w:jc w:val="center"/>
              <w:rPr>
                <w:rFonts w:cstheme="minorHAnsi"/>
                <w:b/>
                <w:color w:val="FFFFFF" w:themeColor="background1"/>
              </w:rPr>
            </w:pPr>
          </w:p>
        </w:tc>
        <w:tc>
          <w:tcPr>
            <w:tcW w:w="1549" w:type="dxa"/>
            <w:tcBorders>
              <w:top w:val="single" w:sz="8" w:space="0" w:color="auto"/>
              <w:left w:val="nil"/>
              <w:bottom w:val="single" w:sz="8" w:space="0" w:color="auto"/>
              <w:right w:val="single" w:sz="8" w:space="0" w:color="auto"/>
            </w:tcBorders>
            <w:shd w:val="clear" w:color="auto" w:fill="7F7F7F" w:themeFill="text1" w:themeFillTint="80"/>
            <w:noWrap/>
            <w:vAlign w:val="bottom"/>
            <w:hideMark/>
          </w:tcPr>
          <w:p w14:paraId="4313B186" w14:textId="77777777" w:rsidR="00CC01E1" w:rsidRPr="000B7BB6" w:rsidRDefault="00CC01E1" w:rsidP="00C04E8D">
            <w:pPr>
              <w:jc w:val="center"/>
              <w:rPr>
                <w:rFonts w:cstheme="minorHAnsi"/>
                <w:b/>
                <w:color w:val="FFFFFF" w:themeColor="background1"/>
              </w:rPr>
            </w:pPr>
            <w:r>
              <w:rPr>
                <w:rFonts w:cstheme="minorHAnsi"/>
                <w:b/>
                <w:color w:val="FFFFFF" w:themeColor="background1"/>
              </w:rPr>
              <w:t>Boiler without reset control</w:t>
            </w:r>
          </w:p>
        </w:tc>
        <w:tc>
          <w:tcPr>
            <w:tcW w:w="1451" w:type="dxa"/>
            <w:tcBorders>
              <w:top w:val="single" w:sz="8" w:space="0" w:color="auto"/>
              <w:left w:val="nil"/>
              <w:bottom w:val="single" w:sz="8" w:space="0" w:color="auto"/>
              <w:right w:val="single" w:sz="8" w:space="0" w:color="auto"/>
            </w:tcBorders>
            <w:shd w:val="clear" w:color="auto" w:fill="7F7F7F" w:themeFill="text1" w:themeFillTint="80"/>
            <w:hideMark/>
          </w:tcPr>
          <w:p w14:paraId="658E446F" w14:textId="77777777" w:rsidR="00CC01E1" w:rsidRPr="000B7BB6" w:rsidRDefault="00CC01E1" w:rsidP="00C04E8D">
            <w:pPr>
              <w:jc w:val="center"/>
              <w:rPr>
                <w:rFonts w:cstheme="minorHAnsi"/>
                <w:b/>
                <w:color w:val="FFFFFF" w:themeColor="background1"/>
              </w:rPr>
            </w:pPr>
            <w:r>
              <w:rPr>
                <w:rFonts w:cstheme="minorHAnsi"/>
                <w:b/>
                <w:color w:val="FFFFFF" w:themeColor="background1"/>
              </w:rPr>
              <w:t>Boiler with reset control</w:t>
            </w:r>
          </w:p>
        </w:tc>
      </w:tr>
      <w:tr w:rsidR="00CC01E1" w:rsidRPr="00A05FC2" w14:paraId="36ADD500" w14:textId="77777777" w:rsidTr="00C04E8D">
        <w:trPr>
          <w:trHeight w:val="300"/>
          <w:jc w:val="center"/>
        </w:trPr>
        <w:tc>
          <w:tcPr>
            <w:tcW w:w="1749" w:type="dxa"/>
            <w:tcBorders>
              <w:top w:val="nil"/>
              <w:left w:val="single" w:sz="4" w:space="0" w:color="auto"/>
              <w:bottom w:val="single" w:sz="4" w:space="0" w:color="auto"/>
              <w:right w:val="single" w:sz="4" w:space="0" w:color="auto"/>
            </w:tcBorders>
            <w:noWrap/>
            <w:vAlign w:val="center"/>
            <w:hideMark/>
          </w:tcPr>
          <w:p w14:paraId="5868B24A" w14:textId="77777777" w:rsidR="00CC01E1" w:rsidRPr="00A05FC2" w:rsidRDefault="00CC01E1">
            <w:pPr>
              <w:pStyle w:val="TableText"/>
            </w:pPr>
            <w:r w:rsidRPr="00A05FC2">
              <w:t>1 (Rockford)</w:t>
            </w:r>
          </w:p>
        </w:tc>
        <w:tc>
          <w:tcPr>
            <w:tcW w:w="1549" w:type="dxa"/>
            <w:tcBorders>
              <w:top w:val="nil"/>
              <w:left w:val="nil"/>
              <w:bottom w:val="single" w:sz="4" w:space="0" w:color="auto"/>
              <w:right w:val="single" w:sz="8" w:space="0" w:color="auto"/>
            </w:tcBorders>
            <w:noWrap/>
            <w:vAlign w:val="bottom"/>
          </w:tcPr>
          <w:p w14:paraId="438C9554" w14:textId="77777777" w:rsidR="00CC01E1" w:rsidRPr="00A05FC2" w:rsidRDefault="00CC01E1">
            <w:pPr>
              <w:pStyle w:val="TableText"/>
            </w:pPr>
            <w:r>
              <w:t>127</w:t>
            </w:r>
          </w:p>
        </w:tc>
        <w:tc>
          <w:tcPr>
            <w:tcW w:w="1451" w:type="dxa"/>
            <w:tcBorders>
              <w:top w:val="single" w:sz="8" w:space="0" w:color="auto"/>
              <w:left w:val="single" w:sz="8" w:space="0" w:color="auto"/>
              <w:bottom w:val="single" w:sz="8" w:space="0" w:color="auto"/>
              <w:right w:val="single" w:sz="8" w:space="0" w:color="auto"/>
            </w:tcBorders>
            <w:vAlign w:val="bottom"/>
          </w:tcPr>
          <w:p w14:paraId="03498632" w14:textId="77777777" w:rsidR="00CC01E1" w:rsidRPr="00A05FC2" w:rsidRDefault="00CC01E1">
            <w:pPr>
              <w:pStyle w:val="TableText"/>
            </w:pPr>
            <w:r>
              <w:t>87</w:t>
            </w:r>
          </w:p>
        </w:tc>
      </w:tr>
      <w:tr w:rsidR="00CC01E1" w:rsidRPr="00A05FC2" w14:paraId="70FC659F" w14:textId="77777777" w:rsidTr="00C04E8D">
        <w:trPr>
          <w:trHeight w:val="300"/>
          <w:jc w:val="center"/>
        </w:trPr>
        <w:tc>
          <w:tcPr>
            <w:tcW w:w="1749" w:type="dxa"/>
            <w:tcBorders>
              <w:top w:val="nil"/>
              <w:left w:val="single" w:sz="4" w:space="0" w:color="auto"/>
              <w:bottom w:val="single" w:sz="4" w:space="0" w:color="auto"/>
              <w:right w:val="single" w:sz="4" w:space="0" w:color="auto"/>
            </w:tcBorders>
            <w:noWrap/>
            <w:vAlign w:val="center"/>
            <w:hideMark/>
          </w:tcPr>
          <w:p w14:paraId="45D13A9E" w14:textId="77777777" w:rsidR="00CC01E1" w:rsidRPr="00A05FC2" w:rsidRDefault="00CC01E1">
            <w:pPr>
              <w:pStyle w:val="TableText"/>
            </w:pPr>
            <w:r w:rsidRPr="00A05FC2">
              <w:t>2 (Chicago)</w:t>
            </w:r>
          </w:p>
        </w:tc>
        <w:tc>
          <w:tcPr>
            <w:tcW w:w="1549" w:type="dxa"/>
            <w:tcBorders>
              <w:top w:val="nil"/>
              <w:left w:val="nil"/>
              <w:bottom w:val="single" w:sz="4" w:space="0" w:color="auto"/>
              <w:right w:val="single" w:sz="8" w:space="0" w:color="auto"/>
            </w:tcBorders>
            <w:noWrap/>
            <w:vAlign w:val="bottom"/>
          </w:tcPr>
          <w:p w14:paraId="06C2932C" w14:textId="77777777" w:rsidR="00CC01E1" w:rsidRPr="00A05FC2" w:rsidRDefault="00CC01E1">
            <w:pPr>
              <w:pStyle w:val="TableText"/>
            </w:pPr>
            <w:r>
              <w:t>126</w:t>
            </w:r>
          </w:p>
        </w:tc>
        <w:tc>
          <w:tcPr>
            <w:tcW w:w="1451" w:type="dxa"/>
            <w:tcBorders>
              <w:top w:val="single" w:sz="8" w:space="0" w:color="auto"/>
              <w:left w:val="single" w:sz="8" w:space="0" w:color="auto"/>
              <w:bottom w:val="single" w:sz="8" w:space="0" w:color="auto"/>
              <w:right w:val="single" w:sz="8" w:space="0" w:color="auto"/>
            </w:tcBorders>
            <w:vAlign w:val="bottom"/>
          </w:tcPr>
          <w:p w14:paraId="7194B54E" w14:textId="77777777" w:rsidR="00CC01E1" w:rsidRPr="00A05FC2" w:rsidRDefault="00CC01E1">
            <w:pPr>
              <w:pStyle w:val="TableText"/>
            </w:pPr>
            <w:r>
              <w:t>86</w:t>
            </w:r>
          </w:p>
        </w:tc>
      </w:tr>
      <w:tr w:rsidR="00CC01E1" w:rsidRPr="00A05FC2" w14:paraId="26BC2C96" w14:textId="77777777" w:rsidTr="00C04E8D">
        <w:trPr>
          <w:trHeight w:val="300"/>
          <w:jc w:val="center"/>
        </w:trPr>
        <w:tc>
          <w:tcPr>
            <w:tcW w:w="1749" w:type="dxa"/>
            <w:tcBorders>
              <w:top w:val="nil"/>
              <w:left w:val="single" w:sz="4" w:space="0" w:color="auto"/>
              <w:bottom w:val="single" w:sz="4" w:space="0" w:color="auto"/>
              <w:right w:val="single" w:sz="4" w:space="0" w:color="auto"/>
            </w:tcBorders>
            <w:noWrap/>
            <w:vAlign w:val="center"/>
            <w:hideMark/>
          </w:tcPr>
          <w:p w14:paraId="1DD3815F" w14:textId="77777777" w:rsidR="00CC01E1" w:rsidRPr="00A05FC2" w:rsidRDefault="00CC01E1">
            <w:pPr>
              <w:pStyle w:val="TableText"/>
            </w:pPr>
            <w:r w:rsidRPr="00A05FC2">
              <w:t>3 (Springfield)</w:t>
            </w:r>
          </w:p>
        </w:tc>
        <w:tc>
          <w:tcPr>
            <w:tcW w:w="1549" w:type="dxa"/>
            <w:tcBorders>
              <w:top w:val="nil"/>
              <w:left w:val="nil"/>
              <w:bottom w:val="single" w:sz="4" w:space="0" w:color="auto"/>
              <w:right w:val="single" w:sz="8" w:space="0" w:color="auto"/>
            </w:tcBorders>
            <w:noWrap/>
            <w:vAlign w:val="bottom"/>
          </w:tcPr>
          <w:p w14:paraId="5616CFAF" w14:textId="77777777" w:rsidR="00CC01E1" w:rsidRPr="00A05FC2" w:rsidRDefault="00CC01E1">
            <w:pPr>
              <w:pStyle w:val="TableText"/>
            </w:pPr>
            <w:r>
              <w:t>122</w:t>
            </w:r>
          </w:p>
        </w:tc>
        <w:tc>
          <w:tcPr>
            <w:tcW w:w="1451" w:type="dxa"/>
            <w:tcBorders>
              <w:top w:val="single" w:sz="8" w:space="0" w:color="auto"/>
              <w:left w:val="single" w:sz="8" w:space="0" w:color="auto"/>
              <w:bottom w:val="single" w:sz="8" w:space="0" w:color="auto"/>
              <w:right w:val="single" w:sz="8" w:space="0" w:color="auto"/>
            </w:tcBorders>
            <w:vAlign w:val="bottom"/>
          </w:tcPr>
          <w:p w14:paraId="442A52ED" w14:textId="77777777" w:rsidR="00CC01E1" w:rsidRPr="00A05FC2" w:rsidRDefault="00CC01E1">
            <w:pPr>
              <w:pStyle w:val="TableText"/>
            </w:pPr>
            <w:r>
              <w:t>82</w:t>
            </w:r>
          </w:p>
        </w:tc>
      </w:tr>
      <w:tr w:rsidR="00CC01E1" w:rsidRPr="00A05FC2" w14:paraId="04F6A284" w14:textId="77777777" w:rsidTr="00C04E8D">
        <w:trPr>
          <w:trHeight w:val="300"/>
          <w:jc w:val="center"/>
        </w:trPr>
        <w:tc>
          <w:tcPr>
            <w:tcW w:w="1749" w:type="dxa"/>
            <w:tcBorders>
              <w:top w:val="nil"/>
              <w:left w:val="single" w:sz="4" w:space="0" w:color="auto"/>
              <w:bottom w:val="single" w:sz="4" w:space="0" w:color="auto"/>
              <w:right w:val="single" w:sz="4" w:space="0" w:color="auto"/>
            </w:tcBorders>
            <w:noWrap/>
            <w:vAlign w:val="center"/>
            <w:hideMark/>
          </w:tcPr>
          <w:p w14:paraId="1C072BD8" w14:textId="77777777" w:rsidR="00CC01E1" w:rsidRPr="00A05FC2" w:rsidRDefault="00CC01E1">
            <w:pPr>
              <w:pStyle w:val="TableText"/>
            </w:pPr>
            <w:r w:rsidRPr="00A05FC2">
              <w:t>4 (Belleville)</w:t>
            </w:r>
          </w:p>
        </w:tc>
        <w:tc>
          <w:tcPr>
            <w:tcW w:w="1549" w:type="dxa"/>
            <w:tcBorders>
              <w:top w:val="nil"/>
              <w:left w:val="nil"/>
              <w:bottom w:val="single" w:sz="4" w:space="0" w:color="auto"/>
              <w:right w:val="single" w:sz="8" w:space="0" w:color="auto"/>
            </w:tcBorders>
            <w:noWrap/>
            <w:vAlign w:val="bottom"/>
          </w:tcPr>
          <w:p w14:paraId="5A29BD88" w14:textId="77777777" w:rsidR="00CC01E1" w:rsidRPr="00A05FC2" w:rsidRDefault="00CC01E1">
            <w:pPr>
              <w:pStyle w:val="TableText"/>
            </w:pPr>
            <w:r>
              <w:t>120</w:t>
            </w:r>
          </w:p>
        </w:tc>
        <w:tc>
          <w:tcPr>
            <w:tcW w:w="1451" w:type="dxa"/>
            <w:tcBorders>
              <w:top w:val="single" w:sz="8" w:space="0" w:color="auto"/>
              <w:left w:val="single" w:sz="8" w:space="0" w:color="auto"/>
              <w:bottom w:val="single" w:sz="8" w:space="0" w:color="auto"/>
              <w:right w:val="single" w:sz="8" w:space="0" w:color="auto"/>
            </w:tcBorders>
            <w:vAlign w:val="bottom"/>
          </w:tcPr>
          <w:p w14:paraId="0E58EFDD" w14:textId="77777777" w:rsidR="00CC01E1" w:rsidRPr="00A05FC2" w:rsidRDefault="00CC01E1">
            <w:pPr>
              <w:pStyle w:val="TableText"/>
            </w:pPr>
            <w:r>
              <w:t>80</w:t>
            </w:r>
          </w:p>
        </w:tc>
      </w:tr>
      <w:tr w:rsidR="00CC01E1" w:rsidRPr="00A05FC2" w14:paraId="650209D3" w14:textId="77777777" w:rsidTr="00C04E8D">
        <w:trPr>
          <w:trHeight w:val="315"/>
          <w:jc w:val="center"/>
        </w:trPr>
        <w:tc>
          <w:tcPr>
            <w:tcW w:w="1749" w:type="dxa"/>
            <w:tcBorders>
              <w:top w:val="nil"/>
              <w:left w:val="single" w:sz="4" w:space="0" w:color="auto"/>
              <w:bottom w:val="nil"/>
              <w:right w:val="single" w:sz="4" w:space="0" w:color="auto"/>
            </w:tcBorders>
            <w:noWrap/>
            <w:vAlign w:val="center"/>
            <w:hideMark/>
          </w:tcPr>
          <w:p w14:paraId="04C56265" w14:textId="77777777" w:rsidR="00CC01E1" w:rsidRPr="00A05FC2" w:rsidRDefault="00CC01E1">
            <w:pPr>
              <w:pStyle w:val="TableText"/>
            </w:pPr>
            <w:r w:rsidRPr="00A05FC2">
              <w:t>5 (Marion)</w:t>
            </w:r>
          </w:p>
        </w:tc>
        <w:tc>
          <w:tcPr>
            <w:tcW w:w="1549" w:type="dxa"/>
            <w:tcBorders>
              <w:top w:val="nil"/>
              <w:left w:val="nil"/>
              <w:bottom w:val="nil"/>
              <w:right w:val="single" w:sz="8" w:space="0" w:color="auto"/>
            </w:tcBorders>
            <w:vAlign w:val="bottom"/>
          </w:tcPr>
          <w:p w14:paraId="235C7843" w14:textId="77777777" w:rsidR="00CC01E1" w:rsidRPr="00A05FC2" w:rsidRDefault="00CC01E1">
            <w:pPr>
              <w:pStyle w:val="TableText"/>
            </w:pPr>
            <w:r>
              <w:t>120</w:t>
            </w:r>
          </w:p>
        </w:tc>
        <w:tc>
          <w:tcPr>
            <w:tcW w:w="1451" w:type="dxa"/>
            <w:tcBorders>
              <w:top w:val="single" w:sz="8" w:space="0" w:color="auto"/>
              <w:left w:val="single" w:sz="8" w:space="0" w:color="auto"/>
              <w:bottom w:val="single" w:sz="8" w:space="0" w:color="auto"/>
              <w:right w:val="single" w:sz="8" w:space="0" w:color="auto"/>
            </w:tcBorders>
            <w:vAlign w:val="bottom"/>
          </w:tcPr>
          <w:p w14:paraId="2D7E6554" w14:textId="77777777" w:rsidR="00CC01E1" w:rsidRPr="00A05FC2" w:rsidRDefault="00CC01E1">
            <w:pPr>
              <w:pStyle w:val="TableText"/>
            </w:pPr>
            <w:r>
              <w:t>80</w:t>
            </w:r>
          </w:p>
        </w:tc>
      </w:tr>
      <w:tr w:rsidR="00CC01E1" w:rsidRPr="00A05FC2" w14:paraId="3214FD21" w14:textId="77777777" w:rsidTr="00C04E8D">
        <w:trPr>
          <w:trHeight w:val="270"/>
          <w:jc w:val="center"/>
        </w:trPr>
        <w:tc>
          <w:tcPr>
            <w:tcW w:w="1749" w:type="dxa"/>
            <w:tcBorders>
              <w:top w:val="single" w:sz="8" w:space="0" w:color="auto"/>
              <w:left w:val="single" w:sz="8" w:space="0" w:color="auto"/>
              <w:bottom w:val="single" w:sz="8" w:space="0" w:color="auto"/>
              <w:right w:val="single" w:sz="4" w:space="0" w:color="auto"/>
            </w:tcBorders>
            <w:noWrap/>
            <w:vAlign w:val="bottom"/>
            <w:hideMark/>
          </w:tcPr>
          <w:p w14:paraId="1A3FDA57" w14:textId="77777777" w:rsidR="00CC01E1" w:rsidRPr="00A05FC2" w:rsidRDefault="00CC01E1">
            <w:pPr>
              <w:pStyle w:val="TableText"/>
            </w:pPr>
            <w:r w:rsidRPr="000B7BB6">
              <w:t>Weighted Average</w:t>
            </w:r>
            <w:r w:rsidRPr="000B7BB6">
              <w:rPr>
                <w:rStyle w:val="FootnoteReference"/>
                <w:rFonts w:cstheme="minorHAnsi"/>
              </w:rPr>
              <w:footnoteReference w:id="193"/>
            </w:r>
          </w:p>
        </w:tc>
        <w:tc>
          <w:tcPr>
            <w:tcW w:w="1549" w:type="dxa"/>
            <w:tcBorders>
              <w:top w:val="single" w:sz="8" w:space="0" w:color="auto"/>
              <w:left w:val="nil"/>
              <w:bottom w:val="single" w:sz="8" w:space="0" w:color="auto"/>
              <w:right w:val="single" w:sz="8" w:space="0" w:color="auto"/>
            </w:tcBorders>
            <w:noWrap/>
            <w:vAlign w:val="bottom"/>
          </w:tcPr>
          <w:p w14:paraId="1EA80AA8" w14:textId="77777777" w:rsidR="00CC01E1" w:rsidRPr="00A05FC2" w:rsidRDefault="00CC01E1">
            <w:pPr>
              <w:pStyle w:val="TableText"/>
            </w:pPr>
            <w:r>
              <w:t>125</w:t>
            </w:r>
          </w:p>
        </w:tc>
        <w:tc>
          <w:tcPr>
            <w:tcW w:w="1451" w:type="dxa"/>
            <w:tcBorders>
              <w:top w:val="single" w:sz="8" w:space="0" w:color="auto"/>
              <w:left w:val="single" w:sz="8" w:space="0" w:color="auto"/>
              <w:bottom w:val="single" w:sz="8" w:space="0" w:color="auto"/>
              <w:right w:val="single" w:sz="8" w:space="0" w:color="auto"/>
            </w:tcBorders>
            <w:vAlign w:val="bottom"/>
          </w:tcPr>
          <w:p w14:paraId="2FAD9AB6" w14:textId="77777777" w:rsidR="00CC01E1" w:rsidRPr="00A05FC2" w:rsidRDefault="00CC01E1">
            <w:pPr>
              <w:pStyle w:val="TableText"/>
            </w:pPr>
            <w:r>
              <w:t>85</w:t>
            </w:r>
          </w:p>
        </w:tc>
      </w:tr>
    </w:tbl>
    <w:p w14:paraId="6A3F99A0" w14:textId="77777777" w:rsidR="00CC01E1" w:rsidRDefault="00CC01E1" w:rsidP="00CC01E1">
      <w:pPr>
        <w:ind w:left="2160" w:hanging="1440"/>
        <w:rPr>
          <w:rFonts w:cstheme="minorHAnsi"/>
        </w:rPr>
      </w:pPr>
    </w:p>
    <w:p w14:paraId="24F589A2" w14:textId="77777777" w:rsidR="00CC01E1" w:rsidRDefault="00CC01E1" w:rsidP="00CC01E1">
      <w:pPr>
        <w:ind w:left="2160" w:hanging="1440"/>
        <w:rPr>
          <w:rFonts w:cstheme="minorHAnsi"/>
          <w:noProof/>
        </w:rPr>
      </w:pPr>
      <w:proofErr w:type="gramStart"/>
      <w:r w:rsidRPr="00A05FC2">
        <w:rPr>
          <w:rFonts w:cstheme="minorHAnsi"/>
        </w:rPr>
        <w:t>η</w:t>
      </w:r>
      <w:r>
        <w:rPr>
          <w:rFonts w:cstheme="minorHAnsi"/>
        </w:rPr>
        <w:t>Boiler</w:t>
      </w:r>
      <w:proofErr w:type="gramEnd"/>
      <w:r w:rsidRPr="00A05FC2">
        <w:rPr>
          <w:rFonts w:cstheme="minorHAnsi"/>
        </w:rPr>
        <w:t xml:space="preserve"> </w:t>
      </w:r>
      <w:r w:rsidRPr="00A05FC2">
        <w:rPr>
          <w:rFonts w:cstheme="minorHAnsi"/>
        </w:rPr>
        <w:tab/>
      </w:r>
      <w:r w:rsidRPr="00A05FC2">
        <w:rPr>
          <w:rFonts w:cstheme="minorHAnsi"/>
          <w:noProof/>
        </w:rPr>
        <w:t xml:space="preserve">= </w:t>
      </w:r>
      <w:r>
        <w:rPr>
          <w:rFonts w:cstheme="minorHAnsi"/>
          <w:noProof/>
        </w:rPr>
        <w:t>E</w:t>
      </w:r>
      <w:r w:rsidRPr="00A05FC2">
        <w:rPr>
          <w:rFonts w:cstheme="minorHAnsi"/>
          <w:noProof/>
        </w:rPr>
        <w:t xml:space="preserve">fficiency of </w:t>
      </w:r>
      <w:r>
        <w:rPr>
          <w:rFonts w:cstheme="minorHAnsi"/>
          <w:noProof/>
        </w:rPr>
        <w:t>boiler</w:t>
      </w:r>
    </w:p>
    <w:p w14:paraId="7AADE503" w14:textId="77777777" w:rsidR="00CC01E1" w:rsidRPr="00A05FC2" w:rsidRDefault="00CC01E1" w:rsidP="00CC01E1">
      <w:pPr>
        <w:ind w:left="2160"/>
        <w:rPr>
          <w:rFonts w:cstheme="minorHAnsi"/>
          <w:noProof/>
        </w:rPr>
      </w:pPr>
      <w:r w:rsidRPr="00A05FC2">
        <w:rPr>
          <w:rFonts w:cstheme="minorHAnsi"/>
          <w:noProof/>
        </w:rPr>
        <w:t>= 0.</w:t>
      </w:r>
      <w:r>
        <w:rPr>
          <w:rFonts w:cstheme="minorHAnsi"/>
          <w:noProof/>
        </w:rPr>
        <w:t>819</w:t>
      </w:r>
      <w:r w:rsidRPr="00A05FC2">
        <w:rPr>
          <w:rFonts w:cstheme="minorHAnsi"/>
          <w:noProof/>
        </w:rPr>
        <w:t xml:space="preserve"> </w:t>
      </w:r>
      <w:r w:rsidRPr="00A05FC2">
        <w:rPr>
          <w:rStyle w:val="FootnoteReference"/>
          <w:rFonts w:eastAsia="Calibri" w:cstheme="minorHAnsi"/>
          <w:noProof/>
        </w:rPr>
        <w:footnoteReference w:id="194"/>
      </w:r>
    </w:p>
    <w:p w14:paraId="7C37AA22" w14:textId="77777777" w:rsidR="00CC01E1" w:rsidRDefault="00CC01E1" w:rsidP="00CC01E1">
      <w:pPr>
        <w:autoSpaceDE w:val="0"/>
        <w:autoSpaceDN w:val="0"/>
        <w:adjustRightInd w:val="0"/>
        <w:rPr>
          <w:rFonts w:cstheme="minorHAnsi"/>
        </w:rPr>
      </w:pPr>
      <w:r w:rsidRPr="00B41203">
        <w:rPr>
          <w:rFonts w:cstheme="minorHAnsi"/>
          <w:noProof/>
        </w:rPr>
        <mc:AlternateContent>
          <mc:Choice Requires="wps">
            <w:drawing>
              <wp:inline distT="0" distB="0" distL="0" distR="0" wp14:anchorId="745BFA18" wp14:editId="07965725">
                <wp:extent cx="5636895" cy="1138687"/>
                <wp:effectExtent l="0" t="0" r="20955" b="23495"/>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1138687"/>
                        </a:xfrm>
                        <a:prstGeom prst="rect">
                          <a:avLst/>
                        </a:prstGeom>
                        <a:solidFill>
                          <a:srgbClr val="FFFFFF"/>
                        </a:solidFill>
                        <a:ln w="9525">
                          <a:solidFill>
                            <a:srgbClr val="000000"/>
                          </a:solidFill>
                          <a:miter lim="800000"/>
                          <a:headEnd/>
                          <a:tailEnd/>
                        </a:ln>
                      </wps:spPr>
                      <wps:txbx>
                        <w:txbxContent>
                          <w:p w14:paraId="0285A52F" w14:textId="77777777" w:rsidR="00F60751" w:rsidRPr="002F2634" w:rsidRDefault="00F60751" w:rsidP="00CC01E1">
                            <w:pPr>
                              <w:autoSpaceDE w:val="0"/>
                              <w:autoSpaceDN w:val="0"/>
                              <w:adjustRightInd w:val="0"/>
                              <w:rPr>
                                <w:rFonts w:cstheme="minorHAnsi"/>
                              </w:rPr>
                            </w:pPr>
                            <w:r w:rsidRPr="002F2634">
                              <w:rPr>
                                <w:rFonts w:cstheme="minorHAnsi"/>
                              </w:rPr>
                              <w:t xml:space="preserve">For example, insulating </w:t>
                            </w:r>
                            <w:r>
                              <w:rPr>
                                <w:rFonts w:cstheme="minorHAnsi"/>
                              </w:rPr>
                              <w:t>10</w:t>
                            </w:r>
                            <w:r w:rsidRPr="002F2634">
                              <w:rPr>
                                <w:rFonts w:cstheme="minorHAnsi"/>
                              </w:rPr>
                              <w:t xml:space="preserve"> feet of 0.75” pipe with R-</w:t>
                            </w:r>
                            <w:r>
                              <w:rPr>
                                <w:rFonts w:cstheme="minorHAnsi"/>
                              </w:rPr>
                              <w:t>3</w:t>
                            </w:r>
                            <w:r w:rsidRPr="002F2634">
                              <w:rPr>
                                <w:rFonts w:cstheme="minorHAnsi"/>
                              </w:rPr>
                              <w:t xml:space="preserve"> wrap</w:t>
                            </w:r>
                            <w:r>
                              <w:rPr>
                                <w:rFonts w:cstheme="minorHAnsi"/>
                              </w:rPr>
                              <w:t xml:space="preserve"> (0.75” thickness) in a crawl space of a Marion home with a boiler without reset control</w:t>
                            </w:r>
                            <w:r w:rsidRPr="002F2634">
                              <w:rPr>
                                <w:rFonts w:cstheme="minorHAnsi"/>
                              </w:rPr>
                              <w:t>:</w:t>
                            </w:r>
                          </w:p>
                          <w:p w14:paraId="5C1EBB9D" w14:textId="77777777" w:rsidR="00F60751" w:rsidRPr="002F2634" w:rsidRDefault="00F60751" w:rsidP="00CC01E1">
                            <w:pPr>
                              <w:autoSpaceDE w:val="0"/>
                              <w:autoSpaceDN w:val="0"/>
                              <w:adjustRightInd w:val="0"/>
                              <w:ind w:left="2880" w:hanging="1440"/>
                              <w:rPr>
                                <w:rFonts w:cstheme="minorHAnsi"/>
                              </w:rPr>
                            </w:pPr>
                            <w:r w:rsidRPr="002F2634">
                              <w:rPr>
                                <w:rFonts w:cstheme="minorHAnsi"/>
                                <w:noProof/>
                              </w:rPr>
                              <w:t>Δ</w:t>
                            </w:r>
                            <w:r w:rsidRPr="002F2634">
                              <w:rPr>
                                <w:rFonts w:cstheme="minorHAnsi"/>
                              </w:rPr>
                              <w:t>Therm</w:t>
                            </w:r>
                            <w:r w:rsidRPr="002F2634">
                              <w:rPr>
                                <w:rFonts w:cstheme="minorHAnsi"/>
                              </w:rPr>
                              <w:tab/>
                            </w:r>
                            <w:r>
                              <w:rPr>
                                <w:rFonts w:cstheme="minorHAnsi"/>
                              </w:rPr>
                              <w:t>= (((1/0.5 * 0.196) – (1/3.5 * 0.589)) * 10 * 12</w:t>
                            </w:r>
                            <w:r w:rsidRPr="002F2634">
                              <w:rPr>
                                <w:rFonts w:cstheme="minorHAnsi"/>
                              </w:rPr>
                              <w:t xml:space="preserve">0 * </w:t>
                            </w:r>
                            <w:r>
                              <w:rPr>
                                <w:rFonts w:cstheme="minorHAnsi"/>
                              </w:rPr>
                              <w:t>1288</w:t>
                            </w:r>
                            <w:r w:rsidRPr="002F2634">
                              <w:rPr>
                                <w:rFonts w:cstheme="minorHAnsi"/>
                              </w:rPr>
                              <w:t>) / 0.</w:t>
                            </w:r>
                            <w:r>
                              <w:rPr>
                                <w:rFonts w:cstheme="minorHAnsi"/>
                              </w:rPr>
                              <w:t>819</w:t>
                            </w:r>
                            <w:r w:rsidRPr="002F2634">
                              <w:rPr>
                                <w:rFonts w:cstheme="minorHAnsi"/>
                              </w:rPr>
                              <w:t xml:space="preserve"> / 100,000</w:t>
                            </w:r>
                          </w:p>
                          <w:p w14:paraId="22105114" w14:textId="77777777" w:rsidR="00F60751" w:rsidRPr="002F2634" w:rsidRDefault="00F60751" w:rsidP="00CC01E1">
                            <w:pPr>
                              <w:autoSpaceDE w:val="0"/>
                              <w:autoSpaceDN w:val="0"/>
                              <w:adjustRightInd w:val="0"/>
                              <w:rPr>
                                <w:rFonts w:cstheme="minorHAnsi"/>
                              </w:rPr>
                            </w:pPr>
                            <w:r w:rsidRPr="002F2634">
                              <w:rPr>
                                <w:rFonts w:cstheme="minorHAnsi"/>
                              </w:rPr>
                              <w:tab/>
                            </w:r>
                            <w:r w:rsidRPr="002F2634">
                              <w:rPr>
                                <w:rFonts w:cstheme="minorHAnsi"/>
                              </w:rPr>
                              <w:tab/>
                            </w:r>
                            <w:r w:rsidRPr="002F2634">
                              <w:rPr>
                                <w:rFonts w:cstheme="minorHAnsi"/>
                              </w:rPr>
                              <w:tab/>
                            </w:r>
                            <w:r w:rsidRPr="002F2634">
                              <w:rPr>
                                <w:rFonts w:cstheme="minorHAnsi"/>
                              </w:rPr>
                              <w:tab/>
                              <w:t xml:space="preserve">= </w:t>
                            </w:r>
                            <w:r>
                              <w:rPr>
                                <w:rFonts w:cstheme="minorHAnsi"/>
                              </w:rPr>
                              <w:t>4.2</w:t>
                            </w:r>
                            <w:r w:rsidRPr="002F2634">
                              <w:rPr>
                                <w:rFonts w:cstheme="minorHAnsi"/>
                              </w:rPr>
                              <w:t xml:space="preserve"> therms</w:t>
                            </w:r>
                          </w:p>
                          <w:p w14:paraId="67032AFB" w14:textId="77777777" w:rsidR="00F60751" w:rsidRDefault="00F60751" w:rsidP="00CC01E1"/>
                        </w:txbxContent>
                      </wps:txbx>
                      <wps:bodyPr rot="0" vert="horz" wrap="square" lIns="91440" tIns="45720" rIns="91440" bIns="45720" anchor="t" anchorCtr="0">
                        <a:noAutofit/>
                      </wps:bodyPr>
                    </wps:wsp>
                  </a:graphicData>
                </a:graphic>
              </wp:inline>
            </w:drawing>
          </mc:Choice>
          <mc:Fallback>
            <w:pict>
              <v:shape w14:anchorId="745BFA18" id="_x0000_s1040" type="#_x0000_t202" style="width:443.85pt;height:8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">
                <v:textbox>
                  <w:txbxContent>
                    <w:p w14:paraId="0285A52F" w14:textId="77777777" w:rsidR="00F60751" w:rsidRPr="002F2634" w:rsidRDefault="00F60751" w:rsidP="00CC01E1">
                      <w:pPr>
                        <w:autoSpaceDE w:val="0"/>
                        <w:autoSpaceDN w:val="0"/>
                        <w:adjustRightInd w:val="0"/>
                        <w:rPr>
                          <w:rFonts w:cstheme="minorHAnsi"/>
                        </w:rPr>
                      </w:pPr>
                      <w:r w:rsidRPr="002F2634">
                        <w:rPr>
                          <w:rFonts w:cstheme="minorHAnsi"/>
                        </w:rPr>
                        <w:t xml:space="preserve">For example, insulating </w:t>
                      </w:r>
                      <w:r>
                        <w:rPr>
                          <w:rFonts w:cstheme="minorHAnsi"/>
                        </w:rPr>
                        <w:t>10</w:t>
                      </w:r>
                      <w:r w:rsidRPr="002F2634">
                        <w:rPr>
                          <w:rFonts w:cstheme="minorHAnsi"/>
                        </w:rPr>
                        <w:t xml:space="preserve"> feet of 0.75” pipe with R-</w:t>
                      </w:r>
                      <w:r>
                        <w:rPr>
                          <w:rFonts w:cstheme="minorHAnsi"/>
                        </w:rPr>
                        <w:t>3</w:t>
                      </w:r>
                      <w:r w:rsidRPr="002F2634">
                        <w:rPr>
                          <w:rFonts w:cstheme="minorHAnsi"/>
                        </w:rPr>
                        <w:t xml:space="preserve"> wrap</w:t>
                      </w:r>
                      <w:r>
                        <w:rPr>
                          <w:rFonts w:cstheme="minorHAnsi"/>
                        </w:rPr>
                        <w:t xml:space="preserve"> (0.75” thickness) in a crawl space of a Marion home with a boiler without reset control</w:t>
                      </w:r>
                      <w:r w:rsidRPr="002F2634">
                        <w:rPr>
                          <w:rFonts w:cstheme="minorHAnsi"/>
                        </w:rPr>
                        <w:t>:</w:t>
                      </w:r>
                    </w:p>
                    <w:p w14:paraId="5C1EBB9D" w14:textId="77777777" w:rsidR="00F60751" w:rsidRPr="002F2634" w:rsidRDefault="00F60751" w:rsidP="00CC01E1">
                      <w:pPr>
                        <w:autoSpaceDE w:val="0"/>
                        <w:autoSpaceDN w:val="0"/>
                        <w:adjustRightInd w:val="0"/>
                        <w:ind w:left="2880" w:hanging="1440"/>
                        <w:rPr>
                          <w:rFonts w:cstheme="minorHAnsi"/>
                        </w:rPr>
                      </w:pPr>
                      <w:r w:rsidRPr="002F2634">
                        <w:rPr>
                          <w:rFonts w:cstheme="minorHAnsi"/>
                          <w:noProof/>
                        </w:rPr>
                        <w:t>Δ</w:t>
                      </w:r>
                      <w:r w:rsidRPr="002F2634">
                        <w:rPr>
                          <w:rFonts w:cstheme="minorHAnsi"/>
                        </w:rPr>
                        <w:t>Therm</w:t>
                      </w:r>
                      <w:r w:rsidRPr="002F2634">
                        <w:rPr>
                          <w:rFonts w:cstheme="minorHAnsi"/>
                        </w:rPr>
                        <w:tab/>
                      </w:r>
                      <w:r>
                        <w:rPr>
                          <w:rFonts w:cstheme="minorHAnsi"/>
                        </w:rPr>
                        <w:t>= (((1/0.5 * 0.196) – (1/3.5 * 0.589)) * 10 * 12</w:t>
                      </w:r>
                      <w:r w:rsidRPr="002F2634">
                        <w:rPr>
                          <w:rFonts w:cstheme="minorHAnsi"/>
                        </w:rPr>
                        <w:t xml:space="preserve">0 * </w:t>
                      </w:r>
                      <w:r>
                        <w:rPr>
                          <w:rFonts w:cstheme="minorHAnsi"/>
                        </w:rPr>
                        <w:t>1288</w:t>
                      </w:r>
                      <w:r w:rsidRPr="002F2634">
                        <w:rPr>
                          <w:rFonts w:cstheme="minorHAnsi"/>
                        </w:rPr>
                        <w:t>) / 0.</w:t>
                      </w:r>
                      <w:r>
                        <w:rPr>
                          <w:rFonts w:cstheme="minorHAnsi"/>
                        </w:rPr>
                        <w:t>819</w:t>
                      </w:r>
                      <w:r w:rsidRPr="002F2634">
                        <w:rPr>
                          <w:rFonts w:cstheme="minorHAnsi"/>
                        </w:rPr>
                        <w:t xml:space="preserve"> / 100,000</w:t>
                      </w:r>
                    </w:p>
                    <w:p w14:paraId="22105114" w14:textId="77777777" w:rsidR="00F60751" w:rsidRPr="002F2634" w:rsidRDefault="00F60751" w:rsidP="00CC01E1">
                      <w:pPr>
                        <w:autoSpaceDE w:val="0"/>
                        <w:autoSpaceDN w:val="0"/>
                        <w:adjustRightInd w:val="0"/>
                        <w:rPr>
                          <w:rFonts w:cstheme="minorHAnsi"/>
                        </w:rPr>
                      </w:pPr>
                      <w:r w:rsidRPr="002F2634">
                        <w:rPr>
                          <w:rFonts w:cstheme="minorHAnsi"/>
                        </w:rPr>
                        <w:tab/>
                      </w:r>
                      <w:r w:rsidRPr="002F2634">
                        <w:rPr>
                          <w:rFonts w:cstheme="minorHAnsi"/>
                        </w:rPr>
                        <w:tab/>
                      </w:r>
                      <w:r w:rsidRPr="002F2634">
                        <w:rPr>
                          <w:rFonts w:cstheme="minorHAnsi"/>
                        </w:rPr>
                        <w:tab/>
                      </w:r>
                      <w:r w:rsidRPr="002F2634">
                        <w:rPr>
                          <w:rFonts w:cstheme="minorHAnsi"/>
                        </w:rPr>
                        <w:tab/>
                        <w:t xml:space="preserve">= </w:t>
                      </w:r>
                      <w:r>
                        <w:rPr>
                          <w:rFonts w:cstheme="minorHAnsi"/>
                        </w:rPr>
                        <w:t>4.2</w:t>
                      </w:r>
                      <w:r w:rsidRPr="002F2634">
                        <w:rPr>
                          <w:rFonts w:cstheme="minorHAnsi"/>
                        </w:rPr>
                        <w:t xml:space="preserve"> therms</w:t>
                      </w:r>
                    </w:p>
                    <w:p w14:paraId="67032AFB" w14:textId="77777777" w:rsidR="00F60751" w:rsidRDefault="00F60751" w:rsidP="00CC01E1"/>
                  </w:txbxContent>
                </v:textbox>
                <w10:anchorlock/>
              </v:shape>
            </w:pict>
          </mc:Fallback>
        </mc:AlternateContent>
      </w:r>
    </w:p>
    <w:p w14:paraId="7E86D8E7" w14:textId="77777777" w:rsidR="00CC01E1" w:rsidRPr="00A05FC2" w:rsidRDefault="00CC01E1" w:rsidP="00CC01E1">
      <w:pPr>
        <w:pStyle w:val="Heading6"/>
      </w:pPr>
      <w:r w:rsidRPr="00A05FC2">
        <w:t xml:space="preserve">Water Impact Descriptions and Calculation  </w:t>
      </w:r>
    </w:p>
    <w:p w14:paraId="163C0E2E" w14:textId="77777777" w:rsidR="00CC01E1" w:rsidRPr="00A05FC2" w:rsidRDefault="00CC01E1" w:rsidP="00CC01E1">
      <w:pPr>
        <w:rPr>
          <w:rFonts w:cstheme="minorHAnsi"/>
          <w:iCs/>
        </w:rPr>
      </w:pPr>
      <w:r w:rsidRPr="00A05FC2">
        <w:rPr>
          <w:rFonts w:cstheme="minorHAnsi"/>
        </w:rPr>
        <w:t>N/A</w:t>
      </w:r>
    </w:p>
    <w:p w14:paraId="18F8C2B8" w14:textId="77777777" w:rsidR="00CC01E1" w:rsidRPr="00A05FC2" w:rsidRDefault="00CC01E1" w:rsidP="00CC01E1">
      <w:pPr>
        <w:pStyle w:val="Heading6"/>
      </w:pPr>
      <w:r w:rsidRPr="00A05FC2">
        <w:t xml:space="preserve">Deemed O&amp;M Cost Adjustment Calculation </w:t>
      </w:r>
    </w:p>
    <w:p w14:paraId="1A52D5AD" w14:textId="77777777" w:rsidR="00CC01E1" w:rsidRPr="00A05FC2" w:rsidRDefault="00CC01E1" w:rsidP="00CC01E1">
      <w:pPr>
        <w:rPr>
          <w:rFonts w:cstheme="minorHAnsi"/>
          <w:iCs/>
        </w:rPr>
      </w:pPr>
      <w:r w:rsidRPr="00A05FC2">
        <w:rPr>
          <w:rFonts w:cstheme="minorHAnsi"/>
        </w:rPr>
        <w:t>N/A</w:t>
      </w:r>
    </w:p>
    <w:p w14:paraId="76DC169A" w14:textId="002E1DC1" w:rsidR="00CC01E1" w:rsidRDefault="00CC01E1" w:rsidP="00CC01E1">
      <w:pPr>
        <w:pStyle w:val="Heading6"/>
        <w:tabs>
          <w:tab w:val="clear" w:pos="5040"/>
          <w:tab w:val="left" w:pos="4200"/>
        </w:tabs>
        <w:rPr>
          <w:ins w:id="3201" w:author="Stephanie Baer" w:date="2015-12-17T13:10:00Z"/>
        </w:rPr>
      </w:pPr>
      <w:r>
        <w:t xml:space="preserve">Measure Code: </w:t>
      </w:r>
      <w:r w:rsidRPr="0069549D">
        <w:t>RS-</w:t>
      </w:r>
      <w:r>
        <w:t>HVC</w:t>
      </w:r>
      <w:r w:rsidRPr="0069549D">
        <w:t>-</w:t>
      </w:r>
      <w:r>
        <w:t>PINS</w:t>
      </w:r>
      <w:r w:rsidRPr="0069549D">
        <w:t>-</w:t>
      </w:r>
      <w:del w:id="3202" w:author="Samuel Dent" w:date="2015-12-18T06:12:00Z">
        <w:r w:rsidRPr="0069549D" w:rsidDel="007C2A6D">
          <w:delText>V01</w:delText>
        </w:r>
      </w:del>
      <w:ins w:id="3203" w:author="Samuel Dent" w:date="2015-12-18T06:12:00Z">
        <w:r w:rsidR="007C2A6D" w:rsidRPr="0069549D">
          <w:t>V0</w:t>
        </w:r>
        <w:r w:rsidR="007C2A6D">
          <w:t>2</w:t>
        </w:r>
      </w:ins>
      <w:r w:rsidRPr="0069549D">
        <w:t>-</w:t>
      </w:r>
      <w:del w:id="3204" w:author="Samuel Dent" w:date="2015-12-18T06:12:00Z">
        <w:r w:rsidDel="007C2A6D">
          <w:delText>130601</w:delText>
        </w:r>
      </w:del>
      <w:ins w:id="3205" w:author="Samuel Dent" w:date="2015-12-18T06:12:00Z">
        <w:r w:rsidR="007C2A6D">
          <w:t>160601</w:t>
        </w:r>
      </w:ins>
    </w:p>
    <w:p w14:paraId="4DF9137A" w14:textId="77777777" w:rsidR="00F83B3F" w:rsidRDefault="00F83B3F" w:rsidP="00F83B3F"/>
    <w:p w14:paraId="676D12C0" w14:textId="77777777" w:rsidR="00F83B3F" w:rsidRPr="00F83B3F" w:rsidRDefault="00F83B3F" w:rsidP="00F83B3F">
      <w:pPr>
        <w:sectPr w:rsidR="00F83B3F" w:rsidRPr="00F83B3F">
          <w:headerReference w:type="default" r:id="rId28"/>
          <w:pgSz w:w="12240" w:h="15840"/>
          <w:pgMar w:top="1440" w:right="1440" w:bottom="1440" w:left="1440" w:header="720" w:footer="720" w:gutter="0"/>
          <w:cols w:space="720"/>
          <w:docGrid w:linePitch="360"/>
        </w:sectPr>
      </w:pPr>
    </w:p>
    <w:p w14:paraId="5E752B03" w14:textId="77777777" w:rsidR="00841F99" w:rsidRPr="000B7BB6" w:rsidRDefault="00841F99" w:rsidP="00841F99">
      <w:pPr>
        <w:pStyle w:val="Heading3"/>
      </w:pPr>
      <w:bookmarkStart w:id="3206" w:name="_Ref355939517"/>
      <w:bookmarkStart w:id="3207" w:name="_Toc437592965"/>
      <w:bookmarkStart w:id="3208" w:name="_Toc437855980"/>
      <w:bookmarkStart w:id="3209" w:name="_Toc441217033"/>
      <w:r w:rsidRPr="000B7BB6">
        <w:lastRenderedPageBreak/>
        <w:t>Central Air Conditioning &gt; 14.5 SEER</w:t>
      </w:r>
      <w:bookmarkEnd w:id="2818"/>
      <w:bookmarkEnd w:id="2819"/>
      <w:bookmarkEnd w:id="2820"/>
      <w:bookmarkEnd w:id="2821"/>
      <w:bookmarkEnd w:id="2822"/>
      <w:bookmarkEnd w:id="2826"/>
      <w:bookmarkEnd w:id="3206"/>
      <w:bookmarkEnd w:id="3207"/>
      <w:bookmarkEnd w:id="3208"/>
      <w:bookmarkEnd w:id="3209"/>
      <w:r w:rsidRPr="000B7BB6">
        <w:t xml:space="preserve"> </w:t>
      </w:r>
      <w:bookmarkEnd w:id="2823"/>
    </w:p>
    <w:p w14:paraId="4FFFF512" w14:textId="77777777" w:rsidR="000679FE" w:rsidRPr="000563D8" w:rsidRDefault="000679FE" w:rsidP="000679FE">
      <w:pPr>
        <w:keepNext/>
        <w:keepLines/>
        <w:spacing w:before="200"/>
        <w:outlineLvl w:val="5"/>
        <w:rPr>
          <w:rFonts w:eastAsiaTheme="majorEastAsia" w:cstheme="majorBidi"/>
          <w:b/>
          <w:iCs/>
          <w:smallCaps/>
          <w:sz w:val="22"/>
        </w:rPr>
      </w:pPr>
      <w:bookmarkStart w:id="3210" w:name="_Toc319489377"/>
      <w:bookmarkStart w:id="3211" w:name="_Toc319662648"/>
      <w:r w:rsidRPr="000563D8">
        <w:rPr>
          <w:rFonts w:eastAsiaTheme="majorEastAsia" w:cstheme="majorBidi"/>
          <w:b/>
          <w:iCs/>
          <w:smallCaps/>
          <w:sz w:val="22"/>
        </w:rPr>
        <w:t>Description</w:t>
      </w:r>
    </w:p>
    <w:p w14:paraId="29698B5B" w14:textId="77777777" w:rsidR="000679FE" w:rsidRPr="000563D8" w:rsidRDefault="000679FE" w:rsidP="000679FE">
      <w:pPr>
        <w:spacing w:after="240"/>
        <w:rPr>
          <w:rFonts w:cstheme="minorHAnsi"/>
        </w:rPr>
      </w:pPr>
      <w:r w:rsidRPr="000563D8">
        <w:rPr>
          <w:rFonts w:cstheme="minorHAnsi"/>
        </w:rPr>
        <w:t xml:space="preserve">This measure characterizes: </w:t>
      </w:r>
    </w:p>
    <w:p w14:paraId="5113F767" w14:textId="77777777" w:rsidR="000679FE" w:rsidRPr="000563D8" w:rsidRDefault="000679FE" w:rsidP="000679FE">
      <w:pPr>
        <w:numPr>
          <w:ilvl w:val="0"/>
          <w:numId w:val="25"/>
        </w:numPr>
        <w:spacing w:after="240"/>
        <w:contextualSpacing/>
        <w:rPr>
          <w:rFonts w:cstheme="minorHAnsi"/>
        </w:rPr>
      </w:pPr>
      <w:r w:rsidRPr="000563D8">
        <w:rPr>
          <w:rFonts w:cstheme="minorHAnsi"/>
        </w:rPr>
        <w:t xml:space="preserve">Time of Sale: </w:t>
      </w:r>
    </w:p>
    <w:p w14:paraId="0606FFFD" w14:textId="77777777" w:rsidR="000679FE" w:rsidRPr="000563D8" w:rsidRDefault="000679FE" w:rsidP="000679FE">
      <w:pPr>
        <w:numPr>
          <w:ilvl w:val="1"/>
          <w:numId w:val="25"/>
        </w:numPr>
        <w:spacing w:after="240"/>
        <w:contextualSpacing/>
        <w:rPr>
          <w:rFonts w:cstheme="minorHAnsi"/>
        </w:rPr>
      </w:pPr>
      <w:r w:rsidRPr="000563D8">
        <w:rPr>
          <w:rFonts w:cstheme="minorHAnsi"/>
        </w:rPr>
        <w:t>The installation of a new residential sized (&lt;= 65,000 Btu/hr) Central Air Conditioning ducted split system meeting ENERGY STAR efficiency standards presented below. This could relate to the replacement of an existing unit at the end of its useful life, or the installation of a new system in a new home.</w:t>
      </w:r>
    </w:p>
    <w:p w14:paraId="55975105" w14:textId="77777777" w:rsidR="000679FE" w:rsidRPr="000563D8" w:rsidRDefault="000679FE" w:rsidP="000679FE">
      <w:pPr>
        <w:spacing w:after="240"/>
        <w:ind w:left="1440"/>
        <w:contextualSpacing/>
        <w:rPr>
          <w:rFonts w:cstheme="minorHAnsi"/>
        </w:rPr>
      </w:pPr>
    </w:p>
    <w:p w14:paraId="290C0AEE" w14:textId="77777777" w:rsidR="000679FE" w:rsidRDefault="000679FE">
      <w:pPr>
        <w:numPr>
          <w:ilvl w:val="0"/>
          <w:numId w:val="25"/>
        </w:numPr>
        <w:spacing w:after="0"/>
        <w:contextualSpacing/>
        <w:rPr>
          <w:ins w:id="3212" w:author="Samuel Dent" w:date="2015-11-19T08:07:00Z"/>
          <w:rFonts w:cstheme="minorHAnsi"/>
        </w:rPr>
        <w:pPrChange w:id="3213" w:author="Samuel Dent" w:date="2015-11-19T08:07:00Z">
          <w:pPr>
            <w:numPr>
              <w:numId w:val="2"/>
            </w:numPr>
            <w:spacing w:after="240"/>
            <w:ind w:left="720" w:hanging="360"/>
            <w:contextualSpacing/>
          </w:pPr>
        </w:pPrChange>
      </w:pPr>
      <w:r w:rsidRPr="000563D8">
        <w:rPr>
          <w:rFonts w:cstheme="minorHAnsi"/>
        </w:rPr>
        <w:t xml:space="preserve">Early Replacement: </w:t>
      </w:r>
    </w:p>
    <w:p w14:paraId="4E0C0555" w14:textId="77777777" w:rsidR="000679FE" w:rsidRPr="00EC337A" w:rsidRDefault="000679FE" w:rsidP="000679FE">
      <w:pPr>
        <w:pStyle w:val="ListParagraph"/>
        <w:spacing w:after="240"/>
        <w:ind w:firstLine="720"/>
        <w:rPr>
          <w:ins w:id="3214" w:author="Samuel Dent" w:date="2015-11-19T08:07:00Z"/>
          <w:rFonts w:cstheme="minorHAnsi"/>
        </w:rPr>
      </w:pPr>
      <w:ins w:id="3215" w:author="Samuel Dent" w:date="2015-11-19T08:07:00Z">
        <w:r w:rsidRPr="00EC337A">
          <w:rPr>
            <w:rFonts w:cstheme="minorHAnsi"/>
          </w:rPr>
          <w:t>Early Replacement determination will be based on meeting the following conditions:</w:t>
        </w:r>
      </w:ins>
    </w:p>
    <w:p w14:paraId="3E35628C" w14:textId="77777777" w:rsidR="000679FE" w:rsidRPr="00EC337A" w:rsidRDefault="000679FE" w:rsidP="000679FE">
      <w:pPr>
        <w:pStyle w:val="ListParagraph"/>
        <w:numPr>
          <w:ilvl w:val="2"/>
          <w:numId w:val="47"/>
        </w:numPr>
        <w:spacing w:after="240"/>
        <w:rPr>
          <w:ins w:id="3216" w:author="Samuel Dent" w:date="2015-11-19T08:07:00Z"/>
          <w:rFonts w:cstheme="minorHAnsi"/>
        </w:rPr>
      </w:pPr>
      <w:ins w:id="3217" w:author="Samuel Dent" w:date="2015-11-19T08:07:00Z">
        <w:r w:rsidRPr="00EC337A">
          <w:rPr>
            <w:rFonts w:cstheme="minorHAnsi"/>
          </w:rPr>
          <w:t>The existing unit is operational when replaced, or</w:t>
        </w:r>
      </w:ins>
    </w:p>
    <w:p w14:paraId="21127871" w14:textId="78A7AB62" w:rsidR="000679FE" w:rsidRPr="00EC337A" w:rsidRDefault="000679FE" w:rsidP="000679FE">
      <w:pPr>
        <w:pStyle w:val="ListParagraph"/>
        <w:numPr>
          <w:ilvl w:val="2"/>
          <w:numId w:val="47"/>
        </w:numPr>
        <w:spacing w:after="240"/>
        <w:rPr>
          <w:ins w:id="3218" w:author="Samuel Dent" w:date="2015-11-19T08:07:00Z"/>
          <w:rFonts w:cstheme="minorHAnsi"/>
        </w:rPr>
      </w:pPr>
      <w:ins w:id="3219" w:author="Samuel Dent" w:date="2015-11-19T08:07:00Z">
        <w:r w:rsidRPr="00EC337A">
          <w:rPr>
            <w:rFonts w:cstheme="minorHAnsi"/>
          </w:rPr>
          <w:t>The existing unit requires minor repairs (&lt;$</w:t>
        </w:r>
      </w:ins>
      <w:ins w:id="3220" w:author="Samuel Dent" w:date="2015-11-19T08:36:00Z">
        <w:del w:id="3221" w:author="&quot;sdent&quot;" w:date="2016-01-20T06:53:00Z">
          <w:r w:rsidDel="000A700D">
            <w:rPr>
              <w:rFonts w:cstheme="minorHAnsi"/>
            </w:rPr>
            <w:delText>734</w:delText>
          </w:r>
        </w:del>
      </w:ins>
      <w:ins w:id="3222" w:author="&quot;sdent&quot;" w:date="2016-01-20T06:53:00Z">
        <w:r w:rsidR="000A700D">
          <w:rPr>
            <w:rFonts w:cstheme="minorHAnsi"/>
          </w:rPr>
          <w:t>190 per ton</w:t>
        </w:r>
      </w:ins>
      <w:ins w:id="3223" w:author="Samuel Dent" w:date="2015-11-19T08:07:00Z">
        <w:r w:rsidRPr="00EC337A">
          <w:rPr>
            <w:rFonts w:cstheme="minorHAnsi"/>
          </w:rPr>
          <w:t>)</w:t>
        </w:r>
        <w:r>
          <w:rPr>
            <w:rStyle w:val="FootnoteReference"/>
            <w:rFonts w:eastAsiaTheme="minorEastAsia"/>
          </w:rPr>
          <w:footnoteReference w:id="195"/>
        </w:r>
        <w:r w:rsidRPr="00EC337A">
          <w:rPr>
            <w:rFonts w:cstheme="minorHAnsi"/>
          </w:rPr>
          <w:t xml:space="preserve">. </w:t>
        </w:r>
      </w:ins>
    </w:p>
    <w:p w14:paraId="5CA349E3" w14:textId="77777777" w:rsidR="000679FE" w:rsidRPr="00EC337A" w:rsidRDefault="000679FE" w:rsidP="000679FE">
      <w:pPr>
        <w:pStyle w:val="ListParagraph"/>
        <w:numPr>
          <w:ilvl w:val="2"/>
          <w:numId w:val="47"/>
        </w:numPr>
        <w:spacing w:after="240"/>
        <w:rPr>
          <w:ins w:id="3227" w:author="Samuel Dent" w:date="2015-11-19T08:07:00Z"/>
          <w:rFonts w:cstheme="minorHAnsi"/>
        </w:rPr>
      </w:pPr>
      <w:ins w:id="3228" w:author="Samuel Dent" w:date="2015-11-19T08:07:00Z">
        <w:r w:rsidRPr="00EC337A">
          <w:rPr>
            <w:rFonts w:cstheme="minorHAnsi"/>
          </w:rPr>
          <w:t>All other conditions will be considered Time of Sale.</w:t>
        </w:r>
      </w:ins>
    </w:p>
    <w:p w14:paraId="7F566433" w14:textId="77777777" w:rsidR="000679FE" w:rsidRPr="00EC337A" w:rsidRDefault="000679FE" w:rsidP="000679FE">
      <w:pPr>
        <w:pStyle w:val="ListParagraph"/>
        <w:spacing w:after="240"/>
        <w:ind w:firstLine="720"/>
        <w:rPr>
          <w:ins w:id="3229" w:author="Samuel Dent" w:date="2015-11-19T08:07:00Z"/>
          <w:rFonts w:cstheme="minorHAnsi"/>
        </w:rPr>
      </w:pPr>
      <w:ins w:id="3230" w:author="Samuel Dent" w:date="2015-11-19T08:07:00Z">
        <w:r w:rsidRPr="00EC337A">
          <w:rPr>
            <w:rFonts w:cstheme="minorHAnsi"/>
          </w:rPr>
          <w:t>The Baseline SEER of the existing Central Air Conditioning unit replaced:</w:t>
        </w:r>
      </w:ins>
    </w:p>
    <w:p w14:paraId="304EF775" w14:textId="77777777" w:rsidR="000679FE" w:rsidRPr="00EC337A" w:rsidRDefault="000679FE" w:rsidP="000679FE">
      <w:pPr>
        <w:pStyle w:val="ListParagraph"/>
        <w:numPr>
          <w:ilvl w:val="2"/>
          <w:numId w:val="48"/>
        </w:numPr>
        <w:spacing w:after="240"/>
        <w:rPr>
          <w:ins w:id="3231" w:author="Samuel Dent" w:date="2015-11-19T08:07:00Z"/>
          <w:rFonts w:cstheme="minorHAnsi"/>
        </w:rPr>
      </w:pPr>
      <w:ins w:id="3232" w:author="Samuel Dent" w:date="2015-11-19T08:07:00Z">
        <w:r w:rsidRPr="00EC337A">
          <w:rPr>
            <w:rFonts w:cstheme="minorHAnsi"/>
          </w:rPr>
          <w:t>If the SEER of the existing unit is known and &lt;=10, the Baseline SEER is the actual SEER value of the unit replaced. If the SEER is &gt;10, the Baseline SEER = 1</w:t>
        </w:r>
        <w:r>
          <w:rPr>
            <w:rFonts w:cstheme="minorHAnsi"/>
          </w:rPr>
          <w:t>3</w:t>
        </w:r>
        <w:r w:rsidRPr="00EC337A">
          <w:rPr>
            <w:rFonts w:cstheme="minorHAnsi"/>
          </w:rPr>
          <w:t xml:space="preserve">. </w:t>
        </w:r>
      </w:ins>
    </w:p>
    <w:p w14:paraId="607811F4" w14:textId="6A59428C" w:rsidR="000679FE" w:rsidRPr="00EC337A" w:rsidRDefault="000679FE" w:rsidP="000679FE">
      <w:pPr>
        <w:pStyle w:val="ListParagraph"/>
        <w:numPr>
          <w:ilvl w:val="2"/>
          <w:numId w:val="48"/>
        </w:numPr>
        <w:spacing w:after="240"/>
        <w:rPr>
          <w:ins w:id="3233" w:author="Samuel Dent" w:date="2015-11-19T08:07:00Z"/>
          <w:rFonts w:cstheme="minorHAnsi"/>
        </w:rPr>
      </w:pPr>
      <w:ins w:id="3234" w:author="Samuel Dent" w:date="2015-11-19T08:07:00Z">
        <w:r w:rsidRPr="00EC337A">
          <w:rPr>
            <w:rFonts w:cstheme="minorHAnsi"/>
          </w:rPr>
          <w:t>If the SEER of the existing unit is unknown</w:t>
        </w:r>
        <w:del w:id="3235" w:author="&quot;sdent&quot;" w:date="2016-01-20T06:54:00Z">
          <w:r w:rsidRPr="00EC337A" w:rsidDel="000A700D">
            <w:rPr>
              <w:rFonts w:cstheme="minorHAnsi"/>
            </w:rPr>
            <w:delText xml:space="preserve"> and the install date of the existing unit is &lt;2007, the Baseline SEER = 10.</w:delText>
          </w:r>
        </w:del>
      </w:ins>
      <w:ins w:id="3236" w:author="&quot;sdent&quot;" w:date="2016-01-20T06:54:00Z">
        <w:r w:rsidR="000A700D">
          <w:rPr>
            <w:rFonts w:cstheme="minorHAnsi"/>
          </w:rPr>
          <w:t>, use assumptions in variable list below (</w:t>
        </w:r>
        <w:r w:rsidR="000A700D" w:rsidRPr="000B7BB6">
          <w:rPr>
            <w:rFonts w:cstheme="minorHAnsi"/>
            <w:noProof/>
          </w:rPr>
          <w:t>SEER_</w:t>
        </w:r>
        <w:r w:rsidR="000A700D">
          <w:rPr>
            <w:rFonts w:cstheme="minorHAnsi"/>
            <w:noProof/>
          </w:rPr>
          <w:t>exist).</w:t>
        </w:r>
      </w:ins>
    </w:p>
    <w:p w14:paraId="79559E4C" w14:textId="21A40496" w:rsidR="000679FE" w:rsidRPr="00EC337A" w:rsidRDefault="000679FE" w:rsidP="000679FE">
      <w:pPr>
        <w:pStyle w:val="ListParagraph"/>
        <w:numPr>
          <w:ilvl w:val="2"/>
          <w:numId w:val="48"/>
        </w:numPr>
        <w:spacing w:after="240"/>
        <w:rPr>
          <w:ins w:id="3237" w:author="Samuel Dent" w:date="2015-11-19T08:07:00Z"/>
          <w:rFonts w:cstheme="minorHAnsi"/>
        </w:rPr>
      </w:pPr>
      <w:ins w:id="3238" w:author="Samuel Dent" w:date="2015-11-19T08:07:00Z">
        <w:r w:rsidRPr="00EC337A">
          <w:rPr>
            <w:rFonts w:cstheme="minorHAnsi"/>
          </w:rPr>
          <w:t>If the operational status</w:t>
        </w:r>
      </w:ins>
      <w:ins w:id="3239" w:author="&quot;sdent&quot;" w:date="2016-01-20T06:54:00Z">
        <w:r w:rsidR="000A700D">
          <w:rPr>
            <w:rFonts w:cstheme="minorHAnsi"/>
          </w:rPr>
          <w:t xml:space="preserve"> or</w:t>
        </w:r>
      </w:ins>
      <w:ins w:id="3240" w:author="Samuel Dent" w:date="2015-11-19T08:07:00Z">
        <w:del w:id="3241" w:author="&quot;sdent&quot;" w:date="2016-01-20T06:54:00Z">
          <w:r w:rsidRPr="00EC337A" w:rsidDel="000A700D">
            <w:rPr>
              <w:rFonts w:cstheme="minorHAnsi"/>
            </w:rPr>
            <w:delText>,</w:delText>
          </w:r>
        </w:del>
        <w:r w:rsidRPr="00EC337A">
          <w:rPr>
            <w:rFonts w:cstheme="minorHAnsi"/>
          </w:rPr>
          <w:t xml:space="preserve"> repair cost </w:t>
        </w:r>
        <w:del w:id="3242" w:author="&quot;sdent&quot;" w:date="2016-01-20T06:54:00Z">
          <w:r w:rsidRPr="00EC337A" w:rsidDel="000A700D">
            <w:rPr>
              <w:rFonts w:cstheme="minorHAnsi"/>
            </w:rPr>
            <w:delText xml:space="preserve">or SEER </w:delText>
          </w:r>
        </w:del>
        <w:r w:rsidRPr="00EC337A">
          <w:rPr>
            <w:rFonts w:cstheme="minorHAnsi"/>
          </w:rPr>
          <w:t xml:space="preserve">of the existing unit is unknown, </w:t>
        </w:r>
      </w:ins>
      <w:ins w:id="3243" w:author="Samuel Dent" w:date="2015-12-11T05:56:00Z">
        <w:r>
          <w:rPr>
            <w:rFonts w:cstheme="minorHAnsi"/>
          </w:rPr>
          <w:t>use time of sale assumptions</w:t>
        </w:r>
        <w:r w:rsidRPr="00EC337A">
          <w:rPr>
            <w:rFonts w:cstheme="minorHAnsi"/>
          </w:rPr>
          <w:t>.</w:t>
        </w:r>
      </w:ins>
    </w:p>
    <w:p w14:paraId="64A6AF96" w14:textId="77777777" w:rsidR="000679FE" w:rsidRPr="000563D8" w:rsidDel="007B13DC" w:rsidRDefault="000679FE">
      <w:pPr>
        <w:spacing w:after="240"/>
        <w:ind w:left="720"/>
        <w:contextualSpacing/>
        <w:rPr>
          <w:del w:id="3244" w:author="Samuel Dent" w:date="2015-11-19T08:08:00Z"/>
          <w:rFonts w:cstheme="minorHAnsi"/>
        </w:rPr>
        <w:pPrChange w:id="3245" w:author="Samuel Dent" w:date="2015-11-19T08:07:00Z">
          <w:pPr>
            <w:numPr>
              <w:numId w:val="2"/>
            </w:numPr>
            <w:spacing w:after="240"/>
            <w:ind w:left="720" w:hanging="360"/>
            <w:contextualSpacing/>
          </w:pPr>
        </w:pPrChange>
      </w:pPr>
    </w:p>
    <w:p w14:paraId="69AAEF92" w14:textId="77777777" w:rsidR="000679FE" w:rsidRPr="000563D8" w:rsidDel="007B13DC" w:rsidRDefault="000679FE" w:rsidP="000679FE">
      <w:pPr>
        <w:numPr>
          <w:ilvl w:val="1"/>
          <w:numId w:val="2"/>
        </w:numPr>
        <w:spacing w:after="240"/>
        <w:contextualSpacing/>
        <w:rPr>
          <w:del w:id="3246" w:author="Samuel Dent" w:date="2015-11-19T08:08:00Z"/>
          <w:rFonts w:cstheme="minorHAnsi"/>
        </w:rPr>
      </w:pPr>
      <w:del w:id="3247" w:author="Samuel Dent" w:date="2015-11-19T08:08:00Z">
        <w:r w:rsidRPr="000563D8" w:rsidDel="007B13DC">
          <w:rPr>
            <w:rFonts w:cstheme="minorHAnsi"/>
          </w:rPr>
          <w:delText>The early removal of an existing residential sized (&lt;= 65,000 Btu/hr) inefficient Central Air Conditioning unit from service, prior to its natural end of life, and replacement with a new ENERGY STAR qualifying unit. Savings are calculated between existing unit and efficient unit consumption during the remaining life of the existing unit, and between new baseline unit and efficient unit consumption for the remainder of the measure life.</w:delText>
        </w:r>
      </w:del>
    </w:p>
    <w:p w14:paraId="5DB5AB53" w14:textId="77777777" w:rsidR="000679FE" w:rsidRPr="000563D8" w:rsidDel="007B13DC" w:rsidRDefault="000679FE" w:rsidP="000679FE">
      <w:pPr>
        <w:numPr>
          <w:ilvl w:val="1"/>
          <w:numId w:val="2"/>
        </w:numPr>
        <w:spacing w:after="240"/>
        <w:contextualSpacing/>
        <w:rPr>
          <w:del w:id="3248" w:author="Samuel Dent" w:date="2015-11-19T08:08:00Z"/>
          <w:rFonts w:cstheme="minorHAnsi"/>
          <w:szCs w:val="20"/>
        </w:rPr>
      </w:pPr>
      <w:del w:id="3249" w:author="Samuel Dent" w:date="2015-11-19T08:08:00Z">
        <w:r w:rsidRPr="000563D8" w:rsidDel="007B13DC">
          <w:rPr>
            <w:rFonts w:cstheme="minorHAnsi"/>
            <w:color w:val="000000"/>
            <w:szCs w:val="20"/>
          </w:rPr>
          <w:delText>The assumption of the existing unit efficiency in the Early Replacement section of this TRM is based upon the average efficiency of units that were classified in Ameren’s PY3-PY4 as functioning and SEER &lt;=10. Therefore it is only appropriate to use these Early Replacement assumptions where those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SEER &lt;=10 and cost of any repairs &lt;$190 per ton.</w:delText>
        </w:r>
      </w:del>
    </w:p>
    <w:p w14:paraId="1D7A6F96" w14:textId="77777777" w:rsidR="000679FE" w:rsidRPr="000563D8" w:rsidRDefault="000679FE">
      <w:pPr>
        <w:spacing w:after="240"/>
        <w:ind w:left="1440"/>
        <w:contextualSpacing/>
        <w:rPr>
          <w:rFonts w:cstheme="minorHAnsi"/>
          <w:szCs w:val="20"/>
        </w:rPr>
        <w:pPrChange w:id="3250" w:author="Samuel Dent" w:date="2015-11-19T08:08:00Z">
          <w:pPr>
            <w:numPr>
              <w:ilvl w:val="1"/>
              <w:numId w:val="2"/>
            </w:numPr>
            <w:spacing w:after="240"/>
            <w:ind w:left="1440" w:hanging="360"/>
            <w:contextualSpacing/>
          </w:pPr>
        </w:pPrChange>
      </w:pPr>
      <w:r w:rsidRPr="000563D8">
        <w:rPr>
          <w:rFonts w:cstheme="minorHAnsi"/>
          <w:color w:val="000000"/>
          <w:szCs w:val="20"/>
        </w:rPr>
        <w:t>A weighted average early replacement rate is provided for use when the actual baseline early replacement rate is unknown</w:t>
      </w:r>
      <w:r w:rsidRPr="000563D8">
        <w:rPr>
          <w:rFonts w:ascii="Arial" w:hAnsi="Arial"/>
          <w:color w:val="000000"/>
          <w:szCs w:val="20"/>
          <w:vertAlign w:val="superscript"/>
        </w:rPr>
        <w:footnoteReference w:id="196"/>
      </w:r>
      <w:r w:rsidRPr="000563D8">
        <w:rPr>
          <w:rFonts w:cstheme="minorHAnsi"/>
          <w:color w:val="000000"/>
          <w:szCs w:val="20"/>
        </w:rPr>
        <w:t>.</w:t>
      </w:r>
    </w:p>
    <w:p w14:paraId="7D179E90" w14:textId="77777777" w:rsidR="000679FE" w:rsidRPr="000563D8" w:rsidRDefault="000679FE" w:rsidP="000679FE">
      <w:pPr>
        <w:spacing w:after="240"/>
        <w:ind w:left="1440"/>
        <w:contextualSpacing/>
        <w:rPr>
          <w:rFonts w:cstheme="minorHAnsi"/>
          <w:szCs w:val="20"/>
        </w:rPr>
      </w:pPr>
    </w:p>
    <w:p w14:paraId="0E2AE8AF" w14:textId="77777777" w:rsidR="000679FE" w:rsidRPr="000563D8" w:rsidRDefault="000679FE" w:rsidP="000679FE">
      <w:pPr>
        <w:keepNext/>
        <w:tabs>
          <w:tab w:val="left" w:pos="1152"/>
        </w:tabs>
        <w:rPr>
          <w:b/>
          <w:sz w:val="24"/>
          <w:szCs w:val="24"/>
        </w:rPr>
      </w:pPr>
      <w:r>
        <w:rPr>
          <w:b/>
          <w:szCs w:val="24"/>
        </w:rPr>
        <w:tab/>
      </w:r>
      <w:r w:rsidRPr="000563D8">
        <w:rPr>
          <w:b/>
          <w:szCs w:val="24"/>
        </w:rPr>
        <w:t>Deemed Early Replacement Rates For CAC Units in Combined System Replacement (CSR) Projects</w:t>
      </w:r>
    </w:p>
    <w:tbl>
      <w:tblPr>
        <w:tblW w:w="7920" w:type="dxa"/>
        <w:jc w:val="center"/>
        <w:tblCellMar>
          <w:left w:w="0" w:type="dxa"/>
          <w:right w:w="0" w:type="dxa"/>
        </w:tblCellMar>
        <w:tblLook w:val="04A0" w:firstRow="1" w:lastRow="0" w:firstColumn="1" w:lastColumn="0" w:noHBand="0" w:noVBand="1"/>
        <w:tblPrChange w:id="3251" w:author="&quot;sdent&quot;" w:date="2016-01-21T10:05:00Z">
          <w:tblPr>
            <w:tblW w:w="7920" w:type="dxa"/>
            <w:jc w:val="center"/>
            <w:tblCellMar>
              <w:left w:w="0" w:type="dxa"/>
              <w:right w:w="0" w:type="dxa"/>
            </w:tblCellMar>
            <w:tblLook w:val="04A0" w:firstRow="1" w:lastRow="0" w:firstColumn="1" w:lastColumn="0" w:noHBand="0" w:noVBand="1"/>
          </w:tblPr>
        </w:tblPrChange>
      </w:tblPr>
      <w:tblGrid>
        <w:gridCol w:w="4770"/>
        <w:gridCol w:w="3150"/>
        <w:tblGridChange w:id="3252">
          <w:tblGrid>
            <w:gridCol w:w="4770"/>
            <w:gridCol w:w="3150"/>
          </w:tblGrid>
        </w:tblGridChange>
      </w:tblGrid>
      <w:tr w:rsidR="000679FE" w:rsidRPr="000563D8" w14:paraId="38DB19D0" w14:textId="77777777" w:rsidTr="002C788B">
        <w:trPr>
          <w:trHeight w:val="277"/>
          <w:jc w:val="center"/>
          <w:trPrChange w:id="3253" w:author="&quot;sdent&quot;" w:date="2016-01-21T10:05:00Z">
            <w:trPr>
              <w:trHeight w:val="277"/>
              <w:jc w:val="center"/>
            </w:trPr>
          </w:trPrChange>
        </w:trPr>
        <w:tc>
          <w:tcPr>
            <w:tcW w:w="4770" w:type="dxa"/>
            <w:tcBorders>
              <w:top w:val="single" w:sz="8" w:space="0" w:color="auto"/>
              <w:left w:val="single" w:sz="8" w:space="0" w:color="auto"/>
              <w:bottom w:val="single" w:sz="8" w:space="0" w:color="auto"/>
              <w:right w:val="single" w:sz="8" w:space="0" w:color="auto"/>
            </w:tcBorders>
            <w:shd w:val="clear" w:color="auto" w:fill="808080" w:themeFill="background1" w:themeFillShade="80"/>
            <w:tcMar>
              <w:top w:w="0" w:type="dxa"/>
              <w:left w:w="108" w:type="dxa"/>
              <w:bottom w:w="0" w:type="dxa"/>
              <w:right w:w="108" w:type="dxa"/>
            </w:tcMar>
            <w:vAlign w:val="center"/>
            <w:tcPrChange w:id="3254" w:author="&quot;sdent&quot;" w:date="2016-01-21T10:05:00Z">
              <w:tcPr>
                <w:tcW w:w="4770"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tcPrChange>
          </w:tcPr>
          <w:p w14:paraId="1F2D4A7B" w14:textId="77777777" w:rsidR="000679FE" w:rsidRPr="000563D8" w:rsidRDefault="000679FE" w:rsidP="00C04E8D">
            <w:pPr>
              <w:jc w:val="center"/>
              <w:rPr>
                <w:b/>
                <w:color w:val="FFFFFF" w:themeColor="background1"/>
              </w:rPr>
            </w:pPr>
            <w:r w:rsidRPr="000563D8">
              <w:rPr>
                <w:b/>
                <w:color w:val="FFFFFF" w:themeColor="background1"/>
              </w:rPr>
              <w:t>Replacement Scenario for the CAC Unit</w:t>
            </w:r>
          </w:p>
        </w:tc>
        <w:tc>
          <w:tcPr>
            <w:tcW w:w="3150" w:type="dxa"/>
            <w:tcBorders>
              <w:top w:val="single" w:sz="8" w:space="0" w:color="auto"/>
              <w:left w:val="nil"/>
              <w:bottom w:val="single" w:sz="8" w:space="0" w:color="auto"/>
              <w:right w:val="single" w:sz="8" w:space="0" w:color="auto"/>
            </w:tcBorders>
            <w:shd w:val="clear" w:color="auto" w:fill="808080" w:themeFill="background1" w:themeFillShade="80"/>
            <w:tcMar>
              <w:top w:w="0" w:type="dxa"/>
              <w:left w:w="108" w:type="dxa"/>
              <w:bottom w:w="0" w:type="dxa"/>
              <w:right w:w="108" w:type="dxa"/>
            </w:tcMar>
            <w:vAlign w:val="center"/>
            <w:hideMark/>
            <w:tcPrChange w:id="3255" w:author="&quot;sdent&quot;" w:date="2016-01-21T10:05:00Z">
              <w:tcPr>
                <w:tcW w:w="3150"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tcPrChange>
          </w:tcPr>
          <w:p w14:paraId="278F2069" w14:textId="77777777" w:rsidR="000679FE" w:rsidRPr="000563D8" w:rsidRDefault="000679FE" w:rsidP="00C04E8D">
            <w:pPr>
              <w:jc w:val="center"/>
              <w:rPr>
                <w:b/>
                <w:color w:val="FFFFFF" w:themeColor="background1"/>
              </w:rPr>
            </w:pPr>
            <w:r w:rsidRPr="000563D8">
              <w:rPr>
                <w:b/>
                <w:color w:val="FFFFFF" w:themeColor="background1"/>
              </w:rPr>
              <w:t>Deemed Early Replacement Rate</w:t>
            </w:r>
          </w:p>
        </w:tc>
      </w:tr>
      <w:tr w:rsidR="000679FE" w:rsidRPr="000563D8" w14:paraId="2B405D49" w14:textId="77777777" w:rsidTr="00D46088">
        <w:trPr>
          <w:trHeight w:val="215"/>
          <w:jc w:val="center"/>
          <w:trPrChange w:id="3256" w:author="Stephanie Baer" w:date="2016-01-21T13:53:00Z">
            <w:trPr>
              <w:trHeight w:val="215"/>
              <w:jc w:val="center"/>
            </w:trPr>
          </w:trPrChange>
        </w:trPr>
        <w:tc>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Change w:id="3257" w:author="Stephanie Baer" w:date="2016-01-21T13:53:00Z">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487A06D8" w14:textId="77777777" w:rsidR="000679FE" w:rsidRPr="000563D8" w:rsidRDefault="000679FE">
            <w:pPr>
              <w:jc w:val="left"/>
              <w:pPrChange w:id="3258" w:author="Stephanie Baer" w:date="2016-01-21T13:53:00Z">
                <w:pPr/>
              </w:pPrChange>
            </w:pPr>
            <w:r w:rsidRPr="000563D8">
              <w:t>Early Replacement Rate for a CAC unit when the CAC unit is the Primary unit in a CSR project</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3259" w:author="Stephanie Baer" w:date="2016-01-21T13:53:00Z">
              <w:tcPr>
                <w:tcW w:w="3150"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0C6574D9" w14:textId="77777777" w:rsidR="000679FE" w:rsidRPr="000563D8" w:rsidRDefault="000679FE" w:rsidP="00C04E8D">
            <w:pPr>
              <w:jc w:val="center"/>
            </w:pPr>
            <w:r w:rsidRPr="000563D8">
              <w:t>14%</w:t>
            </w:r>
          </w:p>
        </w:tc>
      </w:tr>
      <w:tr w:rsidR="000679FE" w:rsidRPr="000563D8" w14:paraId="6A89D3C7" w14:textId="77777777" w:rsidTr="00D46088">
        <w:trPr>
          <w:trHeight w:val="80"/>
          <w:jc w:val="center"/>
          <w:trPrChange w:id="3260" w:author="Stephanie Baer" w:date="2016-01-21T13:53:00Z">
            <w:trPr>
              <w:trHeight w:val="80"/>
              <w:jc w:val="center"/>
            </w:trPr>
          </w:trPrChange>
        </w:trPr>
        <w:tc>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Change w:id="3261" w:author="Stephanie Baer" w:date="2016-01-21T13:53:00Z">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5F4772B0" w14:textId="77777777" w:rsidR="000679FE" w:rsidRPr="000563D8" w:rsidRDefault="000679FE">
            <w:pPr>
              <w:jc w:val="left"/>
              <w:pPrChange w:id="3262" w:author="Stephanie Baer" w:date="2016-01-21T13:53:00Z">
                <w:pPr/>
              </w:pPrChange>
            </w:pPr>
            <w:r w:rsidRPr="000563D8">
              <w:t xml:space="preserve">Early Replacement Rate for a CAC unit when the CAC unit is the Secondary unit in a CSR project </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3263" w:author="Stephanie Baer" w:date="2016-01-21T13:53:00Z">
              <w:tcPr>
                <w:tcW w:w="3150"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5307BA7B" w14:textId="77777777" w:rsidR="000679FE" w:rsidRPr="000563D8" w:rsidRDefault="000679FE" w:rsidP="00C04E8D">
            <w:pPr>
              <w:jc w:val="center"/>
            </w:pPr>
            <w:r w:rsidRPr="000563D8">
              <w:t>40%</w:t>
            </w:r>
          </w:p>
        </w:tc>
      </w:tr>
    </w:tbl>
    <w:p w14:paraId="448E63FE" w14:textId="77777777" w:rsidR="000679FE" w:rsidRPr="000563D8" w:rsidRDefault="000679FE" w:rsidP="000679FE">
      <w:pPr>
        <w:keepNext/>
        <w:tabs>
          <w:tab w:val="left" w:pos="1152"/>
        </w:tabs>
        <w:ind w:left="1440"/>
        <w:jc w:val="center"/>
        <w:rPr>
          <w:rFonts w:asciiTheme="majorHAnsi" w:hAnsiTheme="majorHAnsi"/>
          <w:b/>
          <w:sz w:val="24"/>
          <w:szCs w:val="24"/>
          <w:vertAlign w:val="superscript"/>
        </w:rPr>
      </w:pPr>
    </w:p>
    <w:p w14:paraId="259ED3ED" w14:textId="77777777" w:rsidR="000679FE" w:rsidRPr="000563D8" w:rsidRDefault="000679FE" w:rsidP="000679FE">
      <w:pPr>
        <w:widowControl/>
        <w:jc w:val="left"/>
        <w:rPr>
          <w:rFonts w:cstheme="minorHAnsi"/>
          <w:szCs w:val="20"/>
        </w:rPr>
      </w:pPr>
      <w:r w:rsidRPr="000563D8">
        <w:rPr>
          <w:rFonts w:cstheme="minorHAnsi"/>
          <w:szCs w:val="20"/>
        </w:rPr>
        <w:t>This measure was developed to be applicable to the following program types:  TOS, NC, EREP.  If applied to other program types, the measure savings should be verified.</w:t>
      </w:r>
    </w:p>
    <w:p w14:paraId="5934FDF8" w14:textId="77777777" w:rsidR="000679FE" w:rsidRPr="000563D8" w:rsidRDefault="000679FE" w:rsidP="000679FE">
      <w:pPr>
        <w:keepNext/>
        <w:keepLines/>
        <w:spacing w:before="200"/>
        <w:outlineLvl w:val="5"/>
        <w:rPr>
          <w:rFonts w:eastAsiaTheme="majorEastAsia"/>
          <w:b/>
          <w:iCs/>
          <w:smallCaps/>
          <w:sz w:val="22"/>
        </w:rPr>
      </w:pPr>
      <w:r w:rsidRPr="000563D8">
        <w:rPr>
          <w:rFonts w:eastAsiaTheme="majorEastAsia" w:cstheme="majorBidi"/>
          <w:b/>
          <w:iCs/>
          <w:smallCaps/>
          <w:sz w:val="22"/>
        </w:rPr>
        <w:lastRenderedPageBreak/>
        <w:t>Definition of Efficient Equipment</w:t>
      </w:r>
    </w:p>
    <w:p w14:paraId="60FFE8E3" w14:textId="77777777" w:rsidR="000679FE" w:rsidRPr="000563D8" w:rsidRDefault="000679FE" w:rsidP="000679FE">
      <w:pPr>
        <w:spacing w:after="240"/>
        <w:rPr>
          <w:rFonts w:cstheme="minorHAnsi"/>
          <w:b/>
          <w:szCs w:val="20"/>
        </w:rPr>
      </w:pPr>
      <w:r w:rsidRPr="000563D8">
        <w:rPr>
          <w:rFonts w:cstheme="minorHAnsi"/>
        </w:rPr>
        <w:t>In order for this characterization to apply, the efficient equipment is assumed to be a ducted split central air conditioning unit meeting the minimum ENERGY STAR efficiency level standards; 14.5 SEER and 12 EER</w:t>
      </w:r>
      <w:r w:rsidRPr="000563D8">
        <w:rPr>
          <w:rFonts w:cstheme="minorHAnsi"/>
          <w:szCs w:val="20"/>
        </w:rPr>
        <w:t xml:space="preserve">. </w:t>
      </w:r>
    </w:p>
    <w:p w14:paraId="5496257B" w14:textId="77777777" w:rsidR="000679FE" w:rsidRPr="000563D8" w:rsidRDefault="000679FE" w:rsidP="000679FE">
      <w:pPr>
        <w:keepNext/>
        <w:keepLines/>
        <w:spacing w:before="200"/>
        <w:outlineLvl w:val="5"/>
        <w:rPr>
          <w:rFonts w:eastAsiaTheme="majorEastAsia"/>
          <w:b/>
          <w:iCs/>
          <w:smallCaps/>
          <w:sz w:val="22"/>
          <w:szCs w:val="18"/>
        </w:rPr>
      </w:pPr>
      <w:r w:rsidRPr="000563D8">
        <w:rPr>
          <w:rFonts w:eastAsiaTheme="majorEastAsia" w:cstheme="majorBidi"/>
          <w:b/>
          <w:iCs/>
          <w:smallCaps/>
          <w:sz w:val="22"/>
        </w:rPr>
        <w:t>Definition of Baseline Equipment</w:t>
      </w:r>
    </w:p>
    <w:p w14:paraId="1F28B16F" w14:textId="77777777" w:rsidR="000679FE" w:rsidRPr="000563D8" w:rsidRDefault="000679FE" w:rsidP="000679FE">
      <w:pPr>
        <w:spacing w:after="240"/>
        <w:rPr>
          <w:rFonts w:cstheme="minorHAnsi"/>
        </w:rPr>
      </w:pPr>
      <w:r w:rsidRPr="000563D8">
        <w:rPr>
          <w:rFonts w:cstheme="minorHAnsi"/>
        </w:rPr>
        <w:t>The baseline for the Time of Sale measure is based on the current Federal Standard efficiency level; 13 SEER and 11 EER.</w:t>
      </w:r>
    </w:p>
    <w:p w14:paraId="772BA951" w14:textId="77777777" w:rsidR="000679FE" w:rsidRPr="000563D8" w:rsidRDefault="000679FE" w:rsidP="000679FE">
      <w:pPr>
        <w:spacing w:after="240"/>
        <w:rPr>
          <w:rFonts w:cstheme="minorHAnsi"/>
        </w:rPr>
      </w:pPr>
      <w:r w:rsidRPr="000563D8">
        <w:rPr>
          <w:rFonts w:cstheme="minorHAnsi"/>
        </w:rPr>
        <w:t>The baseline for the early replacement measure is the efficiency of the existing equipment for the assumed remaining useful life of the unit and the new baseline as defined above</w:t>
      </w:r>
      <w:r w:rsidRPr="000563D8">
        <w:rPr>
          <w:rFonts w:ascii="Arial" w:hAnsi="Arial" w:cstheme="minorHAnsi"/>
          <w:vertAlign w:val="superscript"/>
        </w:rPr>
        <w:footnoteReference w:id="197"/>
      </w:r>
      <w:r w:rsidRPr="000563D8">
        <w:rPr>
          <w:rFonts w:cstheme="minorHAnsi"/>
        </w:rPr>
        <w:t xml:space="preserve"> for the remainder of the measure life. </w:t>
      </w:r>
    </w:p>
    <w:p w14:paraId="610B78E4" w14:textId="77777777" w:rsidR="000679FE" w:rsidRPr="000563D8" w:rsidRDefault="000679FE" w:rsidP="000679FE">
      <w:pPr>
        <w:keepNext/>
        <w:keepLines/>
        <w:spacing w:before="200"/>
        <w:outlineLvl w:val="5"/>
        <w:rPr>
          <w:rFonts w:eastAsiaTheme="majorEastAsia"/>
          <w:b/>
          <w:iCs/>
          <w:smallCaps/>
          <w:sz w:val="22"/>
        </w:rPr>
      </w:pPr>
      <w:r w:rsidRPr="000563D8">
        <w:rPr>
          <w:rFonts w:eastAsiaTheme="majorEastAsia" w:cstheme="majorBidi"/>
          <w:b/>
          <w:iCs/>
          <w:smallCaps/>
          <w:sz w:val="22"/>
        </w:rPr>
        <w:t>Deemed Lifetime of Efficient Equipment</w:t>
      </w:r>
    </w:p>
    <w:p w14:paraId="1029B566" w14:textId="77777777" w:rsidR="000679FE" w:rsidRPr="000563D8" w:rsidRDefault="000679FE" w:rsidP="000679FE">
      <w:pPr>
        <w:spacing w:after="240"/>
        <w:rPr>
          <w:rFonts w:cstheme="minorHAnsi"/>
        </w:rPr>
      </w:pPr>
      <w:r w:rsidRPr="000563D8">
        <w:rPr>
          <w:rFonts w:cstheme="minorHAnsi"/>
        </w:rPr>
        <w:t xml:space="preserve">The expected measure life is assumed to be </w:t>
      </w:r>
      <w:r w:rsidRPr="000563D8">
        <w:rPr>
          <w:rFonts w:cstheme="minorHAnsi"/>
          <w:noProof/>
        </w:rPr>
        <w:t xml:space="preserve">18 years </w:t>
      </w:r>
      <w:r w:rsidRPr="000563D8">
        <w:rPr>
          <w:rFonts w:cstheme="minorHAnsi"/>
          <w:vertAlign w:val="superscript"/>
        </w:rPr>
        <w:footnoteReference w:id="198"/>
      </w:r>
      <w:r w:rsidRPr="000563D8">
        <w:rPr>
          <w:rFonts w:cstheme="minorHAnsi"/>
        </w:rPr>
        <w:t xml:space="preserve">. </w:t>
      </w:r>
    </w:p>
    <w:p w14:paraId="2B20B31E" w14:textId="77777777" w:rsidR="000679FE" w:rsidRPr="000563D8" w:rsidRDefault="000679FE" w:rsidP="000679FE">
      <w:pPr>
        <w:spacing w:after="240"/>
        <w:rPr>
          <w:rFonts w:cstheme="minorHAnsi"/>
        </w:rPr>
      </w:pPr>
      <w:r w:rsidRPr="000563D8">
        <w:rPr>
          <w:rFonts w:cstheme="minorHAnsi"/>
        </w:rPr>
        <w:t>Remaining life of existing equipment is assumed to be 6 years</w:t>
      </w:r>
      <w:r w:rsidRPr="000563D8">
        <w:rPr>
          <w:rFonts w:ascii="Arial" w:hAnsi="Arial" w:cstheme="minorHAnsi"/>
          <w:vertAlign w:val="superscript"/>
        </w:rPr>
        <w:footnoteReference w:id="199"/>
      </w:r>
      <w:r w:rsidRPr="000563D8">
        <w:rPr>
          <w:rFonts w:cstheme="minorHAnsi"/>
        </w:rPr>
        <w:t>.</w:t>
      </w:r>
    </w:p>
    <w:p w14:paraId="20844E0E" w14:textId="77777777" w:rsidR="000679FE" w:rsidRPr="000563D8" w:rsidRDefault="000679FE" w:rsidP="000679FE">
      <w:pPr>
        <w:keepNext/>
        <w:keepLines/>
        <w:spacing w:before="200"/>
        <w:outlineLvl w:val="5"/>
        <w:rPr>
          <w:rFonts w:eastAsiaTheme="majorEastAsia"/>
          <w:b/>
          <w:iCs/>
          <w:smallCaps/>
          <w:sz w:val="22"/>
        </w:rPr>
      </w:pPr>
      <w:r w:rsidRPr="000563D8">
        <w:rPr>
          <w:rFonts w:eastAsiaTheme="majorEastAsia" w:cstheme="majorBidi"/>
          <w:b/>
          <w:iCs/>
          <w:smallCaps/>
          <w:sz w:val="22"/>
        </w:rPr>
        <w:t xml:space="preserve">Deemed Measure Cost </w:t>
      </w:r>
    </w:p>
    <w:p w14:paraId="0EB345DB" w14:textId="77777777" w:rsidR="000679FE" w:rsidRPr="000563D8" w:rsidRDefault="000679FE" w:rsidP="000679FE">
      <w:pPr>
        <w:spacing w:after="240"/>
        <w:rPr>
          <w:rFonts w:cstheme="minorHAnsi"/>
        </w:rPr>
      </w:pPr>
      <w:r w:rsidRPr="000563D8">
        <w:rPr>
          <w:rFonts w:cstheme="minorHAnsi"/>
        </w:rPr>
        <w:t xml:space="preserve">Time of sale: The incremental capital cost for this measure is dependent on </w:t>
      </w:r>
      <w:del w:id="3264" w:author="Samuel Dent" w:date="2015-11-19T08:13:00Z">
        <w:r w:rsidRPr="000563D8" w:rsidDel="007B13DC">
          <w:rPr>
            <w:rFonts w:cstheme="minorHAnsi"/>
          </w:rPr>
          <w:delText xml:space="preserve">equipment size and </w:delText>
        </w:r>
      </w:del>
      <w:r w:rsidRPr="000563D8">
        <w:rPr>
          <w:rFonts w:cstheme="minorHAnsi"/>
        </w:rPr>
        <w:t xml:space="preserve">efficiency. Assumed </w:t>
      </w:r>
      <w:ins w:id="3265" w:author="Samuel Dent" w:date="2015-11-19T08:13:00Z">
        <w:r>
          <w:rPr>
            <w:rFonts w:cstheme="minorHAnsi"/>
          </w:rPr>
          <w:t xml:space="preserve">incremental </w:t>
        </w:r>
      </w:ins>
      <w:r w:rsidRPr="000563D8">
        <w:rPr>
          <w:rFonts w:cstheme="minorHAnsi"/>
        </w:rPr>
        <w:t xml:space="preserve">costs </w:t>
      </w:r>
      <w:del w:id="3266" w:author="Samuel Dent" w:date="2015-11-19T08:13:00Z">
        <w:r w:rsidRPr="000563D8" w:rsidDel="007B13DC">
          <w:rPr>
            <w:rFonts w:cstheme="minorHAnsi"/>
          </w:rPr>
          <w:delText xml:space="preserve">per ton of cooling capacity </w:delText>
        </w:r>
      </w:del>
      <w:r w:rsidRPr="000563D8">
        <w:rPr>
          <w:rFonts w:cstheme="minorHAnsi"/>
        </w:rPr>
        <w:t>are provided below</w:t>
      </w:r>
      <w:r w:rsidRPr="000563D8">
        <w:rPr>
          <w:rFonts w:cstheme="minorHAnsi"/>
          <w:vertAlign w:val="superscript"/>
        </w:rPr>
        <w:footnoteReference w:id="200"/>
      </w:r>
      <w:r w:rsidRPr="000563D8">
        <w:rPr>
          <w:rFonts w:cstheme="minorHAnsi"/>
        </w:rPr>
        <w:t>:</w:t>
      </w:r>
    </w:p>
    <w:tbl>
      <w:tblPr>
        <w:tblW w:w="4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1620"/>
      </w:tblGrid>
      <w:tr w:rsidR="000679FE" w:rsidRPr="000563D8" w14:paraId="60C4F7EA" w14:textId="77777777" w:rsidTr="00C04E8D">
        <w:trPr>
          <w:trHeight w:val="315"/>
          <w:jc w:val="center"/>
        </w:trPr>
        <w:tc>
          <w:tcPr>
            <w:tcW w:w="288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0E8BA313" w14:textId="77777777" w:rsidR="000679FE" w:rsidRPr="000563D8" w:rsidRDefault="000679FE" w:rsidP="00C04E8D">
            <w:pPr>
              <w:jc w:val="center"/>
              <w:rPr>
                <w:b/>
                <w:color w:val="FFFFFF" w:themeColor="background1"/>
              </w:rPr>
            </w:pPr>
            <w:r w:rsidRPr="000563D8">
              <w:rPr>
                <w:b/>
                <w:color w:val="FFFFFF" w:themeColor="background1"/>
              </w:rPr>
              <w:t>Efficiency Level</w:t>
            </w:r>
          </w:p>
        </w:tc>
        <w:tc>
          <w:tcPr>
            <w:tcW w:w="16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DFBD271" w14:textId="7CE59366" w:rsidR="000679FE" w:rsidRPr="000563D8" w:rsidRDefault="000679FE" w:rsidP="00C04E8D">
            <w:pPr>
              <w:jc w:val="center"/>
              <w:rPr>
                <w:b/>
                <w:color w:val="FFFFFF" w:themeColor="background1"/>
              </w:rPr>
            </w:pPr>
            <w:r w:rsidRPr="000563D8">
              <w:rPr>
                <w:b/>
                <w:color w:val="FFFFFF" w:themeColor="background1"/>
              </w:rPr>
              <w:t>Cost per Ton</w:t>
            </w:r>
          </w:p>
        </w:tc>
      </w:tr>
      <w:tr w:rsidR="000679FE" w:rsidRPr="000563D8" w14:paraId="4F63F122" w14:textId="77777777" w:rsidTr="00C04E8D">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7F67B50E" w14:textId="77777777" w:rsidR="000679FE" w:rsidRPr="000563D8" w:rsidRDefault="000679FE" w:rsidP="00C04E8D">
            <w:r w:rsidRPr="000563D8">
              <w:t>SEER 14</w:t>
            </w:r>
          </w:p>
        </w:tc>
        <w:tc>
          <w:tcPr>
            <w:tcW w:w="1620" w:type="dxa"/>
            <w:tcBorders>
              <w:top w:val="single" w:sz="4" w:space="0" w:color="auto"/>
              <w:left w:val="single" w:sz="4" w:space="0" w:color="auto"/>
              <w:bottom w:val="single" w:sz="4" w:space="0" w:color="auto"/>
              <w:right w:val="single" w:sz="4" w:space="0" w:color="auto"/>
            </w:tcBorders>
            <w:hideMark/>
          </w:tcPr>
          <w:p w14:paraId="4899CD40" w14:textId="0E54BD86" w:rsidR="000679FE" w:rsidRPr="000563D8" w:rsidRDefault="000679FE" w:rsidP="000A700D">
            <w:r w:rsidRPr="000563D8">
              <w:t>$119</w:t>
            </w:r>
          </w:p>
        </w:tc>
      </w:tr>
      <w:tr w:rsidR="000679FE" w:rsidRPr="000563D8" w14:paraId="2CFD391C" w14:textId="77777777" w:rsidTr="00C04E8D">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482679DF" w14:textId="77777777" w:rsidR="000679FE" w:rsidRPr="000563D8" w:rsidRDefault="000679FE" w:rsidP="00C04E8D">
            <w:r w:rsidRPr="000563D8">
              <w:t>SEER 15</w:t>
            </w:r>
          </w:p>
        </w:tc>
        <w:tc>
          <w:tcPr>
            <w:tcW w:w="1620" w:type="dxa"/>
            <w:tcBorders>
              <w:top w:val="single" w:sz="4" w:space="0" w:color="auto"/>
              <w:left w:val="single" w:sz="4" w:space="0" w:color="auto"/>
              <w:bottom w:val="single" w:sz="4" w:space="0" w:color="auto"/>
              <w:right w:val="single" w:sz="4" w:space="0" w:color="auto"/>
            </w:tcBorders>
            <w:hideMark/>
          </w:tcPr>
          <w:p w14:paraId="071E35A9" w14:textId="63F76EC1" w:rsidR="000679FE" w:rsidRPr="000563D8" w:rsidRDefault="000679FE" w:rsidP="000A700D">
            <w:r w:rsidRPr="000563D8">
              <w:t>$238</w:t>
            </w:r>
          </w:p>
        </w:tc>
      </w:tr>
      <w:tr w:rsidR="000679FE" w:rsidRPr="000563D8" w14:paraId="3E592303" w14:textId="77777777" w:rsidTr="00C04E8D">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0984C12A" w14:textId="77777777" w:rsidR="000679FE" w:rsidRPr="000563D8" w:rsidRDefault="000679FE" w:rsidP="00C04E8D">
            <w:r w:rsidRPr="000563D8">
              <w:t>SEER 16</w:t>
            </w:r>
          </w:p>
        </w:tc>
        <w:tc>
          <w:tcPr>
            <w:tcW w:w="1620" w:type="dxa"/>
            <w:tcBorders>
              <w:top w:val="single" w:sz="4" w:space="0" w:color="auto"/>
              <w:left w:val="single" w:sz="4" w:space="0" w:color="auto"/>
              <w:bottom w:val="single" w:sz="4" w:space="0" w:color="auto"/>
              <w:right w:val="single" w:sz="4" w:space="0" w:color="auto"/>
            </w:tcBorders>
            <w:hideMark/>
          </w:tcPr>
          <w:p w14:paraId="44F32181" w14:textId="2660E158" w:rsidR="000679FE" w:rsidRPr="000563D8" w:rsidRDefault="000679FE" w:rsidP="000A700D">
            <w:r w:rsidRPr="000563D8">
              <w:t>$357</w:t>
            </w:r>
          </w:p>
        </w:tc>
      </w:tr>
      <w:tr w:rsidR="000679FE" w:rsidRPr="000563D8" w14:paraId="2ED75EAC" w14:textId="77777777" w:rsidTr="00C04E8D">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7CA0F910" w14:textId="77777777" w:rsidR="000679FE" w:rsidRPr="000563D8" w:rsidRDefault="000679FE" w:rsidP="00C04E8D">
            <w:r w:rsidRPr="000563D8">
              <w:t>SEER 17</w:t>
            </w:r>
          </w:p>
        </w:tc>
        <w:tc>
          <w:tcPr>
            <w:tcW w:w="1620" w:type="dxa"/>
            <w:tcBorders>
              <w:top w:val="single" w:sz="4" w:space="0" w:color="auto"/>
              <w:left w:val="single" w:sz="4" w:space="0" w:color="auto"/>
              <w:bottom w:val="single" w:sz="4" w:space="0" w:color="auto"/>
              <w:right w:val="single" w:sz="4" w:space="0" w:color="auto"/>
            </w:tcBorders>
            <w:hideMark/>
          </w:tcPr>
          <w:p w14:paraId="467FC5E3" w14:textId="6DB1B0C7" w:rsidR="000679FE" w:rsidRPr="000563D8" w:rsidRDefault="000679FE" w:rsidP="000A700D">
            <w:r w:rsidRPr="000563D8">
              <w:t>$476</w:t>
            </w:r>
          </w:p>
        </w:tc>
      </w:tr>
      <w:tr w:rsidR="000679FE" w:rsidRPr="000563D8" w14:paraId="1873CB1D" w14:textId="77777777" w:rsidTr="00C04E8D">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1757B1B9" w14:textId="77777777" w:rsidR="000679FE" w:rsidRPr="000563D8" w:rsidRDefault="000679FE" w:rsidP="00C04E8D">
            <w:r w:rsidRPr="000563D8">
              <w:t>SEER 18</w:t>
            </w:r>
          </w:p>
        </w:tc>
        <w:tc>
          <w:tcPr>
            <w:tcW w:w="1620" w:type="dxa"/>
            <w:tcBorders>
              <w:top w:val="single" w:sz="4" w:space="0" w:color="auto"/>
              <w:left w:val="single" w:sz="4" w:space="0" w:color="auto"/>
              <w:bottom w:val="single" w:sz="4" w:space="0" w:color="auto"/>
              <w:right w:val="single" w:sz="4" w:space="0" w:color="auto"/>
            </w:tcBorders>
            <w:hideMark/>
          </w:tcPr>
          <w:p w14:paraId="1A49B364" w14:textId="54D7AAE4" w:rsidR="000679FE" w:rsidRPr="000563D8" w:rsidRDefault="000679FE" w:rsidP="000A700D">
            <w:r w:rsidRPr="000563D8">
              <w:t>$596</w:t>
            </w:r>
          </w:p>
        </w:tc>
      </w:tr>
      <w:tr w:rsidR="000679FE" w:rsidRPr="000563D8" w14:paraId="08D3A494" w14:textId="77777777" w:rsidTr="00C04E8D">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2D43CB76" w14:textId="77777777" w:rsidR="000679FE" w:rsidRPr="000563D8" w:rsidRDefault="000679FE" w:rsidP="00C04E8D">
            <w:r w:rsidRPr="000563D8">
              <w:t>SEER 19</w:t>
            </w:r>
          </w:p>
        </w:tc>
        <w:tc>
          <w:tcPr>
            <w:tcW w:w="1620" w:type="dxa"/>
            <w:tcBorders>
              <w:top w:val="single" w:sz="4" w:space="0" w:color="auto"/>
              <w:left w:val="single" w:sz="4" w:space="0" w:color="auto"/>
              <w:bottom w:val="single" w:sz="4" w:space="0" w:color="auto"/>
              <w:right w:val="single" w:sz="4" w:space="0" w:color="auto"/>
            </w:tcBorders>
            <w:hideMark/>
          </w:tcPr>
          <w:p w14:paraId="1CE142FD" w14:textId="77777777" w:rsidR="000679FE" w:rsidRPr="000563D8" w:rsidRDefault="000679FE" w:rsidP="00C04E8D">
            <w:r w:rsidRPr="000563D8">
              <w:t>$715</w:t>
            </w:r>
          </w:p>
        </w:tc>
      </w:tr>
      <w:tr w:rsidR="000679FE" w:rsidRPr="000563D8" w14:paraId="7FA4AC38" w14:textId="77777777" w:rsidTr="00C04E8D">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3A5D6BE0" w14:textId="77777777" w:rsidR="000679FE" w:rsidRPr="000563D8" w:rsidRDefault="000679FE" w:rsidP="00C04E8D">
            <w:r w:rsidRPr="000563D8">
              <w:t>SEER 20</w:t>
            </w:r>
          </w:p>
        </w:tc>
        <w:tc>
          <w:tcPr>
            <w:tcW w:w="1620" w:type="dxa"/>
            <w:tcBorders>
              <w:top w:val="single" w:sz="4" w:space="0" w:color="auto"/>
              <w:left w:val="single" w:sz="4" w:space="0" w:color="auto"/>
              <w:bottom w:val="single" w:sz="4" w:space="0" w:color="auto"/>
              <w:right w:val="single" w:sz="4" w:space="0" w:color="auto"/>
            </w:tcBorders>
            <w:hideMark/>
          </w:tcPr>
          <w:p w14:paraId="2D004D5D" w14:textId="77777777" w:rsidR="000679FE" w:rsidRPr="000563D8" w:rsidRDefault="000679FE" w:rsidP="00C04E8D">
            <w:r w:rsidRPr="000563D8">
              <w:t>$834</w:t>
            </w:r>
          </w:p>
        </w:tc>
      </w:tr>
      <w:tr w:rsidR="000679FE" w:rsidRPr="000563D8" w14:paraId="1C333C0C" w14:textId="77777777" w:rsidTr="00C04E8D">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6B6FCC77" w14:textId="77777777" w:rsidR="000679FE" w:rsidRPr="000563D8" w:rsidRDefault="000679FE" w:rsidP="00C04E8D">
            <w:r w:rsidRPr="000563D8">
              <w:t>SEER 21</w:t>
            </w:r>
          </w:p>
        </w:tc>
        <w:tc>
          <w:tcPr>
            <w:tcW w:w="1620" w:type="dxa"/>
            <w:tcBorders>
              <w:top w:val="single" w:sz="4" w:space="0" w:color="auto"/>
              <w:left w:val="single" w:sz="4" w:space="0" w:color="auto"/>
              <w:bottom w:val="single" w:sz="4" w:space="0" w:color="auto"/>
              <w:right w:val="single" w:sz="4" w:space="0" w:color="auto"/>
            </w:tcBorders>
            <w:hideMark/>
          </w:tcPr>
          <w:p w14:paraId="3B03CF44" w14:textId="77777777" w:rsidR="000679FE" w:rsidRPr="000563D8" w:rsidRDefault="000679FE" w:rsidP="00C04E8D">
            <w:r w:rsidRPr="000563D8">
              <w:t>$908</w:t>
            </w:r>
          </w:p>
        </w:tc>
      </w:tr>
      <w:tr w:rsidR="000679FE" w:rsidRPr="000563D8" w14:paraId="66DCC355" w14:textId="77777777" w:rsidTr="00C04E8D">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749351C0" w14:textId="77777777" w:rsidR="000679FE" w:rsidRPr="000563D8" w:rsidRDefault="000679FE" w:rsidP="00C04E8D">
            <w:r w:rsidRPr="000563D8">
              <w:t>Average</w:t>
            </w:r>
          </w:p>
        </w:tc>
        <w:tc>
          <w:tcPr>
            <w:tcW w:w="1620" w:type="dxa"/>
            <w:tcBorders>
              <w:top w:val="single" w:sz="4" w:space="0" w:color="auto"/>
              <w:left w:val="single" w:sz="4" w:space="0" w:color="auto"/>
              <w:bottom w:val="single" w:sz="4" w:space="0" w:color="auto"/>
              <w:right w:val="single" w:sz="4" w:space="0" w:color="auto"/>
            </w:tcBorders>
            <w:hideMark/>
          </w:tcPr>
          <w:p w14:paraId="52B43832" w14:textId="77777777" w:rsidR="000679FE" w:rsidRPr="000563D8" w:rsidRDefault="000679FE" w:rsidP="00C04E8D">
            <w:r w:rsidRPr="000563D8">
              <w:t>$530</w:t>
            </w:r>
          </w:p>
        </w:tc>
      </w:tr>
    </w:tbl>
    <w:p w14:paraId="3E3E86AB" w14:textId="77777777" w:rsidR="000679FE" w:rsidRPr="000563D8" w:rsidRDefault="000679FE" w:rsidP="000679FE">
      <w:pPr>
        <w:spacing w:after="240"/>
        <w:jc w:val="left"/>
        <w:rPr>
          <w:rFonts w:cstheme="minorHAnsi"/>
        </w:rPr>
      </w:pPr>
    </w:p>
    <w:p w14:paraId="5DDE533D" w14:textId="2E3EDF52" w:rsidR="000679FE" w:rsidRPr="000563D8" w:rsidRDefault="000679FE" w:rsidP="000679FE">
      <w:pPr>
        <w:spacing w:after="240"/>
        <w:jc w:val="left"/>
        <w:rPr>
          <w:rFonts w:cstheme="minorHAnsi"/>
        </w:rPr>
      </w:pPr>
      <w:r w:rsidRPr="000563D8">
        <w:rPr>
          <w:rFonts w:cstheme="minorHAnsi"/>
        </w:rPr>
        <w:t xml:space="preserve">Early replacement: The </w:t>
      </w:r>
      <w:r>
        <w:rPr>
          <w:rFonts w:cstheme="minorHAnsi"/>
        </w:rPr>
        <w:t xml:space="preserve">full install </w:t>
      </w:r>
      <w:r w:rsidRPr="000563D8">
        <w:rPr>
          <w:rFonts w:cstheme="minorHAnsi"/>
        </w:rPr>
        <w:t>cost for this measure is the actual cost of removing the existing unit and installing the new one. If this is unknown, assume $3,413</w:t>
      </w:r>
      <w:r w:rsidRPr="000563D8">
        <w:rPr>
          <w:rFonts w:ascii="Arial" w:hAnsi="Arial" w:cstheme="minorHAnsi"/>
          <w:vertAlign w:val="superscript"/>
        </w:rPr>
        <w:footnoteReference w:id="201"/>
      </w:r>
      <w:r w:rsidRPr="000563D8">
        <w:rPr>
          <w:rFonts w:cstheme="minorHAnsi"/>
        </w:rPr>
        <w:t>.</w:t>
      </w:r>
    </w:p>
    <w:p w14:paraId="352C2E4B" w14:textId="3BDCCA80" w:rsidR="000679FE" w:rsidRPr="000563D8" w:rsidRDefault="000679FE" w:rsidP="000679FE">
      <w:pPr>
        <w:spacing w:after="240"/>
        <w:rPr>
          <w:rFonts w:cstheme="minorHAnsi"/>
        </w:rPr>
      </w:pPr>
      <w:r w:rsidRPr="000563D8">
        <w:rPr>
          <w:rFonts w:cstheme="minorHAnsi"/>
        </w:rPr>
        <w:t xml:space="preserve">Assumed deferred cost (after 6 years) of replacing existing equipment with new baseline unit is assumed to be </w:t>
      </w:r>
      <w:r w:rsidRPr="000563D8">
        <w:rPr>
          <w:rFonts w:cstheme="minorHAnsi"/>
        </w:rPr>
        <w:lastRenderedPageBreak/>
        <w:t>$</w:t>
      </w:r>
      <w:del w:id="3267" w:author="&quot;sdent&quot;" w:date="2016-01-20T06:50:00Z">
        <w:r w:rsidRPr="000563D8" w:rsidDel="000A700D">
          <w:rPr>
            <w:rFonts w:cstheme="minorHAnsi"/>
          </w:rPr>
          <w:delText>2,857</w:delText>
        </w:r>
      </w:del>
      <w:ins w:id="3268" w:author="&quot;sdent&quot;" w:date="2016-01-20T06:50:00Z">
        <w:r w:rsidR="000A700D">
          <w:rPr>
            <w:rFonts w:cstheme="minorHAnsi"/>
          </w:rPr>
          <w:t>3,140</w:t>
        </w:r>
      </w:ins>
      <w:r w:rsidRPr="000563D8">
        <w:rPr>
          <w:rFonts w:ascii="Arial" w:hAnsi="Arial" w:cstheme="minorHAnsi"/>
          <w:szCs w:val="20"/>
          <w:vertAlign w:val="superscript"/>
        </w:rPr>
        <w:footnoteReference w:id="202"/>
      </w:r>
      <w:r w:rsidRPr="000563D8">
        <w:rPr>
          <w:rFonts w:cstheme="minorHAnsi"/>
        </w:rPr>
        <w:t xml:space="preserve">. This cost should be discounted to present value using the </w:t>
      </w:r>
      <w:r>
        <w:rPr>
          <w:rFonts w:cstheme="minorHAnsi"/>
        </w:rPr>
        <w:t>utilities’</w:t>
      </w:r>
      <w:r w:rsidRPr="000563D8">
        <w:rPr>
          <w:rFonts w:cstheme="minorHAnsi"/>
        </w:rPr>
        <w:t xml:space="preserve"> discount rate.</w:t>
      </w:r>
    </w:p>
    <w:p w14:paraId="7AF8B2A2" w14:textId="77777777" w:rsidR="000679FE" w:rsidRPr="000563D8" w:rsidRDefault="000679FE" w:rsidP="000679FE">
      <w:pPr>
        <w:keepNext/>
        <w:keepLines/>
        <w:spacing w:before="200"/>
        <w:outlineLvl w:val="5"/>
        <w:rPr>
          <w:rFonts w:eastAsiaTheme="majorEastAsia"/>
          <w:b/>
          <w:iCs/>
          <w:smallCaps/>
          <w:sz w:val="22"/>
        </w:rPr>
      </w:pPr>
      <w:r w:rsidRPr="000563D8">
        <w:rPr>
          <w:rFonts w:eastAsiaTheme="majorEastAsia" w:cstheme="majorBidi"/>
          <w:b/>
          <w:iCs/>
          <w:smallCaps/>
          <w:sz w:val="22"/>
        </w:rPr>
        <w:t>Loadshape</w:t>
      </w:r>
    </w:p>
    <w:p w14:paraId="31E9E451" w14:textId="77777777" w:rsidR="000679FE" w:rsidRPr="000563D8" w:rsidRDefault="000679FE" w:rsidP="000679FE">
      <w:pPr>
        <w:widowControl/>
        <w:rPr>
          <w:rFonts w:cstheme="minorHAnsi"/>
          <w:color w:val="000000"/>
          <w:szCs w:val="20"/>
        </w:rPr>
      </w:pPr>
      <w:r w:rsidRPr="000563D8">
        <w:rPr>
          <w:rFonts w:cstheme="minorHAnsi"/>
          <w:color w:val="000000"/>
          <w:szCs w:val="20"/>
        </w:rPr>
        <w:t>Loadshape R08 - Residential Cooling</w:t>
      </w:r>
    </w:p>
    <w:p w14:paraId="74E8CDD1" w14:textId="77777777" w:rsidR="000679FE" w:rsidRPr="000563D8" w:rsidRDefault="000679FE" w:rsidP="000679FE">
      <w:pPr>
        <w:keepNext/>
        <w:keepLines/>
        <w:spacing w:before="200"/>
        <w:outlineLvl w:val="5"/>
        <w:rPr>
          <w:rFonts w:eastAsiaTheme="majorEastAsia"/>
          <w:b/>
          <w:iCs/>
          <w:smallCaps/>
          <w:sz w:val="22"/>
          <w:szCs w:val="18"/>
        </w:rPr>
      </w:pPr>
      <w:r w:rsidRPr="000563D8">
        <w:rPr>
          <w:rFonts w:eastAsiaTheme="majorEastAsia" w:cstheme="majorBidi"/>
          <w:b/>
          <w:iCs/>
          <w:smallCaps/>
          <w:sz w:val="22"/>
        </w:rPr>
        <w:t>Coincidence Factor</w:t>
      </w:r>
    </w:p>
    <w:p w14:paraId="222CB553" w14:textId="77777777" w:rsidR="000679FE" w:rsidRPr="000563D8" w:rsidRDefault="000679FE" w:rsidP="000679FE">
      <w:pPr>
        <w:spacing w:after="240"/>
        <w:rPr>
          <w:rFonts w:cstheme="minorHAnsi"/>
        </w:rPr>
      </w:pPr>
      <w:r w:rsidRPr="000563D8">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0563D8">
        <w:rPr>
          <w:rFonts w:cstheme="minorHAnsi"/>
          <w:i/>
          <w:iCs/>
        </w:rPr>
        <w:t>average</w:t>
      </w:r>
      <w:r w:rsidRPr="000563D8">
        <w:rPr>
          <w:rFonts w:cstheme="minorHAnsi"/>
        </w:rPr>
        <w:t xml:space="preserve"> savings over the defined summer peak period, and is presented so that savings can be bid into PJM’s Forward Capacity Market.  </w:t>
      </w:r>
    </w:p>
    <w:p w14:paraId="2835084C" w14:textId="77777777" w:rsidR="000679FE" w:rsidRPr="000563D8" w:rsidRDefault="000679FE" w:rsidP="000679FE">
      <w:pPr>
        <w:spacing w:after="240"/>
        <w:ind w:left="761"/>
        <w:contextualSpacing/>
        <w:rPr>
          <w:rFonts w:cstheme="minorHAnsi"/>
        </w:rPr>
      </w:pPr>
      <w:r w:rsidRPr="000563D8">
        <w:rPr>
          <w:rFonts w:cstheme="minorHAnsi"/>
        </w:rPr>
        <w:t>CF</w:t>
      </w:r>
      <w:r w:rsidRPr="000563D8">
        <w:rPr>
          <w:rFonts w:cstheme="minorHAnsi"/>
          <w:vertAlign w:val="subscript"/>
        </w:rPr>
        <w:t>SSP</w:t>
      </w:r>
      <w:r w:rsidRPr="000563D8">
        <w:rPr>
          <w:rFonts w:cstheme="minorHAnsi"/>
        </w:rPr>
        <w:t xml:space="preserve"> </w:t>
      </w:r>
      <w:r w:rsidRPr="000563D8">
        <w:rPr>
          <w:rFonts w:cstheme="minorHAnsi"/>
        </w:rPr>
        <w:tab/>
      </w:r>
      <w:r w:rsidRPr="000563D8">
        <w:rPr>
          <w:rFonts w:cstheme="minorHAnsi"/>
        </w:rPr>
        <w:tab/>
        <w:t>= Summer System Peak Coincidence Factor for Central A/C (during system peak hour)</w:t>
      </w:r>
    </w:p>
    <w:p w14:paraId="158C089B" w14:textId="77777777" w:rsidR="000679FE" w:rsidRPr="000563D8" w:rsidRDefault="000679FE" w:rsidP="000679FE">
      <w:pPr>
        <w:spacing w:after="240"/>
        <w:ind w:left="720" w:firstLine="720"/>
        <w:rPr>
          <w:rFonts w:cstheme="minorHAnsi"/>
        </w:rPr>
      </w:pPr>
      <w:r w:rsidRPr="000563D8">
        <w:rPr>
          <w:rFonts w:cstheme="minorHAnsi"/>
        </w:rPr>
        <w:tab/>
        <w:t>= 68%</w:t>
      </w:r>
      <w:r w:rsidRPr="000563D8">
        <w:rPr>
          <w:rFonts w:ascii="Arial" w:hAnsi="Arial" w:cstheme="minorHAnsi"/>
          <w:vertAlign w:val="superscript"/>
        </w:rPr>
        <w:footnoteReference w:id="203"/>
      </w:r>
    </w:p>
    <w:p w14:paraId="3832D03E" w14:textId="77777777" w:rsidR="000679FE" w:rsidRPr="000563D8" w:rsidRDefault="000679FE" w:rsidP="000679FE">
      <w:pPr>
        <w:spacing w:after="240"/>
        <w:ind w:left="2156" w:hanging="1395"/>
        <w:contextualSpacing/>
        <w:rPr>
          <w:rFonts w:cstheme="minorHAnsi"/>
        </w:rPr>
      </w:pPr>
      <w:r w:rsidRPr="000563D8">
        <w:rPr>
          <w:rFonts w:cstheme="minorHAnsi"/>
        </w:rPr>
        <w:t>CF</w:t>
      </w:r>
      <w:r w:rsidRPr="000563D8">
        <w:rPr>
          <w:rFonts w:cstheme="minorHAnsi"/>
          <w:vertAlign w:val="subscript"/>
        </w:rPr>
        <w:t>PJM</w:t>
      </w:r>
      <w:r w:rsidRPr="000563D8">
        <w:rPr>
          <w:rFonts w:cstheme="minorHAnsi"/>
        </w:rPr>
        <w:tab/>
        <w:t>= PJM Summer Peak Coincidence Factor for Central A/C (average during PJM peak period)</w:t>
      </w:r>
    </w:p>
    <w:p w14:paraId="106B9B44" w14:textId="77777777" w:rsidR="000679FE" w:rsidDel="006D5D2E" w:rsidRDefault="000679FE" w:rsidP="000679FE">
      <w:pPr>
        <w:spacing w:after="240"/>
        <w:ind w:left="1440" w:firstLine="720"/>
        <w:rPr>
          <w:del w:id="3271" w:author="Samuel Dent" w:date="2015-11-19T08:21:00Z"/>
          <w:rFonts w:cstheme="minorHAnsi"/>
        </w:rPr>
      </w:pPr>
      <w:r w:rsidRPr="000563D8">
        <w:rPr>
          <w:rFonts w:cstheme="minorHAnsi"/>
        </w:rPr>
        <w:t>= 46.6%</w:t>
      </w:r>
      <w:r w:rsidRPr="000563D8">
        <w:rPr>
          <w:rFonts w:ascii="Arial" w:hAnsi="Arial" w:cstheme="minorHAnsi"/>
          <w:vertAlign w:val="superscript"/>
        </w:rPr>
        <w:footnoteReference w:id="204"/>
      </w:r>
    </w:p>
    <w:p w14:paraId="0B3030C9" w14:textId="77777777" w:rsidR="000679FE" w:rsidRDefault="000679FE">
      <w:pPr>
        <w:spacing w:after="240"/>
        <w:ind w:left="1440" w:firstLine="720"/>
        <w:rPr>
          <w:ins w:id="3272" w:author="Samuel Dent" w:date="2015-11-19T08:21:00Z"/>
          <w:rFonts w:cstheme="minorHAnsi"/>
        </w:rPr>
        <w:pPrChange w:id="3273" w:author="Samuel Dent" w:date="2015-11-19T08:21:00Z">
          <w:pPr>
            <w:widowControl/>
            <w:spacing w:after="200" w:line="276" w:lineRule="auto"/>
            <w:jc w:val="left"/>
          </w:pPr>
        </w:pPrChange>
      </w:pPr>
      <w:del w:id="3274" w:author="Samuel Dent" w:date="2015-11-19T08:21:00Z">
        <w:r w:rsidDel="006D5D2E">
          <w:rPr>
            <w:rFonts w:cstheme="minorHAnsi"/>
          </w:rPr>
          <w:br w:type="page"/>
        </w:r>
      </w:del>
    </w:p>
    <w:p w14:paraId="52CC4185" w14:textId="77777777" w:rsidR="000679FE" w:rsidRDefault="000679FE">
      <w:pPr>
        <w:spacing w:after="240"/>
        <w:ind w:left="1440" w:firstLine="720"/>
        <w:rPr>
          <w:rFonts w:cstheme="minorHAnsi"/>
        </w:rPr>
        <w:pPrChange w:id="3275" w:author="Samuel Dent" w:date="2015-11-19T08:21:00Z">
          <w:pPr>
            <w:widowControl/>
            <w:spacing w:after="200" w:line="276" w:lineRule="auto"/>
            <w:jc w:val="left"/>
          </w:pPr>
        </w:pPrChange>
      </w:pPr>
    </w:p>
    <w:p w14:paraId="00FA757E" w14:textId="77777777" w:rsidR="000679FE" w:rsidRPr="000563D8" w:rsidRDefault="000679FE" w:rsidP="000679FE">
      <w:pPr>
        <w:pBdr>
          <w:top w:val="double" w:sz="4" w:space="1" w:color="auto"/>
          <w:bottom w:val="double" w:sz="4" w:space="1" w:color="auto"/>
        </w:pBdr>
        <w:spacing w:after="240"/>
        <w:jc w:val="center"/>
        <w:rPr>
          <w:rFonts w:cstheme="minorHAnsi"/>
          <w:b/>
          <w:sz w:val="22"/>
        </w:rPr>
      </w:pPr>
      <w:r w:rsidRPr="000563D8">
        <w:rPr>
          <w:rFonts w:cstheme="minorHAnsi"/>
          <w:b/>
          <w:sz w:val="22"/>
        </w:rPr>
        <w:t>Algorithm</w:t>
      </w:r>
    </w:p>
    <w:p w14:paraId="237A2503" w14:textId="77777777" w:rsidR="000679FE" w:rsidRPr="000563D8" w:rsidRDefault="000679FE" w:rsidP="000679FE">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Calculation of Savings </w:t>
      </w:r>
    </w:p>
    <w:p w14:paraId="1FEAAD73" w14:textId="77777777" w:rsidR="000679FE" w:rsidRPr="000563D8" w:rsidRDefault="000679FE" w:rsidP="000679FE">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Electric Energy Savings</w:t>
      </w:r>
    </w:p>
    <w:p w14:paraId="090CCD17" w14:textId="77777777" w:rsidR="000679FE" w:rsidRPr="000563D8" w:rsidRDefault="000679FE" w:rsidP="000679FE">
      <w:pPr>
        <w:spacing w:after="240"/>
        <w:rPr>
          <w:rFonts w:cstheme="minorHAnsi"/>
          <w:noProof/>
        </w:rPr>
      </w:pPr>
      <w:r w:rsidRPr="000563D8">
        <w:rPr>
          <w:rFonts w:cstheme="minorHAnsi"/>
          <w:noProof/>
        </w:rPr>
        <w:t>Time of sale:</w:t>
      </w:r>
    </w:p>
    <w:p w14:paraId="4B249EF1" w14:textId="77777777" w:rsidR="000679FE" w:rsidRPr="000563D8" w:rsidRDefault="000679FE" w:rsidP="000679FE">
      <w:pPr>
        <w:spacing w:after="240"/>
        <w:ind w:left="1440" w:hanging="720"/>
        <w:rPr>
          <w:rFonts w:cstheme="minorHAnsi"/>
          <w:noProof/>
        </w:rPr>
      </w:pPr>
      <w:r w:rsidRPr="000563D8">
        <w:rPr>
          <w:rFonts w:cstheme="minorHAnsi"/>
          <w:noProof/>
        </w:rPr>
        <w:t>ΔkWH</w:t>
      </w:r>
      <w:r w:rsidRPr="000563D8">
        <w:rPr>
          <w:rFonts w:cstheme="minorHAnsi"/>
          <w:noProof/>
        </w:rPr>
        <w:tab/>
        <w:t>= (FLHcool * Btu/hr * (1/SEERbase - 1/SEERee))/1000</w:t>
      </w:r>
    </w:p>
    <w:p w14:paraId="56F272DB" w14:textId="77777777" w:rsidR="000679FE" w:rsidRPr="000563D8" w:rsidRDefault="000679FE" w:rsidP="000679FE">
      <w:pPr>
        <w:spacing w:after="240"/>
        <w:rPr>
          <w:rFonts w:cstheme="minorHAnsi"/>
          <w:noProof/>
        </w:rPr>
      </w:pPr>
      <w:r w:rsidRPr="000563D8">
        <w:rPr>
          <w:rFonts w:cstheme="minorHAnsi"/>
          <w:noProof/>
        </w:rPr>
        <w:t>Early replacement</w:t>
      </w:r>
      <w:r w:rsidRPr="000563D8">
        <w:rPr>
          <w:rFonts w:ascii="Arial" w:hAnsi="Arial" w:cstheme="minorHAnsi"/>
          <w:noProof/>
          <w:vertAlign w:val="superscript"/>
        </w:rPr>
        <w:footnoteReference w:id="205"/>
      </w:r>
      <w:r w:rsidRPr="000563D8">
        <w:rPr>
          <w:rFonts w:cstheme="minorHAnsi"/>
          <w:noProof/>
        </w:rPr>
        <w:t>:</w:t>
      </w:r>
    </w:p>
    <w:p w14:paraId="2E2D21E9" w14:textId="77777777" w:rsidR="000679FE" w:rsidRPr="000563D8" w:rsidRDefault="000679FE" w:rsidP="000679FE">
      <w:pPr>
        <w:spacing w:after="240"/>
        <w:ind w:left="1440" w:hanging="720"/>
        <w:rPr>
          <w:rFonts w:cstheme="minorHAnsi"/>
          <w:noProof/>
        </w:rPr>
      </w:pPr>
      <w:r w:rsidRPr="000563D8">
        <w:rPr>
          <w:rFonts w:cstheme="minorHAnsi"/>
          <w:noProof/>
        </w:rPr>
        <w:t>ΔkWH for remaining life of existing unit (1st 6 years):</w:t>
      </w:r>
    </w:p>
    <w:p w14:paraId="147AC622" w14:textId="77777777" w:rsidR="000679FE" w:rsidRPr="000563D8" w:rsidRDefault="000679FE" w:rsidP="000679FE">
      <w:pPr>
        <w:spacing w:after="240"/>
        <w:ind w:left="1440"/>
        <w:rPr>
          <w:rFonts w:cstheme="minorHAnsi"/>
          <w:noProof/>
        </w:rPr>
      </w:pPr>
      <w:r w:rsidRPr="000563D8">
        <w:rPr>
          <w:rFonts w:cstheme="minorHAnsi"/>
          <w:noProof/>
        </w:rPr>
        <w:t xml:space="preserve">=((FLHcool * Capacity * (1/SEERexist - 1/SEERee))/1000); </w:t>
      </w:r>
    </w:p>
    <w:p w14:paraId="450FBBB3" w14:textId="77777777" w:rsidR="000679FE" w:rsidRPr="000563D8" w:rsidRDefault="000679FE" w:rsidP="000679FE">
      <w:pPr>
        <w:spacing w:after="240"/>
        <w:ind w:left="1440" w:hanging="720"/>
        <w:rPr>
          <w:rFonts w:cstheme="minorHAnsi"/>
          <w:noProof/>
        </w:rPr>
      </w:pPr>
      <w:r w:rsidRPr="000563D8">
        <w:rPr>
          <w:rFonts w:cstheme="minorHAnsi"/>
          <w:noProof/>
        </w:rPr>
        <w:t>ΔkWH for remaining measure life (next 12 years):</w:t>
      </w:r>
    </w:p>
    <w:p w14:paraId="07A0A875" w14:textId="77777777" w:rsidR="000679FE" w:rsidRPr="000563D8" w:rsidRDefault="000679FE" w:rsidP="000679FE">
      <w:pPr>
        <w:spacing w:after="240"/>
        <w:ind w:left="1440"/>
        <w:rPr>
          <w:rFonts w:cstheme="minorHAnsi"/>
          <w:noProof/>
        </w:rPr>
      </w:pPr>
      <w:r w:rsidRPr="000563D8">
        <w:rPr>
          <w:rFonts w:cstheme="minorHAnsi"/>
          <w:noProof/>
        </w:rPr>
        <w:t>= ((FLHcool * Capacity * (1/SEERbase - 1/SEERee))/1000)</w:t>
      </w:r>
    </w:p>
    <w:p w14:paraId="396B4F98" w14:textId="77777777" w:rsidR="000679FE" w:rsidRPr="000563D8" w:rsidRDefault="000679FE" w:rsidP="000679FE">
      <w:pPr>
        <w:spacing w:after="240"/>
        <w:ind w:left="720" w:hanging="720"/>
        <w:rPr>
          <w:rFonts w:cstheme="minorHAnsi"/>
          <w:noProof/>
        </w:rPr>
      </w:pPr>
      <w:r w:rsidRPr="000563D8">
        <w:rPr>
          <w:rFonts w:cstheme="minorHAnsi"/>
          <w:noProof/>
        </w:rPr>
        <w:lastRenderedPageBreak/>
        <w:t>Where:</w:t>
      </w:r>
    </w:p>
    <w:p w14:paraId="64D951CF" w14:textId="77777777" w:rsidR="000679FE" w:rsidRPr="000563D8" w:rsidRDefault="000679FE" w:rsidP="000679FE">
      <w:pPr>
        <w:spacing w:after="240"/>
        <w:ind w:left="720"/>
        <w:rPr>
          <w:rFonts w:cstheme="minorHAnsi"/>
          <w:noProof/>
        </w:rPr>
      </w:pPr>
      <w:r w:rsidRPr="000563D8">
        <w:rPr>
          <w:rFonts w:cstheme="minorHAnsi"/>
          <w:noProof/>
        </w:rPr>
        <w:t xml:space="preserve">FLHcool </w:t>
      </w:r>
      <w:r w:rsidRPr="000563D8">
        <w:rPr>
          <w:rFonts w:cstheme="minorHAnsi"/>
          <w:noProof/>
        </w:rPr>
        <w:tab/>
      </w:r>
      <w:r w:rsidRPr="000563D8">
        <w:rPr>
          <w:rFonts w:cstheme="minorHAnsi"/>
          <w:noProof/>
        </w:rPr>
        <w:tab/>
        <w:t>= Full load cooling hours</w:t>
      </w:r>
    </w:p>
    <w:p w14:paraId="00245901" w14:textId="77777777" w:rsidR="000679FE" w:rsidRPr="000563D8" w:rsidRDefault="000679FE" w:rsidP="000679FE">
      <w:pPr>
        <w:spacing w:after="240"/>
        <w:ind w:left="1440" w:firstLine="720"/>
        <w:rPr>
          <w:rFonts w:cstheme="minorHAnsi"/>
          <w:noProof/>
        </w:rPr>
      </w:pPr>
      <w:r w:rsidRPr="000563D8">
        <w:rPr>
          <w:rFonts w:cstheme="minorHAnsi"/>
          <w:noProof/>
        </w:rPr>
        <w:t>= dependent on location and building type</w:t>
      </w:r>
      <w:r w:rsidRPr="000563D8">
        <w:rPr>
          <w:rFonts w:ascii="Arial" w:hAnsi="Arial" w:cstheme="minorHAnsi"/>
          <w:noProof/>
          <w:vertAlign w:val="superscript"/>
        </w:rPr>
        <w:footnoteReference w:id="206"/>
      </w:r>
      <w:r w:rsidRPr="000563D8">
        <w:rPr>
          <w:rFonts w:cstheme="minorHAnsi"/>
          <w:noProof/>
        </w:rPr>
        <w:t>:</w:t>
      </w:r>
    </w:p>
    <w:tbl>
      <w:tblPr>
        <w:tblW w:w="4692" w:type="dxa"/>
        <w:tblInd w:w="2988" w:type="dxa"/>
        <w:tblLook w:val="04A0" w:firstRow="1" w:lastRow="0" w:firstColumn="1" w:lastColumn="0" w:noHBand="0" w:noVBand="1"/>
      </w:tblPr>
      <w:tblGrid>
        <w:gridCol w:w="2160"/>
        <w:gridCol w:w="1266"/>
        <w:gridCol w:w="1266"/>
      </w:tblGrid>
      <w:tr w:rsidR="000679FE" w:rsidRPr="000563D8" w14:paraId="65F37194" w14:textId="77777777" w:rsidTr="00C04E8D">
        <w:trPr>
          <w:trHeight w:val="270"/>
          <w:tblHeader/>
        </w:trPr>
        <w:tc>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0D7736EF" w14:textId="77777777" w:rsidR="000679FE" w:rsidRPr="000563D8" w:rsidRDefault="000679FE" w:rsidP="00C04E8D">
            <w:pPr>
              <w:jc w:val="center"/>
              <w:rPr>
                <w:b/>
                <w:color w:val="FFFFFF" w:themeColor="background1"/>
              </w:rPr>
            </w:pPr>
            <w:r w:rsidRPr="000563D8">
              <w:rPr>
                <w:b/>
                <w:color w:val="FFFFFF" w:themeColor="background1"/>
              </w:rPr>
              <w:t>Climate Zone</w:t>
            </w:r>
          </w:p>
          <w:p w14:paraId="318331D0" w14:textId="77777777" w:rsidR="000679FE" w:rsidRPr="000563D8" w:rsidRDefault="000679FE" w:rsidP="00C04E8D">
            <w:pPr>
              <w:jc w:val="center"/>
              <w:rPr>
                <w:b/>
                <w:color w:val="FFFFFF" w:themeColor="background1"/>
              </w:rPr>
            </w:pPr>
            <w:r w:rsidRPr="000563D8">
              <w:rPr>
                <w:b/>
                <w:color w:val="FFFFFF" w:themeColor="background1"/>
              </w:rPr>
              <w:t>(City based upon)</w:t>
            </w:r>
          </w:p>
        </w:tc>
        <w:tc>
          <w:tcPr>
            <w:tcW w:w="1266"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111AC93F" w14:textId="77777777" w:rsidR="000679FE" w:rsidRPr="000563D8" w:rsidRDefault="000679FE" w:rsidP="00C04E8D">
            <w:pPr>
              <w:jc w:val="center"/>
              <w:rPr>
                <w:b/>
                <w:color w:val="FFFFFF" w:themeColor="background1"/>
              </w:rPr>
            </w:pPr>
            <w:r w:rsidRPr="000563D8">
              <w:rPr>
                <w:b/>
                <w:color w:val="FFFFFF" w:themeColor="background1"/>
              </w:rPr>
              <w:t>FLHcool (single family)</w:t>
            </w:r>
          </w:p>
        </w:tc>
        <w:tc>
          <w:tcPr>
            <w:tcW w:w="1266"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4BA722EB" w14:textId="77777777" w:rsidR="000679FE" w:rsidRPr="000563D8" w:rsidRDefault="000679FE" w:rsidP="00C04E8D">
            <w:pPr>
              <w:jc w:val="center"/>
              <w:rPr>
                <w:b/>
                <w:color w:val="FFFFFF" w:themeColor="background1"/>
              </w:rPr>
            </w:pPr>
            <w:r w:rsidRPr="000563D8">
              <w:rPr>
                <w:b/>
                <w:color w:val="FFFFFF" w:themeColor="background1"/>
              </w:rPr>
              <w:t>FLHcool (multi family)</w:t>
            </w:r>
          </w:p>
        </w:tc>
      </w:tr>
      <w:tr w:rsidR="000679FE" w:rsidRPr="000563D8" w14:paraId="11591227" w14:textId="77777777" w:rsidTr="00C04E8D">
        <w:trPr>
          <w:trHeight w:val="187"/>
        </w:trPr>
        <w:tc>
          <w:tcPr>
            <w:tcW w:w="2160" w:type="dxa"/>
            <w:tcBorders>
              <w:top w:val="nil"/>
              <w:left w:val="single" w:sz="8" w:space="0" w:color="auto"/>
              <w:bottom w:val="single" w:sz="8" w:space="0" w:color="auto"/>
              <w:right w:val="single" w:sz="8" w:space="0" w:color="auto"/>
            </w:tcBorders>
            <w:noWrap/>
            <w:vAlign w:val="bottom"/>
            <w:hideMark/>
          </w:tcPr>
          <w:p w14:paraId="47591D4C" w14:textId="77777777" w:rsidR="000679FE" w:rsidRPr="000563D8" w:rsidRDefault="000679FE" w:rsidP="00C04E8D">
            <w:r w:rsidRPr="000563D8">
              <w:t>1 (Rockford)</w:t>
            </w:r>
          </w:p>
        </w:tc>
        <w:tc>
          <w:tcPr>
            <w:tcW w:w="1266" w:type="dxa"/>
            <w:tcBorders>
              <w:top w:val="nil"/>
              <w:left w:val="nil"/>
              <w:bottom w:val="single" w:sz="8" w:space="0" w:color="auto"/>
              <w:right w:val="single" w:sz="8" w:space="0" w:color="auto"/>
            </w:tcBorders>
            <w:vAlign w:val="bottom"/>
            <w:hideMark/>
          </w:tcPr>
          <w:p w14:paraId="40C5C0FB" w14:textId="77777777" w:rsidR="000679FE" w:rsidRPr="000563D8" w:rsidRDefault="000679FE" w:rsidP="00C04E8D">
            <w:pPr>
              <w:jc w:val="center"/>
            </w:pPr>
            <w:r w:rsidRPr="000563D8">
              <w:t>512</w:t>
            </w:r>
          </w:p>
        </w:tc>
        <w:tc>
          <w:tcPr>
            <w:tcW w:w="1266" w:type="dxa"/>
            <w:tcBorders>
              <w:top w:val="nil"/>
              <w:left w:val="nil"/>
              <w:bottom w:val="single" w:sz="8" w:space="0" w:color="auto"/>
              <w:right w:val="single" w:sz="8" w:space="0" w:color="auto"/>
            </w:tcBorders>
            <w:hideMark/>
          </w:tcPr>
          <w:p w14:paraId="7D8924E3" w14:textId="77777777" w:rsidR="000679FE" w:rsidRPr="000563D8" w:rsidRDefault="000679FE" w:rsidP="00C04E8D">
            <w:pPr>
              <w:jc w:val="center"/>
            </w:pPr>
            <w:r w:rsidRPr="000563D8">
              <w:t>467</w:t>
            </w:r>
          </w:p>
        </w:tc>
      </w:tr>
      <w:tr w:rsidR="000679FE" w:rsidRPr="000563D8" w14:paraId="55350E33" w14:textId="77777777" w:rsidTr="00C04E8D">
        <w:trPr>
          <w:trHeight w:val="187"/>
        </w:trPr>
        <w:tc>
          <w:tcPr>
            <w:tcW w:w="2160" w:type="dxa"/>
            <w:tcBorders>
              <w:top w:val="nil"/>
              <w:left w:val="single" w:sz="8" w:space="0" w:color="auto"/>
              <w:bottom w:val="single" w:sz="8" w:space="0" w:color="auto"/>
              <w:right w:val="single" w:sz="8" w:space="0" w:color="auto"/>
            </w:tcBorders>
            <w:noWrap/>
            <w:vAlign w:val="bottom"/>
            <w:hideMark/>
          </w:tcPr>
          <w:p w14:paraId="211A150C" w14:textId="77777777" w:rsidR="000679FE" w:rsidRPr="000563D8" w:rsidRDefault="000679FE" w:rsidP="00C04E8D">
            <w:r w:rsidRPr="000563D8">
              <w:t>2 (Chicago)</w:t>
            </w:r>
          </w:p>
        </w:tc>
        <w:tc>
          <w:tcPr>
            <w:tcW w:w="1266" w:type="dxa"/>
            <w:tcBorders>
              <w:top w:val="nil"/>
              <w:left w:val="nil"/>
              <w:bottom w:val="single" w:sz="8" w:space="0" w:color="auto"/>
              <w:right w:val="single" w:sz="8" w:space="0" w:color="auto"/>
            </w:tcBorders>
            <w:vAlign w:val="bottom"/>
            <w:hideMark/>
          </w:tcPr>
          <w:p w14:paraId="00A62DA7" w14:textId="77777777" w:rsidR="000679FE" w:rsidRPr="000563D8" w:rsidRDefault="000679FE" w:rsidP="00C04E8D">
            <w:pPr>
              <w:jc w:val="center"/>
            </w:pPr>
            <w:r w:rsidRPr="000563D8">
              <w:t>570</w:t>
            </w:r>
          </w:p>
        </w:tc>
        <w:tc>
          <w:tcPr>
            <w:tcW w:w="1266" w:type="dxa"/>
            <w:tcBorders>
              <w:top w:val="nil"/>
              <w:left w:val="nil"/>
              <w:bottom w:val="single" w:sz="8" w:space="0" w:color="auto"/>
              <w:right w:val="single" w:sz="8" w:space="0" w:color="auto"/>
            </w:tcBorders>
            <w:hideMark/>
          </w:tcPr>
          <w:p w14:paraId="02320D4E" w14:textId="77777777" w:rsidR="000679FE" w:rsidRPr="000563D8" w:rsidRDefault="000679FE" w:rsidP="00C04E8D">
            <w:pPr>
              <w:jc w:val="center"/>
            </w:pPr>
            <w:r w:rsidRPr="000563D8">
              <w:t>506</w:t>
            </w:r>
          </w:p>
        </w:tc>
      </w:tr>
      <w:tr w:rsidR="000679FE" w:rsidRPr="000563D8" w14:paraId="37BBA710" w14:textId="77777777" w:rsidTr="00C04E8D">
        <w:trPr>
          <w:trHeight w:val="187"/>
        </w:trPr>
        <w:tc>
          <w:tcPr>
            <w:tcW w:w="2160" w:type="dxa"/>
            <w:tcBorders>
              <w:top w:val="nil"/>
              <w:left w:val="single" w:sz="8" w:space="0" w:color="auto"/>
              <w:bottom w:val="single" w:sz="8" w:space="0" w:color="auto"/>
              <w:right w:val="single" w:sz="8" w:space="0" w:color="auto"/>
            </w:tcBorders>
            <w:noWrap/>
            <w:vAlign w:val="bottom"/>
            <w:hideMark/>
          </w:tcPr>
          <w:p w14:paraId="6F6EADF3" w14:textId="77777777" w:rsidR="000679FE" w:rsidRPr="000563D8" w:rsidRDefault="000679FE" w:rsidP="00C04E8D">
            <w:r w:rsidRPr="000563D8">
              <w:t>3 (Springfield)</w:t>
            </w:r>
          </w:p>
        </w:tc>
        <w:tc>
          <w:tcPr>
            <w:tcW w:w="1266" w:type="dxa"/>
            <w:tcBorders>
              <w:top w:val="nil"/>
              <w:left w:val="nil"/>
              <w:bottom w:val="single" w:sz="8" w:space="0" w:color="auto"/>
              <w:right w:val="single" w:sz="8" w:space="0" w:color="auto"/>
            </w:tcBorders>
            <w:vAlign w:val="bottom"/>
            <w:hideMark/>
          </w:tcPr>
          <w:p w14:paraId="041438B2" w14:textId="77777777" w:rsidR="000679FE" w:rsidRPr="000563D8" w:rsidRDefault="000679FE" w:rsidP="00C04E8D">
            <w:pPr>
              <w:jc w:val="center"/>
            </w:pPr>
            <w:r w:rsidRPr="000563D8">
              <w:t>730</w:t>
            </w:r>
          </w:p>
        </w:tc>
        <w:tc>
          <w:tcPr>
            <w:tcW w:w="1266" w:type="dxa"/>
            <w:tcBorders>
              <w:top w:val="nil"/>
              <w:left w:val="nil"/>
              <w:bottom w:val="single" w:sz="8" w:space="0" w:color="auto"/>
              <w:right w:val="single" w:sz="8" w:space="0" w:color="auto"/>
            </w:tcBorders>
            <w:hideMark/>
          </w:tcPr>
          <w:p w14:paraId="16CFAA0E" w14:textId="77777777" w:rsidR="000679FE" w:rsidRPr="000563D8" w:rsidRDefault="000679FE" w:rsidP="00C04E8D">
            <w:pPr>
              <w:jc w:val="center"/>
            </w:pPr>
            <w:r w:rsidRPr="000563D8">
              <w:t>663</w:t>
            </w:r>
          </w:p>
        </w:tc>
      </w:tr>
      <w:tr w:rsidR="000679FE" w:rsidRPr="000563D8" w14:paraId="2842BBEC" w14:textId="77777777" w:rsidTr="00C04E8D">
        <w:trPr>
          <w:trHeight w:val="115"/>
        </w:trPr>
        <w:tc>
          <w:tcPr>
            <w:tcW w:w="2160" w:type="dxa"/>
            <w:tcBorders>
              <w:top w:val="nil"/>
              <w:left w:val="single" w:sz="8" w:space="0" w:color="auto"/>
              <w:bottom w:val="single" w:sz="8" w:space="0" w:color="auto"/>
              <w:right w:val="single" w:sz="8" w:space="0" w:color="auto"/>
            </w:tcBorders>
            <w:noWrap/>
            <w:vAlign w:val="bottom"/>
            <w:hideMark/>
          </w:tcPr>
          <w:p w14:paraId="3504F1B2" w14:textId="77777777" w:rsidR="000679FE" w:rsidRPr="000563D8" w:rsidRDefault="000679FE" w:rsidP="00C04E8D">
            <w:r w:rsidRPr="000563D8">
              <w:t>4 (Belleville)</w:t>
            </w:r>
          </w:p>
        </w:tc>
        <w:tc>
          <w:tcPr>
            <w:tcW w:w="1266" w:type="dxa"/>
            <w:tcBorders>
              <w:top w:val="nil"/>
              <w:left w:val="nil"/>
              <w:bottom w:val="single" w:sz="8" w:space="0" w:color="auto"/>
              <w:right w:val="single" w:sz="8" w:space="0" w:color="auto"/>
            </w:tcBorders>
            <w:vAlign w:val="bottom"/>
            <w:hideMark/>
          </w:tcPr>
          <w:p w14:paraId="19B90E30" w14:textId="77777777" w:rsidR="000679FE" w:rsidRPr="000563D8" w:rsidRDefault="000679FE" w:rsidP="00C04E8D">
            <w:pPr>
              <w:jc w:val="center"/>
            </w:pPr>
            <w:r w:rsidRPr="000563D8">
              <w:t>1035</w:t>
            </w:r>
          </w:p>
        </w:tc>
        <w:tc>
          <w:tcPr>
            <w:tcW w:w="1266" w:type="dxa"/>
            <w:tcBorders>
              <w:top w:val="nil"/>
              <w:left w:val="nil"/>
              <w:bottom w:val="single" w:sz="8" w:space="0" w:color="auto"/>
              <w:right w:val="single" w:sz="8" w:space="0" w:color="auto"/>
            </w:tcBorders>
            <w:hideMark/>
          </w:tcPr>
          <w:p w14:paraId="6B61F6B7" w14:textId="77777777" w:rsidR="000679FE" w:rsidRPr="000563D8" w:rsidRDefault="000679FE" w:rsidP="00C04E8D">
            <w:pPr>
              <w:jc w:val="center"/>
            </w:pPr>
            <w:r w:rsidRPr="000563D8">
              <w:t>940</w:t>
            </w:r>
          </w:p>
        </w:tc>
      </w:tr>
      <w:tr w:rsidR="000679FE" w:rsidRPr="000563D8" w14:paraId="609B1548" w14:textId="77777777" w:rsidTr="00C04E8D">
        <w:trPr>
          <w:trHeight w:val="115"/>
        </w:trPr>
        <w:tc>
          <w:tcPr>
            <w:tcW w:w="2160" w:type="dxa"/>
            <w:tcBorders>
              <w:top w:val="nil"/>
              <w:left w:val="single" w:sz="8" w:space="0" w:color="auto"/>
              <w:bottom w:val="single" w:sz="8" w:space="0" w:color="auto"/>
              <w:right w:val="single" w:sz="8" w:space="0" w:color="auto"/>
            </w:tcBorders>
            <w:noWrap/>
            <w:vAlign w:val="bottom"/>
            <w:hideMark/>
          </w:tcPr>
          <w:p w14:paraId="233026E0" w14:textId="77777777" w:rsidR="000679FE" w:rsidRPr="000563D8" w:rsidRDefault="000679FE" w:rsidP="00C04E8D">
            <w:r w:rsidRPr="000563D8">
              <w:t>5 (Marion)</w:t>
            </w:r>
          </w:p>
        </w:tc>
        <w:tc>
          <w:tcPr>
            <w:tcW w:w="1266" w:type="dxa"/>
            <w:tcBorders>
              <w:top w:val="nil"/>
              <w:left w:val="nil"/>
              <w:bottom w:val="single" w:sz="8" w:space="0" w:color="auto"/>
              <w:right w:val="single" w:sz="8" w:space="0" w:color="auto"/>
            </w:tcBorders>
            <w:vAlign w:val="bottom"/>
            <w:hideMark/>
          </w:tcPr>
          <w:p w14:paraId="0950268F" w14:textId="77777777" w:rsidR="000679FE" w:rsidRPr="000563D8" w:rsidRDefault="000679FE" w:rsidP="00C04E8D">
            <w:pPr>
              <w:jc w:val="center"/>
            </w:pPr>
            <w:r w:rsidRPr="000563D8">
              <w:t>903</w:t>
            </w:r>
          </w:p>
        </w:tc>
        <w:tc>
          <w:tcPr>
            <w:tcW w:w="1266" w:type="dxa"/>
            <w:tcBorders>
              <w:top w:val="nil"/>
              <w:left w:val="nil"/>
              <w:bottom w:val="single" w:sz="8" w:space="0" w:color="auto"/>
              <w:right w:val="single" w:sz="8" w:space="0" w:color="auto"/>
            </w:tcBorders>
            <w:hideMark/>
          </w:tcPr>
          <w:p w14:paraId="62E404DA" w14:textId="77777777" w:rsidR="000679FE" w:rsidRPr="000563D8" w:rsidRDefault="000679FE" w:rsidP="00C04E8D">
            <w:pPr>
              <w:jc w:val="center"/>
            </w:pPr>
            <w:r w:rsidRPr="000563D8">
              <w:t>820</w:t>
            </w:r>
          </w:p>
        </w:tc>
      </w:tr>
      <w:tr w:rsidR="000679FE" w:rsidRPr="000563D8" w14:paraId="1989683C" w14:textId="77777777" w:rsidTr="00C04E8D">
        <w:trPr>
          <w:trHeight w:val="133"/>
        </w:trPr>
        <w:tc>
          <w:tcPr>
            <w:tcW w:w="2160" w:type="dxa"/>
            <w:tcBorders>
              <w:top w:val="nil"/>
              <w:left w:val="single" w:sz="8" w:space="0" w:color="auto"/>
              <w:bottom w:val="single" w:sz="8" w:space="0" w:color="auto"/>
              <w:right w:val="single" w:sz="8" w:space="0" w:color="auto"/>
            </w:tcBorders>
            <w:noWrap/>
            <w:vAlign w:val="bottom"/>
            <w:hideMark/>
          </w:tcPr>
          <w:p w14:paraId="388C4F30" w14:textId="77777777" w:rsidR="000679FE" w:rsidRPr="000563D8" w:rsidRDefault="000679FE" w:rsidP="00C04E8D">
            <w:r w:rsidRPr="000563D8">
              <w:t>Weighted Average</w:t>
            </w:r>
            <w:r w:rsidRPr="009C362B">
              <w:rPr>
                <w:vertAlign w:val="superscript"/>
              </w:rPr>
              <w:footnoteReference w:id="207"/>
            </w:r>
          </w:p>
        </w:tc>
        <w:tc>
          <w:tcPr>
            <w:tcW w:w="1266" w:type="dxa"/>
            <w:tcBorders>
              <w:top w:val="nil"/>
              <w:left w:val="nil"/>
              <w:bottom w:val="single" w:sz="8" w:space="0" w:color="auto"/>
              <w:right w:val="single" w:sz="8" w:space="0" w:color="auto"/>
            </w:tcBorders>
            <w:vAlign w:val="bottom"/>
            <w:hideMark/>
          </w:tcPr>
          <w:p w14:paraId="79C6AAB8" w14:textId="77777777" w:rsidR="000679FE" w:rsidRPr="000563D8" w:rsidRDefault="000679FE" w:rsidP="00C04E8D">
            <w:pPr>
              <w:jc w:val="center"/>
            </w:pPr>
            <w:r w:rsidRPr="000563D8">
              <w:t>629</w:t>
            </w:r>
          </w:p>
        </w:tc>
        <w:tc>
          <w:tcPr>
            <w:tcW w:w="1266" w:type="dxa"/>
            <w:tcBorders>
              <w:top w:val="nil"/>
              <w:left w:val="nil"/>
              <w:bottom w:val="single" w:sz="8" w:space="0" w:color="auto"/>
              <w:right w:val="single" w:sz="8" w:space="0" w:color="auto"/>
            </w:tcBorders>
            <w:hideMark/>
          </w:tcPr>
          <w:p w14:paraId="55903D38" w14:textId="77777777" w:rsidR="000679FE" w:rsidRPr="000563D8" w:rsidRDefault="000679FE" w:rsidP="00C04E8D">
            <w:pPr>
              <w:jc w:val="center"/>
            </w:pPr>
            <w:r w:rsidRPr="000563D8">
              <w:t>564</w:t>
            </w:r>
          </w:p>
        </w:tc>
      </w:tr>
    </w:tbl>
    <w:p w14:paraId="477085EF" w14:textId="77777777" w:rsidR="000679FE" w:rsidRPr="000563D8" w:rsidRDefault="000679FE" w:rsidP="000679FE">
      <w:pPr>
        <w:spacing w:after="240"/>
        <w:rPr>
          <w:rFonts w:cstheme="minorHAnsi"/>
          <w:noProof/>
        </w:rPr>
      </w:pPr>
    </w:p>
    <w:p w14:paraId="42CF0E3F" w14:textId="77777777" w:rsidR="000679FE" w:rsidRPr="000563D8" w:rsidRDefault="000679FE" w:rsidP="000679FE">
      <w:pPr>
        <w:spacing w:after="240"/>
        <w:ind w:left="720"/>
        <w:rPr>
          <w:rFonts w:cstheme="minorHAnsi"/>
          <w:noProof/>
        </w:rPr>
      </w:pPr>
      <w:r w:rsidRPr="000563D8">
        <w:rPr>
          <w:rFonts w:cstheme="minorHAnsi"/>
          <w:noProof/>
        </w:rPr>
        <w:t>Capacity</w:t>
      </w:r>
      <w:r w:rsidRPr="000563D8">
        <w:rPr>
          <w:rFonts w:cstheme="minorHAnsi"/>
          <w:noProof/>
        </w:rPr>
        <w:tab/>
      </w:r>
      <w:r w:rsidRPr="000563D8">
        <w:rPr>
          <w:rFonts w:cstheme="minorHAnsi"/>
          <w:noProof/>
        </w:rPr>
        <w:tab/>
        <w:t>= Size of new equipment in Btu/hr (note 1 ton = 12,000Btu/hr)</w:t>
      </w:r>
    </w:p>
    <w:p w14:paraId="1C625A5C" w14:textId="77777777" w:rsidR="000679FE" w:rsidRPr="000563D8" w:rsidRDefault="000679FE" w:rsidP="000679FE">
      <w:pPr>
        <w:spacing w:after="240"/>
        <w:ind w:left="2160"/>
        <w:rPr>
          <w:rFonts w:cstheme="minorHAnsi"/>
          <w:noProof/>
        </w:rPr>
      </w:pPr>
      <w:r w:rsidRPr="000563D8">
        <w:rPr>
          <w:rFonts w:cstheme="minorHAnsi"/>
          <w:noProof/>
        </w:rPr>
        <w:t>= Actual installed, or if actual size unknown 33,600Btu/hr for single-family buildings</w:t>
      </w:r>
      <w:r w:rsidRPr="000563D8">
        <w:rPr>
          <w:rFonts w:ascii="Arial" w:hAnsi="Arial" w:cstheme="minorHAnsi"/>
          <w:noProof/>
          <w:vertAlign w:val="superscript"/>
        </w:rPr>
        <w:footnoteReference w:id="208"/>
      </w:r>
    </w:p>
    <w:p w14:paraId="04313C3D" w14:textId="77777777" w:rsidR="000679FE" w:rsidRPr="000563D8" w:rsidRDefault="000679FE" w:rsidP="000679FE">
      <w:pPr>
        <w:spacing w:after="240"/>
        <w:ind w:left="720"/>
        <w:rPr>
          <w:rFonts w:cstheme="minorHAnsi"/>
          <w:noProof/>
        </w:rPr>
      </w:pPr>
      <w:r w:rsidRPr="000563D8">
        <w:rPr>
          <w:rFonts w:cstheme="minorHAnsi"/>
          <w:noProof/>
        </w:rPr>
        <w:t>SEERbase</w:t>
      </w:r>
      <w:r w:rsidRPr="000563D8">
        <w:rPr>
          <w:rFonts w:cstheme="minorHAnsi"/>
          <w:noProof/>
        </w:rPr>
        <w:tab/>
        <w:t>=</w:t>
      </w:r>
      <w:r w:rsidRPr="000563D8">
        <w:rPr>
          <w:rFonts w:cstheme="minorHAnsi"/>
        </w:rPr>
        <w:t xml:space="preserve"> Seasonal Energy Efficiency Ratio of baseline </w:t>
      </w:r>
      <w:r w:rsidRPr="000563D8">
        <w:rPr>
          <w:rFonts w:cstheme="minorHAnsi"/>
          <w:noProof/>
        </w:rPr>
        <w:t>unit (kBtu/kWh)</w:t>
      </w:r>
    </w:p>
    <w:p w14:paraId="6FE0A834" w14:textId="77777777" w:rsidR="000679FE" w:rsidRPr="000563D8" w:rsidRDefault="000679FE" w:rsidP="000679FE">
      <w:pPr>
        <w:spacing w:after="240"/>
        <w:ind w:left="720" w:hanging="720"/>
        <w:rPr>
          <w:rFonts w:cstheme="minorHAnsi"/>
          <w:noProof/>
        </w:rPr>
      </w:pPr>
      <w:r w:rsidRPr="000563D8">
        <w:rPr>
          <w:rFonts w:cstheme="minorHAnsi"/>
          <w:noProof/>
        </w:rPr>
        <w:tab/>
      </w:r>
      <w:r w:rsidRPr="000563D8">
        <w:rPr>
          <w:rFonts w:cstheme="minorHAnsi"/>
          <w:noProof/>
        </w:rPr>
        <w:tab/>
      </w:r>
      <w:r w:rsidRPr="000563D8">
        <w:rPr>
          <w:rFonts w:cstheme="minorHAnsi"/>
          <w:noProof/>
        </w:rPr>
        <w:tab/>
        <w:t>= 13</w:t>
      </w:r>
      <w:r w:rsidRPr="000563D8">
        <w:rPr>
          <w:rFonts w:ascii="Arial" w:hAnsi="Arial" w:cstheme="minorHAnsi"/>
          <w:noProof/>
          <w:vertAlign w:val="superscript"/>
        </w:rPr>
        <w:footnoteReference w:id="209"/>
      </w:r>
    </w:p>
    <w:p w14:paraId="18A1CE00" w14:textId="77777777" w:rsidR="000679FE" w:rsidRPr="000563D8" w:rsidRDefault="000679FE" w:rsidP="000679FE">
      <w:pPr>
        <w:spacing w:after="240"/>
        <w:ind w:left="1440" w:hanging="720"/>
        <w:rPr>
          <w:rFonts w:cstheme="minorHAnsi"/>
          <w:noProof/>
        </w:rPr>
      </w:pPr>
      <w:r w:rsidRPr="000563D8">
        <w:rPr>
          <w:rFonts w:cstheme="minorHAnsi"/>
          <w:noProof/>
        </w:rPr>
        <w:t>SEERexist</w:t>
      </w:r>
      <w:r w:rsidRPr="000563D8">
        <w:rPr>
          <w:rFonts w:cstheme="minorHAnsi"/>
          <w:noProof/>
        </w:rPr>
        <w:tab/>
        <w:t xml:space="preserve">= </w:t>
      </w:r>
      <w:r w:rsidRPr="000563D8">
        <w:rPr>
          <w:rFonts w:cstheme="minorHAnsi"/>
        </w:rPr>
        <w:t xml:space="preserve">Seasonal Energy Efficiency Ratio </w:t>
      </w:r>
      <w:r w:rsidRPr="000563D8">
        <w:rPr>
          <w:rFonts w:cstheme="minorHAnsi"/>
          <w:noProof/>
        </w:rPr>
        <w:t>of existing unit (kBtu/kWh)</w:t>
      </w:r>
    </w:p>
    <w:p w14:paraId="12689A43" w14:textId="77777777" w:rsidR="000679FE" w:rsidRPr="000563D8" w:rsidRDefault="000679FE" w:rsidP="000679FE">
      <w:pPr>
        <w:tabs>
          <w:tab w:val="left" w:pos="2880"/>
        </w:tabs>
        <w:spacing w:after="240"/>
        <w:ind w:left="2160"/>
        <w:rPr>
          <w:rFonts w:cstheme="minorHAnsi"/>
          <w:noProof/>
        </w:rPr>
      </w:pPr>
      <w:r w:rsidRPr="000563D8">
        <w:rPr>
          <w:rFonts w:cstheme="minorHAnsi"/>
          <w:noProof/>
        </w:rPr>
        <w:t>= Use actual SEER rating where it is possible to measure or reasonably estimate. If unknown assume 10.0</w:t>
      </w:r>
      <w:r w:rsidRPr="000563D8">
        <w:rPr>
          <w:rFonts w:ascii="Arial" w:hAnsi="Arial" w:cstheme="minorHAnsi"/>
          <w:noProof/>
          <w:vertAlign w:val="superscript"/>
        </w:rPr>
        <w:footnoteReference w:id="210"/>
      </w:r>
      <w:r w:rsidRPr="000563D8">
        <w:rPr>
          <w:rFonts w:cstheme="minorHAnsi"/>
          <w:noProof/>
        </w:rPr>
        <w:t>.</w:t>
      </w:r>
    </w:p>
    <w:p w14:paraId="51F2C206" w14:textId="77777777" w:rsidR="000679FE" w:rsidRPr="000563D8" w:rsidRDefault="000679FE" w:rsidP="000679FE">
      <w:pPr>
        <w:spacing w:after="240"/>
        <w:ind w:left="720"/>
        <w:rPr>
          <w:rFonts w:cstheme="minorHAnsi"/>
          <w:noProof/>
        </w:rPr>
      </w:pPr>
      <w:r w:rsidRPr="000563D8">
        <w:rPr>
          <w:rFonts w:cstheme="minorHAnsi"/>
          <w:noProof/>
        </w:rPr>
        <w:t xml:space="preserve">SEERee </w:t>
      </w:r>
      <w:r w:rsidRPr="000563D8">
        <w:rPr>
          <w:rFonts w:cstheme="minorHAnsi"/>
          <w:noProof/>
        </w:rPr>
        <w:tab/>
      </w:r>
      <w:r w:rsidRPr="000563D8">
        <w:rPr>
          <w:rFonts w:cstheme="minorHAnsi"/>
          <w:noProof/>
        </w:rPr>
        <w:tab/>
        <w:t xml:space="preserve">= </w:t>
      </w:r>
      <w:r w:rsidRPr="000563D8">
        <w:rPr>
          <w:rFonts w:cstheme="minorHAnsi"/>
        </w:rPr>
        <w:t xml:space="preserve">Seasonal Energy Efficiency Ratio </w:t>
      </w:r>
      <w:r w:rsidRPr="000563D8">
        <w:rPr>
          <w:rFonts w:cstheme="minorHAnsi"/>
          <w:noProof/>
        </w:rPr>
        <w:t>of ENERGY STAR unit (kBtu/kWh)</w:t>
      </w:r>
    </w:p>
    <w:p w14:paraId="690A372B" w14:textId="77777777" w:rsidR="000679FE" w:rsidRPr="000563D8" w:rsidRDefault="000679FE" w:rsidP="000679FE">
      <w:pPr>
        <w:spacing w:after="240"/>
        <w:ind w:left="1440" w:firstLine="720"/>
      </w:pPr>
      <w:r w:rsidRPr="000563D8">
        <w:rPr>
          <w:noProof/>
        </w:rPr>
        <w:t>= Actual installed or 14.5 if unknown</w:t>
      </w:r>
    </w:p>
    <w:p w14:paraId="47F36867" w14:textId="77777777" w:rsidR="000679FE" w:rsidRPr="000563D8" w:rsidRDefault="000679FE" w:rsidP="000679FE">
      <w:pPr>
        <w:spacing w:after="240"/>
      </w:pPr>
      <w:r w:rsidRPr="000563D8">
        <w:rPr>
          <w:noProof/>
        </w:rPr>
        <w:lastRenderedPageBreak/>
        <mc:AlternateContent>
          <mc:Choice Requires="wps">
            <w:drawing>
              <wp:inline distT="0" distB="0" distL="0" distR="0" wp14:anchorId="02C1261A" wp14:editId="46DF6247">
                <wp:extent cx="5765800" cy="701749"/>
                <wp:effectExtent l="0" t="0" r="25400" b="22225"/>
                <wp:docPr id="542"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701749"/>
                        </a:xfrm>
                        <a:prstGeom prst="rect">
                          <a:avLst/>
                        </a:prstGeom>
                        <a:solidFill>
                          <a:srgbClr val="FFFFFF"/>
                        </a:solidFill>
                        <a:ln w="9525">
                          <a:solidFill>
                            <a:srgbClr val="000000"/>
                          </a:solidFill>
                          <a:miter lim="800000"/>
                          <a:headEnd/>
                          <a:tailEnd/>
                        </a:ln>
                      </wps:spPr>
                      <wps:txbx>
                        <w:txbxContent>
                          <w:p w14:paraId="43330BA0" w14:textId="77777777" w:rsidR="00F60751" w:rsidRDefault="00F60751" w:rsidP="000679FE">
                            <w:pPr>
                              <w:rPr>
                                <w:rFonts w:cstheme="minorHAnsi"/>
                              </w:rPr>
                            </w:pPr>
                            <w:r>
                              <w:rPr>
                                <w:rFonts w:cstheme="minorHAnsi"/>
                              </w:rPr>
                              <w:t>Time of sale example: a 3 ton unit with SEER rating of 14.5, in unknown location:</w:t>
                            </w:r>
                          </w:p>
                          <w:p w14:paraId="1851DF68" w14:textId="77777777" w:rsidR="00F60751" w:rsidRDefault="00F60751" w:rsidP="000679FE">
                            <w:pPr>
                              <w:ind w:firstLine="720"/>
                              <w:rPr>
                                <w:rFonts w:cstheme="minorHAnsi"/>
                              </w:rPr>
                            </w:pPr>
                            <w:r>
                              <w:rPr>
                                <w:rFonts w:cstheme="minorHAnsi"/>
                                <w:noProof/>
                              </w:rPr>
                              <w:t>ΔkWH</w:t>
                            </w:r>
                            <w:r>
                              <w:rPr>
                                <w:rFonts w:cstheme="minorHAnsi"/>
                              </w:rPr>
                              <w:t xml:space="preserve"> </w:t>
                            </w:r>
                            <w:r>
                              <w:rPr>
                                <w:rFonts w:cstheme="minorHAnsi"/>
                              </w:rPr>
                              <w:tab/>
                              <w:t xml:space="preserve">= (629 * 36,000 * (1/13 – 1/14.5)) / 1000  </w:t>
                            </w:r>
                          </w:p>
                          <w:p w14:paraId="17F449F0" w14:textId="77777777" w:rsidR="00F60751" w:rsidRDefault="00F60751" w:rsidP="000679FE">
                            <w:pPr>
                              <w:ind w:left="720" w:firstLine="720"/>
                              <w:rPr>
                                <w:rFonts w:cstheme="minorHAnsi"/>
                              </w:rPr>
                            </w:pPr>
                            <w:r>
                              <w:rPr>
                                <w:rFonts w:cstheme="minorHAnsi"/>
                              </w:rPr>
                              <w:t>= 180 kWh</w:t>
                            </w:r>
                          </w:p>
                          <w:p w14:paraId="11C535A9" w14:textId="77777777" w:rsidR="00F60751" w:rsidRDefault="00F60751" w:rsidP="000679FE"/>
                        </w:txbxContent>
                      </wps:txbx>
                      <wps:bodyPr rot="0" vert="horz" wrap="square" lIns="91440" tIns="45720" rIns="91440" bIns="45720" anchor="t" anchorCtr="0">
                        <a:noAutofit/>
                      </wps:bodyPr>
                    </wps:wsp>
                  </a:graphicData>
                </a:graphic>
              </wp:inline>
            </w:drawing>
          </mc:Choice>
          <mc:Fallback>
            <w:pict>
              <v:shape w14:anchorId="02C1261A" id="Text Box 542" o:spid="_x0000_s1041" type="#_x0000_t202" style="width:454pt;height:5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">
                <v:textbox>
                  <w:txbxContent>
                    <w:p w14:paraId="43330BA0" w14:textId="77777777" w:rsidR="00F60751" w:rsidRDefault="00F60751" w:rsidP="000679FE">
                      <w:pPr>
                        <w:rPr>
                          <w:rFonts w:cstheme="minorHAnsi"/>
                        </w:rPr>
                      </w:pPr>
                      <w:r>
                        <w:rPr>
                          <w:rFonts w:cstheme="minorHAnsi"/>
                        </w:rPr>
                        <w:t>Time of sale example: a 3 ton unit with SEER rating of 14.5, in unknown location:</w:t>
                      </w:r>
                    </w:p>
                    <w:p w14:paraId="1851DF68" w14:textId="77777777" w:rsidR="00F60751" w:rsidRDefault="00F60751" w:rsidP="000679FE">
                      <w:pPr>
                        <w:ind w:firstLine="720"/>
                        <w:rPr>
                          <w:rFonts w:cstheme="minorHAnsi"/>
                        </w:rPr>
                      </w:pPr>
                      <w:r>
                        <w:rPr>
                          <w:rFonts w:cstheme="minorHAnsi"/>
                          <w:noProof/>
                        </w:rPr>
                        <w:t>ΔkWH</w:t>
                      </w:r>
                      <w:r>
                        <w:rPr>
                          <w:rFonts w:cstheme="minorHAnsi"/>
                        </w:rPr>
                        <w:t xml:space="preserve"> </w:t>
                      </w:r>
                      <w:r>
                        <w:rPr>
                          <w:rFonts w:cstheme="minorHAnsi"/>
                        </w:rPr>
                        <w:tab/>
                        <w:t xml:space="preserve">= (629 * 36,000 * (1/13 – 1/14.5)) / 1000  </w:t>
                      </w:r>
                    </w:p>
                    <w:p w14:paraId="17F449F0" w14:textId="77777777" w:rsidR="00F60751" w:rsidRDefault="00F60751" w:rsidP="000679FE">
                      <w:pPr>
                        <w:ind w:left="720" w:firstLine="720"/>
                        <w:rPr>
                          <w:rFonts w:cstheme="minorHAnsi"/>
                        </w:rPr>
                      </w:pPr>
                      <w:r>
                        <w:rPr>
                          <w:rFonts w:cstheme="minorHAnsi"/>
                        </w:rPr>
                        <w:t>= 180 kWh</w:t>
                      </w:r>
                    </w:p>
                    <w:p w14:paraId="11C535A9" w14:textId="77777777" w:rsidR="00F60751" w:rsidRDefault="00F60751" w:rsidP="000679FE"/>
                  </w:txbxContent>
                </v:textbox>
                <w10:anchorlock/>
              </v:shape>
            </w:pict>
          </mc:Fallback>
        </mc:AlternateContent>
      </w:r>
    </w:p>
    <w:p w14:paraId="5FF913F4" w14:textId="77777777" w:rsidR="000679FE" w:rsidRPr="000563D8" w:rsidRDefault="000679FE" w:rsidP="000679FE">
      <w:pPr>
        <w:spacing w:after="240"/>
      </w:pPr>
      <w:r w:rsidRPr="000563D8">
        <w:rPr>
          <w:noProof/>
        </w:rPr>
        <mc:AlternateContent>
          <mc:Choice Requires="wps">
            <w:drawing>
              <wp:inline distT="0" distB="0" distL="0" distR="0" wp14:anchorId="02CA056E" wp14:editId="1B3F09F5">
                <wp:extent cx="5765800" cy="1635125"/>
                <wp:effectExtent l="0" t="0" r="25400" b="22225"/>
                <wp:docPr id="543" name="Text Box 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635125"/>
                        </a:xfrm>
                        <a:prstGeom prst="rect">
                          <a:avLst/>
                        </a:prstGeom>
                        <a:solidFill>
                          <a:srgbClr val="FFFFFF"/>
                        </a:solidFill>
                        <a:ln w="9525">
                          <a:solidFill>
                            <a:srgbClr val="000000"/>
                          </a:solidFill>
                          <a:miter lim="800000"/>
                          <a:headEnd/>
                          <a:tailEnd/>
                        </a:ln>
                      </wps:spPr>
                      <wps:txbx>
                        <w:txbxContent>
                          <w:p w14:paraId="5022B07C" w14:textId="77777777" w:rsidR="00F60751" w:rsidRDefault="00F60751" w:rsidP="000679FE">
                            <w:pPr>
                              <w:rPr>
                                <w:rFonts w:cstheme="minorHAnsi"/>
                              </w:rPr>
                            </w:pPr>
                            <w:r>
                              <w:rPr>
                                <w:rFonts w:cstheme="minorHAnsi"/>
                              </w:rPr>
                              <w:t>Early replacement example: a 3 ton unit, with SEER rating of 14.5 replaces an existing unit in unknown location:</w:t>
                            </w:r>
                          </w:p>
                          <w:p w14:paraId="5DD95DB0" w14:textId="77777777" w:rsidR="00F60751" w:rsidRDefault="00F60751" w:rsidP="000679FE">
                            <w:pPr>
                              <w:ind w:left="1440" w:hanging="720"/>
                              <w:rPr>
                                <w:rFonts w:cstheme="minorHAnsi"/>
                              </w:rPr>
                            </w:pPr>
                            <w:r>
                              <w:rPr>
                                <w:rFonts w:cstheme="minorHAnsi"/>
                                <w:noProof/>
                              </w:rPr>
                              <w:t>ΔkWH(for first 6 years)</w:t>
                            </w:r>
                            <w:r>
                              <w:rPr>
                                <w:rFonts w:cstheme="minorHAnsi"/>
                              </w:rPr>
                              <w:t xml:space="preserve"> </w:t>
                            </w:r>
                            <w:r>
                              <w:rPr>
                                <w:rFonts w:cstheme="minorHAnsi"/>
                              </w:rPr>
                              <w:tab/>
                              <w:t xml:space="preserve">= (629 * 36,000 * (1/10 – 1/14.5)) / 1000  </w:t>
                            </w:r>
                          </w:p>
                          <w:p w14:paraId="76EBFE34" w14:textId="77777777" w:rsidR="00F60751" w:rsidRDefault="00F60751" w:rsidP="000679FE">
                            <w:pPr>
                              <w:ind w:left="2160" w:firstLine="720"/>
                              <w:rPr>
                                <w:rFonts w:cstheme="minorHAnsi"/>
                              </w:rPr>
                            </w:pPr>
                            <w:r>
                              <w:rPr>
                                <w:rFonts w:cstheme="minorHAnsi"/>
                              </w:rPr>
                              <w:t xml:space="preserve">= </w:t>
                            </w:r>
                            <w:r>
                              <w:rPr>
                                <w:rFonts w:cstheme="minorHAnsi"/>
                                <w:noProof/>
                              </w:rPr>
                              <w:t>702</w:t>
                            </w:r>
                            <w:r>
                              <w:rPr>
                                <w:rFonts w:cstheme="minorHAnsi"/>
                              </w:rPr>
                              <w:t xml:space="preserve"> kWh</w:t>
                            </w:r>
                          </w:p>
                          <w:p w14:paraId="568405DA" w14:textId="77777777" w:rsidR="00F60751" w:rsidRDefault="00F60751" w:rsidP="000679FE">
                            <w:pPr>
                              <w:ind w:left="1440" w:hanging="720"/>
                              <w:rPr>
                                <w:rFonts w:cstheme="minorHAnsi"/>
                              </w:rPr>
                            </w:pPr>
                            <w:r>
                              <w:rPr>
                                <w:rFonts w:cstheme="minorHAnsi"/>
                                <w:noProof/>
                              </w:rPr>
                              <w:t>ΔkWH(for next 12 years)</w:t>
                            </w:r>
                            <w:r>
                              <w:rPr>
                                <w:rFonts w:cstheme="minorHAnsi"/>
                              </w:rPr>
                              <w:t xml:space="preserve"> </w:t>
                            </w:r>
                            <w:r>
                              <w:rPr>
                                <w:rFonts w:cstheme="minorHAnsi"/>
                              </w:rPr>
                              <w:tab/>
                              <w:t xml:space="preserve">= (629 * 36,000 * (1/13 – 1/14.5)) / 1000  </w:t>
                            </w:r>
                          </w:p>
                          <w:p w14:paraId="21E16ADE" w14:textId="77777777" w:rsidR="00F60751" w:rsidRDefault="00F60751" w:rsidP="000679FE">
                            <w:pPr>
                              <w:ind w:left="2160" w:firstLine="720"/>
                              <w:rPr>
                                <w:rFonts w:cstheme="minorHAnsi"/>
                              </w:rPr>
                            </w:pPr>
                            <w:r>
                              <w:rPr>
                                <w:rFonts w:cstheme="minorHAnsi"/>
                              </w:rPr>
                              <w:t xml:space="preserve">= </w:t>
                            </w:r>
                            <w:r>
                              <w:rPr>
                                <w:rFonts w:cstheme="minorHAnsi"/>
                                <w:noProof/>
                              </w:rPr>
                              <w:t>180</w:t>
                            </w:r>
                            <w:r>
                              <w:rPr>
                                <w:rFonts w:cstheme="minorHAnsi"/>
                              </w:rPr>
                              <w:t xml:space="preserve"> kWh</w:t>
                            </w:r>
                          </w:p>
                          <w:p w14:paraId="5FCD84FD" w14:textId="77777777" w:rsidR="00F60751" w:rsidRDefault="00F60751" w:rsidP="000679FE">
                            <w:pPr>
                              <w:rPr>
                                <w:rFonts w:cstheme="minorHAnsi"/>
                              </w:rPr>
                            </w:pPr>
                            <w:r>
                              <w:rPr>
                                <w:rFonts w:cstheme="minorHAnsi"/>
                              </w:rPr>
                              <w:t>Therefore savings adjustment of 26% (180/702) after 6 years.</w:t>
                            </w:r>
                          </w:p>
                          <w:p w14:paraId="6A73BC8B" w14:textId="77777777" w:rsidR="00F60751" w:rsidRDefault="00F60751" w:rsidP="000679FE"/>
                        </w:txbxContent>
                      </wps:txbx>
                      <wps:bodyPr rot="0" vert="horz" wrap="square" lIns="91440" tIns="45720" rIns="91440" bIns="45720" anchor="t" anchorCtr="0">
                        <a:noAutofit/>
                      </wps:bodyPr>
                    </wps:wsp>
                  </a:graphicData>
                </a:graphic>
              </wp:inline>
            </w:drawing>
          </mc:Choice>
          <mc:Fallback>
            <w:pict>
              <v:shape w14:anchorId="02CA056E" id="Text Box 543" o:spid="_x0000_s1042" type="#_x0000_t202" style="width:454pt;height:12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">
                <v:textbox>
                  <w:txbxContent>
                    <w:p w14:paraId="5022B07C" w14:textId="77777777" w:rsidR="00F60751" w:rsidRDefault="00F60751" w:rsidP="000679FE">
                      <w:pPr>
                        <w:rPr>
                          <w:rFonts w:cstheme="minorHAnsi"/>
                        </w:rPr>
                      </w:pPr>
                      <w:r>
                        <w:rPr>
                          <w:rFonts w:cstheme="minorHAnsi"/>
                        </w:rPr>
                        <w:t>Early replacement example: a 3 ton unit, with SEER rating of 14.5 replaces an existing unit in unknown location:</w:t>
                      </w:r>
                    </w:p>
                    <w:p w14:paraId="5DD95DB0" w14:textId="77777777" w:rsidR="00F60751" w:rsidRDefault="00F60751" w:rsidP="000679FE">
                      <w:pPr>
                        <w:ind w:left="1440" w:hanging="720"/>
                        <w:rPr>
                          <w:rFonts w:cstheme="minorHAnsi"/>
                        </w:rPr>
                      </w:pPr>
                      <w:r>
                        <w:rPr>
                          <w:rFonts w:cstheme="minorHAnsi"/>
                          <w:noProof/>
                        </w:rPr>
                        <w:t>ΔkWH(for first 6 years)</w:t>
                      </w:r>
                      <w:r>
                        <w:rPr>
                          <w:rFonts w:cstheme="minorHAnsi"/>
                        </w:rPr>
                        <w:t xml:space="preserve"> </w:t>
                      </w:r>
                      <w:r>
                        <w:rPr>
                          <w:rFonts w:cstheme="minorHAnsi"/>
                        </w:rPr>
                        <w:tab/>
                        <w:t xml:space="preserve">= (629 * 36,000 * (1/10 – 1/14.5)) / 1000  </w:t>
                      </w:r>
                    </w:p>
                    <w:p w14:paraId="76EBFE34" w14:textId="77777777" w:rsidR="00F60751" w:rsidRDefault="00F60751" w:rsidP="000679FE">
                      <w:pPr>
                        <w:ind w:left="2160" w:firstLine="720"/>
                        <w:rPr>
                          <w:rFonts w:cstheme="minorHAnsi"/>
                        </w:rPr>
                      </w:pPr>
                      <w:r>
                        <w:rPr>
                          <w:rFonts w:cstheme="minorHAnsi"/>
                        </w:rPr>
                        <w:t xml:space="preserve">= </w:t>
                      </w:r>
                      <w:r>
                        <w:rPr>
                          <w:rFonts w:cstheme="minorHAnsi"/>
                          <w:noProof/>
                        </w:rPr>
                        <w:t>702</w:t>
                      </w:r>
                      <w:r>
                        <w:rPr>
                          <w:rFonts w:cstheme="minorHAnsi"/>
                        </w:rPr>
                        <w:t xml:space="preserve"> kWh</w:t>
                      </w:r>
                    </w:p>
                    <w:p w14:paraId="568405DA" w14:textId="77777777" w:rsidR="00F60751" w:rsidRDefault="00F60751" w:rsidP="000679FE">
                      <w:pPr>
                        <w:ind w:left="1440" w:hanging="720"/>
                        <w:rPr>
                          <w:rFonts w:cstheme="minorHAnsi"/>
                        </w:rPr>
                      </w:pPr>
                      <w:r>
                        <w:rPr>
                          <w:rFonts w:cstheme="minorHAnsi"/>
                          <w:noProof/>
                        </w:rPr>
                        <w:t>ΔkWH(for next 12 years)</w:t>
                      </w:r>
                      <w:r>
                        <w:rPr>
                          <w:rFonts w:cstheme="minorHAnsi"/>
                        </w:rPr>
                        <w:t xml:space="preserve"> </w:t>
                      </w:r>
                      <w:r>
                        <w:rPr>
                          <w:rFonts w:cstheme="minorHAnsi"/>
                        </w:rPr>
                        <w:tab/>
                        <w:t xml:space="preserve">= (629 * 36,000 * (1/13 – 1/14.5)) / 1000  </w:t>
                      </w:r>
                    </w:p>
                    <w:p w14:paraId="21E16ADE" w14:textId="77777777" w:rsidR="00F60751" w:rsidRDefault="00F60751" w:rsidP="000679FE">
                      <w:pPr>
                        <w:ind w:left="2160" w:firstLine="720"/>
                        <w:rPr>
                          <w:rFonts w:cstheme="minorHAnsi"/>
                        </w:rPr>
                      </w:pPr>
                      <w:r>
                        <w:rPr>
                          <w:rFonts w:cstheme="minorHAnsi"/>
                        </w:rPr>
                        <w:t xml:space="preserve">= </w:t>
                      </w:r>
                      <w:r>
                        <w:rPr>
                          <w:rFonts w:cstheme="minorHAnsi"/>
                          <w:noProof/>
                        </w:rPr>
                        <w:t>180</w:t>
                      </w:r>
                      <w:r>
                        <w:rPr>
                          <w:rFonts w:cstheme="minorHAnsi"/>
                        </w:rPr>
                        <w:t xml:space="preserve"> kWh</w:t>
                      </w:r>
                    </w:p>
                    <w:p w14:paraId="5FCD84FD" w14:textId="77777777" w:rsidR="00F60751" w:rsidRDefault="00F60751" w:rsidP="000679FE">
                      <w:pPr>
                        <w:rPr>
                          <w:rFonts w:cstheme="minorHAnsi"/>
                        </w:rPr>
                      </w:pPr>
                      <w:r>
                        <w:rPr>
                          <w:rFonts w:cstheme="minorHAnsi"/>
                        </w:rPr>
                        <w:t>Therefore savings adjustment of 26% (180/702) after 6 years.</w:t>
                      </w:r>
                    </w:p>
                    <w:p w14:paraId="6A73BC8B" w14:textId="77777777" w:rsidR="00F60751" w:rsidRDefault="00F60751" w:rsidP="000679FE"/>
                  </w:txbxContent>
                </v:textbox>
                <w10:anchorlock/>
              </v:shape>
            </w:pict>
          </mc:Fallback>
        </mc:AlternateContent>
      </w:r>
    </w:p>
    <w:p w14:paraId="717F5DFD" w14:textId="77777777" w:rsidR="000679FE" w:rsidDel="006D5D2E" w:rsidRDefault="000679FE" w:rsidP="000679FE">
      <w:pPr>
        <w:widowControl/>
        <w:spacing w:after="200" w:line="276" w:lineRule="auto"/>
        <w:jc w:val="left"/>
        <w:rPr>
          <w:del w:id="3276" w:author="Samuel Dent" w:date="2015-11-19T08:21:00Z"/>
          <w:rFonts w:eastAsiaTheme="majorEastAsia" w:cstheme="majorBidi"/>
          <w:b/>
          <w:iCs/>
          <w:smallCaps/>
          <w:sz w:val="22"/>
        </w:rPr>
      </w:pPr>
      <w:del w:id="3277" w:author="Samuel Dent" w:date="2015-11-19T08:21:00Z">
        <w:r w:rsidDel="006D5D2E">
          <w:rPr>
            <w:rFonts w:eastAsiaTheme="majorEastAsia" w:cstheme="majorBidi"/>
            <w:b/>
            <w:iCs/>
            <w:smallCaps/>
            <w:sz w:val="22"/>
          </w:rPr>
          <w:br w:type="page"/>
        </w:r>
      </w:del>
    </w:p>
    <w:p w14:paraId="3E45B7C2" w14:textId="77777777" w:rsidR="000679FE" w:rsidRPr="000563D8" w:rsidRDefault="000679FE">
      <w:pPr>
        <w:widowControl/>
        <w:spacing w:after="200" w:line="276" w:lineRule="auto"/>
        <w:jc w:val="left"/>
        <w:rPr>
          <w:rFonts w:eastAsiaTheme="majorEastAsia" w:cstheme="majorBidi"/>
          <w:b/>
          <w:iCs/>
          <w:smallCaps/>
          <w:sz w:val="22"/>
        </w:rPr>
        <w:pPrChange w:id="3278" w:author="Samuel Dent" w:date="2015-11-19T08:21:00Z">
          <w:pPr>
            <w:keepNext/>
            <w:keepLines/>
            <w:spacing w:before="200"/>
            <w:outlineLvl w:val="5"/>
          </w:pPr>
        </w:pPrChange>
      </w:pPr>
      <w:r w:rsidRPr="000563D8">
        <w:rPr>
          <w:rFonts w:eastAsiaTheme="majorEastAsia" w:cstheme="majorBidi"/>
          <w:b/>
          <w:iCs/>
          <w:smallCaps/>
          <w:sz w:val="22"/>
        </w:rPr>
        <w:t>Summer Coincident Peak Demand Savings</w:t>
      </w:r>
    </w:p>
    <w:p w14:paraId="13A76944" w14:textId="77777777" w:rsidR="000679FE" w:rsidRPr="000563D8" w:rsidRDefault="000679FE" w:rsidP="000679FE">
      <w:pPr>
        <w:spacing w:after="240"/>
        <w:rPr>
          <w:rFonts w:cstheme="minorHAnsi"/>
          <w:noProof/>
        </w:rPr>
      </w:pPr>
      <w:r w:rsidRPr="000563D8">
        <w:rPr>
          <w:rFonts w:cstheme="minorHAnsi"/>
          <w:noProof/>
        </w:rPr>
        <w:t>Time of sale:</w:t>
      </w:r>
    </w:p>
    <w:p w14:paraId="187E1CBD" w14:textId="77777777" w:rsidR="000679FE" w:rsidRPr="000563D8" w:rsidRDefault="000679FE" w:rsidP="000679FE">
      <w:pPr>
        <w:spacing w:after="240"/>
        <w:ind w:left="1440" w:hanging="720"/>
        <w:rPr>
          <w:rFonts w:cstheme="minorHAnsi"/>
          <w:noProof/>
          <w:lang w:val="nl-NL"/>
        </w:rPr>
      </w:pPr>
      <w:r w:rsidRPr="000563D8">
        <w:rPr>
          <w:rFonts w:cstheme="minorHAnsi"/>
          <w:noProof/>
        </w:rPr>
        <w:t>Δ</w:t>
      </w:r>
      <w:r w:rsidRPr="000563D8">
        <w:rPr>
          <w:rFonts w:cstheme="minorHAnsi"/>
          <w:noProof/>
          <w:lang w:val="nl-NL"/>
        </w:rPr>
        <w:t xml:space="preserve">kW </w:t>
      </w:r>
      <w:r w:rsidRPr="000563D8">
        <w:rPr>
          <w:rFonts w:cstheme="minorHAnsi"/>
          <w:noProof/>
          <w:lang w:val="nl-NL"/>
        </w:rPr>
        <w:tab/>
        <w:t>= (</w:t>
      </w:r>
      <w:r w:rsidRPr="000563D8">
        <w:rPr>
          <w:rFonts w:cstheme="minorHAnsi"/>
          <w:noProof/>
        </w:rPr>
        <w:t xml:space="preserve">Capacity </w:t>
      </w:r>
      <w:r w:rsidRPr="000563D8">
        <w:rPr>
          <w:rFonts w:cstheme="minorHAnsi"/>
          <w:noProof/>
          <w:lang w:val="nl-NL"/>
        </w:rPr>
        <w:t>* (1/EERbase - 1/EERee))/1000 * CF</w:t>
      </w:r>
    </w:p>
    <w:p w14:paraId="392139A1" w14:textId="77777777" w:rsidR="000679FE" w:rsidRPr="000563D8" w:rsidRDefault="000679FE" w:rsidP="000679FE">
      <w:pPr>
        <w:spacing w:after="240"/>
        <w:rPr>
          <w:rFonts w:cstheme="minorHAnsi"/>
          <w:noProof/>
          <w:lang w:val="nl-NL"/>
        </w:rPr>
      </w:pPr>
      <w:r w:rsidRPr="000563D8">
        <w:rPr>
          <w:rFonts w:cstheme="minorHAnsi"/>
          <w:noProof/>
          <w:lang w:val="nl-NL"/>
        </w:rPr>
        <w:t>Early replacement</w:t>
      </w:r>
      <w:r w:rsidRPr="000563D8">
        <w:rPr>
          <w:rFonts w:ascii="Arial" w:hAnsi="Arial" w:cstheme="minorHAnsi"/>
          <w:noProof/>
          <w:vertAlign w:val="superscript"/>
        </w:rPr>
        <w:footnoteReference w:id="211"/>
      </w:r>
      <w:r w:rsidRPr="000563D8">
        <w:rPr>
          <w:rFonts w:cstheme="minorHAnsi"/>
          <w:noProof/>
          <w:lang w:val="nl-NL"/>
        </w:rPr>
        <w:t>:</w:t>
      </w:r>
    </w:p>
    <w:p w14:paraId="4AACAD74" w14:textId="77777777" w:rsidR="000679FE" w:rsidRPr="000563D8" w:rsidRDefault="000679FE" w:rsidP="000679FE">
      <w:pPr>
        <w:spacing w:after="240"/>
        <w:ind w:left="1440" w:hanging="720"/>
        <w:rPr>
          <w:rFonts w:cstheme="minorHAnsi"/>
          <w:noProof/>
          <w:lang w:val="nl-NL"/>
        </w:rPr>
      </w:pPr>
      <w:r w:rsidRPr="000563D8">
        <w:rPr>
          <w:rFonts w:cstheme="minorHAnsi"/>
          <w:noProof/>
        </w:rPr>
        <w:t>Δ</w:t>
      </w:r>
      <w:r w:rsidRPr="000563D8">
        <w:rPr>
          <w:rFonts w:cstheme="minorHAnsi"/>
          <w:noProof/>
          <w:lang w:val="nl-NL"/>
        </w:rPr>
        <w:t xml:space="preserve">kW for remaining life of existing unit (1st 6 years): </w:t>
      </w:r>
    </w:p>
    <w:p w14:paraId="5D871E6B" w14:textId="77777777" w:rsidR="000679FE" w:rsidRPr="000563D8" w:rsidRDefault="000679FE" w:rsidP="000679FE">
      <w:pPr>
        <w:spacing w:after="240"/>
        <w:ind w:left="1440"/>
        <w:rPr>
          <w:rFonts w:cstheme="minorHAnsi"/>
          <w:noProof/>
          <w:lang w:val="nl-NL"/>
        </w:rPr>
      </w:pPr>
      <w:r w:rsidRPr="000563D8">
        <w:rPr>
          <w:rFonts w:cstheme="minorHAnsi"/>
          <w:noProof/>
          <w:lang w:val="nl-NL"/>
        </w:rPr>
        <w:t>= ((</w:t>
      </w:r>
      <w:r w:rsidRPr="000563D8">
        <w:rPr>
          <w:rFonts w:cstheme="minorHAnsi"/>
          <w:noProof/>
        </w:rPr>
        <w:t xml:space="preserve">Capacity </w:t>
      </w:r>
      <w:r w:rsidRPr="000563D8">
        <w:rPr>
          <w:rFonts w:cstheme="minorHAnsi"/>
          <w:noProof/>
          <w:lang w:val="nl-NL"/>
        </w:rPr>
        <w:t xml:space="preserve">* (1/EERexist - 1/EERee))/1000 * CF); </w:t>
      </w:r>
    </w:p>
    <w:p w14:paraId="23A6E290" w14:textId="77777777" w:rsidR="000679FE" w:rsidRPr="000563D8" w:rsidRDefault="000679FE" w:rsidP="000679FE">
      <w:pPr>
        <w:spacing w:after="240"/>
        <w:ind w:left="1440" w:hanging="720"/>
        <w:rPr>
          <w:rFonts w:cstheme="minorHAnsi"/>
          <w:noProof/>
          <w:lang w:val="nl-NL"/>
        </w:rPr>
      </w:pPr>
      <w:r w:rsidRPr="000563D8">
        <w:rPr>
          <w:rFonts w:cstheme="minorHAnsi"/>
          <w:noProof/>
        </w:rPr>
        <w:t>Δ</w:t>
      </w:r>
      <w:r w:rsidRPr="000563D8">
        <w:rPr>
          <w:rFonts w:cstheme="minorHAnsi"/>
          <w:noProof/>
          <w:lang w:val="nl-NL"/>
        </w:rPr>
        <w:t xml:space="preserve">kW for remaining measure life (next 12 years): </w:t>
      </w:r>
    </w:p>
    <w:p w14:paraId="544E732C" w14:textId="77777777" w:rsidR="000679FE" w:rsidRPr="000563D8" w:rsidRDefault="000679FE" w:rsidP="000679FE">
      <w:pPr>
        <w:spacing w:after="240"/>
        <w:ind w:left="1440"/>
        <w:rPr>
          <w:rFonts w:cstheme="minorHAnsi"/>
          <w:noProof/>
          <w:lang w:val="nl-NL"/>
        </w:rPr>
      </w:pPr>
      <w:r w:rsidRPr="000563D8">
        <w:rPr>
          <w:rFonts w:cstheme="minorHAnsi"/>
          <w:noProof/>
          <w:lang w:val="nl-NL"/>
        </w:rPr>
        <w:t>= ((</w:t>
      </w:r>
      <w:r w:rsidRPr="000563D8">
        <w:rPr>
          <w:rFonts w:cstheme="minorHAnsi"/>
          <w:noProof/>
        </w:rPr>
        <w:t xml:space="preserve">Capacity </w:t>
      </w:r>
      <w:r w:rsidRPr="000563D8">
        <w:rPr>
          <w:rFonts w:cstheme="minorHAnsi"/>
          <w:noProof/>
          <w:lang w:val="nl-NL"/>
        </w:rPr>
        <w:t>* (1/EERbase - 1/EERee))/1000 * CF)</w:t>
      </w:r>
    </w:p>
    <w:p w14:paraId="60A5360D" w14:textId="77777777" w:rsidR="000679FE" w:rsidRPr="000563D8" w:rsidRDefault="000679FE" w:rsidP="000679FE">
      <w:pPr>
        <w:spacing w:after="240"/>
        <w:ind w:left="720" w:hanging="720"/>
        <w:rPr>
          <w:rFonts w:cstheme="minorHAnsi"/>
          <w:noProof/>
          <w:lang w:val="nl-NL"/>
        </w:rPr>
      </w:pPr>
      <w:r w:rsidRPr="000563D8">
        <w:rPr>
          <w:rFonts w:cstheme="minorHAnsi"/>
          <w:noProof/>
          <w:lang w:val="nl-NL"/>
        </w:rPr>
        <w:t>Where:</w:t>
      </w:r>
    </w:p>
    <w:p w14:paraId="3D176D1C" w14:textId="77777777" w:rsidR="000679FE" w:rsidRPr="000563D8" w:rsidRDefault="000679FE" w:rsidP="000679FE">
      <w:pPr>
        <w:spacing w:after="240"/>
        <w:ind w:left="720"/>
        <w:rPr>
          <w:rFonts w:cstheme="minorHAnsi"/>
          <w:noProof/>
        </w:rPr>
      </w:pPr>
      <w:r w:rsidRPr="000563D8">
        <w:rPr>
          <w:rFonts w:cstheme="minorHAnsi"/>
          <w:noProof/>
        </w:rPr>
        <w:t xml:space="preserve">EERbase </w:t>
      </w:r>
      <w:r w:rsidRPr="000563D8">
        <w:rPr>
          <w:rFonts w:cstheme="minorHAnsi"/>
          <w:noProof/>
        </w:rPr>
        <w:tab/>
        <w:t>= EER Efficiency of baseline unit</w:t>
      </w:r>
    </w:p>
    <w:p w14:paraId="46C1A396" w14:textId="77777777" w:rsidR="000679FE" w:rsidRPr="000563D8" w:rsidRDefault="000679FE" w:rsidP="000679FE">
      <w:pPr>
        <w:spacing w:after="240"/>
        <w:ind w:left="1440" w:firstLine="720"/>
        <w:rPr>
          <w:rFonts w:cstheme="minorHAnsi"/>
          <w:noProof/>
        </w:rPr>
      </w:pPr>
      <w:r w:rsidRPr="000563D8">
        <w:rPr>
          <w:rFonts w:cstheme="minorHAnsi"/>
          <w:noProof/>
        </w:rPr>
        <w:t xml:space="preserve">= 11.2 </w:t>
      </w:r>
      <w:r w:rsidRPr="000563D8">
        <w:rPr>
          <w:rFonts w:cstheme="minorHAnsi"/>
          <w:noProof/>
          <w:vertAlign w:val="superscript"/>
        </w:rPr>
        <w:footnoteReference w:id="212"/>
      </w:r>
    </w:p>
    <w:p w14:paraId="0DAD9839" w14:textId="77777777" w:rsidR="000679FE" w:rsidRPr="000563D8" w:rsidRDefault="000679FE" w:rsidP="000679FE">
      <w:pPr>
        <w:spacing w:after="240"/>
        <w:ind w:left="720"/>
        <w:rPr>
          <w:rFonts w:cstheme="minorHAnsi"/>
          <w:noProof/>
        </w:rPr>
      </w:pPr>
      <w:r w:rsidRPr="000563D8">
        <w:rPr>
          <w:rFonts w:cstheme="minorHAnsi"/>
          <w:noProof/>
        </w:rPr>
        <w:t>EERexist</w:t>
      </w:r>
      <w:r w:rsidRPr="000563D8">
        <w:rPr>
          <w:rFonts w:cstheme="minorHAnsi"/>
          <w:noProof/>
        </w:rPr>
        <w:tab/>
      </w:r>
      <w:r w:rsidRPr="000563D8">
        <w:rPr>
          <w:rFonts w:cstheme="minorHAnsi"/>
          <w:noProof/>
        </w:rPr>
        <w:tab/>
        <w:t>= EER Efficiency of existing unit</w:t>
      </w:r>
    </w:p>
    <w:p w14:paraId="57B5774E" w14:textId="77777777" w:rsidR="000679FE" w:rsidRPr="000563D8" w:rsidRDefault="000679FE" w:rsidP="000679FE">
      <w:pPr>
        <w:spacing w:after="240"/>
        <w:ind w:left="1440" w:firstLine="720"/>
        <w:jc w:val="left"/>
        <w:rPr>
          <w:rFonts w:cstheme="minorHAnsi"/>
          <w:sz w:val="24"/>
          <w:szCs w:val="24"/>
        </w:rPr>
      </w:pPr>
      <w:r w:rsidRPr="000563D8">
        <w:rPr>
          <w:rFonts w:cstheme="minorHAnsi"/>
          <w:noProof/>
        </w:rPr>
        <w:t>= Actual EER of unit should be used, if EER is unknown, use 9.2</w:t>
      </w:r>
      <w:r w:rsidRPr="000563D8">
        <w:rPr>
          <w:rFonts w:ascii="Arial" w:hAnsi="Arial" w:cstheme="minorHAnsi"/>
          <w:noProof/>
          <w:vertAlign w:val="superscript"/>
        </w:rPr>
        <w:footnoteReference w:id="213"/>
      </w:r>
      <w:r w:rsidRPr="000563D8">
        <w:rPr>
          <w:rFonts w:cstheme="minorHAnsi"/>
          <w:sz w:val="24"/>
          <w:szCs w:val="24"/>
        </w:rPr>
        <w:t xml:space="preserve"> </w:t>
      </w:r>
    </w:p>
    <w:p w14:paraId="67AED8CE" w14:textId="77777777" w:rsidR="000679FE" w:rsidRPr="000563D8" w:rsidRDefault="000679FE" w:rsidP="000679FE">
      <w:pPr>
        <w:spacing w:after="240"/>
        <w:ind w:left="720"/>
        <w:rPr>
          <w:rFonts w:cstheme="minorHAnsi"/>
          <w:noProof/>
        </w:rPr>
      </w:pPr>
      <w:r w:rsidRPr="000563D8">
        <w:rPr>
          <w:rFonts w:cstheme="minorHAnsi"/>
          <w:noProof/>
        </w:rPr>
        <w:lastRenderedPageBreak/>
        <w:t xml:space="preserve">EERee </w:t>
      </w:r>
      <w:r w:rsidRPr="000563D8">
        <w:rPr>
          <w:rFonts w:cstheme="minorHAnsi"/>
          <w:noProof/>
        </w:rPr>
        <w:tab/>
      </w:r>
      <w:r w:rsidRPr="000563D8">
        <w:rPr>
          <w:rFonts w:cstheme="minorHAnsi"/>
          <w:noProof/>
        </w:rPr>
        <w:tab/>
        <w:t>= EER Efficiency of ENERGY STAR unit</w:t>
      </w:r>
    </w:p>
    <w:p w14:paraId="39C03F23" w14:textId="77777777" w:rsidR="000679FE" w:rsidRPr="000563D8" w:rsidRDefault="000679FE" w:rsidP="000679FE">
      <w:pPr>
        <w:spacing w:after="240"/>
        <w:ind w:left="1440" w:firstLine="720"/>
        <w:rPr>
          <w:rFonts w:cstheme="minorHAnsi"/>
          <w:noProof/>
        </w:rPr>
      </w:pPr>
      <w:r w:rsidRPr="000563D8">
        <w:rPr>
          <w:rFonts w:cstheme="minorHAnsi"/>
          <w:noProof/>
        </w:rPr>
        <w:t>= Actual installed or 12 if unknown</w:t>
      </w:r>
    </w:p>
    <w:p w14:paraId="1F42F590" w14:textId="77777777" w:rsidR="000679FE" w:rsidRPr="000563D8" w:rsidRDefault="000679FE" w:rsidP="000679FE">
      <w:pPr>
        <w:ind w:left="2160" w:hanging="1440"/>
        <w:rPr>
          <w:rFonts w:cstheme="minorHAnsi"/>
        </w:rPr>
      </w:pPr>
      <w:r w:rsidRPr="000563D8">
        <w:rPr>
          <w:rFonts w:cstheme="minorHAnsi"/>
        </w:rPr>
        <w:t>CF</w:t>
      </w:r>
      <w:r w:rsidRPr="000563D8">
        <w:rPr>
          <w:rFonts w:cstheme="minorHAnsi"/>
          <w:vertAlign w:val="subscript"/>
        </w:rPr>
        <w:t>SSP</w:t>
      </w:r>
      <w:r w:rsidRPr="000563D8">
        <w:rPr>
          <w:rFonts w:cstheme="minorHAnsi"/>
        </w:rPr>
        <w:t xml:space="preserve"> </w:t>
      </w:r>
      <w:r w:rsidRPr="000563D8">
        <w:rPr>
          <w:rFonts w:cstheme="minorHAnsi"/>
        </w:rPr>
        <w:tab/>
        <w:t xml:space="preserve">= Summer System Peak Coincidence Factor for Central A/C (during system peak hour)  </w:t>
      </w:r>
    </w:p>
    <w:p w14:paraId="66D3529A" w14:textId="77777777" w:rsidR="000679FE" w:rsidRPr="000563D8" w:rsidRDefault="000679FE" w:rsidP="000679FE">
      <w:pPr>
        <w:ind w:left="2160"/>
        <w:rPr>
          <w:rFonts w:cstheme="minorHAnsi"/>
        </w:rPr>
      </w:pPr>
      <w:r w:rsidRPr="000563D8">
        <w:rPr>
          <w:rFonts w:cstheme="minorHAnsi"/>
        </w:rPr>
        <w:t>= 68%</w:t>
      </w:r>
      <w:r w:rsidRPr="000563D8">
        <w:rPr>
          <w:rFonts w:ascii="Arial" w:hAnsi="Arial" w:cstheme="minorHAnsi"/>
          <w:vertAlign w:val="superscript"/>
        </w:rPr>
        <w:footnoteReference w:id="214"/>
      </w:r>
    </w:p>
    <w:p w14:paraId="5414CE1D" w14:textId="77777777" w:rsidR="000679FE" w:rsidRPr="000563D8" w:rsidRDefault="000679FE" w:rsidP="000679FE">
      <w:pPr>
        <w:ind w:left="2160" w:hanging="1440"/>
        <w:rPr>
          <w:rFonts w:cstheme="minorHAnsi"/>
        </w:rPr>
      </w:pPr>
      <w:r w:rsidRPr="000563D8">
        <w:rPr>
          <w:rFonts w:cstheme="minorHAnsi"/>
        </w:rPr>
        <w:t>CF</w:t>
      </w:r>
      <w:r w:rsidRPr="000563D8">
        <w:rPr>
          <w:rFonts w:cstheme="minorHAnsi"/>
          <w:vertAlign w:val="subscript"/>
        </w:rPr>
        <w:t xml:space="preserve">PJM </w:t>
      </w:r>
      <w:r w:rsidRPr="000563D8">
        <w:rPr>
          <w:rFonts w:cstheme="minorHAnsi"/>
        </w:rPr>
        <w:t>  </w:t>
      </w:r>
      <w:r w:rsidRPr="000563D8">
        <w:rPr>
          <w:rFonts w:cstheme="minorHAnsi"/>
        </w:rPr>
        <w:tab/>
        <w:t xml:space="preserve">= PJM Summer Peak Coincidence Factor for Central A/C (average during peak period) </w:t>
      </w:r>
    </w:p>
    <w:p w14:paraId="3D340527" w14:textId="77777777" w:rsidR="000679FE" w:rsidRPr="000563D8" w:rsidRDefault="000679FE" w:rsidP="000679FE">
      <w:pPr>
        <w:ind w:left="2160"/>
        <w:rPr>
          <w:rFonts w:cstheme="minorHAnsi"/>
        </w:rPr>
      </w:pPr>
      <w:r w:rsidRPr="000563D8">
        <w:rPr>
          <w:rFonts w:cstheme="minorHAnsi"/>
        </w:rPr>
        <w:t>= 46.6%</w:t>
      </w:r>
      <w:r w:rsidRPr="000563D8">
        <w:rPr>
          <w:rFonts w:ascii="Arial" w:hAnsi="Arial" w:cstheme="minorHAnsi"/>
          <w:vertAlign w:val="superscript"/>
        </w:rPr>
        <w:footnoteReference w:id="215"/>
      </w:r>
    </w:p>
    <w:p w14:paraId="0FB6821C" w14:textId="77777777" w:rsidR="000679FE" w:rsidRPr="000563D8" w:rsidRDefault="000679FE" w:rsidP="000679FE">
      <w:pPr>
        <w:spacing w:after="240"/>
        <w:rPr>
          <w:rFonts w:cstheme="minorHAnsi"/>
        </w:rPr>
      </w:pPr>
      <w:r w:rsidRPr="000563D8">
        <w:rPr>
          <w:noProof/>
        </w:rPr>
        <mc:AlternateContent>
          <mc:Choice Requires="wps">
            <w:drawing>
              <wp:inline distT="0" distB="0" distL="0" distR="0" wp14:anchorId="5C6DA9F0" wp14:editId="761D33ED">
                <wp:extent cx="5755005" cy="3317358"/>
                <wp:effectExtent l="0" t="0" r="17145" b="16510"/>
                <wp:docPr id="334" name="Text Box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5005" cy="3317358"/>
                        </a:xfrm>
                        <a:prstGeom prst="rect">
                          <a:avLst/>
                        </a:prstGeom>
                        <a:solidFill>
                          <a:srgbClr val="FFFFFF"/>
                        </a:solidFill>
                        <a:ln w="9525">
                          <a:solidFill>
                            <a:srgbClr val="000000"/>
                          </a:solidFill>
                          <a:miter lim="800000"/>
                          <a:headEnd/>
                          <a:tailEnd/>
                        </a:ln>
                      </wps:spPr>
                      <wps:txbx>
                        <w:txbxContent>
                          <w:p w14:paraId="48724987" w14:textId="77777777" w:rsidR="00F60751" w:rsidRDefault="00F60751" w:rsidP="000679FE">
                            <w:pPr>
                              <w:rPr>
                                <w:rFonts w:cstheme="minorHAnsi"/>
                              </w:rPr>
                            </w:pPr>
                            <w:r>
                              <w:rPr>
                                <w:rFonts w:cstheme="minorHAnsi"/>
                              </w:rPr>
                              <w:t>Time of sale example: a 3 ton unit with EER rating of 12:</w:t>
                            </w:r>
                          </w:p>
                          <w:p w14:paraId="637BAA37" w14:textId="77777777" w:rsidR="00F60751" w:rsidRDefault="00F60751" w:rsidP="000679FE">
                            <w:pPr>
                              <w:ind w:firstLine="720"/>
                              <w:rPr>
                                <w:rFonts w:cstheme="minorHAnsi"/>
                              </w:rPr>
                            </w:pPr>
                            <w:r>
                              <w:rPr>
                                <w:rFonts w:cstheme="minorHAnsi"/>
                              </w:rPr>
                              <w:t>ΔkW</w:t>
                            </w:r>
                            <w:r>
                              <w:rPr>
                                <w:rFonts w:cstheme="minorHAnsi"/>
                                <w:vertAlign w:val="subscript"/>
                              </w:rPr>
                              <w:t xml:space="preserve"> SSP</w:t>
                            </w:r>
                            <w:r>
                              <w:rPr>
                                <w:rFonts w:cstheme="minorHAnsi"/>
                              </w:rPr>
                              <w:t xml:space="preserve"> </w:t>
                            </w:r>
                            <w:r>
                              <w:rPr>
                                <w:rFonts w:cstheme="minorHAnsi"/>
                              </w:rPr>
                              <w:tab/>
                            </w:r>
                            <w:r>
                              <w:rPr>
                                <w:rFonts w:cstheme="minorHAnsi"/>
                              </w:rPr>
                              <w:tab/>
                              <w:t>= (36,000 * (1/11.2– 1/12)) / 1000 * 0.68</w:t>
                            </w:r>
                          </w:p>
                          <w:p w14:paraId="1A3DE895" w14:textId="77777777" w:rsidR="00F60751" w:rsidRDefault="00F60751" w:rsidP="000679FE">
                            <w:pPr>
                              <w:ind w:left="2160" w:firstLine="720"/>
                              <w:rPr>
                                <w:rFonts w:cstheme="minorHAnsi"/>
                              </w:rPr>
                            </w:pPr>
                            <w:r>
                              <w:rPr>
                                <w:rFonts w:cstheme="minorHAnsi"/>
                              </w:rPr>
                              <w:t>= 0.146 kW</w:t>
                            </w:r>
                          </w:p>
                          <w:p w14:paraId="5410657C" w14:textId="77777777" w:rsidR="00F60751" w:rsidRDefault="00F60751" w:rsidP="000679FE">
                            <w:pPr>
                              <w:ind w:firstLine="720"/>
                              <w:rPr>
                                <w:rFonts w:cstheme="minorHAnsi"/>
                              </w:rPr>
                            </w:pPr>
                            <w:r>
                              <w:rPr>
                                <w:rFonts w:cstheme="minorHAnsi"/>
                              </w:rPr>
                              <w:t>ΔkW</w:t>
                            </w:r>
                            <w:r>
                              <w:rPr>
                                <w:rFonts w:cstheme="minorHAnsi"/>
                                <w:vertAlign w:val="subscript"/>
                              </w:rPr>
                              <w:t xml:space="preserve"> PJM</w:t>
                            </w:r>
                            <w:r>
                              <w:rPr>
                                <w:rFonts w:cstheme="minorHAnsi"/>
                              </w:rPr>
                              <w:t xml:space="preserve"> </w:t>
                            </w:r>
                            <w:r>
                              <w:rPr>
                                <w:rFonts w:cstheme="minorHAnsi"/>
                              </w:rPr>
                              <w:tab/>
                            </w:r>
                            <w:r>
                              <w:rPr>
                                <w:rFonts w:cstheme="minorHAnsi"/>
                              </w:rPr>
                              <w:tab/>
                            </w:r>
                            <w:r>
                              <w:rPr>
                                <w:rFonts w:cstheme="minorHAnsi"/>
                              </w:rPr>
                              <w:tab/>
                              <w:t>= (36,000 * (1/11.2– 1/12)) / 1000 * 0.466</w:t>
                            </w:r>
                          </w:p>
                          <w:p w14:paraId="14121938" w14:textId="77777777" w:rsidR="00F60751" w:rsidRDefault="00F60751" w:rsidP="000679FE">
                            <w:pPr>
                              <w:ind w:left="2160" w:firstLine="720"/>
                              <w:rPr>
                                <w:rFonts w:cstheme="minorHAnsi"/>
                              </w:rPr>
                            </w:pPr>
                            <w:r>
                              <w:rPr>
                                <w:rFonts w:cstheme="minorHAnsi"/>
                              </w:rPr>
                              <w:t>= 0.100 kW</w:t>
                            </w:r>
                          </w:p>
                          <w:p w14:paraId="155E44A6" w14:textId="77777777" w:rsidR="00F60751" w:rsidRDefault="00F60751" w:rsidP="000679FE">
                            <w:pPr>
                              <w:rPr>
                                <w:rFonts w:cstheme="minorHAnsi"/>
                              </w:rPr>
                            </w:pPr>
                            <w:r>
                              <w:rPr>
                                <w:rFonts w:cstheme="minorHAnsi"/>
                              </w:rPr>
                              <w:t>Early replacement example: a 3 ton unit with EER rating of 12 replaces an existing unit:</w:t>
                            </w:r>
                          </w:p>
                          <w:p w14:paraId="5C7C5CD5" w14:textId="77777777" w:rsidR="00F60751" w:rsidRDefault="00F60751" w:rsidP="000679FE">
                            <w:pPr>
                              <w:ind w:left="1440" w:hanging="720"/>
                              <w:rPr>
                                <w:rFonts w:cstheme="minorHAnsi"/>
                              </w:rPr>
                            </w:pPr>
                            <w:r>
                              <w:rPr>
                                <w:rFonts w:cstheme="minorHAnsi"/>
                              </w:rPr>
                              <w:t>ΔkW</w:t>
                            </w:r>
                            <w:r>
                              <w:rPr>
                                <w:rFonts w:cstheme="minorHAnsi"/>
                                <w:vertAlign w:val="subscript"/>
                              </w:rPr>
                              <w:t xml:space="preserve"> SSP</w:t>
                            </w:r>
                            <w:r>
                              <w:rPr>
                                <w:rFonts w:cstheme="minorHAnsi"/>
                                <w:noProof/>
                              </w:rPr>
                              <w:t xml:space="preserve"> (for first 6 years)</w:t>
                            </w:r>
                            <w:r>
                              <w:rPr>
                                <w:rFonts w:cstheme="minorHAnsi"/>
                              </w:rPr>
                              <w:tab/>
                              <w:t>= (36,000 * (1/9.2– 1/12)) / 1000 * 0.68</w:t>
                            </w:r>
                          </w:p>
                          <w:p w14:paraId="2A0250FD" w14:textId="77777777" w:rsidR="00F60751" w:rsidRDefault="00F60751" w:rsidP="000679FE">
                            <w:pPr>
                              <w:ind w:left="2160" w:firstLine="720"/>
                              <w:rPr>
                                <w:rFonts w:cstheme="minorHAnsi"/>
                              </w:rPr>
                            </w:pPr>
                            <w:r>
                              <w:rPr>
                                <w:rFonts w:cstheme="minorHAnsi"/>
                              </w:rPr>
                              <w:t>= 0.621 kW</w:t>
                            </w:r>
                          </w:p>
                          <w:p w14:paraId="35E9CC2F" w14:textId="77777777" w:rsidR="00F60751" w:rsidRDefault="00F60751" w:rsidP="000679FE">
                            <w:pPr>
                              <w:ind w:left="1440" w:hanging="720"/>
                              <w:rPr>
                                <w:rFonts w:cstheme="minorHAnsi"/>
                              </w:rPr>
                            </w:pPr>
                            <w:r>
                              <w:rPr>
                                <w:rFonts w:cstheme="minorHAnsi"/>
                              </w:rPr>
                              <w:t>ΔkW</w:t>
                            </w:r>
                            <w:r>
                              <w:rPr>
                                <w:rFonts w:cstheme="minorHAnsi"/>
                                <w:vertAlign w:val="subscript"/>
                              </w:rPr>
                              <w:t xml:space="preserve"> SSP</w:t>
                            </w:r>
                            <w:r>
                              <w:rPr>
                                <w:rFonts w:cstheme="minorHAnsi"/>
                                <w:noProof/>
                              </w:rPr>
                              <w:t xml:space="preserve"> (for next 12 years)</w:t>
                            </w:r>
                            <w:r>
                              <w:rPr>
                                <w:rFonts w:cstheme="minorHAnsi"/>
                              </w:rPr>
                              <w:tab/>
                              <w:t>= (36,000 * (1/11.2– 1/12)) / 1000 * 0.68</w:t>
                            </w:r>
                          </w:p>
                          <w:p w14:paraId="654AEB7B" w14:textId="77777777" w:rsidR="00F60751" w:rsidRDefault="00F60751" w:rsidP="000679FE">
                            <w:pPr>
                              <w:ind w:left="2160" w:firstLine="720"/>
                              <w:rPr>
                                <w:rFonts w:cstheme="minorHAnsi"/>
                              </w:rPr>
                            </w:pPr>
                            <w:r>
                              <w:rPr>
                                <w:rFonts w:cstheme="minorHAnsi"/>
                              </w:rPr>
                              <w:t xml:space="preserve">= 0.146 kW </w:t>
                            </w:r>
                          </w:p>
                          <w:p w14:paraId="0638C7AC" w14:textId="77777777" w:rsidR="00F60751" w:rsidRDefault="00F60751" w:rsidP="000679FE">
                            <w:pPr>
                              <w:ind w:left="1440" w:hanging="720"/>
                              <w:rPr>
                                <w:rFonts w:cstheme="minorHAnsi"/>
                              </w:rPr>
                            </w:pPr>
                            <w:r>
                              <w:rPr>
                                <w:rFonts w:cstheme="minorHAnsi"/>
                              </w:rPr>
                              <w:t>ΔkW</w:t>
                            </w:r>
                            <w:r>
                              <w:rPr>
                                <w:rFonts w:cstheme="minorHAnsi"/>
                                <w:vertAlign w:val="subscript"/>
                              </w:rPr>
                              <w:t xml:space="preserve"> PJM</w:t>
                            </w:r>
                            <w:r>
                              <w:rPr>
                                <w:rFonts w:cstheme="minorHAnsi"/>
                                <w:noProof/>
                              </w:rPr>
                              <w:t xml:space="preserve"> (for first 6 years)</w:t>
                            </w:r>
                            <w:r>
                              <w:rPr>
                                <w:rFonts w:cstheme="minorHAnsi"/>
                              </w:rPr>
                              <w:tab/>
                              <w:t>= (36,000 * (1/9.2– 1/12)) / 1000 * 0.466</w:t>
                            </w:r>
                          </w:p>
                          <w:p w14:paraId="4B50B9DF" w14:textId="77777777" w:rsidR="00F60751" w:rsidRDefault="00F60751" w:rsidP="000679FE">
                            <w:pPr>
                              <w:ind w:left="2160" w:firstLine="720"/>
                              <w:rPr>
                                <w:rFonts w:cstheme="minorHAnsi"/>
                              </w:rPr>
                            </w:pPr>
                            <w:r>
                              <w:rPr>
                                <w:rFonts w:cstheme="minorHAnsi"/>
                              </w:rPr>
                              <w:t>= 0.425 kW</w:t>
                            </w:r>
                          </w:p>
                          <w:p w14:paraId="72F7762D" w14:textId="77777777" w:rsidR="00F60751" w:rsidRDefault="00F60751" w:rsidP="000679FE">
                            <w:pPr>
                              <w:ind w:left="1440" w:hanging="720"/>
                              <w:rPr>
                                <w:rFonts w:cstheme="minorHAnsi"/>
                              </w:rPr>
                            </w:pPr>
                            <w:r>
                              <w:rPr>
                                <w:rFonts w:cstheme="minorHAnsi"/>
                              </w:rPr>
                              <w:t>ΔkW</w:t>
                            </w:r>
                            <w:r>
                              <w:rPr>
                                <w:rFonts w:cstheme="minorHAnsi"/>
                                <w:vertAlign w:val="subscript"/>
                              </w:rPr>
                              <w:t xml:space="preserve"> PJM</w:t>
                            </w:r>
                            <w:r>
                              <w:rPr>
                                <w:rFonts w:cstheme="minorHAnsi"/>
                                <w:noProof/>
                              </w:rPr>
                              <w:t xml:space="preserve"> (for next 12 years</w:t>
                            </w:r>
                            <w:proofErr w:type="gramStart"/>
                            <w:r>
                              <w:rPr>
                                <w:rFonts w:cstheme="minorHAnsi"/>
                                <w:noProof/>
                              </w:rPr>
                              <w:t>)</w:t>
                            </w:r>
                            <w:r>
                              <w:rPr>
                                <w:rFonts w:cstheme="minorHAnsi"/>
                              </w:rPr>
                              <w:t>=</w:t>
                            </w:r>
                            <w:proofErr w:type="gramEnd"/>
                            <w:r>
                              <w:rPr>
                                <w:rFonts w:cstheme="minorHAnsi"/>
                              </w:rPr>
                              <w:t xml:space="preserve"> (36,000 * (1/11.2– 1/12)) / 1000 * 0.466</w:t>
                            </w:r>
                          </w:p>
                          <w:p w14:paraId="1A7D9835" w14:textId="77777777" w:rsidR="00F60751" w:rsidRDefault="00F60751" w:rsidP="000679FE">
                            <w:pPr>
                              <w:ind w:left="2160" w:firstLine="720"/>
                              <w:rPr>
                                <w:rFonts w:cstheme="minorHAnsi"/>
                              </w:rPr>
                            </w:pPr>
                            <w:r>
                              <w:rPr>
                                <w:rFonts w:cstheme="minorHAnsi"/>
                              </w:rPr>
                              <w:t>= 0.100 kW</w:t>
                            </w:r>
                          </w:p>
                          <w:p w14:paraId="5F44E678" w14:textId="77777777" w:rsidR="00F60751" w:rsidRDefault="00F60751" w:rsidP="000679FE"/>
                        </w:txbxContent>
                      </wps:txbx>
                      <wps:bodyPr rot="0" vert="horz" wrap="square" lIns="91440" tIns="45720" rIns="91440" bIns="45720" anchor="t" anchorCtr="0">
                        <a:noAutofit/>
                      </wps:bodyPr>
                    </wps:wsp>
                  </a:graphicData>
                </a:graphic>
              </wp:inline>
            </w:drawing>
          </mc:Choice>
          <mc:Fallback>
            <w:pict>
              <v:shape w14:anchorId="5C6DA9F0" id="Text Box 334" o:spid="_x0000_s1043" type="#_x0000_t202" style="width:453.15pt;height:26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">
                <v:textbox>
                  <w:txbxContent>
                    <w:p w14:paraId="48724987" w14:textId="77777777" w:rsidR="00F60751" w:rsidRDefault="00F60751" w:rsidP="000679FE">
                      <w:pPr>
                        <w:rPr>
                          <w:rFonts w:cstheme="minorHAnsi"/>
                        </w:rPr>
                      </w:pPr>
                      <w:r>
                        <w:rPr>
                          <w:rFonts w:cstheme="minorHAnsi"/>
                        </w:rPr>
                        <w:t>Time of sale example: a 3 ton unit with EER rating of 12:</w:t>
                      </w:r>
                    </w:p>
                    <w:p w14:paraId="637BAA37" w14:textId="77777777" w:rsidR="00F60751" w:rsidRDefault="00F60751" w:rsidP="000679FE">
                      <w:pPr>
                        <w:ind w:firstLine="720"/>
                        <w:rPr>
                          <w:rFonts w:cstheme="minorHAnsi"/>
                        </w:rPr>
                      </w:pPr>
                      <w:r>
                        <w:rPr>
                          <w:rFonts w:cstheme="minorHAnsi"/>
                        </w:rPr>
                        <w:t>ΔkW</w:t>
                      </w:r>
                      <w:r>
                        <w:rPr>
                          <w:rFonts w:cstheme="minorHAnsi"/>
                          <w:vertAlign w:val="subscript"/>
                        </w:rPr>
                        <w:t xml:space="preserve"> SSP</w:t>
                      </w:r>
                      <w:r>
                        <w:rPr>
                          <w:rFonts w:cstheme="minorHAnsi"/>
                        </w:rPr>
                        <w:t xml:space="preserve"> </w:t>
                      </w:r>
                      <w:r>
                        <w:rPr>
                          <w:rFonts w:cstheme="minorHAnsi"/>
                        </w:rPr>
                        <w:tab/>
                      </w:r>
                      <w:r>
                        <w:rPr>
                          <w:rFonts w:cstheme="minorHAnsi"/>
                        </w:rPr>
                        <w:tab/>
                        <w:t>= (36,000 * (1/11.2– 1/12)) / 1000 * 0.68</w:t>
                      </w:r>
                    </w:p>
                    <w:p w14:paraId="1A3DE895" w14:textId="77777777" w:rsidR="00F60751" w:rsidRDefault="00F60751" w:rsidP="000679FE">
                      <w:pPr>
                        <w:ind w:left="2160" w:firstLine="720"/>
                        <w:rPr>
                          <w:rFonts w:cstheme="minorHAnsi"/>
                        </w:rPr>
                      </w:pPr>
                      <w:r>
                        <w:rPr>
                          <w:rFonts w:cstheme="minorHAnsi"/>
                        </w:rPr>
                        <w:t>= 0.146 kW</w:t>
                      </w:r>
                    </w:p>
                    <w:p w14:paraId="5410657C" w14:textId="77777777" w:rsidR="00F60751" w:rsidRDefault="00F60751" w:rsidP="000679FE">
                      <w:pPr>
                        <w:ind w:firstLine="720"/>
                        <w:rPr>
                          <w:rFonts w:cstheme="minorHAnsi"/>
                        </w:rPr>
                      </w:pPr>
                      <w:r>
                        <w:rPr>
                          <w:rFonts w:cstheme="minorHAnsi"/>
                        </w:rPr>
                        <w:t>ΔkW</w:t>
                      </w:r>
                      <w:r>
                        <w:rPr>
                          <w:rFonts w:cstheme="minorHAnsi"/>
                          <w:vertAlign w:val="subscript"/>
                        </w:rPr>
                        <w:t xml:space="preserve"> PJM</w:t>
                      </w:r>
                      <w:r>
                        <w:rPr>
                          <w:rFonts w:cstheme="minorHAnsi"/>
                        </w:rPr>
                        <w:t xml:space="preserve"> </w:t>
                      </w:r>
                      <w:r>
                        <w:rPr>
                          <w:rFonts w:cstheme="minorHAnsi"/>
                        </w:rPr>
                        <w:tab/>
                      </w:r>
                      <w:r>
                        <w:rPr>
                          <w:rFonts w:cstheme="minorHAnsi"/>
                        </w:rPr>
                        <w:tab/>
                      </w:r>
                      <w:r>
                        <w:rPr>
                          <w:rFonts w:cstheme="minorHAnsi"/>
                        </w:rPr>
                        <w:tab/>
                        <w:t>= (36,000 * (1/11.2– 1/12)) / 1000 * 0.466</w:t>
                      </w:r>
                    </w:p>
                    <w:p w14:paraId="14121938" w14:textId="77777777" w:rsidR="00F60751" w:rsidRDefault="00F60751" w:rsidP="000679FE">
                      <w:pPr>
                        <w:ind w:left="2160" w:firstLine="720"/>
                        <w:rPr>
                          <w:rFonts w:cstheme="minorHAnsi"/>
                        </w:rPr>
                      </w:pPr>
                      <w:r>
                        <w:rPr>
                          <w:rFonts w:cstheme="minorHAnsi"/>
                        </w:rPr>
                        <w:t>= 0.100 kW</w:t>
                      </w:r>
                    </w:p>
                    <w:p w14:paraId="155E44A6" w14:textId="77777777" w:rsidR="00F60751" w:rsidRDefault="00F60751" w:rsidP="000679FE">
                      <w:pPr>
                        <w:rPr>
                          <w:rFonts w:cstheme="minorHAnsi"/>
                        </w:rPr>
                      </w:pPr>
                      <w:r>
                        <w:rPr>
                          <w:rFonts w:cstheme="minorHAnsi"/>
                        </w:rPr>
                        <w:t>Early replacement example: a 3 ton unit with EER rating of 12 replaces an existing unit:</w:t>
                      </w:r>
                    </w:p>
                    <w:p w14:paraId="5C7C5CD5" w14:textId="77777777" w:rsidR="00F60751" w:rsidRDefault="00F60751" w:rsidP="000679FE">
                      <w:pPr>
                        <w:ind w:left="1440" w:hanging="720"/>
                        <w:rPr>
                          <w:rFonts w:cstheme="minorHAnsi"/>
                        </w:rPr>
                      </w:pPr>
                      <w:r>
                        <w:rPr>
                          <w:rFonts w:cstheme="minorHAnsi"/>
                        </w:rPr>
                        <w:t>ΔkW</w:t>
                      </w:r>
                      <w:r>
                        <w:rPr>
                          <w:rFonts w:cstheme="minorHAnsi"/>
                          <w:vertAlign w:val="subscript"/>
                        </w:rPr>
                        <w:t xml:space="preserve"> SSP</w:t>
                      </w:r>
                      <w:r>
                        <w:rPr>
                          <w:rFonts w:cstheme="minorHAnsi"/>
                          <w:noProof/>
                        </w:rPr>
                        <w:t xml:space="preserve"> (for first 6 years)</w:t>
                      </w:r>
                      <w:r>
                        <w:rPr>
                          <w:rFonts w:cstheme="minorHAnsi"/>
                        </w:rPr>
                        <w:tab/>
                        <w:t>= (36,000 * (1/9.2– 1/12)) / 1000 * 0.68</w:t>
                      </w:r>
                    </w:p>
                    <w:p w14:paraId="2A0250FD" w14:textId="77777777" w:rsidR="00F60751" w:rsidRDefault="00F60751" w:rsidP="000679FE">
                      <w:pPr>
                        <w:ind w:left="2160" w:firstLine="720"/>
                        <w:rPr>
                          <w:rFonts w:cstheme="minorHAnsi"/>
                        </w:rPr>
                      </w:pPr>
                      <w:r>
                        <w:rPr>
                          <w:rFonts w:cstheme="minorHAnsi"/>
                        </w:rPr>
                        <w:t>= 0.621 kW</w:t>
                      </w:r>
                    </w:p>
                    <w:p w14:paraId="35E9CC2F" w14:textId="77777777" w:rsidR="00F60751" w:rsidRDefault="00F60751" w:rsidP="000679FE">
                      <w:pPr>
                        <w:ind w:left="1440" w:hanging="720"/>
                        <w:rPr>
                          <w:rFonts w:cstheme="minorHAnsi"/>
                        </w:rPr>
                      </w:pPr>
                      <w:r>
                        <w:rPr>
                          <w:rFonts w:cstheme="minorHAnsi"/>
                        </w:rPr>
                        <w:t>ΔkW</w:t>
                      </w:r>
                      <w:r>
                        <w:rPr>
                          <w:rFonts w:cstheme="minorHAnsi"/>
                          <w:vertAlign w:val="subscript"/>
                        </w:rPr>
                        <w:t xml:space="preserve"> SSP</w:t>
                      </w:r>
                      <w:r>
                        <w:rPr>
                          <w:rFonts w:cstheme="minorHAnsi"/>
                          <w:noProof/>
                        </w:rPr>
                        <w:t xml:space="preserve"> (for next 12 years)</w:t>
                      </w:r>
                      <w:r>
                        <w:rPr>
                          <w:rFonts w:cstheme="minorHAnsi"/>
                        </w:rPr>
                        <w:tab/>
                        <w:t>= (36,000 * (1/11.2– 1/12)) / 1000 * 0.68</w:t>
                      </w:r>
                    </w:p>
                    <w:p w14:paraId="654AEB7B" w14:textId="77777777" w:rsidR="00F60751" w:rsidRDefault="00F60751" w:rsidP="000679FE">
                      <w:pPr>
                        <w:ind w:left="2160" w:firstLine="720"/>
                        <w:rPr>
                          <w:rFonts w:cstheme="minorHAnsi"/>
                        </w:rPr>
                      </w:pPr>
                      <w:r>
                        <w:rPr>
                          <w:rFonts w:cstheme="minorHAnsi"/>
                        </w:rPr>
                        <w:t xml:space="preserve">= 0.146 kW </w:t>
                      </w:r>
                    </w:p>
                    <w:p w14:paraId="0638C7AC" w14:textId="77777777" w:rsidR="00F60751" w:rsidRDefault="00F60751" w:rsidP="000679FE">
                      <w:pPr>
                        <w:ind w:left="1440" w:hanging="720"/>
                        <w:rPr>
                          <w:rFonts w:cstheme="minorHAnsi"/>
                        </w:rPr>
                      </w:pPr>
                      <w:r>
                        <w:rPr>
                          <w:rFonts w:cstheme="minorHAnsi"/>
                        </w:rPr>
                        <w:t>ΔkW</w:t>
                      </w:r>
                      <w:r>
                        <w:rPr>
                          <w:rFonts w:cstheme="minorHAnsi"/>
                          <w:vertAlign w:val="subscript"/>
                        </w:rPr>
                        <w:t xml:space="preserve"> PJM</w:t>
                      </w:r>
                      <w:r>
                        <w:rPr>
                          <w:rFonts w:cstheme="minorHAnsi"/>
                          <w:noProof/>
                        </w:rPr>
                        <w:t xml:space="preserve"> (for first 6 years)</w:t>
                      </w:r>
                      <w:r>
                        <w:rPr>
                          <w:rFonts w:cstheme="minorHAnsi"/>
                        </w:rPr>
                        <w:tab/>
                        <w:t>= (36,000 * (1/9.2– 1/12)) / 1000 * 0.466</w:t>
                      </w:r>
                    </w:p>
                    <w:p w14:paraId="4B50B9DF" w14:textId="77777777" w:rsidR="00F60751" w:rsidRDefault="00F60751" w:rsidP="000679FE">
                      <w:pPr>
                        <w:ind w:left="2160" w:firstLine="720"/>
                        <w:rPr>
                          <w:rFonts w:cstheme="minorHAnsi"/>
                        </w:rPr>
                      </w:pPr>
                      <w:r>
                        <w:rPr>
                          <w:rFonts w:cstheme="minorHAnsi"/>
                        </w:rPr>
                        <w:t>= 0.425 kW</w:t>
                      </w:r>
                    </w:p>
                    <w:p w14:paraId="72F7762D" w14:textId="77777777" w:rsidR="00F60751" w:rsidRDefault="00F60751" w:rsidP="000679FE">
                      <w:pPr>
                        <w:ind w:left="1440" w:hanging="720"/>
                        <w:rPr>
                          <w:rFonts w:cstheme="minorHAnsi"/>
                        </w:rPr>
                      </w:pPr>
                      <w:r>
                        <w:rPr>
                          <w:rFonts w:cstheme="minorHAnsi"/>
                        </w:rPr>
                        <w:t>ΔkW</w:t>
                      </w:r>
                      <w:r>
                        <w:rPr>
                          <w:rFonts w:cstheme="minorHAnsi"/>
                          <w:vertAlign w:val="subscript"/>
                        </w:rPr>
                        <w:t xml:space="preserve"> PJM</w:t>
                      </w:r>
                      <w:r>
                        <w:rPr>
                          <w:rFonts w:cstheme="minorHAnsi"/>
                          <w:noProof/>
                        </w:rPr>
                        <w:t xml:space="preserve"> (for next 12 years</w:t>
                      </w:r>
                      <w:proofErr w:type="gramStart"/>
                      <w:r>
                        <w:rPr>
                          <w:rFonts w:cstheme="minorHAnsi"/>
                          <w:noProof/>
                        </w:rPr>
                        <w:t>)</w:t>
                      </w:r>
                      <w:r>
                        <w:rPr>
                          <w:rFonts w:cstheme="minorHAnsi"/>
                        </w:rPr>
                        <w:t>=</w:t>
                      </w:r>
                      <w:proofErr w:type="gramEnd"/>
                      <w:r>
                        <w:rPr>
                          <w:rFonts w:cstheme="minorHAnsi"/>
                        </w:rPr>
                        <w:t xml:space="preserve"> (36,000 * (1/11.2– 1/12)) / 1000 * 0.466</w:t>
                      </w:r>
                    </w:p>
                    <w:p w14:paraId="1A7D9835" w14:textId="77777777" w:rsidR="00F60751" w:rsidRDefault="00F60751" w:rsidP="000679FE">
                      <w:pPr>
                        <w:ind w:left="2160" w:firstLine="720"/>
                        <w:rPr>
                          <w:rFonts w:cstheme="minorHAnsi"/>
                        </w:rPr>
                      </w:pPr>
                      <w:r>
                        <w:rPr>
                          <w:rFonts w:cstheme="minorHAnsi"/>
                        </w:rPr>
                        <w:t>= 0.100 kW</w:t>
                      </w:r>
                    </w:p>
                    <w:p w14:paraId="5F44E678" w14:textId="77777777" w:rsidR="00F60751" w:rsidRDefault="00F60751" w:rsidP="000679FE"/>
                  </w:txbxContent>
                </v:textbox>
                <w10:anchorlock/>
              </v:shape>
            </w:pict>
          </mc:Fallback>
        </mc:AlternateContent>
      </w:r>
    </w:p>
    <w:p w14:paraId="67AA36F3" w14:textId="77777777" w:rsidR="000679FE" w:rsidRPr="000563D8" w:rsidRDefault="000679FE" w:rsidP="000679FE">
      <w:pPr>
        <w:keepNext/>
        <w:keepLines/>
        <w:spacing w:before="200"/>
        <w:outlineLvl w:val="5"/>
        <w:rPr>
          <w:rFonts w:eastAsiaTheme="majorEastAsia"/>
          <w:b/>
          <w:iCs/>
          <w:smallCaps/>
          <w:sz w:val="22"/>
        </w:rPr>
      </w:pPr>
      <w:r w:rsidRPr="000563D8">
        <w:rPr>
          <w:rFonts w:eastAsiaTheme="majorEastAsia" w:cstheme="majorBidi"/>
          <w:b/>
          <w:iCs/>
          <w:smallCaps/>
          <w:sz w:val="22"/>
        </w:rPr>
        <w:t>Natural Gas Savings</w:t>
      </w:r>
    </w:p>
    <w:p w14:paraId="080AECC3" w14:textId="77777777" w:rsidR="000679FE" w:rsidRPr="000563D8" w:rsidRDefault="000679FE" w:rsidP="000679FE">
      <w:pPr>
        <w:spacing w:after="240"/>
        <w:rPr>
          <w:rFonts w:cstheme="minorHAnsi"/>
        </w:rPr>
      </w:pPr>
      <w:r w:rsidRPr="000563D8">
        <w:rPr>
          <w:rFonts w:cstheme="minorHAnsi"/>
        </w:rPr>
        <w:t>N/A</w:t>
      </w:r>
    </w:p>
    <w:p w14:paraId="26299835" w14:textId="77777777" w:rsidR="000679FE" w:rsidRPr="000563D8" w:rsidRDefault="000679FE" w:rsidP="000679FE">
      <w:pPr>
        <w:keepNext/>
        <w:keepLines/>
        <w:spacing w:before="200"/>
        <w:outlineLvl w:val="5"/>
        <w:rPr>
          <w:rFonts w:eastAsiaTheme="majorEastAsia"/>
          <w:b/>
          <w:iCs/>
          <w:smallCaps/>
          <w:sz w:val="22"/>
        </w:rPr>
      </w:pPr>
      <w:r w:rsidRPr="000563D8">
        <w:rPr>
          <w:rFonts w:eastAsiaTheme="majorEastAsia" w:cstheme="majorBidi"/>
          <w:b/>
          <w:iCs/>
          <w:smallCaps/>
          <w:sz w:val="22"/>
        </w:rPr>
        <w:t xml:space="preserve">Water Impact Descriptions and Calculation  </w:t>
      </w:r>
    </w:p>
    <w:p w14:paraId="24C0F8E8" w14:textId="77777777" w:rsidR="000679FE" w:rsidRPr="000563D8" w:rsidRDefault="000679FE" w:rsidP="000679FE">
      <w:pPr>
        <w:spacing w:after="240"/>
        <w:rPr>
          <w:rFonts w:cstheme="minorHAnsi"/>
        </w:rPr>
      </w:pPr>
      <w:r w:rsidRPr="000563D8">
        <w:rPr>
          <w:rFonts w:cstheme="minorHAnsi"/>
        </w:rPr>
        <w:t>N/A</w:t>
      </w:r>
    </w:p>
    <w:p w14:paraId="1A1992FB" w14:textId="77777777" w:rsidR="000679FE" w:rsidRPr="000563D8" w:rsidRDefault="000679FE" w:rsidP="000679FE">
      <w:pPr>
        <w:keepNext/>
        <w:keepLines/>
        <w:spacing w:before="200"/>
        <w:outlineLvl w:val="5"/>
        <w:rPr>
          <w:rFonts w:eastAsiaTheme="majorEastAsia"/>
          <w:b/>
          <w:iCs/>
          <w:smallCaps/>
          <w:sz w:val="22"/>
        </w:rPr>
      </w:pPr>
      <w:r w:rsidRPr="000563D8">
        <w:rPr>
          <w:rFonts w:eastAsiaTheme="majorEastAsia" w:cstheme="majorBidi"/>
          <w:b/>
          <w:iCs/>
          <w:smallCaps/>
          <w:sz w:val="22"/>
        </w:rPr>
        <w:t>Deemed O&amp;M Cost Adjustment Calculation</w:t>
      </w:r>
    </w:p>
    <w:p w14:paraId="62287196" w14:textId="77777777" w:rsidR="000679FE" w:rsidRDefault="000679FE" w:rsidP="00F83B3F">
      <w:pPr>
        <w:rPr>
          <w:rFonts w:cstheme="minorHAnsi"/>
        </w:rPr>
      </w:pPr>
      <w:r w:rsidRPr="000563D8">
        <w:rPr>
          <w:rFonts w:cstheme="minorHAnsi"/>
        </w:rPr>
        <w:t>N/A</w:t>
      </w:r>
    </w:p>
    <w:p w14:paraId="449A6F7E" w14:textId="71063DE2" w:rsidR="000679FE" w:rsidRPr="000679FE" w:rsidDel="006D5D2E" w:rsidRDefault="000679FE" w:rsidP="000679FE">
      <w:pPr>
        <w:widowControl/>
        <w:spacing w:after="240" w:line="276" w:lineRule="auto"/>
        <w:jc w:val="left"/>
        <w:rPr>
          <w:del w:id="3279" w:author="Samuel Dent" w:date="2015-11-19T08:21:00Z"/>
          <w:rFonts w:cstheme="minorHAnsi"/>
        </w:rPr>
        <w:sectPr w:rsidR="000679FE" w:rsidRPr="000679FE" w:rsidDel="006D5D2E" w:rsidSect="00C04E8D">
          <w:headerReference w:type="default" r:id="rId29"/>
          <w:pgSz w:w="12240" w:h="15840" w:code="1"/>
          <w:pgMar w:top="1440" w:right="1440" w:bottom="1440" w:left="1440" w:header="720" w:footer="720" w:gutter="0"/>
          <w:cols w:space="720"/>
          <w:docGrid w:linePitch="360"/>
        </w:sectPr>
      </w:pPr>
      <w:r w:rsidRPr="000563D8">
        <w:rPr>
          <w:rFonts w:eastAsiaTheme="majorEastAsia" w:cstheme="majorBidi"/>
          <w:b/>
          <w:iCs/>
          <w:smallCaps/>
          <w:sz w:val="22"/>
        </w:rPr>
        <w:t>Measure Code: RS-HVC-CAC1-</w:t>
      </w:r>
      <w:del w:id="3280" w:author="Samuel Dent" w:date="2015-11-19T08:21:00Z">
        <w:r w:rsidRPr="000563D8" w:rsidDel="006D5D2E">
          <w:rPr>
            <w:rFonts w:eastAsiaTheme="majorEastAsia" w:cstheme="majorBidi"/>
            <w:b/>
            <w:iCs/>
            <w:smallCaps/>
            <w:sz w:val="22"/>
          </w:rPr>
          <w:delText>V04</w:delText>
        </w:r>
      </w:del>
      <w:ins w:id="3281" w:author="Samuel Dent" w:date="2015-11-19T08:21:00Z">
        <w:r w:rsidRPr="000563D8">
          <w:rPr>
            <w:rFonts w:eastAsiaTheme="majorEastAsia" w:cstheme="majorBidi"/>
            <w:b/>
            <w:iCs/>
            <w:smallCaps/>
            <w:sz w:val="22"/>
          </w:rPr>
          <w:t>V0</w:t>
        </w:r>
      </w:ins>
      <w:ins w:id="3282" w:author="Samuel Dent" w:date="2016-01-14T10:03:00Z">
        <w:r w:rsidR="001B14BA">
          <w:rPr>
            <w:rFonts w:eastAsiaTheme="majorEastAsia" w:cstheme="majorBidi"/>
            <w:b/>
            <w:iCs/>
            <w:smallCaps/>
            <w:sz w:val="22"/>
          </w:rPr>
          <w:t>6</w:t>
        </w:r>
      </w:ins>
      <w:r w:rsidRPr="000563D8">
        <w:rPr>
          <w:rFonts w:eastAsiaTheme="majorEastAsia" w:cstheme="majorBidi"/>
          <w:b/>
          <w:iCs/>
          <w:smallCaps/>
          <w:sz w:val="22"/>
        </w:rPr>
        <w:t>-</w:t>
      </w:r>
      <w:del w:id="3283" w:author="Samuel Dent" w:date="2015-11-19T08:21:00Z">
        <w:r w:rsidRPr="000563D8" w:rsidDel="006D5D2E">
          <w:rPr>
            <w:rFonts w:eastAsiaTheme="majorEastAsia" w:cstheme="majorBidi"/>
            <w:b/>
            <w:iCs/>
            <w:smallCaps/>
            <w:sz w:val="22"/>
          </w:rPr>
          <w:delText>150601</w:delText>
        </w:r>
      </w:del>
      <w:ins w:id="3284" w:author="Samuel Dent" w:date="2015-11-19T08:21:00Z">
        <w:r w:rsidRPr="000563D8">
          <w:rPr>
            <w:rFonts w:eastAsiaTheme="majorEastAsia" w:cstheme="majorBidi"/>
            <w:b/>
            <w:iCs/>
            <w:smallCaps/>
            <w:sz w:val="22"/>
          </w:rPr>
          <w:t>1</w:t>
        </w:r>
        <w:r>
          <w:rPr>
            <w:rFonts w:eastAsiaTheme="majorEastAsia" w:cstheme="majorBidi"/>
            <w:b/>
            <w:iCs/>
            <w:smallCaps/>
            <w:sz w:val="22"/>
          </w:rPr>
          <w:t>6</w:t>
        </w:r>
        <w:r w:rsidRPr="000563D8">
          <w:rPr>
            <w:rFonts w:eastAsiaTheme="majorEastAsia" w:cstheme="majorBidi"/>
            <w:b/>
            <w:iCs/>
            <w:smallCaps/>
            <w:sz w:val="22"/>
          </w:rPr>
          <w:t>0601</w:t>
        </w:r>
      </w:ins>
    </w:p>
    <w:p w14:paraId="73B4131B" w14:textId="77777777" w:rsidR="00F83B3F" w:rsidRDefault="00F83B3F" w:rsidP="00F83B3F"/>
    <w:p w14:paraId="5E4DE6F2" w14:textId="77777777" w:rsidR="000679FE" w:rsidRDefault="000679FE" w:rsidP="00F83B3F"/>
    <w:p w14:paraId="6DA1C0BB" w14:textId="77777777" w:rsidR="00F83B3F" w:rsidRPr="00F83B3F" w:rsidRDefault="00F83B3F" w:rsidP="00F83B3F">
      <w:pPr>
        <w:sectPr w:rsidR="00F83B3F" w:rsidRPr="00F83B3F">
          <w:headerReference w:type="default" r:id="rId30"/>
          <w:pgSz w:w="12240" w:h="15840"/>
          <w:pgMar w:top="1440" w:right="1440" w:bottom="1440" w:left="1440" w:header="720" w:footer="720" w:gutter="0"/>
          <w:cols w:space="720"/>
          <w:docGrid w:linePitch="360"/>
        </w:sectPr>
      </w:pPr>
    </w:p>
    <w:p w14:paraId="716BB892" w14:textId="77777777" w:rsidR="00841F99" w:rsidRPr="000B7BB6" w:rsidRDefault="00841F99" w:rsidP="00841F99">
      <w:pPr>
        <w:pStyle w:val="Heading3"/>
      </w:pPr>
      <w:bookmarkStart w:id="3285" w:name="_Toc437855981"/>
      <w:bookmarkStart w:id="3286" w:name="_Ref325429252"/>
      <w:bookmarkStart w:id="3287" w:name="_Toc333219082"/>
      <w:bookmarkStart w:id="3288" w:name="_Toc437592966"/>
      <w:bookmarkStart w:id="3289" w:name="_Toc441217034"/>
      <w:r w:rsidRPr="000B7BB6">
        <w:lastRenderedPageBreak/>
        <w:t>Duct Insulation and Sealing</w:t>
      </w:r>
      <w:bookmarkEnd w:id="3210"/>
      <w:bookmarkEnd w:id="3211"/>
      <w:bookmarkEnd w:id="3285"/>
      <w:bookmarkEnd w:id="3286"/>
      <w:bookmarkEnd w:id="3287"/>
      <w:bookmarkEnd w:id="3288"/>
      <w:bookmarkEnd w:id="3289"/>
    </w:p>
    <w:p w14:paraId="4C94B5F2" w14:textId="77777777" w:rsidR="00800EEF" w:rsidRPr="000563D8" w:rsidRDefault="00800EEF" w:rsidP="00800EEF">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Description </w:t>
      </w:r>
    </w:p>
    <w:p w14:paraId="0014D6F7" w14:textId="77777777" w:rsidR="00800EEF" w:rsidRPr="000563D8" w:rsidRDefault="00800EEF" w:rsidP="00800EEF">
      <w:pPr>
        <w:spacing w:after="240"/>
        <w:rPr>
          <w:rFonts w:cstheme="minorHAnsi"/>
        </w:rPr>
      </w:pPr>
      <w:r w:rsidRPr="000563D8">
        <w:rPr>
          <w:rFonts w:cstheme="minorHAnsi"/>
        </w:rPr>
        <w:t xml:space="preserve">This measure describes evaluating the savings associated with performing duct sealing using mastic sealant or metal tape to the distribution system of homes with either central air conditioning or a ducted heating system. </w:t>
      </w:r>
    </w:p>
    <w:p w14:paraId="3A87713C" w14:textId="77777777" w:rsidR="00800EEF" w:rsidRPr="000563D8" w:rsidRDefault="00800EEF" w:rsidP="00800EEF">
      <w:pPr>
        <w:spacing w:after="240"/>
        <w:rPr>
          <w:rFonts w:cstheme="minorHAnsi"/>
        </w:rPr>
      </w:pPr>
      <w:r w:rsidRPr="000563D8">
        <w:rPr>
          <w:rFonts w:cstheme="minorHAnsi"/>
        </w:rPr>
        <w:t>Two methodologies for estimating the savings associate from sealing the ducts are provided. The first preferred method requires the use of a blower door and the second requires careful inspection of the duct work.</w:t>
      </w:r>
    </w:p>
    <w:p w14:paraId="790FEAC7" w14:textId="77777777" w:rsidR="00800EEF" w:rsidRPr="000563D8" w:rsidRDefault="00800EEF" w:rsidP="00800EEF">
      <w:pPr>
        <w:numPr>
          <w:ilvl w:val="0"/>
          <w:numId w:val="21"/>
        </w:numPr>
        <w:tabs>
          <w:tab w:val="clear" w:pos="1080"/>
          <w:tab w:val="num" w:pos="720"/>
        </w:tabs>
        <w:autoSpaceDE w:val="0"/>
        <w:autoSpaceDN w:val="0"/>
        <w:adjustRightInd w:val="0"/>
        <w:spacing w:after="240"/>
        <w:ind w:left="720"/>
        <w:jc w:val="left"/>
        <w:rPr>
          <w:rFonts w:cstheme="minorHAnsi"/>
          <w:b/>
        </w:rPr>
      </w:pPr>
      <w:r w:rsidRPr="000563D8">
        <w:rPr>
          <w:rFonts w:cstheme="minorHAnsi"/>
          <w:b/>
        </w:rPr>
        <w:t xml:space="preserve">Modified Blower Door Subtraction </w:t>
      </w:r>
      <w:r w:rsidRPr="000563D8">
        <w:rPr>
          <w:rFonts w:cstheme="minorHAnsi"/>
        </w:rPr>
        <w:t xml:space="preserve">– this technique is described in detail on p.44 of the Energy Conservatory Blower Door Manual; which can be found on the Energy Conservatory website (As of Oct 2014: </w:t>
      </w:r>
      <w:r w:rsidRPr="000563D8">
        <w:t>http://www.energyconservatory.com/sites/default/files/documents/mod_3-4_dg700_-_new_flow_rings_-_cr_-_tpt_-_no_fr_switch_manual_ce_0.pdf</w:t>
      </w:r>
      <w:r w:rsidRPr="000563D8">
        <w:rPr>
          <w:rFonts w:cstheme="minorHAnsi"/>
        </w:rPr>
        <w:t>)</w:t>
      </w:r>
    </w:p>
    <w:p w14:paraId="72AED5EB" w14:textId="77777777" w:rsidR="00800EEF" w:rsidRPr="000563D8" w:rsidRDefault="00800EEF" w:rsidP="00800EEF">
      <w:pPr>
        <w:numPr>
          <w:ilvl w:val="0"/>
          <w:numId w:val="21"/>
        </w:numPr>
        <w:tabs>
          <w:tab w:val="clear" w:pos="1080"/>
          <w:tab w:val="num" w:pos="720"/>
        </w:tabs>
        <w:autoSpaceDE w:val="0"/>
        <w:autoSpaceDN w:val="0"/>
        <w:adjustRightInd w:val="0"/>
        <w:spacing w:after="240"/>
        <w:ind w:left="720"/>
        <w:jc w:val="left"/>
        <w:rPr>
          <w:rFonts w:cstheme="minorHAnsi"/>
        </w:rPr>
      </w:pPr>
      <w:r w:rsidRPr="000563D8">
        <w:rPr>
          <w:rFonts w:cstheme="minorHAnsi"/>
          <w:b/>
        </w:rPr>
        <w:t>Evaluation of Distribution Efficiency</w:t>
      </w:r>
      <w:r w:rsidRPr="000563D8">
        <w:rPr>
          <w:rFonts w:cstheme="minorHAnsi"/>
        </w:rPr>
        <w:t xml:space="preserve"> – this methodology requires the evaluation of three duct characteristics below, and use of the Building Performance Institutes ‘Distribution Efficiency Look-Up Table’;</w:t>
      </w:r>
    </w:p>
    <w:p w14:paraId="38517B81" w14:textId="77777777" w:rsidR="00800EEF" w:rsidRPr="000563D8" w:rsidRDefault="00800EEF" w:rsidP="00800EEF">
      <w:pPr>
        <w:spacing w:after="240"/>
        <w:ind w:left="720"/>
        <w:rPr>
          <w:rFonts w:cstheme="minorHAnsi"/>
        </w:rPr>
      </w:pPr>
      <w:r w:rsidRPr="000563D8">
        <w:rPr>
          <w:rFonts w:eastAsia="Calibri"/>
          <w:color w:val="0000FF"/>
          <w:u w:val="single"/>
        </w:rPr>
        <w:t>http://www.bpi.org/files/pdf/DistributionEfficiencyTable-BlueSheet.pdf</w:t>
      </w:r>
    </w:p>
    <w:p w14:paraId="28FBC354" w14:textId="77777777" w:rsidR="00800EEF" w:rsidRPr="000563D8" w:rsidRDefault="00800EEF" w:rsidP="00800EEF">
      <w:pPr>
        <w:numPr>
          <w:ilvl w:val="1"/>
          <w:numId w:val="22"/>
        </w:numPr>
        <w:spacing w:after="240"/>
        <w:jc w:val="left"/>
        <w:rPr>
          <w:rFonts w:cstheme="minorHAnsi"/>
        </w:rPr>
      </w:pPr>
      <w:r w:rsidRPr="000563D8">
        <w:rPr>
          <w:rFonts w:cstheme="minorHAnsi"/>
        </w:rPr>
        <w:t>Percentage of duct work found within the conditioned space</w:t>
      </w:r>
    </w:p>
    <w:p w14:paraId="5D814195" w14:textId="77777777" w:rsidR="00800EEF" w:rsidRPr="000563D8" w:rsidRDefault="00800EEF" w:rsidP="00800EEF">
      <w:pPr>
        <w:numPr>
          <w:ilvl w:val="1"/>
          <w:numId w:val="22"/>
        </w:numPr>
        <w:spacing w:after="240"/>
        <w:jc w:val="left"/>
        <w:rPr>
          <w:rFonts w:cstheme="minorHAnsi"/>
        </w:rPr>
      </w:pPr>
      <w:r w:rsidRPr="000563D8">
        <w:rPr>
          <w:rFonts w:cstheme="minorHAnsi"/>
        </w:rPr>
        <w:t>Duct leakage evaluation</w:t>
      </w:r>
    </w:p>
    <w:p w14:paraId="42BDE9B0" w14:textId="77777777" w:rsidR="00800EEF" w:rsidRPr="000563D8" w:rsidRDefault="00800EEF" w:rsidP="00800EEF">
      <w:pPr>
        <w:numPr>
          <w:ilvl w:val="1"/>
          <w:numId w:val="22"/>
        </w:numPr>
        <w:spacing w:after="240"/>
        <w:jc w:val="left"/>
        <w:rPr>
          <w:rFonts w:cstheme="minorHAnsi"/>
        </w:rPr>
      </w:pPr>
      <w:r w:rsidRPr="000563D8">
        <w:rPr>
          <w:rFonts w:cstheme="minorHAnsi"/>
        </w:rPr>
        <w:t>Duct insulation evaluation</w:t>
      </w:r>
    </w:p>
    <w:p w14:paraId="0ABAE8BF" w14:textId="77777777" w:rsidR="00800EEF" w:rsidRPr="000563D8" w:rsidRDefault="00800EEF" w:rsidP="00800EEF">
      <w:pPr>
        <w:widowControl/>
        <w:jc w:val="left"/>
        <w:rPr>
          <w:rFonts w:cstheme="minorHAnsi"/>
          <w:szCs w:val="20"/>
        </w:rPr>
      </w:pPr>
      <w:r w:rsidRPr="000563D8">
        <w:rPr>
          <w:rFonts w:cstheme="minorHAnsi"/>
          <w:szCs w:val="20"/>
        </w:rPr>
        <w:t xml:space="preserve">This measure was developed to be applicable to the following program types:  RF.  </w:t>
      </w:r>
    </w:p>
    <w:p w14:paraId="3F7F98C4" w14:textId="77777777" w:rsidR="00800EEF" w:rsidRPr="000563D8" w:rsidRDefault="00800EEF" w:rsidP="00800EEF">
      <w:pPr>
        <w:widowControl/>
        <w:jc w:val="left"/>
        <w:rPr>
          <w:rFonts w:cstheme="minorHAnsi"/>
          <w:szCs w:val="20"/>
        </w:rPr>
      </w:pPr>
      <w:r w:rsidRPr="000563D8">
        <w:rPr>
          <w:rFonts w:cstheme="minorHAnsi"/>
          <w:szCs w:val="20"/>
        </w:rPr>
        <w:t>If applied to other program types, the measure savings should be verified.</w:t>
      </w:r>
    </w:p>
    <w:p w14:paraId="1D146595" w14:textId="77777777" w:rsidR="00800EEF" w:rsidRPr="000563D8" w:rsidRDefault="00800EEF" w:rsidP="00800EEF">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Definition of Efficient Equipment </w:t>
      </w:r>
    </w:p>
    <w:p w14:paraId="3289B875" w14:textId="77777777" w:rsidR="00800EEF" w:rsidRPr="00FE290F" w:rsidRDefault="00800EEF" w:rsidP="00800EEF">
      <w:pPr>
        <w:rPr>
          <w:ins w:id="3290" w:author="Samuel Dent" w:date="2015-09-24T06:01:00Z"/>
          <w:color w:val="FF0000"/>
        </w:rPr>
      </w:pPr>
      <w:r w:rsidRPr="000563D8">
        <w:rPr>
          <w:rFonts w:cstheme="minorHAnsi"/>
        </w:rPr>
        <w:t>The efficient condition is sealed duct work throughout the unconditioned</w:t>
      </w:r>
      <w:ins w:id="3291" w:author="Samuel Dent" w:date="2015-09-24T06:01:00Z">
        <w:r>
          <w:rPr>
            <w:rFonts w:cstheme="minorHAnsi"/>
          </w:rPr>
          <w:t xml:space="preserve"> or semi-conditioned</w:t>
        </w:r>
      </w:ins>
      <w:r w:rsidRPr="000563D8">
        <w:rPr>
          <w:rFonts w:cstheme="minorHAnsi"/>
        </w:rPr>
        <w:t xml:space="preserve"> space in the home.</w:t>
      </w:r>
      <w:ins w:id="3292" w:author="Samuel Dent" w:date="2015-09-24T06:01:00Z">
        <w:r>
          <w:rPr>
            <w:rFonts w:cstheme="minorHAnsi"/>
          </w:rPr>
          <w:t xml:space="preserve"> </w:t>
        </w:r>
        <w:r w:rsidRPr="002C788B">
          <w:rPr>
            <w:rPrChange w:id="3293" w:author="&quot;sdent&quot;" w:date="2016-01-21T10:09:00Z">
              <w:rPr>
                <w:color w:val="FF0000"/>
              </w:rPr>
            </w:rPrChange>
          </w:rPr>
          <w:t>A non‐conditioned space is defined as a space outside of the thermal envelope of the building that is not intentionally heated for occupancy (crawl space, roof attic, etc). A semi-conditioned space is defined as a space within the thermal envelop that is not intentionally heated for occupancy (unfinished basement)</w:t>
        </w:r>
        <w:r w:rsidRPr="002C788B">
          <w:rPr>
            <w:rStyle w:val="FootnoteReference"/>
            <w:rFonts w:eastAsiaTheme="minorEastAsia"/>
            <w:rPrChange w:id="3294" w:author="&quot;sdent&quot;" w:date="2016-01-21T10:09:00Z">
              <w:rPr>
                <w:rStyle w:val="FootnoteReference"/>
                <w:rFonts w:eastAsiaTheme="minorEastAsia"/>
                <w:color w:val="FF0000"/>
              </w:rPr>
            </w:rPrChange>
          </w:rPr>
          <w:footnoteReference w:id="216"/>
        </w:r>
        <w:r w:rsidRPr="002C788B">
          <w:rPr>
            <w:rPrChange w:id="3297" w:author="&quot;sdent&quot;" w:date="2016-01-21T10:09:00Z">
              <w:rPr>
                <w:color w:val="FF0000"/>
              </w:rPr>
            </w:rPrChange>
          </w:rPr>
          <w:t>.</w:t>
        </w:r>
      </w:ins>
    </w:p>
    <w:p w14:paraId="6876243D" w14:textId="77777777" w:rsidR="00800EEF" w:rsidRPr="000563D8" w:rsidDel="00CB2558" w:rsidRDefault="00800EEF" w:rsidP="00800EEF">
      <w:pPr>
        <w:spacing w:after="240"/>
        <w:rPr>
          <w:del w:id="3298" w:author="Samuel Dent" w:date="2015-09-24T06:02:00Z"/>
          <w:rFonts w:cstheme="minorHAnsi"/>
        </w:rPr>
      </w:pPr>
    </w:p>
    <w:p w14:paraId="175919CB" w14:textId="77777777" w:rsidR="00800EEF" w:rsidRPr="000563D8" w:rsidRDefault="00800EEF" w:rsidP="00800EEF">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Definition of Baseline Equipment </w:t>
      </w:r>
    </w:p>
    <w:p w14:paraId="503F4E39" w14:textId="77777777" w:rsidR="00800EEF" w:rsidRPr="000563D8" w:rsidRDefault="00800EEF" w:rsidP="00800EEF">
      <w:pPr>
        <w:spacing w:after="240"/>
        <w:rPr>
          <w:rFonts w:cstheme="minorHAnsi"/>
        </w:rPr>
      </w:pPr>
      <w:r w:rsidRPr="000563D8">
        <w:rPr>
          <w:rFonts w:cstheme="minorHAnsi"/>
        </w:rPr>
        <w:t>The existing baseline condition is leaky duct work within the unconditioned</w:t>
      </w:r>
      <w:ins w:id="3299" w:author="Samuel Dent" w:date="2015-09-24T06:02:00Z">
        <w:r>
          <w:rPr>
            <w:rFonts w:cstheme="minorHAnsi"/>
          </w:rPr>
          <w:t xml:space="preserve"> or semi-conditioned</w:t>
        </w:r>
      </w:ins>
      <w:r w:rsidRPr="000563D8">
        <w:rPr>
          <w:rFonts w:cstheme="minorHAnsi"/>
        </w:rPr>
        <w:t xml:space="preserve"> space in the home.</w:t>
      </w:r>
    </w:p>
    <w:p w14:paraId="27A8B381" w14:textId="77777777" w:rsidR="00800EEF" w:rsidRPr="000563D8" w:rsidRDefault="00800EEF" w:rsidP="00800EEF">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Deemed Lifetime of Efficient Equipment </w:t>
      </w:r>
    </w:p>
    <w:p w14:paraId="0DFB2AB1" w14:textId="77777777" w:rsidR="00800EEF" w:rsidRPr="000563D8" w:rsidRDefault="00800EEF" w:rsidP="00800EEF">
      <w:pPr>
        <w:keepNext/>
        <w:spacing w:after="240"/>
        <w:rPr>
          <w:rFonts w:cstheme="minorHAnsi"/>
        </w:rPr>
      </w:pPr>
      <w:r w:rsidRPr="000563D8">
        <w:rPr>
          <w:rFonts w:cstheme="minorHAnsi"/>
        </w:rPr>
        <w:t>The assumed lifetime of this measure is 20 years</w:t>
      </w:r>
      <w:r w:rsidRPr="000563D8">
        <w:rPr>
          <w:rFonts w:ascii="Arial" w:eastAsia="Calibri" w:hAnsi="Arial"/>
          <w:vertAlign w:val="superscript"/>
        </w:rPr>
        <w:footnoteReference w:id="217"/>
      </w:r>
      <w:r w:rsidRPr="000563D8">
        <w:rPr>
          <w:rFonts w:cstheme="minorHAnsi"/>
        </w:rPr>
        <w:t>.</w:t>
      </w:r>
    </w:p>
    <w:p w14:paraId="77A17F12" w14:textId="77777777" w:rsidR="00800EEF" w:rsidRPr="000563D8" w:rsidRDefault="00800EEF" w:rsidP="00800EEF">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Deemed Measure Cost </w:t>
      </w:r>
    </w:p>
    <w:p w14:paraId="0994CD47" w14:textId="77777777" w:rsidR="00800EEF" w:rsidRPr="000563D8" w:rsidRDefault="00800EEF" w:rsidP="00800EEF">
      <w:pPr>
        <w:spacing w:after="240"/>
        <w:rPr>
          <w:rFonts w:cstheme="minorHAnsi"/>
        </w:rPr>
      </w:pPr>
      <w:r w:rsidRPr="000563D8">
        <w:rPr>
          <w:rFonts w:cstheme="minorHAnsi"/>
        </w:rPr>
        <w:t>The actual duct sealing measure cost should be used.</w:t>
      </w:r>
    </w:p>
    <w:p w14:paraId="2C93DA76" w14:textId="77777777" w:rsidR="00800EEF" w:rsidRPr="000563D8" w:rsidRDefault="00800EEF" w:rsidP="00800EEF">
      <w:pPr>
        <w:keepNext/>
        <w:keepLines/>
        <w:spacing w:before="200"/>
        <w:outlineLvl w:val="5"/>
        <w:rPr>
          <w:rFonts w:eastAsiaTheme="majorEastAsia" w:cstheme="majorBidi"/>
          <w:b/>
          <w:iCs/>
          <w:smallCaps/>
          <w:sz w:val="22"/>
        </w:rPr>
      </w:pPr>
      <w:r w:rsidRPr="000563D8">
        <w:rPr>
          <w:rFonts w:eastAsiaTheme="majorEastAsia" w:cstheme="majorBidi"/>
          <w:b/>
          <w:iCs/>
          <w:smallCaps/>
          <w:sz w:val="22"/>
        </w:rPr>
        <w:lastRenderedPageBreak/>
        <w:t>Loadshape</w:t>
      </w:r>
    </w:p>
    <w:tbl>
      <w:tblPr>
        <w:tblW w:w="8136" w:type="dxa"/>
        <w:tblInd w:w="108" w:type="dxa"/>
        <w:tblLook w:val="04A0" w:firstRow="1" w:lastRow="0" w:firstColumn="1" w:lastColumn="0" w:noHBand="0" w:noVBand="1"/>
      </w:tblPr>
      <w:tblGrid>
        <w:gridCol w:w="8136"/>
      </w:tblGrid>
      <w:tr w:rsidR="00800EEF" w:rsidRPr="000563D8" w14:paraId="4889452E" w14:textId="77777777" w:rsidTr="009C3E5A">
        <w:trPr>
          <w:trHeight w:val="300"/>
        </w:trPr>
        <w:tc>
          <w:tcPr>
            <w:tcW w:w="8136" w:type="dxa"/>
            <w:noWrap/>
            <w:vAlign w:val="center"/>
            <w:hideMark/>
          </w:tcPr>
          <w:p w14:paraId="3F30A726" w14:textId="77777777" w:rsidR="00800EEF" w:rsidRPr="000563D8" w:rsidRDefault="00800EEF" w:rsidP="009C3E5A">
            <w:pPr>
              <w:widowControl/>
              <w:spacing w:line="276" w:lineRule="auto"/>
              <w:jc w:val="left"/>
              <w:rPr>
                <w:rFonts w:cstheme="minorHAnsi"/>
                <w:color w:val="000000"/>
                <w:szCs w:val="20"/>
              </w:rPr>
            </w:pPr>
            <w:r w:rsidRPr="000563D8">
              <w:rPr>
                <w:rFonts w:cstheme="minorHAnsi"/>
                <w:color w:val="000000"/>
                <w:szCs w:val="20"/>
              </w:rPr>
              <w:t>Loadshape R08 - Residential Cooling</w:t>
            </w:r>
          </w:p>
        </w:tc>
      </w:tr>
      <w:tr w:rsidR="00800EEF" w:rsidRPr="000563D8" w14:paraId="265F8437" w14:textId="77777777" w:rsidTr="009C3E5A">
        <w:trPr>
          <w:trHeight w:val="300"/>
        </w:trPr>
        <w:tc>
          <w:tcPr>
            <w:tcW w:w="8136" w:type="dxa"/>
            <w:noWrap/>
            <w:vAlign w:val="center"/>
            <w:hideMark/>
          </w:tcPr>
          <w:p w14:paraId="552FD086" w14:textId="77777777" w:rsidR="00800EEF" w:rsidRPr="000563D8" w:rsidRDefault="00800EEF" w:rsidP="009C3E5A">
            <w:pPr>
              <w:widowControl/>
              <w:spacing w:line="276" w:lineRule="auto"/>
              <w:jc w:val="left"/>
              <w:rPr>
                <w:rFonts w:cstheme="minorHAnsi"/>
                <w:color w:val="000000"/>
                <w:szCs w:val="20"/>
              </w:rPr>
            </w:pPr>
            <w:r w:rsidRPr="000563D8">
              <w:rPr>
                <w:rFonts w:cstheme="minorHAnsi"/>
                <w:color w:val="000000"/>
                <w:szCs w:val="20"/>
              </w:rPr>
              <w:t>Loadshape R09 - Residential Electric Space Heat</w:t>
            </w:r>
          </w:p>
        </w:tc>
      </w:tr>
      <w:tr w:rsidR="00800EEF" w:rsidRPr="000563D8" w14:paraId="325983FE" w14:textId="77777777" w:rsidTr="009C3E5A">
        <w:trPr>
          <w:trHeight w:val="300"/>
        </w:trPr>
        <w:tc>
          <w:tcPr>
            <w:tcW w:w="8136" w:type="dxa"/>
            <w:noWrap/>
            <w:vAlign w:val="center"/>
            <w:hideMark/>
          </w:tcPr>
          <w:p w14:paraId="395FFC29" w14:textId="77777777" w:rsidR="00800EEF" w:rsidRPr="000563D8" w:rsidRDefault="00800EEF" w:rsidP="009C3E5A">
            <w:pPr>
              <w:widowControl/>
              <w:spacing w:line="276" w:lineRule="auto"/>
              <w:jc w:val="left"/>
              <w:rPr>
                <w:rFonts w:cstheme="minorHAnsi"/>
                <w:color w:val="000000"/>
                <w:szCs w:val="20"/>
              </w:rPr>
            </w:pPr>
            <w:r w:rsidRPr="000563D8">
              <w:rPr>
                <w:rFonts w:cstheme="minorHAnsi"/>
                <w:color w:val="000000"/>
                <w:szCs w:val="20"/>
              </w:rPr>
              <w:t>Loadshape R10 - Residential Electric Heating and Cooling (Shell Measures)</w:t>
            </w:r>
          </w:p>
        </w:tc>
      </w:tr>
    </w:tbl>
    <w:p w14:paraId="2F296B9C" w14:textId="77777777" w:rsidR="00800EEF" w:rsidRPr="000563D8" w:rsidRDefault="00800EEF" w:rsidP="00800EEF">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Coincidence Factor </w:t>
      </w:r>
    </w:p>
    <w:p w14:paraId="63120C52" w14:textId="77777777" w:rsidR="00800EEF" w:rsidRPr="000563D8" w:rsidRDefault="00800EEF" w:rsidP="00800EEF">
      <w:pPr>
        <w:spacing w:after="240"/>
        <w:rPr>
          <w:rFonts w:cstheme="minorHAnsi"/>
        </w:rPr>
      </w:pPr>
      <w:r w:rsidRPr="000563D8">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0563D8">
        <w:rPr>
          <w:rFonts w:cstheme="minorHAnsi"/>
          <w:i/>
          <w:iCs/>
        </w:rPr>
        <w:t>average</w:t>
      </w:r>
      <w:r w:rsidRPr="000563D8">
        <w:rPr>
          <w:rFonts w:cstheme="minorHAnsi"/>
        </w:rPr>
        <w:t xml:space="preserve"> savings over the defined summer peak period, and is presented so that savings can be bid into PJM’s Forward Capacity Market.  </w:t>
      </w:r>
    </w:p>
    <w:p w14:paraId="466F9F06" w14:textId="77777777" w:rsidR="00800EEF" w:rsidRPr="000563D8" w:rsidRDefault="00800EEF" w:rsidP="00800EEF">
      <w:pPr>
        <w:spacing w:after="240"/>
        <w:ind w:left="720"/>
        <w:rPr>
          <w:rFonts w:cstheme="minorHAnsi"/>
        </w:rPr>
      </w:pPr>
      <w:r w:rsidRPr="000563D8">
        <w:rPr>
          <w:rFonts w:cstheme="minorHAnsi"/>
        </w:rPr>
        <w:t>CF</w:t>
      </w:r>
      <w:r w:rsidRPr="000563D8">
        <w:rPr>
          <w:rFonts w:cstheme="minorHAnsi"/>
          <w:vertAlign w:val="subscript"/>
        </w:rPr>
        <w:t>SSP</w:t>
      </w:r>
      <w:r w:rsidRPr="000563D8">
        <w:rPr>
          <w:rFonts w:cstheme="minorHAnsi"/>
        </w:rPr>
        <w:t xml:space="preserve"> </w:t>
      </w:r>
      <w:r w:rsidRPr="000563D8">
        <w:rPr>
          <w:rFonts w:cstheme="minorHAnsi"/>
        </w:rPr>
        <w:tab/>
        <w:t xml:space="preserve">= Summer System Peak Coincidence Factor for Central A/C (during utility peak hour) </w:t>
      </w:r>
    </w:p>
    <w:p w14:paraId="43347EF9" w14:textId="77777777" w:rsidR="00800EEF" w:rsidRPr="000563D8" w:rsidRDefault="00800EEF" w:rsidP="00800EEF">
      <w:pPr>
        <w:spacing w:after="240"/>
        <w:ind w:left="720" w:firstLine="720"/>
        <w:rPr>
          <w:rFonts w:cstheme="minorHAnsi"/>
        </w:rPr>
      </w:pPr>
      <w:r w:rsidRPr="000563D8">
        <w:rPr>
          <w:rFonts w:cstheme="minorHAnsi"/>
        </w:rPr>
        <w:t>= 68%</w:t>
      </w:r>
      <w:r w:rsidRPr="000563D8">
        <w:rPr>
          <w:rFonts w:ascii="Arial" w:eastAsiaTheme="minorEastAsia" w:hAnsi="Arial"/>
          <w:vertAlign w:val="superscript"/>
        </w:rPr>
        <w:footnoteReference w:id="218"/>
      </w:r>
    </w:p>
    <w:p w14:paraId="4FF7EF79" w14:textId="77777777" w:rsidR="00800EEF" w:rsidRPr="000563D8" w:rsidRDefault="00800EEF" w:rsidP="00800EEF">
      <w:pPr>
        <w:spacing w:after="240"/>
        <w:ind w:left="720"/>
        <w:rPr>
          <w:rFonts w:cstheme="minorHAnsi"/>
        </w:rPr>
      </w:pPr>
      <w:r w:rsidRPr="000563D8">
        <w:rPr>
          <w:rFonts w:cstheme="minorHAnsi"/>
        </w:rPr>
        <w:t>CF</w:t>
      </w:r>
      <w:r w:rsidRPr="000563D8">
        <w:rPr>
          <w:rFonts w:cstheme="minorHAnsi"/>
          <w:vertAlign w:val="subscript"/>
        </w:rPr>
        <w:t xml:space="preserve">PJM </w:t>
      </w:r>
      <w:r w:rsidRPr="000563D8">
        <w:rPr>
          <w:rFonts w:cstheme="minorHAnsi"/>
        </w:rPr>
        <w:t> </w:t>
      </w:r>
      <w:r w:rsidRPr="000563D8">
        <w:rPr>
          <w:rFonts w:cstheme="minorHAnsi"/>
        </w:rPr>
        <w:tab/>
        <w:t>= PJM Summer Peak Coincidence Factor for Central A/C (average during PJM peak period)</w:t>
      </w:r>
    </w:p>
    <w:p w14:paraId="75AAC6B3" w14:textId="77777777" w:rsidR="00800EEF" w:rsidRPr="000563D8" w:rsidRDefault="00800EEF" w:rsidP="00800EEF">
      <w:pPr>
        <w:spacing w:after="240"/>
        <w:ind w:left="720" w:firstLine="720"/>
        <w:rPr>
          <w:rFonts w:cstheme="minorHAnsi"/>
        </w:rPr>
      </w:pPr>
      <w:r w:rsidRPr="000563D8">
        <w:rPr>
          <w:rFonts w:cstheme="minorHAnsi"/>
        </w:rPr>
        <w:t>= 46.6%</w:t>
      </w:r>
      <w:r w:rsidRPr="000563D8">
        <w:rPr>
          <w:rFonts w:ascii="Arial" w:eastAsiaTheme="minorEastAsia" w:hAnsi="Arial"/>
          <w:vertAlign w:val="superscript"/>
        </w:rPr>
        <w:footnoteReference w:id="219"/>
      </w:r>
    </w:p>
    <w:p w14:paraId="3395C7C0" w14:textId="77777777" w:rsidR="00800EEF" w:rsidRPr="000563D8" w:rsidRDefault="00800EEF" w:rsidP="00800EEF">
      <w:pPr>
        <w:pBdr>
          <w:top w:val="double" w:sz="4" w:space="1" w:color="auto"/>
          <w:bottom w:val="double" w:sz="4" w:space="1" w:color="auto"/>
        </w:pBdr>
        <w:spacing w:after="240"/>
        <w:jc w:val="center"/>
        <w:rPr>
          <w:rFonts w:cstheme="minorHAnsi"/>
          <w:b/>
          <w:sz w:val="22"/>
        </w:rPr>
      </w:pPr>
      <w:r w:rsidRPr="000563D8">
        <w:rPr>
          <w:rFonts w:cstheme="minorHAnsi"/>
          <w:b/>
          <w:sz w:val="22"/>
        </w:rPr>
        <w:t>Algorithm</w:t>
      </w:r>
    </w:p>
    <w:p w14:paraId="141CDB02" w14:textId="77777777" w:rsidR="00800EEF" w:rsidRPr="000563D8" w:rsidRDefault="00800EEF" w:rsidP="00800EEF">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Calculation of Savings </w:t>
      </w:r>
    </w:p>
    <w:p w14:paraId="320A8F6E" w14:textId="77777777" w:rsidR="00800EEF" w:rsidRPr="000563D8" w:rsidRDefault="00800EEF" w:rsidP="00800EEF">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Electric Energy Savings</w:t>
      </w:r>
    </w:p>
    <w:p w14:paraId="5A2D2F2C" w14:textId="77777777" w:rsidR="00800EEF" w:rsidRPr="000563D8" w:rsidRDefault="00800EEF" w:rsidP="00800EEF">
      <w:pPr>
        <w:autoSpaceDE w:val="0"/>
        <w:autoSpaceDN w:val="0"/>
        <w:adjustRightInd w:val="0"/>
        <w:spacing w:after="240"/>
        <w:rPr>
          <w:rFonts w:cstheme="minorHAnsi"/>
          <w:b/>
          <w:i/>
        </w:rPr>
      </w:pPr>
      <w:r w:rsidRPr="000563D8">
        <w:rPr>
          <w:rFonts w:cstheme="minorHAnsi"/>
          <w:b/>
          <w:i/>
        </w:rPr>
        <w:t xml:space="preserve">Methodology 1: Modified Blower Door Subtraction </w:t>
      </w:r>
    </w:p>
    <w:p w14:paraId="12779E61" w14:textId="77777777" w:rsidR="00800EEF" w:rsidRPr="000563D8" w:rsidRDefault="00800EEF" w:rsidP="00800EEF">
      <w:pPr>
        <w:numPr>
          <w:ilvl w:val="0"/>
          <w:numId w:val="23"/>
        </w:numPr>
        <w:spacing w:after="240"/>
        <w:contextualSpacing/>
        <w:rPr>
          <w:rFonts w:cstheme="minorHAnsi"/>
        </w:rPr>
      </w:pPr>
      <w:r w:rsidRPr="000563D8">
        <w:rPr>
          <w:rFonts w:cstheme="minorHAnsi"/>
        </w:rPr>
        <w:t>Determine Duct Leakage rate before and after performing duct sealing:</w:t>
      </w:r>
    </w:p>
    <w:p w14:paraId="1203983A" w14:textId="77777777" w:rsidR="00800EEF" w:rsidRPr="000563D8" w:rsidRDefault="00800EEF" w:rsidP="00800EEF">
      <w:pPr>
        <w:spacing w:after="240"/>
        <w:rPr>
          <w:rFonts w:cstheme="minorHAnsi"/>
        </w:rPr>
      </w:pPr>
      <w:r w:rsidRPr="000563D8">
        <w:rPr>
          <w:rFonts w:cstheme="minorHAnsi"/>
        </w:rPr>
        <w:tab/>
        <w:t>Duct Leakage (CFM50</w:t>
      </w:r>
      <w:r w:rsidRPr="000563D8">
        <w:rPr>
          <w:rFonts w:cstheme="minorHAnsi"/>
          <w:vertAlign w:val="subscript"/>
        </w:rPr>
        <w:t>DL</w:t>
      </w:r>
      <w:r w:rsidRPr="000563D8">
        <w:rPr>
          <w:rFonts w:cstheme="minorHAnsi"/>
        </w:rPr>
        <w:t xml:space="preserve">) </w:t>
      </w:r>
      <w:r w:rsidRPr="000563D8">
        <w:rPr>
          <w:rFonts w:cstheme="minorHAnsi"/>
        </w:rPr>
        <w:tab/>
        <w:t>= (CFM50</w:t>
      </w:r>
      <w:r w:rsidRPr="000563D8">
        <w:rPr>
          <w:rFonts w:cstheme="minorHAnsi"/>
          <w:vertAlign w:val="subscript"/>
        </w:rPr>
        <w:t>Whole House</w:t>
      </w:r>
      <w:r w:rsidRPr="000563D8">
        <w:rPr>
          <w:rFonts w:cstheme="minorHAnsi"/>
        </w:rPr>
        <w:t xml:space="preserve"> – CFM50</w:t>
      </w:r>
      <w:r w:rsidRPr="000563D8">
        <w:rPr>
          <w:rFonts w:cstheme="minorHAnsi"/>
          <w:vertAlign w:val="subscript"/>
        </w:rPr>
        <w:t>Envelope Only</w:t>
      </w:r>
      <w:r w:rsidRPr="000563D8">
        <w:rPr>
          <w:rFonts w:cstheme="minorHAnsi"/>
        </w:rPr>
        <w:t>) * SCF</w:t>
      </w:r>
    </w:p>
    <w:p w14:paraId="2EF3AA42" w14:textId="77777777" w:rsidR="00800EEF" w:rsidRPr="000563D8" w:rsidRDefault="00800EEF" w:rsidP="00800EEF">
      <w:pPr>
        <w:spacing w:after="240"/>
        <w:rPr>
          <w:rFonts w:cstheme="minorHAnsi"/>
        </w:rPr>
      </w:pPr>
      <w:r w:rsidRPr="000563D8">
        <w:rPr>
          <w:rFonts w:cstheme="minorHAnsi"/>
        </w:rPr>
        <w:t>Where:</w:t>
      </w:r>
    </w:p>
    <w:p w14:paraId="54D780DD" w14:textId="77777777" w:rsidR="00800EEF" w:rsidRPr="000563D8" w:rsidRDefault="00800EEF" w:rsidP="00800EEF">
      <w:pPr>
        <w:spacing w:after="240"/>
        <w:ind w:left="2880" w:hanging="2160"/>
        <w:rPr>
          <w:rFonts w:cstheme="minorHAnsi"/>
        </w:rPr>
      </w:pPr>
      <w:r w:rsidRPr="000563D8">
        <w:rPr>
          <w:rFonts w:cstheme="minorHAnsi"/>
        </w:rPr>
        <w:t>CFM50</w:t>
      </w:r>
      <w:r w:rsidRPr="000563D8">
        <w:rPr>
          <w:rFonts w:cstheme="minorHAnsi"/>
          <w:vertAlign w:val="subscript"/>
        </w:rPr>
        <w:t>Whole House</w:t>
      </w:r>
      <w:r w:rsidRPr="000563D8">
        <w:rPr>
          <w:rFonts w:cstheme="minorHAnsi"/>
        </w:rPr>
        <w:tab/>
        <w:t xml:space="preserve">= Standard Blower Door test result finding Cubic Feet per Minute at 50 Pascal pressure differential </w:t>
      </w:r>
    </w:p>
    <w:p w14:paraId="6A7784C9" w14:textId="77777777" w:rsidR="00800EEF" w:rsidRPr="000563D8" w:rsidRDefault="00800EEF" w:rsidP="00800EEF">
      <w:pPr>
        <w:spacing w:after="240"/>
        <w:ind w:left="2880" w:hanging="2160"/>
        <w:rPr>
          <w:rFonts w:cstheme="minorHAnsi"/>
        </w:rPr>
      </w:pPr>
      <w:r w:rsidRPr="000563D8">
        <w:rPr>
          <w:rFonts w:cstheme="minorHAnsi"/>
        </w:rPr>
        <w:t>CFM50</w:t>
      </w:r>
      <w:r w:rsidRPr="000563D8">
        <w:rPr>
          <w:rFonts w:cstheme="minorHAnsi"/>
          <w:vertAlign w:val="subscript"/>
        </w:rPr>
        <w:t>Envelope Only</w:t>
      </w:r>
      <w:r w:rsidRPr="000563D8">
        <w:rPr>
          <w:rFonts w:cstheme="minorHAnsi"/>
          <w:vertAlign w:val="subscript"/>
        </w:rPr>
        <w:tab/>
      </w:r>
      <w:r w:rsidRPr="000563D8">
        <w:rPr>
          <w:rFonts w:cstheme="minorHAnsi"/>
        </w:rPr>
        <w:t>= Blower Door test result finding Cubic Feet per Minute at 50 Pascal pressure differential with all supply and return registers sealed.</w:t>
      </w:r>
    </w:p>
    <w:p w14:paraId="062DFF72" w14:textId="77777777" w:rsidR="00800EEF" w:rsidRPr="000563D8" w:rsidRDefault="00800EEF" w:rsidP="00800EEF">
      <w:pPr>
        <w:autoSpaceDE w:val="0"/>
        <w:autoSpaceDN w:val="0"/>
        <w:adjustRightInd w:val="0"/>
        <w:spacing w:after="240"/>
        <w:ind w:left="2880" w:hanging="2160"/>
        <w:rPr>
          <w:rFonts w:cstheme="minorHAnsi"/>
        </w:rPr>
      </w:pPr>
      <w:r w:rsidRPr="000563D8">
        <w:rPr>
          <w:rFonts w:cstheme="minorHAnsi"/>
        </w:rPr>
        <w:t>SCF</w:t>
      </w:r>
      <w:r w:rsidRPr="000563D8">
        <w:rPr>
          <w:rFonts w:cstheme="minorHAnsi"/>
        </w:rPr>
        <w:tab/>
        <w:t>= Subtraction Correction Factor to account for underestimation of duct leakage due to connections between the duct system and the home. Determined by measuring pressure in duct system with registers sealed and using look up table provided by Energy Conservatory.</w:t>
      </w:r>
    </w:p>
    <w:p w14:paraId="2DAD6586" w14:textId="77777777" w:rsidR="00800EEF" w:rsidRPr="000563D8" w:rsidRDefault="00800EEF" w:rsidP="00800EEF">
      <w:pPr>
        <w:numPr>
          <w:ilvl w:val="0"/>
          <w:numId w:val="23"/>
        </w:numPr>
        <w:spacing w:after="240"/>
        <w:contextualSpacing/>
        <w:rPr>
          <w:rFonts w:cstheme="minorHAnsi"/>
        </w:rPr>
      </w:pPr>
      <w:r w:rsidRPr="000563D8">
        <w:rPr>
          <w:rFonts w:cstheme="minorHAnsi"/>
        </w:rPr>
        <w:t>Calculate duct leakage reduction, convert to CFM25</w:t>
      </w:r>
      <w:r w:rsidRPr="000563D8">
        <w:rPr>
          <w:rFonts w:cstheme="minorHAnsi"/>
          <w:vertAlign w:val="subscript"/>
        </w:rPr>
        <w:t xml:space="preserve">DL </w:t>
      </w:r>
      <w:r w:rsidRPr="000563D8">
        <w:rPr>
          <w:rFonts w:cstheme="minorHAnsi"/>
        </w:rPr>
        <w:t>and factor in Supply and Return Loss Factors</w:t>
      </w:r>
    </w:p>
    <w:p w14:paraId="701C867D" w14:textId="77777777" w:rsidR="00800EEF" w:rsidRPr="000563D8" w:rsidRDefault="00800EEF" w:rsidP="00800EEF">
      <w:pPr>
        <w:spacing w:after="240"/>
        <w:ind w:left="4320" w:hanging="3600"/>
        <w:rPr>
          <w:rFonts w:cstheme="minorHAnsi"/>
        </w:rPr>
      </w:pPr>
      <w:r w:rsidRPr="000563D8">
        <w:rPr>
          <w:rFonts w:cstheme="minorHAnsi"/>
        </w:rPr>
        <w:t>Duct Leakage Reduction (∆CFM25</w:t>
      </w:r>
      <w:r w:rsidRPr="000563D8">
        <w:rPr>
          <w:rFonts w:cstheme="minorHAnsi"/>
          <w:vertAlign w:val="subscript"/>
        </w:rPr>
        <w:t>DL</w:t>
      </w:r>
      <w:r w:rsidRPr="000563D8">
        <w:rPr>
          <w:rFonts w:cstheme="minorHAnsi"/>
        </w:rPr>
        <w:t xml:space="preserve">) </w:t>
      </w:r>
      <w:r w:rsidRPr="000563D8">
        <w:rPr>
          <w:rFonts w:cstheme="minorHAnsi"/>
        </w:rPr>
        <w:tab/>
        <w:t>= (Pre CFM50</w:t>
      </w:r>
      <w:r w:rsidRPr="000563D8">
        <w:rPr>
          <w:rFonts w:cstheme="minorHAnsi"/>
          <w:vertAlign w:val="subscript"/>
        </w:rPr>
        <w:t>DL</w:t>
      </w:r>
      <w:r w:rsidRPr="000563D8">
        <w:rPr>
          <w:rFonts w:cstheme="minorHAnsi"/>
        </w:rPr>
        <w:t xml:space="preserve"> – Post CFM50</w:t>
      </w:r>
      <w:r w:rsidRPr="000563D8">
        <w:rPr>
          <w:rFonts w:cstheme="minorHAnsi"/>
          <w:vertAlign w:val="subscript"/>
        </w:rPr>
        <w:t>DL</w:t>
      </w:r>
      <w:r w:rsidRPr="000563D8">
        <w:rPr>
          <w:rFonts w:cstheme="minorHAnsi"/>
        </w:rPr>
        <w:t>) * 0.64 * (SLF + RLF)</w:t>
      </w:r>
    </w:p>
    <w:p w14:paraId="11606E30" w14:textId="77777777" w:rsidR="00800EEF" w:rsidRPr="000563D8" w:rsidRDefault="00800EEF" w:rsidP="00800EEF">
      <w:pPr>
        <w:spacing w:after="240"/>
        <w:rPr>
          <w:rFonts w:cstheme="minorHAnsi"/>
        </w:rPr>
      </w:pPr>
      <w:r w:rsidRPr="000563D8">
        <w:rPr>
          <w:rFonts w:cstheme="minorHAnsi"/>
        </w:rPr>
        <w:lastRenderedPageBreak/>
        <w:t>Where:</w:t>
      </w:r>
      <w:r w:rsidRPr="000563D8">
        <w:rPr>
          <w:rFonts w:cstheme="minorHAnsi"/>
        </w:rPr>
        <w:tab/>
      </w:r>
    </w:p>
    <w:p w14:paraId="3B6FD5D2" w14:textId="77777777" w:rsidR="00800EEF" w:rsidRPr="000563D8" w:rsidRDefault="00800EEF" w:rsidP="00800EEF">
      <w:pPr>
        <w:spacing w:after="240"/>
        <w:rPr>
          <w:rFonts w:cstheme="minorHAnsi"/>
        </w:rPr>
      </w:pPr>
      <w:r w:rsidRPr="000563D8">
        <w:rPr>
          <w:rFonts w:cstheme="minorHAnsi"/>
        </w:rPr>
        <w:tab/>
        <w:t>0.64</w:t>
      </w:r>
      <w:r w:rsidRPr="000563D8">
        <w:rPr>
          <w:rFonts w:cstheme="minorHAnsi"/>
        </w:rPr>
        <w:tab/>
      </w:r>
      <w:r w:rsidRPr="000563D8">
        <w:rPr>
          <w:rFonts w:cstheme="minorHAnsi"/>
        </w:rPr>
        <w:tab/>
        <w:t>= Converts CFM50 to CFM25</w:t>
      </w:r>
      <w:r w:rsidRPr="000563D8">
        <w:rPr>
          <w:rFonts w:ascii="Arial" w:eastAsiaTheme="minorEastAsia" w:hAnsi="Arial"/>
          <w:vertAlign w:val="superscript"/>
        </w:rPr>
        <w:footnoteReference w:id="220"/>
      </w:r>
    </w:p>
    <w:p w14:paraId="4C6A9D79" w14:textId="77777777" w:rsidR="00800EEF" w:rsidRPr="000563D8" w:rsidRDefault="00800EEF" w:rsidP="00800EEF">
      <w:pPr>
        <w:spacing w:after="240"/>
        <w:ind w:left="720"/>
        <w:rPr>
          <w:rFonts w:cstheme="minorHAnsi"/>
          <w:noProof/>
        </w:rPr>
      </w:pPr>
      <w:r w:rsidRPr="000563D8">
        <w:rPr>
          <w:rFonts w:cstheme="minorHAnsi"/>
          <w:noProof/>
        </w:rPr>
        <w:t>SLF</w:t>
      </w:r>
      <w:r w:rsidRPr="000563D8">
        <w:rPr>
          <w:rFonts w:cstheme="minorHAnsi"/>
          <w:noProof/>
        </w:rPr>
        <w:tab/>
      </w:r>
      <w:r w:rsidRPr="000563D8">
        <w:rPr>
          <w:rFonts w:cstheme="minorHAnsi"/>
          <w:noProof/>
        </w:rPr>
        <w:tab/>
        <w:t>= Supply Loss Factor</w:t>
      </w:r>
    </w:p>
    <w:p w14:paraId="31281009" w14:textId="77777777" w:rsidR="00800EEF" w:rsidRPr="000563D8" w:rsidRDefault="00800EEF" w:rsidP="00800EEF">
      <w:pPr>
        <w:spacing w:after="240"/>
        <w:ind w:left="720"/>
        <w:rPr>
          <w:rFonts w:cstheme="minorHAnsi"/>
          <w:noProof/>
        </w:rPr>
      </w:pPr>
      <w:r w:rsidRPr="000563D8">
        <w:rPr>
          <w:rFonts w:cstheme="minorHAnsi"/>
          <w:noProof/>
        </w:rPr>
        <w:tab/>
      </w:r>
      <w:r w:rsidRPr="000563D8">
        <w:rPr>
          <w:rFonts w:cstheme="minorHAnsi"/>
          <w:noProof/>
        </w:rPr>
        <w:tab/>
        <w:t xml:space="preserve">= % leaks sealed located in Supply ducts * 1 </w:t>
      </w:r>
      <w:r w:rsidRPr="000563D8">
        <w:rPr>
          <w:rFonts w:ascii="Arial" w:eastAsiaTheme="minorEastAsia" w:hAnsi="Arial"/>
          <w:noProof/>
          <w:vertAlign w:val="superscript"/>
        </w:rPr>
        <w:footnoteReference w:id="221"/>
      </w:r>
    </w:p>
    <w:p w14:paraId="68FC0461" w14:textId="77777777" w:rsidR="00800EEF" w:rsidRPr="000563D8" w:rsidRDefault="00800EEF" w:rsidP="00800EEF">
      <w:pPr>
        <w:spacing w:after="240"/>
        <w:ind w:left="720"/>
        <w:rPr>
          <w:rFonts w:cstheme="minorHAnsi"/>
          <w:noProof/>
        </w:rPr>
      </w:pPr>
      <w:r w:rsidRPr="000563D8">
        <w:rPr>
          <w:rFonts w:cstheme="minorHAnsi"/>
          <w:noProof/>
        </w:rPr>
        <w:tab/>
      </w:r>
      <w:r w:rsidRPr="000563D8">
        <w:rPr>
          <w:rFonts w:cstheme="minorHAnsi"/>
          <w:noProof/>
        </w:rPr>
        <w:tab/>
        <w:t>Default = 0.5</w:t>
      </w:r>
      <w:r w:rsidRPr="000563D8">
        <w:rPr>
          <w:rFonts w:ascii="Arial" w:eastAsiaTheme="minorEastAsia" w:hAnsi="Arial"/>
          <w:noProof/>
          <w:vertAlign w:val="superscript"/>
        </w:rPr>
        <w:footnoteReference w:id="222"/>
      </w:r>
    </w:p>
    <w:p w14:paraId="2740F8A6" w14:textId="77777777" w:rsidR="00800EEF" w:rsidRPr="000563D8" w:rsidRDefault="00800EEF" w:rsidP="00800EEF">
      <w:pPr>
        <w:spacing w:after="240"/>
        <w:ind w:left="720"/>
        <w:rPr>
          <w:rFonts w:cstheme="minorHAnsi"/>
          <w:noProof/>
        </w:rPr>
      </w:pPr>
      <w:r w:rsidRPr="000563D8">
        <w:rPr>
          <w:rFonts w:cstheme="minorHAnsi"/>
          <w:noProof/>
        </w:rPr>
        <w:t>RLF</w:t>
      </w:r>
      <w:r w:rsidRPr="000563D8">
        <w:rPr>
          <w:rFonts w:cstheme="minorHAnsi"/>
          <w:noProof/>
        </w:rPr>
        <w:tab/>
      </w:r>
      <w:r w:rsidRPr="000563D8">
        <w:rPr>
          <w:rFonts w:cstheme="minorHAnsi"/>
          <w:noProof/>
        </w:rPr>
        <w:tab/>
        <w:t>= Return Loss Factor</w:t>
      </w:r>
    </w:p>
    <w:p w14:paraId="028FB201" w14:textId="77777777" w:rsidR="00800EEF" w:rsidRPr="000563D8" w:rsidRDefault="00800EEF" w:rsidP="00800EEF">
      <w:pPr>
        <w:spacing w:after="240"/>
        <w:ind w:left="720"/>
        <w:rPr>
          <w:rFonts w:cstheme="minorHAnsi"/>
          <w:noProof/>
        </w:rPr>
      </w:pPr>
      <w:r w:rsidRPr="000563D8">
        <w:rPr>
          <w:rFonts w:cstheme="minorHAnsi"/>
          <w:noProof/>
        </w:rPr>
        <w:tab/>
      </w:r>
      <w:r w:rsidRPr="000563D8">
        <w:rPr>
          <w:rFonts w:cstheme="minorHAnsi"/>
          <w:noProof/>
        </w:rPr>
        <w:tab/>
        <w:t>= % leaks sealed located in Return ducts * 0.5</w:t>
      </w:r>
      <w:r w:rsidRPr="000563D8">
        <w:rPr>
          <w:rFonts w:ascii="Arial" w:eastAsiaTheme="minorEastAsia" w:hAnsi="Arial"/>
          <w:noProof/>
          <w:vertAlign w:val="superscript"/>
        </w:rPr>
        <w:footnoteReference w:id="223"/>
      </w:r>
    </w:p>
    <w:p w14:paraId="5DAC7E98" w14:textId="77777777" w:rsidR="00800EEF" w:rsidRPr="000563D8" w:rsidRDefault="00800EEF" w:rsidP="00800EEF">
      <w:pPr>
        <w:spacing w:after="240"/>
        <w:ind w:left="720"/>
        <w:rPr>
          <w:rFonts w:cstheme="minorHAnsi"/>
          <w:noProof/>
        </w:rPr>
      </w:pPr>
      <w:r w:rsidRPr="000563D8">
        <w:rPr>
          <w:rFonts w:cstheme="minorHAnsi"/>
          <w:noProof/>
        </w:rPr>
        <w:tab/>
      </w:r>
      <w:r w:rsidRPr="000563D8">
        <w:rPr>
          <w:rFonts w:cstheme="minorHAnsi"/>
          <w:noProof/>
        </w:rPr>
        <w:tab/>
        <w:t>Default = 0.25</w:t>
      </w:r>
      <w:r w:rsidRPr="000563D8">
        <w:rPr>
          <w:rFonts w:ascii="Arial" w:eastAsiaTheme="minorEastAsia" w:hAnsi="Arial"/>
          <w:noProof/>
          <w:vertAlign w:val="superscript"/>
        </w:rPr>
        <w:footnoteReference w:id="224"/>
      </w:r>
    </w:p>
    <w:p w14:paraId="3D8169D5" w14:textId="77777777" w:rsidR="00800EEF" w:rsidRPr="000563D8" w:rsidRDefault="00800EEF" w:rsidP="00800EEF">
      <w:pPr>
        <w:spacing w:after="240"/>
        <w:ind w:firstLine="720"/>
        <w:rPr>
          <w:rFonts w:cstheme="minorHAnsi"/>
        </w:rPr>
      </w:pPr>
      <w:r w:rsidRPr="000563D8">
        <w:rPr>
          <w:rFonts w:cstheme="minorHAnsi"/>
        </w:rPr>
        <w:t>c) Calculate Electric Energy Savings:</w:t>
      </w:r>
    </w:p>
    <w:p w14:paraId="28C5EE57" w14:textId="77777777" w:rsidR="00800EEF" w:rsidRPr="000563D8" w:rsidRDefault="00800EEF" w:rsidP="00800EEF">
      <w:pPr>
        <w:spacing w:after="240"/>
        <w:ind w:firstLine="720"/>
        <w:rPr>
          <w:rFonts w:cstheme="minorHAnsi"/>
        </w:rPr>
      </w:pPr>
      <w:r w:rsidRPr="000563D8">
        <w:rPr>
          <w:rFonts w:cstheme="minorHAnsi"/>
          <w:noProof/>
        </w:rPr>
        <w:t>Δ</w:t>
      </w:r>
      <w:r w:rsidRPr="000563D8">
        <w:rPr>
          <w:rFonts w:cstheme="minorHAnsi"/>
        </w:rPr>
        <w:t>kWh</w:t>
      </w:r>
      <w:r w:rsidRPr="000563D8">
        <w:rPr>
          <w:rFonts w:cstheme="minorHAnsi"/>
        </w:rPr>
        <w:tab/>
        <w:t xml:space="preserve">= </w:t>
      </w:r>
      <w:r w:rsidRPr="000563D8">
        <w:rPr>
          <w:rFonts w:cstheme="minorHAnsi"/>
          <w:noProof/>
        </w:rPr>
        <w:t>Δ</w:t>
      </w:r>
      <w:r w:rsidRPr="000563D8">
        <w:rPr>
          <w:rFonts w:cstheme="minorHAnsi"/>
        </w:rPr>
        <w:t>kWh</w:t>
      </w:r>
      <w:r w:rsidRPr="009C362B">
        <w:rPr>
          <w:rFonts w:cstheme="minorHAnsi"/>
          <w:vertAlign w:val="subscript"/>
        </w:rPr>
        <w:t>cooling</w:t>
      </w:r>
      <w:r w:rsidRPr="000563D8">
        <w:rPr>
          <w:rFonts w:cstheme="minorHAnsi"/>
        </w:rPr>
        <w:t xml:space="preserve"> + </w:t>
      </w:r>
      <w:r w:rsidRPr="000563D8">
        <w:rPr>
          <w:rFonts w:cstheme="minorHAnsi"/>
          <w:noProof/>
        </w:rPr>
        <w:t>Δ</w:t>
      </w:r>
      <w:r w:rsidRPr="000563D8">
        <w:rPr>
          <w:rFonts w:cstheme="minorHAnsi"/>
        </w:rPr>
        <w:t>kWh</w:t>
      </w:r>
      <w:r w:rsidRPr="009C362B">
        <w:rPr>
          <w:rFonts w:cstheme="minorHAnsi"/>
          <w:vertAlign w:val="subscript"/>
        </w:rPr>
        <w:t>Fan</w:t>
      </w:r>
    </w:p>
    <w:p w14:paraId="4C5550E7" w14:textId="77777777" w:rsidR="00800EEF" w:rsidRPr="000563D8" w:rsidRDefault="00800EEF">
      <w:pPr>
        <w:spacing w:after="240"/>
        <w:ind w:left="2160" w:hanging="1440"/>
        <w:rPr>
          <w:rFonts w:cstheme="minorHAnsi"/>
        </w:rPr>
        <w:pPrChange w:id="3300" w:author="Samuel Dent" w:date="2015-09-24T06:03:00Z">
          <w:pPr>
            <w:spacing w:after="240"/>
            <w:ind w:left="1440" w:hanging="720"/>
          </w:pPr>
        </w:pPrChange>
      </w:pPr>
      <w:r w:rsidRPr="000563D8">
        <w:rPr>
          <w:rFonts w:cstheme="minorHAnsi"/>
          <w:noProof/>
        </w:rPr>
        <w:t>Δ</w:t>
      </w:r>
      <w:r w:rsidRPr="000563D8">
        <w:rPr>
          <w:rFonts w:cstheme="minorHAnsi"/>
        </w:rPr>
        <w:t>kWh</w:t>
      </w:r>
      <w:r w:rsidRPr="000563D8">
        <w:rPr>
          <w:rFonts w:cstheme="minorHAnsi"/>
          <w:vertAlign w:val="subscript"/>
        </w:rPr>
        <w:t>cooling</w:t>
      </w:r>
      <w:r w:rsidRPr="000563D8">
        <w:rPr>
          <w:rFonts w:cstheme="minorHAnsi"/>
        </w:rPr>
        <w:t xml:space="preserve"> </w:t>
      </w:r>
      <w:r w:rsidRPr="000563D8">
        <w:rPr>
          <w:rFonts w:cstheme="minorHAnsi"/>
        </w:rPr>
        <w:tab/>
        <w:t>= ((</w:t>
      </w:r>
      <w:r w:rsidRPr="000563D8">
        <w:rPr>
          <w:rFonts w:cstheme="minorHAnsi"/>
          <w:i/>
        </w:rPr>
        <w:t>∆</w:t>
      </w:r>
      <w:r w:rsidRPr="000563D8">
        <w:rPr>
          <w:rFonts w:cstheme="minorHAnsi"/>
        </w:rPr>
        <w:t>CFM25</w:t>
      </w:r>
      <w:r w:rsidRPr="000563D8">
        <w:rPr>
          <w:rFonts w:cstheme="minorHAnsi"/>
          <w:vertAlign w:val="subscript"/>
        </w:rPr>
        <w:t>DL</w:t>
      </w:r>
      <w:del w:id="3301" w:author="Samuel Dent" w:date="2015-09-24T06:03:00Z">
        <w:r w:rsidRPr="000563D8" w:rsidDel="00CB2558">
          <w:rPr>
            <w:rFonts w:cstheme="minorHAnsi"/>
          </w:rPr>
          <w:delText>)</w:delText>
        </w:r>
      </w:del>
      <w:r w:rsidRPr="000563D8">
        <w:rPr>
          <w:rFonts w:cstheme="minorHAnsi"/>
        </w:rPr>
        <w:t xml:space="preserve">/ ((CapacityCool/12,000) * 400)) * </w:t>
      </w:r>
      <w:r w:rsidRPr="000563D8">
        <w:rPr>
          <w:rFonts w:cstheme="minorHAnsi"/>
          <w:noProof/>
        </w:rPr>
        <w:t xml:space="preserve">FLHcool * </w:t>
      </w:r>
      <w:r w:rsidRPr="000563D8">
        <w:rPr>
          <w:rFonts w:cstheme="minorHAnsi"/>
        </w:rPr>
        <w:t>CapacityCool</w:t>
      </w:r>
      <w:ins w:id="3302" w:author="Samuel Dent" w:date="2015-09-24T06:03:00Z">
        <w:r>
          <w:rPr>
            <w:rFonts w:cstheme="minorHAnsi"/>
          </w:rPr>
          <w:t xml:space="preserve"> * TRFcool</w:t>
        </w:r>
      </w:ins>
      <w:r w:rsidRPr="000563D8">
        <w:rPr>
          <w:rFonts w:cstheme="minorHAnsi"/>
          <w:noProof/>
        </w:rPr>
        <w:t xml:space="preserve">) / 1000 / </w:t>
      </w:r>
      <w:r w:rsidRPr="000563D8">
        <w:rPr>
          <w:rFonts w:cstheme="minorHAnsi"/>
        </w:rPr>
        <w:t xml:space="preserve">ηCool </w:t>
      </w:r>
    </w:p>
    <w:p w14:paraId="000D8AD5" w14:textId="77777777" w:rsidR="00800EEF" w:rsidRPr="000563D8" w:rsidRDefault="00800EEF" w:rsidP="00800EEF">
      <w:pPr>
        <w:spacing w:after="240"/>
        <w:rPr>
          <w:rFonts w:cstheme="minorHAnsi"/>
        </w:rPr>
      </w:pPr>
      <w:r w:rsidRPr="000563D8">
        <w:rPr>
          <w:rFonts w:cstheme="minorHAnsi"/>
        </w:rPr>
        <w:tab/>
      </w:r>
      <w:r w:rsidRPr="000563D8">
        <w:rPr>
          <w:rFonts w:cstheme="minorHAnsi"/>
          <w:noProof/>
        </w:rPr>
        <w:t>Δ</w:t>
      </w:r>
      <w:r w:rsidRPr="000563D8">
        <w:rPr>
          <w:rFonts w:cstheme="minorHAnsi"/>
        </w:rPr>
        <w:t>kWh</w:t>
      </w:r>
      <w:r w:rsidRPr="000563D8">
        <w:rPr>
          <w:rFonts w:cstheme="minorHAnsi"/>
          <w:vertAlign w:val="subscript"/>
        </w:rPr>
        <w:t>Fan</w:t>
      </w:r>
      <w:r w:rsidRPr="000563D8">
        <w:rPr>
          <w:rFonts w:cstheme="minorHAnsi"/>
        </w:rPr>
        <w:t xml:space="preserve"> </w:t>
      </w:r>
      <w:r w:rsidRPr="000563D8">
        <w:rPr>
          <w:rFonts w:cstheme="minorHAnsi"/>
        </w:rPr>
        <w:tab/>
        <w:t xml:space="preserve">= (ΔTherms * </w:t>
      </w:r>
      <w:r w:rsidRPr="000563D8">
        <w:rPr>
          <w:rFonts w:cstheme="minorHAnsi"/>
          <w:noProof/>
        </w:rPr>
        <w:t>F</w:t>
      </w:r>
      <w:r w:rsidRPr="000563D8">
        <w:rPr>
          <w:rFonts w:cstheme="minorHAnsi"/>
          <w:noProof/>
          <w:vertAlign w:val="subscript"/>
        </w:rPr>
        <w:t xml:space="preserve">e </w:t>
      </w:r>
      <w:r w:rsidRPr="000563D8">
        <w:rPr>
          <w:rFonts w:cstheme="minorHAnsi"/>
        </w:rPr>
        <w:t>* 29.3)</w:t>
      </w:r>
    </w:p>
    <w:p w14:paraId="2293C9D9" w14:textId="77777777" w:rsidR="00800EEF" w:rsidRPr="000563D8" w:rsidRDefault="00800EEF" w:rsidP="00800EEF">
      <w:pPr>
        <w:spacing w:after="240"/>
        <w:rPr>
          <w:rFonts w:cstheme="minorHAnsi"/>
        </w:rPr>
      </w:pPr>
      <w:r w:rsidRPr="000563D8">
        <w:rPr>
          <w:rFonts w:cstheme="minorHAnsi"/>
        </w:rPr>
        <w:t>Where:</w:t>
      </w:r>
    </w:p>
    <w:p w14:paraId="1AB353B7" w14:textId="77777777" w:rsidR="00800EEF" w:rsidRPr="000563D8" w:rsidRDefault="00800EEF" w:rsidP="00800EEF">
      <w:pPr>
        <w:spacing w:after="240"/>
        <w:rPr>
          <w:rFonts w:cstheme="minorHAnsi"/>
          <w:noProof/>
        </w:rPr>
      </w:pPr>
      <w:r w:rsidRPr="000563D8">
        <w:rPr>
          <w:rFonts w:cstheme="minorHAnsi"/>
        </w:rPr>
        <w:tab/>
        <w:t>∆CFM25</w:t>
      </w:r>
      <w:r w:rsidRPr="000563D8">
        <w:rPr>
          <w:rFonts w:cstheme="minorHAnsi"/>
          <w:vertAlign w:val="subscript"/>
        </w:rPr>
        <w:t>DL</w:t>
      </w:r>
      <w:r w:rsidRPr="000563D8">
        <w:rPr>
          <w:rFonts w:cstheme="minorHAnsi"/>
          <w:vertAlign w:val="subscript"/>
        </w:rPr>
        <w:tab/>
      </w:r>
      <w:r w:rsidRPr="000563D8">
        <w:rPr>
          <w:rFonts w:cstheme="minorHAnsi"/>
          <w:noProof/>
        </w:rPr>
        <w:t>= Duct leakage reduction in CFM25</w:t>
      </w:r>
    </w:p>
    <w:p w14:paraId="6C9F5856" w14:textId="77777777" w:rsidR="00800EEF" w:rsidRPr="000563D8" w:rsidRDefault="00800EEF" w:rsidP="00800EEF">
      <w:pPr>
        <w:spacing w:after="240"/>
        <w:rPr>
          <w:rFonts w:cstheme="minorHAnsi"/>
          <w:noProof/>
        </w:rPr>
      </w:pPr>
      <w:r w:rsidRPr="000563D8">
        <w:rPr>
          <w:rFonts w:cstheme="minorHAnsi"/>
          <w:noProof/>
        </w:rPr>
        <w:tab/>
      </w:r>
      <w:r w:rsidRPr="000563D8">
        <w:rPr>
          <w:rFonts w:cstheme="minorHAnsi"/>
          <w:noProof/>
        </w:rPr>
        <w:tab/>
      </w:r>
      <w:r w:rsidRPr="000563D8">
        <w:rPr>
          <w:rFonts w:cstheme="minorHAnsi"/>
          <w:noProof/>
        </w:rPr>
        <w:tab/>
        <w:t>= calculated above</w:t>
      </w:r>
    </w:p>
    <w:p w14:paraId="380CD8AC" w14:textId="77777777" w:rsidR="00800EEF" w:rsidRPr="000563D8" w:rsidRDefault="00800EEF" w:rsidP="00800EEF">
      <w:pPr>
        <w:spacing w:after="240"/>
        <w:ind w:left="720"/>
        <w:rPr>
          <w:rFonts w:cstheme="minorHAnsi"/>
          <w:noProof/>
        </w:rPr>
      </w:pPr>
      <w:r w:rsidRPr="000563D8">
        <w:rPr>
          <w:rFonts w:cstheme="minorHAnsi"/>
          <w:noProof/>
        </w:rPr>
        <w:t>CapacityCool</w:t>
      </w:r>
      <w:r w:rsidRPr="000563D8">
        <w:rPr>
          <w:rFonts w:cstheme="minorHAnsi"/>
          <w:noProof/>
        </w:rPr>
        <w:tab/>
        <w:t xml:space="preserve">= Capacity of Air Cooling system (Btu/hr) </w:t>
      </w:r>
    </w:p>
    <w:p w14:paraId="5FE11B05" w14:textId="77777777" w:rsidR="00800EEF" w:rsidRPr="000563D8" w:rsidRDefault="00800EEF" w:rsidP="00800EEF">
      <w:pPr>
        <w:spacing w:after="240"/>
        <w:ind w:left="720"/>
        <w:rPr>
          <w:rFonts w:cstheme="minorHAnsi"/>
          <w:noProof/>
        </w:rPr>
      </w:pPr>
      <w:r w:rsidRPr="000563D8">
        <w:rPr>
          <w:rFonts w:cstheme="minorHAnsi"/>
          <w:noProof/>
        </w:rPr>
        <w:tab/>
      </w:r>
      <w:r w:rsidRPr="000563D8">
        <w:rPr>
          <w:rFonts w:cstheme="minorHAnsi"/>
          <w:noProof/>
        </w:rPr>
        <w:tab/>
        <w:t>=Actual</w:t>
      </w:r>
    </w:p>
    <w:p w14:paraId="59D6752B" w14:textId="77777777" w:rsidR="00800EEF" w:rsidRPr="000563D8" w:rsidRDefault="00800EEF" w:rsidP="00800EEF">
      <w:pPr>
        <w:spacing w:after="240"/>
        <w:ind w:left="720"/>
        <w:rPr>
          <w:rFonts w:cstheme="minorHAnsi"/>
          <w:noProof/>
        </w:rPr>
      </w:pPr>
      <w:r w:rsidRPr="000563D8">
        <w:rPr>
          <w:rFonts w:cstheme="minorHAnsi"/>
          <w:noProof/>
        </w:rPr>
        <w:t>12,000</w:t>
      </w:r>
      <w:r w:rsidRPr="000563D8">
        <w:rPr>
          <w:rFonts w:cstheme="minorHAnsi"/>
          <w:noProof/>
        </w:rPr>
        <w:tab/>
      </w:r>
      <w:r w:rsidRPr="000563D8">
        <w:rPr>
          <w:rFonts w:cstheme="minorHAnsi"/>
          <w:noProof/>
        </w:rPr>
        <w:tab/>
        <w:t>= Converts Btu/H capacity to tons</w:t>
      </w:r>
    </w:p>
    <w:p w14:paraId="1359D11C" w14:textId="77777777" w:rsidR="00800EEF" w:rsidRPr="000563D8" w:rsidRDefault="00800EEF" w:rsidP="00800EEF">
      <w:pPr>
        <w:spacing w:after="240"/>
        <w:ind w:left="720"/>
        <w:rPr>
          <w:rFonts w:cstheme="minorHAnsi"/>
          <w:noProof/>
        </w:rPr>
      </w:pPr>
      <w:r w:rsidRPr="000563D8">
        <w:rPr>
          <w:rFonts w:cstheme="minorHAnsi"/>
          <w:noProof/>
        </w:rPr>
        <w:lastRenderedPageBreak/>
        <w:t>400</w:t>
      </w:r>
      <w:r w:rsidRPr="000563D8">
        <w:rPr>
          <w:rFonts w:cstheme="minorHAnsi"/>
          <w:noProof/>
        </w:rPr>
        <w:tab/>
      </w:r>
      <w:r w:rsidRPr="000563D8">
        <w:rPr>
          <w:rFonts w:cstheme="minorHAnsi"/>
          <w:noProof/>
        </w:rPr>
        <w:tab/>
        <w:t>= Converts capacity in tons to CFM (400CFM / ton)</w:t>
      </w:r>
      <w:r w:rsidRPr="000563D8">
        <w:rPr>
          <w:rFonts w:ascii="Arial" w:hAnsi="Arial"/>
          <w:noProof/>
          <w:vertAlign w:val="superscript"/>
        </w:rPr>
        <w:footnoteReference w:id="225"/>
      </w:r>
    </w:p>
    <w:p w14:paraId="77B7D485" w14:textId="77777777" w:rsidR="00800EEF" w:rsidRPr="000563D8" w:rsidRDefault="00800EEF" w:rsidP="00800EEF">
      <w:pPr>
        <w:spacing w:after="240"/>
        <w:ind w:left="720"/>
        <w:rPr>
          <w:rFonts w:cstheme="minorHAnsi"/>
          <w:noProof/>
        </w:rPr>
      </w:pPr>
      <w:r w:rsidRPr="000563D8">
        <w:rPr>
          <w:rFonts w:cstheme="minorHAnsi"/>
          <w:noProof/>
        </w:rPr>
        <w:t xml:space="preserve">FLHcool </w:t>
      </w:r>
      <w:r w:rsidRPr="000563D8">
        <w:rPr>
          <w:rFonts w:cstheme="minorHAnsi"/>
          <w:noProof/>
        </w:rPr>
        <w:tab/>
      </w:r>
      <w:r w:rsidRPr="000563D8">
        <w:rPr>
          <w:rFonts w:cstheme="minorHAnsi"/>
          <w:noProof/>
        </w:rPr>
        <w:tab/>
        <w:t>= Full load cooling hours</w:t>
      </w:r>
    </w:p>
    <w:p w14:paraId="6260D8BE" w14:textId="77777777" w:rsidR="00800EEF" w:rsidRPr="000563D8" w:rsidRDefault="00800EEF" w:rsidP="00800EEF">
      <w:pPr>
        <w:spacing w:after="240"/>
        <w:ind w:left="720"/>
        <w:rPr>
          <w:rFonts w:cstheme="minorHAnsi"/>
          <w:noProof/>
        </w:rPr>
      </w:pPr>
      <w:r w:rsidRPr="000563D8">
        <w:rPr>
          <w:rFonts w:cstheme="minorHAnsi"/>
          <w:noProof/>
        </w:rPr>
        <w:tab/>
      </w:r>
      <w:r w:rsidRPr="000563D8">
        <w:rPr>
          <w:rFonts w:cstheme="minorHAnsi"/>
          <w:noProof/>
        </w:rPr>
        <w:tab/>
        <w:t>= Dependent on location as below</w:t>
      </w:r>
      <w:r w:rsidRPr="000563D8">
        <w:rPr>
          <w:rFonts w:ascii="Arial" w:eastAsia="Calibri" w:hAnsi="Arial"/>
          <w:noProof/>
          <w:vertAlign w:val="superscript"/>
        </w:rPr>
        <w:footnoteReference w:id="226"/>
      </w:r>
      <w:r w:rsidRPr="000563D8">
        <w:rPr>
          <w:rFonts w:cstheme="minorHAnsi"/>
          <w:noProof/>
        </w:rPr>
        <w:t>:</w:t>
      </w:r>
    </w:p>
    <w:tbl>
      <w:tblPr>
        <w:tblW w:w="4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478"/>
        <w:gridCol w:w="1478"/>
      </w:tblGrid>
      <w:tr w:rsidR="00800EEF" w:rsidRPr="000563D8" w14:paraId="42B07C6E" w14:textId="77777777" w:rsidTr="009C3E5A">
        <w:trPr>
          <w:trHeight w:val="270"/>
          <w:jc w:val="center"/>
        </w:trPr>
        <w:tc>
          <w:tcPr>
            <w:tcW w:w="180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3867D68D" w14:textId="77777777" w:rsidR="00800EEF" w:rsidRPr="000563D8" w:rsidRDefault="00800EEF" w:rsidP="009C3E5A">
            <w:pPr>
              <w:jc w:val="center"/>
              <w:rPr>
                <w:b/>
                <w:color w:val="FFFFFF" w:themeColor="background1"/>
              </w:rPr>
            </w:pPr>
            <w:r w:rsidRPr="000563D8">
              <w:rPr>
                <w:b/>
                <w:color w:val="FFFFFF" w:themeColor="background1"/>
              </w:rPr>
              <w:t>Climate Zone</w:t>
            </w:r>
          </w:p>
          <w:p w14:paraId="029EBDC9" w14:textId="77777777" w:rsidR="00800EEF" w:rsidRPr="000563D8" w:rsidRDefault="00800EEF" w:rsidP="009C3E5A">
            <w:pPr>
              <w:jc w:val="center"/>
              <w:rPr>
                <w:b/>
                <w:color w:val="FFFFFF" w:themeColor="background1"/>
              </w:rPr>
            </w:pPr>
            <w:r w:rsidRPr="000563D8">
              <w:rPr>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1EE38457" w14:textId="77777777" w:rsidR="00800EEF" w:rsidRPr="000563D8" w:rsidRDefault="00800EEF" w:rsidP="009C3E5A">
            <w:pPr>
              <w:jc w:val="center"/>
              <w:rPr>
                <w:b/>
                <w:color w:val="FFFFFF" w:themeColor="background1"/>
              </w:rPr>
            </w:pPr>
            <w:r w:rsidRPr="000563D8">
              <w:rPr>
                <w:b/>
                <w:color w:val="FFFFFF" w:themeColor="background1"/>
              </w:rPr>
              <w:t>FLHcool</w:t>
            </w:r>
          </w:p>
          <w:p w14:paraId="1958B98E" w14:textId="77777777" w:rsidR="00800EEF" w:rsidRPr="000563D8" w:rsidRDefault="00800EEF" w:rsidP="009C3E5A">
            <w:pPr>
              <w:jc w:val="center"/>
              <w:rPr>
                <w:b/>
                <w:color w:val="FFFFFF" w:themeColor="background1"/>
              </w:rPr>
            </w:pPr>
            <w:r w:rsidRPr="000563D8">
              <w:rPr>
                <w:b/>
                <w:color w:val="FFFFFF" w:themeColor="background1"/>
              </w:rPr>
              <w:t>Single Family</w:t>
            </w:r>
          </w:p>
        </w:tc>
        <w:tc>
          <w:tcPr>
            <w:tcW w:w="1478"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7BD32CB0" w14:textId="77777777" w:rsidR="00800EEF" w:rsidRPr="000563D8" w:rsidRDefault="00800EEF" w:rsidP="009C3E5A">
            <w:pPr>
              <w:jc w:val="center"/>
              <w:rPr>
                <w:b/>
                <w:color w:val="FFFFFF" w:themeColor="background1"/>
              </w:rPr>
            </w:pPr>
            <w:r w:rsidRPr="000563D8">
              <w:rPr>
                <w:b/>
                <w:color w:val="FFFFFF" w:themeColor="background1"/>
              </w:rPr>
              <w:t>FLHcool</w:t>
            </w:r>
          </w:p>
          <w:p w14:paraId="6F664D4D" w14:textId="77777777" w:rsidR="00800EEF" w:rsidRPr="000563D8" w:rsidRDefault="00800EEF" w:rsidP="009C3E5A">
            <w:pPr>
              <w:jc w:val="center"/>
              <w:rPr>
                <w:b/>
                <w:color w:val="FFFFFF" w:themeColor="background1"/>
              </w:rPr>
            </w:pPr>
            <w:r w:rsidRPr="000563D8">
              <w:rPr>
                <w:b/>
                <w:color w:val="FFFFFF" w:themeColor="background1"/>
              </w:rPr>
              <w:t>Multifamily</w:t>
            </w:r>
          </w:p>
        </w:tc>
      </w:tr>
      <w:tr w:rsidR="00800EEF" w:rsidRPr="000563D8" w14:paraId="7A171A80" w14:textId="77777777" w:rsidTr="009C3E5A">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07A272BD" w14:textId="77777777" w:rsidR="00800EEF" w:rsidRPr="000563D8" w:rsidRDefault="00800EEF" w:rsidP="009C3E5A">
            <w:r w:rsidRPr="000563D8">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7E1869EA" w14:textId="77777777" w:rsidR="00800EEF" w:rsidRPr="000563D8" w:rsidRDefault="00800EEF" w:rsidP="009C3E5A">
            <w:r w:rsidRPr="000563D8">
              <w:t>512</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09A42B20" w14:textId="77777777" w:rsidR="00800EEF" w:rsidRPr="000563D8" w:rsidRDefault="00800EEF" w:rsidP="009C3E5A">
            <w:r w:rsidRPr="000563D8">
              <w:t>467</w:t>
            </w:r>
          </w:p>
        </w:tc>
      </w:tr>
      <w:tr w:rsidR="00800EEF" w:rsidRPr="000563D8" w14:paraId="78F4C9FE" w14:textId="77777777" w:rsidTr="009C3E5A">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6360A353" w14:textId="77777777" w:rsidR="00800EEF" w:rsidRPr="000563D8" w:rsidRDefault="00800EEF" w:rsidP="009C3E5A">
            <w:r w:rsidRPr="000563D8">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0D6686B0" w14:textId="77777777" w:rsidR="00800EEF" w:rsidRPr="000563D8" w:rsidRDefault="00800EEF" w:rsidP="009C3E5A">
            <w:r w:rsidRPr="000563D8">
              <w:t>570</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3149D81E" w14:textId="77777777" w:rsidR="00800EEF" w:rsidRPr="000563D8" w:rsidRDefault="00800EEF" w:rsidP="009C3E5A">
            <w:r w:rsidRPr="000563D8">
              <w:t>506</w:t>
            </w:r>
          </w:p>
        </w:tc>
      </w:tr>
      <w:tr w:rsidR="00800EEF" w:rsidRPr="000563D8" w14:paraId="39C30CCA" w14:textId="77777777" w:rsidTr="009C3E5A">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61F5FFF8" w14:textId="77777777" w:rsidR="00800EEF" w:rsidRPr="000563D8" w:rsidRDefault="00800EEF" w:rsidP="009C3E5A">
            <w:r w:rsidRPr="000563D8">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3569C01C" w14:textId="77777777" w:rsidR="00800EEF" w:rsidRPr="000563D8" w:rsidRDefault="00800EEF" w:rsidP="009C3E5A">
            <w:r w:rsidRPr="000563D8">
              <w:t>730</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34FBC50B" w14:textId="77777777" w:rsidR="00800EEF" w:rsidRPr="000563D8" w:rsidRDefault="00800EEF" w:rsidP="009C3E5A">
            <w:r w:rsidRPr="000563D8">
              <w:t>663</w:t>
            </w:r>
          </w:p>
        </w:tc>
      </w:tr>
      <w:tr w:rsidR="00800EEF" w:rsidRPr="000563D8" w14:paraId="742DB97B" w14:textId="77777777" w:rsidTr="009C3E5A">
        <w:trPr>
          <w:trHeight w:val="115"/>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0ACE7A67" w14:textId="77777777" w:rsidR="00800EEF" w:rsidRPr="000563D8" w:rsidRDefault="00800EEF" w:rsidP="009C3E5A">
            <w:r w:rsidRPr="000563D8">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2E3A6CCE" w14:textId="77777777" w:rsidR="00800EEF" w:rsidRPr="000563D8" w:rsidRDefault="00800EEF" w:rsidP="009C3E5A">
            <w:r w:rsidRPr="000563D8">
              <w:t>1,035</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126CD4D5" w14:textId="77777777" w:rsidR="00800EEF" w:rsidRPr="000563D8" w:rsidRDefault="00800EEF" w:rsidP="009C3E5A">
            <w:r w:rsidRPr="000563D8">
              <w:t>940</w:t>
            </w:r>
          </w:p>
        </w:tc>
      </w:tr>
      <w:tr w:rsidR="00800EEF" w:rsidRPr="000563D8" w14:paraId="78BA71ED" w14:textId="77777777" w:rsidTr="009C3E5A">
        <w:trPr>
          <w:trHeight w:val="115"/>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1931962D" w14:textId="77777777" w:rsidR="00800EEF" w:rsidRPr="000563D8" w:rsidRDefault="00800EEF" w:rsidP="009C3E5A">
            <w:r w:rsidRPr="000563D8">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1E5B04CE" w14:textId="77777777" w:rsidR="00800EEF" w:rsidRPr="000563D8" w:rsidRDefault="00800EEF" w:rsidP="009C3E5A">
            <w:r w:rsidRPr="000563D8">
              <w:t>903</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24D41F1D" w14:textId="77777777" w:rsidR="00800EEF" w:rsidRPr="000563D8" w:rsidRDefault="00800EEF" w:rsidP="009C3E5A">
            <w:r w:rsidRPr="000563D8">
              <w:t>820</w:t>
            </w:r>
          </w:p>
        </w:tc>
      </w:tr>
      <w:tr w:rsidR="00800EEF" w:rsidRPr="000563D8" w14:paraId="60E10F3F" w14:textId="77777777" w:rsidTr="009C3E5A">
        <w:trPr>
          <w:trHeight w:val="133"/>
          <w:jc w:val="center"/>
        </w:trPr>
        <w:tc>
          <w:tcPr>
            <w:tcW w:w="1800" w:type="dxa"/>
            <w:tcBorders>
              <w:top w:val="nil"/>
              <w:left w:val="single" w:sz="8" w:space="0" w:color="auto"/>
              <w:bottom w:val="single" w:sz="8" w:space="0" w:color="auto"/>
              <w:right w:val="single" w:sz="8" w:space="0" w:color="auto"/>
            </w:tcBorders>
            <w:noWrap/>
            <w:vAlign w:val="center"/>
            <w:hideMark/>
          </w:tcPr>
          <w:p w14:paraId="23B17B7F" w14:textId="77777777" w:rsidR="00800EEF" w:rsidRPr="000563D8" w:rsidRDefault="00800EEF" w:rsidP="009C3E5A">
            <w:r w:rsidRPr="000563D8">
              <w:t>Weighted Average</w:t>
            </w:r>
            <w:r w:rsidRPr="000563D8">
              <w:rPr>
                <w:rFonts w:eastAsiaTheme="minorEastAsia"/>
              </w:rPr>
              <w:footnoteReference w:id="227"/>
            </w:r>
          </w:p>
        </w:tc>
        <w:tc>
          <w:tcPr>
            <w:tcW w:w="1478" w:type="dxa"/>
            <w:tcBorders>
              <w:top w:val="nil"/>
              <w:left w:val="nil"/>
              <w:bottom w:val="single" w:sz="8" w:space="0" w:color="auto"/>
              <w:right w:val="single" w:sz="8" w:space="0" w:color="auto"/>
            </w:tcBorders>
            <w:vAlign w:val="center"/>
            <w:hideMark/>
          </w:tcPr>
          <w:p w14:paraId="6ADB8E47" w14:textId="77777777" w:rsidR="00800EEF" w:rsidRPr="000563D8" w:rsidRDefault="00800EEF" w:rsidP="009C3E5A">
            <w:r w:rsidRPr="000563D8">
              <w:t>629</w:t>
            </w:r>
          </w:p>
        </w:tc>
        <w:tc>
          <w:tcPr>
            <w:tcW w:w="1478" w:type="dxa"/>
            <w:tcBorders>
              <w:top w:val="nil"/>
              <w:left w:val="nil"/>
              <w:bottom w:val="single" w:sz="8" w:space="0" w:color="auto"/>
              <w:right w:val="single" w:sz="8" w:space="0" w:color="auto"/>
            </w:tcBorders>
            <w:vAlign w:val="center"/>
            <w:hideMark/>
          </w:tcPr>
          <w:p w14:paraId="03EE1D27" w14:textId="77777777" w:rsidR="00800EEF" w:rsidRPr="000563D8" w:rsidRDefault="00800EEF" w:rsidP="009C3E5A">
            <w:r w:rsidRPr="000563D8">
              <w:t>564</w:t>
            </w:r>
          </w:p>
        </w:tc>
      </w:tr>
    </w:tbl>
    <w:p w14:paraId="3512D8ED" w14:textId="77777777" w:rsidR="00800EEF" w:rsidRDefault="00800EEF" w:rsidP="00800EEF">
      <w:pPr>
        <w:ind w:left="2160" w:hanging="1440"/>
        <w:rPr>
          <w:ins w:id="3303" w:author="Samuel Dent" w:date="2015-09-24T06:04:00Z"/>
        </w:rPr>
      </w:pPr>
    </w:p>
    <w:p w14:paraId="2F18CB4C" w14:textId="61495EF8" w:rsidR="00800EEF" w:rsidRDefault="00800EEF" w:rsidP="00800EEF">
      <w:pPr>
        <w:ind w:left="2160" w:hanging="1440"/>
        <w:rPr>
          <w:ins w:id="3304" w:author="Samuel Dent" w:date="2015-09-24T06:05:00Z"/>
        </w:rPr>
      </w:pPr>
      <w:ins w:id="3305" w:author="Samuel Dent" w:date="2015-09-24T06:04:00Z">
        <w:r>
          <w:t>TRF</w:t>
        </w:r>
      </w:ins>
      <w:ins w:id="3306" w:author="Samuel Dent" w:date="2015-09-24T06:07:00Z">
        <w:r>
          <w:t>cool</w:t>
        </w:r>
      </w:ins>
      <w:ins w:id="3307" w:author="Samuel Dent" w:date="2015-09-24T06:04:00Z">
        <w:r>
          <w:tab/>
          <w:t>= Thermal Regain Factor for</w:t>
        </w:r>
      </w:ins>
      <w:ins w:id="3308" w:author="Samuel Dent" w:date="2015-09-24T06:05:00Z">
        <w:r>
          <w:t xml:space="preserve"> cooling by</w:t>
        </w:r>
      </w:ins>
      <w:ins w:id="3309" w:author="Samuel Dent" w:date="2015-09-24T06:04:00Z">
        <w:r>
          <w:t xml:space="preserve"> space type</w:t>
        </w:r>
      </w:ins>
    </w:p>
    <w:p w14:paraId="653BFC39" w14:textId="77777777" w:rsidR="00800EEF" w:rsidRPr="002C788B" w:rsidRDefault="00800EEF">
      <w:pPr>
        <w:ind w:left="1440" w:firstLine="720"/>
        <w:rPr>
          <w:ins w:id="3310" w:author="Samuel Dent" w:date="2015-09-24T06:05:00Z"/>
          <w:rPrChange w:id="3311" w:author="&quot;sdent&quot;" w:date="2016-01-21T10:09:00Z">
            <w:rPr>
              <w:ins w:id="3312" w:author="Samuel Dent" w:date="2015-09-24T06:05:00Z"/>
              <w:color w:val="FF0000"/>
            </w:rPr>
          </w:rPrChange>
        </w:rPr>
        <w:pPrChange w:id="3313" w:author="Samuel Dent" w:date="2015-09-24T06:05:00Z">
          <w:pPr/>
        </w:pPrChange>
      </w:pPr>
      <w:ins w:id="3314" w:author="Samuel Dent" w:date="2015-09-24T06:05:00Z">
        <w:r w:rsidRPr="002C788B">
          <w:rPr>
            <w:rPrChange w:id="3315" w:author="&quot;sdent&quot;" w:date="2016-01-21T10:09:00Z">
              <w:rPr>
                <w:color w:val="FF0000"/>
              </w:rPr>
            </w:rPrChange>
          </w:rPr>
          <w:t>= 1.0 for Unconditioned Spaces</w:t>
        </w:r>
      </w:ins>
    </w:p>
    <w:p w14:paraId="4947F9D6" w14:textId="77777777" w:rsidR="00800EEF" w:rsidRPr="002C788B" w:rsidRDefault="00800EEF">
      <w:pPr>
        <w:ind w:left="720" w:firstLine="720"/>
        <w:rPr>
          <w:ins w:id="3316" w:author="Samuel Dent" w:date="2015-09-24T06:05:00Z"/>
          <w:rPrChange w:id="3317" w:author="&quot;sdent&quot;" w:date="2016-01-21T10:09:00Z">
            <w:rPr>
              <w:ins w:id="3318" w:author="Samuel Dent" w:date="2015-09-24T06:05:00Z"/>
              <w:color w:val="FF0000"/>
            </w:rPr>
          </w:rPrChange>
        </w:rPr>
        <w:pPrChange w:id="3319" w:author="Samuel Dent" w:date="2015-09-24T06:05:00Z">
          <w:pPr/>
        </w:pPrChange>
      </w:pPr>
      <w:ins w:id="3320" w:author="Samuel Dent" w:date="2015-09-24T06:05:00Z">
        <w:r w:rsidRPr="002C788B">
          <w:rPr>
            <w:rPrChange w:id="3321" w:author="&quot;sdent&quot;" w:date="2016-01-21T10:09:00Z">
              <w:rPr>
                <w:color w:val="FF0000"/>
              </w:rPr>
            </w:rPrChange>
          </w:rPr>
          <w:t xml:space="preserve">                = 0.0 for Semi-Conditioned Spaces</w:t>
        </w:r>
        <w:r w:rsidRPr="002C788B">
          <w:rPr>
            <w:rStyle w:val="FootnoteReference"/>
            <w:rFonts w:eastAsiaTheme="minorEastAsia"/>
            <w:rPrChange w:id="3322" w:author="&quot;sdent&quot;" w:date="2016-01-21T10:09:00Z">
              <w:rPr>
                <w:rStyle w:val="FootnoteReference"/>
                <w:rFonts w:eastAsiaTheme="minorEastAsia"/>
                <w:color w:val="FF0000"/>
              </w:rPr>
            </w:rPrChange>
          </w:rPr>
          <w:footnoteReference w:id="228"/>
        </w:r>
      </w:ins>
    </w:p>
    <w:p w14:paraId="69486C7E" w14:textId="77777777" w:rsidR="00800EEF" w:rsidRDefault="00800EEF" w:rsidP="00800EEF">
      <w:pPr>
        <w:ind w:left="2160" w:hanging="1440"/>
        <w:rPr>
          <w:ins w:id="3327" w:author="Samuel Dent" w:date="2015-09-24T06:04:00Z"/>
        </w:rPr>
      </w:pPr>
    </w:p>
    <w:p w14:paraId="1A77113E" w14:textId="77777777" w:rsidR="00800EEF" w:rsidRPr="000563D8" w:rsidRDefault="00800EEF" w:rsidP="00800EEF">
      <w:pPr>
        <w:spacing w:before="120" w:after="240"/>
        <w:ind w:left="720"/>
        <w:rPr>
          <w:rFonts w:cstheme="minorHAnsi"/>
          <w:noProof/>
        </w:rPr>
      </w:pPr>
      <w:r w:rsidRPr="000563D8">
        <w:rPr>
          <w:rFonts w:cstheme="minorHAnsi"/>
          <w:noProof/>
        </w:rPr>
        <w:t>1000</w:t>
      </w:r>
      <w:r w:rsidRPr="000563D8">
        <w:rPr>
          <w:rFonts w:cstheme="minorHAnsi"/>
          <w:noProof/>
        </w:rPr>
        <w:tab/>
      </w:r>
      <w:r w:rsidRPr="000563D8">
        <w:rPr>
          <w:rFonts w:cstheme="minorHAnsi"/>
          <w:noProof/>
        </w:rPr>
        <w:tab/>
        <w:t>= Converts Btu to kBtu</w:t>
      </w:r>
    </w:p>
    <w:p w14:paraId="64DD277A" w14:textId="77777777" w:rsidR="00800EEF" w:rsidRPr="000563D8" w:rsidRDefault="00800EEF" w:rsidP="00800EEF">
      <w:pPr>
        <w:spacing w:after="240"/>
        <w:ind w:left="720" w:hanging="1440"/>
        <w:rPr>
          <w:rFonts w:cstheme="minorHAnsi"/>
        </w:rPr>
      </w:pPr>
      <w:r w:rsidRPr="000563D8">
        <w:rPr>
          <w:rFonts w:cstheme="minorHAnsi"/>
        </w:rPr>
        <w:tab/>
      </w:r>
      <w:proofErr w:type="gramStart"/>
      <w:r w:rsidRPr="000563D8">
        <w:rPr>
          <w:rFonts w:cstheme="minorHAnsi"/>
        </w:rPr>
        <w:t>ηCool</w:t>
      </w:r>
      <w:proofErr w:type="gramEnd"/>
      <w:r w:rsidRPr="000563D8">
        <w:rPr>
          <w:rFonts w:cstheme="minorHAnsi"/>
        </w:rPr>
        <w:tab/>
      </w:r>
      <w:r w:rsidRPr="000563D8">
        <w:rPr>
          <w:rFonts w:cstheme="minorHAnsi"/>
        </w:rPr>
        <w:tab/>
        <w:t>= Efficiency (SEER) of Air Conditioning equipment (kBtu/kWh)</w:t>
      </w:r>
    </w:p>
    <w:p w14:paraId="134056C1" w14:textId="77777777" w:rsidR="00800EEF" w:rsidRPr="000563D8" w:rsidRDefault="00800EEF" w:rsidP="00800EEF">
      <w:pPr>
        <w:spacing w:after="240"/>
        <w:ind w:left="720" w:firstLine="720"/>
        <w:rPr>
          <w:rFonts w:cstheme="minorHAnsi"/>
          <w:i/>
        </w:rPr>
      </w:pPr>
      <w:r w:rsidRPr="000563D8">
        <w:rPr>
          <w:rFonts w:cstheme="minorHAnsi"/>
        </w:rPr>
        <w:tab/>
      </w:r>
      <w:r w:rsidRPr="000563D8">
        <w:rPr>
          <w:rFonts w:cstheme="minorHAnsi"/>
          <w:noProof/>
        </w:rPr>
        <w:t>= Actual.</w:t>
      </w:r>
      <w:r w:rsidRPr="000563D8">
        <w:rPr>
          <w:rFonts w:cstheme="minorHAnsi"/>
        </w:rPr>
        <w:t xml:space="preserve"> If unknown assume the following</w:t>
      </w:r>
      <w:r w:rsidRPr="000563D8">
        <w:rPr>
          <w:rFonts w:ascii="Arial" w:eastAsiaTheme="minorEastAsia" w:hAnsi="Arial"/>
          <w:vertAlign w:val="superscript"/>
        </w:rPr>
        <w:footnoteReference w:id="229"/>
      </w:r>
      <w:r w:rsidRPr="000563D8">
        <w:rPr>
          <w:rFonts w:cstheme="minorHAnsi"/>
        </w:rPr>
        <w:t>:</w:t>
      </w:r>
    </w:p>
    <w:tbl>
      <w:tblPr>
        <w:tblStyle w:val="TableGrid6"/>
        <w:tblW w:w="4680" w:type="dxa"/>
        <w:jc w:val="center"/>
        <w:tblLook w:val="04A0" w:firstRow="1" w:lastRow="0" w:firstColumn="1" w:lastColumn="0" w:noHBand="0" w:noVBand="1"/>
      </w:tblPr>
      <w:tblGrid>
        <w:gridCol w:w="2790"/>
        <w:gridCol w:w="1890"/>
      </w:tblGrid>
      <w:tr w:rsidR="00800EEF" w:rsidRPr="000563D8" w14:paraId="1DA9DF5C" w14:textId="77777777" w:rsidTr="009C3E5A">
        <w:trPr>
          <w:tblHeader/>
          <w:jc w:val="cent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64CDF04" w14:textId="77777777" w:rsidR="00800EEF" w:rsidRPr="000563D8" w:rsidRDefault="00800EEF" w:rsidP="009C3E5A">
            <w:pPr>
              <w:jc w:val="center"/>
              <w:rPr>
                <w:rFonts w:asciiTheme="minorHAnsi" w:hAnsiTheme="minorHAnsi"/>
                <w:b/>
                <w:color w:val="FFFFFF" w:themeColor="background1"/>
              </w:rPr>
            </w:pPr>
            <w:r w:rsidRPr="000563D8">
              <w:rPr>
                <w:rFonts w:asciiTheme="minorHAnsi" w:hAnsiTheme="minorHAnsi"/>
                <w:b/>
                <w:color w:val="FFFFFF" w:themeColor="background1"/>
              </w:rPr>
              <w:t>Age of Equipment</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E145911" w14:textId="77777777" w:rsidR="00800EEF" w:rsidRPr="000563D8" w:rsidRDefault="00800EEF" w:rsidP="009C3E5A">
            <w:pPr>
              <w:jc w:val="center"/>
              <w:rPr>
                <w:rFonts w:asciiTheme="minorHAnsi" w:hAnsiTheme="minorHAnsi"/>
                <w:b/>
                <w:color w:val="FFFFFF" w:themeColor="background1"/>
              </w:rPr>
            </w:pPr>
            <w:r w:rsidRPr="000563D8">
              <w:rPr>
                <w:rFonts w:asciiTheme="minorHAnsi" w:hAnsiTheme="minorHAnsi"/>
                <w:b/>
                <w:color w:val="FFFFFF" w:themeColor="background1"/>
              </w:rPr>
              <w:t>SEER Estimate</w:t>
            </w:r>
          </w:p>
        </w:tc>
      </w:tr>
      <w:tr w:rsidR="00800EEF" w:rsidRPr="000563D8" w14:paraId="1878F506" w14:textId="77777777" w:rsidTr="009C3E5A">
        <w:trPr>
          <w:jc w:val="center"/>
        </w:trPr>
        <w:tc>
          <w:tcPr>
            <w:tcW w:w="2790" w:type="dxa"/>
            <w:tcBorders>
              <w:top w:val="single" w:sz="4" w:space="0" w:color="auto"/>
              <w:left w:val="single" w:sz="4" w:space="0" w:color="auto"/>
              <w:bottom w:val="single" w:sz="4" w:space="0" w:color="auto"/>
              <w:right w:val="single" w:sz="4" w:space="0" w:color="auto"/>
            </w:tcBorders>
            <w:hideMark/>
          </w:tcPr>
          <w:p w14:paraId="18EA7B68" w14:textId="77777777" w:rsidR="00800EEF" w:rsidRPr="000563D8" w:rsidRDefault="00800EEF" w:rsidP="009C3E5A">
            <w:pPr>
              <w:rPr>
                <w:rFonts w:asciiTheme="minorHAnsi" w:hAnsiTheme="minorHAnsi"/>
              </w:rPr>
            </w:pPr>
            <w:r w:rsidRPr="000563D8">
              <w:rPr>
                <w:rFonts w:asciiTheme="minorHAnsi" w:hAnsiTheme="minorHAnsi"/>
              </w:rPr>
              <w:t>Before 2006</w:t>
            </w:r>
          </w:p>
        </w:tc>
        <w:tc>
          <w:tcPr>
            <w:tcW w:w="1890" w:type="dxa"/>
            <w:tcBorders>
              <w:top w:val="single" w:sz="4" w:space="0" w:color="auto"/>
              <w:left w:val="single" w:sz="4" w:space="0" w:color="auto"/>
              <w:bottom w:val="single" w:sz="4" w:space="0" w:color="auto"/>
              <w:right w:val="single" w:sz="4" w:space="0" w:color="auto"/>
            </w:tcBorders>
            <w:hideMark/>
          </w:tcPr>
          <w:p w14:paraId="768CF3FC" w14:textId="77777777" w:rsidR="00800EEF" w:rsidRPr="000563D8" w:rsidRDefault="00800EEF" w:rsidP="009C3E5A">
            <w:pPr>
              <w:jc w:val="center"/>
              <w:rPr>
                <w:rFonts w:asciiTheme="minorHAnsi" w:hAnsiTheme="minorHAnsi"/>
                <w:szCs w:val="22"/>
              </w:rPr>
            </w:pPr>
            <w:r w:rsidRPr="000563D8">
              <w:rPr>
                <w:rFonts w:asciiTheme="minorHAnsi" w:hAnsiTheme="minorHAnsi"/>
              </w:rPr>
              <w:t>10</w:t>
            </w:r>
          </w:p>
        </w:tc>
      </w:tr>
      <w:tr w:rsidR="00800EEF" w:rsidRPr="000563D8" w14:paraId="6F040070" w14:textId="77777777" w:rsidTr="009C3E5A">
        <w:trPr>
          <w:jc w:val="center"/>
        </w:trPr>
        <w:tc>
          <w:tcPr>
            <w:tcW w:w="2790" w:type="dxa"/>
            <w:tcBorders>
              <w:top w:val="single" w:sz="4" w:space="0" w:color="auto"/>
              <w:left w:val="single" w:sz="4" w:space="0" w:color="auto"/>
              <w:bottom w:val="single" w:sz="4" w:space="0" w:color="auto"/>
              <w:right w:val="single" w:sz="4" w:space="0" w:color="auto"/>
            </w:tcBorders>
            <w:hideMark/>
          </w:tcPr>
          <w:p w14:paraId="735C9F00" w14:textId="77777777" w:rsidR="00800EEF" w:rsidRPr="000563D8" w:rsidRDefault="00800EEF" w:rsidP="009C3E5A">
            <w:pPr>
              <w:rPr>
                <w:rFonts w:asciiTheme="minorHAnsi" w:hAnsiTheme="minorHAnsi"/>
              </w:rPr>
            </w:pPr>
            <w:r w:rsidRPr="000563D8" w:rsidDel="00C56DBE">
              <w:rPr>
                <w:rFonts w:asciiTheme="minorHAnsi" w:hAnsiTheme="minorHAnsi"/>
              </w:rPr>
              <w:t xml:space="preserve">After </w:t>
            </w:r>
            <w:r w:rsidRPr="000563D8">
              <w:rPr>
                <w:rFonts w:asciiTheme="minorHAnsi" w:hAnsiTheme="minorHAnsi"/>
              </w:rPr>
              <w:t>2006 - 2014</w:t>
            </w:r>
          </w:p>
        </w:tc>
        <w:tc>
          <w:tcPr>
            <w:tcW w:w="1890" w:type="dxa"/>
            <w:tcBorders>
              <w:top w:val="single" w:sz="4" w:space="0" w:color="auto"/>
              <w:left w:val="single" w:sz="4" w:space="0" w:color="auto"/>
              <w:bottom w:val="single" w:sz="4" w:space="0" w:color="auto"/>
              <w:right w:val="single" w:sz="4" w:space="0" w:color="auto"/>
            </w:tcBorders>
            <w:hideMark/>
          </w:tcPr>
          <w:p w14:paraId="434CA934" w14:textId="77777777" w:rsidR="00800EEF" w:rsidRPr="000563D8" w:rsidRDefault="00800EEF" w:rsidP="009C3E5A">
            <w:pPr>
              <w:jc w:val="center"/>
              <w:rPr>
                <w:rFonts w:asciiTheme="minorHAnsi" w:hAnsiTheme="minorHAnsi"/>
                <w:szCs w:val="22"/>
              </w:rPr>
            </w:pPr>
            <w:r w:rsidRPr="000563D8">
              <w:rPr>
                <w:rFonts w:asciiTheme="minorHAnsi" w:hAnsiTheme="minorHAnsi"/>
              </w:rPr>
              <w:t>13</w:t>
            </w:r>
          </w:p>
        </w:tc>
      </w:tr>
      <w:tr w:rsidR="00800EEF" w:rsidRPr="000563D8" w14:paraId="590B6AD9" w14:textId="77777777" w:rsidTr="009C3E5A">
        <w:trPr>
          <w:jc w:val="center"/>
        </w:trPr>
        <w:tc>
          <w:tcPr>
            <w:tcW w:w="2790" w:type="dxa"/>
            <w:tcBorders>
              <w:top w:val="single" w:sz="4" w:space="0" w:color="auto"/>
              <w:left w:val="single" w:sz="4" w:space="0" w:color="auto"/>
              <w:bottom w:val="single" w:sz="4" w:space="0" w:color="auto"/>
              <w:right w:val="single" w:sz="4" w:space="0" w:color="auto"/>
            </w:tcBorders>
          </w:tcPr>
          <w:p w14:paraId="0791ACA5" w14:textId="77777777" w:rsidR="00800EEF" w:rsidRPr="000563D8" w:rsidRDefault="00800EEF" w:rsidP="009C3E5A">
            <w:pPr>
              <w:rPr>
                <w:rFonts w:asciiTheme="minorHAnsi" w:hAnsiTheme="minorHAnsi"/>
              </w:rPr>
            </w:pPr>
            <w:r w:rsidRPr="000563D8">
              <w:rPr>
                <w:rFonts w:asciiTheme="minorHAnsi" w:hAnsiTheme="minorHAnsi"/>
              </w:rPr>
              <w:t>Central AC After 1/1/2015</w:t>
            </w:r>
          </w:p>
        </w:tc>
        <w:tc>
          <w:tcPr>
            <w:tcW w:w="1890" w:type="dxa"/>
            <w:tcBorders>
              <w:top w:val="single" w:sz="4" w:space="0" w:color="auto"/>
              <w:left w:val="single" w:sz="4" w:space="0" w:color="auto"/>
              <w:bottom w:val="single" w:sz="4" w:space="0" w:color="auto"/>
              <w:right w:val="single" w:sz="4" w:space="0" w:color="auto"/>
            </w:tcBorders>
          </w:tcPr>
          <w:p w14:paraId="7A98F567" w14:textId="77777777" w:rsidR="00800EEF" w:rsidRPr="000563D8" w:rsidRDefault="00800EEF" w:rsidP="009C3E5A">
            <w:pPr>
              <w:jc w:val="center"/>
              <w:rPr>
                <w:rFonts w:asciiTheme="minorHAnsi" w:hAnsiTheme="minorHAnsi"/>
                <w:szCs w:val="22"/>
              </w:rPr>
            </w:pPr>
            <w:r w:rsidRPr="000563D8">
              <w:rPr>
                <w:rFonts w:asciiTheme="minorHAnsi" w:hAnsiTheme="minorHAnsi"/>
              </w:rPr>
              <w:t>13</w:t>
            </w:r>
          </w:p>
        </w:tc>
      </w:tr>
      <w:tr w:rsidR="00800EEF" w:rsidRPr="000563D8" w14:paraId="29085AE0" w14:textId="77777777" w:rsidTr="009C3E5A">
        <w:trPr>
          <w:jc w:val="center"/>
        </w:trPr>
        <w:tc>
          <w:tcPr>
            <w:tcW w:w="2790" w:type="dxa"/>
            <w:tcBorders>
              <w:top w:val="single" w:sz="4" w:space="0" w:color="auto"/>
              <w:left w:val="single" w:sz="4" w:space="0" w:color="auto"/>
              <w:bottom w:val="single" w:sz="4" w:space="0" w:color="auto"/>
              <w:right w:val="single" w:sz="4" w:space="0" w:color="auto"/>
            </w:tcBorders>
          </w:tcPr>
          <w:p w14:paraId="260EFF8B" w14:textId="77777777" w:rsidR="00800EEF" w:rsidRPr="000563D8" w:rsidRDefault="00800EEF" w:rsidP="009C3E5A">
            <w:pPr>
              <w:rPr>
                <w:rFonts w:asciiTheme="minorHAnsi" w:hAnsiTheme="minorHAnsi"/>
              </w:rPr>
            </w:pPr>
            <w:r w:rsidRPr="000563D8">
              <w:rPr>
                <w:rFonts w:asciiTheme="minorHAnsi" w:hAnsiTheme="minorHAnsi"/>
              </w:rPr>
              <w:t>Heat Pump After 1/1/2015</w:t>
            </w:r>
          </w:p>
        </w:tc>
        <w:tc>
          <w:tcPr>
            <w:tcW w:w="1890" w:type="dxa"/>
            <w:tcBorders>
              <w:top w:val="single" w:sz="4" w:space="0" w:color="auto"/>
              <w:left w:val="single" w:sz="4" w:space="0" w:color="auto"/>
              <w:bottom w:val="single" w:sz="4" w:space="0" w:color="auto"/>
              <w:right w:val="single" w:sz="4" w:space="0" w:color="auto"/>
            </w:tcBorders>
          </w:tcPr>
          <w:p w14:paraId="286E42E0" w14:textId="77777777" w:rsidR="00800EEF" w:rsidRPr="000563D8" w:rsidRDefault="00800EEF" w:rsidP="009C3E5A">
            <w:pPr>
              <w:jc w:val="center"/>
              <w:rPr>
                <w:rFonts w:asciiTheme="minorHAnsi" w:hAnsiTheme="minorHAnsi"/>
                <w:szCs w:val="22"/>
              </w:rPr>
            </w:pPr>
            <w:r w:rsidRPr="000563D8">
              <w:rPr>
                <w:rFonts w:asciiTheme="minorHAnsi" w:hAnsiTheme="minorHAnsi"/>
              </w:rPr>
              <w:t>14</w:t>
            </w:r>
          </w:p>
        </w:tc>
      </w:tr>
    </w:tbl>
    <w:p w14:paraId="40931280" w14:textId="77777777" w:rsidR="00800EEF" w:rsidRPr="000563D8" w:rsidRDefault="00800EEF" w:rsidP="00800EEF">
      <w:pPr>
        <w:spacing w:after="240"/>
        <w:ind w:left="1440" w:firstLine="720"/>
        <w:rPr>
          <w:rFonts w:cstheme="minorHAnsi"/>
          <w:noProof/>
        </w:rPr>
      </w:pPr>
    </w:p>
    <w:p w14:paraId="65398B25" w14:textId="77777777" w:rsidR="00800EEF" w:rsidRPr="000563D8" w:rsidRDefault="00800EEF" w:rsidP="00800EEF">
      <w:pPr>
        <w:spacing w:after="240"/>
        <w:ind w:left="1440" w:hanging="720"/>
        <w:rPr>
          <w:rFonts w:cstheme="minorHAnsi"/>
        </w:rPr>
      </w:pPr>
      <w:r w:rsidRPr="000563D8">
        <w:rPr>
          <w:rFonts w:cstheme="minorHAnsi"/>
        </w:rPr>
        <w:t xml:space="preserve">ΔTherms </w:t>
      </w:r>
      <w:r w:rsidRPr="000563D8">
        <w:rPr>
          <w:rFonts w:cstheme="minorHAnsi"/>
        </w:rPr>
        <w:tab/>
        <w:t>= Therm savings as calculated in Natural Gas Savings</w:t>
      </w:r>
    </w:p>
    <w:p w14:paraId="6B9BF1B1" w14:textId="77777777" w:rsidR="00800EEF" w:rsidRPr="000563D8" w:rsidRDefault="00800EEF" w:rsidP="00800EEF">
      <w:pPr>
        <w:spacing w:after="240"/>
        <w:ind w:left="1440" w:hanging="720"/>
        <w:rPr>
          <w:rFonts w:cstheme="minorHAnsi"/>
          <w:noProof/>
        </w:rPr>
      </w:pPr>
      <w:r w:rsidRPr="000563D8">
        <w:rPr>
          <w:rFonts w:cstheme="minorHAnsi"/>
          <w:noProof/>
        </w:rPr>
        <w:t>F</w:t>
      </w:r>
      <w:r w:rsidRPr="000563D8">
        <w:rPr>
          <w:rFonts w:cstheme="minorHAnsi"/>
          <w:noProof/>
          <w:vertAlign w:val="subscript"/>
        </w:rPr>
        <w:t>e</w:t>
      </w:r>
      <w:r w:rsidRPr="000563D8">
        <w:rPr>
          <w:rFonts w:cstheme="minorHAnsi"/>
          <w:noProof/>
          <w:vertAlign w:val="subscript"/>
        </w:rPr>
        <w:tab/>
      </w:r>
      <w:r w:rsidRPr="000563D8">
        <w:rPr>
          <w:rFonts w:cstheme="minorHAnsi"/>
          <w:noProof/>
          <w:vertAlign w:val="subscript"/>
        </w:rPr>
        <w:tab/>
      </w:r>
      <w:r w:rsidRPr="000563D8">
        <w:rPr>
          <w:rFonts w:cstheme="minorHAnsi"/>
          <w:noProof/>
        </w:rPr>
        <w:t>= Furnace Fan energy consumption as a percentage of annual fuel consumption</w:t>
      </w:r>
    </w:p>
    <w:p w14:paraId="5893F8AD" w14:textId="77777777" w:rsidR="00800EEF" w:rsidRPr="000563D8" w:rsidRDefault="00800EEF" w:rsidP="00800EEF">
      <w:pPr>
        <w:spacing w:after="240"/>
        <w:ind w:left="1440" w:hanging="720"/>
        <w:rPr>
          <w:rFonts w:cstheme="minorHAnsi"/>
          <w:noProof/>
        </w:rPr>
      </w:pPr>
      <w:r w:rsidRPr="000563D8">
        <w:rPr>
          <w:rFonts w:cstheme="minorHAnsi"/>
          <w:noProof/>
        </w:rPr>
        <w:tab/>
      </w:r>
      <w:r w:rsidRPr="000563D8">
        <w:rPr>
          <w:rFonts w:cstheme="minorHAnsi"/>
          <w:noProof/>
        </w:rPr>
        <w:tab/>
        <w:t>= 3.14%</w:t>
      </w:r>
      <w:r w:rsidRPr="000563D8">
        <w:rPr>
          <w:rFonts w:ascii="Arial" w:eastAsiaTheme="minorEastAsia" w:hAnsi="Arial"/>
          <w:noProof/>
          <w:vertAlign w:val="superscript"/>
        </w:rPr>
        <w:footnoteReference w:id="230"/>
      </w:r>
    </w:p>
    <w:p w14:paraId="3FB7FBE9" w14:textId="77777777" w:rsidR="00800EEF" w:rsidRPr="000563D8" w:rsidRDefault="00800EEF" w:rsidP="00800EEF">
      <w:pPr>
        <w:spacing w:after="240"/>
        <w:ind w:left="1440" w:hanging="720"/>
        <w:rPr>
          <w:rFonts w:cstheme="minorHAnsi"/>
          <w:noProof/>
        </w:rPr>
      </w:pPr>
      <w:r w:rsidRPr="000563D8">
        <w:rPr>
          <w:rFonts w:cstheme="minorHAnsi"/>
          <w:noProof/>
        </w:rPr>
        <w:t>29.3</w:t>
      </w:r>
      <w:r w:rsidRPr="000563D8">
        <w:rPr>
          <w:rFonts w:cstheme="minorHAnsi"/>
          <w:noProof/>
        </w:rPr>
        <w:tab/>
      </w:r>
      <w:r w:rsidRPr="000563D8">
        <w:rPr>
          <w:rFonts w:cstheme="minorHAnsi"/>
          <w:noProof/>
        </w:rPr>
        <w:tab/>
        <w:t>= kWh per therm</w:t>
      </w:r>
    </w:p>
    <w:p w14:paraId="1047E52D" w14:textId="77777777" w:rsidR="00800EEF" w:rsidRPr="000563D8" w:rsidRDefault="00800EEF" w:rsidP="00800EEF">
      <w:pPr>
        <w:spacing w:after="240"/>
        <w:rPr>
          <w:rFonts w:cstheme="minorHAnsi"/>
          <w:noProof/>
        </w:rPr>
      </w:pPr>
      <w:r w:rsidRPr="000563D8">
        <w:rPr>
          <w:noProof/>
        </w:rPr>
        <mc:AlternateContent>
          <mc:Choice Requires="wps">
            <w:drawing>
              <wp:inline distT="0" distB="0" distL="0" distR="0" wp14:anchorId="21A344F6" wp14:editId="0F996152">
                <wp:extent cx="5722620" cy="4944534"/>
                <wp:effectExtent l="0" t="0" r="11430" b="27940"/>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4944534"/>
                        </a:xfrm>
                        <a:prstGeom prst="rect">
                          <a:avLst/>
                        </a:prstGeom>
                        <a:solidFill>
                          <a:srgbClr val="FFFFFF"/>
                        </a:solidFill>
                        <a:ln w="9525">
                          <a:solidFill>
                            <a:srgbClr val="000000"/>
                          </a:solidFill>
                          <a:miter lim="800000"/>
                          <a:headEnd/>
                          <a:tailEnd/>
                        </a:ln>
                      </wps:spPr>
                      <wps:txbx>
                        <w:txbxContent>
                          <w:p w14:paraId="79326144" w14:textId="77777777" w:rsidR="00F60751" w:rsidRDefault="00F60751" w:rsidP="00800EEF">
                            <w:pPr>
                              <w:rPr>
                                <w:rFonts w:cstheme="minorHAnsi"/>
                              </w:rPr>
                            </w:pPr>
                            <w:r>
                              <w:rPr>
                                <w:rFonts w:cstheme="minorHAnsi"/>
                              </w:rPr>
                              <w:t>For example, duct sealing in</w:t>
                            </w:r>
                            <w:ins w:id="3328" w:author="Samuel Dent" w:date="2015-09-24T06:07:00Z">
                              <w:r>
                                <w:rPr>
                                  <w:rFonts w:cstheme="minorHAnsi"/>
                                </w:rPr>
                                <w:t xml:space="preserve"> unconditioned space</w:t>
                              </w:r>
                            </w:ins>
                            <w:r>
                              <w:rPr>
                                <w:rFonts w:cstheme="minorHAnsi"/>
                              </w:rPr>
                              <w:t xml:space="preserve"> a single family house in Springfield with a 36,000 Btu/H, SEER 11 central air conditioning, an 80% AFUE, 105,000 Btu/H natural gas furnace and the following blower door test results:</w:t>
                            </w:r>
                          </w:p>
                          <w:p w14:paraId="1CCA6B83" w14:textId="77777777" w:rsidR="00F60751" w:rsidRDefault="00F60751" w:rsidP="00800EEF">
                            <w:pPr>
                              <w:ind w:firstLine="720"/>
                              <w:rPr>
                                <w:rFonts w:cstheme="minorHAnsi"/>
                              </w:rPr>
                            </w:pPr>
                            <w:r>
                              <w:rPr>
                                <w:rFonts w:cstheme="minorHAnsi"/>
                              </w:rPr>
                              <w:t xml:space="preserve">Before: </w:t>
                            </w:r>
                            <w:r>
                              <w:rPr>
                                <w:rFonts w:cstheme="minorHAnsi"/>
                              </w:rPr>
                              <w:tab/>
                              <w:t>CFM50</w:t>
                            </w:r>
                            <w:r>
                              <w:rPr>
                                <w:rFonts w:cstheme="minorHAnsi"/>
                                <w:vertAlign w:val="subscript"/>
                              </w:rPr>
                              <w:t>Whole House</w:t>
                            </w:r>
                            <w:r>
                              <w:rPr>
                                <w:rFonts w:cstheme="minorHAnsi"/>
                              </w:rPr>
                              <w:t xml:space="preserve"> </w:t>
                            </w:r>
                            <w:r>
                              <w:rPr>
                                <w:rFonts w:cstheme="minorHAnsi"/>
                              </w:rPr>
                              <w:tab/>
                              <w:t xml:space="preserve">= 4800 CFM50 </w:t>
                            </w:r>
                          </w:p>
                          <w:p w14:paraId="1C8B332B" w14:textId="77777777" w:rsidR="00F60751" w:rsidRDefault="00F60751" w:rsidP="00800EEF">
                            <w:pPr>
                              <w:ind w:left="720" w:firstLine="720"/>
                              <w:rPr>
                                <w:rFonts w:cstheme="minorHAnsi"/>
                              </w:rPr>
                            </w:pPr>
                            <w:r>
                              <w:rPr>
                                <w:rFonts w:cstheme="minorHAnsi"/>
                              </w:rPr>
                              <w:t>CFM50</w:t>
                            </w:r>
                            <w:r>
                              <w:rPr>
                                <w:rFonts w:cstheme="minorHAnsi"/>
                                <w:vertAlign w:val="subscript"/>
                              </w:rPr>
                              <w:t xml:space="preserve">Envelope Only </w:t>
                            </w:r>
                            <w:r>
                              <w:rPr>
                                <w:rFonts w:cstheme="minorHAnsi"/>
                              </w:rPr>
                              <w:t>= 4500 CFM50</w:t>
                            </w:r>
                          </w:p>
                          <w:p w14:paraId="2336C367" w14:textId="77777777" w:rsidR="00F60751" w:rsidRDefault="00F60751" w:rsidP="00800EEF">
                            <w:pPr>
                              <w:ind w:left="720" w:firstLine="720"/>
                              <w:rPr>
                                <w:rFonts w:cstheme="minorHAnsi"/>
                              </w:rPr>
                            </w:pPr>
                            <w:r>
                              <w:rPr>
                                <w:rFonts w:cstheme="minorHAnsi"/>
                              </w:rPr>
                              <w:t>House to duct pressure of 45 Pascals. = 1.29 SCF (Energy Conservatory look up table)</w:t>
                            </w:r>
                          </w:p>
                          <w:p w14:paraId="06F3048A" w14:textId="77777777" w:rsidR="00F60751" w:rsidRDefault="00F60751" w:rsidP="00800EEF">
                            <w:pPr>
                              <w:ind w:firstLine="720"/>
                              <w:rPr>
                                <w:rFonts w:cstheme="minorHAnsi"/>
                              </w:rPr>
                            </w:pPr>
                            <w:r>
                              <w:rPr>
                                <w:rFonts w:cstheme="minorHAnsi"/>
                              </w:rPr>
                              <w:t xml:space="preserve">After: </w:t>
                            </w:r>
                            <w:r>
                              <w:rPr>
                                <w:rFonts w:cstheme="minorHAnsi"/>
                              </w:rPr>
                              <w:tab/>
                              <w:t>CFM50</w:t>
                            </w:r>
                            <w:r>
                              <w:rPr>
                                <w:rFonts w:cstheme="minorHAnsi"/>
                                <w:vertAlign w:val="subscript"/>
                              </w:rPr>
                              <w:t>Whole House</w:t>
                            </w:r>
                            <w:r>
                              <w:rPr>
                                <w:rFonts w:cstheme="minorHAnsi"/>
                              </w:rPr>
                              <w:t xml:space="preserve"> </w:t>
                            </w:r>
                            <w:r>
                              <w:rPr>
                                <w:rFonts w:cstheme="minorHAnsi"/>
                              </w:rPr>
                              <w:tab/>
                              <w:t xml:space="preserve">= 4600 CFM50 </w:t>
                            </w:r>
                          </w:p>
                          <w:p w14:paraId="3401C580" w14:textId="77777777" w:rsidR="00F60751" w:rsidRDefault="00F60751" w:rsidP="00800EEF">
                            <w:pPr>
                              <w:ind w:left="720" w:firstLine="720"/>
                              <w:rPr>
                                <w:rFonts w:cstheme="minorHAnsi"/>
                              </w:rPr>
                            </w:pPr>
                            <w:r>
                              <w:rPr>
                                <w:rFonts w:cstheme="minorHAnsi"/>
                              </w:rPr>
                              <w:t>CFM50</w:t>
                            </w:r>
                            <w:r>
                              <w:rPr>
                                <w:rFonts w:cstheme="minorHAnsi"/>
                                <w:vertAlign w:val="subscript"/>
                              </w:rPr>
                              <w:t xml:space="preserve">Envelope Only </w:t>
                            </w:r>
                            <w:r>
                              <w:rPr>
                                <w:rFonts w:cstheme="minorHAnsi"/>
                              </w:rPr>
                              <w:t>= 4500 CFM50</w:t>
                            </w:r>
                          </w:p>
                          <w:p w14:paraId="43028F26" w14:textId="77777777" w:rsidR="00F60751" w:rsidRDefault="00F60751" w:rsidP="00800EEF">
                            <w:pPr>
                              <w:ind w:left="720" w:firstLine="720"/>
                              <w:rPr>
                                <w:rFonts w:cstheme="minorHAnsi"/>
                              </w:rPr>
                            </w:pPr>
                            <w:r>
                              <w:rPr>
                                <w:rFonts w:cstheme="minorHAnsi"/>
                              </w:rPr>
                              <w:t>House to duct pressure of 43 Pascals = 1.39 SCF (Energy Conservatory look up table)</w:t>
                            </w:r>
                          </w:p>
                          <w:p w14:paraId="543A81DD" w14:textId="77777777" w:rsidR="00F60751" w:rsidRDefault="00F60751" w:rsidP="00800EEF">
                            <w:pPr>
                              <w:keepNext/>
                              <w:ind w:firstLine="720"/>
                              <w:rPr>
                                <w:rFonts w:cstheme="minorHAnsi"/>
                              </w:rPr>
                            </w:pPr>
                            <w:r>
                              <w:rPr>
                                <w:rFonts w:cstheme="minorHAnsi"/>
                              </w:rPr>
                              <w:t xml:space="preserve">Duct Leakage: </w:t>
                            </w:r>
                          </w:p>
                          <w:p w14:paraId="6394EC0D" w14:textId="77777777" w:rsidR="00F60751" w:rsidRDefault="00F60751" w:rsidP="00800EEF">
                            <w:pPr>
                              <w:keepNext/>
                              <w:ind w:left="720" w:firstLine="720"/>
                              <w:rPr>
                                <w:rFonts w:cstheme="minorHAnsi"/>
                              </w:rPr>
                            </w:pPr>
                            <w:r>
                              <w:rPr>
                                <w:rFonts w:cstheme="minorHAnsi"/>
                              </w:rPr>
                              <w:t>CFM50</w:t>
                            </w:r>
                            <w:r>
                              <w:rPr>
                                <w:rFonts w:cstheme="minorHAnsi"/>
                                <w:vertAlign w:val="subscript"/>
                              </w:rPr>
                              <w:t>DL before</w:t>
                            </w:r>
                            <w:r>
                              <w:rPr>
                                <w:rFonts w:cstheme="minorHAnsi"/>
                              </w:rPr>
                              <w:t xml:space="preserve"> </w:t>
                            </w:r>
                            <w:r>
                              <w:rPr>
                                <w:rFonts w:cstheme="minorHAnsi"/>
                              </w:rPr>
                              <w:tab/>
                              <w:t>= (4800 – 4500) * 1.29</w:t>
                            </w:r>
                          </w:p>
                          <w:p w14:paraId="633096B9" w14:textId="77777777" w:rsidR="00F60751" w:rsidRDefault="00F60751" w:rsidP="00800EEF">
                            <w:pPr>
                              <w:keepNext/>
                              <w:ind w:firstLine="720"/>
                              <w:rPr>
                                <w:rFonts w:cstheme="minorHAnsi"/>
                              </w:rPr>
                            </w:pPr>
                            <w:r>
                              <w:rPr>
                                <w:rFonts w:cstheme="minorHAnsi"/>
                              </w:rPr>
                              <w:tab/>
                            </w:r>
                            <w:r>
                              <w:rPr>
                                <w:rFonts w:cstheme="minorHAnsi"/>
                              </w:rPr>
                              <w:tab/>
                            </w:r>
                            <w:r>
                              <w:rPr>
                                <w:rFonts w:cstheme="minorHAnsi"/>
                              </w:rPr>
                              <w:tab/>
                              <w:t>= 387 CFM</w:t>
                            </w:r>
                          </w:p>
                          <w:p w14:paraId="5A13158A" w14:textId="77777777" w:rsidR="00F60751" w:rsidRDefault="00F60751" w:rsidP="00800EEF">
                            <w:pPr>
                              <w:keepNext/>
                              <w:ind w:left="720" w:firstLine="720"/>
                              <w:rPr>
                                <w:rFonts w:cstheme="minorHAnsi"/>
                              </w:rPr>
                            </w:pPr>
                            <w:r>
                              <w:rPr>
                                <w:rFonts w:cstheme="minorHAnsi"/>
                              </w:rPr>
                              <w:t>CFM50</w:t>
                            </w:r>
                            <w:r>
                              <w:rPr>
                                <w:rFonts w:cstheme="minorHAnsi"/>
                                <w:vertAlign w:val="subscript"/>
                              </w:rPr>
                              <w:t>DL after</w:t>
                            </w:r>
                            <w:r>
                              <w:rPr>
                                <w:rFonts w:cstheme="minorHAnsi"/>
                              </w:rPr>
                              <w:t xml:space="preserve"> </w:t>
                            </w:r>
                            <w:r>
                              <w:rPr>
                                <w:rFonts w:cstheme="minorHAnsi"/>
                              </w:rPr>
                              <w:tab/>
                              <w:t>= (4600 – 4500) * 1.39</w:t>
                            </w:r>
                          </w:p>
                          <w:p w14:paraId="292E4346" w14:textId="77777777" w:rsidR="00F60751" w:rsidRDefault="00F60751" w:rsidP="00800EEF">
                            <w:pPr>
                              <w:keepNext/>
                              <w:ind w:firstLine="720"/>
                              <w:rPr>
                                <w:rFonts w:cstheme="minorHAnsi"/>
                              </w:rPr>
                            </w:pPr>
                            <w:r>
                              <w:rPr>
                                <w:rFonts w:cstheme="minorHAnsi"/>
                              </w:rPr>
                              <w:tab/>
                            </w:r>
                            <w:r>
                              <w:rPr>
                                <w:rFonts w:cstheme="minorHAnsi"/>
                              </w:rPr>
                              <w:tab/>
                            </w:r>
                            <w:r>
                              <w:rPr>
                                <w:rFonts w:cstheme="minorHAnsi"/>
                              </w:rPr>
                              <w:tab/>
                              <w:t>= 139 CFM</w:t>
                            </w:r>
                          </w:p>
                          <w:p w14:paraId="6ED79CBC" w14:textId="77777777" w:rsidR="00F60751" w:rsidRDefault="00F60751" w:rsidP="00800EEF">
                            <w:pPr>
                              <w:keepNext/>
                              <w:ind w:firstLine="720"/>
                              <w:rPr>
                                <w:rFonts w:cstheme="minorHAnsi"/>
                              </w:rPr>
                            </w:pPr>
                            <w:r>
                              <w:rPr>
                                <w:rFonts w:cstheme="minorHAnsi"/>
                              </w:rPr>
                              <w:t xml:space="preserve">Duct Leakage reduction at CFM25: </w:t>
                            </w:r>
                          </w:p>
                          <w:p w14:paraId="60A4BD00" w14:textId="77777777" w:rsidR="00F60751" w:rsidRDefault="00F60751" w:rsidP="00800EEF">
                            <w:pPr>
                              <w:ind w:left="3600" w:hanging="2070"/>
                              <w:rPr>
                                <w:rFonts w:cstheme="minorHAnsi"/>
                              </w:rPr>
                            </w:pPr>
                            <w:r>
                              <w:rPr>
                                <w:rFonts w:cstheme="minorHAnsi"/>
                              </w:rPr>
                              <w:t>∆CFM25</w:t>
                            </w:r>
                            <w:r>
                              <w:rPr>
                                <w:rFonts w:cstheme="minorHAnsi"/>
                                <w:vertAlign w:val="subscript"/>
                              </w:rPr>
                              <w:t>DL</w:t>
                            </w:r>
                            <w:r>
                              <w:rPr>
                                <w:rFonts w:cstheme="minorHAnsi"/>
                                <w:vertAlign w:val="subscript"/>
                              </w:rPr>
                              <w:tab/>
                            </w:r>
                            <w:r>
                              <w:rPr>
                                <w:rFonts w:cstheme="minorHAnsi"/>
                              </w:rPr>
                              <w:t>= (387 – 139) * 0.64 * (0.5 + 0.25)</w:t>
                            </w:r>
                          </w:p>
                          <w:p w14:paraId="2AF387A3" w14:textId="77777777" w:rsidR="00F60751" w:rsidRDefault="00F60751" w:rsidP="00800EEF">
                            <w:pPr>
                              <w:ind w:left="3600" w:hanging="2070"/>
                              <w:rPr>
                                <w:rFonts w:cstheme="minorHAnsi"/>
                              </w:rPr>
                            </w:pPr>
                            <w:r>
                              <w:rPr>
                                <w:rFonts w:cstheme="minorHAnsi"/>
                              </w:rPr>
                              <w:tab/>
                              <w:t>= 119 CFM25</w:t>
                            </w:r>
                            <w:r>
                              <w:rPr>
                                <w:rFonts w:cstheme="minorHAnsi"/>
                              </w:rPr>
                              <w:tab/>
                            </w:r>
                          </w:p>
                          <w:p w14:paraId="5BA73B80" w14:textId="77777777" w:rsidR="00F60751" w:rsidRDefault="00F60751" w:rsidP="00800EEF">
                            <w:pPr>
                              <w:keepNext/>
                              <w:ind w:firstLine="720"/>
                              <w:rPr>
                                <w:rFonts w:cstheme="minorHAnsi"/>
                              </w:rPr>
                            </w:pPr>
                            <w:r>
                              <w:rPr>
                                <w:rFonts w:cstheme="minorHAnsi"/>
                              </w:rPr>
                              <w:t>Energy Savings:</w:t>
                            </w:r>
                          </w:p>
                          <w:p w14:paraId="39A27BB0" w14:textId="77777777" w:rsidR="00F60751" w:rsidRDefault="00F60751" w:rsidP="00800EEF">
                            <w:pPr>
                              <w:keepNext/>
                              <w:ind w:left="2880" w:hanging="1440"/>
                              <w:rPr>
                                <w:rFonts w:cstheme="minorHAnsi"/>
                              </w:rPr>
                            </w:pPr>
                            <w:r>
                              <w:rPr>
                                <w:rFonts w:cstheme="minorHAnsi"/>
                                <w:noProof/>
                              </w:rPr>
                              <w:t>Δ</w:t>
                            </w:r>
                            <w:r>
                              <w:rPr>
                                <w:rFonts w:cstheme="minorHAnsi"/>
                              </w:rPr>
                              <w:t>kWh</w:t>
                            </w:r>
                            <w:r>
                              <w:rPr>
                                <w:rFonts w:cstheme="minorHAnsi"/>
                                <w:vertAlign w:val="subscript"/>
                              </w:rPr>
                              <w:t>cooling</w:t>
                            </w:r>
                            <w:r>
                              <w:rPr>
                                <w:rFonts w:cstheme="minorHAnsi"/>
                              </w:rPr>
                              <w:tab/>
                              <w:t>= [((119 / ((36,000/12,000) * 400)) * 730 * 36,000</w:t>
                            </w:r>
                            <w:ins w:id="3329" w:author="Samuel Dent" w:date="2015-09-24T06:07:00Z">
                              <w:r>
                                <w:rPr>
                                  <w:rFonts w:cstheme="minorHAnsi"/>
                                </w:rPr>
                                <w:t xml:space="preserve"> * 1</w:t>
                              </w:r>
                            </w:ins>
                            <w:r>
                              <w:rPr>
                                <w:rFonts w:cstheme="minorHAnsi"/>
                              </w:rPr>
                              <w:t>) / 1000 / 11] + (212 * 0.0314 * 29.3)</w:t>
                            </w:r>
                          </w:p>
                          <w:p w14:paraId="296FCEC7" w14:textId="77777777" w:rsidR="00F60751" w:rsidRDefault="00F60751" w:rsidP="00800EEF">
                            <w:pPr>
                              <w:rPr>
                                <w:rFonts w:cstheme="minorHAnsi"/>
                              </w:rPr>
                            </w:pPr>
                            <w:r>
                              <w:rPr>
                                <w:rFonts w:cstheme="minorHAnsi"/>
                              </w:rPr>
                              <w:tab/>
                            </w:r>
                            <w:r>
                              <w:rPr>
                                <w:rFonts w:cstheme="minorHAnsi"/>
                              </w:rPr>
                              <w:tab/>
                            </w:r>
                            <w:r>
                              <w:rPr>
                                <w:rFonts w:cstheme="minorHAnsi"/>
                              </w:rPr>
                              <w:tab/>
                            </w:r>
                            <w:r>
                              <w:rPr>
                                <w:rFonts w:cstheme="minorHAnsi"/>
                              </w:rPr>
                              <w:tab/>
                              <w:t xml:space="preserve">= 237 + 195 </w:t>
                            </w:r>
                          </w:p>
                          <w:p w14:paraId="415C78D7" w14:textId="77777777" w:rsidR="00F60751" w:rsidRDefault="00F60751" w:rsidP="00800EEF">
                            <w:pPr>
                              <w:ind w:left="2160" w:firstLine="720"/>
                              <w:rPr>
                                <w:rFonts w:cstheme="minorHAnsi"/>
                              </w:rPr>
                            </w:pPr>
                            <w:r>
                              <w:rPr>
                                <w:rFonts w:cstheme="minorHAnsi"/>
                              </w:rPr>
                              <w:t>= 432 kWh</w:t>
                            </w:r>
                          </w:p>
                          <w:p w14:paraId="1394B410" w14:textId="77777777" w:rsidR="00F60751" w:rsidRDefault="00F60751" w:rsidP="00800EEF">
                            <w:pPr>
                              <w:ind w:left="720" w:firstLine="720"/>
                              <w:rPr>
                                <w:rFonts w:cstheme="minorHAnsi"/>
                              </w:rPr>
                            </w:pPr>
                          </w:p>
                          <w:p w14:paraId="4ACC8920" w14:textId="77777777" w:rsidR="00F60751" w:rsidRDefault="00F60751" w:rsidP="00800EEF"/>
                        </w:txbxContent>
                      </wps:txbx>
                      <wps:bodyPr rot="0" vert="horz" wrap="square" lIns="91440" tIns="45720" rIns="91440" bIns="45720" anchor="t" anchorCtr="0">
                        <a:noAutofit/>
                      </wps:bodyPr>
                    </wps:wsp>
                  </a:graphicData>
                </a:graphic>
              </wp:inline>
            </w:drawing>
          </mc:Choice>
          <mc:Fallback>
            <w:pict>
              <v:shape w14:anchorId="21A344F6" id="Text Box 20" o:spid="_x0000_s1044" type="#_x0000_t202" style="width:450.6pt;height:38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">
                <v:textbox>
                  <w:txbxContent>
                    <w:p w14:paraId="79326144" w14:textId="77777777" w:rsidR="00F60751" w:rsidRDefault="00F60751" w:rsidP="00800EEF">
                      <w:pPr>
                        <w:rPr>
                          <w:rFonts w:cstheme="minorHAnsi"/>
                        </w:rPr>
                      </w:pPr>
                      <w:r>
                        <w:rPr>
                          <w:rFonts w:cstheme="minorHAnsi"/>
                        </w:rPr>
                        <w:t>For example, duct sealing in</w:t>
                      </w:r>
                      <w:ins w:id="3330" w:author="Samuel Dent" w:date="2015-09-24T06:07:00Z">
                        <w:r>
                          <w:rPr>
                            <w:rFonts w:cstheme="minorHAnsi"/>
                          </w:rPr>
                          <w:t xml:space="preserve"> unconditioned space</w:t>
                        </w:r>
                      </w:ins>
                      <w:r>
                        <w:rPr>
                          <w:rFonts w:cstheme="minorHAnsi"/>
                        </w:rPr>
                        <w:t xml:space="preserve"> a single family house in Springfield with a 36,000 Btu/H, SEER 11 central air conditioning, an 80% AFUE, 105,000 Btu/H natural gas furnace and the following blower door test results:</w:t>
                      </w:r>
                    </w:p>
                    <w:p w14:paraId="1CCA6B83" w14:textId="77777777" w:rsidR="00F60751" w:rsidRDefault="00F60751" w:rsidP="00800EEF">
                      <w:pPr>
                        <w:ind w:firstLine="720"/>
                        <w:rPr>
                          <w:rFonts w:cstheme="minorHAnsi"/>
                        </w:rPr>
                      </w:pPr>
                      <w:r>
                        <w:rPr>
                          <w:rFonts w:cstheme="minorHAnsi"/>
                        </w:rPr>
                        <w:t xml:space="preserve">Before: </w:t>
                      </w:r>
                      <w:r>
                        <w:rPr>
                          <w:rFonts w:cstheme="minorHAnsi"/>
                        </w:rPr>
                        <w:tab/>
                        <w:t>CFM50</w:t>
                      </w:r>
                      <w:r>
                        <w:rPr>
                          <w:rFonts w:cstheme="minorHAnsi"/>
                          <w:vertAlign w:val="subscript"/>
                        </w:rPr>
                        <w:t>Whole House</w:t>
                      </w:r>
                      <w:r>
                        <w:rPr>
                          <w:rFonts w:cstheme="minorHAnsi"/>
                        </w:rPr>
                        <w:t xml:space="preserve"> </w:t>
                      </w:r>
                      <w:r>
                        <w:rPr>
                          <w:rFonts w:cstheme="minorHAnsi"/>
                        </w:rPr>
                        <w:tab/>
                        <w:t xml:space="preserve">= 4800 CFM50 </w:t>
                      </w:r>
                    </w:p>
                    <w:p w14:paraId="1C8B332B" w14:textId="77777777" w:rsidR="00F60751" w:rsidRDefault="00F60751" w:rsidP="00800EEF">
                      <w:pPr>
                        <w:ind w:left="720" w:firstLine="720"/>
                        <w:rPr>
                          <w:rFonts w:cstheme="minorHAnsi"/>
                        </w:rPr>
                      </w:pPr>
                      <w:r>
                        <w:rPr>
                          <w:rFonts w:cstheme="minorHAnsi"/>
                        </w:rPr>
                        <w:t>CFM50</w:t>
                      </w:r>
                      <w:r>
                        <w:rPr>
                          <w:rFonts w:cstheme="minorHAnsi"/>
                          <w:vertAlign w:val="subscript"/>
                        </w:rPr>
                        <w:t xml:space="preserve">Envelope Only </w:t>
                      </w:r>
                      <w:r>
                        <w:rPr>
                          <w:rFonts w:cstheme="minorHAnsi"/>
                        </w:rPr>
                        <w:t>= 4500 CFM50</w:t>
                      </w:r>
                    </w:p>
                    <w:p w14:paraId="2336C367" w14:textId="77777777" w:rsidR="00F60751" w:rsidRDefault="00F60751" w:rsidP="00800EEF">
                      <w:pPr>
                        <w:ind w:left="720" w:firstLine="720"/>
                        <w:rPr>
                          <w:rFonts w:cstheme="minorHAnsi"/>
                        </w:rPr>
                      </w:pPr>
                      <w:r>
                        <w:rPr>
                          <w:rFonts w:cstheme="minorHAnsi"/>
                        </w:rPr>
                        <w:t>House to duct pressure of 45 Pascals. = 1.29 SCF (Energy Conservatory look up table)</w:t>
                      </w:r>
                    </w:p>
                    <w:p w14:paraId="06F3048A" w14:textId="77777777" w:rsidR="00F60751" w:rsidRDefault="00F60751" w:rsidP="00800EEF">
                      <w:pPr>
                        <w:ind w:firstLine="720"/>
                        <w:rPr>
                          <w:rFonts w:cstheme="minorHAnsi"/>
                        </w:rPr>
                      </w:pPr>
                      <w:r>
                        <w:rPr>
                          <w:rFonts w:cstheme="minorHAnsi"/>
                        </w:rPr>
                        <w:t xml:space="preserve">After: </w:t>
                      </w:r>
                      <w:r>
                        <w:rPr>
                          <w:rFonts w:cstheme="minorHAnsi"/>
                        </w:rPr>
                        <w:tab/>
                        <w:t>CFM50</w:t>
                      </w:r>
                      <w:r>
                        <w:rPr>
                          <w:rFonts w:cstheme="minorHAnsi"/>
                          <w:vertAlign w:val="subscript"/>
                        </w:rPr>
                        <w:t>Whole House</w:t>
                      </w:r>
                      <w:r>
                        <w:rPr>
                          <w:rFonts w:cstheme="minorHAnsi"/>
                        </w:rPr>
                        <w:t xml:space="preserve"> </w:t>
                      </w:r>
                      <w:r>
                        <w:rPr>
                          <w:rFonts w:cstheme="minorHAnsi"/>
                        </w:rPr>
                        <w:tab/>
                        <w:t xml:space="preserve">= 4600 CFM50 </w:t>
                      </w:r>
                    </w:p>
                    <w:p w14:paraId="3401C580" w14:textId="77777777" w:rsidR="00F60751" w:rsidRDefault="00F60751" w:rsidP="00800EEF">
                      <w:pPr>
                        <w:ind w:left="720" w:firstLine="720"/>
                        <w:rPr>
                          <w:rFonts w:cstheme="minorHAnsi"/>
                        </w:rPr>
                      </w:pPr>
                      <w:r>
                        <w:rPr>
                          <w:rFonts w:cstheme="minorHAnsi"/>
                        </w:rPr>
                        <w:t>CFM50</w:t>
                      </w:r>
                      <w:r>
                        <w:rPr>
                          <w:rFonts w:cstheme="minorHAnsi"/>
                          <w:vertAlign w:val="subscript"/>
                        </w:rPr>
                        <w:t xml:space="preserve">Envelope Only </w:t>
                      </w:r>
                      <w:r>
                        <w:rPr>
                          <w:rFonts w:cstheme="minorHAnsi"/>
                        </w:rPr>
                        <w:t>= 4500 CFM50</w:t>
                      </w:r>
                    </w:p>
                    <w:p w14:paraId="43028F26" w14:textId="77777777" w:rsidR="00F60751" w:rsidRDefault="00F60751" w:rsidP="00800EEF">
                      <w:pPr>
                        <w:ind w:left="720" w:firstLine="720"/>
                        <w:rPr>
                          <w:rFonts w:cstheme="minorHAnsi"/>
                        </w:rPr>
                      </w:pPr>
                      <w:r>
                        <w:rPr>
                          <w:rFonts w:cstheme="minorHAnsi"/>
                        </w:rPr>
                        <w:t>House to duct pressure of 43 Pascals = 1.39 SCF (Energy Conservatory look up table)</w:t>
                      </w:r>
                    </w:p>
                    <w:p w14:paraId="543A81DD" w14:textId="77777777" w:rsidR="00F60751" w:rsidRDefault="00F60751" w:rsidP="00800EEF">
                      <w:pPr>
                        <w:keepNext/>
                        <w:ind w:firstLine="720"/>
                        <w:rPr>
                          <w:rFonts w:cstheme="minorHAnsi"/>
                        </w:rPr>
                      </w:pPr>
                      <w:r>
                        <w:rPr>
                          <w:rFonts w:cstheme="minorHAnsi"/>
                        </w:rPr>
                        <w:t xml:space="preserve">Duct Leakage: </w:t>
                      </w:r>
                    </w:p>
                    <w:p w14:paraId="6394EC0D" w14:textId="77777777" w:rsidR="00F60751" w:rsidRDefault="00F60751" w:rsidP="00800EEF">
                      <w:pPr>
                        <w:keepNext/>
                        <w:ind w:left="720" w:firstLine="720"/>
                        <w:rPr>
                          <w:rFonts w:cstheme="minorHAnsi"/>
                        </w:rPr>
                      </w:pPr>
                      <w:r>
                        <w:rPr>
                          <w:rFonts w:cstheme="minorHAnsi"/>
                        </w:rPr>
                        <w:t>CFM50</w:t>
                      </w:r>
                      <w:r>
                        <w:rPr>
                          <w:rFonts w:cstheme="minorHAnsi"/>
                          <w:vertAlign w:val="subscript"/>
                        </w:rPr>
                        <w:t>DL before</w:t>
                      </w:r>
                      <w:r>
                        <w:rPr>
                          <w:rFonts w:cstheme="minorHAnsi"/>
                        </w:rPr>
                        <w:t xml:space="preserve"> </w:t>
                      </w:r>
                      <w:r>
                        <w:rPr>
                          <w:rFonts w:cstheme="minorHAnsi"/>
                        </w:rPr>
                        <w:tab/>
                        <w:t>= (4800 – 4500) * 1.29</w:t>
                      </w:r>
                    </w:p>
                    <w:p w14:paraId="633096B9" w14:textId="77777777" w:rsidR="00F60751" w:rsidRDefault="00F60751" w:rsidP="00800EEF">
                      <w:pPr>
                        <w:keepNext/>
                        <w:ind w:firstLine="720"/>
                        <w:rPr>
                          <w:rFonts w:cstheme="minorHAnsi"/>
                        </w:rPr>
                      </w:pPr>
                      <w:r>
                        <w:rPr>
                          <w:rFonts w:cstheme="minorHAnsi"/>
                        </w:rPr>
                        <w:tab/>
                      </w:r>
                      <w:r>
                        <w:rPr>
                          <w:rFonts w:cstheme="minorHAnsi"/>
                        </w:rPr>
                        <w:tab/>
                      </w:r>
                      <w:r>
                        <w:rPr>
                          <w:rFonts w:cstheme="minorHAnsi"/>
                        </w:rPr>
                        <w:tab/>
                        <w:t>= 387 CFM</w:t>
                      </w:r>
                    </w:p>
                    <w:p w14:paraId="5A13158A" w14:textId="77777777" w:rsidR="00F60751" w:rsidRDefault="00F60751" w:rsidP="00800EEF">
                      <w:pPr>
                        <w:keepNext/>
                        <w:ind w:left="720" w:firstLine="720"/>
                        <w:rPr>
                          <w:rFonts w:cstheme="minorHAnsi"/>
                        </w:rPr>
                      </w:pPr>
                      <w:r>
                        <w:rPr>
                          <w:rFonts w:cstheme="minorHAnsi"/>
                        </w:rPr>
                        <w:t>CFM50</w:t>
                      </w:r>
                      <w:r>
                        <w:rPr>
                          <w:rFonts w:cstheme="minorHAnsi"/>
                          <w:vertAlign w:val="subscript"/>
                        </w:rPr>
                        <w:t>DL after</w:t>
                      </w:r>
                      <w:r>
                        <w:rPr>
                          <w:rFonts w:cstheme="minorHAnsi"/>
                        </w:rPr>
                        <w:t xml:space="preserve"> </w:t>
                      </w:r>
                      <w:r>
                        <w:rPr>
                          <w:rFonts w:cstheme="minorHAnsi"/>
                        </w:rPr>
                        <w:tab/>
                        <w:t>= (4600 – 4500) * 1.39</w:t>
                      </w:r>
                    </w:p>
                    <w:p w14:paraId="292E4346" w14:textId="77777777" w:rsidR="00F60751" w:rsidRDefault="00F60751" w:rsidP="00800EEF">
                      <w:pPr>
                        <w:keepNext/>
                        <w:ind w:firstLine="720"/>
                        <w:rPr>
                          <w:rFonts w:cstheme="minorHAnsi"/>
                        </w:rPr>
                      </w:pPr>
                      <w:r>
                        <w:rPr>
                          <w:rFonts w:cstheme="minorHAnsi"/>
                        </w:rPr>
                        <w:tab/>
                      </w:r>
                      <w:r>
                        <w:rPr>
                          <w:rFonts w:cstheme="minorHAnsi"/>
                        </w:rPr>
                        <w:tab/>
                      </w:r>
                      <w:r>
                        <w:rPr>
                          <w:rFonts w:cstheme="minorHAnsi"/>
                        </w:rPr>
                        <w:tab/>
                        <w:t>= 139 CFM</w:t>
                      </w:r>
                    </w:p>
                    <w:p w14:paraId="6ED79CBC" w14:textId="77777777" w:rsidR="00F60751" w:rsidRDefault="00F60751" w:rsidP="00800EEF">
                      <w:pPr>
                        <w:keepNext/>
                        <w:ind w:firstLine="720"/>
                        <w:rPr>
                          <w:rFonts w:cstheme="minorHAnsi"/>
                        </w:rPr>
                      </w:pPr>
                      <w:r>
                        <w:rPr>
                          <w:rFonts w:cstheme="minorHAnsi"/>
                        </w:rPr>
                        <w:t xml:space="preserve">Duct Leakage reduction at CFM25: </w:t>
                      </w:r>
                    </w:p>
                    <w:p w14:paraId="60A4BD00" w14:textId="77777777" w:rsidR="00F60751" w:rsidRDefault="00F60751" w:rsidP="00800EEF">
                      <w:pPr>
                        <w:ind w:left="3600" w:hanging="2070"/>
                        <w:rPr>
                          <w:rFonts w:cstheme="minorHAnsi"/>
                        </w:rPr>
                      </w:pPr>
                      <w:r>
                        <w:rPr>
                          <w:rFonts w:cstheme="minorHAnsi"/>
                        </w:rPr>
                        <w:t>∆CFM25</w:t>
                      </w:r>
                      <w:r>
                        <w:rPr>
                          <w:rFonts w:cstheme="minorHAnsi"/>
                          <w:vertAlign w:val="subscript"/>
                        </w:rPr>
                        <w:t>DL</w:t>
                      </w:r>
                      <w:r>
                        <w:rPr>
                          <w:rFonts w:cstheme="minorHAnsi"/>
                          <w:vertAlign w:val="subscript"/>
                        </w:rPr>
                        <w:tab/>
                      </w:r>
                      <w:r>
                        <w:rPr>
                          <w:rFonts w:cstheme="minorHAnsi"/>
                        </w:rPr>
                        <w:t>= (387 – 139) * 0.64 * (0.5 + 0.25)</w:t>
                      </w:r>
                    </w:p>
                    <w:p w14:paraId="2AF387A3" w14:textId="77777777" w:rsidR="00F60751" w:rsidRDefault="00F60751" w:rsidP="00800EEF">
                      <w:pPr>
                        <w:ind w:left="3600" w:hanging="2070"/>
                        <w:rPr>
                          <w:rFonts w:cstheme="minorHAnsi"/>
                        </w:rPr>
                      </w:pPr>
                      <w:r>
                        <w:rPr>
                          <w:rFonts w:cstheme="minorHAnsi"/>
                        </w:rPr>
                        <w:tab/>
                        <w:t>= 119 CFM25</w:t>
                      </w:r>
                      <w:r>
                        <w:rPr>
                          <w:rFonts w:cstheme="minorHAnsi"/>
                        </w:rPr>
                        <w:tab/>
                      </w:r>
                    </w:p>
                    <w:p w14:paraId="5BA73B80" w14:textId="77777777" w:rsidR="00F60751" w:rsidRDefault="00F60751" w:rsidP="00800EEF">
                      <w:pPr>
                        <w:keepNext/>
                        <w:ind w:firstLine="720"/>
                        <w:rPr>
                          <w:rFonts w:cstheme="minorHAnsi"/>
                        </w:rPr>
                      </w:pPr>
                      <w:r>
                        <w:rPr>
                          <w:rFonts w:cstheme="minorHAnsi"/>
                        </w:rPr>
                        <w:t>Energy Savings:</w:t>
                      </w:r>
                    </w:p>
                    <w:p w14:paraId="39A27BB0" w14:textId="77777777" w:rsidR="00F60751" w:rsidRDefault="00F60751" w:rsidP="00800EEF">
                      <w:pPr>
                        <w:keepNext/>
                        <w:ind w:left="2880" w:hanging="1440"/>
                        <w:rPr>
                          <w:rFonts w:cstheme="minorHAnsi"/>
                        </w:rPr>
                      </w:pPr>
                      <w:r>
                        <w:rPr>
                          <w:rFonts w:cstheme="minorHAnsi"/>
                          <w:noProof/>
                        </w:rPr>
                        <w:t>Δ</w:t>
                      </w:r>
                      <w:r>
                        <w:rPr>
                          <w:rFonts w:cstheme="minorHAnsi"/>
                        </w:rPr>
                        <w:t>kWh</w:t>
                      </w:r>
                      <w:r>
                        <w:rPr>
                          <w:rFonts w:cstheme="minorHAnsi"/>
                          <w:vertAlign w:val="subscript"/>
                        </w:rPr>
                        <w:t>cooling</w:t>
                      </w:r>
                      <w:r>
                        <w:rPr>
                          <w:rFonts w:cstheme="minorHAnsi"/>
                        </w:rPr>
                        <w:tab/>
                        <w:t>= [((119 / ((36,000/12,000) * 400)) * 730 * 36,000</w:t>
                      </w:r>
                      <w:ins w:id="3331" w:author="Samuel Dent" w:date="2015-09-24T06:07:00Z">
                        <w:r>
                          <w:rPr>
                            <w:rFonts w:cstheme="minorHAnsi"/>
                          </w:rPr>
                          <w:t xml:space="preserve"> * 1</w:t>
                        </w:r>
                      </w:ins>
                      <w:r>
                        <w:rPr>
                          <w:rFonts w:cstheme="minorHAnsi"/>
                        </w:rPr>
                        <w:t>) / 1000 / 11] + (212 * 0.0314 * 29.3)</w:t>
                      </w:r>
                    </w:p>
                    <w:p w14:paraId="296FCEC7" w14:textId="77777777" w:rsidR="00F60751" w:rsidRDefault="00F60751" w:rsidP="00800EEF">
                      <w:pPr>
                        <w:rPr>
                          <w:rFonts w:cstheme="minorHAnsi"/>
                        </w:rPr>
                      </w:pPr>
                      <w:r>
                        <w:rPr>
                          <w:rFonts w:cstheme="minorHAnsi"/>
                        </w:rPr>
                        <w:tab/>
                      </w:r>
                      <w:r>
                        <w:rPr>
                          <w:rFonts w:cstheme="minorHAnsi"/>
                        </w:rPr>
                        <w:tab/>
                      </w:r>
                      <w:r>
                        <w:rPr>
                          <w:rFonts w:cstheme="minorHAnsi"/>
                        </w:rPr>
                        <w:tab/>
                      </w:r>
                      <w:r>
                        <w:rPr>
                          <w:rFonts w:cstheme="minorHAnsi"/>
                        </w:rPr>
                        <w:tab/>
                        <w:t xml:space="preserve">= 237 + 195 </w:t>
                      </w:r>
                    </w:p>
                    <w:p w14:paraId="415C78D7" w14:textId="77777777" w:rsidR="00F60751" w:rsidRDefault="00F60751" w:rsidP="00800EEF">
                      <w:pPr>
                        <w:ind w:left="2160" w:firstLine="720"/>
                        <w:rPr>
                          <w:rFonts w:cstheme="minorHAnsi"/>
                        </w:rPr>
                      </w:pPr>
                      <w:r>
                        <w:rPr>
                          <w:rFonts w:cstheme="minorHAnsi"/>
                        </w:rPr>
                        <w:t>= 432 kWh</w:t>
                      </w:r>
                    </w:p>
                    <w:p w14:paraId="1394B410" w14:textId="77777777" w:rsidR="00F60751" w:rsidRDefault="00F60751" w:rsidP="00800EEF">
                      <w:pPr>
                        <w:ind w:left="720" w:firstLine="720"/>
                        <w:rPr>
                          <w:rFonts w:cstheme="minorHAnsi"/>
                        </w:rPr>
                      </w:pPr>
                    </w:p>
                    <w:p w14:paraId="4ACC8920" w14:textId="77777777" w:rsidR="00F60751" w:rsidRDefault="00F60751" w:rsidP="00800EEF"/>
                  </w:txbxContent>
                </v:textbox>
                <w10:anchorlock/>
              </v:shape>
            </w:pict>
          </mc:Fallback>
        </mc:AlternateContent>
      </w:r>
    </w:p>
    <w:p w14:paraId="312FA66C" w14:textId="77777777" w:rsidR="00800EEF" w:rsidRDefault="00800EEF" w:rsidP="00800EEF">
      <w:pPr>
        <w:spacing w:after="240"/>
        <w:rPr>
          <w:ins w:id="3332" w:author="Samuel Dent" w:date="2015-09-24T06:08:00Z"/>
          <w:rFonts w:cstheme="minorHAnsi"/>
          <w:u w:val="single"/>
        </w:rPr>
      </w:pPr>
    </w:p>
    <w:p w14:paraId="6712064B" w14:textId="737A608D" w:rsidR="00800EEF" w:rsidRPr="000563D8" w:rsidDel="00C2235F" w:rsidRDefault="00800EEF" w:rsidP="00800EEF">
      <w:pPr>
        <w:spacing w:after="240"/>
        <w:rPr>
          <w:del w:id="3333" w:author="Samuel Dent" w:date="2016-01-14T05:47:00Z"/>
          <w:rFonts w:cstheme="minorHAnsi"/>
          <w:u w:val="single"/>
        </w:rPr>
      </w:pPr>
    </w:p>
    <w:p w14:paraId="39884B74" w14:textId="36F87324" w:rsidR="00800EEF" w:rsidRPr="000563D8" w:rsidRDefault="00800EEF" w:rsidP="00800EEF">
      <w:pPr>
        <w:spacing w:after="240"/>
        <w:rPr>
          <w:rFonts w:cstheme="minorHAnsi"/>
          <w:u w:val="single"/>
        </w:rPr>
      </w:pPr>
      <w:r w:rsidRPr="000563D8">
        <w:rPr>
          <w:rFonts w:cstheme="minorHAnsi"/>
          <w:u w:val="single"/>
        </w:rPr>
        <w:t>Heating savings for homes with electric heat</w:t>
      </w:r>
      <w:del w:id="3334" w:author="Samuel Dent" w:date="2016-01-14T05:48:00Z">
        <w:r w:rsidRPr="000563D8" w:rsidDel="00C2235F">
          <w:rPr>
            <w:rFonts w:cstheme="minorHAnsi"/>
            <w:u w:val="single"/>
          </w:rPr>
          <w:delText xml:space="preserve"> (Heat Pump)</w:delText>
        </w:r>
      </w:del>
      <w:r w:rsidRPr="000563D8">
        <w:rPr>
          <w:rFonts w:cstheme="minorHAnsi"/>
          <w:u w:val="single"/>
        </w:rPr>
        <w:t>:</w:t>
      </w:r>
    </w:p>
    <w:p w14:paraId="3CC383AC" w14:textId="77777777" w:rsidR="00800EEF" w:rsidRPr="000563D8" w:rsidRDefault="00800EEF" w:rsidP="00800EEF">
      <w:pPr>
        <w:keepNext/>
        <w:spacing w:after="240"/>
        <w:ind w:left="2160" w:hanging="1440"/>
        <w:rPr>
          <w:rFonts w:cstheme="minorHAnsi"/>
          <w:noProof/>
        </w:rPr>
      </w:pPr>
      <w:r w:rsidRPr="000563D8">
        <w:rPr>
          <w:rFonts w:cstheme="minorHAnsi"/>
          <w:noProof/>
        </w:rPr>
        <w:t>Δ</w:t>
      </w:r>
      <w:r w:rsidRPr="000563D8">
        <w:rPr>
          <w:rFonts w:cstheme="minorHAnsi"/>
        </w:rPr>
        <w:t>kWh</w:t>
      </w:r>
      <w:r w:rsidRPr="000563D8">
        <w:rPr>
          <w:rFonts w:cstheme="minorHAnsi"/>
          <w:vertAlign w:val="subscript"/>
        </w:rPr>
        <w:t xml:space="preserve">heating </w:t>
      </w:r>
      <w:r w:rsidRPr="000563D8">
        <w:rPr>
          <w:rFonts w:cstheme="minorHAnsi"/>
        </w:rPr>
        <w:tab/>
        <w:t xml:space="preserve">= </w:t>
      </w:r>
      <w:del w:id="3335" w:author="Samuel Dent" w:date="2015-09-24T06:06:00Z">
        <w:r w:rsidRPr="000563D8" w:rsidDel="00CB2558">
          <w:rPr>
            <w:rFonts w:cstheme="minorHAnsi"/>
          </w:rPr>
          <w:delText>(</w:delText>
        </w:r>
      </w:del>
      <w:r w:rsidRPr="000563D8">
        <w:rPr>
          <w:rFonts w:cstheme="minorHAnsi"/>
        </w:rPr>
        <w:t>((∆CFM25</w:t>
      </w:r>
      <w:r w:rsidRPr="000563D8">
        <w:rPr>
          <w:rFonts w:cstheme="minorHAnsi"/>
          <w:vertAlign w:val="subscript"/>
        </w:rPr>
        <w:t xml:space="preserve">DL </w:t>
      </w:r>
      <w:proofErr w:type="gramStart"/>
      <w:r w:rsidRPr="000563D8">
        <w:rPr>
          <w:rFonts w:cstheme="minorHAnsi"/>
        </w:rPr>
        <w:t>/(</w:t>
      </w:r>
      <w:proofErr w:type="gramEnd"/>
      <w:r w:rsidRPr="000563D8">
        <w:rPr>
          <w:rFonts w:cstheme="minorHAnsi"/>
        </w:rPr>
        <w:t xml:space="preserve">(OutputCapacityHeat/12,000) * 400)) * </w:t>
      </w:r>
      <w:r w:rsidRPr="000563D8">
        <w:rPr>
          <w:rFonts w:cstheme="minorHAnsi"/>
          <w:noProof/>
        </w:rPr>
        <w:t xml:space="preserve">FLHheat * </w:t>
      </w:r>
      <w:r w:rsidRPr="000563D8">
        <w:rPr>
          <w:rFonts w:cstheme="minorHAnsi"/>
        </w:rPr>
        <w:t>OutputCapacityHeat</w:t>
      </w:r>
      <w:ins w:id="3336" w:author="Samuel Dent" w:date="2015-09-24T06:06:00Z">
        <w:r>
          <w:rPr>
            <w:rFonts w:cstheme="minorHAnsi"/>
          </w:rPr>
          <w:t xml:space="preserve"> * </w:t>
        </w:r>
        <w:r>
          <w:rPr>
            <w:rFonts w:cstheme="minorHAnsi"/>
          </w:rPr>
          <w:lastRenderedPageBreak/>
          <w:t>TRFheat</w:t>
        </w:r>
      </w:ins>
      <w:r w:rsidRPr="000563D8">
        <w:rPr>
          <w:rFonts w:cstheme="minorHAnsi"/>
          <w:noProof/>
        </w:rPr>
        <w:t>) / ηHeat / 3412</w:t>
      </w:r>
    </w:p>
    <w:p w14:paraId="339F31DB" w14:textId="77777777" w:rsidR="00800EEF" w:rsidRPr="000563D8" w:rsidRDefault="00800EEF" w:rsidP="00800EEF">
      <w:pPr>
        <w:spacing w:after="240"/>
        <w:rPr>
          <w:rFonts w:cstheme="minorHAnsi"/>
        </w:rPr>
      </w:pPr>
      <w:r w:rsidRPr="000563D8">
        <w:rPr>
          <w:rFonts w:cstheme="minorHAnsi"/>
        </w:rPr>
        <w:t>Where:</w:t>
      </w:r>
    </w:p>
    <w:p w14:paraId="7D486643" w14:textId="77777777" w:rsidR="00800EEF" w:rsidRPr="000563D8" w:rsidRDefault="00800EEF" w:rsidP="00800EEF">
      <w:pPr>
        <w:spacing w:after="240"/>
        <w:ind w:firstLine="720"/>
        <w:rPr>
          <w:rFonts w:cs="Calibri"/>
          <w:noProof/>
        </w:rPr>
      </w:pPr>
      <w:r w:rsidRPr="000563D8">
        <w:rPr>
          <w:rFonts w:cstheme="minorHAnsi"/>
        </w:rPr>
        <w:t>OutputCapacityHeat</w:t>
      </w:r>
      <w:r w:rsidRPr="000563D8">
        <w:rPr>
          <w:rFonts w:cs="Calibri"/>
          <w:noProof/>
        </w:rPr>
        <w:tab/>
        <w:t>= Heating output capacity (Btu/hr) of electric heat</w:t>
      </w:r>
    </w:p>
    <w:p w14:paraId="5D881206" w14:textId="77777777" w:rsidR="00800EEF" w:rsidRPr="000563D8" w:rsidRDefault="00800EEF" w:rsidP="00800EEF">
      <w:pPr>
        <w:spacing w:after="240"/>
        <w:ind w:left="720" w:firstLine="720"/>
        <w:rPr>
          <w:rFonts w:cs="Calibri"/>
          <w:noProof/>
        </w:rPr>
      </w:pPr>
      <w:r w:rsidRPr="000563D8">
        <w:rPr>
          <w:rFonts w:cs="Calibri"/>
          <w:noProof/>
        </w:rPr>
        <w:tab/>
      </w:r>
      <w:r w:rsidRPr="000563D8">
        <w:rPr>
          <w:rFonts w:cs="Calibri"/>
          <w:noProof/>
        </w:rPr>
        <w:tab/>
        <w:t>=Actual</w:t>
      </w:r>
    </w:p>
    <w:p w14:paraId="4828496B" w14:textId="77777777" w:rsidR="00800EEF" w:rsidRPr="000563D8" w:rsidRDefault="00800EEF" w:rsidP="00800EEF">
      <w:pPr>
        <w:spacing w:after="240"/>
        <w:ind w:left="720"/>
        <w:rPr>
          <w:rFonts w:cstheme="minorHAnsi"/>
        </w:rPr>
      </w:pPr>
      <w:r w:rsidRPr="000563D8">
        <w:rPr>
          <w:rFonts w:cstheme="minorHAnsi"/>
        </w:rPr>
        <w:t>FLHheat</w:t>
      </w:r>
      <w:r w:rsidRPr="000563D8">
        <w:rPr>
          <w:rFonts w:cstheme="minorHAnsi"/>
        </w:rPr>
        <w:tab/>
      </w:r>
      <w:r w:rsidRPr="000563D8">
        <w:rPr>
          <w:rFonts w:cstheme="minorHAnsi"/>
        </w:rPr>
        <w:tab/>
        <w:t>= Full load heating hours</w:t>
      </w:r>
    </w:p>
    <w:p w14:paraId="4C957486" w14:textId="77777777" w:rsidR="00800EEF" w:rsidRPr="000563D8" w:rsidRDefault="00800EEF" w:rsidP="00800EEF">
      <w:pPr>
        <w:spacing w:after="240"/>
        <w:ind w:left="720"/>
        <w:rPr>
          <w:rFonts w:cstheme="minorHAnsi"/>
          <w:noProof/>
        </w:rPr>
      </w:pPr>
      <w:r w:rsidRPr="000563D8">
        <w:rPr>
          <w:rFonts w:cstheme="minorHAnsi"/>
        </w:rPr>
        <w:tab/>
      </w:r>
      <w:r w:rsidRPr="000563D8">
        <w:rPr>
          <w:rFonts w:cstheme="minorHAnsi"/>
        </w:rPr>
        <w:tab/>
        <w:t xml:space="preserve">= </w:t>
      </w:r>
      <w:r w:rsidRPr="000563D8">
        <w:rPr>
          <w:rFonts w:cstheme="minorHAnsi"/>
          <w:noProof/>
        </w:rPr>
        <w:t>Dependent on location as below</w:t>
      </w:r>
      <w:r w:rsidRPr="000563D8">
        <w:rPr>
          <w:rFonts w:ascii="Arial" w:eastAsia="Calibri" w:hAnsi="Arial"/>
          <w:noProof/>
          <w:vertAlign w:val="superscript"/>
        </w:rPr>
        <w:footnoteReference w:id="231"/>
      </w:r>
      <w:r w:rsidRPr="000563D8">
        <w:rPr>
          <w:rFonts w:cstheme="minorHAnsi"/>
          <w:noProof/>
        </w:rPr>
        <w:t>:</w:t>
      </w:r>
    </w:p>
    <w:tbl>
      <w:tblPr>
        <w:tblW w:w="2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3337" w:author="Stephanie Baer" w:date="2016-01-21T13:54:00Z">
          <w:tblPr>
            <w:tblW w:w="2790"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703"/>
        <w:gridCol w:w="1087"/>
        <w:tblGridChange w:id="3338">
          <w:tblGrid>
            <w:gridCol w:w="1703"/>
            <w:gridCol w:w="1087"/>
          </w:tblGrid>
        </w:tblGridChange>
      </w:tblGrid>
      <w:tr w:rsidR="00800EEF" w:rsidRPr="000563D8" w14:paraId="12381063" w14:textId="77777777" w:rsidTr="00D46088">
        <w:trPr>
          <w:tblHeader/>
          <w:jc w:val="center"/>
          <w:trPrChange w:id="3339" w:author="Stephanie Baer" w:date="2016-01-21T13:54:00Z">
            <w:trPr>
              <w:tblHeader/>
            </w:trPr>
          </w:trPrChange>
        </w:trPr>
        <w:tc>
          <w:tcPr>
            <w:tcW w:w="170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3340" w:author="Stephanie Baer" w:date="2016-01-21T13:54:00Z">
              <w:tcPr>
                <w:tcW w:w="170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14:paraId="1CA40CAD" w14:textId="77777777" w:rsidR="00800EEF" w:rsidRPr="000563D8" w:rsidRDefault="00800EEF" w:rsidP="009C3E5A">
            <w:pPr>
              <w:jc w:val="center"/>
              <w:rPr>
                <w:b/>
                <w:color w:val="FFFFFF" w:themeColor="background1"/>
              </w:rPr>
            </w:pPr>
            <w:r w:rsidRPr="000563D8">
              <w:rPr>
                <w:b/>
                <w:color w:val="FFFFFF" w:themeColor="background1"/>
              </w:rPr>
              <w:t>Climate Zone</w:t>
            </w:r>
          </w:p>
          <w:p w14:paraId="5C871413" w14:textId="77777777" w:rsidR="00800EEF" w:rsidRPr="000563D8" w:rsidRDefault="00800EEF" w:rsidP="009C3E5A">
            <w:pPr>
              <w:jc w:val="center"/>
              <w:rPr>
                <w:b/>
                <w:color w:val="FFFFFF" w:themeColor="background1"/>
              </w:rPr>
            </w:pPr>
            <w:r w:rsidRPr="000563D8">
              <w:rPr>
                <w:b/>
                <w:color w:val="FFFFFF" w:themeColor="background1"/>
              </w:rPr>
              <w:t>(City based upon)</w:t>
            </w:r>
          </w:p>
        </w:tc>
        <w:tc>
          <w:tcPr>
            <w:tcW w:w="108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3341" w:author="Stephanie Baer" w:date="2016-01-21T13:54:00Z">
              <w:tcPr>
                <w:tcW w:w="108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14:paraId="451A04D4" w14:textId="77777777" w:rsidR="00800EEF" w:rsidRPr="000563D8" w:rsidRDefault="00800EEF" w:rsidP="009C3E5A">
            <w:pPr>
              <w:jc w:val="center"/>
              <w:rPr>
                <w:b/>
                <w:color w:val="FFFFFF" w:themeColor="background1"/>
              </w:rPr>
            </w:pPr>
            <w:r w:rsidRPr="000563D8">
              <w:rPr>
                <w:b/>
                <w:color w:val="FFFFFF" w:themeColor="background1"/>
              </w:rPr>
              <w:t>FLH_heat</w:t>
            </w:r>
          </w:p>
        </w:tc>
      </w:tr>
      <w:tr w:rsidR="00800EEF" w:rsidRPr="000563D8" w14:paraId="61AB5B2F" w14:textId="77777777" w:rsidTr="00D46088">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Change w:id="3342" w:author="Stephanie Baer" w:date="2016-01-21T13:54:00Z">
              <w:tcPr>
                <w:tcW w:w="1703" w:type="dxa"/>
                <w:tcBorders>
                  <w:top w:val="single" w:sz="4" w:space="0" w:color="auto"/>
                  <w:left w:val="single" w:sz="4" w:space="0" w:color="auto"/>
                  <w:bottom w:val="single" w:sz="4" w:space="0" w:color="auto"/>
                  <w:right w:val="single" w:sz="4" w:space="0" w:color="auto"/>
                </w:tcBorders>
                <w:vAlign w:val="bottom"/>
                <w:hideMark/>
              </w:tcPr>
            </w:tcPrChange>
          </w:tcPr>
          <w:p w14:paraId="0BD95180" w14:textId="77777777" w:rsidR="00800EEF" w:rsidRPr="000563D8" w:rsidRDefault="00800EEF" w:rsidP="009C3E5A">
            <w:r w:rsidRPr="000563D8">
              <w:t>1 (Rockford)</w:t>
            </w:r>
          </w:p>
        </w:tc>
        <w:tc>
          <w:tcPr>
            <w:tcW w:w="1087" w:type="dxa"/>
            <w:tcBorders>
              <w:top w:val="single" w:sz="4" w:space="0" w:color="auto"/>
              <w:left w:val="single" w:sz="4" w:space="0" w:color="auto"/>
              <w:bottom w:val="single" w:sz="4" w:space="0" w:color="auto"/>
              <w:right w:val="single" w:sz="4" w:space="0" w:color="auto"/>
            </w:tcBorders>
            <w:hideMark/>
            <w:tcPrChange w:id="3343" w:author="Stephanie Baer" w:date="2016-01-21T13:54:00Z">
              <w:tcPr>
                <w:tcW w:w="1087" w:type="dxa"/>
                <w:tcBorders>
                  <w:top w:val="single" w:sz="4" w:space="0" w:color="auto"/>
                  <w:left w:val="single" w:sz="4" w:space="0" w:color="auto"/>
                  <w:bottom w:val="single" w:sz="4" w:space="0" w:color="auto"/>
                  <w:right w:val="single" w:sz="4" w:space="0" w:color="auto"/>
                </w:tcBorders>
                <w:hideMark/>
              </w:tcPr>
            </w:tcPrChange>
          </w:tcPr>
          <w:p w14:paraId="2B18636F" w14:textId="77777777" w:rsidR="00800EEF" w:rsidRPr="000563D8" w:rsidRDefault="00800EEF" w:rsidP="009C3E5A">
            <w:r w:rsidRPr="000563D8">
              <w:t>1,969</w:t>
            </w:r>
          </w:p>
        </w:tc>
      </w:tr>
      <w:tr w:rsidR="00800EEF" w:rsidRPr="000563D8" w14:paraId="74B90A88" w14:textId="77777777" w:rsidTr="00D46088">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Change w:id="3344" w:author="Stephanie Baer" w:date="2016-01-21T13:54:00Z">
              <w:tcPr>
                <w:tcW w:w="1703" w:type="dxa"/>
                <w:tcBorders>
                  <w:top w:val="single" w:sz="4" w:space="0" w:color="auto"/>
                  <w:left w:val="single" w:sz="4" w:space="0" w:color="auto"/>
                  <w:bottom w:val="single" w:sz="4" w:space="0" w:color="auto"/>
                  <w:right w:val="single" w:sz="4" w:space="0" w:color="auto"/>
                </w:tcBorders>
                <w:vAlign w:val="bottom"/>
                <w:hideMark/>
              </w:tcPr>
            </w:tcPrChange>
          </w:tcPr>
          <w:p w14:paraId="05D60D51" w14:textId="77777777" w:rsidR="00800EEF" w:rsidRPr="000563D8" w:rsidRDefault="00800EEF" w:rsidP="009C3E5A">
            <w:r w:rsidRPr="000563D8">
              <w:t>2 (Chicago)</w:t>
            </w:r>
          </w:p>
        </w:tc>
        <w:tc>
          <w:tcPr>
            <w:tcW w:w="1087" w:type="dxa"/>
            <w:tcBorders>
              <w:top w:val="single" w:sz="4" w:space="0" w:color="auto"/>
              <w:left w:val="single" w:sz="4" w:space="0" w:color="auto"/>
              <w:bottom w:val="single" w:sz="4" w:space="0" w:color="auto"/>
              <w:right w:val="single" w:sz="4" w:space="0" w:color="auto"/>
            </w:tcBorders>
            <w:hideMark/>
            <w:tcPrChange w:id="3345" w:author="Stephanie Baer" w:date="2016-01-21T13:54:00Z">
              <w:tcPr>
                <w:tcW w:w="1087" w:type="dxa"/>
                <w:tcBorders>
                  <w:top w:val="single" w:sz="4" w:space="0" w:color="auto"/>
                  <w:left w:val="single" w:sz="4" w:space="0" w:color="auto"/>
                  <w:bottom w:val="single" w:sz="4" w:space="0" w:color="auto"/>
                  <w:right w:val="single" w:sz="4" w:space="0" w:color="auto"/>
                </w:tcBorders>
                <w:hideMark/>
              </w:tcPr>
            </w:tcPrChange>
          </w:tcPr>
          <w:p w14:paraId="7FC99DD6" w14:textId="77777777" w:rsidR="00800EEF" w:rsidRPr="000563D8" w:rsidRDefault="00800EEF" w:rsidP="009C3E5A">
            <w:r w:rsidRPr="000563D8">
              <w:t>1,840</w:t>
            </w:r>
          </w:p>
        </w:tc>
      </w:tr>
      <w:tr w:rsidR="00800EEF" w:rsidRPr="000563D8" w14:paraId="760815DD" w14:textId="77777777" w:rsidTr="00D46088">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Change w:id="3346" w:author="Stephanie Baer" w:date="2016-01-21T13:54:00Z">
              <w:tcPr>
                <w:tcW w:w="1703" w:type="dxa"/>
                <w:tcBorders>
                  <w:top w:val="single" w:sz="4" w:space="0" w:color="auto"/>
                  <w:left w:val="single" w:sz="4" w:space="0" w:color="auto"/>
                  <w:bottom w:val="single" w:sz="4" w:space="0" w:color="auto"/>
                  <w:right w:val="single" w:sz="4" w:space="0" w:color="auto"/>
                </w:tcBorders>
                <w:vAlign w:val="bottom"/>
                <w:hideMark/>
              </w:tcPr>
            </w:tcPrChange>
          </w:tcPr>
          <w:p w14:paraId="79D603E8" w14:textId="77777777" w:rsidR="00800EEF" w:rsidRPr="000563D8" w:rsidRDefault="00800EEF" w:rsidP="009C3E5A">
            <w:r w:rsidRPr="000563D8">
              <w:t>3 (Springfield)</w:t>
            </w:r>
          </w:p>
        </w:tc>
        <w:tc>
          <w:tcPr>
            <w:tcW w:w="1087" w:type="dxa"/>
            <w:tcBorders>
              <w:top w:val="single" w:sz="4" w:space="0" w:color="auto"/>
              <w:left w:val="single" w:sz="4" w:space="0" w:color="auto"/>
              <w:bottom w:val="single" w:sz="4" w:space="0" w:color="auto"/>
              <w:right w:val="single" w:sz="4" w:space="0" w:color="auto"/>
            </w:tcBorders>
            <w:hideMark/>
            <w:tcPrChange w:id="3347" w:author="Stephanie Baer" w:date="2016-01-21T13:54:00Z">
              <w:tcPr>
                <w:tcW w:w="1087" w:type="dxa"/>
                <w:tcBorders>
                  <w:top w:val="single" w:sz="4" w:space="0" w:color="auto"/>
                  <w:left w:val="single" w:sz="4" w:space="0" w:color="auto"/>
                  <w:bottom w:val="single" w:sz="4" w:space="0" w:color="auto"/>
                  <w:right w:val="single" w:sz="4" w:space="0" w:color="auto"/>
                </w:tcBorders>
                <w:hideMark/>
              </w:tcPr>
            </w:tcPrChange>
          </w:tcPr>
          <w:p w14:paraId="2260C8E7" w14:textId="77777777" w:rsidR="00800EEF" w:rsidRPr="000563D8" w:rsidRDefault="00800EEF" w:rsidP="009C3E5A">
            <w:r w:rsidRPr="000563D8">
              <w:t>1,754</w:t>
            </w:r>
          </w:p>
        </w:tc>
      </w:tr>
      <w:tr w:rsidR="00800EEF" w:rsidRPr="000563D8" w14:paraId="0EB7CF5E" w14:textId="77777777" w:rsidTr="00D46088">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Change w:id="3348" w:author="Stephanie Baer" w:date="2016-01-21T13:54:00Z">
              <w:tcPr>
                <w:tcW w:w="1703" w:type="dxa"/>
                <w:tcBorders>
                  <w:top w:val="single" w:sz="4" w:space="0" w:color="auto"/>
                  <w:left w:val="single" w:sz="4" w:space="0" w:color="auto"/>
                  <w:bottom w:val="single" w:sz="4" w:space="0" w:color="auto"/>
                  <w:right w:val="single" w:sz="4" w:space="0" w:color="auto"/>
                </w:tcBorders>
                <w:vAlign w:val="bottom"/>
                <w:hideMark/>
              </w:tcPr>
            </w:tcPrChange>
          </w:tcPr>
          <w:p w14:paraId="2F3BB839" w14:textId="77777777" w:rsidR="00800EEF" w:rsidRPr="000563D8" w:rsidRDefault="00800EEF" w:rsidP="009C3E5A">
            <w:r w:rsidRPr="000563D8">
              <w:t>4 (Belleville)</w:t>
            </w:r>
          </w:p>
        </w:tc>
        <w:tc>
          <w:tcPr>
            <w:tcW w:w="1087" w:type="dxa"/>
            <w:tcBorders>
              <w:top w:val="single" w:sz="4" w:space="0" w:color="auto"/>
              <w:left w:val="single" w:sz="4" w:space="0" w:color="auto"/>
              <w:bottom w:val="single" w:sz="4" w:space="0" w:color="auto"/>
              <w:right w:val="single" w:sz="4" w:space="0" w:color="auto"/>
            </w:tcBorders>
            <w:hideMark/>
            <w:tcPrChange w:id="3349" w:author="Stephanie Baer" w:date="2016-01-21T13:54:00Z">
              <w:tcPr>
                <w:tcW w:w="1087" w:type="dxa"/>
                <w:tcBorders>
                  <w:top w:val="single" w:sz="4" w:space="0" w:color="auto"/>
                  <w:left w:val="single" w:sz="4" w:space="0" w:color="auto"/>
                  <w:bottom w:val="single" w:sz="4" w:space="0" w:color="auto"/>
                  <w:right w:val="single" w:sz="4" w:space="0" w:color="auto"/>
                </w:tcBorders>
                <w:hideMark/>
              </w:tcPr>
            </w:tcPrChange>
          </w:tcPr>
          <w:p w14:paraId="21171CC7" w14:textId="77777777" w:rsidR="00800EEF" w:rsidRPr="000563D8" w:rsidRDefault="00800EEF" w:rsidP="009C3E5A">
            <w:r w:rsidRPr="000563D8">
              <w:t>1,266</w:t>
            </w:r>
          </w:p>
        </w:tc>
      </w:tr>
      <w:tr w:rsidR="00800EEF" w:rsidRPr="000563D8" w14:paraId="7AC45C8A" w14:textId="77777777" w:rsidTr="00D46088">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Change w:id="3350" w:author="Stephanie Baer" w:date="2016-01-21T13:54:00Z">
              <w:tcPr>
                <w:tcW w:w="1703" w:type="dxa"/>
                <w:tcBorders>
                  <w:top w:val="single" w:sz="4" w:space="0" w:color="auto"/>
                  <w:left w:val="single" w:sz="4" w:space="0" w:color="auto"/>
                  <w:bottom w:val="single" w:sz="4" w:space="0" w:color="auto"/>
                  <w:right w:val="single" w:sz="4" w:space="0" w:color="auto"/>
                </w:tcBorders>
                <w:vAlign w:val="bottom"/>
                <w:hideMark/>
              </w:tcPr>
            </w:tcPrChange>
          </w:tcPr>
          <w:p w14:paraId="3C9B1128" w14:textId="77777777" w:rsidR="00800EEF" w:rsidRPr="000563D8" w:rsidRDefault="00800EEF" w:rsidP="009C3E5A">
            <w:r w:rsidRPr="000563D8">
              <w:t>5 (Marion)</w:t>
            </w:r>
          </w:p>
        </w:tc>
        <w:tc>
          <w:tcPr>
            <w:tcW w:w="1087" w:type="dxa"/>
            <w:tcBorders>
              <w:top w:val="single" w:sz="4" w:space="0" w:color="auto"/>
              <w:left w:val="single" w:sz="4" w:space="0" w:color="auto"/>
              <w:bottom w:val="single" w:sz="4" w:space="0" w:color="auto"/>
              <w:right w:val="single" w:sz="4" w:space="0" w:color="auto"/>
            </w:tcBorders>
            <w:hideMark/>
            <w:tcPrChange w:id="3351" w:author="Stephanie Baer" w:date="2016-01-21T13:54:00Z">
              <w:tcPr>
                <w:tcW w:w="1087" w:type="dxa"/>
                <w:tcBorders>
                  <w:top w:val="single" w:sz="4" w:space="0" w:color="auto"/>
                  <w:left w:val="single" w:sz="4" w:space="0" w:color="auto"/>
                  <w:bottom w:val="single" w:sz="4" w:space="0" w:color="auto"/>
                  <w:right w:val="single" w:sz="4" w:space="0" w:color="auto"/>
                </w:tcBorders>
                <w:hideMark/>
              </w:tcPr>
            </w:tcPrChange>
          </w:tcPr>
          <w:p w14:paraId="23EDF45D" w14:textId="77777777" w:rsidR="00800EEF" w:rsidRPr="000563D8" w:rsidRDefault="00800EEF" w:rsidP="009C3E5A">
            <w:r w:rsidRPr="000563D8">
              <w:t>1,288</w:t>
            </w:r>
          </w:p>
        </w:tc>
      </w:tr>
      <w:tr w:rsidR="00800EEF" w:rsidRPr="000563D8" w14:paraId="1C96B13D" w14:textId="77777777" w:rsidTr="00D46088">
        <w:trPr>
          <w:jc w:val="center"/>
        </w:trPr>
        <w:tc>
          <w:tcPr>
            <w:tcW w:w="1703" w:type="dxa"/>
            <w:tcBorders>
              <w:top w:val="single" w:sz="4" w:space="0" w:color="auto"/>
              <w:left w:val="single" w:sz="4" w:space="0" w:color="auto"/>
              <w:bottom w:val="single" w:sz="4" w:space="0" w:color="auto"/>
              <w:right w:val="single" w:sz="4" w:space="0" w:color="auto"/>
            </w:tcBorders>
            <w:hideMark/>
            <w:tcPrChange w:id="3352" w:author="Stephanie Baer" w:date="2016-01-21T13:54:00Z">
              <w:tcPr>
                <w:tcW w:w="1703" w:type="dxa"/>
                <w:tcBorders>
                  <w:top w:val="single" w:sz="4" w:space="0" w:color="auto"/>
                  <w:left w:val="single" w:sz="4" w:space="0" w:color="auto"/>
                  <w:bottom w:val="single" w:sz="4" w:space="0" w:color="auto"/>
                  <w:right w:val="single" w:sz="4" w:space="0" w:color="auto"/>
                </w:tcBorders>
                <w:hideMark/>
              </w:tcPr>
            </w:tcPrChange>
          </w:tcPr>
          <w:p w14:paraId="5A1F0248" w14:textId="77777777" w:rsidR="00800EEF" w:rsidRPr="000563D8" w:rsidRDefault="00800EEF" w:rsidP="009C3E5A">
            <w:r w:rsidRPr="000563D8">
              <w:t>Weighted Average</w:t>
            </w:r>
            <w:r w:rsidRPr="009C362B">
              <w:rPr>
                <w:rFonts w:eastAsiaTheme="minorEastAsia"/>
                <w:vertAlign w:val="superscript"/>
              </w:rPr>
              <w:footnoteReference w:id="232"/>
            </w:r>
          </w:p>
        </w:tc>
        <w:tc>
          <w:tcPr>
            <w:tcW w:w="1087" w:type="dxa"/>
            <w:tcBorders>
              <w:top w:val="single" w:sz="4" w:space="0" w:color="auto"/>
              <w:left w:val="single" w:sz="4" w:space="0" w:color="auto"/>
              <w:bottom w:val="single" w:sz="4" w:space="0" w:color="auto"/>
              <w:right w:val="single" w:sz="4" w:space="0" w:color="auto"/>
            </w:tcBorders>
            <w:hideMark/>
            <w:tcPrChange w:id="3353" w:author="Stephanie Baer" w:date="2016-01-21T13:54:00Z">
              <w:tcPr>
                <w:tcW w:w="1087" w:type="dxa"/>
                <w:tcBorders>
                  <w:top w:val="single" w:sz="4" w:space="0" w:color="auto"/>
                  <w:left w:val="single" w:sz="4" w:space="0" w:color="auto"/>
                  <w:bottom w:val="single" w:sz="4" w:space="0" w:color="auto"/>
                  <w:right w:val="single" w:sz="4" w:space="0" w:color="auto"/>
                </w:tcBorders>
                <w:hideMark/>
              </w:tcPr>
            </w:tcPrChange>
          </w:tcPr>
          <w:p w14:paraId="72A77093" w14:textId="77777777" w:rsidR="00800EEF" w:rsidRPr="000563D8" w:rsidRDefault="00800EEF" w:rsidP="009C3E5A">
            <w:r w:rsidRPr="000563D8">
              <w:t>1,821</w:t>
            </w:r>
          </w:p>
        </w:tc>
      </w:tr>
    </w:tbl>
    <w:p w14:paraId="5C1A321F" w14:textId="77777777" w:rsidR="00800EEF" w:rsidRPr="000563D8" w:rsidRDefault="00800EEF" w:rsidP="00800EEF">
      <w:pPr>
        <w:spacing w:after="240"/>
        <w:ind w:firstLine="720"/>
        <w:rPr>
          <w:rFonts w:cstheme="minorHAnsi"/>
          <w:noProof/>
        </w:rPr>
      </w:pPr>
    </w:p>
    <w:p w14:paraId="7401BB9B" w14:textId="436C67C3" w:rsidR="00800EEF" w:rsidRPr="00C2235F" w:rsidRDefault="00800EEF">
      <w:pPr>
        <w:ind w:firstLine="720"/>
        <w:rPr>
          <w:ins w:id="3354" w:author="Samuel Dent" w:date="2015-09-24T06:10:00Z"/>
          <w:rPrChange w:id="3355" w:author="Samuel Dent" w:date="2016-01-14T05:49:00Z">
            <w:rPr>
              <w:ins w:id="3356" w:author="Samuel Dent" w:date="2015-09-24T06:10:00Z"/>
              <w:color w:val="FF0000"/>
            </w:rPr>
          </w:rPrChange>
        </w:rPr>
        <w:pPrChange w:id="3357" w:author="Samuel Dent" w:date="2015-09-24T06:10:00Z">
          <w:pPr/>
        </w:pPrChange>
      </w:pPr>
      <w:ins w:id="3358" w:author="Samuel Dent" w:date="2015-09-24T06:09:00Z">
        <w:r w:rsidRPr="00C2235F">
          <w:rPr>
            <w:rPrChange w:id="3359" w:author="Samuel Dent" w:date="2016-01-14T05:49:00Z">
              <w:rPr>
                <w:color w:val="FF0000"/>
              </w:rPr>
            </w:rPrChange>
          </w:rPr>
          <w:t>TRF</w:t>
        </w:r>
      </w:ins>
      <w:ins w:id="3360" w:author="Samuel Dent" w:date="2015-09-24T06:10:00Z">
        <w:r w:rsidRPr="00C2235F">
          <w:rPr>
            <w:rPrChange w:id="3361" w:author="Samuel Dent" w:date="2016-01-14T05:49:00Z">
              <w:rPr>
                <w:color w:val="FF0000"/>
              </w:rPr>
            </w:rPrChange>
          </w:rPr>
          <w:t>heat</w:t>
        </w:r>
      </w:ins>
      <w:ins w:id="3362" w:author="Samuel Dent" w:date="2015-09-24T06:09:00Z">
        <w:r w:rsidRPr="00C2235F">
          <w:rPr>
            <w:rPrChange w:id="3363" w:author="Samuel Dent" w:date="2016-01-14T05:49:00Z">
              <w:rPr>
                <w:color w:val="FF0000"/>
              </w:rPr>
            </w:rPrChange>
          </w:rPr>
          <w:t xml:space="preserve"> </w:t>
        </w:r>
      </w:ins>
      <w:ins w:id="3364" w:author="Samuel Dent" w:date="2015-09-24T06:10:00Z">
        <w:r w:rsidRPr="00C2235F">
          <w:rPr>
            <w:rPrChange w:id="3365" w:author="Samuel Dent" w:date="2016-01-14T05:49:00Z">
              <w:rPr>
                <w:color w:val="FF0000"/>
              </w:rPr>
            </w:rPrChange>
          </w:rPr>
          <w:tab/>
        </w:r>
        <w:r w:rsidRPr="00C2235F">
          <w:rPr>
            <w:rPrChange w:id="3366" w:author="Samuel Dent" w:date="2016-01-14T05:49:00Z">
              <w:rPr>
                <w:color w:val="FF0000"/>
              </w:rPr>
            </w:rPrChange>
          </w:rPr>
          <w:tab/>
        </w:r>
        <w:r w:rsidRPr="00C2235F">
          <w:t xml:space="preserve">= Thermal Regain Factor for </w:t>
        </w:r>
      </w:ins>
      <w:ins w:id="3367" w:author="Samuel Dent" w:date="2016-01-14T05:49:00Z">
        <w:r w:rsidR="00C2235F">
          <w:t>heat</w:t>
        </w:r>
      </w:ins>
      <w:ins w:id="3368" w:author="Samuel Dent" w:date="2015-09-24T06:10:00Z">
        <w:r w:rsidRPr="00C2235F">
          <w:t>ing by space type</w:t>
        </w:r>
        <w:r w:rsidRPr="00C2235F">
          <w:rPr>
            <w:rPrChange w:id="3369" w:author="Samuel Dent" w:date="2016-01-14T05:49:00Z">
              <w:rPr>
                <w:color w:val="FF0000"/>
              </w:rPr>
            </w:rPrChange>
          </w:rPr>
          <w:t xml:space="preserve"> </w:t>
        </w:r>
      </w:ins>
    </w:p>
    <w:p w14:paraId="01871C2E" w14:textId="77777777" w:rsidR="00800EEF" w:rsidRPr="00C2235F" w:rsidRDefault="00800EEF">
      <w:pPr>
        <w:ind w:left="1440" w:firstLine="720"/>
        <w:rPr>
          <w:ins w:id="3370" w:author="Samuel Dent" w:date="2015-09-24T06:09:00Z"/>
          <w:rPrChange w:id="3371" w:author="Samuel Dent" w:date="2016-01-14T05:49:00Z">
            <w:rPr>
              <w:ins w:id="3372" w:author="Samuel Dent" w:date="2015-09-24T06:09:00Z"/>
              <w:color w:val="FF0000"/>
            </w:rPr>
          </w:rPrChange>
        </w:rPr>
        <w:pPrChange w:id="3373" w:author="Samuel Dent" w:date="2015-09-24T06:10:00Z">
          <w:pPr/>
        </w:pPrChange>
      </w:pPr>
      <w:ins w:id="3374" w:author="Samuel Dent" w:date="2015-09-24T06:09:00Z">
        <w:r w:rsidRPr="00C2235F">
          <w:rPr>
            <w:rPrChange w:id="3375" w:author="Samuel Dent" w:date="2016-01-14T05:49:00Z">
              <w:rPr>
                <w:color w:val="FF0000"/>
              </w:rPr>
            </w:rPrChange>
          </w:rPr>
          <w:t>= 0.40 for Semi-Conditioned Spaces</w:t>
        </w:r>
      </w:ins>
    </w:p>
    <w:p w14:paraId="3750AF5C" w14:textId="77777777" w:rsidR="00800EEF" w:rsidRPr="006330FE" w:rsidRDefault="00800EEF" w:rsidP="00800EEF">
      <w:pPr>
        <w:rPr>
          <w:ins w:id="3376" w:author="Samuel Dent" w:date="2015-09-24T06:09:00Z"/>
          <w:color w:val="FF0000"/>
        </w:rPr>
      </w:pPr>
      <w:ins w:id="3377" w:author="Samuel Dent" w:date="2015-09-24T06:09:00Z">
        <w:r w:rsidRPr="00C2235F">
          <w:rPr>
            <w:rPrChange w:id="3378" w:author="Samuel Dent" w:date="2016-01-14T05:49:00Z">
              <w:rPr>
                <w:color w:val="FF0000"/>
              </w:rPr>
            </w:rPrChange>
          </w:rPr>
          <w:t xml:space="preserve">                        </w:t>
        </w:r>
      </w:ins>
      <w:ins w:id="3379" w:author="Samuel Dent" w:date="2015-09-24T06:10:00Z">
        <w:r w:rsidRPr="00C2235F">
          <w:rPr>
            <w:rPrChange w:id="3380" w:author="Samuel Dent" w:date="2016-01-14T05:49:00Z">
              <w:rPr>
                <w:color w:val="FF0000"/>
              </w:rPr>
            </w:rPrChange>
          </w:rPr>
          <w:tab/>
        </w:r>
        <w:r w:rsidRPr="00C2235F">
          <w:rPr>
            <w:rPrChange w:id="3381" w:author="Samuel Dent" w:date="2016-01-14T05:49:00Z">
              <w:rPr>
                <w:color w:val="FF0000"/>
              </w:rPr>
            </w:rPrChange>
          </w:rPr>
          <w:tab/>
        </w:r>
      </w:ins>
      <w:ins w:id="3382" w:author="Samuel Dent" w:date="2015-09-24T06:09:00Z">
        <w:r w:rsidRPr="00C2235F">
          <w:rPr>
            <w:rPrChange w:id="3383" w:author="Samuel Dent" w:date="2016-01-14T05:49:00Z">
              <w:rPr>
                <w:color w:val="FF0000"/>
              </w:rPr>
            </w:rPrChange>
          </w:rPr>
          <w:t>= 1.0 for Unconditioned Spaces</w:t>
        </w:r>
        <w:r w:rsidRPr="00C2235F">
          <w:rPr>
            <w:rStyle w:val="FootnoteReference"/>
            <w:rFonts w:eastAsiaTheme="minorEastAsia"/>
            <w:rPrChange w:id="3384" w:author="Samuel Dent" w:date="2016-01-14T05:49:00Z">
              <w:rPr>
                <w:rStyle w:val="FootnoteReference"/>
                <w:rFonts w:eastAsiaTheme="minorEastAsia"/>
                <w:color w:val="FF0000"/>
              </w:rPr>
            </w:rPrChange>
          </w:rPr>
          <w:footnoteReference w:id="233"/>
        </w:r>
      </w:ins>
    </w:p>
    <w:p w14:paraId="2D641B11" w14:textId="77777777" w:rsidR="00800EEF" w:rsidRPr="000563D8" w:rsidRDefault="00800EEF" w:rsidP="00800EEF">
      <w:pPr>
        <w:spacing w:after="240"/>
        <w:ind w:firstLine="720"/>
        <w:rPr>
          <w:rFonts w:cstheme="minorHAnsi"/>
          <w:noProof/>
        </w:rPr>
      </w:pPr>
      <w:r w:rsidRPr="000563D8">
        <w:rPr>
          <w:rFonts w:cstheme="minorHAnsi"/>
          <w:noProof/>
        </w:rPr>
        <w:t xml:space="preserve">ηHeat </w:t>
      </w:r>
      <w:r w:rsidRPr="000563D8">
        <w:rPr>
          <w:rFonts w:cstheme="minorHAnsi"/>
          <w:noProof/>
        </w:rPr>
        <w:tab/>
      </w:r>
      <w:r w:rsidRPr="000563D8">
        <w:rPr>
          <w:rFonts w:cstheme="minorHAnsi"/>
          <w:noProof/>
        </w:rPr>
        <w:tab/>
        <w:t xml:space="preserve">= Efficiency in COP of Heating equipment </w:t>
      </w:r>
    </w:p>
    <w:p w14:paraId="746F146B" w14:textId="77777777" w:rsidR="00800EEF" w:rsidRPr="000563D8" w:rsidRDefault="00800EEF" w:rsidP="00800EEF">
      <w:pPr>
        <w:spacing w:after="240"/>
        <w:ind w:left="1440" w:firstLine="720"/>
        <w:rPr>
          <w:rFonts w:cstheme="minorHAnsi"/>
        </w:rPr>
      </w:pPr>
      <w:r w:rsidRPr="000563D8">
        <w:rPr>
          <w:rFonts w:cstheme="minorHAnsi"/>
          <w:noProof/>
        </w:rPr>
        <w:t>= Actual.</w:t>
      </w:r>
      <w:r w:rsidRPr="000563D8">
        <w:rPr>
          <w:rFonts w:cstheme="minorHAnsi"/>
        </w:rPr>
        <w:t xml:space="preserve"> If not available use</w:t>
      </w:r>
      <w:r w:rsidRPr="000563D8">
        <w:rPr>
          <w:rFonts w:ascii="Arial" w:eastAsiaTheme="minorEastAsia" w:hAnsi="Arial"/>
          <w:vertAlign w:val="superscript"/>
        </w:rPr>
        <w:footnoteReference w:id="234"/>
      </w:r>
      <w:r w:rsidRPr="000563D8">
        <w:rPr>
          <w:rFonts w:cstheme="minorHAnsi"/>
        </w:rPr>
        <w:t>:</w:t>
      </w:r>
    </w:p>
    <w:tbl>
      <w:tblPr>
        <w:tblStyle w:val="TableGrid6"/>
        <w:tblW w:w="0" w:type="auto"/>
        <w:jc w:val="center"/>
        <w:tblLayout w:type="fixed"/>
        <w:tblLook w:val="04A0" w:firstRow="1" w:lastRow="0" w:firstColumn="1" w:lastColumn="0" w:noHBand="0" w:noVBand="1"/>
        <w:tblPrChange w:id="3390" w:author="Samuel Dent" w:date="2015-09-24T06:11:00Z">
          <w:tblPr>
            <w:tblStyle w:val="TableGrid6"/>
            <w:tblW w:w="0" w:type="auto"/>
            <w:jc w:val="center"/>
            <w:tblLayout w:type="fixed"/>
            <w:tblLook w:val="04A0" w:firstRow="1" w:lastRow="0" w:firstColumn="1" w:lastColumn="0" w:noHBand="0" w:noVBand="1"/>
          </w:tblPr>
        </w:tblPrChange>
      </w:tblPr>
      <w:tblGrid>
        <w:gridCol w:w="1350"/>
        <w:gridCol w:w="1732"/>
        <w:gridCol w:w="1379"/>
        <w:gridCol w:w="1317"/>
        <w:tblGridChange w:id="3391">
          <w:tblGrid>
            <w:gridCol w:w="1350"/>
            <w:gridCol w:w="985"/>
            <w:gridCol w:w="747"/>
            <w:gridCol w:w="603"/>
            <w:gridCol w:w="776"/>
            <w:gridCol w:w="956"/>
            <w:gridCol w:w="361"/>
            <w:gridCol w:w="1018"/>
            <w:gridCol w:w="1317"/>
          </w:tblGrid>
        </w:tblGridChange>
      </w:tblGrid>
      <w:tr w:rsidR="00800EEF" w:rsidRPr="000563D8" w14:paraId="5D7F999B" w14:textId="77777777" w:rsidTr="009C3E5A">
        <w:trPr>
          <w:tblHeader/>
          <w:jc w:val="center"/>
          <w:trPrChange w:id="3392" w:author="Samuel Dent" w:date="2015-09-24T06:11:00Z">
            <w:trPr>
              <w:gridBefore w:val="2"/>
              <w:jc w:val="center"/>
            </w:trPr>
          </w:trPrChange>
        </w:trPr>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3393" w:author="Samuel Dent" w:date="2015-09-24T06:11:00Z">
              <w:tcPr>
                <w:tcW w:w="1350"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14:paraId="646F4461" w14:textId="77777777" w:rsidR="00800EEF" w:rsidRPr="000563D8" w:rsidRDefault="00800EEF" w:rsidP="009C3E5A">
            <w:pPr>
              <w:jc w:val="center"/>
              <w:rPr>
                <w:rFonts w:asciiTheme="minorHAnsi" w:hAnsiTheme="minorHAnsi"/>
                <w:b/>
                <w:color w:val="FFFFFF" w:themeColor="background1"/>
              </w:rPr>
            </w:pPr>
            <w:r w:rsidRPr="000563D8">
              <w:rPr>
                <w:rFonts w:asciiTheme="minorHAnsi" w:hAnsiTheme="minorHAnsi"/>
                <w:b/>
                <w:color w:val="FFFFFF" w:themeColor="background1"/>
              </w:rPr>
              <w:t>System Type</w:t>
            </w:r>
          </w:p>
        </w:tc>
        <w:tc>
          <w:tcPr>
            <w:tcW w:w="173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3394" w:author="Samuel Dent" w:date="2015-09-24T06:11:00Z">
              <w:tcPr>
                <w:tcW w:w="1732"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14:paraId="1B9F32A7" w14:textId="77777777" w:rsidR="00800EEF" w:rsidRPr="000563D8" w:rsidRDefault="00800EEF" w:rsidP="009C3E5A">
            <w:pPr>
              <w:jc w:val="center"/>
              <w:rPr>
                <w:rFonts w:asciiTheme="minorHAnsi" w:hAnsiTheme="minorHAnsi"/>
                <w:b/>
                <w:color w:val="FFFFFF" w:themeColor="background1"/>
              </w:rPr>
            </w:pPr>
            <w:r w:rsidRPr="000563D8">
              <w:rPr>
                <w:rFonts w:asciiTheme="minorHAnsi" w:hAnsiTheme="minorHAnsi"/>
                <w:b/>
                <w:color w:val="FFFFFF" w:themeColor="background1"/>
              </w:rPr>
              <w:t>Age of Equipment</w:t>
            </w:r>
          </w:p>
        </w:tc>
        <w:tc>
          <w:tcPr>
            <w:tcW w:w="13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3395" w:author="Samuel Dent" w:date="2015-09-24T06:11:00Z">
              <w:tcPr>
                <w:tcW w:w="1379"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14:paraId="4566FC58" w14:textId="77777777" w:rsidR="00800EEF" w:rsidRPr="000563D8" w:rsidRDefault="00800EEF" w:rsidP="009C3E5A">
            <w:pPr>
              <w:jc w:val="center"/>
              <w:rPr>
                <w:rFonts w:asciiTheme="minorHAnsi" w:hAnsiTheme="minorHAnsi"/>
                <w:b/>
                <w:color w:val="FFFFFF" w:themeColor="background1"/>
              </w:rPr>
            </w:pPr>
            <w:r w:rsidRPr="000563D8">
              <w:rPr>
                <w:rFonts w:asciiTheme="minorHAnsi" w:hAnsiTheme="minorHAnsi"/>
                <w:b/>
                <w:color w:val="FFFFFF" w:themeColor="background1"/>
              </w:rPr>
              <w:t>HSPF Estimate</w:t>
            </w:r>
          </w:p>
        </w:tc>
        <w:tc>
          <w:tcPr>
            <w:tcW w:w="131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3396" w:author="Samuel Dent" w:date="2015-09-24T06:11:00Z">
              <w:tcPr>
                <w:tcW w:w="131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14:paraId="1AEBA758" w14:textId="77777777" w:rsidR="00800EEF" w:rsidRPr="000563D8" w:rsidRDefault="00800EEF" w:rsidP="009C3E5A">
            <w:pPr>
              <w:jc w:val="center"/>
              <w:rPr>
                <w:rFonts w:asciiTheme="minorHAnsi" w:hAnsiTheme="minorHAnsi"/>
                <w:b/>
                <w:color w:val="FFFFFF" w:themeColor="background1"/>
              </w:rPr>
            </w:pPr>
            <w:r w:rsidRPr="000563D8">
              <w:rPr>
                <w:rFonts w:asciiTheme="minorHAnsi" w:hAnsiTheme="minorHAnsi"/>
                <w:b/>
                <w:color w:val="FFFFFF" w:themeColor="background1"/>
              </w:rPr>
              <w:t>COP Estimate</w:t>
            </w:r>
          </w:p>
        </w:tc>
      </w:tr>
      <w:tr w:rsidR="00800EEF" w:rsidRPr="000563D8" w14:paraId="0381F5FB" w14:textId="77777777" w:rsidTr="00D46088">
        <w:trPr>
          <w:trHeight w:val="323"/>
          <w:jc w:val="center"/>
          <w:trPrChange w:id="3397" w:author="Stephanie Baer" w:date="2016-01-21T13:54:00Z">
            <w:trPr>
              <w:gridAfter w:val="0"/>
              <w:trHeight w:val="323"/>
              <w:jc w:val="center"/>
            </w:trPr>
          </w:trPrChange>
        </w:trPr>
        <w:tc>
          <w:tcPr>
            <w:tcW w:w="1350" w:type="dxa"/>
            <w:vMerge w:val="restart"/>
            <w:tcBorders>
              <w:top w:val="single" w:sz="4" w:space="0" w:color="auto"/>
              <w:left w:val="single" w:sz="4" w:space="0" w:color="auto"/>
              <w:right w:val="single" w:sz="4" w:space="0" w:color="auto"/>
            </w:tcBorders>
            <w:vAlign w:val="center"/>
            <w:hideMark/>
            <w:tcPrChange w:id="3398" w:author="Stephanie Baer" w:date="2016-01-21T13:54:00Z">
              <w:tcPr>
                <w:tcW w:w="1350" w:type="dxa"/>
                <w:vMerge w:val="restart"/>
                <w:tcBorders>
                  <w:top w:val="single" w:sz="4" w:space="0" w:color="auto"/>
                  <w:left w:val="single" w:sz="4" w:space="0" w:color="auto"/>
                  <w:right w:val="single" w:sz="4" w:space="0" w:color="auto"/>
                </w:tcBorders>
                <w:hideMark/>
              </w:tcPr>
            </w:tcPrChange>
          </w:tcPr>
          <w:p w14:paraId="0334C9D2" w14:textId="77777777" w:rsidR="00800EEF" w:rsidRPr="000563D8" w:rsidRDefault="00800EEF">
            <w:pPr>
              <w:jc w:val="left"/>
              <w:rPr>
                <w:rFonts w:asciiTheme="minorHAnsi" w:hAnsiTheme="minorHAnsi"/>
                <w:szCs w:val="22"/>
              </w:rPr>
              <w:pPrChange w:id="3399" w:author="Stephanie Baer" w:date="2016-01-21T13:54:00Z">
                <w:pPr/>
              </w:pPrChange>
            </w:pPr>
            <w:r w:rsidRPr="000563D8">
              <w:rPr>
                <w:rFonts w:asciiTheme="minorHAnsi" w:hAnsiTheme="minorHAnsi"/>
              </w:rPr>
              <w:t>Heat Pump</w:t>
            </w:r>
          </w:p>
        </w:tc>
        <w:tc>
          <w:tcPr>
            <w:tcW w:w="1732" w:type="dxa"/>
            <w:tcBorders>
              <w:top w:val="single" w:sz="4" w:space="0" w:color="auto"/>
              <w:left w:val="single" w:sz="4" w:space="0" w:color="auto"/>
              <w:bottom w:val="single" w:sz="4" w:space="0" w:color="auto"/>
              <w:right w:val="single" w:sz="4" w:space="0" w:color="auto"/>
            </w:tcBorders>
            <w:hideMark/>
            <w:tcPrChange w:id="3400" w:author="Stephanie Baer" w:date="2016-01-21T13:54:00Z">
              <w:tcPr>
                <w:tcW w:w="1732" w:type="dxa"/>
                <w:gridSpan w:val="2"/>
                <w:tcBorders>
                  <w:top w:val="single" w:sz="4" w:space="0" w:color="auto"/>
                  <w:left w:val="single" w:sz="4" w:space="0" w:color="auto"/>
                  <w:bottom w:val="single" w:sz="4" w:space="0" w:color="auto"/>
                  <w:right w:val="single" w:sz="4" w:space="0" w:color="auto"/>
                </w:tcBorders>
                <w:hideMark/>
              </w:tcPr>
            </w:tcPrChange>
          </w:tcPr>
          <w:p w14:paraId="1B2F3018" w14:textId="77777777" w:rsidR="00800EEF" w:rsidRPr="000563D8" w:rsidRDefault="00800EEF" w:rsidP="009C3E5A">
            <w:pPr>
              <w:rPr>
                <w:rFonts w:asciiTheme="minorHAnsi" w:hAnsiTheme="minorHAnsi"/>
              </w:rPr>
            </w:pPr>
            <w:r w:rsidRPr="000563D8">
              <w:rPr>
                <w:rFonts w:asciiTheme="minorHAnsi" w:hAnsiTheme="minorHAnsi"/>
              </w:rPr>
              <w:t>Before 2006</w:t>
            </w:r>
          </w:p>
        </w:tc>
        <w:tc>
          <w:tcPr>
            <w:tcW w:w="1379" w:type="dxa"/>
            <w:tcBorders>
              <w:top w:val="single" w:sz="4" w:space="0" w:color="auto"/>
              <w:left w:val="single" w:sz="4" w:space="0" w:color="auto"/>
              <w:bottom w:val="single" w:sz="4" w:space="0" w:color="auto"/>
              <w:right w:val="single" w:sz="4" w:space="0" w:color="auto"/>
            </w:tcBorders>
            <w:hideMark/>
            <w:tcPrChange w:id="3401" w:author="Stephanie Baer" w:date="2016-01-21T13:54:00Z">
              <w:tcPr>
                <w:tcW w:w="1379" w:type="dxa"/>
                <w:gridSpan w:val="2"/>
                <w:tcBorders>
                  <w:top w:val="single" w:sz="4" w:space="0" w:color="auto"/>
                  <w:left w:val="single" w:sz="4" w:space="0" w:color="auto"/>
                  <w:bottom w:val="single" w:sz="4" w:space="0" w:color="auto"/>
                  <w:right w:val="single" w:sz="4" w:space="0" w:color="auto"/>
                </w:tcBorders>
                <w:hideMark/>
              </w:tcPr>
            </w:tcPrChange>
          </w:tcPr>
          <w:p w14:paraId="7C54C20A" w14:textId="77777777" w:rsidR="00800EEF" w:rsidRPr="000563D8" w:rsidRDefault="00800EEF" w:rsidP="009C3E5A">
            <w:pPr>
              <w:rPr>
                <w:rFonts w:asciiTheme="minorHAnsi" w:hAnsiTheme="minorHAnsi"/>
              </w:rPr>
            </w:pPr>
            <w:r w:rsidRPr="000563D8">
              <w:rPr>
                <w:rFonts w:asciiTheme="minorHAnsi" w:hAnsiTheme="minorHAnsi"/>
              </w:rPr>
              <w:t>6.8</w:t>
            </w:r>
          </w:p>
        </w:tc>
        <w:tc>
          <w:tcPr>
            <w:tcW w:w="1317" w:type="dxa"/>
            <w:tcBorders>
              <w:top w:val="single" w:sz="4" w:space="0" w:color="auto"/>
              <w:left w:val="single" w:sz="4" w:space="0" w:color="auto"/>
              <w:bottom w:val="single" w:sz="4" w:space="0" w:color="auto"/>
              <w:right w:val="single" w:sz="4" w:space="0" w:color="auto"/>
            </w:tcBorders>
            <w:hideMark/>
            <w:tcPrChange w:id="3402" w:author="Stephanie Baer" w:date="2016-01-21T13:54:00Z">
              <w:tcPr>
                <w:tcW w:w="1317" w:type="dxa"/>
                <w:gridSpan w:val="2"/>
                <w:tcBorders>
                  <w:top w:val="single" w:sz="4" w:space="0" w:color="auto"/>
                  <w:left w:val="single" w:sz="4" w:space="0" w:color="auto"/>
                  <w:bottom w:val="single" w:sz="4" w:space="0" w:color="auto"/>
                  <w:right w:val="single" w:sz="4" w:space="0" w:color="auto"/>
                </w:tcBorders>
                <w:hideMark/>
              </w:tcPr>
            </w:tcPrChange>
          </w:tcPr>
          <w:p w14:paraId="5AA4E8C0" w14:textId="77777777" w:rsidR="00800EEF" w:rsidRPr="000563D8" w:rsidRDefault="00800EEF" w:rsidP="009C3E5A">
            <w:pPr>
              <w:rPr>
                <w:rFonts w:asciiTheme="minorHAnsi" w:hAnsiTheme="minorHAnsi"/>
              </w:rPr>
            </w:pPr>
            <w:r w:rsidRPr="000563D8">
              <w:rPr>
                <w:rFonts w:asciiTheme="minorHAnsi" w:hAnsiTheme="minorHAnsi"/>
              </w:rPr>
              <w:t>2.00</w:t>
            </w:r>
          </w:p>
        </w:tc>
      </w:tr>
      <w:tr w:rsidR="00800EEF" w:rsidRPr="000563D8" w14:paraId="0F066DD6" w14:textId="77777777" w:rsidTr="009C3E5A">
        <w:trPr>
          <w:jc w:val="center"/>
        </w:trPr>
        <w:tc>
          <w:tcPr>
            <w:tcW w:w="1350" w:type="dxa"/>
            <w:vMerge/>
            <w:tcBorders>
              <w:left w:val="single" w:sz="4" w:space="0" w:color="auto"/>
              <w:right w:val="single" w:sz="4" w:space="0" w:color="auto"/>
            </w:tcBorders>
            <w:vAlign w:val="center"/>
            <w:hideMark/>
          </w:tcPr>
          <w:p w14:paraId="2BC644B3" w14:textId="77777777" w:rsidR="00800EEF" w:rsidRPr="000563D8" w:rsidRDefault="00800EEF" w:rsidP="009C3E5A">
            <w:pPr>
              <w:rPr>
                <w:rFonts w:asciiTheme="minorHAnsi" w:hAnsiTheme="minorHAnsi"/>
              </w:rPr>
            </w:pPr>
          </w:p>
        </w:tc>
        <w:tc>
          <w:tcPr>
            <w:tcW w:w="1732" w:type="dxa"/>
            <w:tcBorders>
              <w:top w:val="single" w:sz="4" w:space="0" w:color="auto"/>
              <w:left w:val="single" w:sz="4" w:space="0" w:color="auto"/>
              <w:bottom w:val="single" w:sz="4" w:space="0" w:color="auto"/>
              <w:right w:val="single" w:sz="4" w:space="0" w:color="auto"/>
            </w:tcBorders>
            <w:hideMark/>
          </w:tcPr>
          <w:p w14:paraId="70464870" w14:textId="77777777" w:rsidR="00800EEF" w:rsidRPr="000563D8" w:rsidRDefault="00800EEF" w:rsidP="009C3E5A">
            <w:pPr>
              <w:rPr>
                <w:rFonts w:asciiTheme="minorHAnsi" w:hAnsiTheme="minorHAnsi"/>
              </w:rPr>
            </w:pPr>
            <w:r w:rsidRPr="000563D8" w:rsidDel="00C56DBE">
              <w:rPr>
                <w:rFonts w:asciiTheme="minorHAnsi" w:hAnsiTheme="minorHAnsi"/>
              </w:rPr>
              <w:t xml:space="preserve">After </w:t>
            </w:r>
            <w:r w:rsidRPr="000563D8">
              <w:rPr>
                <w:rFonts w:asciiTheme="minorHAnsi" w:hAnsiTheme="minorHAnsi"/>
              </w:rPr>
              <w:t>2006 - 2014</w:t>
            </w:r>
          </w:p>
        </w:tc>
        <w:tc>
          <w:tcPr>
            <w:tcW w:w="1379" w:type="dxa"/>
            <w:tcBorders>
              <w:top w:val="single" w:sz="4" w:space="0" w:color="auto"/>
              <w:left w:val="single" w:sz="4" w:space="0" w:color="auto"/>
              <w:bottom w:val="single" w:sz="4" w:space="0" w:color="auto"/>
              <w:right w:val="single" w:sz="4" w:space="0" w:color="auto"/>
            </w:tcBorders>
            <w:hideMark/>
          </w:tcPr>
          <w:p w14:paraId="5355E07B" w14:textId="77777777" w:rsidR="00800EEF" w:rsidRPr="000563D8" w:rsidRDefault="00800EEF" w:rsidP="009C3E5A">
            <w:pPr>
              <w:rPr>
                <w:rFonts w:asciiTheme="minorHAnsi" w:hAnsiTheme="minorHAnsi"/>
              </w:rPr>
            </w:pPr>
            <w:r w:rsidRPr="000563D8">
              <w:rPr>
                <w:rFonts w:asciiTheme="minorHAnsi" w:hAnsiTheme="minorHAnsi"/>
              </w:rPr>
              <w:t>7.7</w:t>
            </w:r>
          </w:p>
        </w:tc>
        <w:tc>
          <w:tcPr>
            <w:tcW w:w="1317" w:type="dxa"/>
            <w:tcBorders>
              <w:top w:val="single" w:sz="4" w:space="0" w:color="auto"/>
              <w:left w:val="single" w:sz="4" w:space="0" w:color="auto"/>
              <w:bottom w:val="single" w:sz="4" w:space="0" w:color="auto"/>
              <w:right w:val="single" w:sz="4" w:space="0" w:color="auto"/>
            </w:tcBorders>
            <w:hideMark/>
          </w:tcPr>
          <w:p w14:paraId="2091A8D3" w14:textId="77777777" w:rsidR="00800EEF" w:rsidRPr="000563D8" w:rsidRDefault="00800EEF" w:rsidP="009C3E5A">
            <w:pPr>
              <w:rPr>
                <w:rFonts w:asciiTheme="minorHAnsi" w:hAnsiTheme="minorHAnsi"/>
              </w:rPr>
            </w:pPr>
            <w:r w:rsidRPr="000563D8">
              <w:rPr>
                <w:rFonts w:asciiTheme="minorHAnsi" w:hAnsiTheme="minorHAnsi"/>
              </w:rPr>
              <w:t>2.26</w:t>
            </w:r>
          </w:p>
        </w:tc>
      </w:tr>
      <w:tr w:rsidR="00800EEF" w:rsidRPr="000563D8" w14:paraId="74EA6C55" w14:textId="77777777" w:rsidTr="009C3E5A">
        <w:trPr>
          <w:jc w:val="center"/>
        </w:trPr>
        <w:tc>
          <w:tcPr>
            <w:tcW w:w="1350" w:type="dxa"/>
            <w:vMerge/>
            <w:tcBorders>
              <w:left w:val="single" w:sz="4" w:space="0" w:color="auto"/>
              <w:bottom w:val="single" w:sz="4" w:space="0" w:color="auto"/>
              <w:right w:val="single" w:sz="4" w:space="0" w:color="auto"/>
            </w:tcBorders>
            <w:vAlign w:val="center"/>
          </w:tcPr>
          <w:p w14:paraId="04B073A7" w14:textId="77777777" w:rsidR="00800EEF" w:rsidRPr="000563D8" w:rsidRDefault="00800EEF" w:rsidP="009C3E5A">
            <w:pPr>
              <w:rPr>
                <w:rFonts w:asciiTheme="minorHAnsi" w:hAnsiTheme="minorHAnsi"/>
              </w:rPr>
            </w:pPr>
          </w:p>
        </w:tc>
        <w:tc>
          <w:tcPr>
            <w:tcW w:w="1732" w:type="dxa"/>
            <w:tcBorders>
              <w:top w:val="single" w:sz="4" w:space="0" w:color="auto"/>
              <w:left w:val="single" w:sz="4" w:space="0" w:color="auto"/>
              <w:bottom w:val="single" w:sz="4" w:space="0" w:color="auto"/>
              <w:right w:val="single" w:sz="4" w:space="0" w:color="auto"/>
            </w:tcBorders>
          </w:tcPr>
          <w:p w14:paraId="00517708" w14:textId="77777777" w:rsidR="00800EEF" w:rsidRPr="000563D8" w:rsidDel="00C56DBE" w:rsidRDefault="00800EEF" w:rsidP="009C3E5A">
            <w:pPr>
              <w:rPr>
                <w:rFonts w:asciiTheme="minorHAnsi" w:hAnsiTheme="minorHAnsi"/>
              </w:rPr>
            </w:pPr>
            <w:r w:rsidRPr="000563D8">
              <w:rPr>
                <w:rFonts w:asciiTheme="minorHAnsi" w:hAnsiTheme="minorHAnsi"/>
              </w:rPr>
              <w:t>2015 on</w:t>
            </w:r>
          </w:p>
        </w:tc>
        <w:tc>
          <w:tcPr>
            <w:tcW w:w="1379" w:type="dxa"/>
            <w:tcBorders>
              <w:top w:val="single" w:sz="4" w:space="0" w:color="auto"/>
              <w:left w:val="single" w:sz="4" w:space="0" w:color="auto"/>
              <w:bottom w:val="single" w:sz="4" w:space="0" w:color="auto"/>
              <w:right w:val="single" w:sz="4" w:space="0" w:color="auto"/>
            </w:tcBorders>
          </w:tcPr>
          <w:p w14:paraId="50502B92" w14:textId="77777777" w:rsidR="00800EEF" w:rsidRPr="000563D8" w:rsidRDefault="00800EEF" w:rsidP="009C3E5A">
            <w:pPr>
              <w:rPr>
                <w:rFonts w:asciiTheme="minorHAnsi" w:hAnsiTheme="minorHAnsi"/>
              </w:rPr>
            </w:pPr>
            <w:r w:rsidRPr="000563D8">
              <w:rPr>
                <w:rFonts w:asciiTheme="minorHAnsi" w:hAnsiTheme="minorHAnsi"/>
              </w:rPr>
              <w:t>8.2</w:t>
            </w:r>
          </w:p>
        </w:tc>
        <w:tc>
          <w:tcPr>
            <w:tcW w:w="1317" w:type="dxa"/>
            <w:tcBorders>
              <w:top w:val="single" w:sz="4" w:space="0" w:color="auto"/>
              <w:left w:val="single" w:sz="4" w:space="0" w:color="auto"/>
              <w:bottom w:val="single" w:sz="4" w:space="0" w:color="auto"/>
              <w:right w:val="single" w:sz="4" w:space="0" w:color="auto"/>
            </w:tcBorders>
          </w:tcPr>
          <w:p w14:paraId="2EA46CB0" w14:textId="77777777" w:rsidR="00800EEF" w:rsidRPr="000563D8" w:rsidRDefault="00800EEF" w:rsidP="009C3E5A">
            <w:pPr>
              <w:rPr>
                <w:rFonts w:asciiTheme="minorHAnsi" w:hAnsiTheme="minorHAnsi"/>
              </w:rPr>
            </w:pPr>
            <w:r w:rsidRPr="000563D8">
              <w:rPr>
                <w:rFonts w:asciiTheme="minorHAnsi" w:hAnsiTheme="minorHAnsi"/>
              </w:rPr>
              <w:t>2.40</w:t>
            </w:r>
          </w:p>
        </w:tc>
      </w:tr>
      <w:tr w:rsidR="00800EEF" w:rsidRPr="000563D8" w14:paraId="3AD63406" w14:textId="77777777" w:rsidTr="009C3E5A">
        <w:trPr>
          <w:jc w:val="center"/>
        </w:trPr>
        <w:tc>
          <w:tcPr>
            <w:tcW w:w="1350" w:type="dxa"/>
            <w:tcBorders>
              <w:top w:val="single" w:sz="4" w:space="0" w:color="auto"/>
              <w:left w:val="single" w:sz="4" w:space="0" w:color="auto"/>
              <w:bottom w:val="single" w:sz="4" w:space="0" w:color="auto"/>
              <w:right w:val="single" w:sz="4" w:space="0" w:color="auto"/>
            </w:tcBorders>
            <w:hideMark/>
          </w:tcPr>
          <w:p w14:paraId="604AF542" w14:textId="77777777" w:rsidR="00800EEF" w:rsidRPr="000563D8" w:rsidRDefault="00800EEF" w:rsidP="009C3E5A">
            <w:pPr>
              <w:rPr>
                <w:rFonts w:asciiTheme="minorHAnsi" w:hAnsiTheme="minorHAnsi"/>
              </w:rPr>
            </w:pPr>
            <w:r w:rsidRPr="000563D8">
              <w:rPr>
                <w:rFonts w:asciiTheme="minorHAnsi" w:hAnsiTheme="minorHAnsi"/>
              </w:rPr>
              <w:lastRenderedPageBreak/>
              <w:t>Resistance</w:t>
            </w:r>
          </w:p>
        </w:tc>
        <w:tc>
          <w:tcPr>
            <w:tcW w:w="1732" w:type="dxa"/>
            <w:tcBorders>
              <w:top w:val="single" w:sz="4" w:space="0" w:color="auto"/>
              <w:left w:val="single" w:sz="4" w:space="0" w:color="auto"/>
              <w:bottom w:val="single" w:sz="4" w:space="0" w:color="auto"/>
              <w:right w:val="single" w:sz="4" w:space="0" w:color="auto"/>
            </w:tcBorders>
            <w:hideMark/>
          </w:tcPr>
          <w:p w14:paraId="36AFD2E6" w14:textId="77777777" w:rsidR="00800EEF" w:rsidRPr="000563D8" w:rsidRDefault="00800EEF" w:rsidP="009C3E5A">
            <w:pPr>
              <w:rPr>
                <w:rFonts w:asciiTheme="minorHAnsi" w:hAnsiTheme="minorHAnsi"/>
              </w:rPr>
            </w:pPr>
            <w:r w:rsidRPr="000563D8">
              <w:rPr>
                <w:rFonts w:asciiTheme="minorHAnsi" w:hAnsiTheme="minorHAnsi"/>
              </w:rPr>
              <w:t>N/A</w:t>
            </w:r>
          </w:p>
        </w:tc>
        <w:tc>
          <w:tcPr>
            <w:tcW w:w="1379" w:type="dxa"/>
            <w:tcBorders>
              <w:top w:val="single" w:sz="4" w:space="0" w:color="auto"/>
              <w:left w:val="single" w:sz="4" w:space="0" w:color="auto"/>
              <w:bottom w:val="single" w:sz="4" w:space="0" w:color="auto"/>
              <w:right w:val="single" w:sz="4" w:space="0" w:color="auto"/>
            </w:tcBorders>
            <w:hideMark/>
          </w:tcPr>
          <w:p w14:paraId="123A86F1" w14:textId="77777777" w:rsidR="00800EEF" w:rsidRPr="000563D8" w:rsidRDefault="00800EEF" w:rsidP="009C3E5A">
            <w:pPr>
              <w:rPr>
                <w:rFonts w:asciiTheme="minorHAnsi" w:hAnsiTheme="minorHAnsi"/>
              </w:rPr>
            </w:pPr>
            <w:r w:rsidRPr="000563D8">
              <w:rPr>
                <w:rFonts w:asciiTheme="minorHAnsi" w:hAnsiTheme="minorHAnsi"/>
              </w:rPr>
              <w:t>N/A</w:t>
            </w:r>
          </w:p>
        </w:tc>
        <w:tc>
          <w:tcPr>
            <w:tcW w:w="1317" w:type="dxa"/>
            <w:tcBorders>
              <w:top w:val="single" w:sz="4" w:space="0" w:color="auto"/>
              <w:left w:val="single" w:sz="4" w:space="0" w:color="auto"/>
              <w:bottom w:val="single" w:sz="4" w:space="0" w:color="auto"/>
              <w:right w:val="single" w:sz="4" w:space="0" w:color="auto"/>
            </w:tcBorders>
            <w:hideMark/>
          </w:tcPr>
          <w:p w14:paraId="6A5786AB" w14:textId="77777777" w:rsidR="00800EEF" w:rsidRPr="000563D8" w:rsidRDefault="00800EEF" w:rsidP="009C3E5A">
            <w:pPr>
              <w:rPr>
                <w:rFonts w:asciiTheme="minorHAnsi" w:hAnsiTheme="minorHAnsi"/>
              </w:rPr>
            </w:pPr>
            <w:r w:rsidRPr="000563D8">
              <w:rPr>
                <w:rFonts w:asciiTheme="minorHAnsi" w:hAnsiTheme="minorHAnsi"/>
              </w:rPr>
              <w:t>1.00</w:t>
            </w:r>
          </w:p>
        </w:tc>
      </w:tr>
    </w:tbl>
    <w:p w14:paraId="4696A538" w14:textId="77777777" w:rsidR="00800EEF" w:rsidRPr="000563D8" w:rsidRDefault="00800EEF" w:rsidP="00800EEF">
      <w:pPr>
        <w:spacing w:after="240"/>
        <w:ind w:left="2160" w:hanging="1440"/>
        <w:rPr>
          <w:rFonts w:cstheme="minorHAnsi"/>
          <w:noProof/>
        </w:rPr>
      </w:pPr>
      <w:r w:rsidRPr="000563D8">
        <w:rPr>
          <w:rFonts w:cstheme="minorHAnsi"/>
          <w:noProof/>
        </w:rPr>
        <w:t>3412</w:t>
      </w:r>
      <w:r w:rsidRPr="000563D8">
        <w:rPr>
          <w:rFonts w:cstheme="minorHAnsi"/>
          <w:noProof/>
        </w:rPr>
        <w:tab/>
        <w:t>= Converts Btu to kWh</w:t>
      </w:r>
    </w:p>
    <w:p w14:paraId="1C4D236C" w14:textId="77777777" w:rsidR="00800EEF" w:rsidRPr="000563D8" w:rsidRDefault="00800EEF" w:rsidP="00800EEF">
      <w:pPr>
        <w:spacing w:after="240"/>
        <w:rPr>
          <w:rFonts w:cstheme="minorHAnsi"/>
        </w:rPr>
      </w:pPr>
      <w:r w:rsidRPr="000563D8">
        <w:rPr>
          <w:noProof/>
        </w:rPr>
        <mc:AlternateContent>
          <mc:Choice Requires="wps">
            <w:drawing>
              <wp:inline distT="0" distB="0" distL="0" distR="0" wp14:anchorId="0A373300" wp14:editId="02AC40EC">
                <wp:extent cx="5626100" cy="1097280"/>
                <wp:effectExtent l="0" t="0" r="12700" b="26670"/>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0" cy="1097280"/>
                        </a:xfrm>
                        <a:prstGeom prst="rect">
                          <a:avLst/>
                        </a:prstGeom>
                        <a:solidFill>
                          <a:srgbClr val="FFFFFF"/>
                        </a:solidFill>
                        <a:ln w="9525">
                          <a:solidFill>
                            <a:srgbClr val="000000"/>
                          </a:solidFill>
                          <a:miter lim="800000"/>
                          <a:headEnd/>
                          <a:tailEnd/>
                        </a:ln>
                      </wps:spPr>
                      <wps:txbx>
                        <w:txbxContent>
                          <w:p w14:paraId="46321B6C" w14:textId="77777777" w:rsidR="00F60751" w:rsidRDefault="00F60751" w:rsidP="00800EEF">
                            <w:pPr>
                              <w:rPr>
                                <w:rFonts w:cstheme="minorHAnsi"/>
                              </w:rPr>
                            </w:pPr>
                            <w:r>
                              <w:rPr>
                                <w:rFonts w:cstheme="minorHAnsi"/>
                              </w:rPr>
                              <w:t xml:space="preserve">For example, duct sealing in </w:t>
                            </w:r>
                            <w:ins w:id="3403" w:author="Samuel Dent" w:date="2015-09-24T06:11:00Z">
                              <w:r>
                                <w:rPr>
                                  <w:rFonts w:cstheme="minorHAnsi"/>
                                </w:rPr>
                                <w:t xml:space="preserve">unconditioned space in </w:t>
                              </w:r>
                            </w:ins>
                            <w:r>
                              <w:rPr>
                                <w:rFonts w:cstheme="minorHAnsi"/>
                              </w:rPr>
                              <w:t>a 36,000 Btu/H 2.5 COP heat pump heated single family house in Springfield with the blower door results described above:</w:t>
                            </w:r>
                          </w:p>
                          <w:p w14:paraId="0B52CAE4" w14:textId="77777777" w:rsidR="00F60751" w:rsidRDefault="00F60751" w:rsidP="00800EEF">
                            <w:pPr>
                              <w:ind w:left="2160" w:hanging="1440"/>
                              <w:rPr>
                                <w:rFonts w:cstheme="minorHAnsi"/>
                              </w:rPr>
                            </w:pPr>
                            <w:r>
                              <w:rPr>
                                <w:rFonts w:cstheme="minorHAnsi"/>
                                <w:noProof/>
                              </w:rPr>
                              <w:t>Δ</w:t>
                            </w:r>
                            <w:r>
                              <w:rPr>
                                <w:rFonts w:cstheme="minorHAnsi"/>
                              </w:rPr>
                              <w:t>kWh</w:t>
                            </w:r>
                            <w:r>
                              <w:rPr>
                                <w:rFonts w:cstheme="minorHAnsi"/>
                                <w:vertAlign w:val="subscript"/>
                              </w:rPr>
                              <w:t>heating</w:t>
                            </w:r>
                            <w:r>
                              <w:rPr>
                                <w:rFonts w:cstheme="minorHAnsi"/>
                              </w:rPr>
                              <w:tab/>
                              <w:t>= (</w:t>
                            </w:r>
                            <w:del w:id="3404" w:author="Samuel Dent" w:date="2015-09-24T06:12:00Z">
                              <w:r w:rsidDel="006174F0">
                                <w:rPr>
                                  <w:rFonts w:cstheme="minorHAnsi"/>
                                </w:rPr>
                                <w:delText>(</w:delText>
                              </w:r>
                            </w:del>
                            <w:r>
                              <w:rPr>
                                <w:rFonts w:cstheme="minorHAnsi"/>
                              </w:rPr>
                              <w:t>(119 / ((36,000/12,000) * 400)) * 1,754 * 36,000</w:t>
                            </w:r>
                            <w:ins w:id="3405" w:author="Samuel Dent" w:date="2015-09-24T06:12:00Z">
                              <w:r>
                                <w:rPr>
                                  <w:rFonts w:cstheme="minorHAnsi"/>
                                </w:rPr>
                                <w:t xml:space="preserve"> * 1</w:t>
                              </w:r>
                            </w:ins>
                            <w:r>
                              <w:rPr>
                                <w:rFonts w:cstheme="minorHAnsi"/>
                              </w:rPr>
                              <w:t xml:space="preserve">) / 2.5 / </w:t>
                            </w:r>
                            <w:r>
                              <w:rPr>
                                <w:rFonts w:cstheme="minorHAnsi"/>
                                <w:noProof/>
                              </w:rPr>
                              <w:t>3412</w:t>
                            </w:r>
                          </w:p>
                          <w:p w14:paraId="023E3957" w14:textId="77777777" w:rsidR="00F60751" w:rsidRDefault="00F60751" w:rsidP="00800EEF">
                            <w:pPr>
                              <w:autoSpaceDE w:val="0"/>
                              <w:autoSpaceDN w:val="0"/>
                              <w:adjustRightInd w:val="0"/>
                              <w:rPr>
                                <w:rFonts w:cstheme="minorHAnsi"/>
                              </w:rPr>
                            </w:pPr>
                            <w:r>
                              <w:rPr>
                                <w:rFonts w:cstheme="minorHAnsi"/>
                                <w:b/>
                                <w:i/>
                              </w:rPr>
                              <w:tab/>
                            </w:r>
                            <w:r>
                              <w:rPr>
                                <w:rFonts w:cstheme="minorHAnsi"/>
                                <w:b/>
                                <w:i/>
                              </w:rPr>
                              <w:tab/>
                            </w:r>
                            <w:r>
                              <w:rPr>
                                <w:rFonts w:cstheme="minorHAnsi"/>
                                <w:b/>
                                <w:i/>
                              </w:rPr>
                              <w:tab/>
                            </w:r>
                            <w:r>
                              <w:rPr>
                                <w:rFonts w:cstheme="minorHAnsi"/>
                              </w:rPr>
                              <w:t>= 734 kWh</w:t>
                            </w:r>
                          </w:p>
                          <w:p w14:paraId="282A6E09" w14:textId="77777777" w:rsidR="00F60751" w:rsidRDefault="00F60751" w:rsidP="00800EEF"/>
                        </w:txbxContent>
                      </wps:txbx>
                      <wps:bodyPr rot="0" vert="horz" wrap="square" lIns="91440" tIns="45720" rIns="91440" bIns="45720" anchor="t" anchorCtr="0">
                        <a:noAutofit/>
                      </wps:bodyPr>
                    </wps:wsp>
                  </a:graphicData>
                </a:graphic>
              </wp:inline>
            </w:drawing>
          </mc:Choice>
          <mc:Fallback>
            <w:pict>
              <v:shape w14:anchorId="0A373300" id="Text Box 19" o:spid="_x0000_s1045" type="#_x0000_t202" style="width:443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">
                <v:textbox>
                  <w:txbxContent>
                    <w:p w14:paraId="46321B6C" w14:textId="77777777" w:rsidR="00F60751" w:rsidRDefault="00F60751" w:rsidP="00800EEF">
                      <w:pPr>
                        <w:rPr>
                          <w:rFonts w:cstheme="minorHAnsi"/>
                        </w:rPr>
                      </w:pPr>
                      <w:r>
                        <w:rPr>
                          <w:rFonts w:cstheme="minorHAnsi"/>
                        </w:rPr>
                        <w:t xml:space="preserve">For example, duct sealing in </w:t>
                      </w:r>
                      <w:ins w:id="3406" w:author="Samuel Dent" w:date="2015-09-24T06:11:00Z">
                        <w:r>
                          <w:rPr>
                            <w:rFonts w:cstheme="minorHAnsi"/>
                          </w:rPr>
                          <w:t xml:space="preserve">unconditioned space in </w:t>
                        </w:r>
                      </w:ins>
                      <w:r>
                        <w:rPr>
                          <w:rFonts w:cstheme="minorHAnsi"/>
                        </w:rPr>
                        <w:t>a 36,000 Btu/H 2.5 COP heat pump heated single family house in Springfield with the blower door results described above:</w:t>
                      </w:r>
                    </w:p>
                    <w:p w14:paraId="0B52CAE4" w14:textId="77777777" w:rsidR="00F60751" w:rsidRDefault="00F60751" w:rsidP="00800EEF">
                      <w:pPr>
                        <w:ind w:left="2160" w:hanging="1440"/>
                        <w:rPr>
                          <w:rFonts w:cstheme="minorHAnsi"/>
                        </w:rPr>
                      </w:pPr>
                      <w:r>
                        <w:rPr>
                          <w:rFonts w:cstheme="minorHAnsi"/>
                          <w:noProof/>
                        </w:rPr>
                        <w:t>Δ</w:t>
                      </w:r>
                      <w:r>
                        <w:rPr>
                          <w:rFonts w:cstheme="minorHAnsi"/>
                        </w:rPr>
                        <w:t>kWh</w:t>
                      </w:r>
                      <w:r>
                        <w:rPr>
                          <w:rFonts w:cstheme="minorHAnsi"/>
                          <w:vertAlign w:val="subscript"/>
                        </w:rPr>
                        <w:t>heating</w:t>
                      </w:r>
                      <w:r>
                        <w:rPr>
                          <w:rFonts w:cstheme="minorHAnsi"/>
                        </w:rPr>
                        <w:tab/>
                        <w:t>= (</w:t>
                      </w:r>
                      <w:del w:id="3407" w:author="Samuel Dent" w:date="2015-09-24T06:12:00Z">
                        <w:r w:rsidDel="006174F0">
                          <w:rPr>
                            <w:rFonts w:cstheme="minorHAnsi"/>
                          </w:rPr>
                          <w:delText>(</w:delText>
                        </w:r>
                      </w:del>
                      <w:r>
                        <w:rPr>
                          <w:rFonts w:cstheme="minorHAnsi"/>
                        </w:rPr>
                        <w:t>(119 / ((36,000/12,000) * 400)) * 1,754 * 36,000</w:t>
                      </w:r>
                      <w:ins w:id="3408" w:author="Samuel Dent" w:date="2015-09-24T06:12:00Z">
                        <w:r>
                          <w:rPr>
                            <w:rFonts w:cstheme="minorHAnsi"/>
                          </w:rPr>
                          <w:t xml:space="preserve"> * 1</w:t>
                        </w:r>
                      </w:ins>
                      <w:r>
                        <w:rPr>
                          <w:rFonts w:cstheme="minorHAnsi"/>
                        </w:rPr>
                        <w:t xml:space="preserve">) / 2.5 / </w:t>
                      </w:r>
                      <w:r>
                        <w:rPr>
                          <w:rFonts w:cstheme="minorHAnsi"/>
                          <w:noProof/>
                        </w:rPr>
                        <w:t>3412</w:t>
                      </w:r>
                    </w:p>
                    <w:p w14:paraId="023E3957" w14:textId="77777777" w:rsidR="00F60751" w:rsidRDefault="00F60751" w:rsidP="00800EEF">
                      <w:pPr>
                        <w:autoSpaceDE w:val="0"/>
                        <w:autoSpaceDN w:val="0"/>
                        <w:adjustRightInd w:val="0"/>
                        <w:rPr>
                          <w:rFonts w:cstheme="minorHAnsi"/>
                        </w:rPr>
                      </w:pPr>
                      <w:r>
                        <w:rPr>
                          <w:rFonts w:cstheme="minorHAnsi"/>
                          <w:b/>
                          <w:i/>
                        </w:rPr>
                        <w:tab/>
                      </w:r>
                      <w:r>
                        <w:rPr>
                          <w:rFonts w:cstheme="minorHAnsi"/>
                          <w:b/>
                          <w:i/>
                        </w:rPr>
                        <w:tab/>
                      </w:r>
                      <w:r>
                        <w:rPr>
                          <w:rFonts w:cstheme="minorHAnsi"/>
                          <w:b/>
                          <w:i/>
                        </w:rPr>
                        <w:tab/>
                      </w:r>
                      <w:r>
                        <w:rPr>
                          <w:rFonts w:cstheme="minorHAnsi"/>
                        </w:rPr>
                        <w:t>= 734 kWh</w:t>
                      </w:r>
                    </w:p>
                    <w:p w14:paraId="282A6E09" w14:textId="77777777" w:rsidR="00F60751" w:rsidRDefault="00F60751" w:rsidP="00800EEF"/>
                  </w:txbxContent>
                </v:textbox>
                <w10:anchorlock/>
              </v:shape>
            </w:pict>
          </mc:Fallback>
        </mc:AlternateContent>
      </w:r>
    </w:p>
    <w:p w14:paraId="5654A40D" w14:textId="77777777" w:rsidR="00800EEF" w:rsidRPr="000563D8" w:rsidRDefault="00800EEF" w:rsidP="00800EEF">
      <w:pPr>
        <w:autoSpaceDE w:val="0"/>
        <w:autoSpaceDN w:val="0"/>
        <w:adjustRightInd w:val="0"/>
        <w:spacing w:after="240"/>
        <w:rPr>
          <w:rFonts w:cstheme="minorHAnsi"/>
          <w:b/>
          <w:i/>
        </w:rPr>
      </w:pPr>
      <w:r w:rsidRPr="000563D8">
        <w:rPr>
          <w:rFonts w:cstheme="minorHAnsi"/>
          <w:b/>
          <w:i/>
        </w:rPr>
        <w:t>Methodology 2: Evaluation of Distribution Efficiency</w:t>
      </w:r>
    </w:p>
    <w:p w14:paraId="08265AF2" w14:textId="77777777" w:rsidR="00800EEF" w:rsidRPr="000563D8" w:rsidRDefault="00800EEF" w:rsidP="00800EEF">
      <w:pPr>
        <w:spacing w:after="240"/>
        <w:rPr>
          <w:rFonts w:cstheme="minorHAnsi"/>
        </w:rPr>
      </w:pPr>
      <w:r w:rsidRPr="000563D8">
        <w:rPr>
          <w:rFonts w:cstheme="minorHAnsi"/>
        </w:rPr>
        <w:t>Determine Distribution Efficiency by evaluating duct system before and after duct sealing using Building Performance Institute “Distribution Efficiency Look-Up Table”</w:t>
      </w:r>
    </w:p>
    <w:p w14:paraId="427BAFAF" w14:textId="77777777" w:rsidR="00800EEF" w:rsidRPr="000563D8" w:rsidRDefault="00800EEF" w:rsidP="00800EEF">
      <w:pPr>
        <w:spacing w:after="240"/>
        <w:ind w:left="1440"/>
        <w:rPr>
          <w:rFonts w:cstheme="minorHAnsi"/>
          <w:sz w:val="24"/>
        </w:rPr>
      </w:pPr>
      <w:r w:rsidRPr="000563D8">
        <w:rPr>
          <w:rFonts w:cstheme="minorHAnsi"/>
          <w:noProof/>
        </w:rPr>
        <w:t>Δ</w:t>
      </w:r>
      <w:r w:rsidRPr="000563D8">
        <w:rPr>
          <w:rFonts w:cstheme="minorHAnsi"/>
        </w:rPr>
        <w:t>kWh</w:t>
      </w:r>
      <w:r w:rsidRPr="000563D8">
        <w:rPr>
          <w:rFonts w:cstheme="minorHAnsi"/>
        </w:rPr>
        <w:tab/>
        <w:t xml:space="preserve">= </w:t>
      </w:r>
      <w:ins w:id="3409" w:author="Samuel Dent" w:date="2015-09-24T06:13:00Z">
        <w:r>
          <w:rPr>
            <w:rFonts w:cstheme="minorHAnsi"/>
          </w:rPr>
          <w:t>(</w:t>
        </w:r>
      </w:ins>
      <w:r w:rsidRPr="000563D8">
        <w:rPr>
          <w:rFonts w:cstheme="minorHAnsi"/>
        </w:rPr>
        <w:t>(((DE</w:t>
      </w:r>
      <w:r w:rsidRPr="000563D8">
        <w:rPr>
          <w:rFonts w:cstheme="minorHAnsi"/>
          <w:vertAlign w:val="subscript"/>
        </w:rPr>
        <w:t>after</w:t>
      </w:r>
      <w:r w:rsidRPr="000563D8">
        <w:rPr>
          <w:rFonts w:cstheme="minorHAnsi"/>
        </w:rPr>
        <w:t xml:space="preserve"> – DE</w:t>
      </w:r>
      <w:r w:rsidRPr="000563D8">
        <w:rPr>
          <w:rFonts w:cstheme="minorHAnsi"/>
          <w:vertAlign w:val="subscript"/>
        </w:rPr>
        <w:t>before</w:t>
      </w:r>
      <w:r w:rsidRPr="000563D8">
        <w:rPr>
          <w:rFonts w:cstheme="minorHAnsi"/>
        </w:rPr>
        <w:t>)</w:t>
      </w:r>
      <w:ins w:id="3410" w:author="Samuel Dent" w:date="2015-09-24T06:13:00Z">
        <w:r>
          <w:rPr>
            <w:rFonts w:cstheme="minorHAnsi"/>
          </w:rPr>
          <w:t xml:space="preserve"> </w:t>
        </w:r>
      </w:ins>
      <w:r w:rsidRPr="000563D8">
        <w:rPr>
          <w:rFonts w:cstheme="minorHAnsi"/>
        </w:rPr>
        <w:t>/</w:t>
      </w:r>
      <w:del w:id="3411" w:author="Samuel Dent" w:date="2015-09-24T06:13:00Z">
        <w:r w:rsidRPr="000563D8" w:rsidDel="006174F0">
          <w:rPr>
            <w:rFonts w:cstheme="minorHAnsi"/>
          </w:rPr>
          <w:delText xml:space="preserve"> </w:delText>
        </w:r>
      </w:del>
      <w:ins w:id="3412" w:author="Samuel Dent" w:date="2015-09-24T06:13:00Z">
        <w:r>
          <w:rPr>
            <w:rFonts w:cstheme="minorHAnsi"/>
          </w:rPr>
          <w:t xml:space="preserve"> </w:t>
        </w:r>
      </w:ins>
      <w:r w:rsidRPr="000563D8">
        <w:rPr>
          <w:rFonts w:cstheme="minorHAnsi"/>
        </w:rPr>
        <w:t>DE</w:t>
      </w:r>
      <w:r w:rsidRPr="000563D8">
        <w:rPr>
          <w:rFonts w:cstheme="minorHAnsi"/>
          <w:vertAlign w:val="subscript"/>
        </w:rPr>
        <w:t>after</w:t>
      </w:r>
      <w:r w:rsidRPr="000563D8">
        <w:rPr>
          <w:rFonts w:cstheme="minorHAnsi"/>
        </w:rPr>
        <w:t>)</w:t>
      </w:r>
      <w:del w:id="3413" w:author="Samuel Dent" w:date="2015-09-24T06:12:00Z">
        <w:r w:rsidRPr="000563D8" w:rsidDel="006174F0">
          <w:rPr>
            <w:rFonts w:cstheme="minorHAnsi"/>
          </w:rPr>
          <w:delText>)</w:delText>
        </w:r>
      </w:del>
      <w:r w:rsidRPr="000563D8">
        <w:rPr>
          <w:rFonts w:cstheme="minorHAnsi"/>
        </w:rPr>
        <w:t xml:space="preserve"> * </w:t>
      </w:r>
      <w:r w:rsidRPr="000563D8">
        <w:rPr>
          <w:rFonts w:cstheme="minorHAnsi"/>
          <w:noProof/>
        </w:rPr>
        <w:t>FLHcool * CapacityCool</w:t>
      </w:r>
      <w:ins w:id="3414" w:author="Samuel Dent" w:date="2015-09-24T06:12:00Z">
        <w:r>
          <w:rPr>
            <w:rFonts w:cstheme="minorHAnsi"/>
            <w:noProof/>
          </w:rPr>
          <w:t xml:space="preserve"> * TRFcool</w:t>
        </w:r>
      </w:ins>
      <w:r w:rsidRPr="000563D8">
        <w:rPr>
          <w:rFonts w:cstheme="minorHAnsi"/>
          <w:noProof/>
        </w:rPr>
        <w:t xml:space="preserve">)/1000 / </w:t>
      </w:r>
      <w:r w:rsidRPr="000563D8">
        <w:rPr>
          <w:rFonts w:cstheme="minorHAnsi"/>
        </w:rPr>
        <w:t xml:space="preserve">ηCool) + (ΔTherms * </w:t>
      </w:r>
      <w:r w:rsidRPr="000563D8">
        <w:rPr>
          <w:rFonts w:cstheme="minorHAnsi"/>
          <w:noProof/>
        </w:rPr>
        <w:t>F</w:t>
      </w:r>
      <w:r w:rsidRPr="000563D8">
        <w:rPr>
          <w:rFonts w:cstheme="minorHAnsi"/>
          <w:noProof/>
          <w:vertAlign w:val="subscript"/>
        </w:rPr>
        <w:t xml:space="preserve">e </w:t>
      </w:r>
      <w:r w:rsidRPr="000563D8">
        <w:rPr>
          <w:rFonts w:cstheme="minorHAnsi"/>
        </w:rPr>
        <w:t>* 29.3)</w:t>
      </w:r>
    </w:p>
    <w:p w14:paraId="1E0FA824" w14:textId="77777777" w:rsidR="00800EEF" w:rsidRPr="000563D8" w:rsidRDefault="00800EEF" w:rsidP="00800EEF">
      <w:pPr>
        <w:spacing w:after="240"/>
        <w:rPr>
          <w:rFonts w:cstheme="minorHAnsi"/>
          <w:noProof/>
        </w:rPr>
      </w:pPr>
      <w:r w:rsidRPr="000563D8">
        <w:rPr>
          <w:rFonts w:cstheme="minorHAnsi"/>
          <w:noProof/>
        </w:rPr>
        <w:t>Where:</w:t>
      </w:r>
    </w:p>
    <w:p w14:paraId="59B21F34" w14:textId="77777777" w:rsidR="00800EEF" w:rsidRPr="000563D8" w:rsidRDefault="00800EEF" w:rsidP="00800EEF">
      <w:pPr>
        <w:spacing w:after="240"/>
        <w:ind w:left="720"/>
        <w:rPr>
          <w:rFonts w:cstheme="minorHAnsi"/>
          <w:noProof/>
        </w:rPr>
      </w:pPr>
      <w:r w:rsidRPr="000563D8">
        <w:rPr>
          <w:rFonts w:cstheme="minorHAnsi"/>
        </w:rPr>
        <w:t>DE</w:t>
      </w:r>
      <w:r w:rsidRPr="000563D8">
        <w:rPr>
          <w:rFonts w:cstheme="minorHAnsi"/>
          <w:vertAlign w:val="subscript"/>
        </w:rPr>
        <w:t>after</w:t>
      </w:r>
      <w:r w:rsidRPr="000563D8">
        <w:rPr>
          <w:rFonts w:cstheme="minorHAnsi"/>
          <w:vertAlign w:val="subscript"/>
        </w:rPr>
        <w:tab/>
      </w:r>
      <w:r w:rsidRPr="000563D8">
        <w:rPr>
          <w:rFonts w:cstheme="minorHAnsi"/>
          <w:vertAlign w:val="subscript"/>
        </w:rPr>
        <w:tab/>
      </w:r>
      <w:r w:rsidRPr="000563D8">
        <w:rPr>
          <w:rFonts w:cstheme="minorHAnsi"/>
          <w:noProof/>
        </w:rPr>
        <w:t>= Distribution Efficiency after duct sealing</w:t>
      </w:r>
      <w:r w:rsidRPr="000563D8">
        <w:rPr>
          <w:rFonts w:cstheme="minorHAnsi"/>
          <w:noProof/>
        </w:rPr>
        <w:tab/>
      </w:r>
    </w:p>
    <w:p w14:paraId="2163FB96" w14:textId="77777777" w:rsidR="00800EEF" w:rsidRPr="000563D8" w:rsidRDefault="00800EEF" w:rsidP="00800EEF">
      <w:pPr>
        <w:spacing w:after="240"/>
        <w:ind w:left="720"/>
        <w:rPr>
          <w:rFonts w:cstheme="minorHAnsi"/>
          <w:noProof/>
        </w:rPr>
      </w:pPr>
      <w:r w:rsidRPr="000563D8">
        <w:rPr>
          <w:rFonts w:cstheme="minorHAnsi"/>
        </w:rPr>
        <w:t>DE</w:t>
      </w:r>
      <w:r w:rsidRPr="000563D8">
        <w:rPr>
          <w:rFonts w:cstheme="minorHAnsi"/>
          <w:vertAlign w:val="subscript"/>
        </w:rPr>
        <w:t>before</w:t>
      </w:r>
      <w:r w:rsidRPr="000563D8">
        <w:rPr>
          <w:rFonts w:cstheme="minorHAnsi"/>
          <w:vertAlign w:val="subscript"/>
        </w:rPr>
        <w:tab/>
      </w:r>
      <w:r w:rsidRPr="000563D8">
        <w:rPr>
          <w:rFonts w:cstheme="minorHAnsi"/>
          <w:vertAlign w:val="subscript"/>
        </w:rPr>
        <w:tab/>
      </w:r>
      <w:r w:rsidRPr="000563D8">
        <w:rPr>
          <w:rFonts w:cstheme="minorHAnsi"/>
          <w:noProof/>
        </w:rPr>
        <w:t>= Distribution Efficiency before duct sealing</w:t>
      </w:r>
    </w:p>
    <w:p w14:paraId="13B78056" w14:textId="77777777" w:rsidR="00800EEF" w:rsidRPr="000563D8" w:rsidRDefault="00800EEF" w:rsidP="00800EEF">
      <w:pPr>
        <w:spacing w:after="240"/>
        <w:ind w:left="720"/>
        <w:rPr>
          <w:rFonts w:cstheme="minorHAnsi"/>
          <w:noProof/>
        </w:rPr>
      </w:pPr>
      <w:r w:rsidRPr="000563D8">
        <w:rPr>
          <w:rFonts w:cstheme="minorHAnsi"/>
          <w:noProof/>
        </w:rPr>
        <w:t xml:space="preserve">FLHcool </w:t>
      </w:r>
      <w:r w:rsidRPr="000563D8">
        <w:rPr>
          <w:rFonts w:cstheme="minorHAnsi"/>
          <w:noProof/>
        </w:rPr>
        <w:tab/>
      </w:r>
      <w:r w:rsidRPr="000563D8">
        <w:rPr>
          <w:rFonts w:cstheme="minorHAnsi"/>
          <w:noProof/>
        </w:rPr>
        <w:tab/>
        <w:t>= Full load cooling hours</w:t>
      </w:r>
    </w:p>
    <w:p w14:paraId="01C32ABA" w14:textId="77777777" w:rsidR="00800EEF" w:rsidRPr="000563D8" w:rsidRDefault="00800EEF" w:rsidP="00800EEF">
      <w:pPr>
        <w:spacing w:after="240"/>
        <w:ind w:left="720"/>
        <w:rPr>
          <w:rFonts w:cstheme="minorHAnsi"/>
          <w:noProof/>
        </w:rPr>
      </w:pPr>
      <w:r w:rsidRPr="000563D8">
        <w:rPr>
          <w:rFonts w:cstheme="minorHAnsi"/>
          <w:noProof/>
        </w:rPr>
        <w:tab/>
      </w:r>
      <w:r w:rsidRPr="000563D8">
        <w:rPr>
          <w:rFonts w:cstheme="minorHAnsi"/>
          <w:noProof/>
        </w:rPr>
        <w:tab/>
        <w:t>= Dependent on location as below</w:t>
      </w:r>
      <w:r w:rsidRPr="000563D8">
        <w:rPr>
          <w:rFonts w:ascii="Arial" w:eastAsiaTheme="minorEastAsia" w:hAnsi="Arial"/>
          <w:noProof/>
          <w:vertAlign w:val="superscript"/>
        </w:rPr>
        <w:footnoteReference w:id="235"/>
      </w:r>
      <w:r w:rsidRPr="000563D8">
        <w:rPr>
          <w:rFonts w:cstheme="minorHAnsi"/>
          <w:noProof/>
        </w:rPr>
        <w:t>:</w:t>
      </w:r>
    </w:p>
    <w:tbl>
      <w:tblPr>
        <w:tblW w:w="4751" w:type="dxa"/>
        <w:tblInd w:w="2160" w:type="dxa"/>
        <w:tblLook w:val="04A0" w:firstRow="1" w:lastRow="0" w:firstColumn="1" w:lastColumn="0" w:noHBand="0" w:noVBand="1"/>
        <w:tblPrChange w:id="3415" w:author="Samuel Dent" w:date="2015-09-24T06:14:00Z">
          <w:tblPr>
            <w:tblW w:w="4751" w:type="dxa"/>
            <w:tblInd w:w="2160" w:type="dxa"/>
            <w:tblLook w:val="04A0" w:firstRow="1" w:lastRow="0" w:firstColumn="1" w:lastColumn="0" w:noHBand="0" w:noVBand="1"/>
          </w:tblPr>
        </w:tblPrChange>
      </w:tblPr>
      <w:tblGrid>
        <w:gridCol w:w="1804"/>
        <w:gridCol w:w="1478"/>
        <w:gridCol w:w="1469"/>
        <w:tblGridChange w:id="3416">
          <w:tblGrid>
            <w:gridCol w:w="1804"/>
            <w:gridCol w:w="1478"/>
            <w:gridCol w:w="1469"/>
          </w:tblGrid>
        </w:tblGridChange>
      </w:tblGrid>
      <w:tr w:rsidR="00800EEF" w:rsidRPr="000563D8" w14:paraId="432F7340" w14:textId="77777777" w:rsidTr="009C3E5A">
        <w:trPr>
          <w:trHeight w:val="270"/>
          <w:tblHeader/>
          <w:trPrChange w:id="3417" w:author="Samuel Dent" w:date="2015-09-24T06:14:00Z">
            <w:trPr>
              <w:trHeight w:val="270"/>
            </w:trPr>
          </w:trPrChange>
        </w:trPr>
        <w:tc>
          <w:tcPr>
            <w:tcW w:w="1804"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Change w:id="3418" w:author="Samuel Dent" w:date="2015-09-24T06:14:00Z">
              <w:tcPr>
                <w:tcW w:w="1804"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tcPrChange>
          </w:tcPr>
          <w:p w14:paraId="374ADFFD" w14:textId="77777777" w:rsidR="00800EEF" w:rsidRPr="000563D8" w:rsidRDefault="00800EEF" w:rsidP="009C3E5A">
            <w:pPr>
              <w:jc w:val="center"/>
              <w:rPr>
                <w:b/>
                <w:color w:val="FFFFFF" w:themeColor="background1"/>
              </w:rPr>
            </w:pPr>
            <w:r w:rsidRPr="000563D8">
              <w:rPr>
                <w:b/>
                <w:color w:val="FFFFFF" w:themeColor="background1"/>
              </w:rPr>
              <w:t>Climate Zone</w:t>
            </w:r>
          </w:p>
          <w:p w14:paraId="4E7FAC27" w14:textId="77777777" w:rsidR="00800EEF" w:rsidRPr="000563D8" w:rsidRDefault="00800EEF" w:rsidP="009C3E5A">
            <w:pPr>
              <w:jc w:val="center"/>
              <w:rPr>
                <w:b/>
                <w:color w:val="FFFFFF" w:themeColor="background1"/>
              </w:rPr>
            </w:pPr>
            <w:r w:rsidRPr="000563D8">
              <w:rPr>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Change w:id="3419" w:author="Samuel Dent" w:date="2015-09-24T06:14:00Z">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tcPrChange>
          </w:tcPr>
          <w:p w14:paraId="12FC2A57" w14:textId="77777777" w:rsidR="00800EEF" w:rsidRPr="000563D8" w:rsidRDefault="00800EEF" w:rsidP="009C3E5A">
            <w:pPr>
              <w:jc w:val="center"/>
              <w:rPr>
                <w:b/>
                <w:color w:val="FFFFFF" w:themeColor="background1"/>
              </w:rPr>
            </w:pPr>
            <w:r w:rsidRPr="000563D8">
              <w:rPr>
                <w:b/>
                <w:color w:val="FFFFFF" w:themeColor="background1"/>
              </w:rPr>
              <w:t>FLHcool</w:t>
            </w:r>
          </w:p>
          <w:p w14:paraId="6EF0FABC" w14:textId="77777777" w:rsidR="00800EEF" w:rsidRPr="000563D8" w:rsidRDefault="00800EEF" w:rsidP="009C3E5A">
            <w:pPr>
              <w:jc w:val="center"/>
              <w:rPr>
                <w:b/>
                <w:color w:val="FFFFFF" w:themeColor="background1"/>
              </w:rPr>
            </w:pPr>
            <w:r w:rsidRPr="000563D8">
              <w:rPr>
                <w:b/>
                <w:color w:val="FFFFFF" w:themeColor="background1"/>
              </w:rPr>
              <w:t>Single Family</w:t>
            </w:r>
          </w:p>
        </w:tc>
        <w:tc>
          <w:tcPr>
            <w:tcW w:w="1469" w:type="dxa"/>
            <w:tcBorders>
              <w:top w:val="single" w:sz="8" w:space="0" w:color="auto"/>
              <w:left w:val="nil"/>
              <w:bottom w:val="single" w:sz="8" w:space="0" w:color="auto"/>
              <w:right w:val="single" w:sz="8" w:space="0" w:color="auto"/>
            </w:tcBorders>
            <w:shd w:val="clear" w:color="auto" w:fill="7F7F7F" w:themeFill="text1" w:themeFillTint="80"/>
            <w:vAlign w:val="center"/>
            <w:hideMark/>
            <w:tcPrChange w:id="3420" w:author="Samuel Dent" w:date="2015-09-24T06:14:00Z">
              <w:tcPr>
                <w:tcW w:w="1469" w:type="dxa"/>
                <w:tcBorders>
                  <w:top w:val="single" w:sz="8" w:space="0" w:color="auto"/>
                  <w:left w:val="nil"/>
                  <w:bottom w:val="single" w:sz="8" w:space="0" w:color="auto"/>
                  <w:right w:val="single" w:sz="8" w:space="0" w:color="auto"/>
                </w:tcBorders>
                <w:shd w:val="clear" w:color="auto" w:fill="7F7F7F" w:themeFill="text1" w:themeFillTint="80"/>
                <w:vAlign w:val="center"/>
                <w:hideMark/>
              </w:tcPr>
            </w:tcPrChange>
          </w:tcPr>
          <w:p w14:paraId="2DCFE1CE" w14:textId="77777777" w:rsidR="00800EEF" w:rsidRPr="000563D8" w:rsidRDefault="00800EEF" w:rsidP="009C3E5A">
            <w:pPr>
              <w:jc w:val="center"/>
              <w:rPr>
                <w:b/>
                <w:color w:val="FFFFFF" w:themeColor="background1"/>
              </w:rPr>
            </w:pPr>
            <w:r w:rsidRPr="000563D8">
              <w:rPr>
                <w:b/>
                <w:color w:val="FFFFFF" w:themeColor="background1"/>
              </w:rPr>
              <w:t>FLHcool</w:t>
            </w:r>
          </w:p>
          <w:p w14:paraId="1B1657B5" w14:textId="77777777" w:rsidR="00800EEF" w:rsidRPr="000563D8" w:rsidRDefault="00800EEF" w:rsidP="009C3E5A">
            <w:pPr>
              <w:jc w:val="center"/>
              <w:rPr>
                <w:b/>
                <w:color w:val="FFFFFF" w:themeColor="background1"/>
              </w:rPr>
            </w:pPr>
            <w:r w:rsidRPr="000563D8">
              <w:rPr>
                <w:b/>
                <w:color w:val="FFFFFF" w:themeColor="background1"/>
              </w:rPr>
              <w:t>Multifamily</w:t>
            </w:r>
          </w:p>
        </w:tc>
      </w:tr>
      <w:tr w:rsidR="00800EEF" w:rsidRPr="000563D8" w14:paraId="385F6797" w14:textId="77777777" w:rsidTr="00D46088">
        <w:trPr>
          <w:trHeight w:val="187"/>
          <w:trPrChange w:id="3421" w:author="Stephanie Baer" w:date="2016-01-21T13:54:00Z">
            <w:trPr>
              <w:trHeight w:val="187"/>
            </w:trPr>
          </w:trPrChange>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Change w:id="3422" w:author="Stephanie Baer" w:date="2016-01-21T13:54:00Z">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0E653672" w14:textId="77777777" w:rsidR="00800EEF" w:rsidRPr="000563D8" w:rsidRDefault="00800EEF" w:rsidP="009C3E5A">
            <w:r w:rsidRPr="000563D8">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Change w:id="3423" w:author="Stephanie Baer" w:date="2016-01-21T13:54:00Z">
              <w:tcPr>
                <w:tcW w:w="1478" w:type="dxa"/>
                <w:tcBorders>
                  <w:top w:val="nil"/>
                  <w:left w:val="nil"/>
                  <w:bottom w:val="single" w:sz="8" w:space="0" w:color="auto"/>
                  <w:right w:val="single" w:sz="8" w:space="0" w:color="auto"/>
                </w:tcBorders>
                <w:shd w:val="clear" w:color="auto" w:fill="FFFFFF" w:themeFill="background1"/>
                <w:vAlign w:val="center"/>
                <w:hideMark/>
              </w:tcPr>
            </w:tcPrChange>
          </w:tcPr>
          <w:p w14:paraId="5BE65EDF" w14:textId="77777777" w:rsidR="00800EEF" w:rsidRPr="000563D8" w:rsidRDefault="00800EEF">
            <w:pPr>
              <w:jc w:val="left"/>
              <w:pPrChange w:id="3424" w:author="Stephanie Baer" w:date="2016-01-21T13:54:00Z">
                <w:pPr/>
              </w:pPrChange>
            </w:pPr>
            <w:r w:rsidRPr="000563D8">
              <w:t>512</w:t>
            </w:r>
          </w:p>
        </w:tc>
        <w:tc>
          <w:tcPr>
            <w:tcW w:w="1469" w:type="dxa"/>
            <w:tcBorders>
              <w:top w:val="nil"/>
              <w:left w:val="nil"/>
              <w:bottom w:val="single" w:sz="8" w:space="0" w:color="auto"/>
              <w:right w:val="single" w:sz="8" w:space="0" w:color="auto"/>
            </w:tcBorders>
            <w:shd w:val="clear" w:color="auto" w:fill="FFFFFF" w:themeFill="background1"/>
            <w:vAlign w:val="center"/>
            <w:hideMark/>
            <w:tcPrChange w:id="3425" w:author="Stephanie Baer" w:date="2016-01-21T13:54:00Z">
              <w:tcPr>
                <w:tcW w:w="1469" w:type="dxa"/>
                <w:tcBorders>
                  <w:top w:val="nil"/>
                  <w:left w:val="nil"/>
                  <w:bottom w:val="single" w:sz="8" w:space="0" w:color="auto"/>
                  <w:right w:val="single" w:sz="8" w:space="0" w:color="auto"/>
                </w:tcBorders>
                <w:shd w:val="clear" w:color="auto" w:fill="FFFFFF" w:themeFill="background1"/>
                <w:hideMark/>
              </w:tcPr>
            </w:tcPrChange>
          </w:tcPr>
          <w:p w14:paraId="2FD27857" w14:textId="77777777" w:rsidR="00800EEF" w:rsidRPr="000563D8" w:rsidRDefault="00800EEF">
            <w:pPr>
              <w:jc w:val="left"/>
              <w:pPrChange w:id="3426" w:author="Stephanie Baer" w:date="2016-01-21T13:54:00Z">
                <w:pPr/>
              </w:pPrChange>
            </w:pPr>
            <w:r w:rsidRPr="000563D8">
              <w:t>467</w:t>
            </w:r>
          </w:p>
        </w:tc>
      </w:tr>
      <w:tr w:rsidR="00800EEF" w:rsidRPr="000563D8" w14:paraId="0BB403FD" w14:textId="77777777" w:rsidTr="00D46088">
        <w:trPr>
          <w:trHeight w:val="187"/>
          <w:trPrChange w:id="3427" w:author="Stephanie Baer" w:date="2016-01-21T13:54:00Z">
            <w:trPr>
              <w:trHeight w:val="187"/>
            </w:trPr>
          </w:trPrChange>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Change w:id="3428" w:author="Stephanie Baer" w:date="2016-01-21T13:54:00Z">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3F15D85C" w14:textId="77777777" w:rsidR="00800EEF" w:rsidRPr="000563D8" w:rsidRDefault="00800EEF" w:rsidP="009C3E5A">
            <w:r w:rsidRPr="000563D8">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Change w:id="3429" w:author="Stephanie Baer" w:date="2016-01-21T13:54:00Z">
              <w:tcPr>
                <w:tcW w:w="1478" w:type="dxa"/>
                <w:tcBorders>
                  <w:top w:val="nil"/>
                  <w:left w:val="nil"/>
                  <w:bottom w:val="single" w:sz="8" w:space="0" w:color="auto"/>
                  <w:right w:val="single" w:sz="8" w:space="0" w:color="auto"/>
                </w:tcBorders>
                <w:shd w:val="clear" w:color="auto" w:fill="FFFFFF" w:themeFill="background1"/>
                <w:vAlign w:val="center"/>
                <w:hideMark/>
              </w:tcPr>
            </w:tcPrChange>
          </w:tcPr>
          <w:p w14:paraId="441A065B" w14:textId="77777777" w:rsidR="00800EEF" w:rsidRPr="000563D8" w:rsidRDefault="00800EEF">
            <w:pPr>
              <w:jc w:val="left"/>
              <w:pPrChange w:id="3430" w:author="Stephanie Baer" w:date="2016-01-21T13:54:00Z">
                <w:pPr/>
              </w:pPrChange>
            </w:pPr>
            <w:r w:rsidRPr="000563D8">
              <w:t>570</w:t>
            </w:r>
          </w:p>
        </w:tc>
        <w:tc>
          <w:tcPr>
            <w:tcW w:w="1469" w:type="dxa"/>
            <w:tcBorders>
              <w:top w:val="nil"/>
              <w:left w:val="nil"/>
              <w:bottom w:val="single" w:sz="8" w:space="0" w:color="auto"/>
              <w:right w:val="single" w:sz="8" w:space="0" w:color="auto"/>
            </w:tcBorders>
            <w:shd w:val="clear" w:color="auto" w:fill="FFFFFF" w:themeFill="background1"/>
            <w:vAlign w:val="center"/>
            <w:hideMark/>
            <w:tcPrChange w:id="3431" w:author="Stephanie Baer" w:date="2016-01-21T13:54:00Z">
              <w:tcPr>
                <w:tcW w:w="1469" w:type="dxa"/>
                <w:tcBorders>
                  <w:top w:val="nil"/>
                  <w:left w:val="nil"/>
                  <w:bottom w:val="single" w:sz="8" w:space="0" w:color="auto"/>
                  <w:right w:val="single" w:sz="8" w:space="0" w:color="auto"/>
                </w:tcBorders>
                <w:shd w:val="clear" w:color="auto" w:fill="FFFFFF" w:themeFill="background1"/>
                <w:hideMark/>
              </w:tcPr>
            </w:tcPrChange>
          </w:tcPr>
          <w:p w14:paraId="3572AF18" w14:textId="77777777" w:rsidR="00800EEF" w:rsidRPr="000563D8" w:rsidRDefault="00800EEF">
            <w:pPr>
              <w:jc w:val="left"/>
              <w:pPrChange w:id="3432" w:author="Stephanie Baer" w:date="2016-01-21T13:54:00Z">
                <w:pPr/>
              </w:pPrChange>
            </w:pPr>
            <w:r w:rsidRPr="000563D8">
              <w:t>506</w:t>
            </w:r>
          </w:p>
        </w:tc>
      </w:tr>
      <w:tr w:rsidR="00800EEF" w:rsidRPr="000563D8" w14:paraId="72B7B6B1" w14:textId="77777777" w:rsidTr="00D46088">
        <w:trPr>
          <w:trHeight w:val="187"/>
          <w:trPrChange w:id="3433" w:author="Stephanie Baer" w:date="2016-01-21T13:54:00Z">
            <w:trPr>
              <w:trHeight w:val="187"/>
            </w:trPr>
          </w:trPrChange>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Change w:id="3434" w:author="Stephanie Baer" w:date="2016-01-21T13:54:00Z">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1409B357" w14:textId="77777777" w:rsidR="00800EEF" w:rsidRPr="000563D8" w:rsidRDefault="00800EEF" w:rsidP="009C3E5A">
            <w:r w:rsidRPr="000563D8">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Change w:id="3435" w:author="Stephanie Baer" w:date="2016-01-21T13:54:00Z">
              <w:tcPr>
                <w:tcW w:w="1478" w:type="dxa"/>
                <w:tcBorders>
                  <w:top w:val="nil"/>
                  <w:left w:val="nil"/>
                  <w:bottom w:val="single" w:sz="8" w:space="0" w:color="auto"/>
                  <w:right w:val="single" w:sz="8" w:space="0" w:color="auto"/>
                </w:tcBorders>
                <w:shd w:val="clear" w:color="auto" w:fill="FFFFFF" w:themeFill="background1"/>
                <w:vAlign w:val="center"/>
                <w:hideMark/>
              </w:tcPr>
            </w:tcPrChange>
          </w:tcPr>
          <w:p w14:paraId="5331CD72" w14:textId="77777777" w:rsidR="00800EEF" w:rsidRPr="000563D8" w:rsidRDefault="00800EEF">
            <w:pPr>
              <w:jc w:val="left"/>
              <w:pPrChange w:id="3436" w:author="Stephanie Baer" w:date="2016-01-21T13:54:00Z">
                <w:pPr/>
              </w:pPrChange>
            </w:pPr>
            <w:r w:rsidRPr="000563D8">
              <w:t>730</w:t>
            </w:r>
          </w:p>
        </w:tc>
        <w:tc>
          <w:tcPr>
            <w:tcW w:w="1469" w:type="dxa"/>
            <w:tcBorders>
              <w:top w:val="nil"/>
              <w:left w:val="nil"/>
              <w:bottom w:val="single" w:sz="8" w:space="0" w:color="auto"/>
              <w:right w:val="single" w:sz="8" w:space="0" w:color="auto"/>
            </w:tcBorders>
            <w:shd w:val="clear" w:color="auto" w:fill="FFFFFF" w:themeFill="background1"/>
            <w:vAlign w:val="center"/>
            <w:hideMark/>
            <w:tcPrChange w:id="3437" w:author="Stephanie Baer" w:date="2016-01-21T13:54:00Z">
              <w:tcPr>
                <w:tcW w:w="1469" w:type="dxa"/>
                <w:tcBorders>
                  <w:top w:val="nil"/>
                  <w:left w:val="nil"/>
                  <w:bottom w:val="single" w:sz="8" w:space="0" w:color="auto"/>
                  <w:right w:val="single" w:sz="8" w:space="0" w:color="auto"/>
                </w:tcBorders>
                <w:shd w:val="clear" w:color="auto" w:fill="FFFFFF" w:themeFill="background1"/>
                <w:hideMark/>
              </w:tcPr>
            </w:tcPrChange>
          </w:tcPr>
          <w:p w14:paraId="38A37B23" w14:textId="77777777" w:rsidR="00800EEF" w:rsidRPr="000563D8" w:rsidRDefault="00800EEF">
            <w:pPr>
              <w:jc w:val="left"/>
              <w:pPrChange w:id="3438" w:author="Stephanie Baer" w:date="2016-01-21T13:54:00Z">
                <w:pPr/>
              </w:pPrChange>
            </w:pPr>
            <w:r w:rsidRPr="000563D8">
              <w:t>663</w:t>
            </w:r>
          </w:p>
        </w:tc>
      </w:tr>
      <w:tr w:rsidR="00800EEF" w:rsidRPr="000563D8" w14:paraId="5D517B7E" w14:textId="77777777" w:rsidTr="00D46088">
        <w:trPr>
          <w:trHeight w:val="115"/>
          <w:trPrChange w:id="3439" w:author="Stephanie Baer" w:date="2016-01-21T13:54:00Z">
            <w:trPr>
              <w:trHeight w:val="115"/>
            </w:trPr>
          </w:trPrChange>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Change w:id="3440" w:author="Stephanie Baer" w:date="2016-01-21T13:54:00Z">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0CE8A15C" w14:textId="77777777" w:rsidR="00800EEF" w:rsidRPr="000563D8" w:rsidRDefault="00800EEF" w:rsidP="009C3E5A">
            <w:r w:rsidRPr="000563D8">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Change w:id="3441" w:author="Stephanie Baer" w:date="2016-01-21T13:54:00Z">
              <w:tcPr>
                <w:tcW w:w="1478" w:type="dxa"/>
                <w:tcBorders>
                  <w:top w:val="nil"/>
                  <w:left w:val="nil"/>
                  <w:bottom w:val="single" w:sz="8" w:space="0" w:color="auto"/>
                  <w:right w:val="single" w:sz="8" w:space="0" w:color="auto"/>
                </w:tcBorders>
                <w:shd w:val="clear" w:color="auto" w:fill="FFFFFF" w:themeFill="background1"/>
                <w:vAlign w:val="center"/>
                <w:hideMark/>
              </w:tcPr>
            </w:tcPrChange>
          </w:tcPr>
          <w:p w14:paraId="5383000A" w14:textId="77777777" w:rsidR="00800EEF" w:rsidRPr="000563D8" w:rsidRDefault="00800EEF">
            <w:pPr>
              <w:jc w:val="left"/>
              <w:pPrChange w:id="3442" w:author="Stephanie Baer" w:date="2016-01-21T13:54:00Z">
                <w:pPr/>
              </w:pPrChange>
            </w:pPr>
            <w:r w:rsidRPr="000563D8">
              <w:t>1,035</w:t>
            </w:r>
          </w:p>
        </w:tc>
        <w:tc>
          <w:tcPr>
            <w:tcW w:w="1469" w:type="dxa"/>
            <w:tcBorders>
              <w:top w:val="nil"/>
              <w:left w:val="nil"/>
              <w:bottom w:val="single" w:sz="8" w:space="0" w:color="auto"/>
              <w:right w:val="single" w:sz="8" w:space="0" w:color="auto"/>
            </w:tcBorders>
            <w:shd w:val="clear" w:color="auto" w:fill="FFFFFF" w:themeFill="background1"/>
            <w:vAlign w:val="center"/>
            <w:hideMark/>
            <w:tcPrChange w:id="3443" w:author="Stephanie Baer" w:date="2016-01-21T13:54:00Z">
              <w:tcPr>
                <w:tcW w:w="1469" w:type="dxa"/>
                <w:tcBorders>
                  <w:top w:val="nil"/>
                  <w:left w:val="nil"/>
                  <w:bottom w:val="single" w:sz="8" w:space="0" w:color="auto"/>
                  <w:right w:val="single" w:sz="8" w:space="0" w:color="auto"/>
                </w:tcBorders>
                <w:shd w:val="clear" w:color="auto" w:fill="FFFFFF" w:themeFill="background1"/>
                <w:hideMark/>
              </w:tcPr>
            </w:tcPrChange>
          </w:tcPr>
          <w:p w14:paraId="63A5739F" w14:textId="77777777" w:rsidR="00800EEF" w:rsidRPr="000563D8" w:rsidRDefault="00800EEF">
            <w:pPr>
              <w:jc w:val="left"/>
              <w:pPrChange w:id="3444" w:author="Stephanie Baer" w:date="2016-01-21T13:54:00Z">
                <w:pPr/>
              </w:pPrChange>
            </w:pPr>
            <w:r w:rsidRPr="000563D8">
              <w:t>940</w:t>
            </w:r>
          </w:p>
        </w:tc>
      </w:tr>
      <w:tr w:rsidR="00800EEF" w:rsidRPr="000563D8" w14:paraId="47CBDC5F" w14:textId="77777777" w:rsidTr="00D46088">
        <w:trPr>
          <w:trHeight w:val="115"/>
          <w:trPrChange w:id="3445" w:author="Stephanie Baer" w:date="2016-01-21T13:54:00Z">
            <w:trPr>
              <w:trHeight w:val="115"/>
            </w:trPr>
          </w:trPrChange>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Change w:id="3446" w:author="Stephanie Baer" w:date="2016-01-21T13:54:00Z">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14:paraId="19FB7DB9" w14:textId="77777777" w:rsidR="00800EEF" w:rsidRPr="000563D8" w:rsidRDefault="00800EEF" w:rsidP="009C3E5A">
            <w:r w:rsidRPr="000563D8">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Change w:id="3447" w:author="Stephanie Baer" w:date="2016-01-21T13:54:00Z">
              <w:tcPr>
                <w:tcW w:w="1478" w:type="dxa"/>
                <w:tcBorders>
                  <w:top w:val="nil"/>
                  <w:left w:val="nil"/>
                  <w:bottom w:val="single" w:sz="8" w:space="0" w:color="auto"/>
                  <w:right w:val="single" w:sz="8" w:space="0" w:color="auto"/>
                </w:tcBorders>
                <w:shd w:val="clear" w:color="auto" w:fill="FFFFFF" w:themeFill="background1"/>
                <w:vAlign w:val="center"/>
                <w:hideMark/>
              </w:tcPr>
            </w:tcPrChange>
          </w:tcPr>
          <w:p w14:paraId="6012D9BA" w14:textId="77777777" w:rsidR="00800EEF" w:rsidRPr="000563D8" w:rsidRDefault="00800EEF">
            <w:pPr>
              <w:jc w:val="left"/>
              <w:pPrChange w:id="3448" w:author="Stephanie Baer" w:date="2016-01-21T13:54:00Z">
                <w:pPr/>
              </w:pPrChange>
            </w:pPr>
            <w:r w:rsidRPr="000563D8">
              <w:t>903</w:t>
            </w:r>
          </w:p>
        </w:tc>
        <w:tc>
          <w:tcPr>
            <w:tcW w:w="1469" w:type="dxa"/>
            <w:tcBorders>
              <w:top w:val="nil"/>
              <w:left w:val="nil"/>
              <w:bottom w:val="single" w:sz="8" w:space="0" w:color="auto"/>
              <w:right w:val="single" w:sz="8" w:space="0" w:color="auto"/>
            </w:tcBorders>
            <w:shd w:val="clear" w:color="auto" w:fill="FFFFFF" w:themeFill="background1"/>
            <w:vAlign w:val="center"/>
            <w:hideMark/>
            <w:tcPrChange w:id="3449" w:author="Stephanie Baer" w:date="2016-01-21T13:54:00Z">
              <w:tcPr>
                <w:tcW w:w="1469" w:type="dxa"/>
                <w:tcBorders>
                  <w:top w:val="nil"/>
                  <w:left w:val="nil"/>
                  <w:bottom w:val="single" w:sz="8" w:space="0" w:color="auto"/>
                  <w:right w:val="single" w:sz="8" w:space="0" w:color="auto"/>
                </w:tcBorders>
                <w:shd w:val="clear" w:color="auto" w:fill="FFFFFF" w:themeFill="background1"/>
                <w:hideMark/>
              </w:tcPr>
            </w:tcPrChange>
          </w:tcPr>
          <w:p w14:paraId="4E37A543" w14:textId="77777777" w:rsidR="00800EEF" w:rsidRPr="000563D8" w:rsidRDefault="00800EEF">
            <w:pPr>
              <w:jc w:val="left"/>
              <w:pPrChange w:id="3450" w:author="Stephanie Baer" w:date="2016-01-21T13:54:00Z">
                <w:pPr/>
              </w:pPrChange>
            </w:pPr>
            <w:r w:rsidRPr="000563D8">
              <w:t>820</w:t>
            </w:r>
          </w:p>
        </w:tc>
      </w:tr>
      <w:tr w:rsidR="00800EEF" w:rsidRPr="000563D8" w14:paraId="49967E9F" w14:textId="77777777" w:rsidTr="00D46088">
        <w:trPr>
          <w:trHeight w:val="133"/>
          <w:trPrChange w:id="3451" w:author="Stephanie Baer" w:date="2016-01-21T13:54:00Z">
            <w:trPr>
              <w:trHeight w:val="133"/>
            </w:trPr>
          </w:trPrChange>
        </w:trPr>
        <w:tc>
          <w:tcPr>
            <w:tcW w:w="1804" w:type="dxa"/>
            <w:tcBorders>
              <w:top w:val="nil"/>
              <w:left w:val="single" w:sz="8" w:space="0" w:color="auto"/>
              <w:bottom w:val="single" w:sz="8" w:space="0" w:color="auto"/>
              <w:right w:val="single" w:sz="8" w:space="0" w:color="auto"/>
            </w:tcBorders>
            <w:noWrap/>
            <w:vAlign w:val="center"/>
            <w:hideMark/>
            <w:tcPrChange w:id="3452" w:author="Stephanie Baer" w:date="2016-01-21T13:54:00Z">
              <w:tcPr>
                <w:tcW w:w="1804" w:type="dxa"/>
                <w:tcBorders>
                  <w:top w:val="nil"/>
                  <w:left w:val="single" w:sz="8" w:space="0" w:color="auto"/>
                  <w:bottom w:val="single" w:sz="8" w:space="0" w:color="auto"/>
                  <w:right w:val="single" w:sz="8" w:space="0" w:color="auto"/>
                </w:tcBorders>
                <w:noWrap/>
                <w:vAlign w:val="center"/>
                <w:hideMark/>
              </w:tcPr>
            </w:tcPrChange>
          </w:tcPr>
          <w:p w14:paraId="72D20AF7" w14:textId="77777777" w:rsidR="00800EEF" w:rsidRPr="000563D8" w:rsidRDefault="00800EEF" w:rsidP="009C3E5A">
            <w:r w:rsidRPr="000563D8">
              <w:t>Weighted Average</w:t>
            </w:r>
            <w:r w:rsidRPr="009C362B">
              <w:rPr>
                <w:rFonts w:eastAsiaTheme="minorEastAsia"/>
                <w:vertAlign w:val="superscript"/>
              </w:rPr>
              <w:footnoteReference w:id="236"/>
            </w:r>
          </w:p>
        </w:tc>
        <w:tc>
          <w:tcPr>
            <w:tcW w:w="1478" w:type="dxa"/>
            <w:tcBorders>
              <w:top w:val="nil"/>
              <w:left w:val="nil"/>
              <w:bottom w:val="single" w:sz="8" w:space="0" w:color="auto"/>
              <w:right w:val="single" w:sz="8" w:space="0" w:color="auto"/>
            </w:tcBorders>
            <w:vAlign w:val="center"/>
            <w:hideMark/>
            <w:tcPrChange w:id="3453" w:author="Stephanie Baer" w:date="2016-01-21T13:54:00Z">
              <w:tcPr>
                <w:tcW w:w="1478" w:type="dxa"/>
                <w:tcBorders>
                  <w:top w:val="nil"/>
                  <w:left w:val="nil"/>
                  <w:bottom w:val="single" w:sz="8" w:space="0" w:color="auto"/>
                  <w:right w:val="single" w:sz="8" w:space="0" w:color="auto"/>
                </w:tcBorders>
                <w:vAlign w:val="center"/>
                <w:hideMark/>
              </w:tcPr>
            </w:tcPrChange>
          </w:tcPr>
          <w:p w14:paraId="7EFB997E" w14:textId="77777777" w:rsidR="00800EEF" w:rsidRPr="000563D8" w:rsidRDefault="00800EEF">
            <w:pPr>
              <w:jc w:val="left"/>
              <w:pPrChange w:id="3454" w:author="Stephanie Baer" w:date="2016-01-21T13:54:00Z">
                <w:pPr/>
              </w:pPrChange>
            </w:pPr>
            <w:r w:rsidRPr="000563D8">
              <w:t>629</w:t>
            </w:r>
          </w:p>
        </w:tc>
        <w:tc>
          <w:tcPr>
            <w:tcW w:w="1469" w:type="dxa"/>
            <w:tcBorders>
              <w:top w:val="nil"/>
              <w:left w:val="nil"/>
              <w:bottom w:val="single" w:sz="8" w:space="0" w:color="auto"/>
              <w:right w:val="single" w:sz="8" w:space="0" w:color="auto"/>
            </w:tcBorders>
            <w:vAlign w:val="center"/>
            <w:hideMark/>
            <w:tcPrChange w:id="3455" w:author="Stephanie Baer" w:date="2016-01-21T13:54:00Z">
              <w:tcPr>
                <w:tcW w:w="1469" w:type="dxa"/>
                <w:tcBorders>
                  <w:top w:val="nil"/>
                  <w:left w:val="nil"/>
                  <w:bottom w:val="single" w:sz="8" w:space="0" w:color="auto"/>
                  <w:right w:val="single" w:sz="8" w:space="0" w:color="auto"/>
                </w:tcBorders>
                <w:hideMark/>
              </w:tcPr>
            </w:tcPrChange>
          </w:tcPr>
          <w:p w14:paraId="153C690B" w14:textId="77777777" w:rsidR="00800EEF" w:rsidRPr="000563D8" w:rsidRDefault="00800EEF">
            <w:pPr>
              <w:jc w:val="left"/>
              <w:pPrChange w:id="3456" w:author="Stephanie Baer" w:date="2016-01-21T13:54:00Z">
                <w:pPr/>
              </w:pPrChange>
            </w:pPr>
            <w:r w:rsidRPr="000563D8">
              <w:t>564</w:t>
            </w:r>
          </w:p>
        </w:tc>
      </w:tr>
    </w:tbl>
    <w:p w14:paraId="2D84795F" w14:textId="77777777" w:rsidR="00800EEF" w:rsidRPr="000563D8" w:rsidRDefault="00800EEF" w:rsidP="00800EEF">
      <w:pPr>
        <w:spacing w:after="240"/>
        <w:rPr>
          <w:rFonts w:cstheme="minorHAnsi"/>
          <w:noProof/>
        </w:rPr>
      </w:pPr>
    </w:p>
    <w:p w14:paraId="4E3102A9" w14:textId="77777777" w:rsidR="00800EEF" w:rsidRPr="000563D8" w:rsidRDefault="00800EEF">
      <w:pPr>
        <w:ind w:firstLine="720"/>
        <w:rPr>
          <w:rFonts w:cstheme="minorHAnsi"/>
          <w:noProof/>
        </w:rPr>
        <w:pPrChange w:id="3457" w:author="Samuel Dent" w:date="2015-09-24T06:14:00Z">
          <w:pPr>
            <w:spacing w:after="240"/>
            <w:ind w:firstLine="720"/>
          </w:pPr>
        </w:pPrChange>
      </w:pPr>
      <w:r w:rsidRPr="000563D8">
        <w:rPr>
          <w:rFonts w:cstheme="minorHAnsi"/>
          <w:noProof/>
        </w:rPr>
        <w:lastRenderedPageBreak/>
        <w:t>CapacityCool</w:t>
      </w:r>
      <w:r w:rsidRPr="000563D8">
        <w:rPr>
          <w:rFonts w:cstheme="minorHAnsi"/>
          <w:noProof/>
        </w:rPr>
        <w:tab/>
        <w:t xml:space="preserve">= Capacity of Air Cooling system (Btu/hr) </w:t>
      </w:r>
    </w:p>
    <w:p w14:paraId="493FDC5E" w14:textId="77777777" w:rsidR="00800EEF" w:rsidRPr="000563D8" w:rsidRDefault="00800EEF">
      <w:pPr>
        <w:ind w:left="1440" w:hanging="720"/>
        <w:rPr>
          <w:rFonts w:cstheme="minorHAnsi"/>
          <w:noProof/>
        </w:rPr>
        <w:pPrChange w:id="3458" w:author="Samuel Dent" w:date="2015-09-24T06:14:00Z">
          <w:pPr>
            <w:spacing w:after="240"/>
            <w:ind w:left="1440" w:hanging="720"/>
          </w:pPr>
        </w:pPrChange>
      </w:pPr>
      <w:r w:rsidRPr="000563D8">
        <w:rPr>
          <w:rFonts w:cstheme="minorHAnsi"/>
          <w:noProof/>
        </w:rPr>
        <w:tab/>
      </w:r>
      <w:r w:rsidRPr="000563D8">
        <w:rPr>
          <w:rFonts w:cstheme="minorHAnsi"/>
          <w:noProof/>
        </w:rPr>
        <w:tab/>
        <w:t xml:space="preserve">=Actual </w:t>
      </w:r>
    </w:p>
    <w:p w14:paraId="31F5ED39" w14:textId="77777777" w:rsidR="00800EEF" w:rsidRDefault="00800EEF" w:rsidP="00800EEF">
      <w:pPr>
        <w:ind w:left="2160" w:hanging="1440"/>
        <w:rPr>
          <w:ins w:id="3459" w:author="Samuel Dent" w:date="2015-09-24T06:14:00Z"/>
        </w:rPr>
      </w:pPr>
      <w:ins w:id="3460" w:author="Samuel Dent" w:date="2015-09-24T06:14:00Z">
        <w:r>
          <w:t>TRFcool</w:t>
        </w:r>
        <w:r>
          <w:tab/>
          <w:t>= Thermal Regain Factor for cooling by space type</w:t>
        </w:r>
      </w:ins>
    </w:p>
    <w:p w14:paraId="429A6CD6" w14:textId="77777777" w:rsidR="00800EEF" w:rsidRPr="00C2235F" w:rsidRDefault="00800EEF" w:rsidP="00800EEF">
      <w:pPr>
        <w:ind w:left="1440" w:firstLine="720"/>
        <w:rPr>
          <w:ins w:id="3461" w:author="Samuel Dent" w:date="2015-09-24T06:14:00Z"/>
          <w:rPrChange w:id="3462" w:author="Samuel Dent" w:date="2016-01-14T05:49:00Z">
            <w:rPr>
              <w:ins w:id="3463" w:author="Samuel Dent" w:date="2015-09-24T06:14:00Z"/>
              <w:color w:val="FF0000"/>
            </w:rPr>
          </w:rPrChange>
        </w:rPr>
      </w:pPr>
      <w:ins w:id="3464" w:author="Samuel Dent" w:date="2015-09-24T06:14:00Z">
        <w:r w:rsidRPr="00C2235F">
          <w:rPr>
            <w:rPrChange w:id="3465" w:author="Samuel Dent" w:date="2016-01-14T05:49:00Z">
              <w:rPr>
                <w:color w:val="FF0000"/>
              </w:rPr>
            </w:rPrChange>
          </w:rPr>
          <w:t>= 1.0 for Unconditioned Spaces</w:t>
        </w:r>
      </w:ins>
    </w:p>
    <w:p w14:paraId="394E325F" w14:textId="5E24F9C3" w:rsidR="00800EEF" w:rsidRPr="00C2235F" w:rsidRDefault="00800EEF" w:rsidP="00800EEF">
      <w:pPr>
        <w:ind w:left="720" w:firstLine="720"/>
        <w:rPr>
          <w:ins w:id="3466" w:author="Samuel Dent" w:date="2015-09-24T06:14:00Z"/>
          <w:rPrChange w:id="3467" w:author="Samuel Dent" w:date="2016-01-14T05:49:00Z">
            <w:rPr>
              <w:ins w:id="3468" w:author="Samuel Dent" w:date="2015-09-24T06:14:00Z"/>
              <w:color w:val="FF0000"/>
            </w:rPr>
          </w:rPrChange>
        </w:rPr>
      </w:pPr>
      <w:ins w:id="3469" w:author="Samuel Dent" w:date="2015-09-24T06:14:00Z">
        <w:r w:rsidRPr="00C2235F">
          <w:rPr>
            <w:rPrChange w:id="3470" w:author="Samuel Dent" w:date="2016-01-14T05:49:00Z">
              <w:rPr>
                <w:color w:val="FF0000"/>
              </w:rPr>
            </w:rPrChange>
          </w:rPr>
          <w:t xml:space="preserve">              </w:t>
        </w:r>
      </w:ins>
      <w:ins w:id="3471" w:author="Samuel Dent" w:date="2016-01-14T05:49:00Z">
        <w:r w:rsidR="00C2235F">
          <w:tab/>
        </w:r>
      </w:ins>
      <w:ins w:id="3472" w:author="Samuel Dent" w:date="2015-09-24T06:14:00Z">
        <w:r w:rsidRPr="00C2235F">
          <w:rPr>
            <w:rPrChange w:id="3473" w:author="Samuel Dent" w:date="2016-01-14T05:49:00Z">
              <w:rPr>
                <w:color w:val="FF0000"/>
              </w:rPr>
            </w:rPrChange>
          </w:rPr>
          <w:t>= 0.0 for Semi-Conditioned Spaces</w:t>
        </w:r>
        <w:r w:rsidRPr="00C2235F">
          <w:rPr>
            <w:rStyle w:val="FootnoteReference"/>
            <w:rFonts w:eastAsiaTheme="minorEastAsia"/>
            <w:rPrChange w:id="3474" w:author="Samuel Dent" w:date="2016-01-14T05:49:00Z">
              <w:rPr>
                <w:rStyle w:val="FootnoteReference"/>
                <w:rFonts w:eastAsiaTheme="minorEastAsia"/>
                <w:color w:val="FF0000"/>
              </w:rPr>
            </w:rPrChange>
          </w:rPr>
          <w:footnoteReference w:id="237"/>
        </w:r>
      </w:ins>
    </w:p>
    <w:p w14:paraId="07EF3E2E" w14:textId="77777777" w:rsidR="00800EEF" w:rsidRPr="000563D8" w:rsidRDefault="00800EEF" w:rsidP="00800EEF">
      <w:pPr>
        <w:spacing w:after="240"/>
        <w:ind w:left="1440" w:hanging="720"/>
        <w:rPr>
          <w:rFonts w:cstheme="minorHAnsi"/>
          <w:noProof/>
        </w:rPr>
      </w:pPr>
      <w:r w:rsidRPr="000563D8">
        <w:rPr>
          <w:rFonts w:cstheme="minorHAnsi"/>
          <w:noProof/>
        </w:rPr>
        <w:t>1000</w:t>
      </w:r>
      <w:r w:rsidRPr="000563D8">
        <w:rPr>
          <w:rFonts w:cstheme="minorHAnsi"/>
          <w:noProof/>
        </w:rPr>
        <w:tab/>
      </w:r>
      <w:r w:rsidRPr="000563D8">
        <w:rPr>
          <w:rFonts w:cstheme="minorHAnsi"/>
          <w:noProof/>
        </w:rPr>
        <w:tab/>
        <w:t>= Converts Btu to kBtu</w:t>
      </w:r>
    </w:p>
    <w:p w14:paraId="0031321F" w14:textId="77777777" w:rsidR="00800EEF" w:rsidRPr="000563D8" w:rsidRDefault="00800EEF">
      <w:pPr>
        <w:ind w:left="1440" w:hanging="720"/>
        <w:rPr>
          <w:rFonts w:cstheme="minorHAnsi"/>
        </w:rPr>
        <w:pPrChange w:id="3477" w:author="Samuel Dent" w:date="2015-09-24T06:14:00Z">
          <w:pPr>
            <w:spacing w:after="240"/>
            <w:ind w:left="1440" w:hanging="720"/>
          </w:pPr>
        </w:pPrChange>
      </w:pPr>
      <w:proofErr w:type="gramStart"/>
      <w:r w:rsidRPr="000563D8">
        <w:rPr>
          <w:rFonts w:cstheme="minorHAnsi"/>
        </w:rPr>
        <w:t>ηCool</w:t>
      </w:r>
      <w:proofErr w:type="gramEnd"/>
      <w:r w:rsidRPr="000563D8">
        <w:rPr>
          <w:rFonts w:cstheme="minorHAnsi"/>
        </w:rPr>
        <w:tab/>
      </w:r>
      <w:r w:rsidRPr="000563D8">
        <w:rPr>
          <w:rFonts w:cstheme="minorHAnsi"/>
        </w:rPr>
        <w:tab/>
        <w:t>= Efficiency (SEER) of Air Conditioning equipment (kBtu/kWh)</w:t>
      </w:r>
    </w:p>
    <w:p w14:paraId="7A5C86B5" w14:textId="77777777" w:rsidR="00800EEF" w:rsidRPr="000563D8" w:rsidRDefault="00800EEF">
      <w:pPr>
        <w:ind w:left="1440" w:firstLine="720"/>
        <w:rPr>
          <w:rFonts w:cstheme="minorHAnsi"/>
        </w:rPr>
        <w:pPrChange w:id="3478" w:author="Samuel Dent" w:date="2015-09-24T06:14:00Z">
          <w:pPr>
            <w:spacing w:after="240"/>
            <w:ind w:left="1440" w:firstLine="720"/>
          </w:pPr>
        </w:pPrChange>
      </w:pPr>
      <w:r w:rsidRPr="000563D8">
        <w:rPr>
          <w:rFonts w:cstheme="minorHAnsi"/>
          <w:noProof/>
        </w:rPr>
        <w:t>= Actual.</w:t>
      </w:r>
      <w:r w:rsidRPr="000563D8">
        <w:rPr>
          <w:rFonts w:cstheme="minorHAnsi"/>
        </w:rPr>
        <w:t xml:space="preserve"> If unknown assume</w:t>
      </w:r>
      <w:r w:rsidRPr="000563D8">
        <w:rPr>
          <w:rFonts w:ascii="Arial" w:eastAsiaTheme="minorEastAsia" w:hAnsi="Arial"/>
          <w:vertAlign w:val="superscript"/>
        </w:rPr>
        <w:footnoteReference w:id="238"/>
      </w:r>
      <w:r w:rsidRPr="000563D8">
        <w:rPr>
          <w:rFonts w:cstheme="minorHAnsi"/>
        </w:rPr>
        <w:t>:</w:t>
      </w:r>
    </w:p>
    <w:tbl>
      <w:tblPr>
        <w:tblStyle w:val="TableGrid6"/>
        <w:tblW w:w="4680" w:type="dxa"/>
        <w:jc w:val="center"/>
        <w:tblLook w:val="04A0" w:firstRow="1" w:lastRow="0" w:firstColumn="1" w:lastColumn="0" w:noHBand="0" w:noVBand="1"/>
      </w:tblPr>
      <w:tblGrid>
        <w:gridCol w:w="2790"/>
        <w:gridCol w:w="1890"/>
      </w:tblGrid>
      <w:tr w:rsidR="00800EEF" w:rsidRPr="000563D8" w14:paraId="4EDDD314" w14:textId="77777777" w:rsidTr="009C3E5A">
        <w:trPr>
          <w:jc w:val="cent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AA8B77B" w14:textId="77777777" w:rsidR="00800EEF" w:rsidRPr="000563D8" w:rsidRDefault="00800EEF" w:rsidP="009C3E5A">
            <w:pPr>
              <w:jc w:val="center"/>
              <w:rPr>
                <w:rFonts w:asciiTheme="minorHAnsi" w:hAnsiTheme="minorHAnsi"/>
                <w:b/>
                <w:color w:val="FFFFFF" w:themeColor="background1"/>
              </w:rPr>
            </w:pPr>
            <w:r w:rsidRPr="000563D8">
              <w:rPr>
                <w:rFonts w:asciiTheme="minorHAnsi" w:hAnsiTheme="minorHAnsi"/>
                <w:b/>
                <w:color w:val="FFFFFF" w:themeColor="background1"/>
              </w:rPr>
              <w:t>Age of Equipment</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593B6EF" w14:textId="77777777" w:rsidR="00800EEF" w:rsidRPr="000563D8" w:rsidRDefault="00800EEF" w:rsidP="009C3E5A">
            <w:pPr>
              <w:jc w:val="center"/>
              <w:rPr>
                <w:rFonts w:asciiTheme="minorHAnsi" w:hAnsiTheme="minorHAnsi"/>
                <w:b/>
                <w:color w:val="FFFFFF" w:themeColor="background1"/>
              </w:rPr>
            </w:pPr>
            <w:r w:rsidRPr="000563D8">
              <w:rPr>
                <w:rFonts w:asciiTheme="minorHAnsi" w:hAnsiTheme="minorHAnsi"/>
                <w:b/>
                <w:color w:val="FFFFFF" w:themeColor="background1"/>
              </w:rPr>
              <w:t>SEER Estimate</w:t>
            </w:r>
          </w:p>
        </w:tc>
      </w:tr>
      <w:tr w:rsidR="00800EEF" w:rsidRPr="000563D8" w14:paraId="4BD4831B" w14:textId="77777777" w:rsidTr="009C3E5A">
        <w:trPr>
          <w:jc w:val="center"/>
        </w:trPr>
        <w:tc>
          <w:tcPr>
            <w:tcW w:w="2790" w:type="dxa"/>
            <w:tcBorders>
              <w:top w:val="single" w:sz="4" w:space="0" w:color="auto"/>
              <w:left w:val="single" w:sz="4" w:space="0" w:color="auto"/>
              <w:bottom w:val="single" w:sz="4" w:space="0" w:color="auto"/>
              <w:right w:val="single" w:sz="4" w:space="0" w:color="auto"/>
            </w:tcBorders>
            <w:hideMark/>
          </w:tcPr>
          <w:p w14:paraId="2EF78174" w14:textId="77777777" w:rsidR="00800EEF" w:rsidRPr="000563D8" w:rsidRDefault="00800EEF" w:rsidP="009C3E5A">
            <w:pPr>
              <w:rPr>
                <w:rFonts w:asciiTheme="minorHAnsi" w:hAnsiTheme="minorHAnsi"/>
              </w:rPr>
            </w:pPr>
            <w:r w:rsidRPr="000563D8">
              <w:rPr>
                <w:rFonts w:asciiTheme="minorHAnsi" w:hAnsiTheme="minorHAnsi"/>
              </w:rPr>
              <w:t>Before 2006</w:t>
            </w:r>
          </w:p>
        </w:tc>
        <w:tc>
          <w:tcPr>
            <w:tcW w:w="1890" w:type="dxa"/>
            <w:tcBorders>
              <w:top w:val="single" w:sz="4" w:space="0" w:color="auto"/>
              <w:left w:val="single" w:sz="4" w:space="0" w:color="auto"/>
              <w:bottom w:val="single" w:sz="4" w:space="0" w:color="auto"/>
              <w:right w:val="single" w:sz="4" w:space="0" w:color="auto"/>
            </w:tcBorders>
            <w:hideMark/>
          </w:tcPr>
          <w:p w14:paraId="682E1B27" w14:textId="77777777" w:rsidR="00800EEF" w:rsidRPr="000563D8" w:rsidRDefault="00800EEF" w:rsidP="009C3E5A">
            <w:pPr>
              <w:rPr>
                <w:rFonts w:asciiTheme="minorHAnsi" w:hAnsiTheme="minorHAnsi"/>
              </w:rPr>
            </w:pPr>
            <w:r w:rsidRPr="000563D8">
              <w:rPr>
                <w:rFonts w:asciiTheme="minorHAnsi" w:hAnsiTheme="minorHAnsi"/>
              </w:rPr>
              <w:t>10</w:t>
            </w:r>
          </w:p>
        </w:tc>
      </w:tr>
      <w:tr w:rsidR="00800EEF" w:rsidRPr="000563D8" w14:paraId="1F1C1652" w14:textId="77777777" w:rsidTr="009C3E5A">
        <w:trPr>
          <w:jc w:val="center"/>
        </w:trPr>
        <w:tc>
          <w:tcPr>
            <w:tcW w:w="2790" w:type="dxa"/>
            <w:tcBorders>
              <w:top w:val="single" w:sz="4" w:space="0" w:color="auto"/>
              <w:left w:val="single" w:sz="4" w:space="0" w:color="auto"/>
              <w:bottom w:val="single" w:sz="4" w:space="0" w:color="auto"/>
              <w:right w:val="single" w:sz="4" w:space="0" w:color="auto"/>
            </w:tcBorders>
            <w:hideMark/>
          </w:tcPr>
          <w:p w14:paraId="32B677C7" w14:textId="77777777" w:rsidR="00800EEF" w:rsidRPr="000563D8" w:rsidRDefault="00800EEF" w:rsidP="009C3E5A">
            <w:pPr>
              <w:rPr>
                <w:rFonts w:asciiTheme="minorHAnsi" w:hAnsiTheme="minorHAnsi"/>
              </w:rPr>
            </w:pPr>
            <w:r w:rsidRPr="000563D8" w:rsidDel="00C56DBE">
              <w:rPr>
                <w:rFonts w:asciiTheme="minorHAnsi" w:hAnsiTheme="minorHAnsi"/>
              </w:rPr>
              <w:t xml:space="preserve">After </w:t>
            </w:r>
            <w:r w:rsidRPr="000563D8">
              <w:rPr>
                <w:rFonts w:asciiTheme="minorHAnsi" w:hAnsiTheme="minorHAnsi"/>
              </w:rPr>
              <w:t>2006 - 2014</w:t>
            </w:r>
          </w:p>
        </w:tc>
        <w:tc>
          <w:tcPr>
            <w:tcW w:w="1890" w:type="dxa"/>
            <w:tcBorders>
              <w:top w:val="single" w:sz="4" w:space="0" w:color="auto"/>
              <w:left w:val="single" w:sz="4" w:space="0" w:color="auto"/>
              <w:bottom w:val="single" w:sz="4" w:space="0" w:color="auto"/>
              <w:right w:val="single" w:sz="4" w:space="0" w:color="auto"/>
            </w:tcBorders>
            <w:hideMark/>
          </w:tcPr>
          <w:p w14:paraId="1D1DE663" w14:textId="77777777" w:rsidR="00800EEF" w:rsidRPr="000563D8" w:rsidRDefault="00800EEF" w:rsidP="009C3E5A">
            <w:pPr>
              <w:rPr>
                <w:rFonts w:asciiTheme="minorHAnsi" w:hAnsiTheme="minorHAnsi"/>
              </w:rPr>
            </w:pPr>
            <w:r w:rsidRPr="000563D8">
              <w:rPr>
                <w:rFonts w:asciiTheme="minorHAnsi" w:hAnsiTheme="minorHAnsi"/>
              </w:rPr>
              <w:t>13</w:t>
            </w:r>
          </w:p>
        </w:tc>
      </w:tr>
      <w:tr w:rsidR="00800EEF" w:rsidRPr="000563D8" w14:paraId="50B445C4" w14:textId="77777777" w:rsidTr="009C3E5A">
        <w:trPr>
          <w:jc w:val="center"/>
        </w:trPr>
        <w:tc>
          <w:tcPr>
            <w:tcW w:w="2790" w:type="dxa"/>
            <w:tcBorders>
              <w:top w:val="single" w:sz="4" w:space="0" w:color="auto"/>
              <w:left w:val="single" w:sz="4" w:space="0" w:color="auto"/>
              <w:bottom w:val="single" w:sz="4" w:space="0" w:color="auto"/>
              <w:right w:val="single" w:sz="4" w:space="0" w:color="auto"/>
            </w:tcBorders>
          </w:tcPr>
          <w:p w14:paraId="1390FDAA" w14:textId="77777777" w:rsidR="00800EEF" w:rsidRPr="000563D8" w:rsidRDefault="00800EEF" w:rsidP="009C3E5A">
            <w:pPr>
              <w:rPr>
                <w:rFonts w:asciiTheme="minorHAnsi" w:hAnsiTheme="minorHAnsi"/>
              </w:rPr>
            </w:pPr>
            <w:r w:rsidRPr="000563D8">
              <w:rPr>
                <w:rFonts w:asciiTheme="minorHAnsi" w:hAnsiTheme="minorHAnsi"/>
              </w:rPr>
              <w:t>Central AC After 1/1/2015</w:t>
            </w:r>
          </w:p>
        </w:tc>
        <w:tc>
          <w:tcPr>
            <w:tcW w:w="1890" w:type="dxa"/>
            <w:tcBorders>
              <w:top w:val="single" w:sz="4" w:space="0" w:color="auto"/>
              <w:left w:val="single" w:sz="4" w:space="0" w:color="auto"/>
              <w:bottom w:val="single" w:sz="4" w:space="0" w:color="auto"/>
              <w:right w:val="single" w:sz="4" w:space="0" w:color="auto"/>
            </w:tcBorders>
          </w:tcPr>
          <w:p w14:paraId="3C602D3D" w14:textId="77777777" w:rsidR="00800EEF" w:rsidRPr="000563D8" w:rsidRDefault="00800EEF" w:rsidP="009C3E5A">
            <w:pPr>
              <w:rPr>
                <w:rFonts w:asciiTheme="minorHAnsi" w:hAnsiTheme="minorHAnsi"/>
              </w:rPr>
            </w:pPr>
            <w:r w:rsidRPr="000563D8">
              <w:rPr>
                <w:rFonts w:asciiTheme="minorHAnsi" w:hAnsiTheme="minorHAnsi"/>
              </w:rPr>
              <w:t>13</w:t>
            </w:r>
          </w:p>
        </w:tc>
      </w:tr>
      <w:tr w:rsidR="00800EEF" w:rsidRPr="000563D8" w14:paraId="0C1ADFF8" w14:textId="77777777" w:rsidTr="009C3E5A">
        <w:trPr>
          <w:jc w:val="center"/>
        </w:trPr>
        <w:tc>
          <w:tcPr>
            <w:tcW w:w="2790" w:type="dxa"/>
            <w:tcBorders>
              <w:top w:val="single" w:sz="4" w:space="0" w:color="auto"/>
              <w:left w:val="single" w:sz="4" w:space="0" w:color="auto"/>
              <w:bottom w:val="single" w:sz="4" w:space="0" w:color="auto"/>
              <w:right w:val="single" w:sz="4" w:space="0" w:color="auto"/>
            </w:tcBorders>
          </w:tcPr>
          <w:p w14:paraId="2EE54A6B" w14:textId="77777777" w:rsidR="00800EEF" w:rsidRPr="000563D8" w:rsidRDefault="00800EEF" w:rsidP="009C3E5A">
            <w:pPr>
              <w:rPr>
                <w:rFonts w:asciiTheme="minorHAnsi" w:hAnsiTheme="minorHAnsi"/>
              </w:rPr>
            </w:pPr>
            <w:r w:rsidRPr="000563D8">
              <w:rPr>
                <w:rFonts w:asciiTheme="minorHAnsi" w:hAnsiTheme="minorHAnsi"/>
              </w:rPr>
              <w:t>Heat Pump After 1/1/2015</w:t>
            </w:r>
          </w:p>
        </w:tc>
        <w:tc>
          <w:tcPr>
            <w:tcW w:w="1890" w:type="dxa"/>
            <w:tcBorders>
              <w:top w:val="single" w:sz="4" w:space="0" w:color="auto"/>
              <w:left w:val="single" w:sz="4" w:space="0" w:color="auto"/>
              <w:bottom w:val="single" w:sz="4" w:space="0" w:color="auto"/>
              <w:right w:val="single" w:sz="4" w:space="0" w:color="auto"/>
            </w:tcBorders>
          </w:tcPr>
          <w:p w14:paraId="2D64B906" w14:textId="77777777" w:rsidR="00800EEF" w:rsidRPr="000563D8" w:rsidRDefault="00800EEF" w:rsidP="009C3E5A">
            <w:pPr>
              <w:rPr>
                <w:rFonts w:asciiTheme="minorHAnsi" w:hAnsiTheme="minorHAnsi"/>
              </w:rPr>
            </w:pPr>
            <w:r w:rsidRPr="000563D8">
              <w:rPr>
                <w:rFonts w:asciiTheme="minorHAnsi" w:hAnsiTheme="minorHAnsi"/>
              </w:rPr>
              <w:t>14</w:t>
            </w:r>
          </w:p>
        </w:tc>
      </w:tr>
    </w:tbl>
    <w:p w14:paraId="7E0ED6D3" w14:textId="77777777" w:rsidR="00800EEF" w:rsidRPr="000563D8" w:rsidRDefault="00800EEF" w:rsidP="00800EEF">
      <w:pPr>
        <w:spacing w:after="240"/>
        <w:rPr>
          <w:rFonts w:cstheme="minorHAnsi"/>
          <w:noProof/>
        </w:rPr>
      </w:pPr>
    </w:p>
    <w:p w14:paraId="1A546387" w14:textId="77777777" w:rsidR="00800EEF" w:rsidRPr="000563D8" w:rsidRDefault="00800EEF" w:rsidP="00800EEF">
      <w:pPr>
        <w:spacing w:after="240"/>
        <w:rPr>
          <w:rFonts w:cstheme="minorHAnsi"/>
          <w:noProof/>
        </w:rPr>
      </w:pPr>
      <w:r w:rsidRPr="000563D8">
        <w:rPr>
          <w:noProof/>
        </w:rPr>
        <mc:AlternateContent>
          <mc:Choice Requires="wps">
            <w:drawing>
              <wp:inline distT="0" distB="0" distL="0" distR="0" wp14:anchorId="254360DF" wp14:editId="24E81B44">
                <wp:extent cx="5937885" cy="2116667"/>
                <wp:effectExtent l="0" t="0" r="24765" b="17145"/>
                <wp:docPr id="335"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885" cy="2116667"/>
                        </a:xfrm>
                        <a:prstGeom prst="rect">
                          <a:avLst/>
                        </a:prstGeom>
                        <a:solidFill>
                          <a:srgbClr val="FFFFFF"/>
                        </a:solidFill>
                        <a:ln w="9525">
                          <a:solidFill>
                            <a:srgbClr val="000000"/>
                          </a:solidFill>
                          <a:miter lim="800000"/>
                          <a:headEnd/>
                          <a:tailEnd/>
                        </a:ln>
                      </wps:spPr>
                      <wps:txbx>
                        <w:txbxContent>
                          <w:p w14:paraId="53C78614" w14:textId="77777777" w:rsidR="00F60751" w:rsidRDefault="00F60751" w:rsidP="00800EEF">
                            <w:pPr>
                              <w:rPr>
                                <w:rFonts w:cstheme="minorHAnsi"/>
                              </w:rPr>
                            </w:pPr>
                            <w:r>
                              <w:rPr>
                                <w:rFonts w:cstheme="minorHAnsi"/>
                              </w:rPr>
                              <w:t xml:space="preserve">For example, duct sealing in </w:t>
                            </w:r>
                            <w:ins w:id="3479" w:author="Samuel Dent" w:date="2015-09-24T06:14:00Z">
                              <w:r>
                                <w:rPr>
                                  <w:rFonts w:cstheme="minorHAnsi"/>
                                </w:rPr>
                                <w:t xml:space="preserve">unconditioned space in </w:t>
                              </w:r>
                            </w:ins>
                            <w:r>
                              <w:rPr>
                                <w:rFonts w:cstheme="minorHAnsi"/>
                              </w:rPr>
                              <w:t>a single family house in Springfield, with 36,000 Btu/H SEER 11 central air conditioning, an 80% AFUE, 105,000 Btu/H natural gas furnace and the following duct evaluation results:</w:t>
                            </w:r>
                          </w:p>
                          <w:p w14:paraId="286F87EE" w14:textId="77777777" w:rsidR="00F60751" w:rsidRDefault="00F60751" w:rsidP="00800EEF">
                            <w:pPr>
                              <w:ind w:left="720"/>
                              <w:rPr>
                                <w:rFonts w:cstheme="minorHAnsi"/>
                                <w:noProof/>
                              </w:rPr>
                            </w:pPr>
                            <w:r>
                              <w:rPr>
                                <w:rFonts w:cstheme="minorHAnsi"/>
                              </w:rPr>
                              <w:t>DE</w:t>
                            </w:r>
                            <w:r>
                              <w:rPr>
                                <w:rFonts w:cstheme="minorHAnsi"/>
                                <w:vertAlign w:val="subscript"/>
                              </w:rPr>
                              <w:t>before</w:t>
                            </w:r>
                            <w:r>
                              <w:rPr>
                                <w:rFonts w:cstheme="minorHAnsi"/>
                                <w:vertAlign w:val="subscript"/>
                              </w:rPr>
                              <w:tab/>
                            </w:r>
                            <w:r>
                              <w:rPr>
                                <w:rFonts w:cstheme="minorHAnsi"/>
                                <w:vertAlign w:val="subscript"/>
                              </w:rPr>
                              <w:tab/>
                            </w:r>
                            <w:r>
                              <w:rPr>
                                <w:rFonts w:cstheme="minorHAnsi"/>
                                <w:noProof/>
                              </w:rPr>
                              <w:t>= 0.85</w:t>
                            </w:r>
                          </w:p>
                          <w:p w14:paraId="59BE870E" w14:textId="77777777" w:rsidR="00F60751" w:rsidRDefault="00F60751" w:rsidP="00800EEF">
                            <w:pPr>
                              <w:ind w:left="720"/>
                              <w:rPr>
                                <w:rFonts w:cstheme="minorHAnsi"/>
                                <w:noProof/>
                              </w:rPr>
                            </w:pPr>
                            <w:r>
                              <w:rPr>
                                <w:rFonts w:cstheme="minorHAnsi"/>
                              </w:rPr>
                              <w:t>DE</w:t>
                            </w:r>
                            <w:r>
                              <w:rPr>
                                <w:rFonts w:cstheme="minorHAnsi"/>
                                <w:vertAlign w:val="subscript"/>
                              </w:rPr>
                              <w:t>after</w:t>
                            </w:r>
                            <w:r>
                              <w:rPr>
                                <w:rFonts w:cstheme="minorHAnsi"/>
                                <w:vertAlign w:val="subscript"/>
                              </w:rPr>
                              <w:tab/>
                            </w:r>
                            <w:r>
                              <w:rPr>
                                <w:rFonts w:cstheme="minorHAnsi"/>
                                <w:vertAlign w:val="subscript"/>
                              </w:rPr>
                              <w:tab/>
                            </w:r>
                            <w:r>
                              <w:rPr>
                                <w:rFonts w:cstheme="minorHAnsi"/>
                                <w:noProof/>
                              </w:rPr>
                              <w:t>= 0.92</w:t>
                            </w:r>
                            <w:r>
                              <w:rPr>
                                <w:rFonts w:cstheme="minorHAnsi"/>
                                <w:noProof/>
                              </w:rPr>
                              <w:tab/>
                            </w:r>
                          </w:p>
                          <w:p w14:paraId="7D501CDE" w14:textId="77777777" w:rsidR="00F60751" w:rsidRDefault="00F60751" w:rsidP="00800EEF">
                            <w:pPr>
                              <w:keepNext/>
                              <w:ind w:firstLine="720"/>
                              <w:rPr>
                                <w:rFonts w:cstheme="minorHAnsi"/>
                              </w:rPr>
                            </w:pPr>
                            <w:r>
                              <w:rPr>
                                <w:rFonts w:cstheme="minorHAnsi"/>
                              </w:rPr>
                              <w:t>Energy Savings:</w:t>
                            </w:r>
                          </w:p>
                          <w:p w14:paraId="0570695D" w14:textId="77777777" w:rsidR="00F60751" w:rsidRDefault="00F60751">
                            <w:pPr>
                              <w:keepNext/>
                              <w:ind w:left="2880" w:hanging="1440"/>
                              <w:rPr>
                                <w:rFonts w:cstheme="minorHAnsi"/>
                              </w:rPr>
                              <w:pPrChange w:id="3480" w:author="Samuel Dent" w:date="2015-09-24T06:15:00Z">
                                <w:pPr>
                                  <w:keepNext/>
                                  <w:ind w:left="720" w:firstLine="720"/>
                                </w:pPr>
                              </w:pPrChange>
                            </w:pPr>
                            <w:r>
                              <w:rPr>
                                <w:rFonts w:cstheme="minorHAnsi"/>
                                <w:noProof/>
                              </w:rPr>
                              <w:t>Δ</w:t>
                            </w:r>
                            <w:r>
                              <w:rPr>
                                <w:rFonts w:cstheme="minorHAnsi"/>
                              </w:rPr>
                              <w:t>kWh</w:t>
                            </w:r>
                            <w:r>
                              <w:rPr>
                                <w:rFonts w:cstheme="minorHAnsi"/>
                                <w:vertAlign w:val="subscript"/>
                              </w:rPr>
                              <w:t>cooling</w:t>
                            </w:r>
                            <w:r>
                              <w:rPr>
                                <w:rFonts w:cstheme="minorHAnsi"/>
                              </w:rPr>
                              <w:tab/>
                              <w:t xml:space="preserve">= </w:t>
                            </w:r>
                            <w:ins w:id="3481" w:author="Samuel Dent" w:date="2015-09-24T06:15:00Z">
                              <w:r>
                                <w:rPr>
                                  <w:rFonts w:cstheme="minorHAnsi"/>
                                </w:rPr>
                                <w:t>(</w:t>
                              </w:r>
                            </w:ins>
                            <w:r>
                              <w:rPr>
                                <w:rFonts w:cstheme="minorHAnsi"/>
                              </w:rPr>
                              <w:t>(((0.92 – 0.85)/0.92) * 730 * 36,000</w:t>
                            </w:r>
                            <w:ins w:id="3482" w:author="Samuel Dent" w:date="2015-09-24T06:15:00Z">
                              <w:r>
                                <w:rPr>
                                  <w:rFonts w:cstheme="minorHAnsi"/>
                                </w:rPr>
                                <w:t xml:space="preserve"> * 1</w:t>
                              </w:r>
                            </w:ins>
                            <w:r>
                              <w:rPr>
                                <w:rFonts w:cstheme="minorHAnsi"/>
                              </w:rPr>
                              <w:t>) / 1000 / 11) + (212 * 0.0314 * 29.3)</w:t>
                            </w:r>
                          </w:p>
                          <w:p w14:paraId="4486B9E0" w14:textId="77777777" w:rsidR="00F60751" w:rsidRDefault="00F60751" w:rsidP="00800EEF">
                            <w:pPr>
                              <w:rPr>
                                <w:rFonts w:cstheme="minorHAnsi"/>
                              </w:rPr>
                            </w:pPr>
                            <w:r>
                              <w:rPr>
                                <w:rFonts w:cstheme="minorHAnsi"/>
                              </w:rPr>
                              <w:tab/>
                            </w:r>
                            <w:r>
                              <w:rPr>
                                <w:rFonts w:cstheme="minorHAnsi"/>
                              </w:rPr>
                              <w:tab/>
                            </w:r>
                            <w:r>
                              <w:rPr>
                                <w:rFonts w:cstheme="minorHAnsi"/>
                              </w:rPr>
                              <w:tab/>
                            </w:r>
                            <w:r>
                              <w:rPr>
                                <w:rFonts w:cstheme="minorHAnsi"/>
                              </w:rPr>
                              <w:tab/>
                              <w:t xml:space="preserve">= 182 + 195 </w:t>
                            </w:r>
                          </w:p>
                          <w:p w14:paraId="7F959CD7" w14:textId="77777777" w:rsidR="00F60751" w:rsidRDefault="00F60751" w:rsidP="00800EEF">
                            <w:pPr>
                              <w:ind w:left="2160" w:firstLine="720"/>
                              <w:rPr>
                                <w:rFonts w:cstheme="minorHAnsi"/>
                              </w:rPr>
                            </w:pPr>
                            <w:r>
                              <w:rPr>
                                <w:rFonts w:cstheme="minorHAnsi"/>
                              </w:rPr>
                              <w:t>= 377 kWh</w:t>
                            </w:r>
                          </w:p>
                          <w:p w14:paraId="29AED579" w14:textId="77777777" w:rsidR="00F60751" w:rsidRDefault="00F60751" w:rsidP="00800EEF"/>
                        </w:txbxContent>
                      </wps:txbx>
                      <wps:bodyPr rot="0" vert="horz" wrap="square" lIns="91440" tIns="45720" rIns="91440" bIns="45720" anchor="t" anchorCtr="0">
                        <a:noAutofit/>
                      </wps:bodyPr>
                    </wps:wsp>
                  </a:graphicData>
                </a:graphic>
              </wp:inline>
            </w:drawing>
          </mc:Choice>
          <mc:Fallback>
            <w:pict>
              <v:shape w14:anchorId="254360DF" id="Text Box 335" o:spid="_x0000_s1046" type="#_x0000_t202" style="width:467.55pt;height:166.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">
                <v:textbox>
                  <w:txbxContent>
                    <w:p w14:paraId="53C78614" w14:textId="77777777" w:rsidR="00F60751" w:rsidRDefault="00F60751" w:rsidP="00800EEF">
                      <w:pPr>
                        <w:rPr>
                          <w:rFonts w:cstheme="minorHAnsi"/>
                        </w:rPr>
                      </w:pPr>
                      <w:r>
                        <w:rPr>
                          <w:rFonts w:cstheme="minorHAnsi"/>
                        </w:rPr>
                        <w:t xml:space="preserve">For example, duct sealing in </w:t>
                      </w:r>
                      <w:ins w:id="3483" w:author="Samuel Dent" w:date="2015-09-24T06:14:00Z">
                        <w:r>
                          <w:rPr>
                            <w:rFonts w:cstheme="minorHAnsi"/>
                          </w:rPr>
                          <w:t xml:space="preserve">unconditioned space in </w:t>
                        </w:r>
                      </w:ins>
                      <w:r>
                        <w:rPr>
                          <w:rFonts w:cstheme="minorHAnsi"/>
                        </w:rPr>
                        <w:t>a single family house in Springfield, with 36,000 Btu/H SEER 11 central air conditioning, an 80% AFUE, 105,000 Btu/H natural gas furnace and the following duct evaluation results:</w:t>
                      </w:r>
                    </w:p>
                    <w:p w14:paraId="286F87EE" w14:textId="77777777" w:rsidR="00F60751" w:rsidRDefault="00F60751" w:rsidP="00800EEF">
                      <w:pPr>
                        <w:ind w:left="720"/>
                        <w:rPr>
                          <w:rFonts w:cstheme="minorHAnsi"/>
                          <w:noProof/>
                        </w:rPr>
                      </w:pPr>
                      <w:r>
                        <w:rPr>
                          <w:rFonts w:cstheme="minorHAnsi"/>
                        </w:rPr>
                        <w:t>DE</w:t>
                      </w:r>
                      <w:r>
                        <w:rPr>
                          <w:rFonts w:cstheme="minorHAnsi"/>
                          <w:vertAlign w:val="subscript"/>
                        </w:rPr>
                        <w:t>before</w:t>
                      </w:r>
                      <w:r>
                        <w:rPr>
                          <w:rFonts w:cstheme="minorHAnsi"/>
                          <w:vertAlign w:val="subscript"/>
                        </w:rPr>
                        <w:tab/>
                      </w:r>
                      <w:r>
                        <w:rPr>
                          <w:rFonts w:cstheme="minorHAnsi"/>
                          <w:vertAlign w:val="subscript"/>
                        </w:rPr>
                        <w:tab/>
                      </w:r>
                      <w:r>
                        <w:rPr>
                          <w:rFonts w:cstheme="minorHAnsi"/>
                          <w:noProof/>
                        </w:rPr>
                        <w:t>= 0.85</w:t>
                      </w:r>
                    </w:p>
                    <w:p w14:paraId="59BE870E" w14:textId="77777777" w:rsidR="00F60751" w:rsidRDefault="00F60751" w:rsidP="00800EEF">
                      <w:pPr>
                        <w:ind w:left="720"/>
                        <w:rPr>
                          <w:rFonts w:cstheme="minorHAnsi"/>
                          <w:noProof/>
                        </w:rPr>
                      </w:pPr>
                      <w:r>
                        <w:rPr>
                          <w:rFonts w:cstheme="minorHAnsi"/>
                        </w:rPr>
                        <w:t>DE</w:t>
                      </w:r>
                      <w:r>
                        <w:rPr>
                          <w:rFonts w:cstheme="minorHAnsi"/>
                          <w:vertAlign w:val="subscript"/>
                        </w:rPr>
                        <w:t>after</w:t>
                      </w:r>
                      <w:r>
                        <w:rPr>
                          <w:rFonts w:cstheme="minorHAnsi"/>
                          <w:vertAlign w:val="subscript"/>
                        </w:rPr>
                        <w:tab/>
                      </w:r>
                      <w:r>
                        <w:rPr>
                          <w:rFonts w:cstheme="minorHAnsi"/>
                          <w:vertAlign w:val="subscript"/>
                        </w:rPr>
                        <w:tab/>
                      </w:r>
                      <w:r>
                        <w:rPr>
                          <w:rFonts w:cstheme="minorHAnsi"/>
                          <w:noProof/>
                        </w:rPr>
                        <w:t>= 0.92</w:t>
                      </w:r>
                      <w:r>
                        <w:rPr>
                          <w:rFonts w:cstheme="minorHAnsi"/>
                          <w:noProof/>
                        </w:rPr>
                        <w:tab/>
                      </w:r>
                    </w:p>
                    <w:p w14:paraId="7D501CDE" w14:textId="77777777" w:rsidR="00F60751" w:rsidRDefault="00F60751" w:rsidP="00800EEF">
                      <w:pPr>
                        <w:keepNext/>
                        <w:ind w:firstLine="720"/>
                        <w:rPr>
                          <w:rFonts w:cstheme="minorHAnsi"/>
                        </w:rPr>
                      </w:pPr>
                      <w:r>
                        <w:rPr>
                          <w:rFonts w:cstheme="minorHAnsi"/>
                        </w:rPr>
                        <w:t>Energy Savings:</w:t>
                      </w:r>
                    </w:p>
                    <w:p w14:paraId="0570695D" w14:textId="77777777" w:rsidR="00F60751" w:rsidRDefault="00F60751">
                      <w:pPr>
                        <w:keepNext/>
                        <w:ind w:left="2880" w:hanging="1440"/>
                        <w:rPr>
                          <w:rFonts w:cstheme="minorHAnsi"/>
                        </w:rPr>
                        <w:pPrChange w:id="3484" w:author="Samuel Dent" w:date="2015-09-24T06:15:00Z">
                          <w:pPr>
                            <w:keepNext/>
                            <w:ind w:left="720" w:firstLine="720"/>
                          </w:pPr>
                        </w:pPrChange>
                      </w:pPr>
                      <w:r>
                        <w:rPr>
                          <w:rFonts w:cstheme="minorHAnsi"/>
                          <w:noProof/>
                        </w:rPr>
                        <w:t>Δ</w:t>
                      </w:r>
                      <w:r>
                        <w:rPr>
                          <w:rFonts w:cstheme="minorHAnsi"/>
                        </w:rPr>
                        <w:t>kWh</w:t>
                      </w:r>
                      <w:r>
                        <w:rPr>
                          <w:rFonts w:cstheme="minorHAnsi"/>
                          <w:vertAlign w:val="subscript"/>
                        </w:rPr>
                        <w:t>cooling</w:t>
                      </w:r>
                      <w:r>
                        <w:rPr>
                          <w:rFonts w:cstheme="minorHAnsi"/>
                        </w:rPr>
                        <w:tab/>
                        <w:t xml:space="preserve">= </w:t>
                      </w:r>
                      <w:ins w:id="3485" w:author="Samuel Dent" w:date="2015-09-24T06:15:00Z">
                        <w:r>
                          <w:rPr>
                            <w:rFonts w:cstheme="minorHAnsi"/>
                          </w:rPr>
                          <w:t>(</w:t>
                        </w:r>
                      </w:ins>
                      <w:r>
                        <w:rPr>
                          <w:rFonts w:cstheme="minorHAnsi"/>
                        </w:rPr>
                        <w:t>(((0.92 – 0.85)/0.92) * 730 * 36,000</w:t>
                      </w:r>
                      <w:ins w:id="3486" w:author="Samuel Dent" w:date="2015-09-24T06:15:00Z">
                        <w:r>
                          <w:rPr>
                            <w:rFonts w:cstheme="minorHAnsi"/>
                          </w:rPr>
                          <w:t xml:space="preserve"> * 1</w:t>
                        </w:r>
                      </w:ins>
                      <w:r>
                        <w:rPr>
                          <w:rFonts w:cstheme="minorHAnsi"/>
                        </w:rPr>
                        <w:t>) / 1000 / 11) + (212 * 0.0314 * 29.3)</w:t>
                      </w:r>
                    </w:p>
                    <w:p w14:paraId="4486B9E0" w14:textId="77777777" w:rsidR="00F60751" w:rsidRDefault="00F60751" w:rsidP="00800EEF">
                      <w:pPr>
                        <w:rPr>
                          <w:rFonts w:cstheme="minorHAnsi"/>
                        </w:rPr>
                      </w:pPr>
                      <w:r>
                        <w:rPr>
                          <w:rFonts w:cstheme="minorHAnsi"/>
                        </w:rPr>
                        <w:tab/>
                      </w:r>
                      <w:r>
                        <w:rPr>
                          <w:rFonts w:cstheme="minorHAnsi"/>
                        </w:rPr>
                        <w:tab/>
                      </w:r>
                      <w:r>
                        <w:rPr>
                          <w:rFonts w:cstheme="minorHAnsi"/>
                        </w:rPr>
                        <w:tab/>
                      </w:r>
                      <w:r>
                        <w:rPr>
                          <w:rFonts w:cstheme="minorHAnsi"/>
                        </w:rPr>
                        <w:tab/>
                        <w:t xml:space="preserve">= 182 + 195 </w:t>
                      </w:r>
                    </w:p>
                    <w:p w14:paraId="7F959CD7" w14:textId="77777777" w:rsidR="00F60751" w:rsidRDefault="00F60751" w:rsidP="00800EEF">
                      <w:pPr>
                        <w:ind w:left="2160" w:firstLine="720"/>
                        <w:rPr>
                          <w:rFonts w:cstheme="minorHAnsi"/>
                        </w:rPr>
                      </w:pPr>
                      <w:r>
                        <w:rPr>
                          <w:rFonts w:cstheme="minorHAnsi"/>
                        </w:rPr>
                        <w:t>= 377 kWh</w:t>
                      </w:r>
                    </w:p>
                    <w:p w14:paraId="29AED579" w14:textId="77777777" w:rsidR="00F60751" w:rsidRDefault="00F60751" w:rsidP="00800EEF"/>
                  </w:txbxContent>
                </v:textbox>
                <w10:anchorlock/>
              </v:shape>
            </w:pict>
          </mc:Fallback>
        </mc:AlternateContent>
      </w:r>
    </w:p>
    <w:p w14:paraId="327AE3B9" w14:textId="3711A336" w:rsidR="00800EEF" w:rsidRPr="000563D8" w:rsidRDefault="00800EEF" w:rsidP="00800EEF">
      <w:pPr>
        <w:spacing w:after="240"/>
        <w:rPr>
          <w:rFonts w:cstheme="minorHAnsi"/>
          <w:u w:val="single"/>
        </w:rPr>
      </w:pPr>
      <w:r w:rsidRPr="000563D8">
        <w:rPr>
          <w:rFonts w:cstheme="minorHAnsi"/>
          <w:u w:val="single"/>
        </w:rPr>
        <w:t>Heating savings for homes with electric heat</w:t>
      </w:r>
      <w:del w:id="3487" w:author="Samuel Dent" w:date="2016-01-14T05:50:00Z">
        <w:r w:rsidRPr="000563D8" w:rsidDel="00C2235F">
          <w:rPr>
            <w:rFonts w:cstheme="minorHAnsi"/>
            <w:u w:val="single"/>
          </w:rPr>
          <w:delText xml:space="preserve"> (Heat Pump)</w:delText>
        </w:r>
      </w:del>
      <w:r w:rsidRPr="000563D8">
        <w:rPr>
          <w:rFonts w:cstheme="minorHAnsi"/>
          <w:u w:val="single"/>
        </w:rPr>
        <w:t>:</w:t>
      </w:r>
    </w:p>
    <w:p w14:paraId="2F7EF418" w14:textId="77777777" w:rsidR="00800EEF" w:rsidRPr="000563D8" w:rsidRDefault="00800EEF">
      <w:pPr>
        <w:keepNext/>
        <w:spacing w:after="240"/>
        <w:ind w:left="2880" w:hanging="2160"/>
        <w:rPr>
          <w:rFonts w:cstheme="minorHAnsi"/>
          <w:noProof/>
        </w:rPr>
        <w:pPrChange w:id="3488" w:author="Samuel Dent" w:date="2015-09-24T06:15:00Z">
          <w:pPr>
            <w:keepNext/>
            <w:spacing w:after="240"/>
            <w:ind w:left="720"/>
          </w:pPr>
        </w:pPrChange>
      </w:pPr>
      <w:r w:rsidRPr="000563D8">
        <w:rPr>
          <w:rFonts w:cstheme="minorHAnsi"/>
          <w:noProof/>
        </w:rPr>
        <w:t>Δ</w:t>
      </w:r>
      <w:r w:rsidRPr="000563D8">
        <w:rPr>
          <w:rFonts w:cstheme="minorHAnsi"/>
        </w:rPr>
        <w:t>kWh</w:t>
      </w:r>
      <w:r w:rsidRPr="000563D8">
        <w:rPr>
          <w:rFonts w:cstheme="minorHAnsi"/>
          <w:vertAlign w:val="subscript"/>
        </w:rPr>
        <w:t>heating</w:t>
      </w:r>
      <w:r w:rsidRPr="000563D8">
        <w:rPr>
          <w:rFonts w:cstheme="minorHAnsi"/>
        </w:rPr>
        <w:tab/>
      </w:r>
      <w:del w:id="3489" w:author="Samuel Dent" w:date="2015-09-24T06:15:00Z">
        <w:r w:rsidRPr="000563D8" w:rsidDel="006174F0">
          <w:rPr>
            <w:rFonts w:cstheme="minorHAnsi"/>
          </w:rPr>
          <w:tab/>
        </w:r>
      </w:del>
      <w:r w:rsidRPr="000563D8">
        <w:rPr>
          <w:rFonts w:cstheme="minorHAnsi"/>
        </w:rPr>
        <w:t>= ((DE</w:t>
      </w:r>
      <w:r w:rsidRPr="000563D8">
        <w:rPr>
          <w:rFonts w:cstheme="minorHAnsi"/>
          <w:vertAlign w:val="subscript"/>
        </w:rPr>
        <w:t>after</w:t>
      </w:r>
      <w:r w:rsidRPr="000563D8">
        <w:rPr>
          <w:rFonts w:cstheme="minorHAnsi"/>
        </w:rPr>
        <w:t xml:space="preserve"> – DE</w:t>
      </w:r>
      <w:r w:rsidRPr="000563D8">
        <w:rPr>
          <w:rFonts w:cstheme="minorHAnsi"/>
          <w:vertAlign w:val="subscript"/>
        </w:rPr>
        <w:t>before</w:t>
      </w:r>
      <w:r w:rsidRPr="000563D8">
        <w:rPr>
          <w:rFonts w:cstheme="minorHAnsi"/>
        </w:rPr>
        <w:t>)/ DE</w:t>
      </w:r>
      <w:r w:rsidRPr="000563D8">
        <w:rPr>
          <w:rFonts w:cstheme="minorHAnsi"/>
          <w:vertAlign w:val="subscript"/>
        </w:rPr>
        <w:t>after</w:t>
      </w:r>
      <w:r w:rsidRPr="000563D8">
        <w:rPr>
          <w:rFonts w:cstheme="minorHAnsi"/>
        </w:rPr>
        <w:t xml:space="preserve">)) * </w:t>
      </w:r>
      <w:r w:rsidRPr="000563D8">
        <w:rPr>
          <w:rFonts w:cstheme="minorHAnsi"/>
          <w:noProof/>
        </w:rPr>
        <w:t>FLHheat * OutputCapacityHeat</w:t>
      </w:r>
      <w:ins w:id="3490" w:author="Samuel Dent" w:date="2015-09-24T06:15:00Z">
        <w:r>
          <w:rPr>
            <w:rFonts w:cstheme="minorHAnsi"/>
            <w:noProof/>
          </w:rPr>
          <w:t xml:space="preserve"> * TRFheat</w:t>
        </w:r>
      </w:ins>
      <w:r w:rsidRPr="000563D8">
        <w:rPr>
          <w:rFonts w:cstheme="minorHAnsi"/>
          <w:noProof/>
        </w:rPr>
        <w:t>) / ηHeat / 3412</w:t>
      </w:r>
    </w:p>
    <w:p w14:paraId="346705ED" w14:textId="77777777" w:rsidR="00800EEF" w:rsidRPr="000563D8" w:rsidRDefault="00800EEF" w:rsidP="00800EEF">
      <w:pPr>
        <w:spacing w:after="240"/>
        <w:rPr>
          <w:rFonts w:cstheme="minorHAnsi"/>
        </w:rPr>
      </w:pPr>
      <w:r w:rsidRPr="000563D8">
        <w:rPr>
          <w:rFonts w:cstheme="minorHAnsi"/>
        </w:rPr>
        <w:t>Where:</w:t>
      </w:r>
    </w:p>
    <w:p w14:paraId="6F5B1A54" w14:textId="77777777" w:rsidR="00800EEF" w:rsidRPr="000563D8" w:rsidRDefault="00800EEF" w:rsidP="00800EEF">
      <w:pPr>
        <w:spacing w:after="240"/>
        <w:ind w:firstLine="720"/>
        <w:rPr>
          <w:rFonts w:cs="Calibri"/>
          <w:noProof/>
        </w:rPr>
      </w:pPr>
      <w:r w:rsidRPr="000563D8">
        <w:rPr>
          <w:rFonts w:cs="Calibri"/>
          <w:noProof/>
        </w:rPr>
        <w:t>OutputCapacityHeat</w:t>
      </w:r>
      <w:r w:rsidRPr="000563D8">
        <w:rPr>
          <w:rFonts w:cs="Calibri"/>
          <w:noProof/>
        </w:rPr>
        <w:tab/>
        <w:t>= Heating output capacity (Btu/hr) of the electric heat</w:t>
      </w:r>
    </w:p>
    <w:p w14:paraId="150E026D" w14:textId="77777777" w:rsidR="00800EEF" w:rsidRPr="000563D8" w:rsidRDefault="00800EEF" w:rsidP="00800EEF">
      <w:pPr>
        <w:spacing w:after="240"/>
        <w:ind w:left="720" w:firstLine="720"/>
        <w:rPr>
          <w:rFonts w:cs="Calibri"/>
          <w:noProof/>
        </w:rPr>
      </w:pPr>
      <w:r w:rsidRPr="000563D8">
        <w:rPr>
          <w:rFonts w:cs="Calibri"/>
          <w:noProof/>
        </w:rPr>
        <w:tab/>
      </w:r>
      <w:r w:rsidRPr="000563D8">
        <w:rPr>
          <w:rFonts w:cs="Calibri"/>
          <w:noProof/>
        </w:rPr>
        <w:tab/>
        <w:t>=Actual</w:t>
      </w:r>
    </w:p>
    <w:p w14:paraId="557FD774" w14:textId="77777777" w:rsidR="00800EEF" w:rsidRPr="000563D8" w:rsidRDefault="00800EEF" w:rsidP="00800EEF">
      <w:pPr>
        <w:spacing w:after="240"/>
        <w:ind w:left="720"/>
        <w:rPr>
          <w:rFonts w:cstheme="minorHAnsi"/>
        </w:rPr>
      </w:pPr>
      <w:r w:rsidRPr="000563D8">
        <w:rPr>
          <w:rFonts w:cstheme="minorHAnsi"/>
        </w:rPr>
        <w:lastRenderedPageBreak/>
        <w:t>FLHheat</w:t>
      </w:r>
      <w:r w:rsidRPr="000563D8">
        <w:rPr>
          <w:rFonts w:cstheme="minorHAnsi"/>
        </w:rPr>
        <w:tab/>
      </w:r>
      <w:r w:rsidRPr="000563D8">
        <w:rPr>
          <w:rFonts w:cstheme="minorHAnsi"/>
        </w:rPr>
        <w:tab/>
        <w:t>= Full load heating hours</w:t>
      </w:r>
    </w:p>
    <w:p w14:paraId="24795E66" w14:textId="77777777" w:rsidR="00800EEF" w:rsidRPr="000563D8" w:rsidRDefault="00800EEF" w:rsidP="00800EEF">
      <w:pPr>
        <w:spacing w:after="240"/>
        <w:ind w:left="720"/>
        <w:rPr>
          <w:rFonts w:cstheme="minorHAnsi"/>
          <w:noProof/>
        </w:rPr>
      </w:pPr>
      <w:r w:rsidRPr="000563D8">
        <w:rPr>
          <w:rFonts w:cstheme="minorHAnsi"/>
        </w:rPr>
        <w:tab/>
      </w:r>
      <w:r w:rsidRPr="000563D8">
        <w:rPr>
          <w:rFonts w:cstheme="minorHAnsi"/>
        </w:rPr>
        <w:tab/>
        <w:t xml:space="preserve">= </w:t>
      </w:r>
      <w:r w:rsidRPr="000563D8">
        <w:rPr>
          <w:rFonts w:cstheme="minorHAnsi"/>
          <w:noProof/>
        </w:rPr>
        <w:t>Dependent on location as below</w:t>
      </w:r>
      <w:r w:rsidRPr="000563D8">
        <w:rPr>
          <w:rFonts w:ascii="Arial" w:eastAsia="Calibri" w:hAnsi="Arial"/>
          <w:noProof/>
          <w:vertAlign w:val="superscript"/>
        </w:rPr>
        <w:footnoteReference w:id="239"/>
      </w:r>
      <w:r w:rsidRPr="000563D8">
        <w:rPr>
          <w:rFonts w:eastAsia="Calibri" w:cstheme="minorHAnsi"/>
          <w:noProof/>
        </w:rPr>
        <w:t>:</w:t>
      </w:r>
    </w:p>
    <w:tbl>
      <w:tblPr>
        <w:tblW w:w="2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1087"/>
      </w:tblGrid>
      <w:tr w:rsidR="00800EEF" w:rsidRPr="000563D8" w14:paraId="2E769839" w14:textId="77777777" w:rsidTr="009C3E5A">
        <w:trPr>
          <w:jc w:val="center"/>
        </w:trPr>
        <w:tc>
          <w:tcPr>
            <w:tcW w:w="170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F27400D" w14:textId="77777777" w:rsidR="00800EEF" w:rsidRPr="000563D8" w:rsidRDefault="00800EEF" w:rsidP="009C3E5A">
            <w:pPr>
              <w:jc w:val="center"/>
              <w:rPr>
                <w:b/>
                <w:color w:val="FFFFFF" w:themeColor="background1"/>
              </w:rPr>
            </w:pPr>
            <w:r w:rsidRPr="000563D8">
              <w:rPr>
                <w:b/>
                <w:color w:val="FFFFFF" w:themeColor="background1"/>
              </w:rPr>
              <w:t>Climate Zone</w:t>
            </w:r>
          </w:p>
          <w:p w14:paraId="7FD11A1F" w14:textId="77777777" w:rsidR="00800EEF" w:rsidRPr="000563D8" w:rsidRDefault="00800EEF" w:rsidP="009C3E5A">
            <w:pPr>
              <w:jc w:val="center"/>
              <w:rPr>
                <w:b/>
                <w:color w:val="FFFFFF" w:themeColor="background1"/>
              </w:rPr>
            </w:pPr>
            <w:r w:rsidRPr="000563D8">
              <w:rPr>
                <w:b/>
                <w:color w:val="FFFFFF" w:themeColor="background1"/>
              </w:rPr>
              <w:t>(City based upon)</w:t>
            </w:r>
          </w:p>
        </w:tc>
        <w:tc>
          <w:tcPr>
            <w:tcW w:w="108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3E40A94" w14:textId="77777777" w:rsidR="00800EEF" w:rsidRPr="000563D8" w:rsidRDefault="00800EEF" w:rsidP="009C3E5A">
            <w:pPr>
              <w:jc w:val="center"/>
              <w:rPr>
                <w:b/>
                <w:color w:val="FFFFFF" w:themeColor="background1"/>
              </w:rPr>
            </w:pPr>
            <w:r w:rsidRPr="000563D8">
              <w:rPr>
                <w:b/>
                <w:color w:val="FFFFFF" w:themeColor="background1"/>
              </w:rPr>
              <w:t>FLH_heat</w:t>
            </w:r>
          </w:p>
        </w:tc>
      </w:tr>
      <w:tr w:rsidR="00800EEF" w:rsidRPr="000563D8" w14:paraId="0497F497" w14:textId="77777777" w:rsidTr="009C3E5A">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14:paraId="16BA8EFD" w14:textId="77777777" w:rsidR="00800EEF" w:rsidRPr="000563D8" w:rsidRDefault="00800EEF" w:rsidP="009C3E5A">
            <w:r w:rsidRPr="000563D8">
              <w:t>1 (Rockford)</w:t>
            </w:r>
          </w:p>
        </w:tc>
        <w:tc>
          <w:tcPr>
            <w:tcW w:w="1087" w:type="dxa"/>
            <w:tcBorders>
              <w:top w:val="single" w:sz="4" w:space="0" w:color="auto"/>
              <w:left w:val="single" w:sz="4" w:space="0" w:color="auto"/>
              <w:bottom w:val="single" w:sz="4" w:space="0" w:color="auto"/>
              <w:right w:val="single" w:sz="4" w:space="0" w:color="auto"/>
            </w:tcBorders>
            <w:hideMark/>
          </w:tcPr>
          <w:p w14:paraId="0E0C2FF1" w14:textId="77777777" w:rsidR="00800EEF" w:rsidRPr="000563D8" w:rsidRDefault="00800EEF" w:rsidP="009C3E5A">
            <w:r w:rsidRPr="000563D8">
              <w:t>1,969</w:t>
            </w:r>
          </w:p>
        </w:tc>
      </w:tr>
      <w:tr w:rsidR="00800EEF" w:rsidRPr="000563D8" w14:paraId="35F0648D" w14:textId="77777777" w:rsidTr="009C3E5A">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14:paraId="548EF5A2" w14:textId="77777777" w:rsidR="00800EEF" w:rsidRPr="000563D8" w:rsidRDefault="00800EEF" w:rsidP="009C3E5A">
            <w:r w:rsidRPr="000563D8">
              <w:t>2 (Chicago)</w:t>
            </w:r>
          </w:p>
        </w:tc>
        <w:tc>
          <w:tcPr>
            <w:tcW w:w="1087" w:type="dxa"/>
            <w:tcBorders>
              <w:top w:val="single" w:sz="4" w:space="0" w:color="auto"/>
              <w:left w:val="single" w:sz="4" w:space="0" w:color="auto"/>
              <w:bottom w:val="single" w:sz="4" w:space="0" w:color="auto"/>
              <w:right w:val="single" w:sz="4" w:space="0" w:color="auto"/>
            </w:tcBorders>
            <w:hideMark/>
          </w:tcPr>
          <w:p w14:paraId="0B722B36" w14:textId="77777777" w:rsidR="00800EEF" w:rsidRPr="000563D8" w:rsidRDefault="00800EEF" w:rsidP="009C3E5A">
            <w:r w:rsidRPr="000563D8">
              <w:t>1,840</w:t>
            </w:r>
          </w:p>
        </w:tc>
      </w:tr>
      <w:tr w:rsidR="00800EEF" w:rsidRPr="000563D8" w14:paraId="547ADF10" w14:textId="77777777" w:rsidTr="009C3E5A">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14:paraId="624E35F5" w14:textId="77777777" w:rsidR="00800EEF" w:rsidRPr="000563D8" w:rsidRDefault="00800EEF" w:rsidP="009C3E5A">
            <w:r w:rsidRPr="000563D8">
              <w:t>3 (Springfield)</w:t>
            </w:r>
          </w:p>
        </w:tc>
        <w:tc>
          <w:tcPr>
            <w:tcW w:w="1087" w:type="dxa"/>
            <w:tcBorders>
              <w:top w:val="single" w:sz="4" w:space="0" w:color="auto"/>
              <w:left w:val="single" w:sz="4" w:space="0" w:color="auto"/>
              <w:bottom w:val="single" w:sz="4" w:space="0" w:color="auto"/>
              <w:right w:val="single" w:sz="4" w:space="0" w:color="auto"/>
            </w:tcBorders>
            <w:hideMark/>
          </w:tcPr>
          <w:p w14:paraId="6D78F5CE" w14:textId="77777777" w:rsidR="00800EEF" w:rsidRPr="000563D8" w:rsidRDefault="00800EEF" w:rsidP="009C3E5A">
            <w:r w:rsidRPr="000563D8">
              <w:t>1,754</w:t>
            </w:r>
          </w:p>
        </w:tc>
      </w:tr>
      <w:tr w:rsidR="00800EEF" w:rsidRPr="000563D8" w14:paraId="4D862CF1" w14:textId="77777777" w:rsidTr="009C3E5A">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14:paraId="08CC5324" w14:textId="77777777" w:rsidR="00800EEF" w:rsidRPr="000563D8" w:rsidRDefault="00800EEF" w:rsidP="009C3E5A">
            <w:r w:rsidRPr="000563D8">
              <w:t>4 (Belleville)</w:t>
            </w:r>
          </w:p>
        </w:tc>
        <w:tc>
          <w:tcPr>
            <w:tcW w:w="1087" w:type="dxa"/>
            <w:tcBorders>
              <w:top w:val="single" w:sz="4" w:space="0" w:color="auto"/>
              <w:left w:val="single" w:sz="4" w:space="0" w:color="auto"/>
              <w:bottom w:val="single" w:sz="4" w:space="0" w:color="auto"/>
              <w:right w:val="single" w:sz="4" w:space="0" w:color="auto"/>
            </w:tcBorders>
            <w:hideMark/>
          </w:tcPr>
          <w:p w14:paraId="219E35E4" w14:textId="77777777" w:rsidR="00800EEF" w:rsidRPr="000563D8" w:rsidRDefault="00800EEF" w:rsidP="009C3E5A">
            <w:r w:rsidRPr="000563D8">
              <w:t>1,266</w:t>
            </w:r>
          </w:p>
        </w:tc>
      </w:tr>
      <w:tr w:rsidR="00800EEF" w:rsidRPr="000563D8" w14:paraId="6FCBCD06" w14:textId="77777777" w:rsidTr="009C3E5A">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14:paraId="2F76ED79" w14:textId="77777777" w:rsidR="00800EEF" w:rsidRPr="000563D8" w:rsidRDefault="00800EEF" w:rsidP="009C3E5A">
            <w:r w:rsidRPr="000563D8">
              <w:t>5 (Marion)</w:t>
            </w:r>
          </w:p>
        </w:tc>
        <w:tc>
          <w:tcPr>
            <w:tcW w:w="1087" w:type="dxa"/>
            <w:tcBorders>
              <w:top w:val="single" w:sz="4" w:space="0" w:color="auto"/>
              <w:left w:val="single" w:sz="4" w:space="0" w:color="auto"/>
              <w:bottom w:val="single" w:sz="4" w:space="0" w:color="auto"/>
              <w:right w:val="single" w:sz="4" w:space="0" w:color="auto"/>
            </w:tcBorders>
            <w:hideMark/>
          </w:tcPr>
          <w:p w14:paraId="0080FF39" w14:textId="77777777" w:rsidR="00800EEF" w:rsidRPr="000563D8" w:rsidRDefault="00800EEF" w:rsidP="009C3E5A">
            <w:r w:rsidRPr="000563D8">
              <w:t>1,288</w:t>
            </w:r>
          </w:p>
        </w:tc>
      </w:tr>
      <w:tr w:rsidR="00800EEF" w:rsidRPr="000563D8" w14:paraId="255F9F01" w14:textId="77777777" w:rsidTr="009C3E5A">
        <w:trPr>
          <w:jc w:val="center"/>
        </w:trPr>
        <w:tc>
          <w:tcPr>
            <w:tcW w:w="1703" w:type="dxa"/>
            <w:tcBorders>
              <w:top w:val="single" w:sz="4" w:space="0" w:color="auto"/>
              <w:left w:val="single" w:sz="4" w:space="0" w:color="auto"/>
              <w:bottom w:val="single" w:sz="4" w:space="0" w:color="auto"/>
              <w:right w:val="single" w:sz="4" w:space="0" w:color="auto"/>
            </w:tcBorders>
            <w:hideMark/>
          </w:tcPr>
          <w:p w14:paraId="78855C88" w14:textId="77777777" w:rsidR="00800EEF" w:rsidRPr="000563D8" w:rsidRDefault="00800EEF" w:rsidP="009C3E5A">
            <w:r w:rsidRPr="000563D8">
              <w:t>Weighted Average</w:t>
            </w:r>
            <w:r w:rsidRPr="009C362B">
              <w:rPr>
                <w:rFonts w:eastAsiaTheme="minorEastAsia"/>
                <w:vertAlign w:val="superscript"/>
              </w:rPr>
              <w:footnoteReference w:id="240"/>
            </w:r>
          </w:p>
        </w:tc>
        <w:tc>
          <w:tcPr>
            <w:tcW w:w="1087" w:type="dxa"/>
            <w:tcBorders>
              <w:top w:val="single" w:sz="4" w:space="0" w:color="auto"/>
              <w:left w:val="single" w:sz="4" w:space="0" w:color="auto"/>
              <w:bottom w:val="single" w:sz="4" w:space="0" w:color="auto"/>
              <w:right w:val="single" w:sz="4" w:space="0" w:color="auto"/>
            </w:tcBorders>
            <w:hideMark/>
          </w:tcPr>
          <w:p w14:paraId="2F3BD4CE" w14:textId="77777777" w:rsidR="00800EEF" w:rsidRPr="000563D8" w:rsidRDefault="00800EEF" w:rsidP="009C3E5A">
            <w:r w:rsidRPr="000563D8">
              <w:t>1,821</w:t>
            </w:r>
          </w:p>
        </w:tc>
      </w:tr>
    </w:tbl>
    <w:p w14:paraId="6063BDBB" w14:textId="77777777" w:rsidR="00800EEF" w:rsidRDefault="00800EEF" w:rsidP="00800EEF">
      <w:pPr>
        <w:ind w:firstLine="720"/>
        <w:rPr>
          <w:ins w:id="3491" w:author="Samuel Dent" w:date="2015-09-24T06:16:00Z"/>
          <w:rFonts w:cstheme="minorHAnsi"/>
          <w:noProof/>
          <w:szCs w:val="20"/>
        </w:rPr>
      </w:pPr>
      <w:r w:rsidRPr="000563D8">
        <w:rPr>
          <w:rFonts w:cstheme="minorHAnsi"/>
          <w:noProof/>
          <w:szCs w:val="20"/>
        </w:rPr>
        <w:tab/>
      </w:r>
    </w:p>
    <w:p w14:paraId="6D729D00" w14:textId="195CF5ED" w:rsidR="00800EEF" w:rsidRPr="00C2235F" w:rsidRDefault="00800EEF" w:rsidP="00800EEF">
      <w:pPr>
        <w:ind w:firstLine="720"/>
        <w:rPr>
          <w:ins w:id="3492" w:author="Samuel Dent" w:date="2015-09-24T06:16:00Z"/>
          <w:rPrChange w:id="3493" w:author="Samuel Dent" w:date="2016-01-14T05:50:00Z">
            <w:rPr>
              <w:ins w:id="3494" w:author="Samuel Dent" w:date="2015-09-24T06:16:00Z"/>
              <w:color w:val="FF0000"/>
            </w:rPr>
          </w:rPrChange>
        </w:rPr>
      </w:pPr>
      <w:ins w:id="3495" w:author="Samuel Dent" w:date="2015-09-24T06:16:00Z">
        <w:r w:rsidRPr="00C2235F">
          <w:rPr>
            <w:rPrChange w:id="3496" w:author="Samuel Dent" w:date="2016-01-14T05:50:00Z">
              <w:rPr>
                <w:color w:val="FF0000"/>
              </w:rPr>
            </w:rPrChange>
          </w:rPr>
          <w:t xml:space="preserve">TRFheat </w:t>
        </w:r>
        <w:r w:rsidRPr="00C2235F">
          <w:rPr>
            <w:rPrChange w:id="3497" w:author="Samuel Dent" w:date="2016-01-14T05:50:00Z">
              <w:rPr>
                <w:color w:val="FF0000"/>
              </w:rPr>
            </w:rPrChange>
          </w:rPr>
          <w:tab/>
        </w:r>
        <w:r w:rsidRPr="00C2235F">
          <w:rPr>
            <w:rPrChange w:id="3498" w:author="Samuel Dent" w:date="2016-01-14T05:50:00Z">
              <w:rPr>
                <w:color w:val="FF0000"/>
              </w:rPr>
            </w:rPrChange>
          </w:rPr>
          <w:tab/>
        </w:r>
        <w:r w:rsidRPr="00C2235F">
          <w:t xml:space="preserve">= Thermal Regain Factor for </w:t>
        </w:r>
      </w:ins>
      <w:ins w:id="3499" w:author="Samuel Dent" w:date="2016-01-14T05:50:00Z">
        <w:r w:rsidR="00C2235F">
          <w:t>heat</w:t>
        </w:r>
      </w:ins>
      <w:ins w:id="3500" w:author="Samuel Dent" w:date="2015-09-24T06:16:00Z">
        <w:r w:rsidRPr="00C2235F">
          <w:t>ing by space type</w:t>
        </w:r>
        <w:r w:rsidRPr="00C2235F">
          <w:rPr>
            <w:rPrChange w:id="3501" w:author="Samuel Dent" w:date="2016-01-14T05:50:00Z">
              <w:rPr>
                <w:color w:val="FF0000"/>
              </w:rPr>
            </w:rPrChange>
          </w:rPr>
          <w:t xml:space="preserve"> </w:t>
        </w:r>
      </w:ins>
    </w:p>
    <w:p w14:paraId="60FE02AF" w14:textId="77777777" w:rsidR="00800EEF" w:rsidRPr="00C2235F" w:rsidRDefault="00800EEF" w:rsidP="00800EEF">
      <w:pPr>
        <w:ind w:left="1440" w:firstLine="720"/>
        <w:rPr>
          <w:ins w:id="3502" w:author="Samuel Dent" w:date="2015-09-24T06:16:00Z"/>
          <w:rPrChange w:id="3503" w:author="Samuel Dent" w:date="2016-01-14T05:50:00Z">
            <w:rPr>
              <w:ins w:id="3504" w:author="Samuel Dent" w:date="2015-09-24T06:16:00Z"/>
              <w:color w:val="FF0000"/>
            </w:rPr>
          </w:rPrChange>
        </w:rPr>
      </w:pPr>
      <w:ins w:id="3505" w:author="Samuel Dent" w:date="2015-09-24T06:16:00Z">
        <w:r w:rsidRPr="00C2235F">
          <w:rPr>
            <w:rPrChange w:id="3506" w:author="Samuel Dent" w:date="2016-01-14T05:50:00Z">
              <w:rPr>
                <w:color w:val="FF0000"/>
              </w:rPr>
            </w:rPrChange>
          </w:rPr>
          <w:t>= 0.40 for Semi-Conditioned Spaces</w:t>
        </w:r>
      </w:ins>
    </w:p>
    <w:p w14:paraId="0BB9CCD1" w14:textId="77777777" w:rsidR="00800EEF" w:rsidRPr="00C2235F" w:rsidRDefault="00800EEF" w:rsidP="00800EEF">
      <w:pPr>
        <w:rPr>
          <w:ins w:id="3507" w:author="Samuel Dent" w:date="2015-09-24T06:16:00Z"/>
          <w:rPrChange w:id="3508" w:author="Samuel Dent" w:date="2016-01-14T05:50:00Z">
            <w:rPr>
              <w:ins w:id="3509" w:author="Samuel Dent" w:date="2015-09-24T06:16:00Z"/>
              <w:color w:val="FF0000"/>
            </w:rPr>
          </w:rPrChange>
        </w:rPr>
      </w:pPr>
      <w:ins w:id="3510" w:author="Samuel Dent" w:date="2015-09-24T06:16:00Z">
        <w:r w:rsidRPr="00C2235F">
          <w:rPr>
            <w:rPrChange w:id="3511" w:author="Samuel Dent" w:date="2016-01-14T05:50:00Z">
              <w:rPr>
                <w:color w:val="FF0000"/>
              </w:rPr>
            </w:rPrChange>
          </w:rPr>
          <w:t xml:space="preserve">                        </w:t>
        </w:r>
        <w:r w:rsidRPr="00C2235F">
          <w:rPr>
            <w:rPrChange w:id="3512" w:author="Samuel Dent" w:date="2016-01-14T05:50:00Z">
              <w:rPr>
                <w:color w:val="FF0000"/>
              </w:rPr>
            </w:rPrChange>
          </w:rPr>
          <w:tab/>
        </w:r>
        <w:r w:rsidRPr="00C2235F">
          <w:rPr>
            <w:rPrChange w:id="3513" w:author="Samuel Dent" w:date="2016-01-14T05:50:00Z">
              <w:rPr>
                <w:color w:val="FF0000"/>
              </w:rPr>
            </w:rPrChange>
          </w:rPr>
          <w:tab/>
          <w:t>= 1.0 for Unconditioned Spaces</w:t>
        </w:r>
        <w:r w:rsidRPr="00C2235F">
          <w:rPr>
            <w:rStyle w:val="FootnoteReference"/>
            <w:rFonts w:eastAsiaTheme="minorEastAsia"/>
            <w:rPrChange w:id="3514" w:author="Samuel Dent" w:date="2016-01-14T05:50:00Z">
              <w:rPr>
                <w:rStyle w:val="FootnoteReference"/>
                <w:rFonts w:eastAsiaTheme="minorEastAsia"/>
                <w:color w:val="FF0000"/>
              </w:rPr>
            </w:rPrChange>
          </w:rPr>
          <w:footnoteReference w:id="241"/>
        </w:r>
      </w:ins>
    </w:p>
    <w:p w14:paraId="71F32E36" w14:textId="77777777" w:rsidR="00800EEF" w:rsidRPr="000563D8" w:rsidDel="006174F0" w:rsidRDefault="00800EEF" w:rsidP="00800EEF">
      <w:pPr>
        <w:spacing w:before="120" w:after="240"/>
        <w:rPr>
          <w:del w:id="3517" w:author="Samuel Dent" w:date="2015-09-24T06:16:00Z"/>
          <w:rFonts w:cstheme="minorHAnsi"/>
          <w:noProof/>
          <w:szCs w:val="20"/>
        </w:rPr>
      </w:pPr>
    </w:p>
    <w:p w14:paraId="1940C7FA" w14:textId="77777777" w:rsidR="00800EEF" w:rsidRPr="000563D8" w:rsidRDefault="00800EEF" w:rsidP="00800EEF">
      <w:pPr>
        <w:widowControl/>
        <w:ind w:firstLine="720"/>
        <w:jc w:val="left"/>
        <w:rPr>
          <w:rFonts w:cstheme="minorHAnsi"/>
          <w:noProof/>
          <w:szCs w:val="20"/>
        </w:rPr>
      </w:pPr>
      <w:r w:rsidRPr="000563D8">
        <w:rPr>
          <w:rFonts w:cstheme="minorHAnsi"/>
          <w:noProof/>
          <w:szCs w:val="20"/>
        </w:rPr>
        <w:t>COP</w:t>
      </w:r>
      <w:r w:rsidRPr="000563D8">
        <w:rPr>
          <w:rFonts w:cstheme="minorHAnsi"/>
          <w:noProof/>
          <w:szCs w:val="20"/>
        </w:rPr>
        <w:tab/>
      </w:r>
      <w:r w:rsidRPr="000563D8">
        <w:rPr>
          <w:rFonts w:cstheme="minorHAnsi"/>
          <w:noProof/>
          <w:szCs w:val="20"/>
        </w:rPr>
        <w:tab/>
        <w:t>= Coefficient of Performance of electric heating system</w:t>
      </w:r>
      <w:r w:rsidRPr="000563D8">
        <w:rPr>
          <w:rFonts w:ascii="Arial" w:eastAsia="Calibri" w:hAnsi="Arial"/>
          <w:noProof/>
          <w:vertAlign w:val="superscript"/>
        </w:rPr>
        <w:footnoteReference w:id="242"/>
      </w:r>
    </w:p>
    <w:p w14:paraId="65448D1F" w14:textId="77777777" w:rsidR="00800EEF" w:rsidRPr="000563D8" w:rsidRDefault="00800EEF" w:rsidP="00800EEF">
      <w:pPr>
        <w:spacing w:after="240"/>
        <w:ind w:left="1440" w:firstLine="720"/>
        <w:rPr>
          <w:rFonts w:cstheme="minorHAnsi"/>
          <w:szCs w:val="20"/>
        </w:rPr>
      </w:pPr>
      <w:r w:rsidRPr="000563D8">
        <w:rPr>
          <w:rFonts w:cstheme="minorHAnsi"/>
          <w:noProof/>
          <w:szCs w:val="20"/>
        </w:rPr>
        <w:t>= Actual.</w:t>
      </w:r>
      <w:r w:rsidRPr="000563D8">
        <w:rPr>
          <w:rFonts w:cstheme="minorHAnsi"/>
          <w:szCs w:val="20"/>
        </w:rPr>
        <w:t xml:space="preserve"> If not available use</w:t>
      </w:r>
      <w:r w:rsidRPr="000563D8">
        <w:rPr>
          <w:rFonts w:ascii="Arial" w:eastAsiaTheme="minorEastAsia" w:hAnsi="Arial"/>
          <w:vertAlign w:val="superscript"/>
        </w:rPr>
        <w:footnoteReference w:id="243"/>
      </w:r>
      <w:r w:rsidRPr="000563D8">
        <w:rPr>
          <w:rFonts w:cstheme="minorHAnsi"/>
          <w:szCs w:val="20"/>
        </w:rPr>
        <w:t>:</w:t>
      </w:r>
    </w:p>
    <w:tbl>
      <w:tblPr>
        <w:tblStyle w:val="TableGrid6"/>
        <w:tblW w:w="0" w:type="auto"/>
        <w:jc w:val="center"/>
        <w:tblLayout w:type="fixed"/>
        <w:tblLook w:val="04A0" w:firstRow="1" w:lastRow="0" w:firstColumn="1" w:lastColumn="0" w:noHBand="0" w:noVBand="1"/>
        <w:tblPrChange w:id="3518" w:author="Samuel Dent" w:date="2015-09-24T06:16:00Z">
          <w:tblPr>
            <w:tblStyle w:val="TableGrid6"/>
            <w:tblW w:w="0" w:type="auto"/>
            <w:jc w:val="center"/>
            <w:tblLayout w:type="fixed"/>
            <w:tblLook w:val="04A0" w:firstRow="1" w:lastRow="0" w:firstColumn="1" w:lastColumn="0" w:noHBand="0" w:noVBand="1"/>
          </w:tblPr>
        </w:tblPrChange>
      </w:tblPr>
      <w:tblGrid>
        <w:gridCol w:w="1341"/>
        <w:gridCol w:w="1773"/>
        <w:gridCol w:w="1484"/>
        <w:gridCol w:w="1415"/>
        <w:tblGridChange w:id="3519">
          <w:tblGrid>
            <w:gridCol w:w="1341"/>
            <w:gridCol w:w="994"/>
            <w:gridCol w:w="779"/>
            <w:gridCol w:w="562"/>
            <w:gridCol w:w="922"/>
            <w:gridCol w:w="851"/>
            <w:gridCol w:w="564"/>
            <w:gridCol w:w="920"/>
            <w:gridCol w:w="1415"/>
          </w:tblGrid>
        </w:tblGridChange>
      </w:tblGrid>
      <w:tr w:rsidR="00800EEF" w:rsidRPr="00F40C53" w14:paraId="588F789C" w14:textId="77777777" w:rsidTr="009C3E5A">
        <w:trPr>
          <w:tblHeader/>
          <w:jc w:val="center"/>
          <w:trPrChange w:id="3520" w:author="Samuel Dent" w:date="2015-09-24T06:16:00Z">
            <w:trPr>
              <w:gridBefore w:val="2"/>
              <w:jc w:val="center"/>
            </w:trPr>
          </w:trPrChange>
        </w:trPr>
        <w:tc>
          <w:tcPr>
            <w:tcW w:w="134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3521" w:author="Samuel Dent" w:date="2015-09-24T06:16:00Z">
              <w:tcPr>
                <w:tcW w:w="1341"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14:paraId="11E6CD29" w14:textId="77777777" w:rsidR="00800EEF" w:rsidRPr="009C362B" w:rsidRDefault="00800EEF">
            <w:pPr>
              <w:pStyle w:val="TableText"/>
            </w:pPr>
            <w:r w:rsidRPr="009C362B">
              <w:t>System Type</w:t>
            </w:r>
          </w:p>
        </w:tc>
        <w:tc>
          <w:tcPr>
            <w:tcW w:w="177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3522" w:author="Samuel Dent" w:date="2015-09-24T06:16:00Z">
              <w:tcPr>
                <w:tcW w:w="1773"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14:paraId="5E594AC6" w14:textId="77777777" w:rsidR="00800EEF" w:rsidRPr="009C362B" w:rsidRDefault="00800EEF">
            <w:pPr>
              <w:pStyle w:val="TableText"/>
            </w:pPr>
            <w:r w:rsidRPr="009C362B">
              <w:t>Age of Equipment</w:t>
            </w:r>
          </w:p>
        </w:tc>
        <w:tc>
          <w:tcPr>
            <w:tcW w:w="148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3523" w:author="Samuel Dent" w:date="2015-09-24T06:16:00Z">
              <w:tcPr>
                <w:tcW w:w="1484"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14:paraId="22968691" w14:textId="77777777" w:rsidR="00800EEF" w:rsidRPr="009C362B" w:rsidRDefault="00800EEF">
            <w:pPr>
              <w:pStyle w:val="TableText"/>
            </w:pPr>
            <w:r w:rsidRPr="009C362B">
              <w:t>HSPF Estimate</w:t>
            </w:r>
          </w:p>
        </w:tc>
        <w:tc>
          <w:tcPr>
            <w:tcW w:w="141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3524" w:author="Samuel Dent" w:date="2015-09-24T06:16:00Z">
              <w:tcPr>
                <w:tcW w:w="141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14:paraId="03B52D17" w14:textId="77777777" w:rsidR="00800EEF" w:rsidRPr="009C362B" w:rsidRDefault="00800EEF">
            <w:pPr>
              <w:pStyle w:val="TableText"/>
            </w:pPr>
            <w:r w:rsidRPr="009C362B">
              <w:t>COP Estimate</w:t>
            </w:r>
          </w:p>
        </w:tc>
      </w:tr>
      <w:tr w:rsidR="00800EEF" w:rsidRPr="000563D8" w14:paraId="0BF71AF7" w14:textId="77777777" w:rsidTr="00D46088">
        <w:trPr>
          <w:trHeight w:val="323"/>
          <w:jc w:val="center"/>
          <w:trPrChange w:id="3525" w:author="Stephanie Baer" w:date="2016-01-21T13:54:00Z">
            <w:trPr>
              <w:gridAfter w:val="0"/>
              <w:trHeight w:val="323"/>
              <w:jc w:val="center"/>
            </w:trPr>
          </w:trPrChange>
        </w:trPr>
        <w:tc>
          <w:tcPr>
            <w:tcW w:w="1341" w:type="dxa"/>
            <w:vMerge w:val="restart"/>
            <w:vAlign w:val="center"/>
            <w:hideMark/>
            <w:tcPrChange w:id="3526" w:author="Stephanie Baer" w:date="2016-01-21T13:54:00Z">
              <w:tcPr>
                <w:tcW w:w="1341" w:type="dxa"/>
                <w:vMerge w:val="restart"/>
                <w:hideMark/>
              </w:tcPr>
            </w:tcPrChange>
          </w:tcPr>
          <w:p w14:paraId="1312EDCA" w14:textId="77777777" w:rsidR="00800EEF" w:rsidRPr="000563D8" w:rsidRDefault="00800EEF">
            <w:pPr>
              <w:pStyle w:val="TableText"/>
              <w:rPr>
                <w:rFonts w:asciiTheme="minorHAnsi" w:hAnsiTheme="minorHAnsi"/>
                <w:szCs w:val="22"/>
              </w:rPr>
            </w:pPr>
            <w:r w:rsidRPr="000563D8">
              <w:t>Heat Pump</w:t>
            </w:r>
          </w:p>
        </w:tc>
        <w:tc>
          <w:tcPr>
            <w:tcW w:w="1773" w:type="dxa"/>
            <w:hideMark/>
            <w:tcPrChange w:id="3527" w:author="Stephanie Baer" w:date="2016-01-21T13:54:00Z">
              <w:tcPr>
                <w:tcW w:w="1773" w:type="dxa"/>
                <w:gridSpan w:val="2"/>
                <w:hideMark/>
              </w:tcPr>
            </w:tcPrChange>
          </w:tcPr>
          <w:p w14:paraId="58390E30" w14:textId="77777777" w:rsidR="00800EEF" w:rsidRPr="000563D8" w:rsidRDefault="00800EEF">
            <w:pPr>
              <w:pStyle w:val="TableText"/>
              <w:rPr>
                <w:rFonts w:asciiTheme="minorHAnsi" w:hAnsiTheme="minorHAnsi"/>
                <w:szCs w:val="22"/>
              </w:rPr>
            </w:pPr>
            <w:r w:rsidRPr="000563D8">
              <w:t>Before 2006</w:t>
            </w:r>
          </w:p>
        </w:tc>
        <w:tc>
          <w:tcPr>
            <w:tcW w:w="1484" w:type="dxa"/>
            <w:hideMark/>
            <w:tcPrChange w:id="3528" w:author="Stephanie Baer" w:date="2016-01-21T13:54:00Z">
              <w:tcPr>
                <w:tcW w:w="1484" w:type="dxa"/>
                <w:gridSpan w:val="2"/>
                <w:hideMark/>
              </w:tcPr>
            </w:tcPrChange>
          </w:tcPr>
          <w:p w14:paraId="1FE21CEF" w14:textId="77777777" w:rsidR="00800EEF" w:rsidRPr="000563D8" w:rsidRDefault="00800EEF">
            <w:pPr>
              <w:pStyle w:val="TableText"/>
              <w:rPr>
                <w:rFonts w:asciiTheme="minorHAnsi" w:hAnsiTheme="minorHAnsi"/>
                <w:szCs w:val="22"/>
              </w:rPr>
            </w:pPr>
            <w:r w:rsidRPr="000563D8">
              <w:t>6.8</w:t>
            </w:r>
          </w:p>
        </w:tc>
        <w:tc>
          <w:tcPr>
            <w:tcW w:w="1415" w:type="dxa"/>
            <w:hideMark/>
            <w:tcPrChange w:id="3529" w:author="Stephanie Baer" w:date="2016-01-21T13:54:00Z">
              <w:tcPr>
                <w:tcW w:w="1415" w:type="dxa"/>
                <w:gridSpan w:val="2"/>
                <w:hideMark/>
              </w:tcPr>
            </w:tcPrChange>
          </w:tcPr>
          <w:p w14:paraId="407CB9F7" w14:textId="77777777" w:rsidR="00800EEF" w:rsidRPr="000563D8" w:rsidRDefault="00800EEF">
            <w:pPr>
              <w:pStyle w:val="TableText"/>
              <w:rPr>
                <w:rFonts w:asciiTheme="minorHAnsi" w:hAnsiTheme="minorHAnsi"/>
                <w:szCs w:val="22"/>
              </w:rPr>
            </w:pPr>
            <w:r w:rsidRPr="000563D8">
              <w:t>2.00</w:t>
            </w:r>
          </w:p>
        </w:tc>
      </w:tr>
      <w:tr w:rsidR="00800EEF" w:rsidRPr="000563D8" w14:paraId="40B4A3B1" w14:textId="77777777" w:rsidTr="009C3E5A">
        <w:trPr>
          <w:jc w:val="center"/>
        </w:trPr>
        <w:tc>
          <w:tcPr>
            <w:tcW w:w="1341" w:type="dxa"/>
            <w:vMerge/>
            <w:hideMark/>
          </w:tcPr>
          <w:p w14:paraId="21D22E3B" w14:textId="77777777" w:rsidR="00800EEF" w:rsidRPr="000563D8" w:rsidRDefault="00800EEF">
            <w:pPr>
              <w:pStyle w:val="TableText"/>
            </w:pPr>
          </w:p>
        </w:tc>
        <w:tc>
          <w:tcPr>
            <w:tcW w:w="1773" w:type="dxa"/>
            <w:hideMark/>
          </w:tcPr>
          <w:p w14:paraId="17443F44" w14:textId="77777777" w:rsidR="00800EEF" w:rsidRPr="000563D8" w:rsidRDefault="00800EEF">
            <w:pPr>
              <w:pStyle w:val="TableText"/>
              <w:rPr>
                <w:rFonts w:asciiTheme="minorHAnsi" w:hAnsiTheme="minorHAnsi"/>
                <w:szCs w:val="22"/>
              </w:rPr>
            </w:pPr>
            <w:r w:rsidRPr="000563D8" w:rsidDel="00C56DBE">
              <w:t xml:space="preserve">After </w:t>
            </w:r>
            <w:r w:rsidRPr="000563D8">
              <w:t>2006 - 2014</w:t>
            </w:r>
          </w:p>
        </w:tc>
        <w:tc>
          <w:tcPr>
            <w:tcW w:w="1484" w:type="dxa"/>
            <w:hideMark/>
          </w:tcPr>
          <w:p w14:paraId="303BBF2A" w14:textId="77777777" w:rsidR="00800EEF" w:rsidRPr="000563D8" w:rsidRDefault="00800EEF">
            <w:pPr>
              <w:pStyle w:val="TableText"/>
              <w:rPr>
                <w:rFonts w:asciiTheme="minorHAnsi" w:hAnsiTheme="minorHAnsi"/>
                <w:szCs w:val="22"/>
              </w:rPr>
            </w:pPr>
            <w:r w:rsidRPr="000563D8">
              <w:t>7.7</w:t>
            </w:r>
          </w:p>
        </w:tc>
        <w:tc>
          <w:tcPr>
            <w:tcW w:w="1415" w:type="dxa"/>
            <w:hideMark/>
          </w:tcPr>
          <w:p w14:paraId="7F216F38" w14:textId="77777777" w:rsidR="00800EEF" w:rsidRPr="000563D8" w:rsidRDefault="00800EEF">
            <w:pPr>
              <w:pStyle w:val="TableText"/>
              <w:rPr>
                <w:rFonts w:asciiTheme="minorHAnsi" w:hAnsiTheme="minorHAnsi"/>
                <w:szCs w:val="22"/>
              </w:rPr>
            </w:pPr>
            <w:r w:rsidRPr="000563D8">
              <w:t>2.26</w:t>
            </w:r>
          </w:p>
        </w:tc>
      </w:tr>
      <w:tr w:rsidR="00800EEF" w:rsidRPr="000563D8" w14:paraId="408FF1ED" w14:textId="77777777" w:rsidTr="009C3E5A">
        <w:trPr>
          <w:jc w:val="center"/>
        </w:trPr>
        <w:tc>
          <w:tcPr>
            <w:tcW w:w="1341" w:type="dxa"/>
            <w:vMerge/>
          </w:tcPr>
          <w:p w14:paraId="6CF889F3" w14:textId="77777777" w:rsidR="00800EEF" w:rsidRPr="000563D8" w:rsidRDefault="00800EEF">
            <w:pPr>
              <w:pStyle w:val="TableText"/>
            </w:pPr>
          </w:p>
        </w:tc>
        <w:tc>
          <w:tcPr>
            <w:tcW w:w="1773" w:type="dxa"/>
          </w:tcPr>
          <w:p w14:paraId="15D12884" w14:textId="77777777" w:rsidR="00800EEF" w:rsidRPr="000563D8" w:rsidRDefault="00800EEF">
            <w:pPr>
              <w:pStyle w:val="TableText"/>
              <w:rPr>
                <w:rFonts w:asciiTheme="minorHAnsi" w:hAnsiTheme="minorHAnsi"/>
                <w:szCs w:val="22"/>
              </w:rPr>
            </w:pPr>
            <w:r w:rsidRPr="000563D8">
              <w:t>2015 on</w:t>
            </w:r>
          </w:p>
        </w:tc>
        <w:tc>
          <w:tcPr>
            <w:tcW w:w="1484" w:type="dxa"/>
          </w:tcPr>
          <w:p w14:paraId="140BFF89" w14:textId="77777777" w:rsidR="00800EEF" w:rsidRPr="000563D8" w:rsidRDefault="00800EEF">
            <w:pPr>
              <w:pStyle w:val="TableText"/>
              <w:rPr>
                <w:rFonts w:asciiTheme="minorHAnsi" w:hAnsiTheme="minorHAnsi"/>
                <w:szCs w:val="22"/>
              </w:rPr>
            </w:pPr>
            <w:r w:rsidRPr="000563D8">
              <w:t>8.2</w:t>
            </w:r>
          </w:p>
        </w:tc>
        <w:tc>
          <w:tcPr>
            <w:tcW w:w="1415" w:type="dxa"/>
          </w:tcPr>
          <w:p w14:paraId="2B56EB5C" w14:textId="77777777" w:rsidR="00800EEF" w:rsidRPr="000563D8" w:rsidRDefault="00800EEF">
            <w:pPr>
              <w:pStyle w:val="TableText"/>
              <w:rPr>
                <w:rFonts w:asciiTheme="minorHAnsi" w:hAnsiTheme="minorHAnsi"/>
                <w:szCs w:val="22"/>
              </w:rPr>
            </w:pPr>
            <w:r w:rsidRPr="000563D8">
              <w:t>2.40</w:t>
            </w:r>
          </w:p>
        </w:tc>
      </w:tr>
      <w:tr w:rsidR="00800EEF" w:rsidRPr="000563D8" w14:paraId="38159131" w14:textId="77777777" w:rsidTr="009C3E5A">
        <w:trPr>
          <w:jc w:val="center"/>
        </w:trPr>
        <w:tc>
          <w:tcPr>
            <w:tcW w:w="1341" w:type="dxa"/>
            <w:tcBorders>
              <w:top w:val="single" w:sz="4" w:space="0" w:color="auto"/>
              <w:left w:val="single" w:sz="4" w:space="0" w:color="auto"/>
              <w:bottom w:val="single" w:sz="4" w:space="0" w:color="auto"/>
              <w:right w:val="single" w:sz="4" w:space="0" w:color="auto"/>
            </w:tcBorders>
            <w:hideMark/>
          </w:tcPr>
          <w:p w14:paraId="6D40F234" w14:textId="77777777" w:rsidR="00800EEF" w:rsidRPr="000563D8" w:rsidRDefault="00800EEF">
            <w:pPr>
              <w:pStyle w:val="TableText"/>
              <w:rPr>
                <w:rFonts w:asciiTheme="minorHAnsi" w:hAnsiTheme="minorHAnsi"/>
                <w:szCs w:val="22"/>
              </w:rPr>
            </w:pPr>
            <w:r w:rsidRPr="000563D8">
              <w:t>Resistance</w:t>
            </w:r>
          </w:p>
        </w:tc>
        <w:tc>
          <w:tcPr>
            <w:tcW w:w="1773" w:type="dxa"/>
            <w:tcBorders>
              <w:top w:val="single" w:sz="4" w:space="0" w:color="auto"/>
              <w:left w:val="single" w:sz="4" w:space="0" w:color="auto"/>
              <w:bottom w:val="single" w:sz="4" w:space="0" w:color="auto"/>
              <w:right w:val="single" w:sz="4" w:space="0" w:color="auto"/>
            </w:tcBorders>
            <w:hideMark/>
          </w:tcPr>
          <w:p w14:paraId="6F989E50" w14:textId="77777777" w:rsidR="00800EEF" w:rsidRPr="000563D8" w:rsidRDefault="00800EEF">
            <w:pPr>
              <w:pStyle w:val="TableText"/>
              <w:rPr>
                <w:rFonts w:asciiTheme="minorHAnsi" w:hAnsiTheme="minorHAnsi"/>
                <w:szCs w:val="22"/>
              </w:rPr>
            </w:pPr>
            <w:r w:rsidRPr="000563D8">
              <w:t>N/A</w:t>
            </w:r>
          </w:p>
        </w:tc>
        <w:tc>
          <w:tcPr>
            <w:tcW w:w="1484" w:type="dxa"/>
            <w:tcBorders>
              <w:top w:val="single" w:sz="4" w:space="0" w:color="auto"/>
              <w:left w:val="single" w:sz="4" w:space="0" w:color="auto"/>
              <w:bottom w:val="single" w:sz="4" w:space="0" w:color="auto"/>
              <w:right w:val="single" w:sz="4" w:space="0" w:color="auto"/>
            </w:tcBorders>
            <w:hideMark/>
          </w:tcPr>
          <w:p w14:paraId="4CFE52C8" w14:textId="77777777" w:rsidR="00800EEF" w:rsidRPr="000563D8" w:rsidRDefault="00800EEF">
            <w:pPr>
              <w:pStyle w:val="TableText"/>
              <w:rPr>
                <w:rFonts w:asciiTheme="minorHAnsi" w:hAnsiTheme="minorHAnsi"/>
                <w:szCs w:val="22"/>
              </w:rPr>
            </w:pPr>
            <w:r w:rsidRPr="000563D8">
              <w:t>N/A</w:t>
            </w:r>
          </w:p>
        </w:tc>
        <w:tc>
          <w:tcPr>
            <w:tcW w:w="1415" w:type="dxa"/>
            <w:tcBorders>
              <w:top w:val="single" w:sz="4" w:space="0" w:color="auto"/>
              <w:left w:val="single" w:sz="4" w:space="0" w:color="auto"/>
              <w:bottom w:val="single" w:sz="4" w:space="0" w:color="auto"/>
              <w:right w:val="single" w:sz="4" w:space="0" w:color="auto"/>
            </w:tcBorders>
            <w:hideMark/>
          </w:tcPr>
          <w:p w14:paraId="53BA95E7" w14:textId="77777777" w:rsidR="00800EEF" w:rsidRPr="000563D8" w:rsidRDefault="00800EEF">
            <w:pPr>
              <w:pStyle w:val="TableText"/>
              <w:rPr>
                <w:rFonts w:asciiTheme="minorHAnsi" w:hAnsiTheme="minorHAnsi"/>
                <w:szCs w:val="22"/>
              </w:rPr>
            </w:pPr>
            <w:r w:rsidRPr="000563D8">
              <w:t>1.00</w:t>
            </w:r>
          </w:p>
        </w:tc>
      </w:tr>
    </w:tbl>
    <w:p w14:paraId="2E6FC936" w14:textId="77777777" w:rsidR="00800EEF" w:rsidRPr="000563D8" w:rsidRDefault="00800EEF" w:rsidP="00800EEF">
      <w:pPr>
        <w:spacing w:after="240"/>
        <w:ind w:left="1440" w:hanging="1440"/>
        <w:rPr>
          <w:rFonts w:cstheme="minorHAnsi"/>
        </w:rPr>
      </w:pPr>
    </w:p>
    <w:p w14:paraId="1186F03E" w14:textId="77777777" w:rsidR="00800EEF" w:rsidRPr="000563D8" w:rsidRDefault="00800EEF" w:rsidP="00800EEF">
      <w:pPr>
        <w:spacing w:after="240"/>
        <w:ind w:left="1440" w:hanging="1440"/>
        <w:rPr>
          <w:rFonts w:cstheme="minorHAnsi"/>
        </w:rPr>
      </w:pPr>
      <w:r w:rsidRPr="000563D8">
        <w:rPr>
          <w:noProof/>
        </w:rPr>
        <w:lastRenderedPageBreak/>
        <mc:AlternateContent>
          <mc:Choice Requires="wps">
            <w:drawing>
              <wp:inline distT="0" distB="0" distL="0" distR="0" wp14:anchorId="776AB86C" wp14:editId="5431F454">
                <wp:extent cx="5722620" cy="1679944"/>
                <wp:effectExtent l="0" t="0" r="11430" b="15875"/>
                <wp:docPr id="336" name="Text Box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1679944"/>
                        </a:xfrm>
                        <a:prstGeom prst="rect">
                          <a:avLst/>
                        </a:prstGeom>
                        <a:solidFill>
                          <a:srgbClr val="FFFFFF"/>
                        </a:solidFill>
                        <a:ln w="9525">
                          <a:solidFill>
                            <a:srgbClr val="000000"/>
                          </a:solidFill>
                          <a:miter lim="800000"/>
                          <a:headEnd/>
                          <a:tailEnd/>
                        </a:ln>
                      </wps:spPr>
                      <wps:txbx>
                        <w:txbxContent>
                          <w:p w14:paraId="0ADDDDD9" w14:textId="77777777" w:rsidR="00F60751" w:rsidRDefault="00F60751" w:rsidP="00800EEF">
                            <w:pPr>
                              <w:rPr>
                                <w:rFonts w:cstheme="minorHAnsi"/>
                              </w:rPr>
                            </w:pPr>
                            <w:r>
                              <w:rPr>
                                <w:rFonts w:cstheme="minorHAnsi"/>
                              </w:rPr>
                              <w:t xml:space="preserve">For example, duct sealing in </w:t>
                            </w:r>
                            <w:ins w:id="3530" w:author="Samuel Dent" w:date="2015-09-24T06:16:00Z">
                              <w:r>
                                <w:rPr>
                                  <w:rFonts w:cstheme="minorHAnsi"/>
                                </w:rPr>
                                <w:t xml:space="preserve">unconditioned space in </w:t>
                              </w:r>
                            </w:ins>
                            <w:r>
                              <w:rPr>
                                <w:rFonts w:cstheme="minorHAnsi"/>
                              </w:rPr>
                              <w:t>a 36,000 Btu/H, 2.5 COP heat pump heated single family house in Springfield with the following duct evaluation results:</w:t>
                            </w:r>
                          </w:p>
                          <w:p w14:paraId="7C948AE5" w14:textId="77777777" w:rsidR="00F60751" w:rsidRDefault="00F60751" w:rsidP="00800EEF">
                            <w:pPr>
                              <w:ind w:left="720"/>
                              <w:rPr>
                                <w:rFonts w:cstheme="minorHAnsi"/>
                                <w:noProof/>
                              </w:rPr>
                            </w:pPr>
                            <w:r>
                              <w:rPr>
                                <w:rFonts w:cstheme="minorHAnsi"/>
                              </w:rPr>
                              <w:t>DE</w:t>
                            </w:r>
                            <w:r>
                              <w:rPr>
                                <w:rFonts w:cstheme="minorHAnsi"/>
                                <w:vertAlign w:val="subscript"/>
                              </w:rPr>
                              <w:t>after</w:t>
                            </w:r>
                            <w:r>
                              <w:rPr>
                                <w:rFonts w:cstheme="minorHAnsi"/>
                                <w:vertAlign w:val="subscript"/>
                              </w:rPr>
                              <w:tab/>
                            </w:r>
                            <w:r>
                              <w:rPr>
                                <w:rFonts w:cstheme="minorHAnsi"/>
                                <w:vertAlign w:val="subscript"/>
                              </w:rPr>
                              <w:tab/>
                            </w:r>
                            <w:r>
                              <w:rPr>
                                <w:rFonts w:cstheme="minorHAnsi"/>
                                <w:noProof/>
                              </w:rPr>
                              <w:t>= 0.92</w:t>
                            </w:r>
                            <w:r>
                              <w:rPr>
                                <w:rFonts w:cstheme="minorHAnsi"/>
                                <w:noProof/>
                              </w:rPr>
                              <w:tab/>
                            </w:r>
                          </w:p>
                          <w:p w14:paraId="69A174D1" w14:textId="77777777" w:rsidR="00F60751" w:rsidRDefault="00F60751" w:rsidP="00800EEF">
                            <w:pPr>
                              <w:ind w:left="720"/>
                              <w:rPr>
                                <w:rFonts w:cstheme="minorHAnsi"/>
                                <w:noProof/>
                              </w:rPr>
                            </w:pPr>
                            <w:r>
                              <w:rPr>
                                <w:rFonts w:cstheme="minorHAnsi"/>
                              </w:rPr>
                              <w:t>DE</w:t>
                            </w:r>
                            <w:r>
                              <w:rPr>
                                <w:rFonts w:cstheme="minorHAnsi"/>
                                <w:vertAlign w:val="subscript"/>
                              </w:rPr>
                              <w:t>before</w:t>
                            </w:r>
                            <w:r>
                              <w:rPr>
                                <w:rFonts w:cstheme="minorHAnsi"/>
                                <w:vertAlign w:val="subscript"/>
                              </w:rPr>
                              <w:tab/>
                            </w:r>
                            <w:r>
                              <w:rPr>
                                <w:rFonts w:cstheme="minorHAnsi"/>
                                <w:vertAlign w:val="subscript"/>
                              </w:rPr>
                              <w:tab/>
                            </w:r>
                            <w:r>
                              <w:rPr>
                                <w:rFonts w:cstheme="minorHAnsi"/>
                                <w:noProof/>
                              </w:rPr>
                              <w:t>= 0.85</w:t>
                            </w:r>
                          </w:p>
                          <w:p w14:paraId="720B590E" w14:textId="77777777" w:rsidR="00F60751" w:rsidRDefault="00F60751" w:rsidP="00800EEF">
                            <w:pPr>
                              <w:keepNext/>
                              <w:ind w:firstLine="720"/>
                              <w:rPr>
                                <w:rFonts w:cstheme="minorHAnsi"/>
                              </w:rPr>
                            </w:pPr>
                            <w:r>
                              <w:rPr>
                                <w:rFonts w:cstheme="minorHAnsi"/>
                              </w:rPr>
                              <w:t>Energy Savings:</w:t>
                            </w:r>
                          </w:p>
                          <w:p w14:paraId="386453D7" w14:textId="283E9BD0" w:rsidR="00F60751" w:rsidRDefault="00F60751" w:rsidP="00800EEF">
                            <w:pPr>
                              <w:keepNext/>
                              <w:ind w:left="720" w:firstLine="720"/>
                              <w:rPr>
                                <w:rFonts w:cstheme="minorHAnsi"/>
                              </w:rPr>
                            </w:pPr>
                            <w:r>
                              <w:rPr>
                                <w:rFonts w:cstheme="minorHAnsi"/>
                                <w:noProof/>
                              </w:rPr>
                              <w:t>Δ</w:t>
                            </w:r>
                            <w:r>
                              <w:rPr>
                                <w:rFonts w:cstheme="minorHAnsi"/>
                              </w:rPr>
                              <w:t>kWh</w:t>
                            </w:r>
                            <w:r>
                              <w:rPr>
                                <w:rFonts w:cstheme="minorHAnsi"/>
                                <w:vertAlign w:val="subscript"/>
                              </w:rPr>
                              <w:t>heating</w:t>
                            </w:r>
                            <w:r>
                              <w:rPr>
                                <w:rFonts w:cstheme="minorHAnsi"/>
                              </w:rPr>
                              <w:tab/>
                              <w:t>= ((0.92 – 0.85)/0.92) * 1</w:t>
                            </w:r>
                            <w:proofErr w:type="gramStart"/>
                            <w:r>
                              <w:rPr>
                                <w:rFonts w:cstheme="minorHAnsi"/>
                              </w:rPr>
                              <w:t>,</w:t>
                            </w:r>
                            <w:proofErr w:type="gramEnd"/>
                            <w:del w:id="3531" w:author="Samuel Dent" w:date="2016-01-14T05:51:00Z">
                              <w:r w:rsidDel="00C2235F">
                                <w:rPr>
                                  <w:rFonts w:cstheme="minorHAnsi"/>
                                </w:rPr>
                                <w:delText xml:space="preserve">967 </w:delText>
                              </w:r>
                            </w:del>
                            <w:ins w:id="3532" w:author="Samuel Dent" w:date="2016-01-14T05:51:00Z">
                              <w:r>
                                <w:rPr>
                                  <w:rFonts w:cstheme="minorHAnsi"/>
                                </w:rPr>
                                <w:t xml:space="preserve">754 </w:t>
                              </w:r>
                            </w:ins>
                            <w:r>
                              <w:rPr>
                                <w:rFonts w:cstheme="minorHAnsi"/>
                              </w:rPr>
                              <w:t>* 36,000</w:t>
                            </w:r>
                            <w:ins w:id="3533" w:author="Samuel Dent" w:date="2015-09-24T06:16:00Z">
                              <w:r>
                                <w:rPr>
                                  <w:rFonts w:cstheme="minorHAnsi"/>
                                </w:rPr>
                                <w:t xml:space="preserve"> * 1</w:t>
                              </w:r>
                            </w:ins>
                            <w:r>
                              <w:rPr>
                                <w:rFonts w:cstheme="minorHAnsi"/>
                              </w:rPr>
                              <w:t xml:space="preserve">) / 2.5) / </w:t>
                            </w:r>
                            <w:r>
                              <w:rPr>
                                <w:rFonts w:cstheme="minorHAnsi"/>
                                <w:noProof/>
                              </w:rPr>
                              <w:t>3412</w:t>
                            </w:r>
                            <w:r>
                              <w:rPr>
                                <w:rFonts w:cstheme="minorHAnsi"/>
                              </w:rPr>
                              <w:t xml:space="preserve"> </w:t>
                            </w:r>
                          </w:p>
                          <w:p w14:paraId="7BF12C5A" w14:textId="19C3655B" w:rsidR="00F60751" w:rsidRDefault="00F60751" w:rsidP="00800EEF">
                            <w:pPr>
                              <w:rPr>
                                <w:rFonts w:cstheme="minorHAnsi"/>
                              </w:rPr>
                            </w:pPr>
                            <w:r>
                              <w:rPr>
                                <w:rFonts w:cstheme="minorHAnsi"/>
                              </w:rPr>
                              <w:tab/>
                            </w:r>
                            <w:r>
                              <w:rPr>
                                <w:rFonts w:cstheme="minorHAnsi"/>
                              </w:rPr>
                              <w:tab/>
                            </w:r>
                            <w:r>
                              <w:rPr>
                                <w:rFonts w:cstheme="minorHAnsi"/>
                              </w:rPr>
                              <w:tab/>
                            </w:r>
                            <w:r>
                              <w:rPr>
                                <w:rFonts w:cstheme="minorHAnsi"/>
                              </w:rPr>
                              <w:tab/>
                              <w:t xml:space="preserve">= </w:t>
                            </w:r>
                            <w:del w:id="3534" w:author="Samuel Dent" w:date="2016-01-14T05:51:00Z">
                              <w:r w:rsidDel="00C2235F">
                                <w:rPr>
                                  <w:rFonts w:cstheme="minorHAnsi"/>
                                </w:rPr>
                                <w:delText xml:space="preserve">632 </w:delText>
                              </w:r>
                            </w:del>
                            <w:ins w:id="3535" w:author="Samuel Dent" w:date="2016-01-14T05:51:00Z">
                              <w:r>
                                <w:rPr>
                                  <w:rFonts w:cstheme="minorHAnsi"/>
                                </w:rPr>
                                <w:t xml:space="preserve">563 </w:t>
                              </w:r>
                            </w:ins>
                            <w:r>
                              <w:rPr>
                                <w:rFonts w:cstheme="minorHAnsi"/>
                              </w:rPr>
                              <w:t>kWh</w:t>
                            </w:r>
                          </w:p>
                          <w:p w14:paraId="6E3F834F" w14:textId="77777777" w:rsidR="00F60751" w:rsidRDefault="00F60751" w:rsidP="00800EEF"/>
                        </w:txbxContent>
                      </wps:txbx>
                      <wps:bodyPr rot="0" vert="horz" wrap="square" lIns="91440" tIns="45720" rIns="91440" bIns="45720" anchor="t" anchorCtr="0">
                        <a:noAutofit/>
                      </wps:bodyPr>
                    </wps:wsp>
                  </a:graphicData>
                </a:graphic>
              </wp:inline>
            </w:drawing>
          </mc:Choice>
          <mc:Fallback>
            <w:pict>
              <v:shape w14:anchorId="776AB86C" id="Text Box 336" o:spid="_x0000_s1047" type="#_x0000_t202" style="width:450.6pt;height:13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">
                <v:textbox>
                  <w:txbxContent>
                    <w:p w14:paraId="0ADDDDD9" w14:textId="77777777" w:rsidR="00F60751" w:rsidRDefault="00F60751" w:rsidP="00800EEF">
                      <w:pPr>
                        <w:rPr>
                          <w:rFonts w:cstheme="minorHAnsi"/>
                        </w:rPr>
                      </w:pPr>
                      <w:r>
                        <w:rPr>
                          <w:rFonts w:cstheme="minorHAnsi"/>
                        </w:rPr>
                        <w:t xml:space="preserve">For example, duct sealing in </w:t>
                      </w:r>
                      <w:ins w:id="3536" w:author="Samuel Dent" w:date="2015-09-24T06:16:00Z">
                        <w:r>
                          <w:rPr>
                            <w:rFonts w:cstheme="minorHAnsi"/>
                          </w:rPr>
                          <w:t xml:space="preserve">unconditioned space in </w:t>
                        </w:r>
                      </w:ins>
                      <w:r>
                        <w:rPr>
                          <w:rFonts w:cstheme="minorHAnsi"/>
                        </w:rPr>
                        <w:t>a 36,000 Btu/H, 2.5 COP heat pump heated single family house in Springfield with the following duct evaluation results:</w:t>
                      </w:r>
                    </w:p>
                    <w:p w14:paraId="7C948AE5" w14:textId="77777777" w:rsidR="00F60751" w:rsidRDefault="00F60751" w:rsidP="00800EEF">
                      <w:pPr>
                        <w:ind w:left="720"/>
                        <w:rPr>
                          <w:rFonts w:cstheme="minorHAnsi"/>
                          <w:noProof/>
                        </w:rPr>
                      </w:pPr>
                      <w:r>
                        <w:rPr>
                          <w:rFonts w:cstheme="minorHAnsi"/>
                        </w:rPr>
                        <w:t>DE</w:t>
                      </w:r>
                      <w:r>
                        <w:rPr>
                          <w:rFonts w:cstheme="minorHAnsi"/>
                          <w:vertAlign w:val="subscript"/>
                        </w:rPr>
                        <w:t>after</w:t>
                      </w:r>
                      <w:r>
                        <w:rPr>
                          <w:rFonts w:cstheme="minorHAnsi"/>
                          <w:vertAlign w:val="subscript"/>
                        </w:rPr>
                        <w:tab/>
                      </w:r>
                      <w:r>
                        <w:rPr>
                          <w:rFonts w:cstheme="minorHAnsi"/>
                          <w:vertAlign w:val="subscript"/>
                        </w:rPr>
                        <w:tab/>
                      </w:r>
                      <w:r>
                        <w:rPr>
                          <w:rFonts w:cstheme="minorHAnsi"/>
                          <w:noProof/>
                        </w:rPr>
                        <w:t>= 0.92</w:t>
                      </w:r>
                      <w:r>
                        <w:rPr>
                          <w:rFonts w:cstheme="minorHAnsi"/>
                          <w:noProof/>
                        </w:rPr>
                        <w:tab/>
                      </w:r>
                    </w:p>
                    <w:p w14:paraId="69A174D1" w14:textId="77777777" w:rsidR="00F60751" w:rsidRDefault="00F60751" w:rsidP="00800EEF">
                      <w:pPr>
                        <w:ind w:left="720"/>
                        <w:rPr>
                          <w:rFonts w:cstheme="minorHAnsi"/>
                          <w:noProof/>
                        </w:rPr>
                      </w:pPr>
                      <w:r>
                        <w:rPr>
                          <w:rFonts w:cstheme="minorHAnsi"/>
                        </w:rPr>
                        <w:t>DE</w:t>
                      </w:r>
                      <w:r>
                        <w:rPr>
                          <w:rFonts w:cstheme="minorHAnsi"/>
                          <w:vertAlign w:val="subscript"/>
                        </w:rPr>
                        <w:t>before</w:t>
                      </w:r>
                      <w:r>
                        <w:rPr>
                          <w:rFonts w:cstheme="minorHAnsi"/>
                          <w:vertAlign w:val="subscript"/>
                        </w:rPr>
                        <w:tab/>
                      </w:r>
                      <w:r>
                        <w:rPr>
                          <w:rFonts w:cstheme="minorHAnsi"/>
                          <w:vertAlign w:val="subscript"/>
                        </w:rPr>
                        <w:tab/>
                      </w:r>
                      <w:r>
                        <w:rPr>
                          <w:rFonts w:cstheme="minorHAnsi"/>
                          <w:noProof/>
                        </w:rPr>
                        <w:t>= 0.85</w:t>
                      </w:r>
                    </w:p>
                    <w:p w14:paraId="720B590E" w14:textId="77777777" w:rsidR="00F60751" w:rsidRDefault="00F60751" w:rsidP="00800EEF">
                      <w:pPr>
                        <w:keepNext/>
                        <w:ind w:firstLine="720"/>
                        <w:rPr>
                          <w:rFonts w:cstheme="minorHAnsi"/>
                        </w:rPr>
                      </w:pPr>
                      <w:r>
                        <w:rPr>
                          <w:rFonts w:cstheme="minorHAnsi"/>
                        </w:rPr>
                        <w:t>Energy Savings:</w:t>
                      </w:r>
                    </w:p>
                    <w:p w14:paraId="386453D7" w14:textId="283E9BD0" w:rsidR="00F60751" w:rsidRDefault="00F60751" w:rsidP="00800EEF">
                      <w:pPr>
                        <w:keepNext/>
                        <w:ind w:left="720" w:firstLine="720"/>
                        <w:rPr>
                          <w:rFonts w:cstheme="minorHAnsi"/>
                        </w:rPr>
                      </w:pPr>
                      <w:r>
                        <w:rPr>
                          <w:rFonts w:cstheme="minorHAnsi"/>
                          <w:noProof/>
                        </w:rPr>
                        <w:t>Δ</w:t>
                      </w:r>
                      <w:r>
                        <w:rPr>
                          <w:rFonts w:cstheme="minorHAnsi"/>
                        </w:rPr>
                        <w:t>kWh</w:t>
                      </w:r>
                      <w:r>
                        <w:rPr>
                          <w:rFonts w:cstheme="minorHAnsi"/>
                          <w:vertAlign w:val="subscript"/>
                        </w:rPr>
                        <w:t>heating</w:t>
                      </w:r>
                      <w:r>
                        <w:rPr>
                          <w:rFonts w:cstheme="minorHAnsi"/>
                        </w:rPr>
                        <w:tab/>
                        <w:t>= ((0.92 – 0.85)/0.92) * 1</w:t>
                      </w:r>
                      <w:proofErr w:type="gramStart"/>
                      <w:r>
                        <w:rPr>
                          <w:rFonts w:cstheme="minorHAnsi"/>
                        </w:rPr>
                        <w:t>,</w:t>
                      </w:r>
                      <w:proofErr w:type="gramEnd"/>
                      <w:del w:id="3537" w:author="Samuel Dent" w:date="2016-01-14T05:51:00Z">
                        <w:r w:rsidDel="00C2235F">
                          <w:rPr>
                            <w:rFonts w:cstheme="minorHAnsi"/>
                          </w:rPr>
                          <w:delText xml:space="preserve">967 </w:delText>
                        </w:r>
                      </w:del>
                      <w:ins w:id="3538" w:author="Samuel Dent" w:date="2016-01-14T05:51:00Z">
                        <w:r>
                          <w:rPr>
                            <w:rFonts w:cstheme="minorHAnsi"/>
                          </w:rPr>
                          <w:t xml:space="preserve">754 </w:t>
                        </w:r>
                      </w:ins>
                      <w:r>
                        <w:rPr>
                          <w:rFonts w:cstheme="minorHAnsi"/>
                        </w:rPr>
                        <w:t>* 36,000</w:t>
                      </w:r>
                      <w:ins w:id="3539" w:author="Samuel Dent" w:date="2015-09-24T06:16:00Z">
                        <w:r>
                          <w:rPr>
                            <w:rFonts w:cstheme="minorHAnsi"/>
                          </w:rPr>
                          <w:t xml:space="preserve"> * 1</w:t>
                        </w:r>
                      </w:ins>
                      <w:r>
                        <w:rPr>
                          <w:rFonts w:cstheme="minorHAnsi"/>
                        </w:rPr>
                        <w:t xml:space="preserve">) / 2.5) / </w:t>
                      </w:r>
                      <w:r>
                        <w:rPr>
                          <w:rFonts w:cstheme="minorHAnsi"/>
                          <w:noProof/>
                        </w:rPr>
                        <w:t>3412</w:t>
                      </w:r>
                      <w:r>
                        <w:rPr>
                          <w:rFonts w:cstheme="minorHAnsi"/>
                        </w:rPr>
                        <w:t xml:space="preserve"> </w:t>
                      </w:r>
                    </w:p>
                    <w:p w14:paraId="7BF12C5A" w14:textId="19C3655B" w:rsidR="00F60751" w:rsidRDefault="00F60751" w:rsidP="00800EEF">
                      <w:pPr>
                        <w:rPr>
                          <w:rFonts w:cstheme="minorHAnsi"/>
                        </w:rPr>
                      </w:pPr>
                      <w:r>
                        <w:rPr>
                          <w:rFonts w:cstheme="minorHAnsi"/>
                        </w:rPr>
                        <w:tab/>
                      </w:r>
                      <w:r>
                        <w:rPr>
                          <w:rFonts w:cstheme="minorHAnsi"/>
                        </w:rPr>
                        <w:tab/>
                      </w:r>
                      <w:r>
                        <w:rPr>
                          <w:rFonts w:cstheme="minorHAnsi"/>
                        </w:rPr>
                        <w:tab/>
                      </w:r>
                      <w:r>
                        <w:rPr>
                          <w:rFonts w:cstheme="minorHAnsi"/>
                        </w:rPr>
                        <w:tab/>
                        <w:t xml:space="preserve">= </w:t>
                      </w:r>
                      <w:del w:id="3540" w:author="Samuel Dent" w:date="2016-01-14T05:51:00Z">
                        <w:r w:rsidDel="00C2235F">
                          <w:rPr>
                            <w:rFonts w:cstheme="minorHAnsi"/>
                          </w:rPr>
                          <w:delText xml:space="preserve">632 </w:delText>
                        </w:r>
                      </w:del>
                      <w:ins w:id="3541" w:author="Samuel Dent" w:date="2016-01-14T05:51:00Z">
                        <w:r>
                          <w:rPr>
                            <w:rFonts w:cstheme="minorHAnsi"/>
                          </w:rPr>
                          <w:t xml:space="preserve">563 </w:t>
                        </w:r>
                      </w:ins>
                      <w:r>
                        <w:rPr>
                          <w:rFonts w:cstheme="minorHAnsi"/>
                        </w:rPr>
                        <w:t>kWh</w:t>
                      </w:r>
                    </w:p>
                    <w:p w14:paraId="6E3F834F" w14:textId="77777777" w:rsidR="00F60751" w:rsidRDefault="00F60751" w:rsidP="00800EEF"/>
                  </w:txbxContent>
                </v:textbox>
                <w10:anchorlock/>
              </v:shape>
            </w:pict>
          </mc:Fallback>
        </mc:AlternateContent>
      </w:r>
    </w:p>
    <w:p w14:paraId="00BB22EA" w14:textId="77777777" w:rsidR="00800EEF" w:rsidRPr="000563D8" w:rsidRDefault="00800EEF" w:rsidP="00800EEF">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Summer Coincident Peak Demand Savings </w:t>
      </w:r>
    </w:p>
    <w:p w14:paraId="26371AD0" w14:textId="77777777" w:rsidR="00800EEF" w:rsidRPr="000563D8" w:rsidRDefault="00800EEF" w:rsidP="00800EEF">
      <w:pPr>
        <w:tabs>
          <w:tab w:val="left" w:pos="720"/>
          <w:tab w:val="left" w:pos="2160"/>
        </w:tabs>
        <w:spacing w:after="240"/>
        <w:ind w:left="2340" w:hanging="2340"/>
        <w:rPr>
          <w:rFonts w:cstheme="minorHAnsi"/>
        </w:rPr>
      </w:pPr>
      <w:r w:rsidRPr="000563D8">
        <w:rPr>
          <w:rFonts w:cstheme="minorHAnsi"/>
        </w:rPr>
        <w:tab/>
      </w:r>
      <w:r w:rsidRPr="000563D8">
        <w:rPr>
          <w:rFonts w:cstheme="minorHAnsi"/>
          <w:noProof/>
        </w:rPr>
        <w:t>Δ</w:t>
      </w:r>
      <w:r w:rsidRPr="000563D8">
        <w:rPr>
          <w:rFonts w:cstheme="minorHAnsi"/>
        </w:rPr>
        <w:t>kW</w:t>
      </w:r>
      <w:r w:rsidRPr="000563D8">
        <w:rPr>
          <w:rFonts w:cstheme="minorHAnsi"/>
        </w:rPr>
        <w:tab/>
        <w:t xml:space="preserve">= </w:t>
      </w:r>
      <w:r w:rsidRPr="000563D8">
        <w:rPr>
          <w:rFonts w:cstheme="minorHAnsi"/>
          <w:noProof/>
        </w:rPr>
        <w:t>Δ</w:t>
      </w:r>
      <w:r w:rsidRPr="000563D8">
        <w:rPr>
          <w:rFonts w:cstheme="minorHAnsi"/>
        </w:rPr>
        <w:t>kWh</w:t>
      </w:r>
      <w:r w:rsidRPr="000563D8">
        <w:rPr>
          <w:rFonts w:cstheme="minorHAnsi"/>
          <w:vertAlign w:val="subscript"/>
        </w:rPr>
        <w:t>cooling</w:t>
      </w:r>
      <w:r w:rsidRPr="000563D8">
        <w:rPr>
          <w:rFonts w:cstheme="minorHAnsi"/>
        </w:rPr>
        <w:t>/ FLHcool * CF</w:t>
      </w:r>
    </w:p>
    <w:p w14:paraId="2B0C730F" w14:textId="77777777" w:rsidR="00800EEF" w:rsidRPr="000563D8" w:rsidRDefault="00800EEF" w:rsidP="00800EEF">
      <w:pPr>
        <w:spacing w:after="240"/>
        <w:rPr>
          <w:rFonts w:cstheme="minorHAnsi"/>
          <w:noProof/>
        </w:rPr>
      </w:pPr>
      <w:r w:rsidRPr="000563D8">
        <w:rPr>
          <w:rFonts w:cstheme="minorHAnsi"/>
          <w:noProof/>
        </w:rPr>
        <w:t>Where:</w:t>
      </w:r>
    </w:p>
    <w:p w14:paraId="17A6CF18" w14:textId="77777777" w:rsidR="00800EEF" w:rsidRPr="000563D8" w:rsidRDefault="00800EEF" w:rsidP="00800EEF">
      <w:pPr>
        <w:spacing w:after="240"/>
        <w:ind w:firstLine="720"/>
        <w:rPr>
          <w:rFonts w:cstheme="minorHAnsi"/>
          <w:noProof/>
        </w:rPr>
      </w:pPr>
      <w:r w:rsidRPr="000563D8">
        <w:rPr>
          <w:rFonts w:cstheme="minorHAnsi"/>
          <w:noProof/>
        </w:rPr>
        <w:t>FLHcool</w:t>
      </w:r>
      <w:r w:rsidRPr="000563D8">
        <w:rPr>
          <w:rFonts w:cstheme="minorHAnsi"/>
          <w:noProof/>
        </w:rPr>
        <w:tab/>
      </w:r>
      <w:r w:rsidRPr="000563D8">
        <w:rPr>
          <w:rFonts w:cstheme="minorHAnsi"/>
          <w:noProof/>
        </w:rPr>
        <w:tab/>
        <w:t>= Full load cooling hours:</w:t>
      </w:r>
    </w:p>
    <w:p w14:paraId="7563963B" w14:textId="77777777" w:rsidR="00800EEF" w:rsidRPr="000563D8" w:rsidRDefault="00800EEF" w:rsidP="00800EEF">
      <w:pPr>
        <w:spacing w:after="240"/>
        <w:ind w:left="2160"/>
        <w:rPr>
          <w:rFonts w:cstheme="minorHAnsi"/>
          <w:noProof/>
        </w:rPr>
      </w:pPr>
      <w:r w:rsidRPr="000563D8">
        <w:rPr>
          <w:rFonts w:cstheme="minorHAnsi"/>
          <w:noProof/>
        </w:rPr>
        <w:t>= Dependent on location as below</w:t>
      </w:r>
      <w:r w:rsidRPr="000563D8">
        <w:rPr>
          <w:rFonts w:ascii="Arial" w:eastAsiaTheme="minorEastAsia" w:hAnsi="Arial"/>
          <w:noProof/>
          <w:vertAlign w:val="superscript"/>
        </w:rPr>
        <w:footnoteReference w:id="244"/>
      </w:r>
      <w:r w:rsidRPr="000563D8">
        <w:rPr>
          <w:rFonts w:cstheme="minorHAnsi"/>
          <w:noProof/>
        </w:rPr>
        <w:t>:</w:t>
      </w:r>
    </w:p>
    <w:tbl>
      <w:tblPr>
        <w:tblW w:w="4751" w:type="dxa"/>
        <w:tblInd w:w="2160" w:type="dxa"/>
        <w:tblLook w:val="04A0" w:firstRow="1" w:lastRow="0" w:firstColumn="1" w:lastColumn="0" w:noHBand="0" w:noVBand="1"/>
      </w:tblPr>
      <w:tblGrid>
        <w:gridCol w:w="1804"/>
        <w:gridCol w:w="1478"/>
        <w:gridCol w:w="1469"/>
      </w:tblGrid>
      <w:tr w:rsidR="00800EEF" w:rsidRPr="000563D8" w14:paraId="57E161E4" w14:textId="77777777" w:rsidTr="009C3E5A">
        <w:trPr>
          <w:trHeight w:val="270"/>
        </w:trPr>
        <w:tc>
          <w:tcPr>
            <w:tcW w:w="1804"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08875B12" w14:textId="77777777" w:rsidR="00800EEF" w:rsidRPr="000563D8" w:rsidRDefault="00800EEF" w:rsidP="009C3E5A">
            <w:pPr>
              <w:jc w:val="center"/>
              <w:rPr>
                <w:b/>
                <w:color w:val="FFFFFF" w:themeColor="background1"/>
              </w:rPr>
            </w:pPr>
            <w:r w:rsidRPr="000563D8">
              <w:rPr>
                <w:b/>
                <w:color w:val="FFFFFF" w:themeColor="background1"/>
              </w:rPr>
              <w:t>Climate Zone</w:t>
            </w:r>
          </w:p>
          <w:p w14:paraId="4BBD868C" w14:textId="77777777" w:rsidR="00800EEF" w:rsidRPr="000563D8" w:rsidRDefault="00800EEF" w:rsidP="009C3E5A">
            <w:pPr>
              <w:jc w:val="center"/>
              <w:rPr>
                <w:b/>
                <w:color w:val="FFFFFF" w:themeColor="background1"/>
              </w:rPr>
            </w:pPr>
            <w:r w:rsidRPr="000563D8">
              <w:rPr>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40DF8DDD" w14:textId="77777777" w:rsidR="00800EEF" w:rsidRPr="000563D8" w:rsidRDefault="00800EEF" w:rsidP="009C3E5A">
            <w:pPr>
              <w:jc w:val="center"/>
              <w:rPr>
                <w:b/>
                <w:color w:val="FFFFFF" w:themeColor="background1"/>
              </w:rPr>
            </w:pPr>
            <w:r w:rsidRPr="000563D8">
              <w:rPr>
                <w:b/>
                <w:color w:val="FFFFFF" w:themeColor="background1"/>
              </w:rPr>
              <w:t>FLHcool</w:t>
            </w:r>
          </w:p>
          <w:p w14:paraId="5B522B6E" w14:textId="77777777" w:rsidR="00800EEF" w:rsidRPr="000563D8" w:rsidRDefault="00800EEF" w:rsidP="009C3E5A">
            <w:pPr>
              <w:jc w:val="center"/>
              <w:rPr>
                <w:b/>
                <w:color w:val="FFFFFF" w:themeColor="background1"/>
              </w:rPr>
            </w:pPr>
            <w:r w:rsidRPr="000563D8">
              <w:rPr>
                <w:b/>
                <w:color w:val="FFFFFF" w:themeColor="background1"/>
              </w:rPr>
              <w:t>Single Family</w:t>
            </w:r>
          </w:p>
        </w:tc>
        <w:tc>
          <w:tcPr>
            <w:tcW w:w="1469"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7A58F41F" w14:textId="77777777" w:rsidR="00800EEF" w:rsidRPr="000563D8" w:rsidRDefault="00800EEF" w:rsidP="009C3E5A">
            <w:pPr>
              <w:jc w:val="center"/>
              <w:rPr>
                <w:b/>
                <w:color w:val="FFFFFF" w:themeColor="background1"/>
              </w:rPr>
            </w:pPr>
            <w:r w:rsidRPr="000563D8">
              <w:rPr>
                <w:b/>
                <w:color w:val="FFFFFF" w:themeColor="background1"/>
              </w:rPr>
              <w:t>FLHcool</w:t>
            </w:r>
          </w:p>
          <w:p w14:paraId="419A4F4F" w14:textId="77777777" w:rsidR="00800EEF" w:rsidRPr="000563D8" w:rsidRDefault="00800EEF" w:rsidP="009C3E5A">
            <w:pPr>
              <w:jc w:val="center"/>
              <w:rPr>
                <w:b/>
                <w:color w:val="FFFFFF" w:themeColor="background1"/>
              </w:rPr>
            </w:pPr>
            <w:r w:rsidRPr="000563D8">
              <w:rPr>
                <w:b/>
                <w:color w:val="FFFFFF" w:themeColor="background1"/>
              </w:rPr>
              <w:t>Multifamily</w:t>
            </w:r>
          </w:p>
        </w:tc>
      </w:tr>
      <w:tr w:rsidR="00800EEF" w:rsidRPr="000563D8" w14:paraId="22D3761E" w14:textId="77777777" w:rsidTr="009C3E5A">
        <w:trPr>
          <w:trHeight w:val="187"/>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7C7539A5" w14:textId="77777777" w:rsidR="00800EEF" w:rsidRPr="000563D8" w:rsidRDefault="00800EEF" w:rsidP="009C3E5A">
            <w:r w:rsidRPr="000563D8">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38317CA2" w14:textId="77777777" w:rsidR="00800EEF" w:rsidRPr="000563D8" w:rsidRDefault="00800EEF" w:rsidP="009C3E5A">
            <w:pPr>
              <w:jc w:val="center"/>
            </w:pPr>
            <w:r w:rsidRPr="000563D8">
              <w:t>512</w:t>
            </w:r>
          </w:p>
        </w:tc>
        <w:tc>
          <w:tcPr>
            <w:tcW w:w="1469" w:type="dxa"/>
            <w:tcBorders>
              <w:top w:val="nil"/>
              <w:left w:val="nil"/>
              <w:bottom w:val="single" w:sz="8" w:space="0" w:color="auto"/>
              <w:right w:val="single" w:sz="8" w:space="0" w:color="auto"/>
            </w:tcBorders>
            <w:shd w:val="clear" w:color="auto" w:fill="FFFFFF" w:themeFill="background1"/>
            <w:vAlign w:val="center"/>
            <w:hideMark/>
          </w:tcPr>
          <w:p w14:paraId="5D8718E8" w14:textId="77777777" w:rsidR="00800EEF" w:rsidRPr="000563D8" w:rsidRDefault="00800EEF" w:rsidP="009C3E5A">
            <w:pPr>
              <w:jc w:val="center"/>
            </w:pPr>
            <w:r w:rsidRPr="000563D8">
              <w:t>467</w:t>
            </w:r>
          </w:p>
        </w:tc>
      </w:tr>
      <w:tr w:rsidR="00800EEF" w:rsidRPr="000563D8" w14:paraId="602B51A4" w14:textId="77777777" w:rsidTr="009C3E5A">
        <w:trPr>
          <w:trHeight w:val="187"/>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25671DB7" w14:textId="77777777" w:rsidR="00800EEF" w:rsidRPr="000563D8" w:rsidRDefault="00800EEF" w:rsidP="009C3E5A">
            <w:r w:rsidRPr="000563D8">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7FEBAD86" w14:textId="77777777" w:rsidR="00800EEF" w:rsidRPr="000563D8" w:rsidRDefault="00800EEF" w:rsidP="009C3E5A">
            <w:pPr>
              <w:jc w:val="center"/>
            </w:pPr>
            <w:r w:rsidRPr="000563D8">
              <w:t>570</w:t>
            </w:r>
          </w:p>
        </w:tc>
        <w:tc>
          <w:tcPr>
            <w:tcW w:w="1469" w:type="dxa"/>
            <w:tcBorders>
              <w:top w:val="nil"/>
              <w:left w:val="nil"/>
              <w:bottom w:val="single" w:sz="8" w:space="0" w:color="auto"/>
              <w:right w:val="single" w:sz="8" w:space="0" w:color="auto"/>
            </w:tcBorders>
            <w:shd w:val="clear" w:color="auto" w:fill="FFFFFF" w:themeFill="background1"/>
            <w:vAlign w:val="center"/>
            <w:hideMark/>
          </w:tcPr>
          <w:p w14:paraId="0F6CE8CA" w14:textId="77777777" w:rsidR="00800EEF" w:rsidRPr="000563D8" w:rsidRDefault="00800EEF" w:rsidP="009C3E5A">
            <w:pPr>
              <w:jc w:val="center"/>
            </w:pPr>
            <w:r w:rsidRPr="000563D8">
              <w:t>506</w:t>
            </w:r>
          </w:p>
        </w:tc>
      </w:tr>
      <w:tr w:rsidR="00800EEF" w:rsidRPr="000563D8" w14:paraId="00FC18E9" w14:textId="77777777" w:rsidTr="009C3E5A">
        <w:trPr>
          <w:trHeight w:val="187"/>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78E7EC9F" w14:textId="77777777" w:rsidR="00800EEF" w:rsidRPr="000563D8" w:rsidRDefault="00800EEF" w:rsidP="009C3E5A">
            <w:r w:rsidRPr="000563D8">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746D8D1D" w14:textId="77777777" w:rsidR="00800EEF" w:rsidRPr="000563D8" w:rsidRDefault="00800EEF" w:rsidP="009C3E5A">
            <w:pPr>
              <w:jc w:val="center"/>
            </w:pPr>
            <w:r w:rsidRPr="000563D8">
              <w:t>730</w:t>
            </w:r>
          </w:p>
        </w:tc>
        <w:tc>
          <w:tcPr>
            <w:tcW w:w="1469" w:type="dxa"/>
            <w:tcBorders>
              <w:top w:val="nil"/>
              <w:left w:val="nil"/>
              <w:bottom w:val="single" w:sz="8" w:space="0" w:color="auto"/>
              <w:right w:val="single" w:sz="8" w:space="0" w:color="auto"/>
            </w:tcBorders>
            <w:shd w:val="clear" w:color="auto" w:fill="FFFFFF" w:themeFill="background1"/>
            <w:vAlign w:val="center"/>
            <w:hideMark/>
          </w:tcPr>
          <w:p w14:paraId="29CB8D65" w14:textId="77777777" w:rsidR="00800EEF" w:rsidRPr="000563D8" w:rsidRDefault="00800EEF" w:rsidP="009C3E5A">
            <w:pPr>
              <w:jc w:val="center"/>
            </w:pPr>
            <w:r w:rsidRPr="000563D8">
              <w:t>663</w:t>
            </w:r>
          </w:p>
        </w:tc>
      </w:tr>
      <w:tr w:rsidR="00800EEF" w:rsidRPr="000563D8" w14:paraId="3A7C27FD" w14:textId="77777777" w:rsidTr="009C3E5A">
        <w:trPr>
          <w:trHeight w:val="115"/>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6254657B" w14:textId="77777777" w:rsidR="00800EEF" w:rsidRPr="000563D8" w:rsidRDefault="00800EEF" w:rsidP="009C3E5A">
            <w:r w:rsidRPr="000563D8">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5AC5FA6C" w14:textId="77777777" w:rsidR="00800EEF" w:rsidRPr="000563D8" w:rsidRDefault="00800EEF" w:rsidP="009C3E5A">
            <w:pPr>
              <w:jc w:val="center"/>
            </w:pPr>
            <w:r w:rsidRPr="000563D8">
              <w:t>1,035</w:t>
            </w:r>
          </w:p>
        </w:tc>
        <w:tc>
          <w:tcPr>
            <w:tcW w:w="1469" w:type="dxa"/>
            <w:tcBorders>
              <w:top w:val="nil"/>
              <w:left w:val="nil"/>
              <w:bottom w:val="single" w:sz="8" w:space="0" w:color="auto"/>
              <w:right w:val="single" w:sz="8" w:space="0" w:color="auto"/>
            </w:tcBorders>
            <w:shd w:val="clear" w:color="auto" w:fill="FFFFFF" w:themeFill="background1"/>
            <w:vAlign w:val="center"/>
            <w:hideMark/>
          </w:tcPr>
          <w:p w14:paraId="7824E543" w14:textId="77777777" w:rsidR="00800EEF" w:rsidRPr="000563D8" w:rsidRDefault="00800EEF" w:rsidP="009C3E5A">
            <w:pPr>
              <w:jc w:val="center"/>
            </w:pPr>
            <w:r w:rsidRPr="000563D8">
              <w:t>940</w:t>
            </w:r>
          </w:p>
        </w:tc>
      </w:tr>
      <w:tr w:rsidR="00800EEF" w:rsidRPr="000563D8" w14:paraId="5F32E546" w14:textId="77777777" w:rsidTr="009C3E5A">
        <w:trPr>
          <w:trHeight w:val="115"/>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4816D712" w14:textId="77777777" w:rsidR="00800EEF" w:rsidRPr="000563D8" w:rsidRDefault="00800EEF" w:rsidP="009C3E5A">
            <w:r w:rsidRPr="000563D8">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2F45B64A" w14:textId="77777777" w:rsidR="00800EEF" w:rsidRPr="000563D8" w:rsidRDefault="00800EEF" w:rsidP="009C3E5A">
            <w:pPr>
              <w:jc w:val="center"/>
            </w:pPr>
            <w:r w:rsidRPr="000563D8">
              <w:t>903</w:t>
            </w:r>
          </w:p>
        </w:tc>
        <w:tc>
          <w:tcPr>
            <w:tcW w:w="1469" w:type="dxa"/>
            <w:tcBorders>
              <w:top w:val="nil"/>
              <w:left w:val="nil"/>
              <w:bottom w:val="single" w:sz="8" w:space="0" w:color="auto"/>
              <w:right w:val="single" w:sz="8" w:space="0" w:color="auto"/>
            </w:tcBorders>
            <w:shd w:val="clear" w:color="auto" w:fill="FFFFFF" w:themeFill="background1"/>
            <w:vAlign w:val="center"/>
            <w:hideMark/>
          </w:tcPr>
          <w:p w14:paraId="206F0C2D" w14:textId="77777777" w:rsidR="00800EEF" w:rsidRPr="000563D8" w:rsidRDefault="00800EEF" w:rsidP="009C3E5A">
            <w:pPr>
              <w:jc w:val="center"/>
            </w:pPr>
            <w:r w:rsidRPr="000563D8">
              <w:t>820</w:t>
            </w:r>
          </w:p>
        </w:tc>
      </w:tr>
      <w:tr w:rsidR="00800EEF" w:rsidRPr="000563D8" w14:paraId="50258F74" w14:textId="77777777" w:rsidTr="009C3E5A">
        <w:trPr>
          <w:trHeight w:val="133"/>
        </w:trPr>
        <w:tc>
          <w:tcPr>
            <w:tcW w:w="1804" w:type="dxa"/>
            <w:tcBorders>
              <w:top w:val="nil"/>
              <w:left w:val="single" w:sz="8" w:space="0" w:color="auto"/>
              <w:bottom w:val="single" w:sz="8" w:space="0" w:color="auto"/>
              <w:right w:val="single" w:sz="8" w:space="0" w:color="auto"/>
            </w:tcBorders>
            <w:noWrap/>
            <w:vAlign w:val="center"/>
            <w:hideMark/>
          </w:tcPr>
          <w:p w14:paraId="3E92A0D8" w14:textId="77777777" w:rsidR="00800EEF" w:rsidRPr="000563D8" w:rsidRDefault="00800EEF" w:rsidP="009C3E5A">
            <w:r w:rsidRPr="000563D8">
              <w:t>Weighted Average</w:t>
            </w:r>
            <w:r w:rsidRPr="009C362B">
              <w:rPr>
                <w:rFonts w:eastAsiaTheme="minorEastAsia"/>
                <w:vertAlign w:val="subscript"/>
              </w:rPr>
              <w:footnoteReference w:id="245"/>
            </w:r>
          </w:p>
        </w:tc>
        <w:tc>
          <w:tcPr>
            <w:tcW w:w="1478" w:type="dxa"/>
            <w:tcBorders>
              <w:top w:val="nil"/>
              <w:left w:val="nil"/>
              <w:bottom w:val="single" w:sz="8" w:space="0" w:color="auto"/>
              <w:right w:val="single" w:sz="8" w:space="0" w:color="auto"/>
            </w:tcBorders>
            <w:vAlign w:val="center"/>
            <w:hideMark/>
          </w:tcPr>
          <w:p w14:paraId="1A316652" w14:textId="77777777" w:rsidR="00800EEF" w:rsidRPr="000563D8" w:rsidRDefault="00800EEF" w:rsidP="009C3E5A">
            <w:pPr>
              <w:jc w:val="center"/>
            </w:pPr>
            <w:r w:rsidRPr="000563D8">
              <w:t>629</w:t>
            </w:r>
          </w:p>
        </w:tc>
        <w:tc>
          <w:tcPr>
            <w:tcW w:w="1469" w:type="dxa"/>
            <w:tcBorders>
              <w:top w:val="nil"/>
              <w:left w:val="nil"/>
              <w:bottom w:val="single" w:sz="8" w:space="0" w:color="auto"/>
              <w:right w:val="single" w:sz="8" w:space="0" w:color="auto"/>
            </w:tcBorders>
            <w:vAlign w:val="center"/>
            <w:hideMark/>
          </w:tcPr>
          <w:p w14:paraId="742F282F" w14:textId="77777777" w:rsidR="00800EEF" w:rsidRPr="000563D8" w:rsidRDefault="00800EEF" w:rsidP="009C3E5A">
            <w:pPr>
              <w:jc w:val="center"/>
            </w:pPr>
            <w:r w:rsidRPr="000563D8">
              <w:t>564</w:t>
            </w:r>
          </w:p>
        </w:tc>
      </w:tr>
    </w:tbl>
    <w:p w14:paraId="4BFD430F" w14:textId="77777777" w:rsidR="00800EEF" w:rsidRPr="000563D8" w:rsidRDefault="00800EEF" w:rsidP="00800EEF">
      <w:pPr>
        <w:spacing w:before="120" w:after="240"/>
        <w:ind w:left="2160" w:hanging="1440"/>
        <w:rPr>
          <w:rFonts w:cstheme="minorHAnsi"/>
        </w:rPr>
      </w:pPr>
      <w:r w:rsidRPr="000563D8">
        <w:rPr>
          <w:rFonts w:cstheme="minorHAnsi"/>
        </w:rPr>
        <w:t>CF</w:t>
      </w:r>
      <w:r w:rsidRPr="000563D8">
        <w:rPr>
          <w:rFonts w:cstheme="minorHAnsi"/>
          <w:vertAlign w:val="subscript"/>
        </w:rPr>
        <w:t>SSP</w:t>
      </w:r>
      <w:r w:rsidRPr="000563D8">
        <w:rPr>
          <w:rFonts w:cstheme="minorHAnsi"/>
        </w:rPr>
        <w:t xml:space="preserve">  </w:t>
      </w:r>
      <w:r w:rsidRPr="000563D8">
        <w:rPr>
          <w:rFonts w:cstheme="minorHAnsi"/>
        </w:rPr>
        <w:tab/>
        <w:t>= Summer System Peak Coincidence Factor for Central A/C (during system peak hour)</w:t>
      </w:r>
    </w:p>
    <w:p w14:paraId="4E028232" w14:textId="77777777" w:rsidR="00800EEF" w:rsidRPr="000563D8" w:rsidRDefault="00800EEF" w:rsidP="00800EEF">
      <w:pPr>
        <w:spacing w:after="240"/>
        <w:ind w:left="720" w:firstLine="720"/>
        <w:rPr>
          <w:rFonts w:cstheme="minorHAnsi"/>
        </w:rPr>
      </w:pPr>
      <w:r w:rsidRPr="000563D8">
        <w:rPr>
          <w:rFonts w:cstheme="minorHAnsi"/>
        </w:rPr>
        <w:tab/>
        <w:t>= 68%</w:t>
      </w:r>
      <w:r w:rsidRPr="000563D8">
        <w:rPr>
          <w:rFonts w:ascii="Arial" w:eastAsiaTheme="minorEastAsia" w:hAnsi="Arial"/>
          <w:vertAlign w:val="superscript"/>
        </w:rPr>
        <w:footnoteReference w:id="246"/>
      </w:r>
    </w:p>
    <w:p w14:paraId="514999A5" w14:textId="77777777" w:rsidR="00800EEF" w:rsidRPr="000563D8" w:rsidRDefault="00800EEF" w:rsidP="00800EEF">
      <w:pPr>
        <w:spacing w:after="240"/>
        <w:ind w:left="2160" w:hanging="1440"/>
        <w:rPr>
          <w:rFonts w:cstheme="minorHAnsi"/>
        </w:rPr>
      </w:pPr>
      <w:r w:rsidRPr="000563D8">
        <w:rPr>
          <w:rFonts w:cstheme="minorHAnsi"/>
        </w:rPr>
        <w:t>CF</w:t>
      </w:r>
      <w:r w:rsidRPr="000563D8">
        <w:rPr>
          <w:rFonts w:cstheme="minorHAnsi"/>
          <w:vertAlign w:val="subscript"/>
        </w:rPr>
        <w:t>PJM</w:t>
      </w:r>
      <w:r w:rsidRPr="000563D8">
        <w:rPr>
          <w:rFonts w:cstheme="minorHAnsi"/>
        </w:rPr>
        <w:t xml:space="preserve"> </w:t>
      </w:r>
      <w:r w:rsidRPr="000563D8">
        <w:rPr>
          <w:rFonts w:cstheme="minorHAnsi"/>
        </w:rPr>
        <w:tab/>
        <w:t>= PJM Summer Peak Coincidence Factor for Central A/C (average during peak period)</w:t>
      </w:r>
    </w:p>
    <w:p w14:paraId="0F9834D9" w14:textId="77777777" w:rsidR="00800EEF" w:rsidRPr="000563D8" w:rsidRDefault="00800EEF" w:rsidP="00800EEF">
      <w:pPr>
        <w:spacing w:after="240"/>
        <w:ind w:left="1440" w:firstLine="720"/>
        <w:rPr>
          <w:rFonts w:cstheme="minorHAnsi"/>
        </w:rPr>
      </w:pPr>
      <w:r w:rsidRPr="000563D8">
        <w:rPr>
          <w:rFonts w:cstheme="minorHAnsi"/>
        </w:rPr>
        <w:t>= 46.6%</w:t>
      </w:r>
      <w:r w:rsidRPr="000563D8">
        <w:rPr>
          <w:rFonts w:ascii="Arial" w:eastAsiaTheme="minorEastAsia" w:hAnsi="Arial"/>
          <w:vertAlign w:val="superscript"/>
        </w:rPr>
        <w:footnoteReference w:id="247"/>
      </w:r>
    </w:p>
    <w:p w14:paraId="5D301D81" w14:textId="77777777" w:rsidR="00800EEF" w:rsidRPr="000563D8" w:rsidRDefault="00800EEF" w:rsidP="00800EEF">
      <w:pPr>
        <w:keepNext/>
        <w:keepLines/>
        <w:spacing w:before="200"/>
        <w:outlineLvl w:val="5"/>
        <w:rPr>
          <w:rFonts w:eastAsiaTheme="majorEastAsia" w:cstheme="majorBidi"/>
          <w:b/>
          <w:iCs/>
          <w:smallCaps/>
          <w:sz w:val="22"/>
        </w:rPr>
      </w:pPr>
      <w:r w:rsidRPr="000563D8">
        <w:rPr>
          <w:rFonts w:eastAsiaTheme="majorEastAsia" w:cstheme="majorBidi"/>
          <w:b/>
          <w:iCs/>
          <w:smallCaps/>
          <w:sz w:val="22"/>
        </w:rPr>
        <w:lastRenderedPageBreak/>
        <w:t xml:space="preserve">Natural Gas Savings </w:t>
      </w:r>
    </w:p>
    <w:p w14:paraId="19E8D24E" w14:textId="77777777" w:rsidR="00800EEF" w:rsidRPr="000563D8" w:rsidRDefault="00800EEF" w:rsidP="00800EEF">
      <w:pPr>
        <w:spacing w:after="240"/>
        <w:rPr>
          <w:rFonts w:cstheme="minorHAnsi"/>
          <w:u w:val="single"/>
        </w:rPr>
      </w:pPr>
      <w:r w:rsidRPr="000563D8">
        <w:rPr>
          <w:rFonts w:cstheme="minorHAnsi"/>
          <w:u w:val="single"/>
        </w:rPr>
        <w:t>For homes with Natural Gas Heating:</w:t>
      </w:r>
    </w:p>
    <w:p w14:paraId="13D8B828" w14:textId="77777777" w:rsidR="00800EEF" w:rsidRPr="000563D8" w:rsidRDefault="00800EEF" w:rsidP="00800EEF">
      <w:pPr>
        <w:autoSpaceDE w:val="0"/>
        <w:autoSpaceDN w:val="0"/>
        <w:adjustRightInd w:val="0"/>
        <w:spacing w:after="240"/>
        <w:rPr>
          <w:rFonts w:cstheme="minorHAnsi"/>
          <w:b/>
          <w:i/>
        </w:rPr>
      </w:pPr>
      <w:r w:rsidRPr="000563D8">
        <w:rPr>
          <w:rFonts w:cstheme="minorHAnsi"/>
          <w:b/>
          <w:i/>
        </w:rPr>
        <w:t xml:space="preserve">Methodology 1: Modified Blower Door Subtraction </w:t>
      </w:r>
    </w:p>
    <w:p w14:paraId="7C1D8462" w14:textId="78140A87" w:rsidR="00800EEF" w:rsidRPr="000563D8" w:rsidRDefault="00800EEF" w:rsidP="00800EEF">
      <w:pPr>
        <w:spacing w:after="240"/>
        <w:ind w:left="2160" w:hanging="1440"/>
        <w:rPr>
          <w:rFonts w:cstheme="minorHAnsi"/>
        </w:rPr>
      </w:pPr>
      <w:r w:rsidRPr="000563D8">
        <w:rPr>
          <w:rFonts w:cstheme="minorHAnsi"/>
          <w:noProof/>
        </w:rPr>
        <w:t>Δ</w:t>
      </w:r>
      <w:r w:rsidRPr="000563D8">
        <w:rPr>
          <w:rFonts w:cstheme="minorHAnsi"/>
        </w:rPr>
        <w:t xml:space="preserve">Therm </w:t>
      </w:r>
      <w:r w:rsidRPr="000563D8">
        <w:rPr>
          <w:rFonts w:cstheme="minorHAnsi"/>
        </w:rPr>
        <w:tab/>
        <w:t>= (((∆CFM25</w:t>
      </w:r>
      <w:r w:rsidRPr="000563D8">
        <w:rPr>
          <w:rFonts w:cstheme="minorHAnsi"/>
          <w:vertAlign w:val="subscript"/>
        </w:rPr>
        <w:t>DL</w:t>
      </w:r>
      <w:r w:rsidRPr="000563D8">
        <w:rPr>
          <w:rFonts w:cstheme="minorHAnsi"/>
        </w:rPr>
        <w:t xml:space="preserve"> / (InputCapacityHeat * 0.0123)) * </w:t>
      </w:r>
      <w:r w:rsidRPr="000563D8">
        <w:rPr>
          <w:rFonts w:cstheme="minorHAnsi"/>
          <w:noProof/>
        </w:rPr>
        <w:t xml:space="preserve">FLHheat * </w:t>
      </w:r>
      <w:r w:rsidRPr="000563D8">
        <w:rPr>
          <w:rFonts w:cstheme="minorHAnsi"/>
        </w:rPr>
        <w:t>InputCapacityHeat *</w:t>
      </w:r>
      <w:ins w:id="3542" w:author="Samuel Dent" w:date="2015-09-24T06:16:00Z">
        <w:r>
          <w:rPr>
            <w:rFonts w:cstheme="minorHAnsi"/>
          </w:rPr>
          <w:t xml:space="preserve"> TRFheat</w:t>
        </w:r>
      </w:ins>
      <w:r w:rsidRPr="000563D8">
        <w:rPr>
          <w:rFonts w:cstheme="minorHAnsi"/>
        </w:rPr>
        <w:t xml:space="preserve"> </w:t>
      </w:r>
      <w:ins w:id="3543" w:author="Samuel Dent" w:date="2016-01-14T05:51:00Z">
        <w:r w:rsidR="00C2235F">
          <w:rPr>
            <w:rFonts w:cstheme="minorHAnsi"/>
          </w:rPr>
          <w:t xml:space="preserve">* </w:t>
        </w:r>
      </w:ins>
      <w:r w:rsidRPr="000563D8">
        <w:rPr>
          <w:rFonts w:cstheme="minorHAnsi"/>
        </w:rPr>
        <w:t>(ηEquipment / ηSystem)</w:t>
      </w:r>
      <w:r w:rsidRPr="000563D8">
        <w:rPr>
          <w:rFonts w:cstheme="minorHAnsi"/>
          <w:noProof/>
        </w:rPr>
        <w:t>)</w:t>
      </w:r>
      <w:r w:rsidRPr="000563D8">
        <w:rPr>
          <w:rFonts w:cstheme="minorHAnsi"/>
        </w:rPr>
        <w:t xml:space="preserve"> / 100,000 </w:t>
      </w:r>
    </w:p>
    <w:p w14:paraId="136CAA1A" w14:textId="77777777" w:rsidR="00800EEF" w:rsidRPr="000563D8" w:rsidRDefault="00800EEF" w:rsidP="00800EEF">
      <w:pPr>
        <w:spacing w:after="240"/>
        <w:rPr>
          <w:rFonts w:cstheme="minorHAnsi"/>
          <w:i/>
        </w:rPr>
      </w:pPr>
      <w:r w:rsidRPr="000563D8">
        <w:rPr>
          <w:rFonts w:cstheme="minorHAnsi"/>
        </w:rPr>
        <w:t>Where:</w:t>
      </w:r>
    </w:p>
    <w:p w14:paraId="4AC65CB8" w14:textId="77777777" w:rsidR="00800EEF" w:rsidRPr="000563D8" w:rsidRDefault="00800EEF" w:rsidP="00800EEF">
      <w:pPr>
        <w:spacing w:after="240"/>
        <w:ind w:firstLine="720"/>
        <w:rPr>
          <w:rFonts w:cstheme="minorHAnsi"/>
          <w:noProof/>
        </w:rPr>
      </w:pPr>
      <w:r w:rsidRPr="000563D8">
        <w:rPr>
          <w:rFonts w:cstheme="minorHAnsi"/>
        </w:rPr>
        <w:t>∆CFM25</w:t>
      </w:r>
      <w:r w:rsidRPr="000563D8">
        <w:rPr>
          <w:rFonts w:cstheme="minorHAnsi"/>
          <w:vertAlign w:val="subscript"/>
        </w:rPr>
        <w:t>DL</w:t>
      </w:r>
      <w:r w:rsidRPr="000563D8">
        <w:rPr>
          <w:rFonts w:cstheme="minorHAnsi"/>
          <w:vertAlign w:val="subscript"/>
        </w:rPr>
        <w:tab/>
      </w:r>
      <w:r w:rsidRPr="000563D8">
        <w:rPr>
          <w:rFonts w:cstheme="minorHAnsi"/>
          <w:noProof/>
        </w:rPr>
        <w:t>= Duct leakage reduction in CFM25</w:t>
      </w:r>
    </w:p>
    <w:p w14:paraId="36DFDE4E" w14:textId="77777777" w:rsidR="00800EEF" w:rsidRPr="000563D8" w:rsidRDefault="00800EEF" w:rsidP="00800EEF">
      <w:pPr>
        <w:spacing w:after="240"/>
        <w:ind w:firstLine="720"/>
        <w:rPr>
          <w:rFonts w:cstheme="minorHAnsi"/>
          <w:noProof/>
        </w:rPr>
      </w:pPr>
      <w:r w:rsidRPr="000563D8">
        <w:rPr>
          <w:rFonts w:cstheme="minorHAnsi"/>
        </w:rPr>
        <w:t>Input</w:t>
      </w:r>
      <w:r w:rsidRPr="000563D8">
        <w:rPr>
          <w:rFonts w:cstheme="minorHAnsi"/>
          <w:noProof/>
        </w:rPr>
        <w:t>CapacityHeat</w:t>
      </w:r>
      <w:r w:rsidRPr="000563D8">
        <w:rPr>
          <w:rFonts w:cstheme="minorHAnsi"/>
          <w:noProof/>
        </w:rPr>
        <w:tab/>
        <w:t xml:space="preserve">= </w:t>
      </w:r>
      <w:r w:rsidRPr="000563D8">
        <w:rPr>
          <w:rFonts w:cs="Calibri"/>
          <w:noProof/>
        </w:rPr>
        <w:t xml:space="preserve">Heating input capacity </w:t>
      </w:r>
      <w:r w:rsidRPr="000563D8">
        <w:rPr>
          <w:rFonts w:cstheme="minorHAnsi"/>
          <w:noProof/>
        </w:rPr>
        <w:t xml:space="preserve">(Btu/hr) </w:t>
      </w:r>
    </w:p>
    <w:p w14:paraId="4560198C" w14:textId="77777777" w:rsidR="00800EEF" w:rsidRPr="000563D8" w:rsidRDefault="00800EEF" w:rsidP="00800EEF">
      <w:pPr>
        <w:spacing w:after="240"/>
        <w:ind w:left="720" w:firstLine="720"/>
        <w:rPr>
          <w:rFonts w:cstheme="minorHAnsi"/>
          <w:noProof/>
        </w:rPr>
      </w:pPr>
      <w:r w:rsidRPr="000563D8">
        <w:rPr>
          <w:rFonts w:cstheme="minorHAnsi"/>
          <w:noProof/>
        </w:rPr>
        <w:tab/>
        <w:t>=Actual</w:t>
      </w:r>
    </w:p>
    <w:p w14:paraId="12C0E714" w14:textId="77777777" w:rsidR="00800EEF" w:rsidRPr="000563D8" w:rsidRDefault="00800EEF" w:rsidP="00800EEF">
      <w:pPr>
        <w:spacing w:after="240"/>
        <w:ind w:left="720"/>
        <w:rPr>
          <w:rFonts w:cstheme="minorHAnsi"/>
          <w:noProof/>
        </w:rPr>
      </w:pPr>
      <w:r w:rsidRPr="000563D8">
        <w:rPr>
          <w:rFonts w:cstheme="minorHAnsi"/>
          <w:noProof/>
        </w:rPr>
        <w:t>0.0123</w:t>
      </w:r>
      <w:r w:rsidRPr="000563D8">
        <w:rPr>
          <w:rFonts w:cstheme="minorHAnsi"/>
          <w:noProof/>
        </w:rPr>
        <w:tab/>
      </w:r>
      <w:r w:rsidRPr="000563D8">
        <w:rPr>
          <w:rFonts w:cstheme="minorHAnsi"/>
          <w:noProof/>
        </w:rPr>
        <w:tab/>
        <w:t>= Conversion of Capacity to CFM (0.0123CFM / Btu/hr)</w:t>
      </w:r>
      <w:r w:rsidRPr="000563D8">
        <w:rPr>
          <w:rFonts w:ascii="Arial" w:eastAsiaTheme="minorEastAsia" w:hAnsi="Arial"/>
          <w:noProof/>
          <w:vertAlign w:val="superscript"/>
        </w:rPr>
        <w:footnoteReference w:id="248"/>
      </w:r>
    </w:p>
    <w:p w14:paraId="0D6DAE3B" w14:textId="77777777" w:rsidR="00800EEF" w:rsidRPr="000563D8" w:rsidRDefault="00800EEF" w:rsidP="00800EEF">
      <w:pPr>
        <w:spacing w:after="240"/>
        <w:ind w:left="720"/>
        <w:rPr>
          <w:rFonts w:cstheme="minorHAnsi"/>
        </w:rPr>
      </w:pPr>
      <w:r w:rsidRPr="000563D8">
        <w:rPr>
          <w:rFonts w:cstheme="minorHAnsi"/>
        </w:rPr>
        <w:t>FLHheat</w:t>
      </w:r>
      <w:r w:rsidRPr="000563D8">
        <w:rPr>
          <w:rFonts w:cstheme="minorHAnsi"/>
        </w:rPr>
        <w:tab/>
      </w:r>
      <w:r w:rsidRPr="000563D8">
        <w:rPr>
          <w:rFonts w:cstheme="minorHAnsi"/>
        </w:rPr>
        <w:tab/>
        <w:t>= Full load heating hours</w:t>
      </w:r>
    </w:p>
    <w:p w14:paraId="43C1B73E" w14:textId="77777777" w:rsidR="00800EEF" w:rsidRPr="000563D8" w:rsidRDefault="00800EEF" w:rsidP="00800EEF">
      <w:pPr>
        <w:ind w:left="2160"/>
        <w:rPr>
          <w:rFonts w:cstheme="minorHAnsi"/>
          <w:noProof/>
        </w:rPr>
      </w:pPr>
      <w:r w:rsidRPr="000563D8">
        <w:rPr>
          <w:rFonts w:cstheme="minorHAnsi"/>
          <w:noProof/>
        </w:rPr>
        <w:t>=Dependent on location as below</w:t>
      </w:r>
      <w:r w:rsidRPr="000563D8">
        <w:rPr>
          <w:rFonts w:ascii="Arial" w:eastAsia="Calibri" w:hAnsi="Arial"/>
          <w:noProof/>
          <w:vertAlign w:val="superscript"/>
        </w:rPr>
        <w:footnoteReference w:id="249"/>
      </w:r>
      <w:r w:rsidRPr="000563D8">
        <w:rPr>
          <w:rFonts w:eastAsia="Calibri" w:cstheme="minorHAnsi"/>
          <w:noProof/>
        </w:rPr>
        <w:t>:</w:t>
      </w:r>
    </w:p>
    <w:tbl>
      <w:tblPr>
        <w:tblW w:w="2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1087"/>
      </w:tblGrid>
      <w:tr w:rsidR="00800EEF" w:rsidRPr="000563D8" w14:paraId="78B40564" w14:textId="77777777" w:rsidTr="009C3E5A">
        <w:trPr>
          <w:jc w:val="center"/>
        </w:trPr>
        <w:tc>
          <w:tcPr>
            <w:tcW w:w="170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799FACFF" w14:textId="77777777" w:rsidR="00800EEF" w:rsidRPr="000563D8" w:rsidRDefault="00800EEF" w:rsidP="009C3E5A">
            <w:pPr>
              <w:jc w:val="center"/>
              <w:rPr>
                <w:b/>
                <w:color w:val="FFFFFF" w:themeColor="background1"/>
              </w:rPr>
            </w:pPr>
            <w:r w:rsidRPr="000563D8">
              <w:rPr>
                <w:b/>
                <w:color w:val="FFFFFF" w:themeColor="background1"/>
              </w:rPr>
              <w:t>Climate Zone</w:t>
            </w:r>
          </w:p>
          <w:p w14:paraId="7DBCACEB" w14:textId="77777777" w:rsidR="00800EEF" w:rsidRPr="000563D8" w:rsidRDefault="00800EEF" w:rsidP="009C3E5A">
            <w:pPr>
              <w:jc w:val="center"/>
              <w:rPr>
                <w:b/>
                <w:color w:val="FFFFFF" w:themeColor="background1"/>
              </w:rPr>
            </w:pPr>
            <w:r w:rsidRPr="000563D8">
              <w:rPr>
                <w:b/>
                <w:color w:val="FFFFFF" w:themeColor="background1"/>
              </w:rPr>
              <w:t>(City based upon)</w:t>
            </w:r>
          </w:p>
        </w:tc>
        <w:tc>
          <w:tcPr>
            <w:tcW w:w="108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4A429DFE" w14:textId="77777777" w:rsidR="00800EEF" w:rsidRPr="000563D8" w:rsidRDefault="00800EEF" w:rsidP="009C3E5A">
            <w:pPr>
              <w:jc w:val="center"/>
              <w:rPr>
                <w:b/>
                <w:color w:val="FFFFFF" w:themeColor="background1"/>
              </w:rPr>
            </w:pPr>
            <w:r w:rsidRPr="000563D8">
              <w:rPr>
                <w:b/>
                <w:color w:val="FFFFFF" w:themeColor="background1"/>
              </w:rPr>
              <w:t>FLH_heat</w:t>
            </w:r>
          </w:p>
        </w:tc>
      </w:tr>
      <w:tr w:rsidR="00800EEF" w:rsidRPr="000563D8" w14:paraId="2948D462" w14:textId="77777777" w:rsidTr="009C3E5A">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14:paraId="2D3FD1A7" w14:textId="77777777" w:rsidR="00800EEF" w:rsidRPr="000563D8" w:rsidRDefault="00800EEF" w:rsidP="009C3E5A">
            <w:r w:rsidRPr="000563D8">
              <w:t>1 (Rockford)</w:t>
            </w:r>
          </w:p>
        </w:tc>
        <w:tc>
          <w:tcPr>
            <w:tcW w:w="1087" w:type="dxa"/>
            <w:tcBorders>
              <w:top w:val="single" w:sz="4" w:space="0" w:color="auto"/>
              <w:left w:val="single" w:sz="4" w:space="0" w:color="auto"/>
              <w:bottom w:val="single" w:sz="4" w:space="0" w:color="auto"/>
              <w:right w:val="single" w:sz="4" w:space="0" w:color="auto"/>
            </w:tcBorders>
            <w:vAlign w:val="center"/>
            <w:hideMark/>
          </w:tcPr>
          <w:p w14:paraId="045AC51E" w14:textId="77777777" w:rsidR="00800EEF" w:rsidRPr="000563D8" w:rsidRDefault="00800EEF" w:rsidP="009C3E5A">
            <w:pPr>
              <w:jc w:val="center"/>
            </w:pPr>
            <w:r w:rsidRPr="000563D8">
              <w:t>1,969</w:t>
            </w:r>
          </w:p>
        </w:tc>
      </w:tr>
      <w:tr w:rsidR="00800EEF" w:rsidRPr="000563D8" w14:paraId="72072A80" w14:textId="77777777" w:rsidTr="009C3E5A">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14:paraId="6A088E30" w14:textId="77777777" w:rsidR="00800EEF" w:rsidRPr="000563D8" w:rsidRDefault="00800EEF" w:rsidP="009C3E5A">
            <w:r w:rsidRPr="000563D8">
              <w:t>2 (Chicago)</w:t>
            </w:r>
          </w:p>
        </w:tc>
        <w:tc>
          <w:tcPr>
            <w:tcW w:w="1087" w:type="dxa"/>
            <w:tcBorders>
              <w:top w:val="single" w:sz="4" w:space="0" w:color="auto"/>
              <w:left w:val="single" w:sz="4" w:space="0" w:color="auto"/>
              <w:bottom w:val="single" w:sz="4" w:space="0" w:color="auto"/>
              <w:right w:val="single" w:sz="4" w:space="0" w:color="auto"/>
            </w:tcBorders>
            <w:vAlign w:val="center"/>
            <w:hideMark/>
          </w:tcPr>
          <w:p w14:paraId="6543B86D" w14:textId="77777777" w:rsidR="00800EEF" w:rsidRPr="000563D8" w:rsidRDefault="00800EEF" w:rsidP="009C3E5A">
            <w:pPr>
              <w:jc w:val="center"/>
            </w:pPr>
            <w:r w:rsidRPr="000563D8">
              <w:t>1,840</w:t>
            </w:r>
          </w:p>
        </w:tc>
      </w:tr>
      <w:tr w:rsidR="00800EEF" w:rsidRPr="000563D8" w14:paraId="76F83F6C" w14:textId="77777777" w:rsidTr="009C3E5A">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14:paraId="17F668D6" w14:textId="77777777" w:rsidR="00800EEF" w:rsidRPr="000563D8" w:rsidRDefault="00800EEF" w:rsidP="009C3E5A">
            <w:r w:rsidRPr="000563D8">
              <w:t>3 (Springfield)</w:t>
            </w:r>
          </w:p>
        </w:tc>
        <w:tc>
          <w:tcPr>
            <w:tcW w:w="1087" w:type="dxa"/>
            <w:tcBorders>
              <w:top w:val="single" w:sz="4" w:space="0" w:color="auto"/>
              <w:left w:val="single" w:sz="4" w:space="0" w:color="auto"/>
              <w:bottom w:val="single" w:sz="4" w:space="0" w:color="auto"/>
              <w:right w:val="single" w:sz="4" w:space="0" w:color="auto"/>
            </w:tcBorders>
            <w:vAlign w:val="center"/>
            <w:hideMark/>
          </w:tcPr>
          <w:p w14:paraId="6320A8CA" w14:textId="77777777" w:rsidR="00800EEF" w:rsidRPr="000563D8" w:rsidRDefault="00800EEF" w:rsidP="009C3E5A">
            <w:pPr>
              <w:jc w:val="center"/>
            </w:pPr>
            <w:r w:rsidRPr="000563D8">
              <w:t>1,754</w:t>
            </w:r>
          </w:p>
        </w:tc>
      </w:tr>
      <w:tr w:rsidR="00800EEF" w:rsidRPr="000563D8" w14:paraId="30F19914" w14:textId="77777777" w:rsidTr="009C3E5A">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14:paraId="2CA5FD9C" w14:textId="77777777" w:rsidR="00800EEF" w:rsidRPr="000563D8" w:rsidRDefault="00800EEF" w:rsidP="009C3E5A">
            <w:r w:rsidRPr="000563D8">
              <w:t>4 (Belleville)</w:t>
            </w:r>
          </w:p>
        </w:tc>
        <w:tc>
          <w:tcPr>
            <w:tcW w:w="1087" w:type="dxa"/>
            <w:tcBorders>
              <w:top w:val="single" w:sz="4" w:space="0" w:color="auto"/>
              <w:left w:val="single" w:sz="4" w:space="0" w:color="auto"/>
              <w:bottom w:val="single" w:sz="4" w:space="0" w:color="auto"/>
              <w:right w:val="single" w:sz="4" w:space="0" w:color="auto"/>
            </w:tcBorders>
            <w:vAlign w:val="center"/>
            <w:hideMark/>
          </w:tcPr>
          <w:p w14:paraId="76FF0862" w14:textId="77777777" w:rsidR="00800EEF" w:rsidRPr="000563D8" w:rsidRDefault="00800EEF" w:rsidP="009C3E5A">
            <w:pPr>
              <w:jc w:val="center"/>
            </w:pPr>
            <w:r w:rsidRPr="000563D8">
              <w:t>1,266</w:t>
            </w:r>
          </w:p>
        </w:tc>
      </w:tr>
      <w:tr w:rsidR="00800EEF" w:rsidRPr="000563D8" w14:paraId="08597613" w14:textId="77777777" w:rsidTr="009C3E5A">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14:paraId="3F8A694F" w14:textId="77777777" w:rsidR="00800EEF" w:rsidRPr="000563D8" w:rsidRDefault="00800EEF" w:rsidP="009C3E5A">
            <w:r w:rsidRPr="000563D8">
              <w:t>5 (Marion)</w:t>
            </w:r>
          </w:p>
        </w:tc>
        <w:tc>
          <w:tcPr>
            <w:tcW w:w="1087" w:type="dxa"/>
            <w:tcBorders>
              <w:top w:val="single" w:sz="4" w:space="0" w:color="auto"/>
              <w:left w:val="single" w:sz="4" w:space="0" w:color="auto"/>
              <w:bottom w:val="single" w:sz="4" w:space="0" w:color="auto"/>
              <w:right w:val="single" w:sz="4" w:space="0" w:color="auto"/>
            </w:tcBorders>
            <w:vAlign w:val="center"/>
            <w:hideMark/>
          </w:tcPr>
          <w:p w14:paraId="3BF6DBC2" w14:textId="77777777" w:rsidR="00800EEF" w:rsidRPr="000563D8" w:rsidRDefault="00800EEF" w:rsidP="009C3E5A">
            <w:pPr>
              <w:jc w:val="center"/>
            </w:pPr>
            <w:r w:rsidRPr="000563D8">
              <w:t>1,288</w:t>
            </w:r>
          </w:p>
        </w:tc>
      </w:tr>
      <w:tr w:rsidR="00800EEF" w:rsidRPr="000563D8" w14:paraId="7128FE10" w14:textId="77777777" w:rsidTr="009C3E5A">
        <w:trPr>
          <w:jc w:val="center"/>
        </w:trPr>
        <w:tc>
          <w:tcPr>
            <w:tcW w:w="1703" w:type="dxa"/>
            <w:tcBorders>
              <w:top w:val="single" w:sz="4" w:space="0" w:color="auto"/>
              <w:left w:val="single" w:sz="4" w:space="0" w:color="auto"/>
              <w:bottom w:val="single" w:sz="4" w:space="0" w:color="auto"/>
              <w:right w:val="single" w:sz="4" w:space="0" w:color="auto"/>
            </w:tcBorders>
            <w:hideMark/>
          </w:tcPr>
          <w:p w14:paraId="6B136D26" w14:textId="77777777" w:rsidR="00800EEF" w:rsidRPr="000563D8" w:rsidRDefault="00800EEF" w:rsidP="009C3E5A">
            <w:r w:rsidRPr="000563D8">
              <w:t>Weighted Average</w:t>
            </w:r>
            <w:r w:rsidRPr="009C362B">
              <w:rPr>
                <w:rFonts w:eastAsiaTheme="minorEastAsia"/>
                <w:vertAlign w:val="superscript"/>
              </w:rPr>
              <w:footnoteReference w:id="250"/>
            </w:r>
          </w:p>
        </w:tc>
        <w:tc>
          <w:tcPr>
            <w:tcW w:w="1087" w:type="dxa"/>
            <w:tcBorders>
              <w:top w:val="single" w:sz="4" w:space="0" w:color="auto"/>
              <w:left w:val="single" w:sz="4" w:space="0" w:color="auto"/>
              <w:bottom w:val="single" w:sz="4" w:space="0" w:color="auto"/>
              <w:right w:val="single" w:sz="4" w:space="0" w:color="auto"/>
            </w:tcBorders>
            <w:vAlign w:val="center"/>
            <w:hideMark/>
          </w:tcPr>
          <w:p w14:paraId="634F3820" w14:textId="77777777" w:rsidR="00800EEF" w:rsidRPr="000563D8" w:rsidRDefault="00800EEF" w:rsidP="009C3E5A">
            <w:pPr>
              <w:jc w:val="center"/>
            </w:pPr>
            <w:r w:rsidRPr="000563D8">
              <w:t>1,821</w:t>
            </w:r>
          </w:p>
        </w:tc>
      </w:tr>
    </w:tbl>
    <w:p w14:paraId="4CA78EDE" w14:textId="77777777" w:rsidR="00800EEF" w:rsidRDefault="00800EEF" w:rsidP="00800EEF">
      <w:pPr>
        <w:ind w:firstLine="720"/>
        <w:rPr>
          <w:ins w:id="3544" w:author="Samuel Dent" w:date="2015-09-24T06:17:00Z"/>
          <w:color w:val="FF0000"/>
        </w:rPr>
      </w:pPr>
    </w:p>
    <w:p w14:paraId="5320B995" w14:textId="4636E10B" w:rsidR="00800EEF" w:rsidRPr="00C2235F" w:rsidRDefault="00800EEF" w:rsidP="00800EEF">
      <w:pPr>
        <w:ind w:firstLine="720"/>
        <w:rPr>
          <w:ins w:id="3545" w:author="Samuel Dent" w:date="2015-09-24T06:17:00Z"/>
          <w:rPrChange w:id="3546" w:author="Samuel Dent" w:date="2016-01-14T05:50:00Z">
            <w:rPr>
              <w:ins w:id="3547" w:author="Samuel Dent" w:date="2015-09-24T06:17:00Z"/>
              <w:color w:val="FF0000"/>
            </w:rPr>
          </w:rPrChange>
        </w:rPr>
      </w:pPr>
      <w:ins w:id="3548" w:author="Samuel Dent" w:date="2015-09-24T06:17:00Z">
        <w:r w:rsidRPr="00C2235F">
          <w:rPr>
            <w:rPrChange w:id="3549" w:author="Samuel Dent" w:date="2016-01-14T05:50:00Z">
              <w:rPr>
                <w:color w:val="FF0000"/>
              </w:rPr>
            </w:rPrChange>
          </w:rPr>
          <w:t xml:space="preserve">TRFheat </w:t>
        </w:r>
        <w:r w:rsidRPr="00C2235F">
          <w:rPr>
            <w:rPrChange w:id="3550" w:author="Samuel Dent" w:date="2016-01-14T05:50:00Z">
              <w:rPr>
                <w:color w:val="FF0000"/>
              </w:rPr>
            </w:rPrChange>
          </w:rPr>
          <w:tab/>
        </w:r>
        <w:r w:rsidRPr="00C2235F">
          <w:rPr>
            <w:rPrChange w:id="3551" w:author="Samuel Dent" w:date="2016-01-14T05:50:00Z">
              <w:rPr>
                <w:color w:val="FF0000"/>
              </w:rPr>
            </w:rPrChange>
          </w:rPr>
          <w:tab/>
        </w:r>
        <w:r w:rsidRPr="00C2235F">
          <w:t xml:space="preserve">= Thermal Regain Factor for </w:t>
        </w:r>
      </w:ins>
      <w:ins w:id="3552" w:author="Samuel Dent" w:date="2016-01-14T05:50:00Z">
        <w:r w:rsidR="00C2235F" w:rsidRPr="00C2235F">
          <w:t>heat</w:t>
        </w:r>
      </w:ins>
      <w:ins w:id="3553" w:author="Samuel Dent" w:date="2015-09-24T06:17:00Z">
        <w:r w:rsidRPr="00C2235F">
          <w:t>ing by space type</w:t>
        </w:r>
        <w:r w:rsidRPr="00C2235F">
          <w:rPr>
            <w:rPrChange w:id="3554" w:author="Samuel Dent" w:date="2016-01-14T05:50:00Z">
              <w:rPr>
                <w:color w:val="FF0000"/>
              </w:rPr>
            </w:rPrChange>
          </w:rPr>
          <w:t xml:space="preserve"> </w:t>
        </w:r>
      </w:ins>
    </w:p>
    <w:p w14:paraId="297C684A" w14:textId="77777777" w:rsidR="00800EEF" w:rsidRPr="00C2235F" w:rsidRDefault="00800EEF" w:rsidP="00800EEF">
      <w:pPr>
        <w:ind w:left="1440" w:firstLine="720"/>
        <w:rPr>
          <w:ins w:id="3555" w:author="Samuel Dent" w:date="2015-09-24T06:17:00Z"/>
          <w:rPrChange w:id="3556" w:author="Samuel Dent" w:date="2016-01-14T05:50:00Z">
            <w:rPr>
              <w:ins w:id="3557" w:author="Samuel Dent" w:date="2015-09-24T06:17:00Z"/>
              <w:color w:val="FF0000"/>
            </w:rPr>
          </w:rPrChange>
        </w:rPr>
      </w:pPr>
      <w:ins w:id="3558" w:author="Samuel Dent" w:date="2015-09-24T06:17:00Z">
        <w:r w:rsidRPr="00C2235F">
          <w:rPr>
            <w:rPrChange w:id="3559" w:author="Samuel Dent" w:date="2016-01-14T05:50:00Z">
              <w:rPr>
                <w:color w:val="FF0000"/>
              </w:rPr>
            </w:rPrChange>
          </w:rPr>
          <w:t>= 0.40 for Semi-Conditioned Spaces</w:t>
        </w:r>
      </w:ins>
    </w:p>
    <w:p w14:paraId="24B9AC96" w14:textId="77777777" w:rsidR="00800EEF" w:rsidRPr="00C2235F" w:rsidRDefault="00800EEF" w:rsidP="00800EEF">
      <w:pPr>
        <w:rPr>
          <w:ins w:id="3560" w:author="Samuel Dent" w:date="2015-09-24T06:17:00Z"/>
          <w:rPrChange w:id="3561" w:author="Samuel Dent" w:date="2016-01-14T05:50:00Z">
            <w:rPr>
              <w:ins w:id="3562" w:author="Samuel Dent" w:date="2015-09-24T06:17:00Z"/>
              <w:color w:val="FF0000"/>
            </w:rPr>
          </w:rPrChange>
        </w:rPr>
      </w:pPr>
      <w:ins w:id="3563" w:author="Samuel Dent" w:date="2015-09-24T06:17:00Z">
        <w:r w:rsidRPr="00C2235F">
          <w:rPr>
            <w:rPrChange w:id="3564" w:author="Samuel Dent" w:date="2016-01-14T05:50:00Z">
              <w:rPr>
                <w:color w:val="FF0000"/>
              </w:rPr>
            </w:rPrChange>
          </w:rPr>
          <w:t xml:space="preserve">                        </w:t>
        </w:r>
        <w:r w:rsidRPr="00C2235F">
          <w:rPr>
            <w:rPrChange w:id="3565" w:author="Samuel Dent" w:date="2016-01-14T05:50:00Z">
              <w:rPr>
                <w:color w:val="FF0000"/>
              </w:rPr>
            </w:rPrChange>
          </w:rPr>
          <w:tab/>
        </w:r>
        <w:r w:rsidRPr="00C2235F">
          <w:rPr>
            <w:rPrChange w:id="3566" w:author="Samuel Dent" w:date="2016-01-14T05:50:00Z">
              <w:rPr>
                <w:color w:val="FF0000"/>
              </w:rPr>
            </w:rPrChange>
          </w:rPr>
          <w:tab/>
          <w:t>= 1.0 for Unconditioned Spaces</w:t>
        </w:r>
        <w:r w:rsidRPr="00C2235F">
          <w:rPr>
            <w:rStyle w:val="FootnoteReference"/>
            <w:rFonts w:eastAsiaTheme="minorEastAsia"/>
            <w:rPrChange w:id="3567" w:author="Samuel Dent" w:date="2016-01-14T05:50:00Z">
              <w:rPr>
                <w:rStyle w:val="FootnoteReference"/>
                <w:rFonts w:eastAsiaTheme="minorEastAsia"/>
                <w:color w:val="FF0000"/>
              </w:rPr>
            </w:rPrChange>
          </w:rPr>
          <w:footnoteReference w:id="251"/>
        </w:r>
      </w:ins>
    </w:p>
    <w:p w14:paraId="021EB7D5" w14:textId="77777777" w:rsidR="00800EEF" w:rsidRPr="000563D8" w:rsidRDefault="00800EEF" w:rsidP="00800EEF">
      <w:pPr>
        <w:spacing w:before="120" w:after="240"/>
        <w:ind w:left="2160" w:hanging="1440"/>
        <w:jc w:val="left"/>
        <w:rPr>
          <w:rFonts w:cstheme="minorHAnsi"/>
        </w:rPr>
      </w:pPr>
      <w:r w:rsidRPr="000563D8">
        <w:rPr>
          <w:rFonts w:cstheme="minorHAnsi"/>
        </w:rPr>
        <w:t>100,000</w:t>
      </w:r>
      <w:r w:rsidRPr="000563D8">
        <w:rPr>
          <w:rFonts w:cstheme="minorHAnsi"/>
        </w:rPr>
        <w:tab/>
        <w:t>= Converts Btu to therms</w:t>
      </w:r>
    </w:p>
    <w:p w14:paraId="6F7F28D6" w14:textId="77777777" w:rsidR="00800EEF" w:rsidRDefault="00800EEF" w:rsidP="00800EEF">
      <w:pPr>
        <w:spacing w:after="240"/>
        <w:ind w:firstLine="720"/>
        <w:jc w:val="left"/>
        <w:rPr>
          <w:rFonts w:cstheme="minorHAnsi"/>
        </w:rPr>
      </w:pPr>
      <w:proofErr w:type="gramStart"/>
      <w:r w:rsidRPr="000563D8">
        <w:rPr>
          <w:rFonts w:cstheme="minorHAnsi"/>
        </w:rPr>
        <w:lastRenderedPageBreak/>
        <w:t>ηEquipment</w:t>
      </w:r>
      <w:proofErr w:type="gramEnd"/>
      <w:r w:rsidRPr="000563D8">
        <w:rPr>
          <w:rFonts w:cstheme="minorHAnsi"/>
        </w:rPr>
        <w:tab/>
        <w:t xml:space="preserve">= Heating Equipment Efficiency </w:t>
      </w:r>
    </w:p>
    <w:p w14:paraId="7C4E9E5D" w14:textId="77777777" w:rsidR="00800EEF" w:rsidRPr="000563D8" w:rsidRDefault="00800EEF" w:rsidP="00800EEF">
      <w:pPr>
        <w:spacing w:after="240"/>
        <w:ind w:left="2160"/>
        <w:jc w:val="left"/>
        <w:rPr>
          <w:rFonts w:cstheme="minorHAnsi"/>
          <w:noProof/>
        </w:rPr>
      </w:pPr>
      <w:r w:rsidRPr="000563D8">
        <w:rPr>
          <w:rFonts w:cstheme="minorHAnsi"/>
        </w:rPr>
        <w:t>= Actual</w:t>
      </w:r>
      <w:r w:rsidRPr="000563D8">
        <w:rPr>
          <w:rFonts w:ascii="Arial" w:eastAsia="Calibri" w:hAnsi="Arial"/>
          <w:vertAlign w:val="superscript"/>
        </w:rPr>
        <w:footnoteReference w:id="252"/>
      </w:r>
      <w:r w:rsidRPr="000563D8">
        <w:rPr>
          <w:rFonts w:cstheme="minorHAnsi"/>
        </w:rPr>
        <w:t xml:space="preserve">. If not available use </w:t>
      </w:r>
      <w:r w:rsidRPr="000563D8">
        <w:rPr>
          <w:rFonts w:cstheme="minorHAnsi"/>
          <w:noProof/>
        </w:rPr>
        <w:t>83%</w:t>
      </w:r>
      <w:r w:rsidRPr="000563D8">
        <w:rPr>
          <w:rFonts w:ascii="Arial" w:eastAsiaTheme="minorEastAsia" w:hAnsi="Arial"/>
          <w:noProof/>
          <w:vertAlign w:val="superscript"/>
        </w:rPr>
        <w:footnoteReference w:id="253"/>
      </w:r>
    </w:p>
    <w:p w14:paraId="6F1E5A08" w14:textId="77777777" w:rsidR="00800EEF" w:rsidRPr="000563D8" w:rsidRDefault="00800EEF" w:rsidP="00800EEF">
      <w:pPr>
        <w:spacing w:after="240"/>
        <w:ind w:left="2160" w:hanging="1440"/>
        <w:jc w:val="left"/>
        <w:rPr>
          <w:rFonts w:cstheme="minorHAnsi"/>
        </w:rPr>
      </w:pPr>
      <w:proofErr w:type="gramStart"/>
      <w:r w:rsidRPr="000563D8">
        <w:rPr>
          <w:rFonts w:cstheme="minorHAnsi"/>
        </w:rPr>
        <w:t>ηSystem</w:t>
      </w:r>
      <w:proofErr w:type="gramEnd"/>
      <w:r w:rsidRPr="000563D8">
        <w:rPr>
          <w:rFonts w:cstheme="minorHAnsi"/>
        </w:rPr>
        <w:tab/>
        <w:t>= Pre duct sealing Heating System Efficiency (Equipment Efficiency * Pre Distribution Efficiency)</w:t>
      </w:r>
      <w:r w:rsidRPr="000563D8">
        <w:rPr>
          <w:rFonts w:ascii="Arial" w:eastAsia="Calibri" w:hAnsi="Arial"/>
          <w:vertAlign w:val="superscript"/>
        </w:rPr>
        <w:footnoteReference w:id="254"/>
      </w:r>
    </w:p>
    <w:p w14:paraId="7A70D5AC" w14:textId="77777777" w:rsidR="00800EEF" w:rsidRPr="000563D8" w:rsidRDefault="00800EEF" w:rsidP="00800EEF">
      <w:pPr>
        <w:spacing w:after="240"/>
        <w:ind w:left="2160" w:hanging="1440"/>
        <w:jc w:val="left"/>
        <w:rPr>
          <w:rFonts w:cstheme="minorHAnsi"/>
          <w:noProof/>
        </w:rPr>
      </w:pPr>
      <w:r w:rsidRPr="000563D8">
        <w:rPr>
          <w:rFonts w:cstheme="minorHAnsi"/>
        </w:rPr>
        <w:tab/>
        <w:t>= Actual. If not available use 70</w:t>
      </w:r>
      <w:r w:rsidRPr="000563D8">
        <w:rPr>
          <w:rFonts w:cstheme="minorHAnsi"/>
          <w:noProof/>
        </w:rPr>
        <w:t>%</w:t>
      </w:r>
      <w:r w:rsidRPr="000563D8">
        <w:rPr>
          <w:rFonts w:ascii="Arial" w:eastAsiaTheme="minorEastAsia" w:hAnsi="Arial"/>
          <w:noProof/>
          <w:vertAlign w:val="superscript"/>
        </w:rPr>
        <w:footnoteReference w:id="255"/>
      </w:r>
    </w:p>
    <w:p w14:paraId="55C20F8F" w14:textId="77777777" w:rsidR="00800EEF" w:rsidRPr="000563D8" w:rsidRDefault="00800EEF" w:rsidP="00800EEF">
      <w:pPr>
        <w:spacing w:after="240"/>
        <w:rPr>
          <w:rFonts w:cstheme="minorHAnsi"/>
        </w:rPr>
      </w:pPr>
      <w:r w:rsidRPr="000563D8">
        <w:rPr>
          <w:noProof/>
        </w:rPr>
        <w:lastRenderedPageBreak/>
        <mc:AlternateContent>
          <mc:Choice Requires="wps">
            <w:drawing>
              <wp:inline distT="0" distB="0" distL="0" distR="0" wp14:anchorId="1B772657" wp14:editId="450699B1">
                <wp:extent cx="5862320" cy="4922875"/>
                <wp:effectExtent l="0" t="0" r="24130" b="11430"/>
                <wp:docPr id="337" name="Text Box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2320" cy="4922875"/>
                        </a:xfrm>
                        <a:prstGeom prst="rect">
                          <a:avLst/>
                        </a:prstGeom>
                        <a:solidFill>
                          <a:srgbClr val="FFFFFF"/>
                        </a:solidFill>
                        <a:ln w="9525">
                          <a:solidFill>
                            <a:srgbClr val="000000"/>
                          </a:solidFill>
                          <a:miter lim="800000"/>
                          <a:headEnd/>
                          <a:tailEnd/>
                        </a:ln>
                      </wps:spPr>
                      <wps:txbx>
                        <w:txbxContent>
                          <w:p w14:paraId="45FB1E4D" w14:textId="77777777" w:rsidR="00F60751" w:rsidRDefault="00F60751" w:rsidP="00800EEF">
                            <w:pPr>
                              <w:rPr>
                                <w:rFonts w:cstheme="minorHAnsi"/>
                              </w:rPr>
                            </w:pPr>
                            <w:r>
                              <w:rPr>
                                <w:rFonts w:cstheme="minorHAnsi"/>
                              </w:rPr>
                              <w:t xml:space="preserve">For example, duct sealing in </w:t>
                            </w:r>
                            <w:ins w:id="3570" w:author="Samuel Dent" w:date="2015-09-24T06:17:00Z">
                              <w:r>
                                <w:rPr>
                                  <w:rFonts w:cstheme="minorHAnsi"/>
                                </w:rPr>
                                <w:t xml:space="preserve">unconditioned space in </w:t>
                              </w:r>
                            </w:ins>
                            <w:r>
                              <w:rPr>
                                <w:rFonts w:cstheme="minorHAnsi"/>
                              </w:rPr>
                              <w:t>a house in Springfield with an 80% AFUE, 105,000 Btu/H (input capacity) natural gas furnace and the following blower door test results:</w:t>
                            </w:r>
                          </w:p>
                          <w:p w14:paraId="4DC65A4C" w14:textId="77777777" w:rsidR="00F60751" w:rsidRDefault="00F60751" w:rsidP="00800EEF">
                            <w:pPr>
                              <w:ind w:firstLine="720"/>
                              <w:rPr>
                                <w:rFonts w:cstheme="minorHAnsi"/>
                              </w:rPr>
                            </w:pPr>
                            <w:r>
                              <w:rPr>
                                <w:rFonts w:cstheme="minorHAnsi"/>
                              </w:rPr>
                              <w:t xml:space="preserve">Before: </w:t>
                            </w:r>
                            <w:r>
                              <w:rPr>
                                <w:rFonts w:cstheme="minorHAnsi"/>
                              </w:rPr>
                              <w:tab/>
                              <w:t>CFM50</w:t>
                            </w:r>
                            <w:r>
                              <w:rPr>
                                <w:rFonts w:cstheme="minorHAnsi"/>
                                <w:vertAlign w:val="subscript"/>
                              </w:rPr>
                              <w:t>Whole House</w:t>
                            </w:r>
                            <w:r>
                              <w:rPr>
                                <w:rFonts w:cstheme="minorHAnsi"/>
                              </w:rPr>
                              <w:t xml:space="preserve"> </w:t>
                            </w:r>
                            <w:r>
                              <w:rPr>
                                <w:rFonts w:cstheme="minorHAnsi"/>
                              </w:rPr>
                              <w:tab/>
                              <w:t xml:space="preserve">= 4800 CFM50 </w:t>
                            </w:r>
                          </w:p>
                          <w:p w14:paraId="4D82E5C8" w14:textId="77777777" w:rsidR="00F60751" w:rsidRDefault="00F60751" w:rsidP="00800EEF">
                            <w:pPr>
                              <w:ind w:left="720" w:firstLine="720"/>
                              <w:rPr>
                                <w:rFonts w:cstheme="minorHAnsi"/>
                              </w:rPr>
                            </w:pPr>
                            <w:r>
                              <w:rPr>
                                <w:rFonts w:cstheme="minorHAnsi"/>
                              </w:rPr>
                              <w:t>CFM50</w:t>
                            </w:r>
                            <w:r>
                              <w:rPr>
                                <w:rFonts w:cstheme="minorHAnsi"/>
                                <w:vertAlign w:val="subscript"/>
                              </w:rPr>
                              <w:t xml:space="preserve">Envelope Only </w:t>
                            </w:r>
                            <w:r>
                              <w:rPr>
                                <w:rFonts w:cstheme="minorHAnsi"/>
                              </w:rPr>
                              <w:t>= 4500CFM50</w:t>
                            </w:r>
                          </w:p>
                          <w:p w14:paraId="31B61122" w14:textId="77777777" w:rsidR="00F60751" w:rsidRDefault="00F60751" w:rsidP="00800EEF">
                            <w:pPr>
                              <w:ind w:left="720" w:firstLine="720"/>
                              <w:rPr>
                                <w:rFonts w:cstheme="minorHAnsi"/>
                              </w:rPr>
                            </w:pPr>
                            <w:r>
                              <w:rPr>
                                <w:rFonts w:cstheme="minorHAnsi"/>
                              </w:rPr>
                              <w:t>House to duct pressure of 45 Pascals = 1.29 SCF (Energy Conservatory look up table)</w:t>
                            </w:r>
                          </w:p>
                          <w:p w14:paraId="30BC1946" w14:textId="77777777" w:rsidR="00F60751" w:rsidRDefault="00F60751" w:rsidP="00800EEF">
                            <w:pPr>
                              <w:ind w:firstLine="720"/>
                              <w:rPr>
                                <w:rFonts w:cstheme="minorHAnsi"/>
                              </w:rPr>
                            </w:pPr>
                            <w:r>
                              <w:rPr>
                                <w:rFonts w:cstheme="minorHAnsi"/>
                              </w:rPr>
                              <w:t xml:space="preserve">After: </w:t>
                            </w:r>
                            <w:r>
                              <w:rPr>
                                <w:rFonts w:cstheme="minorHAnsi"/>
                              </w:rPr>
                              <w:tab/>
                              <w:t>CFM50</w:t>
                            </w:r>
                            <w:r>
                              <w:rPr>
                                <w:rFonts w:cstheme="minorHAnsi"/>
                                <w:vertAlign w:val="subscript"/>
                              </w:rPr>
                              <w:t>Whole House</w:t>
                            </w:r>
                            <w:r>
                              <w:rPr>
                                <w:rFonts w:cstheme="minorHAnsi"/>
                              </w:rPr>
                              <w:t xml:space="preserve"> </w:t>
                            </w:r>
                            <w:r>
                              <w:rPr>
                                <w:rFonts w:cstheme="minorHAnsi"/>
                              </w:rPr>
                              <w:tab/>
                              <w:t xml:space="preserve">= 4600 CFM50 </w:t>
                            </w:r>
                          </w:p>
                          <w:p w14:paraId="3B2256B1" w14:textId="77777777" w:rsidR="00F60751" w:rsidRDefault="00F60751" w:rsidP="00800EEF">
                            <w:pPr>
                              <w:ind w:left="720" w:firstLine="720"/>
                              <w:rPr>
                                <w:rFonts w:cstheme="minorHAnsi"/>
                              </w:rPr>
                            </w:pPr>
                            <w:r>
                              <w:rPr>
                                <w:rFonts w:cstheme="minorHAnsi"/>
                              </w:rPr>
                              <w:t>CFM50</w:t>
                            </w:r>
                            <w:r>
                              <w:rPr>
                                <w:rFonts w:cstheme="minorHAnsi"/>
                                <w:vertAlign w:val="subscript"/>
                              </w:rPr>
                              <w:t xml:space="preserve">Envelope Only </w:t>
                            </w:r>
                            <w:r>
                              <w:rPr>
                                <w:rFonts w:cstheme="minorHAnsi"/>
                              </w:rPr>
                              <w:t>= 4500CFM50</w:t>
                            </w:r>
                          </w:p>
                          <w:p w14:paraId="2F6489FC" w14:textId="77777777" w:rsidR="00F60751" w:rsidRDefault="00F60751" w:rsidP="00800EEF">
                            <w:pPr>
                              <w:ind w:left="720" w:firstLine="720"/>
                              <w:rPr>
                                <w:rFonts w:cstheme="minorHAnsi"/>
                              </w:rPr>
                            </w:pPr>
                            <w:r>
                              <w:rPr>
                                <w:rFonts w:cstheme="minorHAnsi"/>
                              </w:rPr>
                              <w:t>House to duct pressure of 43 Pascals = 1.39 SCF (Energy Conservatory look up table)</w:t>
                            </w:r>
                          </w:p>
                          <w:p w14:paraId="3F0E5F8A" w14:textId="77777777" w:rsidR="00F60751" w:rsidRDefault="00F60751" w:rsidP="00800EEF">
                            <w:pPr>
                              <w:keepNext/>
                              <w:ind w:firstLine="720"/>
                              <w:rPr>
                                <w:rFonts w:cstheme="minorHAnsi"/>
                              </w:rPr>
                            </w:pPr>
                            <w:r>
                              <w:rPr>
                                <w:rFonts w:cstheme="minorHAnsi"/>
                              </w:rPr>
                              <w:t xml:space="preserve">Duct Leakage: </w:t>
                            </w:r>
                          </w:p>
                          <w:p w14:paraId="2574068E" w14:textId="77777777" w:rsidR="00F60751" w:rsidRDefault="00F60751" w:rsidP="00800EEF">
                            <w:pPr>
                              <w:keepNext/>
                              <w:ind w:left="720" w:firstLine="720"/>
                              <w:rPr>
                                <w:rFonts w:cstheme="minorHAnsi"/>
                              </w:rPr>
                            </w:pPr>
                            <w:r>
                              <w:rPr>
                                <w:rFonts w:cstheme="minorHAnsi"/>
                              </w:rPr>
                              <w:t>CFM50</w:t>
                            </w:r>
                            <w:r>
                              <w:rPr>
                                <w:rFonts w:cstheme="minorHAnsi"/>
                                <w:vertAlign w:val="subscript"/>
                              </w:rPr>
                              <w:t>DL before</w:t>
                            </w:r>
                            <w:r>
                              <w:rPr>
                                <w:rFonts w:cstheme="minorHAnsi"/>
                              </w:rPr>
                              <w:t xml:space="preserve"> </w:t>
                            </w:r>
                            <w:r>
                              <w:rPr>
                                <w:rFonts w:cstheme="minorHAnsi"/>
                              </w:rPr>
                              <w:tab/>
                              <w:t>= (4800 – 4500) * 1.29</w:t>
                            </w:r>
                          </w:p>
                          <w:p w14:paraId="6F2C2BC2" w14:textId="77777777" w:rsidR="00F60751" w:rsidRDefault="00F60751" w:rsidP="00800EEF">
                            <w:pPr>
                              <w:keepNext/>
                              <w:ind w:firstLine="720"/>
                              <w:rPr>
                                <w:rFonts w:cstheme="minorHAnsi"/>
                              </w:rPr>
                            </w:pPr>
                            <w:r>
                              <w:rPr>
                                <w:rFonts w:cstheme="minorHAnsi"/>
                              </w:rPr>
                              <w:tab/>
                            </w:r>
                            <w:r>
                              <w:rPr>
                                <w:rFonts w:cstheme="minorHAnsi"/>
                              </w:rPr>
                              <w:tab/>
                            </w:r>
                            <w:r>
                              <w:rPr>
                                <w:rFonts w:cstheme="minorHAnsi"/>
                              </w:rPr>
                              <w:tab/>
                              <w:t>= 387 CFM</w:t>
                            </w:r>
                          </w:p>
                          <w:p w14:paraId="0C9797D5" w14:textId="77777777" w:rsidR="00F60751" w:rsidRDefault="00F60751" w:rsidP="00800EEF">
                            <w:pPr>
                              <w:keepNext/>
                              <w:ind w:left="720" w:firstLine="720"/>
                              <w:rPr>
                                <w:rFonts w:cstheme="minorHAnsi"/>
                              </w:rPr>
                            </w:pPr>
                            <w:r>
                              <w:rPr>
                                <w:rFonts w:cstheme="minorHAnsi"/>
                              </w:rPr>
                              <w:t>CFM50</w:t>
                            </w:r>
                            <w:r>
                              <w:rPr>
                                <w:rFonts w:cstheme="minorHAnsi"/>
                                <w:vertAlign w:val="subscript"/>
                              </w:rPr>
                              <w:t>DL after</w:t>
                            </w:r>
                            <w:r>
                              <w:rPr>
                                <w:rFonts w:cstheme="minorHAnsi"/>
                              </w:rPr>
                              <w:t xml:space="preserve"> </w:t>
                            </w:r>
                            <w:r>
                              <w:rPr>
                                <w:rFonts w:cstheme="minorHAnsi"/>
                              </w:rPr>
                              <w:tab/>
                              <w:t>= (4600 – 4500) * 1.39</w:t>
                            </w:r>
                          </w:p>
                          <w:p w14:paraId="2EA87EA7" w14:textId="77777777" w:rsidR="00F60751" w:rsidRDefault="00F60751" w:rsidP="00800EEF">
                            <w:pPr>
                              <w:keepNext/>
                              <w:ind w:firstLine="720"/>
                              <w:rPr>
                                <w:rFonts w:cstheme="minorHAnsi"/>
                              </w:rPr>
                            </w:pPr>
                            <w:r>
                              <w:rPr>
                                <w:rFonts w:cstheme="minorHAnsi"/>
                              </w:rPr>
                              <w:tab/>
                            </w:r>
                            <w:r>
                              <w:rPr>
                                <w:rFonts w:cstheme="minorHAnsi"/>
                              </w:rPr>
                              <w:tab/>
                            </w:r>
                            <w:r>
                              <w:rPr>
                                <w:rFonts w:cstheme="minorHAnsi"/>
                              </w:rPr>
                              <w:tab/>
                              <w:t>= 119 CFM</w:t>
                            </w:r>
                          </w:p>
                          <w:p w14:paraId="110F8FF5" w14:textId="77777777" w:rsidR="00F60751" w:rsidRDefault="00F60751" w:rsidP="00800EEF">
                            <w:pPr>
                              <w:keepNext/>
                              <w:ind w:firstLine="720"/>
                              <w:rPr>
                                <w:rFonts w:cstheme="minorHAnsi"/>
                              </w:rPr>
                            </w:pPr>
                            <w:r>
                              <w:rPr>
                                <w:rFonts w:cstheme="minorHAnsi"/>
                              </w:rPr>
                              <w:t xml:space="preserve">Duct Leakage reduction at CFM25: </w:t>
                            </w:r>
                          </w:p>
                          <w:p w14:paraId="1D1261D4" w14:textId="77777777" w:rsidR="00F60751" w:rsidRDefault="00F60751" w:rsidP="00800EEF">
                            <w:pPr>
                              <w:ind w:left="3600" w:hanging="2070"/>
                              <w:rPr>
                                <w:rFonts w:cstheme="minorHAnsi"/>
                              </w:rPr>
                            </w:pPr>
                            <w:r>
                              <w:rPr>
                                <w:rFonts w:cstheme="minorHAnsi"/>
                              </w:rPr>
                              <w:t>∆CFM25</w:t>
                            </w:r>
                            <w:r>
                              <w:rPr>
                                <w:rFonts w:cstheme="minorHAnsi"/>
                                <w:vertAlign w:val="subscript"/>
                              </w:rPr>
                              <w:t>DL</w:t>
                            </w:r>
                            <w:r>
                              <w:rPr>
                                <w:rFonts w:cstheme="minorHAnsi"/>
                                <w:vertAlign w:val="subscript"/>
                              </w:rPr>
                              <w:tab/>
                            </w:r>
                            <w:r>
                              <w:rPr>
                                <w:rFonts w:cstheme="minorHAnsi"/>
                              </w:rPr>
                              <w:t>= (387 – 139) * 0.64 * (0.5 + 0.25)</w:t>
                            </w:r>
                          </w:p>
                          <w:p w14:paraId="653FC1DA" w14:textId="77777777" w:rsidR="00F60751" w:rsidRDefault="00F60751" w:rsidP="00800EEF">
                            <w:pPr>
                              <w:ind w:left="3600" w:hanging="2070"/>
                              <w:rPr>
                                <w:rFonts w:cstheme="minorHAnsi"/>
                              </w:rPr>
                            </w:pPr>
                            <w:r>
                              <w:rPr>
                                <w:rFonts w:cstheme="minorHAnsi"/>
                              </w:rPr>
                              <w:tab/>
                              <w:t>= 119 CFM25</w:t>
                            </w:r>
                            <w:r>
                              <w:rPr>
                                <w:rFonts w:cstheme="minorHAnsi"/>
                              </w:rPr>
                              <w:tab/>
                            </w:r>
                          </w:p>
                          <w:p w14:paraId="59FCBF1B" w14:textId="77777777" w:rsidR="00F60751" w:rsidRDefault="00F60751" w:rsidP="00800EEF">
                            <w:pPr>
                              <w:keepNext/>
                              <w:ind w:firstLine="720"/>
                              <w:rPr>
                                <w:rFonts w:cstheme="minorHAnsi"/>
                              </w:rPr>
                            </w:pPr>
                            <w:r>
                              <w:rPr>
                                <w:rFonts w:cstheme="minorHAnsi"/>
                              </w:rPr>
                              <w:t>Energy Savings:</w:t>
                            </w:r>
                          </w:p>
                          <w:p w14:paraId="503C52C3" w14:textId="77777777" w:rsidR="00F60751" w:rsidRDefault="00F60751" w:rsidP="00800EEF">
                            <w:pPr>
                              <w:ind w:left="2160" w:hanging="1440"/>
                              <w:rPr>
                                <w:rFonts w:cstheme="minorHAnsi"/>
                                <w:noProof/>
                              </w:rPr>
                            </w:pPr>
                            <w:r>
                              <w:rPr>
                                <w:rFonts w:cstheme="minorHAnsi"/>
                                <w:noProof/>
                              </w:rPr>
                              <w:t>Pre Distribution Efficiency</w:t>
                            </w:r>
                            <w:r>
                              <w:rPr>
                                <w:rFonts w:cstheme="minorHAnsi"/>
                                <w:noProof/>
                              </w:rPr>
                              <w:tab/>
                            </w:r>
                            <w:r>
                              <w:rPr>
                                <w:rFonts w:cstheme="minorHAnsi"/>
                                <w:noProof/>
                              </w:rPr>
                              <w:tab/>
                              <w:t xml:space="preserve">= 1 – (387/4800) = 92% </w:t>
                            </w:r>
                          </w:p>
                          <w:p w14:paraId="353FE885" w14:textId="77777777" w:rsidR="00F60751" w:rsidRDefault="00F60751" w:rsidP="00800EEF">
                            <w:pPr>
                              <w:ind w:left="2160" w:hanging="1440"/>
                              <w:rPr>
                                <w:rFonts w:cstheme="minorHAnsi"/>
                                <w:noProof/>
                              </w:rPr>
                            </w:pPr>
                            <w:proofErr w:type="gramStart"/>
                            <w:r>
                              <w:rPr>
                                <w:rFonts w:cstheme="minorHAnsi"/>
                              </w:rPr>
                              <w:t>ηSystem</w:t>
                            </w:r>
                            <w:proofErr w:type="gramEnd"/>
                            <w:r>
                              <w:rPr>
                                <w:rFonts w:cstheme="minorHAnsi"/>
                                <w:noProof/>
                              </w:rPr>
                              <w:t xml:space="preserve"> </w:t>
                            </w:r>
                            <w:r>
                              <w:rPr>
                                <w:rFonts w:cstheme="minorHAnsi"/>
                                <w:noProof/>
                              </w:rPr>
                              <w:tab/>
                            </w:r>
                            <w:r>
                              <w:rPr>
                                <w:rFonts w:cstheme="minorHAnsi"/>
                                <w:noProof/>
                              </w:rPr>
                              <w:tab/>
                            </w:r>
                            <w:r>
                              <w:rPr>
                                <w:rFonts w:cstheme="minorHAnsi"/>
                                <w:noProof/>
                              </w:rPr>
                              <w:tab/>
                              <w:t xml:space="preserve">= 80% * 92% </w:t>
                            </w:r>
                            <w:r>
                              <w:rPr>
                                <w:rFonts w:cstheme="minorHAnsi"/>
                                <w:noProof/>
                              </w:rPr>
                              <w:tab/>
                              <w:t>= 74%</w:t>
                            </w:r>
                          </w:p>
                          <w:p w14:paraId="6FC7FC72" w14:textId="77777777" w:rsidR="00F60751" w:rsidRDefault="00F60751" w:rsidP="00800EEF">
                            <w:pPr>
                              <w:ind w:left="2160" w:hanging="1440"/>
                              <w:rPr>
                                <w:rFonts w:cstheme="minorHAnsi"/>
                              </w:rPr>
                            </w:pPr>
                            <w:r>
                              <w:rPr>
                                <w:rFonts w:cstheme="minorHAnsi"/>
                                <w:noProof/>
                              </w:rPr>
                              <w:t>Δ</w:t>
                            </w:r>
                            <w:r>
                              <w:rPr>
                                <w:rFonts w:cstheme="minorHAnsi"/>
                              </w:rPr>
                              <w:t xml:space="preserve">Therm </w:t>
                            </w:r>
                            <w:r>
                              <w:rPr>
                                <w:rFonts w:cstheme="minorHAnsi"/>
                              </w:rPr>
                              <w:tab/>
                              <w:t xml:space="preserve">= ((119/ (105,000 * 0.0123)) * 1,754 * 105,000 * </w:t>
                            </w:r>
                            <w:ins w:id="3571" w:author="Samuel Dent" w:date="2015-09-24T06:17:00Z">
                              <w:r>
                                <w:rPr>
                                  <w:rFonts w:cstheme="minorHAnsi"/>
                                </w:rPr>
                                <w:t>1 *</w:t>
                              </w:r>
                            </w:ins>
                            <w:r>
                              <w:rPr>
                                <w:rFonts w:cstheme="minorHAnsi"/>
                              </w:rPr>
                              <w:t xml:space="preserve">(0.8/0.74)) / 100,000 </w:t>
                            </w:r>
                          </w:p>
                          <w:p w14:paraId="662CA237" w14:textId="77777777" w:rsidR="00F60751" w:rsidRDefault="00F60751" w:rsidP="00800EEF">
                            <w:pPr>
                              <w:rPr>
                                <w:rFonts w:cstheme="minorHAnsi"/>
                              </w:rPr>
                            </w:pPr>
                            <w:r>
                              <w:rPr>
                                <w:rFonts w:cstheme="minorHAnsi"/>
                              </w:rPr>
                              <w:tab/>
                            </w:r>
                            <w:r>
                              <w:rPr>
                                <w:rFonts w:cstheme="minorHAnsi"/>
                              </w:rPr>
                              <w:tab/>
                            </w:r>
                            <w:r>
                              <w:rPr>
                                <w:rFonts w:cstheme="minorHAnsi"/>
                              </w:rPr>
                              <w:tab/>
                              <w:t>= 183 therms</w:t>
                            </w:r>
                          </w:p>
                          <w:p w14:paraId="5957FB1C" w14:textId="77777777" w:rsidR="00F60751" w:rsidRDefault="00F60751" w:rsidP="00800EEF">
                            <w:pPr>
                              <w:ind w:left="720" w:firstLine="720"/>
                              <w:rPr>
                                <w:rFonts w:cstheme="minorHAnsi"/>
                              </w:rPr>
                            </w:pPr>
                          </w:p>
                          <w:p w14:paraId="1F4946ED" w14:textId="77777777" w:rsidR="00F60751" w:rsidRDefault="00F60751" w:rsidP="00800EEF"/>
                        </w:txbxContent>
                      </wps:txbx>
                      <wps:bodyPr rot="0" vert="horz" wrap="square" lIns="91440" tIns="45720" rIns="91440" bIns="45720" anchor="t" anchorCtr="0">
                        <a:noAutofit/>
                      </wps:bodyPr>
                    </wps:wsp>
                  </a:graphicData>
                </a:graphic>
              </wp:inline>
            </w:drawing>
          </mc:Choice>
          <mc:Fallback>
            <w:pict>
              <v:shape w14:anchorId="1B772657" id="Text Box 337" o:spid="_x0000_s1048" type="#_x0000_t202" style="width:461.6pt;height:387.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">
                <v:textbox>
                  <w:txbxContent>
                    <w:p w14:paraId="45FB1E4D" w14:textId="77777777" w:rsidR="00F60751" w:rsidRDefault="00F60751" w:rsidP="00800EEF">
                      <w:pPr>
                        <w:rPr>
                          <w:rFonts w:cstheme="minorHAnsi"/>
                        </w:rPr>
                      </w:pPr>
                      <w:r>
                        <w:rPr>
                          <w:rFonts w:cstheme="minorHAnsi"/>
                        </w:rPr>
                        <w:t xml:space="preserve">For example, duct sealing in </w:t>
                      </w:r>
                      <w:ins w:id="3572" w:author="Samuel Dent" w:date="2015-09-24T06:17:00Z">
                        <w:r>
                          <w:rPr>
                            <w:rFonts w:cstheme="minorHAnsi"/>
                          </w:rPr>
                          <w:t xml:space="preserve">unconditioned space in </w:t>
                        </w:r>
                      </w:ins>
                      <w:r>
                        <w:rPr>
                          <w:rFonts w:cstheme="minorHAnsi"/>
                        </w:rPr>
                        <w:t>a house in Springfield with an 80% AFUE, 105,000 Btu/H (input capacity) natural gas furnace and the following blower door test results:</w:t>
                      </w:r>
                    </w:p>
                    <w:p w14:paraId="4DC65A4C" w14:textId="77777777" w:rsidR="00F60751" w:rsidRDefault="00F60751" w:rsidP="00800EEF">
                      <w:pPr>
                        <w:ind w:firstLine="720"/>
                        <w:rPr>
                          <w:rFonts w:cstheme="minorHAnsi"/>
                        </w:rPr>
                      </w:pPr>
                      <w:r>
                        <w:rPr>
                          <w:rFonts w:cstheme="minorHAnsi"/>
                        </w:rPr>
                        <w:t xml:space="preserve">Before: </w:t>
                      </w:r>
                      <w:r>
                        <w:rPr>
                          <w:rFonts w:cstheme="minorHAnsi"/>
                        </w:rPr>
                        <w:tab/>
                        <w:t>CFM50</w:t>
                      </w:r>
                      <w:r>
                        <w:rPr>
                          <w:rFonts w:cstheme="minorHAnsi"/>
                          <w:vertAlign w:val="subscript"/>
                        </w:rPr>
                        <w:t>Whole House</w:t>
                      </w:r>
                      <w:r>
                        <w:rPr>
                          <w:rFonts w:cstheme="minorHAnsi"/>
                        </w:rPr>
                        <w:t xml:space="preserve"> </w:t>
                      </w:r>
                      <w:r>
                        <w:rPr>
                          <w:rFonts w:cstheme="minorHAnsi"/>
                        </w:rPr>
                        <w:tab/>
                        <w:t xml:space="preserve">= 4800 CFM50 </w:t>
                      </w:r>
                    </w:p>
                    <w:p w14:paraId="4D82E5C8" w14:textId="77777777" w:rsidR="00F60751" w:rsidRDefault="00F60751" w:rsidP="00800EEF">
                      <w:pPr>
                        <w:ind w:left="720" w:firstLine="720"/>
                        <w:rPr>
                          <w:rFonts w:cstheme="minorHAnsi"/>
                        </w:rPr>
                      </w:pPr>
                      <w:r>
                        <w:rPr>
                          <w:rFonts w:cstheme="minorHAnsi"/>
                        </w:rPr>
                        <w:t>CFM50</w:t>
                      </w:r>
                      <w:r>
                        <w:rPr>
                          <w:rFonts w:cstheme="minorHAnsi"/>
                          <w:vertAlign w:val="subscript"/>
                        </w:rPr>
                        <w:t xml:space="preserve">Envelope Only </w:t>
                      </w:r>
                      <w:r>
                        <w:rPr>
                          <w:rFonts w:cstheme="minorHAnsi"/>
                        </w:rPr>
                        <w:t>= 4500CFM50</w:t>
                      </w:r>
                    </w:p>
                    <w:p w14:paraId="31B61122" w14:textId="77777777" w:rsidR="00F60751" w:rsidRDefault="00F60751" w:rsidP="00800EEF">
                      <w:pPr>
                        <w:ind w:left="720" w:firstLine="720"/>
                        <w:rPr>
                          <w:rFonts w:cstheme="minorHAnsi"/>
                        </w:rPr>
                      </w:pPr>
                      <w:r>
                        <w:rPr>
                          <w:rFonts w:cstheme="minorHAnsi"/>
                        </w:rPr>
                        <w:t>House to duct pressure of 45 Pascals = 1.29 SCF (Energy Conservatory look up table)</w:t>
                      </w:r>
                    </w:p>
                    <w:p w14:paraId="30BC1946" w14:textId="77777777" w:rsidR="00F60751" w:rsidRDefault="00F60751" w:rsidP="00800EEF">
                      <w:pPr>
                        <w:ind w:firstLine="720"/>
                        <w:rPr>
                          <w:rFonts w:cstheme="minorHAnsi"/>
                        </w:rPr>
                      </w:pPr>
                      <w:r>
                        <w:rPr>
                          <w:rFonts w:cstheme="minorHAnsi"/>
                        </w:rPr>
                        <w:t xml:space="preserve">After: </w:t>
                      </w:r>
                      <w:r>
                        <w:rPr>
                          <w:rFonts w:cstheme="minorHAnsi"/>
                        </w:rPr>
                        <w:tab/>
                        <w:t>CFM50</w:t>
                      </w:r>
                      <w:r>
                        <w:rPr>
                          <w:rFonts w:cstheme="minorHAnsi"/>
                          <w:vertAlign w:val="subscript"/>
                        </w:rPr>
                        <w:t>Whole House</w:t>
                      </w:r>
                      <w:r>
                        <w:rPr>
                          <w:rFonts w:cstheme="minorHAnsi"/>
                        </w:rPr>
                        <w:t xml:space="preserve"> </w:t>
                      </w:r>
                      <w:r>
                        <w:rPr>
                          <w:rFonts w:cstheme="minorHAnsi"/>
                        </w:rPr>
                        <w:tab/>
                        <w:t xml:space="preserve">= 4600 CFM50 </w:t>
                      </w:r>
                    </w:p>
                    <w:p w14:paraId="3B2256B1" w14:textId="77777777" w:rsidR="00F60751" w:rsidRDefault="00F60751" w:rsidP="00800EEF">
                      <w:pPr>
                        <w:ind w:left="720" w:firstLine="720"/>
                        <w:rPr>
                          <w:rFonts w:cstheme="minorHAnsi"/>
                        </w:rPr>
                      </w:pPr>
                      <w:r>
                        <w:rPr>
                          <w:rFonts w:cstheme="minorHAnsi"/>
                        </w:rPr>
                        <w:t>CFM50</w:t>
                      </w:r>
                      <w:r>
                        <w:rPr>
                          <w:rFonts w:cstheme="minorHAnsi"/>
                          <w:vertAlign w:val="subscript"/>
                        </w:rPr>
                        <w:t xml:space="preserve">Envelope Only </w:t>
                      </w:r>
                      <w:r>
                        <w:rPr>
                          <w:rFonts w:cstheme="minorHAnsi"/>
                        </w:rPr>
                        <w:t>= 4500CFM50</w:t>
                      </w:r>
                    </w:p>
                    <w:p w14:paraId="2F6489FC" w14:textId="77777777" w:rsidR="00F60751" w:rsidRDefault="00F60751" w:rsidP="00800EEF">
                      <w:pPr>
                        <w:ind w:left="720" w:firstLine="720"/>
                        <w:rPr>
                          <w:rFonts w:cstheme="minorHAnsi"/>
                        </w:rPr>
                      </w:pPr>
                      <w:r>
                        <w:rPr>
                          <w:rFonts w:cstheme="minorHAnsi"/>
                        </w:rPr>
                        <w:t>House to duct pressure of 43 Pascals = 1.39 SCF (Energy Conservatory look up table)</w:t>
                      </w:r>
                    </w:p>
                    <w:p w14:paraId="3F0E5F8A" w14:textId="77777777" w:rsidR="00F60751" w:rsidRDefault="00F60751" w:rsidP="00800EEF">
                      <w:pPr>
                        <w:keepNext/>
                        <w:ind w:firstLine="720"/>
                        <w:rPr>
                          <w:rFonts w:cstheme="minorHAnsi"/>
                        </w:rPr>
                      </w:pPr>
                      <w:r>
                        <w:rPr>
                          <w:rFonts w:cstheme="minorHAnsi"/>
                        </w:rPr>
                        <w:t xml:space="preserve">Duct Leakage: </w:t>
                      </w:r>
                    </w:p>
                    <w:p w14:paraId="2574068E" w14:textId="77777777" w:rsidR="00F60751" w:rsidRDefault="00F60751" w:rsidP="00800EEF">
                      <w:pPr>
                        <w:keepNext/>
                        <w:ind w:left="720" w:firstLine="720"/>
                        <w:rPr>
                          <w:rFonts w:cstheme="minorHAnsi"/>
                        </w:rPr>
                      </w:pPr>
                      <w:r>
                        <w:rPr>
                          <w:rFonts w:cstheme="minorHAnsi"/>
                        </w:rPr>
                        <w:t>CFM50</w:t>
                      </w:r>
                      <w:r>
                        <w:rPr>
                          <w:rFonts w:cstheme="minorHAnsi"/>
                          <w:vertAlign w:val="subscript"/>
                        </w:rPr>
                        <w:t>DL before</w:t>
                      </w:r>
                      <w:r>
                        <w:rPr>
                          <w:rFonts w:cstheme="minorHAnsi"/>
                        </w:rPr>
                        <w:t xml:space="preserve"> </w:t>
                      </w:r>
                      <w:r>
                        <w:rPr>
                          <w:rFonts w:cstheme="minorHAnsi"/>
                        </w:rPr>
                        <w:tab/>
                        <w:t>= (4800 – 4500) * 1.29</w:t>
                      </w:r>
                    </w:p>
                    <w:p w14:paraId="6F2C2BC2" w14:textId="77777777" w:rsidR="00F60751" w:rsidRDefault="00F60751" w:rsidP="00800EEF">
                      <w:pPr>
                        <w:keepNext/>
                        <w:ind w:firstLine="720"/>
                        <w:rPr>
                          <w:rFonts w:cstheme="minorHAnsi"/>
                        </w:rPr>
                      </w:pPr>
                      <w:r>
                        <w:rPr>
                          <w:rFonts w:cstheme="minorHAnsi"/>
                        </w:rPr>
                        <w:tab/>
                      </w:r>
                      <w:r>
                        <w:rPr>
                          <w:rFonts w:cstheme="minorHAnsi"/>
                        </w:rPr>
                        <w:tab/>
                      </w:r>
                      <w:r>
                        <w:rPr>
                          <w:rFonts w:cstheme="minorHAnsi"/>
                        </w:rPr>
                        <w:tab/>
                        <w:t>= 387 CFM</w:t>
                      </w:r>
                    </w:p>
                    <w:p w14:paraId="0C9797D5" w14:textId="77777777" w:rsidR="00F60751" w:rsidRDefault="00F60751" w:rsidP="00800EEF">
                      <w:pPr>
                        <w:keepNext/>
                        <w:ind w:left="720" w:firstLine="720"/>
                        <w:rPr>
                          <w:rFonts w:cstheme="minorHAnsi"/>
                        </w:rPr>
                      </w:pPr>
                      <w:r>
                        <w:rPr>
                          <w:rFonts w:cstheme="minorHAnsi"/>
                        </w:rPr>
                        <w:t>CFM50</w:t>
                      </w:r>
                      <w:r>
                        <w:rPr>
                          <w:rFonts w:cstheme="minorHAnsi"/>
                          <w:vertAlign w:val="subscript"/>
                        </w:rPr>
                        <w:t>DL after</w:t>
                      </w:r>
                      <w:r>
                        <w:rPr>
                          <w:rFonts w:cstheme="minorHAnsi"/>
                        </w:rPr>
                        <w:t xml:space="preserve"> </w:t>
                      </w:r>
                      <w:r>
                        <w:rPr>
                          <w:rFonts w:cstheme="minorHAnsi"/>
                        </w:rPr>
                        <w:tab/>
                        <w:t>= (4600 – 4500) * 1.39</w:t>
                      </w:r>
                    </w:p>
                    <w:p w14:paraId="2EA87EA7" w14:textId="77777777" w:rsidR="00F60751" w:rsidRDefault="00F60751" w:rsidP="00800EEF">
                      <w:pPr>
                        <w:keepNext/>
                        <w:ind w:firstLine="720"/>
                        <w:rPr>
                          <w:rFonts w:cstheme="minorHAnsi"/>
                        </w:rPr>
                      </w:pPr>
                      <w:r>
                        <w:rPr>
                          <w:rFonts w:cstheme="minorHAnsi"/>
                        </w:rPr>
                        <w:tab/>
                      </w:r>
                      <w:r>
                        <w:rPr>
                          <w:rFonts w:cstheme="minorHAnsi"/>
                        </w:rPr>
                        <w:tab/>
                      </w:r>
                      <w:r>
                        <w:rPr>
                          <w:rFonts w:cstheme="minorHAnsi"/>
                        </w:rPr>
                        <w:tab/>
                        <w:t>= 119 CFM</w:t>
                      </w:r>
                    </w:p>
                    <w:p w14:paraId="110F8FF5" w14:textId="77777777" w:rsidR="00F60751" w:rsidRDefault="00F60751" w:rsidP="00800EEF">
                      <w:pPr>
                        <w:keepNext/>
                        <w:ind w:firstLine="720"/>
                        <w:rPr>
                          <w:rFonts w:cstheme="minorHAnsi"/>
                        </w:rPr>
                      </w:pPr>
                      <w:r>
                        <w:rPr>
                          <w:rFonts w:cstheme="minorHAnsi"/>
                        </w:rPr>
                        <w:t xml:space="preserve">Duct Leakage reduction at CFM25: </w:t>
                      </w:r>
                    </w:p>
                    <w:p w14:paraId="1D1261D4" w14:textId="77777777" w:rsidR="00F60751" w:rsidRDefault="00F60751" w:rsidP="00800EEF">
                      <w:pPr>
                        <w:ind w:left="3600" w:hanging="2070"/>
                        <w:rPr>
                          <w:rFonts w:cstheme="minorHAnsi"/>
                        </w:rPr>
                      </w:pPr>
                      <w:r>
                        <w:rPr>
                          <w:rFonts w:cstheme="minorHAnsi"/>
                        </w:rPr>
                        <w:t>∆CFM25</w:t>
                      </w:r>
                      <w:r>
                        <w:rPr>
                          <w:rFonts w:cstheme="minorHAnsi"/>
                          <w:vertAlign w:val="subscript"/>
                        </w:rPr>
                        <w:t>DL</w:t>
                      </w:r>
                      <w:r>
                        <w:rPr>
                          <w:rFonts w:cstheme="minorHAnsi"/>
                          <w:vertAlign w:val="subscript"/>
                        </w:rPr>
                        <w:tab/>
                      </w:r>
                      <w:r>
                        <w:rPr>
                          <w:rFonts w:cstheme="minorHAnsi"/>
                        </w:rPr>
                        <w:t>= (387 – 139) * 0.64 * (0.5 + 0.25)</w:t>
                      </w:r>
                    </w:p>
                    <w:p w14:paraId="653FC1DA" w14:textId="77777777" w:rsidR="00F60751" w:rsidRDefault="00F60751" w:rsidP="00800EEF">
                      <w:pPr>
                        <w:ind w:left="3600" w:hanging="2070"/>
                        <w:rPr>
                          <w:rFonts w:cstheme="minorHAnsi"/>
                        </w:rPr>
                      </w:pPr>
                      <w:r>
                        <w:rPr>
                          <w:rFonts w:cstheme="minorHAnsi"/>
                        </w:rPr>
                        <w:tab/>
                        <w:t>= 119 CFM25</w:t>
                      </w:r>
                      <w:r>
                        <w:rPr>
                          <w:rFonts w:cstheme="minorHAnsi"/>
                        </w:rPr>
                        <w:tab/>
                      </w:r>
                    </w:p>
                    <w:p w14:paraId="59FCBF1B" w14:textId="77777777" w:rsidR="00F60751" w:rsidRDefault="00F60751" w:rsidP="00800EEF">
                      <w:pPr>
                        <w:keepNext/>
                        <w:ind w:firstLine="720"/>
                        <w:rPr>
                          <w:rFonts w:cstheme="minorHAnsi"/>
                        </w:rPr>
                      </w:pPr>
                      <w:r>
                        <w:rPr>
                          <w:rFonts w:cstheme="minorHAnsi"/>
                        </w:rPr>
                        <w:t>Energy Savings:</w:t>
                      </w:r>
                    </w:p>
                    <w:p w14:paraId="503C52C3" w14:textId="77777777" w:rsidR="00F60751" w:rsidRDefault="00F60751" w:rsidP="00800EEF">
                      <w:pPr>
                        <w:ind w:left="2160" w:hanging="1440"/>
                        <w:rPr>
                          <w:rFonts w:cstheme="minorHAnsi"/>
                          <w:noProof/>
                        </w:rPr>
                      </w:pPr>
                      <w:r>
                        <w:rPr>
                          <w:rFonts w:cstheme="minorHAnsi"/>
                          <w:noProof/>
                        </w:rPr>
                        <w:t>Pre Distribution Efficiency</w:t>
                      </w:r>
                      <w:r>
                        <w:rPr>
                          <w:rFonts w:cstheme="minorHAnsi"/>
                          <w:noProof/>
                        </w:rPr>
                        <w:tab/>
                      </w:r>
                      <w:r>
                        <w:rPr>
                          <w:rFonts w:cstheme="minorHAnsi"/>
                          <w:noProof/>
                        </w:rPr>
                        <w:tab/>
                        <w:t xml:space="preserve">= 1 – (387/4800) = 92% </w:t>
                      </w:r>
                    </w:p>
                    <w:p w14:paraId="353FE885" w14:textId="77777777" w:rsidR="00F60751" w:rsidRDefault="00F60751" w:rsidP="00800EEF">
                      <w:pPr>
                        <w:ind w:left="2160" w:hanging="1440"/>
                        <w:rPr>
                          <w:rFonts w:cstheme="minorHAnsi"/>
                          <w:noProof/>
                        </w:rPr>
                      </w:pPr>
                      <w:proofErr w:type="gramStart"/>
                      <w:r>
                        <w:rPr>
                          <w:rFonts w:cstheme="minorHAnsi"/>
                        </w:rPr>
                        <w:t>ηSystem</w:t>
                      </w:r>
                      <w:proofErr w:type="gramEnd"/>
                      <w:r>
                        <w:rPr>
                          <w:rFonts w:cstheme="minorHAnsi"/>
                          <w:noProof/>
                        </w:rPr>
                        <w:t xml:space="preserve"> </w:t>
                      </w:r>
                      <w:r>
                        <w:rPr>
                          <w:rFonts w:cstheme="minorHAnsi"/>
                          <w:noProof/>
                        </w:rPr>
                        <w:tab/>
                      </w:r>
                      <w:r>
                        <w:rPr>
                          <w:rFonts w:cstheme="minorHAnsi"/>
                          <w:noProof/>
                        </w:rPr>
                        <w:tab/>
                      </w:r>
                      <w:r>
                        <w:rPr>
                          <w:rFonts w:cstheme="minorHAnsi"/>
                          <w:noProof/>
                        </w:rPr>
                        <w:tab/>
                        <w:t xml:space="preserve">= 80% * 92% </w:t>
                      </w:r>
                      <w:r>
                        <w:rPr>
                          <w:rFonts w:cstheme="minorHAnsi"/>
                          <w:noProof/>
                        </w:rPr>
                        <w:tab/>
                        <w:t>= 74%</w:t>
                      </w:r>
                    </w:p>
                    <w:p w14:paraId="6FC7FC72" w14:textId="77777777" w:rsidR="00F60751" w:rsidRDefault="00F60751" w:rsidP="00800EEF">
                      <w:pPr>
                        <w:ind w:left="2160" w:hanging="1440"/>
                        <w:rPr>
                          <w:rFonts w:cstheme="minorHAnsi"/>
                        </w:rPr>
                      </w:pPr>
                      <w:r>
                        <w:rPr>
                          <w:rFonts w:cstheme="minorHAnsi"/>
                          <w:noProof/>
                        </w:rPr>
                        <w:t>Δ</w:t>
                      </w:r>
                      <w:r>
                        <w:rPr>
                          <w:rFonts w:cstheme="minorHAnsi"/>
                        </w:rPr>
                        <w:t xml:space="preserve">Therm </w:t>
                      </w:r>
                      <w:r>
                        <w:rPr>
                          <w:rFonts w:cstheme="minorHAnsi"/>
                        </w:rPr>
                        <w:tab/>
                        <w:t xml:space="preserve">= ((119/ (105,000 * 0.0123)) * 1,754 * 105,000 * </w:t>
                      </w:r>
                      <w:ins w:id="3573" w:author="Samuel Dent" w:date="2015-09-24T06:17:00Z">
                        <w:r>
                          <w:rPr>
                            <w:rFonts w:cstheme="minorHAnsi"/>
                          </w:rPr>
                          <w:t>1 *</w:t>
                        </w:r>
                      </w:ins>
                      <w:r>
                        <w:rPr>
                          <w:rFonts w:cstheme="minorHAnsi"/>
                        </w:rPr>
                        <w:t xml:space="preserve">(0.8/0.74)) / 100,000 </w:t>
                      </w:r>
                    </w:p>
                    <w:p w14:paraId="662CA237" w14:textId="77777777" w:rsidR="00F60751" w:rsidRDefault="00F60751" w:rsidP="00800EEF">
                      <w:pPr>
                        <w:rPr>
                          <w:rFonts w:cstheme="minorHAnsi"/>
                        </w:rPr>
                      </w:pPr>
                      <w:r>
                        <w:rPr>
                          <w:rFonts w:cstheme="minorHAnsi"/>
                        </w:rPr>
                        <w:tab/>
                      </w:r>
                      <w:r>
                        <w:rPr>
                          <w:rFonts w:cstheme="minorHAnsi"/>
                        </w:rPr>
                        <w:tab/>
                      </w:r>
                      <w:r>
                        <w:rPr>
                          <w:rFonts w:cstheme="minorHAnsi"/>
                        </w:rPr>
                        <w:tab/>
                        <w:t>= 183 therms</w:t>
                      </w:r>
                    </w:p>
                    <w:p w14:paraId="5957FB1C" w14:textId="77777777" w:rsidR="00F60751" w:rsidRDefault="00F60751" w:rsidP="00800EEF">
                      <w:pPr>
                        <w:ind w:left="720" w:firstLine="720"/>
                        <w:rPr>
                          <w:rFonts w:cstheme="minorHAnsi"/>
                        </w:rPr>
                      </w:pPr>
                    </w:p>
                    <w:p w14:paraId="1F4946ED" w14:textId="77777777" w:rsidR="00F60751" w:rsidRDefault="00F60751" w:rsidP="00800EEF"/>
                  </w:txbxContent>
                </v:textbox>
                <w10:anchorlock/>
              </v:shape>
            </w:pict>
          </mc:Fallback>
        </mc:AlternateContent>
      </w:r>
    </w:p>
    <w:p w14:paraId="10DBC655" w14:textId="77777777" w:rsidR="00800EEF" w:rsidRPr="000563D8" w:rsidRDefault="00800EEF" w:rsidP="00800EEF">
      <w:pPr>
        <w:spacing w:after="240"/>
        <w:rPr>
          <w:rFonts w:cstheme="minorHAnsi"/>
        </w:rPr>
      </w:pPr>
    </w:p>
    <w:p w14:paraId="5A545523" w14:textId="77777777" w:rsidR="00800EEF" w:rsidRPr="000563D8" w:rsidRDefault="00800EEF" w:rsidP="00800EEF">
      <w:pPr>
        <w:keepNext/>
        <w:spacing w:after="240"/>
        <w:rPr>
          <w:rFonts w:cstheme="minorHAnsi"/>
          <w:b/>
          <w:i/>
        </w:rPr>
      </w:pPr>
      <w:r w:rsidRPr="000563D8">
        <w:rPr>
          <w:rFonts w:cstheme="minorHAnsi"/>
          <w:b/>
          <w:i/>
        </w:rPr>
        <w:t>Methodology 2: Evaluation of Distribution Efficiency</w:t>
      </w:r>
    </w:p>
    <w:p w14:paraId="70530AA3" w14:textId="77777777" w:rsidR="00800EEF" w:rsidRPr="000563D8" w:rsidRDefault="00800EEF" w:rsidP="00800EEF">
      <w:pPr>
        <w:keepNext/>
        <w:spacing w:after="240"/>
        <w:ind w:left="2160" w:hanging="720"/>
        <w:rPr>
          <w:rFonts w:cstheme="minorHAnsi"/>
        </w:rPr>
      </w:pPr>
      <w:r w:rsidRPr="000563D8">
        <w:rPr>
          <w:rFonts w:cstheme="minorHAnsi"/>
          <w:noProof/>
        </w:rPr>
        <w:t>Δ</w:t>
      </w:r>
      <w:r w:rsidRPr="000563D8">
        <w:rPr>
          <w:rFonts w:cstheme="minorHAnsi"/>
        </w:rPr>
        <w:t>Therm</w:t>
      </w:r>
      <w:r w:rsidRPr="000563D8">
        <w:rPr>
          <w:rFonts w:cstheme="minorHAnsi"/>
        </w:rPr>
        <w:tab/>
        <w:t>= ((DE</w:t>
      </w:r>
      <w:r w:rsidRPr="000563D8">
        <w:rPr>
          <w:rFonts w:cstheme="minorHAnsi"/>
          <w:vertAlign w:val="subscript"/>
        </w:rPr>
        <w:t>after</w:t>
      </w:r>
      <w:r w:rsidRPr="000563D8">
        <w:rPr>
          <w:rFonts w:cstheme="minorHAnsi"/>
        </w:rPr>
        <w:t xml:space="preserve"> – DE</w:t>
      </w:r>
      <w:r w:rsidRPr="000563D8">
        <w:rPr>
          <w:rFonts w:cstheme="minorHAnsi"/>
          <w:vertAlign w:val="subscript"/>
        </w:rPr>
        <w:t>before</w:t>
      </w:r>
      <w:r w:rsidRPr="000563D8">
        <w:rPr>
          <w:rFonts w:cstheme="minorHAnsi"/>
        </w:rPr>
        <w:t>)/ DE</w:t>
      </w:r>
      <w:r w:rsidRPr="000563D8">
        <w:rPr>
          <w:rFonts w:cstheme="minorHAnsi"/>
          <w:vertAlign w:val="subscript"/>
        </w:rPr>
        <w:t>after</w:t>
      </w:r>
      <w:r w:rsidRPr="000563D8">
        <w:rPr>
          <w:rFonts w:cstheme="minorHAnsi"/>
        </w:rPr>
        <w:t xml:space="preserve">)) * </w:t>
      </w:r>
      <w:r w:rsidRPr="000563D8">
        <w:rPr>
          <w:rFonts w:cstheme="minorHAnsi"/>
          <w:noProof/>
        </w:rPr>
        <w:t>FLHheat * InputCapacityHeat</w:t>
      </w:r>
      <w:ins w:id="3574" w:author="Samuel Dent" w:date="2015-09-24T06:18:00Z">
        <w:r>
          <w:rPr>
            <w:rFonts w:cstheme="minorHAnsi"/>
            <w:noProof/>
          </w:rPr>
          <w:t xml:space="preserve"> * TRFheat *</w:t>
        </w:r>
      </w:ins>
      <w:r w:rsidRPr="000563D8">
        <w:rPr>
          <w:rFonts w:cstheme="minorHAnsi"/>
          <w:noProof/>
        </w:rPr>
        <w:t xml:space="preserve"> </w:t>
      </w:r>
      <w:r w:rsidRPr="000563D8">
        <w:rPr>
          <w:rFonts w:cstheme="minorHAnsi"/>
        </w:rPr>
        <w:t>(ηEquipment / ηSystem)</w:t>
      </w:r>
      <w:r w:rsidRPr="000563D8">
        <w:rPr>
          <w:rFonts w:cstheme="minorHAnsi"/>
          <w:noProof/>
        </w:rPr>
        <w:t>)</w:t>
      </w:r>
      <w:r w:rsidRPr="000563D8">
        <w:rPr>
          <w:rFonts w:cstheme="minorHAnsi"/>
        </w:rPr>
        <w:t xml:space="preserve"> / 100,000 </w:t>
      </w:r>
    </w:p>
    <w:p w14:paraId="3CCBF0C6" w14:textId="77777777" w:rsidR="00800EEF" w:rsidRPr="000563D8" w:rsidRDefault="00800EEF" w:rsidP="00800EEF">
      <w:pPr>
        <w:spacing w:after="240"/>
        <w:rPr>
          <w:rFonts w:cstheme="minorHAnsi"/>
        </w:rPr>
      </w:pPr>
      <w:r w:rsidRPr="000563D8">
        <w:rPr>
          <w:rFonts w:cstheme="minorHAnsi"/>
        </w:rPr>
        <w:t>Where:</w:t>
      </w:r>
    </w:p>
    <w:p w14:paraId="76E0A296" w14:textId="77777777" w:rsidR="00800EEF" w:rsidRPr="000563D8" w:rsidRDefault="00800EEF" w:rsidP="00800EEF">
      <w:pPr>
        <w:spacing w:after="240"/>
        <w:ind w:left="720"/>
        <w:rPr>
          <w:rFonts w:cstheme="minorHAnsi"/>
        </w:rPr>
      </w:pPr>
      <w:r w:rsidRPr="000563D8">
        <w:rPr>
          <w:rFonts w:cstheme="minorHAnsi"/>
        </w:rPr>
        <w:t>DE</w:t>
      </w:r>
      <w:r w:rsidRPr="000563D8">
        <w:rPr>
          <w:rFonts w:cstheme="minorHAnsi"/>
          <w:vertAlign w:val="subscript"/>
        </w:rPr>
        <w:t>after</w:t>
      </w:r>
      <w:r w:rsidRPr="000563D8">
        <w:rPr>
          <w:rFonts w:cstheme="minorHAnsi"/>
          <w:vertAlign w:val="subscript"/>
        </w:rPr>
        <w:tab/>
      </w:r>
      <w:r w:rsidRPr="000563D8">
        <w:rPr>
          <w:rFonts w:cstheme="minorHAnsi"/>
          <w:vertAlign w:val="subscript"/>
        </w:rPr>
        <w:tab/>
      </w:r>
      <w:r w:rsidRPr="000563D8">
        <w:rPr>
          <w:rFonts w:cstheme="minorHAnsi"/>
          <w:noProof/>
        </w:rPr>
        <w:t>= Distribution Efficiency after duct sealing</w:t>
      </w:r>
      <w:r w:rsidRPr="000563D8">
        <w:rPr>
          <w:rFonts w:cstheme="minorHAnsi"/>
          <w:noProof/>
        </w:rPr>
        <w:tab/>
      </w:r>
    </w:p>
    <w:p w14:paraId="22CA3959" w14:textId="77777777" w:rsidR="00800EEF" w:rsidRPr="000563D8" w:rsidRDefault="00800EEF" w:rsidP="00800EEF">
      <w:pPr>
        <w:spacing w:after="240"/>
        <w:ind w:left="720"/>
        <w:rPr>
          <w:rFonts w:cstheme="minorHAnsi"/>
          <w:noProof/>
        </w:rPr>
      </w:pPr>
      <w:r w:rsidRPr="000563D8">
        <w:rPr>
          <w:rFonts w:cstheme="minorHAnsi"/>
        </w:rPr>
        <w:t>DE</w:t>
      </w:r>
      <w:r w:rsidRPr="000563D8">
        <w:rPr>
          <w:rFonts w:cstheme="minorHAnsi"/>
          <w:vertAlign w:val="subscript"/>
        </w:rPr>
        <w:t>before</w:t>
      </w:r>
      <w:r w:rsidRPr="000563D8">
        <w:rPr>
          <w:rFonts w:cstheme="minorHAnsi"/>
          <w:vertAlign w:val="subscript"/>
        </w:rPr>
        <w:tab/>
      </w:r>
      <w:r w:rsidRPr="000563D8">
        <w:rPr>
          <w:rFonts w:cstheme="minorHAnsi"/>
          <w:vertAlign w:val="subscript"/>
        </w:rPr>
        <w:tab/>
      </w:r>
      <w:r w:rsidRPr="000563D8">
        <w:rPr>
          <w:rFonts w:cstheme="minorHAnsi"/>
          <w:noProof/>
        </w:rPr>
        <w:t>= Distribution Efficiency before duct sealing</w:t>
      </w:r>
      <w:r w:rsidRPr="000563D8">
        <w:rPr>
          <w:rFonts w:cstheme="minorHAnsi"/>
          <w:noProof/>
        </w:rPr>
        <w:tab/>
      </w:r>
      <w:r w:rsidRPr="000563D8">
        <w:rPr>
          <w:rFonts w:cstheme="minorHAnsi"/>
          <w:noProof/>
        </w:rPr>
        <w:tab/>
      </w:r>
    </w:p>
    <w:p w14:paraId="4306D1B1" w14:textId="77777777" w:rsidR="00800EEF" w:rsidRPr="000563D8" w:rsidRDefault="00800EEF" w:rsidP="00800EEF">
      <w:pPr>
        <w:spacing w:after="240"/>
        <w:ind w:left="720"/>
        <w:rPr>
          <w:rFonts w:cstheme="minorHAnsi"/>
        </w:rPr>
      </w:pPr>
      <w:r w:rsidRPr="000563D8">
        <w:rPr>
          <w:rFonts w:cstheme="minorHAnsi"/>
          <w:noProof/>
        </w:rPr>
        <w:t>Other variables as defined above</w:t>
      </w:r>
    </w:p>
    <w:p w14:paraId="77A73C47" w14:textId="77777777" w:rsidR="00800EEF" w:rsidRPr="000563D8" w:rsidRDefault="00800EEF" w:rsidP="00800EEF">
      <w:pPr>
        <w:keepNext/>
        <w:spacing w:after="240"/>
        <w:rPr>
          <w:rFonts w:cstheme="minorHAnsi"/>
        </w:rPr>
      </w:pPr>
      <w:r w:rsidRPr="000563D8">
        <w:rPr>
          <w:noProof/>
        </w:rPr>
        <w:lastRenderedPageBreak/>
        <mc:AlternateContent>
          <mc:Choice Requires="wps">
            <w:drawing>
              <wp:inline distT="0" distB="0" distL="0" distR="0" wp14:anchorId="2942FD15" wp14:editId="09F3EA0C">
                <wp:extent cx="5970270" cy="1913860"/>
                <wp:effectExtent l="0" t="0" r="11430" b="10795"/>
                <wp:docPr id="338" name="Text Box 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1913860"/>
                        </a:xfrm>
                        <a:prstGeom prst="rect">
                          <a:avLst/>
                        </a:prstGeom>
                        <a:solidFill>
                          <a:srgbClr val="FFFFFF"/>
                        </a:solidFill>
                        <a:ln w="9525">
                          <a:solidFill>
                            <a:srgbClr val="000000"/>
                          </a:solidFill>
                          <a:miter lim="800000"/>
                          <a:headEnd/>
                          <a:tailEnd/>
                        </a:ln>
                      </wps:spPr>
                      <wps:txbx>
                        <w:txbxContent>
                          <w:p w14:paraId="35AE929B" w14:textId="77777777" w:rsidR="00F60751" w:rsidRDefault="00F60751" w:rsidP="00800EEF">
                            <w:pPr>
                              <w:rPr>
                                <w:rFonts w:cstheme="minorHAnsi"/>
                              </w:rPr>
                            </w:pPr>
                            <w:r>
                              <w:rPr>
                                <w:rFonts w:cstheme="minorHAnsi"/>
                              </w:rPr>
                              <w:t xml:space="preserve">For example, duct sealing in </w:t>
                            </w:r>
                            <w:ins w:id="3575" w:author="Samuel Dent" w:date="2015-09-24T06:18:00Z">
                              <w:r>
                                <w:rPr>
                                  <w:rFonts w:cstheme="minorHAnsi"/>
                                </w:rPr>
                                <w:t xml:space="preserve">unconditioned space in </w:t>
                              </w:r>
                            </w:ins>
                            <w:r>
                              <w:rPr>
                                <w:rFonts w:cstheme="minorHAnsi"/>
                              </w:rPr>
                              <w:t>a house in Springfield an 80% AFUE, 105,000 Btu/H (input capacity) natural gas furnace and the following duct evaluation results:</w:t>
                            </w:r>
                          </w:p>
                          <w:p w14:paraId="053B0A25" w14:textId="77777777" w:rsidR="00F60751" w:rsidRDefault="00F60751" w:rsidP="00800EEF">
                            <w:pPr>
                              <w:ind w:left="720"/>
                              <w:rPr>
                                <w:rFonts w:cstheme="minorHAnsi"/>
                                <w:noProof/>
                              </w:rPr>
                            </w:pPr>
                            <w:r>
                              <w:rPr>
                                <w:rFonts w:cstheme="minorHAnsi"/>
                              </w:rPr>
                              <w:t>DE</w:t>
                            </w:r>
                            <w:r>
                              <w:rPr>
                                <w:rFonts w:cstheme="minorHAnsi"/>
                                <w:vertAlign w:val="subscript"/>
                              </w:rPr>
                              <w:t>after</w:t>
                            </w:r>
                            <w:r>
                              <w:rPr>
                                <w:rFonts w:cstheme="minorHAnsi"/>
                                <w:vertAlign w:val="subscript"/>
                              </w:rPr>
                              <w:tab/>
                            </w:r>
                            <w:r>
                              <w:rPr>
                                <w:rFonts w:cstheme="minorHAnsi"/>
                                <w:vertAlign w:val="subscript"/>
                              </w:rPr>
                              <w:tab/>
                            </w:r>
                            <w:r>
                              <w:rPr>
                                <w:rFonts w:cstheme="minorHAnsi"/>
                                <w:noProof/>
                              </w:rPr>
                              <w:t>= 0.92</w:t>
                            </w:r>
                            <w:r>
                              <w:rPr>
                                <w:rFonts w:cstheme="minorHAnsi"/>
                                <w:noProof/>
                              </w:rPr>
                              <w:tab/>
                            </w:r>
                            <w:r>
                              <w:rPr>
                                <w:rFonts w:cstheme="minorHAnsi"/>
                                <w:noProof/>
                              </w:rPr>
                              <w:tab/>
                            </w:r>
                          </w:p>
                          <w:p w14:paraId="4500EC02" w14:textId="77777777" w:rsidR="00F60751" w:rsidRDefault="00F60751" w:rsidP="00800EEF">
                            <w:pPr>
                              <w:ind w:left="720"/>
                              <w:rPr>
                                <w:rFonts w:cstheme="minorHAnsi"/>
                                <w:noProof/>
                              </w:rPr>
                            </w:pPr>
                            <w:r>
                              <w:rPr>
                                <w:rFonts w:cstheme="minorHAnsi"/>
                              </w:rPr>
                              <w:t>DE</w:t>
                            </w:r>
                            <w:r>
                              <w:rPr>
                                <w:rFonts w:cstheme="minorHAnsi"/>
                                <w:vertAlign w:val="subscript"/>
                              </w:rPr>
                              <w:t>before</w:t>
                            </w:r>
                            <w:r>
                              <w:rPr>
                                <w:rFonts w:cstheme="minorHAnsi"/>
                                <w:vertAlign w:val="subscript"/>
                              </w:rPr>
                              <w:tab/>
                            </w:r>
                            <w:r>
                              <w:rPr>
                                <w:rFonts w:cstheme="minorHAnsi"/>
                                <w:vertAlign w:val="subscript"/>
                              </w:rPr>
                              <w:tab/>
                            </w:r>
                            <w:r>
                              <w:rPr>
                                <w:rFonts w:cstheme="minorHAnsi"/>
                                <w:noProof/>
                              </w:rPr>
                              <w:t>= 0.85</w:t>
                            </w:r>
                          </w:p>
                          <w:p w14:paraId="4F6AD5E7" w14:textId="77777777" w:rsidR="00F60751" w:rsidRDefault="00F60751">
                            <w:pPr>
                              <w:keepNext/>
                              <w:rPr>
                                <w:rFonts w:cstheme="minorHAnsi"/>
                              </w:rPr>
                              <w:pPrChange w:id="3576" w:author="Samuel Dent" w:date="2015-09-24T06:18:00Z">
                                <w:pPr>
                                  <w:keepNext/>
                                  <w:ind w:firstLine="720"/>
                                </w:pPr>
                              </w:pPrChange>
                            </w:pPr>
                            <w:r>
                              <w:rPr>
                                <w:rFonts w:cstheme="minorHAnsi"/>
                              </w:rPr>
                              <w:t>Energy Savings:</w:t>
                            </w:r>
                          </w:p>
                          <w:p w14:paraId="509CDC34" w14:textId="77777777" w:rsidR="00F60751" w:rsidRDefault="00F60751" w:rsidP="00800EEF">
                            <w:pPr>
                              <w:ind w:left="2160" w:hanging="1440"/>
                              <w:rPr>
                                <w:rFonts w:cstheme="minorHAnsi"/>
                                <w:noProof/>
                              </w:rPr>
                            </w:pPr>
                            <w:proofErr w:type="gramStart"/>
                            <w:r>
                              <w:rPr>
                                <w:rFonts w:cstheme="minorHAnsi"/>
                              </w:rPr>
                              <w:t>ηSystem</w:t>
                            </w:r>
                            <w:proofErr w:type="gramEnd"/>
                            <w:r>
                              <w:rPr>
                                <w:rFonts w:cstheme="minorHAnsi"/>
                                <w:noProof/>
                              </w:rPr>
                              <w:t xml:space="preserve"> </w:t>
                            </w:r>
                            <w:r>
                              <w:rPr>
                                <w:rFonts w:cstheme="minorHAnsi"/>
                                <w:noProof/>
                              </w:rPr>
                              <w:tab/>
                            </w:r>
                            <w:r>
                              <w:rPr>
                                <w:rFonts w:cstheme="minorHAnsi"/>
                                <w:noProof/>
                              </w:rPr>
                              <w:tab/>
                              <w:t xml:space="preserve">= 80% * 85% </w:t>
                            </w:r>
                            <w:r>
                              <w:rPr>
                                <w:rFonts w:cstheme="minorHAnsi"/>
                                <w:noProof/>
                              </w:rPr>
                              <w:tab/>
                              <w:t>= 68%</w:t>
                            </w:r>
                          </w:p>
                          <w:p w14:paraId="2CB89633" w14:textId="77777777" w:rsidR="00F60751" w:rsidRDefault="00F60751" w:rsidP="00800EEF">
                            <w:pPr>
                              <w:keepNext/>
                              <w:ind w:firstLine="720"/>
                              <w:rPr>
                                <w:rFonts w:cstheme="minorHAnsi"/>
                              </w:rPr>
                            </w:pPr>
                            <w:r>
                              <w:rPr>
                                <w:rFonts w:cstheme="minorHAnsi"/>
                                <w:noProof/>
                              </w:rPr>
                              <w:t>Δ</w:t>
                            </w:r>
                            <w:r>
                              <w:rPr>
                                <w:rFonts w:cstheme="minorHAnsi"/>
                              </w:rPr>
                              <w:t xml:space="preserve">Therm </w:t>
                            </w:r>
                            <w:r>
                              <w:rPr>
                                <w:rFonts w:cstheme="minorHAnsi"/>
                              </w:rPr>
                              <w:tab/>
                            </w:r>
                            <w:r>
                              <w:rPr>
                                <w:rFonts w:cstheme="minorHAnsi"/>
                              </w:rPr>
                              <w:tab/>
                              <w:t>= ((0.92 – 0.85)/0.92) * 1,754 * 105,000 *</w:t>
                            </w:r>
                            <w:ins w:id="3577" w:author="Samuel Dent" w:date="2015-09-24T06:18:00Z">
                              <w:r>
                                <w:rPr>
                                  <w:rFonts w:cstheme="minorHAnsi"/>
                                </w:rPr>
                                <w:t xml:space="preserve"> 1 *</w:t>
                              </w:r>
                            </w:ins>
                            <w:r>
                              <w:rPr>
                                <w:rFonts w:cstheme="minorHAnsi"/>
                              </w:rPr>
                              <w:t xml:space="preserve"> (0.8/0.68)) / 100,000 </w:t>
                            </w:r>
                          </w:p>
                          <w:p w14:paraId="4066FE2A" w14:textId="77777777" w:rsidR="00F60751" w:rsidRDefault="00F60751" w:rsidP="00800EEF">
                            <w:pPr>
                              <w:rPr>
                                <w:rFonts w:cstheme="minorHAnsi"/>
                              </w:rPr>
                            </w:pPr>
                            <w:r>
                              <w:rPr>
                                <w:rFonts w:cstheme="minorHAnsi"/>
                              </w:rPr>
                              <w:tab/>
                            </w:r>
                            <w:r>
                              <w:rPr>
                                <w:rFonts w:cstheme="minorHAnsi"/>
                              </w:rPr>
                              <w:tab/>
                            </w:r>
                            <w:r>
                              <w:rPr>
                                <w:rFonts w:cstheme="minorHAnsi"/>
                              </w:rPr>
                              <w:tab/>
                              <w:t>= 164 therm</w:t>
                            </w:r>
                          </w:p>
                          <w:p w14:paraId="4A3170B7" w14:textId="77777777" w:rsidR="00F60751" w:rsidRDefault="00F60751" w:rsidP="00800EEF"/>
                        </w:txbxContent>
                      </wps:txbx>
                      <wps:bodyPr rot="0" vert="horz" wrap="square" lIns="91440" tIns="45720" rIns="91440" bIns="45720" anchor="t" anchorCtr="0">
                        <a:noAutofit/>
                      </wps:bodyPr>
                    </wps:wsp>
                  </a:graphicData>
                </a:graphic>
              </wp:inline>
            </w:drawing>
          </mc:Choice>
          <mc:Fallback>
            <w:pict>
              <v:shape w14:anchorId="2942FD15" id="Text Box 338" o:spid="_x0000_s1049" type="#_x0000_t202" style="width:470.1pt;height:150.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">
                <v:textbox>
                  <w:txbxContent>
                    <w:p w14:paraId="35AE929B" w14:textId="77777777" w:rsidR="00F60751" w:rsidRDefault="00F60751" w:rsidP="00800EEF">
                      <w:pPr>
                        <w:rPr>
                          <w:rFonts w:cstheme="minorHAnsi"/>
                        </w:rPr>
                      </w:pPr>
                      <w:r>
                        <w:rPr>
                          <w:rFonts w:cstheme="minorHAnsi"/>
                        </w:rPr>
                        <w:t xml:space="preserve">For example, duct sealing in </w:t>
                      </w:r>
                      <w:ins w:id="3578" w:author="Samuel Dent" w:date="2015-09-24T06:18:00Z">
                        <w:r>
                          <w:rPr>
                            <w:rFonts w:cstheme="minorHAnsi"/>
                          </w:rPr>
                          <w:t xml:space="preserve">unconditioned space in </w:t>
                        </w:r>
                      </w:ins>
                      <w:r>
                        <w:rPr>
                          <w:rFonts w:cstheme="minorHAnsi"/>
                        </w:rPr>
                        <w:t>a house in Springfield an 80% AFUE, 105,000 Btu/H (input capacity) natural gas furnace and the following duct evaluation results:</w:t>
                      </w:r>
                    </w:p>
                    <w:p w14:paraId="053B0A25" w14:textId="77777777" w:rsidR="00F60751" w:rsidRDefault="00F60751" w:rsidP="00800EEF">
                      <w:pPr>
                        <w:ind w:left="720"/>
                        <w:rPr>
                          <w:rFonts w:cstheme="minorHAnsi"/>
                          <w:noProof/>
                        </w:rPr>
                      </w:pPr>
                      <w:r>
                        <w:rPr>
                          <w:rFonts w:cstheme="minorHAnsi"/>
                        </w:rPr>
                        <w:t>DE</w:t>
                      </w:r>
                      <w:r>
                        <w:rPr>
                          <w:rFonts w:cstheme="minorHAnsi"/>
                          <w:vertAlign w:val="subscript"/>
                        </w:rPr>
                        <w:t>after</w:t>
                      </w:r>
                      <w:r>
                        <w:rPr>
                          <w:rFonts w:cstheme="minorHAnsi"/>
                          <w:vertAlign w:val="subscript"/>
                        </w:rPr>
                        <w:tab/>
                      </w:r>
                      <w:r>
                        <w:rPr>
                          <w:rFonts w:cstheme="minorHAnsi"/>
                          <w:vertAlign w:val="subscript"/>
                        </w:rPr>
                        <w:tab/>
                      </w:r>
                      <w:r>
                        <w:rPr>
                          <w:rFonts w:cstheme="minorHAnsi"/>
                          <w:noProof/>
                        </w:rPr>
                        <w:t>= 0.92</w:t>
                      </w:r>
                      <w:r>
                        <w:rPr>
                          <w:rFonts w:cstheme="minorHAnsi"/>
                          <w:noProof/>
                        </w:rPr>
                        <w:tab/>
                      </w:r>
                      <w:r>
                        <w:rPr>
                          <w:rFonts w:cstheme="minorHAnsi"/>
                          <w:noProof/>
                        </w:rPr>
                        <w:tab/>
                      </w:r>
                    </w:p>
                    <w:p w14:paraId="4500EC02" w14:textId="77777777" w:rsidR="00F60751" w:rsidRDefault="00F60751" w:rsidP="00800EEF">
                      <w:pPr>
                        <w:ind w:left="720"/>
                        <w:rPr>
                          <w:rFonts w:cstheme="minorHAnsi"/>
                          <w:noProof/>
                        </w:rPr>
                      </w:pPr>
                      <w:r>
                        <w:rPr>
                          <w:rFonts w:cstheme="minorHAnsi"/>
                        </w:rPr>
                        <w:t>DE</w:t>
                      </w:r>
                      <w:r>
                        <w:rPr>
                          <w:rFonts w:cstheme="minorHAnsi"/>
                          <w:vertAlign w:val="subscript"/>
                        </w:rPr>
                        <w:t>before</w:t>
                      </w:r>
                      <w:r>
                        <w:rPr>
                          <w:rFonts w:cstheme="minorHAnsi"/>
                          <w:vertAlign w:val="subscript"/>
                        </w:rPr>
                        <w:tab/>
                      </w:r>
                      <w:r>
                        <w:rPr>
                          <w:rFonts w:cstheme="minorHAnsi"/>
                          <w:vertAlign w:val="subscript"/>
                        </w:rPr>
                        <w:tab/>
                      </w:r>
                      <w:r>
                        <w:rPr>
                          <w:rFonts w:cstheme="minorHAnsi"/>
                          <w:noProof/>
                        </w:rPr>
                        <w:t>= 0.85</w:t>
                      </w:r>
                    </w:p>
                    <w:p w14:paraId="4F6AD5E7" w14:textId="77777777" w:rsidR="00F60751" w:rsidRDefault="00F60751">
                      <w:pPr>
                        <w:keepNext/>
                        <w:rPr>
                          <w:rFonts w:cstheme="minorHAnsi"/>
                        </w:rPr>
                        <w:pPrChange w:id="3579" w:author="Samuel Dent" w:date="2015-09-24T06:18:00Z">
                          <w:pPr>
                            <w:keepNext/>
                            <w:ind w:firstLine="720"/>
                          </w:pPr>
                        </w:pPrChange>
                      </w:pPr>
                      <w:r>
                        <w:rPr>
                          <w:rFonts w:cstheme="minorHAnsi"/>
                        </w:rPr>
                        <w:t>Energy Savings:</w:t>
                      </w:r>
                    </w:p>
                    <w:p w14:paraId="509CDC34" w14:textId="77777777" w:rsidR="00F60751" w:rsidRDefault="00F60751" w:rsidP="00800EEF">
                      <w:pPr>
                        <w:ind w:left="2160" w:hanging="1440"/>
                        <w:rPr>
                          <w:rFonts w:cstheme="minorHAnsi"/>
                          <w:noProof/>
                        </w:rPr>
                      </w:pPr>
                      <w:proofErr w:type="gramStart"/>
                      <w:r>
                        <w:rPr>
                          <w:rFonts w:cstheme="minorHAnsi"/>
                        </w:rPr>
                        <w:t>ηSystem</w:t>
                      </w:r>
                      <w:proofErr w:type="gramEnd"/>
                      <w:r>
                        <w:rPr>
                          <w:rFonts w:cstheme="minorHAnsi"/>
                          <w:noProof/>
                        </w:rPr>
                        <w:t xml:space="preserve"> </w:t>
                      </w:r>
                      <w:r>
                        <w:rPr>
                          <w:rFonts w:cstheme="minorHAnsi"/>
                          <w:noProof/>
                        </w:rPr>
                        <w:tab/>
                      </w:r>
                      <w:r>
                        <w:rPr>
                          <w:rFonts w:cstheme="minorHAnsi"/>
                          <w:noProof/>
                        </w:rPr>
                        <w:tab/>
                        <w:t xml:space="preserve">= 80% * 85% </w:t>
                      </w:r>
                      <w:r>
                        <w:rPr>
                          <w:rFonts w:cstheme="minorHAnsi"/>
                          <w:noProof/>
                        </w:rPr>
                        <w:tab/>
                        <w:t>= 68%</w:t>
                      </w:r>
                    </w:p>
                    <w:p w14:paraId="2CB89633" w14:textId="77777777" w:rsidR="00F60751" w:rsidRDefault="00F60751" w:rsidP="00800EEF">
                      <w:pPr>
                        <w:keepNext/>
                        <w:ind w:firstLine="720"/>
                        <w:rPr>
                          <w:rFonts w:cstheme="minorHAnsi"/>
                        </w:rPr>
                      </w:pPr>
                      <w:r>
                        <w:rPr>
                          <w:rFonts w:cstheme="minorHAnsi"/>
                          <w:noProof/>
                        </w:rPr>
                        <w:t>Δ</w:t>
                      </w:r>
                      <w:r>
                        <w:rPr>
                          <w:rFonts w:cstheme="minorHAnsi"/>
                        </w:rPr>
                        <w:t xml:space="preserve">Therm </w:t>
                      </w:r>
                      <w:r>
                        <w:rPr>
                          <w:rFonts w:cstheme="minorHAnsi"/>
                        </w:rPr>
                        <w:tab/>
                      </w:r>
                      <w:r>
                        <w:rPr>
                          <w:rFonts w:cstheme="minorHAnsi"/>
                        </w:rPr>
                        <w:tab/>
                        <w:t>= ((0.92 – 0.85)/0.92) * 1,754 * 105,000 *</w:t>
                      </w:r>
                      <w:ins w:id="3580" w:author="Samuel Dent" w:date="2015-09-24T06:18:00Z">
                        <w:r>
                          <w:rPr>
                            <w:rFonts w:cstheme="minorHAnsi"/>
                          </w:rPr>
                          <w:t xml:space="preserve"> 1 *</w:t>
                        </w:r>
                      </w:ins>
                      <w:r>
                        <w:rPr>
                          <w:rFonts w:cstheme="minorHAnsi"/>
                        </w:rPr>
                        <w:t xml:space="preserve"> (0.8/0.68)) / 100,000 </w:t>
                      </w:r>
                    </w:p>
                    <w:p w14:paraId="4066FE2A" w14:textId="77777777" w:rsidR="00F60751" w:rsidRDefault="00F60751" w:rsidP="00800EEF">
                      <w:pPr>
                        <w:rPr>
                          <w:rFonts w:cstheme="minorHAnsi"/>
                        </w:rPr>
                      </w:pPr>
                      <w:r>
                        <w:rPr>
                          <w:rFonts w:cstheme="minorHAnsi"/>
                        </w:rPr>
                        <w:tab/>
                      </w:r>
                      <w:r>
                        <w:rPr>
                          <w:rFonts w:cstheme="minorHAnsi"/>
                        </w:rPr>
                        <w:tab/>
                      </w:r>
                      <w:r>
                        <w:rPr>
                          <w:rFonts w:cstheme="minorHAnsi"/>
                        </w:rPr>
                        <w:tab/>
                        <w:t>= 164 therm</w:t>
                      </w:r>
                    </w:p>
                    <w:p w14:paraId="4A3170B7" w14:textId="77777777" w:rsidR="00F60751" w:rsidRDefault="00F60751" w:rsidP="00800EEF"/>
                  </w:txbxContent>
                </v:textbox>
                <w10:anchorlock/>
              </v:shape>
            </w:pict>
          </mc:Fallback>
        </mc:AlternateContent>
      </w:r>
    </w:p>
    <w:p w14:paraId="65C06CD9" w14:textId="77777777" w:rsidR="00800EEF" w:rsidRPr="000563D8" w:rsidRDefault="00800EEF" w:rsidP="00800EEF">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Water Impact Descriptions and Calculation  </w:t>
      </w:r>
    </w:p>
    <w:p w14:paraId="221CA0D1" w14:textId="77777777" w:rsidR="00800EEF" w:rsidRPr="000563D8" w:rsidRDefault="00800EEF" w:rsidP="00800EEF">
      <w:pPr>
        <w:spacing w:after="240"/>
        <w:rPr>
          <w:rFonts w:cstheme="minorHAnsi"/>
          <w:iCs/>
        </w:rPr>
      </w:pPr>
      <w:r w:rsidRPr="000563D8">
        <w:rPr>
          <w:rFonts w:cstheme="minorHAnsi"/>
        </w:rPr>
        <w:t>N/A</w:t>
      </w:r>
    </w:p>
    <w:p w14:paraId="3F523F8D" w14:textId="77777777" w:rsidR="00800EEF" w:rsidRPr="000563D8" w:rsidRDefault="00800EEF" w:rsidP="00800EEF">
      <w:pPr>
        <w:keepNext/>
        <w:keepLines/>
        <w:spacing w:before="200"/>
        <w:outlineLvl w:val="5"/>
        <w:rPr>
          <w:rFonts w:eastAsiaTheme="majorEastAsia" w:cstheme="majorBidi"/>
          <w:b/>
          <w:smallCaps/>
          <w:sz w:val="22"/>
        </w:rPr>
      </w:pPr>
      <w:r w:rsidRPr="000563D8">
        <w:rPr>
          <w:rFonts w:eastAsiaTheme="majorEastAsia" w:cstheme="majorBidi"/>
          <w:b/>
          <w:iCs/>
          <w:smallCaps/>
          <w:sz w:val="22"/>
        </w:rPr>
        <w:t xml:space="preserve">Deemed O&amp;M Cost Adjustment Calculation </w:t>
      </w:r>
    </w:p>
    <w:p w14:paraId="515CE4F4" w14:textId="77777777" w:rsidR="00800EEF" w:rsidRPr="000563D8" w:rsidRDefault="00800EEF" w:rsidP="00800EEF">
      <w:pPr>
        <w:spacing w:after="240"/>
        <w:rPr>
          <w:rFonts w:cstheme="minorHAnsi"/>
          <w:iCs/>
        </w:rPr>
      </w:pPr>
      <w:r w:rsidRPr="000563D8">
        <w:rPr>
          <w:rFonts w:cstheme="minorHAnsi"/>
        </w:rPr>
        <w:t>N/A</w:t>
      </w:r>
    </w:p>
    <w:p w14:paraId="73C85195" w14:textId="77777777" w:rsidR="00800EEF" w:rsidRPr="005B0BD9" w:rsidDel="006174F0" w:rsidRDefault="00800EEF" w:rsidP="005B0BD9">
      <w:pPr>
        <w:pStyle w:val="Heading6"/>
        <w:rPr>
          <w:del w:id="3581" w:author="Samuel Dent" w:date="2015-09-24T06:18:00Z"/>
        </w:rPr>
        <w:sectPr w:rsidR="00800EEF" w:rsidRPr="005B0BD9" w:rsidDel="006174F0" w:rsidSect="009C3E5A">
          <w:headerReference w:type="default" r:id="rId31"/>
          <w:pgSz w:w="12240" w:h="15840" w:code="1"/>
          <w:pgMar w:top="1440" w:right="1440" w:bottom="1440" w:left="1440" w:header="720" w:footer="720" w:gutter="0"/>
          <w:cols w:space="720"/>
          <w:docGrid w:linePitch="360"/>
        </w:sectPr>
      </w:pPr>
      <w:r w:rsidRPr="005B0BD9">
        <w:t>Measure Code: RS-HVC-DINS-</w:t>
      </w:r>
      <w:del w:id="3582" w:author="Samuel Dent" w:date="2015-09-24T06:18:00Z">
        <w:r w:rsidRPr="005B0BD9" w:rsidDel="006174F0">
          <w:delText>V05</w:delText>
        </w:r>
      </w:del>
      <w:ins w:id="3583" w:author="Samuel Dent" w:date="2015-09-24T06:18:00Z">
        <w:r w:rsidRPr="005B0BD9">
          <w:t>V06</w:t>
        </w:r>
      </w:ins>
      <w:r w:rsidRPr="005B0BD9">
        <w:t>-</w:t>
      </w:r>
      <w:del w:id="3584" w:author="Samuel Dent" w:date="2015-09-24T06:18:00Z">
        <w:r w:rsidRPr="005B0BD9" w:rsidDel="006174F0">
          <w:delText>150601</w:delText>
        </w:r>
      </w:del>
      <w:ins w:id="3585" w:author="Samuel Dent" w:date="2015-09-24T06:18:00Z">
        <w:r w:rsidRPr="005B0BD9">
          <w:t>16060</w:t>
        </w:r>
      </w:ins>
      <w:ins w:id="3586" w:author="Samuel Dent" w:date="2015-09-24T06:19:00Z">
        <w:r w:rsidRPr="005B0BD9">
          <w:t>1</w:t>
        </w:r>
      </w:ins>
    </w:p>
    <w:p w14:paraId="66EEC560" w14:textId="77777777" w:rsidR="00F83B3F" w:rsidRDefault="00F83B3F" w:rsidP="005B0BD9">
      <w:pPr>
        <w:pStyle w:val="Heading6"/>
      </w:pPr>
    </w:p>
    <w:p w14:paraId="7116E4A4" w14:textId="77777777" w:rsidR="00800EEF" w:rsidRDefault="00800EEF" w:rsidP="00F83B3F"/>
    <w:p w14:paraId="164E4F95" w14:textId="77777777" w:rsidR="00F83B3F" w:rsidRPr="00F83B3F" w:rsidRDefault="00F83B3F" w:rsidP="00F83B3F">
      <w:pPr>
        <w:sectPr w:rsidR="00F83B3F" w:rsidRPr="00F83B3F">
          <w:headerReference w:type="default" r:id="rId32"/>
          <w:pgSz w:w="12240" w:h="15840"/>
          <w:pgMar w:top="1440" w:right="1440" w:bottom="1440" w:left="1440" w:header="720" w:footer="720" w:gutter="0"/>
          <w:cols w:space="720"/>
          <w:docGrid w:linePitch="360"/>
        </w:sectPr>
      </w:pPr>
    </w:p>
    <w:p w14:paraId="554FBF19" w14:textId="77777777" w:rsidR="00841F99" w:rsidRPr="000B7BB6" w:rsidRDefault="00841F99" w:rsidP="00841F99">
      <w:pPr>
        <w:pStyle w:val="Heading3"/>
      </w:pPr>
      <w:r w:rsidRPr="0017327F">
        <w:rPr>
          <w:rFonts w:eastAsiaTheme="majorEastAsia" w:cstheme="majorBidi"/>
          <w:b/>
          <w:iCs/>
          <w:smallCaps/>
          <w:sz w:val="22"/>
        </w:rPr>
        <w:lastRenderedPageBreak/>
        <w:t xml:space="preserve"> </w:t>
      </w:r>
      <w:bookmarkStart w:id="3587" w:name="_Toc437855982"/>
      <w:bookmarkStart w:id="3588" w:name="_Toc319489378"/>
      <w:bookmarkStart w:id="3589" w:name="_Toc319662649"/>
      <w:bookmarkStart w:id="3590" w:name="_Ref325429307"/>
      <w:bookmarkStart w:id="3591" w:name="_Ref325429309"/>
      <w:bookmarkStart w:id="3592" w:name="_Ref325429386"/>
      <w:bookmarkStart w:id="3593" w:name="_Ref325429389"/>
      <w:bookmarkStart w:id="3594" w:name="_Toc333219083"/>
      <w:bookmarkStart w:id="3595" w:name="_Ref355961161"/>
      <w:bookmarkStart w:id="3596" w:name="_Toc437592967"/>
      <w:bookmarkStart w:id="3597" w:name="_Toc441217035"/>
      <w:r w:rsidR="00A66B73" w:rsidRPr="00A66B73">
        <w:rPr>
          <w:rFonts w:eastAsiaTheme="majorEastAsia" w:cstheme="majorBidi"/>
          <w:iCs/>
          <w:smallCaps/>
          <w:sz w:val="22"/>
        </w:rPr>
        <w:t>F</w:t>
      </w:r>
      <w:r w:rsidRPr="000B7BB6">
        <w:t>urnace Blower Motor</w:t>
      </w:r>
      <w:bookmarkEnd w:id="3587"/>
      <w:bookmarkEnd w:id="3588"/>
      <w:bookmarkEnd w:id="3589"/>
      <w:bookmarkEnd w:id="3590"/>
      <w:bookmarkEnd w:id="3591"/>
      <w:bookmarkEnd w:id="3592"/>
      <w:bookmarkEnd w:id="3593"/>
      <w:bookmarkEnd w:id="3594"/>
      <w:bookmarkEnd w:id="3595"/>
      <w:bookmarkEnd w:id="3596"/>
      <w:bookmarkEnd w:id="3597"/>
    </w:p>
    <w:p w14:paraId="6F631638" w14:textId="77777777" w:rsidR="00841F99" w:rsidRPr="000B7BB6" w:rsidRDefault="00841F99" w:rsidP="00841F99">
      <w:pPr>
        <w:pStyle w:val="Heading6"/>
      </w:pPr>
      <w:r w:rsidRPr="00B41203">
        <w:t xml:space="preserve">Description </w:t>
      </w:r>
    </w:p>
    <w:p w14:paraId="47585103" w14:textId="77777777" w:rsidR="00841F99" w:rsidRPr="000B7BB6" w:rsidRDefault="00841F99" w:rsidP="00841F99">
      <w:pPr>
        <w:rPr>
          <w:rFonts w:cstheme="minorHAnsi"/>
          <w:b/>
          <w:iCs/>
        </w:rPr>
      </w:pPr>
      <w:r w:rsidRPr="000B7BB6">
        <w:rPr>
          <w:rFonts w:cstheme="minorHAnsi"/>
        </w:rPr>
        <w:t>A new furnace with a brushless permanent magnet (BPM) blower motor is installed instead of a new furnace with a lower efficiency motor. This measure characterizes only the electric savings associated with the fan and could be coupled with gas savings associated with a more efficient furnace. Savings decrease sharply with static pressure so duct improvements, and clean, low pressure drop filters can maximize savings. Savings improve when the blower is used for cooling as well and when it is used for continuous ventilation, but only if the non-BPM motor would have been used for continuous ventilation too. If the resident runs the BPM blower continuously because it is a more efficient motor and would not run a non-BPM motor that way, savings are near zero and possibly negative. This characterization uses a 2009 Focus on Energy study of BPM blower motor savings in Wisconsin, which accounted for the effects of this behavioral impact.</w:t>
      </w:r>
    </w:p>
    <w:p w14:paraId="2228C4DF" w14:textId="77777777" w:rsidR="00841F99" w:rsidRPr="000B7BB6" w:rsidRDefault="00841F99" w:rsidP="00841F99">
      <w:pPr>
        <w:widowControl/>
        <w:jc w:val="left"/>
        <w:rPr>
          <w:rFonts w:cstheme="minorHAnsi"/>
          <w:szCs w:val="20"/>
        </w:rPr>
      </w:pPr>
      <w:r w:rsidRPr="000B7BB6">
        <w:rPr>
          <w:rFonts w:cstheme="minorHAnsi"/>
          <w:szCs w:val="20"/>
        </w:rPr>
        <w:t xml:space="preserve">This measure was developed to be applicable to the following program types:  TOS, NC.  </w:t>
      </w:r>
    </w:p>
    <w:p w14:paraId="11155E41" w14:textId="77777777" w:rsidR="00841F99" w:rsidRPr="000B7BB6" w:rsidRDefault="00841F99" w:rsidP="00841F99">
      <w:pPr>
        <w:widowControl/>
        <w:jc w:val="left"/>
        <w:rPr>
          <w:rFonts w:cstheme="minorHAnsi"/>
          <w:szCs w:val="20"/>
        </w:rPr>
      </w:pPr>
      <w:r w:rsidRPr="000B7BB6">
        <w:rPr>
          <w:rFonts w:cstheme="minorHAnsi"/>
          <w:szCs w:val="20"/>
        </w:rPr>
        <w:t>If applied to other program types, the measure savings should be verified.</w:t>
      </w:r>
    </w:p>
    <w:p w14:paraId="7BCDA2C6" w14:textId="77777777" w:rsidR="00841F99" w:rsidRPr="000B7BB6" w:rsidRDefault="00841F99" w:rsidP="00841F99">
      <w:pPr>
        <w:pStyle w:val="Heading6"/>
      </w:pPr>
      <w:r w:rsidRPr="00B41203">
        <w:t xml:space="preserve">Definition of Efficient Equipment </w:t>
      </w:r>
    </w:p>
    <w:p w14:paraId="1AEA8ADB" w14:textId="77777777" w:rsidR="00841F99" w:rsidRPr="000B7BB6" w:rsidRDefault="00841F99" w:rsidP="00841F99">
      <w:pPr>
        <w:rPr>
          <w:rFonts w:cstheme="minorHAnsi"/>
          <w:b/>
          <w:iCs/>
        </w:rPr>
      </w:pPr>
      <w:r w:rsidRPr="000B7BB6">
        <w:rPr>
          <w:rFonts w:cstheme="minorHAnsi"/>
        </w:rPr>
        <w:t>A furnace with a brushless permanent magnet (BPM) blower motor, also known by the trademark ECM, BLDC, and other names.</w:t>
      </w:r>
    </w:p>
    <w:p w14:paraId="32DDB007" w14:textId="77777777" w:rsidR="00841F99" w:rsidRPr="000B7BB6" w:rsidRDefault="00841F99" w:rsidP="00841F99">
      <w:pPr>
        <w:pStyle w:val="Heading6"/>
      </w:pPr>
      <w:r w:rsidRPr="000B7BB6">
        <w:t xml:space="preserve">Definition of Baseline Equipment </w:t>
      </w:r>
    </w:p>
    <w:p w14:paraId="7DB6C66B" w14:textId="77777777" w:rsidR="00841F99" w:rsidRPr="000B7BB6" w:rsidRDefault="00841F99" w:rsidP="00841F99">
      <w:pPr>
        <w:rPr>
          <w:rFonts w:cstheme="minorHAnsi"/>
          <w:b/>
          <w:iCs/>
        </w:rPr>
      </w:pPr>
      <w:r w:rsidRPr="000B7BB6">
        <w:rPr>
          <w:rFonts w:cstheme="minorHAnsi"/>
        </w:rPr>
        <w:t>A furnace with a non-BPM blower motor.</w:t>
      </w:r>
    </w:p>
    <w:p w14:paraId="67E6FAD1" w14:textId="77777777" w:rsidR="00841F99" w:rsidRPr="000B7BB6" w:rsidRDefault="00841F99" w:rsidP="00841F99">
      <w:pPr>
        <w:pStyle w:val="Heading6"/>
      </w:pPr>
      <w:r w:rsidRPr="000B7BB6">
        <w:t xml:space="preserve">Deemed Lifetime of Efficient Equipment </w:t>
      </w:r>
    </w:p>
    <w:p w14:paraId="23311F2F" w14:textId="77777777" w:rsidR="00841F99" w:rsidRPr="000B7BB6" w:rsidRDefault="00841F99" w:rsidP="00841F99">
      <w:pPr>
        <w:rPr>
          <w:rFonts w:cstheme="minorHAnsi"/>
          <w:b/>
        </w:rPr>
      </w:pPr>
      <w:r w:rsidRPr="000B7BB6">
        <w:rPr>
          <w:rFonts w:cstheme="minorHAnsi"/>
        </w:rPr>
        <w:t xml:space="preserve">The expected measure life is assumed to be </w:t>
      </w:r>
      <w:r w:rsidRPr="000B7BB6">
        <w:rPr>
          <w:rFonts w:cstheme="minorHAnsi"/>
          <w:szCs w:val="20"/>
        </w:rPr>
        <w:t>20 years</w:t>
      </w:r>
      <w:r w:rsidRPr="000B7BB6">
        <w:rPr>
          <w:rStyle w:val="FootnoteReference"/>
          <w:rFonts w:cstheme="minorHAnsi"/>
          <w:szCs w:val="20"/>
        </w:rPr>
        <w:footnoteReference w:id="256"/>
      </w:r>
      <w:r w:rsidRPr="00B41203">
        <w:rPr>
          <w:rFonts w:cstheme="minorHAnsi"/>
          <w:szCs w:val="20"/>
        </w:rPr>
        <w:t>.</w:t>
      </w:r>
      <w:r w:rsidRPr="000B7BB6">
        <w:rPr>
          <w:rFonts w:cstheme="minorHAnsi"/>
        </w:rPr>
        <w:t xml:space="preserve"> </w:t>
      </w:r>
    </w:p>
    <w:p w14:paraId="2E862032" w14:textId="77777777" w:rsidR="00841F99" w:rsidRPr="000B7BB6" w:rsidRDefault="00841F99" w:rsidP="00841F99">
      <w:pPr>
        <w:pStyle w:val="Heading6"/>
      </w:pPr>
      <w:r w:rsidRPr="000B7BB6">
        <w:t xml:space="preserve">Deemed Measure Cost </w:t>
      </w:r>
    </w:p>
    <w:p w14:paraId="6A8DFAFF" w14:textId="77777777" w:rsidR="00841F99" w:rsidRPr="000B7BB6" w:rsidRDefault="00841F99" w:rsidP="00841F99">
      <w:pPr>
        <w:rPr>
          <w:rFonts w:cstheme="minorHAnsi"/>
          <w:b/>
        </w:rPr>
      </w:pPr>
      <w:r w:rsidRPr="000B7BB6">
        <w:rPr>
          <w:rFonts w:cstheme="minorHAnsi"/>
        </w:rPr>
        <w:t>The capital cost for this measure is assumed to be $97</w:t>
      </w:r>
      <w:r w:rsidRPr="000B7BB6">
        <w:rPr>
          <w:rStyle w:val="FootnoteReference"/>
          <w:rFonts w:cstheme="minorHAnsi"/>
        </w:rPr>
        <w:footnoteReference w:id="257"/>
      </w:r>
      <w:r w:rsidRPr="00B41203">
        <w:rPr>
          <w:rFonts w:cstheme="minorHAnsi"/>
        </w:rPr>
        <w:t>.</w:t>
      </w:r>
    </w:p>
    <w:p w14:paraId="63E30ADC" w14:textId="77777777" w:rsidR="00841F99" w:rsidRPr="00A05FC2" w:rsidRDefault="00841F99" w:rsidP="00841F99">
      <w:pPr>
        <w:pStyle w:val="Heading6"/>
      </w:pPr>
      <w:r w:rsidRPr="00A05FC2">
        <w:t>Loadshape</w:t>
      </w:r>
    </w:p>
    <w:tbl>
      <w:tblPr>
        <w:tblW w:w="8136" w:type="dxa"/>
        <w:tblInd w:w="108" w:type="dxa"/>
        <w:tblLook w:val="04A0" w:firstRow="1" w:lastRow="0" w:firstColumn="1" w:lastColumn="0" w:noHBand="0" w:noVBand="1"/>
      </w:tblPr>
      <w:tblGrid>
        <w:gridCol w:w="8136"/>
      </w:tblGrid>
      <w:tr w:rsidR="00841F99" w:rsidRPr="00A05FC2" w14:paraId="4D7363BB" w14:textId="77777777" w:rsidTr="00841F99">
        <w:trPr>
          <w:trHeight w:val="300"/>
        </w:trPr>
        <w:tc>
          <w:tcPr>
            <w:tcW w:w="8136" w:type="dxa"/>
            <w:tcBorders>
              <w:top w:val="nil"/>
              <w:left w:val="nil"/>
              <w:bottom w:val="nil"/>
              <w:right w:val="nil"/>
            </w:tcBorders>
            <w:shd w:val="clear" w:color="auto" w:fill="auto"/>
            <w:noWrap/>
            <w:vAlign w:val="center"/>
            <w:hideMark/>
          </w:tcPr>
          <w:p w14:paraId="18248E4A" w14:textId="77777777" w:rsidR="00841F99" w:rsidRPr="000B7BB6" w:rsidRDefault="00841F99" w:rsidP="00841F99">
            <w:pPr>
              <w:widowControl/>
              <w:jc w:val="left"/>
              <w:rPr>
                <w:rFonts w:cstheme="minorHAnsi"/>
                <w:color w:val="000000"/>
                <w:szCs w:val="20"/>
              </w:rPr>
            </w:pPr>
            <w:r w:rsidRPr="000B7BB6">
              <w:rPr>
                <w:rFonts w:cstheme="minorHAnsi"/>
                <w:color w:val="000000"/>
                <w:szCs w:val="20"/>
              </w:rPr>
              <w:t>Loadshape R08 - Residential Cooling</w:t>
            </w:r>
          </w:p>
        </w:tc>
      </w:tr>
      <w:tr w:rsidR="00841F99" w:rsidRPr="00A05FC2" w14:paraId="6693BE30" w14:textId="77777777" w:rsidTr="00841F99">
        <w:trPr>
          <w:trHeight w:val="300"/>
        </w:trPr>
        <w:tc>
          <w:tcPr>
            <w:tcW w:w="8136" w:type="dxa"/>
            <w:tcBorders>
              <w:top w:val="nil"/>
              <w:left w:val="nil"/>
              <w:bottom w:val="nil"/>
              <w:right w:val="nil"/>
            </w:tcBorders>
            <w:shd w:val="clear" w:color="auto" w:fill="auto"/>
            <w:noWrap/>
            <w:vAlign w:val="center"/>
            <w:hideMark/>
          </w:tcPr>
          <w:p w14:paraId="5EC5D546" w14:textId="77777777" w:rsidR="00841F99" w:rsidRPr="000B7BB6" w:rsidRDefault="00841F99" w:rsidP="00841F99">
            <w:pPr>
              <w:widowControl/>
              <w:jc w:val="left"/>
              <w:rPr>
                <w:rFonts w:cstheme="minorHAnsi"/>
                <w:color w:val="000000"/>
                <w:szCs w:val="20"/>
              </w:rPr>
            </w:pPr>
            <w:r w:rsidRPr="000B7BB6">
              <w:rPr>
                <w:rFonts w:cstheme="minorHAnsi"/>
                <w:color w:val="000000"/>
                <w:szCs w:val="20"/>
              </w:rPr>
              <w:t>Loadshape R09 - Residential Electric Space Heat</w:t>
            </w:r>
          </w:p>
        </w:tc>
      </w:tr>
      <w:tr w:rsidR="00841F99" w:rsidRPr="00A05FC2" w14:paraId="4B10D969" w14:textId="77777777" w:rsidTr="00841F99">
        <w:trPr>
          <w:trHeight w:val="300"/>
        </w:trPr>
        <w:tc>
          <w:tcPr>
            <w:tcW w:w="8136" w:type="dxa"/>
            <w:tcBorders>
              <w:top w:val="nil"/>
              <w:left w:val="nil"/>
              <w:bottom w:val="nil"/>
              <w:right w:val="nil"/>
            </w:tcBorders>
            <w:shd w:val="clear" w:color="auto" w:fill="auto"/>
            <w:noWrap/>
            <w:vAlign w:val="center"/>
            <w:hideMark/>
          </w:tcPr>
          <w:p w14:paraId="4CF41685" w14:textId="77777777" w:rsidR="00841F99" w:rsidRPr="000B7BB6" w:rsidRDefault="00841F99" w:rsidP="00841F99">
            <w:pPr>
              <w:widowControl/>
              <w:jc w:val="left"/>
              <w:rPr>
                <w:rFonts w:cstheme="minorHAnsi"/>
                <w:color w:val="000000"/>
                <w:szCs w:val="20"/>
              </w:rPr>
            </w:pPr>
            <w:r w:rsidRPr="000B7BB6">
              <w:rPr>
                <w:rFonts w:cstheme="minorHAnsi"/>
                <w:color w:val="000000"/>
                <w:szCs w:val="20"/>
              </w:rPr>
              <w:t xml:space="preserve">Loadshape R10 - Residential Electric Heating and Cooling </w:t>
            </w:r>
          </w:p>
        </w:tc>
      </w:tr>
    </w:tbl>
    <w:p w14:paraId="60717CF7" w14:textId="77777777" w:rsidR="00841F99" w:rsidRPr="000B7BB6" w:rsidRDefault="00841F99" w:rsidP="00841F99">
      <w:pPr>
        <w:pStyle w:val="Heading6"/>
      </w:pPr>
      <w:r w:rsidRPr="00B41203">
        <w:t xml:space="preserve">Coincidence Factor </w:t>
      </w:r>
    </w:p>
    <w:p w14:paraId="7CD3F82D" w14:textId="77777777" w:rsidR="00841F99" w:rsidRPr="000B7BB6" w:rsidRDefault="00841F99" w:rsidP="00841F99">
      <w:pPr>
        <w:rPr>
          <w:rFonts w:cstheme="minorHAnsi"/>
        </w:rPr>
      </w:pPr>
      <w:r w:rsidRPr="000B7BB6">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0B7BB6">
        <w:rPr>
          <w:rFonts w:cstheme="minorHAnsi"/>
          <w:i/>
          <w:iCs/>
        </w:rPr>
        <w:t>average</w:t>
      </w:r>
      <w:r w:rsidRPr="000B7BB6">
        <w:rPr>
          <w:rFonts w:cstheme="minorHAnsi"/>
        </w:rPr>
        <w:t xml:space="preserve"> savings over the defined summer peak period, and is presented so that savings can be bid into PJM’s Forward Capacity Market.  </w:t>
      </w:r>
    </w:p>
    <w:p w14:paraId="6AE4DE7D" w14:textId="77777777" w:rsidR="00841F99" w:rsidRPr="000B7BB6" w:rsidRDefault="00841F99" w:rsidP="00841F99">
      <w:pPr>
        <w:ind w:left="720"/>
        <w:jc w:val="left"/>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Central A/C (during utility peak hour) </w:t>
      </w:r>
    </w:p>
    <w:p w14:paraId="69386342" w14:textId="77777777" w:rsidR="00841F99" w:rsidRPr="00B41203" w:rsidRDefault="00841F99" w:rsidP="00841F99">
      <w:pPr>
        <w:ind w:left="720" w:firstLine="720"/>
        <w:rPr>
          <w:rFonts w:cstheme="minorHAnsi"/>
        </w:rPr>
      </w:pPr>
      <w:r w:rsidRPr="000B7BB6">
        <w:rPr>
          <w:rFonts w:cstheme="minorHAnsi"/>
        </w:rPr>
        <w:t xml:space="preserve">= </w:t>
      </w:r>
      <w:r>
        <w:rPr>
          <w:rFonts w:cstheme="minorHAnsi"/>
        </w:rPr>
        <w:t>68</w:t>
      </w:r>
      <w:r w:rsidRPr="000B7BB6">
        <w:rPr>
          <w:rFonts w:cstheme="minorHAnsi"/>
        </w:rPr>
        <w:t>%</w:t>
      </w:r>
      <w:r w:rsidRPr="000B7BB6">
        <w:rPr>
          <w:rStyle w:val="FootnoteReference"/>
          <w:rFonts w:cstheme="minorHAnsi"/>
        </w:rPr>
        <w:footnoteReference w:id="258"/>
      </w:r>
    </w:p>
    <w:p w14:paraId="3344D2F0" w14:textId="77777777" w:rsidR="00841F99" w:rsidRPr="000B7BB6" w:rsidRDefault="00841F99" w:rsidP="00841F99">
      <w:pPr>
        <w:ind w:left="720"/>
        <w:jc w:val="left"/>
        <w:rPr>
          <w:rFonts w:cstheme="minorHAnsi"/>
        </w:rPr>
      </w:pPr>
      <w:r w:rsidRPr="000B7BB6">
        <w:rPr>
          <w:rFonts w:cstheme="minorHAnsi"/>
        </w:rPr>
        <w:lastRenderedPageBreak/>
        <w:t>CF</w:t>
      </w:r>
      <w:r w:rsidRPr="000B7BB6">
        <w:rPr>
          <w:rFonts w:cstheme="minorHAnsi"/>
          <w:vertAlign w:val="subscript"/>
        </w:rPr>
        <w:t xml:space="preserve">PJM </w:t>
      </w:r>
      <w:r w:rsidRPr="000B7BB6">
        <w:rPr>
          <w:rFonts w:cstheme="minorHAnsi"/>
        </w:rPr>
        <w:t> </w:t>
      </w:r>
      <w:r w:rsidRPr="000B7BB6">
        <w:rPr>
          <w:rFonts w:cstheme="minorHAnsi"/>
        </w:rPr>
        <w:tab/>
        <w:t>= PJM Summer Peak Coincidence Factor for Central A/C (average during PJM peak period)</w:t>
      </w:r>
    </w:p>
    <w:p w14:paraId="725D139B" w14:textId="77777777" w:rsidR="00841F99" w:rsidRDefault="00841F99" w:rsidP="00841F99">
      <w:pPr>
        <w:ind w:left="720" w:firstLine="720"/>
        <w:rPr>
          <w:rFonts w:cstheme="minorHAnsi"/>
        </w:rPr>
      </w:pPr>
      <w:r w:rsidRPr="000B7BB6">
        <w:rPr>
          <w:rFonts w:cstheme="minorHAnsi"/>
        </w:rPr>
        <w:t>= 46.6%</w:t>
      </w:r>
      <w:r w:rsidRPr="000B7BB6">
        <w:rPr>
          <w:rStyle w:val="FootnoteReference"/>
          <w:rFonts w:cstheme="minorHAnsi"/>
        </w:rPr>
        <w:footnoteReference w:id="259"/>
      </w:r>
    </w:p>
    <w:p w14:paraId="77C61A04" w14:textId="24EE0E49" w:rsidR="00A66B73" w:rsidRDefault="00A66B73" w:rsidP="00841F99">
      <w:pPr>
        <w:ind w:left="720" w:firstLine="720"/>
        <w:rPr>
          <w:rFonts w:cstheme="minorHAnsi"/>
        </w:rPr>
      </w:pPr>
      <w:del w:id="3598" w:author="Samuel Dent" w:date="2015-12-18T06:15:00Z">
        <w:r w:rsidDel="007C2A6D">
          <w:rPr>
            <w:rFonts w:cstheme="minorHAnsi"/>
          </w:rPr>
          <w:br w:type="page"/>
        </w:r>
      </w:del>
    </w:p>
    <w:p w14:paraId="05E0FD46" w14:textId="77777777" w:rsidR="00841F99" w:rsidRPr="00A05FC2" w:rsidRDefault="00841F99" w:rsidP="00841F99">
      <w:pPr>
        <w:pStyle w:val="AlgorithmHeading"/>
      </w:pPr>
      <w:r w:rsidRPr="00A05FC2">
        <w:t>Algorithm</w:t>
      </w:r>
    </w:p>
    <w:p w14:paraId="2361169C" w14:textId="77777777" w:rsidR="00841F99" w:rsidRPr="000B7BB6" w:rsidRDefault="00841F99" w:rsidP="00841F99">
      <w:pPr>
        <w:pStyle w:val="Heading6"/>
      </w:pPr>
      <w:r w:rsidRPr="00B41203">
        <w:t xml:space="preserve">Calculation of Savings </w:t>
      </w:r>
    </w:p>
    <w:p w14:paraId="5EAD30A4" w14:textId="77777777" w:rsidR="00841F99" w:rsidRPr="000B7BB6" w:rsidRDefault="00841F99" w:rsidP="00841F99">
      <w:pPr>
        <w:pStyle w:val="Heading6"/>
      </w:pPr>
      <w:r w:rsidRPr="000B7BB6">
        <w:t xml:space="preserve">Electric Energy Savings </w:t>
      </w:r>
    </w:p>
    <w:p w14:paraId="352FF8D8" w14:textId="77777777" w:rsidR="00841F99" w:rsidRPr="000B7BB6" w:rsidRDefault="00841F99" w:rsidP="00841F99">
      <w:pPr>
        <w:ind w:left="1440" w:hanging="720"/>
        <w:rPr>
          <w:rFonts w:cstheme="minorHAnsi"/>
          <w:noProof/>
          <w:szCs w:val="20"/>
        </w:rPr>
      </w:pPr>
      <w:r w:rsidRPr="000B7BB6">
        <w:rPr>
          <w:rFonts w:cstheme="minorHAnsi"/>
          <w:noProof/>
        </w:rPr>
        <w:t>ΔkWh = Heating Savings + Cooling Savings + Shoulder Season Savings</w:t>
      </w:r>
    </w:p>
    <w:p w14:paraId="0C6A3437" w14:textId="77777777" w:rsidR="00841F99" w:rsidRPr="000B7BB6" w:rsidRDefault="00841F99" w:rsidP="00841F99">
      <w:pPr>
        <w:ind w:left="720" w:hanging="720"/>
        <w:rPr>
          <w:rFonts w:cstheme="minorHAnsi"/>
          <w:noProof/>
        </w:rPr>
      </w:pPr>
      <w:r w:rsidRPr="00B41203">
        <w:rPr>
          <w:rFonts w:cstheme="minorHAnsi"/>
          <w:noProof/>
        </w:rPr>
        <w:t>Where:</w:t>
      </w:r>
    </w:p>
    <w:p w14:paraId="6161C8DE" w14:textId="77777777" w:rsidR="00841F99" w:rsidRPr="000B7BB6" w:rsidRDefault="00841F99" w:rsidP="00841F99">
      <w:pPr>
        <w:ind w:left="720"/>
        <w:rPr>
          <w:rFonts w:cstheme="minorHAnsi"/>
          <w:noProof/>
        </w:rPr>
      </w:pPr>
      <w:r w:rsidRPr="000B7BB6">
        <w:rPr>
          <w:rFonts w:cstheme="minorHAnsi"/>
          <w:noProof/>
        </w:rPr>
        <w:t>Heating Savings</w:t>
      </w:r>
      <w:r w:rsidRPr="000B7BB6">
        <w:rPr>
          <w:rFonts w:cstheme="minorHAnsi"/>
          <w:noProof/>
        </w:rPr>
        <w:tab/>
      </w:r>
      <w:r w:rsidRPr="000B7BB6">
        <w:rPr>
          <w:rFonts w:cstheme="minorHAnsi"/>
          <w:noProof/>
        </w:rPr>
        <w:tab/>
        <w:t>= Blower motor savings during heating season</w:t>
      </w:r>
    </w:p>
    <w:p w14:paraId="7F63D0E6" w14:textId="77777777" w:rsidR="00841F99" w:rsidRPr="00B41203" w:rsidRDefault="00841F99" w:rsidP="00841F99">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r>
      <w:r w:rsidRPr="000B7BB6">
        <w:rPr>
          <w:rFonts w:cstheme="minorHAnsi"/>
          <w:noProof/>
        </w:rPr>
        <w:tab/>
        <w:t>= 418 kWh</w:t>
      </w:r>
      <w:r w:rsidRPr="000B7BB6">
        <w:rPr>
          <w:rStyle w:val="FootnoteReference"/>
          <w:rFonts w:cstheme="minorHAnsi"/>
          <w:noProof/>
        </w:rPr>
        <w:footnoteReference w:id="260"/>
      </w:r>
    </w:p>
    <w:p w14:paraId="3352091B" w14:textId="77777777" w:rsidR="00841F99" w:rsidRPr="000B7BB6" w:rsidRDefault="00841F99" w:rsidP="00841F99">
      <w:pPr>
        <w:ind w:left="720"/>
        <w:rPr>
          <w:rFonts w:cstheme="minorHAnsi"/>
          <w:noProof/>
        </w:rPr>
      </w:pPr>
      <w:r w:rsidRPr="000B7BB6">
        <w:rPr>
          <w:rFonts w:cstheme="minorHAnsi"/>
          <w:noProof/>
        </w:rPr>
        <w:t>Cooling Savings</w:t>
      </w:r>
      <w:r w:rsidRPr="000B7BB6">
        <w:rPr>
          <w:rFonts w:cstheme="minorHAnsi"/>
          <w:noProof/>
        </w:rPr>
        <w:tab/>
      </w:r>
      <w:r w:rsidRPr="000B7BB6">
        <w:rPr>
          <w:rFonts w:cstheme="minorHAnsi"/>
          <w:noProof/>
        </w:rPr>
        <w:tab/>
        <w:t>= Blower motor savings during cooling season</w:t>
      </w:r>
    </w:p>
    <w:p w14:paraId="6D342CE5" w14:textId="77777777" w:rsidR="00841F99" w:rsidRPr="000B7BB6" w:rsidRDefault="00841F99" w:rsidP="00841F99">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r>
      <w:r w:rsidRPr="000B7BB6">
        <w:rPr>
          <w:rFonts w:cstheme="minorHAnsi"/>
          <w:noProof/>
        </w:rPr>
        <w:tab/>
        <w:t xml:space="preserve">If Central AC </w:t>
      </w:r>
      <w:r w:rsidRPr="000B7BB6">
        <w:rPr>
          <w:rFonts w:cstheme="minorHAnsi"/>
          <w:noProof/>
        </w:rPr>
        <w:tab/>
        <w:t>= 263 kWh</w:t>
      </w:r>
    </w:p>
    <w:p w14:paraId="05AB301A" w14:textId="77777777" w:rsidR="00841F99" w:rsidRPr="000B7BB6" w:rsidRDefault="00841F99" w:rsidP="00841F99">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r>
      <w:r w:rsidRPr="000B7BB6">
        <w:rPr>
          <w:rFonts w:cstheme="minorHAnsi"/>
          <w:noProof/>
        </w:rPr>
        <w:tab/>
        <w:t>If No Central AC</w:t>
      </w:r>
      <w:r w:rsidRPr="000B7BB6">
        <w:rPr>
          <w:rFonts w:cstheme="minorHAnsi"/>
          <w:noProof/>
        </w:rPr>
        <w:tab/>
        <w:t>= 175 kWh</w:t>
      </w:r>
    </w:p>
    <w:p w14:paraId="1360FFEF" w14:textId="77777777" w:rsidR="00841F99" w:rsidRPr="000B7BB6" w:rsidRDefault="00841F99" w:rsidP="00841F99">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r>
      <w:r w:rsidRPr="000B7BB6">
        <w:rPr>
          <w:rFonts w:cstheme="minorHAnsi"/>
          <w:noProof/>
        </w:rPr>
        <w:tab/>
        <w:t>If unknown (weighted average)</w:t>
      </w:r>
    </w:p>
    <w:p w14:paraId="0B4726EE" w14:textId="77777777" w:rsidR="00841F99" w:rsidRPr="00B41203" w:rsidRDefault="00841F99" w:rsidP="00841F99">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r>
      <w:r w:rsidRPr="000B7BB6">
        <w:rPr>
          <w:rFonts w:cstheme="minorHAnsi"/>
          <w:noProof/>
        </w:rPr>
        <w:tab/>
        <w:t>= 241 kWh</w:t>
      </w:r>
      <w:r w:rsidRPr="000B7BB6">
        <w:rPr>
          <w:rStyle w:val="FootnoteReference"/>
          <w:rFonts w:cstheme="minorHAnsi"/>
          <w:noProof/>
        </w:rPr>
        <w:footnoteReference w:id="261"/>
      </w:r>
    </w:p>
    <w:p w14:paraId="43AD274B" w14:textId="77777777" w:rsidR="00841F99" w:rsidRPr="000B7BB6" w:rsidRDefault="00841F99" w:rsidP="00841F99">
      <w:pPr>
        <w:ind w:left="720"/>
        <w:rPr>
          <w:rFonts w:cstheme="minorHAnsi"/>
          <w:noProof/>
        </w:rPr>
      </w:pPr>
      <w:r w:rsidRPr="00B41203">
        <w:rPr>
          <w:rFonts w:cstheme="minorHAnsi"/>
          <w:noProof/>
        </w:rPr>
        <w:t>Shoulder Season Savings</w:t>
      </w:r>
      <w:r w:rsidRPr="00B41203">
        <w:rPr>
          <w:rFonts w:cstheme="minorHAnsi"/>
          <w:noProof/>
        </w:rPr>
        <w:tab/>
        <w:t>= Blower motor savings during shoulder seasons</w:t>
      </w:r>
    </w:p>
    <w:p w14:paraId="64C92FE0" w14:textId="77777777" w:rsidR="00841F99" w:rsidRPr="000B7BB6" w:rsidRDefault="00841F99" w:rsidP="00841F99">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r>
      <w:r w:rsidRPr="000B7BB6">
        <w:rPr>
          <w:rFonts w:cstheme="minorHAnsi"/>
          <w:noProof/>
        </w:rPr>
        <w:tab/>
        <w:t>= 51 kWh</w:t>
      </w:r>
    </w:p>
    <w:p w14:paraId="153E9718" w14:textId="77777777" w:rsidR="00841F99" w:rsidRDefault="00841F99" w:rsidP="00841F99">
      <w:pPr>
        <w:rPr>
          <w:rFonts w:cstheme="minorHAnsi"/>
        </w:rPr>
      </w:pPr>
      <w:r w:rsidRPr="00B41203">
        <w:rPr>
          <w:rFonts w:cstheme="minorHAnsi"/>
          <w:noProof/>
        </w:rPr>
        <mc:AlternateContent>
          <mc:Choice Requires="wps">
            <w:drawing>
              <wp:inline distT="0" distB="0" distL="0" distR="0" wp14:anchorId="427A94FB" wp14:editId="73B22D62">
                <wp:extent cx="5776857" cy="1052623"/>
                <wp:effectExtent l="0" t="0" r="14605" b="14605"/>
                <wp:docPr id="4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6857" cy="1052623"/>
                        </a:xfrm>
                        <a:prstGeom prst="rect">
                          <a:avLst/>
                        </a:prstGeom>
                        <a:solidFill>
                          <a:srgbClr val="FFFFFF"/>
                        </a:solidFill>
                        <a:ln w="9525">
                          <a:solidFill>
                            <a:srgbClr val="000000"/>
                          </a:solidFill>
                          <a:miter lim="800000"/>
                          <a:headEnd/>
                          <a:tailEnd/>
                        </a:ln>
                      </wps:spPr>
                      <wps:txbx>
                        <w:txbxContent>
                          <w:p w14:paraId="048DE8B4" w14:textId="77777777" w:rsidR="00F60751" w:rsidRPr="002F2634" w:rsidRDefault="00F60751" w:rsidP="00841F99">
                            <w:pPr>
                              <w:rPr>
                                <w:rFonts w:cstheme="minorHAnsi"/>
                              </w:rPr>
                            </w:pPr>
                            <w:r w:rsidRPr="002F2634">
                              <w:rPr>
                                <w:rFonts w:cstheme="minorHAnsi"/>
                              </w:rPr>
                              <w:t>For example, a blower motor in a home where Central AC presence is unknown:</w:t>
                            </w:r>
                          </w:p>
                          <w:p w14:paraId="5324FE15" w14:textId="77777777" w:rsidR="00F60751" w:rsidRPr="002F2634" w:rsidRDefault="00F60751" w:rsidP="00841F99">
                            <w:pPr>
                              <w:ind w:firstLine="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Heating Savings + Cooling Savings + Shoulder Season Savings</w:t>
                            </w:r>
                          </w:p>
                          <w:p w14:paraId="4D344A6A" w14:textId="77777777" w:rsidR="00F60751" w:rsidRPr="002F2634" w:rsidRDefault="00F60751" w:rsidP="00841F99">
                            <w:pPr>
                              <w:ind w:left="720" w:firstLine="720"/>
                              <w:rPr>
                                <w:rFonts w:cstheme="minorHAnsi"/>
                              </w:rPr>
                            </w:pPr>
                            <w:r w:rsidRPr="002F2634">
                              <w:rPr>
                                <w:rFonts w:cstheme="minorHAnsi"/>
                              </w:rPr>
                              <w:t>= 418 +</w:t>
                            </w:r>
                            <w:r>
                              <w:rPr>
                                <w:rFonts w:cstheme="minorHAnsi"/>
                              </w:rPr>
                              <w:t>263</w:t>
                            </w:r>
                            <w:r w:rsidRPr="002F2634">
                              <w:rPr>
                                <w:rFonts w:cstheme="minorHAnsi"/>
                              </w:rPr>
                              <w:t xml:space="preserve"> + 51</w:t>
                            </w:r>
                          </w:p>
                          <w:p w14:paraId="6A1795BA" w14:textId="77777777" w:rsidR="00F60751" w:rsidRPr="002F2634" w:rsidRDefault="00F60751" w:rsidP="00841F99">
                            <w:pPr>
                              <w:ind w:left="720" w:firstLine="720"/>
                              <w:rPr>
                                <w:rFonts w:cstheme="minorHAnsi"/>
                              </w:rPr>
                            </w:pPr>
                            <w:r w:rsidRPr="002F2634">
                              <w:rPr>
                                <w:rFonts w:cstheme="minorHAnsi"/>
                              </w:rPr>
                              <w:t>= 7</w:t>
                            </w:r>
                            <w:r>
                              <w:rPr>
                                <w:rFonts w:cstheme="minorHAnsi"/>
                              </w:rPr>
                              <w:t>32</w:t>
                            </w:r>
                            <w:r w:rsidRPr="002F2634">
                              <w:rPr>
                                <w:rFonts w:cstheme="minorHAnsi"/>
                              </w:rPr>
                              <w:t xml:space="preserve"> kWh</w:t>
                            </w:r>
                          </w:p>
                          <w:p w14:paraId="25D7FCE1"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427A94FB" id="_x0000_s1050" type="#_x0000_t202" style="width:454.85pt;height:8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">
                <v:textbox>
                  <w:txbxContent>
                    <w:p w14:paraId="048DE8B4" w14:textId="77777777" w:rsidR="00F60751" w:rsidRPr="002F2634" w:rsidRDefault="00F60751" w:rsidP="00841F99">
                      <w:pPr>
                        <w:rPr>
                          <w:rFonts w:cstheme="minorHAnsi"/>
                        </w:rPr>
                      </w:pPr>
                      <w:r w:rsidRPr="002F2634">
                        <w:rPr>
                          <w:rFonts w:cstheme="minorHAnsi"/>
                        </w:rPr>
                        <w:t>For example, a blower motor in a home where Central AC presence is unknown:</w:t>
                      </w:r>
                    </w:p>
                    <w:p w14:paraId="5324FE15" w14:textId="77777777" w:rsidR="00F60751" w:rsidRPr="002F2634" w:rsidRDefault="00F60751" w:rsidP="00841F99">
                      <w:pPr>
                        <w:ind w:firstLine="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Heating Savings + Cooling Savings + Shoulder Season Savings</w:t>
                      </w:r>
                    </w:p>
                    <w:p w14:paraId="4D344A6A" w14:textId="77777777" w:rsidR="00F60751" w:rsidRPr="002F2634" w:rsidRDefault="00F60751" w:rsidP="00841F99">
                      <w:pPr>
                        <w:ind w:left="720" w:firstLine="720"/>
                        <w:rPr>
                          <w:rFonts w:cstheme="minorHAnsi"/>
                        </w:rPr>
                      </w:pPr>
                      <w:r w:rsidRPr="002F2634">
                        <w:rPr>
                          <w:rFonts w:cstheme="minorHAnsi"/>
                        </w:rPr>
                        <w:t>= 418 +</w:t>
                      </w:r>
                      <w:r>
                        <w:rPr>
                          <w:rFonts w:cstheme="minorHAnsi"/>
                        </w:rPr>
                        <w:t>263</w:t>
                      </w:r>
                      <w:r w:rsidRPr="002F2634">
                        <w:rPr>
                          <w:rFonts w:cstheme="minorHAnsi"/>
                        </w:rPr>
                        <w:t xml:space="preserve"> + 51</w:t>
                      </w:r>
                    </w:p>
                    <w:p w14:paraId="6A1795BA" w14:textId="77777777" w:rsidR="00F60751" w:rsidRPr="002F2634" w:rsidRDefault="00F60751" w:rsidP="00841F99">
                      <w:pPr>
                        <w:ind w:left="720" w:firstLine="720"/>
                        <w:rPr>
                          <w:rFonts w:cstheme="minorHAnsi"/>
                        </w:rPr>
                      </w:pPr>
                      <w:r w:rsidRPr="002F2634">
                        <w:rPr>
                          <w:rFonts w:cstheme="minorHAnsi"/>
                        </w:rPr>
                        <w:t>= 7</w:t>
                      </w:r>
                      <w:r>
                        <w:rPr>
                          <w:rFonts w:cstheme="minorHAnsi"/>
                        </w:rPr>
                        <w:t>32</w:t>
                      </w:r>
                      <w:r w:rsidRPr="002F2634">
                        <w:rPr>
                          <w:rFonts w:cstheme="minorHAnsi"/>
                        </w:rPr>
                        <w:t xml:space="preserve"> kWh</w:t>
                      </w:r>
                    </w:p>
                    <w:p w14:paraId="25D7FCE1" w14:textId="77777777" w:rsidR="00F60751" w:rsidRDefault="00F60751" w:rsidP="00841F99"/>
                  </w:txbxContent>
                </v:textbox>
                <w10:anchorlock/>
              </v:shape>
            </w:pict>
          </mc:Fallback>
        </mc:AlternateContent>
      </w:r>
    </w:p>
    <w:p w14:paraId="1D372AB8" w14:textId="77777777" w:rsidR="00841F99" w:rsidRPr="000B7BB6" w:rsidRDefault="00841F99" w:rsidP="00841F99">
      <w:pPr>
        <w:pStyle w:val="Heading6"/>
      </w:pPr>
      <w:r w:rsidRPr="000B7BB6">
        <w:t xml:space="preserve">Summer Coincident Peak Demand Savings </w:t>
      </w:r>
    </w:p>
    <w:p w14:paraId="686E94C1" w14:textId="77777777" w:rsidR="00841F99" w:rsidRPr="000B7BB6" w:rsidRDefault="00841F99" w:rsidP="00841F99">
      <w:pPr>
        <w:ind w:left="1440" w:hanging="720"/>
        <w:rPr>
          <w:rFonts w:cstheme="minorHAnsi"/>
          <w:noProof/>
          <w:szCs w:val="20"/>
          <w:lang w:val="nl-NL"/>
        </w:rPr>
      </w:pPr>
      <w:r w:rsidRPr="000B7BB6">
        <w:rPr>
          <w:rFonts w:cstheme="minorHAnsi"/>
          <w:noProof/>
        </w:rPr>
        <w:t>Δ</w:t>
      </w:r>
      <w:r w:rsidRPr="000B7BB6">
        <w:rPr>
          <w:rFonts w:cstheme="minorHAnsi"/>
          <w:noProof/>
          <w:lang w:val="nl-NL"/>
        </w:rPr>
        <w:t xml:space="preserve">kW </w:t>
      </w:r>
      <w:r w:rsidRPr="000B7BB6">
        <w:rPr>
          <w:rFonts w:cstheme="minorHAnsi"/>
          <w:noProof/>
          <w:lang w:val="nl-NL"/>
        </w:rPr>
        <w:tab/>
        <w:t>= Cooling Savings / FLH_cooling * CF</w:t>
      </w:r>
    </w:p>
    <w:p w14:paraId="754DADFD" w14:textId="77777777" w:rsidR="00841F99" w:rsidRPr="000B7BB6" w:rsidRDefault="00841F99" w:rsidP="00841F99">
      <w:pPr>
        <w:ind w:left="720" w:hanging="720"/>
        <w:rPr>
          <w:rFonts w:cstheme="minorHAnsi"/>
          <w:noProof/>
          <w:lang w:val="nl-NL"/>
        </w:rPr>
      </w:pPr>
      <w:r w:rsidRPr="00B41203">
        <w:rPr>
          <w:rFonts w:cstheme="minorHAnsi"/>
          <w:noProof/>
          <w:lang w:val="nl-NL"/>
        </w:rPr>
        <w:t>Where:</w:t>
      </w:r>
    </w:p>
    <w:p w14:paraId="4018C91B" w14:textId="77777777" w:rsidR="00841F99" w:rsidRPr="000B7BB6" w:rsidRDefault="00841F99" w:rsidP="00841F99">
      <w:pPr>
        <w:ind w:left="720"/>
        <w:rPr>
          <w:rFonts w:cstheme="minorHAnsi"/>
          <w:noProof/>
        </w:rPr>
      </w:pPr>
      <w:r w:rsidRPr="000B7BB6">
        <w:rPr>
          <w:rFonts w:cstheme="minorHAnsi"/>
          <w:noProof/>
          <w:lang w:val="nl-NL"/>
        </w:rPr>
        <w:t>FLH_cooling</w:t>
      </w:r>
      <w:r w:rsidRPr="000B7BB6">
        <w:rPr>
          <w:rFonts w:cstheme="minorHAnsi"/>
          <w:noProof/>
        </w:rPr>
        <w:tab/>
        <w:t>= Full load hours of air conditioning</w:t>
      </w:r>
    </w:p>
    <w:p w14:paraId="11E7F6F0" w14:textId="77777777" w:rsidR="00841F99" w:rsidRPr="000B7BB6" w:rsidRDefault="00841F99" w:rsidP="00841F99">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Dependent on location</w:t>
      </w:r>
      <w:r w:rsidRPr="000B7BB6">
        <w:rPr>
          <w:rStyle w:val="FootnoteReference"/>
          <w:rFonts w:cstheme="minorHAnsi"/>
          <w:noProof/>
        </w:rPr>
        <w:footnoteReference w:id="262"/>
      </w:r>
      <w:r w:rsidRPr="00B41203">
        <w:rPr>
          <w:rFonts w:cstheme="minorHAnsi"/>
          <w:noProof/>
        </w:rPr>
        <w:t>:</w:t>
      </w:r>
    </w:p>
    <w:tbl>
      <w:tblPr>
        <w:tblW w:w="3426" w:type="dxa"/>
        <w:tblInd w:w="2988" w:type="dxa"/>
        <w:tblLook w:val="04A0" w:firstRow="1" w:lastRow="0" w:firstColumn="1" w:lastColumn="0" w:noHBand="0" w:noVBand="1"/>
      </w:tblPr>
      <w:tblGrid>
        <w:gridCol w:w="2160"/>
        <w:gridCol w:w="1266"/>
      </w:tblGrid>
      <w:tr w:rsidR="00841F99" w:rsidRPr="00A05FC2" w14:paraId="04DDA2BE" w14:textId="77777777" w:rsidTr="00841F99">
        <w:trPr>
          <w:trHeight w:val="270"/>
        </w:trPr>
        <w:tc>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
          <w:p w14:paraId="0AF91EC5" w14:textId="77777777" w:rsidR="00841F99" w:rsidRPr="00A05FC2" w:rsidRDefault="00841F99" w:rsidP="00841F99">
            <w:pPr>
              <w:widowControl/>
              <w:jc w:val="center"/>
              <w:rPr>
                <w:rFonts w:cstheme="minorHAnsi"/>
                <w:b/>
                <w:bCs/>
                <w:color w:val="FFFFFF" w:themeColor="background1"/>
                <w:szCs w:val="20"/>
              </w:rPr>
            </w:pPr>
            <w:r w:rsidRPr="00A05FC2">
              <w:rPr>
                <w:rFonts w:cstheme="minorHAnsi"/>
                <w:b/>
                <w:bCs/>
                <w:color w:val="FFFFFF" w:themeColor="background1"/>
                <w:szCs w:val="20"/>
              </w:rPr>
              <w:lastRenderedPageBreak/>
              <w:t>Climate Zone</w:t>
            </w:r>
          </w:p>
          <w:p w14:paraId="121E2D48"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(City based upon)</w:t>
            </w:r>
          </w:p>
        </w:tc>
        <w:tc>
          <w:tcPr>
            <w:tcW w:w="1266"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2ABBE219"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FLH_cooling</w:t>
            </w:r>
          </w:p>
        </w:tc>
      </w:tr>
      <w:tr w:rsidR="00841F99" w:rsidRPr="00A05FC2" w14:paraId="626A6E69" w14:textId="77777777" w:rsidTr="00841F99">
        <w:trPr>
          <w:trHeight w:val="187"/>
        </w:trPr>
        <w:tc>
          <w:tcPr>
            <w:tcW w:w="2160" w:type="dxa"/>
            <w:tcBorders>
              <w:top w:val="nil"/>
              <w:left w:val="single" w:sz="8" w:space="0" w:color="auto"/>
              <w:bottom w:val="single" w:sz="8" w:space="0" w:color="auto"/>
              <w:right w:val="single" w:sz="8" w:space="0" w:color="auto"/>
            </w:tcBorders>
            <w:noWrap/>
            <w:vAlign w:val="bottom"/>
            <w:hideMark/>
          </w:tcPr>
          <w:p w14:paraId="45B8F557" w14:textId="77777777" w:rsidR="00841F99" w:rsidRPr="00A05FC2" w:rsidRDefault="00841F99">
            <w:pPr>
              <w:pStyle w:val="TableText"/>
            </w:pPr>
            <w:r w:rsidRPr="00A05FC2">
              <w:t>1 (Rockford)</w:t>
            </w:r>
          </w:p>
        </w:tc>
        <w:tc>
          <w:tcPr>
            <w:tcW w:w="1266" w:type="dxa"/>
            <w:tcBorders>
              <w:top w:val="nil"/>
              <w:left w:val="nil"/>
              <w:bottom w:val="single" w:sz="8" w:space="0" w:color="auto"/>
              <w:right w:val="single" w:sz="8" w:space="0" w:color="auto"/>
            </w:tcBorders>
            <w:vAlign w:val="center"/>
            <w:hideMark/>
          </w:tcPr>
          <w:p w14:paraId="63A8EBC9" w14:textId="77777777" w:rsidR="00841F99" w:rsidRPr="00A05FC2" w:rsidRDefault="00841F99">
            <w:pPr>
              <w:pStyle w:val="TableText"/>
            </w:pPr>
            <w:r w:rsidRPr="00A05FC2">
              <w:t>512</w:t>
            </w:r>
          </w:p>
        </w:tc>
      </w:tr>
      <w:tr w:rsidR="00841F99" w:rsidRPr="00A05FC2" w14:paraId="71F31FED" w14:textId="77777777" w:rsidTr="00841F99">
        <w:trPr>
          <w:trHeight w:val="187"/>
        </w:trPr>
        <w:tc>
          <w:tcPr>
            <w:tcW w:w="2160" w:type="dxa"/>
            <w:tcBorders>
              <w:top w:val="nil"/>
              <w:left w:val="single" w:sz="8" w:space="0" w:color="auto"/>
              <w:bottom w:val="single" w:sz="8" w:space="0" w:color="auto"/>
              <w:right w:val="single" w:sz="8" w:space="0" w:color="auto"/>
            </w:tcBorders>
            <w:noWrap/>
            <w:vAlign w:val="bottom"/>
            <w:hideMark/>
          </w:tcPr>
          <w:p w14:paraId="281A9DAB" w14:textId="77777777" w:rsidR="00841F99" w:rsidRPr="00A05FC2" w:rsidRDefault="00841F99">
            <w:pPr>
              <w:pStyle w:val="TableText"/>
            </w:pPr>
            <w:r w:rsidRPr="00A05FC2">
              <w:t>2 (Chicago)</w:t>
            </w:r>
          </w:p>
        </w:tc>
        <w:tc>
          <w:tcPr>
            <w:tcW w:w="1266" w:type="dxa"/>
            <w:tcBorders>
              <w:top w:val="nil"/>
              <w:left w:val="nil"/>
              <w:bottom w:val="single" w:sz="8" w:space="0" w:color="auto"/>
              <w:right w:val="single" w:sz="8" w:space="0" w:color="auto"/>
            </w:tcBorders>
            <w:vAlign w:val="center"/>
            <w:hideMark/>
          </w:tcPr>
          <w:p w14:paraId="201F75B3" w14:textId="77777777" w:rsidR="00841F99" w:rsidRPr="00A05FC2" w:rsidRDefault="00841F99">
            <w:pPr>
              <w:pStyle w:val="TableText"/>
            </w:pPr>
            <w:r w:rsidRPr="00A05FC2">
              <w:t>570</w:t>
            </w:r>
          </w:p>
        </w:tc>
      </w:tr>
      <w:tr w:rsidR="00841F99" w:rsidRPr="00A05FC2" w14:paraId="5C4A4B38" w14:textId="77777777" w:rsidTr="00841F99">
        <w:trPr>
          <w:trHeight w:val="187"/>
        </w:trPr>
        <w:tc>
          <w:tcPr>
            <w:tcW w:w="2160" w:type="dxa"/>
            <w:tcBorders>
              <w:top w:val="nil"/>
              <w:left w:val="single" w:sz="8" w:space="0" w:color="auto"/>
              <w:bottom w:val="single" w:sz="8" w:space="0" w:color="auto"/>
              <w:right w:val="single" w:sz="8" w:space="0" w:color="auto"/>
            </w:tcBorders>
            <w:noWrap/>
            <w:vAlign w:val="bottom"/>
            <w:hideMark/>
          </w:tcPr>
          <w:p w14:paraId="171CC761" w14:textId="77777777" w:rsidR="00841F99" w:rsidRPr="00A05FC2" w:rsidRDefault="00841F99">
            <w:pPr>
              <w:pStyle w:val="TableText"/>
            </w:pPr>
            <w:r w:rsidRPr="00A05FC2">
              <w:t>3 (Springfield)</w:t>
            </w:r>
          </w:p>
        </w:tc>
        <w:tc>
          <w:tcPr>
            <w:tcW w:w="1266" w:type="dxa"/>
            <w:tcBorders>
              <w:top w:val="nil"/>
              <w:left w:val="nil"/>
              <w:bottom w:val="single" w:sz="8" w:space="0" w:color="auto"/>
              <w:right w:val="single" w:sz="8" w:space="0" w:color="auto"/>
            </w:tcBorders>
            <w:vAlign w:val="center"/>
            <w:hideMark/>
          </w:tcPr>
          <w:p w14:paraId="46198684" w14:textId="77777777" w:rsidR="00841F99" w:rsidRPr="00A05FC2" w:rsidRDefault="00841F99">
            <w:pPr>
              <w:pStyle w:val="TableText"/>
            </w:pPr>
            <w:r w:rsidRPr="00A05FC2">
              <w:t>730</w:t>
            </w:r>
          </w:p>
        </w:tc>
      </w:tr>
      <w:tr w:rsidR="00841F99" w:rsidRPr="00A05FC2" w14:paraId="31194633" w14:textId="77777777" w:rsidTr="00841F99">
        <w:trPr>
          <w:trHeight w:val="115"/>
        </w:trPr>
        <w:tc>
          <w:tcPr>
            <w:tcW w:w="2160" w:type="dxa"/>
            <w:tcBorders>
              <w:top w:val="nil"/>
              <w:left w:val="single" w:sz="8" w:space="0" w:color="auto"/>
              <w:bottom w:val="single" w:sz="8" w:space="0" w:color="auto"/>
              <w:right w:val="single" w:sz="8" w:space="0" w:color="auto"/>
            </w:tcBorders>
            <w:noWrap/>
            <w:vAlign w:val="bottom"/>
            <w:hideMark/>
          </w:tcPr>
          <w:p w14:paraId="2934984F" w14:textId="77777777" w:rsidR="00841F99" w:rsidRPr="00A05FC2" w:rsidRDefault="00841F99">
            <w:pPr>
              <w:pStyle w:val="TableText"/>
            </w:pPr>
            <w:r w:rsidRPr="00A05FC2">
              <w:t>4 (Belleville)</w:t>
            </w:r>
          </w:p>
        </w:tc>
        <w:tc>
          <w:tcPr>
            <w:tcW w:w="1266" w:type="dxa"/>
            <w:tcBorders>
              <w:top w:val="nil"/>
              <w:left w:val="nil"/>
              <w:bottom w:val="single" w:sz="8" w:space="0" w:color="auto"/>
              <w:right w:val="single" w:sz="8" w:space="0" w:color="auto"/>
            </w:tcBorders>
            <w:vAlign w:val="center"/>
            <w:hideMark/>
          </w:tcPr>
          <w:p w14:paraId="61C3D6EE" w14:textId="77777777" w:rsidR="00841F99" w:rsidRPr="00A05FC2" w:rsidRDefault="00841F99">
            <w:pPr>
              <w:pStyle w:val="TableText"/>
            </w:pPr>
            <w:r w:rsidRPr="00A05FC2">
              <w:t>1,035</w:t>
            </w:r>
          </w:p>
        </w:tc>
      </w:tr>
      <w:tr w:rsidR="00841F99" w:rsidRPr="00A05FC2" w14:paraId="746EF9A5" w14:textId="77777777" w:rsidTr="00841F99">
        <w:trPr>
          <w:trHeight w:val="115"/>
        </w:trPr>
        <w:tc>
          <w:tcPr>
            <w:tcW w:w="2160" w:type="dxa"/>
            <w:tcBorders>
              <w:top w:val="nil"/>
              <w:left w:val="single" w:sz="8" w:space="0" w:color="auto"/>
              <w:bottom w:val="single" w:sz="8" w:space="0" w:color="auto"/>
              <w:right w:val="single" w:sz="8" w:space="0" w:color="auto"/>
            </w:tcBorders>
            <w:noWrap/>
            <w:vAlign w:val="bottom"/>
            <w:hideMark/>
          </w:tcPr>
          <w:p w14:paraId="31A6CEEC" w14:textId="77777777" w:rsidR="00841F99" w:rsidRPr="00A05FC2" w:rsidRDefault="00841F99">
            <w:pPr>
              <w:pStyle w:val="TableText"/>
            </w:pPr>
            <w:r w:rsidRPr="00A05FC2">
              <w:t>5 (Marion)</w:t>
            </w:r>
          </w:p>
        </w:tc>
        <w:tc>
          <w:tcPr>
            <w:tcW w:w="1266" w:type="dxa"/>
            <w:tcBorders>
              <w:top w:val="nil"/>
              <w:left w:val="nil"/>
              <w:bottom w:val="single" w:sz="8" w:space="0" w:color="auto"/>
              <w:right w:val="single" w:sz="8" w:space="0" w:color="auto"/>
            </w:tcBorders>
            <w:vAlign w:val="center"/>
            <w:hideMark/>
          </w:tcPr>
          <w:p w14:paraId="675CF6A5" w14:textId="77777777" w:rsidR="00841F99" w:rsidRPr="00A05FC2" w:rsidRDefault="00841F99">
            <w:pPr>
              <w:pStyle w:val="TableText"/>
            </w:pPr>
            <w:r w:rsidRPr="00A05FC2">
              <w:t>903</w:t>
            </w:r>
          </w:p>
        </w:tc>
      </w:tr>
      <w:tr w:rsidR="00841F99" w:rsidRPr="00A05FC2" w14:paraId="4B63F9AB" w14:textId="77777777" w:rsidTr="00841F99">
        <w:trPr>
          <w:trHeight w:val="133"/>
        </w:trPr>
        <w:tc>
          <w:tcPr>
            <w:tcW w:w="2160" w:type="dxa"/>
            <w:tcBorders>
              <w:top w:val="nil"/>
              <w:left w:val="single" w:sz="8" w:space="0" w:color="auto"/>
              <w:bottom w:val="single" w:sz="8" w:space="0" w:color="auto"/>
              <w:right w:val="single" w:sz="8" w:space="0" w:color="auto"/>
            </w:tcBorders>
            <w:noWrap/>
            <w:vAlign w:val="center"/>
            <w:hideMark/>
          </w:tcPr>
          <w:p w14:paraId="606C29BF" w14:textId="77777777" w:rsidR="00841F99" w:rsidRPr="00A05FC2" w:rsidRDefault="00841F99">
            <w:pPr>
              <w:pStyle w:val="TableText"/>
            </w:pPr>
            <w:r w:rsidRPr="00A05FC2">
              <w:t>Weighted Average</w:t>
            </w:r>
            <w:r w:rsidRPr="000B7BB6">
              <w:rPr>
                <w:rStyle w:val="FootnoteReference"/>
                <w:rFonts w:cstheme="minorHAnsi"/>
              </w:rPr>
              <w:footnoteReference w:id="263"/>
            </w:r>
          </w:p>
        </w:tc>
        <w:tc>
          <w:tcPr>
            <w:tcW w:w="1266" w:type="dxa"/>
            <w:tcBorders>
              <w:top w:val="nil"/>
              <w:left w:val="nil"/>
              <w:bottom w:val="single" w:sz="8" w:space="0" w:color="auto"/>
              <w:right w:val="single" w:sz="8" w:space="0" w:color="auto"/>
            </w:tcBorders>
            <w:vAlign w:val="center"/>
            <w:hideMark/>
          </w:tcPr>
          <w:p w14:paraId="308A7980" w14:textId="77777777" w:rsidR="00841F99" w:rsidRPr="00A05FC2" w:rsidRDefault="00841F99">
            <w:pPr>
              <w:pStyle w:val="TableText"/>
            </w:pPr>
            <w:r w:rsidRPr="00A05FC2">
              <w:t>629</w:t>
            </w:r>
          </w:p>
        </w:tc>
      </w:tr>
    </w:tbl>
    <w:p w14:paraId="556DEA9D" w14:textId="77777777" w:rsidR="00841F99" w:rsidRPr="00B41203" w:rsidRDefault="00841F99" w:rsidP="00841F99">
      <w:pPr>
        <w:ind w:left="720" w:firstLine="720"/>
        <w:rPr>
          <w:rFonts w:cstheme="minorHAnsi"/>
          <w:noProof/>
        </w:rPr>
      </w:pPr>
    </w:p>
    <w:p w14:paraId="74CE6C89" w14:textId="77777777" w:rsidR="00841F99" w:rsidRPr="000B7BB6" w:rsidRDefault="00841F99" w:rsidP="00841F99">
      <w:pPr>
        <w:ind w:left="2160" w:hanging="1440"/>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Summer System Peak Coincidence Factor for Central A/C (during system peak hour)</w:t>
      </w:r>
    </w:p>
    <w:p w14:paraId="2E26CC5D" w14:textId="77777777" w:rsidR="00841F99" w:rsidRPr="00B41203" w:rsidRDefault="00841F99" w:rsidP="00841F99">
      <w:pPr>
        <w:ind w:left="720" w:firstLine="720"/>
        <w:rPr>
          <w:rFonts w:cstheme="minorHAnsi"/>
        </w:rPr>
      </w:pPr>
      <w:r w:rsidRPr="000B7BB6">
        <w:rPr>
          <w:rFonts w:cstheme="minorHAnsi"/>
        </w:rPr>
        <w:tab/>
        <w:t xml:space="preserve">= </w:t>
      </w:r>
      <w:r>
        <w:rPr>
          <w:rFonts w:cstheme="minorHAnsi"/>
        </w:rPr>
        <w:t>68</w:t>
      </w:r>
      <w:r w:rsidRPr="000B7BB6">
        <w:rPr>
          <w:rFonts w:cstheme="minorHAnsi"/>
        </w:rPr>
        <w:t>%</w:t>
      </w:r>
      <w:r w:rsidRPr="000B7BB6">
        <w:rPr>
          <w:rStyle w:val="FootnoteReference"/>
          <w:rFonts w:cstheme="minorHAnsi"/>
        </w:rPr>
        <w:footnoteReference w:id="264"/>
      </w:r>
    </w:p>
    <w:p w14:paraId="217AEAB9" w14:textId="77777777" w:rsidR="00841F99" w:rsidRPr="000B7BB6" w:rsidRDefault="00841F99" w:rsidP="00841F99">
      <w:pPr>
        <w:ind w:left="2160" w:hanging="1440"/>
        <w:rPr>
          <w:rFonts w:cstheme="minorHAnsi"/>
        </w:rPr>
      </w:pPr>
      <w:r w:rsidRPr="000B7BB6">
        <w:rPr>
          <w:rFonts w:cstheme="minorHAnsi"/>
        </w:rPr>
        <w:t>CF</w:t>
      </w:r>
      <w:r w:rsidRPr="000B7BB6">
        <w:rPr>
          <w:rFonts w:cstheme="minorHAnsi"/>
          <w:vertAlign w:val="subscript"/>
        </w:rPr>
        <w:t>PJM</w:t>
      </w:r>
      <w:r>
        <w:rPr>
          <w:rFonts w:cstheme="minorHAnsi"/>
        </w:rPr>
        <w:tab/>
      </w:r>
      <w:r w:rsidRPr="00B41203">
        <w:rPr>
          <w:rFonts w:cstheme="minorHAnsi"/>
        </w:rPr>
        <w:t>= PJM Summer Peak Coincidence Factor for Central A/C (average during peak period)</w:t>
      </w:r>
    </w:p>
    <w:p w14:paraId="038B7402" w14:textId="77777777" w:rsidR="00841F99" w:rsidRPr="00B41203" w:rsidRDefault="00841F99" w:rsidP="00841F99">
      <w:pPr>
        <w:ind w:left="1440" w:firstLine="720"/>
        <w:rPr>
          <w:rFonts w:cstheme="minorHAnsi"/>
        </w:rPr>
      </w:pPr>
      <w:r w:rsidRPr="000B7BB6">
        <w:rPr>
          <w:rFonts w:cstheme="minorHAnsi"/>
        </w:rPr>
        <w:t>= 46.6%</w:t>
      </w:r>
      <w:r w:rsidRPr="000B7BB6">
        <w:rPr>
          <w:rStyle w:val="FootnoteReference"/>
          <w:rFonts w:cstheme="minorHAnsi"/>
        </w:rPr>
        <w:footnoteReference w:id="265"/>
      </w:r>
    </w:p>
    <w:p w14:paraId="17EE1811" w14:textId="77777777" w:rsidR="00841F99" w:rsidRDefault="00841F99" w:rsidP="00841F99">
      <w:pPr>
        <w:rPr>
          <w:rFonts w:cstheme="minorHAnsi"/>
        </w:rPr>
      </w:pPr>
      <w:r w:rsidRPr="00B41203">
        <w:rPr>
          <w:rFonts w:cstheme="minorHAnsi"/>
          <w:noProof/>
        </w:rPr>
        <mc:AlternateContent>
          <mc:Choice Requires="wps">
            <w:drawing>
              <wp:inline distT="0" distB="0" distL="0" distR="0" wp14:anchorId="1583FE64" wp14:editId="03C30A7D">
                <wp:extent cx="5712310" cy="1244009"/>
                <wp:effectExtent l="0" t="0" r="22225" b="13335"/>
                <wp:docPr id="4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310" cy="1244009"/>
                        </a:xfrm>
                        <a:prstGeom prst="rect">
                          <a:avLst/>
                        </a:prstGeom>
                        <a:solidFill>
                          <a:srgbClr val="FFFFFF"/>
                        </a:solidFill>
                        <a:ln w="9525">
                          <a:solidFill>
                            <a:srgbClr val="000000"/>
                          </a:solidFill>
                          <a:miter lim="800000"/>
                          <a:headEnd/>
                          <a:tailEnd/>
                        </a:ln>
                      </wps:spPr>
                      <wps:txbx>
                        <w:txbxContent>
                          <w:p w14:paraId="106BD406" w14:textId="77777777" w:rsidR="00F60751" w:rsidRPr="002F2634" w:rsidRDefault="00F60751" w:rsidP="00841F99">
                            <w:pPr>
                              <w:rPr>
                                <w:rFonts w:cstheme="minorHAnsi"/>
                              </w:rPr>
                            </w:pPr>
                            <w:r w:rsidRPr="002F2634">
                              <w:rPr>
                                <w:rFonts w:cstheme="minorHAnsi"/>
                              </w:rPr>
                              <w:t>For example, a blower motor in a home of unknown location where Central AC prevalence is unknown:</w:t>
                            </w:r>
                          </w:p>
                          <w:p w14:paraId="13B1A4ED" w14:textId="77777777" w:rsidR="00F60751" w:rsidRPr="002F2634" w:rsidRDefault="00F60751" w:rsidP="00841F99">
                            <w:pPr>
                              <w:ind w:firstLine="720"/>
                              <w:rPr>
                                <w:rFonts w:cstheme="minorHAnsi"/>
                              </w:rPr>
                            </w:pPr>
                            <w:r w:rsidRPr="002F2634">
                              <w:rPr>
                                <w:rFonts w:cstheme="minorHAnsi"/>
                                <w:noProof/>
                              </w:rPr>
                              <w:t>ΔkW</w:t>
                            </w:r>
                            <w:r w:rsidRPr="002F2634">
                              <w:rPr>
                                <w:rFonts w:cstheme="minorHAnsi"/>
                                <w:noProof/>
                                <w:vertAlign w:val="subscript"/>
                              </w:rPr>
                              <w:t>SSP</w:t>
                            </w:r>
                            <w:r w:rsidRPr="002F2634">
                              <w:rPr>
                                <w:rFonts w:cstheme="minorHAnsi"/>
                              </w:rPr>
                              <w:t xml:space="preserve"> </w:t>
                            </w:r>
                            <w:r w:rsidRPr="002F2634">
                              <w:rPr>
                                <w:rFonts w:cstheme="minorHAnsi"/>
                              </w:rPr>
                              <w:tab/>
                              <w:t>= 251 / 629 * 0.</w:t>
                            </w:r>
                            <w:r>
                              <w:rPr>
                                <w:rFonts w:cstheme="minorHAnsi"/>
                              </w:rPr>
                              <w:t>68</w:t>
                            </w:r>
                          </w:p>
                          <w:p w14:paraId="2110DB29" w14:textId="77777777" w:rsidR="00F60751" w:rsidRPr="002F2634" w:rsidRDefault="00F60751" w:rsidP="00841F99">
                            <w:pPr>
                              <w:ind w:left="720" w:firstLine="720"/>
                              <w:rPr>
                                <w:rFonts w:cstheme="minorHAnsi"/>
                              </w:rPr>
                            </w:pPr>
                            <w:r w:rsidRPr="002F2634">
                              <w:rPr>
                                <w:rFonts w:cstheme="minorHAnsi"/>
                              </w:rPr>
                              <w:t>= 0.</w:t>
                            </w:r>
                            <w:r>
                              <w:rPr>
                                <w:rFonts w:cstheme="minorHAnsi"/>
                              </w:rPr>
                              <w:t>271</w:t>
                            </w:r>
                            <w:r w:rsidRPr="002F2634">
                              <w:rPr>
                                <w:rFonts w:cstheme="minorHAnsi"/>
                              </w:rPr>
                              <w:t xml:space="preserve"> kW</w:t>
                            </w:r>
                          </w:p>
                          <w:p w14:paraId="1EB47D2D" w14:textId="77777777" w:rsidR="00F60751" w:rsidRPr="002F2634" w:rsidRDefault="00F60751" w:rsidP="00841F99">
                            <w:pPr>
                              <w:ind w:firstLine="720"/>
                              <w:rPr>
                                <w:rFonts w:cstheme="minorHAnsi"/>
                              </w:rPr>
                            </w:pPr>
                            <w:r w:rsidRPr="002F2634">
                              <w:rPr>
                                <w:rFonts w:cstheme="minorHAnsi"/>
                                <w:noProof/>
                              </w:rPr>
                              <w:t>ΔkW</w:t>
                            </w:r>
                            <w:r w:rsidRPr="002F2634">
                              <w:rPr>
                                <w:rFonts w:cstheme="minorHAnsi"/>
                                <w:noProof/>
                                <w:vertAlign w:val="subscript"/>
                              </w:rPr>
                              <w:t>SSP</w:t>
                            </w:r>
                            <w:r w:rsidRPr="002F2634">
                              <w:rPr>
                                <w:rFonts w:cstheme="minorHAnsi"/>
                              </w:rPr>
                              <w:t xml:space="preserve"> </w:t>
                            </w:r>
                            <w:r w:rsidRPr="002F2634">
                              <w:rPr>
                                <w:rFonts w:cstheme="minorHAnsi"/>
                              </w:rPr>
                              <w:tab/>
                              <w:t>= 251 / 629 * 0.466</w:t>
                            </w:r>
                          </w:p>
                          <w:p w14:paraId="0D32F38E" w14:textId="77777777" w:rsidR="00F60751" w:rsidRPr="002F2634" w:rsidRDefault="00F60751" w:rsidP="00841F99">
                            <w:pPr>
                              <w:ind w:left="720" w:firstLine="720"/>
                              <w:rPr>
                                <w:rFonts w:cstheme="minorHAnsi"/>
                              </w:rPr>
                            </w:pPr>
                            <w:r w:rsidRPr="002F2634">
                              <w:rPr>
                                <w:rFonts w:cstheme="minorHAnsi"/>
                              </w:rPr>
                              <w:t>= 0.186 kW</w:t>
                            </w:r>
                          </w:p>
                          <w:p w14:paraId="76B637A5"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1583FE64" id="_x0000_s1051" type="#_x0000_t202" style="width:449.8pt;height:9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">
                <v:textbox>
                  <w:txbxContent>
                    <w:p w14:paraId="106BD406" w14:textId="77777777" w:rsidR="00F60751" w:rsidRPr="002F2634" w:rsidRDefault="00F60751" w:rsidP="00841F99">
                      <w:pPr>
                        <w:rPr>
                          <w:rFonts w:cstheme="minorHAnsi"/>
                        </w:rPr>
                      </w:pPr>
                      <w:r w:rsidRPr="002F2634">
                        <w:rPr>
                          <w:rFonts w:cstheme="minorHAnsi"/>
                        </w:rPr>
                        <w:t>For example, a blower motor in a home of unknown location where Central AC prevalence is unknown:</w:t>
                      </w:r>
                    </w:p>
                    <w:p w14:paraId="13B1A4ED" w14:textId="77777777" w:rsidR="00F60751" w:rsidRPr="002F2634" w:rsidRDefault="00F60751" w:rsidP="00841F99">
                      <w:pPr>
                        <w:ind w:firstLine="720"/>
                        <w:rPr>
                          <w:rFonts w:cstheme="minorHAnsi"/>
                        </w:rPr>
                      </w:pPr>
                      <w:r w:rsidRPr="002F2634">
                        <w:rPr>
                          <w:rFonts w:cstheme="minorHAnsi"/>
                          <w:noProof/>
                        </w:rPr>
                        <w:t>ΔkW</w:t>
                      </w:r>
                      <w:r w:rsidRPr="002F2634">
                        <w:rPr>
                          <w:rFonts w:cstheme="minorHAnsi"/>
                          <w:noProof/>
                          <w:vertAlign w:val="subscript"/>
                        </w:rPr>
                        <w:t>SSP</w:t>
                      </w:r>
                      <w:r w:rsidRPr="002F2634">
                        <w:rPr>
                          <w:rFonts w:cstheme="minorHAnsi"/>
                        </w:rPr>
                        <w:t xml:space="preserve"> </w:t>
                      </w:r>
                      <w:r w:rsidRPr="002F2634">
                        <w:rPr>
                          <w:rFonts w:cstheme="minorHAnsi"/>
                        </w:rPr>
                        <w:tab/>
                        <w:t>= 251 / 629 * 0.</w:t>
                      </w:r>
                      <w:r>
                        <w:rPr>
                          <w:rFonts w:cstheme="minorHAnsi"/>
                        </w:rPr>
                        <w:t>68</w:t>
                      </w:r>
                    </w:p>
                    <w:p w14:paraId="2110DB29" w14:textId="77777777" w:rsidR="00F60751" w:rsidRPr="002F2634" w:rsidRDefault="00F60751" w:rsidP="00841F99">
                      <w:pPr>
                        <w:ind w:left="720" w:firstLine="720"/>
                        <w:rPr>
                          <w:rFonts w:cstheme="minorHAnsi"/>
                        </w:rPr>
                      </w:pPr>
                      <w:r w:rsidRPr="002F2634">
                        <w:rPr>
                          <w:rFonts w:cstheme="minorHAnsi"/>
                        </w:rPr>
                        <w:t>= 0.</w:t>
                      </w:r>
                      <w:r>
                        <w:rPr>
                          <w:rFonts w:cstheme="minorHAnsi"/>
                        </w:rPr>
                        <w:t>271</w:t>
                      </w:r>
                      <w:r w:rsidRPr="002F2634">
                        <w:rPr>
                          <w:rFonts w:cstheme="minorHAnsi"/>
                        </w:rPr>
                        <w:t xml:space="preserve"> kW</w:t>
                      </w:r>
                    </w:p>
                    <w:p w14:paraId="1EB47D2D" w14:textId="77777777" w:rsidR="00F60751" w:rsidRPr="002F2634" w:rsidRDefault="00F60751" w:rsidP="00841F99">
                      <w:pPr>
                        <w:ind w:firstLine="720"/>
                        <w:rPr>
                          <w:rFonts w:cstheme="minorHAnsi"/>
                        </w:rPr>
                      </w:pPr>
                      <w:r w:rsidRPr="002F2634">
                        <w:rPr>
                          <w:rFonts w:cstheme="minorHAnsi"/>
                          <w:noProof/>
                        </w:rPr>
                        <w:t>ΔkW</w:t>
                      </w:r>
                      <w:r w:rsidRPr="002F2634">
                        <w:rPr>
                          <w:rFonts w:cstheme="minorHAnsi"/>
                          <w:noProof/>
                          <w:vertAlign w:val="subscript"/>
                        </w:rPr>
                        <w:t>SSP</w:t>
                      </w:r>
                      <w:r w:rsidRPr="002F2634">
                        <w:rPr>
                          <w:rFonts w:cstheme="minorHAnsi"/>
                        </w:rPr>
                        <w:t xml:space="preserve"> </w:t>
                      </w:r>
                      <w:r w:rsidRPr="002F2634">
                        <w:rPr>
                          <w:rFonts w:cstheme="minorHAnsi"/>
                        </w:rPr>
                        <w:tab/>
                        <w:t>= 251 / 629 * 0.466</w:t>
                      </w:r>
                    </w:p>
                    <w:p w14:paraId="0D32F38E" w14:textId="77777777" w:rsidR="00F60751" w:rsidRPr="002F2634" w:rsidRDefault="00F60751" w:rsidP="00841F99">
                      <w:pPr>
                        <w:ind w:left="720" w:firstLine="720"/>
                        <w:rPr>
                          <w:rFonts w:cstheme="minorHAnsi"/>
                        </w:rPr>
                      </w:pPr>
                      <w:r w:rsidRPr="002F2634">
                        <w:rPr>
                          <w:rFonts w:cstheme="minorHAnsi"/>
                        </w:rPr>
                        <w:t>= 0.186 kW</w:t>
                      </w:r>
                    </w:p>
                    <w:p w14:paraId="76B637A5" w14:textId="77777777" w:rsidR="00F60751" w:rsidRDefault="00F60751" w:rsidP="00841F99"/>
                  </w:txbxContent>
                </v:textbox>
                <w10:anchorlock/>
              </v:shape>
            </w:pict>
          </mc:Fallback>
        </mc:AlternateContent>
      </w:r>
    </w:p>
    <w:p w14:paraId="241E0584" w14:textId="77777777" w:rsidR="00841F99" w:rsidRPr="000B7BB6" w:rsidRDefault="00841F99" w:rsidP="00841F99">
      <w:pPr>
        <w:pStyle w:val="Heading6"/>
      </w:pPr>
      <w:r>
        <w:t>Natural Gas</w:t>
      </w:r>
      <w:r w:rsidRPr="000B7BB6">
        <w:t xml:space="preserve"> Savings </w:t>
      </w:r>
    </w:p>
    <w:p w14:paraId="2EC65B6A" w14:textId="77777777" w:rsidR="00841F99" w:rsidRDefault="00841F99" w:rsidP="00841F99">
      <w:pPr>
        <w:ind w:left="1440" w:hanging="720"/>
        <w:rPr>
          <w:rFonts w:cstheme="minorHAnsi"/>
        </w:rPr>
      </w:pPr>
      <w:r w:rsidRPr="000B7BB6">
        <w:rPr>
          <w:rFonts w:cstheme="minorHAnsi"/>
        </w:rPr>
        <w:t>Δtherms</w:t>
      </w:r>
      <w:r w:rsidRPr="000B7BB6">
        <w:rPr>
          <w:rStyle w:val="FootnoteReference"/>
          <w:rFonts w:cstheme="minorHAnsi"/>
        </w:rPr>
        <w:footnoteReference w:id="266"/>
      </w:r>
      <w:r w:rsidRPr="00B41203">
        <w:rPr>
          <w:rFonts w:cstheme="minorHAnsi"/>
        </w:rPr>
        <w:t xml:space="preserve"> = - Heating Savings * 0.03412</w:t>
      </w:r>
      <w:r>
        <w:rPr>
          <w:rFonts w:cstheme="minorHAnsi"/>
        </w:rPr>
        <w:t>/ AFUE</w:t>
      </w:r>
      <w:r w:rsidRPr="00B41203">
        <w:rPr>
          <w:rFonts w:cstheme="minorHAnsi"/>
        </w:rPr>
        <w:t xml:space="preserve"> </w:t>
      </w:r>
    </w:p>
    <w:p w14:paraId="0AADCFC5" w14:textId="77777777" w:rsidR="00841F99" w:rsidRDefault="00841F99" w:rsidP="00841F99">
      <w:pPr>
        <w:rPr>
          <w:rFonts w:cstheme="minorHAnsi"/>
        </w:rPr>
      </w:pPr>
      <w:r>
        <w:rPr>
          <w:rFonts w:cstheme="minorHAnsi"/>
        </w:rPr>
        <w:t>Where:</w:t>
      </w:r>
    </w:p>
    <w:p w14:paraId="49087F60" w14:textId="77777777" w:rsidR="00841F99" w:rsidRDefault="00841F99" w:rsidP="00841F99">
      <w:pPr>
        <w:rPr>
          <w:rFonts w:cstheme="minorHAnsi"/>
        </w:rPr>
      </w:pPr>
      <w:r>
        <w:rPr>
          <w:rFonts w:cstheme="minorHAnsi"/>
        </w:rPr>
        <w:tab/>
      </w:r>
      <w:r w:rsidRPr="00B41203">
        <w:rPr>
          <w:rFonts w:cstheme="minorHAnsi"/>
        </w:rPr>
        <w:t>0.03412</w:t>
      </w:r>
      <w:r>
        <w:rPr>
          <w:rFonts w:cstheme="minorHAnsi"/>
        </w:rPr>
        <w:tab/>
      </w:r>
      <w:r>
        <w:rPr>
          <w:rFonts w:cstheme="minorHAnsi"/>
        </w:rPr>
        <w:tab/>
        <w:t>= Converts kWh to therms</w:t>
      </w:r>
    </w:p>
    <w:p w14:paraId="660B524D" w14:textId="77777777" w:rsidR="00841F99" w:rsidRPr="000B7BB6" w:rsidRDefault="00841F99" w:rsidP="00841F99">
      <w:pPr>
        <w:ind w:firstLine="720"/>
        <w:rPr>
          <w:rFonts w:cstheme="minorHAnsi"/>
        </w:rPr>
      </w:pPr>
      <w:r>
        <w:rPr>
          <w:rFonts w:cstheme="minorHAnsi"/>
        </w:rPr>
        <w:t>AFUE</w:t>
      </w:r>
      <w:r>
        <w:rPr>
          <w:rFonts w:cstheme="minorHAnsi"/>
        </w:rPr>
        <w:tab/>
      </w:r>
      <w:r>
        <w:rPr>
          <w:rFonts w:cstheme="minorHAnsi"/>
        </w:rPr>
        <w:tab/>
        <w:t>= Efficiency of the Furnace</w:t>
      </w:r>
    </w:p>
    <w:p w14:paraId="5B61384D" w14:textId="77777777" w:rsidR="00841F99" w:rsidRDefault="00841F99" w:rsidP="00841F99">
      <w:pPr>
        <w:ind w:left="2160"/>
        <w:rPr>
          <w:rFonts w:cstheme="minorHAnsi"/>
          <w:noProof/>
          <w:lang w:val="nl-NL"/>
        </w:rPr>
      </w:pPr>
      <w:r>
        <w:rPr>
          <w:rFonts w:cstheme="minorHAnsi"/>
          <w:noProof/>
          <w:lang w:val="nl-NL"/>
        </w:rPr>
        <w:t xml:space="preserve">= Actual. If unknown assume </w:t>
      </w:r>
      <w:r>
        <w:rPr>
          <w:rFonts w:cstheme="minorHAnsi"/>
          <w:noProof/>
        </w:rPr>
        <w:t>95%</w:t>
      </w:r>
      <w:r>
        <w:rPr>
          <w:rFonts w:ascii="Arial" w:hAnsi="Arial" w:cstheme="minorHAnsi"/>
          <w:noProof/>
          <w:vertAlign w:val="superscript"/>
        </w:rPr>
        <w:footnoteReference w:id="267"/>
      </w:r>
      <w:r>
        <w:rPr>
          <w:rFonts w:cstheme="minorHAnsi"/>
          <w:noProof/>
          <w:lang w:val="nl-NL"/>
        </w:rPr>
        <w:t xml:space="preserve"> if in new furnace or </w:t>
      </w:r>
      <w:r>
        <w:rPr>
          <w:rFonts w:cstheme="minorHAnsi"/>
          <w:noProof/>
        </w:rPr>
        <w:t>64.4 AFUE%</w:t>
      </w:r>
      <w:r w:rsidRPr="005A4255">
        <w:rPr>
          <w:rFonts w:cstheme="minorHAnsi"/>
          <w:noProof/>
        </w:rPr>
        <w:t xml:space="preserve"> </w:t>
      </w:r>
      <w:r w:rsidRPr="002B796E">
        <w:rPr>
          <w:rFonts w:cstheme="minorHAnsi"/>
          <w:b/>
          <w:noProof/>
          <w:vertAlign w:val="superscript"/>
        </w:rPr>
        <w:footnoteReference w:id="268"/>
      </w:r>
      <w:r>
        <w:rPr>
          <w:rFonts w:cstheme="minorHAnsi"/>
          <w:noProof/>
        </w:rPr>
        <w:t xml:space="preserve"> if in existing furnace</w:t>
      </w:r>
      <w:r>
        <w:rPr>
          <w:rFonts w:cstheme="minorHAnsi"/>
          <w:noProof/>
          <w:lang w:val="nl-NL"/>
        </w:rPr>
        <w:t xml:space="preserve"> </w:t>
      </w:r>
    </w:p>
    <w:p w14:paraId="3BB9C421" w14:textId="77777777" w:rsidR="00841F99" w:rsidRDefault="00841F99" w:rsidP="00841F99">
      <w:pPr>
        <w:ind w:left="1440" w:hanging="720"/>
        <w:rPr>
          <w:rFonts w:cstheme="minorHAnsi"/>
          <w:noProof/>
          <w:lang w:val="nl-NL"/>
        </w:rPr>
      </w:pPr>
    </w:p>
    <w:p w14:paraId="60A5FDE1" w14:textId="77777777" w:rsidR="00841F99" w:rsidRDefault="00841F99" w:rsidP="00841F99">
      <w:pPr>
        <w:ind w:left="1440" w:hanging="720"/>
        <w:rPr>
          <w:rFonts w:cstheme="minorHAnsi"/>
          <w:noProof/>
          <w:lang w:val="nl-NL"/>
        </w:rPr>
      </w:pPr>
      <w:r>
        <w:rPr>
          <w:rFonts w:cstheme="minorHAnsi"/>
          <w:noProof/>
          <w:lang w:val="nl-NL"/>
        </w:rPr>
        <w:t>Using defaults:</w:t>
      </w:r>
    </w:p>
    <w:p w14:paraId="5B097D0C" w14:textId="77777777" w:rsidR="00841F99" w:rsidRPr="000B7BB6" w:rsidRDefault="00841F99" w:rsidP="00841F99">
      <w:pPr>
        <w:ind w:left="1440" w:hanging="720"/>
        <w:rPr>
          <w:rFonts w:cstheme="minorHAnsi"/>
          <w:noProof/>
          <w:lang w:val="nl-NL"/>
        </w:rPr>
      </w:pPr>
      <w:r>
        <w:rPr>
          <w:rFonts w:cstheme="minorHAnsi"/>
          <w:noProof/>
          <w:lang w:val="nl-NL"/>
        </w:rPr>
        <w:t>For new Furnace</w:t>
      </w:r>
      <w:r>
        <w:rPr>
          <w:rFonts w:cstheme="minorHAnsi"/>
          <w:noProof/>
          <w:lang w:val="nl-NL"/>
        </w:rPr>
        <w:tab/>
      </w:r>
      <w:r w:rsidRPr="000B7BB6">
        <w:rPr>
          <w:rFonts w:cstheme="minorHAnsi"/>
          <w:noProof/>
          <w:lang w:val="nl-NL"/>
        </w:rPr>
        <w:t>= - (418 * 0.03412)</w:t>
      </w:r>
      <w:r>
        <w:rPr>
          <w:rFonts w:cstheme="minorHAnsi"/>
          <w:noProof/>
          <w:lang w:val="nl-NL"/>
        </w:rPr>
        <w:t xml:space="preserve"> / 0.95</w:t>
      </w:r>
    </w:p>
    <w:p w14:paraId="160F2D2C" w14:textId="77777777" w:rsidR="00841F99" w:rsidRDefault="00841F99" w:rsidP="00841F99">
      <w:pPr>
        <w:ind w:left="1440" w:hanging="720"/>
        <w:rPr>
          <w:rFonts w:cstheme="minorHAnsi"/>
        </w:rPr>
      </w:pPr>
      <w:r w:rsidRPr="000B7BB6">
        <w:rPr>
          <w:rFonts w:cstheme="minorHAnsi"/>
        </w:rPr>
        <w:tab/>
      </w:r>
      <w:r w:rsidRPr="000B7BB6">
        <w:rPr>
          <w:rFonts w:cstheme="minorHAnsi"/>
        </w:rPr>
        <w:tab/>
        <w:t>= - 1</w:t>
      </w:r>
      <w:r>
        <w:rPr>
          <w:rFonts w:cstheme="minorHAnsi"/>
        </w:rPr>
        <w:t>5</w:t>
      </w:r>
      <w:r w:rsidRPr="000B7BB6">
        <w:rPr>
          <w:rFonts w:cstheme="minorHAnsi"/>
        </w:rPr>
        <w:t>.</w:t>
      </w:r>
      <w:r>
        <w:rPr>
          <w:rFonts w:cstheme="minorHAnsi"/>
        </w:rPr>
        <w:t>0</w:t>
      </w:r>
      <w:r w:rsidRPr="000B7BB6">
        <w:rPr>
          <w:rFonts w:cstheme="minorHAnsi"/>
        </w:rPr>
        <w:t xml:space="preserve"> therms</w:t>
      </w:r>
      <w:r w:rsidRPr="00B41203">
        <w:rPr>
          <w:rFonts w:cstheme="minorHAnsi"/>
        </w:rPr>
        <w:t xml:space="preserve"> </w:t>
      </w:r>
    </w:p>
    <w:p w14:paraId="5F44B578" w14:textId="77777777" w:rsidR="00841F99" w:rsidRPr="000B7BB6" w:rsidRDefault="00841F99" w:rsidP="00841F99">
      <w:pPr>
        <w:ind w:left="1440" w:hanging="720"/>
        <w:rPr>
          <w:rFonts w:cstheme="minorHAnsi"/>
          <w:noProof/>
          <w:lang w:val="nl-NL"/>
        </w:rPr>
      </w:pPr>
      <w:r>
        <w:rPr>
          <w:rFonts w:cstheme="minorHAnsi"/>
          <w:noProof/>
          <w:lang w:val="nl-NL"/>
        </w:rPr>
        <w:t>For existing Furnace</w:t>
      </w:r>
      <w:r>
        <w:rPr>
          <w:rFonts w:cstheme="minorHAnsi"/>
          <w:noProof/>
          <w:lang w:val="nl-NL"/>
        </w:rPr>
        <w:tab/>
      </w:r>
      <w:r w:rsidRPr="000B7BB6">
        <w:rPr>
          <w:rFonts w:cstheme="minorHAnsi"/>
          <w:noProof/>
          <w:lang w:val="nl-NL"/>
        </w:rPr>
        <w:t>= - (418 * 0.03412)</w:t>
      </w:r>
      <w:r>
        <w:rPr>
          <w:rFonts w:cstheme="minorHAnsi"/>
          <w:noProof/>
          <w:lang w:val="nl-NL"/>
        </w:rPr>
        <w:t xml:space="preserve"> / 0.644</w:t>
      </w:r>
    </w:p>
    <w:p w14:paraId="69F2972E" w14:textId="77777777" w:rsidR="00841F99" w:rsidRPr="000B7BB6" w:rsidRDefault="00841F99" w:rsidP="00841F99">
      <w:pPr>
        <w:ind w:left="1440" w:hanging="720"/>
        <w:rPr>
          <w:rFonts w:cstheme="minorHAnsi"/>
        </w:rPr>
      </w:pPr>
      <w:r w:rsidRPr="000B7BB6">
        <w:rPr>
          <w:rFonts w:cstheme="minorHAnsi"/>
        </w:rPr>
        <w:tab/>
      </w:r>
      <w:r w:rsidRPr="000B7BB6">
        <w:rPr>
          <w:rFonts w:cstheme="minorHAnsi"/>
        </w:rPr>
        <w:tab/>
        <w:t xml:space="preserve">= - </w:t>
      </w:r>
      <w:r>
        <w:rPr>
          <w:rFonts w:cstheme="minorHAnsi"/>
        </w:rPr>
        <w:t>22.1</w:t>
      </w:r>
      <w:r w:rsidRPr="000B7BB6">
        <w:rPr>
          <w:rFonts w:cstheme="minorHAnsi"/>
        </w:rPr>
        <w:t xml:space="preserve"> therms</w:t>
      </w:r>
      <w:r w:rsidRPr="00B41203">
        <w:rPr>
          <w:rFonts w:cstheme="minorHAnsi"/>
        </w:rPr>
        <w:t xml:space="preserve"> </w:t>
      </w:r>
      <w:r w:rsidRPr="000B7BB6">
        <w:rPr>
          <w:rFonts w:cstheme="minorHAnsi"/>
          <w:noProof/>
        </w:rPr>
        <w:tab/>
      </w:r>
    </w:p>
    <w:p w14:paraId="1A9EB0B5" w14:textId="77777777" w:rsidR="00841F99" w:rsidRPr="000B7BB6" w:rsidRDefault="00841F99" w:rsidP="00841F99">
      <w:pPr>
        <w:ind w:left="1440" w:hanging="720"/>
        <w:rPr>
          <w:rFonts w:cstheme="minorHAnsi"/>
        </w:rPr>
      </w:pPr>
      <w:r w:rsidRPr="000B7BB6">
        <w:rPr>
          <w:rFonts w:cstheme="minorHAnsi"/>
          <w:noProof/>
        </w:rPr>
        <w:tab/>
      </w:r>
    </w:p>
    <w:p w14:paraId="54EDBFEF" w14:textId="77777777" w:rsidR="00841F99" w:rsidRPr="000B7BB6" w:rsidRDefault="00841F99" w:rsidP="00841F99">
      <w:pPr>
        <w:pStyle w:val="Heading6"/>
      </w:pPr>
      <w:r w:rsidRPr="000B7BB6">
        <w:t xml:space="preserve">Water Impact Descriptions and Calculation  </w:t>
      </w:r>
    </w:p>
    <w:p w14:paraId="3FE905CC" w14:textId="77777777" w:rsidR="00841F99" w:rsidRPr="000B7BB6" w:rsidRDefault="00841F99" w:rsidP="00841F99">
      <w:pPr>
        <w:rPr>
          <w:rFonts w:cstheme="minorHAnsi"/>
          <w:iCs/>
        </w:rPr>
      </w:pPr>
      <w:r w:rsidRPr="000B7BB6">
        <w:rPr>
          <w:rFonts w:cstheme="minorHAnsi"/>
        </w:rPr>
        <w:t>N/A</w:t>
      </w:r>
    </w:p>
    <w:p w14:paraId="69903202" w14:textId="77777777" w:rsidR="00841F99" w:rsidRPr="000B7BB6" w:rsidRDefault="00841F99" w:rsidP="00841F99">
      <w:pPr>
        <w:pStyle w:val="Heading6"/>
      </w:pPr>
      <w:r w:rsidRPr="000B7BB6">
        <w:t xml:space="preserve">Deemed O&amp;M Cost Adjustment Calculation </w:t>
      </w:r>
    </w:p>
    <w:p w14:paraId="5BDB5AD4" w14:textId="77777777" w:rsidR="00841F99" w:rsidRPr="000B7BB6" w:rsidRDefault="00841F99" w:rsidP="00841F99">
      <w:pPr>
        <w:rPr>
          <w:rFonts w:cstheme="minorHAnsi"/>
          <w:iCs/>
        </w:rPr>
      </w:pPr>
      <w:r w:rsidRPr="000B7BB6">
        <w:rPr>
          <w:rFonts w:cstheme="minorHAnsi"/>
        </w:rPr>
        <w:t>N/A</w:t>
      </w:r>
    </w:p>
    <w:p w14:paraId="09386AA2" w14:textId="77777777" w:rsidR="00A66B73" w:rsidRDefault="00841F99" w:rsidP="00841F99">
      <w:pPr>
        <w:pStyle w:val="Heading6"/>
      </w:pPr>
      <w:r>
        <w:t xml:space="preserve">Measure Code: </w:t>
      </w:r>
      <w:r w:rsidRPr="0069549D">
        <w:t>RS-</w:t>
      </w:r>
      <w:r>
        <w:t>HVC</w:t>
      </w:r>
      <w:r w:rsidRPr="0069549D">
        <w:t>-</w:t>
      </w:r>
      <w:r>
        <w:t>FBMT</w:t>
      </w:r>
      <w:r w:rsidRPr="0069549D">
        <w:t>-V0</w:t>
      </w:r>
      <w:r>
        <w:t>3</w:t>
      </w:r>
      <w:r w:rsidRPr="0069549D">
        <w:t>-</w:t>
      </w:r>
      <w:r>
        <w:t>150601</w:t>
      </w:r>
    </w:p>
    <w:p w14:paraId="545F86BE" w14:textId="77777777" w:rsidR="00F83B3F" w:rsidRDefault="00F83B3F" w:rsidP="00F83B3F"/>
    <w:p w14:paraId="6FC10235" w14:textId="77777777" w:rsidR="00F83B3F" w:rsidRPr="00F83B3F" w:rsidRDefault="00F83B3F" w:rsidP="00F83B3F">
      <w:pPr>
        <w:sectPr w:rsidR="00F83B3F" w:rsidRPr="00F83B3F">
          <w:headerReference w:type="default" r:id="rId33"/>
          <w:pgSz w:w="12240" w:h="15840"/>
          <w:pgMar w:top="1440" w:right="1440" w:bottom="1440" w:left="1440" w:header="720" w:footer="720" w:gutter="0"/>
          <w:cols w:space="720"/>
          <w:docGrid w:linePitch="360"/>
        </w:sectPr>
      </w:pPr>
    </w:p>
    <w:p w14:paraId="5A7EADA1" w14:textId="77777777" w:rsidR="00841F99" w:rsidRPr="000B7BB6" w:rsidRDefault="00841F99" w:rsidP="00841F99">
      <w:pPr>
        <w:pStyle w:val="Heading3"/>
      </w:pPr>
      <w:bookmarkStart w:id="3601" w:name="_Toc315447659"/>
      <w:bookmarkStart w:id="3602" w:name="_Toc319489379"/>
      <w:bookmarkStart w:id="3603" w:name="_Toc319662650"/>
      <w:bookmarkStart w:id="3604" w:name="_Ref325429356"/>
      <w:bookmarkStart w:id="3605" w:name="_Ref325429360"/>
      <w:bookmarkStart w:id="3606" w:name="_Toc333219084"/>
      <w:bookmarkStart w:id="3607" w:name="_Ref350172891"/>
      <w:bookmarkStart w:id="3608" w:name="_Ref350172896"/>
      <w:bookmarkStart w:id="3609" w:name="_Ref355961169"/>
      <w:bookmarkStart w:id="3610" w:name="_Toc437592968"/>
      <w:bookmarkStart w:id="3611" w:name="_Toc437855983"/>
      <w:bookmarkStart w:id="3612" w:name="_Toc319489381"/>
      <w:bookmarkStart w:id="3613" w:name="_Toc319662652"/>
      <w:bookmarkStart w:id="3614" w:name="_Toc441217036"/>
      <w:r w:rsidRPr="000B7BB6">
        <w:lastRenderedPageBreak/>
        <w:t>Gas High Efficiency Boiler</w:t>
      </w:r>
      <w:bookmarkEnd w:id="3601"/>
      <w:bookmarkEnd w:id="3602"/>
      <w:bookmarkEnd w:id="3603"/>
      <w:bookmarkEnd w:id="3604"/>
      <w:bookmarkEnd w:id="3605"/>
      <w:bookmarkEnd w:id="3606"/>
      <w:bookmarkEnd w:id="3607"/>
      <w:bookmarkEnd w:id="3608"/>
      <w:bookmarkEnd w:id="3609"/>
      <w:bookmarkEnd w:id="3610"/>
      <w:bookmarkEnd w:id="3611"/>
      <w:bookmarkEnd w:id="3614"/>
    </w:p>
    <w:p w14:paraId="3DDDEAD5" w14:textId="77777777" w:rsidR="00081C7F" w:rsidRPr="00A05FC2" w:rsidRDefault="00081C7F" w:rsidP="00081C7F">
      <w:pPr>
        <w:pStyle w:val="Heading6"/>
      </w:pPr>
      <w:r w:rsidRPr="00A05FC2">
        <w:t xml:space="preserve">Description </w:t>
      </w:r>
    </w:p>
    <w:p w14:paraId="0586B191" w14:textId="77777777" w:rsidR="00081C7F" w:rsidRPr="00A05FC2" w:rsidRDefault="00081C7F" w:rsidP="00081C7F">
      <w:pPr>
        <w:rPr>
          <w:rFonts w:cstheme="minorHAnsi"/>
        </w:rPr>
      </w:pPr>
      <w:r w:rsidRPr="00A05FC2">
        <w:rPr>
          <w:rFonts w:cstheme="minorHAnsi"/>
        </w:rPr>
        <w:t>High efficiency boilers achieve most gas savings through the utilization of a sealed combustion chamber and multiple heat exchangers that remove a significant portion of the waste heat from flue gasses. Because multiple heat exchangers are used to remove waste heat from the escaping flue gasses, some of the flue gasses condense and must be drained.</w:t>
      </w:r>
    </w:p>
    <w:p w14:paraId="1B56C665" w14:textId="77777777" w:rsidR="00081C7F" w:rsidRDefault="00081C7F" w:rsidP="00081C7F">
      <w:pPr>
        <w:rPr>
          <w:rFonts w:cstheme="minorHAnsi"/>
        </w:rPr>
      </w:pPr>
      <w:r w:rsidRPr="00A05FC2">
        <w:rPr>
          <w:rFonts w:cstheme="minorHAnsi"/>
          <w:szCs w:val="20"/>
        </w:rPr>
        <w:t xml:space="preserve">This measure </w:t>
      </w:r>
      <w:r>
        <w:rPr>
          <w:rFonts w:cstheme="minorHAnsi"/>
        </w:rPr>
        <w:t xml:space="preserve">characterizes: </w:t>
      </w:r>
    </w:p>
    <w:p w14:paraId="6B05C570" w14:textId="77777777" w:rsidR="00081C7F" w:rsidRPr="00464032" w:rsidRDefault="00081C7F" w:rsidP="00081C7F">
      <w:pPr>
        <w:pStyle w:val="ListParagraph"/>
        <w:numPr>
          <w:ilvl w:val="0"/>
          <w:numId w:val="10"/>
        </w:numPr>
        <w:spacing w:after="240"/>
        <w:rPr>
          <w:rFonts w:cstheme="minorHAnsi"/>
        </w:rPr>
      </w:pPr>
      <w:r w:rsidRPr="00464032">
        <w:rPr>
          <w:rFonts w:cstheme="minorHAnsi"/>
        </w:rPr>
        <w:t>Time of Sale:</w:t>
      </w:r>
    </w:p>
    <w:p w14:paraId="57745518" w14:textId="77777777" w:rsidR="00081C7F" w:rsidRDefault="00081C7F" w:rsidP="00081C7F">
      <w:pPr>
        <w:pStyle w:val="ListParagraph"/>
        <w:numPr>
          <w:ilvl w:val="1"/>
          <w:numId w:val="10"/>
        </w:numPr>
        <w:spacing w:after="240"/>
        <w:rPr>
          <w:rFonts w:cstheme="minorHAnsi"/>
        </w:rPr>
      </w:pPr>
      <w:r>
        <w:rPr>
          <w:rFonts w:cstheme="minorHAnsi"/>
        </w:rPr>
        <w:t>T</w:t>
      </w:r>
      <w:r w:rsidRPr="000B7BB6">
        <w:rPr>
          <w:rFonts w:cstheme="minorHAnsi"/>
        </w:rPr>
        <w:t xml:space="preserve">he installation of </w:t>
      </w:r>
      <w:r w:rsidRPr="00A05FC2">
        <w:rPr>
          <w:rFonts w:cstheme="minorHAnsi"/>
        </w:rPr>
        <w:t>a new high efficiency, gas-fired hot water boiler in a residential location</w:t>
      </w:r>
      <w:r>
        <w:rPr>
          <w:rFonts w:cstheme="minorHAnsi"/>
        </w:rPr>
        <w:t xml:space="preserve">. </w:t>
      </w:r>
      <w:r w:rsidRPr="000B7BB6">
        <w:rPr>
          <w:rFonts w:cstheme="minorHAnsi"/>
        </w:rPr>
        <w:t>This could relate to the replacement of an existing unit at the end of its useful life, or the installation of a new system in a new home.</w:t>
      </w:r>
    </w:p>
    <w:p w14:paraId="24F159DB" w14:textId="77777777" w:rsidR="00081C7F" w:rsidRPr="000B7BB6" w:rsidRDefault="00081C7F" w:rsidP="00081C7F">
      <w:pPr>
        <w:pStyle w:val="ListParagraph"/>
        <w:ind w:left="1440"/>
        <w:rPr>
          <w:rFonts w:cstheme="minorHAnsi"/>
        </w:rPr>
      </w:pPr>
    </w:p>
    <w:p w14:paraId="5A10DBC2" w14:textId="77777777" w:rsidR="00081C7F" w:rsidRDefault="00081C7F" w:rsidP="00081C7F">
      <w:pPr>
        <w:pStyle w:val="ListParagraph"/>
        <w:numPr>
          <w:ilvl w:val="0"/>
          <w:numId w:val="10"/>
        </w:numPr>
        <w:spacing w:after="240"/>
        <w:rPr>
          <w:ins w:id="3615" w:author="Samuel Dent" w:date="2015-11-19T08:23:00Z"/>
          <w:rFonts w:cstheme="minorHAnsi"/>
        </w:rPr>
      </w:pPr>
      <w:r>
        <w:rPr>
          <w:rFonts w:cstheme="minorHAnsi"/>
        </w:rPr>
        <w:t>Early R</w:t>
      </w:r>
      <w:r w:rsidRPr="000B7BB6">
        <w:rPr>
          <w:rFonts w:cstheme="minorHAnsi"/>
        </w:rPr>
        <w:t xml:space="preserve">eplacement: </w:t>
      </w:r>
    </w:p>
    <w:p w14:paraId="53CB79F7" w14:textId="77777777" w:rsidR="00081C7F" w:rsidRPr="00EC337A" w:rsidRDefault="00081C7F" w:rsidP="00081C7F">
      <w:pPr>
        <w:pStyle w:val="ListParagraph"/>
        <w:spacing w:after="240"/>
        <w:ind w:firstLine="720"/>
        <w:rPr>
          <w:ins w:id="3616" w:author="Samuel Dent" w:date="2015-11-19T08:23:00Z"/>
          <w:rFonts w:cstheme="minorHAnsi"/>
        </w:rPr>
      </w:pPr>
      <w:ins w:id="3617" w:author="Samuel Dent" w:date="2015-11-19T08:23:00Z">
        <w:r w:rsidRPr="00EC337A">
          <w:rPr>
            <w:rFonts w:cstheme="minorHAnsi"/>
          </w:rPr>
          <w:t>Early Replacement determination will be based on meeting the following conditions:</w:t>
        </w:r>
      </w:ins>
    </w:p>
    <w:p w14:paraId="4012E66D" w14:textId="77777777" w:rsidR="00081C7F" w:rsidRPr="00EC337A" w:rsidRDefault="00081C7F" w:rsidP="00081C7F">
      <w:pPr>
        <w:pStyle w:val="ListParagraph"/>
        <w:numPr>
          <w:ilvl w:val="2"/>
          <w:numId w:val="47"/>
        </w:numPr>
        <w:spacing w:after="240"/>
        <w:rPr>
          <w:ins w:id="3618" w:author="Samuel Dent" w:date="2015-11-19T08:23:00Z"/>
          <w:rFonts w:cstheme="minorHAnsi"/>
        </w:rPr>
      </w:pPr>
      <w:ins w:id="3619" w:author="Samuel Dent" w:date="2015-11-19T08:23:00Z">
        <w:r w:rsidRPr="00EC337A">
          <w:rPr>
            <w:rFonts w:cstheme="minorHAnsi"/>
          </w:rPr>
          <w:t>The existing unit is operational when replaced, or</w:t>
        </w:r>
      </w:ins>
    </w:p>
    <w:p w14:paraId="301EBA71" w14:textId="60123F8A" w:rsidR="00081C7F" w:rsidRPr="00EC337A" w:rsidRDefault="00081C7F" w:rsidP="00081C7F">
      <w:pPr>
        <w:pStyle w:val="ListParagraph"/>
        <w:numPr>
          <w:ilvl w:val="2"/>
          <w:numId w:val="47"/>
        </w:numPr>
        <w:spacing w:after="240"/>
        <w:rPr>
          <w:ins w:id="3620" w:author="Samuel Dent" w:date="2015-11-19T08:23:00Z"/>
          <w:rFonts w:cstheme="minorHAnsi"/>
        </w:rPr>
      </w:pPr>
      <w:ins w:id="3621" w:author="Samuel Dent" w:date="2015-11-19T08:23:00Z">
        <w:r w:rsidRPr="00EC337A">
          <w:rPr>
            <w:rFonts w:cstheme="minorHAnsi"/>
          </w:rPr>
          <w:t>The existing unit requires minor repairs (&lt;$</w:t>
        </w:r>
        <w:r>
          <w:rPr>
            <w:rFonts w:cstheme="minorHAnsi"/>
          </w:rPr>
          <w:t>709</w:t>
        </w:r>
        <w:r w:rsidRPr="00EC337A">
          <w:rPr>
            <w:rFonts w:cstheme="minorHAnsi"/>
          </w:rPr>
          <w:t>)</w:t>
        </w:r>
        <w:r>
          <w:rPr>
            <w:rStyle w:val="FootnoteReference"/>
          </w:rPr>
          <w:footnoteReference w:id="269"/>
        </w:r>
        <w:r w:rsidRPr="00EC337A">
          <w:rPr>
            <w:rFonts w:cstheme="minorHAnsi"/>
          </w:rPr>
          <w:t xml:space="preserve">. </w:t>
        </w:r>
      </w:ins>
    </w:p>
    <w:p w14:paraId="25E34889" w14:textId="77777777" w:rsidR="00081C7F" w:rsidRPr="00EC337A" w:rsidRDefault="00081C7F" w:rsidP="00081C7F">
      <w:pPr>
        <w:pStyle w:val="ListParagraph"/>
        <w:numPr>
          <w:ilvl w:val="2"/>
          <w:numId w:val="47"/>
        </w:numPr>
        <w:spacing w:after="240"/>
        <w:rPr>
          <w:ins w:id="3625" w:author="Samuel Dent" w:date="2015-11-19T08:23:00Z"/>
          <w:rFonts w:cstheme="minorHAnsi"/>
        </w:rPr>
      </w:pPr>
      <w:ins w:id="3626" w:author="Samuel Dent" w:date="2015-11-19T08:23:00Z">
        <w:r w:rsidRPr="00EC337A">
          <w:rPr>
            <w:rFonts w:cstheme="minorHAnsi"/>
          </w:rPr>
          <w:t>All other conditions will be considered Time of Sale.</w:t>
        </w:r>
      </w:ins>
    </w:p>
    <w:p w14:paraId="1B626E30" w14:textId="77777777" w:rsidR="00081C7F" w:rsidRPr="00EC337A" w:rsidRDefault="00081C7F" w:rsidP="00081C7F">
      <w:pPr>
        <w:pStyle w:val="ListParagraph"/>
        <w:spacing w:after="240"/>
        <w:ind w:firstLine="720"/>
        <w:rPr>
          <w:ins w:id="3627" w:author="Samuel Dent" w:date="2015-11-19T08:23:00Z"/>
          <w:rFonts w:cstheme="minorHAnsi"/>
        </w:rPr>
      </w:pPr>
      <w:ins w:id="3628" w:author="Samuel Dent" w:date="2015-11-19T08:23:00Z">
        <w:r w:rsidRPr="00EC337A">
          <w:rPr>
            <w:rFonts w:cstheme="minorHAnsi"/>
          </w:rPr>
          <w:t xml:space="preserve">The Baseline </w:t>
        </w:r>
      </w:ins>
      <w:ins w:id="3629" w:author="Samuel Dent" w:date="2015-11-19T08:24:00Z">
        <w:r>
          <w:rPr>
            <w:rFonts w:cstheme="minorHAnsi"/>
          </w:rPr>
          <w:t>AFUE</w:t>
        </w:r>
      </w:ins>
      <w:ins w:id="3630" w:author="Samuel Dent" w:date="2015-11-19T08:23:00Z">
        <w:r w:rsidRPr="00EC337A">
          <w:rPr>
            <w:rFonts w:cstheme="minorHAnsi"/>
          </w:rPr>
          <w:t xml:space="preserve"> of the existing unit replaced:</w:t>
        </w:r>
      </w:ins>
    </w:p>
    <w:p w14:paraId="2A29E6AE" w14:textId="77777777" w:rsidR="00081C7F" w:rsidRDefault="00081C7F" w:rsidP="00081C7F">
      <w:pPr>
        <w:pStyle w:val="ListParagraph"/>
        <w:numPr>
          <w:ilvl w:val="2"/>
          <w:numId w:val="48"/>
        </w:numPr>
        <w:spacing w:after="240"/>
        <w:rPr>
          <w:ins w:id="3631" w:author="&quot;sdent&quot;" w:date="2016-01-20T06:57:00Z"/>
          <w:rFonts w:cstheme="minorHAnsi"/>
        </w:rPr>
      </w:pPr>
      <w:ins w:id="3632" w:author="Samuel Dent" w:date="2015-11-19T08:23:00Z">
        <w:r w:rsidRPr="00EC337A">
          <w:rPr>
            <w:rFonts w:cstheme="minorHAnsi"/>
          </w:rPr>
          <w:t xml:space="preserve">If the </w:t>
        </w:r>
      </w:ins>
      <w:ins w:id="3633" w:author="Samuel Dent" w:date="2015-11-19T08:24:00Z">
        <w:r>
          <w:rPr>
            <w:rFonts w:cstheme="minorHAnsi"/>
          </w:rPr>
          <w:t>AFUE</w:t>
        </w:r>
      </w:ins>
      <w:ins w:id="3634" w:author="Samuel Dent" w:date="2015-11-19T08:23:00Z">
        <w:r w:rsidRPr="00EC337A">
          <w:rPr>
            <w:rFonts w:cstheme="minorHAnsi"/>
          </w:rPr>
          <w:t xml:space="preserve"> of the existing unit is known and &lt;=</w:t>
        </w:r>
      </w:ins>
      <w:ins w:id="3635" w:author="Samuel Dent" w:date="2015-11-19T08:24:00Z">
        <w:r>
          <w:rPr>
            <w:rFonts w:cstheme="minorHAnsi"/>
          </w:rPr>
          <w:t>75%</w:t>
        </w:r>
      </w:ins>
      <w:ins w:id="3636" w:author="Samuel Dent" w:date="2015-11-19T08:23:00Z">
        <w:r w:rsidRPr="00EC337A">
          <w:rPr>
            <w:rFonts w:cstheme="minorHAnsi"/>
          </w:rPr>
          <w:t xml:space="preserve">, the Baseline </w:t>
        </w:r>
      </w:ins>
      <w:ins w:id="3637" w:author="Samuel Dent" w:date="2015-11-19T08:24:00Z">
        <w:r>
          <w:rPr>
            <w:rFonts w:cstheme="minorHAnsi"/>
          </w:rPr>
          <w:t>AFUE</w:t>
        </w:r>
      </w:ins>
      <w:ins w:id="3638" w:author="Samuel Dent" w:date="2015-11-19T08:23:00Z">
        <w:r w:rsidRPr="00EC337A">
          <w:rPr>
            <w:rFonts w:cstheme="minorHAnsi"/>
          </w:rPr>
          <w:t xml:space="preserve"> is the actual </w:t>
        </w:r>
      </w:ins>
      <w:ins w:id="3639" w:author="Samuel Dent" w:date="2015-11-19T08:24:00Z">
        <w:r>
          <w:rPr>
            <w:rFonts w:cstheme="minorHAnsi"/>
          </w:rPr>
          <w:t>AFUE</w:t>
        </w:r>
      </w:ins>
      <w:ins w:id="3640" w:author="Samuel Dent" w:date="2015-11-19T08:23:00Z">
        <w:r w:rsidRPr="00EC337A">
          <w:rPr>
            <w:rFonts w:cstheme="minorHAnsi"/>
          </w:rPr>
          <w:t xml:space="preserve"> value of the unit replaced. If the </w:t>
        </w:r>
      </w:ins>
      <w:ins w:id="3641" w:author="Samuel Dent" w:date="2015-11-19T08:24:00Z">
        <w:r>
          <w:rPr>
            <w:rFonts w:cstheme="minorHAnsi"/>
          </w:rPr>
          <w:t>AFUE</w:t>
        </w:r>
      </w:ins>
      <w:ins w:id="3642" w:author="Samuel Dent" w:date="2015-11-19T08:23:00Z">
        <w:r w:rsidRPr="00EC337A">
          <w:rPr>
            <w:rFonts w:cstheme="minorHAnsi"/>
          </w:rPr>
          <w:t xml:space="preserve"> is &gt;</w:t>
        </w:r>
      </w:ins>
      <w:ins w:id="3643" w:author="Samuel Dent" w:date="2015-11-19T08:24:00Z">
        <w:r>
          <w:rPr>
            <w:rFonts w:cstheme="minorHAnsi"/>
          </w:rPr>
          <w:t>75%</w:t>
        </w:r>
      </w:ins>
      <w:ins w:id="3644" w:author="Samuel Dent" w:date="2015-11-19T08:23:00Z">
        <w:r w:rsidRPr="00EC337A">
          <w:rPr>
            <w:rFonts w:cstheme="minorHAnsi"/>
          </w:rPr>
          <w:t xml:space="preserve">, the Baseline </w:t>
        </w:r>
      </w:ins>
      <w:ins w:id="3645" w:author="Samuel Dent" w:date="2015-11-19T08:24:00Z">
        <w:r>
          <w:rPr>
            <w:rFonts w:cstheme="minorHAnsi"/>
          </w:rPr>
          <w:t>AFUE</w:t>
        </w:r>
      </w:ins>
      <w:ins w:id="3646" w:author="Samuel Dent" w:date="2015-11-19T08:23:00Z">
        <w:r w:rsidRPr="00EC337A">
          <w:rPr>
            <w:rFonts w:cstheme="minorHAnsi"/>
          </w:rPr>
          <w:t xml:space="preserve"> = </w:t>
        </w:r>
      </w:ins>
      <w:ins w:id="3647" w:author="Samuel Dent" w:date="2015-11-19T08:24:00Z">
        <w:r>
          <w:rPr>
            <w:rFonts w:cstheme="minorHAnsi"/>
          </w:rPr>
          <w:t>82%</w:t>
        </w:r>
      </w:ins>
      <w:ins w:id="3648" w:author="Samuel Dent" w:date="2015-11-19T08:23:00Z">
        <w:r w:rsidRPr="00EC337A">
          <w:rPr>
            <w:rFonts w:cstheme="minorHAnsi"/>
          </w:rPr>
          <w:t xml:space="preserve">. </w:t>
        </w:r>
      </w:ins>
    </w:p>
    <w:p w14:paraId="01844A2A" w14:textId="4A931A1F" w:rsidR="000A700D" w:rsidRPr="00EC337A" w:rsidRDefault="000A700D" w:rsidP="000A700D">
      <w:pPr>
        <w:pStyle w:val="ListParagraph"/>
        <w:numPr>
          <w:ilvl w:val="2"/>
          <w:numId w:val="48"/>
        </w:numPr>
        <w:spacing w:after="240"/>
        <w:rPr>
          <w:ins w:id="3649" w:author="&quot;sdent&quot;" w:date="2016-01-20T06:57:00Z"/>
          <w:rFonts w:cstheme="minorHAnsi"/>
        </w:rPr>
      </w:pPr>
      <w:ins w:id="3650" w:author="&quot;sdent&quot;" w:date="2016-01-20T06:57:00Z">
        <w:r w:rsidRPr="00EC337A">
          <w:rPr>
            <w:rFonts w:cstheme="minorHAnsi"/>
          </w:rPr>
          <w:t xml:space="preserve">If the </w:t>
        </w:r>
        <w:r>
          <w:rPr>
            <w:rFonts w:cstheme="minorHAnsi"/>
          </w:rPr>
          <w:t>AFUE</w:t>
        </w:r>
        <w:r w:rsidRPr="00EC337A">
          <w:rPr>
            <w:rFonts w:cstheme="minorHAnsi"/>
          </w:rPr>
          <w:t xml:space="preserve"> of the existing unit is unknown</w:t>
        </w:r>
        <w:r>
          <w:rPr>
            <w:rFonts w:cstheme="minorHAnsi"/>
          </w:rPr>
          <w:t>, use assumptions in variable list below (</w:t>
        </w:r>
      </w:ins>
      <w:ins w:id="3651" w:author="&quot;sdent&quot;" w:date="2016-01-20T06:58:00Z">
        <w:r w:rsidRPr="00A05FC2">
          <w:rPr>
            <w:rFonts w:cstheme="minorHAnsi"/>
            <w:noProof/>
          </w:rPr>
          <w:t>AFUE(</w:t>
        </w:r>
        <w:r>
          <w:rPr>
            <w:rFonts w:cstheme="minorHAnsi"/>
            <w:noProof/>
          </w:rPr>
          <w:t>exist</w:t>
        </w:r>
        <w:r w:rsidRPr="00A05FC2">
          <w:rPr>
            <w:rFonts w:cstheme="minorHAnsi"/>
            <w:noProof/>
          </w:rPr>
          <w:t>)</w:t>
        </w:r>
      </w:ins>
      <w:ins w:id="3652" w:author="&quot;sdent&quot;" w:date="2016-01-20T06:57:00Z">
        <w:r>
          <w:rPr>
            <w:rFonts w:cstheme="minorHAnsi"/>
            <w:noProof/>
          </w:rPr>
          <w:t>).</w:t>
        </w:r>
      </w:ins>
    </w:p>
    <w:p w14:paraId="5145FDE6" w14:textId="28CDFD89" w:rsidR="000A700D" w:rsidRPr="00EC337A" w:rsidDel="000A700D" w:rsidRDefault="000A700D" w:rsidP="00081C7F">
      <w:pPr>
        <w:pStyle w:val="ListParagraph"/>
        <w:numPr>
          <w:ilvl w:val="2"/>
          <w:numId w:val="48"/>
        </w:numPr>
        <w:spacing w:after="240"/>
        <w:rPr>
          <w:ins w:id="3653" w:author="Samuel Dent" w:date="2015-11-19T08:23:00Z"/>
          <w:del w:id="3654" w:author="&quot;sdent&quot;" w:date="2016-01-20T06:57:00Z"/>
          <w:rFonts w:cstheme="minorHAnsi"/>
        </w:rPr>
      </w:pPr>
    </w:p>
    <w:p w14:paraId="24836061" w14:textId="0CA85792" w:rsidR="00081C7F" w:rsidRPr="00EC337A" w:rsidRDefault="00081C7F" w:rsidP="00081C7F">
      <w:pPr>
        <w:pStyle w:val="ListParagraph"/>
        <w:numPr>
          <w:ilvl w:val="2"/>
          <w:numId w:val="48"/>
        </w:numPr>
        <w:spacing w:after="240"/>
        <w:rPr>
          <w:ins w:id="3655" w:author="Samuel Dent" w:date="2015-11-19T08:23:00Z"/>
          <w:rFonts w:cstheme="minorHAnsi"/>
        </w:rPr>
      </w:pPr>
      <w:ins w:id="3656" w:author="Samuel Dent" w:date="2015-11-19T08:23:00Z">
        <w:r w:rsidRPr="00EC337A">
          <w:rPr>
            <w:rFonts w:cstheme="minorHAnsi"/>
          </w:rPr>
          <w:t>If the operational status</w:t>
        </w:r>
        <w:del w:id="3657" w:author="&quot;sdent&quot;" w:date="2016-01-20T06:58:00Z">
          <w:r w:rsidRPr="00EC337A" w:rsidDel="000A700D">
            <w:rPr>
              <w:rFonts w:cstheme="minorHAnsi"/>
            </w:rPr>
            <w:delText>,</w:delText>
          </w:r>
        </w:del>
      </w:ins>
      <w:ins w:id="3658" w:author="&quot;sdent&quot;" w:date="2016-01-20T06:58:00Z">
        <w:r w:rsidR="000A700D">
          <w:rPr>
            <w:rFonts w:cstheme="minorHAnsi"/>
          </w:rPr>
          <w:t xml:space="preserve"> or</w:t>
        </w:r>
      </w:ins>
      <w:ins w:id="3659" w:author="Samuel Dent" w:date="2015-11-19T08:23:00Z">
        <w:r w:rsidRPr="00EC337A">
          <w:rPr>
            <w:rFonts w:cstheme="minorHAnsi"/>
          </w:rPr>
          <w:t xml:space="preserve"> repair cost </w:t>
        </w:r>
        <w:del w:id="3660" w:author="&quot;sdent&quot;" w:date="2016-01-20T06:58:00Z">
          <w:r w:rsidRPr="00EC337A" w:rsidDel="000A700D">
            <w:rPr>
              <w:rFonts w:cstheme="minorHAnsi"/>
            </w:rPr>
            <w:delText xml:space="preserve">or </w:delText>
          </w:r>
        </w:del>
      </w:ins>
      <w:ins w:id="3661" w:author="Samuel Dent" w:date="2015-11-19T08:25:00Z">
        <w:del w:id="3662" w:author="&quot;sdent&quot;" w:date="2016-01-20T06:58:00Z">
          <w:r w:rsidDel="000A700D">
            <w:rPr>
              <w:rFonts w:cstheme="minorHAnsi"/>
            </w:rPr>
            <w:delText>AFUE</w:delText>
          </w:r>
        </w:del>
      </w:ins>
      <w:ins w:id="3663" w:author="Samuel Dent" w:date="2015-11-19T08:23:00Z">
        <w:del w:id="3664" w:author="&quot;sdent&quot;" w:date="2016-01-20T06:58:00Z">
          <w:r w:rsidRPr="00EC337A" w:rsidDel="000A700D">
            <w:rPr>
              <w:rFonts w:cstheme="minorHAnsi"/>
            </w:rPr>
            <w:delText xml:space="preserve"> </w:delText>
          </w:r>
        </w:del>
        <w:r w:rsidRPr="00EC337A">
          <w:rPr>
            <w:rFonts w:cstheme="minorHAnsi"/>
          </w:rPr>
          <w:t xml:space="preserve">of the existing unit is unknown, </w:t>
        </w:r>
      </w:ins>
      <w:ins w:id="3665" w:author="Samuel Dent" w:date="2015-12-11T05:56:00Z">
        <w:r>
          <w:rPr>
            <w:rFonts w:cstheme="minorHAnsi"/>
          </w:rPr>
          <w:t>use time of sale assumptions</w:t>
        </w:r>
        <w:r w:rsidRPr="00EC337A">
          <w:rPr>
            <w:rFonts w:cstheme="minorHAnsi"/>
          </w:rPr>
          <w:t>.</w:t>
        </w:r>
      </w:ins>
    </w:p>
    <w:p w14:paraId="5F15216F" w14:textId="77777777" w:rsidR="00081C7F" w:rsidDel="006603C3" w:rsidRDefault="00081C7F">
      <w:pPr>
        <w:pStyle w:val="ListParagraph"/>
        <w:spacing w:after="240"/>
        <w:rPr>
          <w:del w:id="3666" w:author="Samuel Dent" w:date="2015-11-19T08:25:00Z"/>
          <w:rFonts w:cstheme="minorHAnsi"/>
        </w:rPr>
        <w:pPrChange w:id="3667" w:author="Samuel Dent" w:date="2015-11-19T08:23:00Z">
          <w:pPr>
            <w:pStyle w:val="ListParagraph"/>
            <w:numPr>
              <w:numId w:val="2"/>
            </w:numPr>
            <w:spacing w:after="240"/>
            <w:ind w:hanging="360"/>
          </w:pPr>
        </w:pPrChange>
      </w:pPr>
    </w:p>
    <w:p w14:paraId="48B08201" w14:textId="77777777" w:rsidR="00081C7F" w:rsidDel="006603C3" w:rsidRDefault="00081C7F" w:rsidP="00081C7F">
      <w:pPr>
        <w:pStyle w:val="ListParagraph"/>
        <w:numPr>
          <w:ilvl w:val="1"/>
          <w:numId w:val="2"/>
        </w:numPr>
        <w:spacing w:after="240"/>
        <w:rPr>
          <w:del w:id="3668" w:author="Samuel Dent" w:date="2015-11-19T08:25:00Z"/>
          <w:rFonts w:cstheme="minorHAnsi"/>
        </w:rPr>
      </w:pPr>
      <w:del w:id="3669" w:author="Samuel Dent" w:date="2015-11-19T08:25:00Z">
        <w:r w:rsidDel="006603C3">
          <w:rPr>
            <w:rFonts w:cstheme="minorHAnsi"/>
          </w:rPr>
          <w:delText>T</w:delText>
        </w:r>
        <w:r w:rsidRPr="00464032" w:rsidDel="006603C3">
          <w:rPr>
            <w:rFonts w:cstheme="minorHAnsi"/>
          </w:rPr>
          <w:delText>he early removal of an existing functional AFUE 75% or less boiler from service, prior to its natural end of life, and replacement with a new high efficiency unit. Savings are calculated between existing unit and efficient unit consumption during the remaining life of the existing unit, and between new baseline unit and efficient unit consumption for the remainder of the measure life.</w:delText>
        </w:r>
      </w:del>
    </w:p>
    <w:p w14:paraId="367842AC" w14:textId="77777777" w:rsidR="00081C7F" w:rsidRPr="009C362B" w:rsidDel="006603C3" w:rsidRDefault="00081C7F" w:rsidP="00081C7F">
      <w:pPr>
        <w:numPr>
          <w:ilvl w:val="1"/>
          <w:numId w:val="2"/>
        </w:numPr>
        <w:spacing w:after="240"/>
        <w:contextualSpacing/>
        <w:rPr>
          <w:del w:id="3670" w:author="Samuel Dent" w:date="2015-11-19T08:25:00Z"/>
          <w:rFonts w:cstheme="minorHAnsi"/>
          <w:szCs w:val="20"/>
        </w:rPr>
      </w:pPr>
      <w:del w:id="3671" w:author="Samuel Dent" w:date="2015-11-19T08:25:00Z">
        <w:r w:rsidRPr="00464032" w:rsidDel="006603C3">
          <w:rPr>
            <w:rFonts w:cstheme="minorHAnsi"/>
            <w:color w:val="000000"/>
            <w:szCs w:val="20"/>
          </w:rPr>
          <w:delText>The assumption of the existing unit efficiency in the Early Replacement section of this TRM is based upon the average efficiency of units that were classified in Ameren’s PY3-PY4 as functioning and AFUE</w:delText>
        </w:r>
        <w:r w:rsidDel="006603C3">
          <w:rPr>
            <w:rFonts w:cstheme="minorHAnsi"/>
            <w:color w:val="000000"/>
            <w:szCs w:val="20"/>
          </w:rPr>
          <w:delText xml:space="preserve"> &lt;=</w:delText>
        </w:r>
        <w:r w:rsidRPr="00464032" w:rsidDel="006603C3">
          <w:rPr>
            <w:rFonts w:cstheme="minorHAnsi"/>
            <w:color w:val="000000"/>
            <w:szCs w:val="20"/>
          </w:rPr>
          <w:delText>75%. Therefore it is only appropriate to use these Early Replacement assumptions where those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AFUE &lt;=75% and cost of any repairs &lt;$709.</w:delText>
        </w:r>
        <w:r w:rsidRPr="00464E34" w:rsidDel="006603C3">
          <w:rPr>
            <w:rFonts w:cstheme="minorHAnsi"/>
            <w:color w:val="000000"/>
            <w:szCs w:val="20"/>
          </w:rPr>
          <w:delText xml:space="preserve"> </w:delText>
        </w:r>
      </w:del>
    </w:p>
    <w:p w14:paraId="3EA27FF3" w14:textId="77777777" w:rsidR="00081C7F" w:rsidRPr="00D85C5E" w:rsidRDefault="00081C7F">
      <w:pPr>
        <w:spacing w:after="240"/>
        <w:ind w:left="1440"/>
        <w:contextualSpacing/>
        <w:rPr>
          <w:rFonts w:cstheme="minorHAnsi"/>
          <w:szCs w:val="20"/>
        </w:rPr>
        <w:pPrChange w:id="3672" w:author="Samuel Dent" w:date="2015-11-19T08:25:00Z">
          <w:pPr>
            <w:numPr>
              <w:ilvl w:val="1"/>
              <w:numId w:val="2"/>
            </w:numPr>
            <w:spacing w:after="240"/>
            <w:ind w:left="1440" w:hanging="360"/>
            <w:contextualSpacing/>
          </w:pPr>
        </w:pPrChange>
      </w:pPr>
      <w:r w:rsidRPr="005B174A">
        <w:rPr>
          <w:rFonts w:cstheme="minorHAnsi"/>
          <w:color w:val="000000"/>
          <w:szCs w:val="20"/>
        </w:rPr>
        <w:t xml:space="preserve">A weighted average early replacement rate is provided for use when the actual baseline early replacement rates </w:t>
      </w:r>
      <w:r>
        <w:rPr>
          <w:rFonts w:cstheme="minorHAnsi"/>
          <w:color w:val="000000"/>
          <w:szCs w:val="20"/>
        </w:rPr>
        <w:t>are</w:t>
      </w:r>
      <w:r w:rsidRPr="005B174A">
        <w:rPr>
          <w:rFonts w:cstheme="minorHAnsi"/>
          <w:color w:val="000000"/>
          <w:szCs w:val="20"/>
        </w:rPr>
        <w:t xml:space="preserve"> unknown</w:t>
      </w:r>
      <w:r>
        <w:rPr>
          <w:rStyle w:val="FootnoteReference"/>
          <w:rFonts w:eastAsiaTheme="minorEastAsia"/>
          <w:color w:val="000000"/>
        </w:rPr>
        <w:footnoteReference w:id="270"/>
      </w:r>
      <w:r w:rsidRPr="005B174A">
        <w:rPr>
          <w:rFonts w:cstheme="minorHAnsi"/>
          <w:color w:val="000000"/>
          <w:szCs w:val="20"/>
        </w:rPr>
        <w:t>.</w:t>
      </w:r>
    </w:p>
    <w:p w14:paraId="7B136158" w14:textId="77777777" w:rsidR="00081C7F" w:rsidRDefault="00081C7F" w:rsidP="00081C7F">
      <w:pPr>
        <w:pStyle w:val="Caption"/>
      </w:pPr>
      <w:r>
        <w:t>Deemed Early Replacement Rates For Boilers</w:t>
      </w:r>
    </w:p>
    <w:tbl>
      <w:tblPr>
        <w:tblW w:w="7920" w:type="dxa"/>
        <w:tblInd w:w="1548" w:type="dxa"/>
        <w:tblCellMar>
          <w:left w:w="0" w:type="dxa"/>
          <w:right w:w="0" w:type="dxa"/>
        </w:tblCellMar>
        <w:tblLook w:val="04A0" w:firstRow="1" w:lastRow="0" w:firstColumn="1" w:lastColumn="0" w:noHBand="0" w:noVBand="1"/>
        <w:tblPrChange w:id="3673" w:author="&quot;sdent&quot;" w:date="2016-01-21T10:10:00Z">
          <w:tblPr>
            <w:tblW w:w="7920" w:type="dxa"/>
            <w:tblInd w:w="1548" w:type="dxa"/>
            <w:tblCellMar>
              <w:left w:w="0" w:type="dxa"/>
              <w:right w:w="0" w:type="dxa"/>
            </w:tblCellMar>
            <w:tblLook w:val="04A0" w:firstRow="1" w:lastRow="0" w:firstColumn="1" w:lastColumn="0" w:noHBand="0" w:noVBand="1"/>
          </w:tblPr>
        </w:tblPrChange>
      </w:tblPr>
      <w:tblGrid>
        <w:gridCol w:w="4770"/>
        <w:gridCol w:w="3150"/>
        <w:tblGridChange w:id="3674">
          <w:tblGrid>
            <w:gridCol w:w="4770"/>
            <w:gridCol w:w="3150"/>
          </w:tblGrid>
        </w:tblGridChange>
      </w:tblGrid>
      <w:tr w:rsidR="00081C7F" w:rsidRPr="0017327F" w14:paraId="4DE66F71" w14:textId="77777777" w:rsidTr="002C788B">
        <w:trPr>
          <w:trHeight w:val="277"/>
          <w:trPrChange w:id="3675" w:author="&quot;sdent&quot;" w:date="2016-01-21T10:10:00Z">
            <w:trPr>
              <w:trHeight w:val="277"/>
            </w:trPr>
          </w:trPrChange>
        </w:trPr>
        <w:tc>
          <w:tcPr>
            <w:tcW w:w="4770" w:type="dxa"/>
            <w:tcBorders>
              <w:top w:val="single" w:sz="8" w:space="0" w:color="auto"/>
              <w:left w:val="single" w:sz="8" w:space="0" w:color="auto"/>
              <w:bottom w:val="single" w:sz="8" w:space="0" w:color="auto"/>
              <w:right w:val="single" w:sz="8" w:space="0" w:color="auto"/>
            </w:tcBorders>
            <w:shd w:val="clear" w:color="auto" w:fill="808080" w:themeFill="background1" w:themeFillShade="80"/>
            <w:tcMar>
              <w:top w:w="0" w:type="dxa"/>
              <w:left w:w="108" w:type="dxa"/>
              <w:bottom w:w="0" w:type="dxa"/>
              <w:right w:w="108" w:type="dxa"/>
            </w:tcMar>
            <w:vAlign w:val="center"/>
            <w:tcPrChange w:id="3676" w:author="&quot;sdent&quot;" w:date="2016-01-21T10:10:00Z">
              <w:tcPr>
                <w:tcW w:w="4770"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tcPrChange>
          </w:tcPr>
          <w:p w14:paraId="318A6588" w14:textId="77777777" w:rsidR="00081C7F" w:rsidRPr="0017327F" w:rsidRDefault="00081C7F" w:rsidP="00C04E8D">
            <w:pPr>
              <w:jc w:val="center"/>
              <w:rPr>
                <w:b/>
                <w:color w:val="FFFFFF" w:themeColor="background1"/>
              </w:rPr>
            </w:pPr>
          </w:p>
        </w:tc>
        <w:tc>
          <w:tcPr>
            <w:tcW w:w="3150" w:type="dxa"/>
            <w:tcBorders>
              <w:top w:val="single" w:sz="8" w:space="0" w:color="auto"/>
              <w:left w:val="nil"/>
              <w:bottom w:val="single" w:sz="8" w:space="0" w:color="auto"/>
              <w:right w:val="single" w:sz="8" w:space="0" w:color="auto"/>
            </w:tcBorders>
            <w:shd w:val="clear" w:color="auto" w:fill="808080" w:themeFill="background1" w:themeFillShade="80"/>
            <w:tcMar>
              <w:top w:w="0" w:type="dxa"/>
              <w:left w:w="108" w:type="dxa"/>
              <w:bottom w:w="0" w:type="dxa"/>
              <w:right w:w="108" w:type="dxa"/>
            </w:tcMar>
            <w:vAlign w:val="center"/>
            <w:hideMark/>
            <w:tcPrChange w:id="3677" w:author="&quot;sdent&quot;" w:date="2016-01-21T10:10:00Z">
              <w:tcPr>
                <w:tcW w:w="3150"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tcPrChange>
          </w:tcPr>
          <w:p w14:paraId="2565CFED" w14:textId="77777777" w:rsidR="00081C7F" w:rsidRPr="0017327F" w:rsidRDefault="00081C7F" w:rsidP="00C04E8D">
            <w:pPr>
              <w:jc w:val="center"/>
              <w:rPr>
                <w:b/>
                <w:color w:val="FFFFFF" w:themeColor="background1"/>
              </w:rPr>
            </w:pPr>
            <w:r w:rsidRPr="0017327F">
              <w:rPr>
                <w:b/>
                <w:color w:val="FFFFFF" w:themeColor="background1"/>
              </w:rPr>
              <w:t>Deemed Early Replacement Rate</w:t>
            </w:r>
          </w:p>
        </w:tc>
      </w:tr>
      <w:tr w:rsidR="00081C7F" w:rsidRPr="0017327F" w14:paraId="707985A6" w14:textId="77777777" w:rsidTr="00C04E8D">
        <w:trPr>
          <w:trHeight w:val="215"/>
        </w:trPr>
        <w:tc>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C4E32AC" w14:textId="77777777" w:rsidR="00081C7F" w:rsidRPr="0017327F" w:rsidRDefault="00081C7F" w:rsidP="00C04E8D">
            <w:r w:rsidRPr="0017327F">
              <w:t>Early Replacement Rate for Boiler participants</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tcPr>
          <w:p w14:paraId="7EFAA42E" w14:textId="77777777" w:rsidR="00081C7F" w:rsidRPr="0017327F" w:rsidRDefault="00081C7F" w:rsidP="00C04E8D">
            <w:pPr>
              <w:jc w:val="center"/>
            </w:pPr>
            <w:r w:rsidRPr="0017327F">
              <w:t>7%</w:t>
            </w:r>
          </w:p>
        </w:tc>
      </w:tr>
    </w:tbl>
    <w:p w14:paraId="010924C6" w14:textId="77777777" w:rsidR="00081C7F" w:rsidRPr="00464032" w:rsidRDefault="00081C7F" w:rsidP="00081C7F">
      <w:pPr>
        <w:pStyle w:val="ListParagraph"/>
        <w:ind w:left="1440"/>
        <w:rPr>
          <w:rFonts w:cstheme="minorHAnsi"/>
        </w:rPr>
      </w:pPr>
    </w:p>
    <w:p w14:paraId="56D46FF5" w14:textId="77777777" w:rsidR="00081C7F" w:rsidRPr="000B7BB6" w:rsidRDefault="00081C7F" w:rsidP="00081C7F">
      <w:pPr>
        <w:widowControl/>
        <w:jc w:val="left"/>
        <w:rPr>
          <w:rFonts w:cstheme="minorHAnsi"/>
          <w:szCs w:val="20"/>
        </w:rPr>
      </w:pPr>
      <w:r w:rsidRPr="000B7BB6">
        <w:rPr>
          <w:rFonts w:cstheme="minorHAnsi"/>
          <w:szCs w:val="20"/>
        </w:rPr>
        <w:t>This measure was developed to be applicable to the following program types:  TOS, NC</w:t>
      </w:r>
      <w:r>
        <w:rPr>
          <w:rFonts w:cstheme="minorHAnsi"/>
          <w:szCs w:val="20"/>
        </w:rPr>
        <w:t>, EREP</w:t>
      </w:r>
      <w:r w:rsidRPr="000B7BB6">
        <w:rPr>
          <w:rFonts w:cstheme="minorHAnsi"/>
          <w:szCs w:val="20"/>
        </w:rPr>
        <w:t>.  If applied to other program types, the measure savings should be verified.</w:t>
      </w:r>
    </w:p>
    <w:p w14:paraId="2ED7F468" w14:textId="77777777" w:rsidR="00081C7F" w:rsidRPr="00A05FC2" w:rsidRDefault="00081C7F" w:rsidP="00081C7F">
      <w:pPr>
        <w:pStyle w:val="Heading6"/>
      </w:pPr>
      <w:r w:rsidRPr="00A05FC2">
        <w:t xml:space="preserve">Definition of Efficient Equipment </w:t>
      </w:r>
    </w:p>
    <w:p w14:paraId="2DC7F606" w14:textId="77777777" w:rsidR="00081C7F" w:rsidRPr="00A05FC2" w:rsidRDefault="00081C7F" w:rsidP="00081C7F">
      <w:pPr>
        <w:rPr>
          <w:rFonts w:cstheme="minorHAnsi"/>
          <w:szCs w:val="20"/>
        </w:rPr>
      </w:pPr>
      <w:r w:rsidRPr="00A05FC2">
        <w:rPr>
          <w:rFonts w:cstheme="minorHAnsi"/>
          <w:szCs w:val="20"/>
        </w:rPr>
        <w:t xml:space="preserve">To qualify for this measure the installed Boiler must be ENERGY STAR qualified (AFUE rated at or greater than 85% and input capacity less than 300,000 </w:t>
      </w:r>
      <w:r>
        <w:rPr>
          <w:rFonts w:cstheme="minorHAnsi"/>
          <w:szCs w:val="20"/>
        </w:rPr>
        <w:t>Btu/hr</w:t>
      </w:r>
      <w:r w:rsidRPr="00A05FC2">
        <w:rPr>
          <w:rFonts w:cstheme="minorHAnsi"/>
          <w:szCs w:val="20"/>
        </w:rPr>
        <w:t xml:space="preserve">). </w:t>
      </w:r>
    </w:p>
    <w:p w14:paraId="6B361F84" w14:textId="77777777" w:rsidR="00081C7F" w:rsidRPr="00A05FC2" w:rsidRDefault="00081C7F" w:rsidP="00081C7F">
      <w:pPr>
        <w:pStyle w:val="Heading6"/>
      </w:pPr>
      <w:r w:rsidRPr="00A05FC2">
        <w:lastRenderedPageBreak/>
        <w:t xml:space="preserve">Definition of Baseline Equipment </w:t>
      </w:r>
    </w:p>
    <w:p w14:paraId="1663F4E8" w14:textId="77777777" w:rsidR="00081C7F" w:rsidDel="006603C3" w:rsidRDefault="00081C7F" w:rsidP="00081C7F">
      <w:pPr>
        <w:rPr>
          <w:del w:id="3678" w:author="Samuel Dent" w:date="2015-11-19T08:26:00Z"/>
          <w:rFonts w:cstheme="minorHAnsi"/>
          <w:szCs w:val="20"/>
        </w:rPr>
      </w:pPr>
      <w:r>
        <w:rPr>
          <w:rFonts w:cstheme="minorHAnsi"/>
          <w:szCs w:val="20"/>
        </w:rPr>
        <w:t xml:space="preserve">Time of sale: </w:t>
      </w:r>
      <w:r w:rsidRPr="00A05FC2">
        <w:rPr>
          <w:rFonts w:cstheme="minorHAnsi"/>
          <w:szCs w:val="20"/>
        </w:rPr>
        <w:t xml:space="preserve">The baseline equipment for this measure is a new, gas-fired, standard-efficiency water boiler. The current Federal Standard minimum </w:t>
      </w:r>
      <w:del w:id="3679" w:author="Samuel Dent" w:date="2015-11-19T08:26:00Z">
        <w:r w:rsidRPr="00A05FC2" w:rsidDel="006603C3">
          <w:rPr>
            <w:rFonts w:cstheme="minorHAnsi"/>
            <w:szCs w:val="20"/>
          </w:rPr>
          <w:delText>AFUE rating is 80%. For boilers manufactured after September 2012 the Federal Standards is raised</w:delText>
        </w:r>
      </w:del>
      <w:ins w:id="3680" w:author="Samuel Dent" w:date="2015-11-19T08:26:00Z">
        <w:r>
          <w:rPr>
            <w:rFonts w:cstheme="minorHAnsi"/>
            <w:szCs w:val="20"/>
          </w:rPr>
          <w:t>is</w:t>
        </w:r>
      </w:ins>
      <w:del w:id="3681" w:author="Samuel Dent" w:date="2015-11-19T08:26:00Z">
        <w:r w:rsidRPr="00A05FC2" w:rsidDel="006603C3">
          <w:rPr>
            <w:rFonts w:cstheme="minorHAnsi"/>
            <w:szCs w:val="20"/>
          </w:rPr>
          <w:delText xml:space="preserve"> to</w:delText>
        </w:r>
      </w:del>
      <w:r w:rsidRPr="00A05FC2">
        <w:rPr>
          <w:rFonts w:cstheme="minorHAnsi"/>
          <w:szCs w:val="20"/>
        </w:rPr>
        <w:t xml:space="preserve"> 82% AFUE.  </w:t>
      </w:r>
      <w:del w:id="3682" w:author="Samuel Dent" w:date="2015-11-19T08:26:00Z">
        <w:r w:rsidRPr="00A05FC2" w:rsidDel="006603C3">
          <w:rPr>
            <w:rFonts w:cstheme="minorHAnsi"/>
            <w:szCs w:val="20"/>
          </w:rPr>
          <w:delText>Baseline assumptions are therefore provided below:</w:delText>
        </w:r>
      </w:del>
    </w:p>
    <w:p w14:paraId="13B715C4" w14:textId="77777777" w:rsidR="00081C7F" w:rsidRPr="00A05FC2" w:rsidDel="006603C3" w:rsidRDefault="00081C7F" w:rsidP="00081C7F">
      <w:pPr>
        <w:rPr>
          <w:del w:id="3683" w:author="Samuel Dent" w:date="2015-11-19T08:26:00Z"/>
          <w:rFonts w:cstheme="minorHAnsi"/>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firstRow="0" w:lastRow="0" w:firstColumn="0" w:lastColumn="0" w:noHBand="0" w:noVBand="0"/>
      </w:tblPr>
      <w:tblGrid>
        <w:gridCol w:w="3264"/>
        <w:gridCol w:w="1166"/>
      </w:tblGrid>
      <w:tr w:rsidR="00081C7F" w:rsidRPr="0017327F" w:rsidDel="006603C3" w14:paraId="377D463E" w14:textId="77777777" w:rsidTr="00C04E8D">
        <w:trPr>
          <w:trHeight w:val="262"/>
          <w:jc w:val="center"/>
          <w:del w:id="3684" w:author="Samuel Dent" w:date="2015-11-19T08:26:00Z"/>
        </w:trPr>
        <w:tc>
          <w:tcPr>
            <w:tcW w:w="3264" w:type="dxa"/>
            <w:shd w:val="clear" w:color="auto" w:fill="7F7F7F" w:themeFill="text1" w:themeFillTint="80"/>
            <w:vAlign w:val="center"/>
          </w:tcPr>
          <w:p w14:paraId="71CABD7E" w14:textId="77777777" w:rsidR="00081C7F" w:rsidRPr="0017327F" w:rsidDel="006603C3" w:rsidRDefault="00081C7F">
            <w:pPr>
              <w:rPr>
                <w:del w:id="3685" w:author="Samuel Dent" w:date="2015-11-19T08:26:00Z"/>
                <w:rFonts w:eastAsiaTheme="minorHAnsi"/>
                <w:b/>
                <w:color w:val="FFFFFF" w:themeColor="background1"/>
              </w:rPr>
              <w:pPrChange w:id="3686" w:author="Samuel Dent" w:date="2015-11-19T08:26:00Z">
                <w:pPr>
                  <w:jc w:val="center"/>
                </w:pPr>
              </w:pPrChange>
            </w:pPr>
            <w:del w:id="3687" w:author="Samuel Dent" w:date="2015-11-19T08:26:00Z">
              <w:r w:rsidRPr="0017327F" w:rsidDel="006603C3">
                <w:rPr>
                  <w:rFonts w:eastAsiaTheme="minorHAnsi"/>
                  <w:b/>
                  <w:color w:val="FFFFFF" w:themeColor="background1"/>
                </w:rPr>
                <w:delText>Program Year</w:delText>
              </w:r>
            </w:del>
          </w:p>
        </w:tc>
        <w:tc>
          <w:tcPr>
            <w:tcW w:w="1166" w:type="dxa"/>
            <w:shd w:val="clear" w:color="auto" w:fill="7F7F7F" w:themeFill="text1" w:themeFillTint="80"/>
            <w:vAlign w:val="center"/>
          </w:tcPr>
          <w:p w14:paraId="09D47AF2" w14:textId="77777777" w:rsidR="00081C7F" w:rsidRPr="0017327F" w:rsidDel="006603C3" w:rsidRDefault="00081C7F">
            <w:pPr>
              <w:rPr>
                <w:del w:id="3688" w:author="Samuel Dent" w:date="2015-11-19T08:26:00Z"/>
                <w:rFonts w:eastAsiaTheme="minorHAnsi"/>
                <w:b/>
                <w:color w:val="FFFFFF" w:themeColor="background1"/>
              </w:rPr>
              <w:pPrChange w:id="3689" w:author="Samuel Dent" w:date="2015-11-19T08:26:00Z">
                <w:pPr>
                  <w:jc w:val="center"/>
                </w:pPr>
              </w:pPrChange>
            </w:pPr>
            <w:del w:id="3690" w:author="Samuel Dent" w:date="2015-11-19T08:26:00Z">
              <w:r w:rsidRPr="0017327F" w:rsidDel="006603C3">
                <w:rPr>
                  <w:rFonts w:eastAsiaTheme="minorHAnsi"/>
                  <w:b/>
                  <w:color w:val="FFFFFF" w:themeColor="background1"/>
                </w:rPr>
                <w:delText>AFUE</w:delText>
              </w:r>
            </w:del>
          </w:p>
        </w:tc>
      </w:tr>
      <w:tr w:rsidR="00081C7F" w:rsidRPr="0017327F" w:rsidDel="006603C3" w14:paraId="6FDCA209" w14:textId="77777777" w:rsidTr="00C04E8D">
        <w:trPr>
          <w:trHeight w:val="262"/>
          <w:jc w:val="center"/>
          <w:del w:id="3691" w:author="Samuel Dent" w:date="2015-11-19T08:26:00Z"/>
        </w:trPr>
        <w:tc>
          <w:tcPr>
            <w:tcW w:w="3264" w:type="dxa"/>
          </w:tcPr>
          <w:p w14:paraId="5BFC986E" w14:textId="77777777" w:rsidR="00081C7F" w:rsidRPr="0017327F" w:rsidDel="006603C3" w:rsidRDefault="00081C7F" w:rsidP="00C04E8D">
            <w:pPr>
              <w:rPr>
                <w:del w:id="3692" w:author="Samuel Dent" w:date="2015-11-19T08:26:00Z"/>
                <w:rFonts w:eastAsiaTheme="minorHAnsi"/>
              </w:rPr>
            </w:pPr>
            <w:del w:id="3693" w:author="Samuel Dent" w:date="2015-11-19T08:26:00Z">
              <w:r w:rsidRPr="0017327F" w:rsidDel="006603C3">
                <w:rPr>
                  <w:rFonts w:eastAsiaTheme="minorHAnsi"/>
                </w:rPr>
                <w:delText>June 2012 – May 2013</w:delText>
              </w:r>
              <w:r w:rsidRPr="0017327F" w:rsidDel="006603C3">
                <w:rPr>
                  <w:rFonts w:eastAsiaTheme="minorHAnsi"/>
                </w:rPr>
                <w:footnoteReference w:id="271"/>
              </w:r>
            </w:del>
          </w:p>
        </w:tc>
        <w:tc>
          <w:tcPr>
            <w:tcW w:w="1166" w:type="dxa"/>
          </w:tcPr>
          <w:p w14:paraId="0470A0FC" w14:textId="77777777" w:rsidR="00081C7F" w:rsidRPr="0017327F" w:rsidDel="006603C3" w:rsidRDefault="00081C7F">
            <w:pPr>
              <w:rPr>
                <w:del w:id="3696" w:author="Samuel Dent" w:date="2015-11-19T08:26:00Z"/>
                <w:rFonts w:eastAsiaTheme="minorHAnsi"/>
              </w:rPr>
              <w:pPrChange w:id="3697" w:author="Samuel Dent" w:date="2015-11-19T08:26:00Z">
                <w:pPr>
                  <w:jc w:val="center"/>
                </w:pPr>
              </w:pPrChange>
            </w:pPr>
            <w:del w:id="3698" w:author="Samuel Dent" w:date="2015-11-19T08:26:00Z">
              <w:r w:rsidRPr="0017327F" w:rsidDel="006603C3">
                <w:rPr>
                  <w:rFonts w:eastAsiaTheme="minorHAnsi"/>
                </w:rPr>
                <w:delText>80%</w:delText>
              </w:r>
            </w:del>
          </w:p>
        </w:tc>
      </w:tr>
      <w:tr w:rsidR="00081C7F" w:rsidRPr="0017327F" w:rsidDel="006603C3" w14:paraId="023FCC79" w14:textId="77777777" w:rsidTr="00C04E8D">
        <w:trPr>
          <w:trHeight w:val="262"/>
          <w:jc w:val="center"/>
          <w:del w:id="3699" w:author="Samuel Dent" w:date="2015-11-19T08:26:00Z"/>
        </w:trPr>
        <w:tc>
          <w:tcPr>
            <w:tcW w:w="3264" w:type="dxa"/>
          </w:tcPr>
          <w:p w14:paraId="7E411FD6" w14:textId="77777777" w:rsidR="00081C7F" w:rsidRPr="0017327F" w:rsidDel="006603C3" w:rsidRDefault="00081C7F" w:rsidP="00C04E8D">
            <w:pPr>
              <w:rPr>
                <w:del w:id="3700" w:author="Samuel Dent" w:date="2015-11-19T08:26:00Z"/>
                <w:rFonts w:eastAsiaTheme="minorHAnsi"/>
              </w:rPr>
            </w:pPr>
            <w:del w:id="3701" w:author="Samuel Dent" w:date="2015-11-19T08:26:00Z">
              <w:r w:rsidRPr="0017327F" w:rsidDel="006603C3">
                <w:rPr>
                  <w:rFonts w:eastAsiaTheme="minorHAnsi"/>
                </w:rPr>
                <w:delText xml:space="preserve">June 2013 on </w:delText>
              </w:r>
            </w:del>
          </w:p>
        </w:tc>
        <w:tc>
          <w:tcPr>
            <w:tcW w:w="1166" w:type="dxa"/>
          </w:tcPr>
          <w:p w14:paraId="236F5C97" w14:textId="77777777" w:rsidR="00081C7F" w:rsidRPr="0017327F" w:rsidDel="006603C3" w:rsidRDefault="00081C7F">
            <w:pPr>
              <w:rPr>
                <w:del w:id="3702" w:author="Samuel Dent" w:date="2015-11-19T08:26:00Z"/>
                <w:rFonts w:eastAsiaTheme="minorHAnsi"/>
              </w:rPr>
              <w:pPrChange w:id="3703" w:author="Samuel Dent" w:date="2015-11-19T08:26:00Z">
                <w:pPr>
                  <w:jc w:val="center"/>
                </w:pPr>
              </w:pPrChange>
            </w:pPr>
            <w:del w:id="3704" w:author="Samuel Dent" w:date="2015-11-19T08:26:00Z">
              <w:r w:rsidRPr="0017327F" w:rsidDel="006603C3">
                <w:rPr>
                  <w:rFonts w:eastAsiaTheme="minorHAnsi"/>
                </w:rPr>
                <w:delText>82%</w:delText>
              </w:r>
            </w:del>
          </w:p>
        </w:tc>
      </w:tr>
    </w:tbl>
    <w:p w14:paraId="6493F999" w14:textId="77777777" w:rsidR="00081C7F" w:rsidRDefault="00081C7F">
      <w:pPr>
        <w:jc w:val="left"/>
        <w:rPr>
          <w:rFonts w:cstheme="minorHAnsi"/>
        </w:rPr>
        <w:pPrChange w:id="3705" w:author="Samuel Dent" w:date="2015-11-19T08:26:00Z">
          <w:pPr/>
        </w:pPrChange>
      </w:pPr>
    </w:p>
    <w:p w14:paraId="1BDB52E8" w14:textId="77777777" w:rsidR="00081C7F" w:rsidRPr="000B7BB6" w:rsidRDefault="00081C7F" w:rsidP="00081C7F">
      <w:pPr>
        <w:rPr>
          <w:rFonts w:cstheme="minorHAnsi"/>
        </w:rPr>
      </w:pPr>
      <w:r>
        <w:rPr>
          <w:rFonts w:cstheme="minorHAnsi"/>
        </w:rPr>
        <w:t>E</w:t>
      </w:r>
      <w:r w:rsidRPr="000B7BB6">
        <w:rPr>
          <w:rFonts w:cstheme="minorHAnsi"/>
        </w:rPr>
        <w:t>arly replacement</w:t>
      </w:r>
      <w:r>
        <w:rPr>
          <w:rFonts w:cstheme="minorHAnsi"/>
        </w:rPr>
        <w:t>: The baseline for this</w:t>
      </w:r>
      <w:r w:rsidRPr="000B7BB6">
        <w:rPr>
          <w:rFonts w:cstheme="minorHAnsi"/>
        </w:rPr>
        <w:t xml:space="preserve"> measure is the efficiency of the existing equipment for the assumed remaining useful life of the unit and the new baseline as defined above for the remainder of the measure life. </w:t>
      </w:r>
    </w:p>
    <w:p w14:paraId="48083D1C" w14:textId="77777777" w:rsidR="00081C7F" w:rsidRPr="00A05FC2" w:rsidRDefault="00081C7F" w:rsidP="00081C7F">
      <w:pPr>
        <w:pStyle w:val="Heading6"/>
      </w:pPr>
      <w:r w:rsidRPr="00A05FC2">
        <w:t xml:space="preserve">Deemed Lifetime of Efficient Equipment </w:t>
      </w:r>
    </w:p>
    <w:p w14:paraId="7F1D492A" w14:textId="77777777" w:rsidR="00081C7F" w:rsidRPr="00A05FC2" w:rsidRDefault="00081C7F" w:rsidP="00081C7F">
      <w:pPr>
        <w:rPr>
          <w:rFonts w:cstheme="minorHAnsi"/>
          <w:szCs w:val="20"/>
        </w:rPr>
      </w:pPr>
      <w:r w:rsidRPr="00A05FC2">
        <w:rPr>
          <w:rFonts w:cstheme="minorHAnsi"/>
          <w:szCs w:val="20"/>
        </w:rPr>
        <w:t>The expected measure life is assumed to be 25 years</w:t>
      </w:r>
      <w:r w:rsidRPr="00A05FC2">
        <w:rPr>
          <w:rStyle w:val="FootnoteReference"/>
          <w:rFonts w:cstheme="minorHAnsi"/>
          <w:szCs w:val="20"/>
        </w:rPr>
        <w:footnoteReference w:id="272"/>
      </w:r>
      <w:r w:rsidRPr="00A05FC2">
        <w:rPr>
          <w:rFonts w:cstheme="minorHAnsi"/>
          <w:szCs w:val="20"/>
        </w:rPr>
        <w:t>.</w:t>
      </w:r>
    </w:p>
    <w:p w14:paraId="218CC2FA" w14:textId="77777777" w:rsidR="00081C7F" w:rsidRPr="000B7BB6" w:rsidRDefault="00081C7F" w:rsidP="00081C7F">
      <w:pPr>
        <w:rPr>
          <w:rFonts w:cstheme="minorHAnsi"/>
        </w:rPr>
      </w:pPr>
      <w:r>
        <w:rPr>
          <w:rFonts w:cstheme="minorHAnsi"/>
        </w:rPr>
        <w:t xml:space="preserve">Early replacement: </w:t>
      </w:r>
      <w:r w:rsidRPr="000B7BB6">
        <w:rPr>
          <w:rFonts w:cstheme="minorHAnsi"/>
        </w:rPr>
        <w:t>Remaining life of exist</w:t>
      </w:r>
      <w:r>
        <w:rPr>
          <w:rFonts w:cstheme="minorHAnsi"/>
        </w:rPr>
        <w:t>ing equipment is assumed to be 8</w:t>
      </w:r>
      <w:r w:rsidRPr="000B7BB6">
        <w:rPr>
          <w:rFonts w:cstheme="minorHAnsi"/>
        </w:rPr>
        <w:t xml:space="preserve"> years</w:t>
      </w:r>
      <w:r w:rsidRPr="000B7BB6">
        <w:rPr>
          <w:rStyle w:val="FootnoteReference"/>
          <w:rFonts w:cstheme="minorHAnsi"/>
        </w:rPr>
        <w:footnoteReference w:id="273"/>
      </w:r>
      <w:r w:rsidRPr="000B7BB6">
        <w:rPr>
          <w:rFonts w:cstheme="minorHAnsi"/>
        </w:rPr>
        <w:t>.</w:t>
      </w:r>
    </w:p>
    <w:p w14:paraId="3020A7E5" w14:textId="77777777" w:rsidR="00081C7F" w:rsidRPr="00A05FC2" w:rsidRDefault="00081C7F" w:rsidP="00081C7F">
      <w:pPr>
        <w:pStyle w:val="Heading6"/>
      </w:pPr>
      <w:r w:rsidRPr="00A05FC2">
        <w:t xml:space="preserve">Deemed Measure Cost </w:t>
      </w:r>
    </w:p>
    <w:p w14:paraId="6FD5C312" w14:textId="77777777" w:rsidR="00081C7F" w:rsidRDefault="00081C7F" w:rsidP="00081C7F">
      <w:pPr>
        <w:rPr>
          <w:rFonts w:cstheme="minorHAnsi"/>
          <w:szCs w:val="20"/>
        </w:rPr>
      </w:pPr>
      <w:r>
        <w:rPr>
          <w:rFonts w:cstheme="minorHAnsi"/>
          <w:szCs w:val="20"/>
        </w:rPr>
        <w:t xml:space="preserve">Time of sale: </w:t>
      </w:r>
      <w:r w:rsidRPr="00A05FC2">
        <w:rPr>
          <w:rFonts w:cstheme="minorHAnsi"/>
          <w:szCs w:val="20"/>
        </w:rPr>
        <w:t xml:space="preserve">The incremental </w:t>
      </w:r>
      <w:r>
        <w:rPr>
          <w:rFonts w:cstheme="minorHAnsi"/>
          <w:szCs w:val="20"/>
        </w:rPr>
        <w:t xml:space="preserve">install </w:t>
      </w:r>
      <w:r w:rsidRPr="00A05FC2">
        <w:rPr>
          <w:rFonts w:cstheme="minorHAnsi"/>
          <w:szCs w:val="20"/>
        </w:rPr>
        <w:t>cost for this measure is dependent on tier</w:t>
      </w:r>
      <w:r w:rsidRPr="00A05FC2">
        <w:rPr>
          <w:rStyle w:val="FootnoteReference"/>
          <w:rFonts w:cstheme="minorHAnsi"/>
          <w:szCs w:val="20"/>
        </w:rPr>
        <w:footnoteReference w:id="274"/>
      </w:r>
      <w:r w:rsidRPr="00A05FC2">
        <w:rPr>
          <w:rFonts w:cstheme="minorHAnsi"/>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38"/>
        <w:gridCol w:w="1508"/>
        <w:gridCol w:w="1516"/>
        <w:gridCol w:w="7"/>
        <w:tblGridChange w:id="3706">
          <w:tblGrid>
            <w:gridCol w:w="25"/>
            <w:gridCol w:w="25"/>
            <w:gridCol w:w="1488"/>
            <w:gridCol w:w="25"/>
            <w:gridCol w:w="25"/>
            <w:gridCol w:w="1458"/>
            <w:gridCol w:w="25"/>
            <w:gridCol w:w="25"/>
            <w:gridCol w:w="1473"/>
            <w:gridCol w:w="18"/>
            <w:gridCol w:w="7"/>
            <w:gridCol w:w="25"/>
          </w:tblGrid>
        </w:tblGridChange>
      </w:tblGrid>
      <w:tr w:rsidR="00081C7F" w:rsidRPr="0017327F" w:rsidDel="006603C3" w14:paraId="5D59B4A2" w14:textId="77777777" w:rsidTr="00C04E8D">
        <w:trPr>
          <w:trHeight w:val="600"/>
          <w:jc w:val="center"/>
          <w:del w:id="3707" w:author="Samuel Dent" w:date="2015-11-19T08:27:00Z"/>
        </w:trPr>
        <w:tc>
          <w:tcPr>
            <w:tcW w:w="1538" w:type="dxa"/>
            <w:tcBorders>
              <w:top w:val="nil"/>
              <w:left w:val="nil"/>
              <w:right w:val="nil"/>
            </w:tcBorders>
            <w:tcMar>
              <w:top w:w="0" w:type="dxa"/>
              <w:left w:w="30" w:type="dxa"/>
              <w:bottom w:w="0" w:type="dxa"/>
              <w:right w:w="30" w:type="dxa"/>
            </w:tcMar>
            <w:vAlign w:val="center"/>
          </w:tcPr>
          <w:p w14:paraId="76A9834B" w14:textId="77777777" w:rsidR="00081C7F" w:rsidRPr="0017327F" w:rsidDel="006603C3" w:rsidRDefault="00081C7F" w:rsidP="00C04E8D">
            <w:pPr>
              <w:jc w:val="center"/>
              <w:rPr>
                <w:del w:id="3708" w:author="Samuel Dent" w:date="2015-11-19T08:27:00Z"/>
                <w:b/>
                <w:color w:val="FFFFFF" w:themeColor="background1"/>
              </w:rPr>
            </w:pPr>
          </w:p>
        </w:tc>
        <w:tc>
          <w:tcPr>
            <w:tcW w:w="1508" w:type="dxa"/>
            <w:tcBorders>
              <w:top w:val="nil"/>
              <w:left w:val="nil"/>
            </w:tcBorders>
            <w:shd w:val="clear" w:color="auto" w:fill="auto"/>
            <w:vAlign w:val="center"/>
          </w:tcPr>
          <w:p w14:paraId="601EDAE4" w14:textId="77777777" w:rsidR="00081C7F" w:rsidRPr="0017327F" w:rsidDel="006603C3" w:rsidRDefault="00081C7F" w:rsidP="00C04E8D">
            <w:pPr>
              <w:jc w:val="center"/>
              <w:rPr>
                <w:del w:id="3709" w:author="Samuel Dent" w:date="2015-11-19T08:27:00Z"/>
                <w:b/>
                <w:color w:val="FFFFFF" w:themeColor="background1"/>
              </w:rPr>
            </w:pPr>
          </w:p>
        </w:tc>
        <w:tc>
          <w:tcPr>
            <w:tcW w:w="1523" w:type="dxa"/>
            <w:gridSpan w:val="2"/>
            <w:shd w:val="clear" w:color="auto" w:fill="808080"/>
            <w:tcMar>
              <w:top w:w="0" w:type="dxa"/>
              <w:left w:w="30" w:type="dxa"/>
              <w:bottom w:w="0" w:type="dxa"/>
              <w:right w:w="30" w:type="dxa"/>
            </w:tcMar>
            <w:vAlign w:val="center"/>
            <w:hideMark/>
          </w:tcPr>
          <w:p w14:paraId="1AC04668" w14:textId="77777777" w:rsidR="00081C7F" w:rsidRPr="0017327F" w:rsidDel="006603C3" w:rsidRDefault="00081C7F" w:rsidP="00C04E8D">
            <w:pPr>
              <w:jc w:val="center"/>
              <w:rPr>
                <w:del w:id="3710" w:author="Samuel Dent" w:date="2015-11-19T08:27:00Z"/>
                <w:b/>
                <w:color w:val="FFFFFF" w:themeColor="background1"/>
              </w:rPr>
            </w:pPr>
            <w:del w:id="3711" w:author="Samuel Dent" w:date="2015-11-19T08:27:00Z">
              <w:r w:rsidRPr="0017327F" w:rsidDel="006603C3">
                <w:rPr>
                  <w:b/>
                  <w:color w:val="FFFFFF" w:themeColor="background1"/>
                </w:rPr>
                <w:delText>Incremental Install Cost</w:delText>
              </w:r>
            </w:del>
          </w:p>
        </w:tc>
      </w:tr>
      <w:tr w:rsidR="00081C7F" w:rsidRPr="0017327F" w14:paraId="409107AB" w14:textId="77777777" w:rsidTr="00C04E8D">
        <w:trPr>
          <w:trHeight w:val="449"/>
          <w:jc w:val="center"/>
        </w:trPr>
        <w:tc>
          <w:tcPr>
            <w:tcW w:w="1538" w:type="dxa"/>
            <w:shd w:val="clear" w:color="auto" w:fill="808080"/>
            <w:tcMar>
              <w:top w:w="0" w:type="dxa"/>
              <w:left w:w="30" w:type="dxa"/>
              <w:bottom w:w="0" w:type="dxa"/>
              <w:right w:w="30" w:type="dxa"/>
            </w:tcMar>
            <w:vAlign w:val="center"/>
            <w:hideMark/>
          </w:tcPr>
          <w:p w14:paraId="5573952C" w14:textId="77777777" w:rsidR="00081C7F" w:rsidRPr="0017327F" w:rsidRDefault="00081C7F" w:rsidP="00C04E8D">
            <w:pPr>
              <w:jc w:val="center"/>
              <w:rPr>
                <w:b/>
                <w:color w:val="FFFFFF" w:themeColor="background1"/>
              </w:rPr>
            </w:pPr>
            <w:r w:rsidRPr="0017327F">
              <w:rPr>
                <w:b/>
                <w:color w:val="FFFFFF" w:themeColor="background1"/>
              </w:rPr>
              <w:t>Measure Type</w:t>
            </w:r>
          </w:p>
        </w:tc>
        <w:tc>
          <w:tcPr>
            <w:tcW w:w="1508" w:type="dxa"/>
            <w:shd w:val="clear" w:color="auto" w:fill="808080"/>
            <w:vAlign w:val="center"/>
          </w:tcPr>
          <w:p w14:paraId="4E2EAF85" w14:textId="77777777" w:rsidR="00081C7F" w:rsidRPr="0017327F" w:rsidRDefault="00081C7F" w:rsidP="00C04E8D">
            <w:pPr>
              <w:jc w:val="center"/>
              <w:rPr>
                <w:b/>
                <w:color w:val="FFFFFF" w:themeColor="background1"/>
              </w:rPr>
            </w:pPr>
            <w:r w:rsidRPr="0017327F">
              <w:rPr>
                <w:b/>
                <w:color w:val="FFFFFF" w:themeColor="background1"/>
              </w:rPr>
              <w:t>Installation Cost</w:t>
            </w:r>
          </w:p>
        </w:tc>
        <w:tc>
          <w:tcPr>
            <w:tcW w:w="1523" w:type="dxa"/>
            <w:gridSpan w:val="2"/>
            <w:shd w:val="clear" w:color="auto" w:fill="808080"/>
            <w:tcMar>
              <w:top w:w="0" w:type="dxa"/>
              <w:left w:w="30" w:type="dxa"/>
              <w:bottom w:w="0" w:type="dxa"/>
              <w:right w:w="30" w:type="dxa"/>
            </w:tcMar>
            <w:vAlign w:val="center"/>
            <w:hideMark/>
          </w:tcPr>
          <w:p w14:paraId="701068CA" w14:textId="77777777" w:rsidR="00081C7F" w:rsidRPr="0017327F" w:rsidRDefault="00081C7F" w:rsidP="00C04E8D">
            <w:pPr>
              <w:jc w:val="center"/>
              <w:rPr>
                <w:b/>
                <w:color w:val="FFFFFF" w:themeColor="background1"/>
              </w:rPr>
            </w:pPr>
            <w:del w:id="3712" w:author="Samuel Dent" w:date="2015-11-19T08:26:00Z">
              <w:r w:rsidRPr="0017327F" w:rsidDel="006603C3">
                <w:rPr>
                  <w:b/>
                  <w:color w:val="FFFFFF" w:themeColor="background1"/>
                </w:rPr>
                <w:delText>(June 2013 on)</w:delText>
              </w:r>
            </w:del>
            <w:ins w:id="3713" w:author="Samuel Dent" w:date="2015-11-19T08:26:00Z">
              <w:r w:rsidRPr="0017327F">
                <w:rPr>
                  <w:b/>
                  <w:color w:val="FFFFFF" w:themeColor="background1"/>
                </w:rPr>
                <w:t xml:space="preserve"> Incremental Install Cost</w:t>
              </w:r>
            </w:ins>
          </w:p>
        </w:tc>
      </w:tr>
      <w:tr w:rsidR="00081C7F" w:rsidRPr="0017327F" w14:paraId="35554A02" w14:textId="77777777" w:rsidTr="00943B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3714" w:author="Stephanie Baer" w:date="2016-01-21T13:55: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gridAfter w:val="1"/>
          <w:wAfter w:w="7" w:type="dxa"/>
          <w:trHeight w:val="260"/>
          <w:jc w:val="center"/>
          <w:trPrChange w:id="3715" w:author="Stephanie Baer" w:date="2016-01-21T13:55:00Z">
            <w:trPr>
              <w:gridBefore w:val="1"/>
              <w:gridAfter w:val="1"/>
              <w:wAfter w:w="7" w:type="dxa"/>
              <w:trHeight w:val="260"/>
              <w:jc w:val="center"/>
            </w:trPr>
          </w:trPrChange>
        </w:trPr>
        <w:tc>
          <w:tcPr>
            <w:tcW w:w="1538" w:type="dxa"/>
            <w:tcMar>
              <w:top w:w="0" w:type="dxa"/>
              <w:left w:w="30" w:type="dxa"/>
              <w:bottom w:w="0" w:type="dxa"/>
              <w:right w:w="30" w:type="dxa"/>
            </w:tcMar>
            <w:vAlign w:val="center"/>
            <w:tcPrChange w:id="3716" w:author="Stephanie Baer" w:date="2016-01-21T13:55:00Z">
              <w:tcPr>
                <w:tcW w:w="1538" w:type="dxa"/>
                <w:gridSpan w:val="3"/>
                <w:tcMar>
                  <w:top w:w="0" w:type="dxa"/>
                  <w:left w:w="30" w:type="dxa"/>
                  <w:bottom w:w="0" w:type="dxa"/>
                  <w:right w:w="30" w:type="dxa"/>
                </w:tcMar>
                <w:vAlign w:val="center"/>
              </w:tcPr>
            </w:tcPrChange>
          </w:tcPr>
          <w:p w14:paraId="16DFEF62" w14:textId="77777777" w:rsidR="00081C7F" w:rsidRPr="0017327F" w:rsidRDefault="00081C7F">
            <w:pPr>
              <w:jc w:val="left"/>
              <w:pPrChange w:id="3717" w:author="Stephanie Baer" w:date="2016-01-21T13:55:00Z">
                <w:pPr/>
              </w:pPrChange>
            </w:pPr>
            <w:r w:rsidRPr="0017327F">
              <w:t>AFUE 82%</w:t>
            </w:r>
          </w:p>
        </w:tc>
        <w:tc>
          <w:tcPr>
            <w:tcW w:w="1508" w:type="dxa"/>
            <w:vAlign w:val="center"/>
            <w:tcPrChange w:id="3718" w:author="Stephanie Baer" w:date="2016-01-21T13:55:00Z">
              <w:tcPr>
                <w:tcW w:w="1508" w:type="dxa"/>
                <w:gridSpan w:val="3"/>
                <w:vAlign w:val="center"/>
              </w:tcPr>
            </w:tcPrChange>
          </w:tcPr>
          <w:p w14:paraId="27EF4849" w14:textId="77777777" w:rsidR="00081C7F" w:rsidRPr="0017327F" w:rsidRDefault="00081C7F">
            <w:pPr>
              <w:jc w:val="center"/>
            </w:pPr>
            <w:r w:rsidRPr="0017327F">
              <w:t>$3543</w:t>
            </w:r>
          </w:p>
        </w:tc>
        <w:tc>
          <w:tcPr>
            <w:tcW w:w="1516" w:type="dxa"/>
            <w:vAlign w:val="center"/>
            <w:tcPrChange w:id="3719" w:author="Stephanie Baer" w:date="2016-01-21T13:55:00Z">
              <w:tcPr>
                <w:tcW w:w="1516" w:type="dxa"/>
                <w:gridSpan w:val="3"/>
                <w:vAlign w:val="center"/>
              </w:tcPr>
            </w:tcPrChange>
          </w:tcPr>
          <w:p w14:paraId="21B4EF83" w14:textId="77777777" w:rsidR="00081C7F" w:rsidRPr="0017327F" w:rsidRDefault="00081C7F">
            <w:pPr>
              <w:jc w:val="center"/>
            </w:pPr>
            <w:ins w:id="3720" w:author="Samuel Dent" w:date="2015-11-19T08:27:00Z">
              <w:r>
                <w:t>n/a</w:t>
              </w:r>
            </w:ins>
          </w:p>
        </w:tc>
      </w:tr>
      <w:tr w:rsidR="00081C7F" w:rsidRPr="0017327F" w14:paraId="4B35F5CE" w14:textId="77777777" w:rsidTr="00943B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3721" w:author="Stephanie Baer" w:date="2016-01-21T13:55: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Height w:val="674"/>
          <w:jc w:val="center"/>
          <w:trPrChange w:id="3722" w:author="Stephanie Baer" w:date="2016-01-21T13:55:00Z">
            <w:trPr>
              <w:gridBefore w:val="1"/>
              <w:gridAfter w:val="0"/>
              <w:trHeight w:val="674"/>
              <w:jc w:val="center"/>
            </w:trPr>
          </w:trPrChange>
        </w:trPr>
        <w:tc>
          <w:tcPr>
            <w:tcW w:w="1538" w:type="dxa"/>
            <w:tcMar>
              <w:top w:w="0" w:type="dxa"/>
              <w:left w:w="30" w:type="dxa"/>
              <w:bottom w:w="0" w:type="dxa"/>
              <w:right w:w="30" w:type="dxa"/>
            </w:tcMar>
            <w:vAlign w:val="center"/>
            <w:hideMark/>
            <w:tcPrChange w:id="3723" w:author="Stephanie Baer" w:date="2016-01-21T13:55:00Z">
              <w:tcPr>
                <w:tcW w:w="1538" w:type="dxa"/>
                <w:gridSpan w:val="3"/>
                <w:tcMar>
                  <w:top w:w="0" w:type="dxa"/>
                  <w:left w:w="30" w:type="dxa"/>
                  <w:bottom w:w="0" w:type="dxa"/>
                  <w:right w:w="30" w:type="dxa"/>
                </w:tcMar>
                <w:vAlign w:val="center"/>
                <w:hideMark/>
              </w:tcPr>
            </w:tcPrChange>
          </w:tcPr>
          <w:p w14:paraId="24050B44" w14:textId="77777777" w:rsidR="00081C7F" w:rsidRPr="0017327F" w:rsidRDefault="00081C7F">
            <w:pPr>
              <w:jc w:val="left"/>
            </w:pPr>
            <w:r w:rsidRPr="0017327F">
              <w:t>AFUE</w:t>
            </w:r>
            <w:r>
              <w:t xml:space="preserve"> </w:t>
            </w:r>
            <w:r w:rsidRPr="0017327F">
              <w:t>85% (Energy Star Minimum)</w:t>
            </w:r>
          </w:p>
        </w:tc>
        <w:tc>
          <w:tcPr>
            <w:tcW w:w="1508" w:type="dxa"/>
            <w:vAlign w:val="center"/>
            <w:tcPrChange w:id="3724" w:author="Stephanie Baer" w:date="2016-01-21T13:55:00Z">
              <w:tcPr>
                <w:tcW w:w="1508" w:type="dxa"/>
                <w:gridSpan w:val="3"/>
                <w:vAlign w:val="center"/>
              </w:tcPr>
            </w:tcPrChange>
          </w:tcPr>
          <w:p w14:paraId="708DEFB0" w14:textId="77777777" w:rsidR="00081C7F" w:rsidRPr="0017327F" w:rsidRDefault="00081C7F">
            <w:pPr>
              <w:jc w:val="center"/>
            </w:pPr>
            <w:r w:rsidRPr="0017327F">
              <w:t>$4268</w:t>
            </w:r>
          </w:p>
        </w:tc>
        <w:tc>
          <w:tcPr>
            <w:tcW w:w="1523" w:type="dxa"/>
            <w:gridSpan w:val="2"/>
            <w:tcMar>
              <w:top w:w="0" w:type="dxa"/>
              <w:left w:w="30" w:type="dxa"/>
              <w:bottom w:w="0" w:type="dxa"/>
              <w:right w:w="30" w:type="dxa"/>
            </w:tcMar>
            <w:vAlign w:val="center"/>
            <w:hideMark/>
            <w:tcPrChange w:id="3725" w:author="Stephanie Baer" w:date="2016-01-21T13:55:00Z">
              <w:tcPr>
                <w:tcW w:w="1523" w:type="dxa"/>
                <w:gridSpan w:val="4"/>
                <w:tcMar>
                  <w:top w:w="0" w:type="dxa"/>
                  <w:left w:w="30" w:type="dxa"/>
                  <w:bottom w:w="0" w:type="dxa"/>
                  <w:right w:w="30" w:type="dxa"/>
                </w:tcMar>
                <w:vAlign w:val="center"/>
                <w:hideMark/>
              </w:tcPr>
            </w:tcPrChange>
          </w:tcPr>
          <w:p w14:paraId="103137CA" w14:textId="77777777" w:rsidR="00081C7F" w:rsidRPr="0017327F" w:rsidRDefault="00081C7F">
            <w:pPr>
              <w:jc w:val="center"/>
            </w:pPr>
            <w:r w:rsidRPr="0017327F">
              <w:t>$725</w:t>
            </w:r>
          </w:p>
        </w:tc>
      </w:tr>
      <w:tr w:rsidR="00081C7F" w:rsidRPr="0017327F" w14:paraId="7256A8C5" w14:textId="77777777" w:rsidTr="00943B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3726" w:author="Stephanie Baer" w:date="2016-01-21T13:55: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Height w:val="449"/>
          <w:jc w:val="center"/>
          <w:trPrChange w:id="3727" w:author="Stephanie Baer" w:date="2016-01-21T13:55:00Z">
            <w:trPr>
              <w:gridBefore w:val="2"/>
              <w:trHeight w:val="298"/>
              <w:jc w:val="center"/>
            </w:trPr>
          </w:trPrChange>
        </w:trPr>
        <w:tc>
          <w:tcPr>
            <w:tcW w:w="1538" w:type="dxa"/>
            <w:tcMar>
              <w:top w:w="0" w:type="dxa"/>
              <w:left w:w="30" w:type="dxa"/>
              <w:bottom w:w="0" w:type="dxa"/>
              <w:right w:w="30" w:type="dxa"/>
            </w:tcMar>
            <w:vAlign w:val="center"/>
            <w:hideMark/>
            <w:tcPrChange w:id="3728" w:author="Stephanie Baer" w:date="2016-01-21T13:55:00Z">
              <w:tcPr>
                <w:tcW w:w="1538" w:type="dxa"/>
                <w:gridSpan w:val="3"/>
                <w:tcMar>
                  <w:top w:w="0" w:type="dxa"/>
                  <w:left w:w="30" w:type="dxa"/>
                  <w:bottom w:w="0" w:type="dxa"/>
                  <w:right w:w="30" w:type="dxa"/>
                </w:tcMar>
                <w:vAlign w:val="center"/>
                <w:hideMark/>
              </w:tcPr>
            </w:tcPrChange>
          </w:tcPr>
          <w:p w14:paraId="7023CD3B" w14:textId="77777777" w:rsidR="00081C7F" w:rsidRPr="0017327F" w:rsidRDefault="00081C7F">
            <w:pPr>
              <w:jc w:val="left"/>
              <w:pPrChange w:id="3729" w:author="Stephanie Baer" w:date="2016-01-21T13:55:00Z">
                <w:pPr/>
              </w:pPrChange>
            </w:pPr>
            <w:r w:rsidRPr="0017327F">
              <w:t>AFUE 90%</w:t>
            </w:r>
          </w:p>
        </w:tc>
        <w:tc>
          <w:tcPr>
            <w:tcW w:w="1508" w:type="dxa"/>
            <w:vAlign w:val="center"/>
            <w:tcPrChange w:id="3730" w:author="Stephanie Baer" w:date="2016-01-21T13:55:00Z">
              <w:tcPr>
                <w:tcW w:w="1508" w:type="dxa"/>
                <w:gridSpan w:val="3"/>
                <w:vAlign w:val="center"/>
              </w:tcPr>
            </w:tcPrChange>
          </w:tcPr>
          <w:p w14:paraId="288531C4" w14:textId="77777777" w:rsidR="00081C7F" w:rsidRPr="0017327F" w:rsidRDefault="00081C7F">
            <w:pPr>
              <w:jc w:val="center"/>
            </w:pPr>
            <w:r w:rsidRPr="0017327F">
              <w:t>$4815</w:t>
            </w:r>
          </w:p>
        </w:tc>
        <w:tc>
          <w:tcPr>
            <w:tcW w:w="1523" w:type="dxa"/>
            <w:gridSpan w:val="2"/>
            <w:tcMar>
              <w:top w:w="0" w:type="dxa"/>
              <w:left w:w="30" w:type="dxa"/>
              <w:bottom w:w="0" w:type="dxa"/>
              <w:right w:w="30" w:type="dxa"/>
            </w:tcMar>
            <w:vAlign w:val="center"/>
            <w:hideMark/>
            <w:tcPrChange w:id="3731" w:author="Stephanie Baer" w:date="2016-01-21T13:55:00Z">
              <w:tcPr>
                <w:tcW w:w="1523" w:type="dxa"/>
                <w:gridSpan w:val="4"/>
                <w:tcMar>
                  <w:top w:w="0" w:type="dxa"/>
                  <w:left w:w="30" w:type="dxa"/>
                  <w:bottom w:w="0" w:type="dxa"/>
                  <w:right w:w="30" w:type="dxa"/>
                </w:tcMar>
                <w:vAlign w:val="center"/>
                <w:hideMark/>
              </w:tcPr>
            </w:tcPrChange>
          </w:tcPr>
          <w:p w14:paraId="18D3043F" w14:textId="77777777" w:rsidR="00081C7F" w:rsidRPr="0017327F" w:rsidRDefault="00081C7F">
            <w:pPr>
              <w:jc w:val="center"/>
            </w:pPr>
            <w:r w:rsidRPr="0017327F">
              <w:t>$1,272</w:t>
            </w:r>
          </w:p>
        </w:tc>
      </w:tr>
      <w:tr w:rsidR="00081C7F" w:rsidRPr="0017327F" w14:paraId="5C52D0C9" w14:textId="77777777" w:rsidTr="00943B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3732" w:author="Stephanie Baer" w:date="2016-01-21T13:55: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Height w:val="298"/>
          <w:jc w:val="center"/>
          <w:trPrChange w:id="3733" w:author="Stephanie Baer" w:date="2016-01-21T13:55:00Z">
            <w:trPr>
              <w:gridBefore w:val="1"/>
              <w:gridAfter w:val="0"/>
              <w:trHeight w:val="298"/>
              <w:jc w:val="center"/>
            </w:trPr>
          </w:trPrChange>
        </w:trPr>
        <w:tc>
          <w:tcPr>
            <w:tcW w:w="1538" w:type="dxa"/>
            <w:tcMar>
              <w:top w:w="0" w:type="dxa"/>
              <w:left w:w="30" w:type="dxa"/>
              <w:bottom w:w="0" w:type="dxa"/>
              <w:right w:w="30" w:type="dxa"/>
            </w:tcMar>
            <w:vAlign w:val="center"/>
            <w:hideMark/>
            <w:tcPrChange w:id="3734" w:author="Stephanie Baer" w:date="2016-01-21T13:55:00Z">
              <w:tcPr>
                <w:tcW w:w="1538" w:type="dxa"/>
                <w:gridSpan w:val="3"/>
                <w:tcMar>
                  <w:top w:w="0" w:type="dxa"/>
                  <w:left w:w="30" w:type="dxa"/>
                  <w:bottom w:w="0" w:type="dxa"/>
                  <w:right w:w="30" w:type="dxa"/>
                </w:tcMar>
                <w:vAlign w:val="center"/>
                <w:hideMark/>
              </w:tcPr>
            </w:tcPrChange>
          </w:tcPr>
          <w:p w14:paraId="01957D24" w14:textId="77777777" w:rsidR="00081C7F" w:rsidRPr="0017327F" w:rsidRDefault="00081C7F">
            <w:pPr>
              <w:jc w:val="left"/>
              <w:pPrChange w:id="3735" w:author="Stephanie Baer" w:date="2016-01-21T13:55:00Z">
                <w:pPr/>
              </w:pPrChange>
            </w:pPr>
            <w:r w:rsidRPr="0017327F">
              <w:t>AFUE 95%</w:t>
            </w:r>
          </w:p>
        </w:tc>
        <w:tc>
          <w:tcPr>
            <w:tcW w:w="1508" w:type="dxa"/>
            <w:vAlign w:val="center"/>
            <w:tcPrChange w:id="3736" w:author="Stephanie Baer" w:date="2016-01-21T13:55:00Z">
              <w:tcPr>
                <w:tcW w:w="1508" w:type="dxa"/>
                <w:gridSpan w:val="3"/>
                <w:vAlign w:val="center"/>
              </w:tcPr>
            </w:tcPrChange>
          </w:tcPr>
          <w:p w14:paraId="5EEE6D06" w14:textId="77777777" w:rsidR="00081C7F" w:rsidRPr="0017327F" w:rsidRDefault="00081C7F">
            <w:pPr>
              <w:jc w:val="center"/>
            </w:pPr>
            <w:r w:rsidRPr="0017327F">
              <w:t>$5328</w:t>
            </w:r>
          </w:p>
        </w:tc>
        <w:tc>
          <w:tcPr>
            <w:tcW w:w="1523" w:type="dxa"/>
            <w:gridSpan w:val="2"/>
            <w:tcMar>
              <w:top w:w="0" w:type="dxa"/>
              <w:left w:w="30" w:type="dxa"/>
              <w:bottom w:w="0" w:type="dxa"/>
              <w:right w:w="30" w:type="dxa"/>
            </w:tcMar>
            <w:vAlign w:val="center"/>
            <w:hideMark/>
            <w:tcPrChange w:id="3737" w:author="Stephanie Baer" w:date="2016-01-21T13:55:00Z">
              <w:tcPr>
                <w:tcW w:w="1523" w:type="dxa"/>
                <w:gridSpan w:val="4"/>
                <w:tcMar>
                  <w:top w:w="0" w:type="dxa"/>
                  <w:left w:w="30" w:type="dxa"/>
                  <w:bottom w:w="0" w:type="dxa"/>
                  <w:right w:w="30" w:type="dxa"/>
                </w:tcMar>
                <w:vAlign w:val="center"/>
                <w:hideMark/>
              </w:tcPr>
            </w:tcPrChange>
          </w:tcPr>
          <w:p w14:paraId="7BD959B1" w14:textId="77777777" w:rsidR="00081C7F" w:rsidRPr="0017327F" w:rsidRDefault="00081C7F">
            <w:pPr>
              <w:jc w:val="center"/>
            </w:pPr>
            <w:r w:rsidRPr="0017327F">
              <w:t>$1,785</w:t>
            </w:r>
          </w:p>
        </w:tc>
      </w:tr>
    </w:tbl>
    <w:p w14:paraId="7020A807" w14:textId="77777777" w:rsidR="00081C7F" w:rsidRDefault="00081C7F" w:rsidP="00081C7F">
      <w:pPr>
        <w:rPr>
          <w:rFonts w:cstheme="minorHAnsi"/>
        </w:rPr>
      </w:pPr>
    </w:p>
    <w:p w14:paraId="2FDAFBCC" w14:textId="6A5F2B3D" w:rsidR="00081C7F" w:rsidRPr="000B7BB6" w:rsidRDefault="00081C7F" w:rsidP="00081C7F">
      <w:pPr>
        <w:rPr>
          <w:rFonts w:cstheme="minorHAnsi"/>
        </w:rPr>
      </w:pPr>
      <w:r>
        <w:rPr>
          <w:rFonts w:cstheme="minorHAnsi"/>
        </w:rPr>
        <w:t>Early Replacement: The full installation cost is provided in the table above. The a</w:t>
      </w:r>
      <w:r w:rsidRPr="000B7BB6">
        <w:rPr>
          <w:rFonts w:cstheme="minorHAnsi"/>
        </w:rPr>
        <w:t xml:space="preserve">ssumed deferred cost (after </w:t>
      </w:r>
      <w:r>
        <w:rPr>
          <w:rFonts w:cstheme="minorHAnsi"/>
        </w:rPr>
        <w:t>8</w:t>
      </w:r>
      <w:r w:rsidRPr="000B7BB6">
        <w:rPr>
          <w:rFonts w:cstheme="minorHAnsi"/>
        </w:rPr>
        <w:t xml:space="preserve"> years) of replacing existing equipment with </w:t>
      </w:r>
      <w:r>
        <w:rPr>
          <w:rFonts w:cstheme="minorHAnsi"/>
        </w:rPr>
        <w:t xml:space="preserve">a </w:t>
      </w:r>
      <w:r w:rsidRPr="000B7BB6">
        <w:rPr>
          <w:rFonts w:cstheme="minorHAnsi"/>
        </w:rPr>
        <w:t>new baseline unit is assumed to be $</w:t>
      </w:r>
      <w:del w:id="3738" w:author="Samuel Dent" w:date="2016-01-14T09:45:00Z">
        <w:r w:rsidDel="00C022F6">
          <w:rPr>
            <w:rFonts w:cstheme="minorHAnsi"/>
          </w:rPr>
          <w:delText>3543</w:delText>
        </w:r>
      </w:del>
      <w:ins w:id="3739" w:author="Samuel Dent" w:date="2016-01-14T09:45:00Z">
        <w:r w:rsidR="00C022F6">
          <w:rPr>
            <w:rFonts w:cstheme="minorHAnsi"/>
          </w:rPr>
          <w:t>4</w:t>
        </w:r>
      </w:ins>
      <w:ins w:id="3740" w:author="Samuel Dent" w:date="2016-01-14T10:04:00Z">
        <w:r w:rsidR="001B14BA">
          <w:rPr>
            <w:rFonts w:cstheme="minorHAnsi"/>
          </w:rPr>
          <w:t>,</w:t>
        </w:r>
      </w:ins>
      <w:ins w:id="3741" w:author="Samuel Dent" w:date="2016-01-14T09:45:00Z">
        <w:r w:rsidR="00C022F6">
          <w:rPr>
            <w:rFonts w:cstheme="minorHAnsi"/>
          </w:rPr>
          <w:t>045</w:t>
        </w:r>
        <w:r w:rsidR="00C022F6">
          <w:rPr>
            <w:rStyle w:val="FootnoteReference"/>
          </w:rPr>
          <w:footnoteReference w:id="275"/>
        </w:r>
      </w:ins>
      <w:r w:rsidRPr="00B41203">
        <w:rPr>
          <w:rFonts w:cstheme="minorHAnsi"/>
        </w:rPr>
        <w:t>. This cost should be discounted</w:t>
      </w:r>
      <w:r>
        <w:rPr>
          <w:rFonts w:cstheme="minorHAnsi"/>
        </w:rPr>
        <w:t xml:space="preserve"> </w:t>
      </w:r>
      <w:r w:rsidRPr="000B7BB6">
        <w:rPr>
          <w:rFonts w:cstheme="minorHAnsi"/>
        </w:rPr>
        <w:t xml:space="preserve">to present value using the </w:t>
      </w:r>
      <w:r>
        <w:rPr>
          <w:rFonts w:cstheme="minorHAnsi"/>
        </w:rPr>
        <w:t>utilities’</w:t>
      </w:r>
      <w:r w:rsidRPr="000B7BB6">
        <w:rPr>
          <w:rFonts w:cstheme="minorHAnsi"/>
        </w:rPr>
        <w:t xml:space="preserve"> discount rate.</w:t>
      </w:r>
    </w:p>
    <w:p w14:paraId="7EFA8045" w14:textId="77777777" w:rsidR="00081C7F" w:rsidRPr="000B7BB6" w:rsidRDefault="00081C7F" w:rsidP="00081C7F">
      <w:pPr>
        <w:pStyle w:val="Heading6"/>
      </w:pPr>
      <w:r w:rsidRPr="000B7BB6">
        <w:t>Loadshape</w:t>
      </w:r>
    </w:p>
    <w:p w14:paraId="6B17DBFD" w14:textId="77777777" w:rsidR="00081C7F" w:rsidRPr="000B7BB6" w:rsidRDefault="00081C7F" w:rsidP="00081C7F">
      <w:pPr>
        <w:widowControl/>
        <w:rPr>
          <w:rFonts w:cstheme="minorHAnsi"/>
          <w:color w:val="000000"/>
          <w:szCs w:val="20"/>
        </w:rPr>
      </w:pPr>
      <w:r w:rsidRPr="000B7BB6">
        <w:rPr>
          <w:rFonts w:cstheme="minorHAnsi"/>
          <w:color w:val="000000"/>
          <w:szCs w:val="20"/>
        </w:rPr>
        <w:t>N/A</w:t>
      </w:r>
    </w:p>
    <w:p w14:paraId="0D5F5BBE" w14:textId="77777777" w:rsidR="00081C7F" w:rsidRPr="00A05FC2" w:rsidRDefault="00081C7F" w:rsidP="00081C7F">
      <w:pPr>
        <w:pStyle w:val="Heading6"/>
      </w:pPr>
      <w:r w:rsidRPr="00A05FC2">
        <w:t xml:space="preserve">Coincidence Factor </w:t>
      </w:r>
    </w:p>
    <w:p w14:paraId="1E4F51FB" w14:textId="77777777" w:rsidR="00081C7F" w:rsidRDefault="00081C7F" w:rsidP="00081C7F">
      <w:pPr>
        <w:rPr>
          <w:rFonts w:cstheme="minorHAnsi"/>
        </w:rPr>
      </w:pPr>
      <w:r w:rsidRPr="00A05FC2">
        <w:rPr>
          <w:rFonts w:cstheme="minorHAnsi"/>
        </w:rPr>
        <w:t>N/A</w:t>
      </w:r>
    </w:p>
    <w:p w14:paraId="6408C85F" w14:textId="77777777" w:rsidR="00081C7F" w:rsidRPr="00A05FC2" w:rsidRDefault="00081C7F" w:rsidP="00081C7F">
      <w:pPr>
        <w:rPr>
          <w:rFonts w:cstheme="minorHAnsi"/>
        </w:rPr>
      </w:pPr>
    </w:p>
    <w:p w14:paraId="3FFBDB93" w14:textId="77777777" w:rsidR="00081C7F" w:rsidRPr="00A05FC2" w:rsidRDefault="00081C7F" w:rsidP="00081C7F">
      <w:pPr>
        <w:keepNext/>
        <w:pBdr>
          <w:top w:val="double" w:sz="4" w:space="1" w:color="auto"/>
          <w:bottom w:val="double" w:sz="4" w:space="1" w:color="auto"/>
        </w:pBdr>
        <w:jc w:val="center"/>
        <w:rPr>
          <w:rFonts w:cstheme="minorHAnsi"/>
          <w:b/>
          <w:szCs w:val="20"/>
        </w:rPr>
      </w:pPr>
      <w:r w:rsidRPr="00A05FC2">
        <w:rPr>
          <w:rFonts w:cstheme="minorHAnsi"/>
          <w:b/>
          <w:szCs w:val="20"/>
        </w:rPr>
        <w:lastRenderedPageBreak/>
        <w:t>Algorithm</w:t>
      </w:r>
    </w:p>
    <w:p w14:paraId="3C2361EE" w14:textId="77777777" w:rsidR="00081C7F" w:rsidRPr="000B7BB6" w:rsidRDefault="00081C7F" w:rsidP="00081C7F">
      <w:pPr>
        <w:pStyle w:val="Heading6"/>
      </w:pPr>
      <w:r w:rsidRPr="00B41203">
        <w:t xml:space="preserve">Calculation of Savings </w:t>
      </w:r>
    </w:p>
    <w:p w14:paraId="3470C4E6" w14:textId="77777777" w:rsidR="00081C7F" w:rsidRPr="00A05FC2" w:rsidRDefault="00081C7F" w:rsidP="00081C7F">
      <w:pPr>
        <w:pStyle w:val="Heading6"/>
      </w:pPr>
      <w:r w:rsidRPr="000B7BB6">
        <w:t xml:space="preserve">Electric </w:t>
      </w:r>
      <w:r w:rsidRPr="00A05FC2">
        <w:t xml:space="preserve">Energy Savings </w:t>
      </w:r>
    </w:p>
    <w:p w14:paraId="653E726F" w14:textId="77777777" w:rsidR="00081C7F" w:rsidRPr="00A05FC2" w:rsidRDefault="00081C7F" w:rsidP="00081C7F">
      <w:pPr>
        <w:rPr>
          <w:rFonts w:cstheme="minorHAnsi"/>
        </w:rPr>
      </w:pPr>
      <w:r w:rsidRPr="00A05FC2">
        <w:rPr>
          <w:rFonts w:cstheme="minorHAnsi"/>
        </w:rPr>
        <w:t>N/A</w:t>
      </w:r>
    </w:p>
    <w:p w14:paraId="27B90616" w14:textId="77777777" w:rsidR="00081C7F" w:rsidRPr="00A05FC2" w:rsidRDefault="00081C7F" w:rsidP="00081C7F">
      <w:pPr>
        <w:pStyle w:val="Heading6"/>
      </w:pPr>
      <w:r w:rsidRPr="00A05FC2">
        <w:t xml:space="preserve">Summer Coincident Peak Demand Savings </w:t>
      </w:r>
    </w:p>
    <w:p w14:paraId="002B33D7" w14:textId="77777777" w:rsidR="00081C7F" w:rsidRPr="00A05FC2" w:rsidRDefault="00081C7F" w:rsidP="00081C7F">
      <w:pPr>
        <w:rPr>
          <w:rFonts w:cstheme="minorHAnsi"/>
        </w:rPr>
      </w:pPr>
      <w:r w:rsidRPr="00A05FC2">
        <w:rPr>
          <w:rFonts w:cstheme="minorHAnsi"/>
        </w:rPr>
        <w:t>N/A</w:t>
      </w:r>
    </w:p>
    <w:p w14:paraId="14707B47" w14:textId="77777777" w:rsidR="00081C7F" w:rsidRPr="00A05FC2" w:rsidRDefault="00081C7F" w:rsidP="00081C7F">
      <w:pPr>
        <w:pStyle w:val="Heading6"/>
      </w:pPr>
      <w:r>
        <w:t>Natural Gas</w:t>
      </w:r>
      <w:r w:rsidRPr="00A05FC2">
        <w:t xml:space="preserve"> </w:t>
      </w:r>
      <w:r>
        <w:t>Savings</w:t>
      </w:r>
      <w:r w:rsidRPr="00A05FC2">
        <w:t xml:space="preserve"> </w:t>
      </w:r>
    </w:p>
    <w:p w14:paraId="3A3600CD" w14:textId="77777777" w:rsidR="00081C7F" w:rsidRDefault="00081C7F" w:rsidP="00081C7F">
      <w:pPr>
        <w:rPr>
          <w:rFonts w:cstheme="minorHAnsi"/>
          <w:noProof/>
        </w:rPr>
      </w:pPr>
      <w:r>
        <w:rPr>
          <w:rFonts w:cstheme="minorHAnsi"/>
          <w:noProof/>
        </w:rPr>
        <w:t>Time of Sale:</w:t>
      </w:r>
    </w:p>
    <w:p w14:paraId="44C98E8C" w14:textId="77777777" w:rsidR="00081C7F" w:rsidRPr="00A05FC2" w:rsidRDefault="00081C7F" w:rsidP="00081C7F">
      <w:pPr>
        <w:ind w:left="1440"/>
        <w:rPr>
          <w:rFonts w:eastAsiaTheme="minorHAnsi" w:cstheme="minorHAnsi"/>
          <w:color w:val="000000"/>
          <w:szCs w:val="20"/>
        </w:rPr>
      </w:pPr>
      <w:r w:rsidRPr="00A05FC2">
        <w:rPr>
          <w:rFonts w:cstheme="minorHAnsi"/>
          <w:noProof/>
        </w:rPr>
        <w:t>ΔTherms = Gas_Boiler_Load</w:t>
      </w:r>
      <w:r w:rsidRPr="00A05FC2" w:rsidDel="00CC5DE6">
        <w:rPr>
          <w:rFonts w:cstheme="minorHAnsi"/>
          <w:noProof/>
        </w:rPr>
        <w:t xml:space="preserve"> </w:t>
      </w:r>
      <w:r w:rsidRPr="00A05FC2">
        <w:rPr>
          <w:rFonts w:cstheme="minorHAnsi"/>
          <w:noProof/>
        </w:rPr>
        <w:t xml:space="preserve">* </w:t>
      </w:r>
      <w:ins w:id="3746" w:author="Samuel Dent" w:date="2015-12-17T06:14:00Z">
        <w:r>
          <w:rPr>
            <w:rFonts w:cstheme="minorHAnsi"/>
            <w:noProof/>
          </w:rPr>
          <w:t xml:space="preserve">HF * </w:t>
        </w:r>
      </w:ins>
      <w:r w:rsidRPr="00A05FC2">
        <w:rPr>
          <w:rFonts w:cstheme="minorHAnsi"/>
          <w:noProof/>
        </w:rPr>
        <w:t>(1/AFUE(base) - 1/AFUE(eff))</w:t>
      </w:r>
    </w:p>
    <w:p w14:paraId="036E6741" w14:textId="77777777" w:rsidR="00081C7F" w:rsidRPr="000B7BB6" w:rsidRDefault="00081C7F" w:rsidP="00081C7F">
      <w:pPr>
        <w:rPr>
          <w:rFonts w:cstheme="minorHAnsi"/>
          <w:noProof/>
        </w:rPr>
      </w:pPr>
      <w:r w:rsidRPr="000B7BB6">
        <w:rPr>
          <w:rFonts w:cstheme="minorHAnsi"/>
          <w:noProof/>
        </w:rPr>
        <w:t>Early replacement</w:t>
      </w:r>
      <w:r w:rsidRPr="000B7BB6">
        <w:rPr>
          <w:rStyle w:val="FootnoteReference"/>
          <w:rFonts w:cstheme="minorHAnsi"/>
          <w:noProof/>
        </w:rPr>
        <w:footnoteReference w:id="276"/>
      </w:r>
      <w:r w:rsidRPr="000B7BB6">
        <w:rPr>
          <w:rFonts w:cstheme="minorHAnsi"/>
          <w:noProof/>
        </w:rPr>
        <w:t>:</w:t>
      </w:r>
    </w:p>
    <w:p w14:paraId="3D7BECA6" w14:textId="77777777" w:rsidR="00081C7F" w:rsidRPr="000B7BB6" w:rsidRDefault="00081C7F" w:rsidP="00081C7F">
      <w:pPr>
        <w:ind w:left="1440" w:hanging="720"/>
        <w:rPr>
          <w:rFonts w:cstheme="minorHAnsi"/>
          <w:noProof/>
        </w:rPr>
      </w:pPr>
      <w:r w:rsidRPr="00A05FC2">
        <w:rPr>
          <w:rFonts w:cstheme="minorHAnsi"/>
          <w:noProof/>
        </w:rPr>
        <w:t xml:space="preserve">ΔTherms </w:t>
      </w:r>
      <w:r w:rsidRPr="000B7BB6">
        <w:rPr>
          <w:rFonts w:cstheme="minorHAnsi"/>
          <w:noProof/>
        </w:rPr>
        <w:t>for remain</w:t>
      </w:r>
      <w:r>
        <w:rPr>
          <w:rFonts w:cstheme="minorHAnsi"/>
          <w:noProof/>
        </w:rPr>
        <w:t>ing life of existing unit (1st 8</w:t>
      </w:r>
      <w:r w:rsidRPr="000B7BB6">
        <w:rPr>
          <w:rFonts w:cstheme="minorHAnsi"/>
          <w:noProof/>
        </w:rPr>
        <w:t xml:space="preserve"> years):</w:t>
      </w:r>
    </w:p>
    <w:p w14:paraId="56327372" w14:textId="77777777" w:rsidR="00081C7F" w:rsidRDefault="00081C7F" w:rsidP="00081C7F">
      <w:pPr>
        <w:ind w:left="1440"/>
        <w:rPr>
          <w:rFonts w:cstheme="minorHAnsi"/>
          <w:noProof/>
        </w:rPr>
      </w:pPr>
      <w:r w:rsidRPr="00A05FC2">
        <w:rPr>
          <w:rFonts w:cstheme="minorHAnsi"/>
          <w:noProof/>
        </w:rPr>
        <w:t>= Gas_Boiler_Load</w:t>
      </w:r>
      <w:r w:rsidRPr="00A05FC2" w:rsidDel="00CC5DE6">
        <w:rPr>
          <w:rFonts w:cstheme="minorHAnsi"/>
          <w:noProof/>
        </w:rPr>
        <w:t xml:space="preserve"> </w:t>
      </w:r>
      <w:r w:rsidRPr="00A05FC2">
        <w:rPr>
          <w:rFonts w:cstheme="minorHAnsi"/>
          <w:noProof/>
        </w:rPr>
        <w:t xml:space="preserve">* </w:t>
      </w:r>
      <w:ins w:id="3747" w:author="Samuel Dent" w:date="2015-12-17T06:14:00Z">
        <w:r>
          <w:rPr>
            <w:rFonts w:cstheme="minorHAnsi"/>
            <w:noProof/>
          </w:rPr>
          <w:t xml:space="preserve">HF * </w:t>
        </w:r>
      </w:ins>
      <w:r w:rsidRPr="00A05FC2">
        <w:rPr>
          <w:rFonts w:cstheme="minorHAnsi"/>
          <w:noProof/>
        </w:rPr>
        <w:t>(1/AFUE(</w:t>
      </w:r>
      <w:r>
        <w:rPr>
          <w:rFonts w:cstheme="minorHAnsi"/>
          <w:noProof/>
        </w:rPr>
        <w:t>exist</w:t>
      </w:r>
      <w:r w:rsidRPr="00A05FC2">
        <w:rPr>
          <w:rFonts w:cstheme="minorHAnsi"/>
          <w:noProof/>
        </w:rPr>
        <w:t>) - 1/AFUE(eff))</w:t>
      </w:r>
      <w:r w:rsidRPr="000B7BB6">
        <w:rPr>
          <w:rFonts w:cstheme="minorHAnsi"/>
          <w:noProof/>
        </w:rPr>
        <w:t>)</w:t>
      </w:r>
    </w:p>
    <w:p w14:paraId="6883BFC4" w14:textId="77777777" w:rsidR="00081C7F" w:rsidRPr="000B7BB6" w:rsidRDefault="00081C7F" w:rsidP="00081C7F">
      <w:pPr>
        <w:ind w:left="1440" w:hanging="720"/>
        <w:rPr>
          <w:rFonts w:cstheme="minorHAnsi"/>
          <w:noProof/>
        </w:rPr>
      </w:pPr>
      <w:r w:rsidRPr="00A05FC2">
        <w:rPr>
          <w:rFonts w:cstheme="minorHAnsi"/>
          <w:noProof/>
        </w:rPr>
        <w:t xml:space="preserve">ΔTherms </w:t>
      </w:r>
      <w:r w:rsidRPr="000B7BB6">
        <w:rPr>
          <w:rFonts w:cstheme="minorHAnsi"/>
          <w:noProof/>
        </w:rPr>
        <w:t xml:space="preserve">for remaining measure life (next </w:t>
      </w:r>
      <w:r>
        <w:rPr>
          <w:rFonts w:cstheme="minorHAnsi"/>
          <w:noProof/>
        </w:rPr>
        <w:t>17</w:t>
      </w:r>
      <w:r w:rsidRPr="000B7BB6">
        <w:rPr>
          <w:rFonts w:cstheme="minorHAnsi"/>
          <w:noProof/>
        </w:rPr>
        <w:t xml:space="preserve"> years):</w:t>
      </w:r>
    </w:p>
    <w:p w14:paraId="2160BCDD" w14:textId="77777777" w:rsidR="00081C7F" w:rsidRDefault="00081C7F" w:rsidP="00081C7F">
      <w:pPr>
        <w:ind w:left="1440"/>
        <w:rPr>
          <w:rFonts w:cstheme="minorHAnsi"/>
          <w:noProof/>
        </w:rPr>
      </w:pPr>
      <w:r w:rsidRPr="00A05FC2">
        <w:rPr>
          <w:rFonts w:cstheme="minorHAnsi"/>
          <w:noProof/>
        </w:rPr>
        <w:t>= Gas_Boiler_Load</w:t>
      </w:r>
      <w:r w:rsidRPr="00A05FC2" w:rsidDel="00CC5DE6">
        <w:rPr>
          <w:rFonts w:cstheme="minorHAnsi"/>
          <w:noProof/>
        </w:rPr>
        <w:t xml:space="preserve"> </w:t>
      </w:r>
      <w:r w:rsidRPr="00A05FC2">
        <w:rPr>
          <w:rFonts w:cstheme="minorHAnsi"/>
          <w:noProof/>
        </w:rPr>
        <w:t xml:space="preserve">* </w:t>
      </w:r>
      <w:ins w:id="3748" w:author="Samuel Dent" w:date="2015-12-17T06:14:00Z">
        <w:r>
          <w:rPr>
            <w:rFonts w:cstheme="minorHAnsi"/>
            <w:noProof/>
          </w:rPr>
          <w:t xml:space="preserve">HF * </w:t>
        </w:r>
      </w:ins>
      <w:r w:rsidRPr="00A05FC2">
        <w:rPr>
          <w:rFonts w:cstheme="minorHAnsi"/>
          <w:noProof/>
        </w:rPr>
        <w:t>(1/AFUE(</w:t>
      </w:r>
      <w:r>
        <w:rPr>
          <w:rFonts w:cstheme="minorHAnsi"/>
          <w:noProof/>
        </w:rPr>
        <w:t>base</w:t>
      </w:r>
      <w:r w:rsidRPr="00A05FC2">
        <w:rPr>
          <w:rFonts w:cstheme="minorHAnsi"/>
          <w:noProof/>
        </w:rPr>
        <w:t>) - 1/AFUE(eff))</w:t>
      </w:r>
      <w:r w:rsidRPr="000B7BB6">
        <w:rPr>
          <w:rFonts w:cstheme="minorHAnsi"/>
          <w:noProof/>
        </w:rPr>
        <w:t>)</w:t>
      </w:r>
    </w:p>
    <w:p w14:paraId="173A2B07" w14:textId="77777777" w:rsidR="00081C7F" w:rsidRPr="00A05FC2" w:rsidRDefault="00081C7F" w:rsidP="00081C7F">
      <w:pPr>
        <w:rPr>
          <w:rFonts w:cstheme="minorHAnsi"/>
          <w:noProof/>
        </w:rPr>
      </w:pPr>
      <w:r w:rsidRPr="00A05FC2">
        <w:rPr>
          <w:rFonts w:cstheme="minorHAnsi"/>
          <w:noProof/>
        </w:rPr>
        <w:t xml:space="preserve">Where: </w:t>
      </w:r>
      <w:r w:rsidRPr="00A05FC2">
        <w:rPr>
          <w:rFonts w:cstheme="minorHAnsi"/>
          <w:noProof/>
        </w:rPr>
        <w:tab/>
      </w:r>
      <w:r w:rsidRPr="00A05FC2">
        <w:rPr>
          <w:rFonts w:cstheme="minorHAnsi"/>
          <w:noProof/>
        </w:rPr>
        <w:tab/>
      </w:r>
    </w:p>
    <w:p w14:paraId="2D915C9F" w14:textId="77777777" w:rsidR="00081C7F" w:rsidRPr="000B7BB6" w:rsidRDefault="00081C7F" w:rsidP="00081C7F">
      <w:pPr>
        <w:spacing w:before="240"/>
        <w:ind w:left="720"/>
        <w:rPr>
          <w:rFonts w:cstheme="minorHAnsi"/>
          <w:noProof/>
        </w:rPr>
      </w:pPr>
      <w:r w:rsidRPr="00B41203">
        <w:rPr>
          <w:rFonts w:cstheme="minorHAnsi"/>
          <w:noProof/>
        </w:rPr>
        <w:t>Gas_Boiler_Load</w:t>
      </w:r>
      <w:r w:rsidRPr="000B7BB6">
        <w:rPr>
          <w:rStyle w:val="FootnoteReference"/>
          <w:rFonts w:cstheme="minorHAnsi"/>
          <w:noProof/>
        </w:rPr>
        <w:footnoteReference w:id="277"/>
      </w:r>
      <w:r>
        <w:rPr>
          <w:rFonts w:cstheme="minorHAnsi"/>
          <w:noProof/>
        </w:rPr>
        <w:tab/>
      </w:r>
      <w:r w:rsidRPr="000B7BB6">
        <w:rPr>
          <w:rFonts w:cstheme="minorHAnsi"/>
          <w:noProof/>
        </w:rPr>
        <w:t>= Estimate of annual household Load for gas boiler heated single-family homes. If location is unknown, assume the average below</w:t>
      </w:r>
      <w:r w:rsidRPr="000B7BB6">
        <w:rPr>
          <w:rStyle w:val="FootnoteReference"/>
          <w:rFonts w:cstheme="minorHAnsi"/>
          <w:noProof/>
        </w:rPr>
        <w:footnoteReference w:id="278"/>
      </w:r>
      <w:r w:rsidRPr="00B41203">
        <w:rPr>
          <w:rFonts w:cstheme="minorHAnsi"/>
          <w:noProof/>
        </w:rPr>
        <w:t>.</w:t>
      </w:r>
    </w:p>
    <w:p w14:paraId="3C9B18A1" w14:textId="77777777" w:rsidR="00081C7F" w:rsidRPr="000B7BB6" w:rsidRDefault="00081C7F" w:rsidP="00081C7F">
      <w:pPr>
        <w:ind w:left="2880"/>
        <w:rPr>
          <w:rFonts w:cstheme="minorHAnsi"/>
          <w:noProof/>
        </w:rPr>
      </w:pPr>
      <w:r w:rsidRPr="000B7BB6">
        <w:rPr>
          <w:rFonts w:cstheme="minorHAnsi"/>
          <w:noProof/>
        </w:rPr>
        <w:t>= or Actual if informed by site-specific load calculations, ACCA Manual J or equivalent</w:t>
      </w:r>
      <w:r w:rsidRPr="000B7BB6">
        <w:rPr>
          <w:rStyle w:val="FootnoteReference"/>
          <w:rFonts w:cstheme="minorHAnsi"/>
          <w:noProof/>
        </w:rPr>
        <w:footnoteReference w:id="279"/>
      </w:r>
      <w:r w:rsidRPr="00B41203">
        <w:rPr>
          <w:rFonts w:cstheme="minorHAnsi"/>
          <w:noProof/>
        </w:rPr>
        <w:t>.</w:t>
      </w:r>
    </w:p>
    <w:tbl>
      <w:tblPr>
        <w:tblW w:w="4230" w:type="dxa"/>
        <w:jc w:val="center"/>
        <w:tblLook w:val="04A0" w:firstRow="1" w:lastRow="0" w:firstColumn="1" w:lastColumn="0" w:noHBand="0" w:noVBand="1"/>
      </w:tblPr>
      <w:tblGrid>
        <w:gridCol w:w="2610"/>
        <w:gridCol w:w="1620"/>
      </w:tblGrid>
      <w:tr w:rsidR="00081C7F" w:rsidRPr="0017327F" w14:paraId="333D3AAA" w14:textId="77777777" w:rsidTr="00C04E8D">
        <w:trPr>
          <w:trHeight w:val="223"/>
          <w:tblHeader/>
          <w:jc w:val="center"/>
        </w:trPr>
        <w:tc>
          <w:tcPr>
            <w:tcW w:w="261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250C9C4D" w14:textId="77777777" w:rsidR="00081C7F" w:rsidRPr="0017327F" w:rsidRDefault="00081C7F" w:rsidP="00C04E8D">
            <w:pPr>
              <w:jc w:val="center"/>
              <w:rPr>
                <w:b/>
                <w:color w:val="FFFFFF" w:themeColor="background1"/>
              </w:rPr>
            </w:pPr>
            <w:r w:rsidRPr="0017327F">
              <w:rPr>
                <w:b/>
                <w:color w:val="FFFFFF" w:themeColor="background1"/>
              </w:rPr>
              <w:t>Climate Zone</w:t>
            </w:r>
          </w:p>
          <w:p w14:paraId="6FD4F835" w14:textId="77777777" w:rsidR="00081C7F" w:rsidRPr="0017327F" w:rsidRDefault="00081C7F" w:rsidP="00C04E8D">
            <w:pPr>
              <w:jc w:val="center"/>
              <w:rPr>
                <w:b/>
                <w:color w:val="FFFFFF" w:themeColor="background1"/>
              </w:rPr>
            </w:pPr>
            <w:r w:rsidRPr="0017327F">
              <w:rPr>
                <w:b/>
                <w:color w:val="FFFFFF" w:themeColor="background1"/>
              </w:rPr>
              <w:t>(City based upon)</w:t>
            </w:r>
          </w:p>
        </w:tc>
        <w:tc>
          <w:tcPr>
            <w:tcW w:w="162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5842F8F9" w14:textId="77777777" w:rsidR="00081C7F" w:rsidRPr="0017327F" w:rsidRDefault="00081C7F" w:rsidP="00C04E8D">
            <w:pPr>
              <w:jc w:val="center"/>
              <w:rPr>
                <w:b/>
                <w:color w:val="FFFFFF" w:themeColor="background1"/>
              </w:rPr>
            </w:pPr>
            <w:r w:rsidRPr="0017327F">
              <w:rPr>
                <w:b/>
                <w:color w:val="FFFFFF" w:themeColor="background1"/>
              </w:rPr>
              <w:t>Gas_Boiler Load</w:t>
            </w:r>
          </w:p>
          <w:p w14:paraId="1C563BB4" w14:textId="77777777" w:rsidR="00081C7F" w:rsidRPr="0017327F" w:rsidRDefault="00081C7F" w:rsidP="00C04E8D">
            <w:pPr>
              <w:jc w:val="center"/>
              <w:rPr>
                <w:b/>
                <w:color w:val="FFFFFF" w:themeColor="background1"/>
              </w:rPr>
            </w:pPr>
            <w:r w:rsidRPr="0017327F">
              <w:rPr>
                <w:b/>
                <w:color w:val="FFFFFF" w:themeColor="background1"/>
              </w:rPr>
              <w:t>(therms)</w:t>
            </w:r>
          </w:p>
        </w:tc>
      </w:tr>
      <w:tr w:rsidR="00081C7F" w:rsidRPr="0017327F" w14:paraId="3FA2FA46" w14:textId="77777777" w:rsidTr="00C04E8D">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4F00502B" w14:textId="77777777" w:rsidR="00081C7F" w:rsidRPr="0017327F" w:rsidRDefault="00081C7F" w:rsidP="00C04E8D">
            <w:r w:rsidRPr="0017327F">
              <w:t>1 (Rockford)</w:t>
            </w:r>
          </w:p>
        </w:tc>
        <w:tc>
          <w:tcPr>
            <w:tcW w:w="1620" w:type="dxa"/>
            <w:tcBorders>
              <w:top w:val="nil"/>
              <w:left w:val="nil"/>
              <w:bottom w:val="single" w:sz="8" w:space="0" w:color="auto"/>
              <w:right w:val="single" w:sz="8" w:space="0" w:color="auto"/>
            </w:tcBorders>
            <w:shd w:val="clear" w:color="auto" w:fill="auto"/>
            <w:noWrap/>
            <w:vAlign w:val="bottom"/>
          </w:tcPr>
          <w:p w14:paraId="5A10553D" w14:textId="77777777" w:rsidR="00081C7F" w:rsidRPr="0017327F" w:rsidRDefault="00081C7F" w:rsidP="00C04E8D">
            <w:pPr>
              <w:jc w:val="center"/>
            </w:pPr>
            <w:r w:rsidRPr="0017327F">
              <w:t>1275</w:t>
            </w:r>
          </w:p>
        </w:tc>
      </w:tr>
      <w:tr w:rsidR="00081C7F" w:rsidRPr="0017327F" w14:paraId="5015A068" w14:textId="77777777" w:rsidTr="00C04E8D">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6A682598" w14:textId="77777777" w:rsidR="00081C7F" w:rsidRPr="0017327F" w:rsidRDefault="00081C7F" w:rsidP="00C04E8D">
            <w:r w:rsidRPr="0017327F">
              <w:t>2 (Chicago)</w:t>
            </w:r>
          </w:p>
        </w:tc>
        <w:tc>
          <w:tcPr>
            <w:tcW w:w="1620" w:type="dxa"/>
            <w:tcBorders>
              <w:top w:val="nil"/>
              <w:left w:val="nil"/>
              <w:bottom w:val="single" w:sz="8" w:space="0" w:color="auto"/>
              <w:right w:val="single" w:sz="8" w:space="0" w:color="auto"/>
            </w:tcBorders>
            <w:shd w:val="clear" w:color="auto" w:fill="auto"/>
            <w:noWrap/>
            <w:vAlign w:val="bottom"/>
          </w:tcPr>
          <w:p w14:paraId="38773413" w14:textId="77777777" w:rsidR="00081C7F" w:rsidRPr="0017327F" w:rsidRDefault="00081C7F" w:rsidP="00C04E8D">
            <w:pPr>
              <w:jc w:val="center"/>
            </w:pPr>
            <w:r w:rsidRPr="0017327F">
              <w:t>1218</w:t>
            </w:r>
          </w:p>
        </w:tc>
      </w:tr>
      <w:tr w:rsidR="00081C7F" w:rsidRPr="0017327F" w14:paraId="146C0779" w14:textId="77777777" w:rsidTr="00C04E8D">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68B79803" w14:textId="77777777" w:rsidR="00081C7F" w:rsidRPr="0017327F" w:rsidRDefault="00081C7F" w:rsidP="00C04E8D">
            <w:r w:rsidRPr="0017327F">
              <w:lastRenderedPageBreak/>
              <w:t>3 (Springfield)</w:t>
            </w:r>
          </w:p>
        </w:tc>
        <w:tc>
          <w:tcPr>
            <w:tcW w:w="1620" w:type="dxa"/>
            <w:tcBorders>
              <w:top w:val="nil"/>
              <w:left w:val="nil"/>
              <w:bottom w:val="single" w:sz="8" w:space="0" w:color="auto"/>
              <w:right w:val="single" w:sz="8" w:space="0" w:color="auto"/>
            </w:tcBorders>
            <w:shd w:val="clear" w:color="auto" w:fill="auto"/>
            <w:noWrap/>
            <w:vAlign w:val="bottom"/>
          </w:tcPr>
          <w:p w14:paraId="664F89F2" w14:textId="77777777" w:rsidR="00081C7F" w:rsidRPr="0017327F" w:rsidRDefault="00081C7F" w:rsidP="00C04E8D">
            <w:pPr>
              <w:jc w:val="center"/>
            </w:pPr>
            <w:r w:rsidRPr="0017327F">
              <w:t>1043</w:t>
            </w:r>
          </w:p>
        </w:tc>
      </w:tr>
      <w:tr w:rsidR="00081C7F" w:rsidRPr="0017327F" w14:paraId="4693F4BA" w14:textId="77777777" w:rsidTr="00C04E8D">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0F67586B" w14:textId="77777777" w:rsidR="00081C7F" w:rsidRPr="0017327F" w:rsidRDefault="00081C7F" w:rsidP="00C04E8D">
            <w:r w:rsidRPr="0017327F">
              <w:t>4 (Belleville)</w:t>
            </w:r>
          </w:p>
        </w:tc>
        <w:tc>
          <w:tcPr>
            <w:tcW w:w="1620" w:type="dxa"/>
            <w:tcBorders>
              <w:top w:val="nil"/>
              <w:left w:val="nil"/>
              <w:bottom w:val="single" w:sz="8" w:space="0" w:color="auto"/>
              <w:right w:val="single" w:sz="8" w:space="0" w:color="auto"/>
            </w:tcBorders>
            <w:shd w:val="clear" w:color="auto" w:fill="auto"/>
            <w:noWrap/>
            <w:vAlign w:val="bottom"/>
          </w:tcPr>
          <w:p w14:paraId="0AB7C1D6" w14:textId="77777777" w:rsidR="00081C7F" w:rsidRPr="0017327F" w:rsidRDefault="00081C7F" w:rsidP="00C04E8D">
            <w:pPr>
              <w:jc w:val="center"/>
            </w:pPr>
            <w:r w:rsidRPr="0017327F">
              <w:t>805</w:t>
            </w:r>
          </w:p>
        </w:tc>
      </w:tr>
      <w:tr w:rsidR="00081C7F" w:rsidRPr="0017327F" w14:paraId="0295C8C8" w14:textId="77777777" w:rsidTr="00C04E8D">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35205013" w14:textId="77777777" w:rsidR="00081C7F" w:rsidRPr="0017327F" w:rsidRDefault="00081C7F" w:rsidP="00C04E8D">
            <w:r w:rsidRPr="0017327F">
              <w:t>5 (Marion)</w:t>
            </w:r>
          </w:p>
        </w:tc>
        <w:tc>
          <w:tcPr>
            <w:tcW w:w="1620" w:type="dxa"/>
            <w:tcBorders>
              <w:top w:val="nil"/>
              <w:left w:val="nil"/>
              <w:bottom w:val="single" w:sz="8" w:space="0" w:color="auto"/>
              <w:right w:val="single" w:sz="8" w:space="0" w:color="auto"/>
            </w:tcBorders>
            <w:shd w:val="clear" w:color="auto" w:fill="auto"/>
            <w:noWrap/>
            <w:vAlign w:val="bottom"/>
          </w:tcPr>
          <w:p w14:paraId="33ACADD6" w14:textId="77777777" w:rsidR="00081C7F" w:rsidRPr="0017327F" w:rsidRDefault="00081C7F" w:rsidP="00C04E8D">
            <w:pPr>
              <w:jc w:val="center"/>
            </w:pPr>
            <w:r w:rsidRPr="0017327F">
              <w:t>819</w:t>
            </w:r>
          </w:p>
        </w:tc>
      </w:tr>
      <w:tr w:rsidR="00081C7F" w:rsidRPr="0017327F" w14:paraId="202F1CDF" w14:textId="77777777" w:rsidTr="00C04E8D">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4744528F" w14:textId="77777777" w:rsidR="00081C7F" w:rsidRPr="0017327F" w:rsidRDefault="00081C7F" w:rsidP="00C04E8D">
            <w:r w:rsidRPr="0017327F">
              <w:t>Average</w:t>
            </w:r>
          </w:p>
        </w:tc>
        <w:tc>
          <w:tcPr>
            <w:tcW w:w="1620" w:type="dxa"/>
            <w:tcBorders>
              <w:top w:val="nil"/>
              <w:left w:val="nil"/>
              <w:bottom w:val="single" w:sz="8" w:space="0" w:color="auto"/>
              <w:right w:val="single" w:sz="8" w:space="0" w:color="auto"/>
            </w:tcBorders>
            <w:shd w:val="clear" w:color="auto" w:fill="auto"/>
            <w:noWrap/>
            <w:vAlign w:val="bottom"/>
          </w:tcPr>
          <w:p w14:paraId="232010BE" w14:textId="77777777" w:rsidR="00081C7F" w:rsidRPr="0017327F" w:rsidRDefault="00081C7F" w:rsidP="00C04E8D">
            <w:pPr>
              <w:jc w:val="center"/>
            </w:pPr>
            <w:r w:rsidRPr="0017327F">
              <w:t>1158</w:t>
            </w:r>
          </w:p>
        </w:tc>
      </w:tr>
    </w:tbl>
    <w:p w14:paraId="4A73544E" w14:textId="77777777" w:rsidR="00081C7F" w:rsidRDefault="00081C7F" w:rsidP="00081C7F">
      <w:pPr>
        <w:ind w:left="720"/>
        <w:rPr>
          <w:ins w:id="3749" w:author="Samuel Dent" w:date="2015-12-17T06:14:00Z"/>
          <w:rFonts w:cstheme="minorHAnsi"/>
          <w:noProof/>
        </w:rPr>
      </w:pPr>
    </w:p>
    <w:p w14:paraId="4575FE24" w14:textId="77777777" w:rsidR="00081C7F" w:rsidRDefault="00081C7F" w:rsidP="00081C7F">
      <w:pPr>
        <w:ind w:left="720"/>
        <w:rPr>
          <w:ins w:id="3750" w:author="Samuel Dent" w:date="2015-12-17T06:14:00Z"/>
          <w:rFonts w:cstheme="minorHAnsi"/>
          <w:noProof/>
        </w:rPr>
      </w:pPr>
      <w:ins w:id="3751" w:author="Samuel Dent" w:date="2015-12-17T06:14:00Z">
        <w:r>
          <w:rPr>
            <w:rFonts w:cstheme="minorHAnsi"/>
            <w:noProof/>
          </w:rPr>
          <w:t>HF</w:t>
        </w:r>
        <w:r>
          <w:rPr>
            <w:rFonts w:cstheme="minorHAnsi"/>
            <w:noProof/>
          </w:rPr>
          <w:tab/>
        </w:r>
        <w:r>
          <w:rPr>
            <w:rFonts w:cstheme="minorHAnsi"/>
            <w:noProof/>
          </w:rPr>
          <w:tab/>
          <w:t>= Household factor, to adjust heating consumption for non-single-family households.</w:t>
        </w:r>
        <w:r>
          <w:rPr>
            <w:rFonts w:cstheme="minorHAnsi"/>
            <w:noProof/>
          </w:rPr>
          <w:tab/>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Change w:id="3752" w:author="Stephanie Baer" w:date="2016-01-21T13:55:00Z">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PrChange>
      </w:tblPr>
      <w:tblGrid>
        <w:gridCol w:w="2430"/>
        <w:gridCol w:w="1774"/>
        <w:tblGridChange w:id="3753">
          <w:tblGrid>
            <w:gridCol w:w="2430"/>
            <w:gridCol w:w="1774"/>
          </w:tblGrid>
        </w:tblGridChange>
      </w:tblGrid>
      <w:tr w:rsidR="00081C7F" w:rsidRPr="002F5F3E" w14:paraId="75DA9F16" w14:textId="77777777" w:rsidTr="00943B61">
        <w:trPr>
          <w:jc w:val="center"/>
          <w:ins w:id="3754" w:author="Samuel Dent" w:date="2015-12-17T06:14:00Z"/>
        </w:trPr>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Change w:id="3755" w:author="Stephanie Baer" w:date="2016-01-21T13:55:00Z">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tcPrChange>
          </w:tcPr>
          <w:p w14:paraId="5AA381B2" w14:textId="77777777" w:rsidR="00081C7F" w:rsidRPr="002F5F3E" w:rsidRDefault="00081C7F" w:rsidP="00C04E8D">
            <w:pPr>
              <w:jc w:val="center"/>
              <w:rPr>
                <w:ins w:id="3756" w:author="Samuel Dent" w:date="2015-12-17T06:14:00Z"/>
                <w:b/>
                <w:color w:val="FFFFFF" w:themeColor="background1"/>
              </w:rPr>
            </w:pPr>
            <w:ins w:id="3757" w:author="Samuel Dent" w:date="2015-12-17T06:14:00Z">
              <w:r w:rsidRPr="002F5F3E">
                <w:rPr>
                  <w:b/>
                  <w:color w:val="FFFFFF" w:themeColor="background1"/>
                </w:rPr>
                <w:t>Household Type</w:t>
              </w:r>
            </w:ins>
          </w:p>
        </w:tc>
        <w:tc>
          <w:tcPr>
            <w:tcW w:w="177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Change w:id="3758" w:author="Stephanie Baer" w:date="2016-01-21T13:55:00Z">
              <w:tcPr>
                <w:tcW w:w="177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tcPrChange>
          </w:tcPr>
          <w:p w14:paraId="4DB3629A" w14:textId="77777777" w:rsidR="00081C7F" w:rsidRPr="002F5F3E" w:rsidRDefault="00081C7F" w:rsidP="00C04E8D">
            <w:pPr>
              <w:jc w:val="center"/>
              <w:rPr>
                <w:ins w:id="3759" w:author="Samuel Dent" w:date="2015-12-17T06:14:00Z"/>
                <w:b/>
                <w:color w:val="FFFFFF" w:themeColor="background1"/>
              </w:rPr>
            </w:pPr>
            <w:ins w:id="3760" w:author="Samuel Dent" w:date="2015-12-17T06:14:00Z">
              <w:r w:rsidRPr="002F5F3E">
                <w:rPr>
                  <w:b/>
                  <w:color w:val="FFFFFF" w:themeColor="background1"/>
                </w:rPr>
                <w:t>HF</w:t>
              </w:r>
            </w:ins>
          </w:p>
        </w:tc>
      </w:tr>
      <w:tr w:rsidR="00081C7F" w:rsidRPr="002F5F3E" w14:paraId="35EA3975" w14:textId="77777777" w:rsidTr="00943B61">
        <w:trPr>
          <w:jc w:val="center"/>
          <w:ins w:id="3761" w:author="Samuel Dent" w:date="2015-12-17T06:14:00Z"/>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3762" w:author="Stephanie Baer" w:date="2016-01-21T13:55:00Z">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tcPrChange>
          </w:tcPr>
          <w:p w14:paraId="5F15F378" w14:textId="77777777" w:rsidR="00081C7F" w:rsidRPr="002F5F3E" w:rsidRDefault="00081C7F">
            <w:pPr>
              <w:jc w:val="left"/>
              <w:rPr>
                <w:ins w:id="3763" w:author="Samuel Dent" w:date="2015-12-17T06:14:00Z"/>
              </w:rPr>
              <w:pPrChange w:id="3764" w:author="Stephanie Baer" w:date="2016-01-21T13:55:00Z">
                <w:pPr/>
              </w:pPrChange>
            </w:pPr>
            <w:ins w:id="3765" w:author="Samuel Dent" w:date="2015-12-17T06:14:00Z">
              <w:r w:rsidRPr="002F5F3E">
                <w:t>Single-Family</w:t>
              </w:r>
            </w:ins>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3766" w:author="Stephanie Baer" w:date="2016-01-21T13:55:00Z">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tcPrChange>
          </w:tcPr>
          <w:p w14:paraId="682A32C2" w14:textId="77777777" w:rsidR="00081C7F" w:rsidRPr="002F5F3E" w:rsidRDefault="00081C7F">
            <w:pPr>
              <w:jc w:val="center"/>
              <w:rPr>
                <w:ins w:id="3767" w:author="Samuel Dent" w:date="2015-12-17T06:14:00Z"/>
              </w:rPr>
            </w:pPr>
            <w:ins w:id="3768" w:author="Samuel Dent" w:date="2015-12-17T06:14:00Z">
              <w:r w:rsidRPr="002F5F3E">
                <w:t>100%</w:t>
              </w:r>
            </w:ins>
          </w:p>
        </w:tc>
      </w:tr>
      <w:tr w:rsidR="00081C7F" w:rsidRPr="002F5F3E" w14:paraId="00C0E26F" w14:textId="77777777" w:rsidTr="00943B61">
        <w:trPr>
          <w:jc w:val="center"/>
          <w:ins w:id="3769" w:author="Samuel Dent" w:date="2015-12-17T06:14:00Z"/>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3770" w:author="Stephanie Baer" w:date="2016-01-21T13:55:00Z">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tcPrChange>
          </w:tcPr>
          <w:p w14:paraId="75AB1671" w14:textId="77777777" w:rsidR="00081C7F" w:rsidRPr="002F5F3E" w:rsidRDefault="00081C7F">
            <w:pPr>
              <w:jc w:val="left"/>
              <w:rPr>
                <w:ins w:id="3771" w:author="Samuel Dent" w:date="2015-12-17T06:14:00Z"/>
              </w:rPr>
              <w:pPrChange w:id="3772" w:author="Stephanie Baer" w:date="2016-01-21T13:55:00Z">
                <w:pPr/>
              </w:pPrChange>
            </w:pPr>
            <w:ins w:id="3773" w:author="Samuel Dent" w:date="2015-12-17T06:14:00Z">
              <w:r w:rsidRPr="002F5F3E">
                <w:t>Multi-Family</w:t>
              </w:r>
            </w:ins>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3774" w:author="Stephanie Baer" w:date="2016-01-21T13:55:00Z">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tcPrChange>
          </w:tcPr>
          <w:p w14:paraId="3F88DE31" w14:textId="77777777" w:rsidR="00081C7F" w:rsidRPr="002F5F3E" w:rsidRDefault="00081C7F">
            <w:pPr>
              <w:jc w:val="center"/>
              <w:rPr>
                <w:ins w:id="3775" w:author="Samuel Dent" w:date="2015-12-17T06:14:00Z"/>
              </w:rPr>
            </w:pPr>
            <w:ins w:id="3776" w:author="Samuel Dent" w:date="2015-12-17T06:14:00Z">
              <w:r w:rsidRPr="002F5F3E">
                <w:t>65%</w:t>
              </w:r>
              <w:r w:rsidRPr="009C362B">
                <w:rPr>
                  <w:vertAlign w:val="superscript"/>
                </w:rPr>
                <w:footnoteReference w:id="280"/>
              </w:r>
            </w:ins>
          </w:p>
        </w:tc>
      </w:tr>
      <w:tr w:rsidR="00081C7F" w:rsidRPr="002F5F3E" w14:paraId="4982BA80" w14:textId="77777777" w:rsidTr="00943B61">
        <w:trPr>
          <w:jc w:val="center"/>
          <w:ins w:id="3779" w:author="Samuel Dent" w:date="2015-12-17T06:14:00Z"/>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3780" w:author="Stephanie Baer" w:date="2016-01-21T13:55:00Z">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tcPrChange>
          </w:tcPr>
          <w:p w14:paraId="02BB6DA2" w14:textId="77777777" w:rsidR="00081C7F" w:rsidRPr="002F5F3E" w:rsidRDefault="00081C7F">
            <w:pPr>
              <w:jc w:val="left"/>
              <w:rPr>
                <w:ins w:id="3781" w:author="Samuel Dent" w:date="2015-12-17T06:14:00Z"/>
              </w:rPr>
              <w:pPrChange w:id="3782" w:author="Stephanie Baer" w:date="2016-01-21T13:55:00Z">
                <w:pPr/>
              </w:pPrChange>
            </w:pPr>
            <w:ins w:id="3783" w:author="Samuel Dent" w:date="2015-12-17T06:14:00Z">
              <w:r w:rsidRPr="002F5F3E">
                <w:t>Actual</w:t>
              </w:r>
            </w:ins>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3784" w:author="Stephanie Baer" w:date="2016-01-21T13:55:00Z">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tcPrChange>
          </w:tcPr>
          <w:p w14:paraId="6B6980E5" w14:textId="77777777" w:rsidR="00081C7F" w:rsidRPr="002F5F3E" w:rsidRDefault="00081C7F">
            <w:pPr>
              <w:jc w:val="center"/>
              <w:rPr>
                <w:ins w:id="3785" w:author="Samuel Dent" w:date="2015-12-17T06:14:00Z"/>
              </w:rPr>
            </w:pPr>
            <w:ins w:id="3786" w:author="Samuel Dent" w:date="2015-12-17T06:14:00Z">
              <w:r w:rsidRPr="002F5F3E">
                <w:t>Custom</w:t>
              </w:r>
              <w:r w:rsidRPr="009C362B">
                <w:rPr>
                  <w:vertAlign w:val="superscript"/>
                </w:rPr>
                <w:footnoteReference w:id="281"/>
              </w:r>
            </w:ins>
          </w:p>
        </w:tc>
      </w:tr>
    </w:tbl>
    <w:p w14:paraId="3739A1FC" w14:textId="77777777" w:rsidR="00081C7F" w:rsidRPr="00A05FC2" w:rsidRDefault="00081C7F" w:rsidP="00081C7F">
      <w:pPr>
        <w:spacing w:before="240"/>
        <w:ind w:left="720"/>
        <w:rPr>
          <w:rFonts w:cstheme="minorHAnsi"/>
          <w:noProof/>
        </w:rPr>
      </w:pPr>
      <w:r w:rsidRPr="00A05FC2">
        <w:rPr>
          <w:rFonts w:cstheme="minorHAnsi"/>
          <w:noProof/>
        </w:rPr>
        <w:t>AFUE(</w:t>
      </w:r>
      <w:r>
        <w:rPr>
          <w:rFonts w:cstheme="minorHAnsi"/>
          <w:noProof/>
        </w:rPr>
        <w:t>exist</w:t>
      </w:r>
      <w:r w:rsidRPr="00A05FC2">
        <w:rPr>
          <w:rFonts w:cstheme="minorHAnsi"/>
          <w:noProof/>
        </w:rPr>
        <w:t>)</w:t>
      </w:r>
      <w:r w:rsidRPr="00A05FC2">
        <w:rPr>
          <w:rFonts w:cstheme="minorHAnsi"/>
          <w:noProof/>
        </w:rPr>
        <w:tab/>
        <w:t>=</w:t>
      </w:r>
      <w:r w:rsidRPr="00A05FC2">
        <w:rPr>
          <w:rFonts w:cstheme="minorHAnsi"/>
        </w:rPr>
        <w:t xml:space="preserve"> </w:t>
      </w:r>
      <w:r>
        <w:rPr>
          <w:rFonts w:cstheme="minorHAnsi"/>
        </w:rPr>
        <w:t>Existing</w:t>
      </w:r>
      <w:r w:rsidRPr="00A05FC2">
        <w:rPr>
          <w:rFonts w:cstheme="minorHAnsi"/>
          <w:noProof/>
        </w:rPr>
        <w:t xml:space="preserve"> Boiler Annual Fuel Utilization Efficiency Rating </w:t>
      </w:r>
    </w:p>
    <w:p w14:paraId="39080016" w14:textId="77777777" w:rsidR="00081C7F" w:rsidRDefault="00081C7F" w:rsidP="00081C7F">
      <w:pPr>
        <w:ind w:left="2160"/>
        <w:rPr>
          <w:rFonts w:cstheme="minorHAnsi"/>
          <w:noProof/>
        </w:rPr>
      </w:pPr>
      <w:r w:rsidRPr="000B7BB6">
        <w:rPr>
          <w:rFonts w:cstheme="minorHAnsi"/>
          <w:noProof/>
        </w:rPr>
        <w:t xml:space="preserve">= Use actual </w:t>
      </w:r>
      <w:r>
        <w:rPr>
          <w:rFonts w:cstheme="minorHAnsi"/>
          <w:noProof/>
        </w:rPr>
        <w:t>AFUE</w:t>
      </w:r>
      <w:r w:rsidRPr="000B7BB6">
        <w:rPr>
          <w:rFonts w:cstheme="minorHAnsi"/>
          <w:noProof/>
        </w:rPr>
        <w:t xml:space="preserve"> rating where it is possible to measure or reasonably estimate.</w:t>
      </w:r>
    </w:p>
    <w:p w14:paraId="02F82709" w14:textId="77777777" w:rsidR="00081C7F" w:rsidRDefault="00081C7F" w:rsidP="00081C7F">
      <w:pPr>
        <w:ind w:left="2160"/>
        <w:rPr>
          <w:rFonts w:cstheme="minorHAnsi"/>
          <w:noProof/>
        </w:rPr>
      </w:pPr>
      <w:r>
        <w:rPr>
          <w:rFonts w:cstheme="minorHAnsi"/>
          <w:noProof/>
        </w:rPr>
        <w:t xml:space="preserve">If unknown, </w:t>
      </w:r>
      <w:r w:rsidRPr="00BC0D03">
        <w:rPr>
          <w:rFonts w:cstheme="minorHAnsi"/>
          <w:noProof/>
        </w:rPr>
        <w:t xml:space="preserve">assume 61.6 AFUE% </w:t>
      </w:r>
      <w:r w:rsidRPr="00521764">
        <w:rPr>
          <w:rStyle w:val="FootnoteReference"/>
          <w:rFonts w:cstheme="minorHAnsi"/>
          <w:noProof/>
        </w:rPr>
        <w:footnoteReference w:id="282"/>
      </w:r>
      <w:r w:rsidRPr="00BC0D03">
        <w:rPr>
          <w:rFonts w:cstheme="minorHAnsi"/>
          <w:noProof/>
        </w:rPr>
        <w:t>.</w:t>
      </w:r>
    </w:p>
    <w:p w14:paraId="04FE2BFC" w14:textId="77777777" w:rsidR="00081C7F" w:rsidRPr="00A05FC2" w:rsidRDefault="00081C7F" w:rsidP="00081C7F">
      <w:pPr>
        <w:spacing w:before="240"/>
        <w:ind w:left="720"/>
        <w:rPr>
          <w:rFonts w:cstheme="minorHAnsi"/>
          <w:noProof/>
        </w:rPr>
      </w:pPr>
      <w:r w:rsidRPr="00A05FC2">
        <w:rPr>
          <w:rFonts w:cstheme="minorHAnsi"/>
          <w:noProof/>
        </w:rPr>
        <w:t>AFUE(base)</w:t>
      </w:r>
      <w:r w:rsidRPr="00A05FC2">
        <w:rPr>
          <w:rFonts w:cstheme="minorHAnsi"/>
          <w:noProof/>
        </w:rPr>
        <w:tab/>
        <w:t>=</w:t>
      </w:r>
      <w:r w:rsidRPr="00A05FC2">
        <w:rPr>
          <w:rFonts w:cstheme="minorHAnsi"/>
        </w:rPr>
        <w:t xml:space="preserve"> </w:t>
      </w:r>
      <w:r w:rsidRPr="00A05FC2">
        <w:rPr>
          <w:rFonts w:cstheme="minorHAnsi"/>
          <w:noProof/>
        </w:rPr>
        <w:t xml:space="preserve">Baseline Boiler Annual Fuel Utilization Efficiency Rating </w:t>
      </w:r>
    </w:p>
    <w:p w14:paraId="25EA205E" w14:textId="77777777" w:rsidR="00081C7F" w:rsidRPr="00A05FC2" w:rsidRDefault="00081C7F" w:rsidP="00081C7F">
      <w:pPr>
        <w:ind w:left="1440" w:firstLine="720"/>
        <w:rPr>
          <w:rFonts w:cstheme="minorHAnsi"/>
          <w:noProof/>
          <w:szCs w:val="20"/>
        </w:rPr>
      </w:pPr>
      <w:r w:rsidRPr="00A05FC2">
        <w:rPr>
          <w:rFonts w:cstheme="minorHAnsi"/>
          <w:noProof/>
        </w:rPr>
        <w:t xml:space="preserve">= </w:t>
      </w:r>
      <w:del w:id="3789" w:author="Samuel Dent" w:date="2015-11-19T08:27:00Z">
        <w:r w:rsidRPr="00A05FC2" w:rsidDel="006603C3">
          <w:rPr>
            <w:rFonts w:cstheme="minorHAnsi"/>
            <w:noProof/>
          </w:rPr>
          <w:delText xml:space="preserve">Dependent on </w:delText>
        </w:r>
        <w:r w:rsidRPr="00A05FC2" w:rsidDel="006603C3">
          <w:rPr>
            <w:rFonts w:cstheme="minorHAnsi"/>
            <w:noProof/>
            <w:szCs w:val="20"/>
          </w:rPr>
          <w:delText>year as listed below:</w:delText>
        </w:r>
      </w:del>
      <w:ins w:id="3790" w:author="Samuel Dent" w:date="2015-11-19T08:27:00Z">
        <w:r>
          <w:rPr>
            <w:rFonts w:cstheme="minorHAnsi"/>
            <w:noProof/>
          </w:rPr>
          <w:t>82%</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547"/>
        <w:gridCol w:w="1260"/>
      </w:tblGrid>
      <w:tr w:rsidR="00081C7F" w:rsidRPr="0017327F" w:rsidDel="006603C3" w14:paraId="5BB220E1" w14:textId="77777777" w:rsidTr="00C04E8D">
        <w:trPr>
          <w:trHeight w:val="262"/>
          <w:jc w:val="center"/>
          <w:del w:id="3791" w:author="Samuel Dent" w:date="2015-11-19T08:27:00Z"/>
        </w:trPr>
        <w:tc>
          <w:tcPr>
            <w:tcW w:w="2547" w:type="dxa"/>
            <w:shd w:val="clear" w:color="auto" w:fill="7F7F7F" w:themeFill="text1" w:themeFillTint="80"/>
            <w:vAlign w:val="center"/>
          </w:tcPr>
          <w:p w14:paraId="21E87B00" w14:textId="77777777" w:rsidR="00081C7F" w:rsidRPr="0017327F" w:rsidDel="006603C3" w:rsidRDefault="00081C7F" w:rsidP="00C04E8D">
            <w:pPr>
              <w:jc w:val="center"/>
              <w:rPr>
                <w:del w:id="3792" w:author="Samuel Dent" w:date="2015-11-19T08:27:00Z"/>
                <w:rFonts w:eastAsiaTheme="minorHAnsi"/>
                <w:b/>
                <w:color w:val="FFFFFF" w:themeColor="background1"/>
              </w:rPr>
            </w:pPr>
            <w:del w:id="3793" w:author="Samuel Dent" w:date="2015-11-19T08:27:00Z">
              <w:r w:rsidRPr="0017327F" w:rsidDel="006603C3">
                <w:rPr>
                  <w:rFonts w:eastAsiaTheme="minorHAnsi"/>
                  <w:b/>
                  <w:color w:val="FFFFFF" w:themeColor="background1"/>
                </w:rPr>
                <w:delText>Program Year</w:delText>
              </w:r>
            </w:del>
          </w:p>
        </w:tc>
        <w:tc>
          <w:tcPr>
            <w:tcW w:w="1260" w:type="dxa"/>
            <w:shd w:val="clear" w:color="auto" w:fill="7F7F7F" w:themeFill="text1" w:themeFillTint="80"/>
            <w:vAlign w:val="center"/>
          </w:tcPr>
          <w:p w14:paraId="6EC376D1" w14:textId="77777777" w:rsidR="00081C7F" w:rsidRPr="0017327F" w:rsidDel="006603C3" w:rsidRDefault="00081C7F" w:rsidP="00C04E8D">
            <w:pPr>
              <w:jc w:val="center"/>
              <w:rPr>
                <w:del w:id="3794" w:author="Samuel Dent" w:date="2015-11-19T08:27:00Z"/>
                <w:rFonts w:eastAsiaTheme="minorHAnsi"/>
                <w:b/>
                <w:color w:val="FFFFFF" w:themeColor="background1"/>
              </w:rPr>
            </w:pPr>
            <w:del w:id="3795" w:author="Samuel Dent" w:date="2015-11-19T08:27:00Z">
              <w:r w:rsidRPr="0017327F" w:rsidDel="006603C3">
                <w:rPr>
                  <w:b/>
                  <w:color w:val="FFFFFF" w:themeColor="background1"/>
                </w:rPr>
                <w:delText>AFUE(base)</w:delText>
              </w:r>
            </w:del>
          </w:p>
        </w:tc>
      </w:tr>
      <w:tr w:rsidR="00081C7F" w:rsidRPr="0017327F" w:rsidDel="006603C3" w14:paraId="656E67ED" w14:textId="77777777" w:rsidTr="00C04E8D">
        <w:trPr>
          <w:trHeight w:val="262"/>
          <w:jc w:val="center"/>
          <w:del w:id="3796" w:author="Samuel Dent" w:date="2015-11-19T08:27:00Z"/>
        </w:trPr>
        <w:tc>
          <w:tcPr>
            <w:tcW w:w="2547" w:type="dxa"/>
            <w:shd w:val="clear" w:color="auto" w:fill="auto"/>
          </w:tcPr>
          <w:p w14:paraId="5BA43E04" w14:textId="77777777" w:rsidR="00081C7F" w:rsidRPr="0017327F" w:rsidDel="006603C3" w:rsidRDefault="00081C7F" w:rsidP="00C04E8D">
            <w:pPr>
              <w:rPr>
                <w:del w:id="3797" w:author="Samuel Dent" w:date="2015-11-19T08:27:00Z"/>
                <w:rFonts w:eastAsiaTheme="minorHAnsi"/>
              </w:rPr>
            </w:pPr>
            <w:del w:id="3798" w:author="Samuel Dent" w:date="2015-11-19T08:27:00Z">
              <w:r w:rsidRPr="0017327F" w:rsidDel="006603C3">
                <w:rPr>
                  <w:rFonts w:eastAsiaTheme="minorHAnsi"/>
                </w:rPr>
                <w:delText>June 2012 – May 2013</w:delText>
              </w:r>
            </w:del>
          </w:p>
        </w:tc>
        <w:tc>
          <w:tcPr>
            <w:tcW w:w="1260" w:type="dxa"/>
            <w:shd w:val="clear" w:color="auto" w:fill="auto"/>
          </w:tcPr>
          <w:p w14:paraId="46EBF6F8" w14:textId="77777777" w:rsidR="00081C7F" w:rsidRPr="0017327F" w:rsidDel="006603C3" w:rsidRDefault="00081C7F" w:rsidP="00C04E8D">
            <w:pPr>
              <w:jc w:val="center"/>
              <w:rPr>
                <w:del w:id="3799" w:author="Samuel Dent" w:date="2015-11-19T08:27:00Z"/>
                <w:rFonts w:eastAsiaTheme="minorHAnsi"/>
              </w:rPr>
            </w:pPr>
            <w:del w:id="3800" w:author="Samuel Dent" w:date="2015-11-19T08:27:00Z">
              <w:r w:rsidRPr="0017327F" w:rsidDel="006603C3">
                <w:rPr>
                  <w:rFonts w:eastAsiaTheme="minorHAnsi"/>
                </w:rPr>
                <w:delText>80%</w:delText>
              </w:r>
            </w:del>
          </w:p>
        </w:tc>
      </w:tr>
      <w:tr w:rsidR="00081C7F" w:rsidRPr="0017327F" w:rsidDel="006603C3" w14:paraId="01ADED7E" w14:textId="77777777" w:rsidTr="00C04E8D">
        <w:trPr>
          <w:trHeight w:val="262"/>
          <w:jc w:val="center"/>
          <w:del w:id="3801" w:author="Samuel Dent" w:date="2015-11-19T08:27:00Z"/>
        </w:trPr>
        <w:tc>
          <w:tcPr>
            <w:tcW w:w="2547" w:type="dxa"/>
            <w:shd w:val="clear" w:color="auto" w:fill="auto"/>
          </w:tcPr>
          <w:p w14:paraId="5795D526" w14:textId="77777777" w:rsidR="00081C7F" w:rsidRPr="0017327F" w:rsidDel="006603C3" w:rsidRDefault="00081C7F" w:rsidP="00C04E8D">
            <w:pPr>
              <w:rPr>
                <w:del w:id="3802" w:author="Samuel Dent" w:date="2015-11-19T08:27:00Z"/>
                <w:rFonts w:eastAsiaTheme="minorHAnsi"/>
              </w:rPr>
            </w:pPr>
            <w:del w:id="3803" w:author="Samuel Dent" w:date="2015-11-19T08:27:00Z">
              <w:r w:rsidRPr="0017327F" w:rsidDel="006603C3">
                <w:rPr>
                  <w:rFonts w:eastAsiaTheme="minorHAnsi"/>
                </w:rPr>
                <w:delText>June 2013 on</w:delText>
              </w:r>
            </w:del>
          </w:p>
        </w:tc>
        <w:tc>
          <w:tcPr>
            <w:tcW w:w="1260" w:type="dxa"/>
            <w:shd w:val="clear" w:color="auto" w:fill="auto"/>
          </w:tcPr>
          <w:p w14:paraId="2A1EFBC8" w14:textId="77777777" w:rsidR="00081C7F" w:rsidRPr="0017327F" w:rsidDel="006603C3" w:rsidRDefault="00081C7F" w:rsidP="00C04E8D">
            <w:pPr>
              <w:jc w:val="center"/>
              <w:rPr>
                <w:del w:id="3804" w:author="Samuel Dent" w:date="2015-11-19T08:27:00Z"/>
                <w:rFonts w:eastAsiaTheme="minorHAnsi"/>
              </w:rPr>
            </w:pPr>
            <w:del w:id="3805" w:author="Samuel Dent" w:date="2015-11-19T08:27:00Z">
              <w:r w:rsidRPr="0017327F" w:rsidDel="006603C3">
                <w:rPr>
                  <w:rFonts w:eastAsiaTheme="minorHAnsi"/>
                </w:rPr>
                <w:delText>82%</w:delText>
              </w:r>
            </w:del>
          </w:p>
        </w:tc>
      </w:tr>
    </w:tbl>
    <w:p w14:paraId="087CB958" w14:textId="77777777" w:rsidR="00081C7F" w:rsidRPr="00A05FC2" w:rsidRDefault="00081C7F" w:rsidP="00081C7F">
      <w:pPr>
        <w:spacing w:before="120"/>
        <w:ind w:left="720"/>
        <w:rPr>
          <w:rFonts w:cstheme="minorHAnsi"/>
          <w:noProof/>
          <w:szCs w:val="20"/>
        </w:rPr>
      </w:pPr>
      <w:r w:rsidRPr="00A05FC2">
        <w:rPr>
          <w:rFonts w:cstheme="minorHAnsi"/>
          <w:noProof/>
          <w:szCs w:val="20"/>
        </w:rPr>
        <w:t>AFUE(eff)</w:t>
      </w:r>
      <w:r w:rsidRPr="00A05FC2">
        <w:rPr>
          <w:rFonts w:cstheme="minorHAnsi"/>
          <w:noProof/>
          <w:szCs w:val="20"/>
        </w:rPr>
        <w:tab/>
        <w:t>= Efficent Boiler Annual Fuel Utilization Efficiency Rating</w:t>
      </w:r>
    </w:p>
    <w:p w14:paraId="33DF0BC9" w14:textId="77777777" w:rsidR="00081C7F" w:rsidRPr="00A05FC2" w:rsidRDefault="00081C7F" w:rsidP="00081C7F">
      <w:pPr>
        <w:ind w:left="720"/>
        <w:rPr>
          <w:rFonts w:cstheme="minorHAnsi"/>
          <w:szCs w:val="20"/>
        </w:rPr>
      </w:pPr>
      <w:r w:rsidRPr="00A05FC2">
        <w:rPr>
          <w:rFonts w:cstheme="minorHAnsi"/>
          <w:noProof/>
          <w:szCs w:val="20"/>
        </w:rPr>
        <w:t xml:space="preserve"> </w:t>
      </w:r>
      <w:r w:rsidRPr="00A05FC2">
        <w:rPr>
          <w:rFonts w:cstheme="minorHAnsi"/>
          <w:noProof/>
          <w:szCs w:val="20"/>
        </w:rPr>
        <w:tab/>
      </w:r>
      <w:r w:rsidRPr="00A05FC2">
        <w:rPr>
          <w:rFonts w:cstheme="minorHAnsi"/>
          <w:noProof/>
          <w:szCs w:val="20"/>
        </w:rPr>
        <w:tab/>
        <w:t xml:space="preserve">= Actual. If unknown, use defaults </w:t>
      </w:r>
      <w:r w:rsidRPr="00A05FC2">
        <w:rPr>
          <w:rFonts w:cstheme="minorHAnsi"/>
          <w:szCs w:val="20"/>
        </w:rPr>
        <w:t>dependent</w:t>
      </w:r>
      <w:r w:rsidRPr="000B7BB6">
        <w:rPr>
          <w:rStyle w:val="FootnoteReference"/>
          <w:rFonts w:cstheme="minorHAnsi"/>
          <w:szCs w:val="20"/>
        </w:rPr>
        <w:footnoteReference w:id="283"/>
      </w:r>
      <w:r w:rsidRPr="00A05FC2">
        <w:rPr>
          <w:rFonts w:cstheme="minorHAnsi"/>
          <w:szCs w:val="20"/>
        </w:rPr>
        <w:t xml:space="preserve"> on tier as listed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845"/>
        <w:gridCol w:w="1166"/>
        <w:tblGridChange w:id="3806">
          <w:tblGrid>
            <w:gridCol w:w="2845"/>
            <w:gridCol w:w="1166"/>
          </w:tblGrid>
        </w:tblGridChange>
      </w:tblGrid>
      <w:tr w:rsidR="00081C7F" w:rsidRPr="0017327F" w14:paraId="25DF5EBE" w14:textId="77777777" w:rsidTr="00C04E8D">
        <w:trPr>
          <w:trHeight w:val="262"/>
          <w:tblHeader/>
          <w:jc w:val="center"/>
        </w:trPr>
        <w:tc>
          <w:tcPr>
            <w:tcW w:w="2845" w:type="dxa"/>
            <w:shd w:val="clear" w:color="auto" w:fill="7F7F7F" w:themeFill="text1" w:themeFillTint="80"/>
            <w:vAlign w:val="center"/>
          </w:tcPr>
          <w:p w14:paraId="0ED3EBF0" w14:textId="77777777" w:rsidR="00081C7F" w:rsidRPr="0017327F" w:rsidRDefault="00081C7F" w:rsidP="00C04E8D">
            <w:pPr>
              <w:jc w:val="center"/>
              <w:rPr>
                <w:rFonts w:eastAsiaTheme="minorHAnsi"/>
                <w:b/>
                <w:color w:val="FFFFFF" w:themeColor="background1"/>
              </w:rPr>
            </w:pPr>
            <w:r w:rsidRPr="0017327F">
              <w:rPr>
                <w:rFonts w:eastAsiaTheme="minorHAnsi"/>
                <w:b/>
                <w:color w:val="FFFFFF" w:themeColor="background1"/>
              </w:rPr>
              <w:t>Measure Type</w:t>
            </w:r>
          </w:p>
        </w:tc>
        <w:tc>
          <w:tcPr>
            <w:tcW w:w="1166" w:type="dxa"/>
            <w:shd w:val="clear" w:color="auto" w:fill="7F7F7F" w:themeFill="text1" w:themeFillTint="80"/>
            <w:vAlign w:val="center"/>
          </w:tcPr>
          <w:p w14:paraId="730F1D2E" w14:textId="77777777" w:rsidR="00081C7F" w:rsidRPr="0017327F" w:rsidRDefault="00081C7F" w:rsidP="00C04E8D">
            <w:pPr>
              <w:jc w:val="center"/>
              <w:rPr>
                <w:rFonts w:eastAsiaTheme="minorHAnsi"/>
                <w:b/>
                <w:color w:val="FFFFFF" w:themeColor="background1"/>
              </w:rPr>
            </w:pPr>
            <w:r w:rsidRPr="0017327F">
              <w:rPr>
                <w:b/>
                <w:color w:val="FFFFFF" w:themeColor="background1"/>
              </w:rPr>
              <w:t>AFUE(eff)</w:t>
            </w:r>
          </w:p>
        </w:tc>
      </w:tr>
      <w:tr w:rsidR="00081C7F" w:rsidRPr="0017327F" w14:paraId="7AD35EF1" w14:textId="77777777" w:rsidTr="00943B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ExChange w:id="3807" w:author="Stephanie Baer" w:date="2016-01-21T13:55: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Ex>
          </w:tblPrExChange>
        </w:tblPrEx>
        <w:trPr>
          <w:trHeight w:val="262"/>
          <w:jc w:val="center"/>
          <w:trPrChange w:id="3808" w:author="Stephanie Baer" w:date="2016-01-21T13:55:00Z">
            <w:trPr>
              <w:trHeight w:val="262"/>
              <w:jc w:val="center"/>
            </w:trPr>
          </w:trPrChange>
        </w:trPr>
        <w:tc>
          <w:tcPr>
            <w:tcW w:w="2845" w:type="dxa"/>
            <w:shd w:val="clear" w:color="auto" w:fill="auto"/>
            <w:vAlign w:val="center"/>
            <w:tcPrChange w:id="3809" w:author="Stephanie Baer" w:date="2016-01-21T13:55:00Z">
              <w:tcPr>
                <w:tcW w:w="2845" w:type="dxa"/>
                <w:shd w:val="clear" w:color="auto" w:fill="auto"/>
              </w:tcPr>
            </w:tcPrChange>
          </w:tcPr>
          <w:p w14:paraId="054265FC" w14:textId="77777777" w:rsidR="00081C7F" w:rsidRPr="0017327F" w:rsidRDefault="00081C7F">
            <w:pPr>
              <w:jc w:val="left"/>
              <w:rPr>
                <w:rFonts w:eastAsiaTheme="minorHAnsi"/>
              </w:rPr>
              <w:pPrChange w:id="3810" w:author="Stephanie Baer" w:date="2016-01-21T13:55:00Z">
                <w:pPr/>
              </w:pPrChange>
            </w:pPr>
            <w:r w:rsidRPr="0017327F">
              <w:rPr>
                <w:rFonts w:eastAsiaTheme="minorHAnsi"/>
              </w:rPr>
              <w:t xml:space="preserve">ENERGY STAR® </w:t>
            </w:r>
          </w:p>
        </w:tc>
        <w:tc>
          <w:tcPr>
            <w:tcW w:w="1166" w:type="dxa"/>
            <w:shd w:val="clear" w:color="auto" w:fill="auto"/>
            <w:vAlign w:val="center"/>
            <w:tcPrChange w:id="3811" w:author="Stephanie Baer" w:date="2016-01-21T13:55:00Z">
              <w:tcPr>
                <w:tcW w:w="1166" w:type="dxa"/>
                <w:shd w:val="clear" w:color="auto" w:fill="auto"/>
              </w:tcPr>
            </w:tcPrChange>
          </w:tcPr>
          <w:p w14:paraId="5F4F288C" w14:textId="77777777" w:rsidR="00081C7F" w:rsidRPr="0017327F" w:rsidRDefault="00081C7F">
            <w:pPr>
              <w:jc w:val="center"/>
              <w:rPr>
                <w:rFonts w:eastAsiaTheme="minorHAnsi"/>
              </w:rPr>
            </w:pPr>
            <w:r w:rsidRPr="0017327F">
              <w:rPr>
                <w:rFonts w:eastAsiaTheme="minorHAnsi"/>
              </w:rPr>
              <w:t>87.5%</w:t>
            </w:r>
          </w:p>
        </w:tc>
      </w:tr>
      <w:tr w:rsidR="00081C7F" w:rsidRPr="0017327F" w14:paraId="0B34492F" w14:textId="77777777" w:rsidTr="00943B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ExChange w:id="3812" w:author="Stephanie Baer" w:date="2016-01-21T13:55: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Ex>
          </w:tblPrExChange>
        </w:tblPrEx>
        <w:trPr>
          <w:trHeight w:val="262"/>
          <w:jc w:val="center"/>
          <w:trPrChange w:id="3813" w:author="Stephanie Baer" w:date="2016-01-21T13:55:00Z">
            <w:trPr>
              <w:trHeight w:val="262"/>
              <w:jc w:val="center"/>
            </w:trPr>
          </w:trPrChange>
        </w:trPr>
        <w:tc>
          <w:tcPr>
            <w:tcW w:w="2845" w:type="dxa"/>
            <w:shd w:val="clear" w:color="auto" w:fill="auto"/>
            <w:vAlign w:val="center"/>
            <w:tcPrChange w:id="3814" w:author="Stephanie Baer" w:date="2016-01-21T13:55:00Z">
              <w:tcPr>
                <w:tcW w:w="2845" w:type="dxa"/>
                <w:shd w:val="clear" w:color="auto" w:fill="auto"/>
              </w:tcPr>
            </w:tcPrChange>
          </w:tcPr>
          <w:p w14:paraId="19EE4CD2" w14:textId="77777777" w:rsidR="00081C7F" w:rsidRPr="0017327F" w:rsidRDefault="00081C7F">
            <w:pPr>
              <w:jc w:val="left"/>
              <w:rPr>
                <w:rFonts w:eastAsiaTheme="minorHAnsi"/>
              </w:rPr>
              <w:pPrChange w:id="3815" w:author="Stephanie Baer" w:date="2016-01-21T13:55:00Z">
                <w:pPr/>
              </w:pPrChange>
            </w:pPr>
            <w:r w:rsidRPr="0017327F">
              <w:rPr>
                <w:rFonts w:eastAsiaTheme="minorHAnsi"/>
              </w:rPr>
              <w:t>AFUE 90%</w:t>
            </w:r>
          </w:p>
        </w:tc>
        <w:tc>
          <w:tcPr>
            <w:tcW w:w="1166" w:type="dxa"/>
            <w:shd w:val="clear" w:color="auto" w:fill="auto"/>
            <w:vAlign w:val="center"/>
            <w:tcPrChange w:id="3816" w:author="Stephanie Baer" w:date="2016-01-21T13:55:00Z">
              <w:tcPr>
                <w:tcW w:w="1166" w:type="dxa"/>
                <w:shd w:val="clear" w:color="auto" w:fill="auto"/>
              </w:tcPr>
            </w:tcPrChange>
          </w:tcPr>
          <w:p w14:paraId="6605E522" w14:textId="77777777" w:rsidR="00081C7F" w:rsidRPr="0017327F" w:rsidRDefault="00081C7F">
            <w:pPr>
              <w:jc w:val="center"/>
              <w:rPr>
                <w:rFonts w:eastAsiaTheme="minorHAnsi"/>
              </w:rPr>
            </w:pPr>
            <w:r w:rsidRPr="0017327F">
              <w:rPr>
                <w:rFonts w:eastAsiaTheme="minorHAnsi"/>
              </w:rPr>
              <w:t>92.5%</w:t>
            </w:r>
          </w:p>
        </w:tc>
      </w:tr>
      <w:tr w:rsidR="00081C7F" w:rsidRPr="0017327F" w14:paraId="1F360A5D" w14:textId="77777777" w:rsidTr="00943B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ExChange w:id="3817" w:author="Stephanie Baer" w:date="2016-01-21T13:55: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Ex>
          </w:tblPrExChange>
        </w:tblPrEx>
        <w:trPr>
          <w:trHeight w:val="262"/>
          <w:jc w:val="center"/>
          <w:trPrChange w:id="3818" w:author="Stephanie Baer" w:date="2016-01-21T13:55:00Z">
            <w:trPr>
              <w:trHeight w:val="262"/>
              <w:jc w:val="center"/>
            </w:trPr>
          </w:trPrChange>
        </w:trPr>
        <w:tc>
          <w:tcPr>
            <w:tcW w:w="2845" w:type="dxa"/>
            <w:shd w:val="clear" w:color="auto" w:fill="auto"/>
            <w:vAlign w:val="center"/>
            <w:tcPrChange w:id="3819" w:author="Stephanie Baer" w:date="2016-01-21T13:55:00Z">
              <w:tcPr>
                <w:tcW w:w="2845" w:type="dxa"/>
                <w:shd w:val="clear" w:color="auto" w:fill="auto"/>
              </w:tcPr>
            </w:tcPrChange>
          </w:tcPr>
          <w:p w14:paraId="6FE83EE7" w14:textId="77777777" w:rsidR="00081C7F" w:rsidRPr="0017327F" w:rsidRDefault="00081C7F">
            <w:pPr>
              <w:jc w:val="left"/>
              <w:rPr>
                <w:rFonts w:eastAsiaTheme="minorHAnsi"/>
              </w:rPr>
              <w:pPrChange w:id="3820" w:author="Stephanie Baer" w:date="2016-01-21T13:55:00Z">
                <w:pPr/>
              </w:pPrChange>
            </w:pPr>
            <w:r w:rsidRPr="0017327F">
              <w:rPr>
                <w:rFonts w:eastAsiaTheme="minorHAnsi"/>
              </w:rPr>
              <w:t>AFUE 95%</w:t>
            </w:r>
          </w:p>
        </w:tc>
        <w:tc>
          <w:tcPr>
            <w:tcW w:w="1166" w:type="dxa"/>
            <w:shd w:val="clear" w:color="auto" w:fill="auto"/>
            <w:vAlign w:val="center"/>
            <w:tcPrChange w:id="3821" w:author="Stephanie Baer" w:date="2016-01-21T13:55:00Z">
              <w:tcPr>
                <w:tcW w:w="1166" w:type="dxa"/>
                <w:shd w:val="clear" w:color="auto" w:fill="auto"/>
              </w:tcPr>
            </w:tcPrChange>
          </w:tcPr>
          <w:p w14:paraId="3BC211EA" w14:textId="77777777" w:rsidR="00081C7F" w:rsidRPr="0017327F" w:rsidRDefault="00081C7F">
            <w:pPr>
              <w:jc w:val="center"/>
              <w:rPr>
                <w:rFonts w:eastAsiaTheme="minorHAnsi"/>
              </w:rPr>
            </w:pPr>
            <w:r w:rsidRPr="0017327F">
              <w:rPr>
                <w:rFonts w:eastAsiaTheme="minorHAnsi"/>
              </w:rPr>
              <w:t>95%</w:t>
            </w:r>
          </w:p>
        </w:tc>
      </w:tr>
    </w:tbl>
    <w:p w14:paraId="773848C8" w14:textId="77777777" w:rsidR="00081C7F" w:rsidRDefault="00081C7F" w:rsidP="00081C7F"/>
    <w:p w14:paraId="454D06EF" w14:textId="77777777" w:rsidR="00081C7F" w:rsidRPr="00A05FC2" w:rsidRDefault="00081C7F" w:rsidP="00081C7F">
      <w:r w:rsidRPr="00583CC5">
        <w:rPr>
          <w:noProof/>
        </w:rPr>
        <w:lastRenderedPageBreak/>
        <mc:AlternateContent>
          <mc:Choice Requires="wps">
            <w:drawing>
              <wp:inline distT="0" distB="0" distL="0" distR="0" wp14:anchorId="59FAF53C" wp14:editId="0B9EDC29">
                <wp:extent cx="5819887" cy="3104707"/>
                <wp:effectExtent l="0" t="0" r="28575" b="19685"/>
                <wp:docPr id="4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887" cy="3104707"/>
                        </a:xfrm>
                        <a:prstGeom prst="rect">
                          <a:avLst/>
                        </a:prstGeom>
                        <a:solidFill>
                          <a:srgbClr val="FFFFFF"/>
                        </a:solidFill>
                        <a:ln w="9525">
                          <a:solidFill>
                            <a:srgbClr val="000000"/>
                          </a:solidFill>
                          <a:miter lim="800000"/>
                          <a:headEnd/>
                          <a:tailEnd/>
                        </a:ln>
                      </wps:spPr>
                      <wps:txbx>
                        <w:txbxContent>
                          <w:p w14:paraId="70BE3B3D" w14:textId="77777777" w:rsidR="00F60751" w:rsidRDefault="00F60751" w:rsidP="00081C7F">
                            <w:pPr>
                              <w:rPr>
                                <w:rFonts w:cstheme="minorHAnsi"/>
                                <w:szCs w:val="20"/>
                              </w:rPr>
                            </w:pPr>
                            <w:r>
                              <w:rPr>
                                <w:rFonts w:cstheme="minorHAnsi"/>
                                <w:szCs w:val="20"/>
                              </w:rPr>
                              <w:t xml:space="preserve">Time of Sale: </w:t>
                            </w:r>
                          </w:p>
                          <w:p w14:paraId="4CF376BD" w14:textId="77777777" w:rsidR="00F60751" w:rsidRPr="002F2634" w:rsidRDefault="00F60751" w:rsidP="00081C7F">
                            <w:pPr>
                              <w:rPr>
                                <w:rFonts w:cstheme="minorHAnsi"/>
                                <w:szCs w:val="20"/>
                              </w:rPr>
                            </w:pPr>
                            <w:r w:rsidRPr="002F2634">
                              <w:rPr>
                                <w:rFonts w:cstheme="minorHAnsi"/>
                                <w:szCs w:val="20"/>
                              </w:rPr>
                              <w:t xml:space="preserve">For example, a default sized ENERGY STAR boiler purchased and installed near Springfield </w:t>
                            </w:r>
                            <w:del w:id="3822" w:author="Samuel Dent" w:date="2015-11-19T08:28:00Z">
                              <w:r w:rsidRPr="002F2634" w:rsidDel="006603C3">
                                <w:rPr>
                                  <w:rFonts w:cstheme="minorHAnsi"/>
                                  <w:szCs w:val="20"/>
                                </w:rPr>
                                <w:delText>in the year 2012</w:delText>
                              </w:r>
                            </w:del>
                          </w:p>
                          <w:p w14:paraId="331F19EF" w14:textId="77777777" w:rsidR="00F60751" w:rsidRPr="002F2634" w:rsidRDefault="00F60751" w:rsidP="00081C7F">
                            <w:pPr>
                              <w:ind w:left="1440"/>
                              <w:rPr>
                                <w:rFonts w:eastAsiaTheme="minorHAnsi" w:cstheme="minorHAnsi"/>
                                <w:color w:val="000000"/>
                                <w:szCs w:val="20"/>
                              </w:rPr>
                            </w:pPr>
                            <w:r w:rsidRPr="002F2634">
                              <w:rPr>
                                <w:rFonts w:cstheme="minorHAnsi"/>
                                <w:noProof/>
                                <w:szCs w:val="20"/>
                              </w:rPr>
                              <w:t>ΔTherms</w:t>
                            </w:r>
                            <w:r w:rsidRPr="002F2634">
                              <w:rPr>
                                <w:rFonts w:cstheme="minorHAnsi"/>
                                <w:noProof/>
                                <w:szCs w:val="20"/>
                              </w:rPr>
                              <w:tab/>
                              <w:t xml:space="preserve">= </w:t>
                            </w:r>
                            <w:del w:id="3823" w:author="Samuel Dent" w:date="2015-11-19T08:28:00Z">
                              <w:r w:rsidRPr="002F2634" w:rsidDel="006603C3">
                                <w:rPr>
                                  <w:rFonts w:cstheme="minorHAnsi"/>
                                  <w:noProof/>
                                  <w:szCs w:val="20"/>
                                </w:rPr>
                                <w:delText>(</w:delText>
                              </w:r>
                            </w:del>
                            <w:r w:rsidRPr="002F2634">
                              <w:rPr>
                                <w:rFonts w:cstheme="minorHAnsi"/>
                                <w:noProof/>
                                <w:szCs w:val="20"/>
                              </w:rPr>
                              <w:t>1043</w:t>
                            </w:r>
                            <w:del w:id="3824" w:author="Samuel Dent" w:date="2015-11-19T08:28:00Z">
                              <w:r w:rsidRPr="002F2634" w:rsidDel="006603C3">
                                <w:rPr>
                                  <w:rFonts w:cstheme="minorHAnsi"/>
                                  <w:noProof/>
                                  <w:szCs w:val="20"/>
                                </w:rPr>
                                <w:delText>)</w:delText>
                              </w:r>
                            </w:del>
                            <w:r w:rsidRPr="002F2634">
                              <w:rPr>
                                <w:rFonts w:cstheme="minorHAnsi"/>
                                <w:noProof/>
                                <w:szCs w:val="20"/>
                              </w:rPr>
                              <w:t xml:space="preserve"> * (1/0.8</w:t>
                            </w:r>
                            <w:ins w:id="3825" w:author="Samuel Dent" w:date="2015-11-19T08:28:00Z">
                              <w:r>
                                <w:rPr>
                                  <w:rFonts w:cstheme="minorHAnsi"/>
                                  <w:noProof/>
                                  <w:szCs w:val="20"/>
                                </w:rPr>
                                <w:t>2</w:t>
                              </w:r>
                            </w:ins>
                            <w:del w:id="3826" w:author="Samuel Dent" w:date="2015-11-19T08:28:00Z">
                              <w:r w:rsidRPr="002F2634" w:rsidDel="006603C3">
                                <w:rPr>
                                  <w:rFonts w:cstheme="minorHAnsi"/>
                                  <w:noProof/>
                                  <w:szCs w:val="20"/>
                                </w:rPr>
                                <w:delText>)</w:delText>
                              </w:r>
                            </w:del>
                            <w:r w:rsidRPr="002F2634">
                              <w:rPr>
                                <w:rFonts w:cstheme="minorHAnsi"/>
                                <w:noProof/>
                                <w:szCs w:val="20"/>
                              </w:rPr>
                              <w:t xml:space="preserve"> - 1/0.875)</w:t>
                            </w:r>
                          </w:p>
                          <w:p w14:paraId="4B32C788" w14:textId="77777777" w:rsidR="00F60751" w:rsidRDefault="00F60751" w:rsidP="00081C7F">
                            <w:pPr>
                              <w:ind w:left="3024" w:hanging="144"/>
                              <w:rPr>
                                <w:rFonts w:cstheme="minorHAnsi"/>
                                <w:noProof/>
                              </w:rPr>
                            </w:pPr>
                            <w:r w:rsidRPr="002F2634">
                              <w:rPr>
                                <w:rFonts w:cstheme="minorHAnsi"/>
                                <w:noProof/>
                              </w:rPr>
                              <w:t xml:space="preserve">= </w:t>
                            </w:r>
                            <w:del w:id="3827" w:author="Samuel Dent" w:date="2015-11-19T08:28:00Z">
                              <w:r w:rsidRPr="002F2634" w:rsidDel="006603C3">
                                <w:rPr>
                                  <w:rFonts w:cstheme="minorHAnsi"/>
                                  <w:noProof/>
                                </w:rPr>
                                <w:delText xml:space="preserve">112 </w:delText>
                              </w:r>
                            </w:del>
                            <w:ins w:id="3828" w:author="Samuel Dent" w:date="2015-11-19T08:28:00Z">
                              <w:r>
                                <w:rPr>
                                  <w:rFonts w:cstheme="minorHAnsi"/>
                                  <w:noProof/>
                                </w:rPr>
                                <w:t>80.0</w:t>
                              </w:r>
                              <w:r w:rsidRPr="002F2634">
                                <w:rPr>
                                  <w:rFonts w:cstheme="minorHAnsi"/>
                                  <w:noProof/>
                                </w:rPr>
                                <w:t xml:space="preserve"> </w:t>
                              </w:r>
                            </w:ins>
                            <w:r w:rsidRPr="002F2634">
                              <w:rPr>
                                <w:rFonts w:cstheme="minorHAnsi"/>
                                <w:noProof/>
                              </w:rPr>
                              <w:t>Therms</w:t>
                            </w:r>
                          </w:p>
                          <w:p w14:paraId="761D80D9" w14:textId="77777777" w:rsidR="00F60751" w:rsidRDefault="00F60751" w:rsidP="00081C7F">
                            <w:pPr>
                              <w:ind w:left="144" w:hanging="144"/>
                              <w:rPr>
                                <w:rFonts w:cstheme="minorHAnsi"/>
                                <w:noProof/>
                              </w:rPr>
                            </w:pPr>
                            <w:r>
                              <w:rPr>
                                <w:rFonts w:cstheme="minorHAnsi"/>
                                <w:noProof/>
                              </w:rPr>
                              <w:t>Early Replacement:</w:t>
                            </w:r>
                          </w:p>
                          <w:p w14:paraId="64E4F9DE" w14:textId="77777777" w:rsidR="00F60751" w:rsidRDefault="00F60751" w:rsidP="00081C7F">
                            <w:pPr>
                              <w:ind w:left="144" w:hanging="144"/>
                              <w:rPr>
                                <w:rFonts w:cstheme="minorHAnsi"/>
                                <w:noProof/>
                              </w:rPr>
                            </w:pPr>
                            <w:r>
                              <w:rPr>
                                <w:rFonts w:cstheme="minorHAnsi"/>
                                <w:noProof/>
                              </w:rPr>
                              <w:t>For example, an existing function boiler with unknown efficiency is replaced with an ENERGY STAR boiler purchased and installed in Springfield</w:t>
                            </w:r>
                            <w:del w:id="3829" w:author="Samuel Dent" w:date="2015-11-19T08:28:00Z">
                              <w:r w:rsidDel="006603C3">
                                <w:rPr>
                                  <w:rFonts w:cstheme="minorHAnsi"/>
                                  <w:noProof/>
                                </w:rPr>
                                <w:delText xml:space="preserve"> in 2013</w:delText>
                              </w:r>
                            </w:del>
                            <w:r>
                              <w:rPr>
                                <w:rFonts w:cstheme="minorHAnsi"/>
                                <w:noProof/>
                              </w:rPr>
                              <w:t>.</w:t>
                            </w:r>
                          </w:p>
                          <w:p w14:paraId="3F52AF5C" w14:textId="77777777" w:rsidR="00F60751" w:rsidRPr="000B7BB6" w:rsidRDefault="00F60751" w:rsidP="00081C7F">
                            <w:pPr>
                              <w:ind w:left="1440" w:hanging="720"/>
                              <w:rPr>
                                <w:rFonts w:cstheme="minorHAnsi"/>
                                <w:noProof/>
                              </w:rPr>
                            </w:pPr>
                            <w:r w:rsidRPr="00A05FC2">
                              <w:rPr>
                                <w:rFonts w:cstheme="minorHAnsi"/>
                                <w:noProof/>
                              </w:rPr>
                              <w:t xml:space="preserve">ΔTherms </w:t>
                            </w:r>
                            <w:r w:rsidRPr="000B7BB6">
                              <w:rPr>
                                <w:rFonts w:cstheme="minorHAnsi"/>
                                <w:noProof/>
                              </w:rPr>
                              <w:t>for remain</w:t>
                            </w:r>
                            <w:r>
                              <w:rPr>
                                <w:rFonts w:cstheme="minorHAnsi"/>
                                <w:noProof/>
                              </w:rPr>
                              <w:t>ing life of existing unit (1st 8</w:t>
                            </w:r>
                            <w:r w:rsidRPr="000B7BB6">
                              <w:rPr>
                                <w:rFonts w:cstheme="minorHAnsi"/>
                                <w:noProof/>
                              </w:rPr>
                              <w:t xml:space="preserve"> years):</w:t>
                            </w:r>
                          </w:p>
                          <w:p w14:paraId="621E43F9" w14:textId="77777777" w:rsidR="00F60751" w:rsidRDefault="00F60751" w:rsidP="00081C7F">
                            <w:pPr>
                              <w:ind w:left="1440"/>
                              <w:rPr>
                                <w:rFonts w:cstheme="minorHAnsi"/>
                                <w:noProof/>
                              </w:rPr>
                            </w:pPr>
                            <w:r w:rsidRPr="00A05FC2">
                              <w:rPr>
                                <w:rFonts w:cstheme="minorHAnsi"/>
                                <w:noProof/>
                              </w:rPr>
                              <w:t xml:space="preserve">= </w:t>
                            </w:r>
                            <w:r>
                              <w:rPr>
                                <w:rFonts w:cstheme="minorHAnsi"/>
                                <w:noProof/>
                              </w:rPr>
                              <w:t xml:space="preserve">1043 * (1/0.616 – 1/0.875) </w:t>
                            </w:r>
                          </w:p>
                          <w:p w14:paraId="3E228258" w14:textId="77777777" w:rsidR="00F60751" w:rsidRDefault="00F60751" w:rsidP="00081C7F">
                            <w:pPr>
                              <w:ind w:left="1440"/>
                              <w:rPr>
                                <w:rFonts w:cstheme="minorHAnsi"/>
                                <w:noProof/>
                              </w:rPr>
                            </w:pPr>
                            <w:r>
                              <w:rPr>
                                <w:rFonts w:cstheme="minorHAnsi"/>
                                <w:noProof/>
                              </w:rPr>
                              <w:t>= 501 Therms</w:t>
                            </w:r>
                          </w:p>
                          <w:p w14:paraId="4CEF5078" w14:textId="77777777" w:rsidR="00F60751" w:rsidRPr="000B7BB6" w:rsidRDefault="00F60751" w:rsidP="00081C7F">
                            <w:pPr>
                              <w:ind w:left="1440" w:hanging="720"/>
                              <w:rPr>
                                <w:rFonts w:cstheme="minorHAnsi"/>
                                <w:noProof/>
                              </w:rPr>
                            </w:pPr>
                            <w:r w:rsidRPr="00A05FC2">
                              <w:rPr>
                                <w:rFonts w:cstheme="minorHAnsi"/>
                                <w:noProof/>
                              </w:rPr>
                              <w:t xml:space="preserve">ΔTherms </w:t>
                            </w:r>
                            <w:r w:rsidRPr="000B7BB6">
                              <w:rPr>
                                <w:rFonts w:cstheme="minorHAnsi"/>
                                <w:noProof/>
                              </w:rPr>
                              <w:t xml:space="preserve">for remaining measure life (next </w:t>
                            </w:r>
                            <w:r>
                              <w:rPr>
                                <w:rFonts w:cstheme="minorHAnsi"/>
                                <w:noProof/>
                              </w:rPr>
                              <w:t>17</w:t>
                            </w:r>
                            <w:r w:rsidRPr="000B7BB6">
                              <w:rPr>
                                <w:rFonts w:cstheme="minorHAnsi"/>
                                <w:noProof/>
                              </w:rPr>
                              <w:t xml:space="preserve"> years):</w:t>
                            </w:r>
                          </w:p>
                          <w:p w14:paraId="13EEF805" w14:textId="77777777" w:rsidR="00F60751" w:rsidRPr="002F2634" w:rsidRDefault="00F60751" w:rsidP="00081C7F">
                            <w:pPr>
                              <w:ind w:left="1440"/>
                              <w:rPr>
                                <w:rFonts w:eastAsiaTheme="minorHAnsi" w:cstheme="minorHAnsi"/>
                                <w:color w:val="000000"/>
                                <w:szCs w:val="20"/>
                              </w:rPr>
                            </w:pPr>
                            <w:r w:rsidRPr="002F2634">
                              <w:rPr>
                                <w:rFonts w:cstheme="minorHAnsi"/>
                                <w:noProof/>
                                <w:szCs w:val="20"/>
                              </w:rPr>
                              <w:t>= (1043) * (1/0.8</w:t>
                            </w:r>
                            <w:r>
                              <w:rPr>
                                <w:rFonts w:cstheme="minorHAnsi"/>
                                <w:noProof/>
                                <w:szCs w:val="20"/>
                              </w:rPr>
                              <w:t>2</w:t>
                            </w:r>
                            <w:r w:rsidRPr="002F2634">
                              <w:rPr>
                                <w:rFonts w:cstheme="minorHAnsi"/>
                                <w:noProof/>
                                <w:szCs w:val="20"/>
                              </w:rPr>
                              <w:t xml:space="preserve"> - 1/0.875)</w:t>
                            </w:r>
                          </w:p>
                          <w:p w14:paraId="51AD84EC" w14:textId="77777777" w:rsidR="00F60751" w:rsidRDefault="00F60751" w:rsidP="00081C7F">
                            <w:pPr>
                              <w:ind w:left="720" w:firstLine="720"/>
                              <w:rPr>
                                <w:rFonts w:cstheme="minorHAnsi"/>
                                <w:noProof/>
                              </w:rPr>
                            </w:pPr>
                            <w:r w:rsidRPr="002F2634">
                              <w:rPr>
                                <w:rFonts w:cstheme="minorHAnsi"/>
                                <w:noProof/>
                              </w:rPr>
                              <w:t xml:space="preserve">= </w:t>
                            </w:r>
                            <w:r>
                              <w:rPr>
                                <w:rFonts w:cstheme="minorHAnsi"/>
                                <w:noProof/>
                              </w:rPr>
                              <w:t>80.0</w:t>
                            </w:r>
                            <w:r w:rsidRPr="002F2634">
                              <w:rPr>
                                <w:rFonts w:cstheme="minorHAnsi"/>
                                <w:noProof/>
                              </w:rPr>
                              <w:t xml:space="preserve"> Therms</w:t>
                            </w:r>
                          </w:p>
                          <w:p w14:paraId="08D138EA" w14:textId="77777777" w:rsidR="00F60751" w:rsidRPr="002F2634" w:rsidRDefault="00F60751" w:rsidP="00081C7F">
                            <w:pPr>
                              <w:ind w:left="3024" w:hanging="144"/>
                              <w:rPr>
                                <w:rFonts w:cstheme="minorHAnsi"/>
                                <w:noProof/>
                              </w:rPr>
                            </w:pPr>
                          </w:p>
                          <w:p w14:paraId="5D81210D" w14:textId="77777777" w:rsidR="00F60751" w:rsidRDefault="00F60751" w:rsidP="00081C7F"/>
                        </w:txbxContent>
                      </wps:txbx>
                      <wps:bodyPr rot="0" vert="horz" wrap="square" lIns="91440" tIns="45720" rIns="91440" bIns="45720" anchor="t" anchorCtr="0">
                        <a:noAutofit/>
                      </wps:bodyPr>
                    </wps:wsp>
                  </a:graphicData>
                </a:graphic>
              </wp:inline>
            </w:drawing>
          </mc:Choice>
          <mc:Fallback>
            <w:pict>
              <v:shape w14:anchorId="59FAF53C" id="_x0000_s1052" type="#_x0000_t202" style="width:458.25pt;height:24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">
                <v:textbox>
                  <w:txbxContent>
                    <w:p w14:paraId="70BE3B3D" w14:textId="77777777" w:rsidR="00F60751" w:rsidRDefault="00F60751" w:rsidP="00081C7F">
                      <w:pPr>
                        <w:rPr>
                          <w:rFonts w:cstheme="minorHAnsi"/>
                          <w:szCs w:val="20"/>
                        </w:rPr>
                      </w:pPr>
                      <w:r>
                        <w:rPr>
                          <w:rFonts w:cstheme="minorHAnsi"/>
                          <w:szCs w:val="20"/>
                        </w:rPr>
                        <w:t xml:space="preserve">Time of Sale: </w:t>
                      </w:r>
                    </w:p>
                    <w:p w14:paraId="4CF376BD" w14:textId="77777777" w:rsidR="00F60751" w:rsidRPr="002F2634" w:rsidRDefault="00F60751" w:rsidP="00081C7F">
                      <w:pPr>
                        <w:rPr>
                          <w:rFonts w:cstheme="minorHAnsi"/>
                          <w:szCs w:val="20"/>
                        </w:rPr>
                      </w:pPr>
                      <w:r w:rsidRPr="002F2634">
                        <w:rPr>
                          <w:rFonts w:cstheme="minorHAnsi"/>
                          <w:szCs w:val="20"/>
                        </w:rPr>
                        <w:t xml:space="preserve">For example, a default sized ENERGY STAR boiler purchased and installed near Springfield </w:t>
                      </w:r>
                      <w:del w:id="3830" w:author="Samuel Dent" w:date="2015-11-19T08:28:00Z">
                        <w:r w:rsidRPr="002F2634" w:rsidDel="006603C3">
                          <w:rPr>
                            <w:rFonts w:cstheme="minorHAnsi"/>
                            <w:szCs w:val="20"/>
                          </w:rPr>
                          <w:delText>in the year 2012</w:delText>
                        </w:r>
                      </w:del>
                    </w:p>
                    <w:p w14:paraId="331F19EF" w14:textId="77777777" w:rsidR="00F60751" w:rsidRPr="002F2634" w:rsidRDefault="00F60751" w:rsidP="00081C7F">
                      <w:pPr>
                        <w:ind w:left="1440"/>
                        <w:rPr>
                          <w:rFonts w:eastAsiaTheme="minorHAnsi" w:cstheme="minorHAnsi"/>
                          <w:color w:val="000000"/>
                          <w:szCs w:val="20"/>
                        </w:rPr>
                      </w:pPr>
                      <w:r w:rsidRPr="002F2634">
                        <w:rPr>
                          <w:rFonts w:cstheme="minorHAnsi"/>
                          <w:noProof/>
                          <w:szCs w:val="20"/>
                        </w:rPr>
                        <w:t>ΔTherms</w:t>
                      </w:r>
                      <w:r w:rsidRPr="002F2634">
                        <w:rPr>
                          <w:rFonts w:cstheme="minorHAnsi"/>
                          <w:noProof/>
                          <w:szCs w:val="20"/>
                        </w:rPr>
                        <w:tab/>
                        <w:t xml:space="preserve">= </w:t>
                      </w:r>
                      <w:del w:id="3831" w:author="Samuel Dent" w:date="2015-11-19T08:28:00Z">
                        <w:r w:rsidRPr="002F2634" w:rsidDel="006603C3">
                          <w:rPr>
                            <w:rFonts w:cstheme="minorHAnsi"/>
                            <w:noProof/>
                            <w:szCs w:val="20"/>
                          </w:rPr>
                          <w:delText>(</w:delText>
                        </w:r>
                      </w:del>
                      <w:r w:rsidRPr="002F2634">
                        <w:rPr>
                          <w:rFonts w:cstheme="minorHAnsi"/>
                          <w:noProof/>
                          <w:szCs w:val="20"/>
                        </w:rPr>
                        <w:t>1043</w:t>
                      </w:r>
                      <w:del w:id="3832" w:author="Samuel Dent" w:date="2015-11-19T08:28:00Z">
                        <w:r w:rsidRPr="002F2634" w:rsidDel="006603C3">
                          <w:rPr>
                            <w:rFonts w:cstheme="minorHAnsi"/>
                            <w:noProof/>
                            <w:szCs w:val="20"/>
                          </w:rPr>
                          <w:delText>)</w:delText>
                        </w:r>
                      </w:del>
                      <w:r w:rsidRPr="002F2634">
                        <w:rPr>
                          <w:rFonts w:cstheme="minorHAnsi"/>
                          <w:noProof/>
                          <w:szCs w:val="20"/>
                        </w:rPr>
                        <w:t xml:space="preserve"> * (1/0.8</w:t>
                      </w:r>
                      <w:ins w:id="3833" w:author="Samuel Dent" w:date="2015-11-19T08:28:00Z">
                        <w:r>
                          <w:rPr>
                            <w:rFonts w:cstheme="minorHAnsi"/>
                            <w:noProof/>
                            <w:szCs w:val="20"/>
                          </w:rPr>
                          <w:t>2</w:t>
                        </w:r>
                      </w:ins>
                      <w:del w:id="3834" w:author="Samuel Dent" w:date="2015-11-19T08:28:00Z">
                        <w:r w:rsidRPr="002F2634" w:rsidDel="006603C3">
                          <w:rPr>
                            <w:rFonts w:cstheme="minorHAnsi"/>
                            <w:noProof/>
                            <w:szCs w:val="20"/>
                          </w:rPr>
                          <w:delText>)</w:delText>
                        </w:r>
                      </w:del>
                      <w:r w:rsidRPr="002F2634">
                        <w:rPr>
                          <w:rFonts w:cstheme="minorHAnsi"/>
                          <w:noProof/>
                          <w:szCs w:val="20"/>
                        </w:rPr>
                        <w:t xml:space="preserve"> - 1/0.875)</w:t>
                      </w:r>
                    </w:p>
                    <w:p w14:paraId="4B32C788" w14:textId="77777777" w:rsidR="00F60751" w:rsidRDefault="00F60751" w:rsidP="00081C7F">
                      <w:pPr>
                        <w:ind w:left="3024" w:hanging="144"/>
                        <w:rPr>
                          <w:rFonts w:cstheme="minorHAnsi"/>
                          <w:noProof/>
                        </w:rPr>
                      </w:pPr>
                      <w:r w:rsidRPr="002F2634">
                        <w:rPr>
                          <w:rFonts w:cstheme="minorHAnsi"/>
                          <w:noProof/>
                        </w:rPr>
                        <w:t xml:space="preserve">= </w:t>
                      </w:r>
                      <w:del w:id="3835" w:author="Samuel Dent" w:date="2015-11-19T08:28:00Z">
                        <w:r w:rsidRPr="002F2634" w:rsidDel="006603C3">
                          <w:rPr>
                            <w:rFonts w:cstheme="minorHAnsi"/>
                            <w:noProof/>
                          </w:rPr>
                          <w:delText xml:space="preserve">112 </w:delText>
                        </w:r>
                      </w:del>
                      <w:ins w:id="3836" w:author="Samuel Dent" w:date="2015-11-19T08:28:00Z">
                        <w:r>
                          <w:rPr>
                            <w:rFonts w:cstheme="minorHAnsi"/>
                            <w:noProof/>
                          </w:rPr>
                          <w:t>80.0</w:t>
                        </w:r>
                        <w:r w:rsidRPr="002F2634">
                          <w:rPr>
                            <w:rFonts w:cstheme="minorHAnsi"/>
                            <w:noProof/>
                          </w:rPr>
                          <w:t xml:space="preserve"> </w:t>
                        </w:r>
                      </w:ins>
                      <w:r w:rsidRPr="002F2634">
                        <w:rPr>
                          <w:rFonts w:cstheme="minorHAnsi"/>
                          <w:noProof/>
                        </w:rPr>
                        <w:t>Therms</w:t>
                      </w:r>
                    </w:p>
                    <w:p w14:paraId="761D80D9" w14:textId="77777777" w:rsidR="00F60751" w:rsidRDefault="00F60751" w:rsidP="00081C7F">
                      <w:pPr>
                        <w:ind w:left="144" w:hanging="144"/>
                        <w:rPr>
                          <w:rFonts w:cstheme="minorHAnsi"/>
                          <w:noProof/>
                        </w:rPr>
                      </w:pPr>
                      <w:r>
                        <w:rPr>
                          <w:rFonts w:cstheme="minorHAnsi"/>
                          <w:noProof/>
                        </w:rPr>
                        <w:t>Early Replacement:</w:t>
                      </w:r>
                    </w:p>
                    <w:p w14:paraId="64E4F9DE" w14:textId="77777777" w:rsidR="00F60751" w:rsidRDefault="00F60751" w:rsidP="00081C7F">
                      <w:pPr>
                        <w:ind w:left="144" w:hanging="144"/>
                        <w:rPr>
                          <w:rFonts w:cstheme="minorHAnsi"/>
                          <w:noProof/>
                        </w:rPr>
                      </w:pPr>
                      <w:r>
                        <w:rPr>
                          <w:rFonts w:cstheme="minorHAnsi"/>
                          <w:noProof/>
                        </w:rPr>
                        <w:t>For example, an existing function boiler with unknown efficiency is replaced with an ENERGY STAR boiler purchased and installed in Springfield</w:t>
                      </w:r>
                      <w:del w:id="3837" w:author="Samuel Dent" w:date="2015-11-19T08:28:00Z">
                        <w:r w:rsidDel="006603C3">
                          <w:rPr>
                            <w:rFonts w:cstheme="minorHAnsi"/>
                            <w:noProof/>
                          </w:rPr>
                          <w:delText xml:space="preserve"> in 2013</w:delText>
                        </w:r>
                      </w:del>
                      <w:r>
                        <w:rPr>
                          <w:rFonts w:cstheme="minorHAnsi"/>
                          <w:noProof/>
                        </w:rPr>
                        <w:t>.</w:t>
                      </w:r>
                    </w:p>
                    <w:p w14:paraId="3F52AF5C" w14:textId="77777777" w:rsidR="00F60751" w:rsidRPr="000B7BB6" w:rsidRDefault="00F60751" w:rsidP="00081C7F">
                      <w:pPr>
                        <w:ind w:left="1440" w:hanging="720"/>
                        <w:rPr>
                          <w:rFonts w:cstheme="minorHAnsi"/>
                          <w:noProof/>
                        </w:rPr>
                      </w:pPr>
                      <w:r w:rsidRPr="00A05FC2">
                        <w:rPr>
                          <w:rFonts w:cstheme="minorHAnsi"/>
                          <w:noProof/>
                        </w:rPr>
                        <w:t xml:space="preserve">ΔTherms </w:t>
                      </w:r>
                      <w:r w:rsidRPr="000B7BB6">
                        <w:rPr>
                          <w:rFonts w:cstheme="minorHAnsi"/>
                          <w:noProof/>
                        </w:rPr>
                        <w:t>for remain</w:t>
                      </w:r>
                      <w:r>
                        <w:rPr>
                          <w:rFonts w:cstheme="minorHAnsi"/>
                          <w:noProof/>
                        </w:rPr>
                        <w:t>ing life of existing unit (1st 8</w:t>
                      </w:r>
                      <w:r w:rsidRPr="000B7BB6">
                        <w:rPr>
                          <w:rFonts w:cstheme="minorHAnsi"/>
                          <w:noProof/>
                        </w:rPr>
                        <w:t xml:space="preserve"> years):</w:t>
                      </w:r>
                    </w:p>
                    <w:p w14:paraId="621E43F9" w14:textId="77777777" w:rsidR="00F60751" w:rsidRDefault="00F60751" w:rsidP="00081C7F">
                      <w:pPr>
                        <w:ind w:left="1440"/>
                        <w:rPr>
                          <w:rFonts w:cstheme="minorHAnsi"/>
                          <w:noProof/>
                        </w:rPr>
                      </w:pPr>
                      <w:r w:rsidRPr="00A05FC2">
                        <w:rPr>
                          <w:rFonts w:cstheme="minorHAnsi"/>
                          <w:noProof/>
                        </w:rPr>
                        <w:t xml:space="preserve">= </w:t>
                      </w:r>
                      <w:r>
                        <w:rPr>
                          <w:rFonts w:cstheme="minorHAnsi"/>
                          <w:noProof/>
                        </w:rPr>
                        <w:t xml:space="preserve">1043 * (1/0.616 – 1/0.875) </w:t>
                      </w:r>
                    </w:p>
                    <w:p w14:paraId="3E228258" w14:textId="77777777" w:rsidR="00F60751" w:rsidRDefault="00F60751" w:rsidP="00081C7F">
                      <w:pPr>
                        <w:ind w:left="1440"/>
                        <w:rPr>
                          <w:rFonts w:cstheme="minorHAnsi"/>
                          <w:noProof/>
                        </w:rPr>
                      </w:pPr>
                      <w:r>
                        <w:rPr>
                          <w:rFonts w:cstheme="minorHAnsi"/>
                          <w:noProof/>
                        </w:rPr>
                        <w:t>= 501 Therms</w:t>
                      </w:r>
                    </w:p>
                    <w:p w14:paraId="4CEF5078" w14:textId="77777777" w:rsidR="00F60751" w:rsidRPr="000B7BB6" w:rsidRDefault="00F60751" w:rsidP="00081C7F">
                      <w:pPr>
                        <w:ind w:left="1440" w:hanging="720"/>
                        <w:rPr>
                          <w:rFonts w:cstheme="minorHAnsi"/>
                          <w:noProof/>
                        </w:rPr>
                      </w:pPr>
                      <w:r w:rsidRPr="00A05FC2">
                        <w:rPr>
                          <w:rFonts w:cstheme="minorHAnsi"/>
                          <w:noProof/>
                        </w:rPr>
                        <w:t xml:space="preserve">ΔTherms </w:t>
                      </w:r>
                      <w:r w:rsidRPr="000B7BB6">
                        <w:rPr>
                          <w:rFonts w:cstheme="minorHAnsi"/>
                          <w:noProof/>
                        </w:rPr>
                        <w:t xml:space="preserve">for remaining measure life (next </w:t>
                      </w:r>
                      <w:r>
                        <w:rPr>
                          <w:rFonts w:cstheme="minorHAnsi"/>
                          <w:noProof/>
                        </w:rPr>
                        <w:t>17</w:t>
                      </w:r>
                      <w:r w:rsidRPr="000B7BB6">
                        <w:rPr>
                          <w:rFonts w:cstheme="minorHAnsi"/>
                          <w:noProof/>
                        </w:rPr>
                        <w:t xml:space="preserve"> years):</w:t>
                      </w:r>
                    </w:p>
                    <w:p w14:paraId="13EEF805" w14:textId="77777777" w:rsidR="00F60751" w:rsidRPr="002F2634" w:rsidRDefault="00F60751" w:rsidP="00081C7F">
                      <w:pPr>
                        <w:ind w:left="1440"/>
                        <w:rPr>
                          <w:rFonts w:eastAsiaTheme="minorHAnsi" w:cstheme="minorHAnsi"/>
                          <w:color w:val="000000"/>
                          <w:szCs w:val="20"/>
                        </w:rPr>
                      </w:pPr>
                      <w:r w:rsidRPr="002F2634">
                        <w:rPr>
                          <w:rFonts w:cstheme="minorHAnsi"/>
                          <w:noProof/>
                          <w:szCs w:val="20"/>
                        </w:rPr>
                        <w:t>= (1043) * (1/0.8</w:t>
                      </w:r>
                      <w:r>
                        <w:rPr>
                          <w:rFonts w:cstheme="minorHAnsi"/>
                          <w:noProof/>
                          <w:szCs w:val="20"/>
                        </w:rPr>
                        <w:t>2</w:t>
                      </w:r>
                      <w:r w:rsidRPr="002F2634">
                        <w:rPr>
                          <w:rFonts w:cstheme="minorHAnsi"/>
                          <w:noProof/>
                          <w:szCs w:val="20"/>
                        </w:rPr>
                        <w:t xml:space="preserve"> - 1/0.875)</w:t>
                      </w:r>
                    </w:p>
                    <w:p w14:paraId="51AD84EC" w14:textId="77777777" w:rsidR="00F60751" w:rsidRDefault="00F60751" w:rsidP="00081C7F">
                      <w:pPr>
                        <w:ind w:left="720" w:firstLine="720"/>
                        <w:rPr>
                          <w:rFonts w:cstheme="minorHAnsi"/>
                          <w:noProof/>
                        </w:rPr>
                      </w:pPr>
                      <w:r w:rsidRPr="002F2634">
                        <w:rPr>
                          <w:rFonts w:cstheme="minorHAnsi"/>
                          <w:noProof/>
                        </w:rPr>
                        <w:t xml:space="preserve">= </w:t>
                      </w:r>
                      <w:r>
                        <w:rPr>
                          <w:rFonts w:cstheme="minorHAnsi"/>
                          <w:noProof/>
                        </w:rPr>
                        <w:t>80.0</w:t>
                      </w:r>
                      <w:r w:rsidRPr="002F2634">
                        <w:rPr>
                          <w:rFonts w:cstheme="minorHAnsi"/>
                          <w:noProof/>
                        </w:rPr>
                        <w:t xml:space="preserve"> Therms</w:t>
                      </w:r>
                    </w:p>
                    <w:p w14:paraId="08D138EA" w14:textId="77777777" w:rsidR="00F60751" w:rsidRPr="002F2634" w:rsidRDefault="00F60751" w:rsidP="00081C7F">
                      <w:pPr>
                        <w:ind w:left="3024" w:hanging="144"/>
                        <w:rPr>
                          <w:rFonts w:cstheme="minorHAnsi"/>
                          <w:noProof/>
                        </w:rPr>
                      </w:pPr>
                    </w:p>
                    <w:p w14:paraId="5D81210D" w14:textId="77777777" w:rsidR="00F60751" w:rsidRDefault="00F60751" w:rsidP="00081C7F"/>
                  </w:txbxContent>
                </v:textbox>
                <w10:anchorlock/>
              </v:shape>
            </w:pict>
          </mc:Fallback>
        </mc:AlternateContent>
      </w:r>
    </w:p>
    <w:p w14:paraId="370FD66B" w14:textId="77777777" w:rsidR="00081C7F" w:rsidRPr="00A05FC2" w:rsidRDefault="00081C7F" w:rsidP="00081C7F">
      <w:pPr>
        <w:pStyle w:val="Heading6"/>
      </w:pPr>
      <w:r w:rsidRPr="00A05FC2">
        <w:t xml:space="preserve">Water Impact Descriptions and Calculation  </w:t>
      </w:r>
    </w:p>
    <w:p w14:paraId="75A1874E" w14:textId="77777777" w:rsidR="00081C7F" w:rsidRPr="00A05FC2" w:rsidRDefault="00081C7F" w:rsidP="00081C7F">
      <w:pPr>
        <w:rPr>
          <w:rFonts w:cstheme="minorHAnsi"/>
          <w:b/>
          <w:iCs/>
        </w:rPr>
      </w:pPr>
      <w:r w:rsidRPr="00A05FC2">
        <w:rPr>
          <w:rFonts w:cstheme="minorHAnsi"/>
        </w:rPr>
        <w:t>N/A</w:t>
      </w:r>
    </w:p>
    <w:p w14:paraId="50D0C3A1" w14:textId="77777777" w:rsidR="00081C7F" w:rsidRPr="00A05FC2" w:rsidRDefault="00081C7F" w:rsidP="00081C7F">
      <w:pPr>
        <w:pStyle w:val="Heading6"/>
      </w:pPr>
      <w:r w:rsidRPr="00A05FC2">
        <w:t xml:space="preserve">Deemed O&amp;M Cost Adjustment Calculation </w:t>
      </w:r>
    </w:p>
    <w:p w14:paraId="73EDE0E9" w14:textId="77777777" w:rsidR="00081C7F" w:rsidRPr="00A05FC2" w:rsidRDefault="00081C7F" w:rsidP="00081C7F">
      <w:pPr>
        <w:rPr>
          <w:rFonts w:cstheme="minorHAnsi"/>
        </w:rPr>
      </w:pPr>
      <w:r w:rsidRPr="00A05FC2">
        <w:rPr>
          <w:rFonts w:cstheme="minorHAnsi"/>
        </w:rPr>
        <w:t>N/A</w:t>
      </w:r>
    </w:p>
    <w:p w14:paraId="07DA3A4B" w14:textId="10CA3BC2" w:rsidR="00081C7F" w:rsidRPr="00A05FC2" w:rsidRDefault="00081C7F" w:rsidP="00081C7F">
      <w:pPr>
        <w:pStyle w:val="Heading6"/>
        <w:rPr>
          <w:highlight w:val="lightGray"/>
        </w:rPr>
      </w:pPr>
      <w:r w:rsidRPr="00D64CF2">
        <w:t xml:space="preserve"> </w:t>
      </w:r>
      <w:r>
        <w:t xml:space="preserve">Measure Code: </w:t>
      </w:r>
      <w:r w:rsidRPr="0069549D">
        <w:t>RS-</w:t>
      </w:r>
      <w:r>
        <w:t>HVC</w:t>
      </w:r>
      <w:r w:rsidRPr="0069549D">
        <w:t>-</w:t>
      </w:r>
      <w:r>
        <w:t>GHEB</w:t>
      </w:r>
      <w:r w:rsidRPr="0069549D">
        <w:t>-</w:t>
      </w:r>
      <w:del w:id="3838" w:author="Samuel Dent" w:date="2015-11-19T08:29:00Z">
        <w:r w:rsidRPr="0069549D" w:rsidDel="006603C3">
          <w:delText>V0</w:delText>
        </w:r>
        <w:r w:rsidDel="006603C3">
          <w:delText>3</w:delText>
        </w:r>
      </w:del>
      <w:ins w:id="3839" w:author="Samuel Dent" w:date="2015-11-19T08:29:00Z">
        <w:r w:rsidRPr="0069549D">
          <w:t>V0</w:t>
        </w:r>
      </w:ins>
      <w:ins w:id="3840" w:author="Samuel Dent" w:date="2016-01-14T10:05:00Z">
        <w:r w:rsidR="001B14BA">
          <w:t>5</w:t>
        </w:r>
      </w:ins>
      <w:r w:rsidRPr="0069549D">
        <w:t>-</w:t>
      </w:r>
      <w:del w:id="3841" w:author="Samuel Dent" w:date="2015-11-19T08:29:00Z">
        <w:r w:rsidDel="006603C3">
          <w:delText>150601</w:delText>
        </w:r>
      </w:del>
      <w:ins w:id="3842" w:author="Samuel Dent" w:date="2015-11-19T08:29:00Z">
        <w:r>
          <w:t>160601</w:t>
        </w:r>
      </w:ins>
    </w:p>
    <w:p w14:paraId="7E0BF688" w14:textId="77777777" w:rsidR="00F83B3F" w:rsidRDefault="00F83B3F" w:rsidP="00F83B3F"/>
    <w:p w14:paraId="2BFDCDFF" w14:textId="77777777" w:rsidR="00F83B3F" w:rsidRPr="00F83B3F" w:rsidRDefault="00F83B3F" w:rsidP="00F83B3F">
      <w:pPr>
        <w:sectPr w:rsidR="00F83B3F" w:rsidRPr="00F83B3F">
          <w:pgSz w:w="12240" w:h="15840"/>
          <w:pgMar w:top="1440" w:right="1440" w:bottom="1440" w:left="1440" w:header="720" w:footer="720" w:gutter="0"/>
          <w:cols w:space="720"/>
          <w:docGrid w:linePitch="360"/>
        </w:sectPr>
      </w:pPr>
    </w:p>
    <w:p w14:paraId="42D47C97" w14:textId="77777777" w:rsidR="00841F99" w:rsidRPr="000B7BB6" w:rsidRDefault="00841F99" w:rsidP="00841F99">
      <w:pPr>
        <w:pStyle w:val="Heading3"/>
      </w:pPr>
      <w:bookmarkStart w:id="3843" w:name="_Toc319489380"/>
      <w:bookmarkStart w:id="3844" w:name="_Toc319662651"/>
      <w:bookmarkStart w:id="3845" w:name="_Ref325429428"/>
      <w:bookmarkStart w:id="3846" w:name="_Ref325429432"/>
      <w:bookmarkStart w:id="3847" w:name="_Toc333219085"/>
      <w:bookmarkStart w:id="3848" w:name="_Ref355961189"/>
      <w:bookmarkStart w:id="3849" w:name="_Toc437592969"/>
      <w:bookmarkStart w:id="3850" w:name="_Toc437855984"/>
      <w:bookmarkStart w:id="3851" w:name="_Toc315447660"/>
      <w:bookmarkStart w:id="3852" w:name="_Toc441217037"/>
      <w:r w:rsidRPr="000B7BB6">
        <w:lastRenderedPageBreak/>
        <w:t>Gas High Efficiency Furnace</w:t>
      </w:r>
      <w:bookmarkEnd w:id="3843"/>
      <w:bookmarkEnd w:id="3844"/>
      <w:bookmarkEnd w:id="3845"/>
      <w:bookmarkEnd w:id="3846"/>
      <w:bookmarkEnd w:id="3847"/>
      <w:bookmarkEnd w:id="3848"/>
      <w:bookmarkEnd w:id="3849"/>
      <w:bookmarkEnd w:id="3850"/>
      <w:bookmarkEnd w:id="3852"/>
      <w:r w:rsidRPr="000B7BB6">
        <w:t xml:space="preserve"> </w:t>
      </w:r>
      <w:bookmarkEnd w:id="3851"/>
    </w:p>
    <w:p w14:paraId="72D5B74B" w14:textId="77777777" w:rsidR="007D5E21" w:rsidRDefault="007D5E21" w:rsidP="007D5E21">
      <w:pPr>
        <w:keepNext/>
        <w:keepLines/>
        <w:spacing w:before="200"/>
        <w:outlineLvl w:val="5"/>
        <w:rPr>
          <w:rFonts w:eastAsiaTheme="majorEastAsia"/>
          <w:b/>
          <w:smallCaps/>
          <w:sz w:val="18"/>
          <w:szCs w:val="18"/>
        </w:rPr>
      </w:pPr>
      <w:r w:rsidRPr="002F5F3E">
        <w:rPr>
          <w:rFonts w:eastAsiaTheme="majorEastAsia"/>
          <w:b/>
          <w:smallCaps/>
          <w:sz w:val="22"/>
          <w:szCs w:val="18"/>
        </w:rPr>
        <w:t>Description</w:t>
      </w:r>
      <w:r>
        <w:rPr>
          <w:rFonts w:eastAsiaTheme="majorEastAsia"/>
          <w:b/>
          <w:smallCaps/>
          <w:sz w:val="18"/>
          <w:szCs w:val="18"/>
        </w:rPr>
        <w:t xml:space="preserve"> </w:t>
      </w:r>
    </w:p>
    <w:p w14:paraId="0BE5B215" w14:textId="77777777" w:rsidR="007D5E21" w:rsidRDefault="007D5E21" w:rsidP="007D5E21">
      <w:pPr>
        <w:rPr>
          <w:rFonts w:cstheme="minorHAnsi"/>
        </w:rPr>
      </w:pPr>
      <w:r>
        <w:rPr>
          <w:rFonts w:cstheme="minorHAnsi"/>
        </w:rPr>
        <w:t>High efficiency furnace features may include improved heat exchangers and modulating multi-stage burners.</w:t>
      </w:r>
    </w:p>
    <w:p w14:paraId="05ED9098" w14:textId="77777777" w:rsidR="007D5E21" w:rsidRDefault="007D5E21" w:rsidP="007D5E21">
      <w:pPr>
        <w:rPr>
          <w:rFonts w:cstheme="minorHAnsi"/>
        </w:rPr>
      </w:pPr>
      <w:r>
        <w:rPr>
          <w:rFonts w:cstheme="minorHAnsi"/>
          <w:szCs w:val="20"/>
        </w:rPr>
        <w:t xml:space="preserve">This measure </w:t>
      </w:r>
      <w:r>
        <w:rPr>
          <w:rFonts w:cstheme="minorHAnsi"/>
        </w:rPr>
        <w:t xml:space="preserve">characterizes: </w:t>
      </w:r>
    </w:p>
    <w:p w14:paraId="05D0DD35" w14:textId="77777777" w:rsidR="007D5E21" w:rsidRDefault="007D5E21" w:rsidP="007D5E21">
      <w:pPr>
        <w:numPr>
          <w:ilvl w:val="0"/>
          <w:numId w:val="26"/>
        </w:numPr>
        <w:spacing w:after="240"/>
        <w:contextualSpacing/>
        <w:rPr>
          <w:rFonts w:cstheme="minorHAnsi"/>
        </w:rPr>
      </w:pPr>
      <w:r>
        <w:rPr>
          <w:rFonts w:cstheme="minorHAnsi"/>
        </w:rPr>
        <w:t xml:space="preserve">Time of sale: </w:t>
      </w:r>
    </w:p>
    <w:p w14:paraId="38C2E065" w14:textId="77777777" w:rsidR="007D5E21" w:rsidRDefault="007D5E21" w:rsidP="007D5E21">
      <w:pPr>
        <w:numPr>
          <w:ilvl w:val="1"/>
          <w:numId w:val="26"/>
        </w:numPr>
        <w:spacing w:after="240"/>
        <w:contextualSpacing/>
        <w:rPr>
          <w:rFonts w:cstheme="minorHAnsi"/>
        </w:rPr>
      </w:pPr>
      <w:r>
        <w:rPr>
          <w:rFonts w:cstheme="minorHAnsi"/>
        </w:rPr>
        <w:t>The installation of a new high efficiency, gas-fired condensing furnace in a residential location. This could relate to the replacement of an existing unit at the end of its useful life, or the installation of a new system in a new home.</w:t>
      </w:r>
    </w:p>
    <w:p w14:paraId="272747A1" w14:textId="77777777" w:rsidR="007D5E21" w:rsidRDefault="007D5E21" w:rsidP="007D5E21">
      <w:pPr>
        <w:ind w:left="1440"/>
        <w:contextualSpacing/>
        <w:rPr>
          <w:rFonts w:cstheme="minorHAnsi"/>
        </w:rPr>
      </w:pPr>
    </w:p>
    <w:p w14:paraId="28F3A329" w14:textId="77777777" w:rsidR="007D5E21" w:rsidRDefault="007D5E21">
      <w:pPr>
        <w:numPr>
          <w:ilvl w:val="0"/>
          <w:numId w:val="26"/>
        </w:numPr>
        <w:spacing w:after="0"/>
        <w:contextualSpacing/>
        <w:rPr>
          <w:ins w:id="3853" w:author="Samuel Dent" w:date="2015-11-19T08:30:00Z"/>
          <w:rFonts w:cstheme="minorHAnsi"/>
        </w:rPr>
        <w:pPrChange w:id="3854" w:author="Samuel Dent" w:date="2015-11-19T08:31:00Z">
          <w:pPr>
            <w:numPr>
              <w:numId w:val="2"/>
            </w:numPr>
            <w:spacing w:after="240"/>
            <w:ind w:left="720" w:hanging="360"/>
            <w:contextualSpacing/>
          </w:pPr>
        </w:pPrChange>
      </w:pPr>
      <w:r>
        <w:rPr>
          <w:rFonts w:cstheme="minorHAnsi"/>
        </w:rPr>
        <w:t xml:space="preserve">Early Replacement: </w:t>
      </w:r>
    </w:p>
    <w:p w14:paraId="25C73429" w14:textId="77777777" w:rsidR="007D5E21" w:rsidRPr="00EC337A" w:rsidRDefault="007D5E21" w:rsidP="007D5E21">
      <w:pPr>
        <w:pStyle w:val="ListParagraph"/>
        <w:spacing w:after="240"/>
        <w:ind w:firstLine="720"/>
        <w:rPr>
          <w:ins w:id="3855" w:author="Samuel Dent" w:date="2015-11-19T08:30:00Z"/>
          <w:rFonts w:cstheme="minorHAnsi"/>
        </w:rPr>
      </w:pPr>
      <w:ins w:id="3856" w:author="Samuel Dent" w:date="2015-11-19T08:30:00Z">
        <w:r w:rsidRPr="00EC337A">
          <w:rPr>
            <w:rFonts w:cstheme="minorHAnsi"/>
          </w:rPr>
          <w:t>Early Replacement determination will be based on meeting the following conditions:</w:t>
        </w:r>
      </w:ins>
    </w:p>
    <w:p w14:paraId="6628E1AF" w14:textId="77777777" w:rsidR="007D5E21" w:rsidRPr="00EC337A" w:rsidRDefault="007D5E21" w:rsidP="007D5E21">
      <w:pPr>
        <w:pStyle w:val="ListParagraph"/>
        <w:numPr>
          <w:ilvl w:val="2"/>
          <w:numId w:val="47"/>
        </w:numPr>
        <w:spacing w:after="240"/>
        <w:rPr>
          <w:ins w:id="3857" w:author="Samuel Dent" w:date="2015-11-19T08:30:00Z"/>
          <w:rFonts w:cstheme="minorHAnsi"/>
        </w:rPr>
      </w:pPr>
      <w:ins w:id="3858" w:author="Samuel Dent" w:date="2015-11-19T08:30:00Z">
        <w:r w:rsidRPr="00EC337A">
          <w:rPr>
            <w:rFonts w:cstheme="minorHAnsi"/>
          </w:rPr>
          <w:t>The existing unit is operational when replaced, or</w:t>
        </w:r>
      </w:ins>
    </w:p>
    <w:p w14:paraId="4966D9C7" w14:textId="3C53FF4D" w:rsidR="007D5E21" w:rsidRPr="00EC337A" w:rsidRDefault="007D5E21" w:rsidP="007D5E21">
      <w:pPr>
        <w:pStyle w:val="ListParagraph"/>
        <w:numPr>
          <w:ilvl w:val="2"/>
          <w:numId w:val="47"/>
        </w:numPr>
        <w:spacing w:after="240"/>
        <w:rPr>
          <w:ins w:id="3859" w:author="Samuel Dent" w:date="2015-11-19T08:30:00Z"/>
          <w:rFonts w:cstheme="minorHAnsi"/>
        </w:rPr>
      </w:pPr>
      <w:ins w:id="3860" w:author="Samuel Dent" w:date="2015-11-19T08:30:00Z">
        <w:r w:rsidRPr="00EC337A">
          <w:rPr>
            <w:rFonts w:cstheme="minorHAnsi"/>
          </w:rPr>
          <w:t>The existing unit requires minor repairs (&lt;$</w:t>
        </w:r>
      </w:ins>
      <w:ins w:id="3861" w:author="Samuel Dent" w:date="2015-11-19T08:31:00Z">
        <w:r>
          <w:rPr>
            <w:rFonts w:cstheme="minorHAnsi"/>
          </w:rPr>
          <w:t>528</w:t>
        </w:r>
      </w:ins>
      <w:ins w:id="3862" w:author="Samuel Dent" w:date="2015-11-19T08:30:00Z">
        <w:r w:rsidRPr="00EC337A">
          <w:rPr>
            <w:rFonts w:cstheme="minorHAnsi"/>
          </w:rPr>
          <w:t>)</w:t>
        </w:r>
        <w:r>
          <w:rPr>
            <w:rStyle w:val="FootnoteReference"/>
            <w:rFonts w:eastAsiaTheme="minorEastAsia"/>
          </w:rPr>
          <w:footnoteReference w:id="284"/>
        </w:r>
        <w:r w:rsidRPr="00EC337A">
          <w:rPr>
            <w:rFonts w:cstheme="minorHAnsi"/>
          </w:rPr>
          <w:t xml:space="preserve">. </w:t>
        </w:r>
      </w:ins>
    </w:p>
    <w:p w14:paraId="09BD9404" w14:textId="77777777" w:rsidR="007D5E21" w:rsidRPr="00EC337A" w:rsidRDefault="007D5E21" w:rsidP="007D5E21">
      <w:pPr>
        <w:pStyle w:val="ListParagraph"/>
        <w:numPr>
          <w:ilvl w:val="2"/>
          <w:numId w:val="47"/>
        </w:numPr>
        <w:spacing w:after="240"/>
        <w:rPr>
          <w:ins w:id="3866" w:author="Samuel Dent" w:date="2015-11-19T08:30:00Z"/>
          <w:rFonts w:cstheme="minorHAnsi"/>
        </w:rPr>
      </w:pPr>
      <w:ins w:id="3867" w:author="Samuel Dent" w:date="2015-11-19T08:30:00Z">
        <w:r w:rsidRPr="00EC337A">
          <w:rPr>
            <w:rFonts w:cstheme="minorHAnsi"/>
          </w:rPr>
          <w:t>All other conditions will be considered Time of Sale.</w:t>
        </w:r>
      </w:ins>
    </w:p>
    <w:p w14:paraId="48E4266F" w14:textId="77777777" w:rsidR="007D5E21" w:rsidRPr="00EC337A" w:rsidRDefault="007D5E21" w:rsidP="007D5E21">
      <w:pPr>
        <w:pStyle w:val="ListParagraph"/>
        <w:spacing w:after="240"/>
        <w:ind w:firstLine="720"/>
        <w:rPr>
          <w:ins w:id="3868" w:author="Samuel Dent" w:date="2015-11-19T08:30:00Z"/>
          <w:rFonts w:cstheme="minorHAnsi"/>
        </w:rPr>
      </w:pPr>
      <w:ins w:id="3869" w:author="Samuel Dent" w:date="2015-11-19T08:30:00Z">
        <w:r w:rsidRPr="00EC337A">
          <w:rPr>
            <w:rFonts w:cstheme="minorHAnsi"/>
          </w:rPr>
          <w:t xml:space="preserve">The Baseline </w:t>
        </w:r>
        <w:r>
          <w:rPr>
            <w:rFonts w:cstheme="minorHAnsi"/>
          </w:rPr>
          <w:t>AFUE</w:t>
        </w:r>
        <w:r w:rsidRPr="00EC337A">
          <w:rPr>
            <w:rFonts w:cstheme="minorHAnsi"/>
          </w:rPr>
          <w:t xml:space="preserve"> of the existing unit replaced:</w:t>
        </w:r>
      </w:ins>
    </w:p>
    <w:p w14:paraId="73A34703" w14:textId="77777777" w:rsidR="007D5E21" w:rsidRDefault="007D5E21" w:rsidP="007D5E21">
      <w:pPr>
        <w:pStyle w:val="ListParagraph"/>
        <w:numPr>
          <w:ilvl w:val="2"/>
          <w:numId w:val="48"/>
        </w:numPr>
        <w:spacing w:after="240"/>
        <w:rPr>
          <w:ins w:id="3870" w:author="&quot;sdent&quot;" w:date="2016-01-20T07:02:00Z"/>
          <w:rFonts w:cstheme="minorHAnsi"/>
        </w:rPr>
      </w:pPr>
      <w:ins w:id="3871" w:author="Samuel Dent" w:date="2015-11-19T08:30:00Z">
        <w:r w:rsidRPr="00EC337A">
          <w:rPr>
            <w:rFonts w:cstheme="minorHAnsi"/>
          </w:rPr>
          <w:t xml:space="preserve">If the </w:t>
        </w:r>
        <w:r>
          <w:rPr>
            <w:rFonts w:cstheme="minorHAnsi"/>
          </w:rPr>
          <w:t>AFUE</w:t>
        </w:r>
        <w:r w:rsidRPr="00EC337A">
          <w:rPr>
            <w:rFonts w:cstheme="minorHAnsi"/>
          </w:rPr>
          <w:t xml:space="preserve"> of the existing unit is known and &lt;=</w:t>
        </w:r>
        <w:r>
          <w:rPr>
            <w:rFonts w:cstheme="minorHAnsi"/>
          </w:rPr>
          <w:t>75%</w:t>
        </w:r>
        <w:r w:rsidRPr="00EC337A">
          <w:rPr>
            <w:rFonts w:cstheme="minorHAnsi"/>
          </w:rPr>
          <w:t xml:space="preserve">, the Baseline </w:t>
        </w:r>
        <w:r>
          <w:rPr>
            <w:rFonts w:cstheme="minorHAnsi"/>
          </w:rPr>
          <w:t>AFUE</w:t>
        </w:r>
        <w:r w:rsidRPr="00EC337A">
          <w:rPr>
            <w:rFonts w:cstheme="minorHAnsi"/>
          </w:rPr>
          <w:t xml:space="preserve"> is the actual </w:t>
        </w:r>
        <w:r>
          <w:rPr>
            <w:rFonts w:cstheme="minorHAnsi"/>
          </w:rPr>
          <w:t>AFUE</w:t>
        </w:r>
        <w:r w:rsidRPr="00EC337A">
          <w:rPr>
            <w:rFonts w:cstheme="minorHAnsi"/>
          </w:rPr>
          <w:t xml:space="preserve"> value of the unit replaced. If the </w:t>
        </w:r>
        <w:r>
          <w:rPr>
            <w:rFonts w:cstheme="minorHAnsi"/>
          </w:rPr>
          <w:t>AFUE</w:t>
        </w:r>
        <w:r w:rsidRPr="00EC337A">
          <w:rPr>
            <w:rFonts w:cstheme="minorHAnsi"/>
          </w:rPr>
          <w:t xml:space="preserve"> is &gt;</w:t>
        </w:r>
        <w:r>
          <w:rPr>
            <w:rFonts w:cstheme="minorHAnsi"/>
          </w:rPr>
          <w:t>75%</w:t>
        </w:r>
        <w:r w:rsidRPr="00EC337A">
          <w:rPr>
            <w:rFonts w:cstheme="minorHAnsi"/>
          </w:rPr>
          <w:t xml:space="preserve">, the Baseline </w:t>
        </w:r>
        <w:r>
          <w:rPr>
            <w:rFonts w:cstheme="minorHAnsi"/>
          </w:rPr>
          <w:t>AFUE</w:t>
        </w:r>
        <w:r w:rsidRPr="00EC337A">
          <w:rPr>
            <w:rFonts w:cstheme="minorHAnsi"/>
          </w:rPr>
          <w:t xml:space="preserve"> = </w:t>
        </w:r>
        <w:r>
          <w:rPr>
            <w:rFonts w:cstheme="minorHAnsi"/>
          </w:rPr>
          <w:t>8</w:t>
        </w:r>
      </w:ins>
      <w:ins w:id="3872" w:author="Samuel Dent" w:date="2015-11-19T08:32:00Z">
        <w:r>
          <w:rPr>
            <w:rFonts w:cstheme="minorHAnsi"/>
          </w:rPr>
          <w:t>0</w:t>
        </w:r>
      </w:ins>
      <w:ins w:id="3873" w:author="Samuel Dent" w:date="2015-11-19T08:30:00Z">
        <w:r>
          <w:rPr>
            <w:rFonts w:cstheme="minorHAnsi"/>
          </w:rPr>
          <w:t>%</w:t>
        </w:r>
        <w:r w:rsidRPr="00EC337A">
          <w:rPr>
            <w:rFonts w:cstheme="minorHAnsi"/>
          </w:rPr>
          <w:t xml:space="preserve">. </w:t>
        </w:r>
      </w:ins>
    </w:p>
    <w:p w14:paraId="7A49FB3E" w14:textId="771FD310" w:rsidR="008B03FB" w:rsidRPr="008B03FB" w:rsidRDefault="008B03FB" w:rsidP="008B03FB">
      <w:pPr>
        <w:pStyle w:val="ListParagraph"/>
        <w:numPr>
          <w:ilvl w:val="2"/>
          <w:numId w:val="48"/>
        </w:numPr>
        <w:spacing w:after="240"/>
        <w:rPr>
          <w:ins w:id="3874" w:author="Samuel Dent" w:date="2015-11-19T08:30:00Z"/>
          <w:rFonts w:cstheme="minorHAnsi"/>
        </w:rPr>
      </w:pPr>
      <w:ins w:id="3875" w:author="&quot;sdent&quot;" w:date="2016-01-20T07:02:00Z">
        <w:r w:rsidRPr="008B03FB">
          <w:rPr>
            <w:rFonts w:cstheme="minorHAnsi"/>
          </w:rPr>
          <w:t>If the AFUE of the existing unit is unknown, use assumptions in variable list below (</w:t>
        </w:r>
        <w:r w:rsidRPr="008B03FB">
          <w:rPr>
            <w:rFonts w:cstheme="minorHAnsi"/>
            <w:noProof/>
          </w:rPr>
          <w:t>AFUE(exist)).</w:t>
        </w:r>
      </w:ins>
    </w:p>
    <w:p w14:paraId="59E8445C" w14:textId="07895C15" w:rsidR="007D5E21" w:rsidRPr="00EC337A" w:rsidRDefault="007D5E21" w:rsidP="007D5E21">
      <w:pPr>
        <w:pStyle w:val="ListParagraph"/>
        <w:numPr>
          <w:ilvl w:val="2"/>
          <w:numId w:val="48"/>
        </w:numPr>
        <w:spacing w:after="240"/>
        <w:rPr>
          <w:ins w:id="3876" w:author="Samuel Dent" w:date="2015-12-11T05:54:00Z"/>
          <w:rFonts w:cstheme="minorHAnsi"/>
        </w:rPr>
      </w:pPr>
      <w:ins w:id="3877" w:author="Samuel Dent" w:date="2015-11-19T08:30:00Z">
        <w:r w:rsidRPr="00EC337A">
          <w:rPr>
            <w:rFonts w:cstheme="minorHAnsi"/>
          </w:rPr>
          <w:t>If the operational status</w:t>
        </w:r>
      </w:ins>
      <w:ins w:id="3878" w:author="&quot;sdent&quot;" w:date="2016-01-20T07:02:00Z">
        <w:r w:rsidR="008B03FB">
          <w:rPr>
            <w:rFonts w:cstheme="minorHAnsi"/>
          </w:rPr>
          <w:t xml:space="preserve"> or</w:t>
        </w:r>
      </w:ins>
      <w:ins w:id="3879" w:author="Samuel Dent" w:date="2015-11-19T08:30:00Z">
        <w:del w:id="3880" w:author="&quot;sdent&quot;" w:date="2016-01-20T07:02:00Z">
          <w:r w:rsidRPr="00EC337A" w:rsidDel="008B03FB">
            <w:rPr>
              <w:rFonts w:cstheme="minorHAnsi"/>
            </w:rPr>
            <w:delText>,</w:delText>
          </w:r>
        </w:del>
        <w:r w:rsidRPr="00EC337A">
          <w:rPr>
            <w:rFonts w:cstheme="minorHAnsi"/>
          </w:rPr>
          <w:t xml:space="preserve"> repair cost </w:t>
        </w:r>
        <w:del w:id="3881" w:author="&quot;sdent&quot;" w:date="2016-01-20T07:03:00Z">
          <w:r w:rsidRPr="00EC337A" w:rsidDel="008B03FB">
            <w:rPr>
              <w:rFonts w:cstheme="minorHAnsi"/>
            </w:rPr>
            <w:delText xml:space="preserve">or </w:delText>
          </w:r>
          <w:r w:rsidDel="008B03FB">
            <w:rPr>
              <w:rFonts w:cstheme="minorHAnsi"/>
            </w:rPr>
            <w:delText>AFUE</w:delText>
          </w:r>
          <w:r w:rsidRPr="00EC337A" w:rsidDel="008B03FB">
            <w:rPr>
              <w:rFonts w:cstheme="minorHAnsi"/>
            </w:rPr>
            <w:delText xml:space="preserve"> </w:delText>
          </w:r>
        </w:del>
        <w:r w:rsidRPr="00EC337A">
          <w:rPr>
            <w:rFonts w:cstheme="minorHAnsi"/>
          </w:rPr>
          <w:t xml:space="preserve">of the existing unit is unknown, </w:t>
        </w:r>
      </w:ins>
      <w:ins w:id="3882" w:author="Samuel Dent" w:date="2015-12-11T05:54:00Z">
        <w:r>
          <w:rPr>
            <w:rFonts w:cstheme="minorHAnsi"/>
          </w:rPr>
          <w:t>use time of sale assumptions</w:t>
        </w:r>
        <w:r w:rsidRPr="00EC337A">
          <w:rPr>
            <w:rFonts w:cstheme="minorHAnsi"/>
          </w:rPr>
          <w:t xml:space="preserve">. </w:t>
        </w:r>
      </w:ins>
    </w:p>
    <w:p w14:paraId="3E936A71" w14:textId="5D51C54E" w:rsidR="007D5E21" w:rsidRPr="00EC337A" w:rsidDel="002C788B" w:rsidRDefault="007D5E21">
      <w:pPr>
        <w:pStyle w:val="ListParagraph"/>
        <w:spacing w:after="240"/>
        <w:ind w:left="2160"/>
        <w:rPr>
          <w:ins w:id="3883" w:author="Samuel Dent" w:date="2015-11-19T08:30:00Z"/>
          <w:del w:id="3884" w:author="&quot;sdent&quot;" w:date="2016-01-21T10:12:00Z"/>
          <w:rFonts w:cstheme="minorHAnsi"/>
        </w:rPr>
        <w:pPrChange w:id="3885" w:author="Samuel Dent" w:date="2015-12-11T05:54:00Z">
          <w:pPr>
            <w:pStyle w:val="ListParagraph"/>
            <w:numPr>
              <w:ilvl w:val="2"/>
              <w:numId w:val="5"/>
            </w:numPr>
            <w:spacing w:after="240"/>
            <w:ind w:left="2160" w:hanging="360"/>
          </w:pPr>
        </w:pPrChange>
      </w:pPr>
    </w:p>
    <w:p w14:paraId="386755E8" w14:textId="0A2C6397" w:rsidR="007D5E21" w:rsidDel="002C788B" w:rsidRDefault="007D5E21">
      <w:pPr>
        <w:spacing w:after="240"/>
        <w:ind w:left="720"/>
        <w:contextualSpacing/>
        <w:rPr>
          <w:del w:id="3886" w:author="&quot;sdent&quot;" w:date="2016-01-21T10:12:00Z"/>
          <w:rFonts w:cstheme="minorHAnsi"/>
        </w:rPr>
        <w:pPrChange w:id="3887" w:author="Samuel Dent" w:date="2015-11-19T08:30:00Z">
          <w:pPr>
            <w:numPr>
              <w:numId w:val="2"/>
            </w:numPr>
            <w:spacing w:after="240"/>
            <w:ind w:left="720" w:hanging="360"/>
            <w:contextualSpacing/>
          </w:pPr>
        </w:pPrChange>
      </w:pPr>
    </w:p>
    <w:p w14:paraId="6F576B7D" w14:textId="77777777" w:rsidR="007D5E21" w:rsidDel="001C56BE" w:rsidRDefault="007D5E21" w:rsidP="007D5E21">
      <w:pPr>
        <w:numPr>
          <w:ilvl w:val="1"/>
          <w:numId w:val="2"/>
        </w:numPr>
        <w:spacing w:after="240"/>
        <w:contextualSpacing/>
        <w:rPr>
          <w:del w:id="3888" w:author="Samuel Dent" w:date="2015-11-19T08:32:00Z"/>
          <w:rFonts w:cstheme="minorHAnsi"/>
        </w:rPr>
      </w:pPr>
      <w:del w:id="3889" w:author="Samuel Dent" w:date="2015-11-19T08:32:00Z">
        <w:r w:rsidDel="001C56BE">
          <w:rPr>
            <w:rFonts w:cstheme="minorHAnsi"/>
          </w:rPr>
          <w:delText>The early removal of an existing functioning AFUE 75% or less furnace from service, prior to its natural end of life, and replacement with a new high efficiency unit. Savings are calculated between existing unit and efficient unit consumption during the remaining life of the existing unit, and between new baseline unit and efficient unit consumption for the remainder of the measure life. At time of writing, the DOE had rescinded the next Federal Standard change for furnaces, however it is likely that a new standard will be in effect after the assumed remaining useful life of the existing unit. For the purposes of this measure- the new baseline is assumed to be 90%.</w:delText>
        </w:r>
      </w:del>
    </w:p>
    <w:p w14:paraId="07C37BD2" w14:textId="77777777" w:rsidR="007D5E21" w:rsidRPr="001A7271" w:rsidDel="001C56BE" w:rsidRDefault="007D5E21" w:rsidP="007D5E21">
      <w:pPr>
        <w:numPr>
          <w:ilvl w:val="1"/>
          <w:numId w:val="2"/>
        </w:numPr>
        <w:spacing w:after="240"/>
        <w:contextualSpacing/>
        <w:rPr>
          <w:del w:id="3890" w:author="Samuel Dent" w:date="2015-11-19T08:32:00Z"/>
          <w:rFonts w:cstheme="minorHAnsi"/>
          <w:szCs w:val="20"/>
        </w:rPr>
      </w:pPr>
      <w:del w:id="3891" w:author="Samuel Dent" w:date="2015-11-19T08:32:00Z">
        <w:r w:rsidDel="001C56BE">
          <w:delText>The assumption of the existing unit efficiency in the Early Replacement section of this TRM is based upon the average efficiency of units that were classified in Ameren’s PY3-PY4 as functioning and AFUE &lt;=75%. Therefore it is only appropriate to use these Early Replacement assumptions where those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AFUE &lt;=75% and cost of any repairs &lt;$528.</w:delText>
        </w:r>
      </w:del>
    </w:p>
    <w:p w14:paraId="7171DFDB" w14:textId="77777777" w:rsidR="007D5E21" w:rsidRPr="001A7271" w:rsidRDefault="007D5E21">
      <w:pPr>
        <w:spacing w:after="240"/>
        <w:ind w:left="1440"/>
        <w:contextualSpacing/>
        <w:rPr>
          <w:rFonts w:cstheme="minorHAnsi"/>
          <w:szCs w:val="20"/>
        </w:rPr>
        <w:pPrChange w:id="3892" w:author="Samuel Dent" w:date="2015-11-19T08:32:00Z">
          <w:pPr>
            <w:numPr>
              <w:ilvl w:val="1"/>
              <w:numId w:val="2"/>
            </w:numPr>
            <w:spacing w:after="240"/>
            <w:ind w:left="1440" w:hanging="360"/>
            <w:contextualSpacing/>
          </w:pPr>
        </w:pPrChange>
      </w:pPr>
      <w:r>
        <w:t>A weighted average early replacement rate is provided for use when the actual baseline early replacement rate is unknown</w:t>
      </w:r>
      <w:r>
        <w:rPr>
          <w:rStyle w:val="FootnoteReference"/>
          <w:rFonts w:eastAsiaTheme="minorEastAsia"/>
          <w:color w:val="000000"/>
          <w:szCs w:val="20"/>
        </w:rPr>
        <w:footnoteReference w:id="285"/>
      </w:r>
      <w:r>
        <w:t>.</w:t>
      </w:r>
    </w:p>
    <w:p w14:paraId="38A5DA15" w14:textId="77777777" w:rsidR="007D5E21" w:rsidRDefault="007D5E21" w:rsidP="007D5E21">
      <w:pPr>
        <w:pStyle w:val="Caption"/>
      </w:pPr>
      <w:r w:rsidRPr="002F5F3E">
        <w:t>Deemed Early Replacement Rates For Furnaces</w:t>
      </w:r>
    </w:p>
    <w:tbl>
      <w:tblPr>
        <w:tblW w:w="7920" w:type="dxa"/>
        <w:tblInd w:w="1548" w:type="dxa"/>
        <w:tblCellMar>
          <w:left w:w="0" w:type="dxa"/>
          <w:right w:w="0" w:type="dxa"/>
        </w:tblCellMar>
        <w:tblLook w:val="04A0" w:firstRow="1" w:lastRow="0" w:firstColumn="1" w:lastColumn="0" w:noHBand="0" w:noVBand="1"/>
        <w:tblPrChange w:id="3893" w:author="Stephanie Baer" w:date="2016-01-21T13:56:00Z">
          <w:tblPr>
            <w:tblW w:w="7920" w:type="dxa"/>
            <w:tblInd w:w="1548" w:type="dxa"/>
            <w:tblCellMar>
              <w:left w:w="0" w:type="dxa"/>
              <w:right w:w="0" w:type="dxa"/>
            </w:tblCellMar>
            <w:tblLook w:val="04A0" w:firstRow="1" w:lastRow="0" w:firstColumn="1" w:lastColumn="0" w:noHBand="0" w:noVBand="1"/>
          </w:tblPr>
        </w:tblPrChange>
      </w:tblPr>
      <w:tblGrid>
        <w:gridCol w:w="5490"/>
        <w:gridCol w:w="2430"/>
        <w:tblGridChange w:id="3894">
          <w:tblGrid>
            <w:gridCol w:w="5490"/>
            <w:gridCol w:w="2430"/>
          </w:tblGrid>
        </w:tblGridChange>
      </w:tblGrid>
      <w:tr w:rsidR="007D5E21" w:rsidRPr="002F5F3E" w14:paraId="4712CD96" w14:textId="77777777" w:rsidTr="00943B61">
        <w:trPr>
          <w:trHeight w:val="277"/>
          <w:tblHeader/>
          <w:trPrChange w:id="3895" w:author="Stephanie Baer" w:date="2016-01-21T13:56:00Z">
            <w:trPr>
              <w:trHeight w:val="277"/>
              <w:tblHeader/>
            </w:trPr>
          </w:trPrChange>
        </w:trPr>
        <w:tc>
          <w:tcPr>
            <w:tcW w:w="5490" w:type="dxa"/>
            <w:tcBorders>
              <w:top w:val="single" w:sz="8" w:space="0" w:color="auto"/>
              <w:left w:val="single" w:sz="8" w:space="0" w:color="auto"/>
              <w:bottom w:val="single" w:sz="8" w:space="0" w:color="auto"/>
              <w:right w:val="single" w:sz="8" w:space="0" w:color="auto"/>
            </w:tcBorders>
            <w:shd w:val="clear" w:color="auto" w:fill="808080" w:themeFill="background1" w:themeFillShade="80"/>
            <w:tcMar>
              <w:top w:w="0" w:type="dxa"/>
              <w:left w:w="108" w:type="dxa"/>
              <w:bottom w:w="0" w:type="dxa"/>
              <w:right w:w="108" w:type="dxa"/>
            </w:tcMar>
            <w:vAlign w:val="center"/>
            <w:tcPrChange w:id="3896" w:author="Stephanie Baer" w:date="2016-01-21T13:56:00Z">
              <w:tcPr>
                <w:tcW w:w="5490"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tcPrChange>
          </w:tcPr>
          <w:p w14:paraId="4DAC257B" w14:textId="77777777" w:rsidR="007D5E21" w:rsidRPr="002F5F3E" w:rsidRDefault="007D5E21" w:rsidP="00C04E8D">
            <w:pPr>
              <w:jc w:val="center"/>
              <w:rPr>
                <w:b/>
                <w:color w:val="FFFFFF" w:themeColor="background1"/>
              </w:rPr>
            </w:pPr>
            <w:r w:rsidRPr="002F5F3E">
              <w:rPr>
                <w:b/>
                <w:color w:val="FFFFFF" w:themeColor="background1"/>
              </w:rPr>
              <w:t>Replacement Scenario for the Furnace</w:t>
            </w:r>
          </w:p>
        </w:tc>
        <w:tc>
          <w:tcPr>
            <w:tcW w:w="2430" w:type="dxa"/>
            <w:tcBorders>
              <w:top w:val="single" w:sz="8" w:space="0" w:color="auto"/>
              <w:left w:val="nil"/>
              <w:bottom w:val="single" w:sz="8" w:space="0" w:color="auto"/>
              <w:right w:val="single" w:sz="8" w:space="0" w:color="auto"/>
            </w:tcBorders>
            <w:shd w:val="clear" w:color="auto" w:fill="808080" w:themeFill="background1" w:themeFillShade="80"/>
            <w:tcMar>
              <w:top w:w="0" w:type="dxa"/>
              <w:left w:w="108" w:type="dxa"/>
              <w:bottom w:w="0" w:type="dxa"/>
              <w:right w:w="108" w:type="dxa"/>
            </w:tcMar>
            <w:vAlign w:val="center"/>
            <w:hideMark/>
            <w:tcPrChange w:id="3897" w:author="Stephanie Baer" w:date="2016-01-21T13:56:00Z">
              <w:tcPr>
                <w:tcW w:w="2430"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tcPrChange>
          </w:tcPr>
          <w:p w14:paraId="6026AEF5" w14:textId="77777777" w:rsidR="007D5E21" w:rsidRPr="002F5F3E" w:rsidRDefault="007D5E21">
            <w:pPr>
              <w:jc w:val="center"/>
              <w:rPr>
                <w:b/>
                <w:color w:val="FFFFFF" w:themeColor="background1"/>
              </w:rPr>
            </w:pPr>
            <w:r w:rsidRPr="002F5F3E">
              <w:rPr>
                <w:b/>
                <w:color w:val="FFFFFF" w:themeColor="background1"/>
              </w:rPr>
              <w:t>Deemed Early Replacement Rate</w:t>
            </w:r>
          </w:p>
        </w:tc>
      </w:tr>
      <w:tr w:rsidR="007D5E21" w:rsidRPr="002F5F3E" w14:paraId="11C01012" w14:textId="77777777" w:rsidTr="00943B61">
        <w:trPr>
          <w:trHeight w:val="215"/>
          <w:trPrChange w:id="3898" w:author="Stephanie Baer" w:date="2016-01-21T13:56:00Z">
            <w:trPr>
              <w:trHeight w:val="215"/>
            </w:trPr>
          </w:trPrChange>
        </w:trPr>
        <w:tc>
          <w:tcPr>
            <w:tcW w:w="549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Change w:id="3899" w:author="Stephanie Baer" w:date="2016-01-21T13:56:00Z">
              <w:tcPr>
                <w:tcW w:w="5490" w:type="dxa"/>
                <w:tcBorders>
                  <w:top w:val="nil"/>
                  <w:left w:val="single" w:sz="8" w:space="0" w:color="auto"/>
                  <w:bottom w:val="single" w:sz="8" w:space="0" w:color="auto"/>
                  <w:right w:val="single" w:sz="8" w:space="0" w:color="auto"/>
                </w:tcBorders>
                <w:tcMar>
                  <w:top w:w="0" w:type="dxa"/>
                  <w:left w:w="108" w:type="dxa"/>
                  <w:bottom w:w="0" w:type="dxa"/>
                  <w:right w:w="108" w:type="dxa"/>
                </w:tcMar>
              </w:tcPr>
            </w:tcPrChange>
          </w:tcPr>
          <w:p w14:paraId="3765D281" w14:textId="77777777" w:rsidR="007D5E21" w:rsidRPr="002F5F3E" w:rsidRDefault="007D5E21">
            <w:pPr>
              <w:jc w:val="left"/>
              <w:pPrChange w:id="3900" w:author="Stephanie Baer" w:date="2016-01-21T13:56:00Z">
                <w:pPr/>
              </w:pPrChange>
            </w:pPr>
            <w:r w:rsidRPr="002F5F3E">
              <w:t>Early Replacement Rate for Furnace-only participants</w:t>
            </w:r>
          </w:p>
        </w:tc>
        <w:tc>
          <w:tcPr>
            <w:tcW w:w="2430" w:type="dxa"/>
            <w:tcBorders>
              <w:top w:val="nil"/>
              <w:left w:val="nil"/>
              <w:bottom w:val="single" w:sz="8" w:space="0" w:color="auto"/>
              <w:right w:val="single" w:sz="8" w:space="0" w:color="auto"/>
            </w:tcBorders>
            <w:tcMar>
              <w:top w:w="0" w:type="dxa"/>
              <w:left w:w="108" w:type="dxa"/>
              <w:bottom w:w="0" w:type="dxa"/>
              <w:right w:w="108" w:type="dxa"/>
            </w:tcMar>
            <w:vAlign w:val="center"/>
            <w:tcPrChange w:id="3901" w:author="Stephanie Baer" w:date="2016-01-21T13:56:00Z">
              <w:tcPr>
                <w:tcW w:w="2430" w:type="dxa"/>
                <w:tcBorders>
                  <w:top w:val="nil"/>
                  <w:left w:val="nil"/>
                  <w:bottom w:val="single" w:sz="8" w:space="0" w:color="auto"/>
                  <w:right w:val="single" w:sz="8" w:space="0" w:color="auto"/>
                </w:tcBorders>
                <w:tcMar>
                  <w:top w:w="0" w:type="dxa"/>
                  <w:left w:w="108" w:type="dxa"/>
                  <w:bottom w:w="0" w:type="dxa"/>
                  <w:right w:w="108" w:type="dxa"/>
                </w:tcMar>
                <w:vAlign w:val="center"/>
              </w:tcPr>
            </w:tcPrChange>
          </w:tcPr>
          <w:p w14:paraId="58495EA0" w14:textId="77777777" w:rsidR="007D5E21" w:rsidRPr="002F5F3E" w:rsidRDefault="007D5E21">
            <w:pPr>
              <w:jc w:val="center"/>
            </w:pPr>
            <w:r w:rsidRPr="002F5F3E">
              <w:t>7%</w:t>
            </w:r>
          </w:p>
        </w:tc>
      </w:tr>
      <w:tr w:rsidR="007D5E21" w:rsidRPr="002F5F3E" w14:paraId="11BB813E" w14:textId="77777777" w:rsidTr="00943B61">
        <w:trPr>
          <w:trHeight w:val="215"/>
          <w:trPrChange w:id="3902" w:author="Stephanie Baer" w:date="2016-01-21T13:56:00Z">
            <w:trPr>
              <w:trHeight w:val="215"/>
            </w:trPr>
          </w:trPrChange>
        </w:trPr>
        <w:tc>
          <w:tcPr>
            <w:tcW w:w="549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Change w:id="3903" w:author="Stephanie Baer" w:date="2016-01-21T13:56:00Z">
              <w:tcPr>
                <w:tcW w:w="54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10354441" w14:textId="77777777" w:rsidR="007D5E21" w:rsidRPr="002F5F3E" w:rsidRDefault="007D5E21">
            <w:pPr>
              <w:jc w:val="left"/>
              <w:pPrChange w:id="3904" w:author="Stephanie Baer" w:date="2016-01-21T13:56:00Z">
                <w:pPr/>
              </w:pPrChange>
            </w:pPr>
            <w:r w:rsidRPr="002F5F3E">
              <w:t>Early Replacement Rate for a furnace when the furnace is the Primary unit in a Combined System Replacement (CSR) project</w:t>
            </w:r>
            <w:r>
              <w:t xml:space="preserve"> </w:t>
            </w:r>
          </w:p>
        </w:tc>
        <w:tc>
          <w:tcPr>
            <w:tcW w:w="2430"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3905" w:author="Stephanie Baer" w:date="2016-01-21T13:56:00Z">
              <w:tcPr>
                <w:tcW w:w="2430"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6688308D" w14:textId="77777777" w:rsidR="007D5E21" w:rsidRPr="002F5F3E" w:rsidRDefault="007D5E21">
            <w:pPr>
              <w:jc w:val="center"/>
            </w:pPr>
            <w:r w:rsidRPr="002F5F3E">
              <w:t>14%</w:t>
            </w:r>
          </w:p>
        </w:tc>
      </w:tr>
      <w:tr w:rsidR="007D5E21" w:rsidRPr="002F5F3E" w14:paraId="68E78EEE" w14:textId="77777777" w:rsidTr="00943B61">
        <w:trPr>
          <w:trHeight w:val="80"/>
          <w:trPrChange w:id="3906" w:author="Stephanie Baer" w:date="2016-01-21T13:56:00Z">
            <w:trPr>
              <w:trHeight w:val="80"/>
            </w:trPr>
          </w:trPrChange>
        </w:trPr>
        <w:tc>
          <w:tcPr>
            <w:tcW w:w="549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Change w:id="3907" w:author="Stephanie Baer" w:date="2016-01-21T13:56:00Z">
              <w:tcPr>
                <w:tcW w:w="54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6159F034" w14:textId="77777777" w:rsidR="007D5E21" w:rsidRPr="002F5F3E" w:rsidRDefault="007D5E21">
            <w:pPr>
              <w:jc w:val="left"/>
              <w:pPrChange w:id="3908" w:author="Stephanie Baer" w:date="2016-01-21T13:56:00Z">
                <w:pPr/>
              </w:pPrChange>
            </w:pPr>
            <w:r w:rsidRPr="002F5F3E">
              <w:t xml:space="preserve">Early Replacement Rate for a furnace when the furnace is the Secondary unit in a CSR project </w:t>
            </w:r>
          </w:p>
        </w:tc>
        <w:tc>
          <w:tcPr>
            <w:tcW w:w="2430"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3909" w:author="Stephanie Baer" w:date="2016-01-21T13:56:00Z">
              <w:tcPr>
                <w:tcW w:w="2430" w:type="dxa"/>
                <w:tcBorders>
                  <w:top w:val="nil"/>
                  <w:left w:val="nil"/>
                  <w:bottom w:val="single" w:sz="8" w:space="0" w:color="auto"/>
                  <w:right w:val="single" w:sz="8" w:space="0" w:color="auto"/>
                </w:tcBorders>
                <w:tcMar>
                  <w:top w:w="0" w:type="dxa"/>
                  <w:left w:w="108" w:type="dxa"/>
                  <w:bottom w:w="0" w:type="dxa"/>
                  <w:right w:w="108" w:type="dxa"/>
                </w:tcMar>
                <w:vAlign w:val="center"/>
                <w:hideMark/>
              </w:tcPr>
            </w:tcPrChange>
          </w:tcPr>
          <w:p w14:paraId="5260DC12" w14:textId="77777777" w:rsidR="007D5E21" w:rsidRPr="002F5F3E" w:rsidRDefault="007D5E21">
            <w:pPr>
              <w:jc w:val="center"/>
            </w:pPr>
            <w:r w:rsidRPr="002F5F3E">
              <w:t>46%</w:t>
            </w:r>
          </w:p>
        </w:tc>
      </w:tr>
    </w:tbl>
    <w:p w14:paraId="16632BFC" w14:textId="77777777" w:rsidR="007D5E21" w:rsidRPr="00053E1E" w:rsidRDefault="007D5E21" w:rsidP="007D5E21">
      <w:pPr>
        <w:pStyle w:val="ListParagraph"/>
        <w:ind w:left="1440"/>
        <w:rPr>
          <w:rFonts w:cstheme="minorHAnsi"/>
          <w:szCs w:val="20"/>
        </w:rPr>
      </w:pPr>
    </w:p>
    <w:p w14:paraId="759B2F1F" w14:textId="77777777" w:rsidR="007D5E21" w:rsidRDefault="007D5E21" w:rsidP="007D5E21">
      <w:pPr>
        <w:rPr>
          <w:rFonts w:cstheme="minorHAnsi"/>
          <w:szCs w:val="20"/>
        </w:rPr>
      </w:pPr>
      <w:r>
        <w:rPr>
          <w:rFonts w:cstheme="minorHAnsi"/>
          <w:szCs w:val="20"/>
        </w:rPr>
        <w:t>This measure was developed to be applicable to the following program types:  TOS, NC, EREP.  If applied to other program types, the measure savings should be verified.</w:t>
      </w:r>
    </w:p>
    <w:p w14:paraId="5D6BAA87" w14:textId="77777777" w:rsidR="007D5E21" w:rsidRPr="002F5F3E" w:rsidRDefault="007D5E21" w:rsidP="007D5E21">
      <w:pPr>
        <w:keepNext/>
        <w:keepLines/>
        <w:spacing w:before="200"/>
        <w:outlineLvl w:val="5"/>
        <w:rPr>
          <w:rFonts w:eastAsiaTheme="majorEastAsia"/>
          <w:b/>
          <w:smallCaps/>
          <w:sz w:val="22"/>
          <w:szCs w:val="18"/>
        </w:rPr>
      </w:pPr>
      <w:r w:rsidRPr="002F5F3E">
        <w:rPr>
          <w:rFonts w:eastAsiaTheme="majorEastAsia"/>
          <w:b/>
          <w:smallCaps/>
          <w:sz w:val="22"/>
          <w:szCs w:val="18"/>
        </w:rPr>
        <w:lastRenderedPageBreak/>
        <w:t xml:space="preserve">Definition of Efficient Equipment </w:t>
      </w:r>
    </w:p>
    <w:p w14:paraId="0679D709" w14:textId="77777777" w:rsidR="007D5E21" w:rsidRDefault="007D5E21" w:rsidP="007D5E21">
      <w:pPr>
        <w:rPr>
          <w:rFonts w:cstheme="minorHAnsi"/>
        </w:rPr>
      </w:pPr>
      <w:r>
        <w:rPr>
          <w:rFonts w:cstheme="minorHAnsi"/>
          <w:szCs w:val="20"/>
        </w:rPr>
        <w:t xml:space="preserve">To qualify for this measure the installed equipment must be a residential sized (input energy less than </w:t>
      </w:r>
      <w:r>
        <w:rPr>
          <w:rFonts w:cstheme="minorHAnsi"/>
        </w:rPr>
        <w:t xml:space="preserve">225,000 Btu/hr) </w:t>
      </w:r>
      <w:r>
        <w:rPr>
          <w:rFonts w:cstheme="minorHAnsi"/>
          <w:szCs w:val="20"/>
        </w:rPr>
        <w:t xml:space="preserve">natural gas fired furnace with an </w:t>
      </w:r>
      <w:r>
        <w:rPr>
          <w:rFonts w:cstheme="minorHAnsi"/>
        </w:rPr>
        <w:t xml:space="preserve">Annual Fuel Utilization Efficiency (AFUE) rating exceeding the program requirements. </w:t>
      </w:r>
    </w:p>
    <w:p w14:paraId="0B3B2D85" w14:textId="77777777" w:rsidR="007D5E21" w:rsidRPr="002F5F3E" w:rsidRDefault="007D5E21" w:rsidP="007D5E21">
      <w:pPr>
        <w:keepNext/>
        <w:keepLines/>
        <w:spacing w:before="200"/>
        <w:outlineLvl w:val="5"/>
        <w:rPr>
          <w:rFonts w:eastAsiaTheme="majorEastAsia"/>
          <w:b/>
          <w:smallCaps/>
          <w:sz w:val="22"/>
          <w:szCs w:val="18"/>
        </w:rPr>
      </w:pPr>
      <w:r w:rsidRPr="002F5F3E">
        <w:rPr>
          <w:rFonts w:eastAsiaTheme="majorEastAsia"/>
          <w:b/>
          <w:smallCaps/>
          <w:sz w:val="22"/>
          <w:szCs w:val="18"/>
        </w:rPr>
        <w:t xml:space="preserve">Definition of Baseline Equipment </w:t>
      </w:r>
    </w:p>
    <w:p w14:paraId="784DF219" w14:textId="6D5B7E50" w:rsidR="007D5E21" w:rsidRDefault="007D5E21" w:rsidP="007D5E21">
      <w:pPr>
        <w:rPr>
          <w:rFonts w:cstheme="minorHAnsi"/>
          <w:szCs w:val="20"/>
        </w:rPr>
      </w:pPr>
      <w:r>
        <w:rPr>
          <w:rFonts w:cstheme="minorHAnsi"/>
          <w:szCs w:val="20"/>
        </w:rPr>
        <w:t xml:space="preserve">Time of Sale: </w:t>
      </w:r>
      <w:del w:id="3910" w:author="Samuel Dent" w:date="2016-01-14T08:09:00Z">
        <w:r w:rsidDel="00E83A23">
          <w:rPr>
            <w:rFonts w:cstheme="minorHAnsi"/>
            <w:szCs w:val="20"/>
          </w:rPr>
          <w:delText>Although t</w:delText>
        </w:r>
      </w:del>
      <w:ins w:id="3911" w:author="Samuel Dent" w:date="2016-01-14T08:09:00Z">
        <w:r w:rsidR="00E83A23">
          <w:rPr>
            <w:rFonts w:cstheme="minorHAnsi"/>
            <w:szCs w:val="20"/>
          </w:rPr>
          <w:t>T</w:t>
        </w:r>
      </w:ins>
      <w:r>
        <w:rPr>
          <w:rFonts w:cstheme="minorHAnsi"/>
          <w:szCs w:val="20"/>
        </w:rPr>
        <w:t xml:space="preserve">he current Federal Standard for gas furnaces is an AFUE rating of </w:t>
      </w:r>
      <w:del w:id="3912" w:author="Samuel Dent" w:date="2016-01-14T08:10:00Z">
        <w:r w:rsidDel="00E83A23">
          <w:rPr>
            <w:rFonts w:cstheme="minorHAnsi"/>
            <w:szCs w:val="20"/>
          </w:rPr>
          <w:delText>78</w:delText>
        </w:r>
      </w:del>
      <w:ins w:id="3913" w:author="Samuel Dent" w:date="2016-01-14T08:10:00Z">
        <w:r w:rsidR="00E83A23">
          <w:rPr>
            <w:rFonts w:cstheme="minorHAnsi"/>
            <w:szCs w:val="20"/>
          </w:rPr>
          <w:t>80</w:t>
        </w:r>
      </w:ins>
      <w:r>
        <w:rPr>
          <w:rFonts w:cstheme="minorHAnsi"/>
          <w:szCs w:val="20"/>
        </w:rPr>
        <w:t>%</w:t>
      </w:r>
      <w:del w:id="3914" w:author="Samuel Dent" w:date="2016-01-14T08:10:00Z">
        <w:r w:rsidDel="00E83A23">
          <w:rPr>
            <w:rFonts w:cstheme="minorHAnsi"/>
            <w:szCs w:val="20"/>
          </w:rPr>
          <w:delText>,</w:delText>
        </w:r>
      </w:del>
      <w:r>
        <w:rPr>
          <w:rFonts w:cstheme="minorHAnsi"/>
          <w:szCs w:val="20"/>
        </w:rPr>
        <w:t xml:space="preserve"> </w:t>
      </w:r>
      <w:ins w:id="3915" w:author="Samuel Dent" w:date="2016-01-14T08:10:00Z">
        <w:r w:rsidR="00E83A23">
          <w:rPr>
            <w:rFonts w:cstheme="minorHAnsi"/>
            <w:szCs w:val="20"/>
          </w:rPr>
          <w:t xml:space="preserve"> </w:t>
        </w:r>
      </w:ins>
      <w:del w:id="3916" w:author="Samuel Dent" w:date="2016-01-14T08:10:00Z">
        <w:r w:rsidDel="00E83A23">
          <w:rPr>
            <w:rFonts w:cstheme="minorHAnsi"/>
            <w:szCs w:val="20"/>
          </w:rPr>
          <w:delText xml:space="preserve">based upon review of available product in the AHRI database, the baseline efficiency for this characterization is assumed to be 80%. </w:delText>
        </w:r>
      </w:del>
      <w:proofErr w:type="gramStart"/>
      <w:r>
        <w:rPr>
          <w:rFonts w:cstheme="minorHAnsi"/>
          <w:szCs w:val="20"/>
        </w:rPr>
        <w:t>The</w:t>
      </w:r>
      <w:proofErr w:type="gramEnd"/>
      <w:r>
        <w:rPr>
          <w:rFonts w:cstheme="minorHAnsi"/>
          <w:szCs w:val="20"/>
        </w:rPr>
        <w:t xml:space="preserve"> baseline will be adjusted when the Federal Standard is updated. </w:t>
      </w:r>
    </w:p>
    <w:p w14:paraId="614D9E6B" w14:textId="49099B18" w:rsidR="007D5E21" w:rsidRDefault="007D5E21" w:rsidP="007D5E21">
      <w:pPr>
        <w:rPr>
          <w:rFonts w:cstheme="minorHAnsi"/>
        </w:rPr>
      </w:pPr>
      <w:r>
        <w:rPr>
          <w:rFonts w:cstheme="minorHAnsi"/>
        </w:rPr>
        <w:t xml:space="preserve">Early replacement: The baseline for this measure is the efficiency of the existing equipment for the assumed remaining useful life of the unit and a new baseline unit for the remainder of the measure life. </w:t>
      </w:r>
      <w:del w:id="3917" w:author="Samuel Dent" w:date="2016-01-14T08:10:00Z">
        <w:r w:rsidDel="00E83A23">
          <w:rPr>
            <w:rFonts w:cstheme="minorHAnsi"/>
          </w:rPr>
          <w:delText>As discussed above w</w:delText>
        </w:r>
      </w:del>
      <w:ins w:id="3918" w:author="Samuel Dent" w:date="2016-01-14T08:10:00Z">
        <w:r w:rsidR="00E83A23">
          <w:rPr>
            <w:rFonts w:cstheme="minorHAnsi"/>
          </w:rPr>
          <w:t>W</w:t>
        </w:r>
      </w:ins>
      <w:r>
        <w:rPr>
          <w:rFonts w:cstheme="minorHAnsi"/>
        </w:rPr>
        <w:t xml:space="preserve">e estimate that the new baseline unit that could be purchased in the year the existing unit would have needed replacing is 90%. </w:t>
      </w:r>
    </w:p>
    <w:p w14:paraId="79C35A17" w14:textId="77777777" w:rsidR="007D5E21" w:rsidRPr="002F5F3E" w:rsidRDefault="007D5E21" w:rsidP="007D5E21">
      <w:pPr>
        <w:keepNext/>
        <w:keepLines/>
        <w:spacing w:before="200"/>
        <w:outlineLvl w:val="5"/>
        <w:rPr>
          <w:rFonts w:eastAsiaTheme="majorEastAsia"/>
          <w:b/>
          <w:smallCaps/>
          <w:sz w:val="22"/>
          <w:szCs w:val="18"/>
        </w:rPr>
      </w:pPr>
      <w:r w:rsidRPr="002F5F3E">
        <w:rPr>
          <w:rFonts w:eastAsiaTheme="majorEastAsia"/>
          <w:b/>
          <w:smallCaps/>
          <w:sz w:val="22"/>
          <w:szCs w:val="18"/>
        </w:rPr>
        <w:t xml:space="preserve">Deemed Lifetime of Efficient Equipment </w:t>
      </w:r>
    </w:p>
    <w:p w14:paraId="566421C9" w14:textId="77777777" w:rsidR="007D5E21" w:rsidRDefault="007D5E21" w:rsidP="007D5E21">
      <w:pPr>
        <w:rPr>
          <w:rFonts w:cstheme="minorHAnsi"/>
          <w:szCs w:val="20"/>
        </w:rPr>
      </w:pPr>
      <w:r>
        <w:rPr>
          <w:rFonts w:cstheme="minorHAnsi"/>
          <w:szCs w:val="20"/>
        </w:rPr>
        <w:t>The expected measure life is assumed to be 20 years</w:t>
      </w:r>
      <w:r>
        <w:rPr>
          <w:rFonts w:ascii="Arial" w:hAnsi="Arial" w:cstheme="minorHAnsi"/>
          <w:szCs w:val="20"/>
          <w:vertAlign w:val="superscript"/>
        </w:rPr>
        <w:footnoteReference w:id="286"/>
      </w:r>
      <w:r>
        <w:rPr>
          <w:rFonts w:cstheme="minorHAnsi"/>
          <w:szCs w:val="20"/>
        </w:rPr>
        <w:t>.</w:t>
      </w:r>
    </w:p>
    <w:p w14:paraId="5A70F88E" w14:textId="77777777" w:rsidR="007D5E21" w:rsidRDefault="007D5E21" w:rsidP="007D5E21">
      <w:pPr>
        <w:rPr>
          <w:rFonts w:cstheme="minorHAnsi"/>
        </w:rPr>
      </w:pPr>
      <w:r>
        <w:rPr>
          <w:rFonts w:cstheme="minorHAnsi"/>
        </w:rPr>
        <w:t>For early replacement: Remaining life of existing equipment is assumed to be 6 years</w:t>
      </w:r>
      <w:r>
        <w:rPr>
          <w:rFonts w:ascii="Arial" w:hAnsi="Arial" w:cstheme="minorHAnsi"/>
          <w:vertAlign w:val="superscript"/>
        </w:rPr>
        <w:footnoteReference w:id="287"/>
      </w:r>
      <w:r>
        <w:rPr>
          <w:rFonts w:cstheme="minorHAnsi"/>
        </w:rPr>
        <w:t>.</w:t>
      </w:r>
    </w:p>
    <w:p w14:paraId="3AFC45F0" w14:textId="77777777" w:rsidR="007D5E21" w:rsidRDefault="007D5E21" w:rsidP="007D5E21">
      <w:pPr>
        <w:keepNext/>
        <w:keepLines/>
        <w:spacing w:before="200"/>
        <w:outlineLvl w:val="5"/>
        <w:rPr>
          <w:rFonts w:eastAsiaTheme="majorEastAsia"/>
          <w:b/>
          <w:smallCaps/>
          <w:sz w:val="18"/>
          <w:szCs w:val="18"/>
        </w:rPr>
      </w:pPr>
      <w:r w:rsidRPr="002F5F3E">
        <w:rPr>
          <w:rFonts w:eastAsiaTheme="majorEastAsia"/>
          <w:b/>
          <w:smallCaps/>
          <w:sz w:val="22"/>
          <w:szCs w:val="18"/>
        </w:rPr>
        <w:t xml:space="preserve">Deemed Measure Cost </w:t>
      </w:r>
    </w:p>
    <w:p w14:paraId="7B13E6AB" w14:textId="77777777" w:rsidR="007D5E21" w:rsidRDefault="007D5E21" w:rsidP="007D5E21">
      <w:pPr>
        <w:rPr>
          <w:rFonts w:cstheme="minorHAnsi"/>
          <w:szCs w:val="20"/>
        </w:rPr>
      </w:pPr>
      <w:r>
        <w:rPr>
          <w:rFonts w:cstheme="minorHAnsi"/>
          <w:szCs w:val="20"/>
        </w:rPr>
        <w:t xml:space="preserve">Time of sale: The incremental installed cost </w:t>
      </w:r>
      <w:r>
        <w:rPr>
          <w:rFonts w:cstheme="minorHAnsi"/>
        </w:rPr>
        <w:t xml:space="preserve">(retail equipment cost plus installation cost) </w:t>
      </w:r>
      <w:r>
        <w:rPr>
          <w:rFonts w:cstheme="minorHAnsi"/>
          <w:szCs w:val="20"/>
        </w:rPr>
        <w:t>for this measure depends on efficiency as listed below</w:t>
      </w:r>
      <w:r>
        <w:rPr>
          <w:rFonts w:ascii="Arial" w:hAnsi="Arial" w:cstheme="minorHAnsi"/>
          <w:szCs w:val="20"/>
          <w:vertAlign w:val="superscript"/>
        </w:rPr>
        <w:footnoteReference w:id="288"/>
      </w:r>
      <w:r>
        <w:rPr>
          <w:rFonts w:cstheme="minorHAnsi"/>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1440"/>
        <w:gridCol w:w="2593"/>
        <w:gridCol w:w="2593"/>
        <w:tblGridChange w:id="3919">
          <w:tblGrid>
            <w:gridCol w:w="1440"/>
            <w:gridCol w:w="2593"/>
            <w:gridCol w:w="2593"/>
          </w:tblGrid>
        </w:tblGridChange>
      </w:tblGrid>
      <w:tr w:rsidR="007D5E21" w:rsidRPr="002F5F3E" w14:paraId="22D4D04B" w14:textId="77777777" w:rsidTr="00C04E8D">
        <w:trPr>
          <w:trHeight w:val="262"/>
          <w:tblHeader/>
          <w:jc w:val="center"/>
        </w:trPr>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5853032" w14:textId="77777777" w:rsidR="007D5E21" w:rsidRPr="002F5F3E" w:rsidRDefault="007D5E21" w:rsidP="00C04E8D">
            <w:pPr>
              <w:jc w:val="center"/>
              <w:rPr>
                <w:b/>
                <w:color w:val="FFFFFF" w:themeColor="background1"/>
              </w:rPr>
            </w:pPr>
            <w:r w:rsidRPr="002F5F3E">
              <w:rPr>
                <w:b/>
                <w:color w:val="FFFFFF" w:themeColor="background1"/>
              </w:rPr>
              <w:t>AFUE</w:t>
            </w:r>
          </w:p>
        </w:tc>
        <w:tc>
          <w:tcPr>
            <w:tcW w:w="259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196D498" w14:textId="77777777" w:rsidR="007D5E21" w:rsidRPr="002F5F3E" w:rsidRDefault="007D5E21" w:rsidP="00C04E8D">
            <w:pPr>
              <w:jc w:val="center"/>
              <w:rPr>
                <w:b/>
                <w:color w:val="FFFFFF" w:themeColor="background1"/>
              </w:rPr>
            </w:pPr>
            <w:r w:rsidRPr="002F5F3E">
              <w:rPr>
                <w:b/>
                <w:color w:val="FFFFFF" w:themeColor="background1"/>
              </w:rPr>
              <w:t>Installed Cost</w:t>
            </w:r>
          </w:p>
        </w:tc>
        <w:tc>
          <w:tcPr>
            <w:tcW w:w="259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32668A4F" w14:textId="77777777" w:rsidR="007D5E21" w:rsidRPr="002F5F3E" w:rsidRDefault="007D5E21" w:rsidP="00C04E8D">
            <w:pPr>
              <w:jc w:val="center"/>
              <w:rPr>
                <w:b/>
                <w:color w:val="FFFFFF" w:themeColor="background1"/>
              </w:rPr>
            </w:pPr>
            <w:r w:rsidRPr="002F5F3E">
              <w:rPr>
                <w:b/>
                <w:color w:val="FFFFFF" w:themeColor="background1"/>
              </w:rPr>
              <w:t>Incremental Installed Cost</w:t>
            </w:r>
          </w:p>
        </w:tc>
      </w:tr>
      <w:tr w:rsidR="007D5E21" w:rsidRPr="002F5F3E" w14:paraId="70307A4A" w14:textId="77777777" w:rsidTr="00943B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3920" w:author="Stephanie Baer" w:date="2016-01-21T13:56: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3921" w:author="Stephanie Baer" w:date="2016-01-21T13:56:00Z">
            <w:trPr>
              <w:trHeight w:val="262"/>
              <w:jc w:val="center"/>
            </w:trPr>
          </w:trPrChange>
        </w:trPr>
        <w:tc>
          <w:tcPr>
            <w:tcW w:w="1440" w:type="dxa"/>
            <w:tcBorders>
              <w:top w:val="single" w:sz="4" w:space="0" w:color="auto"/>
              <w:left w:val="single" w:sz="4" w:space="0" w:color="auto"/>
              <w:bottom w:val="single" w:sz="4" w:space="0" w:color="auto"/>
              <w:right w:val="single" w:sz="4" w:space="0" w:color="auto"/>
            </w:tcBorders>
            <w:vAlign w:val="center"/>
            <w:hideMark/>
            <w:tcPrChange w:id="3922" w:author="Stephanie Baer" w:date="2016-01-21T13:56:00Z">
              <w:tcPr>
                <w:tcW w:w="1440" w:type="dxa"/>
                <w:tcBorders>
                  <w:top w:val="single" w:sz="4" w:space="0" w:color="auto"/>
                  <w:left w:val="single" w:sz="4" w:space="0" w:color="auto"/>
                  <w:bottom w:val="single" w:sz="4" w:space="0" w:color="auto"/>
                  <w:right w:val="single" w:sz="4" w:space="0" w:color="auto"/>
                </w:tcBorders>
                <w:hideMark/>
              </w:tcPr>
            </w:tcPrChange>
          </w:tcPr>
          <w:p w14:paraId="59478DAF" w14:textId="77777777" w:rsidR="007D5E21" w:rsidRPr="002F5F3E" w:rsidRDefault="007D5E21">
            <w:pPr>
              <w:jc w:val="center"/>
            </w:pPr>
            <w:r w:rsidRPr="002F5F3E">
              <w:t>80%</w:t>
            </w:r>
          </w:p>
        </w:tc>
        <w:tc>
          <w:tcPr>
            <w:tcW w:w="2593" w:type="dxa"/>
            <w:tcBorders>
              <w:top w:val="single" w:sz="4" w:space="0" w:color="auto"/>
              <w:left w:val="single" w:sz="4" w:space="0" w:color="auto"/>
              <w:bottom w:val="single" w:sz="4" w:space="0" w:color="auto"/>
              <w:right w:val="single" w:sz="4" w:space="0" w:color="auto"/>
            </w:tcBorders>
            <w:vAlign w:val="center"/>
            <w:hideMark/>
            <w:tcPrChange w:id="3923" w:author="Stephanie Baer" w:date="2016-01-21T13:56:00Z">
              <w:tcPr>
                <w:tcW w:w="2593" w:type="dxa"/>
                <w:tcBorders>
                  <w:top w:val="single" w:sz="4" w:space="0" w:color="auto"/>
                  <w:left w:val="single" w:sz="4" w:space="0" w:color="auto"/>
                  <w:bottom w:val="single" w:sz="4" w:space="0" w:color="auto"/>
                  <w:right w:val="single" w:sz="4" w:space="0" w:color="auto"/>
                </w:tcBorders>
                <w:hideMark/>
              </w:tcPr>
            </w:tcPrChange>
          </w:tcPr>
          <w:p w14:paraId="29135482" w14:textId="77777777" w:rsidR="007D5E21" w:rsidRPr="002F5F3E" w:rsidRDefault="007D5E21">
            <w:pPr>
              <w:jc w:val="center"/>
            </w:pPr>
            <w:r w:rsidRPr="002F5F3E">
              <w:t>$2011</w:t>
            </w:r>
          </w:p>
        </w:tc>
        <w:tc>
          <w:tcPr>
            <w:tcW w:w="2593" w:type="dxa"/>
            <w:tcBorders>
              <w:top w:val="single" w:sz="4" w:space="0" w:color="auto"/>
              <w:left w:val="single" w:sz="4" w:space="0" w:color="auto"/>
              <w:bottom w:val="single" w:sz="4" w:space="0" w:color="auto"/>
              <w:right w:val="single" w:sz="4" w:space="0" w:color="auto"/>
            </w:tcBorders>
            <w:vAlign w:val="center"/>
            <w:hideMark/>
            <w:tcPrChange w:id="3924" w:author="Stephanie Baer" w:date="2016-01-21T13:56:00Z">
              <w:tcPr>
                <w:tcW w:w="2593" w:type="dxa"/>
                <w:tcBorders>
                  <w:top w:val="single" w:sz="4" w:space="0" w:color="auto"/>
                  <w:left w:val="single" w:sz="4" w:space="0" w:color="auto"/>
                  <w:bottom w:val="single" w:sz="4" w:space="0" w:color="auto"/>
                  <w:right w:val="single" w:sz="4" w:space="0" w:color="auto"/>
                </w:tcBorders>
                <w:hideMark/>
              </w:tcPr>
            </w:tcPrChange>
          </w:tcPr>
          <w:p w14:paraId="659DC236" w14:textId="77777777" w:rsidR="007D5E21" w:rsidRPr="002F5F3E" w:rsidRDefault="007D5E21">
            <w:pPr>
              <w:jc w:val="center"/>
            </w:pPr>
            <w:r w:rsidRPr="002F5F3E">
              <w:t>n/a</w:t>
            </w:r>
          </w:p>
        </w:tc>
      </w:tr>
      <w:tr w:rsidR="007D5E21" w:rsidRPr="002F5F3E" w14:paraId="749EAF6D" w14:textId="77777777" w:rsidTr="00943B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3925" w:author="Stephanie Baer" w:date="2016-01-21T13:56: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3926" w:author="Stephanie Baer" w:date="2016-01-21T13:56:00Z">
            <w:trPr>
              <w:trHeight w:val="262"/>
              <w:jc w:val="center"/>
            </w:trPr>
          </w:trPrChange>
        </w:trPr>
        <w:tc>
          <w:tcPr>
            <w:tcW w:w="1440" w:type="dxa"/>
            <w:tcBorders>
              <w:top w:val="single" w:sz="4" w:space="0" w:color="auto"/>
              <w:left w:val="single" w:sz="4" w:space="0" w:color="auto"/>
              <w:bottom w:val="single" w:sz="4" w:space="0" w:color="auto"/>
              <w:right w:val="single" w:sz="4" w:space="0" w:color="auto"/>
            </w:tcBorders>
            <w:vAlign w:val="center"/>
            <w:hideMark/>
            <w:tcPrChange w:id="3927" w:author="Stephanie Baer" w:date="2016-01-21T13:56:00Z">
              <w:tcPr>
                <w:tcW w:w="1440" w:type="dxa"/>
                <w:tcBorders>
                  <w:top w:val="single" w:sz="4" w:space="0" w:color="auto"/>
                  <w:left w:val="single" w:sz="4" w:space="0" w:color="auto"/>
                  <w:bottom w:val="single" w:sz="4" w:space="0" w:color="auto"/>
                  <w:right w:val="single" w:sz="4" w:space="0" w:color="auto"/>
                </w:tcBorders>
                <w:hideMark/>
              </w:tcPr>
            </w:tcPrChange>
          </w:tcPr>
          <w:p w14:paraId="0ED05F93" w14:textId="77777777" w:rsidR="007D5E21" w:rsidRPr="002F5F3E" w:rsidRDefault="007D5E21">
            <w:pPr>
              <w:jc w:val="center"/>
            </w:pPr>
            <w:r w:rsidRPr="002F5F3E">
              <w:t>90%</w:t>
            </w:r>
          </w:p>
        </w:tc>
        <w:tc>
          <w:tcPr>
            <w:tcW w:w="2593" w:type="dxa"/>
            <w:tcBorders>
              <w:top w:val="single" w:sz="4" w:space="0" w:color="auto"/>
              <w:left w:val="single" w:sz="4" w:space="0" w:color="auto"/>
              <w:bottom w:val="single" w:sz="4" w:space="0" w:color="auto"/>
              <w:right w:val="single" w:sz="4" w:space="0" w:color="auto"/>
            </w:tcBorders>
            <w:vAlign w:val="center"/>
            <w:hideMark/>
            <w:tcPrChange w:id="3928" w:author="Stephanie Baer" w:date="2016-01-21T13:56:00Z">
              <w:tcPr>
                <w:tcW w:w="2593" w:type="dxa"/>
                <w:tcBorders>
                  <w:top w:val="single" w:sz="4" w:space="0" w:color="auto"/>
                  <w:left w:val="single" w:sz="4" w:space="0" w:color="auto"/>
                  <w:bottom w:val="single" w:sz="4" w:space="0" w:color="auto"/>
                  <w:right w:val="single" w:sz="4" w:space="0" w:color="auto"/>
                </w:tcBorders>
                <w:hideMark/>
              </w:tcPr>
            </w:tcPrChange>
          </w:tcPr>
          <w:p w14:paraId="6AEF3316" w14:textId="77777777" w:rsidR="007D5E21" w:rsidRPr="002F5F3E" w:rsidRDefault="007D5E21">
            <w:pPr>
              <w:jc w:val="center"/>
            </w:pPr>
            <w:r w:rsidRPr="002F5F3E">
              <w:t>$2641</w:t>
            </w:r>
          </w:p>
        </w:tc>
        <w:tc>
          <w:tcPr>
            <w:tcW w:w="2593" w:type="dxa"/>
            <w:tcBorders>
              <w:top w:val="single" w:sz="4" w:space="0" w:color="auto"/>
              <w:left w:val="single" w:sz="4" w:space="0" w:color="auto"/>
              <w:bottom w:val="single" w:sz="4" w:space="0" w:color="auto"/>
              <w:right w:val="single" w:sz="4" w:space="0" w:color="auto"/>
            </w:tcBorders>
            <w:vAlign w:val="center"/>
            <w:hideMark/>
            <w:tcPrChange w:id="3929" w:author="Stephanie Baer" w:date="2016-01-21T13:56:00Z">
              <w:tcPr>
                <w:tcW w:w="2593" w:type="dxa"/>
                <w:tcBorders>
                  <w:top w:val="single" w:sz="4" w:space="0" w:color="auto"/>
                  <w:left w:val="single" w:sz="4" w:space="0" w:color="auto"/>
                  <w:bottom w:val="single" w:sz="4" w:space="0" w:color="auto"/>
                  <w:right w:val="single" w:sz="4" w:space="0" w:color="auto"/>
                </w:tcBorders>
                <w:hideMark/>
              </w:tcPr>
            </w:tcPrChange>
          </w:tcPr>
          <w:p w14:paraId="7587C508" w14:textId="77777777" w:rsidR="007D5E21" w:rsidRPr="002F5F3E" w:rsidRDefault="007D5E21">
            <w:pPr>
              <w:jc w:val="center"/>
            </w:pPr>
            <w:r w:rsidRPr="002F5F3E">
              <w:t>$630</w:t>
            </w:r>
          </w:p>
        </w:tc>
      </w:tr>
      <w:tr w:rsidR="007D5E21" w:rsidRPr="002F5F3E" w14:paraId="348435CF" w14:textId="77777777" w:rsidTr="00943B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3930" w:author="Stephanie Baer" w:date="2016-01-21T13:56: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3931" w:author="Stephanie Baer" w:date="2016-01-21T13:56:00Z">
            <w:trPr>
              <w:trHeight w:val="262"/>
              <w:jc w:val="center"/>
            </w:trPr>
          </w:trPrChange>
        </w:trPr>
        <w:tc>
          <w:tcPr>
            <w:tcW w:w="1440" w:type="dxa"/>
            <w:tcBorders>
              <w:top w:val="single" w:sz="4" w:space="0" w:color="auto"/>
              <w:left w:val="single" w:sz="4" w:space="0" w:color="auto"/>
              <w:bottom w:val="single" w:sz="4" w:space="0" w:color="auto"/>
              <w:right w:val="single" w:sz="4" w:space="0" w:color="auto"/>
            </w:tcBorders>
            <w:vAlign w:val="center"/>
            <w:hideMark/>
            <w:tcPrChange w:id="3932" w:author="Stephanie Baer" w:date="2016-01-21T13:56:00Z">
              <w:tcPr>
                <w:tcW w:w="1440" w:type="dxa"/>
                <w:tcBorders>
                  <w:top w:val="single" w:sz="4" w:space="0" w:color="auto"/>
                  <w:left w:val="single" w:sz="4" w:space="0" w:color="auto"/>
                  <w:bottom w:val="single" w:sz="4" w:space="0" w:color="auto"/>
                  <w:right w:val="single" w:sz="4" w:space="0" w:color="auto"/>
                </w:tcBorders>
                <w:hideMark/>
              </w:tcPr>
            </w:tcPrChange>
          </w:tcPr>
          <w:p w14:paraId="06BCDB9E" w14:textId="77777777" w:rsidR="007D5E21" w:rsidRPr="002F5F3E" w:rsidRDefault="007D5E21">
            <w:pPr>
              <w:jc w:val="center"/>
            </w:pPr>
            <w:r w:rsidRPr="002F5F3E">
              <w:t>91%</w:t>
            </w:r>
          </w:p>
        </w:tc>
        <w:tc>
          <w:tcPr>
            <w:tcW w:w="2593" w:type="dxa"/>
            <w:tcBorders>
              <w:top w:val="single" w:sz="4" w:space="0" w:color="auto"/>
              <w:left w:val="single" w:sz="4" w:space="0" w:color="auto"/>
              <w:bottom w:val="single" w:sz="4" w:space="0" w:color="auto"/>
              <w:right w:val="single" w:sz="4" w:space="0" w:color="auto"/>
            </w:tcBorders>
            <w:vAlign w:val="center"/>
            <w:hideMark/>
            <w:tcPrChange w:id="3933" w:author="Stephanie Baer" w:date="2016-01-21T13:56:00Z">
              <w:tcPr>
                <w:tcW w:w="2593" w:type="dxa"/>
                <w:tcBorders>
                  <w:top w:val="single" w:sz="4" w:space="0" w:color="auto"/>
                  <w:left w:val="single" w:sz="4" w:space="0" w:color="auto"/>
                  <w:bottom w:val="single" w:sz="4" w:space="0" w:color="auto"/>
                  <w:right w:val="single" w:sz="4" w:space="0" w:color="auto"/>
                </w:tcBorders>
                <w:hideMark/>
              </w:tcPr>
            </w:tcPrChange>
          </w:tcPr>
          <w:p w14:paraId="1641E8FC" w14:textId="77777777" w:rsidR="007D5E21" w:rsidRPr="002F5F3E" w:rsidRDefault="007D5E21">
            <w:pPr>
              <w:jc w:val="center"/>
            </w:pPr>
            <w:r w:rsidRPr="002F5F3E">
              <w:t>$2727</w:t>
            </w:r>
          </w:p>
        </w:tc>
        <w:tc>
          <w:tcPr>
            <w:tcW w:w="2593" w:type="dxa"/>
            <w:tcBorders>
              <w:top w:val="single" w:sz="4" w:space="0" w:color="auto"/>
              <w:left w:val="single" w:sz="4" w:space="0" w:color="auto"/>
              <w:bottom w:val="single" w:sz="4" w:space="0" w:color="auto"/>
              <w:right w:val="single" w:sz="4" w:space="0" w:color="auto"/>
            </w:tcBorders>
            <w:vAlign w:val="center"/>
            <w:hideMark/>
            <w:tcPrChange w:id="3934" w:author="Stephanie Baer" w:date="2016-01-21T13:56:00Z">
              <w:tcPr>
                <w:tcW w:w="2593" w:type="dxa"/>
                <w:tcBorders>
                  <w:top w:val="single" w:sz="4" w:space="0" w:color="auto"/>
                  <w:left w:val="single" w:sz="4" w:space="0" w:color="auto"/>
                  <w:bottom w:val="single" w:sz="4" w:space="0" w:color="auto"/>
                  <w:right w:val="single" w:sz="4" w:space="0" w:color="auto"/>
                </w:tcBorders>
                <w:hideMark/>
              </w:tcPr>
            </w:tcPrChange>
          </w:tcPr>
          <w:p w14:paraId="7993C1F1" w14:textId="77777777" w:rsidR="007D5E21" w:rsidRPr="002F5F3E" w:rsidRDefault="007D5E21">
            <w:pPr>
              <w:jc w:val="center"/>
            </w:pPr>
            <w:r w:rsidRPr="002F5F3E">
              <w:t>$716</w:t>
            </w:r>
          </w:p>
        </w:tc>
      </w:tr>
      <w:tr w:rsidR="007D5E21" w:rsidRPr="002F5F3E" w14:paraId="5260B71D" w14:textId="77777777" w:rsidTr="00943B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3935" w:author="Stephanie Baer" w:date="2016-01-21T13:56: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3936" w:author="Stephanie Baer" w:date="2016-01-21T13:56:00Z">
            <w:trPr>
              <w:trHeight w:val="262"/>
              <w:jc w:val="center"/>
            </w:trPr>
          </w:trPrChange>
        </w:trPr>
        <w:tc>
          <w:tcPr>
            <w:tcW w:w="1440" w:type="dxa"/>
            <w:tcBorders>
              <w:top w:val="single" w:sz="4" w:space="0" w:color="auto"/>
              <w:left w:val="single" w:sz="4" w:space="0" w:color="auto"/>
              <w:bottom w:val="single" w:sz="4" w:space="0" w:color="auto"/>
              <w:right w:val="single" w:sz="4" w:space="0" w:color="auto"/>
            </w:tcBorders>
            <w:vAlign w:val="center"/>
            <w:hideMark/>
            <w:tcPrChange w:id="3937" w:author="Stephanie Baer" w:date="2016-01-21T13:56:00Z">
              <w:tcPr>
                <w:tcW w:w="1440" w:type="dxa"/>
                <w:tcBorders>
                  <w:top w:val="single" w:sz="4" w:space="0" w:color="auto"/>
                  <w:left w:val="single" w:sz="4" w:space="0" w:color="auto"/>
                  <w:bottom w:val="single" w:sz="4" w:space="0" w:color="auto"/>
                  <w:right w:val="single" w:sz="4" w:space="0" w:color="auto"/>
                </w:tcBorders>
                <w:hideMark/>
              </w:tcPr>
            </w:tcPrChange>
          </w:tcPr>
          <w:p w14:paraId="4F111865" w14:textId="77777777" w:rsidR="007D5E21" w:rsidRPr="002F5F3E" w:rsidRDefault="007D5E21">
            <w:pPr>
              <w:jc w:val="center"/>
            </w:pPr>
            <w:r w:rsidRPr="002F5F3E">
              <w:t>92%</w:t>
            </w:r>
          </w:p>
        </w:tc>
        <w:tc>
          <w:tcPr>
            <w:tcW w:w="2593" w:type="dxa"/>
            <w:tcBorders>
              <w:top w:val="single" w:sz="4" w:space="0" w:color="auto"/>
              <w:left w:val="single" w:sz="4" w:space="0" w:color="auto"/>
              <w:bottom w:val="single" w:sz="4" w:space="0" w:color="auto"/>
              <w:right w:val="single" w:sz="4" w:space="0" w:color="auto"/>
            </w:tcBorders>
            <w:vAlign w:val="center"/>
            <w:hideMark/>
            <w:tcPrChange w:id="3938" w:author="Stephanie Baer" w:date="2016-01-21T13:56:00Z">
              <w:tcPr>
                <w:tcW w:w="2593" w:type="dxa"/>
                <w:tcBorders>
                  <w:top w:val="single" w:sz="4" w:space="0" w:color="auto"/>
                  <w:left w:val="single" w:sz="4" w:space="0" w:color="auto"/>
                  <w:bottom w:val="single" w:sz="4" w:space="0" w:color="auto"/>
                  <w:right w:val="single" w:sz="4" w:space="0" w:color="auto"/>
                </w:tcBorders>
                <w:hideMark/>
              </w:tcPr>
            </w:tcPrChange>
          </w:tcPr>
          <w:p w14:paraId="5DE1BE7F" w14:textId="77777777" w:rsidR="007D5E21" w:rsidRPr="002F5F3E" w:rsidRDefault="007D5E21">
            <w:pPr>
              <w:jc w:val="center"/>
            </w:pPr>
            <w:r w:rsidRPr="002F5F3E">
              <w:t>$2813</w:t>
            </w:r>
          </w:p>
        </w:tc>
        <w:tc>
          <w:tcPr>
            <w:tcW w:w="2593" w:type="dxa"/>
            <w:tcBorders>
              <w:top w:val="single" w:sz="4" w:space="0" w:color="auto"/>
              <w:left w:val="single" w:sz="4" w:space="0" w:color="auto"/>
              <w:bottom w:val="single" w:sz="4" w:space="0" w:color="auto"/>
              <w:right w:val="single" w:sz="4" w:space="0" w:color="auto"/>
            </w:tcBorders>
            <w:vAlign w:val="center"/>
            <w:hideMark/>
            <w:tcPrChange w:id="3939" w:author="Stephanie Baer" w:date="2016-01-21T13:56:00Z">
              <w:tcPr>
                <w:tcW w:w="2593" w:type="dxa"/>
                <w:tcBorders>
                  <w:top w:val="single" w:sz="4" w:space="0" w:color="auto"/>
                  <w:left w:val="single" w:sz="4" w:space="0" w:color="auto"/>
                  <w:bottom w:val="single" w:sz="4" w:space="0" w:color="auto"/>
                  <w:right w:val="single" w:sz="4" w:space="0" w:color="auto"/>
                </w:tcBorders>
                <w:hideMark/>
              </w:tcPr>
            </w:tcPrChange>
          </w:tcPr>
          <w:p w14:paraId="3855E5E1" w14:textId="77777777" w:rsidR="007D5E21" w:rsidRPr="002F5F3E" w:rsidRDefault="007D5E21">
            <w:pPr>
              <w:jc w:val="center"/>
            </w:pPr>
            <w:r w:rsidRPr="002F5F3E">
              <w:t>$802</w:t>
            </w:r>
          </w:p>
        </w:tc>
      </w:tr>
      <w:tr w:rsidR="007D5E21" w:rsidRPr="002F5F3E" w14:paraId="55FBFE12" w14:textId="77777777" w:rsidTr="00943B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3940" w:author="Stephanie Baer" w:date="2016-01-21T13:56: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3941" w:author="Stephanie Baer" w:date="2016-01-21T13:56:00Z">
            <w:trPr>
              <w:trHeight w:val="262"/>
              <w:jc w:val="center"/>
            </w:trPr>
          </w:trPrChange>
        </w:trPr>
        <w:tc>
          <w:tcPr>
            <w:tcW w:w="1440" w:type="dxa"/>
            <w:tcBorders>
              <w:top w:val="single" w:sz="4" w:space="0" w:color="auto"/>
              <w:left w:val="single" w:sz="4" w:space="0" w:color="auto"/>
              <w:bottom w:val="single" w:sz="4" w:space="0" w:color="auto"/>
              <w:right w:val="single" w:sz="4" w:space="0" w:color="auto"/>
            </w:tcBorders>
            <w:vAlign w:val="center"/>
            <w:hideMark/>
            <w:tcPrChange w:id="3942" w:author="Stephanie Baer" w:date="2016-01-21T13:56:00Z">
              <w:tcPr>
                <w:tcW w:w="1440" w:type="dxa"/>
                <w:tcBorders>
                  <w:top w:val="single" w:sz="4" w:space="0" w:color="auto"/>
                  <w:left w:val="single" w:sz="4" w:space="0" w:color="auto"/>
                  <w:bottom w:val="single" w:sz="4" w:space="0" w:color="auto"/>
                  <w:right w:val="single" w:sz="4" w:space="0" w:color="auto"/>
                </w:tcBorders>
                <w:hideMark/>
              </w:tcPr>
            </w:tcPrChange>
          </w:tcPr>
          <w:p w14:paraId="635DAD39" w14:textId="77777777" w:rsidR="007D5E21" w:rsidRPr="002F5F3E" w:rsidRDefault="007D5E21">
            <w:pPr>
              <w:jc w:val="center"/>
            </w:pPr>
            <w:r w:rsidRPr="002F5F3E">
              <w:t>93%</w:t>
            </w:r>
          </w:p>
        </w:tc>
        <w:tc>
          <w:tcPr>
            <w:tcW w:w="2593" w:type="dxa"/>
            <w:tcBorders>
              <w:top w:val="single" w:sz="4" w:space="0" w:color="auto"/>
              <w:left w:val="single" w:sz="4" w:space="0" w:color="auto"/>
              <w:bottom w:val="single" w:sz="4" w:space="0" w:color="auto"/>
              <w:right w:val="single" w:sz="4" w:space="0" w:color="auto"/>
            </w:tcBorders>
            <w:vAlign w:val="center"/>
            <w:hideMark/>
            <w:tcPrChange w:id="3943" w:author="Stephanie Baer" w:date="2016-01-21T13:56:00Z">
              <w:tcPr>
                <w:tcW w:w="2593" w:type="dxa"/>
                <w:tcBorders>
                  <w:top w:val="single" w:sz="4" w:space="0" w:color="auto"/>
                  <w:left w:val="single" w:sz="4" w:space="0" w:color="auto"/>
                  <w:bottom w:val="single" w:sz="4" w:space="0" w:color="auto"/>
                  <w:right w:val="single" w:sz="4" w:space="0" w:color="auto"/>
                </w:tcBorders>
                <w:hideMark/>
              </w:tcPr>
            </w:tcPrChange>
          </w:tcPr>
          <w:p w14:paraId="1BCB4DCF" w14:textId="77777777" w:rsidR="007D5E21" w:rsidRPr="002F5F3E" w:rsidRDefault="007D5E21">
            <w:pPr>
              <w:jc w:val="center"/>
            </w:pPr>
            <w:r w:rsidRPr="002F5F3E">
              <w:t>$3025</w:t>
            </w:r>
          </w:p>
        </w:tc>
        <w:tc>
          <w:tcPr>
            <w:tcW w:w="2593" w:type="dxa"/>
            <w:tcBorders>
              <w:top w:val="single" w:sz="4" w:space="0" w:color="auto"/>
              <w:left w:val="single" w:sz="4" w:space="0" w:color="auto"/>
              <w:bottom w:val="single" w:sz="4" w:space="0" w:color="auto"/>
              <w:right w:val="single" w:sz="4" w:space="0" w:color="auto"/>
            </w:tcBorders>
            <w:vAlign w:val="center"/>
            <w:hideMark/>
            <w:tcPrChange w:id="3944" w:author="Stephanie Baer" w:date="2016-01-21T13:56:00Z">
              <w:tcPr>
                <w:tcW w:w="2593" w:type="dxa"/>
                <w:tcBorders>
                  <w:top w:val="single" w:sz="4" w:space="0" w:color="auto"/>
                  <w:left w:val="single" w:sz="4" w:space="0" w:color="auto"/>
                  <w:bottom w:val="single" w:sz="4" w:space="0" w:color="auto"/>
                  <w:right w:val="single" w:sz="4" w:space="0" w:color="auto"/>
                </w:tcBorders>
                <w:hideMark/>
              </w:tcPr>
            </w:tcPrChange>
          </w:tcPr>
          <w:p w14:paraId="6174B977" w14:textId="77777777" w:rsidR="007D5E21" w:rsidRPr="002F5F3E" w:rsidRDefault="007D5E21">
            <w:pPr>
              <w:jc w:val="center"/>
            </w:pPr>
            <w:r w:rsidRPr="002F5F3E">
              <w:t>$1014</w:t>
            </w:r>
          </w:p>
        </w:tc>
      </w:tr>
      <w:tr w:rsidR="007D5E21" w:rsidRPr="002F5F3E" w14:paraId="6300AC6F" w14:textId="77777777" w:rsidTr="00943B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3945" w:author="Stephanie Baer" w:date="2016-01-21T13:56: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3946" w:author="Stephanie Baer" w:date="2016-01-21T13:56:00Z">
            <w:trPr>
              <w:trHeight w:val="262"/>
              <w:jc w:val="center"/>
            </w:trPr>
          </w:trPrChange>
        </w:trPr>
        <w:tc>
          <w:tcPr>
            <w:tcW w:w="1440" w:type="dxa"/>
            <w:tcBorders>
              <w:top w:val="single" w:sz="4" w:space="0" w:color="auto"/>
              <w:left w:val="single" w:sz="4" w:space="0" w:color="auto"/>
              <w:bottom w:val="single" w:sz="4" w:space="0" w:color="auto"/>
              <w:right w:val="single" w:sz="4" w:space="0" w:color="auto"/>
            </w:tcBorders>
            <w:vAlign w:val="center"/>
            <w:hideMark/>
            <w:tcPrChange w:id="3947" w:author="Stephanie Baer" w:date="2016-01-21T13:56:00Z">
              <w:tcPr>
                <w:tcW w:w="1440" w:type="dxa"/>
                <w:tcBorders>
                  <w:top w:val="single" w:sz="4" w:space="0" w:color="auto"/>
                  <w:left w:val="single" w:sz="4" w:space="0" w:color="auto"/>
                  <w:bottom w:val="single" w:sz="4" w:space="0" w:color="auto"/>
                  <w:right w:val="single" w:sz="4" w:space="0" w:color="auto"/>
                </w:tcBorders>
                <w:hideMark/>
              </w:tcPr>
            </w:tcPrChange>
          </w:tcPr>
          <w:p w14:paraId="3F4ECB56" w14:textId="77777777" w:rsidR="007D5E21" w:rsidRPr="002F5F3E" w:rsidRDefault="007D5E21">
            <w:pPr>
              <w:jc w:val="center"/>
            </w:pPr>
            <w:r w:rsidRPr="002F5F3E">
              <w:t>94%</w:t>
            </w:r>
          </w:p>
        </w:tc>
        <w:tc>
          <w:tcPr>
            <w:tcW w:w="2593" w:type="dxa"/>
            <w:tcBorders>
              <w:top w:val="single" w:sz="4" w:space="0" w:color="auto"/>
              <w:left w:val="single" w:sz="4" w:space="0" w:color="auto"/>
              <w:bottom w:val="single" w:sz="4" w:space="0" w:color="auto"/>
              <w:right w:val="single" w:sz="4" w:space="0" w:color="auto"/>
            </w:tcBorders>
            <w:vAlign w:val="center"/>
            <w:hideMark/>
            <w:tcPrChange w:id="3948" w:author="Stephanie Baer" w:date="2016-01-21T13:56:00Z">
              <w:tcPr>
                <w:tcW w:w="2593" w:type="dxa"/>
                <w:tcBorders>
                  <w:top w:val="single" w:sz="4" w:space="0" w:color="auto"/>
                  <w:left w:val="single" w:sz="4" w:space="0" w:color="auto"/>
                  <w:bottom w:val="single" w:sz="4" w:space="0" w:color="auto"/>
                  <w:right w:val="single" w:sz="4" w:space="0" w:color="auto"/>
                </w:tcBorders>
                <w:hideMark/>
              </w:tcPr>
            </w:tcPrChange>
          </w:tcPr>
          <w:p w14:paraId="4CDB7111" w14:textId="77777777" w:rsidR="007D5E21" w:rsidRPr="002F5F3E" w:rsidRDefault="007D5E21">
            <w:pPr>
              <w:jc w:val="center"/>
            </w:pPr>
            <w:r w:rsidRPr="002F5F3E">
              <w:t>$3237</w:t>
            </w:r>
          </w:p>
        </w:tc>
        <w:tc>
          <w:tcPr>
            <w:tcW w:w="2593" w:type="dxa"/>
            <w:tcBorders>
              <w:top w:val="single" w:sz="4" w:space="0" w:color="auto"/>
              <w:left w:val="single" w:sz="4" w:space="0" w:color="auto"/>
              <w:bottom w:val="single" w:sz="4" w:space="0" w:color="auto"/>
              <w:right w:val="single" w:sz="4" w:space="0" w:color="auto"/>
            </w:tcBorders>
            <w:vAlign w:val="center"/>
            <w:hideMark/>
            <w:tcPrChange w:id="3949" w:author="Stephanie Baer" w:date="2016-01-21T13:56:00Z">
              <w:tcPr>
                <w:tcW w:w="2593" w:type="dxa"/>
                <w:tcBorders>
                  <w:top w:val="single" w:sz="4" w:space="0" w:color="auto"/>
                  <w:left w:val="single" w:sz="4" w:space="0" w:color="auto"/>
                  <w:bottom w:val="single" w:sz="4" w:space="0" w:color="auto"/>
                  <w:right w:val="single" w:sz="4" w:space="0" w:color="auto"/>
                </w:tcBorders>
                <w:hideMark/>
              </w:tcPr>
            </w:tcPrChange>
          </w:tcPr>
          <w:p w14:paraId="198D7650" w14:textId="77777777" w:rsidR="007D5E21" w:rsidRPr="002F5F3E" w:rsidRDefault="007D5E21">
            <w:pPr>
              <w:jc w:val="center"/>
            </w:pPr>
            <w:r w:rsidRPr="002F5F3E">
              <w:t>$1226</w:t>
            </w:r>
          </w:p>
        </w:tc>
      </w:tr>
      <w:tr w:rsidR="007D5E21" w:rsidRPr="002F5F3E" w14:paraId="0811DF98" w14:textId="77777777" w:rsidTr="00943B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3950" w:author="Stephanie Baer" w:date="2016-01-21T13:56: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3951" w:author="Stephanie Baer" w:date="2016-01-21T13:56:00Z">
            <w:trPr>
              <w:trHeight w:val="262"/>
              <w:jc w:val="center"/>
            </w:trPr>
          </w:trPrChange>
        </w:trPr>
        <w:tc>
          <w:tcPr>
            <w:tcW w:w="1440" w:type="dxa"/>
            <w:tcBorders>
              <w:top w:val="single" w:sz="4" w:space="0" w:color="auto"/>
              <w:left w:val="single" w:sz="4" w:space="0" w:color="auto"/>
              <w:bottom w:val="single" w:sz="4" w:space="0" w:color="auto"/>
              <w:right w:val="single" w:sz="4" w:space="0" w:color="auto"/>
            </w:tcBorders>
            <w:vAlign w:val="center"/>
            <w:hideMark/>
            <w:tcPrChange w:id="3952" w:author="Stephanie Baer" w:date="2016-01-21T13:56:00Z">
              <w:tcPr>
                <w:tcW w:w="1440" w:type="dxa"/>
                <w:tcBorders>
                  <w:top w:val="single" w:sz="4" w:space="0" w:color="auto"/>
                  <w:left w:val="single" w:sz="4" w:space="0" w:color="auto"/>
                  <w:bottom w:val="single" w:sz="4" w:space="0" w:color="auto"/>
                  <w:right w:val="single" w:sz="4" w:space="0" w:color="auto"/>
                </w:tcBorders>
                <w:hideMark/>
              </w:tcPr>
            </w:tcPrChange>
          </w:tcPr>
          <w:p w14:paraId="2BE40235" w14:textId="77777777" w:rsidR="007D5E21" w:rsidRPr="002F5F3E" w:rsidRDefault="007D5E21">
            <w:pPr>
              <w:jc w:val="center"/>
            </w:pPr>
            <w:r w:rsidRPr="002F5F3E">
              <w:t>95%</w:t>
            </w:r>
          </w:p>
        </w:tc>
        <w:tc>
          <w:tcPr>
            <w:tcW w:w="2593" w:type="dxa"/>
            <w:tcBorders>
              <w:top w:val="single" w:sz="4" w:space="0" w:color="auto"/>
              <w:left w:val="single" w:sz="4" w:space="0" w:color="auto"/>
              <w:bottom w:val="single" w:sz="4" w:space="0" w:color="auto"/>
              <w:right w:val="single" w:sz="4" w:space="0" w:color="auto"/>
            </w:tcBorders>
            <w:vAlign w:val="center"/>
            <w:hideMark/>
            <w:tcPrChange w:id="3953" w:author="Stephanie Baer" w:date="2016-01-21T13:56:00Z">
              <w:tcPr>
                <w:tcW w:w="2593" w:type="dxa"/>
                <w:tcBorders>
                  <w:top w:val="single" w:sz="4" w:space="0" w:color="auto"/>
                  <w:left w:val="single" w:sz="4" w:space="0" w:color="auto"/>
                  <w:bottom w:val="single" w:sz="4" w:space="0" w:color="auto"/>
                  <w:right w:val="single" w:sz="4" w:space="0" w:color="auto"/>
                </w:tcBorders>
                <w:hideMark/>
              </w:tcPr>
            </w:tcPrChange>
          </w:tcPr>
          <w:p w14:paraId="65356399" w14:textId="77777777" w:rsidR="007D5E21" w:rsidRPr="002F5F3E" w:rsidRDefault="007D5E21">
            <w:pPr>
              <w:jc w:val="center"/>
            </w:pPr>
            <w:r w:rsidRPr="002F5F3E">
              <w:t>$3449</w:t>
            </w:r>
          </w:p>
        </w:tc>
        <w:tc>
          <w:tcPr>
            <w:tcW w:w="2593" w:type="dxa"/>
            <w:tcBorders>
              <w:top w:val="single" w:sz="4" w:space="0" w:color="auto"/>
              <w:left w:val="single" w:sz="4" w:space="0" w:color="auto"/>
              <w:bottom w:val="single" w:sz="4" w:space="0" w:color="auto"/>
              <w:right w:val="single" w:sz="4" w:space="0" w:color="auto"/>
            </w:tcBorders>
            <w:vAlign w:val="center"/>
            <w:hideMark/>
            <w:tcPrChange w:id="3954" w:author="Stephanie Baer" w:date="2016-01-21T13:56:00Z">
              <w:tcPr>
                <w:tcW w:w="2593" w:type="dxa"/>
                <w:tcBorders>
                  <w:top w:val="single" w:sz="4" w:space="0" w:color="auto"/>
                  <w:left w:val="single" w:sz="4" w:space="0" w:color="auto"/>
                  <w:bottom w:val="single" w:sz="4" w:space="0" w:color="auto"/>
                  <w:right w:val="single" w:sz="4" w:space="0" w:color="auto"/>
                </w:tcBorders>
                <w:hideMark/>
              </w:tcPr>
            </w:tcPrChange>
          </w:tcPr>
          <w:p w14:paraId="4C3AD533" w14:textId="77777777" w:rsidR="007D5E21" w:rsidRPr="002F5F3E" w:rsidRDefault="007D5E21">
            <w:pPr>
              <w:jc w:val="center"/>
            </w:pPr>
            <w:r w:rsidRPr="002F5F3E">
              <w:t>$1438</w:t>
            </w:r>
          </w:p>
        </w:tc>
      </w:tr>
      <w:tr w:rsidR="007D5E21" w:rsidRPr="002F5F3E" w14:paraId="666D028C" w14:textId="77777777" w:rsidTr="00943B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3955" w:author="Stephanie Baer" w:date="2016-01-21T13:56: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3956" w:author="Stephanie Baer" w:date="2016-01-21T13:56:00Z">
            <w:trPr>
              <w:trHeight w:val="262"/>
              <w:jc w:val="center"/>
            </w:trPr>
          </w:trPrChange>
        </w:trPr>
        <w:tc>
          <w:tcPr>
            <w:tcW w:w="1440" w:type="dxa"/>
            <w:tcBorders>
              <w:top w:val="single" w:sz="4" w:space="0" w:color="auto"/>
              <w:left w:val="single" w:sz="4" w:space="0" w:color="auto"/>
              <w:bottom w:val="single" w:sz="4" w:space="0" w:color="auto"/>
              <w:right w:val="single" w:sz="4" w:space="0" w:color="auto"/>
            </w:tcBorders>
            <w:vAlign w:val="center"/>
            <w:hideMark/>
            <w:tcPrChange w:id="3957" w:author="Stephanie Baer" w:date="2016-01-21T13:56:00Z">
              <w:tcPr>
                <w:tcW w:w="1440" w:type="dxa"/>
                <w:tcBorders>
                  <w:top w:val="single" w:sz="4" w:space="0" w:color="auto"/>
                  <w:left w:val="single" w:sz="4" w:space="0" w:color="auto"/>
                  <w:bottom w:val="single" w:sz="4" w:space="0" w:color="auto"/>
                  <w:right w:val="single" w:sz="4" w:space="0" w:color="auto"/>
                </w:tcBorders>
                <w:hideMark/>
              </w:tcPr>
            </w:tcPrChange>
          </w:tcPr>
          <w:p w14:paraId="30BB8A6F" w14:textId="77777777" w:rsidR="007D5E21" w:rsidRPr="002F5F3E" w:rsidRDefault="007D5E21">
            <w:pPr>
              <w:jc w:val="center"/>
            </w:pPr>
            <w:r w:rsidRPr="002F5F3E">
              <w:t>96%</w:t>
            </w:r>
          </w:p>
        </w:tc>
        <w:tc>
          <w:tcPr>
            <w:tcW w:w="2593" w:type="dxa"/>
            <w:tcBorders>
              <w:top w:val="single" w:sz="4" w:space="0" w:color="auto"/>
              <w:left w:val="single" w:sz="4" w:space="0" w:color="auto"/>
              <w:bottom w:val="single" w:sz="4" w:space="0" w:color="auto"/>
              <w:right w:val="single" w:sz="4" w:space="0" w:color="auto"/>
            </w:tcBorders>
            <w:vAlign w:val="center"/>
            <w:hideMark/>
            <w:tcPrChange w:id="3958" w:author="Stephanie Baer" w:date="2016-01-21T13:56:00Z">
              <w:tcPr>
                <w:tcW w:w="2593" w:type="dxa"/>
                <w:tcBorders>
                  <w:top w:val="single" w:sz="4" w:space="0" w:color="auto"/>
                  <w:left w:val="single" w:sz="4" w:space="0" w:color="auto"/>
                  <w:bottom w:val="single" w:sz="4" w:space="0" w:color="auto"/>
                  <w:right w:val="single" w:sz="4" w:space="0" w:color="auto"/>
                </w:tcBorders>
                <w:hideMark/>
              </w:tcPr>
            </w:tcPrChange>
          </w:tcPr>
          <w:p w14:paraId="25BA915A" w14:textId="77777777" w:rsidR="007D5E21" w:rsidRPr="002F5F3E" w:rsidRDefault="007D5E21">
            <w:pPr>
              <w:jc w:val="center"/>
            </w:pPr>
            <w:r w:rsidRPr="002F5F3E">
              <w:t>$3661</w:t>
            </w:r>
          </w:p>
        </w:tc>
        <w:tc>
          <w:tcPr>
            <w:tcW w:w="2593" w:type="dxa"/>
            <w:tcBorders>
              <w:top w:val="single" w:sz="4" w:space="0" w:color="auto"/>
              <w:left w:val="single" w:sz="4" w:space="0" w:color="auto"/>
              <w:bottom w:val="single" w:sz="4" w:space="0" w:color="auto"/>
              <w:right w:val="single" w:sz="4" w:space="0" w:color="auto"/>
            </w:tcBorders>
            <w:vAlign w:val="center"/>
            <w:hideMark/>
            <w:tcPrChange w:id="3959" w:author="Stephanie Baer" w:date="2016-01-21T13:56:00Z">
              <w:tcPr>
                <w:tcW w:w="2593" w:type="dxa"/>
                <w:tcBorders>
                  <w:top w:val="single" w:sz="4" w:space="0" w:color="auto"/>
                  <w:left w:val="single" w:sz="4" w:space="0" w:color="auto"/>
                  <w:bottom w:val="single" w:sz="4" w:space="0" w:color="auto"/>
                  <w:right w:val="single" w:sz="4" w:space="0" w:color="auto"/>
                </w:tcBorders>
                <w:hideMark/>
              </w:tcPr>
            </w:tcPrChange>
          </w:tcPr>
          <w:p w14:paraId="0166F90C" w14:textId="77777777" w:rsidR="007D5E21" w:rsidRPr="002F5F3E" w:rsidRDefault="007D5E21">
            <w:pPr>
              <w:jc w:val="center"/>
            </w:pPr>
            <w:r w:rsidRPr="002F5F3E">
              <w:t>$1650</w:t>
            </w:r>
          </w:p>
        </w:tc>
      </w:tr>
    </w:tbl>
    <w:p w14:paraId="7F078FBF" w14:textId="77777777" w:rsidR="007D5E21" w:rsidRDefault="007D5E21" w:rsidP="007D5E21">
      <w:pPr>
        <w:rPr>
          <w:rFonts w:cstheme="minorHAnsi"/>
          <w:szCs w:val="20"/>
        </w:rPr>
      </w:pPr>
    </w:p>
    <w:p w14:paraId="6022845A" w14:textId="3BC9C301" w:rsidR="007D5E21" w:rsidRDefault="007D5E21" w:rsidP="007D5E21">
      <w:pPr>
        <w:rPr>
          <w:rFonts w:cstheme="minorHAnsi"/>
        </w:rPr>
      </w:pPr>
      <w:r>
        <w:rPr>
          <w:rFonts w:cstheme="minorHAnsi"/>
        </w:rPr>
        <w:t xml:space="preserve">Early Replacement: The full installed cost is provided in the table above. The assumed deferred cost (after 6 years) of replacing existing equipment with a new </w:t>
      </w:r>
      <w:ins w:id="3960" w:author="&quot;sdent&quot;" w:date="2016-01-20T07:14:00Z">
        <w:r w:rsidR="00C72A47">
          <w:rPr>
            <w:rFonts w:cstheme="minorHAnsi"/>
          </w:rPr>
          <w:t xml:space="preserve">90% </w:t>
        </w:r>
      </w:ins>
      <w:r>
        <w:rPr>
          <w:rFonts w:cstheme="minorHAnsi"/>
        </w:rPr>
        <w:t>baseline unit is assumed to be $</w:t>
      </w:r>
      <w:del w:id="3961" w:author="Samuel Dent" w:date="2016-01-14T09:46:00Z">
        <w:r w:rsidDel="00C022F6">
          <w:rPr>
            <w:rFonts w:cstheme="minorHAnsi"/>
          </w:rPr>
          <w:delText>2641</w:delText>
        </w:r>
      </w:del>
      <w:ins w:id="3962" w:author="Samuel Dent" w:date="2016-01-14T09:46:00Z">
        <w:r w:rsidR="00C022F6">
          <w:rPr>
            <w:rFonts w:cstheme="minorHAnsi"/>
          </w:rPr>
          <w:t>2903</w:t>
        </w:r>
        <w:r w:rsidR="00C022F6">
          <w:rPr>
            <w:rStyle w:val="FootnoteReference"/>
          </w:rPr>
          <w:footnoteReference w:id="289"/>
        </w:r>
      </w:ins>
      <w:r>
        <w:rPr>
          <w:rFonts w:cstheme="minorHAnsi"/>
        </w:rPr>
        <w:t>. This cost should be discounted to present value using the utility’s discount rate.</w:t>
      </w:r>
    </w:p>
    <w:p w14:paraId="273C552D" w14:textId="77777777" w:rsidR="007D5E21" w:rsidRDefault="007D5E21" w:rsidP="007D5E21">
      <w:pPr>
        <w:keepNext/>
        <w:keepLines/>
        <w:spacing w:before="200"/>
        <w:outlineLvl w:val="5"/>
        <w:rPr>
          <w:rFonts w:eastAsiaTheme="majorEastAsia"/>
          <w:b/>
          <w:smallCaps/>
          <w:sz w:val="18"/>
          <w:szCs w:val="18"/>
        </w:rPr>
      </w:pPr>
      <w:r w:rsidRPr="002F5F3E">
        <w:rPr>
          <w:rFonts w:eastAsiaTheme="majorEastAsia"/>
          <w:b/>
          <w:smallCaps/>
          <w:sz w:val="22"/>
          <w:szCs w:val="18"/>
        </w:rPr>
        <w:lastRenderedPageBreak/>
        <w:t>Loadshape</w:t>
      </w:r>
    </w:p>
    <w:p w14:paraId="509C6914" w14:textId="77777777" w:rsidR="007D5E21" w:rsidRDefault="007D5E21" w:rsidP="007D5E21">
      <w:pPr>
        <w:rPr>
          <w:rFonts w:cstheme="minorHAnsi"/>
          <w:color w:val="000000"/>
          <w:szCs w:val="20"/>
        </w:rPr>
      </w:pPr>
      <w:r>
        <w:rPr>
          <w:rFonts w:cstheme="minorHAnsi"/>
          <w:color w:val="000000"/>
          <w:szCs w:val="20"/>
        </w:rPr>
        <w:t>N/A</w:t>
      </w:r>
    </w:p>
    <w:p w14:paraId="1B77F3EB" w14:textId="77777777" w:rsidR="007D5E21" w:rsidRDefault="007D5E21" w:rsidP="007D5E21">
      <w:pPr>
        <w:keepNext/>
        <w:keepLines/>
        <w:spacing w:before="200"/>
        <w:outlineLvl w:val="5"/>
        <w:rPr>
          <w:rFonts w:eastAsiaTheme="majorEastAsia"/>
          <w:b/>
          <w:smallCaps/>
          <w:sz w:val="18"/>
          <w:szCs w:val="18"/>
        </w:rPr>
      </w:pPr>
      <w:r w:rsidRPr="002F5F3E">
        <w:rPr>
          <w:rFonts w:eastAsiaTheme="majorEastAsia"/>
          <w:b/>
          <w:smallCaps/>
          <w:sz w:val="22"/>
          <w:szCs w:val="18"/>
        </w:rPr>
        <w:t xml:space="preserve">Coincidence Factor </w:t>
      </w:r>
    </w:p>
    <w:p w14:paraId="63D53511" w14:textId="77777777" w:rsidR="007D5E21" w:rsidRDefault="007D5E21" w:rsidP="007D5E21">
      <w:pPr>
        <w:rPr>
          <w:rFonts w:cstheme="minorHAnsi"/>
        </w:rPr>
      </w:pPr>
      <w:r>
        <w:rPr>
          <w:rFonts w:cstheme="minorHAnsi"/>
        </w:rPr>
        <w:t>N/A</w:t>
      </w:r>
    </w:p>
    <w:p w14:paraId="0561BDF2" w14:textId="77777777" w:rsidR="007D5E21" w:rsidRDefault="007D5E21" w:rsidP="007D5E21">
      <w:pPr>
        <w:rPr>
          <w:rFonts w:cstheme="minorHAnsi"/>
        </w:rPr>
      </w:pPr>
    </w:p>
    <w:p w14:paraId="11C0AE8E" w14:textId="77777777" w:rsidR="007D5E21" w:rsidRDefault="007D5E21" w:rsidP="007D5E21">
      <w:pPr>
        <w:keepNext/>
        <w:pBdr>
          <w:top w:val="double" w:sz="4" w:space="1" w:color="auto"/>
          <w:bottom w:val="double" w:sz="4" w:space="1" w:color="auto"/>
        </w:pBdr>
        <w:jc w:val="center"/>
        <w:rPr>
          <w:rFonts w:cstheme="minorHAnsi"/>
          <w:b/>
          <w:szCs w:val="20"/>
        </w:rPr>
      </w:pPr>
      <w:r>
        <w:rPr>
          <w:rFonts w:cstheme="minorHAnsi"/>
          <w:b/>
          <w:szCs w:val="20"/>
        </w:rPr>
        <w:t>Algorithm</w:t>
      </w:r>
    </w:p>
    <w:p w14:paraId="27F5358F" w14:textId="77777777" w:rsidR="007D5E21" w:rsidRPr="002F5F3E" w:rsidRDefault="007D5E21" w:rsidP="007D5E21">
      <w:pPr>
        <w:keepNext/>
        <w:keepLines/>
        <w:spacing w:before="200"/>
        <w:outlineLvl w:val="5"/>
        <w:rPr>
          <w:rFonts w:eastAsiaTheme="majorEastAsia"/>
          <w:b/>
          <w:smallCaps/>
          <w:sz w:val="22"/>
          <w:szCs w:val="18"/>
        </w:rPr>
      </w:pPr>
      <w:r w:rsidRPr="002F5F3E">
        <w:rPr>
          <w:rFonts w:eastAsiaTheme="majorEastAsia"/>
          <w:b/>
          <w:smallCaps/>
          <w:sz w:val="22"/>
          <w:szCs w:val="18"/>
        </w:rPr>
        <w:t xml:space="preserve">Calculation of Savings </w:t>
      </w:r>
    </w:p>
    <w:p w14:paraId="05147CBB" w14:textId="77777777" w:rsidR="007D5E21" w:rsidRDefault="007D5E21" w:rsidP="007D5E21">
      <w:pPr>
        <w:keepNext/>
        <w:keepLines/>
        <w:spacing w:before="200"/>
        <w:outlineLvl w:val="5"/>
        <w:rPr>
          <w:rFonts w:eastAsiaTheme="majorEastAsia"/>
          <w:b/>
          <w:smallCaps/>
          <w:sz w:val="18"/>
          <w:szCs w:val="18"/>
        </w:rPr>
      </w:pPr>
      <w:r w:rsidRPr="002F5F3E">
        <w:rPr>
          <w:rFonts w:eastAsiaTheme="majorEastAsia"/>
          <w:b/>
          <w:smallCaps/>
          <w:sz w:val="22"/>
          <w:szCs w:val="18"/>
        </w:rPr>
        <w:t>Electric Energy Savings</w:t>
      </w:r>
      <w:r>
        <w:rPr>
          <w:rFonts w:eastAsiaTheme="majorEastAsia"/>
          <w:b/>
          <w:smallCaps/>
          <w:sz w:val="18"/>
          <w:szCs w:val="18"/>
        </w:rPr>
        <w:t xml:space="preserve"> </w:t>
      </w:r>
    </w:p>
    <w:p w14:paraId="7E01B3DF" w14:textId="77777777" w:rsidR="007D5E21" w:rsidRDefault="007D5E21" w:rsidP="007D5E21">
      <w:pPr>
        <w:rPr>
          <w:rFonts w:cstheme="minorHAnsi"/>
        </w:rPr>
      </w:pPr>
      <w:r>
        <w:rPr>
          <w:rFonts w:cstheme="minorHAnsi"/>
        </w:rPr>
        <w:t>Electrical energy savings from the more fan-efficient (typically using brushless permanent magnet (BPM) blower motor) should also be claimed, please refer to “Furnace Blower Motor” characterization for details.</w:t>
      </w:r>
    </w:p>
    <w:p w14:paraId="225E7D15" w14:textId="77777777" w:rsidR="007D5E21" w:rsidRDefault="007D5E21" w:rsidP="007D5E21">
      <w:pPr>
        <w:keepNext/>
        <w:keepLines/>
        <w:spacing w:before="200"/>
        <w:outlineLvl w:val="5"/>
        <w:rPr>
          <w:rFonts w:eastAsiaTheme="majorEastAsia"/>
          <w:b/>
          <w:smallCaps/>
          <w:sz w:val="18"/>
          <w:szCs w:val="18"/>
        </w:rPr>
      </w:pPr>
      <w:r w:rsidRPr="002F5F3E">
        <w:rPr>
          <w:rFonts w:eastAsiaTheme="majorEastAsia"/>
          <w:b/>
          <w:smallCaps/>
          <w:sz w:val="22"/>
          <w:szCs w:val="18"/>
        </w:rPr>
        <w:t xml:space="preserve">Summer Coincident Peak Demand Savings </w:t>
      </w:r>
    </w:p>
    <w:p w14:paraId="1DF146E7" w14:textId="77777777" w:rsidR="007D5E21" w:rsidRDefault="007D5E21" w:rsidP="007D5E21">
      <w:pPr>
        <w:rPr>
          <w:rFonts w:cstheme="minorHAnsi"/>
        </w:rPr>
      </w:pPr>
      <w:r>
        <w:rPr>
          <w:rFonts w:cstheme="minorHAnsi"/>
        </w:rPr>
        <w:t>If the blower motor is also used for cooling, coincident peak demand savings should also be claimed, please refer to “Furnace Blower Motor” characterization for savings details.</w:t>
      </w:r>
    </w:p>
    <w:p w14:paraId="4C39CF34" w14:textId="77777777" w:rsidR="007D5E21" w:rsidRDefault="007D5E21" w:rsidP="007D5E21">
      <w:pPr>
        <w:keepNext/>
        <w:keepLines/>
        <w:spacing w:before="200"/>
        <w:outlineLvl w:val="5"/>
        <w:rPr>
          <w:rFonts w:eastAsiaTheme="majorEastAsia"/>
          <w:b/>
          <w:smallCaps/>
          <w:sz w:val="18"/>
          <w:szCs w:val="18"/>
        </w:rPr>
      </w:pPr>
      <w:r w:rsidRPr="002F5F3E">
        <w:rPr>
          <w:rFonts w:eastAsiaTheme="majorEastAsia"/>
          <w:b/>
          <w:smallCaps/>
          <w:sz w:val="22"/>
          <w:szCs w:val="18"/>
        </w:rPr>
        <w:t xml:space="preserve">Natural Gas Savings </w:t>
      </w:r>
    </w:p>
    <w:p w14:paraId="60CEDC13" w14:textId="77777777" w:rsidR="007D5E21" w:rsidRDefault="007D5E21" w:rsidP="007D5E21">
      <w:pPr>
        <w:ind w:left="1152" w:hanging="1152"/>
        <w:rPr>
          <w:rFonts w:cstheme="minorHAnsi"/>
          <w:noProof/>
        </w:rPr>
      </w:pPr>
      <w:r>
        <w:rPr>
          <w:rFonts w:cstheme="minorHAnsi"/>
          <w:noProof/>
        </w:rPr>
        <w:t>Time of Sale:</w:t>
      </w:r>
    </w:p>
    <w:p w14:paraId="7ADDAB1A" w14:textId="77777777" w:rsidR="007D5E21" w:rsidRDefault="007D5E21" w:rsidP="007D5E21">
      <w:pPr>
        <w:ind w:left="1872" w:hanging="1152"/>
        <w:rPr>
          <w:rFonts w:cstheme="minorHAnsi"/>
          <w:noProof/>
        </w:rPr>
      </w:pPr>
      <w:r>
        <w:rPr>
          <w:rFonts w:cstheme="minorHAnsi"/>
          <w:noProof/>
        </w:rPr>
        <w:t xml:space="preserve">ΔTherms = Gas_Furnace_Heating_Load * </w:t>
      </w:r>
      <w:ins w:id="3969" w:author="Samuel Dent" w:date="2015-12-17T06:12:00Z">
        <w:r>
          <w:rPr>
            <w:rFonts w:cstheme="minorHAnsi"/>
            <w:noProof/>
          </w:rPr>
          <w:t xml:space="preserve">HF * </w:t>
        </w:r>
      </w:ins>
      <w:r>
        <w:rPr>
          <w:rFonts w:cstheme="minorHAnsi"/>
          <w:noProof/>
        </w:rPr>
        <w:t>(1/AFUE(base) - 1/AFUE(eff))</w:t>
      </w:r>
    </w:p>
    <w:p w14:paraId="24F9FB5C" w14:textId="77777777" w:rsidR="007D5E21" w:rsidRDefault="007D5E21" w:rsidP="007D5E21">
      <w:pPr>
        <w:rPr>
          <w:rFonts w:cstheme="minorHAnsi"/>
          <w:noProof/>
        </w:rPr>
      </w:pPr>
      <w:r>
        <w:rPr>
          <w:rFonts w:cstheme="minorHAnsi"/>
          <w:noProof/>
        </w:rPr>
        <w:t>Early replacement</w:t>
      </w:r>
      <w:r>
        <w:rPr>
          <w:rFonts w:ascii="Arial" w:hAnsi="Arial" w:cstheme="minorHAnsi"/>
          <w:noProof/>
          <w:vertAlign w:val="superscript"/>
        </w:rPr>
        <w:footnoteReference w:id="290"/>
      </w:r>
      <w:r>
        <w:rPr>
          <w:rFonts w:cstheme="minorHAnsi"/>
          <w:noProof/>
        </w:rPr>
        <w:t>:</w:t>
      </w:r>
    </w:p>
    <w:p w14:paraId="252CB617" w14:textId="77777777" w:rsidR="007D5E21" w:rsidRDefault="007D5E21" w:rsidP="007D5E21">
      <w:pPr>
        <w:ind w:left="1440" w:hanging="720"/>
        <w:rPr>
          <w:rFonts w:cstheme="minorHAnsi"/>
          <w:noProof/>
        </w:rPr>
      </w:pPr>
      <w:r>
        <w:rPr>
          <w:rFonts w:cstheme="minorHAnsi"/>
          <w:noProof/>
        </w:rPr>
        <w:t>ΔTherms for remaining life of existing unit (1st 6 years):</w:t>
      </w:r>
    </w:p>
    <w:p w14:paraId="3F5256A3" w14:textId="77777777" w:rsidR="007D5E21" w:rsidRDefault="007D5E21" w:rsidP="007D5E21">
      <w:pPr>
        <w:ind w:left="1440"/>
        <w:rPr>
          <w:rFonts w:cstheme="minorHAnsi"/>
          <w:noProof/>
        </w:rPr>
      </w:pPr>
      <w:r>
        <w:rPr>
          <w:rFonts w:cstheme="minorHAnsi"/>
          <w:noProof/>
        </w:rPr>
        <w:t xml:space="preserve">= Gas_Furnace_Heating_Load * </w:t>
      </w:r>
      <w:ins w:id="3970" w:author="Samuel Dent" w:date="2015-12-17T06:12:00Z">
        <w:r>
          <w:rPr>
            <w:rFonts w:cstheme="minorHAnsi"/>
            <w:noProof/>
          </w:rPr>
          <w:t xml:space="preserve">HF * </w:t>
        </w:r>
      </w:ins>
      <w:r>
        <w:rPr>
          <w:rFonts w:cstheme="minorHAnsi"/>
          <w:noProof/>
        </w:rPr>
        <w:t>(1/AFUE(exist) - 1/AFUE(eff)))</w:t>
      </w:r>
    </w:p>
    <w:p w14:paraId="54D29397" w14:textId="77777777" w:rsidR="007D5E21" w:rsidRDefault="007D5E21" w:rsidP="007D5E21">
      <w:pPr>
        <w:ind w:left="1440" w:hanging="720"/>
        <w:rPr>
          <w:rFonts w:cstheme="minorHAnsi"/>
          <w:noProof/>
        </w:rPr>
      </w:pPr>
      <w:r>
        <w:rPr>
          <w:rFonts w:cstheme="minorHAnsi"/>
          <w:noProof/>
        </w:rPr>
        <w:t>ΔTherms for remaining measure life (next 14 years):</w:t>
      </w:r>
    </w:p>
    <w:p w14:paraId="2D74E2AC" w14:textId="77777777" w:rsidR="007D5E21" w:rsidRDefault="007D5E21" w:rsidP="007D5E21">
      <w:pPr>
        <w:ind w:left="1440"/>
        <w:rPr>
          <w:rFonts w:cstheme="minorHAnsi"/>
          <w:noProof/>
        </w:rPr>
      </w:pPr>
      <w:r>
        <w:rPr>
          <w:rFonts w:cstheme="minorHAnsi"/>
          <w:noProof/>
        </w:rPr>
        <w:t>= Gas_Furnace_Heating_Load *</w:t>
      </w:r>
      <w:ins w:id="3971" w:author="Samuel Dent" w:date="2015-12-17T06:12:00Z">
        <w:r w:rsidRPr="00C831DB">
          <w:rPr>
            <w:rFonts w:cstheme="minorHAnsi"/>
            <w:noProof/>
          </w:rPr>
          <w:t xml:space="preserve"> </w:t>
        </w:r>
        <w:r>
          <w:rPr>
            <w:rFonts w:cstheme="minorHAnsi"/>
            <w:noProof/>
          </w:rPr>
          <w:t>HF *</w:t>
        </w:r>
        <w:r w:rsidDel="00C831DB">
          <w:rPr>
            <w:rFonts w:cstheme="minorHAnsi"/>
            <w:noProof/>
          </w:rPr>
          <w:t xml:space="preserve"> </w:t>
        </w:r>
      </w:ins>
      <w:del w:id="3972" w:author="Samuel Dent" w:date="2015-12-17T06:12:00Z">
        <w:r w:rsidDel="00C831DB">
          <w:rPr>
            <w:rFonts w:cstheme="minorHAnsi"/>
            <w:noProof/>
          </w:rPr>
          <w:delText xml:space="preserve"> </w:delText>
        </w:r>
      </w:del>
      <w:r>
        <w:rPr>
          <w:rFonts w:cstheme="minorHAnsi"/>
          <w:noProof/>
        </w:rPr>
        <w:t>(1/AFUE(base) - 1/AFUE(eff)))</w:t>
      </w:r>
    </w:p>
    <w:p w14:paraId="782899A7" w14:textId="77777777" w:rsidR="007D5E21" w:rsidRDefault="007D5E21" w:rsidP="007D5E21">
      <w:pPr>
        <w:rPr>
          <w:rFonts w:cstheme="minorHAnsi"/>
          <w:noProof/>
        </w:rPr>
      </w:pPr>
      <w:r>
        <w:rPr>
          <w:rFonts w:cstheme="minorHAnsi"/>
          <w:noProof/>
        </w:rPr>
        <w:t xml:space="preserve">Where: </w:t>
      </w:r>
      <w:r>
        <w:rPr>
          <w:rFonts w:cstheme="minorHAnsi"/>
          <w:noProof/>
        </w:rPr>
        <w:tab/>
      </w:r>
      <w:r>
        <w:rPr>
          <w:rFonts w:cstheme="minorHAnsi"/>
          <w:noProof/>
        </w:rPr>
        <w:tab/>
      </w:r>
    </w:p>
    <w:p w14:paraId="489B8C36" w14:textId="77777777" w:rsidR="007D5E21" w:rsidRDefault="007D5E21" w:rsidP="007D5E21">
      <w:pPr>
        <w:spacing w:before="240"/>
        <w:ind w:left="720"/>
        <w:rPr>
          <w:rFonts w:cstheme="minorHAnsi"/>
          <w:noProof/>
        </w:rPr>
      </w:pPr>
      <w:r>
        <w:rPr>
          <w:rFonts w:cstheme="minorHAnsi"/>
          <w:noProof/>
        </w:rPr>
        <w:t>Gas_Furnace_Heating_Load</w:t>
      </w:r>
    </w:p>
    <w:p w14:paraId="125EC6DE" w14:textId="77777777" w:rsidR="007D5E21" w:rsidRDefault="007D5E21" w:rsidP="007D5E21">
      <w:pPr>
        <w:ind w:left="2160"/>
        <w:rPr>
          <w:rFonts w:cstheme="minorHAnsi"/>
          <w:noProof/>
        </w:rPr>
      </w:pPr>
      <w:r>
        <w:rPr>
          <w:rFonts w:cstheme="minorHAnsi"/>
          <w:noProof/>
        </w:rPr>
        <w:t>= Estimate of annual household heating load</w:t>
      </w:r>
      <w:r>
        <w:rPr>
          <w:rFonts w:asciiTheme="majorHAnsi" w:eastAsiaTheme="majorEastAsia" w:hAnsiTheme="majorHAnsi" w:cstheme="minorHAnsi"/>
          <w:b/>
          <w:bCs/>
          <w:noProof/>
          <w:color w:val="5B9BD5" w:themeColor="accent1"/>
        </w:rPr>
        <w:t xml:space="preserve"> </w:t>
      </w:r>
      <w:r>
        <w:rPr>
          <w:rFonts w:cstheme="minorHAnsi"/>
          <w:noProof/>
          <w:vertAlign w:val="superscript"/>
        </w:rPr>
        <w:footnoteReference w:id="291"/>
      </w:r>
      <w:r>
        <w:rPr>
          <w:rFonts w:cstheme="minorHAnsi"/>
          <w:noProof/>
        </w:rPr>
        <w:t xml:space="preserve"> for gas furnace heated single-family homes. If location is unknown, assume the average below</w:t>
      </w:r>
      <w:r>
        <w:rPr>
          <w:rFonts w:ascii="Arial" w:hAnsi="Arial" w:cstheme="minorHAnsi"/>
          <w:noProof/>
          <w:vertAlign w:val="superscript"/>
        </w:rPr>
        <w:footnoteReference w:id="292"/>
      </w:r>
      <w:r>
        <w:rPr>
          <w:rFonts w:cstheme="minorHAnsi"/>
          <w:noProof/>
        </w:rPr>
        <w:t>.</w:t>
      </w:r>
    </w:p>
    <w:p w14:paraId="58FFDE8E" w14:textId="77777777" w:rsidR="007D5E21" w:rsidRDefault="007D5E21" w:rsidP="007D5E21">
      <w:pPr>
        <w:ind w:left="2160"/>
        <w:rPr>
          <w:rFonts w:cstheme="minorHAnsi"/>
          <w:noProof/>
        </w:rPr>
      </w:pPr>
      <w:r>
        <w:rPr>
          <w:rFonts w:cstheme="minorHAnsi"/>
          <w:noProof/>
        </w:rPr>
        <w:t>= Actual if informed by site-specific load calculations, ACCA Manual J or equivalent</w:t>
      </w:r>
      <w:r>
        <w:rPr>
          <w:rFonts w:ascii="Arial" w:hAnsi="Arial" w:cstheme="minorHAnsi"/>
          <w:noProof/>
          <w:vertAlign w:val="superscript"/>
        </w:rPr>
        <w:footnoteReference w:id="293"/>
      </w:r>
      <w:r>
        <w:rPr>
          <w:rFonts w:cstheme="minorHAnsi"/>
          <w:noProof/>
        </w:rPr>
        <w:t>.</w:t>
      </w:r>
    </w:p>
    <w:tbl>
      <w:tblPr>
        <w:tblW w:w="5058" w:type="dxa"/>
        <w:tblInd w:w="2340" w:type="dxa"/>
        <w:tblLook w:val="04A0" w:firstRow="1" w:lastRow="0" w:firstColumn="1" w:lastColumn="0" w:noHBand="0" w:noVBand="1"/>
      </w:tblPr>
      <w:tblGrid>
        <w:gridCol w:w="2448"/>
        <w:gridCol w:w="2610"/>
        <w:tblGridChange w:id="3973">
          <w:tblGrid>
            <w:gridCol w:w="2448"/>
            <w:gridCol w:w="2610"/>
          </w:tblGrid>
        </w:tblGridChange>
      </w:tblGrid>
      <w:tr w:rsidR="007D5E21" w:rsidRPr="002F5F3E" w14:paraId="756116A0" w14:textId="77777777" w:rsidTr="00C04E8D">
        <w:trPr>
          <w:trHeight w:val="223"/>
          <w:tblHeader/>
        </w:trPr>
        <w:tc>
          <w:tcPr>
            <w:tcW w:w="2448"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6B09D85B" w14:textId="77777777" w:rsidR="007D5E21" w:rsidRPr="002F5F3E" w:rsidRDefault="007D5E21" w:rsidP="00C04E8D">
            <w:pPr>
              <w:jc w:val="center"/>
              <w:rPr>
                <w:b/>
                <w:color w:val="FFFFFF" w:themeColor="background1"/>
              </w:rPr>
            </w:pPr>
            <w:r w:rsidRPr="002F5F3E">
              <w:rPr>
                <w:b/>
                <w:color w:val="FFFFFF" w:themeColor="background1"/>
              </w:rPr>
              <w:lastRenderedPageBreak/>
              <w:t>Climate Zone</w:t>
            </w:r>
          </w:p>
          <w:p w14:paraId="73BE150A" w14:textId="77777777" w:rsidR="007D5E21" w:rsidRPr="002F5F3E" w:rsidRDefault="007D5E21" w:rsidP="00C04E8D">
            <w:pPr>
              <w:jc w:val="center"/>
              <w:rPr>
                <w:b/>
                <w:color w:val="FFFFFF" w:themeColor="background1"/>
              </w:rPr>
            </w:pPr>
            <w:r w:rsidRPr="002F5F3E">
              <w:rPr>
                <w:b/>
                <w:color w:val="FFFFFF" w:themeColor="background1"/>
              </w:rPr>
              <w:t>(City based upon)</w:t>
            </w:r>
          </w:p>
        </w:tc>
        <w:tc>
          <w:tcPr>
            <w:tcW w:w="261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5E3A15BF" w14:textId="77777777" w:rsidR="007D5E21" w:rsidRPr="002F5F3E" w:rsidRDefault="007D5E21" w:rsidP="00C04E8D">
            <w:pPr>
              <w:jc w:val="center"/>
              <w:rPr>
                <w:b/>
                <w:color w:val="FFFFFF" w:themeColor="background1"/>
              </w:rPr>
            </w:pPr>
            <w:r w:rsidRPr="002F5F3E">
              <w:rPr>
                <w:b/>
                <w:color w:val="FFFFFF" w:themeColor="background1"/>
              </w:rPr>
              <w:t>Gas_Furnace_Heating_Load (therms)</w:t>
            </w:r>
          </w:p>
        </w:tc>
      </w:tr>
      <w:tr w:rsidR="007D5E21" w:rsidRPr="002F5F3E" w14:paraId="3514C4BE" w14:textId="77777777" w:rsidTr="00943B61">
        <w:tblPrEx>
          <w:tblW w:w="5058" w:type="dxa"/>
          <w:tblInd w:w="2340" w:type="dxa"/>
          <w:tblPrExChange w:id="3974" w:author="Stephanie Baer" w:date="2016-01-21T13:57:00Z">
            <w:tblPrEx>
              <w:tblW w:w="5058" w:type="dxa"/>
              <w:tblInd w:w="2340" w:type="dxa"/>
            </w:tblPrEx>
          </w:tblPrExChange>
        </w:tblPrEx>
        <w:trPr>
          <w:trHeight w:val="223"/>
          <w:trPrChange w:id="3975" w:author="Stephanie Baer" w:date="2016-01-21T13:57:00Z">
            <w:trPr>
              <w:trHeight w:val="223"/>
            </w:trPr>
          </w:trPrChange>
        </w:trPr>
        <w:tc>
          <w:tcPr>
            <w:tcW w:w="2448" w:type="dxa"/>
            <w:tcBorders>
              <w:top w:val="single" w:sz="8" w:space="0" w:color="auto"/>
              <w:left w:val="single" w:sz="8" w:space="0" w:color="auto"/>
              <w:bottom w:val="single" w:sz="8" w:space="0" w:color="auto"/>
              <w:right w:val="single" w:sz="8" w:space="0" w:color="auto"/>
            </w:tcBorders>
            <w:noWrap/>
            <w:vAlign w:val="center"/>
            <w:hideMark/>
            <w:tcPrChange w:id="3976" w:author="Stephanie Baer" w:date="2016-01-21T13:57:00Z">
              <w:tcPr>
                <w:tcW w:w="2448" w:type="dxa"/>
                <w:tcBorders>
                  <w:top w:val="single" w:sz="8" w:space="0" w:color="auto"/>
                  <w:left w:val="single" w:sz="8" w:space="0" w:color="auto"/>
                  <w:bottom w:val="single" w:sz="8" w:space="0" w:color="auto"/>
                  <w:right w:val="single" w:sz="8" w:space="0" w:color="auto"/>
                </w:tcBorders>
                <w:noWrap/>
                <w:vAlign w:val="bottom"/>
                <w:hideMark/>
              </w:tcPr>
            </w:tcPrChange>
          </w:tcPr>
          <w:p w14:paraId="28ADFAF4" w14:textId="77777777" w:rsidR="007D5E21" w:rsidRPr="002F5F3E" w:rsidRDefault="007D5E21">
            <w:pPr>
              <w:jc w:val="left"/>
              <w:pPrChange w:id="3977" w:author="Stephanie Baer" w:date="2016-01-21T13:57:00Z">
                <w:pPr/>
              </w:pPrChange>
            </w:pPr>
            <w:r w:rsidRPr="002F5F3E">
              <w:t>1 (Rockford)</w:t>
            </w:r>
          </w:p>
        </w:tc>
        <w:tc>
          <w:tcPr>
            <w:tcW w:w="2610" w:type="dxa"/>
            <w:tcBorders>
              <w:top w:val="single" w:sz="8" w:space="0" w:color="auto"/>
              <w:left w:val="nil"/>
              <w:bottom w:val="single" w:sz="8" w:space="0" w:color="auto"/>
              <w:right w:val="single" w:sz="8" w:space="0" w:color="auto"/>
            </w:tcBorders>
            <w:noWrap/>
            <w:hideMark/>
            <w:tcPrChange w:id="3978" w:author="Stephanie Baer" w:date="2016-01-21T13:57:00Z">
              <w:tcPr>
                <w:tcW w:w="2610" w:type="dxa"/>
                <w:tcBorders>
                  <w:top w:val="single" w:sz="8" w:space="0" w:color="auto"/>
                  <w:left w:val="nil"/>
                  <w:bottom w:val="single" w:sz="8" w:space="0" w:color="auto"/>
                  <w:right w:val="single" w:sz="8" w:space="0" w:color="auto"/>
                </w:tcBorders>
                <w:noWrap/>
                <w:hideMark/>
              </w:tcPr>
            </w:tcPrChange>
          </w:tcPr>
          <w:p w14:paraId="35811BD0" w14:textId="77777777" w:rsidR="007D5E21" w:rsidRPr="002F5F3E" w:rsidRDefault="007D5E21" w:rsidP="00C04E8D">
            <w:pPr>
              <w:jc w:val="center"/>
            </w:pPr>
            <w:r w:rsidRPr="002F5F3E">
              <w:t>873</w:t>
            </w:r>
          </w:p>
        </w:tc>
      </w:tr>
      <w:tr w:rsidR="007D5E21" w:rsidRPr="002F5F3E" w14:paraId="591D5F3C" w14:textId="77777777" w:rsidTr="00943B61">
        <w:tblPrEx>
          <w:tblW w:w="5058" w:type="dxa"/>
          <w:tblInd w:w="2340" w:type="dxa"/>
          <w:tblPrExChange w:id="3979" w:author="Stephanie Baer" w:date="2016-01-21T13:57:00Z">
            <w:tblPrEx>
              <w:tblW w:w="5058" w:type="dxa"/>
              <w:tblInd w:w="2340" w:type="dxa"/>
            </w:tblPrEx>
          </w:tblPrExChange>
        </w:tblPrEx>
        <w:trPr>
          <w:trHeight w:val="223"/>
          <w:trPrChange w:id="3980" w:author="Stephanie Baer" w:date="2016-01-21T13:57:00Z">
            <w:trPr>
              <w:trHeight w:val="223"/>
            </w:trPr>
          </w:trPrChange>
        </w:trPr>
        <w:tc>
          <w:tcPr>
            <w:tcW w:w="2448" w:type="dxa"/>
            <w:tcBorders>
              <w:top w:val="single" w:sz="8" w:space="0" w:color="auto"/>
              <w:left w:val="single" w:sz="8" w:space="0" w:color="auto"/>
              <w:bottom w:val="single" w:sz="8" w:space="0" w:color="auto"/>
              <w:right w:val="single" w:sz="8" w:space="0" w:color="auto"/>
            </w:tcBorders>
            <w:noWrap/>
            <w:vAlign w:val="center"/>
            <w:hideMark/>
            <w:tcPrChange w:id="3981" w:author="Stephanie Baer" w:date="2016-01-21T13:57:00Z">
              <w:tcPr>
                <w:tcW w:w="2448" w:type="dxa"/>
                <w:tcBorders>
                  <w:top w:val="single" w:sz="8" w:space="0" w:color="auto"/>
                  <w:left w:val="single" w:sz="8" w:space="0" w:color="auto"/>
                  <w:bottom w:val="single" w:sz="8" w:space="0" w:color="auto"/>
                  <w:right w:val="single" w:sz="8" w:space="0" w:color="auto"/>
                </w:tcBorders>
                <w:noWrap/>
                <w:vAlign w:val="bottom"/>
                <w:hideMark/>
              </w:tcPr>
            </w:tcPrChange>
          </w:tcPr>
          <w:p w14:paraId="78CC801E" w14:textId="77777777" w:rsidR="007D5E21" w:rsidRPr="002F5F3E" w:rsidRDefault="007D5E21">
            <w:pPr>
              <w:jc w:val="left"/>
              <w:pPrChange w:id="3982" w:author="Stephanie Baer" w:date="2016-01-21T13:57:00Z">
                <w:pPr/>
              </w:pPrChange>
            </w:pPr>
            <w:r w:rsidRPr="002F5F3E">
              <w:t>2 (Chicago)</w:t>
            </w:r>
          </w:p>
        </w:tc>
        <w:tc>
          <w:tcPr>
            <w:tcW w:w="2610" w:type="dxa"/>
            <w:tcBorders>
              <w:top w:val="single" w:sz="8" w:space="0" w:color="auto"/>
              <w:left w:val="nil"/>
              <w:bottom w:val="single" w:sz="8" w:space="0" w:color="auto"/>
              <w:right w:val="single" w:sz="8" w:space="0" w:color="auto"/>
            </w:tcBorders>
            <w:noWrap/>
            <w:hideMark/>
            <w:tcPrChange w:id="3983" w:author="Stephanie Baer" w:date="2016-01-21T13:57:00Z">
              <w:tcPr>
                <w:tcW w:w="2610" w:type="dxa"/>
                <w:tcBorders>
                  <w:top w:val="single" w:sz="8" w:space="0" w:color="auto"/>
                  <w:left w:val="nil"/>
                  <w:bottom w:val="single" w:sz="8" w:space="0" w:color="auto"/>
                  <w:right w:val="single" w:sz="8" w:space="0" w:color="auto"/>
                </w:tcBorders>
                <w:noWrap/>
                <w:hideMark/>
              </w:tcPr>
            </w:tcPrChange>
          </w:tcPr>
          <w:p w14:paraId="585BE998" w14:textId="77777777" w:rsidR="007D5E21" w:rsidRPr="002F5F3E" w:rsidRDefault="007D5E21" w:rsidP="00C04E8D">
            <w:pPr>
              <w:jc w:val="center"/>
            </w:pPr>
            <w:r w:rsidRPr="002F5F3E">
              <w:t>834</w:t>
            </w:r>
          </w:p>
        </w:tc>
      </w:tr>
      <w:tr w:rsidR="007D5E21" w:rsidRPr="002F5F3E" w14:paraId="39019606" w14:textId="77777777" w:rsidTr="00943B61">
        <w:tblPrEx>
          <w:tblW w:w="5058" w:type="dxa"/>
          <w:tblInd w:w="2340" w:type="dxa"/>
          <w:tblPrExChange w:id="3984" w:author="Stephanie Baer" w:date="2016-01-21T13:57:00Z">
            <w:tblPrEx>
              <w:tblW w:w="5058" w:type="dxa"/>
              <w:tblInd w:w="2340" w:type="dxa"/>
            </w:tblPrEx>
          </w:tblPrExChange>
        </w:tblPrEx>
        <w:trPr>
          <w:trHeight w:val="223"/>
          <w:trPrChange w:id="3985" w:author="Stephanie Baer" w:date="2016-01-21T13:57:00Z">
            <w:trPr>
              <w:trHeight w:val="223"/>
            </w:trPr>
          </w:trPrChange>
        </w:trPr>
        <w:tc>
          <w:tcPr>
            <w:tcW w:w="2448" w:type="dxa"/>
            <w:tcBorders>
              <w:top w:val="single" w:sz="8" w:space="0" w:color="auto"/>
              <w:left w:val="single" w:sz="8" w:space="0" w:color="auto"/>
              <w:bottom w:val="single" w:sz="8" w:space="0" w:color="auto"/>
              <w:right w:val="single" w:sz="8" w:space="0" w:color="auto"/>
            </w:tcBorders>
            <w:noWrap/>
            <w:vAlign w:val="center"/>
            <w:hideMark/>
            <w:tcPrChange w:id="3986" w:author="Stephanie Baer" w:date="2016-01-21T13:57:00Z">
              <w:tcPr>
                <w:tcW w:w="2448" w:type="dxa"/>
                <w:tcBorders>
                  <w:top w:val="single" w:sz="8" w:space="0" w:color="auto"/>
                  <w:left w:val="single" w:sz="8" w:space="0" w:color="auto"/>
                  <w:bottom w:val="single" w:sz="8" w:space="0" w:color="auto"/>
                  <w:right w:val="single" w:sz="8" w:space="0" w:color="auto"/>
                </w:tcBorders>
                <w:noWrap/>
                <w:vAlign w:val="bottom"/>
                <w:hideMark/>
              </w:tcPr>
            </w:tcPrChange>
          </w:tcPr>
          <w:p w14:paraId="56DB53AB" w14:textId="77777777" w:rsidR="007D5E21" w:rsidRPr="002F5F3E" w:rsidRDefault="007D5E21">
            <w:pPr>
              <w:jc w:val="left"/>
              <w:pPrChange w:id="3987" w:author="Stephanie Baer" w:date="2016-01-21T13:57:00Z">
                <w:pPr/>
              </w:pPrChange>
            </w:pPr>
            <w:r w:rsidRPr="002F5F3E">
              <w:t>3 (Springfield)</w:t>
            </w:r>
          </w:p>
        </w:tc>
        <w:tc>
          <w:tcPr>
            <w:tcW w:w="2610" w:type="dxa"/>
            <w:tcBorders>
              <w:top w:val="single" w:sz="8" w:space="0" w:color="auto"/>
              <w:left w:val="nil"/>
              <w:bottom w:val="single" w:sz="8" w:space="0" w:color="auto"/>
              <w:right w:val="single" w:sz="8" w:space="0" w:color="auto"/>
            </w:tcBorders>
            <w:noWrap/>
            <w:hideMark/>
            <w:tcPrChange w:id="3988" w:author="Stephanie Baer" w:date="2016-01-21T13:57:00Z">
              <w:tcPr>
                <w:tcW w:w="2610" w:type="dxa"/>
                <w:tcBorders>
                  <w:top w:val="single" w:sz="8" w:space="0" w:color="auto"/>
                  <w:left w:val="nil"/>
                  <w:bottom w:val="single" w:sz="8" w:space="0" w:color="auto"/>
                  <w:right w:val="single" w:sz="8" w:space="0" w:color="auto"/>
                </w:tcBorders>
                <w:noWrap/>
                <w:hideMark/>
              </w:tcPr>
            </w:tcPrChange>
          </w:tcPr>
          <w:p w14:paraId="37259CEA" w14:textId="77777777" w:rsidR="007D5E21" w:rsidRPr="002F5F3E" w:rsidRDefault="007D5E21" w:rsidP="00C04E8D">
            <w:pPr>
              <w:jc w:val="center"/>
            </w:pPr>
            <w:r w:rsidRPr="002F5F3E">
              <w:t>714</w:t>
            </w:r>
          </w:p>
        </w:tc>
      </w:tr>
      <w:tr w:rsidR="007D5E21" w:rsidRPr="002F5F3E" w14:paraId="0DA2439D" w14:textId="77777777" w:rsidTr="00943B61">
        <w:tblPrEx>
          <w:tblW w:w="5058" w:type="dxa"/>
          <w:tblInd w:w="2340" w:type="dxa"/>
          <w:tblPrExChange w:id="3989" w:author="Stephanie Baer" w:date="2016-01-21T13:57:00Z">
            <w:tblPrEx>
              <w:tblW w:w="5058" w:type="dxa"/>
              <w:tblInd w:w="2340" w:type="dxa"/>
            </w:tblPrEx>
          </w:tblPrExChange>
        </w:tblPrEx>
        <w:trPr>
          <w:trHeight w:val="223"/>
          <w:trPrChange w:id="3990" w:author="Stephanie Baer" w:date="2016-01-21T13:57:00Z">
            <w:trPr>
              <w:trHeight w:val="223"/>
            </w:trPr>
          </w:trPrChange>
        </w:trPr>
        <w:tc>
          <w:tcPr>
            <w:tcW w:w="2448" w:type="dxa"/>
            <w:tcBorders>
              <w:top w:val="single" w:sz="8" w:space="0" w:color="auto"/>
              <w:left w:val="single" w:sz="8" w:space="0" w:color="auto"/>
              <w:bottom w:val="single" w:sz="8" w:space="0" w:color="auto"/>
              <w:right w:val="single" w:sz="8" w:space="0" w:color="auto"/>
            </w:tcBorders>
            <w:noWrap/>
            <w:vAlign w:val="center"/>
            <w:hideMark/>
            <w:tcPrChange w:id="3991" w:author="Stephanie Baer" w:date="2016-01-21T13:57:00Z">
              <w:tcPr>
                <w:tcW w:w="2448" w:type="dxa"/>
                <w:tcBorders>
                  <w:top w:val="single" w:sz="8" w:space="0" w:color="auto"/>
                  <w:left w:val="single" w:sz="8" w:space="0" w:color="auto"/>
                  <w:bottom w:val="single" w:sz="8" w:space="0" w:color="auto"/>
                  <w:right w:val="single" w:sz="8" w:space="0" w:color="auto"/>
                </w:tcBorders>
                <w:noWrap/>
                <w:vAlign w:val="bottom"/>
                <w:hideMark/>
              </w:tcPr>
            </w:tcPrChange>
          </w:tcPr>
          <w:p w14:paraId="0CE535EE" w14:textId="77777777" w:rsidR="007D5E21" w:rsidRPr="002F5F3E" w:rsidRDefault="007D5E21">
            <w:pPr>
              <w:jc w:val="left"/>
              <w:pPrChange w:id="3992" w:author="Stephanie Baer" w:date="2016-01-21T13:57:00Z">
                <w:pPr/>
              </w:pPrChange>
            </w:pPr>
            <w:r w:rsidRPr="002F5F3E">
              <w:t>4 (Belleville)</w:t>
            </w:r>
          </w:p>
        </w:tc>
        <w:tc>
          <w:tcPr>
            <w:tcW w:w="2610" w:type="dxa"/>
            <w:tcBorders>
              <w:top w:val="single" w:sz="8" w:space="0" w:color="auto"/>
              <w:left w:val="nil"/>
              <w:bottom w:val="single" w:sz="8" w:space="0" w:color="auto"/>
              <w:right w:val="single" w:sz="8" w:space="0" w:color="auto"/>
            </w:tcBorders>
            <w:noWrap/>
            <w:hideMark/>
            <w:tcPrChange w:id="3993" w:author="Stephanie Baer" w:date="2016-01-21T13:57:00Z">
              <w:tcPr>
                <w:tcW w:w="2610" w:type="dxa"/>
                <w:tcBorders>
                  <w:top w:val="single" w:sz="8" w:space="0" w:color="auto"/>
                  <w:left w:val="nil"/>
                  <w:bottom w:val="single" w:sz="8" w:space="0" w:color="auto"/>
                  <w:right w:val="single" w:sz="8" w:space="0" w:color="auto"/>
                </w:tcBorders>
                <w:noWrap/>
                <w:hideMark/>
              </w:tcPr>
            </w:tcPrChange>
          </w:tcPr>
          <w:p w14:paraId="5052A574" w14:textId="77777777" w:rsidR="007D5E21" w:rsidRPr="002F5F3E" w:rsidRDefault="007D5E21" w:rsidP="00C04E8D">
            <w:pPr>
              <w:jc w:val="center"/>
            </w:pPr>
            <w:r w:rsidRPr="002F5F3E">
              <w:t>551</w:t>
            </w:r>
          </w:p>
        </w:tc>
      </w:tr>
      <w:tr w:rsidR="007D5E21" w:rsidRPr="002F5F3E" w14:paraId="0863D1BE" w14:textId="77777777" w:rsidTr="00943B61">
        <w:tblPrEx>
          <w:tblW w:w="5058" w:type="dxa"/>
          <w:tblInd w:w="2340" w:type="dxa"/>
          <w:tblPrExChange w:id="3994" w:author="Stephanie Baer" w:date="2016-01-21T13:57:00Z">
            <w:tblPrEx>
              <w:tblW w:w="5058" w:type="dxa"/>
              <w:tblInd w:w="2340" w:type="dxa"/>
            </w:tblPrEx>
          </w:tblPrExChange>
        </w:tblPrEx>
        <w:trPr>
          <w:trHeight w:val="223"/>
          <w:trPrChange w:id="3995" w:author="Stephanie Baer" w:date="2016-01-21T13:57:00Z">
            <w:trPr>
              <w:trHeight w:val="223"/>
            </w:trPr>
          </w:trPrChange>
        </w:trPr>
        <w:tc>
          <w:tcPr>
            <w:tcW w:w="2448" w:type="dxa"/>
            <w:tcBorders>
              <w:top w:val="single" w:sz="8" w:space="0" w:color="auto"/>
              <w:left w:val="single" w:sz="8" w:space="0" w:color="auto"/>
              <w:bottom w:val="single" w:sz="8" w:space="0" w:color="auto"/>
              <w:right w:val="single" w:sz="8" w:space="0" w:color="auto"/>
            </w:tcBorders>
            <w:noWrap/>
            <w:vAlign w:val="center"/>
            <w:hideMark/>
            <w:tcPrChange w:id="3996" w:author="Stephanie Baer" w:date="2016-01-21T13:57:00Z">
              <w:tcPr>
                <w:tcW w:w="2448" w:type="dxa"/>
                <w:tcBorders>
                  <w:top w:val="single" w:sz="8" w:space="0" w:color="auto"/>
                  <w:left w:val="single" w:sz="8" w:space="0" w:color="auto"/>
                  <w:bottom w:val="single" w:sz="8" w:space="0" w:color="auto"/>
                  <w:right w:val="single" w:sz="8" w:space="0" w:color="auto"/>
                </w:tcBorders>
                <w:noWrap/>
                <w:vAlign w:val="bottom"/>
                <w:hideMark/>
              </w:tcPr>
            </w:tcPrChange>
          </w:tcPr>
          <w:p w14:paraId="250883CD" w14:textId="77777777" w:rsidR="007D5E21" w:rsidRPr="002F5F3E" w:rsidRDefault="007D5E21">
            <w:pPr>
              <w:jc w:val="left"/>
              <w:pPrChange w:id="3997" w:author="Stephanie Baer" w:date="2016-01-21T13:57:00Z">
                <w:pPr/>
              </w:pPrChange>
            </w:pPr>
            <w:r w:rsidRPr="002F5F3E">
              <w:t>5 (Marion)</w:t>
            </w:r>
          </w:p>
        </w:tc>
        <w:tc>
          <w:tcPr>
            <w:tcW w:w="2610" w:type="dxa"/>
            <w:tcBorders>
              <w:top w:val="single" w:sz="8" w:space="0" w:color="auto"/>
              <w:left w:val="nil"/>
              <w:bottom w:val="single" w:sz="8" w:space="0" w:color="auto"/>
              <w:right w:val="single" w:sz="8" w:space="0" w:color="auto"/>
            </w:tcBorders>
            <w:noWrap/>
            <w:hideMark/>
            <w:tcPrChange w:id="3998" w:author="Stephanie Baer" w:date="2016-01-21T13:57:00Z">
              <w:tcPr>
                <w:tcW w:w="2610" w:type="dxa"/>
                <w:tcBorders>
                  <w:top w:val="single" w:sz="8" w:space="0" w:color="auto"/>
                  <w:left w:val="nil"/>
                  <w:bottom w:val="single" w:sz="8" w:space="0" w:color="auto"/>
                  <w:right w:val="single" w:sz="8" w:space="0" w:color="auto"/>
                </w:tcBorders>
                <w:noWrap/>
                <w:hideMark/>
              </w:tcPr>
            </w:tcPrChange>
          </w:tcPr>
          <w:p w14:paraId="52B517ED" w14:textId="77777777" w:rsidR="007D5E21" w:rsidRPr="002F5F3E" w:rsidRDefault="007D5E21" w:rsidP="00C04E8D">
            <w:pPr>
              <w:jc w:val="center"/>
            </w:pPr>
            <w:r w:rsidRPr="002F5F3E">
              <w:t>561</w:t>
            </w:r>
          </w:p>
        </w:tc>
      </w:tr>
      <w:tr w:rsidR="007D5E21" w:rsidRPr="002F5F3E" w14:paraId="5A170B67" w14:textId="77777777" w:rsidTr="00943B61">
        <w:tblPrEx>
          <w:tblW w:w="5058" w:type="dxa"/>
          <w:tblInd w:w="2340" w:type="dxa"/>
          <w:tblPrExChange w:id="3999" w:author="Stephanie Baer" w:date="2016-01-21T13:57:00Z">
            <w:tblPrEx>
              <w:tblW w:w="5058" w:type="dxa"/>
              <w:tblInd w:w="2340" w:type="dxa"/>
            </w:tblPrEx>
          </w:tblPrExChange>
        </w:tblPrEx>
        <w:trPr>
          <w:trHeight w:val="60"/>
          <w:trPrChange w:id="4000" w:author="Stephanie Baer" w:date="2016-01-21T13:57:00Z">
            <w:trPr>
              <w:trHeight w:val="223"/>
            </w:trPr>
          </w:trPrChange>
        </w:trPr>
        <w:tc>
          <w:tcPr>
            <w:tcW w:w="2448" w:type="dxa"/>
            <w:tcBorders>
              <w:top w:val="single" w:sz="8" w:space="0" w:color="auto"/>
              <w:left w:val="single" w:sz="8" w:space="0" w:color="auto"/>
              <w:bottom w:val="single" w:sz="8" w:space="0" w:color="auto"/>
              <w:right w:val="single" w:sz="8" w:space="0" w:color="auto"/>
            </w:tcBorders>
            <w:noWrap/>
            <w:vAlign w:val="center"/>
            <w:hideMark/>
            <w:tcPrChange w:id="4001" w:author="Stephanie Baer" w:date="2016-01-21T13:57:00Z">
              <w:tcPr>
                <w:tcW w:w="2448" w:type="dxa"/>
                <w:tcBorders>
                  <w:top w:val="single" w:sz="8" w:space="0" w:color="auto"/>
                  <w:left w:val="single" w:sz="8" w:space="0" w:color="auto"/>
                  <w:bottom w:val="single" w:sz="8" w:space="0" w:color="auto"/>
                  <w:right w:val="single" w:sz="8" w:space="0" w:color="auto"/>
                </w:tcBorders>
                <w:noWrap/>
                <w:vAlign w:val="bottom"/>
                <w:hideMark/>
              </w:tcPr>
            </w:tcPrChange>
          </w:tcPr>
          <w:p w14:paraId="7872160D" w14:textId="77777777" w:rsidR="007D5E21" w:rsidRPr="002F5F3E" w:rsidRDefault="007D5E21">
            <w:pPr>
              <w:jc w:val="left"/>
              <w:pPrChange w:id="4002" w:author="Stephanie Baer" w:date="2016-01-21T13:57:00Z">
                <w:pPr/>
              </w:pPrChange>
            </w:pPr>
            <w:r w:rsidRPr="002F5F3E">
              <w:t>Average</w:t>
            </w:r>
          </w:p>
        </w:tc>
        <w:tc>
          <w:tcPr>
            <w:tcW w:w="2610" w:type="dxa"/>
            <w:tcBorders>
              <w:top w:val="single" w:sz="8" w:space="0" w:color="auto"/>
              <w:left w:val="nil"/>
              <w:bottom w:val="single" w:sz="8" w:space="0" w:color="auto"/>
              <w:right w:val="single" w:sz="8" w:space="0" w:color="auto"/>
            </w:tcBorders>
            <w:noWrap/>
            <w:hideMark/>
            <w:tcPrChange w:id="4003" w:author="Stephanie Baer" w:date="2016-01-21T13:57:00Z">
              <w:tcPr>
                <w:tcW w:w="2610" w:type="dxa"/>
                <w:tcBorders>
                  <w:top w:val="single" w:sz="8" w:space="0" w:color="auto"/>
                  <w:left w:val="nil"/>
                  <w:bottom w:val="single" w:sz="8" w:space="0" w:color="auto"/>
                  <w:right w:val="single" w:sz="8" w:space="0" w:color="auto"/>
                </w:tcBorders>
                <w:noWrap/>
                <w:hideMark/>
              </w:tcPr>
            </w:tcPrChange>
          </w:tcPr>
          <w:p w14:paraId="4BC4DB1F" w14:textId="77777777" w:rsidR="007D5E21" w:rsidRPr="002F5F3E" w:rsidRDefault="007D5E21" w:rsidP="00C04E8D">
            <w:pPr>
              <w:jc w:val="center"/>
            </w:pPr>
            <w:r w:rsidRPr="002F5F3E">
              <w:t>793</w:t>
            </w:r>
          </w:p>
        </w:tc>
      </w:tr>
    </w:tbl>
    <w:p w14:paraId="411D51C6" w14:textId="77777777" w:rsidR="007D5E21" w:rsidRDefault="007D5E21" w:rsidP="007D5E21">
      <w:pPr>
        <w:ind w:left="720"/>
        <w:rPr>
          <w:rFonts w:cstheme="minorHAnsi"/>
          <w:noProof/>
        </w:rPr>
      </w:pPr>
    </w:p>
    <w:p w14:paraId="1CD6ED3A" w14:textId="77777777" w:rsidR="007D5E21" w:rsidRDefault="007D5E21" w:rsidP="007D5E21">
      <w:pPr>
        <w:ind w:left="720"/>
        <w:rPr>
          <w:rFonts w:cstheme="minorHAnsi"/>
          <w:noProof/>
        </w:rPr>
      </w:pPr>
      <w:r>
        <w:rPr>
          <w:rFonts w:cstheme="minorHAnsi"/>
          <w:noProof/>
        </w:rPr>
        <w:t>HF</w:t>
      </w:r>
      <w:r>
        <w:rPr>
          <w:rFonts w:cstheme="minorHAnsi"/>
          <w:noProof/>
        </w:rPr>
        <w:tab/>
      </w:r>
      <w:r>
        <w:rPr>
          <w:rFonts w:cstheme="minorHAnsi"/>
          <w:noProof/>
        </w:rPr>
        <w:tab/>
        <w:t>= Household factor, to adjust heating consumption for non-single-family households.</w:t>
      </w:r>
      <w:r>
        <w:rPr>
          <w:rFonts w:cstheme="minorHAnsi"/>
          <w:noProof/>
        </w:rPr>
        <w:tab/>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Change w:id="4004">
          <w:tblGrid>
            <w:gridCol w:w="103"/>
            <w:gridCol w:w="2327"/>
            <w:gridCol w:w="103"/>
            <w:gridCol w:w="1671"/>
            <w:gridCol w:w="103"/>
          </w:tblGrid>
        </w:tblGridChange>
      </w:tblGrid>
      <w:tr w:rsidR="007D5E21" w:rsidRPr="002F5F3E" w14:paraId="3459B285" w14:textId="77777777" w:rsidTr="00C04E8D">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C578ACE" w14:textId="77777777" w:rsidR="007D5E21" w:rsidRPr="002F5F3E" w:rsidRDefault="007D5E21" w:rsidP="00C04E8D">
            <w:pPr>
              <w:jc w:val="center"/>
              <w:rPr>
                <w:b/>
                <w:color w:val="FFFFFF" w:themeColor="background1"/>
              </w:rPr>
            </w:pPr>
            <w:r w:rsidRPr="002F5F3E">
              <w:rPr>
                <w:b/>
                <w:color w:val="FFFFFF" w:themeColor="background1"/>
              </w:rPr>
              <w:t>Household Type</w:t>
            </w:r>
          </w:p>
        </w:tc>
        <w:tc>
          <w:tcPr>
            <w:tcW w:w="177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574FEA4" w14:textId="77777777" w:rsidR="007D5E21" w:rsidRPr="002F5F3E" w:rsidRDefault="007D5E21" w:rsidP="00C04E8D">
            <w:pPr>
              <w:jc w:val="center"/>
              <w:rPr>
                <w:b/>
                <w:color w:val="FFFFFF" w:themeColor="background1"/>
              </w:rPr>
            </w:pPr>
            <w:r w:rsidRPr="002F5F3E">
              <w:rPr>
                <w:b/>
                <w:color w:val="FFFFFF" w:themeColor="background1"/>
              </w:rPr>
              <w:t>HF</w:t>
            </w:r>
          </w:p>
        </w:tc>
      </w:tr>
      <w:tr w:rsidR="007D5E21" w:rsidRPr="002F5F3E" w14:paraId="2DB69255" w14:textId="77777777" w:rsidTr="00943B61">
        <w:tblPrEx>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4005" w:author="Stephanie Baer" w:date="2016-01-21T13:57:00Z">
            <w:tblPrEx>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PrChange w:id="4006" w:author="Stephanie Baer" w:date="2016-01-21T13:57:00Z">
            <w:trPr>
              <w:gridBefore w:val="1"/>
            </w:trPr>
          </w:trPrChange>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4007" w:author="Stephanie Baer" w:date="2016-01-21T13:57:00Z">
              <w:tcPr>
                <w:tcW w:w="243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tcPrChange>
          </w:tcPr>
          <w:p w14:paraId="70226318" w14:textId="77777777" w:rsidR="007D5E21" w:rsidRPr="002F5F3E" w:rsidRDefault="007D5E21">
            <w:pPr>
              <w:jc w:val="left"/>
              <w:pPrChange w:id="4008" w:author="Stephanie Baer" w:date="2016-01-21T13:57:00Z">
                <w:pPr/>
              </w:pPrChange>
            </w:pPr>
            <w:r w:rsidRPr="002F5F3E">
              <w:t>Single-Family</w:t>
            </w:r>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4009" w:author="Stephanie Baer" w:date="2016-01-21T13:57:00Z">
              <w:tcPr>
                <w:tcW w:w="177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tcPrChange>
          </w:tcPr>
          <w:p w14:paraId="72407432" w14:textId="77777777" w:rsidR="007D5E21" w:rsidRPr="002F5F3E" w:rsidRDefault="007D5E21">
            <w:pPr>
              <w:jc w:val="center"/>
            </w:pPr>
            <w:r w:rsidRPr="002F5F3E">
              <w:t>100%</w:t>
            </w:r>
          </w:p>
        </w:tc>
      </w:tr>
      <w:tr w:rsidR="007D5E21" w:rsidRPr="002F5F3E" w14:paraId="518D35EF" w14:textId="77777777" w:rsidTr="00943B61">
        <w:tblPrEx>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4010" w:author="Stephanie Baer" w:date="2016-01-21T13:57:00Z">
            <w:tblPrEx>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PrChange w:id="4011" w:author="Stephanie Baer" w:date="2016-01-21T13:57:00Z">
            <w:trPr>
              <w:gridBefore w:val="1"/>
            </w:trPr>
          </w:trPrChange>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4012" w:author="Stephanie Baer" w:date="2016-01-21T13:57:00Z">
              <w:tcPr>
                <w:tcW w:w="243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tcPrChange>
          </w:tcPr>
          <w:p w14:paraId="50189D92" w14:textId="77777777" w:rsidR="007D5E21" w:rsidRPr="002F5F3E" w:rsidRDefault="007D5E21">
            <w:pPr>
              <w:jc w:val="left"/>
              <w:pPrChange w:id="4013" w:author="Stephanie Baer" w:date="2016-01-21T13:57:00Z">
                <w:pPr/>
              </w:pPrChange>
            </w:pPr>
            <w:r w:rsidRPr="002F5F3E">
              <w:t>Multi-Family</w:t>
            </w:r>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4014" w:author="Stephanie Baer" w:date="2016-01-21T13:57:00Z">
              <w:tcPr>
                <w:tcW w:w="177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tcPrChange>
          </w:tcPr>
          <w:p w14:paraId="5B61C9F2" w14:textId="77777777" w:rsidR="007D5E21" w:rsidRPr="002F5F3E" w:rsidRDefault="007D5E21">
            <w:pPr>
              <w:jc w:val="center"/>
            </w:pPr>
            <w:r w:rsidRPr="002F5F3E">
              <w:t>65%</w:t>
            </w:r>
            <w:r w:rsidRPr="009C362B">
              <w:rPr>
                <w:vertAlign w:val="superscript"/>
              </w:rPr>
              <w:footnoteReference w:id="294"/>
            </w:r>
          </w:p>
        </w:tc>
      </w:tr>
      <w:tr w:rsidR="007D5E21" w:rsidRPr="002F5F3E" w14:paraId="2E78E547" w14:textId="77777777" w:rsidTr="00943B61">
        <w:tblPrEx>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4016" w:author="Stephanie Baer" w:date="2016-01-21T13:57:00Z">
            <w:tblPrEx>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PrChange w:id="4017" w:author="Stephanie Baer" w:date="2016-01-21T13:57:00Z">
            <w:trPr>
              <w:gridBefore w:val="1"/>
            </w:trPr>
          </w:trPrChange>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4018" w:author="Stephanie Baer" w:date="2016-01-21T13:57:00Z">
              <w:tcPr>
                <w:tcW w:w="243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tcPrChange>
          </w:tcPr>
          <w:p w14:paraId="315AF6AE" w14:textId="77777777" w:rsidR="007D5E21" w:rsidRPr="002F5F3E" w:rsidRDefault="007D5E21">
            <w:pPr>
              <w:jc w:val="left"/>
              <w:pPrChange w:id="4019" w:author="Stephanie Baer" w:date="2016-01-21T13:57:00Z">
                <w:pPr/>
              </w:pPrChange>
            </w:pPr>
            <w:r w:rsidRPr="002F5F3E">
              <w:t>Actual</w:t>
            </w:r>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4020" w:author="Stephanie Baer" w:date="2016-01-21T13:57:00Z">
              <w:tcPr>
                <w:tcW w:w="177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tcPrChange>
          </w:tcPr>
          <w:p w14:paraId="09B6376C" w14:textId="77777777" w:rsidR="007D5E21" w:rsidRPr="002F5F3E" w:rsidRDefault="007D5E21">
            <w:pPr>
              <w:jc w:val="center"/>
            </w:pPr>
            <w:r w:rsidRPr="002F5F3E">
              <w:t>Custom</w:t>
            </w:r>
            <w:r w:rsidRPr="009C362B">
              <w:rPr>
                <w:vertAlign w:val="superscript"/>
              </w:rPr>
              <w:footnoteReference w:id="295"/>
            </w:r>
          </w:p>
        </w:tc>
      </w:tr>
    </w:tbl>
    <w:p w14:paraId="6F00B3B9" w14:textId="77777777" w:rsidR="007D5E21" w:rsidRDefault="007D5E21" w:rsidP="007D5E21">
      <w:pPr>
        <w:ind w:left="1440"/>
        <w:rPr>
          <w:rFonts w:cstheme="minorHAnsi"/>
          <w:noProof/>
        </w:rPr>
      </w:pPr>
    </w:p>
    <w:p w14:paraId="08FBC5BC" w14:textId="77777777" w:rsidR="007D5E21" w:rsidRDefault="007D5E21" w:rsidP="007D5E21">
      <w:pPr>
        <w:ind w:left="720"/>
        <w:rPr>
          <w:rFonts w:cstheme="minorHAnsi"/>
          <w:noProof/>
        </w:rPr>
      </w:pPr>
      <w:r>
        <w:rPr>
          <w:rFonts w:cstheme="minorHAnsi"/>
          <w:noProof/>
        </w:rPr>
        <w:t xml:space="preserve">AFUE(exist) </w:t>
      </w:r>
      <w:r>
        <w:rPr>
          <w:rFonts w:cstheme="minorHAnsi"/>
          <w:noProof/>
        </w:rPr>
        <w:tab/>
        <w:t>=</w:t>
      </w:r>
      <w:r>
        <w:rPr>
          <w:rFonts w:cstheme="minorHAnsi"/>
        </w:rPr>
        <w:t xml:space="preserve"> </w:t>
      </w:r>
      <w:r>
        <w:rPr>
          <w:rFonts w:cstheme="minorHAnsi"/>
          <w:noProof/>
        </w:rPr>
        <w:t>Existing Furnace Annual Fuel Utilization Efficiency Rating</w:t>
      </w:r>
    </w:p>
    <w:p w14:paraId="3DDD64C9" w14:textId="77777777" w:rsidR="007D5E21" w:rsidRDefault="007D5E21" w:rsidP="007D5E21">
      <w:pPr>
        <w:ind w:left="2160"/>
        <w:rPr>
          <w:rFonts w:cstheme="minorHAnsi"/>
          <w:noProof/>
        </w:rPr>
      </w:pPr>
      <w:r>
        <w:rPr>
          <w:rFonts w:cstheme="minorHAnsi"/>
          <w:noProof/>
        </w:rPr>
        <w:t>= Use actual AFUE rating where it is possible to measure or reasonably estimate.</w:t>
      </w:r>
    </w:p>
    <w:p w14:paraId="7170424A" w14:textId="77777777" w:rsidR="007D5E21" w:rsidRDefault="007D5E21" w:rsidP="007D5E21">
      <w:pPr>
        <w:ind w:left="2160"/>
        <w:rPr>
          <w:rFonts w:cstheme="minorHAnsi"/>
          <w:noProof/>
        </w:rPr>
      </w:pPr>
      <w:r>
        <w:rPr>
          <w:rFonts w:cstheme="minorHAnsi"/>
          <w:noProof/>
        </w:rPr>
        <w:t>If unknown, assume 64.4 AFUE%</w:t>
      </w:r>
      <w:r w:rsidRPr="005A4255">
        <w:rPr>
          <w:rFonts w:cstheme="minorHAnsi"/>
          <w:noProof/>
        </w:rPr>
        <w:t xml:space="preserve"> </w:t>
      </w:r>
      <w:r w:rsidRPr="009C362B">
        <w:rPr>
          <w:rFonts w:cstheme="minorHAnsi"/>
          <w:b/>
          <w:noProof/>
          <w:vertAlign w:val="superscript"/>
        </w:rPr>
        <w:footnoteReference w:id="296"/>
      </w:r>
      <w:r w:rsidRPr="005A4255">
        <w:rPr>
          <w:rFonts w:cstheme="minorHAnsi"/>
          <w:noProof/>
        </w:rPr>
        <w:t>.</w:t>
      </w:r>
    </w:p>
    <w:p w14:paraId="7AAC17D3" w14:textId="77777777" w:rsidR="007D5E21" w:rsidRDefault="007D5E21" w:rsidP="007D5E21">
      <w:pPr>
        <w:ind w:left="720"/>
        <w:rPr>
          <w:rFonts w:cstheme="minorHAnsi"/>
          <w:noProof/>
        </w:rPr>
      </w:pPr>
      <w:r>
        <w:rPr>
          <w:rFonts w:cstheme="minorHAnsi"/>
          <w:noProof/>
        </w:rPr>
        <w:t xml:space="preserve">AFUE(base) </w:t>
      </w:r>
      <w:r>
        <w:rPr>
          <w:rFonts w:cstheme="minorHAnsi"/>
          <w:noProof/>
        </w:rPr>
        <w:tab/>
        <w:t>=</w:t>
      </w:r>
      <w:r>
        <w:rPr>
          <w:rFonts w:cstheme="minorHAnsi"/>
        </w:rPr>
        <w:t xml:space="preserve"> </w:t>
      </w:r>
      <w:r>
        <w:rPr>
          <w:rFonts w:cstheme="minorHAnsi"/>
          <w:noProof/>
        </w:rPr>
        <w:t>Baseline Furnace Annual Fuel Utilization Efficiency Rating</w:t>
      </w:r>
    </w:p>
    <w:p w14:paraId="371AFF1A" w14:textId="77777777" w:rsidR="007D5E21" w:rsidRDefault="007D5E21" w:rsidP="007D5E21">
      <w:pPr>
        <w:ind w:left="1440" w:firstLine="720"/>
        <w:rPr>
          <w:rFonts w:cstheme="minorHAnsi"/>
          <w:noProof/>
        </w:rPr>
      </w:pPr>
      <w:r>
        <w:rPr>
          <w:rFonts w:cstheme="minorHAnsi"/>
          <w:noProof/>
        </w:rPr>
        <w:t>= Dependent on program type as listed below</w:t>
      </w:r>
      <w:r>
        <w:rPr>
          <w:rFonts w:ascii="Arial" w:hAnsi="Arial" w:cstheme="minorHAnsi"/>
          <w:noProof/>
          <w:vertAlign w:val="superscript"/>
        </w:rPr>
        <w:footnoteReference w:id="297"/>
      </w:r>
      <w:r>
        <w:rPr>
          <w:rFonts w:cstheme="minorHAnsi"/>
          <w:noProof/>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700"/>
        <w:gridCol w:w="1530"/>
      </w:tblGrid>
      <w:tr w:rsidR="007D5E21" w:rsidRPr="002F5F3E" w14:paraId="058C8CF7" w14:textId="77777777" w:rsidTr="00C04E8D">
        <w:trPr>
          <w:trHeight w:val="262"/>
          <w:jc w:val="center"/>
        </w:trPr>
        <w:tc>
          <w:tcPr>
            <w:tcW w:w="27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1B94F41" w14:textId="77777777" w:rsidR="007D5E21" w:rsidRPr="002F5F3E" w:rsidRDefault="007D5E21" w:rsidP="00C04E8D">
            <w:pPr>
              <w:jc w:val="center"/>
              <w:rPr>
                <w:b/>
                <w:color w:val="FFFFFF" w:themeColor="background1"/>
              </w:rPr>
            </w:pPr>
            <w:r w:rsidRPr="002F5F3E">
              <w:rPr>
                <w:b/>
                <w:color w:val="FFFFFF" w:themeColor="background1"/>
              </w:rPr>
              <w:t>Program Year</w:t>
            </w:r>
          </w:p>
        </w:tc>
        <w:tc>
          <w:tcPr>
            <w:tcW w:w="15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D223D0A" w14:textId="77777777" w:rsidR="007D5E21" w:rsidRPr="002F5F3E" w:rsidRDefault="007D5E21" w:rsidP="00C04E8D">
            <w:pPr>
              <w:jc w:val="center"/>
              <w:rPr>
                <w:b/>
                <w:color w:val="FFFFFF" w:themeColor="background1"/>
              </w:rPr>
            </w:pPr>
            <w:r w:rsidRPr="002F5F3E">
              <w:rPr>
                <w:b/>
                <w:color w:val="FFFFFF" w:themeColor="background1"/>
              </w:rPr>
              <w:t>AFUE(base)</w:t>
            </w:r>
          </w:p>
        </w:tc>
      </w:tr>
      <w:tr w:rsidR="007D5E21" w:rsidRPr="002F5F3E" w14:paraId="3B512C6D" w14:textId="77777777" w:rsidTr="00C04E8D">
        <w:trPr>
          <w:trHeight w:val="262"/>
          <w:jc w:val="center"/>
        </w:trPr>
        <w:tc>
          <w:tcPr>
            <w:tcW w:w="2700" w:type="dxa"/>
            <w:tcBorders>
              <w:top w:val="single" w:sz="4" w:space="0" w:color="auto"/>
              <w:left w:val="single" w:sz="4" w:space="0" w:color="auto"/>
              <w:bottom w:val="single" w:sz="4" w:space="0" w:color="auto"/>
              <w:right w:val="single" w:sz="4" w:space="0" w:color="auto"/>
            </w:tcBorders>
            <w:hideMark/>
          </w:tcPr>
          <w:p w14:paraId="7C089B85" w14:textId="77777777" w:rsidR="007D5E21" w:rsidRPr="002F5F3E" w:rsidRDefault="007D5E21" w:rsidP="00C04E8D">
            <w:r w:rsidRPr="002F5F3E">
              <w:t>Time of Sale</w:t>
            </w:r>
          </w:p>
        </w:tc>
        <w:tc>
          <w:tcPr>
            <w:tcW w:w="1530" w:type="dxa"/>
            <w:tcBorders>
              <w:top w:val="single" w:sz="4" w:space="0" w:color="auto"/>
              <w:left w:val="single" w:sz="4" w:space="0" w:color="auto"/>
              <w:bottom w:val="single" w:sz="4" w:space="0" w:color="auto"/>
              <w:right w:val="single" w:sz="4" w:space="0" w:color="auto"/>
            </w:tcBorders>
            <w:hideMark/>
          </w:tcPr>
          <w:p w14:paraId="71433B91" w14:textId="77777777" w:rsidR="007D5E21" w:rsidRPr="002F5F3E" w:rsidRDefault="007D5E21" w:rsidP="00C04E8D">
            <w:pPr>
              <w:jc w:val="center"/>
            </w:pPr>
            <w:r w:rsidRPr="002F5F3E">
              <w:t>80%</w:t>
            </w:r>
          </w:p>
        </w:tc>
      </w:tr>
      <w:tr w:rsidR="007D5E21" w:rsidRPr="002F5F3E" w14:paraId="5656E5C7" w14:textId="77777777" w:rsidTr="00C04E8D">
        <w:trPr>
          <w:trHeight w:val="262"/>
          <w:jc w:val="center"/>
        </w:trPr>
        <w:tc>
          <w:tcPr>
            <w:tcW w:w="2700" w:type="dxa"/>
            <w:tcBorders>
              <w:top w:val="single" w:sz="4" w:space="0" w:color="auto"/>
              <w:left w:val="single" w:sz="4" w:space="0" w:color="auto"/>
              <w:bottom w:val="single" w:sz="4" w:space="0" w:color="auto"/>
              <w:right w:val="single" w:sz="4" w:space="0" w:color="auto"/>
            </w:tcBorders>
            <w:hideMark/>
          </w:tcPr>
          <w:p w14:paraId="34222A17" w14:textId="3930E5F6" w:rsidR="007D5E21" w:rsidRPr="002F5F3E" w:rsidRDefault="007D5E21" w:rsidP="00C04E8D">
            <w:r w:rsidRPr="002F5F3E">
              <w:t xml:space="preserve">Early Replacement </w:t>
            </w:r>
            <w:ins w:id="4021" w:author="Samuel Dent" w:date="2016-01-14T08:11:00Z">
              <w:r w:rsidR="00E83A23">
                <w:rPr>
                  <w:rStyle w:val="FootnoteReference"/>
                </w:rPr>
                <w:footnoteReference w:id="298"/>
              </w:r>
            </w:ins>
          </w:p>
        </w:tc>
        <w:tc>
          <w:tcPr>
            <w:tcW w:w="1530" w:type="dxa"/>
            <w:tcBorders>
              <w:top w:val="single" w:sz="4" w:space="0" w:color="auto"/>
              <w:left w:val="single" w:sz="4" w:space="0" w:color="auto"/>
              <w:bottom w:val="single" w:sz="4" w:space="0" w:color="auto"/>
              <w:right w:val="single" w:sz="4" w:space="0" w:color="auto"/>
            </w:tcBorders>
            <w:hideMark/>
          </w:tcPr>
          <w:p w14:paraId="1DB57BB1" w14:textId="77777777" w:rsidR="007D5E21" w:rsidRPr="002F5F3E" w:rsidRDefault="007D5E21" w:rsidP="00C04E8D">
            <w:pPr>
              <w:jc w:val="center"/>
            </w:pPr>
            <w:r w:rsidRPr="002F5F3E">
              <w:t>90%</w:t>
            </w:r>
          </w:p>
        </w:tc>
      </w:tr>
    </w:tbl>
    <w:p w14:paraId="5EB9F123" w14:textId="77777777" w:rsidR="007D5E21" w:rsidRDefault="007D5E21" w:rsidP="007D5E21">
      <w:pPr>
        <w:ind w:left="1440"/>
        <w:rPr>
          <w:rFonts w:cstheme="minorHAnsi"/>
          <w:noProof/>
        </w:rPr>
      </w:pPr>
    </w:p>
    <w:p w14:paraId="1E64B07F" w14:textId="77777777" w:rsidR="007D5E21" w:rsidRDefault="007D5E21" w:rsidP="007D5E21">
      <w:pPr>
        <w:ind w:left="720"/>
        <w:rPr>
          <w:rFonts w:cstheme="minorHAnsi"/>
          <w:noProof/>
        </w:rPr>
      </w:pPr>
      <w:r>
        <w:rPr>
          <w:rFonts w:cstheme="minorHAnsi"/>
          <w:noProof/>
        </w:rPr>
        <w:t>AFUE(eff)</w:t>
      </w:r>
      <w:r>
        <w:rPr>
          <w:rFonts w:cstheme="minorHAnsi"/>
          <w:noProof/>
        </w:rPr>
        <w:tab/>
        <w:t xml:space="preserve">= Efficent Furnace Annual Fuel Utilization Efficiency Rating </w:t>
      </w:r>
    </w:p>
    <w:p w14:paraId="17D3B761" w14:textId="77777777" w:rsidR="007D5E21" w:rsidRDefault="007D5E21" w:rsidP="007D5E21">
      <w:pPr>
        <w:ind w:left="1440" w:firstLine="720"/>
        <w:rPr>
          <w:rFonts w:cstheme="minorHAnsi"/>
          <w:noProof/>
        </w:rPr>
      </w:pPr>
      <w:r>
        <w:rPr>
          <w:rFonts w:cstheme="minorHAnsi"/>
          <w:noProof/>
        </w:rPr>
        <w:t>= Actual</w:t>
      </w:r>
      <w:r>
        <w:rPr>
          <w:rFonts w:cstheme="minorHAnsi"/>
        </w:rPr>
        <w:t xml:space="preserve">. </w:t>
      </w:r>
      <w:r>
        <w:rPr>
          <w:rFonts w:cstheme="minorHAnsi"/>
          <w:noProof/>
        </w:rPr>
        <w:t>If unknown, assume 95%</w:t>
      </w:r>
      <w:r>
        <w:rPr>
          <w:rFonts w:ascii="Arial" w:hAnsi="Arial" w:cstheme="minorHAnsi"/>
          <w:noProof/>
          <w:vertAlign w:val="superscript"/>
        </w:rPr>
        <w:footnoteReference w:id="299"/>
      </w:r>
    </w:p>
    <w:p w14:paraId="302EC367" w14:textId="77777777" w:rsidR="007D5E21" w:rsidRDefault="007D5E21" w:rsidP="007D5E21">
      <w:pPr>
        <w:rPr>
          <w:rFonts w:cs="Arial"/>
          <w:noProof/>
          <w:szCs w:val="18"/>
          <w:lang w:val="en"/>
        </w:rPr>
      </w:pPr>
      <w:r>
        <w:rPr>
          <w:noProof/>
        </w:rPr>
        <w:lastRenderedPageBreak/>
        <mc:AlternateContent>
          <mc:Choice Requires="wps">
            <w:drawing>
              <wp:inline distT="0" distB="0" distL="0" distR="0" wp14:anchorId="1C5FC137" wp14:editId="2084186D">
                <wp:extent cx="5690235" cy="3190875"/>
                <wp:effectExtent l="0" t="0" r="24765" b="28575"/>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3190875"/>
                        </a:xfrm>
                        <a:prstGeom prst="rect">
                          <a:avLst/>
                        </a:prstGeom>
                        <a:solidFill>
                          <a:srgbClr val="FFFFFF"/>
                        </a:solidFill>
                        <a:ln w="9525">
                          <a:solidFill>
                            <a:srgbClr val="000000"/>
                          </a:solidFill>
                          <a:miter lim="800000"/>
                          <a:headEnd/>
                          <a:tailEnd/>
                        </a:ln>
                      </wps:spPr>
                      <wps:txbx>
                        <w:txbxContent>
                          <w:p w14:paraId="14350032" w14:textId="77777777" w:rsidR="00F60751" w:rsidRDefault="00F60751" w:rsidP="007D5E21">
                            <w:r>
                              <w:t>Time of Sale:</w:t>
                            </w:r>
                          </w:p>
                          <w:p w14:paraId="50554B1D" w14:textId="1468B368" w:rsidR="00F60751" w:rsidRDefault="00F60751" w:rsidP="007D5E21">
                            <w:r>
                              <w:t>For example, a 95% AFUE furnace near Rockford</w:t>
                            </w:r>
                            <w:ins w:id="4027" w:author="Samuel Dent" w:date="2016-01-14T08:26:00Z">
                              <w:r>
                                <w:t>:</w:t>
                              </w:r>
                            </w:ins>
                            <w:r>
                              <w:t xml:space="preserve"> </w:t>
                            </w:r>
                            <w:del w:id="4028" w:author="Samuel Dent" w:date="2016-01-14T08:26:00Z">
                              <w:r w:rsidDel="003A4FE4">
                                <w:delText>and purchased in the year 2014</w:delText>
                              </w:r>
                            </w:del>
                          </w:p>
                          <w:p w14:paraId="732F8647" w14:textId="77777777" w:rsidR="00F60751" w:rsidRDefault="00F60751" w:rsidP="007D5E21">
                            <w:pPr>
                              <w:rPr>
                                <w:rFonts w:eastAsiaTheme="minorHAnsi"/>
                              </w:rPr>
                            </w:pPr>
                          </w:p>
                          <w:p w14:paraId="013F3D78" w14:textId="77777777" w:rsidR="00F60751" w:rsidRDefault="00F60751" w:rsidP="007D5E21">
                            <w:pPr>
                              <w:ind w:left="1872" w:hanging="1152"/>
                              <w:rPr>
                                <w:rFonts w:cstheme="minorHAnsi"/>
                                <w:noProof/>
                              </w:rPr>
                            </w:pPr>
                            <w:r>
                              <w:rPr>
                                <w:rFonts w:cstheme="minorHAnsi"/>
                                <w:noProof/>
                              </w:rPr>
                              <w:t>ΔTherms</w:t>
                            </w:r>
                            <w:r>
                              <w:rPr>
                                <w:rFonts w:cstheme="minorHAnsi"/>
                                <w:noProof/>
                              </w:rPr>
                              <w:tab/>
                              <w:t xml:space="preserve">= </w:t>
                            </w:r>
                            <w:r>
                              <w:rPr>
                                <w:rFonts w:cstheme="minorHAnsi"/>
                              </w:rPr>
                              <w:t>873</w:t>
                            </w:r>
                            <w:r>
                              <w:rPr>
                                <w:rFonts w:cstheme="minorHAnsi"/>
                                <w:noProof/>
                              </w:rPr>
                              <w:t xml:space="preserve"> * (1/0.8 - 1/0.95)</w:t>
                            </w:r>
                          </w:p>
                          <w:p w14:paraId="7225D8D1" w14:textId="77777777" w:rsidR="00F60751" w:rsidRDefault="00F60751" w:rsidP="007D5E21">
                            <w:pPr>
                              <w:ind w:left="3024" w:hanging="1152"/>
                              <w:rPr>
                                <w:rFonts w:cstheme="minorHAnsi"/>
                                <w:noProof/>
                              </w:rPr>
                            </w:pPr>
                            <w:r>
                              <w:rPr>
                                <w:rFonts w:cstheme="minorHAnsi"/>
                                <w:noProof/>
                              </w:rPr>
                              <w:t>=172 therms</w:t>
                            </w:r>
                          </w:p>
                          <w:p w14:paraId="30FBBAEC" w14:textId="77777777" w:rsidR="00F60751" w:rsidRDefault="00F60751" w:rsidP="007D5E21">
                            <w:r>
                              <w:t>Early Replacement:</w:t>
                            </w:r>
                          </w:p>
                          <w:p w14:paraId="443EAB74" w14:textId="596F2446" w:rsidR="00F60751" w:rsidRDefault="00F60751" w:rsidP="007D5E21">
                            <w:pPr>
                              <w:ind w:left="144" w:hanging="144"/>
                              <w:rPr>
                                <w:rFonts w:cstheme="minorHAnsi"/>
                                <w:noProof/>
                              </w:rPr>
                            </w:pPr>
                            <w:r>
                              <w:rPr>
                                <w:rFonts w:cstheme="minorHAnsi"/>
                                <w:noProof/>
                              </w:rPr>
                              <w:t>For example, an existing functioning furnace with unknown efficiency is replaced with an 95% furnace</w:t>
                            </w:r>
                            <w:del w:id="4029" w:author="Samuel Dent" w:date="2016-01-14T08:27:00Z">
                              <w:r w:rsidDel="003A4FE4">
                                <w:rPr>
                                  <w:rFonts w:cstheme="minorHAnsi"/>
                                  <w:noProof/>
                                </w:rPr>
                                <w:delText xml:space="preserve"> purchased and installed in Rockford in 2014.</w:delText>
                              </w:r>
                            </w:del>
                            <w:ins w:id="4030" w:author="Samuel Dent" w:date="2016-01-14T08:27:00Z">
                              <w:r>
                                <w:rPr>
                                  <w:rFonts w:cstheme="minorHAnsi"/>
                                  <w:noProof/>
                                </w:rPr>
                                <w:t>:</w:t>
                              </w:r>
                            </w:ins>
                          </w:p>
                          <w:p w14:paraId="33445210" w14:textId="77777777" w:rsidR="00F60751" w:rsidRDefault="00F60751" w:rsidP="007D5E21">
                            <w:pPr>
                              <w:ind w:left="1440" w:hanging="720"/>
                              <w:rPr>
                                <w:rFonts w:cstheme="minorHAnsi"/>
                                <w:noProof/>
                              </w:rPr>
                            </w:pPr>
                            <w:r>
                              <w:rPr>
                                <w:rFonts w:cstheme="minorHAnsi"/>
                                <w:noProof/>
                              </w:rPr>
                              <w:t>ΔTherms for remaining life of existing unit (1st 6 years):</w:t>
                            </w:r>
                          </w:p>
                          <w:p w14:paraId="5F0D103E" w14:textId="77777777" w:rsidR="00F60751" w:rsidRDefault="00F60751" w:rsidP="007D5E21">
                            <w:pPr>
                              <w:ind w:left="1440" w:firstLine="720"/>
                              <w:rPr>
                                <w:rFonts w:cstheme="minorHAnsi"/>
                                <w:noProof/>
                              </w:rPr>
                            </w:pPr>
                            <w:r>
                              <w:rPr>
                                <w:rFonts w:cstheme="minorHAnsi"/>
                                <w:noProof/>
                              </w:rPr>
                              <w:t>= 873 * (1/0.644 – 1/0.95)</w:t>
                            </w:r>
                          </w:p>
                          <w:p w14:paraId="133511F6" w14:textId="77777777" w:rsidR="00F60751" w:rsidRDefault="00F60751" w:rsidP="007D5E21">
                            <w:pPr>
                              <w:ind w:left="1440" w:firstLine="720"/>
                              <w:rPr>
                                <w:rFonts w:cstheme="minorHAnsi"/>
                                <w:noProof/>
                              </w:rPr>
                            </w:pPr>
                            <w:r>
                              <w:rPr>
                                <w:rFonts w:cstheme="minorHAnsi"/>
                                <w:noProof/>
                              </w:rPr>
                              <w:t>= 437 therms</w:t>
                            </w:r>
                          </w:p>
                          <w:p w14:paraId="75FED25F" w14:textId="77777777" w:rsidR="00F60751" w:rsidRDefault="00F60751" w:rsidP="007D5E21">
                            <w:pPr>
                              <w:ind w:left="1440" w:hanging="720"/>
                              <w:rPr>
                                <w:rFonts w:cstheme="minorHAnsi"/>
                                <w:noProof/>
                              </w:rPr>
                            </w:pPr>
                            <w:r>
                              <w:rPr>
                                <w:rFonts w:cstheme="minorHAnsi"/>
                                <w:noProof/>
                              </w:rPr>
                              <w:t>ΔTherms for remaining measure life (next 14 years):</w:t>
                            </w:r>
                          </w:p>
                          <w:p w14:paraId="4BD975B4" w14:textId="77777777" w:rsidR="00F60751" w:rsidRDefault="00F60751" w:rsidP="007D5E21">
                            <w:pPr>
                              <w:ind w:left="1872" w:firstLine="288"/>
                              <w:rPr>
                                <w:rFonts w:cstheme="minorHAnsi"/>
                                <w:noProof/>
                              </w:rPr>
                            </w:pPr>
                            <w:r>
                              <w:rPr>
                                <w:rFonts w:cstheme="minorHAnsi"/>
                                <w:noProof/>
                              </w:rPr>
                              <w:t xml:space="preserve">= </w:t>
                            </w:r>
                            <w:r>
                              <w:rPr>
                                <w:rFonts w:cstheme="minorHAnsi"/>
                              </w:rPr>
                              <w:t>873</w:t>
                            </w:r>
                            <w:r>
                              <w:rPr>
                                <w:rFonts w:cstheme="minorHAnsi"/>
                                <w:noProof/>
                              </w:rPr>
                              <w:t xml:space="preserve"> * (1/0.9 - 1/0.95)</w:t>
                            </w:r>
                          </w:p>
                          <w:p w14:paraId="70856982" w14:textId="77777777" w:rsidR="00F60751" w:rsidRDefault="00F60751" w:rsidP="007D5E21">
                            <w:pPr>
                              <w:ind w:left="3024" w:hanging="864"/>
                              <w:rPr>
                                <w:rFonts w:cstheme="minorHAnsi"/>
                                <w:noProof/>
                              </w:rPr>
                            </w:pPr>
                            <w:r>
                              <w:rPr>
                                <w:rFonts w:cstheme="minorHAnsi"/>
                                <w:noProof/>
                              </w:rPr>
                              <w:t>=51.1 therms</w:t>
                            </w:r>
                          </w:p>
                          <w:p w14:paraId="492D8860" w14:textId="77777777" w:rsidR="00F60751" w:rsidRDefault="00F60751" w:rsidP="007D5E21"/>
                        </w:txbxContent>
                      </wps:txbx>
                      <wps:bodyPr rot="0" vert="horz" wrap="square" lIns="91440" tIns="45720" rIns="91440" bIns="45720" anchor="t" anchorCtr="0">
                        <a:noAutofit/>
                      </wps:bodyPr>
                    </wps:wsp>
                  </a:graphicData>
                </a:graphic>
              </wp:inline>
            </w:drawing>
          </mc:Choice>
          <mc:Fallback>
            <w:pict>
              <v:shape w14:anchorId="1C5FC137" id="Text Box 37" o:spid="_x0000_s1053" type="#_x0000_t202" style="width:448.05pt;height:25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">
                <v:textbox>
                  <w:txbxContent>
                    <w:p w14:paraId="14350032" w14:textId="77777777" w:rsidR="00F60751" w:rsidRDefault="00F60751" w:rsidP="007D5E21">
                      <w:r>
                        <w:t>Time of Sale:</w:t>
                      </w:r>
                    </w:p>
                    <w:p w14:paraId="50554B1D" w14:textId="1468B368" w:rsidR="00F60751" w:rsidRDefault="00F60751" w:rsidP="007D5E21">
                      <w:r>
                        <w:t>For example, a 95% AFUE furnace near Rockford</w:t>
                      </w:r>
                      <w:ins w:id="4031" w:author="Samuel Dent" w:date="2016-01-14T08:26:00Z">
                        <w:r>
                          <w:t>:</w:t>
                        </w:r>
                      </w:ins>
                      <w:r>
                        <w:t xml:space="preserve"> </w:t>
                      </w:r>
                      <w:del w:id="4032" w:author="Samuel Dent" w:date="2016-01-14T08:26:00Z">
                        <w:r w:rsidDel="003A4FE4">
                          <w:delText>and purchased in the year 2014</w:delText>
                        </w:r>
                      </w:del>
                    </w:p>
                    <w:p w14:paraId="732F8647" w14:textId="77777777" w:rsidR="00F60751" w:rsidRDefault="00F60751" w:rsidP="007D5E21">
                      <w:pPr>
                        <w:rPr>
                          <w:rFonts w:eastAsiaTheme="minorHAnsi"/>
                        </w:rPr>
                      </w:pPr>
                    </w:p>
                    <w:p w14:paraId="013F3D78" w14:textId="77777777" w:rsidR="00F60751" w:rsidRDefault="00F60751" w:rsidP="007D5E21">
                      <w:pPr>
                        <w:ind w:left="1872" w:hanging="1152"/>
                        <w:rPr>
                          <w:rFonts w:cstheme="minorHAnsi"/>
                          <w:noProof/>
                        </w:rPr>
                      </w:pPr>
                      <w:r>
                        <w:rPr>
                          <w:rFonts w:cstheme="minorHAnsi"/>
                          <w:noProof/>
                        </w:rPr>
                        <w:t>ΔTherms</w:t>
                      </w:r>
                      <w:r>
                        <w:rPr>
                          <w:rFonts w:cstheme="minorHAnsi"/>
                          <w:noProof/>
                        </w:rPr>
                        <w:tab/>
                        <w:t xml:space="preserve">= </w:t>
                      </w:r>
                      <w:r>
                        <w:rPr>
                          <w:rFonts w:cstheme="minorHAnsi"/>
                        </w:rPr>
                        <w:t>873</w:t>
                      </w:r>
                      <w:r>
                        <w:rPr>
                          <w:rFonts w:cstheme="minorHAnsi"/>
                          <w:noProof/>
                        </w:rPr>
                        <w:t xml:space="preserve"> * (1/0.8 - 1/0.95)</w:t>
                      </w:r>
                    </w:p>
                    <w:p w14:paraId="7225D8D1" w14:textId="77777777" w:rsidR="00F60751" w:rsidRDefault="00F60751" w:rsidP="007D5E21">
                      <w:pPr>
                        <w:ind w:left="3024" w:hanging="1152"/>
                        <w:rPr>
                          <w:rFonts w:cstheme="minorHAnsi"/>
                          <w:noProof/>
                        </w:rPr>
                      </w:pPr>
                      <w:r>
                        <w:rPr>
                          <w:rFonts w:cstheme="minorHAnsi"/>
                          <w:noProof/>
                        </w:rPr>
                        <w:t>=172 therms</w:t>
                      </w:r>
                    </w:p>
                    <w:p w14:paraId="30FBBAEC" w14:textId="77777777" w:rsidR="00F60751" w:rsidRDefault="00F60751" w:rsidP="007D5E21">
                      <w:r>
                        <w:t>Early Replacement:</w:t>
                      </w:r>
                    </w:p>
                    <w:p w14:paraId="443EAB74" w14:textId="596F2446" w:rsidR="00F60751" w:rsidRDefault="00F60751" w:rsidP="007D5E21">
                      <w:pPr>
                        <w:ind w:left="144" w:hanging="144"/>
                        <w:rPr>
                          <w:rFonts w:cstheme="minorHAnsi"/>
                          <w:noProof/>
                        </w:rPr>
                      </w:pPr>
                      <w:r>
                        <w:rPr>
                          <w:rFonts w:cstheme="minorHAnsi"/>
                          <w:noProof/>
                        </w:rPr>
                        <w:t>For example, an existing functioning furnace with unknown efficiency is replaced with an 95% furnace</w:t>
                      </w:r>
                      <w:del w:id="4033" w:author="Samuel Dent" w:date="2016-01-14T08:27:00Z">
                        <w:r w:rsidDel="003A4FE4">
                          <w:rPr>
                            <w:rFonts w:cstheme="minorHAnsi"/>
                            <w:noProof/>
                          </w:rPr>
                          <w:delText xml:space="preserve"> purchased and installed in Rockford in 2014.</w:delText>
                        </w:r>
                      </w:del>
                      <w:ins w:id="4034" w:author="Samuel Dent" w:date="2016-01-14T08:27:00Z">
                        <w:r>
                          <w:rPr>
                            <w:rFonts w:cstheme="minorHAnsi"/>
                            <w:noProof/>
                          </w:rPr>
                          <w:t>:</w:t>
                        </w:r>
                      </w:ins>
                    </w:p>
                    <w:p w14:paraId="33445210" w14:textId="77777777" w:rsidR="00F60751" w:rsidRDefault="00F60751" w:rsidP="007D5E21">
                      <w:pPr>
                        <w:ind w:left="1440" w:hanging="720"/>
                        <w:rPr>
                          <w:rFonts w:cstheme="minorHAnsi"/>
                          <w:noProof/>
                        </w:rPr>
                      </w:pPr>
                      <w:r>
                        <w:rPr>
                          <w:rFonts w:cstheme="minorHAnsi"/>
                          <w:noProof/>
                        </w:rPr>
                        <w:t>ΔTherms for remaining life of existing unit (1st 6 years):</w:t>
                      </w:r>
                    </w:p>
                    <w:p w14:paraId="5F0D103E" w14:textId="77777777" w:rsidR="00F60751" w:rsidRDefault="00F60751" w:rsidP="007D5E21">
                      <w:pPr>
                        <w:ind w:left="1440" w:firstLine="720"/>
                        <w:rPr>
                          <w:rFonts w:cstheme="minorHAnsi"/>
                          <w:noProof/>
                        </w:rPr>
                      </w:pPr>
                      <w:r>
                        <w:rPr>
                          <w:rFonts w:cstheme="minorHAnsi"/>
                          <w:noProof/>
                        </w:rPr>
                        <w:t>= 873 * (1/0.644 – 1/0.95)</w:t>
                      </w:r>
                    </w:p>
                    <w:p w14:paraId="133511F6" w14:textId="77777777" w:rsidR="00F60751" w:rsidRDefault="00F60751" w:rsidP="007D5E21">
                      <w:pPr>
                        <w:ind w:left="1440" w:firstLine="720"/>
                        <w:rPr>
                          <w:rFonts w:cstheme="minorHAnsi"/>
                          <w:noProof/>
                        </w:rPr>
                      </w:pPr>
                      <w:r>
                        <w:rPr>
                          <w:rFonts w:cstheme="minorHAnsi"/>
                          <w:noProof/>
                        </w:rPr>
                        <w:t>= 437 therms</w:t>
                      </w:r>
                    </w:p>
                    <w:p w14:paraId="75FED25F" w14:textId="77777777" w:rsidR="00F60751" w:rsidRDefault="00F60751" w:rsidP="007D5E21">
                      <w:pPr>
                        <w:ind w:left="1440" w:hanging="720"/>
                        <w:rPr>
                          <w:rFonts w:cstheme="minorHAnsi"/>
                          <w:noProof/>
                        </w:rPr>
                      </w:pPr>
                      <w:r>
                        <w:rPr>
                          <w:rFonts w:cstheme="minorHAnsi"/>
                          <w:noProof/>
                        </w:rPr>
                        <w:t>ΔTherms for remaining measure life (next 14 years):</w:t>
                      </w:r>
                    </w:p>
                    <w:p w14:paraId="4BD975B4" w14:textId="77777777" w:rsidR="00F60751" w:rsidRDefault="00F60751" w:rsidP="007D5E21">
                      <w:pPr>
                        <w:ind w:left="1872" w:firstLine="288"/>
                        <w:rPr>
                          <w:rFonts w:cstheme="minorHAnsi"/>
                          <w:noProof/>
                        </w:rPr>
                      </w:pPr>
                      <w:r>
                        <w:rPr>
                          <w:rFonts w:cstheme="minorHAnsi"/>
                          <w:noProof/>
                        </w:rPr>
                        <w:t xml:space="preserve">= </w:t>
                      </w:r>
                      <w:r>
                        <w:rPr>
                          <w:rFonts w:cstheme="minorHAnsi"/>
                        </w:rPr>
                        <w:t>873</w:t>
                      </w:r>
                      <w:r>
                        <w:rPr>
                          <w:rFonts w:cstheme="minorHAnsi"/>
                          <w:noProof/>
                        </w:rPr>
                        <w:t xml:space="preserve"> * (1/0.9 - 1/0.95)</w:t>
                      </w:r>
                    </w:p>
                    <w:p w14:paraId="70856982" w14:textId="77777777" w:rsidR="00F60751" w:rsidRDefault="00F60751" w:rsidP="007D5E21">
                      <w:pPr>
                        <w:ind w:left="3024" w:hanging="864"/>
                        <w:rPr>
                          <w:rFonts w:cstheme="minorHAnsi"/>
                          <w:noProof/>
                        </w:rPr>
                      </w:pPr>
                      <w:r>
                        <w:rPr>
                          <w:rFonts w:cstheme="minorHAnsi"/>
                          <w:noProof/>
                        </w:rPr>
                        <w:t>=51.1 therms</w:t>
                      </w:r>
                    </w:p>
                    <w:p w14:paraId="492D8860" w14:textId="77777777" w:rsidR="00F60751" w:rsidRDefault="00F60751" w:rsidP="007D5E21"/>
                  </w:txbxContent>
                </v:textbox>
                <w10:anchorlock/>
              </v:shape>
            </w:pict>
          </mc:Fallback>
        </mc:AlternateContent>
      </w:r>
    </w:p>
    <w:p w14:paraId="0D0B24FB" w14:textId="77777777" w:rsidR="007D5E21" w:rsidRDefault="007D5E21" w:rsidP="007D5E21">
      <w:pPr>
        <w:keepNext/>
        <w:keepLines/>
        <w:spacing w:before="200"/>
        <w:outlineLvl w:val="5"/>
        <w:rPr>
          <w:rFonts w:eastAsiaTheme="majorEastAsia"/>
          <w:b/>
          <w:smallCaps/>
          <w:sz w:val="18"/>
          <w:szCs w:val="18"/>
        </w:rPr>
      </w:pPr>
      <w:r w:rsidRPr="002F5F3E">
        <w:rPr>
          <w:rFonts w:eastAsiaTheme="majorEastAsia"/>
          <w:b/>
          <w:smallCaps/>
          <w:sz w:val="22"/>
          <w:szCs w:val="18"/>
        </w:rPr>
        <w:t xml:space="preserve">Water Impact Descriptions and Calculation </w:t>
      </w:r>
      <w:r>
        <w:rPr>
          <w:rFonts w:eastAsiaTheme="majorEastAsia"/>
          <w:b/>
          <w:smallCaps/>
          <w:sz w:val="18"/>
          <w:szCs w:val="18"/>
        </w:rPr>
        <w:t xml:space="preserve"> </w:t>
      </w:r>
    </w:p>
    <w:p w14:paraId="7F966D7F" w14:textId="77777777" w:rsidR="007D5E21" w:rsidRDefault="007D5E21" w:rsidP="007D5E21">
      <w:pPr>
        <w:rPr>
          <w:rFonts w:cstheme="minorHAnsi"/>
          <w:iCs/>
        </w:rPr>
      </w:pPr>
      <w:r>
        <w:rPr>
          <w:rFonts w:cstheme="minorHAnsi"/>
        </w:rPr>
        <w:t>N/A</w:t>
      </w:r>
    </w:p>
    <w:p w14:paraId="48F3A9CE" w14:textId="77777777" w:rsidR="007D5E21" w:rsidRPr="002F5F3E" w:rsidRDefault="007D5E21" w:rsidP="007D5E21">
      <w:pPr>
        <w:keepNext/>
        <w:keepLines/>
        <w:spacing w:before="200"/>
        <w:outlineLvl w:val="5"/>
        <w:rPr>
          <w:rFonts w:eastAsiaTheme="majorEastAsia"/>
          <w:b/>
          <w:smallCaps/>
          <w:sz w:val="22"/>
          <w:szCs w:val="18"/>
        </w:rPr>
      </w:pPr>
      <w:r w:rsidRPr="002F5F3E">
        <w:rPr>
          <w:rFonts w:eastAsiaTheme="majorEastAsia"/>
          <w:b/>
          <w:smallCaps/>
          <w:sz w:val="22"/>
          <w:szCs w:val="18"/>
        </w:rPr>
        <w:t xml:space="preserve">Deemed O&amp;M Cost Adjustment Calculation </w:t>
      </w:r>
    </w:p>
    <w:p w14:paraId="46C629AA" w14:textId="77777777" w:rsidR="007D5E21" w:rsidRDefault="007D5E21" w:rsidP="007D5E21">
      <w:pPr>
        <w:rPr>
          <w:rFonts w:cstheme="minorHAnsi"/>
        </w:rPr>
      </w:pPr>
      <w:r>
        <w:rPr>
          <w:rFonts w:cstheme="minorHAnsi"/>
        </w:rPr>
        <w:t>N/A</w:t>
      </w:r>
    </w:p>
    <w:p w14:paraId="3B3932D4" w14:textId="5BF9139D" w:rsidR="007D5E21" w:rsidRPr="000B7BB6" w:rsidRDefault="007D5E21" w:rsidP="007D5E21">
      <w:pPr>
        <w:pStyle w:val="Heading6"/>
        <w:rPr>
          <w:highlight w:val="lightGray"/>
        </w:rPr>
      </w:pPr>
      <w:r w:rsidRPr="002F5F3E">
        <w:t>Measure Code: RS-HVC-GHEF-V0</w:t>
      </w:r>
      <w:del w:id="4035" w:author="Samuel Dent" w:date="2015-11-19T08:32:00Z">
        <w:r w:rsidRPr="002F5F3E" w:rsidDel="001C56BE">
          <w:delText>4</w:delText>
        </w:r>
      </w:del>
      <w:ins w:id="4036" w:author="Samuel Dent" w:date="2016-01-14T10:06:00Z">
        <w:r w:rsidR="001B14BA">
          <w:t>6</w:t>
        </w:r>
      </w:ins>
      <w:r w:rsidRPr="002F5F3E">
        <w:t>-1</w:t>
      </w:r>
      <w:del w:id="4037" w:author="Samuel Dent" w:date="2015-11-19T08:32:00Z">
        <w:r w:rsidRPr="002F5F3E" w:rsidDel="001C56BE">
          <w:delText>5</w:delText>
        </w:r>
      </w:del>
      <w:ins w:id="4038" w:author="Samuel Dent" w:date="2015-11-19T08:32:00Z">
        <w:r>
          <w:t>6</w:t>
        </w:r>
      </w:ins>
      <w:r w:rsidRPr="002F5F3E">
        <w:t>0601</w:t>
      </w:r>
    </w:p>
    <w:p w14:paraId="06A0E316" w14:textId="77777777" w:rsidR="00F83B3F" w:rsidRDefault="00F83B3F" w:rsidP="00841F99">
      <w:pPr>
        <w:pStyle w:val="VersionText"/>
        <w:rPr>
          <w:rFonts w:eastAsiaTheme="majorEastAsia"/>
          <w:b/>
          <w:smallCaps/>
          <w:sz w:val="22"/>
          <w:szCs w:val="18"/>
        </w:rPr>
      </w:pPr>
    </w:p>
    <w:p w14:paraId="653475CB" w14:textId="77777777" w:rsidR="00F83B3F" w:rsidRDefault="00F83B3F" w:rsidP="00841F99">
      <w:pPr>
        <w:pStyle w:val="VersionText"/>
        <w:rPr>
          <w:rFonts w:eastAsiaTheme="majorEastAsia"/>
          <w:b/>
          <w:smallCaps/>
          <w:sz w:val="22"/>
          <w:szCs w:val="18"/>
        </w:rPr>
        <w:sectPr w:rsidR="00F83B3F">
          <w:headerReference w:type="default" r:id="rId34"/>
          <w:pgSz w:w="12240" w:h="15840"/>
          <w:pgMar w:top="1440" w:right="1440" w:bottom="1440" w:left="1440" w:header="720" w:footer="720" w:gutter="0"/>
          <w:cols w:space="720"/>
          <w:docGrid w:linePitch="360"/>
        </w:sectPr>
      </w:pPr>
    </w:p>
    <w:p w14:paraId="2897CC6E" w14:textId="77777777" w:rsidR="00841F99" w:rsidRPr="000B7BB6" w:rsidRDefault="00841F99" w:rsidP="00841F99">
      <w:pPr>
        <w:pStyle w:val="Heading3"/>
      </w:pPr>
      <w:bookmarkStart w:id="4039" w:name="_Ref325429489"/>
      <w:bookmarkStart w:id="4040" w:name="_Toc333219086"/>
      <w:bookmarkStart w:id="4041" w:name="_Toc437592970"/>
      <w:bookmarkStart w:id="4042" w:name="_Toc437855985"/>
      <w:bookmarkStart w:id="4043" w:name="_Toc441217038"/>
      <w:bookmarkEnd w:id="3612"/>
      <w:bookmarkEnd w:id="3613"/>
      <w:r w:rsidRPr="000B7BB6">
        <w:lastRenderedPageBreak/>
        <w:t>Ground Source Heat Pump</w:t>
      </w:r>
      <w:bookmarkEnd w:id="4039"/>
      <w:bookmarkEnd w:id="4040"/>
      <w:bookmarkEnd w:id="4041"/>
      <w:bookmarkEnd w:id="4042"/>
      <w:bookmarkEnd w:id="4043"/>
      <w:r w:rsidRPr="000B7BB6">
        <w:t xml:space="preserve"> </w:t>
      </w:r>
    </w:p>
    <w:p w14:paraId="628A7013" w14:textId="77777777" w:rsidR="00E779E9" w:rsidRPr="00FD1AF1" w:rsidRDefault="00E779E9" w:rsidP="00E779E9">
      <w:pPr>
        <w:keepNext/>
        <w:keepLines/>
        <w:tabs>
          <w:tab w:val="left" w:pos="5040"/>
        </w:tabs>
        <w:spacing w:before="200"/>
        <w:outlineLvl w:val="5"/>
        <w:rPr>
          <w:rFonts w:cs="Calibri"/>
          <w:b/>
          <w:smallCaps/>
        </w:rPr>
      </w:pPr>
      <w:r w:rsidRPr="00FD1AF1">
        <w:rPr>
          <w:rFonts w:cs="Calibri"/>
          <w:b/>
          <w:smallCaps/>
        </w:rPr>
        <w:t xml:space="preserve">Description </w:t>
      </w:r>
    </w:p>
    <w:p w14:paraId="73FA7A1E" w14:textId="77777777" w:rsidR="00E779E9" w:rsidRPr="00FD1AF1" w:rsidRDefault="00E779E9" w:rsidP="00E779E9">
      <w:pPr>
        <w:rPr>
          <w:rFonts w:cstheme="minorHAnsi"/>
        </w:rPr>
      </w:pPr>
      <w:r w:rsidRPr="00FD1AF1">
        <w:rPr>
          <w:rFonts w:cstheme="minorHAnsi"/>
        </w:rPr>
        <w:t xml:space="preserve">This measure characterizes the installation of a Ground Source Heat Pump under the following scenarios: </w:t>
      </w:r>
    </w:p>
    <w:p w14:paraId="6B2BBC58" w14:textId="77777777" w:rsidR="00E779E9" w:rsidRPr="00FD1AF1" w:rsidRDefault="00E779E9" w:rsidP="00E779E9">
      <w:pPr>
        <w:numPr>
          <w:ilvl w:val="0"/>
          <w:numId w:val="9"/>
        </w:numPr>
        <w:spacing w:after="240"/>
        <w:contextualSpacing/>
        <w:rPr>
          <w:rFonts w:cstheme="minorHAnsi"/>
        </w:rPr>
      </w:pPr>
      <w:r w:rsidRPr="00FD1AF1">
        <w:rPr>
          <w:rFonts w:cstheme="minorHAnsi"/>
        </w:rPr>
        <w:t xml:space="preserve">New Construction: </w:t>
      </w:r>
    </w:p>
    <w:p w14:paraId="07E56818" w14:textId="77777777" w:rsidR="00E779E9" w:rsidRPr="00FD1AF1" w:rsidRDefault="00E779E9" w:rsidP="00E779E9">
      <w:pPr>
        <w:numPr>
          <w:ilvl w:val="1"/>
          <w:numId w:val="9"/>
        </w:numPr>
        <w:spacing w:after="240"/>
        <w:contextualSpacing/>
        <w:rPr>
          <w:rFonts w:cstheme="minorHAnsi"/>
        </w:rPr>
      </w:pPr>
      <w:r w:rsidRPr="00FD1AF1">
        <w:rPr>
          <w:rFonts w:cstheme="minorHAnsi"/>
        </w:rPr>
        <w:t xml:space="preserve">The installation of a new residential sized Ground Source Heat Pump system meeting ENERGY STAR efficiency standards presented below in a new home. </w:t>
      </w:r>
    </w:p>
    <w:p w14:paraId="06D71865" w14:textId="77777777" w:rsidR="00E779E9" w:rsidRPr="00FD1AF1" w:rsidRDefault="00E779E9" w:rsidP="00E779E9">
      <w:pPr>
        <w:numPr>
          <w:ilvl w:val="1"/>
          <w:numId w:val="9"/>
        </w:numPr>
        <w:spacing w:after="240"/>
        <w:contextualSpacing/>
        <w:rPr>
          <w:rFonts w:cstheme="minorHAnsi"/>
        </w:rPr>
      </w:pPr>
      <w:r w:rsidRPr="00FD1AF1">
        <w:rPr>
          <w:rFonts w:cstheme="minorHAnsi"/>
        </w:rPr>
        <w:t>Note the baseline in this case should be determined via EM&amp;V and the algorithms are provided to allow savings to be calculated from any baseline condition.</w:t>
      </w:r>
    </w:p>
    <w:p w14:paraId="04CF8C99" w14:textId="77777777" w:rsidR="00E779E9" w:rsidRPr="00FD1AF1" w:rsidRDefault="00E779E9" w:rsidP="00E779E9">
      <w:pPr>
        <w:numPr>
          <w:ilvl w:val="0"/>
          <w:numId w:val="9"/>
        </w:numPr>
        <w:spacing w:after="240"/>
        <w:contextualSpacing/>
        <w:rPr>
          <w:rFonts w:cstheme="minorHAnsi"/>
        </w:rPr>
      </w:pPr>
      <w:r w:rsidRPr="00FD1AF1">
        <w:rPr>
          <w:rFonts w:cstheme="minorHAnsi"/>
        </w:rPr>
        <w:t>Time of Sale:</w:t>
      </w:r>
    </w:p>
    <w:p w14:paraId="29517C03" w14:textId="77777777" w:rsidR="00E779E9" w:rsidRPr="00FD1AF1" w:rsidRDefault="00E779E9" w:rsidP="00E779E9">
      <w:pPr>
        <w:numPr>
          <w:ilvl w:val="1"/>
          <w:numId w:val="9"/>
        </w:numPr>
        <w:spacing w:after="240"/>
        <w:contextualSpacing/>
        <w:rPr>
          <w:rFonts w:cstheme="minorHAnsi"/>
        </w:rPr>
      </w:pPr>
      <w:r w:rsidRPr="00FD1AF1">
        <w:rPr>
          <w:rFonts w:cstheme="minorHAnsi"/>
        </w:rPr>
        <w:t xml:space="preserve">The planned installation of a new residential sized Ground Source Heat Pump system meeting ENERGY STAR efficiency standards presented below to replace an existing system(s) that does not meet the criteria for early replacement described in section c below. </w:t>
      </w:r>
    </w:p>
    <w:p w14:paraId="360F3BEF" w14:textId="77777777" w:rsidR="00E779E9" w:rsidRPr="00FD1AF1" w:rsidRDefault="00E779E9" w:rsidP="00E779E9">
      <w:pPr>
        <w:numPr>
          <w:ilvl w:val="1"/>
          <w:numId w:val="9"/>
        </w:numPr>
        <w:spacing w:after="240"/>
        <w:contextualSpacing/>
        <w:rPr>
          <w:rFonts w:cstheme="minorHAnsi"/>
        </w:rPr>
      </w:pPr>
      <w:r w:rsidRPr="00FD1AF1">
        <w:rPr>
          <w:rFonts w:cstheme="minorHAnsi"/>
        </w:rPr>
        <w:t xml:space="preserve">Note the baseline in this case is an equivalent replacement system to that which exists currently in the home.  The calculation of savings is dependent on whether an incentive for the installation has been provided by both a gas and electric utility, just an electric utility or just a gas utility. </w:t>
      </w:r>
    </w:p>
    <w:p w14:paraId="017B0630" w14:textId="77777777" w:rsidR="00E779E9" w:rsidRPr="00FD1AF1" w:rsidRDefault="00E779E9" w:rsidP="00E779E9">
      <w:pPr>
        <w:numPr>
          <w:ilvl w:val="1"/>
          <w:numId w:val="9"/>
        </w:numPr>
        <w:spacing w:after="240"/>
        <w:contextualSpacing/>
        <w:rPr>
          <w:rFonts w:cstheme="minorHAnsi"/>
        </w:rPr>
      </w:pPr>
      <w:r w:rsidRPr="00FD1AF1">
        <w:rPr>
          <w:rFonts w:cstheme="minorHAnsi"/>
        </w:rPr>
        <w:t>Additional DHW savings are calculated based upon the fuel and efficiency of the existing unit.</w:t>
      </w:r>
    </w:p>
    <w:p w14:paraId="67A9020D" w14:textId="77777777" w:rsidR="00E779E9" w:rsidRDefault="00E779E9">
      <w:pPr>
        <w:numPr>
          <w:ilvl w:val="0"/>
          <w:numId w:val="9"/>
        </w:numPr>
        <w:spacing w:after="0"/>
        <w:contextualSpacing/>
        <w:rPr>
          <w:ins w:id="4044" w:author="Samuel Dent" w:date="2015-11-19T08:34:00Z"/>
          <w:rFonts w:cstheme="minorHAnsi"/>
        </w:rPr>
        <w:pPrChange w:id="4045" w:author="Samuel Dent" w:date="2015-11-19T08:34:00Z">
          <w:pPr>
            <w:numPr>
              <w:numId w:val="1"/>
            </w:numPr>
            <w:spacing w:after="240"/>
            <w:ind w:left="432" w:hanging="432"/>
            <w:contextualSpacing/>
          </w:pPr>
        </w:pPrChange>
      </w:pPr>
      <w:r w:rsidRPr="00FD1AF1">
        <w:rPr>
          <w:rFonts w:cstheme="minorHAnsi"/>
        </w:rPr>
        <w:t xml:space="preserve">Early Replacement/Retrofit: </w:t>
      </w:r>
    </w:p>
    <w:p w14:paraId="59C0A9C7" w14:textId="77777777" w:rsidR="00E779E9" w:rsidRPr="00FD1AF1" w:rsidDel="0019783A" w:rsidRDefault="00E779E9">
      <w:pPr>
        <w:numPr>
          <w:ilvl w:val="1"/>
          <w:numId w:val="9"/>
        </w:numPr>
        <w:spacing w:after="240"/>
        <w:contextualSpacing/>
        <w:rPr>
          <w:del w:id="4046" w:author="Samuel Dent" w:date="2015-11-19T08:49:00Z"/>
          <w:rFonts w:cstheme="minorHAnsi"/>
        </w:rPr>
        <w:pPrChange w:id="4047" w:author="Samuel Dent" w:date="2015-11-19T08:34:00Z">
          <w:pPr>
            <w:numPr>
              <w:numId w:val="1"/>
            </w:numPr>
            <w:spacing w:after="240"/>
            <w:ind w:left="432" w:hanging="432"/>
            <w:contextualSpacing/>
          </w:pPr>
        </w:pPrChange>
      </w:pPr>
    </w:p>
    <w:p w14:paraId="4F3E22AA" w14:textId="77777777" w:rsidR="00E779E9" w:rsidRPr="00FD1AF1" w:rsidRDefault="00E779E9" w:rsidP="00E779E9">
      <w:pPr>
        <w:numPr>
          <w:ilvl w:val="1"/>
          <w:numId w:val="9"/>
        </w:numPr>
        <w:spacing w:after="240"/>
        <w:contextualSpacing/>
        <w:rPr>
          <w:rFonts w:cstheme="minorHAnsi"/>
        </w:rPr>
      </w:pPr>
      <w:r w:rsidRPr="00FD1AF1">
        <w:rPr>
          <w:rFonts w:cstheme="minorHAnsi"/>
        </w:rPr>
        <w:t xml:space="preserve">The early removal of functioning either electric or gas space heating and/or cooling systems from service, prior to the natural end of life, and replacement with a new high efficiency Ground Source Heat Pump system. </w:t>
      </w:r>
    </w:p>
    <w:p w14:paraId="1DC4B8C3" w14:textId="77777777" w:rsidR="00E779E9" w:rsidRPr="00FD1AF1" w:rsidRDefault="00E779E9" w:rsidP="00E779E9">
      <w:pPr>
        <w:numPr>
          <w:ilvl w:val="1"/>
          <w:numId w:val="9"/>
        </w:numPr>
        <w:spacing w:after="240"/>
        <w:contextualSpacing/>
        <w:rPr>
          <w:rFonts w:cstheme="minorHAnsi"/>
        </w:rPr>
      </w:pPr>
      <w:r w:rsidRPr="00FD1AF1">
        <w:rPr>
          <w:rFonts w:cstheme="minorHAnsi"/>
        </w:rPr>
        <w:t>Note the baseline in this case is the existing equipment being replaced. The calculation of savings is dependent on whether an incentive for the installation has been provided by both a gas and electric utility, just an electric utility or just a gas utility.</w:t>
      </w:r>
    </w:p>
    <w:p w14:paraId="1EF0E4FD" w14:textId="77777777" w:rsidR="00E779E9" w:rsidRDefault="00E779E9">
      <w:pPr>
        <w:numPr>
          <w:ilvl w:val="1"/>
          <w:numId w:val="9"/>
        </w:numPr>
        <w:spacing w:after="0"/>
        <w:contextualSpacing/>
        <w:rPr>
          <w:ins w:id="4048" w:author="Samuel Dent" w:date="2015-11-19T08:49:00Z"/>
          <w:rFonts w:cstheme="minorHAnsi"/>
        </w:rPr>
        <w:pPrChange w:id="4049" w:author="Samuel Dent" w:date="2015-11-19T08:50:00Z">
          <w:pPr>
            <w:numPr>
              <w:ilvl w:val="1"/>
              <w:numId w:val="1"/>
            </w:numPr>
            <w:spacing w:after="240"/>
            <w:ind w:left="576" w:hanging="576"/>
            <w:contextualSpacing/>
          </w:pPr>
        </w:pPrChange>
      </w:pPr>
      <w:r w:rsidRPr="00FD1AF1">
        <w:rPr>
          <w:rFonts w:cstheme="minorHAnsi"/>
        </w:rPr>
        <w:t>Additional DHW savings are calculated based upon the fuel and efficiency of the existing unit.</w:t>
      </w:r>
    </w:p>
    <w:p w14:paraId="1A8D70B7" w14:textId="77777777" w:rsidR="00E779E9" w:rsidRPr="00EC337A" w:rsidRDefault="00E779E9">
      <w:pPr>
        <w:pStyle w:val="ListParagraph"/>
        <w:numPr>
          <w:ilvl w:val="1"/>
          <w:numId w:val="9"/>
        </w:numPr>
        <w:spacing w:after="240"/>
        <w:rPr>
          <w:ins w:id="4050" w:author="Samuel Dent" w:date="2015-11-19T08:49:00Z"/>
          <w:rFonts w:cstheme="minorHAnsi"/>
        </w:rPr>
        <w:pPrChange w:id="4051" w:author="Samuel Dent" w:date="2015-11-19T08:50:00Z">
          <w:pPr>
            <w:pStyle w:val="ListParagraph"/>
            <w:spacing w:after="240"/>
          </w:pPr>
        </w:pPrChange>
      </w:pPr>
      <w:ins w:id="4052" w:author="Samuel Dent" w:date="2015-11-19T08:49:00Z">
        <w:r w:rsidRPr="00EC337A">
          <w:rPr>
            <w:rFonts w:cstheme="minorHAnsi"/>
          </w:rPr>
          <w:t>Early Replacement determination will be based on meeting the following conditions:</w:t>
        </w:r>
      </w:ins>
    </w:p>
    <w:p w14:paraId="3F29D5CD" w14:textId="77777777" w:rsidR="00E779E9" w:rsidRPr="00EC337A" w:rsidRDefault="00E779E9" w:rsidP="00E779E9">
      <w:pPr>
        <w:pStyle w:val="ListParagraph"/>
        <w:numPr>
          <w:ilvl w:val="2"/>
          <w:numId w:val="47"/>
        </w:numPr>
        <w:spacing w:after="240"/>
        <w:rPr>
          <w:ins w:id="4053" w:author="Samuel Dent" w:date="2015-11-19T08:49:00Z"/>
          <w:rFonts w:cstheme="minorHAnsi"/>
        </w:rPr>
      </w:pPr>
      <w:ins w:id="4054" w:author="Samuel Dent" w:date="2015-11-19T08:49:00Z">
        <w:r w:rsidRPr="00EC337A">
          <w:rPr>
            <w:rFonts w:cstheme="minorHAnsi"/>
          </w:rPr>
          <w:t>The existing unit is operational when replaced, or</w:t>
        </w:r>
      </w:ins>
    </w:p>
    <w:p w14:paraId="42FBF197" w14:textId="77777777" w:rsidR="00E779E9" w:rsidRDefault="00E779E9" w:rsidP="00E779E9">
      <w:pPr>
        <w:pStyle w:val="ListParagraph"/>
        <w:numPr>
          <w:ilvl w:val="2"/>
          <w:numId w:val="47"/>
        </w:numPr>
        <w:spacing w:after="240"/>
        <w:rPr>
          <w:ins w:id="4055" w:author="Samuel Dent" w:date="2015-11-19T08:49:00Z"/>
          <w:rFonts w:cstheme="minorHAnsi"/>
        </w:rPr>
      </w:pPr>
      <w:ins w:id="4056" w:author="Samuel Dent" w:date="2015-11-19T08:49:00Z">
        <w:r w:rsidRPr="00EC337A">
          <w:rPr>
            <w:rFonts w:cstheme="minorHAnsi"/>
          </w:rPr>
          <w:t>The existing unit requires minor repairs</w:t>
        </w:r>
        <w:r>
          <w:rPr>
            <w:rFonts w:cstheme="minorHAnsi"/>
          </w:rPr>
          <w:t>, defined as costing less than</w:t>
        </w:r>
        <w:r>
          <w:rPr>
            <w:rStyle w:val="FootnoteReference"/>
            <w:rFonts w:eastAsiaTheme="minorEastAsia"/>
          </w:rPr>
          <w:footnoteReference w:id="300"/>
        </w:r>
        <w:r>
          <w:rPr>
            <w:rFonts w:cstheme="minorHAnsi"/>
          </w:rPr>
          <w:t>:</w:t>
        </w:r>
      </w:ins>
    </w:p>
    <w:tbl>
      <w:tblPr>
        <w:tblW w:w="4779" w:type="dxa"/>
        <w:jc w:val="center"/>
        <w:tblCellMar>
          <w:left w:w="0" w:type="dxa"/>
          <w:right w:w="0" w:type="dxa"/>
        </w:tblCellMar>
        <w:tblLook w:val="04A0" w:firstRow="1" w:lastRow="0" w:firstColumn="1" w:lastColumn="0" w:noHBand="0" w:noVBand="1"/>
      </w:tblPr>
      <w:tblGrid>
        <w:gridCol w:w="2718"/>
        <w:gridCol w:w="2061"/>
        <w:tblGridChange w:id="4059">
          <w:tblGrid>
            <w:gridCol w:w="108"/>
            <w:gridCol w:w="2610"/>
            <w:gridCol w:w="108"/>
            <w:gridCol w:w="1953"/>
            <w:gridCol w:w="108"/>
          </w:tblGrid>
        </w:tblGridChange>
      </w:tblGrid>
      <w:tr w:rsidR="00E779E9" w:rsidRPr="00FD1AF1" w14:paraId="7A44477F" w14:textId="77777777" w:rsidTr="00C04E8D">
        <w:trPr>
          <w:trHeight w:val="541"/>
          <w:jc w:val="center"/>
          <w:ins w:id="4060"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66FF8B5" w14:textId="77777777" w:rsidR="00E779E9" w:rsidRPr="00FD1AF1" w:rsidRDefault="00E779E9" w:rsidP="00C04E8D">
            <w:pPr>
              <w:jc w:val="center"/>
              <w:rPr>
                <w:ins w:id="4061" w:author="Samuel Dent" w:date="2015-11-19T08:49:00Z"/>
                <w:b/>
                <w:color w:val="FFFFFF" w:themeColor="background1"/>
              </w:rPr>
            </w:pPr>
            <w:ins w:id="4062" w:author="Samuel Dent" w:date="2015-11-19T08:49:00Z">
              <w:r w:rsidRPr="00FD1AF1">
                <w:rPr>
                  <w:b/>
                  <w:color w:val="FFFFFF" w:themeColor="background1"/>
                </w:rPr>
                <w:t>Existing System</w:t>
              </w:r>
            </w:ins>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20A52334" w14:textId="77777777" w:rsidR="00E779E9" w:rsidRPr="00FD1AF1" w:rsidRDefault="00E779E9" w:rsidP="00C04E8D">
            <w:pPr>
              <w:jc w:val="center"/>
              <w:rPr>
                <w:ins w:id="4063" w:author="Samuel Dent" w:date="2015-11-19T08:49:00Z"/>
                <w:b/>
                <w:color w:val="FFFFFF" w:themeColor="background1"/>
              </w:rPr>
            </w:pPr>
            <w:ins w:id="4064" w:author="Samuel Dent" w:date="2015-11-19T08:49:00Z">
              <w:r>
                <w:rPr>
                  <w:b/>
                  <w:color w:val="FFFFFF" w:themeColor="background1"/>
                </w:rPr>
                <w:t>Maximum repair cost</w:t>
              </w:r>
            </w:ins>
          </w:p>
        </w:tc>
      </w:tr>
      <w:tr w:rsidR="00E779E9" w:rsidRPr="00FD1AF1" w14:paraId="05D18782" w14:textId="77777777" w:rsidTr="00943B61">
        <w:tblPrEx>
          <w:tblW w:w="4779" w:type="dxa"/>
          <w:jc w:val="center"/>
          <w:tblCellMar>
            <w:left w:w="0" w:type="dxa"/>
            <w:right w:w="0" w:type="dxa"/>
          </w:tblCellMar>
          <w:tblPrExChange w:id="4065" w:author="Stephanie Baer" w:date="2016-01-21T13:57:00Z">
            <w:tblPrEx>
              <w:tblW w:w="4779" w:type="dxa"/>
              <w:jc w:val="center"/>
              <w:tblCellMar>
                <w:left w:w="0" w:type="dxa"/>
                <w:right w:w="0" w:type="dxa"/>
              </w:tblCellMar>
            </w:tblPrEx>
          </w:tblPrExChange>
        </w:tblPrEx>
        <w:trPr>
          <w:trHeight w:val="73"/>
          <w:jc w:val="center"/>
          <w:ins w:id="4066" w:author="Samuel Dent" w:date="2015-11-19T08:49:00Z"/>
          <w:trPrChange w:id="4067" w:author="Stephanie Baer" w:date="2016-01-21T13:57:00Z">
            <w:trPr>
              <w:gridBefore w:val="1"/>
              <w:trHeight w:val="73"/>
              <w:jc w:val="center"/>
            </w:trPr>
          </w:trPrChange>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vAlign w:val="center"/>
            <w:hideMark/>
            <w:tcPrChange w:id="4068" w:author="Stephanie Baer" w:date="2016-01-21T13:57:00Z">
              <w:tcPr>
                <w:tcW w:w="2718" w:type="dxa"/>
                <w:gridSpan w:val="2"/>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tcPrChange>
          </w:tcPr>
          <w:p w14:paraId="2877C986" w14:textId="77777777" w:rsidR="00E779E9" w:rsidRPr="00FD1AF1" w:rsidRDefault="00E779E9">
            <w:pPr>
              <w:jc w:val="left"/>
              <w:rPr>
                <w:ins w:id="4069" w:author="Samuel Dent" w:date="2015-11-19T08:49:00Z"/>
              </w:rPr>
              <w:pPrChange w:id="4070" w:author="Stephanie Baer" w:date="2016-01-21T13:57:00Z">
                <w:pPr/>
              </w:pPrChange>
            </w:pPr>
            <w:ins w:id="4071" w:author="Samuel Dent" w:date="2015-11-19T08:49:00Z">
              <w:r w:rsidRPr="00FD1AF1">
                <w:t xml:space="preserve">Air Source Heat Pump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vAlign w:val="center"/>
            <w:hideMark/>
            <w:tcPrChange w:id="4072" w:author="Stephanie Baer" w:date="2016-01-21T13:57:00Z">
              <w:tcPr>
                <w:tcW w:w="2061" w:type="dxa"/>
                <w:gridSpan w:val="2"/>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tcPrChange>
          </w:tcPr>
          <w:p w14:paraId="167AF339" w14:textId="5F09D8D2" w:rsidR="00E779E9" w:rsidRPr="00FD1AF1" w:rsidRDefault="00E779E9">
            <w:pPr>
              <w:jc w:val="center"/>
              <w:rPr>
                <w:ins w:id="4073" w:author="Samuel Dent" w:date="2015-11-19T08:49:00Z"/>
              </w:rPr>
            </w:pPr>
            <w:ins w:id="4074" w:author="Samuel Dent" w:date="2015-11-19T08:49:00Z">
              <w:r>
                <w:t>$</w:t>
              </w:r>
              <w:del w:id="4075" w:author="&quot;sdent&quot;" w:date="2016-01-20T07:05:00Z">
                <w:r w:rsidDel="008B03FB">
                  <w:delText>918</w:delText>
                </w:r>
              </w:del>
            </w:ins>
            <w:ins w:id="4076" w:author="&quot;sdent&quot;" w:date="2016-01-20T07:05:00Z">
              <w:r w:rsidR="008B03FB">
                <w:t>276 per ton</w:t>
              </w:r>
            </w:ins>
          </w:p>
        </w:tc>
      </w:tr>
      <w:tr w:rsidR="00E779E9" w:rsidRPr="00FD1AF1" w14:paraId="034C43CF" w14:textId="77777777" w:rsidTr="00943B61">
        <w:tblPrEx>
          <w:tblW w:w="4779" w:type="dxa"/>
          <w:jc w:val="center"/>
          <w:tblCellMar>
            <w:left w:w="0" w:type="dxa"/>
            <w:right w:w="0" w:type="dxa"/>
          </w:tblCellMar>
          <w:tblPrExChange w:id="4077" w:author="Stephanie Baer" w:date="2016-01-21T13:57:00Z">
            <w:tblPrEx>
              <w:tblW w:w="4779" w:type="dxa"/>
              <w:jc w:val="center"/>
              <w:tblCellMar>
                <w:left w:w="0" w:type="dxa"/>
                <w:right w:w="0" w:type="dxa"/>
              </w:tblCellMar>
            </w:tblPrEx>
          </w:tblPrExChange>
        </w:tblPrEx>
        <w:trPr>
          <w:trHeight w:val="163"/>
          <w:jc w:val="center"/>
          <w:ins w:id="4078" w:author="Samuel Dent" w:date="2015-11-19T08:49:00Z"/>
          <w:trPrChange w:id="4079" w:author="Stephanie Baer" w:date="2016-01-21T13:57:00Z">
            <w:trPr>
              <w:gridBefore w:val="1"/>
              <w:trHeight w:val="163"/>
              <w:jc w:val="center"/>
            </w:trPr>
          </w:trPrChange>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vAlign w:val="center"/>
            <w:hideMark/>
            <w:tcPrChange w:id="4080" w:author="Stephanie Baer" w:date="2016-01-21T13:57:00Z">
              <w:tcPr>
                <w:tcW w:w="2718" w:type="dxa"/>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tcPrChange>
          </w:tcPr>
          <w:p w14:paraId="524849BC" w14:textId="77777777" w:rsidR="00E779E9" w:rsidRPr="00FD1AF1" w:rsidRDefault="00E779E9">
            <w:pPr>
              <w:jc w:val="left"/>
              <w:rPr>
                <w:ins w:id="4081" w:author="Samuel Dent" w:date="2015-11-19T08:49:00Z"/>
              </w:rPr>
              <w:pPrChange w:id="4082" w:author="Stephanie Baer" w:date="2016-01-21T13:57:00Z">
                <w:pPr/>
              </w:pPrChange>
            </w:pPr>
            <w:ins w:id="4083" w:author="Samuel Dent" w:date="2015-11-19T08:49:00Z">
              <w:r w:rsidRPr="00FD1AF1">
                <w:t>Central Air Conditioner</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vAlign w:val="center"/>
            <w:hideMark/>
            <w:tcPrChange w:id="4084" w:author="Stephanie Baer" w:date="2016-01-21T13:57:00Z">
              <w:tcPr>
                <w:tcW w:w="2061" w:type="dxa"/>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tcPrChange>
          </w:tcPr>
          <w:p w14:paraId="3A41A463" w14:textId="53655A34" w:rsidR="00E779E9" w:rsidRPr="00FD1AF1" w:rsidRDefault="00E779E9">
            <w:pPr>
              <w:jc w:val="center"/>
              <w:rPr>
                <w:ins w:id="4085" w:author="Samuel Dent" w:date="2015-11-19T08:49:00Z"/>
              </w:rPr>
            </w:pPr>
            <w:ins w:id="4086" w:author="Samuel Dent" w:date="2015-11-19T08:49:00Z">
              <w:r>
                <w:t>$</w:t>
              </w:r>
              <w:del w:id="4087" w:author="&quot;sdent&quot;" w:date="2016-01-20T07:06:00Z">
                <w:r w:rsidDel="008B03FB">
                  <w:delText>734</w:delText>
                </w:r>
              </w:del>
            </w:ins>
            <w:ins w:id="4088" w:author="&quot;sdent&quot;" w:date="2016-01-20T07:06:00Z">
              <w:r w:rsidR="008B03FB">
                <w:t>190 per ton</w:t>
              </w:r>
            </w:ins>
          </w:p>
        </w:tc>
      </w:tr>
      <w:tr w:rsidR="00E779E9" w:rsidRPr="00FD1AF1" w14:paraId="066D95A1" w14:textId="77777777" w:rsidTr="00943B61">
        <w:tblPrEx>
          <w:tblW w:w="4779" w:type="dxa"/>
          <w:jc w:val="center"/>
          <w:tblCellMar>
            <w:left w:w="0" w:type="dxa"/>
            <w:right w:w="0" w:type="dxa"/>
          </w:tblCellMar>
          <w:tblPrExChange w:id="4089" w:author="Stephanie Baer" w:date="2016-01-21T13:57:00Z">
            <w:tblPrEx>
              <w:tblW w:w="4779" w:type="dxa"/>
              <w:jc w:val="center"/>
              <w:tblCellMar>
                <w:left w:w="0" w:type="dxa"/>
                <w:right w:w="0" w:type="dxa"/>
              </w:tblCellMar>
            </w:tblPrEx>
          </w:tblPrExChange>
        </w:tblPrEx>
        <w:trPr>
          <w:trHeight w:val="145"/>
          <w:jc w:val="center"/>
          <w:ins w:id="4090" w:author="Samuel Dent" w:date="2015-11-19T08:49:00Z"/>
          <w:trPrChange w:id="4091" w:author="Stephanie Baer" w:date="2016-01-21T13:57:00Z">
            <w:trPr>
              <w:gridBefore w:val="1"/>
              <w:trHeight w:val="145"/>
              <w:jc w:val="center"/>
            </w:trPr>
          </w:trPrChange>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vAlign w:val="center"/>
            <w:hideMark/>
            <w:tcPrChange w:id="4092" w:author="Stephanie Baer" w:date="2016-01-21T13:57:00Z">
              <w:tcPr>
                <w:tcW w:w="2718" w:type="dxa"/>
                <w:gridSpan w:val="2"/>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tcPrChange>
          </w:tcPr>
          <w:p w14:paraId="1FD20783" w14:textId="77777777" w:rsidR="00E779E9" w:rsidRPr="00FD1AF1" w:rsidRDefault="00E779E9">
            <w:pPr>
              <w:jc w:val="left"/>
              <w:rPr>
                <w:ins w:id="4093" w:author="Samuel Dent" w:date="2015-11-19T08:49:00Z"/>
              </w:rPr>
              <w:pPrChange w:id="4094" w:author="Stephanie Baer" w:date="2016-01-21T13:57:00Z">
                <w:pPr/>
              </w:pPrChange>
            </w:pPr>
            <w:ins w:id="4095" w:author="Samuel Dent" w:date="2015-11-19T08:49:00Z">
              <w:r w:rsidRPr="00FD1AF1">
                <w:t xml:space="preserve">Boiler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vAlign w:val="center"/>
            <w:hideMark/>
            <w:tcPrChange w:id="4096" w:author="Stephanie Baer" w:date="2016-01-21T13:57:00Z">
              <w:tcPr>
                <w:tcW w:w="2061" w:type="dxa"/>
                <w:gridSpan w:val="2"/>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tcPrChange>
          </w:tcPr>
          <w:p w14:paraId="5776DF9E" w14:textId="77777777" w:rsidR="00E779E9" w:rsidRPr="00FD1AF1" w:rsidRDefault="00E779E9">
            <w:pPr>
              <w:jc w:val="center"/>
              <w:rPr>
                <w:ins w:id="4097" w:author="Samuel Dent" w:date="2015-11-19T08:49:00Z"/>
              </w:rPr>
            </w:pPr>
            <w:ins w:id="4098" w:author="Samuel Dent" w:date="2015-11-19T08:49:00Z">
              <w:r w:rsidRPr="00FD1AF1">
                <w:t>$709</w:t>
              </w:r>
            </w:ins>
          </w:p>
        </w:tc>
      </w:tr>
      <w:tr w:rsidR="00E779E9" w:rsidRPr="00FD1AF1" w14:paraId="4BE7359D" w14:textId="77777777" w:rsidTr="00943B61">
        <w:tblPrEx>
          <w:tblW w:w="4779" w:type="dxa"/>
          <w:jc w:val="center"/>
          <w:tblCellMar>
            <w:left w:w="0" w:type="dxa"/>
            <w:right w:w="0" w:type="dxa"/>
          </w:tblCellMar>
          <w:tblPrExChange w:id="4099" w:author="Stephanie Baer" w:date="2016-01-21T13:57:00Z">
            <w:tblPrEx>
              <w:tblW w:w="4779" w:type="dxa"/>
              <w:jc w:val="center"/>
              <w:tblCellMar>
                <w:left w:w="0" w:type="dxa"/>
                <w:right w:w="0" w:type="dxa"/>
              </w:tblCellMar>
            </w:tblPrEx>
          </w:tblPrExChange>
        </w:tblPrEx>
        <w:trPr>
          <w:trHeight w:val="127"/>
          <w:jc w:val="center"/>
          <w:ins w:id="4100" w:author="Samuel Dent" w:date="2015-11-19T08:49:00Z"/>
          <w:trPrChange w:id="4101" w:author="Stephanie Baer" w:date="2016-01-21T13:57:00Z">
            <w:trPr>
              <w:gridBefore w:val="1"/>
              <w:trHeight w:val="127"/>
              <w:jc w:val="center"/>
            </w:trPr>
          </w:trPrChange>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vAlign w:val="center"/>
            <w:hideMark/>
            <w:tcPrChange w:id="4102" w:author="Stephanie Baer" w:date="2016-01-21T13:57:00Z">
              <w:tcPr>
                <w:tcW w:w="2718" w:type="dxa"/>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tcPrChange>
          </w:tcPr>
          <w:p w14:paraId="3512042D" w14:textId="77777777" w:rsidR="00E779E9" w:rsidRPr="00FD1AF1" w:rsidRDefault="00E779E9">
            <w:pPr>
              <w:jc w:val="left"/>
              <w:rPr>
                <w:ins w:id="4103" w:author="Samuel Dent" w:date="2015-11-19T08:49:00Z"/>
              </w:rPr>
              <w:pPrChange w:id="4104" w:author="Stephanie Baer" w:date="2016-01-21T13:57:00Z">
                <w:pPr/>
              </w:pPrChange>
            </w:pPr>
            <w:ins w:id="4105" w:author="Samuel Dent" w:date="2015-11-19T08:49:00Z">
              <w:r w:rsidRPr="00FD1AF1">
                <w:t>Furnace</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vAlign w:val="center"/>
            <w:hideMark/>
            <w:tcPrChange w:id="4106" w:author="Stephanie Baer" w:date="2016-01-21T13:57:00Z">
              <w:tcPr>
                <w:tcW w:w="2061" w:type="dxa"/>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tcPrChange>
          </w:tcPr>
          <w:p w14:paraId="0F36FF27" w14:textId="77777777" w:rsidR="00E779E9" w:rsidRPr="00FD1AF1" w:rsidRDefault="00E779E9">
            <w:pPr>
              <w:jc w:val="center"/>
              <w:rPr>
                <w:ins w:id="4107" w:author="Samuel Dent" w:date="2015-11-19T08:49:00Z"/>
              </w:rPr>
            </w:pPr>
            <w:ins w:id="4108" w:author="Samuel Dent" w:date="2015-11-19T08:49:00Z">
              <w:r w:rsidRPr="00FD1AF1">
                <w:t>$528</w:t>
              </w:r>
            </w:ins>
          </w:p>
        </w:tc>
      </w:tr>
      <w:tr w:rsidR="00E779E9" w:rsidRPr="00FD1AF1" w14:paraId="4EDA2FAE" w14:textId="77777777" w:rsidTr="00943B61">
        <w:tblPrEx>
          <w:tblW w:w="4779" w:type="dxa"/>
          <w:jc w:val="center"/>
          <w:tblCellMar>
            <w:left w:w="0" w:type="dxa"/>
            <w:right w:w="0" w:type="dxa"/>
          </w:tblCellMar>
          <w:tblPrExChange w:id="4109" w:author="Stephanie Baer" w:date="2016-01-21T13:57:00Z">
            <w:tblPrEx>
              <w:tblW w:w="4779" w:type="dxa"/>
              <w:jc w:val="center"/>
              <w:tblCellMar>
                <w:left w:w="0" w:type="dxa"/>
                <w:right w:w="0" w:type="dxa"/>
              </w:tblCellMar>
            </w:tblPrEx>
          </w:tblPrExChange>
        </w:tblPrEx>
        <w:trPr>
          <w:trHeight w:val="217"/>
          <w:jc w:val="center"/>
          <w:ins w:id="4110" w:author="Samuel Dent" w:date="2015-11-19T08:49:00Z"/>
          <w:trPrChange w:id="4111" w:author="Stephanie Baer" w:date="2016-01-21T13:57:00Z">
            <w:trPr>
              <w:gridBefore w:val="1"/>
              <w:trHeight w:val="217"/>
              <w:jc w:val="center"/>
            </w:trPr>
          </w:trPrChange>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vAlign w:val="center"/>
            <w:hideMark/>
            <w:tcPrChange w:id="4112" w:author="Stephanie Baer" w:date="2016-01-21T13:57:00Z">
              <w:tcPr>
                <w:tcW w:w="2718" w:type="dxa"/>
                <w:gridSpan w:val="2"/>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tcPrChange>
          </w:tcPr>
          <w:p w14:paraId="00009597" w14:textId="77777777" w:rsidR="00E779E9" w:rsidRPr="00FD1AF1" w:rsidRDefault="00E779E9">
            <w:pPr>
              <w:jc w:val="left"/>
              <w:rPr>
                <w:ins w:id="4113" w:author="Samuel Dent" w:date="2015-11-19T08:49:00Z"/>
              </w:rPr>
              <w:pPrChange w:id="4114" w:author="Stephanie Baer" w:date="2016-01-21T13:57:00Z">
                <w:pPr/>
              </w:pPrChange>
            </w:pPr>
            <w:ins w:id="4115" w:author="Samuel Dent" w:date="2015-11-19T08:49:00Z">
              <w:r w:rsidRPr="00FD1AF1">
                <w:t>Ground Source Heat Pump</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vAlign w:val="center"/>
            <w:hideMark/>
            <w:tcPrChange w:id="4116" w:author="Stephanie Baer" w:date="2016-01-21T13:57:00Z">
              <w:tcPr>
                <w:tcW w:w="2061" w:type="dxa"/>
                <w:gridSpan w:val="2"/>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tcPrChange>
          </w:tcPr>
          <w:p w14:paraId="31777542" w14:textId="77777777" w:rsidR="00E779E9" w:rsidRPr="00FD1AF1" w:rsidRDefault="00E779E9">
            <w:pPr>
              <w:jc w:val="center"/>
              <w:rPr>
                <w:ins w:id="4117" w:author="Samuel Dent" w:date="2015-11-19T08:49:00Z"/>
              </w:rPr>
            </w:pPr>
            <w:ins w:id="4118" w:author="Samuel Dent" w:date="2015-11-19T08:49:00Z">
              <w:r w:rsidRPr="00FD1AF1">
                <w:t>&lt;$249 per ton</w:t>
              </w:r>
            </w:ins>
          </w:p>
        </w:tc>
      </w:tr>
    </w:tbl>
    <w:p w14:paraId="23641183" w14:textId="77777777" w:rsidR="00E779E9" w:rsidRDefault="00E779E9" w:rsidP="00E779E9">
      <w:pPr>
        <w:pStyle w:val="ListParagraph"/>
        <w:numPr>
          <w:ilvl w:val="2"/>
          <w:numId w:val="47"/>
        </w:numPr>
        <w:spacing w:after="240"/>
        <w:rPr>
          <w:ins w:id="4119" w:author="Samuel Dent" w:date="2015-11-19T08:50:00Z"/>
          <w:rFonts w:cstheme="minorHAnsi"/>
        </w:rPr>
      </w:pPr>
      <w:ins w:id="4120" w:author="Samuel Dent" w:date="2015-11-19T08:49:00Z">
        <w:r w:rsidRPr="00EC337A">
          <w:rPr>
            <w:rFonts w:cstheme="minorHAnsi"/>
          </w:rPr>
          <w:t>All other conditions will be considered Time of Sale.</w:t>
        </w:r>
      </w:ins>
    </w:p>
    <w:p w14:paraId="51008643" w14:textId="77777777" w:rsidR="00E779E9" w:rsidRPr="00EC337A" w:rsidRDefault="00E779E9">
      <w:pPr>
        <w:pStyle w:val="ListParagraph"/>
        <w:spacing w:after="240"/>
        <w:ind w:left="2160"/>
        <w:rPr>
          <w:ins w:id="4121" w:author="Samuel Dent" w:date="2015-11-19T08:49:00Z"/>
          <w:rFonts w:cstheme="minorHAnsi"/>
        </w:rPr>
        <w:pPrChange w:id="4122" w:author="Samuel Dent" w:date="2015-11-19T08:50:00Z">
          <w:pPr>
            <w:pStyle w:val="ListParagraph"/>
            <w:numPr>
              <w:ilvl w:val="2"/>
              <w:numId w:val="3"/>
            </w:numPr>
            <w:spacing w:after="240"/>
            <w:ind w:left="2160" w:hanging="360"/>
          </w:pPr>
        </w:pPrChange>
      </w:pPr>
    </w:p>
    <w:p w14:paraId="1C2B909C" w14:textId="77777777" w:rsidR="00E779E9" w:rsidRDefault="00E779E9" w:rsidP="00E779E9">
      <w:pPr>
        <w:pStyle w:val="ListParagraph"/>
        <w:spacing w:after="240"/>
        <w:ind w:firstLine="720"/>
        <w:rPr>
          <w:ins w:id="4123" w:author="Samuel Dent" w:date="2015-11-19T08:49:00Z"/>
          <w:rFonts w:cstheme="minorHAnsi"/>
        </w:rPr>
      </w:pPr>
      <w:ins w:id="4124" w:author="Samuel Dent" w:date="2015-11-19T08:49:00Z">
        <w:r w:rsidRPr="00EC337A">
          <w:rPr>
            <w:rFonts w:cstheme="minorHAnsi"/>
          </w:rPr>
          <w:t xml:space="preserve">The Baseline </w:t>
        </w:r>
        <w:r>
          <w:rPr>
            <w:rFonts w:cstheme="minorHAnsi"/>
          </w:rPr>
          <w:t>efficiency</w:t>
        </w:r>
        <w:r w:rsidRPr="00EC337A">
          <w:rPr>
            <w:rFonts w:cstheme="minorHAnsi"/>
          </w:rPr>
          <w:t xml:space="preserve"> of the existing unit replaced:</w:t>
        </w:r>
      </w:ins>
    </w:p>
    <w:p w14:paraId="4E576319" w14:textId="77777777" w:rsidR="00E779E9" w:rsidRDefault="00E779E9" w:rsidP="00E779E9">
      <w:pPr>
        <w:pStyle w:val="ListParagraph"/>
        <w:numPr>
          <w:ilvl w:val="2"/>
          <w:numId w:val="48"/>
        </w:numPr>
        <w:spacing w:after="240"/>
        <w:rPr>
          <w:ins w:id="4125" w:author="Samuel Dent" w:date="2015-11-19T08:49:00Z"/>
          <w:rFonts w:cstheme="minorHAnsi"/>
        </w:rPr>
      </w:pPr>
      <w:ins w:id="4126" w:author="Samuel Dent" w:date="2015-11-19T08:49:00Z">
        <w:r w:rsidRPr="00EC337A">
          <w:rPr>
            <w:rFonts w:cstheme="minorHAnsi"/>
          </w:rPr>
          <w:t xml:space="preserve">If the </w:t>
        </w:r>
        <w:r>
          <w:rPr>
            <w:rFonts w:cstheme="minorHAnsi"/>
          </w:rPr>
          <w:t>efficiency</w:t>
        </w:r>
        <w:r w:rsidRPr="00EC337A">
          <w:rPr>
            <w:rFonts w:cstheme="minorHAnsi"/>
          </w:rPr>
          <w:t xml:space="preserve"> of the existing unit is </w:t>
        </w:r>
        <w:r>
          <w:rPr>
            <w:rFonts w:cstheme="minorHAnsi"/>
          </w:rPr>
          <w:t>less than the maximum shown below</w:t>
        </w:r>
        <w:r w:rsidRPr="00EC337A">
          <w:rPr>
            <w:rFonts w:cstheme="minorHAnsi"/>
          </w:rPr>
          <w:t xml:space="preserve">, the Baseline </w:t>
        </w:r>
        <w:r>
          <w:rPr>
            <w:rFonts w:cstheme="minorHAnsi"/>
          </w:rPr>
          <w:t>efficiency</w:t>
        </w:r>
        <w:r w:rsidRPr="00EC337A">
          <w:rPr>
            <w:rFonts w:cstheme="minorHAnsi"/>
          </w:rPr>
          <w:t xml:space="preserve"> is the actual </w:t>
        </w:r>
        <w:r>
          <w:rPr>
            <w:rFonts w:cstheme="minorHAnsi"/>
          </w:rPr>
          <w:t>efficiency</w:t>
        </w:r>
        <w:r w:rsidRPr="00EC337A">
          <w:rPr>
            <w:rFonts w:cstheme="minorHAnsi"/>
          </w:rPr>
          <w:t xml:space="preserve"> value of the unit replaced. If the </w:t>
        </w:r>
        <w:r>
          <w:rPr>
            <w:rFonts w:cstheme="minorHAnsi"/>
          </w:rPr>
          <w:t>efficiency</w:t>
        </w:r>
        <w:r w:rsidRPr="00EC337A">
          <w:rPr>
            <w:rFonts w:cstheme="minorHAnsi"/>
          </w:rPr>
          <w:t xml:space="preserve"> is </w:t>
        </w:r>
        <w:r>
          <w:rPr>
            <w:rFonts w:cstheme="minorHAnsi"/>
          </w:rPr>
          <w:t>greater than the maximum</w:t>
        </w:r>
        <w:r w:rsidRPr="00EC337A">
          <w:rPr>
            <w:rFonts w:cstheme="minorHAnsi"/>
          </w:rPr>
          <w:t xml:space="preserve">, the Baseline </w:t>
        </w:r>
        <w:r>
          <w:rPr>
            <w:rFonts w:cstheme="minorHAnsi"/>
          </w:rPr>
          <w:t>efficiency is shown in the “New Baseline” column below:</w:t>
        </w:r>
      </w:ins>
    </w:p>
    <w:tbl>
      <w:tblPr>
        <w:tblW w:w="6840" w:type="dxa"/>
        <w:jc w:val="center"/>
        <w:tblCellMar>
          <w:left w:w="0" w:type="dxa"/>
          <w:right w:w="0" w:type="dxa"/>
        </w:tblCellMar>
        <w:tblLook w:val="04A0" w:firstRow="1" w:lastRow="0" w:firstColumn="1" w:lastColumn="0" w:noHBand="0" w:noVBand="1"/>
      </w:tblPr>
      <w:tblGrid>
        <w:gridCol w:w="2718"/>
        <w:gridCol w:w="2061"/>
        <w:gridCol w:w="2061"/>
      </w:tblGrid>
      <w:tr w:rsidR="00E779E9" w:rsidRPr="00FD1AF1" w14:paraId="09EC948F" w14:textId="77777777" w:rsidTr="00C04E8D">
        <w:trPr>
          <w:trHeight w:val="541"/>
          <w:tblHeader/>
          <w:jc w:val="center"/>
          <w:ins w:id="4127"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0981994A" w14:textId="77777777" w:rsidR="00E779E9" w:rsidRPr="00FD1AF1" w:rsidRDefault="00E779E9" w:rsidP="00C04E8D">
            <w:pPr>
              <w:spacing w:after="0"/>
              <w:jc w:val="center"/>
              <w:rPr>
                <w:ins w:id="4128" w:author="Samuel Dent" w:date="2015-11-19T08:49:00Z"/>
                <w:b/>
                <w:color w:val="FFFFFF" w:themeColor="background1"/>
              </w:rPr>
            </w:pPr>
            <w:ins w:id="4129" w:author="Samuel Dent" w:date="2015-11-19T08:49:00Z">
              <w:r w:rsidRPr="00FD1AF1">
                <w:rPr>
                  <w:b/>
                  <w:color w:val="FFFFFF" w:themeColor="background1"/>
                </w:rPr>
                <w:lastRenderedPageBreak/>
                <w:t>Existing System</w:t>
              </w:r>
            </w:ins>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4BE2723D" w14:textId="77777777" w:rsidR="00E779E9" w:rsidRPr="00FD1AF1" w:rsidRDefault="00E779E9" w:rsidP="00C04E8D">
            <w:pPr>
              <w:spacing w:after="0"/>
              <w:jc w:val="center"/>
              <w:rPr>
                <w:ins w:id="4130" w:author="Samuel Dent" w:date="2015-11-19T08:49:00Z"/>
                <w:b/>
                <w:color w:val="FFFFFF" w:themeColor="background1"/>
              </w:rPr>
            </w:pPr>
            <w:ins w:id="4131" w:author="Samuel Dent" w:date="2015-11-19T08:49:00Z">
              <w:r>
                <w:rPr>
                  <w:b/>
                  <w:color w:val="FFFFFF" w:themeColor="background1"/>
                </w:rPr>
                <w:t>Maximum efficiency for Actual</w:t>
              </w:r>
            </w:ins>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14:paraId="49457D81" w14:textId="77777777" w:rsidR="00E779E9" w:rsidRDefault="00E779E9" w:rsidP="00C04E8D">
            <w:pPr>
              <w:spacing w:after="0"/>
              <w:jc w:val="center"/>
              <w:rPr>
                <w:ins w:id="4132" w:author="Samuel Dent" w:date="2015-11-19T08:49:00Z"/>
                <w:b/>
                <w:color w:val="FFFFFF" w:themeColor="background1"/>
              </w:rPr>
            </w:pPr>
            <w:ins w:id="4133" w:author="Samuel Dent" w:date="2015-11-19T08:49:00Z">
              <w:r>
                <w:rPr>
                  <w:b/>
                  <w:color w:val="FFFFFF" w:themeColor="background1"/>
                </w:rPr>
                <w:t>New Baseline</w:t>
              </w:r>
            </w:ins>
          </w:p>
        </w:tc>
      </w:tr>
      <w:tr w:rsidR="00E779E9" w:rsidRPr="00FD1AF1" w14:paraId="05A23F28" w14:textId="77777777" w:rsidTr="00C04E8D">
        <w:trPr>
          <w:trHeight w:val="73"/>
          <w:jc w:val="center"/>
          <w:ins w:id="4134"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540BEB7E" w14:textId="77777777" w:rsidR="00E779E9" w:rsidRPr="00FD1AF1" w:rsidRDefault="00E779E9" w:rsidP="00C04E8D">
            <w:pPr>
              <w:rPr>
                <w:ins w:id="4135" w:author="Samuel Dent" w:date="2015-11-19T08:49:00Z"/>
              </w:rPr>
            </w:pPr>
            <w:ins w:id="4136" w:author="Samuel Dent" w:date="2015-11-19T08:49:00Z">
              <w:r w:rsidRPr="00FD1AF1">
                <w:t xml:space="preserve">Air Source Heat Pump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68562DCB" w14:textId="77777777" w:rsidR="00E779E9" w:rsidRPr="00FD1AF1" w:rsidRDefault="00E779E9" w:rsidP="00C04E8D">
            <w:pPr>
              <w:jc w:val="center"/>
              <w:rPr>
                <w:ins w:id="4137" w:author="Samuel Dent" w:date="2015-11-19T08:49:00Z"/>
              </w:rPr>
            </w:pPr>
            <w:ins w:id="4138" w:author="Samuel Dent" w:date="2015-11-19T08:49:00Z">
              <w:r>
                <w:t>10 SEER</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14:paraId="4D27A999" w14:textId="77777777" w:rsidR="00E779E9" w:rsidRDefault="00E779E9" w:rsidP="00C04E8D">
            <w:pPr>
              <w:jc w:val="center"/>
              <w:rPr>
                <w:ins w:id="4139" w:author="Samuel Dent" w:date="2015-11-19T08:49:00Z"/>
              </w:rPr>
            </w:pPr>
            <w:ins w:id="4140" w:author="Samuel Dent" w:date="2015-11-19T08:49:00Z">
              <w:r>
                <w:t>14 SEER</w:t>
              </w:r>
            </w:ins>
          </w:p>
        </w:tc>
      </w:tr>
      <w:tr w:rsidR="00E779E9" w:rsidRPr="00FD1AF1" w14:paraId="562C5944" w14:textId="77777777" w:rsidTr="00C04E8D">
        <w:trPr>
          <w:trHeight w:val="163"/>
          <w:jc w:val="center"/>
          <w:ins w:id="4141"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3C5D9C93" w14:textId="77777777" w:rsidR="00E779E9" w:rsidRPr="00FD1AF1" w:rsidRDefault="00E779E9" w:rsidP="00C04E8D">
            <w:pPr>
              <w:rPr>
                <w:ins w:id="4142" w:author="Samuel Dent" w:date="2015-11-19T08:49:00Z"/>
              </w:rPr>
            </w:pPr>
            <w:ins w:id="4143" w:author="Samuel Dent" w:date="2015-11-19T08:49:00Z">
              <w:r w:rsidRPr="00FD1AF1">
                <w:t>Central Air Conditioner</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6E4C9256" w14:textId="77777777" w:rsidR="00E779E9" w:rsidRPr="00FD1AF1" w:rsidRDefault="00E779E9" w:rsidP="00C04E8D">
            <w:pPr>
              <w:jc w:val="center"/>
              <w:rPr>
                <w:ins w:id="4144" w:author="Samuel Dent" w:date="2015-11-19T08:49:00Z"/>
              </w:rPr>
            </w:pPr>
            <w:ins w:id="4145" w:author="Samuel Dent" w:date="2015-11-19T08:49:00Z">
              <w:r>
                <w:t>10 SEER</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Pr>
          <w:p w14:paraId="0A96CC68" w14:textId="77777777" w:rsidR="00E779E9" w:rsidRDefault="00E779E9" w:rsidP="00C04E8D">
            <w:pPr>
              <w:jc w:val="center"/>
              <w:rPr>
                <w:ins w:id="4146" w:author="Samuel Dent" w:date="2015-11-19T08:49:00Z"/>
              </w:rPr>
            </w:pPr>
            <w:ins w:id="4147" w:author="Samuel Dent" w:date="2015-11-19T08:49:00Z">
              <w:r>
                <w:t>13 SEER</w:t>
              </w:r>
            </w:ins>
          </w:p>
        </w:tc>
      </w:tr>
      <w:tr w:rsidR="00E779E9" w:rsidRPr="00FD1AF1" w14:paraId="2C0CCC6A" w14:textId="77777777" w:rsidTr="00C04E8D">
        <w:trPr>
          <w:trHeight w:val="145"/>
          <w:jc w:val="center"/>
          <w:ins w:id="4148"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7E697B56" w14:textId="77777777" w:rsidR="00E779E9" w:rsidRPr="00FD1AF1" w:rsidRDefault="00E779E9" w:rsidP="00C04E8D">
            <w:pPr>
              <w:rPr>
                <w:ins w:id="4149" w:author="Samuel Dent" w:date="2015-11-19T08:49:00Z"/>
              </w:rPr>
            </w:pPr>
            <w:ins w:id="4150" w:author="Samuel Dent" w:date="2015-11-19T08:49:00Z">
              <w:r w:rsidRPr="00FD1AF1">
                <w:t xml:space="preserve">Boiler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2FAD9930" w14:textId="77777777" w:rsidR="00E779E9" w:rsidRPr="00FD1AF1" w:rsidRDefault="00E779E9" w:rsidP="00C04E8D">
            <w:pPr>
              <w:jc w:val="center"/>
              <w:rPr>
                <w:ins w:id="4151" w:author="Samuel Dent" w:date="2015-11-19T08:49:00Z"/>
              </w:rPr>
            </w:pPr>
            <w:ins w:id="4152" w:author="Samuel Dent" w:date="2015-11-19T08:49:00Z">
              <w:r>
                <w:t>75% AFUE</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14:paraId="31DAA586" w14:textId="77777777" w:rsidR="00E779E9" w:rsidRDefault="00E779E9" w:rsidP="00C04E8D">
            <w:pPr>
              <w:jc w:val="center"/>
              <w:rPr>
                <w:ins w:id="4153" w:author="Samuel Dent" w:date="2015-11-19T08:49:00Z"/>
              </w:rPr>
            </w:pPr>
            <w:ins w:id="4154" w:author="Samuel Dent" w:date="2015-11-19T08:49:00Z">
              <w:r>
                <w:t>82% AFUE</w:t>
              </w:r>
            </w:ins>
          </w:p>
        </w:tc>
      </w:tr>
      <w:tr w:rsidR="00E779E9" w:rsidRPr="00FD1AF1" w14:paraId="55AEDD30" w14:textId="77777777" w:rsidTr="00C04E8D">
        <w:trPr>
          <w:trHeight w:val="127"/>
          <w:jc w:val="center"/>
          <w:ins w:id="4155"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020AC3F8" w14:textId="77777777" w:rsidR="00E779E9" w:rsidRPr="00FD1AF1" w:rsidRDefault="00E779E9" w:rsidP="00C04E8D">
            <w:pPr>
              <w:rPr>
                <w:ins w:id="4156" w:author="Samuel Dent" w:date="2015-11-19T08:49:00Z"/>
              </w:rPr>
            </w:pPr>
            <w:ins w:id="4157" w:author="Samuel Dent" w:date="2015-11-19T08:49:00Z">
              <w:r w:rsidRPr="00FD1AF1">
                <w:t>Furnace</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720CC32E" w14:textId="77777777" w:rsidR="00E779E9" w:rsidRPr="00FD1AF1" w:rsidRDefault="00E779E9" w:rsidP="00C04E8D">
            <w:pPr>
              <w:jc w:val="center"/>
              <w:rPr>
                <w:ins w:id="4158" w:author="Samuel Dent" w:date="2015-11-19T08:49:00Z"/>
              </w:rPr>
            </w:pPr>
            <w:ins w:id="4159" w:author="Samuel Dent" w:date="2015-11-19T08:49:00Z">
              <w:r>
                <w:t>75% AFUE</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Pr>
          <w:p w14:paraId="6EA89D7E" w14:textId="77777777" w:rsidR="00E779E9" w:rsidRDefault="00E779E9" w:rsidP="00C04E8D">
            <w:pPr>
              <w:jc w:val="center"/>
              <w:rPr>
                <w:ins w:id="4160" w:author="Samuel Dent" w:date="2015-11-19T08:49:00Z"/>
              </w:rPr>
            </w:pPr>
            <w:ins w:id="4161" w:author="Samuel Dent" w:date="2015-11-19T08:49:00Z">
              <w:r>
                <w:t>80% AFUE</w:t>
              </w:r>
            </w:ins>
          </w:p>
        </w:tc>
      </w:tr>
      <w:tr w:rsidR="00E779E9" w:rsidRPr="00FD1AF1" w14:paraId="009E3F1C" w14:textId="77777777" w:rsidTr="00C04E8D">
        <w:trPr>
          <w:trHeight w:val="217"/>
          <w:jc w:val="center"/>
          <w:ins w:id="4162"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3068625D" w14:textId="77777777" w:rsidR="00E779E9" w:rsidRPr="00FD1AF1" w:rsidRDefault="00E779E9" w:rsidP="00C04E8D">
            <w:pPr>
              <w:rPr>
                <w:ins w:id="4163" w:author="Samuel Dent" w:date="2015-11-19T08:49:00Z"/>
              </w:rPr>
            </w:pPr>
            <w:ins w:id="4164" w:author="Samuel Dent" w:date="2015-11-19T08:49:00Z">
              <w:r w:rsidRPr="00FD1AF1">
                <w:t>Ground Source Heat Pump</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2F926127" w14:textId="77777777" w:rsidR="00E779E9" w:rsidRPr="00FD1AF1" w:rsidRDefault="00E779E9" w:rsidP="00C04E8D">
            <w:pPr>
              <w:jc w:val="center"/>
              <w:rPr>
                <w:ins w:id="4165" w:author="Samuel Dent" w:date="2015-11-19T08:49:00Z"/>
              </w:rPr>
            </w:pPr>
            <w:ins w:id="4166" w:author="Samuel Dent" w:date="2015-11-19T08:49:00Z">
              <w:r>
                <w:t>10 SEER</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14:paraId="1DA5E711" w14:textId="77777777" w:rsidR="00E779E9" w:rsidRDefault="00E779E9" w:rsidP="00C04E8D">
            <w:pPr>
              <w:jc w:val="center"/>
              <w:rPr>
                <w:ins w:id="4167" w:author="Samuel Dent" w:date="2015-11-19T08:49:00Z"/>
              </w:rPr>
            </w:pPr>
            <w:ins w:id="4168" w:author="Samuel Dent" w:date="2015-11-19T08:49:00Z">
              <w:r>
                <w:t>13 SEER</w:t>
              </w:r>
            </w:ins>
          </w:p>
        </w:tc>
      </w:tr>
    </w:tbl>
    <w:p w14:paraId="51E7D708" w14:textId="77777777" w:rsidR="00E779E9" w:rsidRDefault="00E779E9" w:rsidP="00E779E9">
      <w:pPr>
        <w:pStyle w:val="ListParagraph"/>
        <w:spacing w:after="240"/>
        <w:ind w:left="2160"/>
        <w:rPr>
          <w:ins w:id="4169" w:author="Samuel Dent" w:date="2015-11-19T08:49:00Z"/>
          <w:rFonts w:cstheme="minorHAnsi"/>
        </w:rPr>
      </w:pPr>
    </w:p>
    <w:p w14:paraId="17CE4DC4" w14:textId="76B17B50" w:rsidR="008B03FB" w:rsidRPr="007E647F" w:rsidRDefault="008B03FB" w:rsidP="008B03FB">
      <w:pPr>
        <w:pStyle w:val="ListParagraph"/>
        <w:numPr>
          <w:ilvl w:val="2"/>
          <w:numId w:val="48"/>
        </w:numPr>
        <w:spacing w:after="240"/>
        <w:rPr>
          <w:ins w:id="4170" w:author="&quot;sdent&quot;" w:date="2016-01-20T07:04:00Z"/>
          <w:rFonts w:cstheme="minorHAnsi"/>
        </w:rPr>
      </w:pPr>
      <w:ins w:id="4171" w:author="&quot;sdent&quot;" w:date="2016-01-20T07:04:00Z">
        <w:r w:rsidRPr="008B03FB">
          <w:rPr>
            <w:rFonts w:cstheme="minorHAnsi"/>
          </w:rPr>
          <w:t xml:space="preserve">If the </w:t>
        </w:r>
        <w:r>
          <w:rPr>
            <w:rFonts w:cstheme="minorHAnsi"/>
          </w:rPr>
          <w:t>efficiency</w:t>
        </w:r>
        <w:r w:rsidRPr="008B03FB">
          <w:rPr>
            <w:rFonts w:cstheme="minorHAnsi"/>
          </w:rPr>
          <w:t xml:space="preserve"> of the existing unit is unknown, use assumptions in variable list below (</w:t>
        </w:r>
      </w:ins>
      <w:ins w:id="4172" w:author="&quot;sdent&quot;" w:date="2016-01-20T07:05:00Z">
        <w:r>
          <w:rPr>
            <w:rFonts w:cstheme="minorHAnsi"/>
          </w:rPr>
          <w:t>SEER, HSPF or AFUE exist</w:t>
        </w:r>
      </w:ins>
      <w:ins w:id="4173" w:author="&quot;sdent&quot;" w:date="2016-01-20T07:04:00Z">
        <w:r w:rsidRPr="007E647F">
          <w:rPr>
            <w:rFonts w:cstheme="minorHAnsi"/>
            <w:noProof/>
          </w:rPr>
          <w:t>).</w:t>
        </w:r>
      </w:ins>
    </w:p>
    <w:p w14:paraId="46314126" w14:textId="1DEB463C" w:rsidR="00E779E9" w:rsidRPr="00EC337A" w:rsidRDefault="00E779E9" w:rsidP="00E779E9">
      <w:pPr>
        <w:pStyle w:val="ListParagraph"/>
        <w:numPr>
          <w:ilvl w:val="2"/>
          <w:numId w:val="48"/>
        </w:numPr>
        <w:spacing w:after="240"/>
        <w:rPr>
          <w:ins w:id="4174" w:author="Samuel Dent" w:date="2015-11-19T08:49:00Z"/>
          <w:rFonts w:cstheme="minorHAnsi"/>
        </w:rPr>
      </w:pPr>
      <w:ins w:id="4175" w:author="Samuel Dent" w:date="2015-11-19T08:49:00Z">
        <w:r w:rsidRPr="00EC337A">
          <w:rPr>
            <w:rFonts w:cstheme="minorHAnsi"/>
          </w:rPr>
          <w:t>If the operational status</w:t>
        </w:r>
      </w:ins>
      <w:ins w:id="4176" w:author="&quot;sdent&quot;" w:date="2016-01-20T07:04:00Z">
        <w:r w:rsidR="008B03FB">
          <w:rPr>
            <w:rFonts w:cstheme="minorHAnsi"/>
          </w:rPr>
          <w:t xml:space="preserve"> or</w:t>
        </w:r>
      </w:ins>
      <w:ins w:id="4177" w:author="Samuel Dent" w:date="2015-11-19T08:49:00Z">
        <w:del w:id="4178" w:author="&quot;sdent&quot;" w:date="2016-01-20T07:04:00Z">
          <w:r w:rsidRPr="00EC337A" w:rsidDel="008B03FB">
            <w:rPr>
              <w:rFonts w:cstheme="minorHAnsi"/>
            </w:rPr>
            <w:delText>,</w:delText>
          </w:r>
        </w:del>
        <w:r w:rsidRPr="00EC337A">
          <w:rPr>
            <w:rFonts w:cstheme="minorHAnsi"/>
          </w:rPr>
          <w:t xml:space="preserve"> repair cost </w:t>
        </w:r>
        <w:del w:id="4179" w:author="&quot;sdent&quot;" w:date="2016-01-20T07:04:00Z">
          <w:r w:rsidRPr="00EC337A" w:rsidDel="008B03FB">
            <w:rPr>
              <w:rFonts w:cstheme="minorHAnsi"/>
            </w:rPr>
            <w:delText xml:space="preserve">or </w:delText>
          </w:r>
          <w:r w:rsidDel="008B03FB">
            <w:rPr>
              <w:rFonts w:cstheme="minorHAnsi"/>
            </w:rPr>
            <w:delText>efficiency</w:delText>
          </w:r>
          <w:r w:rsidRPr="00EC337A" w:rsidDel="008B03FB">
            <w:rPr>
              <w:rFonts w:cstheme="minorHAnsi"/>
            </w:rPr>
            <w:delText xml:space="preserve"> </w:delText>
          </w:r>
        </w:del>
        <w:r w:rsidRPr="00EC337A">
          <w:rPr>
            <w:rFonts w:cstheme="minorHAnsi"/>
          </w:rPr>
          <w:t>of the existing unit is unknown</w:t>
        </w:r>
      </w:ins>
      <w:ins w:id="4180" w:author="Samuel Dent" w:date="2015-12-11T05:57:00Z">
        <w:r w:rsidRPr="00D00A24">
          <w:rPr>
            <w:rFonts w:cstheme="minorHAnsi"/>
          </w:rPr>
          <w:t xml:space="preserve"> </w:t>
        </w:r>
        <w:r>
          <w:rPr>
            <w:rFonts w:cstheme="minorHAnsi"/>
          </w:rPr>
          <w:t>use time of sale assumptions</w:t>
        </w:r>
        <w:r w:rsidRPr="00EC337A">
          <w:rPr>
            <w:rFonts w:cstheme="minorHAnsi"/>
          </w:rPr>
          <w:t>.</w:t>
        </w:r>
      </w:ins>
    </w:p>
    <w:p w14:paraId="6A9D1BAE" w14:textId="77777777" w:rsidR="00E779E9" w:rsidRPr="00FD1AF1" w:rsidDel="0019783A" w:rsidRDefault="00E779E9">
      <w:pPr>
        <w:spacing w:after="240"/>
        <w:ind w:left="1440"/>
        <w:contextualSpacing/>
        <w:rPr>
          <w:del w:id="4181" w:author="Samuel Dent" w:date="2015-11-19T08:50:00Z"/>
          <w:rFonts w:cstheme="minorHAnsi"/>
        </w:rPr>
        <w:pPrChange w:id="4182" w:author="Samuel Dent" w:date="2015-11-19T08:50:00Z">
          <w:pPr>
            <w:numPr>
              <w:ilvl w:val="1"/>
              <w:numId w:val="1"/>
            </w:numPr>
            <w:spacing w:after="240"/>
            <w:ind w:left="576" w:hanging="576"/>
            <w:contextualSpacing/>
          </w:pPr>
        </w:pPrChange>
      </w:pPr>
    </w:p>
    <w:p w14:paraId="283BC9FD" w14:textId="77777777" w:rsidR="00E779E9" w:rsidRPr="00FD1AF1" w:rsidDel="0019783A" w:rsidRDefault="00E779E9" w:rsidP="00E779E9">
      <w:pPr>
        <w:numPr>
          <w:ilvl w:val="1"/>
          <w:numId w:val="1"/>
        </w:numPr>
        <w:spacing w:after="240"/>
        <w:contextualSpacing/>
        <w:rPr>
          <w:del w:id="4183" w:author="Samuel Dent" w:date="2015-11-19T08:49:00Z"/>
          <w:rFonts w:cstheme="minorHAnsi"/>
        </w:rPr>
      </w:pPr>
      <w:del w:id="4184" w:author="Samuel Dent" w:date="2015-11-19T08:49:00Z">
        <w:r w:rsidRPr="00FD1AF1" w:rsidDel="0019783A">
          <w:rPr>
            <w:rFonts w:cstheme="minorHAnsi"/>
          </w:rPr>
          <w:delText>The definitions for when an installation can be claimed as an early replacement are provided below. Note if one system (heating or cooling) has failed or does not meet the criteria below but the other system does, then the appropriate new baseline replacement should be used for the unit not meeting early replacement criteria and the existing system efficiency for the unit that does should be used in the algorithm:</w:delText>
        </w:r>
      </w:del>
    </w:p>
    <w:tbl>
      <w:tblPr>
        <w:tblW w:w="7398" w:type="dxa"/>
        <w:jc w:val="center"/>
        <w:tblCellMar>
          <w:left w:w="0" w:type="dxa"/>
          <w:right w:w="0" w:type="dxa"/>
        </w:tblCellMar>
        <w:tblLook w:val="04A0" w:firstRow="1" w:lastRow="0" w:firstColumn="1" w:lastColumn="0" w:noHBand="0" w:noVBand="1"/>
      </w:tblPr>
      <w:tblGrid>
        <w:gridCol w:w="2718"/>
        <w:gridCol w:w="4680"/>
      </w:tblGrid>
      <w:tr w:rsidR="00E779E9" w:rsidRPr="00FD1AF1" w:rsidDel="0019783A" w14:paraId="4A6B5591" w14:textId="77777777" w:rsidTr="00C04E8D">
        <w:trPr>
          <w:trHeight w:val="541"/>
          <w:jc w:val="center"/>
          <w:del w:id="4185"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18C0B858" w14:textId="77777777" w:rsidR="00E779E9" w:rsidRPr="00FD1AF1" w:rsidDel="0019783A" w:rsidRDefault="00E779E9" w:rsidP="00C04E8D">
            <w:pPr>
              <w:jc w:val="center"/>
              <w:rPr>
                <w:del w:id="4186" w:author="Samuel Dent" w:date="2015-11-19T08:49:00Z"/>
                <w:b/>
                <w:color w:val="FFFFFF" w:themeColor="background1"/>
              </w:rPr>
            </w:pPr>
            <w:del w:id="4187" w:author="Samuel Dent" w:date="2015-11-19T08:49:00Z">
              <w:r w:rsidRPr="00FD1AF1" w:rsidDel="0019783A">
                <w:rPr>
                  <w:b/>
                  <w:color w:val="FFFFFF" w:themeColor="background1"/>
                </w:rPr>
                <w:delText>Existing System</w:delText>
              </w:r>
            </w:del>
          </w:p>
        </w:tc>
        <w:tc>
          <w:tcPr>
            <w:tcW w:w="468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346CBBBF" w14:textId="77777777" w:rsidR="00E779E9" w:rsidRPr="00FD1AF1" w:rsidDel="0019783A" w:rsidRDefault="00E779E9" w:rsidP="00C04E8D">
            <w:pPr>
              <w:jc w:val="center"/>
              <w:rPr>
                <w:del w:id="4188" w:author="Samuel Dent" w:date="2015-11-19T08:49:00Z"/>
                <w:b/>
                <w:color w:val="FFFFFF" w:themeColor="background1"/>
              </w:rPr>
            </w:pPr>
            <w:del w:id="4189" w:author="Samuel Dent" w:date="2015-11-19T08:49:00Z">
              <w:r w:rsidRPr="00FD1AF1" w:rsidDel="0019783A">
                <w:rPr>
                  <w:b/>
                  <w:color w:val="FFFFFF" w:themeColor="background1"/>
                </w:rPr>
                <w:delText>Early Replacement Criteria</w:delText>
              </w:r>
            </w:del>
          </w:p>
        </w:tc>
      </w:tr>
      <w:tr w:rsidR="00E779E9" w:rsidRPr="00FD1AF1" w:rsidDel="0019783A" w14:paraId="1E47923F" w14:textId="77777777" w:rsidTr="00C04E8D">
        <w:trPr>
          <w:trHeight w:val="73"/>
          <w:jc w:val="center"/>
          <w:del w:id="4190"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12BE8AF3" w14:textId="77777777" w:rsidR="00E779E9" w:rsidRPr="00FD1AF1" w:rsidDel="0019783A" w:rsidRDefault="00E779E9" w:rsidP="00C04E8D">
            <w:pPr>
              <w:rPr>
                <w:del w:id="4191" w:author="Samuel Dent" w:date="2015-11-19T08:49:00Z"/>
              </w:rPr>
            </w:pPr>
            <w:del w:id="4192" w:author="Samuel Dent" w:date="2015-11-19T08:49:00Z">
              <w:r w:rsidRPr="00FD1AF1" w:rsidDel="0019783A">
                <w:delText xml:space="preserve">Air Source Heat Pump </w:delText>
              </w:r>
            </w:del>
          </w:p>
        </w:tc>
        <w:tc>
          <w:tcPr>
            <w:tcW w:w="4680"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32E535A4" w14:textId="77777777" w:rsidR="00E779E9" w:rsidRPr="00FD1AF1" w:rsidDel="0019783A" w:rsidRDefault="00E779E9" w:rsidP="00C04E8D">
            <w:pPr>
              <w:rPr>
                <w:del w:id="4193" w:author="Samuel Dent" w:date="2015-11-19T08:49:00Z"/>
              </w:rPr>
            </w:pPr>
            <w:del w:id="4194" w:author="Samuel Dent" w:date="2015-11-19T08:49:00Z">
              <w:r w:rsidRPr="00FD1AF1" w:rsidDel="0019783A">
                <w:delText>SEER &lt;=10 and cost of any repairs &lt;$249 per ton</w:delText>
              </w:r>
            </w:del>
          </w:p>
        </w:tc>
      </w:tr>
      <w:tr w:rsidR="00E779E9" w:rsidRPr="00FD1AF1" w:rsidDel="0019783A" w14:paraId="5BF26F73" w14:textId="77777777" w:rsidTr="00C04E8D">
        <w:trPr>
          <w:trHeight w:val="163"/>
          <w:jc w:val="center"/>
          <w:del w:id="4195"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3AC2412C" w14:textId="77777777" w:rsidR="00E779E9" w:rsidRPr="00FD1AF1" w:rsidDel="0019783A" w:rsidRDefault="00E779E9" w:rsidP="00C04E8D">
            <w:pPr>
              <w:rPr>
                <w:del w:id="4196" w:author="Samuel Dent" w:date="2015-11-19T08:49:00Z"/>
              </w:rPr>
            </w:pPr>
            <w:del w:id="4197" w:author="Samuel Dent" w:date="2015-11-19T08:49:00Z">
              <w:r w:rsidRPr="00FD1AF1" w:rsidDel="0019783A">
                <w:delText>Central Air Conditioner</w:delText>
              </w:r>
            </w:del>
          </w:p>
        </w:tc>
        <w:tc>
          <w:tcPr>
            <w:tcW w:w="468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494AF6FF" w14:textId="77777777" w:rsidR="00E779E9" w:rsidRPr="00FD1AF1" w:rsidDel="0019783A" w:rsidRDefault="00E779E9" w:rsidP="00C04E8D">
            <w:pPr>
              <w:rPr>
                <w:del w:id="4198" w:author="Samuel Dent" w:date="2015-11-19T08:49:00Z"/>
              </w:rPr>
            </w:pPr>
            <w:del w:id="4199" w:author="Samuel Dent" w:date="2015-11-19T08:49:00Z">
              <w:r w:rsidRPr="00FD1AF1" w:rsidDel="0019783A">
                <w:delText>SEER &lt;=10 and cost of any repairs &lt;$190 per ton</w:delText>
              </w:r>
            </w:del>
          </w:p>
        </w:tc>
      </w:tr>
      <w:tr w:rsidR="00E779E9" w:rsidRPr="00FD1AF1" w:rsidDel="0019783A" w14:paraId="79A6C6C4" w14:textId="77777777" w:rsidTr="00C04E8D">
        <w:trPr>
          <w:trHeight w:val="145"/>
          <w:jc w:val="center"/>
          <w:del w:id="4200"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7EAA6E4F" w14:textId="77777777" w:rsidR="00E779E9" w:rsidRPr="00FD1AF1" w:rsidDel="0019783A" w:rsidRDefault="00E779E9" w:rsidP="00C04E8D">
            <w:pPr>
              <w:rPr>
                <w:del w:id="4201" w:author="Samuel Dent" w:date="2015-11-19T08:49:00Z"/>
              </w:rPr>
            </w:pPr>
            <w:del w:id="4202" w:author="Samuel Dent" w:date="2015-11-19T08:49:00Z">
              <w:r w:rsidRPr="00FD1AF1" w:rsidDel="0019783A">
                <w:delText xml:space="preserve">Boiler </w:delText>
              </w:r>
            </w:del>
          </w:p>
        </w:tc>
        <w:tc>
          <w:tcPr>
            <w:tcW w:w="4680"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6B56BD3D" w14:textId="77777777" w:rsidR="00E779E9" w:rsidRPr="00FD1AF1" w:rsidDel="0019783A" w:rsidRDefault="00E779E9" w:rsidP="00C04E8D">
            <w:pPr>
              <w:rPr>
                <w:del w:id="4203" w:author="Samuel Dent" w:date="2015-11-19T08:49:00Z"/>
              </w:rPr>
            </w:pPr>
            <w:del w:id="4204" w:author="Samuel Dent" w:date="2015-11-19T08:49:00Z">
              <w:r w:rsidRPr="00FD1AF1" w:rsidDel="0019783A">
                <w:delText>AFUE &lt;= 75% and cost of any repairs &lt;$709</w:delText>
              </w:r>
            </w:del>
          </w:p>
        </w:tc>
      </w:tr>
      <w:tr w:rsidR="00E779E9" w:rsidRPr="00FD1AF1" w:rsidDel="0019783A" w14:paraId="72949E55" w14:textId="77777777" w:rsidTr="00C04E8D">
        <w:trPr>
          <w:trHeight w:val="127"/>
          <w:jc w:val="center"/>
          <w:del w:id="4205"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0E2445EA" w14:textId="77777777" w:rsidR="00E779E9" w:rsidRPr="00FD1AF1" w:rsidDel="0019783A" w:rsidRDefault="00E779E9" w:rsidP="00C04E8D">
            <w:pPr>
              <w:rPr>
                <w:del w:id="4206" w:author="Samuel Dent" w:date="2015-11-19T08:49:00Z"/>
              </w:rPr>
            </w:pPr>
            <w:del w:id="4207" w:author="Samuel Dent" w:date="2015-11-19T08:49:00Z">
              <w:r w:rsidRPr="00FD1AF1" w:rsidDel="0019783A">
                <w:delText>Furnace</w:delText>
              </w:r>
            </w:del>
          </w:p>
        </w:tc>
        <w:tc>
          <w:tcPr>
            <w:tcW w:w="468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209AED76" w14:textId="77777777" w:rsidR="00E779E9" w:rsidRPr="00FD1AF1" w:rsidDel="0019783A" w:rsidRDefault="00E779E9" w:rsidP="00C04E8D">
            <w:pPr>
              <w:rPr>
                <w:del w:id="4208" w:author="Samuel Dent" w:date="2015-11-19T08:49:00Z"/>
              </w:rPr>
            </w:pPr>
            <w:del w:id="4209" w:author="Samuel Dent" w:date="2015-11-19T08:49:00Z">
              <w:r w:rsidRPr="00FD1AF1" w:rsidDel="0019783A">
                <w:delText>AFUE &lt;= 75% and cost of any repairs &lt;$528</w:delText>
              </w:r>
            </w:del>
          </w:p>
        </w:tc>
      </w:tr>
      <w:tr w:rsidR="00E779E9" w:rsidRPr="00FD1AF1" w:rsidDel="0019783A" w14:paraId="613192E1" w14:textId="77777777" w:rsidTr="00C04E8D">
        <w:trPr>
          <w:trHeight w:val="217"/>
          <w:jc w:val="center"/>
          <w:del w:id="4210"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4A8B143F" w14:textId="77777777" w:rsidR="00E779E9" w:rsidRPr="00FD1AF1" w:rsidDel="0019783A" w:rsidRDefault="00E779E9" w:rsidP="00C04E8D">
            <w:pPr>
              <w:rPr>
                <w:del w:id="4211" w:author="Samuel Dent" w:date="2015-11-19T08:49:00Z"/>
              </w:rPr>
            </w:pPr>
            <w:del w:id="4212" w:author="Samuel Dent" w:date="2015-11-19T08:49:00Z">
              <w:r w:rsidRPr="00FD1AF1" w:rsidDel="0019783A">
                <w:delText>Ground Source Heat Pump</w:delText>
              </w:r>
            </w:del>
          </w:p>
        </w:tc>
        <w:tc>
          <w:tcPr>
            <w:tcW w:w="4680"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549487FB" w14:textId="77777777" w:rsidR="00E779E9" w:rsidRPr="00FD1AF1" w:rsidDel="0019783A" w:rsidRDefault="00E779E9" w:rsidP="00C04E8D">
            <w:pPr>
              <w:rPr>
                <w:del w:id="4213" w:author="Samuel Dent" w:date="2015-11-19T08:49:00Z"/>
              </w:rPr>
            </w:pPr>
            <w:del w:id="4214" w:author="Samuel Dent" w:date="2015-11-19T08:49:00Z">
              <w:r w:rsidRPr="00FD1AF1" w:rsidDel="0019783A">
                <w:delText>SEER &lt;=10 and cost of any repairs &lt;$249 per ton</w:delText>
              </w:r>
            </w:del>
          </w:p>
        </w:tc>
      </w:tr>
    </w:tbl>
    <w:p w14:paraId="45DCB4C1" w14:textId="77777777" w:rsidR="00E779E9" w:rsidRPr="00FD1AF1" w:rsidDel="0019783A" w:rsidRDefault="00E779E9" w:rsidP="00E779E9">
      <w:pPr>
        <w:rPr>
          <w:del w:id="4215" w:author="Samuel Dent" w:date="2015-11-19T08:49:00Z"/>
          <w:rFonts w:cstheme="minorHAnsi"/>
        </w:rPr>
      </w:pPr>
    </w:p>
    <w:p w14:paraId="3F0F22FC" w14:textId="77777777" w:rsidR="00E779E9" w:rsidRPr="00FD1AF1" w:rsidDel="0019783A" w:rsidRDefault="00E779E9" w:rsidP="00E779E9">
      <w:pPr>
        <w:rPr>
          <w:del w:id="4216" w:author="Samuel Dent" w:date="2015-11-19T08:50:00Z"/>
          <w:rFonts w:cstheme="minorHAnsi"/>
        </w:rPr>
      </w:pPr>
    </w:p>
    <w:p w14:paraId="42BDF357" w14:textId="77777777" w:rsidR="00E779E9" w:rsidRPr="00FD1AF1" w:rsidDel="0019783A" w:rsidRDefault="00E779E9" w:rsidP="00E779E9">
      <w:pPr>
        <w:rPr>
          <w:del w:id="4217" w:author="Samuel Dent" w:date="2015-11-19T08:50:00Z"/>
          <w:rFonts w:cstheme="minorHAnsi"/>
        </w:rPr>
      </w:pPr>
    </w:p>
    <w:p w14:paraId="0C2D29A0" w14:textId="77777777" w:rsidR="00E779E9" w:rsidRPr="00FD1AF1" w:rsidDel="0019783A" w:rsidRDefault="00E779E9" w:rsidP="00E779E9">
      <w:pPr>
        <w:rPr>
          <w:rFonts w:cstheme="minorHAnsi"/>
        </w:rPr>
      </w:pPr>
      <w:moveFromRangeStart w:id="4218" w:author="Samuel Dent" w:date="2015-11-19T08:50:00Z" w:name="move435686375"/>
    </w:p>
    <w:p w14:paraId="3BA28A82" w14:textId="77777777" w:rsidR="00E779E9" w:rsidRPr="00FD1AF1" w:rsidDel="00D00A24" w:rsidRDefault="00E779E9" w:rsidP="00E779E9">
      <w:pPr>
        <w:rPr>
          <w:del w:id="4219" w:author="Samuel Dent" w:date="2015-12-11T05:57:00Z"/>
          <w:rFonts w:cstheme="minorHAnsi"/>
        </w:rPr>
      </w:pPr>
      <w:moveFrom w:id="4220" w:author="Samuel Dent" w:date="2015-11-19T08:50:00Z">
        <w:r w:rsidRPr="00FD1AF1" w:rsidDel="0019783A">
          <w:rPr>
            <w:rFonts w:cstheme="minorHAnsi"/>
          </w:rPr>
          <w:br w:type="page"/>
        </w:r>
      </w:moveFrom>
    </w:p>
    <w:p w14:paraId="65A87D95" w14:textId="77777777" w:rsidR="00E779E9" w:rsidRPr="00FD1AF1" w:rsidDel="00D00A24" w:rsidRDefault="00E779E9">
      <w:pPr>
        <w:widowControl/>
        <w:spacing w:after="200" w:line="276" w:lineRule="auto"/>
        <w:jc w:val="left"/>
        <w:rPr>
          <w:del w:id="4221" w:author="Samuel Dent" w:date="2015-12-11T05:57:00Z"/>
          <w:rFonts w:cstheme="minorHAnsi"/>
        </w:rPr>
        <w:pPrChange w:id="4222" w:author="Samuel Dent" w:date="2015-12-11T05:57:00Z">
          <w:pPr/>
        </w:pPrChange>
      </w:pPr>
      <w:moveFrom w:id="4223" w:author="Samuel Dent" w:date="2015-11-19T08:50:00Z">
        <w:del w:id="4224" w:author="Samuel Dent" w:date="2015-12-11T05:57:00Z">
          <w:r w:rsidRPr="00FD1AF1" w:rsidDel="00D00A24">
            <w:rPr>
              <w:rFonts w:cstheme="minorHAnsi"/>
            </w:rPr>
            <w:delText xml:space="preserve">The ENERGY STAR efficiency standards are </w:delText>
          </w:r>
        </w:del>
        <w:del w:id="4225" w:author="Samuel Dent" w:date="2015-11-19T08:50:00Z">
          <w:r w:rsidRPr="00FD1AF1" w:rsidDel="0019783A">
            <w:rPr>
              <w:rFonts w:cstheme="minorHAnsi"/>
            </w:rPr>
            <w:delText>p</w:delText>
          </w:r>
        </w:del>
        <w:del w:id="4226" w:author="Samuel Dent" w:date="2015-12-11T05:57:00Z">
          <w:r w:rsidRPr="00FD1AF1" w:rsidDel="00D00A24">
            <w:rPr>
              <w:rFonts w:cstheme="minorHAnsi"/>
            </w:rPr>
            <w:delText xml:space="preserve">resented below. </w:delText>
          </w:r>
        </w:del>
      </w:moveFrom>
    </w:p>
    <w:tbl>
      <w:tblPr>
        <w:tblW w:w="4860" w:type="dxa"/>
        <w:jc w:val="center"/>
        <w:tblLook w:val="04A0" w:firstRow="1" w:lastRow="0" w:firstColumn="1" w:lastColumn="0" w:noHBand="0" w:noVBand="1"/>
      </w:tblPr>
      <w:tblGrid>
        <w:gridCol w:w="2700"/>
        <w:gridCol w:w="1080"/>
        <w:gridCol w:w="1080"/>
      </w:tblGrid>
      <w:tr w:rsidR="00E779E9" w:rsidRPr="00FD1AF1" w:rsidDel="00D00A24" w14:paraId="2B9E92B6" w14:textId="77777777" w:rsidTr="00C04E8D">
        <w:trPr>
          <w:trHeight w:val="255"/>
          <w:jc w:val="center"/>
          <w:del w:id="4227" w:author="Samuel Dent" w:date="2015-12-11T05:57:00Z"/>
        </w:trPr>
        <w:tc>
          <w:tcPr>
            <w:tcW w:w="4860" w:type="dxa"/>
            <w:gridSpan w:val="3"/>
            <w:noWrap/>
            <w:vAlign w:val="bottom"/>
            <w:hideMark/>
          </w:tcPr>
          <w:p w14:paraId="0BE6AD9A" w14:textId="77777777" w:rsidR="00E779E9" w:rsidRPr="00FD1AF1" w:rsidDel="00D00A24" w:rsidRDefault="00E779E9">
            <w:pPr>
              <w:widowControl/>
              <w:spacing w:after="200" w:line="276" w:lineRule="auto"/>
              <w:jc w:val="left"/>
              <w:rPr>
                <w:del w:id="4228" w:author="Samuel Dent" w:date="2015-12-11T05:57:00Z"/>
              </w:rPr>
              <w:pPrChange w:id="4229" w:author="Samuel Dent" w:date="2015-12-11T05:57:00Z">
                <w:pPr/>
              </w:pPrChange>
            </w:pPr>
            <w:moveFrom w:id="4230" w:author="Samuel Dent" w:date="2015-11-19T08:50:00Z">
              <w:del w:id="4231" w:author="Samuel Dent" w:date="2015-12-11T05:57:00Z">
                <w:r w:rsidRPr="00FD1AF1" w:rsidDel="00D00A24">
                  <w:delText>ENERGY STAR Requirements (Effective January 1, 2012)</w:delText>
                </w:r>
              </w:del>
            </w:moveFrom>
          </w:p>
        </w:tc>
      </w:tr>
      <w:tr w:rsidR="00E779E9" w:rsidRPr="00FD1AF1" w:rsidDel="00D00A24" w14:paraId="35EC8616" w14:textId="77777777" w:rsidTr="00C04E8D">
        <w:trPr>
          <w:trHeight w:val="70"/>
          <w:jc w:val="center"/>
          <w:del w:id="4232" w:author="Samuel Dent" w:date="2015-12-11T05:57:00Z"/>
        </w:trPr>
        <w:tc>
          <w:tcPr>
            <w:tcW w:w="270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7D6F1892" w14:textId="77777777" w:rsidR="00E779E9" w:rsidRPr="00FD1AF1" w:rsidDel="00D00A24" w:rsidRDefault="00E779E9">
            <w:pPr>
              <w:widowControl/>
              <w:spacing w:after="200" w:line="276" w:lineRule="auto"/>
              <w:jc w:val="left"/>
              <w:rPr>
                <w:del w:id="4233" w:author="Samuel Dent" w:date="2015-12-11T05:57:00Z"/>
                <w:b/>
                <w:color w:val="FFFFFF" w:themeColor="background1"/>
              </w:rPr>
              <w:pPrChange w:id="4234" w:author="Samuel Dent" w:date="2015-12-11T05:57:00Z">
                <w:pPr>
                  <w:jc w:val="center"/>
                </w:pPr>
              </w:pPrChange>
            </w:pPr>
            <w:moveFrom w:id="4235" w:author="Samuel Dent" w:date="2015-11-19T08:50:00Z">
              <w:del w:id="4236" w:author="Samuel Dent" w:date="2015-12-11T05:57:00Z">
                <w:r w:rsidRPr="00FD1AF1" w:rsidDel="00D00A24">
                  <w:rPr>
                    <w:b/>
                    <w:color w:val="FFFFFF" w:themeColor="background1"/>
                  </w:rPr>
                  <w:delText>Product Type</w:delText>
                </w:r>
              </w:del>
            </w:moveFrom>
          </w:p>
        </w:tc>
        <w:tc>
          <w:tcPr>
            <w:tcW w:w="108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2A0E8BAE" w14:textId="77777777" w:rsidR="00E779E9" w:rsidRPr="00FD1AF1" w:rsidDel="00D00A24" w:rsidRDefault="00E779E9">
            <w:pPr>
              <w:widowControl/>
              <w:spacing w:after="200" w:line="276" w:lineRule="auto"/>
              <w:jc w:val="left"/>
              <w:rPr>
                <w:del w:id="4237" w:author="Samuel Dent" w:date="2015-12-11T05:57:00Z"/>
                <w:b/>
                <w:color w:val="FFFFFF" w:themeColor="background1"/>
              </w:rPr>
              <w:pPrChange w:id="4238" w:author="Samuel Dent" w:date="2015-12-11T05:57:00Z">
                <w:pPr>
                  <w:jc w:val="center"/>
                </w:pPr>
              </w:pPrChange>
            </w:pPr>
            <w:moveFrom w:id="4239" w:author="Samuel Dent" w:date="2015-11-19T08:50:00Z">
              <w:del w:id="4240" w:author="Samuel Dent" w:date="2015-12-11T05:57:00Z">
                <w:r w:rsidRPr="00FD1AF1" w:rsidDel="00D00A24">
                  <w:rPr>
                    <w:b/>
                    <w:color w:val="FFFFFF" w:themeColor="background1"/>
                  </w:rPr>
                  <w:delText>Cooling EER</w:delText>
                </w:r>
              </w:del>
            </w:moveFrom>
          </w:p>
        </w:tc>
        <w:tc>
          <w:tcPr>
            <w:tcW w:w="108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0B1168C2" w14:textId="77777777" w:rsidR="00E779E9" w:rsidRPr="00FD1AF1" w:rsidDel="00D00A24" w:rsidRDefault="00E779E9">
            <w:pPr>
              <w:widowControl/>
              <w:spacing w:after="200" w:line="276" w:lineRule="auto"/>
              <w:jc w:val="left"/>
              <w:rPr>
                <w:del w:id="4241" w:author="Samuel Dent" w:date="2015-12-11T05:57:00Z"/>
                <w:b/>
                <w:color w:val="FFFFFF" w:themeColor="background1"/>
              </w:rPr>
              <w:pPrChange w:id="4242" w:author="Samuel Dent" w:date="2015-12-11T05:57:00Z">
                <w:pPr>
                  <w:jc w:val="center"/>
                </w:pPr>
              </w:pPrChange>
            </w:pPr>
            <w:moveFrom w:id="4243" w:author="Samuel Dent" w:date="2015-11-19T08:50:00Z">
              <w:del w:id="4244" w:author="Samuel Dent" w:date="2015-12-11T05:57:00Z">
                <w:r w:rsidRPr="00FD1AF1" w:rsidDel="00D00A24">
                  <w:rPr>
                    <w:b/>
                    <w:color w:val="FFFFFF" w:themeColor="background1"/>
                  </w:rPr>
                  <w:delText>Heating COP</w:delText>
                </w:r>
              </w:del>
            </w:moveFrom>
          </w:p>
        </w:tc>
      </w:tr>
      <w:tr w:rsidR="00E779E9" w:rsidRPr="00FD1AF1" w:rsidDel="00D00A24" w14:paraId="4387B6EF" w14:textId="77777777" w:rsidTr="00C04E8D">
        <w:trPr>
          <w:trHeight w:val="70"/>
          <w:jc w:val="center"/>
          <w:del w:id="4245" w:author="Samuel Dent" w:date="2015-12-11T05:57:00Z"/>
        </w:trPr>
        <w:tc>
          <w:tcPr>
            <w:tcW w:w="4860" w:type="dxa"/>
            <w:gridSpan w:val="3"/>
            <w:tcBorders>
              <w:top w:val="single" w:sz="4" w:space="0" w:color="auto"/>
              <w:left w:val="single" w:sz="4" w:space="0" w:color="auto"/>
              <w:bottom w:val="single" w:sz="4" w:space="0" w:color="auto"/>
              <w:right w:val="single" w:sz="4" w:space="0" w:color="000000"/>
            </w:tcBorders>
            <w:shd w:val="clear" w:color="auto" w:fill="7F7F7F" w:themeFill="text1" w:themeFillTint="80"/>
            <w:noWrap/>
            <w:vAlign w:val="center"/>
            <w:hideMark/>
          </w:tcPr>
          <w:p w14:paraId="4DE0C8E4" w14:textId="77777777" w:rsidR="00E779E9" w:rsidRPr="00FD1AF1" w:rsidDel="00D00A24" w:rsidRDefault="00E779E9">
            <w:pPr>
              <w:widowControl/>
              <w:spacing w:after="200" w:line="276" w:lineRule="auto"/>
              <w:jc w:val="left"/>
              <w:rPr>
                <w:del w:id="4246" w:author="Samuel Dent" w:date="2015-12-11T05:57:00Z"/>
                <w:b/>
                <w:color w:val="FFFFFF" w:themeColor="background1"/>
              </w:rPr>
              <w:pPrChange w:id="4247" w:author="Samuel Dent" w:date="2015-12-11T05:57:00Z">
                <w:pPr>
                  <w:jc w:val="center"/>
                </w:pPr>
              </w:pPrChange>
            </w:pPr>
            <w:moveFrom w:id="4248" w:author="Samuel Dent" w:date="2015-11-19T08:50:00Z">
              <w:del w:id="4249" w:author="Samuel Dent" w:date="2015-12-11T05:57:00Z">
                <w:r w:rsidRPr="00FD1AF1" w:rsidDel="00D00A24">
                  <w:rPr>
                    <w:b/>
                    <w:color w:val="FFFFFF" w:themeColor="background1"/>
                  </w:rPr>
                  <w:delText>Water-to-air</w:delText>
                </w:r>
              </w:del>
            </w:moveFrom>
          </w:p>
        </w:tc>
      </w:tr>
      <w:tr w:rsidR="00E779E9" w:rsidRPr="00FD1AF1" w:rsidDel="00D00A24" w14:paraId="578454DB" w14:textId="77777777" w:rsidTr="00C04E8D">
        <w:trPr>
          <w:trHeight w:val="70"/>
          <w:jc w:val="center"/>
          <w:del w:id="4250" w:author="Samuel Dent" w:date="2015-12-11T05:57:00Z"/>
        </w:trPr>
        <w:tc>
          <w:tcPr>
            <w:tcW w:w="2700" w:type="dxa"/>
            <w:tcBorders>
              <w:top w:val="nil"/>
              <w:left w:val="single" w:sz="4" w:space="0" w:color="auto"/>
              <w:bottom w:val="single" w:sz="4" w:space="0" w:color="auto"/>
              <w:right w:val="single" w:sz="4" w:space="0" w:color="auto"/>
            </w:tcBorders>
            <w:noWrap/>
            <w:vAlign w:val="bottom"/>
            <w:hideMark/>
          </w:tcPr>
          <w:p w14:paraId="4881BC13" w14:textId="77777777" w:rsidR="00E779E9" w:rsidRPr="00FD1AF1" w:rsidDel="00D00A24" w:rsidRDefault="00E779E9">
            <w:pPr>
              <w:widowControl/>
              <w:spacing w:after="200" w:line="276" w:lineRule="auto"/>
              <w:jc w:val="left"/>
              <w:rPr>
                <w:del w:id="4251" w:author="Samuel Dent" w:date="2015-12-11T05:57:00Z"/>
              </w:rPr>
              <w:pPrChange w:id="4252" w:author="Samuel Dent" w:date="2015-12-11T05:57:00Z">
                <w:pPr/>
              </w:pPrChange>
            </w:pPr>
            <w:moveFrom w:id="4253" w:author="Samuel Dent" w:date="2015-11-19T08:50:00Z">
              <w:del w:id="4254" w:author="Samuel Dent" w:date="2015-12-11T05:57:00Z">
                <w:r w:rsidRPr="00FD1AF1" w:rsidDel="00D00A24">
                  <w:delText>Closed Loop</w:delText>
                </w:r>
              </w:del>
            </w:moveFrom>
          </w:p>
        </w:tc>
        <w:tc>
          <w:tcPr>
            <w:tcW w:w="1080" w:type="dxa"/>
            <w:tcBorders>
              <w:top w:val="nil"/>
              <w:left w:val="nil"/>
              <w:bottom w:val="single" w:sz="4" w:space="0" w:color="auto"/>
              <w:right w:val="single" w:sz="4" w:space="0" w:color="auto"/>
            </w:tcBorders>
            <w:noWrap/>
            <w:vAlign w:val="bottom"/>
            <w:hideMark/>
          </w:tcPr>
          <w:p w14:paraId="34190928" w14:textId="77777777" w:rsidR="00E779E9" w:rsidRPr="00FD1AF1" w:rsidDel="00D00A24" w:rsidRDefault="00E779E9">
            <w:pPr>
              <w:widowControl/>
              <w:spacing w:after="200" w:line="276" w:lineRule="auto"/>
              <w:jc w:val="left"/>
              <w:rPr>
                <w:del w:id="4255" w:author="Samuel Dent" w:date="2015-12-11T05:57:00Z"/>
              </w:rPr>
              <w:pPrChange w:id="4256" w:author="Samuel Dent" w:date="2015-12-11T05:57:00Z">
                <w:pPr/>
              </w:pPrChange>
            </w:pPr>
            <w:moveFrom w:id="4257" w:author="Samuel Dent" w:date="2015-11-19T08:50:00Z">
              <w:del w:id="4258" w:author="Samuel Dent" w:date="2015-12-11T05:57:00Z">
                <w:r w:rsidRPr="00FD1AF1" w:rsidDel="00D00A24">
                  <w:delText>17.1</w:delText>
                </w:r>
              </w:del>
            </w:moveFrom>
          </w:p>
        </w:tc>
        <w:tc>
          <w:tcPr>
            <w:tcW w:w="1080" w:type="dxa"/>
            <w:tcBorders>
              <w:top w:val="nil"/>
              <w:left w:val="nil"/>
              <w:bottom w:val="single" w:sz="4" w:space="0" w:color="auto"/>
              <w:right w:val="single" w:sz="4" w:space="0" w:color="auto"/>
            </w:tcBorders>
            <w:noWrap/>
            <w:vAlign w:val="bottom"/>
            <w:hideMark/>
          </w:tcPr>
          <w:p w14:paraId="3F811EB8" w14:textId="77777777" w:rsidR="00E779E9" w:rsidRPr="00FD1AF1" w:rsidDel="00D00A24" w:rsidRDefault="00E779E9">
            <w:pPr>
              <w:widowControl/>
              <w:spacing w:after="200" w:line="276" w:lineRule="auto"/>
              <w:jc w:val="left"/>
              <w:rPr>
                <w:del w:id="4259" w:author="Samuel Dent" w:date="2015-12-11T05:57:00Z"/>
              </w:rPr>
              <w:pPrChange w:id="4260" w:author="Samuel Dent" w:date="2015-12-11T05:57:00Z">
                <w:pPr/>
              </w:pPrChange>
            </w:pPr>
            <w:moveFrom w:id="4261" w:author="Samuel Dent" w:date="2015-11-19T08:50:00Z">
              <w:del w:id="4262" w:author="Samuel Dent" w:date="2015-12-11T05:57:00Z">
                <w:r w:rsidRPr="00FD1AF1" w:rsidDel="00D00A24">
                  <w:delText>3.6</w:delText>
                </w:r>
              </w:del>
            </w:moveFrom>
          </w:p>
        </w:tc>
      </w:tr>
      <w:tr w:rsidR="00E779E9" w:rsidRPr="00FD1AF1" w:rsidDel="00D00A24" w14:paraId="26389E46" w14:textId="77777777" w:rsidTr="00C04E8D">
        <w:trPr>
          <w:trHeight w:val="152"/>
          <w:jc w:val="center"/>
          <w:del w:id="4263" w:author="Samuel Dent" w:date="2015-12-11T05:57:00Z"/>
        </w:trPr>
        <w:tc>
          <w:tcPr>
            <w:tcW w:w="2700" w:type="dxa"/>
            <w:tcBorders>
              <w:top w:val="nil"/>
              <w:left w:val="single" w:sz="4" w:space="0" w:color="auto"/>
              <w:bottom w:val="single" w:sz="4" w:space="0" w:color="auto"/>
              <w:right w:val="single" w:sz="4" w:space="0" w:color="auto"/>
            </w:tcBorders>
            <w:noWrap/>
            <w:vAlign w:val="bottom"/>
            <w:hideMark/>
          </w:tcPr>
          <w:p w14:paraId="0AB83180" w14:textId="77777777" w:rsidR="00E779E9" w:rsidRPr="00FD1AF1" w:rsidDel="00D00A24" w:rsidRDefault="00E779E9">
            <w:pPr>
              <w:widowControl/>
              <w:spacing w:after="200" w:line="276" w:lineRule="auto"/>
              <w:jc w:val="left"/>
              <w:rPr>
                <w:del w:id="4264" w:author="Samuel Dent" w:date="2015-12-11T05:57:00Z"/>
              </w:rPr>
              <w:pPrChange w:id="4265" w:author="Samuel Dent" w:date="2015-12-11T05:57:00Z">
                <w:pPr/>
              </w:pPrChange>
            </w:pPr>
            <w:moveFrom w:id="4266" w:author="Samuel Dent" w:date="2015-11-19T08:50:00Z">
              <w:del w:id="4267" w:author="Samuel Dent" w:date="2015-12-11T05:57:00Z">
                <w:r w:rsidRPr="00FD1AF1" w:rsidDel="00D00A24">
                  <w:delText>Open Loop</w:delText>
                </w:r>
              </w:del>
            </w:moveFrom>
          </w:p>
        </w:tc>
        <w:tc>
          <w:tcPr>
            <w:tcW w:w="1080" w:type="dxa"/>
            <w:tcBorders>
              <w:top w:val="nil"/>
              <w:left w:val="nil"/>
              <w:bottom w:val="single" w:sz="4" w:space="0" w:color="auto"/>
              <w:right w:val="single" w:sz="4" w:space="0" w:color="auto"/>
            </w:tcBorders>
            <w:noWrap/>
            <w:vAlign w:val="bottom"/>
            <w:hideMark/>
          </w:tcPr>
          <w:p w14:paraId="574FAA1B" w14:textId="77777777" w:rsidR="00E779E9" w:rsidRPr="00FD1AF1" w:rsidDel="00D00A24" w:rsidRDefault="00E779E9">
            <w:pPr>
              <w:widowControl/>
              <w:spacing w:after="200" w:line="276" w:lineRule="auto"/>
              <w:jc w:val="left"/>
              <w:rPr>
                <w:del w:id="4268" w:author="Samuel Dent" w:date="2015-12-11T05:57:00Z"/>
              </w:rPr>
              <w:pPrChange w:id="4269" w:author="Samuel Dent" w:date="2015-12-11T05:57:00Z">
                <w:pPr/>
              </w:pPrChange>
            </w:pPr>
            <w:moveFrom w:id="4270" w:author="Samuel Dent" w:date="2015-11-19T08:50:00Z">
              <w:del w:id="4271" w:author="Samuel Dent" w:date="2015-12-11T05:57:00Z">
                <w:r w:rsidRPr="00FD1AF1" w:rsidDel="00D00A24">
                  <w:delText>21.1</w:delText>
                </w:r>
              </w:del>
            </w:moveFrom>
          </w:p>
        </w:tc>
        <w:tc>
          <w:tcPr>
            <w:tcW w:w="1080" w:type="dxa"/>
            <w:tcBorders>
              <w:top w:val="nil"/>
              <w:left w:val="nil"/>
              <w:bottom w:val="single" w:sz="4" w:space="0" w:color="auto"/>
              <w:right w:val="single" w:sz="4" w:space="0" w:color="auto"/>
            </w:tcBorders>
            <w:noWrap/>
            <w:vAlign w:val="bottom"/>
            <w:hideMark/>
          </w:tcPr>
          <w:p w14:paraId="263DA6E6" w14:textId="77777777" w:rsidR="00E779E9" w:rsidRPr="00FD1AF1" w:rsidDel="00D00A24" w:rsidRDefault="00E779E9">
            <w:pPr>
              <w:widowControl/>
              <w:spacing w:after="200" w:line="276" w:lineRule="auto"/>
              <w:jc w:val="left"/>
              <w:rPr>
                <w:del w:id="4272" w:author="Samuel Dent" w:date="2015-12-11T05:57:00Z"/>
              </w:rPr>
              <w:pPrChange w:id="4273" w:author="Samuel Dent" w:date="2015-12-11T05:57:00Z">
                <w:pPr/>
              </w:pPrChange>
            </w:pPr>
            <w:moveFrom w:id="4274" w:author="Samuel Dent" w:date="2015-11-19T08:50:00Z">
              <w:del w:id="4275" w:author="Samuel Dent" w:date="2015-12-11T05:57:00Z">
                <w:r w:rsidRPr="00FD1AF1" w:rsidDel="00D00A24">
                  <w:delText>4.1</w:delText>
                </w:r>
              </w:del>
            </w:moveFrom>
          </w:p>
        </w:tc>
      </w:tr>
      <w:tr w:rsidR="00E779E9" w:rsidRPr="00FD1AF1" w:rsidDel="00D00A24" w14:paraId="15320FD1" w14:textId="77777777" w:rsidTr="00C04E8D">
        <w:trPr>
          <w:trHeight w:val="152"/>
          <w:jc w:val="center"/>
          <w:del w:id="4276" w:author="Samuel Dent" w:date="2015-12-11T05:57:00Z"/>
        </w:trPr>
        <w:tc>
          <w:tcPr>
            <w:tcW w:w="4860" w:type="dxa"/>
            <w:gridSpan w:val="3"/>
            <w:tcBorders>
              <w:top w:val="single" w:sz="4" w:space="0" w:color="auto"/>
              <w:left w:val="single" w:sz="4" w:space="0" w:color="auto"/>
              <w:bottom w:val="single" w:sz="4" w:space="0" w:color="auto"/>
              <w:right w:val="single" w:sz="4" w:space="0" w:color="000000"/>
            </w:tcBorders>
            <w:shd w:val="clear" w:color="auto" w:fill="7F7F7F" w:themeFill="text1" w:themeFillTint="80"/>
            <w:noWrap/>
            <w:vAlign w:val="center"/>
            <w:hideMark/>
          </w:tcPr>
          <w:p w14:paraId="651C994D" w14:textId="77777777" w:rsidR="00E779E9" w:rsidRPr="00FD1AF1" w:rsidDel="00D00A24" w:rsidRDefault="00E779E9">
            <w:pPr>
              <w:widowControl/>
              <w:spacing w:after="200" w:line="276" w:lineRule="auto"/>
              <w:jc w:val="left"/>
              <w:rPr>
                <w:del w:id="4277" w:author="Samuel Dent" w:date="2015-12-11T05:57:00Z"/>
                <w:b/>
                <w:color w:val="FFFFFF" w:themeColor="background1"/>
              </w:rPr>
              <w:pPrChange w:id="4278" w:author="Samuel Dent" w:date="2015-12-11T05:57:00Z">
                <w:pPr>
                  <w:jc w:val="center"/>
                </w:pPr>
              </w:pPrChange>
            </w:pPr>
            <w:moveFrom w:id="4279" w:author="Samuel Dent" w:date="2015-11-19T08:50:00Z">
              <w:del w:id="4280" w:author="Samuel Dent" w:date="2015-12-11T05:57:00Z">
                <w:r w:rsidRPr="00FD1AF1" w:rsidDel="00D00A24">
                  <w:rPr>
                    <w:b/>
                    <w:color w:val="FFFFFF" w:themeColor="background1"/>
                  </w:rPr>
                  <w:delText>Water-to-Water</w:delText>
                </w:r>
              </w:del>
            </w:moveFrom>
          </w:p>
        </w:tc>
      </w:tr>
      <w:tr w:rsidR="00E779E9" w:rsidRPr="00FD1AF1" w:rsidDel="00D00A24" w14:paraId="7E1E66CA" w14:textId="77777777" w:rsidTr="00C04E8D">
        <w:trPr>
          <w:trHeight w:val="70"/>
          <w:jc w:val="center"/>
          <w:del w:id="4281" w:author="Samuel Dent" w:date="2015-12-11T05:57:00Z"/>
        </w:trPr>
        <w:tc>
          <w:tcPr>
            <w:tcW w:w="2700" w:type="dxa"/>
            <w:tcBorders>
              <w:top w:val="nil"/>
              <w:left w:val="single" w:sz="4" w:space="0" w:color="auto"/>
              <w:bottom w:val="single" w:sz="4" w:space="0" w:color="auto"/>
              <w:right w:val="single" w:sz="4" w:space="0" w:color="auto"/>
            </w:tcBorders>
            <w:noWrap/>
            <w:vAlign w:val="bottom"/>
            <w:hideMark/>
          </w:tcPr>
          <w:p w14:paraId="3C958D88" w14:textId="77777777" w:rsidR="00E779E9" w:rsidRPr="00FD1AF1" w:rsidDel="00D00A24" w:rsidRDefault="00E779E9">
            <w:pPr>
              <w:widowControl/>
              <w:spacing w:after="200" w:line="276" w:lineRule="auto"/>
              <w:jc w:val="left"/>
              <w:rPr>
                <w:del w:id="4282" w:author="Samuel Dent" w:date="2015-12-11T05:57:00Z"/>
              </w:rPr>
              <w:pPrChange w:id="4283" w:author="Samuel Dent" w:date="2015-12-11T05:57:00Z">
                <w:pPr/>
              </w:pPrChange>
            </w:pPr>
            <w:moveFrom w:id="4284" w:author="Samuel Dent" w:date="2015-11-19T08:50:00Z">
              <w:del w:id="4285" w:author="Samuel Dent" w:date="2015-12-11T05:57:00Z">
                <w:r w:rsidRPr="00FD1AF1" w:rsidDel="00D00A24">
                  <w:delText>Closed Loop</w:delText>
                </w:r>
              </w:del>
            </w:moveFrom>
          </w:p>
        </w:tc>
        <w:tc>
          <w:tcPr>
            <w:tcW w:w="1080" w:type="dxa"/>
            <w:tcBorders>
              <w:top w:val="nil"/>
              <w:left w:val="nil"/>
              <w:bottom w:val="single" w:sz="4" w:space="0" w:color="auto"/>
              <w:right w:val="single" w:sz="4" w:space="0" w:color="auto"/>
            </w:tcBorders>
            <w:noWrap/>
            <w:vAlign w:val="bottom"/>
            <w:hideMark/>
          </w:tcPr>
          <w:p w14:paraId="5063749F" w14:textId="77777777" w:rsidR="00E779E9" w:rsidRPr="00FD1AF1" w:rsidDel="00D00A24" w:rsidRDefault="00E779E9">
            <w:pPr>
              <w:widowControl/>
              <w:spacing w:after="200" w:line="276" w:lineRule="auto"/>
              <w:jc w:val="left"/>
              <w:rPr>
                <w:del w:id="4286" w:author="Samuel Dent" w:date="2015-12-11T05:57:00Z"/>
              </w:rPr>
              <w:pPrChange w:id="4287" w:author="Samuel Dent" w:date="2015-12-11T05:57:00Z">
                <w:pPr/>
              </w:pPrChange>
            </w:pPr>
            <w:moveFrom w:id="4288" w:author="Samuel Dent" w:date="2015-11-19T08:50:00Z">
              <w:del w:id="4289" w:author="Samuel Dent" w:date="2015-12-11T05:57:00Z">
                <w:r w:rsidRPr="00FD1AF1" w:rsidDel="00D00A24">
                  <w:delText>16.1</w:delText>
                </w:r>
              </w:del>
            </w:moveFrom>
          </w:p>
        </w:tc>
        <w:tc>
          <w:tcPr>
            <w:tcW w:w="1080" w:type="dxa"/>
            <w:tcBorders>
              <w:top w:val="nil"/>
              <w:left w:val="nil"/>
              <w:bottom w:val="single" w:sz="4" w:space="0" w:color="auto"/>
              <w:right w:val="single" w:sz="4" w:space="0" w:color="auto"/>
            </w:tcBorders>
            <w:noWrap/>
            <w:vAlign w:val="bottom"/>
            <w:hideMark/>
          </w:tcPr>
          <w:p w14:paraId="127DC5EA" w14:textId="77777777" w:rsidR="00E779E9" w:rsidRPr="00FD1AF1" w:rsidDel="00D00A24" w:rsidRDefault="00E779E9">
            <w:pPr>
              <w:widowControl/>
              <w:spacing w:after="200" w:line="276" w:lineRule="auto"/>
              <w:jc w:val="left"/>
              <w:rPr>
                <w:del w:id="4290" w:author="Samuel Dent" w:date="2015-12-11T05:57:00Z"/>
              </w:rPr>
              <w:pPrChange w:id="4291" w:author="Samuel Dent" w:date="2015-12-11T05:57:00Z">
                <w:pPr/>
              </w:pPrChange>
            </w:pPr>
            <w:moveFrom w:id="4292" w:author="Samuel Dent" w:date="2015-11-19T08:50:00Z">
              <w:del w:id="4293" w:author="Samuel Dent" w:date="2015-12-11T05:57:00Z">
                <w:r w:rsidRPr="00FD1AF1" w:rsidDel="00D00A24">
                  <w:delText>3.1</w:delText>
                </w:r>
              </w:del>
            </w:moveFrom>
          </w:p>
        </w:tc>
      </w:tr>
      <w:tr w:rsidR="00E779E9" w:rsidRPr="00FD1AF1" w:rsidDel="00D00A24" w14:paraId="42689D02" w14:textId="77777777" w:rsidTr="00C04E8D">
        <w:trPr>
          <w:trHeight w:val="242"/>
          <w:jc w:val="center"/>
          <w:del w:id="4294" w:author="Samuel Dent" w:date="2015-12-11T05:57:00Z"/>
        </w:trPr>
        <w:tc>
          <w:tcPr>
            <w:tcW w:w="2700" w:type="dxa"/>
            <w:tcBorders>
              <w:top w:val="nil"/>
              <w:left w:val="single" w:sz="4" w:space="0" w:color="auto"/>
              <w:bottom w:val="single" w:sz="4" w:space="0" w:color="auto"/>
              <w:right w:val="single" w:sz="4" w:space="0" w:color="auto"/>
            </w:tcBorders>
            <w:noWrap/>
            <w:vAlign w:val="bottom"/>
            <w:hideMark/>
          </w:tcPr>
          <w:p w14:paraId="6F5A49D8" w14:textId="77777777" w:rsidR="00E779E9" w:rsidRPr="00FD1AF1" w:rsidDel="00D00A24" w:rsidRDefault="00E779E9">
            <w:pPr>
              <w:widowControl/>
              <w:spacing w:after="200" w:line="276" w:lineRule="auto"/>
              <w:jc w:val="left"/>
              <w:rPr>
                <w:del w:id="4295" w:author="Samuel Dent" w:date="2015-12-11T05:57:00Z"/>
              </w:rPr>
              <w:pPrChange w:id="4296" w:author="Samuel Dent" w:date="2015-12-11T05:57:00Z">
                <w:pPr/>
              </w:pPrChange>
            </w:pPr>
            <w:moveFrom w:id="4297" w:author="Samuel Dent" w:date="2015-11-19T08:50:00Z">
              <w:del w:id="4298" w:author="Samuel Dent" w:date="2015-12-11T05:57:00Z">
                <w:r w:rsidRPr="00FD1AF1" w:rsidDel="00D00A24">
                  <w:delText>Open Loop</w:delText>
                </w:r>
              </w:del>
            </w:moveFrom>
          </w:p>
        </w:tc>
        <w:tc>
          <w:tcPr>
            <w:tcW w:w="1080" w:type="dxa"/>
            <w:tcBorders>
              <w:top w:val="nil"/>
              <w:left w:val="nil"/>
              <w:bottom w:val="single" w:sz="4" w:space="0" w:color="auto"/>
              <w:right w:val="single" w:sz="4" w:space="0" w:color="auto"/>
            </w:tcBorders>
            <w:noWrap/>
            <w:vAlign w:val="bottom"/>
            <w:hideMark/>
          </w:tcPr>
          <w:p w14:paraId="75CFC40C" w14:textId="77777777" w:rsidR="00E779E9" w:rsidRPr="00FD1AF1" w:rsidDel="00D00A24" w:rsidRDefault="00E779E9">
            <w:pPr>
              <w:widowControl/>
              <w:spacing w:after="200" w:line="276" w:lineRule="auto"/>
              <w:jc w:val="left"/>
              <w:rPr>
                <w:del w:id="4299" w:author="Samuel Dent" w:date="2015-12-11T05:57:00Z"/>
              </w:rPr>
              <w:pPrChange w:id="4300" w:author="Samuel Dent" w:date="2015-12-11T05:57:00Z">
                <w:pPr/>
              </w:pPrChange>
            </w:pPr>
            <w:moveFrom w:id="4301" w:author="Samuel Dent" w:date="2015-11-19T08:50:00Z">
              <w:del w:id="4302" w:author="Samuel Dent" w:date="2015-12-11T05:57:00Z">
                <w:r w:rsidRPr="00FD1AF1" w:rsidDel="00D00A24">
                  <w:delText>20.1</w:delText>
                </w:r>
              </w:del>
            </w:moveFrom>
          </w:p>
        </w:tc>
        <w:tc>
          <w:tcPr>
            <w:tcW w:w="1080" w:type="dxa"/>
            <w:tcBorders>
              <w:top w:val="nil"/>
              <w:left w:val="nil"/>
              <w:bottom w:val="single" w:sz="4" w:space="0" w:color="auto"/>
              <w:right w:val="single" w:sz="4" w:space="0" w:color="auto"/>
            </w:tcBorders>
            <w:noWrap/>
            <w:vAlign w:val="bottom"/>
            <w:hideMark/>
          </w:tcPr>
          <w:p w14:paraId="3EA105CF" w14:textId="77777777" w:rsidR="00E779E9" w:rsidRPr="00FD1AF1" w:rsidDel="00D00A24" w:rsidRDefault="00E779E9">
            <w:pPr>
              <w:widowControl/>
              <w:spacing w:after="200" w:line="276" w:lineRule="auto"/>
              <w:jc w:val="left"/>
              <w:rPr>
                <w:del w:id="4303" w:author="Samuel Dent" w:date="2015-12-11T05:57:00Z"/>
              </w:rPr>
              <w:pPrChange w:id="4304" w:author="Samuel Dent" w:date="2015-12-11T05:57:00Z">
                <w:pPr/>
              </w:pPrChange>
            </w:pPr>
            <w:moveFrom w:id="4305" w:author="Samuel Dent" w:date="2015-11-19T08:50:00Z">
              <w:del w:id="4306" w:author="Samuel Dent" w:date="2015-12-11T05:57:00Z">
                <w:r w:rsidRPr="00FD1AF1" w:rsidDel="00D00A24">
                  <w:delText>3.5</w:delText>
                </w:r>
              </w:del>
            </w:moveFrom>
          </w:p>
        </w:tc>
      </w:tr>
      <w:tr w:rsidR="00E779E9" w:rsidRPr="00FD1AF1" w:rsidDel="00D00A24" w14:paraId="594A5D23" w14:textId="77777777" w:rsidTr="00C04E8D">
        <w:trPr>
          <w:trHeight w:val="70"/>
          <w:jc w:val="center"/>
          <w:del w:id="4307" w:author="Samuel Dent" w:date="2015-12-11T05:57:00Z"/>
        </w:trPr>
        <w:tc>
          <w:tcPr>
            <w:tcW w:w="2700" w:type="dxa"/>
            <w:tcBorders>
              <w:top w:val="nil"/>
              <w:left w:val="single" w:sz="4" w:space="0" w:color="auto"/>
              <w:bottom w:val="single" w:sz="4" w:space="0" w:color="auto"/>
              <w:right w:val="single" w:sz="4" w:space="0" w:color="auto"/>
            </w:tcBorders>
            <w:noWrap/>
            <w:vAlign w:val="bottom"/>
            <w:hideMark/>
          </w:tcPr>
          <w:p w14:paraId="425C2227" w14:textId="77777777" w:rsidR="00E779E9" w:rsidRPr="00FD1AF1" w:rsidDel="00D00A24" w:rsidRDefault="00E779E9">
            <w:pPr>
              <w:widowControl/>
              <w:spacing w:after="200" w:line="276" w:lineRule="auto"/>
              <w:jc w:val="left"/>
              <w:rPr>
                <w:del w:id="4308" w:author="Samuel Dent" w:date="2015-12-11T05:57:00Z"/>
              </w:rPr>
              <w:pPrChange w:id="4309" w:author="Samuel Dent" w:date="2015-12-11T05:57:00Z">
                <w:pPr/>
              </w:pPrChange>
            </w:pPr>
            <w:moveFrom w:id="4310" w:author="Samuel Dent" w:date="2015-11-19T08:50:00Z">
              <w:del w:id="4311" w:author="Samuel Dent" w:date="2015-12-11T05:57:00Z">
                <w:r w:rsidRPr="00FD1AF1" w:rsidDel="00D00A24">
                  <w:delText>DGX</w:delText>
                </w:r>
              </w:del>
            </w:moveFrom>
          </w:p>
        </w:tc>
        <w:tc>
          <w:tcPr>
            <w:tcW w:w="1080" w:type="dxa"/>
            <w:tcBorders>
              <w:top w:val="nil"/>
              <w:left w:val="nil"/>
              <w:bottom w:val="single" w:sz="4" w:space="0" w:color="auto"/>
              <w:right w:val="single" w:sz="4" w:space="0" w:color="auto"/>
            </w:tcBorders>
            <w:noWrap/>
            <w:vAlign w:val="bottom"/>
            <w:hideMark/>
          </w:tcPr>
          <w:p w14:paraId="6397167F" w14:textId="77777777" w:rsidR="00E779E9" w:rsidRPr="00FD1AF1" w:rsidDel="00D00A24" w:rsidRDefault="00E779E9">
            <w:pPr>
              <w:widowControl/>
              <w:spacing w:after="200" w:line="276" w:lineRule="auto"/>
              <w:jc w:val="left"/>
              <w:rPr>
                <w:del w:id="4312" w:author="Samuel Dent" w:date="2015-12-11T05:57:00Z"/>
              </w:rPr>
              <w:pPrChange w:id="4313" w:author="Samuel Dent" w:date="2015-12-11T05:57:00Z">
                <w:pPr/>
              </w:pPrChange>
            </w:pPr>
            <w:moveFrom w:id="4314" w:author="Samuel Dent" w:date="2015-11-19T08:50:00Z">
              <w:del w:id="4315" w:author="Samuel Dent" w:date="2015-12-11T05:57:00Z">
                <w:r w:rsidRPr="00FD1AF1" w:rsidDel="00D00A24">
                  <w:delText>16</w:delText>
                </w:r>
              </w:del>
            </w:moveFrom>
          </w:p>
        </w:tc>
        <w:tc>
          <w:tcPr>
            <w:tcW w:w="1080" w:type="dxa"/>
            <w:tcBorders>
              <w:top w:val="nil"/>
              <w:left w:val="nil"/>
              <w:bottom w:val="single" w:sz="4" w:space="0" w:color="auto"/>
              <w:right w:val="single" w:sz="4" w:space="0" w:color="auto"/>
            </w:tcBorders>
            <w:noWrap/>
            <w:vAlign w:val="bottom"/>
            <w:hideMark/>
          </w:tcPr>
          <w:p w14:paraId="3646E84B" w14:textId="77777777" w:rsidR="00E779E9" w:rsidRPr="00FD1AF1" w:rsidDel="00D00A24" w:rsidRDefault="00E779E9">
            <w:pPr>
              <w:widowControl/>
              <w:spacing w:after="200" w:line="276" w:lineRule="auto"/>
              <w:jc w:val="left"/>
              <w:rPr>
                <w:del w:id="4316" w:author="Samuel Dent" w:date="2015-12-11T05:57:00Z"/>
              </w:rPr>
              <w:pPrChange w:id="4317" w:author="Samuel Dent" w:date="2015-12-11T05:57:00Z">
                <w:pPr/>
              </w:pPrChange>
            </w:pPr>
            <w:moveFrom w:id="4318" w:author="Samuel Dent" w:date="2015-11-19T08:50:00Z">
              <w:del w:id="4319" w:author="Samuel Dent" w:date="2015-12-11T05:57:00Z">
                <w:r w:rsidRPr="00FD1AF1" w:rsidDel="00D00A24">
                  <w:delText>3.6</w:delText>
                </w:r>
              </w:del>
            </w:moveFrom>
          </w:p>
        </w:tc>
      </w:tr>
      <w:moveFromRangeEnd w:id="4218"/>
    </w:tbl>
    <w:p w14:paraId="14E3E408" w14:textId="77777777" w:rsidR="00E779E9" w:rsidRPr="00FD1AF1" w:rsidDel="0019783A" w:rsidRDefault="00E779E9">
      <w:pPr>
        <w:widowControl/>
        <w:spacing w:after="200" w:line="276" w:lineRule="auto"/>
        <w:jc w:val="left"/>
        <w:rPr>
          <w:del w:id="4320" w:author="Samuel Dent" w:date="2015-11-19T08:50:00Z"/>
          <w:rFonts w:cstheme="minorHAnsi"/>
        </w:rPr>
        <w:pPrChange w:id="4321" w:author="Samuel Dent" w:date="2015-12-11T05:57:00Z">
          <w:pPr/>
        </w:pPrChange>
      </w:pPr>
    </w:p>
    <w:p w14:paraId="05AFB1FE" w14:textId="77777777" w:rsidR="00E779E9" w:rsidRPr="00FD1AF1" w:rsidRDefault="00E779E9">
      <w:pPr>
        <w:widowControl/>
        <w:spacing w:after="200" w:line="276" w:lineRule="auto"/>
        <w:jc w:val="left"/>
        <w:pPrChange w:id="4322" w:author="Samuel Dent" w:date="2015-12-11T05:57:00Z">
          <w:pPr/>
        </w:pPrChange>
      </w:pPr>
      <w:r w:rsidRPr="00FD1AF1">
        <w:rPr>
          <w:rFonts w:cstheme="minorHAnsi"/>
          <w:szCs w:val="20"/>
        </w:rPr>
        <w:t>This measure was developed to be applicable to the following program types:  TOS, NC, EREP.  If applied to other program types, the measure savings should be verified.</w:t>
      </w:r>
    </w:p>
    <w:p w14:paraId="404C21C2" w14:textId="77777777" w:rsidR="00E779E9" w:rsidRPr="00FD1AF1" w:rsidRDefault="00E779E9" w:rsidP="00E779E9">
      <w:pPr>
        <w:keepNext/>
        <w:keepLines/>
        <w:tabs>
          <w:tab w:val="left" w:pos="5040"/>
        </w:tabs>
        <w:spacing w:before="200"/>
        <w:outlineLvl w:val="5"/>
        <w:rPr>
          <w:rFonts w:eastAsiaTheme="majorEastAsia"/>
          <w:b/>
          <w:smallCaps/>
        </w:rPr>
      </w:pPr>
      <w:r w:rsidRPr="00FD1AF1">
        <w:rPr>
          <w:rFonts w:eastAsiaTheme="majorEastAsia" w:cs="Calibri"/>
          <w:b/>
          <w:smallCaps/>
        </w:rPr>
        <w:t xml:space="preserve">Definition of Efficient Equipment </w:t>
      </w:r>
    </w:p>
    <w:p w14:paraId="43B7EA11" w14:textId="77777777" w:rsidR="00E779E9" w:rsidRPr="00FD1AF1" w:rsidDel="0019783A" w:rsidRDefault="00E779E9" w:rsidP="00E779E9">
      <w:pPr>
        <w:rPr>
          <w:del w:id="4323" w:author="Samuel Dent" w:date="2015-11-19T08:51:00Z"/>
          <w:rFonts w:cstheme="minorHAnsi"/>
        </w:rPr>
      </w:pPr>
      <w:r w:rsidRPr="00FD1AF1">
        <w:rPr>
          <w:rFonts w:cstheme="minorHAnsi"/>
        </w:rPr>
        <w:t xml:space="preserve">In order for this characterization to apply, the efficient equipment must be a Ground Source Heat Pump unit meeting the minimum ENERGY STAR efficiency level standards effective at the time of installation as detailed </w:t>
      </w:r>
      <w:del w:id="4324" w:author="Samuel Dent" w:date="2015-11-19T08:51:00Z">
        <w:r w:rsidRPr="00FD1AF1" w:rsidDel="0019783A">
          <w:rPr>
            <w:rFonts w:cstheme="minorHAnsi"/>
          </w:rPr>
          <w:delText>above</w:delText>
        </w:r>
      </w:del>
      <w:ins w:id="4325" w:author="Samuel Dent" w:date="2015-11-19T08:51:00Z">
        <w:r>
          <w:rPr>
            <w:rFonts w:cstheme="minorHAnsi"/>
          </w:rPr>
          <w:t>below:</w:t>
        </w:r>
      </w:ins>
      <w:del w:id="4326" w:author="Samuel Dent" w:date="2015-11-19T08:51:00Z">
        <w:r w:rsidRPr="00FD1AF1" w:rsidDel="0019783A">
          <w:rPr>
            <w:rFonts w:cstheme="minorHAnsi"/>
          </w:rPr>
          <w:delText>.</w:delText>
        </w:r>
      </w:del>
      <w:ins w:id="4327" w:author="Samuel Dent" w:date="2015-11-19T08:50:00Z">
        <w:r w:rsidRPr="0019783A">
          <w:rPr>
            <w:rFonts w:cstheme="minorHAnsi"/>
          </w:rPr>
          <w:t xml:space="preserve"> </w:t>
        </w:r>
      </w:ins>
      <w:moveToRangeStart w:id="4328" w:author="Samuel Dent" w:date="2015-11-19T08:50:00Z" w:name="move435686375"/>
    </w:p>
    <w:p w14:paraId="019B58CF" w14:textId="77777777" w:rsidR="00E779E9" w:rsidRPr="00FD1AF1" w:rsidDel="0019783A" w:rsidRDefault="00E779E9" w:rsidP="00E779E9">
      <w:pPr>
        <w:rPr>
          <w:del w:id="4329" w:author="Samuel Dent" w:date="2015-11-19T08:51:00Z"/>
          <w:rFonts w:cstheme="minorHAnsi"/>
        </w:rPr>
      </w:pPr>
    </w:p>
    <w:p w14:paraId="3FAAAD61" w14:textId="77777777" w:rsidR="00E779E9" w:rsidRPr="00FD1AF1" w:rsidRDefault="00E779E9" w:rsidP="00E779E9">
      <w:pPr>
        <w:rPr>
          <w:rFonts w:cstheme="minorHAnsi"/>
        </w:rPr>
      </w:pPr>
      <w:moveTo w:id="4330" w:author="Samuel Dent" w:date="2015-11-19T08:50:00Z">
        <w:del w:id="4331" w:author="Samuel Dent" w:date="2015-11-19T08:51:00Z">
          <w:r w:rsidRPr="00FD1AF1" w:rsidDel="0019783A">
            <w:rPr>
              <w:rFonts w:cstheme="minorHAnsi"/>
            </w:rPr>
            <w:delText xml:space="preserve">The ENERGY STAR efficiency standards are presented below. </w:delText>
          </w:r>
        </w:del>
      </w:moveTo>
    </w:p>
    <w:tbl>
      <w:tblPr>
        <w:tblW w:w="4860" w:type="dxa"/>
        <w:jc w:val="center"/>
        <w:tblLook w:val="04A0" w:firstRow="1" w:lastRow="0" w:firstColumn="1" w:lastColumn="0" w:noHBand="0" w:noVBand="1"/>
      </w:tblPr>
      <w:tblGrid>
        <w:gridCol w:w="2700"/>
        <w:gridCol w:w="1080"/>
        <w:gridCol w:w="1080"/>
        <w:tblGridChange w:id="4332">
          <w:tblGrid>
            <w:gridCol w:w="2700"/>
            <w:gridCol w:w="1080"/>
            <w:gridCol w:w="1080"/>
          </w:tblGrid>
        </w:tblGridChange>
      </w:tblGrid>
      <w:tr w:rsidR="00E779E9" w:rsidRPr="00FD1AF1" w14:paraId="1541D5FC" w14:textId="77777777" w:rsidTr="00C04E8D">
        <w:trPr>
          <w:trHeight w:val="255"/>
          <w:jc w:val="center"/>
        </w:trPr>
        <w:tc>
          <w:tcPr>
            <w:tcW w:w="4860" w:type="dxa"/>
            <w:gridSpan w:val="3"/>
            <w:noWrap/>
            <w:vAlign w:val="bottom"/>
            <w:hideMark/>
          </w:tcPr>
          <w:p w14:paraId="11CA3437" w14:textId="77777777" w:rsidR="00E779E9" w:rsidRPr="00FD1AF1" w:rsidRDefault="00E779E9" w:rsidP="00C04E8D">
            <w:moveTo w:id="4333" w:author="Samuel Dent" w:date="2015-11-19T08:50:00Z">
              <w:r w:rsidRPr="00FD1AF1">
                <w:t>ENERGY STAR Requirements (Effective January 1, 2012)</w:t>
              </w:r>
            </w:moveTo>
          </w:p>
        </w:tc>
      </w:tr>
      <w:tr w:rsidR="00E779E9" w:rsidRPr="00FD1AF1" w14:paraId="077B89CE" w14:textId="77777777" w:rsidTr="00C04E8D">
        <w:trPr>
          <w:trHeight w:val="70"/>
          <w:jc w:val="center"/>
        </w:trPr>
        <w:tc>
          <w:tcPr>
            <w:tcW w:w="270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19BADA46" w14:textId="77777777" w:rsidR="00E779E9" w:rsidRPr="00FD1AF1" w:rsidRDefault="00E779E9" w:rsidP="00C04E8D">
            <w:pPr>
              <w:jc w:val="center"/>
              <w:rPr>
                <w:b/>
                <w:color w:val="FFFFFF" w:themeColor="background1"/>
              </w:rPr>
            </w:pPr>
            <w:moveTo w:id="4334" w:author="Samuel Dent" w:date="2015-11-19T08:50:00Z">
              <w:r w:rsidRPr="00FD1AF1">
                <w:rPr>
                  <w:b/>
                  <w:color w:val="FFFFFF" w:themeColor="background1"/>
                </w:rPr>
                <w:t>Product Type</w:t>
              </w:r>
            </w:moveTo>
          </w:p>
        </w:tc>
        <w:tc>
          <w:tcPr>
            <w:tcW w:w="108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30546BF9" w14:textId="77777777" w:rsidR="00E779E9" w:rsidRPr="00FD1AF1" w:rsidRDefault="00E779E9" w:rsidP="00C04E8D">
            <w:pPr>
              <w:jc w:val="center"/>
              <w:rPr>
                <w:b/>
                <w:color w:val="FFFFFF" w:themeColor="background1"/>
              </w:rPr>
            </w:pPr>
            <w:moveTo w:id="4335" w:author="Samuel Dent" w:date="2015-11-19T08:50:00Z">
              <w:r w:rsidRPr="00FD1AF1">
                <w:rPr>
                  <w:b/>
                  <w:color w:val="FFFFFF" w:themeColor="background1"/>
                </w:rPr>
                <w:t>Cooling EER</w:t>
              </w:r>
            </w:moveTo>
          </w:p>
        </w:tc>
        <w:tc>
          <w:tcPr>
            <w:tcW w:w="108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31BF004E" w14:textId="77777777" w:rsidR="00E779E9" w:rsidRPr="00FD1AF1" w:rsidRDefault="00E779E9" w:rsidP="00C04E8D">
            <w:pPr>
              <w:jc w:val="center"/>
              <w:rPr>
                <w:b/>
                <w:color w:val="FFFFFF" w:themeColor="background1"/>
              </w:rPr>
            </w:pPr>
            <w:moveTo w:id="4336" w:author="Samuel Dent" w:date="2015-11-19T08:50:00Z">
              <w:r w:rsidRPr="00FD1AF1">
                <w:rPr>
                  <w:b/>
                  <w:color w:val="FFFFFF" w:themeColor="background1"/>
                </w:rPr>
                <w:t>Heating COP</w:t>
              </w:r>
            </w:moveTo>
          </w:p>
        </w:tc>
      </w:tr>
      <w:tr w:rsidR="00E779E9" w:rsidRPr="00FD1AF1" w14:paraId="3C0A31C1" w14:textId="77777777" w:rsidTr="00C04E8D">
        <w:trPr>
          <w:trHeight w:val="70"/>
          <w:jc w:val="center"/>
        </w:trPr>
        <w:tc>
          <w:tcPr>
            <w:tcW w:w="4860" w:type="dxa"/>
            <w:gridSpan w:val="3"/>
            <w:tcBorders>
              <w:top w:val="single" w:sz="4" w:space="0" w:color="auto"/>
              <w:left w:val="single" w:sz="4" w:space="0" w:color="auto"/>
              <w:bottom w:val="single" w:sz="4" w:space="0" w:color="auto"/>
              <w:right w:val="single" w:sz="4" w:space="0" w:color="000000"/>
            </w:tcBorders>
            <w:shd w:val="clear" w:color="auto" w:fill="7F7F7F" w:themeFill="text1" w:themeFillTint="80"/>
            <w:noWrap/>
            <w:vAlign w:val="center"/>
            <w:hideMark/>
          </w:tcPr>
          <w:p w14:paraId="296252AB" w14:textId="77777777" w:rsidR="00E779E9" w:rsidRPr="00FD1AF1" w:rsidRDefault="00E779E9" w:rsidP="00C04E8D">
            <w:pPr>
              <w:jc w:val="center"/>
              <w:rPr>
                <w:b/>
                <w:color w:val="FFFFFF" w:themeColor="background1"/>
              </w:rPr>
            </w:pPr>
            <w:moveTo w:id="4337" w:author="Samuel Dent" w:date="2015-11-19T08:50:00Z">
              <w:r w:rsidRPr="00FD1AF1">
                <w:rPr>
                  <w:b/>
                  <w:color w:val="FFFFFF" w:themeColor="background1"/>
                </w:rPr>
                <w:t>Water-to-air</w:t>
              </w:r>
            </w:moveTo>
          </w:p>
        </w:tc>
      </w:tr>
      <w:tr w:rsidR="00E779E9" w:rsidRPr="00FD1AF1" w14:paraId="0527159D" w14:textId="77777777" w:rsidTr="00943B61">
        <w:tblPrEx>
          <w:tblW w:w="4860" w:type="dxa"/>
          <w:jc w:val="center"/>
          <w:tblPrExChange w:id="4338" w:author="Stephanie Baer" w:date="2016-01-21T13:57:00Z">
            <w:tblPrEx>
              <w:tblW w:w="4860" w:type="dxa"/>
              <w:jc w:val="center"/>
            </w:tblPrEx>
          </w:tblPrExChange>
        </w:tblPrEx>
        <w:trPr>
          <w:trHeight w:val="70"/>
          <w:jc w:val="center"/>
          <w:trPrChange w:id="4339" w:author="Stephanie Baer" w:date="2016-01-21T13:57:00Z">
            <w:trPr>
              <w:trHeight w:val="70"/>
              <w:jc w:val="center"/>
            </w:trPr>
          </w:trPrChange>
        </w:trPr>
        <w:tc>
          <w:tcPr>
            <w:tcW w:w="2700" w:type="dxa"/>
            <w:tcBorders>
              <w:top w:val="nil"/>
              <w:left w:val="single" w:sz="4" w:space="0" w:color="auto"/>
              <w:bottom w:val="single" w:sz="4" w:space="0" w:color="auto"/>
              <w:right w:val="single" w:sz="4" w:space="0" w:color="auto"/>
            </w:tcBorders>
            <w:noWrap/>
            <w:vAlign w:val="center"/>
            <w:hideMark/>
            <w:tcPrChange w:id="4340" w:author="Stephanie Baer" w:date="2016-01-21T13:57:00Z">
              <w:tcPr>
                <w:tcW w:w="2700" w:type="dxa"/>
                <w:tcBorders>
                  <w:top w:val="nil"/>
                  <w:left w:val="single" w:sz="4" w:space="0" w:color="auto"/>
                  <w:bottom w:val="single" w:sz="4" w:space="0" w:color="auto"/>
                  <w:right w:val="single" w:sz="4" w:space="0" w:color="auto"/>
                </w:tcBorders>
                <w:noWrap/>
                <w:vAlign w:val="bottom"/>
                <w:hideMark/>
              </w:tcPr>
            </w:tcPrChange>
          </w:tcPr>
          <w:p w14:paraId="6E238576" w14:textId="77777777" w:rsidR="00E779E9" w:rsidRPr="00FD1AF1" w:rsidRDefault="00E779E9">
            <w:pPr>
              <w:jc w:val="left"/>
              <w:pPrChange w:id="4341" w:author="Stephanie Baer" w:date="2016-01-21T13:57:00Z">
                <w:pPr/>
              </w:pPrChange>
            </w:pPr>
            <w:moveTo w:id="4342" w:author="Samuel Dent" w:date="2015-11-19T08:50:00Z">
              <w:r w:rsidRPr="00FD1AF1">
                <w:t>Closed Loop</w:t>
              </w:r>
            </w:moveTo>
          </w:p>
        </w:tc>
        <w:tc>
          <w:tcPr>
            <w:tcW w:w="1080" w:type="dxa"/>
            <w:tcBorders>
              <w:top w:val="nil"/>
              <w:left w:val="nil"/>
              <w:bottom w:val="single" w:sz="4" w:space="0" w:color="auto"/>
              <w:right w:val="single" w:sz="4" w:space="0" w:color="auto"/>
            </w:tcBorders>
            <w:noWrap/>
            <w:vAlign w:val="center"/>
            <w:hideMark/>
            <w:tcPrChange w:id="4343" w:author="Stephanie Baer" w:date="2016-01-21T13:57:00Z">
              <w:tcPr>
                <w:tcW w:w="1080" w:type="dxa"/>
                <w:tcBorders>
                  <w:top w:val="nil"/>
                  <w:left w:val="nil"/>
                  <w:bottom w:val="single" w:sz="4" w:space="0" w:color="auto"/>
                  <w:right w:val="single" w:sz="4" w:space="0" w:color="auto"/>
                </w:tcBorders>
                <w:noWrap/>
                <w:vAlign w:val="bottom"/>
                <w:hideMark/>
              </w:tcPr>
            </w:tcPrChange>
          </w:tcPr>
          <w:p w14:paraId="63C40397" w14:textId="77777777" w:rsidR="00E779E9" w:rsidRPr="00FD1AF1" w:rsidRDefault="00E779E9">
            <w:pPr>
              <w:jc w:val="left"/>
              <w:pPrChange w:id="4344" w:author="Stephanie Baer" w:date="2016-01-21T13:57:00Z">
                <w:pPr/>
              </w:pPrChange>
            </w:pPr>
            <w:moveTo w:id="4345" w:author="Samuel Dent" w:date="2015-11-19T08:50:00Z">
              <w:r w:rsidRPr="00FD1AF1">
                <w:t>17.1</w:t>
              </w:r>
            </w:moveTo>
          </w:p>
        </w:tc>
        <w:tc>
          <w:tcPr>
            <w:tcW w:w="1080" w:type="dxa"/>
            <w:tcBorders>
              <w:top w:val="nil"/>
              <w:left w:val="nil"/>
              <w:bottom w:val="single" w:sz="4" w:space="0" w:color="auto"/>
              <w:right w:val="single" w:sz="4" w:space="0" w:color="auto"/>
            </w:tcBorders>
            <w:noWrap/>
            <w:vAlign w:val="center"/>
            <w:hideMark/>
            <w:tcPrChange w:id="4346" w:author="Stephanie Baer" w:date="2016-01-21T13:57:00Z">
              <w:tcPr>
                <w:tcW w:w="1080" w:type="dxa"/>
                <w:tcBorders>
                  <w:top w:val="nil"/>
                  <w:left w:val="nil"/>
                  <w:bottom w:val="single" w:sz="4" w:space="0" w:color="auto"/>
                  <w:right w:val="single" w:sz="4" w:space="0" w:color="auto"/>
                </w:tcBorders>
                <w:noWrap/>
                <w:vAlign w:val="bottom"/>
                <w:hideMark/>
              </w:tcPr>
            </w:tcPrChange>
          </w:tcPr>
          <w:p w14:paraId="71CA9E48" w14:textId="77777777" w:rsidR="00E779E9" w:rsidRPr="00FD1AF1" w:rsidRDefault="00E779E9">
            <w:pPr>
              <w:jc w:val="left"/>
              <w:pPrChange w:id="4347" w:author="Stephanie Baer" w:date="2016-01-21T13:57:00Z">
                <w:pPr/>
              </w:pPrChange>
            </w:pPr>
            <w:moveTo w:id="4348" w:author="Samuel Dent" w:date="2015-11-19T08:50:00Z">
              <w:r w:rsidRPr="00FD1AF1">
                <w:t>3.6</w:t>
              </w:r>
            </w:moveTo>
          </w:p>
        </w:tc>
      </w:tr>
      <w:tr w:rsidR="00E779E9" w:rsidRPr="00FD1AF1" w14:paraId="3B94177B" w14:textId="77777777" w:rsidTr="00943B61">
        <w:tblPrEx>
          <w:tblW w:w="4860" w:type="dxa"/>
          <w:jc w:val="center"/>
          <w:tblPrExChange w:id="4349" w:author="Stephanie Baer" w:date="2016-01-21T13:57:00Z">
            <w:tblPrEx>
              <w:tblW w:w="4860" w:type="dxa"/>
              <w:jc w:val="center"/>
            </w:tblPrEx>
          </w:tblPrExChange>
        </w:tblPrEx>
        <w:trPr>
          <w:trHeight w:val="152"/>
          <w:jc w:val="center"/>
          <w:trPrChange w:id="4350" w:author="Stephanie Baer" w:date="2016-01-21T13:57:00Z">
            <w:trPr>
              <w:trHeight w:val="152"/>
              <w:jc w:val="center"/>
            </w:trPr>
          </w:trPrChange>
        </w:trPr>
        <w:tc>
          <w:tcPr>
            <w:tcW w:w="2700" w:type="dxa"/>
            <w:tcBorders>
              <w:top w:val="nil"/>
              <w:left w:val="single" w:sz="4" w:space="0" w:color="auto"/>
              <w:bottom w:val="single" w:sz="4" w:space="0" w:color="auto"/>
              <w:right w:val="single" w:sz="4" w:space="0" w:color="auto"/>
            </w:tcBorders>
            <w:noWrap/>
            <w:vAlign w:val="center"/>
            <w:hideMark/>
            <w:tcPrChange w:id="4351" w:author="Stephanie Baer" w:date="2016-01-21T13:57:00Z">
              <w:tcPr>
                <w:tcW w:w="2700" w:type="dxa"/>
                <w:tcBorders>
                  <w:top w:val="nil"/>
                  <w:left w:val="single" w:sz="4" w:space="0" w:color="auto"/>
                  <w:bottom w:val="single" w:sz="4" w:space="0" w:color="auto"/>
                  <w:right w:val="single" w:sz="4" w:space="0" w:color="auto"/>
                </w:tcBorders>
                <w:noWrap/>
                <w:vAlign w:val="bottom"/>
                <w:hideMark/>
              </w:tcPr>
            </w:tcPrChange>
          </w:tcPr>
          <w:p w14:paraId="4774D96A" w14:textId="77777777" w:rsidR="00E779E9" w:rsidRPr="00FD1AF1" w:rsidRDefault="00E779E9">
            <w:pPr>
              <w:jc w:val="left"/>
              <w:pPrChange w:id="4352" w:author="Stephanie Baer" w:date="2016-01-21T13:57:00Z">
                <w:pPr/>
              </w:pPrChange>
            </w:pPr>
            <w:moveTo w:id="4353" w:author="Samuel Dent" w:date="2015-11-19T08:50:00Z">
              <w:r w:rsidRPr="00FD1AF1">
                <w:t>Open Loop</w:t>
              </w:r>
            </w:moveTo>
          </w:p>
        </w:tc>
        <w:tc>
          <w:tcPr>
            <w:tcW w:w="1080" w:type="dxa"/>
            <w:tcBorders>
              <w:top w:val="nil"/>
              <w:left w:val="nil"/>
              <w:bottom w:val="single" w:sz="4" w:space="0" w:color="auto"/>
              <w:right w:val="single" w:sz="4" w:space="0" w:color="auto"/>
            </w:tcBorders>
            <w:noWrap/>
            <w:vAlign w:val="center"/>
            <w:hideMark/>
            <w:tcPrChange w:id="4354" w:author="Stephanie Baer" w:date="2016-01-21T13:57:00Z">
              <w:tcPr>
                <w:tcW w:w="1080" w:type="dxa"/>
                <w:tcBorders>
                  <w:top w:val="nil"/>
                  <w:left w:val="nil"/>
                  <w:bottom w:val="single" w:sz="4" w:space="0" w:color="auto"/>
                  <w:right w:val="single" w:sz="4" w:space="0" w:color="auto"/>
                </w:tcBorders>
                <w:noWrap/>
                <w:vAlign w:val="bottom"/>
                <w:hideMark/>
              </w:tcPr>
            </w:tcPrChange>
          </w:tcPr>
          <w:p w14:paraId="68C585E1" w14:textId="77777777" w:rsidR="00E779E9" w:rsidRPr="00FD1AF1" w:rsidRDefault="00E779E9">
            <w:pPr>
              <w:jc w:val="left"/>
              <w:pPrChange w:id="4355" w:author="Stephanie Baer" w:date="2016-01-21T13:57:00Z">
                <w:pPr/>
              </w:pPrChange>
            </w:pPr>
            <w:moveTo w:id="4356" w:author="Samuel Dent" w:date="2015-11-19T08:50:00Z">
              <w:r w:rsidRPr="00FD1AF1">
                <w:t>21.1</w:t>
              </w:r>
            </w:moveTo>
          </w:p>
        </w:tc>
        <w:tc>
          <w:tcPr>
            <w:tcW w:w="1080" w:type="dxa"/>
            <w:tcBorders>
              <w:top w:val="nil"/>
              <w:left w:val="nil"/>
              <w:bottom w:val="single" w:sz="4" w:space="0" w:color="auto"/>
              <w:right w:val="single" w:sz="4" w:space="0" w:color="auto"/>
            </w:tcBorders>
            <w:noWrap/>
            <w:vAlign w:val="center"/>
            <w:hideMark/>
            <w:tcPrChange w:id="4357" w:author="Stephanie Baer" w:date="2016-01-21T13:57:00Z">
              <w:tcPr>
                <w:tcW w:w="1080" w:type="dxa"/>
                <w:tcBorders>
                  <w:top w:val="nil"/>
                  <w:left w:val="nil"/>
                  <w:bottom w:val="single" w:sz="4" w:space="0" w:color="auto"/>
                  <w:right w:val="single" w:sz="4" w:space="0" w:color="auto"/>
                </w:tcBorders>
                <w:noWrap/>
                <w:vAlign w:val="bottom"/>
                <w:hideMark/>
              </w:tcPr>
            </w:tcPrChange>
          </w:tcPr>
          <w:p w14:paraId="7CAE08CA" w14:textId="77777777" w:rsidR="00E779E9" w:rsidRPr="00FD1AF1" w:rsidRDefault="00E779E9">
            <w:pPr>
              <w:jc w:val="left"/>
              <w:pPrChange w:id="4358" w:author="Stephanie Baer" w:date="2016-01-21T13:57:00Z">
                <w:pPr/>
              </w:pPrChange>
            </w:pPr>
            <w:moveTo w:id="4359" w:author="Samuel Dent" w:date="2015-11-19T08:50:00Z">
              <w:r w:rsidRPr="00FD1AF1">
                <w:t>4.1</w:t>
              </w:r>
            </w:moveTo>
          </w:p>
        </w:tc>
      </w:tr>
      <w:tr w:rsidR="00E779E9" w:rsidRPr="00FD1AF1" w14:paraId="609A0FE6" w14:textId="77777777" w:rsidTr="00C04E8D">
        <w:trPr>
          <w:trHeight w:val="152"/>
          <w:jc w:val="center"/>
        </w:trPr>
        <w:tc>
          <w:tcPr>
            <w:tcW w:w="4860" w:type="dxa"/>
            <w:gridSpan w:val="3"/>
            <w:tcBorders>
              <w:top w:val="single" w:sz="4" w:space="0" w:color="auto"/>
              <w:left w:val="single" w:sz="4" w:space="0" w:color="auto"/>
              <w:bottom w:val="single" w:sz="4" w:space="0" w:color="auto"/>
              <w:right w:val="single" w:sz="4" w:space="0" w:color="000000"/>
            </w:tcBorders>
            <w:shd w:val="clear" w:color="auto" w:fill="7F7F7F" w:themeFill="text1" w:themeFillTint="80"/>
            <w:noWrap/>
            <w:vAlign w:val="center"/>
            <w:hideMark/>
          </w:tcPr>
          <w:p w14:paraId="3B55AB51" w14:textId="77777777" w:rsidR="00E779E9" w:rsidRPr="00FD1AF1" w:rsidRDefault="00E779E9" w:rsidP="00C04E8D">
            <w:pPr>
              <w:jc w:val="center"/>
              <w:rPr>
                <w:b/>
                <w:color w:val="FFFFFF" w:themeColor="background1"/>
              </w:rPr>
            </w:pPr>
            <w:moveTo w:id="4360" w:author="Samuel Dent" w:date="2015-11-19T08:50:00Z">
              <w:r w:rsidRPr="00FD1AF1">
                <w:rPr>
                  <w:b/>
                  <w:color w:val="FFFFFF" w:themeColor="background1"/>
                </w:rPr>
                <w:t>Water-to-Water</w:t>
              </w:r>
            </w:moveTo>
          </w:p>
        </w:tc>
      </w:tr>
      <w:tr w:rsidR="00E779E9" w:rsidRPr="00FD1AF1" w14:paraId="4459EE54" w14:textId="77777777" w:rsidTr="00943B61">
        <w:tblPrEx>
          <w:tblW w:w="4860" w:type="dxa"/>
          <w:jc w:val="center"/>
          <w:tblPrExChange w:id="4361" w:author="Stephanie Baer" w:date="2016-01-21T13:57:00Z">
            <w:tblPrEx>
              <w:tblW w:w="4860" w:type="dxa"/>
              <w:jc w:val="center"/>
            </w:tblPrEx>
          </w:tblPrExChange>
        </w:tblPrEx>
        <w:trPr>
          <w:trHeight w:val="70"/>
          <w:jc w:val="center"/>
          <w:trPrChange w:id="4362" w:author="Stephanie Baer" w:date="2016-01-21T13:57:00Z">
            <w:trPr>
              <w:trHeight w:val="70"/>
              <w:jc w:val="center"/>
            </w:trPr>
          </w:trPrChange>
        </w:trPr>
        <w:tc>
          <w:tcPr>
            <w:tcW w:w="2700" w:type="dxa"/>
            <w:tcBorders>
              <w:top w:val="nil"/>
              <w:left w:val="single" w:sz="4" w:space="0" w:color="auto"/>
              <w:bottom w:val="single" w:sz="4" w:space="0" w:color="auto"/>
              <w:right w:val="single" w:sz="4" w:space="0" w:color="auto"/>
            </w:tcBorders>
            <w:noWrap/>
            <w:vAlign w:val="center"/>
            <w:hideMark/>
            <w:tcPrChange w:id="4363" w:author="Stephanie Baer" w:date="2016-01-21T13:57:00Z">
              <w:tcPr>
                <w:tcW w:w="2700" w:type="dxa"/>
                <w:tcBorders>
                  <w:top w:val="nil"/>
                  <w:left w:val="single" w:sz="4" w:space="0" w:color="auto"/>
                  <w:bottom w:val="single" w:sz="4" w:space="0" w:color="auto"/>
                  <w:right w:val="single" w:sz="4" w:space="0" w:color="auto"/>
                </w:tcBorders>
                <w:noWrap/>
                <w:vAlign w:val="bottom"/>
                <w:hideMark/>
              </w:tcPr>
            </w:tcPrChange>
          </w:tcPr>
          <w:p w14:paraId="1160E3B8" w14:textId="77777777" w:rsidR="00E779E9" w:rsidRPr="00FD1AF1" w:rsidRDefault="00E779E9">
            <w:pPr>
              <w:jc w:val="left"/>
              <w:pPrChange w:id="4364" w:author="Stephanie Baer" w:date="2016-01-21T13:57:00Z">
                <w:pPr/>
              </w:pPrChange>
            </w:pPr>
            <w:moveTo w:id="4365" w:author="Samuel Dent" w:date="2015-11-19T08:50:00Z">
              <w:r w:rsidRPr="00FD1AF1">
                <w:t>Closed Loop</w:t>
              </w:r>
            </w:moveTo>
          </w:p>
        </w:tc>
        <w:tc>
          <w:tcPr>
            <w:tcW w:w="1080" w:type="dxa"/>
            <w:tcBorders>
              <w:top w:val="nil"/>
              <w:left w:val="nil"/>
              <w:bottom w:val="single" w:sz="4" w:space="0" w:color="auto"/>
              <w:right w:val="single" w:sz="4" w:space="0" w:color="auto"/>
            </w:tcBorders>
            <w:noWrap/>
            <w:vAlign w:val="center"/>
            <w:hideMark/>
            <w:tcPrChange w:id="4366" w:author="Stephanie Baer" w:date="2016-01-21T13:57:00Z">
              <w:tcPr>
                <w:tcW w:w="1080" w:type="dxa"/>
                <w:tcBorders>
                  <w:top w:val="nil"/>
                  <w:left w:val="nil"/>
                  <w:bottom w:val="single" w:sz="4" w:space="0" w:color="auto"/>
                  <w:right w:val="single" w:sz="4" w:space="0" w:color="auto"/>
                </w:tcBorders>
                <w:noWrap/>
                <w:vAlign w:val="bottom"/>
                <w:hideMark/>
              </w:tcPr>
            </w:tcPrChange>
          </w:tcPr>
          <w:p w14:paraId="4D0CB24E" w14:textId="77777777" w:rsidR="00E779E9" w:rsidRPr="00FD1AF1" w:rsidRDefault="00E779E9">
            <w:pPr>
              <w:jc w:val="left"/>
              <w:pPrChange w:id="4367" w:author="Stephanie Baer" w:date="2016-01-21T13:57:00Z">
                <w:pPr/>
              </w:pPrChange>
            </w:pPr>
            <w:moveTo w:id="4368" w:author="Samuel Dent" w:date="2015-11-19T08:50:00Z">
              <w:r w:rsidRPr="00FD1AF1">
                <w:t>16.1</w:t>
              </w:r>
            </w:moveTo>
          </w:p>
        </w:tc>
        <w:tc>
          <w:tcPr>
            <w:tcW w:w="1080" w:type="dxa"/>
            <w:tcBorders>
              <w:top w:val="nil"/>
              <w:left w:val="nil"/>
              <w:bottom w:val="single" w:sz="4" w:space="0" w:color="auto"/>
              <w:right w:val="single" w:sz="4" w:space="0" w:color="auto"/>
            </w:tcBorders>
            <w:noWrap/>
            <w:vAlign w:val="center"/>
            <w:hideMark/>
            <w:tcPrChange w:id="4369" w:author="Stephanie Baer" w:date="2016-01-21T13:57:00Z">
              <w:tcPr>
                <w:tcW w:w="1080" w:type="dxa"/>
                <w:tcBorders>
                  <w:top w:val="nil"/>
                  <w:left w:val="nil"/>
                  <w:bottom w:val="single" w:sz="4" w:space="0" w:color="auto"/>
                  <w:right w:val="single" w:sz="4" w:space="0" w:color="auto"/>
                </w:tcBorders>
                <w:noWrap/>
                <w:vAlign w:val="bottom"/>
                <w:hideMark/>
              </w:tcPr>
            </w:tcPrChange>
          </w:tcPr>
          <w:p w14:paraId="7B213778" w14:textId="77777777" w:rsidR="00E779E9" w:rsidRPr="00FD1AF1" w:rsidRDefault="00E779E9">
            <w:pPr>
              <w:jc w:val="left"/>
              <w:pPrChange w:id="4370" w:author="Stephanie Baer" w:date="2016-01-21T13:57:00Z">
                <w:pPr/>
              </w:pPrChange>
            </w:pPr>
            <w:moveTo w:id="4371" w:author="Samuel Dent" w:date="2015-11-19T08:50:00Z">
              <w:r w:rsidRPr="00FD1AF1">
                <w:t>3.1</w:t>
              </w:r>
            </w:moveTo>
          </w:p>
        </w:tc>
      </w:tr>
      <w:tr w:rsidR="00E779E9" w:rsidRPr="00FD1AF1" w14:paraId="192C6EF5" w14:textId="77777777" w:rsidTr="00943B61">
        <w:tblPrEx>
          <w:tblW w:w="4860" w:type="dxa"/>
          <w:jc w:val="center"/>
          <w:tblPrExChange w:id="4372" w:author="Stephanie Baer" w:date="2016-01-21T13:57:00Z">
            <w:tblPrEx>
              <w:tblW w:w="4860" w:type="dxa"/>
              <w:jc w:val="center"/>
            </w:tblPrEx>
          </w:tblPrExChange>
        </w:tblPrEx>
        <w:trPr>
          <w:trHeight w:val="242"/>
          <w:jc w:val="center"/>
          <w:trPrChange w:id="4373" w:author="Stephanie Baer" w:date="2016-01-21T13:57:00Z">
            <w:trPr>
              <w:trHeight w:val="242"/>
              <w:jc w:val="center"/>
            </w:trPr>
          </w:trPrChange>
        </w:trPr>
        <w:tc>
          <w:tcPr>
            <w:tcW w:w="2700" w:type="dxa"/>
            <w:tcBorders>
              <w:top w:val="nil"/>
              <w:left w:val="single" w:sz="4" w:space="0" w:color="auto"/>
              <w:bottom w:val="single" w:sz="4" w:space="0" w:color="auto"/>
              <w:right w:val="single" w:sz="4" w:space="0" w:color="auto"/>
            </w:tcBorders>
            <w:noWrap/>
            <w:vAlign w:val="center"/>
            <w:hideMark/>
            <w:tcPrChange w:id="4374" w:author="Stephanie Baer" w:date="2016-01-21T13:57:00Z">
              <w:tcPr>
                <w:tcW w:w="2700" w:type="dxa"/>
                <w:tcBorders>
                  <w:top w:val="nil"/>
                  <w:left w:val="single" w:sz="4" w:space="0" w:color="auto"/>
                  <w:bottom w:val="single" w:sz="4" w:space="0" w:color="auto"/>
                  <w:right w:val="single" w:sz="4" w:space="0" w:color="auto"/>
                </w:tcBorders>
                <w:noWrap/>
                <w:vAlign w:val="bottom"/>
                <w:hideMark/>
              </w:tcPr>
            </w:tcPrChange>
          </w:tcPr>
          <w:p w14:paraId="4918F08B" w14:textId="77777777" w:rsidR="00E779E9" w:rsidRPr="00FD1AF1" w:rsidRDefault="00E779E9">
            <w:pPr>
              <w:jc w:val="left"/>
              <w:pPrChange w:id="4375" w:author="Stephanie Baer" w:date="2016-01-21T13:57:00Z">
                <w:pPr/>
              </w:pPrChange>
            </w:pPr>
            <w:moveTo w:id="4376" w:author="Samuel Dent" w:date="2015-11-19T08:50:00Z">
              <w:r w:rsidRPr="00FD1AF1">
                <w:t>Open Loop</w:t>
              </w:r>
            </w:moveTo>
          </w:p>
        </w:tc>
        <w:tc>
          <w:tcPr>
            <w:tcW w:w="1080" w:type="dxa"/>
            <w:tcBorders>
              <w:top w:val="nil"/>
              <w:left w:val="nil"/>
              <w:bottom w:val="single" w:sz="4" w:space="0" w:color="auto"/>
              <w:right w:val="single" w:sz="4" w:space="0" w:color="auto"/>
            </w:tcBorders>
            <w:noWrap/>
            <w:vAlign w:val="center"/>
            <w:hideMark/>
            <w:tcPrChange w:id="4377" w:author="Stephanie Baer" w:date="2016-01-21T13:57:00Z">
              <w:tcPr>
                <w:tcW w:w="1080" w:type="dxa"/>
                <w:tcBorders>
                  <w:top w:val="nil"/>
                  <w:left w:val="nil"/>
                  <w:bottom w:val="single" w:sz="4" w:space="0" w:color="auto"/>
                  <w:right w:val="single" w:sz="4" w:space="0" w:color="auto"/>
                </w:tcBorders>
                <w:noWrap/>
                <w:vAlign w:val="bottom"/>
                <w:hideMark/>
              </w:tcPr>
            </w:tcPrChange>
          </w:tcPr>
          <w:p w14:paraId="5CD0F124" w14:textId="77777777" w:rsidR="00E779E9" w:rsidRPr="00FD1AF1" w:rsidRDefault="00E779E9">
            <w:pPr>
              <w:jc w:val="left"/>
              <w:pPrChange w:id="4378" w:author="Stephanie Baer" w:date="2016-01-21T13:57:00Z">
                <w:pPr/>
              </w:pPrChange>
            </w:pPr>
            <w:moveTo w:id="4379" w:author="Samuel Dent" w:date="2015-11-19T08:50:00Z">
              <w:r w:rsidRPr="00FD1AF1">
                <w:t>20.1</w:t>
              </w:r>
            </w:moveTo>
          </w:p>
        </w:tc>
        <w:tc>
          <w:tcPr>
            <w:tcW w:w="1080" w:type="dxa"/>
            <w:tcBorders>
              <w:top w:val="nil"/>
              <w:left w:val="nil"/>
              <w:bottom w:val="single" w:sz="4" w:space="0" w:color="auto"/>
              <w:right w:val="single" w:sz="4" w:space="0" w:color="auto"/>
            </w:tcBorders>
            <w:noWrap/>
            <w:vAlign w:val="center"/>
            <w:hideMark/>
            <w:tcPrChange w:id="4380" w:author="Stephanie Baer" w:date="2016-01-21T13:57:00Z">
              <w:tcPr>
                <w:tcW w:w="1080" w:type="dxa"/>
                <w:tcBorders>
                  <w:top w:val="nil"/>
                  <w:left w:val="nil"/>
                  <w:bottom w:val="single" w:sz="4" w:space="0" w:color="auto"/>
                  <w:right w:val="single" w:sz="4" w:space="0" w:color="auto"/>
                </w:tcBorders>
                <w:noWrap/>
                <w:vAlign w:val="bottom"/>
                <w:hideMark/>
              </w:tcPr>
            </w:tcPrChange>
          </w:tcPr>
          <w:p w14:paraId="56BFDA74" w14:textId="77777777" w:rsidR="00E779E9" w:rsidRPr="00FD1AF1" w:rsidRDefault="00E779E9">
            <w:pPr>
              <w:jc w:val="left"/>
              <w:pPrChange w:id="4381" w:author="Stephanie Baer" w:date="2016-01-21T13:57:00Z">
                <w:pPr/>
              </w:pPrChange>
            </w:pPr>
            <w:moveTo w:id="4382" w:author="Samuel Dent" w:date="2015-11-19T08:50:00Z">
              <w:r w:rsidRPr="00FD1AF1">
                <w:t>3.5</w:t>
              </w:r>
            </w:moveTo>
          </w:p>
        </w:tc>
      </w:tr>
      <w:tr w:rsidR="00E779E9" w:rsidRPr="00FD1AF1" w14:paraId="28E5057D" w14:textId="77777777" w:rsidTr="00943B61">
        <w:tblPrEx>
          <w:tblW w:w="4860" w:type="dxa"/>
          <w:jc w:val="center"/>
          <w:tblPrExChange w:id="4383" w:author="Stephanie Baer" w:date="2016-01-21T13:57:00Z">
            <w:tblPrEx>
              <w:tblW w:w="4860" w:type="dxa"/>
              <w:jc w:val="center"/>
            </w:tblPrEx>
          </w:tblPrExChange>
        </w:tblPrEx>
        <w:trPr>
          <w:trHeight w:val="70"/>
          <w:jc w:val="center"/>
          <w:trPrChange w:id="4384" w:author="Stephanie Baer" w:date="2016-01-21T13:57:00Z">
            <w:trPr>
              <w:trHeight w:val="70"/>
              <w:jc w:val="center"/>
            </w:trPr>
          </w:trPrChange>
        </w:trPr>
        <w:tc>
          <w:tcPr>
            <w:tcW w:w="2700" w:type="dxa"/>
            <w:tcBorders>
              <w:top w:val="nil"/>
              <w:left w:val="single" w:sz="4" w:space="0" w:color="auto"/>
              <w:bottom w:val="single" w:sz="4" w:space="0" w:color="auto"/>
              <w:right w:val="single" w:sz="4" w:space="0" w:color="auto"/>
            </w:tcBorders>
            <w:noWrap/>
            <w:vAlign w:val="center"/>
            <w:hideMark/>
            <w:tcPrChange w:id="4385" w:author="Stephanie Baer" w:date="2016-01-21T13:57:00Z">
              <w:tcPr>
                <w:tcW w:w="2700" w:type="dxa"/>
                <w:tcBorders>
                  <w:top w:val="nil"/>
                  <w:left w:val="single" w:sz="4" w:space="0" w:color="auto"/>
                  <w:bottom w:val="single" w:sz="4" w:space="0" w:color="auto"/>
                  <w:right w:val="single" w:sz="4" w:space="0" w:color="auto"/>
                </w:tcBorders>
                <w:noWrap/>
                <w:vAlign w:val="bottom"/>
                <w:hideMark/>
              </w:tcPr>
            </w:tcPrChange>
          </w:tcPr>
          <w:p w14:paraId="58A9662C" w14:textId="77777777" w:rsidR="00E779E9" w:rsidRPr="00FD1AF1" w:rsidRDefault="00E779E9">
            <w:pPr>
              <w:jc w:val="left"/>
              <w:pPrChange w:id="4386" w:author="Stephanie Baer" w:date="2016-01-21T13:57:00Z">
                <w:pPr/>
              </w:pPrChange>
            </w:pPr>
            <w:moveTo w:id="4387" w:author="Samuel Dent" w:date="2015-11-19T08:50:00Z">
              <w:r w:rsidRPr="00FD1AF1">
                <w:t>DGX</w:t>
              </w:r>
            </w:moveTo>
          </w:p>
        </w:tc>
        <w:tc>
          <w:tcPr>
            <w:tcW w:w="1080" w:type="dxa"/>
            <w:tcBorders>
              <w:top w:val="nil"/>
              <w:left w:val="nil"/>
              <w:bottom w:val="single" w:sz="4" w:space="0" w:color="auto"/>
              <w:right w:val="single" w:sz="4" w:space="0" w:color="auto"/>
            </w:tcBorders>
            <w:noWrap/>
            <w:vAlign w:val="center"/>
            <w:hideMark/>
            <w:tcPrChange w:id="4388" w:author="Stephanie Baer" w:date="2016-01-21T13:57:00Z">
              <w:tcPr>
                <w:tcW w:w="1080" w:type="dxa"/>
                <w:tcBorders>
                  <w:top w:val="nil"/>
                  <w:left w:val="nil"/>
                  <w:bottom w:val="single" w:sz="4" w:space="0" w:color="auto"/>
                  <w:right w:val="single" w:sz="4" w:space="0" w:color="auto"/>
                </w:tcBorders>
                <w:noWrap/>
                <w:vAlign w:val="bottom"/>
                <w:hideMark/>
              </w:tcPr>
            </w:tcPrChange>
          </w:tcPr>
          <w:p w14:paraId="75C19686" w14:textId="77777777" w:rsidR="00E779E9" w:rsidRPr="00FD1AF1" w:rsidRDefault="00E779E9">
            <w:pPr>
              <w:jc w:val="left"/>
              <w:pPrChange w:id="4389" w:author="Stephanie Baer" w:date="2016-01-21T13:57:00Z">
                <w:pPr/>
              </w:pPrChange>
            </w:pPr>
            <w:moveTo w:id="4390" w:author="Samuel Dent" w:date="2015-11-19T08:50:00Z">
              <w:r w:rsidRPr="00FD1AF1">
                <w:t>16</w:t>
              </w:r>
            </w:moveTo>
          </w:p>
        </w:tc>
        <w:tc>
          <w:tcPr>
            <w:tcW w:w="1080" w:type="dxa"/>
            <w:tcBorders>
              <w:top w:val="nil"/>
              <w:left w:val="nil"/>
              <w:bottom w:val="single" w:sz="4" w:space="0" w:color="auto"/>
              <w:right w:val="single" w:sz="4" w:space="0" w:color="auto"/>
            </w:tcBorders>
            <w:noWrap/>
            <w:vAlign w:val="center"/>
            <w:hideMark/>
            <w:tcPrChange w:id="4391" w:author="Stephanie Baer" w:date="2016-01-21T13:57:00Z">
              <w:tcPr>
                <w:tcW w:w="1080" w:type="dxa"/>
                <w:tcBorders>
                  <w:top w:val="nil"/>
                  <w:left w:val="nil"/>
                  <w:bottom w:val="single" w:sz="4" w:space="0" w:color="auto"/>
                  <w:right w:val="single" w:sz="4" w:space="0" w:color="auto"/>
                </w:tcBorders>
                <w:noWrap/>
                <w:vAlign w:val="bottom"/>
                <w:hideMark/>
              </w:tcPr>
            </w:tcPrChange>
          </w:tcPr>
          <w:p w14:paraId="1EB88C24" w14:textId="77777777" w:rsidR="00E779E9" w:rsidRPr="00FD1AF1" w:rsidRDefault="00E779E9">
            <w:pPr>
              <w:jc w:val="left"/>
              <w:pPrChange w:id="4392" w:author="Stephanie Baer" w:date="2016-01-21T13:57:00Z">
                <w:pPr/>
              </w:pPrChange>
            </w:pPr>
            <w:moveTo w:id="4393" w:author="Samuel Dent" w:date="2015-11-19T08:50:00Z">
              <w:r w:rsidRPr="00FD1AF1">
                <w:t>3.6</w:t>
              </w:r>
            </w:moveTo>
          </w:p>
        </w:tc>
      </w:tr>
      <w:moveToRangeEnd w:id="4328"/>
    </w:tbl>
    <w:p w14:paraId="75106007" w14:textId="77777777" w:rsidR="00E779E9" w:rsidRPr="00FD1AF1" w:rsidRDefault="00E779E9" w:rsidP="00E779E9">
      <w:pPr>
        <w:rPr>
          <w:rFonts w:cstheme="minorHAnsi"/>
          <w:b/>
        </w:rPr>
      </w:pPr>
    </w:p>
    <w:p w14:paraId="1040E1A9" w14:textId="77777777" w:rsidR="00E779E9" w:rsidRPr="00FD1AF1" w:rsidRDefault="00E779E9" w:rsidP="00E779E9">
      <w:pPr>
        <w:keepNext/>
        <w:keepLines/>
        <w:tabs>
          <w:tab w:val="left" w:pos="5040"/>
        </w:tabs>
        <w:spacing w:before="200"/>
        <w:outlineLvl w:val="5"/>
        <w:rPr>
          <w:rFonts w:cs="Calibri"/>
          <w:b/>
          <w:smallCaps/>
        </w:rPr>
      </w:pPr>
      <w:r w:rsidRPr="00FD1AF1">
        <w:rPr>
          <w:rFonts w:eastAsiaTheme="majorEastAsia" w:cs="Calibri"/>
          <w:b/>
          <w:smallCaps/>
        </w:rPr>
        <w:t xml:space="preserve">Definition of Baseline Equipment </w:t>
      </w:r>
    </w:p>
    <w:p w14:paraId="241DC047" w14:textId="77777777" w:rsidR="00E779E9" w:rsidRPr="00FD1AF1" w:rsidRDefault="00E779E9" w:rsidP="00E779E9">
      <w:pPr>
        <w:rPr>
          <w:rFonts w:cstheme="minorHAnsi"/>
          <w:b/>
        </w:rPr>
      </w:pPr>
      <w:r w:rsidRPr="00FD1AF1">
        <w:rPr>
          <w:rFonts w:cstheme="minorHAnsi"/>
        </w:rPr>
        <w:t xml:space="preserve">For these products, baseline equipment includes Air Conditioning, Space Heating and Water Heating. </w:t>
      </w:r>
    </w:p>
    <w:p w14:paraId="246619E5" w14:textId="77777777" w:rsidR="00E779E9" w:rsidRPr="00FD1AF1" w:rsidRDefault="00E779E9" w:rsidP="00E779E9">
      <w:pPr>
        <w:rPr>
          <w:rFonts w:cstheme="minorHAnsi"/>
          <w:szCs w:val="20"/>
        </w:rPr>
      </w:pPr>
      <w:r w:rsidRPr="00FD1AF1">
        <w:rPr>
          <w:rFonts w:cstheme="minorHAnsi"/>
          <w:szCs w:val="20"/>
        </w:rPr>
        <w:t>New Construction:</w:t>
      </w:r>
    </w:p>
    <w:p w14:paraId="7BFC1F35" w14:textId="77777777" w:rsidR="00E779E9" w:rsidRPr="00FD1AF1" w:rsidRDefault="00E779E9" w:rsidP="00E779E9">
      <w:pPr>
        <w:rPr>
          <w:rFonts w:cstheme="minorHAnsi"/>
        </w:rPr>
      </w:pPr>
      <w:r w:rsidRPr="00FD1AF1">
        <w:rPr>
          <w:rFonts w:cstheme="minorHAnsi"/>
          <w:szCs w:val="20"/>
        </w:rPr>
        <w:t xml:space="preserve">To calculate savings with an electric baseline, </w:t>
      </w:r>
      <w:r w:rsidRPr="00FD1AF1">
        <w:rPr>
          <w:rFonts w:cstheme="minorHAnsi"/>
        </w:rPr>
        <w:t>the baseline equipment is assumed to be an Air Source Heat Pump meeting the Federal Standard efficiency level; 14 SEER, 8.2 HSPF and 11.</w:t>
      </w:r>
      <w:r w:rsidRPr="00FD1AF1">
        <w:rPr>
          <w:rFonts w:cstheme="minorHAnsi"/>
          <w:noProof/>
          <w:lang w:val="nl-NL"/>
        </w:rPr>
        <w:t>8</w:t>
      </w:r>
      <w:r w:rsidRPr="00FD1AF1">
        <w:rPr>
          <w:rFonts w:ascii="Arial" w:eastAsiaTheme="minorEastAsia" w:hAnsi="Arial"/>
          <w:noProof/>
          <w:vertAlign w:val="superscript"/>
          <w:lang w:val="nl-NL"/>
        </w:rPr>
        <w:footnoteReference w:id="301"/>
      </w:r>
      <w:r w:rsidRPr="00FD1AF1">
        <w:rPr>
          <w:rFonts w:cstheme="minorHAnsi"/>
        </w:rPr>
        <w:t xml:space="preserve"> EER and a Federal Standard electric </w:t>
      </w:r>
      <w:r w:rsidRPr="00FD1AF1">
        <w:rPr>
          <w:rFonts w:cstheme="minorHAnsi"/>
        </w:rPr>
        <w:lastRenderedPageBreak/>
        <w:t xml:space="preserve">hot water heater. </w:t>
      </w:r>
    </w:p>
    <w:p w14:paraId="12463D3A" w14:textId="77777777" w:rsidR="00E779E9" w:rsidRPr="00FD1AF1" w:rsidRDefault="00E779E9" w:rsidP="00E779E9">
      <w:pPr>
        <w:rPr>
          <w:rFonts w:cstheme="minorHAnsi"/>
        </w:rPr>
      </w:pPr>
      <w:r w:rsidRPr="00FD1AF1">
        <w:rPr>
          <w:rFonts w:cstheme="minorHAnsi"/>
        </w:rPr>
        <w:t>To calculate savings with a furnace/central AC baseline, the baseline equipment is assumed to be an 80% AFUE Furnace and central AC meeting the Federal Standard efficiency level; 13 SEER, 11 EER. If a gas water heater, the Federal Standard baseline is calculated as follows</w:t>
      </w:r>
      <w:r w:rsidRPr="00FD1AF1">
        <w:rPr>
          <w:rFonts w:ascii="Arial" w:eastAsiaTheme="majorEastAsia" w:hAnsi="Arial"/>
          <w:vertAlign w:val="superscript"/>
        </w:rPr>
        <w:footnoteReference w:id="302"/>
      </w:r>
      <w:r w:rsidRPr="00FD1AF1">
        <w:rPr>
          <w:rFonts w:cstheme="minorHAnsi"/>
        </w:rPr>
        <w:t>; for &lt;=55 gallon tanks = 0.675 – (0.0015 * storage size in gallons) and for tanks &gt;55 gallon = 0.8012 – (0.00078 * storage size in gallons). For a 40-gallon storage water heater this would be 0.615 EF.</w:t>
      </w:r>
    </w:p>
    <w:p w14:paraId="2BA78F0C" w14:textId="77777777" w:rsidR="00E779E9" w:rsidRPr="00FD1AF1" w:rsidRDefault="00E779E9" w:rsidP="00E779E9">
      <w:pPr>
        <w:rPr>
          <w:rFonts w:cstheme="minorHAnsi"/>
          <w:b/>
        </w:rPr>
      </w:pPr>
    </w:p>
    <w:p w14:paraId="562782F2" w14:textId="77777777" w:rsidR="00E779E9" w:rsidRPr="00FD1AF1" w:rsidRDefault="00E779E9" w:rsidP="00E779E9">
      <w:pPr>
        <w:keepNext/>
        <w:rPr>
          <w:rFonts w:cstheme="minorHAnsi"/>
        </w:rPr>
      </w:pPr>
      <w:r w:rsidRPr="00FD1AF1">
        <w:rPr>
          <w:rFonts w:cstheme="minorHAnsi"/>
        </w:rPr>
        <w:t xml:space="preserve">Time of Sale: The baseline for this measure is a new replacement unit of the same system type as the existing unit, meeting the baselines provided below. </w:t>
      </w:r>
    </w:p>
    <w:tbl>
      <w:tblPr>
        <w:tblStyle w:val="TableGrid"/>
        <w:tblW w:w="4950" w:type="dxa"/>
        <w:jc w:val="center"/>
        <w:tblLook w:val="04A0" w:firstRow="1" w:lastRow="0" w:firstColumn="1" w:lastColumn="0" w:noHBand="0" w:noVBand="1"/>
      </w:tblPr>
      <w:tblGrid>
        <w:gridCol w:w="2340"/>
        <w:gridCol w:w="2610"/>
        <w:tblGridChange w:id="4394">
          <w:tblGrid>
            <w:gridCol w:w="2340"/>
            <w:gridCol w:w="2610"/>
          </w:tblGrid>
        </w:tblGridChange>
      </w:tblGrid>
      <w:tr w:rsidR="00E779E9" w:rsidRPr="00492ABB" w14:paraId="4A230560" w14:textId="77777777" w:rsidTr="00C04E8D">
        <w:trPr>
          <w:trHeight w:val="161"/>
          <w:jc w:val="center"/>
        </w:trPr>
        <w:tc>
          <w:tcPr>
            <w:tcW w:w="2340" w:type="dxa"/>
            <w:shd w:val="clear" w:color="auto" w:fill="808080" w:themeFill="background1" w:themeFillShade="80"/>
            <w:vAlign w:val="center"/>
          </w:tcPr>
          <w:p w14:paraId="44D7519C" w14:textId="77777777" w:rsidR="00E779E9" w:rsidRPr="00492ABB" w:rsidRDefault="00E779E9" w:rsidP="00C04E8D">
            <w:pPr>
              <w:spacing w:line="276" w:lineRule="auto"/>
              <w:jc w:val="center"/>
              <w:rPr>
                <w:rFonts w:asciiTheme="minorHAnsi" w:hAnsiTheme="minorHAnsi"/>
                <w:b/>
                <w:color w:val="FFFFFF" w:themeColor="background1"/>
              </w:rPr>
            </w:pPr>
            <w:r w:rsidRPr="00492ABB">
              <w:rPr>
                <w:rFonts w:asciiTheme="minorHAnsi" w:hAnsiTheme="minorHAnsi"/>
                <w:b/>
                <w:color w:val="FFFFFF" w:themeColor="background1"/>
              </w:rPr>
              <w:t>Unit Type</w:t>
            </w:r>
          </w:p>
        </w:tc>
        <w:tc>
          <w:tcPr>
            <w:tcW w:w="2610" w:type="dxa"/>
            <w:shd w:val="clear" w:color="auto" w:fill="808080" w:themeFill="background1" w:themeFillShade="80"/>
            <w:vAlign w:val="center"/>
          </w:tcPr>
          <w:p w14:paraId="1362A365" w14:textId="77777777" w:rsidR="00E779E9" w:rsidRPr="00492ABB" w:rsidRDefault="00E779E9" w:rsidP="00C04E8D">
            <w:pPr>
              <w:spacing w:line="276" w:lineRule="auto"/>
              <w:jc w:val="center"/>
              <w:rPr>
                <w:rFonts w:asciiTheme="minorHAnsi" w:hAnsiTheme="minorHAnsi"/>
                <w:b/>
                <w:color w:val="FFFFFF" w:themeColor="background1"/>
              </w:rPr>
            </w:pPr>
            <w:r w:rsidRPr="00492ABB">
              <w:rPr>
                <w:rFonts w:asciiTheme="minorHAnsi" w:hAnsiTheme="minorHAnsi"/>
                <w:b/>
                <w:color w:val="FFFFFF" w:themeColor="background1"/>
              </w:rPr>
              <w:t>Efficiency Standard</w:t>
            </w:r>
          </w:p>
        </w:tc>
      </w:tr>
      <w:tr w:rsidR="00E779E9" w:rsidRPr="00492ABB" w14:paraId="3296805A" w14:textId="77777777" w:rsidTr="00943B61">
        <w:tblPrEx>
          <w:tblW w:w="4950" w:type="dxa"/>
          <w:jc w:val="center"/>
          <w:tblPrExChange w:id="4395" w:author="Stephanie Baer" w:date="2016-01-21T13:57:00Z">
            <w:tblPrEx>
              <w:tblW w:w="4950" w:type="dxa"/>
              <w:jc w:val="center"/>
            </w:tblPrEx>
          </w:tblPrExChange>
        </w:tblPrEx>
        <w:trPr>
          <w:jc w:val="center"/>
          <w:trPrChange w:id="4396" w:author="Stephanie Baer" w:date="2016-01-21T13:57:00Z">
            <w:trPr>
              <w:jc w:val="center"/>
            </w:trPr>
          </w:trPrChange>
        </w:trPr>
        <w:tc>
          <w:tcPr>
            <w:tcW w:w="2340" w:type="dxa"/>
            <w:vAlign w:val="center"/>
            <w:tcPrChange w:id="4397" w:author="Stephanie Baer" w:date="2016-01-21T13:57:00Z">
              <w:tcPr>
                <w:tcW w:w="2340" w:type="dxa"/>
              </w:tcPr>
            </w:tcPrChange>
          </w:tcPr>
          <w:p w14:paraId="3C9209BE" w14:textId="77777777" w:rsidR="00E779E9" w:rsidRPr="00492ABB" w:rsidRDefault="00E779E9">
            <w:pPr>
              <w:spacing w:line="276" w:lineRule="auto"/>
              <w:jc w:val="left"/>
              <w:rPr>
                <w:rFonts w:asciiTheme="minorHAnsi" w:hAnsiTheme="minorHAnsi"/>
                <w:szCs w:val="22"/>
              </w:rPr>
              <w:pPrChange w:id="4398" w:author="Stephanie Baer" w:date="2016-01-21T13:57:00Z">
                <w:pPr>
                  <w:spacing w:line="276" w:lineRule="auto"/>
                </w:pPr>
              </w:pPrChange>
            </w:pPr>
            <w:r w:rsidRPr="00492ABB">
              <w:rPr>
                <w:rFonts w:asciiTheme="minorHAnsi" w:hAnsiTheme="minorHAnsi"/>
              </w:rPr>
              <w:t>ASHP</w:t>
            </w:r>
          </w:p>
        </w:tc>
        <w:tc>
          <w:tcPr>
            <w:tcW w:w="2610" w:type="dxa"/>
            <w:vAlign w:val="center"/>
            <w:tcPrChange w:id="4399" w:author="Stephanie Baer" w:date="2016-01-21T13:57:00Z">
              <w:tcPr>
                <w:tcW w:w="2610" w:type="dxa"/>
              </w:tcPr>
            </w:tcPrChange>
          </w:tcPr>
          <w:p w14:paraId="498C9E02" w14:textId="77777777" w:rsidR="00E779E9" w:rsidRPr="00492ABB" w:rsidRDefault="00E779E9">
            <w:pPr>
              <w:spacing w:line="276" w:lineRule="auto"/>
              <w:jc w:val="left"/>
              <w:rPr>
                <w:rFonts w:asciiTheme="minorHAnsi" w:hAnsiTheme="minorHAnsi"/>
                <w:szCs w:val="22"/>
              </w:rPr>
              <w:pPrChange w:id="4400" w:author="Stephanie Baer" w:date="2016-01-21T13:57:00Z">
                <w:pPr>
                  <w:spacing w:line="276" w:lineRule="auto"/>
                </w:pPr>
              </w:pPrChange>
            </w:pPr>
            <w:r w:rsidRPr="00492ABB">
              <w:rPr>
                <w:rFonts w:asciiTheme="minorHAnsi" w:hAnsiTheme="minorHAnsi"/>
              </w:rPr>
              <w:t xml:space="preserve">14 SEER, 11.8 EER, 8.2 HSPF </w:t>
            </w:r>
          </w:p>
        </w:tc>
      </w:tr>
      <w:tr w:rsidR="00E779E9" w:rsidRPr="00492ABB" w14:paraId="7EDB3161" w14:textId="77777777" w:rsidTr="00943B61">
        <w:tblPrEx>
          <w:tblW w:w="4950" w:type="dxa"/>
          <w:jc w:val="center"/>
          <w:tblPrExChange w:id="4401" w:author="Stephanie Baer" w:date="2016-01-21T13:57:00Z">
            <w:tblPrEx>
              <w:tblW w:w="4950" w:type="dxa"/>
              <w:jc w:val="center"/>
            </w:tblPrEx>
          </w:tblPrExChange>
        </w:tblPrEx>
        <w:trPr>
          <w:jc w:val="center"/>
          <w:trPrChange w:id="4402" w:author="Stephanie Baer" w:date="2016-01-21T13:57:00Z">
            <w:trPr>
              <w:jc w:val="center"/>
            </w:trPr>
          </w:trPrChange>
        </w:trPr>
        <w:tc>
          <w:tcPr>
            <w:tcW w:w="2340" w:type="dxa"/>
            <w:vAlign w:val="center"/>
            <w:tcPrChange w:id="4403" w:author="Stephanie Baer" w:date="2016-01-21T13:57:00Z">
              <w:tcPr>
                <w:tcW w:w="2340" w:type="dxa"/>
              </w:tcPr>
            </w:tcPrChange>
          </w:tcPr>
          <w:p w14:paraId="52C6DD6D" w14:textId="77777777" w:rsidR="00E779E9" w:rsidRPr="00492ABB" w:rsidRDefault="00E779E9">
            <w:pPr>
              <w:spacing w:line="276" w:lineRule="auto"/>
              <w:jc w:val="left"/>
              <w:rPr>
                <w:rFonts w:asciiTheme="minorHAnsi" w:hAnsiTheme="minorHAnsi"/>
                <w:szCs w:val="22"/>
              </w:rPr>
              <w:pPrChange w:id="4404" w:author="Stephanie Baer" w:date="2016-01-21T13:57:00Z">
                <w:pPr>
                  <w:spacing w:line="276" w:lineRule="auto"/>
                </w:pPr>
              </w:pPrChange>
            </w:pPr>
            <w:r w:rsidRPr="00492ABB">
              <w:rPr>
                <w:rFonts w:asciiTheme="minorHAnsi" w:hAnsiTheme="minorHAnsi"/>
              </w:rPr>
              <w:t>Gas Furnace</w:t>
            </w:r>
          </w:p>
        </w:tc>
        <w:tc>
          <w:tcPr>
            <w:tcW w:w="2610" w:type="dxa"/>
            <w:vAlign w:val="center"/>
            <w:tcPrChange w:id="4405" w:author="Stephanie Baer" w:date="2016-01-21T13:57:00Z">
              <w:tcPr>
                <w:tcW w:w="2610" w:type="dxa"/>
              </w:tcPr>
            </w:tcPrChange>
          </w:tcPr>
          <w:p w14:paraId="32298B8B" w14:textId="77777777" w:rsidR="00E779E9" w:rsidRPr="00492ABB" w:rsidRDefault="00E779E9">
            <w:pPr>
              <w:spacing w:line="276" w:lineRule="auto"/>
              <w:jc w:val="left"/>
              <w:rPr>
                <w:rFonts w:asciiTheme="minorHAnsi" w:hAnsiTheme="minorHAnsi"/>
                <w:szCs w:val="22"/>
              </w:rPr>
              <w:pPrChange w:id="4406" w:author="Stephanie Baer" w:date="2016-01-21T13:57:00Z">
                <w:pPr>
                  <w:spacing w:line="276" w:lineRule="auto"/>
                </w:pPr>
              </w:pPrChange>
            </w:pPr>
            <w:r w:rsidRPr="00492ABB">
              <w:rPr>
                <w:rFonts w:asciiTheme="minorHAnsi" w:hAnsiTheme="minorHAnsi"/>
              </w:rPr>
              <w:t>80% AFUE</w:t>
            </w:r>
          </w:p>
        </w:tc>
      </w:tr>
      <w:tr w:rsidR="00E779E9" w:rsidRPr="00492ABB" w14:paraId="23DB393B" w14:textId="77777777" w:rsidTr="00943B61">
        <w:tblPrEx>
          <w:tblW w:w="4950" w:type="dxa"/>
          <w:jc w:val="center"/>
          <w:tblPrExChange w:id="4407" w:author="Stephanie Baer" w:date="2016-01-21T13:57:00Z">
            <w:tblPrEx>
              <w:tblW w:w="4950" w:type="dxa"/>
              <w:jc w:val="center"/>
            </w:tblPrEx>
          </w:tblPrExChange>
        </w:tblPrEx>
        <w:trPr>
          <w:jc w:val="center"/>
          <w:trPrChange w:id="4408" w:author="Stephanie Baer" w:date="2016-01-21T13:57:00Z">
            <w:trPr>
              <w:jc w:val="center"/>
            </w:trPr>
          </w:trPrChange>
        </w:trPr>
        <w:tc>
          <w:tcPr>
            <w:tcW w:w="2340" w:type="dxa"/>
            <w:vAlign w:val="center"/>
            <w:tcPrChange w:id="4409" w:author="Stephanie Baer" w:date="2016-01-21T13:57:00Z">
              <w:tcPr>
                <w:tcW w:w="2340" w:type="dxa"/>
              </w:tcPr>
            </w:tcPrChange>
          </w:tcPr>
          <w:p w14:paraId="3A0246EE" w14:textId="77777777" w:rsidR="00E779E9" w:rsidRPr="00492ABB" w:rsidRDefault="00E779E9">
            <w:pPr>
              <w:spacing w:line="276" w:lineRule="auto"/>
              <w:jc w:val="left"/>
              <w:rPr>
                <w:rFonts w:asciiTheme="minorHAnsi" w:hAnsiTheme="minorHAnsi"/>
                <w:szCs w:val="22"/>
              </w:rPr>
              <w:pPrChange w:id="4410" w:author="Stephanie Baer" w:date="2016-01-21T13:57:00Z">
                <w:pPr>
                  <w:spacing w:line="276" w:lineRule="auto"/>
                </w:pPr>
              </w:pPrChange>
            </w:pPr>
            <w:r w:rsidRPr="00492ABB">
              <w:rPr>
                <w:rFonts w:asciiTheme="minorHAnsi" w:hAnsiTheme="minorHAnsi"/>
              </w:rPr>
              <w:t>Gas Boiler</w:t>
            </w:r>
          </w:p>
        </w:tc>
        <w:tc>
          <w:tcPr>
            <w:tcW w:w="2610" w:type="dxa"/>
            <w:vAlign w:val="center"/>
            <w:tcPrChange w:id="4411" w:author="Stephanie Baer" w:date="2016-01-21T13:57:00Z">
              <w:tcPr>
                <w:tcW w:w="2610" w:type="dxa"/>
              </w:tcPr>
            </w:tcPrChange>
          </w:tcPr>
          <w:p w14:paraId="0467F97F" w14:textId="77777777" w:rsidR="00E779E9" w:rsidRPr="00492ABB" w:rsidRDefault="00E779E9">
            <w:pPr>
              <w:spacing w:line="276" w:lineRule="auto"/>
              <w:jc w:val="left"/>
              <w:rPr>
                <w:rFonts w:asciiTheme="minorHAnsi" w:hAnsiTheme="minorHAnsi"/>
                <w:szCs w:val="22"/>
              </w:rPr>
              <w:pPrChange w:id="4412" w:author="Stephanie Baer" w:date="2016-01-21T13:57:00Z">
                <w:pPr>
                  <w:spacing w:line="276" w:lineRule="auto"/>
                </w:pPr>
              </w:pPrChange>
            </w:pPr>
            <w:r w:rsidRPr="00492ABB">
              <w:rPr>
                <w:rFonts w:asciiTheme="minorHAnsi" w:hAnsiTheme="minorHAnsi"/>
              </w:rPr>
              <w:t>82% AFUE</w:t>
            </w:r>
          </w:p>
        </w:tc>
      </w:tr>
      <w:tr w:rsidR="00E779E9" w:rsidRPr="00492ABB" w14:paraId="301EDDFC" w14:textId="77777777" w:rsidTr="00943B61">
        <w:tblPrEx>
          <w:tblW w:w="4950" w:type="dxa"/>
          <w:jc w:val="center"/>
          <w:tblPrExChange w:id="4413" w:author="Stephanie Baer" w:date="2016-01-21T13:57:00Z">
            <w:tblPrEx>
              <w:tblW w:w="4950" w:type="dxa"/>
              <w:jc w:val="center"/>
            </w:tblPrEx>
          </w:tblPrExChange>
        </w:tblPrEx>
        <w:trPr>
          <w:jc w:val="center"/>
          <w:trPrChange w:id="4414" w:author="Stephanie Baer" w:date="2016-01-21T13:57:00Z">
            <w:trPr>
              <w:jc w:val="center"/>
            </w:trPr>
          </w:trPrChange>
        </w:trPr>
        <w:tc>
          <w:tcPr>
            <w:tcW w:w="2340" w:type="dxa"/>
            <w:vAlign w:val="center"/>
            <w:tcPrChange w:id="4415" w:author="Stephanie Baer" w:date="2016-01-21T13:57:00Z">
              <w:tcPr>
                <w:tcW w:w="2340" w:type="dxa"/>
              </w:tcPr>
            </w:tcPrChange>
          </w:tcPr>
          <w:p w14:paraId="2C2F59D6" w14:textId="77777777" w:rsidR="00E779E9" w:rsidRPr="00492ABB" w:rsidRDefault="00E779E9">
            <w:pPr>
              <w:spacing w:after="200" w:line="276" w:lineRule="auto"/>
              <w:jc w:val="left"/>
              <w:rPr>
                <w:rFonts w:asciiTheme="minorHAnsi" w:hAnsiTheme="minorHAnsi"/>
                <w:szCs w:val="22"/>
              </w:rPr>
              <w:pPrChange w:id="4416" w:author="Stephanie Baer" w:date="2016-01-21T13:57:00Z">
                <w:pPr>
                  <w:spacing w:after="200" w:line="276" w:lineRule="auto"/>
                </w:pPr>
              </w:pPrChange>
            </w:pPr>
            <w:r w:rsidRPr="00492ABB">
              <w:rPr>
                <w:rFonts w:asciiTheme="minorHAnsi" w:hAnsiTheme="minorHAnsi"/>
              </w:rPr>
              <w:t>Central AC</w:t>
            </w:r>
          </w:p>
        </w:tc>
        <w:tc>
          <w:tcPr>
            <w:tcW w:w="2610" w:type="dxa"/>
            <w:vAlign w:val="center"/>
            <w:tcPrChange w:id="4417" w:author="Stephanie Baer" w:date="2016-01-21T13:57:00Z">
              <w:tcPr>
                <w:tcW w:w="2610" w:type="dxa"/>
              </w:tcPr>
            </w:tcPrChange>
          </w:tcPr>
          <w:p w14:paraId="2F963292" w14:textId="77777777" w:rsidR="00E779E9" w:rsidRPr="00492ABB" w:rsidRDefault="00E779E9">
            <w:pPr>
              <w:spacing w:after="200" w:line="276" w:lineRule="auto"/>
              <w:jc w:val="left"/>
              <w:rPr>
                <w:rFonts w:asciiTheme="minorHAnsi" w:hAnsiTheme="minorHAnsi"/>
                <w:szCs w:val="22"/>
              </w:rPr>
              <w:pPrChange w:id="4418" w:author="Stephanie Baer" w:date="2016-01-21T13:57:00Z">
                <w:pPr>
                  <w:spacing w:after="200" w:line="276" w:lineRule="auto"/>
                </w:pPr>
              </w:pPrChange>
            </w:pPr>
            <w:r w:rsidRPr="00492ABB">
              <w:rPr>
                <w:rFonts w:asciiTheme="minorHAnsi" w:hAnsiTheme="minorHAnsi"/>
              </w:rPr>
              <w:t>13 SEER, 11 EER</w:t>
            </w:r>
          </w:p>
        </w:tc>
      </w:tr>
    </w:tbl>
    <w:p w14:paraId="2B36E94F" w14:textId="77777777" w:rsidR="00E779E9" w:rsidRPr="00FD1AF1" w:rsidRDefault="00E779E9" w:rsidP="00E779E9">
      <w:pPr>
        <w:keepNext/>
        <w:rPr>
          <w:rFonts w:cstheme="minorHAnsi"/>
          <w:b/>
        </w:rPr>
      </w:pPr>
    </w:p>
    <w:p w14:paraId="74A15097" w14:textId="77777777" w:rsidR="00E779E9" w:rsidRPr="00FD1AF1" w:rsidRDefault="00E779E9" w:rsidP="00E779E9">
      <w:pPr>
        <w:keepNext/>
        <w:rPr>
          <w:rFonts w:cstheme="minorHAnsi"/>
          <w:b/>
        </w:rPr>
      </w:pPr>
      <w:r w:rsidRPr="00FD1AF1">
        <w:rPr>
          <w:rFonts w:cstheme="minorHAnsi"/>
        </w:rPr>
        <w:t xml:space="preserve">Early replacement / Retrofit: The baseline for this measure is the efficiency of the </w:t>
      </w:r>
      <w:r w:rsidRPr="00FD1AF1">
        <w:rPr>
          <w:rFonts w:cstheme="minorHAnsi"/>
          <w:i/>
        </w:rPr>
        <w:t>existing</w:t>
      </w:r>
      <w:r w:rsidRPr="00FD1AF1">
        <w:rPr>
          <w:rFonts w:cstheme="minorHAnsi"/>
        </w:rPr>
        <w:t xml:space="preserve"> heating, cooling and hot water equipment for the assumed remaining useful life of the existing unit and a new baseline heating and cooling system for the remainder of the measure life (as provided in table above except for Gas Furnace where new baseline assumption is 90% due to pending standard change). </w:t>
      </w:r>
    </w:p>
    <w:p w14:paraId="6B9DA956" w14:textId="77777777" w:rsidR="00E779E9" w:rsidRPr="00FD1AF1" w:rsidRDefault="00E779E9" w:rsidP="00E779E9">
      <w:pPr>
        <w:keepNext/>
        <w:keepLines/>
        <w:tabs>
          <w:tab w:val="left" w:pos="5040"/>
        </w:tabs>
        <w:spacing w:before="200"/>
        <w:outlineLvl w:val="5"/>
        <w:rPr>
          <w:rFonts w:cs="Calibri"/>
          <w:b/>
          <w:smallCaps/>
        </w:rPr>
      </w:pPr>
      <w:r w:rsidRPr="00FD1AF1">
        <w:rPr>
          <w:rFonts w:cs="Calibri"/>
          <w:b/>
          <w:smallCaps/>
        </w:rPr>
        <w:t xml:space="preserve">Deemed Lifetime of Efficient Equipment </w:t>
      </w:r>
    </w:p>
    <w:p w14:paraId="1A764B72" w14:textId="77777777" w:rsidR="00E779E9" w:rsidRPr="00FD1AF1" w:rsidRDefault="00E779E9" w:rsidP="00E779E9">
      <w:pPr>
        <w:rPr>
          <w:rFonts w:cstheme="minorHAnsi"/>
        </w:rPr>
      </w:pPr>
      <w:r w:rsidRPr="00FD1AF1">
        <w:rPr>
          <w:rFonts w:cstheme="minorHAnsi"/>
        </w:rPr>
        <w:t xml:space="preserve">The expected measure life is assumed to be </w:t>
      </w:r>
      <w:r w:rsidRPr="00FD1AF1">
        <w:rPr>
          <w:rFonts w:cstheme="minorHAnsi"/>
          <w:noProof/>
        </w:rPr>
        <w:t>25 years</w:t>
      </w:r>
      <w:r w:rsidRPr="00FD1AF1">
        <w:rPr>
          <w:rFonts w:ascii="Arial" w:eastAsia="Calibri" w:hAnsi="Arial"/>
          <w:vertAlign w:val="superscript"/>
        </w:rPr>
        <w:footnoteReference w:id="303"/>
      </w:r>
      <w:r w:rsidRPr="00FD1AF1">
        <w:rPr>
          <w:rFonts w:cstheme="minorHAnsi"/>
        </w:rPr>
        <w:t>.</w:t>
      </w:r>
    </w:p>
    <w:p w14:paraId="473909FD" w14:textId="77777777" w:rsidR="00E779E9" w:rsidRPr="00FD1AF1" w:rsidRDefault="00E779E9" w:rsidP="00E779E9">
      <w:pPr>
        <w:rPr>
          <w:rFonts w:cstheme="minorHAnsi"/>
        </w:rPr>
      </w:pPr>
      <w:r w:rsidRPr="00FD1AF1">
        <w:rPr>
          <w:rFonts w:cstheme="minorHAnsi"/>
        </w:rPr>
        <w:t>For early replacement, the remaining life of existing equipment is assumed to be 8 years</w:t>
      </w:r>
      <w:r w:rsidRPr="00FD1AF1">
        <w:rPr>
          <w:rFonts w:ascii="Arial" w:hAnsi="Arial"/>
          <w:vertAlign w:val="superscript"/>
        </w:rPr>
        <w:footnoteReference w:id="304"/>
      </w:r>
      <w:r w:rsidRPr="00FD1AF1">
        <w:rPr>
          <w:rFonts w:cstheme="minorHAnsi"/>
        </w:rPr>
        <w:t>.</w:t>
      </w:r>
    </w:p>
    <w:p w14:paraId="724103E0" w14:textId="77777777" w:rsidR="00E779E9" w:rsidRPr="00FD1AF1" w:rsidRDefault="00E779E9" w:rsidP="00E779E9">
      <w:pPr>
        <w:keepNext/>
        <w:keepLines/>
        <w:tabs>
          <w:tab w:val="left" w:pos="5040"/>
        </w:tabs>
        <w:spacing w:before="200"/>
        <w:outlineLvl w:val="5"/>
        <w:rPr>
          <w:rFonts w:cs="Calibri"/>
          <w:b/>
          <w:smallCaps/>
        </w:rPr>
      </w:pPr>
      <w:r w:rsidRPr="00FD1AF1">
        <w:rPr>
          <w:rFonts w:cs="Calibri"/>
          <w:b/>
          <w:smallCaps/>
        </w:rPr>
        <w:t xml:space="preserve">Deemed Measure Cost </w:t>
      </w:r>
    </w:p>
    <w:p w14:paraId="433EA7D4" w14:textId="47705716" w:rsidR="00E779E9" w:rsidRPr="00FD1AF1" w:rsidRDefault="00E779E9" w:rsidP="00E779E9">
      <w:pPr>
        <w:rPr>
          <w:rFonts w:cstheme="minorHAnsi"/>
        </w:rPr>
      </w:pPr>
      <w:r w:rsidRPr="00FD1AF1">
        <w:rPr>
          <w:rFonts w:cstheme="minorHAnsi"/>
        </w:rPr>
        <w:t>New Construction and Time of Sale: The actual installed cost of the Ground Source Heat Pump should be used (default of $3957 per ton</w:t>
      </w:r>
      <w:r w:rsidRPr="00FD1AF1">
        <w:rPr>
          <w:rFonts w:ascii="Arial" w:hAnsi="Arial"/>
          <w:vertAlign w:val="superscript"/>
        </w:rPr>
        <w:footnoteReference w:id="305"/>
      </w:r>
      <w:r w:rsidRPr="00FD1AF1">
        <w:rPr>
          <w:rFonts w:cstheme="minorHAnsi"/>
        </w:rPr>
        <w:t>), minus the assumed installation cost of the baseline equipment ($</w:t>
      </w:r>
      <w:del w:id="4419" w:author="&quot;sdent&quot;" w:date="2016-01-20T07:12:00Z">
        <w:r w:rsidRPr="00FD1AF1" w:rsidDel="00C72A47">
          <w:rPr>
            <w:rFonts w:cstheme="minorHAnsi"/>
          </w:rPr>
          <w:delText xml:space="preserve">1936 </w:delText>
        </w:r>
      </w:del>
      <w:ins w:id="4420" w:author="&quot;sdent&quot;" w:date="2016-01-20T07:12:00Z">
        <w:r w:rsidR="00C72A47" w:rsidRPr="00FD1AF1">
          <w:rPr>
            <w:rFonts w:cstheme="minorHAnsi"/>
          </w:rPr>
          <w:t>1</w:t>
        </w:r>
        <w:r w:rsidR="00C72A47">
          <w:rPr>
            <w:rFonts w:cstheme="minorHAnsi"/>
          </w:rPr>
          <w:t>381</w:t>
        </w:r>
        <w:r w:rsidR="00C72A47" w:rsidRPr="00FD1AF1">
          <w:rPr>
            <w:rFonts w:cstheme="minorHAnsi"/>
          </w:rPr>
          <w:t xml:space="preserve"> </w:t>
        </w:r>
      </w:ins>
      <w:r w:rsidRPr="00FD1AF1">
        <w:rPr>
          <w:rFonts w:cstheme="minorHAnsi"/>
        </w:rPr>
        <w:t>per ton for ASHP</w:t>
      </w:r>
      <w:r w:rsidRPr="00FD1AF1">
        <w:rPr>
          <w:rFonts w:ascii="Arial" w:eastAsia="Calibri" w:hAnsi="Arial"/>
          <w:vertAlign w:val="superscript"/>
        </w:rPr>
        <w:footnoteReference w:id="306"/>
      </w:r>
      <w:r w:rsidRPr="00FD1AF1">
        <w:rPr>
          <w:rFonts w:cstheme="minorHAnsi"/>
        </w:rPr>
        <w:t xml:space="preserve"> or $2011 for a new baseline 80% AFUE furnace or $3543 for a new 82% AFUE boiler</w:t>
      </w:r>
      <w:r w:rsidRPr="00FD1AF1">
        <w:rPr>
          <w:rFonts w:ascii="Arial" w:hAnsi="Arial"/>
          <w:szCs w:val="20"/>
          <w:vertAlign w:val="superscript"/>
        </w:rPr>
        <w:footnoteReference w:id="307"/>
      </w:r>
      <w:r w:rsidRPr="00FD1AF1">
        <w:rPr>
          <w:rFonts w:cstheme="minorHAnsi"/>
        </w:rPr>
        <w:t xml:space="preserve"> and $2,857</w:t>
      </w:r>
      <w:r w:rsidRPr="00FD1AF1">
        <w:rPr>
          <w:rFonts w:ascii="Arial" w:hAnsi="Arial"/>
          <w:szCs w:val="20"/>
          <w:vertAlign w:val="superscript"/>
        </w:rPr>
        <w:footnoteReference w:id="308"/>
      </w:r>
      <w:r w:rsidRPr="00FD1AF1">
        <w:rPr>
          <w:rFonts w:cstheme="minorHAnsi"/>
        </w:rPr>
        <w:t xml:space="preserve"> for </w:t>
      </w:r>
      <w:r w:rsidRPr="00FD1AF1">
        <w:rPr>
          <w:rFonts w:cstheme="minorHAnsi"/>
        </w:rPr>
        <w:lastRenderedPageBreak/>
        <w:t>new baseline Central AC replacement).</w:t>
      </w:r>
    </w:p>
    <w:p w14:paraId="55B948CE" w14:textId="6CDC6BB4" w:rsidR="00E779E9" w:rsidRPr="00FD1AF1" w:rsidRDefault="00E779E9" w:rsidP="00E779E9">
      <w:pPr>
        <w:rPr>
          <w:rFonts w:cstheme="minorHAnsi"/>
        </w:rPr>
      </w:pPr>
      <w:r w:rsidRPr="00FD1AF1">
        <w:rPr>
          <w:rFonts w:cstheme="minorHAnsi"/>
        </w:rPr>
        <w:t>Early Replacement: The full installation cost of the Ground Source Heat Pump should be used (default provided above). The assumed deferred cost (after 8 years) of replacing existing equipment with a new baseline unit is assumed to be $</w:t>
      </w:r>
      <w:del w:id="4421" w:author="&quot;sdent&quot;" w:date="2016-01-20T07:12:00Z">
        <w:r w:rsidRPr="00FD1AF1" w:rsidDel="00C72A47">
          <w:rPr>
            <w:rFonts w:cstheme="minorHAnsi"/>
          </w:rPr>
          <w:delText xml:space="preserve">1936 </w:delText>
        </w:r>
      </w:del>
      <w:ins w:id="4422" w:author="&quot;sdent&quot;" w:date="2016-01-20T07:12:00Z">
        <w:r w:rsidR="00C72A47" w:rsidRPr="00FD1AF1">
          <w:rPr>
            <w:rFonts w:cstheme="minorHAnsi"/>
          </w:rPr>
          <w:t>1</w:t>
        </w:r>
      </w:ins>
      <w:ins w:id="4423" w:author="&quot;sdent&quot;" w:date="2016-01-20T07:15:00Z">
        <w:r w:rsidR="00C72A47">
          <w:rPr>
            <w:rFonts w:cstheme="minorHAnsi"/>
          </w:rPr>
          <w:t>,</w:t>
        </w:r>
      </w:ins>
      <w:ins w:id="4424" w:author="&quot;sdent&quot;" w:date="2016-01-20T07:12:00Z">
        <w:r w:rsidR="00C72A47">
          <w:rPr>
            <w:rFonts w:cstheme="minorHAnsi"/>
          </w:rPr>
          <w:t>518</w:t>
        </w:r>
        <w:r w:rsidR="00C72A47" w:rsidRPr="00FD1AF1">
          <w:rPr>
            <w:rFonts w:cstheme="minorHAnsi"/>
          </w:rPr>
          <w:t xml:space="preserve"> </w:t>
        </w:r>
      </w:ins>
      <w:r w:rsidRPr="00FD1AF1">
        <w:rPr>
          <w:rFonts w:cstheme="minorHAnsi"/>
        </w:rPr>
        <w:t>per ton for a new baseline Air Source Heat Pump, or $</w:t>
      </w:r>
      <w:del w:id="4425" w:author="&quot;sdent&quot;" w:date="2016-01-20T07:14:00Z">
        <w:r w:rsidRPr="00FD1AF1" w:rsidDel="00C72A47">
          <w:rPr>
            <w:rFonts w:cstheme="minorHAnsi"/>
          </w:rPr>
          <w:delText>2641</w:delText>
        </w:r>
      </w:del>
      <w:ins w:id="4426" w:author="&quot;sdent&quot;" w:date="2016-01-20T07:14:00Z">
        <w:r w:rsidR="00C72A47" w:rsidRPr="00FD1AF1">
          <w:rPr>
            <w:rFonts w:cstheme="minorHAnsi"/>
          </w:rPr>
          <w:t>2</w:t>
        </w:r>
      </w:ins>
      <w:ins w:id="4427" w:author="&quot;sdent&quot;" w:date="2016-01-20T07:15:00Z">
        <w:r w:rsidR="00C72A47">
          <w:rPr>
            <w:rFonts w:cstheme="minorHAnsi"/>
          </w:rPr>
          <w:t>,</w:t>
        </w:r>
      </w:ins>
      <w:ins w:id="4428" w:author="&quot;sdent&quot;" w:date="2016-01-20T07:14:00Z">
        <w:r w:rsidR="00C72A47">
          <w:rPr>
            <w:rFonts w:cstheme="minorHAnsi"/>
          </w:rPr>
          <w:t>903</w:t>
        </w:r>
      </w:ins>
      <w:del w:id="4429" w:author="&quot;sdent&quot;" w:date="2016-01-20T07:14:00Z">
        <w:r w:rsidRPr="00FD1AF1" w:rsidDel="00C72A47">
          <w:rPr>
            <w:rFonts w:ascii="Arial" w:hAnsi="Arial" w:cstheme="minorHAnsi"/>
            <w:szCs w:val="20"/>
            <w:vertAlign w:val="superscript"/>
          </w:rPr>
          <w:footnoteReference w:id="309"/>
        </w:r>
      </w:del>
      <w:r w:rsidRPr="00FD1AF1">
        <w:rPr>
          <w:rFonts w:cstheme="minorHAnsi"/>
        </w:rPr>
        <w:t xml:space="preserve"> for a new baseline 90% AFUE furnace or $</w:t>
      </w:r>
      <w:del w:id="4434" w:author="&quot;sdent&quot;" w:date="2016-01-20T07:15:00Z">
        <w:r w:rsidRPr="00FD1AF1" w:rsidDel="00C72A47">
          <w:rPr>
            <w:rFonts w:cstheme="minorHAnsi"/>
          </w:rPr>
          <w:delText xml:space="preserve">3543 </w:delText>
        </w:r>
      </w:del>
      <w:ins w:id="4435" w:author="&quot;sdent&quot;" w:date="2016-01-20T07:15:00Z">
        <w:r w:rsidR="00C72A47">
          <w:rPr>
            <w:rFonts w:cstheme="minorHAnsi"/>
          </w:rPr>
          <w:t>4</w:t>
        </w:r>
      </w:ins>
      <w:ins w:id="4436" w:author="&quot;sdent&quot;" w:date="2016-01-20T07:16:00Z">
        <w:r w:rsidR="00C72A47">
          <w:rPr>
            <w:rFonts w:cstheme="minorHAnsi"/>
          </w:rPr>
          <w:t>,</w:t>
        </w:r>
      </w:ins>
      <w:ins w:id="4437" w:author="&quot;sdent&quot;" w:date="2016-01-20T07:15:00Z">
        <w:r w:rsidR="00C72A47">
          <w:rPr>
            <w:rFonts w:cstheme="minorHAnsi"/>
          </w:rPr>
          <w:t>045</w:t>
        </w:r>
        <w:r w:rsidR="00C72A47" w:rsidRPr="00FD1AF1">
          <w:rPr>
            <w:rFonts w:cstheme="minorHAnsi"/>
          </w:rPr>
          <w:t xml:space="preserve"> </w:t>
        </w:r>
      </w:ins>
      <w:r w:rsidRPr="00FD1AF1">
        <w:rPr>
          <w:rFonts w:cstheme="minorHAnsi"/>
        </w:rPr>
        <w:t>for a new 82% AFUE boiler and $</w:t>
      </w:r>
      <w:del w:id="4438" w:author="&quot;sdent&quot;" w:date="2016-01-20T07:15:00Z">
        <w:r w:rsidRPr="00FD1AF1" w:rsidDel="00C72A47">
          <w:rPr>
            <w:rFonts w:cstheme="minorHAnsi"/>
          </w:rPr>
          <w:delText>2,857</w:delText>
        </w:r>
      </w:del>
      <w:ins w:id="4439" w:author="&quot;sdent&quot;" w:date="2016-01-20T07:15:00Z">
        <w:r w:rsidR="00C72A47">
          <w:rPr>
            <w:rFonts w:cstheme="minorHAnsi"/>
          </w:rPr>
          <w:t>3,140</w:t>
        </w:r>
      </w:ins>
      <w:r w:rsidRPr="00FD1AF1">
        <w:rPr>
          <w:rFonts w:cstheme="minorHAnsi"/>
        </w:rPr>
        <w:t xml:space="preserve"> for new baseline Central AC replacement</w:t>
      </w:r>
      <w:ins w:id="4440" w:author="Samuel Dent" w:date="2016-01-14T09:50:00Z">
        <w:r w:rsidR="00C022F6">
          <w:rPr>
            <w:rStyle w:val="FootnoteReference"/>
          </w:rPr>
          <w:footnoteReference w:id="310"/>
        </w:r>
      </w:ins>
      <w:r w:rsidRPr="00FD1AF1">
        <w:rPr>
          <w:rFonts w:cstheme="minorHAnsi"/>
        </w:rPr>
        <w:t>. This future cost should be discounted to present value using the utilities’ discount rate.</w:t>
      </w:r>
    </w:p>
    <w:p w14:paraId="402AEA0B" w14:textId="77777777" w:rsidR="00E779E9" w:rsidRPr="00FD1AF1" w:rsidRDefault="00E779E9" w:rsidP="00E779E9">
      <w:pPr>
        <w:keepNext/>
        <w:keepLines/>
        <w:tabs>
          <w:tab w:val="left" w:pos="5040"/>
        </w:tabs>
        <w:spacing w:before="200"/>
        <w:outlineLvl w:val="5"/>
        <w:rPr>
          <w:rFonts w:cs="Calibri"/>
          <w:b/>
          <w:smallCaps/>
        </w:rPr>
      </w:pPr>
      <w:r w:rsidRPr="00FD1AF1">
        <w:rPr>
          <w:rFonts w:cs="Calibri"/>
          <w:b/>
          <w:smallCaps/>
        </w:rPr>
        <w:t>Loadshape</w:t>
      </w:r>
    </w:p>
    <w:p w14:paraId="49616E5A" w14:textId="77777777" w:rsidR="00E779E9" w:rsidRPr="00FD1AF1" w:rsidRDefault="00E779E9" w:rsidP="00E779E9">
      <w:r w:rsidRPr="00FD1AF1">
        <w:rPr>
          <w:rFonts w:cstheme="minorHAnsi"/>
          <w:color w:val="000000"/>
          <w:szCs w:val="20"/>
        </w:rPr>
        <w:t xml:space="preserve">Loadshape R08 - </w:t>
      </w:r>
      <w:r w:rsidRPr="00FD1AF1">
        <w:t xml:space="preserve">Residential Cooling </w:t>
      </w:r>
      <w:r w:rsidRPr="00FD1AF1">
        <w:tab/>
      </w:r>
      <w:r w:rsidRPr="00FD1AF1">
        <w:tab/>
      </w:r>
      <w:r w:rsidRPr="00FD1AF1">
        <w:tab/>
        <w:t>(if replacing gas heat and central AC)</w:t>
      </w:r>
    </w:p>
    <w:p w14:paraId="39D3620A" w14:textId="77777777" w:rsidR="00E779E9" w:rsidRPr="00FD1AF1" w:rsidRDefault="00E779E9" w:rsidP="00E779E9">
      <w:pPr>
        <w:rPr>
          <w:rFonts w:cstheme="minorHAnsi"/>
          <w:color w:val="000000"/>
          <w:szCs w:val="20"/>
        </w:rPr>
      </w:pPr>
      <w:r w:rsidRPr="00FD1AF1">
        <w:t xml:space="preserve">Loadshape R09 - Residential Electric Space Heat </w:t>
      </w:r>
      <w:r w:rsidRPr="00FD1AF1">
        <w:tab/>
      </w:r>
      <w:r w:rsidRPr="00FD1AF1">
        <w:tab/>
        <w:t>(if replacing electric heat with no cooling)</w:t>
      </w:r>
    </w:p>
    <w:p w14:paraId="7D64F052" w14:textId="77777777" w:rsidR="00E779E9" w:rsidRPr="00FD1AF1" w:rsidRDefault="00E779E9" w:rsidP="00E779E9">
      <w:pPr>
        <w:rPr>
          <w:rFonts w:cstheme="minorHAnsi"/>
          <w:color w:val="000000"/>
          <w:szCs w:val="20"/>
        </w:rPr>
      </w:pPr>
      <w:r w:rsidRPr="00FD1AF1">
        <w:rPr>
          <w:rFonts w:cstheme="minorHAnsi"/>
          <w:color w:val="000000"/>
          <w:szCs w:val="20"/>
        </w:rPr>
        <w:t xml:space="preserve">Loadshape R10 - Residential Electric Heating and Cooling </w:t>
      </w:r>
      <w:r w:rsidRPr="00FD1AF1">
        <w:rPr>
          <w:rFonts w:cstheme="minorHAnsi"/>
          <w:color w:val="000000"/>
          <w:szCs w:val="20"/>
        </w:rPr>
        <w:tab/>
        <w:t>(if replacing ASHP)</w:t>
      </w:r>
    </w:p>
    <w:p w14:paraId="24648010" w14:textId="77777777" w:rsidR="00E779E9" w:rsidRPr="00FD1AF1" w:rsidRDefault="00E779E9" w:rsidP="00E779E9">
      <w:pPr>
        <w:keepNext/>
        <w:keepLines/>
        <w:tabs>
          <w:tab w:val="left" w:pos="5040"/>
        </w:tabs>
        <w:spacing w:before="200"/>
        <w:outlineLvl w:val="5"/>
        <w:rPr>
          <w:rFonts w:cs="Calibri"/>
          <w:b/>
          <w:smallCaps/>
        </w:rPr>
      </w:pPr>
      <w:r w:rsidRPr="00FD1AF1">
        <w:rPr>
          <w:rFonts w:cs="Calibri"/>
          <w:b/>
          <w:smallCaps/>
        </w:rPr>
        <w:t xml:space="preserve">Coincidence Factor </w:t>
      </w:r>
    </w:p>
    <w:p w14:paraId="3E91AC78" w14:textId="77777777" w:rsidR="00E779E9" w:rsidRPr="00FD1AF1" w:rsidRDefault="00E779E9" w:rsidP="00E779E9">
      <w:pPr>
        <w:rPr>
          <w:rFonts w:cstheme="minorHAnsi"/>
        </w:rPr>
      </w:pPr>
      <w:r w:rsidRPr="00FD1AF1">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FD1AF1">
        <w:rPr>
          <w:rFonts w:cstheme="minorHAnsi"/>
          <w:i/>
          <w:iCs/>
        </w:rPr>
        <w:t>average</w:t>
      </w:r>
      <w:r w:rsidRPr="00FD1AF1">
        <w:rPr>
          <w:rFonts w:cstheme="minorHAnsi"/>
        </w:rPr>
        <w:t xml:space="preserve"> savings over the defined summer peak period, and is presented so that savings can be bid into PJM’s Forward Capacity Market.  </w:t>
      </w:r>
    </w:p>
    <w:p w14:paraId="75925C72" w14:textId="77777777" w:rsidR="00E779E9" w:rsidRPr="00FD1AF1" w:rsidRDefault="00E779E9" w:rsidP="00E779E9">
      <w:pPr>
        <w:ind w:left="720"/>
        <w:rPr>
          <w:rFonts w:cstheme="minorHAnsi"/>
        </w:rPr>
      </w:pPr>
      <w:r w:rsidRPr="00FD1AF1">
        <w:rPr>
          <w:rFonts w:cstheme="minorHAnsi"/>
        </w:rPr>
        <w:t>CF</w:t>
      </w:r>
      <w:r w:rsidRPr="00FD1AF1">
        <w:rPr>
          <w:rFonts w:cstheme="minorHAnsi"/>
          <w:vertAlign w:val="subscript"/>
        </w:rPr>
        <w:t>SSP</w:t>
      </w:r>
      <w:r w:rsidRPr="00FD1AF1">
        <w:rPr>
          <w:rFonts w:cstheme="minorHAnsi"/>
        </w:rPr>
        <w:t xml:space="preserve"> </w:t>
      </w:r>
      <w:r w:rsidRPr="00FD1AF1">
        <w:rPr>
          <w:rFonts w:cstheme="minorHAnsi"/>
        </w:rPr>
        <w:tab/>
        <w:t xml:space="preserve">= Summer System Peak Coincidence Factor for Heat Pumps (during utility peak hour) </w:t>
      </w:r>
    </w:p>
    <w:p w14:paraId="0AF16DFD" w14:textId="77777777" w:rsidR="00E779E9" w:rsidRPr="00FD1AF1" w:rsidRDefault="00E779E9" w:rsidP="00E779E9">
      <w:pPr>
        <w:ind w:left="720" w:firstLine="720"/>
        <w:rPr>
          <w:rFonts w:cstheme="minorHAnsi"/>
        </w:rPr>
      </w:pPr>
      <w:r w:rsidRPr="00FD1AF1">
        <w:rPr>
          <w:rFonts w:cstheme="minorHAnsi"/>
        </w:rPr>
        <w:t>= 72%%</w:t>
      </w:r>
      <w:r w:rsidRPr="00FD1AF1">
        <w:rPr>
          <w:rFonts w:ascii="Arial" w:eastAsiaTheme="minorEastAsia" w:hAnsi="Arial"/>
          <w:vertAlign w:val="superscript"/>
        </w:rPr>
        <w:footnoteReference w:id="311"/>
      </w:r>
    </w:p>
    <w:p w14:paraId="6B153E07" w14:textId="77777777" w:rsidR="00E779E9" w:rsidRPr="00FD1AF1" w:rsidRDefault="00E779E9" w:rsidP="00E779E9">
      <w:pPr>
        <w:ind w:left="720"/>
        <w:rPr>
          <w:rFonts w:cstheme="minorHAnsi"/>
        </w:rPr>
      </w:pPr>
      <w:r w:rsidRPr="00FD1AF1">
        <w:rPr>
          <w:rFonts w:cstheme="minorHAnsi"/>
        </w:rPr>
        <w:t>CF</w:t>
      </w:r>
      <w:r w:rsidRPr="00FD1AF1">
        <w:rPr>
          <w:rFonts w:cstheme="minorHAnsi"/>
          <w:vertAlign w:val="subscript"/>
        </w:rPr>
        <w:t xml:space="preserve">PJM </w:t>
      </w:r>
      <w:r w:rsidRPr="00FD1AF1">
        <w:rPr>
          <w:rFonts w:cstheme="minorHAnsi"/>
        </w:rPr>
        <w:t> </w:t>
      </w:r>
      <w:r w:rsidRPr="00FD1AF1">
        <w:rPr>
          <w:rFonts w:cstheme="minorHAnsi"/>
        </w:rPr>
        <w:tab/>
        <w:t>= PJM Summer Peak Coincidence Factor for Heat Pumps (average during PJM peak period)</w:t>
      </w:r>
    </w:p>
    <w:p w14:paraId="28F97872" w14:textId="77777777" w:rsidR="00E779E9" w:rsidRPr="00FD1AF1" w:rsidRDefault="00E779E9" w:rsidP="00E779E9">
      <w:pPr>
        <w:ind w:left="720" w:firstLine="720"/>
        <w:rPr>
          <w:rFonts w:cstheme="minorHAnsi"/>
        </w:rPr>
      </w:pPr>
      <w:r w:rsidRPr="00FD1AF1">
        <w:rPr>
          <w:rFonts w:cstheme="minorHAnsi"/>
        </w:rPr>
        <w:t>= 46.6%</w:t>
      </w:r>
      <w:r w:rsidRPr="00FD1AF1">
        <w:rPr>
          <w:rFonts w:ascii="Arial" w:hAnsi="Arial"/>
          <w:vertAlign w:val="superscript"/>
        </w:rPr>
        <w:footnoteReference w:id="312"/>
      </w:r>
    </w:p>
    <w:p w14:paraId="058E8875" w14:textId="77777777" w:rsidR="00E779E9" w:rsidRPr="00FD1AF1" w:rsidRDefault="00E779E9" w:rsidP="00E779E9">
      <w:pPr>
        <w:ind w:left="720" w:firstLine="720"/>
        <w:rPr>
          <w:rFonts w:cstheme="minorHAnsi"/>
        </w:rPr>
      </w:pPr>
    </w:p>
    <w:p w14:paraId="48159837" w14:textId="77777777" w:rsidR="00E779E9" w:rsidRPr="00FD1AF1" w:rsidRDefault="00E779E9" w:rsidP="00E779E9">
      <w:pPr>
        <w:pBdr>
          <w:top w:val="double" w:sz="4" w:space="1" w:color="auto"/>
          <w:bottom w:val="double" w:sz="4" w:space="1" w:color="auto"/>
        </w:pBdr>
        <w:jc w:val="center"/>
        <w:rPr>
          <w:rFonts w:cstheme="minorHAnsi"/>
          <w:b/>
          <w:szCs w:val="20"/>
        </w:rPr>
      </w:pPr>
      <w:r w:rsidRPr="00FD1AF1">
        <w:rPr>
          <w:rFonts w:cstheme="minorHAnsi"/>
          <w:b/>
          <w:szCs w:val="20"/>
        </w:rPr>
        <w:t>Algorithm</w:t>
      </w:r>
    </w:p>
    <w:p w14:paraId="7F7D5A28" w14:textId="77777777" w:rsidR="00E779E9" w:rsidRPr="00FD1AF1" w:rsidRDefault="00E779E9" w:rsidP="00E779E9">
      <w:pPr>
        <w:keepNext/>
        <w:keepLines/>
        <w:tabs>
          <w:tab w:val="left" w:pos="5040"/>
        </w:tabs>
        <w:spacing w:before="200"/>
        <w:outlineLvl w:val="5"/>
        <w:rPr>
          <w:rFonts w:cs="Calibri"/>
          <w:b/>
          <w:smallCaps/>
        </w:rPr>
      </w:pPr>
      <w:r w:rsidRPr="00FD1AF1">
        <w:rPr>
          <w:rFonts w:cs="Calibri"/>
          <w:b/>
          <w:smallCaps/>
        </w:rPr>
        <w:t xml:space="preserve">Calculation of Savings </w:t>
      </w:r>
    </w:p>
    <w:p w14:paraId="06F8AB1E" w14:textId="77777777" w:rsidR="00E779E9" w:rsidRPr="00FD1AF1" w:rsidRDefault="00E779E9" w:rsidP="00E779E9">
      <w:pPr>
        <w:keepNext/>
        <w:keepLines/>
        <w:tabs>
          <w:tab w:val="left" w:pos="5040"/>
        </w:tabs>
        <w:spacing w:before="200"/>
        <w:outlineLvl w:val="5"/>
        <w:rPr>
          <w:rFonts w:cs="Calibri"/>
          <w:b/>
          <w:smallCaps/>
        </w:rPr>
      </w:pPr>
      <w:r w:rsidRPr="00FD1AF1">
        <w:rPr>
          <w:rFonts w:cs="Calibri"/>
          <w:b/>
          <w:smallCaps/>
        </w:rPr>
        <w:t xml:space="preserve">Electric Energy Savings </w:t>
      </w:r>
    </w:p>
    <w:p w14:paraId="0CC957AC" w14:textId="77777777" w:rsidR="00E779E9" w:rsidRPr="00FD1AF1" w:rsidRDefault="00E779E9" w:rsidP="00E779E9">
      <w:pPr>
        <w:rPr>
          <w:rFonts w:cstheme="minorHAnsi"/>
          <w:noProof/>
        </w:rPr>
      </w:pPr>
      <w:r w:rsidRPr="00FD1AF1">
        <w:rPr>
          <w:rFonts w:cstheme="minorHAnsi"/>
          <w:noProof/>
        </w:rPr>
        <w:t>New Construction and Time of Sale (non-fuel switch only):</w:t>
      </w:r>
    </w:p>
    <w:p w14:paraId="233516B0" w14:textId="77777777" w:rsidR="00E779E9" w:rsidRPr="00FD1AF1" w:rsidRDefault="00E779E9" w:rsidP="00E779E9">
      <w:pPr>
        <w:ind w:left="2160" w:hanging="720"/>
        <w:rPr>
          <w:rFonts w:cstheme="minorHAnsi"/>
          <w:noProof/>
        </w:rPr>
      </w:pPr>
      <w:r w:rsidRPr="00FD1AF1">
        <w:rPr>
          <w:rFonts w:cstheme="minorHAnsi"/>
          <w:noProof/>
        </w:rPr>
        <w:t xml:space="preserve">ΔkWh </w:t>
      </w:r>
      <w:r w:rsidRPr="00FD1AF1">
        <w:rPr>
          <w:rFonts w:cstheme="minorHAnsi"/>
          <w:noProof/>
        </w:rPr>
        <w:tab/>
        <w:t>= [Cooling savings] + [Heating savings] + [DHW savings]</w:t>
      </w:r>
    </w:p>
    <w:p w14:paraId="46B41010" w14:textId="77777777" w:rsidR="00E779E9" w:rsidRPr="00FD1AF1" w:rsidRDefault="00E779E9" w:rsidP="00E779E9">
      <w:pPr>
        <w:ind w:left="2160"/>
        <w:rPr>
          <w:rFonts w:cstheme="minorHAnsi"/>
          <w:noProof/>
        </w:rPr>
      </w:pPr>
      <w:r w:rsidRPr="00FD1AF1">
        <w:rPr>
          <w:rFonts w:cstheme="minorHAnsi"/>
          <w:noProof/>
        </w:rPr>
        <w:t>= [</w:t>
      </w:r>
      <w:r w:rsidRPr="00FD1AF1">
        <w:rPr>
          <w:rFonts w:cstheme="minorHAnsi"/>
          <w:noProof/>
          <w:lang w:val="nl-NL"/>
        </w:rPr>
        <w:t xml:space="preserve">(FLHcool * </w:t>
      </w:r>
      <w:r w:rsidRPr="00FD1AF1">
        <w:rPr>
          <w:rFonts w:cstheme="minorHAnsi"/>
          <w:noProof/>
        </w:rPr>
        <w:t>Capacity_cooling</w:t>
      </w:r>
      <w:r w:rsidRPr="00FD1AF1">
        <w:rPr>
          <w:rFonts w:cstheme="minorHAnsi"/>
          <w:noProof/>
          <w:lang w:val="nl-NL"/>
        </w:rPr>
        <w:t xml:space="preserve"> * (1/SEER</w:t>
      </w:r>
      <w:r w:rsidRPr="00FD1AF1">
        <w:rPr>
          <w:rFonts w:cstheme="minorHAnsi"/>
          <w:noProof/>
          <w:vertAlign w:val="subscript"/>
          <w:lang w:val="nl-NL"/>
        </w:rPr>
        <w:t>base</w:t>
      </w:r>
      <w:r w:rsidRPr="00FD1AF1">
        <w:rPr>
          <w:rFonts w:cstheme="minorHAnsi"/>
          <w:noProof/>
          <w:lang w:val="nl-NL"/>
        </w:rPr>
        <w:t>– (1/EER</w:t>
      </w:r>
      <w:r w:rsidRPr="00FD1AF1">
        <w:rPr>
          <w:rFonts w:cstheme="minorHAnsi"/>
          <w:noProof/>
          <w:vertAlign w:val="subscript"/>
          <w:lang w:val="nl-NL"/>
        </w:rPr>
        <w:t>PL</w:t>
      </w:r>
      <w:r w:rsidRPr="00FD1AF1">
        <w:rPr>
          <w:rFonts w:cstheme="minorHAnsi"/>
          <w:noProof/>
          <w:lang w:val="nl-NL"/>
        </w:rPr>
        <w:t xml:space="preserve">)/1000] </w:t>
      </w:r>
      <w:r w:rsidRPr="00FD1AF1">
        <w:rPr>
          <w:rFonts w:cstheme="minorHAnsi"/>
          <w:noProof/>
        </w:rPr>
        <w:t xml:space="preserve">+ [Elecheat * FLHheat * Capacity_heating </w:t>
      </w:r>
      <w:r w:rsidRPr="00FD1AF1">
        <w:rPr>
          <w:rFonts w:cstheme="minorHAnsi"/>
        </w:rPr>
        <w:t>* (1/HSPF</w:t>
      </w:r>
      <w:r w:rsidRPr="00FD1AF1">
        <w:rPr>
          <w:rFonts w:cstheme="minorHAnsi"/>
          <w:noProof/>
          <w:vertAlign w:val="subscript"/>
          <w:lang w:val="nl-NL"/>
        </w:rPr>
        <w:t>base</w:t>
      </w:r>
      <w:r w:rsidRPr="00FD1AF1">
        <w:rPr>
          <w:rFonts w:cstheme="minorHAnsi"/>
        </w:rPr>
        <w:t xml:space="preserve"> – (1/COP</w:t>
      </w:r>
      <w:r w:rsidRPr="00FD1AF1">
        <w:rPr>
          <w:rFonts w:cstheme="minorHAnsi"/>
          <w:noProof/>
          <w:vertAlign w:val="subscript"/>
          <w:lang w:val="nl-NL"/>
        </w:rPr>
        <w:t>PL</w:t>
      </w:r>
      <w:r w:rsidRPr="00FD1AF1">
        <w:rPr>
          <w:rFonts w:cstheme="minorHAnsi"/>
        </w:rPr>
        <w:t xml:space="preserve"> * 3.412)))/1000] + [ElecDHW * %DHWDisplaced * </w:t>
      </w:r>
      <w:r w:rsidRPr="00FD1AF1">
        <w:rPr>
          <w:rFonts w:cstheme="minorHAnsi"/>
          <w:noProof/>
        </w:rPr>
        <w:t>(((1/EF</w:t>
      </w:r>
      <w:r w:rsidRPr="00FD1AF1">
        <w:rPr>
          <w:rFonts w:cstheme="minorHAnsi"/>
          <w:caps/>
          <w:noProof/>
          <w:vertAlign w:val="subscript"/>
        </w:rPr>
        <w:t>ELEC</w:t>
      </w:r>
      <w:r w:rsidRPr="00FD1AF1">
        <w:rPr>
          <w:rFonts w:cstheme="minorHAnsi"/>
          <w:noProof/>
        </w:rPr>
        <w:t>)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3412)]</w:t>
      </w:r>
    </w:p>
    <w:p w14:paraId="04D92383" w14:textId="77777777" w:rsidR="00E779E9" w:rsidRPr="00FD1AF1" w:rsidRDefault="00E779E9" w:rsidP="00E779E9">
      <w:pPr>
        <w:rPr>
          <w:rFonts w:cstheme="minorHAnsi"/>
          <w:noProof/>
        </w:rPr>
      </w:pPr>
      <w:r w:rsidRPr="00FD1AF1">
        <w:rPr>
          <w:rFonts w:cstheme="minorHAnsi"/>
          <w:noProof/>
        </w:rPr>
        <w:t>New Construction and Time of Sale (fuel switch only):</w:t>
      </w:r>
    </w:p>
    <w:p w14:paraId="19340912" w14:textId="77777777" w:rsidR="00E779E9" w:rsidRPr="00FD1AF1" w:rsidRDefault="00E779E9" w:rsidP="00E779E9">
      <w:pPr>
        <w:ind w:firstLine="720"/>
        <w:rPr>
          <w:rFonts w:cstheme="minorHAnsi"/>
          <w:noProof/>
        </w:rPr>
      </w:pPr>
      <w:r w:rsidRPr="00FD1AF1">
        <w:rPr>
          <w:rFonts w:cstheme="minorHAnsi"/>
          <w:noProof/>
        </w:rPr>
        <w:t xml:space="preserve">If measure is supported by gas utility only, ΔkWH = 0 </w:t>
      </w:r>
    </w:p>
    <w:p w14:paraId="7C4CBF04" w14:textId="77777777" w:rsidR="00E779E9" w:rsidRPr="00FD1AF1" w:rsidRDefault="00E779E9" w:rsidP="00E779E9">
      <w:pPr>
        <w:ind w:left="720"/>
        <w:rPr>
          <w:rFonts w:cstheme="minorHAnsi"/>
          <w:noProof/>
        </w:rPr>
      </w:pPr>
      <w:r w:rsidRPr="00FD1AF1">
        <w:rPr>
          <w:rFonts w:cstheme="minorHAnsi"/>
          <w:noProof/>
        </w:rPr>
        <w:t>If measure is supported by gas and electric utility or electric utility only, electric utility claim savings calculated below:</w:t>
      </w:r>
    </w:p>
    <w:p w14:paraId="27490799" w14:textId="77777777" w:rsidR="00E779E9" w:rsidRPr="00FD1AF1" w:rsidRDefault="00E779E9" w:rsidP="00E779E9">
      <w:pPr>
        <w:ind w:left="2160" w:hanging="720"/>
        <w:rPr>
          <w:rFonts w:cstheme="minorHAnsi"/>
          <w:noProof/>
        </w:rPr>
      </w:pPr>
      <w:r w:rsidRPr="00FD1AF1">
        <w:rPr>
          <w:rFonts w:cstheme="minorHAnsi"/>
          <w:noProof/>
        </w:rPr>
        <w:t xml:space="preserve">ΔkWh </w:t>
      </w:r>
      <w:r w:rsidRPr="00FD1AF1">
        <w:rPr>
          <w:rFonts w:cstheme="minorHAnsi"/>
          <w:noProof/>
        </w:rPr>
        <w:tab/>
        <w:t>= [Cooling savings] + [Heating savings from base ASHP to GSHP] + [DHW savings]</w:t>
      </w:r>
    </w:p>
    <w:p w14:paraId="37B537E6" w14:textId="77777777" w:rsidR="00E779E9" w:rsidRPr="00FD1AF1" w:rsidRDefault="00E779E9" w:rsidP="00E779E9">
      <w:pPr>
        <w:ind w:left="2160"/>
        <w:rPr>
          <w:rFonts w:cstheme="minorHAnsi"/>
          <w:noProof/>
        </w:rPr>
      </w:pPr>
      <w:r w:rsidRPr="00FD1AF1">
        <w:rPr>
          <w:rFonts w:cstheme="minorHAnsi"/>
          <w:noProof/>
        </w:rPr>
        <w:lastRenderedPageBreak/>
        <w:t>= [</w:t>
      </w:r>
      <w:r w:rsidRPr="00FD1AF1">
        <w:rPr>
          <w:rFonts w:cstheme="minorHAnsi"/>
          <w:noProof/>
          <w:lang w:val="nl-NL"/>
        </w:rPr>
        <w:t xml:space="preserve">(FLHcool * </w:t>
      </w:r>
      <w:r w:rsidRPr="00FD1AF1">
        <w:rPr>
          <w:rFonts w:cstheme="minorHAnsi"/>
          <w:noProof/>
        </w:rPr>
        <w:t>Capacity_cooling</w:t>
      </w:r>
      <w:r w:rsidRPr="00FD1AF1">
        <w:rPr>
          <w:rFonts w:cstheme="minorHAnsi"/>
          <w:noProof/>
          <w:lang w:val="nl-NL"/>
        </w:rPr>
        <w:t xml:space="preserve"> * (1/SEER</w:t>
      </w:r>
      <w:r w:rsidRPr="00FD1AF1">
        <w:rPr>
          <w:rFonts w:cstheme="minorHAnsi"/>
          <w:noProof/>
          <w:vertAlign w:val="subscript"/>
          <w:lang w:val="nl-NL"/>
        </w:rPr>
        <w:t>base</w:t>
      </w:r>
      <w:r w:rsidRPr="00FD1AF1">
        <w:rPr>
          <w:rFonts w:cstheme="minorHAnsi"/>
          <w:noProof/>
          <w:lang w:val="nl-NL"/>
        </w:rPr>
        <w:t>– (1/EER</w:t>
      </w:r>
      <w:r w:rsidRPr="00FD1AF1">
        <w:rPr>
          <w:rFonts w:cstheme="minorHAnsi"/>
          <w:noProof/>
          <w:vertAlign w:val="subscript"/>
          <w:lang w:val="nl-NL"/>
        </w:rPr>
        <w:t>PL</w:t>
      </w:r>
      <w:r w:rsidRPr="00FD1AF1">
        <w:rPr>
          <w:rFonts w:cstheme="minorHAnsi"/>
          <w:noProof/>
          <w:lang w:val="nl-NL"/>
        </w:rPr>
        <w:t xml:space="preserve">)/1000] </w:t>
      </w:r>
      <w:r w:rsidRPr="00FD1AF1">
        <w:rPr>
          <w:rFonts w:cstheme="minorHAnsi"/>
          <w:noProof/>
        </w:rPr>
        <w:t xml:space="preserve">+ [FLHheat * Capacity_heating </w:t>
      </w:r>
      <w:r w:rsidRPr="00FD1AF1">
        <w:rPr>
          <w:rFonts w:cstheme="minorHAnsi"/>
        </w:rPr>
        <w:t>* (1/HSPF</w:t>
      </w:r>
      <w:r w:rsidRPr="00FD1AF1">
        <w:rPr>
          <w:rFonts w:cstheme="minorHAnsi"/>
          <w:noProof/>
          <w:vertAlign w:val="subscript"/>
          <w:lang w:val="nl-NL"/>
        </w:rPr>
        <w:t>ASHP</w:t>
      </w:r>
      <w:r w:rsidRPr="00FD1AF1">
        <w:rPr>
          <w:rFonts w:cstheme="minorHAnsi"/>
        </w:rPr>
        <w:t xml:space="preserve"> – (1/COP</w:t>
      </w:r>
      <w:r w:rsidRPr="00FD1AF1">
        <w:rPr>
          <w:rFonts w:cstheme="minorHAnsi"/>
          <w:noProof/>
          <w:vertAlign w:val="subscript"/>
          <w:lang w:val="nl-NL"/>
        </w:rPr>
        <w:t>PL</w:t>
      </w:r>
      <w:r w:rsidRPr="00FD1AF1">
        <w:rPr>
          <w:rFonts w:cstheme="minorHAnsi"/>
        </w:rPr>
        <w:t xml:space="preserve"> * 3.412)))/1000] + [ElecDHW * %DHWDisplaced * </w:t>
      </w:r>
      <w:r w:rsidRPr="00FD1AF1">
        <w:rPr>
          <w:rFonts w:cstheme="minorHAnsi"/>
          <w:noProof/>
        </w:rPr>
        <w:t>(((1/EF</w:t>
      </w:r>
      <w:r w:rsidRPr="00FD1AF1">
        <w:rPr>
          <w:rFonts w:cstheme="minorHAnsi"/>
          <w:caps/>
          <w:noProof/>
          <w:vertAlign w:val="subscript"/>
        </w:rPr>
        <w:t>ELEC</w:t>
      </w:r>
      <w:r w:rsidRPr="00FD1AF1">
        <w:rPr>
          <w:rFonts w:cstheme="minorHAnsi"/>
          <w:noProof/>
        </w:rPr>
        <w:t>)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3412)]</w:t>
      </w:r>
    </w:p>
    <w:p w14:paraId="3E2E38B0" w14:textId="77777777" w:rsidR="00E779E9" w:rsidRPr="00FD1AF1" w:rsidRDefault="00E779E9" w:rsidP="00E779E9">
      <w:pPr>
        <w:rPr>
          <w:rFonts w:cstheme="minorHAnsi"/>
          <w:noProof/>
        </w:rPr>
      </w:pPr>
      <w:r w:rsidRPr="00FD1AF1">
        <w:rPr>
          <w:rFonts w:cstheme="minorHAnsi"/>
          <w:noProof/>
        </w:rPr>
        <w:t>Early replacement (non-fuel switch only)</w:t>
      </w:r>
      <w:r w:rsidRPr="00FD1AF1">
        <w:rPr>
          <w:rFonts w:ascii="Arial" w:hAnsi="Arial"/>
          <w:noProof/>
          <w:vertAlign w:val="superscript"/>
        </w:rPr>
        <w:footnoteReference w:id="313"/>
      </w:r>
      <w:r w:rsidRPr="00FD1AF1">
        <w:rPr>
          <w:rFonts w:cstheme="minorHAnsi"/>
          <w:noProof/>
        </w:rPr>
        <w:t>:</w:t>
      </w:r>
    </w:p>
    <w:p w14:paraId="0E419261" w14:textId="77777777" w:rsidR="00E779E9" w:rsidRPr="00FD1AF1" w:rsidRDefault="00E779E9" w:rsidP="00E779E9">
      <w:pPr>
        <w:ind w:left="1440"/>
        <w:rPr>
          <w:rFonts w:cstheme="minorHAnsi"/>
          <w:noProof/>
        </w:rPr>
      </w:pPr>
      <w:r w:rsidRPr="00FD1AF1">
        <w:rPr>
          <w:rFonts w:cstheme="minorHAnsi"/>
          <w:noProof/>
        </w:rPr>
        <w:t>ΔkWH for remaining life of existing unit (1st 8 years):</w:t>
      </w:r>
    </w:p>
    <w:p w14:paraId="04994FEF" w14:textId="77777777" w:rsidR="00E779E9" w:rsidRPr="00FD1AF1" w:rsidRDefault="00E779E9" w:rsidP="00E779E9">
      <w:pPr>
        <w:ind w:left="2160"/>
        <w:rPr>
          <w:rFonts w:cstheme="minorHAnsi"/>
          <w:noProof/>
        </w:rPr>
      </w:pPr>
      <w:r w:rsidRPr="00FD1AF1">
        <w:rPr>
          <w:rFonts w:cstheme="minorHAnsi"/>
          <w:noProof/>
        </w:rPr>
        <w:t>= [Cooling savings] + [Heating savings] + [DHW savings]</w:t>
      </w:r>
    </w:p>
    <w:p w14:paraId="089C3C40" w14:textId="77777777" w:rsidR="00E779E9" w:rsidRPr="00FD1AF1" w:rsidRDefault="00E779E9" w:rsidP="00E779E9">
      <w:pPr>
        <w:ind w:left="2160"/>
        <w:rPr>
          <w:rFonts w:cstheme="minorHAnsi"/>
        </w:rPr>
      </w:pPr>
      <w:r w:rsidRPr="00FD1AF1">
        <w:rPr>
          <w:rFonts w:cstheme="minorHAnsi"/>
          <w:noProof/>
        </w:rPr>
        <w:t>= [</w:t>
      </w:r>
      <w:r w:rsidRPr="00FD1AF1">
        <w:rPr>
          <w:rFonts w:cstheme="minorHAnsi"/>
          <w:noProof/>
          <w:lang w:val="nl-NL"/>
        </w:rPr>
        <w:t xml:space="preserve">(FLHcool * </w:t>
      </w:r>
      <w:r w:rsidRPr="00FD1AF1">
        <w:rPr>
          <w:rFonts w:cstheme="minorHAnsi"/>
          <w:noProof/>
        </w:rPr>
        <w:t>Capacity_cooling</w:t>
      </w:r>
      <w:r w:rsidRPr="00FD1AF1">
        <w:rPr>
          <w:rFonts w:cstheme="minorHAnsi"/>
          <w:noProof/>
          <w:lang w:val="nl-NL"/>
        </w:rPr>
        <w:t xml:space="preserve"> * (1/SEERexist – (1/EER</w:t>
      </w:r>
      <w:r w:rsidRPr="00FD1AF1">
        <w:rPr>
          <w:rFonts w:cstheme="minorHAnsi"/>
          <w:noProof/>
          <w:vertAlign w:val="subscript"/>
          <w:lang w:val="nl-NL"/>
        </w:rPr>
        <w:t>PL</w:t>
      </w:r>
      <w:r w:rsidRPr="00FD1AF1">
        <w:rPr>
          <w:rFonts w:cstheme="minorHAnsi"/>
          <w:noProof/>
          <w:lang w:val="nl-NL"/>
        </w:rPr>
        <w:t xml:space="preserve">)/1000] </w:t>
      </w:r>
      <w:r w:rsidRPr="00FD1AF1">
        <w:rPr>
          <w:rFonts w:cstheme="minorHAnsi"/>
          <w:noProof/>
        </w:rPr>
        <w:t xml:space="preserve">+ [ElecHeat * (FLHheat * Capacity_heating </w:t>
      </w:r>
      <w:r w:rsidRPr="00FD1AF1">
        <w:rPr>
          <w:rFonts w:cstheme="minorHAnsi"/>
        </w:rPr>
        <w:t>* (1/HSPFexist) – (1/COP</w:t>
      </w:r>
      <w:r w:rsidRPr="00FD1AF1">
        <w:rPr>
          <w:rFonts w:cstheme="minorHAnsi"/>
          <w:noProof/>
          <w:vertAlign w:val="subscript"/>
          <w:lang w:val="nl-NL"/>
        </w:rPr>
        <w:t>PL</w:t>
      </w:r>
      <w:r w:rsidRPr="00FD1AF1">
        <w:rPr>
          <w:rFonts w:cstheme="minorHAnsi"/>
        </w:rPr>
        <w:t xml:space="preserve"> * 3.412)))/1000] + [ElecDHW * %DHWDisplaced * </w:t>
      </w:r>
      <w:r w:rsidRPr="00FD1AF1">
        <w:rPr>
          <w:rFonts w:cstheme="minorHAnsi"/>
          <w:noProof/>
        </w:rPr>
        <w:t>(((1/ EF</w:t>
      </w:r>
      <w:r w:rsidRPr="00FD1AF1">
        <w:rPr>
          <w:rFonts w:cstheme="minorHAnsi"/>
          <w:caps/>
          <w:noProof/>
          <w:vertAlign w:val="subscript"/>
        </w:rPr>
        <w:t>ELEC</w:t>
      </w:r>
      <w:r w:rsidRPr="00FD1AF1">
        <w:rPr>
          <w:rFonts w:cstheme="minorHAnsi"/>
          <w:noProof/>
        </w:rPr>
        <w:t>)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3412)]</w:t>
      </w:r>
    </w:p>
    <w:p w14:paraId="6CC00E1B" w14:textId="77777777" w:rsidR="00E779E9" w:rsidRPr="00FD1AF1" w:rsidRDefault="00E779E9" w:rsidP="00E779E9">
      <w:pPr>
        <w:ind w:left="1440"/>
        <w:rPr>
          <w:rFonts w:cstheme="minorHAnsi"/>
          <w:noProof/>
        </w:rPr>
      </w:pPr>
      <w:r w:rsidRPr="00FD1AF1">
        <w:rPr>
          <w:rFonts w:cstheme="minorHAnsi"/>
          <w:noProof/>
        </w:rPr>
        <w:t>ΔkWH for remaining measure life (next 17 years):</w:t>
      </w:r>
    </w:p>
    <w:p w14:paraId="1EEA1E1E" w14:textId="77777777" w:rsidR="00E779E9" w:rsidRPr="00FD1AF1" w:rsidRDefault="00E779E9" w:rsidP="00E779E9">
      <w:pPr>
        <w:ind w:left="2160"/>
        <w:rPr>
          <w:rFonts w:cstheme="minorHAnsi"/>
        </w:rPr>
      </w:pPr>
      <w:r w:rsidRPr="00FD1AF1">
        <w:rPr>
          <w:rFonts w:cstheme="minorHAnsi"/>
          <w:noProof/>
        </w:rPr>
        <w:t>= [</w:t>
      </w:r>
      <w:r w:rsidRPr="00FD1AF1">
        <w:rPr>
          <w:rFonts w:cstheme="minorHAnsi"/>
          <w:noProof/>
          <w:lang w:val="nl-NL"/>
        </w:rPr>
        <w:t xml:space="preserve">(FLHcool * </w:t>
      </w:r>
      <w:r w:rsidRPr="00FD1AF1">
        <w:rPr>
          <w:rFonts w:cstheme="minorHAnsi"/>
          <w:noProof/>
        </w:rPr>
        <w:t>Capacity_cooling</w:t>
      </w:r>
      <w:r w:rsidRPr="00FD1AF1">
        <w:rPr>
          <w:rFonts w:cstheme="minorHAnsi"/>
          <w:noProof/>
          <w:lang w:val="nl-NL"/>
        </w:rPr>
        <w:t xml:space="preserve"> * (1/SEERbase – (1/EER</w:t>
      </w:r>
      <w:r w:rsidRPr="00FD1AF1">
        <w:rPr>
          <w:rFonts w:cstheme="minorHAnsi"/>
          <w:noProof/>
          <w:vertAlign w:val="subscript"/>
          <w:lang w:val="nl-NL"/>
        </w:rPr>
        <w:t>PL</w:t>
      </w:r>
      <w:r w:rsidRPr="00FD1AF1">
        <w:rPr>
          <w:rFonts w:cstheme="minorHAnsi"/>
          <w:noProof/>
          <w:lang w:val="nl-NL"/>
        </w:rPr>
        <w:t xml:space="preserve">)/1000] </w:t>
      </w:r>
      <w:r w:rsidRPr="00FD1AF1">
        <w:rPr>
          <w:rFonts w:cstheme="minorHAnsi"/>
          <w:noProof/>
        </w:rPr>
        <w:t xml:space="preserve">+ [ElecHeat * (FLHheat * Capacity_heating </w:t>
      </w:r>
      <w:r w:rsidRPr="00FD1AF1">
        <w:rPr>
          <w:rFonts w:cstheme="minorHAnsi"/>
        </w:rPr>
        <w:t>* (1/HSPFbase) – (1/COP</w:t>
      </w:r>
      <w:r w:rsidRPr="00FD1AF1">
        <w:rPr>
          <w:rFonts w:cstheme="minorHAnsi"/>
          <w:noProof/>
          <w:vertAlign w:val="subscript"/>
          <w:lang w:val="nl-NL"/>
        </w:rPr>
        <w:t>PL</w:t>
      </w:r>
      <w:r w:rsidRPr="00FD1AF1">
        <w:rPr>
          <w:rFonts w:cstheme="minorHAnsi"/>
        </w:rPr>
        <w:t xml:space="preserve"> * 3.412)))/1000] + [ElecDHW * %DHWDisplaced * </w:t>
      </w:r>
      <w:r w:rsidRPr="00FD1AF1">
        <w:rPr>
          <w:rFonts w:cstheme="minorHAnsi"/>
          <w:noProof/>
        </w:rPr>
        <w:t>(((1/ EF</w:t>
      </w:r>
      <w:r w:rsidRPr="00FD1AF1">
        <w:rPr>
          <w:rFonts w:cstheme="minorHAnsi"/>
          <w:caps/>
          <w:noProof/>
          <w:vertAlign w:val="subscript"/>
        </w:rPr>
        <w:t>ELEC</w:t>
      </w:r>
      <w:r w:rsidRPr="00FD1AF1">
        <w:rPr>
          <w:rFonts w:cstheme="minorHAnsi"/>
          <w:noProof/>
        </w:rPr>
        <w:t>)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3412)]</w:t>
      </w:r>
    </w:p>
    <w:p w14:paraId="16922590" w14:textId="77777777" w:rsidR="00E779E9" w:rsidRPr="00FD1AF1" w:rsidRDefault="00E779E9" w:rsidP="00E779E9">
      <w:pPr>
        <w:ind w:left="720" w:hanging="720"/>
        <w:rPr>
          <w:rFonts w:cstheme="minorHAnsi"/>
          <w:noProof/>
        </w:rPr>
      </w:pPr>
      <w:r w:rsidRPr="00FD1AF1">
        <w:rPr>
          <w:rFonts w:cstheme="minorHAnsi"/>
          <w:noProof/>
        </w:rPr>
        <w:t>Early replacement - fuel switch only (see illustrative examples after Natural Gas section):</w:t>
      </w:r>
    </w:p>
    <w:p w14:paraId="7FB7D5C8" w14:textId="77777777" w:rsidR="00E779E9" w:rsidRPr="00FD1AF1" w:rsidRDefault="00E779E9" w:rsidP="00E779E9">
      <w:pPr>
        <w:ind w:firstLine="720"/>
        <w:rPr>
          <w:rFonts w:cstheme="minorHAnsi"/>
          <w:noProof/>
        </w:rPr>
      </w:pPr>
      <w:r w:rsidRPr="00FD1AF1">
        <w:rPr>
          <w:rFonts w:cstheme="minorHAnsi"/>
          <w:noProof/>
        </w:rPr>
        <w:t xml:space="preserve">If measure is supported by gas utility only, ΔkWH = 0 </w:t>
      </w:r>
    </w:p>
    <w:p w14:paraId="4A915D01" w14:textId="77777777" w:rsidR="00E779E9" w:rsidRPr="00FD1AF1" w:rsidRDefault="00E779E9" w:rsidP="00E779E9">
      <w:pPr>
        <w:ind w:left="720"/>
        <w:rPr>
          <w:rFonts w:cstheme="minorHAnsi"/>
          <w:noProof/>
        </w:rPr>
      </w:pPr>
      <w:r w:rsidRPr="00FD1AF1">
        <w:rPr>
          <w:rFonts w:cstheme="minorHAnsi"/>
          <w:noProof/>
        </w:rPr>
        <w:t>If measure is supported by gas and electric utility or electric utility only, electric utility claim savings calculated below:</w:t>
      </w:r>
    </w:p>
    <w:p w14:paraId="45A9D93D" w14:textId="77777777" w:rsidR="00E779E9" w:rsidRPr="00FD1AF1" w:rsidRDefault="00E779E9" w:rsidP="00E779E9">
      <w:pPr>
        <w:ind w:left="2160" w:hanging="720"/>
        <w:rPr>
          <w:rFonts w:cstheme="minorHAnsi"/>
          <w:noProof/>
        </w:rPr>
      </w:pPr>
      <w:r w:rsidRPr="00FD1AF1">
        <w:rPr>
          <w:rFonts w:cstheme="minorHAnsi"/>
          <w:noProof/>
        </w:rPr>
        <w:t>ΔkWh for remaining life of existing unit (1st 8 years):</w:t>
      </w:r>
    </w:p>
    <w:p w14:paraId="1FFFC5E4" w14:textId="77777777" w:rsidR="00E779E9" w:rsidRPr="00FD1AF1" w:rsidRDefault="00E779E9" w:rsidP="00E779E9">
      <w:pPr>
        <w:ind w:left="2160"/>
        <w:rPr>
          <w:rFonts w:cstheme="minorHAnsi"/>
          <w:noProof/>
        </w:rPr>
      </w:pPr>
      <w:r w:rsidRPr="00FD1AF1">
        <w:rPr>
          <w:rFonts w:cstheme="minorHAnsi"/>
          <w:noProof/>
        </w:rPr>
        <w:t>= [Cooling savings] + [Heating savings from base ASHP to GSHP] + [DHW savings]</w:t>
      </w:r>
    </w:p>
    <w:p w14:paraId="32576F4E" w14:textId="77777777" w:rsidR="00E779E9" w:rsidRPr="00FD1AF1" w:rsidRDefault="00E779E9" w:rsidP="00E779E9">
      <w:pPr>
        <w:ind w:left="2160"/>
        <w:rPr>
          <w:rFonts w:cstheme="minorHAnsi"/>
          <w:noProof/>
        </w:rPr>
      </w:pPr>
      <w:r w:rsidRPr="00FD1AF1">
        <w:rPr>
          <w:rFonts w:cstheme="minorHAnsi"/>
          <w:noProof/>
        </w:rPr>
        <w:t>= [</w:t>
      </w:r>
      <w:r w:rsidRPr="00FD1AF1">
        <w:rPr>
          <w:rFonts w:cstheme="minorHAnsi"/>
          <w:noProof/>
          <w:lang w:val="nl-NL"/>
        </w:rPr>
        <w:t xml:space="preserve">(FLHcool * </w:t>
      </w:r>
      <w:r w:rsidRPr="00FD1AF1">
        <w:rPr>
          <w:rFonts w:cstheme="minorHAnsi"/>
          <w:noProof/>
        </w:rPr>
        <w:t>Capacity_cooling</w:t>
      </w:r>
      <w:r w:rsidRPr="00FD1AF1">
        <w:rPr>
          <w:rFonts w:cstheme="minorHAnsi"/>
          <w:noProof/>
          <w:lang w:val="nl-NL"/>
        </w:rPr>
        <w:t xml:space="preserve"> * (1/SEERexist – (1/EER</w:t>
      </w:r>
      <w:r w:rsidRPr="00FD1AF1">
        <w:rPr>
          <w:rFonts w:cstheme="minorHAnsi"/>
          <w:noProof/>
          <w:vertAlign w:val="subscript"/>
          <w:lang w:val="nl-NL"/>
        </w:rPr>
        <w:t>PL</w:t>
      </w:r>
      <w:r w:rsidRPr="00FD1AF1">
        <w:rPr>
          <w:rFonts w:cstheme="minorHAnsi"/>
          <w:noProof/>
          <w:lang w:val="nl-NL"/>
        </w:rPr>
        <w:t xml:space="preserve">)/1000] </w:t>
      </w:r>
      <w:r w:rsidRPr="00FD1AF1">
        <w:rPr>
          <w:rFonts w:cstheme="minorHAnsi"/>
          <w:noProof/>
        </w:rPr>
        <w:t xml:space="preserve">+ [(FLHheat * Capacity_heating </w:t>
      </w:r>
      <w:r w:rsidRPr="00FD1AF1">
        <w:rPr>
          <w:rFonts w:cstheme="minorHAnsi"/>
        </w:rPr>
        <w:t>* (1/HSPF</w:t>
      </w:r>
      <w:r w:rsidRPr="00FD1AF1">
        <w:rPr>
          <w:rFonts w:cstheme="minorHAnsi"/>
          <w:vertAlign w:val="subscript"/>
        </w:rPr>
        <w:t>ASHP</w:t>
      </w:r>
      <w:r w:rsidRPr="00FD1AF1">
        <w:rPr>
          <w:rFonts w:cstheme="minorHAnsi"/>
        </w:rPr>
        <w:t xml:space="preserve"> – (1/COP</w:t>
      </w:r>
      <w:r w:rsidRPr="00FD1AF1">
        <w:rPr>
          <w:rFonts w:cstheme="minorHAnsi"/>
          <w:noProof/>
          <w:vertAlign w:val="subscript"/>
          <w:lang w:val="nl-NL"/>
        </w:rPr>
        <w:t>PL</w:t>
      </w:r>
      <w:r w:rsidRPr="00FD1AF1">
        <w:rPr>
          <w:rFonts w:cstheme="minorHAnsi"/>
        </w:rPr>
        <w:t xml:space="preserve"> * 3.412)))/1000] + [ElecDHW * %DHWDisplaced * </w:t>
      </w:r>
      <w:r w:rsidRPr="00FD1AF1">
        <w:rPr>
          <w:rFonts w:cstheme="minorHAnsi"/>
          <w:noProof/>
        </w:rPr>
        <w:t>(((1/ EF</w:t>
      </w:r>
      <w:r w:rsidRPr="00FD1AF1">
        <w:rPr>
          <w:rFonts w:cstheme="minorHAnsi"/>
          <w:caps/>
          <w:noProof/>
          <w:vertAlign w:val="subscript"/>
        </w:rPr>
        <w:t>ELEC</w:t>
      </w:r>
      <w:r w:rsidRPr="00FD1AF1">
        <w:rPr>
          <w:rFonts w:cstheme="minorHAnsi"/>
          <w:noProof/>
        </w:rPr>
        <w:t>)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3412)]</w:t>
      </w:r>
    </w:p>
    <w:p w14:paraId="5F55D502" w14:textId="77777777" w:rsidR="00E779E9" w:rsidRPr="00FD1AF1" w:rsidRDefault="00E779E9" w:rsidP="00E779E9">
      <w:pPr>
        <w:ind w:left="2160" w:hanging="720"/>
        <w:rPr>
          <w:rFonts w:cstheme="minorHAnsi"/>
          <w:noProof/>
        </w:rPr>
      </w:pPr>
      <w:r w:rsidRPr="00FD1AF1">
        <w:rPr>
          <w:rFonts w:cstheme="minorHAnsi"/>
          <w:noProof/>
        </w:rPr>
        <w:t>ΔkWh for remaining measure life (next 17 years):</w:t>
      </w:r>
    </w:p>
    <w:p w14:paraId="7AD9871D" w14:textId="77777777" w:rsidR="00E779E9" w:rsidRPr="00FD1AF1" w:rsidRDefault="00E779E9" w:rsidP="00E779E9">
      <w:pPr>
        <w:ind w:left="2160"/>
        <w:rPr>
          <w:rFonts w:cstheme="minorHAnsi"/>
          <w:noProof/>
        </w:rPr>
      </w:pPr>
      <w:r w:rsidRPr="00FD1AF1">
        <w:rPr>
          <w:rFonts w:cstheme="minorHAnsi"/>
          <w:noProof/>
        </w:rPr>
        <w:t>= [Cooling savings] + [Heating savings from base ASHP to GSHP] + [DHW savings]</w:t>
      </w:r>
    </w:p>
    <w:p w14:paraId="06215821" w14:textId="77777777" w:rsidR="00E779E9" w:rsidRPr="00FD1AF1" w:rsidRDefault="00E779E9" w:rsidP="00E779E9">
      <w:pPr>
        <w:ind w:left="2160"/>
        <w:rPr>
          <w:rFonts w:cstheme="minorHAnsi"/>
          <w:noProof/>
        </w:rPr>
      </w:pPr>
      <w:r w:rsidRPr="00FD1AF1">
        <w:rPr>
          <w:rFonts w:cstheme="minorHAnsi"/>
          <w:noProof/>
        </w:rPr>
        <w:t>= [</w:t>
      </w:r>
      <w:r w:rsidRPr="00FD1AF1">
        <w:rPr>
          <w:rFonts w:cstheme="minorHAnsi"/>
          <w:noProof/>
          <w:lang w:val="nl-NL"/>
        </w:rPr>
        <w:t xml:space="preserve">(FLHcool * </w:t>
      </w:r>
      <w:r w:rsidRPr="00FD1AF1">
        <w:rPr>
          <w:rFonts w:cstheme="minorHAnsi"/>
          <w:noProof/>
        </w:rPr>
        <w:t>Capacity_cooling</w:t>
      </w:r>
      <w:r w:rsidRPr="00FD1AF1">
        <w:rPr>
          <w:rFonts w:cstheme="minorHAnsi"/>
          <w:noProof/>
          <w:lang w:val="nl-NL"/>
        </w:rPr>
        <w:t xml:space="preserve"> * (1/SEER</w:t>
      </w:r>
      <w:r w:rsidRPr="00FD1AF1">
        <w:rPr>
          <w:rFonts w:cstheme="minorHAnsi"/>
          <w:noProof/>
          <w:vertAlign w:val="subscript"/>
          <w:lang w:val="nl-NL"/>
        </w:rPr>
        <w:t>base</w:t>
      </w:r>
      <w:r w:rsidRPr="00FD1AF1">
        <w:rPr>
          <w:rFonts w:cstheme="minorHAnsi"/>
          <w:noProof/>
          <w:lang w:val="nl-NL"/>
        </w:rPr>
        <w:t xml:space="preserve"> – (1/EER</w:t>
      </w:r>
      <w:r w:rsidRPr="00FD1AF1">
        <w:rPr>
          <w:rFonts w:cstheme="minorHAnsi"/>
          <w:noProof/>
          <w:vertAlign w:val="subscript"/>
          <w:lang w:val="nl-NL"/>
        </w:rPr>
        <w:t>PL</w:t>
      </w:r>
      <w:r w:rsidRPr="00FD1AF1">
        <w:rPr>
          <w:rFonts w:cstheme="minorHAnsi"/>
          <w:noProof/>
          <w:lang w:val="nl-NL"/>
        </w:rPr>
        <w:t xml:space="preserve">)/1000] </w:t>
      </w:r>
      <w:r w:rsidRPr="00FD1AF1">
        <w:rPr>
          <w:rFonts w:cstheme="minorHAnsi"/>
          <w:noProof/>
        </w:rPr>
        <w:t xml:space="preserve">+ [(FLHheat * Capacity_heating </w:t>
      </w:r>
      <w:r w:rsidRPr="00FD1AF1">
        <w:rPr>
          <w:rFonts w:cstheme="minorHAnsi"/>
        </w:rPr>
        <w:t>* (1/HSPF</w:t>
      </w:r>
      <w:r w:rsidRPr="00FD1AF1">
        <w:rPr>
          <w:rFonts w:cstheme="minorHAnsi"/>
          <w:vertAlign w:val="subscript"/>
        </w:rPr>
        <w:t>ASHP</w:t>
      </w:r>
      <w:r w:rsidRPr="00FD1AF1">
        <w:rPr>
          <w:rFonts w:cstheme="minorHAnsi"/>
        </w:rPr>
        <w:t xml:space="preserve"> – (1/COP</w:t>
      </w:r>
      <w:r w:rsidRPr="00FD1AF1">
        <w:rPr>
          <w:rFonts w:cstheme="minorHAnsi"/>
          <w:noProof/>
          <w:vertAlign w:val="subscript"/>
          <w:lang w:val="nl-NL"/>
        </w:rPr>
        <w:t>PL</w:t>
      </w:r>
      <w:r w:rsidRPr="00FD1AF1">
        <w:rPr>
          <w:rFonts w:cstheme="minorHAnsi"/>
        </w:rPr>
        <w:t xml:space="preserve"> * 3.412)))/1000] + [ElecDHW * %DHWDisplaced * </w:t>
      </w:r>
      <w:r w:rsidRPr="00FD1AF1">
        <w:rPr>
          <w:rFonts w:cstheme="minorHAnsi"/>
          <w:noProof/>
        </w:rPr>
        <w:t>(((1/ EF</w:t>
      </w:r>
      <w:r w:rsidRPr="00FD1AF1">
        <w:rPr>
          <w:rFonts w:cstheme="minorHAnsi"/>
          <w:caps/>
          <w:noProof/>
          <w:vertAlign w:val="subscript"/>
        </w:rPr>
        <w:t>ELEC</w:t>
      </w:r>
      <w:r w:rsidRPr="00FD1AF1">
        <w:rPr>
          <w:rFonts w:cstheme="minorHAnsi"/>
          <w:noProof/>
        </w:rPr>
        <w:t>)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3412)]</w:t>
      </w:r>
    </w:p>
    <w:p w14:paraId="483E8F61" w14:textId="77777777" w:rsidR="00E779E9" w:rsidRPr="00FD1AF1" w:rsidRDefault="00E779E9" w:rsidP="00E779E9">
      <w:pPr>
        <w:rPr>
          <w:rFonts w:cstheme="minorHAnsi"/>
          <w:noProof/>
        </w:rPr>
      </w:pPr>
      <w:r w:rsidRPr="00FD1AF1">
        <w:rPr>
          <w:rFonts w:cstheme="minorHAnsi"/>
          <w:noProof/>
        </w:rPr>
        <w:t>Where:</w:t>
      </w:r>
    </w:p>
    <w:p w14:paraId="230F4838" w14:textId="77777777" w:rsidR="00E779E9" w:rsidRPr="00FD1AF1" w:rsidRDefault="00E779E9" w:rsidP="00E779E9">
      <w:pPr>
        <w:ind w:left="720"/>
        <w:rPr>
          <w:rFonts w:cstheme="minorHAnsi"/>
          <w:noProof/>
        </w:rPr>
      </w:pPr>
      <w:r w:rsidRPr="00FD1AF1">
        <w:rPr>
          <w:rFonts w:cstheme="minorHAnsi"/>
          <w:noProof/>
        </w:rPr>
        <w:t>FLHcool</w:t>
      </w:r>
      <w:r w:rsidRPr="00FD1AF1">
        <w:rPr>
          <w:rFonts w:cstheme="minorHAnsi"/>
          <w:noProof/>
        </w:rPr>
        <w:tab/>
      </w:r>
      <w:r w:rsidRPr="00FD1AF1">
        <w:rPr>
          <w:rFonts w:cstheme="minorHAnsi"/>
          <w:noProof/>
        </w:rPr>
        <w:tab/>
        <w:t>= Full load cooling hours</w:t>
      </w:r>
    </w:p>
    <w:p w14:paraId="1C5246DE" w14:textId="77777777" w:rsidR="00E779E9" w:rsidRPr="00FD1AF1" w:rsidRDefault="00E779E9" w:rsidP="00E779E9">
      <w:pPr>
        <w:ind w:left="720"/>
        <w:rPr>
          <w:rFonts w:cstheme="minorHAnsi"/>
          <w:noProof/>
        </w:rPr>
      </w:pPr>
      <w:r w:rsidRPr="00FD1AF1">
        <w:rPr>
          <w:rFonts w:cstheme="minorHAnsi"/>
          <w:noProof/>
        </w:rPr>
        <w:tab/>
      </w:r>
      <w:r w:rsidRPr="00FD1AF1">
        <w:rPr>
          <w:rFonts w:cstheme="minorHAnsi"/>
          <w:noProof/>
        </w:rPr>
        <w:tab/>
        <w:t>Dependent on location as below</w:t>
      </w:r>
      <w:r w:rsidRPr="00FD1AF1">
        <w:rPr>
          <w:rFonts w:ascii="Arial" w:eastAsia="Calibri" w:hAnsi="Arial"/>
          <w:noProof/>
          <w:vertAlign w:val="superscript"/>
        </w:rPr>
        <w:footnoteReference w:id="314"/>
      </w:r>
      <w:r w:rsidRPr="00FD1AF1">
        <w:rPr>
          <w:rFonts w:cstheme="minorHAnsi"/>
          <w:noProof/>
        </w:rPr>
        <w:t>:</w:t>
      </w:r>
    </w:p>
    <w:tbl>
      <w:tblPr>
        <w:tblW w:w="5476" w:type="dxa"/>
        <w:tblInd w:w="2178" w:type="dxa"/>
        <w:tblLook w:val="04A0" w:firstRow="1" w:lastRow="0" w:firstColumn="1" w:lastColumn="0" w:noHBand="0" w:noVBand="1"/>
      </w:tblPr>
      <w:tblGrid>
        <w:gridCol w:w="2520"/>
        <w:gridCol w:w="1478"/>
        <w:gridCol w:w="1478"/>
      </w:tblGrid>
      <w:tr w:rsidR="00E779E9" w:rsidRPr="00FD1AF1" w14:paraId="1137FFAE" w14:textId="77777777" w:rsidTr="00C04E8D">
        <w:trPr>
          <w:trHeight w:val="270"/>
        </w:trPr>
        <w:tc>
          <w:tcPr>
            <w:tcW w:w="252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1B7560CF" w14:textId="77777777" w:rsidR="00E779E9" w:rsidRPr="00FD1AF1" w:rsidRDefault="00E779E9" w:rsidP="00C04E8D">
            <w:pPr>
              <w:keepNext/>
              <w:keepLines/>
              <w:jc w:val="center"/>
              <w:rPr>
                <w:rFonts w:cstheme="minorHAnsi"/>
                <w:b/>
                <w:color w:val="FFFFFF" w:themeColor="background1"/>
              </w:rPr>
            </w:pPr>
            <w:r w:rsidRPr="00FD1AF1">
              <w:rPr>
                <w:rFonts w:cstheme="minorHAnsi"/>
                <w:b/>
                <w:color w:val="FFFFFF" w:themeColor="background1"/>
              </w:rPr>
              <w:lastRenderedPageBreak/>
              <w:t>Climate Zone</w:t>
            </w:r>
          </w:p>
          <w:p w14:paraId="010F947C" w14:textId="77777777" w:rsidR="00E779E9" w:rsidRPr="00FD1AF1" w:rsidRDefault="00E779E9" w:rsidP="00C04E8D">
            <w:pPr>
              <w:keepNext/>
              <w:keepLines/>
              <w:jc w:val="center"/>
              <w:rPr>
                <w:rFonts w:cstheme="minorHAnsi"/>
                <w:b/>
                <w:color w:val="FFFFFF" w:themeColor="background1"/>
              </w:rPr>
            </w:pPr>
            <w:r w:rsidRPr="00FD1AF1">
              <w:rPr>
                <w:rFonts w:cstheme="minorHAnsi"/>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4DBFFDC3" w14:textId="77777777" w:rsidR="00E779E9" w:rsidRPr="00FD1AF1" w:rsidRDefault="00E779E9" w:rsidP="00C04E8D">
            <w:pPr>
              <w:keepNext/>
              <w:keepLines/>
              <w:jc w:val="center"/>
              <w:rPr>
                <w:rFonts w:cstheme="minorHAnsi"/>
                <w:b/>
                <w:color w:val="FFFFFF" w:themeColor="background1"/>
              </w:rPr>
            </w:pPr>
            <w:r w:rsidRPr="00FD1AF1">
              <w:rPr>
                <w:rFonts w:cstheme="minorHAnsi"/>
                <w:b/>
                <w:color w:val="FFFFFF" w:themeColor="background1"/>
              </w:rPr>
              <w:t>FLHcool</w:t>
            </w:r>
          </w:p>
          <w:p w14:paraId="5976FBD4" w14:textId="77777777" w:rsidR="00E779E9" w:rsidRPr="00FD1AF1" w:rsidRDefault="00E779E9" w:rsidP="00C04E8D">
            <w:pPr>
              <w:keepNext/>
              <w:keepLines/>
              <w:jc w:val="center"/>
              <w:rPr>
                <w:rFonts w:cstheme="minorHAnsi"/>
                <w:b/>
                <w:color w:val="FFFFFF" w:themeColor="background1"/>
              </w:rPr>
            </w:pPr>
            <w:r w:rsidRPr="00FD1AF1">
              <w:rPr>
                <w:rFonts w:cstheme="minorHAnsi"/>
                <w:b/>
                <w:color w:val="FFFFFF" w:themeColor="background1"/>
              </w:rPr>
              <w:t>Single Family</w:t>
            </w:r>
          </w:p>
        </w:tc>
        <w:tc>
          <w:tcPr>
            <w:tcW w:w="1478"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44A7DF17" w14:textId="77777777" w:rsidR="00E779E9" w:rsidRPr="00FD1AF1" w:rsidRDefault="00E779E9" w:rsidP="00C04E8D">
            <w:pPr>
              <w:keepNext/>
              <w:keepLines/>
              <w:jc w:val="center"/>
              <w:rPr>
                <w:rFonts w:cstheme="minorHAnsi"/>
                <w:b/>
                <w:color w:val="FFFFFF" w:themeColor="background1"/>
              </w:rPr>
            </w:pPr>
            <w:r w:rsidRPr="00FD1AF1">
              <w:rPr>
                <w:rFonts w:cstheme="minorHAnsi"/>
                <w:b/>
                <w:color w:val="FFFFFF" w:themeColor="background1"/>
              </w:rPr>
              <w:t>FLHcool</w:t>
            </w:r>
          </w:p>
          <w:p w14:paraId="77263E7C" w14:textId="77777777" w:rsidR="00E779E9" w:rsidRPr="00FD1AF1" w:rsidRDefault="00E779E9" w:rsidP="00C04E8D">
            <w:pPr>
              <w:keepNext/>
              <w:keepLines/>
              <w:jc w:val="center"/>
              <w:rPr>
                <w:rFonts w:cstheme="minorHAnsi"/>
                <w:b/>
                <w:color w:val="FFFFFF" w:themeColor="background1"/>
              </w:rPr>
            </w:pPr>
            <w:r w:rsidRPr="00FD1AF1">
              <w:rPr>
                <w:rFonts w:cstheme="minorHAnsi"/>
                <w:b/>
                <w:color w:val="FFFFFF" w:themeColor="background1"/>
              </w:rPr>
              <w:t>Multifamily</w:t>
            </w:r>
          </w:p>
        </w:tc>
      </w:tr>
      <w:tr w:rsidR="00E779E9" w:rsidRPr="00FD1AF1" w14:paraId="4630065C" w14:textId="77777777" w:rsidTr="00C04E8D">
        <w:trPr>
          <w:trHeight w:val="187"/>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2C586797"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568ADA3B"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512</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27E2E320"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467</w:t>
            </w:r>
          </w:p>
        </w:tc>
      </w:tr>
      <w:tr w:rsidR="00E779E9" w:rsidRPr="00FD1AF1" w14:paraId="18173F13" w14:textId="77777777" w:rsidTr="00C04E8D">
        <w:trPr>
          <w:trHeight w:val="187"/>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3B70D90E"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7343BB8F"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570</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087F561D"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506</w:t>
            </w:r>
          </w:p>
        </w:tc>
      </w:tr>
      <w:tr w:rsidR="00E779E9" w:rsidRPr="00FD1AF1" w14:paraId="6C441C45" w14:textId="77777777" w:rsidTr="00C04E8D">
        <w:trPr>
          <w:trHeight w:val="187"/>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4EDB79A5"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54D67C31"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730</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4367480E"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663</w:t>
            </w:r>
          </w:p>
        </w:tc>
      </w:tr>
      <w:tr w:rsidR="00E779E9" w:rsidRPr="00FD1AF1" w14:paraId="6E32C9D3" w14:textId="77777777" w:rsidTr="00C04E8D">
        <w:trPr>
          <w:trHeight w:val="115"/>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0BFD8572"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17F51BFE"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1,035</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313F8DE1"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940</w:t>
            </w:r>
          </w:p>
        </w:tc>
      </w:tr>
      <w:tr w:rsidR="00E779E9" w:rsidRPr="00FD1AF1" w14:paraId="4184D3D6" w14:textId="77777777" w:rsidTr="00C04E8D">
        <w:trPr>
          <w:trHeight w:val="115"/>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2D75A2BB"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14F0BC2C"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903</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726FAE76"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820</w:t>
            </w:r>
          </w:p>
        </w:tc>
      </w:tr>
      <w:tr w:rsidR="00E779E9" w:rsidRPr="00FD1AF1" w14:paraId="000861BB" w14:textId="77777777" w:rsidTr="00C04E8D">
        <w:trPr>
          <w:trHeight w:val="133"/>
        </w:trPr>
        <w:tc>
          <w:tcPr>
            <w:tcW w:w="2520" w:type="dxa"/>
            <w:tcBorders>
              <w:top w:val="nil"/>
              <w:left w:val="single" w:sz="8" w:space="0" w:color="auto"/>
              <w:bottom w:val="single" w:sz="8" w:space="0" w:color="auto"/>
              <w:right w:val="single" w:sz="8" w:space="0" w:color="auto"/>
            </w:tcBorders>
            <w:noWrap/>
            <w:vAlign w:val="center"/>
            <w:hideMark/>
          </w:tcPr>
          <w:p w14:paraId="1FBF9308"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Weighted Average</w:t>
            </w:r>
            <w:r w:rsidRPr="00FD1AF1">
              <w:rPr>
                <w:rFonts w:ascii="Arial" w:hAnsi="Arial"/>
                <w:noProof/>
                <w:szCs w:val="18"/>
                <w:vertAlign w:val="superscript"/>
                <w:lang w:val="en"/>
              </w:rPr>
              <w:footnoteReference w:id="315"/>
            </w:r>
          </w:p>
        </w:tc>
        <w:tc>
          <w:tcPr>
            <w:tcW w:w="1478" w:type="dxa"/>
            <w:tcBorders>
              <w:top w:val="nil"/>
              <w:left w:val="nil"/>
              <w:bottom w:val="single" w:sz="8" w:space="0" w:color="auto"/>
              <w:right w:val="single" w:sz="8" w:space="0" w:color="auto"/>
            </w:tcBorders>
            <w:vAlign w:val="center"/>
            <w:hideMark/>
          </w:tcPr>
          <w:p w14:paraId="13786F07"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629</w:t>
            </w:r>
          </w:p>
        </w:tc>
        <w:tc>
          <w:tcPr>
            <w:tcW w:w="1478" w:type="dxa"/>
            <w:tcBorders>
              <w:top w:val="nil"/>
              <w:left w:val="nil"/>
              <w:bottom w:val="single" w:sz="8" w:space="0" w:color="auto"/>
              <w:right w:val="single" w:sz="8" w:space="0" w:color="auto"/>
            </w:tcBorders>
            <w:vAlign w:val="center"/>
            <w:hideMark/>
          </w:tcPr>
          <w:p w14:paraId="0E482036"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564</w:t>
            </w:r>
          </w:p>
        </w:tc>
      </w:tr>
    </w:tbl>
    <w:p w14:paraId="5C99F98E" w14:textId="77777777" w:rsidR="00E779E9" w:rsidRPr="00FD1AF1" w:rsidRDefault="00E779E9" w:rsidP="00E779E9">
      <w:pPr>
        <w:ind w:left="720"/>
        <w:rPr>
          <w:rFonts w:cstheme="minorHAnsi"/>
          <w:noProof/>
        </w:rPr>
      </w:pPr>
    </w:p>
    <w:p w14:paraId="1A07A664" w14:textId="77777777" w:rsidR="00E779E9" w:rsidRPr="00FD1AF1" w:rsidRDefault="00E779E9" w:rsidP="00E779E9">
      <w:pPr>
        <w:ind w:firstLine="720"/>
        <w:rPr>
          <w:rFonts w:cstheme="minorHAnsi"/>
          <w:noProof/>
        </w:rPr>
      </w:pPr>
      <w:r w:rsidRPr="00FD1AF1">
        <w:rPr>
          <w:rFonts w:cstheme="minorHAnsi"/>
          <w:noProof/>
        </w:rPr>
        <w:t>Capacity_cooling</w:t>
      </w:r>
      <w:r w:rsidRPr="00FD1AF1">
        <w:rPr>
          <w:rFonts w:cstheme="minorHAnsi"/>
          <w:noProof/>
        </w:rPr>
        <w:tab/>
        <w:t>= Cooling Capacity of Ground Source Heat Pump (Btu/hr)</w:t>
      </w:r>
    </w:p>
    <w:p w14:paraId="3286F75C" w14:textId="77777777" w:rsidR="00E779E9" w:rsidRPr="00FD1AF1" w:rsidRDefault="00E779E9" w:rsidP="00E779E9">
      <w:pPr>
        <w:ind w:left="1440" w:hanging="720"/>
        <w:rPr>
          <w:rFonts w:cstheme="minorHAnsi"/>
          <w:noProof/>
        </w:rPr>
      </w:pPr>
      <w:r w:rsidRPr="00FD1AF1">
        <w:rPr>
          <w:rFonts w:cstheme="minorHAnsi"/>
          <w:noProof/>
        </w:rPr>
        <w:tab/>
      </w:r>
      <w:r w:rsidRPr="00FD1AF1">
        <w:rPr>
          <w:rFonts w:cstheme="minorHAnsi"/>
          <w:noProof/>
        </w:rPr>
        <w:tab/>
        <w:t>= Actual (1 ton = 12,000Btu/hr)</w:t>
      </w:r>
    </w:p>
    <w:p w14:paraId="7ECC64A0" w14:textId="77777777" w:rsidR="00E779E9" w:rsidRPr="00FD1AF1" w:rsidRDefault="00E779E9" w:rsidP="00E779E9">
      <w:pPr>
        <w:ind w:left="2160" w:hanging="1440"/>
        <w:rPr>
          <w:rFonts w:cstheme="minorHAnsi"/>
          <w:noProof/>
        </w:rPr>
      </w:pPr>
      <w:r w:rsidRPr="00FD1AF1">
        <w:rPr>
          <w:rFonts w:cstheme="minorHAnsi"/>
          <w:noProof/>
        </w:rPr>
        <w:t xml:space="preserve">SEERbase </w:t>
      </w:r>
      <w:r w:rsidRPr="00FD1AF1">
        <w:rPr>
          <w:rFonts w:cstheme="minorHAnsi"/>
          <w:noProof/>
        </w:rPr>
        <w:tab/>
        <w:t xml:space="preserve">= SEER Efficiency of new replacement baseline unit </w:t>
      </w:r>
    </w:p>
    <w:tbl>
      <w:tblPr>
        <w:tblStyle w:val="TableGrid"/>
        <w:tblW w:w="0" w:type="auto"/>
        <w:jc w:val="center"/>
        <w:tblLook w:val="04A0" w:firstRow="1" w:lastRow="0" w:firstColumn="1" w:lastColumn="0" w:noHBand="0" w:noVBand="1"/>
      </w:tblPr>
      <w:tblGrid>
        <w:gridCol w:w="3262"/>
        <w:gridCol w:w="1333"/>
      </w:tblGrid>
      <w:tr w:rsidR="00E779E9" w:rsidRPr="00492ABB" w14:paraId="6761EC04" w14:textId="77777777" w:rsidTr="00C04E8D">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023D5706" w14:textId="77777777" w:rsidR="00E779E9" w:rsidRPr="00492ABB" w:rsidRDefault="00E779E9" w:rsidP="00C04E8D">
            <w:pPr>
              <w:spacing w:line="276" w:lineRule="auto"/>
              <w:jc w:val="center"/>
              <w:rPr>
                <w:rFonts w:asciiTheme="minorHAnsi" w:hAnsiTheme="minorHAnsi" w:cstheme="minorHAnsi"/>
                <w:b/>
                <w:noProof/>
                <w:color w:val="FFFFFF" w:themeColor="background1"/>
                <w:szCs w:val="16"/>
              </w:rPr>
            </w:pPr>
            <w:r w:rsidRPr="00492ABB">
              <w:rPr>
                <w:rFonts w:asciiTheme="minorHAnsi" w:hAnsiTheme="minorHAnsi" w:cstheme="minorHAnsi"/>
                <w:b/>
                <w:noProof/>
                <w:color w:val="FFFFFF" w:themeColor="background1"/>
              </w:rPr>
              <w:t>Existing Cooling System</w:t>
            </w:r>
          </w:p>
        </w:tc>
        <w:tc>
          <w:tcPr>
            <w:tcW w:w="1333"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06402F44" w14:textId="77777777" w:rsidR="00E779E9" w:rsidRPr="00492ABB" w:rsidRDefault="00E779E9" w:rsidP="00C04E8D">
            <w:pPr>
              <w:spacing w:line="276" w:lineRule="auto"/>
              <w:jc w:val="center"/>
              <w:rPr>
                <w:rFonts w:asciiTheme="minorHAnsi" w:hAnsiTheme="minorHAnsi" w:cstheme="minorHAnsi"/>
                <w:b/>
                <w:noProof/>
                <w:color w:val="FFFFFF" w:themeColor="background1"/>
              </w:rPr>
            </w:pPr>
            <w:r w:rsidRPr="00492ABB">
              <w:rPr>
                <w:rFonts w:asciiTheme="minorHAnsi" w:hAnsiTheme="minorHAnsi" w:cstheme="minorHAnsi"/>
                <w:b/>
                <w:noProof/>
                <w:color w:val="FFFFFF" w:themeColor="background1"/>
              </w:rPr>
              <w:t>SEERbase</w:t>
            </w:r>
          </w:p>
        </w:tc>
      </w:tr>
      <w:tr w:rsidR="00E779E9" w:rsidRPr="00492ABB" w14:paraId="0C596C89" w14:textId="77777777" w:rsidTr="00C04E8D">
        <w:trPr>
          <w:jc w:val="center"/>
        </w:trPr>
        <w:tc>
          <w:tcPr>
            <w:tcW w:w="3262" w:type="dxa"/>
            <w:tcBorders>
              <w:top w:val="single" w:sz="4" w:space="0" w:color="auto"/>
              <w:left w:val="single" w:sz="4" w:space="0" w:color="auto"/>
              <w:bottom w:val="single" w:sz="4" w:space="0" w:color="auto"/>
              <w:right w:val="single" w:sz="4" w:space="0" w:color="auto"/>
            </w:tcBorders>
            <w:hideMark/>
          </w:tcPr>
          <w:p w14:paraId="32A83BA6" w14:textId="77777777" w:rsidR="00E779E9" w:rsidRPr="00492ABB" w:rsidRDefault="00E779E9" w:rsidP="00C04E8D">
            <w:pPr>
              <w:spacing w:line="276" w:lineRule="auto"/>
              <w:jc w:val="center"/>
              <w:rPr>
                <w:rFonts w:asciiTheme="minorHAnsi" w:hAnsiTheme="minorHAnsi" w:cstheme="minorHAnsi"/>
                <w:noProof/>
              </w:rPr>
            </w:pPr>
            <w:r w:rsidRPr="00492ABB">
              <w:rPr>
                <w:rFonts w:asciiTheme="minorHAnsi" w:hAnsiTheme="minorHAnsi" w:cstheme="minorHAnsi"/>
                <w:noProof/>
              </w:rPr>
              <w:t>Air Source Heat Pump</w:t>
            </w:r>
          </w:p>
        </w:tc>
        <w:tc>
          <w:tcPr>
            <w:tcW w:w="1333" w:type="dxa"/>
            <w:tcBorders>
              <w:top w:val="single" w:sz="4" w:space="0" w:color="auto"/>
              <w:left w:val="single" w:sz="4" w:space="0" w:color="auto"/>
              <w:bottom w:val="single" w:sz="4" w:space="0" w:color="auto"/>
              <w:right w:val="single" w:sz="4" w:space="0" w:color="auto"/>
            </w:tcBorders>
            <w:hideMark/>
          </w:tcPr>
          <w:p w14:paraId="7B051090" w14:textId="77777777" w:rsidR="00E779E9" w:rsidRPr="00492ABB" w:rsidRDefault="00E779E9" w:rsidP="00C04E8D">
            <w:pPr>
              <w:spacing w:line="276" w:lineRule="auto"/>
              <w:jc w:val="center"/>
              <w:rPr>
                <w:rFonts w:asciiTheme="minorHAnsi" w:hAnsiTheme="minorHAnsi" w:cstheme="minorHAnsi"/>
                <w:noProof/>
                <w:szCs w:val="16"/>
              </w:rPr>
            </w:pPr>
            <w:r w:rsidRPr="00492ABB">
              <w:rPr>
                <w:rFonts w:asciiTheme="minorHAnsi" w:hAnsiTheme="minorHAnsi" w:cstheme="minorHAnsi"/>
                <w:noProof/>
              </w:rPr>
              <w:t>14</w:t>
            </w:r>
            <w:r w:rsidRPr="00492ABB">
              <w:rPr>
                <w:rFonts w:asciiTheme="minorHAnsi" w:eastAsia="Calibri" w:hAnsiTheme="minorHAnsi"/>
                <w:noProof/>
                <w:vertAlign w:val="superscript"/>
              </w:rPr>
              <w:footnoteReference w:id="316"/>
            </w:r>
          </w:p>
        </w:tc>
      </w:tr>
      <w:tr w:rsidR="00E779E9" w:rsidRPr="00492ABB" w14:paraId="30B1ABA8" w14:textId="77777777" w:rsidTr="00C04E8D">
        <w:trPr>
          <w:jc w:val="center"/>
        </w:trPr>
        <w:tc>
          <w:tcPr>
            <w:tcW w:w="3262" w:type="dxa"/>
            <w:tcBorders>
              <w:top w:val="single" w:sz="4" w:space="0" w:color="auto"/>
              <w:left w:val="single" w:sz="4" w:space="0" w:color="auto"/>
              <w:bottom w:val="single" w:sz="4" w:space="0" w:color="auto"/>
              <w:right w:val="single" w:sz="4" w:space="0" w:color="auto"/>
            </w:tcBorders>
            <w:hideMark/>
          </w:tcPr>
          <w:p w14:paraId="5DA57FEF" w14:textId="77777777" w:rsidR="00E779E9" w:rsidRPr="00492ABB" w:rsidRDefault="00E779E9" w:rsidP="00C04E8D">
            <w:pPr>
              <w:spacing w:line="276" w:lineRule="auto"/>
              <w:jc w:val="center"/>
              <w:rPr>
                <w:rFonts w:asciiTheme="minorHAnsi" w:hAnsiTheme="minorHAnsi" w:cstheme="minorHAnsi"/>
                <w:noProof/>
                <w:szCs w:val="16"/>
              </w:rPr>
            </w:pPr>
            <w:r w:rsidRPr="00492ABB">
              <w:rPr>
                <w:rFonts w:asciiTheme="minorHAnsi" w:hAnsiTheme="minorHAnsi" w:cstheme="minorHAnsi"/>
                <w:noProof/>
              </w:rPr>
              <w:t>Central AC</w:t>
            </w:r>
          </w:p>
        </w:tc>
        <w:tc>
          <w:tcPr>
            <w:tcW w:w="1333" w:type="dxa"/>
            <w:tcBorders>
              <w:top w:val="single" w:sz="4" w:space="0" w:color="auto"/>
              <w:left w:val="single" w:sz="4" w:space="0" w:color="auto"/>
              <w:bottom w:val="single" w:sz="4" w:space="0" w:color="auto"/>
              <w:right w:val="single" w:sz="4" w:space="0" w:color="auto"/>
            </w:tcBorders>
            <w:hideMark/>
          </w:tcPr>
          <w:p w14:paraId="3129EE8F" w14:textId="77777777" w:rsidR="00E779E9" w:rsidRPr="00492ABB" w:rsidRDefault="00E779E9" w:rsidP="00C04E8D">
            <w:pPr>
              <w:spacing w:line="276" w:lineRule="auto"/>
              <w:jc w:val="center"/>
              <w:rPr>
                <w:rFonts w:asciiTheme="minorHAnsi" w:hAnsiTheme="minorHAnsi" w:cstheme="minorHAnsi"/>
                <w:noProof/>
                <w:szCs w:val="16"/>
              </w:rPr>
            </w:pPr>
            <w:r w:rsidRPr="00492ABB">
              <w:rPr>
                <w:rFonts w:asciiTheme="minorHAnsi" w:hAnsiTheme="minorHAnsi" w:cstheme="minorHAnsi"/>
                <w:noProof/>
              </w:rPr>
              <w:t>13</w:t>
            </w:r>
            <w:r w:rsidRPr="00492ABB">
              <w:rPr>
                <w:rFonts w:asciiTheme="minorHAnsi" w:eastAsia="Calibri" w:hAnsiTheme="minorHAnsi"/>
                <w:noProof/>
                <w:vertAlign w:val="superscript"/>
              </w:rPr>
              <w:footnoteReference w:id="317"/>
            </w:r>
          </w:p>
        </w:tc>
      </w:tr>
      <w:tr w:rsidR="00E779E9" w:rsidRPr="00492ABB" w14:paraId="6D45EF79" w14:textId="77777777" w:rsidTr="00C04E8D">
        <w:trPr>
          <w:jc w:val="center"/>
        </w:trPr>
        <w:tc>
          <w:tcPr>
            <w:tcW w:w="3262" w:type="dxa"/>
            <w:tcBorders>
              <w:top w:val="single" w:sz="4" w:space="0" w:color="auto"/>
              <w:left w:val="single" w:sz="4" w:space="0" w:color="auto"/>
              <w:bottom w:val="single" w:sz="4" w:space="0" w:color="auto"/>
              <w:right w:val="single" w:sz="4" w:space="0" w:color="auto"/>
            </w:tcBorders>
            <w:hideMark/>
          </w:tcPr>
          <w:p w14:paraId="2B131F5A" w14:textId="77777777" w:rsidR="00E779E9" w:rsidRPr="00492ABB" w:rsidRDefault="00E779E9" w:rsidP="00C04E8D">
            <w:pPr>
              <w:spacing w:line="276" w:lineRule="auto"/>
              <w:jc w:val="center"/>
              <w:rPr>
                <w:rFonts w:asciiTheme="minorHAnsi" w:hAnsiTheme="minorHAnsi" w:cstheme="minorHAnsi"/>
                <w:noProof/>
                <w:szCs w:val="16"/>
              </w:rPr>
            </w:pPr>
            <w:r w:rsidRPr="00492ABB">
              <w:rPr>
                <w:rFonts w:asciiTheme="minorHAnsi" w:hAnsiTheme="minorHAnsi" w:cstheme="minorHAnsi"/>
                <w:noProof/>
              </w:rPr>
              <w:t>No central cooling</w:t>
            </w:r>
          </w:p>
        </w:tc>
        <w:tc>
          <w:tcPr>
            <w:tcW w:w="1333" w:type="dxa"/>
            <w:tcBorders>
              <w:top w:val="single" w:sz="4" w:space="0" w:color="auto"/>
              <w:left w:val="single" w:sz="4" w:space="0" w:color="auto"/>
              <w:bottom w:val="single" w:sz="4" w:space="0" w:color="auto"/>
              <w:right w:val="single" w:sz="4" w:space="0" w:color="auto"/>
            </w:tcBorders>
            <w:hideMark/>
          </w:tcPr>
          <w:p w14:paraId="17A698F0" w14:textId="77777777" w:rsidR="00E779E9" w:rsidRPr="00492ABB" w:rsidRDefault="00E779E9" w:rsidP="00C04E8D">
            <w:pPr>
              <w:spacing w:line="276" w:lineRule="auto"/>
              <w:jc w:val="center"/>
              <w:rPr>
                <w:rFonts w:asciiTheme="minorHAnsi" w:hAnsiTheme="minorHAnsi" w:cstheme="minorHAnsi"/>
                <w:noProof/>
                <w:szCs w:val="16"/>
              </w:rPr>
            </w:pPr>
            <w:r w:rsidRPr="00492ABB">
              <w:rPr>
                <w:rFonts w:asciiTheme="minorHAnsi" w:hAnsiTheme="minorHAnsi" w:cstheme="minorHAnsi"/>
                <w:noProof/>
              </w:rPr>
              <w:t>13</w:t>
            </w:r>
            <w:r w:rsidRPr="00492ABB">
              <w:rPr>
                <w:rFonts w:asciiTheme="minorHAnsi" w:hAnsiTheme="minorHAnsi"/>
                <w:noProof/>
                <w:vertAlign w:val="superscript"/>
              </w:rPr>
              <w:footnoteReference w:id="318"/>
            </w:r>
          </w:p>
        </w:tc>
      </w:tr>
    </w:tbl>
    <w:p w14:paraId="2F00EF51" w14:textId="77777777" w:rsidR="00E779E9" w:rsidRDefault="00E779E9" w:rsidP="00E779E9">
      <w:pPr>
        <w:ind w:firstLine="720"/>
        <w:rPr>
          <w:rFonts w:cstheme="minorHAnsi"/>
          <w:noProof/>
        </w:rPr>
      </w:pPr>
    </w:p>
    <w:p w14:paraId="51E9C1BA" w14:textId="77777777" w:rsidR="00E779E9" w:rsidRPr="00FD1AF1" w:rsidRDefault="00E779E9" w:rsidP="00E779E9">
      <w:pPr>
        <w:ind w:firstLine="720"/>
        <w:rPr>
          <w:rFonts w:cstheme="minorHAnsi"/>
          <w:noProof/>
        </w:rPr>
      </w:pPr>
      <w:r w:rsidRPr="00FD1AF1">
        <w:rPr>
          <w:rFonts w:cstheme="minorHAnsi"/>
          <w:noProof/>
        </w:rPr>
        <w:t>SEERexist</w:t>
      </w:r>
      <w:r w:rsidRPr="00FD1AF1">
        <w:rPr>
          <w:rFonts w:cstheme="minorHAnsi"/>
          <w:noProof/>
        </w:rPr>
        <w:tab/>
        <w:t>= SEER Efficiency of existing cooling unit</w:t>
      </w:r>
    </w:p>
    <w:p w14:paraId="0FB9EB78" w14:textId="77777777" w:rsidR="00E779E9" w:rsidRPr="00FD1AF1" w:rsidRDefault="00E779E9" w:rsidP="00E779E9">
      <w:pPr>
        <w:ind w:left="2160"/>
        <w:rPr>
          <w:rFonts w:cstheme="minorHAnsi"/>
          <w:noProof/>
        </w:rPr>
      </w:pPr>
      <w:r w:rsidRPr="00FD1AF1">
        <w:rPr>
          <w:rFonts w:cstheme="minorHAnsi"/>
          <w:noProof/>
        </w:rPr>
        <w:t>= Use actual SEER rating where it is possible to measure or reasonably estimate, if unknown assume default provided below:</w:t>
      </w:r>
    </w:p>
    <w:tbl>
      <w:tblPr>
        <w:tblStyle w:val="TableGrid"/>
        <w:tblW w:w="0" w:type="auto"/>
        <w:jc w:val="center"/>
        <w:tblLook w:val="04A0" w:firstRow="1" w:lastRow="0" w:firstColumn="1" w:lastColumn="0" w:noHBand="0" w:noVBand="1"/>
      </w:tblPr>
      <w:tblGrid>
        <w:gridCol w:w="3262"/>
        <w:gridCol w:w="1243"/>
      </w:tblGrid>
      <w:tr w:rsidR="00E779E9" w:rsidRPr="00FD1AF1" w14:paraId="179F7CA2" w14:textId="77777777" w:rsidTr="00C04E8D">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6A8B0779" w14:textId="77777777" w:rsidR="00E779E9" w:rsidRPr="00FD1AF1" w:rsidRDefault="00E779E9" w:rsidP="00C04E8D">
            <w:pPr>
              <w:rPr>
                <w:rFonts w:cs="Arial"/>
                <w:b/>
                <w:noProof/>
                <w:color w:val="FFFFFF" w:themeColor="background1"/>
                <w:szCs w:val="16"/>
                <w:lang w:val="en"/>
              </w:rPr>
            </w:pPr>
            <w:r w:rsidRPr="00FD1AF1">
              <w:rPr>
                <w:rFonts w:ascii="Calibri" w:hAnsi="Calibri" w:cs="Arial"/>
                <w:b/>
                <w:noProof/>
                <w:color w:val="FFFFFF" w:themeColor="background1"/>
                <w:szCs w:val="18"/>
                <w:lang w:val="en"/>
              </w:rPr>
              <w:t>Existing Cooling System</w:t>
            </w:r>
          </w:p>
        </w:tc>
        <w:tc>
          <w:tcPr>
            <w:tcW w:w="1243"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72AAA597" w14:textId="77777777" w:rsidR="00E779E9" w:rsidRPr="00FD1AF1" w:rsidRDefault="00E779E9" w:rsidP="00C04E8D">
            <w:pPr>
              <w:rPr>
                <w:rFonts w:cs="Arial"/>
                <w:b/>
                <w:noProof/>
                <w:color w:val="FFFFFF" w:themeColor="background1"/>
                <w:lang w:val="en"/>
              </w:rPr>
            </w:pPr>
            <w:r w:rsidRPr="00FD1AF1">
              <w:rPr>
                <w:rFonts w:ascii="Calibri" w:hAnsi="Calibri" w:cs="Arial"/>
                <w:b/>
                <w:noProof/>
                <w:color w:val="FFFFFF" w:themeColor="background1"/>
                <w:szCs w:val="18"/>
                <w:lang w:val="en"/>
              </w:rPr>
              <w:t>SEER_exist</w:t>
            </w:r>
          </w:p>
        </w:tc>
      </w:tr>
      <w:tr w:rsidR="00E779E9" w:rsidRPr="00FD1AF1" w14:paraId="4BC89DCB" w14:textId="77777777" w:rsidTr="00C04E8D">
        <w:trPr>
          <w:jc w:val="center"/>
        </w:trPr>
        <w:tc>
          <w:tcPr>
            <w:tcW w:w="3262" w:type="dxa"/>
            <w:tcBorders>
              <w:top w:val="single" w:sz="4" w:space="0" w:color="auto"/>
              <w:left w:val="single" w:sz="4" w:space="0" w:color="auto"/>
              <w:bottom w:val="single" w:sz="4" w:space="0" w:color="auto"/>
              <w:right w:val="single" w:sz="4" w:space="0" w:color="auto"/>
            </w:tcBorders>
            <w:hideMark/>
          </w:tcPr>
          <w:p w14:paraId="5C7D002F" w14:textId="77777777" w:rsidR="00E779E9" w:rsidRPr="00FD1AF1" w:rsidRDefault="00E779E9" w:rsidP="00C04E8D">
            <w:pPr>
              <w:rPr>
                <w:rFonts w:cs="Arial"/>
                <w:noProof/>
                <w:lang w:val="en"/>
              </w:rPr>
            </w:pPr>
            <w:r w:rsidRPr="00FD1AF1">
              <w:rPr>
                <w:rFonts w:ascii="Calibri" w:hAnsi="Calibri" w:cs="Arial"/>
                <w:noProof/>
                <w:szCs w:val="18"/>
                <w:lang w:val="en"/>
              </w:rPr>
              <w:t>Air Source Heat Pump</w:t>
            </w:r>
          </w:p>
        </w:tc>
        <w:tc>
          <w:tcPr>
            <w:tcW w:w="1243" w:type="dxa"/>
            <w:tcBorders>
              <w:top w:val="single" w:sz="4" w:space="0" w:color="auto"/>
              <w:left w:val="single" w:sz="4" w:space="0" w:color="auto"/>
              <w:bottom w:val="single" w:sz="4" w:space="0" w:color="auto"/>
              <w:right w:val="single" w:sz="4" w:space="0" w:color="auto"/>
            </w:tcBorders>
            <w:hideMark/>
          </w:tcPr>
          <w:p w14:paraId="427CE0CB" w14:textId="77777777" w:rsidR="00E779E9" w:rsidRPr="00FD1AF1" w:rsidRDefault="00E779E9" w:rsidP="00C04E8D">
            <w:pPr>
              <w:rPr>
                <w:rFonts w:cs="Arial"/>
                <w:noProof/>
                <w:szCs w:val="16"/>
                <w:lang w:val="en"/>
              </w:rPr>
            </w:pPr>
            <w:r w:rsidRPr="00FD1AF1">
              <w:rPr>
                <w:rFonts w:ascii="Calibri" w:hAnsi="Calibri" w:cs="Arial"/>
                <w:noProof/>
                <w:szCs w:val="18"/>
                <w:lang w:val="en"/>
              </w:rPr>
              <w:t>9.12</w:t>
            </w:r>
            <w:r w:rsidRPr="00FD1AF1">
              <w:rPr>
                <w:noProof/>
                <w:szCs w:val="18"/>
                <w:vertAlign w:val="superscript"/>
                <w:lang w:val="en"/>
              </w:rPr>
              <w:footnoteReference w:id="319"/>
            </w:r>
          </w:p>
        </w:tc>
      </w:tr>
      <w:tr w:rsidR="00E779E9" w:rsidRPr="00FD1AF1" w14:paraId="3E171271" w14:textId="77777777" w:rsidTr="00C04E8D">
        <w:trPr>
          <w:jc w:val="center"/>
        </w:trPr>
        <w:tc>
          <w:tcPr>
            <w:tcW w:w="3262" w:type="dxa"/>
            <w:tcBorders>
              <w:top w:val="single" w:sz="4" w:space="0" w:color="auto"/>
              <w:left w:val="single" w:sz="4" w:space="0" w:color="auto"/>
              <w:bottom w:val="single" w:sz="4" w:space="0" w:color="auto"/>
              <w:right w:val="single" w:sz="4" w:space="0" w:color="auto"/>
            </w:tcBorders>
            <w:hideMark/>
          </w:tcPr>
          <w:p w14:paraId="6A5A4A9D" w14:textId="77777777" w:rsidR="00E779E9" w:rsidRPr="00FD1AF1" w:rsidRDefault="00E779E9" w:rsidP="00C04E8D">
            <w:pPr>
              <w:rPr>
                <w:rFonts w:cs="Arial"/>
                <w:noProof/>
                <w:szCs w:val="16"/>
                <w:lang w:val="en"/>
              </w:rPr>
            </w:pPr>
            <w:r w:rsidRPr="00FD1AF1">
              <w:rPr>
                <w:rFonts w:ascii="Calibri" w:hAnsi="Calibri" w:cs="Arial"/>
                <w:noProof/>
                <w:szCs w:val="18"/>
                <w:lang w:val="en"/>
              </w:rPr>
              <w:t>Central AC</w:t>
            </w:r>
          </w:p>
        </w:tc>
        <w:tc>
          <w:tcPr>
            <w:tcW w:w="1243" w:type="dxa"/>
            <w:tcBorders>
              <w:top w:val="single" w:sz="4" w:space="0" w:color="auto"/>
              <w:left w:val="single" w:sz="4" w:space="0" w:color="auto"/>
              <w:bottom w:val="single" w:sz="4" w:space="0" w:color="auto"/>
              <w:right w:val="single" w:sz="4" w:space="0" w:color="auto"/>
            </w:tcBorders>
            <w:hideMark/>
          </w:tcPr>
          <w:p w14:paraId="24ED4905" w14:textId="77777777" w:rsidR="00E779E9" w:rsidRPr="00FD1AF1" w:rsidRDefault="00E779E9" w:rsidP="00C04E8D">
            <w:pPr>
              <w:rPr>
                <w:rFonts w:cs="Arial"/>
                <w:noProof/>
                <w:szCs w:val="16"/>
                <w:lang w:val="en"/>
              </w:rPr>
            </w:pPr>
            <w:r w:rsidRPr="00FD1AF1">
              <w:rPr>
                <w:rFonts w:ascii="Calibri" w:hAnsi="Calibri" w:cs="Arial"/>
                <w:noProof/>
                <w:szCs w:val="18"/>
                <w:lang w:val="en"/>
              </w:rPr>
              <w:t>8.60</w:t>
            </w:r>
            <w:r w:rsidRPr="00FD1AF1">
              <w:rPr>
                <w:rFonts w:ascii="Arial" w:hAnsi="Arial"/>
                <w:noProof/>
                <w:szCs w:val="18"/>
                <w:vertAlign w:val="superscript"/>
                <w:lang w:val="en"/>
              </w:rPr>
              <w:footnoteReference w:id="320"/>
            </w:r>
          </w:p>
        </w:tc>
      </w:tr>
      <w:tr w:rsidR="00E779E9" w:rsidRPr="00FD1AF1" w14:paraId="277503D5" w14:textId="77777777" w:rsidTr="00C04E8D">
        <w:trPr>
          <w:jc w:val="center"/>
        </w:trPr>
        <w:tc>
          <w:tcPr>
            <w:tcW w:w="3262" w:type="dxa"/>
            <w:tcBorders>
              <w:top w:val="single" w:sz="4" w:space="0" w:color="auto"/>
              <w:left w:val="single" w:sz="4" w:space="0" w:color="auto"/>
              <w:bottom w:val="single" w:sz="4" w:space="0" w:color="auto"/>
              <w:right w:val="single" w:sz="4" w:space="0" w:color="auto"/>
            </w:tcBorders>
            <w:hideMark/>
          </w:tcPr>
          <w:p w14:paraId="162B59C9" w14:textId="77777777" w:rsidR="00E779E9" w:rsidRPr="00FD1AF1" w:rsidRDefault="00E779E9" w:rsidP="00C04E8D">
            <w:pPr>
              <w:rPr>
                <w:rFonts w:cs="Arial"/>
                <w:noProof/>
                <w:szCs w:val="16"/>
                <w:lang w:val="en"/>
              </w:rPr>
            </w:pPr>
            <w:r w:rsidRPr="00FD1AF1">
              <w:rPr>
                <w:rFonts w:ascii="Calibri" w:hAnsi="Calibri" w:cs="Arial"/>
                <w:noProof/>
                <w:szCs w:val="18"/>
                <w:lang w:val="en"/>
              </w:rPr>
              <w:t>No central cooling</w:t>
            </w:r>
          </w:p>
        </w:tc>
        <w:tc>
          <w:tcPr>
            <w:tcW w:w="1243" w:type="dxa"/>
            <w:tcBorders>
              <w:top w:val="single" w:sz="4" w:space="0" w:color="auto"/>
              <w:left w:val="single" w:sz="4" w:space="0" w:color="auto"/>
              <w:bottom w:val="single" w:sz="4" w:space="0" w:color="auto"/>
              <w:right w:val="single" w:sz="4" w:space="0" w:color="auto"/>
            </w:tcBorders>
            <w:hideMark/>
          </w:tcPr>
          <w:p w14:paraId="18203A9B" w14:textId="77777777" w:rsidR="00E779E9" w:rsidRPr="00FD1AF1" w:rsidRDefault="00E779E9" w:rsidP="00C04E8D">
            <w:pPr>
              <w:rPr>
                <w:rFonts w:cs="Arial"/>
                <w:noProof/>
                <w:szCs w:val="16"/>
                <w:lang w:val="en"/>
              </w:rPr>
            </w:pPr>
            <w:r w:rsidRPr="00FD1AF1">
              <w:rPr>
                <w:rFonts w:ascii="Calibri" w:hAnsi="Calibri" w:cs="Arial"/>
                <w:noProof/>
                <w:szCs w:val="18"/>
                <w:lang w:val="en"/>
              </w:rPr>
              <w:t xml:space="preserve">13 </w:t>
            </w:r>
            <w:r w:rsidRPr="00FD1AF1">
              <w:rPr>
                <w:rFonts w:ascii="Arial" w:hAnsi="Arial"/>
                <w:noProof/>
                <w:szCs w:val="18"/>
                <w:vertAlign w:val="superscript"/>
                <w:lang w:val="en"/>
              </w:rPr>
              <w:footnoteReference w:id="321"/>
            </w:r>
          </w:p>
        </w:tc>
      </w:tr>
    </w:tbl>
    <w:p w14:paraId="4F20CCB5" w14:textId="77777777" w:rsidR="00E779E9" w:rsidRPr="00FD1AF1" w:rsidRDefault="00E779E9" w:rsidP="00E779E9">
      <w:pPr>
        <w:ind w:left="720"/>
        <w:rPr>
          <w:rFonts w:cstheme="minorHAnsi"/>
          <w:noProof/>
        </w:rPr>
      </w:pPr>
    </w:p>
    <w:p w14:paraId="385A1CC9" w14:textId="77777777" w:rsidR="00E779E9" w:rsidRPr="00FD1AF1" w:rsidRDefault="00E779E9" w:rsidP="00E779E9">
      <w:pPr>
        <w:ind w:left="2160" w:hanging="1440"/>
        <w:rPr>
          <w:rFonts w:cstheme="minorHAnsi"/>
          <w:noProof/>
        </w:rPr>
      </w:pPr>
      <w:r w:rsidRPr="00FD1AF1">
        <w:rPr>
          <w:rFonts w:cstheme="minorHAnsi"/>
          <w:noProof/>
        </w:rPr>
        <w:t>SEER</w:t>
      </w:r>
      <w:r w:rsidRPr="00FD1AF1">
        <w:rPr>
          <w:rFonts w:cstheme="minorHAnsi"/>
          <w:noProof/>
          <w:vertAlign w:val="subscript"/>
        </w:rPr>
        <w:t>ASHP</w:t>
      </w:r>
      <w:r w:rsidRPr="00FD1AF1">
        <w:rPr>
          <w:rFonts w:cstheme="minorHAnsi"/>
          <w:noProof/>
        </w:rPr>
        <w:t xml:space="preserve"> </w:t>
      </w:r>
      <w:r w:rsidRPr="00FD1AF1">
        <w:rPr>
          <w:rFonts w:cstheme="minorHAnsi"/>
          <w:noProof/>
        </w:rPr>
        <w:tab/>
        <w:t>= SEER Efficiency of new baseline Air Source Heat Pump unit (for fuel switch)</w:t>
      </w:r>
    </w:p>
    <w:p w14:paraId="740F2D79" w14:textId="77777777" w:rsidR="00E779E9" w:rsidRPr="00FD1AF1" w:rsidRDefault="00E779E9" w:rsidP="00E779E9">
      <w:pPr>
        <w:ind w:left="1440" w:firstLine="720"/>
        <w:rPr>
          <w:rFonts w:cstheme="minorHAnsi"/>
          <w:noProof/>
        </w:rPr>
      </w:pPr>
      <w:r w:rsidRPr="00FD1AF1">
        <w:rPr>
          <w:rFonts w:cstheme="minorHAnsi"/>
          <w:noProof/>
        </w:rPr>
        <w:t xml:space="preserve">= 14 </w:t>
      </w:r>
      <w:r w:rsidRPr="00FD1AF1">
        <w:rPr>
          <w:rFonts w:ascii="Arial" w:eastAsia="Calibri" w:hAnsi="Arial"/>
          <w:noProof/>
          <w:vertAlign w:val="superscript"/>
        </w:rPr>
        <w:footnoteReference w:id="322"/>
      </w:r>
      <w:r w:rsidRPr="00FD1AF1">
        <w:rPr>
          <w:rFonts w:cstheme="minorHAnsi"/>
          <w:noProof/>
        </w:rPr>
        <w:t xml:space="preserve"> </w:t>
      </w:r>
    </w:p>
    <w:p w14:paraId="05506EBA" w14:textId="77777777" w:rsidR="00E779E9" w:rsidRPr="00FD1AF1" w:rsidRDefault="00E779E9" w:rsidP="00E779E9">
      <w:pPr>
        <w:ind w:left="720"/>
        <w:rPr>
          <w:rFonts w:cstheme="minorHAnsi"/>
          <w:noProof/>
        </w:rPr>
      </w:pPr>
      <w:r w:rsidRPr="00FD1AF1">
        <w:rPr>
          <w:rFonts w:cstheme="minorHAnsi"/>
          <w:noProof/>
        </w:rPr>
        <w:lastRenderedPageBreak/>
        <w:t>EER</w:t>
      </w:r>
      <w:r w:rsidRPr="00FD1AF1">
        <w:rPr>
          <w:rFonts w:cstheme="minorHAnsi"/>
          <w:noProof/>
          <w:vertAlign w:val="subscript"/>
          <w:lang w:val="nl-NL"/>
        </w:rPr>
        <w:t>PL</w:t>
      </w:r>
      <w:r w:rsidRPr="00FD1AF1">
        <w:rPr>
          <w:rFonts w:cstheme="minorHAnsi"/>
          <w:noProof/>
        </w:rPr>
        <w:t xml:space="preserve"> </w:t>
      </w:r>
      <w:r w:rsidRPr="00FD1AF1">
        <w:rPr>
          <w:rFonts w:cstheme="minorHAnsi"/>
          <w:noProof/>
        </w:rPr>
        <w:tab/>
      </w:r>
      <w:r w:rsidRPr="00FD1AF1">
        <w:rPr>
          <w:rFonts w:cstheme="minorHAnsi"/>
          <w:noProof/>
        </w:rPr>
        <w:tab/>
        <w:t>= Part Load EER Efficiency of efficient GSHP unit</w:t>
      </w:r>
      <w:r w:rsidRPr="00FD1AF1">
        <w:rPr>
          <w:rFonts w:ascii="Arial" w:hAnsi="Arial"/>
          <w:noProof/>
          <w:vertAlign w:val="superscript"/>
        </w:rPr>
        <w:footnoteReference w:id="323"/>
      </w:r>
      <w:r w:rsidRPr="00FD1AF1">
        <w:rPr>
          <w:rFonts w:cstheme="minorHAnsi"/>
          <w:noProof/>
        </w:rPr>
        <w:t xml:space="preserve"> </w:t>
      </w:r>
    </w:p>
    <w:p w14:paraId="79B47B1B" w14:textId="77777777" w:rsidR="00E779E9" w:rsidRPr="00FD1AF1" w:rsidRDefault="00E779E9" w:rsidP="00E779E9">
      <w:pPr>
        <w:ind w:left="1440" w:firstLine="720"/>
        <w:rPr>
          <w:rFonts w:cstheme="minorHAnsi"/>
          <w:noProof/>
        </w:rPr>
      </w:pPr>
      <w:r w:rsidRPr="00FD1AF1">
        <w:rPr>
          <w:rFonts w:cstheme="minorHAnsi"/>
          <w:noProof/>
        </w:rPr>
        <w:t>= Actual installed</w:t>
      </w:r>
    </w:p>
    <w:p w14:paraId="1BE3BB17" w14:textId="77777777" w:rsidR="00E779E9" w:rsidRPr="00FD1AF1" w:rsidRDefault="00E779E9" w:rsidP="00E779E9">
      <w:pPr>
        <w:ind w:left="720"/>
        <w:rPr>
          <w:rFonts w:cstheme="minorHAnsi"/>
          <w:noProof/>
        </w:rPr>
      </w:pPr>
      <w:r w:rsidRPr="00FD1AF1">
        <w:rPr>
          <w:rFonts w:cstheme="minorHAnsi"/>
          <w:noProof/>
        </w:rPr>
        <w:t xml:space="preserve">ElecHeat </w:t>
      </w:r>
      <w:r w:rsidRPr="00FD1AF1">
        <w:rPr>
          <w:rFonts w:cstheme="minorHAnsi"/>
          <w:noProof/>
        </w:rPr>
        <w:tab/>
        <w:t>= 1 if existing building is electrically heated</w:t>
      </w:r>
    </w:p>
    <w:p w14:paraId="0A8D13A3" w14:textId="77777777" w:rsidR="00E779E9" w:rsidRPr="00FD1AF1" w:rsidRDefault="00E779E9" w:rsidP="00E779E9">
      <w:pPr>
        <w:ind w:left="720"/>
        <w:rPr>
          <w:rFonts w:cstheme="minorHAnsi"/>
          <w:noProof/>
        </w:rPr>
      </w:pPr>
      <w:r w:rsidRPr="00FD1AF1">
        <w:rPr>
          <w:rFonts w:cstheme="minorHAnsi"/>
          <w:noProof/>
        </w:rPr>
        <w:tab/>
      </w:r>
      <w:r w:rsidRPr="00FD1AF1">
        <w:rPr>
          <w:rFonts w:cstheme="minorHAnsi"/>
          <w:noProof/>
        </w:rPr>
        <w:tab/>
        <w:t>= 0 if existing building is not electrically heated</w:t>
      </w:r>
    </w:p>
    <w:p w14:paraId="6137031E" w14:textId="77777777" w:rsidR="00E779E9" w:rsidRPr="00FD1AF1" w:rsidRDefault="00E779E9" w:rsidP="00E779E9">
      <w:pPr>
        <w:ind w:left="720"/>
        <w:rPr>
          <w:rFonts w:cstheme="minorHAnsi"/>
        </w:rPr>
      </w:pPr>
      <w:r w:rsidRPr="00FD1AF1">
        <w:rPr>
          <w:rFonts w:cstheme="minorHAnsi"/>
        </w:rPr>
        <w:t>FLHheat</w:t>
      </w:r>
      <w:r w:rsidRPr="00FD1AF1">
        <w:rPr>
          <w:rFonts w:cstheme="minorHAnsi"/>
        </w:rPr>
        <w:tab/>
      </w:r>
      <w:r w:rsidRPr="00FD1AF1">
        <w:rPr>
          <w:rFonts w:cstheme="minorHAnsi"/>
        </w:rPr>
        <w:tab/>
        <w:t>= Full load heating hours</w:t>
      </w:r>
    </w:p>
    <w:p w14:paraId="167F8ADD" w14:textId="77777777" w:rsidR="00E779E9" w:rsidRPr="00FD1AF1" w:rsidRDefault="00E779E9" w:rsidP="00E779E9">
      <w:pPr>
        <w:ind w:left="720"/>
        <w:rPr>
          <w:rFonts w:cstheme="minorHAnsi"/>
          <w:noProof/>
        </w:rPr>
      </w:pPr>
      <w:r w:rsidRPr="00FD1AF1">
        <w:rPr>
          <w:rFonts w:cstheme="minorHAnsi"/>
        </w:rPr>
        <w:tab/>
      </w:r>
      <w:r w:rsidRPr="00FD1AF1">
        <w:rPr>
          <w:rFonts w:cstheme="minorHAnsi"/>
        </w:rPr>
        <w:tab/>
      </w:r>
      <w:r w:rsidRPr="00FD1AF1">
        <w:rPr>
          <w:rFonts w:cstheme="minorHAnsi"/>
          <w:noProof/>
        </w:rPr>
        <w:t>Dependent on location as below</w:t>
      </w:r>
      <w:r w:rsidRPr="00FD1AF1">
        <w:rPr>
          <w:rFonts w:ascii="Arial" w:eastAsia="Calibri" w:hAnsi="Arial"/>
          <w:noProof/>
          <w:vertAlign w:val="superscript"/>
        </w:rPr>
        <w:footnoteReference w:id="324"/>
      </w:r>
      <w:r w:rsidRPr="00FD1AF1">
        <w:rPr>
          <w:rFonts w:cstheme="minorHAnsi"/>
          <w:noProof/>
        </w:rPr>
        <w:t>:</w:t>
      </w:r>
    </w:p>
    <w:tbl>
      <w:tblPr>
        <w:tblW w:w="4500"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620"/>
      </w:tblGrid>
      <w:tr w:rsidR="00E779E9" w:rsidRPr="00FD1AF1" w14:paraId="31E41E94" w14:textId="77777777" w:rsidTr="00C04E8D">
        <w:tc>
          <w:tcPr>
            <w:tcW w:w="288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35FF0884" w14:textId="77777777" w:rsidR="00E779E9" w:rsidRPr="00FD1AF1" w:rsidRDefault="00E779E9" w:rsidP="00C04E8D">
            <w:pPr>
              <w:jc w:val="center"/>
              <w:rPr>
                <w:rFonts w:cstheme="minorHAnsi"/>
                <w:b/>
                <w:color w:val="FFFFFF" w:themeColor="background1"/>
              </w:rPr>
            </w:pPr>
            <w:r w:rsidRPr="00FD1AF1">
              <w:rPr>
                <w:rFonts w:cstheme="minorHAnsi"/>
                <w:b/>
                <w:color w:val="FFFFFF" w:themeColor="background1"/>
              </w:rPr>
              <w:t>Climate Zone</w:t>
            </w:r>
          </w:p>
          <w:p w14:paraId="13F68DB1" w14:textId="77777777" w:rsidR="00E779E9" w:rsidRPr="00FD1AF1" w:rsidRDefault="00E779E9" w:rsidP="00C04E8D">
            <w:pPr>
              <w:jc w:val="center"/>
              <w:rPr>
                <w:rFonts w:cstheme="minorHAnsi"/>
                <w:b/>
                <w:color w:val="FFFFFF" w:themeColor="background1"/>
              </w:rPr>
            </w:pPr>
            <w:r w:rsidRPr="00FD1AF1">
              <w:rPr>
                <w:rFonts w:cstheme="minorHAnsi"/>
                <w:b/>
                <w:color w:val="FFFFFF" w:themeColor="background1"/>
              </w:rPr>
              <w:t>(City based upon)</w:t>
            </w:r>
          </w:p>
        </w:tc>
        <w:tc>
          <w:tcPr>
            <w:tcW w:w="16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4A67BB1" w14:textId="77777777" w:rsidR="00E779E9" w:rsidRPr="00FD1AF1" w:rsidRDefault="00E779E9" w:rsidP="00C04E8D">
            <w:pPr>
              <w:jc w:val="center"/>
              <w:rPr>
                <w:rFonts w:cstheme="minorHAnsi"/>
                <w:b/>
                <w:color w:val="FFFFFF" w:themeColor="background1"/>
              </w:rPr>
            </w:pPr>
            <w:r w:rsidRPr="00FD1AF1">
              <w:rPr>
                <w:rFonts w:cstheme="minorHAnsi"/>
                <w:b/>
                <w:color w:val="FFFFFF" w:themeColor="background1"/>
              </w:rPr>
              <w:t>FLH_heat</w:t>
            </w:r>
          </w:p>
        </w:tc>
      </w:tr>
      <w:tr w:rsidR="00E779E9" w:rsidRPr="00FD1AF1" w14:paraId="3BD09AF7" w14:textId="77777777" w:rsidTr="00C04E8D">
        <w:tc>
          <w:tcPr>
            <w:tcW w:w="2880" w:type="dxa"/>
            <w:tcBorders>
              <w:top w:val="single" w:sz="4" w:space="0" w:color="auto"/>
              <w:left w:val="single" w:sz="4" w:space="0" w:color="auto"/>
              <w:bottom w:val="single" w:sz="4" w:space="0" w:color="auto"/>
              <w:right w:val="single" w:sz="4" w:space="0" w:color="auto"/>
            </w:tcBorders>
            <w:vAlign w:val="bottom"/>
            <w:hideMark/>
          </w:tcPr>
          <w:p w14:paraId="1775CF30"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1 (Rockford)</w:t>
            </w:r>
          </w:p>
        </w:tc>
        <w:tc>
          <w:tcPr>
            <w:tcW w:w="1620" w:type="dxa"/>
            <w:tcBorders>
              <w:top w:val="single" w:sz="4" w:space="0" w:color="auto"/>
              <w:left w:val="single" w:sz="4" w:space="0" w:color="auto"/>
              <w:bottom w:val="single" w:sz="4" w:space="0" w:color="auto"/>
              <w:right w:val="single" w:sz="4" w:space="0" w:color="auto"/>
            </w:tcBorders>
            <w:vAlign w:val="center"/>
            <w:hideMark/>
          </w:tcPr>
          <w:p w14:paraId="1D9A197D"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1,969</w:t>
            </w:r>
          </w:p>
        </w:tc>
      </w:tr>
      <w:tr w:rsidR="00E779E9" w:rsidRPr="00FD1AF1" w14:paraId="3832A57D" w14:textId="77777777" w:rsidTr="00C04E8D">
        <w:tc>
          <w:tcPr>
            <w:tcW w:w="2880" w:type="dxa"/>
            <w:tcBorders>
              <w:top w:val="single" w:sz="4" w:space="0" w:color="auto"/>
              <w:left w:val="single" w:sz="4" w:space="0" w:color="auto"/>
              <w:bottom w:val="single" w:sz="4" w:space="0" w:color="auto"/>
              <w:right w:val="single" w:sz="4" w:space="0" w:color="auto"/>
            </w:tcBorders>
            <w:vAlign w:val="bottom"/>
            <w:hideMark/>
          </w:tcPr>
          <w:p w14:paraId="4CD5C54E"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2 (Chicago)</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FFF176E"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1,840</w:t>
            </w:r>
          </w:p>
        </w:tc>
      </w:tr>
      <w:tr w:rsidR="00E779E9" w:rsidRPr="00FD1AF1" w14:paraId="6C3E88FC" w14:textId="77777777" w:rsidTr="00C04E8D">
        <w:tc>
          <w:tcPr>
            <w:tcW w:w="2880" w:type="dxa"/>
            <w:tcBorders>
              <w:top w:val="single" w:sz="4" w:space="0" w:color="auto"/>
              <w:left w:val="single" w:sz="4" w:space="0" w:color="auto"/>
              <w:bottom w:val="single" w:sz="4" w:space="0" w:color="auto"/>
              <w:right w:val="single" w:sz="4" w:space="0" w:color="auto"/>
            </w:tcBorders>
            <w:vAlign w:val="bottom"/>
            <w:hideMark/>
          </w:tcPr>
          <w:p w14:paraId="0A036DAD"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3 (Springfield)</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0934157"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1,754</w:t>
            </w:r>
          </w:p>
        </w:tc>
      </w:tr>
      <w:tr w:rsidR="00E779E9" w:rsidRPr="00FD1AF1" w14:paraId="75B084F0" w14:textId="77777777" w:rsidTr="00C04E8D">
        <w:tc>
          <w:tcPr>
            <w:tcW w:w="2880" w:type="dxa"/>
            <w:tcBorders>
              <w:top w:val="single" w:sz="4" w:space="0" w:color="auto"/>
              <w:left w:val="single" w:sz="4" w:space="0" w:color="auto"/>
              <w:bottom w:val="single" w:sz="4" w:space="0" w:color="auto"/>
              <w:right w:val="single" w:sz="4" w:space="0" w:color="auto"/>
            </w:tcBorders>
            <w:vAlign w:val="bottom"/>
            <w:hideMark/>
          </w:tcPr>
          <w:p w14:paraId="361A1858"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4 (Belleville)</w:t>
            </w:r>
          </w:p>
        </w:tc>
        <w:tc>
          <w:tcPr>
            <w:tcW w:w="1620" w:type="dxa"/>
            <w:tcBorders>
              <w:top w:val="single" w:sz="4" w:space="0" w:color="auto"/>
              <w:left w:val="single" w:sz="4" w:space="0" w:color="auto"/>
              <w:bottom w:val="single" w:sz="4" w:space="0" w:color="auto"/>
              <w:right w:val="single" w:sz="4" w:space="0" w:color="auto"/>
            </w:tcBorders>
            <w:vAlign w:val="center"/>
            <w:hideMark/>
          </w:tcPr>
          <w:p w14:paraId="2224B7EB"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1,266</w:t>
            </w:r>
          </w:p>
        </w:tc>
      </w:tr>
      <w:tr w:rsidR="00E779E9" w:rsidRPr="00FD1AF1" w14:paraId="68C4A4DB" w14:textId="77777777" w:rsidTr="00C04E8D">
        <w:tc>
          <w:tcPr>
            <w:tcW w:w="2880" w:type="dxa"/>
            <w:tcBorders>
              <w:top w:val="single" w:sz="4" w:space="0" w:color="auto"/>
              <w:left w:val="single" w:sz="4" w:space="0" w:color="auto"/>
              <w:bottom w:val="single" w:sz="4" w:space="0" w:color="auto"/>
              <w:right w:val="single" w:sz="4" w:space="0" w:color="auto"/>
            </w:tcBorders>
            <w:vAlign w:val="bottom"/>
            <w:hideMark/>
          </w:tcPr>
          <w:p w14:paraId="0FE8F1D6"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5 (Marion)</w:t>
            </w:r>
          </w:p>
        </w:tc>
        <w:tc>
          <w:tcPr>
            <w:tcW w:w="1620" w:type="dxa"/>
            <w:tcBorders>
              <w:top w:val="single" w:sz="4" w:space="0" w:color="auto"/>
              <w:left w:val="single" w:sz="4" w:space="0" w:color="auto"/>
              <w:bottom w:val="single" w:sz="4" w:space="0" w:color="auto"/>
              <w:right w:val="single" w:sz="4" w:space="0" w:color="auto"/>
            </w:tcBorders>
            <w:vAlign w:val="center"/>
            <w:hideMark/>
          </w:tcPr>
          <w:p w14:paraId="769261F3"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1,288</w:t>
            </w:r>
          </w:p>
        </w:tc>
      </w:tr>
      <w:tr w:rsidR="00E779E9" w:rsidRPr="00FD1AF1" w14:paraId="5FCEA1E7" w14:textId="77777777" w:rsidTr="00C04E8D">
        <w:tc>
          <w:tcPr>
            <w:tcW w:w="2880" w:type="dxa"/>
            <w:tcBorders>
              <w:top w:val="single" w:sz="4" w:space="0" w:color="auto"/>
              <w:left w:val="single" w:sz="4" w:space="0" w:color="auto"/>
              <w:bottom w:val="single" w:sz="4" w:space="0" w:color="auto"/>
              <w:right w:val="single" w:sz="4" w:space="0" w:color="auto"/>
            </w:tcBorders>
            <w:vAlign w:val="center"/>
            <w:hideMark/>
          </w:tcPr>
          <w:p w14:paraId="5AF54FE1"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Weighted Average</w:t>
            </w:r>
            <w:r w:rsidRPr="00FD1AF1">
              <w:rPr>
                <w:rFonts w:ascii="Arial" w:hAnsi="Arial"/>
                <w:noProof/>
                <w:szCs w:val="18"/>
                <w:vertAlign w:val="superscript"/>
                <w:lang w:val="en"/>
              </w:rPr>
              <w:footnoteReference w:id="325"/>
            </w:r>
          </w:p>
        </w:tc>
        <w:tc>
          <w:tcPr>
            <w:tcW w:w="1620" w:type="dxa"/>
            <w:tcBorders>
              <w:top w:val="single" w:sz="4" w:space="0" w:color="auto"/>
              <w:left w:val="single" w:sz="4" w:space="0" w:color="auto"/>
              <w:bottom w:val="single" w:sz="4" w:space="0" w:color="auto"/>
              <w:right w:val="single" w:sz="4" w:space="0" w:color="auto"/>
            </w:tcBorders>
            <w:vAlign w:val="center"/>
            <w:hideMark/>
          </w:tcPr>
          <w:p w14:paraId="10066147" w14:textId="77777777" w:rsidR="00E779E9" w:rsidRPr="00FD1AF1" w:rsidRDefault="00E779E9" w:rsidP="00C04E8D">
            <w:pPr>
              <w:rPr>
                <w:rFonts w:ascii="Calibri" w:hAnsi="Calibri" w:cs="Arial"/>
                <w:noProof/>
                <w:szCs w:val="18"/>
                <w:lang w:val="en"/>
              </w:rPr>
            </w:pPr>
            <w:r w:rsidRPr="00FD1AF1">
              <w:rPr>
                <w:rFonts w:ascii="Calibri" w:hAnsi="Calibri" w:cs="Arial"/>
                <w:noProof/>
                <w:szCs w:val="18"/>
                <w:lang w:val="en"/>
              </w:rPr>
              <w:t>1,821</w:t>
            </w:r>
          </w:p>
        </w:tc>
      </w:tr>
    </w:tbl>
    <w:p w14:paraId="15261534" w14:textId="77777777" w:rsidR="00E779E9" w:rsidRPr="00FD1AF1" w:rsidRDefault="00E779E9" w:rsidP="00E779E9">
      <w:pPr>
        <w:ind w:left="720"/>
        <w:rPr>
          <w:rFonts w:cstheme="minorHAnsi"/>
        </w:rPr>
      </w:pPr>
    </w:p>
    <w:p w14:paraId="71083026" w14:textId="77777777" w:rsidR="00E779E9" w:rsidRPr="00FD1AF1" w:rsidRDefault="00E779E9" w:rsidP="00E779E9">
      <w:pPr>
        <w:spacing w:before="120"/>
        <w:ind w:firstLine="720"/>
        <w:rPr>
          <w:rFonts w:cstheme="minorHAnsi"/>
          <w:noProof/>
        </w:rPr>
      </w:pPr>
      <w:r w:rsidRPr="00FD1AF1">
        <w:rPr>
          <w:rFonts w:cstheme="minorHAnsi"/>
          <w:noProof/>
        </w:rPr>
        <w:t>Capacity_heating</w:t>
      </w:r>
      <w:r w:rsidRPr="00FD1AF1">
        <w:rPr>
          <w:rFonts w:cstheme="minorHAnsi"/>
          <w:noProof/>
        </w:rPr>
        <w:tab/>
        <w:t>= Heating Capacity of Ground Source Heat Pump (Btu/hr)</w:t>
      </w:r>
    </w:p>
    <w:p w14:paraId="622C0DD9" w14:textId="77777777" w:rsidR="00E779E9" w:rsidRPr="00FD1AF1" w:rsidRDefault="00E779E9" w:rsidP="00E779E9">
      <w:pPr>
        <w:ind w:left="1440" w:hanging="720"/>
        <w:rPr>
          <w:rFonts w:cstheme="minorHAnsi"/>
          <w:noProof/>
        </w:rPr>
      </w:pPr>
      <w:r w:rsidRPr="00FD1AF1">
        <w:rPr>
          <w:rFonts w:cstheme="minorHAnsi"/>
          <w:noProof/>
        </w:rPr>
        <w:tab/>
      </w:r>
      <w:r w:rsidRPr="00FD1AF1">
        <w:rPr>
          <w:rFonts w:cstheme="minorHAnsi"/>
          <w:noProof/>
        </w:rPr>
        <w:tab/>
        <w:t>= Actual (1 ton = 12,000Btu/hr)</w:t>
      </w:r>
    </w:p>
    <w:p w14:paraId="4F1C3B56" w14:textId="77777777" w:rsidR="00E779E9" w:rsidRPr="00FD1AF1" w:rsidRDefault="00E779E9" w:rsidP="00E779E9">
      <w:pPr>
        <w:ind w:left="2160" w:hanging="1440"/>
        <w:rPr>
          <w:rFonts w:cstheme="minorHAnsi"/>
          <w:noProof/>
        </w:rPr>
      </w:pPr>
      <w:r w:rsidRPr="00FD1AF1">
        <w:rPr>
          <w:rFonts w:cstheme="minorHAnsi"/>
          <w:noProof/>
        </w:rPr>
        <w:t>HSPF</w:t>
      </w:r>
      <w:r w:rsidRPr="00FD1AF1">
        <w:rPr>
          <w:rFonts w:cstheme="minorHAnsi"/>
          <w:noProof/>
          <w:vertAlign w:val="subscript"/>
        </w:rPr>
        <w:t>base</w:t>
      </w:r>
      <w:r w:rsidRPr="00FD1AF1">
        <w:rPr>
          <w:rFonts w:cstheme="minorHAnsi"/>
          <w:noProof/>
        </w:rPr>
        <w:tab/>
        <w:t>=Heating System Performance Factor of new replacement baseline heating system (kBtu/kWh)</w:t>
      </w:r>
    </w:p>
    <w:tbl>
      <w:tblPr>
        <w:tblStyle w:val="TableGrid"/>
        <w:tblW w:w="0" w:type="auto"/>
        <w:jc w:val="center"/>
        <w:tblLook w:val="04A0" w:firstRow="1" w:lastRow="0" w:firstColumn="1" w:lastColumn="0" w:noHBand="0" w:noVBand="1"/>
      </w:tblPr>
      <w:tblGrid>
        <w:gridCol w:w="2658"/>
        <w:gridCol w:w="1513"/>
      </w:tblGrid>
      <w:tr w:rsidR="00E779E9" w:rsidRPr="00FD1AF1" w14:paraId="08E1327B" w14:textId="77777777" w:rsidTr="00C04E8D">
        <w:trPr>
          <w:jc w:val="center"/>
        </w:trPr>
        <w:tc>
          <w:tcPr>
            <w:tcW w:w="2658"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091D359A" w14:textId="77777777" w:rsidR="00E779E9" w:rsidRPr="00FD1AF1" w:rsidRDefault="00E779E9" w:rsidP="00C04E8D">
            <w:pPr>
              <w:rPr>
                <w:rFonts w:cs="Arial"/>
                <w:b/>
                <w:noProof/>
                <w:color w:val="FFFFFF" w:themeColor="background1"/>
                <w:szCs w:val="16"/>
                <w:lang w:val="en"/>
              </w:rPr>
            </w:pPr>
            <w:r w:rsidRPr="00FD1AF1">
              <w:rPr>
                <w:rFonts w:ascii="Calibri" w:hAnsi="Calibri" w:cs="Arial"/>
                <w:b/>
                <w:noProof/>
                <w:color w:val="FFFFFF" w:themeColor="background1"/>
                <w:szCs w:val="18"/>
                <w:lang w:val="en"/>
              </w:rPr>
              <w:t>Existing Heating System</w:t>
            </w:r>
          </w:p>
        </w:tc>
        <w:tc>
          <w:tcPr>
            <w:tcW w:w="1513"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09E02E0" w14:textId="77777777" w:rsidR="00E779E9" w:rsidRPr="00FD1AF1" w:rsidRDefault="00E779E9" w:rsidP="00C04E8D">
            <w:pPr>
              <w:rPr>
                <w:rFonts w:cs="Arial"/>
                <w:b/>
                <w:noProof/>
                <w:color w:val="FFFFFF" w:themeColor="background1"/>
                <w:lang w:val="en"/>
              </w:rPr>
            </w:pPr>
            <w:r w:rsidRPr="00FD1AF1">
              <w:rPr>
                <w:rFonts w:ascii="Calibri" w:hAnsi="Calibri" w:cs="Arial"/>
                <w:b/>
                <w:noProof/>
                <w:color w:val="FFFFFF" w:themeColor="background1"/>
                <w:szCs w:val="18"/>
                <w:lang w:val="en"/>
              </w:rPr>
              <w:t>HSPF_base</w:t>
            </w:r>
          </w:p>
        </w:tc>
      </w:tr>
      <w:tr w:rsidR="00E779E9" w:rsidRPr="00FD1AF1" w14:paraId="6FBE6190" w14:textId="77777777" w:rsidTr="00C04E8D">
        <w:trPr>
          <w:jc w:val="center"/>
        </w:trPr>
        <w:tc>
          <w:tcPr>
            <w:tcW w:w="2658" w:type="dxa"/>
            <w:tcBorders>
              <w:top w:val="single" w:sz="4" w:space="0" w:color="auto"/>
              <w:left w:val="single" w:sz="4" w:space="0" w:color="auto"/>
              <w:bottom w:val="single" w:sz="4" w:space="0" w:color="auto"/>
              <w:right w:val="single" w:sz="4" w:space="0" w:color="auto"/>
            </w:tcBorders>
            <w:hideMark/>
          </w:tcPr>
          <w:p w14:paraId="425A49C3" w14:textId="77777777" w:rsidR="00E779E9" w:rsidRPr="00FD1AF1" w:rsidRDefault="00E779E9" w:rsidP="00C04E8D">
            <w:pPr>
              <w:rPr>
                <w:rFonts w:cs="Arial"/>
                <w:noProof/>
                <w:lang w:val="en"/>
              </w:rPr>
            </w:pPr>
            <w:r w:rsidRPr="00FD1AF1">
              <w:rPr>
                <w:rFonts w:ascii="Calibri" w:hAnsi="Calibri" w:cs="Arial"/>
                <w:noProof/>
                <w:szCs w:val="18"/>
                <w:lang w:val="en"/>
              </w:rPr>
              <w:t>Air Source Heat Pump</w:t>
            </w:r>
          </w:p>
        </w:tc>
        <w:tc>
          <w:tcPr>
            <w:tcW w:w="1513" w:type="dxa"/>
            <w:tcBorders>
              <w:top w:val="single" w:sz="4" w:space="0" w:color="auto"/>
              <w:left w:val="single" w:sz="4" w:space="0" w:color="auto"/>
              <w:bottom w:val="single" w:sz="4" w:space="0" w:color="auto"/>
              <w:right w:val="single" w:sz="4" w:space="0" w:color="auto"/>
            </w:tcBorders>
            <w:hideMark/>
          </w:tcPr>
          <w:p w14:paraId="1CCC96B5" w14:textId="77777777" w:rsidR="00E779E9" w:rsidRPr="00FD1AF1" w:rsidRDefault="00E779E9" w:rsidP="00C04E8D">
            <w:pPr>
              <w:rPr>
                <w:rFonts w:cs="Arial"/>
                <w:noProof/>
                <w:szCs w:val="16"/>
                <w:lang w:val="en"/>
              </w:rPr>
            </w:pPr>
            <w:r w:rsidRPr="00FD1AF1">
              <w:rPr>
                <w:rFonts w:ascii="Calibri" w:hAnsi="Calibri" w:cs="Arial"/>
                <w:noProof/>
                <w:szCs w:val="18"/>
                <w:lang w:val="en"/>
              </w:rPr>
              <w:t>8.2</w:t>
            </w:r>
          </w:p>
        </w:tc>
      </w:tr>
      <w:tr w:rsidR="00E779E9" w:rsidRPr="00FD1AF1" w14:paraId="3AF83608" w14:textId="77777777" w:rsidTr="00C04E8D">
        <w:trPr>
          <w:jc w:val="center"/>
        </w:trPr>
        <w:tc>
          <w:tcPr>
            <w:tcW w:w="2658" w:type="dxa"/>
            <w:tcBorders>
              <w:top w:val="single" w:sz="4" w:space="0" w:color="auto"/>
              <w:left w:val="single" w:sz="4" w:space="0" w:color="auto"/>
              <w:bottom w:val="single" w:sz="4" w:space="0" w:color="auto"/>
              <w:right w:val="single" w:sz="4" w:space="0" w:color="auto"/>
            </w:tcBorders>
            <w:hideMark/>
          </w:tcPr>
          <w:p w14:paraId="75B1B9E9" w14:textId="77777777" w:rsidR="00E779E9" w:rsidRPr="00FD1AF1" w:rsidRDefault="00E779E9" w:rsidP="00C04E8D">
            <w:pPr>
              <w:rPr>
                <w:rFonts w:cs="Arial"/>
                <w:noProof/>
                <w:szCs w:val="16"/>
                <w:lang w:val="en"/>
              </w:rPr>
            </w:pPr>
            <w:r w:rsidRPr="00FD1AF1">
              <w:rPr>
                <w:rFonts w:ascii="Calibri" w:hAnsi="Calibri" w:cs="Arial"/>
                <w:noProof/>
                <w:szCs w:val="18"/>
                <w:lang w:val="en"/>
              </w:rPr>
              <w:t>Electric Resistance</w:t>
            </w:r>
          </w:p>
        </w:tc>
        <w:tc>
          <w:tcPr>
            <w:tcW w:w="1513" w:type="dxa"/>
            <w:tcBorders>
              <w:top w:val="single" w:sz="4" w:space="0" w:color="auto"/>
              <w:left w:val="single" w:sz="4" w:space="0" w:color="auto"/>
              <w:bottom w:val="single" w:sz="4" w:space="0" w:color="auto"/>
              <w:right w:val="single" w:sz="4" w:space="0" w:color="auto"/>
            </w:tcBorders>
            <w:hideMark/>
          </w:tcPr>
          <w:p w14:paraId="3E360F5D" w14:textId="77777777" w:rsidR="00E779E9" w:rsidRPr="00FD1AF1" w:rsidRDefault="00E779E9" w:rsidP="00C04E8D">
            <w:pPr>
              <w:rPr>
                <w:rFonts w:cs="Arial"/>
                <w:noProof/>
                <w:szCs w:val="16"/>
                <w:lang w:val="en"/>
              </w:rPr>
            </w:pPr>
            <w:r w:rsidRPr="00FD1AF1">
              <w:rPr>
                <w:rFonts w:ascii="Calibri" w:hAnsi="Calibri" w:cs="Arial"/>
                <w:noProof/>
                <w:szCs w:val="18"/>
                <w:lang w:val="en"/>
              </w:rPr>
              <w:t>3.41</w:t>
            </w:r>
            <w:r w:rsidRPr="00FD1AF1">
              <w:rPr>
                <w:noProof/>
                <w:szCs w:val="18"/>
                <w:vertAlign w:val="superscript"/>
                <w:lang w:val="en"/>
              </w:rPr>
              <w:footnoteReference w:id="326"/>
            </w:r>
          </w:p>
        </w:tc>
      </w:tr>
    </w:tbl>
    <w:p w14:paraId="5F3DA32D" w14:textId="77777777" w:rsidR="00E779E9" w:rsidRPr="00FD1AF1" w:rsidRDefault="00E779E9" w:rsidP="00E779E9">
      <w:pPr>
        <w:ind w:firstLine="720"/>
        <w:rPr>
          <w:rFonts w:cstheme="minorHAnsi"/>
          <w:noProof/>
        </w:rPr>
      </w:pPr>
    </w:p>
    <w:p w14:paraId="5AA9E01F" w14:textId="77777777" w:rsidR="00E779E9" w:rsidRPr="00FD1AF1" w:rsidRDefault="00E779E9" w:rsidP="00E779E9">
      <w:pPr>
        <w:ind w:firstLine="720"/>
        <w:rPr>
          <w:rFonts w:cstheme="minorHAnsi"/>
          <w:noProof/>
        </w:rPr>
      </w:pPr>
      <w:r w:rsidRPr="00FD1AF1">
        <w:rPr>
          <w:rFonts w:cstheme="minorHAnsi"/>
          <w:noProof/>
        </w:rPr>
        <w:t>HSPF_exist</w:t>
      </w:r>
      <w:r w:rsidRPr="00FD1AF1">
        <w:rPr>
          <w:rFonts w:cstheme="minorHAnsi"/>
          <w:noProof/>
        </w:rPr>
        <w:tab/>
        <w:t>=Heating System Performance Factor of existing heating system (kBtu/kWh)</w:t>
      </w:r>
    </w:p>
    <w:p w14:paraId="4207D8E2" w14:textId="77777777" w:rsidR="00E779E9" w:rsidRPr="00FD1AF1" w:rsidRDefault="00E779E9" w:rsidP="00E779E9">
      <w:pPr>
        <w:ind w:left="2160"/>
        <w:rPr>
          <w:rFonts w:cstheme="minorHAnsi"/>
          <w:noProof/>
        </w:rPr>
      </w:pPr>
      <w:r w:rsidRPr="00FD1AF1">
        <w:rPr>
          <w:rFonts w:cstheme="minorHAnsi"/>
          <w:noProof/>
        </w:rPr>
        <w:t>= Use actual HSPF rating where it is possible to measure or reasonably estimate. If unknown assume default:</w:t>
      </w:r>
    </w:p>
    <w:tbl>
      <w:tblPr>
        <w:tblStyle w:val="TableGrid"/>
        <w:tblW w:w="0" w:type="auto"/>
        <w:jc w:val="center"/>
        <w:tblLook w:val="04A0" w:firstRow="1" w:lastRow="0" w:firstColumn="1" w:lastColumn="0" w:noHBand="0" w:noVBand="1"/>
      </w:tblPr>
      <w:tblGrid>
        <w:gridCol w:w="2345"/>
        <w:gridCol w:w="1251"/>
      </w:tblGrid>
      <w:tr w:rsidR="00E779E9" w:rsidRPr="00FD1AF1" w14:paraId="4F50E647" w14:textId="77777777" w:rsidTr="00C04E8D">
        <w:trPr>
          <w:tblHeader/>
          <w:jc w:val="center"/>
        </w:trPr>
        <w:tc>
          <w:tcPr>
            <w:tcW w:w="2345"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21824DA" w14:textId="77777777" w:rsidR="00E779E9" w:rsidRPr="00FD1AF1" w:rsidRDefault="00E779E9" w:rsidP="00C04E8D">
            <w:pPr>
              <w:rPr>
                <w:rFonts w:cs="Arial"/>
                <w:b/>
                <w:noProof/>
                <w:color w:val="FFFFFF" w:themeColor="background1"/>
                <w:szCs w:val="16"/>
                <w:lang w:val="en"/>
              </w:rPr>
            </w:pPr>
            <w:r w:rsidRPr="00FD1AF1">
              <w:rPr>
                <w:rFonts w:ascii="Calibri" w:hAnsi="Calibri" w:cs="Arial"/>
                <w:b/>
                <w:noProof/>
                <w:color w:val="FFFFFF" w:themeColor="background1"/>
                <w:szCs w:val="18"/>
                <w:lang w:val="en"/>
              </w:rPr>
              <w:t>Existing Heating System</w:t>
            </w:r>
          </w:p>
        </w:tc>
        <w:tc>
          <w:tcPr>
            <w:tcW w:w="1251"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34A955D" w14:textId="77777777" w:rsidR="00E779E9" w:rsidRPr="00FD1AF1" w:rsidRDefault="00E779E9" w:rsidP="00C04E8D">
            <w:pPr>
              <w:rPr>
                <w:rFonts w:cs="Arial"/>
                <w:b/>
                <w:noProof/>
                <w:color w:val="FFFFFF" w:themeColor="background1"/>
                <w:lang w:val="en"/>
              </w:rPr>
            </w:pPr>
            <w:r w:rsidRPr="00FD1AF1">
              <w:rPr>
                <w:rFonts w:ascii="Calibri" w:hAnsi="Calibri" w:cs="Arial"/>
                <w:b/>
                <w:noProof/>
                <w:color w:val="FFFFFF" w:themeColor="background1"/>
                <w:szCs w:val="18"/>
                <w:lang w:val="en"/>
              </w:rPr>
              <w:t>HSPF_exist</w:t>
            </w:r>
          </w:p>
        </w:tc>
      </w:tr>
      <w:tr w:rsidR="00E779E9" w:rsidRPr="00FD1AF1" w14:paraId="3CA4A50A" w14:textId="77777777" w:rsidTr="00C04E8D">
        <w:trPr>
          <w:jc w:val="center"/>
        </w:trPr>
        <w:tc>
          <w:tcPr>
            <w:tcW w:w="2345" w:type="dxa"/>
            <w:tcBorders>
              <w:top w:val="single" w:sz="4" w:space="0" w:color="auto"/>
              <w:left w:val="single" w:sz="4" w:space="0" w:color="auto"/>
              <w:bottom w:val="single" w:sz="4" w:space="0" w:color="auto"/>
              <w:right w:val="single" w:sz="4" w:space="0" w:color="auto"/>
            </w:tcBorders>
            <w:hideMark/>
          </w:tcPr>
          <w:p w14:paraId="6D9F154C" w14:textId="77777777" w:rsidR="00E779E9" w:rsidRPr="00FD1AF1" w:rsidRDefault="00E779E9" w:rsidP="00C04E8D">
            <w:pPr>
              <w:rPr>
                <w:rFonts w:cs="Arial"/>
                <w:noProof/>
                <w:lang w:val="en"/>
              </w:rPr>
            </w:pPr>
            <w:r w:rsidRPr="00FD1AF1">
              <w:rPr>
                <w:rFonts w:ascii="Calibri" w:hAnsi="Calibri" w:cs="Arial"/>
                <w:noProof/>
                <w:szCs w:val="18"/>
                <w:lang w:val="en"/>
              </w:rPr>
              <w:t>Air Source Heat Pump</w:t>
            </w:r>
          </w:p>
        </w:tc>
        <w:tc>
          <w:tcPr>
            <w:tcW w:w="1251" w:type="dxa"/>
            <w:tcBorders>
              <w:top w:val="single" w:sz="4" w:space="0" w:color="auto"/>
              <w:left w:val="single" w:sz="4" w:space="0" w:color="auto"/>
              <w:bottom w:val="single" w:sz="4" w:space="0" w:color="auto"/>
              <w:right w:val="single" w:sz="4" w:space="0" w:color="auto"/>
            </w:tcBorders>
            <w:hideMark/>
          </w:tcPr>
          <w:p w14:paraId="0B00E6D8" w14:textId="77777777" w:rsidR="00E779E9" w:rsidRPr="00FD1AF1" w:rsidRDefault="00E779E9" w:rsidP="00C04E8D">
            <w:pPr>
              <w:rPr>
                <w:rFonts w:cs="Arial"/>
                <w:noProof/>
                <w:szCs w:val="16"/>
                <w:lang w:val="en"/>
              </w:rPr>
            </w:pPr>
            <w:r w:rsidRPr="00FD1AF1">
              <w:rPr>
                <w:rFonts w:ascii="Calibri" w:hAnsi="Calibri" w:cs="Arial"/>
                <w:noProof/>
                <w:szCs w:val="18"/>
                <w:lang w:val="en"/>
              </w:rPr>
              <w:t xml:space="preserve">5.44 </w:t>
            </w:r>
          </w:p>
        </w:tc>
      </w:tr>
      <w:tr w:rsidR="00E779E9" w:rsidRPr="00FD1AF1" w14:paraId="2F14B91E" w14:textId="77777777" w:rsidTr="00C04E8D">
        <w:trPr>
          <w:jc w:val="center"/>
        </w:trPr>
        <w:tc>
          <w:tcPr>
            <w:tcW w:w="2345" w:type="dxa"/>
            <w:tcBorders>
              <w:top w:val="single" w:sz="4" w:space="0" w:color="auto"/>
              <w:left w:val="single" w:sz="4" w:space="0" w:color="auto"/>
              <w:bottom w:val="single" w:sz="4" w:space="0" w:color="auto"/>
              <w:right w:val="single" w:sz="4" w:space="0" w:color="auto"/>
            </w:tcBorders>
            <w:hideMark/>
          </w:tcPr>
          <w:p w14:paraId="135C4FCB" w14:textId="77777777" w:rsidR="00E779E9" w:rsidRPr="00FD1AF1" w:rsidRDefault="00E779E9" w:rsidP="00C04E8D">
            <w:pPr>
              <w:rPr>
                <w:rFonts w:cs="Arial"/>
                <w:noProof/>
                <w:szCs w:val="16"/>
                <w:lang w:val="en"/>
              </w:rPr>
            </w:pPr>
            <w:r w:rsidRPr="00FD1AF1">
              <w:rPr>
                <w:rFonts w:ascii="Calibri" w:hAnsi="Calibri" w:cs="Arial"/>
                <w:noProof/>
                <w:szCs w:val="18"/>
                <w:lang w:val="en"/>
              </w:rPr>
              <w:t>Electric Resistance</w:t>
            </w:r>
          </w:p>
        </w:tc>
        <w:tc>
          <w:tcPr>
            <w:tcW w:w="1251" w:type="dxa"/>
            <w:tcBorders>
              <w:top w:val="single" w:sz="4" w:space="0" w:color="auto"/>
              <w:left w:val="single" w:sz="4" w:space="0" w:color="auto"/>
              <w:bottom w:val="single" w:sz="4" w:space="0" w:color="auto"/>
              <w:right w:val="single" w:sz="4" w:space="0" w:color="auto"/>
            </w:tcBorders>
            <w:hideMark/>
          </w:tcPr>
          <w:p w14:paraId="576DEC72" w14:textId="77777777" w:rsidR="00E779E9" w:rsidRPr="00FD1AF1" w:rsidRDefault="00E779E9" w:rsidP="00C04E8D">
            <w:pPr>
              <w:rPr>
                <w:rFonts w:cs="Arial"/>
                <w:noProof/>
                <w:szCs w:val="16"/>
                <w:lang w:val="en"/>
              </w:rPr>
            </w:pPr>
            <w:r w:rsidRPr="00FD1AF1">
              <w:rPr>
                <w:rFonts w:ascii="Calibri" w:hAnsi="Calibri" w:cs="Arial"/>
                <w:noProof/>
                <w:szCs w:val="18"/>
                <w:lang w:val="en"/>
              </w:rPr>
              <w:t>3.41</w:t>
            </w:r>
          </w:p>
        </w:tc>
      </w:tr>
    </w:tbl>
    <w:p w14:paraId="490E765C" w14:textId="77777777" w:rsidR="00E779E9" w:rsidRPr="00FD1AF1" w:rsidRDefault="00E779E9" w:rsidP="00E779E9">
      <w:pPr>
        <w:ind w:left="1440" w:hanging="720"/>
        <w:rPr>
          <w:rFonts w:cstheme="minorHAnsi"/>
          <w:noProof/>
        </w:rPr>
      </w:pPr>
    </w:p>
    <w:p w14:paraId="4ADF85AE" w14:textId="77777777" w:rsidR="00E779E9" w:rsidRPr="00FD1AF1" w:rsidRDefault="00E779E9" w:rsidP="00E779E9">
      <w:pPr>
        <w:ind w:left="2160" w:hanging="1440"/>
        <w:rPr>
          <w:rFonts w:cstheme="minorHAnsi"/>
        </w:rPr>
      </w:pPr>
      <w:r w:rsidRPr="00FD1AF1">
        <w:rPr>
          <w:rFonts w:cstheme="minorHAnsi"/>
        </w:rPr>
        <w:t>HSPF</w:t>
      </w:r>
      <w:r w:rsidRPr="00FD1AF1">
        <w:rPr>
          <w:rFonts w:cstheme="minorHAnsi"/>
          <w:vertAlign w:val="subscript"/>
        </w:rPr>
        <w:t>ASHP</w:t>
      </w:r>
      <w:r w:rsidRPr="00FD1AF1">
        <w:rPr>
          <w:rFonts w:cstheme="minorHAnsi"/>
        </w:rPr>
        <w:tab/>
        <w:t xml:space="preserve">=Heating Season Performance Factor for new ASHP baseline unit (for </w:t>
      </w:r>
      <w:r w:rsidRPr="00FD1AF1">
        <w:rPr>
          <w:rFonts w:cstheme="minorHAnsi"/>
          <w:noProof/>
        </w:rPr>
        <w:t>fuel switch)</w:t>
      </w:r>
    </w:p>
    <w:p w14:paraId="7C185161" w14:textId="77777777" w:rsidR="00E779E9" w:rsidRPr="00FD1AF1" w:rsidRDefault="00E779E9" w:rsidP="00E779E9">
      <w:pPr>
        <w:ind w:left="720"/>
        <w:rPr>
          <w:rFonts w:cstheme="minorHAnsi"/>
        </w:rPr>
      </w:pPr>
      <w:r w:rsidRPr="00FD1AF1">
        <w:rPr>
          <w:rFonts w:cstheme="minorHAnsi"/>
        </w:rPr>
        <w:lastRenderedPageBreak/>
        <w:tab/>
      </w:r>
      <w:r w:rsidRPr="00FD1AF1">
        <w:rPr>
          <w:rFonts w:cstheme="minorHAnsi"/>
        </w:rPr>
        <w:tab/>
        <w:t xml:space="preserve">=8.2 </w:t>
      </w:r>
      <w:r w:rsidRPr="00FD1AF1">
        <w:rPr>
          <w:rFonts w:ascii="Arial" w:eastAsia="Calibri" w:hAnsi="Arial"/>
          <w:vertAlign w:val="superscript"/>
        </w:rPr>
        <w:footnoteReference w:id="327"/>
      </w:r>
      <w:r w:rsidRPr="00FD1AF1">
        <w:rPr>
          <w:rFonts w:cstheme="minorHAnsi"/>
        </w:rPr>
        <w:t xml:space="preserve"> </w:t>
      </w:r>
    </w:p>
    <w:p w14:paraId="4BF6E907" w14:textId="77777777" w:rsidR="00E779E9" w:rsidRPr="00FD1AF1" w:rsidRDefault="00E779E9" w:rsidP="00E779E9">
      <w:pPr>
        <w:ind w:left="720"/>
        <w:rPr>
          <w:rFonts w:cstheme="minorHAnsi"/>
        </w:rPr>
      </w:pPr>
      <w:r w:rsidRPr="00FD1AF1">
        <w:rPr>
          <w:rFonts w:cstheme="minorHAnsi"/>
        </w:rPr>
        <w:t>COP</w:t>
      </w:r>
      <w:r w:rsidRPr="00FD1AF1">
        <w:rPr>
          <w:rFonts w:cstheme="minorHAnsi"/>
          <w:vertAlign w:val="subscript"/>
        </w:rPr>
        <w:t>PL</w:t>
      </w:r>
      <w:r w:rsidRPr="00FD1AF1">
        <w:rPr>
          <w:rFonts w:cstheme="minorHAnsi"/>
        </w:rPr>
        <w:tab/>
      </w:r>
      <w:r w:rsidRPr="00FD1AF1">
        <w:rPr>
          <w:rFonts w:cstheme="minorHAnsi"/>
        </w:rPr>
        <w:tab/>
        <w:t>= Part Load Coefficient of Performance of efficient unit</w:t>
      </w:r>
      <w:r w:rsidRPr="00FD1AF1">
        <w:rPr>
          <w:rFonts w:ascii="Arial" w:hAnsi="Arial"/>
          <w:noProof/>
          <w:vertAlign w:val="superscript"/>
        </w:rPr>
        <w:footnoteReference w:id="328"/>
      </w:r>
    </w:p>
    <w:p w14:paraId="5A5695DF" w14:textId="77777777" w:rsidR="00E779E9" w:rsidRPr="00FD1AF1" w:rsidRDefault="00E779E9" w:rsidP="00E779E9">
      <w:pPr>
        <w:ind w:left="720"/>
        <w:rPr>
          <w:rFonts w:cstheme="minorHAnsi"/>
        </w:rPr>
      </w:pPr>
      <w:r w:rsidRPr="00FD1AF1">
        <w:rPr>
          <w:rFonts w:cstheme="minorHAnsi"/>
        </w:rPr>
        <w:tab/>
      </w:r>
      <w:r w:rsidRPr="00FD1AF1">
        <w:rPr>
          <w:rFonts w:cstheme="minorHAnsi"/>
        </w:rPr>
        <w:tab/>
        <w:t>= Actual Installed</w:t>
      </w:r>
    </w:p>
    <w:p w14:paraId="46C06E2B" w14:textId="77777777" w:rsidR="00E779E9" w:rsidRPr="00FD1AF1" w:rsidRDefault="00E779E9" w:rsidP="00E779E9">
      <w:pPr>
        <w:ind w:left="2160" w:hanging="1440"/>
        <w:rPr>
          <w:rFonts w:cstheme="minorHAnsi"/>
        </w:rPr>
      </w:pPr>
      <w:r w:rsidRPr="00FD1AF1">
        <w:rPr>
          <w:rFonts w:cstheme="minorHAnsi"/>
        </w:rPr>
        <w:t>3.412</w:t>
      </w:r>
      <w:r w:rsidRPr="00FD1AF1">
        <w:rPr>
          <w:rFonts w:cstheme="minorHAnsi"/>
        </w:rPr>
        <w:tab/>
        <w:t>= Constant to convert the COP of the unit to the Heating Season Performance Factor (HSPF).</w:t>
      </w:r>
    </w:p>
    <w:p w14:paraId="5F4F3F83" w14:textId="77777777" w:rsidR="00E779E9" w:rsidRPr="00FD1AF1" w:rsidRDefault="00E779E9" w:rsidP="00E779E9">
      <w:pPr>
        <w:ind w:left="720"/>
        <w:rPr>
          <w:rFonts w:cstheme="minorHAnsi"/>
          <w:noProof/>
        </w:rPr>
      </w:pPr>
      <w:r w:rsidRPr="00FD1AF1">
        <w:rPr>
          <w:rFonts w:cstheme="minorHAnsi"/>
        </w:rPr>
        <w:t>ElecDHW</w:t>
      </w:r>
      <w:r w:rsidRPr="00FD1AF1">
        <w:rPr>
          <w:rFonts w:cstheme="minorHAnsi"/>
          <w:noProof/>
        </w:rPr>
        <w:t xml:space="preserve"> </w:t>
      </w:r>
      <w:r w:rsidRPr="00FD1AF1">
        <w:rPr>
          <w:rFonts w:cstheme="minorHAnsi"/>
          <w:noProof/>
        </w:rPr>
        <w:tab/>
        <w:t>= 1 if existing DHW is electrically heated</w:t>
      </w:r>
    </w:p>
    <w:p w14:paraId="7E4460E6" w14:textId="77777777" w:rsidR="00E779E9" w:rsidRPr="00FD1AF1" w:rsidRDefault="00E779E9" w:rsidP="00E779E9">
      <w:pPr>
        <w:ind w:left="720"/>
        <w:rPr>
          <w:rFonts w:cstheme="minorHAnsi"/>
          <w:noProof/>
        </w:rPr>
      </w:pPr>
      <w:r w:rsidRPr="00FD1AF1">
        <w:rPr>
          <w:rFonts w:cstheme="minorHAnsi"/>
          <w:noProof/>
        </w:rPr>
        <w:tab/>
      </w:r>
      <w:r w:rsidRPr="00FD1AF1">
        <w:rPr>
          <w:rFonts w:cstheme="minorHAnsi"/>
          <w:noProof/>
        </w:rPr>
        <w:tab/>
        <w:t>= 0 if existing DHW is not electrically heated</w:t>
      </w:r>
    </w:p>
    <w:p w14:paraId="20464F5E" w14:textId="77777777" w:rsidR="00E779E9" w:rsidRPr="00FD1AF1" w:rsidRDefault="00E779E9" w:rsidP="00E779E9">
      <w:pPr>
        <w:ind w:left="2160" w:hanging="1440"/>
        <w:rPr>
          <w:rFonts w:cstheme="minorHAnsi"/>
        </w:rPr>
      </w:pPr>
      <w:r w:rsidRPr="00FD1AF1">
        <w:rPr>
          <w:rFonts w:cstheme="minorHAnsi"/>
        </w:rPr>
        <w:t xml:space="preserve">%DHWDisplaced </w:t>
      </w:r>
      <w:r w:rsidRPr="00FD1AF1">
        <w:rPr>
          <w:rFonts w:cstheme="minorHAnsi"/>
        </w:rPr>
        <w:tab/>
        <w:t>= Percentage of total DHW load that the GSHP will provide</w:t>
      </w:r>
    </w:p>
    <w:p w14:paraId="445F8DB5" w14:textId="77777777" w:rsidR="00E779E9" w:rsidRPr="00FD1AF1" w:rsidRDefault="00E779E9" w:rsidP="00E779E9">
      <w:pPr>
        <w:ind w:left="2160" w:hanging="1440"/>
        <w:rPr>
          <w:rFonts w:cstheme="minorHAnsi"/>
        </w:rPr>
      </w:pPr>
      <w:r w:rsidRPr="00FD1AF1">
        <w:rPr>
          <w:rFonts w:cstheme="minorHAnsi"/>
        </w:rPr>
        <w:tab/>
        <w:t>= Actual if known</w:t>
      </w:r>
    </w:p>
    <w:p w14:paraId="20CC3A50" w14:textId="77777777" w:rsidR="00E779E9" w:rsidRPr="00FD1AF1" w:rsidRDefault="00E779E9" w:rsidP="00E779E9">
      <w:pPr>
        <w:ind w:left="2160"/>
        <w:rPr>
          <w:rFonts w:cstheme="minorHAnsi"/>
        </w:rPr>
      </w:pPr>
      <w:r w:rsidRPr="00FD1AF1">
        <w:rPr>
          <w:rFonts w:cstheme="minorHAnsi"/>
        </w:rPr>
        <w:t>= If unknown and if desuperheater installed assume 44%</w:t>
      </w:r>
      <w:r w:rsidRPr="00FD1AF1">
        <w:rPr>
          <w:rFonts w:ascii="Arial" w:hAnsi="Arial"/>
          <w:vertAlign w:val="superscript"/>
        </w:rPr>
        <w:footnoteReference w:id="329"/>
      </w:r>
    </w:p>
    <w:p w14:paraId="55E5D592" w14:textId="77777777" w:rsidR="00E779E9" w:rsidRPr="00FD1AF1" w:rsidRDefault="00E779E9" w:rsidP="00E779E9">
      <w:pPr>
        <w:ind w:left="2160"/>
        <w:rPr>
          <w:rFonts w:cstheme="minorHAnsi"/>
        </w:rPr>
      </w:pPr>
      <w:r w:rsidRPr="00FD1AF1">
        <w:rPr>
          <w:rFonts w:cstheme="minorHAnsi"/>
        </w:rPr>
        <w:t>= 0% if no desuperheater installed</w:t>
      </w:r>
    </w:p>
    <w:p w14:paraId="6D3F18F4" w14:textId="77777777" w:rsidR="00E779E9" w:rsidRPr="00FD1AF1" w:rsidRDefault="00E779E9" w:rsidP="00E779E9">
      <w:pPr>
        <w:ind w:left="2160" w:hanging="1440"/>
        <w:rPr>
          <w:rFonts w:cstheme="minorHAnsi"/>
          <w:noProof/>
        </w:rPr>
      </w:pPr>
      <w:r w:rsidRPr="00FD1AF1">
        <w:rPr>
          <w:rFonts w:cstheme="minorHAnsi"/>
          <w:noProof/>
        </w:rPr>
        <w:t>EF</w:t>
      </w:r>
      <w:r w:rsidRPr="00FD1AF1">
        <w:rPr>
          <w:rFonts w:cstheme="minorHAnsi"/>
          <w:caps/>
          <w:noProof/>
          <w:vertAlign w:val="subscript"/>
        </w:rPr>
        <w:t>ELEC</w:t>
      </w:r>
      <w:r w:rsidRPr="00FD1AF1">
        <w:rPr>
          <w:rFonts w:cstheme="minorHAnsi"/>
          <w:noProof/>
        </w:rPr>
        <w:tab/>
        <w:t xml:space="preserve">= Energy Factor (efficiency) of electric water heater </w:t>
      </w:r>
    </w:p>
    <w:p w14:paraId="28AD3D75" w14:textId="77777777" w:rsidR="00E779E9" w:rsidRPr="00FD1AF1" w:rsidRDefault="00E779E9" w:rsidP="00E779E9">
      <w:pPr>
        <w:ind w:left="2160"/>
        <w:rPr>
          <w:rFonts w:cstheme="minorHAnsi"/>
          <w:noProof/>
        </w:rPr>
      </w:pPr>
      <w:r w:rsidRPr="00FD1AF1">
        <w:rPr>
          <w:rFonts w:cstheme="minorHAnsi"/>
          <w:noProof/>
        </w:rPr>
        <w:t>= Actual. If unknown or for new construction assume federal standard</w:t>
      </w:r>
      <w:r w:rsidRPr="00FD1AF1">
        <w:rPr>
          <w:rFonts w:ascii="Arial" w:hAnsi="Arial"/>
          <w:noProof/>
          <w:vertAlign w:val="superscript"/>
        </w:rPr>
        <w:footnoteReference w:id="330"/>
      </w:r>
      <w:r w:rsidRPr="00FD1AF1">
        <w:rPr>
          <w:rFonts w:cstheme="minorHAnsi"/>
          <w:noProof/>
        </w:rPr>
        <w:t xml:space="preserve">: </w:t>
      </w:r>
    </w:p>
    <w:p w14:paraId="191B6BE0" w14:textId="77777777" w:rsidR="00E779E9" w:rsidRPr="00FD1AF1" w:rsidRDefault="00E779E9" w:rsidP="00E779E9">
      <w:pPr>
        <w:ind w:left="1440" w:firstLine="720"/>
        <w:rPr>
          <w:rFonts w:cstheme="minorHAnsi"/>
          <w:noProof/>
        </w:rPr>
      </w:pPr>
      <w:r w:rsidRPr="00FD1AF1">
        <w:rPr>
          <w:rFonts w:cstheme="minorHAnsi"/>
          <w:noProof/>
        </w:rPr>
        <w:t>For &lt;=55 gallons:</w:t>
      </w:r>
      <w:r w:rsidRPr="00FD1AF1">
        <w:rPr>
          <w:rFonts w:cstheme="minorHAnsi"/>
          <w:noProof/>
        </w:rPr>
        <w:tab/>
        <w:t xml:space="preserve"> 0.96 – (0.0003 * rated volume in gallons)</w:t>
      </w:r>
    </w:p>
    <w:p w14:paraId="4C0636F5" w14:textId="77777777" w:rsidR="00E779E9" w:rsidRPr="00FD1AF1" w:rsidRDefault="00E779E9" w:rsidP="00E779E9">
      <w:pPr>
        <w:ind w:left="1440" w:firstLine="720"/>
        <w:rPr>
          <w:rFonts w:cstheme="minorHAnsi"/>
          <w:noProof/>
        </w:rPr>
      </w:pPr>
      <w:r w:rsidRPr="00FD1AF1">
        <w:rPr>
          <w:rFonts w:cstheme="minorHAnsi"/>
          <w:noProof/>
        </w:rPr>
        <w:t>For &gt;55 gallons:</w:t>
      </w:r>
      <w:r w:rsidRPr="00FD1AF1">
        <w:rPr>
          <w:rFonts w:cstheme="minorHAnsi"/>
          <w:noProof/>
        </w:rPr>
        <w:tab/>
      </w:r>
      <w:r w:rsidRPr="00FD1AF1">
        <w:rPr>
          <w:rFonts w:cstheme="minorHAnsi"/>
          <w:noProof/>
        </w:rPr>
        <w:tab/>
        <w:t>2.057 – (0.00113 * rated volume in gallons)</w:t>
      </w:r>
    </w:p>
    <w:p w14:paraId="257732E4" w14:textId="77777777" w:rsidR="00E779E9" w:rsidRPr="00FD1AF1" w:rsidRDefault="00E779E9" w:rsidP="00E779E9">
      <w:pPr>
        <w:ind w:left="720"/>
        <w:rPr>
          <w:rFonts w:cstheme="minorHAnsi"/>
          <w:noProof/>
        </w:rPr>
      </w:pPr>
      <w:r w:rsidRPr="00FD1AF1">
        <w:rPr>
          <w:rFonts w:cstheme="minorHAnsi"/>
          <w:noProof/>
        </w:rPr>
        <w:t>GPD</w:t>
      </w:r>
      <w:r w:rsidRPr="00FD1AF1">
        <w:rPr>
          <w:rFonts w:cstheme="minorHAnsi"/>
          <w:noProof/>
        </w:rPr>
        <w:tab/>
      </w:r>
      <w:r w:rsidRPr="00FD1AF1">
        <w:rPr>
          <w:rFonts w:cstheme="minorHAnsi"/>
          <w:noProof/>
        </w:rPr>
        <w:tab/>
        <w:t>= Gallons Per Day of hot water use per person</w:t>
      </w:r>
    </w:p>
    <w:p w14:paraId="68E81F28" w14:textId="77777777" w:rsidR="00E779E9" w:rsidRPr="00FD1AF1" w:rsidRDefault="00E779E9" w:rsidP="00E779E9">
      <w:pPr>
        <w:ind w:left="1440" w:firstLine="720"/>
        <w:rPr>
          <w:rFonts w:cstheme="minorHAnsi"/>
          <w:noProof/>
        </w:rPr>
      </w:pPr>
      <w:r w:rsidRPr="00FD1AF1">
        <w:rPr>
          <w:rFonts w:cstheme="minorHAnsi"/>
          <w:noProof/>
        </w:rPr>
        <w:t>= 45.5 gallons hot water per day per household/2.59 people per household</w:t>
      </w:r>
      <w:r w:rsidRPr="00FD1AF1">
        <w:rPr>
          <w:rFonts w:ascii="Arial" w:hAnsi="Arial"/>
          <w:noProof/>
          <w:vertAlign w:val="superscript"/>
        </w:rPr>
        <w:footnoteReference w:id="331"/>
      </w:r>
    </w:p>
    <w:p w14:paraId="2C002291" w14:textId="77777777" w:rsidR="00E779E9" w:rsidRPr="00FD1AF1" w:rsidRDefault="00E779E9" w:rsidP="00E779E9">
      <w:pPr>
        <w:ind w:left="720"/>
        <w:rPr>
          <w:rFonts w:cstheme="minorHAnsi"/>
          <w:noProof/>
        </w:rPr>
      </w:pPr>
      <w:r w:rsidRPr="00FD1AF1">
        <w:rPr>
          <w:rFonts w:cstheme="minorHAnsi"/>
          <w:noProof/>
        </w:rPr>
        <w:tab/>
      </w:r>
      <w:r w:rsidRPr="00FD1AF1">
        <w:rPr>
          <w:rFonts w:cstheme="minorHAnsi"/>
          <w:noProof/>
        </w:rPr>
        <w:tab/>
        <w:t>= 17.6</w:t>
      </w:r>
    </w:p>
    <w:p w14:paraId="1C3AD0C5" w14:textId="77777777" w:rsidR="00E779E9" w:rsidRPr="00FD1AF1" w:rsidRDefault="00E779E9" w:rsidP="00E779E9">
      <w:pPr>
        <w:ind w:left="720"/>
        <w:rPr>
          <w:rFonts w:cstheme="minorHAnsi"/>
          <w:noProof/>
        </w:rPr>
      </w:pPr>
      <w:r w:rsidRPr="00FD1AF1">
        <w:rPr>
          <w:rFonts w:cstheme="minorHAnsi"/>
          <w:noProof/>
        </w:rPr>
        <w:t>Household</w:t>
      </w:r>
      <w:r w:rsidRPr="00FD1AF1">
        <w:rPr>
          <w:rFonts w:cstheme="minorHAnsi"/>
          <w:noProof/>
        </w:rPr>
        <w:tab/>
        <w:t>= Average  number of people per household</w:t>
      </w:r>
    </w:p>
    <w:p w14:paraId="1767E2F8" w14:textId="77777777" w:rsidR="00E779E9" w:rsidRPr="00FD1AF1" w:rsidDel="00FD1AF1" w:rsidRDefault="00E779E9" w:rsidP="00E779E9">
      <w:pPr>
        <w:ind w:left="720"/>
        <w:rPr>
          <w:del w:id="4450" w:author="Samuel Dent" w:date="2015-10-08T10:01:00Z"/>
          <w:rFonts w:cstheme="minorHAnsi"/>
          <w:noProof/>
        </w:rPr>
      </w:pPr>
    </w:p>
    <w:p w14:paraId="077B0FED" w14:textId="77777777" w:rsidR="00E779E9" w:rsidRPr="00FD1AF1" w:rsidDel="00FD1AF1" w:rsidRDefault="00E779E9" w:rsidP="00E779E9">
      <w:pPr>
        <w:ind w:left="720"/>
        <w:rPr>
          <w:del w:id="4451" w:author="Samuel Dent" w:date="2015-10-08T10:01:00Z"/>
          <w:rFonts w:cstheme="minorHAnsi"/>
          <w:noProof/>
        </w:rPr>
      </w:pPr>
    </w:p>
    <w:p w14:paraId="171EA3AF" w14:textId="77777777" w:rsidR="00E779E9" w:rsidRPr="00FD1AF1" w:rsidDel="00FD1AF1" w:rsidRDefault="00E779E9" w:rsidP="00E779E9">
      <w:pPr>
        <w:ind w:left="720"/>
        <w:rPr>
          <w:del w:id="4452" w:author="Samuel Dent" w:date="2015-10-08T10:01:00Z"/>
          <w:rFonts w:cstheme="minorHAnsi"/>
          <w:noProof/>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326"/>
        <w:gridCol w:w="2219"/>
        <w:tblGridChange w:id="4453">
          <w:tblGrid>
            <w:gridCol w:w="2326"/>
            <w:gridCol w:w="2219"/>
          </w:tblGrid>
        </w:tblGridChange>
      </w:tblGrid>
      <w:tr w:rsidR="00E779E9" w:rsidRPr="00FD1AF1" w14:paraId="0AC595D2" w14:textId="77777777" w:rsidTr="00C04E8D">
        <w:trPr>
          <w:trHeight w:val="262"/>
          <w:tblHeader/>
        </w:trPr>
        <w:tc>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0D7A26FA" w14:textId="77777777" w:rsidR="00E779E9" w:rsidRPr="00FD1AF1" w:rsidRDefault="00E779E9" w:rsidP="00C04E8D">
            <w:pPr>
              <w:spacing w:after="100" w:afterAutospacing="1"/>
              <w:jc w:val="center"/>
              <w:rPr>
                <w:rFonts w:cstheme="minorHAnsi"/>
                <w:b/>
                <w:color w:val="FFFFFF" w:themeColor="background1"/>
              </w:rPr>
            </w:pPr>
            <w:r w:rsidRPr="00FD1AF1">
              <w:rPr>
                <w:rFonts w:cstheme="minorHAnsi"/>
                <w:b/>
                <w:color w:val="FFFFFF" w:themeColor="background1"/>
              </w:rPr>
              <w:t>Household Unit Type</w:t>
            </w:r>
          </w:p>
        </w:tc>
        <w:tc>
          <w:tcPr>
            <w:tcW w:w="221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235F35A" w14:textId="77777777" w:rsidR="00E779E9" w:rsidRPr="00FD1AF1" w:rsidRDefault="00E779E9" w:rsidP="00C04E8D">
            <w:pPr>
              <w:spacing w:after="100" w:afterAutospacing="1"/>
              <w:jc w:val="center"/>
              <w:rPr>
                <w:rFonts w:cstheme="minorHAnsi"/>
                <w:b/>
                <w:color w:val="FFFFFF" w:themeColor="background1"/>
              </w:rPr>
            </w:pPr>
            <w:r w:rsidRPr="00FD1AF1">
              <w:rPr>
                <w:rFonts w:cstheme="minorHAnsi"/>
                <w:b/>
                <w:color w:val="FFFFFF" w:themeColor="background1"/>
              </w:rPr>
              <w:t>Household</w:t>
            </w:r>
          </w:p>
        </w:tc>
      </w:tr>
      <w:tr w:rsidR="00E779E9" w:rsidRPr="00FD1AF1" w14:paraId="5F531264" w14:textId="77777777" w:rsidTr="00943B61">
        <w:tblPrEx>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4454" w:author="Stephanie Baer" w:date="2016-01-21T13:58:00Z">
            <w:tblPrEx>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trPrChange w:id="4455" w:author="Stephanie Baer" w:date="2016-01-21T13:58:00Z">
            <w:trPr>
              <w:trHeight w:val="262"/>
            </w:trPr>
          </w:trPrChange>
        </w:trPr>
        <w:tc>
          <w:tcPr>
            <w:tcW w:w="2326" w:type="dxa"/>
            <w:tcBorders>
              <w:top w:val="single" w:sz="4" w:space="0" w:color="auto"/>
              <w:left w:val="single" w:sz="4" w:space="0" w:color="auto"/>
              <w:bottom w:val="single" w:sz="4" w:space="0" w:color="auto"/>
              <w:right w:val="single" w:sz="4" w:space="0" w:color="auto"/>
            </w:tcBorders>
            <w:vAlign w:val="center"/>
            <w:hideMark/>
            <w:tcPrChange w:id="4456" w:author="Stephanie Baer" w:date="2016-01-21T13:58:00Z">
              <w:tcPr>
                <w:tcW w:w="2326" w:type="dxa"/>
                <w:tcBorders>
                  <w:top w:val="single" w:sz="4" w:space="0" w:color="auto"/>
                  <w:left w:val="single" w:sz="4" w:space="0" w:color="auto"/>
                  <w:bottom w:val="single" w:sz="4" w:space="0" w:color="auto"/>
                  <w:right w:val="single" w:sz="4" w:space="0" w:color="auto"/>
                </w:tcBorders>
                <w:hideMark/>
              </w:tcPr>
            </w:tcPrChange>
          </w:tcPr>
          <w:p w14:paraId="59114FC3" w14:textId="77777777" w:rsidR="00E779E9" w:rsidRPr="00FD1AF1" w:rsidRDefault="00E779E9">
            <w:pPr>
              <w:spacing w:after="100" w:afterAutospacing="1"/>
              <w:jc w:val="center"/>
              <w:rPr>
                <w:rFonts w:cs="Arial"/>
                <w:noProof/>
                <w:szCs w:val="18"/>
                <w:lang w:val="en"/>
              </w:rPr>
            </w:pPr>
            <w:r w:rsidRPr="00FD1AF1">
              <w:rPr>
                <w:rFonts w:cs="Arial"/>
                <w:noProof/>
                <w:szCs w:val="18"/>
                <w:lang w:val="en"/>
              </w:rPr>
              <w:t>Single-Family - Deemed</w:t>
            </w:r>
          </w:p>
        </w:tc>
        <w:tc>
          <w:tcPr>
            <w:tcW w:w="2219" w:type="dxa"/>
            <w:tcBorders>
              <w:top w:val="single" w:sz="4" w:space="0" w:color="auto"/>
              <w:left w:val="single" w:sz="4" w:space="0" w:color="auto"/>
              <w:bottom w:val="single" w:sz="4" w:space="0" w:color="auto"/>
              <w:right w:val="single" w:sz="4" w:space="0" w:color="auto"/>
            </w:tcBorders>
            <w:vAlign w:val="center"/>
            <w:hideMark/>
            <w:tcPrChange w:id="4457" w:author="Stephanie Baer" w:date="2016-01-21T13:58:00Z">
              <w:tcPr>
                <w:tcW w:w="2219" w:type="dxa"/>
                <w:tcBorders>
                  <w:top w:val="single" w:sz="4" w:space="0" w:color="auto"/>
                  <w:left w:val="single" w:sz="4" w:space="0" w:color="auto"/>
                  <w:bottom w:val="single" w:sz="4" w:space="0" w:color="auto"/>
                  <w:right w:val="single" w:sz="4" w:space="0" w:color="auto"/>
                </w:tcBorders>
                <w:hideMark/>
              </w:tcPr>
            </w:tcPrChange>
          </w:tcPr>
          <w:p w14:paraId="082DC7B5" w14:textId="77777777" w:rsidR="00E779E9" w:rsidRPr="00FD1AF1" w:rsidRDefault="00E779E9">
            <w:pPr>
              <w:spacing w:after="100" w:afterAutospacing="1"/>
              <w:jc w:val="center"/>
              <w:rPr>
                <w:rFonts w:cs="Arial"/>
                <w:noProof/>
                <w:szCs w:val="18"/>
                <w:lang w:val="en"/>
              </w:rPr>
            </w:pPr>
            <w:r w:rsidRPr="00FD1AF1">
              <w:rPr>
                <w:rFonts w:cs="Arial"/>
                <w:noProof/>
                <w:szCs w:val="18"/>
                <w:lang w:val="en"/>
              </w:rPr>
              <w:t>2.56</w:t>
            </w:r>
            <w:r w:rsidRPr="00FD1AF1">
              <w:rPr>
                <w:rFonts w:ascii="Arial" w:hAnsi="Arial"/>
                <w:noProof/>
                <w:szCs w:val="18"/>
                <w:vertAlign w:val="superscript"/>
                <w:lang w:val="en"/>
              </w:rPr>
              <w:footnoteReference w:id="332"/>
            </w:r>
          </w:p>
        </w:tc>
      </w:tr>
      <w:tr w:rsidR="00E779E9" w:rsidRPr="00FD1AF1" w14:paraId="47F26AB7" w14:textId="77777777" w:rsidTr="00943B61">
        <w:tblPrEx>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4458" w:author="Stephanie Baer" w:date="2016-01-21T13:58:00Z">
            <w:tblPrEx>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trPrChange w:id="4459" w:author="Stephanie Baer" w:date="2016-01-21T13:58:00Z">
            <w:trPr>
              <w:trHeight w:val="262"/>
            </w:trPr>
          </w:trPrChange>
        </w:trPr>
        <w:tc>
          <w:tcPr>
            <w:tcW w:w="2326" w:type="dxa"/>
            <w:tcBorders>
              <w:top w:val="single" w:sz="4" w:space="0" w:color="auto"/>
              <w:left w:val="single" w:sz="4" w:space="0" w:color="auto"/>
              <w:bottom w:val="single" w:sz="4" w:space="0" w:color="auto"/>
              <w:right w:val="single" w:sz="4" w:space="0" w:color="auto"/>
            </w:tcBorders>
            <w:vAlign w:val="center"/>
            <w:hideMark/>
            <w:tcPrChange w:id="4460" w:author="Stephanie Baer" w:date="2016-01-21T13:58:00Z">
              <w:tcPr>
                <w:tcW w:w="2326" w:type="dxa"/>
                <w:tcBorders>
                  <w:top w:val="single" w:sz="4" w:space="0" w:color="auto"/>
                  <w:left w:val="single" w:sz="4" w:space="0" w:color="auto"/>
                  <w:bottom w:val="single" w:sz="4" w:space="0" w:color="auto"/>
                  <w:right w:val="single" w:sz="4" w:space="0" w:color="auto"/>
                </w:tcBorders>
                <w:hideMark/>
              </w:tcPr>
            </w:tcPrChange>
          </w:tcPr>
          <w:p w14:paraId="10F5638B" w14:textId="77777777" w:rsidR="00E779E9" w:rsidRPr="00FD1AF1" w:rsidRDefault="00E779E9">
            <w:pPr>
              <w:spacing w:after="100" w:afterAutospacing="1"/>
              <w:jc w:val="center"/>
              <w:rPr>
                <w:rFonts w:cs="Arial"/>
                <w:noProof/>
                <w:szCs w:val="18"/>
                <w:lang w:val="en"/>
              </w:rPr>
            </w:pPr>
            <w:r w:rsidRPr="00FD1AF1">
              <w:rPr>
                <w:rFonts w:cs="Arial"/>
                <w:noProof/>
                <w:szCs w:val="18"/>
                <w:lang w:val="en"/>
              </w:rPr>
              <w:t>Custom</w:t>
            </w:r>
          </w:p>
        </w:tc>
        <w:tc>
          <w:tcPr>
            <w:tcW w:w="2219" w:type="dxa"/>
            <w:tcBorders>
              <w:top w:val="single" w:sz="4" w:space="0" w:color="auto"/>
              <w:left w:val="single" w:sz="4" w:space="0" w:color="auto"/>
              <w:bottom w:val="single" w:sz="4" w:space="0" w:color="auto"/>
              <w:right w:val="single" w:sz="4" w:space="0" w:color="auto"/>
            </w:tcBorders>
            <w:vAlign w:val="center"/>
            <w:hideMark/>
            <w:tcPrChange w:id="4461" w:author="Stephanie Baer" w:date="2016-01-21T13:58:00Z">
              <w:tcPr>
                <w:tcW w:w="2219" w:type="dxa"/>
                <w:tcBorders>
                  <w:top w:val="single" w:sz="4" w:space="0" w:color="auto"/>
                  <w:left w:val="single" w:sz="4" w:space="0" w:color="auto"/>
                  <w:bottom w:val="single" w:sz="4" w:space="0" w:color="auto"/>
                  <w:right w:val="single" w:sz="4" w:space="0" w:color="auto"/>
                </w:tcBorders>
                <w:hideMark/>
              </w:tcPr>
            </w:tcPrChange>
          </w:tcPr>
          <w:p w14:paraId="30F87D79" w14:textId="77777777" w:rsidR="00E779E9" w:rsidRPr="00FD1AF1" w:rsidRDefault="00E779E9">
            <w:pPr>
              <w:spacing w:after="100" w:afterAutospacing="1"/>
              <w:jc w:val="center"/>
              <w:rPr>
                <w:rFonts w:cs="Arial"/>
                <w:noProof/>
                <w:szCs w:val="18"/>
                <w:lang w:val="en"/>
              </w:rPr>
            </w:pPr>
            <w:r w:rsidRPr="00FD1AF1">
              <w:rPr>
                <w:rFonts w:cs="Arial"/>
                <w:noProof/>
                <w:szCs w:val="18"/>
                <w:lang w:val="en"/>
              </w:rPr>
              <w:t>Actual Occupancy or  Number of Bedrooms</w:t>
            </w:r>
            <w:r w:rsidRPr="00FD1AF1">
              <w:rPr>
                <w:rFonts w:ascii="Arial" w:hAnsi="Arial"/>
                <w:noProof/>
                <w:szCs w:val="18"/>
                <w:vertAlign w:val="superscript"/>
                <w:lang w:val="en"/>
              </w:rPr>
              <w:footnoteReference w:id="333"/>
            </w:r>
          </w:p>
        </w:tc>
      </w:tr>
    </w:tbl>
    <w:p w14:paraId="39F4CD91" w14:textId="77777777" w:rsidR="00E779E9" w:rsidRPr="00FD1AF1" w:rsidRDefault="00E779E9" w:rsidP="00E779E9">
      <w:pPr>
        <w:ind w:left="720"/>
        <w:rPr>
          <w:rFonts w:cstheme="minorHAnsi"/>
          <w:noProof/>
        </w:rPr>
      </w:pPr>
    </w:p>
    <w:p w14:paraId="7F7EFA68" w14:textId="77777777" w:rsidR="00E779E9" w:rsidRPr="00FD1AF1" w:rsidRDefault="00E779E9" w:rsidP="00E779E9">
      <w:pPr>
        <w:ind w:left="720"/>
        <w:rPr>
          <w:rFonts w:cstheme="minorHAnsi"/>
          <w:noProof/>
        </w:rPr>
      </w:pPr>
      <w:r w:rsidRPr="00FD1AF1">
        <w:rPr>
          <w:rFonts w:cstheme="minorHAnsi"/>
          <w:noProof/>
        </w:rPr>
        <w:t>365.25</w:t>
      </w:r>
      <w:r w:rsidRPr="00FD1AF1">
        <w:rPr>
          <w:rFonts w:cstheme="minorHAnsi"/>
          <w:noProof/>
        </w:rPr>
        <w:tab/>
      </w:r>
      <w:r w:rsidRPr="00FD1AF1">
        <w:rPr>
          <w:rFonts w:cstheme="minorHAnsi"/>
          <w:noProof/>
        </w:rPr>
        <w:tab/>
        <w:t>= Days per year</w:t>
      </w:r>
    </w:p>
    <w:p w14:paraId="4559539A" w14:textId="77777777" w:rsidR="00E779E9" w:rsidRPr="00FD1AF1" w:rsidRDefault="00E779E9" w:rsidP="00E779E9">
      <w:pPr>
        <w:ind w:left="720"/>
        <w:rPr>
          <w:rFonts w:cstheme="minorHAnsi"/>
          <w:noProof/>
        </w:rPr>
      </w:pPr>
      <w:r w:rsidRPr="00FD1AF1">
        <w:rPr>
          <w:rFonts w:cstheme="minorHAnsi"/>
          <w:noProof/>
        </w:rPr>
        <w:t>γWater</w:t>
      </w:r>
      <w:r w:rsidRPr="00FD1AF1">
        <w:rPr>
          <w:rFonts w:cstheme="minorHAnsi"/>
          <w:noProof/>
        </w:rPr>
        <w:tab/>
        <w:t xml:space="preserve"> </w:t>
      </w:r>
      <w:r w:rsidRPr="00FD1AF1">
        <w:rPr>
          <w:rFonts w:cstheme="minorHAnsi"/>
          <w:noProof/>
        </w:rPr>
        <w:tab/>
        <w:t>= Specific weight of water</w:t>
      </w:r>
    </w:p>
    <w:p w14:paraId="0EE92379" w14:textId="77777777" w:rsidR="00E779E9" w:rsidRPr="00FD1AF1" w:rsidRDefault="00E779E9" w:rsidP="00E779E9">
      <w:pPr>
        <w:ind w:left="720"/>
        <w:rPr>
          <w:rFonts w:cstheme="minorHAnsi"/>
          <w:noProof/>
        </w:rPr>
      </w:pPr>
      <w:r w:rsidRPr="00FD1AF1">
        <w:rPr>
          <w:rFonts w:cstheme="minorHAnsi"/>
          <w:noProof/>
        </w:rPr>
        <w:tab/>
      </w:r>
      <w:r w:rsidRPr="00FD1AF1">
        <w:rPr>
          <w:rFonts w:cstheme="minorHAnsi"/>
          <w:noProof/>
        </w:rPr>
        <w:tab/>
        <w:t>= 8.33 pounds per gallon</w:t>
      </w:r>
    </w:p>
    <w:p w14:paraId="21029B59" w14:textId="77777777" w:rsidR="00E779E9" w:rsidRPr="00FD1AF1" w:rsidRDefault="00E779E9" w:rsidP="00E779E9">
      <w:pPr>
        <w:ind w:left="720"/>
        <w:rPr>
          <w:rFonts w:cstheme="minorHAnsi"/>
          <w:noProof/>
        </w:rPr>
      </w:pPr>
      <w:r w:rsidRPr="00FD1AF1">
        <w:rPr>
          <w:rFonts w:cstheme="minorHAnsi"/>
          <w:noProof/>
        </w:rPr>
        <w:lastRenderedPageBreak/>
        <w:t>T</w:t>
      </w:r>
      <w:r w:rsidRPr="00FD1AF1">
        <w:rPr>
          <w:rFonts w:cstheme="minorHAnsi"/>
          <w:caps/>
          <w:noProof/>
          <w:vertAlign w:val="subscript"/>
        </w:rPr>
        <w:t>out</w:t>
      </w:r>
      <w:r w:rsidRPr="00FD1AF1">
        <w:rPr>
          <w:rFonts w:cstheme="minorHAnsi"/>
          <w:noProof/>
        </w:rPr>
        <w:tab/>
      </w:r>
      <w:r w:rsidRPr="00FD1AF1">
        <w:rPr>
          <w:rFonts w:cstheme="minorHAnsi"/>
          <w:noProof/>
        </w:rPr>
        <w:tab/>
        <w:t>= Tank temperature</w:t>
      </w:r>
    </w:p>
    <w:p w14:paraId="7C0E5642" w14:textId="77777777" w:rsidR="00E779E9" w:rsidRPr="00FD1AF1" w:rsidRDefault="00E779E9" w:rsidP="00E779E9">
      <w:pPr>
        <w:ind w:left="720"/>
        <w:rPr>
          <w:rFonts w:cstheme="minorHAnsi"/>
          <w:noProof/>
        </w:rPr>
      </w:pPr>
      <w:r w:rsidRPr="00FD1AF1">
        <w:rPr>
          <w:rFonts w:cstheme="minorHAnsi"/>
          <w:noProof/>
        </w:rPr>
        <w:tab/>
      </w:r>
      <w:r w:rsidRPr="00FD1AF1">
        <w:rPr>
          <w:rFonts w:cstheme="minorHAnsi"/>
          <w:noProof/>
        </w:rPr>
        <w:tab/>
        <w:t>= 125°F</w:t>
      </w:r>
    </w:p>
    <w:p w14:paraId="4D101345" w14:textId="77777777" w:rsidR="00E779E9" w:rsidRPr="00FD1AF1" w:rsidRDefault="00E779E9" w:rsidP="00E779E9">
      <w:pPr>
        <w:ind w:left="720"/>
        <w:rPr>
          <w:rFonts w:cstheme="minorHAnsi"/>
          <w:noProof/>
        </w:rPr>
      </w:pPr>
      <w:r w:rsidRPr="00FD1AF1">
        <w:rPr>
          <w:rFonts w:cstheme="minorHAnsi"/>
          <w:noProof/>
        </w:rPr>
        <w:t>T</w:t>
      </w:r>
      <w:r w:rsidRPr="00FD1AF1">
        <w:rPr>
          <w:rFonts w:cstheme="minorHAnsi"/>
          <w:caps/>
          <w:noProof/>
          <w:vertAlign w:val="subscript"/>
        </w:rPr>
        <w:t>in</w:t>
      </w:r>
      <w:r w:rsidRPr="00FD1AF1">
        <w:rPr>
          <w:rFonts w:cstheme="minorHAnsi"/>
          <w:noProof/>
        </w:rPr>
        <w:tab/>
      </w:r>
      <w:r w:rsidRPr="00FD1AF1">
        <w:rPr>
          <w:rFonts w:cstheme="minorHAnsi"/>
          <w:noProof/>
        </w:rPr>
        <w:tab/>
        <w:t>= Incoming water temperature from well or municiplal system</w:t>
      </w:r>
    </w:p>
    <w:p w14:paraId="7CC00A1E" w14:textId="77777777" w:rsidR="00E779E9" w:rsidRPr="00FD1AF1" w:rsidRDefault="00E779E9" w:rsidP="00E779E9">
      <w:pPr>
        <w:ind w:left="720"/>
        <w:rPr>
          <w:rFonts w:cstheme="minorHAnsi"/>
          <w:noProof/>
        </w:rPr>
      </w:pPr>
      <w:r w:rsidRPr="00FD1AF1">
        <w:rPr>
          <w:rFonts w:cstheme="minorHAnsi"/>
          <w:noProof/>
        </w:rPr>
        <w:tab/>
      </w:r>
      <w:r w:rsidRPr="00FD1AF1">
        <w:rPr>
          <w:rFonts w:cstheme="minorHAnsi"/>
          <w:noProof/>
        </w:rPr>
        <w:tab/>
        <w:t>= 54°F</w:t>
      </w:r>
      <w:r w:rsidRPr="00FD1AF1">
        <w:rPr>
          <w:rFonts w:ascii="Arial" w:hAnsi="Arial"/>
          <w:noProof/>
          <w:vertAlign w:val="superscript"/>
        </w:rPr>
        <w:footnoteReference w:id="334"/>
      </w:r>
    </w:p>
    <w:p w14:paraId="6E5108BF" w14:textId="77777777" w:rsidR="00E779E9" w:rsidRPr="00FD1AF1" w:rsidRDefault="00E779E9" w:rsidP="00E779E9">
      <w:pPr>
        <w:ind w:left="720"/>
        <w:rPr>
          <w:rFonts w:cstheme="minorHAnsi"/>
          <w:szCs w:val="20"/>
        </w:rPr>
      </w:pPr>
      <w:r w:rsidRPr="00FD1AF1">
        <w:rPr>
          <w:rFonts w:cstheme="minorHAnsi"/>
          <w:szCs w:val="20"/>
        </w:rPr>
        <w:t>1.0</w:t>
      </w:r>
      <w:r w:rsidRPr="00FD1AF1">
        <w:rPr>
          <w:rFonts w:cstheme="minorHAnsi"/>
          <w:szCs w:val="20"/>
        </w:rPr>
        <w:tab/>
      </w:r>
      <w:r w:rsidRPr="00FD1AF1">
        <w:rPr>
          <w:rFonts w:cstheme="minorHAnsi"/>
          <w:szCs w:val="20"/>
        </w:rPr>
        <w:tab/>
        <w:t>= Heat Capacity of water (1 Btu/lb*°F)</w:t>
      </w:r>
    </w:p>
    <w:p w14:paraId="35C97E4D" w14:textId="77777777" w:rsidR="00E779E9" w:rsidRPr="00FD1AF1" w:rsidRDefault="00E779E9" w:rsidP="00E779E9">
      <w:pPr>
        <w:ind w:left="720"/>
        <w:rPr>
          <w:rFonts w:cstheme="minorHAnsi"/>
          <w:noProof/>
        </w:rPr>
      </w:pPr>
      <w:r w:rsidRPr="00FD1AF1">
        <w:rPr>
          <w:rFonts w:cstheme="minorHAnsi"/>
          <w:noProof/>
        </w:rPr>
        <w:t>3412</w:t>
      </w:r>
      <w:r w:rsidRPr="00FD1AF1">
        <w:rPr>
          <w:rFonts w:cstheme="minorHAnsi"/>
          <w:noProof/>
        </w:rPr>
        <w:tab/>
      </w:r>
      <w:r w:rsidRPr="00FD1AF1">
        <w:rPr>
          <w:rFonts w:cstheme="minorHAnsi"/>
          <w:noProof/>
        </w:rPr>
        <w:tab/>
        <w:t>= Conversion from Btu to kWh</w:t>
      </w:r>
    </w:p>
    <w:p w14:paraId="0DFF0DA4" w14:textId="77777777" w:rsidR="00E779E9" w:rsidRPr="00FD1AF1" w:rsidRDefault="00E779E9" w:rsidP="00E779E9">
      <w:pPr>
        <w:ind w:left="2160" w:hanging="1440"/>
        <w:rPr>
          <w:rFonts w:cstheme="minorHAnsi"/>
          <w:i/>
          <w:iCs/>
          <w:sz w:val="16"/>
          <w:szCs w:val="16"/>
        </w:rPr>
      </w:pPr>
    </w:p>
    <w:p w14:paraId="0CBB12DD" w14:textId="77777777" w:rsidR="00E779E9" w:rsidRPr="00FD1AF1" w:rsidRDefault="00E779E9" w:rsidP="00E779E9">
      <w:pPr>
        <w:rPr>
          <w:rFonts w:cstheme="minorHAnsi"/>
        </w:rPr>
      </w:pPr>
      <w:r w:rsidRPr="00FD1AF1">
        <w:rPr>
          <w:noProof/>
        </w:rPr>
        <mc:AlternateContent>
          <mc:Choice Requires="wps">
            <w:drawing>
              <wp:inline distT="0" distB="0" distL="0" distR="0" wp14:anchorId="5025AD4F" wp14:editId="5076809F">
                <wp:extent cx="5690235" cy="5645888"/>
                <wp:effectExtent l="0" t="0" r="24765" b="12065"/>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5645888"/>
                        </a:xfrm>
                        <a:prstGeom prst="rect">
                          <a:avLst/>
                        </a:prstGeom>
                        <a:solidFill>
                          <a:srgbClr val="FFFFFF"/>
                        </a:solidFill>
                        <a:ln w="9525">
                          <a:solidFill>
                            <a:srgbClr val="000000"/>
                          </a:solidFill>
                          <a:miter lim="800000"/>
                          <a:headEnd/>
                          <a:tailEnd/>
                        </a:ln>
                      </wps:spPr>
                      <wps:txbx>
                        <w:txbxContent>
                          <w:p w14:paraId="725F9130" w14:textId="77777777" w:rsidR="00F60751" w:rsidRPr="00FD1AF1" w:rsidRDefault="00F60751" w:rsidP="00E779E9">
                            <w:pPr>
                              <w:rPr>
                                <w:rFonts w:cstheme="minorHAnsi"/>
                              </w:rPr>
                            </w:pPr>
                            <w:r w:rsidRPr="00FD1AF1">
                              <w:rPr>
                                <w:rFonts w:cstheme="minorHAnsi"/>
                              </w:rPr>
                              <w:t>Illustrative Examples</w:t>
                            </w:r>
                          </w:p>
                          <w:p w14:paraId="5751DABE" w14:textId="77777777" w:rsidR="00F60751" w:rsidRPr="00FD1AF1" w:rsidRDefault="00F60751" w:rsidP="00E779E9">
                            <w:pPr>
                              <w:rPr>
                                <w:rFonts w:cstheme="minorHAnsi"/>
                              </w:rPr>
                            </w:pPr>
                            <w:r w:rsidRPr="00FD1AF1">
                              <w:rPr>
                                <w:rFonts w:cstheme="minorHAnsi"/>
                              </w:rPr>
                              <w:t>New Construction using ASHP baseline:</w:t>
                            </w:r>
                          </w:p>
                          <w:p w14:paraId="7A41920C" w14:textId="77777777" w:rsidR="00F60751" w:rsidRPr="00FD1AF1" w:rsidRDefault="00F60751" w:rsidP="00E779E9">
                            <w:pPr>
                              <w:rPr>
                                <w:rFonts w:cstheme="minorHAnsi"/>
                              </w:rPr>
                            </w:pPr>
                            <w:r w:rsidRPr="00FD1AF1">
                              <w:rPr>
                                <w:rFonts w:cstheme="minorHAnsi"/>
                              </w:rPr>
                              <w:t>For example, a 3 ton unit with Part Load EER rating of 19 and Part Load COP of 4.4 with desuperheater is installed with a 50 gallon electric water heater in single family house in Springfield:</w:t>
                            </w:r>
                          </w:p>
                          <w:p w14:paraId="408CCD32" w14:textId="77777777" w:rsidR="00F60751" w:rsidRPr="00FD1AF1" w:rsidRDefault="00F60751" w:rsidP="00E779E9">
                            <w:pPr>
                              <w:ind w:left="1440" w:hanging="720"/>
                              <w:rPr>
                                <w:rFonts w:cstheme="minorHAnsi"/>
                                <w:noProof/>
                              </w:rPr>
                            </w:pPr>
                            <w:r w:rsidRPr="00FD1AF1">
                              <w:rPr>
                                <w:rFonts w:cstheme="minorHAnsi"/>
                                <w:noProof/>
                              </w:rPr>
                              <w:t>Δ</w:t>
                            </w:r>
                            <w:r w:rsidRPr="00FD1AF1">
                              <w:rPr>
                                <w:rFonts w:cstheme="minorHAnsi"/>
                                <w:noProof/>
                                <w:lang w:val="nl-NL"/>
                              </w:rPr>
                              <w:t xml:space="preserve">kWh </w:t>
                            </w:r>
                            <w:r w:rsidRPr="00FD1AF1">
                              <w:rPr>
                                <w:rFonts w:cstheme="minorHAnsi"/>
                                <w:noProof/>
                                <w:lang w:val="nl-NL"/>
                              </w:rPr>
                              <w:tab/>
                              <w:t xml:space="preserve">= [(FLHcool * </w:t>
                            </w:r>
                            <w:r w:rsidRPr="00FD1AF1">
                              <w:rPr>
                                <w:rFonts w:cstheme="minorHAnsi"/>
                                <w:noProof/>
                              </w:rPr>
                              <w:t>Capacity_cooling</w:t>
                            </w:r>
                            <w:r w:rsidRPr="00FD1AF1">
                              <w:rPr>
                                <w:rFonts w:cstheme="minorHAnsi"/>
                                <w:noProof/>
                                <w:lang w:val="nl-NL"/>
                              </w:rPr>
                              <w:t xml:space="preserve"> * (1/SEER</w:t>
                            </w:r>
                            <w:r w:rsidRPr="00FD1AF1">
                              <w:rPr>
                                <w:rFonts w:cstheme="minorHAnsi"/>
                                <w:noProof/>
                                <w:vertAlign w:val="subscript"/>
                                <w:lang w:val="nl-NL"/>
                              </w:rPr>
                              <w:t>base</w:t>
                            </w:r>
                            <w:r w:rsidRPr="00FD1AF1">
                              <w:rPr>
                                <w:rFonts w:cstheme="minorHAnsi"/>
                                <w:noProof/>
                                <w:lang w:val="nl-NL"/>
                              </w:rPr>
                              <w:t xml:space="preserve"> – (1/EER</w:t>
                            </w:r>
                            <w:r w:rsidRPr="00FD1AF1">
                              <w:rPr>
                                <w:rFonts w:cstheme="minorHAnsi"/>
                                <w:vertAlign w:val="subscript"/>
                              </w:rPr>
                              <w:t>PL</w:t>
                            </w:r>
                            <w:r w:rsidRPr="00FD1AF1">
                              <w:rPr>
                                <w:rFonts w:cstheme="minorHAnsi"/>
                                <w:noProof/>
                                <w:lang w:val="nl-NL"/>
                              </w:rPr>
                              <w:t xml:space="preserve">)/1000] </w:t>
                            </w:r>
                            <w:r w:rsidRPr="00FD1AF1">
                              <w:rPr>
                                <w:rFonts w:cstheme="minorHAnsi"/>
                                <w:noProof/>
                              </w:rPr>
                              <w:t>+ [(FLHheat * Capacity_heating</w:t>
                            </w:r>
                            <w:r w:rsidRPr="00FD1AF1">
                              <w:rPr>
                                <w:rFonts w:cstheme="minorHAnsi"/>
                              </w:rPr>
                              <w:t xml:space="preserve"> * (1/HSPFbase – (1/COP</w:t>
                            </w:r>
                            <w:r w:rsidRPr="00FD1AF1">
                              <w:rPr>
                                <w:rFonts w:cstheme="minorHAnsi"/>
                                <w:vertAlign w:val="subscript"/>
                              </w:rPr>
                              <w:t>PL</w:t>
                            </w:r>
                            <w:r w:rsidRPr="00FD1AF1">
                              <w:rPr>
                                <w:rFonts w:cstheme="minorHAnsi"/>
                              </w:rPr>
                              <w:t xml:space="preserve"> * 3.412)))/1000] + [ElecDHW * %DHWDisplaced * </w:t>
                            </w:r>
                            <w:r w:rsidRPr="00FD1AF1">
                              <w:rPr>
                                <w:rFonts w:cstheme="minorHAnsi"/>
                                <w:noProof/>
                              </w:rPr>
                              <w:t>(((1/ EF</w:t>
                            </w:r>
                            <w:r w:rsidRPr="00FD1AF1">
                              <w:rPr>
                                <w:rFonts w:cstheme="minorHAnsi"/>
                                <w:caps/>
                                <w:noProof/>
                                <w:vertAlign w:val="subscript"/>
                              </w:rPr>
                              <w:t>ELEC exist</w:t>
                            </w:r>
                            <w:r w:rsidRPr="00FD1AF1">
                              <w:rPr>
                                <w:rFonts w:cstheme="minorHAnsi"/>
                                <w:noProof/>
                              </w:rPr>
                              <w:t>)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3412)]</w:t>
                            </w:r>
                          </w:p>
                          <w:p w14:paraId="74A8D44C" w14:textId="77777777" w:rsidR="00F60751" w:rsidRPr="00FD1AF1" w:rsidRDefault="00F60751" w:rsidP="00E779E9">
                            <w:pPr>
                              <w:ind w:left="1440" w:hanging="720"/>
                              <w:rPr>
                                <w:rFonts w:cstheme="minorHAnsi"/>
                              </w:rPr>
                            </w:pPr>
                            <w:r w:rsidRPr="00FD1AF1">
                              <w:rPr>
                                <w:rFonts w:cstheme="minorHAnsi"/>
                                <w:noProof/>
                              </w:rPr>
                              <w:t>ΔkWh</w:t>
                            </w:r>
                            <w:r w:rsidRPr="00FD1AF1">
                              <w:rPr>
                                <w:rFonts w:cstheme="minorHAnsi"/>
                              </w:rPr>
                              <w:t xml:space="preserve"> </w:t>
                            </w:r>
                            <w:r w:rsidRPr="00FD1AF1">
                              <w:rPr>
                                <w:rFonts w:cstheme="minorHAnsi"/>
                              </w:rPr>
                              <w:tab/>
                              <w:t>= [(730 * 36,000 * (1/14 – 1/19)) / 1000] + [(1754* 36,000 * (1/8.2 – 1/ (4.4*3.412))) / 1000</w:t>
                            </w:r>
                            <w:proofErr w:type="gramStart"/>
                            <w:r w:rsidRPr="00FD1AF1">
                              <w:rPr>
                                <w:rFonts w:cstheme="minorHAnsi"/>
                              </w:rPr>
                              <w:t>]  +</w:t>
                            </w:r>
                            <w:proofErr w:type="gramEnd"/>
                            <w:r w:rsidRPr="00FD1AF1">
                              <w:rPr>
                                <w:rFonts w:cstheme="minorHAnsi"/>
                              </w:rPr>
                              <w:t xml:space="preserve"> [1 * 0.44 * (((1/0.945) * 17.6 * 2.56 *365.25 * 8.33 * (125-54) * 1)/3412)]</w:t>
                            </w:r>
                          </w:p>
                          <w:p w14:paraId="0BE55F59" w14:textId="77777777" w:rsidR="00F60751" w:rsidRPr="00FD1AF1" w:rsidRDefault="00F60751" w:rsidP="00E779E9">
                            <w:pPr>
                              <w:ind w:left="1440"/>
                              <w:rPr>
                                <w:rFonts w:cstheme="minorHAnsi"/>
                              </w:rPr>
                            </w:pPr>
                            <w:r w:rsidRPr="00FD1AF1">
                              <w:rPr>
                                <w:rFonts w:cstheme="minorHAnsi"/>
                              </w:rPr>
                              <w:t>= 494 + 3494 + 1328</w:t>
                            </w:r>
                          </w:p>
                          <w:p w14:paraId="798796FF" w14:textId="77777777" w:rsidR="00F60751" w:rsidRPr="00FD1AF1" w:rsidRDefault="00F60751" w:rsidP="00E779E9">
                            <w:pPr>
                              <w:ind w:left="1440"/>
                              <w:rPr>
                                <w:rFonts w:cstheme="minorHAnsi"/>
                              </w:rPr>
                            </w:pPr>
                            <w:r w:rsidRPr="00FD1AF1">
                              <w:rPr>
                                <w:rFonts w:cstheme="minorHAnsi"/>
                              </w:rPr>
                              <w:t xml:space="preserve">= 5316 kWh </w:t>
                            </w:r>
                          </w:p>
                          <w:p w14:paraId="61B8A148" w14:textId="77777777" w:rsidR="00F60751" w:rsidRPr="00FD1AF1" w:rsidRDefault="00F60751" w:rsidP="00E779E9">
                            <w:r w:rsidRPr="00FD1AF1">
                              <w:t>Early Replacement – non-fuel switch (see example after Natural gas section for Fuel switch):</w:t>
                            </w:r>
                          </w:p>
                          <w:p w14:paraId="03102FAF" w14:textId="77777777" w:rsidR="00F60751" w:rsidRPr="00FD1AF1" w:rsidRDefault="00F60751" w:rsidP="00E779E9">
                            <w:pPr>
                              <w:rPr>
                                <w:rFonts w:cstheme="minorHAnsi"/>
                              </w:rPr>
                            </w:pPr>
                            <w:r w:rsidRPr="00FD1AF1">
                              <w:rPr>
                                <w:rFonts w:cstheme="minorHAnsi"/>
                              </w:rPr>
                              <w:t>For example, a 3 ton unit with Part Load EER rating of 19 and Part Load COP of 4.4 with desuperheater is installed in single family house in Springfield with a 50 gallon electric water heater replacing an existing working Air Source Heat Pump with unknown efficiency ratings:</w:t>
                            </w:r>
                          </w:p>
                          <w:p w14:paraId="1F020EF7" w14:textId="77777777" w:rsidR="00F60751" w:rsidRPr="00FD1AF1" w:rsidRDefault="00F60751" w:rsidP="00E779E9">
                            <w:pPr>
                              <w:ind w:left="1440" w:hanging="720"/>
                              <w:rPr>
                                <w:rFonts w:cstheme="minorHAnsi"/>
                                <w:noProof/>
                              </w:rPr>
                            </w:pPr>
                          </w:p>
                          <w:p w14:paraId="2D04CAAA" w14:textId="77777777" w:rsidR="00F60751" w:rsidRPr="00FD1AF1" w:rsidRDefault="00F60751" w:rsidP="00E779E9">
                            <w:pPr>
                              <w:ind w:left="1440" w:hanging="720"/>
                              <w:rPr>
                                <w:rFonts w:cstheme="minorHAnsi"/>
                                <w:noProof/>
                              </w:rPr>
                            </w:pPr>
                            <w:r w:rsidRPr="00FD1AF1">
                              <w:rPr>
                                <w:rFonts w:cstheme="minorHAnsi"/>
                                <w:noProof/>
                              </w:rPr>
                              <w:t>ΔkWH for remaining life of existing unit (1st 8 years):</w:t>
                            </w:r>
                          </w:p>
                          <w:p w14:paraId="2BDF9754" w14:textId="77777777" w:rsidR="00F60751" w:rsidRPr="007C2A6D" w:rsidRDefault="00F60751" w:rsidP="00E779E9">
                            <w:pPr>
                              <w:ind w:left="1440"/>
                              <w:rPr>
                                <w:rFonts w:cstheme="minorHAnsi"/>
                                <w:szCs w:val="20"/>
                              </w:rPr>
                            </w:pPr>
                            <w:r w:rsidRPr="00FD1AF1">
                              <w:rPr>
                                <w:rFonts w:cstheme="minorHAnsi"/>
                                <w:noProof/>
                              </w:rPr>
                              <w:t xml:space="preserve">= [(730 * 36,000 * (1/9.12 - 1/19)) / 1000] + [(1754 * 36,000 * (1/5.44 - </w:t>
                            </w:r>
                            <w:r w:rsidRPr="007C2A6D">
                              <w:rPr>
                                <w:rFonts w:cstheme="minorHAnsi"/>
                                <w:noProof/>
                                <w:szCs w:val="20"/>
                              </w:rPr>
                              <w:t>1/(4.4 * 3.412))) / 1000]</w:t>
                            </w:r>
                            <w:r w:rsidRPr="007C2A6D">
                              <w:rPr>
                                <w:rFonts w:cstheme="minorHAnsi"/>
                                <w:szCs w:val="20"/>
                              </w:rPr>
                              <w:t xml:space="preserve"> + [0.44 * 1 * (((1/0.945) * 17.6 * 2.56 *365.25 * 8.33 * (125-54) * 1)/3412)]</w:t>
                            </w:r>
                          </w:p>
                          <w:p w14:paraId="3BBD3481" w14:textId="77777777" w:rsidR="00F60751" w:rsidRPr="00FD1AF1" w:rsidRDefault="00F60751" w:rsidP="00E779E9">
                            <w:pPr>
                              <w:ind w:left="1440"/>
                              <w:rPr>
                                <w:rFonts w:cstheme="minorHAnsi"/>
                                <w:noProof/>
                                <w:sz w:val="18"/>
                                <w:szCs w:val="20"/>
                                <w:rPrChange w:id="4462" w:author="Samuel Dent" w:date="2015-10-08T10:01:00Z">
                                  <w:rPr>
                                    <w:rFonts w:cstheme="minorHAnsi"/>
                                    <w:noProof/>
                                  </w:rPr>
                                </w:rPrChange>
                              </w:rPr>
                            </w:pPr>
                            <w:r w:rsidRPr="007C2A6D">
                              <w:rPr>
                                <w:rFonts w:cstheme="minorHAnsi"/>
                                <w:noProof/>
                                <w:szCs w:val="20"/>
                              </w:rPr>
                              <w:t>= 1498 + 7401 + 1328</w:t>
                            </w:r>
                          </w:p>
                          <w:p w14:paraId="6493FB2C" w14:textId="77777777" w:rsidR="00F60751" w:rsidRPr="00FD1AF1" w:rsidRDefault="00F60751" w:rsidP="00E779E9">
                            <w:pPr>
                              <w:ind w:left="1440"/>
                              <w:rPr>
                                <w:rFonts w:cstheme="minorHAnsi"/>
                                <w:noProof/>
                              </w:rPr>
                            </w:pPr>
                            <w:r w:rsidRPr="00FD1AF1">
                              <w:rPr>
                                <w:rFonts w:cstheme="minorHAnsi"/>
                                <w:noProof/>
                              </w:rPr>
                              <w:t>= 10,227 kWh</w:t>
                            </w:r>
                          </w:p>
                          <w:p w14:paraId="1C17BDAC" w14:textId="77777777" w:rsidR="00F60751" w:rsidRDefault="00F60751" w:rsidP="00E779E9">
                            <w:pPr>
                              <w:ind w:left="1440" w:hanging="720"/>
                              <w:rPr>
                                <w:rFonts w:cstheme="minorHAnsi"/>
                                <w:noProof/>
                              </w:rPr>
                            </w:pPr>
                            <w:r>
                              <w:rPr>
                                <w:rFonts w:cstheme="minorHAnsi"/>
                                <w:noProof/>
                              </w:rPr>
                              <w:t>ΔkWH for remaining measure life (next 17 years):</w:t>
                            </w:r>
                          </w:p>
                          <w:p w14:paraId="55D43E88" w14:textId="77777777" w:rsidR="00F60751" w:rsidRDefault="00F60751" w:rsidP="00E779E9">
                            <w:pPr>
                              <w:ind w:left="1440"/>
                              <w:rPr>
                                <w:rFonts w:cstheme="minorHAnsi"/>
                              </w:rPr>
                            </w:pPr>
                            <w:r>
                              <w:rPr>
                                <w:rFonts w:cstheme="minorHAnsi"/>
                              </w:rPr>
                              <w:t>= [(730 * 36,000 * (1/14 – 1/28)) / 1000] + [(1967 * 36,000 * (1/8.2 – 1/ (4.4 * 3.412)) / 1000</w:t>
                            </w:r>
                            <w:proofErr w:type="gramStart"/>
                            <w:r>
                              <w:rPr>
                                <w:rFonts w:cstheme="minorHAnsi"/>
                              </w:rPr>
                              <w:t>]  +</w:t>
                            </w:r>
                            <w:proofErr w:type="gramEnd"/>
                            <w:r>
                              <w:rPr>
                                <w:rFonts w:cstheme="minorHAnsi"/>
                              </w:rPr>
                              <w:t xml:space="preserve"> [0.44 * 1 * (((1/0.945) * 17.6 * 2.56 *365.25 * 8.33 * (125-54) * 1)/3412)]</w:t>
                            </w:r>
                          </w:p>
                          <w:p w14:paraId="4A6FD972" w14:textId="77777777" w:rsidR="00F60751" w:rsidRDefault="00F60751" w:rsidP="00E779E9">
                            <w:pPr>
                              <w:ind w:left="1440"/>
                              <w:rPr>
                                <w:rFonts w:cstheme="minorHAnsi"/>
                              </w:rPr>
                            </w:pPr>
                            <w:r>
                              <w:rPr>
                                <w:rFonts w:cstheme="minorHAnsi"/>
                              </w:rPr>
                              <w:t>= 494 + 3494 + 1328</w:t>
                            </w:r>
                          </w:p>
                          <w:p w14:paraId="3FF5D5C9" w14:textId="77777777" w:rsidR="00F60751" w:rsidRDefault="00F60751" w:rsidP="00E779E9">
                            <w:pPr>
                              <w:ind w:left="1440"/>
                              <w:rPr>
                                <w:rFonts w:cstheme="minorHAnsi"/>
                              </w:rPr>
                            </w:pPr>
                            <w:r>
                              <w:rPr>
                                <w:rFonts w:cstheme="minorHAnsi"/>
                              </w:rPr>
                              <w:t xml:space="preserve">= 5316 kWh </w:t>
                            </w:r>
                          </w:p>
                          <w:p w14:paraId="55176506" w14:textId="77777777" w:rsidR="00F60751" w:rsidRDefault="00F60751" w:rsidP="00E779E9">
                            <w:pPr>
                              <w:ind w:left="1440"/>
                            </w:pPr>
                          </w:p>
                        </w:txbxContent>
                      </wps:txbx>
                      <wps:bodyPr rot="0" vert="horz" wrap="square" lIns="91440" tIns="45720" rIns="91440" bIns="45720" anchor="t" anchorCtr="0">
                        <a:noAutofit/>
                      </wps:bodyPr>
                    </wps:wsp>
                  </a:graphicData>
                </a:graphic>
              </wp:inline>
            </w:drawing>
          </mc:Choice>
          <mc:Fallback>
            <w:pict>
              <v:shape w14:anchorId="5025AD4F" id="Text Box 39" o:spid="_x0000_s1054" type="#_x0000_t202" style="width:448.05pt;height:44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">
                <v:textbox>
                  <w:txbxContent>
                    <w:p w14:paraId="725F9130" w14:textId="77777777" w:rsidR="00F60751" w:rsidRPr="00FD1AF1" w:rsidRDefault="00F60751" w:rsidP="00E779E9">
                      <w:pPr>
                        <w:rPr>
                          <w:rFonts w:cstheme="minorHAnsi"/>
                        </w:rPr>
                      </w:pPr>
                      <w:r w:rsidRPr="00FD1AF1">
                        <w:rPr>
                          <w:rFonts w:cstheme="minorHAnsi"/>
                        </w:rPr>
                        <w:t>Illustrative Examples</w:t>
                      </w:r>
                    </w:p>
                    <w:p w14:paraId="5751DABE" w14:textId="77777777" w:rsidR="00F60751" w:rsidRPr="00FD1AF1" w:rsidRDefault="00F60751" w:rsidP="00E779E9">
                      <w:pPr>
                        <w:rPr>
                          <w:rFonts w:cstheme="minorHAnsi"/>
                        </w:rPr>
                      </w:pPr>
                      <w:r w:rsidRPr="00FD1AF1">
                        <w:rPr>
                          <w:rFonts w:cstheme="minorHAnsi"/>
                        </w:rPr>
                        <w:t>New Construction using ASHP baseline:</w:t>
                      </w:r>
                    </w:p>
                    <w:p w14:paraId="7A41920C" w14:textId="77777777" w:rsidR="00F60751" w:rsidRPr="00FD1AF1" w:rsidRDefault="00F60751" w:rsidP="00E779E9">
                      <w:pPr>
                        <w:rPr>
                          <w:rFonts w:cstheme="minorHAnsi"/>
                        </w:rPr>
                      </w:pPr>
                      <w:r w:rsidRPr="00FD1AF1">
                        <w:rPr>
                          <w:rFonts w:cstheme="minorHAnsi"/>
                        </w:rPr>
                        <w:t>For example, a 3 ton unit with Part Load EER rating of 19 and Part Load COP of 4.4 with desuperheater is installed with a 50 gallon electric water heater in single family house in Springfield:</w:t>
                      </w:r>
                    </w:p>
                    <w:p w14:paraId="408CCD32" w14:textId="77777777" w:rsidR="00F60751" w:rsidRPr="00FD1AF1" w:rsidRDefault="00F60751" w:rsidP="00E779E9">
                      <w:pPr>
                        <w:ind w:left="1440" w:hanging="720"/>
                        <w:rPr>
                          <w:rFonts w:cstheme="minorHAnsi"/>
                          <w:noProof/>
                        </w:rPr>
                      </w:pPr>
                      <w:r w:rsidRPr="00FD1AF1">
                        <w:rPr>
                          <w:rFonts w:cstheme="minorHAnsi"/>
                          <w:noProof/>
                        </w:rPr>
                        <w:t>Δ</w:t>
                      </w:r>
                      <w:r w:rsidRPr="00FD1AF1">
                        <w:rPr>
                          <w:rFonts w:cstheme="minorHAnsi"/>
                          <w:noProof/>
                          <w:lang w:val="nl-NL"/>
                        </w:rPr>
                        <w:t xml:space="preserve">kWh </w:t>
                      </w:r>
                      <w:r w:rsidRPr="00FD1AF1">
                        <w:rPr>
                          <w:rFonts w:cstheme="minorHAnsi"/>
                          <w:noProof/>
                          <w:lang w:val="nl-NL"/>
                        </w:rPr>
                        <w:tab/>
                        <w:t xml:space="preserve">= [(FLHcool * </w:t>
                      </w:r>
                      <w:r w:rsidRPr="00FD1AF1">
                        <w:rPr>
                          <w:rFonts w:cstheme="minorHAnsi"/>
                          <w:noProof/>
                        </w:rPr>
                        <w:t>Capacity_cooling</w:t>
                      </w:r>
                      <w:r w:rsidRPr="00FD1AF1">
                        <w:rPr>
                          <w:rFonts w:cstheme="minorHAnsi"/>
                          <w:noProof/>
                          <w:lang w:val="nl-NL"/>
                        </w:rPr>
                        <w:t xml:space="preserve"> * (1/SEER</w:t>
                      </w:r>
                      <w:r w:rsidRPr="00FD1AF1">
                        <w:rPr>
                          <w:rFonts w:cstheme="minorHAnsi"/>
                          <w:noProof/>
                          <w:vertAlign w:val="subscript"/>
                          <w:lang w:val="nl-NL"/>
                        </w:rPr>
                        <w:t>base</w:t>
                      </w:r>
                      <w:r w:rsidRPr="00FD1AF1">
                        <w:rPr>
                          <w:rFonts w:cstheme="minorHAnsi"/>
                          <w:noProof/>
                          <w:lang w:val="nl-NL"/>
                        </w:rPr>
                        <w:t xml:space="preserve"> – (1/EER</w:t>
                      </w:r>
                      <w:r w:rsidRPr="00FD1AF1">
                        <w:rPr>
                          <w:rFonts w:cstheme="minorHAnsi"/>
                          <w:vertAlign w:val="subscript"/>
                        </w:rPr>
                        <w:t>PL</w:t>
                      </w:r>
                      <w:r w:rsidRPr="00FD1AF1">
                        <w:rPr>
                          <w:rFonts w:cstheme="minorHAnsi"/>
                          <w:noProof/>
                          <w:lang w:val="nl-NL"/>
                        </w:rPr>
                        <w:t xml:space="preserve">)/1000] </w:t>
                      </w:r>
                      <w:r w:rsidRPr="00FD1AF1">
                        <w:rPr>
                          <w:rFonts w:cstheme="minorHAnsi"/>
                          <w:noProof/>
                        </w:rPr>
                        <w:t>+ [(FLHheat * Capacity_heating</w:t>
                      </w:r>
                      <w:r w:rsidRPr="00FD1AF1">
                        <w:rPr>
                          <w:rFonts w:cstheme="minorHAnsi"/>
                        </w:rPr>
                        <w:t xml:space="preserve"> * (1/HSPFbase – (1/COP</w:t>
                      </w:r>
                      <w:r w:rsidRPr="00FD1AF1">
                        <w:rPr>
                          <w:rFonts w:cstheme="minorHAnsi"/>
                          <w:vertAlign w:val="subscript"/>
                        </w:rPr>
                        <w:t>PL</w:t>
                      </w:r>
                      <w:r w:rsidRPr="00FD1AF1">
                        <w:rPr>
                          <w:rFonts w:cstheme="minorHAnsi"/>
                        </w:rPr>
                        <w:t xml:space="preserve"> * 3.412)))/1000] + [ElecDHW * %DHWDisplaced * </w:t>
                      </w:r>
                      <w:r w:rsidRPr="00FD1AF1">
                        <w:rPr>
                          <w:rFonts w:cstheme="minorHAnsi"/>
                          <w:noProof/>
                        </w:rPr>
                        <w:t>(((1/ EF</w:t>
                      </w:r>
                      <w:r w:rsidRPr="00FD1AF1">
                        <w:rPr>
                          <w:rFonts w:cstheme="minorHAnsi"/>
                          <w:caps/>
                          <w:noProof/>
                          <w:vertAlign w:val="subscript"/>
                        </w:rPr>
                        <w:t>ELEC exist</w:t>
                      </w:r>
                      <w:r w:rsidRPr="00FD1AF1">
                        <w:rPr>
                          <w:rFonts w:cstheme="minorHAnsi"/>
                          <w:noProof/>
                        </w:rPr>
                        <w:t>)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3412)]</w:t>
                      </w:r>
                    </w:p>
                    <w:p w14:paraId="74A8D44C" w14:textId="77777777" w:rsidR="00F60751" w:rsidRPr="00FD1AF1" w:rsidRDefault="00F60751" w:rsidP="00E779E9">
                      <w:pPr>
                        <w:ind w:left="1440" w:hanging="720"/>
                        <w:rPr>
                          <w:rFonts w:cstheme="minorHAnsi"/>
                        </w:rPr>
                      </w:pPr>
                      <w:r w:rsidRPr="00FD1AF1">
                        <w:rPr>
                          <w:rFonts w:cstheme="minorHAnsi"/>
                          <w:noProof/>
                        </w:rPr>
                        <w:t>ΔkWh</w:t>
                      </w:r>
                      <w:r w:rsidRPr="00FD1AF1">
                        <w:rPr>
                          <w:rFonts w:cstheme="minorHAnsi"/>
                        </w:rPr>
                        <w:t xml:space="preserve"> </w:t>
                      </w:r>
                      <w:r w:rsidRPr="00FD1AF1">
                        <w:rPr>
                          <w:rFonts w:cstheme="minorHAnsi"/>
                        </w:rPr>
                        <w:tab/>
                        <w:t>= [(730 * 36,000 * (1/14 – 1/19)) / 1000] + [(1754* 36,000 * (1/8.2 – 1/ (4.4*3.412))) / 1000</w:t>
                      </w:r>
                      <w:proofErr w:type="gramStart"/>
                      <w:r w:rsidRPr="00FD1AF1">
                        <w:rPr>
                          <w:rFonts w:cstheme="minorHAnsi"/>
                        </w:rPr>
                        <w:t>]  +</w:t>
                      </w:r>
                      <w:proofErr w:type="gramEnd"/>
                      <w:r w:rsidRPr="00FD1AF1">
                        <w:rPr>
                          <w:rFonts w:cstheme="minorHAnsi"/>
                        </w:rPr>
                        <w:t xml:space="preserve"> [1 * 0.44 * (((1/0.945) * 17.6 * 2.56 *365.25 * 8.33 * (125-54) * 1)/3412)]</w:t>
                      </w:r>
                    </w:p>
                    <w:p w14:paraId="0BE55F59" w14:textId="77777777" w:rsidR="00F60751" w:rsidRPr="00FD1AF1" w:rsidRDefault="00F60751" w:rsidP="00E779E9">
                      <w:pPr>
                        <w:ind w:left="1440"/>
                        <w:rPr>
                          <w:rFonts w:cstheme="minorHAnsi"/>
                        </w:rPr>
                      </w:pPr>
                      <w:r w:rsidRPr="00FD1AF1">
                        <w:rPr>
                          <w:rFonts w:cstheme="minorHAnsi"/>
                        </w:rPr>
                        <w:t>= 494 + 3494 + 1328</w:t>
                      </w:r>
                    </w:p>
                    <w:p w14:paraId="798796FF" w14:textId="77777777" w:rsidR="00F60751" w:rsidRPr="00FD1AF1" w:rsidRDefault="00F60751" w:rsidP="00E779E9">
                      <w:pPr>
                        <w:ind w:left="1440"/>
                        <w:rPr>
                          <w:rFonts w:cstheme="minorHAnsi"/>
                        </w:rPr>
                      </w:pPr>
                      <w:r w:rsidRPr="00FD1AF1">
                        <w:rPr>
                          <w:rFonts w:cstheme="minorHAnsi"/>
                        </w:rPr>
                        <w:t xml:space="preserve">= 5316 kWh </w:t>
                      </w:r>
                    </w:p>
                    <w:p w14:paraId="61B8A148" w14:textId="77777777" w:rsidR="00F60751" w:rsidRPr="00FD1AF1" w:rsidRDefault="00F60751" w:rsidP="00E779E9">
                      <w:r w:rsidRPr="00FD1AF1">
                        <w:t>Early Replacement – non-fuel switch (see example after Natural gas section for Fuel switch):</w:t>
                      </w:r>
                    </w:p>
                    <w:p w14:paraId="03102FAF" w14:textId="77777777" w:rsidR="00F60751" w:rsidRPr="00FD1AF1" w:rsidRDefault="00F60751" w:rsidP="00E779E9">
                      <w:pPr>
                        <w:rPr>
                          <w:rFonts w:cstheme="minorHAnsi"/>
                        </w:rPr>
                      </w:pPr>
                      <w:r w:rsidRPr="00FD1AF1">
                        <w:rPr>
                          <w:rFonts w:cstheme="minorHAnsi"/>
                        </w:rPr>
                        <w:t>For example, a 3 ton unit with Part Load EER rating of 19 and Part Load COP of 4.4 with desuperheater is installed in single family house in Springfield with a 50 gallon electric water heater replacing an existing working Air Source Heat Pump with unknown efficiency ratings:</w:t>
                      </w:r>
                    </w:p>
                    <w:p w14:paraId="1F020EF7" w14:textId="77777777" w:rsidR="00F60751" w:rsidRPr="00FD1AF1" w:rsidRDefault="00F60751" w:rsidP="00E779E9">
                      <w:pPr>
                        <w:ind w:left="1440" w:hanging="720"/>
                        <w:rPr>
                          <w:rFonts w:cstheme="minorHAnsi"/>
                          <w:noProof/>
                        </w:rPr>
                      </w:pPr>
                    </w:p>
                    <w:p w14:paraId="2D04CAAA" w14:textId="77777777" w:rsidR="00F60751" w:rsidRPr="00FD1AF1" w:rsidRDefault="00F60751" w:rsidP="00E779E9">
                      <w:pPr>
                        <w:ind w:left="1440" w:hanging="720"/>
                        <w:rPr>
                          <w:rFonts w:cstheme="minorHAnsi"/>
                          <w:noProof/>
                        </w:rPr>
                      </w:pPr>
                      <w:r w:rsidRPr="00FD1AF1">
                        <w:rPr>
                          <w:rFonts w:cstheme="minorHAnsi"/>
                          <w:noProof/>
                        </w:rPr>
                        <w:t>ΔkWH for remaining life of existing unit (1st 8 years):</w:t>
                      </w:r>
                    </w:p>
                    <w:p w14:paraId="2BDF9754" w14:textId="77777777" w:rsidR="00F60751" w:rsidRPr="007C2A6D" w:rsidRDefault="00F60751" w:rsidP="00E779E9">
                      <w:pPr>
                        <w:ind w:left="1440"/>
                        <w:rPr>
                          <w:rFonts w:cstheme="minorHAnsi"/>
                          <w:szCs w:val="20"/>
                        </w:rPr>
                      </w:pPr>
                      <w:r w:rsidRPr="00FD1AF1">
                        <w:rPr>
                          <w:rFonts w:cstheme="minorHAnsi"/>
                          <w:noProof/>
                        </w:rPr>
                        <w:t xml:space="preserve">= [(730 * 36,000 * (1/9.12 - 1/19)) / 1000] + [(1754 * 36,000 * (1/5.44 - </w:t>
                      </w:r>
                      <w:r w:rsidRPr="007C2A6D">
                        <w:rPr>
                          <w:rFonts w:cstheme="minorHAnsi"/>
                          <w:noProof/>
                          <w:szCs w:val="20"/>
                        </w:rPr>
                        <w:t>1/(4.4 * 3.412))) / 1000]</w:t>
                      </w:r>
                      <w:r w:rsidRPr="007C2A6D">
                        <w:rPr>
                          <w:rFonts w:cstheme="minorHAnsi"/>
                          <w:szCs w:val="20"/>
                        </w:rPr>
                        <w:t xml:space="preserve"> + [0.44 * 1 * (((1/0.945) * 17.6 * 2.56 *365.25 * 8.33 * (125-54) * 1)/3412)]</w:t>
                      </w:r>
                    </w:p>
                    <w:p w14:paraId="3BBD3481" w14:textId="77777777" w:rsidR="00F60751" w:rsidRPr="00FD1AF1" w:rsidRDefault="00F60751" w:rsidP="00E779E9">
                      <w:pPr>
                        <w:ind w:left="1440"/>
                        <w:rPr>
                          <w:rFonts w:cstheme="minorHAnsi"/>
                          <w:noProof/>
                          <w:sz w:val="18"/>
                          <w:szCs w:val="20"/>
                          <w:rPrChange w:id="4463" w:author="Samuel Dent" w:date="2015-10-08T10:01:00Z">
                            <w:rPr>
                              <w:rFonts w:cstheme="minorHAnsi"/>
                              <w:noProof/>
                            </w:rPr>
                          </w:rPrChange>
                        </w:rPr>
                      </w:pPr>
                      <w:r w:rsidRPr="007C2A6D">
                        <w:rPr>
                          <w:rFonts w:cstheme="minorHAnsi"/>
                          <w:noProof/>
                          <w:szCs w:val="20"/>
                        </w:rPr>
                        <w:t>= 1498 + 7401 + 1328</w:t>
                      </w:r>
                    </w:p>
                    <w:p w14:paraId="6493FB2C" w14:textId="77777777" w:rsidR="00F60751" w:rsidRPr="00FD1AF1" w:rsidRDefault="00F60751" w:rsidP="00E779E9">
                      <w:pPr>
                        <w:ind w:left="1440"/>
                        <w:rPr>
                          <w:rFonts w:cstheme="minorHAnsi"/>
                          <w:noProof/>
                        </w:rPr>
                      </w:pPr>
                      <w:r w:rsidRPr="00FD1AF1">
                        <w:rPr>
                          <w:rFonts w:cstheme="minorHAnsi"/>
                          <w:noProof/>
                        </w:rPr>
                        <w:t>= 10,227 kWh</w:t>
                      </w:r>
                    </w:p>
                    <w:p w14:paraId="1C17BDAC" w14:textId="77777777" w:rsidR="00F60751" w:rsidRDefault="00F60751" w:rsidP="00E779E9">
                      <w:pPr>
                        <w:ind w:left="1440" w:hanging="720"/>
                        <w:rPr>
                          <w:rFonts w:cstheme="minorHAnsi"/>
                          <w:noProof/>
                        </w:rPr>
                      </w:pPr>
                      <w:r>
                        <w:rPr>
                          <w:rFonts w:cstheme="minorHAnsi"/>
                          <w:noProof/>
                        </w:rPr>
                        <w:t>ΔkWH for remaining measure life (next 17 years):</w:t>
                      </w:r>
                    </w:p>
                    <w:p w14:paraId="55D43E88" w14:textId="77777777" w:rsidR="00F60751" w:rsidRDefault="00F60751" w:rsidP="00E779E9">
                      <w:pPr>
                        <w:ind w:left="1440"/>
                        <w:rPr>
                          <w:rFonts w:cstheme="minorHAnsi"/>
                        </w:rPr>
                      </w:pPr>
                      <w:r>
                        <w:rPr>
                          <w:rFonts w:cstheme="minorHAnsi"/>
                        </w:rPr>
                        <w:t>= [(730 * 36,000 * (1/14 – 1/28)) / 1000] + [(1967 * 36,000 * (1/8.2 – 1/ (4.4 * 3.412)) / 1000</w:t>
                      </w:r>
                      <w:proofErr w:type="gramStart"/>
                      <w:r>
                        <w:rPr>
                          <w:rFonts w:cstheme="minorHAnsi"/>
                        </w:rPr>
                        <w:t>]  +</w:t>
                      </w:r>
                      <w:proofErr w:type="gramEnd"/>
                      <w:r>
                        <w:rPr>
                          <w:rFonts w:cstheme="minorHAnsi"/>
                        </w:rPr>
                        <w:t xml:space="preserve"> [0.44 * 1 * (((1/0.945) * 17.6 * 2.56 *365.25 * 8.33 * (125-54) * 1)/3412)]</w:t>
                      </w:r>
                    </w:p>
                    <w:p w14:paraId="4A6FD972" w14:textId="77777777" w:rsidR="00F60751" w:rsidRDefault="00F60751" w:rsidP="00E779E9">
                      <w:pPr>
                        <w:ind w:left="1440"/>
                        <w:rPr>
                          <w:rFonts w:cstheme="minorHAnsi"/>
                        </w:rPr>
                      </w:pPr>
                      <w:r>
                        <w:rPr>
                          <w:rFonts w:cstheme="minorHAnsi"/>
                        </w:rPr>
                        <w:t>= 494 + 3494 + 1328</w:t>
                      </w:r>
                    </w:p>
                    <w:p w14:paraId="3FF5D5C9" w14:textId="77777777" w:rsidR="00F60751" w:rsidRDefault="00F60751" w:rsidP="00E779E9">
                      <w:pPr>
                        <w:ind w:left="1440"/>
                        <w:rPr>
                          <w:rFonts w:cstheme="minorHAnsi"/>
                        </w:rPr>
                      </w:pPr>
                      <w:r>
                        <w:rPr>
                          <w:rFonts w:cstheme="minorHAnsi"/>
                        </w:rPr>
                        <w:t xml:space="preserve">= 5316 kWh </w:t>
                      </w:r>
                    </w:p>
                    <w:p w14:paraId="55176506" w14:textId="77777777" w:rsidR="00F60751" w:rsidRDefault="00F60751" w:rsidP="00E779E9">
                      <w:pPr>
                        <w:ind w:left="1440"/>
                      </w:pPr>
                    </w:p>
                  </w:txbxContent>
                </v:textbox>
                <w10:anchorlock/>
              </v:shape>
            </w:pict>
          </mc:Fallback>
        </mc:AlternateContent>
      </w:r>
    </w:p>
    <w:p w14:paraId="7FCF6A4B" w14:textId="77777777" w:rsidR="00E779E9" w:rsidRPr="00FD1AF1" w:rsidRDefault="00E779E9" w:rsidP="00E779E9">
      <w:pPr>
        <w:keepNext/>
        <w:keepLines/>
        <w:tabs>
          <w:tab w:val="left" w:pos="5040"/>
        </w:tabs>
        <w:spacing w:before="200"/>
        <w:outlineLvl w:val="5"/>
        <w:rPr>
          <w:rFonts w:cs="Calibri"/>
          <w:b/>
          <w:smallCaps/>
        </w:rPr>
      </w:pPr>
      <w:r w:rsidRPr="00FD1AF1">
        <w:rPr>
          <w:rFonts w:cs="Calibri"/>
          <w:b/>
          <w:smallCaps/>
        </w:rPr>
        <w:t xml:space="preserve">Summer Coincident Peak Demand Savings </w:t>
      </w:r>
    </w:p>
    <w:p w14:paraId="532DC06C" w14:textId="77777777" w:rsidR="00E779E9" w:rsidRPr="00FD1AF1" w:rsidRDefault="00E779E9" w:rsidP="00E779E9">
      <w:pPr>
        <w:rPr>
          <w:rFonts w:cstheme="minorHAnsi"/>
          <w:noProof/>
          <w:lang w:val="nl-NL"/>
        </w:rPr>
      </w:pPr>
      <w:r w:rsidRPr="00FD1AF1">
        <w:rPr>
          <w:rFonts w:cstheme="minorHAnsi"/>
          <w:noProof/>
          <w:lang w:val="nl-NL"/>
        </w:rPr>
        <w:t>New Construction and Time of Sale:</w:t>
      </w:r>
    </w:p>
    <w:p w14:paraId="1D3BCEC5" w14:textId="77777777" w:rsidR="00E779E9" w:rsidRPr="00FD1AF1" w:rsidRDefault="00E779E9" w:rsidP="00E779E9">
      <w:pPr>
        <w:ind w:left="3960" w:hanging="2808"/>
        <w:rPr>
          <w:rFonts w:cstheme="minorHAnsi"/>
          <w:noProof/>
        </w:rPr>
      </w:pPr>
      <w:r w:rsidRPr="00FD1AF1">
        <w:rPr>
          <w:rFonts w:cstheme="minorHAnsi"/>
          <w:noProof/>
        </w:rPr>
        <w:lastRenderedPageBreak/>
        <w:t xml:space="preserve">ΔkW = (Capacity_cooling </w:t>
      </w:r>
      <w:r w:rsidRPr="00FD1AF1">
        <w:rPr>
          <w:rFonts w:cstheme="minorHAnsi"/>
          <w:noProof/>
          <w:lang w:val="nl-NL"/>
        </w:rPr>
        <w:t>* (1/EERbase - 1/</w:t>
      </w:r>
      <w:r w:rsidRPr="00FD1AF1">
        <w:rPr>
          <w:rFonts w:cstheme="minorHAnsi"/>
        </w:rPr>
        <w:t>EER</w:t>
      </w:r>
      <w:r w:rsidRPr="00FD1AF1">
        <w:rPr>
          <w:rFonts w:cstheme="minorHAnsi"/>
          <w:vertAlign w:val="subscript"/>
        </w:rPr>
        <w:t>FL</w:t>
      </w:r>
      <w:r w:rsidRPr="00FD1AF1">
        <w:rPr>
          <w:rFonts w:cstheme="minorHAnsi"/>
          <w:noProof/>
          <w:lang w:val="nl-NL"/>
        </w:rPr>
        <w:t>))/1000) * CF</w:t>
      </w:r>
    </w:p>
    <w:p w14:paraId="1A7825BF" w14:textId="77777777" w:rsidR="00E779E9" w:rsidRPr="00FD1AF1" w:rsidRDefault="00E779E9" w:rsidP="00E779E9">
      <w:pPr>
        <w:rPr>
          <w:rFonts w:cstheme="minorHAnsi"/>
          <w:noProof/>
          <w:lang w:val="nl-NL"/>
        </w:rPr>
      </w:pPr>
      <w:r w:rsidRPr="00FD1AF1">
        <w:rPr>
          <w:rFonts w:cstheme="minorHAnsi"/>
          <w:noProof/>
          <w:lang w:val="nl-NL"/>
        </w:rPr>
        <w:t>Early replacement:</w:t>
      </w:r>
    </w:p>
    <w:p w14:paraId="0E4CE37C" w14:textId="77777777" w:rsidR="00E779E9" w:rsidRPr="00FD1AF1" w:rsidRDefault="00E779E9" w:rsidP="00E779E9">
      <w:pPr>
        <w:ind w:left="1440" w:hanging="720"/>
        <w:rPr>
          <w:rFonts w:cstheme="minorHAnsi"/>
          <w:noProof/>
          <w:lang w:val="nl-NL"/>
        </w:rPr>
      </w:pPr>
      <w:r w:rsidRPr="00FD1AF1">
        <w:rPr>
          <w:rFonts w:cstheme="minorHAnsi"/>
          <w:noProof/>
        </w:rPr>
        <w:t>Δ</w:t>
      </w:r>
      <w:r w:rsidRPr="00FD1AF1">
        <w:rPr>
          <w:rFonts w:cstheme="minorHAnsi"/>
          <w:noProof/>
          <w:lang w:val="nl-NL"/>
        </w:rPr>
        <w:t xml:space="preserve">kW for remaining life of existing unit (1st 8 years): </w:t>
      </w:r>
    </w:p>
    <w:p w14:paraId="36BFD062" w14:textId="77777777" w:rsidR="00E779E9" w:rsidRPr="00FD1AF1" w:rsidRDefault="00E779E9" w:rsidP="00E779E9">
      <w:pPr>
        <w:ind w:left="3960" w:hanging="2520"/>
        <w:rPr>
          <w:rFonts w:cstheme="minorHAnsi"/>
          <w:noProof/>
        </w:rPr>
      </w:pPr>
      <w:r w:rsidRPr="00FD1AF1">
        <w:rPr>
          <w:rFonts w:cstheme="minorHAnsi"/>
          <w:noProof/>
        </w:rPr>
        <w:t xml:space="preserve">= (Capacity_cooling </w:t>
      </w:r>
      <w:r w:rsidRPr="00FD1AF1">
        <w:rPr>
          <w:rFonts w:cstheme="minorHAnsi"/>
          <w:noProof/>
          <w:lang w:val="nl-NL"/>
        </w:rPr>
        <w:t>* (1/EERexist - 1/</w:t>
      </w:r>
      <w:r w:rsidRPr="00FD1AF1">
        <w:rPr>
          <w:rFonts w:cstheme="minorHAnsi"/>
        </w:rPr>
        <w:t>EER</w:t>
      </w:r>
      <w:r w:rsidRPr="00FD1AF1">
        <w:rPr>
          <w:rFonts w:cstheme="minorHAnsi"/>
          <w:vertAlign w:val="subscript"/>
        </w:rPr>
        <w:t>FL</w:t>
      </w:r>
      <w:r w:rsidRPr="00FD1AF1">
        <w:rPr>
          <w:rFonts w:cstheme="minorHAnsi"/>
          <w:noProof/>
          <w:lang w:val="nl-NL"/>
        </w:rPr>
        <w:t>))/1000) * CF</w:t>
      </w:r>
    </w:p>
    <w:p w14:paraId="77AA0C40" w14:textId="77777777" w:rsidR="00E779E9" w:rsidRPr="00FD1AF1" w:rsidRDefault="00E779E9" w:rsidP="00E779E9">
      <w:pPr>
        <w:ind w:left="1440" w:hanging="720"/>
        <w:rPr>
          <w:rFonts w:cstheme="minorHAnsi"/>
          <w:noProof/>
          <w:lang w:val="nl-NL"/>
        </w:rPr>
      </w:pPr>
      <w:r w:rsidRPr="00FD1AF1">
        <w:rPr>
          <w:rFonts w:cstheme="minorHAnsi"/>
          <w:noProof/>
        </w:rPr>
        <w:t>Δ</w:t>
      </w:r>
      <w:r w:rsidRPr="00FD1AF1">
        <w:rPr>
          <w:rFonts w:cstheme="minorHAnsi"/>
          <w:noProof/>
          <w:lang w:val="nl-NL"/>
        </w:rPr>
        <w:t xml:space="preserve">kW for remaining measure life (next 17 years): </w:t>
      </w:r>
    </w:p>
    <w:p w14:paraId="51A4EC7C" w14:textId="77777777" w:rsidR="00E779E9" w:rsidRPr="00FD1AF1" w:rsidRDefault="00E779E9" w:rsidP="00E779E9">
      <w:pPr>
        <w:ind w:left="3960" w:hanging="2808"/>
        <w:rPr>
          <w:rFonts w:cstheme="minorHAnsi"/>
          <w:noProof/>
        </w:rPr>
      </w:pPr>
      <w:r w:rsidRPr="00FD1AF1">
        <w:rPr>
          <w:rFonts w:cstheme="minorHAnsi"/>
          <w:noProof/>
        </w:rPr>
        <w:t xml:space="preserve">= (Capacity_cooling </w:t>
      </w:r>
      <w:r w:rsidRPr="00FD1AF1">
        <w:rPr>
          <w:rFonts w:cstheme="minorHAnsi"/>
          <w:noProof/>
          <w:lang w:val="nl-NL"/>
        </w:rPr>
        <w:t>* (1/EERbase - 1/</w:t>
      </w:r>
      <w:r w:rsidRPr="00FD1AF1">
        <w:rPr>
          <w:rFonts w:cstheme="minorHAnsi"/>
        </w:rPr>
        <w:t>EER</w:t>
      </w:r>
      <w:r w:rsidRPr="00FD1AF1">
        <w:rPr>
          <w:rFonts w:cstheme="minorHAnsi"/>
          <w:vertAlign w:val="subscript"/>
        </w:rPr>
        <w:t>FL</w:t>
      </w:r>
      <w:r w:rsidRPr="00FD1AF1">
        <w:rPr>
          <w:rFonts w:cstheme="minorHAnsi"/>
          <w:noProof/>
          <w:lang w:val="nl-NL"/>
        </w:rPr>
        <w:t>))/1000) * CF</w:t>
      </w:r>
    </w:p>
    <w:p w14:paraId="3F1126FD" w14:textId="77777777" w:rsidR="00E779E9" w:rsidRPr="00FD1AF1" w:rsidRDefault="00E779E9" w:rsidP="00E779E9">
      <w:pPr>
        <w:rPr>
          <w:rFonts w:cstheme="minorHAnsi"/>
          <w:noProof/>
          <w:lang w:val="nl-NL"/>
        </w:rPr>
      </w:pPr>
      <w:r w:rsidRPr="00FD1AF1">
        <w:rPr>
          <w:rFonts w:cstheme="minorHAnsi"/>
          <w:noProof/>
          <w:lang w:val="nl-NL"/>
        </w:rPr>
        <w:t>Where:</w:t>
      </w:r>
    </w:p>
    <w:p w14:paraId="10119EDD" w14:textId="77777777" w:rsidR="00E779E9" w:rsidRPr="00FD1AF1" w:rsidRDefault="00E779E9" w:rsidP="00E779E9">
      <w:pPr>
        <w:ind w:firstLine="720"/>
        <w:rPr>
          <w:rFonts w:cstheme="minorHAnsi"/>
          <w:noProof/>
        </w:rPr>
      </w:pPr>
      <w:r w:rsidRPr="00FD1AF1">
        <w:rPr>
          <w:rFonts w:cstheme="minorHAnsi"/>
          <w:noProof/>
        </w:rPr>
        <w:t>EERbase</w:t>
      </w:r>
      <w:r w:rsidRPr="00FD1AF1">
        <w:rPr>
          <w:rFonts w:cstheme="minorHAnsi"/>
          <w:noProof/>
        </w:rPr>
        <w:tab/>
      </w:r>
      <w:r w:rsidRPr="00FD1AF1">
        <w:rPr>
          <w:rFonts w:cstheme="minorHAnsi"/>
          <w:noProof/>
        </w:rPr>
        <w:tab/>
        <w:t xml:space="preserve">= EER Efficiency of new replacement unit </w:t>
      </w:r>
    </w:p>
    <w:tbl>
      <w:tblPr>
        <w:tblStyle w:val="TableGrid"/>
        <w:tblW w:w="0" w:type="auto"/>
        <w:jc w:val="center"/>
        <w:tblLook w:val="04A0" w:firstRow="1" w:lastRow="0" w:firstColumn="1" w:lastColumn="0" w:noHBand="0" w:noVBand="1"/>
      </w:tblPr>
      <w:tblGrid>
        <w:gridCol w:w="3262"/>
        <w:gridCol w:w="2327"/>
      </w:tblGrid>
      <w:tr w:rsidR="00E779E9" w:rsidRPr="00FD1AF1" w14:paraId="42CDE7D6" w14:textId="77777777" w:rsidTr="00C04E8D">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0F084DCB" w14:textId="77777777" w:rsidR="00E779E9" w:rsidRPr="00FD1AF1" w:rsidRDefault="00E779E9" w:rsidP="00C04E8D">
            <w:pPr>
              <w:rPr>
                <w:rFonts w:cs="Arial"/>
                <w:b/>
                <w:noProof/>
                <w:color w:val="FFFFFF" w:themeColor="background1"/>
                <w:lang w:val="en"/>
              </w:rPr>
            </w:pPr>
            <w:r w:rsidRPr="00FD1AF1">
              <w:rPr>
                <w:rFonts w:ascii="Calibri" w:hAnsi="Calibri" w:cs="Arial"/>
                <w:b/>
                <w:noProof/>
                <w:color w:val="FFFFFF" w:themeColor="background1"/>
                <w:szCs w:val="18"/>
                <w:lang w:val="en"/>
              </w:rPr>
              <w:t>Existing Cooling System</w:t>
            </w:r>
          </w:p>
        </w:tc>
        <w:tc>
          <w:tcPr>
            <w:tcW w:w="232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C9D1F7D" w14:textId="77777777" w:rsidR="00E779E9" w:rsidRPr="00FD1AF1" w:rsidRDefault="00E779E9">
            <w:pPr>
              <w:jc w:val="center"/>
              <w:rPr>
                <w:rFonts w:asciiTheme="minorHAnsi" w:eastAsiaTheme="minorHAnsi" w:hAnsiTheme="minorHAnsi" w:cs="Arial"/>
                <w:b/>
                <w:noProof/>
                <w:color w:val="FFFFFF" w:themeColor="background1"/>
                <w:sz w:val="22"/>
                <w:szCs w:val="22"/>
                <w:lang w:val="en"/>
              </w:rPr>
              <w:pPrChange w:id="4464" w:author="Samuel Dent" w:date="2015-10-08T10:01:00Z">
                <w:pPr>
                  <w:spacing w:line="276" w:lineRule="auto"/>
                </w:pPr>
              </w:pPrChange>
            </w:pPr>
            <w:r w:rsidRPr="00FD1AF1">
              <w:rPr>
                <w:rFonts w:ascii="Calibri" w:hAnsi="Calibri" w:cs="Arial"/>
                <w:b/>
                <w:noProof/>
                <w:color w:val="FFFFFF" w:themeColor="background1"/>
                <w:szCs w:val="18"/>
                <w:lang w:val="en"/>
              </w:rPr>
              <w:t>EER_base</w:t>
            </w:r>
          </w:p>
        </w:tc>
      </w:tr>
      <w:tr w:rsidR="00E779E9" w:rsidRPr="00FD1AF1" w14:paraId="5FE59F19" w14:textId="77777777" w:rsidTr="00C04E8D">
        <w:trPr>
          <w:jc w:val="center"/>
        </w:trPr>
        <w:tc>
          <w:tcPr>
            <w:tcW w:w="3262" w:type="dxa"/>
            <w:tcBorders>
              <w:top w:val="single" w:sz="4" w:space="0" w:color="auto"/>
              <w:left w:val="single" w:sz="4" w:space="0" w:color="auto"/>
              <w:bottom w:val="single" w:sz="4" w:space="0" w:color="auto"/>
              <w:right w:val="single" w:sz="4" w:space="0" w:color="auto"/>
            </w:tcBorders>
            <w:hideMark/>
          </w:tcPr>
          <w:p w14:paraId="7043C605" w14:textId="77777777" w:rsidR="00E779E9" w:rsidRPr="00FD1AF1" w:rsidRDefault="00E779E9" w:rsidP="00C04E8D">
            <w:pPr>
              <w:rPr>
                <w:rFonts w:cs="Arial"/>
                <w:noProof/>
                <w:lang w:val="en"/>
              </w:rPr>
            </w:pPr>
            <w:r w:rsidRPr="00FD1AF1">
              <w:rPr>
                <w:rFonts w:ascii="Calibri" w:hAnsi="Calibri" w:cs="Arial"/>
                <w:noProof/>
                <w:szCs w:val="18"/>
                <w:lang w:val="en"/>
              </w:rPr>
              <w:t>Air Source Heat Pump</w:t>
            </w:r>
          </w:p>
        </w:tc>
        <w:tc>
          <w:tcPr>
            <w:tcW w:w="2327" w:type="dxa"/>
            <w:tcBorders>
              <w:top w:val="single" w:sz="4" w:space="0" w:color="auto"/>
              <w:left w:val="single" w:sz="4" w:space="0" w:color="auto"/>
              <w:bottom w:val="single" w:sz="4" w:space="0" w:color="auto"/>
              <w:right w:val="single" w:sz="4" w:space="0" w:color="auto"/>
            </w:tcBorders>
            <w:hideMark/>
          </w:tcPr>
          <w:p w14:paraId="7310A061" w14:textId="77777777" w:rsidR="00E779E9" w:rsidRPr="00FD1AF1" w:rsidRDefault="00E779E9">
            <w:pPr>
              <w:jc w:val="center"/>
              <w:rPr>
                <w:rFonts w:asciiTheme="minorHAnsi" w:eastAsiaTheme="minorHAnsi" w:hAnsiTheme="minorHAnsi" w:cs="Arial"/>
                <w:noProof/>
                <w:sz w:val="22"/>
                <w:szCs w:val="16"/>
                <w:lang w:val="en"/>
              </w:rPr>
              <w:pPrChange w:id="4465" w:author="Samuel Dent" w:date="2015-10-08T10:01:00Z">
                <w:pPr>
                  <w:spacing w:line="276" w:lineRule="auto"/>
                </w:pPr>
              </w:pPrChange>
            </w:pPr>
            <w:r w:rsidRPr="00FD1AF1">
              <w:rPr>
                <w:rFonts w:ascii="Calibri" w:hAnsi="Calibri" w:cs="Arial"/>
                <w:noProof/>
                <w:szCs w:val="18"/>
                <w:lang w:val="en"/>
              </w:rPr>
              <w:t>11.8</w:t>
            </w:r>
            <w:r w:rsidRPr="00FD1AF1">
              <w:rPr>
                <w:rFonts w:eastAsiaTheme="minorEastAsia"/>
                <w:noProof/>
                <w:szCs w:val="18"/>
                <w:vertAlign w:val="superscript"/>
                <w:lang w:val="nl-NL"/>
              </w:rPr>
              <w:footnoteReference w:id="335"/>
            </w:r>
          </w:p>
        </w:tc>
      </w:tr>
      <w:tr w:rsidR="00E779E9" w:rsidRPr="00FD1AF1" w14:paraId="3D5000B7" w14:textId="77777777" w:rsidTr="00C04E8D">
        <w:trPr>
          <w:jc w:val="center"/>
        </w:trPr>
        <w:tc>
          <w:tcPr>
            <w:tcW w:w="3262" w:type="dxa"/>
            <w:tcBorders>
              <w:top w:val="single" w:sz="4" w:space="0" w:color="auto"/>
              <w:left w:val="single" w:sz="4" w:space="0" w:color="auto"/>
              <w:bottom w:val="single" w:sz="4" w:space="0" w:color="auto"/>
              <w:right w:val="single" w:sz="4" w:space="0" w:color="auto"/>
            </w:tcBorders>
          </w:tcPr>
          <w:p w14:paraId="071577A6" w14:textId="77777777" w:rsidR="00E779E9" w:rsidRPr="00FD1AF1" w:rsidRDefault="00E779E9" w:rsidP="00C04E8D">
            <w:pPr>
              <w:rPr>
                <w:rFonts w:cs="Arial"/>
                <w:noProof/>
                <w:szCs w:val="16"/>
                <w:lang w:val="en"/>
              </w:rPr>
            </w:pPr>
            <w:r w:rsidRPr="00FD1AF1">
              <w:rPr>
                <w:rFonts w:ascii="Calibri" w:hAnsi="Calibri" w:cs="Arial"/>
                <w:noProof/>
                <w:szCs w:val="18"/>
                <w:lang w:val="en"/>
              </w:rPr>
              <w:t>Central AC</w:t>
            </w:r>
          </w:p>
        </w:tc>
        <w:tc>
          <w:tcPr>
            <w:tcW w:w="2327" w:type="dxa"/>
            <w:tcBorders>
              <w:top w:val="single" w:sz="4" w:space="0" w:color="auto"/>
              <w:left w:val="single" w:sz="4" w:space="0" w:color="auto"/>
              <w:bottom w:val="single" w:sz="4" w:space="0" w:color="auto"/>
              <w:right w:val="single" w:sz="4" w:space="0" w:color="auto"/>
            </w:tcBorders>
          </w:tcPr>
          <w:p w14:paraId="5D9BCE8E" w14:textId="77777777" w:rsidR="00E779E9" w:rsidRPr="00FD1AF1" w:rsidRDefault="00E779E9">
            <w:pPr>
              <w:jc w:val="center"/>
              <w:rPr>
                <w:rFonts w:asciiTheme="minorHAnsi" w:eastAsiaTheme="minorHAnsi" w:hAnsiTheme="minorHAnsi" w:cs="Arial"/>
                <w:noProof/>
                <w:sz w:val="22"/>
                <w:szCs w:val="16"/>
                <w:lang w:val="en"/>
              </w:rPr>
              <w:pPrChange w:id="4466" w:author="Samuel Dent" w:date="2015-10-08T10:01:00Z">
                <w:pPr>
                  <w:spacing w:line="276" w:lineRule="auto"/>
                </w:pPr>
              </w:pPrChange>
            </w:pPr>
            <w:r w:rsidRPr="00FD1AF1">
              <w:rPr>
                <w:rFonts w:ascii="Calibri" w:hAnsi="Calibri" w:cs="Arial"/>
                <w:noProof/>
                <w:szCs w:val="18"/>
                <w:lang w:val="en"/>
              </w:rPr>
              <w:t xml:space="preserve">11 </w:t>
            </w:r>
            <w:r w:rsidRPr="00FD1AF1">
              <w:rPr>
                <w:rFonts w:eastAsia="Calibri"/>
                <w:noProof/>
                <w:szCs w:val="18"/>
                <w:vertAlign w:val="superscript"/>
                <w:lang w:val="en"/>
              </w:rPr>
              <w:footnoteReference w:id="336"/>
            </w:r>
          </w:p>
        </w:tc>
      </w:tr>
      <w:tr w:rsidR="00E779E9" w:rsidRPr="00FD1AF1" w14:paraId="25D811E0" w14:textId="77777777" w:rsidTr="00C04E8D">
        <w:trPr>
          <w:jc w:val="center"/>
        </w:trPr>
        <w:tc>
          <w:tcPr>
            <w:tcW w:w="3262" w:type="dxa"/>
            <w:tcBorders>
              <w:top w:val="single" w:sz="4" w:space="0" w:color="auto"/>
              <w:left w:val="single" w:sz="4" w:space="0" w:color="auto"/>
              <w:bottom w:val="single" w:sz="4" w:space="0" w:color="auto"/>
              <w:right w:val="single" w:sz="4" w:space="0" w:color="auto"/>
            </w:tcBorders>
            <w:hideMark/>
          </w:tcPr>
          <w:p w14:paraId="4138523C" w14:textId="77777777" w:rsidR="00E779E9" w:rsidRPr="00FD1AF1" w:rsidRDefault="00E779E9" w:rsidP="00C04E8D">
            <w:pPr>
              <w:rPr>
                <w:rFonts w:cs="Arial"/>
                <w:noProof/>
                <w:szCs w:val="16"/>
                <w:lang w:val="en"/>
              </w:rPr>
            </w:pPr>
            <w:r w:rsidRPr="00FD1AF1">
              <w:rPr>
                <w:rFonts w:ascii="Calibri" w:hAnsi="Calibri" w:cs="Arial"/>
                <w:noProof/>
                <w:szCs w:val="18"/>
                <w:lang w:val="en"/>
              </w:rPr>
              <w:t>No central cooling</w:t>
            </w:r>
          </w:p>
        </w:tc>
        <w:tc>
          <w:tcPr>
            <w:tcW w:w="2327" w:type="dxa"/>
            <w:tcBorders>
              <w:top w:val="single" w:sz="4" w:space="0" w:color="auto"/>
              <w:left w:val="single" w:sz="4" w:space="0" w:color="auto"/>
              <w:bottom w:val="single" w:sz="4" w:space="0" w:color="auto"/>
              <w:right w:val="single" w:sz="4" w:space="0" w:color="auto"/>
            </w:tcBorders>
            <w:hideMark/>
          </w:tcPr>
          <w:p w14:paraId="28B794E6" w14:textId="77777777" w:rsidR="00E779E9" w:rsidRPr="00FD1AF1" w:rsidRDefault="00E779E9">
            <w:pPr>
              <w:jc w:val="center"/>
              <w:rPr>
                <w:rFonts w:asciiTheme="minorHAnsi" w:eastAsiaTheme="minorHAnsi" w:hAnsiTheme="minorHAnsi" w:cs="Arial"/>
                <w:noProof/>
                <w:sz w:val="22"/>
                <w:szCs w:val="16"/>
                <w:lang w:val="en"/>
              </w:rPr>
              <w:pPrChange w:id="4467" w:author="Samuel Dent" w:date="2015-10-08T10:01:00Z">
                <w:pPr>
                  <w:spacing w:line="276" w:lineRule="auto"/>
                </w:pPr>
              </w:pPrChange>
            </w:pPr>
            <w:r w:rsidRPr="00FD1AF1">
              <w:rPr>
                <w:rFonts w:ascii="Calibri" w:hAnsi="Calibri" w:cs="Arial"/>
                <w:noProof/>
                <w:szCs w:val="18"/>
                <w:lang w:val="en"/>
              </w:rPr>
              <w:t>11</w:t>
            </w:r>
            <w:r w:rsidRPr="00FD1AF1">
              <w:rPr>
                <w:noProof/>
                <w:szCs w:val="18"/>
                <w:vertAlign w:val="superscript"/>
                <w:lang w:val="en"/>
              </w:rPr>
              <w:footnoteReference w:id="337"/>
            </w:r>
          </w:p>
        </w:tc>
      </w:tr>
    </w:tbl>
    <w:p w14:paraId="6D327B70" w14:textId="77777777" w:rsidR="00E779E9" w:rsidRPr="00FD1AF1" w:rsidRDefault="00E779E9" w:rsidP="00E779E9">
      <w:pPr>
        <w:ind w:left="2160" w:firstLine="720"/>
        <w:rPr>
          <w:rFonts w:cstheme="minorHAnsi"/>
          <w:noProof/>
        </w:rPr>
      </w:pPr>
    </w:p>
    <w:p w14:paraId="44B67950" w14:textId="77777777" w:rsidR="00E779E9" w:rsidRPr="00FD1AF1" w:rsidRDefault="00E779E9" w:rsidP="00E779E9">
      <w:pPr>
        <w:ind w:firstLine="720"/>
        <w:rPr>
          <w:rFonts w:cstheme="minorHAnsi"/>
          <w:noProof/>
          <w:lang w:val="nl-NL"/>
        </w:rPr>
      </w:pPr>
      <w:r w:rsidRPr="00FD1AF1">
        <w:rPr>
          <w:rFonts w:cstheme="minorHAnsi"/>
          <w:noProof/>
        </w:rPr>
        <w:t xml:space="preserve">EERexist </w:t>
      </w:r>
      <w:r w:rsidRPr="00FD1AF1">
        <w:rPr>
          <w:rFonts w:cstheme="minorHAnsi"/>
          <w:noProof/>
        </w:rPr>
        <w:tab/>
      </w:r>
      <w:r w:rsidRPr="00FD1AF1">
        <w:rPr>
          <w:rFonts w:cstheme="minorHAnsi"/>
          <w:noProof/>
          <w:lang w:val="nl-NL"/>
        </w:rPr>
        <w:t>= Energy Efficiency Ratio of existing cooling unit (kBtu/hr / kW)</w:t>
      </w:r>
    </w:p>
    <w:p w14:paraId="2758D532" w14:textId="77777777" w:rsidR="00E779E9" w:rsidRPr="00FD1AF1" w:rsidRDefault="00E779E9" w:rsidP="00E779E9">
      <w:pPr>
        <w:ind w:left="2160"/>
        <w:rPr>
          <w:rFonts w:cstheme="minorHAnsi"/>
          <w:noProof/>
        </w:rPr>
      </w:pPr>
      <w:r w:rsidRPr="00FD1AF1">
        <w:rPr>
          <w:rFonts w:cstheme="minorHAnsi"/>
          <w:noProof/>
        </w:rPr>
        <w:t>= Use actual EER rating where it is possible to measure or reasonably estimate. If EER unknown but SEER available convert using the equation:</w:t>
      </w:r>
    </w:p>
    <w:p w14:paraId="15F79E8E" w14:textId="77777777" w:rsidR="00E779E9" w:rsidRPr="00FD1AF1" w:rsidRDefault="00E779E9" w:rsidP="00E779E9">
      <w:pPr>
        <w:ind w:left="2160"/>
      </w:pPr>
      <w:r w:rsidRPr="00FD1AF1">
        <w:t>EERexist = (-0.02 * SEERexist</w:t>
      </w:r>
      <w:r w:rsidRPr="00FD1AF1">
        <w:rPr>
          <w:vertAlign w:val="superscript"/>
        </w:rPr>
        <w:t>2</w:t>
      </w:r>
      <w:r w:rsidRPr="00FD1AF1">
        <w:t xml:space="preserve">) + (1.12 * SEERexist)  </w:t>
      </w:r>
      <w:r w:rsidRPr="00FD1AF1">
        <w:rPr>
          <w:rFonts w:ascii="Arial" w:hAnsi="Arial"/>
          <w:vertAlign w:val="superscript"/>
        </w:rPr>
        <w:footnoteReference w:id="338"/>
      </w:r>
      <w:r w:rsidRPr="00FD1AF1">
        <w:t xml:space="preserve"> </w:t>
      </w:r>
    </w:p>
    <w:p w14:paraId="578A7AB0" w14:textId="77777777" w:rsidR="00E779E9" w:rsidRPr="00FD1AF1" w:rsidRDefault="00E779E9" w:rsidP="00E779E9">
      <w:pPr>
        <w:ind w:left="2160"/>
        <w:rPr>
          <w:rFonts w:cstheme="minorHAnsi"/>
          <w:noProof/>
        </w:rPr>
      </w:pPr>
      <w:r w:rsidRPr="00FD1AF1">
        <w:t>If SEER rating unavailable use:</w:t>
      </w:r>
    </w:p>
    <w:tbl>
      <w:tblPr>
        <w:tblStyle w:val="TableGrid"/>
        <w:tblW w:w="0" w:type="auto"/>
        <w:jc w:val="center"/>
        <w:tblLook w:val="04A0" w:firstRow="1" w:lastRow="0" w:firstColumn="1" w:lastColumn="0" w:noHBand="0" w:noVBand="1"/>
      </w:tblPr>
      <w:tblGrid>
        <w:gridCol w:w="3262"/>
        <w:gridCol w:w="2327"/>
      </w:tblGrid>
      <w:tr w:rsidR="00E779E9" w:rsidRPr="00FD1AF1" w14:paraId="4FD8C655" w14:textId="77777777" w:rsidTr="00C04E8D">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76918840" w14:textId="77777777" w:rsidR="00E779E9" w:rsidRPr="00FD1AF1" w:rsidRDefault="00E779E9" w:rsidP="00C04E8D">
            <w:pPr>
              <w:rPr>
                <w:rFonts w:cs="Arial"/>
                <w:b/>
                <w:noProof/>
                <w:color w:val="FFFFFF" w:themeColor="background1"/>
                <w:szCs w:val="16"/>
                <w:lang w:val="en"/>
              </w:rPr>
            </w:pPr>
            <w:r w:rsidRPr="00FD1AF1">
              <w:rPr>
                <w:rFonts w:ascii="Calibri" w:hAnsi="Calibri" w:cs="Arial"/>
                <w:b/>
                <w:noProof/>
                <w:color w:val="FFFFFF" w:themeColor="background1"/>
                <w:szCs w:val="18"/>
                <w:lang w:val="en"/>
              </w:rPr>
              <w:t>Existing Cooling System</w:t>
            </w:r>
          </w:p>
        </w:tc>
        <w:tc>
          <w:tcPr>
            <w:tcW w:w="232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825090B" w14:textId="77777777" w:rsidR="00E779E9" w:rsidRPr="00FD1AF1" w:rsidRDefault="00E779E9">
            <w:pPr>
              <w:jc w:val="center"/>
              <w:rPr>
                <w:rFonts w:asciiTheme="minorHAnsi" w:eastAsiaTheme="minorHAnsi" w:hAnsiTheme="minorHAnsi" w:cs="Arial"/>
                <w:b/>
                <w:noProof/>
                <w:color w:val="FFFFFF" w:themeColor="background1"/>
                <w:sz w:val="22"/>
                <w:szCs w:val="22"/>
                <w:lang w:val="en"/>
              </w:rPr>
              <w:pPrChange w:id="4468" w:author="Samuel Dent" w:date="2015-10-08T10:01:00Z">
                <w:pPr>
                  <w:spacing w:line="276" w:lineRule="auto"/>
                </w:pPr>
              </w:pPrChange>
            </w:pPr>
            <w:r w:rsidRPr="00FD1AF1">
              <w:rPr>
                <w:rFonts w:ascii="Calibri" w:hAnsi="Calibri" w:cs="Arial"/>
                <w:b/>
                <w:noProof/>
                <w:color w:val="FFFFFF" w:themeColor="background1"/>
                <w:szCs w:val="18"/>
                <w:lang w:val="en"/>
              </w:rPr>
              <w:t>EER_exist</w:t>
            </w:r>
          </w:p>
        </w:tc>
      </w:tr>
      <w:tr w:rsidR="00E779E9" w:rsidRPr="00FD1AF1" w14:paraId="458887D6" w14:textId="77777777" w:rsidTr="00C04E8D">
        <w:trPr>
          <w:jc w:val="center"/>
        </w:trPr>
        <w:tc>
          <w:tcPr>
            <w:tcW w:w="3262" w:type="dxa"/>
            <w:tcBorders>
              <w:top w:val="single" w:sz="4" w:space="0" w:color="auto"/>
              <w:left w:val="single" w:sz="4" w:space="0" w:color="auto"/>
              <w:bottom w:val="single" w:sz="4" w:space="0" w:color="auto"/>
              <w:right w:val="single" w:sz="4" w:space="0" w:color="auto"/>
            </w:tcBorders>
            <w:hideMark/>
          </w:tcPr>
          <w:p w14:paraId="4A3D94D4" w14:textId="77777777" w:rsidR="00E779E9" w:rsidRPr="00FD1AF1" w:rsidRDefault="00E779E9" w:rsidP="00C04E8D">
            <w:pPr>
              <w:rPr>
                <w:rFonts w:cs="Arial"/>
                <w:noProof/>
                <w:lang w:val="en"/>
              </w:rPr>
            </w:pPr>
            <w:r w:rsidRPr="00FD1AF1">
              <w:rPr>
                <w:rFonts w:ascii="Calibri" w:hAnsi="Calibri" w:cs="Arial"/>
                <w:noProof/>
                <w:szCs w:val="18"/>
                <w:lang w:val="en"/>
              </w:rPr>
              <w:t>Air Source Heat Pump</w:t>
            </w:r>
          </w:p>
        </w:tc>
        <w:tc>
          <w:tcPr>
            <w:tcW w:w="2327" w:type="dxa"/>
            <w:tcBorders>
              <w:top w:val="single" w:sz="4" w:space="0" w:color="auto"/>
              <w:left w:val="single" w:sz="4" w:space="0" w:color="auto"/>
              <w:bottom w:val="single" w:sz="4" w:space="0" w:color="auto"/>
              <w:right w:val="single" w:sz="4" w:space="0" w:color="auto"/>
            </w:tcBorders>
            <w:hideMark/>
          </w:tcPr>
          <w:p w14:paraId="37835CB6" w14:textId="77777777" w:rsidR="00E779E9" w:rsidRPr="00FD1AF1" w:rsidRDefault="00E779E9">
            <w:pPr>
              <w:jc w:val="center"/>
              <w:rPr>
                <w:rFonts w:asciiTheme="minorHAnsi" w:eastAsiaTheme="minorHAnsi" w:hAnsiTheme="minorHAnsi" w:cs="Arial"/>
                <w:noProof/>
                <w:sz w:val="22"/>
                <w:szCs w:val="16"/>
                <w:lang w:val="en"/>
              </w:rPr>
              <w:pPrChange w:id="4469" w:author="Samuel Dent" w:date="2015-10-08T10:01:00Z">
                <w:pPr>
                  <w:spacing w:line="276" w:lineRule="auto"/>
                </w:pPr>
              </w:pPrChange>
            </w:pPr>
            <w:r w:rsidRPr="00FD1AF1">
              <w:rPr>
                <w:rFonts w:ascii="Calibri" w:hAnsi="Calibri" w:cs="Arial"/>
                <w:noProof/>
                <w:szCs w:val="18"/>
                <w:lang w:val="en"/>
              </w:rPr>
              <w:t>8.55</w:t>
            </w:r>
            <w:r w:rsidRPr="00FD1AF1">
              <w:rPr>
                <w:noProof/>
                <w:color w:val="FFFFFF" w:themeColor="background1"/>
                <w:szCs w:val="18"/>
                <w:vertAlign w:val="superscript"/>
                <w:lang w:val="en"/>
              </w:rPr>
              <w:footnoteReference w:id="339"/>
            </w:r>
          </w:p>
        </w:tc>
      </w:tr>
      <w:tr w:rsidR="00E779E9" w:rsidRPr="00FD1AF1" w14:paraId="00B9243D" w14:textId="77777777" w:rsidTr="00C04E8D">
        <w:trPr>
          <w:jc w:val="center"/>
        </w:trPr>
        <w:tc>
          <w:tcPr>
            <w:tcW w:w="3262" w:type="dxa"/>
            <w:tcBorders>
              <w:top w:val="single" w:sz="4" w:space="0" w:color="auto"/>
              <w:left w:val="single" w:sz="4" w:space="0" w:color="auto"/>
              <w:bottom w:val="single" w:sz="4" w:space="0" w:color="auto"/>
              <w:right w:val="single" w:sz="4" w:space="0" w:color="auto"/>
            </w:tcBorders>
            <w:hideMark/>
          </w:tcPr>
          <w:p w14:paraId="21CFEECA" w14:textId="77777777" w:rsidR="00E779E9" w:rsidRPr="00FD1AF1" w:rsidRDefault="00E779E9" w:rsidP="00C04E8D">
            <w:pPr>
              <w:rPr>
                <w:rFonts w:cs="Arial"/>
                <w:noProof/>
                <w:szCs w:val="16"/>
                <w:lang w:val="en"/>
              </w:rPr>
            </w:pPr>
            <w:r w:rsidRPr="00FD1AF1">
              <w:rPr>
                <w:rFonts w:ascii="Calibri" w:hAnsi="Calibri" w:cs="Arial"/>
                <w:noProof/>
                <w:szCs w:val="18"/>
                <w:lang w:val="en"/>
              </w:rPr>
              <w:t>Central AC</w:t>
            </w:r>
          </w:p>
        </w:tc>
        <w:tc>
          <w:tcPr>
            <w:tcW w:w="2327" w:type="dxa"/>
            <w:tcBorders>
              <w:top w:val="single" w:sz="4" w:space="0" w:color="auto"/>
              <w:left w:val="single" w:sz="4" w:space="0" w:color="auto"/>
              <w:bottom w:val="single" w:sz="4" w:space="0" w:color="auto"/>
              <w:right w:val="single" w:sz="4" w:space="0" w:color="auto"/>
            </w:tcBorders>
            <w:hideMark/>
          </w:tcPr>
          <w:p w14:paraId="41089140" w14:textId="77777777" w:rsidR="00E779E9" w:rsidRPr="00FD1AF1" w:rsidRDefault="00E779E9">
            <w:pPr>
              <w:jc w:val="center"/>
              <w:rPr>
                <w:rFonts w:asciiTheme="minorHAnsi" w:eastAsiaTheme="minorHAnsi" w:hAnsiTheme="minorHAnsi" w:cs="Arial"/>
                <w:noProof/>
                <w:sz w:val="22"/>
                <w:szCs w:val="16"/>
                <w:lang w:val="en"/>
              </w:rPr>
              <w:pPrChange w:id="4470" w:author="Samuel Dent" w:date="2015-10-08T10:01:00Z">
                <w:pPr>
                  <w:spacing w:line="276" w:lineRule="auto"/>
                </w:pPr>
              </w:pPrChange>
            </w:pPr>
            <w:r w:rsidRPr="00FD1AF1">
              <w:rPr>
                <w:rFonts w:ascii="Calibri" w:hAnsi="Calibri" w:cs="Arial"/>
                <w:noProof/>
                <w:szCs w:val="18"/>
                <w:lang w:val="en"/>
              </w:rPr>
              <w:t>8.15</w:t>
            </w:r>
            <w:r w:rsidRPr="00FD1AF1">
              <w:rPr>
                <w:rFonts w:ascii="Arial" w:hAnsi="Arial"/>
                <w:noProof/>
                <w:szCs w:val="18"/>
                <w:vertAlign w:val="superscript"/>
                <w:lang w:val="en"/>
              </w:rPr>
              <w:footnoteReference w:id="340"/>
            </w:r>
          </w:p>
        </w:tc>
      </w:tr>
      <w:tr w:rsidR="00E779E9" w:rsidRPr="00FD1AF1" w14:paraId="68B38623" w14:textId="77777777" w:rsidTr="00C04E8D">
        <w:trPr>
          <w:jc w:val="center"/>
        </w:trPr>
        <w:tc>
          <w:tcPr>
            <w:tcW w:w="3262" w:type="dxa"/>
            <w:tcBorders>
              <w:top w:val="single" w:sz="4" w:space="0" w:color="auto"/>
              <w:left w:val="single" w:sz="4" w:space="0" w:color="auto"/>
              <w:bottom w:val="single" w:sz="4" w:space="0" w:color="auto"/>
              <w:right w:val="single" w:sz="4" w:space="0" w:color="auto"/>
            </w:tcBorders>
            <w:hideMark/>
          </w:tcPr>
          <w:p w14:paraId="59AFDF6C" w14:textId="77777777" w:rsidR="00E779E9" w:rsidRPr="00FD1AF1" w:rsidRDefault="00E779E9" w:rsidP="00C04E8D">
            <w:pPr>
              <w:rPr>
                <w:rFonts w:cs="Arial"/>
                <w:noProof/>
                <w:szCs w:val="16"/>
                <w:lang w:val="en"/>
              </w:rPr>
            </w:pPr>
            <w:r w:rsidRPr="00FD1AF1">
              <w:rPr>
                <w:rFonts w:ascii="Calibri" w:hAnsi="Calibri" w:cs="Arial"/>
                <w:noProof/>
                <w:szCs w:val="18"/>
                <w:lang w:val="en"/>
              </w:rPr>
              <w:t>No central cooling</w:t>
            </w:r>
          </w:p>
        </w:tc>
        <w:tc>
          <w:tcPr>
            <w:tcW w:w="2327" w:type="dxa"/>
            <w:tcBorders>
              <w:top w:val="single" w:sz="4" w:space="0" w:color="auto"/>
              <w:left w:val="single" w:sz="4" w:space="0" w:color="auto"/>
              <w:bottom w:val="single" w:sz="4" w:space="0" w:color="auto"/>
              <w:right w:val="single" w:sz="4" w:space="0" w:color="auto"/>
            </w:tcBorders>
            <w:hideMark/>
          </w:tcPr>
          <w:p w14:paraId="4B1B12F8" w14:textId="77777777" w:rsidR="00E779E9" w:rsidRPr="00FD1AF1" w:rsidRDefault="00E779E9">
            <w:pPr>
              <w:jc w:val="center"/>
              <w:rPr>
                <w:rFonts w:asciiTheme="minorHAnsi" w:eastAsiaTheme="minorHAnsi" w:hAnsiTheme="minorHAnsi" w:cs="Arial"/>
                <w:noProof/>
                <w:sz w:val="22"/>
                <w:szCs w:val="16"/>
                <w:lang w:val="en"/>
              </w:rPr>
              <w:pPrChange w:id="4471" w:author="Samuel Dent" w:date="2015-10-08T10:01:00Z">
                <w:pPr>
                  <w:spacing w:line="276" w:lineRule="auto"/>
                </w:pPr>
              </w:pPrChange>
            </w:pPr>
            <w:r w:rsidRPr="00FD1AF1">
              <w:rPr>
                <w:rFonts w:ascii="Calibri" w:hAnsi="Calibri" w:cs="Arial"/>
                <w:noProof/>
                <w:szCs w:val="18"/>
                <w:lang w:val="en"/>
              </w:rPr>
              <w:t xml:space="preserve">11 </w:t>
            </w:r>
            <w:r w:rsidRPr="00FD1AF1">
              <w:rPr>
                <w:rFonts w:ascii="Arial" w:hAnsi="Arial"/>
                <w:noProof/>
                <w:szCs w:val="18"/>
                <w:vertAlign w:val="superscript"/>
                <w:lang w:val="en"/>
              </w:rPr>
              <w:footnoteReference w:id="341"/>
            </w:r>
          </w:p>
        </w:tc>
      </w:tr>
    </w:tbl>
    <w:p w14:paraId="4A2DE8F2" w14:textId="77777777" w:rsidR="00E779E9" w:rsidRPr="00FD1AF1" w:rsidRDefault="00E779E9" w:rsidP="00E779E9">
      <w:pPr>
        <w:ind w:firstLine="720"/>
        <w:rPr>
          <w:rFonts w:cstheme="minorHAnsi"/>
        </w:rPr>
      </w:pPr>
    </w:p>
    <w:p w14:paraId="5E4E6BE5" w14:textId="77777777" w:rsidR="00E779E9" w:rsidRPr="00FD1AF1" w:rsidRDefault="00E779E9" w:rsidP="00E779E9">
      <w:pPr>
        <w:ind w:firstLine="720"/>
        <w:rPr>
          <w:rFonts w:cstheme="minorHAnsi"/>
          <w:noProof/>
        </w:rPr>
      </w:pPr>
      <w:r w:rsidRPr="00FD1AF1">
        <w:rPr>
          <w:rFonts w:cstheme="minorHAnsi"/>
        </w:rPr>
        <w:t>EER</w:t>
      </w:r>
      <w:r w:rsidRPr="00FD1AF1">
        <w:rPr>
          <w:rFonts w:cstheme="minorHAnsi"/>
          <w:vertAlign w:val="subscript"/>
        </w:rPr>
        <w:t>FL</w:t>
      </w:r>
      <w:r w:rsidRPr="00FD1AF1">
        <w:rPr>
          <w:rFonts w:cstheme="minorHAnsi"/>
          <w:noProof/>
        </w:rPr>
        <w:tab/>
      </w:r>
      <w:r w:rsidRPr="00FD1AF1">
        <w:rPr>
          <w:rFonts w:cstheme="minorHAnsi"/>
          <w:noProof/>
        </w:rPr>
        <w:tab/>
        <w:t xml:space="preserve">= Full Load EER Efficiency of ENERGY STAR GSHP unit </w:t>
      </w:r>
      <w:r w:rsidRPr="00FD1AF1">
        <w:rPr>
          <w:rFonts w:ascii="Arial" w:hAnsi="Arial"/>
          <w:noProof/>
          <w:vertAlign w:val="superscript"/>
        </w:rPr>
        <w:footnoteReference w:id="342"/>
      </w:r>
    </w:p>
    <w:p w14:paraId="018E242F" w14:textId="77777777" w:rsidR="00E779E9" w:rsidRPr="00FD1AF1" w:rsidRDefault="00E779E9" w:rsidP="00E779E9">
      <w:pPr>
        <w:ind w:left="2160" w:hanging="1440"/>
        <w:rPr>
          <w:rFonts w:cstheme="minorHAnsi"/>
        </w:rPr>
      </w:pPr>
      <w:r w:rsidRPr="00FD1AF1">
        <w:rPr>
          <w:rFonts w:cstheme="minorHAnsi"/>
        </w:rPr>
        <w:t>CF</w:t>
      </w:r>
      <w:r w:rsidRPr="00FD1AF1">
        <w:rPr>
          <w:rFonts w:cstheme="minorHAnsi"/>
          <w:vertAlign w:val="subscript"/>
        </w:rPr>
        <w:t>SSP</w:t>
      </w:r>
      <w:r w:rsidRPr="00FD1AF1">
        <w:rPr>
          <w:rFonts w:cstheme="minorHAnsi"/>
        </w:rPr>
        <w:t xml:space="preserve">  </w:t>
      </w:r>
      <w:r w:rsidRPr="00FD1AF1">
        <w:rPr>
          <w:rFonts w:cstheme="minorHAnsi"/>
        </w:rPr>
        <w:tab/>
        <w:t>= Summer System Peak Coincidence Factor for Central A/C (during system peak hour)</w:t>
      </w:r>
    </w:p>
    <w:p w14:paraId="450ED972" w14:textId="77777777" w:rsidR="00E779E9" w:rsidRPr="00FD1AF1" w:rsidRDefault="00E779E9" w:rsidP="00E779E9">
      <w:pPr>
        <w:ind w:left="720" w:firstLine="720"/>
        <w:rPr>
          <w:rFonts w:cstheme="minorHAnsi"/>
        </w:rPr>
      </w:pPr>
      <w:r w:rsidRPr="00FD1AF1">
        <w:rPr>
          <w:rFonts w:cstheme="minorHAnsi"/>
        </w:rPr>
        <w:tab/>
        <w:t>= 72%%</w:t>
      </w:r>
      <w:r w:rsidRPr="00FD1AF1">
        <w:rPr>
          <w:rFonts w:ascii="Arial" w:eastAsiaTheme="minorEastAsia" w:hAnsi="Arial"/>
          <w:vertAlign w:val="superscript"/>
        </w:rPr>
        <w:footnoteReference w:id="343"/>
      </w:r>
    </w:p>
    <w:p w14:paraId="65B8B0FF" w14:textId="77777777" w:rsidR="00E779E9" w:rsidRPr="00FD1AF1" w:rsidRDefault="00E779E9" w:rsidP="00E779E9">
      <w:pPr>
        <w:ind w:left="2160" w:hanging="1440"/>
        <w:rPr>
          <w:rFonts w:cstheme="minorHAnsi"/>
        </w:rPr>
      </w:pPr>
      <w:r w:rsidRPr="00FD1AF1">
        <w:rPr>
          <w:rFonts w:cstheme="minorHAnsi"/>
        </w:rPr>
        <w:lastRenderedPageBreak/>
        <w:t>CF</w:t>
      </w:r>
      <w:r w:rsidRPr="00FD1AF1">
        <w:rPr>
          <w:rFonts w:cstheme="minorHAnsi"/>
          <w:vertAlign w:val="subscript"/>
        </w:rPr>
        <w:t>PJM</w:t>
      </w:r>
      <w:r w:rsidRPr="00FD1AF1">
        <w:rPr>
          <w:rFonts w:cstheme="minorHAnsi"/>
        </w:rPr>
        <w:tab/>
        <w:t>= PJM Summer Peak Coincidence Factor for Central A/C (average during peak period)</w:t>
      </w:r>
    </w:p>
    <w:p w14:paraId="796B0FFC" w14:textId="77777777" w:rsidR="00E779E9" w:rsidRPr="00FD1AF1" w:rsidRDefault="00E779E9" w:rsidP="00E779E9">
      <w:pPr>
        <w:ind w:left="1440" w:firstLine="720"/>
        <w:rPr>
          <w:rFonts w:cstheme="minorHAnsi"/>
        </w:rPr>
      </w:pPr>
      <w:r w:rsidRPr="00FD1AF1">
        <w:rPr>
          <w:rFonts w:cstheme="minorHAnsi"/>
        </w:rPr>
        <w:t>= 46.6%</w:t>
      </w:r>
      <w:r w:rsidRPr="00FD1AF1">
        <w:rPr>
          <w:rFonts w:ascii="Arial" w:hAnsi="Arial"/>
          <w:vertAlign w:val="superscript"/>
        </w:rPr>
        <w:footnoteReference w:id="344"/>
      </w:r>
    </w:p>
    <w:p w14:paraId="1B511F39" w14:textId="77777777" w:rsidR="00E779E9" w:rsidRPr="00FD1AF1" w:rsidRDefault="00E779E9" w:rsidP="00E779E9">
      <w:pPr>
        <w:rPr>
          <w:rFonts w:cstheme="minorHAnsi"/>
        </w:rPr>
      </w:pPr>
      <w:r w:rsidRPr="00FD1AF1">
        <w:rPr>
          <w:noProof/>
        </w:rPr>
        <mc:AlternateContent>
          <mc:Choice Requires="wps">
            <w:drawing>
              <wp:inline distT="0" distB="0" distL="0" distR="0" wp14:anchorId="6D313431" wp14:editId="13AC333D">
                <wp:extent cx="5679440" cy="5467350"/>
                <wp:effectExtent l="0" t="0" r="16510" b="19050"/>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467350"/>
                        </a:xfrm>
                        <a:prstGeom prst="rect">
                          <a:avLst/>
                        </a:prstGeom>
                        <a:solidFill>
                          <a:srgbClr val="FFFFFF"/>
                        </a:solidFill>
                        <a:ln w="9525">
                          <a:solidFill>
                            <a:srgbClr val="000000"/>
                          </a:solidFill>
                          <a:miter lim="800000"/>
                          <a:headEnd/>
                          <a:tailEnd/>
                        </a:ln>
                      </wps:spPr>
                      <wps:txbx>
                        <w:txbxContent>
                          <w:p w14:paraId="1C249700" w14:textId="77777777" w:rsidR="00F60751" w:rsidRPr="00FD1AF1" w:rsidRDefault="00F60751" w:rsidP="00E779E9">
                            <w:pPr>
                              <w:rPr>
                                <w:rFonts w:cstheme="minorHAnsi"/>
                              </w:rPr>
                            </w:pPr>
                            <w:r w:rsidRPr="00FD1AF1">
                              <w:rPr>
                                <w:rFonts w:cstheme="minorHAnsi"/>
                              </w:rPr>
                              <w:t>New Construction or Time of Sale:</w:t>
                            </w:r>
                          </w:p>
                          <w:p w14:paraId="42C1A780" w14:textId="77777777" w:rsidR="00F60751" w:rsidRPr="00FD1AF1" w:rsidRDefault="00F60751" w:rsidP="00E779E9">
                            <w:pPr>
                              <w:rPr>
                                <w:rFonts w:cstheme="minorHAnsi"/>
                              </w:rPr>
                            </w:pPr>
                            <w:r w:rsidRPr="00FD1AF1">
                              <w:rPr>
                                <w:rFonts w:cstheme="minorHAnsi"/>
                              </w:rPr>
                              <w:t>For example, a 3 ton unit with Full Load EER rating of 19:</w:t>
                            </w:r>
                          </w:p>
                          <w:p w14:paraId="1A43C4CD" w14:textId="77777777" w:rsidR="00F60751" w:rsidRPr="00FD1AF1" w:rsidRDefault="00F60751" w:rsidP="00E779E9">
                            <w:pPr>
                              <w:ind w:left="720" w:firstLine="720"/>
                              <w:rPr>
                                <w:rFonts w:cstheme="minorHAnsi"/>
                              </w:rPr>
                            </w:pPr>
                            <w:r w:rsidRPr="00FD1AF1">
                              <w:rPr>
                                <w:rFonts w:cstheme="minorHAnsi"/>
                                <w:noProof/>
                              </w:rPr>
                              <w:t>ΔkW</w:t>
                            </w:r>
                            <w:r w:rsidRPr="00FD1AF1">
                              <w:rPr>
                                <w:rFonts w:cstheme="minorHAnsi"/>
                                <w:noProof/>
                                <w:vertAlign w:val="subscript"/>
                              </w:rPr>
                              <w:t>SSP</w:t>
                            </w:r>
                            <w:r w:rsidRPr="00FD1AF1">
                              <w:rPr>
                                <w:rFonts w:cstheme="minorHAnsi"/>
                              </w:rPr>
                              <w:t xml:space="preserve"> </w:t>
                            </w:r>
                            <w:r w:rsidRPr="00FD1AF1">
                              <w:rPr>
                                <w:rFonts w:cstheme="minorHAnsi"/>
                              </w:rPr>
                              <w:tab/>
                              <w:t>= ((36,000 * (1/11.8 – 1</w:t>
                            </w:r>
                            <w:r w:rsidRPr="00FD1AF1">
                              <w:rPr>
                                <w:rFonts w:cstheme="minorHAnsi"/>
                                <w:noProof/>
                                <w:lang w:val="nl-NL"/>
                              </w:rPr>
                              <w:t>/19))/</w:t>
                            </w:r>
                            <w:r w:rsidRPr="00FD1AF1">
                              <w:rPr>
                                <w:rFonts w:cstheme="minorHAnsi"/>
                              </w:rPr>
                              <w:t>1000) * 0.72</w:t>
                            </w:r>
                          </w:p>
                          <w:p w14:paraId="34E1A425" w14:textId="77777777" w:rsidR="00F60751" w:rsidRPr="00FD1AF1" w:rsidRDefault="00F60751" w:rsidP="00E779E9">
                            <w:pPr>
                              <w:ind w:left="1440" w:firstLine="720"/>
                              <w:rPr>
                                <w:rFonts w:cstheme="minorHAnsi"/>
                              </w:rPr>
                            </w:pPr>
                            <w:r w:rsidRPr="00FD1AF1">
                              <w:rPr>
                                <w:rFonts w:cstheme="minorHAnsi"/>
                              </w:rPr>
                              <w:t>= 0.83 kW</w:t>
                            </w:r>
                          </w:p>
                          <w:p w14:paraId="4F62F7B5" w14:textId="77777777" w:rsidR="00F60751" w:rsidRPr="00FD1AF1" w:rsidRDefault="00F60751" w:rsidP="00E779E9">
                            <w:pPr>
                              <w:ind w:left="720" w:firstLine="720"/>
                              <w:rPr>
                                <w:rFonts w:cstheme="minorHAnsi"/>
                              </w:rPr>
                            </w:pPr>
                            <w:r w:rsidRPr="00FD1AF1">
                              <w:rPr>
                                <w:rFonts w:cstheme="minorHAnsi"/>
                                <w:noProof/>
                              </w:rPr>
                              <w:t>ΔkW</w:t>
                            </w:r>
                            <w:r w:rsidRPr="00FD1AF1">
                              <w:rPr>
                                <w:rFonts w:cstheme="minorHAnsi"/>
                                <w:noProof/>
                                <w:vertAlign w:val="subscript"/>
                              </w:rPr>
                              <w:t>PJM</w:t>
                            </w:r>
                            <w:r w:rsidRPr="00FD1AF1">
                              <w:rPr>
                                <w:rFonts w:cstheme="minorHAnsi"/>
                              </w:rPr>
                              <w:t xml:space="preserve"> </w:t>
                            </w:r>
                            <w:r w:rsidRPr="00FD1AF1">
                              <w:rPr>
                                <w:rFonts w:cstheme="minorHAnsi"/>
                              </w:rPr>
                              <w:tab/>
                              <w:t>= ((36,000 * (1/11 – 1</w:t>
                            </w:r>
                            <w:r w:rsidRPr="00FD1AF1">
                              <w:rPr>
                                <w:rFonts w:cstheme="minorHAnsi"/>
                                <w:noProof/>
                                <w:lang w:val="nl-NL"/>
                              </w:rPr>
                              <w:t>/19))/</w:t>
                            </w:r>
                            <w:r w:rsidRPr="00FD1AF1">
                              <w:rPr>
                                <w:rFonts w:cstheme="minorHAnsi"/>
                              </w:rPr>
                              <w:t>1000) * 0.466</w:t>
                            </w:r>
                          </w:p>
                          <w:p w14:paraId="22C5B38C" w14:textId="77777777" w:rsidR="00F60751" w:rsidRPr="00FD1AF1" w:rsidRDefault="00F60751" w:rsidP="00E779E9">
                            <w:pPr>
                              <w:ind w:left="1440" w:firstLine="720"/>
                              <w:rPr>
                                <w:rFonts w:cstheme="minorHAnsi"/>
                              </w:rPr>
                            </w:pPr>
                            <w:r w:rsidRPr="00FD1AF1">
                              <w:rPr>
                                <w:rFonts w:cstheme="minorHAnsi"/>
                              </w:rPr>
                              <w:t>= 0.54 kW</w:t>
                            </w:r>
                          </w:p>
                          <w:p w14:paraId="1585BEB4" w14:textId="77777777" w:rsidR="00F60751" w:rsidRPr="00FD1AF1" w:rsidRDefault="00F60751" w:rsidP="00E779E9">
                            <w:r w:rsidRPr="00FD1AF1">
                              <w:t>Early Replacement:</w:t>
                            </w:r>
                          </w:p>
                          <w:p w14:paraId="46F1C5C0" w14:textId="77777777" w:rsidR="00F60751" w:rsidRPr="00FD1AF1" w:rsidRDefault="00F60751" w:rsidP="00E779E9">
                            <w:pPr>
                              <w:rPr>
                                <w:rFonts w:cstheme="minorHAnsi"/>
                              </w:rPr>
                            </w:pPr>
                            <w:r w:rsidRPr="00FD1AF1">
                              <w:rPr>
                                <w:rFonts w:cstheme="minorHAnsi"/>
                              </w:rPr>
                              <w:t>For example, a 3 ton Full Load 19 EER replaces an existing working Air Source Heat Pump with unknown efficiency ratings in Marion:</w:t>
                            </w:r>
                          </w:p>
                          <w:p w14:paraId="443C1FBB" w14:textId="77777777" w:rsidR="00F60751" w:rsidRPr="00FD1AF1" w:rsidRDefault="00F60751" w:rsidP="00E779E9">
                            <w:pPr>
                              <w:ind w:left="1440" w:hanging="720"/>
                              <w:rPr>
                                <w:rFonts w:cstheme="minorHAnsi"/>
                                <w:noProof/>
                              </w:rPr>
                            </w:pPr>
                            <w:r w:rsidRPr="00FD1AF1">
                              <w:rPr>
                                <w:rFonts w:cstheme="minorHAnsi"/>
                                <w:noProof/>
                              </w:rPr>
                              <w:t>ΔkW</w:t>
                            </w:r>
                            <w:r w:rsidRPr="00FD1AF1">
                              <w:rPr>
                                <w:rFonts w:cstheme="minorHAnsi"/>
                                <w:vertAlign w:val="subscript"/>
                              </w:rPr>
                              <w:t>SSP</w:t>
                            </w:r>
                            <w:r w:rsidRPr="00FD1AF1">
                              <w:rPr>
                                <w:rFonts w:cstheme="minorHAnsi"/>
                                <w:noProof/>
                              </w:rPr>
                              <w:t xml:space="preserve"> for remaining life of existing unit (1st 8 years):</w:t>
                            </w:r>
                          </w:p>
                          <w:p w14:paraId="519A1FA0" w14:textId="77777777" w:rsidR="00F60751" w:rsidRPr="00FD1AF1" w:rsidRDefault="00F60751" w:rsidP="00E779E9">
                            <w:pPr>
                              <w:ind w:left="720" w:firstLine="720"/>
                              <w:rPr>
                                <w:rFonts w:cstheme="minorHAnsi"/>
                              </w:rPr>
                            </w:pPr>
                            <w:r w:rsidRPr="00FD1AF1">
                              <w:rPr>
                                <w:rFonts w:cstheme="minorHAnsi"/>
                              </w:rPr>
                              <w:t>= ((36,000 * (1/8.55 – 1</w:t>
                            </w:r>
                            <w:r w:rsidRPr="00FD1AF1">
                              <w:rPr>
                                <w:rFonts w:cstheme="minorHAnsi"/>
                                <w:noProof/>
                                <w:lang w:val="nl-NL"/>
                              </w:rPr>
                              <w:t>/19))/</w:t>
                            </w:r>
                            <w:r w:rsidRPr="00FD1AF1">
                              <w:rPr>
                                <w:rFonts w:cstheme="minorHAnsi"/>
                              </w:rPr>
                              <w:t>1000) * 0.72</w:t>
                            </w:r>
                          </w:p>
                          <w:p w14:paraId="20BC1D09" w14:textId="77777777" w:rsidR="00F60751" w:rsidRPr="00FD1AF1" w:rsidRDefault="00F60751" w:rsidP="00E779E9">
                            <w:pPr>
                              <w:ind w:left="720" w:firstLine="720"/>
                              <w:rPr>
                                <w:rFonts w:cstheme="minorHAnsi"/>
                              </w:rPr>
                            </w:pPr>
                            <w:r w:rsidRPr="00FD1AF1">
                              <w:rPr>
                                <w:rFonts w:cstheme="minorHAnsi"/>
                              </w:rPr>
                              <w:t>= 1.67 kW</w:t>
                            </w:r>
                          </w:p>
                          <w:p w14:paraId="6BB2A8ED" w14:textId="77777777" w:rsidR="00F60751" w:rsidRPr="00FD1AF1" w:rsidRDefault="00F60751" w:rsidP="00E779E9">
                            <w:pPr>
                              <w:ind w:left="1440" w:hanging="720"/>
                              <w:rPr>
                                <w:rFonts w:cstheme="minorHAnsi"/>
                                <w:noProof/>
                              </w:rPr>
                            </w:pPr>
                            <w:r w:rsidRPr="00FD1AF1">
                              <w:rPr>
                                <w:rFonts w:cstheme="minorHAnsi"/>
                                <w:noProof/>
                              </w:rPr>
                              <w:t>ΔkW</w:t>
                            </w:r>
                            <w:r w:rsidRPr="00FD1AF1">
                              <w:rPr>
                                <w:rFonts w:cstheme="minorHAnsi"/>
                                <w:vertAlign w:val="subscript"/>
                              </w:rPr>
                              <w:t>SSP</w:t>
                            </w:r>
                            <w:r w:rsidRPr="00FD1AF1">
                              <w:rPr>
                                <w:rFonts w:cstheme="minorHAnsi"/>
                                <w:noProof/>
                              </w:rPr>
                              <w:t xml:space="preserve"> for remaining measure life (next 17 years):</w:t>
                            </w:r>
                          </w:p>
                          <w:p w14:paraId="400770F4" w14:textId="77777777" w:rsidR="00F60751" w:rsidRPr="00FD1AF1" w:rsidRDefault="00F60751" w:rsidP="00E779E9">
                            <w:pPr>
                              <w:ind w:left="720" w:firstLine="720"/>
                              <w:rPr>
                                <w:rFonts w:cstheme="minorHAnsi"/>
                              </w:rPr>
                            </w:pPr>
                            <w:r w:rsidRPr="00FD1AF1">
                              <w:rPr>
                                <w:rFonts w:cstheme="minorHAnsi"/>
                              </w:rPr>
                              <w:t>= ((36,000 * (1/11.8 – 1</w:t>
                            </w:r>
                            <w:r w:rsidRPr="00FD1AF1">
                              <w:rPr>
                                <w:rFonts w:cstheme="minorHAnsi"/>
                                <w:noProof/>
                                <w:lang w:val="nl-NL"/>
                              </w:rPr>
                              <w:t>/19))/</w:t>
                            </w:r>
                            <w:r w:rsidRPr="00FD1AF1">
                              <w:rPr>
                                <w:rFonts w:cstheme="minorHAnsi"/>
                              </w:rPr>
                              <w:t>1000) * 0.72</w:t>
                            </w:r>
                          </w:p>
                          <w:p w14:paraId="788506FF" w14:textId="77777777" w:rsidR="00F60751" w:rsidRPr="00FD1AF1" w:rsidRDefault="00F60751" w:rsidP="00E779E9">
                            <w:pPr>
                              <w:ind w:left="720" w:firstLine="720"/>
                              <w:rPr>
                                <w:rFonts w:cstheme="minorHAnsi"/>
                              </w:rPr>
                            </w:pPr>
                            <w:r w:rsidRPr="00FD1AF1">
                              <w:rPr>
                                <w:rFonts w:cstheme="minorHAnsi"/>
                              </w:rPr>
                              <w:t>= 0.83 kW</w:t>
                            </w:r>
                          </w:p>
                          <w:p w14:paraId="226A53FB" w14:textId="77777777" w:rsidR="00F60751" w:rsidRPr="00FD1AF1" w:rsidDel="00FD1AF1" w:rsidRDefault="00F60751" w:rsidP="00E779E9">
                            <w:pPr>
                              <w:ind w:left="1440" w:hanging="720"/>
                              <w:rPr>
                                <w:del w:id="4472" w:author="Samuel Dent" w:date="2015-10-08T10:02:00Z"/>
                                <w:rFonts w:cstheme="minorHAnsi"/>
                                <w:noProof/>
                              </w:rPr>
                            </w:pPr>
                          </w:p>
                          <w:p w14:paraId="64249B06" w14:textId="77777777" w:rsidR="00F60751" w:rsidRPr="00FD1AF1" w:rsidRDefault="00F60751" w:rsidP="00E779E9">
                            <w:pPr>
                              <w:ind w:left="1440" w:hanging="720"/>
                              <w:rPr>
                                <w:rFonts w:cstheme="minorHAnsi"/>
                                <w:noProof/>
                              </w:rPr>
                            </w:pPr>
                            <w:r w:rsidRPr="00FD1AF1">
                              <w:rPr>
                                <w:rFonts w:cstheme="minorHAnsi"/>
                                <w:noProof/>
                              </w:rPr>
                              <w:t>ΔkW</w:t>
                            </w:r>
                            <w:r w:rsidRPr="00FD1AF1">
                              <w:rPr>
                                <w:rFonts w:cstheme="minorHAnsi"/>
                                <w:vertAlign w:val="subscript"/>
                              </w:rPr>
                              <w:t>PJM</w:t>
                            </w:r>
                            <w:r w:rsidRPr="00FD1AF1">
                              <w:rPr>
                                <w:rFonts w:cstheme="minorHAnsi"/>
                                <w:noProof/>
                              </w:rPr>
                              <w:t xml:space="preserve"> for remaining life of existing unit (1st 8 years):</w:t>
                            </w:r>
                          </w:p>
                          <w:p w14:paraId="6B5C2306" w14:textId="77777777" w:rsidR="00F60751" w:rsidRPr="00FD1AF1" w:rsidRDefault="00F60751" w:rsidP="00E779E9">
                            <w:pPr>
                              <w:ind w:left="720" w:firstLine="720"/>
                              <w:rPr>
                                <w:rFonts w:cstheme="minorHAnsi"/>
                              </w:rPr>
                            </w:pPr>
                            <w:r w:rsidRPr="00FD1AF1">
                              <w:rPr>
                                <w:rFonts w:cstheme="minorHAnsi"/>
                              </w:rPr>
                              <w:t>= ((36,000 * (1/8.55 – 1</w:t>
                            </w:r>
                            <w:r w:rsidRPr="00FD1AF1">
                              <w:rPr>
                                <w:rFonts w:cstheme="minorHAnsi"/>
                                <w:noProof/>
                                <w:lang w:val="nl-NL"/>
                              </w:rPr>
                              <w:t>/19))/</w:t>
                            </w:r>
                            <w:r w:rsidRPr="00FD1AF1">
                              <w:rPr>
                                <w:rFonts w:cstheme="minorHAnsi"/>
                              </w:rPr>
                              <w:t>1000) * 0.466</w:t>
                            </w:r>
                          </w:p>
                          <w:p w14:paraId="48B881F5" w14:textId="77777777" w:rsidR="00F60751" w:rsidRPr="00FD1AF1" w:rsidRDefault="00F60751" w:rsidP="00E779E9">
                            <w:pPr>
                              <w:ind w:left="720" w:firstLine="720"/>
                              <w:rPr>
                                <w:rFonts w:cstheme="minorHAnsi"/>
                              </w:rPr>
                            </w:pPr>
                            <w:r w:rsidRPr="00FD1AF1">
                              <w:rPr>
                                <w:rFonts w:cstheme="minorHAnsi"/>
                              </w:rPr>
                              <w:t>= 1.08 kW</w:t>
                            </w:r>
                          </w:p>
                          <w:p w14:paraId="695E79AE" w14:textId="77777777" w:rsidR="00F60751" w:rsidRPr="00FD1AF1" w:rsidRDefault="00F60751" w:rsidP="00E779E9">
                            <w:pPr>
                              <w:ind w:left="1440" w:hanging="720"/>
                              <w:rPr>
                                <w:rFonts w:cstheme="minorHAnsi"/>
                                <w:noProof/>
                              </w:rPr>
                            </w:pPr>
                            <w:r w:rsidRPr="00FD1AF1">
                              <w:rPr>
                                <w:rFonts w:cstheme="minorHAnsi"/>
                                <w:noProof/>
                              </w:rPr>
                              <w:t>ΔkW</w:t>
                            </w:r>
                            <w:r w:rsidRPr="00FD1AF1">
                              <w:rPr>
                                <w:rFonts w:cstheme="minorHAnsi"/>
                                <w:vertAlign w:val="subscript"/>
                              </w:rPr>
                              <w:t>PJM</w:t>
                            </w:r>
                            <w:r w:rsidRPr="00FD1AF1">
                              <w:rPr>
                                <w:rFonts w:cstheme="minorHAnsi"/>
                                <w:noProof/>
                              </w:rPr>
                              <w:t xml:space="preserve"> for remaining measure life (next 17 years):</w:t>
                            </w:r>
                          </w:p>
                          <w:p w14:paraId="686EF4B4" w14:textId="77777777" w:rsidR="00F60751" w:rsidRPr="00FD1AF1" w:rsidRDefault="00F60751" w:rsidP="00E779E9">
                            <w:pPr>
                              <w:ind w:left="720" w:firstLine="720"/>
                              <w:rPr>
                                <w:rFonts w:cstheme="minorHAnsi"/>
                              </w:rPr>
                            </w:pPr>
                            <w:r w:rsidRPr="00FD1AF1">
                              <w:rPr>
                                <w:rFonts w:cstheme="minorHAnsi"/>
                              </w:rPr>
                              <w:t>= ((36,000 * (1/11.8 – 1</w:t>
                            </w:r>
                            <w:r w:rsidRPr="00FD1AF1">
                              <w:rPr>
                                <w:rFonts w:cstheme="minorHAnsi"/>
                                <w:noProof/>
                                <w:lang w:val="nl-NL"/>
                              </w:rPr>
                              <w:t>/19))/</w:t>
                            </w:r>
                            <w:r w:rsidRPr="00FD1AF1">
                              <w:rPr>
                                <w:rFonts w:cstheme="minorHAnsi"/>
                              </w:rPr>
                              <w:t>1000) * 0.466</w:t>
                            </w:r>
                          </w:p>
                          <w:p w14:paraId="03AE9E32" w14:textId="77777777" w:rsidR="00F60751" w:rsidRPr="00FD1AF1" w:rsidRDefault="00F60751" w:rsidP="00E779E9">
                            <w:pPr>
                              <w:ind w:left="720" w:firstLine="720"/>
                              <w:rPr>
                                <w:rFonts w:cstheme="minorHAnsi"/>
                              </w:rPr>
                            </w:pPr>
                            <w:r w:rsidRPr="00FD1AF1">
                              <w:rPr>
                                <w:rFonts w:cstheme="minorHAnsi"/>
                              </w:rPr>
                              <w:t>= 0.54 kW</w:t>
                            </w:r>
                          </w:p>
                          <w:p w14:paraId="5CF7A0DB" w14:textId="77777777" w:rsidR="00F60751" w:rsidRPr="00FD1AF1" w:rsidRDefault="00F60751" w:rsidP="00E779E9"/>
                        </w:txbxContent>
                      </wps:txbx>
                      <wps:bodyPr rot="0" vert="horz" wrap="square" lIns="91440" tIns="45720" rIns="91440" bIns="45720" anchor="t" anchorCtr="0">
                        <a:noAutofit/>
                      </wps:bodyPr>
                    </wps:wsp>
                  </a:graphicData>
                </a:graphic>
              </wp:inline>
            </w:drawing>
          </mc:Choice>
          <mc:Fallback>
            <w:pict>
              <v:shape w14:anchorId="6D313431" id="Text Box 40" o:spid="_x0000_s1055" type="#_x0000_t202" style="width:447.2pt;height:43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">
                <v:textbox>
                  <w:txbxContent>
                    <w:p w14:paraId="1C249700" w14:textId="77777777" w:rsidR="00F60751" w:rsidRPr="00FD1AF1" w:rsidRDefault="00F60751" w:rsidP="00E779E9">
                      <w:pPr>
                        <w:rPr>
                          <w:rFonts w:cstheme="minorHAnsi"/>
                        </w:rPr>
                      </w:pPr>
                      <w:r w:rsidRPr="00FD1AF1">
                        <w:rPr>
                          <w:rFonts w:cstheme="minorHAnsi"/>
                        </w:rPr>
                        <w:t>New Construction or Time of Sale:</w:t>
                      </w:r>
                    </w:p>
                    <w:p w14:paraId="42C1A780" w14:textId="77777777" w:rsidR="00F60751" w:rsidRPr="00FD1AF1" w:rsidRDefault="00F60751" w:rsidP="00E779E9">
                      <w:pPr>
                        <w:rPr>
                          <w:rFonts w:cstheme="minorHAnsi"/>
                        </w:rPr>
                      </w:pPr>
                      <w:r w:rsidRPr="00FD1AF1">
                        <w:rPr>
                          <w:rFonts w:cstheme="minorHAnsi"/>
                        </w:rPr>
                        <w:t>For example, a 3 ton unit with Full Load EER rating of 19:</w:t>
                      </w:r>
                    </w:p>
                    <w:p w14:paraId="1A43C4CD" w14:textId="77777777" w:rsidR="00F60751" w:rsidRPr="00FD1AF1" w:rsidRDefault="00F60751" w:rsidP="00E779E9">
                      <w:pPr>
                        <w:ind w:left="720" w:firstLine="720"/>
                        <w:rPr>
                          <w:rFonts w:cstheme="minorHAnsi"/>
                        </w:rPr>
                      </w:pPr>
                      <w:r w:rsidRPr="00FD1AF1">
                        <w:rPr>
                          <w:rFonts w:cstheme="minorHAnsi"/>
                          <w:noProof/>
                        </w:rPr>
                        <w:t>ΔkW</w:t>
                      </w:r>
                      <w:r w:rsidRPr="00FD1AF1">
                        <w:rPr>
                          <w:rFonts w:cstheme="minorHAnsi"/>
                          <w:noProof/>
                          <w:vertAlign w:val="subscript"/>
                        </w:rPr>
                        <w:t>SSP</w:t>
                      </w:r>
                      <w:r w:rsidRPr="00FD1AF1">
                        <w:rPr>
                          <w:rFonts w:cstheme="minorHAnsi"/>
                        </w:rPr>
                        <w:t xml:space="preserve"> </w:t>
                      </w:r>
                      <w:r w:rsidRPr="00FD1AF1">
                        <w:rPr>
                          <w:rFonts w:cstheme="minorHAnsi"/>
                        </w:rPr>
                        <w:tab/>
                        <w:t>= ((36,000 * (1/11.8 – 1</w:t>
                      </w:r>
                      <w:r w:rsidRPr="00FD1AF1">
                        <w:rPr>
                          <w:rFonts w:cstheme="minorHAnsi"/>
                          <w:noProof/>
                          <w:lang w:val="nl-NL"/>
                        </w:rPr>
                        <w:t>/19))/</w:t>
                      </w:r>
                      <w:r w:rsidRPr="00FD1AF1">
                        <w:rPr>
                          <w:rFonts w:cstheme="minorHAnsi"/>
                        </w:rPr>
                        <w:t>1000) * 0.72</w:t>
                      </w:r>
                    </w:p>
                    <w:p w14:paraId="34E1A425" w14:textId="77777777" w:rsidR="00F60751" w:rsidRPr="00FD1AF1" w:rsidRDefault="00F60751" w:rsidP="00E779E9">
                      <w:pPr>
                        <w:ind w:left="1440" w:firstLine="720"/>
                        <w:rPr>
                          <w:rFonts w:cstheme="minorHAnsi"/>
                        </w:rPr>
                      </w:pPr>
                      <w:r w:rsidRPr="00FD1AF1">
                        <w:rPr>
                          <w:rFonts w:cstheme="minorHAnsi"/>
                        </w:rPr>
                        <w:t>= 0.83 kW</w:t>
                      </w:r>
                    </w:p>
                    <w:p w14:paraId="4F62F7B5" w14:textId="77777777" w:rsidR="00F60751" w:rsidRPr="00FD1AF1" w:rsidRDefault="00F60751" w:rsidP="00E779E9">
                      <w:pPr>
                        <w:ind w:left="720" w:firstLine="720"/>
                        <w:rPr>
                          <w:rFonts w:cstheme="minorHAnsi"/>
                        </w:rPr>
                      </w:pPr>
                      <w:r w:rsidRPr="00FD1AF1">
                        <w:rPr>
                          <w:rFonts w:cstheme="minorHAnsi"/>
                          <w:noProof/>
                        </w:rPr>
                        <w:t>ΔkW</w:t>
                      </w:r>
                      <w:r w:rsidRPr="00FD1AF1">
                        <w:rPr>
                          <w:rFonts w:cstheme="minorHAnsi"/>
                          <w:noProof/>
                          <w:vertAlign w:val="subscript"/>
                        </w:rPr>
                        <w:t>PJM</w:t>
                      </w:r>
                      <w:r w:rsidRPr="00FD1AF1">
                        <w:rPr>
                          <w:rFonts w:cstheme="minorHAnsi"/>
                        </w:rPr>
                        <w:t xml:space="preserve"> </w:t>
                      </w:r>
                      <w:r w:rsidRPr="00FD1AF1">
                        <w:rPr>
                          <w:rFonts w:cstheme="minorHAnsi"/>
                        </w:rPr>
                        <w:tab/>
                        <w:t>= ((36,000 * (1/11 – 1</w:t>
                      </w:r>
                      <w:r w:rsidRPr="00FD1AF1">
                        <w:rPr>
                          <w:rFonts w:cstheme="minorHAnsi"/>
                          <w:noProof/>
                          <w:lang w:val="nl-NL"/>
                        </w:rPr>
                        <w:t>/19))/</w:t>
                      </w:r>
                      <w:r w:rsidRPr="00FD1AF1">
                        <w:rPr>
                          <w:rFonts w:cstheme="minorHAnsi"/>
                        </w:rPr>
                        <w:t>1000) * 0.466</w:t>
                      </w:r>
                    </w:p>
                    <w:p w14:paraId="22C5B38C" w14:textId="77777777" w:rsidR="00F60751" w:rsidRPr="00FD1AF1" w:rsidRDefault="00F60751" w:rsidP="00E779E9">
                      <w:pPr>
                        <w:ind w:left="1440" w:firstLine="720"/>
                        <w:rPr>
                          <w:rFonts w:cstheme="minorHAnsi"/>
                        </w:rPr>
                      </w:pPr>
                      <w:r w:rsidRPr="00FD1AF1">
                        <w:rPr>
                          <w:rFonts w:cstheme="minorHAnsi"/>
                        </w:rPr>
                        <w:t>= 0.54 kW</w:t>
                      </w:r>
                    </w:p>
                    <w:p w14:paraId="1585BEB4" w14:textId="77777777" w:rsidR="00F60751" w:rsidRPr="00FD1AF1" w:rsidRDefault="00F60751" w:rsidP="00E779E9">
                      <w:r w:rsidRPr="00FD1AF1">
                        <w:t>Early Replacement:</w:t>
                      </w:r>
                    </w:p>
                    <w:p w14:paraId="46F1C5C0" w14:textId="77777777" w:rsidR="00F60751" w:rsidRPr="00FD1AF1" w:rsidRDefault="00F60751" w:rsidP="00E779E9">
                      <w:pPr>
                        <w:rPr>
                          <w:rFonts w:cstheme="minorHAnsi"/>
                        </w:rPr>
                      </w:pPr>
                      <w:r w:rsidRPr="00FD1AF1">
                        <w:rPr>
                          <w:rFonts w:cstheme="minorHAnsi"/>
                        </w:rPr>
                        <w:t>For example, a 3 ton Full Load 19 EER replaces an existing working Air Source Heat Pump with unknown efficiency ratings in Marion:</w:t>
                      </w:r>
                    </w:p>
                    <w:p w14:paraId="443C1FBB" w14:textId="77777777" w:rsidR="00F60751" w:rsidRPr="00FD1AF1" w:rsidRDefault="00F60751" w:rsidP="00E779E9">
                      <w:pPr>
                        <w:ind w:left="1440" w:hanging="720"/>
                        <w:rPr>
                          <w:rFonts w:cstheme="minorHAnsi"/>
                          <w:noProof/>
                        </w:rPr>
                      </w:pPr>
                      <w:r w:rsidRPr="00FD1AF1">
                        <w:rPr>
                          <w:rFonts w:cstheme="minorHAnsi"/>
                          <w:noProof/>
                        </w:rPr>
                        <w:t>ΔkW</w:t>
                      </w:r>
                      <w:r w:rsidRPr="00FD1AF1">
                        <w:rPr>
                          <w:rFonts w:cstheme="minorHAnsi"/>
                          <w:vertAlign w:val="subscript"/>
                        </w:rPr>
                        <w:t>SSP</w:t>
                      </w:r>
                      <w:r w:rsidRPr="00FD1AF1">
                        <w:rPr>
                          <w:rFonts w:cstheme="minorHAnsi"/>
                          <w:noProof/>
                        </w:rPr>
                        <w:t xml:space="preserve"> for remaining life of existing unit (1st 8 years):</w:t>
                      </w:r>
                    </w:p>
                    <w:p w14:paraId="519A1FA0" w14:textId="77777777" w:rsidR="00F60751" w:rsidRPr="00FD1AF1" w:rsidRDefault="00F60751" w:rsidP="00E779E9">
                      <w:pPr>
                        <w:ind w:left="720" w:firstLine="720"/>
                        <w:rPr>
                          <w:rFonts w:cstheme="minorHAnsi"/>
                        </w:rPr>
                      </w:pPr>
                      <w:r w:rsidRPr="00FD1AF1">
                        <w:rPr>
                          <w:rFonts w:cstheme="minorHAnsi"/>
                        </w:rPr>
                        <w:t>= ((36,000 * (1/8.55 – 1</w:t>
                      </w:r>
                      <w:r w:rsidRPr="00FD1AF1">
                        <w:rPr>
                          <w:rFonts w:cstheme="minorHAnsi"/>
                          <w:noProof/>
                          <w:lang w:val="nl-NL"/>
                        </w:rPr>
                        <w:t>/19))/</w:t>
                      </w:r>
                      <w:r w:rsidRPr="00FD1AF1">
                        <w:rPr>
                          <w:rFonts w:cstheme="minorHAnsi"/>
                        </w:rPr>
                        <w:t>1000) * 0.72</w:t>
                      </w:r>
                    </w:p>
                    <w:p w14:paraId="20BC1D09" w14:textId="77777777" w:rsidR="00F60751" w:rsidRPr="00FD1AF1" w:rsidRDefault="00F60751" w:rsidP="00E779E9">
                      <w:pPr>
                        <w:ind w:left="720" w:firstLine="720"/>
                        <w:rPr>
                          <w:rFonts w:cstheme="minorHAnsi"/>
                        </w:rPr>
                      </w:pPr>
                      <w:r w:rsidRPr="00FD1AF1">
                        <w:rPr>
                          <w:rFonts w:cstheme="minorHAnsi"/>
                        </w:rPr>
                        <w:t>= 1.67 kW</w:t>
                      </w:r>
                    </w:p>
                    <w:p w14:paraId="6BB2A8ED" w14:textId="77777777" w:rsidR="00F60751" w:rsidRPr="00FD1AF1" w:rsidRDefault="00F60751" w:rsidP="00E779E9">
                      <w:pPr>
                        <w:ind w:left="1440" w:hanging="720"/>
                        <w:rPr>
                          <w:rFonts w:cstheme="minorHAnsi"/>
                          <w:noProof/>
                        </w:rPr>
                      </w:pPr>
                      <w:r w:rsidRPr="00FD1AF1">
                        <w:rPr>
                          <w:rFonts w:cstheme="minorHAnsi"/>
                          <w:noProof/>
                        </w:rPr>
                        <w:t>ΔkW</w:t>
                      </w:r>
                      <w:r w:rsidRPr="00FD1AF1">
                        <w:rPr>
                          <w:rFonts w:cstheme="minorHAnsi"/>
                          <w:vertAlign w:val="subscript"/>
                        </w:rPr>
                        <w:t>SSP</w:t>
                      </w:r>
                      <w:r w:rsidRPr="00FD1AF1">
                        <w:rPr>
                          <w:rFonts w:cstheme="minorHAnsi"/>
                          <w:noProof/>
                        </w:rPr>
                        <w:t xml:space="preserve"> for remaining measure life (next 17 years):</w:t>
                      </w:r>
                    </w:p>
                    <w:p w14:paraId="400770F4" w14:textId="77777777" w:rsidR="00F60751" w:rsidRPr="00FD1AF1" w:rsidRDefault="00F60751" w:rsidP="00E779E9">
                      <w:pPr>
                        <w:ind w:left="720" w:firstLine="720"/>
                        <w:rPr>
                          <w:rFonts w:cstheme="minorHAnsi"/>
                        </w:rPr>
                      </w:pPr>
                      <w:r w:rsidRPr="00FD1AF1">
                        <w:rPr>
                          <w:rFonts w:cstheme="minorHAnsi"/>
                        </w:rPr>
                        <w:t>= ((36,000 * (1/11.8 – 1</w:t>
                      </w:r>
                      <w:r w:rsidRPr="00FD1AF1">
                        <w:rPr>
                          <w:rFonts w:cstheme="minorHAnsi"/>
                          <w:noProof/>
                          <w:lang w:val="nl-NL"/>
                        </w:rPr>
                        <w:t>/19))/</w:t>
                      </w:r>
                      <w:r w:rsidRPr="00FD1AF1">
                        <w:rPr>
                          <w:rFonts w:cstheme="minorHAnsi"/>
                        </w:rPr>
                        <w:t>1000) * 0.72</w:t>
                      </w:r>
                    </w:p>
                    <w:p w14:paraId="788506FF" w14:textId="77777777" w:rsidR="00F60751" w:rsidRPr="00FD1AF1" w:rsidRDefault="00F60751" w:rsidP="00E779E9">
                      <w:pPr>
                        <w:ind w:left="720" w:firstLine="720"/>
                        <w:rPr>
                          <w:rFonts w:cstheme="minorHAnsi"/>
                        </w:rPr>
                      </w:pPr>
                      <w:r w:rsidRPr="00FD1AF1">
                        <w:rPr>
                          <w:rFonts w:cstheme="minorHAnsi"/>
                        </w:rPr>
                        <w:t>= 0.83 kW</w:t>
                      </w:r>
                    </w:p>
                    <w:p w14:paraId="226A53FB" w14:textId="77777777" w:rsidR="00F60751" w:rsidRPr="00FD1AF1" w:rsidDel="00FD1AF1" w:rsidRDefault="00F60751" w:rsidP="00E779E9">
                      <w:pPr>
                        <w:ind w:left="1440" w:hanging="720"/>
                        <w:rPr>
                          <w:del w:id="4473" w:author="Samuel Dent" w:date="2015-10-08T10:02:00Z"/>
                          <w:rFonts w:cstheme="minorHAnsi"/>
                          <w:noProof/>
                        </w:rPr>
                      </w:pPr>
                    </w:p>
                    <w:p w14:paraId="64249B06" w14:textId="77777777" w:rsidR="00F60751" w:rsidRPr="00FD1AF1" w:rsidRDefault="00F60751" w:rsidP="00E779E9">
                      <w:pPr>
                        <w:ind w:left="1440" w:hanging="720"/>
                        <w:rPr>
                          <w:rFonts w:cstheme="minorHAnsi"/>
                          <w:noProof/>
                        </w:rPr>
                      </w:pPr>
                      <w:r w:rsidRPr="00FD1AF1">
                        <w:rPr>
                          <w:rFonts w:cstheme="minorHAnsi"/>
                          <w:noProof/>
                        </w:rPr>
                        <w:t>ΔkW</w:t>
                      </w:r>
                      <w:r w:rsidRPr="00FD1AF1">
                        <w:rPr>
                          <w:rFonts w:cstheme="minorHAnsi"/>
                          <w:vertAlign w:val="subscript"/>
                        </w:rPr>
                        <w:t>PJM</w:t>
                      </w:r>
                      <w:r w:rsidRPr="00FD1AF1">
                        <w:rPr>
                          <w:rFonts w:cstheme="minorHAnsi"/>
                          <w:noProof/>
                        </w:rPr>
                        <w:t xml:space="preserve"> for remaining life of existing unit (1st 8 years):</w:t>
                      </w:r>
                    </w:p>
                    <w:p w14:paraId="6B5C2306" w14:textId="77777777" w:rsidR="00F60751" w:rsidRPr="00FD1AF1" w:rsidRDefault="00F60751" w:rsidP="00E779E9">
                      <w:pPr>
                        <w:ind w:left="720" w:firstLine="720"/>
                        <w:rPr>
                          <w:rFonts w:cstheme="minorHAnsi"/>
                        </w:rPr>
                      </w:pPr>
                      <w:r w:rsidRPr="00FD1AF1">
                        <w:rPr>
                          <w:rFonts w:cstheme="minorHAnsi"/>
                        </w:rPr>
                        <w:t>= ((36,000 * (1/8.55 – 1</w:t>
                      </w:r>
                      <w:r w:rsidRPr="00FD1AF1">
                        <w:rPr>
                          <w:rFonts w:cstheme="minorHAnsi"/>
                          <w:noProof/>
                          <w:lang w:val="nl-NL"/>
                        </w:rPr>
                        <w:t>/19))/</w:t>
                      </w:r>
                      <w:r w:rsidRPr="00FD1AF1">
                        <w:rPr>
                          <w:rFonts w:cstheme="minorHAnsi"/>
                        </w:rPr>
                        <w:t>1000) * 0.466</w:t>
                      </w:r>
                    </w:p>
                    <w:p w14:paraId="48B881F5" w14:textId="77777777" w:rsidR="00F60751" w:rsidRPr="00FD1AF1" w:rsidRDefault="00F60751" w:rsidP="00E779E9">
                      <w:pPr>
                        <w:ind w:left="720" w:firstLine="720"/>
                        <w:rPr>
                          <w:rFonts w:cstheme="minorHAnsi"/>
                        </w:rPr>
                      </w:pPr>
                      <w:r w:rsidRPr="00FD1AF1">
                        <w:rPr>
                          <w:rFonts w:cstheme="minorHAnsi"/>
                        </w:rPr>
                        <w:t>= 1.08 kW</w:t>
                      </w:r>
                    </w:p>
                    <w:p w14:paraId="695E79AE" w14:textId="77777777" w:rsidR="00F60751" w:rsidRPr="00FD1AF1" w:rsidRDefault="00F60751" w:rsidP="00E779E9">
                      <w:pPr>
                        <w:ind w:left="1440" w:hanging="720"/>
                        <w:rPr>
                          <w:rFonts w:cstheme="minorHAnsi"/>
                          <w:noProof/>
                        </w:rPr>
                      </w:pPr>
                      <w:r w:rsidRPr="00FD1AF1">
                        <w:rPr>
                          <w:rFonts w:cstheme="minorHAnsi"/>
                          <w:noProof/>
                        </w:rPr>
                        <w:t>ΔkW</w:t>
                      </w:r>
                      <w:r w:rsidRPr="00FD1AF1">
                        <w:rPr>
                          <w:rFonts w:cstheme="minorHAnsi"/>
                          <w:vertAlign w:val="subscript"/>
                        </w:rPr>
                        <w:t>PJM</w:t>
                      </w:r>
                      <w:r w:rsidRPr="00FD1AF1">
                        <w:rPr>
                          <w:rFonts w:cstheme="minorHAnsi"/>
                          <w:noProof/>
                        </w:rPr>
                        <w:t xml:space="preserve"> for remaining measure life (next 17 years):</w:t>
                      </w:r>
                    </w:p>
                    <w:p w14:paraId="686EF4B4" w14:textId="77777777" w:rsidR="00F60751" w:rsidRPr="00FD1AF1" w:rsidRDefault="00F60751" w:rsidP="00E779E9">
                      <w:pPr>
                        <w:ind w:left="720" w:firstLine="720"/>
                        <w:rPr>
                          <w:rFonts w:cstheme="minorHAnsi"/>
                        </w:rPr>
                      </w:pPr>
                      <w:r w:rsidRPr="00FD1AF1">
                        <w:rPr>
                          <w:rFonts w:cstheme="minorHAnsi"/>
                        </w:rPr>
                        <w:t>= ((36,000 * (1/11.8 – 1</w:t>
                      </w:r>
                      <w:r w:rsidRPr="00FD1AF1">
                        <w:rPr>
                          <w:rFonts w:cstheme="minorHAnsi"/>
                          <w:noProof/>
                          <w:lang w:val="nl-NL"/>
                        </w:rPr>
                        <w:t>/19))/</w:t>
                      </w:r>
                      <w:r w:rsidRPr="00FD1AF1">
                        <w:rPr>
                          <w:rFonts w:cstheme="minorHAnsi"/>
                        </w:rPr>
                        <w:t>1000) * 0.466</w:t>
                      </w:r>
                    </w:p>
                    <w:p w14:paraId="03AE9E32" w14:textId="77777777" w:rsidR="00F60751" w:rsidRPr="00FD1AF1" w:rsidRDefault="00F60751" w:rsidP="00E779E9">
                      <w:pPr>
                        <w:ind w:left="720" w:firstLine="720"/>
                        <w:rPr>
                          <w:rFonts w:cstheme="minorHAnsi"/>
                        </w:rPr>
                      </w:pPr>
                      <w:r w:rsidRPr="00FD1AF1">
                        <w:rPr>
                          <w:rFonts w:cstheme="minorHAnsi"/>
                        </w:rPr>
                        <w:t>= 0.54 kW</w:t>
                      </w:r>
                    </w:p>
                    <w:p w14:paraId="5CF7A0DB" w14:textId="77777777" w:rsidR="00F60751" w:rsidRPr="00FD1AF1" w:rsidRDefault="00F60751" w:rsidP="00E779E9"/>
                  </w:txbxContent>
                </v:textbox>
                <w10:anchorlock/>
              </v:shape>
            </w:pict>
          </mc:Fallback>
        </mc:AlternateContent>
      </w:r>
    </w:p>
    <w:p w14:paraId="12279E1C" w14:textId="77777777" w:rsidR="00E779E9" w:rsidRPr="00FD1AF1" w:rsidRDefault="00E779E9" w:rsidP="00E779E9"/>
    <w:p w14:paraId="14E947D4" w14:textId="77777777" w:rsidR="00E779E9" w:rsidRPr="00FD1AF1" w:rsidRDefault="00E779E9" w:rsidP="00E779E9">
      <w:pPr>
        <w:rPr>
          <w:rFonts w:eastAsiaTheme="majorEastAsia" w:cstheme="majorBidi"/>
          <w:b/>
          <w:iCs/>
          <w:smallCaps/>
        </w:rPr>
      </w:pPr>
      <w:r w:rsidRPr="00FD1AF1">
        <w:br w:type="page"/>
      </w:r>
    </w:p>
    <w:p w14:paraId="54755792" w14:textId="77777777" w:rsidR="00E779E9" w:rsidRPr="00FD1AF1" w:rsidRDefault="00E779E9" w:rsidP="00E779E9">
      <w:pPr>
        <w:keepNext/>
        <w:keepLines/>
        <w:tabs>
          <w:tab w:val="left" w:pos="5040"/>
        </w:tabs>
        <w:spacing w:before="200"/>
        <w:outlineLvl w:val="5"/>
        <w:rPr>
          <w:rFonts w:cs="Calibri"/>
          <w:b/>
          <w:smallCaps/>
        </w:rPr>
      </w:pPr>
      <w:r w:rsidRPr="00FD1AF1">
        <w:rPr>
          <w:rFonts w:cs="Calibri"/>
          <w:b/>
          <w:smallCaps/>
        </w:rPr>
        <w:lastRenderedPageBreak/>
        <w:t xml:space="preserve">Natural Gas Savings </w:t>
      </w:r>
    </w:p>
    <w:p w14:paraId="34AD67C9" w14:textId="77777777" w:rsidR="00E779E9" w:rsidRPr="00FD1AF1" w:rsidRDefault="00E779E9" w:rsidP="00E779E9">
      <w:pPr>
        <w:rPr>
          <w:rFonts w:cstheme="minorHAnsi"/>
          <w:noProof/>
        </w:rPr>
      </w:pPr>
      <w:r w:rsidRPr="00FD1AF1">
        <w:rPr>
          <w:rFonts w:cstheme="minorHAnsi"/>
          <w:noProof/>
        </w:rPr>
        <w:t>New Construction and Time of Sale with baseline gas heat and/or hot water:</w:t>
      </w:r>
    </w:p>
    <w:p w14:paraId="7B736B7F" w14:textId="77777777" w:rsidR="00E779E9" w:rsidRPr="00FD1AF1" w:rsidRDefault="00E779E9" w:rsidP="00E779E9">
      <w:pPr>
        <w:ind w:firstLine="720"/>
        <w:rPr>
          <w:rFonts w:cstheme="minorHAnsi"/>
          <w:noProof/>
        </w:rPr>
      </w:pPr>
      <w:r w:rsidRPr="00FD1AF1">
        <w:rPr>
          <w:rFonts w:cstheme="minorHAnsi"/>
          <w:noProof/>
        </w:rPr>
        <w:t>If measure is supported by gas utility only, gas utility claim savings calculated below:</w:t>
      </w:r>
    </w:p>
    <w:p w14:paraId="15EFF368" w14:textId="77777777" w:rsidR="00E779E9" w:rsidRPr="00FD1AF1" w:rsidRDefault="00E779E9" w:rsidP="00E779E9">
      <w:pPr>
        <w:ind w:firstLine="720"/>
        <w:rPr>
          <w:rFonts w:cstheme="minorHAnsi"/>
          <w:noProof/>
        </w:rPr>
      </w:pPr>
      <w:r w:rsidRPr="00FD1AF1">
        <w:rPr>
          <w:rFonts w:cstheme="minorHAnsi"/>
          <w:noProof/>
        </w:rPr>
        <w:t>ΔTherms</w:t>
      </w:r>
      <w:r w:rsidRPr="00FD1AF1">
        <w:rPr>
          <w:rFonts w:cstheme="minorHAnsi"/>
          <w:noProof/>
        </w:rPr>
        <w:tab/>
        <w:t>= [Heating Savings] + [DHW Savings]</w:t>
      </w:r>
    </w:p>
    <w:p w14:paraId="31599175" w14:textId="77777777" w:rsidR="00E779E9" w:rsidRPr="00FD1AF1" w:rsidRDefault="00E779E9" w:rsidP="00E779E9">
      <w:pPr>
        <w:ind w:left="2160"/>
        <w:rPr>
          <w:rFonts w:cstheme="minorHAnsi"/>
          <w:noProof/>
        </w:rPr>
      </w:pPr>
      <w:r w:rsidRPr="00FD1AF1">
        <w:rPr>
          <w:rFonts w:cstheme="minorHAnsi"/>
          <w:noProof/>
        </w:rPr>
        <w:t>= [Replaced gas consumption – therm equivalent of GSHP source kWh] + [DHW Savings]</w:t>
      </w:r>
    </w:p>
    <w:p w14:paraId="542E0394" w14:textId="77777777" w:rsidR="00E779E9" w:rsidRPr="00FD1AF1" w:rsidRDefault="00E779E9" w:rsidP="00E779E9">
      <w:pPr>
        <w:ind w:left="2160"/>
        <w:rPr>
          <w:rFonts w:cstheme="minorHAnsi"/>
          <w:noProof/>
        </w:rPr>
      </w:pPr>
      <w:r w:rsidRPr="00FD1AF1">
        <w:rPr>
          <w:rFonts w:cstheme="minorHAnsi"/>
          <w:noProof/>
        </w:rPr>
        <w:t>= [(1 – ElecHeat) * ((Gas_Heating_Load/AFUEbase) – (kWhtoTherm * FLHheat * Capacity_heating * 1/COP</w:t>
      </w:r>
      <w:r w:rsidRPr="00FD1AF1">
        <w:rPr>
          <w:rFonts w:cstheme="minorHAnsi"/>
          <w:noProof/>
          <w:vertAlign w:val="subscript"/>
        </w:rPr>
        <w:t>PL</w:t>
      </w:r>
      <w:r w:rsidRPr="00FD1AF1">
        <w:rPr>
          <w:rFonts w:cstheme="minorHAnsi"/>
          <w:noProof/>
        </w:rPr>
        <w:t xml:space="preserve">)/1000)] + </w:t>
      </w:r>
      <w:r w:rsidRPr="00FD1AF1">
        <w:rPr>
          <w:rFonts w:cstheme="minorHAnsi"/>
        </w:rPr>
        <w:t xml:space="preserve">[(1 – ElecDHW) * %DHWDisplaced * </w:t>
      </w:r>
      <w:r w:rsidRPr="00FD1AF1">
        <w:rPr>
          <w:rFonts w:cstheme="minorHAnsi"/>
          <w:noProof/>
        </w:rPr>
        <w:t>(1/ EF</w:t>
      </w:r>
      <w:r w:rsidRPr="00FD1AF1">
        <w:rPr>
          <w:rFonts w:cstheme="minorHAnsi"/>
          <w:caps/>
          <w:noProof/>
          <w:vertAlign w:val="subscript"/>
        </w:rPr>
        <w:t>Gas exist</w:t>
      </w:r>
      <w:r w:rsidRPr="00FD1AF1">
        <w:rPr>
          <w:rFonts w:cstheme="minorHAnsi"/>
          <w:noProof/>
        </w:rPr>
        <w:t xml:space="preserve">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100,000)]</w:t>
      </w:r>
    </w:p>
    <w:p w14:paraId="044C28F3" w14:textId="77777777" w:rsidR="00E779E9" w:rsidRPr="00FD1AF1" w:rsidRDefault="00E779E9" w:rsidP="00E779E9">
      <w:pPr>
        <w:ind w:firstLine="720"/>
        <w:rPr>
          <w:rFonts w:cstheme="minorHAnsi"/>
          <w:noProof/>
        </w:rPr>
      </w:pPr>
      <w:r w:rsidRPr="00FD1AF1">
        <w:rPr>
          <w:rFonts w:cstheme="minorHAnsi"/>
          <w:noProof/>
          <w:szCs w:val="20"/>
        </w:rPr>
        <w:t>If measure is supported by electric utility only, ΔTherms = 0</w:t>
      </w:r>
    </w:p>
    <w:p w14:paraId="78CBA021" w14:textId="77777777" w:rsidR="00E779E9" w:rsidRPr="00FD1AF1" w:rsidRDefault="00E779E9" w:rsidP="00E779E9">
      <w:pPr>
        <w:ind w:firstLine="720"/>
        <w:rPr>
          <w:rFonts w:cstheme="minorHAnsi"/>
          <w:noProof/>
        </w:rPr>
      </w:pPr>
      <w:r w:rsidRPr="00FD1AF1">
        <w:rPr>
          <w:rFonts w:cstheme="minorHAnsi"/>
          <w:noProof/>
        </w:rPr>
        <w:t>If measure is supported by gas and electric utility, gas utility claim savings calculated below, (electric savings is provided in Electric Energy Savings section):</w:t>
      </w:r>
    </w:p>
    <w:p w14:paraId="36CB187C" w14:textId="77777777" w:rsidR="00E779E9" w:rsidRPr="00FD1AF1" w:rsidRDefault="00E779E9" w:rsidP="00E779E9">
      <w:pPr>
        <w:ind w:firstLine="720"/>
        <w:rPr>
          <w:rFonts w:cstheme="minorHAnsi"/>
          <w:noProof/>
        </w:rPr>
      </w:pPr>
      <w:r w:rsidRPr="00FD1AF1">
        <w:rPr>
          <w:rFonts w:cstheme="minorHAnsi"/>
          <w:noProof/>
        </w:rPr>
        <w:t>ΔTherms</w:t>
      </w:r>
      <w:r w:rsidRPr="00FD1AF1">
        <w:rPr>
          <w:rFonts w:cstheme="minorHAnsi"/>
          <w:noProof/>
        </w:rPr>
        <w:tab/>
        <w:t>= [Heating Savings] + [DHW Savings]</w:t>
      </w:r>
    </w:p>
    <w:p w14:paraId="287728B0" w14:textId="77777777" w:rsidR="00E779E9" w:rsidRPr="00FD1AF1" w:rsidRDefault="00E779E9" w:rsidP="00E779E9">
      <w:pPr>
        <w:ind w:left="2160"/>
        <w:rPr>
          <w:rFonts w:cstheme="minorHAnsi"/>
          <w:noProof/>
        </w:rPr>
      </w:pPr>
      <w:r w:rsidRPr="00FD1AF1">
        <w:rPr>
          <w:rFonts w:cstheme="minorHAnsi"/>
          <w:noProof/>
        </w:rPr>
        <w:t>= [Replaced gas consumption – therm equivalent of base ASHP source kWh] + [DHW Savings]</w:t>
      </w:r>
    </w:p>
    <w:p w14:paraId="7E60A108" w14:textId="77777777" w:rsidR="00E779E9" w:rsidRPr="00FD1AF1" w:rsidRDefault="00E779E9" w:rsidP="00E779E9">
      <w:pPr>
        <w:ind w:left="2160"/>
        <w:rPr>
          <w:rFonts w:cstheme="minorHAnsi"/>
          <w:noProof/>
        </w:rPr>
      </w:pPr>
      <w:r w:rsidRPr="00FD1AF1">
        <w:rPr>
          <w:rFonts w:cstheme="minorHAnsi"/>
          <w:noProof/>
        </w:rPr>
        <w:t>= [(1 – ElecHeat) * ((Gas_Heating_Load/AFUEbase) – (kWhtoTherm * FLHheat * Capacity_heating * 1/(HSPF</w:t>
      </w:r>
      <w:r w:rsidRPr="00FD1AF1">
        <w:rPr>
          <w:rFonts w:cstheme="minorHAnsi"/>
          <w:noProof/>
          <w:vertAlign w:val="subscript"/>
        </w:rPr>
        <w:t>ASHP</w:t>
      </w:r>
      <w:r w:rsidRPr="00FD1AF1">
        <w:rPr>
          <w:rFonts w:cstheme="minorHAnsi"/>
          <w:noProof/>
        </w:rPr>
        <w:t xml:space="preserve">/3.412))/1000)] + </w:t>
      </w:r>
      <w:r w:rsidRPr="00FD1AF1">
        <w:rPr>
          <w:rFonts w:cstheme="minorHAnsi"/>
        </w:rPr>
        <w:t xml:space="preserve">[(1 – ElecDHW) * %DHWDisplaced </w:t>
      </w:r>
      <w:proofErr w:type="gramStart"/>
      <w:r w:rsidRPr="00FD1AF1">
        <w:rPr>
          <w:rFonts w:cstheme="minorHAnsi"/>
        </w:rPr>
        <w:t xml:space="preserve">*  </w:t>
      </w:r>
      <w:r w:rsidRPr="00FD1AF1">
        <w:rPr>
          <w:rFonts w:cstheme="minorHAnsi"/>
          <w:noProof/>
        </w:rPr>
        <w:t>(</w:t>
      </w:r>
      <w:proofErr w:type="gramEnd"/>
      <w:r w:rsidRPr="00FD1AF1">
        <w:rPr>
          <w:rFonts w:cstheme="minorHAnsi"/>
          <w:noProof/>
        </w:rPr>
        <w:t>1/ EF</w:t>
      </w:r>
      <w:r w:rsidRPr="00FD1AF1">
        <w:rPr>
          <w:rFonts w:cstheme="minorHAnsi"/>
          <w:caps/>
          <w:noProof/>
          <w:vertAlign w:val="subscript"/>
        </w:rPr>
        <w:t>Gas exist</w:t>
      </w:r>
      <w:r w:rsidRPr="00FD1AF1">
        <w:rPr>
          <w:rFonts w:cstheme="minorHAnsi"/>
          <w:noProof/>
        </w:rPr>
        <w:t xml:space="preserve">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100,000)]</w:t>
      </w:r>
    </w:p>
    <w:p w14:paraId="5C0E997B" w14:textId="77777777" w:rsidR="00E779E9" w:rsidRPr="00FD1AF1" w:rsidRDefault="00E779E9" w:rsidP="00E779E9">
      <w:pPr>
        <w:rPr>
          <w:rFonts w:cstheme="minorHAnsi"/>
          <w:noProof/>
        </w:rPr>
      </w:pPr>
      <w:r w:rsidRPr="00FD1AF1">
        <w:rPr>
          <w:rFonts w:cstheme="minorHAnsi"/>
          <w:noProof/>
        </w:rPr>
        <w:t>Early replacement for homes with existing gas heat and/or hot water:</w:t>
      </w:r>
    </w:p>
    <w:p w14:paraId="3722DAFA" w14:textId="77777777" w:rsidR="00E779E9" w:rsidRPr="00FD1AF1" w:rsidRDefault="00E779E9" w:rsidP="00E779E9">
      <w:pPr>
        <w:ind w:firstLine="720"/>
        <w:rPr>
          <w:rFonts w:cstheme="minorHAnsi"/>
          <w:noProof/>
        </w:rPr>
      </w:pPr>
      <w:r w:rsidRPr="00FD1AF1">
        <w:rPr>
          <w:rFonts w:cstheme="minorHAnsi"/>
          <w:noProof/>
        </w:rPr>
        <w:t>If measure is supported by gas utility only, gas utility claim savings calculated below:</w:t>
      </w:r>
    </w:p>
    <w:p w14:paraId="4F3773BF" w14:textId="77777777" w:rsidR="00E779E9" w:rsidRPr="00FD1AF1" w:rsidRDefault="00E779E9" w:rsidP="00E779E9">
      <w:pPr>
        <w:ind w:left="1440"/>
        <w:rPr>
          <w:rFonts w:cstheme="minorHAnsi"/>
          <w:noProof/>
        </w:rPr>
      </w:pPr>
      <w:r w:rsidRPr="00FD1AF1">
        <w:rPr>
          <w:rFonts w:cstheme="minorHAnsi"/>
          <w:noProof/>
        </w:rPr>
        <w:t>ΔTherms for remaining life of existing unit (1st 8 years):</w:t>
      </w:r>
    </w:p>
    <w:p w14:paraId="1D6058CE" w14:textId="77777777" w:rsidR="00E779E9" w:rsidRPr="00FD1AF1" w:rsidRDefault="00E779E9" w:rsidP="00E779E9">
      <w:pPr>
        <w:ind w:left="1440" w:firstLine="720"/>
        <w:rPr>
          <w:rFonts w:cstheme="minorHAnsi"/>
          <w:noProof/>
        </w:rPr>
      </w:pPr>
      <w:r w:rsidRPr="00FD1AF1">
        <w:rPr>
          <w:rFonts w:cstheme="minorHAnsi"/>
          <w:noProof/>
        </w:rPr>
        <w:t>= [Heating Savings] + [DHW Savings]</w:t>
      </w:r>
    </w:p>
    <w:p w14:paraId="143B9854" w14:textId="77777777" w:rsidR="00E779E9" w:rsidRPr="00FD1AF1" w:rsidRDefault="00E779E9" w:rsidP="00E779E9">
      <w:pPr>
        <w:ind w:left="2160"/>
        <w:rPr>
          <w:rFonts w:cstheme="minorHAnsi"/>
          <w:noProof/>
        </w:rPr>
      </w:pPr>
      <w:r w:rsidRPr="00FD1AF1">
        <w:rPr>
          <w:rFonts w:cstheme="minorHAnsi"/>
          <w:noProof/>
        </w:rPr>
        <w:t>= [Replaced gas consumption – therm equivalent of GSHP source kWh] + [DHW Savings]</w:t>
      </w:r>
    </w:p>
    <w:p w14:paraId="4D4F788D" w14:textId="77777777" w:rsidR="00E779E9" w:rsidRPr="00FD1AF1" w:rsidRDefault="00E779E9" w:rsidP="00E779E9">
      <w:pPr>
        <w:ind w:left="2160"/>
        <w:rPr>
          <w:rFonts w:cstheme="minorHAnsi"/>
          <w:noProof/>
        </w:rPr>
      </w:pPr>
      <w:r w:rsidRPr="00FD1AF1">
        <w:rPr>
          <w:rFonts w:cstheme="minorHAnsi"/>
          <w:noProof/>
        </w:rPr>
        <w:t>= [(1 – ElecHeat) * ((Gas_Heating_Load/AFUEexist) – (kWhtoTherm * FLHheat * Capacity_heating * 1/(COP</w:t>
      </w:r>
      <w:r w:rsidRPr="00FD1AF1">
        <w:rPr>
          <w:rFonts w:cstheme="minorHAnsi"/>
          <w:noProof/>
          <w:vertAlign w:val="subscript"/>
        </w:rPr>
        <w:t xml:space="preserve">PL </w:t>
      </w:r>
      <w:r w:rsidRPr="00FD1AF1">
        <w:rPr>
          <w:rFonts w:cstheme="minorHAnsi"/>
          <w:noProof/>
        </w:rPr>
        <w:t xml:space="preserve">* 3.412))/1000)] + </w:t>
      </w:r>
      <w:r w:rsidRPr="00FD1AF1">
        <w:rPr>
          <w:rFonts w:cstheme="minorHAnsi"/>
        </w:rPr>
        <w:t xml:space="preserve">[(1 – ElecDHW) * %DHWDisplaced * </w:t>
      </w:r>
      <w:r w:rsidRPr="00FD1AF1">
        <w:rPr>
          <w:rFonts w:cstheme="minorHAnsi"/>
          <w:noProof/>
        </w:rPr>
        <w:t>(1/ EF</w:t>
      </w:r>
      <w:r w:rsidRPr="00FD1AF1">
        <w:rPr>
          <w:rFonts w:cstheme="minorHAnsi"/>
          <w:caps/>
          <w:noProof/>
          <w:vertAlign w:val="subscript"/>
        </w:rPr>
        <w:t>Gas exist</w:t>
      </w:r>
      <w:r w:rsidRPr="00FD1AF1">
        <w:rPr>
          <w:rFonts w:cstheme="minorHAnsi"/>
          <w:noProof/>
        </w:rPr>
        <w:t xml:space="preserve">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100,000)]</w:t>
      </w:r>
    </w:p>
    <w:p w14:paraId="7CD08F3D" w14:textId="77777777" w:rsidR="00E779E9" w:rsidRPr="00FD1AF1" w:rsidRDefault="00E779E9" w:rsidP="00E779E9">
      <w:pPr>
        <w:ind w:left="720" w:firstLine="720"/>
        <w:rPr>
          <w:rFonts w:cstheme="minorHAnsi"/>
          <w:noProof/>
        </w:rPr>
      </w:pPr>
      <w:r w:rsidRPr="00FD1AF1">
        <w:rPr>
          <w:rFonts w:cstheme="minorHAnsi"/>
          <w:noProof/>
        </w:rPr>
        <w:t>ΔTherms for remaining measure life (next 17 years):</w:t>
      </w:r>
    </w:p>
    <w:p w14:paraId="68140514" w14:textId="77777777" w:rsidR="00E779E9" w:rsidRPr="00FD1AF1" w:rsidRDefault="00E779E9" w:rsidP="00E779E9">
      <w:pPr>
        <w:ind w:left="2160"/>
        <w:rPr>
          <w:rFonts w:cstheme="minorHAnsi"/>
          <w:noProof/>
        </w:rPr>
      </w:pPr>
      <w:r w:rsidRPr="00FD1AF1">
        <w:rPr>
          <w:rFonts w:cstheme="minorHAnsi"/>
          <w:noProof/>
        </w:rPr>
        <w:t>= [(1 – ElecHeat) * ((Gas_Heating_Load/AFUEbaseER) – (kWhtoTherm * FLHheat * Capacity_heating * 1//(COP</w:t>
      </w:r>
      <w:r w:rsidRPr="00FD1AF1">
        <w:rPr>
          <w:rFonts w:cstheme="minorHAnsi"/>
          <w:noProof/>
          <w:vertAlign w:val="subscript"/>
        </w:rPr>
        <w:t xml:space="preserve">PL </w:t>
      </w:r>
      <w:r w:rsidRPr="00FD1AF1">
        <w:rPr>
          <w:rFonts w:cstheme="minorHAnsi"/>
          <w:noProof/>
        </w:rPr>
        <w:t xml:space="preserve">* 3.412))/1000)] + </w:t>
      </w:r>
      <w:r w:rsidRPr="00FD1AF1">
        <w:rPr>
          <w:rFonts w:cstheme="minorHAnsi"/>
        </w:rPr>
        <w:t xml:space="preserve">[(1 – ElecDHW) * %DHWDisplaced </w:t>
      </w:r>
      <w:proofErr w:type="gramStart"/>
      <w:r w:rsidRPr="00FD1AF1">
        <w:rPr>
          <w:rFonts w:cstheme="minorHAnsi"/>
        </w:rPr>
        <w:t xml:space="preserve">*  </w:t>
      </w:r>
      <w:r w:rsidRPr="00FD1AF1">
        <w:rPr>
          <w:rFonts w:cstheme="minorHAnsi"/>
          <w:noProof/>
        </w:rPr>
        <w:t>(</w:t>
      </w:r>
      <w:proofErr w:type="gramEnd"/>
      <w:r w:rsidRPr="00FD1AF1">
        <w:rPr>
          <w:rFonts w:cstheme="minorHAnsi"/>
          <w:noProof/>
        </w:rPr>
        <w:t>1/ EF</w:t>
      </w:r>
      <w:r w:rsidRPr="00FD1AF1">
        <w:rPr>
          <w:rFonts w:cstheme="minorHAnsi"/>
          <w:caps/>
          <w:noProof/>
          <w:vertAlign w:val="subscript"/>
        </w:rPr>
        <w:t>Gas exist</w:t>
      </w:r>
      <w:r w:rsidRPr="00FD1AF1">
        <w:rPr>
          <w:rFonts w:cstheme="minorHAnsi"/>
          <w:noProof/>
        </w:rPr>
        <w:t xml:space="preserve">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100,000)]</w:t>
      </w:r>
    </w:p>
    <w:p w14:paraId="6313BC16" w14:textId="77777777" w:rsidR="00E779E9" w:rsidRPr="00FD1AF1" w:rsidRDefault="00E779E9" w:rsidP="00E779E9">
      <w:pPr>
        <w:ind w:firstLine="720"/>
        <w:rPr>
          <w:rFonts w:cstheme="minorHAnsi"/>
          <w:noProof/>
        </w:rPr>
      </w:pPr>
      <w:r w:rsidRPr="00FD1AF1">
        <w:rPr>
          <w:rFonts w:cstheme="minorHAnsi"/>
          <w:noProof/>
          <w:szCs w:val="20"/>
        </w:rPr>
        <w:t>If measure is supported by electric utility only, ΔTherms = 0</w:t>
      </w:r>
    </w:p>
    <w:p w14:paraId="07238072" w14:textId="77777777" w:rsidR="00E779E9" w:rsidRPr="00FD1AF1" w:rsidRDefault="00E779E9" w:rsidP="00E779E9">
      <w:pPr>
        <w:ind w:firstLine="720"/>
        <w:rPr>
          <w:rFonts w:cstheme="minorHAnsi"/>
          <w:noProof/>
        </w:rPr>
      </w:pPr>
      <w:r w:rsidRPr="00FD1AF1">
        <w:rPr>
          <w:rFonts w:cstheme="minorHAnsi"/>
          <w:noProof/>
        </w:rPr>
        <w:t>If measure is supported by gas and electric utility, gas utility claim savings calculated below:</w:t>
      </w:r>
    </w:p>
    <w:p w14:paraId="780350D4" w14:textId="77777777" w:rsidR="00E779E9" w:rsidRPr="00FD1AF1" w:rsidRDefault="00E779E9" w:rsidP="00E779E9">
      <w:pPr>
        <w:ind w:left="1440"/>
        <w:rPr>
          <w:rFonts w:cstheme="minorHAnsi"/>
          <w:noProof/>
        </w:rPr>
      </w:pPr>
      <w:r w:rsidRPr="00FD1AF1">
        <w:rPr>
          <w:rFonts w:cstheme="minorHAnsi"/>
          <w:noProof/>
        </w:rPr>
        <w:t>ΔTherms for remaining life of existing unit (1st 8 years):</w:t>
      </w:r>
    </w:p>
    <w:p w14:paraId="3240D6CB" w14:textId="77777777" w:rsidR="00E779E9" w:rsidRPr="00FD1AF1" w:rsidRDefault="00E779E9" w:rsidP="00E779E9">
      <w:pPr>
        <w:ind w:left="720" w:firstLine="720"/>
        <w:rPr>
          <w:rFonts w:cstheme="minorHAnsi"/>
          <w:noProof/>
        </w:rPr>
      </w:pPr>
      <w:r w:rsidRPr="00FD1AF1">
        <w:rPr>
          <w:rFonts w:cstheme="minorHAnsi"/>
          <w:noProof/>
        </w:rPr>
        <w:t>ΔTherms</w:t>
      </w:r>
      <w:r w:rsidRPr="00FD1AF1">
        <w:rPr>
          <w:rFonts w:cstheme="minorHAnsi"/>
          <w:noProof/>
        </w:rPr>
        <w:tab/>
        <w:t>= [Heating Savings] + [DHW Savings]</w:t>
      </w:r>
    </w:p>
    <w:p w14:paraId="7C7CF44C" w14:textId="77777777" w:rsidR="00E779E9" w:rsidRPr="00FD1AF1" w:rsidRDefault="00E779E9" w:rsidP="00E779E9">
      <w:pPr>
        <w:ind w:left="2160" w:firstLine="720"/>
        <w:rPr>
          <w:rFonts w:cstheme="minorHAnsi"/>
          <w:noProof/>
        </w:rPr>
      </w:pPr>
      <w:r w:rsidRPr="00FD1AF1">
        <w:rPr>
          <w:rFonts w:cstheme="minorHAnsi"/>
          <w:noProof/>
        </w:rPr>
        <w:t>= [Replaced gas consumption – therm equivalent of base ASHP source kWh] + [DHW Savings]</w:t>
      </w:r>
    </w:p>
    <w:p w14:paraId="60B4FD8B" w14:textId="77777777" w:rsidR="00E779E9" w:rsidRPr="00FD1AF1" w:rsidRDefault="00E779E9" w:rsidP="00E779E9">
      <w:pPr>
        <w:ind w:left="2160"/>
        <w:rPr>
          <w:rFonts w:cstheme="minorHAnsi"/>
          <w:noProof/>
        </w:rPr>
      </w:pPr>
      <w:r w:rsidRPr="00FD1AF1">
        <w:rPr>
          <w:rFonts w:cstheme="minorHAnsi"/>
          <w:noProof/>
        </w:rPr>
        <w:t>= [(1 – ElecHeat) * ((Gas_Heating_Load/AFUEexist) – (kWhtoTherm * FLHheat * Capacity_heating * 1/HSPF</w:t>
      </w:r>
      <w:r w:rsidRPr="00FD1AF1">
        <w:rPr>
          <w:rFonts w:cstheme="minorHAnsi"/>
          <w:noProof/>
          <w:vertAlign w:val="subscript"/>
        </w:rPr>
        <w:t>ASHP</w:t>
      </w:r>
      <w:r w:rsidRPr="00FD1AF1">
        <w:rPr>
          <w:rFonts w:cstheme="minorHAnsi"/>
          <w:noProof/>
        </w:rPr>
        <w:t xml:space="preserve">)/1000)] + </w:t>
      </w:r>
      <w:r w:rsidRPr="00FD1AF1">
        <w:rPr>
          <w:rFonts w:cstheme="minorHAnsi"/>
        </w:rPr>
        <w:t xml:space="preserve">[(1 – ElecDHW) * %DHWDisplaced * </w:t>
      </w:r>
      <w:r w:rsidRPr="00FD1AF1">
        <w:rPr>
          <w:rFonts w:cstheme="minorHAnsi"/>
          <w:noProof/>
        </w:rPr>
        <w:t>(1/ EF</w:t>
      </w:r>
      <w:r w:rsidRPr="00FD1AF1">
        <w:rPr>
          <w:rFonts w:cstheme="minorHAnsi"/>
          <w:caps/>
          <w:noProof/>
          <w:vertAlign w:val="subscript"/>
        </w:rPr>
        <w:t>Gas exist</w:t>
      </w:r>
      <w:r w:rsidRPr="00FD1AF1">
        <w:rPr>
          <w:rFonts w:cstheme="minorHAnsi"/>
          <w:noProof/>
        </w:rPr>
        <w:t xml:space="preserve">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100,000)]</w:t>
      </w:r>
    </w:p>
    <w:p w14:paraId="1A6FBA1B" w14:textId="77777777" w:rsidR="00E779E9" w:rsidRPr="00FD1AF1" w:rsidRDefault="00E779E9" w:rsidP="00E779E9">
      <w:pPr>
        <w:ind w:left="720" w:firstLine="720"/>
        <w:rPr>
          <w:rFonts w:cstheme="minorHAnsi"/>
          <w:noProof/>
        </w:rPr>
      </w:pPr>
      <w:r w:rsidRPr="00FD1AF1">
        <w:rPr>
          <w:rFonts w:cstheme="minorHAnsi"/>
          <w:noProof/>
        </w:rPr>
        <w:t>ΔTherms for remaining measure life (next 17 years):</w:t>
      </w:r>
    </w:p>
    <w:p w14:paraId="4B4353E8" w14:textId="77777777" w:rsidR="00E779E9" w:rsidRPr="00FD1AF1" w:rsidRDefault="00E779E9" w:rsidP="00E779E9">
      <w:pPr>
        <w:ind w:left="2160"/>
        <w:rPr>
          <w:rFonts w:cstheme="minorHAnsi"/>
          <w:noProof/>
        </w:rPr>
      </w:pPr>
      <w:r w:rsidRPr="00FD1AF1">
        <w:rPr>
          <w:rFonts w:cstheme="minorHAnsi"/>
          <w:noProof/>
        </w:rPr>
        <w:t xml:space="preserve">= [(1 – ElecHeat) * ((Gas_Heating_Load/AFUEbaseER) – (kWhtoTherm * FLHheat * </w:t>
      </w:r>
      <w:r w:rsidRPr="00FD1AF1">
        <w:rPr>
          <w:rFonts w:cstheme="minorHAnsi"/>
          <w:noProof/>
        </w:rPr>
        <w:lastRenderedPageBreak/>
        <w:t>Capacity_heating * 1/HSPF</w:t>
      </w:r>
      <w:r w:rsidRPr="00FD1AF1">
        <w:rPr>
          <w:rFonts w:cstheme="minorHAnsi"/>
          <w:noProof/>
          <w:vertAlign w:val="subscript"/>
        </w:rPr>
        <w:t>ASHP</w:t>
      </w:r>
      <w:r w:rsidRPr="00FD1AF1">
        <w:rPr>
          <w:rFonts w:cstheme="minorHAnsi"/>
          <w:noProof/>
        </w:rPr>
        <w:t xml:space="preserve">)/1000)] + </w:t>
      </w:r>
      <w:r w:rsidRPr="00FD1AF1">
        <w:rPr>
          <w:rFonts w:cstheme="minorHAnsi"/>
        </w:rPr>
        <w:t xml:space="preserve">[(1 – ElecDHW) * %DHWDisplaced * </w:t>
      </w:r>
      <w:r w:rsidRPr="00FD1AF1">
        <w:rPr>
          <w:rFonts w:cstheme="minorHAnsi"/>
          <w:noProof/>
        </w:rPr>
        <w:t>(1/ EF</w:t>
      </w:r>
      <w:r w:rsidRPr="00FD1AF1">
        <w:rPr>
          <w:rFonts w:cstheme="minorHAnsi"/>
          <w:caps/>
          <w:noProof/>
          <w:vertAlign w:val="subscript"/>
        </w:rPr>
        <w:t>Gas exist</w:t>
      </w:r>
      <w:r w:rsidRPr="00FD1AF1">
        <w:rPr>
          <w:rFonts w:cstheme="minorHAnsi"/>
          <w:noProof/>
        </w:rPr>
        <w:t xml:space="preserve">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100,000)]</w:t>
      </w:r>
    </w:p>
    <w:p w14:paraId="70F6CAAA" w14:textId="77777777" w:rsidR="00E779E9" w:rsidRPr="00FD1AF1" w:rsidRDefault="00E779E9" w:rsidP="00E779E9">
      <w:r w:rsidRPr="00FD1AF1">
        <w:t>Where:</w:t>
      </w:r>
    </w:p>
    <w:p w14:paraId="46C9BE5D" w14:textId="77777777" w:rsidR="00E779E9" w:rsidRPr="00FD1AF1" w:rsidRDefault="00E779E9" w:rsidP="00E779E9">
      <w:pPr>
        <w:ind w:firstLine="720"/>
        <w:rPr>
          <w:rFonts w:cstheme="minorHAnsi"/>
          <w:noProof/>
        </w:rPr>
      </w:pPr>
      <w:r w:rsidRPr="00FD1AF1">
        <w:rPr>
          <w:rFonts w:cstheme="minorHAnsi"/>
          <w:noProof/>
        </w:rPr>
        <w:t xml:space="preserve">ElecHeat </w:t>
      </w:r>
      <w:r w:rsidRPr="00FD1AF1">
        <w:rPr>
          <w:rFonts w:cstheme="minorHAnsi"/>
          <w:noProof/>
        </w:rPr>
        <w:tab/>
        <w:t>= 1 if existing building is electrically heated</w:t>
      </w:r>
    </w:p>
    <w:p w14:paraId="4498D11F" w14:textId="77777777" w:rsidR="00E779E9" w:rsidRPr="00FD1AF1" w:rsidRDefault="00E779E9" w:rsidP="00E779E9">
      <w:pPr>
        <w:rPr>
          <w:rFonts w:cstheme="minorHAnsi"/>
          <w:noProof/>
        </w:rPr>
      </w:pPr>
      <w:r w:rsidRPr="00FD1AF1">
        <w:rPr>
          <w:rFonts w:cstheme="minorHAnsi"/>
          <w:noProof/>
        </w:rPr>
        <w:tab/>
      </w:r>
      <w:r w:rsidRPr="00FD1AF1">
        <w:rPr>
          <w:rFonts w:cstheme="minorHAnsi"/>
          <w:noProof/>
        </w:rPr>
        <w:tab/>
      </w:r>
      <w:r w:rsidRPr="00FD1AF1">
        <w:rPr>
          <w:rFonts w:cstheme="minorHAnsi"/>
          <w:noProof/>
        </w:rPr>
        <w:tab/>
        <w:t>= 0 if existing building is not electrically heated</w:t>
      </w:r>
    </w:p>
    <w:p w14:paraId="359B7C36" w14:textId="77777777" w:rsidR="00E779E9" w:rsidRPr="00FD1AF1" w:rsidRDefault="00E779E9" w:rsidP="00E779E9">
      <w:pPr>
        <w:spacing w:before="240"/>
        <w:ind w:left="720"/>
        <w:rPr>
          <w:rFonts w:cstheme="minorHAnsi"/>
          <w:noProof/>
        </w:rPr>
      </w:pPr>
      <w:r w:rsidRPr="00FD1AF1">
        <w:rPr>
          <w:rFonts w:cstheme="minorHAnsi"/>
          <w:noProof/>
        </w:rPr>
        <w:t>Gas_Heating_Load</w:t>
      </w:r>
    </w:p>
    <w:p w14:paraId="28F8F750" w14:textId="77777777" w:rsidR="00E779E9" w:rsidRPr="00FD1AF1" w:rsidRDefault="00E779E9" w:rsidP="00E779E9">
      <w:pPr>
        <w:ind w:left="2160"/>
        <w:rPr>
          <w:rFonts w:cstheme="minorHAnsi"/>
          <w:noProof/>
        </w:rPr>
      </w:pPr>
      <w:r w:rsidRPr="00FD1AF1">
        <w:rPr>
          <w:rFonts w:cstheme="minorHAnsi"/>
          <w:noProof/>
        </w:rPr>
        <w:t>= Estimate of annual household heating load</w:t>
      </w:r>
      <w:r w:rsidRPr="00FD1AF1">
        <w:rPr>
          <w:rFonts w:asciiTheme="majorHAnsi" w:eastAsiaTheme="majorEastAsia" w:hAnsiTheme="majorHAnsi" w:cstheme="minorHAnsi"/>
          <w:b/>
          <w:bCs/>
          <w:noProof/>
          <w:color w:val="5B9BD5" w:themeColor="accent1"/>
        </w:rPr>
        <w:t xml:space="preserve"> </w:t>
      </w:r>
      <w:r w:rsidRPr="00FD1AF1">
        <w:rPr>
          <w:rFonts w:cstheme="minorHAnsi"/>
          <w:noProof/>
          <w:vertAlign w:val="superscript"/>
        </w:rPr>
        <w:footnoteReference w:id="345"/>
      </w:r>
      <w:r w:rsidRPr="00FD1AF1">
        <w:rPr>
          <w:rFonts w:cstheme="minorHAnsi"/>
          <w:noProof/>
        </w:rPr>
        <w:t xml:space="preserve"> for gas furnace heated single-family homes. If location is unknown, assume the average below.</w:t>
      </w:r>
    </w:p>
    <w:p w14:paraId="72348DC7" w14:textId="77777777" w:rsidR="00E779E9" w:rsidRPr="00FD1AF1" w:rsidRDefault="00E779E9" w:rsidP="00E779E9">
      <w:pPr>
        <w:ind w:left="2160"/>
        <w:rPr>
          <w:rFonts w:cstheme="minorHAnsi"/>
          <w:noProof/>
        </w:rPr>
      </w:pPr>
      <w:r w:rsidRPr="00FD1AF1">
        <w:rPr>
          <w:rFonts w:cstheme="minorHAnsi"/>
          <w:noProof/>
        </w:rPr>
        <w:t>= Actual if informed by site-specific load calculations, ACCA Manual J or equivalent</w:t>
      </w:r>
      <w:r w:rsidRPr="00FD1AF1">
        <w:rPr>
          <w:rFonts w:ascii="Arial" w:hAnsi="Arial" w:cstheme="minorHAnsi"/>
          <w:noProof/>
          <w:vertAlign w:val="superscript"/>
        </w:rPr>
        <w:footnoteReference w:id="346"/>
      </w:r>
      <w:r w:rsidRPr="00FD1AF1">
        <w:rPr>
          <w:rFonts w:cstheme="minorHAnsi"/>
          <w:noProof/>
        </w:rPr>
        <w:t>.</w:t>
      </w:r>
    </w:p>
    <w:tbl>
      <w:tblPr>
        <w:tblW w:w="7668" w:type="dxa"/>
        <w:tblInd w:w="2088" w:type="dxa"/>
        <w:tblLook w:val="04A0" w:firstRow="1" w:lastRow="0" w:firstColumn="1" w:lastColumn="0" w:noHBand="0" w:noVBand="1"/>
      </w:tblPr>
      <w:tblGrid>
        <w:gridCol w:w="2448"/>
        <w:gridCol w:w="2700"/>
        <w:gridCol w:w="2520"/>
        <w:tblGridChange w:id="4474">
          <w:tblGrid>
            <w:gridCol w:w="2448"/>
            <w:gridCol w:w="2700"/>
            <w:gridCol w:w="2520"/>
          </w:tblGrid>
        </w:tblGridChange>
      </w:tblGrid>
      <w:tr w:rsidR="00E779E9" w:rsidRPr="00FD1AF1" w14:paraId="7A885BF3" w14:textId="77777777" w:rsidTr="00C04E8D">
        <w:trPr>
          <w:trHeight w:val="223"/>
          <w:tblHeader/>
        </w:trPr>
        <w:tc>
          <w:tcPr>
            <w:tcW w:w="244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653003B3" w14:textId="77777777" w:rsidR="00E779E9" w:rsidRPr="00FD1AF1" w:rsidRDefault="00E779E9" w:rsidP="00C04E8D">
            <w:pPr>
              <w:jc w:val="center"/>
              <w:rPr>
                <w:rFonts w:cstheme="minorHAnsi"/>
                <w:b/>
                <w:color w:val="FFFFFF" w:themeColor="background1"/>
              </w:rPr>
            </w:pPr>
            <w:r w:rsidRPr="00FD1AF1">
              <w:rPr>
                <w:rFonts w:cstheme="minorHAnsi"/>
                <w:b/>
                <w:color w:val="FFFFFF" w:themeColor="background1"/>
              </w:rPr>
              <w:t>Climate Zone</w:t>
            </w:r>
          </w:p>
          <w:p w14:paraId="7E0AE654" w14:textId="77777777" w:rsidR="00E779E9" w:rsidRPr="00FD1AF1" w:rsidRDefault="00E779E9" w:rsidP="00C04E8D">
            <w:pPr>
              <w:jc w:val="center"/>
              <w:rPr>
                <w:rFonts w:cstheme="minorHAnsi"/>
                <w:b/>
                <w:color w:val="FFFFFF" w:themeColor="background1"/>
              </w:rPr>
            </w:pPr>
            <w:r w:rsidRPr="00FD1AF1">
              <w:rPr>
                <w:rFonts w:cstheme="minorHAnsi"/>
                <w:b/>
                <w:color w:val="FFFFFF" w:themeColor="background1"/>
              </w:rPr>
              <w:t>(City based upon)</w:t>
            </w:r>
          </w:p>
        </w:tc>
        <w:tc>
          <w:tcPr>
            <w:tcW w:w="270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033331D6" w14:textId="77777777" w:rsidR="00E779E9" w:rsidRPr="00FD1AF1" w:rsidRDefault="00E779E9" w:rsidP="00C04E8D">
            <w:pPr>
              <w:jc w:val="center"/>
              <w:rPr>
                <w:rFonts w:cstheme="minorHAnsi"/>
                <w:b/>
                <w:color w:val="FFFFFF" w:themeColor="background1"/>
              </w:rPr>
            </w:pPr>
            <w:r w:rsidRPr="00FD1AF1">
              <w:rPr>
                <w:rFonts w:cstheme="minorHAnsi"/>
                <w:b/>
                <w:color w:val="FFFFFF" w:themeColor="background1"/>
              </w:rPr>
              <w:t>Gas_Heating_Load if Furnace (therms)</w:t>
            </w:r>
            <w:r w:rsidRPr="00FD1AF1">
              <w:rPr>
                <w:rFonts w:ascii="Arial" w:hAnsi="Arial" w:cstheme="minorHAnsi"/>
                <w:noProof/>
                <w:color w:val="FFFFFF" w:themeColor="background1"/>
                <w:vertAlign w:val="superscript"/>
              </w:rPr>
              <w:t xml:space="preserve"> </w:t>
            </w:r>
            <w:r w:rsidRPr="00FD1AF1">
              <w:rPr>
                <w:rFonts w:ascii="Arial" w:hAnsi="Arial" w:cstheme="minorHAnsi"/>
                <w:noProof/>
                <w:color w:val="FFFFFF" w:themeColor="background1"/>
                <w:vertAlign w:val="superscript"/>
              </w:rPr>
              <w:footnoteReference w:id="347"/>
            </w:r>
          </w:p>
        </w:tc>
        <w:tc>
          <w:tcPr>
            <w:tcW w:w="25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E0B8208" w14:textId="77777777" w:rsidR="00E779E9" w:rsidRPr="00FD1AF1" w:rsidRDefault="00E779E9" w:rsidP="00C04E8D">
            <w:pPr>
              <w:jc w:val="center"/>
              <w:rPr>
                <w:rFonts w:cstheme="minorHAnsi"/>
                <w:b/>
                <w:color w:val="FFFFFF" w:themeColor="background1"/>
              </w:rPr>
            </w:pPr>
            <w:r w:rsidRPr="00FD1AF1">
              <w:rPr>
                <w:rFonts w:cstheme="minorHAnsi"/>
                <w:b/>
                <w:color w:val="FFFFFF" w:themeColor="background1"/>
              </w:rPr>
              <w:t>Gas_Heating_Load if Boiler (therms)</w:t>
            </w:r>
            <w:r w:rsidRPr="00FD1AF1">
              <w:rPr>
                <w:rFonts w:ascii="Arial" w:hAnsi="Arial"/>
                <w:noProof/>
                <w:color w:val="FFFFFF" w:themeColor="background1"/>
                <w:vertAlign w:val="superscript"/>
              </w:rPr>
              <w:t xml:space="preserve"> </w:t>
            </w:r>
            <w:r w:rsidRPr="00FD1AF1">
              <w:rPr>
                <w:rFonts w:ascii="Arial" w:hAnsi="Arial"/>
                <w:noProof/>
                <w:color w:val="FFFFFF" w:themeColor="background1"/>
                <w:vertAlign w:val="superscript"/>
              </w:rPr>
              <w:footnoteReference w:id="348"/>
            </w:r>
          </w:p>
        </w:tc>
      </w:tr>
      <w:tr w:rsidR="00E779E9" w:rsidRPr="00FD1AF1" w14:paraId="65BF2D4E" w14:textId="77777777" w:rsidTr="00943B61">
        <w:tblPrEx>
          <w:tblW w:w="7668" w:type="dxa"/>
          <w:tblInd w:w="2088" w:type="dxa"/>
          <w:tblPrExChange w:id="4475" w:author="Stephanie Baer" w:date="2016-01-21T13:58:00Z">
            <w:tblPrEx>
              <w:tblW w:w="7668" w:type="dxa"/>
              <w:tblInd w:w="2088" w:type="dxa"/>
            </w:tblPrEx>
          </w:tblPrExChange>
        </w:tblPrEx>
        <w:trPr>
          <w:trHeight w:val="223"/>
          <w:trPrChange w:id="4476" w:author="Stephanie Baer" w:date="2016-01-21T13:58:00Z">
            <w:trPr>
              <w:trHeight w:val="223"/>
            </w:trPr>
          </w:trPrChange>
        </w:trPr>
        <w:tc>
          <w:tcPr>
            <w:tcW w:w="2448" w:type="dxa"/>
            <w:tcBorders>
              <w:top w:val="single" w:sz="4" w:space="0" w:color="auto"/>
              <w:left w:val="single" w:sz="4" w:space="0" w:color="auto"/>
              <w:bottom w:val="single" w:sz="4" w:space="0" w:color="auto"/>
              <w:right w:val="single" w:sz="4" w:space="0" w:color="auto"/>
            </w:tcBorders>
            <w:noWrap/>
            <w:vAlign w:val="center"/>
            <w:hideMark/>
            <w:tcPrChange w:id="4477" w:author="Stephanie Baer" w:date="2016-01-21T13:58:00Z">
              <w:tcPr>
                <w:tcW w:w="2448" w:type="dxa"/>
                <w:tcBorders>
                  <w:top w:val="single" w:sz="4" w:space="0" w:color="auto"/>
                  <w:left w:val="single" w:sz="4" w:space="0" w:color="auto"/>
                  <w:bottom w:val="single" w:sz="4" w:space="0" w:color="auto"/>
                  <w:right w:val="single" w:sz="4" w:space="0" w:color="auto"/>
                </w:tcBorders>
                <w:noWrap/>
                <w:vAlign w:val="bottom"/>
                <w:hideMark/>
              </w:tcPr>
            </w:tcPrChange>
          </w:tcPr>
          <w:p w14:paraId="5C3C7176" w14:textId="77777777" w:rsidR="00E779E9" w:rsidRPr="00FD1AF1" w:rsidRDefault="00E779E9">
            <w:pPr>
              <w:jc w:val="center"/>
              <w:rPr>
                <w:rFonts w:cstheme="minorHAnsi"/>
              </w:rPr>
            </w:pPr>
            <w:r w:rsidRPr="00FD1AF1">
              <w:rPr>
                <w:rFonts w:cstheme="minorHAnsi"/>
                <w:noProof/>
              </w:rPr>
              <w:t>1 (Rockford)</w:t>
            </w:r>
          </w:p>
        </w:tc>
        <w:tc>
          <w:tcPr>
            <w:tcW w:w="2700" w:type="dxa"/>
            <w:tcBorders>
              <w:top w:val="single" w:sz="4" w:space="0" w:color="auto"/>
              <w:left w:val="single" w:sz="4" w:space="0" w:color="auto"/>
              <w:bottom w:val="single" w:sz="4" w:space="0" w:color="auto"/>
              <w:right w:val="single" w:sz="4" w:space="0" w:color="auto"/>
            </w:tcBorders>
            <w:noWrap/>
            <w:vAlign w:val="center"/>
            <w:hideMark/>
            <w:tcPrChange w:id="4478" w:author="Stephanie Baer" w:date="2016-01-21T13:58:00Z">
              <w:tcPr>
                <w:tcW w:w="2700" w:type="dxa"/>
                <w:tcBorders>
                  <w:top w:val="single" w:sz="4" w:space="0" w:color="auto"/>
                  <w:left w:val="single" w:sz="4" w:space="0" w:color="auto"/>
                  <w:bottom w:val="single" w:sz="4" w:space="0" w:color="auto"/>
                  <w:right w:val="single" w:sz="4" w:space="0" w:color="auto"/>
                </w:tcBorders>
                <w:noWrap/>
                <w:hideMark/>
              </w:tcPr>
            </w:tcPrChange>
          </w:tcPr>
          <w:p w14:paraId="15D9A332" w14:textId="77777777" w:rsidR="00E779E9" w:rsidRPr="00FD1AF1" w:rsidRDefault="00E779E9">
            <w:pPr>
              <w:jc w:val="center"/>
              <w:rPr>
                <w:rFonts w:cstheme="minorHAnsi"/>
              </w:rPr>
            </w:pPr>
            <w:r w:rsidRPr="00FD1AF1">
              <w:rPr>
                <w:rFonts w:cstheme="minorHAnsi"/>
              </w:rPr>
              <w:t>873</w:t>
            </w:r>
          </w:p>
        </w:tc>
        <w:tc>
          <w:tcPr>
            <w:tcW w:w="2520" w:type="dxa"/>
            <w:tcBorders>
              <w:top w:val="single" w:sz="4" w:space="0" w:color="auto"/>
              <w:left w:val="single" w:sz="4" w:space="0" w:color="auto"/>
              <w:bottom w:val="single" w:sz="4" w:space="0" w:color="auto"/>
              <w:right w:val="single" w:sz="4" w:space="0" w:color="auto"/>
            </w:tcBorders>
            <w:vAlign w:val="center"/>
            <w:hideMark/>
            <w:tcPrChange w:id="4479" w:author="Stephanie Baer" w:date="2016-01-21T13:58:00Z">
              <w:tcPr>
                <w:tcW w:w="2520" w:type="dxa"/>
                <w:tcBorders>
                  <w:top w:val="single" w:sz="4" w:space="0" w:color="auto"/>
                  <w:left w:val="single" w:sz="4" w:space="0" w:color="auto"/>
                  <w:bottom w:val="single" w:sz="4" w:space="0" w:color="auto"/>
                  <w:right w:val="single" w:sz="4" w:space="0" w:color="auto"/>
                </w:tcBorders>
                <w:vAlign w:val="bottom"/>
                <w:hideMark/>
              </w:tcPr>
            </w:tcPrChange>
          </w:tcPr>
          <w:p w14:paraId="59567B25" w14:textId="77777777" w:rsidR="00E779E9" w:rsidRPr="00FD1AF1" w:rsidRDefault="00E779E9">
            <w:pPr>
              <w:jc w:val="center"/>
              <w:rPr>
                <w:rFonts w:cstheme="minorHAnsi"/>
              </w:rPr>
            </w:pPr>
            <w:r w:rsidRPr="00FD1AF1">
              <w:t>1275</w:t>
            </w:r>
          </w:p>
        </w:tc>
      </w:tr>
      <w:tr w:rsidR="00E779E9" w:rsidRPr="00FD1AF1" w14:paraId="2558B299" w14:textId="77777777" w:rsidTr="00943B61">
        <w:tblPrEx>
          <w:tblW w:w="7668" w:type="dxa"/>
          <w:tblInd w:w="2088" w:type="dxa"/>
          <w:tblPrExChange w:id="4480" w:author="Stephanie Baer" w:date="2016-01-21T13:58:00Z">
            <w:tblPrEx>
              <w:tblW w:w="7668" w:type="dxa"/>
              <w:tblInd w:w="2088" w:type="dxa"/>
            </w:tblPrEx>
          </w:tblPrExChange>
        </w:tblPrEx>
        <w:trPr>
          <w:trHeight w:val="223"/>
          <w:trPrChange w:id="4481" w:author="Stephanie Baer" w:date="2016-01-21T13:58:00Z">
            <w:trPr>
              <w:trHeight w:val="223"/>
            </w:trPr>
          </w:trPrChange>
        </w:trPr>
        <w:tc>
          <w:tcPr>
            <w:tcW w:w="2448" w:type="dxa"/>
            <w:tcBorders>
              <w:top w:val="single" w:sz="4" w:space="0" w:color="auto"/>
              <w:left w:val="single" w:sz="4" w:space="0" w:color="auto"/>
              <w:bottom w:val="single" w:sz="4" w:space="0" w:color="auto"/>
              <w:right w:val="single" w:sz="4" w:space="0" w:color="auto"/>
            </w:tcBorders>
            <w:noWrap/>
            <w:vAlign w:val="center"/>
            <w:hideMark/>
            <w:tcPrChange w:id="4482" w:author="Stephanie Baer" w:date="2016-01-21T13:58:00Z">
              <w:tcPr>
                <w:tcW w:w="2448" w:type="dxa"/>
                <w:tcBorders>
                  <w:top w:val="single" w:sz="4" w:space="0" w:color="auto"/>
                  <w:left w:val="single" w:sz="4" w:space="0" w:color="auto"/>
                  <w:bottom w:val="single" w:sz="4" w:space="0" w:color="auto"/>
                  <w:right w:val="single" w:sz="4" w:space="0" w:color="auto"/>
                </w:tcBorders>
                <w:noWrap/>
                <w:vAlign w:val="bottom"/>
                <w:hideMark/>
              </w:tcPr>
            </w:tcPrChange>
          </w:tcPr>
          <w:p w14:paraId="7239F4A1" w14:textId="77777777" w:rsidR="00E779E9" w:rsidRPr="00FD1AF1" w:rsidRDefault="00E779E9">
            <w:pPr>
              <w:jc w:val="center"/>
              <w:rPr>
                <w:rFonts w:cstheme="minorHAnsi"/>
              </w:rPr>
            </w:pPr>
            <w:r w:rsidRPr="00FD1AF1">
              <w:rPr>
                <w:rFonts w:cstheme="minorHAnsi"/>
                <w:noProof/>
              </w:rPr>
              <w:t>2 (Chicago)</w:t>
            </w:r>
          </w:p>
        </w:tc>
        <w:tc>
          <w:tcPr>
            <w:tcW w:w="2700" w:type="dxa"/>
            <w:tcBorders>
              <w:top w:val="single" w:sz="4" w:space="0" w:color="auto"/>
              <w:left w:val="single" w:sz="4" w:space="0" w:color="auto"/>
              <w:bottom w:val="single" w:sz="4" w:space="0" w:color="auto"/>
              <w:right w:val="single" w:sz="4" w:space="0" w:color="auto"/>
            </w:tcBorders>
            <w:noWrap/>
            <w:vAlign w:val="center"/>
            <w:hideMark/>
            <w:tcPrChange w:id="4483" w:author="Stephanie Baer" w:date="2016-01-21T13:58:00Z">
              <w:tcPr>
                <w:tcW w:w="2700" w:type="dxa"/>
                <w:tcBorders>
                  <w:top w:val="single" w:sz="4" w:space="0" w:color="auto"/>
                  <w:left w:val="single" w:sz="4" w:space="0" w:color="auto"/>
                  <w:bottom w:val="single" w:sz="4" w:space="0" w:color="auto"/>
                  <w:right w:val="single" w:sz="4" w:space="0" w:color="auto"/>
                </w:tcBorders>
                <w:noWrap/>
                <w:hideMark/>
              </w:tcPr>
            </w:tcPrChange>
          </w:tcPr>
          <w:p w14:paraId="346AC8E3" w14:textId="77777777" w:rsidR="00E779E9" w:rsidRPr="00FD1AF1" w:rsidRDefault="00E779E9">
            <w:pPr>
              <w:jc w:val="center"/>
              <w:rPr>
                <w:rFonts w:cstheme="minorHAnsi"/>
              </w:rPr>
            </w:pPr>
            <w:r w:rsidRPr="00FD1AF1">
              <w:rPr>
                <w:rFonts w:cstheme="minorHAnsi"/>
              </w:rPr>
              <w:t>834</w:t>
            </w:r>
          </w:p>
        </w:tc>
        <w:tc>
          <w:tcPr>
            <w:tcW w:w="2520" w:type="dxa"/>
            <w:tcBorders>
              <w:top w:val="single" w:sz="4" w:space="0" w:color="auto"/>
              <w:left w:val="single" w:sz="4" w:space="0" w:color="auto"/>
              <w:bottom w:val="single" w:sz="4" w:space="0" w:color="auto"/>
              <w:right w:val="single" w:sz="4" w:space="0" w:color="auto"/>
            </w:tcBorders>
            <w:vAlign w:val="center"/>
            <w:hideMark/>
            <w:tcPrChange w:id="4484" w:author="Stephanie Baer" w:date="2016-01-21T13:58:00Z">
              <w:tcPr>
                <w:tcW w:w="2520" w:type="dxa"/>
                <w:tcBorders>
                  <w:top w:val="single" w:sz="4" w:space="0" w:color="auto"/>
                  <w:left w:val="single" w:sz="4" w:space="0" w:color="auto"/>
                  <w:bottom w:val="single" w:sz="4" w:space="0" w:color="auto"/>
                  <w:right w:val="single" w:sz="4" w:space="0" w:color="auto"/>
                </w:tcBorders>
                <w:vAlign w:val="bottom"/>
                <w:hideMark/>
              </w:tcPr>
            </w:tcPrChange>
          </w:tcPr>
          <w:p w14:paraId="7FA984CD" w14:textId="77777777" w:rsidR="00E779E9" w:rsidRPr="00FD1AF1" w:rsidRDefault="00E779E9">
            <w:pPr>
              <w:jc w:val="center"/>
              <w:rPr>
                <w:rFonts w:cstheme="minorHAnsi"/>
              </w:rPr>
            </w:pPr>
            <w:r w:rsidRPr="00FD1AF1">
              <w:t>1218</w:t>
            </w:r>
          </w:p>
        </w:tc>
      </w:tr>
      <w:tr w:rsidR="00E779E9" w:rsidRPr="00FD1AF1" w14:paraId="018DF97F" w14:textId="77777777" w:rsidTr="00943B61">
        <w:tblPrEx>
          <w:tblW w:w="7668" w:type="dxa"/>
          <w:tblInd w:w="2088" w:type="dxa"/>
          <w:tblPrExChange w:id="4485" w:author="Stephanie Baer" w:date="2016-01-21T13:58:00Z">
            <w:tblPrEx>
              <w:tblW w:w="7668" w:type="dxa"/>
              <w:tblInd w:w="2088" w:type="dxa"/>
            </w:tblPrEx>
          </w:tblPrExChange>
        </w:tblPrEx>
        <w:trPr>
          <w:trHeight w:val="223"/>
          <w:trPrChange w:id="4486" w:author="Stephanie Baer" w:date="2016-01-21T13:58:00Z">
            <w:trPr>
              <w:trHeight w:val="223"/>
            </w:trPr>
          </w:trPrChange>
        </w:trPr>
        <w:tc>
          <w:tcPr>
            <w:tcW w:w="2448" w:type="dxa"/>
            <w:tcBorders>
              <w:top w:val="single" w:sz="4" w:space="0" w:color="auto"/>
              <w:left w:val="single" w:sz="4" w:space="0" w:color="auto"/>
              <w:bottom w:val="single" w:sz="4" w:space="0" w:color="auto"/>
              <w:right w:val="single" w:sz="4" w:space="0" w:color="auto"/>
            </w:tcBorders>
            <w:noWrap/>
            <w:vAlign w:val="center"/>
            <w:hideMark/>
            <w:tcPrChange w:id="4487" w:author="Stephanie Baer" w:date="2016-01-21T13:58:00Z">
              <w:tcPr>
                <w:tcW w:w="2448" w:type="dxa"/>
                <w:tcBorders>
                  <w:top w:val="single" w:sz="4" w:space="0" w:color="auto"/>
                  <w:left w:val="single" w:sz="4" w:space="0" w:color="auto"/>
                  <w:bottom w:val="single" w:sz="4" w:space="0" w:color="auto"/>
                  <w:right w:val="single" w:sz="4" w:space="0" w:color="auto"/>
                </w:tcBorders>
                <w:noWrap/>
                <w:vAlign w:val="bottom"/>
                <w:hideMark/>
              </w:tcPr>
            </w:tcPrChange>
          </w:tcPr>
          <w:p w14:paraId="56C85074" w14:textId="77777777" w:rsidR="00E779E9" w:rsidRPr="00FD1AF1" w:rsidRDefault="00E779E9">
            <w:pPr>
              <w:jc w:val="center"/>
              <w:rPr>
                <w:rFonts w:cstheme="minorHAnsi"/>
              </w:rPr>
            </w:pPr>
            <w:r w:rsidRPr="00FD1AF1">
              <w:rPr>
                <w:rFonts w:cstheme="minorHAnsi"/>
                <w:noProof/>
              </w:rPr>
              <w:t>3 (Springfield)</w:t>
            </w:r>
          </w:p>
        </w:tc>
        <w:tc>
          <w:tcPr>
            <w:tcW w:w="2700" w:type="dxa"/>
            <w:tcBorders>
              <w:top w:val="single" w:sz="4" w:space="0" w:color="auto"/>
              <w:left w:val="single" w:sz="4" w:space="0" w:color="auto"/>
              <w:bottom w:val="single" w:sz="4" w:space="0" w:color="auto"/>
              <w:right w:val="single" w:sz="4" w:space="0" w:color="auto"/>
            </w:tcBorders>
            <w:noWrap/>
            <w:vAlign w:val="center"/>
            <w:hideMark/>
            <w:tcPrChange w:id="4488" w:author="Stephanie Baer" w:date="2016-01-21T13:58:00Z">
              <w:tcPr>
                <w:tcW w:w="2700" w:type="dxa"/>
                <w:tcBorders>
                  <w:top w:val="single" w:sz="4" w:space="0" w:color="auto"/>
                  <w:left w:val="single" w:sz="4" w:space="0" w:color="auto"/>
                  <w:bottom w:val="single" w:sz="4" w:space="0" w:color="auto"/>
                  <w:right w:val="single" w:sz="4" w:space="0" w:color="auto"/>
                </w:tcBorders>
                <w:noWrap/>
                <w:hideMark/>
              </w:tcPr>
            </w:tcPrChange>
          </w:tcPr>
          <w:p w14:paraId="5DC346CF" w14:textId="77777777" w:rsidR="00E779E9" w:rsidRPr="00FD1AF1" w:rsidRDefault="00E779E9">
            <w:pPr>
              <w:jc w:val="center"/>
              <w:rPr>
                <w:rFonts w:cstheme="minorHAnsi"/>
              </w:rPr>
            </w:pPr>
            <w:r w:rsidRPr="00FD1AF1">
              <w:rPr>
                <w:rFonts w:cstheme="minorHAnsi"/>
              </w:rPr>
              <w:t>714</w:t>
            </w:r>
          </w:p>
        </w:tc>
        <w:tc>
          <w:tcPr>
            <w:tcW w:w="2520" w:type="dxa"/>
            <w:tcBorders>
              <w:top w:val="single" w:sz="4" w:space="0" w:color="auto"/>
              <w:left w:val="single" w:sz="4" w:space="0" w:color="auto"/>
              <w:bottom w:val="single" w:sz="4" w:space="0" w:color="auto"/>
              <w:right w:val="single" w:sz="4" w:space="0" w:color="auto"/>
            </w:tcBorders>
            <w:vAlign w:val="center"/>
            <w:hideMark/>
            <w:tcPrChange w:id="4489" w:author="Stephanie Baer" w:date="2016-01-21T13:58:00Z">
              <w:tcPr>
                <w:tcW w:w="2520" w:type="dxa"/>
                <w:tcBorders>
                  <w:top w:val="single" w:sz="4" w:space="0" w:color="auto"/>
                  <w:left w:val="single" w:sz="4" w:space="0" w:color="auto"/>
                  <w:bottom w:val="single" w:sz="4" w:space="0" w:color="auto"/>
                  <w:right w:val="single" w:sz="4" w:space="0" w:color="auto"/>
                </w:tcBorders>
                <w:vAlign w:val="bottom"/>
                <w:hideMark/>
              </w:tcPr>
            </w:tcPrChange>
          </w:tcPr>
          <w:p w14:paraId="278056C8" w14:textId="77777777" w:rsidR="00E779E9" w:rsidRPr="00FD1AF1" w:rsidRDefault="00E779E9">
            <w:pPr>
              <w:jc w:val="center"/>
              <w:rPr>
                <w:rFonts w:cstheme="minorHAnsi"/>
              </w:rPr>
            </w:pPr>
            <w:r w:rsidRPr="00FD1AF1">
              <w:t>1043</w:t>
            </w:r>
          </w:p>
        </w:tc>
      </w:tr>
      <w:tr w:rsidR="00E779E9" w:rsidRPr="00FD1AF1" w14:paraId="54286576" w14:textId="77777777" w:rsidTr="00943B61">
        <w:tblPrEx>
          <w:tblW w:w="7668" w:type="dxa"/>
          <w:tblInd w:w="2088" w:type="dxa"/>
          <w:tblPrExChange w:id="4490" w:author="Stephanie Baer" w:date="2016-01-21T13:58:00Z">
            <w:tblPrEx>
              <w:tblW w:w="7668" w:type="dxa"/>
              <w:tblInd w:w="2088" w:type="dxa"/>
            </w:tblPrEx>
          </w:tblPrExChange>
        </w:tblPrEx>
        <w:trPr>
          <w:trHeight w:val="223"/>
          <w:trPrChange w:id="4491" w:author="Stephanie Baer" w:date="2016-01-21T13:58:00Z">
            <w:trPr>
              <w:trHeight w:val="223"/>
            </w:trPr>
          </w:trPrChange>
        </w:trPr>
        <w:tc>
          <w:tcPr>
            <w:tcW w:w="2448" w:type="dxa"/>
            <w:tcBorders>
              <w:top w:val="single" w:sz="4" w:space="0" w:color="auto"/>
              <w:left w:val="single" w:sz="4" w:space="0" w:color="auto"/>
              <w:bottom w:val="single" w:sz="4" w:space="0" w:color="auto"/>
              <w:right w:val="single" w:sz="4" w:space="0" w:color="auto"/>
            </w:tcBorders>
            <w:noWrap/>
            <w:vAlign w:val="center"/>
            <w:hideMark/>
            <w:tcPrChange w:id="4492" w:author="Stephanie Baer" w:date="2016-01-21T13:58:00Z">
              <w:tcPr>
                <w:tcW w:w="2448" w:type="dxa"/>
                <w:tcBorders>
                  <w:top w:val="single" w:sz="4" w:space="0" w:color="auto"/>
                  <w:left w:val="single" w:sz="4" w:space="0" w:color="auto"/>
                  <w:bottom w:val="single" w:sz="4" w:space="0" w:color="auto"/>
                  <w:right w:val="single" w:sz="4" w:space="0" w:color="auto"/>
                </w:tcBorders>
                <w:noWrap/>
                <w:vAlign w:val="bottom"/>
                <w:hideMark/>
              </w:tcPr>
            </w:tcPrChange>
          </w:tcPr>
          <w:p w14:paraId="3EA93183" w14:textId="77777777" w:rsidR="00E779E9" w:rsidRPr="00FD1AF1" w:rsidRDefault="00E779E9">
            <w:pPr>
              <w:jc w:val="center"/>
              <w:rPr>
                <w:rFonts w:cstheme="minorHAnsi"/>
              </w:rPr>
            </w:pPr>
            <w:r w:rsidRPr="00FD1AF1">
              <w:rPr>
                <w:rFonts w:cstheme="minorHAnsi"/>
                <w:noProof/>
              </w:rPr>
              <w:t>4 (Belleville)</w:t>
            </w:r>
          </w:p>
        </w:tc>
        <w:tc>
          <w:tcPr>
            <w:tcW w:w="2700" w:type="dxa"/>
            <w:tcBorders>
              <w:top w:val="single" w:sz="4" w:space="0" w:color="auto"/>
              <w:left w:val="single" w:sz="4" w:space="0" w:color="auto"/>
              <w:bottom w:val="single" w:sz="4" w:space="0" w:color="auto"/>
              <w:right w:val="single" w:sz="4" w:space="0" w:color="auto"/>
            </w:tcBorders>
            <w:noWrap/>
            <w:vAlign w:val="center"/>
            <w:hideMark/>
            <w:tcPrChange w:id="4493" w:author="Stephanie Baer" w:date="2016-01-21T13:58:00Z">
              <w:tcPr>
                <w:tcW w:w="2700" w:type="dxa"/>
                <w:tcBorders>
                  <w:top w:val="single" w:sz="4" w:space="0" w:color="auto"/>
                  <w:left w:val="single" w:sz="4" w:space="0" w:color="auto"/>
                  <w:bottom w:val="single" w:sz="4" w:space="0" w:color="auto"/>
                  <w:right w:val="single" w:sz="4" w:space="0" w:color="auto"/>
                </w:tcBorders>
                <w:noWrap/>
                <w:hideMark/>
              </w:tcPr>
            </w:tcPrChange>
          </w:tcPr>
          <w:p w14:paraId="7BDD4727" w14:textId="77777777" w:rsidR="00E779E9" w:rsidRPr="00FD1AF1" w:rsidRDefault="00E779E9">
            <w:pPr>
              <w:jc w:val="center"/>
              <w:rPr>
                <w:rFonts w:cstheme="minorHAnsi"/>
              </w:rPr>
            </w:pPr>
            <w:r w:rsidRPr="00FD1AF1">
              <w:rPr>
                <w:rFonts w:cstheme="minorHAnsi"/>
              </w:rPr>
              <w:t>551</w:t>
            </w:r>
          </w:p>
        </w:tc>
        <w:tc>
          <w:tcPr>
            <w:tcW w:w="2520" w:type="dxa"/>
            <w:tcBorders>
              <w:top w:val="single" w:sz="4" w:space="0" w:color="auto"/>
              <w:left w:val="single" w:sz="4" w:space="0" w:color="auto"/>
              <w:bottom w:val="single" w:sz="4" w:space="0" w:color="auto"/>
              <w:right w:val="single" w:sz="4" w:space="0" w:color="auto"/>
            </w:tcBorders>
            <w:vAlign w:val="center"/>
            <w:hideMark/>
            <w:tcPrChange w:id="4494" w:author="Stephanie Baer" w:date="2016-01-21T13:58:00Z">
              <w:tcPr>
                <w:tcW w:w="2520" w:type="dxa"/>
                <w:tcBorders>
                  <w:top w:val="single" w:sz="4" w:space="0" w:color="auto"/>
                  <w:left w:val="single" w:sz="4" w:space="0" w:color="auto"/>
                  <w:bottom w:val="single" w:sz="4" w:space="0" w:color="auto"/>
                  <w:right w:val="single" w:sz="4" w:space="0" w:color="auto"/>
                </w:tcBorders>
                <w:vAlign w:val="bottom"/>
                <w:hideMark/>
              </w:tcPr>
            </w:tcPrChange>
          </w:tcPr>
          <w:p w14:paraId="72FFA34B" w14:textId="77777777" w:rsidR="00E779E9" w:rsidRPr="00FD1AF1" w:rsidRDefault="00E779E9">
            <w:pPr>
              <w:jc w:val="center"/>
              <w:rPr>
                <w:rFonts w:cstheme="minorHAnsi"/>
              </w:rPr>
            </w:pPr>
            <w:r w:rsidRPr="00FD1AF1">
              <w:t>805</w:t>
            </w:r>
          </w:p>
        </w:tc>
      </w:tr>
      <w:tr w:rsidR="00E779E9" w:rsidRPr="00FD1AF1" w14:paraId="01B9B3FE" w14:textId="77777777" w:rsidTr="00943B61">
        <w:tblPrEx>
          <w:tblW w:w="7668" w:type="dxa"/>
          <w:tblInd w:w="2088" w:type="dxa"/>
          <w:tblPrExChange w:id="4495" w:author="Stephanie Baer" w:date="2016-01-21T13:58:00Z">
            <w:tblPrEx>
              <w:tblW w:w="7668" w:type="dxa"/>
              <w:tblInd w:w="2088" w:type="dxa"/>
            </w:tblPrEx>
          </w:tblPrExChange>
        </w:tblPrEx>
        <w:trPr>
          <w:trHeight w:val="223"/>
          <w:trPrChange w:id="4496" w:author="Stephanie Baer" w:date="2016-01-21T13:58:00Z">
            <w:trPr>
              <w:trHeight w:val="223"/>
            </w:trPr>
          </w:trPrChange>
        </w:trPr>
        <w:tc>
          <w:tcPr>
            <w:tcW w:w="2448" w:type="dxa"/>
            <w:tcBorders>
              <w:top w:val="single" w:sz="4" w:space="0" w:color="auto"/>
              <w:left w:val="single" w:sz="4" w:space="0" w:color="auto"/>
              <w:bottom w:val="single" w:sz="4" w:space="0" w:color="auto"/>
              <w:right w:val="single" w:sz="4" w:space="0" w:color="auto"/>
            </w:tcBorders>
            <w:noWrap/>
            <w:vAlign w:val="center"/>
            <w:hideMark/>
            <w:tcPrChange w:id="4497" w:author="Stephanie Baer" w:date="2016-01-21T13:58:00Z">
              <w:tcPr>
                <w:tcW w:w="2448" w:type="dxa"/>
                <w:tcBorders>
                  <w:top w:val="single" w:sz="4" w:space="0" w:color="auto"/>
                  <w:left w:val="single" w:sz="4" w:space="0" w:color="auto"/>
                  <w:bottom w:val="single" w:sz="4" w:space="0" w:color="auto"/>
                  <w:right w:val="single" w:sz="4" w:space="0" w:color="auto"/>
                </w:tcBorders>
                <w:noWrap/>
                <w:vAlign w:val="bottom"/>
                <w:hideMark/>
              </w:tcPr>
            </w:tcPrChange>
          </w:tcPr>
          <w:p w14:paraId="2CC94B64" w14:textId="77777777" w:rsidR="00E779E9" w:rsidRPr="00FD1AF1" w:rsidRDefault="00E779E9">
            <w:pPr>
              <w:jc w:val="center"/>
              <w:rPr>
                <w:rFonts w:cstheme="minorHAnsi"/>
              </w:rPr>
            </w:pPr>
            <w:r w:rsidRPr="00FD1AF1">
              <w:rPr>
                <w:rFonts w:cstheme="minorHAnsi"/>
                <w:noProof/>
              </w:rPr>
              <w:t>5 (Marion)</w:t>
            </w:r>
          </w:p>
        </w:tc>
        <w:tc>
          <w:tcPr>
            <w:tcW w:w="2700" w:type="dxa"/>
            <w:tcBorders>
              <w:top w:val="single" w:sz="4" w:space="0" w:color="auto"/>
              <w:left w:val="single" w:sz="4" w:space="0" w:color="auto"/>
              <w:bottom w:val="single" w:sz="4" w:space="0" w:color="auto"/>
              <w:right w:val="single" w:sz="4" w:space="0" w:color="auto"/>
            </w:tcBorders>
            <w:noWrap/>
            <w:vAlign w:val="center"/>
            <w:hideMark/>
            <w:tcPrChange w:id="4498" w:author="Stephanie Baer" w:date="2016-01-21T13:58:00Z">
              <w:tcPr>
                <w:tcW w:w="2700" w:type="dxa"/>
                <w:tcBorders>
                  <w:top w:val="single" w:sz="4" w:space="0" w:color="auto"/>
                  <w:left w:val="single" w:sz="4" w:space="0" w:color="auto"/>
                  <w:bottom w:val="single" w:sz="4" w:space="0" w:color="auto"/>
                  <w:right w:val="single" w:sz="4" w:space="0" w:color="auto"/>
                </w:tcBorders>
                <w:noWrap/>
                <w:hideMark/>
              </w:tcPr>
            </w:tcPrChange>
          </w:tcPr>
          <w:p w14:paraId="415E07E8" w14:textId="77777777" w:rsidR="00E779E9" w:rsidRPr="00FD1AF1" w:rsidRDefault="00E779E9">
            <w:pPr>
              <w:jc w:val="center"/>
              <w:rPr>
                <w:rFonts w:cstheme="minorHAnsi"/>
              </w:rPr>
            </w:pPr>
            <w:r w:rsidRPr="00FD1AF1">
              <w:rPr>
                <w:rFonts w:cstheme="minorHAnsi"/>
              </w:rPr>
              <w:t>561</w:t>
            </w:r>
          </w:p>
        </w:tc>
        <w:tc>
          <w:tcPr>
            <w:tcW w:w="2520" w:type="dxa"/>
            <w:tcBorders>
              <w:top w:val="single" w:sz="4" w:space="0" w:color="auto"/>
              <w:left w:val="single" w:sz="4" w:space="0" w:color="auto"/>
              <w:bottom w:val="single" w:sz="4" w:space="0" w:color="auto"/>
              <w:right w:val="single" w:sz="4" w:space="0" w:color="auto"/>
            </w:tcBorders>
            <w:vAlign w:val="center"/>
            <w:hideMark/>
            <w:tcPrChange w:id="4499" w:author="Stephanie Baer" w:date="2016-01-21T13:58:00Z">
              <w:tcPr>
                <w:tcW w:w="2520" w:type="dxa"/>
                <w:tcBorders>
                  <w:top w:val="single" w:sz="4" w:space="0" w:color="auto"/>
                  <w:left w:val="single" w:sz="4" w:space="0" w:color="auto"/>
                  <w:bottom w:val="single" w:sz="4" w:space="0" w:color="auto"/>
                  <w:right w:val="single" w:sz="4" w:space="0" w:color="auto"/>
                </w:tcBorders>
                <w:vAlign w:val="bottom"/>
                <w:hideMark/>
              </w:tcPr>
            </w:tcPrChange>
          </w:tcPr>
          <w:p w14:paraId="4F621B2F" w14:textId="77777777" w:rsidR="00E779E9" w:rsidRPr="00FD1AF1" w:rsidRDefault="00E779E9">
            <w:pPr>
              <w:jc w:val="center"/>
              <w:rPr>
                <w:rFonts w:cstheme="minorHAnsi"/>
              </w:rPr>
            </w:pPr>
            <w:r w:rsidRPr="00FD1AF1">
              <w:t>819</w:t>
            </w:r>
          </w:p>
        </w:tc>
      </w:tr>
      <w:tr w:rsidR="00E779E9" w:rsidRPr="00FD1AF1" w14:paraId="2CA6A668" w14:textId="77777777" w:rsidTr="00943B61">
        <w:tblPrEx>
          <w:tblW w:w="7668" w:type="dxa"/>
          <w:tblInd w:w="2088" w:type="dxa"/>
          <w:tblPrExChange w:id="4500" w:author="Stephanie Baer" w:date="2016-01-21T13:58:00Z">
            <w:tblPrEx>
              <w:tblW w:w="7668" w:type="dxa"/>
              <w:tblInd w:w="2088" w:type="dxa"/>
            </w:tblPrEx>
          </w:tblPrExChange>
        </w:tblPrEx>
        <w:trPr>
          <w:trHeight w:val="223"/>
          <w:trPrChange w:id="4501" w:author="Stephanie Baer" w:date="2016-01-21T13:58:00Z">
            <w:trPr>
              <w:trHeight w:val="223"/>
            </w:trPr>
          </w:trPrChange>
        </w:trPr>
        <w:tc>
          <w:tcPr>
            <w:tcW w:w="2448" w:type="dxa"/>
            <w:tcBorders>
              <w:top w:val="single" w:sz="4" w:space="0" w:color="auto"/>
              <w:left w:val="single" w:sz="4" w:space="0" w:color="auto"/>
              <w:bottom w:val="single" w:sz="4" w:space="0" w:color="auto"/>
              <w:right w:val="single" w:sz="4" w:space="0" w:color="auto"/>
            </w:tcBorders>
            <w:noWrap/>
            <w:vAlign w:val="center"/>
            <w:hideMark/>
            <w:tcPrChange w:id="4502" w:author="Stephanie Baer" w:date="2016-01-21T13:58:00Z">
              <w:tcPr>
                <w:tcW w:w="2448" w:type="dxa"/>
                <w:tcBorders>
                  <w:top w:val="single" w:sz="4" w:space="0" w:color="auto"/>
                  <w:left w:val="single" w:sz="4" w:space="0" w:color="auto"/>
                  <w:bottom w:val="single" w:sz="4" w:space="0" w:color="auto"/>
                  <w:right w:val="single" w:sz="4" w:space="0" w:color="auto"/>
                </w:tcBorders>
                <w:noWrap/>
                <w:vAlign w:val="bottom"/>
                <w:hideMark/>
              </w:tcPr>
            </w:tcPrChange>
          </w:tcPr>
          <w:p w14:paraId="4C3AC98D" w14:textId="77777777" w:rsidR="00E779E9" w:rsidRPr="00FD1AF1" w:rsidRDefault="00E779E9">
            <w:pPr>
              <w:jc w:val="center"/>
              <w:rPr>
                <w:rFonts w:cstheme="minorHAnsi"/>
              </w:rPr>
            </w:pPr>
            <w:r w:rsidRPr="00FD1AF1">
              <w:rPr>
                <w:rFonts w:cstheme="minorHAnsi"/>
                <w:noProof/>
              </w:rPr>
              <w:t>Average</w:t>
            </w:r>
          </w:p>
        </w:tc>
        <w:tc>
          <w:tcPr>
            <w:tcW w:w="2700" w:type="dxa"/>
            <w:tcBorders>
              <w:top w:val="single" w:sz="4" w:space="0" w:color="auto"/>
              <w:left w:val="single" w:sz="4" w:space="0" w:color="auto"/>
              <w:bottom w:val="single" w:sz="4" w:space="0" w:color="auto"/>
              <w:right w:val="single" w:sz="4" w:space="0" w:color="auto"/>
            </w:tcBorders>
            <w:noWrap/>
            <w:vAlign w:val="center"/>
            <w:hideMark/>
            <w:tcPrChange w:id="4503" w:author="Stephanie Baer" w:date="2016-01-21T13:58:00Z">
              <w:tcPr>
                <w:tcW w:w="2700" w:type="dxa"/>
                <w:tcBorders>
                  <w:top w:val="single" w:sz="4" w:space="0" w:color="auto"/>
                  <w:left w:val="single" w:sz="4" w:space="0" w:color="auto"/>
                  <w:bottom w:val="single" w:sz="4" w:space="0" w:color="auto"/>
                  <w:right w:val="single" w:sz="4" w:space="0" w:color="auto"/>
                </w:tcBorders>
                <w:noWrap/>
                <w:hideMark/>
              </w:tcPr>
            </w:tcPrChange>
          </w:tcPr>
          <w:p w14:paraId="0652FB7F" w14:textId="77777777" w:rsidR="00E779E9" w:rsidRPr="00FD1AF1" w:rsidRDefault="00E779E9">
            <w:pPr>
              <w:jc w:val="center"/>
              <w:rPr>
                <w:rFonts w:cstheme="minorHAnsi"/>
              </w:rPr>
            </w:pPr>
            <w:r w:rsidRPr="00FD1AF1">
              <w:rPr>
                <w:rFonts w:cstheme="minorHAnsi"/>
              </w:rPr>
              <w:t>793</w:t>
            </w:r>
          </w:p>
        </w:tc>
        <w:tc>
          <w:tcPr>
            <w:tcW w:w="2520" w:type="dxa"/>
            <w:tcBorders>
              <w:top w:val="single" w:sz="4" w:space="0" w:color="auto"/>
              <w:left w:val="single" w:sz="4" w:space="0" w:color="auto"/>
              <w:bottom w:val="single" w:sz="4" w:space="0" w:color="auto"/>
              <w:right w:val="single" w:sz="4" w:space="0" w:color="auto"/>
            </w:tcBorders>
            <w:vAlign w:val="center"/>
            <w:hideMark/>
            <w:tcPrChange w:id="4504" w:author="Stephanie Baer" w:date="2016-01-21T13:58:00Z">
              <w:tcPr>
                <w:tcW w:w="2520" w:type="dxa"/>
                <w:tcBorders>
                  <w:top w:val="single" w:sz="4" w:space="0" w:color="auto"/>
                  <w:left w:val="single" w:sz="4" w:space="0" w:color="auto"/>
                  <w:bottom w:val="single" w:sz="4" w:space="0" w:color="auto"/>
                  <w:right w:val="single" w:sz="4" w:space="0" w:color="auto"/>
                </w:tcBorders>
                <w:vAlign w:val="bottom"/>
                <w:hideMark/>
              </w:tcPr>
            </w:tcPrChange>
          </w:tcPr>
          <w:p w14:paraId="3886F661" w14:textId="77777777" w:rsidR="00E779E9" w:rsidRPr="00FD1AF1" w:rsidRDefault="00E779E9">
            <w:pPr>
              <w:jc w:val="center"/>
              <w:rPr>
                <w:rFonts w:cstheme="minorHAnsi"/>
              </w:rPr>
            </w:pPr>
            <w:r w:rsidRPr="00FD1AF1">
              <w:t>1158</w:t>
            </w:r>
          </w:p>
        </w:tc>
      </w:tr>
    </w:tbl>
    <w:p w14:paraId="104A9BFB" w14:textId="77777777" w:rsidR="00E779E9" w:rsidRPr="00FD1AF1" w:rsidRDefault="00E779E9" w:rsidP="00E779E9">
      <w:pPr>
        <w:spacing w:before="240"/>
        <w:ind w:left="720"/>
        <w:rPr>
          <w:rFonts w:cstheme="minorHAnsi"/>
          <w:noProof/>
        </w:rPr>
      </w:pPr>
      <w:r w:rsidRPr="00FD1AF1">
        <w:rPr>
          <w:rFonts w:cstheme="minorHAnsi"/>
          <w:noProof/>
        </w:rPr>
        <w:t xml:space="preserve">AFUEbase </w:t>
      </w:r>
      <w:r w:rsidRPr="00FD1AF1">
        <w:rPr>
          <w:rFonts w:cstheme="minorHAnsi"/>
          <w:noProof/>
        </w:rPr>
        <w:tab/>
        <w:t>=</w:t>
      </w:r>
      <w:r w:rsidRPr="00FD1AF1">
        <w:rPr>
          <w:rFonts w:cstheme="minorHAnsi"/>
        </w:rPr>
        <w:t xml:space="preserve"> </w:t>
      </w:r>
      <w:r w:rsidRPr="00FD1AF1">
        <w:rPr>
          <w:rFonts w:cstheme="minorHAnsi"/>
          <w:noProof/>
        </w:rPr>
        <w:t>Baseline Annual Fuel Utilization Efficiency Rating</w:t>
      </w:r>
    </w:p>
    <w:p w14:paraId="194EA881" w14:textId="77777777" w:rsidR="00E779E9" w:rsidRPr="00FD1AF1" w:rsidRDefault="00E779E9" w:rsidP="00E779E9">
      <w:pPr>
        <w:ind w:left="1440" w:firstLine="720"/>
        <w:rPr>
          <w:rFonts w:cstheme="minorHAnsi"/>
          <w:noProof/>
        </w:rPr>
      </w:pPr>
      <w:r w:rsidRPr="00FD1AF1">
        <w:rPr>
          <w:rFonts w:cstheme="minorHAnsi"/>
          <w:noProof/>
        </w:rPr>
        <w:t>= 80% if furnace and 82% if boiler.</w:t>
      </w:r>
    </w:p>
    <w:p w14:paraId="79A318CD" w14:textId="77777777" w:rsidR="00E779E9" w:rsidRPr="00FD1AF1" w:rsidRDefault="00E779E9" w:rsidP="00E779E9">
      <w:pPr>
        <w:ind w:left="720"/>
        <w:rPr>
          <w:rFonts w:cstheme="minorHAnsi"/>
          <w:noProof/>
        </w:rPr>
      </w:pPr>
      <w:r w:rsidRPr="00FD1AF1">
        <w:rPr>
          <w:rFonts w:cstheme="minorHAnsi"/>
          <w:noProof/>
        </w:rPr>
        <w:t xml:space="preserve">AFUEexist </w:t>
      </w:r>
      <w:r w:rsidRPr="00FD1AF1">
        <w:rPr>
          <w:rFonts w:cstheme="minorHAnsi"/>
          <w:noProof/>
        </w:rPr>
        <w:tab/>
        <w:t>=</w:t>
      </w:r>
      <w:r w:rsidRPr="00FD1AF1">
        <w:rPr>
          <w:rFonts w:cstheme="minorHAnsi"/>
        </w:rPr>
        <w:t xml:space="preserve"> </w:t>
      </w:r>
      <w:r w:rsidRPr="00FD1AF1">
        <w:rPr>
          <w:rFonts w:cstheme="minorHAnsi"/>
          <w:noProof/>
        </w:rPr>
        <w:t>Existing Annual Fuel Utilization Efficiency Rating</w:t>
      </w:r>
    </w:p>
    <w:p w14:paraId="00FB7CAB" w14:textId="77777777" w:rsidR="00E779E9" w:rsidRPr="00FD1AF1" w:rsidRDefault="00E779E9" w:rsidP="00E779E9">
      <w:pPr>
        <w:ind w:left="2160"/>
        <w:rPr>
          <w:rFonts w:cstheme="minorHAnsi"/>
          <w:noProof/>
        </w:rPr>
      </w:pPr>
      <w:r w:rsidRPr="00FD1AF1">
        <w:rPr>
          <w:rFonts w:cstheme="minorHAnsi"/>
          <w:noProof/>
        </w:rPr>
        <w:t>= Use actual AFUE rating where it is possible to measure or reasonably estimate.</w:t>
      </w:r>
    </w:p>
    <w:p w14:paraId="4AEA59E7" w14:textId="77777777" w:rsidR="00E779E9" w:rsidRPr="00FD1AF1" w:rsidRDefault="00E779E9" w:rsidP="00E779E9">
      <w:pPr>
        <w:ind w:left="2160"/>
        <w:rPr>
          <w:rFonts w:cstheme="minorHAnsi"/>
          <w:noProof/>
        </w:rPr>
      </w:pPr>
      <w:r w:rsidRPr="00FD1AF1">
        <w:rPr>
          <w:rFonts w:cstheme="minorHAnsi"/>
          <w:noProof/>
        </w:rPr>
        <w:t xml:space="preserve">If unknown, assume 64.4%  if furnace and 61.6% </w:t>
      </w:r>
      <w:r w:rsidRPr="00FD1AF1">
        <w:rPr>
          <w:rFonts w:ascii="Arial" w:hAnsi="Arial"/>
          <w:noProof/>
          <w:vertAlign w:val="superscript"/>
        </w:rPr>
        <w:footnoteReference w:id="349"/>
      </w:r>
      <w:r w:rsidRPr="00FD1AF1">
        <w:rPr>
          <w:rFonts w:cstheme="minorHAnsi"/>
          <w:noProof/>
        </w:rPr>
        <w:t xml:space="preserve"> if boiler.</w:t>
      </w:r>
    </w:p>
    <w:p w14:paraId="1B87CC16" w14:textId="77777777" w:rsidR="00E779E9" w:rsidRPr="00FD1AF1" w:rsidRDefault="00E779E9" w:rsidP="00E779E9">
      <w:pPr>
        <w:ind w:left="2160" w:hanging="1440"/>
        <w:rPr>
          <w:rFonts w:cstheme="minorHAnsi"/>
          <w:noProof/>
        </w:rPr>
      </w:pPr>
      <w:r w:rsidRPr="00FD1AF1">
        <w:rPr>
          <w:rFonts w:cstheme="minorHAnsi"/>
          <w:noProof/>
        </w:rPr>
        <w:t xml:space="preserve">AFUEbaseER </w:t>
      </w:r>
      <w:r w:rsidRPr="00FD1AF1">
        <w:rPr>
          <w:rFonts w:cstheme="minorHAnsi"/>
          <w:noProof/>
        </w:rPr>
        <w:tab/>
        <w:t>=</w:t>
      </w:r>
      <w:r w:rsidRPr="00FD1AF1">
        <w:rPr>
          <w:rFonts w:cstheme="minorHAnsi"/>
        </w:rPr>
        <w:t xml:space="preserve"> </w:t>
      </w:r>
      <w:r w:rsidRPr="00FD1AF1">
        <w:rPr>
          <w:rFonts w:cstheme="minorHAnsi"/>
          <w:noProof/>
        </w:rPr>
        <w:t>Baseline Annual Fuel Utilization Efficiency Rating for early replacement measure</w:t>
      </w:r>
    </w:p>
    <w:p w14:paraId="43AD2CC7" w14:textId="77777777" w:rsidR="00E779E9" w:rsidRPr="00FD1AF1" w:rsidRDefault="00E779E9" w:rsidP="00E779E9">
      <w:pPr>
        <w:ind w:left="1440" w:firstLine="720"/>
        <w:rPr>
          <w:rFonts w:cstheme="minorHAnsi"/>
          <w:noProof/>
        </w:rPr>
      </w:pPr>
      <w:r w:rsidRPr="00FD1AF1">
        <w:rPr>
          <w:rFonts w:cstheme="minorHAnsi"/>
          <w:noProof/>
        </w:rPr>
        <w:t>= 90%</w:t>
      </w:r>
      <w:r w:rsidRPr="00FD1AF1">
        <w:rPr>
          <w:rFonts w:ascii="Arial" w:hAnsi="Arial" w:cstheme="minorHAnsi"/>
          <w:noProof/>
          <w:vertAlign w:val="superscript"/>
        </w:rPr>
        <w:footnoteReference w:id="350"/>
      </w:r>
      <w:r w:rsidRPr="00FD1AF1">
        <w:rPr>
          <w:rFonts w:cstheme="minorHAnsi"/>
          <w:noProof/>
        </w:rPr>
        <w:t xml:space="preserve"> if furnace and 82% if boiler.</w:t>
      </w:r>
    </w:p>
    <w:p w14:paraId="659B9E64" w14:textId="77777777" w:rsidR="00E779E9" w:rsidRPr="00FD1AF1" w:rsidRDefault="00E779E9" w:rsidP="00E779E9">
      <w:pPr>
        <w:ind w:left="1440" w:hanging="720"/>
        <w:rPr>
          <w:rFonts w:cstheme="minorHAnsi"/>
          <w:noProof/>
        </w:rPr>
      </w:pPr>
      <w:r w:rsidRPr="00FD1AF1">
        <w:rPr>
          <w:rFonts w:cstheme="minorHAnsi"/>
          <w:noProof/>
        </w:rPr>
        <w:lastRenderedPageBreak/>
        <w:t xml:space="preserve">kWhtoTherm </w:t>
      </w:r>
      <w:r w:rsidRPr="00FD1AF1">
        <w:rPr>
          <w:rFonts w:cstheme="minorHAnsi"/>
          <w:noProof/>
        </w:rPr>
        <w:tab/>
        <w:t>= Converts source kWh to Therms</w:t>
      </w:r>
    </w:p>
    <w:p w14:paraId="1E1842D7" w14:textId="77777777" w:rsidR="00E779E9" w:rsidRPr="00FD1AF1" w:rsidRDefault="00E779E9" w:rsidP="00E779E9">
      <w:pPr>
        <w:ind w:left="1440" w:hanging="720"/>
        <w:rPr>
          <w:rFonts w:cstheme="minorHAnsi"/>
          <w:noProof/>
        </w:rPr>
      </w:pPr>
      <w:r w:rsidRPr="00FD1AF1">
        <w:rPr>
          <w:rFonts w:cstheme="minorHAnsi"/>
          <w:noProof/>
        </w:rPr>
        <w:tab/>
      </w:r>
      <w:r w:rsidRPr="00FD1AF1">
        <w:rPr>
          <w:rFonts w:cstheme="minorHAnsi"/>
          <w:noProof/>
        </w:rPr>
        <w:tab/>
        <w:t>= H</w:t>
      </w:r>
      <w:r w:rsidRPr="00FD1AF1">
        <w:rPr>
          <w:rFonts w:cstheme="minorHAnsi"/>
          <w:noProof/>
          <w:vertAlign w:val="subscript"/>
        </w:rPr>
        <w:t>grid</w:t>
      </w:r>
      <w:r w:rsidRPr="00FD1AF1">
        <w:rPr>
          <w:rFonts w:cstheme="minorHAnsi"/>
          <w:noProof/>
        </w:rPr>
        <w:t xml:space="preserve"> / 100000 </w:t>
      </w:r>
    </w:p>
    <w:p w14:paraId="23C8E3C9" w14:textId="77777777" w:rsidR="00E779E9" w:rsidRPr="00FD1AF1" w:rsidRDefault="00E779E9" w:rsidP="00E779E9">
      <w:pPr>
        <w:ind w:left="2880" w:hanging="720"/>
        <w:rPr>
          <w:szCs w:val="20"/>
        </w:rPr>
      </w:pPr>
      <w:r w:rsidRPr="00FD1AF1">
        <w:rPr>
          <w:rFonts w:cstheme="minorHAnsi"/>
          <w:noProof/>
        </w:rPr>
        <w:t>H</w:t>
      </w:r>
      <w:r w:rsidRPr="00FD1AF1">
        <w:rPr>
          <w:rFonts w:cstheme="minorHAnsi"/>
          <w:noProof/>
          <w:vertAlign w:val="subscript"/>
        </w:rPr>
        <w:t>grid</w:t>
      </w:r>
      <w:r w:rsidRPr="00FD1AF1">
        <w:rPr>
          <w:rFonts w:cstheme="minorHAnsi"/>
          <w:noProof/>
          <w:vertAlign w:val="subscript"/>
        </w:rPr>
        <w:tab/>
      </w:r>
      <w:r w:rsidRPr="00FD1AF1">
        <w:rPr>
          <w:rFonts w:cstheme="minorHAnsi"/>
          <w:noProof/>
        </w:rPr>
        <w:t>= Heat rate of the grid in btu/kWh</w:t>
      </w:r>
      <w:r w:rsidRPr="00FD1AF1">
        <w:rPr>
          <w:szCs w:val="20"/>
        </w:rPr>
        <w:t xml:space="preserve"> based on the average fossil heat rate for the EPA eGRID subregion and includes a factor that takes into account T&amp;D losses. </w:t>
      </w:r>
    </w:p>
    <w:p w14:paraId="6CD759E7" w14:textId="77777777" w:rsidR="00E779E9" w:rsidRPr="00FD1AF1" w:rsidRDefault="00E779E9" w:rsidP="00E779E9">
      <w:pPr>
        <w:autoSpaceDE w:val="0"/>
        <w:autoSpaceDN w:val="0"/>
        <w:adjustRightInd w:val="0"/>
        <w:spacing w:before="240" w:line="360" w:lineRule="auto"/>
        <w:ind w:left="2520" w:firstLine="360"/>
        <w:rPr>
          <w:color w:val="000000"/>
          <w:szCs w:val="20"/>
        </w:rPr>
      </w:pPr>
      <w:r w:rsidRPr="00FD1AF1">
        <w:rPr>
          <w:color w:val="000000"/>
          <w:szCs w:val="20"/>
        </w:rPr>
        <w:t xml:space="preserve">For systems operating less than 6,500 hrs per year: </w:t>
      </w:r>
    </w:p>
    <w:p w14:paraId="1CA0E27D" w14:textId="77777777" w:rsidR="00E779E9" w:rsidRPr="00FD1AF1" w:rsidRDefault="00E779E9" w:rsidP="00E779E9">
      <w:pPr>
        <w:autoSpaceDE w:val="0"/>
        <w:autoSpaceDN w:val="0"/>
        <w:adjustRightInd w:val="0"/>
        <w:spacing w:after="0"/>
        <w:ind w:left="2880"/>
        <w:rPr>
          <w:color w:val="000000"/>
          <w:szCs w:val="20"/>
        </w:rPr>
      </w:pPr>
      <w:r w:rsidRPr="00FD1AF1">
        <w:rPr>
          <w:color w:val="000000"/>
          <w:szCs w:val="20"/>
        </w:rPr>
        <w:t>Use the Non-baseload heat rate provided by EPA eGRID for RFC West region for ComEd territory (including independent providers connected to RFC West), and SERC Midwest region for Ameren territory (including independent providers connected to SERC Midwest)</w:t>
      </w:r>
      <w:r w:rsidRPr="00FD1AF1">
        <w:rPr>
          <w:color w:val="000000"/>
          <w:szCs w:val="20"/>
          <w:vertAlign w:val="superscript"/>
        </w:rPr>
        <w:footnoteReference w:id="351"/>
      </w:r>
      <w:r w:rsidRPr="00FD1AF1">
        <w:rPr>
          <w:color w:val="000000"/>
          <w:szCs w:val="20"/>
        </w:rPr>
        <w:t xml:space="preserve">. Also include any line losses. </w:t>
      </w:r>
    </w:p>
    <w:p w14:paraId="631D9AB8" w14:textId="77777777" w:rsidR="00E779E9" w:rsidRPr="00FD1AF1" w:rsidRDefault="00E779E9" w:rsidP="00E779E9">
      <w:pPr>
        <w:autoSpaceDE w:val="0"/>
        <w:autoSpaceDN w:val="0"/>
        <w:adjustRightInd w:val="0"/>
        <w:spacing w:before="240" w:line="360" w:lineRule="auto"/>
        <w:ind w:left="2160" w:firstLine="720"/>
        <w:rPr>
          <w:color w:val="000000"/>
          <w:szCs w:val="20"/>
        </w:rPr>
      </w:pPr>
      <w:r w:rsidRPr="00FD1AF1">
        <w:rPr>
          <w:color w:val="000000"/>
          <w:szCs w:val="20"/>
        </w:rPr>
        <w:t xml:space="preserve">For systems operating more than 6,500 hrs per year: </w:t>
      </w:r>
    </w:p>
    <w:p w14:paraId="01C55F5C" w14:textId="77777777" w:rsidR="00E779E9" w:rsidRPr="00FD1AF1" w:rsidRDefault="00E779E9" w:rsidP="00E779E9">
      <w:pPr>
        <w:autoSpaceDE w:val="0"/>
        <w:autoSpaceDN w:val="0"/>
        <w:adjustRightInd w:val="0"/>
        <w:ind w:left="2880"/>
        <w:rPr>
          <w:color w:val="000000"/>
          <w:szCs w:val="20"/>
        </w:rPr>
      </w:pPr>
      <w:r w:rsidRPr="00FD1AF1">
        <w:rPr>
          <w:color w:val="000000"/>
          <w:szCs w:val="20"/>
        </w:rPr>
        <w:t xml:space="preserve">Use the All Fossil Average heat rate provided by EPA eGRID for RFC West region for ComEd territory, and SERC Midwest region for Ameren territory. Also include any line losses. </w:t>
      </w:r>
    </w:p>
    <w:p w14:paraId="0BE81016" w14:textId="77777777" w:rsidR="00E779E9" w:rsidRPr="00FD1AF1" w:rsidRDefault="00E779E9" w:rsidP="00E779E9">
      <w:pPr>
        <w:ind w:left="1440" w:hanging="720"/>
        <w:rPr>
          <w:rFonts w:cstheme="minorHAnsi"/>
          <w:noProof/>
        </w:rPr>
      </w:pPr>
      <w:r w:rsidRPr="00FD1AF1">
        <w:rPr>
          <w:rFonts w:cstheme="minorHAnsi"/>
          <w:noProof/>
        </w:rPr>
        <w:t xml:space="preserve">3.412 </w:t>
      </w:r>
      <w:r w:rsidRPr="00FD1AF1">
        <w:rPr>
          <w:rFonts w:cstheme="minorHAnsi"/>
          <w:noProof/>
        </w:rPr>
        <w:tab/>
      </w:r>
      <w:r w:rsidRPr="00FD1AF1">
        <w:rPr>
          <w:rFonts w:cstheme="minorHAnsi"/>
          <w:noProof/>
        </w:rPr>
        <w:tab/>
        <w:t>= Converts HSPF to COP</w:t>
      </w:r>
    </w:p>
    <w:p w14:paraId="60BDD04B" w14:textId="77777777" w:rsidR="00E779E9" w:rsidRPr="00FD1AF1" w:rsidRDefault="00E779E9" w:rsidP="00E779E9">
      <w:pPr>
        <w:ind w:left="1440" w:hanging="720"/>
        <w:rPr>
          <w:rFonts w:cstheme="minorHAnsi"/>
          <w:noProof/>
        </w:rPr>
      </w:pPr>
      <w:r w:rsidRPr="00FD1AF1">
        <w:rPr>
          <w:rFonts w:cstheme="minorHAnsi"/>
          <w:noProof/>
        </w:rPr>
        <w:t>EF</w:t>
      </w:r>
      <w:r w:rsidRPr="00FD1AF1">
        <w:rPr>
          <w:rFonts w:cstheme="minorHAnsi"/>
          <w:caps/>
          <w:noProof/>
          <w:vertAlign w:val="subscript"/>
        </w:rPr>
        <w:t>Gas exist</w:t>
      </w:r>
      <w:r w:rsidRPr="00FD1AF1">
        <w:rPr>
          <w:rFonts w:cstheme="minorHAnsi"/>
          <w:noProof/>
        </w:rPr>
        <w:tab/>
        <w:t xml:space="preserve">= Energy Factor (efficiency) of existing gas water heater </w:t>
      </w:r>
    </w:p>
    <w:p w14:paraId="6CECB5D6" w14:textId="77777777" w:rsidR="00E779E9" w:rsidRPr="00FD1AF1" w:rsidRDefault="00E779E9" w:rsidP="00E779E9">
      <w:pPr>
        <w:ind w:left="1440" w:firstLine="720"/>
        <w:rPr>
          <w:rFonts w:cstheme="minorHAnsi"/>
          <w:noProof/>
        </w:rPr>
      </w:pPr>
      <w:r w:rsidRPr="00FD1AF1">
        <w:rPr>
          <w:rFonts w:cstheme="minorHAnsi"/>
          <w:noProof/>
        </w:rPr>
        <w:t>= Actual. If unknown assume federal standard</w:t>
      </w:r>
      <w:r w:rsidRPr="00FD1AF1">
        <w:rPr>
          <w:rFonts w:ascii="Arial" w:hAnsi="Arial"/>
          <w:noProof/>
          <w:vertAlign w:val="superscript"/>
        </w:rPr>
        <w:footnoteReference w:id="352"/>
      </w:r>
      <w:r w:rsidRPr="00FD1AF1">
        <w:rPr>
          <w:rFonts w:cstheme="minorHAnsi"/>
          <w:noProof/>
        </w:rPr>
        <w:t xml:space="preserve">: </w:t>
      </w:r>
    </w:p>
    <w:p w14:paraId="5008B32D" w14:textId="77777777" w:rsidR="00E779E9" w:rsidRPr="00FD1AF1" w:rsidRDefault="00E779E9" w:rsidP="00E779E9">
      <w:pPr>
        <w:ind w:left="720" w:hanging="720"/>
        <w:rPr>
          <w:rFonts w:ascii="Arial" w:hAnsi="Arial"/>
          <w:noProof/>
          <w:vertAlign w:val="superscript"/>
        </w:rPr>
      </w:pPr>
      <w:r w:rsidRPr="00FD1AF1">
        <w:rPr>
          <w:rFonts w:cstheme="minorHAnsi"/>
          <w:noProof/>
        </w:rPr>
        <w:tab/>
      </w:r>
      <w:r w:rsidRPr="00FD1AF1">
        <w:rPr>
          <w:rFonts w:cstheme="minorHAnsi"/>
          <w:noProof/>
        </w:rPr>
        <w:tab/>
      </w:r>
      <w:r w:rsidRPr="00FD1AF1">
        <w:rPr>
          <w:rFonts w:cstheme="minorHAnsi"/>
          <w:noProof/>
        </w:rPr>
        <w:tab/>
        <w:t xml:space="preserve">For &lt;=55 gallons:  </w:t>
      </w:r>
      <w:r w:rsidRPr="00FD1AF1">
        <w:rPr>
          <w:rFonts w:cstheme="minorHAnsi"/>
          <w:noProof/>
        </w:rPr>
        <w:tab/>
        <w:t>0.675  –  (0.0015 * tank_size)</w:t>
      </w:r>
    </w:p>
    <w:p w14:paraId="78CE967E" w14:textId="77777777" w:rsidR="00E779E9" w:rsidRPr="00FD1AF1" w:rsidRDefault="00E779E9" w:rsidP="00E779E9">
      <w:pPr>
        <w:ind w:left="1440" w:firstLine="720"/>
        <w:rPr>
          <w:rFonts w:cstheme="minorHAnsi"/>
          <w:noProof/>
        </w:rPr>
      </w:pPr>
      <w:r w:rsidRPr="00FD1AF1">
        <w:rPr>
          <w:noProof/>
        </w:rPr>
        <w:t xml:space="preserve">For &gt; 55 gallons </w:t>
      </w:r>
      <w:r w:rsidRPr="00FD1AF1">
        <w:rPr>
          <w:noProof/>
        </w:rPr>
        <w:tab/>
        <w:t xml:space="preserve">0.8012 – (0.00078 * tank size) </w:t>
      </w:r>
    </w:p>
    <w:p w14:paraId="2870551D" w14:textId="77777777" w:rsidR="00E779E9" w:rsidRPr="00FD1AF1" w:rsidRDefault="00E779E9" w:rsidP="00E779E9">
      <w:pPr>
        <w:ind w:left="1440" w:firstLine="720"/>
        <w:rPr>
          <w:rFonts w:cstheme="minorHAnsi"/>
          <w:noProof/>
        </w:rPr>
      </w:pPr>
      <w:r w:rsidRPr="00FD1AF1">
        <w:rPr>
          <w:rFonts w:cstheme="minorHAnsi"/>
          <w:noProof/>
        </w:rPr>
        <w:t>= If tank size unknown assume 40 gallons and EF_Baseline of 0.615</w:t>
      </w:r>
    </w:p>
    <w:p w14:paraId="787DFE64" w14:textId="77777777" w:rsidR="00E779E9" w:rsidRPr="00FD1AF1" w:rsidRDefault="00E779E9" w:rsidP="00E779E9">
      <w:pPr>
        <w:ind w:left="720" w:hanging="2160"/>
        <w:rPr>
          <w:rFonts w:cstheme="minorHAnsi"/>
          <w:noProof/>
        </w:rPr>
      </w:pPr>
      <w:r w:rsidRPr="00FD1AF1">
        <w:rPr>
          <w:rFonts w:cstheme="minorHAnsi"/>
          <w:noProof/>
        </w:rPr>
        <w:tab/>
        <w:t>All other variables provided above</w:t>
      </w:r>
    </w:p>
    <w:p w14:paraId="14953FC3" w14:textId="77777777" w:rsidR="00E779E9" w:rsidRPr="00FD1AF1" w:rsidRDefault="00E779E9" w:rsidP="00E779E9">
      <w:r w:rsidRPr="00FD1AF1">
        <w:rPr>
          <w:noProof/>
        </w:rPr>
        <w:lastRenderedPageBreak/>
        <mc:AlternateContent>
          <mc:Choice Requires="wps">
            <w:drawing>
              <wp:inline distT="0" distB="0" distL="0" distR="0" wp14:anchorId="50367351" wp14:editId="53F2C131">
                <wp:extent cx="5805577" cy="7686675"/>
                <wp:effectExtent l="0" t="0" r="24130" b="28575"/>
                <wp:docPr id="339" name="Text Box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577" cy="7686675"/>
                        </a:xfrm>
                        <a:prstGeom prst="rect">
                          <a:avLst/>
                        </a:prstGeom>
                        <a:solidFill>
                          <a:srgbClr val="FFFFFF"/>
                        </a:solidFill>
                        <a:ln w="9525">
                          <a:solidFill>
                            <a:srgbClr val="000000"/>
                          </a:solidFill>
                          <a:miter lim="800000"/>
                          <a:headEnd/>
                          <a:tailEnd/>
                        </a:ln>
                      </wps:spPr>
                      <wps:txbx>
                        <w:txbxContent>
                          <w:p w14:paraId="679AF877" w14:textId="77777777" w:rsidR="00F60751" w:rsidRPr="00FD1AF1" w:rsidRDefault="00F60751" w:rsidP="00E779E9">
                            <w:r w:rsidRPr="00FD1AF1">
                              <w:t xml:space="preserve">Illustrative Examples </w:t>
                            </w:r>
                            <w:r w:rsidRPr="00FD1AF1">
                              <w:rPr>
                                <w:i/>
                              </w:rPr>
                              <w:t>[for illustrative purposes a Heat Rate of 10,000 Btu/kWh is used]</w:t>
                            </w:r>
                          </w:p>
                          <w:p w14:paraId="3F3AD010" w14:textId="77777777" w:rsidR="00F60751" w:rsidRPr="00FD1AF1" w:rsidRDefault="00F60751" w:rsidP="00E779E9">
                            <w:r w:rsidRPr="00FD1AF1">
                              <w:t xml:space="preserve">New construction using gas furnace and central AC baseline, </w:t>
                            </w:r>
                            <w:r w:rsidRPr="00FD1AF1">
                              <w:rPr>
                                <w:i/>
                              </w:rPr>
                              <w:t>supported by Gas utility only</w:t>
                            </w:r>
                            <w:r w:rsidRPr="00FD1AF1">
                              <w:t>:</w:t>
                            </w:r>
                          </w:p>
                          <w:p w14:paraId="4E4CBFB1" w14:textId="77777777" w:rsidR="00F60751" w:rsidRPr="00FD1AF1" w:rsidRDefault="00F60751" w:rsidP="00E779E9">
                            <w:pPr>
                              <w:rPr>
                                <w:rFonts w:cstheme="minorHAnsi"/>
                              </w:rPr>
                            </w:pPr>
                            <w:r w:rsidRPr="00FD1AF1">
                              <w:rPr>
                                <w:rFonts w:cstheme="minorHAnsi"/>
                              </w:rPr>
                              <w:t>For example, a 3 ton unit with Part Load EER rating of 19 and Part Load COP of 4.4 in single family house in Springfield with a 40 gallon gas water heater is installed in place of a natural gas furnace and 3 ton Central AC unit:</w:t>
                            </w:r>
                          </w:p>
                          <w:p w14:paraId="7162C6E2" w14:textId="77777777" w:rsidR="00F60751" w:rsidRPr="00FD1AF1" w:rsidRDefault="00F60751" w:rsidP="00E779E9">
                            <w:pPr>
                              <w:ind w:firstLine="720"/>
                              <w:rPr>
                                <w:rFonts w:cstheme="minorHAnsi"/>
                                <w:noProof/>
                              </w:rPr>
                            </w:pPr>
                            <w:r w:rsidRPr="00FD1AF1">
                              <w:rPr>
                                <w:rFonts w:cstheme="minorHAnsi"/>
                                <w:noProof/>
                              </w:rPr>
                              <w:t xml:space="preserve">ΔkWH </w:t>
                            </w:r>
                            <w:r w:rsidRPr="00FD1AF1">
                              <w:rPr>
                                <w:rFonts w:cstheme="minorHAnsi"/>
                                <w:noProof/>
                              </w:rPr>
                              <w:tab/>
                            </w:r>
                            <w:r w:rsidRPr="00FD1AF1">
                              <w:rPr>
                                <w:rFonts w:cstheme="minorHAnsi"/>
                                <w:noProof/>
                              </w:rPr>
                              <w:tab/>
                              <w:t>= 0</w:t>
                            </w:r>
                          </w:p>
                          <w:p w14:paraId="7574C748" w14:textId="77777777" w:rsidR="00F60751" w:rsidRPr="00FD1AF1" w:rsidRDefault="00F60751" w:rsidP="00E779E9">
                            <w:pPr>
                              <w:ind w:firstLine="720"/>
                              <w:rPr>
                                <w:rFonts w:cstheme="minorHAnsi"/>
                                <w:noProof/>
                              </w:rPr>
                            </w:pPr>
                            <w:r w:rsidRPr="00FD1AF1">
                              <w:rPr>
                                <w:rFonts w:cstheme="minorHAnsi"/>
                                <w:noProof/>
                              </w:rPr>
                              <w:t>ΔTherms</w:t>
                            </w:r>
                            <w:r w:rsidRPr="00FD1AF1">
                              <w:rPr>
                                <w:rFonts w:cstheme="minorHAnsi"/>
                                <w:noProof/>
                              </w:rPr>
                              <w:tab/>
                              <w:t>= [Heating Savings] + [DHW Savings]</w:t>
                            </w:r>
                          </w:p>
                          <w:p w14:paraId="1C0E06AD" w14:textId="77777777" w:rsidR="00F60751" w:rsidRPr="00FD1AF1" w:rsidRDefault="00F60751" w:rsidP="00E779E9">
                            <w:pPr>
                              <w:ind w:firstLine="720"/>
                              <w:rPr>
                                <w:rFonts w:cstheme="minorHAnsi"/>
                                <w:noProof/>
                              </w:rPr>
                            </w:pPr>
                            <w:r w:rsidRPr="00FD1AF1">
                              <w:rPr>
                                <w:rFonts w:cstheme="minorHAnsi"/>
                                <w:noProof/>
                              </w:rPr>
                              <w:t>= [Replaced gas consumption – therm equivalent of GSHP source kWh] + [DHW Savings]</w:t>
                            </w:r>
                          </w:p>
                          <w:p w14:paraId="6122D584" w14:textId="77777777" w:rsidR="00F60751" w:rsidRPr="00FD1AF1" w:rsidRDefault="00F60751" w:rsidP="00E779E9">
                            <w:pPr>
                              <w:ind w:left="1440"/>
                              <w:rPr>
                                <w:rFonts w:cstheme="minorHAnsi"/>
                                <w:noProof/>
                              </w:rPr>
                            </w:pPr>
                            <w:r w:rsidRPr="00FD1AF1">
                              <w:rPr>
                                <w:rFonts w:cstheme="minorHAnsi"/>
                                <w:noProof/>
                              </w:rPr>
                              <w:t>= [(1 – ElecHeat) * ((Gas_Heating_Load/AFUEbase) – (kWhtoTherm * FLHheat * Capacity_heating * 1/(COP</w:t>
                            </w:r>
                            <w:r w:rsidRPr="00FD1AF1">
                              <w:rPr>
                                <w:rFonts w:cstheme="minorHAnsi"/>
                                <w:noProof/>
                                <w:vertAlign w:val="subscript"/>
                              </w:rPr>
                              <w:t xml:space="preserve">PL </w:t>
                            </w:r>
                            <w:r w:rsidRPr="00FD1AF1">
                              <w:rPr>
                                <w:rFonts w:cstheme="minorHAnsi"/>
                                <w:noProof/>
                              </w:rPr>
                              <w:t xml:space="preserve">* 3.412)/1000)] + </w:t>
                            </w:r>
                            <w:r w:rsidRPr="00FD1AF1">
                              <w:rPr>
                                <w:rFonts w:cstheme="minorHAnsi"/>
                              </w:rPr>
                              <w:t xml:space="preserve">[(1 – ElecDHW) * %DHWDisplaced * </w:t>
                            </w:r>
                            <w:r w:rsidRPr="00FD1AF1">
                              <w:rPr>
                                <w:rFonts w:cstheme="minorHAnsi"/>
                                <w:noProof/>
                              </w:rPr>
                              <w:t>(1/ EF</w:t>
                            </w:r>
                            <w:r w:rsidRPr="00FD1AF1">
                              <w:rPr>
                                <w:rFonts w:cstheme="minorHAnsi"/>
                                <w:caps/>
                                <w:noProof/>
                                <w:vertAlign w:val="subscript"/>
                              </w:rPr>
                              <w:t>Gas exist</w:t>
                            </w:r>
                            <w:r w:rsidRPr="00FD1AF1">
                              <w:rPr>
                                <w:rFonts w:cstheme="minorHAnsi"/>
                                <w:noProof/>
                              </w:rPr>
                              <w:t xml:space="preserve">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100,000)]</w:t>
                            </w:r>
                          </w:p>
                          <w:p w14:paraId="10660B6A" w14:textId="77777777" w:rsidR="00F60751" w:rsidRPr="00FD1AF1" w:rsidRDefault="00F60751" w:rsidP="00E779E9">
                            <w:pPr>
                              <w:ind w:left="1440"/>
                              <w:rPr>
                                <w:rFonts w:cstheme="minorHAnsi"/>
                                <w:noProof/>
                              </w:rPr>
                            </w:pPr>
                            <w:r w:rsidRPr="00FD1AF1">
                              <w:rPr>
                                <w:rFonts w:cstheme="minorHAnsi"/>
                                <w:noProof/>
                              </w:rPr>
                              <w:t xml:space="preserve">= [(1-0) * ((714/0.80) – (10000/100000 * </w:t>
                            </w:r>
                            <w:r w:rsidRPr="00FD1AF1">
                              <w:rPr>
                                <w:rFonts w:cstheme="minorHAnsi"/>
                              </w:rPr>
                              <w:t>1754 * 36,000 * 1</w:t>
                            </w:r>
                            <w:proofErr w:type="gramStart"/>
                            <w:r w:rsidRPr="00FD1AF1">
                              <w:rPr>
                                <w:rFonts w:cstheme="minorHAnsi"/>
                              </w:rPr>
                              <w:t>/(</w:t>
                            </w:r>
                            <w:proofErr w:type="gramEnd"/>
                            <w:r w:rsidRPr="00FD1AF1">
                              <w:rPr>
                                <w:rFonts w:cstheme="minorHAnsi"/>
                              </w:rPr>
                              <w:t>4.4 * 3.412))/1000)</w:t>
                            </w:r>
                            <w:r w:rsidRPr="00FD1AF1">
                              <w:rPr>
                                <w:rFonts w:cstheme="minorHAnsi"/>
                                <w:noProof/>
                              </w:rPr>
                              <w:t>] + [</w:t>
                            </w:r>
                            <w:r w:rsidRPr="00FD1AF1">
                              <w:rPr>
                                <w:rFonts w:cstheme="minorHAnsi"/>
                              </w:rPr>
                              <w:t xml:space="preserve">(1 – 0) * (0.44 * </w:t>
                            </w:r>
                            <w:r w:rsidRPr="00FD1AF1">
                              <w:rPr>
                                <w:rFonts w:cstheme="minorHAnsi"/>
                                <w:noProof/>
                              </w:rPr>
                              <w:t xml:space="preserve">(1/ 0.615 * </w:t>
                            </w:r>
                            <w:r w:rsidRPr="00FD1AF1">
                              <w:rPr>
                                <w:rFonts w:cstheme="minorHAnsi"/>
                              </w:rPr>
                              <w:t>17.6 * 2.56 *365.25 * 8.33 * (125-54) * 1</w:t>
                            </w:r>
                            <w:r w:rsidRPr="00FD1AF1">
                              <w:rPr>
                                <w:rFonts w:cstheme="minorHAnsi"/>
                                <w:noProof/>
                              </w:rPr>
                              <w:t>) / 100,000)]</w:t>
                            </w:r>
                          </w:p>
                          <w:p w14:paraId="35D0888C" w14:textId="77777777" w:rsidR="00F60751" w:rsidRPr="00FD1AF1" w:rsidRDefault="00F60751" w:rsidP="00E779E9">
                            <w:pPr>
                              <w:ind w:left="1440"/>
                              <w:rPr>
                                <w:rFonts w:cstheme="minorHAnsi"/>
                                <w:noProof/>
                              </w:rPr>
                            </w:pPr>
                            <w:r w:rsidRPr="00FD1AF1">
                              <w:rPr>
                                <w:rFonts w:cstheme="minorHAnsi"/>
                                <w:noProof/>
                              </w:rPr>
                              <w:t>= 472 + 70</w:t>
                            </w:r>
                          </w:p>
                          <w:p w14:paraId="1C132EB0" w14:textId="77777777" w:rsidR="00F60751" w:rsidRPr="00FD1AF1" w:rsidRDefault="00F60751" w:rsidP="00E779E9">
                            <w:pPr>
                              <w:ind w:left="1440"/>
                              <w:rPr>
                                <w:rFonts w:cstheme="minorHAnsi"/>
                                <w:noProof/>
                              </w:rPr>
                            </w:pPr>
                            <w:r w:rsidRPr="00FD1AF1">
                              <w:rPr>
                                <w:rFonts w:cstheme="minorHAnsi"/>
                                <w:noProof/>
                              </w:rPr>
                              <w:t>= 542 therms</w:t>
                            </w:r>
                          </w:p>
                          <w:p w14:paraId="26F2E8E3" w14:textId="77777777" w:rsidR="00F60751" w:rsidRPr="00FD1AF1" w:rsidRDefault="00F60751" w:rsidP="00E779E9">
                            <w:r w:rsidRPr="00FD1AF1">
                              <w:t xml:space="preserve">Early Replacement fuel switch, </w:t>
                            </w:r>
                            <w:r w:rsidRPr="00FD1AF1">
                              <w:rPr>
                                <w:i/>
                              </w:rPr>
                              <w:t>supported by gas and electric utility</w:t>
                            </w:r>
                            <w:r w:rsidRPr="00FD1AF1">
                              <w:t>:</w:t>
                            </w:r>
                          </w:p>
                          <w:p w14:paraId="4FDD02DD" w14:textId="77777777" w:rsidR="00F60751" w:rsidRPr="00FD1AF1" w:rsidRDefault="00F60751" w:rsidP="00E779E9">
                            <w:pPr>
                              <w:rPr>
                                <w:rFonts w:cstheme="minorHAnsi"/>
                              </w:rPr>
                            </w:pPr>
                            <w:r w:rsidRPr="00FD1AF1">
                              <w:rPr>
                                <w:rFonts w:cstheme="minorHAnsi"/>
                              </w:rPr>
                              <w:t>For example, a 3 ton unit with Part Load EER rating of 19 and Part Load COP of 4.4 in single family house in Springfield with a 40 gallon gas water heater replaces an existing working natural gas furnace and 3 ton Central AC unit with unknown efficiency ratings:</w:t>
                            </w:r>
                          </w:p>
                          <w:p w14:paraId="6CC3AD2D" w14:textId="77777777" w:rsidR="00F60751" w:rsidRPr="00FD1AF1" w:rsidRDefault="00F60751" w:rsidP="00E779E9">
                            <w:pPr>
                              <w:ind w:left="2160" w:hanging="720"/>
                              <w:rPr>
                                <w:rFonts w:cstheme="minorHAnsi"/>
                                <w:noProof/>
                              </w:rPr>
                            </w:pPr>
                            <w:r w:rsidRPr="00FD1AF1">
                              <w:rPr>
                                <w:rFonts w:cstheme="minorHAnsi"/>
                                <w:noProof/>
                              </w:rPr>
                              <w:t>ΔkWh for remaining life of existing unit (1st 8 years):</w:t>
                            </w:r>
                          </w:p>
                          <w:p w14:paraId="29D78FD6" w14:textId="77777777" w:rsidR="00F60751" w:rsidRPr="00FD1AF1" w:rsidRDefault="00F60751" w:rsidP="00E779E9">
                            <w:pPr>
                              <w:ind w:left="720" w:firstLine="720"/>
                              <w:rPr>
                                <w:rFonts w:cstheme="minorHAnsi"/>
                                <w:noProof/>
                              </w:rPr>
                            </w:pPr>
                            <w:r w:rsidRPr="00FD1AF1">
                              <w:rPr>
                                <w:rFonts w:cstheme="minorHAnsi"/>
                                <w:noProof/>
                              </w:rPr>
                              <w:t>= [Cooling savings] + [Heating savings from base ASHP to GSHP] + [DHW savings]</w:t>
                            </w:r>
                          </w:p>
                          <w:p w14:paraId="4DB5BB37" w14:textId="77777777" w:rsidR="00F60751" w:rsidRPr="00FD1AF1" w:rsidRDefault="00F60751" w:rsidP="00E779E9">
                            <w:pPr>
                              <w:ind w:left="1440"/>
                              <w:rPr>
                                <w:rFonts w:cstheme="minorHAnsi"/>
                                <w:noProof/>
                              </w:rPr>
                            </w:pPr>
                            <w:r w:rsidRPr="00FD1AF1">
                              <w:rPr>
                                <w:rFonts w:cstheme="minorHAnsi"/>
                                <w:noProof/>
                              </w:rPr>
                              <w:t>= [</w:t>
                            </w:r>
                            <w:r w:rsidRPr="00FD1AF1">
                              <w:rPr>
                                <w:rFonts w:cstheme="minorHAnsi"/>
                                <w:noProof/>
                                <w:lang w:val="nl-NL"/>
                              </w:rPr>
                              <w:t xml:space="preserve">(FLHcool * </w:t>
                            </w:r>
                            <w:r w:rsidRPr="00FD1AF1">
                              <w:rPr>
                                <w:rFonts w:cstheme="minorHAnsi"/>
                                <w:noProof/>
                              </w:rPr>
                              <w:t>Capacity_cooling</w:t>
                            </w:r>
                            <w:r w:rsidRPr="00FD1AF1">
                              <w:rPr>
                                <w:rFonts w:cstheme="minorHAnsi"/>
                                <w:noProof/>
                                <w:lang w:val="nl-NL"/>
                              </w:rPr>
                              <w:t xml:space="preserve"> * (1/SEERexist – (1/EER</w:t>
                            </w:r>
                            <w:r w:rsidRPr="00FD1AF1">
                              <w:rPr>
                                <w:rFonts w:cstheme="minorHAnsi"/>
                                <w:noProof/>
                                <w:vertAlign w:val="subscript"/>
                                <w:lang w:val="nl-NL"/>
                              </w:rPr>
                              <w:t>PL</w:t>
                            </w:r>
                            <w:r w:rsidRPr="00FD1AF1">
                              <w:rPr>
                                <w:rFonts w:cstheme="minorHAnsi"/>
                                <w:noProof/>
                                <w:lang w:val="nl-NL"/>
                              </w:rPr>
                              <w:t xml:space="preserve">)/1000] </w:t>
                            </w:r>
                            <w:r w:rsidRPr="00FD1AF1">
                              <w:rPr>
                                <w:rFonts w:cstheme="minorHAnsi"/>
                                <w:noProof/>
                              </w:rPr>
                              <w:t xml:space="preserve">+ [(FLHheat * Capacity_heating </w:t>
                            </w:r>
                            <w:r w:rsidRPr="00FD1AF1">
                              <w:rPr>
                                <w:rFonts w:cstheme="minorHAnsi"/>
                              </w:rPr>
                              <w:t>* (1/HSPF</w:t>
                            </w:r>
                            <w:r w:rsidRPr="00FD1AF1">
                              <w:rPr>
                                <w:rFonts w:cstheme="minorHAnsi"/>
                                <w:vertAlign w:val="subscript"/>
                              </w:rPr>
                              <w:t>ASHP</w:t>
                            </w:r>
                            <w:r w:rsidRPr="00FD1AF1">
                              <w:rPr>
                                <w:rFonts w:cstheme="minorHAnsi"/>
                              </w:rPr>
                              <w:t xml:space="preserve"> – (1/COP</w:t>
                            </w:r>
                            <w:r w:rsidRPr="00FD1AF1">
                              <w:rPr>
                                <w:rFonts w:cstheme="minorHAnsi"/>
                                <w:noProof/>
                                <w:vertAlign w:val="subscript"/>
                                <w:lang w:val="nl-NL"/>
                              </w:rPr>
                              <w:t>PL</w:t>
                            </w:r>
                            <w:r w:rsidRPr="00FD1AF1">
                              <w:rPr>
                                <w:rFonts w:cstheme="minorHAnsi"/>
                              </w:rPr>
                              <w:t xml:space="preserve"> * 3.412)))/1000] + [ElecDHW * %DHWDisplaced * </w:t>
                            </w:r>
                            <w:r w:rsidRPr="00FD1AF1">
                              <w:rPr>
                                <w:rFonts w:cstheme="minorHAnsi"/>
                                <w:noProof/>
                              </w:rPr>
                              <w:t>(((1/ EF</w:t>
                            </w:r>
                            <w:r w:rsidRPr="00FD1AF1">
                              <w:rPr>
                                <w:rFonts w:cstheme="minorHAnsi"/>
                                <w:caps/>
                                <w:noProof/>
                                <w:vertAlign w:val="subscript"/>
                              </w:rPr>
                              <w:t>ELEC</w:t>
                            </w:r>
                            <w:r w:rsidRPr="00FD1AF1">
                              <w:rPr>
                                <w:rFonts w:cstheme="minorHAnsi"/>
                                <w:noProof/>
                              </w:rPr>
                              <w:t>)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3412)]</w:t>
                            </w:r>
                          </w:p>
                          <w:p w14:paraId="4FDC08D8" w14:textId="77777777" w:rsidR="00F60751" w:rsidRPr="00FD1AF1" w:rsidRDefault="00F60751" w:rsidP="00E779E9">
                            <w:pPr>
                              <w:ind w:left="1440"/>
                              <w:rPr>
                                <w:rFonts w:cstheme="minorHAnsi"/>
                                <w:noProof/>
                              </w:rPr>
                            </w:pPr>
                            <w:r w:rsidRPr="00FD1AF1">
                              <w:rPr>
                                <w:rFonts w:cstheme="minorHAnsi"/>
                                <w:noProof/>
                              </w:rPr>
                              <w:t>= [(730* 36,000 * (1/8.6 - 1/19)) / 1000] + [(1754 * 36,000 * (1/8.2 - 1/(4.4 * 3.412))) / 1000]</w:t>
                            </w:r>
                            <w:r w:rsidRPr="00FD1AF1">
                              <w:rPr>
                                <w:rFonts w:cstheme="minorHAnsi"/>
                              </w:rPr>
                              <w:t xml:space="preserve"> + [0 * 0.44 * (((1/0.904) * 17.6 * 2.56 *365.25 * 8.33 * (125-54) * 1)/3412)]</w:t>
                            </w:r>
                          </w:p>
                          <w:p w14:paraId="474C1478" w14:textId="77777777" w:rsidR="00F60751" w:rsidRPr="00FD1AF1" w:rsidRDefault="00F60751" w:rsidP="00E779E9">
                            <w:pPr>
                              <w:ind w:left="1440"/>
                              <w:rPr>
                                <w:rFonts w:cstheme="minorHAnsi"/>
                                <w:noProof/>
                              </w:rPr>
                            </w:pPr>
                            <w:r w:rsidRPr="00FD1AF1">
                              <w:rPr>
                                <w:rFonts w:cstheme="minorHAnsi"/>
                                <w:noProof/>
                              </w:rPr>
                              <w:t xml:space="preserve">= 1673 + 3494 + 0 </w:t>
                            </w:r>
                          </w:p>
                          <w:p w14:paraId="4CBA1CCE" w14:textId="77777777" w:rsidR="00F60751" w:rsidRPr="00FD1AF1" w:rsidRDefault="00F60751" w:rsidP="00E779E9">
                            <w:pPr>
                              <w:ind w:left="1440"/>
                              <w:rPr>
                                <w:rFonts w:cstheme="minorHAnsi"/>
                                <w:noProof/>
                              </w:rPr>
                            </w:pPr>
                            <w:r w:rsidRPr="00FD1AF1">
                              <w:rPr>
                                <w:rFonts w:cstheme="minorHAnsi"/>
                                <w:noProof/>
                              </w:rPr>
                              <w:t>= 5167 kWh</w:t>
                            </w:r>
                          </w:p>
                          <w:p w14:paraId="1AEFE32E" w14:textId="77777777" w:rsidR="00F60751" w:rsidRPr="00FD1AF1" w:rsidRDefault="00F60751" w:rsidP="00E779E9">
                            <w:pPr>
                              <w:tabs>
                                <w:tab w:val="left" w:pos="720"/>
                                <w:tab w:val="left" w:pos="1170"/>
                              </w:tabs>
                              <w:rPr>
                                <w:rFonts w:cstheme="minorHAnsi"/>
                                <w:noProof/>
                              </w:rPr>
                            </w:pPr>
                            <w:r w:rsidRPr="00FD1AF1">
                              <w:rPr>
                                <w:rFonts w:cstheme="minorHAnsi"/>
                                <w:noProof/>
                              </w:rPr>
                              <w:tab/>
                            </w:r>
                            <w:r w:rsidRPr="00FD1AF1">
                              <w:rPr>
                                <w:rFonts w:cstheme="minorHAnsi"/>
                                <w:noProof/>
                              </w:rPr>
                              <w:tab/>
                            </w:r>
                            <w:r w:rsidRPr="00FD1AF1">
                              <w:rPr>
                                <w:rFonts w:cstheme="minorHAnsi"/>
                                <w:noProof/>
                              </w:rPr>
                              <w:tab/>
                            </w:r>
                            <w:r w:rsidRPr="00FD1AF1">
                              <w:rPr>
                                <w:rFonts w:cstheme="minorHAnsi"/>
                                <w:noProof/>
                              </w:rPr>
                              <w:tab/>
                            </w:r>
                            <w:r w:rsidRPr="00FD1AF1">
                              <w:rPr>
                                <w:rFonts w:cstheme="minorHAnsi"/>
                                <w:noProof/>
                              </w:rPr>
                              <w:tab/>
                            </w:r>
                            <w:r w:rsidRPr="00FD1AF1">
                              <w:rPr>
                                <w:rFonts w:cstheme="minorHAnsi"/>
                                <w:noProof/>
                              </w:rPr>
                              <w:tab/>
                            </w:r>
                            <w:r w:rsidRPr="00FD1AF1">
                              <w:rPr>
                                <w:rFonts w:cstheme="minorHAnsi"/>
                                <w:noProof/>
                              </w:rPr>
                              <w:tab/>
                            </w:r>
                            <w:r w:rsidRPr="00FD1AF1">
                              <w:rPr>
                                <w:rFonts w:cstheme="minorHAnsi"/>
                                <w:noProof/>
                              </w:rPr>
                              <w:tab/>
                            </w:r>
                            <w:r w:rsidRPr="00FD1AF1">
                              <w:rPr>
                                <w:rFonts w:cstheme="minorHAnsi"/>
                                <w:noProof/>
                              </w:rPr>
                              <w:tab/>
                              <w:t>Continued on next page.</w:t>
                            </w:r>
                          </w:p>
                          <w:p w14:paraId="7FEB151A" w14:textId="77777777" w:rsidR="00F60751" w:rsidRPr="00FD1AF1" w:rsidRDefault="00F60751" w:rsidP="00E779E9">
                            <w:pPr>
                              <w:ind w:left="1440"/>
                            </w:pPr>
                          </w:p>
                        </w:txbxContent>
                      </wps:txbx>
                      <wps:bodyPr rot="0" vert="horz" wrap="square" lIns="91440" tIns="45720" rIns="91440" bIns="45720" anchor="t" anchorCtr="0">
                        <a:noAutofit/>
                      </wps:bodyPr>
                    </wps:wsp>
                  </a:graphicData>
                </a:graphic>
              </wp:inline>
            </w:drawing>
          </mc:Choice>
          <mc:Fallback>
            <w:pict>
              <v:shape w14:anchorId="50367351" id="Text Box 339" o:spid="_x0000_s1056" type="#_x0000_t202" style="width:457.15pt;height:60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">
                <v:textbox>
                  <w:txbxContent>
                    <w:p w14:paraId="679AF877" w14:textId="77777777" w:rsidR="00F60751" w:rsidRPr="00FD1AF1" w:rsidRDefault="00F60751" w:rsidP="00E779E9">
                      <w:r w:rsidRPr="00FD1AF1">
                        <w:t xml:space="preserve">Illustrative Examples </w:t>
                      </w:r>
                      <w:r w:rsidRPr="00FD1AF1">
                        <w:rPr>
                          <w:i/>
                        </w:rPr>
                        <w:t>[for illustrative purposes a Heat Rate of 10,000 Btu/kWh is used]</w:t>
                      </w:r>
                    </w:p>
                    <w:p w14:paraId="3F3AD010" w14:textId="77777777" w:rsidR="00F60751" w:rsidRPr="00FD1AF1" w:rsidRDefault="00F60751" w:rsidP="00E779E9">
                      <w:r w:rsidRPr="00FD1AF1">
                        <w:t xml:space="preserve">New construction using gas furnace and central AC baseline, </w:t>
                      </w:r>
                      <w:r w:rsidRPr="00FD1AF1">
                        <w:rPr>
                          <w:i/>
                        </w:rPr>
                        <w:t>supported by Gas utility only</w:t>
                      </w:r>
                      <w:r w:rsidRPr="00FD1AF1">
                        <w:t>:</w:t>
                      </w:r>
                    </w:p>
                    <w:p w14:paraId="4E4CBFB1" w14:textId="77777777" w:rsidR="00F60751" w:rsidRPr="00FD1AF1" w:rsidRDefault="00F60751" w:rsidP="00E779E9">
                      <w:pPr>
                        <w:rPr>
                          <w:rFonts w:cstheme="minorHAnsi"/>
                        </w:rPr>
                      </w:pPr>
                      <w:r w:rsidRPr="00FD1AF1">
                        <w:rPr>
                          <w:rFonts w:cstheme="minorHAnsi"/>
                        </w:rPr>
                        <w:t>For example, a 3 ton unit with Part Load EER rating of 19 and Part Load COP of 4.4 in single family house in Springfield with a 40 gallon gas water heater is installed in place of a natural gas furnace and 3 ton Central AC unit:</w:t>
                      </w:r>
                    </w:p>
                    <w:p w14:paraId="7162C6E2" w14:textId="77777777" w:rsidR="00F60751" w:rsidRPr="00FD1AF1" w:rsidRDefault="00F60751" w:rsidP="00E779E9">
                      <w:pPr>
                        <w:ind w:firstLine="720"/>
                        <w:rPr>
                          <w:rFonts w:cstheme="minorHAnsi"/>
                          <w:noProof/>
                        </w:rPr>
                      </w:pPr>
                      <w:r w:rsidRPr="00FD1AF1">
                        <w:rPr>
                          <w:rFonts w:cstheme="minorHAnsi"/>
                          <w:noProof/>
                        </w:rPr>
                        <w:t xml:space="preserve">ΔkWH </w:t>
                      </w:r>
                      <w:r w:rsidRPr="00FD1AF1">
                        <w:rPr>
                          <w:rFonts w:cstheme="minorHAnsi"/>
                          <w:noProof/>
                        </w:rPr>
                        <w:tab/>
                      </w:r>
                      <w:r w:rsidRPr="00FD1AF1">
                        <w:rPr>
                          <w:rFonts w:cstheme="minorHAnsi"/>
                          <w:noProof/>
                        </w:rPr>
                        <w:tab/>
                        <w:t>= 0</w:t>
                      </w:r>
                    </w:p>
                    <w:p w14:paraId="7574C748" w14:textId="77777777" w:rsidR="00F60751" w:rsidRPr="00FD1AF1" w:rsidRDefault="00F60751" w:rsidP="00E779E9">
                      <w:pPr>
                        <w:ind w:firstLine="720"/>
                        <w:rPr>
                          <w:rFonts w:cstheme="minorHAnsi"/>
                          <w:noProof/>
                        </w:rPr>
                      </w:pPr>
                      <w:r w:rsidRPr="00FD1AF1">
                        <w:rPr>
                          <w:rFonts w:cstheme="minorHAnsi"/>
                          <w:noProof/>
                        </w:rPr>
                        <w:t>ΔTherms</w:t>
                      </w:r>
                      <w:r w:rsidRPr="00FD1AF1">
                        <w:rPr>
                          <w:rFonts w:cstheme="minorHAnsi"/>
                          <w:noProof/>
                        </w:rPr>
                        <w:tab/>
                        <w:t>= [Heating Savings] + [DHW Savings]</w:t>
                      </w:r>
                    </w:p>
                    <w:p w14:paraId="1C0E06AD" w14:textId="77777777" w:rsidR="00F60751" w:rsidRPr="00FD1AF1" w:rsidRDefault="00F60751" w:rsidP="00E779E9">
                      <w:pPr>
                        <w:ind w:firstLine="720"/>
                        <w:rPr>
                          <w:rFonts w:cstheme="minorHAnsi"/>
                          <w:noProof/>
                        </w:rPr>
                      </w:pPr>
                      <w:r w:rsidRPr="00FD1AF1">
                        <w:rPr>
                          <w:rFonts w:cstheme="minorHAnsi"/>
                          <w:noProof/>
                        </w:rPr>
                        <w:t>= [Replaced gas consumption – therm equivalent of GSHP source kWh] + [DHW Savings]</w:t>
                      </w:r>
                    </w:p>
                    <w:p w14:paraId="6122D584" w14:textId="77777777" w:rsidR="00F60751" w:rsidRPr="00FD1AF1" w:rsidRDefault="00F60751" w:rsidP="00E779E9">
                      <w:pPr>
                        <w:ind w:left="1440"/>
                        <w:rPr>
                          <w:rFonts w:cstheme="minorHAnsi"/>
                          <w:noProof/>
                        </w:rPr>
                      </w:pPr>
                      <w:r w:rsidRPr="00FD1AF1">
                        <w:rPr>
                          <w:rFonts w:cstheme="minorHAnsi"/>
                          <w:noProof/>
                        </w:rPr>
                        <w:t>= [(1 – ElecHeat) * ((Gas_Heating_Load/AFUEbase) – (kWhtoTherm * FLHheat * Capacity_heating * 1/(COP</w:t>
                      </w:r>
                      <w:r w:rsidRPr="00FD1AF1">
                        <w:rPr>
                          <w:rFonts w:cstheme="minorHAnsi"/>
                          <w:noProof/>
                          <w:vertAlign w:val="subscript"/>
                        </w:rPr>
                        <w:t xml:space="preserve">PL </w:t>
                      </w:r>
                      <w:r w:rsidRPr="00FD1AF1">
                        <w:rPr>
                          <w:rFonts w:cstheme="minorHAnsi"/>
                          <w:noProof/>
                        </w:rPr>
                        <w:t xml:space="preserve">* 3.412)/1000)] + </w:t>
                      </w:r>
                      <w:r w:rsidRPr="00FD1AF1">
                        <w:rPr>
                          <w:rFonts w:cstheme="minorHAnsi"/>
                        </w:rPr>
                        <w:t xml:space="preserve">[(1 – ElecDHW) * %DHWDisplaced * </w:t>
                      </w:r>
                      <w:r w:rsidRPr="00FD1AF1">
                        <w:rPr>
                          <w:rFonts w:cstheme="minorHAnsi"/>
                          <w:noProof/>
                        </w:rPr>
                        <w:t>(1/ EF</w:t>
                      </w:r>
                      <w:r w:rsidRPr="00FD1AF1">
                        <w:rPr>
                          <w:rFonts w:cstheme="minorHAnsi"/>
                          <w:caps/>
                          <w:noProof/>
                          <w:vertAlign w:val="subscript"/>
                        </w:rPr>
                        <w:t>Gas exist</w:t>
                      </w:r>
                      <w:r w:rsidRPr="00FD1AF1">
                        <w:rPr>
                          <w:rFonts w:cstheme="minorHAnsi"/>
                          <w:noProof/>
                        </w:rPr>
                        <w:t xml:space="preserve">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100,000)]</w:t>
                      </w:r>
                    </w:p>
                    <w:p w14:paraId="10660B6A" w14:textId="77777777" w:rsidR="00F60751" w:rsidRPr="00FD1AF1" w:rsidRDefault="00F60751" w:rsidP="00E779E9">
                      <w:pPr>
                        <w:ind w:left="1440"/>
                        <w:rPr>
                          <w:rFonts w:cstheme="minorHAnsi"/>
                          <w:noProof/>
                        </w:rPr>
                      </w:pPr>
                      <w:r w:rsidRPr="00FD1AF1">
                        <w:rPr>
                          <w:rFonts w:cstheme="minorHAnsi"/>
                          <w:noProof/>
                        </w:rPr>
                        <w:t xml:space="preserve">= [(1-0) * ((714/0.80) – (10000/100000 * </w:t>
                      </w:r>
                      <w:r w:rsidRPr="00FD1AF1">
                        <w:rPr>
                          <w:rFonts w:cstheme="minorHAnsi"/>
                        </w:rPr>
                        <w:t>1754 * 36,000 * 1</w:t>
                      </w:r>
                      <w:proofErr w:type="gramStart"/>
                      <w:r w:rsidRPr="00FD1AF1">
                        <w:rPr>
                          <w:rFonts w:cstheme="minorHAnsi"/>
                        </w:rPr>
                        <w:t>/(</w:t>
                      </w:r>
                      <w:proofErr w:type="gramEnd"/>
                      <w:r w:rsidRPr="00FD1AF1">
                        <w:rPr>
                          <w:rFonts w:cstheme="minorHAnsi"/>
                        </w:rPr>
                        <w:t>4.4 * 3.412))/1000)</w:t>
                      </w:r>
                      <w:r w:rsidRPr="00FD1AF1">
                        <w:rPr>
                          <w:rFonts w:cstheme="minorHAnsi"/>
                          <w:noProof/>
                        </w:rPr>
                        <w:t>] + [</w:t>
                      </w:r>
                      <w:r w:rsidRPr="00FD1AF1">
                        <w:rPr>
                          <w:rFonts w:cstheme="minorHAnsi"/>
                        </w:rPr>
                        <w:t xml:space="preserve">(1 – 0) * (0.44 * </w:t>
                      </w:r>
                      <w:r w:rsidRPr="00FD1AF1">
                        <w:rPr>
                          <w:rFonts w:cstheme="minorHAnsi"/>
                          <w:noProof/>
                        </w:rPr>
                        <w:t xml:space="preserve">(1/ 0.615 * </w:t>
                      </w:r>
                      <w:r w:rsidRPr="00FD1AF1">
                        <w:rPr>
                          <w:rFonts w:cstheme="minorHAnsi"/>
                        </w:rPr>
                        <w:t>17.6 * 2.56 *365.25 * 8.33 * (125-54) * 1</w:t>
                      </w:r>
                      <w:r w:rsidRPr="00FD1AF1">
                        <w:rPr>
                          <w:rFonts w:cstheme="minorHAnsi"/>
                          <w:noProof/>
                        </w:rPr>
                        <w:t>) / 100,000)]</w:t>
                      </w:r>
                    </w:p>
                    <w:p w14:paraId="35D0888C" w14:textId="77777777" w:rsidR="00F60751" w:rsidRPr="00FD1AF1" w:rsidRDefault="00F60751" w:rsidP="00E779E9">
                      <w:pPr>
                        <w:ind w:left="1440"/>
                        <w:rPr>
                          <w:rFonts w:cstheme="minorHAnsi"/>
                          <w:noProof/>
                        </w:rPr>
                      </w:pPr>
                      <w:r w:rsidRPr="00FD1AF1">
                        <w:rPr>
                          <w:rFonts w:cstheme="minorHAnsi"/>
                          <w:noProof/>
                        </w:rPr>
                        <w:t>= 472 + 70</w:t>
                      </w:r>
                    </w:p>
                    <w:p w14:paraId="1C132EB0" w14:textId="77777777" w:rsidR="00F60751" w:rsidRPr="00FD1AF1" w:rsidRDefault="00F60751" w:rsidP="00E779E9">
                      <w:pPr>
                        <w:ind w:left="1440"/>
                        <w:rPr>
                          <w:rFonts w:cstheme="minorHAnsi"/>
                          <w:noProof/>
                        </w:rPr>
                      </w:pPr>
                      <w:r w:rsidRPr="00FD1AF1">
                        <w:rPr>
                          <w:rFonts w:cstheme="minorHAnsi"/>
                          <w:noProof/>
                        </w:rPr>
                        <w:t>= 542 therms</w:t>
                      </w:r>
                    </w:p>
                    <w:p w14:paraId="26F2E8E3" w14:textId="77777777" w:rsidR="00F60751" w:rsidRPr="00FD1AF1" w:rsidRDefault="00F60751" w:rsidP="00E779E9">
                      <w:r w:rsidRPr="00FD1AF1">
                        <w:t xml:space="preserve">Early Replacement fuel switch, </w:t>
                      </w:r>
                      <w:r w:rsidRPr="00FD1AF1">
                        <w:rPr>
                          <w:i/>
                        </w:rPr>
                        <w:t>supported by gas and electric utility</w:t>
                      </w:r>
                      <w:r w:rsidRPr="00FD1AF1">
                        <w:t>:</w:t>
                      </w:r>
                    </w:p>
                    <w:p w14:paraId="4FDD02DD" w14:textId="77777777" w:rsidR="00F60751" w:rsidRPr="00FD1AF1" w:rsidRDefault="00F60751" w:rsidP="00E779E9">
                      <w:pPr>
                        <w:rPr>
                          <w:rFonts w:cstheme="minorHAnsi"/>
                        </w:rPr>
                      </w:pPr>
                      <w:r w:rsidRPr="00FD1AF1">
                        <w:rPr>
                          <w:rFonts w:cstheme="minorHAnsi"/>
                        </w:rPr>
                        <w:t>For example, a 3 ton unit with Part Load EER rating of 19 and Part Load COP of 4.4 in single family house in Springfield with a 40 gallon gas water heater replaces an existing working natural gas furnace and 3 ton Central AC unit with unknown efficiency ratings:</w:t>
                      </w:r>
                    </w:p>
                    <w:p w14:paraId="6CC3AD2D" w14:textId="77777777" w:rsidR="00F60751" w:rsidRPr="00FD1AF1" w:rsidRDefault="00F60751" w:rsidP="00E779E9">
                      <w:pPr>
                        <w:ind w:left="2160" w:hanging="720"/>
                        <w:rPr>
                          <w:rFonts w:cstheme="minorHAnsi"/>
                          <w:noProof/>
                        </w:rPr>
                      </w:pPr>
                      <w:r w:rsidRPr="00FD1AF1">
                        <w:rPr>
                          <w:rFonts w:cstheme="minorHAnsi"/>
                          <w:noProof/>
                        </w:rPr>
                        <w:t>ΔkWh for remaining life of existing unit (1st 8 years):</w:t>
                      </w:r>
                    </w:p>
                    <w:p w14:paraId="29D78FD6" w14:textId="77777777" w:rsidR="00F60751" w:rsidRPr="00FD1AF1" w:rsidRDefault="00F60751" w:rsidP="00E779E9">
                      <w:pPr>
                        <w:ind w:left="720" w:firstLine="720"/>
                        <w:rPr>
                          <w:rFonts w:cstheme="minorHAnsi"/>
                          <w:noProof/>
                        </w:rPr>
                      </w:pPr>
                      <w:r w:rsidRPr="00FD1AF1">
                        <w:rPr>
                          <w:rFonts w:cstheme="minorHAnsi"/>
                          <w:noProof/>
                        </w:rPr>
                        <w:t>= [Cooling savings] + [Heating savings from base ASHP to GSHP] + [DHW savings]</w:t>
                      </w:r>
                    </w:p>
                    <w:p w14:paraId="4DB5BB37" w14:textId="77777777" w:rsidR="00F60751" w:rsidRPr="00FD1AF1" w:rsidRDefault="00F60751" w:rsidP="00E779E9">
                      <w:pPr>
                        <w:ind w:left="1440"/>
                        <w:rPr>
                          <w:rFonts w:cstheme="minorHAnsi"/>
                          <w:noProof/>
                        </w:rPr>
                      </w:pPr>
                      <w:r w:rsidRPr="00FD1AF1">
                        <w:rPr>
                          <w:rFonts w:cstheme="minorHAnsi"/>
                          <w:noProof/>
                        </w:rPr>
                        <w:t>= [</w:t>
                      </w:r>
                      <w:r w:rsidRPr="00FD1AF1">
                        <w:rPr>
                          <w:rFonts w:cstheme="minorHAnsi"/>
                          <w:noProof/>
                          <w:lang w:val="nl-NL"/>
                        </w:rPr>
                        <w:t xml:space="preserve">(FLHcool * </w:t>
                      </w:r>
                      <w:r w:rsidRPr="00FD1AF1">
                        <w:rPr>
                          <w:rFonts w:cstheme="minorHAnsi"/>
                          <w:noProof/>
                        </w:rPr>
                        <w:t>Capacity_cooling</w:t>
                      </w:r>
                      <w:r w:rsidRPr="00FD1AF1">
                        <w:rPr>
                          <w:rFonts w:cstheme="minorHAnsi"/>
                          <w:noProof/>
                          <w:lang w:val="nl-NL"/>
                        </w:rPr>
                        <w:t xml:space="preserve"> * (1/SEERexist – (1/EER</w:t>
                      </w:r>
                      <w:r w:rsidRPr="00FD1AF1">
                        <w:rPr>
                          <w:rFonts w:cstheme="minorHAnsi"/>
                          <w:noProof/>
                          <w:vertAlign w:val="subscript"/>
                          <w:lang w:val="nl-NL"/>
                        </w:rPr>
                        <w:t>PL</w:t>
                      </w:r>
                      <w:r w:rsidRPr="00FD1AF1">
                        <w:rPr>
                          <w:rFonts w:cstheme="minorHAnsi"/>
                          <w:noProof/>
                          <w:lang w:val="nl-NL"/>
                        </w:rPr>
                        <w:t xml:space="preserve">)/1000] </w:t>
                      </w:r>
                      <w:r w:rsidRPr="00FD1AF1">
                        <w:rPr>
                          <w:rFonts w:cstheme="minorHAnsi"/>
                          <w:noProof/>
                        </w:rPr>
                        <w:t xml:space="preserve">+ [(FLHheat * Capacity_heating </w:t>
                      </w:r>
                      <w:r w:rsidRPr="00FD1AF1">
                        <w:rPr>
                          <w:rFonts w:cstheme="minorHAnsi"/>
                        </w:rPr>
                        <w:t>* (1/HSPF</w:t>
                      </w:r>
                      <w:r w:rsidRPr="00FD1AF1">
                        <w:rPr>
                          <w:rFonts w:cstheme="minorHAnsi"/>
                          <w:vertAlign w:val="subscript"/>
                        </w:rPr>
                        <w:t>ASHP</w:t>
                      </w:r>
                      <w:r w:rsidRPr="00FD1AF1">
                        <w:rPr>
                          <w:rFonts w:cstheme="minorHAnsi"/>
                        </w:rPr>
                        <w:t xml:space="preserve"> – (1/COP</w:t>
                      </w:r>
                      <w:r w:rsidRPr="00FD1AF1">
                        <w:rPr>
                          <w:rFonts w:cstheme="minorHAnsi"/>
                          <w:noProof/>
                          <w:vertAlign w:val="subscript"/>
                          <w:lang w:val="nl-NL"/>
                        </w:rPr>
                        <w:t>PL</w:t>
                      </w:r>
                      <w:r w:rsidRPr="00FD1AF1">
                        <w:rPr>
                          <w:rFonts w:cstheme="minorHAnsi"/>
                        </w:rPr>
                        <w:t xml:space="preserve"> * 3.412)))/1000] + [ElecDHW * %DHWDisplaced * </w:t>
                      </w:r>
                      <w:r w:rsidRPr="00FD1AF1">
                        <w:rPr>
                          <w:rFonts w:cstheme="minorHAnsi"/>
                          <w:noProof/>
                        </w:rPr>
                        <w:t>(((1/ EF</w:t>
                      </w:r>
                      <w:r w:rsidRPr="00FD1AF1">
                        <w:rPr>
                          <w:rFonts w:cstheme="minorHAnsi"/>
                          <w:caps/>
                          <w:noProof/>
                          <w:vertAlign w:val="subscript"/>
                        </w:rPr>
                        <w:t>ELEC</w:t>
                      </w:r>
                      <w:r w:rsidRPr="00FD1AF1">
                        <w:rPr>
                          <w:rFonts w:cstheme="minorHAnsi"/>
                          <w:noProof/>
                        </w:rPr>
                        <w:t>)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3412)]</w:t>
                      </w:r>
                    </w:p>
                    <w:p w14:paraId="4FDC08D8" w14:textId="77777777" w:rsidR="00F60751" w:rsidRPr="00FD1AF1" w:rsidRDefault="00F60751" w:rsidP="00E779E9">
                      <w:pPr>
                        <w:ind w:left="1440"/>
                        <w:rPr>
                          <w:rFonts w:cstheme="minorHAnsi"/>
                          <w:noProof/>
                        </w:rPr>
                      </w:pPr>
                      <w:r w:rsidRPr="00FD1AF1">
                        <w:rPr>
                          <w:rFonts w:cstheme="minorHAnsi"/>
                          <w:noProof/>
                        </w:rPr>
                        <w:t>= [(730* 36,000 * (1/8.6 - 1/19)) / 1000] + [(1754 * 36,000 * (1/8.2 - 1/(4.4 * 3.412))) / 1000]</w:t>
                      </w:r>
                      <w:r w:rsidRPr="00FD1AF1">
                        <w:rPr>
                          <w:rFonts w:cstheme="minorHAnsi"/>
                        </w:rPr>
                        <w:t xml:space="preserve"> + [0 * 0.44 * (((1/0.904) * 17.6 * 2.56 *365.25 * 8.33 * (125-54) * 1)/3412)]</w:t>
                      </w:r>
                    </w:p>
                    <w:p w14:paraId="474C1478" w14:textId="77777777" w:rsidR="00F60751" w:rsidRPr="00FD1AF1" w:rsidRDefault="00F60751" w:rsidP="00E779E9">
                      <w:pPr>
                        <w:ind w:left="1440"/>
                        <w:rPr>
                          <w:rFonts w:cstheme="minorHAnsi"/>
                          <w:noProof/>
                        </w:rPr>
                      </w:pPr>
                      <w:r w:rsidRPr="00FD1AF1">
                        <w:rPr>
                          <w:rFonts w:cstheme="minorHAnsi"/>
                          <w:noProof/>
                        </w:rPr>
                        <w:t xml:space="preserve">= 1673 + 3494 + 0 </w:t>
                      </w:r>
                    </w:p>
                    <w:p w14:paraId="4CBA1CCE" w14:textId="77777777" w:rsidR="00F60751" w:rsidRPr="00FD1AF1" w:rsidRDefault="00F60751" w:rsidP="00E779E9">
                      <w:pPr>
                        <w:ind w:left="1440"/>
                        <w:rPr>
                          <w:rFonts w:cstheme="minorHAnsi"/>
                          <w:noProof/>
                        </w:rPr>
                      </w:pPr>
                      <w:r w:rsidRPr="00FD1AF1">
                        <w:rPr>
                          <w:rFonts w:cstheme="minorHAnsi"/>
                          <w:noProof/>
                        </w:rPr>
                        <w:t>= 5167 kWh</w:t>
                      </w:r>
                    </w:p>
                    <w:p w14:paraId="1AEFE32E" w14:textId="77777777" w:rsidR="00F60751" w:rsidRPr="00FD1AF1" w:rsidRDefault="00F60751" w:rsidP="00E779E9">
                      <w:pPr>
                        <w:tabs>
                          <w:tab w:val="left" w:pos="720"/>
                          <w:tab w:val="left" w:pos="1170"/>
                        </w:tabs>
                        <w:rPr>
                          <w:rFonts w:cstheme="minorHAnsi"/>
                          <w:noProof/>
                        </w:rPr>
                      </w:pPr>
                      <w:r w:rsidRPr="00FD1AF1">
                        <w:rPr>
                          <w:rFonts w:cstheme="minorHAnsi"/>
                          <w:noProof/>
                        </w:rPr>
                        <w:tab/>
                      </w:r>
                      <w:r w:rsidRPr="00FD1AF1">
                        <w:rPr>
                          <w:rFonts w:cstheme="minorHAnsi"/>
                          <w:noProof/>
                        </w:rPr>
                        <w:tab/>
                      </w:r>
                      <w:r w:rsidRPr="00FD1AF1">
                        <w:rPr>
                          <w:rFonts w:cstheme="minorHAnsi"/>
                          <w:noProof/>
                        </w:rPr>
                        <w:tab/>
                      </w:r>
                      <w:r w:rsidRPr="00FD1AF1">
                        <w:rPr>
                          <w:rFonts w:cstheme="minorHAnsi"/>
                          <w:noProof/>
                        </w:rPr>
                        <w:tab/>
                      </w:r>
                      <w:r w:rsidRPr="00FD1AF1">
                        <w:rPr>
                          <w:rFonts w:cstheme="minorHAnsi"/>
                          <w:noProof/>
                        </w:rPr>
                        <w:tab/>
                      </w:r>
                      <w:r w:rsidRPr="00FD1AF1">
                        <w:rPr>
                          <w:rFonts w:cstheme="minorHAnsi"/>
                          <w:noProof/>
                        </w:rPr>
                        <w:tab/>
                      </w:r>
                      <w:r w:rsidRPr="00FD1AF1">
                        <w:rPr>
                          <w:rFonts w:cstheme="minorHAnsi"/>
                          <w:noProof/>
                        </w:rPr>
                        <w:tab/>
                      </w:r>
                      <w:r w:rsidRPr="00FD1AF1">
                        <w:rPr>
                          <w:rFonts w:cstheme="minorHAnsi"/>
                          <w:noProof/>
                        </w:rPr>
                        <w:tab/>
                      </w:r>
                      <w:r w:rsidRPr="00FD1AF1">
                        <w:rPr>
                          <w:rFonts w:cstheme="minorHAnsi"/>
                          <w:noProof/>
                        </w:rPr>
                        <w:tab/>
                        <w:t>Continued on next page.</w:t>
                      </w:r>
                    </w:p>
                    <w:p w14:paraId="7FEB151A" w14:textId="77777777" w:rsidR="00F60751" w:rsidRPr="00FD1AF1" w:rsidRDefault="00F60751" w:rsidP="00E779E9">
                      <w:pPr>
                        <w:ind w:left="1440"/>
                      </w:pPr>
                    </w:p>
                  </w:txbxContent>
                </v:textbox>
                <w10:anchorlock/>
              </v:shape>
            </w:pict>
          </mc:Fallback>
        </mc:AlternateContent>
      </w:r>
    </w:p>
    <w:p w14:paraId="3CBBD203" w14:textId="77777777" w:rsidR="00E779E9" w:rsidRPr="00FD1AF1" w:rsidRDefault="00E779E9" w:rsidP="00E779E9">
      <w:r w:rsidRPr="00FD1AF1">
        <w:rPr>
          <w:noProof/>
        </w:rPr>
        <w:lastRenderedPageBreak/>
        <mc:AlternateContent>
          <mc:Choice Requires="wps">
            <w:drawing>
              <wp:inline distT="0" distB="0" distL="0" distR="0" wp14:anchorId="22EA5BAE" wp14:editId="13CBE4C0">
                <wp:extent cx="5690235" cy="7734300"/>
                <wp:effectExtent l="0" t="0" r="24765" b="19050"/>
                <wp:docPr id="340" name="Text Box 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7734300"/>
                        </a:xfrm>
                        <a:prstGeom prst="rect">
                          <a:avLst/>
                        </a:prstGeom>
                        <a:solidFill>
                          <a:srgbClr val="FFFFFF"/>
                        </a:solidFill>
                        <a:ln w="9525">
                          <a:solidFill>
                            <a:srgbClr val="000000"/>
                          </a:solidFill>
                          <a:miter lim="800000"/>
                          <a:headEnd/>
                          <a:tailEnd/>
                        </a:ln>
                      </wps:spPr>
                      <wps:txbx>
                        <w:txbxContent>
                          <w:p w14:paraId="513E428D" w14:textId="77777777" w:rsidR="00F60751" w:rsidRPr="00FD1AF1" w:rsidRDefault="00F60751" w:rsidP="00E779E9">
                            <w:r w:rsidRPr="00FD1AF1">
                              <w:t>Illustrative Example continued</w:t>
                            </w:r>
                          </w:p>
                          <w:p w14:paraId="5C8C01CC" w14:textId="77777777" w:rsidR="00F60751" w:rsidRPr="00FD1AF1" w:rsidRDefault="00F60751" w:rsidP="00E779E9">
                            <w:pPr>
                              <w:ind w:firstLine="720"/>
                              <w:rPr>
                                <w:rFonts w:cstheme="minorHAnsi"/>
                                <w:noProof/>
                              </w:rPr>
                            </w:pPr>
                            <w:r w:rsidRPr="00FD1AF1">
                              <w:rPr>
                                <w:rFonts w:cstheme="minorHAnsi"/>
                                <w:noProof/>
                              </w:rPr>
                              <w:t>ΔkWh for remaining measure life (next 17 years):</w:t>
                            </w:r>
                          </w:p>
                          <w:p w14:paraId="022DE281" w14:textId="77777777" w:rsidR="00F60751" w:rsidRPr="00FD1AF1" w:rsidRDefault="00F60751" w:rsidP="00E779E9">
                            <w:pPr>
                              <w:ind w:left="1440"/>
                              <w:rPr>
                                <w:rFonts w:cstheme="minorHAnsi"/>
                                <w:noProof/>
                              </w:rPr>
                            </w:pPr>
                            <w:r w:rsidRPr="00FD1AF1">
                              <w:rPr>
                                <w:rFonts w:cstheme="minorHAnsi"/>
                                <w:noProof/>
                              </w:rPr>
                              <w:t>= [Cooling savings] + [Heating savings] + [DHW savings]</w:t>
                            </w:r>
                          </w:p>
                          <w:p w14:paraId="355717DA" w14:textId="77777777" w:rsidR="00F60751" w:rsidRPr="00FD1AF1" w:rsidRDefault="00F60751" w:rsidP="00E779E9">
                            <w:pPr>
                              <w:ind w:left="1440"/>
                              <w:rPr>
                                <w:rFonts w:cstheme="minorHAnsi"/>
                                <w:noProof/>
                              </w:rPr>
                            </w:pPr>
                            <w:r w:rsidRPr="00FD1AF1">
                              <w:rPr>
                                <w:rFonts w:cstheme="minorHAnsi"/>
                                <w:noProof/>
                              </w:rPr>
                              <w:t>= [</w:t>
                            </w:r>
                            <w:r w:rsidRPr="00FD1AF1">
                              <w:rPr>
                                <w:rFonts w:cstheme="minorHAnsi"/>
                                <w:noProof/>
                                <w:lang w:val="nl-NL"/>
                              </w:rPr>
                              <w:t xml:space="preserve">(FLHcool * </w:t>
                            </w:r>
                            <w:r w:rsidRPr="00FD1AF1">
                              <w:rPr>
                                <w:rFonts w:cstheme="minorHAnsi"/>
                                <w:noProof/>
                              </w:rPr>
                              <w:t>Capacity_cooling</w:t>
                            </w:r>
                            <w:r w:rsidRPr="00FD1AF1">
                              <w:rPr>
                                <w:rFonts w:cstheme="minorHAnsi"/>
                                <w:noProof/>
                                <w:lang w:val="nl-NL"/>
                              </w:rPr>
                              <w:t xml:space="preserve"> * (1/SEER</w:t>
                            </w:r>
                            <w:r w:rsidRPr="00FD1AF1">
                              <w:rPr>
                                <w:rFonts w:cstheme="minorHAnsi"/>
                                <w:noProof/>
                                <w:vertAlign w:val="subscript"/>
                                <w:lang w:val="nl-NL"/>
                              </w:rPr>
                              <w:t>base</w:t>
                            </w:r>
                            <w:r w:rsidRPr="00FD1AF1">
                              <w:rPr>
                                <w:rFonts w:cstheme="minorHAnsi"/>
                                <w:noProof/>
                                <w:lang w:val="nl-NL"/>
                              </w:rPr>
                              <w:t xml:space="preserve"> – (1/EER</w:t>
                            </w:r>
                            <w:r w:rsidRPr="00FD1AF1">
                              <w:rPr>
                                <w:rFonts w:cstheme="minorHAnsi"/>
                                <w:noProof/>
                                <w:vertAlign w:val="subscript"/>
                                <w:lang w:val="nl-NL"/>
                              </w:rPr>
                              <w:t>PL</w:t>
                            </w:r>
                            <w:r w:rsidRPr="00FD1AF1">
                              <w:rPr>
                                <w:rFonts w:cstheme="minorHAnsi"/>
                                <w:noProof/>
                                <w:lang w:val="nl-NL"/>
                              </w:rPr>
                              <w:t xml:space="preserve">)/1000] </w:t>
                            </w:r>
                            <w:r w:rsidRPr="00FD1AF1">
                              <w:rPr>
                                <w:rFonts w:cstheme="minorHAnsi"/>
                                <w:noProof/>
                              </w:rPr>
                              <w:t xml:space="preserve">+ [(FLHheat * Capacity_heating </w:t>
                            </w:r>
                            <w:r w:rsidRPr="00FD1AF1">
                              <w:rPr>
                                <w:rFonts w:cstheme="minorHAnsi"/>
                              </w:rPr>
                              <w:t>* (1/HSPF</w:t>
                            </w:r>
                            <w:r w:rsidRPr="00FD1AF1">
                              <w:rPr>
                                <w:rFonts w:cstheme="minorHAnsi"/>
                                <w:vertAlign w:val="subscript"/>
                              </w:rPr>
                              <w:t>ASHP</w:t>
                            </w:r>
                            <w:r w:rsidRPr="00FD1AF1">
                              <w:rPr>
                                <w:rFonts w:cstheme="minorHAnsi"/>
                              </w:rPr>
                              <w:t xml:space="preserve"> – (1/COP</w:t>
                            </w:r>
                            <w:r w:rsidRPr="00FD1AF1">
                              <w:rPr>
                                <w:rFonts w:cstheme="minorHAnsi"/>
                                <w:noProof/>
                                <w:vertAlign w:val="subscript"/>
                                <w:lang w:val="nl-NL"/>
                              </w:rPr>
                              <w:t>PL</w:t>
                            </w:r>
                            <w:r w:rsidRPr="00FD1AF1">
                              <w:rPr>
                                <w:rFonts w:cstheme="minorHAnsi"/>
                              </w:rPr>
                              <w:t xml:space="preserve"> * 3.412)))/1000] + [ElecDHW * %DHWDisplaced * </w:t>
                            </w:r>
                            <w:r w:rsidRPr="00FD1AF1">
                              <w:rPr>
                                <w:rFonts w:cstheme="minorHAnsi"/>
                                <w:noProof/>
                              </w:rPr>
                              <w:t>(((1/ EF</w:t>
                            </w:r>
                            <w:r w:rsidRPr="00FD1AF1">
                              <w:rPr>
                                <w:rFonts w:cstheme="minorHAnsi"/>
                                <w:caps/>
                                <w:noProof/>
                                <w:vertAlign w:val="subscript"/>
                              </w:rPr>
                              <w:t>ELEC</w:t>
                            </w:r>
                            <w:r w:rsidRPr="00FD1AF1">
                              <w:rPr>
                                <w:rFonts w:cstheme="minorHAnsi"/>
                                <w:noProof/>
                              </w:rPr>
                              <w:t>)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/3412)]</w:t>
                            </w:r>
                          </w:p>
                          <w:p w14:paraId="693AC762" w14:textId="77777777" w:rsidR="00F60751" w:rsidRPr="00FD1AF1" w:rsidRDefault="00F60751" w:rsidP="00E779E9">
                            <w:pPr>
                              <w:ind w:left="1440"/>
                              <w:rPr>
                                <w:rFonts w:cstheme="minorHAnsi"/>
                              </w:rPr>
                            </w:pPr>
                            <w:r w:rsidRPr="00FD1AF1">
                              <w:rPr>
                                <w:rFonts w:cstheme="minorHAnsi"/>
                              </w:rPr>
                              <w:t>= [(730 * 36,000 * (1/13 – 1/19)) / 1000] + [1754 * 36,000 * (1/8.2 – 1/ (4.4 *3.412)) / 1000] + [0 * 0.44 * (((1/0.904) * 17.6 * 2.56 *365.25 * 8.33 * (125-54) *1)/3412)]</w:t>
                            </w:r>
                          </w:p>
                          <w:p w14:paraId="0EFFEC7F" w14:textId="77777777" w:rsidR="00F60751" w:rsidRPr="00FD1AF1" w:rsidRDefault="00F60751" w:rsidP="00E779E9">
                            <w:pPr>
                              <w:ind w:left="1440"/>
                              <w:rPr>
                                <w:rFonts w:cstheme="minorHAnsi"/>
                              </w:rPr>
                            </w:pPr>
                            <w:r w:rsidRPr="00FD1AF1">
                              <w:rPr>
                                <w:rFonts w:cstheme="minorHAnsi"/>
                              </w:rPr>
                              <w:t>= 638 + 3494 + 0</w:t>
                            </w:r>
                          </w:p>
                          <w:p w14:paraId="0B207B36" w14:textId="77777777" w:rsidR="00F60751" w:rsidRPr="00FD1AF1" w:rsidRDefault="00F60751" w:rsidP="00E779E9">
                            <w:pPr>
                              <w:ind w:left="1440"/>
                              <w:rPr>
                                <w:rFonts w:cstheme="minorHAnsi"/>
                              </w:rPr>
                            </w:pPr>
                            <w:r w:rsidRPr="00FD1AF1">
                              <w:rPr>
                                <w:rFonts w:cstheme="minorHAnsi"/>
                              </w:rPr>
                              <w:t>= 4132 kWh</w:t>
                            </w:r>
                          </w:p>
                          <w:p w14:paraId="78238D7F" w14:textId="77777777" w:rsidR="00F60751" w:rsidRPr="00FD1AF1" w:rsidRDefault="00F60751" w:rsidP="00E779E9">
                            <w:pPr>
                              <w:ind w:left="1440" w:hanging="720"/>
                              <w:rPr>
                                <w:rFonts w:cstheme="minorHAnsi"/>
                                <w:noProof/>
                              </w:rPr>
                            </w:pPr>
                            <w:r w:rsidRPr="00FD1AF1">
                              <w:rPr>
                                <w:rFonts w:cstheme="minorHAnsi"/>
                                <w:noProof/>
                              </w:rPr>
                              <w:t>ΔTherms for remaining life of existing unit (1st 8 years):</w:t>
                            </w:r>
                          </w:p>
                          <w:p w14:paraId="06F83AE6" w14:textId="77777777" w:rsidR="00F60751" w:rsidRPr="00FD1AF1" w:rsidRDefault="00F60751" w:rsidP="00E779E9">
                            <w:pPr>
                              <w:ind w:left="720" w:firstLine="720"/>
                              <w:rPr>
                                <w:rFonts w:cstheme="minorHAnsi"/>
                                <w:noProof/>
                              </w:rPr>
                            </w:pPr>
                            <w:r w:rsidRPr="00FD1AF1">
                              <w:rPr>
                                <w:rFonts w:cstheme="minorHAnsi"/>
                                <w:noProof/>
                              </w:rPr>
                              <w:t>= [Heating Savings] + [DHW Savings]</w:t>
                            </w:r>
                          </w:p>
                          <w:p w14:paraId="7BF84379" w14:textId="77777777" w:rsidR="00F60751" w:rsidRPr="00FD1AF1" w:rsidRDefault="00F60751" w:rsidP="00E779E9">
                            <w:pPr>
                              <w:ind w:left="1440"/>
                              <w:rPr>
                                <w:rFonts w:cstheme="minorHAnsi"/>
                                <w:noProof/>
                              </w:rPr>
                            </w:pPr>
                            <w:r w:rsidRPr="00FD1AF1">
                              <w:rPr>
                                <w:rFonts w:cstheme="minorHAnsi"/>
                                <w:noProof/>
                              </w:rPr>
                              <w:t>= [Replaced gas consumption – therm equivalent of base ASHP source kWh] + [DHW Savings]</w:t>
                            </w:r>
                          </w:p>
                          <w:p w14:paraId="7E416274" w14:textId="77777777" w:rsidR="00F60751" w:rsidRPr="00FD1AF1" w:rsidRDefault="00F60751" w:rsidP="00E779E9">
                            <w:pPr>
                              <w:ind w:left="1440"/>
                              <w:rPr>
                                <w:rFonts w:cstheme="minorHAnsi"/>
                                <w:noProof/>
                              </w:rPr>
                            </w:pPr>
                            <w:r w:rsidRPr="00FD1AF1">
                              <w:rPr>
                                <w:rFonts w:cstheme="minorHAnsi"/>
                                <w:noProof/>
                              </w:rPr>
                              <w:t>= [(1 – ElecHeat) * ((Gas_Heating_Load/AFUEexist) – (kWhtoTherm * FLHheat * Capacity_heating * 1/HSPF</w:t>
                            </w:r>
                            <w:r w:rsidRPr="00FD1AF1">
                              <w:rPr>
                                <w:rFonts w:cstheme="minorHAnsi"/>
                                <w:noProof/>
                                <w:vertAlign w:val="subscript"/>
                              </w:rPr>
                              <w:t>ASHP</w:t>
                            </w:r>
                            <w:r w:rsidRPr="00FD1AF1">
                              <w:rPr>
                                <w:rFonts w:cstheme="minorHAnsi"/>
                                <w:noProof/>
                              </w:rPr>
                              <w:t xml:space="preserve">)/1000)] + </w:t>
                            </w:r>
                            <w:r w:rsidRPr="00FD1AF1">
                              <w:rPr>
                                <w:rFonts w:cstheme="minorHAnsi"/>
                              </w:rPr>
                              <w:t xml:space="preserve">[(1 – ElecDHW) * %DHWDisplaced * </w:t>
                            </w:r>
                            <w:r w:rsidRPr="00FD1AF1">
                              <w:rPr>
                                <w:rFonts w:cstheme="minorHAnsi"/>
                                <w:noProof/>
                              </w:rPr>
                              <w:t>(1/ EF</w:t>
                            </w:r>
                            <w:r w:rsidRPr="00FD1AF1">
                              <w:rPr>
                                <w:rFonts w:cstheme="minorHAnsi"/>
                                <w:caps/>
                                <w:noProof/>
                                <w:vertAlign w:val="subscript"/>
                              </w:rPr>
                              <w:t>Gas exist</w:t>
                            </w:r>
                            <w:r w:rsidRPr="00FD1AF1">
                              <w:rPr>
                                <w:rFonts w:cstheme="minorHAnsi"/>
                                <w:noProof/>
                              </w:rPr>
                              <w:t xml:space="preserve">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100,000)]</w:t>
                            </w:r>
                          </w:p>
                          <w:p w14:paraId="2D6AF2C1" w14:textId="77777777" w:rsidR="00F60751" w:rsidRPr="00FD1AF1" w:rsidRDefault="00F60751" w:rsidP="00E779E9">
                            <w:pPr>
                              <w:ind w:left="1440"/>
                              <w:rPr>
                                <w:rFonts w:cstheme="minorHAnsi"/>
                                <w:noProof/>
                              </w:rPr>
                            </w:pPr>
                            <w:r w:rsidRPr="00FD1AF1">
                              <w:rPr>
                                <w:rFonts w:cstheme="minorHAnsi"/>
                                <w:noProof/>
                              </w:rPr>
                              <w:t xml:space="preserve">= [(1-0) * ((714/0.644) – (10000/100000 * </w:t>
                            </w:r>
                            <w:r w:rsidRPr="00FD1AF1">
                              <w:rPr>
                                <w:rFonts w:cstheme="minorHAnsi"/>
                              </w:rPr>
                              <w:t>1754 * 36,000 * 1/8.2)/1000)</w:t>
                            </w:r>
                            <w:r w:rsidRPr="00FD1AF1">
                              <w:rPr>
                                <w:rFonts w:cstheme="minorHAnsi"/>
                                <w:noProof/>
                              </w:rPr>
                              <w:t>] + [</w:t>
                            </w:r>
                            <w:r w:rsidRPr="00FD1AF1">
                              <w:rPr>
                                <w:rFonts w:cstheme="minorHAnsi"/>
                              </w:rPr>
                              <w:t xml:space="preserve">(1 – 0) * (0.44 * </w:t>
                            </w:r>
                            <w:r w:rsidRPr="00FD1AF1">
                              <w:rPr>
                                <w:rFonts w:cstheme="minorHAnsi"/>
                                <w:noProof/>
                              </w:rPr>
                              <w:t xml:space="preserve">(1/ 0.615 * </w:t>
                            </w:r>
                            <w:r w:rsidRPr="00FD1AF1">
                              <w:rPr>
                                <w:rFonts w:cstheme="minorHAnsi"/>
                              </w:rPr>
                              <w:t>17.6 * 2.56 *365.25 * 8.33 * (125-54) * 1</w:t>
                            </w:r>
                            <w:r w:rsidRPr="00FD1AF1">
                              <w:rPr>
                                <w:rFonts w:cstheme="minorHAnsi"/>
                                <w:noProof/>
                              </w:rPr>
                              <w:t>) / 100,000)]</w:t>
                            </w:r>
                          </w:p>
                          <w:p w14:paraId="7AEF9E44" w14:textId="77777777" w:rsidR="00F60751" w:rsidRPr="00FD1AF1" w:rsidRDefault="00F60751" w:rsidP="00E779E9">
                            <w:pPr>
                              <w:ind w:left="1440"/>
                              <w:rPr>
                                <w:rFonts w:cstheme="minorHAnsi"/>
                                <w:noProof/>
                              </w:rPr>
                            </w:pPr>
                            <w:r w:rsidRPr="00FD1AF1">
                              <w:rPr>
                                <w:rFonts w:cstheme="minorHAnsi"/>
                                <w:noProof/>
                              </w:rPr>
                              <w:t>= 339 + 70</w:t>
                            </w:r>
                          </w:p>
                          <w:p w14:paraId="559793D5" w14:textId="77777777" w:rsidR="00F60751" w:rsidRPr="00FD1AF1" w:rsidRDefault="00F60751" w:rsidP="00E779E9">
                            <w:pPr>
                              <w:ind w:left="1440"/>
                              <w:rPr>
                                <w:rFonts w:cstheme="minorHAnsi"/>
                                <w:noProof/>
                              </w:rPr>
                            </w:pPr>
                            <w:r w:rsidRPr="00FD1AF1">
                              <w:rPr>
                                <w:rFonts w:cstheme="minorHAnsi"/>
                                <w:noProof/>
                              </w:rPr>
                              <w:t>= 408 therms</w:t>
                            </w:r>
                          </w:p>
                          <w:p w14:paraId="330F3968" w14:textId="77777777" w:rsidR="00F60751" w:rsidRPr="00FD1AF1" w:rsidRDefault="00F60751" w:rsidP="00E779E9">
                            <w:pPr>
                              <w:ind w:firstLine="720"/>
                              <w:rPr>
                                <w:rFonts w:cstheme="minorHAnsi"/>
                                <w:noProof/>
                              </w:rPr>
                            </w:pPr>
                            <w:r w:rsidRPr="00FD1AF1">
                              <w:rPr>
                                <w:rFonts w:cstheme="minorHAnsi"/>
                                <w:noProof/>
                              </w:rPr>
                              <w:t>ΔTherms for remaining measure life (next 17 years):</w:t>
                            </w:r>
                          </w:p>
                          <w:p w14:paraId="6A1A1B41" w14:textId="77777777" w:rsidR="00F60751" w:rsidRPr="00FD1AF1" w:rsidRDefault="00F60751" w:rsidP="00E779E9">
                            <w:pPr>
                              <w:ind w:left="1440"/>
                              <w:rPr>
                                <w:rFonts w:cstheme="minorHAnsi"/>
                                <w:noProof/>
                              </w:rPr>
                            </w:pPr>
                            <w:r w:rsidRPr="00FD1AF1">
                              <w:rPr>
                                <w:rFonts w:cstheme="minorHAnsi"/>
                                <w:noProof/>
                              </w:rPr>
                              <w:t>= [(1 – ElecHeat) * ((Gas_Heating_Load/AFUEbaseER) – (kWhtoTherm * FLHheat * Capacity_heating * 1/HSPF</w:t>
                            </w:r>
                            <w:r w:rsidRPr="00FD1AF1">
                              <w:rPr>
                                <w:rFonts w:cstheme="minorHAnsi"/>
                                <w:noProof/>
                                <w:vertAlign w:val="subscript"/>
                              </w:rPr>
                              <w:t>ASHP</w:t>
                            </w:r>
                            <w:r w:rsidRPr="00FD1AF1">
                              <w:rPr>
                                <w:rFonts w:cstheme="minorHAnsi"/>
                                <w:noProof/>
                              </w:rPr>
                              <w:t xml:space="preserve">)/1000)] + </w:t>
                            </w:r>
                            <w:r w:rsidRPr="00FD1AF1">
                              <w:rPr>
                                <w:rFonts w:cstheme="minorHAnsi"/>
                              </w:rPr>
                              <w:t xml:space="preserve">[(1 – ElecDHW) * %DHWDisplaced * </w:t>
                            </w:r>
                            <w:r w:rsidRPr="00FD1AF1">
                              <w:rPr>
                                <w:rFonts w:cstheme="minorHAnsi"/>
                                <w:noProof/>
                              </w:rPr>
                              <w:t>(1/ EF</w:t>
                            </w:r>
                            <w:r w:rsidRPr="00FD1AF1">
                              <w:rPr>
                                <w:rFonts w:cstheme="minorHAnsi"/>
                                <w:caps/>
                                <w:noProof/>
                                <w:vertAlign w:val="subscript"/>
                              </w:rPr>
                              <w:t>Gas exist</w:t>
                            </w:r>
                            <w:r w:rsidRPr="00FD1AF1">
                              <w:rPr>
                                <w:rFonts w:cstheme="minorHAnsi"/>
                                <w:noProof/>
                              </w:rPr>
                              <w:t xml:space="preserve">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100,000)]</w:t>
                            </w:r>
                          </w:p>
                          <w:p w14:paraId="0694699A" w14:textId="77777777" w:rsidR="00F60751" w:rsidRPr="00FD1AF1" w:rsidRDefault="00F60751" w:rsidP="00E779E9">
                            <w:pPr>
                              <w:ind w:left="1440"/>
                              <w:rPr>
                                <w:rFonts w:cstheme="minorHAnsi"/>
                                <w:noProof/>
                              </w:rPr>
                            </w:pPr>
                            <w:r w:rsidRPr="00FD1AF1">
                              <w:rPr>
                                <w:rFonts w:cstheme="minorHAnsi"/>
                                <w:noProof/>
                              </w:rPr>
                              <w:t xml:space="preserve">= [(1-0) * ((714/0.9) – (10000/100000 * </w:t>
                            </w:r>
                            <w:r w:rsidRPr="00FD1AF1">
                              <w:rPr>
                                <w:rFonts w:cstheme="minorHAnsi"/>
                              </w:rPr>
                              <w:t>1754 * 36,000 * 1/8.2)/1000)</w:t>
                            </w:r>
                            <w:r w:rsidRPr="00FD1AF1">
                              <w:rPr>
                                <w:rFonts w:cstheme="minorHAnsi"/>
                                <w:noProof/>
                              </w:rPr>
                              <w:t>] + [</w:t>
                            </w:r>
                            <w:r w:rsidRPr="00FD1AF1">
                              <w:rPr>
                                <w:rFonts w:cstheme="minorHAnsi"/>
                              </w:rPr>
                              <w:t xml:space="preserve">(1 – 0) * (0.44 * </w:t>
                            </w:r>
                            <w:r w:rsidRPr="00FD1AF1">
                              <w:rPr>
                                <w:rFonts w:cstheme="minorHAnsi"/>
                                <w:noProof/>
                              </w:rPr>
                              <w:t xml:space="preserve">(1/ 0.615 * </w:t>
                            </w:r>
                            <w:r w:rsidRPr="00FD1AF1">
                              <w:rPr>
                                <w:rFonts w:cstheme="minorHAnsi"/>
                              </w:rPr>
                              <w:t>17.6 * 2.56 *365.25 * 8.33 * (125-54) * 1</w:t>
                            </w:r>
                            <w:r w:rsidRPr="00FD1AF1">
                              <w:rPr>
                                <w:rFonts w:cstheme="minorHAnsi"/>
                                <w:noProof/>
                              </w:rPr>
                              <w:t>) / 100,000)]</w:t>
                            </w:r>
                          </w:p>
                          <w:p w14:paraId="06A3FC62" w14:textId="77777777" w:rsidR="00F60751" w:rsidRPr="00FD1AF1" w:rsidRDefault="00F60751" w:rsidP="00E779E9">
                            <w:pPr>
                              <w:ind w:left="1440"/>
                              <w:rPr>
                                <w:rFonts w:cstheme="minorHAnsi"/>
                                <w:noProof/>
                              </w:rPr>
                            </w:pPr>
                            <w:r w:rsidRPr="00FD1AF1">
                              <w:rPr>
                                <w:rFonts w:cstheme="minorHAnsi"/>
                                <w:noProof/>
                              </w:rPr>
                              <w:t>= 23 + 70</w:t>
                            </w:r>
                          </w:p>
                          <w:p w14:paraId="5C16015C" w14:textId="77777777" w:rsidR="00F60751" w:rsidRPr="00FD1AF1" w:rsidRDefault="00F60751" w:rsidP="00E779E9">
                            <w:pPr>
                              <w:ind w:left="1440"/>
                              <w:rPr>
                                <w:rFonts w:cstheme="minorHAnsi"/>
                                <w:noProof/>
                              </w:rPr>
                            </w:pPr>
                            <w:r w:rsidRPr="00FD1AF1">
                              <w:rPr>
                                <w:rFonts w:cstheme="minorHAnsi"/>
                                <w:noProof/>
                              </w:rPr>
                              <w:t>= 93 therms</w:t>
                            </w:r>
                          </w:p>
                          <w:p w14:paraId="533F0462" w14:textId="77777777" w:rsidR="00F60751" w:rsidRPr="00FD1AF1" w:rsidRDefault="00F60751" w:rsidP="00E779E9">
                            <w:pPr>
                              <w:ind w:left="1440"/>
                            </w:pPr>
                          </w:p>
                        </w:txbxContent>
                      </wps:txbx>
                      <wps:bodyPr rot="0" vert="horz" wrap="square" lIns="91440" tIns="45720" rIns="91440" bIns="45720" anchor="t" anchorCtr="0">
                        <a:noAutofit/>
                      </wps:bodyPr>
                    </wps:wsp>
                  </a:graphicData>
                </a:graphic>
              </wp:inline>
            </w:drawing>
          </mc:Choice>
          <mc:Fallback>
            <w:pict>
              <v:shape w14:anchorId="22EA5BAE" id="Text Box 340" o:spid="_x0000_s1057" type="#_x0000_t202" style="width:448.05pt;height:6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">
                <v:textbox>
                  <w:txbxContent>
                    <w:p w14:paraId="513E428D" w14:textId="77777777" w:rsidR="00F60751" w:rsidRPr="00FD1AF1" w:rsidRDefault="00F60751" w:rsidP="00E779E9">
                      <w:r w:rsidRPr="00FD1AF1">
                        <w:t>Illustrative Example continued</w:t>
                      </w:r>
                    </w:p>
                    <w:p w14:paraId="5C8C01CC" w14:textId="77777777" w:rsidR="00F60751" w:rsidRPr="00FD1AF1" w:rsidRDefault="00F60751" w:rsidP="00E779E9">
                      <w:pPr>
                        <w:ind w:firstLine="720"/>
                        <w:rPr>
                          <w:rFonts w:cstheme="minorHAnsi"/>
                          <w:noProof/>
                        </w:rPr>
                      </w:pPr>
                      <w:r w:rsidRPr="00FD1AF1">
                        <w:rPr>
                          <w:rFonts w:cstheme="minorHAnsi"/>
                          <w:noProof/>
                        </w:rPr>
                        <w:t>ΔkWh for remaining measure life (next 17 years):</w:t>
                      </w:r>
                    </w:p>
                    <w:p w14:paraId="022DE281" w14:textId="77777777" w:rsidR="00F60751" w:rsidRPr="00FD1AF1" w:rsidRDefault="00F60751" w:rsidP="00E779E9">
                      <w:pPr>
                        <w:ind w:left="1440"/>
                        <w:rPr>
                          <w:rFonts w:cstheme="minorHAnsi"/>
                          <w:noProof/>
                        </w:rPr>
                      </w:pPr>
                      <w:r w:rsidRPr="00FD1AF1">
                        <w:rPr>
                          <w:rFonts w:cstheme="minorHAnsi"/>
                          <w:noProof/>
                        </w:rPr>
                        <w:t>= [Cooling savings] + [Heating savings] + [DHW savings]</w:t>
                      </w:r>
                    </w:p>
                    <w:p w14:paraId="355717DA" w14:textId="77777777" w:rsidR="00F60751" w:rsidRPr="00FD1AF1" w:rsidRDefault="00F60751" w:rsidP="00E779E9">
                      <w:pPr>
                        <w:ind w:left="1440"/>
                        <w:rPr>
                          <w:rFonts w:cstheme="minorHAnsi"/>
                          <w:noProof/>
                        </w:rPr>
                      </w:pPr>
                      <w:r w:rsidRPr="00FD1AF1">
                        <w:rPr>
                          <w:rFonts w:cstheme="minorHAnsi"/>
                          <w:noProof/>
                        </w:rPr>
                        <w:t>= [</w:t>
                      </w:r>
                      <w:r w:rsidRPr="00FD1AF1">
                        <w:rPr>
                          <w:rFonts w:cstheme="minorHAnsi"/>
                          <w:noProof/>
                          <w:lang w:val="nl-NL"/>
                        </w:rPr>
                        <w:t xml:space="preserve">(FLHcool * </w:t>
                      </w:r>
                      <w:r w:rsidRPr="00FD1AF1">
                        <w:rPr>
                          <w:rFonts w:cstheme="minorHAnsi"/>
                          <w:noProof/>
                        </w:rPr>
                        <w:t>Capacity_cooling</w:t>
                      </w:r>
                      <w:r w:rsidRPr="00FD1AF1">
                        <w:rPr>
                          <w:rFonts w:cstheme="minorHAnsi"/>
                          <w:noProof/>
                          <w:lang w:val="nl-NL"/>
                        </w:rPr>
                        <w:t xml:space="preserve"> * (1/SEER</w:t>
                      </w:r>
                      <w:r w:rsidRPr="00FD1AF1">
                        <w:rPr>
                          <w:rFonts w:cstheme="minorHAnsi"/>
                          <w:noProof/>
                          <w:vertAlign w:val="subscript"/>
                          <w:lang w:val="nl-NL"/>
                        </w:rPr>
                        <w:t>base</w:t>
                      </w:r>
                      <w:r w:rsidRPr="00FD1AF1">
                        <w:rPr>
                          <w:rFonts w:cstheme="minorHAnsi"/>
                          <w:noProof/>
                          <w:lang w:val="nl-NL"/>
                        </w:rPr>
                        <w:t xml:space="preserve"> – (1/EER</w:t>
                      </w:r>
                      <w:r w:rsidRPr="00FD1AF1">
                        <w:rPr>
                          <w:rFonts w:cstheme="minorHAnsi"/>
                          <w:noProof/>
                          <w:vertAlign w:val="subscript"/>
                          <w:lang w:val="nl-NL"/>
                        </w:rPr>
                        <w:t>PL</w:t>
                      </w:r>
                      <w:r w:rsidRPr="00FD1AF1">
                        <w:rPr>
                          <w:rFonts w:cstheme="minorHAnsi"/>
                          <w:noProof/>
                          <w:lang w:val="nl-NL"/>
                        </w:rPr>
                        <w:t xml:space="preserve">)/1000] </w:t>
                      </w:r>
                      <w:r w:rsidRPr="00FD1AF1">
                        <w:rPr>
                          <w:rFonts w:cstheme="minorHAnsi"/>
                          <w:noProof/>
                        </w:rPr>
                        <w:t xml:space="preserve">+ [(FLHheat * Capacity_heating </w:t>
                      </w:r>
                      <w:r w:rsidRPr="00FD1AF1">
                        <w:rPr>
                          <w:rFonts w:cstheme="minorHAnsi"/>
                        </w:rPr>
                        <w:t>* (1/HSPF</w:t>
                      </w:r>
                      <w:r w:rsidRPr="00FD1AF1">
                        <w:rPr>
                          <w:rFonts w:cstheme="minorHAnsi"/>
                          <w:vertAlign w:val="subscript"/>
                        </w:rPr>
                        <w:t>ASHP</w:t>
                      </w:r>
                      <w:r w:rsidRPr="00FD1AF1">
                        <w:rPr>
                          <w:rFonts w:cstheme="minorHAnsi"/>
                        </w:rPr>
                        <w:t xml:space="preserve"> – (1/COP</w:t>
                      </w:r>
                      <w:r w:rsidRPr="00FD1AF1">
                        <w:rPr>
                          <w:rFonts w:cstheme="minorHAnsi"/>
                          <w:noProof/>
                          <w:vertAlign w:val="subscript"/>
                          <w:lang w:val="nl-NL"/>
                        </w:rPr>
                        <w:t>PL</w:t>
                      </w:r>
                      <w:r w:rsidRPr="00FD1AF1">
                        <w:rPr>
                          <w:rFonts w:cstheme="minorHAnsi"/>
                        </w:rPr>
                        <w:t xml:space="preserve"> * 3.412)))/1000] + [ElecDHW * %DHWDisplaced * </w:t>
                      </w:r>
                      <w:r w:rsidRPr="00FD1AF1">
                        <w:rPr>
                          <w:rFonts w:cstheme="minorHAnsi"/>
                          <w:noProof/>
                        </w:rPr>
                        <w:t>(((1/ EF</w:t>
                      </w:r>
                      <w:r w:rsidRPr="00FD1AF1">
                        <w:rPr>
                          <w:rFonts w:cstheme="minorHAnsi"/>
                          <w:caps/>
                          <w:noProof/>
                          <w:vertAlign w:val="subscript"/>
                        </w:rPr>
                        <w:t>ELEC</w:t>
                      </w:r>
                      <w:r w:rsidRPr="00FD1AF1">
                        <w:rPr>
                          <w:rFonts w:cstheme="minorHAnsi"/>
                          <w:noProof/>
                        </w:rPr>
                        <w:t>)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/3412)]</w:t>
                      </w:r>
                    </w:p>
                    <w:p w14:paraId="693AC762" w14:textId="77777777" w:rsidR="00F60751" w:rsidRPr="00FD1AF1" w:rsidRDefault="00F60751" w:rsidP="00E779E9">
                      <w:pPr>
                        <w:ind w:left="1440"/>
                        <w:rPr>
                          <w:rFonts w:cstheme="minorHAnsi"/>
                        </w:rPr>
                      </w:pPr>
                      <w:r w:rsidRPr="00FD1AF1">
                        <w:rPr>
                          <w:rFonts w:cstheme="minorHAnsi"/>
                        </w:rPr>
                        <w:t>= [(730 * 36,000 * (1/13 – 1/19)) / 1000] + [1754 * 36,000 * (1/8.2 – 1/ (4.4 *3.412)) / 1000] + [0 * 0.44 * (((1/0.904) * 17.6 * 2.56 *365.25 * 8.33 * (125-54) *1)/3412)]</w:t>
                      </w:r>
                    </w:p>
                    <w:p w14:paraId="0EFFEC7F" w14:textId="77777777" w:rsidR="00F60751" w:rsidRPr="00FD1AF1" w:rsidRDefault="00F60751" w:rsidP="00E779E9">
                      <w:pPr>
                        <w:ind w:left="1440"/>
                        <w:rPr>
                          <w:rFonts w:cstheme="minorHAnsi"/>
                        </w:rPr>
                      </w:pPr>
                      <w:r w:rsidRPr="00FD1AF1">
                        <w:rPr>
                          <w:rFonts w:cstheme="minorHAnsi"/>
                        </w:rPr>
                        <w:t>= 638 + 3494 + 0</w:t>
                      </w:r>
                    </w:p>
                    <w:p w14:paraId="0B207B36" w14:textId="77777777" w:rsidR="00F60751" w:rsidRPr="00FD1AF1" w:rsidRDefault="00F60751" w:rsidP="00E779E9">
                      <w:pPr>
                        <w:ind w:left="1440"/>
                        <w:rPr>
                          <w:rFonts w:cstheme="minorHAnsi"/>
                        </w:rPr>
                      </w:pPr>
                      <w:r w:rsidRPr="00FD1AF1">
                        <w:rPr>
                          <w:rFonts w:cstheme="minorHAnsi"/>
                        </w:rPr>
                        <w:t>= 4132 kWh</w:t>
                      </w:r>
                    </w:p>
                    <w:p w14:paraId="78238D7F" w14:textId="77777777" w:rsidR="00F60751" w:rsidRPr="00FD1AF1" w:rsidRDefault="00F60751" w:rsidP="00E779E9">
                      <w:pPr>
                        <w:ind w:left="1440" w:hanging="720"/>
                        <w:rPr>
                          <w:rFonts w:cstheme="minorHAnsi"/>
                          <w:noProof/>
                        </w:rPr>
                      </w:pPr>
                      <w:r w:rsidRPr="00FD1AF1">
                        <w:rPr>
                          <w:rFonts w:cstheme="minorHAnsi"/>
                          <w:noProof/>
                        </w:rPr>
                        <w:t>ΔTherms for remaining life of existing unit (1st 8 years):</w:t>
                      </w:r>
                    </w:p>
                    <w:p w14:paraId="06F83AE6" w14:textId="77777777" w:rsidR="00F60751" w:rsidRPr="00FD1AF1" w:rsidRDefault="00F60751" w:rsidP="00E779E9">
                      <w:pPr>
                        <w:ind w:left="720" w:firstLine="720"/>
                        <w:rPr>
                          <w:rFonts w:cstheme="minorHAnsi"/>
                          <w:noProof/>
                        </w:rPr>
                      </w:pPr>
                      <w:r w:rsidRPr="00FD1AF1">
                        <w:rPr>
                          <w:rFonts w:cstheme="minorHAnsi"/>
                          <w:noProof/>
                        </w:rPr>
                        <w:t>= [Heating Savings] + [DHW Savings]</w:t>
                      </w:r>
                    </w:p>
                    <w:p w14:paraId="7BF84379" w14:textId="77777777" w:rsidR="00F60751" w:rsidRPr="00FD1AF1" w:rsidRDefault="00F60751" w:rsidP="00E779E9">
                      <w:pPr>
                        <w:ind w:left="1440"/>
                        <w:rPr>
                          <w:rFonts w:cstheme="minorHAnsi"/>
                          <w:noProof/>
                        </w:rPr>
                      </w:pPr>
                      <w:r w:rsidRPr="00FD1AF1">
                        <w:rPr>
                          <w:rFonts w:cstheme="minorHAnsi"/>
                          <w:noProof/>
                        </w:rPr>
                        <w:t>= [Replaced gas consumption – therm equivalent of base ASHP source kWh] + [DHW Savings]</w:t>
                      </w:r>
                    </w:p>
                    <w:p w14:paraId="7E416274" w14:textId="77777777" w:rsidR="00F60751" w:rsidRPr="00FD1AF1" w:rsidRDefault="00F60751" w:rsidP="00E779E9">
                      <w:pPr>
                        <w:ind w:left="1440"/>
                        <w:rPr>
                          <w:rFonts w:cstheme="minorHAnsi"/>
                          <w:noProof/>
                        </w:rPr>
                      </w:pPr>
                      <w:r w:rsidRPr="00FD1AF1">
                        <w:rPr>
                          <w:rFonts w:cstheme="minorHAnsi"/>
                          <w:noProof/>
                        </w:rPr>
                        <w:t>= [(1 – ElecHeat) * ((Gas_Heating_Load/AFUEexist) – (kWhtoTherm * FLHheat * Capacity_heating * 1/HSPF</w:t>
                      </w:r>
                      <w:r w:rsidRPr="00FD1AF1">
                        <w:rPr>
                          <w:rFonts w:cstheme="minorHAnsi"/>
                          <w:noProof/>
                          <w:vertAlign w:val="subscript"/>
                        </w:rPr>
                        <w:t>ASHP</w:t>
                      </w:r>
                      <w:r w:rsidRPr="00FD1AF1">
                        <w:rPr>
                          <w:rFonts w:cstheme="minorHAnsi"/>
                          <w:noProof/>
                        </w:rPr>
                        <w:t xml:space="preserve">)/1000)] + </w:t>
                      </w:r>
                      <w:r w:rsidRPr="00FD1AF1">
                        <w:rPr>
                          <w:rFonts w:cstheme="minorHAnsi"/>
                        </w:rPr>
                        <w:t xml:space="preserve">[(1 – ElecDHW) * %DHWDisplaced * </w:t>
                      </w:r>
                      <w:r w:rsidRPr="00FD1AF1">
                        <w:rPr>
                          <w:rFonts w:cstheme="minorHAnsi"/>
                          <w:noProof/>
                        </w:rPr>
                        <w:t>(1/ EF</w:t>
                      </w:r>
                      <w:r w:rsidRPr="00FD1AF1">
                        <w:rPr>
                          <w:rFonts w:cstheme="minorHAnsi"/>
                          <w:caps/>
                          <w:noProof/>
                          <w:vertAlign w:val="subscript"/>
                        </w:rPr>
                        <w:t>Gas exist</w:t>
                      </w:r>
                      <w:r w:rsidRPr="00FD1AF1">
                        <w:rPr>
                          <w:rFonts w:cstheme="minorHAnsi"/>
                          <w:noProof/>
                        </w:rPr>
                        <w:t xml:space="preserve">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100,000)]</w:t>
                      </w:r>
                    </w:p>
                    <w:p w14:paraId="2D6AF2C1" w14:textId="77777777" w:rsidR="00F60751" w:rsidRPr="00FD1AF1" w:rsidRDefault="00F60751" w:rsidP="00E779E9">
                      <w:pPr>
                        <w:ind w:left="1440"/>
                        <w:rPr>
                          <w:rFonts w:cstheme="minorHAnsi"/>
                          <w:noProof/>
                        </w:rPr>
                      </w:pPr>
                      <w:r w:rsidRPr="00FD1AF1">
                        <w:rPr>
                          <w:rFonts w:cstheme="minorHAnsi"/>
                          <w:noProof/>
                        </w:rPr>
                        <w:t xml:space="preserve">= [(1-0) * ((714/0.644) – (10000/100000 * </w:t>
                      </w:r>
                      <w:r w:rsidRPr="00FD1AF1">
                        <w:rPr>
                          <w:rFonts w:cstheme="minorHAnsi"/>
                        </w:rPr>
                        <w:t>1754 * 36,000 * 1/8.2)/1000)</w:t>
                      </w:r>
                      <w:r w:rsidRPr="00FD1AF1">
                        <w:rPr>
                          <w:rFonts w:cstheme="minorHAnsi"/>
                          <w:noProof/>
                        </w:rPr>
                        <w:t>] + [</w:t>
                      </w:r>
                      <w:r w:rsidRPr="00FD1AF1">
                        <w:rPr>
                          <w:rFonts w:cstheme="minorHAnsi"/>
                        </w:rPr>
                        <w:t xml:space="preserve">(1 – 0) * (0.44 * </w:t>
                      </w:r>
                      <w:r w:rsidRPr="00FD1AF1">
                        <w:rPr>
                          <w:rFonts w:cstheme="minorHAnsi"/>
                          <w:noProof/>
                        </w:rPr>
                        <w:t xml:space="preserve">(1/ 0.615 * </w:t>
                      </w:r>
                      <w:r w:rsidRPr="00FD1AF1">
                        <w:rPr>
                          <w:rFonts w:cstheme="minorHAnsi"/>
                        </w:rPr>
                        <w:t>17.6 * 2.56 *365.25 * 8.33 * (125-54) * 1</w:t>
                      </w:r>
                      <w:r w:rsidRPr="00FD1AF1">
                        <w:rPr>
                          <w:rFonts w:cstheme="minorHAnsi"/>
                          <w:noProof/>
                        </w:rPr>
                        <w:t>) / 100,000)]</w:t>
                      </w:r>
                    </w:p>
                    <w:p w14:paraId="7AEF9E44" w14:textId="77777777" w:rsidR="00F60751" w:rsidRPr="00FD1AF1" w:rsidRDefault="00F60751" w:rsidP="00E779E9">
                      <w:pPr>
                        <w:ind w:left="1440"/>
                        <w:rPr>
                          <w:rFonts w:cstheme="minorHAnsi"/>
                          <w:noProof/>
                        </w:rPr>
                      </w:pPr>
                      <w:r w:rsidRPr="00FD1AF1">
                        <w:rPr>
                          <w:rFonts w:cstheme="minorHAnsi"/>
                          <w:noProof/>
                        </w:rPr>
                        <w:t>= 339 + 70</w:t>
                      </w:r>
                    </w:p>
                    <w:p w14:paraId="559793D5" w14:textId="77777777" w:rsidR="00F60751" w:rsidRPr="00FD1AF1" w:rsidRDefault="00F60751" w:rsidP="00E779E9">
                      <w:pPr>
                        <w:ind w:left="1440"/>
                        <w:rPr>
                          <w:rFonts w:cstheme="minorHAnsi"/>
                          <w:noProof/>
                        </w:rPr>
                      </w:pPr>
                      <w:r w:rsidRPr="00FD1AF1">
                        <w:rPr>
                          <w:rFonts w:cstheme="minorHAnsi"/>
                          <w:noProof/>
                        </w:rPr>
                        <w:t>= 408 therms</w:t>
                      </w:r>
                    </w:p>
                    <w:p w14:paraId="330F3968" w14:textId="77777777" w:rsidR="00F60751" w:rsidRPr="00FD1AF1" w:rsidRDefault="00F60751" w:rsidP="00E779E9">
                      <w:pPr>
                        <w:ind w:firstLine="720"/>
                        <w:rPr>
                          <w:rFonts w:cstheme="minorHAnsi"/>
                          <w:noProof/>
                        </w:rPr>
                      </w:pPr>
                      <w:r w:rsidRPr="00FD1AF1">
                        <w:rPr>
                          <w:rFonts w:cstheme="minorHAnsi"/>
                          <w:noProof/>
                        </w:rPr>
                        <w:t>ΔTherms for remaining measure life (next 17 years):</w:t>
                      </w:r>
                    </w:p>
                    <w:p w14:paraId="6A1A1B41" w14:textId="77777777" w:rsidR="00F60751" w:rsidRPr="00FD1AF1" w:rsidRDefault="00F60751" w:rsidP="00E779E9">
                      <w:pPr>
                        <w:ind w:left="1440"/>
                        <w:rPr>
                          <w:rFonts w:cstheme="minorHAnsi"/>
                          <w:noProof/>
                        </w:rPr>
                      </w:pPr>
                      <w:r w:rsidRPr="00FD1AF1">
                        <w:rPr>
                          <w:rFonts w:cstheme="minorHAnsi"/>
                          <w:noProof/>
                        </w:rPr>
                        <w:t>= [(1 – ElecHeat) * ((Gas_Heating_Load/AFUEbaseER) – (kWhtoTherm * FLHheat * Capacity_heating * 1/HSPF</w:t>
                      </w:r>
                      <w:r w:rsidRPr="00FD1AF1">
                        <w:rPr>
                          <w:rFonts w:cstheme="minorHAnsi"/>
                          <w:noProof/>
                          <w:vertAlign w:val="subscript"/>
                        </w:rPr>
                        <w:t>ASHP</w:t>
                      </w:r>
                      <w:r w:rsidRPr="00FD1AF1">
                        <w:rPr>
                          <w:rFonts w:cstheme="minorHAnsi"/>
                          <w:noProof/>
                        </w:rPr>
                        <w:t xml:space="preserve">)/1000)] + </w:t>
                      </w:r>
                      <w:r w:rsidRPr="00FD1AF1">
                        <w:rPr>
                          <w:rFonts w:cstheme="minorHAnsi"/>
                        </w:rPr>
                        <w:t xml:space="preserve">[(1 – ElecDHW) * %DHWDisplaced * </w:t>
                      </w:r>
                      <w:r w:rsidRPr="00FD1AF1">
                        <w:rPr>
                          <w:rFonts w:cstheme="minorHAnsi"/>
                          <w:noProof/>
                        </w:rPr>
                        <w:t>(1/ EF</w:t>
                      </w:r>
                      <w:r w:rsidRPr="00FD1AF1">
                        <w:rPr>
                          <w:rFonts w:cstheme="minorHAnsi"/>
                          <w:caps/>
                          <w:noProof/>
                          <w:vertAlign w:val="subscript"/>
                        </w:rPr>
                        <w:t>Gas exist</w:t>
                      </w:r>
                      <w:r w:rsidRPr="00FD1AF1">
                        <w:rPr>
                          <w:rFonts w:cstheme="minorHAnsi"/>
                          <w:noProof/>
                        </w:rPr>
                        <w:t xml:space="preserve">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100,000)]</w:t>
                      </w:r>
                    </w:p>
                    <w:p w14:paraId="0694699A" w14:textId="77777777" w:rsidR="00F60751" w:rsidRPr="00FD1AF1" w:rsidRDefault="00F60751" w:rsidP="00E779E9">
                      <w:pPr>
                        <w:ind w:left="1440"/>
                        <w:rPr>
                          <w:rFonts w:cstheme="minorHAnsi"/>
                          <w:noProof/>
                        </w:rPr>
                      </w:pPr>
                      <w:r w:rsidRPr="00FD1AF1">
                        <w:rPr>
                          <w:rFonts w:cstheme="minorHAnsi"/>
                          <w:noProof/>
                        </w:rPr>
                        <w:t xml:space="preserve">= [(1-0) * ((714/0.9) – (10000/100000 * </w:t>
                      </w:r>
                      <w:r w:rsidRPr="00FD1AF1">
                        <w:rPr>
                          <w:rFonts w:cstheme="minorHAnsi"/>
                        </w:rPr>
                        <w:t>1754 * 36,000 * 1/8.2)/1000)</w:t>
                      </w:r>
                      <w:r w:rsidRPr="00FD1AF1">
                        <w:rPr>
                          <w:rFonts w:cstheme="minorHAnsi"/>
                          <w:noProof/>
                        </w:rPr>
                        <w:t>] + [</w:t>
                      </w:r>
                      <w:r w:rsidRPr="00FD1AF1">
                        <w:rPr>
                          <w:rFonts w:cstheme="minorHAnsi"/>
                        </w:rPr>
                        <w:t xml:space="preserve">(1 – 0) * (0.44 * </w:t>
                      </w:r>
                      <w:r w:rsidRPr="00FD1AF1">
                        <w:rPr>
                          <w:rFonts w:cstheme="minorHAnsi"/>
                          <w:noProof/>
                        </w:rPr>
                        <w:t xml:space="preserve">(1/ 0.615 * </w:t>
                      </w:r>
                      <w:r w:rsidRPr="00FD1AF1">
                        <w:rPr>
                          <w:rFonts w:cstheme="minorHAnsi"/>
                        </w:rPr>
                        <w:t>17.6 * 2.56 *365.25 * 8.33 * (125-54) * 1</w:t>
                      </w:r>
                      <w:r w:rsidRPr="00FD1AF1">
                        <w:rPr>
                          <w:rFonts w:cstheme="minorHAnsi"/>
                          <w:noProof/>
                        </w:rPr>
                        <w:t>) / 100,000)]</w:t>
                      </w:r>
                    </w:p>
                    <w:p w14:paraId="06A3FC62" w14:textId="77777777" w:rsidR="00F60751" w:rsidRPr="00FD1AF1" w:rsidRDefault="00F60751" w:rsidP="00E779E9">
                      <w:pPr>
                        <w:ind w:left="1440"/>
                        <w:rPr>
                          <w:rFonts w:cstheme="minorHAnsi"/>
                          <w:noProof/>
                        </w:rPr>
                      </w:pPr>
                      <w:r w:rsidRPr="00FD1AF1">
                        <w:rPr>
                          <w:rFonts w:cstheme="minorHAnsi"/>
                          <w:noProof/>
                        </w:rPr>
                        <w:t>= 23 + 70</w:t>
                      </w:r>
                    </w:p>
                    <w:p w14:paraId="5C16015C" w14:textId="77777777" w:rsidR="00F60751" w:rsidRPr="00FD1AF1" w:rsidRDefault="00F60751" w:rsidP="00E779E9">
                      <w:pPr>
                        <w:ind w:left="1440"/>
                        <w:rPr>
                          <w:rFonts w:cstheme="minorHAnsi"/>
                          <w:noProof/>
                        </w:rPr>
                      </w:pPr>
                      <w:r w:rsidRPr="00FD1AF1">
                        <w:rPr>
                          <w:rFonts w:cstheme="minorHAnsi"/>
                          <w:noProof/>
                        </w:rPr>
                        <w:t>= 93 therms</w:t>
                      </w:r>
                    </w:p>
                    <w:p w14:paraId="533F0462" w14:textId="77777777" w:rsidR="00F60751" w:rsidRPr="00FD1AF1" w:rsidRDefault="00F60751" w:rsidP="00E779E9">
                      <w:pPr>
                        <w:ind w:left="1440"/>
                      </w:pPr>
                    </w:p>
                  </w:txbxContent>
                </v:textbox>
                <w10:anchorlock/>
              </v:shape>
            </w:pict>
          </mc:Fallback>
        </mc:AlternateContent>
      </w:r>
    </w:p>
    <w:p w14:paraId="0C74A372" w14:textId="77777777" w:rsidR="00E779E9" w:rsidRPr="00FD1AF1" w:rsidRDefault="00E779E9" w:rsidP="00E779E9"/>
    <w:p w14:paraId="71AF0488" w14:textId="77777777" w:rsidR="00E779E9" w:rsidRPr="00FD1AF1" w:rsidRDefault="00E779E9" w:rsidP="00E779E9">
      <w:r w:rsidRPr="00FD1AF1">
        <w:rPr>
          <w:rFonts w:eastAsiaTheme="majorEastAsia"/>
          <w:b/>
          <w:smallCaps/>
          <w:szCs w:val="18"/>
        </w:rPr>
        <w:t xml:space="preserve">Water Impact Descriptions and Calculation  </w:t>
      </w:r>
    </w:p>
    <w:p w14:paraId="624DD77B" w14:textId="77777777" w:rsidR="00E779E9" w:rsidRPr="00FD1AF1" w:rsidRDefault="00E779E9" w:rsidP="00E779E9">
      <w:pPr>
        <w:rPr>
          <w:rFonts w:cstheme="minorHAnsi"/>
          <w:iCs/>
        </w:rPr>
      </w:pPr>
      <w:r w:rsidRPr="00FD1AF1">
        <w:rPr>
          <w:rFonts w:cstheme="minorHAnsi"/>
        </w:rPr>
        <w:lastRenderedPageBreak/>
        <w:t>N/A</w:t>
      </w:r>
    </w:p>
    <w:p w14:paraId="5F50701C" w14:textId="77777777" w:rsidR="00E779E9" w:rsidRPr="00FD1AF1" w:rsidRDefault="00E779E9" w:rsidP="00E779E9">
      <w:pPr>
        <w:keepNext/>
        <w:keepLines/>
        <w:tabs>
          <w:tab w:val="left" w:pos="5040"/>
        </w:tabs>
        <w:spacing w:before="200"/>
        <w:outlineLvl w:val="5"/>
        <w:rPr>
          <w:rFonts w:cs="Calibri"/>
          <w:b/>
          <w:iCs/>
          <w:smallCaps/>
        </w:rPr>
      </w:pPr>
      <w:r w:rsidRPr="00FD1AF1">
        <w:rPr>
          <w:rFonts w:cs="Calibri"/>
          <w:b/>
          <w:smallCaps/>
        </w:rPr>
        <w:t xml:space="preserve">Deemed O&amp;M Cost Adjustment Calculation </w:t>
      </w:r>
    </w:p>
    <w:p w14:paraId="2BE9C7A0" w14:textId="77777777" w:rsidR="00E779E9" w:rsidRPr="00FD1AF1" w:rsidRDefault="00E779E9" w:rsidP="00E779E9">
      <w:pPr>
        <w:rPr>
          <w:rFonts w:cstheme="minorHAnsi"/>
        </w:rPr>
      </w:pPr>
      <w:r w:rsidRPr="00FD1AF1">
        <w:rPr>
          <w:rFonts w:cstheme="minorHAnsi"/>
        </w:rPr>
        <w:t>N/A</w:t>
      </w:r>
    </w:p>
    <w:p w14:paraId="429C1CB7" w14:textId="77777777" w:rsidR="00E779E9" w:rsidRPr="00FD1AF1" w:rsidRDefault="00E779E9" w:rsidP="00E779E9">
      <w:pPr>
        <w:keepNext/>
        <w:keepLines/>
        <w:tabs>
          <w:tab w:val="left" w:pos="5040"/>
        </w:tabs>
        <w:spacing w:before="200"/>
        <w:outlineLvl w:val="5"/>
        <w:rPr>
          <w:rFonts w:cs="Calibri"/>
          <w:b/>
          <w:smallCaps/>
        </w:rPr>
      </w:pPr>
      <w:r w:rsidRPr="00FD1AF1">
        <w:rPr>
          <w:rFonts w:cs="Calibri"/>
          <w:b/>
          <w:smallCaps/>
        </w:rPr>
        <w:t>Cost Effectiveness Screening and Load Reduction Forecasting when Fuel Switching</w:t>
      </w:r>
    </w:p>
    <w:p w14:paraId="7A067F47" w14:textId="77777777" w:rsidR="00E779E9" w:rsidRPr="00FD1AF1" w:rsidRDefault="00E779E9" w:rsidP="00E779E9">
      <w:pPr>
        <w:rPr>
          <w:rFonts w:cstheme="minorHAnsi"/>
          <w:noProof/>
        </w:rPr>
      </w:pPr>
      <w:r w:rsidRPr="00FD1AF1">
        <w:rPr>
          <w:rFonts w:cstheme="minorHAnsi"/>
          <w:noProof/>
        </w:rPr>
        <w:t xml:space="preserve">This measure can involve fuel switching from gas to electric. </w:t>
      </w:r>
    </w:p>
    <w:p w14:paraId="664DCF16" w14:textId="77777777" w:rsidR="00E779E9" w:rsidRPr="00FD1AF1" w:rsidRDefault="00E779E9" w:rsidP="00E779E9">
      <w:pPr>
        <w:rPr>
          <w:rFonts w:cstheme="minorHAnsi"/>
          <w:noProof/>
        </w:rPr>
      </w:pPr>
      <w:r w:rsidRPr="00FD1AF1">
        <w:rPr>
          <w:rFonts w:cstheme="minorHAnsi"/>
          <w:noProof/>
        </w:rPr>
        <w:t xml:space="preserve">For the purposes of forecasting load reductions due to fuel switch GSHP projects per Section 16-111.5B, changes in site energy use at the customer’s meter (using ΔkWh algorithm below) adjusted for utility line losses (at-the-busbar savings), customer switching estimates, NTG, and any other adjustment factors deemed appropriate, should be used. </w:t>
      </w:r>
    </w:p>
    <w:p w14:paraId="520E686A" w14:textId="77777777" w:rsidR="00E779E9" w:rsidRPr="00FD1AF1" w:rsidRDefault="00E779E9" w:rsidP="00E779E9">
      <w:pPr>
        <w:rPr>
          <w:rFonts w:cstheme="minorHAnsi"/>
          <w:noProof/>
        </w:rPr>
      </w:pPr>
      <w:r w:rsidRPr="00FD1AF1">
        <w:rPr>
          <w:rFonts w:cstheme="minorHAnsi"/>
          <w:noProof/>
        </w:rPr>
        <w:t>The inputs to cost effectiveness screening should reflect the actual impacts on the electric and fuel consumption at the customer meter and, for fuel switching measures, this will not match the output of the calculation/allocation methodology presented in the “Electric Energy Savings” and “Natural Gas Savings” sections above. Therefore in addition to the calculation of savings claimed, the following values should be used to assess the cost effectiveness of the measure.</w:t>
      </w:r>
    </w:p>
    <w:p w14:paraId="0DC89A28" w14:textId="77777777" w:rsidR="00E779E9" w:rsidRPr="00FD1AF1" w:rsidRDefault="00E779E9" w:rsidP="00E779E9">
      <w:pPr>
        <w:ind w:firstLine="720"/>
        <w:rPr>
          <w:rFonts w:cstheme="minorHAnsi"/>
          <w:noProof/>
        </w:rPr>
      </w:pPr>
      <w:r w:rsidRPr="00FD1AF1">
        <w:rPr>
          <w:rFonts w:cstheme="minorHAnsi"/>
          <w:noProof/>
        </w:rPr>
        <w:t>ΔTherms</w:t>
      </w:r>
      <w:r w:rsidRPr="00FD1AF1">
        <w:rPr>
          <w:rFonts w:cstheme="minorHAnsi"/>
          <w:noProof/>
        </w:rPr>
        <w:tab/>
        <w:t>= [Heating Consumption Replaced</w:t>
      </w:r>
      <w:r w:rsidRPr="00FD1AF1">
        <w:rPr>
          <w:rFonts w:ascii="Arial" w:hAnsi="Arial"/>
          <w:noProof/>
          <w:vertAlign w:val="superscript"/>
        </w:rPr>
        <w:footnoteReference w:id="353"/>
      </w:r>
      <w:r w:rsidRPr="00FD1AF1">
        <w:rPr>
          <w:rFonts w:cstheme="minorHAnsi"/>
          <w:noProof/>
        </w:rPr>
        <w:t>] + [DHW Savings if gas]</w:t>
      </w:r>
    </w:p>
    <w:p w14:paraId="63CE965E" w14:textId="77777777" w:rsidR="00E779E9" w:rsidRPr="00FD1AF1" w:rsidRDefault="00E779E9" w:rsidP="00E779E9">
      <w:pPr>
        <w:ind w:left="2160"/>
        <w:rPr>
          <w:rFonts w:cstheme="minorHAnsi"/>
          <w:noProof/>
        </w:rPr>
      </w:pPr>
      <w:r w:rsidRPr="00FD1AF1">
        <w:rPr>
          <w:rFonts w:cstheme="minorHAnsi"/>
          <w:noProof/>
        </w:rPr>
        <w:t xml:space="preserve">= [(1 – ElecHeat) * ((Gas_Heating_Load/AFUEbase)] + </w:t>
      </w:r>
      <w:r w:rsidRPr="00FD1AF1">
        <w:rPr>
          <w:rFonts w:cstheme="minorHAnsi"/>
        </w:rPr>
        <w:t xml:space="preserve">[(1 – ElecDHW) * %DHWDisplaced * </w:t>
      </w:r>
      <w:r w:rsidRPr="00FD1AF1">
        <w:rPr>
          <w:rFonts w:cstheme="minorHAnsi"/>
          <w:noProof/>
        </w:rPr>
        <w:t>(1/ EF</w:t>
      </w:r>
      <w:r w:rsidRPr="00FD1AF1">
        <w:rPr>
          <w:rFonts w:cstheme="minorHAnsi"/>
          <w:caps/>
          <w:noProof/>
          <w:vertAlign w:val="subscript"/>
        </w:rPr>
        <w:t>Gas exist</w:t>
      </w:r>
      <w:r w:rsidRPr="00FD1AF1">
        <w:rPr>
          <w:rFonts w:cstheme="minorHAnsi"/>
          <w:noProof/>
        </w:rPr>
        <w:t xml:space="preserve">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100,000)]</w:t>
      </w:r>
    </w:p>
    <w:p w14:paraId="076B89F1" w14:textId="77777777" w:rsidR="00E779E9" w:rsidRPr="00FD1AF1" w:rsidRDefault="00E779E9" w:rsidP="00E779E9">
      <w:pPr>
        <w:ind w:firstLine="720"/>
        <w:rPr>
          <w:rFonts w:cstheme="minorHAnsi"/>
          <w:noProof/>
        </w:rPr>
      </w:pPr>
      <w:r w:rsidRPr="00FD1AF1">
        <w:rPr>
          <w:rFonts w:cstheme="minorHAnsi"/>
          <w:noProof/>
        </w:rPr>
        <w:t xml:space="preserve">ΔkWh </w:t>
      </w:r>
      <w:r w:rsidRPr="00FD1AF1">
        <w:rPr>
          <w:rFonts w:cstheme="minorHAnsi"/>
          <w:noProof/>
        </w:rPr>
        <w:tab/>
      </w:r>
      <w:r w:rsidRPr="00FD1AF1">
        <w:rPr>
          <w:rFonts w:cstheme="minorHAnsi"/>
          <w:noProof/>
        </w:rPr>
        <w:tab/>
        <w:t>= - [GSHP heating consumption] + [Cooling savings</w:t>
      </w:r>
      <w:r w:rsidRPr="00FD1AF1">
        <w:rPr>
          <w:rFonts w:ascii="Arial" w:hAnsi="Arial"/>
          <w:noProof/>
          <w:vertAlign w:val="superscript"/>
          <w:lang w:val="nl-NL"/>
        </w:rPr>
        <w:footnoteReference w:id="354"/>
      </w:r>
      <w:r w:rsidRPr="00FD1AF1">
        <w:rPr>
          <w:rFonts w:cstheme="minorHAnsi"/>
          <w:noProof/>
        </w:rPr>
        <w:t>] + [DHW savings if electric]</w:t>
      </w:r>
    </w:p>
    <w:p w14:paraId="43978458" w14:textId="77777777" w:rsidR="00E779E9" w:rsidRPr="00FD1AF1" w:rsidRDefault="00E779E9" w:rsidP="00E779E9">
      <w:pPr>
        <w:ind w:left="2160"/>
        <w:rPr>
          <w:rFonts w:cstheme="minorHAnsi"/>
          <w:noProof/>
        </w:rPr>
      </w:pPr>
      <w:r w:rsidRPr="00FD1AF1">
        <w:rPr>
          <w:rFonts w:cstheme="minorHAnsi"/>
          <w:noProof/>
        </w:rPr>
        <w:t xml:space="preserve">= - [(FLHheat * Capacity_heating </w:t>
      </w:r>
      <w:r w:rsidRPr="00FD1AF1">
        <w:rPr>
          <w:rFonts w:cstheme="minorHAnsi"/>
        </w:rPr>
        <w:t>* (1/COP</w:t>
      </w:r>
      <w:r w:rsidRPr="00FD1AF1">
        <w:rPr>
          <w:rFonts w:cstheme="minorHAnsi"/>
          <w:noProof/>
          <w:vertAlign w:val="subscript"/>
          <w:lang w:val="nl-NL"/>
        </w:rPr>
        <w:t>PL</w:t>
      </w:r>
      <w:r w:rsidRPr="00FD1AF1">
        <w:rPr>
          <w:rFonts w:cstheme="minorHAnsi"/>
        </w:rPr>
        <w:t xml:space="preserve"> * 3.412))/1000] + </w:t>
      </w:r>
      <w:r w:rsidRPr="00FD1AF1">
        <w:rPr>
          <w:rFonts w:cstheme="minorHAnsi"/>
          <w:noProof/>
          <w:lang w:val="nl-NL"/>
        </w:rPr>
        <w:t xml:space="preserve">[(FLHcool * </w:t>
      </w:r>
      <w:r w:rsidRPr="00FD1AF1">
        <w:rPr>
          <w:rFonts w:cstheme="minorHAnsi"/>
          <w:noProof/>
        </w:rPr>
        <w:t>Capacity_cooling</w:t>
      </w:r>
      <w:r w:rsidRPr="00FD1AF1">
        <w:rPr>
          <w:rFonts w:cstheme="minorHAnsi"/>
          <w:noProof/>
          <w:lang w:val="nl-NL"/>
        </w:rPr>
        <w:t xml:space="preserve"> * (1/SEERbase  - 1/EER</w:t>
      </w:r>
      <w:r w:rsidRPr="00FD1AF1">
        <w:rPr>
          <w:rFonts w:cstheme="minorHAnsi"/>
          <w:noProof/>
          <w:vertAlign w:val="subscript"/>
          <w:lang w:val="nl-NL"/>
        </w:rPr>
        <w:t>PL</w:t>
      </w:r>
      <w:r w:rsidRPr="00FD1AF1">
        <w:rPr>
          <w:rFonts w:cstheme="minorHAnsi"/>
          <w:noProof/>
          <w:lang w:val="nl-NL"/>
        </w:rPr>
        <w:t xml:space="preserve">))/1000] </w:t>
      </w:r>
      <w:r w:rsidRPr="00FD1AF1">
        <w:rPr>
          <w:rFonts w:cstheme="minorHAnsi"/>
        </w:rPr>
        <w:t xml:space="preserve">+ [ElecDHW * %DHWDisplaced * </w:t>
      </w:r>
      <w:r w:rsidRPr="00FD1AF1">
        <w:rPr>
          <w:rFonts w:cstheme="minorHAnsi"/>
          <w:noProof/>
        </w:rPr>
        <w:t>((1/EF</w:t>
      </w:r>
      <w:r w:rsidRPr="00FD1AF1">
        <w:rPr>
          <w:rFonts w:cstheme="minorHAnsi"/>
          <w:caps/>
          <w:noProof/>
          <w:vertAlign w:val="subscript"/>
        </w:rPr>
        <w:t>ELEC</w:t>
      </w:r>
      <w:r w:rsidRPr="00FD1AF1">
        <w:rPr>
          <w:rFonts w:cstheme="minorHAnsi"/>
          <w:noProof/>
        </w:rPr>
        <w:t xml:space="preserve">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3412)]</w:t>
      </w:r>
    </w:p>
    <w:p w14:paraId="26BCFABD" w14:textId="77777777" w:rsidR="00E779E9" w:rsidRPr="00FD1AF1" w:rsidRDefault="00E779E9" w:rsidP="00E779E9">
      <w:pPr>
        <w:rPr>
          <w:rFonts w:cstheme="minorHAnsi"/>
          <w:noProof/>
        </w:rPr>
      </w:pPr>
      <w:r w:rsidRPr="00FD1AF1">
        <w:rPr>
          <w:noProof/>
        </w:rPr>
        <w:lastRenderedPageBreak/>
        <mc:AlternateContent>
          <mc:Choice Requires="wps">
            <w:drawing>
              <wp:inline distT="0" distB="0" distL="0" distR="0" wp14:anchorId="1013589E" wp14:editId="513B6815">
                <wp:extent cx="5690235" cy="5153025"/>
                <wp:effectExtent l="0" t="0" r="24765" b="28575"/>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5153025"/>
                        </a:xfrm>
                        <a:prstGeom prst="rect">
                          <a:avLst/>
                        </a:prstGeom>
                        <a:solidFill>
                          <a:srgbClr val="FFFFFF"/>
                        </a:solidFill>
                        <a:ln w="9525">
                          <a:solidFill>
                            <a:srgbClr val="000000"/>
                          </a:solidFill>
                          <a:miter lim="800000"/>
                          <a:headEnd/>
                          <a:tailEnd/>
                        </a:ln>
                      </wps:spPr>
                      <wps:txbx>
                        <w:txbxContent>
                          <w:p w14:paraId="63B8FA98" w14:textId="77777777" w:rsidR="00F60751" w:rsidRPr="00FD1AF1" w:rsidRDefault="00F60751" w:rsidP="00E779E9">
                            <w:r w:rsidRPr="00FD1AF1">
                              <w:t>Illustrative Example of Cost Effectiveness Inputs for Fuel Switching</w:t>
                            </w:r>
                          </w:p>
                          <w:p w14:paraId="4A727AED" w14:textId="77777777" w:rsidR="00F60751" w:rsidRPr="00FD1AF1" w:rsidRDefault="00F60751" w:rsidP="00E779E9">
                            <w:pPr>
                              <w:rPr>
                                <w:rFonts w:cstheme="minorHAnsi"/>
                              </w:rPr>
                            </w:pPr>
                            <w:r w:rsidRPr="00FD1AF1">
                              <w:rPr>
                                <w:rFonts w:cstheme="minorHAnsi"/>
                              </w:rPr>
                              <w:t>For example, a 3 ton unit with Part Load EER rating of 19 and Part Load COP of 4.4 in single family house in Springfield with a 40 gallon gas water heater replaces an existing working natural gas furnace and 3 ton Central AC unit with unknown efficiency ratings. [Note the calculation provides the annual savings for the first 8 years of the measure life, an additional calculation (not shown) would be required to calculated the annual savings for the remaining life (years 9-25)]:</w:t>
                            </w:r>
                          </w:p>
                          <w:p w14:paraId="24E2AA8B" w14:textId="77777777" w:rsidR="00F60751" w:rsidRPr="00FD1AF1" w:rsidRDefault="00F60751" w:rsidP="00E779E9">
                            <w:pPr>
                              <w:ind w:left="2160" w:hanging="1440"/>
                              <w:rPr>
                                <w:rFonts w:cstheme="minorHAnsi"/>
                                <w:noProof/>
                              </w:rPr>
                            </w:pPr>
                            <w:r w:rsidRPr="00FD1AF1">
                              <w:rPr>
                                <w:rFonts w:cstheme="minorHAnsi"/>
                                <w:noProof/>
                              </w:rPr>
                              <w:t>ΔTherms</w:t>
                            </w:r>
                            <w:r w:rsidRPr="00FD1AF1">
                              <w:rPr>
                                <w:rFonts w:cstheme="minorHAnsi"/>
                                <w:noProof/>
                              </w:rPr>
                              <w:tab/>
                              <w:t xml:space="preserve">= [(1 – ElecHeat) * ((Gas_Heating_Load/AFUEexist)] + </w:t>
                            </w:r>
                            <w:r w:rsidRPr="00FD1AF1">
                              <w:rPr>
                                <w:rFonts w:cstheme="minorHAnsi"/>
                              </w:rPr>
                              <w:t xml:space="preserve">[(1 – ElecDHW) * %DHWDisplaced * </w:t>
                            </w:r>
                            <w:r w:rsidRPr="00FD1AF1">
                              <w:rPr>
                                <w:rFonts w:cstheme="minorHAnsi"/>
                                <w:noProof/>
                              </w:rPr>
                              <w:t>(1/ EF</w:t>
                            </w:r>
                            <w:r w:rsidRPr="00FD1AF1">
                              <w:rPr>
                                <w:rFonts w:cstheme="minorHAnsi"/>
                                <w:caps/>
                                <w:noProof/>
                                <w:vertAlign w:val="subscript"/>
                              </w:rPr>
                              <w:t>Gas exist</w:t>
                            </w:r>
                            <w:r w:rsidRPr="00FD1AF1">
                              <w:rPr>
                                <w:rFonts w:cstheme="minorHAnsi"/>
                                <w:noProof/>
                              </w:rPr>
                              <w:t xml:space="preserve">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100,000)]</w:t>
                            </w:r>
                          </w:p>
                          <w:p w14:paraId="26B5652C" w14:textId="77777777" w:rsidR="00F60751" w:rsidRPr="00FD1AF1" w:rsidRDefault="00F60751" w:rsidP="00E779E9">
                            <w:pPr>
                              <w:ind w:left="1440"/>
                              <w:rPr>
                                <w:rFonts w:cstheme="minorHAnsi"/>
                                <w:noProof/>
                              </w:rPr>
                            </w:pPr>
                            <w:r w:rsidRPr="00FD1AF1">
                              <w:rPr>
                                <w:rFonts w:cstheme="minorHAnsi"/>
                                <w:noProof/>
                              </w:rPr>
                              <w:t>= [(1-0) * (714/0.644)] + [</w:t>
                            </w:r>
                            <w:r w:rsidRPr="00FD1AF1">
                              <w:rPr>
                                <w:rFonts w:cstheme="minorHAnsi"/>
                              </w:rPr>
                              <w:t xml:space="preserve">((1 – 0) * 0.44 * </w:t>
                            </w:r>
                            <w:r w:rsidRPr="00FD1AF1">
                              <w:rPr>
                                <w:rFonts w:cstheme="minorHAnsi"/>
                                <w:noProof/>
                              </w:rPr>
                              <w:t xml:space="preserve">(1/ 0.615 * </w:t>
                            </w:r>
                            <w:r w:rsidRPr="00FD1AF1">
                              <w:rPr>
                                <w:rFonts w:cstheme="minorHAnsi"/>
                              </w:rPr>
                              <w:t>17.6 * 2.56 *365.25 * 8.33 * (125-54) * 1</w:t>
                            </w:r>
                            <w:r w:rsidRPr="00FD1AF1">
                              <w:rPr>
                                <w:rFonts w:cstheme="minorHAnsi"/>
                                <w:noProof/>
                              </w:rPr>
                              <w:t>) / 100,000)]</w:t>
                            </w:r>
                          </w:p>
                          <w:p w14:paraId="17F71830" w14:textId="77777777" w:rsidR="00F60751" w:rsidRPr="00FD1AF1" w:rsidRDefault="00F60751" w:rsidP="00E779E9">
                            <w:pPr>
                              <w:ind w:left="1440"/>
                              <w:rPr>
                                <w:rFonts w:cstheme="minorHAnsi"/>
                                <w:noProof/>
                              </w:rPr>
                            </w:pPr>
                            <w:r w:rsidRPr="00FD1AF1">
                              <w:rPr>
                                <w:rFonts w:cstheme="minorHAnsi"/>
                                <w:noProof/>
                              </w:rPr>
                              <w:t>= 1109 + 70</w:t>
                            </w:r>
                          </w:p>
                          <w:p w14:paraId="7D679CAF" w14:textId="77777777" w:rsidR="00F60751" w:rsidRPr="00FD1AF1" w:rsidRDefault="00F60751" w:rsidP="00E779E9">
                            <w:pPr>
                              <w:ind w:left="1440"/>
                              <w:rPr>
                                <w:rFonts w:cstheme="minorHAnsi"/>
                                <w:noProof/>
                              </w:rPr>
                            </w:pPr>
                            <w:r w:rsidRPr="00FD1AF1">
                              <w:rPr>
                                <w:rFonts w:cstheme="minorHAnsi"/>
                                <w:noProof/>
                              </w:rPr>
                              <w:t>= 1179 therms</w:t>
                            </w:r>
                          </w:p>
                          <w:p w14:paraId="0AF2EF12" w14:textId="77777777" w:rsidR="00F60751" w:rsidRPr="00FD1AF1" w:rsidDel="00FD1AF1" w:rsidRDefault="00F60751" w:rsidP="00E779E9">
                            <w:pPr>
                              <w:ind w:left="1440"/>
                              <w:rPr>
                                <w:del w:id="4505" w:author="Samuel Dent" w:date="2015-10-08T10:02:00Z"/>
                                <w:rFonts w:cstheme="minorHAnsi"/>
                                <w:noProof/>
                              </w:rPr>
                            </w:pPr>
                          </w:p>
                          <w:p w14:paraId="24CA4501" w14:textId="77777777" w:rsidR="00F60751" w:rsidRPr="00FD1AF1" w:rsidRDefault="00F60751" w:rsidP="00E779E9">
                            <w:pPr>
                              <w:ind w:left="2160" w:hanging="1440"/>
                              <w:rPr>
                                <w:rFonts w:cstheme="minorHAnsi"/>
                                <w:noProof/>
                              </w:rPr>
                            </w:pPr>
                            <w:r w:rsidRPr="00FD1AF1">
                              <w:rPr>
                                <w:rFonts w:cstheme="minorHAnsi"/>
                                <w:noProof/>
                              </w:rPr>
                              <w:t xml:space="preserve">ΔkWh </w:t>
                            </w:r>
                            <w:r w:rsidRPr="00FD1AF1">
                              <w:rPr>
                                <w:rFonts w:cstheme="minorHAnsi"/>
                                <w:noProof/>
                              </w:rPr>
                              <w:tab/>
                              <w:t xml:space="preserve">= - [(FLHheat * Capacity_heating </w:t>
                            </w:r>
                            <w:r w:rsidRPr="00FD1AF1">
                              <w:rPr>
                                <w:rFonts w:cstheme="minorHAnsi"/>
                              </w:rPr>
                              <w:t>* (1/COP</w:t>
                            </w:r>
                            <w:r w:rsidRPr="00FD1AF1">
                              <w:rPr>
                                <w:rFonts w:cstheme="minorHAnsi"/>
                                <w:noProof/>
                                <w:vertAlign w:val="subscript"/>
                                <w:lang w:val="nl-NL"/>
                              </w:rPr>
                              <w:t>PL</w:t>
                            </w:r>
                            <w:r w:rsidRPr="00FD1AF1">
                              <w:rPr>
                                <w:rFonts w:cstheme="minorHAnsi"/>
                              </w:rPr>
                              <w:t xml:space="preserve"> * 3.412))/1000] + </w:t>
                            </w:r>
                            <w:r w:rsidRPr="00FD1AF1">
                              <w:rPr>
                                <w:rFonts w:cstheme="minorHAnsi"/>
                                <w:noProof/>
                                <w:lang w:val="nl-NL"/>
                              </w:rPr>
                              <w:t xml:space="preserve">[(FLHcool * </w:t>
                            </w:r>
                            <w:r w:rsidRPr="00FD1AF1">
                              <w:rPr>
                                <w:rFonts w:cstheme="minorHAnsi"/>
                                <w:noProof/>
                              </w:rPr>
                              <w:t>Capacity_cooling</w:t>
                            </w:r>
                            <w:r w:rsidRPr="00FD1AF1">
                              <w:rPr>
                                <w:rFonts w:cstheme="minorHAnsi"/>
                                <w:noProof/>
                                <w:lang w:val="nl-NL"/>
                              </w:rPr>
                              <w:t xml:space="preserve"> * (1/SEERexist  - 1/EER</w:t>
                            </w:r>
                            <w:r w:rsidRPr="00FD1AF1">
                              <w:rPr>
                                <w:rFonts w:cstheme="minorHAnsi"/>
                                <w:noProof/>
                                <w:vertAlign w:val="subscript"/>
                                <w:lang w:val="nl-NL"/>
                              </w:rPr>
                              <w:t>PL</w:t>
                            </w:r>
                            <w:r w:rsidRPr="00FD1AF1">
                              <w:rPr>
                                <w:rFonts w:cstheme="minorHAnsi"/>
                                <w:noProof/>
                                <w:lang w:val="nl-NL"/>
                              </w:rPr>
                              <w:t>))/1000</w:t>
                            </w:r>
                            <w:proofErr w:type="gramStart"/>
                            <w:r w:rsidRPr="00FD1AF1">
                              <w:rPr>
                                <w:rFonts w:cstheme="minorHAnsi"/>
                                <w:noProof/>
                                <w:lang w:val="nl-NL"/>
                              </w:rPr>
                              <w:t xml:space="preserve">] </w:t>
                            </w:r>
                            <w:r w:rsidRPr="00FD1AF1">
                              <w:rPr>
                                <w:rFonts w:cstheme="minorHAnsi"/>
                                <w:noProof/>
                              </w:rPr>
                              <w:t xml:space="preserve"> </w:t>
                            </w:r>
                            <w:r w:rsidRPr="00FD1AF1">
                              <w:rPr>
                                <w:rFonts w:cstheme="minorHAnsi"/>
                              </w:rPr>
                              <w:t>+</w:t>
                            </w:r>
                            <w:proofErr w:type="gramEnd"/>
                            <w:r w:rsidRPr="00FD1AF1">
                              <w:rPr>
                                <w:rFonts w:cstheme="minorHAnsi"/>
                              </w:rPr>
                              <w:t xml:space="preserve"> [ElecDHW * %DHWDisplaced * </w:t>
                            </w:r>
                            <w:r w:rsidRPr="00FD1AF1">
                              <w:rPr>
                                <w:rFonts w:cstheme="minorHAnsi"/>
                                <w:noProof/>
                              </w:rPr>
                              <w:t>(((1/EF</w:t>
                            </w:r>
                            <w:r w:rsidRPr="00FD1AF1">
                              <w:rPr>
                                <w:rFonts w:cstheme="minorHAnsi"/>
                                <w:caps/>
                                <w:noProof/>
                                <w:vertAlign w:val="subscript"/>
                              </w:rPr>
                              <w:t>ELEC</w:t>
                            </w:r>
                            <w:r w:rsidRPr="00FD1AF1">
                              <w:rPr>
                                <w:rFonts w:cstheme="minorHAnsi"/>
                                <w:noProof/>
                              </w:rPr>
                              <w:t>)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3412)]</w:t>
                            </w:r>
                          </w:p>
                          <w:p w14:paraId="7EC60B6E" w14:textId="77777777" w:rsidR="00F60751" w:rsidRPr="00FD1AF1" w:rsidRDefault="00F60751" w:rsidP="00E779E9">
                            <w:pPr>
                              <w:ind w:left="1440"/>
                              <w:rPr>
                                <w:rFonts w:cstheme="minorHAnsi"/>
                                <w:noProof/>
                              </w:rPr>
                            </w:pPr>
                            <w:r w:rsidRPr="00FD1AF1">
                              <w:rPr>
                                <w:rFonts w:cstheme="minorHAnsi"/>
                                <w:noProof/>
                              </w:rPr>
                              <w:t>= - [(1754 * 36,000 * (1/(4.4 * 3.412)))/ 1000]</w:t>
                            </w:r>
                            <w:r w:rsidRPr="00FD1AF1">
                              <w:rPr>
                                <w:rFonts w:cstheme="minorHAnsi"/>
                              </w:rPr>
                              <w:t xml:space="preserve"> + </w:t>
                            </w:r>
                            <w:r w:rsidRPr="00FD1AF1">
                              <w:rPr>
                                <w:rFonts w:cstheme="minorHAnsi"/>
                                <w:noProof/>
                              </w:rPr>
                              <w:t xml:space="preserve">[(730 * 36,000 * (1/8.6 - 1/19))/ 1000)] + </w:t>
                            </w:r>
                            <w:r w:rsidRPr="00FD1AF1">
                              <w:rPr>
                                <w:rFonts w:cstheme="minorHAnsi"/>
                              </w:rPr>
                              <w:t>[0 * 0.44 * (((1/0.904) * 17.6 * 2.56 *365.25 * 8.33 * (125-54) * 1)/3412)]</w:t>
                            </w:r>
                          </w:p>
                          <w:p w14:paraId="0EB17386" w14:textId="77777777" w:rsidR="00F60751" w:rsidRPr="00FD1AF1" w:rsidRDefault="00F60751" w:rsidP="00E779E9">
                            <w:pPr>
                              <w:ind w:left="1440"/>
                              <w:rPr>
                                <w:rFonts w:cstheme="minorHAnsi"/>
                                <w:noProof/>
                              </w:rPr>
                            </w:pPr>
                            <w:r w:rsidRPr="00FD1AF1">
                              <w:rPr>
                                <w:rFonts w:cstheme="minorHAnsi"/>
                                <w:noProof/>
                              </w:rPr>
                              <w:t xml:space="preserve">= -4206 + 1673 + 0 </w:t>
                            </w:r>
                          </w:p>
                          <w:p w14:paraId="48A99932" w14:textId="77777777" w:rsidR="00F60751" w:rsidRPr="00FD1AF1" w:rsidRDefault="00F60751" w:rsidP="00E779E9">
                            <w:pPr>
                              <w:ind w:left="1440"/>
                              <w:rPr>
                                <w:rFonts w:cstheme="minorHAnsi"/>
                                <w:noProof/>
                              </w:rPr>
                            </w:pPr>
                            <w:r w:rsidRPr="00FD1AF1">
                              <w:rPr>
                                <w:rFonts w:cstheme="minorHAnsi"/>
                                <w:noProof/>
                              </w:rPr>
                              <w:t>=  -2533 kWh</w:t>
                            </w:r>
                          </w:p>
                          <w:p w14:paraId="2D66F1E0" w14:textId="77777777" w:rsidR="00F60751" w:rsidRPr="00FD1AF1" w:rsidRDefault="00F60751" w:rsidP="00E779E9">
                            <w:pPr>
                              <w:ind w:left="1440"/>
                            </w:pPr>
                          </w:p>
                        </w:txbxContent>
                      </wps:txbx>
                      <wps:bodyPr rot="0" vert="horz" wrap="square" lIns="91440" tIns="45720" rIns="91440" bIns="45720" anchor="t" anchorCtr="0">
                        <a:noAutofit/>
                      </wps:bodyPr>
                    </wps:wsp>
                  </a:graphicData>
                </a:graphic>
              </wp:inline>
            </w:drawing>
          </mc:Choice>
          <mc:Fallback>
            <w:pict>
              <v:shape w14:anchorId="1013589E" id="Text Box 31" o:spid="_x0000_s1058" type="#_x0000_t202" style="width:448.05pt;height:40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">
                <v:textbox>
                  <w:txbxContent>
                    <w:p w14:paraId="63B8FA98" w14:textId="77777777" w:rsidR="00F60751" w:rsidRPr="00FD1AF1" w:rsidRDefault="00F60751" w:rsidP="00E779E9">
                      <w:r w:rsidRPr="00FD1AF1">
                        <w:t>Illustrative Example of Cost Effectiveness Inputs for Fuel Switching</w:t>
                      </w:r>
                    </w:p>
                    <w:p w14:paraId="4A727AED" w14:textId="77777777" w:rsidR="00F60751" w:rsidRPr="00FD1AF1" w:rsidRDefault="00F60751" w:rsidP="00E779E9">
                      <w:pPr>
                        <w:rPr>
                          <w:rFonts w:cstheme="minorHAnsi"/>
                        </w:rPr>
                      </w:pPr>
                      <w:r w:rsidRPr="00FD1AF1">
                        <w:rPr>
                          <w:rFonts w:cstheme="minorHAnsi"/>
                        </w:rPr>
                        <w:t>For example, a 3 ton unit with Part Load EER rating of 19 and Part Load COP of 4.4 in single family house in Springfield with a 40 gallon gas water heater replaces an existing working natural gas furnace and 3 ton Central AC unit with unknown efficiency ratings. [Note the calculation provides the annual savings for the first 8 years of the measure life, an additional calculation (not shown) would be required to calculated the annual savings for the remaining life (years 9-25)]:</w:t>
                      </w:r>
                    </w:p>
                    <w:p w14:paraId="24E2AA8B" w14:textId="77777777" w:rsidR="00F60751" w:rsidRPr="00FD1AF1" w:rsidRDefault="00F60751" w:rsidP="00E779E9">
                      <w:pPr>
                        <w:ind w:left="2160" w:hanging="1440"/>
                        <w:rPr>
                          <w:rFonts w:cstheme="minorHAnsi"/>
                          <w:noProof/>
                        </w:rPr>
                      </w:pPr>
                      <w:r w:rsidRPr="00FD1AF1">
                        <w:rPr>
                          <w:rFonts w:cstheme="minorHAnsi"/>
                          <w:noProof/>
                        </w:rPr>
                        <w:t>ΔTherms</w:t>
                      </w:r>
                      <w:r w:rsidRPr="00FD1AF1">
                        <w:rPr>
                          <w:rFonts w:cstheme="minorHAnsi"/>
                          <w:noProof/>
                        </w:rPr>
                        <w:tab/>
                        <w:t xml:space="preserve">= [(1 – ElecHeat) * ((Gas_Heating_Load/AFUEexist)] + </w:t>
                      </w:r>
                      <w:r w:rsidRPr="00FD1AF1">
                        <w:rPr>
                          <w:rFonts w:cstheme="minorHAnsi"/>
                        </w:rPr>
                        <w:t xml:space="preserve">[(1 – ElecDHW) * %DHWDisplaced * </w:t>
                      </w:r>
                      <w:r w:rsidRPr="00FD1AF1">
                        <w:rPr>
                          <w:rFonts w:cstheme="minorHAnsi"/>
                          <w:noProof/>
                        </w:rPr>
                        <w:t>(1/ EF</w:t>
                      </w:r>
                      <w:r w:rsidRPr="00FD1AF1">
                        <w:rPr>
                          <w:rFonts w:cstheme="minorHAnsi"/>
                          <w:caps/>
                          <w:noProof/>
                          <w:vertAlign w:val="subscript"/>
                        </w:rPr>
                        <w:t>Gas exist</w:t>
                      </w:r>
                      <w:r w:rsidRPr="00FD1AF1">
                        <w:rPr>
                          <w:rFonts w:cstheme="minorHAnsi"/>
                          <w:noProof/>
                        </w:rPr>
                        <w:t xml:space="preserve">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100,000)]</w:t>
                      </w:r>
                    </w:p>
                    <w:p w14:paraId="26B5652C" w14:textId="77777777" w:rsidR="00F60751" w:rsidRPr="00FD1AF1" w:rsidRDefault="00F60751" w:rsidP="00E779E9">
                      <w:pPr>
                        <w:ind w:left="1440"/>
                        <w:rPr>
                          <w:rFonts w:cstheme="minorHAnsi"/>
                          <w:noProof/>
                        </w:rPr>
                      </w:pPr>
                      <w:r w:rsidRPr="00FD1AF1">
                        <w:rPr>
                          <w:rFonts w:cstheme="minorHAnsi"/>
                          <w:noProof/>
                        </w:rPr>
                        <w:t>= [(1-0) * (714/0.644)] + [</w:t>
                      </w:r>
                      <w:r w:rsidRPr="00FD1AF1">
                        <w:rPr>
                          <w:rFonts w:cstheme="minorHAnsi"/>
                        </w:rPr>
                        <w:t xml:space="preserve">((1 – 0) * 0.44 * </w:t>
                      </w:r>
                      <w:r w:rsidRPr="00FD1AF1">
                        <w:rPr>
                          <w:rFonts w:cstheme="minorHAnsi"/>
                          <w:noProof/>
                        </w:rPr>
                        <w:t xml:space="preserve">(1/ 0.615 * </w:t>
                      </w:r>
                      <w:r w:rsidRPr="00FD1AF1">
                        <w:rPr>
                          <w:rFonts w:cstheme="minorHAnsi"/>
                        </w:rPr>
                        <w:t>17.6 * 2.56 *365.25 * 8.33 * (125-54) * 1</w:t>
                      </w:r>
                      <w:r w:rsidRPr="00FD1AF1">
                        <w:rPr>
                          <w:rFonts w:cstheme="minorHAnsi"/>
                          <w:noProof/>
                        </w:rPr>
                        <w:t>) / 100,000)]</w:t>
                      </w:r>
                    </w:p>
                    <w:p w14:paraId="17F71830" w14:textId="77777777" w:rsidR="00F60751" w:rsidRPr="00FD1AF1" w:rsidRDefault="00F60751" w:rsidP="00E779E9">
                      <w:pPr>
                        <w:ind w:left="1440"/>
                        <w:rPr>
                          <w:rFonts w:cstheme="minorHAnsi"/>
                          <w:noProof/>
                        </w:rPr>
                      </w:pPr>
                      <w:r w:rsidRPr="00FD1AF1">
                        <w:rPr>
                          <w:rFonts w:cstheme="minorHAnsi"/>
                          <w:noProof/>
                        </w:rPr>
                        <w:t>= 1109 + 70</w:t>
                      </w:r>
                    </w:p>
                    <w:p w14:paraId="7D679CAF" w14:textId="77777777" w:rsidR="00F60751" w:rsidRPr="00FD1AF1" w:rsidRDefault="00F60751" w:rsidP="00E779E9">
                      <w:pPr>
                        <w:ind w:left="1440"/>
                        <w:rPr>
                          <w:rFonts w:cstheme="minorHAnsi"/>
                          <w:noProof/>
                        </w:rPr>
                      </w:pPr>
                      <w:r w:rsidRPr="00FD1AF1">
                        <w:rPr>
                          <w:rFonts w:cstheme="minorHAnsi"/>
                          <w:noProof/>
                        </w:rPr>
                        <w:t>= 1179 therms</w:t>
                      </w:r>
                    </w:p>
                    <w:p w14:paraId="0AF2EF12" w14:textId="77777777" w:rsidR="00F60751" w:rsidRPr="00FD1AF1" w:rsidDel="00FD1AF1" w:rsidRDefault="00F60751" w:rsidP="00E779E9">
                      <w:pPr>
                        <w:ind w:left="1440"/>
                        <w:rPr>
                          <w:del w:id="4506" w:author="Samuel Dent" w:date="2015-10-08T10:02:00Z"/>
                          <w:rFonts w:cstheme="minorHAnsi"/>
                          <w:noProof/>
                        </w:rPr>
                      </w:pPr>
                    </w:p>
                    <w:p w14:paraId="24CA4501" w14:textId="77777777" w:rsidR="00F60751" w:rsidRPr="00FD1AF1" w:rsidRDefault="00F60751" w:rsidP="00E779E9">
                      <w:pPr>
                        <w:ind w:left="2160" w:hanging="1440"/>
                        <w:rPr>
                          <w:rFonts w:cstheme="minorHAnsi"/>
                          <w:noProof/>
                        </w:rPr>
                      </w:pPr>
                      <w:r w:rsidRPr="00FD1AF1">
                        <w:rPr>
                          <w:rFonts w:cstheme="minorHAnsi"/>
                          <w:noProof/>
                        </w:rPr>
                        <w:t xml:space="preserve">ΔkWh </w:t>
                      </w:r>
                      <w:r w:rsidRPr="00FD1AF1">
                        <w:rPr>
                          <w:rFonts w:cstheme="minorHAnsi"/>
                          <w:noProof/>
                        </w:rPr>
                        <w:tab/>
                        <w:t xml:space="preserve">= - [(FLHheat * Capacity_heating </w:t>
                      </w:r>
                      <w:r w:rsidRPr="00FD1AF1">
                        <w:rPr>
                          <w:rFonts w:cstheme="minorHAnsi"/>
                        </w:rPr>
                        <w:t>* (1/COP</w:t>
                      </w:r>
                      <w:r w:rsidRPr="00FD1AF1">
                        <w:rPr>
                          <w:rFonts w:cstheme="minorHAnsi"/>
                          <w:noProof/>
                          <w:vertAlign w:val="subscript"/>
                          <w:lang w:val="nl-NL"/>
                        </w:rPr>
                        <w:t>PL</w:t>
                      </w:r>
                      <w:r w:rsidRPr="00FD1AF1">
                        <w:rPr>
                          <w:rFonts w:cstheme="minorHAnsi"/>
                        </w:rPr>
                        <w:t xml:space="preserve"> * 3.412))/1000] + </w:t>
                      </w:r>
                      <w:r w:rsidRPr="00FD1AF1">
                        <w:rPr>
                          <w:rFonts w:cstheme="minorHAnsi"/>
                          <w:noProof/>
                          <w:lang w:val="nl-NL"/>
                        </w:rPr>
                        <w:t xml:space="preserve">[(FLHcool * </w:t>
                      </w:r>
                      <w:r w:rsidRPr="00FD1AF1">
                        <w:rPr>
                          <w:rFonts w:cstheme="minorHAnsi"/>
                          <w:noProof/>
                        </w:rPr>
                        <w:t>Capacity_cooling</w:t>
                      </w:r>
                      <w:r w:rsidRPr="00FD1AF1">
                        <w:rPr>
                          <w:rFonts w:cstheme="minorHAnsi"/>
                          <w:noProof/>
                          <w:lang w:val="nl-NL"/>
                        </w:rPr>
                        <w:t xml:space="preserve"> * (1/SEERexist  - 1/EER</w:t>
                      </w:r>
                      <w:r w:rsidRPr="00FD1AF1">
                        <w:rPr>
                          <w:rFonts w:cstheme="minorHAnsi"/>
                          <w:noProof/>
                          <w:vertAlign w:val="subscript"/>
                          <w:lang w:val="nl-NL"/>
                        </w:rPr>
                        <w:t>PL</w:t>
                      </w:r>
                      <w:r w:rsidRPr="00FD1AF1">
                        <w:rPr>
                          <w:rFonts w:cstheme="minorHAnsi"/>
                          <w:noProof/>
                          <w:lang w:val="nl-NL"/>
                        </w:rPr>
                        <w:t>))/1000</w:t>
                      </w:r>
                      <w:proofErr w:type="gramStart"/>
                      <w:r w:rsidRPr="00FD1AF1">
                        <w:rPr>
                          <w:rFonts w:cstheme="minorHAnsi"/>
                          <w:noProof/>
                          <w:lang w:val="nl-NL"/>
                        </w:rPr>
                        <w:t xml:space="preserve">] </w:t>
                      </w:r>
                      <w:r w:rsidRPr="00FD1AF1">
                        <w:rPr>
                          <w:rFonts w:cstheme="minorHAnsi"/>
                          <w:noProof/>
                        </w:rPr>
                        <w:t xml:space="preserve"> </w:t>
                      </w:r>
                      <w:r w:rsidRPr="00FD1AF1">
                        <w:rPr>
                          <w:rFonts w:cstheme="minorHAnsi"/>
                        </w:rPr>
                        <w:t>+</w:t>
                      </w:r>
                      <w:proofErr w:type="gramEnd"/>
                      <w:r w:rsidRPr="00FD1AF1">
                        <w:rPr>
                          <w:rFonts w:cstheme="minorHAnsi"/>
                        </w:rPr>
                        <w:t xml:space="preserve"> [ElecDHW * %DHWDisplaced * </w:t>
                      </w:r>
                      <w:r w:rsidRPr="00FD1AF1">
                        <w:rPr>
                          <w:rFonts w:cstheme="minorHAnsi"/>
                          <w:noProof/>
                        </w:rPr>
                        <w:t>(((1/EF</w:t>
                      </w:r>
                      <w:r w:rsidRPr="00FD1AF1">
                        <w:rPr>
                          <w:rFonts w:cstheme="minorHAnsi"/>
                          <w:caps/>
                          <w:noProof/>
                          <w:vertAlign w:val="subscript"/>
                        </w:rPr>
                        <w:t>ELEC</w:t>
                      </w:r>
                      <w:r w:rsidRPr="00FD1AF1">
                        <w:rPr>
                          <w:rFonts w:cstheme="minorHAnsi"/>
                          <w:noProof/>
                        </w:rPr>
                        <w:t>) * GPD * Household * 365.25 * γWater * (T</w:t>
                      </w:r>
                      <w:r w:rsidRPr="00FD1AF1">
                        <w:rPr>
                          <w:rFonts w:cstheme="minorHAnsi"/>
                          <w:noProof/>
                          <w:vertAlign w:val="subscript"/>
                        </w:rPr>
                        <w:t>OUT</w:t>
                      </w:r>
                      <w:r w:rsidRPr="00FD1AF1">
                        <w:rPr>
                          <w:rFonts w:cstheme="minorHAnsi"/>
                          <w:noProof/>
                        </w:rPr>
                        <w:t xml:space="preserve"> – T</w:t>
                      </w:r>
                      <w:r w:rsidRPr="00FD1AF1">
                        <w:rPr>
                          <w:rFonts w:cstheme="minorHAnsi"/>
                          <w:caps/>
                          <w:noProof/>
                          <w:vertAlign w:val="subscript"/>
                        </w:rPr>
                        <w:t>in</w:t>
                      </w:r>
                      <w:r w:rsidRPr="00FD1AF1">
                        <w:rPr>
                          <w:rFonts w:cstheme="minorHAnsi"/>
                          <w:noProof/>
                        </w:rPr>
                        <w:t xml:space="preserve">) </w:t>
                      </w:r>
                      <w:r w:rsidRPr="00FD1AF1">
                        <w:rPr>
                          <w:rFonts w:cstheme="minorHAnsi"/>
                          <w:szCs w:val="20"/>
                        </w:rPr>
                        <w:t>* 1.0</w:t>
                      </w:r>
                      <w:r w:rsidRPr="00FD1AF1">
                        <w:rPr>
                          <w:rFonts w:cstheme="minorHAnsi"/>
                          <w:noProof/>
                        </w:rPr>
                        <w:t>) / 3412)]</w:t>
                      </w:r>
                    </w:p>
                    <w:p w14:paraId="7EC60B6E" w14:textId="77777777" w:rsidR="00F60751" w:rsidRPr="00FD1AF1" w:rsidRDefault="00F60751" w:rsidP="00E779E9">
                      <w:pPr>
                        <w:ind w:left="1440"/>
                        <w:rPr>
                          <w:rFonts w:cstheme="minorHAnsi"/>
                          <w:noProof/>
                        </w:rPr>
                      </w:pPr>
                      <w:r w:rsidRPr="00FD1AF1">
                        <w:rPr>
                          <w:rFonts w:cstheme="minorHAnsi"/>
                          <w:noProof/>
                        </w:rPr>
                        <w:t>= - [(1754 * 36,000 * (1/(4.4 * 3.412)))/ 1000]</w:t>
                      </w:r>
                      <w:r w:rsidRPr="00FD1AF1">
                        <w:rPr>
                          <w:rFonts w:cstheme="minorHAnsi"/>
                        </w:rPr>
                        <w:t xml:space="preserve"> + </w:t>
                      </w:r>
                      <w:r w:rsidRPr="00FD1AF1">
                        <w:rPr>
                          <w:rFonts w:cstheme="minorHAnsi"/>
                          <w:noProof/>
                        </w:rPr>
                        <w:t xml:space="preserve">[(730 * 36,000 * (1/8.6 - 1/19))/ 1000)] + </w:t>
                      </w:r>
                      <w:r w:rsidRPr="00FD1AF1">
                        <w:rPr>
                          <w:rFonts w:cstheme="minorHAnsi"/>
                        </w:rPr>
                        <w:t>[0 * 0.44 * (((1/0.904) * 17.6 * 2.56 *365.25 * 8.33 * (125-54) * 1)/3412)]</w:t>
                      </w:r>
                    </w:p>
                    <w:p w14:paraId="0EB17386" w14:textId="77777777" w:rsidR="00F60751" w:rsidRPr="00FD1AF1" w:rsidRDefault="00F60751" w:rsidP="00E779E9">
                      <w:pPr>
                        <w:ind w:left="1440"/>
                        <w:rPr>
                          <w:rFonts w:cstheme="minorHAnsi"/>
                          <w:noProof/>
                        </w:rPr>
                      </w:pPr>
                      <w:r w:rsidRPr="00FD1AF1">
                        <w:rPr>
                          <w:rFonts w:cstheme="minorHAnsi"/>
                          <w:noProof/>
                        </w:rPr>
                        <w:t xml:space="preserve">= -4206 + 1673 + 0 </w:t>
                      </w:r>
                    </w:p>
                    <w:p w14:paraId="48A99932" w14:textId="77777777" w:rsidR="00F60751" w:rsidRPr="00FD1AF1" w:rsidRDefault="00F60751" w:rsidP="00E779E9">
                      <w:pPr>
                        <w:ind w:left="1440"/>
                        <w:rPr>
                          <w:rFonts w:cstheme="minorHAnsi"/>
                          <w:noProof/>
                        </w:rPr>
                      </w:pPr>
                      <w:r w:rsidRPr="00FD1AF1">
                        <w:rPr>
                          <w:rFonts w:cstheme="minorHAnsi"/>
                          <w:noProof/>
                        </w:rPr>
                        <w:t>=  -2533 kWh</w:t>
                      </w:r>
                    </w:p>
                    <w:p w14:paraId="2D66F1E0" w14:textId="77777777" w:rsidR="00F60751" w:rsidRPr="00FD1AF1" w:rsidRDefault="00F60751" w:rsidP="00E779E9">
                      <w:pPr>
                        <w:ind w:left="1440"/>
                      </w:pPr>
                    </w:p>
                  </w:txbxContent>
                </v:textbox>
                <w10:anchorlock/>
              </v:shape>
            </w:pict>
          </mc:Fallback>
        </mc:AlternateContent>
      </w:r>
    </w:p>
    <w:p w14:paraId="3AEBE52D" w14:textId="7227FCCA" w:rsidR="00E779E9" w:rsidRPr="00FD1AF1" w:rsidRDefault="00E779E9" w:rsidP="00E779E9">
      <w:pPr>
        <w:keepNext/>
        <w:keepLines/>
        <w:tabs>
          <w:tab w:val="left" w:pos="5040"/>
        </w:tabs>
        <w:spacing w:before="200"/>
        <w:outlineLvl w:val="5"/>
        <w:rPr>
          <w:rFonts w:cs="Calibri"/>
          <w:b/>
          <w:smallCaps/>
        </w:rPr>
      </w:pPr>
      <w:r w:rsidRPr="00FD1AF1">
        <w:rPr>
          <w:rFonts w:cs="Calibri"/>
          <w:b/>
          <w:smallCaps/>
        </w:rPr>
        <w:t>Measure Code: RS-HVC-GSHP-</w:t>
      </w:r>
      <w:del w:id="4507" w:author="Samuel Dent" w:date="2015-10-08T10:03:00Z">
        <w:r w:rsidRPr="00FD1AF1" w:rsidDel="00FD1AF1">
          <w:rPr>
            <w:rFonts w:cs="Calibri"/>
            <w:b/>
            <w:smallCaps/>
          </w:rPr>
          <w:delText>V04</w:delText>
        </w:r>
      </w:del>
      <w:ins w:id="4508" w:author="Samuel Dent" w:date="2015-10-08T10:03:00Z">
        <w:r w:rsidRPr="00FD1AF1">
          <w:rPr>
            <w:rFonts w:cs="Calibri"/>
            <w:b/>
            <w:smallCaps/>
          </w:rPr>
          <w:t>V0</w:t>
        </w:r>
      </w:ins>
      <w:ins w:id="4509" w:author="Samuel Dent" w:date="2016-01-14T10:14:00Z">
        <w:r w:rsidR="001B14BA">
          <w:rPr>
            <w:rFonts w:cs="Calibri"/>
            <w:b/>
            <w:smallCaps/>
          </w:rPr>
          <w:t>6</w:t>
        </w:r>
      </w:ins>
      <w:r w:rsidRPr="00FD1AF1">
        <w:rPr>
          <w:rFonts w:cs="Calibri"/>
          <w:b/>
          <w:smallCaps/>
        </w:rPr>
        <w:t>-1</w:t>
      </w:r>
      <w:del w:id="4510" w:author="Samuel Dent" w:date="2015-10-08T10:03:00Z">
        <w:r w:rsidRPr="00FD1AF1" w:rsidDel="00FD1AF1">
          <w:rPr>
            <w:rFonts w:cs="Calibri"/>
            <w:b/>
            <w:smallCaps/>
          </w:rPr>
          <w:delText>5</w:delText>
        </w:r>
      </w:del>
      <w:ins w:id="4511" w:author="Samuel Dent" w:date="2015-10-08T10:03:00Z">
        <w:r>
          <w:rPr>
            <w:rFonts w:cs="Calibri"/>
            <w:b/>
            <w:smallCaps/>
          </w:rPr>
          <w:t>6</w:t>
        </w:r>
      </w:ins>
      <w:r w:rsidRPr="00FD1AF1">
        <w:rPr>
          <w:rFonts w:cs="Calibri"/>
          <w:b/>
          <w:smallCaps/>
        </w:rPr>
        <w:t>0601</w:t>
      </w:r>
    </w:p>
    <w:p w14:paraId="06C3B1E3" w14:textId="77777777" w:rsidR="00A66B73" w:rsidRDefault="00A66B73" w:rsidP="00E779E9"/>
    <w:p w14:paraId="1C8C1055" w14:textId="77777777" w:rsidR="00F83B3F" w:rsidRPr="00F83B3F" w:rsidRDefault="00F83B3F" w:rsidP="00F83B3F">
      <w:pPr>
        <w:sectPr w:rsidR="00F83B3F" w:rsidRPr="00F83B3F">
          <w:headerReference w:type="default" r:id="rId35"/>
          <w:pgSz w:w="12240" w:h="15840"/>
          <w:pgMar w:top="1440" w:right="1440" w:bottom="1440" w:left="1440" w:header="720" w:footer="720" w:gutter="0"/>
          <w:cols w:space="720"/>
          <w:docGrid w:linePitch="360"/>
        </w:sectPr>
      </w:pPr>
    </w:p>
    <w:p w14:paraId="445B4F91" w14:textId="77777777" w:rsidR="00841F99" w:rsidRPr="000B7BB6" w:rsidRDefault="00841F99" w:rsidP="00841F99">
      <w:pPr>
        <w:pStyle w:val="Heading3"/>
      </w:pPr>
      <w:bookmarkStart w:id="4513" w:name="_Toc319489382"/>
      <w:bookmarkStart w:id="4514" w:name="_Toc319662653"/>
      <w:bookmarkStart w:id="4515" w:name="_Ref325435990"/>
      <w:bookmarkStart w:id="4516" w:name="_Ref325435994"/>
      <w:bookmarkStart w:id="4517" w:name="_Toc333219087"/>
      <w:bookmarkStart w:id="4518" w:name="_Toc437592971"/>
      <w:bookmarkStart w:id="4519" w:name="_Toc437855986"/>
      <w:bookmarkStart w:id="4520" w:name="_Toc441217039"/>
      <w:r w:rsidRPr="000B7BB6">
        <w:lastRenderedPageBreak/>
        <w:t>High Efficiency Bathroom Exhaust Fan</w:t>
      </w:r>
      <w:bookmarkEnd w:id="4513"/>
      <w:bookmarkEnd w:id="4514"/>
      <w:bookmarkEnd w:id="4515"/>
      <w:bookmarkEnd w:id="4516"/>
      <w:bookmarkEnd w:id="4517"/>
      <w:bookmarkEnd w:id="4518"/>
      <w:bookmarkEnd w:id="4519"/>
      <w:bookmarkEnd w:id="4520"/>
      <w:r w:rsidRPr="000B7BB6">
        <w:t xml:space="preserve"> </w:t>
      </w:r>
    </w:p>
    <w:p w14:paraId="7E083A79" w14:textId="77777777" w:rsidR="00841F99" w:rsidRPr="00A05FC2" w:rsidRDefault="00841F99" w:rsidP="00841F99">
      <w:pPr>
        <w:pStyle w:val="Heading6"/>
      </w:pPr>
      <w:r w:rsidRPr="00A05FC2">
        <w:t xml:space="preserve">Description </w:t>
      </w:r>
    </w:p>
    <w:p w14:paraId="1CB83B21" w14:textId="77777777" w:rsidR="00841F99" w:rsidRPr="00A05FC2" w:rsidRDefault="00841F99" w:rsidP="00841F99">
      <w:pPr>
        <w:rPr>
          <w:rFonts w:cstheme="minorHAnsi"/>
        </w:rPr>
      </w:pPr>
      <w:r w:rsidRPr="00A05FC2">
        <w:rPr>
          <w:rFonts w:cstheme="minorHAnsi"/>
        </w:rPr>
        <w:t xml:space="preserve">This market opportunity is defined by the need for continuous mechanical ventilation due to reduced air-infiltration from a tighter building shell.  In retrofit projects, existing fans may be too loud, or insufficient in other ways, to be operated as required for proper ventilation. This measure assumes a fan capacity of 50 CFM rated at a sound level of less than 2.0 sones at 0.1 inches of water column static pressure.   This measure may be applied to larger capacity, up to 130 CFM, efficient fans with bi-level controls because the savings and incremental costs are very similar. All eligible installations shall be sized to provide the mechanical ventilation rate indicated by ASHRAE 62.2. </w:t>
      </w:r>
    </w:p>
    <w:p w14:paraId="62C12E8A" w14:textId="77777777" w:rsidR="00841F99" w:rsidRPr="000B7BB6" w:rsidRDefault="00841F99" w:rsidP="00841F99">
      <w:pPr>
        <w:widowControl/>
        <w:jc w:val="left"/>
        <w:rPr>
          <w:rFonts w:cstheme="minorHAnsi"/>
          <w:szCs w:val="20"/>
        </w:rPr>
      </w:pPr>
      <w:r w:rsidRPr="000B7BB6">
        <w:rPr>
          <w:rFonts w:cstheme="minorHAnsi"/>
          <w:szCs w:val="20"/>
        </w:rPr>
        <w:t xml:space="preserve">This measure was developed to be applicable to the following program types:  TOS, NC, RF.  </w:t>
      </w:r>
    </w:p>
    <w:p w14:paraId="28233DE6" w14:textId="77777777" w:rsidR="00841F99" w:rsidRPr="000B7BB6" w:rsidRDefault="00841F99" w:rsidP="00841F99">
      <w:pPr>
        <w:widowControl/>
        <w:jc w:val="left"/>
        <w:rPr>
          <w:rFonts w:cstheme="minorHAnsi"/>
          <w:szCs w:val="20"/>
        </w:rPr>
      </w:pPr>
      <w:r w:rsidRPr="000B7BB6">
        <w:rPr>
          <w:rFonts w:cstheme="minorHAnsi"/>
          <w:szCs w:val="20"/>
        </w:rPr>
        <w:t>If applied to other program types, the measure savings should be verified.</w:t>
      </w:r>
    </w:p>
    <w:p w14:paraId="6B0A6B42" w14:textId="77777777" w:rsidR="00841F99" w:rsidRPr="00A05FC2" w:rsidRDefault="00841F99" w:rsidP="00841F99">
      <w:pPr>
        <w:pStyle w:val="Heading6"/>
      </w:pPr>
      <w:r w:rsidRPr="00A05FC2">
        <w:t xml:space="preserve">Definition of Efficient Equipment </w:t>
      </w:r>
    </w:p>
    <w:p w14:paraId="09C1A07E" w14:textId="77777777" w:rsidR="00841F99" w:rsidRPr="00A05FC2" w:rsidRDefault="00841F99" w:rsidP="00841F99">
      <w:pPr>
        <w:rPr>
          <w:rFonts w:cstheme="minorHAnsi"/>
        </w:rPr>
      </w:pPr>
      <w:r w:rsidRPr="00A05FC2">
        <w:rPr>
          <w:rFonts w:cstheme="minorHAnsi"/>
        </w:rPr>
        <w:t xml:space="preserve">New efficient (average CFM/watt of  8.3 </w:t>
      </w:r>
      <w:r w:rsidRPr="000B7BB6">
        <w:rPr>
          <w:rStyle w:val="FootnoteReference"/>
          <w:rFonts w:asciiTheme="minorHAnsi" w:hAnsiTheme="minorHAnsi" w:cstheme="minorHAnsi"/>
        </w:rPr>
        <w:footnoteReference w:id="355"/>
      </w:r>
      <w:r w:rsidRPr="00A05FC2">
        <w:rPr>
          <w:rFonts w:cstheme="minorHAnsi"/>
        </w:rPr>
        <w:t>) exhaust-only ventilation fan, quiet (&lt; 2.0 sones) Continuous operation in accordance with recommended ventilation rate indicated by ASHRAE 62.2</w:t>
      </w:r>
      <w:r w:rsidRPr="000B7BB6">
        <w:rPr>
          <w:rStyle w:val="FootnoteReference"/>
          <w:rFonts w:asciiTheme="minorHAnsi" w:hAnsiTheme="minorHAnsi" w:cstheme="minorHAnsi"/>
        </w:rPr>
        <w:footnoteReference w:id="356"/>
      </w:r>
    </w:p>
    <w:p w14:paraId="6436A942" w14:textId="77777777" w:rsidR="00841F99" w:rsidRPr="00A05FC2" w:rsidRDefault="00841F99" w:rsidP="00841F99">
      <w:pPr>
        <w:pStyle w:val="Heading6"/>
      </w:pPr>
      <w:r w:rsidRPr="00A05FC2">
        <w:t xml:space="preserve">Definition of Baseline Equipment </w:t>
      </w:r>
    </w:p>
    <w:p w14:paraId="20083E9E" w14:textId="77777777" w:rsidR="00841F99" w:rsidRPr="00A05FC2" w:rsidRDefault="00841F99" w:rsidP="00841F99">
      <w:pPr>
        <w:rPr>
          <w:rFonts w:cstheme="minorHAnsi"/>
        </w:rPr>
      </w:pPr>
      <w:r w:rsidRPr="00A05FC2">
        <w:rPr>
          <w:rFonts w:cstheme="minorHAnsi"/>
        </w:rPr>
        <w:t>New standard efficiency (average CFM/Watt of 3.1</w:t>
      </w:r>
      <w:r w:rsidRPr="000B7BB6">
        <w:rPr>
          <w:rStyle w:val="FootnoteReference"/>
          <w:rFonts w:asciiTheme="minorHAnsi" w:hAnsiTheme="minorHAnsi" w:cstheme="minorHAnsi"/>
        </w:rPr>
        <w:footnoteReference w:id="357"/>
      </w:r>
      <w:r w:rsidRPr="00A05FC2">
        <w:rPr>
          <w:rFonts w:cstheme="minorHAnsi"/>
        </w:rPr>
        <w:t xml:space="preserve">) exhaust-only ventilation fan, quiet (&lt; 2.0 sones) operating in accordance with recommended ventilation rate indicated by ASHRAE 62.2 </w:t>
      </w:r>
      <w:r w:rsidRPr="000B7BB6">
        <w:rPr>
          <w:rStyle w:val="FootnoteReference"/>
          <w:rFonts w:asciiTheme="minorHAnsi" w:hAnsiTheme="minorHAnsi" w:cstheme="minorHAnsi"/>
        </w:rPr>
        <w:footnoteReference w:id="358"/>
      </w:r>
    </w:p>
    <w:p w14:paraId="7756ED9D" w14:textId="77777777" w:rsidR="00841F99" w:rsidRPr="00A05FC2" w:rsidRDefault="00841F99" w:rsidP="00841F99">
      <w:pPr>
        <w:pStyle w:val="Heading6"/>
      </w:pPr>
      <w:r w:rsidRPr="00A05FC2">
        <w:t xml:space="preserve">Deemed Lifetime of Efficient Equipment </w:t>
      </w:r>
    </w:p>
    <w:p w14:paraId="5CE6A568" w14:textId="77777777" w:rsidR="00841F99" w:rsidRPr="00A05FC2" w:rsidRDefault="00841F99" w:rsidP="00841F99">
      <w:pPr>
        <w:rPr>
          <w:rFonts w:cstheme="minorHAnsi"/>
          <w:b/>
        </w:rPr>
      </w:pPr>
      <w:r w:rsidRPr="00A05FC2">
        <w:rPr>
          <w:rFonts w:cstheme="minorHAnsi"/>
        </w:rPr>
        <w:t xml:space="preserve">The expected measure life is assumed to be </w:t>
      </w:r>
      <w:r w:rsidRPr="00A05FC2">
        <w:rPr>
          <w:rFonts w:cstheme="minorHAnsi"/>
          <w:noProof/>
        </w:rPr>
        <w:t>19 years</w:t>
      </w:r>
      <w:r w:rsidRPr="00A05FC2">
        <w:rPr>
          <w:rFonts w:cstheme="minorHAnsi"/>
          <w:vertAlign w:val="superscript"/>
        </w:rPr>
        <w:footnoteReference w:id="359"/>
      </w:r>
      <w:r w:rsidRPr="00A05FC2">
        <w:rPr>
          <w:rFonts w:cstheme="minorHAnsi"/>
          <w:noProof/>
        </w:rPr>
        <w:t>.</w:t>
      </w:r>
      <w:r w:rsidRPr="00A05FC2">
        <w:rPr>
          <w:rFonts w:cstheme="minorHAnsi"/>
        </w:rPr>
        <w:t xml:space="preserve"> </w:t>
      </w:r>
    </w:p>
    <w:p w14:paraId="17646CE9" w14:textId="77777777" w:rsidR="00841F99" w:rsidRPr="00A05FC2" w:rsidRDefault="00841F99" w:rsidP="00841F99">
      <w:pPr>
        <w:pStyle w:val="Heading6"/>
      </w:pPr>
      <w:r w:rsidRPr="00A05FC2">
        <w:t xml:space="preserve">Deemed Measure Cost </w:t>
      </w:r>
    </w:p>
    <w:p w14:paraId="02B2F03A" w14:textId="77777777" w:rsidR="00841F99" w:rsidRPr="00A05FC2" w:rsidRDefault="00841F99" w:rsidP="00841F99">
      <w:pPr>
        <w:rPr>
          <w:rFonts w:cstheme="minorHAnsi"/>
        </w:rPr>
      </w:pPr>
      <w:r w:rsidRPr="00A05FC2">
        <w:rPr>
          <w:rFonts w:cstheme="minorHAnsi"/>
        </w:rPr>
        <w:t>Incremental cost per installed fan is $43.50 for quiet, efficient fans</w:t>
      </w:r>
      <w:r w:rsidRPr="000B7BB6">
        <w:rPr>
          <w:rStyle w:val="FootnoteReference"/>
          <w:rFonts w:asciiTheme="minorHAnsi" w:hAnsiTheme="minorHAnsi" w:cstheme="minorHAnsi"/>
        </w:rPr>
        <w:footnoteReference w:id="360"/>
      </w:r>
      <w:r w:rsidRPr="00A05FC2">
        <w:rPr>
          <w:rFonts w:cstheme="minorHAnsi"/>
        </w:rPr>
        <w:t xml:space="preserve">.  </w:t>
      </w:r>
    </w:p>
    <w:p w14:paraId="25B6A2C9" w14:textId="77777777" w:rsidR="00841F99" w:rsidRPr="00A05FC2" w:rsidRDefault="00841F99" w:rsidP="00841F99">
      <w:pPr>
        <w:pStyle w:val="Heading6"/>
      </w:pPr>
      <w:r w:rsidRPr="00A05FC2">
        <w:t>Loadshape</w:t>
      </w:r>
    </w:p>
    <w:p w14:paraId="6A8FB7F6" w14:textId="77777777" w:rsidR="00841F99" w:rsidRPr="000B7BB6" w:rsidRDefault="00841F99" w:rsidP="00841F99">
      <w:pPr>
        <w:widowControl/>
        <w:rPr>
          <w:rFonts w:cstheme="minorHAnsi"/>
          <w:color w:val="000000"/>
          <w:szCs w:val="20"/>
        </w:rPr>
      </w:pPr>
      <w:r w:rsidRPr="000B7BB6">
        <w:rPr>
          <w:rFonts w:cstheme="minorHAnsi"/>
          <w:color w:val="000000"/>
          <w:szCs w:val="20"/>
        </w:rPr>
        <w:t>Loadshape R11 - Residential Ventilation</w:t>
      </w:r>
    </w:p>
    <w:p w14:paraId="26913907" w14:textId="77777777" w:rsidR="00841F99" w:rsidRPr="00A05FC2" w:rsidRDefault="00841F99" w:rsidP="00841F99">
      <w:pPr>
        <w:pStyle w:val="Heading6"/>
      </w:pPr>
      <w:r w:rsidRPr="00A05FC2">
        <w:t xml:space="preserve">Coincidence Factor </w:t>
      </w:r>
    </w:p>
    <w:p w14:paraId="2C458129" w14:textId="77777777" w:rsidR="00841F99" w:rsidRDefault="00841F99" w:rsidP="00841F99">
      <w:pPr>
        <w:rPr>
          <w:rFonts w:cstheme="minorHAnsi"/>
        </w:rPr>
      </w:pPr>
      <w:r w:rsidRPr="00A05FC2">
        <w:rPr>
          <w:rFonts w:cstheme="minorHAnsi"/>
        </w:rPr>
        <w:t>The summer Peak Coincidence Factor is assumed to be 100% because the fan runs continuously.</w:t>
      </w:r>
    </w:p>
    <w:p w14:paraId="0178BD8B" w14:textId="77777777" w:rsidR="00A66B73" w:rsidRDefault="00A66B73" w:rsidP="00841F99">
      <w:pPr>
        <w:rPr>
          <w:rFonts w:cstheme="minorHAnsi"/>
          <w:b/>
          <w:iCs/>
        </w:rPr>
      </w:pPr>
      <w:r>
        <w:rPr>
          <w:rFonts w:cstheme="minorHAnsi"/>
          <w:b/>
          <w:iCs/>
        </w:rPr>
        <w:br w:type="page"/>
      </w:r>
    </w:p>
    <w:p w14:paraId="100C2117" w14:textId="77777777" w:rsidR="00841F99" w:rsidRPr="00A05FC2" w:rsidRDefault="00841F99" w:rsidP="00841F99">
      <w:pPr>
        <w:pStyle w:val="AlgorithmHeading"/>
      </w:pPr>
      <w:r w:rsidRPr="00A05FC2">
        <w:lastRenderedPageBreak/>
        <w:t>Algorithm</w:t>
      </w:r>
    </w:p>
    <w:p w14:paraId="3C5E2D8C" w14:textId="77777777" w:rsidR="00841F99" w:rsidRPr="00A05FC2" w:rsidRDefault="00841F99" w:rsidP="00841F99">
      <w:pPr>
        <w:pStyle w:val="Heading6"/>
      </w:pPr>
      <w:r w:rsidRPr="00A05FC2">
        <w:t xml:space="preserve">Calculation of Savings </w:t>
      </w:r>
    </w:p>
    <w:p w14:paraId="04063010" w14:textId="77777777" w:rsidR="00841F99" w:rsidRPr="00A05FC2" w:rsidRDefault="00841F99" w:rsidP="00841F99">
      <w:pPr>
        <w:pStyle w:val="Heading6"/>
      </w:pPr>
      <w:r w:rsidRPr="00A05FC2">
        <w:t xml:space="preserve">Electric Energy Savings </w:t>
      </w:r>
    </w:p>
    <w:p w14:paraId="7C6E89A9" w14:textId="77777777" w:rsidR="00841F99" w:rsidRPr="00A05FC2" w:rsidRDefault="00841F99" w:rsidP="00841F99">
      <w:pPr>
        <w:ind w:left="432" w:firstLine="720"/>
        <w:rPr>
          <w:rFonts w:cstheme="minorHAnsi"/>
        </w:rPr>
      </w:pPr>
      <w:r w:rsidRPr="00A05FC2">
        <w:rPr>
          <w:rFonts w:cstheme="minorHAnsi"/>
          <w:noProof/>
        </w:rPr>
        <w:t xml:space="preserve">ΔkWh </w:t>
      </w:r>
      <w:r w:rsidRPr="00A05FC2">
        <w:rPr>
          <w:rFonts w:cstheme="minorHAnsi"/>
          <w:noProof/>
        </w:rPr>
        <w:tab/>
        <w:t>= (</w:t>
      </w:r>
      <w:r w:rsidRPr="00A05FC2">
        <w:rPr>
          <w:rFonts w:cstheme="minorHAnsi"/>
        </w:rPr>
        <w:t>CFM * (1/η</w:t>
      </w:r>
      <w:proofErr w:type="gramStart"/>
      <w:r w:rsidRPr="00A05FC2">
        <w:rPr>
          <w:rFonts w:cstheme="minorHAnsi"/>
          <w:caps/>
          <w:vertAlign w:val="subscript"/>
        </w:rPr>
        <w:t>,Baseline</w:t>
      </w:r>
      <w:proofErr w:type="gramEnd"/>
      <w:r w:rsidRPr="00A05FC2">
        <w:rPr>
          <w:rFonts w:cstheme="minorHAnsi"/>
          <w:vertAlign w:val="subscript"/>
        </w:rPr>
        <w:t xml:space="preserve"> </w:t>
      </w:r>
      <w:r w:rsidRPr="00A05FC2">
        <w:rPr>
          <w:rFonts w:cstheme="minorHAnsi"/>
        </w:rPr>
        <w:t>-  1/η</w:t>
      </w:r>
      <w:r w:rsidRPr="00A05FC2">
        <w:rPr>
          <w:rFonts w:cstheme="minorHAnsi"/>
          <w:caps/>
          <w:vertAlign w:val="subscript"/>
        </w:rPr>
        <w:t>Efficient</w:t>
      </w:r>
      <w:r w:rsidRPr="00A05FC2">
        <w:rPr>
          <w:rFonts w:cstheme="minorHAnsi"/>
        </w:rPr>
        <w:t>)/1000) * Hours</w:t>
      </w:r>
    </w:p>
    <w:p w14:paraId="37A40CE9" w14:textId="77777777" w:rsidR="00841F99" w:rsidRPr="00A05FC2" w:rsidRDefault="00841F99" w:rsidP="00841F99">
      <w:pPr>
        <w:ind w:left="1152" w:hanging="1152"/>
        <w:rPr>
          <w:rFonts w:cstheme="minorHAnsi"/>
          <w:noProof/>
        </w:rPr>
      </w:pPr>
      <w:r w:rsidRPr="00A05FC2">
        <w:rPr>
          <w:rFonts w:cstheme="minorHAnsi"/>
          <w:noProof/>
        </w:rPr>
        <w:t>Where:</w:t>
      </w:r>
    </w:p>
    <w:p w14:paraId="2B900B81" w14:textId="77777777" w:rsidR="00841F99" w:rsidRPr="00A05FC2" w:rsidRDefault="00841F99" w:rsidP="00841F99">
      <w:pPr>
        <w:ind w:left="720"/>
        <w:rPr>
          <w:rFonts w:cstheme="minorHAnsi"/>
        </w:rPr>
      </w:pPr>
      <w:r w:rsidRPr="00A05FC2">
        <w:rPr>
          <w:rFonts w:cstheme="minorHAnsi"/>
          <w:noProof/>
          <w:lang w:val="nl-NL"/>
        </w:rPr>
        <w:t>CFM</w:t>
      </w:r>
      <w:r w:rsidRPr="00A05FC2">
        <w:rPr>
          <w:rFonts w:cstheme="minorHAnsi"/>
          <w:noProof/>
        </w:rPr>
        <w:tab/>
      </w:r>
      <w:r w:rsidRPr="00A05FC2">
        <w:rPr>
          <w:rFonts w:cstheme="minorHAnsi"/>
          <w:noProof/>
        </w:rPr>
        <w:tab/>
        <w:t xml:space="preserve">= </w:t>
      </w:r>
      <w:r w:rsidRPr="00A05FC2">
        <w:rPr>
          <w:rFonts w:cstheme="minorHAnsi"/>
        </w:rPr>
        <w:t xml:space="preserve">Nominal Capacity of the exhaust fan </w:t>
      </w:r>
    </w:p>
    <w:p w14:paraId="50162AEE" w14:textId="77777777" w:rsidR="00841F99" w:rsidRPr="00A05FC2" w:rsidRDefault="00841F99" w:rsidP="00841F99">
      <w:pPr>
        <w:ind w:left="1440" w:firstLine="720"/>
        <w:rPr>
          <w:rFonts w:cstheme="minorHAnsi"/>
        </w:rPr>
      </w:pPr>
      <w:r w:rsidRPr="00A05FC2">
        <w:rPr>
          <w:rFonts w:cstheme="minorHAnsi"/>
        </w:rPr>
        <w:t>= 50 CFM</w:t>
      </w:r>
      <w:r w:rsidRPr="000B7BB6">
        <w:rPr>
          <w:rStyle w:val="FootnoteReference"/>
          <w:rFonts w:asciiTheme="minorHAnsi" w:hAnsiTheme="minorHAnsi" w:cstheme="minorHAnsi"/>
        </w:rPr>
        <w:footnoteReference w:id="361"/>
      </w:r>
    </w:p>
    <w:p w14:paraId="7D79C8D8" w14:textId="77777777" w:rsidR="00841F99" w:rsidRPr="00A05FC2" w:rsidRDefault="00841F99" w:rsidP="00841F99">
      <w:pPr>
        <w:ind w:left="720"/>
        <w:rPr>
          <w:rFonts w:cstheme="minorHAnsi"/>
        </w:rPr>
      </w:pPr>
      <w:proofErr w:type="gramStart"/>
      <w:r w:rsidRPr="00A05FC2">
        <w:rPr>
          <w:rFonts w:cstheme="minorHAnsi"/>
        </w:rPr>
        <w:t>η</w:t>
      </w:r>
      <w:r w:rsidRPr="00A05FC2">
        <w:rPr>
          <w:rFonts w:cstheme="minorHAnsi"/>
          <w:caps/>
          <w:vertAlign w:val="subscript"/>
        </w:rPr>
        <w:t>Baseline</w:t>
      </w:r>
      <w:proofErr w:type="gramEnd"/>
      <w:r w:rsidRPr="00A05FC2">
        <w:rPr>
          <w:rFonts w:cstheme="minorHAnsi"/>
          <w:vertAlign w:val="subscript"/>
        </w:rPr>
        <w:tab/>
      </w:r>
      <w:r w:rsidRPr="00A05FC2">
        <w:rPr>
          <w:rFonts w:cstheme="minorHAnsi"/>
          <w:vertAlign w:val="subscript"/>
        </w:rPr>
        <w:tab/>
      </w:r>
      <w:r w:rsidRPr="00A05FC2">
        <w:rPr>
          <w:rFonts w:cstheme="minorHAnsi"/>
        </w:rPr>
        <w:t xml:space="preserve">= Average efficacy for baseline fan </w:t>
      </w:r>
    </w:p>
    <w:p w14:paraId="441B053F" w14:textId="77777777" w:rsidR="00841F99" w:rsidRPr="00A05FC2" w:rsidRDefault="00841F99" w:rsidP="00841F99">
      <w:pPr>
        <w:ind w:left="1440" w:firstLine="720"/>
        <w:rPr>
          <w:rFonts w:cstheme="minorHAnsi"/>
        </w:rPr>
      </w:pPr>
      <w:r w:rsidRPr="00A05FC2">
        <w:rPr>
          <w:rFonts w:cstheme="minorHAnsi"/>
        </w:rPr>
        <w:t>= 3.1 CFM/Watt</w:t>
      </w:r>
      <w:r w:rsidRPr="000B7BB6">
        <w:rPr>
          <w:rStyle w:val="FootnoteReference"/>
          <w:rFonts w:asciiTheme="minorHAnsi" w:hAnsiTheme="minorHAnsi" w:cstheme="minorHAnsi"/>
        </w:rPr>
        <w:footnoteReference w:id="362"/>
      </w:r>
    </w:p>
    <w:p w14:paraId="5BA5289D" w14:textId="77777777" w:rsidR="00841F99" w:rsidRPr="00A05FC2" w:rsidRDefault="00841F99" w:rsidP="00841F99">
      <w:pPr>
        <w:ind w:left="720"/>
        <w:rPr>
          <w:rFonts w:cstheme="minorHAnsi"/>
        </w:rPr>
      </w:pPr>
      <w:proofErr w:type="gramStart"/>
      <w:r w:rsidRPr="00A05FC2">
        <w:rPr>
          <w:rFonts w:cstheme="minorHAnsi"/>
        </w:rPr>
        <w:t>η</w:t>
      </w:r>
      <w:r w:rsidRPr="00A05FC2">
        <w:rPr>
          <w:rFonts w:cstheme="minorHAnsi"/>
          <w:caps/>
          <w:vertAlign w:val="subscript"/>
        </w:rPr>
        <w:t>Effcient</w:t>
      </w:r>
      <w:proofErr w:type="gramEnd"/>
      <w:r w:rsidRPr="00A05FC2">
        <w:rPr>
          <w:rFonts w:cstheme="minorHAnsi"/>
          <w:caps/>
          <w:vertAlign w:val="subscript"/>
        </w:rPr>
        <w:tab/>
      </w:r>
      <w:r w:rsidRPr="00A05FC2">
        <w:rPr>
          <w:rFonts w:cstheme="minorHAnsi"/>
          <w:vertAlign w:val="subscript"/>
        </w:rPr>
        <w:tab/>
      </w:r>
      <w:r w:rsidRPr="00A05FC2">
        <w:rPr>
          <w:rFonts w:cstheme="minorHAnsi"/>
        </w:rPr>
        <w:t>= Average efficacy for efficient fan</w:t>
      </w:r>
    </w:p>
    <w:p w14:paraId="6A13E9FF" w14:textId="77777777" w:rsidR="00841F99" w:rsidRPr="00A05FC2" w:rsidRDefault="00841F99" w:rsidP="00841F99">
      <w:pPr>
        <w:ind w:left="1440" w:firstLine="720"/>
        <w:rPr>
          <w:rFonts w:cstheme="minorHAnsi"/>
        </w:rPr>
      </w:pPr>
      <w:r w:rsidRPr="00A05FC2">
        <w:rPr>
          <w:rFonts w:cstheme="minorHAnsi"/>
        </w:rPr>
        <w:t>= 8.3 CFM/Watt</w:t>
      </w:r>
      <w:r w:rsidRPr="000B7BB6">
        <w:rPr>
          <w:rStyle w:val="FootnoteReference"/>
          <w:rFonts w:asciiTheme="minorHAnsi" w:hAnsiTheme="minorHAnsi" w:cstheme="minorHAnsi"/>
        </w:rPr>
        <w:footnoteReference w:id="363"/>
      </w:r>
    </w:p>
    <w:p w14:paraId="1904C91C" w14:textId="77777777" w:rsidR="00841F99" w:rsidRPr="00A05FC2" w:rsidRDefault="00841F99" w:rsidP="00841F99">
      <w:pPr>
        <w:ind w:left="720"/>
        <w:rPr>
          <w:rFonts w:cstheme="minorHAnsi"/>
        </w:rPr>
      </w:pPr>
      <w:r w:rsidRPr="00A05FC2">
        <w:rPr>
          <w:rFonts w:cstheme="minorHAnsi"/>
          <w:noProof/>
        </w:rPr>
        <w:t>Hours</w:t>
      </w:r>
      <w:r w:rsidRPr="00A05FC2">
        <w:rPr>
          <w:rFonts w:cstheme="minorHAnsi"/>
          <w:noProof/>
        </w:rPr>
        <w:tab/>
      </w:r>
      <w:r w:rsidRPr="00A05FC2">
        <w:rPr>
          <w:rFonts w:cstheme="minorHAnsi"/>
          <w:noProof/>
        </w:rPr>
        <w:tab/>
        <w:t xml:space="preserve">= </w:t>
      </w:r>
      <w:r w:rsidRPr="00A05FC2">
        <w:rPr>
          <w:rFonts w:cstheme="minorHAnsi"/>
        </w:rPr>
        <w:t xml:space="preserve">assumed annual run hours, </w:t>
      </w:r>
    </w:p>
    <w:p w14:paraId="67A3F91B" w14:textId="77777777" w:rsidR="00841F99" w:rsidRPr="00A05FC2" w:rsidRDefault="00841F99" w:rsidP="00841F99">
      <w:pPr>
        <w:ind w:left="1440" w:firstLine="720"/>
        <w:rPr>
          <w:rFonts w:cstheme="minorHAnsi"/>
          <w:noProof/>
        </w:rPr>
      </w:pPr>
      <w:r w:rsidRPr="00A05FC2">
        <w:rPr>
          <w:rFonts w:cstheme="minorHAnsi"/>
        </w:rPr>
        <w:t>= 876</w:t>
      </w:r>
      <w:r>
        <w:rPr>
          <w:rFonts w:cstheme="minorHAnsi"/>
        </w:rPr>
        <w:t>6</w:t>
      </w:r>
      <w:r w:rsidRPr="00A05FC2">
        <w:rPr>
          <w:rFonts w:cstheme="minorHAnsi"/>
        </w:rPr>
        <w:t xml:space="preserve"> for continuous ventilation.</w:t>
      </w:r>
      <w:r w:rsidRPr="00A05FC2">
        <w:rPr>
          <w:rFonts w:cstheme="minorHAnsi"/>
          <w:noProof/>
        </w:rPr>
        <w:tab/>
      </w:r>
      <w:r w:rsidRPr="00A05FC2">
        <w:rPr>
          <w:rFonts w:cstheme="minorHAnsi"/>
          <w:noProof/>
        </w:rPr>
        <w:tab/>
      </w:r>
    </w:p>
    <w:p w14:paraId="18987B05" w14:textId="77777777" w:rsidR="00841F99" w:rsidRPr="00A05FC2" w:rsidRDefault="00841F99" w:rsidP="00841F99">
      <w:pPr>
        <w:ind w:left="2880" w:firstLine="720"/>
        <w:rPr>
          <w:rFonts w:cstheme="minorHAnsi"/>
          <w:noProof/>
        </w:rPr>
      </w:pPr>
    </w:p>
    <w:p w14:paraId="2CB42C1C" w14:textId="77777777" w:rsidR="00841F99" w:rsidRPr="00A05FC2" w:rsidRDefault="00841F99" w:rsidP="00841F99">
      <w:pPr>
        <w:ind w:left="1440" w:firstLine="720"/>
        <w:rPr>
          <w:rFonts w:cstheme="minorHAnsi"/>
          <w:noProof/>
        </w:rPr>
      </w:pPr>
      <w:r w:rsidRPr="00A05FC2">
        <w:rPr>
          <w:rFonts w:cstheme="minorHAnsi"/>
          <w:noProof/>
        </w:rPr>
        <w:t xml:space="preserve">ΔkWh </w:t>
      </w:r>
      <w:r w:rsidRPr="00A05FC2">
        <w:rPr>
          <w:rFonts w:cstheme="minorHAnsi"/>
          <w:noProof/>
        </w:rPr>
        <w:tab/>
        <w:t>= (</w:t>
      </w:r>
      <w:r w:rsidRPr="00A05FC2">
        <w:rPr>
          <w:rFonts w:cstheme="minorHAnsi"/>
        </w:rPr>
        <w:t>50 * (1/3.1 – 1/8.3)/1000) *</w:t>
      </w:r>
      <w:r w:rsidRPr="00A05FC2">
        <w:rPr>
          <w:rFonts w:cstheme="minorHAnsi"/>
          <w:noProof/>
        </w:rPr>
        <w:t xml:space="preserve"> 876</w:t>
      </w:r>
      <w:r>
        <w:rPr>
          <w:rFonts w:cstheme="minorHAnsi"/>
          <w:noProof/>
        </w:rPr>
        <w:t>6</w:t>
      </w:r>
      <w:r w:rsidRPr="00A05FC2">
        <w:rPr>
          <w:rFonts w:cstheme="minorHAnsi"/>
          <w:noProof/>
        </w:rPr>
        <w:t xml:space="preserve"> </w:t>
      </w:r>
    </w:p>
    <w:p w14:paraId="170CF7FB" w14:textId="77777777" w:rsidR="00841F99" w:rsidRPr="00A05FC2" w:rsidRDefault="00841F99" w:rsidP="00841F99">
      <w:pPr>
        <w:ind w:left="2160" w:firstLine="720"/>
        <w:rPr>
          <w:rFonts w:cstheme="minorHAnsi"/>
          <w:noProof/>
        </w:rPr>
      </w:pPr>
      <w:r w:rsidRPr="00A05FC2">
        <w:rPr>
          <w:rFonts w:cstheme="minorHAnsi"/>
          <w:noProof/>
        </w:rPr>
        <w:t>= 88.</w:t>
      </w:r>
      <w:r>
        <w:rPr>
          <w:rFonts w:cstheme="minorHAnsi"/>
          <w:noProof/>
        </w:rPr>
        <w:t>6</w:t>
      </w:r>
      <w:r w:rsidRPr="00A05FC2">
        <w:rPr>
          <w:rFonts w:cstheme="minorHAnsi"/>
          <w:noProof/>
        </w:rPr>
        <w:t xml:space="preserve"> kWh</w:t>
      </w:r>
    </w:p>
    <w:p w14:paraId="6792086F" w14:textId="77777777" w:rsidR="00841F99" w:rsidRPr="00A05FC2" w:rsidRDefault="00841F99" w:rsidP="00841F99">
      <w:pPr>
        <w:pStyle w:val="Heading6"/>
      </w:pPr>
      <w:r w:rsidRPr="00A05FC2">
        <w:t xml:space="preserve">Summer Coincident Peak Demand Savings </w:t>
      </w:r>
    </w:p>
    <w:p w14:paraId="685A89A0" w14:textId="77777777" w:rsidR="00841F99" w:rsidRPr="00A05FC2" w:rsidRDefault="00841F99" w:rsidP="00841F99">
      <w:pPr>
        <w:ind w:left="432" w:firstLine="720"/>
        <w:rPr>
          <w:rFonts w:cstheme="minorHAnsi"/>
        </w:rPr>
      </w:pPr>
      <w:r w:rsidRPr="00A05FC2">
        <w:rPr>
          <w:rFonts w:cstheme="minorHAnsi"/>
          <w:noProof/>
        </w:rPr>
        <w:t>Δ</w:t>
      </w:r>
      <w:r w:rsidRPr="00A05FC2">
        <w:rPr>
          <w:rFonts w:cstheme="minorHAnsi"/>
          <w:noProof/>
          <w:lang w:val="nl-NL"/>
        </w:rPr>
        <w:t xml:space="preserve">kW </w:t>
      </w:r>
      <w:r w:rsidRPr="00A05FC2">
        <w:rPr>
          <w:rFonts w:cstheme="minorHAnsi"/>
          <w:noProof/>
          <w:lang w:val="nl-NL"/>
        </w:rPr>
        <w:tab/>
        <w:t>= (</w:t>
      </w:r>
      <w:r w:rsidRPr="00A05FC2">
        <w:rPr>
          <w:rFonts w:cstheme="minorHAnsi"/>
        </w:rPr>
        <w:t>CFM * (1/η</w:t>
      </w:r>
      <w:r w:rsidRPr="00A05FC2">
        <w:rPr>
          <w:rFonts w:cstheme="minorHAnsi"/>
          <w:caps/>
          <w:vertAlign w:val="subscript"/>
        </w:rPr>
        <w:t>Baseline</w:t>
      </w:r>
      <w:r w:rsidRPr="00A05FC2">
        <w:rPr>
          <w:rFonts w:cstheme="minorHAnsi"/>
          <w:vertAlign w:val="subscript"/>
        </w:rPr>
        <w:t xml:space="preserve"> </w:t>
      </w:r>
      <w:proofErr w:type="gramStart"/>
      <w:r w:rsidRPr="00A05FC2">
        <w:rPr>
          <w:rFonts w:cstheme="minorHAnsi"/>
        </w:rPr>
        <w:t>-  1</w:t>
      </w:r>
      <w:proofErr w:type="gramEnd"/>
      <w:r w:rsidRPr="00A05FC2">
        <w:rPr>
          <w:rFonts w:cstheme="minorHAnsi"/>
        </w:rPr>
        <w:t>/η</w:t>
      </w:r>
      <w:r w:rsidRPr="00A05FC2">
        <w:rPr>
          <w:rFonts w:cstheme="minorHAnsi"/>
          <w:caps/>
          <w:vertAlign w:val="subscript"/>
        </w:rPr>
        <w:t>Efficient</w:t>
      </w:r>
      <w:r w:rsidRPr="00A05FC2">
        <w:rPr>
          <w:rFonts w:cstheme="minorHAnsi"/>
        </w:rPr>
        <w:t>)/1000) * CF</w:t>
      </w:r>
    </w:p>
    <w:p w14:paraId="745EB044" w14:textId="77777777" w:rsidR="00841F99" w:rsidRPr="00A05FC2" w:rsidRDefault="00841F99" w:rsidP="00841F99">
      <w:pPr>
        <w:ind w:left="720" w:hanging="720"/>
        <w:rPr>
          <w:rFonts w:cstheme="minorHAnsi"/>
          <w:noProof/>
        </w:rPr>
      </w:pPr>
      <w:r w:rsidRPr="00A05FC2">
        <w:rPr>
          <w:rFonts w:cstheme="minorHAnsi"/>
          <w:noProof/>
        </w:rPr>
        <w:t>Where:</w:t>
      </w:r>
    </w:p>
    <w:p w14:paraId="6F9D052E" w14:textId="77777777" w:rsidR="00841F99" w:rsidRPr="00A05FC2" w:rsidRDefault="00841F99" w:rsidP="00841F99">
      <w:pPr>
        <w:keepNext/>
        <w:ind w:firstLine="720"/>
        <w:rPr>
          <w:rFonts w:cstheme="minorHAnsi"/>
        </w:rPr>
      </w:pPr>
      <w:r w:rsidRPr="00A05FC2">
        <w:rPr>
          <w:rFonts w:cstheme="minorHAnsi"/>
        </w:rPr>
        <w:t>CF</w:t>
      </w:r>
      <w:r w:rsidRPr="00A05FC2">
        <w:rPr>
          <w:rFonts w:cstheme="minorHAnsi"/>
        </w:rPr>
        <w:tab/>
      </w:r>
      <w:r w:rsidRPr="00A05FC2">
        <w:rPr>
          <w:rFonts w:cstheme="minorHAnsi"/>
        </w:rPr>
        <w:tab/>
        <w:t>= Summer Peak Coincidence Factor</w:t>
      </w:r>
    </w:p>
    <w:p w14:paraId="75DCA5E0" w14:textId="77777777" w:rsidR="00841F99" w:rsidRPr="00A05FC2" w:rsidRDefault="00841F99" w:rsidP="00841F99">
      <w:pPr>
        <w:keepNext/>
        <w:ind w:firstLine="720"/>
        <w:rPr>
          <w:rFonts w:cstheme="minorHAnsi"/>
        </w:rPr>
      </w:pPr>
      <w:r w:rsidRPr="00A05FC2">
        <w:rPr>
          <w:rFonts w:cstheme="minorHAnsi"/>
        </w:rPr>
        <w:tab/>
      </w:r>
      <w:r w:rsidRPr="00A05FC2">
        <w:rPr>
          <w:rFonts w:cstheme="minorHAnsi"/>
        </w:rPr>
        <w:tab/>
        <w:t>= 1.0 (continuous operation)</w:t>
      </w:r>
    </w:p>
    <w:p w14:paraId="2CD47F6F" w14:textId="77777777" w:rsidR="00841F99" w:rsidRPr="00A05FC2" w:rsidRDefault="00841F99" w:rsidP="00841F99">
      <w:pPr>
        <w:ind w:left="1440" w:firstLine="720"/>
        <w:rPr>
          <w:rFonts w:cstheme="minorHAnsi"/>
          <w:noProof/>
          <w:lang w:val="nl-NL"/>
        </w:rPr>
      </w:pPr>
      <w:r w:rsidRPr="00A05FC2">
        <w:rPr>
          <w:rFonts w:cstheme="minorHAnsi"/>
          <w:noProof/>
          <w:lang w:val="nl-NL"/>
        </w:rPr>
        <w:t>Other variables as defined above</w:t>
      </w:r>
    </w:p>
    <w:p w14:paraId="6F297EF1" w14:textId="77777777" w:rsidR="00841F99" w:rsidRPr="00A05FC2" w:rsidRDefault="00841F99" w:rsidP="00841F99">
      <w:pPr>
        <w:rPr>
          <w:rFonts w:cstheme="minorHAnsi"/>
          <w:noProof/>
        </w:rPr>
      </w:pPr>
      <w:r w:rsidRPr="00A05FC2">
        <w:rPr>
          <w:rFonts w:cstheme="minorHAnsi"/>
          <w:noProof/>
        </w:rPr>
        <w:tab/>
      </w:r>
      <w:r w:rsidRPr="00A05FC2">
        <w:rPr>
          <w:rFonts w:cstheme="minorHAnsi"/>
          <w:noProof/>
        </w:rPr>
        <w:tab/>
      </w:r>
      <w:r w:rsidRPr="00A05FC2">
        <w:rPr>
          <w:rFonts w:cstheme="minorHAnsi"/>
          <w:noProof/>
        </w:rPr>
        <w:tab/>
      </w:r>
    </w:p>
    <w:p w14:paraId="25F7D78B" w14:textId="77777777" w:rsidR="00841F99" w:rsidRPr="00A05FC2" w:rsidRDefault="00841F99" w:rsidP="00841F99">
      <w:pPr>
        <w:ind w:left="1440" w:firstLine="720"/>
        <w:rPr>
          <w:rFonts w:cstheme="minorHAnsi"/>
        </w:rPr>
      </w:pPr>
      <w:r w:rsidRPr="00A05FC2">
        <w:rPr>
          <w:rFonts w:cstheme="minorHAnsi"/>
          <w:noProof/>
        </w:rPr>
        <w:t>Δ</w:t>
      </w:r>
      <w:r w:rsidRPr="00A05FC2">
        <w:rPr>
          <w:rFonts w:cstheme="minorHAnsi"/>
          <w:noProof/>
          <w:lang w:val="nl-NL"/>
        </w:rPr>
        <w:t>kW</w:t>
      </w:r>
      <w:r w:rsidRPr="00A05FC2">
        <w:rPr>
          <w:rFonts w:cstheme="minorHAnsi"/>
          <w:noProof/>
        </w:rPr>
        <w:tab/>
      </w:r>
      <w:r w:rsidRPr="00A05FC2">
        <w:rPr>
          <w:rFonts w:cstheme="minorHAnsi"/>
        </w:rPr>
        <w:t>= (50 * (1/3.1 – 1/8.3)/1000) * 1.0</w:t>
      </w:r>
    </w:p>
    <w:p w14:paraId="3014A9DE" w14:textId="77777777" w:rsidR="00841F99" w:rsidRPr="00A05FC2" w:rsidRDefault="00841F99" w:rsidP="00841F99">
      <w:pPr>
        <w:rPr>
          <w:rFonts w:cstheme="minorHAnsi"/>
        </w:rPr>
      </w:pPr>
      <w:r w:rsidRPr="00A05FC2">
        <w:rPr>
          <w:rFonts w:cstheme="minorHAnsi"/>
        </w:rPr>
        <w:tab/>
      </w:r>
      <w:r w:rsidRPr="00A05FC2">
        <w:rPr>
          <w:rFonts w:cstheme="minorHAnsi"/>
        </w:rPr>
        <w:tab/>
      </w:r>
      <w:r w:rsidRPr="00A05FC2">
        <w:rPr>
          <w:rFonts w:cstheme="minorHAnsi"/>
        </w:rPr>
        <w:tab/>
      </w:r>
      <w:r w:rsidRPr="00A05FC2">
        <w:rPr>
          <w:rFonts w:cstheme="minorHAnsi"/>
        </w:rPr>
        <w:tab/>
        <w:t>= 0.0101 kW</w:t>
      </w:r>
    </w:p>
    <w:p w14:paraId="23C5703C" w14:textId="77777777" w:rsidR="00841F99" w:rsidRPr="00A05FC2" w:rsidRDefault="00841F99" w:rsidP="00841F99">
      <w:pPr>
        <w:pStyle w:val="Heading6"/>
      </w:pPr>
      <w:r>
        <w:t>Natural Gas</w:t>
      </w:r>
      <w:r w:rsidRPr="00A05FC2">
        <w:t xml:space="preserve"> Savings </w:t>
      </w:r>
    </w:p>
    <w:p w14:paraId="686F6551" w14:textId="77777777" w:rsidR="00841F99" w:rsidRPr="00A05FC2" w:rsidRDefault="00841F99" w:rsidP="00841F99">
      <w:pPr>
        <w:ind w:left="720" w:hanging="720"/>
        <w:rPr>
          <w:rFonts w:cstheme="minorHAnsi"/>
        </w:rPr>
      </w:pPr>
      <w:r w:rsidRPr="00A05FC2">
        <w:rPr>
          <w:rFonts w:cstheme="minorHAnsi"/>
        </w:rPr>
        <w:t>N/A</w:t>
      </w:r>
    </w:p>
    <w:p w14:paraId="148EC51F" w14:textId="77777777" w:rsidR="00841F99" w:rsidRPr="00A05FC2" w:rsidRDefault="00841F99" w:rsidP="00841F99">
      <w:pPr>
        <w:pStyle w:val="Heading6"/>
      </w:pPr>
      <w:r w:rsidRPr="00A05FC2">
        <w:t xml:space="preserve">Water Impact Descriptions and Calculation  </w:t>
      </w:r>
    </w:p>
    <w:p w14:paraId="442CF0EE" w14:textId="77777777" w:rsidR="00841F99" w:rsidRPr="00A05FC2" w:rsidRDefault="00841F99" w:rsidP="00841F99">
      <w:pPr>
        <w:rPr>
          <w:rFonts w:cstheme="minorHAnsi"/>
          <w:iCs/>
        </w:rPr>
      </w:pPr>
      <w:r w:rsidRPr="00A05FC2">
        <w:rPr>
          <w:rFonts w:cstheme="minorHAnsi"/>
        </w:rPr>
        <w:t>N/A</w:t>
      </w:r>
    </w:p>
    <w:p w14:paraId="0B23BCEC" w14:textId="77777777" w:rsidR="00841F99" w:rsidRPr="00A05FC2" w:rsidRDefault="00841F99" w:rsidP="00841F99">
      <w:pPr>
        <w:pStyle w:val="Heading6"/>
      </w:pPr>
      <w:r w:rsidRPr="00A05FC2">
        <w:lastRenderedPageBreak/>
        <w:t xml:space="preserve">Deemed O&amp;M Cost Adjustment Calculation </w:t>
      </w:r>
    </w:p>
    <w:p w14:paraId="751350C5" w14:textId="77777777" w:rsidR="00841F99" w:rsidRPr="00A05FC2" w:rsidRDefault="00841F99" w:rsidP="00841F99">
      <w:pPr>
        <w:rPr>
          <w:rFonts w:cstheme="minorHAnsi"/>
          <w:iCs/>
        </w:rPr>
      </w:pPr>
      <w:r w:rsidRPr="00A05FC2">
        <w:rPr>
          <w:rFonts w:cstheme="minorHAnsi"/>
        </w:rPr>
        <w:t>N/A</w:t>
      </w:r>
    </w:p>
    <w:p w14:paraId="010E87C3" w14:textId="77777777" w:rsidR="00A66B73" w:rsidRDefault="00841F99" w:rsidP="00841F99">
      <w:pPr>
        <w:pStyle w:val="Heading6"/>
      </w:pPr>
      <w:r>
        <w:t xml:space="preserve">Measure Code: </w:t>
      </w:r>
      <w:r w:rsidRPr="0069549D">
        <w:t>RS-</w:t>
      </w:r>
      <w:r>
        <w:t>HVC</w:t>
      </w:r>
      <w:r w:rsidRPr="0069549D">
        <w:t>-</w:t>
      </w:r>
      <w:r>
        <w:t>BAFA</w:t>
      </w:r>
      <w:r w:rsidRPr="0069549D">
        <w:t>-V01-</w:t>
      </w:r>
      <w:r>
        <w:t>120601</w:t>
      </w:r>
    </w:p>
    <w:p w14:paraId="257AF06D" w14:textId="77777777" w:rsidR="004C0465" w:rsidRDefault="004C0465" w:rsidP="004C0465"/>
    <w:p w14:paraId="78663BFE" w14:textId="77777777" w:rsidR="004C0465" w:rsidRPr="004C0465" w:rsidRDefault="004C0465" w:rsidP="004C0465">
      <w:pPr>
        <w:sectPr w:rsidR="004C0465" w:rsidRPr="004C0465">
          <w:headerReference w:type="default" r:id="rId36"/>
          <w:pgSz w:w="12240" w:h="15840"/>
          <w:pgMar w:top="1440" w:right="1440" w:bottom="1440" w:left="1440" w:header="720" w:footer="720" w:gutter="0"/>
          <w:cols w:space="720"/>
          <w:docGrid w:linePitch="360"/>
        </w:sectPr>
      </w:pPr>
    </w:p>
    <w:p w14:paraId="05188609" w14:textId="77777777" w:rsidR="00841F99" w:rsidRPr="000B7BB6" w:rsidRDefault="00841F99" w:rsidP="00841F99">
      <w:pPr>
        <w:pStyle w:val="Heading3"/>
      </w:pPr>
      <w:bookmarkStart w:id="4521" w:name="_Toc319489383"/>
      <w:bookmarkStart w:id="4522" w:name="_Toc319662654"/>
      <w:bookmarkStart w:id="4523" w:name="_Ref325436031"/>
      <w:bookmarkStart w:id="4524" w:name="_Ref325436035"/>
      <w:bookmarkStart w:id="4525" w:name="_Toc333219088"/>
      <w:bookmarkStart w:id="4526" w:name="_Toc437592972"/>
      <w:bookmarkStart w:id="4527" w:name="_Toc437855987"/>
      <w:bookmarkStart w:id="4528" w:name="_Toc441217040"/>
      <w:r w:rsidRPr="000B7BB6">
        <w:lastRenderedPageBreak/>
        <w:t>HVAC Tune Up (Central Air Conditioning or Air Source Heat Pump)</w:t>
      </w:r>
      <w:bookmarkEnd w:id="4521"/>
      <w:bookmarkEnd w:id="4522"/>
      <w:bookmarkEnd w:id="4523"/>
      <w:bookmarkEnd w:id="4524"/>
      <w:bookmarkEnd w:id="4525"/>
      <w:bookmarkEnd w:id="4526"/>
      <w:bookmarkEnd w:id="4527"/>
      <w:bookmarkEnd w:id="4528"/>
      <w:r w:rsidRPr="000B7BB6">
        <w:t xml:space="preserve"> </w:t>
      </w:r>
    </w:p>
    <w:p w14:paraId="17F8FA2B" w14:textId="77777777" w:rsidR="00CE430C" w:rsidRPr="00A05FC2" w:rsidRDefault="00CE430C" w:rsidP="00CE430C">
      <w:pPr>
        <w:pStyle w:val="Heading6"/>
      </w:pPr>
      <w:r w:rsidRPr="00A05FC2">
        <w:t xml:space="preserve">Description </w:t>
      </w:r>
    </w:p>
    <w:p w14:paraId="45A1F333" w14:textId="77777777" w:rsidR="00CE430C" w:rsidRPr="00A05FC2" w:rsidRDefault="00CE430C" w:rsidP="00CE430C">
      <w:pPr>
        <w:keepNext/>
        <w:rPr>
          <w:rFonts w:cstheme="minorHAnsi"/>
        </w:rPr>
      </w:pPr>
      <w:r w:rsidRPr="00A05FC2">
        <w:rPr>
          <w:rFonts w:cstheme="minorHAnsi"/>
        </w:rPr>
        <w:t>This measure involves the measurement of refrigerant charge levels and airflow over the central air conditioning or heat pump unit coil, correction of any problems found and post-treatment re-measurement.  Measurements must be performed with standard industry tools and the results tracked by the efficiency program.</w:t>
      </w:r>
    </w:p>
    <w:p w14:paraId="70FBD27A" w14:textId="77777777" w:rsidR="00CE430C" w:rsidRPr="00A05FC2" w:rsidRDefault="00CE430C" w:rsidP="00CE430C">
      <w:pPr>
        <w:rPr>
          <w:rFonts w:cstheme="minorHAnsi"/>
        </w:rPr>
      </w:pPr>
      <w:r w:rsidRPr="00A05FC2">
        <w:rPr>
          <w:rFonts w:cstheme="minorHAnsi"/>
        </w:rPr>
        <w:t>Savings from this measure are developed using a reputable Wisconsin study. It is recommended that future evaluation be conducted in Illinois to generate a more locally appropriate characterization.</w:t>
      </w:r>
    </w:p>
    <w:p w14:paraId="07C68231" w14:textId="77777777" w:rsidR="00CE430C" w:rsidRPr="000B7BB6" w:rsidRDefault="00CE430C" w:rsidP="00CE430C">
      <w:pPr>
        <w:widowControl/>
        <w:jc w:val="left"/>
        <w:rPr>
          <w:rFonts w:cstheme="minorHAnsi"/>
          <w:szCs w:val="20"/>
        </w:rPr>
      </w:pPr>
      <w:r w:rsidRPr="000B7BB6">
        <w:rPr>
          <w:rFonts w:cstheme="minorHAnsi"/>
          <w:szCs w:val="20"/>
        </w:rPr>
        <w:t xml:space="preserve">This measure was developed to be applicable to the following program types:  RF.  </w:t>
      </w:r>
    </w:p>
    <w:p w14:paraId="657D4C9E" w14:textId="77777777" w:rsidR="00CE430C" w:rsidRPr="000B7BB6" w:rsidRDefault="00CE430C" w:rsidP="00CE430C">
      <w:pPr>
        <w:widowControl/>
        <w:jc w:val="left"/>
        <w:rPr>
          <w:rFonts w:cstheme="minorHAnsi"/>
          <w:szCs w:val="20"/>
        </w:rPr>
      </w:pPr>
      <w:r w:rsidRPr="000B7BB6">
        <w:rPr>
          <w:rFonts w:cstheme="minorHAnsi"/>
          <w:szCs w:val="20"/>
        </w:rPr>
        <w:t>If applied to other program types, the measure savings should be verified.</w:t>
      </w:r>
    </w:p>
    <w:p w14:paraId="12F139CB" w14:textId="77777777" w:rsidR="00CE430C" w:rsidRPr="00A05FC2" w:rsidRDefault="00CE430C" w:rsidP="00CE430C">
      <w:pPr>
        <w:pStyle w:val="Heading6"/>
      </w:pPr>
      <w:r w:rsidRPr="00A05FC2">
        <w:t xml:space="preserve">Definition of Efficient Equipment </w:t>
      </w:r>
    </w:p>
    <w:p w14:paraId="4B42E5E8" w14:textId="77777777" w:rsidR="00CE430C" w:rsidRPr="00A05FC2" w:rsidRDefault="00CE430C" w:rsidP="00CE430C">
      <w:pPr>
        <w:rPr>
          <w:rFonts w:cstheme="minorHAnsi"/>
        </w:rPr>
      </w:pPr>
      <w:r w:rsidRPr="00A05FC2">
        <w:rPr>
          <w:rFonts w:cstheme="minorHAnsi"/>
        </w:rPr>
        <w:t>N/A</w:t>
      </w:r>
    </w:p>
    <w:p w14:paraId="607AC1DB" w14:textId="77777777" w:rsidR="00CE430C" w:rsidRPr="00A05FC2" w:rsidRDefault="00CE430C" w:rsidP="00CE430C">
      <w:pPr>
        <w:pStyle w:val="Heading6"/>
      </w:pPr>
      <w:r w:rsidRPr="00A05FC2">
        <w:t xml:space="preserve">Definition of Baseline Equipment </w:t>
      </w:r>
    </w:p>
    <w:p w14:paraId="606BE0D3" w14:textId="77777777" w:rsidR="00CE430C" w:rsidRPr="00A05FC2" w:rsidRDefault="00CE430C" w:rsidP="00CE430C">
      <w:pPr>
        <w:rPr>
          <w:rFonts w:cstheme="minorHAnsi"/>
          <w:b/>
        </w:rPr>
      </w:pPr>
      <w:r w:rsidRPr="00A05FC2">
        <w:rPr>
          <w:rFonts w:cstheme="minorHAnsi"/>
        </w:rPr>
        <w:t>This measure assumes that the existing unit being maintained is either a residential central air conditioning unit or an air source heat pump that has not been serviced for at least 3 years.</w:t>
      </w:r>
    </w:p>
    <w:p w14:paraId="259CD891" w14:textId="77777777" w:rsidR="00CE430C" w:rsidRPr="00A05FC2" w:rsidRDefault="00CE430C" w:rsidP="00CE430C">
      <w:pPr>
        <w:pStyle w:val="Heading6"/>
      </w:pPr>
      <w:r w:rsidRPr="00A05FC2">
        <w:t xml:space="preserve">Deemed Lifetime of Efficient Equipment </w:t>
      </w:r>
    </w:p>
    <w:p w14:paraId="0D2D0B52" w14:textId="77777777" w:rsidR="00CE430C" w:rsidRPr="00ED4066" w:rsidRDefault="00CE430C" w:rsidP="00CE430C">
      <w:pPr>
        <w:rPr>
          <w:rFonts w:cstheme="minorHAnsi"/>
        </w:rPr>
      </w:pPr>
      <w:r w:rsidRPr="00ED4066">
        <w:rPr>
          <w:rFonts w:cstheme="minorHAnsi"/>
        </w:rPr>
        <w:t>The measure life is assumed to be 2 years</w:t>
      </w:r>
      <w:r w:rsidRPr="00ED4066">
        <w:rPr>
          <w:rFonts w:cstheme="minorHAnsi"/>
          <w:vertAlign w:val="superscript"/>
        </w:rPr>
        <w:footnoteReference w:id="364"/>
      </w:r>
      <w:r w:rsidRPr="00ED4066">
        <w:rPr>
          <w:rFonts w:cstheme="minorHAnsi"/>
        </w:rPr>
        <w:t>.</w:t>
      </w:r>
    </w:p>
    <w:p w14:paraId="1417F7B2" w14:textId="77777777" w:rsidR="00CE430C" w:rsidRPr="00A05FC2" w:rsidRDefault="00CE430C" w:rsidP="00CE430C">
      <w:pPr>
        <w:pStyle w:val="Heading6"/>
      </w:pPr>
      <w:r w:rsidRPr="00A05FC2">
        <w:t xml:space="preserve">Deemed Measure Cost </w:t>
      </w:r>
    </w:p>
    <w:p w14:paraId="76863643" w14:textId="77777777" w:rsidR="00CE430C" w:rsidRPr="00A05FC2" w:rsidRDefault="00CE430C" w:rsidP="00CE430C">
      <w:pPr>
        <w:rPr>
          <w:rFonts w:cstheme="minorHAnsi"/>
        </w:rPr>
      </w:pPr>
      <w:r w:rsidRPr="00A05FC2">
        <w:rPr>
          <w:rFonts w:cstheme="minorHAnsi"/>
        </w:rPr>
        <w:t>If the implementation mechanism involves delivering and paying for the tune up service, the actual cost should be used. If however the customer is provided a rebate and the program relies on private contractors performing the work, the measure cost should be assumed to be $175</w:t>
      </w:r>
      <w:r w:rsidRPr="00A05FC2">
        <w:rPr>
          <w:rStyle w:val="FootnoteReference"/>
          <w:rFonts w:eastAsia="Calibri" w:cstheme="minorHAnsi"/>
        </w:rPr>
        <w:footnoteReference w:id="365"/>
      </w:r>
      <w:r w:rsidRPr="00A05FC2">
        <w:rPr>
          <w:rFonts w:cstheme="minorHAnsi"/>
        </w:rPr>
        <w:t>.</w:t>
      </w:r>
    </w:p>
    <w:p w14:paraId="15DC96F0" w14:textId="77777777" w:rsidR="00CE430C" w:rsidRPr="00A05FC2" w:rsidRDefault="00CE430C" w:rsidP="00CE430C">
      <w:pPr>
        <w:pStyle w:val="Heading6"/>
      </w:pPr>
      <w:r w:rsidRPr="00A05FC2">
        <w:t>Loadshape</w:t>
      </w:r>
    </w:p>
    <w:p w14:paraId="4A972C8F" w14:textId="77777777" w:rsidR="00CE430C" w:rsidRPr="000B7BB6" w:rsidRDefault="00CE430C" w:rsidP="00CE430C">
      <w:pPr>
        <w:widowControl/>
        <w:rPr>
          <w:rFonts w:cstheme="minorHAnsi"/>
          <w:color w:val="000000"/>
          <w:szCs w:val="20"/>
        </w:rPr>
      </w:pPr>
      <w:r w:rsidRPr="000B7BB6">
        <w:rPr>
          <w:rFonts w:cstheme="minorHAnsi"/>
          <w:color w:val="000000"/>
          <w:szCs w:val="20"/>
        </w:rPr>
        <w:t>Loadshape R08 - Residential Cooling</w:t>
      </w:r>
    </w:p>
    <w:p w14:paraId="24954CB5" w14:textId="77777777" w:rsidR="00CE430C" w:rsidRPr="00A05FC2" w:rsidRDefault="00CE430C" w:rsidP="00CE430C">
      <w:pPr>
        <w:pStyle w:val="Heading6"/>
      </w:pPr>
      <w:r w:rsidRPr="00A05FC2">
        <w:t xml:space="preserve">Coincidence Factor </w:t>
      </w:r>
    </w:p>
    <w:p w14:paraId="0EAC7EAB" w14:textId="77777777" w:rsidR="00CE430C" w:rsidRPr="000B7BB6" w:rsidRDefault="00CE430C" w:rsidP="00CE430C">
      <w:pPr>
        <w:rPr>
          <w:rFonts w:cstheme="minorHAnsi"/>
        </w:rPr>
      </w:pPr>
      <w:r w:rsidRPr="00B41203">
        <w:rPr>
          <w:rFonts w:cstheme="minorHAnsi"/>
        </w:rPr>
        <w:t>The summer peak coincidence factor for cooling is provided in two different ways below. Th</w:t>
      </w:r>
      <w:r w:rsidRPr="000B7BB6">
        <w:rPr>
          <w:rFonts w:cstheme="minorHAnsi"/>
        </w:rPr>
        <w:t xml:space="preserve">e first is used to estimate peak savings during the utility peak hour and is most indicative of actual peak benefits, and the second represents the </w:t>
      </w:r>
      <w:r w:rsidRPr="000B7BB6">
        <w:rPr>
          <w:rFonts w:cstheme="minorHAnsi"/>
          <w:i/>
          <w:iCs/>
        </w:rPr>
        <w:t>average</w:t>
      </w:r>
      <w:r w:rsidRPr="000B7BB6">
        <w:rPr>
          <w:rFonts w:cstheme="minorHAnsi"/>
        </w:rPr>
        <w:t xml:space="preserve"> savings over the defined summer peak period, and is presented so that savings can be bid into PJM’s Forward Capacity Market.  </w:t>
      </w:r>
    </w:p>
    <w:p w14:paraId="0A842178" w14:textId="77777777" w:rsidR="00CE430C" w:rsidRPr="000B7BB6" w:rsidRDefault="00CE430C" w:rsidP="00CE430C">
      <w:pPr>
        <w:ind w:left="720"/>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Central A/C (during utility peak hour) </w:t>
      </w:r>
    </w:p>
    <w:p w14:paraId="0A04A6AE" w14:textId="77777777" w:rsidR="00CE430C" w:rsidRPr="00B41203" w:rsidRDefault="00CE430C" w:rsidP="00CE430C">
      <w:pPr>
        <w:ind w:left="720" w:firstLine="720"/>
        <w:rPr>
          <w:rFonts w:cstheme="minorHAnsi"/>
        </w:rPr>
      </w:pPr>
      <w:r w:rsidRPr="000B7BB6">
        <w:rPr>
          <w:rFonts w:cstheme="minorHAnsi"/>
        </w:rPr>
        <w:t xml:space="preserve">= </w:t>
      </w:r>
      <w:r>
        <w:rPr>
          <w:rFonts w:cstheme="minorHAnsi"/>
        </w:rPr>
        <w:t>68</w:t>
      </w:r>
      <w:r w:rsidRPr="000B7BB6">
        <w:rPr>
          <w:rFonts w:cstheme="minorHAnsi"/>
        </w:rPr>
        <w:t>%</w:t>
      </w:r>
      <w:r w:rsidRPr="000B7BB6">
        <w:rPr>
          <w:rStyle w:val="FootnoteReference"/>
          <w:rFonts w:cstheme="minorHAnsi"/>
        </w:rPr>
        <w:footnoteReference w:id="366"/>
      </w:r>
    </w:p>
    <w:p w14:paraId="6F7B0985" w14:textId="77777777" w:rsidR="00CE430C" w:rsidRPr="000B7BB6" w:rsidRDefault="00CE430C" w:rsidP="00CE430C">
      <w:pPr>
        <w:ind w:left="1440" w:hanging="72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Pr>
          <w:rFonts w:cstheme="minorHAnsi"/>
        </w:rPr>
        <w:tab/>
      </w:r>
      <w:r w:rsidRPr="000B7BB6">
        <w:rPr>
          <w:rFonts w:cstheme="minorHAnsi"/>
        </w:rPr>
        <w:t xml:space="preserve">= Summer System Peak Coincidence Factor for </w:t>
      </w:r>
      <w:r>
        <w:rPr>
          <w:rFonts w:cstheme="minorHAnsi"/>
        </w:rPr>
        <w:t>Heat Pumps</w:t>
      </w:r>
      <w:r w:rsidRPr="000B7BB6">
        <w:rPr>
          <w:rFonts w:cstheme="minorHAnsi"/>
        </w:rPr>
        <w:t xml:space="preserve"> (during system peak hour)</w:t>
      </w:r>
    </w:p>
    <w:p w14:paraId="5E2928E1" w14:textId="77777777" w:rsidR="00CE430C" w:rsidRPr="00B41203" w:rsidRDefault="00CE430C" w:rsidP="00CE430C">
      <w:pPr>
        <w:ind w:left="720" w:firstLine="720"/>
        <w:rPr>
          <w:rFonts w:cstheme="minorHAnsi"/>
        </w:rPr>
      </w:pPr>
      <w:r w:rsidRPr="000B7BB6">
        <w:rPr>
          <w:rFonts w:cstheme="minorHAnsi"/>
        </w:rPr>
        <w:t xml:space="preserve">= </w:t>
      </w:r>
      <w:r>
        <w:rPr>
          <w:rFonts w:cstheme="minorHAnsi"/>
        </w:rPr>
        <w:t>72%</w:t>
      </w:r>
      <w:r w:rsidRPr="000B7BB6">
        <w:rPr>
          <w:rFonts w:cstheme="minorHAnsi"/>
        </w:rPr>
        <w:t>%</w:t>
      </w:r>
      <w:r w:rsidRPr="000B7BB6">
        <w:rPr>
          <w:rStyle w:val="FootnoteReference"/>
          <w:rFonts w:eastAsiaTheme="minorEastAsia"/>
        </w:rPr>
        <w:footnoteReference w:id="367"/>
      </w:r>
    </w:p>
    <w:p w14:paraId="6C12196D" w14:textId="77777777" w:rsidR="00CE430C" w:rsidRPr="000B7BB6" w:rsidRDefault="00CE430C" w:rsidP="00CE430C">
      <w:pPr>
        <w:ind w:left="720"/>
        <w:rPr>
          <w:rFonts w:cstheme="minorHAnsi"/>
        </w:rPr>
      </w:pPr>
      <w:r w:rsidRPr="000B7BB6">
        <w:rPr>
          <w:rFonts w:cstheme="minorHAnsi"/>
        </w:rPr>
        <w:lastRenderedPageBreak/>
        <w:t>CF</w:t>
      </w:r>
      <w:r w:rsidRPr="000B7BB6">
        <w:rPr>
          <w:rFonts w:cstheme="minorHAnsi"/>
          <w:vertAlign w:val="subscript"/>
        </w:rPr>
        <w:t xml:space="preserve">PJM </w:t>
      </w:r>
      <w:r w:rsidRPr="000B7BB6">
        <w:rPr>
          <w:rFonts w:cstheme="minorHAnsi"/>
        </w:rPr>
        <w:t> </w:t>
      </w:r>
      <w:r w:rsidRPr="000B7BB6">
        <w:rPr>
          <w:rFonts w:cstheme="minorHAnsi"/>
        </w:rPr>
        <w:tab/>
        <w:t>= PJM Summer Peak Coincidence Factor for Central A/C (average during PJM peak period)</w:t>
      </w:r>
    </w:p>
    <w:p w14:paraId="0D6654B3" w14:textId="77777777" w:rsidR="00CE430C" w:rsidRDefault="00CE430C" w:rsidP="00CE430C">
      <w:pPr>
        <w:ind w:left="720" w:firstLine="720"/>
        <w:rPr>
          <w:rFonts w:cstheme="minorHAnsi"/>
        </w:rPr>
      </w:pPr>
      <w:r w:rsidRPr="000B7BB6">
        <w:rPr>
          <w:rFonts w:cstheme="minorHAnsi"/>
        </w:rPr>
        <w:t>= 46.6%</w:t>
      </w:r>
      <w:r w:rsidRPr="000B7BB6">
        <w:rPr>
          <w:rStyle w:val="FootnoteReference"/>
          <w:rFonts w:cstheme="minorHAnsi"/>
        </w:rPr>
        <w:footnoteReference w:id="368"/>
      </w:r>
    </w:p>
    <w:p w14:paraId="29CC124C" w14:textId="77777777" w:rsidR="00CE430C" w:rsidRPr="00B41203" w:rsidRDefault="00CE430C" w:rsidP="00CE430C">
      <w:pPr>
        <w:ind w:left="720" w:firstLine="720"/>
        <w:rPr>
          <w:rFonts w:cstheme="minorHAnsi"/>
        </w:rPr>
      </w:pPr>
    </w:p>
    <w:p w14:paraId="14E6BB17" w14:textId="77777777" w:rsidR="00CE430C" w:rsidRPr="00A05FC2" w:rsidRDefault="00CE430C" w:rsidP="00CE430C">
      <w:pPr>
        <w:pStyle w:val="AlgorithmHeading"/>
      </w:pPr>
      <w:r w:rsidRPr="00A05FC2">
        <w:t>Algorithm</w:t>
      </w:r>
    </w:p>
    <w:p w14:paraId="72A40DC9" w14:textId="77777777" w:rsidR="00CE430C" w:rsidRPr="00A05FC2" w:rsidRDefault="00CE430C" w:rsidP="00CE430C">
      <w:pPr>
        <w:pStyle w:val="Heading6"/>
      </w:pPr>
      <w:r w:rsidRPr="00A05FC2">
        <w:t xml:space="preserve">Calculation of Savings </w:t>
      </w:r>
    </w:p>
    <w:p w14:paraId="1AB1CD36" w14:textId="77777777" w:rsidR="00CE430C" w:rsidRPr="00A05FC2" w:rsidRDefault="00CE430C" w:rsidP="00CE430C">
      <w:pPr>
        <w:pStyle w:val="Heading6"/>
      </w:pPr>
      <w:r w:rsidRPr="00A05FC2">
        <w:t>Electric Energy Savings</w:t>
      </w:r>
    </w:p>
    <w:p w14:paraId="321A4764" w14:textId="77777777" w:rsidR="00CE430C" w:rsidRPr="00A05FC2" w:rsidRDefault="00CE430C" w:rsidP="00CE430C">
      <w:pPr>
        <w:ind w:left="720"/>
        <w:rPr>
          <w:rFonts w:cstheme="minorHAnsi"/>
        </w:rPr>
      </w:pPr>
      <w:r w:rsidRPr="00A05FC2">
        <w:rPr>
          <w:rFonts w:cstheme="minorHAnsi"/>
          <w:noProof/>
        </w:rPr>
        <w:t>Δ</w:t>
      </w:r>
      <w:r w:rsidRPr="00A05FC2">
        <w:rPr>
          <w:rFonts w:cstheme="minorHAnsi"/>
        </w:rPr>
        <w:t>kWh</w:t>
      </w:r>
      <w:r w:rsidRPr="00A05FC2">
        <w:rPr>
          <w:rFonts w:cstheme="minorHAnsi"/>
          <w:vertAlign w:val="subscript"/>
        </w:rPr>
        <w:t xml:space="preserve">Central AC </w:t>
      </w:r>
      <w:r w:rsidRPr="00A05FC2">
        <w:rPr>
          <w:rFonts w:cstheme="minorHAnsi"/>
        </w:rPr>
        <w:tab/>
      </w:r>
      <w:r w:rsidRPr="00A05FC2">
        <w:rPr>
          <w:rFonts w:cstheme="minorHAnsi"/>
        </w:rPr>
        <w:tab/>
        <w:t xml:space="preserve">= </w:t>
      </w:r>
      <w:r w:rsidRPr="00A05FC2">
        <w:rPr>
          <w:rFonts w:cstheme="minorHAnsi"/>
          <w:noProof/>
        </w:rPr>
        <w:t xml:space="preserve">(FLHcool * </w:t>
      </w:r>
      <w:r w:rsidRPr="00B41203">
        <w:rPr>
          <w:rFonts w:cstheme="minorHAnsi"/>
          <w:noProof/>
        </w:rPr>
        <w:t xml:space="preserve"> Capacity_cooling</w:t>
      </w:r>
      <w:r w:rsidRPr="00A05FC2">
        <w:rPr>
          <w:rFonts w:cstheme="minorHAnsi"/>
          <w:noProof/>
        </w:rPr>
        <w:t>* (1/SEER</w:t>
      </w:r>
      <w:r w:rsidRPr="00A05FC2">
        <w:rPr>
          <w:rFonts w:cstheme="minorHAnsi"/>
          <w:noProof/>
          <w:vertAlign w:val="subscript"/>
        </w:rPr>
        <w:t>CAC</w:t>
      </w:r>
      <w:r w:rsidRPr="00A05FC2">
        <w:rPr>
          <w:rFonts w:cstheme="minorHAnsi"/>
          <w:noProof/>
        </w:rPr>
        <w:t>))/1000  *</w:t>
      </w:r>
      <w:r w:rsidRPr="00A05FC2">
        <w:rPr>
          <w:rFonts w:cstheme="minorHAnsi"/>
        </w:rPr>
        <w:t xml:space="preserve"> MFe</w:t>
      </w:r>
    </w:p>
    <w:p w14:paraId="353198B4" w14:textId="77777777" w:rsidR="00CE430C" w:rsidRPr="00A05FC2" w:rsidRDefault="00CE430C" w:rsidP="00CE430C">
      <w:pPr>
        <w:ind w:left="2880" w:hanging="2160"/>
        <w:jc w:val="left"/>
        <w:rPr>
          <w:rFonts w:cstheme="minorHAnsi"/>
        </w:rPr>
      </w:pPr>
      <w:r w:rsidRPr="00A05FC2">
        <w:rPr>
          <w:rFonts w:cstheme="minorHAnsi"/>
          <w:noProof/>
        </w:rPr>
        <w:t>Δ</w:t>
      </w:r>
      <w:r w:rsidRPr="00A05FC2">
        <w:rPr>
          <w:rFonts w:cstheme="minorHAnsi"/>
        </w:rPr>
        <w:t>kWh</w:t>
      </w:r>
      <w:r w:rsidRPr="00A05FC2">
        <w:rPr>
          <w:rFonts w:cstheme="minorHAnsi"/>
          <w:vertAlign w:val="subscript"/>
        </w:rPr>
        <w:t>Air Source Heat Pump</w:t>
      </w:r>
      <w:r w:rsidRPr="00A05FC2">
        <w:rPr>
          <w:rFonts w:cstheme="minorHAnsi"/>
        </w:rPr>
        <w:tab/>
        <w:t>= (</w:t>
      </w:r>
      <w:r w:rsidRPr="00A05FC2">
        <w:rPr>
          <w:rFonts w:cstheme="minorHAnsi"/>
          <w:noProof/>
        </w:rPr>
        <w:t xml:space="preserve">(FLHcool * </w:t>
      </w:r>
      <w:r w:rsidRPr="00B41203">
        <w:rPr>
          <w:rFonts w:cstheme="minorHAnsi"/>
          <w:noProof/>
        </w:rPr>
        <w:t xml:space="preserve">Capacity_cooling </w:t>
      </w:r>
      <w:r w:rsidRPr="00A05FC2">
        <w:rPr>
          <w:rFonts w:cstheme="minorHAnsi"/>
          <w:noProof/>
        </w:rPr>
        <w:t>* (1/SEER</w:t>
      </w:r>
      <w:r w:rsidRPr="00A05FC2">
        <w:rPr>
          <w:rFonts w:cstheme="minorHAnsi"/>
          <w:noProof/>
          <w:vertAlign w:val="subscript"/>
        </w:rPr>
        <w:t>ASHP</w:t>
      </w:r>
      <w:r w:rsidRPr="00A05FC2">
        <w:rPr>
          <w:rFonts w:cstheme="minorHAnsi"/>
          <w:noProof/>
        </w:rPr>
        <w:t>))/1000  *</w:t>
      </w:r>
      <w:r w:rsidRPr="00A05FC2">
        <w:rPr>
          <w:rFonts w:cstheme="minorHAnsi"/>
        </w:rPr>
        <w:t xml:space="preserve"> MFe)</w:t>
      </w:r>
      <w:r w:rsidRPr="00A05FC2">
        <w:rPr>
          <w:rFonts w:cstheme="minorHAnsi"/>
          <w:noProof/>
        </w:rPr>
        <w:t xml:space="preserve"> + (FLHheat * </w:t>
      </w:r>
      <w:r w:rsidRPr="00B41203">
        <w:rPr>
          <w:rFonts w:cstheme="minorHAnsi"/>
          <w:noProof/>
        </w:rPr>
        <w:t xml:space="preserve">Capacity_heating </w:t>
      </w:r>
      <w:r w:rsidRPr="00A05FC2">
        <w:rPr>
          <w:rFonts w:cstheme="minorHAnsi"/>
        </w:rPr>
        <w:t>* (1/HSPF</w:t>
      </w:r>
      <w:r w:rsidRPr="00A05FC2">
        <w:rPr>
          <w:rFonts w:cstheme="minorHAnsi"/>
          <w:noProof/>
          <w:vertAlign w:val="subscript"/>
        </w:rPr>
        <w:t>ASHP</w:t>
      </w:r>
      <w:r w:rsidRPr="00A05FC2">
        <w:rPr>
          <w:rFonts w:cstheme="minorHAnsi"/>
        </w:rPr>
        <w:t>))/1000 * MFe)</w:t>
      </w:r>
    </w:p>
    <w:p w14:paraId="4ABBEEE8" w14:textId="77777777" w:rsidR="00CE430C" w:rsidRPr="00A05FC2" w:rsidRDefault="00CE430C" w:rsidP="00CE430C">
      <w:pPr>
        <w:rPr>
          <w:rFonts w:cstheme="minorHAnsi"/>
          <w:noProof/>
        </w:rPr>
      </w:pPr>
      <w:r w:rsidRPr="00A05FC2">
        <w:rPr>
          <w:rFonts w:cstheme="minorHAnsi"/>
          <w:noProof/>
        </w:rPr>
        <w:t>Where:</w:t>
      </w:r>
    </w:p>
    <w:p w14:paraId="26C918FE" w14:textId="77777777" w:rsidR="00CE430C" w:rsidRPr="00A05FC2" w:rsidRDefault="00CE430C" w:rsidP="00CE430C">
      <w:pPr>
        <w:ind w:left="720"/>
        <w:rPr>
          <w:rFonts w:cstheme="minorHAnsi"/>
          <w:noProof/>
        </w:rPr>
      </w:pPr>
      <w:r w:rsidRPr="00A05FC2">
        <w:rPr>
          <w:rFonts w:cstheme="minorHAnsi"/>
          <w:noProof/>
        </w:rPr>
        <w:t>FLHcool</w:t>
      </w:r>
      <w:r w:rsidRPr="00A05FC2">
        <w:rPr>
          <w:rFonts w:cstheme="minorHAnsi"/>
          <w:noProof/>
        </w:rPr>
        <w:tab/>
        <w:t xml:space="preserve"> </w:t>
      </w:r>
      <w:r w:rsidRPr="00A05FC2">
        <w:rPr>
          <w:rFonts w:cstheme="minorHAnsi"/>
          <w:noProof/>
        </w:rPr>
        <w:tab/>
        <w:t>= Full load cooling hours</w:t>
      </w:r>
    </w:p>
    <w:p w14:paraId="0BD09288" w14:textId="77777777" w:rsidR="00CE430C" w:rsidRPr="00A05FC2" w:rsidRDefault="00CE430C" w:rsidP="00CE430C">
      <w:pPr>
        <w:ind w:left="720"/>
        <w:rPr>
          <w:rFonts w:cstheme="minorHAnsi"/>
          <w:noProof/>
        </w:rPr>
      </w:pPr>
      <w:r w:rsidRPr="00A05FC2">
        <w:rPr>
          <w:rFonts w:cstheme="minorHAnsi"/>
          <w:noProof/>
        </w:rPr>
        <w:tab/>
      </w:r>
      <w:r w:rsidRPr="00A05FC2">
        <w:rPr>
          <w:rFonts w:cstheme="minorHAnsi"/>
          <w:noProof/>
        </w:rPr>
        <w:tab/>
        <w:t>Dependent on location as below:</w:t>
      </w:r>
      <w:r w:rsidRPr="00A05FC2">
        <w:rPr>
          <w:rStyle w:val="FootnoteReference"/>
          <w:rFonts w:eastAsia="Calibri" w:cstheme="minorHAnsi"/>
          <w:noProof/>
        </w:rPr>
        <w:footnoteReference w:id="369"/>
      </w:r>
    </w:p>
    <w:tbl>
      <w:tblPr>
        <w:tblW w:w="4633" w:type="dxa"/>
        <w:tblInd w:w="2880" w:type="dxa"/>
        <w:tblLook w:val="04A0" w:firstRow="1" w:lastRow="0" w:firstColumn="1" w:lastColumn="0" w:noHBand="0" w:noVBand="1"/>
      </w:tblPr>
      <w:tblGrid>
        <w:gridCol w:w="1808"/>
        <w:gridCol w:w="1478"/>
        <w:gridCol w:w="1347"/>
      </w:tblGrid>
      <w:tr w:rsidR="00CE430C" w:rsidRPr="00A05FC2" w14:paraId="6AD7ECC7" w14:textId="77777777" w:rsidTr="00C04E8D">
        <w:trPr>
          <w:trHeight w:val="270"/>
        </w:trPr>
        <w:tc>
          <w:tcPr>
            <w:tcW w:w="1808"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5B921F1B" w14:textId="77777777" w:rsidR="00CE430C" w:rsidRPr="000B7BB6" w:rsidRDefault="00CE430C" w:rsidP="00C04E8D">
            <w:pPr>
              <w:jc w:val="center"/>
              <w:rPr>
                <w:rFonts w:cstheme="minorHAnsi"/>
                <w:b/>
                <w:color w:val="FFFFFF" w:themeColor="background1"/>
              </w:rPr>
            </w:pPr>
            <w:r w:rsidRPr="000B7BB6">
              <w:rPr>
                <w:rFonts w:cstheme="minorHAnsi"/>
                <w:b/>
                <w:color w:val="FFFFFF" w:themeColor="background1"/>
              </w:rPr>
              <w:t>Climate Zone</w:t>
            </w:r>
          </w:p>
          <w:p w14:paraId="0FC03564" w14:textId="77777777" w:rsidR="00CE430C" w:rsidRPr="000B7BB6" w:rsidRDefault="00CE430C" w:rsidP="00C04E8D">
            <w:pPr>
              <w:jc w:val="center"/>
              <w:rPr>
                <w:rFonts w:cstheme="minorHAnsi"/>
                <w:b/>
                <w:color w:val="FFFFFF" w:themeColor="background1"/>
              </w:rPr>
            </w:pPr>
            <w:r w:rsidRPr="000B7BB6">
              <w:rPr>
                <w:rFonts w:cstheme="minorHAnsi"/>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5BCCE3FD" w14:textId="77777777" w:rsidR="00CE430C" w:rsidRPr="000B7BB6" w:rsidRDefault="00CE430C" w:rsidP="00C04E8D">
            <w:pPr>
              <w:jc w:val="center"/>
              <w:rPr>
                <w:rFonts w:cstheme="minorHAnsi"/>
                <w:b/>
                <w:color w:val="FFFFFF" w:themeColor="background1"/>
              </w:rPr>
            </w:pPr>
            <w:r w:rsidRPr="00B41203">
              <w:rPr>
                <w:rFonts w:cstheme="minorHAnsi"/>
                <w:b/>
                <w:color w:val="FFFFFF" w:themeColor="background1"/>
              </w:rPr>
              <w:t>FLHcool</w:t>
            </w:r>
          </w:p>
          <w:p w14:paraId="5E53569F" w14:textId="77777777" w:rsidR="00CE430C" w:rsidRPr="000B7BB6" w:rsidRDefault="00CE430C" w:rsidP="00C04E8D">
            <w:pPr>
              <w:jc w:val="center"/>
              <w:rPr>
                <w:rFonts w:cstheme="minorHAnsi"/>
                <w:b/>
                <w:color w:val="FFFFFF" w:themeColor="background1"/>
              </w:rPr>
            </w:pPr>
            <w:r w:rsidRPr="000B7BB6">
              <w:rPr>
                <w:rFonts w:cstheme="minorHAnsi"/>
                <w:b/>
                <w:color w:val="FFFFFF" w:themeColor="background1"/>
              </w:rPr>
              <w:t>Single Family</w:t>
            </w:r>
          </w:p>
        </w:tc>
        <w:tc>
          <w:tcPr>
            <w:tcW w:w="1347" w:type="dxa"/>
            <w:tcBorders>
              <w:top w:val="single" w:sz="8" w:space="0" w:color="auto"/>
              <w:left w:val="nil"/>
              <w:bottom w:val="single" w:sz="8" w:space="0" w:color="auto"/>
              <w:right w:val="single" w:sz="8" w:space="0" w:color="auto"/>
            </w:tcBorders>
            <w:shd w:val="clear" w:color="auto" w:fill="7F7F7F" w:themeFill="text1" w:themeFillTint="80"/>
            <w:vAlign w:val="center"/>
          </w:tcPr>
          <w:p w14:paraId="3E2EF950" w14:textId="77777777" w:rsidR="00CE430C" w:rsidRPr="000B7BB6" w:rsidRDefault="00CE430C" w:rsidP="00C04E8D">
            <w:pPr>
              <w:jc w:val="center"/>
              <w:rPr>
                <w:rFonts w:cstheme="minorHAnsi"/>
                <w:b/>
                <w:color w:val="FFFFFF" w:themeColor="background1"/>
              </w:rPr>
            </w:pPr>
            <w:r w:rsidRPr="00B41203">
              <w:rPr>
                <w:rFonts w:cstheme="minorHAnsi"/>
                <w:b/>
                <w:color w:val="FFFFFF" w:themeColor="background1"/>
              </w:rPr>
              <w:t>FLHcool</w:t>
            </w:r>
          </w:p>
          <w:p w14:paraId="2B1F4CF4" w14:textId="77777777" w:rsidR="00CE430C" w:rsidRPr="000B7BB6" w:rsidRDefault="00CE430C" w:rsidP="00C04E8D">
            <w:pPr>
              <w:jc w:val="center"/>
              <w:rPr>
                <w:rFonts w:cstheme="minorHAnsi"/>
                <w:b/>
                <w:color w:val="FFFFFF" w:themeColor="background1"/>
              </w:rPr>
            </w:pPr>
            <w:r w:rsidRPr="000B7BB6">
              <w:rPr>
                <w:rFonts w:cstheme="minorHAnsi"/>
                <w:b/>
                <w:color w:val="FFFFFF" w:themeColor="background1"/>
              </w:rPr>
              <w:t>Multifamily</w:t>
            </w:r>
          </w:p>
        </w:tc>
      </w:tr>
      <w:tr w:rsidR="00CE430C" w:rsidRPr="00A05FC2" w14:paraId="66F5D04F" w14:textId="77777777" w:rsidTr="00C04E8D">
        <w:trPr>
          <w:trHeight w:val="187"/>
        </w:trPr>
        <w:tc>
          <w:tcPr>
            <w:tcW w:w="1808"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78A37AB6" w14:textId="77777777" w:rsidR="00CE430C" w:rsidRPr="00A05FC2" w:rsidRDefault="00CE430C">
            <w:pPr>
              <w:pStyle w:val="TableText"/>
              <w:pPrChange w:id="4529" w:author="Stephanie Baer" w:date="2016-01-21T14:06:00Z">
                <w:pPr>
                  <w:widowControl/>
                  <w:spacing w:after="160" w:line="259" w:lineRule="auto"/>
                  <w:jc w:val="left"/>
                </w:pPr>
              </w:pPrChange>
            </w:pPr>
            <w:r w:rsidRPr="00A05FC2">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32A79207" w14:textId="77777777" w:rsidR="00CE430C" w:rsidRPr="00A05FC2" w:rsidRDefault="00CE430C">
            <w:pPr>
              <w:pStyle w:val="TableText"/>
            </w:pPr>
            <w:r w:rsidRPr="000B7BB6">
              <w:t>512</w:t>
            </w:r>
          </w:p>
        </w:tc>
        <w:tc>
          <w:tcPr>
            <w:tcW w:w="1347" w:type="dxa"/>
            <w:tcBorders>
              <w:top w:val="nil"/>
              <w:left w:val="nil"/>
              <w:bottom w:val="single" w:sz="8" w:space="0" w:color="auto"/>
              <w:right w:val="single" w:sz="8" w:space="0" w:color="auto"/>
            </w:tcBorders>
            <w:shd w:val="clear" w:color="auto" w:fill="FFFFFF" w:themeFill="background1"/>
            <w:vAlign w:val="center"/>
          </w:tcPr>
          <w:p w14:paraId="6199DE66" w14:textId="77777777" w:rsidR="00CE430C" w:rsidRPr="00A05FC2" w:rsidRDefault="00CE430C">
            <w:pPr>
              <w:pStyle w:val="TableText"/>
            </w:pPr>
            <w:r w:rsidRPr="000B7BB6">
              <w:t>467</w:t>
            </w:r>
          </w:p>
        </w:tc>
      </w:tr>
      <w:tr w:rsidR="00CE430C" w:rsidRPr="00A05FC2" w14:paraId="2A24BE30" w14:textId="77777777" w:rsidTr="00C04E8D">
        <w:trPr>
          <w:trHeight w:val="187"/>
        </w:trPr>
        <w:tc>
          <w:tcPr>
            <w:tcW w:w="1808"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7F455E0E" w14:textId="77777777" w:rsidR="00CE430C" w:rsidRPr="00A05FC2" w:rsidRDefault="00CE430C">
            <w:pPr>
              <w:pStyle w:val="TableText"/>
            </w:pPr>
            <w:r w:rsidRPr="00A05FC2">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23364CDA" w14:textId="77777777" w:rsidR="00CE430C" w:rsidRPr="00A05FC2" w:rsidRDefault="00CE430C">
            <w:pPr>
              <w:pStyle w:val="TableText"/>
            </w:pPr>
            <w:r w:rsidRPr="000B7BB6">
              <w:t>570</w:t>
            </w:r>
          </w:p>
        </w:tc>
        <w:tc>
          <w:tcPr>
            <w:tcW w:w="1347" w:type="dxa"/>
            <w:tcBorders>
              <w:top w:val="nil"/>
              <w:left w:val="nil"/>
              <w:bottom w:val="single" w:sz="8" w:space="0" w:color="auto"/>
              <w:right w:val="single" w:sz="8" w:space="0" w:color="auto"/>
            </w:tcBorders>
            <w:shd w:val="clear" w:color="auto" w:fill="FFFFFF" w:themeFill="background1"/>
            <w:vAlign w:val="center"/>
          </w:tcPr>
          <w:p w14:paraId="752F1425" w14:textId="77777777" w:rsidR="00CE430C" w:rsidRPr="00A05FC2" w:rsidRDefault="00CE430C">
            <w:pPr>
              <w:pStyle w:val="TableText"/>
            </w:pPr>
            <w:r w:rsidRPr="000B7BB6">
              <w:t>506</w:t>
            </w:r>
          </w:p>
        </w:tc>
      </w:tr>
      <w:tr w:rsidR="00CE430C" w:rsidRPr="00A05FC2" w14:paraId="1541D2D6" w14:textId="77777777" w:rsidTr="00C04E8D">
        <w:trPr>
          <w:trHeight w:val="187"/>
        </w:trPr>
        <w:tc>
          <w:tcPr>
            <w:tcW w:w="1808"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5EA0FCE5" w14:textId="77777777" w:rsidR="00CE430C" w:rsidRPr="00A05FC2" w:rsidRDefault="00CE430C">
            <w:pPr>
              <w:pStyle w:val="TableText"/>
            </w:pPr>
            <w:r w:rsidRPr="00A05FC2">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6112C5A4" w14:textId="77777777" w:rsidR="00CE430C" w:rsidRPr="00A05FC2" w:rsidRDefault="00CE430C">
            <w:pPr>
              <w:pStyle w:val="TableText"/>
            </w:pPr>
            <w:r w:rsidRPr="000B7BB6">
              <w:t>730</w:t>
            </w:r>
          </w:p>
        </w:tc>
        <w:tc>
          <w:tcPr>
            <w:tcW w:w="1347" w:type="dxa"/>
            <w:tcBorders>
              <w:top w:val="nil"/>
              <w:left w:val="nil"/>
              <w:bottom w:val="single" w:sz="8" w:space="0" w:color="auto"/>
              <w:right w:val="single" w:sz="8" w:space="0" w:color="auto"/>
            </w:tcBorders>
            <w:shd w:val="clear" w:color="auto" w:fill="FFFFFF" w:themeFill="background1"/>
            <w:vAlign w:val="center"/>
          </w:tcPr>
          <w:p w14:paraId="2835065C" w14:textId="77777777" w:rsidR="00CE430C" w:rsidRPr="00A05FC2" w:rsidRDefault="00CE430C">
            <w:pPr>
              <w:pStyle w:val="TableText"/>
            </w:pPr>
            <w:r w:rsidRPr="000B7BB6">
              <w:t>663</w:t>
            </w:r>
          </w:p>
        </w:tc>
      </w:tr>
      <w:tr w:rsidR="00CE430C" w:rsidRPr="00A05FC2" w14:paraId="1353C626" w14:textId="77777777" w:rsidTr="00C04E8D">
        <w:trPr>
          <w:trHeight w:val="115"/>
        </w:trPr>
        <w:tc>
          <w:tcPr>
            <w:tcW w:w="1808"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1942264C" w14:textId="77777777" w:rsidR="00CE430C" w:rsidRPr="00A05FC2" w:rsidRDefault="00CE430C">
            <w:pPr>
              <w:pStyle w:val="TableText"/>
            </w:pPr>
            <w:r w:rsidRPr="00A05FC2">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19C40130" w14:textId="77777777" w:rsidR="00CE430C" w:rsidRPr="00A05FC2" w:rsidRDefault="00CE430C">
            <w:pPr>
              <w:pStyle w:val="TableText"/>
            </w:pPr>
            <w:r w:rsidRPr="000B7BB6">
              <w:t>1,035</w:t>
            </w:r>
          </w:p>
        </w:tc>
        <w:tc>
          <w:tcPr>
            <w:tcW w:w="1347" w:type="dxa"/>
            <w:tcBorders>
              <w:top w:val="nil"/>
              <w:left w:val="nil"/>
              <w:bottom w:val="single" w:sz="8" w:space="0" w:color="auto"/>
              <w:right w:val="single" w:sz="8" w:space="0" w:color="auto"/>
            </w:tcBorders>
            <w:shd w:val="clear" w:color="auto" w:fill="FFFFFF" w:themeFill="background1"/>
            <w:vAlign w:val="center"/>
          </w:tcPr>
          <w:p w14:paraId="0F6E3E2C" w14:textId="77777777" w:rsidR="00CE430C" w:rsidRPr="00A05FC2" w:rsidRDefault="00CE430C">
            <w:pPr>
              <w:pStyle w:val="TableText"/>
            </w:pPr>
            <w:r w:rsidRPr="000B7BB6">
              <w:t>940</w:t>
            </w:r>
          </w:p>
        </w:tc>
      </w:tr>
      <w:tr w:rsidR="00CE430C" w:rsidRPr="00A05FC2" w14:paraId="31E9C164" w14:textId="77777777" w:rsidTr="00C04E8D">
        <w:trPr>
          <w:trHeight w:val="115"/>
        </w:trPr>
        <w:tc>
          <w:tcPr>
            <w:tcW w:w="1808"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0FE56112" w14:textId="77777777" w:rsidR="00CE430C" w:rsidRPr="00A05FC2" w:rsidRDefault="00CE430C">
            <w:pPr>
              <w:pStyle w:val="TableText"/>
            </w:pPr>
            <w:r w:rsidRPr="00A05FC2">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6DC9AB08" w14:textId="77777777" w:rsidR="00CE430C" w:rsidRPr="00A05FC2" w:rsidRDefault="00CE430C">
            <w:pPr>
              <w:pStyle w:val="TableText"/>
            </w:pPr>
            <w:r w:rsidRPr="000B7BB6">
              <w:t>903</w:t>
            </w:r>
          </w:p>
        </w:tc>
        <w:tc>
          <w:tcPr>
            <w:tcW w:w="1347" w:type="dxa"/>
            <w:tcBorders>
              <w:top w:val="nil"/>
              <w:left w:val="nil"/>
              <w:bottom w:val="single" w:sz="8" w:space="0" w:color="auto"/>
              <w:right w:val="single" w:sz="8" w:space="0" w:color="auto"/>
            </w:tcBorders>
            <w:shd w:val="clear" w:color="auto" w:fill="FFFFFF" w:themeFill="background1"/>
            <w:vAlign w:val="center"/>
          </w:tcPr>
          <w:p w14:paraId="6CB33449" w14:textId="77777777" w:rsidR="00CE430C" w:rsidRPr="00A05FC2" w:rsidRDefault="00CE430C">
            <w:pPr>
              <w:pStyle w:val="TableText"/>
            </w:pPr>
            <w:r w:rsidRPr="000B7BB6">
              <w:t>820</w:t>
            </w:r>
          </w:p>
        </w:tc>
      </w:tr>
      <w:tr w:rsidR="00CE430C" w:rsidRPr="00A05FC2" w14:paraId="15A4ABBD" w14:textId="77777777" w:rsidTr="00C04E8D">
        <w:trPr>
          <w:trHeight w:val="133"/>
        </w:trPr>
        <w:tc>
          <w:tcPr>
            <w:tcW w:w="1808" w:type="dxa"/>
            <w:tcBorders>
              <w:top w:val="nil"/>
              <w:left w:val="single" w:sz="8" w:space="0" w:color="auto"/>
              <w:bottom w:val="single" w:sz="8" w:space="0" w:color="auto"/>
              <w:right w:val="single" w:sz="8" w:space="0" w:color="auto"/>
            </w:tcBorders>
            <w:shd w:val="clear" w:color="auto" w:fill="auto"/>
            <w:noWrap/>
            <w:vAlign w:val="center"/>
            <w:hideMark/>
          </w:tcPr>
          <w:p w14:paraId="6FACF051" w14:textId="77777777" w:rsidR="00CE430C" w:rsidRPr="00A05FC2" w:rsidRDefault="00CE430C">
            <w:pPr>
              <w:pStyle w:val="TableText"/>
            </w:pPr>
            <w:r w:rsidRPr="000B7BB6">
              <w:t>Weighted Average</w:t>
            </w:r>
            <w:r w:rsidRPr="000B7BB6">
              <w:rPr>
                <w:rStyle w:val="FootnoteReference"/>
                <w:rFonts w:cstheme="minorHAnsi"/>
              </w:rPr>
              <w:footnoteReference w:id="370"/>
            </w:r>
          </w:p>
        </w:tc>
        <w:tc>
          <w:tcPr>
            <w:tcW w:w="1478" w:type="dxa"/>
            <w:tcBorders>
              <w:top w:val="nil"/>
              <w:left w:val="nil"/>
              <w:bottom w:val="single" w:sz="8" w:space="0" w:color="auto"/>
              <w:right w:val="single" w:sz="8" w:space="0" w:color="auto"/>
            </w:tcBorders>
            <w:shd w:val="clear" w:color="auto" w:fill="auto"/>
            <w:vAlign w:val="center"/>
            <w:hideMark/>
          </w:tcPr>
          <w:p w14:paraId="588C4F35" w14:textId="77777777" w:rsidR="00CE430C" w:rsidRPr="00A05FC2" w:rsidRDefault="00CE430C">
            <w:pPr>
              <w:pStyle w:val="TableText"/>
            </w:pPr>
            <w:r w:rsidRPr="000B7BB6">
              <w:t>629</w:t>
            </w:r>
          </w:p>
        </w:tc>
        <w:tc>
          <w:tcPr>
            <w:tcW w:w="1347" w:type="dxa"/>
            <w:tcBorders>
              <w:top w:val="nil"/>
              <w:left w:val="nil"/>
              <w:bottom w:val="single" w:sz="8" w:space="0" w:color="auto"/>
              <w:right w:val="single" w:sz="8" w:space="0" w:color="auto"/>
            </w:tcBorders>
            <w:vAlign w:val="center"/>
          </w:tcPr>
          <w:p w14:paraId="19C780CB" w14:textId="77777777" w:rsidR="00CE430C" w:rsidRPr="00A05FC2" w:rsidRDefault="00CE430C">
            <w:pPr>
              <w:pStyle w:val="TableText"/>
            </w:pPr>
            <w:r w:rsidRPr="000B7BB6">
              <w:t>564</w:t>
            </w:r>
          </w:p>
        </w:tc>
      </w:tr>
    </w:tbl>
    <w:p w14:paraId="695D29C7" w14:textId="77777777" w:rsidR="00CE430C" w:rsidRPr="00A05FC2" w:rsidRDefault="00CE430C" w:rsidP="00CE430C">
      <w:pPr>
        <w:ind w:left="720"/>
        <w:rPr>
          <w:rFonts w:cstheme="minorHAnsi"/>
          <w:noProof/>
        </w:rPr>
      </w:pPr>
    </w:p>
    <w:p w14:paraId="3618B95F" w14:textId="77777777" w:rsidR="00CE430C" w:rsidRPr="00A05FC2" w:rsidRDefault="00CE430C" w:rsidP="00CE430C">
      <w:pPr>
        <w:ind w:left="720"/>
        <w:rPr>
          <w:rFonts w:cstheme="minorHAnsi"/>
          <w:noProof/>
        </w:rPr>
      </w:pPr>
      <w:r w:rsidRPr="00B41203">
        <w:rPr>
          <w:rFonts w:cstheme="minorHAnsi"/>
          <w:noProof/>
        </w:rPr>
        <w:t>Capacity_cooling</w:t>
      </w:r>
      <w:r w:rsidRPr="00A05FC2">
        <w:rPr>
          <w:rFonts w:cstheme="minorHAnsi"/>
          <w:noProof/>
        </w:rPr>
        <w:tab/>
        <w:t xml:space="preserve">= Cooling cpacity of equipment in </w:t>
      </w:r>
      <w:r>
        <w:rPr>
          <w:rFonts w:cstheme="minorHAnsi"/>
          <w:noProof/>
        </w:rPr>
        <w:t>Btu/hr</w:t>
      </w:r>
      <w:r w:rsidRPr="00A05FC2">
        <w:rPr>
          <w:rFonts w:cstheme="minorHAnsi"/>
          <w:noProof/>
        </w:rPr>
        <w:t xml:space="preserve"> (note 1 ton = 12,000 </w:t>
      </w:r>
      <w:r>
        <w:rPr>
          <w:rFonts w:cstheme="minorHAnsi"/>
          <w:noProof/>
        </w:rPr>
        <w:t>Btu/hr</w:t>
      </w:r>
      <w:r w:rsidRPr="00A05FC2">
        <w:rPr>
          <w:rFonts w:cstheme="minorHAnsi"/>
          <w:noProof/>
        </w:rPr>
        <w:t>)</w:t>
      </w:r>
    </w:p>
    <w:p w14:paraId="6D8C3193" w14:textId="77777777" w:rsidR="00CE430C" w:rsidRPr="00A05FC2" w:rsidRDefault="00CE430C" w:rsidP="00CE430C">
      <w:pPr>
        <w:ind w:left="1440" w:firstLine="720"/>
        <w:rPr>
          <w:rFonts w:cstheme="minorHAnsi"/>
          <w:noProof/>
        </w:rPr>
      </w:pPr>
      <w:r w:rsidRPr="00A05FC2">
        <w:rPr>
          <w:rFonts w:cstheme="minorHAnsi"/>
          <w:noProof/>
        </w:rPr>
        <w:t xml:space="preserve">= Actual </w:t>
      </w:r>
    </w:p>
    <w:p w14:paraId="3656B9DB" w14:textId="77777777" w:rsidR="00CE430C" w:rsidRPr="00A05FC2" w:rsidRDefault="00CE430C" w:rsidP="00CE430C">
      <w:pPr>
        <w:ind w:left="2160" w:hanging="1440"/>
        <w:rPr>
          <w:rFonts w:cstheme="minorHAnsi"/>
          <w:noProof/>
        </w:rPr>
      </w:pPr>
      <w:r w:rsidRPr="00A05FC2">
        <w:rPr>
          <w:rFonts w:cstheme="minorHAnsi"/>
          <w:noProof/>
        </w:rPr>
        <w:t>SEER</w:t>
      </w:r>
      <w:r w:rsidRPr="00A05FC2">
        <w:rPr>
          <w:rFonts w:cstheme="minorHAnsi"/>
          <w:noProof/>
          <w:vertAlign w:val="subscript"/>
        </w:rPr>
        <w:t>CAC</w:t>
      </w:r>
      <w:r w:rsidRPr="00A05FC2">
        <w:rPr>
          <w:rFonts w:cstheme="minorHAnsi"/>
          <w:noProof/>
        </w:rPr>
        <w:tab/>
        <w:t>= SEER Efficiency of existing central air conditioning unit receiving maintenence</w:t>
      </w:r>
    </w:p>
    <w:p w14:paraId="3824DE4D" w14:textId="77777777" w:rsidR="00CE430C" w:rsidRPr="00A05FC2" w:rsidRDefault="00CE430C" w:rsidP="00CE430C">
      <w:pPr>
        <w:ind w:left="1440" w:firstLine="720"/>
        <w:rPr>
          <w:rFonts w:cstheme="minorHAnsi"/>
          <w:noProof/>
        </w:rPr>
      </w:pPr>
      <w:r w:rsidRPr="00A05FC2">
        <w:rPr>
          <w:rFonts w:cstheme="minorHAnsi"/>
          <w:noProof/>
        </w:rPr>
        <w:t xml:space="preserve">= Actual. If unknown assume 10 SEER </w:t>
      </w:r>
      <w:r w:rsidRPr="00A05FC2">
        <w:rPr>
          <w:rStyle w:val="FootnoteReference"/>
          <w:rFonts w:eastAsia="Calibri" w:cstheme="minorHAnsi"/>
          <w:noProof/>
        </w:rPr>
        <w:footnoteReference w:id="371"/>
      </w:r>
    </w:p>
    <w:p w14:paraId="7970FE58" w14:textId="77777777" w:rsidR="00CE430C" w:rsidRPr="00A05FC2" w:rsidRDefault="00CE430C" w:rsidP="00CE430C">
      <w:pPr>
        <w:ind w:left="720"/>
        <w:rPr>
          <w:rFonts w:cstheme="minorHAnsi"/>
          <w:noProof/>
        </w:rPr>
      </w:pPr>
      <w:r w:rsidRPr="00A05FC2">
        <w:rPr>
          <w:rFonts w:cstheme="minorHAnsi"/>
          <w:noProof/>
        </w:rPr>
        <w:t>MFe</w:t>
      </w:r>
      <w:r w:rsidRPr="00A05FC2">
        <w:rPr>
          <w:rFonts w:cstheme="minorHAnsi"/>
          <w:noProof/>
        </w:rPr>
        <w:tab/>
      </w:r>
      <w:r w:rsidRPr="00A05FC2">
        <w:rPr>
          <w:rFonts w:cstheme="minorHAnsi"/>
          <w:noProof/>
        </w:rPr>
        <w:tab/>
        <w:t>= Maintenance energy savings factor</w:t>
      </w:r>
    </w:p>
    <w:p w14:paraId="7EDA7605" w14:textId="77777777" w:rsidR="00CE430C" w:rsidRPr="00A05FC2" w:rsidRDefault="00CE430C" w:rsidP="00CE430C">
      <w:pPr>
        <w:ind w:left="720"/>
        <w:rPr>
          <w:rFonts w:cstheme="minorHAnsi"/>
          <w:noProof/>
        </w:rPr>
      </w:pPr>
      <w:r w:rsidRPr="00A05FC2">
        <w:rPr>
          <w:rFonts w:cstheme="minorHAnsi"/>
          <w:noProof/>
        </w:rPr>
        <w:tab/>
      </w:r>
      <w:r w:rsidRPr="00A05FC2">
        <w:rPr>
          <w:rFonts w:cstheme="minorHAnsi"/>
          <w:noProof/>
        </w:rPr>
        <w:tab/>
        <w:t>= 0.05</w:t>
      </w:r>
      <w:r w:rsidRPr="00A05FC2">
        <w:rPr>
          <w:rStyle w:val="FootnoteReference"/>
          <w:rFonts w:eastAsia="Calibri" w:cstheme="minorHAnsi"/>
          <w:noProof/>
        </w:rPr>
        <w:footnoteReference w:id="372"/>
      </w:r>
    </w:p>
    <w:p w14:paraId="1DEE87FE" w14:textId="77777777" w:rsidR="00CE430C" w:rsidRPr="00A05FC2" w:rsidRDefault="00CE430C" w:rsidP="00CE430C">
      <w:pPr>
        <w:ind w:left="720"/>
        <w:rPr>
          <w:rFonts w:cstheme="minorHAnsi"/>
          <w:noProof/>
        </w:rPr>
      </w:pPr>
      <w:r w:rsidRPr="00A05FC2">
        <w:rPr>
          <w:rFonts w:cstheme="minorHAnsi"/>
          <w:noProof/>
        </w:rPr>
        <w:lastRenderedPageBreak/>
        <w:t>SEER</w:t>
      </w:r>
      <w:r w:rsidRPr="00A05FC2">
        <w:rPr>
          <w:rFonts w:cstheme="minorHAnsi"/>
          <w:noProof/>
          <w:vertAlign w:val="subscript"/>
        </w:rPr>
        <w:t>ASHP</w:t>
      </w:r>
      <w:r w:rsidRPr="00A05FC2">
        <w:rPr>
          <w:rFonts w:cstheme="minorHAnsi"/>
          <w:noProof/>
          <w:vertAlign w:val="subscript"/>
        </w:rPr>
        <w:tab/>
      </w:r>
      <w:r w:rsidRPr="00A05FC2">
        <w:rPr>
          <w:rFonts w:cstheme="minorHAnsi"/>
          <w:noProof/>
          <w:vertAlign w:val="subscript"/>
        </w:rPr>
        <w:tab/>
      </w:r>
      <w:r w:rsidRPr="00A05FC2">
        <w:rPr>
          <w:rFonts w:cstheme="minorHAnsi"/>
          <w:noProof/>
        </w:rPr>
        <w:t>= SEER Efficiency of existing air source heat pump unit receiving maintenence</w:t>
      </w:r>
    </w:p>
    <w:p w14:paraId="62E3DD95" w14:textId="77777777" w:rsidR="00CE430C" w:rsidRPr="00A05FC2" w:rsidRDefault="00CE430C" w:rsidP="00CE430C">
      <w:pPr>
        <w:ind w:left="1440" w:firstLine="720"/>
        <w:rPr>
          <w:rFonts w:cstheme="minorHAnsi"/>
          <w:noProof/>
        </w:rPr>
      </w:pPr>
      <w:r w:rsidRPr="00A05FC2">
        <w:rPr>
          <w:rFonts w:cstheme="minorHAnsi"/>
          <w:noProof/>
        </w:rPr>
        <w:t xml:space="preserve">= Actual. If unknown assume 10 SEER </w:t>
      </w:r>
      <w:r w:rsidRPr="00A05FC2">
        <w:rPr>
          <w:rStyle w:val="FootnoteReference"/>
          <w:rFonts w:eastAsia="Calibri" w:cstheme="minorHAnsi"/>
          <w:noProof/>
        </w:rPr>
        <w:footnoteReference w:id="373"/>
      </w:r>
    </w:p>
    <w:p w14:paraId="5AB893D0" w14:textId="77777777" w:rsidR="00CE430C" w:rsidRPr="00A05FC2" w:rsidRDefault="00CE430C" w:rsidP="00CE430C">
      <w:pPr>
        <w:ind w:left="720"/>
        <w:rPr>
          <w:rFonts w:cstheme="minorHAnsi"/>
        </w:rPr>
      </w:pPr>
      <w:r w:rsidRPr="00A05FC2">
        <w:rPr>
          <w:rFonts w:cstheme="minorHAnsi"/>
        </w:rPr>
        <w:t>FLHheat</w:t>
      </w:r>
      <w:r w:rsidRPr="00A05FC2">
        <w:rPr>
          <w:rFonts w:cstheme="minorHAnsi"/>
        </w:rPr>
        <w:tab/>
      </w:r>
      <w:r w:rsidRPr="00A05FC2">
        <w:rPr>
          <w:rFonts w:cstheme="minorHAnsi"/>
        </w:rPr>
        <w:tab/>
        <w:t>= Full load heating hours</w:t>
      </w:r>
    </w:p>
    <w:p w14:paraId="760B87F9" w14:textId="77777777" w:rsidR="00CE430C" w:rsidRPr="00A05FC2" w:rsidRDefault="00CE430C" w:rsidP="00CE430C">
      <w:pPr>
        <w:ind w:left="720"/>
        <w:rPr>
          <w:rFonts w:cstheme="minorHAnsi"/>
          <w:noProof/>
        </w:rPr>
      </w:pPr>
      <w:r w:rsidRPr="00A05FC2">
        <w:rPr>
          <w:rFonts w:cstheme="minorHAnsi"/>
        </w:rPr>
        <w:tab/>
      </w:r>
      <w:r w:rsidRPr="00A05FC2">
        <w:rPr>
          <w:rFonts w:cstheme="minorHAnsi"/>
        </w:rPr>
        <w:tab/>
      </w:r>
      <w:r w:rsidRPr="00A05FC2">
        <w:rPr>
          <w:rFonts w:cstheme="minorHAnsi"/>
          <w:noProof/>
        </w:rPr>
        <w:t>Dependent on location:</w:t>
      </w:r>
      <w:r w:rsidRPr="000B7BB6">
        <w:rPr>
          <w:rStyle w:val="FootnoteReference"/>
          <w:rFonts w:cstheme="minorHAnsi"/>
          <w:noProof/>
        </w:rPr>
        <w:footnoteReference w:id="374"/>
      </w:r>
    </w:p>
    <w:tbl>
      <w:tblPr>
        <w:tblW w:w="2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0"/>
        <w:gridCol w:w="1029"/>
      </w:tblGrid>
      <w:tr w:rsidR="00CE430C" w:rsidRPr="00A05FC2" w14:paraId="6467AB5C" w14:textId="77777777" w:rsidTr="00C04E8D">
        <w:trPr>
          <w:tblHeader/>
          <w:jc w:val="center"/>
        </w:trPr>
        <w:tc>
          <w:tcPr>
            <w:tcW w:w="1930" w:type="dxa"/>
            <w:shd w:val="clear" w:color="auto" w:fill="7F7F7F" w:themeFill="text1" w:themeFillTint="80"/>
            <w:vAlign w:val="bottom"/>
          </w:tcPr>
          <w:p w14:paraId="336C4D80" w14:textId="77777777" w:rsidR="00CE430C" w:rsidRPr="000B7BB6" w:rsidRDefault="00CE430C" w:rsidP="00C04E8D">
            <w:pPr>
              <w:jc w:val="center"/>
              <w:rPr>
                <w:rFonts w:cstheme="minorHAnsi"/>
                <w:b/>
                <w:color w:val="FFFFFF" w:themeColor="background1"/>
              </w:rPr>
            </w:pPr>
            <w:r w:rsidRPr="000B7BB6">
              <w:rPr>
                <w:rFonts w:cstheme="minorHAnsi"/>
                <w:b/>
                <w:color w:val="FFFFFF" w:themeColor="background1"/>
              </w:rPr>
              <w:t>Climate Zone</w:t>
            </w:r>
          </w:p>
          <w:p w14:paraId="5CE5ECA8" w14:textId="77777777" w:rsidR="00CE430C" w:rsidRPr="000B7BB6" w:rsidRDefault="00CE430C" w:rsidP="00C04E8D">
            <w:pPr>
              <w:jc w:val="center"/>
              <w:rPr>
                <w:rStyle w:val="FootnoteReference"/>
                <w:rFonts w:cstheme="minorHAnsi"/>
                <w:b/>
                <w:color w:val="FFFFFF" w:themeColor="background1"/>
              </w:rPr>
            </w:pPr>
            <w:r w:rsidRPr="000B7BB6">
              <w:rPr>
                <w:rFonts w:cstheme="minorHAnsi"/>
                <w:b/>
                <w:color w:val="FFFFFF" w:themeColor="background1"/>
              </w:rPr>
              <w:t>(City based upon)</w:t>
            </w:r>
          </w:p>
        </w:tc>
        <w:tc>
          <w:tcPr>
            <w:tcW w:w="1029" w:type="dxa"/>
            <w:shd w:val="clear" w:color="auto" w:fill="7F7F7F" w:themeFill="text1" w:themeFillTint="80"/>
            <w:vAlign w:val="center"/>
          </w:tcPr>
          <w:p w14:paraId="7BB4DBF8" w14:textId="77777777" w:rsidR="00CE430C" w:rsidRPr="000B7BB6" w:rsidRDefault="00CE430C" w:rsidP="00C04E8D">
            <w:pPr>
              <w:jc w:val="center"/>
              <w:rPr>
                <w:rStyle w:val="FootnoteReference"/>
                <w:rFonts w:cstheme="minorHAnsi"/>
                <w:b/>
                <w:color w:val="FFFFFF" w:themeColor="background1"/>
              </w:rPr>
            </w:pPr>
            <w:r w:rsidRPr="000B7BB6">
              <w:rPr>
                <w:rStyle w:val="FootnoteReference"/>
                <w:rFonts w:cstheme="minorHAnsi"/>
                <w:b/>
                <w:color w:val="FFFFFF" w:themeColor="background1"/>
              </w:rPr>
              <w:t>FLHheat</w:t>
            </w:r>
          </w:p>
        </w:tc>
      </w:tr>
      <w:tr w:rsidR="00CE430C" w:rsidRPr="00A05FC2" w14:paraId="276F5E43" w14:textId="77777777" w:rsidTr="00C04E8D">
        <w:trPr>
          <w:jc w:val="center"/>
        </w:trPr>
        <w:tc>
          <w:tcPr>
            <w:tcW w:w="1930" w:type="dxa"/>
            <w:shd w:val="clear" w:color="auto" w:fill="auto"/>
            <w:vAlign w:val="bottom"/>
          </w:tcPr>
          <w:p w14:paraId="7825C268" w14:textId="77777777" w:rsidR="00CE430C" w:rsidRPr="00A05FC2" w:rsidRDefault="00CE430C">
            <w:pPr>
              <w:pStyle w:val="TableText"/>
            </w:pPr>
            <w:r w:rsidRPr="00A05FC2">
              <w:t>1 (Rockford)</w:t>
            </w:r>
          </w:p>
        </w:tc>
        <w:tc>
          <w:tcPr>
            <w:tcW w:w="1029" w:type="dxa"/>
            <w:shd w:val="clear" w:color="auto" w:fill="auto"/>
            <w:vAlign w:val="center"/>
          </w:tcPr>
          <w:p w14:paraId="5BA015C0" w14:textId="77777777" w:rsidR="00CE430C" w:rsidRPr="00A05FC2" w:rsidRDefault="00CE430C">
            <w:pPr>
              <w:pStyle w:val="TableText"/>
            </w:pPr>
            <w:r w:rsidRPr="000B7BB6">
              <w:t>2208</w:t>
            </w:r>
          </w:p>
        </w:tc>
      </w:tr>
      <w:tr w:rsidR="00CE430C" w:rsidRPr="00A05FC2" w14:paraId="705086EB" w14:textId="77777777" w:rsidTr="00C04E8D">
        <w:trPr>
          <w:jc w:val="center"/>
        </w:trPr>
        <w:tc>
          <w:tcPr>
            <w:tcW w:w="1930" w:type="dxa"/>
            <w:shd w:val="clear" w:color="auto" w:fill="auto"/>
            <w:vAlign w:val="bottom"/>
          </w:tcPr>
          <w:p w14:paraId="767FFF50" w14:textId="77777777" w:rsidR="00CE430C" w:rsidRPr="00A05FC2" w:rsidRDefault="00CE430C">
            <w:pPr>
              <w:pStyle w:val="TableText"/>
            </w:pPr>
            <w:r w:rsidRPr="00A05FC2">
              <w:t>2 (Chicago)</w:t>
            </w:r>
          </w:p>
        </w:tc>
        <w:tc>
          <w:tcPr>
            <w:tcW w:w="1029" w:type="dxa"/>
            <w:shd w:val="clear" w:color="auto" w:fill="auto"/>
            <w:vAlign w:val="center"/>
          </w:tcPr>
          <w:p w14:paraId="27728B23" w14:textId="77777777" w:rsidR="00CE430C" w:rsidRPr="00A05FC2" w:rsidRDefault="00CE430C">
            <w:pPr>
              <w:pStyle w:val="TableText"/>
            </w:pPr>
            <w:r w:rsidRPr="000B7BB6">
              <w:t>2064</w:t>
            </w:r>
          </w:p>
        </w:tc>
      </w:tr>
      <w:tr w:rsidR="00CE430C" w:rsidRPr="00A05FC2" w14:paraId="3403945C" w14:textId="77777777" w:rsidTr="00C04E8D">
        <w:trPr>
          <w:jc w:val="center"/>
        </w:trPr>
        <w:tc>
          <w:tcPr>
            <w:tcW w:w="1930" w:type="dxa"/>
            <w:shd w:val="clear" w:color="auto" w:fill="auto"/>
            <w:vAlign w:val="bottom"/>
          </w:tcPr>
          <w:p w14:paraId="5C54D0F7" w14:textId="77777777" w:rsidR="00CE430C" w:rsidRPr="00A05FC2" w:rsidRDefault="00CE430C">
            <w:pPr>
              <w:pStyle w:val="TableText"/>
            </w:pPr>
            <w:r w:rsidRPr="00A05FC2">
              <w:t>3 (Springfield)</w:t>
            </w:r>
          </w:p>
        </w:tc>
        <w:tc>
          <w:tcPr>
            <w:tcW w:w="1029" w:type="dxa"/>
            <w:shd w:val="clear" w:color="auto" w:fill="auto"/>
            <w:vAlign w:val="center"/>
          </w:tcPr>
          <w:p w14:paraId="3CE18DA4" w14:textId="77777777" w:rsidR="00CE430C" w:rsidRPr="00A05FC2" w:rsidRDefault="00CE430C">
            <w:pPr>
              <w:pStyle w:val="TableText"/>
            </w:pPr>
            <w:r w:rsidRPr="000B7BB6">
              <w:t>1967</w:t>
            </w:r>
          </w:p>
        </w:tc>
      </w:tr>
      <w:tr w:rsidR="00CE430C" w:rsidRPr="00A05FC2" w14:paraId="479C92D3" w14:textId="77777777" w:rsidTr="00C04E8D">
        <w:trPr>
          <w:jc w:val="center"/>
        </w:trPr>
        <w:tc>
          <w:tcPr>
            <w:tcW w:w="1930" w:type="dxa"/>
            <w:shd w:val="clear" w:color="auto" w:fill="auto"/>
            <w:vAlign w:val="bottom"/>
          </w:tcPr>
          <w:p w14:paraId="085F67B7" w14:textId="77777777" w:rsidR="00CE430C" w:rsidRPr="00A05FC2" w:rsidRDefault="00CE430C">
            <w:pPr>
              <w:pStyle w:val="TableText"/>
            </w:pPr>
            <w:r w:rsidRPr="00A05FC2">
              <w:t>4 (Belleville)</w:t>
            </w:r>
          </w:p>
        </w:tc>
        <w:tc>
          <w:tcPr>
            <w:tcW w:w="1029" w:type="dxa"/>
            <w:shd w:val="clear" w:color="auto" w:fill="auto"/>
            <w:vAlign w:val="center"/>
          </w:tcPr>
          <w:p w14:paraId="4F1A863C" w14:textId="77777777" w:rsidR="00CE430C" w:rsidRPr="00A05FC2" w:rsidRDefault="00CE430C">
            <w:pPr>
              <w:pStyle w:val="TableText"/>
            </w:pPr>
            <w:r w:rsidRPr="000B7BB6">
              <w:t>1420</w:t>
            </w:r>
          </w:p>
        </w:tc>
      </w:tr>
      <w:tr w:rsidR="00CE430C" w:rsidRPr="00A05FC2" w14:paraId="12735379" w14:textId="77777777" w:rsidTr="00C04E8D">
        <w:trPr>
          <w:trHeight w:val="107"/>
          <w:jc w:val="center"/>
        </w:trPr>
        <w:tc>
          <w:tcPr>
            <w:tcW w:w="1930" w:type="dxa"/>
            <w:shd w:val="clear" w:color="auto" w:fill="auto"/>
            <w:vAlign w:val="bottom"/>
          </w:tcPr>
          <w:p w14:paraId="5CB97920" w14:textId="77777777" w:rsidR="00CE430C" w:rsidRPr="00A05FC2" w:rsidRDefault="00CE430C">
            <w:pPr>
              <w:pStyle w:val="TableText"/>
            </w:pPr>
            <w:r w:rsidRPr="00A05FC2">
              <w:t>5 (Marion)</w:t>
            </w:r>
          </w:p>
        </w:tc>
        <w:tc>
          <w:tcPr>
            <w:tcW w:w="1029" w:type="dxa"/>
            <w:shd w:val="clear" w:color="auto" w:fill="auto"/>
            <w:vAlign w:val="center"/>
          </w:tcPr>
          <w:p w14:paraId="52689D9C" w14:textId="77777777" w:rsidR="00CE430C" w:rsidRPr="00A05FC2" w:rsidRDefault="00CE430C">
            <w:pPr>
              <w:pStyle w:val="TableText"/>
            </w:pPr>
            <w:r w:rsidRPr="000B7BB6">
              <w:t>1445</w:t>
            </w:r>
          </w:p>
        </w:tc>
      </w:tr>
      <w:tr w:rsidR="00CE430C" w:rsidRPr="00A05FC2" w14:paraId="46A3A07F" w14:textId="77777777" w:rsidTr="00C04E8D">
        <w:trPr>
          <w:jc w:val="center"/>
        </w:trPr>
        <w:tc>
          <w:tcPr>
            <w:tcW w:w="1930" w:type="dxa"/>
            <w:shd w:val="clear" w:color="auto" w:fill="auto"/>
            <w:vAlign w:val="center"/>
          </w:tcPr>
          <w:p w14:paraId="6D560EB6" w14:textId="77777777" w:rsidR="00CE430C" w:rsidRPr="00A05FC2" w:rsidRDefault="00CE430C">
            <w:pPr>
              <w:pStyle w:val="TableText"/>
            </w:pPr>
            <w:r w:rsidRPr="000B7BB6">
              <w:t>Weighted Average</w:t>
            </w:r>
            <w:r w:rsidRPr="000B7BB6">
              <w:rPr>
                <w:rStyle w:val="FootnoteReference"/>
                <w:rFonts w:cstheme="minorHAnsi"/>
              </w:rPr>
              <w:footnoteReference w:id="375"/>
            </w:r>
          </w:p>
        </w:tc>
        <w:tc>
          <w:tcPr>
            <w:tcW w:w="1029" w:type="dxa"/>
            <w:shd w:val="clear" w:color="auto" w:fill="auto"/>
            <w:vAlign w:val="center"/>
          </w:tcPr>
          <w:p w14:paraId="197F6071" w14:textId="77777777" w:rsidR="00CE430C" w:rsidRPr="00A05FC2" w:rsidRDefault="00CE430C">
            <w:pPr>
              <w:pStyle w:val="TableText"/>
            </w:pPr>
            <w:r w:rsidRPr="000B7BB6">
              <w:t>1821</w:t>
            </w:r>
          </w:p>
        </w:tc>
      </w:tr>
    </w:tbl>
    <w:p w14:paraId="0E5112FD" w14:textId="77777777" w:rsidR="00CE430C" w:rsidRPr="00A05FC2" w:rsidRDefault="00CE430C" w:rsidP="00CE430C">
      <w:pPr>
        <w:ind w:left="2160" w:hanging="1440"/>
        <w:rPr>
          <w:rFonts w:cstheme="minorHAnsi"/>
        </w:rPr>
      </w:pPr>
    </w:p>
    <w:p w14:paraId="57522822" w14:textId="77777777" w:rsidR="00CE430C" w:rsidRPr="00A05FC2" w:rsidRDefault="00CE430C" w:rsidP="00CE430C">
      <w:pPr>
        <w:ind w:left="720"/>
        <w:rPr>
          <w:rFonts w:cstheme="minorHAnsi"/>
          <w:noProof/>
        </w:rPr>
      </w:pPr>
      <w:r w:rsidRPr="00B41203">
        <w:rPr>
          <w:rFonts w:cstheme="minorHAnsi"/>
          <w:noProof/>
        </w:rPr>
        <w:t>Capacity_heating</w:t>
      </w:r>
      <w:r w:rsidRPr="00A05FC2">
        <w:rPr>
          <w:rFonts w:cstheme="minorHAnsi"/>
          <w:noProof/>
        </w:rPr>
        <w:tab/>
        <w:t xml:space="preserve">= Heating cpacity of equipment in </w:t>
      </w:r>
      <w:r>
        <w:rPr>
          <w:rFonts w:cstheme="minorHAnsi"/>
          <w:noProof/>
        </w:rPr>
        <w:t>Btu/hr</w:t>
      </w:r>
      <w:r w:rsidRPr="00A05FC2">
        <w:rPr>
          <w:rFonts w:cstheme="minorHAnsi"/>
          <w:noProof/>
        </w:rPr>
        <w:t xml:space="preserve"> (note 1 ton = 12,000 </w:t>
      </w:r>
      <w:r>
        <w:rPr>
          <w:rFonts w:cstheme="minorHAnsi"/>
          <w:noProof/>
        </w:rPr>
        <w:t>Btu/hr</w:t>
      </w:r>
      <w:r w:rsidRPr="00A05FC2">
        <w:rPr>
          <w:rFonts w:cstheme="minorHAnsi"/>
          <w:noProof/>
        </w:rPr>
        <w:t>)</w:t>
      </w:r>
    </w:p>
    <w:p w14:paraId="05DA9159" w14:textId="77777777" w:rsidR="00CE430C" w:rsidRPr="00A05FC2" w:rsidRDefault="00CE430C" w:rsidP="00CE430C">
      <w:pPr>
        <w:ind w:left="1440" w:firstLine="720"/>
        <w:rPr>
          <w:rFonts w:cstheme="minorHAnsi"/>
          <w:noProof/>
        </w:rPr>
      </w:pPr>
      <w:r w:rsidRPr="00A05FC2">
        <w:rPr>
          <w:rFonts w:cstheme="minorHAnsi"/>
          <w:noProof/>
        </w:rPr>
        <w:t xml:space="preserve">= Actual </w:t>
      </w:r>
    </w:p>
    <w:p w14:paraId="2D06B383" w14:textId="77777777" w:rsidR="00CE430C" w:rsidRPr="00A05FC2" w:rsidRDefault="00CE430C" w:rsidP="00CE430C">
      <w:pPr>
        <w:ind w:left="2160" w:hanging="1440"/>
        <w:rPr>
          <w:rFonts w:cstheme="minorHAnsi"/>
        </w:rPr>
      </w:pPr>
      <w:r w:rsidRPr="00A05FC2">
        <w:rPr>
          <w:rFonts w:cstheme="minorHAnsi"/>
        </w:rPr>
        <w:t>HSPF</w:t>
      </w:r>
      <w:del w:id="4530" w:author="Samuel Dent" w:date="2015-12-17T06:04:00Z">
        <w:r w:rsidRPr="00A05FC2" w:rsidDel="0048526C">
          <w:rPr>
            <w:rFonts w:cstheme="minorHAnsi"/>
          </w:rPr>
          <w:delText>base</w:delText>
        </w:r>
      </w:del>
      <w:ins w:id="4531" w:author="Samuel Dent" w:date="2015-12-17T06:04:00Z">
        <w:r>
          <w:rPr>
            <w:rFonts w:cstheme="minorHAnsi"/>
            <w:vertAlign w:val="subscript"/>
          </w:rPr>
          <w:t>ASHP</w:t>
        </w:r>
      </w:ins>
      <w:r w:rsidRPr="00A05FC2">
        <w:rPr>
          <w:rFonts w:cstheme="minorHAnsi"/>
        </w:rPr>
        <w:tab/>
        <w:t xml:space="preserve">= Heating Season Performance Factor </w:t>
      </w:r>
      <w:r w:rsidRPr="00A05FC2">
        <w:rPr>
          <w:rFonts w:cstheme="minorHAnsi"/>
          <w:noProof/>
        </w:rPr>
        <w:t>of existing air source heat pump unit receiving maintenence</w:t>
      </w:r>
    </w:p>
    <w:p w14:paraId="75217A8F" w14:textId="77777777" w:rsidR="00CE430C" w:rsidRPr="00A05FC2" w:rsidRDefault="00CE430C" w:rsidP="00CE430C">
      <w:pPr>
        <w:ind w:left="720"/>
        <w:rPr>
          <w:rFonts w:cstheme="minorHAnsi"/>
        </w:rPr>
      </w:pPr>
      <w:r w:rsidRPr="00A05FC2">
        <w:rPr>
          <w:rFonts w:cstheme="minorHAnsi"/>
        </w:rPr>
        <w:tab/>
      </w:r>
      <w:r w:rsidRPr="00A05FC2">
        <w:rPr>
          <w:rFonts w:cstheme="minorHAnsi"/>
        </w:rPr>
        <w:tab/>
        <w:t xml:space="preserve">= Actual. If unknown assume 6.8 HSPF </w:t>
      </w:r>
      <w:r w:rsidRPr="00A05FC2">
        <w:rPr>
          <w:rStyle w:val="FootnoteReference"/>
          <w:rFonts w:eastAsia="Calibri" w:cstheme="minorHAnsi"/>
        </w:rPr>
        <w:footnoteReference w:id="376"/>
      </w:r>
    </w:p>
    <w:p w14:paraId="2067B537" w14:textId="77777777" w:rsidR="00CE430C" w:rsidRDefault="00CE430C" w:rsidP="00CE430C">
      <w:pPr>
        <w:rPr>
          <w:rFonts w:cstheme="minorHAnsi"/>
        </w:rPr>
      </w:pPr>
      <w:r w:rsidRPr="00B41203">
        <w:rPr>
          <w:rFonts w:cstheme="minorHAnsi"/>
          <w:noProof/>
        </w:rPr>
        <mc:AlternateContent>
          <mc:Choice Requires="wps">
            <w:drawing>
              <wp:inline distT="0" distB="0" distL="0" distR="0" wp14:anchorId="5B77008D" wp14:editId="7F5D0C24">
                <wp:extent cx="5884433" cy="1733107"/>
                <wp:effectExtent l="0" t="0" r="21590" b="19685"/>
                <wp:docPr id="4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4433" cy="1733107"/>
                        </a:xfrm>
                        <a:prstGeom prst="rect">
                          <a:avLst/>
                        </a:prstGeom>
                        <a:solidFill>
                          <a:srgbClr val="FFFFFF"/>
                        </a:solidFill>
                        <a:ln w="9525">
                          <a:solidFill>
                            <a:srgbClr val="000000"/>
                          </a:solidFill>
                          <a:miter lim="800000"/>
                          <a:headEnd/>
                          <a:tailEnd/>
                        </a:ln>
                      </wps:spPr>
                      <wps:txbx>
                        <w:txbxContent>
                          <w:p w14:paraId="111AC7E4" w14:textId="77777777" w:rsidR="00F60751" w:rsidRPr="002F2634" w:rsidRDefault="00F60751" w:rsidP="00CE430C">
                            <w:pPr>
                              <w:rPr>
                                <w:rFonts w:cstheme="minorHAnsi"/>
                              </w:rPr>
                            </w:pPr>
                            <w:r w:rsidRPr="002F2634">
                              <w:rPr>
                                <w:rFonts w:cstheme="minorHAnsi"/>
                              </w:rPr>
                              <w:t>For example, maintenance of a 3-ton, SEER 10 air conditioning unit in a single family house in Springfield:</w:t>
                            </w:r>
                          </w:p>
                          <w:p w14:paraId="4B732F99" w14:textId="77777777" w:rsidR="00F60751" w:rsidRPr="002F2634" w:rsidRDefault="00F60751" w:rsidP="00CE430C">
                            <w:pPr>
                              <w:ind w:left="720"/>
                              <w:rPr>
                                <w:rFonts w:cstheme="minorHAnsi"/>
                              </w:rPr>
                            </w:pPr>
                            <w:r w:rsidRPr="002F2634">
                              <w:rPr>
                                <w:rFonts w:cstheme="minorHAnsi"/>
                              </w:rPr>
                              <w:tab/>
                            </w:r>
                            <w:r w:rsidRPr="002F2634">
                              <w:rPr>
                                <w:rFonts w:cstheme="minorHAnsi"/>
                                <w:noProof/>
                              </w:rPr>
                              <w:t>Δ</w:t>
                            </w:r>
                            <w:r w:rsidRPr="002F2634">
                              <w:rPr>
                                <w:rFonts w:cstheme="minorHAnsi"/>
                              </w:rPr>
                              <w:t>kWh</w:t>
                            </w:r>
                            <w:r w:rsidRPr="002F2634">
                              <w:rPr>
                                <w:rFonts w:cstheme="minorHAnsi"/>
                                <w:noProof/>
                                <w:vertAlign w:val="subscript"/>
                              </w:rPr>
                              <w:t>CAC</w:t>
                            </w:r>
                            <w:r w:rsidRPr="002F2634">
                              <w:rPr>
                                <w:rFonts w:cstheme="minorHAnsi"/>
                                <w:noProof/>
                                <w:vertAlign w:val="subscript"/>
                              </w:rPr>
                              <w:tab/>
                            </w:r>
                            <w:r w:rsidRPr="002F2634">
                              <w:rPr>
                                <w:rFonts w:cstheme="minorHAnsi"/>
                              </w:rPr>
                              <w:tab/>
                              <w:t xml:space="preserve">= </w:t>
                            </w:r>
                            <w:r w:rsidRPr="002F2634">
                              <w:rPr>
                                <w:rFonts w:cstheme="minorHAnsi"/>
                                <w:noProof/>
                              </w:rPr>
                              <w:t>(730 * 36,000 * (1/10))/1000  *</w:t>
                            </w:r>
                            <w:r w:rsidRPr="002F2634">
                              <w:rPr>
                                <w:rFonts w:cstheme="minorHAnsi"/>
                              </w:rPr>
                              <w:t xml:space="preserve"> 0.05</w:t>
                            </w:r>
                          </w:p>
                          <w:p w14:paraId="1CF5DC26" w14:textId="77777777" w:rsidR="00F60751" w:rsidRPr="002F2634" w:rsidRDefault="00F60751" w:rsidP="00CE430C">
                            <w:pPr>
                              <w:ind w:left="720"/>
                              <w:rPr>
                                <w:rFonts w:cstheme="minorHAnsi"/>
                              </w:rPr>
                            </w:pPr>
                            <w:r w:rsidRPr="002F2634">
                              <w:rPr>
                                <w:rFonts w:cstheme="minorHAnsi"/>
                              </w:rPr>
                              <w:tab/>
                            </w:r>
                            <w:r w:rsidRPr="002F2634">
                              <w:rPr>
                                <w:rFonts w:cstheme="minorHAnsi"/>
                              </w:rPr>
                              <w:tab/>
                            </w:r>
                            <w:r w:rsidRPr="002F2634">
                              <w:rPr>
                                <w:rFonts w:cstheme="minorHAnsi"/>
                              </w:rPr>
                              <w:tab/>
                              <w:t>= 131 kWh</w:t>
                            </w:r>
                          </w:p>
                          <w:p w14:paraId="1F0B4FEF" w14:textId="77777777" w:rsidR="00F60751" w:rsidRPr="002F2634" w:rsidRDefault="00F60751" w:rsidP="00CE430C">
                            <w:pPr>
                              <w:rPr>
                                <w:rFonts w:cstheme="minorHAnsi"/>
                              </w:rPr>
                            </w:pPr>
                            <w:r w:rsidRPr="002F2634">
                              <w:rPr>
                                <w:rFonts w:cstheme="minorHAnsi"/>
                              </w:rPr>
                              <w:t>For example, maintenance of a 3-ton, SEER 10, HSPF 6.8 air source heat pump unit in a single family house in Springfield:</w:t>
                            </w:r>
                          </w:p>
                          <w:p w14:paraId="10064B29" w14:textId="77777777" w:rsidR="00F60751" w:rsidRPr="002F2634" w:rsidRDefault="00F60751" w:rsidP="00CE430C">
                            <w:pPr>
                              <w:ind w:left="2880" w:hanging="1440"/>
                              <w:rPr>
                                <w:rFonts w:cstheme="minorHAnsi"/>
                              </w:rPr>
                            </w:pPr>
                            <w:r w:rsidRPr="002F2634">
                              <w:rPr>
                                <w:rFonts w:cstheme="minorHAnsi"/>
                                <w:noProof/>
                              </w:rPr>
                              <w:t>Δ</w:t>
                            </w:r>
                            <w:r w:rsidRPr="002F2634">
                              <w:rPr>
                                <w:rFonts w:cstheme="minorHAnsi"/>
                              </w:rPr>
                              <w:t>kWh</w:t>
                            </w:r>
                            <w:r w:rsidRPr="002F2634">
                              <w:rPr>
                                <w:rFonts w:cstheme="minorHAnsi"/>
                                <w:noProof/>
                                <w:vertAlign w:val="subscript"/>
                              </w:rPr>
                              <w:t>ASHP</w:t>
                            </w:r>
                            <w:r w:rsidRPr="002F2634">
                              <w:rPr>
                                <w:rFonts w:cstheme="minorHAnsi"/>
                              </w:rPr>
                              <w:tab/>
                              <w:t>= (</w:t>
                            </w:r>
                            <w:r w:rsidRPr="002F2634">
                              <w:rPr>
                                <w:rFonts w:cstheme="minorHAnsi"/>
                                <w:noProof/>
                              </w:rPr>
                              <w:t>(730 * 36,000 * (1/10))/1000  *</w:t>
                            </w:r>
                            <w:r w:rsidRPr="002F2634">
                              <w:rPr>
                                <w:rFonts w:cstheme="minorHAnsi"/>
                              </w:rPr>
                              <w:t xml:space="preserve"> 0.05) + (</w:t>
                            </w:r>
                            <w:r w:rsidRPr="002F2634">
                              <w:rPr>
                                <w:rFonts w:cstheme="minorHAnsi"/>
                                <w:noProof/>
                              </w:rPr>
                              <w:t xml:space="preserve">1967 * </w:t>
                            </w:r>
                            <w:r w:rsidRPr="002F2634">
                              <w:rPr>
                                <w:rFonts w:cstheme="minorHAnsi"/>
                              </w:rPr>
                              <w:t>36,000 * (1/6.8))/1000 * 0.05)</w:t>
                            </w:r>
                          </w:p>
                          <w:p w14:paraId="5C7E145F" w14:textId="77777777" w:rsidR="00F60751" w:rsidRPr="002F2634" w:rsidRDefault="00F60751" w:rsidP="00CE430C">
                            <w:pPr>
                              <w:ind w:left="720"/>
                              <w:rPr>
                                <w:rFonts w:cstheme="minorHAnsi"/>
                              </w:rPr>
                            </w:pPr>
                            <w:r w:rsidRPr="002F2634">
                              <w:rPr>
                                <w:rFonts w:cstheme="minorHAnsi"/>
                              </w:rPr>
                              <w:tab/>
                            </w:r>
                            <w:r w:rsidRPr="002F2634">
                              <w:rPr>
                                <w:rFonts w:cstheme="minorHAnsi"/>
                              </w:rPr>
                              <w:tab/>
                            </w:r>
                            <w:r w:rsidRPr="002F2634">
                              <w:rPr>
                                <w:rFonts w:cstheme="minorHAnsi"/>
                              </w:rPr>
                              <w:tab/>
                              <w:t>= 652 kWh</w:t>
                            </w:r>
                          </w:p>
                          <w:p w14:paraId="6BE06E5B" w14:textId="77777777" w:rsidR="00F60751" w:rsidRDefault="00F60751" w:rsidP="00CE430C"/>
                        </w:txbxContent>
                      </wps:txbx>
                      <wps:bodyPr rot="0" vert="horz" wrap="square" lIns="91440" tIns="45720" rIns="91440" bIns="45720" anchor="t" anchorCtr="0">
                        <a:noAutofit/>
                      </wps:bodyPr>
                    </wps:wsp>
                  </a:graphicData>
                </a:graphic>
              </wp:inline>
            </w:drawing>
          </mc:Choice>
          <mc:Fallback>
            <w:pict>
              <v:shape w14:anchorId="5B77008D" id="_x0000_s1059" type="#_x0000_t202" style="width:463.35pt;height:13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">
                <v:textbox>
                  <w:txbxContent>
                    <w:p w14:paraId="111AC7E4" w14:textId="77777777" w:rsidR="00F60751" w:rsidRPr="002F2634" w:rsidRDefault="00F60751" w:rsidP="00CE430C">
                      <w:pPr>
                        <w:rPr>
                          <w:rFonts w:cstheme="minorHAnsi"/>
                        </w:rPr>
                      </w:pPr>
                      <w:r w:rsidRPr="002F2634">
                        <w:rPr>
                          <w:rFonts w:cstheme="minorHAnsi"/>
                        </w:rPr>
                        <w:t>For example, maintenance of a 3-ton, SEER 10 air conditioning unit in a single family house in Springfield:</w:t>
                      </w:r>
                    </w:p>
                    <w:p w14:paraId="4B732F99" w14:textId="77777777" w:rsidR="00F60751" w:rsidRPr="002F2634" w:rsidRDefault="00F60751" w:rsidP="00CE430C">
                      <w:pPr>
                        <w:ind w:left="720"/>
                        <w:rPr>
                          <w:rFonts w:cstheme="minorHAnsi"/>
                        </w:rPr>
                      </w:pPr>
                      <w:r w:rsidRPr="002F2634">
                        <w:rPr>
                          <w:rFonts w:cstheme="minorHAnsi"/>
                        </w:rPr>
                        <w:tab/>
                      </w:r>
                      <w:r w:rsidRPr="002F2634">
                        <w:rPr>
                          <w:rFonts w:cstheme="minorHAnsi"/>
                          <w:noProof/>
                        </w:rPr>
                        <w:t>Δ</w:t>
                      </w:r>
                      <w:r w:rsidRPr="002F2634">
                        <w:rPr>
                          <w:rFonts w:cstheme="minorHAnsi"/>
                        </w:rPr>
                        <w:t>kWh</w:t>
                      </w:r>
                      <w:r w:rsidRPr="002F2634">
                        <w:rPr>
                          <w:rFonts w:cstheme="minorHAnsi"/>
                          <w:noProof/>
                          <w:vertAlign w:val="subscript"/>
                        </w:rPr>
                        <w:t>CAC</w:t>
                      </w:r>
                      <w:r w:rsidRPr="002F2634">
                        <w:rPr>
                          <w:rFonts w:cstheme="minorHAnsi"/>
                          <w:noProof/>
                          <w:vertAlign w:val="subscript"/>
                        </w:rPr>
                        <w:tab/>
                      </w:r>
                      <w:r w:rsidRPr="002F2634">
                        <w:rPr>
                          <w:rFonts w:cstheme="minorHAnsi"/>
                        </w:rPr>
                        <w:tab/>
                        <w:t xml:space="preserve">= </w:t>
                      </w:r>
                      <w:r w:rsidRPr="002F2634">
                        <w:rPr>
                          <w:rFonts w:cstheme="minorHAnsi"/>
                          <w:noProof/>
                        </w:rPr>
                        <w:t>(730 * 36,000 * (1/10))/1000  *</w:t>
                      </w:r>
                      <w:r w:rsidRPr="002F2634">
                        <w:rPr>
                          <w:rFonts w:cstheme="minorHAnsi"/>
                        </w:rPr>
                        <w:t xml:space="preserve"> 0.05</w:t>
                      </w:r>
                    </w:p>
                    <w:p w14:paraId="1CF5DC26" w14:textId="77777777" w:rsidR="00F60751" w:rsidRPr="002F2634" w:rsidRDefault="00F60751" w:rsidP="00CE430C">
                      <w:pPr>
                        <w:ind w:left="720"/>
                        <w:rPr>
                          <w:rFonts w:cstheme="minorHAnsi"/>
                        </w:rPr>
                      </w:pPr>
                      <w:r w:rsidRPr="002F2634">
                        <w:rPr>
                          <w:rFonts w:cstheme="minorHAnsi"/>
                        </w:rPr>
                        <w:tab/>
                      </w:r>
                      <w:r w:rsidRPr="002F2634">
                        <w:rPr>
                          <w:rFonts w:cstheme="minorHAnsi"/>
                        </w:rPr>
                        <w:tab/>
                      </w:r>
                      <w:r w:rsidRPr="002F2634">
                        <w:rPr>
                          <w:rFonts w:cstheme="minorHAnsi"/>
                        </w:rPr>
                        <w:tab/>
                        <w:t>= 131 kWh</w:t>
                      </w:r>
                    </w:p>
                    <w:p w14:paraId="1F0B4FEF" w14:textId="77777777" w:rsidR="00F60751" w:rsidRPr="002F2634" w:rsidRDefault="00F60751" w:rsidP="00CE430C">
                      <w:pPr>
                        <w:rPr>
                          <w:rFonts w:cstheme="minorHAnsi"/>
                        </w:rPr>
                      </w:pPr>
                      <w:r w:rsidRPr="002F2634">
                        <w:rPr>
                          <w:rFonts w:cstheme="minorHAnsi"/>
                        </w:rPr>
                        <w:t>For example, maintenance of a 3-ton, SEER 10, HSPF 6.8 air source heat pump unit in a single family house in Springfield:</w:t>
                      </w:r>
                    </w:p>
                    <w:p w14:paraId="10064B29" w14:textId="77777777" w:rsidR="00F60751" w:rsidRPr="002F2634" w:rsidRDefault="00F60751" w:rsidP="00CE430C">
                      <w:pPr>
                        <w:ind w:left="2880" w:hanging="1440"/>
                        <w:rPr>
                          <w:rFonts w:cstheme="minorHAnsi"/>
                        </w:rPr>
                      </w:pPr>
                      <w:r w:rsidRPr="002F2634">
                        <w:rPr>
                          <w:rFonts w:cstheme="minorHAnsi"/>
                          <w:noProof/>
                        </w:rPr>
                        <w:t>Δ</w:t>
                      </w:r>
                      <w:r w:rsidRPr="002F2634">
                        <w:rPr>
                          <w:rFonts w:cstheme="minorHAnsi"/>
                        </w:rPr>
                        <w:t>kWh</w:t>
                      </w:r>
                      <w:r w:rsidRPr="002F2634">
                        <w:rPr>
                          <w:rFonts w:cstheme="minorHAnsi"/>
                          <w:noProof/>
                          <w:vertAlign w:val="subscript"/>
                        </w:rPr>
                        <w:t>ASHP</w:t>
                      </w:r>
                      <w:r w:rsidRPr="002F2634">
                        <w:rPr>
                          <w:rFonts w:cstheme="minorHAnsi"/>
                        </w:rPr>
                        <w:tab/>
                        <w:t>= (</w:t>
                      </w:r>
                      <w:r w:rsidRPr="002F2634">
                        <w:rPr>
                          <w:rFonts w:cstheme="minorHAnsi"/>
                          <w:noProof/>
                        </w:rPr>
                        <w:t>(730 * 36,000 * (1/10))/1000  *</w:t>
                      </w:r>
                      <w:r w:rsidRPr="002F2634">
                        <w:rPr>
                          <w:rFonts w:cstheme="minorHAnsi"/>
                        </w:rPr>
                        <w:t xml:space="preserve"> 0.05) + (</w:t>
                      </w:r>
                      <w:r w:rsidRPr="002F2634">
                        <w:rPr>
                          <w:rFonts w:cstheme="minorHAnsi"/>
                          <w:noProof/>
                        </w:rPr>
                        <w:t xml:space="preserve">1967 * </w:t>
                      </w:r>
                      <w:r w:rsidRPr="002F2634">
                        <w:rPr>
                          <w:rFonts w:cstheme="minorHAnsi"/>
                        </w:rPr>
                        <w:t>36,000 * (1/6.8))/1000 * 0.05)</w:t>
                      </w:r>
                    </w:p>
                    <w:p w14:paraId="5C7E145F" w14:textId="77777777" w:rsidR="00F60751" w:rsidRPr="002F2634" w:rsidRDefault="00F60751" w:rsidP="00CE430C">
                      <w:pPr>
                        <w:ind w:left="720"/>
                        <w:rPr>
                          <w:rFonts w:cstheme="minorHAnsi"/>
                        </w:rPr>
                      </w:pPr>
                      <w:r w:rsidRPr="002F2634">
                        <w:rPr>
                          <w:rFonts w:cstheme="minorHAnsi"/>
                        </w:rPr>
                        <w:tab/>
                      </w:r>
                      <w:r w:rsidRPr="002F2634">
                        <w:rPr>
                          <w:rFonts w:cstheme="minorHAnsi"/>
                        </w:rPr>
                        <w:tab/>
                      </w:r>
                      <w:r w:rsidRPr="002F2634">
                        <w:rPr>
                          <w:rFonts w:cstheme="minorHAnsi"/>
                        </w:rPr>
                        <w:tab/>
                        <w:t>= 652 kWh</w:t>
                      </w:r>
                    </w:p>
                    <w:p w14:paraId="6BE06E5B" w14:textId="77777777" w:rsidR="00F60751" w:rsidRDefault="00F60751" w:rsidP="00CE430C"/>
                  </w:txbxContent>
                </v:textbox>
                <w10:anchorlock/>
              </v:shape>
            </w:pict>
          </mc:Fallback>
        </mc:AlternateContent>
      </w:r>
    </w:p>
    <w:p w14:paraId="459FBCCC" w14:textId="77777777" w:rsidR="00CE430C" w:rsidRPr="00A05FC2" w:rsidRDefault="00CE430C" w:rsidP="00CE430C">
      <w:pPr>
        <w:pStyle w:val="Heading6"/>
      </w:pPr>
      <w:r w:rsidRPr="00A05FC2">
        <w:lastRenderedPageBreak/>
        <w:t xml:space="preserve">Summer Coincident Peak Demand Savings </w:t>
      </w:r>
    </w:p>
    <w:p w14:paraId="1C1AB255" w14:textId="77777777" w:rsidR="00CE430C" w:rsidRPr="00A05FC2" w:rsidRDefault="00CE430C" w:rsidP="00CE430C">
      <w:pPr>
        <w:tabs>
          <w:tab w:val="left" w:pos="1440"/>
          <w:tab w:val="left" w:pos="2160"/>
        </w:tabs>
        <w:ind w:left="2340" w:hanging="2340"/>
        <w:rPr>
          <w:rFonts w:cstheme="minorHAnsi"/>
        </w:rPr>
      </w:pPr>
      <w:r w:rsidRPr="00A05FC2">
        <w:rPr>
          <w:rFonts w:cstheme="minorHAnsi"/>
        </w:rPr>
        <w:tab/>
      </w:r>
      <w:r>
        <w:rPr>
          <w:rFonts w:cstheme="minorHAnsi"/>
        </w:rPr>
        <w:t>∆</w:t>
      </w:r>
      <w:r w:rsidRPr="00A05FC2">
        <w:rPr>
          <w:rFonts w:cstheme="minorHAnsi"/>
          <w:noProof/>
        </w:rPr>
        <w:t>kW</w:t>
      </w:r>
      <w:r w:rsidRPr="00A05FC2">
        <w:rPr>
          <w:rFonts w:cstheme="minorHAnsi"/>
          <w:vertAlign w:val="subscript"/>
        </w:rPr>
        <w:tab/>
      </w:r>
      <w:r w:rsidRPr="00A05FC2">
        <w:rPr>
          <w:rFonts w:cstheme="minorHAnsi"/>
          <w:b/>
        </w:rPr>
        <w:t xml:space="preserve">= </w:t>
      </w:r>
      <w:r w:rsidRPr="00A05FC2">
        <w:rPr>
          <w:rFonts w:cstheme="minorHAnsi"/>
          <w:noProof/>
        </w:rPr>
        <w:t>Capacity_cooling * (1/EER)/1000  *</w:t>
      </w:r>
      <w:r w:rsidRPr="00A05FC2">
        <w:rPr>
          <w:rFonts w:cstheme="minorHAnsi"/>
        </w:rPr>
        <w:t xml:space="preserve"> MFd * CF</w:t>
      </w:r>
    </w:p>
    <w:p w14:paraId="473820A6" w14:textId="77777777" w:rsidR="00CE430C" w:rsidRPr="00A05FC2" w:rsidRDefault="00CE430C" w:rsidP="00CE430C">
      <w:pPr>
        <w:tabs>
          <w:tab w:val="left" w:pos="1440"/>
          <w:tab w:val="left" w:pos="2160"/>
        </w:tabs>
        <w:ind w:left="2340" w:hanging="2340"/>
        <w:rPr>
          <w:rFonts w:cstheme="minorHAnsi"/>
        </w:rPr>
      </w:pPr>
      <w:r w:rsidRPr="00A05FC2">
        <w:rPr>
          <w:rFonts w:cstheme="minorHAnsi"/>
        </w:rPr>
        <w:t>Where:</w:t>
      </w:r>
    </w:p>
    <w:p w14:paraId="4F495BDE" w14:textId="77777777" w:rsidR="00CE430C" w:rsidRPr="00A05FC2" w:rsidRDefault="00CE430C" w:rsidP="00CE430C">
      <w:pPr>
        <w:ind w:left="720"/>
        <w:rPr>
          <w:rFonts w:cstheme="minorHAnsi"/>
          <w:noProof/>
        </w:rPr>
      </w:pPr>
      <w:r w:rsidRPr="00A05FC2">
        <w:rPr>
          <w:rFonts w:cstheme="minorHAnsi"/>
          <w:noProof/>
        </w:rPr>
        <w:t xml:space="preserve">EER </w:t>
      </w:r>
      <w:r w:rsidRPr="00A05FC2">
        <w:rPr>
          <w:rFonts w:cstheme="minorHAnsi"/>
          <w:noProof/>
        </w:rPr>
        <w:tab/>
      </w:r>
      <w:r w:rsidRPr="00A05FC2">
        <w:rPr>
          <w:rFonts w:cstheme="minorHAnsi"/>
          <w:noProof/>
        </w:rPr>
        <w:tab/>
        <w:t>= EER Efficiency of existing unit receiving maintenance in Btu/H/Watts</w:t>
      </w:r>
    </w:p>
    <w:p w14:paraId="4C562C23" w14:textId="77777777" w:rsidR="00CE430C" w:rsidRPr="00A05FC2" w:rsidRDefault="00CE430C" w:rsidP="00CE430C">
      <w:pPr>
        <w:ind w:left="1440" w:firstLine="720"/>
        <w:rPr>
          <w:rFonts w:cstheme="minorHAnsi"/>
          <w:noProof/>
        </w:rPr>
      </w:pPr>
      <w:r w:rsidRPr="00A05FC2">
        <w:rPr>
          <w:rFonts w:cstheme="minorHAnsi"/>
          <w:noProof/>
        </w:rPr>
        <w:t>= Calculate using Actual SEER</w:t>
      </w:r>
    </w:p>
    <w:p w14:paraId="20E82869" w14:textId="77777777" w:rsidR="00CE430C" w:rsidRPr="00A05FC2" w:rsidRDefault="00CE430C" w:rsidP="00CE430C">
      <w:pPr>
        <w:ind w:left="2160"/>
        <w:rPr>
          <w:rFonts w:cstheme="minorHAnsi"/>
          <w:noProof/>
        </w:rPr>
      </w:pPr>
      <w:r w:rsidRPr="00A05FC2">
        <w:rPr>
          <w:rFonts w:cstheme="minorHAnsi"/>
          <w:noProof/>
        </w:rPr>
        <w:t xml:space="preserve">= </w:t>
      </w:r>
      <w:r w:rsidRPr="00B41203">
        <w:rPr>
          <w:rFonts w:cstheme="minorHAnsi"/>
        </w:rPr>
        <w:t>- 0.02*SEER</w:t>
      </w:r>
      <w:r w:rsidRPr="000B7BB6">
        <w:rPr>
          <w:rFonts w:cstheme="minorHAnsi"/>
          <w:vertAlign w:val="superscript"/>
        </w:rPr>
        <w:t>2</w:t>
      </w:r>
      <w:r w:rsidRPr="000B7BB6">
        <w:rPr>
          <w:rFonts w:cstheme="minorHAnsi"/>
        </w:rPr>
        <w:t xml:space="preserve"> + 1.12*SEER</w:t>
      </w:r>
      <w:r w:rsidRPr="00A05FC2" w:rsidDel="000E51A6">
        <w:rPr>
          <w:rFonts w:cstheme="minorHAnsi"/>
          <w:noProof/>
        </w:rPr>
        <w:t xml:space="preserve"> </w:t>
      </w:r>
      <w:r w:rsidRPr="00A05FC2">
        <w:rPr>
          <w:rStyle w:val="FootnoteReference"/>
          <w:rFonts w:eastAsia="Calibri" w:cstheme="minorHAnsi"/>
          <w:noProof/>
        </w:rPr>
        <w:footnoteReference w:id="377"/>
      </w:r>
    </w:p>
    <w:p w14:paraId="05631AFE" w14:textId="77777777" w:rsidR="00CE430C" w:rsidRPr="00A05FC2" w:rsidRDefault="00CE430C" w:rsidP="00CE430C">
      <w:pPr>
        <w:ind w:left="720"/>
        <w:rPr>
          <w:rFonts w:cstheme="minorHAnsi"/>
          <w:noProof/>
        </w:rPr>
      </w:pPr>
      <w:r w:rsidRPr="00A05FC2">
        <w:rPr>
          <w:rFonts w:cstheme="minorHAnsi"/>
          <w:noProof/>
        </w:rPr>
        <w:t>MFd</w:t>
      </w:r>
      <w:r w:rsidRPr="00A05FC2">
        <w:rPr>
          <w:rFonts w:cstheme="minorHAnsi"/>
          <w:noProof/>
        </w:rPr>
        <w:tab/>
      </w:r>
      <w:r w:rsidRPr="00A05FC2">
        <w:rPr>
          <w:rFonts w:cstheme="minorHAnsi"/>
          <w:noProof/>
        </w:rPr>
        <w:tab/>
        <w:t>= Maintenance demand savings factor</w:t>
      </w:r>
    </w:p>
    <w:p w14:paraId="460F2364" w14:textId="77777777" w:rsidR="00CE430C" w:rsidRPr="00A05FC2" w:rsidRDefault="00CE430C" w:rsidP="00CE430C">
      <w:pPr>
        <w:ind w:left="720"/>
        <w:rPr>
          <w:rFonts w:cstheme="minorHAnsi"/>
          <w:noProof/>
        </w:rPr>
      </w:pPr>
      <w:r w:rsidRPr="00A05FC2">
        <w:rPr>
          <w:rFonts w:cstheme="minorHAnsi"/>
          <w:noProof/>
        </w:rPr>
        <w:tab/>
      </w:r>
      <w:r w:rsidRPr="00A05FC2">
        <w:rPr>
          <w:rFonts w:cstheme="minorHAnsi"/>
          <w:noProof/>
        </w:rPr>
        <w:tab/>
        <w:t xml:space="preserve">= 0.02 </w:t>
      </w:r>
      <w:r w:rsidRPr="00A05FC2">
        <w:rPr>
          <w:rStyle w:val="FootnoteReference"/>
          <w:rFonts w:eastAsia="Calibri" w:cstheme="minorHAnsi"/>
          <w:noProof/>
        </w:rPr>
        <w:footnoteReference w:id="378"/>
      </w:r>
    </w:p>
    <w:p w14:paraId="4DCD981B" w14:textId="77777777" w:rsidR="00CE430C" w:rsidRPr="000B7BB6" w:rsidRDefault="00CE430C" w:rsidP="00CE430C">
      <w:pPr>
        <w:ind w:left="2160" w:hanging="144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Summer System Peak Coincidence Factor for Central A/C (during system peak hour)</w:t>
      </w:r>
    </w:p>
    <w:p w14:paraId="63512969" w14:textId="77777777" w:rsidR="00CE430C" w:rsidRPr="00B41203" w:rsidRDefault="00CE430C" w:rsidP="00CE430C">
      <w:pPr>
        <w:ind w:left="720" w:firstLine="720"/>
        <w:rPr>
          <w:rFonts w:cstheme="minorHAnsi"/>
        </w:rPr>
      </w:pPr>
      <w:r w:rsidRPr="000B7BB6">
        <w:rPr>
          <w:rFonts w:cstheme="minorHAnsi"/>
        </w:rPr>
        <w:tab/>
        <w:t xml:space="preserve">= </w:t>
      </w:r>
      <w:r>
        <w:rPr>
          <w:rFonts w:cstheme="minorHAnsi"/>
        </w:rPr>
        <w:t>68</w:t>
      </w:r>
      <w:r w:rsidRPr="000B7BB6">
        <w:rPr>
          <w:rFonts w:cstheme="minorHAnsi"/>
        </w:rPr>
        <w:t>%</w:t>
      </w:r>
      <w:r w:rsidRPr="000B7BB6">
        <w:rPr>
          <w:rStyle w:val="FootnoteReference"/>
          <w:rFonts w:cstheme="minorHAnsi"/>
        </w:rPr>
        <w:footnoteReference w:id="379"/>
      </w:r>
    </w:p>
    <w:p w14:paraId="3BAE86AC" w14:textId="77777777" w:rsidR="00CE430C" w:rsidRPr="000B7BB6" w:rsidRDefault="00CE430C" w:rsidP="00CE430C">
      <w:pPr>
        <w:ind w:left="2160" w:hanging="144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w:t>
      </w:r>
      <w:r>
        <w:rPr>
          <w:rFonts w:cstheme="minorHAnsi"/>
        </w:rPr>
        <w:t>Heat Pumps</w:t>
      </w:r>
      <w:r w:rsidRPr="000B7BB6">
        <w:rPr>
          <w:rFonts w:cstheme="minorHAnsi"/>
        </w:rPr>
        <w:t xml:space="preserve"> (during system peak hour)</w:t>
      </w:r>
    </w:p>
    <w:p w14:paraId="3171530C" w14:textId="77777777" w:rsidR="00CE430C" w:rsidRPr="00B41203" w:rsidRDefault="00CE430C" w:rsidP="00CE430C">
      <w:pPr>
        <w:ind w:left="720" w:firstLine="720"/>
        <w:rPr>
          <w:rFonts w:cstheme="minorHAnsi"/>
        </w:rPr>
      </w:pPr>
      <w:r w:rsidRPr="000B7BB6">
        <w:rPr>
          <w:rFonts w:cstheme="minorHAnsi"/>
        </w:rPr>
        <w:tab/>
        <w:t xml:space="preserve">= </w:t>
      </w:r>
      <w:r>
        <w:rPr>
          <w:rFonts w:cstheme="minorHAnsi"/>
        </w:rPr>
        <w:t>72%</w:t>
      </w:r>
      <w:r w:rsidRPr="000B7BB6">
        <w:rPr>
          <w:rFonts w:cstheme="minorHAnsi"/>
        </w:rPr>
        <w:t>%</w:t>
      </w:r>
      <w:r w:rsidRPr="000B7BB6">
        <w:rPr>
          <w:rStyle w:val="FootnoteReference"/>
          <w:rFonts w:eastAsiaTheme="minorEastAsia"/>
        </w:rPr>
        <w:footnoteReference w:id="380"/>
      </w:r>
    </w:p>
    <w:p w14:paraId="638BAFAD" w14:textId="77777777" w:rsidR="00CE430C" w:rsidRPr="000B7BB6" w:rsidRDefault="00CE430C" w:rsidP="00CE430C">
      <w:pPr>
        <w:ind w:left="2160" w:hanging="1440"/>
        <w:rPr>
          <w:rFonts w:cstheme="minorHAnsi"/>
        </w:rPr>
      </w:pPr>
      <w:r w:rsidRPr="000B7BB6">
        <w:rPr>
          <w:rFonts w:cstheme="minorHAnsi"/>
        </w:rPr>
        <w:t>CF</w:t>
      </w:r>
      <w:r w:rsidRPr="000B7BB6">
        <w:rPr>
          <w:rFonts w:cstheme="minorHAnsi"/>
          <w:vertAlign w:val="subscript"/>
        </w:rPr>
        <w:t>PJM</w:t>
      </w:r>
      <w:r w:rsidRPr="000B7BB6">
        <w:rPr>
          <w:rFonts w:cstheme="minorHAnsi"/>
        </w:rPr>
        <w:t xml:space="preserve"> </w:t>
      </w:r>
      <w:r w:rsidRPr="000B7BB6">
        <w:rPr>
          <w:rFonts w:cstheme="minorHAnsi"/>
        </w:rPr>
        <w:tab/>
        <w:t>= PJM Summer Peak Coincidence Factor for Central A/C</w:t>
      </w:r>
      <w:ins w:id="4532" w:author="Samuel Dent" w:date="2015-12-17T06:06:00Z">
        <w:r>
          <w:rPr>
            <w:rFonts w:cstheme="minorHAnsi"/>
          </w:rPr>
          <w:t xml:space="preserve"> and Heat Pumps</w:t>
        </w:r>
      </w:ins>
      <w:r w:rsidRPr="000B7BB6">
        <w:rPr>
          <w:rFonts w:cstheme="minorHAnsi"/>
        </w:rPr>
        <w:t xml:space="preserve"> (average during peak period)</w:t>
      </w:r>
    </w:p>
    <w:p w14:paraId="00DF6228" w14:textId="77777777" w:rsidR="00CE430C" w:rsidRDefault="00CE430C" w:rsidP="00CE430C">
      <w:pPr>
        <w:ind w:left="1440" w:firstLine="720"/>
        <w:rPr>
          <w:ins w:id="4533" w:author="Samuel Dent" w:date="2015-12-17T06:06:00Z"/>
          <w:rFonts w:cstheme="minorHAnsi"/>
        </w:rPr>
      </w:pPr>
      <w:r w:rsidRPr="000B7BB6">
        <w:rPr>
          <w:rFonts w:cstheme="minorHAnsi"/>
        </w:rPr>
        <w:t>= 46.6%</w:t>
      </w:r>
      <w:r w:rsidRPr="000B7BB6">
        <w:rPr>
          <w:rStyle w:val="FootnoteReference"/>
          <w:rFonts w:cstheme="minorHAnsi"/>
        </w:rPr>
        <w:footnoteReference w:id="381"/>
      </w:r>
    </w:p>
    <w:p w14:paraId="14C55800" w14:textId="77777777" w:rsidR="00CE430C" w:rsidRPr="00B41203" w:rsidRDefault="00CE430C" w:rsidP="00CE430C">
      <w:pPr>
        <w:ind w:left="1440" w:firstLine="720"/>
        <w:rPr>
          <w:rFonts w:cstheme="minorHAnsi"/>
        </w:rPr>
      </w:pPr>
    </w:p>
    <w:p w14:paraId="71CDA5B4" w14:textId="77777777" w:rsidR="00CE430C" w:rsidRDefault="00CE430C" w:rsidP="00CE430C">
      <w:pPr>
        <w:ind w:left="720" w:hanging="720"/>
        <w:rPr>
          <w:rFonts w:cstheme="minorHAnsi"/>
        </w:rPr>
      </w:pPr>
      <w:r w:rsidRPr="00B41203">
        <w:rPr>
          <w:rFonts w:cstheme="minorHAnsi"/>
          <w:noProof/>
        </w:rPr>
        <mc:AlternateContent>
          <mc:Choice Requires="wps">
            <w:drawing>
              <wp:inline distT="0" distB="0" distL="0" distR="0" wp14:anchorId="2FA7C900" wp14:editId="52D6CBA8">
                <wp:extent cx="5583219" cy="1201479"/>
                <wp:effectExtent l="0" t="0" r="17780" b="17780"/>
                <wp:docPr id="4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3219" cy="1201479"/>
                        </a:xfrm>
                        <a:prstGeom prst="rect">
                          <a:avLst/>
                        </a:prstGeom>
                        <a:solidFill>
                          <a:srgbClr val="FFFFFF"/>
                        </a:solidFill>
                        <a:ln w="9525">
                          <a:solidFill>
                            <a:srgbClr val="000000"/>
                          </a:solidFill>
                          <a:miter lim="800000"/>
                          <a:headEnd/>
                          <a:tailEnd/>
                        </a:ln>
                      </wps:spPr>
                      <wps:txbx>
                        <w:txbxContent>
                          <w:p w14:paraId="1BF67DD7" w14:textId="77777777" w:rsidR="00F60751" w:rsidRPr="002F2634" w:rsidRDefault="00F60751" w:rsidP="00CE430C">
                            <w:pPr>
                              <w:rPr>
                                <w:rFonts w:cstheme="minorHAnsi"/>
                              </w:rPr>
                            </w:pPr>
                            <w:r w:rsidRPr="002F2634">
                              <w:rPr>
                                <w:rFonts w:cstheme="minorHAnsi"/>
                              </w:rPr>
                              <w:t xml:space="preserve">For example, maintenance of 3-ton, SEER 10 (equals EER 9.2) </w:t>
                            </w:r>
                            <w:r>
                              <w:rPr>
                                <w:rFonts w:cstheme="minorHAnsi"/>
                              </w:rPr>
                              <w:t xml:space="preserve">CAC </w:t>
                            </w:r>
                            <w:r w:rsidRPr="002F2634">
                              <w:rPr>
                                <w:rFonts w:cstheme="minorHAnsi"/>
                              </w:rPr>
                              <w:t>unit:</w:t>
                            </w:r>
                          </w:p>
                          <w:p w14:paraId="5A46606B" w14:textId="77777777" w:rsidR="00F60751" w:rsidRPr="002F2634" w:rsidRDefault="00F60751" w:rsidP="00CE430C">
                            <w:pPr>
                              <w:ind w:left="720" w:firstLine="720"/>
                              <w:rPr>
                                <w:rFonts w:cstheme="minorHAnsi"/>
                              </w:rPr>
                            </w:pPr>
                            <w:r w:rsidRPr="002F2634">
                              <w:rPr>
                                <w:rFonts w:cstheme="minorHAnsi"/>
                                <w:noProof/>
                              </w:rPr>
                              <w:t>Δ</w:t>
                            </w:r>
                            <w:r w:rsidRPr="002F2634">
                              <w:rPr>
                                <w:rFonts w:cstheme="minorHAnsi"/>
                              </w:rPr>
                              <w:t>kW</w:t>
                            </w:r>
                            <w:r w:rsidRPr="002F2634">
                              <w:rPr>
                                <w:rFonts w:cstheme="minorHAnsi"/>
                                <w:vertAlign w:val="subscript"/>
                              </w:rPr>
                              <w:t>SSP</w:t>
                            </w:r>
                            <w:r w:rsidRPr="002F2634">
                              <w:rPr>
                                <w:rFonts w:cstheme="minorHAnsi"/>
                              </w:rPr>
                              <w:t xml:space="preserve"> </w:t>
                            </w:r>
                            <w:r w:rsidRPr="002F2634">
                              <w:rPr>
                                <w:rFonts w:cstheme="minorHAnsi"/>
                              </w:rPr>
                              <w:tab/>
                            </w:r>
                            <w:r w:rsidRPr="002F2634">
                              <w:rPr>
                                <w:rFonts w:cstheme="minorHAnsi"/>
                              </w:rPr>
                              <w:tab/>
                              <w:t xml:space="preserve">= </w:t>
                            </w:r>
                            <w:r w:rsidRPr="002F2634">
                              <w:rPr>
                                <w:rFonts w:cstheme="minorHAnsi"/>
                                <w:noProof/>
                              </w:rPr>
                              <w:t>36,000 * 1/(9.2)/1000  *</w:t>
                            </w:r>
                            <w:r w:rsidRPr="002F2634">
                              <w:rPr>
                                <w:rFonts w:cstheme="minorHAnsi"/>
                              </w:rPr>
                              <w:t xml:space="preserve"> 0.02 * 0.</w:t>
                            </w:r>
                            <w:r>
                              <w:rPr>
                                <w:rFonts w:cstheme="minorHAnsi"/>
                              </w:rPr>
                              <w:t>68</w:t>
                            </w:r>
                          </w:p>
                          <w:p w14:paraId="58EDD55E" w14:textId="77777777" w:rsidR="00F60751" w:rsidRPr="002F2634" w:rsidRDefault="00F60751" w:rsidP="00CE430C">
                            <w:pPr>
                              <w:ind w:left="720" w:firstLine="720"/>
                              <w:rPr>
                                <w:rFonts w:cstheme="minorHAnsi"/>
                              </w:rPr>
                            </w:pPr>
                            <w:r w:rsidRPr="002F2634">
                              <w:rPr>
                                <w:rFonts w:cstheme="minorHAnsi"/>
                              </w:rPr>
                              <w:tab/>
                            </w:r>
                            <w:r w:rsidRPr="002F2634">
                              <w:rPr>
                                <w:rFonts w:cstheme="minorHAnsi"/>
                              </w:rPr>
                              <w:tab/>
                              <w:t>= 0.0</w:t>
                            </w:r>
                            <w:r>
                              <w:rPr>
                                <w:rFonts w:cstheme="minorHAnsi"/>
                              </w:rPr>
                              <w:t>532</w:t>
                            </w:r>
                            <w:r w:rsidRPr="002F2634">
                              <w:rPr>
                                <w:rFonts w:cstheme="minorHAnsi"/>
                              </w:rPr>
                              <w:t xml:space="preserve"> kW</w:t>
                            </w:r>
                          </w:p>
                          <w:p w14:paraId="371F5196" w14:textId="77777777" w:rsidR="00F60751" w:rsidRPr="002F2634" w:rsidRDefault="00F60751" w:rsidP="00CE430C">
                            <w:pPr>
                              <w:ind w:left="720" w:firstLine="720"/>
                              <w:rPr>
                                <w:rFonts w:cstheme="minorHAnsi"/>
                              </w:rPr>
                            </w:pPr>
                            <w:r w:rsidRPr="002F2634">
                              <w:rPr>
                                <w:rFonts w:cstheme="minorHAnsi"/>
                                <w:noProof/>
                              </w:rPr>
                              <w:t>Δ</w:t>
                            </w:r>
                            <w:r w:rsidRPr="002F2634">
                              <w:rPr>
                                <w:rFonts w:cstheme="minorHAnsi"/>
                              </w:rPr>
                              <w:t>kW</w:t>
                            </w:r>
                            <w:r w:rsidRPr="002F2634">
                              <w:rPr>
                                <w:rFonts w:cstheme="minorHAnsi"/>
                                <w:vertAlign w:val="subscript"/>
                              </w:rPr>
                              <w:t>PJM</w:t>
                            </w:r>
                            <w:r w:rsidRPr="002F2634">
                              <w:rPr>
                                <w:rFonts w:cstheme="minorHAnsi"/>
                              </w:rPr>
                              <w:t xml:space="preserve"> </w:t>
                            </w:r>
                            <w:r w:rsidRPr="002F2634">
                              <w:rPr>
                                <w:rFonts w:cstheme="minorHAnsi"/>
                              </w:rPr>
                              <w:tab/>
                            </w:r>
                            <w:r w:rsidRPr="002F2634">
                              <w:rPr>
                                <w:rFonts w:cstheme="minorHAnsi"/>
                              </w:rPr>
                              <w:tab/>
                              <w:t xml:space="preserve">= </w:t>
                            </w:r>
                            <w:r w:rsidRPr="002F2634">
                              <w:rPr>
                                <w:rFonts w:cstheme="minorHAnsi"/>
                                <w:noProof/>
                              </w:rPr>
                              <w:t>36,000 * 1/(9.2)/1000  *</w:t>
                            </w:r>
                            <w:r w:rsidRPr="002F2634">
                              <w:rPr>
                                <w:rFonts w:cstheme="minorHAnsi"/>
                              </w:rPr>
                              <w:t xml:space="preserve"> 0.02 * 0.466</w:t>
                            </w:r>
                          </w:p>
                          <w:p w14:paraId="4789CA8C" w14:textId="77777777" w:rsidR="00F60751" w:rsidRPr="002F2634" w:rsidRDefault="00F60751" w:rsidP="00CE430C">
                            <w:pPr>
                              <w:ind w:left="720" w:firstLine="720"/>
                              <w:rPr>
                                <w:rFonts w:cstheme="minorHAnsi"/>
                              </w:rPr>
                            </w:pPr>
                            <w:r w:rsidRPr="002F2634">
                              <w:rPr>
                                <w:rFonts w:cstheme="minorHAnsi"/>
                              </w:rPr>
                              <w:tab/>
                            </w:r>
                            <w:r w:rsidRPr="002F2634">
                              <w:rPr>
                                <w:rFonts w:cstheme="minorHAnsi"/>
                              </w:rPr>
                              <w:tab/>
                              <w:t>= 0.0365 kW</w:t>
                            </w:r>
                          </w:p>
                          <w:p w14:paraId="0C2C3BA6" w14:textId="77777777" w:rsidR="00F60751" w:rsidRDefault="00F60751" w:rsidP="00CE430C"/>
                        </w:txbxContent>
                      </wps:txbx>
                      <wps:bodyPr rot="0" vert="horz" wrap="square" lIns="91440" tIns="45720" rIns="91440" bIns="45720" anchor="t" anchorCtr="0">
                        <a:noAutofit/>
                      </wps:bodyPr>
                    </wps:wsp>
                  </a:graphicData>
                </a:graphic>
              </wp:inline>
            </w:drawing>
          </mc:Choice>
          <mc:Fallback>
            <w:pict>
              <v:shape w14:anchorId="2FA7C900" id="_x0000_s1060" type="#_x0000_t202" style="width:439.6pt;height:9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">
                <v:textbox>
                  <w:txbxContent>
                    <w:p w14:paraId="1BF67DD7" w14:textId="77777777" w:rsidR="00F60751" w:rsidRPr="002F2634" w:rsidRDefault="00F60751" w:rsidP="00CE430C">
                      <w:pPr>
                        <w:rPr>
                          <w:rFonts w:cstheme="minorHAnsi"/>
                        </w:rPr>
                      </w:pPr>
                      <w:r w:rsidRPr="002F2634">
                        <w:rPr>
                          <w:rFonts w:cstheme="minorHAnsi"/>
                        </w:rPr>
                        <w:t xml:space="preserve">For example, maintenance of 3-ton, SEER 10 (equals EER 9.2) </w:t>
                      </w:r>
                      <w:r>
                        <w:rPr>
                          <w:rFonts w:cstheme="minorHAnsi"/>
                        </w:rPr>
                        <w:t xml:space="preserve">CAC </w:t>
                      </w:r>
                      <w:r w:rsidRPr="002F2634">
                        <w:rPr>
                          <w:rFonts w:cstheme="minorHAnsi"/>
                        </w:rPr>
                        <w:t>unit:</w:t>
                      </w:r>
                    </w:p>
                    <w:p w14:paraId="5A46606B" w14:textId="77777777" w:rsidR="00F60751" w:rsidRPr="002F2634" w:rsidRDefault="00F60751" w:rsidP="00CE430C">
                      <w:pPr>
                        <w:ind w:left="720" w:firstLine="720"/>
                        <w:rPr>
                          <w:rFonts w:cstheme="minorHAnsi"/>
                        </w:rPr>
                      </w:pPr>
                      <w:r w:rsidRPr="002F2634">
                        <w:rPr>
                          <w:rFonts w:cstheme="minorHAnsi"/>
                          <w:noProof/>
                        </w:rPr>
                        <w:t>Δ</w:t>
                      </w:r>
                      <w:r w:rsidRPr="002F2634">
                        <w:rPr>
                          <w:rFonts w:cstheme="minorHAnsi"/>
                        </w:rPr>
                        <w:t>kW</w:t>
                      </w:r>
                      <w:r w:rsidRPr="002F2634">
                        <w:rPr>
                          <w:rFonts w:cstheme="minorHAnsi"/>
                          <w:vertAlign w:val="subscript"/>
                        </w:rPr>
                        <w:t>SSP</w:t>
                      </w:r>
                      <w:r w:rsidRPr="002F2634">
                        <w:rPr>
                          <w:rFonts w:cstheme="minorHAnsi"/>
                        </w:rPr>
                        <w:t xml:space="preserve"> </w:t>
                      </w:r>
                      <w:r w:rsidRPr="002F2634">
                        <w:rPr>
                          <w:rFonts w:cstheme="minorHAnsi"/>
                        </w:rPr>
                        <w:tab/>
                      </w:r>
                      <w:r w:rsidRPr="002F2634">
                        <w:rPr>
                          <w:rFonts w:cstheme="minorHAnsi"/>
                        </w:rPr>
                        <w:tab/>
                        <w:t xml:space="preserve">= </w:t>
                      </w:r>
                      <w:r w:rsidRPr="002F2634">
                        <w:rPr>
                          <w:rFonts w:cstheme="minorHAnsi"/>
                          <w:noProof/>
                        </w:rPr>
                        <w:t>36,000 * 1/(9.2)/1000  *</w:t>
                      </w:r>
                      <w:r w:rsidRPr="002F2634">
                        <w:rPr>
                          <w:rFonts w:cstheme="minorHAnsi"/>
                        </w:rPr>
                        <w:t xml:space="preserve"> 0.02 * 0.</w:t>
                      </w:r>
                      <w:r>
                        <w:rPr>
                          <w:rFonts w:cstheme="minorHAnsi"/>
                        </w:rPr>
                        <w:t>68</w:t>
                      </w:r>
                    </w:p>
                    <w:p w14:paraId="58EDD55E" w14:textId="77777777" w:rsidR="00F60751" w:rsidRPr="002F2634" w:rsidRDefault="00F60751" w:rsidP="00CE430C">
                      <w:pPr>
                        <w:ind w:left="720" w:firstLine="720"/>
                        <w:rPr>
                          <w:rFonts w:cstheme="minorHAnsi"/>
                        </w:rPr>
                      </w:pPr>
                      <w:r w:rsidRPr="002F2634">
                        <w:rPr>
                          <w:rFonts w:cstheme="minorHAnsi"/>
                        </w:rPr>
                        <w:tab/>
                      </w:r>
                      <w:r w:rsidRPr="002F2634">
                        <w:rPr>
                          <w:rFonts w:cstheme="minorHAnsi"/>
                        </w:rPr>
                        <w:tab/>
                        <w:t>= 0.0</w:t>
                      </w:r>
                      <w:r>
                        <w:rPr>
                          <w:rFonts w:cstheme="minorHAnsi"/>
                        </w:rPr>
                        <w:t>532</w:t>
                      </w:r>
                      <w:r w:rsidRPr="002F2634">
                        <w:rPr>
                          <w:rFonts w:cstheme="minorHAnsi"/>
                        </w:rPr>
                        <w:t xml:space="preserve"> kW</w:t>
                      </w:r>
                    </w:p>
                    <w:p w14:paraId="371F5196" w14:textId="77777777" w:rsidR="00F60751" w:rsidRPr="002F2634" w:rsidRDefault="00F60751" w:rsidP="00CE430C">
                      <w:pPr>
                        <w:ind w:left="720" w:firstLine="720"/>
                        <w:rPr>
                          <w:rFonts w:cstheme="minorHAnsi"/>
                        </w:rPr>
                      </w:pPr>
                      <w:r w:rsidRPr="002F2634">
                        <w:rPr>
                          <w:rFonts w:cstheme="minorHAnsi"/>
                          <w:noProof/>
                        </w:rPr>
                        <w:t>Δ</w:t>
                      </w:r>
                      <w:r w:rsidRPr="002F2634">
                        <w:rPr>
                          <w:rFonts w:cstheme="minorHAnsi"/>
                        </w:rPr>
                        <w:t>kW</w:t>
                      </w:r>
                      <w:r w:rsidRPr="002F2634">
                        <w:rPr>
                          <w:rFonts w:cstheme="minorHAnsi"/>
                          <w:vertAlign w:val="subscript"/>
                        </w:rPr>
                        <w:t>PJM</w:t>
                      </w:r>
                      <w:r w:rsidRPr="002F2634">
                        <w:rPr>
                          <w:rFonts w:cstheme="minorHAnsi"/>
                        </w:rPr>
                        <w:t xml:space="preserve"> </w:t>
                      </w:r>
                      <w:r w:rsidRPr="002F2634">
                        <w:rPr>
                          <w:rFonts w:cstheme="minorHAnsi"/>
                        </w:rPr>
                        <w:tab/>
                      </w:r>
                      <w:r w:rsidRPr="002F2634">
                        <w:rPr>
                          <w:rFonts w:cstheme="minorHAnsi"/>
                        </w:rPr>
                        <w:tab/>
                        <w:t xml:space="preserve">= </w:t>
                      </w:r>
                      <w:r w:rsidRPr="002F2634">
                        <w:rPr>
                          <w:rFonts w:cstheme="minorHAnsi"/>
                          <w:noProof/>
                        </w:rPr>
                        <w:t>36,000 * 1/(9.2)/1000  *</w:t>
                      </w:r>
                      <w:r w:rsidRPr="002F2634">
                        <w:rPr>
                          <w:rFonts w:cstheme="minorHAnsi"/>
                        </w:rPr>
                        <w:t xml:space="preserve"> 0.02 * 0.466</w:t>
                      </w:r>
                    </w:p>
                    <w:p w14:paraId="4789CA8C" w14:textId="77777777" w:rsidR="00F60751" w:rsidRPr="002F2634" w:rsidRDefault="00F60751" w:rsidP="00CE430C">
                      <w:pPr>
                        <w:ind w:left="720" w:firstLine="720"/>
                        <w:rPr>
                          <w:rFonts w:cstheme="minorHAnsi"/>
                        </w:rPr>
                      </w:pPr>
                      <w:r w:rsidRPr="002F2634">
                        <w:rPr>
                          <w:rFonts w:cstheme="minorHAnsi"/>
                        </w:rPr>
                        <w:tab/>
                      </w:r>
                      <w:r w:rsidRPr="002F2634">
                        <w:rPr>
                          <w:rFonts w:cstheme="minorHAnsi"/>
                        </w:rPr>
                        <w:tab/>
                        <w:t>= 0.0365 kW</w:t>
                      </w:r>
                    </w:p>
                    <w:p w14:paraId="0C2C3BA6" w14:textId="77777777" w:rsidR="00F60751" w:rsidRDefault="00F60751" w:rsidP="00CE430C"/>
                  </w:txbxContent>
                </v:textbox>
                <w10:anchorlock/>
              </v:shape>
            </w:pict>
          </mc:Fallback>
        </mc:AlternateContent>
      </w:r>
    </w:p>
    <w:p w14:paraId="795AEE73" w14:textId="77777777" w:rsidR="00CE430C" w:rsidRPr="00A05FC2" w:rsidRDefault="00CE430C" w:rsidP="00CE430C">
      <w:pPr>
        <w:pStyle w:val="Heading6"/>
      </w:pPr>
      <w:r>
        <w:t>Natural Gas</w:t>
      </w:r>
      <w:r w:rsidRPr="00A05FC2">
        <w:t xml:space="preserve"> Savings </w:t>
      </w:r>
    </w:p>
    <w:p w14:paraId="307AA458" w14:textId="77777777" w:rsidR="00CE430C" w:rsidRPr="00A05FC2" w:rsidRDefault="00CE430C" w:rsidP="00CE430C">
      <w:pPr>
        <w:rPr>
          <w:rFonts w:cstheme="minorHAnsi"/>
        </w:rPr>
      </w:pPr>
      <w:r w:rsidRPr="00A05FC2">
        <w:rPr>
          <w:rFonts w:cstheme="minorHAnsi"/>
        </w:rPr>
        <w:t>N/A</w:t>
      </w:r>
    </w:p>
    <w:p w14:paraId="6BFF9377" w14:textId="77777777" w:rsidR="00CE430C" w:rsidRPr="00A05FC2" w:rsidRDefault="00CE430C" w:rsidP="00CE430C">
      <w:pPr>
        <w:pStyle w:val="Heading6"/>
      </w:pPr>
      <w:r w:rsidRPr="00A05FC2">
        <w:t xml:space="preserve">Water Impact Descriptions and Calculation  </w:t>
      </w:r>
    </w:p>
    <w:p w14:paraId="46C931B8" w14:textId="77777777" w:rsidR="00CE430C" w:rsidRPr="00A05FC2" w:rsidRDefault="00CE430C" w:rsidP="00CE430C">
      <w:pPr>
        <w:rPr>
          <w:rFonts w:cstheme="minorHAnsi"/>
          <w:iCs/>
        </w:rPr>
      </w:pPr>
      <w:r w:rsidRPr="00A05FC2">
        <w:rPr>
          <w:rFonts w:cstheme="minorHAnsi"/>
        </w:rPr>
        <w:t>N/A</w:t>
      </w:r>
    </w:p>
    <w:p w14:paraId="2F85327E" w14:textId="77777777" w:rsidR="00CE430C" w:rsidRPr="00A05FC2" w:rsidRDefault="00CE430C" w:rsidP="00CE430C">
      <w:pPr>
        <w:pStyle w:val="Heading6"/>
      </w:pPr>
      <w:r w:rsidRPr="00A05FC2">
        <w:t xml:space="preserve">Deemed O&amp;M Cost Adjustment Calculation </w:t>
      </w:r>
    </w:p>
    <w:p w14:paraId="23EECCAA" w14:textId="77777777" w:rsidR="00CE430C" w:rsidRPr="00A05FC2" w:rsidRDefault="00CE430C" w:rsidP="00CE430C">
      <w:pPr>
        <w:rPr>
          <w:rFonts w:cstheme="minorHAnsi"/>
        </w:rPr>
      </w:pPr>
      <w:r w:rsidRPr="00A05FC2">
        <w:rPr>
          <w:rFonts w:cstheme="minorHAnsi"/>
        </w:rPr>
        <w:t>Conservatively not included</w:t>
      </w:r>
      <w:r>
        <w:rPr>
          <w:rFonts w:cstheme="minorHAnsi"/>
        </w:rPr>
        <w:t>.</w:t>
      </w:r>
    </w:p>
    <w:p w14:paraId="1B2E54C6" w14:textId="77777777" w:rsidR="00CE430C" w:rsidRDefault="00CE430C" w:rsidP="00CE430C">
      <w:pPr>
        <w:pStyle w:val="Heading6"/>
      </w:pPr>
      <w:r>
        <w:lastRenderedPageBreak/>
        <w:t xml:space="preserve">Measure Code: </w:t>
      </w:r>
      <w:r w:rsidRPr="0069549D">
        <w:t>RS-</w:t>
      </w:r>
      <w:r>
        <w:t>HVC</w:t>
      </w:r>
      <w:r w:rsidRPr="0069549D">
        <w:t>-</w:t>
      </w:r>
      <w:r>
        <w:t>TUNE</w:t>
      </w:r>
      <w:r w:rsidRPr="0069549D">
        <w:t>-</w:t>
      </w:r>
      <w:del w:id="4534" w:author="Samuel Dent" w:date="2015-12-17T06:03:00Z">
        <w:r w:rsidRPr="0069549D" w:rsidDel="0048526C">
          <w:delText>V0</w:delText>
        </w:r>
        <w:r w:rsidDel="0048526C">
          <w:delText>2</w:delText>
        </w:r>
      </w:del>
      <w:ins w:id="4535" w:author="Samuel Dent" w:date="2015-12-17T06:03:00Z">
        <w:r w:rsidRPr="0069549D">
          <w:t>V0</w:t>
        </w:r>
        <w:r>
          <w:t>3</w:t>
        </w:r>
      </w:ins>
      <w:r w:rsidRPr="0069549D">
        <w:t>-</w:t>
      </w:r>
      <w:r>
        <w:t>1</w:t>
      </w:r>
      <w:ins w:id="4536" w:author="Samuel Dent" w:date="2015-12-17T06:04:00Z">
        <w:r>
          <w:t>6</w:t>
        </w:r>
      </w:ins>
      <w:del w:id="4537" w:author="&quot;sdent&quot;" w:date="2016-01-21T10:14:00Z">
        <w:r w:rsidDel="002C788B">
          <w:delText>4</w:delText>
        </w:r>
      </w:del>
      <w:r>
        <w:t>0601</w:t>
      </w:r>
    </w:p>
    <w:p w14:paraId="7DD5E0B7" w14:textId="77777777" w:rsidR="00CE430C" w:rsidRPr="00CE430C" w:rsidRDefault="00CE430C" w:rsidP="00CE430C"/>
    <w:p w14:paraId="0B99EA78" w14:textId="77777777" w:rsidR="004C0465" w:rsidRPr="004C0465" w:rsidRDefault="004C0465" w:rsidP="004C0465">
      <w:pPr>
        <w:sectPr w:rsidR="004C0465" w:rsidRPr="004C0465">
          <w:headerReference w:type="default" r:id="rId37"/>
          <w:pgSz w:w="12240" w:h="15840"/>
          <w:pgMar w:top="1440" w:right="1440" w:bottom="1440" w:left="1440" w:header="720" w:footer="720" w:gutter="0"/>
          <w:cols w:space="720"/>
          <w:docGrid w:linePitch="360"/>
        </w:sectPr>
      </w:pPr>
    </w:p>
    <w:p w14:paraId="2AC4B112" w14:textId="77777777" w:rsidR="00841F99" w:rsidRPr="000B7BB6" w:rsidRDefault="00841F99" w:rsidP="00841F99">
      <w:pPr>
        <w:pStyle w:val="Heading3"/>
      </w:pPr>
      <w:bookmarkStart w:id="4539" w:name="_Toc437855988"/>
      <w:bookmarkStart w:id="4540" w:name="_Toc319489384"/>
      <w:bookmarkStart w:id="4541" w:name="_Toc319662655"/>
      <w:bookmarkStart w:id="4542" w:name="_Ref325436088"/>
      <w:bookmarkStart w:id="4543" w:name="_Ref325436092"/>
      <w:bookmarkStart w:id="4544" w:name="_Toc333219089"/>
      <w:bookmarkStart w:id="4545" w:name="_Ref355961201"/>
      <w:bookmarkStart w:id="4546" w:name="_Toc437592973"/>
      <w:bookmarkStart w:id="4547" w:name="_Toc315447681"/>
      <w:bookmarkStart w:id="4548" w:name="_Toc441217041"/>
      <w:r w:rsidRPr="000B7BB6">
        <w:lastRenderedPageBreak/>
        <w:t>Programmable Thermostats</w:t>
      </w:r>
      <w:bookmarkEnd w:id="4539"/>
      <w:bookmarkEnd w:id="4540"/>
      <w:bookmarkEnd w:id="4541"/>
      <w:bookmarkEnd w:id="4542"/>
      <w:bookmarkEnd w:id="4543"/>
      <w:bookmarkEnd w:id="4544"/>
      <w:bookmarkEnd w:id="4545"/>
      <w:bookmarkEnd w:id="4546"/>
      <w:bookmarkEnd w:id="4548"/>
      <w:r w:rsidRPr="000B7BB6">
        <w:t xml:space="preserve"> </w:t>
      </w:r>
      <w:bookmarkEnd w:id="4547"/>
    </w:p>
    <w:p w14:paraId="56C9D136" w14:textId="77777777" w:rsidR="00841F99" w:rsidRPr="000B7BB6" w:rsidRDefault="00841F99" w:rsidP="00841F99">
      <w:pPr>
        <w:pStyle w:val="Heading6"/>
      </w:pPr>
      <w:r w:rsidRPr="00B41203">
        <w:t>Desc</w:t>
      </w:r>
      <w:r w:rsidRPr="000B7BB6">
        <w:t>ription</w:t>
      </w:r>
    </w:p>
    <w:p w14:paraId="176BDE02" w14:textId="77777777" w:rsidR="00841F99" w:rsidRPr="000B7BB6" w:rsidRDefault="00841F99" w:rsidP="00841F99">
      <w:pPr>
        <w:rPr>
          <w:rFonts w:cstheme="minorHAnsi"/>
        </w:rPr>
      </w:pPr>
      <w:r w:rsidRPr="000B7BB6">
        <w:rPr>
          <w:rFonts w:cstheme="minorHAnsi"/>
        </w:rPr>
        <w:t xml:space="preserve">This measure characterizes the household energy savings from the installation </w:t>
      </w:r>
      <w:r>
        <w:rPr>
          <w:rFonts w:cstheme="minorHAnsi"/>
        </w:rPr>
        <w:t>of a new or reprogramming of an existing</w:t>
      </w:r>
      <w:r w:rsidRPr="000B7BB6">
        <w:rPr>
          <w:rFonts w:cstheme="minorHAnsi"/>
        </w:rPr>
        <w:t xml:space="preserve"> Programmable Thermostat for reduced heating energy consumption through temperature set-back during unoccupied or reduced demand times. Because a literature review was not conclusive in providing a defensible source of prescriptive cooling savings from programmable thermostats, cooling savings from programmable thermostats are assumed to be zero for this version of the measure. It is not appropriate to assume a similar pattern of savings from setting a thermostat down during the heating season and up during the cooling season.  Note that the EPA’s EnergyStar program is developing a new specification for this project category, and if/when evaluation results demonstrate consistent cooling savings, subsequent versions of this measure will revisit this assumption</w:t>
      </w:r>
      <w:r w:rsidRPr="000B7BB6">
        <w:rPr>
          <w:rStyle w:val="FootnoteReference"/>
          <w:rFonts w:cstheme="minorHAnsi"/>
        </w:rPr>
        <w:footnoteReference w:id="382"/>
      </w:r>
      <w:r w:rsidRPr="00B41203">
        <w:rPr>
          <w:rFonts w:cstheme="minorHAnsi"/>
        </w:rPr>
        <w:t>.</w:t>
      </w:r>
      <w:r w:rsidRPr="000B7BB6">
        <w:rPr>
          <w:rFonts w:cstheme="minorHAnsi"/>
        </w:rPr>
        <w:t xml:space="preserve"> </w:t>
      </w:r>
      <w:r>
        <w:rPr>
          <w:rFonts w:cstheme="minorHAnsi"/>
        </w:rPr>
        <w:t>Energy savings are applicable at the household level; all thermostats controlling household heat should be programmable and installation of multiple programmable thermostats per home does not accrue additional savings. </w:t>
      </w:r>
    </w:p>
    <w:p w14:paraId="2030C0F4" w14:textId="77777777" w:rsidR="00841F99" w:rsidRPr="000B7BB6" w:rsidRDefault="00841F99" w:rsidP="00841F99">
      <w:pPr>
        <w:widowControl/>
        <w:jc w:val="left"/>
        <w:rPr>
          <w:rFonts w:cstheme="minorHAnsi"/>
          <w:szCs w:val="20"/>
        </w:rPr>
      </w:pPr>
      <w:r w:rsidRPr="000B7BB6">
        <w:rPr>
          <w:rFonts w:cstheme="minorHAnsi"/>
          <w:szCs w:val="20"/>
        </w:rPr>
        <w:t>This measure was developed to be applicable to the following program types:  TOS, NC, RF</w:t>
      </w:r>
      <w:r>
        <w:rPr>
          <w:rFonts w:cstheme="minorHAnsi"/>
          <w:szCs w:val="20"/>
        </w:rPr>
        <w:t>, DI</w:t>
      </w:r>
      <w:r w:rsidRPr="000B7BB6">
        <w:rPr>
          <w:rFonts w:cstheme="minorHAnsi"/>
          <w:szCs w:val="20"/>
        </w:rPr>
        <w:t xml:space="preserve">.  </w:t>
      </w:r>
    </w:p>
    <w:p w14:paraId="09671C66" w14:textId="77777777" w:rsidR="00841F99" w:rsidRPr="000B7BB6" w:rsidRDefault="00841F99" w:rsidP="00841F99">
      <w:pPr>
        <w:widowControl/>
        <w:jc w:val="left"/>
        <w:rPr>
          <w:rFonts w:cstheme="minorHAnsi"/>
          <w:szCs w:val="20"/>
        </w:rPr>
      </w:pPr>
      <w:r w:rsidRPr="000B7BB6">
        <w:rPr>
          <w:rFonts w:cstheme="minorHAnsi"/>
          <w:szCs w:val="20"/>
        </w:rPr>
        <w:t>If applied to other program types, the measure savings should be verified.</w:t>
      </w:r>
    </w:p>
    <w:p w14:paraId="53B91AAB" w14:textId="77777777" w:rsidR="00841F99" w:rsidRPr="000B7BB6" w:rsidRDefault="00841F99" w:rsidP="00841F99">
      <w:pPr>
        <w:pStyle w:val="Heading6"/>
      </w:pPr>
      <w:r w:rsidRPr="00B41203">
        <w:t>Definition of Efficient Equipment</w:t>
      </w:r>
    </w:p>
    <w:p w14:paraId="7F40F300" w14:textId="77777777" w:rsidR="00841F99" w:rsidRPr="008F033B" w:rsidRDefault="00841F99" w:rsidP="00841F99">
      <w:r w:rsidRPr="000B7BB6">
        <w:rPr>
          <w:rFonts w:cstheme="minorHAnsi"/>
        </w:rPr>
        <w:t>The criteria for this measure are established by replacement of a manual-only temperature control, with one that has the capability to adjust temperature setpoints according to a schedule without manual intervention. This category of equipment is broad and rapidly advancing in regards to the capability, and usability of the controls and their sophistication in setpoint adjustment and information display, but for the purposes of this characterization, eligibility is perhaps most simply defined by what it isn't: a manual only temperature control.</w:t>
      </w:r>
    </w:p>
    <w:p w14:paraId="79B741E1" w14:textId="77777777" w:rsidR="00841F99" w:rsidRPr="000B7BB6" w:rsidRDefault="00841F99" w:rsidP="00841F99">
      <w:pPr>
        <w:rPr>
          <w:rFonts w:cstheme="minorHAnsi"/>
          <w:b/>
          <w:iCs/>
        </w:rPr>
      </w:pPr>
      <w:r>
        <w:rPr>
          <w:rFonts w:cstheme="minorHAnsi"/>
        </w:rPr>
        <w:t>For the thermostat reprogramming measure, the auditor consults with the homeowner to determine an appropriate set back schedule, reprograms the thermostat and educates the homeowner on its appropriate use.</w:t>
      </w:r>
    </w:p>
    <w:p w14:paraId="066750C0" w14:textId="77777777" w:rsidR="00841F99" w:rsidRPr="000B7BB6" w:rsidRDefault="00841F99" w:rsidP="00841F99">
      <w:pPr>
        <w:pStyle w:val="Heading6"/>
      </w:pPr>
      <w:r w:rsidRPr="000B7BB6">
        <w:t>Definition of Baseline Equipment</w:t>
      </w:r>
    </w:p>
    <w:p w14:paraId="44917A8A" w14:textId="77777777" w:rsidR="00841F99" w:rsidRPr="008F033B" w:rsidRDefault="00841F99" w:rsidP="00841F99">
      <w:r>
        <w:rPr>
          <w:rFonts w:cstheme="minorHAnsi"/>
        </w:rPr>
        <w:t>For new thermostats the baseline is a n</w:t>
      </w:r>
      <w:r w:rsidRPr="000B7BB6">
        <w:rPr>
          <w:rFonts w:cstheme="minorHAnsi"/>
        </w:rPr>
        <w:t>on-</w:t>
      </w:r>
      <w:r>
        <w:rPr>
          <w:rFonts w:cstheme="minorHAnsi"/>
        </w:rPr>
        <w:t>p</w:t>
      </w:r>
      <w:r w:rsidRPr="000B7BB6">
        <w:rPr>
          <w:rFonts w:cstheme="minorHAnsi"/>
        </w:rPr>
        <w:t xml:space="preserve">rogrammable </w:t>
      </w:r>
      <w:r>
        <w:rPr>
          <w:rFonts w:cstheme="minorHAnsi"/>
        </w:rPr>
        <w:t>t</w:t>
      </w:r>
      <w:r w:rsidRPr="000B7BB6">
        <w:rPr>
          <w:rFonts w:cstheme="minorHAnsi"/>
        </w:rPr>
        <w:t>hermostat requiring manual intervention to change temperature setpoint</w:t>
      </w:r>
      <w:r>
        <w:rPr>
          <w:rFonts w:cstheme="minorHAnsi"/>
        </w:rPr>
        <w:t>.</w:t>
      </w:r>
    </w:p>
    <w:p w14:paraId="1C16E118" w14:textId="77777777" w:rsidR="00841F99" w:rsidRPr="000B7BB6" w:rsidRDefault="00841F99" w:rsidP="00841F99">
      <w:pPr>
        <w:rPr>
          <w:rFonts w:cstheme="minorHAnsi"/>
          <w:b/>
          <w:iCs/>
        </w:rPr>
      </w:pPr>
      <w:r>
        <w:rPr>
          <w:rFonts w:cstheme="minorHAnsi"/>
        </w:rPr>
        <w:t xml:space="preserve">For the purpose of thermostat reprogramming, an existing programmable thermostat that an auditor determines is being used in override mode or otherwise effectively being operated like a manual thermostat. </w:t>
      </w:r>
    </w:p>
    <w:p w14:paraId="34C60AD8" w14:textId="77777777" w:rsidR="00841F99" w:rsidRPr="000B7BB6" w:rsidRDefault="00841F99" w:rsidP="00841F99">
      <w:pPr>
        <w:pStyle w:val="Heading6"/>
      </w:pPr>
      <w:r w:rsidRPr="000B7BB6">
        <w:t>Deemed Lifetime of Efficient Equipment</w:t>
      </w:r>
    </w:p>
    <w:p w14:paraId="2C9AD1FE" w14:textId="77777777" w:rsidR="00841F99" w:rsidRPr="000B7BB6" w:rsidRDefault="00841F99" w:rsidP="00841F99">
      <w:pPr>
        <w:rPr>
          <w:rFonts w:cstheme="minorHAnsi"/>
        </w:rPr>
      </w:pPr>
      <w:r w:rsidRPr="000B7BB6">
        <w:rPr>
          <w:rFonts w:cstheme="minorHAnsi"/>
        </w:rPr>
        <w:t>The expected measure life</w:t>
      </w:r>
      <w:r>
        <w:rPr>
          <w:rFonts w:cstheme="minorHAnsi"/>
        </w:rPr>
        <w:t xml:space="preserve"> of a programmable thermostat</w:t>
      </w:r>
      <w:r w:rsidRPr="000B7BB6">
        <w:rPr>
          <w:rFonts w:cstheme="minorHAnsi"/>
        </w:rPr>
        <w:t xml:space="preserve"> is assumed to be 10</w:t>
      </w:r>
      <w:r w:rsidRPr="000B7BB6">
        <w:rPr>
          <w:rFonts w:cstheme="minorHAnsi"/>
          <w:noProof/>
        </w:rPr>
        <w:t xml:space="preserve"> years</w:t>
      </w:r>
      <w:r w:rsidRPr="000B7BB6">
        <w:rPr>
          <w:rStyle w:val="FootnoteReference"/>
          <w:rFonts w:cstheme="minorHAnsi"/>
          <w:noProof/>
        </w:rPr>
        <w:footnoteReference w:id="383"/>
      </w:r>
      <w:r w:rsidRPr="00B41203">
        <w:rPr>
          <w:rFonts w:cstheme="minorHAnsi"/>
          <w:noProof/>
        </w:rPr>
        <w:t xml:space="preserve"> based upon equipment life only</w:t>
      </w:r>
      <w:r w:rsidRPr="000B7BB6">
        <w:rPr>
          <w:rStyle w:val="FootnoteReference"/>
          <w:rFonts w:cstheme="minorHAnsi"/>
          <w:noProof/>
        </w:rPr>
        <w:footnoteReference w:id="384"/>
      </w:r>
      <w:r w:rsidRPr="00B41203">
        <w:rPr>
          <w:rFonts w:cstheme="minorHAnsi"/>
          <w:noProof/>
        </w:rPr>
        <w:t xml:space="preserve">. </w:t>
      </w:r>
      <w:r>
        <w:rPr>
          <w:rFonts w:cstheme="minorHAnsi"/>
          <w:noProof/>
        </w:rPr>
        <w:t>For the purposes of claiming savings for a new programmable thermostat, t</w:t>
      </w:r>
      <w:r w:rsidRPr="00B41203">
        <w:rPr>
          <w:rFonts w:cstheme="minorHAnsi"/>
          <w:noProof/>
        </w:rPr>
        <w:t xml:space="preserve">his is reduced by a </w:t>
      </w:r>
      <w:r w:rsidRPr="000B7BB6">
        <w:rPr>
          <w:rFonts w:cstheme="minorHAnsi"/>
          <w:noProof/>
        </w:rPr>
        <w:t>50% persistence factor to give final measures life of 5 years.</w:t>
      </w:r>
      <w:r>
        <w:rPr>
          <w:rFonts w:cstheme="minorHAnsi"/>
          <w:noProof/>
        </w:rPr>
        <w:t xml:space="preserve"> For reprogramming, this is reduced further to give a measure life of 2 years.</w:t>
      </w:r>
    </w:p>
    <w:p w14:paraId="4A76C8BA" w14:textId="77777777" w:rsidR="00841F99" w:rsidRPr="000B7BB6" w:rsidRDefault="00841F99" w:rsidP="00841F99">
      <w:pPr>
        <w:pStyle w:val="Heading6"/>
      </w:pPr>
      <w:r w:rsidRPr="000B7BB6">
        <w:t xml:space="preserve">Deemed Measure Cost </w:t>
      </w:r>
    </w:p>
    <w:p w14:paraId="49FF5E0A" w14:textId="77777777" w:rsidR="00841F99" w:rsidRPr="000B7BB6" w:rsidRDefault="00841F99" w:rsidP="00841F99">
      <w:pPr>
        <w:rPr>
          <w:rFonts w:cstheme="minorHAnsi"/>
        </w:rPr>
      </w:pPr>
      <w:r w:rsidRPr="000B7BB6">
        <w:rPr>
          <w:rFonts w:cstheme="minorHAnsi"/>
        </w:rPr>
        <w:t xml:space="preserve">Actual material and labor costs should be used if the implementation method allows. If unknown (e.g. through a </w:t>
      </w:r>
      <w:r w:rsidRPr="000B7BB6">
        <w:rPr>
          <w:rFonts w:cstheme="minorHAnsi"/>
        </w:rPr>
        <w:lastRenderedPageBreak/>
        <w:t xml:space="preserve">retail program) the capital cost for </w:t>
      </w:r>
      <w:r>
        <w:rPr>
          <w:rFonts w:cstheme="minorHAnsi"/>
        </w:rPr>
        <w:t xml:space="preserve">the new installation </w:t>
      </w:r>
      <w:r w:rsidRPr="000B7BB6">
        <w:rPr>
          <w:rFonts w:cstheme="minorHAnsi"/>
        </w:rPr>
        <w:t>measure is assumed to be $30</w:t>
      </w:r>
      <w:r w:rsidRPr="000B7BB6">
        <w:rPr>
          <w:rStyle w:val="FootnoteReference"/>
          <w:rFonts w:cstheme="minorHAnsi"/>
        </w:rPr>
        <w:footnoteReference w:id="385"/>
      </w:r>
      <w:r>
        <w:rPr>
          <w:rFonts w:cstheme="minorHAnsi"/>
        </w:rPr>
        <w:t xml:space="preserve">. The cost for reprogramming is assumed to be $10 to account for the </w:t>
      </w:r>
      <w:proofErr w:type="gramStart"/>
      <w:r>
        <w:rPr>
          <w:rFonts w:cstheme="minorHAnsi"/>
        </w:rPr>
        <w:t>auditors</w:t>
      </w:r>
      <w:proofErr w:type="gramEnd"/>
      <w:r>
        <w:rPr>
          <w:rFonts w:cstheme="minorHAnsi"/>
        </w:rPr>
        <w:t xml:space="preserve"> time to reprogram and educate the homeowner.</w:t>
      </w:r>
      <w:r w:rsidRPr="00B41203">
        <w:rPr>
          <w:rFonts w:cstheme="minorHAnsi"/>
        </w:rPr>
        <w:t xml:space="preserve"> </w:t>
      </w:r>
    </w:p>
    <w:p w14:paraId="64C770A2" w14:textId="77777777" w:rsidR="00841F99" w:rsidRPr="000B7BB6" w:rsidRDefault="00841F99" w:rsidP="00841F99">
      <w:pPr>
        <w:pStyle w:val="Heading6"/>
      </w:pPr>
      <w:r w:rsidRPr="000B7BB6">
        <w:t>Loadshape</w:t>
      </w:r>
    </w:p>
    <w:p w14:paraId="5238F03C" w14:textId="77777777" w:rsidR="00841F99" w:rsidRPr="000B7BB6" w:rsidRDefault="00841F99" w:rsidP="00841F99">
      <w:pPr>
        <w:widowControl/>
        <w:rPr>
          <w:rFonts w:cstheme="minorHAnsi"/>
          <w:color w:val="000000"/>
          <w:szCs w:val="20"/>
        </w:rPr>
      </w:pPr>
      <w:r w:rsidRPr="000B7BB6">
        <w:rPr>
          <w:rFonts w:cstheme="minorHAnsi"/>
          <w:color w:val="000000"/>
          <w:szCs w:val="20"/>
        </w:rPr>
        <w:t>Loadshape R09 - Residential Electric Space Heat</w:t>
      </w:r>
    </w:p>
    <w:p w14:paraId="6D651186" w14:textId="77777777" w:rsidR="00841F99" w:rsidRPr="000B7BB6" w:rsidRDefault="00841F99" w:rsidP="00841F99">
      <w:pPr>
        <w:pStyle w:val="Heading6"/>
      </w:pPr>
      <w:r w:rsidRPr="00B41203">
        <w:t>Coincidence Factor</w:t>
      </w:r>
    </w:p>
    <w:p w14:paraId="595E38D1" w14:textId="77777777" w:rsidR="00841F99" w:rsidRDefault="00841F99" w:rsidP="00841F99">
      <w:pPr>
        <w:rPr>
          <w:rFonts w:cstheme="minorHAnsi"/>
        </w:rPr>
      </w:pPr>
      <w:r w:rsidRPr="000B7BB6">
        <w:rPr>
          <w:rFonts w:cstheme="minorHAnsi"/>
        </w:rPr>
        <w:t>N/A due to no savings attributable to cooling during the summer peak period.</w:t>
      </w:r>
    </w:p>
    <w:p w14:paraId="0EB67C93" w14:textId="77777777" w:rsidR="00841F99" w:rsidRDefault="00841F99" w:rsidP="00841F99">
      <w:pPr>
        <w:rPr>
          <w:rFonts w:cstheme="minorHAnsi"/>
        </w:rPr>
      </w:pPr>
    </w:p>
    <w:p w14:paraId="09D5D44B" w14:textId="77777777" w:rsidR="00841F99" w:rsidRPr="000B7BB6" w:rsidRDefault="00841F99" w:rsidP="00841F99">
      <w:pPr>
        <w:rPr>
          <w:rFonts w:cstheme="minorHAnsi"/>
        </w:rPr>
      </w:pPr>
    </w:p>
    <w:p w14:paraId="6B3E0042" w14:textId="77777777" w:rsidR="00841F99" w:rsidRPr="00A05FC2" w:rsidRDefault="00841F99" w:rsidP="00841F99">
      <w:pPr>
        <w:pStyle w:val="AlgorithmHeading"/>
      </w:pPr>
      <w:r w:rsidRPr="00A05FC2">
        <w:t>Algorithm</w:t>
      </w:r>
    </w:p>
    <w:p w14:paraId="449CDAF6" w14:textId="77777777" w:rsidR="00841F99" w:rsidRPr="000B7BB6" w:rsidRDefault="00841F99" w:rsidP="00841F99">
      <w:pPr>
        <w:pStyle w:val="Heading6"/>
      </w:pPr>
      <w:r w:rsidRPr="00B41203">
        <w:t xml:space="preserve">Calculation of Savings </w:t>
      </w:r>
    </w:p>
    <w:p w14:paraId="5088FA4A" w14:textId="77777777" w:rsidR="00841F99" w:rsidRPr="000B7BB6" w:rsidRDefault="00841F99" w:rsidP="00841F99">
      <w:pPr>
        <w:pStyle w:val="Heading6"/>
      </w:pPr>
      <w:r w:rsidRPr="000B7BB6">
        <w:t>Electric Energy Savings</w:t>
      </w:r>
    </w:p>
    <w:p w14:paraId="31F6CA71" w14:textId="77777777" w:rsidR="00841F99" w:rsidRPr="000B7BB6" w:rsidRDefault="00841F99" w:rsidP="00841F99">
      <w:pPr>
        <w:ind w:left="2160" w:hanging="1440"/>
        <w:rPr>
          <w:rFonts w:cstheme="minorHAnsi"/>
          <w:noProof/>
          <w:szCs w:val="20"/>
        </w:rPr>
      </w:pPr>
      <w:r w:rsidRPr="000B7BB6">
        <w:rPr>
          <w:rFonts w:cstheme="minorHAnsi"/>
          <w:noProof/>
        </w:rPr>
        <w:t>ΔkWh</w:t>
      </w:r>
      <w:r w:rsidRPr="000B7BB6">
        <w:rPr>
          <w:rStyle w:val="FootnoteReference"/>
          <w:rFonts w:cstheme="minorHAnsi"/>
          <w:noProof/>
        </w:rPr>
        <w:footnoteReference w:id="386"/>
      </w:r>
      <w:r w:rsidRPr="00B41203">
        <w:rPr>
          <w:rFonts w:cstheme="minorHAnsi"/>
          <w:noProof/>
        </w:rPr>
        <w:t xml:space="preserve"> </w:t>
      </w:r>
      <w:r w:rsidRPr="00B41203">
        <w:rPr>
          <w:rFonts w:cstheme="minorHAnsi"/>
          <w:noProof/>
        </w:rPr>
        <w:tab/>
        <w:t xml:space="preserve">= </w:t>
      </w:r>
      <w:r w:rsidRPr="000B7BB6">
        <w:rPr>
          <w:rFonts w:cstheme="minorHAnsi"/>
          <w:szCs w:val="20"/>
        </w:rPr>
        <w:t>%ElectricHeat </w:t>
      </w:r>
      <w:r w:rsidRPr="00B41203">
        <w:rPr>
          <w:rFonts w:cstheme="minorHAnsi"/>
          <w:noProof/>
        </w:rPr>
        <w:t>* Elec_Heating_Consumption * Heating_Reduction * HF * Eff_ISR + (</w:t>
      </w:r>
      <w:r>
        <w:rPr>
          <w:rFonts w:cstheme="minorHAnsi"/>
          <w:noProof/>
        </w:rPr>
        <w:t>∆</w:t>
      </w:r>
      <w:r w:rsidRPr="00B41203">
        <w:rPr>
          <w:rFonts w:cstheme="minorHAnsi"/>
          <w:noProof/>
        </w:rPr>
        <w:t>Therms * F</w:t>
      </w:r>
      <w:r w:rsidRPr="000B7BB6">
        <w:rPr>
          <w:rFonts w:cstheme="minorHAnsi"/>
          <w:noProof/>
          <w:vertAlign w:val="subscript"/>
        </w:rPr>
        <w:t>e</w:t>
      </w:r>
      <w:r w:rsidRPr="000B7BB6">
        <w:rPr>
          <w:rFonts w:cstheme="minorHAnsi"/>
          <w:noProof/>
        </w:rPr>
        <w:t xml:space="preserve"> * 29.3)  </w:t>
      </w:r>
    </w:p>
    <w:p w14:paraId="63C1178E" w14:textId="77777777" w:rsidR="00841F99" w:rsidRPr="000B7BB6" w:rsidRDefault="00841F99" w:rsidP="00841F99">
      <w:pPr>
        <w:ind w:left="720" w:hanging="720"/>
        <w:rPr>
          <w:rFonts w:cstheme="minorHAnsi"/>
          <w:noProof/>
        </w:rPr>
      </w:pPr>
      <w:r w:rsidRPr="00B41203">
        <w:rPr>
          <w:rFonts w:cstheme="minorHAnsi"/>
          <w:noProof/>
        </w:rPr>
        <w:t>Where:</w:t>
      </w:r>
    </w:p>
    <w:p w14:paraId="01B19FDF" w14:textId="77777777" w:rsidR="00841F99" w:rsidRPr="000B7BB6" w:rsidRDefault="00841F99" w:rsidP="00841F99">
      <w:pPr>
        <w:ind w:left="720"/>
        <w:rPr>
          <w:rFonts w:cstheme="minorHAnsi"/>
          <w:szCs w:val="20"/>
        </w:rPr>
      </w:pPr>
      <w:r w:rsidRPr="000B7BB6">
        <w:rPr>
          <w:rFonts w:cstheme="minorHAnsi"/>
          <w:szCs w:val="20"/>
        </w:rPr>
        <w:t>%ElectricHeat</w:t>
      </w:r>
      <w:r>
        <w:rPr>
          <w:rFonts w:cstheme="minorHAnsi"/>
          <w:szCs w:val="20"/>
        </w:rPr>
        <w:tab/>
      </w:r>
      <w:r w:rsidRPr="000B7BB6">
        <w:rPr>
          <w:rFonts w:cstheme="minorHAnsi"/>
          <w:szCs w:val="20"/>
        </w:rPr>
        <w:t xml:space="preserve"> = Percentage of heating savings assumed to be electric</w:t>
      </w:r>
      <w:r w:rsidRPr="00B41203">
        <w:rPr>
          <w:rFonts w:cstheme="minorHAnsi"/>
          <w:szCs w:val="20"/>
        </w:rPr>
        <w:tab/>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Change w:id="4549" w:author="Stephanie Baer" w:date="2016-01-21T13:59:00Z">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PrChange>
      </w:tblPr>
      <w:tblGrid>
        <w:gridCol w:w="2430"/>
        <w:gridCol w:w="1774"/>
        <w:tblGridChange w:id="4550">
          <w:tblGrid>
            <w:gridCol w:w="2430"/>
            <w:gridCol w:w="1774"/>
          </w:tblGrid>
        </w:tblGridChange>
      </w:tblGrid>
      <w:tr w:rsidR="00841F99" w:rsidRPr="00A05FC2" w14:paraId="49B118A4" w14:textId="77777777" w:rsidTr="00943B61">
        <w:tc>
          <w:tcPr>
            <w:tcW w:w="2430" w:type="dxa"/>
            <w:shd w:val="clear" w:color="auto" w:fill="7F7F7F" w:themeFill="text1" w:themeFillTint="80"/>
            <w:tcMar>
              <w:top w:w="0" w:type="dxa"/>
              <w:left w:w="108" w:type="dxa"/>
              <w:bottom w:w="0" w:type="dxa"/>
              <w:right w:w="108" w:type="dxa"/>
            </w:tcMar>
            <w:vAlign w:val="center"/>
            <w:hideMark/>
            <w:tcPrChange w:id="4551" w:author="Stephanie Baer" w:date="2016-01-21T13:59:00Z">
              <w:tcPr>
                <w:tcW w:w="2430" w:type="dxa"/>
                <w:shd w:val="clear" w:color="auto" w:fill="7F7F7F" w:themeFill="text1" w:themeFillTint="80"/>
                <w:tcMar>
                  <w:top w:w="0" w:type="dxa"/>
                  <w:left w:w="108" w:type="dxa"/>
                  <w:bottom w:w="0" w:type="dxa"/>
                  <w:right w:w="108" w:type="dxa"/>
                </w:tcMar>
                <w:hideMark/>
              </w:tcPr>
            </w:tcPrChange>
          </w:tcPr>
          <w:p w14:paraId="164ED61A" w14:textId="77777777" w:rsidR="00841F99" w:rsidRPr="000B7BB6" w:rsidRDefault="00841F99">
            <w:pPr>
              <w:jc w:val="center"/>
              <w:rPr>
                <w:rFonts w:cstheme="minorHAnsi"/>
                <w:b/>
                <w:color w:val="FFFFFF" w:themeColor="background1"/>
                <w:szCs w:val="20"/>
              </w:rPr>
            </w:pPr>
            <w:r w:rsidRPr="000B7BB6">
              <w:rPr>
                <w:rFonts w:cstheme="minorHAnsi"/>
                <w:b/>
                <w:color w:val="FFFFFF" w:themeColor="background1"/>
                <w:szCs w:val="20"/>
              </w:rPr>
              <w:t>Heating fuel</w:t>
            </w:r>
          </w:p>
        </w:tc>
        <w:tc>
          <w:tcPr>
            <w:tcW w:w="1774" w:type="dxa"/>
            <w:shd w:val="clear" w:color="auto" w:fill="7F7F7F" w:themeFill="text1" w:themeFillTint="80"/>
            <w:tcMar>
              <w:top w:w="0" w:type="dxa"/>
              <w:left w:w="108" w:type="dxa"/>
              <w:bottom w:w="0" w:type="dxa"/>
              <w:right w:w="108" w:type="dxa"/>
            </w:tcMar>
            <w:vAlign w:val="center"/>
            <w:hideMark/>
            <w:tcPrChange w:id="4552" w:author="Stephanie Baer" w:date="2016-01-21T13:59:00Z">
              <w:tcPr>
                <w:tcW w:w="1774" w:type="dxa"/>
                <w:shd w:val="clear" w:color="auto" w:fill="7F7F7F" w:themeFill="text1" w:themeFillTint="80"/>
                <w:tcMar>
                  <w:top w:w="0" w:type="dxa"/>
                  <w:left w:w="108" w:type="dxa"/>
                  <w:bottom w:w="0" w:type="dxa"/>
                  <w:right w:w="108" w:type="dxa"/>
                </w:tcMar>
                <w:hideMark/>
              </w:tcPr>
            </w:tcPrChange>
          </w:tcPr>
          <w:p w14:paraId="69785DBD" w14:textId="61611DA4" w:rsidR="00841F99" w:rsidRPr="000B7BB6" w:rsidRDefault="00841F99">
            <w:pPr>
              <w:jc w:val="center"/>
              <w:rPr>
                <w:rFonts w:cstheme="minorHAnsi"/>
                <w:b/>
                <w:color w:val="FFFFFF" w:themeColor="background1"/>
                <w:szCs w:val="20"/>
              </w:rPr>
            </w:pPr>
            <w:r w:rsidRPr="000B7BB6">
              <w:rPr>
                <w:rFonts w:cstheme="minorHAnsi"/>
                <w:b/>
                <w:color w:val="FFFFFF" w:themeColor="background1"/>
                <w:szCs w:val="20"/>
              </w:rPr>
              <w:t>%ElectricHeat</w:t>
            </w:r>
          </w:p>
        </w:tc>
      </w:tr>
      <w:tr w:rsidR="00841F99" w:rsidRPr="00A05FC2" w14:paraId="69BCF632" w14:textId="77777777" w:rsidTr="00841F99">
        <w:tc>
          <w:tcPr>
            <w:tcW w:w="2430" w:type="dxa"/>
            <w:tcMar>
              <w:top w:w="0" w:type="dxa"/>
              <w:left w:w="108" w:type="dxa"/>
              <w:bottom w:w="0" w:type="dxa"/>
              <w:right w:w="108" w:type="dxa"/>
            </w:tcMar>
            <w:hideMark/>
          </w:tcPr>
          <w:p w14:paraId="2A0B2485" w14:textId="77777777" w:rsidR="00841F99" w:rsidRPr="00875027" w:rsidRDefault="00841F99" w:rsidP="00841F99">
            <w:pPr>
              <w:pStyle w:val="BodyText"/>
              <w:rPr>
                <w:rFonts w:eastAsiaTheme="minorHAnsi"/>
                <w:sz w:val="20"/>
                <w:szCs w:val="20"/>
              </w:rPr>
            </w:pPr>
            <w:r w:rsidRPr="00875027">
              <w:rPr>
                <w:sz w:val="20"/>
                <w:szCs w:val="20"/>
              </w:rPr>
              <w:t>Electric</w:t>
            </w:r>
          </w:p>
        </w:tc>
        <w:tc>
          <w:tcPr>
            <w:tcW w:w="1774" w:type="dxa"/>
            <w:tcMar>
              <w:top w:w="0" w:type="dxa"/>
              <w:left w:w="108" w:type="dxa"/>
              <w:bottom w:w="0" w:type="dxa"/>
              <w:right w:w="108" w:type="dxa"/>
            </w:tcMar>
            <w:hideMark/>
          </w:tcPr>
          <w:p w14:paraId="0884CD19" w14:textId="77777777" w:rsidR="00841F99" w:rsidRPr="00875027" w:rsidRDefault="00841F99" w:rsidP="00841F99">
            <w:pPr>
              <w:pStyle w:val="BodyText"/>
              <w:rPr>
                <w:rFonts w:eastAsiaTheme="minorHAnsi"/>
                <w:sz w:val="20"/>
                <w:szCs w:val="20"/>
              </w:rPr>
            </w:pPr>
            <w:r w:rsidRPr="00875027">
              <w:rPr>
                <w:sz w:val="20"/>
                <w:szCs w:val="20"/>
              </w:rPr>
              <w:t>100%</w:t>
            </w:r>
          </w:p>
        </w:tc>
      </w:tr>
      <w:tr w:rsidR="00841F99" w:rsidRPr="00A05FC2" w14:paraId="2E170A30" w14:textId="77777777" w:rsidTr="00841F99">
        <w:tc>
          <w:tcPr>
            <w:tcW w:w="2430" w:type="dxa"/>
            <w:tcMar>
              <w:top w:w="0" w:type="dxa"/>
              <w:left w:w="108" w:type="dxa"/>
              <w:bottom w:w="0" w:type="dxa"/>
              <w:right w:w="108" w:type="dxa"/>
            </w:tcMar>
            <w:hideMark/>
          </w:tcPr>
          <w:p w14:paraId="113DCC43" w14:textId="77777777" w:rsidR="00841F99" w:rsidRPr="00875027" w:rsidRDefault="00841F99" w:rsidP="00841F99">
            <w:pPr>
              <w:pStyle w:val="BodyText"/>
              <w:rPr>
                <w:rFonts w:eastAsiaTheme="minorHAnsi"/>
                <w:sz w:val="20"/>
                <w:szCs w:val="20"/>
              </w:rPr>
            </w:pPr>
            <w:r w:rsidRPr="00875027">
              <w:rPr>
                <w:sz w:val="20"/>
                <w:szCs w:val="20"/>
              </w:rPr>
              <w:t>Natural Gas</w:t>
            </w:r>
          </w:p>
        </w:tc>
        <w:tc>
          <w:tcPr>
            <w:tcW w:w="1774" w:type="dxa"/>
            <w:tcMar>
              <w:top w:w="0" w:type="dxa"/>
              <w:left w:w="108" w:type="dxa"/>
              <w:bottom w:w="0" w:type="dxa"/>
              <w:right w:w="108" w:type="dxa"/>
            </w:tcMar>
            <w:hideMark/>
          </w:tcPr>
          <w:p w14:paraId="0AD1CFA1" w14:textId="77777777" w:rsidR="00841F99" w:rsidRPr="00875027" w:rsidRDefault="00841F99" w:rsidP="00841F99">
            <w:pPr>
              <w:pStyle w:val="BodyText"/>
              <w:rPr>
                <w:rFonts w:eastAsiaTheme="minorHAnsi"/>
                <w:sz w:val="20"/>
                <w:szCs w:val="20"/>
              </w:rPr>
            </w:pPr>
            <w:r w:rsidRPr="00875027">
              <w:rPr>
                <w:sz w:val="20"/>
                <w:szCs w:val="20"/>
              </w:rPr>
              <w:t>0%</w:t>
            </w:r>
          </w:p>
        </w:tc>
      </w:tr>
      <w:tr w:rsidR="00841F99" w:rsidRPr="00A05FC2" w14:paraId="1977CF25" w14:textId="77777777" w:rsidTr="00841F99">
        <w:tc>
          <w:tcPr>
            <w:tcW w:w="2430" w:type="dxa"/>
            <w:tcMar>
              <w:top w:w="0" w:type="dxa"/>
              <w:left w:w="108" w:type="dxa"/>
              <w:bottom w:w="0" w:type="dxa"/>
              <w:right w:w="108" w:type="dxa"/>
            </w:tcMar>
            <w:hideMark/>
          </w:tcPr>
          <w:p w14:paraId="44EE9DD7" w14:textId="77777777" w:rsidR="00841F99" w:rsidRPr="00875027" w:rsidRDefault="00841F99" w:rsidP="00841F99">
            <w:pPr>
              <w:pStyle w:val="BodyText"/>
              <w:rPr>
                <w:rFonts w:eastAsiaTheme="minorHAnsi"/>
                <w:sz w:val="20"/>
                <w:szCs w:val="20"/>
              </w:rPr>
            </w:pPr>
            <w:r w:rsidRPr="00875027">
              <w:rPr>
                <w:sz w:val="20"/>
                <w:szCs w:val="20"/>
              </w:rPr>
              <w:t>Unknown</w:t>
            </w:r>
          </w:p>
        </w:tc>
        <w:tc>
          <w:tcPr>
            <w:tcW w:w="1774" w:type="dxa"/>
            <w:tcMar>
              <w:top w:w="0" w:type="dxa"/>
              <w:left w:w="108" w:type="dxa"/>
              <w:bottom w:w="0" w:type="dxa"/>
              <w:right w:w="108" w:type="dxa"/>
            </w:tcMar>
            <w:hideMark/>
          </w:tcPr>
          <w:p w14:paraId="112A291C" w14:textId="77777777" w:rsidR="00841F99" w:rsidRPr="00875027" w:rsidRDefault="00841F99" w:rsidP="00841F99">
            <w:pPr>
              <w:pStyle w:val="BodyText"/>
              <w:rPr>
                <w:rFonts w:eastAsiaTheme="minorHAnsi"/>
                <w:sz w:val="20"/>
                <w:szCs w:val="20"/>
              </w:rPr>
            </w:pPr>
            <w:r w:rsidRPr="00875027">
              <w:rPr>
                <w:sz w:val="20"/>
                <w:szCs w:val="20"/>
              </w:rPr>
              <w:t>13%</w:t>
            </w:r>
            <w:r w:rsidRPr="00875027">
              <w:rPr>
                <w:rStyle w:val="FootnoteReference"/>
                <w:rFonts w:cstheme="minorHAnsi"/>
                <w:szCs w:val="20"/>
              </w:rPr>
              <w:footnoteReference w:id="387"/>
            </w:r>
          </w:p>
        </w:tc>
      </w:tr>
    </w:tbl>
    <w:p w14:paraId="24528C38" w14:textId="77777777" w:rsidR="00841F99" w:rsidRPr="000B7BB6" w:rsidRDefault="00841F99" w:rsidP="00841F99">
      <w:pPr>
        <w:spacing w:before="240"/>
        <w:ind w:left="720" w:hanging="720"/>
        <w:rPr>
          <w:rFonts w:cstheme="minorHAnsi"/>
          <w:noProof/>
        </w:rPr>
      </w:pPr>
      <w:r w:rsidRPr="00B41203">
        <w:rPr>
          <w:rFonts w:cstheme="minorHAnsi"/>
        </w:rPr>
        <w:tab/>
      </w:r>
      <w:r w:rsidRPr="000B7BB6">
        <w:rPr>
          <w:rFonts w:cstheme="minorHAnsi"/>
          <w:noProof/>
        </w:rPr>
        <w:t>Elec_Heating_ Consumption</w:t>
      </w:r>
    </w:p>
    <w:p w14:paraId="0DDA08A7" w14:textId="77777777" w:rsidR="00841F99" w:rsidRPr="00B41203" w:rsidRDefault="00841F99" w:rsidP="00841F99">
      <w:pPr>
        <w:ind w:left="1440"/>
        <w:rPr>
          <w:rFonts w:cstheme="minorHAnsi"/>
          <w:noProof/>
        </w:rPr>
      </w:pPr>
      <w:r w:rsidRPr="000B7BB6">
        <w:rPr>
          <w:rFonts w:cstheme="minorHAnsi"/>
          <w:noProof/>
        </w:rPr>
        <w:t>= Estimate of annual household heating consumption for electrically heated single-family homes</w:t>
      </w:r>
      <w:r w:rsidRPr="000B7BB6">
        <w:rPr>
          <w:rStyle w:val="FootnoteReference"/>
          <w:rFonts w:cstheme="minorHAnsi"/>
          <w:noProof/>
        </w:rPr>
        <w:footnoteReference w:id="388"/>
      </w:r>
      <w:r w:rsidRPr="00B41203">
        <w:rPr>
          <w:rFonts w:cstheme="minorHAnsi"/>
          <w:noProof/>
        </w:rPr>
        <w:t xml:space="preserve">. If location and heating type is unknown, assume </w:t>
      </w:r>
      <w:r>
        <w:rPr>
          <w:rFonts w:cstheme="minorHAnsi"/>
          <w:noProof/>
        </w:rPr>
        <w:t>15,678</w:t>
      </w:r>
      <w:r w:rsidRPr="000B7BB6">
        <w:rPr>
          <w:rFonts w:cstheme="minorHAnsi"/>
          <w:noProof/>
        </w:rPr>
        <w:t xml:space="preserve"> kWh</w:t>
      </w:r>
      <w:r w:rsidRPr="000B7BB6">
        <w:rPr>
          <w:rStyle w:val="FootnoteReference"/>
          <w:rFonts w:cstheme="minorHAnsi"/>
          <w:noProof/>
        </w:rPr>
        <w:footnoteReference w:id="389"/>
      </w:r>
    </w:p>
    <w:tbl>
      <w:tblPr>
        <w:tblW w:w="5760" w:type="dxa"/>
        <w:jc w:val="center"/>
        <w:tblLook w:val="04A0" w:firstRow="1" w:lastRow="0" w:firstColumn="1" w:lastColumn="0" w:noHBand="0" w:noVBand="1"/>
        <w:tblPrChange w:id="4553" w:author="Stephanie Baer" w:date="2016-01-21T13:59:00Z">
          <w:tblPr>
            <w:tblW w:w="5760" w:type="dxa"/>
            <w:jc w:val="center"/>
            <w:tblLook w:val="04A0" w:firstRow="1" w:lastRow="0" w:firstColumn="1" w:lastColumn="0" w:noHBand="0" w:noVBand="1"/>
          </w:tblPr>
        </w:tblPrChange>
      </w:tblPr>
      <w:tblGrid>
        <w:gridCol w:w="2160"/>
        <w:gridCol w:w="1791"/>
        <w:gridCol w:w="1809"/>
        <w:tblGridChange w:id="4554">
          <w:tblGrid>
            <w:gridCol w:w="2160"/>
            <w:gridCol w:w="1791"/>
            <w:gridCol w:w="1809"/>
          </w:tblGrid>
        </w:tblGridChange>
      </w:tblGrid>
      <w:tr w:rsidR="00841F99" w:rsidRPr="00A05FC2" w14:paraId="29A31B11" w14:textId="77777777" w:rsidTr="00943B61">
        <w:trPr>
          <w:trHeight w:val="270"/>
          <w:jc w:val="center"/>
          <w:trPrChange w:id="4555" w:author="Stephanie Baer" w:date="2016-01-21T13:59:00Z">
            <w:trPr>
              <w:trHeight w:val="270"/>
              <w:jc w:val="center"/>
            </w:trPr>
          </w:trPrChange>
        </w:trPr>
        <w:tc>
          <w:tcPr>
            <w:tcW w:w="2160" w:type="dxa"/>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center"/>
            <w:hideMark/>
            <w:tcPrChange w:id="4556" w:author="Stephanie Baer" w:date="2016-01-21T13:59:00Z">
              <w:tcPr>
                <w:tcW w:w="2160" w:type="dxa"/>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center"/>
                <w:hideMark/>
              </w:tcPr>
            </w:tcPrChange>
          </w:tcPr>
          <w:p w14:paraId="008AAD03" w14:textId="77777777" w:rsidR="00841F99" w:rsidRPr="000B7BB6" w:rsidRDefault="00841F99">
            <w:pPr>
              <w:jc w:val="center"/>
              <w:rPr>
                <w:rFonts w:cstheme="minorHAnsi"/>
                <w:b/>
                <w:color w:val="FFFFFF" w:themeColor="background1"/>
                <w:szCs w:val="20"/>
              </w:rPr>
            </w:pPr>
            <w:r w:rsidRPr="000B7BB6">
              <w:rPr>
                <w:rFonts w:cstheme="minorHAnsi"/>
                <w:b/>
                <w:color w:val="FFFFFF" w:themeColor="background1"/>
                <w:szCs w:val="20"/>
              </w:rPr>
              <w:t>Climate Zone</w:t>
            </w:r>
          </w:p>
          <w:p w14:paraId="631C045C" w14:textId="77777777" w:rsidR="00841F99" w:rsidRPr="000B7BB6" w:rsidRDefault="00841F99">
            <w:pPr>
              <w:jc w:val="center"/>
              <w:rPr>
                <w:rFonts w:cstheme="minorHAnsi"/>
                <w:b/>
                <w:color w:val="FFFFFF" w:themeColor="background1"/>
                <w:szCs w:val="20"/>
              </w:rPr>
            </w:pPr>
            <w:r w:rsidRPr="000B7BB6">
              <w:rPr>
                <w:rFonts w:cstheme="minorHAnsi"/>
                <w:b/>
                <w:color w:val="FFFFFF" w:themeColor="background1"/>
                <w:szCs w:val="20"/>
              </w:rPr>
              <w:lastRenderedPageBreak/>
              <w:t>(City based upon)</w:t>
            </w:r>
          </w:p>
        </w:tc>
        <w:tc>
          <w:tcPr>
            <w:tcW w:w="1791"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Change w:id="4557" w:author="Stephanie Baer" w:date="2016-01-21T13:59:00Z">
              <w:tcPr>
                <w:tcW w:w="1791"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tcPrChange>
          </w:tcPr>
          <w:p w14:paraId="44E02712" w14:textId="77777777" w:rsidR="00841F99" w:rsidRPr="000B7BB6" w:rsidRDefault="00841F99">
            <w:pPr>
              <w:jc w:val="center"/>
              <w:rPr>
                <w:rFonts w:cstheme="minorHAnsi"/>
                <w:b/>
                <w:color w:val="FFFFFF" w:themeColor="background1"/>
                <w:szCs w:val="20"/>
              </w:rPr>
            </w:pPr>
            <w:r w:rsidRPr="000B7BB6">
              <w:rPr>
                <w:rFonts w:cstheme="minorHAnsi"/>
                <w:b/>
                <w:color w:val="FFFFFF" w:themeColor="background1"/>
                <w:szCs w:val="20"/>
              </w:rPr>
              <w:lastRenderedPageBreak/>
              <w:t>Electric Resistance</w:t>
            </w:r>
          </w:p>
          <w:p w14:paraId="6647C730" w14:textId="77777777" w:rsidR="00841F99" w:rsidRPr="000B7BB6" w:rsidRDefault="00841F99">
            <w:pPr>
              <w:jc w:val="center"/>
              <w:rPr>
                <w:rFonts w:cstheme="minorHAnsi"/>
                <w:b/>
                <w:color w:val="FFFFFF" w:themeColor="background1"/>
                <w:szCs w:val="20"/>
              </w:rPr>
            </w:pPr>
            <w:r w:rsidRPr="000B7BB6">
              <w:rPr>
                <w:rFonts w:cstheme="minorHAnsi"/>
                <w:b/>
                <w:color w:val="FFFFFF" w:themeColor="background1"/>
                <w:szCs w:val="20"/>
              </w:rPr>
              <w:lastRenderedPageBreak/>
              <w:t>Elec_Heating_ Consumption</w:t>
            </w:r>
          </w:p>
          <w:p w14:paraId="6AB15A9F" w14:textId="77777777" w:rsidR="00841F99" w:rsidRPr="000B7BB6" w:rsidRDefault="00841F99">
            <w:pPr>
              <w:jc w:val="center"/>
              <w:rPr>
                <w:rFonts w:cstheme="minorHAnsi"/>
                <w:b/>
                <w:color w:val="FFFFFF" w:themeColor="background1"/>
                <w:szCs w:val="20"/>
              </w:rPr>
            </w:pPr>
            <w:r w:rsidRPr="000B7BB6">
              <w:rPr>
                <w:rFonts w:cstheme="minorHAnsi"/>
                <w:b/>
                <w:color w:val="FFFFFF" w:themeColor="background1"/>
                <w:szCs w:val="20"/>
              </w:rPr>
              <w:t>(kWh)</w:t>
            </w:r>
          </w:p>
        </w:tc>
        <w:tc>
          <w:tcPr>
            <w:tcW w:w="180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Change w:id="4558" w:author="Stephanie Baer" w:date="2016-01-21T13:59:00Z">
              <w:tcPr>
                <w:tcW w:w="180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tcPrChange>
          </w:tcPr>
          <w:p w14:paraId="30EE6BF7" w14:textId="77777777" w:rsidR="00841F99" w:rsidRPr="000B7BB6" w:rsidRDefault="00841F99">
            <w:pPr>
              <w:jc w:val="center"/>
              <w:rPr>
                <w:rFonts w:cstheme="minorHAnsi"/>
                <w:b/>
                <w:color w:val="FFFFFF" w:themeColor="background1"/>
                <w:szCs w:val="20"/>
              </w:rPr>
            </w:pPr>
            <w:r w:rsidRPr="000B7BB6">
              <w:rPr>
                <w:rFonts w:cstheme="minorHAnsi"/>
                <w:b/>
                <w:color w:val="FFFFFF" w:themeColor="background1"/>
                <w:szCs w:val="20"/>
              </w:rPr>
              <w:lastRenderedPageBreak/>
              <w:t>Electric Heat Pump</w:t>
            </w:r>
          </w:p>
          <w:p w14:paraId="45B0B347" w14:textId="77777777" w:rsidR="00841F99" w:rsidRPr="000B7BB6" w:rsidRDefault="00841F99">
            <w:pPr>
              <w:jc w:val="center"/>
              <w:rPr>
                <w:rFonts w:cstheme="minorHAnsi"/>
                <w:b/>
                <w:color w:val="FFFFFF" w:themeColor="background1"/>
                <w:szCs w:val="20"/>
              </w:rPr>
            </w:pPr>
            <w:r w:rsidRPr="000B7BB6">
              <w:rPr>
                <w:rFonts w:cstheme="minorHAnsi"/>
                <w:b/>
                <w:color w:val="FFFFFF" w:themeColor="background1"/>
                <w:szCs w:val="20"/>
              </w:rPr>
              <w:lastRenderedPageBreak/>
              <w:t>Elec_Heating_ Consumption</w:t>
            </w:r>
          </w:p>
          <w:p w14:paraId="26DA8EC0" w14:textId="77777777" w:rsidR="00841F99" w:rsidRPr="000B7BB6" w:rsidRDefault="00841F99">
            <w:pPr>
              <w:jc w:val="center"/>
              <w:rPr>
                <w:rFonts w:cstheme="minorHAnsi"/>
                <w:b/>
                <w:color w:val="FFFFFF" w:themeColor="background1"/>
                <w:szCs w:val="20"/>
              </w:rPr>
            </w:pPr>
            <w:r w:rsidRPr="000B7BB6">
              <w:rPr>
                <w:rFonts w:cstheme="minorHAnsi"/>
                <w:b/>
                <w:color w:val="FFFFFF" w:themeColor="background1"/>
                <w:szCs w:val="20"/>
              </w:rPr>
              <w:t>(kWh)</w:t>
            </w:r>
          </w:p>
        </w:tc>
      </w:tr>
      <w:tr w:rsidR="00841F99" w:rsidRPr="00A05FC2" w14:paraId="451BDF4C" w14:textId="77777777" w:rsidTr="00841F99">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7152214E" w14:textId="77777777" w:rsidR="00841F99" w:rsidRPr="00875027" w:rsidRDefault="00841F99" w:rsidP="00841F99">
            <w:pPr>
              <w:pStyle w:val="BodyText"/>
              <w:rPr>
                <w:sz w:val="20"/>
                <w:szCs w:val="20"/>
              </w:rPr>
            </w:pPr>
            <w:r w:rsidRPr="00875027">
              <w:rPr>
                <w:sz w:val="20"/>
                <w:szCs w:val="20"/>
              </w:rPr>
              <w:lastRenderedPageBreak/>
              <w:t>1 (Rockford)</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4AE22" w14:textId="77777777" w:rsidR="00841F99" w:rsidRPr="00B870D4" w:rsidRDefault="00841F99" w:rsidP="00841F99">
            <w:pPr>
              <w:pStyle w:val="BodyText"/>
              <w:jc w:val="center"/>
              <w:rPr>
                <w:sz w:val="20"/>
                <w:szCs w:val="20"/>
              </w:rPr>
            </w:pPr>
            <w:r w:rsidRPr="00FA10E2">
              <w:rPr>
                <w:sz w:val="20"/>
                <w:szCs w:val="20"/>
              </w:rPr>
              <w:t>21,741</w:t>
            </w:r>
          </w:p>
        </w:tc>
        <w:tc>
          <w:tcPr>
            <w:tcW w:w="1809" w:type="dxa"/>
            <w:tcBorders>
              <w:top w:val="single" w:sz="4" w:space="0" w:color="auto"/>
              <w:left w:val="single" w:sz="4" w:space="0" w:color="auto"/>
              <w:bottom w:val="single" w:sz="4" w:space="0" w:color="auto"/>
              <w:right w:val="single" w:sz="4" w:space="0" w:color="auto"/>
            </w:tcBorders>
            <w:vAlign w:val="bottom"/>
          </w:tcPr>
          <w:p w14:paraId="582957D8" w14:textId="77777777" w:rsidR="00841F99" w:rsidRPr="00B870D4" w:rsidRDefault="00841F99" w:rsidP="00841F99">
            <w:pPr>
              <w:pStyle w:val="BodyText"/>
              <w:jc w:val="center"/>
              <w:rPr>
                <w:sz w:val="20"/>
                <w:szCs w:val="20"/>
              </w:rPr>
            </w:pPr>
            <w:r w:rsidRPr="00B870D4">
              <w:rPr>
                <w:sz w:val="20"/>
                <w:szCs w:val="20"/>
              </w:rPr>
              <w:t>12,789</w:t>
            </w:r>
          </w:p>
        </w:tc>
      </w:tr>
      <w:tr w:rsidR="00841F99" w:rsidRPr="00A05FC2" w14:paraId="5BF7363B" w14:textId="77777777" w:rsidTr="00841F99">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59523AAD" w14:textId="77777777" w:rsidR="00841F99" w:rsidRPr="00875027" w:rsidRDefault="00841F99" w:rsidP="00841F99">
            <w:pPr>
              <w:pStyle w:val="BodyText"/>
              <w:rPr>
                <w:sz w:val="20"/>
                <w:szCs w:val="20"/>
              </w:rPr>
            </w:pPr>
            <w:r w:rsidRPr="00875027">
              <w:rPr>
                <w:sz w:val="20"/>
                <w:szCs w:val="20"/>
              </w:rPr>
              <w:t>2 (Chicago)</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1F768" w14:textId="77777777" w:rsidR="00841F99" w:rsidRPr="00B870D4" w:rsidRDefault="00841F99" w:rsidP="00841F99">
            <w:pPr>
              <w:pStyle w:val="BodyText"/>
              <w:jc w:val="center"/>
              <w:rPr>
                <w:sz w:val="20"/>
                <w:szCs w:val="20"/>
              </w:rPr>
            </w:pPr>
            <w:r w:rsidRPr="00FA10E2">
              <w:rPr>
                <w:sz w:val="20"/>
                <w:szCs w:val="20"/>
              </w:rPr>
              <w:t>20,771</w:t>
            </w:r>
          </w:p>
        </w:tc>
        <w:tc>
          <w:tcPr>
            <w:tcW w:w="1809" w:type="dxa"/>
            <w:tcBorders>
              <w:top w:val="single" w:sz="4" w:space="0" w:color="auto"/>
              <w:left w:val="single" w:sz="4" w:space="0" w:color="auto"/>
              <w:bottom w:val="single" w:sz="4" w:space="0" w:color="auto"/>
              <w:right w:val="single" w:sz="4" w:space="0" w:color="auto"/>
            </w:tcBorders>
            <w:vAlign w:val="bottom"/>
          </w:tcPr>
          <w:p w14:paraId="5A9D3496" w14:textId="77777777" w:rsidR="00841F99" w:rsidRPr="00B870D4" w:rsidRDefault="00841F99" w:rsidP="00841F99">
            <w:pPr>
              <w:pStyle w:val="BodyText"/>
              <w:jc w:val="center"/>
              <w:rPr>
                <w:sz w:val="20"/>
                <w:szCs w:val="20"/>
              </w:rPr>
            </w:pPr>
            <w:r w:rsidRPr="000F7A68">
              <w:rPr>
                <w:sz w:val="20"/>
                <w:szCs w:val="20"/>
              </w:rPr>
              <w:t>12,218</w:t>
            </w:r>
          </w:p>
        </w:tc>
      </w:tr>
      <w:tr w:rsidR="00841F99" w:rsidRPr="00A05FC2" w14:paraId="205BF0C3" w14:textId="77777777" w:rsidTr="00841F99">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35E86A2C" w14:textId="77777777" w:rsidR="00841F99" w:rsidRPr="00875027" w:rsidRDefault="00841F99" w:rsidP="00841F99">
            <w:pPr>
              <w:pStyle w:val="BodyText"/>
              <w:rPr>
                <w:sz w:val="20"/>
                <w:szCs w:val="20"/>
              </w:rPr>
            </w:pPr>
            <w:r w:rsidRPr="00875027">
              <w:rPr>
                <w:sz w:val="20"/>
                <w:szCs w:val="20"/>
              </w:rPr>
              <w:t>3 (Springfield)</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DF3AD" w14:textId="77777777" w:rsidR="00841F99" w:rsidRPr="00B870D4" w:rsidRDefault="00841F99" w:rsidP="00841F99">
            <w:pPr>
              <w:pStyle w:val="BodyText"/>
              <w:jc w:val="center"/>
              <w:rPr>
                <w:sz w:val="20"/>
                <w:szCs w:val="20"/>
              </w:rPr>
            </w:pPr>
            <w:r w:rsidRPr="00FA10E2">
              <w:rPr>
                <w:sz w:val="20"/>
                <w:szCs w:val="20"/>
              </w:rPr>
              <w:t>17,789</w:t>
            </w:r>
          </w:p>
        </w:tc>
        <w:tc>
          <w:tcPr>
            <w:tcW w:w="1809" w:type="dxa"/>
            <w:tcBorders>
              <w:top w:val="single" w:sz="4" w:space="0" w:color="auto"/>
              <w:left w:val="single" w:sz="4" w:space="0" w:color="auto"/>
              <w:bottom w:val="single" w:sz="4" w:space="0" w:color="auto"/>
              <w:right w:val="single" w:sz="4" w:space="0" w:color="auto"/>
            </w:tcBorders>
            <w:vAlign w:val="bottom"/>
          </w:tcPr>
          <w:p w14:paraId="53B9F795" w14:textId="77777777" w:rsidR="00841F99" w:rsidRPr="00B870D4" w:rsidRDefault="00841F99" w:rsidP="00841F99">
            <w:pPr>
              <w:pStyle w:val="BodyText"/>
              <w:jc w:val="center"/>
              <w:rPr>
                <w:sz w:val="20"/>
                <w:szCs w:val="20"/>
              </w:rPr>
            </w:pPr>
            <w:r w:rsidRPr="00B870D4">
              <w:rPr>
                <w:sz w:val="20"/>
                <w:szCs w:val="20"/>
              </w:rPr>
              <w:t>10,464</w:t>
            </w:r>
          </w:p>
        </w:tc>
      </w:tr>
      <w:tr w:rsidR="00841F99" w:rsidRPr="00A05FC2" w14:paraId="1270DE8C" w14:textId="77777777" w:rsidTr="00841F99">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02303652" w14:textId="77777777" w:rsidR="00841F99" w:rsidRPr="00875027" w:rsidRDefault="00841F99" w:rsidP="00841F99">
            <w:pPr>
              <w:pStyle w:val="BodyText"/>
              <w:rPr>
                <w:sz w:val="20"/>
                <w:szCs w:val="20"/>
              </w:rPr>
            </w:pPr>
            <w:r w:rsidRPr="00875027">
              <w:rPr>
                <w:sz w:val="20"/>
                <w:szCs w:val="20"/>
              </w:rPr>
              <w:t>4 (Belleville)</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0943A" w14:textId="77777777" w:rsidR="00841F99" w:rsidRPr="00B870D4" w:rsidRDefault="00841F99" w:rsidP="00841F99">
            <w:pPr>
              <w:pStyle w:val="BodyText"/>
              <w:jc w:val="center"/>
              <w:rPr>
                <w:sz w:val="20"/>
                <w:szCs w:val="20"/>
              </w:rPr>
            </w:pPr>
            <w:r w:rsidRPr="00FA10E2">
              <w:rPr>
                <w:sz w:val="20"/>
                <w:szCs w:val="20"/>
              </w:rPr>
              <w:t>13,722</w:t>
            </w:r>
          </w:p>
        </w:tc>
        <w:tc>
          <w:tcPr>
            <w:tcW w:w="1809" w:type="dxa"/>
            <w:tcBorders>
              <w:top w:val="single" w:sz="4" w:space="0" w:color="auto"/>
              <w:left w:val="single" w:sz="4" w:space="0" w:color="auto"/>
              <w:bottom w:val="single" w:sz="4" w:space="0" w:color="auto"/>
              <w:right w:val="single" w:sz="4" w:space="0" w:color="auto"/>
            </w:tcBorders>
            <w:vAlign w:val="bottom"/>
          </w:tcPr>
          <w:p w14:paraId="41631D89" w14:textId="77777777" w:rsidR="00841F99" w:rsidRPr="00B870D4" w:rsidRDefault="00841F99" w:rsidP="00841F99">
            <w:pPr>
              <w:pStyle w:val="BodyText"/>
              <w:jc w:val="center"/>
              <w:rPr>
                <w:sz w:val="20"/>
                <w:szCs w:val="20"/>
              </w:rPr>
            </w:pPr>
            <w:r w:rsidRPr="00B870D4">
              <w:rPr>
                <w:sz w:val="20"/>
                <w:szCs w:val="20"/>
              </w:rPr>
              <w:t>8,072</w:t>
            </w:r>
          </w:p>
        </w:tc>
      </w:tr>
      <w:tr w:rsidR="00841F99" w:rsidRPr="00A05FC2" w14:paraId="334129A6" w14:textId="77777777" w:rsidTr="00841F99">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0F16692B" w14:textId="77777777" w:rsidR="00841F99" w:rsidRPr="00875027" w:rsidRDefault="00841F99" w:rsidP="00841F99">
            <w:pPr>
              <w:pStyle w:val="BodyText"/>
              <w:rPr>
                <w:sz w:val="20"/>
                <w:szCs w:val="20"/>
              </w:rPr>
            </w:pPr>
            <w:r w:rsidRPr="00875027">
              <w:rPr>
                <w:sz w:val="20"/>
                <w:szCs w:val="20"/>
              </w:rPr>
              <w:t>5 (Marion)</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D54F6" w14:textId="77777777" w:rsidR="00841F99" w:rsidRPr="00B870D4" w:rsidRDefault="00841F99" w:rsidP="00841F99">
            <w:pPr>
              <w:pStyle w:val="BodyText"/>
              <w:jc w:val="center"/>
              <w:rPr>
                <w:sz w:val="20"/>
                <w:szCs w:val="20"/>
              </w:rPr>
            </w:pPr>
            <w:r w:rsidRPr="00FA10E2">
              <w:rPr>
                <w:sz w:val="20"/>
                <w:szCs w:val="20"/>
              </w:rPr>
              <w:t>13,966</w:t>
            </w:r>
          </w:p>
        </w:tc>
        <w:tc>
          <w:tcPr>
            <w:tcW w:w="1809" w:type="dxa"/>
            <w:tcBorders>
              <w:top w:val="single" w:sz="4" w:space="0" w:color="auto"/>
              <w:left w:val="single" w:sz="4" w:space="0" w:color="auto"/>
              <w:bottom w:val="single" w:sz="4" w:space="0" w:color="auto"/>
              <w:right w:val="single" w:sz="4" w:space="0" w:color="auto"/>
            </w:tcBorders>
            <w:vAlign w:val="bottom"/>
          </w:tcPr>
          <w:p w14:paraId="05414001" w14:textId="77777777" w:rsidR="00841F99" w:rsidRPr="00B870D4" w:rsidRDefault="00841F99" w:rsidP="00841F99">
            <w:pPr>
              <w:pStyle w:val="BodyText"/>
              <w:jc w:val="center"/>
              <w:rPr>
                <w:sz w:val="20"/>
                <w:szCs w:val="20"/>
              </w:rPr>
            </w:pPr>
            <w:r w:rsidRPr="00B870D4">
              <w:rPr>
                <w:sz w:val="20"/>
                <w:szCs w:val="20"/>
              </w:rPr>
              <w:t>8,215</w:t>
            </w:r>
          </w:p>
        </w:tc>
      </w:tr>
      <w:tr w:rsidR="00841F99" w:rsidRPr="00A05FC2" w14:paraId="6ED16B15" w14:textId="77777777" w:rsidTr="00841F99">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65E7A37D" w14:textId="77777777" w:rsidR="00841F99" w:rsidRPr="00875027" w:rsidRDefault="00841F99" w:rsidP="00841F99">
            <w:pPr>
              <w:pStyle w:val="BodyText"/>
              <w:rPr>
                <w:sz w:val="20"/>
                <w:szCs w:val="20"/>
              </w:rPr>
            </w:pPr>
            <w:r w:rsidRPr="00875027">
              <w:rPr>
                <w:sz w:val="20"/>
                <w:szCs w:val="20"/>
              </w:rPr>
              <w:t>Average</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7D89E" w14:textId="77777777" w:rsidR="00841F99" w:rsidRPr="009C362B" w:rsidRDefault="00841F99" w:rsidP="00841F99">
            <w:pPr>
              <w:pStyle w:val="BodyText"/>
              <w:jc w:val="center"/>
              <w:rPr>
                <w:sz w:val="20"/>
                <w:szCs w:val="20"/>
              </w:rPr>
            </w:pPr>
            <w:r w:rsidRPr="009C362B">
              <w:rPr>
                <w:sz w:val="20"/>
                <w:szCs w:val="20"/>
              </w:rPr>
              <w:t>19,743</w:t>
            </w:r>
          </w:p>
        </w:tc>
        <w:tc>
          <w:tcPr>
            <w:tcW w:w="1809" w:type="dxa"/>
            <w:tcBorders>
              <w:top w:val="single" w:sz="4" w:space="0" w:color="auto"/>
              <w:left w:val="single" w:sz="4" w:space="0" w:color="auto"/>
              <w:bottom w:val="single" w:sz="4" w:space="0" w:color="auto"/>
              <w:right w:val="single" w:sz="4" w:space="0" w:color="auto"/>
            </w:tcBorders>
            <w:vAlign w:val="bottom"/>
          </w:tcPr>
          <w:p w14:paraId="4ABDCF95" w14:textId="77777777" w:rsidR="00841F99" w:rsidRPr="00C36E56" w:rsidRDefault="00841F99" w:rsidP="00841F99">
            <w:pPr>
              <w:pStyle w:val="BodyText"/>
              <w:jc w:val="center"/>
              <w:rPr>
                <w:sz w:val="20"/>
                <w:szCs w:val="20"/>
              </w:rPr>
            </w:pPr>
            <w:r w:rsidRPr="009C362B">
              <w:rPr>
                <w:bCs/>
                <w:sz w:val="20"/>
                <w:szCs w:val="20"/>
              </w:rPr>
              <w:t>11,613</w:t>
            </w:r>
          </w:p>
        </w:tc>
      </w:tr>
    </w:tbl>
    <w:p w14:paraId="7306014F" w14:textId="77777777" w:rsidR="00841F99" w:rsidRPr="00B41203" w:rsidRDefault="00841F99" w:rsidP="00841F99">
      <w:pPr>
        <w:jc w:val="center"/>
        <w:rPr>
          <w:rFonts w:cstheme="minorHAnsi"/>
          <w:noProof/>
        </w:rPr>
      </w:pPr>
    </w:p>
    <w:p w14:paraId="486D1721" w14:textId="77777777" w:rsidR="00841F99" w:rsidRPr="000B7BB6" w:rsidRDefault="00841F99" w:rsidP="00841F99">
      <w:pPr>
        <w:tabs>
          <w:tab w:val="left" w:pos="3600"/>
        </w:tabs>
        <w:ind w:left="2880" w:hanging="2160"/>
        <w:jc w:val="left"/>
        <w:rPr>
          <w:rFonts w:cstheme="minorHAnsi"/>
          <w:noProof/>
        </w:rPr>
      </w:pPr>
      <w:r w:rsidRPr="000B7BB6">
        <w:rPr>
          <w:rFonts w:cstheme="minorHAnsi"/>
          <w:noProof/>
        </w:rPr>
        <w:t xml:space="preserve">Heating_Reduction </w:t>
      </w:r>
      <w:r w:rsidRPr="000B7BB6">
        <w:rPr>
          <w:rFonts w:cstheme="minorHAnsi"/>
          <w:noProof/>
        </w:rPr>
        <w:tab/>
        <w:t xml:space="preserve">= </w:t>
      </w:r>
      <w:r>
        <w:rPr>
          <w:rFonts w:cstheme="minorHAnsi"/>
          <w:noProof/>
        </w:rPr>
        <w:t>A</w:t>
      </w:r>
      <w:r w:rsidRPr="000B7BB6">
        <w:rPr>
          <w:rFonts w:cstheme="minorHAnsi"/>
          <w:noProof/>
        </w:rPr>
        <w:t xml:space="preserve">ssumed percentage reduction in </w:t>
      </w:r>
      <w:r>
        <w:rPr>
          <w:rFonts w:cstheme="minorHAnsi"/>
          <w:noProof/>
        </w:rPr>
        <w:t xml:space="preserve">total household </w:t>
      </w:r>
      <w:r w:rsidRPr="000B7BB6">
        <w:rPr>
          <w:rFonts w:cstheme="minorHAnsi"/>
          <w:noProof/>
        </w:rPr>
        <w:t>heating energy consumption due to programmable thermostat</w:t>
      </w:r>
    </w:p>
    <w:p w14:paraId="1C1D2854" w14:textId="77777777" w:rsidR="00841F99" w:rsidRPr="00B41203" w:rsidRDefault="00841F99" w:rsidP="00841F99">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r>
      <w:r w:rsidRPr="000B7BB6">
        <w:rPr>
          <w:rFonts w:cstheme="minorHAnsi"/>
          <w:noProof/>
        </w:rPr>
        <w:tab/>
        <w:t>= 6.2%</w:t>
      </w:r>
      <w:r w:rsidRPr="000B7BB6">
        <w:rPr>
          <w:rStyle w:val="FootnoteReference"/>
          <w:rFonts w:cstheme="minorHAnsi"/>
          <w:noProof/>
        </w:rPr>
        <w:footnoteReference w:id="390"/>
      </w:r>
    </w:p>
    <w:p w14:paraId="25A0E21A" w14:textId="77777777" w:rsidR="00841F99" w:rsidRPr="00A05FC2" w:rsidRDefault="00841F99" w:rsidP="00841F99">
      <w:pPr>
        <w:tabs>
          <w:tab w:val="left" w:pos="3600"/>
        </w:tabs>
        <w:ind w:left="2880" w:hanging="2160"/>
        <w:rPr>
          <w:rFonts w:cstheme="minorHAnsi"/>
          <w:noProof/>
          <w:szCs w:val="20"/>
        </w:rPr>
      </w:pPr>
      <w:r w:rsidRPr="000B7BB6">
        <w:rPr>
          <w:rFonts w:cstheme="minorHAnsi"/>
          <w:noProof/>
        </w:rPr>
        <w:t>HF</w:t>
      </w:r>
      <w:r w:rsidRPr="000B7BB6">
        <w:rPr>
          <w:rFonts w:cstheme="minorHAnsi"/>
          <w:noProof/>
        </w:rPr>
        <w:tab/>
        <w:t>= Household factor, to adjust heating consumption for non-single-</w:t>
      </w:r>
      <w:r w:rsidRPr="00A05FC2">
        <w:rPr>
          <w:rFonts w:cstheme="minorHAnsi"/>
          <w:noProof/>
          <w:szCs w:val="20"/>
        </w:rPr>
        <w:t>family households.</w:t>
      </w:r>
      <w:r w:rsidRPr="00A05FC2">
        <w:rPr>
          <w:rFonts w:cstheme="minorHAnsi"/>
          <w:noProof/>
          <w:szCs w:val="20"/>
        </w:rPr>
        <w:tab/>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841F99" w:rsidRPr="00A05FC2" w14:paraId="77D12127" w14:textId="77777777" w:rsidTr="00841F99">
        <w:tc>
          <w:tcPr>
            <w:tcW w:w="2430" w:type="dxa"/>
            <w:shd w:val="clear" w:color="auto" w:fill="7F7F7F" w:themeFill="text1" w:themeFillTint="80"/>
            <w:tcMar>
              <w:top w:w="0" w:type="dxa"/>
              <w:left w:w="108" w:type="dxa"/>
              <w:bottom w:w="0" w:type="dxa"/>
              <w:right w:w="108" w:type="dxa"/>
            </w:tcMar>
            <w:hideMark/>
          </w:tcPr>
          <w:p w14:paraId="280ED324"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Household Type</w:t>
            </w:r>
          </w:p>
        </w:tc>
        <w:tc>
          <w:tcPr>
            <w:tcW w:w="1774" w:type="dxa"/>
            <w:shd w:val="clear" w:color="auto" w:fill="7F7F7F" w:themeFill="text1" w:themeFillTint="80"/>
            <w:tcMar>
              <w:top w:w="0" w:type="dxa"/>
              <w:left w:w="108" w:type="dxa"/>
              <w:bottom w:w="0" w:type="dxa"/>
              <w:right w:w="108" w:type="dxa"/>
            </w:tcMar>
            <w:hideMark/>
          </w:tcPr>
          <w:p w14:paraId="5BC6E1CB"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HF</w:t>
            </w:r>
          </w:p>
        </w:tc>
      </w:tr>
      <w:tr w:rsidR="00841F99" w:rsidRPr="00A05FC2" w14:paraId="628F0B00" w14:textId="77777777" w:rsidTr="00841F99">
        <w:tc>
          <w:tcPr>
            <w:tcW w:w="2430" w:type="dxa"/>
            <w:tcMar>
              <w:top w:w="0" w:type="dxa"/>
              <w:left w:w="108" w:type="dxa"/>
              <w:bottom w:w="0" w:type="dxa"/>
              <w:right w:w="108" w:type="dxa"/>
            </w:tcMar>
            <w:hideMark/>
          </w:tcPr>
          <w:p w14:paraId="2CF1D167" w14:textId="77777777" w:rsidR="00841F99" w:rsidRPr="00875027" w:rsidRDefault="00841F99" w:rsidP="00841F99">
            <w:pPr>
              <w:pStyle w:val="BodyText"/>
              <w:rPr>
                <w:rFonts w:eastAsiaTheme="minorHAnsi"/>
                <w:sz w:val="20"/>
              </w:rPr>
            </w:pPr>
            <w:r w:rsidRPr="00875027">
              <w:rPr>
                <w:sz w:val="20"/>
              </w:rPr>
              <w:t>Single-Family</w:t>
            </w:r>
          </w:p>
        </w:tc>
        <w:tc>
          <w:tcPr>
            <w:tcW w:w="1774" w:type="dxa"/>
            <w:tcMar>
              <w:top w:w="0" w:type="dxa"/>
              <w:left w:w="108" w:type="dxa"/>
              <w:bottom w:w="0" w:type="dxa"/>
              <w:right w:w="108" w:type="dxa"/>
            </w:tcMar>
            <w:hideMark/>
          </w:tcPr>
          <w:p w14:paraId="53FB1630" w14:textId="77777777" w:rsidR="00841F99" w:rsidRPr="00875027" w:rsidRDefault="00841F99" w:rsidP="00841F99">
            <w:pPr>
              <w:pStyle w:val="BodyText"/>
              <w:rPr>
                <w:rFonts w:eastAsiaTheme="minorHAnsi"/>
                <w:sz w:val="20"/>
              </w:rPr>
            </w:pPr>
            <w:r w:rsidRPr="00875027">
              <w:rPr>
                <w:sz w:val="20"/>
              </w:rPr>
              <w:t>100%</w:t>
            </w:r>
          </w:p>
        </w:tc>
      </w:tr>
      <w:tr w:rsidR="00841F99" w:rsidRPr="00A05FC2" w14:paraId="479816A6" w14:textId="77777777" w:rsidTr="00841F99">
        <w:tc>
          <w:tcPr>
            <w:tcW w:w="2430" w:type="dxa"/>
            <w:tcMar>
              <w:top w:w="0" w:type="dxa"/>
              <w:left w:w="108" w:type="dxa"/>
              <w:bottom w:w="0" w:type="dxa"/>
              <w:right w:w="108" w:type="dxa"/>
            </w:tcMar>
            <w:hideMark/>
          </w:tcPr>
          <w:p w14:paraId="24A5D77E" w14:textId="77777777" w:rsidR="00841F99" w:rsidRPr="00875027" w:rsidRDefault="00841F99" w:rsidP="00841F99">
            <w:pPr>
              <w:pStyle w:val="BodyText"/>
              <w:rPr>
                <w:rFonts w:eastAsiaTheme="minorHAnsi"/>
                <w:sz w:val="20"/>
              </w:rPr>
            </w:pPr>
            <w:r w:rsidRPr="00875027">
              <w:rPr>
                <w:sz w:val="20"/>
              </w:rPr>
              <w:t>Multi-Family</w:t>
            </w:r>
          </w:p>
        </w:tc>
        <w:tc>
          <w:tcPr>
            <w:tcW w:w="1774" w:type="dxa"/>
            <w:tcMar>
              <w:top w:w="0" w:type="dxa"/>
              <w:left w:w="108" w:type="dxa"/>
              <w:bottom w:w="0" w:type="dxa"/>
              <w:right w:w="108" w:type="dxa"/>
            </w:tcMar>
            <w:hideMark/>
          </w:tcPr>
          <w:p w14:paraId="0948C41C" w14:textId="77777777" w:rsidR="00841F99" w:rsidRPr="00875027" w:rsidRDefault="00841F99" w:rsidP="00841F99">
            <w:pPr>
              <w:pStyle w:val="BodyText"/>
              <w:rPr>
                <w:rFonts w:eastAsiaTheme="minorHAnsi"/>
                <w:sz w:val="20"/>
              </w:rPr>
            </w:pPr>
            <w:r w:rsidRPr="00875027">
              <w:rPr>
                <w:sz w:val="20"/>
              </w:rPr>
              <w:t>65%</w:t>
            </w:r>
            <w:r w:rsidRPr="00875027">
              <w:rPr>
                <w:rStyle w:val="FootnoteReference"/>
                <w:rFonts w:cstheme="minorHAnsi"/>
              </w:rPr>
              <w:footnoteReference w:id="391"/>
            </w:r>
          </w:p>
        </w:tc>
      </w:tr>
      <w:tr w:rsidR="00841F99" w:rsidRPr="00A05FC2" w14:paraId="7814E3BB" w14:textId="77777777" w:rsidTr="00841F99">
        <w:tc>
          <w:tcPr>
            <w:tcW w:w="2430" w:type="dxa"/>
            <w:tcMar>
              <w:top w:w="0" w:type="dxa"/>
              <w:left w:w="108" w:type="dxa"/>
              <w:bottom w:w="0" w:type="dxa"/>
              <w:right w:w="108" w:type="dxa"/>
            </w:tcMar>
            <w:hideMark/>
          </w:tcPr>
          <w:p w14:paraId="30A9CC27" w14:textId="77777777" w:rsidR="00841F99" w:rsidRPr="00875027" w:rsidRDefault="00841F99" w:rsidP="00841F99">
            <w:pPr>
              <w:pStyle w:val="BodyText"/>
              <w:rPr>
                <w:rFonts w:eastAsiaTheme="minorHAnsi"/>
                <w:sz w:val="20"/>
              </w:rPr>
            </w:pPr>
            <w:r w:rsidRPr="00875027">
              <w:rPr>
                <w:sz w:val="20"/>
              </w:rPr>
              <w:t>Actual</w:t>
            </w:r>
          </w:p>
        </w:tc>
        <w:tc>
          <w:tcPr>
            <w:tcW w:w="1774" w:type="dxa"/>
            <w:tcMar>
              <w:top w:w="0" w:type="dxa"/>
              <w:left w:w="108" w:type="dxa"/>
              <w:bottom w:w="0" w:type="dxa"/>
              <w:right w:w="108" w:type="dxa"/>
            </w:tcMar>
            <w:hideMark/>
          </w:tcPr>
          <w:p w14:paraId="7D09B294" w14:textId="77777777" w:rsidR="00841F99" w:rsidRPr="00875027" w:rsidRDefault="00841F99" w:rsidP="00841F99">
            <w:pPr>
              <w:pStyle w:val="BodyText"/>
              <w:rPr>
                <w:rFonts w:eastAsiaTheme="minorHAnsi"/>
                <w:sz w:val="20"/>
              </w:rPr>
            </w:pPr>
            <w:r w:rsidRPr="00875027">
              <w:rPr>
                <w:sz w:val="20"/>
              </w:rPr>
              <w:t>Custom</w:t>
            </w:r>
            <w:r w:rsidRPr="00875027">
              <w:rPr>
                <w:rStyle w:val="FootnoteReference"/>
                <w:rFonts w:cstheme="minorHAnsi"/>
              </w:rPr>
              <w:footnoteReference w:id="392"/>
            </w:r>
          </w:p>
        </w:tc>
      </w:tr>
    </w:tbl>
    <w:p w14:paraId="54716276" w14:textId="77777777" w:rsidR="00841F99" w:rsidRPr="00A05FC2" w:rsidRDefault="00841F99" w:rsidP="00841F99">
      <w:pPr>
        <w:tabs>
          <w:tab w:val="left" w:pos="3600"/>
        </w:tabs>
        <w:ind w:left="3780" w:hanging="2340"/>
        <w:rPr>
          <w:rFonts w:cstheme="minorHAnsi"/>
          <w:noProof/>
          <w:szCs w:val="20"/>
        </w:rPr>
      </w:pPr>
    </w:p>
    <w:p w14:paraId="1CDB2781" w14:textId="77777777" w:rsidR="00841F99" w:rsidRPr="00A05FC2" w:rsidRDefault="00841F99" w:rsidP="00841F99">
      <w:pPr>
        <w:tabs>
          <w:tab w:val="left" w:pos="3600"/>
        </w:tabs>
        <w:ind w:left="3060" w:hanging="2340"/>
        <w:jc w:val="left"/>
        <w:rPr>
          <w:rFonts w:cstheme="minorHAnsi"/>
          <w:noProof/>
          <w:szCs w:val="20"/>
        </w:rPr>
      </w:pPr>
      <w:r w:rsidRPr="00A05FC2">
        <w:rPr>
          <w:rFonts w:cstheme="minorHAnsi"/>
          <w:noProof/>
          <w:szCs w:val="20"/>
        </w:rPr>
        <w:t>Eff_ISR</w:t>
      </w:r>
      <w:r w:rsidRPr="00A05FC2">
        <w:rPr>
          <w:rFonts w:cstheme="minorHAnsi"/>
          <w:noProof/>
          <w:szCs w:val="20"/>
        </w:rPr>
        <w:tab/>
        <w:t>=</w:t>
      </w:r>
      <w:r>
        <w:rPr>
          <w:rFonts w:cstheme="minorHAnsi"/>
          <w:noProof/>
          <w:szCs w:val="20"/>
        </w:rPr>
        <w:t xml:space="preserve"> </w:t>
      </w:r>
      <w:r w:rsidRPr="00A05FC2">
        <w:rPr>
          <w:rFonts w:cstheme="minorHAnsi"/>
          <w:noProof/>
          <w:szCs w:val="20"/>
        </w:rPr>
        <w:t>Effective In-Service Rate, the percentage of thermostats installed and programmed effectively</w:t>
      </w:r>
      <w:r w:rsidRPr="00A05FC2">
        <w:rPr>
          <w:rFonts w:cstheme="minorHAnsi"/>
          <w:noProof/>
          <w:szCs w:val="20"/>
        </w:rPr>
        <w:tab/>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841F99" w:rsidRPr="00A05FC2" w14:paraId="03D55E1E" w14:textId="77777777" w:rsidTr="00841F99">
        <w:trPr>
          <w:tblHeader/>
        </w:trPr>
        <w:tc>
          <w:tcPr>
            <w:tcW w:w="2430" w:type="dxa"/>
            <w:shd w:val="clear" w:color="auto" w:fill="7F7F7F" w:themeFill="text1" w:themeFillTint="80"/>
            <w:tcMar>
              <w:top w:w="0" w:type="dxa"/>
              <w:left w:w="108" w:type="dxa"/>
              <w:bottom w:w="0" w:type="dxa"/>
              <w:right w:w="108" w:type="dxa"/>
            </w:tcMar>
            <w:hideMark/>
          </w:tcPr>
          <w:p w14:paraId="1E874327"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Program Delivery</w:t>
            </w:r>
          </w:p>
        </w:tc>
        <w:tc>
          <w:tcPr>
            <w:tcW w:w="1774" w:type="dxa"/>
            <w:shd w:val="clear" w:color="auto" w:fill="7F7F7F" w:themeFill="text1" w:themeFillTint="80"/>
            <w:tcMar>
              <w:top w:w="0" w:type="dxa"/>
              <w:left w:w="108" w:type="dxa"/>
              <w:bottom w:w="0" w:type="dxa"/>
              <w:right w:w="108" w:type="dxa"/>
            </w:tcMar>
            <w:hideMark/>
          </w:tcPr>
          <w:p w14:paraId="4627E6FD"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Eff_ISR</w:t>
            </w:r>
          </w:p>
        </w:tc>
      </w:tr>
      <w:tr w:rsidR="00841F99" w:rsidRPr="00A05FC2" w14:paraId="12A585CF" w14:textId="77777777" w:rsidTr="00841F99">
        <w:tc>
          <w:tcPr>
            <w:tcW w:w="2430" w:type="dxa"/>
            <w:tcMar>
              <w:top w:w="0" w:type="dxa"/>
              <w:left w:w="108" w:type="dxa"/>
              <w:bottom w:w="0" w:type="dxa"/>
              <w:right w:w="108" w:type="dxa"/>
            </w:tcMar>
            <w:hideMark/>
          </w:tcPr>
          <w:p w14:paraId="2B884F16" w14:textId="77777777" w:rsidR="00841F99" w:rsidRPr="00875027" w:rsidRDefault="00841F99" w:rsidP="00841F99">
            <w:pPr>
              <w:pStyle w:val="BodyText"/>
              <w:rPr>
                <w:rFonts w:eastAsiaTheme="minorHAnsi"/>
                <w:sz w:val="20"/>
              </w:rPr>
            </w:pPr>
            <w:r w:rsidRPr="00875027">
              <w:rPr>
                <w:sz w:val="20"/>
              </w:rPr>
              <w:t>Direct Install</w:t>
            </w:r>
          </w:p>
        </w:tc>
        <w:tc>
          <w:tcPr>
            <w:tcW w:w="1774" w:type="dxa"/>
            <w:tcMar>
              <w:top w:w="0" w:type="dxa"/>
              <w:left w:w="108" w:type="dxa"/>
              <w:bottom w:w="0" w:type="dxa"/>
              <w:right w:w="108" w:type="dxa"/>
            </w:tcMar>
            <w:hideMark/>
          </w:tcPr>
          <w:p w14:paraId="274EBC96" w14:textId="77777777" w:rsidR="00841F99" w:rsidRPr="00875027" w:rsidRDefault="00841F99" w:rsidP="00841F99">
            <w:pPr>
              <w:pStyle w:val="BodyText"/>
              <w:rPr>
                <w:rFonts w:eastAsiaTheme="minorHAnsi"/>
                <w:sz w:val="20"/>
              </w:rPr>
            </w:pPr>
            <w:r w:rsidRPr="00875027">
              <w:rPr>
                <w:sz w:val="20"/>
              </w:rPr>
              <w:t>100%</w:t>
            </w:r>
          </w:p>
        </w:tc>
      </w:tr>
      <w:tr w:rsidR="00841F99" w:rsidRPr="00A05FC2" w14:paraId="2B33DD8F" w14:textId="77777777" w:rsidTr="00841F99">
        <w:trPr>
          <w:trHeight w:val="62"/>
        </w:trPr>
        <w:tc>
          <w:tcPr>
            <w:tcW w:w="2430" w:type="dxa"/>
            <w:tcMar>
              <w:top w:w="0" w:type="dxa"/>
              <w:left w:w="108" w:type="dxa"/>
              <w:bottom w:w="0" w:type="dxa"/>
              <w:right w:w="108" w:type="dxa"/>
            </w:tcMar>
            <w:hideMark/>
          </w:tcPr>
          <w:p w14:paraId="730B1C54" w14:textId="77777777" w:rsidR="00841F99" w:rsidRPr="00875027" w:rsidRDefault="00841F99" w:rsidP="00841F99">
            <w:pPr>
              <w:pStyle w:val="BodyText"/>
              <w:rPr>
                <w:rFonts w:eastAsiaTheme="minorHAnsi"/>
                <w:sz w:val="20"/>
              </w:rPr>
            </w:pPr>
            <w:r w:rsidRPr="00875027">
              <w:rPr>
                <w:sz w:val="20"/>
              </w:rPr>
              <w:t>Other, or unknown</w:t>
            </w:r>
          </w:p>
        </w:tc>
        <w:tc>
          <w:tcPr>
            <w:tcW w:w="1774" w:type="dxa"/>
            <w:tcMar>
              <w:top w:w="0" w:type="dxa"/>
              <w:left w:w="108" w:type="dxa"/>
              <w:bottom w:w="0" w:type="dxa"/>
              <w:right w:w="108" w:type="dxa"/>
            </w:tcMar>
            <w:hideMark/>
          </w:tcPr>
          <w:p w14:paraId="0C4AC352" w14:textId="77777777" w:rsidR="00841F99" w:rsidRPr="00875027" w:rsidRDefault="00841F99" w:rsidP="00841F99">
            <w:pPr>
              <w:pStyle w:val="BodyText"/>
              <w:rPr>
                <w:rFonts w:eastAsiaTheme="minorHAnsi"/>
                <w:sz w:val="20"/>
              </w:rPr>
            </w:pPr>
            <w:r w:rsidRPr="00875027">
              <w:rPr>
                <w:sz w:val="20"/>
              </w:rPr>
              <w:t>56%</w:t>
            </w:r>
            <w:r w:rsidRPr="00875027">
              <w:rPr>
                <w:rStyle w:val="FootnoteReference"/>
                <w:rFonts w:cstheme="minorHAnsi"/>
              </w:rPr>
              <w:footnoteReference w:id="393"/>
            </w:r>
          </w:p>
        </w:tc>
      </w:tr>
    </w:tbl>
    <w:p w14:paraId="7FC77656" w14:textId="77777777" w:rsidR="00841F99" w:rsidRPr="000B7BB6" w:rsidRDefault="00841F99" w:rsidP="00841F99">
      <w:pPr>
        <w:tabs>
          <w:tab w:val="left" w:pos="3600"/>
        </w:tabs>
        <w:spacing w:before="240"/>
        <w:ind w:left="3780" w:hanging="2340"/>
        <w:rPr>
          <w:rFonts w:cstheme="minorHAnsi"/>
          <w:noProof/>
        </w:rPr>
      </w:pPr>
      <w:r w:rsidRPr="00A05FC2">
        <w:rPr>
          <w:rFonts w:cstheme="minorHAnsi"/>
          <w:noProof/>
          <w:szCs w:val="20"/>
        </w:rPr>
        <w:t xml:space="preserve">∆Therms </w:t>
      </w:r>
      <w:r w:rsidRPr="00A05FC2">
        <w:rPr>
          <w:rFonts w:cstheme="minorHAnsi"/>
          <w:noProof/>
          <w:szCs w:val="20"/>
        </w:rPr>
        <w:tab/>
        <w:t xml:space="preserve">= Therm savings if </w:t>
      </w:r>
      <w:r>
        <w:rPr>
          <w:rFonts w:cstheme="minorHAnsi"/>
          <w:noProof/>
          <w:szCs w:val="20"/>
        </w:rPr>
        <w:t>Natural Gas</w:t>
      </w:r>
      <w:r w:rsidRPr="00B41203">
        <w:rPr>
          <w:rFonts w:cstheme="minorHAnsi"/>
          <w:noProof/>
        </w:rPr>
        <w:t xml:space="preserve"> heating system</w:t>
      </w:r>
    </w:p>
    <w:p w14:paraId="2213B4B5" w14:textId="77777777" w:rsidR="00841F99" w:rsidRPr="00A05FC2" w:rsidRDefault="00841F99" w:rsidP="00841F99">
      <w:pPr>
        <w:tabs>
          <w:tab w:val="left" w:pos="3600"/>
        </w:tabs>
        <w:spacing w:before="240"/>
        <w:ind w:left="3780" w:hanging="2340"/>
        <w:rPr>
          <w:rFonts w:cstheme="minorHAnsi"/>
          <w:noProof/>
        </w:rPr>
      </w:pPr>
      <w:r w:rsidRPr="000B7BB6">
        <w:rPr>
          <w:rFonts w:cstheme="minorHAnsi"/>
          <w:noProof/>
        </w:rPr>
        <w:tab/>
        <w:t xml:space="preserve">= See calculation in </w:t>
      </w:r>
      <w:r>
        <w:rPr>
          <w:rFonts w:cstheme="minorHAnsi"/>
          <w:noProof/>
        </w:rPr>
        <w:t>Natural Gas</w:t>
      </w:r>
      <w:r w:rsidRPr="000B7BB6">
        <w:rPr>
          <w:rFonts w:cstheme="minorHAnsi"/>
          <w:noProof/>
        </w:rPr>
        <w:t xml:space="preserve"> section below</w:t>
      </w:r>
    </w:p>
    <w:p w14:paraId="69085A25" w14:textId="77777777" w:rsidR="00841F99" w:rsidRPr="000B7BB6" w:rsidRDefault="00841F99" w:rsidP="00841F99">
      <w:pPr>
        <w:tabs>
          <w:tab w:val="left" w:pos="3600"/>
        </w:tabs>
        <w:spacing w:before="240"/>
        <w:ind w:left="3780" w:hanging="2340"/>
        <w:rPr>
          <w:rFonts w:cstheme="minorHAnsi"/>
          <w:noProof/>
        </w:rPr>
      </w:pPr>
      <w:r w:rsidRPr="00B41203">
        <w:rPr>
          <w:rFonts w:cstheme="minorHAnsi"/>
          <w:noProof/>
        </w:rPr>
        <w:t>F</w:t>
      </w:r>
      <w:r w:rsidRPr="000B7BB6">
        <w:rPr>
          <w:rFonts w:cstheme="minorHAnsi"/>
          <w:noProof/>
          <w:vertAlign w:val="subscript"/>
        </w:rPr>
        <w:t>e</w:t>
      </w:r>
      <w:r w:rsidRPr="000B7BB6">
        <w:rPr>
          <w:rFonts w:cstheme="minorHAnsi"/>
          <w:noProof/>
        </w:rPr>
        <w:tab/>
        <w:t xml:space="preserve">= Furnace Fan energy consumption as a percentage of annual fuel </w:t>
      </w:r>
      <w:r w:rsidRPr="000B7BB6">
        <w:rPr>
          <w:rFonts w:cstheme="minorHAnsi"/>
          <w:noProof/>
        </w:rPr>
        <w:lastRenderedPageBreak/>
        <w:t>consumption</w:t>
      </w:r>
    </w:p>
    <w:p w14:paraId="007727D8" w14:textId="77777777" w:rsidR="00841F99" w:rsidRPr="00B41203" w:rsidRDefault="00841F99" w:rsidP="00841F99">
      <w:pPr>
        <w:tabs>
          <w:tab w:val="left" w:pos="3600"/>
        </w:tabs>
        <w:ind w:left="3780" w:hanging="2340"/>
        <w:rPr>
          <w:rFonts w:cstheme="minorHAnsi"/>
          <w:noProof/>
        </w:rPr>
      </w:pPr>
      <w:r w:rsidRPr="000B7BB6">
        <w:rPr>
          <w:rFonts w:cstheme="minorHAnsi"/>
          <w:noProof/>
        </w:rPr>
        <w:tab/>
        <w:t>= 3.14%</w:t>
      </w:r>
      <w:r w:rsidRPr="000B7BB6">
        <w:rPr>
          <w:rStyle w:val="FootnoteReference"/>
          <w:rFonts w:cstheme="minorHAnsi"/>
          <w:noProof/>
        </w:rPr>
        <w:footnoteReference w:id="394"/>
      </w:r>
    </w:p>
    <w:p w14:paraId="76403A3E" w14:textId="77777777" w:rsidR="00841F99" w:rsidRPr="000B7BB6" w:rsidRDefault="00841F99" w:rsidP="00841F99">
      <w:pPr>
        <w:tabs>
          <w:tab w:val="left" w:pos="3600"/>
        </w:tabs>
        <w:ind w:left="3780" w:hanging="2340"/>
        <w:rPr>
          <w:rFonts w:cstheme="minorHAnsi"/>
          <w:noProof/>
        </w:rPr>
      </w:pPr>
      <w:r w:rsidRPr="000B7BB6">
        <w:rPr>
          <w:rFonts w:cstheme="minorHAnsi"/>
          <w:noProof/>
        </w:rPr>
        <w:t>29.3</w:t>
      </w:r>
      <w:r w:rsidRPr="000B7BB6">
        <w:rPr>
          <w:rFonts w:cstheme="minorHAnsi"/>
          <w:noProof/>
        </w:rPr>
        <w:tab/>
        <w:t>= kWh per therm</w:t>
      </w:r>
    </w:p>
    <w:p w14:paraId="1907663F" w14:textId="77777777" w:rsidR="00841F99" w:rsidRDefault="00841F99" w:rsidP="00841F99">
      <w:pPr>
        <w:tabs>
          <w:tab w:val="left" w:pos="3600"/>
        </w:tabs>
        <w:ind w:left="3780" w:hanging="3780"/>
        <w:rPr>
          <w:rFonts w:cstheme="minorHAnsi"/>
        </w:rPr>
      </w:pPr>
      <w:r>
        <w:rPr>
          <w:rFonts w:cstheme="minorHAnsi"/>
          <w:noProof/>
        </w:rPr>
        <mc:AlternateContent>
          <mc:Choice Requires="wps">
            <w:drawing>
              <wp:inline distT="0" distB="0" distL="0" distR="0" wp14:anchorId="69A23F0B" wp14:editId="10597C9D">
                <wp:extent cx="5830570" cy="1021715"/>
                <wp:effectExtent l="0" t="0" r="17780" b="26035"/>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570" cy="1021715"/>
                        </a:xfrm>
                        <a:prstGeom prst="rect">
                          <a:avLst/>
                        </a:prstGeom>
                        <a:solidFill>
                          <a:srgbClr val="FFFFFF"/>
                        </a:solidFill>
                        <a:ln w="9525">
                          <a:solidFill>
                            <a:srgbClr val="000000"/>
                          </a:solidFill>
                          <a:miter lim="800000"/>
                          <a:headEnd/>
                          <a:tailEnd/>
                        </a:ln>
                      </wps:spPr>
                      <wps:txbx>
                        <w:txbxContent>
                          <w:p w14:paraId="33D491ED" w14:textId="77777777" w:rsidR="00F60751" w:rsidRPr="002F2634" w:rsidRDefault="00F60751" w:rsidP="00841F99">
                            <w:pPr>
                              <w:rPr>
                                <w:rFonts w:cstheme="minorHAnsi"/>
                              </w:rPr>
                            </w:pPr>
                            <w:r w:rsidRPr="002F2634">
                              <w:rPr>
                                <w:rFonts w:cstheme="minorHAnsi"/>
                              </w:rPr>
                              <w:t>For example, a programmable thermostat directly installed in an electric resistance heated, single-family home in Springfield:</w:t>
                            </w:r>
                          </w:p>
                          <w:p w14:paraId="7CEEF342" w14:textId="77777777" w:rsidR="00F60751" w:rsidRPr="002F2634" w:rsidRDefault="00F60751" w:rsidP="00841F99">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t xml:space="preserve">= 1 * </w:t>
                            </w:r>
                            <w:r>
                              <w:rPr>
                                <w:rFonts w:cstheme="minorHAnsi"/>
                              </w:rPr>
                              <w:t xml:space="preserve">17,789 </w:t>
                            </w:r>
                            <w:r w:rsidRPr="002F2634">
                              <w:rPr>
                                <w:rFonts w:cstheme="minorHAnsi"/>
                              </w:rPr>
                              <w:t>* 0.062 * 100% * 100% + (0 * 0.0314 * 29.3)</w:t>
                            </w:r>
                          </w:p>
                          <w:p w14:paraId="75F713B9" w14:textId="77777777" w:rsidR="00F60751" w:rsidRPr="002F2634" w:rsidRDefault="00F60751" w:rsidP="00841F99">
                            <w:pPr>
                              <w:ind w:left="1440"/>
                              <w:rPr>
                                <w:rFonts w:cstheme="minorHAnsi"/>
                              </w:rPr>
                            </w:pPr>
                            <w:r w:rsidRPr="002F2634">
                              <w:rPr>
                                <w:rFonts w:cstheme="minorHAnsi"/>
                              </w:rPr>
                              <w:t>= 1</w:t>
                            </w:r>
                            <w:r>
                              <w:rPr>
                                <w:rFonts w:cstheme="minorHAnsi"/>
                              </w:rPr>
                              <w:t>,103</w:t>
                            </w:r>
                            <w:r w:rsidRPr="002F2634">
                              <w:rPr>
                                <w:rFonts w:cstheme="minorHAnsi"/>
                              </w:rPr>
                              <w:t xml:space="preserve"> kWh</w:t>
                            </w:r>
                          </w:p>
                          <w:p w14:paraId="22BC9E04"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69A23F0B" id="Text Box 52" o:spid="_x0000_s1061" type="#_x0000_t202" style="width:459.1pt;height:8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">
                <v:textbox>
                  <w:txbxContent>
                    <w:p w14:paraId="33D491ED" w14:textId="77777777" w:rsidR="00F60751" w:rsidRPr="002F2634" w:rsidRDefault="00F60751" w:rsidP="00841F99">
                      <w:pPr>
                        <w:rPr>
                          <w:rFonts w:cstheme="minorHAnsi"/>
                        </w:rPr>
                      </w:pPr>
                      <w:r w:rsidRPr="002F2634">
                        <w:rPr>
                          <w:rFonts w:cstheme="minorHAnsi"/>
                        </w:rPr>
                        <w:t>For example, a programmable thermostat directly installed in an electric resistance heated, single-family home in Springfield:</w:t>
                      </w:r>
                    </w:p>
                    <w:p w14:paraId="7CEEF342" w14:textId="77777777" w:rsidR="00F60751" w:rsidRPr="002F2634" w:rsidRDefault="00F60751" w:rsidP="00841F99">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t xml:space="preserve">= 1 * </w:t>
                      </w:r>
                      <w:r>
                        <w:rPr>
                          <w:rFonts w:cstheme="minorHAnsi"/>
                        </w:rPr>
                        <w:t xml:space="preserve">17,789 </w:t>
                      </w:r>
                      <w:r w:rsidRPr="002F2634">
                        <w:rPr>
                          <w:rFonts w:cstheme="minorHAnsi"/>
                        </w:rPr>
                        <w:t>* 0.062 * 100% * 100% + (0 * 0.0314 * 29.3)</w:t>
                      </w:r>
                    </w:p>
                    <w:p w14:paraId="75F713B9" w14:textId="77777777" w:rsidR="00F60751" w:rsidRPr="002F2634" w:rsidRDefault="00F60751" w:rsidP="00841F99">
                      <w:pPr>
                        <w:ind w:left="1440"/>
                        <w:rPr>
                          <w:rFonts w:cstheme="minorHAnsi"/>
                        </w:rPr>
                      </w:pPr>
                      <w:r w:rsidRPr="002F2634">
                        <w:rPr>
                          <w:rFonts w:cstheme="minorHAnsi"/>
                        </w:rPr>
                        <w:t>= 1</w:t>
                      </w:r>
                      <w:r>
                        <w:rPr>
                          <w:rFonts w:cstheme="minorHAnsi"/>
                        </w:rPr>
                        <w:t>,103</w:t>
                      </w:r>
                      <w:r w:rsidRPr="002F2634">
                        <w:rPr>
                          <w:rFonts w:cstheme="minorHAnsi"/>
                        </w:rPr>
                        <w:t xml:space="preserve"> kWh</w:t>
                      </w:r>
                    </w:p>
                    <w:p w14:paraId="22BC9E04" w14:textId="77777777" w:rsidR="00F60751" w:rsidRDefault="00F60751" w:rsidP="00841F99"/>
                  </w:txbxContent>
                </v:textbox>
                <w10:anchorlock/>
              </v:shape>
            </w:pict>
          </mc:Fallback>
        </mc:AlternateContent>
      </w:r>
      <w:r w:rsidRPr="00B41203">
        <w:rPr>
          <w:rFonts w:cstheme="minorHAnsi"/>
          <w:noProof/>
        </w:rPr>
        <w:tab/>
      </w:r>
    </w:p>
    <w:p w14:paraId="4BEA385B" w14:textId="77777777" w:rsidR="00841F99" w:rsidRPr="000B7BB6" w:rsidRDefault="00841F99" w:rsidP="00841F99">
      <w:pPr>
        <w:pStyle w:val="Heading6"/>
      </w:pPr>
      <w:r w:rsidRPr="000B7BB6">
        <w:t>Summer Coincident Peak Demand Savings</w:t>
      </w:r>
    </w:p>
    <w:p w14:paraId="7380E11C" w14:textId="77777777" w:rsidR="00841F99" w:rsidRPr="00B41203" w:rsidRDefault="00841F99" w:rsidP="00841F99">
      <w:pPr>
        <w:rPr>
          <w:rFonts w:cstheme="minorHAnsi"/>
        </w:rPr>
      </w:pPr>
      <w:r w:rsidRPr="00A05FC2">
        <w:rPr>
          <w:rFonts w:cstheme="minorHAnsi"/>
          <w:szCs w:val="20"/>
        </w:rPr>
        <w:t xml:space="preserve">N/A </w:t>
      </w:r>
      <w:r w:rsidRPr="00A05FC2">
        <w:rPr>
          <w:rFonts w:cstheme="minorHAnsi"/>
        </w:rPr>
        <w:t>due to no savings from cooling during the summer peak period.</w:t>
      </w:r>
    </w:p>
    <w:p w14:paraId="3248D826" w14:textId="77777777" w:rsidR="00841F99" w:rsidRPr="000B7BB6" w:rsidRDefault="00841F99" w:rsidP="00841F99">
      <w:pPr>
        <w:pStyle w:val="Heading6"/>
      </w:pPr>
      <w:r>
        <w:t>Natural Gas</w:t>
      </w:r>
      <w:r w:rsidRPr="000B7BB6">
        <w:t xml:space="preserve"> Energy Savings</w:t>
      </w:r>
    </w:p>
    <w:p w14:paraId="2F98EFB7" w14:textId="77777777" w:rsidR="00841F99" w:rsidRPr="000B7BB6" w:rsidRDefault="00841F99" w:rsidP="00841F99">
      <w:pPr>
        <w:ind w:left="1440" w:hanging="720"/>
        <w:rPr>
          <w:rFonts w:cstheme="minorHAnsi"/>
          <w:noProof/>
        </w:rPr>
      </w:pPr>
      <w:r>
        <w:rPr>
          <w:rFonts w:cstheme="minorHAnsi"/>
          <w:noProof/>
        </w:rPr>
        <w:t>∆</w:t>
      </w:r>
      <w:r w:rsidRPr="00B41203">
        <w:rPr>
          <w:rFonts w:cstheme="minorHAnsi"/>
          <w:noProof/>
        </w:rPr>
        <w:t xml:space="preserve">Therms  = </w:t>
      </w:r>
      <w:r w:rsidRPr="000B7BB6">
        <w:rPr>
          <w:rFonts w:cstheme="minorHAnsi"/>
          <w:szCs w:val="20"/>
        </w:rPr>
        <w:t>%FossilHeat</w:t>
      </w:r>
      <w:r w:rsidRPr="00B41203">
        <w:rPr>
          <w:rFonts w:cstheme="minorHAnsi"/>
          <w:noProof/>
        </w:rPr>
        <w:t xml:space="preserve"> * Gas_Heating_Consumption * Heating_Reduction * HF * Eff_ISR</w:t>
      </w:r>
    </w:p>
    <w:p w14:paraId="19310504" w14:textId="77777777" w:rsidR="00841F99" w:rsidRPr="000B7BB6" w:rsidRDefault="00841F99" w:rsidP="00841F99">
      <w:pPr>
        <w:ind w:left="720" w:hanging="720"/>
        <w:rPr>
          <w:rFonts w:cstheme="minorHAnsi"/>
          <w:noProof/>
          <w:lang w:val="nl-NL"/>
        </w:rPr>
      </w:pPr>
      <w:r w:rsidRPr="000B7BB6">
        <w:rPr>
          <w:rFonts w:cstheme="minorHAnsi"/>
          <w:noProof/>
          <w:lang w:val="nl-NL"/>
        </w:rPr>
        <w:t>Where:</w:t>
      </w:r>
    </w:p>
    <w:p w14:paraId="089A3383" w14:textId="77777777" w:rsidR="00841F99" w:rsidRPr="000B7BB6" w:rsidRDefault="00841F99" w:rsidP="00841F99">
      <w:pPr>
        <w:ind w:left="2160" w:hanging="1440"/>
        <w:jc w:val="left"/>
        <w:rPr>
          <w:rFonts w:cstheme="minorHAnsi"/>
          <w:szCs w:val="20"/>
        </w:rPr>
      </w:pPr>
      <w:r w:rsidRPr="000B7BB6">
        <w:rPr>
          <w:rFonts w:cstheme="minorHAnsi"/>
          <w:szCs w:val="20"/>
        </w:rPr>
        <w:t>%FossilHeat</w:t>
      </w:r>
      <w:r>
        <w:rPr>
          <w:rFonts w:cstheme="minorHAnsi"/>
          <w:szCs w:val="20"/>
        </w:rPr>
        <w:tab/>
      </w:r>
      <w:r w:rsidRPr="000B7BB6">
        <w:rPr>
          <w:rFonts w:cstheme="minorHAnsi"/>
          <w:szCs w:val="20"/>
        </w:rPr>
        <w:t xml:space="preserve"> = Percentage of heating savings assumed to be </w:t>
      </w:r>
      <w:r>
        <w:rPr>
          <w:rFonts w:cstheme="minorHAnsi"/>
          <w:szCs w:val="20"/>
        </w:rPr>
        <w:t>Natural Gas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841F99" w:rsidRPr="00A05FC2" w14:paraId="7195FBA5" w14:textId="77777777" w:rsidTr="00841F99">
        <w:trPr>
          <w:jc w:val="center"/>
        </w:trPr>
        <w:tc>
          <w:tcPr>
            <w:tcW w:w="2430" w:type="dxa"/>
            <w:shd w:val="clear" w:color="auto" w:fill="7F7F7F" w:themeFill="text1" w:themeFillTint="80"/>
            <w:tcMar>
              <w:top w:w="0" w:type="dxa"/>
              <w:left w:w="108" w:type="dxa"/>
              <w:bottom w:w="0" w:type="dxa"/>
              <w:right w:w="108" w:type="dxa"/>
            </w:tcMar>
            <w:hideMark/>
          </w:tcPr>
          <w:p w14:paraId="1EB6DFE4" w14:textId="77777777" w:rsidR="00841F99" w:rsidRPr="000B7BB6" w:rsidRDefault="00841F99" w:rsidP="00841F99">
            <w:pPr>
              <w:spacing w:after="100" w:afterAutospacing="1"/>
              <w:jc w:val="center"/>
              <w:rPr>
                <w:rFonts w:cstheme="minorHAnsi"/>
                <w:b/>
                <w:color w:val="FFFFFF" w:themeColor="background1"/>
                <w:szCs w:val="20"/>
              </w:rPr>
            </w:pPr>
            <w:r w:rsidRPr="000B7BB6">
              <w:rPr>
                <w:rFonts w:cstheme="minorHAnsi"/>
                <w:b/>
                <w:color w:val="FFFFFF" w:themeColor="background1"/>
                <w:szCs w:val="20"/>
              </w:rPr>
              <w:t>Heating fuel</w:t>
            </w:r>
          </w:p>
        </w:tc>
        <w:tc>
          <w:tcPr>
            <w:tcW w:w="1774" w:type="dxa"/>
            <w:shd w:val="clear" w:color="auto" w:fill="7F7F7F" w:themeFill="text1" w:themeFillTint="80"/>
            <w:tcMar>
              <w:top w:w="0" w:type="dxa"/>
              <w:left w:w="108" w:type="dxa"/>
              <w:bottom w:w="0" w:type="dxa"/>
              <w:right w:w="108" w:type="dxa"/>
            </w:tcMar>
            <w:hideMark/>
          </w:tcPr>
          <w:p w14:paraId="68B7E340" w14:textId="77777777" w:rsidR="00841F99" w:rsidRPr="000B7BB6" w:rsidRDefault="00841F99" w:rsidP="00841F99">
            <w:pPr>
              <w:spacing w:after="100" w:afterAutospacing="1"/>
              <w:jc w:val="center"/>
              <w:rPr>
                <w:rFonts w:cstheme="minorHAnsi"/>
                <w:b/>
                <w:color w:val="FFFFFF" w:themeColor="background1"/>
                <w:szCs w:val="20"/>
              </w:rPr>
            </w:pPr>
            <w:r w:rsidRPr="000B7BB6">
              <w:rPr>
                <w:rFonts w:cstheme="minorHAnsi"/>
                <w:b/>
                <w:color w:val="FFFFFF" w:themeColor="background1"/>
                <w:szCs w:val="20"/>
              </w:rPr>
              <w:t>%FossilHea</w:t>
            </w:r>
            <w:r w:rsidRPr="00A05FC2">
              <w:rPr>
                <w:rFonts w:cstheme="minorHAnsi"/>
                <w:b/>
                <w:color w:val="FFFFFF" w:themeColor="background1"/>
                <w:szCs w:val="20"/>
              </w:rPr>
              <w:t>t</w:t>
            </w:r>
          </w:p>
        </w:tc>
      </w:tr>
      <w:tr w:rsidR="00841F99" w:rsidRPr="00A05FC2" w14:paraId="673260D7" w14:textId="77777777" w:rsidTr="00841F99">
        <w:trPr>
          <w:jc w:val="center"/>
        </w:trPr>
        <w:tc>
          <w:tcPr>
            <w:tcW w:w="2430" w:type="dxa"/>
            <w:tcMar>
              <w:top w:w="0" w:type="dxa"/>
              <w:left w:w="108" w:type="dxa"/>
              <w:bottom w:w="0" w:type="dxa"/>
              <w:right w:w="108" w:type="dxa"/>
            </w:tcMar>
            <w:hideMark/>
          </w:tcPr>
          <w:p w14:paraId="21E3CA47" w14:textId="77777777" w:rsidR="00841F99" w:rsidRPr="00875027" w:rsidRDefault="00841F99" w:rsidP="00841F99">
            <w:pPr>
              <w:pStyle w:val="BodyText"/>
              <w:spacing w:after="100" w:afterAutospacing="1"/>
              <w:rPr>
                <w:rFonts w:eastAsiaTheme="minorHAnsi"/>
                <w:sz w:val="20"/>
              </w:rPr>
            </w:pPr>
            <w:r w:rsidRPr="00875027">
              <w:rPr>
                <w:sz w:val="20"/>
              </w:rPr>
              <w:t>Electric</w:t>
            </w:r>
          </w:p>
        </w:tc>
        <w:tc>
          <w:tcPr>
            <w:tcW w:w="1774" w:type="dxa"/>
            <w:tcMar>
              <w:top w:w="0" w:type="dxa"/>
              <w:left w:w="108" w:type="dxa"/>
              <w:bottom w:w="0" w:type="dxa"/>
              <w:right w:w="108" w:type="dxa"/>
            </w:tcMar>
            <w:hideMark/>
          </w:tcPr>
          <w:p w14:paraId="3AD3B779" w14:textId="77777777" w:rsidR="00841F99" w:rsidRPr="00875027" w:rsidRDefault="00841F99" w:rsidP="00841F99">
            <w:pPr>
              <w:pStyle w:val="BodyText"/>
              <w:spacing w:after="100" w:afterAutospacing="1"/>
              <w:jc w:val="center"/>
              <w:rPr>
                <w:rFonts w:eastAsiaTheme="minorHAnsi"/>
                <w:sz w:val="20"/>
              </w:rPr>
            </w:pPr>
            <w:r w:rsidRPr="00875027">
              <w:rPr>
                <w:sz w:val="20"/>
              </w:rPr>
              <w:t>0%</w:t>
            </w:r>
          </w:p>
        </w:tc>
      </w:tr>
      <w:tr w:rsidR="00841F99" w:rsidRPr="00A05FC2" w14:paraId="7AC5222C" w14:textId="77777777" w:rsidTr="00841F99">
        <w:trPr>
          <w:jc w:val="center"/>
        </w:trPr>
        <w:tc>
          <w:tcPr>
            <w:tcW w:w="2430" w:type="dxa"/>
            <w:tcMar>
              <w:top w:w="0" w:type="dxa"/>
              <w:left w:w="108" w:type="dxa"/>
              <w:bottom w:w="0" w:type="dxa"/>
              <w:right w:w="108" w:type="dxa"/>
            </w:tcMar>
            <w:hideMark/>
          </w:tcPr>
          <w:p w14:paraId="12BA07AD" w14:textId="77777777" w:rsidR="00841F99" w:rsidRPr="00875027" w:rsidRDefault="00841F99" w:rsidP="00841F99">
            <w:pPr>
              <w:pStyle w:val="BodyText"/>
              <w:spacing w:after="100" w:afterAutospacing="1"/>
              <w:rPr>
                <w:rFonts w:eastAsiaTheme="minorHAnsi"/>
                <w:sz w:val="20"/>
              </w:rPr>
            </w:pPr>
            <w:r w:rsidRPr="00875027">
              <w:rPr>
                <w:sz w:val="20"/>
              </w:rPr>
              <w:t>Natural Gas</w:t>
            </w:r>
          </w:p>
        </w:tc>
        <w:tc>
          <w:tcPr>
            <w:tcW w:w="1774" w:type="dxa"/>
            <w:tcMar>
              <w:top w:w="0" w:type="dxa"/>
              <w:left w:w="108" w:type="dxa"/>
              <w:bottom w:w="0" w:type="dxa"/>
              <w:right w:w="108" w:type="dxa"/>
            </w:tcMar>
            <w:hideMark/>
          </w:tcPr>
          <w:p w14:paraId="05C53D16" w14:textId="77777777" w:rsidR="00841F99" w:rsidRPr="00875027" w:rsidRDefault="00841F99" w:rsidP="00841F99">
            <w:pPr>
              <w:pStyle w:val="BodyText"/>
              <w:spacing w:after="100" w:afterAutospacing="1"/>
              <w:jc w:val="center"/>
              <w:rPr>
                <w:rFonts w:eastAsiaTheme="minorHAnsi"/>
                <w:sz w:val="20"/>
              </w:rPr>
            </w:pPr>
            <w:r w:rsidRPr="00875027">
              <w:rPr>
                <w:sz w:val="20"/>
              </w:rPr>
              <w:t>100%</w:t>
            </w:r>
          </w:p>
        </w:tc>
      </w:tr>
      <w:tr w:rsidR="00841F99" w:rsidRPr="00A05FC2" w14:paraId="298834BB" w14:textId="77777777" w:rsidTr="00841F99">
        <w:trPr>
          <w:jc w:val="center"/>
        </w:trPr>
        <w:tc>
          <w:tcPr>
            <w:tcW w:w="2430" w:type="dxa"/>
            <w:tcMar>
              <w:top w:w="0" w:type="dxa"/>
              <w:left w:w="108" w:type="dxa"/>
              <w:bottom w:w="0" w:type="dxa"/>
              <w:right w:w="108" w:type="dxa"/>
            </w:tcMar>
            <w:hideMark/>
          </w:tcPr>
          <w:p w14:paraId="77BCE020" w14:textId="77777777" w:rsidR="00841F99" w:rsidRPr="00875027" w:rsidRDefault="00841F99" w:rsidP="00841F99">
            <w:pPr>
              <w:pStyle w:val="BodyText"/>
              <w:spacing w:after="100" w:afterAutospacing="1"/>
              <w:rPr>
                <w:rFonts w:eastAsiaTheme="minorHAnsi"/>
                <w:sz w:val="20"/>
              </w:rPr>
            </w:pPr>
            <w:r w:rsidRPr="00875027">
              <w:rPr>
                <w:sz w:val="20"/>
              </w:rPr>
              <w:t>Unknown</w:t>
            </w:r>
          </w:p>
        </w:tc>
        <w:tc>
          <w:tcPr>
            <w:tcW w:w="1774" w:type="dxa"/>
            <w:tcMar>
              <w:top w:w="0" w:type="dxa"/>
              <w:left w:w="108" w:type="dxa"/>
              <w:bottom w:w="0" w:type="dxa"/>
              <w:right w:w="108" w:type="dxa"/>
            </w:tcMar>
            <w:hideMark/>
          </w:tcPr>
          <w:p w14:paraId="23EF2C6E" w14:textId="77777777" w:rsidR="00841F99" w:rsidRPr="00875027" w:rsidRDefault="00841F99" w:rsidP="00841F99">
            <w:pPr>
              <w:pStyle w:val="BodyText"/>
              <w:spacing w:after="100" w:afterAutospacing="1"/>
              <w:jc w:val="center"/>
              <w:rPr>
                <w:rFonts w:eastAsiaTheme="minorHAnsi"/>
                <w:sz w:val="20"/>
              </w:rPr>
            </w:pPr>
            <w:r w:rsidRPr="00875027">
              <w:rPr>
                <w:sz w:val="20"/>
              </w:rPr>
              <w:t>87%</w:t>
            </w:r>
            <w:r w:rsidRPr="00875027">
              <w:rPr>
                <w:rStyle w:val="FootnoteReference"/>
                <w:rFonts w:cstheme="minorHAnsi"/>
              </w:rPr>
              <w:footnoteReference w:id="395"/>
            </w:r>
          </w:p>
        </w:tc>
      </w:tr>
    </w:tbl>
    <w:p w14:paraId="695BA952" w14:textId="77777777" w:rsidR="00841F99" w:rsidRPr="00A05FC2" w:rsidRDefault="00841F99" w:rsidP="00841F99">
      <w:pPr>
        <w:spacing w:before="240"/>
        <w:ind w:left="720"/>
        <w:rPr>
          <w:rFonts w:cstheme="minorHAnsi"/>
          <w:noProof/>
          <w:szCs w:val="20"/>
        </w:rPr>
      </w:pPr>
      <w:r w:rsidRPr="00A05FC2">
        <w:rPr>
          <w:rFonts w:cstheme="minorHAnsi"/>
          <w:noProof/>
          <w:szCs w:val="20"/>
        </w:rPr>
        <w:t>Gas_Heating_Consumption</w:t>
      </w:r>
    </w:p>
    <w:p w14:paraId="7C7BA240" w14:textId="77777777" w:rsidR="00841F99" w:rsidRPr="00A05FC2" w:rsidRDefault="00841F99" w:rsidP="00841F99">
      <w:pPr>
        <w:ind w:left="2160"/>
        <w:rPr>
          <w:rFonts w:cstheme="minorHAnsi"/>
          <w:szCs w:val="20"/>
        </w:rPr>
      </w:pPr>
      <w:r w:rsidRPr="00A05FC2">
        <w:rPr>
          <w:rFonts w:cstheme="minorHAnsi"/>
          <w:noProof/>
          <w:szCs w:val="20"/>
        </w:rPr>
        <w:t>= Estimate of annual household heating consumption for gas heated single-family homes. If location is unknown, assume the average below</w:t>
      </w:r>
      <w:r w:rsidRPr="00A05FC2">
        <w:rPr>
          <w:rStyle w:val="FootnoteReference"/>
          <w:rFonts w:cstheme="minorHAnsi"/>
          <w:noProof/>
          <w:szCs w:val="20"/>
        </w:rPr>
        <w:footnoteReference w:id="396"/>
      </w:r>
      <w:r w:rsidRPr="00A05FC2">
        <w:rPr>
          <w:rFonts w:cstheme="minorHAnsi"/>
          <w:noProof/>
          <w:szCs w:val="20"/>
        </w:rPr>
        <w:t>.</w:t>
      </w:r>
    </w:p>
    <w:tbl>
      <w:tblPr>
        <w:tblW w:w="4230" w:type="dxa"/>
        <w:jc w:val="center"/>
        <w:tblLook w:val="04A0" w:firstRow="1" w:lastRow="0" w:firstColumn="1" w:lastColumn="0" w:noHBand="0" w:noVBand="1"/>
      </w:tblPr>
      <w:tblGrid>
        <w:gridCol w:w="2610"/>
        <w:gridCol w:w="1620"/>
      </w:tblGrid>
      <w:tr w:rsidR="00841F99" w:rsidRPr="00A05FC2" w14:paraId="4B1B100F" w14:textId="77777777" w:rsidTr="00841F99">
        <w:trPr>
          <w:trHeight w:val="223"/>
          <w:jc w:val="center"/>
        </w:trPr>
        <w:tc>
          <w:tcPr>
            <w:tcW w:w="261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2E0C6DEF"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Climate Zone</w:t>
            </w:r>
          </w:p>
          <w:p w14:paraId="2DE226E4"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(City based upon)</w:t>
            </w:r>
          </w:p>
        </w:tc>
        <w:tc>
          <w:tcPr>
            <w:tcW w:w="1620" w:type="dxa"/>
            <w:tcBorders>
              <w:top w:val="single" w:sz="8" w:space="0" w:color="auto"/>
              <w:left w:val="nil"/>
              <w:bottom w:val="single" w:sz="8" w:space="0" w:color="auto"/>
              <w:right w:val="single" w:sz="8" w:space="0" w:color="auto"/>
            </w:tcBorders>
            <w:shd w:val="clear" w:color="auto" w:fill="7F7F7F" w:themeFill="text1" w:themeFillTint="80"/>
            <w:noWrap/>
            <w:vAlign w:val="bottom"/>
            <w:hideMark/>
          </w:tcPr>
          <w:p w14:paraId="57FAD417"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Gas_Heating_ Consumption</w:t>
            </w:r>
          </w:p>
          <w:p w14:paraId="4CA75956" w14:textId="77777777" w:rsidR="00841F99" w:rsidRPr="000B7BB6" w:rsidRDefault="00841F99" w:rsidP="00841F99">
            <w:pPr>
              <w:jc w:val="center"/>
              <w:rPr>
                <w:rFonts w:cstheme="minorHAnsi"/>
                <w:b/>
                <w:color w:val="FFFFFF" w:themeColor="background1"/>
                <w:szCs w:val="20"/>
              </w:rPr>
            </w:pPr>
            <w:r w:rsidRPr="000B7BB6">
              <w:rPr>
                <w:rFonts w:cstheme="minorHAnsi"/>
                <w:b/>
                <w:color w:val="FFFFFF" w:themeColor="background1"/>
                <w:szCs w:val="20"/>
              </w:rPr>
              <w:t>(therms)</w:t>
            </w:r>
          </w:p>
        </w:tc>
      </w:tr>
      <w:tr w:rsidR="00841F99" w:rsidRPr="00A05FC2" w14:paraId="7E178888" w14:textId="77777777" w:rsidTr="00841F99">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6843E4CA" w14:textId="77777777" w:rsidR="00841F99" w:rsidRPr="00E26ED5" w:rsidRDefault="00841F99" w:rsidP="00841F99">
            <w:pPr>
              <w:pStyle w:val="BodyText"/>
              <w:rPr>
                <w:sz w:val="20"/>
                <w:szCs w:val="20"/>
              </w:rPr>
            </w:pPr>
            <w:r w:rsidRPr="00E26ED5">
              <w:rPr>
                <w:sz w:val="20"/>
                <w:szCs w:val="20"/>
              </w:rPr>
              <w:t>1 (Rockford)</w:t>
            </w:r>
          </w:p>
        </w:tc>
        <w:tc>
          <w:tcPr>
            <w:tcW w:w="1620" w:type="dxa"/>
            <w:tcBorders>
              <w:top w:val="nil"/>
              <w:left w:val="nil"/>
              <w:bottom w:val="single" w:sz="8" w:space="0" w:color="auto"/>
              <w:right w:val="single" w:sz="8" w:space="0" w:color="auto"/>
            </w:tcBorders>
            <w:shd w:val="clear" w:color="auto" w:fill="auto"/>
            <w:noWrap/>
            <w:vAlign w:val="bottom"/>
          </w:tcPr>
          <w:p w14:paraId="0FAD1551" w14:textId="77777777" w:rsidR="00841F99" w:rsidRPr="00E26ED5" w:rsidRDefault="00841F99" w:rsidP="00841F99">
            <w:pPr>
              <w:pStyle w:val="BodyText"/>
              <w:rPr>
                <w:sz w:val="20"/>
                <w:szCs w:val="20"/>
              </w:rPr>
            </w:pPr>
            <w:r w:rsidRPr="00E26ED5">
              <w:rPr>
                <w:sz w:val="20"/>
                <w:szCs w:val="20"/>
              </w:rPr>
              <w:t>1,0</w:t>
            </w:r>
            <w:r>
              <w:rPr>
                <w:sz w:val="20"/>
                <w:szCs w:val="20"/>
              </w:rPr>
              <w:t>52</w:t>
            </w:r>
          </w:p>
        </w:tc>
      </w:tr>
      <w:tr w:rsidR="00841F99" w:rsidRPr="00A05FC2" w14:paraId="25E19821" w14:textId="77777777" w:rsidTr="00841F99">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67DDCDE1" w14:textId="77777777" w:rsidR="00841F99" w:rsidRPr="00E26ED5" w:rsidRDefault="00841F99" w:rsidP="00841F99">
            <w:pPr>
              <w:pStyle w:val="BodyText"/>
              <w:rPr>
                <w:sz w:val="20"/>
                <w:szCs w:val="20"/>
              </w:rPr>
            </w:pPr>
            <w:r w:rsidRPr="00E26ED5">
              <w:rPr>
                <w:sz w:val="20"/>
                <w:szCs w:val="20"/>
              </w:rPr>
              <w:t>2 (Chicago)</w:t>
            </w:r>
          </w:p>
        </w:tc>
        <w:tc>
          <w:tcPr>
            <w:tcW w:w="1620" w:type="dxa"/>
            <w:tcBorders>
              <w:top w:val="nil"/>
              <w:left w:val="nil"/>
              <w:bottom w:val="single" w:sz="8" w:space="0" w:color="auto"/>
              <w:right w:val="single" w:sz="8" w:space="0" w:color="auto"/>
            </w:tcBorders>
            <w:shd w:val="clear" w:color="auto" w:fill="auto"/>
            <w:noWrap/>
            <w:vAlign w:val="bottom"/>
          </w:tcPr>
          <w:p w14:paraId="43300FF9" w14:textId="77777777" w:rsidR="00841F99" w:rsidRPr="00E26ED5" w:rsidRDefault="00841F99" w:rsidP="00841F99">
            <w:pPr>
              <w:pStyle w:val="BodyText"/>
              <w:rPr>
                <w:sz w:val="20"/>
                <w:szCs w:val="20"/>
              </w:rPr>
            </w:pPr>
            <w:r>
              <w:rPr>
                <w:sz w:val="20"/>
                <w:szCs w:val="20"/>
              </w:rPr>
              <w:t>1,005</w:t>
            </w:r>
          </w:p>
        </w:tc>
      </w:tr>
      <w:tr w:rsidR="00841F99" w:rsidRPr="00A05FC2" w14:paraId="288B1018" w14:textId="77777777" w:rsidTr="00841F99">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5A95E734" w14:textId="77777777" w:rsidR="00841F99" w:rsidRPr="00E26ED5" w:rsidRDefault="00841F99" w:rsidP="00841F99">
            <w:pPr>
              <w:pStyle w:val="BodyText"/>
              <w:rPr>
                <w:sz w:val="20"/>
                <w:szCs w:val="20"/>
              </w:rPr>
            </w:pPr>
            <w:r w:rsidRPr="00E26ED5">
              <w:rPr>
                <w:sz w:val="20"/>
                <w:szCs w:val="20"/>
              </w:rPr>
              <w:lastRenderedPageBreak/>
              <w:t>3 (Springfield)</w:t>
            </w:r>
          </w:p>
        </w:tc>
        <w:tc>
          <w:tcPr>
            <w:tcW w:w="1620" w:type="dxa"/>
            <w:tcBorders>
              <w:top w:val="nil"/>
              <w:left w:val="nil"/>
              <w:bottom w:val="single" w:sz="8" w:space="0" w:color="auto"/>
              <w:right w:val="single" w:sz="8" w:space="0" w:color="auto"/>
            </w:tcBorders>
            <w:shd w:val="clear" w:color="auto" w:fill="auto"/>
            <w:noWrap/>
            <w:vAlign w:val="bottom"/>
          </w:tcPr>
          <w:p w14:paraId="43D39F17" w14:textId="77777777" w:rsidR="00841F99" w:rsidRPr="00E26ED5" w:rsidRDefault="00841F99" w:rsidP="00841F99">
            <w:pPr>
              <w:pStyle w:val="BodyText"/>
              <w:rPr>
                <w:sz w:val="20"/>
                <w:szCs w:val="20"/>
              </w:rPr>
            </w:pPr>
            <w:r>
              <w:rPr>
                <w:sz w:val="20"/>
                <w:szCs w:val="20"/>
              </w:rPr>
              <w:t>861</w:t>
            </w:r>
          </w:p>
        </w:tc>
      </w:tr>
      <w:tr w:rsidR="00841F99" w:rsidRPr="00A05FC2" w14:paraId="4A8D5A16" w14:textId="77777777" w:rsidTr="00841F99">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79F54148" w14:textId="77777777" w:rsidR="00841F99" w:rsidRPr="00E26ED5" w:rsidRDefault="00841F99" w:rsidP="00841F99">
            <w:pPr>
              <w:pStyle w:val="BodyText"/>
              <w:rPr>
                <w:sz w:val="20"/>
                <w:szCs w:val="20"/>
              </w:rPr>
            </w:pPr>
            <w:r w:rsidRPr="00E26ED5">
              <w:rPr>
                <w:sz w:val="20"/>
                <w:szCs w:val="20"/>
              </w:rPr>
              <w:t>4 (Belleville)</w:t>
            </w:r>
          </w:p>
        </w:tc>
        <w:tc>
          <w:tcPr>
            <w:tcW w:w="1620" w:type="dxa"/>
            <w:tcBorders>
              <w:top w:val="nil"/>
              <w:left w:val="nil"/>
              <w:bottom w:val="single" w:sz="8" w:space="0" w:color="auto"/>
              <w:right w:val="single" w:sz="8" w:space="0" w:color="auto"/>
            </w:tcBorders>
            <w:shd w:val="clear" w:color="auto" w:fill="auto"/>
            <w:noWrap/>
            <w:vAlign w:val="bottom"/>
          </w:tcPr>
          <w:p w14:paraId="50D65BD2" w14:textId="77777777" w:rsidR="00841F99" w:rsidRPr="00E26ED5" w:rsidRDefault="00841F99" w:rsidP="00841F99">
            <w:pPr>
              <w:pStyle w:val="BodyText"/>
              <w:rPr>
                <w:sz w:val="20"/>
                <w:szCs w:val="20"/>
              </w:rPr>
            </w:pPr>
            <w:r>
              <w:rPr>
                <w:sz w:val="20"/>
                <w:szCs w:val="20"/>
              </w:rPr>
              <w:t>664</w:t>
            </w:r>
          </w:p>
        </w:tc>
      </w:tr>
      <w:tr w:rsidR="00841F99" w:rsidRPr="00A05FC2" w14:paraId="22FF7630" w14:textId="77777777" w:rsidTr="00841F99">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2BC5CCD1" w14:textId="77777777" w:rsidR="00841F99" w:rsidRPr="00E26ED5" w:rsidRDefault="00841F99" w:rsidP="00841F99">
            <w:pPr>
              <w:pStyle w:val="BodyText"/>
              <w:rPr>
                <w:sz w:val="20"/>
                <w:szCs w:val="20"/>
              </w:rPr>
            </w:pPr>
            <w:r w:rsidRPr="00E26ED5">
              <w:rPr>
                <w:sz w:val="20"/>
                <w:szCs w:val="20"/>
              </w:rPr>
              <w:t>5 (Marion)</w:t>
            </w:r>
          </w:p>
        </w:tc>
        <w:tc>
          <w:tcPr>
            <w:tcW w:w="1620" w:type="dxa"/>
            <w:tcBorders>
              <w:top w:val="nil"/>
              <w:left w:val="nil"/>
              <w:bottom w:val="single" w:sz="8" w:space="0" w:color="auto"/>
              <w:right w:val="single" w:sz="8" w:space="0" w:color="auto"/>
            </w:tcBorders>
            <w:shd w:val="clear" w:color="auto" w:fill="auto"/>
            <w:noWrap/>
            <w:vAlign w:val="bottom"/>
          </w:tcPr>
          <w:p w14:paraId="5E4F4B0F" w14:textId="77777777" w:rsidR="00841F99" w:rsidRPr="00E26ED5" w:rsidRDefault="00841F99" w:rsidP="00841F99">
            <w:pPr>
              <w:pStyle w:val="BodyText"/>
              <w:rPr>
                <w:sz w:val="20"/>
                <w:szCs w:val="20"/>
              </w:rPr>
            </w:pPr>
            <w:r>
              <w:rPr>
                <w:sz w:val="20"/>
                <w:szCs w:val="20"/>
              </w:rPr>
              <w:t>676</w:t>
            </w:r>
          </w:p>
        </w:tc>
      </w:tr>
      <w:tr w:rsidR="00841F99" w:rsidRPr="00A05FC2" w14:paraId="6312C5F3" w14:textId="77777777" w:rsidTr="00841F99">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3D65CCF4" w14:textId="77777777" w:rsidR="00841F99" w:rsidRPr="00E26ED5" w:rsidRDefault="00841F99" w:rsidP="00841F99">
            <w:pPr>
              <w:pStyle w:val="BodyText"/>
              <w:rPr>
                <w:sz w:val="20"/>
                <w:szCs w:val="20"/>
              </w:rPr>
            </w:pPr>
            <w:r w:rsidRPr="00E26ED5">
              <w:rPr>
                <w:sz w:val="20"/>
                <w:szCs w:val="20"/>
              </w:rPr>
              <w:t>Average</w:t>
            </w:r>
          </w:p>
        </w:tc>
        <w:tc>
          <w:tcPr>
            <w:tcW w:w="1620" w:type="dxa"/>
            <w:tcBorders>
              <w:top w:val="nil"/>
              <w:left w:val="nil"/>
              <w:bottom w:val="single" w:sz="8" w:space="0" w:color="auto"/>
              <w:right w:val="single" w:sz="8" w:space="0" w:color="auto"/>
            </w:tcBorders>
            <w:shd w:val="clear" w:color="auto" w:fill="auto"/>
            <w:noWrap/>
            <w:vAlign w:val="bottom"/>
          </w:tcPr>
          <w:p w14:paraId="05748B5B" w14:textId="77777777" w:rsidR="00841F99" w:rsidRPr="00E26ED5" w:rsidRDefault="00841F99" w:rsidP="00841F99">
            <w:pPr>
              <w:pStyle w:val="BodyText"/>
              <w:rPr>
                <w:sz w:val="20"/>
                <w:szCs w:val="20"/>
              </w:rPr>
            </w:pPr>
            <w:r>
              <w:rPr>
                <w:sz w:val="20"/>
                <w:szCs w:val="20"/>
              </w:rPr>
              <w:t>955</w:t>
            </w:r>
          </w:p>
        </w:tc>
      </w:tr>
    </w:tbl>
    <w:p w14:paraId="6240D557" w14:textId="77777777" w:rsidR="00841F99" w:rsidRDefault="00841F99" w:rsidP="00841F99">
      <w:pPr>
        <w:rPr>
          <w:rFonts w:cstheme="minorHAnsi"/>
        </w:rPr>
      </w:pPr>
    </w:p>
    <w:p w14:paraId="6C45512E" w14:textId="77777777" w:rsidR="00841F99" w:rsidRPr="00B41203" w:rsidRDefault="00841F99" w:rsidP="00841F99">
      <w:pPr>
        <w:rPr>
          <w:rFonts w:cstheme="minorHAnsi"/>
        </w:rPr>
      </w:pPr>
      <w:r>
        <w:rPr>
          <w:rFonts w:cstheme="minorHAnsi"/>
          <w:noProof/>
        </w:rPr>
        <mc:AlternateContent>
          <mc:Choice Requires="wps">
            <w:drawing>
              <wp:inline distT="0" distB="0" distL="0" distR="0" wp14:anchorId="540E50ED" wp14:editId="44436F49">
                <wp:extent cx="5669280" cy="935990"/>
                <wp:effectExtent l="0" t="0" r="26670" b="16510"/>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935990"/>
                        </a:xfrm>
                        <a:prstGeom prst="rect">
                          <a:avLst/>
                        </a:prstGeom>
                        <a:solidFill>
                          <a:srgbClr val="FFFFFF"/>
                        </a:solidFill>
                        <a:ln w="9525">
                          <a:solidFill>
                            <a:srgbClr val="000000"/>
                          </a:solidFill>
                          <a:miter lim="800000"/>
                          <a:headEnd/>
                          <a:tailEnd/>
                        </a:ln>
                      </wps:spPr>
                      <wps:txbx>
                        <w:txbxContent>
                          <w:p w14:paraId="50E8A7AF" w14:textId="77777777" w:rsidR="00F60751" w:rsidRPr="002F2634" w:rsidRDefault="00F60751" w:rsidP="00841F99">
                            <w:pPr>
                              <w:rPr>
                                <w:rFonts w:cstheme="minorHAnsi"/>
                              </w:rPr>
                            </w:pPr>
                            <w:r w:rsidRPr="002F2634">
                              <w:rPr>
                                <w:rFonts w:cstheme="minorHAnsi"/>
                              </w:rPr>
                              <w:t>For example, a programmable thermostat directly-installed in a gas heated single-family home in Chicago:</w:t>
                            </w:r>
                          </w:p>
                          <w:p w14:paraId="0875C90F" w14:textId="77777777" w:rsidR="00F60751" w:rsidRPr="002F2634" w:rsidRDefault="00F60751" w:rsidP="00841F99">
                            <w:pPr>
                              <w:ind w:left="1440" w:hanging="720"/>
                              <w:rPr>
                                <w:rFonts w:cstheme="minorHAnsi"/>
                                <w:noProof/>
                              </w:rPr>
                            </w:pPr>
                            <w:r>
                              <w:rPr>
                                <w:rFonts w:cstheme="minorHAnsi"/>
                                <w:noProof/>
                              </w:rPr>
                              <w:t>∆</w:t>
                            </w:r>
                            <w:r w:rsidRPr="002F2634">
                              <w:rPr>
                                <w:rFonts w:cstheme="minorHAnsi"/>
                                <w:noProof/>
                              </w:rPr>
                              <w:t xml:space="preserve">Therms  </w:t>
                            </w:r>
                            <w:r w:rsidRPr="002F2634">
                              <w:rPr>
                                <w:rFonts w:cstheme="minorHAnsi"/>
                                <w:noProof/>
                              </w:rPr>
                              <w:tab/>
                              <w:t xml:space="preserve">= 1.0 * </w:t>
                            </w:r>
                            <w:r>
                              <w:rPr>
                                <w:rFonts w:cstheme="minorHAnsi"/>
                                <w:noProof/>
                              </w:rPr>
                              <w:t xml:space="preserve">1005 </w:t>
                            </w:r>
                            <w:r w:rsidRPr="002F2634">
                              <w:rPr>
                                <w:rFonts w:cstheme="minorHAnsi"/>
                                <w:noProof/>
                              </w:rPr>
                              <w:t>* 0.062 * 100% * 100%</w:t>
                            </w:r>
                          </w:p>
                          <w:p w14:paraId="29AEE7D1" w14:textId="77777777" w:rsidR="00F60751" w:rsidRPr="002F2634" w:rsidRDefault="00F60751" w:rsidP="00841F99">
                            <w:pPr>
                              <w:ind w:left="1440" w:hanging="720"/>
                              <w:rPr>
                                <w:rFonts w:cstheme="minorHAnsi"/>
                              </w:rPr>
                            </w:pPr>
                            <w:r w:rsidRPr="002F2634">
                              <w:rPr>
                                <w:rFonts w:cstheme="minorHAnsi"/>
                              </w:rPr>
                              <w:tab/>
                            </w:r>
                            <w:r w:rsidRPr="002F2634">
                              <w:rPr>
                                <w:rFonts w:cstheme="minorHAnsi"/>
                              </w:rPr>
                              <w:tab/>
                              <w:t xml:space="preserve">= </w:t>
                            </w:r>
                            <w:r>
                              <w:rPr>
                                <w:rFonts w:cstheme="minorHAnsi"/>
                              </w:rPr>
                              <w:t>62.3</w:t>
                            </w:r>
                            <w:r w:rsidRPr="002F2634">
                              <w:rPr>
                                <w:rFonts w:cstheme="minorHAnsi"/>
                              </w:rPr>
                              <w:t xml:space="preserve"> therms</w:t>
                            </w:r>
                          </w:p>
                          <w:p w14:paraId="36000C93"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540E50ED" id="Text Box 51" o:spid="_x0000_s1062" type="#_x0000_t202" style="width:446.4pt;height:7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">
                <v:textbox>
                  <w:txbxContent>
                    <w:p w14:paraId="50E8A7AF" w14:textId="77777777" w:rsidR="00F60751" w:rsidRPr="002F2634" w:rsidRDefault="00F60751" w:rsidP="00841F99">
                      <w:pPr>
                        <w:rPr>
                          <w:rFonts w:cstheme="minorHAnsi"/>
                        </w:rPr>
                      </w:pPr>
                      <w:r w:rsidRPr="002F2634">
                        <w:rPr>
                          <w:rFonts w:cstheme="minorHAnsi"/>
                        </w:rPr>
                        <w:t>For example, a programmable thermostat directly-installed in a gas heated single-family home in Chicago:</w:t>
                      </w:r>
                    </w:p>
                    <w:p w14:paraId="0875C90F" w14:textId="77777777" w:rsidR="00F60751" w:rsidRPr="002F2634" w:rsidRDefault="00F60751" w:rsidP="00841F99">
                      <w:pPr>
                        <w:ind w:left="1440" w:hanging="720"/>
                        <w:rPr>
                          <w:rFonts w:cstheme="minorHAnsi"/>
                          <w:noProof/>
                        </w:rPr>
                      </w:pPr>
                      <w:r>
                        <w:rPr>
                          <w:rFonts w:cstheme="minorHAnsi"/>
                          <w:noProof/>
                        </w:rPr>
                        <w:t>∆</w:t>
                      </w:r>
                      <w:r w:rsidRPr="002F2634">
                        <w:rPr>
                          <w:rFonts w:cstheme="minorHAnsi"/>
                          <w:noProof/>
                        </w:rPr>
                        <w:t xml:space="preserve">Therms  </w:t>
                      </w:r>
                      <w:r w:rsidRPr="002F2634">
                        <w:rPr>
                          <w:rFonts w:cstheme="minorHAnsi"/>
                          <w:noProof/>
                        </w:rPr>
                        <w:tab/>
                        <w:t xml:space="preserve">= 1.0 * </w:t>
                      </w:r>
                      <w:r>
                        <w:rPr>
                          <w:rFonts w:cstheme="minorHAnsi"/>
                          <w:noProof/>
                        </w:rPr>
                        <w:t xml:space="preserve">1005 </w:t>
                      </w:r>
                      <w:r w:rsidRPr="002F2634">
                        <w:rPr>
                          <w:rFonts w:cstheme="minorHAnsi"/>
                          <w:noProof/>
                        </w:rPr>
                        <w:t>* 0.062 * 100% * 100%</w:t>
                      </w:r>
                    </w:p>
                    <w:p w14:paraId="29AEE7D1" w14:textId="77777777" w:rsidR="00F60751" w:rsidRPr="002F2634" w:rsidRDefault="00F60751" w:rsidP="00841F99">
                      <w:pPr>
                        <w:ind w:left="1440" w:hanging="720"/>
                        <w:rPr>
                          <w:rFonts w:cstheme="minorHAnsi"/>
                        </w:rPr>
                      </w:pPr>
                      <w:r w:rsidRPr="002F2634">
                        <w:rPr>
                          <w:rFonts w:cstheme="minorHAnsi"/>
                        </w:rPr>
                        <w:tab/>
                      </w:r>
                      <w:r w:rsidRPr="002F2634">
                        <w:rPr>
                          <w:rFonts w:cstheme="minorHAnsi"/>
                        </w:rPr>
                        <w:tab/>
                        <w:t xml:space="preserve">= </w:t>
                      </w:r>
                      <w:r>
                        <w:rPr>
                          <w:rFonts w:cstheme="minorHAnsi"/>
                        </w:rPr>
                        <w:t>62.3</w:t>
                      </w:r>
                      <w:r w:rsidRPr="002F2634">
                        <w:rPr>
                          <w:rFonts w:cstheme="minorHAnsi"/>
                        </w:rPr>
                        <w:t xml:space="preserve"> therms</w:t>
                      </w:r>
                    </w:p>
                    <w:p w14:paraId="36000C93" w14:textId="77777777" w:rsidR="00F60751" w:rsidRDefault="00F60751" w:rsidP="00841F99"/>
                  </w:txbxContent>
                </v:textbox>
                <w10:anchorlock/>
              </v:shape>
            </w:pict>
          </mc:Fallback>
        </mc:AlternateContent>
      </w:r>
    </w:p>
    <w:p w14:paraId="3A48451A" w14:textId="77777777" w:rsidR="00841F99" w:rsidRPr="000B7BB6" w:rsidRDefault="00841F99" w:rsidP="00841F99">
      <w:pPr>
        <w:pStyle w:val="Heading6"/>
      </w:pPr>
      <w:r w:rsidRPr="000B7BB6">
        <w:t xml:space="preserve">Water Impact Descriptions and Calculation  </w:t>
      </w:r>
    </w:p>
    <w:p w14:paraId="018FC5CC" w14:textId="77777777" w:rsidR="00841F99" w:rsidRPr="000B7BB6" w:rsidRDefault="00841F99" w:rsidP="00841F99">
      <w:pPr>
        <w:rPr>
          <w:rFonts w:cstheme="minorHAnsi"/>
        </w:rPr>
      </w:pPr>
      <w:r w:rsidRPr="000B7BB6">
        <w:rPr>
          <w:rFonts w:cstheme="minorHAnsi"/>
        </w:rPr>
        <w:t>N/A</w:t>
      </w:r>
    </w:p>
    <w:p w14:paraId="03A3E44D" w14:textId="77777777" w:rsidR="00841F99" w:rsidRDefault="00841F99" w:rsidP="00841F99">
      <w:pPr>
        <w:pStyle w:val="Heading6"/>
      </w:pPr>
      <w:r w:rsidRPr="000B7BB6">
        <w:t>Deemed O&amp;M Cost Adjustment Calculation</w:t>
      </w:r>
    </w:p>
    <w:p w14:paraId="417A1280" w14:textId="77777777" w:rsidR="00841F99" w:rsidRPr="000B7BB6" w:rsidRDefault="00841F99" w:rsidP="00841F99">
      <w:pPr>
        <w:rPr>
          <w:rFonts w:cstheme="minorHAnsi"/>
        </w:rPr>
      </w:pPr>
      <w:r w:rsidRPr="000B7BB6">
        <w:rPr>
          <w:rFonts w:cstheme="minorHAnsi"/>
        </w:rPr>
        <w:t>N/A</w:t>
      </w:r>
    </w:p>
    <w:p w14:paraId="03248424" w14:textId="77777777" w:rsidR="00A66B73" w:rsidRDefault="00841F99" w:rsidP="00841F99">
      <w:pPr>
        <w:pStyle w:val="Heading6"/>
      </w:pPr>
      <w:r>
        <w:t xml:space="preserve">Measure Code: </w:t>
      </w:r>
      <w:r w:rsidRPr="0069549D">
        <w:t>RS-</w:t>
      </w:r>
      <w:r>
        <w:t>HVC</w:t>
      </w:r>
      <w:r w:rsidRPr="0069549D">
        <w:t>-</w:t>
      </w:r>
      <w:r>
        <w:t>PROG</w:t>
      </w:r>
      <w:r w:rsidRPr="0069549D">
        <w:t>-V0</w:t>
      </w:r>
      <w:r>
        <w:t>3</w:t>
      </w:r>
      <w:r w:rsidRPr="0069549D">
        <w:t>-</w:t>
      </w:r>
      <w:r>
        <w:t>140601</w:t>
      </w:r>
    </w:p>
    <w:p w14:paraId="2AEDFFD1" w14:textId="77777777" w:rsidR="004C0465" w:rsidRDefault="004C0465" w:rsidP="004C0465"/>
    <w:p w14:paraId="077BCB40" w14:textId="77777777" w:rsidR="004C0465" w:rsidRPr="004C0465" w:rsidRDefault="004C0465" w:rsidP="004C0465">
      <w:pPr>
        <w:sectPr w:rsidR="004C0465" w:rsidRPr="004C0465">
          <w:headerReference w:type="default" r:id="rId38"/>
          <w:pgSz w:w="12240" w:h="15840"/>
          <w:pgMar w:top="1440" w:right="1440" w:bottom="1440" w:left="1440" w:header="720" w:footer="720" w:gutter="0"/>
          <w:cols w:space="720"/>
          <w:docGrid w:linePitch="360"/>
        </w:sectPr>
      </w:pPr>
    </w:p>
    <w:p w14:paraId="333103F5" w14:textId="77777777" w:rsidR="00841F99" w:rsidRDefault="00841F99" w:rsidP="00841F99">
      <w:pPr>
        <w:pStyle w:val="Heading3"/>
      </w:pPr>
      <w:bookmarkStart w:id="4559" w:name="_Ref376422968"/>
      <w:bookmarkStart w:id="4560" w:name="_Toc437592974"/>
      <w:bookmarkStart w:id="4561" w:name="_Toc437855989"/>
      <w:bookmarkStart w:id="4562" w:name="_Toc319489366"/>
      <w:bookmarkStart w:id="4563" w:name="_Toc319662637"/>
      <w:bookmarkStart w:id="4564" w:name="_Toc333219090"/>
      <w:bookmarkStart w:id="4565" w:name="_Toc319489385"/>
      <w:bookmarkStart w:id="4566" w:name="_Toc319662656"/>
      <w:bookmarkStart w:id="4567" w:name="_Toc441217042"/>
      <w:r>
        <w:lastRenderedPageBreak/>
        <w:t>Ductless Heat Pumps</w:t>
      </w:r>
      <w:bookmarkEnd w:id="4559"/>
      <w:bookmarkEnd w:id="4560"/>
      <w:bookmarkEnd w:id="4561"/>
      <w:bookmarkEnd w:id="4567"/>
    </w:p>
    <w:p w14:paraId="7A71A032" w14:textId="77777777" w:rsidR="009B1DDF" w:rsidRPr="002F5F3E" w:rsidRDefault="009B1DDF" w:rsidP="009B1DDF">
      <w:pPr>
        <w:keepNext/>
        <w:keepLines/>
        <w:spacing w:before="200"/>
        <w:outlineLvl w:val="5"/>
        <w:rPr>
          <w:rFonts w:eastAsiaTheme="majorEastAsia" w:cstheme="majorBidi"/>
          <w:b/>
          <w:iCs/>
          <w:smallCaps/>
          <w:sz w:val="22"/>
        </w:rPr>
      </w:pPr>
      <w:bookmarkStart w:id="4568" w:name="_Toc343160263"/>
      <w:r w:rsidRPr="002F5F3E">
        <w:rPr>
          <w:rFonts w:eastAsiaTheme="majorEastAsia" w:cstheme="majorBidi"/>
          <w:b/>
          <w:iCs/>
          <w:smallCaps/>
          <w:sz w:val="22"/>
        </w:rPr>
        <w:t>Description</w:t>
      </w:r>
      <w:bookmarkEnd w:id="4568"/>
    </w:p>
    <w:p w14:paraId="741BA854" w14:textId="56F8B656" w:rsidR="009B1DDF" w:rsidDel="00E7092E" w:rsidRDefault="009B1DDF" w:rsidP="009B1DDF">
      <w:pPr>
        <w:spacing w:after="240"/>
        <w:rPr>
          <w:ins w:id="4569" w:author="Samuel Dent" w:date="2015-11-19T05:17:00Z"/>
          <w:del w:id="4570" w:author="Stephanie Baer" w:date="2016-01-22T09:20:00Z"/>
        </w:rPr>
      </w:pPr>
    </w:p>
    <w:p w14:paraId="64159C9E" w14:textId="77777777" w:rsidR="009B1DDF" w:rsidRDefault="009B1DDF" w:rsidP="009B1DDF">
      <w:pPr>
        <w:pStyle w:val="CommentText"/>
        <w:rPr>
          <w:ins w:id="4571" w:author="Samuel Dent" w:date="2015-11-19T05:18:00Z"/>
        </w:rPr>
      </w:pPr>
      <w:r w:rsidRPr="002F5F3E">
        <w:t xml:space="preserve">This measure is designed to calculate electric savings for supplementing existing electric HVAC systems with ductless </w:t>
      </w:r>
      <w:ins w:id="4572" w:author="Samuel Dent" w:date="2015-11-19T05:19:00Z">
        <w:r>
          <w:t xml:space="preserve">mini-split </w:t>
        </w:r>
      </w:ins>
      <w:r w:rsidRPr="002F5F3E">
        <w:t>heat pumps</w:t>
      </w:r>
      <w:ins w:id="4573" w:author="Samuel Dent" w:date="2015-11-19T05:18:00Z">
        <w:r>
          <w:t xml:space="preserve"> (D</w:t>
        </w:r>
      </w:ins>
      <w:ins w:id="4574" w:author="Samuel Dent" w:date="2015-11-19T05:19:00Z">
        <w:r>
          <w:t>MS</w:t>
        </w:r>
      </w:ins>
      <w:ins w:id="4575" w:author="Samuel Dent" w:date="2015-11-19T05:18:00Z">
        <w:r>
          <w:t>HPs)</w:t>
        </w:r>
      </w:ins>
      <w:r w:rsidRPr="002F5F3E">
        <w:t xml:space="preserve">. </w:t>
      </w:r>
      <w:ins w:id="4576" w:author="Samuel Dent" w:date="2015-11-19T05:18:00Z">
        <w:r>
          <w:t>D</w:t>
        </w:r>
      </w:ins>
      <w:ins w:id="4577" w:author="Samuel Dent" w:date="2015-11-19T05:19:00Z">
        <w:r>
          <w:t>MS</w:t>
        </w:r>
      </w:ins>
      <w:ins w:id="4578" w:author="Samuel Dent" w:date="2015-11-19T05:18:00Z">
        <w:r>
          <w:t>HPs save energy in heating mode because they provide heat more efficiently than electric resistance heat and central ASHP systems. Additionally, D</w:t>
        </w:r>
      </w:ins>
      <w:ins w:id="4579" w:author="Samuel Dent" w:date="2015-11-19T05:19:00Z">
        <w:r>
          <w:t>MS</w:t>
        </w:r>
      </w:ins>
      <w:ins w:id="4580" w:author="Samuel Dent" w:date="2015-11-19T05:18:00Z">
        <w:r>
          <w:t xml:space="preserve">HPs use less fan energy to move heat and don’t incur heat loss through a duct distribution system. </w:t>
        </w:r>
      </w:ins>
      <w:ins w:id="4581" w:author="Samuel Dent" w:date="2015-11-19T05:19:00Z">
        <w:r>
          <w:t xml:space="preserve">Often </w:t>
        </w:r>
      </w:ins>
      <w:ins w:id="4582" w:author="Samuel Dent" w:date="2015-11-19T05:18:00Z">
        <w:r>
          <w:t>D</w:t>
        </w:r>
      </w:ins>
      <w:ins w:id="4583" w:author="Samuel Dent" w:date="2015-11-19T05:19:00Z">
        <w:r>
          <w:t>MS</w:t>
        </w:r>
      </w:ins>
      <w:ins w:id="4584" w:author="Samuel Dent" w:date="2015-11-19T05:18:00Z">
        <w:r>
          <w:t>HP</w:t>
        </w:r>
      </w:ins>
      <w:ins w:id="4585" w:author="Samuel Dent" w:date="2015-11-19T05:19:00Z">
        <w:r>
          <w:t>s</w:t>
        </w:r>
      </w:ins>
      <w:ins w:id="4586" w:author="Samuel Dent" w:date="2015-11-19T05:18:00Z">
        <w:r>
          <w:t xml:space="preserve"> </w:t>
        </w:r>
      </w:ins>
      <w:ins w:id="4587" w:author="Samuel Dent" w:date="2015-11-19T05:19:00Z">
        <w:r>
          <w:t>are</w:t>
        </w:r>
      </w:ins>
      <w:ins w:id="4588" w:author="Samuel Dent" w:date="2015-11-19T05:18:00Z">
        <w:r>
          <w:t xml:space="preserve"> installed in addition to (do not replace) existing heating equipment because at extreme cold conditions, </w:t>
        </w:r>
      </w:ins>
      <w:ins w:id="4589" w:author="Samuel Dent" w:date="2015-11-19T05:19:00Z">
        <w:r>
          <w:t>many D</w:t>
        </w:r>
      </w:ins>
      <w:ins w:id="4590" w:author="Samuel Dent" w:date="2015-11-19T05:20:00Z">
        <w:r>
          <w:t>MS</w:t>
        </w:r>
      </w:ins>
      <w:ins w:id="4591" w:author="Samuel Dent" w:date="2015-11-19T05:18:00Z">
        <w:r>
          <w:t>HPs cannot provide enough heating capacity</w:t>
        </w:r>
      </w:ins>
      <w:ins w:id="4592" w:author="Samuel Dent" w:date="2015-11-19T05:20:00Z">
        <w:r>
          <w:t xml:space="preserve">, although cold-climate </w:t>
        </w:r>
      </w:ins>
      <w:ins w:id="4593" w:author="Samuel Dent" w:date="2015-11-19T05:22:00Z">
        <w:r>
          <w:t xml:space="preserve">heat pumps </w:t>
        </w:r>
      </w:ins>
      <w:ins w:id="4594" w:author="Samuel Dent" w:date="2015-11-19T05:23:00Z">
        <w:r>
          <w:t>can continue to perform at sub-zero temperatures.</w:t>
        </w:r>
      </w:ins>
      <w:ins w:id="4595" w:author="Samuel Dent" w:date="2015-11-19T05:18:00Z">
        <w:r>
          <w:t xml:space="preserve"> </w:t>
        </w:r>
      </w:ins>
    </w:p>
    <w:p w14:paraId="2C264E37" w14:textId="77777777" w:rsidR="009B1DDF" w:rsidRPr="002F5F3E" w:rsidDel="00CA0001" w:rsidRDefault="009B1DDF" w:rsidP="009B1DDF">
      <w:pPr>
        <w:spacing w:after="240"/>
        <w:rPr>
          <w:del w:id="4596" w:author="Samuel Dent" w:date="2015-11-19T05:24:00Z"/>
        </w:rPr>
      </w:pPr>
      <w:del w:id="4597" w:author="Samuel Dent" w:date="2015-11-19T05:24:00Z">
        <w:r w:rsidRPr="002F5F3E" w:rsidDel="00CA0001">
          <w:delText xml:space="preserve">Existing systems can include: electric resistance heating or ducted air-source heat pumps. For ducted air source heat pumps, cooling savings are also possible if there is an existing air conditioning system. </w:delText>
        </w:r>
      </w:del>
    </w:p>
    <w:p w14:paraId="54934E46" w14:textId="77777777" w:rsidR="009B1DDF" w:rsidRPr="002F5F3E" w:rsidDel="008E33C9" w:rsidRDefault="009B1DDF" w:rsidP="009B1DDF">
      <w:pPr>
        <w:spacing w:after="240"/>
        <w:rPr>
          <w:del w:id="4598" w:author="Samuel Dent" w:date="2015-11-19T05:25:00Z"/>
        </w:rPr>
      </w:pPr>
      <w:del w:id="4599" w:author="Samuel Dent" w:date="2015-11-19T05:24:00Z">
        <w:r w:rsidRPr="002F5F3E" w:rsidDel="00CA0001">
          <w:delText xml:space="preserve">Savings are achieved by displacing some of the heating or cooling load currently provided by the existing system and meeting that load with the more efficient ductless heat pump instead. The offset of the home’s heating load is likely for the milder heating periods.  The limitations on heating offset increase as the outdoor temperature drops, because the DHP capacity decreases, and the point-source nature of the heater is less able to satisfy heating loads in remote rooms.  </w:delText>
        </w:r>
      </w:del>
    </w:p>
    <w:p w14:paraId="322EB969" w14:textId="77777777" w:rsidR="009B1DDF" w:rsidRPr="002F5F3E" w:rsidDel="008E33C9" w:rsidRDefault="009B1DDF" w:rsidP="009B1DDF">
      <w:pPr>
        <w:spacing w:after="240"/>
        <w:rPr>
          <w:del w:id="4600" w:author="Samuel Dent" w:date="2015-11-19T05:25:00Z"/>
        </w:rPr>
      </w:pPr>
      <w:r w:rsidRPr="002F5F3E">
        <w:t xml:space="preserve">For cooling, the proposed savings calculations are aligned with those of typical replacement systems. </w:t>
      </w:r>
      <w:del w:id="4601" w:author="Samuel Dent" w:date="2015-11-19T05:25:00Z">
        <w:r w:rsidRPr="002F5F3E" w:rsidDel="008E33C9">
          <w:delText xml:space="preserve">In most cases, the DHP is expected to replace (rather than offset) a comparable amount of cooling in homes with electric resistance heat—at a much higher efficiency than the previously used cooling.   </w:delText>
        </w:r>
      </w:del>
    </w:p>
    <w:p w14:paraId="458BACCA" w14:textId="17CF7C81" w:rsidR="009B1DDF" w:rsidRPr="002F5F3E" w:rsidRDefault="009B1DDF" w:rsidP="009B1DDF">
      <w:pPr>
        <w:spacing w:after="240"/>
        <w:rPr>
          <w:vertAlign w:val="superscript"/>
        </w:rPr>
      </w:pPr>
      <w:ins w:id="4602" w:author="Samuel Dent" w:date="2015-11-19T05:25:00Z">
        <w:r>
          <w:t>D</w:t>
        </w:r>
      </w:ins>
      <w:ins w:id="4603" w:author="Samuel Dent" w:date="2016-01-14T08:27:00Z">
        <w:r w:rsidR="003A4FE4">
          <w:t>MS</w:t>
        </w:r>
      </w:ins>
      <w:ins w:id="4604" w:author="Samuel Dent" w:date="2015-11-19T05:25:00Z">
        <w:r>
          <w:t xml:space="preserve">HPs save energy in cooling mode because they provide cooling capacity more efficiently than other types of unitary cooling equipment. A DMSHP installed in a home with a central ASHP system will save energy by offsetting some of the cooling energy of the ASHP.  </w:t>
        </w:r>
      </w:ins>
      <w:r w:rsidRPr="002F5F3E">
        <w:t>In order for this measure to apply, the control strategy for the heat pump is assumed to be chosen to maximize savings per installer recommendation.</w:t>
      </w:r>
      <w:r w:rsidRPr="002F5F3E">
        <w:rPr>
          <w:rFonts w:ascii="Arial" w:eastAsiaTheme="minorEastAsia" w:hAnsi="Arial"/>
          <w:vertAlign w:val="superscript"/>
        </w:rPr>
        <w:footnoteReference w:id="397"/>
      </w:r>
    </w:p>
    <w:p w14:paraId="1A708B57" w14:textId="77777777" w:rsidR="009B1DDF" w:rsidRPr="002F5F3E" w:rsidRDefault="009B1DDF" w:rsidP="009B1DDF">
      <w:pPr>
        <w:rPr>
          <w:rFonts w:cstheme="minorHAnsi"/>
          <w:szCs w:val="20"/>
        </w:rPr>
      </w:pPr>
      <w:bookmarkStart w:id="4605" w:name="_Toc343160264"/>
      <w:r w:rsidRPr="002F5F3E">
        <w:rPr>
          <w:rFonts w:cstheme="minorHAnsi"/>
          <w:szCs w:val="20"/>
        </w:rPr>
        <w:t xml:space="preserve">This measure was developed to be applicable to the following program types:  RF.  </w:t>
      </w:r>
    </w:p>
    <w:p w14:paraId="6A9E46CB" w14:textId="77777777" w:rsidR="009B1DDF" w:rsidRPr="002F5F3E" w:rsidRDefault="009B1DDF" w:rsidP="009B1DDF">
      <w:pPr>
        <w:rPr>
          <w:rFonts w:cstheme="minorHAnsi"/>
          <w:szCs w:val="20"/>
        </w:rPr>
      </w:pPr>
      <w:r w:rsidRPr="002F5F3E">
        <w:rPr>
          <w:rFonts w:cstheme="minorHAnsi"/>
          <w:szCs w:val="20"/>
        </w:rPr>
        <w:t>If applied to other program types, the measure savings should be verified.</w:t>
      </w:r>
    </w:p>
    <w:p w14:paraId="550ED0CE" w14:textId="77777777" w:rsidR="009B1DDF" w:rsidRPr="002F5F3E" w:rsidRDefault="009B1DDF" w:rsidP="009B1DDF">
      <w:pPr>
        <w:keepNext/>
        <w:keepLines/>
        <w:spacing w:before="200"/>
        <w:outlineLvl w:val="5"/>
        <w:rPr>
          <w:rFonts w:eastAsiaTheme="majorEastAsia" w:cstheme="majorBidi"/>
          <w:b/>
          <w:iCs/>
          <w:smallCaps/>
          <w:sz w:val="22"/>
        </w:rPr>
      </w:pPr>
      <w:r w:rsidRPr="002F5F3E">
        <w:rPr>
          <w:rFonts w:eastAsiaTheme="majorEastAsia" w:cstheme="majorBidi"/>
          <w:b/>
          <w:iCs/>
          <w:smallCaps/>
          <w:sz w:val="22"/>
        </w:rPr>
        <w:t>Definition of Efficient Equipment</w:t>
      </w:r>
      <w:bookmarkEnd w:id="4605"/>
    </w:p>
    <w:p w14:paraId="346D60BA" w14:textId="77777777" w:rsidR="009B1DDF" w:rsidRPr="002F5F3E" w:rsidRDefault="009B1DDF" w:rsidP="009B1DDF">
      <w:pPr>
        <w:spacing w:after="240"/>
      </w:pPr>
      <w:r w:rsidRPr="002F5F3E">
        <w:t xml:space="preserve">In order for this characterization to apply, the new equipment must be a high-efficiency, variable-capacity (typically “inverter-driven” DC motor) ductless heat pump system that exceeds the </w:t>
      </w:r>
      <w:del w:id="4606" w:author="Samuel Dent" w:date="2015-11-19T05:27:00Z">
        <w:r w:rsidRPr="002F5F3E" w:rsidDel="008E33C9">
          <w:delText>current Federal Standard. This means the unit must meet or exceed 8.2 HSPF (heating mode) and 14 SEER (cooling mode)</w:delText>
        </w:r>
        <w:r w:rsidRPr="002F5F3E" w:rsidDel="008E33C9">
          <w:rPr>
            <w:rFonts w:ascii="Arial" w:hAnsi="Arial"/>
            <w:vertAlign w:val="superscript"/>
          </w:rPr>
          <w:footnoteReference w:id="398"/>
        </w:r>
        <w:r w:rsidRPr="002F5F3E" w:rsidDel="008E33C9">
          <w:delText>.</w:delText>
        </w:r>
      </w:del>
      <w:ins w:id="4611" w:author="Samuel Dent" w:date="2015-11-19T05:27:00Z">
        <w:r>
          <w:t>program minimum efficiency requirements.</w:t>
        </w:r>
      </w:ins>
    </w:p>
    <w:p w14:paraId="63249D01" w14:textId="77777777" w:rsidR="009B1DDF" w:rsidRPr="002F5F3E" w:rsidDel="008E33C9" w:rsidRDefault="009B1DDF" w:rsidP="009B1DDF">
      <w:pPr>
        <w:spacing w:after="240"/>
        <w:rPr>
          <w:del w:id="4612" w:author="Samuel Dent" w:date="2015-11-19T05:27:00Z"/>
        </w:rPr>
      </w:pPr>
      <w:del w:id="4613" w:author="Samuel Dent" w:date="2015-11-19T05:27:00Z">
        <w:r w:rsidRPr="002F5F3E" w:rsidDel="008E33C9">
          <w:delText xml:space="preserve">This measure only applies to the </w:delText>
        </w:r>
        <w:r w:rsidRPr="002F5F3E" w:rsidDel="008E33C9">
          <w:rPr>
            <w:i/>
          </w:rPr>
          <w:delText>first</w:delText>
        </w:r>
        <w:r w:rsidRPr="002F5F3E" w:rsidDel="008E33C9">
          <w:delText xml:space="preserve"> ductless heat pump installed in a residence</w:delText>
        </w:r>
        <w:r w:rsidRPr="002F5F3E" w:rsidDel="008E33C9">
          <w:rPr>
            <w:rFonts w:ascii="Arial" w:eastAsiaTheme="minorEastAsia" w:hAnsi="Arial"/>
            <w:vertAlign w:val="superscript"/>
          </w:rPr>
          <w:footnoteReference w:id="399"/>
        </w:r>
        <w:r w:rsidRPr="002F5F3E" w:rsidDel="008E33C9">
          <w:delText xml:space="preserve">. </w:delText>
        </w:r>
      </w:del>
    </w:p>
    <w:p w14:paraId="0EA81C9D" w14:textId="77777777" w:rsidR="009B1DDF" w:rsidRPr="002F5F3E" w:rsidRDefault="009B1DDF" w:rsidP="009B1DDF">
      <w:pPr>
        <w:keepNext/>
        <w:keepLines/>
        <w:spacing w:before="200"/>
        <w:outlineLvl w:val="5"/>
        <w:rPr>
          <w:rFonts w:eastAsiaTheme="majorEastAsia" w:cstheme="majorBidi"/>
          <w:b/>
          <w:iCs/>
          <w:smallCaps/>
          <w:sz w:val="22"/>
        </w:rPr>
      </w:pPr>
      <w:bookmarkStart w:id="4617" w:name="_Toc343160265"/>
      <w:r w:rsidRPr="002F5F3E">
        <w:rPr>
          <w:rFonts w:eastAsiaTheme="majorEastAsia" w:cstheme="majorBidi"/>
          <w:b/>
          <w:iCs/>
          <w:smallCaps/>
          <w:sz w:val="22"/>
        </w:rPr>
        <w:t>Definition of Baseline Equipment</w:t>
      </w:r>
      <w:bookmarkEnd w:id="4617"/>
    </w:p>
    <w:p w14:paraId="625E6011" w14:textId="77777777" w:rsidR="009B1DDF" w:rsidRPr="002F5F3E" w:rsidRDefault="009B1DDF" w:rsidP="009B1DDF">
      <w:pPr>
        <w:spacing w:after="240"/>
      </w:pPr>
      <w:r w:rsidRPr="002F5F3E">
        <w:t>In order for this characterization to apply, baseline equipment must include a permanent electric resistance heating source or a ducted air-source heat pump. For multifamily buildings, each residence must have existing individual heating equipment. Multifamily residences with central heating do not qualify for this characterization. Existing cooling equipment is assumed to be standard efficiency. Note that in order to claim cooling savings, there must be an existing air conditioning system.</w:t>
      </w:r>
    </w:p>
    <w:p w14:paraId="59984C62" w14:textId="77777777" w:rsidR="009B1DDF" w:rsidRPr="002F5F3E" w:rsidRDefault="009B1DDF" w:rsidP="009B1DDF">
      <w:pPr>
        <w:keepNext/>
        <w:keepLines/>
        <w:spacing w:before="200"/>
        <w:outlineLvl w:val="5"/>
        <w:rPr>
          <w:rFonts w:eastAsiaTheme="majorEastAsia" w:cstheme="majorBidi"/>
          <w:b/>
          <w:iCs/>
          <w:smallCaps/>
          <w:sz w:val="22"/>
        </w:rPr>
      </w:pPr>
      <w:bookmarkStart w:id="4618" w:name="_Toc343160266"/>
      <w:r w:rsidRPr="002F5F3E">
        <w:rPr>
          <w:rFonts w:eastAsiaTheme="majorEastAsia" w:cstheme="majorBidi"/>
          <w:b/>
          <w:iCs/>
          <w:smallCaps/>
          <w:sz w:val="22"/>
        </w:rPr>
        <w:t>Deemed Lifetime of Efficient Equipment</w:t>
      </w:r>
      <w:bookmarkEnd w:id="4618"/>
    </w:p>
    <w:p w14:paraId="42B72E22" w14:textId="77777777" w:rsidR="009B1DDF" w:rsidRPr="002F5F3E" w:rsidRDefault="009B1DDF" w:rsidP="009B1DDF">
      <w:pPr>
        <w:spacing w:after="240"/>
        <w:rPr>
          <w:rFonts w:ascii="Arial" w:hAnsi="Arial" w:cs="Arial"/>
          <w:sz w:val="14"/>
          <w:szCs w:val="14"/>
          <w:vertAlign w:val="superscript"/>
        </w:rPr>
      </w:pPr>
      <w:r w:rsidRPr="002F5F3E">
        <w:rPr>
          <w:rFonts w:ascii="Calibri" w:hAnsi="Calibri" w:cs="Calibri"/>
          <w:szCs w:val="20"/>
        </w:rPr>
        <w:t>The expected measure life is assumed to be 18 years</w:t>
      </w:r>
      <w:r w:rsidRPr="002F5F3E">
        <w:rPr>
          <w:rFonts w:ascii="Arial" w:hAnsi="Arial"/>
          <w:vertAlign w:val="superscript"/>
        </w:rPr>
        <w:footnoteReference w:id="400"/>
      </w:r>
      <w:r w:rsidRPr="002F5F3E">
        <w:rPr>
          <w:rFonts w:ascii="Calibri" w:hAnsi="Calibri" w:cs="Calibri"/>
          <w:szCs w:val="20"/>
        </w:rPr>
        <w:t>.</w:t>
      </w:r>
    </w:p>
    <w:p w14:paraId="0871A2B9" w14:textId="77777777" w:rsidR="009B1DDF" w:rsidRPr="002F5F3E" w:rsidRDefault="009B1DDF" w:rsidP="009B1DDF">
      <w:pPr>
        <w:keepNext/>
        <w:keepLines/>
        <w:spacing w:before="200"/>
        <w:outlineLvl w:val="5"/>
        <w:rPr>
          <w:rFonts w:eastAsiaTheme="majorEastAsia" w:cstheme="majorBidi"/>
          <w:b/>
          <w:iCs/>
          <w:smallCaps/>
          <w:sz w:val="22"/>
        </w:rPr>
      </w:pPr>
      <w:bookmarkStart w:id="4619" w:name="_Toc343160267"/>
      <w:r w:rsidRPr="002F5F3E">
        <w:rPr>
          <w:rFonts w:eastAsiaTheme="majorEastAsia" w:cstheme="majorBidi"/>
          <w:b/>
          <w:iCs/>
          <w:smallCaps/>
          <w:sz w:val="22"/>
        </w:rPr>
        <w:t>Deemed Measure Cost</w:t>
      </w:r>
      <w:bookmarkEnd w:id="4619"/>
      <w:r w:rsidRPr="002F5F3E">
        <w:rPr>
          <w:rFonts w:eastAsiaTheme="majorEastAsia" w:cstheme="majorBidi"/>
          <w:b/>
          <w:iCs/>
          <w:smallCaps/>
          <w:sz w:val="22"/>
        </w:rPr>
        <w:t xml:space="preserve"> </w:t>
      </w:r>
    </w:p>
    <w:p w14:paraId="19DDB800" w14:textId="2532D68D" w:rsidR="009B1DDF" w:rsidRPr="002F5F3E" w:rsidRDefault="009B1DDF" w:rsidP="009B1DDF">
      <w:pPr>
        <w:spacing w:after="240"/>
      </w:pPr>
      <w:r w:rsidRPr="002F5F3E">
        <w:t>The incremental cost for this measure is provided below:</w:t>
      </w:r>
    </w:p>
    <w:tbl>
      <w:tblPr>
        <w:tblStyle w:val="TableGrid7"/>
        <w:tblW w:w="0" w:type="auto"/>
        <w:jc w:val="center"/>
        <w:tblLook w:val="04A0" w:firstRow="1" w:lastRow="0" w:firstColumn="1" w:lastColumn="0" w:noHBand="0" w:noVBand="1"/>
        <w:tblPrChange w:id="4620" w:author="&quot;sdent&quot;" w:date="2016-01-20T07:19:00Z">
          <w:tblPr>
            <w:tblStyle w:val="TableGrid7"/>
            <w:tblW w:w="0" w:type="auto"/>
            <w:jc w:val="center"/>
            <w:tblLook w:val="04A0" w:firstRow="1" w:lastRow="0" w:firstColumn="1" w:lastColumn="0" w:noHBand="0" w:noVBand="1"/>
          </w:tblPr>
        </w:tblPrChange>
      </w:tblPr>
      <w:tblGrid>
        <w:gridCol w:w="1728"/>
        <w:gridCol w:w="2250"/>
        <w:tblGridChange w:id="4621">
          <w:tblGrid>
            <w:gridCol w:w="1728"/>
            <w:gridCol w:w="2250"/>
          </w:tblGrid>
        </w:tblGridChange>
      </w:tblGrid>
      <w:tr w:rsidR="009B1DDF" w:rsidRPr="002F5F3E" w14:paraId="041B1272" w14:textId="77777777" w:rsidTr="00C72A47">
        <w:trPr>
          <w:tblHeader/>
          <w:jc w:val="center"/>
          <w:trPrChange w:id="4622" w:author="&quot;sdent&quot;" w:date="2016-01-20T07:19:00Z">
            <w:trPr>
              <w:jc w:val="center"/>
            </w:trPr>
          </w:trPrChange>
        </w:trPr>
        <w:tc>
          <w:tcPr>
            <w:tcW w:w="1728" w:type="dxa"/>
            <w:shd w:val="clear" w:color="auto" w:fill="7F7F7F" w:themeFill="text1" w:themeFillTint="80"/>
            <w:vAlign w:val="center"/>
            <w:tcPrChange w:id="4623" w:author="&quot;sdent&quot;" w:date="2016-01-20T07:19:00Z">
              <w:tcPr>
                <w:tcW w:w="1728" w:type="dxa"/>
                <w:shd w:val="clear" w:color="auto" w:fill="7F7F7F" w:themeFill="text1" w:themeFillTint="80"/>
                <w:vAlign w:val="center"/>
              </w:tcPr>
            </w:tcPrChange>
          </w:tcPr>
          <w:p w14:paraId="69E8A7B9" w14:textId="77777777" w:rsidR="009B1DDF" w:rsidRPr="002F5F3E" w:rsidRDefault="009B1DDF" w:rsidP="00C04E8D">
            <w:pPr>
              <w:jc w:val="center"/>
              <w:rPr>
                <w:rFonts w:asciiTheme="minorHAnsi" w:hAnsiTheme="minorHAnsi"/>
                <w:b/>
                <w:color w:val="FFFFFF" w:themeColor="background1"/>
              </w:rPr>
            </w:pPr>
            <w:bookmarkStart w:id="4624" w:name="_Toc343160269"/>
            <w:r w:rsidRPr="002F5F3E">
              <w:rPr>
                <w:rFonts w:asciiTheme="minorHAnsi" w:hAnsiTheme="minorHAnsi"/>
                <w:b/>
                <w:color w:val="FFFFFF" w:themeColor="background1"/>
              </w:rPr>
              <w:t>Unit Size</w:t>
            </w:r>
          </w:p>
        </w:tc>
        <w:tc>
          <w:tcPr>
            <w:tcW w:w="2250" w:type="dxa"/>
            <w:shd w:val="clear" w:color="auto" w:fill="7F7F7F" w:themeFill="text1" w:themeFillTint="80"/>
            <w:vAlign w:val="center"/>
            <w:tcPrChange w:id="4625" w:author="&quot;sdent&quot;" w:date="2016-01-20T07:19:00Z">
              <w:tcPr>
                <w:tcW w:w="2250" w:type="dxa"/>
                <w:shd w:val="clear" w:color="auto" w:fill="7F7F7F" w:themeFill="text1" w:themeFillTint="80"/>
                <w:vAlign w:val="center"/>
              </w:tcPr>
            </w:tcPrChange>
          </w:tcPr>
          <w:p w14:paraId="1D77483D" w14:textId="77777777" w:rsidR="009B1DDF" w:rsidRPr="002F5F3E" w:rsidRDefault="009B1DDF" w:rsidP="00C04E8D">
            <w:pPr>
              <w:jc w:val="center"/>
              <w:rPr>
                <w:rFonts w:asciiTheme="minorHAnsi" w:hAnsiTheme="minorHAnsi"/>
                <w:b/>
                <w:color w:val="FFFFFF" w:themeColor="background1"/>
              </w:rPr>
            </w:pPr>
            <w:r w:rsidRPr="002F5F3E">
              <w:rPr>
                <w:rFonts w:asciiTheme="minorHAnsi" w:hAnsiTheme="minorHAnsi"/>
                <w:b/>
                <w:color w:val="FFFFFF" w:themeColor="background1"/>
              </w:rPr>
              <w:t>Incremental Cost</w:t>
            </w:r>
            <w:r w:rsidRPr="009C362B">
              <w:rPr>
                <w:rFonts w:eastAsiaTheme="minorEastAsia"/>
                <w:b/>
                <w:color w:val="FFFFFF" w:themeColor="background1"/>
                <w:vertAlign w:val="superscript"/>
              </w:rPr>
              <w:footnoteReference w:id="401"/>
            </w:r>
          </w:p>
        </w:tc>
      </w:tr>
      <w:tr w:rsidR="009B1DDF" w:rsidRPr="002F5F3E" w14:paraId="159734AE" w14:textId="77777777" w:rsidTr="00C04E8D">
        <w:trPr>
          <w:jc w:val="center"/>
        </w:trPr>
        <w:tc>
          <w:tcPr>
            <w:tcW w:w="1728" w:type="dxa"/>
          </w:tcPr>
          <w:p w14:paraId="1D9F616E" w14:textId="77777777" w:rsidR="009B1DDF" w:rsidRPr="002F5F3E" w:rsidRDefault="009B1DDF" w:rsidP="00C04E8D">
            <w:pPr>
              <w:rPr>
                <w:rFonts w:asciiTheme="minorHAnsi" w:hAnsiTheme="minorHAnsi"/>
              </w:rPr>
            </w:pPr>
            <w:r w:rsidRPr="002F5F3E">
              <w:rPr>
                <w:rFonts w:asciiTheme="minorHAnsi" w:hAnsiTheme="minorHAnsi"/>
              </w:rPr>
              <w:t>1-Ton</w:t>
            </w:r>
          </w:p>
        </w:tc>
        <w:tc>
          <w:tcPr>
            <w:tcW w:w="2250" w:type="dxa"/>
          </w:tcPr>
          <w:p w14:paraId="06696D6A" w14:textId="77777777" w:rsidR="009B1DDF" w:rsidRPr="002F5F3E" w:rsidRDefault="009B1DDF" w:rsidP="00C04E8D">
            <w:pPr>
              <w:jc w:val="center"/>
              <w:rPr>
                <w:rFonts w:asciiTheme="minorHAnsi" w:hAnsiTheme="minorHAnsi"/>
                <w:szCs w:val="22"/>
              </w:rPr>
            </w:pPr>
            <w:r w:rsidRPr="002F5F3E">
              <w:rPr>
                <w:rFonts w:asciiTheme="minorHAnsi" w:hAnsiTheme="minorHAnsi"/>
              </w:rPr>
              <w:t>$3,000</w:t>
            </w:r>
          </w:p>
        </w:tc>
      </w:tr>
      <w:tr w:rsidR="009B1DDF" w:rsidRPr="002F5F3E" w14:paraId="6331D5EE" w14:textId="77777777" w:rsidTr="00C04E8D">
        <w:trPr>
          <w:jc w:val="center"/>
        </w:trPr>
        <w:tc>
          <w:tcPr>
            <w:tcW w:w="1728" w:type="dxa"/>
          </w:tcPr>
          <w:p w14:paraId="64CCC163" w14:textId="77777777" w:rsidR="009B1DDF" w:rsidRPr="002F5F3E" w:rsidRDefault="009B1DDF" w:rsidP="00C04E8D">
            <w:pPr>
              <w:rPr>
                <w:rFonts w:asciiTheme="minorHAnsi" w:hAnsiTheme="minorHAnsi"/>
              </w:rPr>
            </w:pPr>
            <w:r w:rsidRPr="002F5F3E">
              <w:rPr>
                <w:rFonts w:asciiTheme="minorHAnsi" w:hAnsiTheme="minorHAnsi"/>
              </w:rPr>
              <w:lastRenderedPageBreak/>
              <w:t>1.5-Ton</w:t>
            </w:r>
          </w:p>
        </w:tc>
        <w:tc>
          <w:tcPr>
            <w:tcW w:w="2250" w:type="dxa"/>
          </w:tcPr>
          <w:p w14:paraId="1E23EC6D" w14:textId="77777777" w:rsidR="009B1DDF" w:rsidRPr="002F5F3E" w:rsidRDefault="009B1DDF" w:rsidP="00C04E8D">
            <w:pPr>
              <w:jc w:val="center"/>
              <w:rPr>
                <w:rFonts w:asciiTheme="minorHAnsi" w:hAnsiTheme="minorHAnsi"/>
                <w:szCs w:val="22"/>
              </w:rPr>
            </w:pPr>
            <w:r w:rsidRPr="002F5F3E">
              <w:rPr>
                <w:rFonts w:asciiTheme="minorHAnsi" w:hAnsiTheme="minorHAnsi"/>
              </w:rPr>
              <w:t>$3750</w:t>
            </w:r>
          </w:p>
        </w:tc>
      </w:tr>
      <w:tr w:rsidR="009B1DDF" w:rsidRPr="002F5F3E" w14:paraId="60D86A98" w14:textId="77777777" w:rsidTr="00C04E8D">
        <w:trPr>
          <w:jc w:val="center"/>
        </w:trPr>
        <w:tc>
          <w:tcPr>
            <w:tcW w:w="1728" w:type="dxa"/>
          </w:tcPr>
          <w:p w14:paraId="09E8FE7B" w14:textId="77777777" w:rsidR="009B1DDF" w:rsidRPr="002F5F3E" w:rsidRDefault="009B1DDF" w:rsidP="00C04E8D">
            <w:pPr>
              <w:rPr>
                <w:rFonts w:asciiTheme="minorHAnsi" w:hAnsiTheme="minorHAnsi"/>
              </w:rPr>
            </w:pPr>
            <w:r w:rsidRPr="002F5F3E">
              <w:rPr>
                <w:rFonts w:asciiTheme="minorHAnsi" w:hAnsiTheme="minorHAnsi"/>
              </w:rPr>
              <w:t>2-Ton</w:t>
            </w:r>
          </w:p>
        </w:tc>
        <w:tc>
          <w:tcPr>
            <w:tcW w:w="2250" w:type="dxa"/>
          </w:tcPr>
          <w:p w14:paraId="4A776131" w14:textId="77777777" w:rsidR="009B1DDF" w:rsidRPr="002F5F3E" w:rsidRDefault="009B1DDF" w:rsidP="00C04E8D">
            <w:pPr>
              <w:jc w:val="center"/>
              <w:rPr>
                <w:rFonts w:asciiTheme="minorHAnsi" w:hAnsiTheme="minorHAnsi"/>
                <w:szCs w:val="22"/>
              </w:rPr>
            </w:pPr>
            <w:r w:rsidRPr="002F5F3E">
              <w:rPr>
                <w:rFonts w:asciiTheme="minorHAnsi" w:hAnsiTheme="minorHAnsi"/>
              </w:rPr>
              <w:t>$4,500</w:t>
            </w:r>
          </w:p>
        </w:tc>
      </w:tr>
    </w:tbl>
    <w:p w14:paraId="697E223B" w14:textId="77777777" w:rsidR="009B1DDF" w:rsidRPr="002F5F3E" w:rsidRDefault="009B1DDF" w:rsidP="009B1DDF">
      <w:pPr>
        <w:keepNext/>
        <w:keepLines/>
        <w:spacing w:before="200"/>
        <w:outlineLvl w:val="5"/>
        <w:rPr>
          <w:rFonts w:eastAsiaTheme="majorEastAsia" w:cstheme="majorBidi"/>
          <w:b/>
          <w:iCs/>
          <w:smallCaps/>
          <w:sz w:val="22"/>
        </w:rPr>
      </w:pPr>
      <w:r w:rsidRPr="002F5F3E">
        <w:rPr>
          <w:rFonts w:eastAsiaTheme="majorEastAsia" w:cstheme="majorBidi"/>
          <w:b/>
          <w:iCs/>
          <w:smallCaps/>
          <w:sz w:val="22"/>
        </w:rPr>
        <w:t>Loadshape</w:t>
      </w:r>
      <w:bookmarkEnd w:id="4624"/>
    </w:p>
    <w:p w14:paraId="26F4298C" w14:textId="77777777" w:rsidR="009B1DDF" w:rsidRPr="002F5F3E" w:rsidRDefault="009B1DDF" w:rsidP="009B1DDF">
      <w:pPr>
        <w:spacing w:after="240"/>
        <w:rPr>
          <w:szCs w:val="20"/>
        </w:rPr>
      </w:pPr>
      <w:r w:rsidRPr="002F5F3E">
        <w:rPr>
          <w:rFonts w:ascii="Calibri" w:hAnsi="Calibri" w:cs="Calibri"/>
          <w:szCs w:val="20"/>
        </w:rPr>
        <w:t>Loadshape R10 - Residential Electric Heating and Cooling</w:t>
      </w:r>
    </w:p>
    <w:p w14:paraId="7FEA99DA" w14:textId="77777777" w:rsidR="009B1DDF" w:rsidRPr="002F5F3E" w:rsidRDefault="009B1DDF" w:rsidP="009B1DDF">
      <w:pPr>
        <w:keepNext/>
        <w:keepLines/>
        <w:spacing w:before="200"/>
        <w:outlineLvl w:val="5"/>
        <w:rPr>
          <w:rFonts w:eastAsiaTheme="majorEastAsia" w:cstheme="majorBidi"/>
          <w:b/>
          <w:iCs/>
          <w:smallCaps/>
          <w:sz w:val="22"/>
        </w:rPr>
      </w:pPr>
      <w:bookmarkStart w:id="4628" w:name="_Toc343160270"/>
      <w:r w:rsidRPr="002F5F3E">
        <w:rPr>
          <w:rFonts w:eastAsiaTheme="majorEastAsia" w:cstheme="majorBidi"/>
          <w:b/>
          <w:iCs/>
          <w:smallCaps/>
          <w:sz w:val="22"/>
        </w:rPr>
        <w:t>Coincidence Factor</w:t>
      </w:r>
      <w:bookmarkEnd w:id="4628"/>
    </w:p>
    <w:p w14:paraId="661D30A9" w14:textId="253CB55C" w:rsidR="009B1DDF" w:rsidRPr="002F5F3E" w:rsidRDefault="009B1DDF" w:rsidP="009B1DDF">
      <w:pPr>
        <w:autoSpaceDE w:val="0"/>
        <w:autoSpaceDN w:val="0"/>
        <w:adjustRightInd w:val="0"/>
        <w:rPr>
          <w:rFonts w:ascii="Calibri" w:hAnsi="Calibri" w:cs="Calibri"/>
          <w:szCs w:val="20"/>
        </w:rPr>
      </w:pPr>
      <w:r w:rsidRPr="002F5F3E">
        <w:rPr>
          <w:rFonts w:ascii="Calibri" w:hAnsi="Calibri" w:cs="Calibri"/>
          <w:szCs w:val="20"/>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2F5F3E">
        <w:rPr>
          <w:rFonts w:cs="Calibri,Italic"/>
          <w:i/>
          <w:iCs/>
          <w:szCs w:val="20"/>
        </w:rPr>
        <w:t>average</w:t>
      </w:r>
      <w:r w:rsidRPr="002F5F3E">
        <w:rPr>
          <w:rFonts w:ascii="Calibri,Italic" w:hAnsi="Calibri,Italic" w:cs="Calibri,Italic"/>
          <w:i/>
          <w:iCs/>
          <w:szCs w:val="20"/>
        </w:rPr>
        <w:t xml:space="preserve"> </w:t>
      </w:r>
      <w:r w:rsidRPr="002F5F3E">
        <w:rPr>
          <w:rFonts w:ascii="Calibri" w:hAnsi="Calibri" w:cs="Calibri"/>
          <w:szCs w:val="20"/>
        </w:rPr>
        <w:t xml:space="preserve">savings over the defined summer peak period, and is presented so that savings can be bid into PJM’s Forward Capacity Market. Both values provided are based on </w:t>
      </w:r>
      <w:ins w:id="4629" w:author="Samuel Dent" w:date="2015-11-19T05:30:00Z">
        <w:r>
          <w:rPr>
            <w:rFonts w:ascii="Calibri" w:hAnsi="Calibri" w:cs="Calibri"/>
            <w:szCs w:val="20"/>
          </w:rPr>
          <w:t>metering data for 40 D</w:t>
        </w:r>
      </w:ins>
      <w:ins w:id="4630" w:author="Samuel Dent" w:date="2016-01-14T08:28:00Z">
        <w:r w:rsidR="003A4FE4">
          <w:rPr>
            <w:rFonts w:ascii="Calibri" w:hAnsi="Calibri" w:cs="Calibri"/>
            <w:szCs w:val="20"/>
          </w:rPr>
          <w:t>MS</w:t>
        </w:r>
      </w:ins>
      <w:ins w:id="4631" w:author="Samuel Dent" w:date="2015-11-19T05:30:00Z">
        <w:r>
          <w:rPr>
            <w:rFonts w:ascii="Calibri" w:hAnsi="Calibri" w:cs="Calibri"/>
            <w:szCs w:val="20"/>
          </w:rPr>
          <w:t>HPs in Ameren Illinois service territory</w:t>
        </w:r>
        <w:bookmarkStart w:id="4632" w:name="_Ref433221434"/>
        <w:r w:rsidRPr="002F5F3E">
          <w:rPr>
            <w:rFonts w:ascii="Arial" w:eastAsiaTheme="minorEastAsia" w:hAnsi="Arial"/>
            <w:vertAlign w:val="superscript"/>
          </w:rPr>
          <w:footnoteReference w:id="402"/>
        </w:r>
        <w:bookmarkEnd w:id="4632"/>
        <w:r>
          <w:rPr>
            <w:rFonts w:ascii="Calibri" w:hAnsi="Calibri" w:cs="Calibri"/>
            <w:szCs w:val="20"/>
          </w:rPr>
          <w:t>.</w:t>
        </w:r>
      </w:ins>
      <w:del w:id="4635" w:author="Samuel Dent" w:date="2015-11-19T05:30:00Z">
        <w:r w:rsidRPr="002F5F3E" w:rsidDel="008E33C9">
          <w:rPr>
            <w:rFonts w:ascii="Calibri" w:hAnsi="Calibri" w:cs="Calibri"/>
            <w:szCs w:val="20"/>
          </w:rPr>
          <w:delText>analysis of Itron eShape data for Missouri, calibrated to Illinois loads, supplied by Ameren.</w:delText>
        </w:r>
      </w:del>
    </w:p>
    <w:p w14:paraId="08E0B5F7" w14:textId="77777777" w:rsidR="009B1DDF" w:rsidRPr="002F5F3E" w:rsidRDefault="009B1DDF" w:rsidP="009B1DDF">
      <w:pPr>
        <w:autoSpaceDE w:val="0"/>
        <w:autoSpaceDN w:val="0"/>
        <w:adjustRightInd w:val="0"/>
        <w:rPr>
          <w:rFonts w:ascii="Calibri" w:hAnsi="Calibri" w:cs="Calibri"/>
          <w:szCs w:val="20"/>
        </w:rPr>
      </w:pPr>
    </w:p>
    <w:p w14:paraId="2FB16DCB" w14:textId="77777777" w:rsidR="009B1DDF" w:rsidRPr="002F5F3E" w:rsidRDefault="009B1DDF" w:rsidP="009B1DDF">
      <w:pPr>
        <w:autoSpaceDE w:val="0"/>
        <w:autoSpaceDN w:val="0"/>
        <w:adjustRightInd w:val="0"/>
        <w:rPr>
          <w:rFonts w:ascii="Calibri" w:hAnsi="Calibri" w:cs="Calibri"/>
          <w:szCs w:val="20"/>
        </w:rPr>
      </w:pPr>
      <w:r w:rsidRPr="002F5F3E">
        <w:rPr>
          <w:rFonts w:ascii="Calibri" w:hAnsi="Calibri" w:cs="Calibri"/>
          <w:szCs w:val="20"/>
        </w:rPr>
        <w:t>CF</w:t>
      </w:r>
      <w:r w:rsidRPr="002F5F3E">
        <w:rPr>
          <w:rFonts w:ascii="Calibri" w:hAnsi="Calibri" w:cs="Calibri"/>
          <w:sz w:val="13"/>
          <w:szCs w:val="13"/>
        </w:rPr>
        <w:t xml:space="preserve">SSP </w:t>
      </w:r>
      <w:r w:rsidRPr="002F5F3E">
        <w:rPr>
          <w:rFonts w:ascii="Calibri" w:hAnsi="Calibri" w:cs="Calibri"/>
          <w:sz w:val="13"/>
          <w:szCs w:val="13"/>
        </w:rPr>
        <w:tab/>
      </w:r>
      <w:r w:rsidRPr="002F5F3E">
        <w:rPr>
          <w:rFonts w:ascii="Calibri" w:hAnsi="Calibri" w:cs="Calibri"/>
          <w:sz w:val="13"/>
          <w:szCs w:val="13"/>
        </w:rPr>
        <w:tab/>
      </w:r>
      <w:r w:rsidRPr="002F5F3E">
        <w:rPr>
          <w:rFonts w:ascii="Calibri" w:hAnsi="Calibri" w:cs="Calibri"/>
          <w:szCs w:val="20"/>
        </w:rPr>
        <w:t xml:space="preserve">= Summer System Peak Coincidence Factor for </w:t>
      </w:r>
      <w:del w:id="4636" w:author="Samuel Dent" w:date="2015-11-19T05:29:00Z">
        <w:r w:rsidRPr="002F5F3E" w:rsidDel="008E33C9">
          <w:rPr>
            <w:rFonts w:ascii="Calibri" w:hAnsi="Calibri" w:cs="Calibri"/>
            <w:szCs w:val="20"/>
          </w:rPr>
          <w:delText xml:space="preserve">ASHP </w:delText>
        </w:r>
      </w:del>
      <w:ins w:id="4637" w:author="Samuel Dent" w:date="2015-11-19T05:29:00Z">
        <w:r>
          <w:rPr>
            <w:rFonts w:ascii="Calibri" w:hAnsi="Calibri" w:cs="Calibri"/>
            <w:szCs w:val="20"/>
          </w:rPr>
          <w:t>DMSHP</w:t>
        </w:r>
        <w:r w:rsidRPr="002F5F3E">
          <w:rPr>
            <w:rFonts w:ascii="Calibri" w:hAnsi="Calibri" w:cs="Calibri"/>
            <w:szCs w:val="20"/>
          </w:rPr>
          <w:t xml:space="preserve"> </w:t>
        </w:r>
      </w:ins>
      <w:r w:rsidRPr="002F5F3E">
        <w:rPr>
          <w:rFonts w:ascii="Calibri" w:hAnsi="Calibri" w:cs="Calibri"/>
          <w:szCs w:val="20"/>
        </w:rPr>
        <w:t>(during utility peak hour)</w:t>
      </w:r>
    </w:p>
    <w:p w14:paraId="44CDCCE7" w14:textId="77777777" w:rsidR="009B1DDF" w:rsidRPr="002F5F3E" w:rsidRDefault="009B1DDF" w:rsidP="009B1DDF">
      <w:pPr>
        <w:autoSpaceDE w:val="0"/>
        <w:autoSpaceDN w:val="0"/>
        <w:adjustRightInd w:val="0"/>
        <w:ind w:left="720" w:firstLine="720"/>
        <w:rPr>
          <w:rFonts w:ascii="Arial" w:hAnsi="Arial" w:cs="Arial"/>
          <w:sz w:val="13"/>
          <w:szCs w:val="13"/>
          <w:vertAlign w:val="superscript"/>
        </w:rPr>
      </w:pPr>
      <w:r w:rsidRPr="002F5F3E">
        <w:rPr>
          <w:rFonts w:ascii="Calibri" w:hAnsi="Calibri" w:cs="Calibri"/>
          <w:szCs w:val="20"/>
        </w:rPr>
        <w:t xml:space="preserve">= </w:t>
      </w:r>
      <w:del w:id="4638" w:author="Samuel Dent" w:date="2015-11-19T05:30:00Z">
        <w:r w:rsidRPr="002F5F3E" w:rsidDel="008E33C9">
          <w:rPr>
            <w:rFonts w:cstheme="minorHAnsi"/>
          </w:rPr>
          <w:delText>72</w:delText>
        </w:r>
      </w:del>
      <w:ins w:id="4639" w:author="Samuel Dent" w:date="2015-11-19T05:30:00Z">
        <w:r>
          <w:rPr>
            <w:rFonts w:cstheme="minorHAnsi"/>
          </w:rPr>
          <w:t>43.1</w:t>
        </w:r>
      </w:ins>
      <w:r w:rsidRPr="002F5F3E">
        <w:rPr>
          <w:rFonts w:cstheme="minorHAnsi"/>
        </w:rPr>
        <w:t>%%</w:t>
      </w:r>
      <w:r w:rsidRPr="002F5F3E">
        <w:rPr>
          <w:rFonts w:ascii="Arial" w:eastAsiaTheme="minorEastAsia" w:hAnsi="Arial"/>
          <w:vertAlign w:val="superscript"/>
        </w:rPr>
        <w:footnoteReference w:id="403"/>
      </w:r>
    </w:p>
    <w:p w14:paraId="263A90B0" w14:textId="77777777" w:rsidR="009B1DDF" w:rsidRPr="002F5F3E" w:rsidRDefault="009B1DDF" w:rsidP="009B1DDF">
      <w:pPr>
        <w:autoSpaceDE w:val="0"/>
        <w:autoSpaceDN w:val="0"/>
        <w:adjustRightInd w:val="0"/>
        <w:rPr>
          <w:rFonts w:ascii="Calibri" w:hAnsi="Calibri" w:cs="Calibri"/>
          <w:szCs w:val="20"/>
        </w:rPr>
      </w:pPr>
      <w:r w:rsidRPr="002F5F3E">
        <w:rPr>
          <w:rFonts w:ascii="Calibri" w:hAnsi="Calibri" w:cs="Calibri"/>
          <w:szCs w:val="20"/>
        </w:rPr>
        <w:t>CF</w:t>
      </w:r>
      <w:r w:rsidRPr="002F5F3E">
        <w:rPr>
          <w:rFonts w:ascii="Calibri" w:hAnsi="Calibri" w:cs="Calibri"/>
          <w:sz w:val="13"/>
          <w:szCs w:val="13"/>
        </w:rPr>
        <w:t xml:space="preserve">PJM </w:t>
      </w:r>
      <w:r w:rsidRPr="002F5F3E">
        <w:rPr>
          <w:rFonts w:ascii="Calibri" w:hAnsi="Calibri" w:cs="Calibri"/>
          <w:sz w:val="13"/>
          <w:szCs w:val="13"/>
        </w:rPr>
        <w:tab/>
      </w:r>
      <w:r w:rsidRPr="002F5F3E">
        <w:rPr>
          <w:rFonts w:ascii="Calibri" w:hAnsi="Calibri" w:cs="Calibri"/>
          <w:sz w:val="13"/>
          <w:szCs w:val="13"/>
        </w:rPr>
        <w:tab/>
      </w:r>
      <w:r w:rsidRPr="002F5F3E">
        <w:rPr>
          <w:rFonts w:ascii="Calibri" w:hAnsi="Calibri" w:cs="Calibri"/>
          <w:szCs w:val="20"/>
        </w:rPr>
        <w:t xml:space="preserve">= PJM Summer Peak Coincidence Factor for </w:t>
      </w:r>
      <w:ins w:id="4640" w:author="Samuel Dent" w:date="2015-11-19T05:30:00Z">
        <w:r>
          <w:rPr>
            <w:rFonts w:ascii="Calibri" w:hAnsi="Calibri" w:cs="Calibri"/>
            <w:szCs w:val="20"/>
          </w:rPr>
          <w:t>DMSHP</w:t>
        </w:r>
        <w:r w:rsidRPr="002F5F3E">
          <w:rPr>
            <w:rFonts w:ascii="Calibri" w:hAnsi="Calibri" w:cs="Calibri"/>
            <w:szCs w:val="20"/>
          </w:rPr>
          <w:t xml:space="preserve"> </w:t>
        </w:r>
      </w:ins>
      <w:del w:id="4641" w:author="Samuel Dent" w:date="2015-11-19T05:30:00Z">
        <w:r w:rsidRPr="002F5F3E" w:rsidDel="008E33C9">
          <w:rPr>
            <w:rFonts w:ascii="Calibri" w:hAnsi="Calibri" w:cs="Calibri"/>
            <w:szCs w:val="20"/>
          </w:rPr>
          <w:delText xml:space="preserve">Central A/C </w:delText>
        </w:r>
      </w:del>
      <w:r w:rsidRPr="002F5F3E">
        <w:rPr>
          <w:rFonts w:ascii="Calibri" w:hAnsi="Calibri" w:cs="Calibri"/>
          <w:szCs w:val="20"/>
        </w:rPr>
        <w:t>(average during PJM peak period)</w:t>
      </w:r>
    </w:p>
    <w:p w14:paraId="2FCD7074" w14:textId="77777777" w:rsidR="009B1DDF" w:rsidRPr="002F5F3E" w:rsidRDefault="009B1DDF" w:rsidP="009B1DDF">
      <w:pPr>
        <w:spacing w:after="240"/>
        <w:ind w:left="720" w:firstLine="720"/>
        <w:rPr>
          <w:vertAlign w:val="superscript"/>
        </w:rPr>
      </w:pPr>
      <w:r w:rsidRPr="002F5F3E">
        <w:rPr>
          <w:rFonts w:ascii="Calibri" w:hAnsi="Calibri" w:cs="Calibri"/>
          <w:szCs w:val="20"/>
        </w:rPr>
        <w:t xml:space="preserve">= </w:t>
      </w:r>
      <w:del w:id="4642" w:author="Samuel Dent" w:date="2015-11-19T05:30:00Z">
        <w:r w:rsidRPr="002F5F3E" w:rsidDel="008E33C9">
          <w:rPr>
            <w:rFonts w:cstheme="minorHAnsi"/>
          </w:rPr>
          <w:delText>46.6</w:delText>
        </w:r>
      </w:del>
      <w:ins w:id="4643" w:author="Samuel Dent" w:date="2015-11-19T05:30:00Z">
        <w:r>
          <w:rPr>
            <w:rFonts w:cstheme="minorHAnsi"/>
          </w:rPr>
          <w:t>28.0</w:t>
        </w:r>
      </w:ins>
      <w:r w:rsidRPr="002F5F3E">
        <w:rPr>
          <w:rFonts w:cstheme="minorHAnsi"/>
        </w:rPr>
        <w:t>%</w:t>
      </w:r>
      <w:r w:rsidRPr="002F5F3E">
        <w:rPr>
          <w:rFonts w:ascii="Arial" w:eastAsiaTheme="minorEastAsia" w:hAnsi="Arial"/>
          <w:vertAlign w:val="superscript"/>
        </w:rPr>
        <w:footnoteReference w:id="404"/>
      </w:r>
    </w:p>
    <w:p w14:paraId="775FD4AD" w14:textId="77777777" w:rsidR="009B1DDF" w:rsidRPr="002F5F3E" w:rsidRDefault="009B1DDF" w:rsidP="009B1DDF">
      <w:pPr>
        <w:spacing w:after="240"/>
        <w:rPr>
          <w:rFonts w:ascii="Calibri" w:hAnsi="Calibri" w:cs="Arial"/>
          <w:bCs/>
          <w:kern w:val="32"/>
          <w:sz w:val="32"/>
          <w:szCs w:val="32"/>
        </w:rPr>
      </w:pPr>
      <w:r w:rsidRPr="002F5F3E">
        <w:br w:type="page"/>
      </w:r>
    </w:p>
    <w:p w14:paraId="326ED614" w14:textId="77777777" w:rsidR="009B1DDF" w:rsidRPr="002F5F3E" w:rsidRDefault="009B1DDF" w:rsidP="009B1DDF">
      <w:pPr>
        <w:pBdr>
          <w:top w:val="double" w:sz="4" w:space="1" w:color="auto"/>
          <w:bottom w:val="double" w:sz="4" w:space="1" w:color="auto"/>
        </w:pBdr>
        <w:spacing w:after="240"/>
        <w:jc w:val="center"/>
        <w:rPr>
          <w:rFonts w:cstheme="minorHAnsi"/>
          <w:b/>
          <w:sz w:val="22"/>
        </w:rPr>
      </w:pPr>
      <w:bookmarkStart w:id="4644" w:name="_Toc343160272"/>
      <w:r w:rsidRPr="002F5F3E">
        <w:rPr>
          <w:rFonts w:cstheme="minorHAnsi"/>
          <w:b/>
          <w:sz w:val="22"/>
        </w:rPr>
        <w:lastRenderedPageBreak/>
        <w:t>Algorithms</w:t>
      </w:r>
    </w:p>
    <w:p w14:paraId="61178006" w14:textId="77777777" w:rsidR="009B1DDF" w:rsidRPr="002F5F3E" w:rsidRDefault="009B1DDF" w:rsidP="009B1DDF">
      <w:pPr>
        <w:keepNext/>
        <w:keepLines/>
        <w:spacing w:before="200"/>
        <w:outlineLvl w:val="5"/>
        <w:rPr>
          <w:rFonts w:eastAsiaTheme="majorEastAsia" w:cstheme="majorBidi"/>
          <w:b/>
          <w:iCs/>
          <w:smallCaps/>
          <w:sz w:val="22"/>
        </w:rPr>
      </w:pPr>
      <w:bookmarkStart w:id="4645" w:name="_Toc343160273"/>
      <w:bookmarkEnd w:id="4644"/>
      <w:r w:rsidRPr="002F5F3E">
        <w:rPr>
          <w:rFonts w:eastAsiaTheme="majorEastAsia" w:cstheme="majorBidi"/>
          <w:b/>
          <w:iCs/>
          <w:smallCaps/>
          <w:sz w:val="22"/>
        </w:rPr>
        <w:t>Calculation of Savings</w:t>
      </w:r>
      <w:bookmarkEnd w:id="4645"/>
      <w:r w:rsidRPr="002F5F3E">
        <w:rPr>
          <w:rFonts w:eastAsiaTheme="majorEastAsia" w:cstheme="majorBidi"/>
          <w:b/>
          <w:iCs/>
          <w:smallCaps/>
          <w:sz w:val="22"/>
        </w:rPr>
        <w:t xml:space="preserve"> </w:t>
      </w:r>
    </w:p>
    <w:p w14:paraId="5D976050" w14:textId="77777777" w:rsidR="009B1DDF" w:rsidRPr="002F5F3E" w:rsidRDefault="009B1DDF" w:rsidP="009B1DDF">
      <w:pPr>
        <w:keepNext/>
        <w:keepLines/>
        <w:spacing w:before="200"/>
        <w:outlineLvl w:val="5"/>
        <w:rPr>
          <w:rFonts w:eastAsiaTheme="majorEastAsia" w:cstheme="majorBidi"/>
          <w:b/>
          <w:iCs/>
          <w:smallCaps/>
          <w:sz w:val="22"/>
        </w:rPr>
      </w:pPr>
      <w:bookmarkStart w:id="4646" w:name="_Toc343160274"/>
      <w:r w:rsidRPr="002F5F3E">
        <w:rPr>
          <w:rFonts w:eastAsiaTheme="majorEastAsia" w:cstheme="majorBidi"/>
          <w:b/>
          <w:iCs/>
          <w:smallCaps/>
          <w:sz w:val="22"/>
        </w:rPr>
        <w:t>Electric Energy Savings</w:t>
      </w:r>
      <w:bookmarkEnd w:id="4646"/>
    </w:p>
    <w:p w14:paraId="1356B9C0" w14:textId="77777777" w:rsidR="009B1DDF" w:rsidRPr="002F5F3E" w:rsidRDefault="009B1DDF" w:rsidP="009B1DDF">
      <w:pPr>
        <w:spacing w:after="240"/>
      </w:pPr>
      <w:r w:rsidRPr="002F5F3E">
        <w:t>Electric savings</w:t>
      </w:r>
    </w:p>
    <w:p w14:paraId="0120C8AE" w14:textId="77777777" w:rsidR="009B1DDF" w:rsidRPr="002F5F3E" w:rsidRDefault="009B1DDF" w:rsidP="009B1DDF">
      <w:pPr>
        <w:spacing w:after="240"/>
        <w:ind w:left="720" w:firstLine="720"/>
        <w:rPr>
          <w:vertAlign w:val="subscript"/>
        </w:rPr>
      </w:pPr>
      <w:r w:rsidRPr="002F5F3E">
        <w:t>ΔkWh</w:t>
      </w:r>
      <w:r w:rsidRPr="002F5F3E">
        <w:tab/>
        <w:t>= ΔkWh</w:t>
      </w:r>
      <w:r w:rsidRPr="002F5F3E">
        <w:rPr>
          <w:vertAlign w:val="subscript"/>
        </w:rPr>
        <w:t>heat</w:t>
      </w:r>
      <w:r w:rsidRPr="002F5F3E">
        <w:t xml:space="preserve"> + ΔkWh</w:t>
      </w:r>
      <w:r w:rsidRPr="002F5F3E">
        <w:rPr>
          <w:vertAlign w:val="subscript"/>
        </w:rPr>
        <w:t>cool</w:t>
      </w:r>
    </w:p>
    <w:p w14:paraId="61BF6B17" w14:textId="77777777" w:rsidR="009B1DDF" w:rsidRPr="002F5F3E" w:rsidRDefault="009B1DDF" w:rsidP="009B1DDF">
      <w:pPr>
        <w:spacing w:after="240"/>
        <w:ind w:firstLine="720"/>
        <w:rPr>
          <w:vertAlign w:val="subscript"/>
        </w:rPr>
      </w:pPr>
      <w:r w:rsidRPr="002F5F3E">
        <w:t>ΔkWh</w:t>
      </w:r>
      <w:r w:rsidRPr="002F5F3E">
        <w:rPr>
          <w:vertAlign w:val="subscript"/>
        </w:rPr>
        <w:t>heat</w:t>
      </w:r>
      <w:r w:rsidRPr="002F5F3E">
        <w:t xml:space="preserve"> </w:t>
      </w:r>
      <w:r w:rsidRPr="002F5F3E">
        <w:tab/>
        <w:t xml:space="preserve">= </w:t>
      </w:r>
      <w:ins w:id="4647" w:author="Samuel Dent" w:date="2015-11-19T05:32:00Z">
        <w:r>
          <w:t>(</w:t>
        </w:r>
      </w:ins>
      <w:ins w:id="4648" w:author="Samuel Dent" w:date="2015-11-19T05:31:00Z">
        <w:r>
          <w:t>Capacity</w:t>
        </w:r>
        <w:r>
          <w:rPr>
            <w:vertAlign w:val="subscript"/>
          </w:rPr>
          <w:t>heat *</w:t>
        </w:r>
        <w:r>
          <w:t xml:space="preserve"> EFLH</w:t>
        </w:r>
        <w:r>
          <w:rPr>
            <w:vertAlign w:val="subscript"/>
          </w:rPr>
          <w:t>heat</w:t>
        </w:r>
      </w:ins>
      <w:del w:id="4649" w:author="Samuel Dent" w:date="2015-11-19T05:31:00Z">
        <w:r w:rsidRPr="002F5F3E" w:rsidDel="008E33C9">
          <w:delText>PLD*AHHL*HF</w:delText>
        </w:r>
      </w:del>
      <w:ins w:id="4650" w:author="Samuel Dent" w:date="2015-11-19T05:31:00Z">
        <w:r>
          <w:t xml:space="preserve"> </w:t>
        </w:r>
      </w:ins>
      <w:r w:rsidRPr="002F5F3E">
        <w:t>*</w:t>
      </w:r>
      <w:ins w:id="4651" w:author="Samuel Dent" w:date="2015-11-19T05:31:00Z">
        <w:r>
          <w:t xml:space="preserve"> </w:t>
        </w:r>
      </w:ins>
      <w:r w:rsidRPr="002F5F3E">
        <w:t>(1/HSPF</w:t>
      </w:r>
      <w:r w:rsidRPr="002F5F3E">
        <w:rPr>
          <w:vertAlign w:val="subscript"/>
        </w:rPr>
        <w:t>exist</w:t>
      </w:r>
      <w:ins w:id="4652" w:author="Samuel Dent" w:date="2015-11-19T05:31:00Z">
        <w:r>
          <w:rPr>
            <w:vertAlign w:val="subscript"/>
          </w:rPr>
          <w:t xml:space="preserve"> </w:t>
        </w:r>
      </w:ins>
      <w:r w:rsidRPr="002F5F3E">
        <w:t>-</w:t>
      </w:r>
      <w:ins w:id="4653" w:author="Samuel Dent" w:date="2015-11-19T05:31:00Z">
        <w:r>
          <w:t xml:space="preserve"> </w:t>
        </w:r>
      </w:ins>
      <w:r w:rsidRPr="002F5F3E">
        <w:t>1/HSPF</w:t>
      </w:r>
      <w:r w:rsidRPr="002F5F3E">
        <w:rPr>
          <w:vertAlign w:val="subscript"/>
        </w:rPr>
        <w:t>ee</w:t>
      </w:r>
      <w:r w:rsidRPr="002F5F3E">
        <w:t>)</w:t>
      </w:r>
      <w:ins w:id="4654" w:author="Samuel Dent" w:date="2015-11-19T05:32:00Z">
        <w:r>
          <w:t>)</w:t>
        </w:r>
      </w:ins>
      <w:ins w:id="4655" w:author="Samuel Dent" w:date="2015-11-19T05:31:00Z">
        <w:r>
          <w:t xml:space="preserve"> </w:t>
        </w:r>
      </w:ins>
      <w:del w:id="4656" w:author="Samuel Dent" w:date="2015-11-19T05:32:00Z">
        <w:r w:rsidRPr="002F5F3E" w:rsidDel="008E33C9">
          <w:delText>*3.413</w:delText>
        </w:r>
      </w:del>
      <w:ins w:id="4657" w:author="Samuel Dent" w:date="2015-11-19T05:32:00Z">
        <w:r>
          <w:t>/ 1000</w:t>
        </w:r>
      </w:ins>
    </w:p>
    <w:p w14:paraId="077C2DD2" w14:textId="77777777" w:rsidR="009B1DDF" w:rsidRPr="002F5F3E" w:rsidRDefault="009B1DDF" w:rsidP="009B1DDF">
      <w:pPr>
        <w:spacing w:after="240"/>
        <w:ind w:firstLine="720"/>
        <w:rPr>
          <w:color w:val="44546A" w:themeColor="text2"/>
        </w:rPr>
      </w:pPr>
      <w:r w:rsidRPr="002F5F3E">
        <w:t>ΔkWh</w:t>
      </w:r>
      <w:r w:rsidRPr="002F5F3E">
        <w:rPr>
          <w:vertAlign w:val="subscript"/>
        </w:rPr>
        <w:t xml:space="preserve">cool </w:t>
      </w:r>
      <w:r w:rsidRPr="002F5F3E">
        <w:rPr>
          <w:vertAlign w:val="subscript"/>
        </w:rPr>
        <w:tab/>
      </w:r>
      <w:r w:rsidRPr="002F5F3E">
        <w:t xml:space="preserve">= </w:t>
      </w:r>
      <w:ins w:id="4658" w:author="Samuel Dent" w:date="2015-11-19T05:32:00Z">
        <w:r>
          <w:t>(</w:t>
        </w:r>
      </w:ins>
      <w:r w:rsidRPr="002F5F3E">
        <w:t>Capacity</w:t>
      </w:r>
      <w:r w:rsidRPr="002F5F3E">
        <w:rPr>
          <w:vertAlign w:val="subscript"/>
        </w:rPr>
        <w:t>cool</w:t>
      </w:r>
      <w:del w:id="4659" w:author="Samuel Dent" w:date="2015-11-19T05:31:00Z">
        <w:r w:rsidRPr="002F5F3E" w:rsidDel="008E33C9">
          <w:delText>*HF</w:delText>
        </w:r>
      </w:del>
      <w:ins w:id="4660" w:author="Samuel Dent" w:date="2015-11-19T05:31:00Z">
        <w:r>
          <w:t>* EFLH</w:t>
        </w:r>
        <w:r w:rsidRPr="008E33C9">
          <w:rPr>
            <w:vertAlign w:val="subscript"/>
            <w:rPrChange w:id="4661" w:author="Samuel Dent" w:date="2015-11-19T05:32:00Z">
              <w:rPr/>
            </w:rPrChange>
          </w:rPr>
          <w:t>cool</w:t>
        </w:r>
        <w:r>
          <w:t xml:space="preserve"> </w:t>
        </w:r>
      </w:ins>
      <w:r w:rsidRPr="002F5F3E">
        <w:t>*(1/SEER</w:t>
      </w:r>
      <w:r w:rsidRPr="002F5F3E">
        <w:rPr>
          <w:vertAlign w:val="subscript"/>
        </w:rPr>
        <w:t>exist</w:t>
      </w:r>
      <w:ins w:id="4662" w:author="Samuel Dent" w:date="2015-11-19T05:32:00Z">
        <w:r>
          <w:rPr>
            <w:vertAlign w:val="subscript"/>
          </w:rPr>
          <w:t xml:space="preserve"> </w:t>
        </w:r>
      </w:ins>
      <w:r w:rsidRPr="002F5F3E">
        <w:t>-</w:t>
      </w:r>
      <w:ins w:id="4663" w:author="Samuel Dent" w:date="2015-11-19T05:32:00Z">
        <w:r>
          <w:t xml:space="preserve"> </w:t>
        </w:r>
      </w:ins>
      <w:r w:rsidRPr="002F5F3E">
        <w:t>1/SEER</w:t>
      </w:r>
      <w:r w:rsidRPr="002F5F3E">
        <w:rPr>
          <w:vertAlign w:val="subscript"/>
        </w:rPr>
        <w:t>ee</w:t>
      </w:r>
      <w:r w:rsidRPr="002F5F3E">
        <w:t>)</w:t>
      </w:r>
      <w:del w:id="4664" w:author="Samuel Dent" w:date="2015-11-19T05:32:00Z">
        <w:r w:rsidRPr="002F5F3E" w:rsidDel="008E33C9">
          <w:delText>*EFLH</w:delText>
        </w:r>
        <w:r w:rsidRPr="002F5F3E" w:rsidDel="008E33C9">
          <w:rPr>
            <w:vertAlign w:val="subscript"/>
          </w:rPr>
          <w:delText>cool</w:delText>
        </w:r>
        <w:r w:rsidRPr="002F5F3E" w:rsidDel="008E33C9">
          <w:delText xml:space="preserve"> </w:delText>
        </w:r>
      </w:del>
      <w:ins w:id="4665" w:author="Samuel Dent" w:date="2015-11-19T05:32:00Z">
        <w:r>
          <w:t>) / 1000</w:t>
        </w:r>
      </w:ins>
    </w:p>
    <w:p w14:paraId="41F695C6" w14:textId="77777777" w:rsidR="009B1DDF" w:rsidRPr="002F5F3E" w:rsidRDefault="009B1DDF" w:rsidP="009B1DDF">
      <w:pPr>
        <w:spacing w:after="240"/>
      </w:pPr>
      <w:r w:rsidRPr="002F5F3E">
        <w:t>Where:</w:t>
      </w:r>
    </w:p>
    <w:p w14:paraId="2BDCA785" w14:textId="77777777" w:rsidR="009B1DDF" w:rsidRDefault="009B1DDF" w:rsidP="009B1DDF">
      <w:pPr>
        <w:ind w:left="2160" w:hanging="1440"/>
        <w:rPr>
          <w:ins w:id="4666" w:author="Samuel Dent" w:date="2015-11-20T08:34:00Z"/>
        </w:rPr>
      </w:pPr>
      <w:ins w:id="4667" w:author="Samuel Dent" w:date="2015-11-19T05:33:00Z">
        <w:r>
          <w:t>Capacity</w:t>
        </w:r>
        <w:r>
          <w:rPr>
            <w:vertAlign w:val="subscript"/>
          </w:rPr>
          <w:t xml:space="preserve">heat </w:t>
        </w:r>
        <w:r>
          <w:t xml:space="preserve"> </w:t>
        </w:r>
        <w:r>
          <w:tab/>
        </w:r>
        <w:r w:rsidRPr="002F5F3E">
          <w:t xml:space="preserve">= </w:t>
        </w:r>
      </w:ins>
      <w:ins w:id="4668" w:author="Samuel Dent" w:date="2015-11-19T05:37:00Z">
        <w:r>
          <w:t>H</w:t>
        </w:r>
      </w:ins>
      <w:ins w:id="4669" w:author="Samuel Dent" w:date="2015-11-19T05:33:00Z">
        <w:r>
          <w:t>eating</w:t>
        </w:r>
        <w:r w:rsidRPr="002F5F3E">
          <w:t xml:space="preserve"> capacity of the ductless heat pump unit in Btu/hr</w:t>
        </w:r>
      </w:ins>
    </w:p>
    <w:p w14:paraId="4B1363F2" w14:textId="77777777" w:rsidR="009B1DDF" w:rsidRDefault="009B1DDF" w:rsidP="009B1DDF">
      <w:pPr>
        <w:ind w:left="2160" w:hanging="1440"/>
        <w:rPr>
          <w:ins w:id="4670" w:author="Samuel Dent" w:date="2015-11-19T05:33:00Z"/>
        </w:rPr>
      </w:pPr>
      <w:ins w:id="4671" w:author="Samuel Dent" w:date="2015-11-20T08:34:00Z">
        <w:r>
          <w:tab/>
          <w:t>= Actual</w:t>
        </w:r>
      </w:ins>
    </w:p>
    <w:p w14:paraId="41EE1175" w14:textId="77777777" w:rsidR="009B1DDF" w:rsidRPr="002F5F3E" w:rsidDel="008E33C9" w:rsidRDefault="009B1DDF" w:rsidP="009B1DDF">
      <w:pPr>
        <w:spacing w:after="240"/>
        <w:ind w:left="2160" w:hanging="1440"/>
        <w:rPr>
          <w:del w:id="4672" w:author="Samuel Dent" w:date="2015-11-19T05:33:00Z"/>
        </w:rPr>
      </w:pPr>
      <w:del w:id="4673" w:author="Samuel Dent" w:date="2015-11-19T05:33:00Z">
        <w:r w:rsidRPr="002F5F3E" w:rsidDel="008E33C9">
          <w:delText>PLD</w:delText>
        </w:r>
        <w:r w:rsidRPr="002F5F3E" w:rsidDel="008E33C9">
          <w:tab/>
          <w:delText>= Percent Load Displaced. The average total annual heating load displaced from the existing heating system and now provided by the ductless heat pump</w:delText>
        </w:r>
        <w:r w:rsidRPr="002F5F3E" w:rsidDel="008E33C9">
          <w:rPr>
            <w:rFonts w:ascii="Arial" w:eastAsiaTheme="minorEastAsia" w:hAnsi="Arial"/>
            <w:vertAlign w:val="superscript"/>
          </w:rPr>
          <w:footnoteReference w:id="405"/>
        </w:r>
      </w:del>
    </w:p>
    <w:p w14:paraId="65208779" w14:textId="77777777" w:rsidR="009B1DDF" w:rsidRPr="002F5F3E" w:rsidDel="008E33C9" w:rsidRDefault="009B1DDF" w:rsidP="009B1DDF">
      <w:pPr>
        <w:spacing w:after="240"/>
        <w:ind w:left="1440" w:firstLine="720"/>
        <w:rPr>
          <w:del w:id="4682" w:author="Samuel Dent" w:date="2015-11-19T05:33:00Z"/>
        </w:rPr>
      </w:pPr>
      <w:del w:id="4683" w:author="Samuel Dent" w:date="2015-11-19T05:33:00Z">
        <w:r w:rsidRPr="002F5F3E" w:rsidDel="008E33C9">
          <w:delText>For a first DHP installed in a given home.</w:delText>
        </w:r>
      </w:del>
    </w:p>
    <w:tbl>
      <w:tblPr>
        <w:tblStyle w:val="TableGrid7"/>
        <w:tblW w:w="0" w:type="auto"/>
        <w:jc w:val="center"/>
        <w:tblLook w:val="04A0" w:firstRow="1" w:lastRow="0" w:firstColumn="1" w:lastColumn="0" w:noHBand="0" w:noVBand="1"/>
      </w:tblPr>
      <w:tblGrid>
        <w:gridCol w:w="1584"/>
        <w:gridCol w:w="1584"/>
        <w:gridCol w:w="1584"/>
        <w:gridCol w:w="1584"/>
      </w:tblGrid>
      <w:tr w:rsidR="009B1DDF" w:rsidRPr="002F5F3E" w:rsidDel="008E33C9" w14:paraId="2B07E308" w14:textId="77777777" w:rsidTr="00C04E8D">
        <w:trPr>
          <w:trHeight w:val="107"/>
          <w:jc w:val="center"/>
          <w:del w:id="4684" w:author="Samuel Dent" w:date="2015-11-19T05:33:00Z"/>
        </w:trPr>
        <w:tc>
          <w:tcPr>
            <w:tcW w:w="1584" w:type="dxa"/>
            <w:shd w:val="clear" w:color="auto" w:fill="A6A6A6" w:themeFill="background1" w:themeFillShade="A6"/>
            <w:vAlign w:val="center"/>
          </w:tcPr>
          <w:p w14:paraId="2BFA2239" w14:textId="77777777" w:rsidR="009B1DDF" w:rsidRPr="002F5F3E" w:rsidDel="008E33C9" w:rsidRDefault="009B1DDF" w:rsidP="00C04E8D">
            <w:pPr>
              <w:jc w:val="center"/>
              <w:rPr>
                <w:del w:id="4685" w:author="Samuel Dent" w:date="2015-11-19T05:33:00Z"/>
                <w:rFonts w:asciiTheme="minorHAnsi" w:hAnsiTheme="minorHAnsi"/>
                <w:b/>
                <w:color w:val="FFFFFF" w:themeColor="background1"/>
              </w:rPr>
            </w:pPr>
          </w:p>
        </w:tc>
        <w:tc>
          <w:tcPr>
            <w:tcW w:w="4752" w:type="dxa"/>
            <w:gridSpan w:val="3"/>
            <w:shd w:val="clear" w:color="auto" w:fill="A6A6A6" w:themeFill="background1" w:themeFillShade="A6"/>
            <w:vAlign w:val="center"/>
          </w:tcPr>
          <w:p w14:paraId="35FFA273" w14:textId="77777777" w:rsidR="009B1DDF" w:rsidRPr="002F5F3E" w:rsidDel="008E33C9" w:rsidRDefault="009B1DDF" w:rsidP="00C04E8D">
            <w:pPr>
              <w:jc w:val="center"/>
              <w:rPr>
                <w:del w:id="4686" w:author="Samuel Dent" w:date="2015-11-19T05:33:00Z"/>
                <w:rFonts w:asciiTheme="minorHAnsi" w:hAnsiTheme="minorHAnsi"/>
                <w:b/>
                <w:color w:val="FFFFFF" w:themeColor="background1"/>
              </w:rPr>
            </w:pPr>
            <w:del w:id="4687" w:author="Samuel Dent" w:date="2015-11-19T05:33:00Z">
              <w:r w:rsidRPr="002F5F3E" w:rsidDel="008E33C9">
                <w:rPr>
                  <w:rFonts w:asciiTheme="minorHAnsi" w:hAnsiTheme="minorHAnsi"/>
                  <w:b/>
                  <w:color w:val="FFFFFF" w:themeColor="background1"/>
                </w:rPr>
                <w:delText>PLD5</w:delText>
              </w:r>
            </w:del>
          </w:p>
        </w:tc>
      </w:tr>
      <w:tr w:rsidR="009B1DDF" w:rsidRPr="002F5F3E" w:rsidDel="008E33C9" w14:paraId="7FF4E9FE" w14:textId="77777777" w:rsidTr="00C04E8D">
        <w:trPr>
          <w:jc w:val="center"/>
          <w:del w:id="4688" w:author="Samuel Dent" w:date="2015-11-19T05:33:00Z"/>
        </w:trPr>
        <w:tc>
          <w:tcPr>
            <w:tcW w:w="1584" w:type="dxa"/>
          </w:tcPr>
          <w:p w14:paraId="689D67CB" w14:textId="77777777" w:rsidR="009B1DDF" w:rsidRPr="002F5F3E" w:rsidDel="008E33C9" w:rsidRDefault="009B1DDF" w:rsidP="00C04E8D">
            <w:pPr>
              <w:rPr>
                <w:del w:id="4689" w:author="Samuel Dent" w:date="2015-11-19T05:33:00Z"/>
                <w:rFonts w:asciiTheme="minorHAnsi" w:hAnsiTheme="minorHAnsi"/>
              </w:rPr>
            </w:pPr>
            <w:del w:id="4690" w:author="Samuel Dent" w:date="2015-11-19T05:33:00Z">
              <w:r w:rsidRPr="002F5F3E" w:rsidDel="008E33C9">
                <w:rPr>
                  <w:rFonts w:asciiTheme="minorHAnsi" w:hAnsiTheme="minorHAnsi"/>
                </w:rPr>
                <w:delText>Climate zone</w:delText>
              </w:r>
            </w:del>
          </w:p>
        </w:tc>
        <w:tc>
          <w:tcPr>
            <w:tcW w:w="1584" w:type="dxa"/>
          </w:tcPr>
          <w:p w14:paraId="79A3D84B" w14:textId="77777777" w:rsidR="009B1DDF" w:rsidRPr="002F5F3E" w:rsidDel="008E33C9" w:rsidRDefault="009B1DDF" w:rsidP="00C04E8D">
            <w:pPr>
              <w:rPr>
                <w:del w:id="4691" w:author="Samuel Dent" w:date="2015-11-19T05:33:00Z"/>
                <w:rFonts w:asciiTheme="minorHAnsi" w:hAnsiTheme="minorHAnsi"/>
              </w:rPr>
            </w:pPr>
            <w:del w:id="4692" w:author="Samuel Dent" w:date="2015-11-19T05:33:00Z">
              <w:r w:rsidRPr="002F5F3E" w:rsidDel="008E33C9">
                <w:rPr>
                  <w:rFonts w:asciiTheme="minorHAnsi" w:hAnsiTheme="minorHAnsi"/>
                </w:rPr>
                <w:delText>1-ton unit</w:delText>
              </w:r>
            </w:del>
          </w:p>
        </w:tc>
        <w:tc>
          <w:tcPr>
            <w:tcW w:w="1584" w:type="dxa"/>
          </w:tcPr>
          <w:p w14:paraId="1DADB7A0" w14:textId="77777777" w:rsidR="009B1DDF" w:rsidRPr="002F5F3E" w:rsidDel="008E33C9" w:rsidRDefault="009B1DDF" w:rsidP="00C04E8D">
            <w:pPr>
              <w:rPr>
                <w:del w:id="4693" w:author="Samuel Dent" w:date="2015-11-19T05:33:00Z"/>
                <w:rFonts w:asciiTheme="minorHAnsi" w:hAnsiTheme="minorHAnsi"/>
              </w:rPr>
            </w:pPr>
            <w:del w:id="4694" w:author="Samuel Dent" w:date="2015-11-19T05:33:00Z">
              <w:r w:rsidRPr="002F5F3E" w:rsidDel="008E33C9">
                <w:rPr>
                  <w:rFonts w:asciiTheme="minorHAnsi" w:hAnsiTheme="minorHAnsi"/>
                </w:rPr>
                <w:delText>1.5-ton unit</w:delText>
              </w:r>
            </w:del>
          </w:p>
        </w:tc>
        <w:tc>
          <w:tcPr>
            <w:tcW w:w="1584" w:type="dxa"/>
          </w:tcPr>
          <w:p w14:paraId="2C6A2AB3" w14:textId="77777777" w:rsidR="009B1DDF" w:rsidRPr="002F5F3E" w:rsidDel="008E33C9" w:rsidRDefault="009B1DDF" w:rsidP="00C04E8D">
            <w:pPr>
              <w:rPr>
                <w:del w:id="4695" w:author="Samuel Dent" w:date="2015-11-19T05:33:00Z"/>
                <w:rFonts w:asciiTheme="minorHAnsi" w:hAnsiTheme="minorHAnsi"/>
              </w:rPr>
            </w:pPr>
            <w:del w:id="4696" w:author="Samuel Dent" w:date="2015-11-19T05:33:00Z">
              <w:r w:rsidRPr="002F5F3E" w:rsidDel="008E33C9">
                <w:rPr>
                  <w:rFonts w:asciiTheme="minorHAnsi" w:hAnsiTheme="minorHAnsi"/>
                </w:rPr>
                <w:delText>2-ton unit</w:delText>
              </w:r>
            </w:del>
          </w:p>
        </w:tc>
      </w:tr>
      <w:tr w:rsidR="009B1DDF" w:rsidRPr="002F5F3E" w:rsidDel="008E33C9" w14:paraId="7B07DDB3" w14:textId="77777777" w:rsidTr="00C04E8D">
        <w:trPr>
          <w:jc w:val="center"/>
          <w:del w:id="4697" w:author="Samuel Dent" w:date="2015-11-19T05:33:00Z"/>
        </w:trPr>
        <w:tc>
          <w:tcPr>
            <w:tcW w:w="1584" w:type="dxa"/>
          </w:tcPr>
          <w:p w14:paraId="71C1B4B9" w14:textId="77777777" w:rsidR="009B1DDF" w:rsidRPr="002F5F3E" w:rsidDel="008E33C9" w:rsidRDefault="009B1DDF" w:rsidP="00C04E8D">
            <w:pPr>
              <w:rPr>
                <w:del w:id="4698" w:author="Samuel Dent" w:date="2015-11-19T05:33:00Z"/>
                <w:rFonts w:asciiTheme="minorHAnsi" w:hAnsiTheme="minorHAnsi"/>
              </w:rPr>
            </w:pPr>
            <w:del w:id="4699" w:author="Samuel Dent" w:date="2015-11-19T05:33:00Z">
              <w:r w:rsidRPr="002F5F3E" w:rsidDel="008E33C9">
                <w:rPr>
                  <w:rFonts w:asciiTheme="minorHAnsi" w:hAnsiTheme="minorHAnsi"/>
                </w:rPr>
                <w:delText>Rockford</w:delText>
              </w:r>
            </w:del>
          </w:p>
        </w:tc>
        <w:tc>
          <w:tcPr>
            <w:tcW w:w="1584" w:type="dxa"/>
            <w:vAlign w:val="bottom"/>
          </w:tcPr>
          <w:p w14:paraId="2F3F1C5D" w14:textId="77777777" w:rsidR="009B1DDF" w:rsidRPr="002F5F3E" w:rsidDel="008E33C9" w:rsidRDefault="009B1DDF" w:rsidP="00C04E8D">
            <w:pPr>
              <w:rPr>
                <w:del w:id="4700" w:author="Samuel Dent" w:date="2015-11-19T05:33:00Z"/>
                <w:rFonts w:asciiTheme="minorHAnsi" w:hAnsiTheme="minorHAnsi"/>
              </w:rPr>
            </w:pPr>
            <w:del w:id="4701" w:author="Samuel Dent" w:date="2015-11-19T05:33:00Z">
              <w:r w:rsidRPr="002F5F3E" w:rsidDel="008E33C9">
                <w:rPr>
                  <w:rFonts w:asciiTheme="minorHAnsi" w:hAnsiTheme="minorHAnsi"/>
                </w:rPr>
                <w:delText>26%</w:delText>
              </w:r>
            </w:del>
          </w:p>
        </w:tc>
        <w:tc>
          <w:tcPr>
            <w:tcW w:w="1584" w:type="dxa"/>
          </w:tcPr>
          <w:p w14:paraId="232FD8B4" w14:textId="77777777" w:rsidR="009B1DDF" w:rsidRPr="002F5F3E" w:rsidDel="008E33C9" w:rsidRDefault="009B1DDF" w:rsidP="00C04E8D">
            <w:pPr>
              <w:rPr>
                <w:del w:id="4702" w:author="Samuel Dent" w:date="2015-11-19T05:33:00Z"/>
                <w:rFonts w:asciiTheme="minorHAnsi" w:hAnsiTheme="minorHAnsi"/>
              </w:rPr>
            </w:pPr>
            <w:del w:id="4703" w:author="Samuel Dent" w:date="2015-11-19T05:33:00Z">
              <w:r w:rsidRPr="002F5F3E" w:rsidDel="008E33C9">
                <w:rPr>
                  <w:rFonts w:asciiTheme="minorHAnsi" w:hAnsiTheme="minorHAnsi"/>
                </w:rPr>
                <w:delText>39%</w:delText>
              </w:r>
            </w:del>
          </w:p>
        </w:tc>
        <w:tc>
          <w:tcPr>
            <w:tcW w:w="1584" w:type="dxa"/>
          </w:tcPr>
          <w:p w14:paraId="7D993EB7" w14:textId="77777777" w:rsidR="009B1DDF" w:rsidRPr="002F5F3E" w:rsidDel="008E33C9" w:rsidRDefault="009B1DDF" w:rsidP="00C04E8D">
            <w:pPr>
              <w:rPr>
                <w:del w:id="4704" w:author="Samuel Dent" w:date="2015-11-19T05:33:00Z"/>
                <w:rFonts w:asciiTheme="minorHAnsi" w:hAnsiTheme="minorHAnsi"/>
              </w:rPr>
            </w:pPr>
            <w:del w:id="4705" w:author="Samuel Dent" w:date="2015-11-19T05:33:00Z">
              <w:r w:rsidRPr="002F5F3E" w:rsidDel="008E33C9">
                <w:rPr>
                  <w:rFonts w:asciiTheme="minorHAnsi" w:hAnsiTheme="minorHAnsi"/>
                </w:rPr>
                <w:delText>39%</w:delText>
              </w:r>
            </w:del>
          </w:p>
        </w:tc>
      </w:tr>
      <w:tr w:rsidR="009B1DDF" w:rsidRPr="002F5F3E" w:rsidDel="008E33C9" w14:paraId="443C88D3" w14:textId="77777777" w:rsidTr="00C04E8D">
        <w:trPr>
          <w:jc w:val="center"/>
          <w:del w:id="4706" w:author="Samuel Dent" w:date="2015-11-19T05:33:00Z"/>
        </w:trPr>
        <w:tc>
          <w:tcPr>
            <w:tcW w:w="1584" w:type="dxa"/>
          </w:tcPr>
          <w:p w14:paraId="77D11987" w14:textId="77777777" w:rsidR="009B1DDF" w:rsidRPr="002F5F3E" w:rsidDel="008E33C9" w:rsidRDefault="009B1DDF" w:rsidP="00C04E8D">
            <w:pPr>
              <w:rPr>
                <w:del w:id="4707" w:author="Samuel Dent" w:date="2015-11-19T05:33:00Z"/>
                <w:rFonts w:asciiTheme="minorHAnsi" w:hAnsiTheme="minorHAnsi"/>
              </w:rPr>
            </w:pPr>
            <w:del w:id="4708" w:author="Samuel Dent" w:date="2015-11-19T05:33:00Z">
              <w:r w:rsidRPr="002F5F3E" w:rsidDel="008E33C9">
                <w:rPr>
                  <w:rFonts w:asciiTheme="minorHAnsi" w:hAnsiTheme="minorHAnsi"/>
                </w:rPr>
                <w:delText>Chicago</w:delText>
              </w:r>
            </w:del>
          </w:p>
        </w:tc>
        <w:tc>
          <w:tcPr>
            <w:tcW w:w="1584" w:type="dxa"/>
            <w:vAlign w:val="bottom"/>
          </w:tcPr>
          <w:p w14:paraId="2BCD59D6" w14:textId="77777777" w:rsidR="009B1DDF" w:rsidRPr="002F5F3E" w:rsidDel="008E33C9" w:rsidRDefault="009B1DDF" w:rsidP="00C04E8D">
            <w:pPr>
              <w:rPr>
                <w:del w:id="4709" w:author="Samuel Dent" w:date="2015-11-19T05:33:00Z"/>
                <w:rFonts w:asciiTheme="minorHAnsi" w:hAnsiTheme="minorHAnsi"/>
              </w:rPr>
            </w:pPr>
            <w:del w:id="4710" w:author="Samuel Dent" w:date="2015-11-19T05:33:00Z">
              <w:r w:rsidRPr="002F5F3E" w:rsidDel="008E33C9">
                <w:rPr>
                  <w:rFonts w:asciiTheme="minorHAnsi" w:hAnsiTheme="minorHAnsi"/>
                </w:rPr>
                <w:delText>27%</w:delText>
              </w:r>
            </w:del>
          </w:p>
        </w:tc>
        <w:tc>
          <w:tcPr>
            <w:tcW w:w="1584" w:type="dxa"/>
          </w:tcPr>
          <w:p w14:paraId="7FFC4214" w14:textId="77777777" w:rsidR="009B1DDF" w:rsidRPr="002F5F3E" w:rsidDel="008E33C9" w:rsidRDefault="009B1DDF" w:rsidP="00C04E8D">
            <w:pPr>
              <w:rPr>
                <w:del w:id="4711" w:author="Samuel Dent" w:date="2015-11-19T05:33:00Z"/>
                <w:rFonts w:asciiTheme="minorHAnsi" w:hAnsiTheme="minorHAnsi"/>
              </w:rPr>
            </w:pPr>
            <w:del w:id="4712" w:author="Samuel Dent" w:date="2015-11-19T05:33:00Z">
              <w:r w:rsidRPr="002F5F3E" w:rsidDel="008E33C9">
                <w:rPr>
                  <w:rFonts w:asciiTheme="minorHAnsi" w:hAnsiTheme="minorHAnsi"/>
                </w:rPr>
                <w:delText>40%</w:delText>
              </w:r>
            </w:del>
          </w:p>
        </w:tc>
        <w:tc>
          <w:tcPr>
            <w:tcW w:w="1584" w:type="dxa"/>
          </w:tcPr>
          <w:p w14:paraId="0B7FE338" w14:textId="77777777" w:rsidR="009B1DDF" w:rsidRPr="002F5F3E" w:rsidDel="008E33C9" w:rsidRDefault="009B1DDF" w:rsidP="00C04E8D">
            <w:pPr>
              <w:rPr>
                <w:del w:id="4713" w:author="Samuel Dent" w:date="2015-11-19T05:33:00Z"/>
                <w:rFonts w:asciiTheme="minorHAnsi" w:hAnsiTheme="minorHAnsi"/>
              </w:rPr>
            </w:pPr>
            <w:del w:id="4714" w:author="Samuel Dent" w:date="2015-11-19T05:33:00Z">
              <w:r w:rsidRPr="002F5F3E" w:rsidDel="008E33C9">
                <w:rPr>
                  <w:rFonts w:asciiTheme="minorHAnsi" w:hAnsiTheme="minorHAnsi"/>
                </w:rPr>
                <w:delText>42%</w:delText>
              </w:r>
            </w:del>
          </w:p>
        </w:tc>
      </w:tr>
      <w:tr w:rsidR="009B1DDF" w:rsidRPr="002F5F3E" w:rsidDel="008E33C9" w14:paraId="47157CE8" w14:textId="77777777" w:rsidTr="00C04E8D">
        <w:trPr>
          <w:jc w:val="center"/>
          <w:del w:id="4715" w:author="Samuel Dent" w:date="2015-11-19T05:33:00Z"/>
        </w:trPr>
        <w:tc>
          <w:tcPr>
            <w:tcW w:w="1584" w:type="dxa"/>
          </w:tcPr>
          <w:p w14:paraId="6159EA4E" w14:textId="77777777" w:rsidR="009B1DDF" w:rsidRPr="002F5F3E" w:rsidDel="008E33C9" w:rsidRDefault="009B1DDF" w:rsidP="00C04E8D">
            <w:pPr>
              <w:rPr>
                <w:del w:id="4716" w:author="Samuel Dent" w:date="2015-11-19T05:33:00Z"/>
                <w:rFonts w:asciiTheme="minorHAnsi" w:hAnsiTheme="minorHAnsi"/>
              </w:rPr>
            </w:pPr>
            <w:del w:id="4717" w:author="Samuel Dent" w:date="2015-11-19T05:33:00Z">
              <w:r w:rsidRPr="002F5F3E" w:rsidDel="008E33C9">
                <w:rPr>
                  <w:rFonts w:asciiTheme="minorHAnsi" w:hAnsiTheme="minorHAnsi"/>
                </w:rPr>
                <w:delText>Springfield</w:delText>
              </w:r>
            </w:del>
          </w:p>
        </w:tc>
        <w:tc>
          <w:tcPr>
            <w:tcW w:w="1584" w:type="dxa"/>
            <w:vAlign w:val="bottom"/>
          </w:tcPr>
          <w:p w14:paraId="517EA281" w14:textId="77777777" w:rsidR="009B1DDF" w:rsidRPr="002F5F3E" w:rsidDel="008E33C9" w:rsidRDefault="009B1DDF" w:rsidP="00C04E8D">
            <w:pPr>
              <w:rPr>
                <w:del w:id="4718" w:author="Samuel Dent" w:date="2015-11-19T05:33:00Z"/>
                <w:rFonts w:asciiTheme="minorHAnsi" w:hAnsiTheme="minorHAnsi"/>
              </w:rPr>
            </w:pPr>
            <w:del w:id="4719" w:author="Samuel Dent" w:date="2015-11-19T05:33:00Z">
              <w:r w:rsidRPr="002F5F3E" w:rsidDel="008E33C9">
                <w:rPr>
                  <w:rFonts w:asciiTheme="minorHAnsi" w:hAnsiTheme="minorHAnsi"/>
                </w:rPr>
                <w:delText>31%</w:delText>
              </w:r>
            </w:del>
          </w:p>
        </w:tc>
        <w:tc>
          <w:tcPr>
            <w:tcW w:w="1584" w:type="dxa"/>
          </w:tcPr>
          <w:p w14:paraId="022D057C" w14:textId="77777777" w:rsidR="009B1DDF" w:rsidRPr="002F5F3E" w:rsidDel="008E33C9" w:rsidRDefault="009B1DDF" w:rsidP="00C04E8D">
            <w:pPr>
              <w:rPr>
                <w:del w:id="4720" w:author="Samuel Dent" w:date="2015-11-19T05:33:00Z"/>
                <w:rFonts w:asciiTheme="minorHAnsi" w:hAnsiTheme="minorHAnsi"/>
              </w:rPr>
            </w:pPr>
            <w:del w:id="4721" w:author="Samuel Dent" w:date="2015-11-19T05:33:00Z">
              <w:r w:rsidRPr="002F5F3E" w:rsidDel="008E33C9">
                <w:rPr>
                  <w:rFonts w:asciiTheme="minorHAnsi" w:hAnsiTheme="minorHAnsi"/>
                </w:rPr>
                <w:delText>47%</w:delText>
              </w:r>
            </w:del>
          </w:p>
        </w:tc>
        <w:tc>
          <w:tcPr>
            <w:tcW w:w="1584" w:type="dxa"/>
          </w:tcPr>
          <w:p w14:paraId="143818A0" w14:textId="77777777" w:rsidR="009B1DDF" w:rsidRPr="002F5F3E" w:rsidDel="008E33C9" w:rsidRDefault="009B1DDF" w:rsidP="00C04E8D">
            <w:pPr>
              <w:rPr>
                <w:del w:id="4722" w:author="Samuel Dent" w:date="2015-11-19T05:33:00Z"/>
                <w:rFonts w:asciiTheme="minorHAnsi" w:hAnsiTheme="minorHAnsi"/>
              </w:rPr>
            </w:pPr>
            <w:del w:id="4723" w:author="Samuel Dent" w:date="2015-11-19T05:33:00Z">
              <w:r w:rsidRPr="002F5F3E" w:rsidDel="008E33C9">
                <w:rPr>
                  <w:rFonts w:asciiTheme="minorHAnsi" w:hAnsiTheme="minorHAnsi"/>
                </w:rPr>
                <w:delText>48%</w:delText>
              </w:r>
            </w:del>
          </w:p>
        </w:tc>
      </w:tr>
      <w:tr w:rsidR="009B1DDF" w:rsidRPr="002F5F3E" w:rsidDel="008E33C9" w14:paraId="7291AAC2" w14:textId="77777777" w:rsidTr="00C04E8D">
        <w:trPr>
          <w:jc w:val="center"/>
          <w:del w:id="4724" w:author="Samuel Dent" w:date="2015-11-19T05:33:00Z"/>
        </w:trPr>
        <w:tc>
          <w:tcPr>
            <w:tcW w:w="1584" w:type="dxa"/>
          </w:tcPr>
          <w:p w14:paraId="1E65A567" w14:textId="77777777" w:rsidR="009B1DDF" w:rsidRPr="002F5F3E" w:rsidDel="008E33C9" w:rsidRDefault="009B1DDF" w:rsidP="00C04E8D">
            <w:pPr>
              <w:rPr>
                <w:del w:id="4725" w:author="Samuel Dent" w:date="2015-11-19T05:33:00Z"/>
                <w:rFonts w:asciiTheme="minorHAnsi" w:hAnsiTheme="minorHAnsi"/>
              </w:rPr>
            </w:pPr>
            <w:del w:id="4726" w:author="Samuel Dent" w:date="2015-11-19T05:33:00Z">
              <w:r w:rsidRPr="002F5F3E" w:rsidDel="008E33C9">
                <w:rPr>
                  <w:rFonts w:asciiTheme="minorHAnsi" w:hAnsiTheme="minorHAnsi"/>
                </w:rPr>
                <w:delText>Belleville</w:delText>
              </w:r>
            </w:del>
          </w:p>
        </w:tc>
        <w:tc>
          <w:tcPr>
            <w:tcW w:w="1584" w:type="dxa"/>
            <w:vAlign w:val="bottom"/>
          </w:tcPr>
          <w:p w14:paraId="3C872115" w14:textId="77777777" w:rsidR="009B1DDF" w:rsidRPr="002F5F3E" w:rsidDel="008E33C9" w:rsidRDefault="009B1DDF" w:rsidP="00C04E8D">
            <w:pPr>
              <w:rPr>
                <w:del w:id="4727" w:author="Samuel Dent" w:date="2015-11-19T05:33:00Z"/>
                <w:rFonts w:asciiTheme="minorHAnsi" w:hAnsiTheme="minorHAnsi"/>
              </w:rPr>
            </w:pPr>
            <w:del w:id="4728" w:author="Samuel Dent" w:date="2015-11-19T05:33:00Z">
              <w:r w:rsidRPr="002F5F3E" w:rsidDel="008E33C9">
                <w:rPr>
                  <w:rFonts w:asciiTheme="minorHAnsi" w:hAnsiTheme="minorHAnsi"/>
                </w:rPr>
                <w:delText>30%</w:delText>
              </w:r>
            </w:del>
          </w:p>
        </w:tc>
        <w:tc>
          <w:tcPr>
            <w:tcW w:w="1584" w:type="dxa"/>
          </w:tcPr>
          <w:p w14:paraId="270CF31B" w14:textId="77777777" w:rsidR="009B1DDF" w:rsidRPr="002F5F3E" w:rsidDel="008E33C9" w:rsidRDefault="009B1DDF" w:rsidP="00C04E8D">
            <w:pPr>
              <w:rPr>
                <w:del w:id="4729" w:author="Samuel Dent" w:date="2015-11-19T05:33:00Z"/>
                <w:rFonts w:asciiTheme="minorHAnsi" w:hAnsiTheme="minorHAnsi"/>
              </w:rPr>
            </w:pPr>
            <w:del w:id="4730" w:author="Samuel Dent" w:date="2015-11-19T05:33:00Z">
              <w:r w:rsidRPr="002F5F3E" w:rsidDel="008E33C9">
                <w:rPr>
                  <w:rFonts w:asciiTheme="minorHAnsi" w:hAnsiTheme="minorHAnsi"/>
                </w:rPr>
                <w:delText>45%</w:delText>
              </w:r>
            </w:del>
          </w:p>
        </w:tc>
        <w:tc>
          <w:tcPr>
            <w:tcW w:w="1584" w:type="dxa"/>
          </w:tcPr>
          <w:p w14:paraId="36D7096F" w14:textId="77777777" w:rsidR="009B1DDF" w:rsidRPr="002F5F3E" w:rsidDel="008E33C9" w:rsidRDefault="009B1DDF" w:rsidP="00C04E8D">
            <w:pPr>
              <w:rPr>
                <w:del w:id="4731" w:author="Samuel Dent" w:date="2015-11-19T05:33:00Z"/>
                <w:rFonts w:asciiTheme="minorHAnsi" w:hAnsiTheme="minorHAnsi"/>
              </w:rPr>
            </w:pPr>
            <w:del w:id="4732" w:author="Samuel Dent" w:date="2015-11-19T05:33:00Z">
              <w:r w:rsidRPr="002F5F3E" w:rsidDel="008E33C9">
                <w:rPr>
                  <w:rFonts w:asciiTheme="minorHAnsi" w:hAnsiTheme="minorHAnsi"/>
                </w:rPr>
                <w:delText>48%</w:delText>
              </w:r>
            </w:del>
          </w:p>
        </w:tc>
      </w:tr>
      <w:tr w:rsidR="009B1DDF" w:rsidRPr="002F5F3E" w:rsidDel="008E33C9" w14:paraId="608ECC10" w14:textId="77777777" w:rsidTr="00C04E8D">
        <w:trPr>
          <w:jc w:val="center"/>
          <w:del w:id="4733" w:author="Samuel Dent" w:date="2015-11-19T05:33:00Z"/>
        </w:trPr>
        <w:tc>
          <w:tcPr>
            <w:tcW w:w="1584" w:type="dxa"/>
          </w:tcPr>
          <w:p w14:paraId="5950C099" w14:textId="77777777" w:rsidR="009B1DDF" w:rsidRPr="002F5F3E" w:rsidDel="008E33C9" w:rsidRDefault="009B1DDF" w:rsidP="00C04E8D">
            <w:pPr>
              <w:rPr>
                <w:del w:id="4734" w:author="Samuel Dent" w:date="2015-11-19T05:33:00Z"/>
                <w:rFonts w:asciiTheme="minorHAnsi" w:hAnsiTheme="minorHAnsi"/>
              </w:rPr>
            </w:pPr>
            <w:del w:id="4735" w:author="Samuel Dent" w:date="2015-11-19T05:33:00Z">
              <w:r w:rsidRPr="002F5F3E" w:rsidDel="008E33C9">
                <w:rPr>
                  <w:rFonts w:asciiTheme="minorHAnsi" w:hAnsiTheme="minorHAnsi"/>
                </w:rPr>
                <w:delText>Marion</w:delText>
              </w:r>
            </w:del>
          </w:p>
        </w:tc>
        <w:tc>
          <w:tcPr>
            <w:tcW w:w="1584" w:type="dxa"/>
            <w:vAlign w:val="bottom"/>
          </w:tcPr>
          <w:p w14:paraId="09F98B9F" w14:textId="77777777" w:rsidR="009B1DDF" w:rsidRPr="002F5F3E" w:rsidDel="008E33C9" w:rsidRDefault="009B1DDF" w:rsidP="00C04E8D">
            <w:pPr>
              <w:rPr>
                <w:del w:id="4736" w:author="Samuel Dent" w:date="2015-11-19T05:33:00Z"/>
                <w:rFonts w:asciiTheme="minorHAnsi" w:hAnsiTheme="minorHAnsi"/>
              </w:rPr>
            </w:pPr>
            <w:del w:id="4737" w:author="Samuel Dent" w:date="2015-11-19T05:33:00Z">
              <w:r w:rsidRPr="002F5F3E" w:rsidDel="008E33C9">
                <w:rPr>
                  <w:rFonts w:asciiTheme="minorHAnsi" w:hAnsiTheme="minorHAnsi"/>
                </w:rPr>
                <w:delText>31%</w:delText>
              </w:r>
            </w:del>
          </w:p>
        </w:tc>
        <w:tc>
          <w:tcPr>
            <w:tcW w:w="1584" w:type="dxa"/>
          </w:tcPr>
          <w:p w14:paraId="456E04AA" w14:textId="77777777" w:rsidR="009B1DDF" w:rsidRPr="002F5F3E" w:rsidDel="008E33C9" w:rsidRDefault="009B1DDF" w:rsidP="00C04E8D">
            <w:pPr>
              <w:rPr>
                <w:del w:id="4738" w:author="Samuel Dent" w:date="2015-11-19T05:33:00Z"/>
                <w:rFonts w:asciiTheme="minorHAnsi" w:hAnsiTheme="minorHAnsi"/>
              </w:rPr>
            </w:pPr>
            <w:del w:id="4739" w:author="Samuel Dent" w:date="2015-11-19T05:33:00Z">
              <w:r w:rsidRPr="002F5F3E" w:rsidDel="008E33C9">
                <w:rPr>
                  <w:rFonts w:asciiTheme="minorHAnsi" w:hAnsiTheme="minorHAnsi"/>
                </w:rPr>
                <w:delText>46%</w:delText>
              </w:r>
            </w:del>
          </w:p>
        </w:tc>
        <w:tc>
          <w:tcPr>
            <w:tcW w:w="1584" w:type="dxa"/>
          </w:tcPr>
          <w:p w14:paraId="28B5C68D" w14:textId="77777777" w:rsidR="009B1DDF" w:rsidRPr="002F5F3E" w:rsidDel="008E33C9" w:rsidRDefault="009B1DDF" w:rsidP="00C04E8D">
            <w:pPr>
              <w:rPr>
                <w:del w:id="4740" w:author="Samuel Dent" w:date="2015-11-19T05:33:00Z"/>
                <w:rFonts w:asciiTheme="minorHAnsi" w:hAnsiTheme="minorHAnsi"/>
              </w:rPr>
            </w:pPr>
            <w:del w:id="4741" w:author="Samuel Dent" w:date="2015-11-19T05:33:00Z">
              <w:r w:rsidRPr="002F5F3E" w:rsidDel="008E33C9">
                <w:rPr>
                  <w:rFonts w:asciiTheme="minorHAnsi" w:hAnsiTheme="minorHAnsi"/>
                </w:rPr>
                <w:delText>50%</w:delText>
              </w:r>
            </w:del>
          </w:p>
        </w:tc>
      </w:tr>
    </w:tbl>
    <w:p w14:paraId="61376E88" w14:textId="77777777" w:rsidR="009B1DDF" w:rsidRPr="00E85B5E" w:rsidDel="008E33C9" w:rsidRDefault="009B1DDF">
      <w:pPr>
        <w:spacing w:after="240"/>
        <w:ind w:left="1440" w:hanging="1440"/>
        <w:rPr>
          <w:del w:id="4742" w:author="Samuel Dent" w:date="2015-11-19T05:34:00Z"/>
        </w:rPr>
        <w:pPrChange w:id="4743" w:author="Samuel Dent" w:date="2015-11-19T05:33:00Z">
          <w:pPr>
            <w:spacing w:after="240"/>
            <w:ind w:left="1440" w:hanging="1440"/>
            <w:jc w:val="center"/>
          </w:pPr>
        </w:pPrChange>
      </w:pPr>
    </w:p>
    <w:p w14:paraId="269846C0" w14:textId="77777777" w:rsidR="009B1DDF" w:rsidRPr="00E85B5E" w:rsidDel="008E33C9" w:rsidRDefault="009B1DDF">
      <w:pPr>
        <w:spacing w:after="240"/>
        <w:ind w:left="1440" w:hanging="1440"/>
        <w:rPr>
          <w:del w:id="4744" w:author="Samuel Dent" w:date="2015-11-19T05:34:00Z"/>
        </w:rPr>
        <w:pPrChange w:id="4745" w:author="Samuel Dent" w:date="2015-11-19T05:34:00Z">
          <w:pPr>
            <w:spacing w:after="240"/>
          </w:pPr>
        </w:pPrChange>
      </w:pPr>
      <w:del w:id="4746" w:author="Samuel Dent" w:date="2015-11-20T08:34:00Z">
        <w:r w:rsidRPr="00E85B5E" w:rsidDel="00E85B5E">
          <w:rPr>
            <w:rPrChange w:id="4747" w:author="Samuel Dent" w:date="2015-11-20T08:34:00Z">
              <w:rPr>
                <w:color w:val="44546A" w:themeColor="text2"/>
              </w:rPr>
            </w:rPrChange>
          </w:rPr>
          <w:tab/>
        </w:r>
      </w:del>
      <w:del w:id="4748" w:author="Samuel Dent" w:date="2015-11-19T05:34:00Z">
        <w:r w:rsidRPr="00E85B5E" w:rsidDel="008E33C9">
          <w:delText>AHHL</w:delText>
        </w:r>
        <w:r w:rsidRPr="00E85B5E" w:rsidDel="008E33C9">
          <w:tab/>
        </w:r>
        <w:r w:rsidRPr="00E85B5E" w:rsidDel="008E33C9">
          <w:tab/>
          <w:delText>= Annual Household Heating Load in kWh</w:delText>
        </w:r>
        <w:r w:rsidRPr="00E85B5E" w:rsidDel="008E33C9">
          <w:rPr>
            <w:rPrChange w:id="4749" w:author="Samuel Dent" w:date="2015-11-20T08:34:00Z">
              <w:rPr>
                <w:rFonts w:ascii="Arial" w:eastAsiaTheme="minorEastAsia" w:hAnsi="Arial"/>
                <w:vertAlign w:val="superscript"/>
              </w:rPr>
            </w:rPrChange>
          </w:rPr>
          <w:footnoteReference w:id="406"/>
        </w:r>
      </w:del>
    </w:p>
    <w:p w14:paraId="3ADF0A71" w14:textId="77777777" w:rsidR="009B1DDF" w:rsidRPr="00E85B5E" w:rsidDel="008E33C9" w:rsidRDefault="009B1DDF" w:rsidP="009B1DDF">
      <w:pPr>
        <w:spacing w:after="240"/>
        <w:rPr>
          <w:del w:id="4752" w:author="Samuel Dent" w:date="2015-11-19T05:34:00Z"/>
        </w:rPr>
      </w:pPr>
    </w:p>
    <w:tbl>
      <w:tblPr>
        <w:tblStyle w:val="TableGrid7"/>
        <w:tblW w:w="0" w:type="auto"/>
        <w:jc w:val="center"/>
        <w:tblLook w:val="04A0" w:firstRow="1" w:lastRow="0" w:firstColumn="1" w:lastColumn="0" w:noHBand="0" w:noVBand="1"/>
      </w:tblPr>
      <w:tblGrid>
        <w:gridCol w:w="2016"/>
        <w:gridCol w:w="2016"/>
        <w:gridCol w:w="2016"/>
      </w:tblGrid>
      <w:tr w:rsidR="009B1DDF" w:rsidRPr="00E85B5E" w:rsidDel="008E33C9" w14:paraId="1BA4CEC9" w14:textId="77777777" w:rsidTr="00C04E8D">
        <w:trPr>
          <w:trHeight w:val="350"/>
          <w:jc w:val="center"/>
          <w:del w:id="4753" w:author="Samuel Dent" w:date="2015-11-19T05:34:00Z"/>
        </w:trPr>
        <w:tc>
          <w:tcPr>
            <w:tcW w:w="2016" w:type="dxa"/>
            <w:shd w:val="clear" w:color="auto" w:fill="808080" w:themeFill="background1" w:themeFillShade="80"/>
            <w:vAlign w:val="center"/>
          </w:tcPr>
          <w:p w14:paraId="19A070F6" w14:textId="77777777" w:rsidR="009B1DDF" w:rsidRPr="00E85B5E" w:rsidRDefault="009B1DDF" w:rsidP="00C04E8D">
            <w:pPr>
              <w:ind w:left="2160" w:hanging="1440"/>
              <w:rPr>
                <w:ins w:id="4754" w:author="Samuel Dent" w:date="2015-11-19T05:36:00Z"/>
                <w:rFonts w:asciiTheme="minorHAnsi" w:hAnsiTheme="minorHAnsi"/>
                <w:rPrChange w:id="4755" w:author="Samuel Dent" w:date="2015-11-20T08:34:00Z">
                  <w:rPr>
                    <w:ins w:id="4756" w:author="Samuel Dent" w:date="2015-11-19T05:36:00Z"/>
                    <w:rFonts w:asciiTheme="minorHAnsi" w:hAnsiTheme="minorHAnsi"/>
                    <w:b/>
                    <w:color w:val="FFFFFF" w:themeColor="background1"/>
                    <w:szCs w:val="22"/>
                  </w:rPr>
                </w:rPrChange>
              </w:rPr>
            </w:pPr>
          </w:p>
          <w:p w14:paraId="3B1A5406" w14:textId="77777777" w:rsidR="009B1DDF" w:rsidRPr="00E85B5E" w:rsidRDefault="009B1DDF" w:rsidP="00C04E8D">
            <w:pPr>
              <w:ind w:left="2160" w:hanging="1440"/>
              <w:rPr>
                <w:ins w:id="4757" w:author="Samuel Dent" w:date="2015-11-19T05:36:00Z"/>
                <w:rFonts w:asciiTheme="minorHAnsi" w:hAnsiTheme="minorHAnsi"/>
                <w:rPrChange w:id="4758" w:author="Samuel Dent" w:date="2015-11-20T08:34:00Z">
                  <w:rPr>
                    <w:ins w:id="4759" w:author="Samuel Dent" w:date="2015-11-19T05:36:00Z"/>
                    <w:rFonts w:asciiTheme="minorHAnsi" w:hAnsiTheme="minorHAnsi"/>
                    <w:b/>
                    <w:color w:val="FFFFFF" w:themeColor="background1"/>
                    <w:szCs w:val="22"/>
                  </w:rPr>
                </w:rPrChange>
              </w:rPr>
            </w:pPr>
          </w:p>
          <w:p w14:paraId="7C164F08" w14:textId="77777777" w:rsidR="009B1DDF" w:rsidRPr="00E85B5E" w:rsidDel="008E33C9" w:rsidRDefault="009B1DDF">
            <w:pPr>
              <w:rPr>
                <w:del w:id="4760" w:author="Samuel Dent" w:date="2015-11-19T05:34:00Z"/>
                <w:rFonts w:asciiTheme="minorHAnsi" w:hAnsiTheme="minorHAnsi"/>
                <w:rPrChange w:id="4761" w:author="Samuel Dent" w:date="2015-11-20T08:34:00Z">
                  <w:rPr>
                    <w:del w:id="4762" w:author="Samuel Dent" w:date="2015-11-19T05:34:00Z"/>
                    <w:rFonts w:asciiTheme="minorHAnsi" w:hAnsiTheme="minorHAnsi"/>
                    <w:b/>
                    <w:color w:val="FFFFFF" w:themeColor="background1"/>
                    <w:szCs w:val="22"/>
                  </w:rPr>
                </w:rPrChange>
              </w:rPr>
              <w:pPrChange w:id="4763" w:author="Samuel Dent" w:date="2015-11-19T06:55:00Z">
                <w:pPr>
                  <w:jc w:val="center"/>
                </w:pPr>
              </w:pPrChange>
            </w:pPr>
            <w:del w:id="4764" w:author="Samuel Dent" w:date="2015-11-19T05:34:00Z">
              <w:r w:rsidRPr="00E85B5E" w:rsidDel="008E33C9">
                <w:rPr>
                  <w:rPrChange w:id="4765" w:author="Samuel Dent" w:date="2015-11-20T08:34:00Z">
                    <w:rPr>
                      <w:b/>
                      <w:color w:val="FFFFFF" w:themeColor="background1"/>
                    </w:rPr>
                  </w:rPrChange>
                </w:rPr>
                <w:delText>Climate Zone</w:delText>
              </w:r>
            </w:del>
          </w:p>
        </w:tc>
        <w:tc>
          <w:tcPr>
            <w:tcW w:w="2016" w:type="dxa"/>
            <w:shd w:val="clear" w:color="auto" w:fill="808080" w:themeFill="background1" w:themeFillShade="80"/>
            <w:vAlign w:val="center"/>
          </w:tcPr>
          <w:p w14:paraId="7EE2D279" w14:textId="77777777" w:rsidR="009B1DDF" w:rsidRPr="00E85B5E" w:rsidDel="008E33C9" w:rsidRDefault="009B1DDF">
            <w:pPr>
              <w:rPr>
                <w:del w:id="4766" w:author="Samuel Dent" w:date="2015-11-19T05:34:00Z"/>
                <w:rFonts w:asciiTheme="minorHAnsi" w:hAnsiTheme="minorHAnsi"/>
                <w:rPrChange w:id="4767" w:author="Samuel Dent" w:date="2015-11-20T08:34:00Z">
                  <w:rPr>
                    <w:del w:id="4768" w:author="Samuel Dent" w:date="2015-11-19T05:34:00Z"/>
                    <w:rFonts w:asciiTheme="minorHAnsi" w:hAnsiTheme="minorHAnsi"/>
                    <w:b/>
                    <w:color w:val="FFFFFF" w:themeColor="background1"/>
                    <w:szCs w:val="22"/>
                  </w:rPr>
                </w:rPrChange>
              </w:rPr>
              <w:pPrChange w:id="4769" w:author="Samuel Dent" w:date="2015-11-19T06:55:00Z">
                <w:pPr>
                  <w:jc w:val="center"/>
                </w:pPr>
              </w:pPrChange>
            </w:pPr>
            <w:del w:id="4770" w:author="Samuel Dent" w:date="2015-11-19T05:34:00Z">
              <w:r w:rsidRPr="00E85B5E" w:rsidDel="008E33C9">
                <w:rPr>
                  <w:rPrChange w:id="4771" w:author="Samuel Dent" w:date="2015-11-20T08:34:00Z">
                    <w:rPr>
                      <w:b/>
                      <w:color w:val="FFFFFF" w:themeColor="background1"/>
                    </w:rPr>
                  </w:rPrChange>
                </w:rPr>
                <w:delText xml:space="preserve">Annual Household </w:delText>
              </w:r>
            </w:del>
          </w:p>
          <w:p w14:paraId="5EB173CD" w14:textId="77777777" w:rsidR="009B1DDF" w:rsidRPr="00E85B5E" w:rsidDel="008E33C9" w:rsidRDefault="009B1DDF">
            <w:pPr>
              <w:rPr>
                <w:del w:id="4772" w:author="Samuel Dent" w:date="2015-11-19T05:34:00Z"/>
                <w:rFonts w:asciiTheme="minorHAnsi" w:hAnsiTheme="minorHAnsi"/>
                <w:rPrChange w:id="4773" w:author="Samuel Dent" w:date="2015-11-20T08:34:00Z">
                  <w:rPr>
                    <w:del w:id="4774" w:author="Samuel Dent" w:date="2015-11-19T05:34:00Z"/>
                    <w:rFonts w:asciiTheme="minorHAnsi" w:hAnsiTheme="minorHAnsi"/>
                    <w:b/>
                    <w:color w:val="FFFFFF" w:themeColor="background1"/>
                    <w:szCs w:val="22"/>
                  </w:rPr>
                </w:rPrChange>
              </w:rPr>
              <w:pPrChange w:id="4775" w:author="Samuel Dent" w:date="2015-11-19T06:55:00Z">
                <w:pPr>
                  <w:jc w:val="center"/>
                </w:pPr>
              </w:pPrChange>
            </w:pPr>
            <w:del w:id="4776" w:author="Samuel Dent" w:date="2015-11-19T05:34:00Z">
              <w:r w:rsidRPr="00E85B5E" w:rsidDel="008E33C9">
                <w:rPr>
                  <w:rPrChange w:id="4777" w:author="Samuel Dent" w:date="2015-11-20T08:34:00Z">
                    <w:rPr>
                      <w:b/>
                      <w:color w:val="FFFFFF" w:themeColor="background1"/>
                    </w:rPr>
                  </w:rPrChange>
                </w:rPr>
                <w:delText>Heating Load Resistance (kWh)</w:delText>
              </w:r>
            </w:del>
          </w:p>
        </w:tc>
        <w:tc>
          <w:tcPr>
            <w:tcW w:w="2016" w:type="dxa"/>
            <w:shd w:val="clear" w:color="auto" w:fill="808080" w:themeFill="background1" w:themeFillShade="80"/>
            <w:vAlign w:val="center"/>
          </w:tcPr>
          <w:p w14:paraId="58B46573" w14:textId="77777777" w:rsidR="009B1DDF" w:rsidRPr="00E85B5E" w:rsidDel="008E33C9" w:rsidRDefault="009B1DDF">
            <w:pPr>
              <w:rPr>
                <w:del w:id="4778" w:author="Samuel Dent" w:date="2015-11-19T05:34:00Z"/>
                <w:rFonts w:asciiTheme="minorHAnsi" w:hAnsiTheme="minorHAnsi"/>
                <w:rPrChange w:id="4779" w:author="Samuel Dent" w:date="2015-11-20T08:34:00Z">
                  <w:rPr>
                    <w:del w:id="4780" w:author="Samuel Dent" w:date="2015-11-19T05:34:00Z"/>
                    <w:rFonts w:asciiTheme="minorHAnsi" w:hAnsiTheme="minorHAnsi"/>
                    <w:b/>
                    <w:color w:val="FFFFFF" w:themeColor="background1"/>
                    <w:szCs w:val="22"/>
                  </w:rPr>
                </w:rPrChange>
              </w:rPr>
              <w:pPrChange w:id="4781" w:author="Samuel Dent" w:date="2015-11-19T06:55:00Z">
                <w:pPr>
                  <w:jc w:val="center"/>
                </w:pPr>
              </w:pPrChange>
            </w:pPr>
            <w:del w:id="4782" w:author="Samuel Dent" w:date="2015-11-19T05:34:00Z">
              <w:r w:rsidRPr="00E85B5E" w:rsidDel="008E33C9">
                <w:rPr>
                  <w:rPrChange w:id="4783" w:author="Samuel Dent" w:date="2015-11-20T08:34:00Z">
                    <w:rPr>
                      <w:b/>
                      <w:color w:val="FFFFFF" w:themeColor="background1"/>
                    </w:rPr>
                  </w:rPrChange>
                </w:rPr>
                <w:delText>Annual Household Heating Load ASHP (kWh)</w:delText>
              </w:r>
            </w:del>
          </w:p>
        </w:tc>
      </w:tr>
      <w:tr w:rsidR="009B1DDF" w:rsidRPr="002F5F3E" w:rsidDel="008E33C9" w14:paraId="42FFBAE9" w14:textId="77777777" w:rsidTr="00C04E8D">
        <w:trPr>
          <w:trHeight w:val="144"/>
          <w:jc w:val="center"/>
          <w:del w:id="4784" w:author="Samuel Dent" w:date="2015-11-19T05:34:00Z"/>
        </w:trPr>
        <w:tc>
          <w:tcPr>
            <w:tcW w:w="2016" w:type="dxa"/>
          </w:tcPr>
          <w:p w14:paraId="1C9DBEFA" w14:textId="77777777" w:rsidR="009B1DDF" w:rsidRPr="002F5F3E" w:rsidDel="008E33C9" w:rsidRDefault="009B1DDF">
            <w:pPr>
              <w:spacing w:after="240"/>
              <w:rPr>
                <w:del w:id="4785" w:author="Samuel Dent" w:date="2015-11-19T05:34:00Z"/>
                <w:rFonts w:asciiTheme="minorHAnsi" w:hAnsiTheme="minorHAnsi"/>
                <w:szCs w:val="22"/>
              </w:rPr>
              <w:pPrChange w:id="4786" w:author="Samuel Dent" w:date="2015-11-19T05:34:00Z">
                <w:pPr/>
              </w:pPrChange>
            </w:pPr>
            <w:del w:id="4787" w:author="Samuel Dent" w:date="2015-11-19T05:34:00Z">
              <w:r w:rsidRPr="002F5F3E" w:rsidDel="008E33C9">
                <w:rPr>
                  <w:rFonts w:asciiTheme="minorHAnsi" w:hAnsiTheme="minorHAnsi"/>
                </w:rPr>
                <w:delText>1 (Rockford)</w:delText>
              </w:r>
            </w:del>
          </w:p>
        </w:tc>
        <w:tc>
          <w:tcPr>
            <w:tcW w:w="2016" w:type="dxa"/>
            <w:vAlign w:val="bottom"/>
          </w:tcPr>
          <w:p w14:paraId="6AB43B02" w14:textId="77777777" w:rsidR="009B1DDF" w:rsidRPr="002F5F3E" w:rsidDel="008E33C9" w:rsidRDefault="009B1DDF">
            <w:pPr>
              <w:spacing w:after="240"/>
              <w:rPr>
                <w:del w:id="4788" w:author="Samuel Dent" w:date="2015-11-19T05:34:00Z"/>
                <w:rFonts w:asciiTheme="minorHAnsi" w:hAnsiTheme="minorHAnsi"/>
                <w:szCs w:val="22"/>
              </w:rPr>
              <w:pPrChange w:id="4789" w:author="Samuel Dent" w:date="2015-11-19T05:34:00Z">
                <w:pPr>
                  <w:jc w:val="center"/>
                </w:pPr>
              </w:pPrChange>
            </w:pPr>
            <w:del w:id="4790" w:author="Samuel Dent" w:date="2015-11-19T05:34:00Z">
              <w:r w:rsidRPr="002F5F3E" w:rsidDel="008E33C9">
                <w:rPr>
                  <w:rFonts w:asciiTheme="minorHAnsi" w:hAnsiTheme="minorHAnsi"/>
                </w:rPr>
                <w:delText>21,741</w:delText>
              </w:r>
            </w:del>
          </w:p>
        </w:tc>
        <w:tc>
          <w:tcPr>
            <w:tcW w:w="2016" w:type="dxa"/>
            <w:vAlign w:val="bottom"/>
          </w:tcPr>
          <w:p w14:paraId="1F48B2CA" w14:textId="77777777" w:rsidR="009B1DDF" w:rsidRPr="002F5F3E" w:rsidDel="008E33C9" w:rsidRDefault="009B1DDF">
            <w:pPr>
              <w:spacing w:after="240"/>
              <w:rPr>
                <w:del w:id="4791" w:author="Samuel Dent" w:date="2015-11-19T05:34:00Z"/>
                <w:rFonts w:asciiTheme="minorHAnsi" w:hAnsiTheme="minorHAnsi"/>
                <w:szCs w:val="22"/>
              </w:rPr>
              <w:pPrChange w:id="4792" w:author="Samuel Dent" w:date="2015-11-19T05:34:00Z">
                <w:pPr>
                  <w:jc w:val="center"/>
                </w:pPr>
              </w:pPrChange>
            </w:pPr>
            <w:del w:id="4793" w:author="Samuel Dent" w:date="2015-11-19T05:34:00Z">
              <w:r w:rsidRPr="002F5F3E" w:rsidDel="008E33C9">
                <w:rPr>
                  <w:rFonts w:asciiTheme="minorHAnsi" w:hAnsiTheme="minorHAnsi"/>
                </w:rPr>
                <w:delText>25,578</w:delText>
              </w:r>
            </w:del>
          </w:p>
        </w:tc>
      </w:tr>
      <w:tr w:rsidR="009B1DDF" w:rsidRPr="002F5F3E" w:rsidDel="008E33C9" w14:paraId="66BCD5C1" w14:textId="77777777" w:rsidTr="00C04E8D">
        <w:trPr>
          <w:trHeight w:val="144"/>
          <w:jc w:val="center"/>
          <w:del w:id="4794" w:author="Samuel Dent" w:date="2015-11-19T05:34:00Z"/>
        </w:trPr>
        <w:tc>
          <w:tcPr>
            <w:tcW w:w="2016" w:type="dxa"/>
          </w:tcPr>
          <w:p w14:paraId="67B25A14" w14:textId="77777777" w:rsidR="009B1DDF" w:rsidRPr="002F5F3E" w:rsidDel="008E33C9" w:rsidRDefault="009B1DDF">
            <w:pPr>
              <w:spacing w:after="240"/>
              <w:rPr>
                <w:del w:id="4795" w:author="Samuel Dent" w:date="2015-11-19T05:34:00Z"/>
                <w:rFonts w:asciiTheme="minorHAnsi" w:hAnsiTheme="minorHAnsi"/>
                <w:szCs w:val="22"/>
              </w:rPr>
              <w:pPrChange w:id="4796" w:author="Samuel Dent" w:date="2015-11-19T05:34:00Z">
                <w:pPr/>
              </w:pPrChange>
            </w:pPr>
            <w:del w:id="4797" w:author="Samuel Dent" w:date="2015-11-19T05:34:00Z">
              <w:r w:rsidRPr="002F5F3E" w:rsidDel="008E33C9">
                <w:rPr>
                  <w:rFonts w:asciiTheme="minorHAnsi" w:hAnsiTheme="minorHAnsi"/>
                </w:rPr>
                <w:delText>2 (Chicago)</w:delText>
              </w:r>
            </w:del>
          </w:p>
        </w:tc>
        <w:tc>
          <w:tcPr>
            <w:tcW w:w="2016" w:type="dxa"/>
            <w:vAlign w:val="bottom"/>
          </w:tcPr>
          <w:p w14:paraId="40369E83" w14:textId="77777777" w:rsidR="009B1DDF" w:rsidRPr="002F5F3E" w:rsidDel="008E33C9" w:rsidRDefault="009B1DDF">
            <w:pPr>
              <w:spacing w:after="240"/>
              <w:rPr>
                <w:del w:id="4798" w:author="Samuel Dent" w:date="2015-11-19T05:34:00Z"/>
                <w:rFonts w:asciiTheme="minorHAnsi" w:hAnsiTheme="minorHAnsi"/>
                <w:szCs w:val="22"/>
              </w:rPr>
              <w:pPrChange w:id="4799" w:author="Samuel Dent" w:date="2015-11-19T05:34:00Z">
                <w:pPr>
                  <w:jc w:val="center"/>
                </w:pPr>
              </w:pPrChange>
            </w:pPr>
            <w:del w:id="4800" w:author="Samuel Dent" w:date="2015-11-19T05:34:00Z">
              <w:r w:rsidRPr="002F5F3E" w:rsidDel="008E33C9">
                <w:rPr>
                  <w:rFonts w:asciiTheme="minorHAnsi" w:hAnsiTheme="minorHAnsi"/>
                </w:rPr>
                <w:delText>20,771</w:delText>
              </w:r>
            </w:del>
          </w:p>
        </w:tc>
        <w:tc>
          <w:tcPr>
            <w:tcW w:w="2016" w:type="dxa"/>
            <w:vAlign w:val="bottom"/>
          </w:tcPr>
          <w:p w14:paraId="0A6BDAFD" w14:textId="77777777" w:rsidR="009B1DDF" w:rsidRPr="002F5F3E" w:rsidDel="008E33C9" w:rsidRDefault="009B1DDF">
            <w:pPr>
              <w:spacing w:after="240"/>
              <w:rPr>
                <w:del w:id="4801" w:author="Samuel Dent" w:date="2015-11-19T05:34:00Z"/>
                <w:rFonts w:asciiTheme="minorHAnsi" w:hAnsiTheme="minorHAnsi"/>
                <w:szCs w:val="22"/>
              </w:rPr>
              <w:pPrChange w:id="4802" w:author="Samuel Dent" w:date="2015-11-19T05:34:00Z">
                <w:pPr>
                  <w:jc w:val="center"/>
                </w:pPr>
              </w:pPrChange>
            </w:pPr>
            <w:del w:id="4803" w:author="Samuel Dent" w:date="2015-11-19T05:34:00Z">
              <w:r w:rsidRPr="002F5F3E" w:rsidDel="008E33C9">
                <w:rPr>
                  <w:rFonts w:asciiTheme="minorHAnsi" w:hAnsiTheme="minorHAnsi"/>
                </w:rPr>
                <w:delText>24,436</w:delText>
              </w:r>
            </w:del>
          </w:p>
        </w:tc>
      </w:tr>
      <w:tr w:rsidR="009B1DDF" w:rsidRPr="002F5F3E" w:rsidDel="008E33C9" w14:paraId="1137B5A2" w14:textId="77777777" w:rsidTr="00C04E8D">
        <w:trPr>
          <w:trHeight w:val="144"/>
          <w:jc w:val="center"/>
          <w:del w:id="4804" w:author="Samuel Dent" w:date="2015-11-19T05:34:00Z"/>
        </w:trPr>
        <w:tc>
          <w:tcPr>
            <w:tcW w:w="2016" w:type="dxa"/>
          </w:tcPr>
          <w:p w14:paraId="75612FA4" w14:textId="77777777" w:rsidR="009B1DDF" w:rsidRPr="002F5F3E" w:rsidDel="008E33C9" w:rsidRDefault="009B1DDF">
            <w:pPr>
              <w:spacing w:after="240"/>
              <w:rPr>
                <w:del w:id="4805" w:author="Samuel Dent" w:date="2015-11-19T05:34:00Z"/>
                <w:rFonts w:asciiTheme="minorHAnsi" w:hAnsiTheme="minorHAnsi"/>
                <w:szCs w:val="22"/>
              </w:rPr>
              <w:pPrChange w:id="4806" w:author="Samuel Dent" w:date="2015-11-19T05:34:00Z">
                <w:pPr/>
              </w:pPrChange>
            </w:pPr>
            <w:del w:id="4807" w:author="Samuel Dent" w:date="2015-11-19T05:34:00Z">
              <w:r w:rsidRPr="002F5F3E" w:rsidDel="008E33C9">
                <w:rPr>
                  <w:rFonts w:asciiTheme="minorHAnsi" w:hAnsiTheme="minorHAnsi"/>
                </w:rPr>
                <w:delText>3 (Springfield)</w:delText>
              </w:r>
            </w:del>
          </w:p>
        </w:tc>
        <w:tc>
          <w:tcPr>
            <w:tcW w:w="2016" w:type="dxa"/>
            <w:vAlign w:val="bottom"/>
          </w:tcPr>
          <w:p w14:paraId="2C6DA150" w14:textId="77777777" w:rsidR="009B1DDF" w:rsidRPr="002F5F3E" w:rsidDel="008E33C9" w:rsidRDefault="009B1DDF">
            <w:pPr>
              <w:spacing w:after="240"/>
              <w:rPr>
                <w:del w:id="4808" w:author="Samuel Dent" w:date="2015-11-19T05:34:00Z"/>
                <w:rFonts w:asciiTheme="minorHAnsi" w:hAnsiTheme="minorHAnsi"/>
                <w:szCs w:val="22"/>
              </w:rPr>
              <w:pPrChange w:id="4809" w:author="Samuel Dent" w:date="2015-11-19T05:34:00Z">
                <w:pPr>
                  <w:jc w:val="center"/>
                </w:pPr>
              </w:pPrChange>
            </w:pPr>
            <w:del w:id="4810" w:author="Samuel Dent" w:date="2015-11-19T05:34:00Z">
              <w:r w:rsidRPr="002F5F3E" w:rsidDel="008E33C9">
                <w:rPr>
                  <w:rFonts w:asciiTheme="minorHAnsi" w:hAnsiTheme="minorHAnsi"/>
                </w:rPr>
                <w:delText>17,789</w:delText>
              </w:r>
            </w:del>
          </w:p>
        </w:tc>
        <w:tc>
          <w:tcPr>
            <w:tcW w:w="2016" w:type="dxa"/>
            <w:vAlign w:val="bottom"/>
          </w:tcPr>
          <w:p w14:paraId="04D241EC" w14:textId="77777777" w:rsidR="009B1DDF" w:rsidRPr="002F5F3E" w:rsidDel="008E33C9" w:rsidRDefault="009B1DDF">
            <w:pPr>
              <w:spacing w:after="240"/>
              <w:rPr>
                <w:del w:id="4811" w:author="Samuel Dent" w:date="2015-11-19T05:34:00Z"/>
                <w:rFonts w:asciiTheme="minorHAnsi" w:hAnsiTheme="minorHAnsi"/>
                <w:szCs w:val="22"/>
              </w:rPr>
              <w:pPrChange w:id="4812" w:author="Samuel Dent" w:date="2015-11-19T05:34:00Z">
                <w:pPr>
                  <w:jc w:val="center"/>
                </w:pPr>
              </w:pPrChange>
            </w:pPr>
            <w:del w:id="4813" w:author="Samuel Dent" w:date="2015-11-19T05:34:00Z">
              <w:r w:rsidRPr="002F5F3E" w:rsidDel="008E33C9">
                <w:rPr>
                  <w:rFonts w:asciiTheme="minorHAnsi" w:hAnsiTheme="minorHAnsi"/>
                </w:rPr>
                <w:delText>20,928</w:delText>
              </w:r>
            </w:del>
          </w:p>
        </w:tc>
      </w:tr>
      <w:tr w:rsidR="009B1DDF" w:rsidRPr="002F5F3E" w:rsidDel="008E33C9" w14:paraId="17D48C51" w14:textId="77777777" w:rsidTr="00C04E8D">
        <w:trPr>
          <w:trHeight w:val="144"/>
          <w:jc w:val="center"/>
          <w:del w:id="4814" w:author="Samuel Dent" w:date="2015-11-19T05:34:00Z"/>
        </w:trPr>
        <w:tc>
          <w:tcPr>
            <w:tcW w:w="2016" w:type="dxa"/>
          </w:tcPr>
          <w:p w14:paraId="213FB27D" w14:textId="77777777" w:rsidR="009B1DDF" w:rsidRPr="002F5F3E" w:rsidDel="008E33C9" w:rsidRDefault="009B1DDF">
            <w:pPr>
              <w:spacing w:after="240"/>
              <w:rPr>
                <w:del w:id="4815" w:author="Samuel Dent" w:date="2015-11-19T05:34:00Z"/>
                <w:rFonts w:asciiTheme="minorHAnsi" w:hAnsiTheme="minorHAnsi"/>
                <w:szCs w:val="22"/>
              </w:rPr>
              <w:pPrChange w:id="4816" w:author="Samuel Dent" w:date="2015-11-19T05:34:00Z">
                <w:pPr/>
              </w:pPrChange>
            </w:pPr>
            <w:del w:id="4817" w:author="Samuel Dent" w:date="2015-11-19T05:34:00Z">
              <w:r w:rsidRPr="002F5F3E" w:rsidDel="008E33C9">
                <w:rPr>
                  <w:rFonts w:asciiTheme="minorHAnsi" w:hAnsiTheme="minorHAnsi"/>
                </w:rPr>
                <w:delText>4 (Belleville)</w:delText>
              </w:r>
            </w:del>
          </w:p>
        </w:tc>
        <w:tc>
          <w:tcPr>
            <w:tcW w:w="2016" w:type="dxa"/>
            <w:vAlign w:val="bottom"/>
          </w:tcPr>
          <w:p w14:paraId="23AF2673" w14:textId="77777777" w:rsidR="009B1DDF" w:rsidRPr="002F5F3E" w:rsidDel="008E33C9" w:rsidRDefault="009B1DDF">
            <w:pPr>
              <w:spacing w:after="240"/>
              <w:rPr>
                <w:del w:id="4818" w:author="Samuel Dent" w:date="2015-11-19T05:34:00Z"/>
                <w:rFonts w:asciiTheme="minorHAnsi" w:hAnsiTheme="minorHAnsi"/>
                <w:szCs w:val="22"/>
              </w:rPr>
              <w:pPrChange w:id="4819" w:author="Samuel Dent" w:date="2015-11-19T05:34:00Z">
                <w:pPr>
                  <w:jc w:val="center"/>
                </w:pPr>
              </w:pPrChange>
            </w:pPr>
            <w:del w:id="4820" w:author="Samuel Dent" w:date="2015-11-19T05:34:00Z">
              <w:r w:rsidRPr="002F5F3E" w:rsidDel="008E33C9">
                <w:rPr>
                  <w:rFonts w:asciiTheme="minorHAnsi" w:hAnsiTheme="minorHAnsi"/>
                </w:rPr>
                <w:delText>13,722</w:delText>
              </w:r>
            </w:del>
          </w:p>
        </w:tc>
        <w:tc>
          <w:tcPr>
            <w:tcW w:w="2016" w:type="dxa"/>
            <w:vAlign w:val="bottom"/>
          </w:tcPr>
          <w:p w14:paraId="1162D6BB" w14:textId="77777777" w:rsidR="009B1DDF" w:rsidRPr="002F5F3E" w:rsidDel="008E33C9" w:rsidRDefault="009B1DDF">
            <w:pPr>
              <w:spacing w:after="240"/>
              <w:rPr>
                <w:del w:id="4821" w:author="Samuel Dent" w:date="2015-11-19T05:34:00Z"/>
                <w:rFonts w:asciiTheme="minorHAnsi" w:hAnsiTheme="minorHAnsi"/>
                <w:szCs w:val="22"/>
              </w:rPr>
              <w:pPrChange w:id="4822" w:author="Samuel Dent" w:date="2015-11-19T05:34:00Z">
                <w:pPr>
                  <w:jc w:val="center"/>
                </w:pPr>
              </w:pPrChange>
            </w:pPr>
            <w:del w:id="4823" w:author="Samuel Dent" w:date="2015-11-19T05:34:00Z">
              <w:r w:rsidRPr="002F5F3E" w:rsidDel="008E33C9">
                <w:rPr>
                  <w:rFonts w:asciiTheme="minorHAnsi" w:hAnsiTheme="minorHAnsi"/>
                </w:rPr>
                <w:delText>16,144</w:delText>
              </w:r>
            </w:del>
          </w:p>
        </w:tc>
      </w:tr>
      <w:tr w:rsidR="009B1DDF" w:rsidRPr="002F5F3E" w:rsidDel="008E33C9" w14:paraId="43BFC25F" w14:textId="77777777" w:rsidTr="00C04E8D">
        <w:trPr>
          <w:trHeight w:val="144"/>
          <w:jc w:val="center"/>
          <w:del w:id="4824" w:author="Samuel Dent" w:date="2015-11-19T05:34:00Z"/>
        </w:trPr>
        <w:tc>
          <w:tcPr>
            <w:tcW w:w="2016" w:type="dxa"/>
          </w:tcPr>
          <w:p w14:paraId="5017C4BC" w14:textId="77777777" w:rsidR="009B1DDF" w:rsidRPr="002F5F3E" w:rsidDel="008E33C9" w:rsidRDefault="009B1DDF">
            <w:pPr>
              <w:spacing w:after="240"/>
              <w:rPr>
                <w:del w:id="4825" w:author="Samuel Dent" w:date="2015-11-19T05:34:00Z"/>
                <w:rFonts w:asciiTheme="minorHAnsi" w:hAnsiTheme="minorHAnsi"/>
                <w:szCs w:val="22"/>
              </w:rPr>
              <w:pPrChange w:id="4826" w:author="Samuel Dent" w:date="2015-11-19T05:34:00Z">
                <w:pPr/>
              </w:pPrChange>
            </w:pPr>
            <w:del w:id="4827" w:author="Samuel Dent" w:date="2015-11-19T05:34:00Z">
              <w:r w:rsidRPr="002F5F3E" w:rsidDel="008E33C9">
                <w:rPr>
                  <w:rFonts w:asciiTheme="minorHAnsi" w:hAnsiTheme="minorHAnsi"/>
                </w:rPr>
                <w:delText>5 (Marion)</w:delText>
              </w:r>
            </w:del>
          </w:p>
        </w:tc>
        <w:tc>
          <w:tcPr>
            <w:tcW w:w="2016" w:type="dxa"/>
            <w:vAlign w:val="bottom"/>
          </w:tcPr>
          <w:p w14:paraId="3AE33AD0" w14:textId="77777777" w:rsidR="009B1DDF" w:rsidRPr="002F5F3E" w:rsidDel="008E33C9" w:rsidRDefault="009B1DDF">
            <w:pPr>
              <w:spacing w:after="240"/>
              <w:rPr>
                <w:del w:id="4828" w:author="Samuel Dent" w:date="2015-11-19T05:34:00Z"/>
                <w:rFonts w:asciiTheme="minorHAnsi" w:hAnsiTheme="minorHAnsi"/>
                <w:szCs w:val="22"/>
              </w:rPr>
              <w:pPrChange w:id="4829" w:author="Samuel Dent" w:date="2015-11-19T05:34:00Z">
                <w:pPr>
                  <w:jc w:val="center"/>
                </w:pPr>
              </w:pPrChange>
            </w:pPr>
            <w:del w:id="4830" w:author="Samuel Dent" w:date="2015-11-19T05:34:00Z">
              <w:r w:rsidRPr="002F5F3E" w:rsidDel="008E33C9">
                <w:rPr>
                  <w:rFonts w:asciiTheme="minorHAnsi" w:hAnsiTheme="minorHAnsi"/>
                </w:rPr>
                <w:delText>13,966</w:delText>
              </w:r>
            </w:del>
          </w:p>
        </w:tc>
        <w:tc>
          <w:tcPr>
            <w:tcW w:w="2016" w:type="dxa"/>
            <w:vAlign w:val="bottom"/>
          </w:tcPr>
          <w:p w14:paraId="3A540139" w14:textId="77777777" w:rsidR="009B1DDF" w:rsidRPr="002F5F3E" w:rsidDel="008E33C9" w:rsidRDefault="009B1DDF">
            <w:pPr>
              <w:spacing w:after="240"/>
              <w:rPr>
                <w:del w:id="4831" w:author="Samuel Dent" w:date="2015-11-19T05:34:00Z"/>
                <w:rFonts w:asciiTheme="minorHAnsi" w:hAnsiTheme="minorHAnsi"/>
                <w:szCs w:val="22"/>
              </w:rPr>
              <w:pPrChange w:id="4832" w:author="Samuel Dent" w:date="2015-11-19T05:34:00Z">
                <w:pPr>
                  <w:jc w:val="center"/>
                </w:pPr>
              </w:pPrChange>
            </w:pPr>
            <w:del w:id="4833" w:author="Samuel Dent" w:date="2015-11-19T05:34:00Z">
              <w:r w:rsidRPr="002F5F3E" w:rsidDel="008E33C9">
                <w:rPr>
                  <w:rFonts w:asciiTheme="minorHAnsi" w:hAnsiTheme="minorHAnsi"/>
                </w:rPr>
                <w:delText>16,431</w:delText>
              </w:r>
            </w:del>
          </w:p>
        </w:tc>
      </w:tr>
      <w:tr w:rsidR="009B1DDF" w:rsidRPr="002F5F3E" w:rsidDel="008E33C9" w14:paraId="7729E720" w14:textId="77777777" w:rsidTr="00C04E8D">
        <w:trPr>
          <w:trHeight w:val="144"/>
          <w:jc w:val="center"/>
          <w:del w:id="4834" w:author="Samuel Dent" w:date="2015-11-19T05:34:00Z"/>
        </w:trPr>
        <w:tc>
          <w:tcPr>
            <w:tcW w:w="2016" w:type="dxa"/>
          </w:tcPr>
          <w:p w14:paraId="2E90881C" w14:textId="77777777" w:rsidR="009B1DDF" w:rsidRPr="002F5F3E" w:rsidDel="008E33C9" w:rsidRDefault="009B1DDF">
            <w:pPr>
              <w:spacing w:after="240"/>
              <w:rPr>
                <w:del w:id="4835" w:author="Samuel Dent" w:date="2015-11-19T05:34:00Z"/>
                <w:rFonts w:asciiTheme="minorHAnsi" w:hAnsiTheme="minorHAnsi"/>
                <w:szCs w:val="22"/>
              </w:rPr>
              <w:pPrChange w:id="4836" w:author="Samuel Dent" w:date="2015-11-19T05:34:00Z">
                <w:pPr/>
              </w:pPrChange>
            </w:pPr>
            <w:del w:id="4837" w:author="Samuel Dent" w:date="2015-11-19T05:34:00Z">
              <w:r w:rsidRPr="002F5F3E" w:rsidDel="008E33C9">
                <w:rPr>
                  <w:rFonts w:asciiTheme="minorHAnsi" w:hAnsiTheme="minorHAnsi"/>
                </w:rPr>
                <w:delText>Average</w:delText>
              </w:r>
            </w:del>
          </w:p>
        </w:tc>
        <w:tc>
          <w:tcPr>
            <w:tcW w:w="2016" w:type="dxa"/>
            <w:vAlign w:val="bottom"/>
          </w:tcPr>
          <w:p w14:paraId="79C26C97" w14:textId="77777777" w:rsidR="009B1DDF" w:rsidRPr="002F5F3E" w:rsidDel="008E33C9" w:rsidRDefault="009B1DDF">
            <w:pPr>
              <w:spacing w:after="240"/>
              <w:rPr>
                <w:del w:id="4838" w:author="Samuel Dent" w:date="2015-11-19T05:34:00Z"/>
                <w:rFonts w:asciiTheme="minorHAnsi" w:hAnsiTheme="minorHAnsi"/>
                <w:szCs w:val="22"/>
              </w:rPr>
              <w:pPrChange w:id="4839" w:author="Samuel Dent" w:date="2015-11-19T05:34:00Z">
                <w:pPr>
                  <w:jc w:val="center"/>
                </w:pPr>
              </w:pPrChange>
            </w:pPr>
            <w:del w:id="4840" w:author="Samuel Dent" w:date="2015-11-19T05:34:00Z">
              <w:r w:rsidRPr="002F5F3E" w:rsidDel="008E33C9">
                <w:rPr>
                  <w:rFonts w:asciiTheme="minorHAnsi" w:hAnsiTheme="minorHAnsi"/>
                </w:rPr>
                <w:delText>19,743</w:delText>
              </w:r>
            </w:del>
          </w:p>
        </w:tc>
        <w:tc>
          <w:tcPr>
            <w:tcW w:w="2016" w:type="dxa"/>
            <w:vAlign w:val="bottom"/>
          </w:tcPr>
          <w:p w14:paraId="32CCD591" w14:textId="77777777" w:rsidR="009B1DDF" w:rsidRPr="002F5F3E" w:rsidDel="008E33C9" w:rsidRDefault="009B1DDF">
            <w:pPr>
              <w:spacing w:after="240"/>
              <w:rPr>
                <w:del w:id="4841" w:author="Samuel Dent" w:date="2015-11-19T05:34:00Z"/>
                <w:rFonts w:asciiTheme="minorHAnsi" w:hAnsiTheme="minorHAnsi"/>
                <w:szCs w:val="22"/>
              </w:rPr>
              <w:pPrChange w:id="4842" w:author="Samuel Dent" w:date="2015-11-19T05:34:00Z">
                <w:pPr>
                  <w:jc w:val="center"/>
                </w:pPr>
              </w:pPrChange>
            </w:pPr>
            <w:del w:id="4843" w:author="Samuel Dent" w:date="2015-11-19T05:34:00Z">
              <w:r w:rsidRPr="002F5F3E" w:rsidDel="008E33C9">
                <w:rPr>
                  <w:rFonts w:asciiTheme="minorHAnsi" w:hAnsiTheme="minorHAnsi"/>
                </w:rPr>
                <w:delText>23,227</w:delText>
              </w:r>
            </w:del>
          </w:p>
        </w:tc>
      </w:tr>
    </w:tbl>
    <w:p w14:paraId="1D94B375" w14:textId="77777777" w:rsidR="009B1DDF" w:rsidRPr="002F5F3E" w:rsidDel="008E33C9" w:rsidRDefault="009B1DDF">
      <w:pPr>
        <w:spacing w:after="240"/>
        <w:rPr>
          <w:del w:id="4844" w:author="Samuel Dent" w:date="2015-11-19T05:34:00Z"/>
          <w:rFonts w:cstheme="minorHAnsi"/>
          <w:noProof/>
        </w:rPr>
        <w:pPrChange w:id="4845" w:author="Samuel Dent" w:date="2015-11-19T05:34:00Z">
          <w:pPr>
            <w:spacing w:after="240"/>
            <w:ind w:left="1440"/>
          </w:pPr>
        </w:pPrChange>
      </w:pPr>
    </w:p>
    <w:p w14:paraId="6CB55AA8" w14:textId="77777777" w:rsidR="009B1DDF" w:rsidRPr="002F5F3E" w:rsidDel="008E33C9" w:rsidRDefault="009B1DDF" w:rsidP="009B1DDF">
      <w:pPr>
        <w:spacing w:after="240"/>
        <w:ind w:firstLine="720"/>
        <w:rPr>
          <w:del w:id="4846" w:author="Samuel Dent" w:date="2015-11-19T05:34:00Z"/>
          <w:rFonts w:cstheme="minorHAnsi"/>
          <w:noProof/>
        </w:rPr>
      </w:pPr>
      <w:del w:id="4847" w:author="Samuel Dent" w:date="2015-11-19T05:34:00Z">
        <w:r w:rsidRPr="002F5F3E" w:rsidDel="008E33C9">
          <w:rPr>
            <w:rFonts w:cstheme="minorHAnsi"/>
            <w:noProof/>
          </w:rPr>
          <w:delText>HF</w:delText>
        </w:r>
        <w:r w:rsidRPr="002F5F3E" w:rsidDel="008E33C9">
          <w:rPr>
            <w:rFonts w:cstheme="minorHAnsi"/>
            <w:noProof/>
          </w:rPr>
          <w:tab/>
        </w:r>
        <w:r w:rsidRPr="002F5F3E" w:rsidDel="008E33C9">
          <w:rPr>
            <w:rFonts w:cstheme="minorHAnsi"/>
            <w:noProof/>
          </w:rPr>
          <w:tab/>
          <w:delText>= Household factor, to adjust heating consumption for non-single-family households.</w:delText>
        </w:r>
        <w:r w:rsidRPr="002F5F3E" w:rsidDel="008E33C9">
          <w:rPr>
            <w:rFonts w:cstheme="minorHAnsi"/>
            <w:noProof/>
          </w:rPr>
          <w:tab/>
        </w:r>
      </w:del>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Change w:id="4848">
          <w:tblGrid>
            <w:gridCol w:w="103"/>
            <w:gridCol w:w="2327"/>
            <w:gridCol w:w="103"/>
            <w:gridCol w:w="1671"/>
            <w:gridCol w:w="103"/>
          </w:tblGrid>
        </w:tblGridChange>
      </w:tblGrid>
      <w:tr w:rsidR="009B1DDF" w:rsidRPr="002F5F3E" w:rsidDel="008E33C9" w14:paraId="1D256252" w14:textId="77777777" w:rsidTr="00C04E8D">
        <w:trPr>
          <w:del w:id="4849" w:author="Samuel Dent" w:date="2015-11-19T05:34:00Z"/>
        </w:trPr>
        <w:tc>
          <w:tcPr>
            <w:tcW w:w="2430" w:type="dxa"/>
            <w:shd w:val="clear" w:color="auto" w:fill="7F7F7F" w:themeFill="text1" w:themeFillTint="80"/>
            <w:tcMar>
              <w:top w:w="0" w:type="dxa"/>
              <w:left w:w="108" w:type="dxa"/>
              <w:bottom w:w="0" w:type="dxa"/>
              <w:right w:w="108" w:type="dxa"/>
            </w:tcMar>
            <w:vAlign w:val="center"/>
            <w:hideMark/>
          </w:tcPr>
          <w:p w14:paraId="0463BFFE" w14:textId="77777777" w:rsidR="009B1DDF" w:rsidRPr="002F5F3E" w:rsidDel="008E33C9" w:rsidRDefault="009B1DDF" w:rsidP="00C04E8D">
            <w:pPr>
              <w:jc w:val="center"/>
              <w:rPr>
                <w:del w:id="4850" w:author="Samuel Dent" w:date="2015-11-19T05:34:00Z"/>
                <w:b/>
                <w:color w:val="FFFFFF" w:themeColor="background1"/>
              </w:rPr>
            </w:pPr>
            <w:del w:id="4851" w:author="Samuel Dent" w:date="2015-11-19T05:34:00Z">
              <w:r w:rsidRPr="002F5F3E" w:rsidDel="008E33C9">
                <w:rPr>
                  <w:b/>
                  <w:color w:val="FFFFFF" w:themeColor="background1"/>
                </w:rPr>
                <w:delText>Household Type</w:delText>
              </w:r>
            </w:del>
          </w:p>
        </w:tc>
        <w:tc>
          <w:tcPr>
            <w:tcW w:w="1774" w:type="dxa"/>
            <w:shd w:val="clear" w:color="auto" w:fill="7F7F7F" w:themeFill="text1" w:themeFillTint="80"/>
            <w:tcMar>
              <w:top w:w="0" w:type="dxa"/>
              <w:left w:w="108" w:type="dxa"/>
              <w:bottom w:w="0" w:type="dxa"/>
              <w:right w:w="108" w:type="dxa"/>
            </w:tcMar>
            <w:vAlign w:val="center"/>
            <w:hideMark/>
          </w:tcPr>
          <w:p w14:paraId="01C9288D" w14:textId="77777777" w:rsidR="009B1DDF" w:rsidRPr="002F5F3E" w:rsidDel="008E33C9" w:rsidRDefault="009B1DDF" w:rsidP="00C04E8D">
            <w:pPr>
              <w:jc w:val="center"/>
              <w:rPr>
                <w:del w:id="4852" w:author="Samuel Dent" w:date="2015-11-19T05:34:00Z"/>
                <w:b/>
                <w:color w:val="FFFFFF" w:themeColor="background1"/>
              </w:rPr>
            </w:pPr>
            <w:del w:id="4853" w:author="Samuel Dent" w:date="2015-11-19T05:34:00Z">
              <w:r w:rsidRPr="002F5F3E" w:rsidDel="008E33C9">
                <w:rPr>
                  <w:b/>
                  <w:color w:val="FFFFFF" w:themeColor="background1"/>
                </w:rPr>
                <w:delText>HF</w:delText>
              </w:r>
            </w:del>
          </w:p>
        </w:tc>
      </w:tr>
      <w:tr w:rsidR="009B1DDF" w:rsidRPr="002F5F3E" w:rsidDel="008E33C9" w14:paraId="5EAADA99" w14:textId="77777777" w:rsidTr="00C04E8D">
        <w:trPr>
          <w:del w:id="4854" w:author="Samuel Dent" w:date="2015-11-19T05:34:00Z"/>
        </w:trPr>
        <w:tc>
          <w:tcPr>
            <w:tcW w:w="2430" w:type="dxa"/>
            <w:tcMar>
              <w:top w:w="0" w:type="dxa"/>
              <w:left w:w="108" w:type="dxa"/>
              <w:bottom w:w="0" w:type="dxa"/>
              <w:right w:w="108" w:type="dxa"/>
            </w:tcMar>
            <w:hideMark/>
          </w:tcPr>
          <w:p w14:paraId="3E39A701" w14:textId="77777777" w:rsidR="009B1DDF" w:rsidRPr="002F5F3E" w:rsidDel="008E33C9" w:rsidRDefault="009B1DDF" w:rsidP="00C04E8D">
            <w:pPr>
              <w:rPr>
                <w:del w:id="4855" w:author="Samuel Dent" w:date="2015-11-19T05:34:00Z"/>
              </w:rPr>
            </w:pPr>
            <w:del w:id="4856" w:author="Samuel Dent" w:date="2015-11-19T05:34:00Z">
              <w:r w:rsidRPr="002F5F3E" w:rsidDel="008E33C9">
                <w:delText>Single-Family</w:delText>
              </w:r>
            </w:del>
          </w:p>
        </w:tc>
        <w:tc>
          <w:tcPr>
            <w:tcW w:w="1774" w:type="dxa"/>
            <w:tcMar>
              <w:top w:w="0" w:type="dxa"/>
              <w:left w:w="108" w:type="dxa"/>
              <w:bottom w:w="0" w:type="dxa"/>
              <w:right w:w="108" w:type="dxa"/>
            </w:tcMar>
            <w:hideMark/>
          </w:tcPr>
          <w:p w14:paraId="44C89938" w14:textId="77777777" w:rsidR="009B1DDF" w:rsidRPr="002F5F3E" w:rsidDel="008E33C9" w:rsidRDefault="009B1DDF" w:rsidP="00C04E8D">
            <w:pPr>
              <w:jc w:val="center"/>
              <w:rPr>
                <w:del w:id="4857" w:author="Samuel Dent" w:date="2015-11-19T05:34:00Z"/>
              </w:rPr>
            </w:pPr>
            <w:del w:id="4858" w:author="Samuel Dent" w:date="2015-11-19T05:34:00Z">
              <w:r w:rsidRPr="002F5F3E" w:rsidDel="008E33C9">
                <w:delText>100%</w:delText>
              </w:r>
            </w:del>
          </w:p>
        </w:tc>
      </w:tr>
      <w:tr w:rsidR="009B1DDF" w:rsidRPr="002F5F3E" w:rsidDel="008E33C9" w14:paraId="2EC01798" w14:textId="77777777" w:rsidTr="00C04E8D">
        <w:tblPrEx>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4859" w:author="Samuel Dent" w:date="2015-11-19T05:34:00Z">
            <w:tblPrEx>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Height w:val="413"/>
          <w:del w:id="4860" w:author="Samuel Dent" w:date="2015-11-19T05:34:00Z"/>
          <w:trPrChange w:id="4861" w:author="Samuel Dent" w:date="2015-11-19T05:34:00Z">
            <w:trPr>
              <w:gridBefore w:val="1"/>
            </w:trPr>
          </w:trPrChange>
        </w:trPr>
        <w:tc>
          <w:tcPr>
            <w:tcW w:w="2430" w:type="dxa"/>
            <w:tcMar>
              <w:top w:w="0" w:type="dxa"/>
              <w:left w:w="108" w:type="dxa"/>
              <w:bottom w:w="0" w:type="dxa"/>
              <w:right w:w="108" w:type="dxa"/>
            </w:tcMar>
            <w:hideMark/>
            <w:tcPrChange w:id="4862" w:author="Samuel Dent" w:date="2015-11-19T05:34:00Z">
              <w:tcPr>
                <w:tcW w:w="2430" w:type="dxa"/>
                <w:gridSpan w:val="2"/>
                <w:tcMar>
                  <w:top w:w="0" w:type="dxa"/>
                  <w:left w:w="108" w:type="dxa"/>
                  <w:bottom w:w="0" w:type="dxa"/>
                  <w:right w:w="108" w:type="dxa"/>
                </w:tcMar>
                <w:hideMark/>
              </w:tcPr>
            </w:tcPrChange>
          </w:tcPr>
          <w:p w14:paraId="5B9116F1" w14:textId="77777777" w:rsidR="009B1DDF" w:rsidRPr="002F5F3E" w:rsidDel="008E33C9" w:rsidRDefault="009B1DDF" w:rsidP="00C04E8D">
            <w:pPr>
              <w:rPr>
                <w:del w:id="4863" w:author="Samuel Dent" w:date="2015-11-19T05:34:00Z"/>
              </w:rPr>
            </w:pPr>
            <w:del w:id="4864" w:author="Samuel Dent" w:date="2015-11-19T05:34:00Z">
              <w:r w:rsidRPr="002F5F3E" w:rsidDel="008E33C9">
                <w:delText>Multi-Family</w:delText>
              </w:r>
            </w:del>
          </w:p>
        </w:tc>
        <w:tc>
          <w:tcPr>
            <w:tcW w:w="1774" w:type="dxa"/>
            <w:tcMar>
              <w:top w:w="0" w:type="dxa"/>
              <w:left w:w="108" w:type="dxa"/>
              <w:bottom w:w="0" w:type="dxa"/>
              <w:right w:w="108" w:type="dxa"/>
            </w:tcMar>
            <w:hideMark/>
            <w:tcPrChange w:id="4865" w:author="Samuel Dent" w:date="2015-11-19T05:34:00Z">
              <w:tcPr>
                <w:tcW w:w="1774" w:type="dxa"/>
                <w:gridSpan w:val="2"/>
                <w:tcMar>
                  <w:top w:w="0" w:type="dxa"/>
                  <w:left w:w="108" w:type="dxa"/>
                  <w:bottom w:w="0" w:type="dxa"/>
                  <w:right w:w="108" w:type="dxa"/>
                </w:tcMar>
                <w:hideMark/>
              </w:tcPr>
            </w:tcPrChange>
          </w:tcPr>
          <w:p w14:paraId="682A02F3" w14:textId="77777777" w:rsidR="009B1DDF" w:rsidRPr="002F5F3E" w:rsidDel="008E33C9" w:rsidRDefault="009B1DDF" w:rsidP="00C04E8D">
            <w:pPr>
              <w:jc w:val="center"/>
              <w:rPr>
                <w:del w:id="4866" w:author="Samuel Dent" w:date="2015-11-19T05:34:00Z"/>
              </w:rPr>
            </w:pPr>
            <w:del w:id="4867" w:author="Samuel Dent" w:date="2015-11-19T05:34:00Z">
              <w:r w:rsidRPr="002F5F3E" w:rsidDel="008E33C9">
                <w:delText>65%</w:delText>
              </w:r>
              <w:r w:rsidRPr="009C362B" w:rsidDel="008E33C9">
                <w:rPr>
                  <w:vertAlign w:val="superscript"/>
                </w:rPr>
                <w:footnoteReference w:id="407"/>
              </w:r>
            </w:del>
          </w:p>
        </w:tc>
      </w:tr>
      <w:tr w:rsidR="009B1DDF" w:rsidRPr="002F5F3E" w:rsidDel="008E33C9" w14:paraId="7A892720" w14:textId="77777777" w:rsidTr="00C04E8D">
        <w:trPr>
          <w:del w:id="4870" w:author="Samuel Dent" w:date="2015-11-19T05:34:00Z"/>
        </w:trPr>
        <w:tc>
          <w:tcPr>
            <w:tcW w:w="2430" w:type="dxa"/>
            <w:tcMar>
              <w:top w:w="0" w:type="dxa"/>
              <w:left w:w="108" w:type="dxa"/>
              <w:bottom w:w="0" w:type="dxa"/>
              <w:right w:w="108" w:type="dxa"/>
            </w:tcMar>
            <w:hideMark/>
          </w:tcPr>
          <w:p w14:paraId="1A55EA9A" w14:textId="77777777" w:rsidR="009B1DDF" w:rsidRPr="002F5F3E" w:rsidDel="008E33C9" w:rsidRDefault="009B1DDF" w:rsidP="00C04E8D">
            <w:pPr>
              <w:rPr>
                <w:del w:id="4871" w:author="Samuel Dent" w:date="2015-11-19T05:34:00Z"/>
              </w:rPr>
            </w:pPr>
            <w:del w:id="4872" w:author="Samuel Dent" w:date="2015-11-19T05:34:00Z">
              <w:r w:rsidRPr="002F5F3E" w:rsidDel="008E33C9">
                <w:delText>Actual</w:delText>
              </w:r>
            </w:del>
          </w:p>
        </w:tc>
        <w:tc>
          <w:tcPr>
            <w:tcW w:w="1774" w:type="dxa"/>
            <w:tcMar>
              <w:top w:w="0" w:type="dxa"/>
              <w:left w:w="108" w:type="dxa"/>
              <w:bottom w:w="0" w:type="dxa"/>
              <w:right w:w="108" w:type="dxa"/>
            </w:tcMar>
            <w:hideMark/>
          </w:tcPr>
          <w:p w14:paraId="6D15DB40" w14:textId="77777777" w:rsidR="009B1DDF" w:rsidRPr="002F5F3E" w:rsidDel="008E33C9" w:rsidRDefault="009B1DDF" w:rsidP="00C04E8D">
            <w:pPr>
              <w:jc w:val="center"/>
              <w:rPr>
                <w:del w:id="4873" w:author="Samuel Dent" w:date="2015-11-19T05:34:00Z"/>
              </w:rPr>
            </w:pPr>
            <w:del w:id="4874" w:author="Samuel Dent" w:date="2015-11-19T05:34:00Z">
              <w:r w:rsidRPr="002F5F3E" w:rsidDel="008E33C9">
                <w:delText>Custom</w:delText>
              </w:r>
              <w:r w:rsidRPr="009C362B" w:rsidDel="008E33C9">
                <w:rPr>
                  <w:vertAlign w:val="superscript"/>
                </w:rPr>
                <w:footnoteReference w:id="408"/>
              </w:r>
            </w:del>
          </w:p>
        </w:tc>
      </w:tr>
    </w:tbl>
    <w:p w14:paraId="7AAEE0A5" w14:textId="77777777" w:rsidR="009B1DDF" w:rsidRDefault="009B1DDF">
      <w:pPr>
        <w:spacing w:after="0"/>
        <w:ind w:left="2160" w:hanging="1440"/>
        <w:rPr>
          <w:ins w:id="4877" w:author="Samuel Dent" w:date="2015-11-19T05:36:00Z"/>
        </w:rPr>
        <w:pPrChange w:id="4878" w:author="Samuel Dent" w:date="2015-11-19T05:37:00Z">
          <w:pPr>
            <w:ind w:left="2160" w:hanging="1440"/>
          </w:pPr>
        </w:pPrChange>
      </w:pPr>
    </w:p>
    <w:p w14:paraId="21ED1B0C" w14:textId="77777777" w:rsidR="009B1DDF" w:rsidRPr="002F5F3E" w:rsidRDefault="009B1DDF" w:rsidP="009B1DDF">
      <w:pPr>
        <w:ind w:left="2160" w:hanging="1440"/>
        <w:rPr>
          <w:ins w:id="4879" w:author="Samuel Dent" w:date="2015-11-19T05:34:00Z"/>
        </w:rPr>
      </w:pPr>
      <w:ins w:id="4880" w:author="Samuel Dent" w:date="2015-11-19T05:34:00Z">
        <w:r>
          <w:t>EFLH</w:t>
        </w:r>
        <w:r>
          <w:rPr>
            <w:vertAlign w:val="subscript"/>
          </w:rPr>
          <w:t>heat</w:t>
        </w:r>
        <w:r>
          <w:rPr>
            <w:vertAlign w:val="subscript"/>
          </w:rPr>
          <w:tab/>
        </w:r>
      </w:ins>
      <w:ins w:id="4881" w:author="Samuel Dent" w:date="2015-11-19T05:36:00Z">
        <w:r w:rsidRPr="002F5F3E">
          <w:t xml:space="preserve">= Equivalent Full Load Hours for </w:t>
        </w:r>
      </w:ins>
      <w:ins w:id="4882" w:author="Samuel Dent" w:date="2015-11-19T05:37:00Z">
        <w:r>
          <w:t>heating</w:t>
        </w:r>
      </w:ins>
      <w:ins w:id="4883" w:author="Samuel Dent" w:date="2015-11-19T05:36:00Z">
        <w:r w:rsidRPr="002F5F3E">
          <w:t>. Depends on location. See table below</w:t>
        </w:r>
      </w:ins>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9B1DDF" w:rsidRPr="002F5F3E" w14:paraId="1A94D2A6" w14:textId="77777777" w:rsidTr="00C04E8D">
        <w:trPr>
          <w:ins w:id="4884" w:author="Samuel Dent" w:date="2015-11-19T05:34:00Z"/>
        </w:trPr>
        <w:tc>
          <w:tcPr>
            <w:tcW w:w="2430" w:type="dxa"/>
            <w:shd w:val="clear" w:color="auto" w:fill="7F7F7F" w:themeFill="text1" w:themeFillTint="80"/>
            <w:tcMar>
              <w:top w:w="0" w:type="dxa"/>
              <w:left w:w="108" w:type="dxa"/>
              <w:bottom w:w="0" w:type="dxa"/>
              <w:right w:w="108" w:type="dxa"/>
            </w:tcMar>
            <w:vAlign w:val="center"/>
            <w:hideMark/>
          </w:tcPr>
          <w:p w14:paraId="20334DA3" w14:textId="77777777" w:rsidR="009B1DDF" w:rsidRPr="002F5F3E" w:rsidRDefault="009B1DDF" w:rsidP="00C04E8D">
            <w:pPr>
              <w:jc w:val="center"/>
              <w:rPr>
                <w:ins w:id="4885" w:author="Samuel Dent" w:date="2015-11-19T05:34:00Z"/>
                <w:b/>
                <w:color w:val="FFFFFF" w:themeColor="background1"/>
              </w:rPr>
            </w:pPr>
            <w:ins w:id="4886" w:author="Samuel Dent" w:date="2015-11-19T05:34:00Z">
              <w:r w:rsidRPr="002F5F3E">
                <w:rPr>
                  <w:b/>
                  <w:color w:val="FFFFFF" w:themeColor="background1"/>
                </w:rPr>
                <w:t>Climate Zone</w:t>
              </w:r>
            </w:ins>
            <w:ins w:id="4887" w:author="Samuel Dent" w:date="2015-11-19T05:35:00Z">
              <w:r>
                <w:rPr>
                  <w:b/>
                  <w:color w:val="FFFFFF" w:themeColor="background1"/>
                </w:rPr>
                <w:t xml:space="preserve">                  </w:t>
              </w:r>
            </w:ins>
            <w:ins w:id="4888" w:author="Samuel Dent" w:date="2015-11-19T05:34:00Z">
              <w:r w:rsidRPr="002F5F3E">
                <w:rPr>
                  <w:b/>
                  <w:color w:val="FFFFFF" w:themeColor="background1"/>
                </w:rPr>
                <w:t>(City based upon)</w:t>
              </w:r>
            </w:ins>
          </w:p>
        </w:tc>
        <w:tc>
          <w:tcPr>
            <w:tcW w:w="1774" w:type="dxa"/>
            <w:shd w:val="clear" w:color="auto" w:fill="7F7F7F" w:themeFill="text1" w:themeFillTint="80"/>
            <w:tcMar>
              <w:top w:w="0" w:type="dxa"/>
              <w:left w:w="108" w:type="dxa"/>
              <w:bottom w:w="0" w:type="dxa"/>
              <w:right w:w="108" w:type="dxa"/>
            </w:tcMar>
            <w:vAlign w:val="center"/>
            <w:hideMark/>
          </w:tcPr>
          <w:p w14:paraId="6B363B7B" w14:textId="77777777" w:rsidR="009B1DDF" w:rsidRPr="002F5F3E" w:rsidRDefault="009B1DDF" w:rsidP="00C04E8D">
            <w:pPr>
              <w:jc w:val="center"/>
              <w:rPr>
                <w:ins w:id="4889" w:author="Samuel Dent" w:date="2015-11-19T05:34:00Z"/>
                <w:b/>
                <w:color w:val="FFFFFF" w:themeColor="background1"/>
              </w:rPr>
            </w:pPr>
            <w:ins w:id="4890" w:author="Samuel Dent" w:date="2015-11-19T05:35:00Z">
              <w:r>
                <w:rPr>
                  <w:b/>
                  <w:color w:val="FFFFFF" w:themeColor="background1"/>
                </w:rPr>
                <w:t>E</w:t>
              </w:r>
            </w:ins>
            <w:ins w:id="4891" w:author="Samuel Dent" w:date="2015-11-19T05:34:00Z">
              <w:r>
                <w:rPr>
                  <w:b/>
                  <w:color w:val="FFFFFF" w:themeColor="background1"/>
                </w:rPr>
                <w:t>FLH</w:t>
              </w:r>
            </w:ins>
            <w:ins w:id="4892" w:author="Samuel Dent" w:date="2015-11-19T05:35:00Z">
              <w:r w:rsidRPr="008E33C9">
                <w:rPr>
                  <w:b/>
                  <w:color w:val="FFFFFF" w:themeColor="background1"/>
                  <w:vertAlign w:val="subscript"/>
                  <w:rPrChange w:id="4893" w:author="Samuel Dent" w:date="2015-11-19T05:35:00Z">
                    <w:rPr>
                      <w:b/>
                      <w:color w:val="FFFFFF" w:themeColor="background1"/>
                    </w:rPr>
                  </w:rPrChange>
                </w:rPr>
                <w:t>heat</w:t>
              </w:r>
            </w:ins>
            <w:ins w:id="4894" w:author="Samuel Dent" w:date="2015-11-19T05:34:00Z">
              <w:r>
                <w:rPr>
                  <w:rStyle w:val="FootnoteReference"/>
                  <w:rFonts w:eastAsiaTheme="minorEastAsia"/>
                  <w:b/>
                  <w:color w:val="FFFFFF" w:themeColor="background1"/>
                </w:rPr>
                <w:footnoteReference w:id="409"/>
              </w:r>
            </w:ins>
          </w:p>
        </w:tc>
      </w:tr>
      <w:tr w:rsidR="009B1DDF" w:rsidRPr="002F5F3E" w14:paraId="2E175483" w14:textId="77777777" w:rsidTr="00C04E8D">
        <w:trPr>
          <w:ins w:id="4911" w:author="Samuel Dent" w:date="2015-11-19T05:34:00Z"/>
        </w:trPr>
        <w:tc>
          <w:tcPr>
            <w:tcW w:w="2430" w:type="dxa"/>
            <w:tcMar>
              <w:top w:w="0" w:type="dxa"/>
              <w:left w:w="108" w:type="dxa"/>
              <w:bottom w:w="0" w:type="dxa"/>
              <w:right w:w="108" w:type="dxa"/>
            </w:tcMar>
          </w:tcPr>
          <w:p w14:paraId="5A61F29C" w14:textId="77777777" w:rsidR="009B1DDF" w:rsidRPr="002F5F3E" w:rsidRDefault="009B1DDF" w:rsidP="00C04E8D">
            <w:pPr>
              <w:rPr>
                <w:ins w:id="4912" w:author="Samuel Dent" w:date="2015-11-19T05:34:00Z"/>
              </w:rPr>
            </w:pPr>
            <w:ins w:id="4913" w:author="Samuel Dent" w:date="2015-11-19T05:34:00Z">
              <w:r>
                <w:t>1 (Rockford)</w:t>
              </w:r>
            </w:ins>
          </w:p>
        </w:tc>
        <w:tc>
          <w:tcPr>
            <w:tcW w:w="1774" w:type="dxa"/>
            <w:tcMar>
              <w:top w:w="0" w:type="dxa"/>
              <w:left w:w="108" w:type="dxa"/>
              <w:bottom w:w="0" w:type="dxa"/>
              <w:right w:w="108" w:type="dxa"/>
            </w:tcMar>
          </w:tcPr>
          <w:p w14:paraId="7AA52F5F" w14:textId="77777777" w:rsidR="009B1DDF" w:rsidRPr="002F5F3E" w:rsidRDefault="009B1DDF">
            <w:pPr>
              <w:jc w:val="center"/>
              <w:rPr>
                <w:ins w:id="4914" w:author="Samuel Dent" w:date="2015-11-19T05:34:00Z"/>
              </w:rPr>
              <w:pPrChange w:id="4915" w:author="Samuel Dent" w:date="2015-11-19T05:35:00Z">
                <w:pPr/>
              </w:pPrChange>
            </w:pPr>
            <w:ins w:id="4916" w:author="Samuel Dent" w:date="2015-11-19T05:34:00Z">
              <w:r w:rsidRPr="004532AA">
                <w:t>1,520</w:t>
              </w:r>
            </w:ins>
          </w:p>
        </w:tc>
      </w:tr>
      <w:tr w:rsidR="009B1DDF" w:rsidRPr="002F5F3E" w14:paraId="7C18390A" w14:textId="77777777" w:rsidTr="00C04E8D">
        <w:trPr>
          <w:trHeight w:val="251"/>
          <w:ins w:id="4917" w:author="Samuel Dent" w:date="2015-11-19T05:34:00Z"/>
        </w:trPr>
        <w:tc>
          <w:tcPr>
            <w:tcW w:w="2430" w:type="dxa"/>
            <w:tcMar>
              <w:top w:w="0" w:type="dxa"/>
              <w:left w:w="108" w:type="dxa"/>
              <w:bottom w:w="0" w:type="dxa"/>
              <w:right w:w="108" w:type="dxa"/>
            </w:tcMar>
          </w:tcPr>
          <w:p w14:paraId="5011E8F3" w14:textId="77777777" w:rsidR="009B1DDF" w:rsidRPr="002F5F3E" w:rsidRDefault="009B1DDF" w:rsidP="00C04E8D">
            <w:pPr>
              <w:rPr>
                <w:ins w:id="4918" w:author="Samuel Dent" w:date="2015-11-19T05:34:00Z"/>
              </w:rPr>
            </w:pPr>
            <w:ins w:id="4919" w:author="Samuel Dent" w:date="2015-11-19T05:34:00Z">
              <w:r>
                <w:t>2 (Chicago)</w:t>
              </w:r>
            </w:ins>
          </w:p>
        </w:tc>
        <w:tc>
          <w:tcPr>
            <w:tcW w:w="1774" w:type="dxa"/>
            <w:tcMar>
              <w:top w:w="0" w:type="dxa"/>
              <w:left w:w="108" w:type="dxa"/>
              <w:bottom w:w="0" w:type="dxa"/>
              <w:right w:w="108" w:type="dxa"/>
            </w:tcMar>
          </w:tcPr>
          <w:p w14:paraId="5A22976E" w14:textId="77777777" w:rsidR="009B1DDF" w:rsidRPr="002F5F3E" w:rsidRDefault="009B1DDF">
            <w:pPr>
              <w:jc w:val="center"/>
              <w:rPr>
                <w:ins w:id="4920" w:author="Samuel Dent" w:date="2015-11-19T05:34:00Z"/>
              </w:rPr>
              <w:pPrChange w:id="4921" w:author="Samuel Dent" w:date="2015-11-19T05:35:00Z">
                <w:pPr/>
              </w:pPrChange>
            </w:pPr>
            <w:ins w:id="4922" w:author="Samuel Dent" w:date="2015-11-19T05:34:00Z">
              <w:r w:rsidRPr="004532AA">
                <w:t>1,421</w:t>
              </w:r>
            </w:ins>
          </w:p>
        </w:tc>
      </w:tr>
      <w:tr w:rsidR="009B1DDF" w:rsidRPr="002F5F3E" w14:paraId="6887CDE8" w14:textId="77777777" w:rsidTr="00C04E8D">
        <w:trPr>
          <w:trHeight w:val="215"/>
          <w:ins w:id="4923" w:author="Samuel Dent" w:date="2015-11-19T05:34:00Z"/>
        </w:trPr>
        <w:tc>
          <w:tcPr>
            <w:tcW w:w="2430" w:type="dxa"/>
            <w:tcMar>
              <w:top w:w="0" w:type="dxa"/>
              <w:left w:w="108" w:type="dxa"/>
              <w:bottom w:w="0" w:type="dxa"/>
              <w:right w:w="108" w:type="dxa"/>
            </w:tcMar>
          </w:tcPr>
          <w:p w14:paraId="48512BEB" w14:textId="77777777" w:rsidR="009B1DDF" w:rsidRPr="002F5F3E" w:rsidRDefault="009B1DDF" w:rsidP="00C04E8D">
            <w:pPr>
              <w:rPr>
                <w:ins w:id="4924" w:author="Samuel Dent" w:date="2015-11-19T05:34:00Z"/>
              </w:rPr>
            </w:pPr>
            <w:ins w:id="4925" w:author="Samuel Dent" w:date="2015-11-19T05:34:00Z">
              <w:r>
                <w:t>3 (Springfield)</w:t>
              </w:r>
            </w:ins>
          </w:p>
        </w:tc>
        <w:tc>
          <w:tcPr>
            <w:tcW w:w="1774" w:type="dxa"/>
            <w:tcMar>
              <w:top w:w="0" w:type="dxa"/>
              <w:left w:w="108" w:type="dxa"/>
              <w:bottom w:w="0" w:type="dxa"/>
              <w:right w:w="108" w:type="dxa"/>
            </w:tcMar>
          </w:tcPr>
          <w:p w14:paraId="6D0EB6CD" w14:textId="77777777" w:rsidR="009B1DDF" w:rsidRPr="002F5F3E" w:rsidRDefault="009B1DDF">
            <w:pPr>
              <w:jc w:val="center"/>
              <w:rPr>
                <w:ins w:id="4926" w:author="Samuel Dent" w:date="2015-11-19T05:34:00Z"/>
              </w:rPr>
              <w:pPrChange w:id="4927" w:author="Samuel Dent" w:date="2015-11-19T05:35:00Z">
                <w:pPr/>
              </w:pPrChange>
            </w:pPr>
            <w:ins w:id="4928" w:author="Samuel Dent" w:date="2015-11-19T05:34:00Z">
              <w:r w:rsidRPr="004532AA">
                <w:t>1,347</w:t>
              </w:r>
            </w:ins>
          </w:p>
        </w:tc>
      </w:tr>
      <w:tr w:rsidR="009B1DDF" w:rsidRPr="002F5F3E" w14:paraId="67CEC109" w14:textId="77777777" w:rsidTr="00C04E8D">
        <w:trPr>
          <w:trHeight w:val="215"/>
          <w:ins w:id="4929" w:author="Samuel Dent" w:date="2015-11-19T05:34:00Z"/>
        </w:trPr>
        <w:tc>
          <w:tcPr>
            <w:tcW w:w="2430" w:type="dxa"/>
            <w:tcMar>
              <w:top w:w="0" w:type="dxa"/>
              <w:left w:w="108" w:type="dxa"/>
              <w:bottom w:w="0" w:type="dxa"/>
              <w:right w:w="108" w:type="dxa"/>
            </w:tcMar>
          </w:tcPr>
          <w:p w14:paraId="3CF32BCD" w14:textId="77777777" w:rsidR="009B1DDF" w:rsidRPr="002F5F3E" w:rsidRDefault="009B1DDF" w:rsidP="00C04E8D">
            <w:pPr>
              <w:rPr>
                <w:ins w:id="4930" w:author="Samuel Dent" w:date="2015-11-19T05:34:00Z"/>
              </w:rPr>
            </w:pPr>
            <w:ins w:id="4931" w:author="Samuel Dent" w:date="2015-11-19T05:34:00Z">
              <w:r>
                <w:t>4 (Belleville)</w:t>
              </w:r>
            </w:ins>
          </w:p>
        </w:tc>
        <w:tc>
          <w:tcPr>
            <w:tcW w:w="1774" w:type="dxa"/>
            <w:tcMar>
              <w:top w:w="0" w:type="dxa"/>
              <w:left w:w="108" w:type="dxa"/>
              <w:bottom w:w="0" w:type="dxa"/>
              <w:right w:w="108" w:type="dxa"/>
            </w:tcMar>
          </w:tcPr>
          <w:p w14:paraId="57E42E3D" w14:textId="77777777" w:rsidR="009B1DDF" w:rsidRDefault="009B1DDF">
            <w:pPr>
              <w:jc w:val="center"/>
              <w:rPr>
                <w:ins w:id="4932" w:author="Samuel Dent" w:date="2015-11-19T05:34:00Z"/>
              </w:rPr>
              <w:pPrChange w:id="4933" w:author="Samuel Dent" w:date="2015-11-19T05:35:00Z">
                <w:pPr/>
              </w:pPrChange>
            </w:pPr>
            <w:ins w:id="4934" w:author="Samuel Dent" w:date="2015-11-19T05:34:00Z">
              <w:r w:rsidRPr="004532AA">
                <w:t>977</w:t>
              </w:r>
            </w:ins>
          </w:p>
        </w:tc>
      </w:tr>
      <w:tr w:rsidR="009B1DDF" w:rsidRPr="002F5F3E" w14:paraId="73B542E2" w14:textId="77777777" w:rsidTr="00C04E8D">
        <w:trPr>
          <w:trHeight w:val="215"/>
          <w:ins w:id="4935" w:author="Samuel Dent" w:date="2015-11-19T05:34:00Z"/>
        </w:trPr>
        <w:tc>
          <w:tcPr>
            <w:tcW w:w="2430" w:type="dxa"/>
            <w:tcMar>
              <w:top w:w="0" w:type="dxa"/>
              <w:left w:w="108" w:type="dxa"/>
              <w:bottom w:w="0" w:type="dxa"/>
              <w:right w:w="108" w:type="dxa"/>
            </w:tcMar>
          </w:tcPr>
          <w:p w14:paraId="01D05F2C" w14:textId="77777777" w:rsidR="009B1DDF" w:rsidRPr="002F5F3E" w:rsidRDefault="009B1DDF" w:rsidP="00C04E8D">
            <w:pPr>
              <w:rPr>
                <w:ins w:id="4936" w:author="Samuel Dent" w:date="2015-11-19T05:34:00Z"/>
              </w:rPr>
            </w:pPr>
            <w:ins w:id="4937" w:author="Samuel Dent" w:date="2015-11-19T05:34:00Z">
              <w:r>
                <w:t>5 (Marion)</w:t>
              </w:r>
            </w:ins>
          </w:p>
        </w:tc>
        <w:tc>
          <w:tcPr>
            <w:tcW w:w="1774" w:type="dxa"/>
            <w:tcMar>
              <w:top w:w="0" w:type="dxa"/>
              <w:left w:w="108" w:type="dxa"/>
              <w:bottom w:w="0" w:type="dxa"/>
              <w:right w:w="108" w:type="dxa"/>
            </w:tcMar>
          </w:tcPr>
          <w:p w14:paraId="31DFD9DA" w14:textId="77777777" w:rsidR="009B1DDF" w:rsidRDefault="009B1DDF">
            <w:pPr>
              <w:jc w:val="center"/>
              <w:rPr>
                <w:ins w:id="4938" w:author="Samuel Dent" w:date="2015-11-19T05:34:00Z"/>
              </w:rPr>
              <w:pPrChange w:id="4939" w:author="Samuel Dent" w:date="2015-11-19T05:35:00Z">
                <w:pPr/>
              </w:pPrChange>
            </w:pPr>
            <w:ins w:id="4940" w:author="Samuel Dent" w:date="2015-11-19T05:34:00Z">
              <w:r w:rsidRPr="004532AA">
                <w:t>994</w:t>
              </w:r>
            </w:ins>
          </w:p>
        </w:tc>
      </w:tr>
      <w:tr w:rsidR="009B1DDF" w:rsidRPr="002F5F3E" w14:paraId="2BCE338E" w14:textId="77777777" w:rsidTr="00C04E8D">
        <w:trPr>
          <w:trHeight w:val="215"/>
          <w:ins w:id="4941" w:author="Samuel Dent" w:date="2015-11-19T05:34:00Z"/>
        </w:trPr>
        <w:tc>
          <w:tcPr>
            <w:tcW w:w="2430" w:type="dxa"/>
            <w:tcMar>
              <w:top w:w="0" w:type="dxa"/>
              <w:left w:w="108" w:type="dxa"/>
              <w:bottom w:w="0" w:type="dxa"/>
              <w:right w:w="108" w:type="dxa"/>
            </w:tcMar>
          </w:tcPr>
          <w:p w14:paraId="0BD3BBE9" w14:textId="77777777" w:rsidR="009B1DDF" w:rsidRDefault="009B1DDF" w:rsidP="00C04E8D">
            <w:pPr>
              <w:rPr>
                <w:ins w:id="4942" w:author="Samuel Dent" w:date="2015-11-19T05:34:00Z"/>
              </w:rPr>
            </w:pPr>
            <w:ins w:id="4943" w:author="Samuel Dent" w:date="2015-11-19T05:34:00Z">
              <w:r>
                <w:t>Weighted Average</w:t>
              </w:r>
            </w:ins>
          </w:p>
        </w:tc>
        <w:tc>
          <w:tcPr>
            <w:tcW w:w="1774" w:type="dxa"/>
            <w:tcMar>
              <w:top w:w="0" w:type="dxa"/>
              <w:left w:w="108" w:type="dxa"/>
              <w:bottom w:w="0" w:type="dxa"/>
              <w:right w:w="108" w:type="dxa"/>
            </w:tcMar>
          </w:tcPr>
          <w:p w14:paraId="54DC8B05" w14:textId="77777777" w:rsidR="009B1DDF" w:rsidRDefault="009B1DDF">
            <w:pPr>
              <w:jc w:val="center"/>
              <w:rPr>
                <w:ins w:id="4944" w:author="Samuel Dent" w:date="2015-11-19T05:34:00Z"/>
              </w:rPr>
              <w:pPrChange w:id="4945" w:author="Samuel Dent" w:date="2015-11-19T05:35:00Z">
                <w:pPr/>
              </w:pPrChange>
            </w:pPr>
            <w:ins w:id="4946" w:author="Samuel Dent" w:date="2015-11-19T05:34:00Z">
              <w:r w:rsidRPr="004532AA">
                <w:t>1,406</w:t>
              </w:r>
            </w:ins>
          </w:p>
        </w:tc>
      </w:tr>
    </w:tbl>
    <w:p w14:paraId="209CA847" w14:textId="77777777" w:rsidR="009B1DDF" w:rsidRPr="002F5F3E" w:rsidDel="00245FAE" w:rsidRDefault="009B1DDF" w:rsidP="009B1DDF">
      <w:pPr>
        <w:spacing w:after="240"/>
        <w:rPr>
          <w:del w:id="4947" w:author="Samuel Dent" w:date="2015-11-23T11:07:00Z"/>
        </w:rPr>
      </w:pPr>
    </w:p>
    <w:p w14:paraId="34F06F87" w14:textId="77777777" w:rsidR="009B1DDF" w:rsidRPr="002F5F3E" w:rsidDel="00245FAE" w:rsidRDefault="009B1DDF" w:rsidP="009B1DDF">
      <w:pPr>
        <w:spacing w:after="240"/>
        <w:ind w:firstLine="720"/>
        <w:rPr>
          <w:del w:id="4948" w:author="Samuel Dent" w:date="2015-11-23T11:07:00Z"/>
        </w:rPr>
      </w:pPr>
      <w:moveFromRangeStart w:id="4949" w:author="Samuel Dent" w:date="2015-11-19T05:37:00Z" w:name="move435674804"/>
      <w:moveFrom w:id="4950" w:author="Samuel Dent" w:date="2015-11-19T05:37:00Z">
        <w:del w:id="4951" w:author="Samuel Dent" w:date="2015-11-23T11:07:00Z">
          <w:r w:rsidRPr="002F5F3E" w:rsidDel="00245FAE">
            <w:delText>Capacity</w:delText>
          </w:r>
          <w:r w:rsidRPr="002F5F3E" w:rsidDel="00245FAE">
            <w:rPr>
              <w:vertAlign w:val="subscript"/>
            </w:rPr>
            <w:delText>cool</w:delText>
          </w:r>
          <w:r w:rsidRPr="002F5F3E" w:rsidDel="00245FAE">
            <w:delText xml:space="preserve"> </w:delText>
          </w:r>
          <w:r w:rsidRPr="002F5F3E" w:rsidDel="00245FAE">
            <w:tab/>
            <w:delText>= the cooling capacity of the ductless heat pump unit in kBtu/hr</w:delText>
          </w:r>
          <w:r w:rsidRPr="002F5F3E" w:rsidDel="00245FAE">
            <w:rPr>
              <w:rFonts w:ascii="Arial" w:eastAsiaTheme="minorEastAsia" w:hAnsi="Arial"/>
              <w:vertAlign w:val="superscript"/>
            </w:rPr>
            <w:footnoteReference w:id="410"/>
          </w:r>
          <w:r w:rsidRPr="002F5F3E" w:rsidDel="00245FAE">
            <w:delText xml:space="preserve">. </w:delText>
          </w:r>
        </w:del>
      </w:moveFrom>
    </w:p>
    <w:p w14:paraId="06F36FAE" w14:textId="77777777" w:rsidR="009B1DDF" w:rsidRPr="002F5F3E" w:rsidDel="00245FAE" w:rsidRDefault="009B1DDF" w:rsidP="009B1DDF">
      <w:pPr>
        <w:spacing w:after="240"/>
        <w:rPr>
          <w:del w:id="4954" w:author="Samuel Dent" w:date="2015-11-23T11:07:00Z"/>
        </w:rPr>
      </w:pPr>
      <w:moveFrom w:id="4955" w:author="Samuel Dent" w:date="2015-11-19T05:37:00Z">
        <w:del w:id="4956" w:author="Samuel Dent" w:date="2015-11-23T11:07:00Z">
          <w:r w:rsidRPr="002F5F3E" w:rsidDel="00245FAE">
            <w:tab/>
          </w:r>
          <w:r w:rsidRPr="002F5F3E" w:rsidDel="00245FAE">
            <w:tab/>
          </w:r>
          <w:r w:rsidRPr="002F5F3E" w:rsidDel="00245FAE">
            <w:tab/>
            <w:delText>= Actual installed</w:delText>
          </w:r>
        </w:del>
      </w:moveFrom>
    </w:p>
    <w:p w14:paraId="44100D53" w14:textId="77777777" w:rsidR="009B1DDF" w:rsidRPr="002F5F3E" w:rsidDel="00245FAE" w:rsidRDefault="009B1DDF" w:rsidP="009B1DDF">
      <w:pPr>
        <w:spacing w:after="240"/>
        <w:ind w:left="1440" w:hanging="720"/>
        <w:rPr>
          <w:del w:id="4957" w:author="Samuel Dent" w:date="2015-11-23T11:07:00Z"/>
        </w:rPr>
      </w:pPr>
      <w:moveFromRangeStart w:id="4958" w:author="Samuel Dent" w:date="2015-11-19T05:38:00Z" w:name="move435674818"/>
      <w:moveFromRangeEnd w:id="4949"/>
      <w:moveFrom w:id="4959" w:author="Samuel Dent" w:date="2015-11-19T05:38:00Z">
        <w:del w:id="4960" w:author="Samuel Dent" w:date="2015-11-23T11:07:00Z">
          <w:r w:rsidRPr="002F5F3E" w:rsidDel="00245FAE">
            <w:delText>HSPF</w:delText>
          </w:r>
          <w:r w:rsidRPr="002F5F3E" w:rsidDel="00245FAE">
            <w:rPr>
              <w:vertAlign w:val="subscript"/>
            </w:rPr>
            <w:delText>ee</w:delText>
          </w:r>
          <w:r w:rsidRPr="002F5F3E" w:rsidDel="00245FAE">
            <w:delText xml:space="preserve"> </w:delText>
          </w:r>
          <w:r w:rsidRPr="002F5F3E" w:rsidDel="00245FAE">
            <w:tab/>
          </w:r>
          <w:r w:rsidRPr="002F5F3E" w:rsidDel="00245FAE">
            <w:tab/>
            <w:delText>= HSPF rating of new equipment</w:delText>
          </w:r>
        </w:del>
      </w:moveFrom>
    </w:p>
    <w:p w14:paraId="36DBFBF3" w14:textId="77777777" w:rsidR="009B1DDF" w:rsidRPr="002F5F3E" w:rsidDel="00351405" w:rsidRDefault="009B1DDF" w:rsidP="009B1DDF">
      <w:pPr>
        <w:spacing w:after="240"/>
      </w:pPr>
      <w:moveFrom w:id="4961" w:author="Samuel Dent" w:date="2015-11-19T05:38:00Z">
        <w:r w:rsidRPr="002F5F3E" w:rsidDel="00351405">
          <w:tab/>
        </w:r>
        <w:r w:rsidRPr="002F5F3E" w:rsidDel="00351405">
          <w:tab/>
        </w:r>
        <w:r w:rsidRPr="002F5F3E" w:rsidDel="00351405">
          <w:tab/>
          <w:t>= Actual installed</w:t>
        </w:r>
      </w:moveFrom>
    </w:p>
    <w:moveFromRangeEnd w:id="4958"/>
    <w:p w14:paraId="305D681A" w14:textId="77777777" w:rsidR="009B1DDF" w:rsidRPr="002F5F3E" w:rsidRDefault="009B1DDF" w:rsidP="009B1DDF">
      <w:pPr>
        <w:spacing w:after="240"/>
        <w:ind w:firstLine="720"/>
      </w:pPr>
      <w:r w:rsidRPr="002F5F3E">
        <w:t>HSPF</w:t>
      </w:r>
      <w:r w:rsidRPr="002F5F3E">
        <w:rPr>
          <w:vertAlign w:val="subscript"/>
        </w:rPr>
        <w:t>exist</w:t>
      </w:r>
      <w:r w:rsidRPr="002F5F3E">
        <w:tab/>
        <w:t xml:space="preserve"> </w:t>
      </w:r>
      <w:r w:rsidRPr="002F5F3E">
        <w:tab/>
        <w:t>= HSPF rating of existing equipment</w:t>
      </w:r>
      <w:ins w:id="4962" w:author="Samuel Dent" w:date="2015-11-19T05:39:00Z">
        <w:r>
          <w:t xml:space="preserve"> (kbtu/kwh)</w:t>
        </w:r>
      </w:ins>
    </w:p>
    <w:tbl>
      <w:tblPr>
        <w:tblStyle w:val="TableGrid7"/>
        <w:tblW w:w="0" w:type="auto"/>
        <w:jc w:val="center"/>
        <w:tblLook w:val="04A0" w:firstRow="1" w:lastRow="0" w:firstColumn="1" w:lastColumn="0" w:noHBand="0" w:noVBand="1"/>
      </w:tblPr>
      <w:tblGrid>
        <w:gridCol w:w="4176"/>
        <w:gridCol w:w="2034"/>
      </w:tblGrid>
      <w:tr w:rsidR="009B1DDF" w:rsidRPr="002F5F3E" w14:paraId="2ED7DD61" w14:textId="77777777" w:rsidTr="00C04E8D">
        <w:trPr>
          <w:tblHeader/>
          <w:jc w:val="center"/>
        </w:trPr>
        <w:tc>
          <w:tcPr>
            <w:tcW w:w="4176" w:type="dxa"/>
            <w:shd w:val="clear" w:color="auto" w:fill="808080" w:themeFill="background1" w:themeFillShade="80"/>
            <w:vAlign w:val="center"/>
          </w:tcPr>
          <w:p w14:paraId="0A6F8A96" w14:textId="77777777" w:rsidR="009B1DDF" w:rsidRPr="002F5F3E" w:rsidRDefault="009B1DDF" w:rsidP="00C04E8D">
            <w:pPr>
              <w:jc w:val="center"/>
              <w:rPr>
                <w:rFonts w:asciiTheme="minorHAnsi" w:hAnsiTheme="minorHAnsi"/>
                <w:b/>
                <w:color w:val="FFFFFF" w:themeColor="background1"/>
              </w:rPr>
            </w:pPr>
            <w:r w:rsidRPr="002F5F3E">
              <w:rPr>
                <w:rFonts w:asciiTheme="minorHAnsi" w:hAnsiTheme="minorHAnsi"/>
                <w:b/>
                <w:color w:val="FFFFFF" w:themeColor="background1"/>
              </w:rPr>
              <w:t>Existing Equipment Type</w:t>
            </w:r>
          </w:p>
        </w:tc>
        <w:tc>
          <w:tcPr>
            <w:tcW w:w="2034" w:type="dxa"/>
            <w:shd w:val="clear" w:color="auto" w:fill="808080" w:themeFill="background1" w:themeFillShade="80"/>
            <w:vAlign w:val="center"/>
          </w:tcPr>
          <w:p w14:paraId="74244780" w14:textId="77777777" w:rsidR="009B1DDF" w:rsidRPr="002F5F3E" w:rsidRDefault="009B1DDF" w:rsidP="00C04E8D">
            <w:pPr>
              <w:jc w:val="center"/>
              <w:rPr>
                <w:rFonts w:asciiTheme="minorHAnsi" w:hAnsiTheme="minorHAnsi"/>
                <w:b/>
                <w:color w:val="FFFFFF" w:themeColor="background1"/>
              </w:rPr>
            </w:pPr>
            <w:del w:id="4963" w:author="Samuel Dent" w:date="2015-11-19T05:38:00Z">
              <w:r w:rsidRPr="002F5F3E" w:rsidDel="00351405">
                <w:rPr>
                  <w:rFonts w:asciiTheme="minorHAnsi" w:hAnsiTheme="minorHAnsi"/>
                  <w:b/>
                  <w:color w:val="FFFFFF" w:themeColor="background1"/>
                </w:rPr>
                <w:delText>HSPFbase</w:delText>
              </w:r>
            </w:del>
            <w:ins w:id="4964" w:author="Samuel Dent" w:date="2015-11-19T05:38:00Z">
              <w:r w:rsidRPr="002F5F3E">
                <w:rPr>
                  <w:rFonts w:asciiTheme="minorHAnsi" w:hAnsiTheme="minorHAnsi"/>
                  <w:b/>
                  <w:color w:val="FFFFFF" w:themeColor="background1"/>
                </w:rPr>
                <w:t>HSPF</w:t>
              </w:r>
              <w:r w:rsidRPr="00351405">
                <w:rPr>
                  <w:b/>
                  <w:color w:val="FFFFFF" w:themeColor="background1"/>
                  <w:vertAlign w:val="subscript"/>
                  <w:rPrChange w:id="4965" w:author="Samuel Dent" w:date="2015-11-19T05:38:00Z">
                    <w:rPr>
                      <w:b/>
                      <w:color w:val="FFFFFF" w:themeColor="background1"/>
                    </w:rPr>
                  </w:rPrChange>
                </w:rPr>
                <w:t>exist</w:t>
              </w:r>
            </w:ins>
          </w:p>
        </w:tc>
      </w:tr>
      <w:tr w:rsidR="009B1DDF" w:rsidRPr="002F5F3E" w14:paraId="4A6DB95C" w14:textId="77777777" w:rsidTr="00C04E8D">
        <w:trPr>
          <w:jc w:val="center"/>
        </w:trPr>
        <w:tc>
          <w:tcPr>
            <w:tcW w:w="4176" w:type="dxa"/>
          </w:tcPr>
          <w:p w14:paraId="2A54B106" w14:textId="77777777" w:rsidR="009B1DDF" w:rsidRPr="002F5F3E" w:rsidRDefault="009B1DDF" w:rsidP="00C04E8D">
            <w:pPr>
              <w:rPr>
                <w:rFonts w:asciiTheme="minorHAnsi" w:hAnsiTheme="minorHAnsi"/>
              </w:rPr>
            </w:pPr>
            <w:r w:rsidRPr="002F5F3E">
              <w:rPr>
                <w:rFonts w:asciiTheme="minorHAnsi" w:hAnsiTheme="minorHAnsi"/>
              </w:rPr>
              <w:t>Electric resistance heating</w:t>
            </w:r>
          </w:p>
        </w:tc>
        <w:tc>
          <w:tcPr>
            <w:tcW w:w="2034" w:type="dxa"/>
          </w:tcPr>
          <w:p w14:paraId="0E180468" w14:textId="77777777" w:rsidR="009B1DDF" w:rsidRPr="002F5F3E" w:rsidRDefault="009B1DDF" w:rsidP="00C04E8D">
            <w:pPr>
              <w:jc w:val="center"/>
              <w:rPr>
                <w:rFonts w:asciiTheme="minorHAnsi" w:hAnsiTheme="minorHAnsi"/>
                <w:szCs w:val="22"/>
              </w:rPr>
            </w:pPr>
            <w:r w:rsidRPr="002F5F3E">
              <w:rPr>
                <w:rFonts w:asciiTheme="minorHAnsi" w:hAnsiTheme="minorHAnsi"/>
              </w:rPr>
              <w:t>3.41</w:t>
            </w:r>
            <w:ins w:id="4966" w:author="Samuel Dent" w:date="2015-11-19T06:58:00Z">
              <w:r>
                <w:rPr>
                  <w:rFonts w:asciiTheme="minorHAnsi" w:hAnsiTheme="minorHAnsi"/>
                </w:rPr>
                <w:t>2</w:t>
              </w:r>
            </w:ins>
            <w:r w:rsidRPr="009C362B">
              <w:rPr>
                <w:rFonts w:eastAsiaTheme="minorEastAsia"/>
                <w:vertAlign w:val="superscript"/>
              </w:rPr>
              <w:footnoteReference w:id="411"/>
            </w:r>
          </w:p>
        </w:tc>
      </w:tr>
      <w:tr w:rsidR="009B1DDF" w:rsidRPr="002F5F3E" w14:paraId="7013336B" w14:textId="77777777" w:rsidTr="00C04E8D">
        <w:trPr>
          <w:jc w:val="center"/>
        </w:trPr>
        <w:tc>
          <w:tcPr>
            <w:tcW w:w="4176" w:type="dxa"/>
          </w:tcPr>
          <w:p w14:paraId="6E6CE55F" w14:textId="77777777" w:rsidR="009B1DDF" w:rsidRPr="002F5F3E" w:rsidRDefault="009B1DDF" w:rsidP="00C04E8D">
            <w:pPr>
              <w:rPr>
                <w:rFonts w:asciiTheme="minorHAnsi" w:hAnsiTheme="minorHAnsi"/>
              </w:rPr>
            </w:pPr>
            <w:r w:rsidRPr="002F5F3E">
              <w:rPr>
                <w:rFonts w:asciiTheme="minorHAnsi" w:hAnsiTheme="minorHAnsi"/>
              </w:rPr>
              <w:t>Air Source Heat Pump</w:t>
            </w:r>
          </w:p>
        </w:tc>
        <w:tc>
          <w:tcPr>
            <w:tcW w:w="2034" w:type="dxa"/>
          </w:tcPr>
          <w:p w14:paraId="62A85D61" w14:textId="77777777" w:rsidR="009B1DDF" w:rsidRPr="002F5F3E" w:rsidRDefault="009B1DDF">
            <w:pPr>
              <w:jc w:val="center"/>
              <w:rPr>
                <w:rFonts w:asciiTheme="minorHAnsi" w:hAnsiTheme="minorHAnsi"/>
                <w:szCs w:val="22"/>
              </w:rPr>
              <w:pPrChange w:id="4967" w:author="Samuel Dent" w:date="2015-11-19T05:38:00Z">
                <w:pPr/>
              </w:pPrChange>
            </w:pPr>
            <w:r w:rsidRPr="002F5F3E">
              <w:rPr>
                <w:rFonts w:asciiTheme="minorHAnsi" w:hAnsiTheme="minorHAnsi"/>
              </w:rPr>
              <w:t>5.44</w:t>
            </w:r>
            <w:r w:rsidRPr="009C362B">
              <w:rPr>
                <w:rFonts w:eastAsiaTheme="minorEastAsia"/>
                <w:vertAlign w:val="superscript"/>
              </w:rPr>
              <w:footnoteReference w:id="412"/>
            </w:r>
          </w:p>
        </w:tc>
      </w:tr>
    </w:tbl>
    <w:p w14:paraId="2BA88044" w14:textId="77777777" w:rsidR="009B1DDF" w:rsidRPr="002F5F3E" w:rsidRDefault="009B1DDF" w:rsidP="009B1DDF">
      <w:pPr>
        <w:spacing w:after="240"/>
      </w:pPr>
    </w:p>
    <w:p w14:paraId="7A4D75DC" w14:textId="77777777" w:rsidR="009B1DDF" w:rsidRPr="002F5F3E" w:rsidRDefault="009B1DDF" w:rsidP="009B1DDF">
      <w:pPr>
        <w:spacing w:after="240"/>
        <w:ind w:left="1440" w:hanging="720"/>
      </w:pPr>
      <w:moveToRangeStart w:id="4968" w:author="Samuel Dent" w:date="2015-11-19T05:38:00Z" w:name="move435674818"/>
      <w:moveTo w:id="4969" w:author="Samuel Dent" w:date="2015-11-19T05:38:00Z">
        <w:r w:rsidRPr="002F5F3E">
          <w:lastRenderedPageBreak/>
          <w:t>HSPF</w:t>
        </w:r>
        <w:r w:rsidRPr="002F5F3E">
          <w:rPr>
            <w:vertAlign w:val="subscript"/>
          </w:rPr>
          <w:t>ee</w:t>
        </w:r>
        <w:r w:rsidRPr="002F5F3E">
          <w:t xml:space="preserve"> </w:t>
        </w:r>
        <w:r w:rsidRPr="002F5F3E">
          <w:tab/>
        </w:r>
        <w:r w:rsidRPr="002F5F3E">
          <w:tab/>
          <w:t>= HSPF rating of new equipment</w:t>
        </w:r>
      </w:moveTo>
      <w:ins w:id="4970" w:author="Samuel Dent" w:date="2015-11-19T05:40:00Z">
        <w:r>
          <w:t xml:space="preserve"> (kbtu/kwh)</w:t>
        </w:r>
      </w:ins>
    </w:p>
    <w:p w14:paraId="08AF6BDE" w14:textId="77777777" w:rsidR="009B1DDF" w:rsidRPr="002F5F3E" w:rsidRDefault="009B1DDF" w:rsidP="009B1DDF">
      <w:pPr>
        <w:spacing w:after="240"/>
      </w:pPr>
      <w:moveTo w:id="4971" w:author="Samuel Dent" w:date="2015-11-19T05:38:00Z">
        <w:r w:rsidRPr="002F5F3E">
          <w:tab/>
        </w:r>
        <w:r w:rsidRPr="002F5F3E">
          <w:tab/>
        </w:r>
        <w:r w:rsidRPr="002F5F3E">
          <w:tab/>
          <w:t>= Actual installed</w:t>
        </w:r>
      </w:moveTo>
    </w:p>
    <w:p w14:paraId="4CC9C956" w14:textId="77777777" w:rsidR="009B1DDF" w:rsidRPr="002F5F3E" w:rsidRDefault="009B1DDF" w:rsidP="009B1DDF">
      <w:pPr>
        <w:spacing w:after="240"/>
        <w:ind w:firstLine="720"/>
      </w:pPr>
      <w:moveToRangeStart w:id="4972" w:author="Samuel Dent" w:date="2015-11-19T05:37:00Z" w:name="move435674804"/>
      <w:moveToRangeEnd w:id="4968"/>
      <w:moveTo w:id="4973" w:author="Samuel Dent" w:date="2015-11-19T05:37:00Z">
        <w:r w:rsidRPr="002F5F3E">
          <w:t>Capacity</w:t>
        </w:r>
        <w:r w:rsidRPr="002F5F3E">
          <w:rPr>
            <w:vertAlign w:val="subscript"/>
          </w:rPr>
          <w:t>cool</w:t>
        </w:r>
        <w:r w:rsidRPr="002F5F3E">
          <w:t xml:space="preserve"> </w:t>
        </w:r>
        <w:r w:rsidRPr="002F5F3E">
          <w:tab/>
          <w:t xml:space="preserve">= the cooling capacity of the ductless heat pump unit in </w:t>
        </w:r>
        <w:del w:id="4974" w:author="Samuel Dent" w:date="2015-12-14T09:12:00Z">
          <w:r w:rsidRPr="002F5F3E" w:rsidDel="006935DE">
            <w:delText>k</w:delText>
          </w:r>
        </w:del>
        <w:r w:rsidRPr="002F5F3E">
          <w:t>Btu/hr</w:t>
        </w:r>
        <w:r w:rsidRPr="002F5F3E">
          <w:rPr>
            <w:rFonts w:ascii="Arial" w:eastAsiaTheme="minorEastAsia" w:hAnsi="Arial"/>
            <w:vertAlign w:val="superscript"/>
          </w:rPr>
          <w:footnoteReference w:id="413"/>
        </w:r>
        <w:r w:rsidRPr="002F5F3E">
          <w:t xml:space="preserve">. </w:t>
        </w:r>
      </w:moveTo>
    </w:p>
    <w:p w14:paraId="743DD017" w14:textId="77777777" w:rsidR="009B1DDF" w:rsidRPr="002F5F3E" w:rsidRDefault="009B1DDF" w:rsidP="009B1DDF">
      <w:pPr>
        <w:spacing w:after="240"/>
      </w:pPr>
      <w:moveTo w:id="4977" w:author="Samuel Dent" w:date="2015-11-19T05:37:00Z">
        <w:r w:rsidRPr="002F5F3E">
          <w:tab/>
        </w:r>
        <w:r w:rsidRPr="002F5F3E">
          <w:tab/>
        </w:r>
        <w:r w:rsidRPr="002F5F3E">
          <w:tab/>
          <w:t>= Actual installed</w:t>
        </w:r>
      </w:moveTo>
    </w:p>
    <w:moveToRangeEnd w:id="4972"/>
    <w:p w14:paraId="0264F91F" w14:textId="77777777" w:rsidR="009B1DDF" w:rsidRPr="002F5F3E" w:rsidRDefault="009B1DDF" w:rsidP="009B1DDF">
      <w:pPr>
        <w:spacing w:after="240"/>
        <w:ind w:firstLine="720"/>
      </w:pPr>
      <w:r w:rsidRPr="002F5F3E">
        <w:t>SEER</w:t>
      </w:r>
      <w:r w:rsidRPr="002F5F3E">
        <w:rPr>
          <w:vertAlign w:val="subscript"/>
        </w:rPr>
        <w:t>ee</w:t>
      </w:r>
      <w:r w:rsidRPr="002F5F3E">
        <w:tab/>
      </w:r>
      <w:r w:rsidRPr="002F5F3E">
        <w:tab/>
        <w:t>= SEER rating of new equipment</w:t>
      </w:r>
      <w:ins w:id="4978" w:author="Samuel Dent" w:date="2015-11-19T05:40:00Z">
        <w:r>
          <w:t xml:space="preserve"> </w:t>
        </w:r>
      </w:ins>
      <w:ins w:id="4979" w:author="Samuel Dent" w:date="2015-11-19T05:41:00Z">
        <w:r>
          <w:t>(kbtu/kwh)</w:t>
        </w:r>
      </w:ins>
    </w:p>
    <w:p w14:paraId="76B5C9FD" w14:textId="77777777" w:rsidR="009B1DDF" w:rsidRPr="002F5F3E" w:rsidRDefault="009B1DDF" w:rsidP="009B1DDF">
      <w:pPr>
        <w:spacing w:after="240"/>
        <w:ind w:left="1440" w:firstLine="720"/>
      </w:pPr>
      <w:r w:rsidRPr="002F5F3E">
        <w:t>= Actual installed</w:t>
      </w:r>
      <w:r w:rsidRPr="002F5F3E">
        <w:rPr>
          <w:rFonts w:ascii="Arial" w:eastAsiaTheme="minorEastAsia" w:hAnsi="Arial"/>
          <w:vertAlign w:val="superscript"/>
        </w:rPr>
        <w:footnoteReference w:id="414"/>
      </w:r>
      <w:r w:rsidRPr="002F5F3E">
        <w:t xml:space="preserve"> </w:t>
      </w:r>
    </w:p>
    <w:p w14:paraId="3712E3CD" w14:textId="77777777" w:rsidR="009B1DDF" w:rsidRPr="002F5F3E" w:rsidRDefault="009B1DDF" w:rsidP="009B1DDF">
      <w:pPr>
        <w:spacing w:after="240"/>
        <w:ind w:firstLine="720"/>
      </w:pPr>
      <w:r w:rsidRPr="002F5F3E">
        <w:t>SEER</w:t>
      </w:r>
      <w:r w:rsidRPr="002F5F3E">
        <w:rPr>
          <w:vertAlign w:val="subscript"/>
        </w:rPr>
        <w:t>exist</w:t>
      </w:r>
      <w:r w:rsidRPr="002F5F3E">
        <w:tab/>
      </w:r>
      <w:r w:rsidRPr="002F5F3E">
        <w:tab/>
        <w:t>= SEER rating of existing equipment</w:t>
      </w:r>
      <w:ins w:id="4986" w:author="Samuel Dent" w:date="2015-11-19T05:41:00Z">
        <w:r>
          <w:t xml:space="preserve"> (kbtu/kwh)</w:t>
        </w:r>
      </w:ins>
    </w:p>
    <w:p w14:paraId="6ABA07D0" w14:textId="77777777" w:rsidR="009B1DDF" w:rsidRPr="002F5F3E" w:rsidRDefault="009B1DDF" w:rsidP="009B1DDF">
      <w:pPr>
        <w:spacing w:after="240"/>
        <w:rPr>
          <w:ins w:id="4987" w:author="Samuel Dent" w:date="2015-11-19T06:22:00Z"/>
        </w:rPr>
      </w:pPr>
      <w:r w:rsidRPr="002F5F3E">
        <w:tab/>
      </w:r>
      <w:r w:rsidRPr="002F5F3E">
        <w:tab/>
      </w:r>
      <w:r w:rsidRPr="002F5F3E">
        <w:tab/>
        <w:t>= Use actual value. If unknown, see table below</w:t>
      </w:r>
      <w:ins w:id="4988" w:author="Samuel Dent" w:date="2015-11-19T06:22:00Z">
        <w:r>
          <w:tab/>
        </w:r>
        <w:r>
          <w:tab/>
        </w:r>
        <w:r>
          <w:tab/>
        </w:r>
      </w:ins>
    </w:p>
    <w:tbl>
      <w:tblPr>
        <w:tblStyle w:val="TableGrid7"/>
        <w:tblW w:w="0" w:type="auto"/>
        <w:jc w:val="center"/>
        <w:tblLook w:val="04A0" w:firstRow="1" w:lastRow="0" w:firstColumn="1" w:lastColumn="0" w:noHBand="0" w:noVBand="1"/>
        <w:tblPrChange w:id="4989" w:author="Samuel Dent" w:date="2015-11-19T06:23:00Z">
          <w:tblPr>
            <w:tblStyle w:val="TableGrid7"/>
            <w:tblW w:w="0" w:type="auto"/>
            <w:tblLook w:val="04A0" w:firstRow="1" w:lastRow="0" w:firstColumn="1" w:lastColumn="0" w:noHBand="0" w:noVBand="1"/>
          </w:tblPr>
        </w:tblPrChange>
      </w:tblPr>
      <w:tblGrid>
        <w:gridCol w:w="2403"/>
        <w:gridCol w:w="2454"/>
        <w:tblGridChange w:id="4990">
          <w:tblGrid>
            <w:gridCol w:w="1815"/>
            <w:gridCol w:w="588"/>
            <w:gridCol w:w="2454"/>
            <w:gridCol w:w="669"/>
          </w:tblGrid>
        </w:tblGridChange>
      </w:tblGrid>
      <w:tr w:rsidR="009B1DDF" w:rsidRPr="00F40C53" w14:paraId="6E0FA62E" w14:textId="77777777" w:rsidTr="00C04E8D">
        <w:trPr>
          <w:jc w:val="center"/>
          <w:ins w:id="4991" w:author="Samuel Dent" w:date="2015-11-19T06:22:00Z"/>
        </w:trPr>
        <w:tc>
          <w:tcPr>
            <w:tcW w:w="2403" w:type="dxa"/>
            <w:shd w:val="clear" w:color="auto" w:fill="808080" w:themeFill="background1" w:themeFillShade="80"/>
            <w:tcPrChange w:id="4992" w:author="Samuel Dent" w:date="2015-11-19T06:23:00Z">
              <w:tcPr>
                <w:tcW w:w="1815" w:type="dxa"/>
              </w:tcPr>
            </w:tcPrChange>
          </w:tcPr>
          <w:p w14:paraId="7DCA9651" w14:textId="77777777" w:rsidR="009B1DDF" w:rsidRPr="009C362B" w:rsidRDefault="009B1DDF">
            <w:pPr>
              <w:pStyle w:val="TableText"/>
              <w:rPr>
                <w:ins w:id="4993" w:author="Samuel Dent" w:date="2015-11-19T06:22:00Z"/>
              </w:rPr>
            </w:pPr>
            <w:ins w:id="4994" w:author="Samuel Dent" w:date="2015-11-19T06:22:00Z">
              <w:r w:rsidRPr="009C362B">
                <w:t>Existing Cooling System</w:t>
              </w:r>
            </w:ins>
          </w:p>
        </w:tc>
        <w:tc>
          <w:tcPr>
            <w:tcW w:w="2454" w:type="dxa"/>
            <w:shd w:val="clear" w:color="auto" w:fill="808080" w:themeFill="background1" w:themeFillShade="80"/>
            <w:tcPrChange w:id="4995" w:author="Samuel Dent" w:date="2015-11-19T06:23:00Z">
              <w:tcPr>
                <w:tcW w:w="3711" w:type="dxa"/>
                <w:gridSpan w:val="3"/>
              </w:tcPr>
            </w:tcPrChange>
          </w:tcPr>
          <w:p w14:paraId="5FF5A6DF" w14:textId="77777777" w:rsidR="009B1DDF" w:rsidRPr="009C362B" w:rsidRDefault="009B1DDF" w:rsidP="00733D06">
            <w:pPr>
              <w:pStyle w:val="TableText"/>
              <w:rPr>
                <w:ins w:id="4996" w:author="Samuel Dent" w:date="2015-11-19T06:22:00Z"/>
              </w:rPr>
            </w:pPr>
            <w:ins w:id="4997" w:author="Samuel Dent" w:date="2015-11-19T06:22:00Z">
              <w:r w:rsidRPr="009C362B">
                <w:t>SEER_exist</w:t>
              </w:r>
              <w:r w:rsidRPr="009C362B">
                <w:rPr>
                  <w:rFonts w:eastAsiaTheme="minorEastAsia"/>
                  <w:vertAlign w:val="superscript"/>
                </w:rPr>
                <w:footnoteReference w:id="415"/>
              </w:r>
            </w:ins>
          </w:p>
        </w:tc>
      </w:tr>
      <w:tr w:rsidR="009B1DDF" w:rsidRPr="000563D8" w14:paraId="3BCC3E2C" w14:textId="77777777" w:rsidTr="00C04E8D">
        <w:trPr>
          <w:jc w:val="center"/>
          <w:ins w:id="5000" w:author="Samuel Dent" w:date="2015-11-19T06:22:00Z"/>
        </w:trPr>
        <w:tc>
          <w:tcPr>
            <w:tcW w:w="2403" w:type="dxa"/>
            <w:tcPrChange w:id="5001" w:author="Samuel Dent" w:date="2015-11-19T06:22:00Z">
              <w:tcPr>
                <w:tcW w:w="1815" w:type="dxa"/>
              </w:tcPr>
            </w:tcPrChange>
          </w:tcPr>
          <w:p w14:paraId="69672580" w14:textId="77777777" w:rsidR="009B1DDF" w:rsidRPr="000563D8" w:rsidRDefault="009B1DDF">
            <w:pPr>
              <w:pStyle w:val="TableText"/>
              <w:rPr>
                <w:ins w:id="5002" w:author="Samuel Dent" w:date="2015-11-19T06:22:00Z"/>
                <w:rFonts w:asciiTheme="minorHAnsi" w:hAnsiTheme="minorHAnsi"/>
                <w:szCs w:val="22"/>
              </w:rPr>
            </w:pPr>
            <w:ins w:id="5003" w:author="Samuel Dent" w:date="2015-11-19T06:22:00Z">
              <w:r w:rsidRPr="000563D8">
                <w:t>Air Source Heat Pump</w:t>
              </w:r>
            </w:ins>
          </w:p>
        </w:tc>
        <w:tc>
          <w:tcPr>
            <w:tcW w:w="2454" w:type="dxa"/>
            <w:tcPrChange w:id="5004" w:author="Samuel Dent" w:date="2015-11-19T06:22:00Z">
              <w:tcPr>
                <w:tcW w:w="3711" w:type="dxa"/>
                <w:gridSpan w:val="3"/>
              </w:tcPr>
            </w:tcPrChange>
          </w:tcPr>
          <w:p w14:paraId="351683D4" w14:textId="77777777" w:rsidR="009B1DDF" w:rsidRPr="000563D8" w:rsidRDefault="009B1DDF" w:rsidP="00733D06">
            <w:pPr>
              <w:pStyle w:val="TableText"/>
              <w:rPr>
                <w:ins w:id="5005" w:author="Samuel Dent" w:date="2015-11-19T06:22:00Z"/>
                <w:rFonts w:asciiTheme="minorHAnsi" w:hAnsiTheme="minorHAnsi"/>
                <w:szCs w:val="22"/>
              </w:rPr>
            </w:pPr>
            <w:ins w:id="5006" w:author="Samuel Dent" w:date="2015-11-19T06:22:00Z">
              <w:r w:rsidRPr="000563D8">
                <w:t>9.12</w:t>
              </w:r>
            </w:ins>
          </w:p>
        </w:tc>
      </w:tr>
      <w:tr w:rsidR="009B1DDF" w:rsidRPr="000563D8" w14:paraId="20D52763" w14:textId="77777777" w:rsidTr="00C04E8D">
        <w:trPr>
          <w:jc w:val="center"/>
          <w:ins w:id="5007" w:author="Samuel Dent" w:date="2015-11-19T06:22:00Z"/>
        </w:trPr>
        <w:tc>
          <w:tcPr>
            <w:tcW w:w="2403" w:type="dxa"/>
            <w:tcPrChange w:id="5008" w:author="Samuel Dent" w:date="2015-11-19T06:22:00Z">
              <w:tcPr>
                <w:tcW w:w="1815" w:type="dxa"/>
              </w:tcPr>
            </w:tcPrChange>
          </w:tcPr>
          <w:p w14:paraId="2579F5E1" w14:textId="77777777" w:rsidR="009B1DDF" w:rsidRPr="000563D8" w:rsidRDefault="009B1DDF">
            <w:pPr>
              <w:pStyle w:val="TableText"/>
              <w:rPr>
                <w:ins w:id="5009" w:author="Samuel Dent" w:date="2015-11-19T06:22:00Z"/>
                <w:rFonts w:asciiTheme="minorHAnsi" w:hAnsiTheme="minorHAnsi"/>
                <w:szCs w:val="22"/>
              </w:rPr>
            </w:pPr>
            <w:ins w:id="5010" w:author="Samuel Dent" w:date="2015-11-19T06:22:00Z">
              <w:r w:rsidRPr="000563D8">
                <w:t>Central AC</w:t>
              </w:r>
            </w:ins>
          </w:p>
        </w:tc>
        <w:tc>
          <w:tcPr>
            <w:tcW w:w="2454" w:type="dxa"/>
            <w:tcPrChange w:id="5011" w:author="Samuel Dent" w:date="2015-11-19T06:22:00Z">
              <w:tcPr>
                <w:tcW w:w="3711" w:type="dxa"/>
                <w:gridSpan w:val="3"/>
              </w:tcPr>
            </w:tcPrChange>
          </w:tcPr>
          <w:p w14:paraId="52DA6EB0" w14:textId="77777777" w:rsidR="009B1DDF" w:rsidRPr="000563D8" w:rsidRDefault="009B1DDF" w:rsidP="00733D06">
            <w:pPr>
              <w:pStyle w:val="TableText"/>
              <w:rPr>
                <w:ins w:id="5012" w:author="Samuel Dent" w:date="2015-11-19T06:22:00Z"/>
                <w:rFonts w:asciiTheme="minorHAnsi" w:hAnsiTheme="minorHAnsi"/>
                <w:szCs w:val="22"/>
              </w:rPr>
            </w:pPr>
            <w:ins w:id="5013" w:author="Samuel Dent" w:date="2015-11-19T06:22:00Z">
              <w:r w:rsidRPr="000563D8">
                <w:t>8.60</w:t>
              </w:r>
            </w:ins>
          </w:p>
        </w:tc>
      </w:tr>
      <w:tr w:rsidR="009B1DDF" w:rsidRPr="000563D8" w14:paraId="4B4C8BC7" w14:textId="77777777" w:rsidTr="00C04E8D">
        <w:trPr>
          <w:jc w:val="center"/>
          <w:ins w:id="5014" w:author="Samuel Dent" w:date="2015-11-19T06:23:00Z"/>
        </w:trPr>
        <w:tc>
          <w:tcPr>
            <w:tcW w:w="2403" w:type="dxa"/>
          </w:tcPr>
          <w:p w14:paraId="2C54C573" w14:textId="77777777" w:rsidR="009B1DDF" w:rsidRPr="000563D8" w:rsidRDefault="009B1DDF">
            <w:pPr>
              <w:pStyle w:val="TableText"/>
              <w:rPr>
                <w:ins w:id="5015" w:author="Samuel Dent" w:date="2015-11-19T06:23:00Z"/>
              </w:rPr>
            </w:pPr>
            <w:ins w:id="5016" w:author="Samuel Dent" w:date="2015-11-19T06:24:00Z">
              <w:r w:rsidRPr="002F5F3E">
                <w:t>Room AC</w:t>
              </w:r>
            </w:ins>
          </w:p>
        </w:tc>
        <w:tc>
          <w:tcPr>
            <w:tcW w:w="2454" w:type="dxa"/>
          </w:tcPr>
          <w:p w14:paraId="4B27A75E" w14:textId="77777777" w:rsidR="009B1DDF" w:rsidRPr="000563D8" w:rsidRDefault="009B1DDF">
            <w:pPr>
              <w:pStyle w:val="TableText"/>
              <w:rPr>
                <w:ins w:id="5017" w:author="Samuel Dent" w:date="2015-11-19T06:23:00Z"/>
              </w:rPr>
            </w:pPr>
            <w:ins w:id="5018" w:author="Samuel Dent" w:date="2015-11-19T06:24:00Z">
              <w:r>
                <w:t>8.0</w:t>
              </w:r>
            </w:ins>
            <w:ins w:id="5019" w:author="Samuel Dent" w:date="2015-11-19T06:25:00Z">
              <w:r>
                <w:rPr>
                  <w:rStyle w:val="FootnoteReference"/>
                  <w:rFonts w:eastAsiaTheme="minorEastAsia"/>
                </w:rPr>
                <w:footnoteReference w:id="416"/>
              </w:r>
            </w:ins>
          </w:p>
        </w:tc>
      </w:tr>
      <w:tr w:rsidR="009B1DDF" w:rsidRPr="000563D8" w14:paraId="24C55162" w14:textId="77777777" w:rsidTr="00C04E8D">
        <w:trPr>
          <w:jc w:val="center"/>
          <w:ins w:id="5027" w:author="Samuel Dent" w:date="2015-11-19T06:22:00Z"/>
        </w:trPr>
        <w:tc>
          <w:tcPr>
            <w:tcW w:w="2403" w:type="dxa"/>
            <w:tcPrChange w:id="5028" w:author="Samuel Dent" w:date="2015-11-19T06:22:00Z">
              <w:tcPr>
                <w:tcW w:w="1815" w:type="dxa"/>
              </w:tcPr>
            </w:tcPrChange>
          </w:tcPr>
          <w:p w14:paraId="529B27D6" w14:textId="77777777" w:rsidR="009B1DDF" w:rsidRPr="000563D8" w:rsidRDefault="009B1DDF">
            <w:pPr>
              <w:pStyle w:val="TableText"/>
              <w:rPr>
                <w:ins w:id="5029" w:author="Samuel Dent" w:date="2015-11-19T06:22:00Z"/>
                <w:rFonts w:asciiTheme="minorHAnsi" w:hAnsiTheme="minorHAnsi"/>
                <w:szCs w:val="22"/>
              </w:rPr>
            </w:pPr>
            <w:ins w:id="5030" w:author="Samuel Dent" w:date="2015-11-19T06:22:00Z">
              <w:r w:rsidRPr="000563D8">
                <w:t xml:space="preserve">No </w:t>
              </w:r>
            </w:ins>
            <w:ins w:id="5031" w:author="Samuel Dent" w:date="2015-11-19T06:23:00Z">
              <w:r>
                <w:t>existing</w:t>
              </w:r>
            </w:ins>
            <w:ins w:id="5032" w:author="Samuel Dent" w:date="2015-11-19T06:22:00Z">
              <w:r w:rsidRPr="000563D8">
                <w:t xml:space="preserve"> cooling</w:t>
              </w:r>
              <w:r w:rsidRPr="009C362B">
                <w:rPr>
                  <w:rFonts w:eastAsiaTheme="minorEastAsia"/>
                  <w:vertAlign w:val="superscript"/>
                </w:rPr>
                <w:footnoteReference w:id="417"/>
              </w:r>
            </w:ins>
          </w:p>
        </w:tc>
        <w:tc>
          <w:tcPr>
            <w:tcW w:w="2454" w:type="dxa"/>
            <w:tcPrChange w:id="5039" w:author="Samuel Dent" w:date="2015-11-19T06:22:00Z">
              <w:tcPr>
                <w:tcW w:w="3711" w:type="dxa"/>
                <w:gridSpan w:val="3"/>
              </w:tcPr>
            </w:tcPrChange>
          </w:tcPr>
          <w:p w14:paraId="25540EB7" w14:textId="77777777" w:rsidR="009B1DDF" w:rsidRPr="000563D8" w:rsidRDefault="009B1DDF" w:rsidP="00733D06">
            <w:pPr>
              <w:pStyle w:val="TableText"/>
              <w:rPr>
                <w:ins w:id="5040" w:author="Samuel Dent" w:date="2015-11-19T06:22:00Z"/>
                <w:rFonts w:asciiTheme="minorHAnsi" w:hAnsiTheme="minorHAnsi"/>
                <w:szCs w:val="22"/>
              </w:rPr>
            </w:pPr>
            <w:ins w:id="5041" w:author="Samuel Dent" w:date="2015-11-19T06:22:00Z">
              <w:r w:rsidRPr="000563D8">
                <w:t>Make ‘1/SEER_exist’ = 0</w:t>
              </w:r>
            </w:ins>
          </w:p>
        </w:tc>
      </w:tr>
      <w:tr w:rsidR="009B1DDF" w:rsidRPr="002F5F3E" w:rsidDel="00213A86" w14:paraId="4C385B99" w14:textId="77777777" w:rsidTr="00C04E8D">
        <w:tblPrEx>
          <w:tblPrExChange w:id="5042" w:author="Samuel Dent" w:date="2015-11-19T06:22:00Z">
            <w:tblPrEx>
              <w:jc w:val="center"/>
            </w:tblPrEx>
          </w:tblPrExChange>
        </w:tblPrEx>
        <w:trPr>
          <w:jc w:val="center"/>
          <w:del w:id="5043" w:author="Samuel Dent" w:date="2015-11-19T06:22:00Z"/>
          <w:trPrChange w:id="5044" w:author="Samuel Dent" w:date="2015-11-19T06:22:00Z">
            <w:trPr>
              <w:jc w:val="center"/>
            </w:trPr>
          </w:trPrChange>
        </w:trPr>
        <w:tc>
          <w:tcPr>
            <w:tcW w:w="2403" w:type="dxa"/>
            <w:shd w:val="clear" w:color="auto" w:fill="808080" w:themeFill="background1" w:themeFillShade="80"/>
            <w:vAlign w:val="center"/>
            <w:tcPrChange w:id="5045" w:author="Samuel Dent" w:date="2015-11-19T06:22:00Z">
              <w:tcPr>
                <w:tcW w:w="0" w:type="auto"/>
                <w:shd w:val="clear" w:color="auto" w:fill="808080" w:themeFill="background1" w:themeFillShade="80"/>
                <w:vAlign w:val="center"/>
              </w:tcPr>
            </w:tcPrChange>
          </w:tcPr>
          <w:p w14:paraId="40CFDA58" w14:textId="77777777" w:rsidR="009B1DDF" w:rsidRPr="002F5F3E" w:rsidDel="00213A86" w:rsidRDefault="009B1DDF" w:rsidP="00C04E8D">
            <w:pPr>
              <w:jc w:val="center"/>
              <w:rPr>
                <w:del w:id="5046" w:author="Samuel Dent" w:date="2015-11-19T06:22:00Z"/>
                <w:rFonts w:asciiTheme="minorHAnsi" w:hAnsiTheme="minorHAnsi"/>
                <w:b/>
                <w:color w:val="FFFFFF" w:themeColor="background1"/>
              </w:rPr>
            </w:pPr>
            <w:del w:id="5047" w:author="Samuel Dent" w:date="2015-11-19T06:22:00Z">
              <w:r w:rsidRPr="002F5F3E" w:rsidDel="00213A86">
                <w:rPr>
                  <w:rFonts w:asciiTheme="minorHAnsi" w:hAnsiTheme="minorHAnsi"/>
                  <w:b/>
                  <w:color w:val="FFFFFF" w:themeColor="background1"/>
                </w:rPr>
                <w:delText>Equipment Type</w:delText>
              </w:r>
            </w:del>
          </w:p>
        </w:tc>
        <w:tc>
          <w:tcPr>
            <w:tcW w:w="2454" w:type="dxa"/>
            <w:shd w:val="clear" w:color="auto" w:fill="808080" w:themeFill="background1" w:themeFillShade="80"/>
            <w:vAlign w:val="center"/>
            <w:tcPrChange w:id="5048" w:author="Samuel Dent" w:date="2015-11-19T06:22:00Z">
              <w:tcPr>
                <w:tcW w:w="0" w:type="auto"/>
                <w:gridSpan w:val="3"/>
                <w:shd w:val="clear" w:color="auto" w:fill="808080" w:themeFill="background1" w:themeFillShade="80"/>
                <w:vAlign w:val="center"/>
              </w:tcPr>
            </w:tcPrChange>
          </w:tcPr>
          <w:p w14:paraId="00F82F39" w14:textId="77777777" w:rsidR="009B1DDF" w:rsidRPr="002F5F3E" w:rsidDel="00213A86" w:rsidRDefault="009B1DDF" w:rsidP="00C04E8D">
            <w:pPr>
              <w:jc w:val="center"/>
              <w:rPr>
                <w:del w:id="5049" w:author="Samuel Dent" w:date="2015-11-19T06:22:00Z"/>
                <w:rFonts w:asciiTheme="minorHAnsi" w:hAnsiTheme="minorHAnsi"/>
                <w:b/>
                <w:color w:val="FFFFFF" w:themeColor="background1"/>
              </w:rPr>
            </w:pPr>
            <w:del w:id="5050" w:author="Samuel Dent" w:date="2015-11-19T06:22:00Z">
              <w:r w:rsidRPr="002F5F3E" w:rsidDel="00213A86">
                <w:rPr>
                  <w:rFonts w:asciiTheme="minorHAnsi" w:hAnsiTheme="minorHAnsi"/>
                  <w:b/>
                  <w:color w:val="FFFFFF" w:themeColor="background1"/>
                </w:rPr>
                <w:delText>SEERexist</w:delText>
              </w:r>
              <w:r w:rsidRPr="009C362B" w:rsidDel="00213A86">
                <w:rPr>
                  <w:rFonts w:eastAsiaTheme="minorEastAsia"/>
                  <w:b/>
                  <w:color w:val="FFFFFF" w:themeColor="background1"/>
                  <w:vertAlign w:val="superscript"/>
                </w:rPr>
                <w:footnoteReference w:id="418"/>
              </w:r>
            </w:del>
          </w:p>
        </w:tc>
      </w:tr>
      <w:tr w:rsidR="009B1DDF" w:rsidRPr="002F5F3E" w:rsidDel="00213A86" w14:paraId="3C97E1EB" w14:textId="77777777" w:rsidTr="00C04E8D">
        <w:tblPrEx>
          <w:tblPrExChange w:id="5060" w:author="Samuel Dent" w:date="2015-11-19T06:22:00Z">
            <w:tblPrEx>
              <w:jc w:val="center"/>
            </w:tblPrEx>
          </w:tblPrExChange>
        </w:tblPrEx>
        <w:trPr>
          <w:trHeight w:val="188"/>
          <w:jc w:val="center"/>
          <w:del w:id="5061" w:author="Samuel Dent" w:date="2015-11-19T06:22:00Z"/>
          <w:trPrChange w:id="5062" w:author="Samuel Dent" w:date="2015-11-19T06:22:00Z">
            <w:trPr>
              <w:trHeight w:val="188"/>
              <w:jc w:val="center"/>
            </w:trPr>
          </w:trPrChange>
        </w:trPr>
        <w:tc>
          <w:tcPr>
            <w:tcW w:w="2403" w:type="dxa"/>
            <w:tcPrChange w:id="5063" w:author="Samuel Dent" w:date="2015-11-19T06:22:00Z">
              <w:tcPr>
                <w:tcW w:w="0" w:type="auto"/>
              </w:tcPr>
            </w:tcPrChange>
          </w:tcPr>
          <w:p w14:paraId="291ED7C6" w14:textId="77777777" w:rsidR="009B1DDF" w:rsidRPr="002F5F3E" w:rsidDel="00213A86" w:rsidRDefault="009B1DDF" w:rsidP="00C04E8D">
            <w:pPr>
              <w:rPr>
                <w:del w:id="5064" w:author="Samuel Dent" w:date="2015-11-19T06:22:00Z"/>
                <w:rFonts w:asciiTheme="minorHAnsi" w:hAnsiTheme="minorHAnsi"/>
              </w:rPr>
            </w:pPr>
            <w:del w:id="5065" w:author="Samuel Dent" w:date="2015-11-19T06:22:00Z">
              <w:r w:rsidRPr="002F5F3E" w:rsidDel="00213A86">
                <w:rPr>
                  <w:rFonts w:asciiTheme="minorHAnsi" w:hAnsiTheme="minorHAnsi"/>
                </w:rPr>
                <w:delText>PTAC</w:delText>
              </w:r>
            </w:del>
          </w:p>
        </w:tc>
        <w:tc>
          <w:tcPr>
            <w:tcW w:w="2454" w:type="dxa"/>
            <w:tcPrChange w:id="5066" w:author="Samuel Dent" w:date="2015-11-19T06:22:00Z">
              <w:tcPr>
                <w:tcW w:w="0" w:type="auto"/>
                <w:gridSpan w:val="3"/>
              </w:tcPr>
            </w:tcPrChange>
          </w:tcPr>
          <w:p w14:paraId="1F48880B" w14:textId="77777777" w:rsidR="009B1DDF" w:rsidRPr="002F5F3E" w:rsidDel="00213A86" w:rsidRDefault="009B1DDF" w:rsidP="00C04E8D">
            <w:pPr>
              <w:jc w:val="center"/>
              <w:rPr>
                <w:del w:id="5067" w:author="Samuel Dent" w:date="2015-11-19T06:22:00Z"/>
                <w:rFonts w:asciiTheme="minorHAnsi" w:hAnsiTheme="minorHAnsi"/>
                <w:szCs w:val="22"/>
              </w:rPr>
            </w:pPr>
            <w:del w:id="5068" w:author="Samuel Dent" w:date="2015-11-19T06:05:00Z">
              <w:r w:rsidRPr="002F5F3E" w:rsidDel="00EC747D">
                <w:rPr>
                  <w:rFonts w:asciiTheme="minorHAnsi" w:hAnsiTheme="minorHAnsi"/>
                </w:rPr>
                <w:delText>7.4 SEER</w:delText>
              </w:r>
            </w:del>
          </w:p>
        </w:tc>
      </w:tr>
      <w:tr w:rsidR="009B1DDF" w:rsidRPr="002F5F3E" w:rsidDel="00213A86" w14:paraId="4B1932C3" w14:textId="77777777" w:rsidTr="00C04E8D">
        <w:tblPrEx>
          <w:tblPrExChange w:id="5069" w:author="Samuel Dent" w:date="2015-11-19T06:22:00Z">
            <w:tblPrEx>
              <w:jc w:val="center"/>
            </w:tblPrEx>
          </w:tblPrExChange>
        </w:tblPrEx>
        <w:trPr>
          <w:jc w:val="center"/>
          <w:del w:id="5070" w:author="Samuel Dent" w:date="2015-11-19T06:22:00Z"/>
          <w:trPrChange w:id="5071" w:author="Samuel Dent" w:date="2015-11-19T06:22:00Z">
            <w:trPr>
              <w:jc w:val="center"/>
            </w:trPr>
          </w:trPrChange>
        </w:trPr>
        <w:tc>
          <w:tcPr>
            <w:tcW w:w="2403" w:type="dxa"/>
            <w:tcPrChange w:id="5072" w:author="Samuel Dent" w:date="2015-11-19T06:22:00Z">
              <w:tcPr>
                <w:tcW w:w="0" w:type="auto"/>
              </w:tcPr>
            </w:tcPrChange>
          </w:tcPr>
          <w:p w14:paraId="29C2B8A2" w14:textId="77777777" w:rsidR="009B1DDF" w:rsidRPr="002F5F3E" w:rsidDel="00213A86" w:rsidRDefault="009B1DDF" w:rsidP="00C04E8D">
            <w:pPr>
              <w:rPr>
                <w:del w:id="5073" w:author="Samuel Dent" w:date="2015-11-19T06:22:00Z"/>
                <w:rFonts w:asciiTheme="minorHAnsi" w:hAnsiTheme="minorHAnsi"/>
              </w:rPr>
            </w:pPr>
            <w:del w:id="5074" w:author="Samuel Dent" w:date="2015-11-19T06:22:00Z">
              <w:r w:rsidRPr="002F5F3E" w:rsidDel="00213A86">
                <w:rPr>
                  <w:rFonts w:asciiTheme="minorHAnsi" w:hAnsiTheme="minorHAnsi"/>
                </w:rPr>
                <w:delText>PTHP</w:delText>
              </w:r>
            </w:del>
          </w:p>
        </w:tc>
        <w:tc>
          <w:tcPr>
            <w:tcW w:w="2454" w:type="dxa"/>
            <w:tcPrChange w:id="5075" w:author="Samuel Dent" w:date="2015-11-19T06:22:00Z">
              <w:tcPr>
                <w:tcW w:w="0" w:type="auto"/>
                <w:gridSpan w:val="3"/>
              </w:tcPr>
            </w:tcPrChange>
          </w:tcPr>
          <w:p w14:paraId="2E31E489" w14:textId="77777777" w:rsidR="009B1DDF" w:rsidRPr="002F5F3E" w:rsidDel="00213A86" w:rsidRDefault="009B1DDF" w:rsidP="00C04E8D">
            <w:pPr>
              <w:jc w:val="center"/>
              <w:rPr>
                <w:del w:id="5076" w:author="Samuel Dent" w:date="2015-11-19T06:22:00Z"/>
                <w:rFonts w:asciiTheme="minorHAnsi" w:hAnsiTheme="minorHAnsi"/>
                <w:szCs w:val="22"/>
              </w:rPr>
            </w:pPr>
            <w:del w:id="5077" w:author="Samuel Dent" w:date="2015-11-19T06:05:00Z">
              <w:r w:rsidRPr="002F5F3E" w:rsidDel="00EC747D">
                <w:rPr>
                  <w:rFonts w:asciiTheme="minorHAnsi" w:hAnsiTheme="minorHAnsi"/>
                </w:rPr>
                <w:delText>7.4 SEER</w:delText>
              </w:r>
            </w:del>
          </w:p>
        </w:tc>
      </w:tr>
      <w:tr w:rsidR="009B1DDF" w:rsidRPr="002F5F3E" w:rsidDel="00213A86" w14:paraId="01CD3FF2" w14:textId="77777777" w:rsidTr="00C04E8D">
        <w:tblPrEx>
          <w:tblPrExChange w:id="5078" w:author="Samuel Dent" w:date="2015-11-19T06:22:00Z">
            <w:tblPrEx>
              <w:jc w:val="center"/>
            </w:tblPrEx>
          </w:tblPrExChange>
        </w:tblPrEx>
        <w:trPr>
          <w:jc w:val="center"/>
          <w:del w:id="5079" w:author="Samuel Dent" w:date="2015-11-19T06:22:00Z"/>
          <w:trPrChange w:id="5080" w:author="Samuel Dent" w:date="2015-11-19T06:22:00Z">
            <w:trPr>
              <w:jc w:val="center"/>
            </w:trPr>
          </w:trPrChange>
        </w:trPr>
        <w:tc>
          <w:tcPr>
            <w:tcW w:w="2403" w:type="dxa"/>
            <w:tcPrChange w:id="5081" w:author="Samuel Dent" w:date="2015-11-19T06:22:00Z">
              <w:tcPr>
                <w:tcW w:w="0" w:type="auto"/>
              </w:tcPr>
            </w:tcPrChange>
          </w:tcPr>
          <w:p w14:paraId="20BD3843" w14:textId="77777777" w:rsidR="009B1DDF" w:rsidRPr="002F5F3E" w:rsidDel="00213A86" w:rsidRDefault="009B1DDF" w:rsidP="00C04E8D">
            <w:pPr>
              <w:rPr>
                <w:del w:id="5082" w:author="Samuel Dent" w:date="2015-11-19T06:22:00Z"/>
                <w:rFonts w:asciiTheme="minorHAnsi" w:hAnsiTheme="minorHAnsi"/>
              </w:rPr>
            </w:pPr>
            <w:del w:id="5083" w:author="Samuel Dent" w:date="2015-11-19T06:22:00Z">
              <w:r w:rsidRPr="002F5F3E" w:rsidDel="00213A86">
                <w:rPr>
                  <w:rFonts w:asciiTheme="minorHAnsi" w:hAnsiTheme="minorHAnsi"/>
                </w:rPr>
                <w:delText>SPVAC &lt; 65kBtu/hr</w:delText>
              </w:r>
            </w:del>
          </w:p>
        </w:tc>
        <w:tc>
          <w:tcPr>
            <w:tcW w:w="2454" w:type="dxa"/>
            <w:tcPrChange w:id="5084" w:author="Samuel Dent" w:date="2015-11-19T06:22:00Z">
              <w:tcPr>
                <w:tcW w:w="0" w:type="auto"/>
                <w:gridSpan w:val="3"/>
              </w:tcPr>
            </w:tcPrChange>
          </w:tcPr>
          <w:p w14:paraId="16241884" w14:textId="77777777" w:rsidR="009B1DDF" w:rsidRPr="002F5F3E" w:rsidDel="00213A86" w:rsidRDefault="009B1DDF" w:rsidP="00C04E8D">
            <w:pPr>
              <w:jc w:val="center"/>
              <w:rPr>
                <w:del w:id="5085" w:author="Samuel Dent" w:date="2015-11-19T06:22:00Z"/>
                <w:rFonts w:asciiTheme="minorHAnsi" w:hAnsiTheme="minorHAnsi"/>
                <w:szCs w:val="22"/>
              </w:rPr>
            </w:pPr>
            <w:del w:id="5086" w:author="Samuel Dent" w:date="2015-11-19T06:05:00Z">
              <w:r w:rsidRPr="002F5F3E" w:rsidDel="00EC747D">
                <w:rPr>
                  <w:rFonts w:asciiTheme="minorHAnsi" w:hAnsiTheme="minorHAnsi"/>
                </w:rPr>
                <w:delText>9.0 SEER</w:delText>
              </w:r>
            </w:del>
          </w:p>
        </w:tc>
      </w:tr>
      <w:tr w:rsidR="009B1DDF" w:rsidRPr="002F5F3E" w:rsidDel="00213A86" w14:paraId="61CF959D" w14:textId="77777777" w:rsidTr="00C04E8D">
        <w:tblPrEx>
          <w:tblPrExChange w:id="5087" w:author="Samuel Dent" w:date="2015-11-19T06:22:00Z">
            <w:tblPrEx>
              <w:jc w:val="center"/>
            </w:tblPrEx>
          </w:tblPrExChange>
        </w:tblPrEx>
        <w:trPr>
          <w:jc w:val="center"/>
          <w:del w:id="5088" w:author="Samuel Dent" w:date="2015-11-19T06:22:00Z"/>
          <w:trPrChange w:id="5089" w:author="Samuel Dent" w:date="2015-11-19T06:22:00Z">
            <w:trPr>
              <w:jc w:val="center"/>
            </w:trPr>
          </w:trPrChange>
        </w:trPr>
        <w:tc>
          <w:tcPr>
            <w:tcW w:w="2403" w:type="dxa"/>
            <w:tcPrChange w:id="5090" w:author="Samuel Dent" w:date="2015-11-19T06:22:00Z">
              <w:tcPr>
                <w:tcW w:w="0" w:type="auto"/>
              </w:tcPr>
            </w:tcPrChange>
          </w:tcPr>
          <w:p w14:paraId="3A1ADF09" w14:textId="77777777" w:rsidR="009B1DDF" w:rsidRPr="002F5F3E" w:rsidDel="00213A86" w:rsidRDefault="009B1DDF" w:rsidP="00C04E8D">
            <w:pPr>
              <w:rPr>
                <w:del w:id="5091" w:author="Samuel Dent" w:date="2015-11-19T06:22:00Z"/>
                <w:rFonts w:asciiTheme="minorHAnsi" w:hAnsiTheme="minorHAnsi"/>
              </w:rPr>
            </w:pPr>
            <w:del w:id="5092" w:author="Samuel Dent" w:date="2015-11-19T06:22:00Z">
              <w:r w:rsidRPr="002F5F3E" w:rsidDel="00213A86">
                <w:rPr>
                  <w:rFonts w:asciiTheme="minorHAnsi" w:hAnsiTheme="minorHAnsi"/>
                </w:rPr>
                <w:delText>SPVHP &lt; 65 kBtu/hr</w:delText>
              </w:r>
            </w:del>
          </w:p>
        </w:tc>
        <w:tc>
          <w:tcPr>
            <w:tcW w:w="2454" w:type="dxa"/>
            <w:tcPrChange w:id="5093" w:author="Samuel Dent" w:date="2015-11-19T06:22:00Z">
              <w:tcPr>
                <w:tcW w:w="0" w:type="auto"/>
                <w:gridSpan w:val="3"/>
              </w:tcPr>
            </w:tcPrChange>
          </w:tcPr>
          <w:p w14:paraId="33EB37FC" w14:textId="77777777" w:rsidR="009B1DDF" w:rsidRPr="002F5F3E" w:rsidDel="00213A86" w:rsidRDefault="009B1DDF" w:rsidP="00C04E8D">
            <w:pPr>
              <w:jc w:val="center"/>
              <w:rPr>
                <w:del w:id="5094" w:author="Samuel Dent" w:date="2015-11-19T06:22:00Z"/>
                <w:rFonts w:asciiTheme="minorHAnsi" w:hAnsiTheme="minorHAnsi"/>
                <w:szCs w:val="22"/>
              </w:rPr>
            </w:pPr>
            <w:del w:id="5095" w:author="Samuel Dent" w:date="2015-11-19T06:05:00Z">
              <w:r w:rsidRPr="002F5F3E" w:rsidDel="00EC747D">
                <w:rPr>
                  <w:rFonts w:asciiTheme="minorHAnsi" w:hAnsiTheme="minorHAnsi"/>
                </w:rPr>
                <w:delText>9.0 SEER</w:delText>
              </w:r>
            </w:del>
          </w:p>
        </w:tc>
      </w:tr>
      <w:tr w:rsidR="009B1DDF" w:rsidRPr="002F5F3E" w:rsidDel="00213A86" w14:paraId="31D9F608" w14:textId="77777777" w:rsidTr="00C04E8D">
        <w:tblPrEx>
          <w:tblPrExChange w:id="5096" w:author="Samuel Dent" w:date="2015-11-19T06:22:00Z">
            <w:tblPrEx>
              <w:jc w:val="center"/>
            </w:tblPrEx>
          </w:tblPrExChange>
        </w:tblPrEx>
        <w:trPr>
          <w:jc w:val="center"/>
          <w:del w:id="5097" w:author="Samuel Dent" w:date="2015-11-19T06:22:00Z"/>
          <w:trPrChange w:id="5098" w:author="Samuel Dent" w:date="2015-11-19T06:22:00Z">
            <w:trPr>
              <w:jc w:val="center"/>
            </w:trPr>
          </w:trPrChange>
        </w:trPr>
        <w:tc>
          <w:tcPr>
            <w:tcW w:w="2403" w:type="dxa"/>
            <w:tcPrChange w:id="5099" w:author="Samuel Dent" w:date="2015-11-19T06:22:00Z">
              <w:tcPr>
                <w:tcW w:w="0" w:type="auto"/>
              </w:tcPr>
            </w:tcPrChange>
          </w:tcPr>
          <w:p w14:paraId="73AB846B" w14:textId="77777777" w:rsidR="009B1DDF" w:rsidRPr="002F5F3E" w:rsidDel="00213A86" w:rsidRDefault="009B1DDF" w:rsidP="00C04E8D">
            <w:pPr>
              <w:rPr>
                <w:del w:id="5100" w:author="Samuel Dent" w:date="2015-11-19T06:22:00Z"/>
                <w:rFonts w:asciiTheme="minorHAnsi" w:hAnsiTheme="minorHAnsi"/>
              </w:rPr>
            </w:pPr>
            <w:del w:id="5101" w:author="Samuel Dent" w:date="2015-11-19T06:22:00Z">
              <w:r w:rsidRPr="002F5F3E" w:rsidDel="00213A86">
                <w:rPr>
                  <w:rFonts w:asciiTheme="minorHAnsi" w:hAnsiTheme="minorHAnsi"/>
                </w:rPr>
                <w:delText>Room AC</w:delText>
              </w:r>
            </w:del>
          </w:p>
        </w:tc>
        <w:tc>
          <w:tcPr>
            <w:tcW w:w="2454" w:type="dxa"/>
            <w:tcPrChange w:id="5102" w:author="Samuel Dent" w:date="2015-11-19T06:22:00Z">
              <w:tcPr>
                <w:tcW w:w="0" w:type="auto"/>
                <w:gridSpan w:val="3"/>
              </w:tcPr>
            </w:tcPrChange>
          </w:tcPr>
          <w:p w14:paraId="1603FBA7" w14:textId="77777777" w:rsidR="009B1DDF" w:rsidRPr="002F5F3E" w:rsidDel="00213A86" w:rsidRDefault="009B1DDF" w:rsidP="00C04E8D">
            <w:pPr>
              <w:jc w:val="center"/>
              <w:rPr>
                <w:del w:id="5103" w:author="Samuel Dent" w:date="2015-11-19T06:22:00Z"/>
                <w:rFonts w:asciiTheme="minorHAnsi" w:hAnsiTheme="minorHAnsi"/>
                <w:szCs w:val="22"/>
              </w:rPr>
            </w:pPr>
            <w:del w:id="5104" w:author="Samuel Dent" w:date="2015-11-19T06:05:00Z">
              <w:r w:rsidRPr="002F5F3E" w:rsidDel="00EC747D">
                <w:rPr>
                  <w:rFonts w:asciiTheme="minorHAnsi" w:hAnsiTheme="minorHAnsi"/>
                </w:rPr>
                <w:delText>7.0 SEER</w:delText>
              </w:r>
            </w:del>
          </w:p>
        </w:tc>
      </w:tr>
      <w:tr w:rsidR="009B1DDF" w:rsidRPr="002F5F3E" w:rsidDel="00213A86" w14:paraId="2A589433" w14:textId="77777777" w:rsidTr="00C04E8D">
        <w:tblPrEx>
          <w:tblPrExChange w:id="5105" w:author="Samuel Dent" w:date="2015-11-19T06:22:00Z">
            <w:tblPrEx>
              <w:jc w:val="center"/>
            </w:tblPrEx>
          </w:tblPrExChange>
        </w:tblPrEx>
        <w:trPr>
          <w:jc w:val="center"/>
          <w:del w:id="5106" w:author="Samuel Dent" w:date="2015-11-19T06:22:00Z"/>
          <w:trPrChange w:id="5107" w:author="Samuel Dent" w:date="2015-11-19T06:22:00Z">
            <w:trPr>
              <w:jc w:val="center"/>
            </w:trPr>
          </w:trPrChange>
        </w:trPr>
        <w:tc>
          <w:tcPr>
            <w:tcW w:w="2403" w:type="dxa"/>
            <w:tcPrChange w:id="5108" w:author="Samuel Dent" w:date="2015-11-19T06:22:00Z">
              <w:tcPr>
                <w:tcW w:w="0" w:type="auto"/>
              </w:tcPr>
            </w:tcPrChange>
          </w:tcPr>
          <w:p w14:paraId="11C06BDF" w14:textId="77777777" w:rsidR="009B1DDF" w:rsidRPr="002F5F3E" w:rsidDel="00213A86" w:rsidRDefault="009B1DDF" w:rsidP="00C04E8D">
            <w:pPr>
              <w:rPr>
                <w:del w:id="5109" w:author="Samuel Dent" w:date="2015-11-19T06:22:00Z"/>
                <w:rFonts w:asciiTheme="minorHAnsi" w:hAnsiTheme="minorHAnsi"/>
              </w:rPr>
            </w:pPr>
            <w:del w:id="5110" w:author="Samuel Dent" w:date="2015-11-19T06:22:00Z">
              <w:r w:rsidRPr="002F5F3E" w:rsidDel="00213A86">
                <w:rPr>
                  <w:rFonts w:asciiTheme="minorHAnsi" w:hAnsiTheme="minorHAnsi"/>
                </w:rPr>
                <w:delText>Ducted ASHP</w:delText>
              </w:r>
            </w:del>
          </w:p>
        </w:tc>
        <w:tc>
          <w:tcPr>
            <w:tcW w:w="2454" w:type="dxa"/>
            <w:tcPrChange w:id="5111" w:author="Samuel Dent" w:date="2015-11-19T06:22:00Z">
              <w:tcPr>
                <w:tcW w:w="0" w:type="auto"/>
                <w:gridSpan w:val="3"/>
              </w:tcPr>
            </w:tcPrChange>
          </w:tcPr>
          <w:p w14:paraId="1DF7111F" w14:textId="77777777" w:rsidR="009B1DDF" w:rsidRPr="002F5F3E" w:rsidDel="00213A86" w:rsidRDefault="009B1DDF" w:rsidP="00C04E8D">
            <w:pPr>
              <w:jc w:val="center"/>
              <w:rPr>
                <w:del w:id="5112" w:author="Samuel Dent" w:date="2015-11-19T06:22:00Z"/>
                <w:rFonts w:asciiTheme="minorHAnsi" w:hAnsiTheme="minorHAnsi"/>
                <w:szCs w:val="22"/>
              </w:rPr>
            </w:pPr>
            <w:del w:id="5113" w:author="Samuel Dent" w:date="2015-11-19T06:05:00Z">
              <w:r w:rsidRPr="002F5F3E" w:rsidDel="00EC747D">
                <w:rPr>
                  <w:rFonts w:asciiTheme="minorHAnsi" w:hAnsiTheme="minorHAnsi"/>
                </w:rPr>
                <w:delText>13.0 SEER</w:delText>
              </w:r>
            </w:del>
          </w:p>
        </w:tc>
      </w:tr>
      <w:tr w:rsidR="009B1DDF" w:rsidRPr="002F5F3E" w:rsidDel="00213A86" w14:paraId="65B2F76C" w14:textId="77777777" w:rsidTr="00C04E8D">
        <w:tblPrEx>
          <w:tblPrExChange w:id="5114" w:author="Samuel Dent" w:date="2015-11-19T06:22:00Z">
            <w:tblPrEx>
              <w:jc w:val="center"/>
            </w:tblPrEx>
          </w:tblPrExChange>
        </w:tblPrEx>
        <w:trPr>
          <w:jc w:val="center"/>
          <w:del w:id="5115" w:author="Samuel Dent" w:date="2015-11-19T06:22:00Z"/>
          <w:trPrChange w:id="5116" w:author="Samuel Dent" w:date="2015-11-19T06:22:00Z">
            <w:trPr>
              <w:jc w:val="center"/>
            </w:trPr>
          </w:trPrChange>
        </w:trPr>
        <w:tc>
          <w:tcPr>
            <w:tcW w:w="2403" w:type="dxa"/>
            <w:tcPrChange w:id="5117" w:author="Samuel Dent" w:date="2015-11-19T06:22:00Z">
              <w:tcPr>
                <w:tcW w:w="0" w:type="auto"/>
              </w:tcPr>
            </w:tcPrChange>
          </w:tcPr>
          <w:p w14:paraId="233A3C60" w14:textId="77777777" w:rsidR="009B1DDF" w:rsidRPr="002F5F3E" w:rsidDel="00213A86" w:rsidRDefault="009B1DDF" w:rsidP="00C04E8D">
            <w:pPr>
              <w:rPr>
                <w:del w:id="5118" w:author="Samuel Dent" w:date="2015-11-19T06:22:00Z"/>
                <w:rFonts w:asciiTheme="minorHAnsi" w:hAnsiTheme="minorHAnsi"/>
              </w:rPr>
            </w:pPr>
            <w:del w:id="5119" w:author="Samuel Dent" w:date="2015-11-19T06:22:00Z">
              <w:r w:rsidRPr="002F5F3E" w:rsidDel="00213A86">
                <w:rPr>
                  <w:rFonts w:asciiTheme="minorHAnsi" w:hAnsiTheme="minorHAnsi"/>
                </w:rPr>
                <w:delText>No existing system</w:delText>
              </w:r>
            </w:del>
          </w:p>
        </w:tc>
        <w:tc>
          <w:tcPr>
            <w:tcW w:w="2454" w:type="dxa"/>
            <w:tcPrChange w:id="5120" w:author="Samuel Dent" w:date="2015-11-19T06:22:00Z">
              <w:tcPr>
                <w:tcW w:w="0" w:type="auto"/>
                <w:gridSpan w:val="3"/>
              </w:tcPr>
            </w:tcPrChange>
          </w:tcPr>
          <w:p w14:paraId="0C2AEC2B" w14:textId="77777777" w:rsidR="009B1DDF" w:rsidRPr="002F5F3E" w:rsidDel="00213A86" w:rsidRDefault="009B1DDF" w:rsidP="00C04E8D">
            <w:pPr>
              <w:jc w:val="center"/>
              <w:rPr>
                <w:del w:id="5121" w:author="Samuel Dent" w:date="2015-11-19T06:22:00Z"/>
                <w:rFonts w:asciiTheme="minorHAnsi" w:hAnsiTheme="minorHAnsi"/>
                <w:szCs w:val="22"/>
              </w:rPr>
            </w:pPr>
            <w:del w:id="5122" w:author="Samuel Dent" w:date="2015-11-19T06:04:00Z">
              <w:r w:rsidRPr="002F5F3E" w:rsidDel="00EC747D">
                <w:rPr>
                  <w:rFonts w:asciiTheme="minorHAnsi" w:hAnsiTheme="minorHAnsi"/>
                </w:rPr>
                <w:delText>No cooling savings</w:delText>
              </w:r>
            </w:del>
            <w:del w:id="5123" w:author="Samuel Dent" w:date="2015-11-19T06:22:00Z">
              <w:r w:rsidRPr="002F5F3E" w:rsidDel="00213A86">
                <w:rPr>
                  <w:rFonts w:asciiTheme="minorHAnsi" w:hAnsiTheme="minorHAnsi"/>
                </w:rPr>
                <w:delText>.</w:delText>
              </w:r>
            </w:del>
          </w:p>
        </w:tc>
      </w:tr>
    </w:tbl>
    <w:p w14:paraId="1DCAE738" w14:textId="77777777" w:rsidR="009B1DDF" w:rsidRPr="002F5F3E" w:rsidRDefault="009B1DDF" w:rsidP="009B1DDF">
      <w:pPr>
        <w:ind w:left="720"/>
      </w:pPr>
    </w:p>
    <w:p w14:paraId="0C1501ED" w14:textId="77777777" w:rsidR="009B1DDF" w:rsidRPr="002F5F3E" w:rsidRDefault="009B1DDF" w:rsidP="009B1DDF">
      <w:pPr>
        <w:spacing w:after="240"/>
        <w:ind w:left="720"/>
      </w:pPr>
      <w:r w:rsidRPr="002F5F3E">
        <w:t>EFLH</w:t>
      </w:r>
      <w:r w:rsidRPr="002F5F3E">
        <w:rPr>
          <w:vertAlign w:val="subscript"/>
        </w:rPr>
        <w:t>cool</w:t>
      </w:r>
      <w:r w:rsidRPr="002F5F3E">
        <w:tab/>
      </w:r>
      <w:r w:rsidRPr="002F5F3E">
        <w:tab/>
        <w:t>= Equivalent Full Load Hours for cooling. Depends on location. See table below</w:t>
      </w:r>
      <w:r w:rsidRPr="002F5F3E">
        <w:rPr>
          <w:rFonts w:ascii="Arial" w:eastAsiaTheme="minorEastAsia" w:hAnsi="Arial"/>
          <w:vertAlign w:val="superscript"/>
        </w:rPr>
        <w:footnoteReference w:id="419"/>
      </w:r>
      <w:r w:rsidRPr="002F5F3E">
        <w:t>.</w:t>
      </w:r>
    </w:p>
    <w:tbl>
      <w:tblPr>
        <w:tblStyle w:val="TableGrid7"/>
        <w:tblW w:w="3456" w:type="dxa"/>
        <w:jc w:val="center"/>
        <w:tblLook w:val="04A0" w:firstRow="1" w:lastRow="0" w:firstColumn="1" w:lastColumn="0" w:noHBand="0" w:noVBand="1"/>
      </w:tblPr>
      <w:tblGrid>
        <w:gridCol w:w="1728"/>
        <w:gridCol w:w="1728"/>
      </w:tblGrid>
      <w:tr w:rsidR="009B1DDF" w:rsidRPr="002F5F3E" w14:paraId="155401B8" w14:textId="77777777" w:rsidTr="00C04E8D">
        <w:trPr>
          <w:trHeight w:val="270"/>
          <w:tblHeader/>
          <w:jc w:val="center"/>
        </w:trPr>
        <w:tc>
          <w:tcPr>
            <w:tcW w:w="1728" w:type="dxa"/>
            <w:shd w:val="clear" w:color="auto" w:fill="808080" w:themeFill="background1" w:themeFillShade="80"/>
            <w:noWrap/>
            <w:vAlign w:val="center"/>
            <w:hideMark/>
          </w:tcPr>
          <w:p w14:paraId="1CF78584" w14:textId="77777777" w:rsidR="009B1DDF" w:rsidRPr="002F5F3E" w:rsidRDefault="009B1DDF" w:rsidP="00C04E8D">
            <w:pPr>
              <w:jc w:val="center"/>
              <w:rPr>
                <w:rFonts w:asciiTheme="minorHAnsi" w:hAnsiTheme="minorHAnsi"/>
                <w:b/>
                <w:color w:val="FFFFFF" w:themeColor="background1"/>
              </w:rPr>
            </w:pPr>
            <w:r w:rsidRPr="002F5F3E">
              <w:rPr>
                <w:rFonts w:asciiTheme="minorHAnsi" w:hAnsiTheme="minorHAnsi"/>
                <w:b/>
                <w:color w:val="FFFFFF" w:themeColor="background1"/>
              </w:rPr>
              <w:t>Climate Zone</w:t>
            </w:r>
          </w:p>
          <w:p w14:paraId="5EC9D711" w14:textId="77777777" w:rsidR="009B1DDF" w:rsidRPr="002F5F3E" w:rsidRDefault="009B1DDF" w:rsidP="00C04E8D">
            <w:pPr>
              <w:jc w:val="center"/>
              <w:rPr>
                <w:rFonts w:asciiTheme="minorHAnsi" w:hAnsiTheme="minorHAnsi"/>
                <w:b/>
                <w:color w:val="FFFFFF" w:themeColor="background1"/>
              </w:rPr>
            </w:pPr>
            <w:r w:rsidRPr="002F5F3E">
              <w:rPr>
                <w:rFonts w:asciiTheme="minorHAnsi" w:hAnsiTheme="minorHAnsi"/>
                <w:b/>
                <w:color w:val="FFFFFF" w:themeColor="background1"/>
              </w:rPr>
              <w:t>(City based upon)</w:t>
            </w:r>
          </w:p>
        </w:tc>
        <w:tc>
          <w:tcPr>
            <w:tcW w:w="1728" w:type="dxa"/>
            <w:shd w:val="clear" w:color="auto" w:fill="808080" w:themeFill="background1" w:themeFillShade="80"/>
            <w:vAlign w:val="center"/>
          </w:tcPr>
          <w:p w14:paraId="004C9746" w14:textId="77777777" w:rsidR="009B1DDF" w:rsidRPr="002F5F3E" w:rsidRDefault="009B1DDF" w:rsidP="00C04E8D">
            <w:pPr>
              <w:jc w:val="center"/>
              <w:rPr>
                <w:rFonts w:asciiTheme="minorHAnsi" w:hAnsiTheme="minorHAnsi"/>
                <w:b/>
                <w:color w:val="FFFFFF" w:themeColor="background1"/>
              </w:rPr>
            </w:pPr>
            <w:ins w:id="5126" w:author="Samuel Dent" w:date="2015-11-19T06:28:00Z">
              <w:r>
                <w:rPr>
                  <w:rFonts w:asciiTheme="minorHAnsi" w:hAnsiTheme="minorHAnsi"/>
                  <w:b/>
                  <w:color w:val="FFFFFF" w:themeColor="background1"/>
                </w:rPr>
                <w:t>E</w:t>
              </w:r>
              <w:r w:rsidRPr="002F5F3E">
                <w:rPr>
                  <w:rFonts w:asciiTheme="minorHAnsi" w:hAnsiTheme="minorHAnsi"/>
                  <w:b/>
                  <w:color w:val="FFFFFF" w:themeColor="background1"/>
                </w:rPr>
                <w:t>FLH</w:t>
              </w:r>
              <w:r>
                <w:rPr>
                  <w:rFonts w:asciiTheme="minorHAnsi" w:hAnsiTheme="minorHAnsi"/>
                  <w:b/>
                  <w:color w:val="FFFFFF" w:themeColor="background1"/>
                  <w:vertAlign w:val="subscript"/>
                </w:rPr>
                <w:t>cool</w:t>
              </w:r>
              <w:r>
                <w:rPr>
                  <w:rFonts w:asciiTheme="minorHAnsi" w:hAnsiTheme="minorHAnsi"/>
                  <w:b/>
                  <w:color w:val="FFFFFF" w:themeColor="background1"/>
                </w:rPr>
                <w:t xml:space="preserve"> </w:t>
              </w:r>
            </w:ins>
            <w:del w:id="5127" w:author="Samuel Dent" w:date="2015-11-19T06:28:00Z">
              <w:r w:rsidRPr="002F5F3E" w:rsidDel="001C7B5C">
                <w:rPr>
                  <w:rFonts w:asciiTheme="minorHAnsi" w:hAnsiTheme="minorHAnsi"/>
                  <w:b/>
                  <w:color w:val="FFFFFF" w:themeColor="background1"/>
                </w:rPr>
                <w:delText>FLHRoomAC</w:delText>
              </w:r>
            </w:del>
          </w:p>
        </w:tc>
      </w:tr>
      <w:tr w:rsidR="009B1DDF" w:rsidRPr="002F5F3E" w14:paraId="5BF34AC6" w14:textId="77777777" w:rsidTr="00C04E8D">
        <w:trPr>
          <w:trHeight w:val="187"/>
          <w:jc w:val="center"/>
        </w:trPr>
        <w:tc>
          <w:tcPr>
            <w:tcW w:w="1728" w:type="dxa"/>
            <w:noWrap/>
            <w:hideMark/>
          </w:tcPr>
          <w:p w14:paraId="52D2A68B" w14:textId="77777777" w:rsidR="009B1DDF" w:rsidRPr="002F5F3E" w:rsidRDefault="009B1DDF" w:rsidP="00C04E8D">
            <w:pPr>
              <w:rPr>
                <w:rFonts w:asciiTheme="minorHAnsi" w:hAnsiTheme="minorHAnsi"/>
              </w:rPr>
            </w:pPr>
            <w:r w:rsidRPr="002F5F3E">
              <w:rPr>
                <w:rFonts w:asciiTheme="minorHAnsi" w:hAnsiTheme="minorHAnsi"/>
              </w:rPr>
              <w:t>1 (Rockford)</w:t>
            </w:r>
          </w:p>
        </w:tc>
        <w:tc>
          <w:tcPr>
            <w:tcW w:w="1728" w:type="dxa"/>
          </w:tcPr>
          <w:p w14:paraId="764BFB44" w14:textId="77777777" w:rsidR="009B1DDF" w:rsidRPr="002F5F3E" w:rsidRDefault="009B1DDF" w:rsidP="00C04E8D">
            <w:pPr>
              <w:jc w:val="center"/>
              <w:rPr>
                <w:rFonts w:asciiTheme="minorHAnsi" w:hAnsiTheme="minorHAnsi"/>
                <w:szCs w:val="22"/>
              </w:rPr>
            </w:pPr>
            <w:ins w:id="5128" w:author="Samuel Dent" w:date="2015-11-19T06:28:00Z">
              <w:r>
                <w:rPr>
                  <w:rFonts w:asciiTheme="minorHAnsi" w:hAnsiTheme="minorHAnsi"/>
                </w:rPr>
                <w:t>323</w:t>
              </w:r>
            </w:ins>
            <w:del w:id="5129" w:author="Samuel Dent" w:date="2015-11-19T06:28:00Z">
              <w:r w:rsidRPr="002F5F3E" w:rsidDel="005F2207">
                <w:rPr>
                  <w:rFonts w:asciiTheme="minorHAnsi" w:hAnsiTheme="minorHAnsi"/>
                </w:rPr>
                <w:delText>220</w:delText>
              </w:r>
            </w:del>
          </w:p>
        </w:tc>
      </w:tr>
      <w:tr w:rsidR="009B1DDF" w:rsidRPr="002F5F3E" w14:paraId="7D496BD7" w14:textId="77777777" w:rsidTr="00C04E8D">
        <w:trPr>
          <w:trHeight w:val="187"/>
          <w:jc w:val="center"/>
        </w:trPr>
        <w:tc>
          <w:tcPr>
            <w:tcW w:w="1728" w:type="dxa"/>
            <w:noWrap/>
            <w:hideMark/>
          </w:tcPr>
          <w:p w14:paraId="1F887D80" w14:textId="77777777" w:rsidR="009B1DDF" w:rsidRPr="002F5F3E" w:rsidRDefault="009B1DDF" w:rsidP="00C04E8D">
            <w:pPr>
              <w:rPr>
                <w:rFonts w:asciiTheme="minorHAnsi" w:hAnsiTheme="minorHAnsi"/>
              </w:rPr>
            </w:pPr>
            <w:r w:rsidRPr="002F5F3E">
              <w:rPr>
                <w:rFonts w:asciiTheme="minorHAnsi" w:hAnsiTheme="minorHAnsi"/>
              </w:rPr>
              <w:t>2 (Chicago)</w:t>
            </w:r>
          </w:p>
        </w:tc>
        <w:tc>
          <w:tcPr>
            <w:tcW w:w="1728" w:type="dxa"/>
          </w:tcPr>
          <w:p w14:paraId="52435CBC" w14:textId="77777777" w:rsidR="009B1DDF" w:rsidRPr="002F5F3E" w:rsidRDefault="009B1DDF" w:rsidP="00C04E8D">
            <w:pPr>
              <w:jc w:val="center"/>
              <w:rPr>
                <w:rFonts w:asciiTheme="minorHAnsi" w:hAnsiTheme="minorHAnsi"/>
                <w:szCs w:val="22"/>
              </w:rPr>
            </w:pPr>
            <w:ins w:id="5130" w:author="Samuel Dent" w:date="2015-11-19T06:28:00Z">
              <w:r>
                <w:rPr>
                  <w:rFonts w:asciiTheme="minorHAnsi" w:hAnsiTheme="minorHAnsi"/>
                </w:rPr>
                <w:t>308</w:t>
              </w:r>
            </w:ins>
            <w:del w:id="5131" w:author="Samuel Dent" w:date="2015-11-19T06:28:00Z">
              <w:r w:rsidRPr="002F5F3E" w:rsidDel="005F2207">
                <w:rPr>
                  <w:rFonts w:asciiTheme="minorHAnsi" w:hAnsiTheme="minorHAnsi"/>
                </w:rPr>
                <w:delText>210</w:delText>
              </w:r>
            </w:del>
          </w:p>
        </w:tc>
      </w:tr>
      <w:tr w:rsidR="009B1DDF" w:rsidRPr="002F5F3E" w14:paraId="4B9C3CFE" w14:textId="77777777" w:rsidTr="00C04E8D">
        <w:trPr>
          <w:trHeight w:val="187"/>
          <w:jc w:val="center"/>
        </w:trPr>
        <w:tc>
          <w:tcPr>
            <w:tcW w:w="1728" w:type="dxa"/>
            <w:noWrap/>
            <w:hideMark/>
          </w:tcPr>
          <w:p w14:paraId="04BB0541" w14:textId="77777777" w:rsidR="009B1DDF" w:rsidRPr="002F5F3E" w:rsidRDefault="009B1DDF" w:rsidP="00C04E8D">
            <w:pPr>
              <w:rPr>
                <w:rFonts w:asciiTheme="minorHAnsi" w:hAnsiTheme="minorHAnsi"/>
              </w:rPr>
            </w:pPr>
            <w:r w:rsidRPr="002F5F3E">
              <w:rPr>
                <w:rFonts w:asciiTheme="minorHAnsi" w:hAnsiTheme="minorHAnsi"/>
              </w:rPr>
              <w:t>3 (Springfield)</w:t>
            </w:r>
          </w:p>
        </w:tc>
        <w:tc>
          <w:tcPr>
            <w:tcW w:w="1728" w:type="dxa"/>
          </w:tcPr>
          <w:p w14:paraId="15C542B1" w14:textId="77777777" w:rsidR="009B1DDF" w:rsidRPr="002F5F3E" w:rsidRDefault="009B1DDF" w:rsidP="00C04E8D">
            <w:pPr>
              <w:jc w:val="center"/>
              <w:rPr>
                <w:rFonts w:asciiTheme="minorHAnsi" w:hAnsiTheme="minorHAnsi"/>
                <w:szCs w:val="22"/>
              </w:rPr>
            </w:pPr>
            <w:ins w:id="5132" w:author="Samuel Dent" w:date="2015-11-19T06:28:00Z">
              <w:r>
                <w:rPr>
                  <w:rFonts w:asciiTheme="minorHAnsi" w:hAnsiTheme="minorHAnsi"/>
                </w:rPr>
                <w:t>468</w:t>
              </w:r>
            </w:ins>
            <w:del w:id="5133" w:author="Samuel Dent" w:date="2015-11-19T06:28:00Z">
              <w:r w:rsidRPr="002F5F3E" w:rsidDel="005F2207">
                <w:rPr>
                  <w:rFonts w:asciiTheme="minorHAnsi" w:hAnsiTheme="minorHAnsi"/>
                </w:rPr>
                <w:delText>319</w:delText>
              </w:r>
            </w:del>
          </w:p>
        </w:tc>
      </w:tr>
      <w:tr w:rsidR="009B1DDF" w:rsidRPr="002F5F3E" w14:paraId="6F5D3F6D" w14:textId="77777777" w:rsidTr="00C04E8D">
        <w:trPr>
          <w:trHeight w:val="115"/>
          <w:jc w:val="center"/>
        </w:trPr>
        <w:tc>
          <w:tcPr>
            <w:tcW w:w="1728" w:type="dxa"/>
            <w:noWrap/>
            <w:hideMark/>
          </w:tcPr>
          <w:p w14:paraId="43DCBB0F" w14:textId="77777777" w:rsidR="009B1DDF" w:rsidRPr="002F5F3E" w:rsidRDefault="009B1DDF" w:rsidP="00C04E8D">
            <w:pPr>
              <w:rPr>
                <w:rFonts w:asciiTheme="minorHAnsi" w:hAnsiTheme="minorHAnsi"/>
              </w:rPr>
            </w:pPr>
            <w:r w:rsidRPr="002F5F3E">
              <w:rPr>
                <w:rFonts w:asciiTheme="minorHAnsi" w:hAnsiTheme="minorHAnsi"/>
              </w:rPr>
              <w:t>4 (Belleville)</w:t>
            </w:r>
          </w:p>
        </w:tc>
        <w:tc>
          <w:tcPr>
            <w:tcW w:w="1728" w:type="dxa"/>
          </w:tcPr>
          <w:p w14:paraId="0600FFAD" w14:textId="77777777" w:rsidR="009B1DDF" w:rsidRPr="002F5F3E" w:rsidRDefault="009B1DDF" w:rsidP="00C04E8D">
            <w:pPr>
              <w:jc w:val="center"/>
              <w:rPr>
                <w:rFonts w:asciiTheme="minorHAnsi" w:hAnsiTheme="minorHAnsi"/>
                <w:szCs w:val="22"/>
              </w:rPr>
            </w:pPr>
            <w:ins w:id="5134" w:author="Samuel Dent" w:date="2015-11-19T06:28:00Z">
              <w:r>
                <w:rPr>
                  <w:rFonts w:asciiTheme="minorHAnsi" w:hAnsiTheme="minorHAnsi"/>
                </w:rPr>
                <w:t>629</w:t>
              </w:r>
            </w:ins>
            <w:del w:id="5135" w:author="Samuel Dent" w:date="2015-11-19T06:28:00Z">
              <w:r w:rsidRPr="002F5F3E" w:rsidDel="005F2207">
                <w:rPr>
                  <w:rFonts w:asciiTheme="minorHAnsi" w:hAnsiTheme="minorHAnsi"/>
                </w:rPr>
                <w:delText>428</w:delText>
              </w:r>
            </w:del>
          </w:p>
        </w:tc>
      </w:tr>
      <w:tr w:rsidR="009B1DDF" w:rsidRPr="002F5F3E" w14:paraId="1586D96C" w14:textId="77777777" w:rsidTr="00C04E8D">
        <w:trPr>
          <w:trHeight w:val="115"/>
          <w:jc w:val="center"/>
        </w:trPr>
        <w:tc>
          <w:tcPr>
            <w:tcW w:w="1728" w:type="dxa"/>
            <w:noWrap/>
            <w:hideMark/>
          </w:tcPr>
          <w:p w14:paraId="67571F8C" w14:textId="77777777" w:rsidR="009B1DDF" w:rsidRPr="002F5F3E" w:rsidRDefault="009B1DDF" w:rsidP="00C04E8D">
            <w:pPr>
              <w:rPr>
                <w:rFonts w:asciiTheme="minorHAnsi" w:hAnsiTheme="minorHAnsi"/>
              </w:rPr>
            </w:pPr>
            <w:r w:rsidRPr="002F5F3E">
              <w:rPr>
                <w:rFonts w:asciiTheme="minorHAnsi" w:hAnsiTheme="minorHAnsi"/>
              </w:rPr>
              <w:t>5 (Marion)</w:t>
            </w:r>
          </w:p>
        </w:tc>
        <w:tc>
          <w:tcPr>
            <w:tcW w:w="1728" w:type="dxa"/>
          </w:tcPr>
          <w:p w14:paraId="14622DE1" w14:textId="77777777" w:rsidR="009B1DDF" w:rsidRPr="002F5F3E" w:rsidRDefault="009B1DDF" w:rsidP="00C04E8D">
            <w:pPr>
              <w:jc w:val="center"/>
              <w:rPr>
                <w:rFonts w:asciiTheme="minorHAnsi" w:hAnsiTheme="minorHAnsi"/>
                <w:szCs w:val="22"/>
              </w:rPr>
            </w:pPr>
            <w:ins w:id="5136" w:author="Samuel Dent" w:date="2015-11-19T06:28:00Z">
              <w:r>
                <w:rPr>
                  <w:rFonts w:asciiTheme="minorHAnsi" w:hAnsiTheme="minorHAnsi"/>
                </w:rPr>
                <w:t>549</w:t>
              </w:r>
            </w:ins>
            <w:del w:id="5137" w:author="Samuel Dent" w:date="2015-11-19T06:28:00Z">
              <w:r w:rsidRPr="002F5F3E" w:rsidDel="005F2207">
                <w:rPr>
                  <w:rFonts w:asciiTheme="minorHAnsi" w:hAnsiTheme="minorHAnsi"/>
                </w:rPr>
                <w:delText>374</w:delText>
              </w:r>
            </w:del>
          </w:p>
        </w:tc>
      </w:tr>
      <w:tr w:rsidR="009B1DDF" w:rsidRPr="002F5F3E" w14:paraId="7DCBB20E" w14:textId="77777777" w:rsidTr="00C04E8D">
        <w:trPr>
          <w:trHeight w:val="133"/>
          <w:jc w:val="center"/>
        </w:trPr>
        <w:tc>
          <w:tcPr>
            <w:tcW w:w="1728" w:type="dxa"/>
            <w:noWrap/>
            <w:hideMark/>
          </w:tcPr>
          <w:p w14:paraId="714FBF0D" w14:textId="77777777" w:rsidR="009B1DDF" w:rsidRPr="002F5F3E" w:rsidRDefault="009B1DDF" w:rsidP="00C04E8D">
            <w:pPr>
              <w:rPr>
                <w:rFonts w:asciiTheme="minorHAnsi" w:hAnsiTheme="minorHAnsi"/>
              </w:rPr>
            </w:pPr>
            <w:r w:rsidRPr="002F5F3E">
              <w:rPr>
                <w:rFonts w:asciiTheme="minorHAnsi" w:hAnsiTheme="minorHAnsi"/>
              </w:rPr>
              <w:lastRenderedPageBreak/>
              <w:t>Weighted Average</w:t>
            </w:r>
            <w:r w:rsidRPr="009C362B">
              <w:rPr>
                <w:rFonts w:eastAsiaTheme="minorEastAsia"/>
                <w:vertAlign w:val="superscript"/>
              </w:rPr>
              <w:footnoteReference w:id="420"/>
            </w:r>
          </w:p>
        </w:tc>
        <w:tc>
          <w:tcPr>
            <w:tcW w:w="1728" w:type="dxa"/>
            <w:vAlign w:val="center"/>
          </w:tcPr>
          <w:p w14:paraId="1B61461E" w14:textId="77777777" w:rsidR="009B1DDF" w:rsidRPr="002F5F3E" w:rsidRDefault="009B1DDF" w:rsidP="00C04E8D">
            <w:pPr>
              <w:jc w:val="center"/>
              <w:rPr>
                <w:rFonts w:asciiTheme="minorHAnsi" w:hAnsiTheme="minorHAnsi"/>
                <w:szCs w:val="22"/>
              </w:rPr>
            </w:pPr>
            <w:ins w:id="5138" w:author="Samuel Dent" w:date="2015-11-19T06:28:00Z">
              <w:r>
                <w:rPr>
                  <w:rFonts w:asciiTheme="minorHAnsi" w:hAnsiTheme="minorHAnsi"/>
                </w:rPr>
                <w:t>364</w:t>
              </w:r>
            </w:ins>
            <w:del w:id="5139" w:author="Samuel Dent" w:date="2015-11-19T06:28:00Z">
              <w:r w:rsidRPr="002F5F3E" w:rsidDel="005F2207">
                <w:rPr>
                  <w:rFonts w:asciiTheme="minorHAnsi" w:hAnsiTheme="minorHAnsi"/>
                </w:rPr>
                <w:delText>248</w:delText>
              </w:r>
            </w:del>
          </w:p>
        </w:tc>
      </w:tr>
    </w:tbl>
    <w:p w14:paraId="0A7AB608" w14:textId="3642BD67" w:rsidR="009B1DDF" w:rsidRDefault="009B1DDF" w:rsidP="009B1DDF">
      <w:pPr>
        <w:rPr>
          <w:rFonts w:eastAsiaTheme="majorEastAsia" w:cstheme="majorBidi"/>
        </w:rPr>
      </w:pPr>
      <w:bookmarkStart w:id="5140" w:name="_Toc343160275"/>
      <w:moveFromRangeStart w:id="5141" w:author="&quot;sdent&quot;" w:date="2016-01-21T10:15:00Z" w:name="move441134637"/>
      <w:moveFrom w:id="5142" w:author="&quot;sdent&quot;" w:date="2016-01-21T10:15:00Z">
        <w:r w:rsidRPr="002F5F3E" w:rsidDel="002C788B">
          <w:rPr>
            <w:rFonts w:eastAsiaTheme="majorEastAsia"/>
            <w:noProof/>
            <w:rPrChange w:id="5143" w:author="Unknown">
              <w:rPr>
                <w:noProof/>
              </w:rPr>
            </w:rPrChange>
          </w:rPr>
          <mc:AlternateContent>
            <mc:Choice Requires="wps">
              <w:drawing>
                <wp:inline distT="0" distB="0" distL="0" distR="0" wp14:anchorId="3E690E2C" wp14:editId="5F518294">
                  <wp:extent cx="5636895" cy="1275907"/>
                  <wp:effectExtent l="0" t="0" r="20955" b="19685"/>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1275907"/>
                          </a:xfrm>
                          <a:prstGeom prst="rect">
                            <a:avLst/>
                          </a:prstGeom>
                          <a:solidFill>
                            <a:srgbClr val="FFFFFF"/>
                          </a:solidFill>
                          <a:ln w="9525">
                            <a:solidFill>
                              <a:srgbClr val="000000"/>
                            </a:solidFill>
                            <a:miter lim="800000"/>
                            <a:headEnd/>
                            <a:tailEnd/>
                          </a:ln>
                        </wps:spPr>
                        <wps:txbx>
                          <w:txbxContent>
                            <w:p w14:paraId="0788DFA3" w14:textId="77777777" w:rsidR="00F60751" w:rsidRDefault="00F60751" w:rsidP="009B1DDF">
                              <w:pPr>
                                <w:autoSpaceDE w:val="0"/>
                                <w:autoSpaceDN w:val="0"/>
                                <w:adjustRightInd w:val="0"/>
                                <w:rPr>
                                  <w:rFonts w:cstheme="minorHAnsi"/>
                                </w:rPr>
                              </w:pPr>
                              <w:r w:rsidRPr="008D17E4">
                                <w:rPr>
                                  <w:rFonts w:cstheme="minorHAnsi"/>
                                </w:rPr>
                                <w:t xml:space="preserve"> </w:t>
                              </w:r>
                              <w:r>
                                <w:rPr>
                                  <w:rFonts w:cstheme="minorHAnsi"/>
                                </w:rPr>
                                <w:t>For example, installing a 1.5-ton (heating and cooling capacity) ductless heat pump unit rated at 8 HSPF and 14 SEER in a single-family home in Chicago to displace electric baseboard heat and replace a window air conditioner</w:t>
                              </w:r>
                              <w:ins w:id="5144" w:author="Samuel Dent" w:date="2015-11-19T06:56:00Z">
                                <w:r w:rsidRPr="001966D4">
                                  <w:rPr>
                                    <w:rFonts w:cstheme="minorHAnsi"/>
                                  </w:rPr>
                                  <w:t xml:space="preserve"> </w:t>
                                </w:r>
                                <w:r>
                                  <w:rPr>
                                    <w:rFonts w:cstheme="minorHAnsi"/>
                                  </w:rPr>
                                  <w:t>of unknown efficiency</w:t>
                                </w:r>
                              </w:ins>
                              <w:r>
                                <w:rPr>
                                  <w:rFonts w:cstheme="minorHAnsi"/>
                                </w:rPr>
                                <w:t>, savings are:</w:t>
                              </w:r>
                            </w:p>
                            <w:p w14:paraId="28F831DB" w14:textId="77777777" w:rsidR="00F60751" w:rsidRDefault="00F60751" w:rsidP="009B1DDF">
                              <w:pPr>
                                <w:ind w:left="720"/>
                              </w:pPr>
                              <w:r>
                                <w:t>ΔkWh</w:t>
                              </w:r>
                              <w:r>
                                <w:rPr>
                                  <w:vertAlign w:val="subscript"/>
                                </w:rPr>
                                <w:t>heat</w:t>
                              </w:r>
                              <w:r>
                                <w:t xml:space="preserve"> </w:t>
                              </w:r>
                              <w:r>
                                <w:tab/>
                                <w:t xml:space="preserve">= </w:t>
                              </w:r>
                              <w:ins w:id="5145" w:author="Samuel Dent" w:date="2015-11-19T06:57:00Z">
                                <w:r>
                                  <w:t>(</w:t>
                                </w:r>
                              </w:ins>
                              <w:del w:id="5146" w:author="Samuel Dent" w:date="2015-11-19T06:56:00Z">
                                <w:r w:rsidDel="001966D4">
                                  <w:delText>40% x 20,771kWh</w:delText>
                                </w:r>
                              </w:del>
                              <w:ins w:id="5147" w:author="Samuel Dent" w:date="2015-11-19T06:56:00Z">
                                <w:r>
                                  <w:t>18000 * 1421</w:t>
                                </w:r>
                              </w:ins>
                              <w:r>
                                <w:t xml:space="preserve"> </w:t>
                              </w:r>
                              <w:del w:id="5148" w:author="Samuel Dent" w:date="2015-11-19T06:56:00Z">
                                <w:r w:rsidDel="001966D4">
                                  <w:delText>x 100% x</w:delText>
                                </w:r>
                              </w:del>
                              <w:ins w:id="5149" w:author="Samuel Dent" w:date="2015-11-19T06:56:00Z">
                                <w:r>
                                  <w:t>*</w:t>
                                </w:r>
                              </w:ins>
                              <w:r>
                                <w:t xml:space="preserve"> (1/3.41</w:t>
                              </w:r>
                              <w:ins w:id="5150" w:author="Samuel Dent" w:date="2015-11-19T06:58:00Z">
                                <w:r>
                                  <w:t>2</w:t>
                                </w:r>
                              </w:ins>
                              <w:r>
                                <w:t xml:space="preserve"> – 1/8)</w:t>
                              </w:r>
                              <w:ins w:id="5151" w:author="Samuel Dent" w:date="2015-11-19T06:57:00Z">
                                <w:r>
                                  <w:t>)</w:t>
                                </w:r>
                              </w:ins>
                              <w:del w:id="5152" w:author="Samuel Dent" w:date="2015-11-19T06:57:00Z">
                                <w:r w:rsidDel="001966D4">
                                  <w:delText xml:space="preserve"> x 3.413</w:delText>
                                </w:r>
                              </w:del>
                              <w:ins w:id="5153" w:author="Samuel Dent" w:date="2015-11-19T06:57:00Z">
                                <w:r>
                                  <w:t>/1000</w:t>
                                </w:r>
                              </w:ins>
                              <w:r>
                                <w:t xml:space="preserve"> </w:t>
                              </w:r>
                              <w:r>
                                <w:tab/>
                                <w:t>= 4</w:t>
                              </w:r>
                              <w:proofErr w:type="gramStart"/>
                              <w:r>
                                <w:t>,</w:t>
                              </w:r>
                              <w:proofErr w:type="gramEnd"/>
                              <w:del w:id="5154" w:author="Samuel Dent" w:date="2015-11-19T06:57:00Z">
                                <w:r w:rsidDel="001966D4">
                                  <w:delText>771kWh</w:delText>
                                </w:r>
                              </w:del>
                              <w:ins w:id="5155" w:author="Samuel Dent" w:date="2015-11-19T06:58:00Z">
                                <w:r>
                                  <w:t>299</w:t>
                                </w:r>
                              </w:ins>
                              <w:ins w:id="5156" w:author="Samuel Dent" w:date="2015-11-19T06:59:00Z">
                                <w:r>
                                  <w:t xml:space="preserve"> </w:t>
                                </w:r>
                              </w:ins>
                              <w:ins w:id="5157" w:author="Samuel Dent" w:date="2015-11-19T06:57:00Z">
                                <w:r>
                                  <w:t>kWh</w:t>
                                </w:r>
                              </w:ins>
                            </w:p>
                            <w:p w14:paraId="549D5687" w14:textId="77777777" w:rsidR="00F60751" w:rsidRDefault="00F60751" w:rsidP="009B1DDF">
                              <w:pPr>
                                <w:ind w:left="720"/>
                              </w:pPr>
                              <w:r>
                                <w:t>ΔkWh</w:t>
                              </w:r>
                              <w:r>
                                <w:rPr>
                                  <w:vertAlign w:val="subscript"/>
                                </w:rPr>
                                <w:t>cool</w:t>
                              </w:r>
                              <w:r>
                                <w:t xml:space="preserve"> </w:t>
                              </w:r>
                              <w:r>
                                <w:tab/>
                                <w:t xml:space="preserve">= </w:t>
                              </w:r>
                              <w:ins w:id="5158" w:author="Samuel Dent" w:date="2015-11-19T06:59:00Z">
                                <w:r>
                                  <w:t>(</w:t>
                                </w:r>
                              </w:ins>
                              <w:r>
                                <w:t>18</w:t>
                              </w:r>
                              <w:ins w:id="5159" w:author="Samuel Dent" w:date="2015-11-19T06:58:00Z">
                                <w:r>
                                  <w:t>000</w:t>
                                </w:r>
                              </w:ins>
                              <w:r>
                                <w:t xml:space="preserve"> </w:t>
                              </w:r>
                              <w:del w:id="5160" w:author="Samuel Dent" w:date="2015-11-19T06:58:00Z">
                                <w:r w:rsidDel="001966D4">
                                  <w:delText>x 100%</w:delText>
                                </w:r>
                              </w:del>
                              <w:ins w:id="5161" w:author="Samuel Dent" w:date="2015-11-19T06:58:00Z">
                                <w:r>
                                  <w:t>* 308 *</w:t>
                                </w:r>
                              </w:ins>
                              <w:del w:id="5162" w:author="Samuel Dent" w:date="2015-11-19T06:58:00Z">
                                <w:r w:rsidDel="001966D4">
                                  <w:delText xml:space="preserve"> x </w:delText>
                                </w:r>
                              </w:del>
                              <w:r>
                                <w:t>(1/</w:t>
                              </w:r>
                              <w:del w:id="5163" w:author="Samuel Dent" w:date="2015-11-19T06:58:00Z">
                                <w:r w:rsidDel="001966D4">
                                  <w:delText xml:space="preserve">7 </w:delText>
                                </w:r>
                              </w:del>
                              <w:ins w:id="5164" w:author="Samuel Dent" w:date="2015-11-19T06:58:00Z">
                                <w:r>
                                  <w:t xml:space="preserve">8.0 </w:t>
                                </w:r>
                              </w:ins>
                              <w:r>
                                <w:t>– 1/14)</w:t>
                              </w:r>
                              <w:ins w:id="5165" w:author="Samuel Dent" w:date="2015-11-19T06:59:00Z">
                                <w:r>
                                  <w:t>)</w:t>
                                </w:r>
                              </w:ins>
                              <w:r>
                                <w:t xml:space="preserve"> </w:t>
                              </w:r>
                              <w:del w:id="5166" w:author="Samuel Dent" w:date="2015-11-19T06:58:00Z">
                                <w:r w:rsidDel="001966D4">
                                  <w:delText>x 210</w:delText>
                                </w:r>
                              </w:del>
                              <w:ins w:id="5167" w:author="Samuel Dent" w:date="2015-11-19T06:58:00Z">
                                <w:r>
                                  <w:t>/1000</w:t>
                                </w:r>
                              </w:ins>
                              <w:r>
                                <w:t xml:space="preserve"> </w:t>
                              </w:r>
                              <w:r>
                                <w:tab/>
                                <w:t>= 2</w:t>
                              </w:r>
                              <w:del w:id="5168" w:author="Samuel Dent" w:date="2015-11-19T06:59:00Z">
                                <w:r w:rsidDel="001966D4">
                                  <w:delText>70</w:delText>
                                </w:r>
                              </w:del>
                              <w:ins w:id="5169" w:author="Samuel Dent" w:date="2015-11-19T06:59:00Z">
                                <w:r>
                                  <w:t xml:space="preserve">97 </w:t>
                                </w:r>
                              </w:ins>
                              <w:r>
                                <w:t>kWh</w:t>
                              </w:r>
                            </w:p>
                            <w:p w14:paraId="330D6D2F" w14:textId="77777777" w:rsidR="00F60751" w:rsidRPr="00DA4449" w:rsidRDefault="00F60751" w:rsidP="009B1DDF">
                              <w:pPr>
                                <w:ind w:left="720"/>
                              </w:pPr>
                              <w:r>
                                <w:t xml:space="preserve">ΔkWh </w:t>
                              </w:r>
                              <w:r>
                                <w:tab/>
                              </w:r>
                              <w:r>
                                <w:tab/>
                                <w:t>= 4</w:t>
                              </w:r>
                              <w:proofErr w:type="gramStart"/>
                              <w:r>
                                <w:t>,</w:t>
                              </w:r>
                              <w:proofErr w:type="gramEnd"/>
                              <w:del w:id="5170" w:author="Samuel Dent" w:date="2015-11-19T06:59:00Z">
                                <w:r w:rsidDel="001966D4">
                                  <w:delText xml:space="preserve">771 </w:delText>
                                </w:r>
                              </w:del>
                              <w:ins w:id="5171" w:author="Samuel Dent" w:date="2015-11-19T06:59:00Z">
                                <w:r>
                                  <w:t xml:space="preserve">299 </w:t>
                                </w:r>
                              </w:ins>
                              <w:r>
                                <w:t>+ 2</w:t>
                              </w:r>
                              <w:del w:id="5172" w:author="Samuel Dent" w:date="2015-11-19T06:59:00Z">
                                <w:r w:rsidDel="001966D4">
                                  <w:delText>70</w:delText>
                                </w:r>
                              </w:del>
                              <w:ins w:id="5173" w:author="Samuel Dent" w:date="2015-11-19T06:59:00Z">
                                <w:r>
                                  <w:t>97</w:t>
                                </w:r>
                              </w:ins>
                              <w:r>
                                <w:t xml:space="preserve"> </w:t>
                              </w:r>
                              <w:r>
                                <w:tab/>
                                <w:t xml:space="preserve">= </w:t>
                              </w:r>
                              <w:del w:id="5174" w:author="Samuel Dent" w:date="2015-11-19T06:59:00Z">
                                <w:r w:rsidDel="001966D4">
                                  <w:delText>5,041</w:delText>
                                </w:r>
                              </w:del>
                              <w:ins w:id="5175" w:author="Samuel Dent" w:date="2015-11-19T06:59:00Z">
                                <w:r>
                                  <w:t xml:space="preserve">4,596 </w:t>
                                </w:r>
                              </w:ins>
                              <w:r>
                                <w:t>kWh</w:t>
                              </w:r>
                            </w:p>
                            <w:p w14:paraId="25226C62" w14:textId="77777777" w:rsidR="00F60751" w:rsidRPr="00DA4449" w:rsidRDefault="00F60751" w:rsidP="009B1DDF"/>
                          </w:txbxContent>
                        </wps:txbx>
                        <wps:bodyPr rot="0" vert="horz" wrap="square" lIns="91440" tIns="45720" rIns="91440" bIns="45720" anchor="t" anchorCtr="0">
                          <a:noAutofit/>
                        </wps:bodyPr>
                      </wps:wsp>
                    </a:graphicData>
                  </a:graphic>
                </wp:inline>
              </w:drawing>
            </mc:Choice>
            <mc:Fallback>
              <w:pict>
                <v:shape w14:anchorId="3E690E2C" id="Text Box 34" o:spid="_x0000_s1063" type="#_x0000_t202" style="width:443.85pt;height:10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">
                  <v:textbox>
                    <w:txbxContent>
                      <w:p w14:paraId="0788DFA3" w14:textId="77777777" w:rsidR="00F60751" w:rsidRDefault="00F60751" w:rsidP="009B1DDF">
                        <w:pPr>
                          <w:autoSpaceDE w:val="0"/>
                          <w:autoSpaceDN w:val="0"/>
                          <w:adjustRightInd w:val="0"/>
                          <w:rPr>
                            <w:rFonts w:cstheme="minorHAnsi"/>
                          </w:rPr>
                        </w:pPr>
                        <w:r w:rsidRPr="008D17E4">
                          <w:rPr>
                            <w:rFonts w:cstheme="minorHAnsi"/>
                          </w:rPr>
                          <w:t xml:space="preserve"> </w:t>
                        </w:r>
                        <w:r>
                          <w:rPr>
                            <w:rFonts w:cstheme="minorHAnsi"/>
                          </w:rPr>
                          <w:t>For example, installing a 1.5-ton (heating and cooling capacity) ductless heat pump unit rated at 8 HSPF and 14 SEER in a single-family home in Chicago to displace electric baseboard heat and replace a window air conditioner</w:t>
                        </w:r>
                        <w:ins w:id="5176" w:author="Samuel Dent" w:date="2015-11-19T06:56:00Z">
                          <w:r w:rsidRPr="001966D4">
                            <w:rPr>
                              <w:rFonts w:cstheme="minorHAnsi"/>
                            </w:rPr>
                            <w:t xml:space="preserve"> </w:t>
                          </w:r>
                          <w:r>
                            <w:rPr>
                              <w:rFonts w:cstheme="minorHAnsi"/>
                            </w:rPr>
                            <w:t>of unknown efficiency</w:t>
                          </w:r>
                        </w:ins>
                        <w:r>
                          <w:rPr>
                            <w:rFonts w:cstheme="minorHAnsi"/>
                          </w:rPr>
                          <w:t>, savings are:</w:t>
                        </w:r>
                      </w:p>
                      <w:p w14:paraId="28F831DB" w14:textId="77777777" w:rsidR="00F60751" w:rsidRDefault="00F60751" w:rsidP="009B1DDF">
                        <w:pPr>
                          <w:ind w:left="720"/>
                        </w:pPr>
                        <w:r>
                          <w:t>ΔkWh</w:t>
                        </w:r>
                        <w:r>
                          <w:rPr>
                            <w:vertAlign w:val="subscript"/>
                          </w:rPr>
                          <w:t>heat</w:t>
                        </w:r>
                        <w:r>
                          <w:t xml:space="preserve"> </w:t>
                        </w:r>
                        <w:r>
                          <w:tab/>
                          <w:t xml:space="preserve">= </w:t>
                        </w:r>
                        <w:ins w:id="5177" w:author="Samuel Dent" w:date="2015-11-19T06:57:00Z">
                          <w:r>
                            <w:t>(</w:t>
                          </w:r>
                        </w:ins>
                        <w:del w:id="5178" w:author="Samuel Dent" w:date="2015-11-19T06:56:00Z">
                          <w:r w:rsidDel="001966D4">
                            <w:delText>40% x 20,771kWh</w:delText>
                          </w:r>
                        </w:del>
                        <w:ins w:id="5179" w:author="Samuel Dent" w:date="2015-11-19T06:56:00Z">
                          <w:r>
                            <w:t>18000 * 1421</w:t>
                          </w:r>
                        </w:ins>
                        <w:r>
                          <w:t xml:space="preserve"> </w:t>
                        </w:r>
                        <w:del w:id="5180" w:author="Samuel Dent" w:date="2015-11-19T06:56:00Z">
                          <w:r w:rsidDel="001966D4">
                            <w:delText>x 100% x</w:delText>
                          </w:r>
                        </w:del>
                        <w:ins w:id="5181" w:author="Samuel Dent" w:date="2015-11-19T06:56:00Z">
                          <w:r>
                            <w:t>*</w:t>
                          </w:r>
                        </w:ins>
                        <w:r>
                          <w:t xml:space="preserve"> (1/3.41</w:t>
                        </w:r>
                        <w:ins w:id="5182" w:author="Samuel Dent" w:date="2015-11-19T06:58:00Z">
                          <w:r>
                            <w:t>2</w:t>
                          </w:r>
                        </w:ins>
                        <w:r>
                          <w:t xml:space="preserve"> – 1/8)</w:t>
                        </w:r>
                        <w:ins w:id="5183" w:author="Samuel Dent" w:date="2015-11-19T06:57:00Z">
                          <w:r>
                            <w:t>)</w:t>
                          </w:r>
                        </w:ins>
                        <w:del w:id="5184" w:author="Samuel Dent" w:date="2015-11-19T06:57:00Z">
                          <w:r w:rsidDel="001966D4">
                            <w:delText xml:space="preserve"> x 3.413</w:delText>
                          </w:r>
                        </w:del>
                        <w:ins w:id="5185" w:author="Samuel Dent" w:date="2015-11-19T06:57:00Z">
                          <w:r>
                            <w:t>/1000</w:t>
                          </w:r>
                        </w:ins>
                        <w:r>
                          <w:t xml:space="preserve"> </w:t>
                        </w:r>
                        <w:r>
                          <w:tab/>
                          <w:t>= 4</w:t>
                        </w:r>
                        <w:proofErr w:type="gramStart"/>
                        <w:r>
                          <w:t>,</w:t>
                        </w:r>
                        <w:proofErr w:type="gramEnd"/>
                        <w:del w:id="5186" w:author="Samuel Dent" w:date="2015-11-19T06:57:00Z">
                          <w:r w:rsidDel="001966D4">
                            <w:delText>771kWh</w:delText>
                          </w:r>
                        </w:del>
                        <w:ins w:id="5187" w:author="Samuel Dent" w:date="2015-11-19T06:58:00Z">
                          <w:r>
                            <w:t>299</w:t>
                          </w:r>
                        </w:ins>
                        <w:ins w:id="5188" w:author="Samuel Dent" w:date="2015-11-19T06:59:00Z">
                          <w:r>
                            <w:t xml:space="preserve"> </w:t>
                          </w:r>
                        </w:ins>
                        <w:ins w:id="5189" w:author="Samuel Dent" w:date="2015-11-19T06:57:00Z">
                          <w:r>
                            <w:t>kWh</w:t>
                          </w:r>
                        </w:ins>
                      </w:p>
                      <w:p w14:paraId="549D5687" w14:textId="77777777" w:rsidR="00F60751" w:rsidRDefault="00F60751" w:rsidP="009B1DDF">
                        <w:pPr>
                          <w:ind w:left="720"/>
                        </w:pPr>
                        <w:r>
                          <w:t>ΔkWh</w:t>
                        </w:r>
                        <w:r>
                          <w:rPr>
                            <w:vertAlign w:val="subscript"/>
                          </w:rPr>
                          <w:t>cool</w:t>
                        </w:r>
                        <w:r>
                          <w:t xml:space="preserve"> </w:t>
                        </w:r>
                        <w:r>
                          <w:tab/>
                          <w:t xml:space="preserve">= </w:t>
                        </w:r>
                        <w:ins w:id="5190" w:author="Samuel Dent" w:date="2015-11-19T06:59:00Z">
                          <w:r>
                            <w:t>(</w:t>
                          </w:r>
                        </w:ins>
                        <w:r>
                          <w:t>18</w:t>
                        </w:r>
                        <w:ins w:id="5191" w:author="Samuel Dent" w:date="2015-11-19T06:58:00Z">
                          <w:r>
                            <w:t>000</w:t>
                          </w:r>
                        </w:ins>
                        <w:r>
                          <w:t xml:space="preserve"> </w:t>
                        </w:r>
                        <w:del w:id="5192" w:author="Samuel Dent" w:date="2015-11-19T06:58:00Z">
                          <w:r w:rsidDel="001966D4">
                            <w:delText>x 100%</w:delText>
                          </w:r>
                        </w:del>
                        <w:ins w:id="5193" w:author="Samuel Dent" w:date="2015-11-19T06:58:00Z">
                          <w:r>
                            <w:t>* 308 *</w:t>
                          </w:r>
                        </w:ins>
                        <w:del w:id="5194" w:author="Samuel Dent" w:date="2015-11-19T06:58:00Z">
                          <w:r w:rsidDel="001966D4">
                            <w:delText xml:space="preserve"> x </w:delText>
                          </w:r>
                        </w:del>
                        <w:r>
                          <w:t>(1/</w:t>
                        </w:r>
                        <w:del w:id="5195" w:author="Samuel Dent" w:date="2015-11-19T06:58:00Z">
                          <w:r w:rsidDel="001966D4">
                            <w:delText xml:space="preserve">7 </w:delText>
                          </w:r>
                        </w:del>
                        <w:ins w:id="5196" w:author="Samuel Dent" w:date="2015-11-19T06:58:00Z">
                          <w:r>
                            <w:t xml:space="preserve">8.0 </w:t>
                          </w:r>
                        </w:ins>
                        <w:r>
                          <w:t>– 1/14)</w:t>
                        </w:r>
                        <w:ins w:id="5197" w:author="Samuel Dent" w:date="2015-11-19T06:59:00Z">
                          <w:r>
                            <w:t>)</w:t>
                          </w:r>
                        </w:ins>
                        <w:r>
                          <w:t xml:space="preserve"> </w:t>
                        </w:r>
                        <w:del w:id="5198" w:author="Samuel Dent" w:date="2015-11-19T06:58:00Z">
                          <w:r w:rsidDel="001966D4">
                            <w:delText>x 210</w:delText>
                          </w:r>
                        </w:del>
                        <w:ins w:id="5199" w:author="Samuel Dent" w:date="2015-11-19T06:58:00Z">
                          <w:r>
                            <w:t>/1000</w:t>
                          </w:r>
                        </w:ins>
                        <w:r>
                          <w:t xml:space="preserve"> </w:t>
                        </w:r>
                        <w:r>
                          <w:tab/>
                          <w:t>= 2</w:t>
                        </w:r>
                        <w:del w:id="5200" w:author="Samuel Dent" w:date="2015-11-19T06:59:00Z">
                          <w:r w:rsidDel="001966D4">
                            <w:delText>70</w:delText>
                          </w:r>
                        </w:del>
                        <w:ins w:id="5201" w:author="Samuel Dent" w:date="2015-11-19T06:59:00Z">
                          <w:r>
                            <w:t xml:space="preserve">97 </w:t>
                          </w:r>
                        </w:ins>
                        <w:r>
                          <w:t>kWh</w:t>
                        </w:r>
                      </w:p>
                      <w:p w14:paraId="330D6D2F" w14:textId="77777777" w:rsidR="00F60751" w:rsidRPr="00DA4449" w:rsidRDefault="00F60751" w:rsidP="009B1DDF">
                        <w:pPr>
                          <w:ind w:left="720"/>
                        </w:pPr>
                        <w:r>
                          <w:t xml:space="preserve">ΔkWh </w:t>
                        </w:r>
                        <w:r>
                          <w:tab/>
                        </w:r>
                        <w:r>
                          <w:tab/>
                          <w:t>= 4</w:t>
                        </w:r>
                        <w:proofErr w:type="gramStart"/>
                        <w:r>
                          <w:t>,</w:t>
                        </w:r>
                        <w:proofErr w:type="gramEnd"/>
                        <w:del w:id="5202" w:author="Samuel Dent" w:date="2015-11-19T06:59:00Z">
                          <w:r w:rsidDel="001966D4">
                            <w:delText xml:space="preserve">771 </w:delText>
                          </w:r>
                        </w:del>
                        <w:ins w:id="5203" w:author="Samuel Dent" w:date="2015-11-19T06:59:00Z">
                          <w:r>
                            <w:t xml:space="preserve">299 </w:t>
                          </w:r>
                        </w:ins>
                        <w:r>
                          <w:t>+ 2</w:t>
                        </w:r>
                        <w:del w:id="5204" w:author="Samuel Dent" w:date="2015-11-19T06:59:00Z">
                          <w:r w:rsidDel="001966D4">
                            <w:delText>70</w:delText>
                          </w:r>
                        </w:del>
                        <w:ins w:id="5205" w:author="Samuel Dent" w:date="2015-11-19T06:59:00Z">
                          <w:r>
                            <w:t>97</w:t>
                          </w:r>
                        </w:ins>
                        <w:r>
                          <w:t xml:space="preserve"> </w:t>
                        </w:r>
                        <w:r>
                          <w:tab/>
                          <w:t xml:space="preserve">= </w:t>
                        </w:r>
                        <w:del w:id="5206" w:author="Samuel Dent" w:date="2015-11-19T06:59:00Z">
                          <w:r w:rsidDel="001966D4">
                            <w:delText>5,041</w:delText>
                          </w:r>
                        </w:del>
                        <w:ins w:id="5207" w:author="Samuel Dent" w:date="2015-11-19T06:59:00Z">
                          <w:r>
                            <w:t xml:space="preserve">4,596 </w:t>
                          </w:r>
                        </w:ins>
                        <w:r>
                          <w:t>kWh</w:t>
                        </w:r>
                      </w:p>
                      <w:p w14:paraId="25226C62" w14:textId="77777777" w:rsidR="00F60751" w:rsidRPr="00DA4449" w:rsidRDefault="00F60751" w:rsidP="009B1DDF"/>
                    </w:txbxContent>
                  </v:textbox>
                  <w10:anchorlock/>
                </v:shape>
              </w:pict>
            </mc:Fallback>
          </mc:AlternateContent>
        </w:r>
      </w:moveFrom>
      <w:moveFromRangeEnd w:id="5141"/>
    </w:p>
    <w:p w14:paraId="20A5F699" w14:textId="5E161DD1" w:rsidR="009B1DDF" w:rsidRDefault="002C788B" w:rsidP="009B1DDF">
      <w:pPr>
        <w:rPr>
          <w:rFonts w:eastAsiaTheme="majorEastAsia"/>
        </w:rPr>
      </w:pPr>
      <w:moveToRangeStart w:id="5208" w:author="&quot;sdent&quot;" w:date="2016-01-21T10:15:00Z" w:name="move441134637"/>
      <w:moveTo w:id="5209" w:author="&quot;sdent&quot;" w:date="2016-01-21T10:15:00Z">
        <w:r w:rsidRPr="002F5F3E">
          <w:rPr>
            <w:rFonts w:eastAsiaTheme="majorEastAsia"/>
            <w:noProof/>
            <w:rPrChange w:id="5210" w:author="Unknown">
              <w:rPr>
                <w:noProof/>
              </w:rPr>
            </w:rPrChange>
          </w:rPr>
          <mc:AlternateContent>
            <mc:Choice Requires="wps">
              <w:drawing>
                <wp:inline distT="0" distB="0" distL="0" distR="0" wp14:anchorId="1182D549" wp14:editId="633D1CBF">
                  <wp:extent cx="5636895" cy="1275907"/>
                  <wp:effectExtent l="0" t="0" r="20955" b="19685"/>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1275907"/>
                          </a:xfrm>
                          <a:prstGeom prst="rect">
                            <a:avLst/>
                          </a:prstGeom>
                          <a:solidFill>
                            <a:srgbClr val="FFFFFF"/>
                          </a:solidFill>
                          <a:ln w="9525">
                            <a:solidFill>
                              <a:srgbClr val="000000"/>
                            </a:solidFill>
                            <a:miter lim="800000"/>
                            <a:headEnd/>
                            <a:tailEnd/>
                          </a:ln>
                        </wps:spPr>
                        <wps:txbx>
                          <w:txbxContent>
                            <w:p w14:paraId="3968F8A0" w14:textId="77777777" w:rsidR="00F60751" w:rsidRDefault="00F60751" w:rsidP="002C788B">
                              <w:pPr>
                                <w:autoSpaceDE w:val="0"/>
                                <w:autoSpaceDN w:val="0"/>
                                <w:adjustRightInd w:val="0"/>
                                <w:rPr>
                                  <w:rFonts w:cstheme="minorHAnsi"/>
                                </w:rPr>
                              </w:pPr>
                              <w:r w:rsidRPr="008D17E4">
                                <w:rPr>
                                  <w:rFonts w:cstheme="minorHAnsi"/>
                                </w:rPr>
                                <w:t xml:space="preserve"> </w:t>
                              </w:r>
                              <w:r>
                                <w:rPr>
                                  <w:rFonts w:cstheme="minorHAnsi"/>
                                </w:rPr>
                                <w:t>For example, installing a 1.5-ton (heating and cooling capacity) ductless heat pump unit rated at 8 HSPF and 14 SEER in a single-family home in Chicago to displace electric baseboard heat and replace a window air conditioner</w:t>
                              </w:r>
                              <w:r w:rsidRPr="001966D4">
                                <w:rPr>
                                  <w:rFonts w:cstheme="minorHAnsi"/>
                                </w:rPr>
                                <w:t xml:space="preserve"> </w:t>
                              </w:r>
                              <w:r>
                                <w:rPr>
                                  <w:rFonts w:cstheme="minorHAnsi"/>
                                </w:rPr>
                                <w:t>of unknown efficiency, savings are:</w:t>
                              </w:r>
                            </w:p>
                            <w:p w14:paraId="0B16F4A9" w14:textId="77777777" w:rsidR="00F60751" w:rsidRDefault="00F60751" w:rsidP="002C788B">
                              <w:pPr>
                                <w:ind w:left="720"/>
                              </w:pPr>
                              <w:r>
                                <w:t>ΔkWh</w:t>
                              </w:r>
                              <w:r>
                                <w:rPr>
                                  <w:vertAlign w:val="subscript"/>
                                </w:rPr>
                                <w:t>heat</w:t>
                              </w:r>
                              <w:r>
                                <w:t xml:space="preserve"> </w:t>
                              </w:r>
                              <w:r>
                                <w:tab/>
                                <w:t xml:space="preserve">= (18000 * 1421 * (1/3.412 – 1/8))/1000 </w:t>
                              </w:r>
                              <w:r>
                                <w:tab/>
                                <w:t>= 4,299 kWh</w:t>
                              </w:r>
                            </w:p>
                            <w:p w14:paraId="0AB4A567" w14:textId="77777777" w:rsidR="00F60751" w:rsidRDefault="00F60751" w:rsidP="002C788B">
                              <w:pPr>
                                <w:ind w:left="720"/>
                              </w:pPr>
                              <w:r>
                                <w:t>ΔkWh</w:t>
                              </w:r>
                              <w:r>
                                <w:rPr>
                                  <w:vertAlign w:val="subscript"/>
                                </w:rPr>
                                <w:t>cool</w:t>
                              </w:r>
                              <w:r>
                                <w:t xml:space="preserve"> </w:t>
                              </w:r>
                              <w:r>
                                <w:tab/>
                                <w:t xml:space="preserve">= (18000 * 308 *(1/8.0 – 1/14)) /1000 </w:t>
                              </w:r>
                              <w:r>
                                <w:tab/>
                                <w:t>= 297 kWh</w:t>
                              </w:r>
                            </w:p>
                            <w:p w14:paraId="4F3A2820" w14:textId="77777777" w:rsidR="00F60751" w:rsidRPr="00DA4449" w:rsidRDefault="00F60751" w:rsidP="002C788B">
                              <w:pPr>
                                <w:ind w:left="720"/>
                              </w:pPr>
                              <w:r>
                                <w:t xml:space="preserve">ΔkWh </w:t>
                              </w:r>
                              <w:r>
                                <w:tab/>
                              </w:r>
                              <w:r>
                                <w:tab/>
                                <w:t xml:space="preserve">= 4,299 + 297 </w:t>
                              </w:r>
                              <w:r>
                                <w:tab/>
                                <w:t>= 4,596 kWh</w:t>
                              </w:r>
                            </w:p>
                            <w:p w14:paraId="052226F3" w14:textId="77777777" w:rsidR="00F60751" w:rsidRPr="00DA4449" w:rsidRDefault="00F60751" w:rsidP="002C788B"/>
                          </w:txbxContent>
                        </wps:txbx>
                        <wps:bodyPr rot="0" vert="horz" wrap="square" lIns="91440" tIns="45720" rIns="91440" bIns="45720" anchor="t" anchorCtr="0">
                          <a:noAutofit/>
                        </wps:bodyPr>
                      </wps:wsp>
                    </a:graphicData>
                  </a:graphic>
                </wp:inline>
              </w:drawing>
            </mc:Choice>
            <mc:Fallback>
              <w:pict>
                <v:shape w14:anchorId="1182D549" id="Text Box 4" o:spid="_x0000_s1064" type="#_x0000_t202" style="width:443.85pt;height:10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">
                  <v:textbox>
                    <w:txbxContent>
                      <w:p w14:paraId="3968F8A0" w14:textId="77777777" w:rsidR="00F60751" w:rsidRDefault="00F60751" w:rsidP="002C788B">
                        <w:pPr>
                          <w:autoSpaceDE w:val="0"/>
                          <w:autoSpaceDN w:val="0"/>
                          <w:adjustRightInd w:val="0"/>
                          <w:rPr>
                            <w:rFonts w:cstheme="minorHAnsi"/>
                          </w:rPr>
                        </w:pPr>
                        <w:r w:rsidRPr="008D17E4">
                          <w:rPr>
                            <w:rFonts w:cstheme="minorHAnsi"/>
                          </w:rPr>
                          <w:t xml:space="preserve"> </w:t>
                        </w:r>
                        <w:r>
                          <w:rPr>
                            <w:rFonts w:cstheme="minorHAnsi"/>
                          </w:rPr>
                          <w:t>For example, installing a 1.5-ton (heating and cooling capacity) ductless heat pump unit rated at 8 HSPF and 14 SEER in a single-family home in Chicago to displace electric baseboard heat and replace a window air conditioner</w:t>
                        </w:r>
                        <w:r w:rsidRPr="001966D4">
                          <w:rPr>
                            <w:rFonts w:cstheme="minorHAnsi"/>
                          </w:rPr>
                          <w:t xml:space="preserve"> </w:t>
                        </w:r>
                        <w:r>
                          <w:rPr>
                            <w:rFonts w:cstheme="minorHAnsi"/>
                          </w:rPr>
                          <w:t>of unknown efficiency, savings are:</w:t>
                        </w:r>
                      </w:p>
                      <w:p w14:paraId="0B16F4A9" w14:textId="77777777" w:rsidR="00F60751" w:rsidRDefault="00F60751" w:rsidP="002C788B">
                        <w:pPr>
                          <w:ind w:left="720"/>
                        </w:pPr>
                        <w:r>
                          <w:t>ΔkWh</w:t>
                        </w:r>
                        <w:r>
                          <w:rPr>
                            <w:vertAlign w:val="subscript"/>
                          </w:rPr>
                          <w:t>heat</w:t>
                        </w:r>
                        <w:r>
                          <w:t xml:space="preserve"> </w:t>
                        </w:r>
                        <w:r>
                          <w:tab/>
                          <w:t xml:space="preserve">= (18000 * 1421 * (1/3.412 – 1/8))/1000 </w:t>
                        </w:r>
                        <w:r>
                          <w:tab/>
                          <w:t>= 4,299 kWh</w:t>
                        </w:r>
                      </w:p>
                      <w:p w14:paraId="0AB4A567" w14:textId="77777777" w:rsidR="00F60751" w:rsidRDefault="00F60751" w:rsidP="002C788B">
                        <w:pPr>
                          <w:ind w:left="720"/>
                        </w:pPr>
                        <w:r>
                          <w:t>ΔkWh</w:t>
                        </w:r>
                        <w:r>
                          <w:rPr>
                            <w:vertAlign w:val="subscript"/>
                          </w:rPr>
                          <w:t>cool</w:t>
                        </w:r>
                        <w:r>
                          <w:t xml:space="preserve"> </w:t>
                        </w:r>
                        <w:r>
                          <w:tab/>
                          <w:t xml:space="preserve">= (18000 * 308 *(1/8.0 – 1/14)) /1000 </w:t>
                        </w:r>
                        <w:r>
                          <w:tab/>
                          <w:t>= 297 kWh</w:t>
                        </w:r>
                      </w:p>
                      <w:p w14:paraId="4F3A2820" w14:textId="77777777" w:rsidR="00F60751" w:rsidRPr="00DA4449" w:rsidRDefault="00F60751" w:rsidP="002C788B">
                        <w:pPr>
                          <w:ind w:left="720"/>
                        </w:pPr>
                        <w:r>
                          <w:t xml:space="preserve">ΔkWh </w:t>
                        </w:r>
                        <w:r>
                          <w:tab/>
                        </w:r>
                        <w:r>
                          <w:tab/>
                          <w:t xml:space="preserve">= 4,299 + 297 </w:t>
                        </w:r>
                        <w:r>
                          <w:tab/>
                          <w:t>= 4,596 kWh</w:t>
                        </w:r>
                      </w:p>
                      <w:p w14:paraId="052226F3" w14:textId="77777777" w:rsidR="00F60751" w:rsidRPr="00DA4449" w:rsidRDefault="00F60751" w:rsidP="002C788B"/>
                    </w:txbxContent>
                  </v:textbox>
                  <w10:anchorlock/>
                </v:shape>
              </w:pict>
            </mc:Fallback>
          </mc:AlternateContent>
        </w:r>
      </w:moveTo>
      <w:moveToRangeEnd w:id="5208"/>
    </w:p>
    <w:p w14:paraId="19F20D12" w14:textId="77777777" w:rsidR="009B1DDF" w:rsidRPr="002F5F3E" w:rsidRDefault="009B1DDF" w:rsidP="009B1DDF">
      <w:pPr>
        <w:keepNext/>
        <w:keepLines/>
        <w:spacing w:before="200"/>
        <w:outlineLvl w:val="5"/>
        <w:rPr>
          <w:rFonts w:eastAsiaTheme="majorEastAsia" w:cstheme="majorBidi"/>
          <w:b/>
          <w:iCs/>
          <w:smallCaps/>
          <w:sz w:val="22"/>
        </w:rPr>
      </w:pPr>
      <w:r w:rsidRPr="002F5F3E">
        <w:rPr>
          <w:rFonts w:eastAsiaTheme="majorEastAsia" w:cstheme="majorBidi"/>
          <w:b/>
          <w:iCs/>
          <w:smallCaps/>
          <w:sz w:val="22"/>
        </w:rPr>
        <w:t>Summer Coincident Peak Demand Savings</w:t>
      </w:r>
      <w:bookmarkEnd w:id="5140"/>
    </w:p>
    <w:p w14:paraId="75EC3BEF" w14:textId="77777777" w:rsidR="009B1DDF" w:rsidRPr="002F5F3E" w:rsidRDefault="009B1DDF" w:rsidP="009B1DDF">
      <w:pPr>
        <w:spacing w:after="240"/>
        <w:ind w:left="1440" w:hanging="720"/>
        <w:rPr>
          <w:rFonts w:cstheme="minorHAnsi"/>
          <w:noProof/>
          <w:szCs w:val="20"/>
          <w:lang w:val="nl-NL"/>
        </w:rPr>
      </w:pPr>
      <w:r w:rsidRPr="002F5F3E">
        <w:rPr>
          <w:rFonts w:cstheme="minorHAnsi"/>
          <w:noProof/>
        </w:rPr>
        <w:t>Δ</w:t>
      </w:r>
      <w:r w:rsidRPr="002F5F3E">
        <w:rPr>
          <w:rFonts w:cstheme="minorHAnsi"/>
          <w:noProof/>
          <w:lang w:val="nl-NL"/>
        </w:rPr>
        <w:t xml:space="preserve">kW </w:t>
      </w:r>
      <w:r w:rsidRPr="002F5F3E">
        <w:rPr>
          <w:rFonts w:cstheme="minorHAnsi"/>
          <w:noProof/>
          <w:lang w:val="nl-NL"/>
        </w:rPr>
        <w:tab/>
        <w:t>= (</w:t>
      </w:r>
      <w:r w:rsidRPr="002F5F3E">
        <w:rPr>
          <w:rFonts w:cstheme="minorHAnsi"/>
          <w:noProof/>
        </w:rPr>
        <w:t>Capacity</w:t>
      </w:r>
      <w:del w:id="5211" w:author="Samuel Dent" w:date="2015-11-19T07:00:00Z">
        <w:r w:rsidRPr="001966D4" w:rsidDel="001966D4">
          <w:rPr>
            <w:rFonts w:cstheme="minorHAnsi"/>
            <w:noProof/>
            <w:vertAlign w:val="subscript"/>
            <w:rPrChange w:id="5212" w:author="Samuel Dent" w:date="2015-11-19T07:01:00Z">
              <w:rPr>
                <w:rFonts w:cstheme="minorHAnsi"/>
                <w:noProof/>
              </w:rPr>
            </w:rPrChange>
          </w:rPr>
          <w:delText>_</w:delText>
        </w:r>
      </w:del>
      <w:r w:rsidRPr="001966D4">
        <w:rPr>
          <w:rFonts w:cstheme="minorHAnsi"/>
          <w:noProof/>
          <w:vertAlign w:val="subscript"/>
          <w:rPrChange w:id="5213" w:author="Samuel Dent" w:date="2015-11-19T07:01:00Z">
            <w:rPr>
              <w:rFonts w:cstheme="minorHAnsi"/>
              <w:noProof/>
            </w:rPr>
          </w:rPrChange>
        </w:rPr>
        <w:t>cool</w:t>
      </w:r>
      <w:del w:id="5214" w:author="Samuel Dent" w:date="2015-11-19T07:00:00Z">
        <w:r w:rsidRPr="001966D4" w:rsidDel="001966D4">
          <w:rPr>
            <w:rFonts w:cstheme="minorHAnsi"/>
            <w:noProof/>
            <w:vertAlign w:val="subscript"/>
            <w:rPrChange w:id="5215" w:author="Samuel Dent" w:date="2015-11-19T07:01:00Z">
              <w:rPr>
                <w:rFonts w:cstheme="minorHAnsi"/>
                <w:noProof/>
              </w:rPr>
            </w:rPrChange>
          </w:rPr>
          <w:delText>ing</w:delText>
        </w:r>
      </w:del>
      <w:r w:rsidRPr="002F5F3E" w:rsidDel="00F528F5">
        <w:rPr>
          <w:rFonts w:cstheme="minorHAnsi"/>
          <w:noProof/>
          <w:lang w:val="nl-NL"/>
        </w:rPr>
        <w:t xml:space="preserve"> </w:t>
      </w:r>
      <w:del w:id="5216" w:author="Samuel Dent" w:date="2015-11-19T07:01:00Z">
        <w:r w:rsidRPr="002F5F3E" w:rsidDel="001966D4">
          <w:rPr>
            <w:rFonts w:cstheme="minorHAnsi"/>
            <w:noProof/>
            <w:lang w:val="nl-NL"/>
          </w:rPr>
          <w:delText>*HF</w:delText>
        </w:r>
      </w:del>
      <w:r w:rsidRPr="002F5F3E">
        <w:rPr>
          <w:rFonts w:cstheme="minorHAnsi"/>
          <w:noProof/>
          <w:lang w:val="nl-NL"/>
        </w:rPr>
        <w:t>* (1/EER</w:t>
      </w:r>
      <w:del w:id="5217" w:author="Samuel Dent" w:date="2015-11-19T07:01:00Z">
        <w:r w:rsidRPr="002F5F3E" w:rsidDel="001966D4">
          <w:rPr>
            <w:rFonts w:cstheme="minorHAnsi"/>
            <w:noProof/>
            <w:lang w:val="nl-NL"/>
          </w:rPr>
          <w:delText>_</w:delText>
        </w:r>
      </w:del>
      <w:r w:rsidRPr="001966D4">
        <w:rPr>
          <w:rFonts w:cstheme="minorHAnsi"/>
          <w:noProof/>
          <w:vertAlign w:val="subscript"/>
          <w:lang w:val="nl-NL"/>
          <w:rPrChange w:id="5218" w:author="Samuel Dent" w:date="2015-11-19T07:01:00Z">
            <w:rPr>
              <w:rFonts w:cstheme="minorHAnsi"/>
              <w:noProof/>
              <w:lang w:val="nl-NL"/>
            </w:rPr>
          </w:rPrChange>
        </w:rPr>
        <w:t>exist</w:t>
      </w:r>
      <w:r w:rsidRPr="002F5F3E">
        <w:rPr>
          <w:rFonts w:cstheme="minorHAnsi"/>
          <w:noProof/>
          <w:lang w:val="nl-NL"/>
        </w:rPr>
        <w:t xml:space="preserve"> - 1/EER</w:t>
      </w:r>
      <w:del w:id="5219" w:author="Samuel Dent" w:date="2015-11-19T07:01:00Z">
        <w:r w:rsidRPr="002F5F3E" w:rsidDel="001966D4">
          <w:rPr>
            <w:rFonts w:cstheme="minorHAnsi"/>
            <w:noProof/>
            <w:lang w:val="nl-NL"/>
          </w:rPr>
          <w:delText>_</w:delText>
        </w:r>
      </w:del>
      <w:r w:rsidRPr="001966D4">
        <w:rPr>
          <w:rFonts w:cstheme="minorHAnsi"/>
          <w:noProof/>
          <w:vertAlign w:val="subscript"/>
          <w:lang w:val="nl-NL"/>
          <w:rPrChange w:id="5220" w:author="Samuel Dent" w:date="2015-11-19T07:01:00Z">
            <w:rPr>
              <w:rFonts w:cstheme="minorHAnsi"/>
              <w:noProof/>
              <w:lang w:val="nl-NL"/>
            </w:rPr>
          </w:rPrChange>
        </w:rPr>
        <w:t>ee</w:t>
      </w:r>
      <w:r w:rsidRPr="002F5F3E">
        <w:rPr>
          <w:rFonts w:cstheme="minorHAnsi"/>
          <w:noProof/>
          <w:lang w:val="nl-NL"/>
        </w:rPr>
        <w:t>)) / 1000) * CF</w:t>
      </w:r>
    </w:p>
    <w:p w14:paraId="02C43C36" w14:textId="77777777" w:rsidR="009B1DDF" w:rsidRPr="002F5F3E" w:rsidRDefault="009B1DDF" w:rsidP="009B1DDF">
      <w:pPr>
        <w:autoSpaceDE w:val="0"/>
        <w:autoSpaceDN w:val="0"/>
        <w:adjustRightInd w:val="0"/>
        <w:rPr>
          <w:szCs w:val="20"/>
          <w:vertAlign w:val="superscript"/>
        </w:rPr>
      </w:pPr>
      <w:r w:rsidRPr="002F5F3E">
        <w:rPr>
          <w:rFonts w:cs="Calibri"/>
          <w:szCs w:val="20"/>
        </w:rPr>
        <w:t>Where:</w:t>
      </w:r>
      <w:r w:rsidRPr="002F5F3E">
        <w:rPr>
          <w:rFonts w:cs="Calibri"/>
          <w:szCs w:val="20"/>
        </w:rPr>
        <w:tab/>
      </w:r>
      <w:r w:rsidRPr="002F5F3E">
        <w:rPr>
          <w:rFonts w:cs="Calibri"/>
          <w:szCs w:val="20"/>
        </w:rPr>
        <w:tab/>
      </w:r>
    </w:p>
    <w:p w14:paraId="3D4684D0" w14:textId="77777777" w:rsidR="009B1DDF" w:rsidRPr="002F5F3E" w:rsidRDefault="009B1DDF" w:rsidP="009B1DDF">
      <w:pPr>
        <w:spacing w:after="240"/>
        <w:ind w:firstLine="720"/>
        <w:rPr>
          <w:rFonts w:cstheme="minorHAnsi"/>
          <w:noProof/>
          <w:lang w:val="nl-NL"/>
        </w:rPr>
      </w:pPr>
      <w:ins w:id="5221" w:author="Samuel Dent" w:date="2015-11-19T07:01:00Z">
        <w:r w:rsidRPr="002F5F3E">
          <w:rPr>
            <w:rFonts w:cstheme="minorHAnsi"/>
            <w:noProof/>
            <w:lang w:val="nl-NL"/>
          </w:rPr>
          <w:t>EER</w:t>
        </w:r>
        <w:r w:rsidRPr="007D60B2">
          <w:rPr>
            <w:rFonts w:cstheme="minorHAnsi"/>
            <w:noProof/>
            <w:vertAlign w:val="subscript"/>
            <w:lang w:val="nl-NL"/>
          </w:rPr>
          <w:t>exist</w:t>
        </w:r>
      </w:ins>
      <w:del w:id="5222" w:author="Samuel Dent" w:date="2015-11-19T07:01:00Z">
        <w:r w:rsidRPr="002F5F3E" w:rsidDel="001966D4">
          <w:rPr>
            <w:rFonts w:cstheme="minorHAnsi"/>
            <w:noProof/>
            <w:lang w:val="nl-NL"/>
          </w:rPr>
          <w:delText>EER_exist</w:delText>
        </w:r>
      </w:del>
      <w:r w:rsidRPr="002F5F3E">
        <w:rPr>
          <w:rFonts w:cstheme="minorHAnsi"/>
          <w:noProof/>
          <w:lang w:val="nl-NL"/>
        </w:rPr>
        <w:tab/>
      </w:r>
      <w:ins w:id="5223" w:author="Samuel Dent" w:date="2015-11-19T07:01:00Z">
        <w:r>
          <w:rPr>
            <w:rFonts w:cstheme="minorHAnsi"/>
            <w:noProof/>
            <w:lang w:val="nl-NL"/>
          </w:rPr>
          <w:tab/>
        </w:r>
      </w:ins>
      <w:r w:rsidRPr="002F5F3E">
        <w:rPr>
          <w:rFonts w:cstheme="minorHAnsi"/>
          <w:noProof/>
          <w:lang w:val="nl-NL"/>
        </w:rPr>
        <w:t>= Energy Efficiency Ratio of existing cooling system (kBtu/hr / kW)</w:t>
      </w:r>
    </w:p>
    <w:p w14:paraId="5561E4F3" w14:textId="77777777" w:rsidR="009B1DDF" w:rsidRDefault="009B1DDF" w:rsidP="009B1DDF">
      <w:pPr>
        <w:spacing w:after="240"/>
        <w:ind w:left="1440" w:firstLine="720"/>
        <w:rPr>
          <w:ins w:id="5224" w:author="Samuel Dent" w:date="2016-01-14T08:29:00Z"/>
          <w:rFonts w:cstheme="minorHAnsi"/>
          <w:noProof/>
        </w:rPr>
      </w:pPr>
      <w:r w:rsidRPr="002F5F3E">
        <w:rPr>
          <w:rFonts w:cstheme="minorHAnsi"/>
          <w:noProof/>
        </w:rPr>
        <w:t>= Use actual EER rating otherwise:</w:t>
      </w:r>
    </w:p>
    <w:tbl>
      <w:tblPr>
        <w:tblStyle w:val="TableGrid"/>
        <w:tblW w:w="0" w:type="auto"/>
        <w:tblInd w:w="1440" w:type="dxa"/>
        <w:tblLook w:val="04A0" w:firstRow="1" w:lastRow="0" w:firstColumn="1" w:lastColumn="0" w:noHBand="0" w:noVBand="1"/>
        <w:tblPrChange w:id="5225" w:author="Samuel Dent" w:date="2016-01-14T08:30:00Z">
          <w:tblPr>
            <w:tblStyle w:val="TableGrid"/>
            <w:tblW w:w="0" w:type="auto"/>
            <w:tblInd w:w="1440" w:type="dxa"/>
            <w:tblLook w:val="04A0" w:firstRow="1" w:lastRow="0" w:firstColumn="1" w:lastColumn="0" w:noHBand="0" w:noVBand="1"/>
          </w:tblPr>
        </w:tblPrChange>
      </w:tblPr>
      <w:tblGrid>
        <w:gridCol w:w="2808"/>
        <w:gridCol w:w="2265"/>
        <w:tblGridChange w:id="5226">
          <w:tblGrid>
            <w:gridCol w:w="4053"/>
            <w:gridCol w:w="4083"/>
          </w:tblGrid>
        </w:tblGridChange>
      </w:tblGrid>
      <w:tr w:rsidR="003A4FE4" w:rsidRPr="002C788B" w14:paraId="0B5EC88D" w14:textId="77777777" w:rsidTr="003A4FE4">
        <w:tc>
          <w:tcPr>
            <w:tcW w:w="2808" w:type="dxa"/>
            <w:shd w:val="clear" w:color="auto" w:fill="808080" w:themeFill="background1" w:themeFillShade="80"/>
            <w:tcPrChange w:id="5227" w:author="Samuel Dent" w:date="2016-01-14T08:30:00Z">
              <w:tcPr>
                <w:tcW w:w="4053" w:type="dxa"/>
                <w:shd w:val="clear" w:color="auto" w:fill="808080" w:themeFill="background1" w:themeFillShade="80"/>
              </w:tcPr>
            </w:tcPrChange>
          </w:tcPr>
          <w:p w14:paraId="3F092E32" w14:textId="6A69472F" w:rsidR="003A4FE4" w:rsidRPr="00943B61" w:rsidRDefault="003A4FE4">
            <w:pPr>
              <w:rPr>
                <w:rFonts w:asciiTheme="minorHAnsi" w:hAnsiTheme="minorHAnsi" w:cstheme="minorHAnsi"/>
                <w:b/>
                <w:noProof/>
                <w:color w:val="FFFFFF" w:themeColor="background1"/>
                <w:rPrChange w:id="5228" w:author="Stephanie Baer" w:date="2016-01-21T13:59:00Z">
                  <w:rPr>
                    <w:rFonts w:asciiTheme="minorHAnsi" w:hAnsiTheme="minorHAnsi" w:cstheme="minorHAnsi"/>
                    <w:noProof/>
                    <w:szCs w:val="22"/>
                  </w:rPr>
                </w:rPrChange>
              </w:rPr>
              <w:pPrChange w:id="5229" w:author="Samuel Dent" w:date="2016-01-14T08:31:00Z">
                <w:pPr>
                  <w:spacing w:after="240"/>
                </w:pPr>
              </w:pPrChange>
            </w:pPr>
            <w:ins w:id="5230" w:author="Samuel Dent" w:date="2016-01-14T08:30:00Z">
              <w:r w:rsidRPr="00943B61">
                <w:rPr>
                  <w:rFonts w:cstheme="minorHAnsi"/>
                  <w:b/>
                  <w:noProof/>
                  <w:color w:val="FFFFFF" w:themeColor="background1"/>
                </w:rPr>
                <w:t>Existing Cooling System</w:t>
              </w:r>
            </w:ins>
          </w:p>
        </w:tc>
        <w:tc>
          <w:tcPr>
            <w:tcW w:w="2265" w:type="dxa"/>
            <w:shd w:val="clear" w:color="auto" w:fill="808080" w:themeFill="background1" w:themeFillShade="80"/>
            <w:tcPrChange w:id="5231" w:author="Samuel Dent" w:date="2016-01-14T08:30:00Z">
              <w:tcPr>
                <w:tcW w:w="4083" w:type="dxa"/>
                <w:shd w:val="clear" w:color="auto" w:fill="808080" w:themeFill="background1" w:themeFillShade="80"/>
              </w:tcPr>
            </w:tcPrChange>
          </w:tcPr>
          <w:p w14:paraId="5E3DFEA4" w14:textId="63DCC9FD" w:rsidR="003A4FE4" w:rsidRPr="00943B61" w:rsidRDefault="003A4FE4">
            <w:pPr>
              <w:jc w:val="center"/>
              <w:rPr>
                <w:rFonts w:asciiTheme="minorHAnsi" w:hAnsiTheme="minorHAnsi" w:cstheme="minorHAnsi"/>
                <w:b/>
                <w:noProof/>
                <w:color w:val="FFFFFF" w:themeColor="background1"/>
                <w:rPrChange w:id="5232" w:author="Stephanie Baer" w:date="2016-01-21T13:59:00Z">
                  <w:rPr>
                    <w:rFonts w:asciiTheme="minorHAnsi" w:hAnsiTheme="minorHAnsi" w:cstheme="minorHAnsi"/>
                    <w:noProof/>
                    <w:szCs w:val="22"/>
                  </w:rPr>
                </w:rPrChange>
              </w:rPr>
              <w:pPrChange w:id="5233" w:author="Samuel Dent" w:date="2016-01-14T08:31:00Z">
                <w:pPr>
                  <w:spacing w:after="240"/>
                </w:pPr>
              </w:pPrChange>
            </w:pPr>
            <w:ins w:id="5234" w:author="Samuel Dent" w:date="2016-01-14T08:30:00Z">
              <w:r w:rsidRPr="00943B61">
                <w:rPr>
                  <w:rFonts w:cstheme="minorHAnsi"/>
                  <w:b/>
                  <w:noProof/>
                  <w:color w:val="FFFFFF" w:themeColor="background1"/>
                </w:rPr>
                <w:t>EER_exist</w:t>
              </w:r>
            </w:ins>
          </w:p>
        </w:tc>
      </w:tr>
      <w:tr w:rsidR="003A4FE4" w:rsidRPr="002C788B" w14:paraId="1273ADE0" w14:textId="77777777" w:rsidTr="003A4FE4">
        <w:tc>
          <w:tcPr>
            <w:tcW w:w="2808" w:type="dxa"/>
            <w:tcPrChange w:id="5235" w:author="Samuel Dent" w:date="2016-01-14T08:30:00Z">
              <w:tcPr>
                <w:tcW w:w="4053" w:type="dxa"/>
              </w:tcPr>
            </w:tcPrChange>
          </w:tcPr>
          <w:p w14:paraId="4E407D13" w14:textId="7D8E6B05" w:rsidR="003A4FE4" w:rsidRPr="00943B61" w:rsidRDefault="003A4FE4">
            <w:pPr>
              <w:rPr>
                <w:rFonts w:asciiTheme="minorHAnsi" w:hAnsiTheme="minorHAnsi" w:cstheme="minorHAnsi"/>
                <w:noProof/>
                <w:szCs w:val="22"/>
              </w:rPr>
              <w:pPrChange w:id="5236" w:author="Samuel Dent" w:date="2016-01-14T08:31:00Z">
                <w:pPr>
                  <w:spacing w:after="240"/>
                </w:pPr>
              </w:pPrChange>
            </w:pPr>
            <w:ins w:id="5237" w:author="Samuel Dent" w:date="2016-01-14T08:30:00Z">
              <w:r w:rsidRPr="00943B61">
                <w:t>Air Source Heat Pump</w:t>
              </w:r>
            </w:ins>
          </w:p>
        </w:tc>
        <w:tc>
          <w:tcPr>
            <w:tcW w:w="2265" w:type="dxa"/>
            <w:tcPrChange w:id="5238" w:author="Samuel Dent" w:date="2016-01-14T08:30:00Z">
              <w:tcPr>
                <w:tcW w:w="4083" w:type="dxa"/>
              </w:tcPr>
            </w:tcPrChange>
          </w:tcPr>
          <w:p w14:paraId="1B0B100E" w14:textId="0B70D3DA" w:rsidR="003A4FE4" w:rsidRPr="00943B61" w:rsidRDefault="003A4FE4">
            <w:pPr>
              <w:jc w:val="center"/>
              <w:rPr>
                <w:rFonts w:asciiTheme="minorHAnsi" w:hAnsiTheme="minorHAnsi" w:cstheme="minorHAnsi"/>
                <w:noProof/>
                <w:szCs w:val="22"/>
              </w:rPr>
              <w:pPrChange w:id="5239" w:author="Samuel Dent" w:date="2016-01-14T08:31:00Z">
                <w:pPr>
                  <w:spacing w:after="240"/>
                </w:pPr>
              </w:pPrChange>
            </w:pPr>
            <w:ins w:id="5240" w:author="Samuel Dent" w:date="2016-01-14T08:30:00Z">
              <w:r w:rsidRPr="00943B61">
                <w:t>8.55</w:t>
              </w:r>
              <w:r w:rsidRPr="00943B61">
                <w:rPr>
                  <w:rFonts w:eastAsiaTheme="minorEastAsia"/>
                  <w:b/>
                  <w:vertAlign w:val="superscript"/>
                </w:rPr>
                <w:footnoteReference w:id="421"/>
              </w:r>
            </w:ins>
          </w:p>
        </w:tc>
      </w:tr>
      <w:tr w:rsidR="003A4FE4" w:rsidRPr="002C788B" w14:paraId="494C2940" w14:textId="77777777" w:rsidTr="003A4FE4">
        <w:tc>
          <w:tcPr>
            <w:tcW w:w="2808" w:type="dxa"/>
            <w:tcPrChange w:id="5243" w:author="Samuel Dent" w:date="2016-01-14T08:30:00Z">
              <w:tcPr>
                <w:tcW w:w="4053" w:type="dxa"/>
              </w:tcPr>
            </w:tcPrChange>
          </w:tcPr>
          <w:p w14:paraId="7AE2141B" w14:textId="5BAC9B45" w:rsidR="003A4FE4" w:rsidRPr="00943B61" w:rsidRDefault="003A4FE4">
            <w:pPr>
              <w:rPr>
                <w:rFonts w:asciiTheme="minorHAnsi" w:hAnsiTheme="minorHAnsi" w:cstheme="minorHAnsi"/>
                <w:noProof/>
                <w:szCs w:val="22"/>
              </w:rPr>
              <w:pPrChange w:id="5244" w:author="Samuel Dent" w:date="2016-01-14T08:31:00Z">
                <w:pPr>
                  <w:spacing w:after="240"/>
                </w:pPr>
              </w:pPrChange>
            </w:pPr>
            <w:ins w:id="5245" w:author="Samuel Dent" w:date="2016-01-14T08:30:00Z">
              <w:r w:rsidRPr="00943B61">
                <w:t>Central AC</w:t>
              </w:r>
            </w:ins>
          </w:p>
        </w:tc>
        <w:tc>
          <w:tcPr>
            <w:tcW w:w="2265" w:type="dxa"/>
            <w:tcPrChange w:id="5246" w:author="Samuel Dent" w:date="2016-01-14T08:30:00Z">
              <w:tcPr>
                <w:tcW w:w="4083" w:type="dxa"/>
              </w:tcPr>
            </w:tcPrChange>
          </w:tcPr>
          <w:p w14:paraId="4E2A56AE" w14:textId="6E3403A6" w:rsidR="003A4FE4" w:rsidRPr="00943B61" w:rsidRDefault="003A4FE4">
            <w:pPr>
              <w:jc w:val="center"/>
              <w:rPr>
                <w:rFonts w:asciiTheme="minorHAnsi" w:hAnsiTheme="minorHAnsi" w:cstheme="minorHAnsi"/>
                <w:noProof/>
                <w:szCs w:val="22"/>
              </w:rPr>
              <w:pPrChange w:id="5247" w:author="Samuel Dent" w:date="2016-01-14T08:31:00Z">
                <w:pPr>
                  <w:spacing w:after="240"/>
                </w:pPr>
              </w:pPrChange>
            </w:pPr>
            <w:ins w:id="5248" w:author="Samuel Dent" w:date="2016-01-14T08:30:00Z">
              <w:r w:rsidRPr="00943B61">
                <w:t>8.15</w:t>
              </w:r>
              <w:r w:rsidRPr="00943B61">
                <w:rPr>
                  <w:rStyle w:val="FootnoteReference"/>
                  <w:rFonts w:asciiTheme="minorHAnsi" w:eastAsiaTheme="minorEastAsia" w:hAnsiTheme="minorHAnsi"/>
                  <w:rPrChange w:id="5249" w:author="Stephanie Baer" w:date="2016-01-21T13:59:00Z">
                    <w:rPr>
                      <w:rStyle w:val="FootnoteReference"/>
                      <w:rFonts w:eastAsiaTheme="minorEastAsia"/>
                    </w:rPr>
                  </w:rPrChange>
                </w:rPr>
                <w:footnoteReference w:id="422"/>
              </w:r>
            </w:ins>
          </w:p>
        </w:tc>
      </w:tr>
      <w:tr w:rsidR="003A4FE4" w:rsidRPr="002C788B" w14:paraId="0EDBB5FE" w14:textId="77777777" w:rsidTr="003A4FE4">
        <w:tc>
          <w:tcPr>
            <w:tcW w:w="2808" w:type="dxa"/>
            <w:tcPrChange w:id="5252" w:author="Samuel Dent" w:date="2016-01-14T08:30:00Z">
              <w:tcPr>
                <w:tcW w:w="4053" w:type="dxa"/>
              </w:tcPr>
            </w:tcPrChange>
          </w:tcPr>
          <w:p w14:paraId="09D76680" w14:textId="07CD9B09" w:rsidR="003A4FE4" w:rsidRPr="00943B61" w:rsidRDefault="003A4FE4">
            <w:pPr>
              <w:rPr>
                <w:rFonts w:asciiTheme="minorHAnsi" w:hAnsiTheme="minorHAnsi" w:cstheme="minorHAnsi"/>
                <w:noProof/>
                <w:szCs w:val="22"/>
              </w:rPr>
              <w:pPrChange w:id="5253" w:author="Samuel Dent" w:date="2016-01-14T08:31:00Z">
                <w:pPr>
                  <w:spacing w:after="240"/>
                </w:pPr>
              </w:pPrChange>
            </w:pPr>
            <w:ins w:id="5254" w:author="Samuel Dent" w:date="2016-01-14T08:30:00Z">
              <w:r w:rsidRPr="00943B61">
                <w:t>Room AC</w:t>
              </w:r>
            </w:ins>
          </w:p>
        </w:tc>
        <w:tc>
          <w:tcPr>
            <w:tcW w:w="2265" w:type="dxa"/>
            <w:tcPrChange w:id="5255" w:author="Samuel Dent" w:date="2016-01-14T08:30:00Z">
              <w:tcPr>
                <w:tcW w:w="4083" w:type="dxa"/>
              </w:tcPr>
            </w:tcPrChange>
          </w:tcPr>
          <w:p w14:paraId="278405B5" w14:textId="23E00F31" w:rsidR="003A4FE4" w:rsidRPr="00943B61" w:rsidRDefault="003A4FE4">
            <w:pPr>
              <w:jc w:val="center"/>
              <w:rPr>
                <w:rFonts w:asciiTheme="minorHAnsi" w:hAnsiTheme="minorHAnsi" w:cstheme="minorHAnsi"/>
                <w:noProof/>
                <w:szCs w:val="22"/>
              </w:rPr>
              <w:pPrChange w:id="5256" w:author="Samuel Dent" w:date="2016-01-14T08:31:00Z">
                <w:pPr>
                  <w:spacing w:after="240"/>
                </w:pPr>
              </w:pPrChange>
            </w:pPr>
            <w:ins w:id="5257" w:author="Samuel Dent" w:date="2016-01-14T08:30:00Z">
              <w:r w:rsidRPr="00943B61">
                <w:t>7.7</w:t>
              </w:r>
              <w:r w:rsidRPr="00943B61">
                <w:rPr>
                  <w:rFonts w:eastAsia="Calibri"/>
                  <w:vertAlign w:val="superscript"/>
                </w:rPr>
                <w:footnoteReference w:id="423"/>
              </w:r>
            </w:ins>
          </w:p>
        </w:tc>
      </w:tr>
      <w:tr w:rsidR="003A4FE4" w:rsidRPr="002C788B" w14:paraId="670CC8CE" w14:textId="77777777" w:rsidTr="003A4FE4">
        <w:tc>
          <w:tcPr>
            <w:tcW w:w="2808" w:type="dxa"/>
            <w:tcPrChange w:id="5260" w:author="Samuel Dent" w:date="2016-01-14T08:30:00Z">
              <w:tcPr>
                <w:tcW w:w="4053" w:type="dxa"/>
              </w:tcPr>
            </w:tcPrChange>
          </w:tcPr>
          <w:p w14:paraId="1DE17E75" w14:textId="594DBF08" w:rsidR="003A4FE4" w:rsidRPr="00943B61" w:rsidRDefault="003A4FE4">
            <w:pPr>
              <w:rPr>
                <w:rFonts w:asciiTheme="minorHAnsi" w:hAnsiTheme="minorHAnsi" w:cstheme="minorHAnsi"/>
                <w:noProof/>
                <w:szCs w:val="22"/>
              </w:rPr>
              <w:pPrChange w:id="5261" w:author="Samuel Dent" w:date="2016-01-14T08:31:00Z">
                <w:pPr>
                  <w:spacing w:after="240"/>
                </w:pPr>
              </w:pPrChange>
            </w:pPr>
            <w:ins w:id="5262" w:author="Samuel Dent" w:date="2016-01-14T08:30:00Z">
              <w:r w:rsidRPr="00943B61">
                <w:t>No existing cooling</w:t>
              </w:r>
              <w:r w:rsidRPr="00943B61">
                <w:rPr>
                  <w:rFonts w:eastAsiaTheme="minorEastAsia"/>
                  <w:vertAlign w:val="superscript"/>
                </w:rPr>
                <w:footnoteReference w:id="424"/>
              </w:r>
            </w:ins>
          </w:p>
        </w:tc>
        <w:tc>
          <w:tcPr>
            <w:tcW w:w="2265" w:type="dxa"/>
            <w:tcPrChange w:id="5265" w:author="Samuel Dent" w:date="2016-01-14T08:30:00Z">
              <w:tcPr>
                <w:tcW w:w="4083" w:type="dxa"/>
              </w:tcPr>
            </w:tcPrChange>
          </w:tcPr>
          <w:p w14:paraId="6EBD1648" w14:textId="07884C8B" w:rsidR="003A4FE4" w:rsidRPr="00943B61" w:rsidRDefault="003A4FE4">
            <w:pPr>
              <w:jc w:val="center"/>
              <w:rPr>
                <w:rFonts w:asciiTheme="minorHAnsi" w:hAnsiTheme="minorHAnsi" w:cstheme="minorHAnsi"/>
                <w:noProof/>
                <w:szCs w:val="22"/>
              </w:rPr>
              <w:pPrChange w:id="5266" w:author="Samuel Dent" w:date="2016-01-14T08:31:00Z">
                <w:pPr>
                  <w:spacing w:after="240"/>
                </w:pPr>
              </w:pPrChange>
            </w:pPr>
            <w:ins w:id="5267" w:author="Samuel Dent" w:date="2016-01-14T08:30:00Z">
              <w:r w:rsidRPr="00943B61">
                <w:t>Make ‘1/EER_exist’ = 0</w:t>
              </w:r>
            </w:ins>
          </w:p>
        </w:tc>
      </w:tr>
      <w:tr w:rsidR="003A4FE4" w:rsidRPr="002C788B" w:rsidDel="003A4FE4" w14:paraId="4BD95081" w14:textId="426EAF62" w:rsidTr="003A4FE4">
        <w:trPr>
          <w:del w:id="5268" w:author="Samuel Dent" w:date="2016-01-14T08:30:00Z"/>
        </w:trPr>
        <w:tc>
          <w:tcPr>
            <w:tcW w:w="2808" w:type="dxa"/>
            <w:tcPrChange w:id="5269" w:author="Samuel Dent" w:date="2016-01-14T08:30:00Z">
              <w:tcPr>
                <w:tcW w:w="4053" w:type="dxa"/>
              </w:tcPr>
            </w:tcPrChange>
          </w:tcPr>
          <w:p w14:paraId="70808264" w14:textId="0E5E12EB" w:rsidR="003A4FE4" w:rsidRPr="002C788B" w:rsidDel="003A4FE4" w:rsidRDefault="003A4FE4">
            <w:pPr>
              <w:rPr>
                <w:del w:id="5270" w:author="Samuel Dent" w:date="2016-01-14T08:30:00Z"/>
                <w:rFonts w:asciiTheme="minorHAnsi" w:hAnsiTheme="minorHAnsi" w:cstheme="minorHAnsi"/>
                <w:noProof/>
                <w:szCs w:val="22"/>
              </w:rPr>
              <w:pPrChange w:id="5271" w:author="Samuel Dent" w:date="2016-01-14T08:31:00Z">
                <w:pPr>
                  <w:spacing w:after="240"/>
                </w:pPr>
              </w:pPrChange>
            </w:pPr>
          </w:p>
        </w:tc>
        <w:tc>
          <w:tcPr>
            <w:tcW w:w="2265" w:type="dxa"/>
            <w:tcPrChange w:id="5272" w:author="Samuel Dent" w:date="2016-01-14T08:30:00Z">
              <w:tcPr>
                <w:tcW w:w="4083" w:type="dxa"/>
              </w:tcPr>
            </w:tcPrChange>
          </w:tcPr>
          <w:p w14:paraId="0D172454" w14:textId="4A087B4A" w:rsidR="003A4FE4" w:rsidRPr="002C788B" w:rsidDel="003A4FE4" w:rsidRDefault="003A4FE4">
            <w:pPr>
              <w:rPr>
                <w:del w:id="5273" w:author="Samuel Dent" w:date="2016-01-14T08:30:00Z"/>
                <w:rFonts w:asciiTheme="minorHAnsi" w:hAnsiTheme="minorHAnsi" w:cstheme="minorHAnsi"/>
                <w:noProof/>
                <w:szCs w:val="22"/>
              </w:rPr>
              <w:pPrChange w:id="5274" w:author="Samuel Dent" w:date="2016-01-14T08:31:00Z">
                <w:pPr>
                  <w:spacing w:after="240"/>
                </w:pPr>
              </w:pPrChange>
            </w:pPr>
          </w:p>
        </w:tc>
      </w:tr>
    </w:tbl>
    <w:p w14:paraId="57B54B78" w14:textId="77777777" w:rsidR="003A4FE4" w:rsidRDefault="003A4FE4">
      <w:pPr>
        <w:ind w:left="1440" w:firstLine="720"/>
        <w:rPr>
          <w:ins w:id="5275" w:author="Samuel Dent" w:date="2016-01-14T08:29:00Z"/>
          <w:rFonts w:cstheme="minorHAnsi"/>
          <w:noProof/>
        </w:rPr>
        <w:pPrChange w:id="5276" w:author="Samuel Dent" w:date="2016-01-14T08:31:00Z">
          <w:pPr>
            <w:spacing w:after="240"/>
            <w:ind w:left="1440" w:firstLine="720"/>
          </w:pPr>
        </w:pPrChange>
      </w:pPr>
    </w:p>
    <w:p w14:paraId="1A74A761" w14:textId="77777777" w:rsidR="009B1DDF" w:rsidDel="00213A86" w:rsidRDefault="009B1DDF" w:rsidP="009B1DDF">
      <w:pPr>
        <w:spacing w:after="240"/>
        <w:ind w:left="1440" w:firstLine="720"/>
        <w:rPr>
          <w:del w:id="5277" w:author="Samuel Dent" w:date="2015-11-19T06:21:00Z"/>
          <w:rFonts w:cstheme="minorHAnsi"/>
          <w:noProof/>
        </w:rPr>
      </w:pPr>
    </w:p>
    <w:p w14:paraId="0845EE9C" w14:textId="61DEE991" w:rsidR="009B1DDF" w:rsidRPr="002F5F3E" w:rsidDel="003A4FE4" w:rsidRDefault="009B1DDF" w:rsidP="009B1DDF">
      <w:pPr>
        <w:spacing w:after="240"/>
        <w:ind w:left="1440"/>
        <w:rPr>
          <w:del w:id="5278" w:author="Samuel Dent" w:date="2016-01-14T08:30:00Z"/>
          <w:rFonts w:cstheme="minorHAnsi"/>
          <w:noProof/>
          <w:lang w:val="nl-NL"/>
        </w:rPr>
      </w:pPr>
    </w:p>
    <w:p w14:paraId="7DDF9D40" w14:textId="77777777" w:rsidR="009B1DDF" w:rsidRPr="002F5F3E" w:rsidRDefault="009B1DDF" w:rsidP="009B1DDF">
      <w:pPr>
        <w:spacing w:after="240"/>
        <w:ind w:left="720"/>
        <w:rPr>
          <w:rFonts w:cstheme="minorHAnsi"/>
          <w:noProof/>
          <w:lang w:val="nl-NL"/>
        </w:rPr>
      </w:pPr>
      <w:r w:rsidRPr="002F5F3E">
        <w:rPr>
          <w:rFonts w:cstheme="minorHAnsi"/>
          <w:noProof/>
          <w:lang w:val="nl-NL"/>
        </w:rPr>
        <w:t>EER_ee</w:t>
      </w:r>
      <w:r w:rsidRPr="002F5F3E">
        <w:rPr>
          <w:rFonts w:cstheme="minorHAnsi"/>
          <w:noProof/>
          <w:lang w:val="nl-NL"/>
        </w:rPr>
        <w:tab/>
      </w:r>
      <w:r w:rsidRPr="002F5F3E">
        <w:rPr>
          <w:rFonts w:cstheme="minorHAnsi"/>
          <w:noProof/>
          <w:lang w:val="nl-NL"/>
        </w:rPr>
        <w:tab/>
        <w:t>= Energy Efficiency Ratio of new ductless Air Source Heat Pump (kBtu/hr / kW)</w:t>
      </w:r>
    </w:p>
    <w:p w14:paraId="06A0A481" w14:textId="77777777" w:rsidR="009B1DDF" w:rsidRPr="000B7BB6" w:rsidRDefault="009B1DDF" w:rsidP="009B1DDF">
      <w:pPr>
        <w:ind w:left="1440" w:firstLine="720"/>
        <w:rPr>
          <w:ins w:id="5279" w:author="Samuel Dent" w:date="2015-11-19T07:02:00Z"/>
          <w:rFonts w:cstheme="minorHAnsi"/>
          <w:noProof/>
          <w:lang w:val="nl-NL"/>
        </w:rPr>
      </w:pPr>
      <w:r w:rsidRPr="002F5F3E">
        <w:rPr>
          <w:rFonts w:cstheme="minorHAnsi"/>
          <w:noProof/>
          <w:lang w:val="nl-NL"/>
        </w:rPr>
        <w:t xml:space="preserve">= Actual, If not provided convert SEER to EER using this formula: </w:t>
      </w:r>
      <w:ins w:id="5280" w:author="Samuel Dent" w:date="2015-11-19T07:02:00Z">
        <w:r w:rsidRPr="000B7BB6">
          <w:rPr>
            <w:rStyle w:val="FootnoteReference"/>
            <w:rFonts w:eastAsiaTheme="minorEastAsia"/>
            <w:szCs w:val="18"/>
          </w:rPr>
          <w:footnoteReference w:id="425"/>
        </w:r>
        <w:r w:rsidRPr="00B41203">
          <w:rPr>
            <w:rFonts w:cstheme="minorHAnsi"/>
            <w:noProof/>
            <w:lang w:val="nl-NL"/>
          </w:rPr>
          <w:t xml:space="preserve"> </w:t>
        </w:r>
      </w:ins>
    </w:p>
    <w:p w14:paraId="5BD38CE7" w14:textId="77777777" w:rsidR="009B1DDF" w:rsidRPr="000B7BB6" w:rsidRDefault="009B1DDF" w:rsidP="009B1DDF">
      <w:pPr>
        <w:ind w:left="1440" w:firstLine="720"/>
        <w:rPr>
          <w:ins w:id="5283" w:author="Samuel Dent" w:date="2015-11-19T07:02:00Z"/>
          <w:rFonts w:cstheme="minorHAnsi"/>
          <w:noProof/>
        </w:rPr>
      </w:pPr>
      <w:ins w:id="5284" w:author="Samuel Dent" w:date="2015-11-19T07:02:00Z">
        <w:r w:rsidRPr="000B7BB6">
          <w:rPr>
            <w:rFonts w:cstheme="minorHAnsi"/>
            <w:noProof/>
            <w:lang w:val="nl-NL"/>
          </w:rPr>
          <w:t xml:space="preserve">= </w:t>
        </w:r>
        <w:r w:rsidRPr="000B7BB6">
          <w:rPr>
            <w:rFonts w:cstheme="minorHAnsi"/>
          </w:rPr>
          <w:t>(-0.02 * SEER</w:t>
        </w:r>
        <w:r w:rsidRPr="000B7BB6">
          <w:rPr>
            <w:rFonts w:cstheme="minorHAnsi"/>
            <w:vertAlign w:val="superscript"/>
          </w:rPr>
          <w:t>2</w:t>
        </w:r>
        <w:r w:rsidRPr="000B7BB6">
          <w:rPr>
            <w:rFonts w:cstheme="minorHAnsi"/>
          </w:rPr>
          <w:t>) + (1.12 * SEER)</w:t>
        </w:r>
      </w:ins>
    </w:p>
    <w:p w14:paraId="5DD161EB" w14:textId="65B38684" w:rsidR="009B1DDF" w:rsidRPr="002F5F3E" w:rsidDel="003A4FE4" w:rsidRDefault="009B1DDF" w:rsidP="009B1DDF">
      <w:pPr>
        <w:spacing w:after="240"/>
        <w:ind w:left="1440" w:firstLine="720"/>
        <w:rPr>
          <w:del w:id="5285" w:author="Samuel Dent" w:date="2016-01-14T08:31:00Z"/>
          <w:rFonts w:cstheme="minorHAnsi"/>
          <w:noProof/>
          <w:lang w:val="nl-NL"/>
        </w:rPr>
      </w:pPr>
    </w:p>
    <w:p w14:paraId="44A652B5" w14:textId="77777777" w:rsidR="009B1DDF" w:rsidRPr="002F5F3E" w:rsidRDefault="009B1DDF" w:rsidP="009B1DDF">
      <w:pPr>
        <w:spacing w:after="240"/>
        <w:ind w:left="2160" w:hanging="1440"/>
        <w:rPr>
          <w:rFonts w:cstheme="minorHAnsi"/>
        </w:rPr>
      </w:pPr>
      <w:r w:rsidRPr="002F5F3E">
        <w:rPr>
          <w:rFonts w:cstheme="minorHAnsi"/>
        </w:rPr>
        <w:t>CF</w:t>
      </w:r>
      <w:r w:rsidRPr="002F5F3E">
        <w:rPr>
          <w:rFonts w:cstheme="minorHAnsi"/>
          <w:vertAlign w:val="subscript"/>
        </w:rPr>
        <w:t>SSP</w:t>
      </w:r>
      <w:r w:rsidRPr="002F5F3E">
        <w:rPr>
          <w:rFonts w:cstheme="minorHAnsi"/>
        </w:rPr>
        <w:tab/>
        <w:t xml:space="preserve">= Summer System Peak Coincidence Factor for </w:t>
      </w:r>
      <w:del w:id="5286" w:author="Samuel Dent" w:date="2015-11-19T07:02:00Z">
        <w:r w:rsidRPr="002F5F3E" w:rsidDel="001966D4">
          <w:rPr>
            <w:rFonts w:cstheme="minorHAnsi"/>
          </w:rPr>
          <w:delText>Central A/C</w:delText>
        </w:r>
      </w:del>
      <w:ins w:id="5287" w:author="Samuel Dent" w:date="2015-11-19T07:02:00Z">
        <w:r>
          <w:rPr>
            <w:rFonts w:cstheme="minorHAnsi"/>
          </w:rPr>
          <w:t>DMSHP</w:t>
        </w:r>
      </w:ins>
      <w:r w:rsidRPr="002F5F3E">
        <w:rPr>
          <w:rFonts w:cstheme="minorHAnsi"/>
        </w:rPr>
        <w:t xml:space="preserve"> (during system peak hour)</w:t>
      </w:r>
    </w:p>
    <w:p w14:paraId="3BBFB788" w14:textId="77777777" w:rsidR="009B1DDF" w:rsidRPr="002F5F3E" w:rsidRDefault="009B1DDF" w:rsidP="009B1DDF">
      <w:pPr>
        <w:spacing w:after="240"/>
        <w:ind w:left="720" w:firstLine="720"/>
        <w:rPr>
          <w:rFonts w:cstheme="minorHAnsi"/>
        </w:rPr>
      </w:pPr>
      <w:r w:rsidRPr="002F5F3E">
        <w:rPr>
          <w:rFonts w:cstheme="minorHAnsi"/>
        </w:rPr>
        <w:tab/>
        <w:t xml:space="preserve">= </w:t>
      </w:r>
      <w:del w:id="5288" w:author="Samuel Dent" w:date="2015-11-19T07:02:00Z">
        <w:r w:rsidRPr="002F5F3E" w:rsidDel="001966D4">
          <w:rPr>
            <w:rFonts w:cstheme="minorHAnsi"/>
          </w:rPr>
          <w:delText>72</w:delText>
        </w:r>
      </w:del>
      <w:ins w:id="5289" w:author="Samuel Dent" w:date="2015-11-19T07:02:00Z">
        <w:r>
          <w:rPr>
            <w:rFonts w:cstheme="minorHAnsi"/>
          </w:rPr>
          <w:t>43.1</w:t>
        </w:r>
      </w:ins>
      <w:r w:rsidRPr="002F5F3E">
        <w:rPr>
          <w:rFonts w:cstheme="minorHAnsi"/>
        </w:rPr>
        <w:t>%%</w:t>
      </w:r>
      <w:r w:rsidRPr="002F5F3E">
        <w:rPr>
          <w:rFonts w:ascii="Arial" w:eastAsiaTheme="minorEastAsia" w:hAnsi="Arial"/>
          <w:vertAlign w:val="superscript"/>
        </w:rPr>
        <w:footnoteReference w:id="426"/>
      </w:r>
    </w:p>
    <w:p w14:paraId="44F0A4B6" w14:textId="77777777" w:rsidR="009B1DDF" w:rsidRPr="002F5F3E" w:rsidRDefault="009B1DDF" w:rsidP="009B1DDF">
      <w:pPr>
        <w:spacing w:after="240"/>
        <w:ind w:left="2160" w:hanging="1440"/>
        <w:rPr>
          <w:rFonts w:cstheme="minorHAnsi"/>
        </w:rPr>
      </w:pPr>
      <w:r w:rsidRPr="002F5F3E">
        <w:rPr>
          <w:rFonts w:cstheme="minorHAnsi"/>
        </w:rPr>
        <w:lastRenderedPageBreak/>
        <w:t>CF</w:t>
      </w:r>
      <w:r w:rsidRPr="002F5F3E">
        <w:rPr>
          <w:rFonts w:cstheme="minorHAnsi"/>
          <w:vertAlign w:val="subscript"/>
        </w:rPr>
        <w:t>PJM</w:t>
      </w:r>
      <w:r w:rsidRPr="002F5F3E">
        <w:rPr>
          <w:rFonts w:cstheme="minorHAnsi"/>
        </w:rPr>
        <w:tab/>
        <w:t xml:space="preserve">= PJM Summer Peak Coincidence Factor for </w:t>
      </w:r>
      <w:ins w:id="5290" w:author="Samuel Dent" w:date="2015-11-19T07:02:00Z">
        <w:r>
          <w:rPr>
            <w:rFonts w:cstheme="minorHAnsi"/>
          </w:rPr>
          <w:t>DMSHP</w:t>
        </w:r>
        <w:r w:rsidRPr="002F5F3E">
          <w:rPr>
            <w:rFonts w:cstheme="minorHAnsi"/>
          </w:rPr>
          <w:t xml:space="preserve"> </w:t>
        </w:r>
      </w:ins>
      <w:del w:id="5291" w:author="Samuel Dent" w:date="2015-11-19T07:02:00Z">
        <w:r w:rsidRPr="002F5F3E" w:rsidDel="001966D4">
          <w:rPr>
            <w:rFonts w:cstheme="minorHAnsi"/>
          </w:rPr>
          <w:delText xml:space="preserve">Central A/C </w:delText>
        </w:r>
      </w:del>
      <w:r w:rsidRPr="002F5F3E">
        <w:rPr>
          <w:rFonts w:cstheme="minorHAnsi"/>
        </w:rPr>
        <w:t>(average during peak period)</w:t>
      </w:r>
    </w:p>
    <w:p w14:paraId="5EEBBED2" w14:textId="77777777" w:rsidR="009B1DDF" w:rsidRPr="002F5F3E" w:rsidRDefault="009B1DDF" w:rsidP="009B1DDF">
      <w:pPr>
        <w:spacing w:after="240"/>
        <w:ind w:left="1440" w:firstLine="720"/>
        <w:rPr>
          <w:rFonts w:cstheme="minorHAnsi"/>
        </w:rPr>
      </w:pPr>
      <w:r w:rsidRPr="002F5F3E">
        <w:rPr>
          <w:rFonts w:cstheme="minorHAnsi"/>
        </w:rPr>
        <w:t xml:space="preserve">= </w:t>
      </w:r>
      <w:del w:id="5292" w:author="Samuel Dent" w:date="2015-11-19T07:02:00Z">
        <w:r w:rsidRPr="002F5F3E" w:rsidDel="001966D4">
          <w:rPr>
            <w:rFonts w:cstheme="minorHAnsi"/>
          </w:rPr>
          <w:delText>46.6</w:delText>
        </w:r>
      </w:del>
      <w:ins w:id="5293" w:author="Samuel Dent" w:date="2015-11-19T07:02:00Z">
        <w:r>
          <w:rPr>
            <w:rFonts w:cstheme="minorHAnsi"/>
          </w:rPr>
          <w:t>28.0</w:t>
        </w:r>
      </w:ins>
      <w:r w:rsidRPr="002F5F3E">
        <w:rPr>
          <w:rFonts w:cstheme="minorHAnsi"/>
        </w:rPr>
        <w:t>%</w:t>
      </w:r>
      <w:r w:rsidRPr="002F5F3E">
        <w:rPr>
          <w:rFonts w:ascii="Arial" w:eastAsiaTheme="minorEastAsia" w:hAnsi="Arial"/>
          <w:vertAlign w:val="superscript"/>
        </w:rPr>
        <w:footnoteReference w:id="427"/>
      </w:r>
    </w:p>
    <w:p w14:paraId="15045CED" w14:textId="77777777" w:rsidR="009B1DDF" w:rsidRPr="002F5F3E" w:rsidRDefault="009B1DDF" w:rsidP="009B1DDF">
      <w:pPr>
        <w:keepNext/>
        <w:keepLines/>
        <w:spacing w:before="200"/>
        <w:outlineLvl w:val="5"/>
        <w:rPr>
          <w:rFonts w:eastAsiaTheme="majorEastAsia" w:cstheme="majorBidi"/>
          <w:b/>
          <w:iCs/>
          <w:smallCaps/>
          <w:sz w:val="22"/>
        </w:rPr>
      </w:pPr>
      <w:bookmarkStart w:id="5294" w:name="_Toc343160276"/>
      <w:r w:rsidRPr="002F5F3E">
        <w:rPr>
          <w:rFonts w:eastAsiaTheme="majorEastAsia" w:cstheme="majorBidi"/>
          <w:b/>
          <w:iCs/>
          <w:smallCaps/>
          <w:sz w:val="22"/>
        </w:rPr>
        <w:t>Natural Gas Savings</w:t>
      </w:r>
      <w:bookmarkEnd w:id="5294"/>
    </w:p>
    <w:p w14:paraId="636DB362" w14:textId="77777777" w:rsidR="009B1DDF" w:rsidRPr="002F5F3E" w:rsidRDefault="009B1DDF" w:rsidP="009B1DDF">
      <w:pPr>
        <w:spacing w:after="240"/>
      </w:pPr>
      <w:r w:rsidRPr="002F5F3E">
        <w:t>N/A</w:t>
      </w:r>
    </w:p>
    <w:p w14:paraId="028794CA" w14:textId="77777777" w:rsidR="009B1DDF" w:rsidRPr="002F5F3E" w:rsidRDefault="009B1DDF" w:rsidP="009B1DDF">
      <w:pPr>
        <w:keepNext/>
        <w:keepLines/>
        <w:spacing w:before="200"/>
        <w:outlineLvl w:val="5"/>
        <w:rPr>
          <w:rFonts w:eastAsiaTheme="majorEastAsia" w:cstheme="majorBidi"/>
          <w:b/>
          <w:iCs/>
          <w:smallCaps/>
          <w:sz w:val="22"/>
        </w:rPr>
      </w:pPr>
      <w:bookmarkStart w:id="5295" w:name="_Toc343160277"/>
      <w:r w:rsidRPr="002F5F3E">
        <w:rPr>
          <w:rFonts w:eastAsiaTheme="majorEastAsia" w:cstheme="majorBidi"/>
          <w:b/>
          <w:iCs/>
          <w:smallCaps/>
          <w:sz w:val="22"/>
        </w:rPr>
        <w:t>Water Impact Descriptions and Calculation</w:t>
      </w:r>
      <w:bookmarkEnd w:id="5295"/>
      <w:r w:rsidRPr="002F5F3E">
        <w:rPr>
          <w:rFonts w:eastAsiaTheme="majorEastAsia" w:cstheme="majorBidi"/>
          <w:b/>
          <w:iCs/>
          <w:smallCaps/>
          <w:sz w:val="22"/>
        </w:rPr>
        <w:t xml:space="preserve">  </w:t>
      </w:r>
    </w:p>
    <w:p w14:paraId="2663C939" w14:textId="77777777" w:rsidR="009B1DDF" w:rsidRPr="002F5F3E" w:rsidRDefault="009B1DDF" w:rsidP="009B1DDF">
      <w:pPr>
        <w:spacing w:after="240"/>
      </w:pPr>
      <w:r w:rsidRPr="002F5F3E">
        <w:t>N/A</w:t>
      </w:r>
      <w:bookmarkStart w:id="5296" w:name="_Toc343160278"/>
    </w:p>
    <w:p w14:paraId="5D2B6041" w14:textId="77777777" w:rsidR="009B1DDF" w:rsidRDefault="009B1DDF" w:rsidP="009B1DDF">
      <w:pPr>
        <w:keepNext/>
        <w:keepLines/>
        <w:spacing w:before="200"/>
        <w:outlineLvl w:val="5"/>
        <w:rPr>
          <w:rFonts w:eastAsiaTheme="majorEastAsia" w:cstheme="majorBidi"/>
          <w:b/>
          <w:iCs/>
          <w:smallCaps/>
          <w:sz w:val="22"/>
        </w:rPr>
      </w:pPr>
      <w:r w:rsidRPr="002F5F3E">
        <w:rPr>
          <w:rFonts w:eastAsiaTheme="majorEastAsia" w:cstheme="majorBidi"/>
          <w:b/>
          <w:iCs/>
          <w:smallCaps/>
          <w:sz w:val="22"/>
        </w:rPr>
        <w:t>Deemed O&amp;M Cost Adjustment Calculation</w:t>
      </w:r>
      <w:bookmarkEnd w:id="5296"/>
    </w:p>
    <w:p w14:paraId="64189892" w14:textId="77777777" w:rsidR="009B1DDF" w:rsidRPr="009C362B" w:rsidRDefault="009B1DDF" w:rsidP="009B1DDF">
      <w:pPr>
        <w:spacing w:after="240"/>
      </w:pPr>
      <w:r w:rsidRPr="009C362B">
        <w:t>N/A</w:t>
      </w:r>
    </w:p>
    <w:p w14:paraId="1EA1F5A7" w14:textId="3A07C6B7" w:rsidR="009B1DDF" w:rsidRDefault="009B1DDF" w:rsidP="009B1DDF">
      <w:pPr>
        <w:keepNext/>
        <w:keepLines/>
        <w:spacing w:before="200"/>
        <w:jc w:val="left"/>
        <w:outlineLvl w:val="5"/>
        <w:rPr>
          <w:rFonts w:eastAsiaTheme="majorEastAsia" w:cstheme="majorBidi"/>
          <w:b/>
          <w:iCs/>
          <w:smallCaps/>
          <w:sz w:val="22"/>
        </w:rPr>
      </w:pPr>
      <w:r w:rsidRPr="002F5F3E">
        <w:rPr>
          <w:rFonts w:eastAsiaTheme="majorEastAsia" w:cstheme="majorBidi"/>
          <w:b/>
          <w:iCs/>
          <w:smallCaps/>
          <w:sz w:val="22"/>
        </w:rPr>
        <w:t>Measure Code: RS-HVC-DHP-</w:t>
      </w:r>
      <w:del w:id="5297" w:author="Samuel Dent" w:date="2015-11-19T07:03:00Z">
        <w:r w:rsidRPr="002F5F3E" w:rsidDel="001966D4">
          <w:rPr>
            <w:rFonts w:eastAsiaTheme="majorEastAsia" w:cstheme="majorBidi"/>
            <w:b/>
            <w:iCs/>
            <w:smallCaps/>
            <w:sz w:val="22"/>
          </w:rPr>
          <w:delText>V02</w:delText>
        </w:r>
      </w:del>
      <w:ins w:id="5298" w:author="Samuel Dent" w:date="2015-11-19T07:03:00Z">
        <w:r w:rsidRPr="002F5F3E">
          <w:rPr>
            <w:rFonts w:eastAsiaTheme="majorEastAsia" w:cstheme="majorBidi"/>
            <w:b/>
            <w:iCs/>
            <w:smallCaps/>
            <w:sz w:val="22"/>
          </w:rPr>
          <w:t>V0</w:t>
        </w:r>
        <w:del w:id="5299" w:author="&quot;sdent&quot;" w:date="2016-01-21T10:18:00Z">
          <w:r w:rsidDel="002C788B">
            <w:rPr>
              <w:rFonts w:eastAsiaTheme="majorEastAsia" w:cstheme="majorBidi"/>
              <w:b/>
              <w:iCs/>
              <w:smallCaps/>
              <w:sz w:val="22"/>
            </w:rPr>
            <w:delText>3</w:delText>
          </w:r>
        </w:del>
      </w:ins>
      <w:ins w:id="5300" w:author="&quot;sdent&quot;" w:date="2016-01-21T10:18:00Z">
        <w:r w:rsidR="002C788B">
          <w:rPr>
            <w:rFonts w:eastAsiaTheme="majorEastAsia" w:cstheme="majorBidi"/>
            <w:b/>
            <w:iCs/>
            <w:smallCaps/>
            <w:sz w:val="22"/>
          </w:rPr>
          <w:t>4</w:t>
        </w:r>
      </w:ins>
      <w:r w:rsidRPr="002F5F3E">
        <w:rPr>
          <w:rFonts w:eastAsiaTheme="majorEastAsia" w:cstheme="majorBidi"/>
          <w:b/>
          <w:iCs/>
          <w:smallCaps/>
          <w:sz w:val="22"/>
        </w:rPr>
        <w:t>-</w:t>
      </w:r>
      <w:del w:id="5301" w:author="Samuel Dent" w:date="2015-11-19T07:03:00Z">
        <w:r w:rsidRPr="002F5F3E" w:rsidDel="001966D4">
          <w:rPr>
            <w:rFonts w:eastAsiaTheme="majorEastAsia" w:cstheme="majorBidi"/>
            <w:b/>
            <w:iCs/>
            <w:smallCaps/>
            <w:sz w:val="22"/>
          </w:rPr>
          <w:delText>150601</w:delText>
        </w:r>
      </w:del>
      <w:ins w:id="5302" w:author="Samuel Dent" w:date="2015-11-19T07:03:00Z">
        <w:r w:rsidRPr="002F5F3E">
          <w:rPr>
            <w:rFonts w:eastAsiaTheme="majorEastAsia" w:cstheme="majorBidi"/>
            <w:b/>
            <w:iCs/>
            <w:smallCaps/>
            <w:sz w:val="22"/>
          </w:rPr>
          <w:t>1</w:t>
        </w:r>
        <w:r>
          <w:rPr>
            <w:rFonts w:eastAsiaTheme="majorEastAsia" w:cstheme="majorBidi"/>
            <w:b/>
            <w:iCs/>
            <w:smallCaps/>
            <w:sz w:val="22"/>
          </w:rPr>
          <w:t>6</w:t>
        </w:r>
        <w:r w:rsidRPr="002F5F3E">
          <w:rPr>
            <w:rFonts w:eastAsiaTheme="majorEastAsia" w:cstheme="majorBidi"/>
            <w:b/>
            <w:iCs/>
            <w:smallCaps/>
            <w:sz w:val="22"/>
          </w:rPr>
          <w:t>0601</w:t>
        </w:r>
      </w:ins>
    </w:p>
    <w:p w14:paraId="4659CEA0" w14:textId="77777777" w:rsidR="004C0465" w:rsidRDefault="004C0465" w:rsidP="004C0465"/>
    <w:p w14:paraId="7E58AA7C" w14:textId="77777777" w:rsidR="004C0465" w:rsidRPr="004C0465" w:rsidRDefault="004C0465" w:rsidP="004C0465">
      <w:pPr>
        <w:sectPr w:rsidR="004C0465" w:rsidRPr="004C0465">
          <w:headerReference w:type="default" r:id="rId39"/>
          <w:pgSz w:w="12240" w:h="15840"/>
          <w:pgMar w:top="1440" w:right="1440" w:bottom="1440" w:left="1440" w:header="720" w:footer="720" w:gutter="0"/>
          <w:cols w:space="720"/>
          <w:docGrid w:linePitch="360"/>
        </w:sectPr>
      </w:pPr>
    </w:p>
    <w:p w14:paraId="2A915980" w14:textId="77777777" w:rsidR="00841F99" w:rsidRPr="00273DE8" w:rsidRDefault="00841F99" w:rsidP="00841F99">
      <w:pPr>
        <w:pStyle w:val="Heading3"/>
      </w:pPr>
      <w:bookmarkStart w:id="5303" w:name="_Toc437855990"/>
      <w:bookmarkStart w:id="5304" w:name="_Ref406678047"/>
      <w:bookmarkStart w:id="5305" w:name="_Toc437592975"/>
      <w:bookmarkStart w:id="5306" w:name="_Toc441217043"/>
      <w:r w:rsidRPr="00273DE8">
        <w:lastRenderedPageBreak/>
        <w:t>Residential Furnace Tune-Up</w:t>
      </w:r>
      <w:bookmarkEnd w:id="5303"/>
      <w:bookmarkEnd w:id="5304"/>
      <w:bookmarkEnd w:id="5305"/>
      <w:bookmarkEnd w:id="5306"/>
    </w:p>
    <w:p w14:paraId="2523401E" w14:textId="77777777" w:rsidR="0049574F" w:rsidRPr="00273DE8" w:rsidRDefault="0049574F" w:rsidP="0049574F">
      <w:pPr>
        <w:keepNext/>
        <w:keepLines/>
        <w:spacing w:before="200" w:after="240" w:line="276" w:lineRule="auto"/>
        <w:outlineLvl w:val="5"/>
        <w:rPr>
          <w:rFonts w:ascii="Calibri" w:hAnsi="Calibri"/>
          <w:b/>
          <w:smallCaps/>
        </w:rPr>
      </w:pPr>
      <w:r w:rsidRPr="00273DE8">
        <w:rPr>
          <w:rFonts w:ascii="Calibri" w:hAnsi="Calibri"/>
          <w:b/>
          <w:smallCaps/>
        </w:rPr>
        <w:t>Description</w:t>
      </w:r>
    </w:p>
    <w:p w14:paraId="545F96B7" w14:textId="77777777" w:rsidR="0049574F" w:rsidRPr="00273DE8" w:rsidRDefault="0049574F" w:rsidP="0049574F">
      <w:pPr>
        <w:spacing w:after="240"/>
        <w:rPr>
          <w:rFonts w:ascii="Calibri" w:hAnsi="Calibri"/>
          <w:b/>
          <w:iCs/>
        </w:rPr>
      </w:pPr>
      <w:r w:rsidRPr="00273DE8">
        <w:rPr>
          <w:rFonts w:ascii="Calibri" w:hAnsi="Calibri"/>
        </w:rPr>
        <w:t>This measure is for a natural gas Residential furnace that provides space heating.  The tune-up will improve furnace performance by inspecting, cleaning and adjusting the furnace and appurtenances for correct and efficient operation.  Additional savings maybe realized through a complete system tune-up.</w:t>
      </w:r>
    </w:p>
    <w:p w14:paraId="7225BFD2" w14:textId="77777777" w:rsidR="0049574F" w:rsidRPr="00273DE8" w:rsidRDefault="0049574F" w:rsidP="0049574F">
      <w:pPr>
        <w:spacing w:after="240"/>
        <w:rPr>
          <w:rFonts w:ascii="Calibri" w:hAnsi="Calibri"/>
        </w:rPr>
      </w:pPr>
      <w:r w:rsidRPr="00273DE8">
        <w:rPr>
          <w:rFonts w:ascii="Calibri" w:hAnsi="Calibri"/>
        </w:rPr>
        <w:t xml:space="preserve">This measure was developed to be applicable to the following program types: Residential.  </w:t>
      </w:r>
    </w:p>
    <w:p w14:paraId="2D3CD739" w14:textId="77777777" w:rsidR="0049574F" w:rsidRPr="00273DE8" w:rsidRDefault="0049574F" w:rsidP="0049574F">
      <w:pPr>
        <w:spacing w:after="240"/>
        <w:rPr>
          <w:rFonts w:ascii="Calibri" w:hAnsi="Calibri"/>
        </w:rPr>
      </w:pPr>
      <w:r w:rsidRPr="00273DE8">
        <w:rPr>
          <w:rFonts w:ascii="Calibri" w:hAnsi="Calibri"/>
        </w:rPr>
        <w:t>If applied to other program types, the measure savings should be verified.</w:t>
      </w:r>
    </w:p>
    <w:p w14:paraId="121969F8" w14:textId="77777777" w:rsidR="0049574F" w:rsidRPr="00273DE8" w:rsidRDefault="0049574F" w:rsidP="0049574F">
      <w:pPr>
        <w:keepNext/>
        <w:keepLines/>
        <w:spacing w:before="200" w:after="240" w:line="276" w:lineRule="auto"/>
        <w:outlineLvl w:val="5"/>
        <w:rPr>
          <w:rFonts w:ascii="Calibri" w:hAnsi="Calibri"/>
          <w:b/>
          <w:smallCaps/>
        </w:rPr>
      </w:pPr>
      <w:r w:rsidRPr="00273DE8">
        <w:rPr>
          <w:rFonts w:ascii="Calibri" w:hAnsi="Calibri"/>
          <w:b/>
          <w:smallCaps/>
        </w:rPr>
        <w:t>Definition of Efficient Equipment</w:t>
      </w:r>
    </w:p>
    <w:p w14:paraId="740314C6" w14:textId="77777777" w:rsidR="0049574F" w:rsidRPr="00273DE8" w:rsidRDefault="0049574F" w:rsidP="0049574F">
      <w:pPr>
        <w:spacing w:after="240"/>
        <w:rPr>
          <w:rFonts w:ascii="Calibri" w:hAnsi="Calibri"/>
        </w:rPr>
      </w:pPr>
      <w:r w:rsidRPr="00273DE8">
        <w:rPr>
          <w:rFonts w:ascii="Calibri" w:hAnsi="Calibri"/>
        </w:rPr>
        <w:t>To qualify for this measure an approved technician must complete the tune-up requirements</w:t>
      </w:r>
      <w:r w:rsidRPr="00273DE8">
        <w:rPr>
          <w:rFonts w:ascii="Arial" w:hAnsi="Arial"/>
          <w:vertAlign w:val="superscript"/>
        </w:rPr>
        <w:footnoteReference w:id="428"/>
      </w:r>
      <w:r w:rsidRPr="00273DE8">
        <w:rPr>
          <w:rFonts w:ascii="Calibri" w:hAnsi="Calibri"/>
        </w:rPr>
        <w:t xml:space="preserve"> listed below:</w:t>
      </w:r>
    </w:p>
    <w:p w14:paraId="3540ED49" w14:textId="77777777" w:rsidR="0049574F" w:rsidRPr="00273DE8" w:rsidRDefault="0049574F" w:rsidP="0049574F">
      <w:pPr>
        <w:widowControl/>
        <w:numPr>
          <w:ilvl w:val="0"/>
          <w:numId w:val="3"/>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Measure combustion efficiency using an electronic flue gas analyzer</w:t>
      </w:r>
    </w:p>
    <w:p w14:paraId="16DBDF04" w14:textId="77777777" w:rsidR="0049574F" w:rsidRPr="00273DE8" w:rsidRDefault="0049574F" w:rsidP="0049574F">
      <w:pPr>
        <w:widowControl/>
        <w:numPr>
          <w:ilvl w:val="0"/>
          <w:numId w:val="3"/>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Check and clean blower assembly and components per manufacturer’s recommendations</w:t>
      </w:r>
    </w:p>
    <w:p w14:paraId="0C075999" w14:textId="77777777" w:rsidR="0049574F" w:rsidRPr="00273DE8" w:rsidRDefault="0049574F" w:rsidP="0049574F">
      <w:pPr>
        <w:widowControl/>
        <w:numPr>
          <w:ilvl w:val="0"/>
          <w:numId w:val="3"/>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Where applicable Lubricate motor and inspect and replace fan belt if required</w:t>
      </w:r>
    </w:p>
    <w:p w14:paraId="1104FE74" w14:textId="77777777" w:rsidR="0049574F" w:rsidRPr="00273DE8" w:rsidRDefault="0049574F" w:rsidP="0049574F">
      <w:pPr>
        <w:widowControl/>
        <w:numPr>
          <w:ilvl w:val="0"/>
          <w:numId w:val="3"/>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Inspect for gas leaks</w:t>
      </w:r>
    </w:p>
    <w:p w14:paraId="07A260A4" w14:textId="77777777" w:rsidR="0049574F" w:rsidRPr="00273DE8" w:rsidRDefault="0049574F" w:rsidP="0049574F">
      <w:pPr>
        <w:widowControl/>
        <w:numPr>
          <w:ilvl w:val="0"/>
          <w:numId w:val="3"/>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Clean burner per manufacturer’s recommendations and adjust as needed</w:t>
      </w:r>
    </w:p>
    <w:p w14:paraId="7B622567" w14:textId="77777777" w:rsidR="0049574F" w:rsidRPr="00273DE8" w:rsidRDefault="0049574F" w:rsidP="0049574F">
      <w:pPr>
        <w:widowControl/>
        <w:numPr>
          <w:ilvl w:val="0"/>
          <w:numId w:val="3"/>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 xml:space="preserve">Check ignition system and safety systems and clean and adjust as needed </w:t>
      </w:r>
    </w:p>
    <w:p w14:paraId="7F41D899" w14:textId="77777777" w:rsidR="0049574F" w:rsidRPr="00273DE8" w:rsidRDefault="0049574F" w:rsidP="0049574F">
      <w:pPr>
        <w:widowControl/>
        <w:numPr>
          <w:ilvl w:val="0"/>
          <w:numId w:val="3"/>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Check and clean heat exchanger per manufacturer’s recommendations</w:t>
      </w:r>
    </w:p>
    <w:p w14:paraId="1C1F7346" w14:textId="77777777" w:rsidR="0049574F" w:rsidRPr="00273DE8" w:rsidRDefault="0049574F" w:rsidP="0049574F">
      <w:pPr>
        <w:widowControl/>
        <w:numPr>
          <w:ilvl w:val="0"/>
          <w:numId w:val="3"/>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Inspect exhaust/flue for proper attachment and operation</w:t>
      </w:r>
    </w:p>
    <w:p w14:paraId="7D960A7C" w14:textId="77777777" w:rsidR="0049574F" w:rsidRPr="00273DE8" w:rsidRDefault="0049574F" w:rsidP="0049574F">
      <w:pPr>
        <w:widowControl/>
        <w:numPr>
          <w:ilvl w:val="0"/>
          <w:numId w:val="3"/>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Inspect control box, wiring and controls for proper connections and performance</w:t>
      </w:r>
    </w:p>
    <w:p w14:paraId="001D30E2" w14:textId="77777777" w:rsidR="0049574F" w:rsidRPr="00273DE8" w:rsidRDefault="0049574F" w:rsidP="0049574F">
      <w:pPr>
        <w:widowControl/>
        <w:numPr>
          <w:ilvl w:val="0"/>
          <w:numId w:val="3"/>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Check air filter and clean or replace per manufacturer’s</w:t>
      </w:r>
    </w:p>
    <w:p w14:paraId="7AE90F10" w14:textId="77777777" w:rsidR="0049574F" w:rsidRPr="00273DE8" w:rsidRDefault="0049574F" w:rsidP="0049574F">
      <w:pPr>
        <w:widowControl/>
        <w:numPr>
          <w:ilvl w:val="0"/>
          <w:numId w:val="3"/>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Inspect duct work connected to furnace for leaks or blockages</w:t>
      </w:r>
    </w:p>
    <w:p w14:paraId="59F3C529" w14:textId="77777777" w:rsidR="0049574F" w:rsidRPr="00273DE8" w:rsidRDefault="0049574F" w:rsidP="0049574F">
      <w:pPr>
        <w:widowControl/>
        <w:numPr>
          <w:ilvl w:val="0"/>
          <w:numId w:val="3"/>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Measure temperature rise and adjust flow as needed</w:t>
      </w:r>
    </w:p>
    <w:p w14:paraId="77DF90C8" w14:textId="77777777" w:rsidR="0049574F" w:rsidRPr="00273DE8" w:rsidRDefault="0049574F" w:rsidP="0049574F">
      <w:pPr>
        <w:widowControl/>
        <w:numPr>
          <w:ilvl w:val="0"/>
          <w:numId w:val="3"/>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Check for correct line and load volts/amps</w:t>
      </w:r>
    </w:p>
    <w:p w14:paraId="56C22F28" w14:textId="77777777" w:rsidR="0049574F" w:rsidRPr="00273DE8" w:rsidRDefault="0049574F" w:rsidP="0049574F">
      <w:pPr>
        <w:widowControl/>
        <w:numPr>
          <w:ilvl w:val="0"/>
          <w:numId w:val="3"/>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Check thermostat operation is per manufacturer’s recommendations(if adjustments made, refer to ‘Residential Programmable Thermostat’ measure for savings estimate)</w:t>
      </w:r>
    </w:p>
    <w:p w14:paraId="7297FDF3" w14:textId="77777777" w:rsidR="0049574F" w:rsidRPr="00273DE8" w:rsidRDefault="0049574F" w:rsidP="0049574F">
      <w:pPr>
        <w:widowControl/>
        <w:numPr>
          <w:ilvl w:val="0"/>
          <w:numId w:val="3"/>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Perform Carbon Monoxide test and adjust heating system until results are within standard industry acceptable limits</w:t>
      </w:r>
    </w:p>
    <w:p w14:paraId="4BF64D1C" w14:textId="77777777" w:rsidR="0049574F" w:rsidRPr="00273DE8" w:rsidRDefault="0049574F" w:rsidP="0049574F">
      <w:pPr>
        <w:spacing w:after="240"/>
        <w:rPr>
          <w:rFonts w:ascii="Calibri" w:hAnsi="Calibri"/>
        </w:rPr>
      </w:pPr>
    </w:p>
    <w:p w14:paraId="42F91280" w14:textId="77777777" w:rsidR="0049574F" w:rsidRPr="00273DE8" w:rsidRDefault="0049574F" w:rsidP="0049574F">
      <w:pPr>
        <w:keepNext/>
        <w:keepLines/>
        <w:spacing w:before="200" w:after="240" w:line="276" w:lineRule="auto"/>
        <w:outlineLvl w:val="5"/>
        <w:rPr>
          <w:rFonts w:ascii="Calibri" w:hAnsi="Calibri"/>
          <w:b/>
          <w:smallCaps/>
        </w:rPr>
      </w:pPr>
      <w:r w:rsidRPr="00273DE8">
        <w:rPr>
          <w:rFonts w:ascii="Calibri" w:hAnsi="Calibri"/>
          <w:b/>
          <w:smallCaps/>
        </w:rPr>
        <w:t>Definition of Baseline Equipment</w:t>
      </w:r>
    </w:p>
    <w:p w14:paraId="68477E7B" w14:textId="77777777" w:rsidR="0049574F" w:rsidRPr="00273DE8" w:rsidRDefault="0049574F" w:rsidP="0049574F">
      <w:pPr>
        <w:spacing w:after="240"/>
        <w:rPr>
          <w:rFonts w:ascii="Calibri" w:hAnsi="Calibri"/>
        </w:rPr>
      </w:pPr>
      <w:r w:rsidRPr="00273DE8">
        <w:rPr>
          <w:rFonts w:ascii="Calibri" w:hAnsi="Calibri"/>
        </w:rPr>
        <w:t>The baseline is furnace assumed not to have had a tune-up in the past 2 years.</w:t>
      </w:r>
    </w:p>
    <w:p w14:paraId="19CC278D" w14:textId="77777777" w:rsidR="0049574F" w:rsidRPr="00273DE8" w:rsidRDefault="0049574F" w:rsidP="0049574F">
      <w:pPr>
        <w:keepNext/>
        <w:keepLines/>
        <w:spacing w:before="200" w:after="240" w:line="276" w:lineRule="auto"/>
        <w:outlineLvl w:val="5"/>
        <w:rPr>
          <w:rFonts w:ascii="Calibri" w:hAnsi="Calibri"/>
          <w:b/>
          <w:smallCaps/>
        </w:rPr>
      </w:pPr>
      <w:r w:rsidRPr="00273DE8">
        <w:rPr>
          <w:rFonts w:ascii="Calibri" w:hAnsi="Calibri"/>
          <w:b/>
          <w:smallCaps/>
        </w:rPr>
        <w:t>Deemed Lifetime of Efficient Equipment</w:t>
      </w:r>
    </w:p>
    <w:p w14:paraId="48161128" w14:textId="77777777" w:rsidR="0049574F" w:rsidRPr="00273DE8" w:rsidRDefault="0049574F" w:rsidP="0049574F">
      <w:pPr>
        <w:spacing w:after="240"/>
        <w:rPr>
          <w:rFonts w:ascii="Calibri" w:hAnsi="Calibri"/>
        </w:rPr>
      </w:pPr>
      <w:r w:rsidRPr="00273DE8">
        <w:rPr>
          <w:rFonts w:ascii="Calibri" w:hAnsi="Calibri"/>
        </w:rPr>
        <w:t>The measure life for the tune up is 2 years.</w:t>
      </w:r>
      <w:r w:rsidRPr="00273DE8">
        <w:rPr>
          <w:rFonts w:ascii="Arial" w:hAnsi="Arial"/>
          <w:vertAlign w:val="superscript"/>
        </w:rPr>
        <w:footnoteReference w:id="429"/>
      </w:r>
    </w:p>
    <w:p w14:paraId="119D0992" w14:textId="77777777" w:rsidR="0049574F" w:rsidRPr="00273DE8" w:rsidRDefault="0049574F" w:rsidP="0049574F">
      <w:pPr>
        <w:keepNext/>
        <w:keepLines/>
        <w:spacing w:before="200" w:after="240" w:line="276" w:lineRule="auto"/>
        <w:outlineLvl w:val="5"/>
        <w:rPr>
          <w:rFonts w:ascii="Calibri" w:hAnsi="Calibri"/>
          <w:b/>
          <w:smallCaps/>
        </w:rPr>
      </w:pPr>
      <w:r w:rsidRPr="00273DE8">
        <w:rPr>
          <w:rFonts w:ascii="Calibri" w:hAnsi="Calibri"/>
          <w:b/>
          <w:smallCaps/>
        </w:rPr>
        <w:t xml:space="preserve">Deemed Measure Cost </w:t>
      </w:r>
    </w:p>
    <w:p w14:paraId="5084D7F1" w14:textId="77777777" w:rsidR="0049574F" w:rsidRPr="00273DE8" w:rsidRDefault="0049574F" w:rsidP="0049574F">
      <w:pPr>
        <w:spacing w:after="240"/>
        <w:rPr>
          <w:rFonts w:ascii="Calibri" w:hAnsi="Calibri"/>
        </w:rPr>
      </w:pPr>
      <w:r w:rsidRPr="00273DE8">
        <w:rPr>
          <w:rFonts w:ascii="Calibri" w:hAnsi="Calibri"/>
        </w:rPr>
        <w:t>The incremental cost for this measure should be the actual cost of tune up.</w:t>
      </w:r>
    </w:p>
    <w:p w14:paraId="135D1158" w14:textId="77777777" w:rsidR="0049574F" w:rsidRPr="00273DE8" w:rsidRDefault="0049574F" w:rsidP="0049574F">
      <w:pPr>
        <w:keepNext/>
        <w:keepLines/>
        <w:spacing w:before="200" w:after="240" w:line="276" w:lineRule="auto"/>
        <w:outlineLvl w:val="5"/>
        <w:rPr>
          <w:rFonts w:ascii="Calibri" w:hAnsi="Calibri"/>
          <w:b/>
          <w:smallCaps/>
        </w:rPr>
      </w:pPr>
      <w:r w:rsidRPr="00273DE8">
        <w:rPr>
          <w:rFonts w:ascii="Calibri" w:hAnsi="Calibri"/>
          <w:b/>
          <w:smallCaps/>
        </w:rPr>
        <w:lastRenderedPageBreak/>
        <w:t>Deemed O&amp;M Cost Adjustments</w:t>
      </w:r>
    </w:p>
    <w:p w14:paraId="746F19CF" w14:textId="77777777" w:rsidR="0049574F" w:rsidRPr="00273DE8" w:rsidRDefault="0049574F" w:rsidP="0049574F">
      <w:pPr>
        <w:spacing w:after="240"/>
        <w:rPr>
          <w:rFonts w:ascii="Calibri" w:hAnsi="Calibri"/>
        </w:rPr>
      </w:pPr>
      <w:r w:rsidRPr="00273DE8">
        <w:rPr>
          <w:rFonts w:ascii="Calibri" w:hAnsi="Calibri"/>
        </w:rPr>
        <w:t>There are no expected O&amp;M savings associated with this measure.</w:t>
      </w:r>
    </w:p>
    <w:p w14:paraId="653E06EB" w14:textId="77777777" w:rsidR="0049574F" w:rsidRPr="00273DE8" w:rsidRDefault="0049574F" w:rsidP="0049574F">
      <w:pPr>
        <w:keepNext/>
        <w:keepLines/>
        <w:spacing w:before="200" w:after="240" w:line="276" w:lineRule="auto"/>
        <w:outlineLvl w:val="5"/>
        <w:rPr>
          <w:rFonts w:ascii="Calibri" w:hAnsi="Calibri"/>
          <w:b/>
          <w:smallCaps/>
        </w:rPr>
      </w:pPr>
      <w:r w:rsidRPr="00273DE8">
        <w:rPr>
          <w:rFonts w:ascii="Calibri" w:hAnsi="Calibri"/>
          <w:b/>
          <w:smallCaps/>
        </w:rPr>
        <w:t>Loadshape</w:t>
      </w:r>
    </w:p>
    <w:p w14:paraId="179C54CB" w14:textId="77777777" w:rsidR="0049574F" w:rsidRPr="00273DE8" w:rsidRDefault="0049574F" w:rsidP="0049574F">
      <w:pPr>
        <w:spacing w:after="240"/>
        <w:rPr>
          <w:rFonts w:ascii="Calibri" w:hAnsi="Calibri"/>
        </w:rPr>
      </w:pPr>
      <w:r w:rsidRPr="00273DE8">
        <w:rPr>
          <w:rFonts w:ascii="Calibri" w:hAnsi="Calibri"/>
        </w:rPr>
        <w:t xml:space="preserve">Loadshape R09 - Residential Electric Space Heat </w:t>
      </w:r>
    </w:p>
    <w:p w14:paraId="636DA70B" w14:textId="77777777" w:rsidR="0049574F" w:rsidRPr="00273DE8" w:rsidRDefault="0049574F" w:rsidP="0049574F">
      <w:pPr>
        <w:keepNext/>
        <w:keepLines/>
        <w:spacing w:before="200" w:after="240" w:line="276" w:lineRule="auto"/>
        <w:outlineLvl w:val="5"/>
        <w:rPr>
          <w:rFonts w:ascii="Calibri" w:hAnsi="Calibri"/>
          <w:b/>
          <w:smallCaps/>
        </w:rPr>
      </w:pPr>
      <w:r w:rsidRPr="00273DE8">
        <w:rPr>
          <w:rFonts w:ascii="Calibri" w:hAnsi="Calibri"/>
          <w:b/>
          <w:smallCaps/>
        </w:rPr>
        <w:t>Coincidence Factor</w:t>
      </w:r>
    </w:p>
    <w:p w14:paraId="00AE2CCA" w14:textId="77777777" w:rsidR="0049574F" w:rsidRPr="00273DE8" w:rsidRDefault="0049574F" w:rsidP="0049574F">
      <w:pPr>
        <w:spacing w:after="240"/>
        <w:rPr>
          <w:rFonts w:ascii="Calibri" w:hAnsi="Calibri"/>
        </w:rPr>
      </w:pPr>
      <w:r w:rsidRPr="00273DE8">
        <w:rPr>
          <w:rFonts w:ascii="Calibri" w:hAnsi="Calibri"/>
        </w:rPr>
        <w:t>N/A</w:t>
      </w:r>
    </w:p>
    <w:p w14:paraId="34F8E20D" w14:textId="77777777" w:rsidR="0049574F" w:rsidRPr="00273DE8" w:rsidRDefault="0049574F" w:rsidP="0049574F">
      <w:pPr>
        <w:spacing w:after="240"/>
        <w:rPr>
          <w:rFonts w:ascii="Calibri" w:hAnsi="Calibri"/>
        </w:rPr>
      </w:pPr>
    </w:p>
    <w:p w14:paraId="4B04EE0E" w14:textId="77777777" w:rsidR="0049574F" w:rsidRPr="00273DE8" w:rsidRDefault="0049574F" w:rsidP="0049574F">
      <w:pPr>
        <w:pBdr>
          <w:top w:val="double" w:sz="4" w:space="1" w:color="auto"/>
          <w:bottom w:val="double" w:sz="4" w:space="1" w:color="auto"/>
        </w:pBdr>
        <w:spacing w:after="240"/>
        <w:jc w:val="center"/>
        <w:rPr>
          <w:rFonts w:ascii="Calibri" w:hAnsi="Calibri" w:cs="Calibri"/>
          <w:b/>
          <w:szCs w:val="20"/>
        </w:rPr>
      </w:pPr>
      <w:r w:rsidRPr="00273DE8">
        <w:rPr>
          <w:rFonts w:ascii="Calibri" w:hAnsi="Calibri" w:cs="Calibri"/>
          <w:b/>
          <w:szCs w:val="20"/>
        </w:rPr>
        <w:t>Algorithms</w:t>
      </w:r>
    </w:p>
    <w:p w14:paraId="172D728E" w14:textId="77777777" w:rsidR="0049574F" w:rsidRPr="00273DE8" w:rsidRDefault="0049574F" w:rsidP="0049574F">
      <w:pPr>
        <w:keepNext/>
        <w:keepLines/>
        <w:spacing w:before="200" w:after="240" w:line="276" w:lineRule="auto"/>
        <w:outlineLvl w:val="5"/>
        <w:rPr>
          <w:rFonts w:ascii="Calibri" w:hAnsi="Calibri"/>
          <w:b/>
          <w:smallCaps/>
        </w:rPr>
      </w:pPr>
      <w:r w:rsidRPr="00273DE8">
        <w:rPr>
          <w:rFonts w:ascii="Calibri" w:hAnsi="Calibri"/>
          <w:b/>
          <w:smallCaps/>
        </w:rPr>
        <w:t xml:space="preserve">Calculation of Energy Savings </w:t>
      </w:r>
    </w:p>
    <w:p w14:paraId="45907D1D" w14:textId="77777777" w:rsidR="0049574F" w:rsidRPr="00273DE8" w:rsidRDefault="0049574F" w:rsidP="0049574F">
      <w:pPr>
        <w:keepNext/>
        <w:keepLines/>
        <w:spacing w:before="200" w:after="240" w:line="276" w:lineRule="auto"/>
        <w:outlineLvl w:val="5"/>
        <w:rPr>
          <w:rFonts w:ascii="Calibri" w:hAnsi="Calibri"/>
          <w:b/>
          <w:smallCaps/>
        </w:rPr>
      </w:pPr>
      <w:r w:rsidRPr="00273DE8">
        <w:rPr>
          <w:rFonts w:ascii="Calibri" w:hAnsi="Calibri"/>
          <w:b/>
          <w:smallCaps/>
        </w:rPr>
        <w:t>Electric Energy Savings</w:t>
      </w:r>
    </w:p>
    <w:p w14:paraId="531C9EF8" w14:textId="77777777" w:rsidR="0049574F" w:rsidRPr="00273DE8" w:rsidRDefault="0049574F" w:rsidP="0049574F">
      <w:pPr>
        <w:spacing w:after="240"/>
        <w:ind w:left="720" w:firstLine="720"/>
        <w:rPr>
          <w:rFonts w:ascii="Calibri" w:hAnsi="Calibri" w:cs="Calibri"/>
        </w:rPr>
      </w:pPr>
      <w:r w:rsidRPr="00273DE8">
        <w:rPr>
          <w:rFonts w:ascii="Calibri" w:hAnsi="Calibri" w:cs="Calibri"/>
        </w:rPr>
        <w:t>ΔkWh</w:t>
      </w:r>
      <w:r w:rsidRPr="00273DE8">
        <w:rPr>
          <w:rFonts w:ascii="Calibri" w:hAnsi="Calibri" w:cs="Calibri"/>
        </w:rPr>
        <w:tab/>
      </w:r>
      <w:r w:rsidRPr="00273DE8">
        <w:rPr>
          <w:rFonts w:ascii="Calibri" w:hAnsi="Calibri" w:cs="Calibri"/>
        </w:rPr>
        <w:tab/>
        <w:t xml:space="preserve">= ΔTherms * </w:t>
      </w:r>
      <w:r w:rsidRPr="00273DE8">
        <w:rPr>
          <w:rFonts w:ascii="Calibri" w:hAnsi="Calibri" w:cs="Calibri"/>
          <w:noProof/>
        </w:rPr>
        <w:t>F</w:t>
      </w:r>
      <w:r w:rsidRPr="00273DE8">
        <w:rPr>
          <w:rFonts w:ascii="Calibri" w:hAnsi="Calibri" w:cs="Calibri"/>
          <w:noProof/>
          <w:vertAlign w:val="subscript"/>
        </w:rPr>
        <w:t xml:space="preserve">e </w:t>
      </w:r>
      <w:r w:rsidRPr="00273DE8">
        <w:rPr>
          <w:rFonts w:ascii="Calibri" w:hAnsi="Calibri" w:cs="Calibri"/>
        </w:rPr>
        <w:t>* 29.3</w:t>
      </w:r>
    </w:p>
    <w:p w14:paraId="0C0B7D58" w14:textId="77777777" w:rsidR="0049574F" w:rsidRPr="00273DE8" w:rsidRDefault="0049574F" w:rsidP="0049574F">
      <w:pPr>
        <w:widowControl/>
        <w:jc w:val="left"/>
        <w:rPr>
          <w:rFonts w:ascii="Calibri" w:hAnsi="Calibri" w:cs="Calibri"/>
        </w:rPr>
      </w:pPr>
      <w:r w:rsidRPr="00273DE8">
        <w:rPr>
          <w:rFonts w:ascii="Calibri" w:hAnsi="Calibri" w:cs="Calibri"/>
        </w:rPr>
        <w:t>Where:</w:t>
      </w:r>
    </w:p>
    <w:p w14:paraId="2FD44601" w14:textId="77777777" w:rsidR="0049574F" w:rsidRPr="00273DE8" w:rsidRDefault="0049574F" w:rsidP="0049574F">
      <w:pPr>
        <w:spacing w:after="240"/>
        <w:ind w:left="1440" w:hanging="720"/>
        <w:rPr>
          <w:rFonts w:ascii="Calibri" w:hAnsi="Calibri" w:cs="Calibri"/>
        </w:rPr>
      </w:pPr>
      <w:r w:rsidRPr="00273DE8">
        <w:rPr>
          <w:rFonts w:ascii="Calibri" w:hAnsi="Calibri" w:cs="Calibri"/>
        </w:rPr>
        <w:t xml:space="preserve">ΔTherms </w:t>
      </w:r>
      <w:r w:rsidRPr="00273DE8">
        <w:rPr>
          <w:rFonts w:ascii="Calibri" w:hAnsi="Calibri" w:cs="Calibri"/>
        </w:rPr>
        <w:tab/>
        <w:t>= as calculated below</w:t>
      </w:r>
    </w:p>
    <w:p w14:paraId="7D8E4E34" w14:textId="77777777" w:rsidR="0049574F" w:rsidRPr="00273DE8" w:rsidRDefault="0049574F" w:rsidP="0049574F">
      <w:pPr>
        <w:spacing w:after="240"/>
        <w:ind w:left="1440" w:hanging="720"/>
        <w:rPr>
          <w:rFonts w:ascii="Calibri" w:hAnsi="Calibri" w:cs="Calibri"/>
          <w:noProof/>
        </w:rPr>
      </w:pPr>
      <w:r w:rsidRPr="00273DE8">
        <w:rPr>
          <w:rFonts w:ascii="Calibri" w:hAnsi="Calibri" w:cs="Calibri"/>
          <w:noProof/>
        </w:rPr>
        <w:t>F</w:t>
      </w:r>
      <w:r w:rsidRPr="00273DE8">
        <w:rPr>
          <w:rFonts w:ascii="Calibri" w:hAnsi="Calibri" w:cs="Calibri"/>
          <w:noProof/>
          <w:vertAlign w:val="subscript"/>
        </w:rPr>
        <w:t>e</w:t>
      </w:r>
      <w:r w:rsidRPr="00273DE8">
        <w:rPr>
          <w:rFonts w:ascii="Calibri" w:hAnsi="Calibri" w:cs="Calibri"/>
          <w:noProof/>
          <w:vertAlign w:val="subscript"/>
        </w:rPr>
        <w:tab/>
      </w:r>
      <w:r w:rsidRPr="00273DE8">
        <w:rPr>
          <w:rFonts w:ascii="Calibri" w:hAnsi="Calibri" w:cs="Calibri"/>
          <w:noProof/>
          <w:vertAlign w:val="subscript"/>
        </w:rPr>
        <w:tab/>
      </w:r>
      <w:r w:rsidRPr="00273DE8">
        <w:rPr>
          <w:rFonts w:ascii="Calibri" w:hAnsi="Calibri" w:cs="Calibri"/>
          <w:noProof/>
        </w:rPr>
        <w:t>= Furnace Fan energy consumption as a percentage of annual fuel consumption</w:t>
      </w:r>
    </w:p>
    <w:p w14:paraId="575B29C9" w14:textId="77777777" w:rsidR="0049574F" w:rsidRPr="00273DE8" w:rsidRDefault="0049574F" w:rsidP="0049574F">
      <w:pPr>
        <w:spacing w:after="240"/>
        <w:ind w:left="1440" w:hanging="720"/>
        <w:rPr>
          <w:rFonts w:ascii="Calibri" w:hAnsi="Calibri" w:cs="Calibri"/>
          <w:noProof/>
        </w:rPr>
      </w:pPr>
      <w:r w:rsidRPr="00273DE8">
        <w:rPr>
          <w:rFonts w:ascii="Calibri" w:hAnsi="Calibri" w:cs="Calibri"/>
          <w:noProof/>
        </w:rPr>
        <w:tab/>
      </w:r>
      <w:r w:rsidRPr="00273DE8">
        <w:rPr>
          <w:rFonts w:ascii="Calibri" w:hAnsi="Calibri" w:cs="Calibri"/>
          <w:noProof/>
        </w:rPr>
        <w:tab/>
        <w:t>= 3.14%</w:t>
      </w:r>
      <w:r w:rsidRPr="00273DE8">
        <w:rPr>
          <w:rFonts w:ascii="Arial" w:hAnsi="Arial" w:cs="Calibri"/>
          <w:noProof/>
          <w:vertAlign w:val="superscript"/>
        </w:rPr>
        <w:footnoteReference w:id="430"/>
      </w:r>
    </w:p>
    <w:p w14:paraId="5F5ED876" w14:textId="77777777" w:rsidR="0049574F" w:rsidRPr="00273DE8" w:rsidRDefault="0049574F" w:rsidP="0049574F">
      <w:pPr>
        <w:spacing w:after="240"/>
        <w:ind w:firstLine="720"/>
        <w:rPr>
          <w:rFonts w:ascii="Calibri" w:hAnsi="Calibri"/>
          <w:noProof/>
        </w:rPr>
      </w:pPr>
      <w:r w:rsidRPr="00273DE8">
        <w:rPr>
          <w:rFonts w:ascii="Calibri" w:hAnsi="Calibri"/>
          <w:noProof/>
        </w:rPr>
        <w:t>29.3</w:t>
      </w:r>
      <w:r w:rsidRPr="00273DE8">
        <w:rPr>
          <w:rFonts w:ascii="Calibri" w:hAnsi="Calibri"/>
          <w:noProof/>
        </w:rPr>
        <w:tab/>
      </w:r>
      <w:r w:rsidRPr="00273DE8">
        <w:rPr>
          <w:rFonts w:ascii="Calibri" w:hAnsi="Calibri"/>
          <w:noProof/>
        </w:rPr>
        <w:tab/>
        <w:t>= kWh per therm</w:t>
      </w:r>
    </w:p>
    <w:p w14:paraId="54A31BE7" w14:textId="77777777" w:rsidR="0049574F" w:rsidRPr="00273DE8" w:rsidRDefault="0049574F" w:rsidP="0049574F">
      <w:pPr>
        <w:keepNext/>
        <w:keepLines/>
        <w:spacing w:before="200" w:after="240" w:line="276" w:lineRule="auto"/>
        <w:outlineLvl w:val="5"/>
        <w:rPr>
          <w:rFonts w:ascii="Calibri" w:hAnsi="Calibri"/>
          <w:b/>
          <w:smallCaps/>
        </w:rPr>
      </w:pPr>
      <w:r w:rsidRPr="00273DE8">
        <w:rPr>
          <w:rFonts w:ascii="Calibri" w:hAnsi="Calibri"/>
          <w:b/>
          <w:smallCaps/>
        </w:rPr>
        <w:t>Summer Coincident Peak Demand Savings</w:t>
      </w:r>
    </w:p>
    <w:p w14:paraId="1072627C" w14:textId="77777777" w:rsidR="0049574F" w:rsidRDefault="0049574F" w:rsidP="0049574F">
      <w:pPr>
        <w:spacing w:after="240"/>
        <w:rPr>
          <w:rFonts w:ascii="Calibri" w:hAnsi="Calibri"/>
        </w:rPr>
      </w:pPr>
      <w:r w:rsidRPr="00273DE8">
        <w:rPr>
          <w:rFonts w:ascii="Calibri" w:hAnsi="Calibri"/>
        </w:rPr>
        <w:t>N/A</w:t>
      </w:r>
    </w:p>
    <w:p w14:paraId="0F38E24D" w14:textId="77777777" w:rsidR="0049574F" w:rsidRPr="00273DE8" w:rsidRDefault="0049574F" w:rsidP="0049574F">
      <w:pPr>
        <w:spacing w:after="240"/>
        <w:rPr>
          <w:rFonts w:ascii="Calibri" w:hAnsi="Calibri"/>
        </w:rPr>
      </w:pPr>
    </w:p>
    <w:p w14:paraId="144E60BE" w14:textId="77777777" w:rsidR="0049574F" w:rsidRPr="00273DE8" w:rsidRDefault="0049574F" w:rsidP="0049574F">
      <w:pPr>
        <w:keepNext/>
        <w:keepLines/>
        <w:spacing w:before="200" w:after="240" w:line="276" w:lineRule="auto"/>
        <w:outlineLvl w:val="5"/>
        <w:rPr>
          <w:rFonts w:ascii="Calibri" w:hAnsi="Calibri"/>
          <w:b/>
          <w:smallCaps/>
        </w:rPr>
      </w:pPr>
      <w:r w:rsidRPr="00273DE8">
        <w:rPr>
          <w:rFonts w:ascii="Calibri" w:hAnsi="Calibri"/>
          <w:b/>
          <w:smallCaps/>
        </w:rPr>
        <w:t>Natural Gas Savings</w:t>
      </w:r>
    </w:p>
    <w:p w14:paraId="1DE2186A" w14:textId="77777777" w:rsidR="0049574F" w:rsidRPr="00273DE8" w:rsidRDefault="0049574F" w:rsidP="0049574F">
      <w:pPr>
        <w:spacing w:after="240"/>
        <w:ind w:left="720" w:firstLine="720"/>
        <w:rPr>
          <w:rFonts w:ascii="Calibri" w:hAnsi="Calibri"/>
        </w:rPr>
      </w:pPr>
      <w:r w:rsidRPr="00273DE8">
        <w:rPr>
          <w:rFonts w:ascii="Calibri" w:hAnsi="Calibri"/>
        </w:rPr>
        <w:t>Δtherms</w:t>
      </w:r>
      <w:r w:rsidRPr="00273DE8">
        <w:rPr>
          <w:rFonts w:ascii="Calibri" w:hAnsi="Calibri"/>
        </w:rPr>
        <w:tab/>
      </w:r>
      <w:r w:rsidRPr="00273DE8">
        <w:rPr>
          <w:rFonts w:ascii="Calibri" w:hAnsi="Calibri"/>
        </w:rPr>
        <w:tab/>
      </w:r>
      <w:proofErr w:type="gramStart"/>
      <w:r w:rsidRPr="00273DE8">
        <w:rPr>
          <w:rFonts w:ascii="Calibri" w:hAnsi="Calibri"/>
        </w:rPr>
        <w:t>=(</w:t>
      </w:r>
      <w:proofErr w:type="gramEnd"/>
      <w:r w:rsidRPr="00273DE8">
        <w:rPr>
          <w:rFonts w:ascii="Calibri" w:hAnsi="Calibri"/>
        </w:rPr>
        <w:t xml:space="preserve"> Gas_Furnace_Heating_Load *HF * (1/ Effbefore – 1/ (Effbefore + Ei))) </w:t>
      </w:r>
    </w:p>
    <w:p w14:paraId="05CF679D" w14:textId="77777777" w:rsidR="0049574F" w:rsidRPr="00273DE8" w:rsidRDefault="0049574F" w:rsidP="0049574F">
      <w:pPr>
        <w:rPr>
          <w:rFonts w:ascii="Calibri" w:hAnsi="Calibri"/>
        </w:rPr>
      </w:pPr>
      <w:r w:rsidRPr="00273DE8">
        <w:rPr>
          <w:rFonts w:ascii="Calibri" w:hAnsi="Calibri"/>
        </w:rPr>
        <w:t>Where:</w:t>
      </w:r>
    </w:p>
    <w:p w14:paraId="00C6A1FE" w14:textId="77777777" w:rsidR="0049574F" w:rsidRPr="00273DE8" w:rsidRDefault="0049574F" w:rsidP="0049574F">
      <w:pPr>
        <w:spacing w:after="240"/>
        <w:ind w:left="2160" w:hanging="1440"/>
        <w:rPr>
          <w:rFonts w:ascii="Calibri" w:hAnsi="Calibri"/>
        </w:rPr>
      </w:pPr>
      <w:r w:rsidRPr="00273DE8">
        <w:rPr>
          <w:rFonts w:ascii="Calibri" w:hAnsi="Calibri"/>
        </w:rPr>
        <w:t>Gas_Furnace_Heating_Load</w:t>
      </w:r>
      <w:r w:rsidRPr="00273DE8">
        <w:rPr>
          <w:rFonts w:ascii="Calibri" w:hAnsi="Calibri"/>
        </w:rPr>
        <w:tab/>
        <w:t>= Estimate of annual household heating load</w:t>
      </w:r>
      <w:r w:rsidRPr="00273DE8">
        <w:rPr>
          <w:rFonts w:ascii="Arial" w:hAnsi="Arial"/>
          <w:vertAlign w:val="superscript"/>
        </w:rPr>
        <w:footnoteReference w:id="431"/>
      </w:r>
      <w:r w:rsidRPr="00273DE8">
        <w:rPr>
          <w:rFonts w:ascii="Calibri" w:hAnsi="Calibri"/>
        </w:rPr>
        <w:t xml:space="preserve"> for gas furnace heated </w:t>
      </w:r>
      <w:r w:rsidRPr="00273DE8">
        <w:rPr>
          <w:rFonts w:ascii="Calibri" w:hAnsi="Calibri"/>
        </w:rPr>
        <w:lastRenderedPageBreak/>
        <w:t>single-family homes. If location is unknown, assume the average below</w:t>
      </w:r>
      <w:r w:rsidRPr="00273DE8">
        <w:rPr>
          <w:rFonts w:ascii="Arial" w:hAnsi="Arial"/>
          <w:vertAlign w:val="superscript"/>
        </w:rPr>
        <w:footnoteReference w:id="432"/>
      </w:r>
      <w:r w:rsidRPr="00273DE8">
        <w:rPr>
          <w:rFonts w:ascii="Calibri" w:hAnsi="Calibri"/>
        </w:rPr>
        <w:t>.</w:t>
      </w:r>
    </w:p>
    <w:p w14:paraId="5F414A57" w14:textId="77777777" w:rsidR="0049574F" w:rsidRPr="00273DE8" w:rsidRDefault="0049574F" w:rsidP="0049574F">
      <w:pPr>
        <w:spacing w:after="240"/>
        <w:ind w:left="2160"/>
        <w:rPr>
          <w:rFonts w:ascii="Calibri" w:hAnsi="Calibri"/>
        </w:rPr>
      </w:pPr>
      <w:r w:rsidRPr="00273DE8">
        <w:rPr>
          <w:rFonts w:ascii="Calibri" w:hAnsi="Calibri"/>
        </w:rPr>
        <w:t>= Actual if informed by site-specific load calculations, ACCA Manual J or equivalent</w:t>
      </w:r>
      <w:r w:rsidRPr="00273DE8">
        <w:rPr>
          <w:rFonts w:ascii="Arial" w:hAnsi="Arial"/>
          <w:vertAlign w:val="superscript"/>
        </w:rPr>
        <w:footnoteReference w:id="433"/>
      </w:r>
      <w:r w:rsidRPr="00273DE8">
        <w:rPr>
          <w:rFonts w:ascii="Calibri" w:hAnsi="Calibri"/>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5307" w:author="&quot;sdent&quot;" w:date="2016-01-21T10:19: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004"/>
        <w:gridCol w:w="2840"/>
        <w:tblGridChange w:id="5308">
          <w:tblGrid>
            <w:gridCol w:w="2004"/>
            <w:gridCol w:w="2840"/>
          </w:tblGrid>
        </w:tblGridChange>
      </w:tblGrid>
      <w:tr w:rsidR="0049574F" w:rsidRPr="00273DE8" w14:paraId="56286406" w14:textId="77777777" w:rsidTr="002C788B">
        <w:trPr>
          <w:trHeight w:val="223"/>
          <w:jc w:val="center"/>
          <w:trPrChange w:id="5309" w:author="&quot;sdent&quot;" w:date="2016-01-21T10:19:00Z">
            <w:trPr>
              <w:trHeight w:val="223"/>
              <w:jc w:val="center"/>
            </w:trPr>
          </w:trPrChange>
        </w:trPr>
        <w:tc>
          <w:tcPr>
            <w:tcW w:w="2004" w:type="dxa"/>
            <w:shd w:val="clear" w:color="auto" w:fill="808080" w:themeFill="background1" w:themeFillShade="80"/>
            <w:tcPrChange w:id="5310" w:author="&quot;sdent&quot;" w:date="2016-01-21T10:19:00Z">
              <w:tcPr>
                <w:tcW w:w="2004" w:type="dxa"/>
                <w:shd w:val="clear" w:color="auto" w:fill="A6A6A6" w:themeFill="background1" w:themeFillShade="A6"/>
              </w:tcPr>
            </w:tcPrChange>
          </w:tcPr>
          <w:p w14:paraId="66CDC6DE" w14:textId="77777777" w:rsidR="0049574F" w:rsidRPr="00273DE8" w:rsidRDefault="0049574F" w:rsidP="009C3E5A">
            <w:pPr>
              <w:widowControl/>
              <w:autoSpaceDE w:val="0"/>
              <w:autoSpaceDN w:val="0"/>
              <w:adjustRightInd w:val="0"/>
              <w:jc w:val="center"/>
              <w:rPr>
                <w:rFonts w:ascii="Calibri" w:eastAsia="Calibri" w:hAnsi="Calibri" w:cs="Calibri"/>
                <w:color w:val="FFFFFF"/>
                <w:szCs w:val="20"/>
              </w:rPr>
            </w:pPr>
            <w:r w:rsidRPr="00273DE8">
              <w:rPr>
                <w:rFonts w:ascii="Calibri" w:eastAsia="Calibri" w:hAnsi="Calibri" w:cs="Calibri"/>
                <w:b/>
                <w:bCs/>
                <w:color w:val="FFFFFF"/>
                <w:szCs w:val="20"/>
              </w:rPr>
              <w:t>Climate Zone</w:t>
            </w:r>
          </w:p>
          <w:p w14:paraId="7F532117" w14:textId="77777777" w:rsidR="0049574F" w:rsidRPr="00273DE8" w:rsidRDefault="0049574F" w:rsidP="009C3E5A">
            <w:pPr>
              <w:widowControl/>
              <w:autoSpaceDE w:val="0"/>
              <w:autoSpaceDN w:val="0"/>
              <w:adjustRightInd w:val="0"/>
              <w:jc w:val="center"/>
              <w:rPr>
                <w:rFonts w:ascii="Calibri" w:eastAsia="Calibri" w:hAnsi="Calibri" w:cs="Calibri"/>
                <w:color w:val="FFFFFF"/>
                <w:szCs w:val="20"/>
              </w:rPr>
            </w:pPr>
            <w:r w:rsidRPr="00273DE8">
              <w:rPr>
                <w:rFonts w:ascii="Calibri" w:eastAsia="Calibri" w:hAnsi="Calibri" w:cs="Calibri"/>
                <w:b/>
                <w:bCs/>
                <w:color w:val="FFFFFF"/>
                <w:szCs w:val="20"/>
              </w:rPr>
              <w:t>(City based upon)</w:t>
            </w:r>
          </w:p>
        </w:tc>
        <w:tc>
          <w:tcPr>
            <w:tcW w:w="2840" w:type="dxa"/>
            <w:shd w:val="clear" w:color="auto" w:fill="808080" w:themeFill="background1" w:themeFillShade="80"/>
            <w:tcPrChange w:id="5311" w:author="&quot;sdent&quot;" w:date="2016-01-21T10:19:00Z">
              <w:tcPr>
                <w:tcW w:w="2840" w:type="dxa"/>
                <w:shd w:val="clear" w:color="auto" w:fill="A6A6A6" w:themeFill="background1" w:themeFillShade="A6"/>
              </w:tcPr>
            </w:tcPrChange>
          </w:tcPr>
          <w:p w14:paraId="33296585" w14:textId="77777777" w:rsidR="0049574F" w:rsidRPr="00273DE8" w:rsidRDefault="0049574F" w:rsidP="009C3E5A">
            <w:pPr>
              <w:widowControl/>
              <w:autoSpaceDE w:val="0"/>
              <w:autoSpaceDN w:val="0"/>
              <w:adjustRightInd w:val="0"/>
              <w:jc w:val="center"/>
              <w:rPr>
                <w:rFonts w:ascii="Calibri" w:eastAsia="Calibri" w:hAnsi="Calibri" w:cs="Calibri"/>
                <w:color w:val="FFFFFF"/>
                <w:szCs w:val="20"/>
              </w:rPr>
            </w:pPr>
            <w:r w:rsidRPr="00273DE8">
              <w:rPr>
                <w:rFonts w:ascii="Calibri" w:eastAsia="Calibri" w:hAnsi="Calibri" w:cs="Calibri"/>
                <w:b/>
                <w:bCs/>
                <w:color w:val="FFFFFF"/>
                <w:szCs w:val="20"/>
              </w:rPr>
              <w:t>Gas_Furnace_Heating_Load (therms)</w:t>
            </w:r>
          </w:p>
        </w:tc>
      </w:tr>
      <w:tr w:rsidR="0049574F" w:rsidRPr="00273DE8" w14:paraId="3D868034" w14:textId="77777777" w:rsidTr="009C3E5A">
        <w:trPr>
          <w:trHeight w:val="97"/>
          <w:jc w:val="center"/>
        </w:trPr>
        <w:tc>
          <w:tcPr>
            <w:tcW w:w="2004" w:type="dxa"/>
          </w:tcPr>
          <w:p w14:paraId="669229AC" w14:textId="77777777" w:rsidR="0049574F" w:rsidRPr="00273DE8" w:rsidRDefault="0049574F" w:rsidP="009C3E5A">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1 (Rockford) </w:t>
            </w:r>
          </w:p>
        </w:tc>
        <w:tc>
          <w:tcPr>
            <w:tcW w:w="2840" w:type="dxa"/>
          </w:tcPr>
          <w:p w14:paraId="1055901E" w14:textId="77777777" w:rsidR="0049574F" w:rsidRPr="00273DE8" w:rsidRDefault="0049574F" w:rsidP="009C3E5A">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873</w:t>
            </w:r>
          </w:p>
        </w:tc>
      </w:tr>
      <w:tr w:rsidR="0049574F" w:rsidRPr="00273DE8" w14:paraId="3523B199" w14:textId="77777777" w:rsidTr="009C3E5A">
        <w:trPr>
          <w:trHeight w:val="97"/>
          <w:jc w:val="center"/>
        </w:trPr>
        <w:tc>
          <w:tcPr>
            <w:tcW w:w="2004" w:type="dxa"/>
          </w:tcPr>
          <w:p w14:paraId="6BF1124C" w14:textId="77777777" w:rsidR="0049574F" w:rsidRPr="00273DE8" w:rsidRDefault="0049574F" w:rsidP="009C3E5A">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2 (Chicago) </w:t>
            </w:r>
          </w:p>
        </w:tc>
        <w:tc>
          <w:tcPr>
            <w:tcW w:w="2840" w:type="dxa"/>
          </w:tcPr>
          <w:p w14:paraId="1A57CB6C" w14:textId="77777777" w:rsidR="0049574F" w:rsidRPr="00273DE8" w:rsidRDefault="0049574F" w:rsidP="009C3E5A">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834</w:t>
            </w:r>
          </w:p>
        </w:tc>
      </w:tr>
      <w:tr w:rsidR="0049574F" w:rsidRPr="00273DE8" w14:paraId="4269FF24" w14:textId="77777777" w:rsidTr="009C3E5A">
        <w:trPr>
          <w:trHeight w:val="97"/>
          <w:jc w:val="center"/>
        </w:trPr>
        <w:tc>
          <w:tcPr>
            <w:tcW w:w="2004" w:type="dxa"/>
          </w:tcPr>
          <w:p w14:paraId="3560F95F" w14:textId="77777777" w:rsidR="0049574F" w:rsidRPr="00273DE8" w:rsidRDefault="0049574F" w:rsidP="009C3E5A">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3 (Springfield) </w:t>
            </w:r>
          </w:p>
        </w:tc>
        <w:tc>
          <w:tcPr>
            <w:tcW w:w="2840" w:type="dxa"/>
          </w:tcPr>
          <w:p w14:paraId="644B9397" w14:textId="77777777" w:rsidR="0049574F" w:rsidRPr="00273DE8" w:rsidRDefault="0049574F" w:rsidP="009C3E5A">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714</w:t>
            </w:r>
          </w:p>
        </w:tc>
      </w:tr>
      <w:tr w:rsidR="0049574F" w:rsidRPr="00273DE8" w14:paraId="486ED3EA" w14:textId="77777777" w:rsidTr="009C3E5A">
        <w:trPr>
          <w:trHeight w:val="97"/>
          <w:jc w:val="center"/>
        </w:trPr>
        <w:tc>
          <w:tcPr>
            <w:tcW w:w="2004" w:type="dxa"/>
          </w:tcPr>
          <w:p w14:paraId="776DE882" w14:textId="77777777" w:rsidR="0049574F" w:rsidRPr="00273DE8" w:rsidRDefault="0049574F" w:rsidP="009C3E5A">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4 (Belleville) </w:t>
            </w:r>
          </w:p>
        </w:tc>
        <w:tc>
          <w:tcPr>
            <w:tcW w:w="2840" w:type="dxa"/>
          </w:tcPr>
          <w:p w14:paraId="4E7DBAA9" w14:textId="77777777" w:rsidR="0049574F" w:rsidRPr="00273DE8" w:rsidRDefault="0049574F" w:rsidP="009C3E5A">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551</w:t>
            </w:r>
          </w:p>
        </w:tc>
      </w:tr>
      <w:tr w:rsidR="0049574F" w:rsidRPr="00273DE8" w14:paraId="42784FBC" w14:textId="77777777" w:rsidTr="009C3E5A">
        <w:trPr>
          <w:trHeight w:val="70"/>
          <w:jc w:val="center"/>
        </w:trPr>
        <w:tc>
          <w:tcPr>
            <w:tcW w:w="2004" w:type="dxa"/>
          </w:tcPr>
          <w:p w14:paraId="5EC48EC6" w14:textId="77777777" w:rsidR="0049574F" w:rsidRPr="00273DE8" w:rsidRDefault="0049574F" w:rsidP="009C3E5A">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5 (Marion) </w:t>
            </w:r>
          </w:p>
        </w:tc>
        <w:tc>
          <w:tcPr>
            <w:tcW w:w="2840" w:type="dxa"/>
          </w:tcPr>
          <w:p w14:paraId="35A628CF" w14:textId="77777777" w:rsidR="0049574F" w:rsidRPr="00273DE8" w:rsidRDefault="0049574F" w:rsidP="009C3E5A">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561</w:t>
            </w:r>
          </w:p>
        </w:tc>
      </w:tr>
      <w:tr w:rsidR="0049574F" w:rsidRPr="00273DE8" w14:paraId="168F9FBD" w14:textId="77777777" w:rsidTr="009C3E5A">
        <w:trPr>
          <w:trHeight w:val="97"/>
          <w:jc w:val="center"/>
        </w:trPr>
        <w:tc>
          <w:tcPr>
            <w:tcW w:w="2004" w:type="dxa"/>
          </w:tcPr>
          <w:p w14:paraId="1C97C487" w14:textId="77777777" w:rsidR="0049574F" w:rsidRPr="00273DE8" w:rsidRDefault="0049574F" w:rsidP="009C3E5A">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Average </w:t>
            </w:r>
          </w:p>
        </w:tc>
        <w:tc>
          <w:tcPr>
            <w:tcW w:w="2840" w:type="dxa"/>
          </w:tcPr>
          <w:p w14:paraId="055B31BC" w14:textId="77777777" w:rsidR="0049574F" w:rsidRPr="00273DE8" w:rsidRDefault="0049574F" w:rsidP="009C3E5A">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793</w:t>
            </w:r>
          </w:p>
        </w:tc>
      </w:tr>
    </w:tbl>
    <w:p w14:paraId="1EEFD01B" w14:textId="77777777" w:rsidR="0049574F" w:rsidRPr="00273DE8" w:rsidRDefault="0049574F" w:rsidP="0049574F">
      <w:pPr>
        <w:spacing w:after="240"/>
        <w:ind w:left="2880"/>
        <w:rPr>
          <w:rFonts w:ascii="Calibri" w:hAnsi="Calibri"/>
        </w:rPr>
      </w:pPr>
    </w:p>
    <w:p w14:paraId="710F695B" w14:textId="77777777" w:rsidR="0049574F" w:rsidRPr="00273DE8" w:rsidRDefault="0049574F" w:rsidP="0049574F">
      <w:pPr>
        <w:spacing w:after="240"/>
        <w:ind w:firstLine="720"/>
        <w:rPr>
          <w:rFonts w:ascii="Calibri" w:hAnsi="Calibri"/>
        </w:rPr>
      </w:pPr>
      <w:r w:rsidRPr="00273DE8">
        <w:rPr>
          <w:rFonts w:ascii="Calibri" w:hAnsi="Calibri"/>
          <w:szCs w:val="20"/>
        </w:rPr>
        <w:t xml:space="preserve">HF </w:t>
      </w:r>
      <w:r w:rsidRPr="00273DE8">
        <w:rPr>
          <w:rFonts w:ascii="Calibri" w:hAnsi="Calibri"/>
          <w:szCs w:val="20"/>
        </w:rPr>
        <w:tab/>
      </w:r>
      <w:r w:rsidRPr="00273DE8">
        <w:rPr>
          <w:rFonts w:ascii="Calibri" w:hAnsi="Calibri"/>
          <w:szCs w:val="20"/>
        </w:rPr>
        <w:tab/>
        <w:t>= Household factor, to adjust heating consumption for non-single-family households.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5312" w:author="&quot;sdent&quot;" w:date="2016-01-21T10:19: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623"/>
        <w:gridCol w:w="1623"/>
        <w:tblGridChange w:id="5313">
          <w:tblGrid>
            <w:gridCol w:w="1623"/>
            <w:gridCol w:w="1623"/>
          </w:tblGrid>
        </w:tblGridChange>
      </w:tblGrid>
      <w:tr w:rsidR="0049574F" w:rsidRPr="00273DE8" w14:paraId="42589668" w14:textId="77777777" w:rsidTr="002C788B">
        <w:trPr>
          <w:trHeight w:val="99"/>
          <w:jc w:val="center"/>
          <w:trPrChange w:id="5314" w:author="&quot;sdent&quot;" w:date="2016-01-21T10:19:00Z">
            <w:trPr>
              <w:trHeight w:val="99"/>
              <w:jc w:val="center"/>
            </w:trPr>
          </w:trPrChange>
        </w:trPr>
        <w:tc>
          <w:tcPr>
            <w:tcW w:w="1623" w:type="dxa"/>
            <w:shd w:val="clear" w:color="auto" w:fill="808080" w:themeFill="background1" w:themeFillShade="80"/>
            <w:tcPrChange w:id="5315" w:author="&quot;sdent&quot;" w:date="2016-01-21T10:19:00Z">
              <w:tcPr>
                <w:tcW w:w="1623" w:type="dxa"/>
                <w:shd w:val="clear" w:color="auto" w:fill="A6A6A6" w:themeFill="background1" w:themeFillShade="A6"/>
              </w:tcPr>
            </w:tcPrChange>
          </w:tcPr>
          <w:p w14:paraId="7749C82F" w14:textId="77777777" w:rsidR="0049574F" w:rsidRPr="00273DE8" w:rsidRDefault="0049574F" w:rsidP="009C3E5A">
            <w:pPr>
              <w:widowControl/>
              <w:autoSpaceDE w:val="0"/>
              <w:autoSpaceDN w:val="0"/>
              <w:adjustRightInd w:val="0"/>
              <w:jc w:val="left"/>
              <w:rPr>
                <w:rFonts w:ascii="Calibri" w:eastAsia="Calibri" w:hAnsi="Calibri" w:cs="Calibri"/>
                <w:color w:val="FFFFFF"/>
                <w:szCs w:val="20"/>
              </w:rPr>
            </w:pPr>
            <w:r w:rsidRPr="00273DE8">
              <w:rPr>
                <w:rFonts w:ascii="Calibri" w:eastAsia="Calibri" w:hAnsi="Calibri" w:cs="Calibri"/>
                <w:b/>
                <w:bCs/>
                <w:color w:val="FFFFFF"/>
                <w:szCs w:val="20"/>
              </w:rPr>
              <w:t xml:space="preserve">Household Type </w:t>
            </w:r>
          </w:p>
        </w:tc>
        <w:tc>
          <w:tcPr>
            <w:tcW w:w="1623" w:type="dxa"/>
            <w:shd w:val="clear" w:color="auto" w:fill="808080" w:themeFill="background1" w:themeFillShade="80"/>
            <w:tcPrChange w:id="5316" w:author="&quot;sdent&quot;" w:date="2016-01-21T10:19:00Z">
              <w:tcPr>
                <w:tcW w:w="1623" w:type="dxa"/>
                <w:shd w:val="clear" w:color="auto" w:fill="A6A6A6" w:themeFill="background1" w:themeFillShade="A6"/>
              </w:tcPr>
            </w:tcPrChange>
          </w:tcPr>
          <w:p w14:paraId="6491A44A" w14:textId="77777777" w:rsidR="0049574F" w:rsidRPr="00273DE8" w:rsidRDefault="0049574F" w:rsidP="009C3E5A">
            <w:pPr>
              <w:widowControl/>
              <w:autoSpaceDE w:val="0"/>
              <w:autoSpaceDN w:val="0"/>
              <w:adjustRightInd w:val="0"/>
              <w:jc w:val="center"/>
              <w:rPr>
                <w:rFonts w:ascii="Calibri" w:eastAsia="Calibri" w:hAnsi="Calibri" w:cs="Calibri"/>
                <w:color w:val="FFFFFF"/>
                <w:szCs w:val="20"/>
              </w:rPr>
            </w:pPr>
            <w:r w:rsidRPr="00273DE8">
              <w:rPr>
                <w:rFonts w:ascii="Calibri" w:eastAsia="Calibri" w:hAnsi="Calibri" w:cs="Calibri"/>
                <w:b/>
                <w:bCs/>
                <w:color w:val="FFFFFF"/>
                <w:szCs w:val="20"/>
              </w:rPr>
              <w:t>HF</w:t>
            </w:r>
          </w:p>
        </w:tc>
      </w:tr>
      <w:tr w:rsidR="0049574F" w:rsidRPr="00273DE8" w14:paraId="646D4B10" w14:textId="77777777" w:rsidTr="009C3E5A">
        <w:trPr>
          <w:trHeight w:val="99"/>
          <w:jc w:val="center"/>
        </w:trPr>
        <w:tc>
          <w:tcPr>
            <w:tcW w:w="1623" w:type="dxa"/>
          </w:tcPr>
          <w:p w14:paraId="5B8EE05B" w14:textId="77777777" w:rsidR="0049574F" w:rsidRPr="00273DE8" w:rsidRDefault="0049574F" w:rsidP="009C3E5A">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Single-Family </w:t>
            </w:r>
          </w:p>
        </w:tc>
        <w:tc>
          <w:tcPr>
            <w:tcW w:w="1623" w:type="dxa"/>
          </w:tcPr>
          <w:p w14:paraId="1341F554" w14:textId="77777777" w:rsidR="0049574F" w:rsidRPr="00273DE8" w:rsidRDefault="0049574F" w:rsidP="009C3E5A">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100%</w:t>
            </w:r>
          </w:p>
        </w:tc>
      </w:tr>
      <w:tr w:rsidR="0049574F" w:rsidRPr="00273DE8" w14:paraId="698C72C3" w14:textId="77777777" w:rsidTr="009C3E5A">
        <w:trPr>
          <w:trHeight w:val="123"/>
          <w:jc w:val="center"/>
        </w:trPr>
        <w:tc>
          <w:tcPr>
            <w:tcW w:w="1623" w:type="dxa"/>
          </w:tcPr>
          <w:p w14:paraId="4FE5A3D1" w14:textId="77777777" w:rsidR="0049574F" w:rsidRPr="00273DE8" w:rsidRDefault="0049574F" w:rsidP="009C3E5A">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Multi-Family </w:t>
            </w:r>
          </w:p>
        </w:tc>
        <w:tc>
          <w:tcPr>
            <w:tcW w:w="1623" w:type="dxa"/>
          </w:tcPr>
          <w:p w14:paraId="37CA5E32" w14:textId="77777777" w:rsidR="0049574F" w:rsidRPr="00273DE8" w:rsidRDefault="0049574F" w:rsidP="009C3E5A">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65%</w:t>
            </w:r>
            <w:r w:rsidRPr="00273DE8">
              <w:rPr>
                <w:rFonts w:ascii="Arial" w:eastAsia="Calibri" w:hAnsi="Arial"/>
                <w:color w:val="000000"/>
                <w:szCs w:val="20"/>
                <w:vertAlign w:val="superscript"/>
              </w:rPr>
              <w:footnoteReference w:id="434"/>
            </w:r>
          </w:p>
        </w:tc>
      </w:tr>
      <w:tr w:rsidR="0049574F" w:rsidRPr="00273DE8" w14:paraId="20787B35" w14:textId="77777777" w:rsidTr="009C3E5A">
        <w:trPr>
          <w:trHeight w:val="123"/>
          <w:jc w:val="center"/>
        </w:trPr>
        <w:tc>
          <w:tcPr>
            <w:tcW w:w="1623" w:type="dxa"/>
          </w:tcPr>
          <w:p w14:paraId="4C1B916F" w14:textId="77777777" w:rsidR="0049574F" w:rsidRPr="00273DE8" w:rsidRDefault="0049574F" w:rsidP="009C3E5A">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Actual </w:t>
            </w:r>
          </w:p>
        </w:tc>
        <w:tc>
          <w:tcPr>
            <w:tcW w:w="1623" w:type="dxa"/>
          </w:tcPr>
          <w:p w14:paraId="58A72D0F" w14:textId="77777777" w:rsidR="0049574F" w:rsidRPr="00273DE8" w:rsidRDefault="0049574F" w:rsidP="009C3E5A">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Custom</w:t>
            </w:r>
            <w:r w:rsidRPr="00273DE8">
              <w:rPr>
                <w:rFonts w:ascii="Arial" w:eastAsia="Calibri" w:hAnsi="Arial"/>
                <w:color w:val="000000"/>
                <w:szCs w:val="20"/>
                <w:vertAlign w:val="superscript"/>
              </w:rPr>
              <w:footnoteReference w:id="435"/>
            </w:r>
          </w:p>
        </w:tc>
      </w:tr>
    </w:tbl>
    <w:p w14:paraId="491B632A" w14:textId="77777777" w:rsidR="0049574F" w:rsidRPr="00273DE8" w:rsidRDefault="0049574F" w:rsidP="0049574F">
      <w:pPr>
        <w:spacing w:after="240"/>
        <w:ind w:left="1440" w:firstLine="720"/>
        <w:rPr>
          <w:rFonts w:ascii="Calibri" w:hAnsi="Calibri"/>
        </w:rPr>
      </w:pPr>
    </w:p>
    <w:p w14:paraId="3AB823F7" w14:textId="77777777" w:rsidR="0049574F" w:rsidRPr="00273DE8" w:rsidRDefault="0049574F" w:rsidP="0049574F">
      <w:pPr>
        <w:spacing w:after="240"/>
        <w:ind w:firstLine="720"/>
        <w:rPr>
          <w:rFonts w:ascii="Calibri" w:hAnsi="Calibri"/>
        </w:rPr>
      </w:pPr>
      <w:r w:rsidRPr="00273DE8">
        <w:rPr>
          <w:rFonts w:ascii="Calibri" w:hAnsi="Calibri"/>
        </w:rPr>
        <w:t>Effbefore</w:t>
      </w:r>
      <w:r w:rsidRPr="00273DE8">
        <w:rPr>
          <w:rFonts w:ascii="Calibri" w:hAnsi="Calibri"/>
        </w:rPr>
        <w:tab/>
        <w:t xml:space="preserve">= Efficiency of the furnace before the tune-up </w:t>
      </w:r>
    </w:p>
    <w:p w14:paraId="45488F2D" w14:textId="77777777" w:rsidR="0049574F" w:rsidRDefault="0049574F" w:rsidP="0049574F">
      <w:pPr>
        <w:spacing w:after="240"/>
        <w:ind w:left="1440" w:firstLine="720"/>
        <w:rPr>
          <w:ins w:id="5317" w:author="Samuel Dent" w:date="2015-11-18T10:12:00Z"/>
          <w:rFonts w:ascii="Calibri" w:hAnsi="Calibri"/>
        </w:rPr>
      </w:pPr>
      <w:r w:rsidRPr="00273DE8">
        <w:rPr>
          <w:rFonts w:ascii="Calibri" w:hAnsi="Calibri"/>
        </w:rPr>
        <w:t xml:space="preserve">= Actual </w:t>
      </w:r>
    </w:p>
    <w:p w14:paraId="0BA98007" w14:textId="77777777" w:rsidR="0049574F" w:rsidRPr="00B2497A" w:rsidRDefault="0049574F" w:rsidP="0049574F">
      <w:pPr>
        <w:ind w:left="1440"/>
        <w:rPr>
          <w:ins w:id="5318" w:author="Samuel Dent" w:date="2015-11-18T10:12:00Z"/>
          <w:i/>
          <w:iCs/>
        </w:rPr>
      </w:pPr>
      <w:ins w:id="5319" w:author="Samuel Dent" w:date="2015-11-18T10:12:00Z">
        <w:r w:rsidRPr="00B2497A">
          <w:rPr>
            <w:i/>
            <w:iCs/>
          </w:rPr>
          <w:t>Note: Contractors should select a mid-level firing rate that appropriately represents the average building operating condition over the course of the heating season and take readings at a consistent firing rate for pre and post tune-up.</w:t>
        </w:r>
      </w:ins>
    </w:p>
    <w:p w14:paraId="00A13562" w14:textId="77777777" w:rsidR="0049574F" w:rsidRPr="00273DE8" w:rsidDel="00B2497A" w:rsidRDefault="0049574F" w:rsidP="0049574F">
      <w:pPr>
        <w:spacing w:after="240"/>
        <w:ind w:left="1440" w:firstLine="720"/>
        <w:rPr>
          <w:del w:id="5320" w:author="Samuel Dent" w:date="2015-11-18T10:12:00Z"/>
          <w:rFonts w:ascii="Calibri" w:hAnsi="Calibri"/>
        </w:rPr>
      </w:pPr>
    </w:p>
    <w:p w14:paraId="4389A3DA" w14:textId="77777777" w:rsidR="0049574F" w:rsidRPr="00273DE8" w:rsidRDefault="0049574F" w:rsidP="0049574F">
      <w:pPr>
        <w:spacing w:after="240"/>
        <w:ind w:firstLine="720"/>
        <w:rPr>
          <w:rFonts w:ascii="Calibri" w:hAnsi="Calibri"/>
        </w:rPr>
      </w:pPr>
      <w:r w:rsidRPr="00273DE8">
        <w:rPr>
          <w:rFonts w:ascii="Calibri" w:hAnsi="Calibri"/>
        </w:rPr>
        <w:t xml:space="preserve">EI </w:t>
      </w:r>
      <w:r w:rsidRPr="00273DE8">
        <w:rPr>
          <w:rFonts w:ascii="Calibri" w:hAnsi="Calibri"/>
        </w:rPr>
        <w:tab/>
      </w:r>
      <w:r w:rsidRPr="00273DE8">
        <w:rPr>
          <w:rFonts w:ascii="Calibri" w:hAnsi="Calibri"/>
        </w:rPr>
        <w:tab/>
        <w:t>= Efficiency Improvement of the furnace tune-up measure</w:t>
      </w:r>
    </w:p>
    <w:p w14:paraId="125FC554" w14:textId="77777777" w:rsidR="0049574F" w:rsidRPr="00273DE8" w:rsidRDefault="0049574F" w:rsidP="0049574F">
      <w:pPr>
        <w:spacing w:after="240"/>
        <w:ind w:left="1440" w:firstLine="720"/>
        <w:rPr>
          <w:rFonts w:ascii="Calibri" w:hAnsi="Calibri"/>
        </w:rPr>
      </w:pPr>
      <w:r w:rsidRPr="00273DE8">
        <w:rPr>
          <w:rFonts w:ascii="Calibri" w:hAnsi="Calibri"/>
        </w:rPr>
        <w:t xml:space="preserve">= Actual </w:t>
      </w:r>
    </w:p>
    <w:p w14:paraId="7F21F25E" w14:textId="77777777" w:rsidR="0049574F" w:rsidRPr="00273DE8" w:rsidRDefault="0049574F" w:rsidP="0049574F">
      <w:pPr>
        <w:keepNext/>
        <w:keepLines/>
        <w:spacing w:before="200" w:after="240" w:line="276" w:lineRule="auto"/>
        <w:outlineLvl w:val="5"/>
        <w:rPr>
          <w:rFonts w:ascii="Calibri" w:hAnsi="Calibri"/>
          <w:b/>
          <w:smallCaps/>
        </w:rPr>
      </w:pPr>
      <w:r w:rsidRPr="00273DE8">
        <w:rPr>
          <w:rFonts w:ascii="Calibri" w:hAnsi="Calibri"/>
          <w:b/>
          <w:smallCaps/>
        </w:rPr>
        <w:lastRenderedPageBreak/>
        <w:t xml:space="preserve">Water Impact Descriptions and Calculation  </w:t>
      </w:r>
    </w:p>
    <w:p w14:paraId="545BEB98" w14:textId="77777777" w:rsidR="0049574F" w:rsidRPr="00273DE8" w:rsidRDefault="0049574F" w:rsidP="0049574F">
      <w:pPr>
        <w:spacing w:after="240"/>
        <w:rPr>
          <w:rFonts w:ascii="Calibri" w:hAnsi="Calibri"/>
        </w:rPr>
      </w:pPr>
      <w:r w:rsidRPr="00273DE8">
        <w:rPr>
          <w:rFonts w:ascii="Calibri" w:hAnsi="Calibri"/>
        </w:rPr>
        <w:t>N/A</w:t>
      </w:r>
    </w:p>
    <w:p w14:paraId="656A1257" w14:textId="77777777" w:rsidR="0049574F" w:rsidRPr="00273DE8" w:rsidRDefault="0049574F" w:rsidP="0049574F">
      <w:pPr>
        <w:keepNext/>
        <w:keepLines/>
        <w:spacing w:before="200" w:after="240" w:line="276" w:lineRule="auto"/>
        <w:outlineLvl w:val="5"/>
        <w:rPr>
          <w:rFonts w:ascii="Calibri" w:hAnsi="Calibri"/>
          <w:b/>
          <w:smallCaps/>
        </w:rPr>
      </w:pPr>
      <w:r w:rsidRPr="00273DE8">
        <w:rPr>
          <w:rFonts w:ascii="Calibri" w:hAnsi="Calibri"/>
          <w:b/>
          <w:smallCaps/>
        </w:rPr>
        <w:t>Deemed O&amp;M Cost Adjustment Calculation</w:t>
      </w:r>
    </w:p>
    <w:p w14:paraId="314E7191" w14:textId="77777777" w:rsidR="0049574F" w:rsidRPr="00273DE8" w:rsidRDefault="0049574F" w:rsidP="0049574F">
      <w:pPr>
        <w:spacing w:after="240"/>
        <w:rPr>
          <w:rFonts w:ascii="Calibri" w:hAnsi="Calibri"/>
        </w:rPr>
      </w:pPr>
      <w:r w:rsidRPr="00273DE8">
        <w:rPr>
          <w:rFonts w:ascii="Calibri" w:hAnsi="Calibri"/>
        </w:rPr>
        <w:t>N/A</w:t>
      </w:r>
    </w:p>
    <w:p w14:paraId="296798FA" w14:textId="77777777" w:rsidR="0049574F" w:rsidRPr="00273DE8" w:rsidRDefault="0049574F" w:rsidP="0049574F">
      <w:pPr>
        <w:keepNext/>
        <w:keepLines/>
        <w:spacing w:before="200" w:after="240" w:line="276" w:lineRule="auto"/>
        <w:outlineLvl w:val="5"/>
        <w:rPr>
          <w:rFonts w:ascii="Calibri" w:hAnsi="Calibri"/>
          <w:b/>
          <w:smallCaps/>
        </w:rPr>
      </w:pPr>
      <w:r w:rsidRPr="00273DE8">
        <w:rPr>
          <w:rFonts w:ascii="Calibri" w:hAnsi="Calibri"/>
          <w:b/>
          <w:smallCaps/>
        </w:rPr>
        <w:t>O&amp;M Cost Adjustment Calculation</w:t>
      </w:r>
    </w:p>
    <w:p w14:paraId="0664655F" w14:textId="77777777" w:rsidR="0049574F" w:rsidRPr="00273DE8" w:rsidRDefault="0049574F" w:rsidP="0049574F">
      <w:pPr>
        <w:spacing w:after="240"/>
        <w:rPr>
          <w:rFonts w:ascii="Calibri" w:hAnsi="Calibri"/>
        </w:rPr>
      </w:pPr>
      <w:r w:rsidRPr="00273DE8">
        <w:rPr>
          <w:rFonts w:ascii="Calibri" w:hAnsi="Calibri"/>
        </w:rPr>
        <w:t>N/A</w:t>
      </w:r>
    </w:p>
    <w:p w14:paraId="5491A9FA" w14:textId="77777777" w:rsidR="0049574F" w:rsidDel="00732963" w:rsidRDefault="0049574F" w:rsidP="0049574F">
      <w:pPr>
        <w:keepNext/>
        <w:keepLines/>
        <w:spacing w:before="200" w:after="240" w:line="276" w:lineRule="auto"/>
        <w:jc w:val="left"/>
        <w:outlineLvl w:val="5"/>
        <w:rPr>
          <w:del w:id="5321" w:author="Samuel Dent" w:date="2015-11-18T10:13:00Z"/>
          <w:rFonts w:ascii="Calibri" w:hAnsi="Calibri"/>
          <w:b/>
          <w:smallCaps/>
        </w:rPr>
        <w:sectPr w:rsidR="0049574F" w:rsidDel="00732963" w:rsidSect="009C3E5A">
          <w:headerReference w:type="default" r:id="rId40"/>
          <w:pgSz w:w="12240" w:h="15840" w:code="1"/>
          <w:pgMar w:top="1440" w:right="1440" w:bottom="1440" w:left="1440" w:header="720" w:footer="720" w:gutter="0"/>
          <w:cols w:space="720"/>
          <w:docGrid w:linePitch="360"/>
        </w:sectPr>
      </w:pPr>
      <w:r w:rsidRPr="00273DE8">
        <w:rPr>
          <w:rFonts w:ascii="Calibri" w:hAnsi="Calibri"/>
          <w:b/>
          <w:smallCaps/>
        </w:rPr>
        <w:t>Measure Code: RS-HVC-FTUN-</w:t>
      </w:r>
      <w:del w:id="5322" w:author="Samuel Dent" w:date="2015-11-18T10:12:00Z">
        <w:r w:rsidRPr="00273DE8" w:rsidDel="00B2497A">
          <w:rPr>
            <w:rFonts w:ascii="Calibri" w:hAnsi="Calibri"/>
            <w:b/>
            <w:smallCaps/>
          </w:rPr>
          <w:delText>V01</w:delText>
        </w:r>
      </w:del>
      <w:ins w:id="5323" w:author="Samuel Dent" w:date="2015-11-18T10:12:00Z">
        <w:r w:rsidRPr="00273DE8">
          <w:rPr>
            <w:rFonts w:ascii="Calibri" w:hAnsi="Calibri"/>
            <w:b/>
            <w:smallCaps/>
          </w:rPr>
          <w:t>V0</w:t>
        </w:r>
        <w:r>
          <w:rPr>
            <w:rFonts w:ascii="Calibri" w:hAnsi="Calibri"/>
            <w:b/>
            <w:smallCaps/>
          </w:rPr>
          <w:t>2</w:t>
        </w:r>
      </w:ins>
      <w:r w:rsidRPr="00273DE8">
        <w:rPr>
          <w:rFonts w:ascii="Calibri" w:hAnsi="Calibri"/>
          <w:b/>
          <w:smallCaps/>
        </w:rPr>
        <w:t>-</w:t>
      </w:r>
      <w:del w:id="5324" w:author="Samuel Dent" w:date="2015-11-18T10:12:00Z">
        <w:r w:rsidRPr="00273DE8" w:rsidDel="00B2497A">
          <w:rPr>
            <w:rFonts w:ascii="Calibri" w:hAnsi="Calibri"/>
            <w:b/>
            <w:smallCaps/>
          </w:rPr>
          <w:delText>150601</w:delText>
        </w:r>
      </w:del>
      <w:ins w:id="5325" w:author="Samuel Dent" w:date="2015-11-18T10:12:00Z">
        <w:r w:rsidRPr="00273DE8">
          <w:rPr>
            <w:rFonts w:ascii="Calibri" w:hAnsi="Calibri"/>
            <w:b/>
            <w:smallCaps/>
          </w:rPr>
          <w:t>1</w:t>
        </w:r>
        <w:r>
          <w:rPr>
            <w:rFonts w:ascii="Calibri" w:hAnsi="Calibri"/>
            <w:b/>
            <w:smallCaps/>
          </w:rPr>
          <w:t>6</w:t>
        </w:r>
        <w:r w:rsidRPr="00273DE8">
          <w:rPr>
            <w:rFonts w:ascii="Calibri" w:hAnsi="Calibri"/>
            <w:b/>
            <w:smallCaps/>
          </w:rPr>
          <w:t>0601</w:t>
        </w:r>
      </w:ins>
    </w:p>
    <w:p w14:paraId="7332CC0F" w14:textId="77777777" w:rsidR="004C0465" w:rsidRDefault="004C0465" w:rsidP="004C0465"/>
    <w:p w14:paraId="7ECB5F65" w14:textId="77777777" w:rsidR="004C0465" w:rsidRPr="004C0465" w:rsidRDefault="004C0465" w:rsidP="004C0465">
      <w:pPr>
        <w:sectPr w:rsidR="004C0465" w:rsidRPr="004C0465">
          <w:headerReference w:type="default" r:id="rId41"/>
          <w:pgSz w:w="12240" w:h="15840"/>
          <w:pgMar w:top="1440" w:right="1440" w:bottom="1440" w:left="1440" w:header="720" w:footer="720" w:gutter="0"/>
          <w:cols w:space="720"/>
          <w:docGrid w:linePitch="360"/>
        </w:sectPr>
      </w:pPr>
    </w:p>
    <w:p w14:paraId="5B17A0F2" w14:textId="77777777" w:rsidR="00841F99" w:rsidRPr="00273DE8" w:rsidRDefault="00841F99" w:rsidP="00841F99">
      <w:pPr>
        <w:pStyle w:val="Heading3"/>
      </w:pPr>
      <w:bookmarkStart w:id="5328" w:name="_Toc437855991"/>
      <w:bookmarkStart w:id="5329" w:name="_Toc390225691"/>
      <w:bookmarkStart w:id="5330" w:name="_Ref406678154"/>
      <w:bookmarkStart w:id="5331" w:name="_Ref406678158"/>
      <w:bookmarkStart w:id="5332" w:name="_Toc437592976"/>
      <w:bookmarkStart w:id="5333" w:name="_Toc441217044"/>
      <w:r w:rsidRPr="00273DE8">
        <w:lastRenderedPageBreak/>
        <w:t>Boiler Reset Controls</w:t>
      </w:r>
      <w:bookmarkEnd w:id="5328"/>
      <w:bookmarkEnd w:id="5329"/>
      <w:bookmarkEnd w:id="5330"/>
      <w:bookmarkEnd w:id="5331"/>
      <w:bookmarkEnd w:id="5332"/>
      <w:bookmarkEnd w:id="5333"/>
    </w:p>
    <w:p w14:paraId="34865C7A" w14:textId="77777777" w:rsidR="00841F99" w:rsidRPr="00273DE8" w:rsidRDefault="00841F99" w:rsidP="00841F99">
      <w:pPr>
        <w:keepNext/>
        <w:keepLines/>
        <w:spacing w:before="200" w:after="240" w:line="276" w:lineRule="auto"/>
        <w:outlineLvl w:val="5"/>
        <w:rPr>
          <w:rFonts w:ascii="Calibri" w:hAnsi="Calibri"/>
          <w:b/>
          <w:smallCaps/>
        </w:rPr>
      </w:pPr>
      <w:r w:rsidRPr="00273DE8">
        <w:rPr>
          <w:rFonts w:ascii="Calibri" w:hAnsi="Calibri"/>
          <w:b/>
          <w:smallCaps/>
        </w:rPr>
        <w:t>Description</w:t>
      </w:r>
    </w:p>
    <w:p w14:paraId="219671C4" w14:textId="77777777" w:rsidR="00841F99" w:rsidRPr="00273DE8" w:rsidRDefault="00841F99" w:rsidP="00841F99">
      <w:pPr>
        <w:spacing w:after="240"/>
        <w:rPr>
          <w:rFonts w:ascii="Calibri" w:hAnsi="Calibri"/>
        </w:rPr>
      </w:pPr>
      <w:r w:rsidRPr="00273DE8">
        <w:rPr>
          <w:rFonts w:ascii="Calibri" w:hAnsi="Calibri"/>
        </w:rPr>
        <w:t>This measure relates to improving system efficiency by adding controls to residential heating boilers to vary the boiler entering water temperature relative to heating load as a function of the outdoor air temperature to save energy.  The water can be run a little cooler during fall and spring, and a little hotter during the coldest parts of the winter. A boiler reset control has two temperature sensors - one outside the house and one in the boiler water. As the outdoor temperature goes up and down, the control adjusts the water temperature setting to the lowest setting that is meeting the house heating demand. There are also limits in the controls to keep a boiler from operating outside of its safe performance range.</w:t>
      </w:r>
      <w:r w:rsidRPr="00273DE8">
        <w:rPr>
          <w:rFonts w:ascii="Arial" w:hAnsi="Arial"/>
          <w:vertAlign w:val="superscript"/>
        </w:rPr>
        <w:footnoteReference w:id="436"/>
      </w:r>
    </w:p>
    <w:p w14:paraId="23971D95" w14:textId="77777777" w:rsidR="00841F99" w:rsidRPr="00273DE8" w:rsidRDefault="00841F99" w:rsidP="00841F99">
      <w:pPr>
        <w:spacing w:after="240"/>
        <w:rPr>
          <w:rFonts w:ascii="Calibri" w:hAnsi="Calibri"/>
        </w:rPr>
      </w:pPr>
      <w:r w:rsidRPr="00273DE8">
        <w:rPr>
          <w:rFonts w:ascii="Calibri" w:hAnsi="Calibri"/>
        </w:rPr>
        <w:t xml:space="preserve">This measure was developed to be applicable to the following program types: RF. </w:t>
      </w:r>
    </w:p>
    <w:p w14:paraId="7756AB80" w14:textId="77777777" w:rsidR="00841F99" w:rsidRPr="00273DE8" w:rsidRDefault="00841F99" w:rsidP="00841F99">
      <w:pPr>
        <w:keepNext/>
        <w:keepLines/>
        <w:spacing w:before="200" w:after="240" w:line="276" w:lineRule="auto"/>
        <w:outlineLvl w:val="5"/>
        <w:rPr>
          <w:rFonts w:ascii="Calibri" w:hAnsi="Calibri"/>
          <w:b/>
          <w:smallCaps/>
        </w:rPr>
      </w:pPr>
      <w:r w:rsidRPr="00273DE8">
        <w:rPr>
          <w:rFonts w:ascii="Calibri" w:hAnsi="Calibri"/>
          <w:b/>
          <w:smallCaps/>
        </w:rPr>
        <w:t>Definition of Efficient Equipment</w:t>
      </w:r>
    </w:p>
    <w:p w14:paraId="52FE4D8D" w14:textId="77777777" w:rsidR="00841F99" w:rsidRPr="00273DE8" w:rsidRDefault="00841F99" w:rsidP="00841F99">
      <w:pPr>
        <w:spacing w:after="240"/>
        <w:rPr>
          <w:rFonts w:ascii="Calibri" w:hAnsi="Calibri"/>
          <w:b/>
          <w:iCs/>
        </w:rPr>
      </w:pPr>
      <w:r w:rsidRPr="00273DE8">
        <w:rPr>
          <w:rFonts w:ascii="Calibri" w:hAnsi="Calibri"/>
        </w:rPr>
        <w:t>Natural gas single family residential customer adding boiler reset controls capable of resetting the boiler supply water temperature in an inverse fashion with outdoor air temperature.  The system must be set so that the minimum temperature is not more than 10 degrees above manufacturer’s recommended minimum return temperature. This boiler reset measure is limited to existing condensing boilers serving a single family residence. Boiler reset controls for non-condensing boilers in single family residences should be implemented as a custom measure, and the cost-effectiveness should be confirmed.</w:t>
      </w:r>
    </w:p>
    <w:p w14:paraId="00F20466" w14:textId="77777777" w:rsidR="00841F99" w:rsidRPr="00273DE8" w:rsidRDefault="00841F99" w:rsidP="00841F99">
      <w:pPr>
        <w:keepNext/>
        <w:keepLines/>
        <w:spacing w:before="200" w:after="240" w:line="276" w:lineRule="auto"/>
        <w:outlineLvl w:val="5"/>
        <w:rPr>
          <w:rFonts w:ascii="Calibri" w:hAnsi="Calibri"/>
          <w:b/>
          <w:smallCaps/>
        </w:rPr>
      </w:pPr>
      <w:r w:rsidRPr="00273DE8">
        <w:rPr>
          <w:rFonts w:ascii="Calibri" w:hAnsi="Calibri"/>
          <w:b/>
          <w:smallCaps/>
        </w:rPr>
        <w:t>Definition of Baseline Equipment</w:t>
      </w:r>
    </w:p>
    <w:p w14:paraId="5F9F7F4A" w14:textId="77777777" w:rsidR="00841F99" w:rsidRPr="00273DE8" w:rsidRDefault="00841F99" w:rsidP="00841F99">
      <w:pPr>
        <w:spacing w:after="240"/>
        <w:rPr>
          <w:rFonts w:ascii="Calibri" w:hAnsi="Calibri"/>
          <w:b/>
          <w:iCs/>
        </w:rPr>
      </w:pPr>
      <w:r w:rsidRPr="00273DE8">
        <w:rPr>
          <w:rFonts w:ascii="Calibri" w:hAnsi="Calibri"/>
        </w:rPr>
        <w:t xml:space="preserve">Existing condensing boiler in a single family residential setting without boiler reset controls. </w:t>
      </w:r>
    </w:p>
    <w:p w14:paraId="04E3299B" w14:textId="77777777" w:rsidR="00841F99" w:rsidRPr="00273DE8" w:rsidRDefault="00841F99" w:rsidP="00841F99">
      <w:pPr>
        <w:keepNext/>
        <w:keepLines/>
        <w:spacing w:before="200" w:after="240" w:line="276" w:lineRule="auto"/>
        <w:outlineLvl w:val="5"/>
        <w:rPr>
          <w:rFonts w:ascii="Calibri" w:hAnsi="Calibri"/>
          <w:b/>
          <w:smallCaps/>
        </w:rPr>
      </w:pPr>
      <w:r w:rsidRPr="00273DE8">
        <w:rPr>
          <w:rFonts w:ascii="Calibri" w:hAnsi="Calibri"/>
          <w:b/>
          <w:smallCaps/>
        </w:rPr>
        <w:t>Deemed Lifetime of Efficient Equipment</w:t>
      </w:r>
    </w:p>
    <w:p w14:paraId="19BFD795" w14:textId="77777777" w:rsidR="00841F99" w:rsidRPr="00273DE8" w:rsidRDefault="00841F99" w:rsidP="00841F99">
      <w:pPr>
        <w:spacing w:after="240"/>
        <w:rPr>
          <w:rFonts w:ascii="Calibri" w:hAnsi="Calibri"/>
          <w:i/>
          <w:iCs/>
        </w:rPr>
      </w:pPr>
      <w:r w:rsidRPr="00273DE8">
        <w:rPr>
          <w:rFonts w:ascii="Calibri" w:hAnsi="Calibri"/>
        </w:rPr>
        <w:t>The life of this measure is 20 year</w:t>
      </w:r>
      <w:r w:rsidRPr="009C362B">
        <w:t>s</w:t>
      </w:r>
      <w:r w:rsidRPr="009C362B">
        <w:rPr>
          <w:smallCaps/>
          <w:vertAlign w:val="superscript"/>
        </w:rPr>
        <w:footnoteReference w:id="437"/>
      </w:r>
    </w:p>
    <w:p w14:paraId="6FBE3269" w14:textId="77777777" w:rsidR="00841F99" w:rsidRPr="00273DE8" w:rsidRDefault="00841F99" w:rsidP="00841F99">
      <w:pPr>
        <w:keepNext/>
        <w:keepLines/>
        <w:spacing w:before="200" w:after="240" w:line="276" w:lineRule="auto"/>
        <w:outlineLvl w:val="5"/>
        <w:rPr>
          <w:rFonts w:ascii="Calibri" w:hAnsi="Calibri"/>
          <w:b/>
          <w:smallCaps/>
        </w:rPr>
      </w:pPr>
      <w:r w:rsidRPr="00273DE8">
        <w:rPr>
          <w:rFonts w:ascii="Calibri" w:hAnsi="Calibri"/>
          <w:b/>
          <w:smallCaps/>
        </w:rPr>
        <w:t xml:space="preserve">Deemed Measure Cost </w:t>
      </w:r>
    </w:p>
    <w:p w14:paraId="6EA0EAB1" w14:textId="77777777" w:rsidR="00841F99" w:rsidRPr="00273DE8" w:rsidRDefault="00841F99" w:rsidP="00841F99">
      <w:pPr>
        <w:spacing w:after="240"/>
        <w:rPr>
          <w:rFonts w:ascii="Calibri" w:hAnsi="Calibri"/>
        </w:rPr>
      </w:pPr>
      <w:r w:rsidRPr="00273DE8">
        <w:rPr>
          <w:rFonts w:ascii="Calibri" w:hAnsi="Calibri"/>
        </w:rPr>
        <w:t>The cost of this measure is $612</w:t>
      </w:r>
      <w:r w:rsidRPr="00273DE8">
        <w:rPr>
          <w:rFonts w:ascii="Arial" w:hAnsi="Arial"/>
          <w:vertAlign w:val="superscript"/>
        </w:rPr>
        <w:footnoteReference w:id="438"/>
      </w:r>
    </w:p>
    <w:p w14:paraId="2E586E94" w14:textId="77777777" w:rsidR="00841F99" w:rsidRPr="00273DE8" w:rsidRDefault="00841F99" w:rsidP="00841F99">
      <w:pPr>
        <w:keepNext/>
        <w:keepLines/>
        <w:spacing w:before="200" w:after="240" w:line="276" w:lineRule="auto"/>
        <w:outlineLvl w:val="5"/>
        <w:rPr>
          <w:rFonts w:ascii="Calibri" w:hAnsi="Calibri"/>
          <w:b/>
          <w:smallCaps/>
        </w:rPr>
      </w:pPr>
      <w:r w:rsidRPr="00273DE8">
        <w:rPr>
          <w:rFonts w:ascii="Calibri" w:hAnsi="Calibri"/>
          <w:b/>
          <w:smallCaps/>
        </w:rPr>
        <w:t>Loadshape</w:t>
      </w:r>
    </w:p>
    <w:p w14:paraId="1196FB5C" w14:textId="77777777" w:rsidR="00841F99" w:rsidRPr="00273DE8" w:rsidRDefault="00841F99" w:rsidP="00841F99">
      <w:pPr>
        <w:rPr>
          <w:rFonts w:ascii="Calibri" w:hAnsi="Calibri"/>
        </w:rPr>
      </w:pPr>
      <w:r w:rsidRPr="00273DE8">
        <w:rPr>
          <w:rFonts w:ascii="Calibri" w:hAnsi="Calibri"/>
        </w:rPr>
        <w:t>NA</w:t>
      </w:r>
    </w:p>
    <w:p w14:paraId="6835B8DC" w14:textId="77777777" w:rsidR="00841F99" w:rsidRPr="00273DE8" w:rsidRDefault="00841F99" w:rsidP="00841F99">
      <w:pPr>
        <w:keepNext/>
        <w:keepLines/>
        <w:spacing w:before="200" w:after="240" w:line="276" w:lineRule="auto"/>
        <w:outlineLvl w:val="5"/>
        <w:rPr>
          <w:rFonts w:ascii="Calibri" w:hAnsi="Calibri"/>
          <w:b/>
          <w:smallCaps/>
        </w:rPr>
      </w:pPr>
      <w:r w:rsidRPr="00273DE8">
        <w:rPr>
          <w:rFonts w:ascii="Calibri" w:hAnsi="Calibri"/>
          <w:b/>
          <w:smallCaps/>
        </w:rPr>
        <w:t>Coincidence Factor</w:t>
      </w:r>
    </w:p>
    <w:p w14:paraId="7001B1DA" w14:textId="77777777" w:rsidR="00CF6F05" w:rsidRDefault="00841F99" w:rsidP="00841F99">
      <w:pPr>
        <w:rPr>
          <w:rFonts w:ascii="Calibri" w:hAnsi="Calibri"/>
        </w:rPr>
      </w:pPr>
      <w:r w:rsidRPr="00273DE8">
        <w:rPr>
          <w:rFonts w:ascii="Calibri" w:hAnsi="Calibri"/>
        </w:rPr>
        <w:t>NA</w:t>
      </w:r>
      <w:r w:rsidR="00CF6F05">
        <w:rPr>
          <w:rFonts w:ascii="Calibri" w:hAnsi="Calibri"/>
        </w:rPr>
        <w:br w:type="page"/>
      </w:r>
    </w:p>
    <w:p w14:paraId="0C10E18C" w14:textId="77777777" w:rsidR="00841F99" w:rsidRPr="00273DE8" w:rsidRDefault="00841F99" w:rsidP="00841F99">
      <w:pPr>
        <w:pBdr>
          <w:top w:val="double" w:sz="4" w:space="1" w:color="auto"/>
          <w:bottom w:val="double" w:sz="4" w:space="1" w:color="auto"/>
        </w:pBdr>
        <w:spacing w:after="240"/>
        <w:jc w:val="center"/>
        <w:rPr>
          <w:rFonts w:ascii="Calibri" w:hAnsi="Calibri" w:cs="Calibri"/>
          <w:b/>
          <w:szCs w:val="20"/>
        </w:rPr>
      </w:pPr>
      <w:r w:rsidRPr="00273DE8">
        <w:rPr>
          <w:rFonts w:ascii="Calibri" w:hAnsi="Calibri" w:cs="Calibri"/>
          <w:b/>
          <w:szCs w:val="20"/>
        </w:rPr>
        <w:lastRenderedPageBreak/>
        <w:t xml:space="preserve">Algorithm </w:t>
      </w:r>
    </w:p>
    <w:p w14:paraId="7EA97A51" w14:textId="77777777" w:rsidR="00841F99" w:rsidRPr="00273DE8" w:rsidRDefault="00841F99" w:rsidP="00841F99">
      <w:pPr>
        <w:keepNext/>
        <w:keepLines/>
        <w:spacing w:before="200" w:after="240" w:line="276" w:lineRule="auto"/>
        <w:outlineLvl w:val="5"/>
        <w:rPr>
          <w:rFonts w:ascii="Calibri" w:hAnsi="Calibri"/>
          <w:b/>
          <w:smallCaps/>
        </w:rPr>
      </w:pPr>
      <w:r w:rsidRPr="00273DE8">
        <w:rPr>
          <w:rFonts w:ascii="Calibri" w:hAnsi="Calibri"/>
          <w:b/>
          <w:smallCaps/>
        </w:rPr>
        <w:t xml:space="preserve">Calculation of Energy Savings </w:t>
      </w:r>
    </w:p>
    <w:p w14:paraId="46C67A0C" w14:textId="77777777" w:rsidR="00841F99" w:rsidRPr="00273DE8" w:rsidRDefault="00841F99" w:rsidP="00841F99">
      <w:pPr>
        <w:keepNext/>
        <w:keepLines/>
        <w:spacing w:before="200" w:after="240" w:line="276" w:lineRule="auto"/>
        <w:outlineLvl w:val="5"/>
        <w:rPr>
          <w:rFonts w:ascii="Calibri" w:hAnsi="Calibri"/>
          <w:b/>
          <w:smallCaps/>
        </w:rPr>
      </w:pPr>
      <w:r w:rsidRPr="00273DE8">
        <w:rPr>
          <w:rFonts w:ascii="Calibri" w:hAnsi="Calibri"/>
          <w:b/>
          <w:smallCaps/>
        </w:rPr>
        <w:t>Electric Energy Savings</w:t>
      </w:r>
    </w:p>
    <w:p w14:paraId="47450BAE" w14:textId="77777777" w:rsidR="00841F99" w:rsidRPr="00273DE8" w:rsidRDefault="00841F99" w:rsidP="00841F99">
      <w:pPr>
        <w:spacing w:after="240"/>
        <w:rPr>
          <w:rFonts w:ascii="Calibri" w:hAnsi="Calibri"/>
        </w:rPr>
      </w:pPr>
      <w:r w:rsidRPr="00273DE8">
        <w:rPr>
          <w:rFonts w:ascii="Calibri" w:hAnsi="Calibri"/>
        </w:rPr>
        <w:t>NA</w:t>
      </w:r>
    </w:p>
    <w:p w14:paraId="3EDDEC93" w14:textId="77777777" w:rsidR="00841F99" w:rsidRPr="00273DE8" w:rsidRDefault="00841F99" w:rsidP="00841F99">
      <w:pPr>
        <w:keepNext/>
        <w:keepLines/>
        <w:spacing w:before="200" w:after="240" w:line="276" w:lineRule="auto"/>
        <w:outlineLvl w:val="5"/>
        <w:rPr>
          <w:rFonts w:ascii="Calibri" w:hAnsi="Calibri"/>
          <w:b/>
          <w:smallCaps/>
        </w:rPr>
      </w:pPr>
      <w:r w:rsidRPr="00273DE8">
        <w:rPr>
          <w:rFonts w:ascii="Calibri" w:hAnsi="Calibri"/>
          <w:b/>
          <w:smallCaps/>
        </w:rPr>
        <w:t>Summer Coincident Peak Demand Savings</w:t>
      </w:r>
    </w:p>
    <w:p w14:paraId="62C99F7D" w14:textId="77777777" w:rsidR="00841F99" w:rsidRPr="00273DE8" w:rsidRDefault="00841F99" w:rsidP="00841F99">
      <w:pPr>
        <w:spacing w:after="240"/>
        <w:rPr>
          <w:rFonts w:ascii="Calibri" w:hAnsi="Calibri"/>
        </w:rPr>
      </w:pPr>
      <w:r w:rsidRPr="00273DE8">
        <w:rPr>
          <w:rFonts w:ascii="Calibri" w:hAnsi="Calibri"/>
        </w:rPr>
        <w:t>NA</w:t>
      </w:r>
    </w:p>
    <w:p w14:paraId="6BF86150" w14:textId="77777777" w:rsidR="00841F99" w:rsidRPr="00273DE8" w:rsidRDefault="00841F99" w:rsidP="00841F99">
      <w:pPr>
        <w:keepNext/>
        <w:keepLines/>
        <w:spacing w:before="200" w:after="240" w:line="276" w:lineRule="auto"/>
        <w:outlineLvl w:val="5"/>
        <w:rPr>
          <w:rFonts w:ascii="Calibri" w:hAnsi="Calibri"/>
          <w:b/>
          <w:smallCaps/>
        </w:rPr>
      </w:pPr>
      <w:r w:rsidRPr="00273DE8">
        <w:rPr>
          <w:rFonts w:ascii="Calibri" w:hAnsi="Calibri"/>
          <w:b/>
          <w:smallCaps/>
        </w:rPr>
        <w:t>Natural Gas Savings</w:t>
      </w:r>
    </w:p>
    <w:p w14:paraId="32BA3146" w14:textId="77777777" w:rsidR="00841F99" w:rsidRPr="00273DE8" w:rsidRDefault="00841F99" w:rsidP="00841F99">
      <w:pPr>
        <w:spacing w:after="240"/>
        <w:ind w:left="1440"/>
        <w:rPr>
          <w:rFonts w:ascii="Calibri" w:eastAsia="Calibri" w:hAnsi="Calibri" w:cs="Calibri"/>
          <w:color w:val="000000"/>
          <w:szCs w:val="20"/>
        </w:rPr>
      </w:pPr>
      <w:r w:rsidRPr="00273DE8">
        <w:rPr>
          <w:rFonts w:ascii="Calibri" w:hAnsi="Calibri" w:cs="Calibri"/>
          <w:noProof/>
        </w:rPr>
        <w:t xml:space="preserve">ΔTherms </w:t>
      </w:r>
      <w:r w:rsidRPr="00273DE8">
        <w:rPr>
          <w:rFonts w:ascii="Calibri" w:hAnsi="Calibri" w:cs="Calibri"/>
          <w:noProof/>
        </w:rPr>
        <w:tab/>
        <w:t>= Gas_Boiler_Load</w:t>
      </w:r>
      <w:r w:rsidRPr="00273DE8" w:rsidDel="00CC5DE6">
        <w:rPr>
          <w:rFonts w:ascii="Calibri" w:hAnsi="Calibri" w:cs="Calibri"/>
          <w:noProof/>
        </w:rPr>
        <w:t xml:space="preserve"> </w:t>
      </w:r>
      <w:r w:rsidRPr="00273DE8">
        <w:rPr>
          <w:rFonts w:ascii="Calibri" w:hAnsi="Calibri" w:cs="Calibri"/>
          <w:noProof/>
        </w:rPr>
        <w:t>* (1/AFUE) * Savings Factor</w:t>
      </w:r>
    </w:p>
    <w:p w14:paraId="2C0123F8" w14:textId="77777777" w:rsidR="00841F99" w:rsidRPr="00273DE8" w:rsidRDefault="00841F99" w:rsidP="00841F99">
      <w:pPr>
        <w:spacing w:after="240"/>
        <w:rPr>
          <w:rFonts w:ascii="Calibri" w:hAnsi="Calibri" w:cs="Calibri"/>
          <w:noProof/>
        </w:rPr>
      </w:pPr>
      <w:r w:rsidRPr="00273DE8">
        <w:rPr>
          <w:rFonts w:ascii="Calibri" w:hAnsi="Calibri" w:cs="Calibri"/>
          <w:noProof/>
        </w:rPr>
        <w:t xml:space="preserve">Where: </w:t>
      </w:r>
      <w:r w:rsidRPr="00273DE8">
        <w:rPr>
          <w:rFonts w:ascii="Calibri" w:hAnsi="Calibri" w:cs="Calibri"/>
          <w:noProof/>
        </w:rPr>
        <w:tab/>
      </w:r>
      <w:r w:rsidRPr="00273DE8">
        <w:rPr>
          <w:rFonts w:ascii="Calibri" w:hAnsi="Calibri" w:cs="Calibri"/>
          <w:noProof/>
        </w:rPr>
        <w:tab/>
      </w:r>
    </w:p>
    <w:p w14:paraId="42CDBD41" w14:textId="77777777" w:rsidR="00841F99" w:rsidRPr="00273DE8" w:rsidRDefault="00841F99" w:rsidP="00841F99">
      <w:pPr>
        <w:spacing w:before="240" w:after="240"/>
        <w:ind w:left="720"/>
        <w:rPr>
          <w:rFonts w:ascii="Calibri" w:hAnsi="Calibri" w:cs="Calibri"/>
          <w:noProof/>
        </w:rPr>
      </w:pPr>
      <w:r w:rsidRPr="00273DE8">
        <w:rPr>
          <w:rFonts w:ascii="Calibri" w:hAnsi="Calibri" w:cs="Calibri"/>
          <w:noProof/>
        </w:rPr>
        <w:t>Gas_Boiler_Load</w:t>
      </w:r>
      <w:r w:rsidRPr="00273DE8">
        <w:rPr>
          <w:rFonts w:ascii="Arial" w:hAnsi="Arial" w:cs="Calibri"/>
          <w:noProof/>
          <w:vertAlign w:val="superscript"/>
        </w:rPr>
        <w:footnoteReference w:id="439"/>
      </w:r>
    </w:p>
    <w:p w14:paraId="69E2507C" w14:textId="77777777" w:rsidR="00841F99" w:rsidRPr="00273DE8" w:rsidRDefault="00841F99" w:rsidP="00841F99">
      <w:pPr>
        <w:spacing w:after="240"/>
        <w:ind w:left="2160"/>
        <w:rPr>
          <w:rFonts w:ascii="Calibri" w:hAnsi="Calibri" w:cs="Calibri"/>
          <w:noProof/>
        </w:rPr>
      </w:pPr>
      <w:r w:rsidRPr="00273DE8">
        <w:rPr>
          <w:rFonts w:ascii="Calibri" w:hAnsi="Calibri" w:cs="Calibri"/>
          <w:noProof/>
        </w:rPr>
        <w:t>= Estimate of annual household Load for gas boiler heated single-family homes. If location is unknown, assume the average below</w:t>
      </w:r>
      <w:r w:rsidRPr="00273DE8">
        <w:rPr>
          <w:rFonts w:ascii="Arial" w:hAnsi="Arial" w:cs="Calibri"/>
          <w:noProof/>
          <w:vertAlign w:val="superscript"/>
        </w:rPr>
        <w:footnoteReference w:id="440"/>
      </w:r>
      <w:r w:rsidRPr="00273DE8">
        <w:rPr>
          <w:rFonts w:ascii="Calibri" w:hAnsi="Calibri" w:cs="Calibri"/>
          <w:noProof/>
        </w:rPr>
        <w:t>.</w:t>
      </w:r>
    </w:p>
    <w:p w14:paraId="2A369823" w14:textId="77777777" w:rsidR="00841F99" w:rsidRPr="00273DE8" w:rsidRDefault="00841F99" w:rsidP="00841F99">
      <w:pPr>
        <w:spacing w:after="240"/>
        <w:ind w:left="2160"/>
        <w:rPr>
          <w:rFonts w:ascii="Calibri" w:hAnsi="Calibri" w:cs="Calibri"/>
          <w:noProof/>
        </w:rPr>
      </w:pPr>
      <w:r w:rsidRPr="00273DE8">
        <w:rPr>
          <w:rFonts w:ascii="Calibri" w:hAnsi="Calibri" w:cs="Calibri"/>
          <w:noProof/>
        </w:rPr>
        <w:t>= or Actual if informed by site-specific load calculations, ACCA Manual J or equivalent</w:t>
      </w:r>
      <w:r w:rsidRPr="00273DE8">
        <w:rPr>
          <w:rFonts w:ascii="Arial" w:hAnsi="Arial" w:cs="Calibri"/>
          <w:noProof/>
          <w:vertAlign w:val="superscript"/>
        </w:rPr>
        <w:footnoteReference w:id="441"/>
      </w:r>
      <w:r w:rsidRPr="00273DE8">
        <w:rPr>
          <w:rFonts w:ascii="Calibri" w:hAnsi="Calibri" w:cs="Calibri"/>
          <w:noProof/>
        </w:rPr>
        <w:t>.</w:t>
      </w:r>
    </w:p>
    <w:tbl>
      <w:tblPr>
        <w:tblW w:w="4230" w:type="dxa"/>
        <w:jc w:val="center"/>
        <w:tblLook w:val="04A0" w:firstRow="1" w:lastRow="0" w:firstColumn="1" w:lastColumn="0" w:noHBand="0" w:noVBand="1"/>
      </w:tblPr>
      <w:tblGrid>
        <w:gridCol w:w="2610"/>
        <w:gridCol w:w="1620"/>
      </w:tblGrid>
      <w:tr w:rsidR="00841F99" w:rsidRPr="00273DE8" w14:paraId="26E91480" w14:textId="77777777" w:rsidTr="00841F99">
        <w:trPr>
          <w:trHeight w:val="223"/>
          <w:tblHeader/>
          <w:jc w:val="center"/>
        </w:trPr>
        <w:tc>
          <w:tcPr>
            <w:tcW w:w="261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0B77508F" w14:textId="77777777" w:rsidR="00841F99" w:rsidRPr="00273DE8" w:rsidRDefault="00841F99" w:rsidP="00841F99">
            <w:pPr>
              <w:widowControl/>
              <w:jc w:val="center"/>
              <w:rPr>
                <w:rFonts w:ascii="Calibri" w:hAnsi="Calibri" w:cs="Calibri"/>
                <w:b/>
                <w:bCs/>
                <w:color w:val="FFFFFF"/>
                <w:szCs w:val="20"/>
              </w:rPr>
            </w:pPr>
            <w:r w:rsidRPr="00273DE8">
              <w:rPr>
                <w:rFonts w:ascii="Calibri" w:hAnsi="Calibri" w:cs="Calibri"/>
                <w:b/>
                <w:bCs/>
                <w:color w:val="FFFFFF"/>
                <w:szCs w:val="20"/>
              </w:rPr>
              <w:t>Climate Zone</w:t>
            </w:r>
          </w:p>
          <w:p w14:paraId="7B5A2941" w14:textId="77777777" w:rsidR="00841F99" w:rsidRPr="00273DE8" w:rsidRDefault="00841F99" w:rsidP="00841F99">
            <w:pPr>
              <w:jc w:val="center"/>
              <w:rPr>
                <w:rFonts w:ascii="Calibri" w:hAnsi="Calibri" w:cs="Calibri"/>
                <w:b/>
                <w:color w:val="FFFFFF"/>
              </w:rPr>
            </w:pPr>
            <w:r w:rsidRPr="00273DE8">
              <w:rPr>
                <w:rFonts w:ascii="Calibri" w:hAnsi="Calibri" w:cs="Calibri"/>
                <w:b/>
                <w:color w:val="FFFFFF"/>
              </w:rPr>
              <w:t>(City based upon)</w:t>
            </w:r>
          </w:p>
        </w:tc>
        <w:tc>
          <w:tcPr>
            <w:tcW w:w="162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4CEDA25E" w14:textId="77777777" w:rsidR="00841F99" w:rsidRPr="00273DE8" w:rsidRDefault="00841F99" w:rsidP="00841F99">
            <w:pPr>
              <w:jc w:val="center"/>
              <w:rPr>
                <w:rFonts w:ascii="Calibri" w:hAnsi="Calibri" w:cs="Calibri"/>
                <w:b/>
                <w:color w:val="FFFFFF"/>
              </w:rPr>
            </w:pPr>
            <w:r w:rsidRPr="00273DE8">
              <w:rPr>
                <w:rFonts w:ascii="Calibri" w:hAnsi="Calibri" w:cs="Calibri"/>
                <w:b/>
                <w:color w:val="FFFFFF"/>
              </w:rPr>
              <w:t>Gas_Boiler Load</w:t>
            </w:r>
          </w:p>
          <w:p w14:paraId="537ABE73" w14:textId="77777777" w:rsidR="00841F99" w:rsidRPr="00273DE8" w:rsidRDefault="00841F99" w:rsidP="00841F99">
            <w:pPr>
              <w:jc w:val="center"/>
              <w:rPr>
                <w:rFonts w:ascii="Calibri" w:hAnsi="Calibri" w:cs="Calibri"/>
                <w:b/>
                <w:color w:val="FFFFFF"/>
              </w:rPr>
            </w:pPr>
            <w:r w:rsidRPr="00273DE8">
              <w:rPr>
                <w:rFonts w:ascii="Calibri" w:hAnsi="Calibri" w:cs="Calibri"/>
                <w:b/>
                <w:color w:val="FFFFFF"/>
              </w:rPr>
              <w:t>(therms)</w:t>
            </w:r>
          </w:p>
        </w:tc>
      </w:tr>
      <w:tr w:rsidR="00841F99" w:rsidRPr="00273DE8" w14:paraId="2836726D" w14:textId="77777777" w:rsidTr="00841F99">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56C43A5B" w14:textId="77777777" w:rsidR="00841F99" w:rsidRPr="00273DE8" w:rsidRDefault="00841F99" w:rsidP="00841F99">
            <w:pPr>
              <w:jc w:val="left"/>
              <w:rPr>
                <w:rFonts w:ascii="Calibri" w:hAnsi="Calibri" w:cs="Arial"/>
                <w:noProof/>
                <w:szCs w:val="18"/>
                <w:lang w:val="en"/>
              </w:rPr>
            </w:pPr>
            <w:r w:rsidRPr="00273DE8">
              <w:rPr>
                <w:rFonts w:ascii="Calibri" w:hAnsi="Calibri" w:cs="Arial"/>
                <w:noProof/>
                <w:szCs w:val="18"/>
                <w:lang w:val="en"/>
              </w:rPr>
              <w:t>1 (Rockford)</w:t>
            </w:r>
          </w:p>
        </w:tc>
        <w:tc>
          <w:tcPr>
            <w:tcW w:w="1620" w:type="dxa"/>
            <w:tcBorders>
              <w:top w:val="nil"/>
              <w:left w:val="nil"/>
              <w:bottom w:val="single" w:sz="8" w:space="0" w:color="auto"/>
              <w:right w:val="single" w:sz="8" w:space="0" w:color="auto"/>
            </w:tcBorders>
            <w:shd w:val="clear" w:color="auto" w:fill="auto"/>
            <w:noWrap/>
            <w:vAlign w:val="center"/>
          </w:tcPr>
          <w:p w14:paraId="40FF9651" w14:textId="77777777" w:rsidR="00841F99" w:rsidRPr="00273DE8" w:rsidRDefault="00841F99" w:rsidP="00841F99">
            <w:pPr>
              <w:jc w:val="center"/>
              <w:rPr>
                <w:rFonts w:ascii="Calibri" w:hAnsi="Calibri" w:cs="Arial"/>
                <w:noProof/>
                <w:szCs w:val="18"/>
                <w:lang w:val="en"/>
              </w:rPr>
            </w:pPr>
            <w:r w:rsidRPr="00273DE8">
              <w:rPr>
                <w:rFonts w:ascii="Calibri" w:hAnsi="Calibri" w:cs="Arial"/>
                <w:noProof/>
                <w:szCs w:val="18"/>
                <w:lang w:val="en"/>
              </w:rPr>
              <w:t>1275</w:t>
            </w:r>
          </w:p>
        </w:tc>
      </w:tr>
      <w:tr w:rsidR="00841F99" w:rsidRPr="00273DE8" w14:paraId="7369CC00" w14:textId="77777777" w:rsidTr="00841F99">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4BD080A3" w14:textId="77777777" w:rsidR="00841F99" w:rsidRPr="00273DE8" w:rsidRDefault="00841F99" w:rsidP="00841F99">
            <w:pPr>
              <w:jc w:val="left"/>
              <w:rPr>
                <w:rFonts w:ascii="Calibri" w:hAnsi="Calibri" w:cs="Arial"/>
                <w:noProof/>
                <w:szCs w:val="18"/>
                <w:lang w:val="en"/>
              </w:rPr>
            </w:pPr>
            <w:r w:rsidRPr="00273DE8">
              <w:rPr>
                <w:rFonts w:ascii="Calibri" w:hAnsi="Calibri" w:cs="Arial"/>
                <w:noProof/>
                <w:szCs w:val="18"/>
                <w:lang w:val="en"/>
              </w:rPr>
              <w:t>2 (Chicago)</w:t>
            </w:r>
          </w:p>
        </w:tc>
        <w:tc>
          <w:tcPr>
            <w:tcW w:w="1620" w:type="dxa"/>
            <w:tcBorders>
              <w:top w:val="nil"/>
              <w:left w:val="nil"/>
              <w:bottom w:val="single" w:sz="8" w:space="0" w:color="auto"/>
              <w:right w:val="single" w:sz="8" w:space="0" w:color="auto"/>
            </w:tcBorders>
            <w:shd w:val="clear" w:color="auto" w:fill="auto"/>
            <w:noWrap/>
            <w:vAlign w:val="center"/>
          </w:tcPr>
          <w:p w14:paraId="18E3BA2B" w14:textId="77777777" w:rsidR="00841F99" w:rsidRPr="00273DE8" w:rsidRDefault="00841F99" w:rsidP="00841F99">
            <w:pPr>
              <w:jc w:val="center"/>
              <w:rPr>
                <w:rFonts w:ascii="Calibri" w:hAnsi="Calibri" w:cs="Arial"/>
                <w:noProof/>
                <w:szCs w:val="18"/>
                <w:lang w:val="en"/>
              </w:rPr>
            </w:pPr>
            <w:r w:rsidRPr="00273DE8">
              <w:rPr>
                <w:rFonts w:ascii="Calibri" w:hAnsi="Calibri" w:cs="Arial"/>
                <w:noProof/>
                <w:szCs w:val="18"/>
                <w:lang w:val="en"/>
              </w:rPr>
              <w:t>1218</w:t>
            </w:r>
          </w:p>
        </w:tc>
      </w:tr>
      <w:tr w:rsidR="00841F99" w:rsidRPr="00273DE8" w14:paraId="5C129F88" w14:textId="77777777" w:rsidTr="00841F99">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3CC407AC" w14:textId="77777777" w:rsidR="00841F99" w:rsidRPr="00273DE8" w:rsidRDefault="00841F99" w:rsidP="00841F99">
            <w:pPr>
              <w:jc w:val="left"/>
              <w:rPr>
                <w:rFonts w:ascii="Calibri" w:hAnsi="Calibri" w:cs="Arial"/>
                <w:noProof/>
                <w:szCs w:val="18"/>
                <w:lang w:val="en"/>
              </w:rPr>
            </w:pPr>
            <w:r w:rsidRPr="00273DE8">
              <w:rPr>
                <w:rFonts w:ascii="Calibri" w:hAnsi="Calibri" w:cs="Arial"/>
                <w:noProof/>
                <w:szCs w:val="18"/>
                <w:lang w:val="en"/>
              </w:rPr>
              <w:t>3 (Springfield)</w:t>
            </w:r>
          </w:p>
        </w:tc>
        <w:tc>
          <w:tcPr>
            <w:tcW w:w="1620" w:type="dxa"/>
            <w:tcBorders>
              <w:top w:val="nil"/>
              <w:left w:val="nil"/>
              <w:bottom w:val="single" w:sz="8" w:space="0" w:color="auto"/>
              <w:right w:val="single" w:sz="8" w:space="0" w:color="auto"/>
            </w:tcBorders>
            <w:shd w:val="clear" w:color="auto" w:fill="auto"/>
            <w:noWrap/>
            <w:vAlign w:val="center"/>
          </w:tcPr>
          <w:p w14:paraId="47672C13" w14:textId="77777777" w:rsidR="00841F99" w:rsidRPr="00273DE8" w:rsidRDefault="00841F99" w:rsidP="00841F99">
            <w:pPr>
              <w:jc w:val="center"/>
              <w:rPr>
                <w:rFonts w:ascii="Calibri" w:hAnsi="Calibri" w:cs="Arial"/>
                <w:noProof/>
                <w:szCs w:val="18"/>
                <w:lang w:val="en"/>
              </w:rPr>
            </w:pPr>
            <w:r w:rsidRPr="00273DE8">
              <w:rPr>
                <w:rFonts w:ascii="Calibri" w:hAnsi="Calibri" w:cs="Arial"/>
                <w:noProof/>
                <w:szCs w:val="18"/>
                <w:lang w:val="en"/>
              </w:rPr>
              <w:t>1043</w:t>
            </w:r>
          </w:p>
        </w:tc>
      </w:tr>
      <w:tr w:rsidR="00841F99" w:rsidRPr="00273DE8" w14:paraId="0C257C27" w14:textId="77777777" w:rsidTr="00841F99">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517EFAF3" w14:textId="77777777" w:rsidR="00841F99" w:rsidRPr="00273DE8" w:rsidRDefault="00841F99" w:rsidP="00841F99">
            <w:pPr>
              <w:jc w:val="left"/>
              <w:rPr>
                <w:rFonts w:ascii="Calibri" w:hAnsi="Calibri" w:cs="Arial"/>
                <w:noProof/>
                <w:szCs w:val="18"/>
                <w:lang w:val="en"/>
              </w:rPr>
            </w:pPr>
            <w:r w:rsidRPr="00273DE8">
              <w:rPr>
                <w:rFonts w:ascii="Calibri" w:hAnsi="Calibri" w:cs="Arial"/>
                <w:noProof/>
                <w:szCs w:val="18"/>
                <w:lang w:val="en"/>
              </w:rPr>
              <w:t>4 (Belleville)</w:t>
            </w:r>
          </w:p>
        </w:tc>
        <w:tc>
          <w:tcPr>
            <w:tcW w:w="1620" w:type="dxa"/>
            <w:tcBorders>
              <w:top w:val="nil"/>
              <w:left w:val="nil"/>
              <w:bottom w:val="single" w:sz="8" w:space="0" w:color="auto"/>
              <w:right w:val="single" w:sz="8" w:space="0" w:color="auto"/>
            </w:tcBorders>
            <w:shd w:val="clear" w:color="auto" w:fill="auto"/>
            <w:noWrap/>
            <w:vAlign w:val="center"/>
          </w:tcPr>
          <w:p w14:paraId="0F6E0E41" w14:textId="77777777" w:rsidR="00841F99" w:rsidRPr="00273DE8" w:rsidRDefault="00841F99" w:rsidP="00841F99">
            <w:pPr>
              <w:jc w:val="center"/>
              <w:rPr>
                <w:rFonts w:ascii="Calibri" w:hAnsi="Calibri" w:cs="Arial"/>
                <w:noProof/>
                <w:szCs w:val="18"/>
                <w:lang w:val="en"/>
              </w:rPr>
            </w:pPr>
            <w:r w:rsidRPr="00273DE8">
              <w:rPr>
                <w:rFonts w:ascii="Calibri" w:hAnsi="Calibri" w:cs="Arial"/>
                <w:noProof/>
                <w:szCs w:val="18"/>
                <w:lang w:val="en"/>
              </w:rPr>
              <w:t>805</w:t>
            </w:r>
          </w:p>
        </w:tc>
      </w:tr>
      <w:tr w:rsidR="00841F99" w:rsidRPr="00273DE8" w14:paraId="6EE21971" w14:textId="77777777" w:rsidTr="00841F99">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1518A1E9" w14:textId="77777777" w:rsidR="00841F99" w:rsidRPr="00273DE8" w:rsidRDefault="00841F99" w:rsidP="00841F99">
            <w:pPr>
              <w:jc w:val="left"/>
              <w:rPr>
                <w:rFonts w:ascii="Calibri" w:hAnsi="Calibri" w:cs="Arial"/>
                <w:noProof/>
                <w:szCs w:val="18"/>
                <w:lang w:val="en"/>
              </w:rPr>
            </w:pPr>
            <w:r w:rsidRPr="00273DE8">
              <w:rPr>
                <w:rFonts w:ascii="Calibri" w:hAnsi="Calibri" w:cs="Arial"/>
                <w:noProof/>
                <w:szCs w:val="18"/>
                <w:lang w:val="en"/>
              </w:rPr>
              <w:t>5 (Marion)</w:t>
            </w:r>
          </w:p>
        </w:tc>
        <w:tc>
          <w:tcPr>
            <w:tcW w:w="1620" w:type="dxa"/>
            <w:tcBorders>
              <w:top w:val="nil"/>
              <w:left w:val="nil"/>
              <w:bottom w:val="single" w:sz="8" w:space="0" w:color="auto"/>
              <w:right w:val="single" w:sz="8" w:space="0" w:color="auto"/>
            </w:tcBorders>
            <w:shd w:val="clear" w:color="auto" w:fill="auto"/>
            <w:noWrap/>
            <w:vAlign w:val="center"/>
          </w:tcPr>
          <w:p w14:paraId="6D0834E5" w14:textId="77777777" w:rsidR="00841F99" w:rsidRPr="00273DE8" w:rsidRDefault="00841F99" w:rsidP="00841F99">
            <w:pPr>
              <w:jc w:val="center"/>
              <w:rPr>
                <w:rFonts w:ascii="Calibri" w:hAnsi="Calibri" w:cs="Arial"/>
                <w:noProof/>
                <w:szCs w:val="18"/>
                <w:lang w:val="en"/>
              </w:rPr>
            </w:pPr>
            <w:r w:rsidRPr="00273DE8">
              <w:rPr>
                <w:rFonts w:ascii="Calibri" w:hAnsi="Calibri" w:cs="Arial"/>
                <w:noProof/>
                <w:szCs w:val="18"/>
                <w:lang w:val="en"/>
              </w:rPr>
              <w:t>819</w:t>
            </w:r>
          </w:p>
        </w:tc>
      </w:tr>
      <w:tr w:rsidR="00841F99" w:rsidRPr="00273DE8" w14:paraId="06ED06AC" w14:textId="77777777" w:rsidTr="00841F99">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72F705C0" w14:textId="77777777" w:rsidR="00841F99" w:rsidRPr="00273DE8" w:rsidRDefault="00841F99" w:rsidP="00841F99">
            <w:pPr>
              <w:jc w:val="left"/>
              <w:rPr>
                <w:rFonts w:ascii="Calibri" w:hAnsi="Calibri" w:cs="Arial"/>
                <w:noProof/>
                <w:szCs w:val="18"/>
                <w:lang w:val="en"/>
              </w:rPr>
            </w:pPr>
            <w:r w:rsidRPr="00273DE8">
              <w:rPr>
                <w:rFonts w:ascii="Calibri" w:hAnsi="Calibri" w:cs="Arial"/>
                <w:noProof/>
                <w:szCs w:val="18"/>
                <w:lang w:val="en"/>
              </w:rPr>
              <w:t>Average</w:t>
            </w:r>
          </w:p>
        </w:tc>
        <w:tc>
          <w:tcPr>
            <w:tcW w:w="1620" w:type="dxa"/>
            <w:tcBorders>
              <w:top w:val="nil"/>
              <w:left w:val="nil"/>
              <w:bottom w:val="single" w:sz="8" w:space="0" w:color="auto"/>
              <w:right w:val="single" w:sz="8" w:space="0" w:color="auto"/>
            </w:tcBorders>
            <w:shd w:val="clear" w:color="auto" w:fill="auto"/>
            <w:noWrap/>
            <w:vAlign w:val="center"/>
          </w:tcPr>
          <w:p w14:paraId="09A480C7" w14:textId="77777777" w:rsidR="00841F99" w:rsidRPr="00273DE8" w:rsidRDefault="00841F99" w:rsidP="00841F99">
            <w:pPr>
              <w:jc w:val="center"/>
              <w:rPr>
                <w:rFonts w:ascii="Calibri" w:hAnsi="Calibri" w:cs="Arial"/>
                <w:noProof/>
                <w:szCs w:val="18"/>
                <w:lang w:val="en"/>
              </w:rPr>
            </w:pPr>
            <w:r w:rsidRPr="00273DE8">
              <w:rPr>
                <w:rFonts w:ascii="Calibri" w:hAnsi="Calibri" w:cs="Arial"/>
                <w:noProof/>
                <w:szCs w:val="18"/>
                <w:lang w:val="en"/>
              </w:rPr>
              <w:t>1158</w:t>
            </w:r>
          </w:p>
        </w:tc>
      </w:tr>
    </w:tbl>
    <w:p w14:paraId="4E25A6B0" w14:textId="77777777" w:rsidR="00841F99" w:rsidRPr="00273DE8" w:rsidRDefault="00841F99" w:rsidP="00841F99">
      <w:pPr>
        <w:spacing w:before="120" w:after="240"/>
        <w:ind w:left="720"/>
        <w:rPr>
          <w:rFonts w:ascii="Calibri" w:hAnsi="Calibri" w:cs="Calibri"/>
          <w:noProof/>
          <w:szCs w:val="20"/>
        </w:rPr>
      </w:pPr>
      <w:r w:rsidRPr="00273DE8">
        <w:rPr>
          <w:rFonts w:ascii="Calibri" w:hAnsi="Calibri" w:cs="Calibri"/>
          <w:noProof/>
          <w:szCs w:val="20"/>
        </w:rPr>
        <w:t>AFUE</w:t>
      </w:r>
      <w:r w:rsidRPr="00273DE8">
        <w:rPr>
          <w:rFonts w:ascii="Calibri" w:hAnsi="Calibri" w:cs="Calibri"/>
          <w:noProof/>
          <w:szCs w:val="20"/>
        </w:rPr>
        <w:tab/>
      </w:r>
      <w:r w:rsidRPr="00273DE8">
        <w:rPr>
          <w:rFonts w:ascii="Calibri" w:hAnsi="Calibri" w:cs="Calibri"/>
          <w:noProof/>
          <w:szCs w:val="20"/>
        </w:rPr>
        <w:tab/>
        <w:t>= Existing Condensing Boiler Annual Fuel Utilization Efficiency Rating</w:t>
      </w:r>
    </w:p>
    <w:p w14:paraId="15787C3E" w14:textId="77777777" w:rsidR="00841F99" w:rsidRPr="00273DE8" w:rsidRDefault="00841F99" w:rsidP="00841F99">
      <w:pPr>
        <w:spacing w:after="240"/>
        <w:ind w:left="720"/>
        <w:rPr>
          <w:rFonts w:ascii="Calibri" w:hAnsi="Calibri" w:cs="Calibri"/>
          <w:szCs w:val="20"/>
        </w:rPr>
      </w:pPr>
      <w:r w:rsidRPr="00273DE8">
        <w:rPr>
          <w:rFonts w:ascii="Calibri" w:hAnsi="Calibri" w:cs="Calibri"/>
          <w:noProof/>
          <w:szCs w:val="20"/>
        </w:rPr>
        <w:lastRenderedPageBreak/>
        <w:tab/>
      </w:r>
      <w:r w:rsidRPr="00273DE8">
        <w:rPr>
          <w:rFonts w:ascii="Calibri" w:hAnsi="Calibri" w:cs="Calibri"/>
          <w:noProof/>
          <w:szCs w:val="20"/>
        </w:rPr>
        <w:tab/>
        <w:t xml:space="preserve">= Actual. </w:t>
      </w:r>
    </w:p>
    <w:p w14:paraId="4A4302E1" w14:textId="77777777" w:rsidR="00841F99" w:rsidRPr="00273DE8" w:rsidRDefault="00841F99" w:rsidP="00841F99">
      <w:pPr>
        <w:spacing w:before="240" w:after="240"/>
        <w:ind w:left="720"/>
        <w:rPr>
          <w:rFonts w:ascii="Calibri" w:hAnsi="Calibri" w:cs="Calibri"/>
          <w:noProof/>
        </w:rPr>
      </w:pPr>
      <w:r w:rsidRPr="00273DE8">
        <w:rPr>
          <w:rFonts w:ascii="Calibri" w:hAnsi="Calibri" w:cs="Calibri"/>
          <w:noProof/>
        </w:rPr>
        <w:t>SF</w:t>
      </w:r>
      <w:r w:rsidRPr="00273DE8">
        <w:rPr>
          <w:rFonts w:ascii="Calibri" w:hAnsi="Calibri" w:cs="Calibri"/>
          <w:noProof/>
        </w:rPr>
        <w:tab/>
      </w:r>
      <w:r w:rsidRPr="00273DE8">
        <w:rPr>
          <w:rFonts w:ascii="Calibri" w:hAnsi="Calibri" w:cs="Calibri"/>
          <w:noProof/>
        </w:rPr>
        <w:tab/>
        <w:t>=</w:t>
      </w:r>
      <w:r w:rsidRPr="00273DE8">
        <w:rPr>
          <w:rFonts w:ascii="Calibri" w:hAnsi="Calibri" w:cs="Calibri"/>
        </w:rPr>
        <w:t xml:space="preserve"> </w:t>
      </w:r>
      <w:r w:rsidRPr="00273DE8">
        <w:rPr>
          <w:rFonts w:ascii="Calibri" w:hAnsi="Calibri" w:cs="Calibri"/>
          <w:noProof/>
        </w:rPr>
        <w:t>Savings Factor, 5%</w:t>
      </w:r>
      <w:r w:rsidRPr="00273DE8">
        <w:rPr>
          <w:rFonts w:ascii="Arial" w:hAnsi="Arial"/>
          <w:noProof/>
          <w:vertAlign w:val="superscript"/>
        </w:rPr>
        <w:footnoteReference w:id="442"/>
      </w:r>
    </w:p>
    <w:p w14:paraId="07D25FF6" w14:textId="77777777" w:rsidR="00841F99" w:rsidRPr="00273DE8" w:rsidRDefault="00841F99" w:rsidP="00841F99">
      <w:pPr>
        <w:jc w:val="left"/>
        <w:rPr>
          <w:rFonts w:ascii="Calibri" w:hAnsi="Calibri" w:cs="Arial"/>
          <w:noProof/>
          <w:szCs w:val="18"/>
          <w:lang w:val="en"/>
        </w:rPr>
      </w:pPr>
    </w:p>
    <w:p w14:paraId="2CB81B43" w14:textId="77777777" w:rsidR="00841F99" w:rsidRPr="00273DE8" w:rsidRDefault="00841F99" w:rsidP="00841F99">
      <w:pPr>
        <w:spacing w:after="240"/>
        <w:rPr>
          <w:rFonts w:ascii="Calibri" w:hAnsi="Calibri"/>
        </w:rPr>
      </w:pPr>
      <w:r w:rsidRPr="009C362B">
        <w:rPr>
          <w:rFonts w:ascii="Calibri" w:hAnsi="Calibri" w:cs="Calibri"/>
          <w:noProof/>
          <w:szCs w:val="20"/>
        </w:rPr>
        <mc:AlternateContent>
          <mc:Choice Requires="wps">
            <w:drawing>
              <wp:inline distT="0" distB="0" distL="0" distR="0" wp14:anchorId="718F84EF" wp14:editId="29EBC447">
                <wp:extent cx="5734050" cy="1041990"/>
                <wp:effectExtent l="0" t="0" r="19050" b="25400"/>
                <wp:docPr id="467" name="Text Box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041990"/>
                        </a:xfrm>
                        <a:prstGeom prst="rect">
                          <a:avLst/>
                        </a:prstGeom>
                        <a:solidFill>
                          <a:srgbClr val="FFFFFF"/>
                        </a:solidFill>
                        <a:ln w="9525">
                          <a:solidFill>
                            <a:srgbClr val="000000"/>
                          </a:solidFill>
                          <a:miter lim="800000"/>
                          <a:headEnd/>
                          <a:tailEnd/>
                        </a:ln>
                      </wps:spPr>
                      <wps:txbx>
                        <w:txbxContent>
                          <w:p w14:paraId="2C186130" w14:textId="77777777" w:rsidR="00F60751" w:rsidRPr="002470DB" w:rsidRDefault="00F60751" w:rsidP="00841F99">
                            <w:pPr>
                              <w:rPr>
                                <w:rStyle w:val="BookTitle"/>
                                <w:rFonts w:eastAsiaTheme="majorEastAsia" w:cstheme="minorHAnsi"/>
                              </w:rPr>
                            </w:pPr>
                            <w:r w:rsidRPr="002470DB">
                              <w:rPr>
                                <w:rStyle w:val="BookTitle"/>
                                <w:rFonts w:eastAsiaTheme="majorEastAsia" w:cstheme="minorHAnsi"/>
                              </w:rPr>
                              <w:t>EXAMPLE</w:t>
                            </w:r>
                          </w:p>
                          <w:p w14:paraId="3E5531B9" w14:textId="77777777" w:rsidR="00F60751" w:rsidRPr="002470DB" w:rsidRDefault="00F60751" w:rsidP="00841F99">
                            <w:pPr>
                              <w:ind w:left="720"/>
                              <w:rPr>
                                <w:rFonts w:cstheme="minorHAnsi"/>
                              </w:rPr>
                            </w:pPr>
                            <w:r w:rsidRPr="002470DB">
                              <w:rPr>
                                <w:rFonts w:cstheme="minorHAnsi"/>
                              </w:rPr>
                              <w:t xml:space="preserve">For example, boiler reset </w:t>
                            </w:r>
                            <w:r w:rsidRPr="00863B4B">
                              <w:rPr>
                                <w:rFonts w:cstheme="minorHAnsi"/>
                              </w:rPr>
                              <w:t>controls</w:t>
                            </w:r>
                            <w:r w:rsidRPr="00863B4B">
                              <w:t xml:space="preserve"> on a 92.5 AFUE boiler</w:t>
                            </w:r>
                            <w:r w:rsidRPr="00863B4B">
                              <w:rPr>
                                <w:rFonts w:cstheme="minorHAnsi"/>
                              </w:rPr>
                              <w:t xml:space="preserve"> at a</w:t>
                            </w:r>
                            <w:r w:rsidRPr="002470DB">
                              <w:rPr>
                                <w:rFonts w:cstheme="minorHAnsi"/>
                              </w:rPr>
                              <w:t xml:space="preserve"> household in Rockford, IL </w:t>
                            </w:r>
                          </w:p>
                          <w:p w14:paraId="65616464" w14:textId="77777777" w:rsidR="00F60751" w:rsidRPr="002470DB" w:rsidRDefault="00F60751" w:rsidP="00841F99">
                            <w:pPr>
                              <w:ind w:left="1440"/>
                              <w:rPr>
                                <w:rFonts w:cstheme="minorHAnsi"/>
                              </w:rPr>
                            </w:pPr>
                            <w:r w:rsidRPr="002470DB">
                              <w:rPr>
                                <w:rFonts w:cstheme="minorHAnsi"/>
                              </w:rPr>
                              <w:t xml:space="preserve">ΔTherms </w:t>
                            </w:r>
                            <w:r>
                              <w:rPr>
                                <w:rFonts w:cstheme="minorHAnsi"/>
                              </w:rPr>
                              <w:tab/>
                            </w:r>
                            <w:r w:rsidRPr="002470DB">
                              <w:rPr>
                                <w:rFonts w:cstheme="minorHAnsi"/>
                              </w:rPr>
                              <w:t>= 1275</w:t>
                            </w:r>
                            <w:r>
                              <w:rPr>
                                <w:rFonts w:cstheme="minorHAnsi"/>
                              </w:rPr>
                              <w:t xml:space="preserve"> </w:t>
                            </w:r>
                            <w:r w:rsidRPr="002470DB">
                              <w:rPr>
                                <w:rFonts w:cstheme="minorHAnsi"/>
                              </w:rPr>
                              <w:t>*</w:t>
                            </w:r>
                            <w:r>
                              <w:rPr>
                                <w:rFonts w:cstheme="minorHAnsi"/>
                              </w:rPr>
                              <w:t xml:space="preserve"> </w:t>
                            </w:r>
                            <w:r w:rsidRPr="002470DB">
                              <w:rPr>
                                <w:rFonts w:cstheme="minorHAnsi"/>
                              </w:rPr>
                              <w:t>(1/0.925)</w:t>
                            </w:r>
                            <w:r>
                              <w:rPr>
                                <w:rFonts w:cstheme="minorHAnsi"/>
                              </w:rPr>
                              <w:t xml:space="preserve"> </w:t>
                            </w:r>
                            <w:r w:rsidRPr="002470DB">
                              <w:rPr>
                                <w:rFonts w:cstheme="minorHAnsi"/>
                              </w:rPr>
                              <w:t>*</w:t>
                            </w:r>
                            <w:r>
                              <w:rPr>
                                <w:rFonts w:cstheme="minorHAnsi"/>
                              </w:rPr>
                              <w:t xml:space="preserve"> </w:t>
                            </w:r>
                            <w:r w:rsidRPr="002470DB">
                              <w:rPr>
                                <w:rFonts w:cstheme="minorHAnsi"/>
                              </w:rPr>
                              <w:t>0.05</w:t>
                            </w:r>
                          </w:p>
                          <w:p w14:paraId="64553687" w14:textId="77777777" w:rsidR="00F60751" w:rsidRPr="002470DB" w:rsidRDefault="00F60751" w:rsidP="00841F99">
                            <w:pPr>
                              <w:ind w:left="2160" w:firstLine="720"/>
                              <w:rPr>
                                <w:rFonts w:cstheme="minorHAnsi"/>
                              </w:rPr>
                            </w:pPr>
                            <w:r w:rsidRPr="002470DB">
                              <w:rPr>
                                <w:rFonts w:cstheme="minorHAnsi"/>
                              </w:rPr>
                              <w:t xml:space="preserve">= 69 Therms </w:t>
                            </w:r>
                          </w:p>
                          <w:p w14:paraId="3419CFF5" w14:textId="77777777" w:rsidR="00F60751" w:rsidRDefault="00F60751" w:rsidP="00841F99">
                            <w:pPr>
                              <w:ind w:left="720"/>
                            </w:pPr>
                          </w:p>
                        </w:txbxContent>
                      </wps:txbx>
                      <wps:bodyPr rot="0" vert="horz" wrap="square" lIns="91440" tIns="45720" rIns="91440" bIns="45720" anchor="t" anchorCtr="0" upright="1">
                        <a:noAutofit/>
                      </wps:bodyPr>
                    </wps:wsp>
                  </a:graphicData>
                </a:graphic>
              </wp:inline>
            </w:drawing>
          </mc:Choice>
          <mc:Fallback>
            <w:pict>
              <v:shape w14:anchorId="718F84EF" id="Text Box 467" o:spid="_x0000_s1065" type="#_x0000_t202" style="width:451.5pt;height:8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">
                <v:textbox>
                  <w:txbxContent>
                    <w:p w14:paraId="2C186130" w14:textId="77777777" w:rsidR="00F60751" w:rsidRPr="002470DB" w:rsidRDefault="00F60751" w:rsidP="00841F99">
                      <w:pPr>
                        <w:rPr>
                          <w:rStyle w:val="BookTitle"/>
                          <w:rFonts w:eastAsiaTheme="majorEastAsia" w:cstheme="minorHAnsi"/>
                        </w:rPr>
                      </w:pPr>
                      <w:r w:rsidRPr="002470DB">
                        <w:rPr>
                          <w:rStyle w:val="BookTitle"/>
                          <w:rFonts w:eastAsiaTheme="majorEastAsia" w:cstheme="minorHAnsi"/>
                        </w:rPr>
                        <w:t>EXAMPLE</w:t>
                      </w:r>
                    </w:p>
                    <w:p w14:paraId="3E5531B9" w14:textId="77777777" w:rsidR="00F60751" w:rsidRPr="002470DB" w:rsidRDefault="00F60751" w:rsidP="00841F99">
                      <w:pPr>
                        <w:ind w:left="720"/>
                        <w:rPr>
                          <w:rFonts w:cstheme="minorHAnsi"/>
                        </w:rPr>
                      </w:pPr>
                      <w:r w:rsidRPr="002470DB">
                        <w:rPr>
                          <w:rFonts w:cstheme="minorHAnsi"/>
                        </w:rPr>
                        <w:t xml:space="preserve">For example, boiler reset </w:t>
                      </w:r>
                      <w:r w:rsidRPr="00863B4B">
                        <w:rPr>
                          <w:rFonts w:cstheme="minorHAnsi"/>
                        </w:rPr>
                        <w:t>controls</w:t>
                      </w:r>
                      <w:r w:rsidRPr="00863B4B">
                        <w:t xml:space="preserve"> on a 92.5 AFUE boiler</w:t>
                      </w:r>
                      <w:r w:rsidRPr="00863B4B">
                        <w:rPr>
                          <w:rFonts w:cstheme="minorHAnsi"/>
                        </w:rPr>
                        <w:t xml:space="preserve"> at a</w:t>
                      </w:r>
                      <w:r w:rsidRPr="002470DB">
                        <w:rPr>
                          <w:rFonts w:cstheme="minorHAnsi"/>
                        </w:rPr>
                        <w:t xml:space="preserve"> household in Rockford, IL </w:t>
                      </w:r>
                    </w:p>
                    <w:p w14:paraId="65616464" w14:textId="77777777" w:rsidR="00F60751" w:rsidRPr="002470DB" w:rsidRDefault="00F60751" w:rsidP="00841F99">
                      <w:pPr>
                        <w:ind w:left="1440"/>
                        <w:rPr>
                          <w:rFonts w:cstheme="minorHAnsi"/>
                        </w:rPr>
                      </w:pPr>
                      <w:r w:rsidRPr="002470DB">
                        <w:rPr>
                          <w:rFonts w:cstheme="minorHAnsi"/>
                        </w:rPr>
                        <w:t xml:space="preserve">ΔTherms </w:t>
                      </w:r>
                      <w:r>
                        <w:rPr>
                          <w:rFonts w:cstheme="minorHAnsi"/>
                        </w:rPr>
                        <w:tab/>
                      </w:r>
                      <w:r w:rsidRPr="002470DB">
                        <w:rPr>
                          <w:rFonts w:cstheme="minorHAnsi"/>
                        </w:rPr>
                        <w:t>= 1275</w:t>
                      </w:r>
                      <w:r>
                        <w:rPr>
                          <w:rFonts w:cstheme="minorHAnsi"/>
                        </w:rPr>
                        <w:t xml:space="preserve"> </w:t>
                      </w:r>
                      <w:r w:rsidRPr="002470DB">
                        <w:rPr>
                          <w:rFonts w:cstheme="minorHAnsi"/>
                        </w:rPr>
                        <w:t>*</w:t>
                      </w:r>
                      <w:r>
                        <w:rPr>
                          <w:rFonts w:cstheme="minorHAnsi"/>
                        </w:rPr>
                        <w:t xml:space="preserve"> </w:t>
                      </w:r>
                      <w:r w:rsidRPr="002470DB">
                        <w:rPr>
                          <w:rFonts w:cstheme="minorHAnsi"/>
                        </w:rPr>
                        <w:t>(1/0.925)</w:t>
                      </w:r>
                      <w:r>
                        <w:rPr>
                          <w:rFonts w:cstheme="minorHAnsi"/>
                        </w:rPr>
                        <w:t xml:space="preserve"> </w:t>
                      </w:r>
                      <w:r w:rsidRPr="002470DB">
                        <w:rPr>
                          <w:rFonts w:cstheme="minorHAnsi"/>
                        </w:rPr>
                        <w:t>*</w:t>
                      </w:r>
                      <w:r>
                        <w:rPr>
                          <w:rFonts w:cstheme="minorHAnsi"/>
                        </w:rPr>
                        <w:t xml:space="preserve"> </w:t>
                      </w:r>
                      <w:r w:rsidRPr="002470DB">
                        <w:rPr>
                          <w:rFonts w:cstheme="minorHAnsi"/>
                        </w:rPr>
                        <w:t>0.05</w:t>
                      </w:r>
                    </w:p>
                    <w:p w14:paraId="64553687" w14:textId="77777777" w:rsidR="00F60751" w:rsidRPr="002470DB" w:rsidRDefault="00F60751" w:rsidP="00841F99">
                      <w:pPr>
                        <w:ind w:left="2160" w:firstLine="720"/>
                        <w:rPr>
                          <w:rFonts w:cstheme="minorHAnsi"/>
                        </w:rPr>
                      </w:pPr>
                      <w:r w:rsidRPr="002470DB">
                        <w:rPr>
                          <w:rFonts w:cstheme="minorHAnsi"/>
                        </w:rPr>
                        <w:t xml:space="preserve">= 69 Therms </w:t>
                      </w:r>
                    </w:p>
                    <w:p w14:paraId="3419CFF5" w14:textId="77777777" w:rsidR="00F60751" w:rsidRDefault="00F60751" w:rsidP="00841F99">
                      <w:pPr>
                        <w:ind w:left="720"/>
                      </w:pPr>
                    </w:p>
                  </w:txbxContent>
                </v:textbox>
                <w10:anchorlock/>
              </v:shape>
            </w:pict>
          </mc:Fallback>
        </mc:AlternateContent>
      </w:r>
    </w:p>
    <w:p w14:paraId="2DFAAA57" w14:textId="77777777" w:rsidR="00841F99" w:rsidRPr="00273DE8" w:rsidRDefault="00841F99" w:rsidP="00841F99">
      <w:pPr>
        <w:keepNext/>
        <w:keepLines/>
        <w:spacing w:before="200" w:after="240" w:line="276" w:lineRule="auto"/>
        <w:outlineLvl w:val="5"/>
        <w:rPr>
          <w:rFonts w:ascii="Calibri" w:hAnsi="Calibri"/>
          <w:b/>
          <w:iCs/>
          <w:smallCaps/>
        </w:rPr>
      </w:pPr>
      <w:r w:rsidRPr="00273DE8">
        <w:rPr>
          <w:rFonts w:ascii="Calibri" w:hAnsi="Calibri"/>
          <w:b/>
          <w:smallCaps/>
        </w:rPr>
        <w:t xml:space="preserve">Water Impact Descriptions and Calculation  </w:t>
      </w:r>
    </w:p>
    <w:p w14:paraId="04658CA6" w14:textId="77777777" w:rsidR="00841F99" w:rsidRPr="00273DE8" w:rsidRDefault="00841F99" w:rsidP="00841F99">
      <w:pPr>
        <w:spacing w:after="240"/>
        <w:rPr>
          <w:rFonts w:ascii="Calibri" w:hAnsi="Calibri"/>
        </w:rPr>
      </w:pPr>
      <w:r w:rsidRPr="00273DE8">
        <w:rPr>
          <w:rFonts w:ascii="Calibri" w:hAnsi="Calibri"/>
        </w:rPr>
        <w:t>NA</w:t>
      </w:r>
    </w:p>
    <w:p w14:paraId="46D162E5" w14:textId="77777777" w:rsidR="00841F99" w:rsidRPr="00273DE8" w:rsidRDefault="00841F99" w:rsidP="00841F99">
      <w:pPr>
        <w:keepNext/>
        <w:keepLines/>
        <w:spacing w:before="200" w:after="240" w:line="276" w:lineRule="auto"/>
        <w:outlineLvl w:val="5"/>
        <w:rPr>
          <w:rFonts w:ascii="Calibri" w:hAnsi="Calibri"/>
          <w:b/>
          <w:smallCaps/>
        </w:rPr>
      </w:pPr>
      <w:r w:rsidRPr="00273DE8">
        <w:rPr>
          <w:rFonts w:ascii="Calibri" w:hAnsi="Calibri"/>
          <w:b/>
          <w:smallCaps/>
        </w:rPr>
        <w:t>Deemed O&amp;M Cost Adjustment Calculation</w:t>
      </w:r>
    </w:p>
    <w:p w14:paraId="69CBB392" w14:textId="77777777" w:rsidR="00841F99" w:rsidRDefault="00841F99" w:rsidP="00841F99">
      <w:pPr>
        <w:widowControl/>
        <w:spacing w:after="200" w:line="276" w:lineRule="auto"/>
        <w:jc w:val="left"/>
        <w:rPr>
          <w:rFonts w:ascii="Calibri" w:hAnsi="Calibri"/>
        </w:rPr>
      </w:pPr>
      <w:r w:rsidRPr="00273DE8">
        <w:rPr>
          <w:rFonts w:ascii="Calibri" w:hAnsi="Calibri"/>
        </w:rPr>
        <w:t>NA</w:t>
      </w:r>
    </w:p>
    <w:p w14:paraId="46B4D3B6" w14:textId="77777777" w:rsidR="00CF6F05" w:rsidRDefault="00CF6F05" w:rsidP="00CF6F05">
      <w:pPr>
        <w:pStyle w:val="Heading6"/>
      </w:pPr>
      <w:r>
        <w:t>Measure Code: RS-HVC-BREC-V01-150601</w:t>
      </w:r>
    </w:p>
    <w:p w14:paraId="222AC7A2" w14:textId="77777777" w:rsidR="004C0465" w:rsidRDefault="004C0465" w:rsidP="004C0465"/>
    <w:p w14:paraId="5E395583" w14:textId="77777777" w:rsidR="004C0465" w:rsidRPr="004C0465" w:rsidRDefault="004C0465" w:rsidP="004C0465">
      <w:pPr>
        <w:sectPr w:rsidR="004C0465" w:rsidRPr="004C0465">
          <w:headerReference w:type="default" r:id="rId42"/>
          <w:pgSz w:w="12240" w:h="15840"/>
          <w:pgMar w:top="1440" w:right="1440" w:bottom="1440" w:left="1440" w:header="720" w:footer="720" w:gutter="0"/>
          <w:cols w:space="720"/>
          <w:docGrid w:linePitch="360"/>
        </w:sectPr>
      </w:pPr>
    </w:p>
    <w:p w14:paraId="58925D40" w14:textId="77777777" w:rsidR="00841F99" w:rsidRPr="00273DE8" w:rsidRDefault="00841F99" w:rsidP="00841F99">
      <w:pPr>
        <w:pStyle w:val="Heading3"/>
      </w:pPr>
      <w:bookmarkStart w:id="5334" w:name="_Toc437855992"/>
      <w:bookmarkStart w:id="5335" w:name="_Ref406678218"/>
      <w:bookmarkStart w:id="5336" w:name="_Toc437592977"/>
      <w:bookmarkStart w:id="5337" w:name="_Toc441217045"/>
      <w:r w:rsidRPr="00273DE8">
        <w:lastRenderedPageBreak/>
        <w:t>ENERGY STAR Ceiling Fan</w:t>
      </w:r>
      <w:bookmarkEnd w:id="5334"/>
      <w:bookmarkEnd w:id="5335"/>
      <w:bookmarkEnd w:id="5336"/>
      <w:bookmarkEnd w:id="5337"/>
    </w:p>
    <w:p w14:paraId="02105837" w14:textId="77777777" w:rsidR="00841F99" w:rsidRPr="00273DE8" w:rsidRDefault="00841F99" w:rsidP="00841F99">
      <w:pPr>
        <w:keepNext/>
        <w:keepLines/>
        <w:spacing w:before="200" w:line="276" w:lineRule="auto"/>
        <w:jc w:val="left"/>
        <w:outlineLvl w:val="5"/>
        <w:rPr>
          <w:rFonts w:ascii="Calibri" w:hAnsi="Calibri"/>
          <w:b/>
          <w:bCs/>
          <w:smallCaps/>
        </w:rPr>
      </w:pPr>
      <w:r w:rsidRPr="00273DE8">
        <w:rPr>
          <w:rFonts w:ascii="Calibri" w:hAnsi="Calibri"/>
          <w:b/>
          <w:bCs/>
          <w:smallCaps/>
        </w:rPr>
        <w:t>Description</w:t>
      </w:r>
    </w:p>
    <w:p w14:paraId="4814E20A" w14:textId="77777777" w:rsidR="00841F99" w:rsidRPr="00273DE8" w:rsidRDefault="00841F99" w:rsidP="00841F99">
      <w:pPr>
        <w:spacing w:after="240"/>
        <w:rPr>
          <w:rFonts w:ascii="Calibri" w:hAnsi="Calibri"/>
        </w:rPr>
      </w:pPr>
      <w:r w:rsidRPr="00273DE8">
        <w:rPr>
          <w:rFonts w:ascii="Calibri" w:hAnsi="Calibri"/>
        </w:rPr>
        <w:t>A ceiling fan/light unit meeting the efficiency specifications of ENERGY STAR is installed in place of a model meeting the federal standard. ENERGY STAR qualified ceiling fan/light combination units are over 60% more efficient than conventional fan/light units, and use improved motors and blade designs</w:t>
      </w:r>
      <w:r w:rsidRPr="00273DE8">
        <w:rPr>
          <w:rFonts w:ascii="Arial" w:hAnsi="Arial"/>
          <w:vertAlign w:val="superscript"/>
        </w:rPr>
        <w:footnoteReference w:id="443"/>
      </w:r>
      <w:r w:rsidRPr="00273DE8">
        <w:rPr>
          <w:rFonts w:ascii="Calibri" w:hAnsi="Calibri"/>
        </w:rPr>
        <w:t xml:space="preserve">. </w:t>
      </w:r>
    </w:p>
    <w:p w14:paraId="64306BFB" w14:textId="77777777" w:rsidR="00841F99" w:rsidRPr="00273DE8" w:rsidRDefault="00841F99" w:rsidP="00841F99">
      <w:pPr>
        <w:spacing w:after="240"/>
        <w:rPr>
          <w:rFonts w:ascii="Calibri" w:hAnsi="Calibri"/>
        </w:rPr>
      </w:pPr>
      <w:r w:rsidRPr="00273DE8">
        <w:rPr>
          <w:rFonts w:ascii="Calibri" w:hAnsi="Calibri"/>
        </w:rPr>
        <w:t>Due to the savings from this measure being derived from more efficient ventilation and more efficient lighting, and the loadshape and measure life for each component being very different, the savings are split in to the component parts and should be claimed together. Lighting savings should be estimated utilizing the 5.5.1 ENERGY STAR Compact Fluorescent Lamp measure.</w:t>
      </w:r>
    </w:p>
    <w:p w14:paraId="30AB5E91" w14:textId="77777777" w:rsidR="00841F99" w:rsidRPr="00273DE8" w:rsidRDefault="00841F99" w:rsidP="00841F99">
      <w:pPr>
        <w:widowControl/>
        <w:jc w:val="left"/>
        <w:rPr>
          <w:rFonts w:ascii="Calibri" w:hAnsi="Calibri" w:cs="Calibri"/>
          <w:szCs w:val="20"/>
        </w:rPr>
      </w:pPr>
      <w:r w:rsidRPr="00273DE8">
        <w:rPr>
          <w:rFonts w:ascii="Calibri" w:hAnsi="Calibri" w:cs="Calibri"/>
          <w:szCs w:val="20"/>
        </w:rPr>
        <w:t xml:space="preserve">This measure was developed to be applicable to the following program types:  TOS, NC, RF.  </w:t>
      </w:r>
    </w:p>
    <w:p w14:paraId="3957A71C" w14:textId="77777777" w:rsidR="00841F99" w:rsidRPr="00273DE8" w:rsidRDefault="00841F99" w:rsidP="00841F99">
      <w:pPr>
        <w:widowControl/>
        <w:jc w:val="left"/>
        <w:rPr>
          <w:rFonts w:ascii="Calibri" w:hAnsi="Calibri" w:cs="Calibri"/>
          <w:szCs w:val="20"/>
        </w:rPr>
      </w:pPr>
      <w:r w:rsidRPr="00273DE8">
        <w:rPr>
          <w:rFonts w:ascii="Calibri" w:hAnsi="Calibri" w:cs="Calibri"/>
          <w:szCs w:val="20"/>
        </w:rPr>
        <w:t>If applied to other program types, the measure savings should be verified.</w:t>
      </w:r>
    </w:p>
    <w:p w14:paraId="72B2AD1E" w14:textId="77777777" w:rsidR="00841F99" w:rsidRPr="00273DE8" w:rsidRDefault="00841F99" w:rsidP="00841F99">
      <w:pPr>
        <w:keepNext/>
        <w:keepLines/>
        <w:spacing w:before="200" w:line="276" w:lineRule="auto"/>
        <w:jc w:val="left"/>
        <w:outlineLvl w:val="5"/>
        <w:rPr>
          <w:rFonts w:ascii="Calibri" w:hAnsi="Calibri"/>
          <w:b/>
          <w:bCs/>
          <w:smallCaps/>
        </w:rPr>
      </w:pPr>
      <w:r w:rsidRPr="00273DE8">
        <w:rPr>
          <w:rFonts w:ascii="Calibri" w:hAnsi="Calibri"/>
          <w:b/>
          <w:bCs/>
          <w:smallCaps/>
        </w:rPr>
        <w:t>Definition of Efficient Equipment</w:t>
      </w:r>
    </w:p>
    <w:p w14:paraId="4BA850D5" w14:textId="77777777" w:rsidR="00841F99" w:rsidRPr="00273DE8" w:rsidRDefault="00841F99" w:rsidP="00841F99">
      <w:pPr>
        <w:spacing w:after="240"/>
        <w:rPr>
          <w:rFonts w:ascii="Calibri" w:hAnsi="Calibri"/>
          <w:color w:val="FF0000"/>
        </w:rPr>
      </w:pPr>
      <w:r w:rsidRPr="00273DE8">
        <w:rPr>
          <w:rFonts w:ascii="Calibri" w:hAnsi="Calibri" w:cs="Calibri"/>
        </w:rPr>
        <w:t xml:space="preserve">The efficient equipment is defined as an ENERGY STAR certified ceiling fan with integral CFL bulbs. </w:t>
      </w:r>
    </w:p>
    <w:p w14:paraId="1331DBD1" w14:textId="77777777" w:rsidR="00841F99" w:rsidRPr="00273DE8" w:rsidRDefault="00841F99" w:rsidP="00841F99">
      <w:pPr>
        <w:keepNext/>
        <w:keepLines/>
        <w:spacing w:before="200" w:line="276" w:lineRule="auto"/>
        <w:jc w:val="left"/>
        <w:outlineLvl w:val="5"/>
        <w:rPr>
          <w:rFonts w:ascii="Calibri" w:hAnsi="Calibri"/>
          <w:b/>
          <w:bCs/>
          <w:smallCaps/>
        </w:rPr>
      </w:pPr>
      <w:r w:rsidRPr="00273DE8">
        <w:rPr>
          <w:rFonts w:ascii="Calibri" w:hAnsi="Calibri"/>
          <w:b/>
          <w:bCs/>
          <w:smallCaps/>
        </w:rPr>
        <w:t>Definition of Baseline Equipment</w:t>
      </w:r>
    </w:p>
    <w:p w14:paraId="7ACA8BA2" w14:textId="77777777" w:rsidR="00841F99" w:rsidRDefault="00841F99" w:rsidP="00841F99">
      <w:r>
        <w:t>The baseline equipment is assumed to be a standard fan with efficient incandescent or halogen light bulbs. Production of 100W, standard efficacy incandescent lamps ended in 2012</w:t>
      </w:r>
      <w:r>
        <w:rPr>
          <w:rFonts w:cstheme="minorHAnsi"/>
        </w:rPr>
        <w:t xml:space="preserve"> followed by restrictions on 75W in 2013 and 60W and 40W in 2014, due to the Energy Independence and Security Act of 2007 (EISA). </w:t>
      </w:r>
      <w:r>
        <w:t>Finally, a provision in the EISA regulations requires that by January 1, 2020, all lamps meet efficiency criteria of at least 45 lumens per watt, in essence making the baseline equivalent to a current day CFL. Therefore the measure life (number of years that savings should be claimed) for the lighting portion of the savings should be reduced once the assumed lifetime of the bulb exceeds 2020. Due to expected delay in clearing retail inventory and to account for the operating life of a halogen incandescent potentially spanning over 2020, this shift is assumed not to occur until mid-2020.</w:t>
      </w:r>
    </w:p>
    <w:p w14:paraId="475BB439" w14:textId="77777777" w:rsidR="00841F99" w:rsidRPr="00273DE8" w:rsidRDefault="00841F99" w:rsidP="00841F99">
      <w:pPr>
        <w:spacing w:after="240"/>
        <w:rPr>
          <w:rFonts w:ascii="Calibri" w:hAnsi="Calibri"/>
          <w:b/>
          <w:bCs/>
          <w:smallCaps/>
        </w:rPr>
      </w:pPr>
      <w:r w:rsidRPr="00273DE8">
        <w:rPr>
          <w:rFonts w:ascii="Calibri" w:hAnsi="Calibri"/>
          <w:b/>
          <w:bCs/>
          <w:smallCaps/>
        </w:rPr>
        <w:t>Deemed Lifetime of Efficient Equipment</w:t>
      </w:r>
    </w:p>
    <w:p w14:paraId="241DB79D" w14:textId="77777777" w:rsidR="00841F99" w:rsidRPr="00273DE8" w:rsidRDefault="00841F99" w:rsidP="00841F99">
      <w:pPr>
        <w:spacing w:after="240"/>
        <w:rPr>
          <w:rFonts w:ascii="Calibri" w:hAnsi="Calibri"/>
        </w:rPr>
      </w:pPr>
      <w:r w:rsidRPr="00273DE8">
        <w:rPr>
          <w:rFonts w:ascii="Calibri" w:hAnsi="Calibri"/>
        </w:rPr>
        <w:t>The fan savings measure life is assumed to be 10 years.</w:t>
      </w:r>
      <w:r w:rsidRPr="00273DE8">
        <w:rPr>
          <w:rFonts w:ascii="Calibri" w:hAnsi="Calibri"/>
          <w:vertAlign w:val="superscript"/>
        </w:rPr>
        <w:t>2</w:t>
      </w:r>
    </w:p>
    <w:p w14:paraId="2319D1C3" w14:textId="77777777" w:rsidR="00841F99" w:rsidRPr="00273DE8" w:rsidRDefault="00841F99" w:rsidP="00841F99">
      <w:pPr>
        <w:spacing w:after="240"/>
        <w:rPr>
          <w:rFonts w:ascii="Calibri" w:hAnsi="Calibri"/>
        </w:rPr>
      </w:pPr>
      <w:r w:rsidRPr="00273DE8" w:rsidDel="0082031D">
        <w:rPr>
          <w:rFonts w:ascii="Calibri" w:hAnsi="Calibri"/>
        </w:rPr>
        <w:t>The lighting savings measure life is assumed to be 5 years f</w:t>
      </w:r>
      <w:r w:rsidRPr="00273DE8">
        <w:rPr>
          <w:rFonts w:ascii="Calibri" w:hAnsi="Calibri"/>
        </w:rPr>
        <w:t>or lighting savings, see 5.5.1 ENERGY STAR Compact Fluorescent Lamp measure.</w:t>
      </w:r>
    </w:p>
    <w:p w14:paraId="3090E382" w14:textId="77777777" w:rsidR="00841F99" w:rsidRPr="00273DE8" w:rsidRDefault="00841F99" w:rsidP="00841F99">
      <w:pPr>
        <w:keepNext/>
        <w:keepLines/>
        <w:spacing w:before="200" w:line="276" w:lineRule="auto"/>
        <w:jc w:val="left"/>
        <w:outlineLvl w:val="5"/>
        <w:rPr>
          <w:rFonts w:ascii="Calibri" w:hAnsi="Calibri"/>
          <w:b/>
          <w:bCs/>
          <w:smallCaps/>
        </w:rPr>
      </w:pPr>
      <w:r w:rsidRPr="00273DE8">
        <w:rPr>
          <w:rFonts w:ascii="Calibri" w:hAnsi="Calibri"/>
          <w:b/>
          <w:bCs/>
          <w:smallCaps/>
        </w:rPr>
        <w:t xml:space="preserve">Deemed Measure Cost </w:t>
      </w:r>
    </w:p>
    <w:p w14:paraId="4174B882" w14:textId="77777777" w:rsidR="00841F99" w:rsidRPr="00273DE8" w:rsidRDefault="00841F99" w:rsidP="00841F99">
      <w:pPr>
        <w:spacing w:after="240"/>
        <w:rPr>
          <w:rFonts w:ascii="Calibri" w:hAnsi="Calibri"/>
        </w:rPr>
      </w:pPr>
      <w:r w:rsidRPr="00273DE8">
        <w:rPr>
          <w:rFonts w:ascii="Calibri" w:hAnsi="Calibri"/>
        </w:rPr>
        <w:t>Incremental cost of unit is $46.</w:t>
      </w:r>
      <w:r w:rsidRPr="00273DE8">
        <w:rPr>
          <w:rFonts w:ascii="Arial" w:hAnsi="Arial"/>
          <w:vertAlign w:val="superscript"/>
        </w:rPr>
        <w:footnoteReference w:id="444"/>
      </w:r>
    </w:p>
    <w:p w14:paraId="35D73B9A" w14:textId="77777777" w:rsidR="00841F99" w:rsidRPr="00273DE8" w:rsidRDefault="00841F99" w:rsidP="00841F99">
      <w:pPr>
        <w:keepNext/>
        <w:keepLines/>
        <w:spacing w:before="200" w:line="276" w:lineRule="auto"/>
        <w:jc w:val="left"/>
        <w:outlineLvl w:val="5"/>
        <w:rPr>
          <w:rFonts w:ascii="Calibri" w:hAnsi="Calibri"/>
          <w:b/>
          <w:bCs/>
          <w:smallCaps/>
        </w:rPr>
      </w:pPr>
      <w:r w:rsidRPr="00273DE8">
        <w:rPr>
          <w:rFonts w:ascii="Calibri" w:hAnsi="Calibri"/>
          <w:b/>
          <w:bCs/>
          <w:smallCaps/>
        </w:rPr>
        <w:t>Loadshape</w:t>
      </w:r>
    </w:p>
    <w:p w14:paraId="1D165DC3" w14:textId="77777777" w:rsidR="00841F99" w:rsidRPr="00273DE8" w:rsidRDefault="00841F99" w:rsidP="00841F99">
      <w:pPr>
        <w:rPr>
          <w:rFonts w:ascii="Calibri" w:hAnsi="Calibri"/>
        </w:rPr>
      </w:pPr>
      <w:r w:rsidRPr="00273DE8">
        <w:rPr>
          <w:rFonts w:ascii="Calibri" w:hAnsi="Calibri"/>
        </w:rPr>
        <w:t>R06 - Residential Indoor Lighting</w:t>
      </w:r>
    </w:p>
    <w:p w14:paraId="7E17BB02" w14:textId="77777777" w:rsidR="00841F99" w:rsidRPr="00273DE8" w:rsidRDefault="00841F99" w:rsidP="00841F99">
      <w:pPr>
        <w:rPr>
          <w:rFonts w:ascii="Calibri" w:hAnsi="Calibri"/>
        </w:rPr>
      </w:pPr>
      <w:r w:rsidRPr="00273DE8">
        <w:rPr>
          <w:rFonts w:ascii="Calibri" w:hAnsi="Calibri"/>
        </w:rPr>
        <w:t>R11 - Residential Ventilation</w:t>
      </w:r>
    </w:p>
    <w:p w14:paraId="6F6E2C44" w14:textId="77777777" w:rsidR="00841F99" w:rsidRPr="00273DE8" w:rsidRDefault="00841F99" w:rsidP="00841F99">
      <w:pPr>
        <w:keepNext/>
        <w:keepLines/>
        <w:spacing w:before="200" w:line="276" w:lineRule="auto"/>
        <w:jc w:val="left"/>
        <w:outlineLvl w:val="5"/>
        <w:rPr>
          <w:rFonts w:ascii="Calibri" w:hAnsi="Calibri"/>
          <w:b/>
          <w:bCs/>
          <w:smallCaps/>
        </w:rPr>
      </w:pPr>
      <w:r w:rsidRPr="00273DE8">
        <w:rPr>
          <w:rFonts w:ascii="Calibri" w:hAnsi="Calibri"/>
          <w:b/>
          <w:bCs/>
          <w:smallCaps/>
        </w:rPr>
        <w:t>Coincidence Factor</w:t>
      </w:r>
    </w:p>
    <w:p w14:paraId="70A5264F" w14:textId="77777777" w:rsidR="00841F99" w:rsidRPr="00273DE8" w:rsidRDefault="00841F99" w:rsidP="00841F99">
      <w:pPr>
        <w:rPr>
          <w:rFonts w:ascii="Calibri" w:hAnsi="Calibri" w:cs="Calibri"/>
        </w:rPr>
      </w:pPr>
      <w:r w:rsidRPr="00273DE8">
        <w:rPr>
          <w:rFonts w:ascii="Calibri" w:hAnsi="Calibri" w:cs="Calibri"/>
        </w:rPr>
        <w:t>The summer peak coincidence factor for the ventilation savings is assumed to be 30%.</w:t>
      </w:r>
      <w:r w:rsidRPr="00273DE8">
        <w:rPr>
          <w:rFonts w:ascii="Arial" w:hAnsi="Arial" w:cs="Calibri"/>
          <w:szCs w:val="20"/>
          <w:vertAlign w:val="superscript"/>
        </w:rPr>
        <w:footnoteReference w:id="445"/>
      </w:r>
    </w:p>
    <w:p w14:paraId="0ABB9D6A" w14:textId="77777777" w:rsidR="00841F99" w:rsidRPr="00273DE8" w:rsidRDefault="00841F99" w:rsidP="00841F99">
      <w:pPr>
        <w:spacing w:after="240"/>
        <w:rPr>
          <w:rFonts w:ascii="Calibri" w:hAnsi="Calibri"/>
        </w:rPr>
      </w:pPr>
      <w:r w:rsidRPr="00273DE8">
        <w:rPr>
          <w:rFonts w:ascii="Calibri" w:hAnsi="Calibri"/>
        </w:rPr>
        <w:lastRenderedPageBreak/>
        <w:t>For lighting savings, see 5.5.1 ENERGY STAR Compact Fluorescent Lamp measure.</w:t>
      </w:r>
    </w:p>
    <w:p w14:paraId="5A929099" w14:textId="77777777" w:rsidR="00841F99" w:rsidRPr="00273DE8" w:rsidRDefault="00841F99" w:rsidP="00841F99">
      <w:pPr>
        <w:spacing w:after="240"/>
        <w:rPr>
          <w:rFonts w:ascii="Calibri" w:hAnsi="Calibri"/>
        </w:rPr>
      </w:pPr>
    </w:p>
    <w:p w14:paraId="43C2140D" w14:textId="77777777" w:rsidR="00841F99" w:rsidRPr="00273DE8" w:rsidRDefault="00841F99" w:rsidP="00841F99">
      <w:pPr>
        <w:pBdr>
          <w:top w:val="double" w:sz="4" w:space="1" w:color="auto"/>
          <w:bottom w:val="double" w:sz="4" w:space="1" w:color="auto"/>
        </w:pBdr>
        <w:spacing w:after="240"/>
        <w:jc w:val="center"/>
        <w:rPr>
          <w:rFonts w:ascii="Calibri" w:hAnsi="Calibri" w:cs="Calibri"/>
          <w:b/>
          <w:sz w:val="22"/>
        </w:rPr>
      </w:pPr>
      <w:r w:rsidRPr="00273DE8">
        <w:rPr>
          <w:rFonts w:ascii="Calibri" w:hAnsi="Calibri" w:cs="Calibri"/>
          <w:b/>
          <w:sz w:val="22"/>
        </w:rPr>
        <w:t>Algorithm</w:t>
      </w:r>
    </w:p>
    <w:p w14:paraId="078801BB" w14:textId="77777777" w:rsidR="00841F99" w:rsidRPr="00273DE8" w:rsidRDefault="00841F99" w:rsidP="00841F99">
      <w:pPr>
        <w:keepNext/>
        <w:keepLines/>
        <w:spacing w:before="200" w:line="276" w:lineRule="auto"/>
        <w:jc w:val="left"/>
        <w:outlineLvl w:val="5"/>
        <w:rPr>
          <w:rFonts w:ascii="Calibri" w:hAnsi="Calibri"/>
          <w:b/>
          <w:smallCaps/>
        </w:rPr>
      </w:pPr>
      <w:r w:rsidRPr="00273DE8">
        <w:rPr>
          <w:rFonts w:ascii="Calibri" w:hAnsi="Calibri"/>
          <w:b/>
          <w:smallCaps/>
        </w:rPr>
        <w:t xml:space="preserve">Calculation of Savings </w:t>
      </w:r>
    </w:p>
    <w:p w14:paraId="07B70F98" w14:textId="77777777" w:rsidR="00841F99" w:rsidRPr="00273DE8" w:rsidRDefault="00841F99" w:rsidP="00841F99">
      <w:pPr>
        <w:keepNext/>
        <w:keepLines/>
        <w:spacing w:before="200" w:line="276" w:lineRule="auto"/>
        <w:jc w:val="left"/>
        <w:outlineLvl w:val="5"/>
        <w:rPr>
          <w:rFonts w:ascii="Calibri" w:hAnsi="Calibri"/>
          <w:b/>
          <w:bCs/>
          <w:smallCaps/>
        </w:rPr>
      </w:pPr>
      <w:r w:rsidRPr="00273DE8">
        <w:rPr>
          <w:rFonts w:ascii="Calibri" w:hAnsi="Calibri"/>
          <w:b/>
          <w:bCs/>
          <w:smallCaps/>
        </w:rPr>
        <w:t>Electric Energy Savings</w:t>
      </w:r>
    </w:p>
    <w:p w14:paraId="14DDF797" w14:textId="77777777" w:rsidR="00841F99" w:rsidRPr="00273DE8" w:rsidRDefault="00841F99" w:rsidP="00841F99">
      <w:pPr>
        <w:ind w:left="1440" w:hanging="288"/>
        <w:rPr>
          <w:rFonts w:ascii="Calibri" w:hAnsi="Calibri" w:cs="Calibri"/>
          <w:noProof/>
          <w:vertAlign w:val="subscript"/>
        </w:rPr>
      </w:pPr>
      <w:r w:rsidRPr="00273DE8">
        <w:rPr>
          <w:rFonts w:ascii="Calibri" w:hAnsi="Calibri" w:cs="Calibri"/>
          <w:noProof/>
        </w:rPr>
        <w:t>∆kWh</w:t>
      </w:r>
      <w:r w:rsidRPr="00273DE8">
        <w:rPr>
          <w:rFonts w:ascii="Calibri" w:hAnsi="Calibri" w:cs="Calibri"/>
          <w:noProof/>
        </w:rPr>
        <w:tab/>
        <w:t>= ΔkWh</w:t>
      </w:r>
      <w:r w:rsidRPr="00273DE8">
        <w:rPr>
          <w:rFonts w:ascii="Calibri" w:hAnsi="Calibri" w:cs="Calibri"/>
          <w:noProof/>
          <w:vertAlign w:val="subscript"/>
        </w:rPr>
        <w:t>fan</w:t>
      </w:r>
      <w:r w:rsidRPr="00273DE8">
        <w:rPr>
          <w:rFonts w:ascii="Calibri" w:hAnsi="Calibri" w:cs="Calibri"/>
          <w:noProof/>
        </w:rPr>
        <w:t xml:space="preserve"> + ΔkWh</w:t>
      </w:r>
      <w:r w:rsidRPr="00273DE8">
        <w:rPr>
          <w:rFonts w:ascii="Calibri" w:hAnsi="Calibri" w:cs="Calibri"/>
          <w:noProof/>
          <w:vertAlign w:val="subscript"/>
        </w:rPr>
        <w:t>Light</w:t>
      </w:r>
    </w:p>
    <w:p w14:paraId="22700644" w14:textId="77777777" w:rsidR="00841F99" w:rsidRPr="00273DE8" w:rsidRDefault="00841F99" w:rsidP="00841F99">
      <w:pPr>
        <w:spacing w:before="240"/>
        <w:ind w:left="2160" w:hanging="990"/>
        <w:rPr>
          <w:rFonts w:ascii="Calibri" w:hAnsi="Calibri" w:cs="Calibri"/>
          <w:noProof/>
        </w:rPr>
      </w:pPr>
      <w:r w:rsidRPr="00273DE8">
        <w:rPr>
          <w:rFonts w:ascii="Calibri" w:hAnsi="Calibri" w:cs="Calibri"/>
          <w:noProof/>
        </w:rPr>
        <w:t>∆kWh</w:t>
      </w:r>
      <w:r w:rsidRPr="00273DE8">
        <w:rPr>
          <w:rFonts w:ascii="Calibri" w:hAnsi="Calibri" w:cs="Calibri"/>
          <w:noProof/>
          <w:vertAlign w:val="subscript"/>
        </w:rPr>
        <w:t>fan</w:t>
      </w:r>
      <w:r w:rsidRPr="00273DE8">
        <w:rPr>
          <w:rFonts w:ascii="Calibri" w:hAnsi="Calibri" w:cs="Calibri"/>
          <w:noProof/>
        </w:rPr>
        <w:tab/>
        <w:t>= [Days</w:t>
      </w:r>
      <w:r w:rsidRPr="00273DE8">
        <w:rPr>
          <w:rFonts w:ascii="Calibri" w:hAnsi="Calibri" w:cs="Calibri"/>
          <w:noProof/>
          <w:vertAlign w:val="subscript"/>
        </w:rPr>
        <w:t xml:space="preserve"> </w:t>
      </w:r>
      <w:r w:rsidRPr="00273DE8">
        <w:rPr>
          <w:rFonts w:ascii="Calibri" w:hAnsi="Calibri" w:cs="Calibri"/>
          <w:noProof/>
        </w:rPr>
        <w:t>* FanHours * ((%Low</w:t>
      </w:r>
      <w:r w:rsidRPr="00273DE8">
        <w:rPr>
          <w:rFonts w:ascii="Calibri" w:hAnsi="Calibri" w:cs="Calibri"/>
          <w:noProof/>
          <w:vertAlign w:val="subscript"/>
        </w:rPr>
        <w:t>base</w:t>
      </w:r>
      <w:r w:rsidRPr="00273DE8">
        <w:rPr>
          <w:rFonts w:ascii="Calibri" w:hAnsi="Calibri" w:cs="Calibri"/>
          <w:noProof/>
          <w:color w:val="FF0000"/>
        </w:rPr>
        <w:t xml:space="preserve"> </w:t>
      </w:r>
      <w:r w:rsidRPr="00273DE8">
        <w:rPr>
          <w:rFonts w:ascii="Calibri" w:hAnsi="Calibri" w:cs="Calibri"/>
          <w:noProof/>
        </w:rPr>
        <w:t>*</w:t>
      </w:r>
      <w:r w:rsidRPr="00273DE8">
        <w:rPr>
          <w:rFonts w:ascii="Calibri" w:hAnsi="Calibri" w:cs="Calibri"/>
          <w:noProof/>
          <w:color w:val="FF0000"/>
        </w:rPr>
        <w:t xml:space="preserve"> </w:t>
      </w:r>
      <w:r w:rsidRPr="00273DE8">
        <w:rPr>
          <w:rFonts w:ascii="Calibri" w:hAnsi="Calibri" w:cs="Calibri"/>
          <w:noProof/>
        </w:rPr>
        <w:t>WattsLow</w:t>
      </w:r>
      <w:r w:rsidRPr="00273DE8">
        <w:rPr>
          <w:rFonts w:ascii="Calibri" w:hAnsi="Calibri" w:cs="Calibri"/>
          <w:noProof/>
          <w:vertAlign w:val="subscript"/>
        </w:rPr>
        <w:t>base</w:t>
      </w:r>
      <w:r w:rsidRPr="00273DE8">
        <w:rPr>
          <w:rFonts w:ascii="Calibri" w:hAnsi="Calibri" w:cs="Calibri"/>
          <w:noProof/>
        </w:rPr>
        <w:t>) + (%Med</w:t>
      </w:r>
      <w:r w:rsidRPr="00273DE8">
        <w:rPr>
          <w:rFonts w:ascii="Calibri" w:hAnsi="Calibri" w:cs="Calibri"/>
          <w:noProof/>
          <w:vertAlign w:val="subscript"/>
        </w:rPr>
        <w:t>base</w:t>
      </w:r>
      <w:r w:rsidRPr="00273DE8">
        <w:rPr>
          <w:rFonts w:ascii="Calibri" w:hAnsi="Calibri" w:cs="Calibri"/>
          <w:noProof/>
          <w:color w:val="FF0000"/>
        </w:rPr>
        <w:t xml:space="preserve"> </w:t>
      </w:r>
      <w:r w:rsidRPr="00273DE8">
        <w:rPr>
          <w:rFonts w:ascii="Calibri" w:hAnsi="Calibri" w:cs="Calibri"/>
          <w:noProof/>
        </w:rPr>
        <w:t>*</w:t>
      </w:r>
      <w:r w:rsidRPr="00273DE8">
        <w:rPr>
          <w:rFonts w:ascii="Calibri" w:hAnsi="Calibri" w:cs="Calibri"/>
          <w:noProof/>
          <w:color w:val="FF0000"/>
        </w:rPr>
        <w:t xml:space="preserve"> </w:t>
      </w:r>
      <w:r w:rsidRPr="00273DE8">
        <w:rPr>
          <w:rFonts w:ascii="Calibri" w:hAnsi="Calibri" w:cs="Calibri"/>
          <w:noProof/>
        </w:rPr>
        <w:t>WattsMed</w:t>
      </w:r>
      <w:r w:rsidRPr="00273DE8">
        <w:rPr>
          <w:rFonts w:ascii="Calibri" w:hAnsi="Calibri" w:cs="Calibri"/>
          <w:noProof/>
          <w:vertAlign w:val="subscript"/>
        </w:rPr>
        <w:t>base</w:t>
      </w:r>
      <w:r w:rsidRPr="00273DE8">
        <w:rPr>
          <w:rFonts w:ascii="Calibri" w:hAnsi="Calibri" w:cs="Calibri"/>
          <w:noProof/>
        </w:rPr>
        <w:t>) + (%High</w:t>
      </w:r>
      <w:r w:rsidRPr="00273DE8">
        <w:rPr>
          <w:rFonts w:ascii="Calibri" w:hAnsi="Calibri" w:cs="Calibri"/>
          <w:noProof/>
          <w:vertAlign w:val="subscript"/>
        </w:rPr>
        <w:t>base</w:t>
      </w:r>
      <w:r w:rsidRPr="00273DE8">
        <w:rPr>
          <w:rFonts w:ascii="Calibri" w:hAnsi="Calibri" w:cs="Calibri"/>
          <w:noProof/>
          <w:color w:val="FF0000"/>
        </w:rPr>
        <w:t xml:space="preserve"> </w:t>
      </w:r>
      <w:r w:rsidRPr="00273DE8">
        <w:rPr>
          <w:rFonts w:ascii="Calibri" w:hAnsi="Calibri" w:cs="Calibri"/>
          <w:noProof/>
        </w:rPr>
        <w:t>*</w:t>
      </w:r>
      <w:r w:rsidRPr="00273DE8">
        <w:rPr>
          <w:rFonts w:ascii="Calibri" w:hAnsi="Calibri" w:cs="Calibri"/>
          <w:noProof/>
          <w:color w:val="FF0000"/>
        </w:rPr>
        <w:t xml:space="preserve"> </w:t>
      </w:r>
      <w:r w:rsidRPr="00273DE8">
        <w:rPr>
          <w:rFonts w:ascii="Calibri" w:hAnsi="Calibri" w:cs="Calibri"/>
          <w:noProof/>
        </w:rPr>
        <w:t>WattsHigh</w:t>
      </w:r>
      <w:r w:rsidRPr="00273DE8">
        <w:rPr>
          <w:rFonts w:ascii="Calibri" w:hAnsi="Calibri" w:cs="Calibri"/>
          <w:noProof/>
          <w:vertAlign w:val="subscript"/>
        </w:rPr>
        <w:t>base</w:t>
      </w:r>
      <w:r w:rsidRPr="00273DE8">
        <w:rPr>
          <w:rFonts w:ascii="Calibri" w:hAnsi="Calibri" w:cs="Calibri"/>
          <w:noProof/>
        </w:rPr>
        <w:t>))/1000 ]</w:t>
      </w:r>
      <w:r w:rsidRPr="00273DE8">
        <w:rPr>
          <w:rFonts w:ascii="Calibri" w:hAnsi="Calibri" w:cs="Calibri"/>
          <w:noProof/>
          <w:color w:val="FF0000"/>
        </w:rPr>
        <w:t xml:space="preserve"> </w:t>
      </w:r>
      <w:r w:rsidRPr="00273DE8">
        <w:rPr>
          <w:rFonts w:ascii="Calibri" w:hAnsi="Calibri" w:cs="Calibri"/>
          <w:noProof/>
        </w:rPr>
        <w:t>- [Days</w:t>
      </w:r>
      <w:r w:rsidRPr="00273DE8">
        <w:rPr>
          <w:rFonts w:ascii="Calibri" w:hAnsi="Calibri" w:cs="Calibri"/>
          <w:noProof/>
          <w:vertAlign w:val="subscript"/>
        </w:rPr>
        <w:t xml:space="preserve"> </w:t>
      </w:r>
      <w:r w:rsidRPr="00273DE8">
        <w:rPr>
          <w:rFonts w:ascii="Calibri" w:hAnsi="Calibri" w:cs="Calibri"/>
          <w:noProof/>
        </w:rPr>
        <w:t>* FanHours * ((%Low</w:t>
      </w:r>
      <w:r w:rsidRPr="00273DE8">
        <w:rPr>
          <w:rFonts w:ascii="Calibri" w:hAnsi="Calibri" w:cs="Calibri"/>
          <w:noProof/>
          <w:vertAlign w:val="subscript"/>
        </w:rPr>
        <w:t>ES</w:t>
      </w:r>
      <w:r w:rsidRPr="00273DE8">
        <w:rPr>
          <w:rFonts w:ascii="Calibri" w:hAnsi="Calibri" w:cs="Calibri"/>
          <w:noProof/>
          <w:color w:val="FF0000"/>
        </w:rPr>
        <w:t xml:space="preserve"> </w:t>
      </w:r>
      <w:r w:rsidRPr="00273DE8">
        <w:rPr>
          <w:rFonts w:ascii="Calibri" w:hAnsi="Calibri" w:cs="Calibri"/>
          <w:noProof/>
        </w:rPr>
        <w:t>*</w:t>
      </w:r>
      <w:r w:rsidRPr="00273DE8">
        <w:rPr>
          <w:rFonts w:ascii="Calibri" w:hAnsi="Calibri" w:cs="Calibri"/>
          <w:noProof/>
          <w:color w:val="FF0000"/>
        </w:rPr>
        <w:t xml:space="preserve"> </w:t>
      </w:r>
      <w:r w:rsidRPr="00273DE8">
        <w:rPr>
          <w:rFonts w:ascii="Calibri" w:hAnsi="Calibri" w:cs="Calibri"/>
          <w:noProof/>
        </w:rPr>
        <w:t>WattsLow</w:t>
      </w:r>
      <w:r w:rsidRPr="00273DE8">
        <w:rPr>
          <w:rFonts w:ascii="Calibri" w:hAnsi="Calibri" w:cs="Calibri"/>
          <w:noProof/>
          <w:vertAlign w:val="subscript"/>
        </w:rPr>
        <w:t>ES</w:t>
      </w:r>
      <w:r w:rsidRPr="00273DE8">
        <w:rPr>
          <w:rFonts w:ascii="Calibri" w:hAnsi="Calibri" w:cs="Calibri"/>
          <w:noProof/>
        </w:rPr>
        <w:t>) + (%Med</w:t>
      </w:r>
      <w:r w:rsidRPr="00273DE8">
        <w:rPr>
          <w:rFonts w:ascii="Calibri" w:hAnsi="Calibri" w:cs="Calibri"/>
          <w:noProof/>
          <w:vertAlign w:val="subscript"/>
        </w:rPr>
        <w:t>ES</w:t>
      </w:r>
      <w:r w:rsidRPr="00273DE8">
        <w:rPr>
          <w:rFonts w:ascii="Calibri" w:hAnsi="Calibri" w:cs="Calibri"/>
          <w:noProof/>
          <w:color w:val="FF0000"/>
        </w:rPr>
        <w:t xml:space="preserve"> </w:t>
      </w:r>
      <w:r w:rsidRPr="00273DE8">
        <w:rPr>
          <w:rFonts w:ascii="Calibri" w:hAnsi="Calibri" w:cs="Calibri"/>
          <w:noProof/>
        </w:rPr>
        <w:t>*</w:t>
      </w:r>
      <w:r w:rsidRPr="00273DE8">
        <w:rPr>
          <w:rFonts w:ascii="Calibri" w:hAnsi="Calibri" w:cs="Calibri"/>
          <w:noProof/>
          <w:color w:val="FF0000"/>
        </w:rPr>
        <w:t xml:space="preserve"> </w:t>
      </w:r>
      <w:r w:rsidRPr="00273DE8">
        <w:rPr>
          <w:rFonts w:ascii="Calibri" w:hAnsi="Calibri" w:cs="Calibri"/>
          <w:noProof/>
        </w:rPr>
        <w:t>WattsMed</w:t>
      </w:r>
      <w:r w:rsidRPr="00273DE8">
        <w:rPr>
          <w:rFonts w:ascii="Calibri" w:hAnsi="Calibri" w:cs="Calibri"/>
          <w:noProof/>
          <w:vertAlign w:val="subscript"/>
        </w:rPr>
        <w:t>ES</w:t>
      </w:r>
      <w:r w:rsidRPr="00273DE8">
        <w:rPr>
          <w:rFonts w:ascii="Calibri" w:hAnsi="Calibri" w:cs="Calibri"/>
          <w:noProof/>
        </w:rPr>
        <w:t>) + (%High</w:t>
      </w:r>
      <w:r w:rsidRPr="00273DE8">
        <w:rPr>
          <w:rFonts w:ascii="Calibri" w:hAnsi="Calibri" w:cs="Calibri"/>
          <w:noProof/>
          <w:vertAlign w:val="subscript"/>
        </w:rPr>
        <w:t>ES</w:t>
      </w:r>
      <w:r w:rsidRPr="00273DE8">
        <w:rPr>
          <w:rFonts w:ascii="Calibri" w:hAnsi="Calibri" w:cs="Calibri"/>
          <w:noProof/>
          <w:color w:val="FF0000"/>
        </w:rPr>
        <w:t xml:space="preserve"> </w:t>
      </w:r>
      <w:r w:rsidRPr="00273DE8">
        <w:rPr>
          <w:rFonts w:ascii="Calibri" w:hAnsi="Calibri" w:cs="Calibri"/>
          <w:noProof/>
        </w:rPr>
        <w:t>*</w:t>
      </w:r>
      <w:r w:rsidRPr="00273DE8">
        <w:rPr>
          <w:rFonts w:ascii="Calibri" w:hAnsi="Calibri" w:cs="Calibri"/>
          <w:noProof/>
          <w:color w:val="FF0000"/>
        </w:rPr>
        <w:t xml:space="preserve"> </w:t>
      </w:r>
      <w:r w:rsidRPr="00273DE8">
        <w:rPr>
          <w:rFonts w:ascii="Calibri" w:hAnsi="Calibri" w:cs="Calibri"/>
          <w:noProof/>
        </w:rPr>
        <w:t>WattsHigh</w:t>
      </w:r>
      <w:r w:rsidRPr="00273DE8">
        <w:rPr>
          <w:rFonts w:ascii="Calibri" w:hAnsi="Calibri" w:cs="Calibri"/>
          <w:noProof/>
          <w:vertAlign w:val="subscript"/>
        </w:rPr>
        <w:t>ES</w:t>
      </w:r>
      <w:r w:rsidRPr="00273DE8">
        <w:rPr>
          <w:rFonts w:ascii="Calibri" w:hAnsi="Calibri" w:cs="Calibri"/>
          <w:noProof/>
        </w:rPr>
        <w:t>))/1000]</w:t>
      </w:r>
    </w:p>
    <w:p w14:paraId="3EAD3133" w14:textId="77777777" w:rsidR="00841F99" w:rsidRPr="00273DE8" w:rsidRDefault="00841F99" w:rsidP="00841F99">
      <w:pPr>
        <w:spacing w:after="240"/>
        <w:ind w:left="450" w:firstLine="720"/>
        <w:rPr>
          <w:rFonts w:ascii="Calibri" w:hAnsi="Calibri"/>
        </w:rPr>
      </w:pPr>
      <w:r w:rsidRPr="00273DE8">
        <w:rPr>
          <w:rFonts w:ascii="Calibri" w:hAnsi="Calibri" w:cs="Calibri"/>
          <w:noProof/>
        </w:rPr>
        <w:t>∆kWh</w:t>
      </w:r>
      <w:r w:rsidRPr="00273DE8">
        <w:rPr>
          <w:rFonts w:ascii="Calibri" w:hAnsi="Calibri" w:cs="Calibri"/>
          <w:noProof/>
          <w:vertAlign w:val="subscript"/>
        </w:rPr>
        <w:t>light</w:t>
      </w:r>
      <w:r w:rsidRPr="00273DE8">
        <w:rPr>
          <w:rFonts w:ascii="Calibri" w:hAnsi="Calibri" w:cs="Calibri"/>
          <w:noProof/>
          <w:vertAlign w:val="subscript"/>
        </w:rPr>
        <w:tab/>
      </w:r>
      <w:r w:rsidRPr="00273DE8">
        <w:rPr>
          <w:rFonts w:ascii="Calibri" w:hAnsi="Calibri" w:cs="Calibri"/>
          <w:noProof/>
        </w:rPr>
        <w:t xml:space="preserve">= </w:t>
      </w:r>
      <w:r w:rsidRPr="00273DE8">
        <w:rPr>
          <w:rFonts w:ascii="Calibri" w:hAnsi="Calibri"/>
        </w:rPr>
        <w:t>see 5.5.1 ENERGY STAR Compact Fluorescent Lamp measure.</w:t>
      </w:r>
    </w:p>
    <w:p w14:paraId="15454AD8" w14:textId="77777777" w:rsidR="00841F99" w:rsidRPr="00273DE8" w:rsidRDefault="00841F99" w:rsidP="00841F99">
      <w:pPr>
        <w:ind w:left="720" w:hanging="720"/>
        <w:rPr>
          <w:rFonts w:ascii="Calibri" w:hAnsi="Calibri" w:cs="Calibri"/>
          <w:noProof/>
        </w:rPr>
      </w:pPr>
      <w:r w:rsidRPr="00273DE8">
        <w:rPr>
          <w:rFonts w:ascii="Calibri" w:hAnsi="Calibri" w:cs="Calibri"/>
          <w:noProof/>
        </w:rPr>
        <w:t>Where</w:t>
      </w:r>
      <w:r w:rsidRPr="00273DE8">
        <w:rPr>
          <w:rFonts w:ascii="Arial" w:hAnsi="Arial"/>
          <w:noProof/>
          <w:vertAlign w:val="superscript"/>
        </w:rPr>
        <w:footnoteReference w:id="446"/>
      </w:r>
      <w:r w:rsidRPr="00273DE8">
        <w:rPr>
          <w:rFonts w:ascii="Calibri" w:hAnsi="Calibri" w:cs="Calibri"/>
          <w:noProof/>
        </w:rPr>
        <w:t>:</w:t>
      </w:r>
    </w:p>
    <w:p w14:paraId="1E5507BA" w14:textId="77777777" w:rsidR="00841F99" w:rsidRPr="00273DE8" w:rsidRDefault="00841F99" w:rsidP="00841F99">
      <w:pPr>
        <w:ind w:left="720" w:hanging="720"/>
        <w:rPr>
          <w:rFonts w:ascii="Calibri" w:hAnsi="Calibri" w:cs="Calibri"/>
          <w:noProof/>
        </w:rPr>
      </w:pPr>
      <w:r w:rsidRPr="00273DE8">
        <w:rPr>
          <w:rFonts w:ascii="Calibri" w:hAnsi="Calibri" w:cs="Calibri"/>
          <w:noProof/>
        </w:rPr>
        <w:tab/>
        <w:t>Days</w:t>
      </w:r>
      <w:r w:rsidRPr="00273DE8">
        <w:rPr>
          <w:rFonts w:ascii="Calibri" w:hAnsi="Calibri" w:cs="Calibri"/>
          <w:noProof/>
        </w:rPr>
        <w:tab/>
      </w:r>
      <w:r w:rsidRPr="00273DE8">
        <w:rPr>
          <w:rFonts w:ascii="Calibri" w:hAnsi="Calibri" w:cs="Calibri"/>
          <w:noProof/>
        </w:rPr>
        <w:tab/>
        <w:t>= Days used per year</w:t>
      </w:r>
    </w:p>
    <w:p w14:paraId="3F163A72" w14:textId="77777777" w:rsidR="00841F99" w:rsidRPr="00273DE8" w:rsidRDefault="00841F99" w:rsidP="00841F99">
      <w:pPr>
        <w:ind w:left="720"/>
        <w:rPr>
          <w:rFonts w:ascii="Calibri" w:hAnsi="Calibri" w:cs="Calibri"/>
          <w:noProof/>
        </w:rPr>
      </w:pPr>
      <w:r w:rsidRPr="00273DE8">
        <w:rPr>
          <w:rFonts w:ascii="Calibri" w:hAnsi="Calibri" w:cs="Calibri"/>
          <w:noProof/>
        </w:rPr>
        <w:tab/>
      </w:r>
      <w:r w:rsidRPr="00273DE8">
        <w:rPr>
          <w:rFonts w:ascii="Calibri" w:hAnsi="Calibri" w:cs="Calibri"/>
          <w:noProof/>
        </w:rPr>
        <w:tab/>
        <w:t>= Actual. If unknown use 365.25 days/year</w:t>
      </w:r>
    </w:p>
    <w:p w14:paraId="52CCF304" w14:textId="77777777" w:rsidR="00841F99" w:rsidRPr="00273DE8" w:rsidRDefault="00841F99" w:rsidP="00841F99">
      <w:pPr>
        <w:spacing w:before="240"/>
        <w:ind w:left="720"/>
        <w:rPr>
          <w:rFonts w:ascii="Calibri" w:hAnsi="Calibri" w:cs="Calibri"/>
          <w:noProof/>
        </w:rPr>
      </w:pPr>
      <w:r w:rsidRPr="00273DE8">
        <w:rPr>
          <w:rFonts w:ascii="Calibri" w:hAnsi="Calibri" w:cs="Calibri"/>
          <w:noProof/>
        </w:rPr>
        <w:t>FanHours</w:t>
      </w:r>
      <w:r w:rsidRPr="00273DE8">
        <w:rPr>
          <w:rFonts w:ascii="Calibri" w:hAnsi="Calibri" w:cs="Calibri"/>
          <w:noProof/>
        </w:rPr>
        <w:tab/>
        <w:t xml:space="preserve">= Daily Fan “On Hours” </w:t>
      </w:r>
    </w:p>
    <w:p w14:paraId="1B93C4DC" w14:textId="77777777" w:rsidR="00841F99" w:rsidRPr="00273DE8" w:rsidRDefault="00841F99" w:rsidP="00841F99">
      <w:pPr>
        <w:ind w:left="720"/>
        <w:rPr>
          <w:rFonts w:ascii="Calibri" w:hAnsi="Calibri" w:cs="Calibri"/>
          <w:noProof/>
        </w:rPr>
      </w:pPr>
      <w:r w:rsidRPr="00273DE8">
        <w:rPr>
          <w:rFonts w:ascii="Calibri" w:hAnsi="Calibri" w:cs="Calibri"/>
          <w:noProof/>
        </w:rPr>
        <w:tab/>
      </w:r>
      <w:r w:rsidRPr="00273DE8">
        <w:rPr>
          <w:rFonts w:ascii="Calibri" w:hAnsi="Calibri" w:cs="Calibri"/>
          <w:noProof/>
        </w:rPr>
        <w:tab/>
        <w:t>= Actual. If unknown use 3 hours</w:t>
      </w:r>
    </w:p>
    <w:p w14:paraId="0EF3EEB0" w14:textId="77777777" w:rsidR="00841F99" w:rsidRPr="00273DE8" w:rsidRDefault="00841F99" w:rsidP="00841F99">
      <w:pPr>
        <w:spacing w:before="240"/>
        <w:ind w:left="720"/>
        <w:rPr>
          <w:rFonts w:ascii="Calibri" w:hAnsi="Calibri" w:cs="Calibri"/>
          <w:noProof/>
        </w:rPr>
      </w:pPr>
      <w:r w:rsidRPr="00273DE8">
        <w:rPr>
          <w:rFonts w:ascii="Calibri" w:hAnsi="Calibri" w:cs="Calibri"/>
          <w:noProof/>
        </w:rPr>
        <w:t>%Low</w:t>
      </w:r>
      <w:r w:rsidRPr="00273DE8">
        <w:rPr>
          <w:rFonts w:ascii="Calibri" w:hAnsi="Calibri" w:cs="Calibri"/>
          <w:noProof/>
          <w:vertAlign w:val="subscript"/>
        </w:rPr>
        <w:t>base</w:t>
      </w:r>
      <w:r w:rsidRPr="00273DE8">
        <w:rPr>
          <w:rFonts w:ascii="Calibri" w:hAnsi="Calibri" w:cs="Calibri"/>
          <w:noProof/>
        </w:rPr>
        <w:tab/>
        <w:t xml:space="preserve">= Percent of time spent at Low speed of baseline </w:t>
      </w:r>
    </w:p>
    <w:p w14:paraId="3F188358" w14:textId="77777777" w:rsidR="00841F99" w:rsidRPr="00273DE8" w:rsidRDefault="00841F99" w:rsidP="00841F99">
      <w:pPr>
        <w:ind w:left="720"/>
        <w:rPr>
          <w:rFonts w:ascii="Calibri" w:hAnsi="Calibri" w:cs="Calibri"/>
          <w:noProof/>
        </w:rPr>
      </w:pPr>
      <w:r w:rsidRPr="00273DE8">
        <w:rPr>
          <w:rFonts w:ascii="Calibri" w:hAnsi="Calibri" w:cs="Calibri"/>
          <w:noProof/>
        </w:rPr>
        <w:tab/>
      </w:r>
      <w:r w:rsidRPr="00273DE8">
        <w:rPr>
          <w:rFonts w:ascii="Calibri" w:hAnsi="Calibri" w:cs="Calibri"/>
          <w:noProof/>
        </w:rPr>
        <w:tab/>
        <w:t>= 40%</w:t>
      </w:r>
    </w:p>
    <w:p w14:paraId="2A73A3A8" w14:textId="77777777" w:rsidR="00841F99" w:rsidRPr="00273DE8" w:rsidRDefault="00841F99" w:rsidP="00841F99">
      <w:pPr>
        <w:spacing w:before="240"/>
        <w:ind w:left="720"/>
        <w:rPr>
          <w:rFonts w:ascii="Calibri" w:hAnsi="Calibri" w:cs="Calibri"/>
          <w:noProof/>
        </w:rPr>
      </w:pPr>
      <w:r w:rsidRPr="00273DE8">
        <w:rPr>
          <w:rFonts w:ascii="Calibri" w:hAnsi="Calibri" w:cs="Calibri"/>
          <w:noProof/>
        </w:rPr>
        <w:t>WattsLow</w:t>
      </w:r>
      <w:r w:rsidRPr="00273DE8">
        <w:rPr>
          <w:rFonts w:ascii="Calibri" w:hAnsi="Calibri" w:cs="Calibri"/>
          <w:noProof/>
          <w:vertAlign w:val="subscript"/>
        </w:rPr>
        <w:t>base</w:t>
      </w:r>
      <w:r w:rsidRPr="00273DE8">
        <w:rPr>
          <w:rFonts w:ascii="Calibri" w:hAnsi="Calibri" w:cs="Calibri"/>
          <w:noProof/>
        </w:rPr>
        <w:tab/>
        <w:t>= Fan wattage at Low speed of baseline</w:t>
      </w:r>
    </w:p>
    <w:p w14:paraId="315A31F5" w14:textId="77777777" w:rsidR="00841F99" w:rsidRPr="00273DE8" w:rsidRDefault="00841F99" w:rsidP="00841F99">
      <w:pPr>
        <w:ind w:left="720"/>
        <w:rPr>
          <w:rFonts w:ascii="Calibri" w:hAnsi="Calibri" w:cs="Calibri"/>
          <w:noProof/>
        </w:rPr>
      </w:pPr>
      <w:r w:rsidRPr="00273DE8">
        <w:rPr>
          <w:rFonts w:ascii="Calibri" w:hAnsi="Calibri" w:cs="Calibri"/>
          <w:noProof/>
        </w:rPr>
        <w:tab/>
      </w:r>
      <w:r w:rsidRPr="00273DE8">
        <w:rPr>
          <w:rFonts w:ascii="Calibri" w:hAnsi="Calibri" w:cs="Calibri"/>
          <w:noProof/>
        </w:rPr>
        <w:tab/>
        <w:t>= Actual. If unknown use 15 watts</w:t>
      </w:r>
    </w:p>
    <w:p w14:paraId="6C3B5A3E" w14:textId="77777777" w:rsidR="00841F99" w:rsidRPr="00273DE8" w:rsidRDefault="00841F99" w:rsidP="00841F99">
      <w:pPr>
        <w:spacing w:before="240"/>
        <w:ind w:left="720"/>
        <w:rPr>
          <w:rFonts w:ascii="Calibri" w:hAnsi="Calibri" w:cs="Calibri"/>
          <w:noProof/>
        </w:rPr>
      </w:pPr>
      <w:r w:rsidRPr="00273DE8">
        <w:rPr>
          <w:rFonts w:ascii="Calibri" w:hAnsi="Calibri" w:cs="Calibri"/>
          <w:noProof/>
        </w:rPr>
        <w:t>%Med</w:t>
      </w:r>
      <w:r w:rsidRPr="00273DE8">
        <w:rPr>
          <w:rFonts w:ascii="Calibri" w:hAnsi="Calibri" w:cs="Calibri"/>
          <w:noProof/>
          <w:vertAlign w:val="subscript"/>
        </w:rPr>
        <w:t>base</w:t>
      </w:r>
      <w:r w:rsidRPr="00273DE8">
        <w:rPr>
          <w:rFonts w:ascii="Calibri" w:hAnsi="Calibri" w:cs="Calibri"/>
          <w:noProof/>
        </w:rPr>
        <w:tab/>
        <w:t xml:space="preserve">= Percent of time spent at Medium speed of baseline </w:t>
      </w:r>
    </w:p>
    <w:p w14:paraId="3C01FF59" w14:textId="77777777" w:rsidR="00841F99" w:rsidRPr="00273DE8" w:rsidRDefault="00841F99" w:rsidP="00841F99">
      <w:pPr>
        <w:ind w:left="720"/>
        <w:rPr>
          <w:rFonts w:ascii="Calibri" w:hAnsi="Calibri" w:cs="Calibri"/>
          <w:noProof/>
        </w:rPr>
      </w:pPr>
      <w:r w:rsidRPr="00273DE8">
        <w:rPr>
          <w:rFonts w:ascii="Calibri" w:hAnsi="Calibri" w:cs="Calibri"/>
          <w:noProof/>
        </w:rPr>
        <w:tab/>
      </w:r>
      <w:r w:rsidRPr="00273DE8">
        <w:rPr>
          <w:rFonts w:ascii="Calibri" w:hAnsi="Calibri" w:cs="Calibri"/>
          <w:noProof/>
        </w:rPr>
        <w:tab/>
        <w:t>= 40%</w:t>
      </w:r>
    </w:p>
    <w:p w14:paraId="33ADD8DE" w14:textId="77777777" w:rsidR="00841F99" w:rsidRPr="00273DE8" w:rsidRDefault="00841F99" w:rsidP="00841F99">
      <w:pPr>
        <w:spacing w:before="240"/>
        <w:ind w:left="720"/>
        <w:rPr>
          <w:rFonts w:ascii="Calibri" w:hAnsi="Calibri" w:cs="Calibri"/>
          <w:noProof/>
        </w:rPr>
      </w:pPr>
      <w:r w:rsidRPr="00273DE8">
        <w:rPr>
          <w:rFonts w:ascii="Calibri" w:hAnsi="Calibri" w:cs="Calibri"/>
          <w:noProof/>
        </w:rPr>
        <w:t>WattsMed</w:t>
      </w:r>
      <w:r w:rsidRPr="00273DE8">
        <w:rPr>
          <w:rFonts w:ascii="Calibri" w:hAnsi="Calibri" w:cs="Calibri"/>
          <w:noProof/>
          <w:vertAlign w:val="subscript"/>
        </w:rPr>
        <w:t>base</w:t>
      </w:r>
      <w:r w:rsidRPr="00273DE8">
        <w:rPr>
          <w:rFonts w:ascii="Calibri" w:hAnsi="Calibri" w:cs="Calibri"/>
          <w:noProof/>
        </w:rPr>
        <w:tab/>
        <w:t>= Fan wattage at Medium speed of baseline</w:t>
      </w:r>
    </w:p>
    <w:p w14:paraId="2F6586D4" w14:textId="77777777" w:rsidR="00841F99" w:rsidRPr="00273DE8" w:rsidRDefault="00841F99" w:rsidP="00841F99">
      <w:pPr>
        <w:ind w:left="720"/>
        <w:rPr>
          <w:rFonts w:ascii="Calibri" w:hAnsi="Calibri" w:cs="Calibri"/>
          <w:noProof/>
        </w:rPr>
      </w:pPr>
      <w:r w:rsidRPr="00273DE8">
        <w:rPr>
          <w:rFonts w:ascii="Calibri" w:hAnsi="Calibri" w:cs="Calibri"/>
          <w:noProof/>
        </w:rPr>
        <w:tab/>
      </w:r>
      <w:r w:rsidRPr="00273DE8">
        <w:rPr>
          <w:rFonts w:ascii="Calibri" w:hAnsi="Calibri" w:cs="Calibri"/>
          <w:noProof/>
        </w:rPr>
        <w:tab/>
        <w:t>= Actual. If unknown use 34 watts</w:t>
      </w:r>
    </w:p>
    <w:p w14:paraId="64F2461C" w14:textId="77777777" w:rsidR="00841F99" w:rsidRPr="00273DE8" w:rsidRDefault="00841F99" w:rsidP="00841F99">
      <w:pPr>
        <w:spacing w:before="240"/>
        <w:ind w:left="720"/>
        <w:rPr>
          <w:rFonts w:ascii="Calibri" w:hAnsi="Calibri" w:cs="Calibri"/>
          <w:noProof/>
        </w:rPr>
      </w:pPr>
      <w:r w:rsidRPr="00273DE8">
        <w:rPr>
          <w:rFonts w:ascii="Calibri" w:hAnsi="Calibri" w:cs="Calibri"/>
          <w:noProof/>
        </w:rPr>
        <w:t>%High</w:t>
      </w:r>
      <w:r w:rsidRPr="00273DE8">
        <w:rPr>
          <w:rFonts w:ascii="Calibri" w:hAnsi="Calibri" w:cs="Calibri"/>
          <w:noProof/>
          <w:vertAlign w:val="subscript"/>
        </w:rPr>
        <w:t>base</w:t>
      </w:r>
      <w:r w:rsidRPr="00273DE8">
        <w:rPr>
          <w:rFonts w:ascii="Calibri" w:hAnsi="Calibri" w:cs="Calibri"/>
          <w:noProof/>
        </w:rPr>
        <w:tab/>
        <w:t xml:space="preserve">= Percent of time spent at High speed of baseline </w:t>
      </w:r>
    </w:p>
    <w:p w14:paraId="3D788ADF" w14:textId="77777777" w:rsidR="00841F99" w:rsidRPr="00273DE8" w:rsidRDefault="00841F99" w:rsidP="00841F99">
      <w:pPr>
        <w:ind w:left="720"/>
        <w:rPr>
          <w:rFonts w:ascii="Calibri" w:hAnsi="Calibri" w:cs="Calibri"/>
          <w:noProof/>
        </w:rPr>
      </w:pPr>
      <w:r w:rsidRPr="00273DE8">
        <w:rPr>
          <w:rFonts w:ascii="Calibri" w:hAnsi="Calibri" w:cs="Calibri"/>
          <w:noProof/>
        </w:rPr>
        <w:tab/>
      </w:r>
      <w:r w:rsidRPr="00273DE8">
        <w:rPr>
          <w:rFonts w:ascii="Calibri" w:hAnsi="Calibri" w:cs="Calibri"/>
          <w:noProof/>
        </w:rPr>
        <w:tab/>
        <w:t>= 20%</w:t>
      </w:r>
    </w:p>
    <w:p w14:paraId="547459AA" w14:textId="77777777" w:rsidR="00841F99" w:rsidRPr="00273DE8" w:rsidRDefault="00841F99" w:rsidP="00841F99">
      <w:pPr>
        <w:spacing w:before="240"/>
        <w:ind w:left="720"/>
        <w:rPr>
          <w:rFonts w:ascii="Calibri" w:hAnsi="Calibri" w:cs="Calibri"/>
          <w:noProof/>
        </w:rPr>
      </w:pPr>
      <w:r w:rsidRPr="00273DE8">
        <w:rPr>
          <w:rFonts w:ascii="Calibri" w:hAnsi="Calibri" w:cs="Calibri"/>
          <w:noProof/>
        </w:rPr>
        <w:t>WattsHigh</w:t>
      </w:r>
      <w:r w:rsidRPr="00273DE8">
        <w:rPr>
          <w:rFonts w:ascii="Calibri" w:hAnsi="Calibri" w:cs="Calibri"/>
          <w:noProof/>
          <w:vertAlign w:val="subscript"/>
        </w:rPr>
        <w:t>base</w:t>
      </w:r>
      <w:r w:rsidRPr="00273DE8">
        <w:rPr>
          <w:rFonts w:ascii="Calibri" w:hAnsi="Calibri" w:cs="Calibri"/>
          <w:noProof/>
        </w:rPr>
        <w:tab/>
        <w:t>= Fan wattage at High speed of baseline</w:t>
      </w:r>
    </w:p>
    <w:p w14:paraId="0EA0A1A2" w14:textId="77777777" w:rsidR="00841F99" w:rsidRPr="00273DE8" w:rsidRDefault="00841F99" w:rsidP="00841F99">
      <w:pPr>
        <w:ind w:left="1440" w:firstLine="720"/>
        <w:rPr>
          <w:rFonts w:ascii="Calibri" w:hAnsi="Calibri" w:cs="Calibri"/>
          <w:noProof/>
        </w:rPr>
      </w:pPr>
      <w:r w:rsidRPr="00273DE8">
        <w:rPr>
          <w:rFonts w:ascii="Calibri" w:hAnsi="Calibri" w:cs="Calibri"/>
          <w:noProof/>
        </w:rPr>
        <w:t>= Actual. If unknown use 67 watts</w:t>
      </w:r>
    </w:p>
    <w:p w14:paraId="43657348" w14:textId="77777777" w:rsidR="00841F99" w:rsidRPr="00273DE8" w:rsidRDefault="00841F99" w:rsidP="00841F99">
      <w:pPr>
        <w:spacing w:before="240"/>
        <w:ind w:left="720"/>
        <w:rPr>
          <w:rFonts w:ascii="Calibri" w:hAnsi="Calibri" w:cs="Calibri"/>
          <w:noProof/>
        </w:rPr>
      </w:pPr>
      <w:r w:rsidRPr="00273DE8">
        <w:rPr>
          <w:rFonts w:ascii="Calibri" w:hAnsi="Calibri" w:cs="Calibri"/>
          <w:noProof/>
        </w:rPr>
        <w:lastRenderedPageBreak/>
        <w:t>%LowES</w:t>
      </w:r>
      <w:r w:rsidRPr="00273DE8">
        <w:rPr>
          <w:rFonts w:ascii="Calibri" w:hAnsi="Calibri" w:cs="Calibri"/>
          <w:noProof/>
        </w:rPr>
        <w:tab/>
      </w:r>
      <w:r w:rsidRPr="00273DE8">
        <w:rPr>
          <w:rFonts w:ascii="Calibri" w:hAnsi="Calibri" w:cs="Calibri"/>
          <w:noProof/>
        </w:rPr>
        <w:tab/>
        <w:t xml:space="preserve">= Percent of time spent at Low speed of ENERGY STAR </w:t>
      </w:r>
    </w:p>
    <w:p w14:paraId="26046A2C" w14:textId="77777777" w:rsidR="00841F99" w:rsidRPr="00273DE8" w:rsidRDefault="00841F99" w:rsidP="00841F99">
      <w:pPr>
        <w:spacing w:after="240"/>
        <w:ind w:left="720"/>
        <w:rPr>
          <w:rFonts w:ascii="Calibri" w:hAnsi="Calibri" w:cs="Calibri"/>
          <w:noProof/>
        </w:rPr>
      </w:pPr>
      <w:r w:rsidRPr="00273DE8">
        <w:rPr>
          <w:rFonts w:ascii="Calibri" w:hAnsi="Calibri" w:cs="Calibri"/>
          <w:noProof/>
        </w:rPr>
        <w:tab/>
      </w:r>
      <w:r w:rsidRPr="00273DE8">
        <w:rPr>
          <w:rFonts w:ascii="Calibri" w:hAnsi="Calibri" w:cs="Calibri"/>
          <w:noProof/>
        </w:rPr>
        <w:tab/>
        <w:t>= 40%</w:t>
      </w:r>
    </w:p>
    <w:p w14:paraId="1269EBBC" w14:textId="77777777" w:rsidR="00841F99" w:rsidRPr="00273DE8" w:rsidRDefault="00841F99" w:rsidP="00841F99">
      <w:pPr>
        <w:spacing w:before="240"/>
        <w:ind w:left="720"/>
        <w:rPr>
          <w:rFonts w:ascii="Calibri" w:hAnsi="Calibri" w:cs="Calibri"/>
          <w:noProof/>
        </w:rPr>
      </w:pPr>
      <w:r w:rsidRPr="00273DE8">
        <w:rPr>
          <w:rFonts w:ascii="Calibri" w:hAnsi="Calibri" w:cs="Calibri"/>
          <w:noProof/>
        </w:rPr>
        <w:t>WattsLow</w:t>
      </w:r>
      <w:r w:rsidRPr="00273DE8">
        <w:rPr>
          <w:rFonts w:ascii="Calibri" w:hAnsi="Calibri" w:cs="Calibri"/>
          <w:noProof/>
          <w:vertAlign w:val="subscript"/>
        </w:rPr>
        <w:t>ES</w:t>
      </w:r>
      <w:r w:rsidRPr="00273DE8">
        <w:rPr>
          <w:rFonts w:ascii="Calibri" w:hAnsi="Calibri" w:cs="Calibri"/>
          <w:noProof/>
        </w:rPr>
        <w:tab/>
        <w:t>= Fan wattage at Low speed of ENERGY STAR</w:t>
      </w:r>
    </w:p>
    <w:p w14:paraId="0485454C" w14:textId="77777777" w:rsidR="00841F99" w:rsidRPr="00273DE8" w:rsidRDefault="00841F99" w:rsidP="00841F99">
      <w:pPr>
        <w:spacing w:after="240"/>
        <w:ind w:left="720"/>
        <w:rPr>
          <w:rFonts w:ascii="Calibri" w:hAnsi="Calibri" w:cs="Calibri"/>
          <w:noProof/>
        </w:rPr>
      </w:pPr>
      <w:r w:rsidRPr="00273DE8">
        <w:rPr>
          <w:rFonts w:ascii="Calibri" w:hAnsi="Calibri" w:cs="Calibri"/>
          <w:noProof/>
        </w:rPr>
        <w:tab/>
      </w:r>
      <w:r w:rsidRPr="00273DE8">
        <w:rPr>
          <w:rFonts w:ascii="Calibri" w:hAnsi="Calibri" w:cs="Calibri"/>
          <w:noProof/>
        </w:rPr>
        <w:tab/>
        <w:t>= Actual. If unknown use 6 watts</w:t>
      </w:r>
    </w:p>
    <w:p w14:paraId="07C0185B" w14:textId="77777777" w:rsidR="00841F99" w:rsidRPr="00273DE8" w:rsidRDefault="00841F99" w:rsidP="00841F99">
      <w:pPr>
        <w:spacing w:before="240"/>
        <w:ind w:left="720"/>
        <w:rPr>
          <w:rFonts w:ascii="Calibri" w:hAnsi="Calibri" w:cs="Calibri"/>
          <w:noProof/>
        </w:rPr>
      </w:pPr>
      <w:r w:rsidRPr="00273DE8">
        <w:rPr>
          <w:rFonts w:ascii="Calibri" w:hAnsi="Calibri" w:cs="Calibri"/>
          <w:noProof/>
        </w:rPr>
        <w:t>%Med</w:t>
      </w:r>
      <w:r w:rsidRPr="00273DE8">
        <w:rPr>
          <w:rFonts w:ascii="Calibri" w:hAnsi="Calibri" w:cs="Calibri"/>
          <w:noProof/>
          <w:vertAlign w:val="subscript"/>
        </w:rPr>
        <w:t>ES</w:t>
      </w:r>
      <w:r w:rsidRPr="00273DE8">
        <w:rPr>
          <w:rFonts w:ascii="Calibri" w:hAnsi="Calibri" w:cs="Calibri"/>
          <w:noProof/>
          <w:vertAlign w:val="subscript"/>
        </w:rPr>
        <w:tab/>
      </w:r>
      <w:r w:rsidRPr="00273DE8">
        <w:rPr>
          <w:rFonts w:ascii="Calibri" w:hAnsi="Calibri" w:cs="Calibri"/>
          <w:noProof/>
        </w:rPr>
        <w:tab/>
        <w:t>= Percent of time spent at Medium speed of ENERGY STAR</w:t>
      </w:r>
    </w:p>
    <w:p w14:paraId="6F7300D2" w14:textId="77777777" w:rsidR="00841F99" w:rsidRPr="00273DE8" w:rsidRDefault="00841F99" w:rsidP="00841F99">
      <w:pPr>
        <w:spacing w:after="240"/>
        <w:ind w:left="720"/>
        <w:rPr>
          <w:rFonts w:ascii="Calibri" w:hAnsi="Calibri" w:cs="Calibri"/>
          <w:noProof/>
        </w:rPr>
      </w:pPr>
      <w:r w:rsidRPr="00273DE8">
        <w:rPr>
          <w:rFonts w:ascii="Calibri" w:hAnsi="Calibri" w:cs="Calibri"/>
          <w:noProof/>
        </w:rPr>
        <w:tab/>
      </w:r>
      <w:r w:rsidRPr="00273DE8">
        <w:rPr>
          <w:rFonts w:ascii="Calibri" w:hAnsi="Calibri" w:cs="Calibri"/>
          <w:noProof/>
        </w:rPr>
        <w:tab/>
        <w:t>= 40%</w:t>
      </w:r>
    </w:p>
    <w:p w14:paraId="29F3671C" w14:textId="77777777" w:rsidR="00841F99" w:rsidRPr="00273DE8" w:rsidRDefault="00841F99" w:rsidP="00841F99">
      <w:pPr>
        <w:spacing w:before="240"/>
        <w:ind w:left="720"/>
        <w:rPr>
          <w:rFonts w:ascii="Calibri" w:hAnsi="Calibri" w:cs="Calibri"/>
          <w:noProof/>
        </w:rPr>
      </w:pPr>
      <w:r w:rsidRPr="00273DE8">
        <w:rPr>
          <w:rFonts w:ascii="Calibri" w:hAnsi="Calibri" w:cs="Calibri"/>
          <w:noProof/>
        </w:rPr>
        <w:t>WattsMed</w:t>
      </w:r>
      <w:r w:rsidRPr="00273DE8">
        <w:rPr>
          <w:rFonts w:ascii="Calibri" w:hAnsi="Calibri" w:cs="Calibri"/>
          <w:noProof/>
          <w:vertAlign w:val="subscript"/>
        </w:rPr>
        <w:t>ES</w:t>
      </w:r>
      <w:r w:rsidRPr="00273DE8">
        <w:rPr>
          <w:rFonts w:ascii="Calibri" w:hAnsi="Calibri" w:cs="Calibri"/>
          <w:noProof/>
        </w:rPr>
        <w:tab/>
        <w:t>= Fan wattage at Medium speed of ENERGY STAR</w:t>
      </w:r>
    </w:p>
    <w:p w14:paraId="79C76985" w14:textId="77777777" w:rsidR="00841F99" w:rsidRPr="00273DE8" w:rsidRDefault="00841F99" w:rsidP="00841F99">
      <w:pPr>
        <w:spacing w:after="240"/>
        <w:ind w:left="720"/>
        <w:rPr>
          <w:rFonts w:ascii="Calibri" w:hAnsi="Calibri" w:cs="Calibri"/>
          <w:noProof/>
        </w:rPr>
      </w:pPr>
      <w:r w:rsidRPr="00273DE8">
        <w:rPr>
          <w:rFonts w:ascii="Calibri" w:hAnsi="Calibri" w:cs="Calibri"/>
          <w:noProof/>
        </w:rPr>
        <w:tab/>
      </w:r>
      <w:r w:rsidRPr="00273DE8">
        <w:rPr>
          <w:rFonts w:ascii="Calibri" w:hAnsi="Calibri" w:cs="Calibri"/>
          <w:noProof/>
        </w:rPr>
        <w:tab/>
        <w:t>= Actual. If unknown use 23 watts</w:t>
      </w:r>
    </w:p>
    <w:p w14:paraId="7228170A" w14:textId="77777777" w:rsidR="00841F99" w:rsidRPr="00273DE8" w:rsidRDefault="00841F99" w:rsidP="00841F99">
      <w:pPr>
        <w:spacing w:before="240"/>
        <w:ind w:left="720"/>
        <w:rPr>
          <w:rFonts w:ascii="Calibri" w:hAnsi="Calibri" w:cs="Calibri"/>
          <w:noProof/>
        </w:rPr>
      </w:pPr>
      <w:r w:rsidRPr="00273DE8">
        <w:rPr>
          <w:rFonts w:ascii="Calibri" w:hAnsi="Calibri" w:cs="Calibri"/>
          <w:noProof/>
        </w:rPr>
        <w:t>%High</w:t>
      </w:r>
      <w:r w:rsidRPr="00273DE8">
        <w:rPr>
          <w:rFonts w:ascii="Calibri" w:hAnsi="Calibri" w:cs="Calibri"/>
          <w:noProof/>
          <w:vertAlign w:val="subscript"/>
        </w:rPr>
        <w:t>ES</w:t>
      </w:r>
      <w:r w:rsidRPr="00273DE8">
        <w:rPr>
          <w:rFonts w:ascii="Calibri" w:hAnsi="Calibri" w:cs="Calibri"/>
          <w:noProof/>
          <w:vertAlign w:val="subscript"/>
        </w:rPr>
        <w:tab/>
      </w:r>
      <w:r w:rsidRPr="00273DE8">
        <w:rPr>
          <w:rFonts w:ascii="Calibri" w:hAnsi="Calibri" w:cs="Calibri"/>
          <w:noProof/>
        </w:rPr>
        <w:tab/>
        <w:t>= Percent of time spent at High speed of ENERGY STAR</w:t>
      </w:r>
    </w:p>
    <w:p w14:paraId="0708C110" w14:textId="77777777" w:rsidR="00841F99" w:rsidRPr="00273DE8" w:rsidRDefault="00841F99" w:rsidP="00841F99">
      <w:pPr>
        <w:spacing w:after="240"/>
        <w:ind w:left="720"/>
        <w:rPr>
          <w:rFonts w:ascii="Calibri" w:hAnsi="Calibri" w:cs="Calibri"/>
          <w:noProof/>
        </w:rPr>
      </w:pPr>
      <w:r w:rsidRPr="00273DE8">
        <w:rPr>
          <w:rFonts w:ascii="Calibri" w:hAnsi="Calibri" w:cs="Calibri"/>
          <w:noProof/>
        </w:rPr>
        <w:tab/>
      </w:r>
      <w:r w:rsidRPr="00273DE8">
        <w:rPr>
          <w:rFonts w:ascii="Calibri" w:hAnsi="Calibri" w:cs="Calibri"/>
          <w:noProof/>
        </w:rPr>
        <w:tab/>
        <w:t>= 20%</w:t>
      </w:r>
    </w:p>
    <w:p w14:paraId="75E341F9" w14:textId="77777777" w:rsidR="00841F99" w:rsidRPr="00273DE8" w:rsidRDefault="00841F99" w:rsidP="00841F99">
      <w:pPr>
        <w:spacing w:before="240"/>
        <w:ind w:left="720"/>
        <w:rPr>
          <w:rFonts w:ascii="Calibri" w:hAnsi="Calibri" w:cs="Calibri"/>
          <w:noProof/>
        </w:rPr>
      </w:pPr>
      <w:r w:rsidRPr="00273DE8">
        <w:rPr>
          <w:rFonts w:ascii="Calibri" w:hAnsi="Calibri" w:cs="Calibri"/>
          <w:noProof/>
        </w:rPr>
        <w:t>WattsHigh</w:t>
      </w:r>
      <w:r w:rsidRPr="00273DE8">
        <w:rPr>
          <w:rFonts w:ascii="Calibri" w:hAnsi="Calibri" w:cs="Calibri"/>
          <w:noProof/>
          <w:vertAlign w:val="subscript"/>
        </w:rPr>
        <w:t>ES</w:t>
      </w:r>
      <w:r w:rsidRPr="00273DE8">
        <w:rPr>
          <w:rFonts w:ascii="Calibri" w:hAnsi="Calibri" w:cs="Calibri"/>
          <w:noProof/>
        </w:rPr>
        <w:tab/>
        <w:t>= Fan wattage at High speed of ENERGY STAR</w:t>
      </w:r>
    </w:p>
    <w:p w14:paraId="2A66F262" w14:textId="77777777" w:rsidR="00841F99" w:rsidRPr="00273DE8" w:rsidRDefault="00841F99" w:rsidP="00841F99">
      <w:pPr>
        <w:spacing w:after="240"/>
        <w:ind w:left="720"/>
        <w:rPr>
          <w:rFonts w:ascii="Calibri" w:hAnsi="Calibri" w:cs="Calibri"/>
          <w:noProof/>
        </w:rPr>
      </w:pPr>
      <w:r w:rsidRPr="00273DE8">
        <w:rPr>
          <w:rFonts w:ascii="Calibri" w:hAnsi="Calibri" w:cs="Calibri"/>
          <w:noProof/>
        </w:rPr>
        <w:tab/>
      </w:r>
      <w:r w:rsidRPr="00273DE8">
        <w:rPr>
          <w:rFonts w:ascii="Calibri" w:hAnsi="Calibri" w:cs="Calibri"/>
          <w:noProof/>
        </w:rPr>
        <w:tab/>
        <w:t>= Actual. If unknown use 56 watts</w:t>
      </w:r>
    </w:p>
    <w:p w14:paraId="4A6D5612" w14:textId="77777777" w:rsidR="00841F99" w:rsidRPr="00273DE8" w:rsidRDefault="00841F99" w:rsidP="00841F99">
      <w:pPr>
        <w:ind w:left="720"/>
        <w:rPr>
          <w:rFonts w:ascii="Calibri" w:hAnsi="Calibri" w:cs="Calibri"/>
          <w:noProof/>
        </w:rPr>
      </w:pPr>
      <w:r w:rsidRPr="00273DE8">
        <w:rPr>
          <w:rFonts w:ascii="Calibri" w:hAnsi="Calibri" w:cs="Calibri"/>
          <w:noProof/>
        </w:rPr>
        <w:t>For ease of reference, the fan assumptions are provided below in table form:</w:t>
      </w:r>
    </w:p>
    <w:tbl>
      <w:tblPr>
        <w:tblStyle w:val="TableGrid1"/>
        <w:tblW w:w="8229" w:type="dxa"/>
        <w:jc w:val="center"/>
        <w:tblLook w:val="04A0" w:firstRow="1" w:lastRow="0" w:firstColumn="1" w:lastColumn="0" w:noHBand="0" w:noVBand="1"/>
        <w:tblPrChange w:id="5338" w:author="Stephanie Baer" w:date="2016-01-21T14:00:00Z">
          <w:tblPr>
            <w:tblStyle w:val="TableGrid1"/>
            <w:tblW w:w="8229" w:type="dxa"/>
            <w:tblLook w:val="04A0" w:firstRow="1" w:lastRow="0" w:firstColumn="1" w:lastColumn="0" w:noHBand="0" w:noVBand="1"/>
          </w:tblPr>
        </w:tblPrChange>
      </w:tblPr>
      <w:tblGrid>
        <w:gridCol w:w="2915"/>
        <w:gridCol w:w="1703"/>
        <w:gridCol w:w="1851"/>
        <w:gridCol w:w="1760"/>
        <w:tblGridChange w:id="5339">
          <w:tblGrid>
            <w:gridCol w:w="2915"/>
            <w:gridCol w:w="1703"/>
            <w:gridCol w:w="1851"/>
            <w:gridCol w:w="1760"/>
          </w:tblGrid>
        </w:tblGridChange>
      </w:tblGrid>
      <w:tr w:rsidR="00841F99" w:rsidRPr="00273DE8" w14:paraId="70AE5D4A" w14:textId="77777777" w:rsidTr="00DE74DD">
        <w:trPr>
          <w:trHeight w:val="375"/>
          <w:jc w:val="center"/>
          <w:trPrChange w:id="5340" w:author="Stephanie Baer" w:date="2016-01-21T14:00:00Z">
            <w:trPr>
              <w:trHeight w:val="375"/>
            </w:trPr>
          </w:trPrChange>
        </w:trPr>
        <w:tc>
          <w:tcPr>
            <w:tcW w:w="2915" w:type="dxa"/>
            <w:shd w:val="clear" w:color="auto" w:fill="A6A6A6" w:themeFill="background1" w:themeFillShade="A6"/>
            <w:hideMark/>
            <w:tcPrChange w:id="5341" w:author="Stephanie Baer" w:date="2016-01-21T14:00:00Z">
              <w:tcPr>
                <w:tcW w:w="2915" w:type="dxa"/>
                <w:shd w:val="clear" w:color="auto" w:fill="A6A6A6" w:themeFill="background1" w:themeFillShade="A6"/>
                <w:hideMark/>
              </w:tcPr>
            </w:tcPrChange>
          </w:tcPr>
          <w:p w14:paraId="5F8BBA6B" w14:textId="77777777" w:rsidR="00841F99" w:rsidRPr="00273DE8" w:rsidRDefault="00841F99" w:rsidP="00841F99">
            <w:pPr>
              <w:widowControl/>
              <w:jc w:val="center"/>
              <w:rPr>
                <w:rFonts w:ascii="Calibri" w:hAnsi="Calibri"/>
                <w:b/>
                <w:bCs/>
                <w:color w:val="FFFFFF"/>
              </w:rPr>
            </w:pPr>
          </w:p>
        </w:tc>
        <w:tc>
          <w:tcPr>
            <w:tcW w:w="1703" w:type="dxa"/>
            <w:shd w:val="clear" w:color="auto" w:fill="A6A6A6" w:themeFill="background1" w:themeFillShade="A6"/>
            <w:hideMark/>
            <w:tcPrChange w:id="5342" w:author="Stephanie Baer" w:date="2016-01-21T14:00:00Z">
              <w:tcPr>
                <w:tcW w:w="1703" w:type="dxa"/>
                <w:shd w:val="clear" w:color="auto" w:fill="A6A6A6" w:themeFill="background1" w:themeFillShade="A6"/>
                <w:hideMark/>
              </w:tcPr>
            </w:tcPrChange>
          </w:tcPr>
          <w:p w14:paraId="0E7B7876" w14:textId="77777777" w:rsidR="00841F99" w:rsidRPr="00273DE8" w:rsidRDefault="00841F99" w:rsidP="00841F99">
            <w:pPr>
              <w:widowControl/>
              <w:jc w:val="center"/>
              <w:rPr>
                <w:rFonts w:ascii="Calibri" w:hAnsi="Calibri"/>
                <w:b/>
                <w:bCs/>
                <w:color w:val="FFFFFF"/>
              </w:rPr>
            </w:pPr>
            <w:r w:rsidRPr="00273DE8">
              <w:rPr>
                <w:rFonts w:ascii="Calibri" w:hAnsi="Calibri"/>
                <w:b/>
                <w:bCs/>
                <w:color w:val="FFFFFF"/>
              </w:rPr>
              <w:t>Low Speed</w:t>
            </w:r>
          </w:p>
        </w:tc>
        <w:tc>
          <w:tcPr>
            <w:tcW w:w="1851" w:type="dxa"/>
            <w:shd w:val="clear" w:color="auto" w:fill="A6A6A6" w:themeFill="background1" w:themeFillShade="A6"/>
            <w:hideMark/>
            <w:tcPrChange w:id="5343" w:author="Stephanie Baer" w:date="2016-01-21T14:00:00Z">
              <w:tcPr>
                <w:tcW w:w="1851" w:type="dxa"/>
                <w:shd w:val="clear" w:color="auto" w:fill="A6A6A6" w:themeFill="background1" w:themeFillShade="A6"/>
                <w:hideMark/>
              </w:tcPr>
            </w:tcPrChange>
          </w:tcPr>
          <w:p w14:paraId="31C8F553" w14:textId="77777777" w:rsidR="00841F99" w:rsidRPr="00273DE8" w:rsidRDefault="00841F99" w:rsidP="00841F99">
            <w:pPr>
              <w:widowControl/>
              <w:jc w:val="center"/>
              <w:rPr>
                <w:rFonts w:ascii="Calibri" w:hAnsi="Calibri"/>
                <w:b/>
                <w:bCs/>
                <w:color w:val="FFFFFF"/>
              </w:rPr>
            </w:pPr>
            <w:r w:rsidRPr="00273DE8">
              <w:rPr>
                <w:rFonts w:ascii="Calibri" w:hAnsi="Calibri"/>
                <w:b/>
                <w:bCs/>
                <w:color w:val="FFFFFF"/>
              </w:rPr>
              <w:t>Medium Speed</w:t>
            </w:r>
          </w:p>
        </w:tc>
        <w:tc>
          <w:tcPr>
            <w:tcW w:w="1760" w:type="dxa"/>
            <w:shd w:val="clear" w:color="auto" w:fill="A6A6A6" w:themeFill="background1" w:themeFillShade="A6"/>
            <w:hideMark/>
            <w:tcPrChange w:id="5344" w:author="Stephanie Baer" w:date="2016-01-21T14:00:00Z">
              <w:tcPr>
                <w:tcW w:w="1760" w:type="dxa"/>
                <w:shd w:val="clear" w:color="auto" w:fill="A6A6A6" w:themeFill="background1" w:themeFillShade="A6"/>
                <w:hideMark/>
              </w:tcPr>
            </w:tcPrChange>
          </w:tcPr>
          <w:p w14:paraId="05783C4F" w14:textId="77777777" w:rsidR="00841F99" w:rsidRPr="00273DE8" w:rsidRDefault="00841F99" w:rsidP="00841F99">
            <w:pPr>
              <w:widowControl/>
              <w:jc w:val="center"/>
              <w:rPr>
                <w:rFonts w:ascii="Calibri" w:hAnsi="Calibri"/>
                <w:b/>
                <w:bCs/>
                <w:color w:val="FFFFFF"/>
              </w:rPr>
            </w:pPr>
            <w:r w:rsidRPr="00273DE8">
              <w:rPr>
                <w:rFonts w:ascii="Calibri" w:hAnsi="Calibri"/>
                <w:b/>
                <w:bCs/>
                <w:color w:val="FFFFFF"/>
              </w:rPr>
              <w:t>High Speed</w:t>
            </w:r>
          </w:p>
        </w:tc>
      </w:tr>
      <w:tr w:rsidR="00841F99" w:rsidRPr="00273DE8" w14:paraId="052656E0" w14:textId="77777777" w:rsidTr="00DE74DD">
        <w:trPr>
          <w:trHeight w:val="242"/>
          <w:jc w:val="center"/>
          <w:trPrChange w:id="5345" w:author="Stephanie Baer" w:date="2016-01-21T14:00:00Z">
            <w:trPr>
              <w:trHeight w:val="242"/>
            </w:trPr>
          </w:trPrChange>
        </w:trPr>
        <w:tc>
          <w:tcPr>
            <w:tcW w:w="2915" w:type="dxa"/>
            <w:hideMark/>
            <w:tcPrChange w:id="5346" w:author="Stephanie Baer" w:date="2016-01-21T14:00:00Z">
              <w:tcPr>
                <w:tcW w:w="2915" w:type="dxa"/>
                <w:hideMark/>
              </w:tcPr>
            </w:tcPrChange>
          </w:tcPr>
          <w:p w14:paraId="6C3DE1BB" w14:textId="77777777" w:rsidR="00841F99" w:rsidRPr="009C362B" w:rsidRDefault="00841F99" w:rsidP="00841F99">
            <w:pPr>
              <w:widowControl/>
              <w:spacing w:after="100" w:afterAutospacing="1"/>
              <w:jc w:val="center"/>
              <w:rPr>
                <w:rFonts w:ascii="Calibri" w:hAnsi="Calibri"/>
                <w:bCs/>
              </w:rPr>
            </w:pPr>
            <w:r w:rsidRPr="009C362B">
              <w:rPr>
                <w:rFonts w:ascii="Calibri" w:hAnsi="Calibri"/>
                <w:bCs/>
              </w:rPr>
              <w:t>Percent of Time at Given Speed</w:t>
            </w:r>
          </w:p>
        </w:tc>
        <w:tc>
          <w:tcPr>
            <w:tcW w:w="1703" w:type="dxa"/>
            <w:hideMark/>
            <w:tcPrChange w:id="5347" w:author="Stephanie Baer" w:date="2016-01-21T14:00:00Z">
              <w:tcPr>
                <w:tcW w:w="1703" w:type="dxa"/>
                <w:hideMark/>
              </w:tcPr>
            </w:tcPrChange>
          </w:tcPr>
          <w:p w14:paraId="1D09BAE5" w14:textId="77777777" w:rsidR="00841F99" w:rsidRPr="00273DE8" w:rsidRDefault="00841F99" w:rsidP="00841F99">
            <w:pPr>
              <w:widowControl/>
              <w:spacing w:after="100" w:afterAutospacing="1"/>
              <w:jc w:val="center"/>
              <w:rPr>
                <w:rFonts w:ascii="Calibri" w:hAnsi="Calibri" w:cs="Arial"/>
                <w:color w:val="000000"/>
                <w:szCs w:val="22"/>
              </w:rPr>
            </w:pPr>
            <w:r w:rsidRPr="00273DE8">
              <w:rPr>
                <w:rFonts w:ascii="Calibri" w:hAnsi="Calibri"/>
                <w:color w:val="000000"/>
              </w:rPr>
              <w:t>40%</w:t>
            </w:r>
          </w:p>
        </w:tc>
        <w:tc>
          <w:tcPr>
            <w:tcW w:w="1851" w:type="dxa"/>
            <w:hideMark/>
            <w:tcPrChange w:id="5348" w:author="Stephanie Baer" w:date="2016-01-21T14:00:00Z">
              <w:tcPr>
                <w:tcW w:w="1851" w:type="dxa"/>
                <w:hideMark/>
              </w:tcPr>
            </w:tcPrChange>
          </w:tcPr>
          <w:p w14:paraId="1953B5B1" w14:textId="77777777" w:rsidR="00841F99" w:rsidRPr="00273DE8" w:rsidRDefault="00841F99" w:rsidP="00841F99">
            <w:pPr>
              <w:widowControl/>
              <w:spacing w:after="100" w:afterAutospacing="1"/>
              <w:jc w:val="center"/>
              <w:rPr>
                <w:rFonts w:ascii="Calibri" w:hAnsi="Calibri" w:cs="Arial"/>
                <w:color w:val="000000"/>
                <w:szCs w:val="22"/>
              </w:rPr>
            </w:pPr>
            <w:r w:rsidRPr="00273DE8">
              <w:rPr>
                <w:rFonts w:ascii="Calibri" w:hAnsi="Calibri"/>
                <w:color w:val="000000"/>
              </w:rPr>
              <w:t>40%</w:t>
            </w:r>
          </w:p>
        </w:tc>
        <w:tc>
          <w:tcPr>
            <w:tcW w:w="1760" w:type="dxa"/>
            <w:hideMark/>
            <w:tcPrChange w:id="5349" w:author="Stephanie Baer" w:date="2016-01-21T14:00:00Z">
              <w:tcPr>
                <w:tcW w:w="1760" w:type="dxa"/>
                <w:hideMark/>
              </w:tcPr>
            </w:tcPrChange>
          </w:tcPr>
          <w:p w14:paraId="3B6DFA41" w14:textId="77777777" w:rsidR="00841F99" w:rsidRPr="00273DE8" w:rsidRDefault="00841F99" w:rsidP="00841F99">
            <w:pPr>
              <w:widowControl/>
              <w:spacing w:after="100" w:afterAutospacing="1"/>
              <w:jc w:val="center"/>
              <w:rPr>
                <w:rFonts w:ascii="Calibri" w:hAnsi="Calibri" w:cs="Arial"/>
                <w:color w:val="000000"/>
                <w:szCs w:val="22"/>
              </w:rPr>
            </w:pPr>
            <w:r w:rsidRPr="00273DE8">
              <w:rPr>
                <w:rFonts w:ascii="Calibri" w:hAnsi="Calibri"/>
                <w:color w:val="000000"/>
              </w:rPr>
              <w:t>20%</w:t>
            </w:r>
          </w:p>
        </w:tc>
      </w:tr>
      <w:tr w:rsidR="00841F99" w:rsidRPr="00273DE8" w14:paraId="5523F499" w14:textId="77777777" w:rsidTr="00DE74DD">
        <w:trPr>
          <w:trHeight w:val="260"/>
          <w:jc w:val="center"/>
          <w:trPrChange w:id="5350" w:author="Stephanie Baer" w:date="2016-01-21T14:00:00Z">
            <w:trPr>
              <w:trHeight w:val="260"/>
            </w:trPr>
          </w:trPrChange>
        </w:trPr>
        <w:tc>
          <w:tcPr>
            <w:tcW w:w="2915" w:type="dxa"/>
            <w:hideMark/>
            <w:tcPrChange w:id="5351" w:author="Stephanie Baer" w:date="2016-01-21T14:00:00Z">
              <w:tcPr>
                <w:tcW w:w="2915" w:type="dxa"/>
                <w:hideMark/>
              </w:tcPr>
            </w:tcPrChange>
          </w:tcPr>
          <w:p w14:paraId="2ADF78E3" w14:textId="77777777" w:rsidR="00841F99" w:rsidRPr="009C362B" w:rsidRDefault="00841F99" w:rsidP="00841F99">
            <w:pPr>
              <w:widowControl/>
              <w:spacing w:after="100" w:afterAutospacing="1"/>
              <w:jc w:val="center"/>
              <w:rPr>
                <w:rFonts w:ascii="Calibri" w:hAnsi="Calibri"/>
                <w:bCs/>
              </w:rPr>
            </w:pPr>
            <w:r w:rsidRPr="009C362B">
              <w:rPr>
                <w:rFonts w:ascii="Calibri" w:hAnsi="Calibri"/>
                <w:bCs/>
              </w:rPr>
              <w:t>Conventional Unit Wattage</w:t>
            </w:r>
          </w:p>
        </w:tc>
        <w:tc>
          <w:tcPr>
            <w:tcW w:w="1703" w:type="dxa"/>
            <w:hideMark/>
            <w:tcPrChange w:id="5352" w:author="Stephanie Baer" w:date="2016-01-21T14:00:00Z">
              <w:tcPr>
                <w:tcW w:w="1703" w:type="dxa"/>
                <w:hideMark/>
              </w:tcPr>
            </w:tcPrChange>
          </w:tcPr>
          <w:p w14:paraId="5A2D6811" w14:textId="77777777" w:rsidR="00841F99" w:rsidRPr="00273DE8" w:rsidRDefault="00841F99" w:rsidP="00841F99">
            <w:pPr>
              <w:widowControl/>
              <w:spacing w:after="100" w:afterAutospacing="1"/>
              <w:jc w:val="center"/>
              <w:rPr>
                <w:rFonts w:ascii="Calibri" w:hAnsi="Calibri" w:cs="Arial"/>
                <w:color w:val="000000"/>
                <w:szCs w:val="22"/>
              </w:rPr>
            </w:pPr>
            <w:r w:rsidRPr="00273DE8">
              <w:rPr>
                <w:rFonts w:ascii="Calibri" w:hAnsi="Calibri"/>
                <w:color w:val="000000"/>
              </w:rPr>
              <w:t>15</w:t>
            </w:r>
          </w:p>
        </w:tc>
        <w:tc>
          <w:tcPr>
            <w:tcW w:w="1851" w:type="dxa"/>
            <w:hideMark/>
            <w:tcPrChange w:id="5353" w:author="Stephanie Baer" w:date="2016-01-21T14:00:00Z">
              <w:tcPr>
                <w:tcW w:w="1851" w:type="dxa"/>
                <w:hideMark/>
              </w:tcPr>
            </w:tcPrChange>
          </w:tcPr>
          <w:p w14:paraId="1AFE3895" w14:textId="77777777" w:rsidR="00841F99" w:rsidRPr="00273DE8" w:rsidRDefault="00841F99" w:rsidP="00841F99">
            <w:pPr>
              <w:widowControl/>
              <w:spacing w:after="100" w:afterAutospacing="1"/>
              <w:jc w:val="center"/>
              <w:rPr>
                <w:rFonts w:ascii="Calibri" w:hAnsi="Calibri" w:cs="Arial"/>
                <w:color w:val="000000"/>
                <w:szCs w:val="22"/>
              </w:rPr>
            </w:pPr>
            <w:r w:rsidRPr="00273DE8">
              <w:rPr>
                <w:rFonts w:ascii="Calibri" w:hAnsi="Calibri"/>
                <w:color w:val="000000"/>
              </w:rPr>
              <w:t>34</w:t>
            </w:r>
          </w:p>
        </w:tc>
        <w:tc>
          <w:tcPr>
            <w:tcW w:w="1760" w:type="dxa"/>
            <w:hideMark/>
            <w:tcPrChange w:id="5354" w:author="Stephanie Baer" w:date="2016-01-21T14:00:00Z">
              <w:tcPr>
                <w:tcW w:w="1760" w:type="dxa"/>
                <w:hideMark/>
              </w:tcPr>
            </w:tcPrChange>
          </w:tcPr>
          <w:p w14:paraId="25CD6EE4" w14:textId="77777777" w:rsidR="00841F99" w:rsidRPr="00273DE8" w:rsidRDefault="00841F99" w:rsidP="00841F99">
            <w:pPr>
              <w:widowControl/>
              <w:spacing w:after="100" w:afterAutospacing="1"/>
              <w:jc w:val="center"/>
              <w:rPr>
                <w:rFonts w:ascii="Calibri" w:hAnsi="Calibri" w:cs="Arial"/>
                <w:color w:val="000000"/>
                <w:szCs w:val="22"/>
              </w:rPr>
            </w:pPr>
            <w:r w:rsidRPr="00273DE8">
              <w:rPr>
                <w:rFonts w:ascii="Calibri" w:hAnsi="Calibri"/>
                <w:color w:val="000000"/>
              </w:rPr>
              <w:t>67</w:t>
            </w:r>
          </w:p>
        </w:tc>
      </w:tr>
      <w:tr w:rsidR="00841F99" w:rsidRPr="00273DE8" w14:paraId="7E9F6DE3" w14:textId="77777777" w:rsidTr="00DE74DD">
        <w:trPr>
          <w:trHeight w:val="170"/>
          <w:jc w:val="center"/>
          <w:trPrChange w:id="5355" w:author="Stephanie Baer" w:date="2016-01-21T14:00:00Z">
            <w:trPr>
              <w:trHeight w:val="170"/>
            </w:trPr>
          </w:trPrChange>
        </w:trPr>
        <w:tc>
          <w:tcPr>
            <w:tcW w:w="2915" w:type="dxa"/>
            <w:hideMark/>
            <w:tcPrChange w:id="5356" w:author="Stephanie Baer" w:date="2016-01-21T14:00:00Z">
              <w:tcPr>
                <w:tcW w:w="2915" w:type="dxa"/>
                <w:hideMark/>
              </w:tcPr>
            </w:tcPrChange>
          </w:tcPr>
          <w:p w14:paraId="5F6B6E44" w14:textId="77777777" w:rsidR="00841F99" w:rsidRPr="009C362B" w:rsidRDefault="00841F99" w:rsidP="00841F99">
            <w:pPr>
              <w:widowControl/>
              <w:spacing w:after="100" w:afterAutospacing="1"/>
              <w:jc w:val="center"/>
              <w:rPr>
                <w:rFonts w:ascii="Calibri" w:hAnsi="Calibri"/>
                <w:bCs/>
              </w:rPr>
            </w:pPr>
            <w:r w:rsidRPr="009C362B">
              <w:rPr>
                <w:rFonts w:ascii="Calibri" w:hAnsi="Calibri"/>
                <w:bCs/>
              </w:rPr>
              <w:t>ENERGY STAR Unit Wattage</w:t>
            </w:r>
          </w:p>
        </w:tc>
        <w:tc>
          <w:tcPr>
            <w:tcW w:w="1703" w:type="dxa"/>
            <w:hideMark/>
            <w:tcPrChange w:id="5357" w:author="Stephanie Baer" w:date="2016-01-21T14:00:00Z">
              <w:tcPr>
                <w:tcW w:w="1703" w:type="dxa"/>
                <w:hideMark/>
              </w:tcPr>
            </w:tcPrChange>
          </w:tcPr>
          <w:p w14:paraId="37721AFE" w14:textId="77777777" w:rsidR="00841F99" w:rsidRPr="00273DE8" w:rsidRDefault="00841F99" w:rsidP="00841F99">
            <w:pPr>
              <w:widowControl/>
              <w:spacing w:after="100" w:afterAutospacing="1"/>
              <w:jc w:val="center"/>
              <w:rPr>
                <w:rFonts w:ascii="Calibri" w:hAnsi="Calibri" w:cs="Arial"/>
                <w:color w:val="000000"/>
                <w:szCs w:val="22"/>
              </w:rPr>
            </w:pPr>
            <w:r w:rsidRPr="00273DE8">
              <w:rPr>
                <w:rFonts w:ascii="Calibri" w:hAnsi="Calibri"/>
                <w:color w:val="000000"/>
              </w:rPr>
              <w:t>6</w:t>
            </w:r>
          </w:p>
        </w:tc>
        <w:tc>
          <w:tcPr>
            <w:tcW w:w="1851" w:type="dxa"/>
            <w:hideMark/>
            <w:tcPrChange w:id="5358" w:author="Stephanie Baer" w:date="2016-01-21T14:00:00Z">
              <w:tcPr>
                <w:tcW w:w="1851" w:type="dxa"/>
                <w:hideMark/>
              </w:tcPr>
            </w:tcPrChange>
          </w:tcPr>
          <w:p w14:paraId="2F825884" w14:textId="77777777" w:rsidR="00841F99" w:rsidRPr="00273DE8" w:rsidRDefault="00841F99" w:rsidP="00841F99">
            <w:pPr>
              <w:widowControl/>
              <w:spacing w:after="100" w:afterAutospacing="1"/>
              <w:jc w:val="center"/>
              <w:rPr>
                <w:rFonts w:ascii="Calibri" w:hAnsi="Calibri" w:cs="Arial"/>
                <w:color w:val="000000"/>
                <w:szCs w:val="22"/>
              </w:rPr>
            </w:pPr>
            <w:r w:rsidRPr="00273DE8">
              <w:rPr>
                <w:rFonts w:ascii="Calibri" w:hAnsi="Calibri"/>
                <w:color w:val="000000"/>
              </w:rPr>
              <w:t>23</w:t>
            </w:r>
          </w:p>
        </w:tc>
        <w:tc>
          <w:tcPr>
            <w:tcW w:w="1760" w:type="dxa"/>
            <w:hideMark/>
            <w:tcPrChange w:id="5359" w:author="Stephanie Baer" w:date="2016-01-21T14:00:00Z">
              <w:tcPr>
                <w:tcW w:w="1760" w:type="dxa"/>
                <w:hideMark/>
              </w:tcPr>
            </w:tcPrChange>
          </w:tcPr>
          <w:p w14:paraId="368A9C6A" w14:textId="77777777" w:rsidR="00841F99" w:rsidRPr="00273DE8" w:rsidRDefault="00841F99" w:rsidP="00841F99">
            <w:pPr>
              <w:widowControl/>
              <w:spacing w:after="100" w:afterAutospacing="1"/>
              <w:jc w:val="center"/>
              <w:rPr>
                <w:rFonts w:ascii="Calibri" w:hAnsi="Calibri" w:cs="Arial"/>
                <w:color w:val="000000"/>
                <w:szCs w:val="22"/>
              </w:rPr>
            </w:pPr>
            <w:r w:rsidRPr="00273DE8">
              <w:rPr>
                <w:rFonts w:ascii="Calibri" w:hAnsi="Calibri"/>
                <w:color w:val="000000"/>
              </w:rPr>
              <w:t>56</w:t>
            </w:r>
          </w:p>
        </w:tc>
      </w:tr>
      <w:tr w:rsidR="00841F99" w:rsidRPr="00273DE8" w14:paraId="1A9E428E" w14:textId="77777777" w:rsidTr="00DE74DD">
        <w:trPr>
          <w:trHeight w:val="300"/>
          <w:jc w:val="center"/>
          <w:trPrChange w:id="5360" w:author="Stephanie Baer" w:date="2016-01-21T14:00:00Z">
            <w:trPr>
              <w:trHeight w:val="300"/>
            </w:trPr>
          </w:trPrChange>
        </w:trPr>
        <w:tc>
          <w:tcPr>
            <w:tcW w:w="2915" w:type="dxa"/>
            <w:hideMark/>
            <w:tcPrChange w:id="5361" w:author="Stephanie Baer" w:date="2016-01-21T14:00:00Z">
              <w:tcPr>
                <w:tcW w:w="2915" w:type="dxa"/>
                <w:hideMark/>
              </w:tcPr>
            </w:tcPrChange>
          </w:tcPr>
          <w:p w14:paraId="4547A66F" w14:textId="77777777" w:rsidR="00841F99" w:rsidRPr="009C362B" w:rsidRDefault="00841F99" w:rsidP="00841F99">
            <w:pPr>
              <w:widowControl/>
              <w:spacing w:after="100" w:afterAutospacing="1"/>
              <w:jc w:val="center"/>
              <w:rPr>
                <w:rFonts w:ascii="Calibri" w:hAnsi="Calibri"/>
                <w:bCs/>
              </w:rPr>
            </w:pPr>
            <w:r w:rsidRPr="009C362B">
              <w:rPr>
                <w:rFonts w:ascii="Calibri" w:hAnsi="Calibri"/>
                <w:bCs/>
              </w:rPr>
              <w:t>∆W</w:t>
            </w:r>
          </w:p>
        </w:tc>
        <w:tc>
          <w:tcPr>
            <w:tcW w:w="1703" w:type="dxa"/>
            <w:hideMark/>
            <w:tcPrChange w:id="5362" w:author="Stephanie Baer" w:date="2016-01-21T14:00:00Z">
              <w:tcPr>
                <w:tcW w:w="1703" w:type="dxa"/>
                <w:hideMark/>
              </w:tcPr>
            </w:tcPrChange>
          </w:tcPr>
          <w:p w14:paraId="68C8CBA9" w14:textId="77777777" w:rsidR="00841F99" w:rsidRPr="00273DE8" w:rsidRDefault="00841F99" w:rsidP="00841F99">
            <w:pPr>
              <w:widowControl/>
              <w:spacing w:after="100" w:afterAutospacing="1"/>
              <w:jc w:val="center"/>
              <w:rPr>
                <w:rFonts w:ascii="Calibri" w:hAnsi="Calibri" w:cs="Arial"/>
                <w:color w:val="000000"/>
                <w:szCs w:val="22"/>
              </w:rPr>
            </w:pPr>
            <w:r w:rsidRPr="00273DE8">
              <w:rPr>
                <w:rFonts w:ascii="Calibri" w:hAnsi="Calibri"/>
                <w:color w:val="000000"/>
              </w:rPr>
              <w:t>9</w:t>
            </w:r>
          </w:p>
        </w:tc>
        <w:tc>
          <w:tcPr>
            <w:tcW w:w="1851" w:type="dxa"/>
            <w:hideMark/>
            <w:tcPrChange w:id="5363" w:author="Stephanie Baer" w:date="2016-01-21T14:00:00Z">
              <w:tcPr>
                <w:tcW w:w="1851" w:type="dxa"/>
                <w:hideMark/>
              </w:tcPr>
            </w:tcPrChange>
          </w:tcPr>
          <w:p w14:paraId="7A39FC57" w14:textId="77777777" w:rsidR="00841F99" w:rsidRPr="00273DE8" w:rsidRDefault="00841F99" w:rsidP="00841F99">
            <w:pPr>
              <w:widowControl/>
              <w:spacing w:after="100" w:afterAutospacing="1"/>
              <w:jc w:val="center"/>
              <w:rPr>
                <w:rFonts w:ascii="Calibri" w:hAnsi="Calibri" w:cs="Arial"/>
                <w:color w:val="000000"/>
                <w:szCs w:val="22"/>
              </w:rPr>
            </w:pPr>
            <w:r w:rsidRPr="00273DE8">
              <w:rPr>
                <w:rFonts w:ascii="Calibri" w:hAnsi="Calibri"/>
                <w:color w:val="000000"/>
              </w:rPr>
              <w:t>11</w:t>
            </w:r>
          </w:p>
        </w:tc>
        <w:tc>
          <w:tcPr>
            <w:tcW w:w="1760" w:type="dxa"/>
            <w:hideMark/>
            <w:tcPrChange w:id="5364" w:author="Stephanie Baer" w:date="2016-01-21T14:00:00Z">
              <w:tcPr>
                <w:tcW w:w="1760" w:type="dxa"/>
                <w:hideMark/>
              </w:tcPr>
            </w:tcPrChange>
          </w:tcPr>
          <w:p w14:paraId="1D928FAB" w14:textId="77777777" w:rsidR="00841F99" w:rsidRPr="00273DE8" w:rsidRDefault="00841F99" w:rsidP="00841F99">
            <w:pPr>
              <w:widowControl/>
              <w:spacing w:after="100" w:afterAutospacing="1"/>
              <w:jc w:val="center"/>
              <w:rPr>
                <w:rFonts w:ascii="Calibri" w:hAnsi="Calibri" w:cs="Arial"/>
                <w:color w:val="000000"/>
                <w:szCs w:val="22"/>
              </w:rPr>
            </w:pPr>
            <w:r w:rsidRPr="00273DE8">
              <w:rPr>
                <w:rFonts w:ascii="Calibri" w:hAnsi="Calibri"/>
                <w:color w:val="000000"/>
              </w:rPr>
              <w:t>11</w:t>
            </w:r>
          </w:p>
        </w:tc>
      </w:tr>
    </w:tbl>
    <w:p w14:paraId="446BF43D" w14:textId="77777777" w:rsidR="00841F99" w:rsidRPr="00273DE8" w:rsidRDefault="00841F99" w:rsidP="00841F99">
      <w:pPr>
        <w:ind w:left="720"/>
        <w:rPr>
          <w:rFonts w:ascii="Calibri" w:hAnsi="Calibri" w:cs="Calibri"/>
          <w:noProof/>
        </w:rPr>
      </w:pPr>
    </w:p>
    <w:p w14:paraId="7C8599E7" w14:textId="77777777" w:rsidR="00841F99" w:rsidRPr="00273DE8" w:rsidRDefault="00841F99" w:rsidP="00841F99">
      <w:pPr>
        <w:ind w:left="1440"/>
        <w:rPr>
          <w:rFonts w:ascii="Calibri" w:hAnsi="Calibri" w:cs="Calibri"/>
          <w:noProof/>
        </w:rPr>
      </w:pPr>
      <w:r w:rsidRPr="00273DE8">
        <w:rPr>
          <w:rFonts w:ascii="Calibri" w:hAnsi="Calibri" w:cs="Calibri"/>
          <w:noProof/>
        </w:rPr>
        <w:t>If the lighting WattsBase and WattsEE is unknown, assume the following</w:t>
      </w:r>
    </w:p>
    <w:p w14:paraId="2C6E39A4" w14:textId="77777777" w:rsidR="00841F99" w:rsidRPr="00273DE8" w:rsidRDefault="00841F99" w:rsidP="00841F99">
      <w:pPr>
        <w:ind w:left="1440"/>
        <w:rPr>
          <w:rFonts w:ascii="Calibri" w:hAnsi="Calibri" w:cs="Calibri"/>
          <w:noProof/>
        </w:rPr>
      </w:pPr>
      <w:r w:rsidRPr="00273DE8">
        <w:rPr>
          <w:rFonts w:ascii="Calibri" w:hAnsi="Calibri" w:cs="Calibri"/>
          <w:noProof/>
        </w:rPr>
        <w:tab/>
        <w:t>WattsBase</w:t>
      </w:r>
      <w:r w:rsidRPr="00273DE8">
        <w:rPr>
          <w:rFonts w:ascii="Calibri" w:hAnsi="Calibri" w:cs="Calibri"/>
          <w:noProof/>
        </w:rPr>
        <w:tab/>
        <w:t>= 3 x 43 = 129 W</w:t>
      </w:r>
    </w:p>
    <w:p w14:paraId="1BA612D6" w14:textId="77777777" w:rsidR="00841F99" w:rsidRPr="00273DE8" w:rsidRDefault="00841F99" w:rsidP="00841F99">
      <w:pPr>
        <w:spacing w:before="240"/>
        <w:ind w:left="1440" w:firstLine="720"/>
        <w:rPr>
          <w:rFonts w:ascii="Calibri" w:hAnsi="Calibri" w:cs="Calibri"/>
          <w:noProof/>
        </w:rPr>
      </w:pPr>
      <w:r w:rsidRPr="00273DE8">
        <w:rPr>
          <w:rFonts w:ascii="Calibri" w:hAnsi="Calibri" w:cs="Calibri"/>
          <w:noProof/>
        </w:rPr>
        <w:t>WattsEE</w:t>
      </w:r>
      <w:r w:rsidRPr="00273DE8">
        <w:rPr>
          <w:rFonts w:ascii="Calibri" w:hAnsi="Calibri" w:cs="Calibri"/>
          <w:noProof/>
        </w:rPr>
        <w:tab/>
      </w:r>
      <w:r w:rsidRPr="00273DE8">
        <w:rPr>
          <w:rFonts w:ascii="Calibri" w:hAnsi="Calibri" w:cs="Calibri"/>
          <w:noProof/>
        </w:rPr>
        <w:tab/>
        <w:t>= 1 x 42 = 42 W</w:t>
      </w:r>
    </w:p>
    <w:p w14:paraId="4D2D4F71" w14:textId="77777777" w:rsidR="00841F99" w:rsidRPr="00273DE8" w:rsidRDefault="00841F99" w:rsidP="00841F99">
      <w:pPr>
        <w:spacing w:after="240"/>
        <w:rPr>
          <w:rFonts w:ascii="Calibri" w:hAnsi="Calibri" w:cs="Calibri"/>
          <w:noProof/>
        </w:rPr>
      </w:pPr>
      <w:r w:rsidRPr="009C362B">
        <w:rPr>
          <w:rFonts w:ascii="Calibri" w:hAnsi="Calibri"/>
          <w:noProof/>
        </w:rPr>
        <mc:AlternateContent>
          <mc:Choice Requires="wps">
            <w:drawing>
              <wp:inline distT="0" distB="0" distL="0" distR="0" wp14:anchorId="54D5B095" wp14:editId="24E42756">
                <wp:extent cx="5561965" cy="2571750"/>
                <wp:effectExtent l="0" t="0" r="19685" b="19050"/>
                <wp:docPr id="503" name="Text Box 5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965" cy="2571750"/>
                        </a:xfrm>
                        <a:prstGeom prst="rect">
                          <a:avLst/>
                        </a:prstGeom>
                        <a:solidFill>
                          <a:srgbClr val="FFFFFF"/>
                        </a:solidFill>
                        <a:ln w="9525">
                          <a:solidFill>
                            <a:srgbClr val="000000"/>
                          </a:solidFill>
                          <a:miter lim="800000"/>
                          <a:headEnd/>
                          <a:tailEnd/>
                        </a:ln>
                      </wps:spPr>
                      <wps:txbx>
                        <w:txbxContent>
                          <w:p w14:paraId="3A6957E6" w14:textId="77777777" w:rsidR="00F60751" w:rsidRPr="00461D85" w:rsidRDefault="00F60751" w:rsidP="00841F99">
                            <w:pPr>
                              <w:keepNext/>
                              <w:keepLines/>
                              <w:spacing w:line="276" w:lineRule="auto"/>
                              <w:outlineLvl w:val="5"/>
                              <w:rPr>
                                <w:rFonts w:ascii="Calibri" w:hAnsi="Calibri"/>
                                <w:b/>
                                <w:bCs/>
                                <w:smallCaps/>
                              </w:rPr>
                            </w:pPr>
                            <w:r w:rsidRPr="00461D85">
                              <w:rPr>
                                <w:rFonts w:ascii="Calibri" w:hAnsi="Calibri"/>
                                <w:b/>
                                <w:bCs/>
                                <w:smallCaps/>
                              </w:rPr>
                              <w:t>Example</w:t>
                            </w:r>
                          </w:p>
                          <w:p w14:paraId="765DD8AF" w14:textId="77777777" w:rsidR="00F60751" w:rsidRPr="00461D85" w:rsidRDefault="00F60751" w:rsidP="00841F99">
                            <w:pPr>
                              <w:rPr>
                                <w:rFonts w:cstheme="minorHAnsi"/>
                              </w:rPr>
                            </w:pPr>
                            <w:r w:rsidRPr="00461D85">
                              <w:rPr>
                                <w:rFonts w:cstheme="minorHAnsi"/>
                              </w:rPr>
                              <w:t xml:space="preserve">For example, a ceiling fan with three 43W bulb light fixtures, replaced with an ES ceiling fan with one 42W bulb light fixture, the savings are: </w:t>
                            </w:r>
                          </w:p>
                          <w:p w14:paraId="094EB261" w14:textId="77777777" w:rsidR="00F60751" w:rsidRPr="00461D85" w:rsidRDefault="00F60751" w:rsidP="00841F99">
                            <w:pPr>
                              <w:ind w:left="1440" w:hanging="720"/>
                              <w:rPr>
                                <w:rFonts w:cstheme="minorHAnsi"/>
                                <w:noProof/>
                              </w:rPr>
                            </w:pPr>
                            <w:r w:rsidRPr="00461D85">
                              <w:rPr>
                                <w:rFonts w:cstheme="minorHAnsi"/>
                                <w:noProof/>
                              </w:rPr>
                              <w:t>ΔkWh</w:t>
                            </w:r>
                            <w:r w:rsidRPr="00461D85">
                              <w:rPr>
                                <w:rFonts w:cstheme="minorHAnsi"/>
                                <w:noProof/>
                                <w:vertAlign w:val="subscript"/>
                              </w:rPr>
                              <w:t>fan</w:t>
                            </w:r>
                            <w:r w:rsidRPr="00461D85">
                              <w:rPr>
                                <w:rFonts w:cstheme="minorHAnsi"/>
                                <w:noProof/>
                              </w:rPr>
                              <w:t xml:space="preserve"> </w:t>
                            </w:r>
                            <w:r>
                              <w:rPr>
                                <w:rFonts w:cstheme="minorHAnsi"/>
                                <w:noProof/>
                              </w:rPr>
                              <w:tab/>
                            </w:r>
                            <w:r>
                              <w:rPr>
                                <w:rFonts w:cstheme="minorHAnsi"/>
                                <w:noProof/>
                              </w:rPr>
                              <w:tab/>
                            </w:r>
                            <w:r w:rsidRPr="00461D85">
                              <w:rPr>
                                <w:rFonts w:cstheme="minorHAnsi"/>
                                <w:noProof/>
                              </w:rPr>
                              <w:t xml:space="preserve">= [365.25*3*((0.4*15)+(0.4*34)+(0.2*67))/1000] – </w:t>
                            </w:r>
                            <w:r w:rsidRPr="00461D85">
                              <w:rPr>
                                <w:rFonts w:cstheme="minorHAnsi"/>
                                <w:noProof/>
                              </w:rPr>
                              <w:tab/>
                            </w:r>
                            <w:r w:rsidRPr="00461D85">
                              <w:rPr>
                                <w:rFonts w:cstheme="minorHAnsi"/>
                                <w:noProof/>
                              </w:rPr>
                              <w:tab/>
                              <w:t xml:space="preserve">[365.25*3*((0.4*6)+(0.4*23)+(0.2*56))/1000] </w:t>
                            </w:r>
                          </w:p>
                          <w:p w14:paraId="2B1DF002" w14:textId="77777777" w:rsidR="00F60751" w:rsidRDefault="00F60751" w:rsidP="00841F99">
                            <w:pPr>
                              <w:ind w:left="1440" w:hanging="720"/>
                              <w:rPr>
                                <w:rFonts w:cstheme="minorHAnsi"/>
                                <w:noProof/>
                              </w:rPr>
                            </w:pPr>
                            <w:r w:rsidRPr="00461D85">
                              <w:rPr>
                                <w:rFonts w:cstheme="minorHAnsi"/>
                                <w:noProof/>
                              </w:rPr>
                              <w:tab/>
                            </w:r>
                            <w:r>
                              <w:rPr>
                                <w:rFonts w:cstheme="minorHAnsi"/>
                                <w:noProof/>
                              </w:rPr>
                              <w:tab/>
                            </w:r>
                            <w:r w:rsidRPr="00461D85">
                              <w:rPr>
                                <w:rFonts w:cstheme="minorHAnsi"/>
                                <w:noProof/>
                              </w:rPr>
                              <w:t>= 36.2 – 25.0 = 11.2 kWh</w:t>
                            </w:r>
                          </w:p>
                          <w:p w14:paraId="368D3C1E" w14:textId="77777777" w:rsidR="00F60751" w:rsidRPr="00461D85" w:rsidRDefault="00F60751" w:rsidP="00841F99">
                            <w:pPr>
                              <w:ind w:left="1440" w:hanging="720"/>
                              <w:rPr>
                                <w:rFonts w:cstheme="minorHAnsi"/>
                                <w:noProof/>
                              </w:rPr>
                            </w:pPr>
                          </w:p>
                          <w:p w14:paraId="634817FF" w14:textId="77777777" w:rsidR="00F60751" w:rsidRPr="00461D85" w:rsidRDefault="00F60751" w:rsidP="00841F99">
                            <w:pPr>
                              <w:ind w:left="1440" w:hanging="720"/>
                              <w:rPr>
                                <w:rFonts w:cstheme="minorHAnsi"/>
                                <w:noProof/>
                              </w:rPr>
                            </w:pPr>
                            <w:r w:rsidRPr="00461D85">
                              <w:rPr>
                                <w:rFonts w:cstheme="minorHAnsi"/>
                                <w:noProof/>
                              </w:rPr>
                              <w:t>ΔkWh</w:t>
                            </w:r>
                            <w:r w:rsidRPr="00461D85">
                              <w:rPr>
                                <w:rFonts w:cstheme="minorHAnsi"/>
                                <w:noProof/>
                                <w:vertAlign w:val="subscript"/>
                              </w:rPr>
                              <w:t>light</w:t>
                            </w:r>
                            <w:r>
                              <w:rPr>
                                <w:rFonts w:cstheme="minorHAnsi"/>
                                <w:noProof/>
                                <w:vertAlign w:val="subscript"/>
                              </w:rPr>
                              <w:tab/>
                            </w:r>
                            <w:r w:rsidRPr="00461D85">
                              <w:rPr>
                                <w:rFonts w:cstheme="minorHAnsi"/>
                                <w:noProof/>
                              </w:rPr>
                              <w:tab/>
                              <w:t>=</w:t>
                            </w:r>
                            <w:r>
                              <w:rPr>
                                <w:rFonts w:cstheme="minorHAnsi"/>
                                <w:noProof/>
                              </w:rPr>
                              <w:t>((129 – 42)/1000) *759 * 1.06</w:t>
                            </w:r>
                          </w:p>
                          <w:p w14:paraId="5FCD8E51" w14:textId="77777777" w:rsidR="00F60751" w:rsidRPr="00461D85" w:rsidRDefault="00F60751" w:rsidP="00841F99">
                            <w:pPr>
                              <w:ind w:left="1440" w:firstLine="720"/>
                              <w:rPr>
                                <w:rFonts w:cstheme="minorHAnsi"/>
                              </w:rPr>
                            </w:pPr>
                            <w:r w:rsidRPr="00461D85">
                              <w:rPr>
                                <w:rFonts w:cstheme="minorHAnsi"/>
                              </w:rPr>
                              <w:t xml:space="preserve"> = </w:t>
                            </w:r>
                            <w:r>
                              <w:rPr>
                                <w:rFonts w:cstheme="minorHAnsi"/>
                              </w:rPr>
                              <w:t>70.0</w:t>
                            </w:r>
                            <w:r w:rsidRPr="00461D85">
                              <w:rPr>
                                <w:rFonts w:cstheme="minorHAnsi"/>
                              </w:rPr>
                              <w:t xml:space="preserve"> kWh</w:t>
                            </w:r>
                          </w:p>
                          <w:p w14:paraId="6BD99CDA" w14:textId="77777777" w:rsidR="00F60751" w:rsidRPr="00461D85" w:rsidRDefault="00F60751" w:rsidP="00841F99">
                            <w:pPr>
                              <w:spacing w:before="240"/>
                              <w:ind w:firstLine="720"/>
                              <w:rPr>
                                <w:rFonts w:cstheme="minorHAnsi"/>
                              </w:rPr>
                            </w:pPr>
                            <w:r w:rsidRPr="00461D85">
                              <w:rPr>
                                <w:rFonts w:cstheme="minorHAnsi"/>
                              </w:rPr>
                              <w:t xml:space="preserve">ΔkWh </w:t>
                            </w:r>
                            <w:r w:rsidRPr="00461D85">
                              <w:rPr>
                                <w:rFonts w:cstheme="minorHAnsi"/>
                              </w:rPr>
                              <w:tab/>
                            </w:r>
                            <w:r>
                              <w:rPr>
                                <w:rFonts w:cstheme="minorHAnsi"/>
                              </w:rPr>
                              <w:tab/>
                            </w:r>
                            <w:r w:rsidRPr="00461D85">
                              <w:rPr>
                                <w:rFonts w:cstheme="minorHAnsi"/>
                              </w:rPr>
                              <w:t xml:space="preserve">= 11.2 + </w:t>
                            </w:r>
                            <w:r>
                              <w:rPr>
                                <w:rFonts w:cstheme="minorHAnsi"/>
                              </w:rPr>
                              <w:t>70</w:t>
                            </w:r>
                          </w:p>
                          <w:p w14:paraId="166358D3" w14:textId="77777777" w:rsidR="00F60751" w:rsidRPr="00461D85" w:rsidRDefault="00F60751" w:rsidP="00841F99">
                            <w:pPr>
                              <w:spacing w:before="240"/>
                              <w:ind w:left="1440" w:firstLine="720"/>
                              <w:rPr>
                                <w:rFonts w:cstheme="minorHAnsi"/>
                              </w:rPr>
                            </w:pPr>
                            <w:r w:rsidRPr="00461D85">
                              <w:rPr>
                                <w:rFonts w:cstheme="minorHAnsi"/>
                              </w:rPr>
                              <w:t>=</w:t>
                            </w:r>
                            <w:r>
                              <w:rPr>
                                <w:rFonts w:cstheme="minorHAnsi"/>
                              </w:rPr>
                              <w:t>81</w:t>
                            </w:r>
                            <w:r w:rsidRPr="00461D85">
                              <w:rPr>
                                <w:rFonts w:cstheme="minorHAnsi"/>
                              </w:rPr>
                              <w:t>.2 kWh</w:t>
                            </w:r>
                          </w:p>
                        </w:txbxContent>
                      </wps:txbx>
                      <wps:bodyPr rot="0" vert="horz" wrap="square" lIns="91440" tIns="45720" rIns="91440" bIns="45720" anchor="t" anchorCtr="0">
                        <a:noAutofit/>
                      </wps:bodyPr>
                    </wps:wsp>
                  </a:graphicData>
                </a:graphic>
              </wp:inline>
            </w:drawing>
          </mc:Choice>
          <mc:Fallback>
            <w:pict>
              <v:shape w14:anchorId="54D5B095" id="Text Box 503" o:spid="_x0000_s1066" type="#_x0000_t202" style="width:437.95pt;height: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">
                <v:textbox>
                  <w:txbxContent>
                    <w:p w14:paraId="3A6957E6" w14:textId="77777777" w:rsidR="00F60751" w:rsidRPr="00461D85" w:rsidRDefault="00F60751" w:rsidP="00841F99">
                      <w:pPr>
                        <w:keepNext/>
                        <w:keepLines/>
                        <w:spacing w:line="276" w:lineRule="auto"/>
                        <w:outlineLvl w:val="5"/>
                        <w:rPr>
                          <w:rFonts w:ascii="Calibri" w:hAnsi="Calibri"/>
                          <w:b/>
                          <w:bCs/>
                          <w:smallCaps/>
                        </w:rPr>
                      </w:pPr>
                      <w:r w:rsidRPr="00461D85">
                        <w:rPr>
                          <w:rFonts w:ascii="Calibri" w:hAnsi="Calibri"/>
                          <w:b/>
                          <w:bCs/>
                          <w:smallCaps/>
                        </w:rPr>
                        <w:t>Example</w:t>
                      </w:r>
                    </w:p>
                    <w:p w14:paraId="765DD8AF" w14:textId="77777777" w:rsidR="00F60751" w:rsidRPr="00461D85" w:rsidRDefault="00F60751" w:rsidP="00841F99">
                      <w:pPr>
                        <w:rPr>
                          <w:rFonts w:cstheme="minorHAnsi"/>
                        </w:rPr>
                      </w:pPr>
                      <w:r w:rsidRPr="00461D85">
                        <w:rPr>
                          <w:rFonts w:cstheme="minorHAnsi"/>
                        </w:rPr>
                        <w:t xml:space="preserve">For example, a ceiling fan with three 43W bulb light fixtures, replaced with an ES ceiling fan with one 42W bulb light fixture, the savings are: </w:t>
                      </w:r>
                    </w:p>
                    <w:p w14:paraId="094EB261" w14:textId="77777777" w:rsidR="00F60751" w:rsidRPr="00461D85" w:rsidRDefault="00F60751" w:rsidP="00841F99">
                      <w:pPr>
                        <w:ind w:left="1440" w:hanging="720"/>
                        <w:rPr>
                          <w:rFonts w:cstheme="minorHAnsi"/>
                          <w:noProof/>
                        </w:rPr>
                      </w:pPr>
                      <w:r w:rsidRPr="00461D85">
                        <w:rPr>
                          <w:rFonts w:cstheme="minorHAnsi"/>
                          <w:noProof/>
                        </w:rPr>
                        <w:t>ΔkWh</w:t>
                      </w:r>
                      <w:r w:rsidRPr="00461D85">
                        <w:rPr>
                          <w:rFonts w:cstheme="minorHAnsi"/>
                          <w:noProof/>
                          <w:vertAlign w:val="subscript"/>
                        </w:rPr>
                        <w:t>fan</w:t>
                      </w:r>
                      <w:r w:rsidRPr="00461D85">
                        <w:rPr>
                          <w:rFonts w:cstheme="minorHAnsi"/>
                          <w:noProof/>
                        </w:rPr>
                        <w:t xml:space="preserve"> </w:t>
                      </w:r>
                      <w:r>
                        <w:rPr>
                          <w:rFonts w:cstheme="minorHAnsi"/>
                          <w:noProof/>
                        </w:rPr>
                        <w:tab/>
                      </w:r>
                      <w:r>
                        <w:rPr>
                          <w:rFonts w:cstheme="minorHAnsi"/>
                          <w:noProof/>
                        </w:rPr>
                        <w:tab/>
                      </w:r>
                      <w:r w:rsidRPr="00461D85">
                        <w:rPr>
                          <w:rFonts w:cstheme="minorHAnsi"/>
                          <w:noProof/>
                        </w:rPr>
                        <w:t xml:space="preserve">= [365.25*3*((0.4*15)+(0.4*34)+(0.2*67))/1000] – </w:t>
                      </w:r>
                      <w:r w:rsidRPr="00461D85">
                        <w:rPr>
                          <w:rFonts w:cstheme="minorHAnsi"/>
                          <w:noProof/>
                        </w:rPr>
                        <w:tab/>
                      </w:r>
                      <w:r w:rsidRPr="00461D85">
                        <w:rPr>
                          <w:rFonts w:cstheme="minorHAnsi"/>
                          <w:noProof/>
                        </w:rPr>
                        <w:tab/>
                        <w:t xml:space="preserve">[365.25*3*((0.4*6)+(0.4*23)+(0.2*56))/1000] </w:t>
                      </w:r>
                    </w:p>
                    <w:p w14:paraId="2B1DF002" w14:textId="77777777" w:rsidR="00F60751" w:rsidRDefault="00F60751" w:rsidP="00841F99">
                      <w:pPr>
                        <w:ind w:left="1440" w:hanging="720"/>
                        <w:rPr>
                          <w:rFonts w:cstheme="minorHAnsi"/>
                          <w:noProof/>
                        </w:rPr>
                      </w:pPr>
                      <w:r w:rsidRPr="00461D85">
                        <w:rPr>
                          <w:rFonts w:cstheme="minorHAnsi"/>
                          <w:noProof/>
                        </w:rPr>
                        <w:tab/>
                      </w:r>
                      <w:r>
                        <w:rPr>
                          <w:rFonts w:cstheme="minorHAnsi"/>
                          <w:noProof/>
                        </w:rPr>
                        <w:tab/>
                      </w:r>
                      <w:r w:rsidRPr="00461D85">
                        <w:rPr>
                          <w:rFonts w:cstheme="minorHAnsi"/>
                          <w:noProof/>
                        </w:rPr>
                        <w:t>= 36.2 – 25.0 = 11.2 kWh</w:t>
                      </w:r>
                    </w:p>
                    <w:p w14:paraId="368D3C1E" w14:textId="77777777" w:rsidR="00F60751" w:rsidRPr="00461D85" w:rsidRDefault="00F60751" w:rsidP="00841F99">
                      <w:pPr>
                        <w:ind w:left="1440" w:hanging="720"/>
                        <w:rPr>
                          <w:rFonts w:cstheme="minorHAnsi"/>
                          <w:noProof/>
                        </w:rPr>
                      </w:pPr>
                    </w:p>
                    <w:p w14:paraId="634817FF" w14:textId="77777777" w:rsidR="00F60751" w:rsidRPr="00461D85" w:rsidRDefault="00F60751" w:rsidP="00841F99">
                      <w:pPr>
                        <w:ind w:left="1440" w:hanging="720"/>
                        <w:rPr>
                          <w:rFonts w:cstheme="minorHAnsi"/>
                          <w:noProof/>
                        </w:rPr>
                      </w:pPr>
                      <w:r w:rsidRPr="00461D85">
                        <w:rPr>
                          <w:rFonts w:cstheme="minorHAnsi"/>
                          <w:noProof/>
                        </w:rPr>
                        <w:t>ΔkWh</w:t>
                      </w:r>
                      <w:r w:rsidRPr="00461D85">
                        <w:rPr>
                          <w:rFonts w:cstheme="minorHAnsi"/>
                          <w:noProof/>
                          <w:vertAlign w:val="subscript"/>
                        </w:rPr>
                        <w:t>light</w:t>
                      </w:r>
                      <w:r>
                        <w:rPr>
                          <w:rFonts w:cstheme="minorHAnsi"/>
                          <w:noProof/>
                          <w:vertAlign w:val="subscript"/>
                        </w:rPr>
                        <w:tab/>
                      </w:r>
                      <w:r w:rsidRPr="00461D85">
                        <w:rPr>
                          <w:rFonts w:cstheme="minorHAnsi"/>
                          <w:noProof/>
                        </w:rPr>
                        <w:tab/>
                        <w:t>=</w:t>
                      </w:r>
                      <w:r>
                        <w:rPr>
                          <w:rFonts w:cstheme="minorHAnsi"/>
                          <w:noProof/>
                        </w:rPr>
                        <w:t>((129 – 42)/1000) *759 * 1.06</w:t>
                      </w:r>
                    </w:p>
                    <w:p w14:paraId="5FCD8E51" w14:textId="77777777" w:rsidR="00F60751" w:rsidRPr="00461D85" w:rsidRDefault="00F60751" w:rsidP="00841F99">
                      <w:pPr>
                        <w:ind w:left="1440" w:firstLine="720"/>
                        <w:rPr>
                          <w:rFonts w:cstheme="minorHAnsi"/>
                        </w:rPr>
                      </w:pPr>
                      <w:r w:rsidRPr="00461D85">
                        <w:rPr>
                          <w:rFonts w:cstheme="minorHAnsi"/>
                        </w:rPr>
                        <w:t xml:space="preserve"> = </w:t>
                      </w:r>
                      <w:r>
                        <w:rPr>
                          <w:rFonts w:cstheme="minorHAnsi"/>
                        </w:rPr>
                        <w:t>70.0</w:t>
                      </w:r>
                      <w:r w:rsidRPr="00461D85">
                        <w:rPr>
                          <w:rFonts w:cstheme="minorHAnsi"/>
                        </w:rPr>
                        <w:t xml:space="preserve"> kWh</w:t>
                      </w:r>
                    </w:p>
                    <w:p w14:paraId="6BD99CDA" w14:textId="77777777" w:rsidR="00F60751" w:rsidRPr="00461D85" w:rsidRDefault="00F60751" w:rsidP="00841F99">
                      <w:pPr>
                        <w:spacing w:before="240"/>
                        <w:ind w:firstLine="720"/>
                        <w:rPr>
                          <w:rFonts w:cstheme="minorHAnsi"/>
                        </w:rPr>
                      </w:pPr>
                      <w:r w:rsidRPr="00461D85">
                        <w:rPr>
                          <w:rFonts w:cstheme="minorHAnsi"/>
                        </w:rPr>
                        <w:t xml:space="preserve">ΔkWh </w:t>
                      </w:r>
                      <w:r w:rsidRPr="00461D85">
                        <w:rPr>
                          <w:rFonts w:cstheme="minorHAnsi"/>
                        </w:rPr>
                        <w:tab/>
                      </w:r>
                      <w:r>
                        <w:rPr>
                          <w:rFonts w:cstheme="minorHAnsi"/>
                        </w:rPr>
                        <w:tab/>
                      </w:r>
                      <w:r w:rsidRPr="00461D85">
                        <w:rPr>
                          <w:rFonts w:cstheme="minorHAnsi"/>
                        </w:rPr>
                        <w:t xml:space="preserve">= 11.2 + </w:t>
                      </w:r>
                      <w:r>
                        <w:rPr>
                          <w:rFonts w:cstheme="minorHAnsi"/>
                        </w:rPr>
                        <w:t>70</w:t>
                      </w:r>
                    </w:p>
                    <w:p w14:paraId="166358D3" w14:textId="77777777" w:rsidR="00F60751" w:rsidRPr="00461D85" w:rsidRDefault="00F60751" w:rsidP="00841F99">
                      <w:pPr>
                        <w:spacing w:before="240"/>
                        <w:ind w:left="1440" w:firstLine="720"/>
                        <w:rPr>
                          <w:rFonts w:cstheme="minorHAnsi"/>
                        </w:rPr>
                      </w:pPr>
                      <w:r w:rsidRPr="00461D85">
                        <w:rPr>
                          <w:rFonts w:cstheme="minorHAnsi"/>
                        </w:rPr>
                        <w:t>=</w:t>
                      </w:r>
                      <w:r>
                        <w:rPr>
                          <w:rFonts w:cstheme="minorHAnsi"/>
                        </w:rPr>
                        <w:t>81</w:t>
                      </w:r>
                      <w:r w:rsidRPr="00461D85">
                        <w:rPr>
                          <w:rFonts w:cstheme="minorHAnsi"/>
                        </w:rPr>
                        <w:t>.2 kWh</w:t>
                      </w:r>
                    </w:p>
                  </w:txbxContent>
                </v:textbox>
                <w10:anchorlock/>
              </v:shape>
            </w:pict>
          </mc:Fallback>
        </mc:AlternateContent>
      </w:r>
    </w:p>
    <w:p w14:paraId="5E4D88A0" w14:textId="77777777" w:rsidR="00841F99" w:rsidRPr="00273DE8" w:rsidRDefault="00841F99" w:rsidP="00841F99">
      <w:pPr>
        <w:spacing w:after="240"/>
        <w:rPr>
          <w:rFonts w:ascii="Calibri" w:hAnsi="Calibri" w:cs="Calibri"/>
          <w:noProof/>
        </w:rPr>
      </w:pPr>
      <w:r w:rsidRPr="00273DE8">
        <w:rPr>
          <w:rFonts w:ascii="Calibri" w:hAnsi="Calibri" w:cs="Calibri"/>
          <w:noProof/>
        </w:rPr>
        <w:lastRenderedPageBreak/>
        <w:t>Using the default assumptions provided above, the deemed savings is 81.2 kWh.</w:t>
      </w:r>
    </w:p>
    <w:p w14:paraId="5F7F5583" w14:textId="77777777" w:rsidR="00841F99" w:rsidRPr="00273DE8" w:rsidRDefault="00841F99" w:rsidP="00841F99">
      <w:pPr>
        <w:keepNext/>
        <w:keepLines/>
        <w:spacing w:before="200" w:line="276" w:lineRule="auto"/>
        <w:jc w:val="left"/>
        <w:outlineLvl w:val="5"/>
        <w:rPr>
          <w:rFonts w:ascii="Calibri" w:hAnsi="Calibri"/>
          <w:b/>
          <w:bCs/>
          <w:smallCaps/>
        </w:rPr>
      </w:pPr>
      <w:r w:rsidRPr="00273DE8">
        <w:rPr>
          <w:rFonts w:ascii="Calibri" w:hAnsi="Calibri"/>
          <w:b/>
          <w:bCs/>
          <w:smallCaps/>
        </w:rPr>
        <w:t>Summer Coincident Peak Demand Savings</w:t>
      </w:r>
    </w:p>
    <w:p w14:paraId="3300784E" w14:textId="77777777" w:rsidR="00841F99" w:rsidRPr="00273DE8" w:rsidRDefault="00841F99" w:rsidP="00841F99">
      <w:pPr>
        <w:spacing w:after="240"/>
        <w:ind w:firstLine="720"/>
        <w:rPr>
          <w:rFonts w:ascii="Calibri" w:hAnsi="Calibri" w:cs="Calibri"/>
          <w:noProof/>
          <w:vertAlign w:val="subscript"/>
        </w:rPr>
      </w:pPr>
      <w:r w:rsidRPr="00273DE8">
        <w:rPr>
          <w:rFonts w:ascii="Calibri" w:hAnsi="Calibri" w:cs="Calibri"/>
          <w:noProof/>
        </w:rPr>
        <w:t xml:space="preserve">ΔkW </w:t>
      </w:r>
      <w:r w:rsidRPr="00273DE8">
        <w:rPr>
          <w:rFonts w:ascii="Calibri" w:hAnsi="Calibri" w:cs="Calibri"/>
          <w:noProof/>
        </w:rPr>
        <w:tab/>
        <w:t>= ΔkW</w:t>
      </w:r>
      <w:r w:rsidRPr="00273DE8">
        <w:rPr>
          <w:rFonts w:ascii="Calibri" w:hAnsi="Calibri" w:cs="Calibri"/>
          <w:noProof/>
          <w:vertAlign w:val="subscript"/>
        </w:rPr>
        <w:t>Fan</w:t>
      </w:r>
      <w:r w:rsidRPr="00273DE8">
        <w:rPr>
          <w:rFonts w:ascii="Calibri" w:hAnsi="Calibri" w:cs="Calibri"/>
          <w:noProof/>
        </w:rPr>
        <w:t xml:space="preserve"> + ΔkW</w:t>
      </w:r>
      <w:r w:rsidRPr="00273DE8">
        <w:rPr>
          <w:rFonts w:ascii="Calibri" w:hAnsi="Calibri" w:cs="Calibri"/>
          <w:noProof/>
          <w:vertAlign w:val="subscript"/>
        </w:rPr>
        <w:t>light</w:t>
      </w:r>
    </w:p>
    <w:p w14:paraId="34140986" w14:textId="77777777" w:rsidR="00841F99" w:rsidRPr="00273DE8" w:rsidRDefault="00841F99" w:rsidP="00841F99">
      <w:pPr>
        <w:spacing w:after="240"/>
        <w:ind w:firstLine="720"/>
        <w:rPr>
          <w:rFonts w:ascii="Calibri" w:hAnsi="Calibri" w:cs="Calibri"/>
          <w:noProof/>
        </w:rPr>
      </w:pPr>
      <w:r w:rsidRPr="00273DE8">
        <w:rPr>
          <w:rFonts w:ascii="Calibri" w:hAnsi="Calibri" w:cs="Calibri"/>
          <w:noProof/>
        </w:rPr>
        <w:t>ΔkW</w:t>
      </w:r>
      <w:r w:rsidRPr="00273DE8">
        <w:rPr>
          <w:rFonts w:ascii="Calibri" w:hAnsi="Calibri" w:cs="Calibri"/>
          <w:noProof/>
          <w:vertAlign w:val="subscript"/>
        </w:rPr>
        <w:t xml:space="preserve">Fan </w:t>
      </w:r>
      <w:r w:rsidRPr="00273DE8">
        <w:rPr>
          <w:rFonts w:ascii="Calibri" w:hAnsi="Calibri" w:cs="Calibri"/>
          <w:noProof/>
          <w:vertAlign w:val="subscript"/>
        </w:rPr>
        <w:tab/>
      </w:r>
      <w:r w:rsidRPr="00273DE8">
        <w:rPr>
          <w:rFonts w:ascii="Calibri" w:hAnsi="Calibri" w:cs="Calibri"/>
          <w:noProof/>
        </w:rPr>
        <w:t>= ((WattsHigh</w:t>
      </w:r>
      <w:r w:rsidRPr="00273DE8">
        <w:rPr>
          <w:rFonts w:ascii="Calibri" w:hAnsi="Calibri" w:cs="Calibri"/>
          <w:noProof/>
          <w:vertAlign w:val="subscript"/>
        </w:rPr>
        <w:t>base</w:t>
      </w:r>
      <w:r w:rsidRPr="00273DE8">
        <w:rPr>
          <w:rFonts w:ascii="Calibri" w:hAnsi="Calibri" w:cs="Calibri"/>
          <w:noProof/>
        </w:rPr>
        <w:t xml:space="preserve"> -</w:t>
      </w:r>
      <w:r w:rsidRPr="00273DE8">
        <w:rPr>
          <w:rFonts w:ascii="Calibri" w:hAnsi="Calibri" w:cs="Calibri"/>
          <w:noProof/>
          <w:color w:val="FF0000"/>
        </w:rPr>
        <w:t xml:space="preserve"> </w:t>
      </w:r>
      <w:r w:rsidRPr="00273DE8">
        <w:rPr>
          <w:rFonts w:ascii="Calibri" w:hAnsi="Calibri" w:cs="Calibri"/>
          <w:noProof/>
        </w:rPr>
        <w:t>WattsHigh</w:t>
      </w:r>
      <w:r w:rsidRPr="00273DE8">
        <w:rPr>
          <w:rFonts w:ascii="Calibri" w:hAnsi="Calibri" w:cs="Calibri"/>
          <w:noProof/>
          <w:vertAlign w:val="subscript"/>
        </w:rPr>
        <w:t>ES</w:t>
      </w:r>
      <w:r w:rsidRPr="00273DE8">
        <w:rPr>
          <w:rFonts w:ascii="Calibri" w:hAnsi="Calibri" w:cs="Calibri"/>
          <w:noProof/>
        </w:rPr>
        <w:t>)/1000) * CF</w:t>
      </w:r>
      <w:r w:rsidRPr="00273DE8">
        <w:rPr>
          <w:rFonts w:ascii="Calibri" w:hAnsi="Calibri" w:cs="Calibri"/>
          <w:noProof/>
          <w:vertAlign w:val="subscript"/>
        </w:rPr>
        <w:t>fan</w:t>
      </w:r>
    </w:p>
    <w:p w14:paraId="7FBE3490" w14:textId="77777777" w:rsidR="00841F99" w:rsidRPr="00273DE8" w:rsidRDefault="00841F99" w:rsidP="00841F99">
      <w:pPr>
        <w:spacing w:after="240"/>
        <w:ind w:firstLine="720"/>
        <w:rPr>
          <w:rFonts w:ascii="Calibri" w:hAnsi="Calibri"/>
        </w:rPr>
      </w:pPr>
      <w:r w:rsidRPr="00273DE8">
        <w:rPr>
          <w:rFonts w:ascii="Calibri" w:hAnsi="Calibri" w:cs="Calibri"/>
          <w:noProof/>
        </w:rPr>
        <w:t>ΔkW</w:t>
      </w:r>
      <w:r w:rsidRPr="00273DE8">
        <w:rPr>
          <w:rFonts w:ascii="Calibri" w:hAnsi="Calibri" w:cs="Calibri"/>
          <w:noProof/>
          <w:vertAlign w:val="subscript"/>
        </w:rPr>
        <w:t>Light</w:t>
      </w:r>
      <w:r w:rsidRPr="00273DE8">
        <w:rPr>
          <w:rFonts w:ascii="Calibri" w:hAnsi="Calibri" w:cs="Calibri"/>
          <w:noProof/>
          <w:vertAlign w:val="subscript"/>
        </w:rPr>
        <w:tab/>
      </w:r>
      <w:r w:rsidRPr="00273DE8">
        <w:rPr>
          <w:rFonts w:ascii="Calibri" w:hAnsi="Calibri" w:cs="Calibri"/>
          <w:noProof/>
        </w:rPr>
        <w:t xml:space="preserve">= </w:t>
      </w:r>
      <w:r w:rsidRPr="00273DE8">
        <w:rPr>
          <w:rFonts w:ascii="Calibri" w:hAnsi="Calibri"/>
        </w:rPr>
        <w:t>see 5.5.1 ENERGY STAR Compact Fluorescent Lamp measure.</w:t>
      </w:r>
    </w:p>
    <w:p w14:paraId="3EF3852E" w14:textId="77777777" w:rsidR="00841F99" w:rsidRPr="00273DE8" w:rsidRDefault="00841F99" w:rsidP="00841F99">
      <w:pPr>
        <w:spacing w:after="240"/>
        <w:rPr>
          <w:rFonts w:ascii="Calibri" w:hAnsi="Calibri" w:cs="Calibri"/>
          <w:noProof/>
        </w:rPr>
      </w:pPr>
      <w:r w:rsidRPr="00273DE8">
        <w:rPr>
          <w:rFonts w:ascii="Calibri" w:hAnsi="Calibri" w:cs="Calibri"/>
          <w:noProof/>
        </w:rPr>
        <w:t>Where:</w:t>
      </w:r>
    </w:p>
    <w:p w14:paraId="1F48FBC5" w14:textId="77777777" w:rsidR="00841F99" w:rsidRPr="00273DE8" w:rsidRDefault="00841F99" w:rsidP="00841F99">
      <w:pPr>
        <w:ind w:firstLine="720"/>
        <w:rPr>
          <w:rFonts w:ascii="Calibri" w:hAnsi="Calibri" w:cs="Calibri"/>
          <w:noProof/>
        </w:rPr>
      </w:pPr>
      <w:r w:rsidRPr="00273DE8">
        <w:rPr>
          <w:rFonts w:ascii="Calibri" w:hAnsi="Calibri" w:cs="Calibri"/>
          <w:noProof/>
        </w:rPr>
        <w:t>CF</w:t>
      </w:r>
      <w:r w:rsidRPr="00273DE8">
        <w:rPr>
          <w:rFonts w:ascii="Calibri" w:hAnsi="Calibri" w:cs="Calibri"/>
          <w:noProof/>
          <w:vertAlign w:val="subscript"/>
        </w:rPr>
        <w:t>fan</w:t>
      </w:r>
      <w:r w:rsidRPr="00273DE8">
        <w:rPr>
          <w:rFonts w:ascii="Calibri" w:hAnsi="Calibri" w:cs="Calibri"/>
          <w:noProof/>
        </w:rPr>
        <w:t xml:space="preserve"> </w:t>
      </w:r>
      <w:r w:rsidRPr="00273DE8">
        <w:rPr>
          <w:rFonts w:ascii="Calibri" w:hAnsi="Calibri" w:cs="Calibri"/>
          <w:noProof/>
        </w:rPr>
        <w:tab/>
        <w:t>= Summer Peak coincidence factor for ventilation savings</w:t>
      </w:r>
    </w:p>
    <w:p w14:paraId="4DEF8809" w14:textId="77777777" w:rsidR="00841F99" w:rsidRPr="00273DE8" w:rsidRDefault="00841F99" w:rsidP="00841F99">
      <w:pPr>
        <w:spacing w:after="240"/>
        <w:ind w:left="720" w:firstLine="720"/>
        <w:rPr>
          <w:rFonts w:ascii="Calibri" w:hAnsi="Calibri" w:cs="Calibri"/>
          <w:noProof/>
        </w:rPr>
      </w:pPr>
      <w:r w:rsidRPr="00273DE8">
        <w:rPr>
          <w:rFonts w:ascii="Calibri" w:hAnsi="Calibri" w:cs="Calibri"/>
          <w:noProof/>
        </w:rPr>
        <w:t>= 30%</w:t>
      </w:r>
      <w:r w:rsidRPr="00273DE8">
        <w:rPr>
          <w:rFonts w:ascii="Arial" w:hAnsi="Arial"/>
          <w:noProof/>
          <w:vertAlign w:val="superscript"/>
        </w:rPr>
        <w:footnoteReference w:id="447"/>
      </w:r>
    </w:p>
    <w:p w14:paraId="7942A871" w14:textId="77777777" w:rsidR="00841F99" w:rsidRPr="00273DE8" w:rsidRDefault="00841F99" w:rsidP="00841F99">
      <w:pPr>
        <w:spacing w:after="240"/>
        <w:ind w:firstLine="720"/>
        <w:rPr>
          <w:rFonts w:ascii="Calibri" w:hAnsi="Calibri" w:cs="Calibri"/>
          <w:noProof/>
        </w:rPr>
      </w:pPr>
      <w:r w:rsidRPr="00273DE8">
        <w:rPr>
          <w:rFonts w:ascii="Calibri" w:hAnsi="Calibri" w:cs="Calibri"/>
          <w:noProof/>
        </w:rPr>
        <w:t>CF</w:t>
      </w:r>
      <w:r w:rsidRPr="00273DE8">
        <w:rPr>
          <w:rFonts w:ascii="Calibri" w:hAnsi="Calibri" w:cs="Calibri"/>
          <w:noProof/>
          <w:vertAlign w:val="subscript"/>
        </w:rPr>
        <w:t>light</w:t>
      </w:r>
      <w:r w:rsidRPr="00273DE8">
        <w:rPr>
          <w:rFonts w:ascii="Calibri" w:hAnsi="Calibri" w:cs="Calibri"/>
          <w:noProof/>
          <w:vertAlign w:val="subscript"/>
        </w:rPr>
        <w:tab/>
      </w:r>
      <w:r w:rsidRPr="00273DE8">
        <w:rPr>
          <w:rFonts w:ascii="Calibri" w:hAnsi="Calibri" w:cs="Calibri"/>
          <w:noProof/>
        </w:rPr>
        <w:t>= Summer Peak coincidence factor for lighting savings</w:t>
      </w:r>
    </w:p>
    <w:p w14:paraId="0D44FBD4" w14:textId="77777777" w:rsidR="00841F99" w:rsidRPr="00273DE8" w:rsidRDefault="00841F99" w:rsidP="00841F99">
      <w:pPr>
        <w:spacing w:after="240"/>
        <w:ind w:left="720" w:firstLine="720"/>
        <w:rPr>
          <w:rFonts w:ascii="Calibri" w:hAnsi="Calibri" w:cs="Calibri"/>
          <w:noProof/>
        </w:rPr>
      </w:pPr>
      <w:r w:rsidRPr="00273DE8">
        <w:rPr>
          <w:rFonts w:ascii="Calibri" w:hAnsi="Calibri" w:cs="Calibri"/>
          <w:noProof/>
        </w:rPr>
        <w:t>= 7.1%</w:t>
      </w:r>
      <w:r w:rsidRPr="00273DE8">
        <w:rPr>
          <w:rFonts w:ascii="Calibri" w:hAnsi="Calibri" w:cs="Calibri"/>
          <w:vertAlign w:val="superscript"/>
        </w:rPr>
        <w:footnoteReference w:id="448"/>
      </w:r>
    </w:p>
    <w:p w14:paraId="2A7DA266" w14:textId="77777777" w:rsidR="00841F99" w:rsidRPr="00273DE8" w:rsidRDefault="00841F99" w:rsidP="00841F99">
      <w:pPr>
        <w:spacing w:after="240"/>
        <w:rPr>
          <w:rFonts w:ascii="Calibri" w:hAnsi="Calibri" w:cs="Calibri"/>
          <w:noProof/>
        </w:rPr>
      </w:pPr>
      <w:r w:rsidRPr="009C362B">
        <w:rPr>
          <w:rFonts w:ascii="Calibri" w:hAnsi="Calibri"/>
          <w:noProof/>
        </w:rPr>
        <mc:AlternateContent>
          <mc:Choice Requires="wps">
            <w:drawing>
              <wp:inline distT="0" distB="0" distL="0" distR="0" wp14:anchorId="5FC5D499" wp14:editId="4379E0ED">
                <wp:extent cx="5561965" cy="2158409"/>
                <wp:effectExtent l="0" t="0" r="19685" b="13335"/>
                <wp:docPr id="477" name="Text Box 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965" cy="2158409"/>
                        </a:xfrm>
                        <a:prstGeom prst="rect">
                          <a:avLst/>
                        </a:prstGeom>
                        <a:solidFill>
                          <a:srgbClr val="FFFFFF"/>
                        </a:solidFill>
                        <a:ln w="9525">
                          <a:solidFill>
                            <a:srgbClr val="000000"/>
                          </a:solidFill>
                          <a:miter lim="800000"/>
                          <a:headEnd/>
                          <a:tailEnd/>
                        </a:ln>
                      </wps:spPr>
                      <wps:txbx>
                        <w:txbxContent>
                          <w:p w14:paraId="23B415A0" w14:textId="77777777" w:rsidR="00F60751" w:rsidRPr="00461D85" w:rsidRDefault="00F60751" w:rsidP="00841F99">
                            <w:pPr>
                              <w:keepNext/>
                              <w:keepLines/>
                              <w:spacing w:line="276" w:lineRule="auto"/>
                              <w:outlineLvl w:val="5"/>
                              <w:rPr>
                                <w:rFonts w:ascii="Calibri" w:hAnsi="Calibri"/>
                                <w:b/>
                                <w:bCs/>
                                <w:smallCaps/>
                              </w:rPr>
                            </w:pPr>
                            <w:r w:rsidRPr="00461D85">
                              <w:rPr>
                                <w:rFonts w:ascii="Calibri" w:hAnsi="Calibri"/>
                                <w:b/>
                                <w:bCs/>
                                <w:smallCaps/>
                              </w:rPr>
                              <w:t>Example</w:t>
                            </w:r>
                          </w:p>
                          <w:p w14:paraId="4EAE6860" w14:textId="77777777" w:rsidR="00F60751" w:rsidRDefault="00F60751" w:rsidP="00841F99">
                            <w:pPr>
                              <w:rPr>
                                <w:rFonts w:cstheme="minorHAnsi"/>
                              </w:rPr>
                            </w:pPr>
                            <w:r w:rsidRPr="00461D85">
                              <w:rPr>
                                <w:rFonts w:cstheme="minorHAnsi"/>
                              </w:rPr>
                              <w:t xml:space="preserve">For example a ceiling fan with three 43W bulb light fixtures, replaced with an ES ceiling fan with one 42W bulb light fixture, the savings are: </w:t>
                            </w:r>
                          </w:p>
                          <w:p w14:paraId="13E70F22" w14:textId="77777777" w:rsidR="00F60751" w:rsidRDefault="00F60751" w:rsidP="00841F99">
                            <w:pPr>
                              <w:ind w:firstLine="720"/>
                              <w:rPr>
                                <w:rFonts w:cstheme="minorHAnsi"/>
                                <w:noProof/>
                              </w:rPr>
                            </w:pPr>
                            <w:r w:rsidRPr="00461D85">
                              <w:rPr>
                                <w:rFonts w:cstheme="minorHAnsi"/>
                                <w:noProof/>
                              </w:rPr>
                              <w:t>ΔkW</w:t>
                            </w:r>
                            <w:r w:rsidRPr="00461D85">
                              <w:rPr>
                                <w:rFonts w:cstheme="minorHAnsi"/>
                                <w:noProof/>
                                <w:vertAlign w:val="subscript"/>
                              </w:rPr>
                              <w:t>fan</w:t>
                            </w:r>
                            <w:r w:rsidRPr="00461D85">
                              <w:rPr>
                                <w:rFonts w:cstheme="minorHAnsi"/>
                                <w:noProof/>
                              </w:rPr>
                              <w:t xml:space="preserve"> </w:t>
                            </w:r>
                            <w:r>
                              <w:rPr>
                                <w:rFonts w:cstheme="minorHAnsi"/>
                                <w:noProof/>
                              </w:rPr>
                              <w:tab/>
                            </w:r>
                            <w:r w:rsidRPr="00461D85">
                              <w:rPr>
                                <w:rFonts w:cstheme="minorHAnsi"/>
                                <w:noProof/>
                              </w:rPr>
                              <w:t>= ((67-56)/1000) * 0.3</w:t>
                            </w:r>
                          </w:p>
                          <w:p w14:paraId="223C402E" w14:textId="77777777" w:rsidR="00F60751" w:rsidRDefault="00F60751" w:rsidP="00841F99">
                            <w:pPr>
                              <w:rPr>
                                <w:rFonts w:cstheme="minorHAnsi"/>
                                <w:noProof/>
                              </w:rPr>
                            </w:pPr>
                            <w:r w:rsidRPr="00461D85">
                              <w:rPr>
                                <w:rFonts w:cstheme="minorHAnsi"/>
                                <w:noProof/>
                              </w:rPr>
                              <w:tab/>
                            </w:r>
                            <w:r>
                              <w:rPr>
                                <w:rFonts w:cstheme="minorHAnsi"/>
                                <w:noProof/>
                              </w:rPr>
                              <w:tab/>
                            </w:r>
                            <w:r w:rsidRPr="00461D85">
                              <w:rPr>
                                <w:rFonts w:cstheme="minorHAnsi"/>
                                <w:noProof/>
                              </w:rPr>
                              <w:t>=0.0033 kW</w:t>
                            </w:r>
                          </w:p>
                          <w:p w14:paraId="7C76DA5B" w14:textId="77777777" w:rsidR="00F60751" w:rsidRDefault="00F60751" w:rsidP="00841F99">
                            <w:pPr>
                              <w:ind w:firstLine="720"/>
                              <w:rPr>
                                <w:rFonts w:cstheme="minorHAnsi"/>
                                <w:noProof/>
                              </w:rPr>
                            </w:pPr>
                            <w:r w:rsidRPr="00461D85">
                              <w:rPr>
                                <w:rFonts w:cstheme="minorHAnsi"/>
                                <w:noProof/>
                              </w:rPr>
                              <w:t>ΔkW</w:t>
                            </w:r>
                            <w:r w:rsidRPr="00461D85">
                              <w:rPr>
                                <w:rFonts w:cstheme="minorHAnsi"/>
                                <w:noProof/>
                                <w:vertAlign w:val="subscript"/>
                              </w:rPr>
                              <w:t>light</w:t>
                            </w:r>
                            <w:r w:rsidRPr="00461D85">
                              <w:rPr>
                                <w:rFonts w:cstheme="minorHAnsi"/>
                                <w:noProof/>
                              </w:rPr>
                              <w:t xml:space="preserve"> </w:t>
                            </w:r>
                            <w:r w:rsidRPr="00461D85">
                              <w:rPr>
                                <w:rFonts w:cstheme="minorHAnsi"/>
                                <w:noProof/>
                              </w:rPr>
                              <w:tab/>
                              <w:t>=</w:t>
                            </w:r>
                            <w:r>
                              <w:rPr>
                                <w:rFonts w:cstheme="minorHAnsi"/>
                                <w:noProof/>
                              </w:rPr>
                              <w:t>((129 – 42)/1000) * 1.11 * 0.071</w:t>
                            </w:r>
                          </w:p>
                          <w:p w14:paraId="76A3D75B" w14:textId="77777777" w:rsidR="00F60751" w:rsidRDefault="00F60751" w:rsidP="00841F99">
                            <w:pPr>
                              <w:ind w:left="720" w:firstLine="720"/>
                              <w:rPr>
                                <w:rFonts w:cstheme="minorHAnsi"/>
                                <w:noProof/>
                              </w:rPr>
                            </w:pPr>
                            <w:r w:rsidRPr="00461D85">
                              <w:rPr>
                                <w:rFonts w:cstheme="minorHAnsi"/>
                                <w:noProof/>
                              </w:rPr>
                              <w:t>= 0.0</w:t>
                            </w:r>
                            <w:r>
                              <w:rPr>
                                <w:rFonts w:cstheme="minorHAnsi"/>
                                <w:noProof/>
                              </w:rPr>
                              <w:t>068</w:t>
                            </w:r>
                            <w:r w:rsidRPr="00461D85">
                              <w:rPr>
                                <w:rFonts w:cstheme="minorHAnsi"/>
                                <w:noProof/>
                              </w:rPr>
                              <w:t xml:space="preserve"> kW</w:t>
                            </w:r>
                          </w:p>
                          <w:p w14:paraId="0689B978" w14:textId="77777777" w:rsidR="00F60751" w:rsidRPr="00461D85" w:rsidRDefault="00F60751" w:rsidP="00841F99">
                            <w:pPr>
                              <w:ind w:firstLine="720"/>
                              <w:rPr>
                                <w:rFonts w:cstheme="minorHAnsi"/>
                                <w:noProof/>
                              </w:rPr>
                            </w:pPr>
                            <w:r w:rsidRPr="00461D85">
                              <w:rPr>
                                <w:rFonts w:cstheme="minorHAnsi"/>
                                <w:noProof/>
                              </w:rPr>
                              <w:t xml:space="preserve">ΔkW </w:t>
                            </w:r>
                            <w:r w:rsidRPr="00461D85">
                              <w:rPr>
                                <w:rFonts w:cstheme="minorHAnsi"/>
                                <w:noProof/>
                              </w:rPr>
                              <w:tab/>
                              <w:t>= 0.0033 + 0.006</w:t>
                            </w:r>
                            <w:r>
                              <w:rPr>
                                <w:rFonts w:cstheme="minorHAnsi"/>
                                <w:noProof/>
                              </w:rPr>
                              <w:t>8</w:t>
                            </w:r>
                          </w:p>
                          <w:p w14:paraId="6C9CEA5C" w14:textId="77777777" w:rsidR="00F60751" w:rsidRPr="00461D85" w:rsidRDefault="00F60751" w:rsidP="00841F99">
                            <w:pPr>
                              <w:ind w:left="720" w:firstLine="720"/>
                              <w:rPr>
                                <w:rFonts w:cstheme="minorHAnsi"/>
                                <w:noProof/>
                              </w:rPr>
                            </w:pPr>
                            <w:r w:rsidRPr="00461D85">
                              <w:rPr>
                                <w:rFonts w:cstheme="minorHAnsi"/>
                                <w:noProof/>
                              </w:rPr>
                              <w:t>= 0.0</w:t>
                            </w:r>
                            <w:r>
                              <w:rPr>
                                <w:rFonts w:cstheme="minorHAnsi"/>
                                <w:noProof/>
                              </w:rPr>
                              <w:t>10</w:t>
                            </w:r>
                            <w:r w:rsidRPr="00461D85">
                              <w:rPr>
                                <w:rFonts w:cstheme="minorHAnsi"/>
                                <w:noProof/>
                              </w:rPr>
                              <w:t xml:space="preserve"> kW</w:t>
                            </w:r>
                          </w:p>
                          <w:p w14:paraId="5AD7CD59" w14:textId="77777777" w:rsidR="00F60751" w:rsidRPr="00461D85" w:rsidRDefault="00F60751" w:rsidP="00841F99">
                            <w:pPr>
                              <w:rPr>
                                <w:rFonts w:cstheme="minorHAnsi"/>
                                <w:noProof/>
                              </w:rPr>
                            </w:pPr>
                          </w:p>
                        </w:txbxContent>
                      </wps:txbx>
                      <wps:bodyPr rot="0" vert="horz" wrap="square" lIns="91440" tIns="45720" rIns="91440" bIns="45720" anchor="t" anchorCtr="0">
                        <a:noAutofit/>
                      </wps:bodyPr>
                    </wps:wsp>
                  </a:graphicData>
                </a:graphic>
              </wp:inline>
            </w:drawing>
          </mc:Choice>
          <mc:Fallback>
            <w:pict>
              <v:shape w14:anchorId="5FC5D499" id="Text Box 477" o:spid="_x0000_s1067" type="#_x0000_t202" style="width:437.95pt;height:169.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">
                <v:textbox>
                  <w:txbxContent>
                    <w:p w14:paraId="23B415A0" w14:textId="77777777" w:rsidR="00F60751" w:rsidRPr="00461D85" w:rsidRDefault="00F60751" w:rsidP="00841F99">
                      <w:pPr>
                        <w:keepNext/>
                        <w:keepLines/>
                        <w:spacing w:line="276" w:lineRule="auto"/>
                        <w:outlineLvl w:val="5"/>
                        <w:rPr>
                          <w:rFonts w:ascii="Calibri" w:hAnsi="Calibri"/>
                          <w:b/>
                          <w:bCs/>
                          <w:smallCaps/>
                        </w:rPr>
                      </w:pPr>
                      <w:r w:rsidRPr="00461D85">
                        <w:rPr>
                          <w:rFonts w:ascii="Calibri" w:hAnsi="Calibri"/>
                          <w:b/>
                          <w:bCs/>
                          <w:smallCaps/>
                        </w:rPr>
                        <w:t>Example</w:t>
                      </w:r>
                    </w:p>
                    <w:p w14:paraId="4EAE6860" w14:textId="77777777" w:rsidR="00F60751" w:rsidRDefault="00F60751" w:rsidP="00841F99">
                      <w:pPr>
                        <w:rPr>
                          <w:rFonts w:cstheme="minorHAnsi"/>
                        </w:rPr>
                      </w:pPr>
                      <w:r w:rsidRPr="00461D85">
                        <w:rPr>
                          <w:rFonts w:cstheme="minorHAnsi"/>
                        </w:rPr>
                        <w:t xml:space="preserve">For example a ceiling fan with three 43W bulb light fixtures, replaced with an ES ceiling fan with one 42W bulb light fixture, the savings are: </w:t>
                      </w:r>
                    </w:p>
                    <w:p w14:paraId="13E70F22" w14:textId="77777777" w:rsidR="00F60751" w:rsidRDefault="00F60751" w:rsidP="00841F99">
                      <w:pPr>
                        <w:ind w:firstLine="720"/>
                        <w:rPr>
                          <w:rFonts w:cstheme="minorHAnsi"/>
                          <w:noProof/>
                        </w:rPr>
                      </w:pPr>
                      <w:r w:rsidRPr="00461D85">
                        <w:rPr>
                          <w:rFonts w:cstheme="minorHAnsi"/>
                          <w:noProof/>
                        </w:rPr>
                        <w:t>ΔkW</w:t>
                      </w:r>
                      <w:r w:rsidRPr="00461D85">
                        <w:rPr>
                          <w:rFonts w:cstheme="minorHAnsi"/>
                          <w:noProof/>
                          <w:vertAlign w:val="subscript"/>
                        </w:rPr>
                        <w:t>fan</w:t>
                      </w:r>
                      <w:r w:rsidRPr="00461D85">
                        <w:rPr>
                          <w:rFonts w:cstheme="minorHAnsi"/>
                          <w:noProof/>
                        </w:rPr>
                        <w:t xml:space="preserve"> </w:t>
                      </w:r>
                      <w:r>
                        <w:rPr>
                          <w:rFonts w:cstheme="minorHAnsi"/>
                          <w:noProof/>
                        </w:rPr>
                        <w:tab/>
                      </w:r>
                      <w:r w:rsidRPr="00461D85">
                        <w:rPr>
                          <w:rFonts w:cstheme="minorHAnsi"/>
                          <w:noProof/>
                        </w:rPr>
                        <w:t>= ((67-56)/1000) * 0.3</w:t>
                      </w:r>
                    </w:p>
                    <w:p w14:paraId="223C402E" w14:textId="77777777" w:rsidR="00F60751" w:rsidRDefault="00F60751" w:rsidP="00841F99">
                      <w:pPr>
                        <w:rPr>
                          <w:rFonts w:cstheme="minorHAnsi"/>
                          <w:noProof/>
                        </w:rPr>
                      </w:pPr>
                      <w:r w:rsidRPr="00461D85">
                        <w:rPr>
                          <w:rFonts w:cstheme="minorHAnsi"/>
                          <w:noProof/>
                        </w:rPr>
                        <w:tab/>
                      </w:r>
                      <w:r>
                        <w:rPr>
                          <w:rFonts w:cstheme="minorHAnsi"/>
                          <w:noProof/>
                        </w:rPr>
                        <w:tab/>
                      </w:r>
                      <w:r w:rsidRPr="00461D85">
                        <w:rPr>
                          <w:rFonts w:cstheme="minorHAnsi"/>
                          <w:noProof/>
                        </w:rPr>
                        <w:t>=0.0033 kW</w:t>
                      </w:r>
                    </w:p>
                    <w:p w14:paraId="7C76DA5B" w14:textId="77777777" w:rsidR="00F60751" w:rsidRDefault="00F60751" w:rsidP="00841F99">
                      <w:pPr>
                        <w:ind w:firstLine="720"/>
                        <w:rPr>
                          <w:rFonts w:cstheme="minorHAnsi"/>
                          <w:noProof/>
                        </w:rPr>
                      </w:pPr>
                      <w:r w:rsidRPr="00461D85">
                        <w:rPr>
                          <w:rFonts w:cstheme="minorHAnsi"/>
                          <w:noProof/>
                        </w:rPr>
                        <w:t>ΔkW</w:t>
                      </w:r>
                      <w:r w:rsidRPr="00461D85">
                        <w:rPr>
                          <w:rFonts w:cstheme="minorHAnsi"/>
                          <w:noProof/>
                          <w:vertAlign w:val="subscript"/>
                        </w:rPr>
                        <w:t>light</w:t>
                      </w:r>
                      <w:r w:rsidRPr="00461D85">
                        <w:rPr>
                          <w:rFonts w:cstheme="minorHAnsi"/>
                          <w:noProof/>
                        </w:rPr>
                        <w:t xml:space="preserve"> </w:t>
                      </w:r>
                      <w:r w:rsidRPr="00461D85">
                        <w:rPr>
                          <w:rFonts w:cstheme="minorHAnsi"/>
                          <w:noProof/>
                        </w:rPr>
                        <w:tab/>
                        <w:t>=</w:t>
                      </w:r>
                      <w:r>
                        <w:rPr>
                          <w:rFonts w:cstheme="minorHAnsi"/>
                          <w:noProof/>
                        </w:rPr>
                        <w:t>((129 – 42)/1000) * 1.11 * 0.071</w:t>
                      </w:r>
                    </w:p>
                    <w:p w14:paraId="76A3D75B" w14:textId="77777777" w:rsidR="00F60751" w:rsidRDefault="00F60751" w:rsidP="00841F99">
                      <w:pPr>
                        <w:ind w:left="720" w:firstLine="720"/>
                        <w:rPr>
                          <w:rFonts w:cstheme="minorHAnsi"/>
                          <w:noProof/>
                        </w:rPr>
                      </w:pPr>
                      <w:r w:rsidRPr="00461D85">
                        <w:rPr>
                          <w:rFonts w:cstheme="minorHAnsi"/>
                          <w:noProof/>
                        </w:rPr>
                        <w:t>= 0.0</w:t>
                      </w:r>
                      <w:r>
                        <w:rPr>
                          <w:rFonts w:cstheme="minorHAnsi"/>
                          <w:noProof/>
                        </w:rPr>
                        <w:t>068</w:t>
                      </w:r>
                      <w:r w:rsidRPr="00461D85">
                        <w:rPr>
                          <w:rFonts w:cstheme="minorHAnsi"/>
                          <w:noProof/>
                        </w:rPr>
                        <w:t xml:space="preserve"> kW</w:t>
                      </w:r>
                    </w:p>
                    <w:p w14:paraId="0689B978" w14:textId="77777777" w:rsidR="00F60751" w:rsidRPr="00461D85" w:rsidRDefault="00F60751" w:rsidP="00841F99">
                      <w:pPr>
                        <w:ind w:firstLine="720"/>
                        <w:rPr>
                          <w:rFonts w:cstheme="minorHAnsi"/>
                          <w:noProof/>
                        </w:rPr>
                      </w:pPr>
                      <w:r w:rsidRPr="00461D85">
                        <w:rPr>
                          <w:rFonts w:cstheme="minorHAnsi"/>
                          <w:noProof/>
                        </w:rPr>
                        <w:t xml:space="preserve">ΔkW </w:t>
                      </w:r>
                      <w:r w:rsidRPr="00461D85">
                        <w:rPr>
                          <w:rFonts w:cstheme="minorHAnsi"/>
                          <w:noProof/>
                        </w:rPr>
                        <w:tab/>
                        <w:t>= 0.0033 + 0.006</w:t>
                      </w:r>
                      <w:r>
                        <w:rPr>
                          <w:rFonts w:cstheme="minorHAnsi"/>
                          <w:noProof/>
                        </w:rPr>
                        <w:t>8</w:t>
                      </w:r>
                    </w:p>
                    <w:p w14:paraId="6C9CEA5C" w14:textId="77777777" w:rsidR="00F60751" w:rsidRPr="00461D85" w:rsidRDefault="00F60751" w:rsidP="00841F99">
                      <w:pPr>
                        <w:ind w:left="720" w:firstLine="720"/>
                        <w:rPr>
                          <w:rFonts w:cstheme="minorHAnsi"/>
                          <w:noProof/>
                        </w:rPr>
                      </w:pPr>
                      <w:r w:rsidRPr="00461D85">
                        <w:rPr>
                          <w:rFonts w:cstheme="minorHAnsi"/>
                          <w:noProof/>
                        </w:rPr>
                        <w:t>= 0.0</w:t>
                      </w:r>
                      <w:r>
                        <w:rPr>
                          <w:rFonts w:cstheme="minorHAnsi"/>
                          <w:noProof/>
                        </w:rPr>
                        <w:t>10</w:t>
                      </w:r>
                      <w:r w:rsidRPr="00461D85">
                        <w:rPr>
                          <w:rFonts w:cstheme="minorHAnsi"/>
                          <w:noProof/>
                        </w:rPr>
                        <w:t xml:space="preserve"> kW</w:t>
                      </w:r>
                    </w:p>
                    <w:p w14:paraId="5AD7CD59" w14:textId="77777777" w:rsidR="00F60751" w:rsidRPr="00461D85" w:rsidRDefault="00F60751" w:rsidP="00841F99">
                      <w:pPr>
                        <w:rPr>
                          <w:rFonts w:cstheme="minorHAnsi"/>
                          <w:noProof/>
                        </w:rPr>
                      </w:pPr>
                    </w:p>
                  </w:txbxContent>
                </v:textbox>
                <w10:anchorlock/>
              </v:shape>
            </w:pict>
          </mc:Fallback>
        </mc:AlternateContent>
      </w:r>
    </w:p>
    <w:p w14:paraId="30CBE73E" w14:textId="77777777" w:rsidR="00841F99" w:rsidRPr="00273DE8" w:rsidRDefault="00841F99" w:rsidP="00841F99">
      <w:pPr>
        <w:spacing w:after="240"/>
        <w:rPr>
          <w:rFonts w:ascii="Calibri" w:hAnsi="Calibri" w:cs="Calibri"/>
          <w:noProof/>
        </w:rPr>
      </w:pPr>
      <w:r w:rsidRPr="00273DE8">
        <w:rPr>
          <w:rFonts w:ascii="Calibri" w:hAnsi="Calibri" w:cs="Calibri"/>
          <w:noProof/>
        </w:rPr>
        <w:t>Using the default assumptions provided above, the deemed savings is 0.010kW.</w:t>
      </w:r>
    </w:p>
    <w:p w14:paraId="1972F43E" w14:textId="77777777" w:rsidR="00841F99" w:rsidRPr="00273DE8" w:rsidRDefault="00841F99" w:rsidP="00841F99">
      <w:pPr>
        <w:keepNext/>
        <w:keepLines/>
        <w:spacing w:before="200" w:line="276" w:lineRule="auto"/>
        <w:jc w:val="left"/>
        <w:outlineLvl w:val="5"/>
        <w:rPr>
          <w:rFonts w:ascii="Calibri" w:hAnsi="Calibri"/>
          <w:b/>
          <w:bCs/>
          <w:smallCaps/>
        </w:rPr>
      </w:pPr>
      <w:r w:rsidRPr="00273DE8">
        <w:rPr>
          <w:rFonts w:ascii="Calibri" w:hAnsi="Calibri"/>
          <w:b/>
          <w:bCs/>
          <w:smallCaps/>
        </w:rPr>
        <w:t>Natural Gas Savings</w:t>
      </w:r>
    </w:p>
    <w:p w14:paraId="6A10A345" w14:textId="77777777" w:rsidR="00841F99" w:rsidRPr="00273DE8" w:rsidRDefault="00841F99" w:rsidP="00841F99">
      <w:pPr>
        <w:spacing w:after="240"/>
        <w:rPr>
          <w:rFonts w:ascii="Calibri" w:hAnsi="Calibri"/>
        </w:rPr>
      </w:pPr>
      <w:r w:rsidRPr="00273DE8">
        <w:rPr>
          <w:rFonts w:ascii="Calibri" w:hAnsi="Calibri"/>
        </w:rPr>
        <w:t>N/A</w:t>
      </w:r>
    </w:p>
    <w:p w14:paraId="1B54897A" w14:textId="77777777" w:rsidR="00841F99" w:rsidRPr="00273DE8" w:rsidRDefault="00841F99" w:rsidP="00841F99">
      <w:pPr>
        <w:keepNext/>
        <w:keepLines/>
        <w:spacing w:before="200" w:line="276" w:lineRule="auto"/>
        <w:jc w:val="left"/>
        <w:outlineLvl w:val="5"/>
        <w:rPr>
          <w:rFonts w:ascii="Calibri" w:hAnsi="Calibri"/>
          <w:b/>
          <w:bCs/>
          <w:smallCaps/>
        </w:rPr>
      </w:pPr>
      <w:r w:rsidRPr="00273DE8">
        <w:rPr>
          <w:rFonts w:ascii="Calibri" w:hAnsi="Calibri"/>
          <w:b/>
          <w:bCs/>
          <w:smallCaps/>
        </w:rPr>
        <w:t xml:space="preserve">Water Impact Descriptions and Calculation  </w:t>
      </w:r>
    </w:p>
    <w:p w14:paraId="152AC705" w14:textId="77777777" w:rsidR="00841F99" w:rsidRPr="00273DE8" w:rsidRDefault="00841F99" w:rsidP="00841F99">
      <w:pPr>
        <w:spacing w:after="240"/>
        <w:rPr>
          <w:rFonts w:ascii="Calibri" w:hAnsi="Calibri"/>
        </w:rPr>
      </w:pPr>
      <w:r w:rsidRPr="00273DE8">
        <w:rPr>
          <w:rFonts w:ascii="Calibri" w:hAnsi="Calibri"/>
        </w:rPr>
        <w:t>N/A</w:t>
      </w:r>
    </w:p>
    <w:p w14:paraId="2521B90D" w14:textId="77777777" w:rsidR="00841F99" w:rsidRPr="00273DE8" w:rsidRDefault="00841F99" w:rsidP="00841F99">
      <w:pPr>
        <w:keepNext/>
        <w:keepLines/>
        <w:spacing w:before="200" w:line="276" w:lineRule="auto"/>
        <w:jc w:val="left"/>
        <w:outlineLvl w:val="5"/>
        <w:rPr>
          <w:rFonts w:ascii="Calibri" w:hAnsi="Calibri"/>
          <w:b/>
          <w:bCs/>
          <w:smallCaps/>
        </w:rPr>
      </w:pPr>
      <w:r w:rsidRPr="00273DE8">
        <w:rPr>
          <w:rFonts w:ascii="Calibri" w:hAnsi="Calibri"/>
          <w:b/>
          <w:bCs/>
          <w:smallCaps/>
        </w:rPr>
        <w:t>Deemed O&amp;M Cost Adjustment Calculation</w:t>
      </w:r>
    </w:p>
    <w:p w14:paraId="19C4DDF9" w14:textId="77777777" w:rsidR="00841F99" w:rsidRDefault="00841F99" w:rsidP="00841F99">
      <w:pPr>
        <w:jc w:val="left"/>
      </w:pPr>
      <w:r w:rsidRPr="00273DE8">
        <w:t xml:space="preserve"> </w:t>
      </w:r>
      <w:r w:rsidRPr="00436F6A">
        <w:t xml:space="preserve">See 5.5.1 ENERGY STAR Compact Fluorescent Lamp measure for bulb replacement costs. </w:t>
      </w:r>
    </w:p>
    <w:p w14:paraId="3084606A" w14:textId="77777777" w:rsidR="00CF6F05" w:rsidRDefault="00CF6F05" w:rsidP="00CF6F05">
      <w:pPr>
        <w:pStyle w:val="Heading6"/>
      </w:pPr>
      <w:r>
        <w:lastRenderedPageBreak/>
        <w:t>Measure Code: RS-HVC-CFAN-V01-150601</w:t>
      </w:r>
    </w:p>
    <w:p w14:paraId="1445C9B0" w14:textId="77777777" w:rsidR="000D0FFE" w:rsidRPr="000D0FFE" w:rsidRDefault="000D0FFE" w:rsidP="000D0FFE"/>
    <w:p w14:paraId="6081A5DA" w14:textId="77777777" w:rsidR="000D0FFE" w:rsidRDefault="000D0FFE" w:rsidP="004C0465">
      <w:pPr>
        <w:sectPr w:rsidR="000D0FFE">
          <w:headerReference w:type="default" r:id="rId43"/>
          <w:pgSz w:w="12240" w:h="15840"/>
          <w:pgMar w:top="1440" w:right="1440" w:bottom="1440" w:left="1440" w:header="720" w:footer="720" w:gutter="0"/>
          <w:cols w:space="720"/>
          <w:docGrid w:linePitch="360"/>
        </w:sectPr>
      </w:pPr>
    </w:p>
    <w:p w14:paraId="07D47067" w14:textId="77777777" w:rsidR="00243AEF" w:rsidRPr="000B7BB6" w:rsidRDefault="00243AEF">
      <w:pPr>
        <w:pStyle w:val="Heading3"/>
        <w:rPr>
          <w:ins w:id="5365" w:author="Stephanie Baer" w:date="2015-12-18T11:33:00Z"/>
        </w:rPr>
        <w:pPrChange w:id="5366" w:author="Samuel Dent" w:date="2015-12-18T11:00:00Z">
          <w:pPr>
            <w:pStyle w:val="Heading3"/>
            <w:numPr>
              <w:ilvl w:val="0"/>
              <w:numId w:val="0"/>
            </w:numPr>
            <w:ind w:left="0" w:firstLine="0"/>
          </w:pPr>
        </w:pPrChange>
      </w:pPr>
      <w:bookmarkStart w:id="5367" w:name="_Toc441217046"/>
      <w:ins w:id="5368" w:author="Stephanie Baer" w:date="2015-12-18T11:33:00Z">
        <w:r>
          <w:lastRenderedPageBreak/>
          <w:t>Advanced</w:t>
        </w:r>
        <w:r w:rsidRPr="000B7BB6">
          <w:t xml:space="preserve"> Thermostats</w:t>
        </w:r>
        <w:bookmarkEnd w:id="5367"/>
        <w:r w:rsidRPr="000B7BB6">
          <w:t xml:space="preserve"> </w:t>
        </w:r>
      </w:ins>
    </w:p>
    <w:p w14:paraId="7BE8C867" w14:textId="77777777" w:rsidR="00243AEF" w:rsidRPr="001A72F0" w:rsidRDefault="00243AEF" w:rsidP="00243AEF">
      <w:pPr>
        <w:pStyle w:val="Heading6"/>
        <w:rPr>
          <w:ins w:id="5369" w:author="Stephanie Baer" w:date="2015-12-18T11:33:00Z"/>
        </w:rPr>
      </w:pPr>
      <w:ins w:id="5370" w:author="Stephanie Baer" w:date="2015-12-18T11:33:00Z">
        <w:r w:rsidRPr="001A72F0">
          <w:t>Description</w:t>
        </w:r>
      </w:ins>
    </w:p>
    <w:p w14:paraId="2C5CFEF8" w14:textId="203FADF5" w:rsidR="00243AEF" w:rsidRPr="000B7BB6" w:rsidRDefault="00243AEF" w:rsidP="00243AEF">
      <w:pPr>
        <w:rPr>
          <w:ins w:id="5371" w:author="Stephanie Baer" w:date="2015-12-18T11:33:00Z"/>
          <w:rFonts w:cstheme="minorHAnsi"/>
        </w:rPr>
      </w:pPr>
      <w:ins w:id="5372" w:author="Stephanie Baer" w:date="2015-12-18T11:33:00Z">
        <w:r w:rsidRPr="000B7BB6">
          <w:rPr>
            <w:rFonts w:cstheme="minorHAnsi"/>
          </w:rPr>
          <w:t xml:space="preserve">This measure characterizes the household energy savings from the installation </w:t>
        </w:r>
        <w:r>
          <w:rPr>
            <w:rFonts w:cstheme="minorHAnsi"/>
          </w:rPr>
          <w:t xml:space="preserve">of a new thermostat(s) for reduced heating and cooling consumption through a configurable schedule of temperature setpoints (like a programmable thermostat) </w:t>
        </w:r>
        <w:r w:rsidRPr="00D812CF">
          <w:rPr>
            <w:rFonts w:cstheme="minorHAnsi"/>
            <w:i/>
          </w:rPr>
          <w:t>and</w:t>
        </w:r>
        <w:r>
          <w:rPr>
            <w:rFonts w:cstheme="minorHAnsi"/>
          </w:rPr>
          <w:t xml:space="preserve"> automatic variations to that schedule to better match HVAC system runtimes to meet occupant comfort needs. These schedules may be defaults, established through user interaction, and be changed manually at the device or remotely through a web or mobile app. Automatic variations to that schedule could be driven by local sensors and software algorithms, and/or through connectivity to an internet software service. Data triggers to automatic schedule changes might include, for example: occupancy/activity detection, arrival &amp; departure of conditioned spaces, </w:t>
        </w:r>
      </w:ins>
      <w:ins w:id="5373" w:author="Nick Lange" w:date="2016-01-12T06:12:00Z">
        <w:r w:rsidR="00C04E8D">
          <w:rPr>
            <w:rFonts w:cstheme="minorHAnsi"/>
          </w:rPr>
          <w:t xml:space="preserve">optimization based on </w:t>
        </w:r>
      </w:ins>
      <w:ins w:id="5374" w:author="Stephanie Baer" w:date="2015-12-18T11:33:00Z">
        <w:r>
          <w:rPr>
            <w:rFonts w:cstheme="minorHAnsi"/>
          </w:rPr>
          <w:t xml:space="preserve">historical </w:t>
        </w:r>
        <w:del w:id="5375" w:author="Nick Lange" w:date="2016-01-12T06:12:00Z">
          <w:r w:rsidDel="00C04E8D">
            <w:rPr>
              <w:rFonts w:cstheme="minorHAnsi"/>
            </w:rPr>
            <w:delText>and</w:delText>
          </w:r>
        </w:del>
      </w:ins>
      <w:ins w:id="5376" w:author="Nick Lange" w:date="2016-01-12T06:12:00Z">
        <w:r w:rsidR="00C04E8D">
          <w:rPr>
            <w:rFonts w:cstheme="minorHAnsi"/>
          </w:rPr>
          <w:t xml:space="preserve"> or</w:t>
        </w:r>
      </w:ins>
      <w:ins w:id="5377" w:author="Stephanie Baer" w:date="2015-12-18T11:33:00Z">
        <w:r>
          <w:rPr>
            <w:rFonts w:cstheme="minorHAnsi"/>
          </w:rPr>
          <w:t xml:space="preserve"> population</w:t>
        </w:r>
      </w:ins>
      <w:ins w:id="5378" w:author="Nick Lange" w:date="2016-01-12T06:12:00Z">
        <w:r w:rsidR="00C04E8D">
          <w:rPr>
            <w:rFonts w:cstheme="minorHAnsi"/>
          </w:rPr>
          <w:t>-specific</w:t>
        </w:r>
      </w:ins>
      <w:ins w:id="5379" w:author="Stephanie Baer" w:date="2015-12-18T11:33:00Z">
        <w:r>
          <w:rPr>
            <w:rFonts w:cstheme="minorHAnsi"/>
          </w:rPr>
          <w:t xml:space="preserve"> trends, weather data and forecasts.</w:t>
        </w:r>
      </w:ins>
      <w:ins w:id="5380" w:author="Nick Lange" w:date="2016-01-12T06:30:00Z">
        <w:r w:rsidR="00FA4FFB">
          <w:rPr>
            <w:rStyle w:val="FootnoteReference"/>
          </w:rPr>
          <w:footnoteReference w:id="449"/>
        </w:r>
      </w:ins>
      <w:ins w:id="5397" w:author="Stephanie Baer" w:date="2015-12-18T11:33:00Z">
        <w:r>
          <w:rPr>
            <w:rFonts w:cstheme="minorHAnsi"/>
          </w:rPr>
          <w:t xml:space="preserve"> This class of products and services are relatively new, diverse, and rapidly changing. Generally, the savings expected for this measure aren’t yet established at the level of individual features, but rather at the system level and how it performs overall. Like programmable thermostats, it is not suitable to assume that heating and cooling savings follow a similar pattern of usage and savings opportunity, and so here too this measure treats these savings independently. Note that it is a very active area of ongoing study to better map features to savings value, and establish standards of performance measurement based on field data so that a standard of efficiency can be developed.</w:t>
        </w:r>
        <w:r w:rsidRPr="006C3A75">
          <w:rPr>
            <w:rStyle w:val="FootnoteReference"/>
            <w:rFonts w:cstheme="minorHAnsi"/>
          </w:rPr>
          <w:t xml:space="preserve"> </w:t>
        </w:r>
        <w:r w:rsidRPr="000B7BB6">
          <w:rPr>
            <w:rStyle w:val="FootnoteReference"/>
            <w:rFonts w:cstheme="minorHAnsi"/>
          </w:rPr>
          <w:footnoteReference w:id="450"/>
        </w:r>
        <w:r>
          <w:rPr>
            <w:rFonts w:cstheme="minorHAnsi"/>
          </w:rPr>
          <w:t xml:space="preserve">  That work is not yet complete but does inform the treatment of some aspects of this characterization and recommendations.</w:t>
        </w:r>
        <w:r w:rsidRPr="000B7BB6">
          <w:rPr>
            <w:rFonts w:cstheme="minorHAnsi"/>
          </w:rPr>
          <w:t xml:space="preserve"> </w:t>
        </w:r>
        <w:r>
          <w:rPr>
            <w:rFonts w:cstheme="minorHAnsi"/>
          </w:rPr>
          <w:t xml:space="preserve">Energy savings are applicable at the household level; all thermostats controlling household heat should be programmable and installation of multiple </w:t>
        </w:r>
        <w:del w:id="5400" w:author="Nick Lange" w:date="2016-01-12T06:10:00Z">
          <w:r w:rsidDel="00C04E8D">
            <w:rPr>
              <w:rFonts w:cstheme="minorHAnsi"/>
            </w:rPr>
            <w:delText>programmable</w:delText>
          </w:r>
        </w:del>
      </w:ins>
      <w:ins w:id="5401" w:author="Nick Lange" w:date="2016-01-12T06:10:00Z">
        <w:r w:rsidR="00C04E8D">
          <w:rPr>
            <w:rFonts w:cstheme="minorHAnsi"/>
          </w:rPr>
          <w:t>advanced</w:t>
        </w:r>
      </w:ins>
      <w:ins w:id="5402" w:author="Stephanie Baer" w:date="2015-12-18T11:33:00Z">
        <w:r>
          <w:rPr>
            <w:rFonts w:cstheme="minorHAnsi"/>
          </w:rPr>
          <w:t xml:space="preserve"> thermostats per home does not accrue additional savings. </w:t>
        </w:r>
      </w:ins>
    </w:p>
    <w:p w14:paraId="4601595D" w14:textId="34BAC207" w:rsidR="00291EF6" w:rsidRDefault="00F40109" w:rsidP="00243AEF">
      <w:pPr>
        <w:widowControl/>
        <w:spacing w:after="0"/>
        <w:jc w:val="left"/>
        <w:rPr>
          <w:ins w:id="5403" w:author="Samuel Dent" w:date="2016-01-18T05:58:00Z"/>
          <w:rFonts w:cstheme="minorHAnsi"/>
          <w:szCs w:val="20"/>
        </w:rPr>
      </w:pPr>
      <w:ins w:id="5404" w:author="Nick Lange" w:date="2016-01-12T06:34:00Z">
        <w:r>
          <w:rPr>
            <w:rFonts w:cstheme="minorHAnsi"/>
            <w:szCs w:val="20"/>
          </w:rPr>
          <w:t xml:space="preserve">Note that though these devices and service could potentially be used as part of a demand response program, the costs, </w:t>
        </w:r>
      </w:ins>
      <w:ins w:id="5405" w:author="Nick Lange" w:date="2016-01-12T06:35:00Z">
        <w:r>
          <w:rPr>
            <w:rFonts w:cstheme="minorHAnsi"/>
            <w:szCs w:val="20"/>
          </w:rPr>
          <w:t>delivery, impacts</w:t>
        </w:r>
      </w:ins>
      <w:ins w:id="5406" w:author="Nick Lange" w:date="2016-01-12T06:34:00Z">
        <w:r>
          <w:rPr>
            <w:rFonts w:cstheme="minorHAnsi"/>
            <w:szCs w:val="20"/>
          </w:rPr>
          <w:t>, and other aspects of DR</w:t>
        </w:r>
      </w:ins>
      <w:ins w:id="5407" w:author="Nick Lange" w:date="2016-01-12T06:35:00Z">
        <w:r>
          <w:rPr>
            <w:rFonts w:cstheme="minorHAnsi"/>
            <w:szCs w:val="20"/>
          </w:rPr>
          <w:t>-specific program delivery</w:t>
        </w:r>
      </w:ins>
      <w:ins w:id="5408" w:author="Nick Lange" w:date="2016-01-12T06:36:00Z">
        <w:r>
          <w:rPr>
            <w:rFonts w:cstheme="minorHAnsi"/>
            <w:szCs w:val="20"/>
          </w:rPr>
          <w:t xml:space="preserve"> </w:t>
        </w:r>
      </w:ins>
      <w:ins w:id="5409" w:author="Nick Lange" w:date="2016-01-12T06:34:00Z">
        <w:r>
          <w:rPr>
            <w:rFonts w:cstheme="minorHAnsi"/>
            <w:szCs w:val="20"/>
          </w:rPr>
          <w:t>are not included in this characterization at this time</w:t>
        </w:r>
      </w:ins>
      <w:ins w:id="5410" w:author="Nick Lange" w:date="2016-01-12T06:36:00Z">
        <w:r>
          <w:rPr>
            <w:rFonts w:cstheme="minorHAnsi"/>
            <w:szCs w:val="20"/>
          </w:rPr>
          <w:t xml:space="preserve">, though they could be added in the future. </w:t>
        </w:r>
      </w:ins>
    </w:p>
    <w:p w14:paraId="4AD88D87" w14:textId="77777777" w:rsidR="00291EF6" w:rsidRDefault="00291EF6" w:rsidP="00243AEF">
      <w:pPr>
        <w:widowControl/>
        <w:spacing w:after="0"/>
        <w:jc w:val="left"/>
        <w:rPr>
          <w:ins w:id="5411" w:author="Samuel Dent" w:date="2016-01-18T05:58:00Z"/>
          <w:rFonts w:cstheme="minorHAnsi"/>
          <w:szCs w:val="20"/>
        </w:rPr>
      </w:pPr>
    </w:p>
    <w:p w14:paraId="06AE4B23" w14:textId="3CCE2119" w:rsidR="00243AEF" w:rsidRPr="000B7BB6" w:rsidRDefault="00243AEF" w:rsidP="00243AEF">
      <w:pPr>
        <w:widowControl/>
        <w:spacing w:after="0"/>
        <w:jc w:val="left"/>
        <w:rPr>
          <w:ins w:id="5412" w:author="Stephanie Baer" w:date="2015-12-18T11:33:00Z"/>
          <w:rFonts w:cstheme="minorHAnsi"/>
          <w:szCs w:val="20"/>
        </w:rPr>
      </w:pPr>
      <w:ins w:id="5413" w:author="Stephanie Baer" w:date="2015-12-18T11:33:00Z">
        <w:r w:rsidRPr="000B7BB6">
          <w:rPr>
            <w:rFonts w:cstheme="minorHAnsi"/>
            <w:szCs w:val="20"/>
          </w:rPr>
          <w:t>This measure was developed to be applicable to the following program types:  TOS, NC, RF</w:t>
        </w:r>
        <w:r>
          <w:rPr>
            <w:rFonts w:cstheme="minorHAnsi"/>
            <w:szCs w:val="20"/>
          </w:rPr>
          <w:t>, DI</w:t>
        </w:r>
        <w:r w:rsidRPr="000B7BB6">
          <w:rPr>
            <w:rFonts w:cstheme="minorHAnsi"/>
            <w:szCs w:val="20"/>
          </w:rPr>
          <w:t xml:space="preserve">.  </w:t>
        </w:r>
      </w:ins>
    </w:p>
    <w:p w14:paraId="6785256D" w14:textId="77777777" w:rsidR="00243AEF" w:rsidRPr="000B7BB6" w:rsidRDefault="00243AEF" w:rsidP="00243AEF">
      <w:pPr>
        <w:widowControl/>
        <w:spacing w:after="0"/>
        <w:jc w:val="left"/>
        <w:rPr>
          <w:ins w:id="5414" w:author="Stephanie Baer" w:date="2015-12-18T11:33:00Z"/>
          <w:rFonts w:cstheme="minorHAnsi"/>
          <w:szCs w:val="20"/>
        </w:rPr>
      </w:pPr>
      <w:ins w:id="5415" w:author="Stephanie Baer" w:date="2015-12-18T11:33:00Z">
        <w:r w:rsidRPr="000B7BB6">
          <w:rPr>
            <w:rFonts w:cstheme="minorHAnsi"/>
            <w:szCs w:val="20"/>
          </w:rPr>
          <w:t>If applied to other program types, the measure savings should be verified.</w:t>
        </w:r>
      </w:ins>
    </w:p>
    <w:p w14:paraId="79F9AAC6" w14:textId="77777777" w:rsidR="00243AEF" w:rsidRPr="000B7BB6" w:rsidRDefault="00243AEF" w:rsidP="00243AEF">
      <w:pPr>
        <w:pStyle w:val="Heading6"/>
        <w:rPr>
          <w:ins w:id="5416" w:author="Stephanie Baer" w:date="2015-12-18T11:33:00Z"/>
        </w:rPr>
      </w:pPr>
      <w:ins w:id="5417" w:author="Stephanie Baer" w:date="2015-12-18T11:33:00Z">
        <w:r w:rsidRPr="00B41203">
          <w:t>Definition of Efficient Equipment</w:t>
        </w:r>
      </w:ins>
    </w:p>
    <w:p w14:paraId="7A196882" w14:textId="7103140C" w:rsidR="00243AEF" w:rsidRDefault="00243AEF" w:rsidP="00243AEF">
      <w:pPr>
        <w:rPr>
          <w:ins w:id="5418" w:author="Stephanie Baer" w:date="2015-12-18T11:33:00Z"/>
          <w:rFonts w:cstheme="minorHAnsi"/>
        </w:rPr>
      </w:pPr>
      <w:ins w:id="5419" w:author="Stephanie Baer" w:date="2015-12-18T11:33:00Z">
        <w:r w:rsidRPr="000B7BB6">
          <w:rPr>
            <w:rFonts w:cstheme="minorHAnsi"/>
          </w:rPr>
          <w:t>The criteria for this measure are established</w:t>
        </w:r>
        <w:r>
          <w:rPr>
            <w:rFonts w:cstheme="minorHAnsi"/>
          </w:rPr>
          <w:t xml:space="preserve"> by replacement of a manual-only or programmable thermostat</w:t>
        </w:r>
        <w:r w:rsidRPr="000B7BB6">
          <w:rPr>
            <w:rFonts w:cstheme="minorHAnsi"/>
          </w:rPr>
          <w:t xml:space="preserve">, with one that has the </w:t>
        </w:r>
      </w:ins>
      <w:ins w:id="5420" w:author="Nick Lange" w:date="2016-01-12T06:24:00Z">
        <w:r w:rsidR="005A76DE">
          <w:rPr>
            <w:rFonts w:cstheme="minorHAnsi"/>
          </w:rPr>
          <w:t>default enabled</w:t>
        </w:r>
      </w:ins>
      <w:ins w:id="5421" w:author="Nick Lange" w:date="2016-01-12T06:28:00Z">
        <w:r w:rsidR="00FA4FFB">
          <w:rPr>
            <w:rFonts w:cstheme="minorHAnsi"/>
          </w:rPr>
          <w:t xml:space="preserve"> capability</w:t>
        </w:r>
      </w:ins>
      <w:ins w:id="5422" w:author="Nick Lange" w:date="2016-01-12T06:26:00Z">
        <w:r w:rsidR="005A76DE">
          <w:rPr>
            <w:rFonts w:cstheme="minorHAnsi"/>
          </w:rPr>
          <w:t>—or the capability to automatically</w:t>
        </w:r>
      </w:ins>
      <w:ins w:id="5423" w:author="Stephanie Baer" w:date="2015-12-18T11:33:00Z">
        <w:del w:id="5424" w:author="Nick Lange" w:date="2016-01-12T06:26:00Z">
          <w:r w:rsidRPr="000B7BB6" w:rsidDel="005A76DE">
            <w:rPr>
              <w:rFonts w:cstheme="minorHAnsi"/>
            </w:rPr>
            <w:delText>capability</w:delText>
          </w:r>
        </w:del>
        <w:del w:id="5425" w:author="Nick Lange" w:date="2016-01-12T06:24:00Z">
          <w:r w:rsidRPr="000B7BB6" w:rsidDel="005A76DE">
            <w:rPr>
              <w:rFonts w:cstheme="minorHAnsi"/>
            </w:rPr>
            <w:delText xml:space="preserve"> to </w:delText>
          </w:r>
        </w:del>
        <w:del w:id="5426" w:author="Nick Lange" w:date="2016-01-12T06:26:00Z">
          <w:r w:rsidDel="005A76DE">
            <w:rPr>
              <w:rFonts w:cstheme="minorHAnsi"/>
            </w:rPr>
            <w:delText>automatically establish</w:delText>
          </w:r>
        </w:del>
      </w:ins>
      <w:ins w:id="5427" w:author="Nick Lange" w:date="2016-01-12T06:25:00Z">
        <w:r w:rsidR="005A76DE">
          <w:rPr>
            <w:rFonts w:cstheme="minorHAnsi"/>
          </w:rPr>
          <w:t>—</w:t>
        </w:r>
      </w:ins>
      <w:ins w:id="5428" w:author="Nick Lange" w:date="2016-01-12T06:24:00Z">
        <w:r w:rsidR="005A76DE">
          <w:rPr>
            <w:rFonts w:cstheme="minorHAnsi"/>
          </w:rPr>
          <w:t xml:space="preserve">a </w:t>
        </w:r>
      </w:ins>
      <w:ins w:id="5429" w:author="Nick Lange" w:date="2016-01-12T06:25:00Z">
        <w:r w:rsidR="005A76DE">
          <w:rPr>
            <w:rFonts w:cstheme="minorHAnsi"/>
          </w:rPr>
          <w:t>schedule of</w:t>
        </w:r>
      </w:ins>
      <w:ins w:id="5430" w:author="Nick Lange" w:date="2016-01-12T07:10:00Z">
        <w:r w:rsidR="00B26237">
          <w:rPr>
            <w:rFonts w:cstheme="minorHAnsi"/>
          </w:rPr>
          <w:t xml:space="preserve"> </w:t>
        </w:r>
      </w:ins>
      <w:ins w:id="5431" w:author="Stephanie Baer" w:date="2015-12-18T11:33:00Z">
        <w:del w:id="5432" w:author="Nick Lange" w:date="2016-01-12T06:25:00Z">
          <w:r w:rsidDel="005A76DE">
            <w:rPr>
              <w:rFonts w:cstheme="minorHAnsi"/>
            </w:rPr>
            <w:delText xml:space="preserve"> and </w:delText>
          </w:r>
          <w:r w:rsidRPr="000B7BB6" w:rsidDel="005A76DE">
            <w:rPr>
              <w:rFonts w:cstheme="minorHAnsi"/>
            </w:rPr>
            <w:delText xml:space="preserve">adjust </w:delText>
          </w:r>
        </w:del>
        <w:r w:rsidRPr="000B7BB6">
          <w:rPr>
            <w:rFonts w:cstheme="minorHAnsi"/>
          </w:rPr>
          <w:t xml:space="preserve">temperature setpoints according </w:t>
        </w:r>
        <w:r>
          <w:rPr>
            <w:rFonts w:cstheme="minorHAnsi"/>
          </w:rPr>
          <w:t>to driving device inputs above and beyond basic time and temperature data of conventional programmable thermostats</w:t>
        </w:r>
        <w:r w:rsidRPr="000B7BB6">
          <w:rPr>
            <w:rFonts w:cstheme="minorHAnsi"/>
          </w:rPr>
          <w:t xml:space="preserve">. </w:t>
        </w:r>
        <w:r>
          <w:rPr>
            <w:rFonts w:cstheme="minorHAnsi"/>
          </w:rPr>
          <w:t>As summarized in the description, t</w:t>
        </w:r>
        <w:r w:rsidRPr="000B7BB6">
          <w:rPr>
            <w:rFonts w:cstheme="minorHAnsi"/>
          </w:rPr>
          <w:t xml:space="preserve">his category of </w:t>
        </w:r>
        <w:r>
          <w:rPr>
            <w:rFonts w:cstheme="minorHAnsi"/>
          </w:rPr>
          <w:t>products and services</w:t>
        </w:r>
        <w:r w:rsidRPr="000B7BB6">
          <w:rPr>
            <w:rFonts w:cstheme="minorHAnsi"/>
          </w:rPr>
          <w:t xml:space="preserve"> is broad and rapidly advancing in regards to the</w:t>
        </w:r>
      </w:ins>
      <w:ins w:id="5433" w:author="Nick Lange" w:date="2016-01-12T06:37:00Z">
        <w:r w:rsidR="00F40109">
          <w:rPr>
            <w:rFonts w:cstheme="minorHAnsi"/>
          </w:rPr>
          <w:t>ir</w:t>
        </w:r>
      </w:ins>
      <w:ins w:id="5434" w:author="Stephanie Baer" w:date="2015-12-18T11:33:00Z">
        <w:r w:rsidRPr="000B7BB6">
          <w:rPr>
            <w:rFonts w:cstheme="minorHAnsi"/>
          </w:rPr>
          <w:t xml:space="preserve"> capability, </w:t>
        </w:r>
        <w:r>
          <w:rPr>
            <w:rFonts w:cstheme="minorHAnsi"/>
          </w:rPr>
          <w:t>usability, and sophistication, but at a minimum must be capable of two-way communication</w:t>
        </w:r>
        <w:r>
          <w:rPr>
            <w:rStyle w:val="FootnoteReference"/>
          </w:rPr>
          <w:footnoteReference w:id="451"/>
        </w:r>
        <w:r>
          <w:rPr>
            <w:rFonts w:cstheme="minorHAnsi"/>
          </w:rPr>
          <w:t xml:space="preserve"> and exceed the </w:t>
        </w:r>
        <w:del w:id="5437" w:author="Nick Lange" w:date="2016-01-12T06:29:00Z">
          <w:r w:rsidDel="00FA4FFB">
            <w:rPr>
              <w:rFonts w:cstheme="minorHAnsi"/>
            </w:rPr>
            <w:delText>capabilities</w:delText>
          </w:r>
        </w:del>
      </w:ins>
      <w:ins w:id="5438" w:author="Nick Lange" w:date="2016-01-12T06:29:00Z">
        <w:r w:rsidR="00FA4FFB">
          <w:rPr>
            <w:rFonts w:cstheme="minorHAnsi"/>
          </w:rPr>
          <w:t>typical performance</w:t>
        </w:r>
      </w:ins>
      <w:ins w:id="5439" w:author="Stephanie Baer" w:date="2015-12-18T11:33:00Z">
        <w:r>
          <w:rPr>
            <w:rFonts w:cstheme="minorHAnsi"/>
          </w:rPr>
          <w:t xml:space="preserve"> of manual and conventional programmable thermostats</w:t>
        </w:r>
      </w:ins>
      <w:ins w:id="5440" w:author="Nick Lange" w:date="2016-01-12T06:28:00Z">
        <w:r w:rsidR="00FA4FFB">
          <w:rPr>
            <w:rFonts w:cstheme="minorHAnsi"/>
          </w:rPr>
          <w:t xml:space="preserve"> through the</w:t>
        </w:r>
      </w:ins>
      <w:ins w:id="5441" w:author="Nick Lange" w:date="2016-01-12T06:29:00Z">
        <w:r w:rsidR="00FA4FFB">
          <w:rPr>
            <w:rFonts w:cstheme="minorHAnsi"/>
          </w:rPr>
          <w:t xml:space="preserve"> </w:t>
        </w:r>
      </w:ins>
      <w:ins w:id="5442" w:author="Nick Lange" w:date="2016-01-12T06:36:00Z">
        <w:r w:rsidR="00F40109">
          <w:rPr>
            <w:rFonts w:cstheme="minorHAnsi"/>
          </w:rPr>
          <w:t xml:space="preserve">automatic or default </w:t>
        </w:r>
      </w:ins>
      <w:ins w:id="5443" w:author="Nick Lange" w:date="2016-01-12T06:29:00Z">
        <w:r w:rsidR="00FA4FFB">
          <w:rPr>
            <w:rFonts w:cstheme="minorHAnsi"/>
          </w:rPr>
          <w:t>capabilities</w:t>
        </w:r>
      </w:ins>
      <w:ins w:id="5444" w:author="Nick Lange" w:date="2016-01-12T06:37:00Z">
        <w:r w:rsidR="00F40109">
          <w:rPr>
            <w:rFonts w:cstheme="minorHAnsi"/>
          </w:rPr>
          <w:t xml:space="preserve"> described above</w:t>
        </w:r>
      </w:ins>
      <w:ins w:id="5445" w:author="Stephanie Baer" w:date="2015-12-18T11:33:00Z">
        <w:r>
          <w:rPr>
            <w:rFonts w:cstheme="minorHAnsi"/>
          </w:rPr>
          <w:t xml:space="preserve">. </w:t>
        </w:r>
      </w:ins>
    </w:p>
    <w:p w14:paraId="3BCB49B9" w14:textId="77777777" w:rsidR="00243AEF" w:rsidRPr="000B7BB6" w:rsidRDefault="00243AEF" w:rsidP="00243AEF">
      <w:pPr>
        <w:pStyle w:val="Heading6"/>
        <w:rPr>
          <w:ins w:id="5446" w:author="Stephanie Baer" w:date="2015-12-18T11:33:00Z"/>
        </w:rPr>
      </w:pPr>
      <w:ins w:id="5447" w:author="Stephanie Baer" w:date="2015-12-18T11:33:00Z">
        <w:r w:rsidRPr="000B7BB6">
          <w:t>Definition of Baseline Equipment</w:t>
        </w:r>
      </w:ins>
    </w:p>
    <w:p w14:paraId="00D819D9" w14:textId="77777777" w:rsidR="00243AEF" w:rsidRPr="008F033B" w:rsidRDefault="00243AEF">
      <w:pPr>
        <w:tabs>
          <w:tab w:val="left" w:pos="3420"/>
        </w:tabs>
        <w:rPr>
          <w:ins w:id="5448" w:author="Stephanie Baer" w:date="2015-12-18T11:33:00Z"/>
        </w:rPr>
        <w:pPrChange w:id="5449" w:author="Nick Lange" w:date="2015-12-18T10:18:00Z">
          <w:pPr/>
        </w:pPrChange>
      </w:pPr>
      <w:ins w:id="5450" w:author="Stephanie Baer" w:date="2015-12-18T11:33:00Z">
        <w:r>
          <w:rPr>
            <w:rFonts w:cstheme="minorHAnsi"/>
          </w:rPr>
          <w:t>The baseline is either the actual type (manual or programmable) if it is known,</w:t>
        </w:r>
        <w:r>
          <w:rPr>
            <w:rStyle w:val="FootnoteReference"/>
          </w:rPr>
          <w:footnoteReference w:id="452"/>
        </w:r>
        <w:r>
          <w:rPr>
            <w:rFonts w:cstheme="minorHAnsi"/>
          </w:rPr>
          <w:t xml:space="preserve"> or an assumed mix of these two </w:t>
        </w:r>
        <w:r>
          <w:rPr>
            <w:rFonts w:cstheme="minorHAnsi"/>
          </w:rPr>
          <w:lastRenderedPageBreak/>
          <w:t>types based upon information available from evaluations or surveys that represent the population of program participants. This mix may vary by program, but as a default, 44% programmable and 56% manual thermostats may be assumed</w:t>
        </w:r>
        <w:r>
          <w:rPr>
            <w:rStyle w:val="FootnoteReference"/>
          </w:rPr>
          <w:footnoteReference w:id="453"/>
        </w:r>
        <w:r>
          <w:rPr>
            <w:rFonts w:cstheme="minorHAnsi"/>
          </w:rPr>
          <w:t>.</w:t>
        </w:r>
      </w:ins>
    </w:p>
    <w:p w14:paraId="7D6452ED" w14:textId="77777777" w:rsidR="00243AEF" w:rsidRPr="000B7BB6" w:rsidRDefault="00243AEF" w:rsidP="00243AEF">
      <w:pPr>
        <w:rPr>
          <w:ins w:id="5455" w:author="Stephanie Baer" w:date="2015-12-18T11:33:00Z"/>
          <w:rFonts w:cstheme="minorHAnsi"/>
          <w:b/>
          <w:iCs/>
        </w:rPr>
      </w:pPr>
    </w:p>
    <w:p w14:paraId="0CCE37AD" w14:textId="77777777" w:rsidR="00243AEF" w:rsidRPr="000B7BB6" w:rsidRDefault="00243AEF" w:rsidP="00243AEF">
      <w:pPr>
        <w:pStyle w:val="Heading6"/>
        <w:rPr>
          <w:ins w:id="5456" w:author="Stephanie Baer" w:date="2015-12-18T11:33:00Z"/>
        </w:rPr>
      </w:pPr>
      <w:ins w:id="5457" w:author="Stephanie Baer" w:date="2015-12-18T11:33:00Z">
        <w:r w:rsidRPr="000B7BB6">
          <w:t>Deemed Lifetime of Efficient Equipment</w:t>
        </w:r>
      </w:ins>
    </w:p>
    <w:p w14:paraId="5E3AA450" w14:textId="77777777" w:rsidR="00243AEF" w:rsidRPr="000B7BB6" w:rsidRDefault="00243AEF" w:rsidP="00243AEF">
      <w:pPr>
        <w:rPr>
          <w:ins w:id="5458" w:author="Stephanie Baer" w:date="2015-12-18T11:33:00Z"/>
          <w:rFonts w:cstheme="minorHAnsi"/>
        </w:rPr>
      </w:pPr>
      <w:ins w:id="5459" w:author="Stephanie Baer" w:date="2015-12-18T11:33:00Z">
        <w:r w:rsidRPr="000B7BB6">
          <w:rPr>
            <w:rFonts w:cstheme="minorHAnsi"/>
          </w:rPr>
          <w:t>The expected measure life</w:t>
        </w:r>
        <w:r>
          <w:rPr>
            <w:rFonts w:cstheme="minorHAnsi"/>
          </w:rPr>
          <w:t xml:space="preserve"> for advanced thermostats is assumed to be similar to that of a programmable thermostat </w:t>
        </w:r>
        <w:r w:rsidRPr="000B7BB6">
          <w:rPr>
            <w:rFonts w:cstheme="minorHAnsi"/>
          </w:rPr>
          <w:t>10</w:t>
        </w:r>
        <w:r w:rsidRPr="000B7BB6">
          <w:rPr>
            <w:rFonts w:cstheme="minorHAnsi"/>
            <w:noProof/>
          </w:rPr>
          <w:t xml:space="preserve"> years</w:t>
        </w:r>
        <w:r w:rsidRPr="000B7BB6">
          <w:rPr>
            <w:rStyle w:val="FootnoteReference"/>
            <w:rFonts w:cstheme="minorHAnsi"/>
            <w:noProof/>
          </w:rPr>
          <w:footnoteReference w:id="454"/>
        </w:r>
        <w:r w:rsidRPr="00B41203">
          <w:rPr>
            <w:rFonts w:cstheme="minorHAnsi"/>
            <w:noProof/>
          </w:rPr>
          <w:t xml:space="preserve"> based upon equipment life only</w:t>
        </w:r>
        <w:r>
          <w:rPr>
            <w:rFonts w:cstheme="minorHAnsi"/>
            <w:noProof/>
          </w:rPr>
          <w:t>.</w:t>
        </w:r>
        <w:r w:rsidRPr="000B7BB6">
          <w:rPr>
            <w:rStyle w:val="FootnoteReference"/>
            <w:rFonts w:cstheme="minorHAnsi"/>
            <w:noProof/>
          </w:rPr>
          <w:footnoteReference w:id="455"/>
        </w:r>
      </w:ins>
    </w:p>
    <w:p w14:paraId="0ABE814F" w14:textId="77777777" w:rsidR="00243AEF" w:rsidRPr="000B7BB6" w:rsidRDefault="00243AEF" w:rsidP="00243AEF">
      <w:pPr>
        <w:pStyle w:val="Heading6"/>
        <w:rPr>
          <w:ins w:id="5464" w:author="Stephanie Baer" w:date="2015-12-18T11:33:00Z"/>
        </w:rPr>
      </w:pPr>
      <w:ins w:id="5465" w:author="Stephanie Baer" w:date="2015-12-18T11:33:00Z">
        <w:r w:rsidRPr="000B7BB6">
          <w:t xml:space="preserve">Deemed Measure Cost </w:t>
        </w:r>
      </w:ins>
    </w:p>
    <w:p w14:paraId="49736AEC" w14:textId="544DCA3D" w:rsidR="00243AEF" w:rsidRPr="000B7BB6" w:rsidRDefault="00F40109" w:rsidP="00243AEF">
      <w:pPr>
        <w:rPr>
          <w:ins w:id="5466" w:author="Stephanie Baer" w:date="2015-12-18T11:33:00Z"/>
          <w:rFonts w:cstheme="minorHAnsi"/>
        </w:rPr>
      </w:pPr>
      <w:ins w:id="5467" w:author="Nick Lange" w:date="2016-01-12T06:39:00Z">
        <w:r>
          <w:rPr>
            <w:rFonts w:cstheme="minorHAnsi"/>
          </w:rPr>
          <w:t xml:space="preserve">For DI and other programs for which installation services are provided, </w:t>
        </w:r>
        <w:proofErr w:type="gramStart"/>
        <w:r>
          <w:rPr>
            <w:rFonts w:cstheme="minorHAnsi"/>
          </w:rPr>
          <w:t>the a</w:t>
        </w:r>
      </w:ins>
      <w:proofErr w:type="gramEnd"/>
      <w:ins w:id="5468" w:author="Stephanie Baer" w:date="2015-12-18T11:33:00Z">
        <w:del w:id="5469" w:author="Nick Lange" w:date="2016-01-12T06:39:00Z">
          <w:r w:rsidR="00243AEF" w:rsidRPr="000B7BB6" w:rsidDel="00F40109">
            <w:rPr>
              <w:rFonts w:cstheme="minorHAnsi"/>
            </w:rPr>
            <w:delText>A</w:delText>
          </w:r>
        </w:del>
        <w:r w:rsidR="00243AEF" w:rsidRPr="000B7BB6">
          <w:rPr>
            <w:rFonts w:cstheme="minorHAnsi"/>
          </w:rPr>
          <w:t>ctual material</w:t>
        </w:r>
      </w:ins>
      <w:ins w:id="5470" w:author="Nick Lange" w:date="2016-01-12T06:39:00Z">
        <w:r>
          <w:rPr>
            <w:rFonts w:cstheme="minorHAnsi"/>
          </w:rPr>
          <w:t>,</w:t>
        </w:r>
      </w:ins>
      <w:ins w:id="5471" w:author="Stephanie Baer" w:date="2015-12-18T11:33:00Z">
        <w:del w:id="5472" w:author="Nick Lange" w:date="2016-01-12T06:39:00Z">
          <w:r w:rsidR="00243AEF" w:rsidRPr="000B7BB6" w:rsidDel="00F40109">
            <w:rPr>
              <w:rFonts w:cstheme="minorHAnsi"/>
            </w:rPr>
            <w:delText xml:space="preserve"> and</w:delText>
          </w:r>
        </w:del>
        <w:r w:rsidR="00243AEF" w:rsidRPr="000B7BB6">
          <w:rPr>
            <w:rFonts w:cstheme="minorHAnsi"/>
          </w:rPr>
          <w:t xml:space="preserve"> labor</w:t>
        </w:r>
        <w:r w:rsidR="00243AEF">
          <w:rPr>
            <w:rFonts w:cstheme="minorHAnsi"/>
          </w:rPr>
          <w:t>, and other</w:t>
        </w:r>
        <w:r w:rsidR="00243AEF" w:rsidRPr="000B7BB6">
          <w:rPr>
            <w:rFonts w:cstheme="minorHAnsi"/>
          </w:rPr>
          <w:t xml:space="preserve"> costs should be used</w:t>
        </w:r>
      </w:ins>
      <w:ins w:id="5473" w:author="Nick Lange" w:date="2016-01-12T06:39:00Z">
        <w:r>
          <w:rPr>
            <w:rFonts w:cstheme="minorHAnsi"/>
          </w:rPr>
          <w:t>.</w:t>
        </w:r>
      </w:ins>
      <w:ins w:id="5474" w:author="Nick Lange" w:date="2016-01-12T06:40:00Z">
        <w:r>
          <w:rPr>
            <w:rFonts w:cstheme="minorHAnsi"/>
          </w:rPr>
          <w:t xml:space="preserve"> For retail, BYOT, or other program types actual costs are still preferable</w:t>
        </w:r>
      </w:ins>
      <w:ins w:id="5475" w:author="Stephanie Baer" w:date="2015-12-18T11:33:00Z">
        <w:del w:id="5476" w:author="Nick Lange" w:date="2016-01-12T06:40:00Z">
          <w:r w:rsidR="00243AEF" w:rsidRPr="000B7BB6" w:rsidDel="00F40109">
            <w:rPr>
              <w:rFonts w:cstheme="minorHAnsi"/>
            </w:rPr>
            <w:delText xml:space="preserve"> if the implementation method allows</w:delText>
          </w:r>
        </w:del>
        <w:r w:rsidR="00243AEF">
          <w:rPr>
            <w:rStyle w:val="FootnoteReference"/>
          </w:rPr>
          <w:footnoteReference w:id="456"/>
        </w:r>
        <w:del w:id="5479" w:author="Nick Lange" w:date="2016-01-12T06:40:00Z">
          <w:r w:rsidR="00243AEF" w:rsidRPr="000B7BB6" w:rsidDel="00F40109">
            <w:rPr>
              <w:rFonts w:cstheme="minorHAnsi"/>
            </w:rPr>
            <w:delText xml:space="preserve">. </w:delText>
          </w:r>
        </w:del>
        <w:proofErr w:type="gramStart"/>
        <w:r w:rsidR="00243AEF" w:rsidRPr="000B7BB6">
          <w:rPr>
            <w:rFonts w:cstheme="minorHAnsi"/>
          </w:rPr>
          <w:t>If</w:t>
        </w:r>
      </w:ins>
      <w:proofErr w:type="gramEnd"/>
      <w:ins w:id="5480" w:author="Nick Lange" w:date="2016-01-12T06:41:00Z">
        <w:r>
          <w:rPr>
            <w:rFonts w:cstheme="minorHAnsi"/>
          </w:rPr>
          <w:t xml:space="preserve"> but if</w:t>
        </w:r>
      </w:ins>
      <w:ins w:id="5481" w:author="Stephanie Baer" w:date="2015-12-18T11:33:00Z">
        <w:r w:rsidR="00243AEF" w:rsidRPr="000B7BB6">
          <w:rPr>
            <w:rFonts w:cstheme="minorHAnsi"/>
          </w:rPr>
          <w:t xml:space="preserve"> unknown </w:t>
        </w:r>
        <w:del w:id="5482" w:author="Nick Lange" w:date="2016-01-12T06:41:00Z">
          <w:r w:rsidR="00243AEF" w:rsidRPr="000B7BB6" w:rsidDel="00F40109">
            <w:rPr>
              <w:rFonts w:cstheme="minorHAnsi"/>
            </w:rPr>
            <w:delText xml:space="preserve">(e.g. through a retail program) </w:delText>
          </w:r>
        </w:del>
        <w:r w:rsidR="00243AEF" w:rsidRPr="000B7BB6">
          <w:rPr>
            <w:rFonts w:cstheme="minorHAnsi"/>
          </w:rPr>
          <w:t>the</w:t>
        </w:r>
      </w:ins>
      <w:ins w:id="5483" w:author="Nick Lange" w:date="2016-01-12T06:41:00Z">
        <w:r>
          <w:rPr>
            <w:rFonts w:cstheme="minorHAnsi"/>
          </w:rPr>
          <w:t>n the</w:t>
        </w:r>
      </w:ins>
      <w:ins w:id="5484" w:author="Stephanie Baer" w:date="2015-12-18T11:33:00Z">
        <w:r w:rsidR="00243AEF" w:rsidRPr="000B7BB6">
          <w:rPr>
            <w:rFonts w:cstheme="minorHAnsi"/>
          </w:rPr>
          <w:t xml:space="preserve"> </w:t>
        </w:r>
        <w:r w:rsidR="00243AEF">
          <w:rPr>
            <w:rFonts w:cstheme="minorHAnsi"/>
          </w:rPr>
          <w:t>average incremental</w:t>
        </w:r>
        <w:r w:rsidR="00243AEF" w:rsidRPr="000B7BB6">
          <w:rPr>
            <w:rFonts w:cstheme="minorHAnsi"/>
          </w:rPr>
          <w:t xml:space="preserve"> cost for </w:t>
        </w:r>
        <w:r w:rsidR="00243AEF">
          <w:rPr>
            <w:rFonts w:cstheme="minorHAnsi"/>
          </w:rPr>
          <w:t>the new installation measure is assumed to be $175</w:t>
        </w:r>
        <w:r w:rsidR="00243AEF" w:rsidRPr="000B7BB6">
          <w:rPr>
            <w:rStyle w:val="FootnoteReference"/>
            <w:rFonts w:cstheme="minorHAnsi"/>
          </w:rPr>
          <w:footnoteReference w:id="457"/>
        </w:r>
        <w:r w:rsidR="00243AEF">
          <w:rPr>
            <w:rFonts w:cstheme="minorHAnsi"/>
          </w:rPr>
          <w:t>.</w:t>
        </w:r>
        <w:r w:rsidR="00243AEF" w:rsidRPr="00B41203">
          <w:rPr>
            <w:rFonts w:cstheme="minorHAnsi"/>
          </w:rPr>
          <w:t xml:space="preserve"> </w:t>
        </w:r>
      </w:ins>
    </w:p>
    <w:p w14:paraId="6BD9B48D" w14:textId="77777777" w:rsidR="00243AEF" w:rsidRDefault="00243AEF" w:rsidP="00243AEF">
      <w:pPr>
        <w:pStyle w:val="Heading6"/>
        <w:rPr>
          <w:ins w:id="5487" w:author="Stephanie Baer" w:date="2015-12-18T11:33:00Z"/>
        </w:rPr>
      </w:pPr>
      <w:ins w:id="5488" w:author="Stephanie Baer" w:date="2015-12-18T11:33:00Z">
        <w:r w:rsidRPr="000B7BB6">
          <w:t>Loadshape</w:t>
        </w:r>
      </w:ins>
    </w:p>
    <w:p w14:paraId="19F076BE" w14:textId="77777777" w:rsidR="00243AEF" w:rsidRPr="00850831" w:rsidRDefault="00243AEF" w:rsidP="00243AEF">
      <w:pPr>
        <w:spacing w:after="0"/>
        <w:rPr>
          <w:ins w:id="5489" w:author="Stephanie Baer" w:date="2015-12-18T11:33:00Z"/>
          <w:rFonts w:cstheme="minorHAnsi"/>
          <w:color w:val="000000"/>
          <w:szCs w:val="20"/>
        </w:rPr>
      </w:pPr>
      <w:ins w:id="5490" w:author="Stephanie Baer" w:date="2015-12-18T11:33:00Z">
        <w:r w:rsidRPr="000B7BB6">
          <w:rPr>
            <w:rFonts w:cstheme="minorHAnsi"/>
            <w:noProof/>
          </w:rPr>
          <w:t>ΔkWh</w:t>
        </w:r>
        <w:r>
          <w:rPr>
            <w:rFonts w:cstheme="minorHAnsi"/>
            <w:noProof/>
          </w:rPr>
          <w:t xml:space="preserve"> </w:t>
        </w:r>
        <w:r>
          <w:rPr>
            <w:rFonts w:cstheme="minorHAnsi"/>
            <w:noProof/>
          </w:rPr>
          <w:tab/>
        </w:r>
        <w:r>
          <w:rPr>
            <w:rFonts w:cstheme="minorHAnsi"/>
            <w:noProof/>
          </w:rPr>
          <w:tab/>
        </w:r>
        <w:r w:rsidRPr="00850831">
          <w:rPr>
            <w:rFonts w:cstheme="minorHAnsi"/>
            <w:noProof/>
          </w:rPr>
          <w:sym w:font="Wingdings" w:char="F0E0"/>
        </w:r>
        <w:r>
          <w:rPr>
            <w:rFonts w:cstheme="minorHAnsi"/>
            <w:noProof/>
          </w:rPr>
          <w:t xml:space="preserve"> </w:t>
        </w:r>
        <w:r>
          <w:rPr>
            <w:rFonts w:cstheme="minorHAnsi"/>
            <w:color w:val="000000"/>
            <w:szCs w:val="20"/>
          </w:rPr>
          <w:t xml:space="preserve">Loadshape R10 - </w:t>
        </w:r>
        <w:r w:rsidRPr="007334E1">
          <w:t>Residential Electric Heating and Cooling</w:t>
        </w:r>
      </w:ins>
    </w:p>
    <w:p w14:paraId="390811B1" w14:textId="77777777" w:rsidR="00243AEF" w:rsidRDefault="00243AEF" w:rsidP="00243AEF">
      <w:pPr>
        <w:spacing w:after="0"/>
        <w:rPr>
          <w:ins w:id="5491" w:author="Stephanie Baer" w:date="2015-12-18T11:33:00Z"/>
        </w:rPr>
      </w:pPr>
      <w:ins w:id="5492" w:author="Stephanie Baer" w:date="2015-12-18T11:33:00Z">
        <w:r w:rsidRPr="000B7BB6">
          <w:rPr>
            <w:rFonts w:cstheme="minorHAnsi"/>
            <w:noProof/>
          </w:rPr>
          <w:t>ΔkWh</w:t>
        </w:r>
        <w:r w:rsidRPr="00D55EAB">
          <w:rPr>
            <w:rFonts w:cstheme="minorHAnsi"/>
            <w:noProof/>
            <w:vertAlign w:val="subscript"/>
          </w:rPr>
          <w:t>heating</w:t>
        </w:r>
        <w:r>
          <w:rPr>
            <w:rFonts w:cstheme="minorHAnsi"/>
            <w:noProof/>
            <w:vertAlign w:val="subscript"/>
          </w:rPr>
          <w:t xml:space="preserve"> </w:t>
        </w:r>
        <w:r>
          <w:rPr>
            <w:rFonts w:cstheme="minorHAnsi"/>
            <w:noProof/>
            <w:vertAlign w:val="subscript"/>
          </w:rPr>
          <w:tab/>
        </w:r>
        <w:r>
          <w:sym w:font="Wingdings" w:char="F0E0"/>
        </w:r>
        <w:r>
          <w:t xml:space="preserve"> </w:t>
        </w:r>
        <w:r w:rsidRPr="000B7BB6">
          <w:rPr>
            <w:rFonts w:cstheme="minorHAnsi"/>
            <w:color w:val="000000"/>
            <w:szCs w:val="20"/>
          </w:rPr>
          <w:t>Loadshape R09 - Residential Electric Space Heat</w:t>
        </w:r>
      </w:ins>
    </w:p>
    <w:p w14:paraId="059B95C3" w14:textId="77777777" w:rsidR="00243AEF" w:rsidRPr="00850831" w:rsidRDefault="00243AEF" w:rsidP="00243AEF">
      <w:pPr>
        <w:spacing w:after="0"/>
        <w:rPr>
          <w:ins w:id="5493" w:author="Stephanie Baer" w:date="2015-12-18T11:33:00Z"/>
        </w:rPr>
      </w:pPr>
      <w:ins w:id="5494" w:author="Stephanie Baer" w:date="2015-12-18T11:33:00Z">
        <w:r w:rsidRPr="000B7BB6">
          <w:rPr>
            <w:rFonts w:cstheme="minorHAnsi"/>
            <w:noProof/>
          </w:rPr>
          <w:t>ΔkWh</w:t>
        </w:r>
        <w:r>
          <w:rPr>
            <w:rFonts w:cstheme="minorHAnsi"/>
            <w:noProof/>
            <w:vertAlign w:val="subscript"/>
          </w:rPr>
          <w:t>cool</w:t>
        </w:r>
        <w:r w:rsidRPr="00D55EAB">
          <w:rPr>
            <w:rFonts w:cstheme="minorHAnsi"/>
            <w:noProof/>
            <w:vertAlign w:val="subscript"/>
          </w:rPr>
          <w:t>ing</w:t>
        </w:r>
        <w:r w:rsidRPr="000563D8">
          <w:rPr>
            <w:rFonts w:cstheme="minorHAnsi"/>
            <w:color w:val="000000"/>
            <w:szCs w:val="20"/>
          </w:rPr>
          <w:t xml:space="preserve"> </w:t>
        </w:r>
        <w:r>
          <w:rPr>
            <w:rFonts w:cstheme="minorHAnsi"/>
            <w:color w:val="000000"/>
            <w:szCs w:val="20"/>
          </w:rPr>
          <w:tab/>
        </w:r>
        <w:r w:rsidRPr="00C445A4">
          <w:rPr>
            <w:rFonts w:cstheme="minorHAnsi"/>
            <w:color w:val="000000"/>
            <w:szCs w:val="20"/>
          </w:rPr>
          <w:sym w:font="Wingdings" w:char="F0E0"/>
        </w:r>
        <w:r>
          <w:rPr>
            <w:rFonts w:cstheme="minorHAnsi"/>
            <w:color w:val="000000"/>
            <w:szCs w:val="20"/>
          </w:rPr>
          <w:t xml:space="preserve"> </w:t>
        </w:r>
        <w:r w:rsidRPr="000563D8">
          <w:rPr>
            <w:rFonts w:cstheme="minorHAnsi"/>
            <w:color w:val="000000"/>
            <w:szCs w:val="20"/>
          </w:rPr>
          <w:t>Loadshape R08 - Residential Cooling</w:t>
        </w:r>
      </w:ins>
    </w:p>
    <w:p w14:paraId="3CCD00E1" w14:textId="77777777" w:rsidR="00243AEF" w:rsidRPr="000B7BB6" w:rsidRDefault="00243AEF" w:rsidP="00243AEF">
      <w:pPr>
        <w:pStyle w:val="Heading6"/>
        <w:rPr>
          <w:ins w:id="5495" w:author="Stephanie Baer" w:date="2015-12-18T11:33:00Z"/>
        </w:rPr>
      </w:pPr>
      <w:ins w:id="5496" w:author="Stephanie Baer" w:date="2015-12-18T11:33:00Z">
        <w:r w:rsidRPr="00B41203">
          <w:t>Coincidence Factor</w:t>
        </w:r>
      </w:ins>
    </w:p>
    <w:p w14:paraId="1FA78391" w14:textId="2DA13821" w:rsidR="00243AEF" w:rsidRPr="000563D8" w:rsidRDefault="00243AEF" w:rsidP="00243AEF">
      <w:pPr>
        <w:rPr>
          <w:ins w:id="5497" w:author="Stephanie Baer" w:date="2015-12-18T11:33:00Z"/>
          <w:rFonts w:cstheme="minorHAnsi"/>
        </w:rPr>
      </w:pPr>
      <w:ins w:id="5498" w:author="Stephanie Baer" w:date="2015-12-18T11:33:00Z">
        <w:del w:id="5499" w:author="Samuel Dent" w:date="2016-01-18T05:59:00Z">
          <w:r w:rsidRPr="00260EAA" w:rsidDel="00291EF6">
            <w:rPr>
              <w:rFonts w:cstheme="minorHAnsi"/>
            </w:rPr>
            <w:delText xml:space="preserve">As per the </w:delText>
          </w:r>
          <w:r w:rsidRPr="00C747F8" w:rsidDel="00291EF6">
            <w:rPr>
              <w:rFonts w:cstheme="minorHAnsi"/>
              <w:highlight w:val="yellow"/>
            </w:rPr>
            <w:delText>TBD consensus value</w:delText>
          </w:r>
          <w:r w:rsidRPr="00260EAA" w:rsidDel="00291EF6">
            <w:rPr>
              <w:rFonts w:cstheme="minorHAnsi"/>
            </w:rPr>
            <w:delText xml:space="preserve"> for Cooling Reduction, the summer peak coincidence factor may, in contrast to programmable thermostats, be non-zero. </w:delText>
          </w:r>
        </w:del>
        <w:r w:rsidRPr="00260EAA">
          <w:rPr>
            <w:rFonts w:cstheme="minorHAnsi"/>
          </w:rPr>
          <w:t xml:space="preserve">In the absence of </w:t>
        </w:r>
        <w:r>
          <w:rPr>
            <w:rFonts w:cstheme="minorHAnsi"/>
          </w:rPr>
          <w:t xml:space="preserve">conclusive results from </w:t>
        </w:r>
        <w:r w:rsidRPr="00260EAA">
          <w:rPr>
            <w:rFonts w:cstheme="minorHAnsi"/>
          </w:rPr>
          <w:t xml:space="preserve">empirical studies on peak savings, </w:t>
        </w:r>
      </w:ins>
      <w:ins w:id="5500" w:author="Samuel Dent" w:date="2016-01-18T06:00:00Z">
        <w:r w:rsidR="00291EF6">
          <w:rPr>
            <w:rFonts w:cstheme="minorHAnsi"/>
          </w:rPr>
          <w:t>the TAC agreed to a temporary assumption of 50% of the cooling coincidence factor, acknowledging that while the savings from the advanced Thermostat will track with the cooling load, the impact during peak periods may be lower.</w:t>
        </w:r>
      </w:ins>
      <w:ins w:id="5501" w:author="Stephanie Baer" w:date="2015-12-18T11:33:00Z">
        <w:del w:id="5502" w:author="Samuel Dent" w:date="2016-01-18T06:01:00Z">
          <w:r w:rsidRPr="00260EAA" w:rsidDel="00291EF6">
            <w:rPr>
              <w:rFonts w:cstheme="minorHAnsi"/>
            </w:rPr>
            <w:delText xml:space="preserve">it is assumed that the coincidence of advanced thermostat savings with peak is consistent with that of the cooling coincidence with peak. It is therefore consistent with the TRM’s assumptions for Central cooling. Coincidence is calculated in two different ways below. The first is used to estimate peak savings during the utility peak hour and is most indicative of actual peak benefits, and the second represents the </w:delText>
          </w:r>
          <w:r w:rsidRPr="00260EAA" w:rsidDel="00291EF6">
            <w:rPr>
              <w:rFonts w:cstheme="minorHAnsi"/>
              <w:i/>
              <w:iCs/>
            </w:rPr>
            <w:delText>average</w:delText>
          </w:r>
          <w:r w:rsidRPr="00260EAA" w:rsidDel="00291EF6">
            <w:rPr>
              <w:rFonts w:cstheme="minorHAnsi"/>
            </w:rPr>
            <w:delText xml:space="preserve"> savings over the defined summer peak period, and is presented </w:delText>
          </w:r>
          <w:r w:rsidRPr="00354C0F" w:rsidDel="00291EF6">
            <w:rPr>
              <w:rFonts w:cstheme="minorHAnsi"/>
            </w:rPr>
            <w:delText>so that savings can be bid into PJM’s Forward Capacity Market.</w:delText>
          </w:r>
          <w:r w:rsidRPr="000563D8" w:rsidDel="00291EF6">
            <w:rPr>
              <w:rFonts w:cstheme="minorHAnsi"/>
            </w:rPr>
            <w:delText xml:space="preserve"> </w:delText>
          </w:r>
        </w:del>
        <w:r w:rsidRPr="000563D8">
          <w:rPr>
            <w:rFonts w:cstheme="minorHAnsi"/>
          </w:rPr>
          <w:t> </w:t>
        </w:r>
      </w:ins>
      <w:ins w:id="5503" w:author="Samuel Dent" w:date="2016-01-18T06:02:00Z">
        <w:r w:rsidR="00291EF6">
          <w:rPr>
            <w:rFonts w:cstheme="minorHAnsi"/>
          </w:rPr>
          <w:t>This is an assumption that could use future evaluation to improve these estimates.</w:t>
        </w:r>
      </w:ins>
    </w:p>
    <w:p w14:paraId="786F249E" w14:textId="77777777" w:rsidR="00243AEF" w:rsidRPr="000563D8" w:rsidRDefault="00243AEF" w:rsidP="00243AEF">
      <w:pPr>
        <w:ind w:left="761"/>
        <w:contextualSpacing/>
        <w:rPr>
          <w:ins w:id="5504" w:author="Stephanie Baer" w:date="2015-12-18T11:33:00Z"/>
          <w:rFonts w:cstheme="minorHAnsi"/>
        </w:rPr>
      </w:pPr>
      <w:ins w:id="5505" w:author="Stephanie Baer" w:date="2015-12-18T11:33:00Z">
        <w:r w:rsidRPr="000563D8">
          <w:rPr>
            <w:rFonts w:cstheme="minorHAnsi"/>
          </w:rPr>
          <w:t>CF</w:t>
        </w:r>
        <w:r w:rsidRPr="000563D8">
          <w:rPr>
            <w:rFonts w:cstheme="minorHAnsi"/>
            <w:vertAlign w:val="subscript"/>
          </w:rPr>
          <w:t>SSP</w:t>
        </w:r>
        <w:r w:rsidRPr="000563D8">
          <w:rPr>
            <w:rFonts w:cstheme="minorHAnsi"/>
          </w:rPr>
          <w:t xml:space="preserve"> </w:t>
        </w:r>
        <w:r w:rsidRPr="000563D8">
          <w:rPr>
            <w:rFonts w:cstheme="minorHAnsi"/>
          </w:rPr>
          <w:tab/>
        </w:r>
        <w:r w:rsidRPr="000563D8">
          <w:rPr>
            <w:rFonts w:cstheme="minorHAnsi"/>
          </w:rPr>
          <w:tab/>
          <w:t>= Summer System Peak Coincidence Factor for Central A/C (during system peak hour)</w:t>
        </w:r>
      </w:ins>
    </w:p>
    <w:p w14:paraId="5ADCC486" w14:textId="499C25F2" w:rsidR="00243AEF" w:rsidRPr="000563D8" w:rsidRDefault="00243AEF" w:rsidP="00243AEF">
      <w:pPr>
        <w:ind w:left="720" w:firstLine="720"/>
        <w:rPr>
          <w:ins w:id="5506" w:author="Stephanie Baer" w:date="2015-12-18T11:33:00Z"/>
          <w:rFonts w:cstheme="minorHAnsi"/>
        </w:rPr>
      </w:pPr>
      <w:ins w:id="5507" w:author="Stephanie Baer" w:date="2015-12-18T11:33:00Z">
        <w:r w:rsidRPr="000563D8">
          <w:rPr>
            <w:rFonts w:cstheme="minorHAnsi"/>
          </w:rPr>
          <w:tab/>
          <w:t xml:space="preserve">= </w:t>
        </w:r>
        <w:del w:id="5508" w:author="Samuel Dent" w:date="2016-01-18T05:55:00Z">
          <w:r w:rsidRPr="000563D8" w:rsidDel="00291EF6">
            <w:rPr>
              <w:rFonts w:cstheme="minorHAnsi"/>
            </w:rPr>
            <w:delText>68</w:delText>
          </w:r>
        </w:del>
      </w:ins>
      <w:ins w:id="5509" w:author="Samuel Dent" w:date="2016-01-18T05:55:00Z">
        <w:r w:rsidR="00291EF6">
          <w:rPr>
            <w:rFonts w:cstheme="minorHAnsi"/>
          </w:rPr>
          <w:t>34</w:t>
        </w:r>
      </w:ins>
      <w:ins w:id="5510" w:author="Stephanie Baer" w:date="2015-12-18T11:33:00Z">
        <w:r w:rsidRPr="000563D8">
          <w:rPr>
            <w:rFonts w:cstheme="minorHAnsi"/>
          </w:rPr>
          <w:t>%</w:t>
        </w:r>
        <w:r w:rsidRPr="000563D8">
          <w:rPr>
            <w:rFonts w:ascii="Arial" w:hAnsi="Arial" w:cstheme="minorHAnsi"/>
            <w:vertAlign w:val="superscript"/>
          </w:rPr>
          <w:footnoteReference w:id="458"/>
        </w:r>
      </w:ins>
    </w:p>
    <w:p w14:paraId="626C1DB9" w14:textId="77777777" w:rsidR="00243AEF" w:rsidRPr="000563D8" w:rsidRDefault="00243AEF" w:rsidP="00243AEF">
      <w:pPr>
        <w:tabs>
          <w:tab w:val="left" w:pos="2160"/>
        </w:tabs>
        <w:ind w:left="2340" w:hanging="1579"/>
        <w:contextualSpacing/>
        <w:rPr>
          <w:ins w:id="5520" w:author="Stephanie Baer" w:date="2015-12-18T11:33:00Z"/>
          <w:rFonts w:cstheme="minorHAnsi"/>
        </w:rPr>
      </w:pPr>
      <w:ins w:id="5521" w:author="Stephanie Baer" w:date="2015-12-18T11:33:00Z">
        <w:r w:rsidRPr="000563D8">
          <w:rPr>
            <w:rFonts w:cstheme="minorHAnsi"/>
          </w:rPr>
          <w:t>CF</w:t>
        </w:r>
        <w:r w:rsidRPr="000563D8">
          <w:rPr>
            <w:rFonts w:cstheme="minorHAnsi"/>
            <w:vertAlign w:val="subscript"/>
          </w:rPr>
          <w:t>PJM</w:t>
        </w:r>
        <w:r w:rsidRPr="000563D8">
          <w:rPr>
            <w:rFonts w:cstheme="minorHAnsi"/>
          </w:rPr>
          <w:tab/>
          <w:t>= PJM Summer Peak Coincidence Factor for Central A/C (average during PJM peak period)</w:t>
        </w:r>
      </w:ins>
    </w:p>
    <w:p w14:paraId="68BD2243" w14:textId="1D74B210" w:rsidR="00243AEF" w:rsidRDefault="00243AEF" w:rsidP="00243AEF">
      <w:pPr>
        <w:ind w:left="1440" w:firstLine="720"/>
        <w:rPr>
          <w:ins w:id="5522" w:author="Stephanie Baer" w:date="2015-12-18T11:33:00Z"/>
          <w:rFonts w:cstheme="minorHAnsi"/>
        </w:rPr>
      </w:pPr>
      <w:ins w:id="5523" w:author="Stephanie Baer" w:date="2015-12-18T11:33:00Z">
        <w:r w:rsidRPr="000563D8">
          <w:rPr>
            <w:rFonts w:cstheme="minorHAnsi"/>
          </w:rPr>
          <w:t xml:space="preserve">= </w:t>
        </w:r>
        <w:del w:id="5524" w:author="Samuel Dent" w:date="2016-01-18T05:55:00Z">
          <w:r w:rsidRPr="000563D8" w:rsidDel="00291EF6">
            <w:rPr>
              <w:rFonts w:cstheme="minorHAnsi"/>
            </w:rPr>
            <w:delText>46.6</w:delText>
          </w:r>
        </w:del>
      </w:ins>
      <w:ins w:id="5525" w:author="Samuel Dent" w:date="2016-01-18T05:55:00Z">
        <w:r w:rsidR="00291EF6">
          <w:rPr>
            <w:rFonts w:cstheme="minorHAnsi"/>
          </w:rPr>
          <w:t>23.3</w:t>
        </w:r>
      </w:ins>
      <w:ins w:id="5526" w:author="Stephanie Baer" w:date="2015-12-18T11:33:00Z">
        <w:r w:rsidRPr="000563D8">
          <w:rPr>
            <w:rFonts w:cstheme="minorHAnsi"/>
          </w:rPr>
          <w:t>%</w:t>
        </w:r>
        <w:r w:rsidRPr="000563D8">
          <w:rPr>
            <w:rFonts w:ascii="Arial" w:hAnsi="Arial" w:cstheme="minorHAnsi"/>
            <w:vertAlign w:val="superscript"/>
          </w:rPr>
          <w:footnoteReference w:id="459"/>
        </w:r>
      </w:ins>
    </w:p>
    <w:p w14:paraId="3AD85F4C" w14:textId="77777777" w:rsidR="00243AEF" w:rsidRPr="000B7BB6" w:rsidRDefault="00243AEF" w:rsidP="00243AEF">
      <w:pPr>
        <w:rPr>
          <w:ins w:id="5535" w:author="Stephanie Baer" w:date="2015-12-18T11:33:00Z"/>
          <w:rFonts w:cstheme="minorHAnsi"/>
        </w:rPr>
      </w:pPr>
    </w:p>
    <w:p w14:paraId="19CCC339" w14:textId="77777777" w:rsidR="00243AEF" w:rsidRPr="00A05FC2" w:rsidRDefault="00243AEF" w:rsidP="00243AEF">
      <w:pPr>
        <w:pStyle w:val="AlgorithmHeading"/>
        <w:rPr>
          <w:ins w:id="5536" w:author="Stephanie Baer" w:date="2015-12-18T11:33:00Z"/>
        </w:rPr>
      </w:pPr>
      <w:ins w:id="5537" w:author="Stephanie Baer" w:date="2015-12-18T11:33:00Z">
        <w:r w:rsidRPr="00A05FC2">
          <w:lastRenderedPageBreak/>
          <w:t>Algorithm</w:t>
        </w:r>
      </w:ins>
    </w:p>
    <w:p w14:paraId="5F6A28AA" w14:textId="77777777" w:rsidR="00243AEF" w:rsidRPr="000B7BB6" w:rsidRDefault="00243AEF" w:rsidP="00243AEF">
      <w:pPr>
        <w:pStyle w:val="Heading6"/>
        <w:rPr>
          <w:ins w:id="5538" w:author="Stephanie Baer" w:date="2015-12-18T11:33:00Z"/>
        </w:rPr>
      </w:pPr>
      <w:ins w:id="5539" w:author="Stephanie Baer" w:date="2015-12-18T11:33:00Z">
        <w:r w:rsidRPr="00B41203">
          <w:t xml:space="preserve">Calculation of Savings </w:t>
        </w:r>
      </w:ins>
    </w:p>
    <w:p w14:paraId="06A6DC20" w14:textId="77777777" w:rsidR="00243AEF" w:rsidRPr="000B7BB6" w:rsidRDefault="00243AEF" w:rsidP="00243AEF">
      <w:pPr>
        <w:pStyle w:val="Heading6"/>
        <w:rPr>
          <w:ins w:id="5540" w:author="Stephanie Baer" w:date="2015-12-18T11:33:00Z"/>
        </w:rPr>
      </w:pPr>
      <w:ins w:id="5541" w:author="Stephanie Baer" w:date="2015-12-18T11:33:00Z">
        <w:r w:rsidRPr="000B7BB6">
          <w:t>Electric Energy Savings</w:t>
        </w:r>
      </w:ins>
    </w:p>
    <w:p w14:paraId="4A576D59" w14:textId="77777777" w:rsidR="00243AEF" w:rsidRDefault="00243AEF" w:rsidP="00243AEF">
      <w:pPr>
        <w:ind w:left="2160"/>
        <w:rPr>
          <w:ins w:id="5542" w:author="Stephanie Baer" w:date="2015-12-18T11:33:00Z"/>
          <w:rFonts w:cstheme="minorHAnsi"/>
          <w:noProof/>
        </w:rPr>
      </w:pPr>
      <w:ins w:id="5543" w:author="Stephanie Baer" w:date="2015-12-18T11:33:00Z">
        <w:r w:rsidRPr="000B7BB6">
          <w:rPr>
            <w:rFonts w:cstheme="minorHAnsi"/>
            <w:noProof/>
          </w:rPr>
          <w:t>ΔkWh</w:t>
        </w:r>
        <w:r w:rsidRPr="000B7BB6">
          <w:rPr>
            <w:rStyle w:val="FootnoteReference"/>
            <w:rFonts w:cstheme="minorHAnsi"/>
            <w:noProof/>
          </w:rPr>
          <w:footnoteReference w:id="460"/>
        </w:r>
        <w:r w:rsidRPr="00B41203">
          <w:rPr>
            <w:rFonts w:cstheme="minorHAnsi"/>
            <w:noProof/>
          </w:rPr>
          <w:t xml:space="preserve"> </w:t>
        </w:r>
        <w:r>
          <w:rPr>
            <w:rFonts w:cstheme="minorHAnsi"/>
            <w:noProof/>
          </w:rPr>
          <w:tab/>
          <w:t xml:space="preserve">= </w:t>
        </w:r>
        <w:r w:rsidRPr="000B7BB6">
          <w:rPr>
            <w:rFonts w:cstheme="minorHAnsi"/>
            <w:noProof/>
          </w:rPr>
          <w:t>ΔkWh</w:t>
        </w:r>
        <w:r>
          <w:rPr>
            <w:rFonts w:cstheme="minorHAnsi"/>
            <w:noProof/>
            <w:vertAlign w:val="subscript"/>
          </w:rPr>
          <w:t>heating</w:t>
        </w:r>
        <w:r w:rsidRPr="00C445A4">
          <w:rPr>
            <w:rFonts w:cstheme="minorHAnsi"/>
            <w:noProof/>
          </w:rPr>
          <w:t xml:space="preserve"> </w:t>
        </w:r>
        <w:r>
          <w:rPr>
            <w:rFonts w:cstheme="minorHAnsi"/>
            <w:noProof/>
          </w:rPr>
          <w:t xml:space="preserve">+ </w:t>
        </w:r>
        <w:r w:rsidRPr="000B7BB6">
          <w:rPr>
            <w:rFonts w:cstheme="minorHAnsi"/>
            <w:noProof/>
          </w:rPr>
          <w:t>ΔkWh</w:t>
        </w:r>
        <w:r w:rsidRPr="00D55EAB">
          <w:rPr>
            <w:rFonts w:cstheme="minorHAnsi"/>
            <w:noProof/>
            <w:vertAlign w:val="subscript"/>
          </w:rPr>
          <w:t>cool</w:t>
        </w:r>
        <w:r>
          <w:rPr>
            <w:rFonts w:cstheme="minorHAnsi"/>
            <w:noProof/>
            <w:vertAlign w:val="subscript"/>
          </w:rPr>
          <w:t>ing</w:t>
        </w:r>
        <w:r>
          <w:rPr>
            <w:rFonts w:cstheme="minorHAnsi"/>
            <w:noProof/>
          </w:rPr>
          <w:t xml:space="preserve"> </w:t>
        </w:r>
      </w:ins>
    </w:p>
    <w:p w14:paraId="170AD23D" w14:textId="77777777" w:rsidR="00243AEF" w:rsidRDefault="00243AEF" w:rsidP="00243AEF">
      <w:pPr>
        <w:tabs>
          <w:tab w:val="left" w:pos="2880"/>
        </w:tabs>
        <w:ind w:left="3060" w:hanging="1620"/>
        <w:rPr>
          <w:ins w:id="5546" w:author="Stephanie Baer" w:date="2015-12-18T11:33:00Z"/>
          <w:rFonts w:cstheme="minorHAnsi"/>
          <w:noProof/>
        </w:rPr>
      </w:pPr>
      <w:ins w:id="5547" w:author="Stephanie Baer" w:date="2015-12-18T11:33:00Z">
        <w:r w:rsidRPr="000B7BB6">
          <w:rPr>
            <w:rFonts w:cstheme="minorHAnsi"/>
            <w:noProof/>
          </w:rPr>
          <w:t>ΔkWh</w:t>
        </w:r>
        <w:r w:rsidRPr="00D55EAB">
          <w:rPr>
            <w:rFonts w:cstheme="minorHAnsi"/>
            <w:noProof/>
            <w:vertAlign w:val="subscript"/>
          </w:rPr>
          <w:t>heating</w:t>
        </w:r>
        <w:r>
          <w:rPr>
            <w:rFonts w:cstheme="minorHAnsi"/>
            <w:noProof/>
          </w:rPr>
          <w:t xml:space="preserve"> </w:t>
        </w:r>
        <w:r>
          <w:rPr>
            <w:rFonts w:cstheme="minorHAnsi"/>
            <w:noProof/>
          </w:rPr>
          <w:tab/>
          <w:t xml:space="preserve">= </w:t>
        </w:r>
        <w:r w:rsidRPr="000B7BB6">
          <w:rPr>
            <w:rFonts w:cstheme="minorHAnsi"/>
            <w:szCs w:val="20"/>
          </w:rPr>
          <w:t>%ElectricHeat </w:t>
        </w:r>
        <w:r w:rsidRPr="00B41203">
          <w:rPr>
            <w:rFonts w:cstheme="minorHAnsi"/>
            <w:noProof/>
          </w:rPr>
          <w:t>* Elec_Heating_Consumption * Heating_Reduction * HF * Eff_ISR + (</w:t>
        </w:r>
        <w:r>
          <w:rPr>
            <w:rFonts w:cstheme="minorHAnsi"/>
            <w:noProof/>
          </w:rPr>
          <w:t>∆</w:t>
        </w:r>
        <w:r w:rsidRPr="00B41203">
          <w:rPr>
            <w:rFonts w:cstheme="minorHAnsi"/>
            <w:noProof/>
          </w:rPr>
          <w:t>Therms * F</w:t>
        </w:r>
        <w:r w:rsidRPr="000B7BB6">
          <w:rPr>
            <w:rFonts w:cstheme="minorHAnsi"/>
            <w:noProof/>
            <w:vertAlign w:val="subscript"/>
          </w:rPr>
          <w:t>e</w:t>
        </w:r>
        <w:r w:rsidRPr="000B7BB6">
          <w:rPr>
            <w:rFonts w:cstheme="minorHAnsi"/>
            <w:noProof/>
          </w:rPr>
          <w:t xml:space="preserve"> * 29.3)</w:t>
        </w:r>
      </w:ins>
    </w:p>
    <w:p w14:paraId="15303F03" w14:textId="77777777" w:rsidR="00243AEF" w:rsidRPr="000B7BB6" w:rsidRDefault="00243AEF" w:rsidP="00243AEF">
      <w:pPr>
        <w:tabs>
          <w:tab w:val="left" w:pos="3060"/>
        </w:tabs>
        <w:ind w:left="3060" w:hanging="1620"/>
        <w:rPr>
          <w:ins w:id="5548" w:author="Stephanie Baer" w:date="2015-12-18T11:33:00Z"/>
          <w:rFonts w:cstheme="minorHAnsi"/>
          <w:noProof/>
          <w:szCs w:val="20"/>
        </w:rPr>
      </w:pPr>
      <w:ins w:id="5549" w:author="Stephanie Baer" w:date="2015-12-18T11:33:00Z">
        <w:r w:rsidRPr="000B7BB6">
          <w:rPr>
            <w:rFonts w:cstheme="minorHAnsi"/>
            <w:noProof/>
          </w:rPr>
          <w:t>ΔkWh</w:t>
        </w:r>
        <w:r w:rsidRPr="00D55EAB">
          <w:rPr>
            <w:rFonts w:cstheme="minorHAnsi"/>
            <w:noProof/>
            <w:vertAlign w:val="subscript"/>
          </w:rPr>
          <w:t>cool</w:t>
        </w:r>
        <w:r w:rsidRPr="00B41203">
          <w:rPr>
            <w:rFonts w:cstheme="minorHAnsi"/>
            <w:noProof/>
          </w:rPr>
          <w:t xml:space="preserve"> </w:t>
        </w:r>
        <w:r>
          <w:rPr>
            <w:rFonts w:cstheme="minorHAnsi"/>
            <w:noProof/>
          </w:rPr>
          <w:tab/>
        </w:r>
        <w:r w:rsidRPr="00B41203">
          <w:rPr>
            <w:rFonts w:cstheme="minorHAnsi"/>
            <w:noProof/>
          </w:rPr>
          <w:t xml:space="preserve">= </w:t>
        </w:r>
        <w:r>
          <w:rPr>
            <w:rFonts w:cstheme="minorHAnsi"/>
            <w:szCs w:val="20"/>
          </w:rPr>
          <w:t>%AC * ((FLH * Btu/hr * 1/SEER)/1000) * Cooling_Reduction * Eff_ISR</w:t>
        </w:r>
      </w:ins>
    </w:p>
    <w:p w14:paraId="76EE0930" w14:textId="77777777" w:rsidR="00243AEF" w:rsidRPr="000B7BB6" w:rsidRDefault="00243AEF" w:rsidP="00243AEF">
      <w:pPr>
        <w:ind w:left="720" w:hanging="720"/>
        <w:rPr>
          <w:ins w:id="5550" w:author="Stephanie Baer" w:date="2015-12-18T11:33:00Z"/>
          <w:rFonts w:cstheme="minorHAnsi"/>
          <w:noProof/>
        </w:rPr>
      </w:pPr>
      <w:ins w:id="5551" w:author="Stephanie Baer" w:date="2015-12-18T11:33:00Z">
        <w:r w:rsidRPr="00B41203">
          <w:rPr>
            <w:rFonts w:cstheme="minorHAnsi"/>
            <w:noProof/>
          </w:rPr>
          <w:t>Where:</w:t>
        </w:r>
      </w:ins>
    </w:p>
    <w:p w14:paraId="24E371FF" w14:textId="77777777" w:rsidR="00243AEF" w:rsidRPr="000B7BB6" w:rsidRDefault="00243AEF" w:rsidP="00243AEF">
      <w:pPr>
        <w:ind w:left="720"/>
        <w:rPr>
          <w:ins w:id="5552" w:author="Stephanie Baer" w:date="2015-12-18T11:33:00Z"/>
          <w:rFonts w:cstheme="minorHAnsi"/>
          <w:szCs w:val="20"/>
        </w:rPr>
      </w:pPr>
      <w:ins w:id="5553" w:author="Stephanie Baer" w:date="2015-12-18T11:33:00Z">
        <w:r w:rsidRPr="000B7BB6">
          <w:rPr>
            <w:rFonts w:cstheme="minorHAnsi"/>
            <w:szCs w:val="20"/>
          </w:rPr>
          <w:t>%ElectricHeat</w:t>
        </w:r>
        <w:r>
          <w:rPr>
            <w:rFonts w:cstheme="minorHAnsi"/>
            <w:szCs w:val="20"/>
          </w:rPr>
          <w:tab/>
        </w:r>
        <w:r w:rsidRPr="000B7BB6">
          <w:rPr>
            <w:rFonts w:cstheme="minorHAnsi"/>
            <w:szCs w:val="20"/>
          </w:rPr>
          <w:t xml:space="preserve"> = Percentage of heating savings assumed to be electric</w:t>
        </w:r>
        <w:r w:rsidRPr="00B41203">
          <w:rPr>
            <w:rFonts w:cstheme="minorHAnsi"/>
            <w:szCs w:val="20"/>
          </w:rPr>
          <w:tab/>
        </w:r>
      </w:ins>
    </w:p>
    <w:tbl>
      <w:tblPr>
        <w:tblW w:w="0" w:type="auto"/>
        <w:tblInd w:w="2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243AEF" w:rsidRPr="00A05FC2" w14:paraId="5E45AA1F" w14:textId="77777777" w:rsidTr="00C04E8D">
        <w:trPr>
          <w:ins w:id="5554" w:author="Stephanie Baer" w:date="2015-12-18T11:33:00Z"/>
        </w:trPr>
        <w:tc>
          <w:tcPr>
            <w:tcW w:w="2430" w:type="dxa"/>
            <w:shd w:val="clear" w:color="auto" w:fill="7F7F7F" w:themeFill="text1" w:themeFillTint="80"/>
            <w:tcMar>
              <w:top w:w="0" w:type="dxa"/>
              <w:left w:w="108" w:type="dxa"/>
              <w:bottom w:w="0" w:type="dxa"/>
              <w:right w:w="108" w:type="dxa"/>
            </w:tcMar>
            <w:hideMark/>
          </w:tcPr>
          <w:p w14:paraId="44990B58" w14:textId="77777777" w:rsidR="00243AEF" w:rsidRPr="000B7BB6" w:rsidRDefault="00243AEF" w:rsidP="00C04E8D">
            <w:pPr>
              <w:spacing w:after="0"/>
              <w:jc w:val="center"/>
              <w:rPr>
                <w:ins w:id="5555" w:author="Stephanie Baer" w:date="2015-12-18T11:33:00Z"/>
                <w:rFonts w:cstheme="minorHAnsi"/>
                <w:b/>
                <w:color w:val="FFFFFF" w:themeColor="background1"/>
                <w:szCs w:val="20"/>
              </w:rPr>
            </w:pPr>
            <w:ins w:id="5556" w:author="Stephanie Baer" w:date="2015-12-18T11:33:00Z">
              <w:r w:rsidRPr="000B7BB6">
                <w:rPr>
                  <w:rFonts w:cstheme="minorHAnsi"/>
                  <w:b/>
                  <w:color w:val="FFFFFF" w:themeColor="background1"/>
                  <w:szCs w:val="20"/>
                </w:rPr>
                <w:t>Heating fuel</w:t>
              </w:r>
            </w:ins>
          </w:p>
        </w:tc>
        <w:tc>
          <w:tcPr>
            <w:tcW w:w="1774" w:type="dxa"/>
            <w:shd w:val="clear" w:color="auto" w:fill="7F7F7F" w:themeFill="text1" w:themeFillTint="80"/>
            <w:tcMar>
              <w:top w:w="0" w:type="dxa"/>
              <w:left w:w="108" w:type="dxa"/>
              <w:bottom w:w="0" w:type="dxa"/>
              <w:right w:w="108" w:type="dxa"/>
            </w:tcMar>
            <w:hideMark/>
          </w:tcPr>
          <w:p w14:paraId="3E55024A" w14:textId="77777777" w:rsidR="00243AEF" w:rsidRPr="000B7BB6" w:rsidRDefault="00243AEF" w:rsidP="00C04E8D">
            <w:pPr>
              <w:spacing w:after="0"/>
              <w:jc w:val="center"/>
              <w:rPr>
                <w:ins w:id="5557" w:author="Stephanie Baer" w:date="2015-12-18T11:33:00Z"/>
                <w:rFonts w:cstheme="minorHAnsi"/>
                <w:b/>
                <w:color w:val="FFFFFF" w:themeColor="background1"/>
                <w:szCs w:val="20"/>
              </w:rPr>
            </w:pPr>
            <w:ins w:id="5558" w:author="Stephanie Baer" w:date="2015-12-18T11:33:00Z">
              <w:r w:rsidRPr="000B7BB6">
                <w:rPr>
                  <w:rFonts w:cstheme="minorHAnsi"/>
                  <w:b/>
                  <w:color w:val="FFFFFF" w:themeColor="background1"/>
                  <w:szCs w:val="20"/>
                </w:rPr>
                <w:t>%ElectricHeat </w:t>
              </w:r>
            </w:ins>
          </w:p>
        </w:tc>
      </w:tr>
      <w:tr w:rsidR="00243AEF" w:rsidRPr="00A05FC2" w14:paraId="63029797" w14:textId="77777777" w:rsidTr="00C04E8D">
        <w:trPr>
          <w:ins w:id="5559" w:author="Stephanie Baer" w:date="2015-12-18T11:33:00Z"/>
        </w:trPr>
        <w:tc>
          <w:tcPr>
            <w:tcW w:w="2430" w:type="dxa"/>
            <w:tcMar>
              <w:top w:w="0" w:type="dxa"/>
              <w:left w:w="108" w:type="dxa"/>
              <w:bottom w:w="0" w:type="dxa"/>
              <w:right w:w="108" w:type="dxa"/>
            </w:tcMar>
            <w:hideMark/>
          </w:tcPr>
          <w:p w14:paraId="319C4DEA" w14:textId="77777777" w:rsidR="00243AEF" w:rsidRPr="00875027" w:rsidRDefault="00243AEF" w:rsidP="00C04E8D">
            <w:pPr>
              <w:pStyle w:val="BodyText"/>
              <w:spacing w:after="0"/>
              <w:rPr>
                <w:ins w:id="5560" w:author="Stephanie Baer" w:date="2015-12-18T11:33:00Z"/>
                <w:rFonts w:eastAsiaTheme="minorHAnsi"/>
                <w:sz w:val="20"/>
                <w:szCs w:val="20"/>
              </w:rPr>
            </w:pPr>
            <w:ins w:id="5561" w:author="Stephanie Baer" w:date="2015-12-18T11:33:00Z">
              <w:r w:rsidRPr="00875027">
                <w:rPr>
                  <w:sz w:val="20"/>
                  <w:szCs w:val="20"/>
                </w:rPr>
                <w:t>Electric</w:t>
              </w:r>
            </w:ins>
          </w:p>
        </w:tc>
        <w:tc>
          <w:tcPr>
            <w:tcW w:w="1774" w:type="dxa"/>
            <w:tcMar>
              <w:top w:w="0" w:type="dxa"/>
              <w:left w:w="108" w:type="dxa"/>
              <w:bottom w:w="0" w:type="dxa"/>
              <w:right w:w="108" w:type="dxa"/>
            </w:tcMar>
            <w:hideMark/>
          </w:tcPr>
          <w:p w14:paraId="5465DE00" w14:textId="77777777" w:rsidR="00243AEF" w:rsidRPr="00875027" w:rsidRDefault="00243AEF" w:rsidP="00C04E8D">
            <w:pPr>
              <w:pStyle w:val="BodyText"/>
              <w:spacing w:after="0"/>
              <w:jc w:val="center"/>
              <w:rPr>
                <w:ins w:id="5562" w:author="Stephanie Baer" w:date="2015-12-18T11:33:00Z"/>
                <w:rFonts w:eastAsiaTheme="minorHAnsi"/>
                <w:sz w:val="20"/>
                <w:szCs w:val="20"/>
              </w:rPr>
            </w:pPr>
            <w:ins w:id="5563" w:author="Stephanie Baer" w:date="2015-12-18T11:33:00Z">
              <w:r w:rsidRPr="00875027">
                <w:rPr>
                  <w:sz w:val="20"/>
                  <w:szCs w:val="20"/>
                </w:rPr>
                <w:t>100%</w:t>
              </w:r>
            </w:ins>
          </w:p>
        </w:tc>
      </w:tr>
      <w:tr w:rsidR="00243AEF" w:rsidRPr="00A05FC2" w14:paraId="40CE033A" w14:textId="77777777" w:rsidTr="00C04E8D">
        <w:trPr>
          <w:ins w:id="5564" w:author="Stephanie Baer" w:date="2015-12-18T11:33:00Z"/>
        </w:trPr>
        <w:tc>
          <w:tcPr>
            <w:tcW w:w="2430" w:type="dxa"/>
            <w:tcMar>
              <w:top w:w="0" w:type="dxa"/>
              <w:left w:w="108" w:type="dxa"/>
              <w:bottom w:w="0" w:type="dxa"/>
              <w:right w:w="108" w:type="dxa"/>
            </w:tcMar>
            <w:hideMark/>
          </w:tcPr>
          <w:p w14:paraId="757E63C7" w14:textId="77777777" w:rsidR="00243AEF" w:rsidRPr="00875027" w:rsidRDefault="00243AEF" w:rsidP="00C04E8D">
            <w:pPr>
              <w:pStyle w:val="BodyText"/>
              <w:spacing w:after="0"/>
              <w:rPr>
                <w:ins w:id="5565" w:author="Stephanie Baer" w:date="2015-12-18T11:33:00Z"/>
                <w:rFonts w:eastAsiaTheme="minorHAnsi"/>
                <w:sz w:val="20"/>
                <w:szCs w:val="20"/>
              </w:rPr>
            </w:pPr>
            <w:ins w:id="5566" w:author="Stephanie Baer" w:date="2015-12-18T11:33:00Z">
              <w:r w:rsidRPr="00875027">
                <w:rPr>
                  <w:sz w:val="20"/>
                  <w:szCs w:val="20"/>
                </w:rPr>
                <w:t>Natural Gas</w:t>
              </w:r>
            </w:ins>
          </w:p>
        </w:tc>
        <w:tc>
          <w:tcPr>
            <w:tcW w:w="1774" w:type="dxa"/>
            <w:tcMar>
              <w:top w:w="0" w:type="dxa"/>
              <w:left w:w="108" w:type="dxa"/>
              <w:bottom w:w="0" w:type="dxa"/>
              <w:right w:w="108" w:type="dxa"/>
            </w:tcMar>
            <w:hideMark/>
          </w:tcPr>
          <w:p w14:paraId="0CC6C707" w14:textId="77777777" w:rsidR="00243AEF" w:rsidRPr="00875027" w:rsidRDefault="00243AEF" w:rsidP="00C04E8D">
            <w:pPr>
              <w:pStyle w:val="BodyText"/>
              <w:spacing w:after="0"/>
              <w:jc w:val="center"/>
              <w:rPr>
                <w:ins w:id="5567" w:author="Stephanie Baer" w:date="2015-12-18T11:33:00Z"/>
                <w:rFonts w:eastAsiaTheme="minorHAnsi"/>
                <w:sz w:val="20"/>
                <w:szCs w:val="20"/>
              </w:rPr>
            </w:pPr>
            <w:ins w:id="5568" w:author="Stephanie Baer" w:date="2015-12-18T11:33:00Z">
              <w:r w:rsidRPr="00875027">
                <w:rPr>
                  <w:sz w:val="20"/>
                  <w:szCs w:val="20"/>
                </w:rPr>
                <w:t>0%</w:t>
              </w:r>
            </w:ins>
          </w:p>
        </w:tc>
      </w:tr>
      <w:tr w:rsidR="00243AEF" w:rsidRPr="00A05FC2" w14:paraId="0CEDC59D" w14:textId="77777777" w:rsidTr="00C04E8D">
        <w:trPr>
          <w:ins w:id="5569" w:author="Stephanie Baer" w:date="2015-12-18T11:33:00Z"/>
        </w:trPr>
        <w:tc>
          <w:tcPr>
            <w:tcW w:w="2430" w:type="dxa"/>
            <w:tcMar>
              <w:top w:w="0" w:type="dxa"/>
              <w:left w:w="108" w:type="dxa"/>
              <w:bottom w:w="0" w:type="dxa"/>
              <w:right w:w="108" w:type="dxa"/>
            </w:tcMar>
            <w:hideMark/>
          </w:tcPr>
          <w:p w14:paraId="3A5E9DF0" w14:textId="77777777" w:rsidR="00243AEF" w:rsidRPr="00875027" w:rsidRDefault="00243AEF" w:rsidP="00C04E8D">
            <w:pPr>
              <w:pStyle w:val="BodyText"/>
              <w:spacing w:after="0"/>
              <w:rPr>
                <w:ins w:id="5570" w:author="Stephanie Baer" w:date="2015-12-18T11:33:00Z"/>
                <w:rFonts w:eastAsiaTheme="minorHAnsi"/>
                <w:sz w:val="20"/>
                <w:szCs w:val="20"/>
              </w:rPr>
            </w:pPr>
            <w:ins w:id="5571" w:author="Stephanie Baer" w:date="2015-12-18T11:33:00Z">
              <w:r w:rsidRPr="00875027">
                <w:rPr>
                  <w:sz w:val="20"/>
                  <w:szCs w:val="20"/>
                </w:rPr>
                <w:t>Unknown</w:t>
              </w:r>
            </w:ins>
          </w:p>
        </w:tc>
        <w:tc>
          <w:tcPr>
            <w:tcW w:w="1774" w:type="dxa"/>
            <w:tcMar>
              <w:top w:w="0" w:type="dxa"/>
              <w:left w:w="108" w:type="dxa"/>
              <w:bottom w:w="0" w:type="dxa"/>
              <w:right w:w="108" w:type="dxa"/>
            </w:tcMar>
            <w:hideMark/>
          </w:tcPr>
          <w:p w14:paraId="5ADDE02B" w14:textId="77777777" w:rsidR="00243AEF" w:rsidRPr="00875027" w:rsidRDefault="00243AEF" w:rsidP="00C04E8D">
            <w:pPr>
              <w:pStyle w:val="BodyText"/>
              <w:spacing w:after="0"/>
              <w:jc w:val="center"/>
              <w:rPr>
                <w:ins w:id="5572" w:author="Stephanie Baer" w:date="2015-12-18T11:33:00Z"/>
                <w:rFonts w:eastAsiaTheme="minorHAnsi"/>
                <w:sz w:val="20"/>
                <w:szCs w:val="20"/>
              </w:rPr>
            </w:pPr>
            <w:ins w:id="5573" w:author="Stephanie Baer" w:date="2015-12-18T11:33:00Z">
              <w:r w:rsidRPr="00875027">
                <w:rPr>
                  <w:sz w:val="20"/>
                  <w:szCs w:val="20"/>
                </w:rPr>
                <w:t>13%</w:t>
              </w:r>
              <w:r w:rsidRPr="00875027">
                <w:rPr>
                  <w:rStyle w:val="FootnoteReference"/>
                  <w:rFonts w:cstheme="minorHAnsi"/>
                  <w:szCs w:val="20"/>
                </w:rPr>
                <w:footnoteReference w:id="461"/>
              </w:r>
            </w:ins>
          </w:p>
        </w:tc>
      </w:tr>
    </w:tbl>
    <w:p w14:paraId="18C2D268" w14:textId="77777777" w:rsidR="00243AEF" w:rsidRPr="000B7BB6" w:rsidRDefault="00243AEF" w:rsidP="00243AEF">
      <w:pPr>
        <w:spacing w:before="240"/>
        <w:ind w:left="720" w:hanging="720"/>
        <w:rPr>
          <w:ins w:id="5576" w:author="Stephanie Baer" w:date="2015-12-18T11:33:00Z"/>
          <w:rFonts w:cstheme="minorHAnsi"/>
          <w:noProof/>
        </w:rPr>
      </w:pPr>
      <w:ins w:id="5577" w:author="Stephanie Baer" w:date="2015-12-18T11:33:00Z">
        <w:r w:rsidRPr="00B41203">
          <w:rPr>
            <w:rFonts w:cstheme="minorHAnsi"/>
          </w:rPr>
          <w:tab/>
        </w:r>
        <w:r>
          <w:rPr>
            <w:rFonts w:cstheme="minorHAnsi"/>
            <w:noProof/>
          </w:rPr>
          <w:t>Elec_Heating_</w:t>
        </w:r>
        <w:r w:rsidRPr="000B7BB6">
          <w:rPr>
            <w:rFonts w:cstheme="minorHAnsi"/>
            <w:noProof/>
          </w:rPr>
          <w:t>Consumption</w:t>
        </w:r>
      </w:ins>
    </w:p>
    <w:p w14:paraId="050EA65E" w14:textId="77777777" w:rsidR="00243AEF" w:rsidRPr="00B41203" w:rsidRDefault="00243AEF" w:rsidP="00243AEF">
      <w:pPr>
        <w:tabs>
          <w:tab w:val="left" w:pos="2880"/>
        </w:tabs>
        <w:ind w:left="2340" w:hanging="180"/>
        <w:rPr>
          <w:ins w:id="5578" w:author="Stephanie Baer" w:date="2015-12-18T11:33:00Z"/>
          <w:rFonts w:cstheme="minorHAnsi"/>
          <w:noProof/>
        </w:rPr>
      </w:pPr>
      <w:ins w:id="5579" w:author="Stephanie Baer" w:date="2015-12-18T11:33:00Z">
        <w:r w:rsidRPr="000B7BB6">
          <w:rPr>
            <w:rFonts w:cstheme="minorHAnsi"/>
            <w:noProof/>
          </w:rPr>
          <w:t>= Estimate of annual household heating consumption for electrically heated single-family homes</w:t>
        </w:r>
        <w:r w:rsidRPr="000B7BB6">
          <w:rPr>
            <w:rStyle w:val="FootnoteReference"/>
            <w:rFonts w:cstheme="minorHAnsi"/>
            <w:noProof/>
          </w:rPr>
          <w:footnoteReference w:id="462"/>
        </w:r>
        <w:r w:rsidRPr="00B41203">
          <w:rPr>
            <w:rFonts w:cstheme="minorHAnsi"/>
            <w:noProof/>
          </w:rPr>
          <w:t xml:space="preserve">. If location and heating type is unknown, assume </w:t>
        </w:r>
        <w:r>
          <w:rPr>
            <w:rFonts w:cstheme="minorHAnsi"/>
            <w:noProof/>
          </w:rPr>
          <w:t>15,678</w:t>
        </w:r>
        <w:r w:rsidRPr="000B7BB6">
          <w:rPr>
            <w:rFonts w:cstheme="minorHAnsi"/>
            <w:noProof/>
          </w:rPr>
          <w:t xml:space="preserve"> kWh</w:t>
        </w:r>
        <w:r w:rsidRPr="000B7BB6">
          <w:rPr>
            <w:rStyle w:val="FootnoteReference"/>
            <w:rFonts w:cstheme="minorHAnsi"/>
            <w:noProof/>
          </w:rPr>
          <w:footnoteReference w:id="463"/>
        </w:r>
      </w:ins>
    </w:p>
    <w:tbl>
      <w:tblPr>
        <w:tblW w:w="5760" w:type="dxa"/>
        <w:jc w:val="center"/>
        <w:tblLook w:val="04A0" w:firstRow="1" w:lastRow="0" w:firstColumn="1" w:lastColumn="0" w:noHBand="0" w:noVBand="1"/>
        <w:tblPrChange w:id="5584" w:author="Samuel Dent" w:date="2015-12-18T11:01:00Z">
          <w:tblPr>
            <w:tblW w:w="5760" w:type="dxa"/>
            <w:jc w:val="center"/>
            <w:tblLook w:val="04A0" w:firstRow="1" w:lastRow="0" w:firstColumn="1" w:lastColumn="0" w:noHBand="0" w:noVBand="1"/>
          </w:tblPr>
        </w:tblPrChange>
      </w:tblPr>
      <w:tblGrid>
        <w:gridCol w:w="2160"/>
        <w:gridCol w:w="1791"/>
        <w:gridCol w:w="1809"/>
        <w:tblGridChange w:id="5585">
          <w:tblGrid>
            <w:gridCol w:w="2160"/>
            <w:gridCol w:w="1791"/>
            <w:gridCol w:w="1809"/>
          </w:tblGrid>
        </w:tblGridChange>
      </w:tblGrid>
      <w:tr w:rsidR="00243AEF" w:rsidRPr="00A05FC2" w14:paraId="003E6957" w14:textId="77777777" w:rsidTr="00C04E8D">
        <w:trPr>
          <w:trHeight w:val="270"/>
          <w:tblHeader/>
          <w:jc w:val="center"/>
          <w:ins w:id="5586" w:author="Stephanie Baer" w:date="2015-12-18T11:33:00Z"/>
          <w:trPrChange w:id="5587" w:author="Samuel Dent" w:date="2015-12-18T11:01:00Z">
            <w:trPr>
              <w:trHeight w:val="270"/>
              <w:jc w:val="center"/>
            </w:trPr>
          </w:trPrChange>
        </w:trPr>
        <w:tc>
          <w:tcPr>
            <w:tcW w:w="2160" w:type="dxa"/>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center"/>
            <w:hideMark/>
            <w:tcPrChange w:id="5588" w:author="Samuel Dent" w:date="2015-12-18T11:01:00Z">
              <w:tcPr>
                <w:tcW w:w="2160" w:type="dxa"/>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center"/>
                <w:hideMark/>
              </w:tcPr>
            </w:tcPrChange>
          </w:tcPr>
          <w:p w14:paraId="1E111BAC" w14:textId="77777777" w:rsidR="00243AEF" w:rsidRPr="000B7BB6" w:rsidRDefault="00243AEF" w:rsidP="00C04E8D">
            <w:pPr>
              <w:spacing w:after="0"/>
              <w:jc w:val="center"/>
              <w:rPr>
                <w:ins w:id="5589" w:author="Stephanie Baer" w:date="2015-12-18T11:33:00Z"/>
                <w:rFonts w:cstheme="minorHAnsi"/>
                <w:b/>
                <w:color w:val="FFFFFF" w:themeColor="background1"/>
                <w:szCs w:val="20"/>
              </w:rPr>
            </w:pPr>
            <w:ins w:id="5590" w:author="Stephanie Baer" w:date="2015-12-18T11:33:00Z">
              <w:r w:rsidRPr="000B7BB6">
                <w:rPr>
                  <w:rFonts w:cstheme="minorHAnsi"/>
                  <w:b/>
                  <w:color w:val="FFFFFF" w:themeColor="background1"/>
                  <w:szCs w:val="20"/>
                </w:rPr>
                <w:t>Climate Zone</w:t>
              </w:r>
            </w:ins>
          </w:p>
          <w:p w14:paraId="115F5FD1" w14:textId="77777777" w:rsidR="00243AEF" w:rsidRPr="000B7BB6" w:rsidRDefault="00243AEF" w:rsidP="00C04E8D">
            <w:pPr>
              <w:spacing w:after="0"/>
              <w:jc w:val="center"/>
              <w:rPr>
                <w:ins w:id="5591" w:author="Stephanie Baer" w:date="2015-12-18T11:33:00Z"/>
                <w:rFonts w:cstheme="minorHAnsi"/>
                <w:b/>
                <w:color w:val="FFFFFF" w:themeColor="background1"/>
                <w:szCs w:val="20"/>
              </w:rPr>
            </w:pPr>
            <w:ins w:id="5592" w:author="Stephanie Baer" w:date="2015-12-18T11:33:00Z">
              <w:r w:rsidRPr="000B7BB6">
                <w:rPr>
                  <w:rFonts w:cstheme="minorHAnsi"/>
                  <w:b/>
                  <w:color w:val="FFFFFF" w:themeColor="background1"/>
                  <w:szCs w:val="20"/>
                </w:rPr>
                <w:t>(City based upon)</w:t>
              </w:r>
            </w:ins>
          </w:p>
        </w:tc>
        <w:tc>
          <w:tcPr>
            <w:tcW w:w="1791"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Change w:id="5593" w:author="Samuel Dent" w:date="2015-12-18T11:01:00Z">
              <w:tcPr>
                <w:tcW w:w="1791"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tcPrChange>
          </w:tcPr>
          <w:p w14:paraId="12EB8F99" w14:textId="77777777" w:rsidR="00243AEF" w:rsidRPr="000B7BB6" w:rsidRDefault="00243AEF" w:rsidP="00C04E8D">
            <w:pPr>
              <w:spacing w:after="0"/>
              <w:jc w:val="center"/>
              <w:rPr>
                <w:ins w:id="5594" w:author="Stephanie Baer" w:date="2015-12-18T11:33:00Z"/>
                <w:rFonts w:cstheme="minorHAnsi"/>
                <w:b/>
                <w:color w:val="FFFFFF" w:themeColor="background1"/>
                <w:szCs w:val="20"/>
              </w:rPr>
            </w:pPr>
            <w:ins w:id="5595" w:author="Stephanie Baer" w:date="2015-12-18T11:33:00Z">
              <w:r w:rsidRPr="000B7BB6">
                <w:rPr>
                  <w:rFonts w:cstheme="minorHAnsi"/>
                  <w:b/>
                  <w:color w:val="FFFFFF" w:themeColor="background1"/>
                  <w:szCs w:val="20"/>
                </w:rPr>
                <w:t>Electric Resistance</w:t>
              </w:r>
            </w:ins>
          </w:p>
          <w:p w14:paraId="71F09CAC" w14:textId="77777777" w:rsidR="00243AEF" w:rsidRPr="000B7BB6" w:rsidRDefault="00243AEF" w:rsidP="00C04E8D">
            <w:pPr>
              <w:spacing w:after="0"/>
              <w:jc w:val="center"/>
              <w:rPr>
                <w:ins w:id="5596" w:author="Stephanie Baer" w:date="2015-12-18T11:33:00Z"/>
                <w:rFonts w:cstheme="minorHAnsi"/>
                <w:b/>
                <w:color w:val="FFFFFF" w:themeColor="background1"/>
                <w:szCs w:val="20"/>
              </w:rPr>
            </w:pPr>
            <w:ins w:id="5597" w:author="Stephanie Baer" w:date="2015-12-18T11:33:00Z">
              <w:r w:rsidRPr="000B7BB6">
                <w:rPr>
                  <w:rFonts w:cstheme="minorHAnsi"/>
                  <w:b/>
                  <w:color w:val="FFFFFF" w:themeColor="background1"/>
                  <w:szCs w:val="20"/>
                </w:rPr>
                <w:t>Elec_Heating_ Consumption</w:t>
              </w:r>
            </w:ins>
          </w:p>
          <w:p w14:paraId="36B76640" w14:textId="77777777" w:rsidR="00243AEF" w:rsidRPr="000B7BB6" w:rsidRDefault="00243AEF" w:rsidP="00C04E8D">
            <w:pPr>
              <w:spacing w:after="0"/>
              <w:jc w:val="center"/>
              <w:rPr>
                <w:ins w:id="5598" w:author="Stephanie Baer" w:date="2015-12-18T11:33:00Z"/>
                <w:rFonts w:cstheme="minorHAnsi"/>
                <w:b/>
                <w:color w:val="FFFFFF" w:themeColor="background1"/>
                <w:szCs w:val="20"/>
              </w:rPr>
            </w:pPr>
            <w:ins w:id="5599" w:author="Stephanie Baer" w:date="2015-12-18T11:33:00Z">
              <w:r w:rsidRPr="000B7BB6">
                <w:rPr>
                  <w:rFonts w:cstheme="minorHAnsi"/>
                  <w:b/>
                  <w:color w:val="FFFFFF" w:themeColor="background1"/>
                  <w:szCs w:val="20"/>
                </w:rPr>
                <w:t>(kWh)</w:t>
              </w:r>
            </w:ins>
          </w:p>
        </w:tc>
        <w:tc>
          <w:tcPr>
            <w:tcW w:w="180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Change w:id="5600" w:author="Samuel Dent" w:date="2015-12-18T11:01:00Z">
              <w:tcPr>
                <w:tcW w:w="180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tcPrChange>
          </w:tcPr>
          <w:p w14:paraId="34DA7127" w14:textId="77777777" w:rsidR="00243AEF" w:rsidRPr="000B7BB6" w:rsidRDefault="00243AEF" w:rsidP="00C04E8D">
            <w:pPr>
              <w:spacing w:after="0"/>
              <w:jc w:val="center"/>
              <w:rPr>
                <w:ins w:id="5601" w:author="Stephanie Baer" w:date="2015-12-18T11:33:00Z"/>
                <w:rFonts w:cstheme="minorHAnsi"/>
                <w:b/>
                <w:color w:val="FFFFFF" w:themeColor="background1"/>
                <w:szCs w:val="20"/>
              </w:rPr>
            </w:pPr>
            <w:ins w:id="5602" w:author="Stephanie Baer" w:date="2015-12-18T11:33:00Z">
              <w:r w:rsidRPr="000B7BB6">
                <w:rPr>
                  <w:rFonts w:cstheme="minorHAnsi"/>
                  <w:b/>
                  <w:color w:val="FFFFFF" w:themeColor="background1"/>
                  <w:szCs w:val="20"/>
                </w:rPr>
                <w:t>Electric Heat Pump</w:t>
              </w:r>
            </w:ins>
          </w:p>
          <w:p w14:paraId="3B33BF15" w14:textId="77777777" w:rsidR="00243AEF" w:rsidRPr="000B7BB6" w:rsidRDefault="00243AEF" w:rsidP="00C04E8D">
            <w:pPr>
              <w:spacing w:after="0"/>
              <w:jc w:val="center"/>
              <w:rPr>
                <w:ins w:id="5603" w:author="Stephanie Baer" w:date="2015-12-18T11:33:00Z"/>
                <w:rFonts w:cstheme="minorHAnsi"/>
                <w:b/>
                <w:color w:val="FFFFFF" w:themeColor="background1"/>
                <w:szCs w:val="20"/>
              </w:rPr>
            </w:pPr>
            <w:ins w:id="5604" w:author="Stephanie Baer" w:date="2015-12-18T11:33:00Z">
              <w:r w:rsidRPr="000B7BB6">
                <w:rPr>
                  <w:rFonts w:cstheme="minorHAnsi"/>
                  <w:b/>
                  <w:color w:val="FFFFFF" w:themeColor="background1"/>
                  <w:szCs w:val="20"/>
                </w:rPr>
                <w:t>Elec_Heating_ Consumption</w:t>
              </w:r>
            </w:ins>
          </w:p>
          <w:p w14:paraId="4B366145" w14:textId="77777777" w:rsidR="00243AEF" w:rsidRPr="000B7BB6" w:rsidRDefault="00243AEF" w:rsidP="00C04E8D">
            <w:pPr>
              <w:spacing w:after="0"/>
              <w:jc w:val="center"/>
              <w:rPr>
                <w:ins w:id="5605" w:author="Stephanie Baer" w:date="2015-12-18T11:33:00Z"/>
                <w:rFonts w:cstheme="minorHAnsi"/>
                <w:b/>
                <w:color w:val="FFFFFF" w:themeColor="background1"/>
                <w:szCs w:val="20"/>
              </w:rPr>
            </w:pPr>
            <w:ins w:id="5606" w:author="Stephanie Baer" w:date="2015-12-18T11:33:00Z">
              <w:r w:rsidRPr="000B7BB6">
                <w:rPr>
                  <w:rFonts w:cstheme="minorHAnsi"/>
                  <w:b/>
                  <w:color w:val="FFFFFF" w:themeColor="background1"/>
                  <w:szCs w:val="20"/>
                </w:rPr>
                <w:t>(kWh)</w:t>
              </w:r>
            </w:ins>
          </w:p>
        </w:tc>
      </w:tr>
      <w:tr w:rsidR="00243AEF" w:rsidRPr="00A05FC2" w14:paraId="5058F6C4" w14:textId="77777777" w:rsidTr="00C04E8D">
        <w:trPr>
          <w:trHeight w:val="277"/>
          <w:jc w:val="center"/>
          <w:ins w:id="5607" w:author="Stephanie Baer" w:date="2015-12-18T11:33:00Z"/>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755BD6D7" w14:textId="77777777" w:rsidR="00243AEF" w:rsidRPr="00875027" w:rsidRDefault="00243AEF" w:rsidP="00C04E8D">
            <w:pPr>
              <w:pStyle w:val="BodyText"/>
              <w:spacing w:after="0"/>
              <w:rPr>
                <w:ins w:id="5608" w:author="Stephanie Baer" w:date="2015-12-18T11:33:00Z"/>
                <w:sz w:val="20"/>
                <w:szCs w:val="20"/>
              </w:rPr>
            </w:pPr>
            <w:ins w:id="5609" w:author="Stephanie Baer" w:date="2015-12-18T11:33:00Z">
              <w:r w:rsidRPr="00875027">
                <w:rPr>
                  <w:sz w:val="20"/>
                  <w:szCs w:val="20"/>
                </w:rPr>
                <w:t>1 (Rockford)</w:t>
              </w:r>
            </w:ins>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DE4B3" w14:textId="77777777" w:rsidR="00243AEF" w:rsidRPr="00B870D4" w:rsidRDefault="00243AEF" w:rsidP="00C04E8D">
            <w:pPr>
              <w:pStyle w:val="BodyText"/>
              <w:spacing w:after="0"/>
              <w:jc w:val="center"/>
              <w:rPr>
                <w:ins w:id="5610" w:author="Stephanie Baer" w:date="2015-12-18T11:33:00Z"/>
                <w:sz w:val="20"/>
                <w:szCs w:val="20"/>
              </w:rPr>
            </w:pPr>
            <w:ins w:id="5611" w:author="Stephanie Baer" w:date="2015-12-18T11:33:00Z">
              <w:r w:rsidRPr="00FA10E2">
                <w:rPr>
                  <w:sz w:val="20"/>
                  <w:szCs w:val="20"/>
                </w:rPr>
                <w:t>21,741</w:t>
              </w:r>
            </w:ins>
          </w:p>
        </w:tc>
        <w:tc>
          <w:tcPr>
            <w:tcW w:w="1809" w:type="dxa"/>
            <w:tcBorders>
              <w:top w:val="single" w:sz="4" w:space="0" w:color="auto"/>
              <w:left w:val="single" w:sz="4" w:space="0" w:color="auto"/>
              <w:bottom w:val="single" w:sz="4" w:space="0" w:color="auto"/>
              <w:right w:val="single" w:sz="4" w:space="0" w:color="auto"/>
            </w:tcBorders>
            <w:vAlign w:val="bottom"/>
          </w:tcPr>
          <w:p w14:paraId="4A4B9326" w14:textId="77777777" w:rsidR="00243AEF" w:rsidRPr="00B870D4" w:rsidRDefault="00243AEF" w:rsidP="00C04E8D">
            <w:pPr>
              <w:pStyle w:val="BodyText"/>
              <w:spacing w:after="0"/>
              <w:jc w:val="center"/>
              <w:rPr>
                <w:ins w:id="5612" w:author="Stephanie Baer" w:date="2015-12-18T11:33:00Z"/>
                <w:sz w:val="20"/>
                <w:szCs w:val="20"/>
              </w:rPr>
            </w:pPr>
            <w:ins w:id="5613" w:author="Stephanie Baer" w:date="2015-12-18T11:33:00Z">
              <w:r w:rsidRPr="00B870D4">
                <w:rPr>
                  <w:sz w:val="20"/>
                  <w:szCs w:val="20"/>
                </w:rPr>
                <w:t>12,789</w:t>
              </w:r>
            </w:ins>
          </w:p>
        </w:tc>
      </w:tr>
      <w:tr w:rsidR="00243AEF" w:rsidRPr="00A05FC2" w14:paraId="0E410FB4" w14:textId="77777777" w:rsidTr="00C04E8D">
        <w:trPr>
          <w:trHeight w:val="277"/>
          <w:jc w:val="center"/>
          <w:ins w:id="5614" w:author="Stephanie Baer" w:date="2015-12-18T11:33:00Z"/>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7FFF8E7F" w14:textId="77777777" w:rsidR="00243AEF" w:rsidRPr="00875027" w:rsidRDefault="00243AEF" w:rsidP="00C04E8D">
            <w:pPr>
              <w:pStyle w:val="BodyText"/>
              <w:spacing w:after="0"/>
              <w:rPr>
                <w:ins w:id="5615" w:author="Stephanie Baer" w:date="2015-12-18T11:33:00Z"/>
                <w:sz w:val="20"/>
                <w:szCs w:val="20"/>
              </w:rPr>
            </w:pPr>
            <w:ins w:id="5616" w:author="Stephanie Baer" w:date="2015-12-18T11:33:00Z">
              <w:r w:rsidRPr="00875027">
                <w:rPr>
                  <w:sz w:val="20"/>
                  <w:szCs w:val="20"/>
                </w:rPr>
                <w:t>2 (Chicago)</w:t>
              </w:r>
            </w:ins>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AA16A" w14:textId="77777777" w:rsidR="00243AEF" w:rsidRPr="00B870D4" w:rsidRDefault="00243AEF" w:rsidP="00C04E8D">
            <w:pPr>
              <w:pStyle w:val="BodyText"/>
              <w:spacing w:after="0"/>
              <w:jc w:val="center"/>
              <w:rPr>
                <w:ins w:id="5617" w:author="Stephanie Baer" w:date="2015-12-18T11:33:00Z"/>
                <w:sz w:val="20"/>
                <w:szCs w:val="20"/>
              </w:rPr>
            </w:pPr>
            <w:ins w:id="5618" w:author="Stephanie Baer" w:date="2015-12-18T11:33:00Z">
              <w:r w:rsidRPr="00FA10E2">
                <w:rPr>
                  <w:sz w:val="20"/>
                  <w:szCs w:val="20"/>
                </w:rPr>
                <w:t>20,771</w:t>
              </w:r>
            </w:ins>
          </w:p>
        </w:tc>
        <w:tc>
          <w:tcPr>
            <w:tcW w:w="1809" w:type="dxa"/>
            <w:tcBorders>
              <w:top w:val="single" w:sz="4" w:space="0" w:color="auto"/>
              <w:left w:val="single" w:sz="4" w:space="0" w:color="auto"/>
              <w:bottom w:val="single" w:sz="4" w:space="0" w:color="auto"/>
              <w:right w:val="single" w:sz="4" w:space="0" w:color="auto"/>
            </w:tcBorders>
            <w:vAlign w:val="bottom"/>
          </w:tcPr>
          <w:p w14:paraId="54DF1BF9" w14:textId="77777777" w:rsidR="00243AEF" w:rsidRPr="00B870D4" w:rsidRDefault="00243AEF" w:rsidP="00C04E8D">
            <w:pPr>
              <w:pStyle w:val="BodyText"/>
              <w:spacing w:after="0"/>
              <w:jc w:val="center"/>
              <w:rPr>
                <w:ins w:id="5619" w:author="Stephanie Baer" w:date="2015-12-18T11:33:00Z"/>
                <w:sz w:val="20"/>
                <w:szCs w:val="20"/>
              </w:rPr>
            </w:pPr>
            <w:ins w:id="5620" w:author="Stephanie Baer" w:date="2015-12-18T11:33:00Z">
              <w:r w:rsidRPr="000869C8">
                <w:rPr>
                  <w:sz w:val="20"/>
                  <w:szCs w:val="20"/>
                </w:rPr>
                <w:t>12,218</w:t>
              </w:r>
            </w:ins>
          </w:p>
        </w:tc>
      </w:tr>
      <w:tr w:rsidR="00243AEF" w:rsidRPr="00A05FC2" w14:paraId="1508F514" w14:textId="77777777" w:rsidTr="00C04E8D">
        <w:trPr>
          <w:trHeight w:val="277"/>
          <w:jc w:val="center"/>
          <w:ins w:id="5621" w:author="Stephanie Baer" w:date="2015-12-18T11:33:00Z"/>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7104239C" w14:textId="77777777" w:rsidR="00243AEF" w:rsidRPr="00875027" w:rsidRDefault="00243AEF" w:rsidP="00C04E8D">
            <w:pPr>
              <w:pStyle w:val="BodyText"/>
              <w:spacing w:after="0"/>
              <w:rPr>
                <w:ins w:id="5622" w:author="Stephanie Baer" w:date="2015-12-18T11:33:00Z"/>
                <w:sz w:val="20"/>
                <w:szCs w:val="20"/>
              </w:rPr>
            </w:pPr>
            <w:ins w:id="5623" w:author="Stephanie Baer" w:date="2015-12-18T11:33:00Z">
              <w:r w:rsidRPr="00875027">
                <w:rPr>
                  <w:sz w:val="20"/>
                  <w:szCs w:val="20"/>
                </w:rPr>
                <w:t>3 (Springfield)</w:t>
              </w:r>
            </w:ins>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712DB" w14:textId="77777777" w:rsidR="00243AEF" w:rsidRPr="00B870D4" w:rsidRDefault="00243AEF" w:rsidP="00C04E8D">
            <w:pPr>
              <w:pStyle w:val="BodyText"/>
              <w:spacing w:after="0"/>
              <w:jc w:val="center"/>
              <w:rPr>
                <w:ins w:id="5624" w:author="Stephanie Baer" w:date="2015-12-18T11:33:00Z"/>
                <w:sz w:val="20"/>
                <w:szCs w:val="20"/>
              </w:rPr>
            </w:pPr>
            <w:ins w:id="5625" w:author="Stephanie Baer" w:date="2015-12-18T11:33:00Z">
              <w:r w:rsidRPr="00FA10E2">
                <w:rPr>
                  <w:sz w:val="20"/>
                  <w:szCs w:val="20"/>
                </w:rPr>
                <w:t>17,789</w:t>
              </w:r>
            </w:ins>
          </w:p>
        </w:tc>
        <w:tc>
          <w:tcPr>
            <w:tcW w:w="1809" w:type="dxa"/>
            <w:tcBorders>
              <w:top w:val="single" w:sz="4" w:space="0" w:color="auto"/>
              <w:left w:val="single" w:sz="4" w:space="0" w:color="auto"/>
              <w:bottom w:val="single" w:sz="4" w:space="0" w:color="auto"/>
              <w:right w:val="single" w:sz="4" w:space="0" w:color="auto"/>
            </w:tcBorders>
            <w:vAlign w:val="bottom"/>
          </w:tcPr>
          <w:p w14:paraId="43FB26B6" w14:textId="77777777" w:rsidR="00243AEF" w:rsidRPr="00B870D4" w:rsidRDefault="00243AEF" w:rsidP="00C04E8D">
            <w:pPr>
              <w:pStyle w:val="BodyText"/>
              <w:spacing w:after="0"/>
              <w:jc w:val="center"/>
              <w:rPr>
                <w:ins w:id="5626" w:author="Stephanie Baer" w:date="2015-12-18T11:33:00Z"/>
                <w:sz w:val="20"/>
                <w:szCs w:val="20"/>
              </w:rPr>
            </w:pPr>
            <w:ins w:id="5627" w:author="Stephanie Baer" w:date="2015-12-18T11:33:00Z">
              <w:r w:rsidRPr="00B870D4">
                <w:rPr>
                  <w:sz w:val="20"/>
                  <w:szCs w:val="20"/>
                </w:rPr>
                <w:t>10,464</w:t>
              </w:r>
            </w:ins>
          </w:p>
        </w:tc>
      </w:tr>
      <w:tr w:rsidR="00243AEF" w:rsidRPr="00A05FC2" w14:paraId="0B2C12C7" w14:textId="77777777" w:rsidTr="00C04E8D">
        <w:trPr>
          <w:trHeight w:val="277"/>
          <w:jc w:val="center"/>
          <w:ins w:id="5628" w:author="Stephanie Baer" w:date="2015-12-18T11:33:00Z"/>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13AEB565" w14:textId="77777777" w:rsidR="00243AEF" w:rsidRPr="00875027" w:rsidRDefault="00243AEF" w:rsidP="00C04E8D">
            <w:pPr>
              <w:pStyle w:val="BodyText"/>
              <w:spacing w:after="0"/>
              <w:rPr>
                <w:ins w:id="5629" w:author="Stephanie Baer" w:date="2015-12-18T11:33:00Z"/>
                <w:sz w:val="20"/>
                <w:szCs w:val="20"/>
              </w:rPr>
            </w:pPr>
            <w:ins w:id="5630" w:author="Stephanie Baer" w:date="2015-12-18T11:33:00Z">
              <w:r w:rsidRPr="00875027">
                <w:rPr>
                  <w:sz w:val="20"/>
                  <w:szCs w:val="20"/>
                </w:rPr>
                <w:t>4 (Belleville)</w:t>
              </w:r>
            </w:ins>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18EDA" w14:textId="77777777" w:rsidR="00243AEF" w:rsidRPr="00B870D4" w:rsidRDefault="00243AEF" w:rsidP="00C04E8D">
            <w:pPr>
              <w:pStyle w:val="BodyText"/>
              <w:spacing w:after="0"/>
              <w:jc w:val="center"/>
              <w:rPr>
                <w:ins w:id="5631" w:author="Stephanie Baer" w:date="2015-12-18T11:33:00Z"/>
                <w:sz w:val="20"/>
                <w:szCs w:val="20"/>
              </w:rPr>
            </w:pPr>
            <w:ins w:id="5632" w:author="Stephanie Baer" w:date="2015-12-18T11:33:00Z">
              <w:r w:rsidRPr="00FA10E2">
                <w:rPr>
                  <w:sz w:val="20"/>
                  <w:szCs w:val="20"/>
                </w:rPr>
                <w:t>13,722</w:t>
              </w:r>
            </w:ins>
          </w:p>
        </w:tc>
        <w:tc>
          <w:tcPr>
            <w:tcW w:w="1809" w:type="dxa"/>
            <w:tcBorders>
              <w:top w:val="single" w:sz="4" w:space="0" w:color="auto"/>
              <w:left w:val="single" w:sz="4" w:space="0" w:color="auto"/>
              <w:bottom w:val="single" w:sz="4" w:space="0" w:color="auto"/>
              <w:right w:val="single" w:sz="4" w:space="0" w:color="auto"/>
            </w:tcBorders>
            <w:vAlign w:val="bottom"/>
          </w:tcPr>
          <w:p w14:paraId="0F820CA7" w14:textId="77777777" w:rsidR="00243AEF" w:rsidRPr="00B870D4" w:rsidRDefault="00243AEF" w:rsidP="00C04E8D">
            <w:pPr>
              <w:pStyle w:val="BodyText"/>
              <w:spacing w:after="0"/>
              <w:jc w:val="center"/>
              <w:rPr>
                <w:ins w:id="5633" w:author="Stephanie Baer" w:date="2015-12-18T11:33:00Z"/>
                <w:sz w:val="20"/>
                <w:szCs w:val="20"/>
              </w:rPr>
            </w:pPr>
            <w:ins w:id="5634" w:author="Stephanie Baer" w:date="2015-12-18T11:33:00Z">
              <w:r w:rsidRPr="00B870D4">
                <w:rPr>
                  <w:sz w:val="20"/>
                  <w:szCs w:val="20"/>
                </w:rPr>
                <w:t>8,072</w:t>
              </w:r>
            </w:ins>
          </w:p>
        </w:tc>
      </w:tr>
      <w:tr w:rsidR="00243AEF" w:rsidRPr="00A05FC2" w14:paraId="21156A4D" w14:textId="77777777" w:rsidTr="00C04E8D">
        <w:trPr>
          <w:trHeight w:val="277"/>
          <w:jc w:val="center"/>
          <w:ins w:id="5635" w:author="Stephanie Baer" w:date="2015-12-18T11:33:00Z"/>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34D900EF" w14:textId="77777777" w:rsidR="00243AEF" w:rsidRPr="00875027" w:rsidRDefault="00243AEF" w:rsidP="00C04E8D">
            <w:pPr>
              <w:pStyle w:val="BodyText"/>
              <w:spacing w:after="0"/>
              <w:rPr>
                <w:ins w:id="5636" w:author="Stephanie Baer" w:date="2015-12-18T11:33:00Z"/>
                <w:sz w:val="20"/>
                <w:szCs w:val="20"/>
              </w:rPr>
            </w:pPr>
            <w:ins w:id="5637" w:author="Stephanie Baer" w:date="2015-12-18T11:33:00Z">
              <w:r w:rsidRPr="00875027">
                <w:rPr>
                  <w:sz w:val="20"/>
                  <w:szCs w:val="20"/>
                </w:rPr>
                <w:t>5 (Marion)</w:t>
              </w:r>
            </w:ins>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5A3D9" w14:textId="77777777" w:rsidR="00243AEF" w:rsidRPr="00B870D4" w:rsidRDefault="00243AEF" w:rsidP="00C04E8D">
            <w:pPr>
              <w:pStyle w:val="BodyText"/>
              <w:spacing w:after="0"/>
              <w:jc w:val="center"/>
              <w:rPr>
                <w:ins w:id="5638" w:author="Stephanie Baer" w:date="2015-12-18T11:33:00Z"/>
                <w:sz w:val="20"/>
                <w:szCs w:val="20"/>
              </w:rPr>
            </w:pPr>
            <w:ins w:id="5639" w:author="Stephanie Baer" w:date="2015-12-18T11:33:00Z">
              <w:r w:rsidRPr="00FA10E2">
                <w:rPr>
                  <w:sz w:val="20"/>
                  <w:szCs w:val="20"/>
                </w:rPr>
                <w:t>13,966</w:t>
              </w:r>
            </w:ins>
          </w:p>
        </w:tc>
        <w:tc>
          <w:tcPr>
            <w:tcW w:w="1809" w:type="dxa"/>
            <w:tcBorders>
              <w:top w:val="single" w:sz="4" w:space="0" w:color="auto"/>
              <w:left w:val="single" w:sz="4" w:space="0" w:color="auto"/>
              <w:bottom w:val="single" w:sz="4" w:space="0" w:color="auto"/>
              <w:right w:val="single" w:sz="4" w:space="0" w:color="auto"/>
            </w:tcBorders>
            <w:vAlign w:val="bottom"/>
          </w:tcPr>
          <w:p w14:paraId="676B7932" w14:textId="77777777" w:rsidR="00243AEF" w:rsidRPr="00B870D4" w:rsidRDefault="00243AEF" w:rsidP="00C04E8D">
            <w:pPr>
              <w:pStyle w:val="BodyText"/>
              <w:spacing w:after="0"/>
              <w:jc w:val="center"/>
              <w:rPr>
                <w:ins w:id="5640" w:author="Stephanie Baer" w:date="2015-12-18T11:33:00Z"/>
                <w:sz w:val="20"/>
                <w:szCs w:val="20"/>
              </w:rPr>
            </w:pPr>
            <w:ins w:id="5641" w:author="Stephanie Baer" w:date="2015-12-18T11:33:00Z">
              <w:r w:rsidRPr="00B870D4">
                <w:rPr>
                  <w:sz w:val="20"/>
                  <w:szCs w:val="20"/>
                </w:rPr>
                <w:t>8,215</w:t>
              </w:r>
            </w:ins>
          </w:p>
        </w:tc>
      </w:tr>
      <w:tr w:rsidR="00243AEF" w:rsidRPr="00A05FC2" w14:paraId="0CFC84DF" w14:textId="77777777" w:rsidTr="00C04E8D">
        <w:trPr>
          <w:trHeight w:val="277"/>
          <w:jc w:val="center"/>
          <w:ins w:id="5642" w:author="Stephanie Baer" w:date="2015-12-18T11:33:00Z"/>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4D9BDE78" w14:textId="77777777" w:rsidR="00243AEF" w:rsidRPr="00875027" w:rsidRDefault="00243AEF" w:rsidP="00C04E8D">
            <w:pPr>
              <w:pStyle w:val="BodyText"/>
              <w:spacing w:after="0"/>
              <w:rPr>
                <w:ins w:id="5643" w:author="Stephanie Baer" w:date="2015-12-18T11:33:00Z"/>
                <w:sz w:val="20"/>
                <w:szCs w:val="20"/>
              </w:rPr>
            </w:pPr>
            <w:ins w:id="5644" w:author="Stephanie Baer" w:date="2015-12-18T11:33:00Z">
              <w:r w:rsidRPr="00875027">
                <w:rPr>
                  <w:sz w:val="20"/>
                  <w:szCs w:val="20"/>
                </w:rPr>
                <w:t>Average</w:t>
              </w:r>
            </w:ins>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27AE8" w14:textId="77777777" w:rsidR="00243AEF" w:rsidRPr="001B259A" w:rsidRDefault="00243AEF" w:rsidP="00C04E8D">
            <w:pPr>
              <w:pStyle w:val="BodyText"/>
              <w:spacing w:after="0"/>
              <w:jc w:val="center"/>
              <w:rPr>
                <w:ins w:id="5645" w:author="Stephanie Baer" w:date="2015-12-18T11:33:00Z"/>
                <w:sz w:val="20"/>
                <w:szCs w:val="20"/>
              </w:rPr>
            </w:pPr>
            <w:ins w:id="5646" w:author="Stephanie Baer" w:date="2015-12-18T11:33:00Z">
              <w:r w:rsidRPr="001B259A">
                <w:rPr>
                  <w:sz w:val="20"/>
                  <w:szCs w:val="20"/>
                </w:rPr>
                <w:t>19,743</w:t>
              </w:r>
            </w:ins>
          </w:p>
        </w:tc>
        <w:tc>
          <w:tcPr>
            <w:tcW w:w="1809" w:type="dxa"/>
            <w:tcBorders>
              <w:top w:val="single" w:sz="4" w:space="0" w:color="auto"/>
              <w:left w:val="single" w:sz="4" w:space="0" w:color="auto"/>
              <w:bottom w:val="single" w:sz="4" w:space="0" w:color="auto"/>
              <w:right w:val="single" w:sz="4" w:space="0" w:color="auto"/>
            </w:tcBorders>
            <w:vAlign w:val="bottom"/>
          </w:tcPr>
          <w:p w14:paraId="2D2203E7" w14:textId="77777777" w:rsidR="00243AEF" w:rsidRPr="00C747F8" w:rsidRDefault="00243AEF" w:rsidP="00C04E8D">
            <w:pPr>
              <w:pStyle w:val="BodyText"/>
              <w:spacing w:after="0"/>
              <w:jc w:val="center"/>
              <w:rPr>
                <w:ins w:id="5647" w:author="Stephanie Baer" w:date="2015-12-18T11:33:00Z"/>
                <w:sz w:val="20"/>
                <w:szCs w:val="20"/>
              </w:rPr>
            </w:pPr>
            <w:ins w:id="5648" w:author="Stephanie Baer" w:date="2015-12-18T11:33:00Z">
              <w:r w:rsidRPr="001B259A">
                <w:rPr>
                  <w:bCs/>
                  <w:sz w:val="20"/>
                  <w:szCs w:val="20"/>
                </w:rPr>
                <w:t>11,613</w:t>
              </w:r>
            </w:ins>
          </w:p>
        </w:tc>
      </w:tr>
    </w:tbl>
    <w:p w14:paraId="4E820B38" w14:textId="77777777" w:rsidR="00243AEF" w:rsidRPr="00B41203" w:rsidRDefault="00243AEF" w:rsidP="00243AEF">
      <w:pPr>
        <w:jc w:val="center"/>
        <w:rPr>
          <w:ins w:id="5649" w:author="Stephanie Baer" w:date="2015-12-18T11:33:00Z"/>
          <w:rFonts w:cstheme="minorHAnsi"/>
          <w:noProof/>
        </w:rPr>
      </w:pPr>
    </w:p>
    <w:p w14:paraId="6DF543A0" w14:textId="77777777" w:rsidR="00243AEF" w:rsidRPr="000B7BB6" w:rsidRDefault="00243AEF" w:rsidP="00243AEF">
      <w:pPr>
        <w:tabs>
          <w:tab w:val="left" w:pos="3600"/>
        </w:tabs>
        <w:ind w:left="3060" w:hanging="2340"/>
        <w:rPr>
          <w:ins w:id="5650" w:author="Stephanie Baer" w:date="2015-12-18T11:33:00Z"/>
          <w:rFonts w:cstheme="minorHAnsi"/>
          <w:noProof/>
        </w:rPr>
      </w:pPr>
      <w:ins w:id="5651" w:author="Stephanie Baer" w:date="2015-12-18T11:33:00Z">
        <w:r>
          <w:rPr>
            <w:rFonts w:cstheme="minorHAnsi"/>
            <w:noProof/>
          </w:rPr>
          <w:t xml:space="preserve">Heating_Reduction </w:t>
        </w:r>
        <w:r>
          <w:rPr>
            <w:rFonts w:cstheme="minorHAnsi"/>
            <w:noProof/>
          </w:rPr>
          <w:tab/>
        </w:r>
        <w:r w:rsidRPr="00850831">
          <w:rPr>
            <w:rFonts w:cstheme="minorHAnsi"/>
            <w:noProof/>
            <w:szCs w:val="20"/>
          </w:rPr>
          <w:t>= Assumed percentage reduction in total household heating energy consumption</w:t>
        </w:r>
        <w:r w:rsidRPr="000B7BB6">
          <w:rPr>
            <w:rFonts w:cstheme="minorHAnsi"/>
            <w:noProof/>
          </w:rPr>
          <w:t xml:space="preserve"> due to </w:t>
        </w:r>
        <w:r>
          <w:rPr>
            <w:rFonts w:cstheme="minorHAnsi"/>
            <w:noProof/>
          </w:rPr>
          <w:t>advanced</w:t>
        </w:r>
        <w:r w:rsidRPr="000B7BB6">
          <w:rPr>
            <w:rFonts w:cstheme="minorHAnsi"/>
            <w:noProof/>
          </w:rPr>
          <w:t xml:space="preserve"> thermostat</w:t>
        </w:r>
      </w:ins>
    </w:p>
    <w:p w14:paraId="75303A9F" w14:textId="687150FD" w:rsidR="00243AEF" w:rsidRDefault="00243AEF" w:rsidP="00243AEF">
      <w:pPr>
        <w:tabs>
          <w:tab w:val="left" w:pos="3600"/>
        </w:tabs>
        <w:ind w:left="3060" w:hanging="720"/>
        <w:rPr>
          <w:ins w:id="5652" w:author="Stephanie Baer" w:date="2015-12-18T11:33:00Z"/>
          <w:rFonts w:cstheme="minorHAnsi"/>
          <w:noProof/>
        </w:rPr>
      </w:pPr>
      <w:ins w:id="5653" w:author="Stephanie Baer" w:date="2015-12-18T11:33:00Z">
        <w:r w:rsidRPr="000B7BB6">
          <w:rPr>
            <w:rFonts w:cstheme="minorHAnsi"/>
            <w:noProof/>
          </w:rPr>
          <w:lastRenderedPageBreak/>
          <w:tab/>
          <w:t xml:space="preserve">= </w:t>
        </w:r>
      </w:ins>
      <w:ins w:id="5654" w:author="Samuel Dent" w:date="2016-01-18T06:05:00Z">
        <w:r w:rsidR="00291EF6">
          <w:rPr>
            <w:rFonts w:cstheme="minorHAnsi"/>
            <w:noProof/>
          </w:rPr>
          <w:t>If programs are evaluated</w:t>
        </w:r>
      </w:ins>
      <w:ins w:id="5655" w:author="Samuel Dent" w:date="2016-01-18T06:08:00Z">
        <w:r w:rsidR="00291EF6">
          <w:rPr>
            <w:rFonts w:cstheme="minorHAnsi"/>
            <w:noProof/>
          </w:rPr>
          <w:t xml:space="preserve"> </w:t>
        </w:r>
      </w:ins>
      <w:ins w:id="5656" w:author="Samuel Dent" w:date="2016-01-18T06:10:00Z">
        <w:r w:rsidR="00291EF6">
          <w:rPr>
            <w:rFonts w:cstheme="minorHAnsi"/>
            <w:noProof/>
          </w:rPr>
          <w:t>during program deployment then</w:t>
        </w:r>
      </w:ins>
      <w:ins w:id="5657" w:author="Samuel Dent" w:date="2016-01-18T06:11:00Z">
        <w:r w:rsidR="00291EF6">
          <w:rPr>
            <w:rFonts w:cstheme="minorHAnsi"/>
            <w:noProof/>
          </w:rPr>
          <w:t xml:space="preserve"> custom savings assumptions should be applied. Otherwise use: </w:t>
        </w:r>
      </w:ins>
      <w:ins w:id="5658" w:author="Samuel Dent" w:date="2016-01-18T06:10:00Z">
        <w:r w:rsidR="00291EF6">
          <w:rPr>
            <w:rFonts w:cstheme="minorHAnsi"/>
            <w:noProof/>
          </w:rPr>
          <w:t xml:space="preserve"> </w:t>
        </w:r>
      </w:ins>
      <w:ins w:id="5659" w:author="Stephanie Baer" w:date="2015-12-18T11:33:00Z">
        <w:del w:id="5660" w:author="Nick Lange" w:date="2015-12-18T09:45:00Z">
          <w:r w:rsidRPr="00C445A4" w:rsidDel="00793E4E">
            <w:rPr>
              <w:rFonts w:cstheme="minorHAnsi"/>
              <w:noProof/>
              <w:highlight w:val="yellow"/>
            </w:rPr>
            <w:delText>X.X%</w:delText>
          </w:r>
        </w:del>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2024"/>
      </w:tblGrid>
      <w:tr w:rsidR="00243AEF" w:rsidRPr="00A05FC2" w14:paraId="709464AC" w14:textId="77777777" w:rsidTr="00C04E8D">
        <w:trPr>
          <w:jc w:val="center"/>
          <w:ins w:id="5661" w:author="Stephanie Baer" w:date="2015-12-18T11:33:00Z"/>
        </w:trPr>
        <w:tc>
          <w:tcPr>
            <w:tcW w:w="2430" w:type="dxa"/>
            <w:shd w:val="clear" w:color="auto" w:fill="7F7F7F" w:themeFill="text1" w:themeFillTint="80"/>
            <w:tcMar>
              <w:top w:w="0" w:type="dxa"/>
              <w:left w:w="108" w:type="dxa"/>
              <w:bottom w:w="0" w:type="dxa"/>
              <w:right w:w="108" w:type="dxa"/>
            </w:tcMar>
            <w:hideMark/>
          </w:tcPr>
          <w:p w14:paraId="5645DC5F" w14:textId="77777777" w:rsidR="00243AEF" w:rsidRPr="000B7BB6" w:rsidRDefault="00243AEF" w:rsidP="00C04E8D">
            <w:pPr>
              <w:spacing w:after="0"/>
              <w:jc w:val="center"/>
              <w:rPr>
                <w:ins w:id="5662" w:author="Stephanie Baer" w:date="2015-12-18T11:33:00Z"/>
                <w:rFonts w:cstheme="minorHAnsi"/>
                <w:b/>
                <w:color w:val="FFFFFF" w:themeColor="background1"/>
                <w:szCs w:val="20"/>
              </w:rPr>
            </w:pPr>
            <w:ins w:id="5663" w:author="Stephanie Baer" w:date="2015-12-18T11:33:00Z">
              <w:r>
                <w:rPr>
                  <w:rFonts w:cstheme="minorHAnsi"/>
                  <w:b/>
                  <w:color w:val="FFFFFF" w:themeColor="background1"/>
                  <w:szCs w:val="20"/>
                </w:rPr>
                <w:t>Existing Thermostat</w:t>
              </w:r>
              <w:r w:rsidRPr="000B7BB6">
                <w:rPr>
                  <w:rFonts w:cstheme="minorHAnsi"/>
                  <w:b/>
                  <w:color w:val="FFFFFF" w:themeColor="background1"/>
                  <w:szCs w:val="20"/>
                </w:rPr>
                <w:t xml:space="preserve"> Type</w:t>
              </w:r>
            </w:ins>
          </w:p>
        </w:tc>
        <w:tc>
          <w:tcPr>
            <w:tcW w:w="1774" w:type="dxa"/>
            <w:shd w:val="clear" w:color="auto" w:fill="7F7F7F" w:themeFill="text1" w:themeFillTint="80"/>
            <w:tcMar>
              <w:top w:w="0" w:type="dxa"/>
              <w:left w:w="108" w:type="dxa"/>
              <w:bottom w:w="0" w:type="dxa"/>
              <w:right w:w="108" w:type="dxa"/>
            </w:tcMar>
            <w:hideMark/>
          </w:tcPr>
          <w:p w14:paraId="51241708" w14:textId="77777777" w:rsidR="00243AEF" w:rsidRPr="000B7BB6" w:rsidRDefault="00243AEF" w:rsidP="00C04E8D">
            <w:pPr>
              <w:spacing w:after="0"/>
              <w:jc w:val="center"/>
              <w:rPr>
                <w:ins w:id="5664" w:author="Stephanie Baer" w:date="2015-12-18T11:33:00Z"/>
                <w:rFonts w:cstheme="minorHAnsi"/>
                <w:b/>
                <w:color w:val="FFFFFF" w:themeColor="background1"/>
                <w:szCs w:val="20"/>
              </w:rPr>
            </w:pPr>
            <w:ins w:id="5665" w:author="Stephanie Baer" w:date="2015-12-18T11:33:00Z">
              <w:r>
                <w:rPr>
                  <w:rFonts w:cstheme="minorHAnsi"/>
                  <w:b/>
                  <w:color w:val="FFFFFF" w:themeColor="background1"/>
                  <w:szCs w:val="20"/>
                </w:rPr>
                <w:t>Heating_Reduction</w:t>
              </w:r>
              <w:r>
                <w:rPr>
                  <w:rStyle w:val="FootnoteReference"/>
                  <w:b/>
                  <w:color w:val="FFFFFF" w:themeColor="background1"/>
                  <w:szCs w:val="20"/>
                </w:rPr>
                <w:footnoteReference w:id="464"/>
              </w:r>
            </w:ins>
          </w:p>
        </w:tc>
      </w:tr>
      <w:tr w:rsidR="00243AEF" w:rsidRPr="00A05FC2" w14:paraId="695781E3" w14:textId="77777777" w:rsidTr="00C04E8D">
        <w:trPr>
          <w:jc w:val="center"/>
          <w:ins w:id="5669" w:author="Stephanie Baer" w:date="2015-12-18T11:33:00Z"/>
        </w:trPr>
        <w:tc>
          <w:tcPr>
            <w:tcW w:w="2430" w:type="dxa"/>
            <w:tcMar>
              <w:top w:w="0" w:type="dxa"/>
              <w:left w:w="108" w:type="dxa"/>
              <w:bottom w:w="0" w:type="dxa"/>
              <w:right w:w="108" w:type="dxa"/>
            </w:tcMar>
            <w:hideMark/>
          </w:tcPr>
          <w:p w14:paraId="07E7015D" w14:textId="77777777" w:rsidR="00243AEF" w:rsidRPr="00875027" w:rsidRDefault="00243AEF" w:rsidP="00C04E8D">
            <w:pPr>
              <w:pStyle w:val="BodyText"/>
              <w:spacing w:after="0"/>
              <w:rPr>
                <w:ins w:id="5670" w:author="Stephanie Baer" w:date="2015-12-18T11:33:00Z"/>
                <w:rFonts w:eastAsiaTheme="minorHAnsi"/>
                <w:sz w:val="20"/>
              </w:rPr>
            </w:pPr>
            <w:ins w:id="5671" w:author="Stephanie Baer" w:date="2015-12-18T11:33:00Z">
              <w:r>
                <w:rPr>
                  <w:sz w:val="20"/>
                </w:rPr>
                <w:t>Manual</w:t>
              </w:r>
            </w:ins>
          </w:p>
        </w:tc>
        <w:tc>
          <w:tcPr>
            <w:tcW w:w="1774" w:type="dxa"/>
            <w:tcMar>
              <w:top w:w="0" w:type="dxa"/>
              <w:left w:w="108" w:type="dxa"/>
              <w:bottom w:w="0" w:type="dxa"/>
              <w:right w:w="108" w:type="dxa"/>
            </w:tcMar>
            <w:hideMark/>
          </w:tcPr>
          <w:p w14:paraId="442C0F65" w14:textId="77777777" w:rsidR="00243AEF" w:rsidRPr="00875027" w:rsidRDefault="00243AEF" w:rsidP="00C04E8D">
            <w:pPr>
              <w:pStyle w:val="BodyText"/>
              <w:spacing w:after="0"/>
              <w:jc w:val="center"/>
              <w:rPr>
                <w:ins w:id="5672" w:author="Stephanie Baer" w:date="2015-12-18T11:33:00Z"/>
                <w:rFonts w:eastAsiaTheme="minorHAnsi"/>
                <w:sz w:val="20"/>
              </w:rPr>
            </w:pPr>
            <w:ins w:id="5673" w:author="Stephanie Baer" w:date="2015-12-18T11:33:00Z">
              <w:r>
                <w:rPr>
                  <w:rFonts w:eastAsiaTheme="minorHAnsi"/>
                  <w:sz w:val="20"/>
                </w:rPr>
                <w:t>8.8%</w:t>
              </w:r>
            </w:ins>
          </w:p>
        </w:tc>
      </w:tr>
      <w:tr w:rsidR="00243AEF" w:rsidRPr="00A05FC2" w14:paraId="29256AF0" w14:textId="77777777" w:rsidTr="00C04E8D">
        <w:trPr>
          <w:jc w:val="center"/>
          <w:ins w:id="5674" w:author="Stephanie Baer" w:date="2015-12-18T11:33:00Z"/>
        </w:trPr>
        <w:tc>
          <w:tcPr>
            <w:tcW w:w="2430" w:type="dxa"/>
            <w:tcMar>
              <w:top w:w="0" w:type="dxa"/>
              <w:left w:w="108" w:type="dxa"/>
              <w:bottom w:w="0" w:type="dxa"/>
              <w:right w:w="108" w:type="dxa"/>
            </w:tcMar>
            <w:hideMark/>
          </w:tcPr>
          <w:p w14:paraId="5D1EC664" w14:textId="77777777" w:rsidR="00243AEF" w:rsidRPr="00875027" w:rsidRDefault="00243AEF" w:rsidP="00C04E8D">
            <w:pPr>
              <w:pStyle w:val="BodyText"/>
              <w:spacing w:after="0"/>
              <w:rPr>
                <w:ins w:id="5675" w:author="Stephanie Baer" w:date="2015-12-18T11:33:00Z"/>
                <w:rFonts w:eastAsiaTheme="minorHAnsi"/>
                <w:sz w:val="20"/>
              </w:rPr>
            </w:pPr>
            <w:ins w:id="5676" w:author="Stephanie Baer" w:date="2015-12-18T11:33:00Z">
              <w:r>
                <w:rPr>
                  <w:sz w:val="20"/>
                </w:rPr>
                <w:t>Programmable</w:t>
              </w:r>
            </w:ins>
          </w:p>
        </w:tc>
        <w:tc>
          <w:tcPr>
            <w:tcW w:w="1774" w:type="dxa"/>
            <w:tcMar>
              <w:top w:w="0" w:type="dxa"/>
              <w:left w:w="108" w:type="dxa"/>
              <w:bottom w:w="0" w:type="dxa"/>
              <w:right w:w="108" w:type="dxa"/>
            </w:tcMar>
            <w:hideMark/>
          </w:tcPr>
          <w:p w14:paraId="00ADDDDF" w14:textId="77777777" w:rsidR="00243AEF" w:rsidRPr="00875027" w:rsidRDefault="00243AEF" w:rsidP="00C04E8D">
            <w:pPr>
              <w:pStyle w:val="BodyText"/>
              <w:spacing w:after="0"/>
              <w:jc w:val="center"/>
              <w:rPr>
                <w:ins w:id="5677" w:author="Stephanie Baer" w:date="2015-12-18T11:33:00Z"/>
                <w:rFonts w:eastAsiaTheme="minorHAnsi"/>
                <w:sz w:val="20"/>
              </w:rPr>
            </w:pPr>
            <w:ins w:id="5678" w:author="Stephanie Baer" w:date="2015-12-18T11:33:00Z">
              <w:r>
                <w:rPr>
                  <w:rFonts w:eastAsiaTheme="minorHAnsi"/>
                  <w:sz w:val="20"/>
                </w:rPr>
                <w:t>5.6%</w:t>
              </w:r>
            </w:ins>
          </w:p>
        </w:tc>
      </w:tr>
      <w:tr w:rsidR="00243AEF" w:rsidRPr="00A05FC2" w14:paraId="1E388E85" w14:textId="77777777" w:rsidTr="00C04E8D">
        <w:trPr>
          <w:jc w:val="center"/>
          <w:ins w:id="5679" w:author="Stephanie Baer" w:date="2015-12-18T11:33:00Z"/>
        </w:trPr>
        <w:tc>
          <w:tcPr>
            <w:tcW w:w="2430" w:type="dxa"/>
            <w:tcMar>
              <w:top w:w="0" w:type="dxa"/>
              <w:left w:w="108" w:type="dxa"/>
              <w:bottom w:w="0" w:type="dxa"/>
              <w:right w:w="108" w:type="dxa"/>
            </w:tcMar>
            <w:hideMark/>
          </w:tcPr>
          <w:p w14:paraId="1B843223" w14:textId="77777777" w:rsidR="00243AEF" w:rsidRPr="00875027" w:rsidRDefault="00243AEF" w:rsidP="00C04E8D">
            <w:pPr>
              <w:pStyle w:val="BodyText"/>
              <w:spacing w:after="0"/>
              <w:rPr>
                <w:ins w:id="5680" w:author="Stephanie Baer" w:date="2015-12-18T11:33:00Z"/>
                <w:rFonts w:eastAsiaTheme="minorHAnsi"/>
                <w:sz w:val="20"/>
              </w:rPr>
            </w:pPr>
            <w:ins w:id="5681" w:author="Stephanie Baer" w:date="2015-12-18T11:33:00Z">
              <w:r>
                <w:rPr>
                  <w:sz w:val="20"/>
                </w:rPr>
                <w:t>Unknown (Blended)</w:t>
              </w:r>
            </w:ins>
          </w:p>
        </w:tc>
        <w:tc>
          <w:tcPr>
            <w:tcW w:w="1774" w:type="dxa"/>
            <w:tcMar>
              <w:top w:w="0" w:type="dxa"/>
              <w:left w:w="108" w:type="dxa"/>
              <w:bottom w:w="0" w:type="dxa"/>
              <w:right w:w="108" w:type="dxa"/>
            </w:tcMar>
            <w:hideMark/>
          </w:tcPr>
          <w:p w14:paraId="3984297E" w14:textId="13EB0F8D" w:rsidR="00243AEF" w:rsidRPr="00875027" w:rsidRDefault="00243AEF" w:rsidP="00C04E8D">
            <w:pPr>
              <w:pStyle w:val="BodyText"/>
              <w:spacing w:after="0"/>
              <w:jc w:val="center"/>
              <w:rPr>
                <w:ins w:id="5682" w:author="Stephanie Baer" w:date="2015-12-18T11:33:00Z"/>
                <w:rFonts w:eastAsiaTheme="minorHAnsi"/>
                <w:sz w:val="20"/>
              </w:rPr>
            </w:pPr>
            <w:ins w:id="5683" w:author="Stephanie Baer" w:date="2015-12-18T11:33:00Z">
              <w:del w:id="5684" w:author="Nick Lange" w:date="2016-01-12T07:32:00Z">
                <w:r w:rsidDel="00B72CE6">
                  <w:rPr>
                    <w:rFonts w:eastAsiaTheme="minorHAnsi"/>
                    <w:sz w:val="20"/>
                  </w:rPr>
                  <w:delText>6.7%</w:delText>
                </w:r>
              </w:del>
            </w:ins>
            <w:ins w:id="5685" w:author="Nick Lange" w:date="2016-01-12T07:32:00Z">
              <w:r w:rsidR="00B72CE6">
                <w:rPr>
                  <w:rFonts w:eastAsiaTheme="minorHAnsi"/>
                  <w:sz w:val="20"/>
                </w:rPr>
                <w:t>7.4%</w:t>
              </w:r>
            </w:ins>
          </w:p>
        </w:tc>
      </w:tr>
    </w:tbl>
    <w:p w14:paraId="7AC047E6" w14:textId="77777777" w:rsidR="00243AEF" w:rsidRPr="00B41203" w:rsidRDefault="00243AEF" w:rsidP="00243AEF">
      <w:pPr>
        <w:tabs>
          <w:tab w:val="left" w:pos="3600"/>
        </w:tabs>
        <w:ind w:left="3060" w:hanging="720"/>
        <w:rPr>
          <w:ins w:id="5686" w:author="Stephanie Baer" w:date="2015-12-18T11:33:00Z"/>
          <w:rFonts w:cstheme="minorHAnsi"/>
          <w:noProof/>
        </w:rPr>
      </w:pPr>
    </w:p>
    <w:p w14:paraId="3D933C9D" w14:textId="77777777" w:rsidR="00243AEF" w:rsidRPr="00A05FC2" w:rsidRDefault="00243AEF" w:rsidP="00243AEF">
      <w:pPr>
        <w:tabs>
          <w:tab w:val="left" w:pos="3600"/>
        </w:tabs>
        <w:ind w:left="3060" w:hanging="2340"/>
        <w:rPr>
          <w:ins w:id="5687" w:author="Stephanie Baer" w:date="2015-12-18T11:33:00Z"/>
          <w:rFonts w:cstheme="minorHAnsi"/>
          <w:noProof/>
          <w:szCs w:val="20"/>
        </w:rPr>
      </w:pPr>
      <w:ins w:id="5688" w:author="Stephanie Baer" w:date="2015-12-18T11:33:00Z">
        <w:r>
          <w:rPr>
            <w:rFonts w:cstheme="minorHAnsi"/>
            <w:noProof/>
          </w:rPr>
          <w:t>HF</w:t>
        </w:r>
        <w:r>
          <w:rPr>
            <w:rFonts w:cstheme="minorHAnsi"/>
            <w:noProof/>
          </w:rPr>
          <w:tab/>
        </w:r>
        <w:r w:rsidRPr="000B7BB6">
          <w:rPr>
            <w:rFonts w:cstheme="minorHAnsi"/>
            <w:noProof/>
          </w:rPr>
          <w:t>= Household factor, to adjust heating consumption for non-single-</w:t>
        </w:r>
        <w:r w:rsidRPr="00A05FC2">
          <w:rPr>
            <w:rFonts w:cstheme="minorHAnsi"/>
            <w:noProof/>
            <w:szCs w:val="20"/>
          </w:rPr>
          <w:t>family households.</w:t>
        </w:r>
        <w:r w:rsidRPr="00A05FC2">
          <w:rPr>
            <w:rFonts w:cstheme="minorHAnsi"/>
            <w:noProof/>
            <w:szCs w:val="20"/>
          </w:rPr>
          <w:tab/>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243AEF" w:rsidRPr="00A05FC2" w14:paraId="13EFD2A8" w14:textId="77777777" w:rsidTr="00C04E8D">
        <w:trPr>
          <w:jc w:val="center"/>
          <w:ins w:id="5689" w:author="Stephanie Baer" w:date="2015-12-18T11:33:00Z"/>
        </w:trPr>
        <w:tc>
          <w:tcPr>
            <w:tcW w:w="2430" w:type="dxa"/>
            <w:shd w:val="clear" w:color="auto" w:fill="7F7F7F" w:themeFill="text1" w:themeFillTint="80"/>
            <w:tcMar>
              <w:top w:w="0" w:type="dxa"/>
              <w:left w:w="108" w:type="dxa"/>
              <w:bottom w:w="0" w:type="dxa"/>
              <w:right w:w="108" w:type="dxa"/>
            </w:tcMar>
            <w:hideMark/>
          </w:tcPr>
          <w:p w14:paraId="548928D4" w14:textId="77777777" w:rsidR="00243AEF" w:rsidRPr="000B7BB6" w:rsidRDefault="00243AEF" w:rsidP="00C04E8D">
            <w:pPr>
              <w:spacing w:after="0"/>
              <w:jc w:val="center"/>
              <w:rPr>
                <w:ins w:id="5690" w:author="Stephanie Baer" w:date="2015-12-18T11:33:00Z"/>
                <w:rFonts w:cstheme="minorHAnsi"/>
                <w:b/>
                <w:color w:val="FFFFFF" w:themeColor="background1"/>
                <w:szCs w:val="20"/>
              </w:rPr>
            </w:pPr>
            <w:ins w:id="5691" w:author="Stephanie Baer" w:date="2015-12-18T11:33:00Z">
              <w:r w:rsidRPr="000B7BB6">
                <w:rPr>
                  <w:rFonts w:cstheme="minorHAnsi"/>
                  <w:b/>
                  <w:color w:val="FFFFFF" w:themeColor="background1"/>
                  <w:szCs w:val="20"/>
                </w:rPr>
                <w:t>Household Type</w:t>
              </w:r>
            </w:ins>
          </w:p>
        </w:tc>
        <w:tc>
          <w:tcPr>
            <w:tcW w:w="1774" w:type="dxa"/>
            <w:shd w:val="clear" w:color="auto" w:fill="7F7F7F" w:themeFill="text1" w:themeFillTint="80"/>
            <w:tcMar>
              <w:top w:w="0" w:type="dxa"/>
              <w:left w:w="108" w:type="dxa"/>
              <w:bottom w:w="0" w:type="dxa"/>
              <w:right w:w="108" w:type="dxa"/>
            </w:tcMar>
            <w:hideMark/>
          </w:tcPr>
          <w:p w14:paraId="2CF02608" w14:textId="77777777" w:rsidR="00243AEF" w:rsidRPr="000B7BB6" w:rsidRDefault="00243AEF" w:rsidP="00C04E8D">
            <w:pPr>
              <w:spacing w:after="0"/>
              <w:jc w:val="center"/>
              <w:rPr>
                <w:ins w:id="5692" w:author="Stephanie Baer" w:date="2015-12-18T11:33:00Z"/>
                <w:rFonts w:cstheme="minorHAnsi"/>
                <w:b/>
                <w:color w:val="FFFFFF" w:themeColor="background1"/>
                <w:szCs w:val="20"/>
              </w:rPr>
            </w:pPr>
            <w:ins w:id="5693" w:author="Stephanie Baer" w:date="2015-12-18T11:33:00Z">
              <w:r w:rsidRPr="000B7BB6">
                <w:rPr>
                  <w:rFonts w:cstheme="minorHAnsi"/>
                  <w:b/>
                  <w:color w:val="FFFFFF" w:themeColor="background1"/>
                  <w:szCs w:val="20"/>
                </w:rPr>
                <w:t>HF</w:t>
              </w:r>
            </w:ins>
          </w:p>
        </w:tc>
      </w:tr>
      <w:tr w:rsidR="00243AEF" w:rsidRPr="00A05FC2" w14:paraId="77FCE381" w14:textId="77777777" w:rsidTr="00C04E8D">
        <w:trPr>
          <w:jc w:val="center"/>
          <w:ins w:id="5694" w:author="Stephanie Baer" w:date="2015-12-18T11:33:00Z"/>
        </w:trPr>
        <w:tc>
          <w:tcPr>
            <w:tcW w:w="2430" w:type="dxa"/>
            <w:tcMar>
              <w:top w:w="0" w:type="dxa"/>
              <w:left w:w="108" w:type="dxa"/>
              <w:bottom w:w="0" w:type="dxa"/>
              <w:right w:w="108" w:type="dxa"/>
            </w:tcMar>
            <w:hideMark/>
          </w:tcPr>
          <w:p w14:paraId="72713106" w14:textId="77777777" w:rsidR="00243AEF" w:rsidRPr="00875027" w:rsidRDefault="00243AEF" w:rsidP="00C04E8D">
            <w:pPr>
              <w:pStyle w:val="BodyText"/>
              <w:spacing w:after="0"/>
              <w:rPr>
                <w:ins w:id="5695" w:author="Stephanie Baer" w:date="2015-12-18T11:33:00Z"/>
                <w:rFonts w:eastAsiaTheme="minorHAnsi"/>
                <w:sz w:val="20"/>
              </w:rPr>
            </w:pPr>
            <w:ins w:id="5696" w:author="Stephanie Baer" w:date="2015-12-18T11:33:00Z">
              <w:r w:rsidRPr="00875027">
                <w:rPr>
                  <w:sz w:val="20"/>
                </w:rPr>
                <w:t>Single-Family</w:t>
              </w:r>
            </w:ins>
          </w:p>
        </w:tc>
        <w:tc>
          <w:tcPr>
            <w:tcW w:w="1774" w:type="dxa"/>
            <w:tcMar>
              <w:top w:w="0" w:type="dxa"/>
              <w:left w:w="108" w:type="dxa"/>
              <w:bottom w:w="0" w:type="dxa"/>
              <w:right w:w="108" w:type="dxa"/>
            </w:tcMar>
            <w:hideMark/>
          </w:tcPr>
          <w:p w14:paraId="7B72A3A5" w14:textId="77777777" w:rsidR="00243AEF" w:rsidRPr="00875027" w:rsidRDefault="00243AEF" w:rsidP="00C04E8D">
            <w:pPr>
              <w:pStyle w:val="BodyText"/>
              <w:spacing w:after="0"/>
              <w:jc w:val="center"/>
              <w:rPr>
                <w:ins w:id="5697" w:author="Stephanie Baer" w:date="2015-12-18T11:33:00Z"/>
                <w:rFonts w:eastAsiaTheme="minorHAnsi"/>
                <w:sz w:val="20"/>
              </w:rPr>
            </w:pPr>
            <w:ins w:id="5698" w:author="Stephanie Baer" w:date="2015-12-18T11:33:00Z">
              <w:r w:rsidRPr="00875027">
                <w:rPr>
                  <w:sz w:val="20"/>
                </w:rPr>
                <w:t>100%</w:t>
              </w:r>
            </w:ins>
          </w:p>
        </w:tc>
      </w:tr>
      <w:tr w:rsidR="00243AEF" w:rsidRPr="00A05FC2" w14:paraId="5E0A1E2E" w14:textId="77777777" w:rsidTr="00C04E8D">
        <w:trPr>
          <w:jc w:val="center"/>
          <w:ins w:id="5699" w:author="Stephanie Baer" w:date="2015-12-18T11:33:00Z"/>
        </w:trPr>
        <w:tc>
          <w:tcPr>
            <w:tcW w:w="2430" w:type="dxa"/>
            <w:tcMar>
              <w:top w:w="0" w:type="dxa"/>
              <w:left w:w="108" w:type="dxa"/>
              <w:bottom w:w="0" w:type="dxa"/>
              <w:right w:w="108" w:type="dxa"/>
            </w:tcMar>
            <w:hideMark/>
          </w:tcPr>
          <w:p w14:paraId="3BB0C1BA" w14:textId="77777777" w:rsidR="00243AEF" w:rsidRPr="00875027" w:rsidRDefault="00243AEF" w:rsidP="00C04E8D">
            <w:pPr>
              <w:pStyle w:val="BodyText"/>
              <w:spacing w:after="0"/>
              <w:rPr>
                <w:ins w:id="5700" w:author="Stephanie Baer" w:date="2015-12-18T11:33:00Z"/>
                <w:rFonts w:eastAsiaTheme="minorHAnsi"/>
                <w:sz w:val="20"/>
              </w:rPr>
            </w:pPr>
            <w:ins w:id="5701" w:author="Stephanie Baer" w:date="2015-12-18T11:33:00Z">
              <w:r w:rsidRPr="00875027">
                <w:rPr>
                  <w:sz w:val="20"/>
                </w:rPr>
                <w:t>Multi-Family</w:t>
              </w:r>
            </w:ins>
          </w:p>
        </w:tc>
        <w:tc>
          <w:tcPr>
            <w:tcW w:w="1774" w:type="dxa"/>
            <w:tcMar>
              <w:top w:w="0" w:type="dxa"/>
              <w:left w:w="108" w:type="dxa"/>
              <w:bottom w:w="0" w:type="dxa"/>
              <w:right w:w="108" w:type="dxa"/>
            </w:tcMar>
            <w:hideMark/>
          </w:tcPr>
          <w:p w14:paraId="0704CBC6" w14:textId="77777777" w:rsidR="00243AEF" w:rsidRPr="00875027" w:rsidRDefault="00243AEF" w:rsidP="00C04E8D">
            <w:pPr>
              <w:pStyle w:val="BodyText"/>
              <w:spacing w:after="0"/>
              <w:jc w:val="center"/>
              <w:rPr>
                <w:ins w:id="5702" w:author="Stephanie Baer" w:date="2015-12-18T11:33:00Z"/>
                <w:rFonts w:eastAsiaTheme="minorHAnsi"/>
                <w:sz w:val="20"/>
              </w:rPr>
            </w:pPr>
            <w:ins w:id="5703" w:author="Stephanie Baer" w:date="2015-12-18T11:33:00Z">
              <w:r w:rsidRPr="00875027">
                <w:rPr>
                  <w:sz w:val="20"/>
                </w:rPr>
                <w:t>65%</w:t>
              </w:r>
              <w:r w:rsidRPr="00875027">
                <w:rPr>
                  <w:rStyle w:val="FootnoteReference"/>
                  <w:rFonts w:cstheme="minorHAnsi"/>
                </w:rPr>
                <w:footnoteReference w:id="465"/>
              </w:r>
            </w:ins>
          </w:p>
        </w:tc>
      </w:tr>
      <w:tr w:rsidR="00243AEF" w:rsidRPr="00A05FC2" w14:paraId="79F42305" w14:textId="77777777" w:rsidTr="00C04E8D">
        <w:trPr>
          <w:jc w:val="center"/>
          <w:ins w:id="5706" w:author="Stephanie Baer" w:date="2015-12-18T11:33:00Z"/>
        </w:trPr>
        <w:tc>
          <w:tcPr>
            <w:tcW w:w="2430" w:type="dxa"/>
            <w:tcMar>
              <w:top w:w="0" w:type="dxa"/>
              <w:left w:w="108" w:type="dxa"/>
              <w:bottom w:w="0" w:type="dxa"/>
              <w:right w:w="108" w:type="dxa"/>
            </w:tcMar>
            <w:hideMark/>
          </w:tcPr>
          <w:p w14:paraId="4534ADD7" w14:textId="77777777" w:rsidR="00243AEF" w:rsidRPr="00875027" w:rsidRDefault="00243AEF" w:rsidP="00C04E8D">
            <w:pPr>
              <w:pStyle w:val="BodyText"/>
              <w:spacing w:after="0"/>
              <w:rPr>
                <w:ins w:id="5707" w:author="Stephanie Baer" w:date="2015-12-18T11:33:00Z"/>
                <w:rFonts w:eastAsiaTheme="minorHAnsi"/>
                <w:sz w:val="20"/>
              </w:rPr>
            </w:pPr>
            <w:ins w:id="5708" w:author="Stephanie Baer" w:date="2015-12-18T11:33:00Z">
              <w:r w:rsidRPr="00875027">
                <w:rPr>
                  <w:sz w:val="20"/>
                </w:rPr>
                <w:t>Actual</w:t>
              </w:r>
            </w:ins>
          </w:p>
        </w:tc>
        <w:tc>
          <w:tcPr>
            <w:tcW w:w="1774" w:type="dxa"/>
            <w:tcMar>
              <w:top w:w="0" w:type="dxa"/>
              <w:left w:w="108" w:type="dxa"/>
              <w:bottom w:w="0" w:type="dxa"/>
              <w:right w:w="108" w:type="dxa"/>
            </w:tcMar>
            <w:hideMark/>
          </w:tcPr>
          <w:p w14:paraId="10FDF6DC" w14:textId="77777777" w:rsidR="00243AEF" w:rsidRPr="00875027" w:rsidRDefault="00243AEF" w:rsidP="00C04E8D">
            <w:pPr>
              <w:pStyle w:val="BodyText"/>
              <w:spacing w:after="0"/>
              <w:jc w:val="center"/>
              <w:rPr>
                <w:ins w:id="5709" w:author="Stephanie Baer" w:date="2015-12-18T11:33:00Z"/>
                <w:rFonts w:eastAsiaTheme="minorHAnsi"/>
                <w:sz w:val="20"/>
              </w:rPr>
            </w:pPr>
            <w:ins w:id="5710" w:author="Stephanie Baer" w:date="2015-12-18T11:33:00Z">
              <w:r w:rsidRPr="00875027">
                <w:rPr>
                  <w:sz w:val="20"/>
                </w:rPr>
                <w:t>Custom</w:t>
              </w:r>
              <w:r w:rsidRPr="00875027">
                <w:rPr>
                  <w:rStyle w:val="FootnoteReference"/>
                  <w:rFonts w:cstheme="minorHAnsi"/>
                </w:rPr>
                <w:footnoteReference w:id="466"/>
              </w:r>
            </w:ins>
          </w:p>
        </w:tc>
      </w:tr>
    </w:tbl>
    <w:p w14:paraId="25F07380" w14:textId="77777777" w:rsidR="00243AEF" w:rsidRPr="00A05FC2" w:rsidRDefault="00243AEF" w:rsidP="00243AEF">
      <w:pPr>
        <w:tabs>
          <w:tab w:val="left" w:pos="3600"/>
        </w:tabs>
        <w:ind w:left="3060" w:hanging="2340"/>
        <w:rPr>
          <w:ins w:id="5713" w:author="Stephanie Baer" w:date="2015-12-18T11:33:00Z"/>
          <w:rFonts w:cstheme="minorHAnsi"/>
          <w:noProof/>
          <w:szCs w:val="20"/>
        </w:rPr>
      </w:pPr>
    </w:p>
    <w:p w14:paraId="148BB292" w14:textId="77777777" w:rsidR="00243AEF" w:rsidRDefault="00243AEF" w:rsidP="00243AEF">
      <w:pPr>
        <w:tabs>
          <w:tab w:val="left" w:pos="3600"/>
        </w:tabs>
        <w:ind w:left="3060" w:hanging="2340"/>
        <w:rPr>
          <w:ins w:id="5714" w:author="Samuel Dent" w:date="2016-01-18T06:11:00Z"/>
          <w:rFonts w:cstheme="minorHAnsi"/>
          <w:noProof/>
          <w:szCs w:val="20"/>
        </w:rPr>
      </w:pPr>
      <w:ins w:id="5715" w:author="Stephanie Baer" w:date="2015-12-18T11:33:00Z">
        <w:r w:rsidRPr="00A05FC2">
          <w:rPr>
            <w:rFonts w:cstheme="minorHAnsi"/>
            <w:noProof/>
            <w:szCs w:val="20"/>
          </w:rPr>
          <w:t>Eff_ISR</w:t>
        </w:r>
        <w:r w:rsidRPr="00A05FC2">
          <w:rPr>
            <w:rFonts w:cstheme="minorHAnsi"/>
            <w:noProof/>
            <w:szCs w:val="20"/>
          </w:rPr>
          <w:tab/>
          <w:t>=</w:t>
        </w:r>
        <w:r>
          <w:rPr>
            <w:rFonts w:cstheme="minorHAnsi"/>
            <w:noProof/>
            <w:szCs w:val="20"/>
          </w:rPr>
          <w:t xml:space="preserve"> </w:t>
        </w:r>
        <w:r w:rsidRPr="00A05FC2">
          <w:rPr>
            <w:rFonts w:cstheme="minorHAnsi"/>
            <w:noProof/>
            <w:szCs w:val="20"/>
          </w:rPr>
          <w:t xml:space="preserve">Effective In-Service Rate, the percentage of thermostats installed and </w:t>
        </w:r>
        <w:r>
          <w:rPr>
            <w:rFonts w:cstheme="minorHAnsi"/>
            <w:noProof/>
            <w:szCs w:val="20"/>
          </w:rPr>
          <w:t>configured</w:t>
        </w:r>
        <w:r w:rsidRPr="00A05FC2">
          <w:rPr>
            <w:rFonts w:cstheme="minorHAnsi"/>
            <w:noProof/>
            <w:szCs w:val="20"/>
          </w:rPr>
          <w:t xml:space="preserve"> effectively</w:t>
        </w:r>
        <w:r>
          <w:rPr>
            <w:rFonts w:cstheme="minorHAnsi"/>
            <w:noProof/>
            <w:szCs w:val="20"/>
          </w:rPr>
          <w:t xml:space="preserve"> for 2-way communication</w:t>
        </w:r>
        <w:r w:rsidRPr="00A05FC2">
          <w:rPr>
            <w:rFonts w:cstheme="minorHAnsi"/>
            <w:noProof/>
            <w:szCs w:val="20"/>
          </w:rPr>
          <w:tab/>
        </w:r>
      </w:ins>
    </w:p>
    <w:p w14:paraId="756ADECF" w14:textId="548A7D3C" w:rsidR="00291EF6" w:rsidRPr="00A05FC2" w:rsidRDefault="00291EF6" w:rsidP="00243AEF">
      <w:pPr>
        <w:tabs>
          <w:tab w:val="left" w:pos="3600"/>
        </w:tabs>
        <w:ind w:left="3060" w:hanging="2340"/>
        <w:rPr>
          <w:ins w:id="5716" w:author="Stephanie Baer" w:date="2015-12-18T11:33:00Z"/>
          <w:rFonts w:cstheme="minorHAnsi"/>
          <w:noProof/>
          <w:szCs w:val="20"/>
        </w:rPr>
      </w:pPr>
      <w:ins w:id="5717" w:author="Samuel Dent" w:date="2016-01-18T06:12:00Z">
        <w:r>
          <w:rPr>
            <w:rFonts w:cstheme="minorHAnsi"/>
            <w:noProof/>
          </w:rPr>
          <w:tab/>
        </w:r>
      </w:ins>
      <w:ins w:id="5718" w:author="Samuel Dent" w:date="2016-01-18T06:11:00Z">
        <w:r w:rsidRPr="000B7BB6">
          <w:rPr>
            <w:rFonts w:cstheme="minorHAnsi"/>
            <w:noProof/>
          </w:rPr>
          <w:t xml:space="preserve">= </w:t>
        </w:r>
        <w:r>
          <w:rPr>
            <w:rFonts w:cstheme="minorHAnsi"/>
            <w:noProof/>
          </w:rPr>
          <w:t xml:space="preserve">If programs are evaluated during program deployment then custom </w:t>
        </w:r>
      </w:ins>
      <w:ins w:id="5719" w:author="Samuel Dent" w:date="2016-01-18T06:12:00Z">
        <w:r>
          <w:rPr>
            <w:rFonts w:cstheme="minorHAnsi"/>
            <w:noProof/>
          </w:rPr>
          <w:t>ISR</w:t>
        </w:r>
      </w:ins>
      <w:ins w:id="5720" w:author="Samuel Dent" w:date="2016-01-18T06:11:00Z">
        <w:r>
          <w:rPr>
            <w:rFonts w:cstheme="minorHAnsi"/>
            <w:noProof/>
          </w:rPr>
          <w:t xml:space="preserve"> assumptions should be applied. </w:t>
        </w:r>
      </w:ins>
      <w:ins w:id="5721" w:author="Samuel Dent" w:date="2016-01-18T06:12:00Z">
        <w:r>
          <w:rPr>
            <w:rFonts w:cstheme="minorHAnsi"/>
            <w:noProof/>
          </w:rPr>
          <w:t xml:space="preserve">If in service rate is captured within the savings percentage, ISR should be 100%. </w:t>
        </w:r>
      </w:ins>
      <w:ins w:id="5722" w:author="Samuel Dent" w:date="2016-01-18T06:13:00Z">
        <w:r>
          <w:rPr>
            <w:rFonts w:cstheme="minorHAnsi"/>
            <w:noProof/>
          </w:rPr>
          <w:t>If using default savings</w:t>
        </w:r>
      </w:ins>
      <w:ins w:id="5723" w:author="Samuel Dent" w:date="2016-01-18T06:11:00Z">
        <w:r>
          <w:rPr>
            <w:rFonts w:cstheme="minorHAnsi"/>
            <w:noProof/>
          </w:rPr>
          <w:t xml:space="preserve">:  </w:t>
        </w:r>
      </w:ins>
    </w:p>
    <w:tbl>
      <w:tblPr>
        <w:tblW w:w="0" w:type="auto"/>
        <w:tblInd w:w="2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243AEF" w:rsidRPr="00A05FC2" w14:paraId="7D20F26F" w14:textId="77777777" w:rsidTr="00C04E8D">
        <w:trPr>
          <w:ins w:id="5724" w:author="Stephanie Baer" w:date="2015-12-18T11:33:00Z"/>
        </w:trPr>
        <w:tc>
          <w:tcPr>
            <w:tcW w:w="2430" w:type="dxa"/>
            <w:shd w:val="clear" w:color="auto" w:fill="7F7F7F" w:themeFill="text1" w:themeFillTint="80"/>
            <w:tcMar>
              <w:top w:w="0" w:type="dxa"/>
              <w:left w:w="108" w:type="dxa"/>
              <w:bottom w:w="0" w:type="dxa"/>
              <w:right w:w="108" w:type="dxa"/>
            </w:tcMar>
            <w:hideMark/>
          </w:tcPr>
          <w:p w14:paraId="4E4E3FF0" w14:textId="77777777" w:rsidR="00243AEF" w:rsidRPr="000B7BB6" w:rsidRDefault="00243AEF" w:rsidP="00C04E8D">
            <w:pPr>
              <w:spacing w:after="0"/>
              <w:jc w:val="center"/>
              <w:rPr>
                <w:ins w:id="5725" w:author="Stephanie Baer" w:date="2015-12-18T11:33:00Z"/>
                <w:rFonts w:cstheme="minorHAnsi"/>
                <w:b/>
                <w:color w:val="FFFFFF" w:themeColor="background1"/>
                <w:szCs w:val="20"/>
              </w:rPr>
            </w:pPr>
            <w:ins w:id="5726" w:author="Stephanie Baer" w:date="2015-12-18T11:33:00Z">
              <w:r w:rsidRPr="000B7BB6">
                <w:rPr>
                  <w:rFonts w:cstheme="minorHAnsi"/>
                  <w:b/>
                  <w:color w:val="FFFFFF" w:themeColor="background1"/>
                  <w:szCs w:val="20"/>
                </w:rPr>
                <w:t>Program Delivery</w:t>
              </w:r>
            </w:ins>
          </w:p>
        </w:tc>
        <w:tc>
          <w:tcPr>
            <w:tcW w:w="1774" w:type="dxa"/>
            <w:shd w:val="clear" w:color="auto" w:fill="7F7F7F" w:themeFill="text1" w:themeFillTint="80"/>
            <w:tcMar>
              <w:top w:w="0" w:type="dxa"/>
              <w:left w:w="108" w:type="dxa"/>
              <w:bottom w:w="0" w:type="dxa"/>
              <w:right w:w="108" w:type="dxa"/>
            </w:tcMar>
            <w:hideMark/>
          </w:tcPr>
          <w:p w14:paraId="2AF7BD2B" w14:textId="77777777" w:rsidR="00243AEF" w:rsidRPr="000B7BB6" w:rsidRDefault="00243AEF" w:rsidP="00C04E8D">
            <w:pPr>
              <w:spacing w:after="0"/>
              <w:jc w:val="center"/>
              <w:rPr>
                <w:ins w:id="5727" w:author="Stephanie Baer" w:date="2015-12-18T11:33:00Z"/>
                <w:rFonts w:cstheme="minorHAnsi"/>
                <w:b/>
                <w:color w:val="FFFFFF" w:themeColor="background1"/>
                <w:szCs w:val="20"/>
              </w:rPr>
            </w:pPr>
            <w:ins w:id="5728" w:author="Stephanie Baer" w:date="2015-12-18T11:33:00Z">
              <w:r w:rsidRPr="000B7BB6">
                <w:rPr>
                  <w:rFonts w:cstheme="minorHAnsi"/>
                  <w:b/>
                  <w:color w:val="FFFFFF" w:themeColor="background1"/>
                  <w:szCs w:val="20"/>
                </w:rPr>
                <w:t>Eff_ISR</w:t>
              </w:r>
            </w:ins>
          </w:p>
        </w:tc>
      </w:tr>
      <w:tr w:rsidR="00243AEF" w:rsidRPr="00A05FC2" w14:paraId="33069C60" w14:textId="77777777" w:rsidTr="00C04E8D">
        <w:trPr>
          <w:ins w:id="5729" w:author="Stephanie Baer" w:date="2015-12-18T11:33:00Z"/>
        </w:trPr>
        <w:tc>
          <w:tcPr>
            <w:tcW w:w="2430" w:type="dxa"/>
            <w:tcMar>
              <w:top w:w="0" w:type="dxa"/>
              <w:left w:w="108" w:type="dxa"/>
              <w:bottom w:w="0" w:type="dxa"/>
              <w:right w:w="108" w:type="dxa"/>
            </w:tcMar>
            <w:hideMark/>
          </w:tcPr>
          <w:p w14:paraId="74018807" w14:textId="77777777" w:rsidR="00243AEF" w:rsidRPr="00875027" w:rsidRDefault="00243AEF" w:rsidP="00C04E8D">
            <w:pPr>
              <w:pStyle w:val="BodyText"/>
              <w:spacing w:after="0"/>
              <w:rPr>
                <w:ins w:id="5730" w:author="Stephanie Baer" w:date="2015-12-18T11:33:00Z"/>
                <w:rFonts w:eastAsiaTheme="minorHAnsi"/>
                <w:sz w:val="20"/>
              </w:rPr>
            </w:pPr>
            <w:ins w:id="5731" w:author="Stephanie Baer" w:date="2015-12-18T11:33:00Z">
              <w:r w:rsidRPr="00875027">
                <w:rPr>
                  <w:sz w:val="20"/>
                </w:rPr>
                <w:t>Direct Install</w:t>
              </w:r>
            </w:ins>
          </w:p>
        </w:tc>
        <w:tc>
          <w:tcPr>
            <w:tcW w:w="1774" w:type="dxa"/>
            <w:tcMar>
              <w:top w:w="0" w:type="dxa"/>
              <w:left w:w="108" w:type="dxa"/>
              <w:bottom w:w="0" w:type="dxa"/>
              <w:right w:w="108" w:type="dxa"/>
            </w:tcMar>
            <w:hideMark/>
          </w:tcPr>
          <w:p w14:paraId="79CC708C" w14:textId="77777777" w:rsidR="00243AEF" w:rsidRPr="00875027" w:rsidRDefault="00243AEF" w:rsidP="00C04E8D">
            <w:pPr>
              <w:pStyle w:val="BodyText"/>
              <w:spacing w:after="0"/>
              <w:jc w:val="center"/>
              <w:rPr>
                <w:ins w:id="5732" w:author="Stephanie Baer" w:date="2015-12-18T11:33:00Z"/>
                <w:rFonts w:eastAsiaTheme="minorHAnsi"/>
                <w:sz w:val="20"/>
              </w:rPr>
            </w:pPr>
            <w:ins w:id="5733" w:author="Stephanie Baer" w:date="2015-12-18T11:33:00Z">
              <w:r w:rsidRPr="00875027">
                <w:rPr>
                  <w:sz w:val="20"/>
                </w:rPr>
                <w:t>100%</w:t>
              </w:r>
            </w:ins>
          </w:p>
        </w:tc>
      </w:tr>
      <w:tr w:rsidR="00243AEF" w:rsidRPr="00A05FC2" w14:paraId="30FC1510" w14:textId="77777777" w:rsidTr="00C04E8D">
        <w:trPr>
          <w:trHeight w:val="62"/>
          <w:ins w:id="5734" w:author="Stephanie Baer" w:date="2015-12-18T11:33:00Z"/>
        </w:trPr>
        <w:tc>
          <w:tcPr>
            <w:tcW w:w="2430" w:type="dxa"/>
            <w:tcMar>
              <w:top w:w="0" w:type="dxa"/>
              <w:left w:w="108" w:type="dxa"/>
              <w:bottom w:w="0" w:type="dxa"/>
              <w:right w:w="108" w:type="dxa"/>
            </w:tcMar>
          </w:tcPr>
          <w:p w14:paraId="1FA9EFE9" w14:textId="77777777" w:rsidR="00243AEF" w:rsidRPr="00875027" w:rsidRDefault="00243AEF" w:rsidP="00C04E8D">
            <w:pPr>
              <w:pStyle w:val="BodyText"/>
              <w:spacing w:after="0"/>
              <w:rPr>
                <w:ins w:id="5735" w:author="Stephanie Baer" w:date="2015-12-18T11:33:00Z"/>
                <w:rFonts w:eastAsiaTheme="minorHAnsi"/>
                <w:sz w:val="20"/>
              </w:rPr>
            </w:pPr>
            <w:ins w:id="5736" w:author="Stephanie Baer" w:date="2015-12-18T11:33:00Z">
              <w:r>
                <w:rPr>
                  <w:rFonts w:eastAsiaTheme="minorHAnsi"/>
                  <w:sz w:val="20"/>
                </w:rPr>
                <w:t>Other</w:t>
              </w:r>
            </w:ins>
          </w:p>
        </w:tc>
        <w:tc>
          <w:tcPr>
            <w:tcW w:w="1774" w:type="dxa"/>
            <w:tcMar>
              <w:top w:w="0" w:type="dxa"/>
              <w:left w:w="108" w:type="dxa"/>
              <w:bottom w:w="0" w:type="dxa"/>
              <w:right w:w="108" w:type="dxa"/>
            </w:tcMar>
          </w:tcPr>
          <w:p w14:paraId="556579BC" w14:textId="77777777" w:rsidR="00243AEF" w:rsidRPr="00875027" w:rsidRDefault="00243AEF" w:rsidP="00C04E8D">
            <w:pPr>
              <w:pStyle w:val="BodyText"/>
              <w:spacing w:after="0"/>
              <w:jc w:val="center"/>
              <w:rPr>
                <w:ins w:id="5737" w:author="Stephanie Baer" w:date="2015-12-18T11:33:00Z"/>
                <w:rFonts w:eastAsiaTheme="minorHAnsi"/>
                <w:sz w:val="20"/>
              </w:rPr>
            </w:pPr>
            <w:ins w:id="5738" w:author="Stephanie Baer" w:date="2015-12-18T11:33:00Z">
              <w:del w:id="5739" w:author="Nick Lange" w:date="2015-12-18T09:54:00Z">
                <w:r w:rsidRPr="00354C0F" w:rsidDel="009456FF">
                  <w:rPr>
                    <w:sz w:val="20"/>
                  </w:rPr>
                  <w:delText>Actual, or</w:delText>
                </w:r>
                <w:r w:rsidRPr="00504062" w:rsidDel="009456FF">
                  <w:rPr>
                    <w:sz w:val="20"/>
                    <w:highlight w:val="yellow"/>
                  </w:rPr>
                  <w:delText xml:space="preserve"> XX%</w:delText>
                </w:r>
              </w:del>
              <w:r>
                <w:rPr>
                  <w:sz w:val="20"/>
                </w:rPr>
                <w:t>100%</w:t>
              </w:r>
              <w:r>
                <w:rPr>
                  <w:rStyle w:val="FootnoteReference"/>
                </w:rPr>
                <w:footnoteReference w:id="467"/>
              </w:r>
            </w:ins>
          </w:p>
        </w:tc>
      </w:tr>
    </w:tbl>
    <w:p w14:paraId="51C0D2A4" w14:textId="77777777" w:rsidR="00243AEF" w:rsidRPr="000B7BB6" w:rsidRDefault="00243AEF" w:rsidP="00243AEF">
      <w:pPr>
        <w:tabs>
          <w:tab w:val="left" w:pos="3600"/>
        </w:tabs>
        <w:spacing w:before="240"/>
        <w:ind w:left="3060" w:hanging="2340"/>
        <w:rPr>
          <w:ins w:id="5742" w:author="Stephanie Baer" w:date="2015-12-18T11:33:00Z"/>
          <w:rFonts w:cstheme="minorHAnsi"/>
          <w:noProof/>
        </w:rPr>
      </w:pPr>
      <w:ins w:id="5743" w:author="Stephanie Baer" w:date="2015-12-18T11:33:00Z">
        <w:r w:rsidRPr="00A05FC2">
          <w:rPr>
            <w:rFonts w:cstheme="minorHAnsi"/>
            <w:noProof/>
            <w:szCs w:val="20"/>
          </w:rPr>
          <w:t xml:space="preserve">∆Therms </w:t>
        </w:r>
        <w:r w:rsidRPr="00A05FC2">
          <w:rPr>
            <w:rFonts w:cstheme="minorHAnsi"/>
            <w:noProof/>
            <w:szCs w:val="20"/>
          </w:rPr>
          <w:tab/>
          <w:t xml:space="preserve">= Therm savings if </w:t>
        </w:r>
        <w:r>
          <w:rPr>
            <w:rFonts w:cstheme="minorHAnsi"/>
            <w:noProof/>
            <w:szCs w:val="20"/>
          </w:rPr>
          <w:t>Natural Gas</w:t>
        </w:r>
        <w:r w:rsidRPr="00B41203">
          <w:rPr>
            <w:rFonts w:cstheme="minorHAnsi"/>
            <w:noProof/>
          </w:rPr>
          <w:t xml:space="preserve"> heating system</w:t>
        </w:r>
      </w:ins>
    </w:p>
    <w:p w14:paraId="6D5DB085" w14:textId="77777777" w:rsidR="00243AEF" w:rsidRPr="00A05FC2" w:rsidRDefault="00243AEF" w:rsidP="00243AEF">
      <w:pPr>
        <w:tabs>
          <w:tab w:val="left" w:pos="3600"/>
        </w:tabs>
        <w:spacing w:before="240"/>
        <w:ind w:left="3060" w:hanging="2340"/>
        <w:rPr>
          <w:ins w:id="5744" w:author="Stephanie Baer" w:date="2015-12-18T11:33:00Z"/>
          <w:rFonts w:cstheme="minorHAnsi"/>
          <w:noProof/>
        </w:rPr>
      </w:pPr>
      <w:ins w:id="5745" w:author="Stephanie Baer" w:date="2015-12-18T11:33:00Z">
        <w:r w:rsidRPr="000B7BB6">
          <w:rPr>
            <w:rFonts w:cstheme="minorHAnsi"/>
            <w:noProof/>
          </w:rPr>
          <w:tab/>
          <w:t xml:space="preserve">= See calculation in </w:t>
        </w:r>
        <w:r>
          <w:rPr>
            <w:rFonts w:cstheme="minorHAnsi"/>
            <w:noProof/>
          </w:rPr>
          <w:t>Natural Gas</w:t>
        </w:r>
        <w:r w:rsidRPr="000B7BB6">
          <w:rPr>
            <w:rFonts w:cstheme="minorHAnsi"/>
            <w:noProof/>
          </w:rPr>
          <w:t xml:space="preserve"> section below</w:t>
        </w:r>
      </w:ins>
    </w:p>
    <w:p w14:paraId="3E49E171" w14:textId="77777777" w:rsidR="00243AEF" w:rsidRPr="000B7BB6" w:rsidRDefault="00243AEF" w:rsidP="00243AEF">
      <w:pPr>
        <w:tabs>
          <w:tab w:val="left" w:pos="3600"/>
        </w:tabs>
        <w:spacing w:before="240"/>
        <w:ind w:left="3060" w:hanging="2340"/>
        <w:rPr>
          <w:ins w:id="5746" w:author="Stephanie Baer" w:date="2015-12-18T11:33:00Z"/>
          <w:rFonts w:cstheme="minorHAnsi"/>
          <w:noProof/>
        </w:rPr>
      </w:pPr>
      <w:ins w:id="5747" w:author="Stephanie Baer" w:date="2015-12-18T11:33:00Z">
        <w:r w:rsidRPr="00B41203">
          <w:rPr>
            <w:rFonts w:cstheme="minorHAnsi"/>
            <w:noProof/>
          </w:rPr>
          <w:t>F</w:t>
        </w:r>
        <w:r w:rsidRPr="000B7BB6">
          <w:rPr>
            <w:rFonts w:cstheme="minorHAnsi"/>
            <w:noProof/>
            <w:vertAlign w:val="subscript"/>
          </w:rPr>
          <w:t>e</w:t>
        </w:r>
        <w:r w:rsidRPr="000B7BB6">
          <w:rPr>
            <w:rFonts w:cstheme="minorHAnsi"/>
            <w:noProof/>
          </w:rPr>
          <w:tab/>
          <w:t>= Furnace Fan energy consumption as a percentage of annual fuel consumption</w:t>
        </w:r>
      </w:ins>
    </w:p>
    <w:p w14:paraId="335A8118" w14:textId="77777777" w:rsidR="00243AEF" w:rsidRPr="00B41203" w:rsidRDefault="00243AEF" w:rsidP="00243AEF">
      <w:pPr>
        <w:tabs>
          <w:tab w:val="left" w:pos="3600"/>
        </w:tabs>
        <w:ind w:left="3060" w:hanging="2340"/>
        <w:rPr>
          <w:ins w:id="5748" w:author="Stephanie Baer" w:date="2015-12-18T11:33:00Z"/>
          <w:rFonts w:cstheme="minorHAnsi"/>
          <w:noProof/>
        </w:rPr>
      </w:pPr>
      <w:ins w:id="5749" w:author="Stephanie Baer" w:date="2015-12-18T11:33:00Z">
        <w:r w:rsidRPr="000B7BB6">
          <w:rPr>
            <w:rFonts w:cstheme="minorHAnsi"/>
            <w:noProof/>
          </w:rPr>
          <w:tab/>
          <w:t>= 3.14%</w:t>
        </w:r>
        <w:r w:rsidRPr="000B7BB6">
          <w:rPr>
            <w:rStyle w:val="FootnoteReference"/>
            <w:rFonts w:cstheme="minorHAnsi"/>
            <w:noProof/>
          </w:rPr>
          <w:footnoteReference w:id="468"/>
        </w:r>
      </w:ins>
    </w:p>
    <w:p w14:paraId="321755C7" w14:textId="77777777" w:rsidR="00243AEF" w:rsidRDefault="00243AEF" w:rsidP="00243AEF">
      <w:pPr>
        <w:tabs>
          <w:tab w:val="left" w:pos="3600"/>
        </w:tabs>
        <w:ind w:left="3060" w:hanging="2340"/>
        <w:rPr>
          <w:ins w:id="5752" w:author="Stephanie Baer" w:date="2015-12-18T11:33:00Z"/>
          <w:rFonts w:cstheme="minorHAnsi"/>
          <w:noProof/>
        </w:rPr>
      </w:pPr>
      <w:ins w:id="5753" w:author="Stephanie Baer" w:date="2015-12-18T11:33:00Z">
        <w:r w:rsidRPr="000B7BB6">
          <w:rPr>
            <w:rFonts w:cstheme="minorHAnsi"/>
            <w:noProof/>
          </w:rPr>
          <w:t>29.3</w:t>
        </w:r>
        <w:r w:rsidRPr="000B7BB6">
          <w:rPr>
            <w:rFonts w:cstheme="minorHAnsi"/>
            <w:noProof/>
          </w:rPr>
          <w:tab/>
          <w:t>= kWh per therm</w:t>
        </w:r>
      </w:ins>
    </w:p>
    <w:p w14:paraId="444287E3" w14:textId="77777777" w:rsidR="00243AEF" w:rsidRDefault="00243AEF" w:rsidP="00243AEF">
      <w:pPr>
        <w:tabs>
          <w:tab w:val="left" w:pos="3600"/>
        </w:tabs>
        <w:ind w:left="3060" w:hanging="2340"/>
        <w:rPr>
          <w:ins w:id="5754" w:author="Stephanie Baer" w:date="2015-12-18T11:33:00Z"/>
          <w:rFonts w:cstheme="minorHAnsi"/>
          <w:szCs w:val="20"/>
        </w:rPr>
      </w:pPr>
      <w:ins w:id="5755" w:author="Stephanie Baer" w:date="2015-12-18T11:33:00Z">
        <w:r>
          <w:rPr>
            <w:rFonts w:cstheme="minorHAnsi"/>
            <w:szCs w:val="20"/>
          </w:rPr>
          <w:t xml:space="preserve">%AC </w:t>
        </w:r>
        <w:r>
          <w:rPr>
            <w:rFonts w:cstheme="minorHAnsi"/>
            <w:szCs w:val="20"/>
          </w:rPr>
          <w:tab/>
          <w:t>= Fraction of customers with thermostat-controlled air-conditioning</w:t>
        </w:r>
      </w:ins>
    </w:p>
    <w:tbl>
      <w:tblPr>
        <w:tblW w:w="0" w:type="auto"/>
        <w:tblInd w:w="2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Change w:id="5756" w:author="Stephanie Baer" w:date="2016-01-21T14:00:00Z">
          <w:tblPr>
            <w:tblW w:w="0" w:type="auto"/>
            <w:tblInd w:w="2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PrChange>
      </w:tblPr>
      <w:tblGrid>
        <w:gridCol w:w="2430"/>
        <w:gridCol w:w="1774"/>
        <w:tblGridChange w:id="5757">
          <w:tblGrid>
            <w:gridCol w:w="2430"/>
            <w:gridCol w:w="1774"/>
          </w:tblGrid>
        </w:tblGridChange>
      </w:tblGrid>
      <w:tr w:rsidR="00243AEF" w:rsidRPr="00A05FC2" w14:paraId="2DE49F12" w14:textId="77777777" w:rsidTr="00DE74DD">
        <w:trPr>
          <w:tblHeader/>
          <w:ins w:id="5758" w:author="Stephanie Baer" w:date="2015-12-18T11:33:00Z"/>
        </w:trPr>
        <w:tc>
          <w:tcPr>
            <w:tcW w:w="2430" w:type="dxa"/>
            <w:shd w:val="clear" w:color="auto" w:fill="7F7F7F" w:themeFill="text1" w:themeFillTint="80"/>
            <w:tcMar>
              <w:top w:w="0" w:type="dxa"/>
              <w:left w:w="108" w:type="dxa"/>
              <w:bottom w:w="0" w:type="dxa"/>
              <w:right w:w="108" w:type="dxa"/>
            </w:tcMar>
            <w:vAlign w:val="center"/>
            <w:hideMark/>
            <w:tcPrChange w:id="5759" w:author="Stephanie Baer" w:date="2016-01-21T14:00:00Z">
              <w:tcPr>
                <w:tcW w:w="2430" w:type="dxa"/>
                <w:shd w:val="clear" w:color="auto" w:fill="7F7F7F" w:themeFill="text1" w:themeFillTint="80"/>
                <w:tcMar>
                  <w:top w:w="0" w:type="dxa"/>
                  <w:left w:w="108" w:type="dxa"/>
                  <w:bottom w:w="0" w:type="dxa"/>
                  <w:right w:w="108" w:type="dxa"/>
                </w:tcMar>
                <w:hideMark/>
              </w:tcPr>
            </w:tcPrChange>
          </w:tcPr>
          <w:p w14:paraId="4763EC13" w14:textId="77777777" w:rsidR="00243AEF" w:rsidRPr="000B7BB6" w:rsidRDefault="00243AEF">
            <w:pPr>
              <w:spacing w:after="0"/>
              <w:jc w:val="center"/>
              <w:rPr>
                <w:ins w:id="5760" w:author="Stephanie Baer" w:date="2015-12-18T11:33:00Z"/>
                <w:rFonts w:cstheme="minorHAnsi"/>
                <w:b/>
                <w:color w:val="FFFFFF" w:themeColor="background1"/>
                <w:szCs w:val="20"/>
              </w:rPr>
            </w:pPr>
            <w:ins w:id="5761" w:author="Stephanie Baer" w:date="2015-12-18T11:33:00Z">
              <w:r>
                <w:rPr>
                  <w:rFonts w:cstheme="minorHAnsi"/>
                  <w:b/>
                  <w:color w:val="FFFFFF" w:themeColor="background1"/>
                  <w:szCs w:val="20"/>
                </w:rPr>
                <w:t>Thermostat control of air conditioning?</w:t>
              </w:r>
            </w:ins>
          </w:p>
        </w:tc>
        <w:tc>
          <w:tcPr>
            <w:tcW w:w="1774" w:type="dxa"/>
            <w:shd w:val="clear" w:color="auto" w:fill="7F7F7F" w:themeFill="text1" w:themeFillTint="80"/>
            <w:tcMar>
              <w:top w:w="0" w:type="dxa"/>
              <w:left w:w="108" w:type="dxa"/>
              <w:bottom w:w="0" w:type="dxa"/>
              <w:right w:w="108" w:type="dxa"/>
            </w:tcMar>
            <w:vAlign w:val="center"/>
            <w:hideMark/>
            <w:tcPrChange w:id="5762" w:author="Stephanie Baer" w:date="2016-01-21T14:00:00Z">
              <w:tcPr>
                <w:tcW w:w="1774" w:type="dxa"/>
                <w:shd w:val="clear" w:color="auto" w:fill="7F7F7F" w:themeFill="text1" w:themeFillTint="80"/>
                <w:tcMar>
                  <w:top w:w="0" w:type="dxa"/>
                  <w:left w:w="108" w:type="dxa"/>
                  <w:bottom w:w="0" w:type="dxa"/>
                  <w:right w:w="108" w:type="dxa"/>
                </w:tcMar>
                <w:hideMark/>
              </w:tcPr>
            </w:tcPrChange>
          </w:tcPr>
          <w:p w14:paraId="5F648239" w14:textId="77777777" w:rsidR="00243AEF" w:rsidRPr="000B7BB6" w:rsidRDefault="00243AEF">
            <w:pPr>
              <w:spacing w:after="0"/>
              <w:jc w:val="center"/>
              <w:rPr>
                <w:ins w:id="5763" w:author="Stephanie Baer" w:date="2015-12-18T11:33:00Z"/>
                <w:rFonts w:cstheme="minorHAnsi"/>
                <w:b/>
                <w:color w:val="FFFFFF" w:themeColor="background1"/>
                <w:szCs w:val="20"/>
              </w:rPr>
            </w:pPr>
            <w:ins w:id="5764" w:author="Stephanie Baer" w:date="2015-12-18T11:33:00Z">
              <w:r>
                <w:rPr>
                  <w:rFonts w:cstheme="minorHAnsi"/>
                  <w:b/>
                  <w:color w:val="FFFFFF" w:themeColor="background1"/>
                  <w:szCs w:val="20"/>
                </w:rPr>
                <w:t>%AC</w:t>
              </w:r>
            </w:ins>
          </w:p>
        </w:tc>
      </w:tr>
      <w:tr w:rsidR="00243AEF" w:rsidRPr="00A05FC2" w14:paraId="2BFBE5C1" w14:textId="77777777" w:rsidTr="00C04E8D">
        <w:trPr>
          <w:ins w:id="5765" w:author="Stephanie Baer" w:date="2015-12-18T11:33:00Z"/>
        </w:trPr>
        <w:tc>
          <w:tcPr>
            <w:tcW w:w="2430" w:type="dxa"/>
            <w:tcMar>
              <w:top w:w="0" w:type="dxa"/>
              <w:left w:w="108" w:type="dxa"/>
              <w:bottom w:w="0" w:type="dxa"/>
              <w:right w:w="108" w:type="dxa"/>
            </w:tcMar>
            <w:hideMark/>
          </w:tcPr>
          <w:p w14:paraId="36B751A0" w14:textId="77777777" w:rsidR="00243AEF" w:rsidRPr="00875027" w:rsidRDefault="00243AEF" w:rsidP="00C04E8D">
            <w:pPr>
              <w:pStyle w:val="BodyText"/>
              <w:spacing w:after="0"/>
              <w:jc w:val="center"/>
              <w:rPr>
                <w:ins w:id="5766" w:author="Stephanie Baer" w:date="2015-12-18T11:33:00Z"/>
                <w:rFonts w:eastAsiaTheme="minorHAnsi"/>
                <w:sz w:val="20"/>
              </w:rPr>
            </w:pPr>
            <w:ins w:id="5767" w:author="Stephanie Baer" w:date="2015-12-18T11:33:00Z">
              <w:r>
                <w:rPr>
                  <w:sz w:val="20"/>
                </w:rPr>
                <w:t>Yes</w:t>
              </w:r>
            </w:ins>
          </w:p>
        </w:tc>
        <w:tc>
          <w:tcPr>
            <w:tcW w:w="1774" w:type="dxa"/>
            <w:tcMar>
              <w:top w:w="0" w:type="dxa"/>
              <w:left w:w="108" w:type="dxa"/>
              <w:bottom w:w="0" w:type="dxa"/>
              <w:right w:w="108" w:type="dxa"/>
            </w:tcMar>
            <w:hideMark/>
          </w:tcPr>
          <w:p w14:paraId="31C34A08" w14:textId="77777777" w:rsidR="00243AEF" w:rsidRPr="00875027" w:rsidRDefault="00243AEF" w:rsidP="00C04E8D">
            <w:pPr>
              <w:pStyle w:val="BodyText"/>
              <w:spacing w:after="0"/>
              <w:jc w:val="center"/>
              <w:rPr>
                <w:ins w:id="5768" w:author="Stephanie Baer" w:date="2015-12-18T11:33:00Z"/>
                <w:rFonts w:eastAsiaTheme="minorHAnsi"/>
                <w:sz w:val="20"/>
              </w:rPr>
            </w:pPr>
            <w:ins w:id="5769" w:author="Stephanie Baer" w:date="2015-12-18T11:33:00Z">
              <w:r>
                <w:rPr>
                  <w:sz w:val="20"/>
                </w:rPr>
                <w:t>100%</w:t>
              </w:r>
            </w:ins>
          </w:p>
        </w:tc>
      </w:tr>
      <w:tr w:rsidR="00243AEF" w:rsidRPr="00A05FC2" w14:paraId="34458513" w14:textId="77777777" w:rsidTr="00C04E8D">
        <w:trPr>
          <w:trHeight w:val="62"/>
          <w:ins w:id="5770" w:author="Stephanie Baer" w:date="2015-12-18T11:33:00Z"/>
        </w:trPr>
        <w:tc>
          <w:tcPr>
            <w:tcW w:w="2430" w:type="dxa"/>
            <w:tcMar>
              <w:top w:w="0" w:type="dxa"/>
              <w:left w:w="108" w:type="dxa"/>
              <w:bottom w:w="0" w:type="dxa"/>
              <w:right w:w="108" w:type="dxa"/>
            </w:tcMar>
          </w:tcPr>
          <w:p w14:paraId="79A9F693" w14:textId="77777777" w:rsidR="00243AEF" w:rsidRDefault="00243AEF" w:rsidP="00C04E8D">
            <w:pPr>
              <w:pStyle w:val="BodyText"/>
              <w:spacing w:after="0"/>
              <w:jc w:val="center"/>
              <w:rPr>
                <w:ins w:id="5771" w:author="Stephanie Baer" w:date="2015-12-18T11:33:00Z"/>
                <w:rFonts w:eastAsiaTheme="minorHAnsi"/>
                <w:sz w:val="20"/>
              </w:rPr>
            </w:pPr>
            <w:ins w:id="5772" w:author="Stephanie Baer" w:date="2015-12-18T11:33:00Z">
              <w:r>
                <w:rPr>
                  <w:rFonts w:eastAsiaTheme="minorHAnsi"/>
                  <w:sz w:val="20"/>
                </w:rPr>
                <w:lastRenderedPageBreak/>
                <w:t>No</w:t>
              </w:r>
            </w:ins>
          </w:p>
        </w:tc>
        <w:tc>
          <w:tcPr>
            <w:tcW w:w="1774" w:type="dxa"/>
            <w:tcMar>
              <w:top w:w="0" w:type="dxa"/>
              <w:left w:w="108" w:type="dxa"/>
              <w:bottom w:w="0" w:type="dxa"/>
              <w:right w:w="108" w:type="dxa"/>
            </w:tcMar>
          </w:tcPr>
          <w:p w14:paraId="086560F6" w14:textId="77777777" w:rsidR="00243AEF" w:rsidRPr="00504062" w:rsidRDefault="00243AEF" w:rsidP="00C04E8D">
            <w:pPr>
              <w:pStyle w:val="BodyText"/>
              <w:spacing w:after="0"/>
              <w:jc w:val="center"/>
              <w:rPr>
                <w:ins w:id="5773" w:author="Stephanie Baer" w:date="2015-12-18T11:33:00Z"/>
                <w:sz w:val="20"/>
                <w:highlight w:val="yellow"/>
              </w:rPr>
            </w:pPr>
            <w:ins w:id="5774" w:author="Stephanie Baer" w:date="2015-12-18T11:33:00Z">
              <w:r w:rsidRPr="00354C0F">
                <w:rPr>
                  <w:sz w:val="20"/>
                </w:rPr>
                <w:t>0%</w:t>
              </w:r>
            </w:ins>
          </w:p>
        </w:tc>
      </w:tr>
      <w:tr w:rsidR="00243AEF" w:rsidRPr="00A05FC2" w14:paraId="3835C691" w14:textId="77777777" w:rsidTr="00C04E8D">
        <w:trPr>
          <w:trHeight w:val="62"/>
          <w:ins w:id="5775" w:author="Stephanie Baer" w:date="2015-12-18T11:33:00Z"/>
        </w:trPr>
        <w:tc>
          <w:tcPr>
            <w:tcW w:w="2430" w:type="dxa"/>
            <w:tcMar>
              <w:top w:w="0" w:type="dxa"/>
              <w:left w:w="108" w:type="dxa"/>
              <w:bottom w:w="0" w:type="dxa"/>
              <w:right w:w="108" w:type="dxa"/>
            </w:tcMar>
          </w:tcPr>
          <w:p w14:paraId="6A0EFD38" w14:textId="77777777" w:rsidR="00243AEF" w:rsidRPr="00875027" w:rsidRDefault="00243AEF" w:rsidP="00C04E8D">
            <w:pPr>
              <w:pStyle w:val="BodyText"/>
              <w:spacing w:after="0"/>
              <w:jc w:val="center"/>
              <w:rPr>
                <w:ins w:id="5776" w:author="Stephanie Baer" w:date="2015-12-18T11:33:00Z"/>
                <w:rFonts w:eastAsiaTheme="minorHAnsi"/>
                <w:sz w:val="20"/>
              </w:rPr>
            </w:pPr>
            <w:ins w:id="5777" w:author="Stephanie Baer" w:date="2015-12-18T11:33:00Z">
              <w:r>
                <w:rPr>
                  <w:rFonts w:eastAsiaTheme="minorHAnsi"/>
                  <w:sz w:val="20"/>
                </w:rPr>
                <w:t>Unknown</w:t>
              </w:r>
            </w:ins>
          </w:p>
        </w:tc>
        <w:tc>
          <w:tcPr>
            <w:tcW w:w="1774" w:type="dxa"/>
            <w:tcMar>
              <w:top w:w="0" w:type="dxa"/>
              <w:left w:w="108" w:type="dxa"/>
              <w:bottom w:w="0" w:type="dxa"/>
              <w:right w:w="108" w:type="dxa"/>
            </w:tcMar>
          </w:tcPr>
          <w:p w14:paraId="5C154CF2" w14:textId="77777777" w:rsidR="00243AEF" w:rsidRPr="00875027" w:rsidRDefault="00243AEF" w:rsidP="00C04E8D">
            <w:pPr>
              <w:pStyle w:val="BodyText"/>
              <w:spacing w:after="0"/>
              <w:jc w:val="center"/>
              <w:rPr>
                <w:ins w:id="5778" w:author="Stephanie Baer" w:date="2015-12-18T11:33:00Z"/>
                <w:rFonts w:eastAsiaTheme="minorHAnsi"/>
                <w:sz w:val="20"/>
              </w:rPr>
            </w:pPr>
            <w:ins w:id="5779" w:author="Stephanie Baer" w:date="2015-12-18T11:33:00Z">
              <w:r w:rsidRPr="003B6E28">
                <w:rPr>
                  <w:sz w:val="20"/>
                  <w:rPrChange w:id="5780" w:author="Samuel Dent" w:date="2016-01-18T06:14:00Z">
                    <w:rPr>
                      <w:sz w:val="20"/>
                      <w:highlight w:val="yellow"/>
                    </w:rPr>
                  </w:rPrChange>
                </w:rPr>
                <w:t>Actual</w:t>
              </w:r>
              <w:r w:rsidRPr="003B6E28">
                <w:rPr>
                  <w:sz w:val="20"/>
                </w:rPr>
                <w:t>, or 66</w:t>
              </w:r>
              <w:r w:rsidRPr="003B6E28">
                <w:rPr>
                  <w:sz w:val="20"/>
                  <w:rPrChange w:id="5781" w:author="Samuel Dent" w:date="2016-01-18T06:14:00Z">
                    <w:rPr>
                      <w:sz w:val="20"/>
                      <w:highlight w:val="yellow"/>
                    </w:rPr>
                  </w:rPrChange>
                </w:rPr>
                <w:t>%</w:t>
              </w:r>
              <w:r w:rsidRPr="003B6E28">
                <w:rPr>
                  <w:rStyle w:val="FootnoteReference"/>
                  <w:rPrChange w:id="5782" w:author="Samuel Dent" w:date="2016-01-18T06:14:00Z">
                    <w:rPr>
                      <w:rStyle w:val="FootnoteReference"/>
                      <w:highlight w:val="yellow"/>
                    </w:rPr>
                  </w:rPrChange>
                </w:rPr>
                <w:footnoteReference w:id="469"/>
              </w:r>
            </w:ins>
          </w:p>
        </w:tc>
      </w:tr>
    </w:tbl>
    <w:p w14:paraId="020F7CAD" w14:textId="77777777" w:rsidR="00243AEF" w:rsidRDefault="00243AEF" w:rsidP="00243AEF">
      <w:pPr>
        <w:tabs>
          <w:tab w:val="left" w:pos="3600"/>
        </w:tabs>
        <w:ind w:left="3060" w:hanging="2340"/>
        <w:rPr>
          <w:ins w:id="5785" w:author="Stephanie Baer" w:date="2015-12-18T11:33:00Z"/>
          <w:rFonts w:cstheme="minorHAnsi"/>
          <w:szCs w:val="20"/>
        </w:rPr>
      </w:pPr>
    </w:p>
    <w:p w14:paraId="272E9DB7" w14:textId="77777777" w:rsidR="00243AEF" w:rsidRPr="00334D69" w:rsidRDefault="00243AEF" w:rsidP="00243AEF">
      <w:pPr>
        <w:tabs>
          <w:tab w:val="left" w:pos="2880"/>
        </w:tabs>
        <w:ind w:left="3060" w:hanging="2160"/>
        <w:rPr>
          <w:ins w:id="5786" w:author="Stephanie Baer" w:date="2015-12-18T11:33:00Z"/>
          <w:rFonts w:cstheme="minorHAnsi"/>
          <w:noProof/>
        </w:rPr>
      </w:pPr>
      <w:ins w:id="5787" w:author="Stephanie Baer" w:date="2015-12-18T11:33:00Z">
        <w:r>
          <w:rPr>
            <w:rFonts w:cstheme="minorHAnsi"/>
            <w:szCs w:val="20"/>
          </w:rPr>
          <w:t>FLH</w:t>
        </w:r>
        <w:r>
          <w:rPr>
            <w:rFonts w:cstheme="minorHAnsi"/>
            <w:szCs w:val="20"/>
          </w:rPr>
          <w:tab/>
        </w:r>
        <w:r w:rsidRPr="00EB778E">
          <w:rPr>
            <w:rFonts w:cstheme="minorHAnsi"/>
            <w:noProof/>
          </w:rPr>
          <w:t xml:space="preserve">= </w:t>
        </w:r>
        <w:r w:rsidRPr="000B7BB6">
          <w:rPr>
            <w:rFonts w:cstheme="minorHAnsi"/>
            <w:noProof/>
          </w:rPr>
          <w:t xml:space="preserve">Estimate of annual household </w:t>
        </w:r>
        <w:r>
          <w:rPr>
            <w:rFonts w:cstheme="minorHAnsi"/>
            <w:noProof/>
          </w:rPr>
          <w:t>full load cooling hours for air conditioning equipment based on location and home type. If location and cooling type are</w:t>
        </w:r>
        <w:r w:rsidRPr="00B41203">
          <w:rPr>
            <w:rFonts w:cstheme="minorHAnsi"/>
            <w:noProof/>
          </w:rPr>
          <w:t xml:space="preserve"> unknown, </w:t>
        </w:r>
        <w:r>
          <w:rPr>
            <w:rFonts w:cstheme="minorHAnsi"/>
            <w:noProof/>
          </w:rPr>
          <w:t>assume the weighted average.</w:t>
        </w:r>
      </w:ins>
    </w:p>
    <w:tbl>
      <w:tblPr>
        <w:tblW w:w="7053" w:type="dxa"/>
        <w:tblInd w:w="2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Change w:id="5788" w:author="Stephanie Baer" w:date="2016-01-21T14:01:00Z">
          <w:tblPr>
            <w:tblW w:w="7053" w:type="dxa"/>
            <w:tblInd w:w="2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PrChange>
      </w:tblPr>
      <w:tblGrid>
        <w:gridCol w:w="2032"/>
        <w:gridCol w:w="1601"/>
        <w:gridCol w:w="1710"/>
        <w:gridCol w:w="1710"/>
        <w:tblGridChange w:id="5789">
          <w:tblGrid>
            <w:gridCol w:w="2032"/>
            <w:gridCol w:w="1601"/>
            <w:gridCol w:w="1710"/>
            <w:gridCol w:w="1710"/>
          </w:tblGrid>
        </w:tblGridChange>
      </w:tblGrid>
      <w:tr w:rsidR="00243AEF" w:rsidRPr="00A05FC2" w14:paraId="7817A168" w14:textId="77777777" w:rsidTr="00DE74DD">
        <w:trPr>
          <w:trHeight w:val="638"/>
          <w:ins w:id="5790" w:author="Stephanie Baer" w:date="2015-12-18T11:33:00Z"/>
          <w:trPrChange w:id="5791" w:author="Stephanie Baer" w:date="2016-01-21T14:01:00Z">
            <w:trPr>
              <w:trHeight w:val="638"/>
            </w:trPr>
          </w:trPrChange>
        </w:trPr>
        <w:tc>
          <w:tcPr>
            <w:tcW w:w="2032" w:type="dxa"/>
            <w:shd w:val="clear" w:color="auto" w:fill="7F7F7F" w:themeFill="text1" w:themeFillTint="80"/>
            <w:tcMar>
              <w:top w:w="0" w:type="dxa"/>
              <w:left w:w="108" w:type="dxa"/>
              <w:bottom w:w="0" w:type="dxa"/>
              <w:right w:w="108" w:type="dxa"/>
            </w:tcMar>
            <w:vAlign w:val="center"/>
            <w:hideMark/>
            <w:tcPrChange w:id="5792" w:author="Stephanie Baer" w:date="2016-01-21T14:01:00Z">
              <w:tcPr>
                <w:tcW w:w="2032" w:type="dxa"/>
                <w:shd w:val="clear" w:color="auto" w:fill="7F7F7F" w:themeFill="text1" w:themeFillTint="80"/>
                <w:tcMar>
                  <w:top w:w="0" w:type="dxa"/>
                  <w:left w:w="108" w:type="dxa"/>
                  <w:bottom w:w="0" w:type="dxa"/>
                  <w:right w:w="108" w:type="dxa"/>
                </w:tcMar>
                <w:hideMark/>
              </w:tcPr>
            </w:tcPrChange>
          </w:tcPr>
          <w:p w14:paraId="4265370C" w14:textId="77777777" w:rsidR="00243AEF" w:rsidRDefault="00243AEF">
            <w:pPr>
              <w:spacing w:after="0"/>
              <w:jc w:val="center"/>
              <w:rPr>
                <w:ins w:id="5793" w:author="Stephanie Baer" w:date="2015-12-18T11:33:00Z"/>
                <w:rFonts w:cstheme="minorHAnsi"/>
                <w:b/>
                <w:color w:val="FFFFFF" w:themeColor="background1"/>
                <w:szCs w:val="20"/>
              </w:rPr>
            </w:pPr>
            <w:ins w:id="5794" w:author="Stephanie Baer" w:date="2015-12-18T11:33:00Z">
              <w:r>
                <w:rPr>
                  <w:rFonts w:cstheme="minorHAnsi"/>
                  <w:b/>
                  <w:color w:val="FFFFFF" w:themeColor="background1"/>
                  <w:szCs w:val="20"/>
                </w:rPr>
                <w:t>Climate zone</w:t>
              </w:r>
            </w:ins>
          </w:p>
          <w:p w14:paraId="3FFD8F5E" w14:textId="19CFFBD1" w:rsidR="00243AEF" w:rsidRPr="000B7BB6" w:rsidRDefault="00243AEF">
            <w:pPr>
              <w:spacing w:after="0"/>
              <w:jc w:val="center"/>
              <w:rPr>
                <w:ins w:id="5795" w:author="Stephanie Baer" w:date="2015-12-18T11:33:00Z"/>
                <w:rFonts w:cstheme="minorHAnsi"/>
                <w:b/>
                <w:color w:val="FFFFFF" w:themeColor="background1"/>
                <w:szCs w:val="20"/>
              </w:rPr>
            </w:pPr>
            <w:ins w:id="5796" w:author="Stephanie Baer" w:date="2015-12-18T11:33:00Z">
              <w:r>
                <w:rPr>
                  <w:rFonts w:cstheme="minorHAnsi"/>
                  <w:b/>
                  <w:color w:val="FFFFFF" w:themeColor="background1"/>
                  <w:szCs w:val="20"/>
                </w:rPr>
                <w:t>(city based upon)</w:t>
              </w:r>
            </w:ins>
          </w:p>
        </w:tc>
        <w:tc>
          <w:tcPr>
            <w:tcW w:w="1601" w:type="dxa"/>
            <w:shd w:val="clear" w:color="auto" w:fill="7F7F7F" w:themeFill="text1" w:themeFillTint="80"/>
            <w:vAlign w:val="center"/>
            <w:tcPrChange w:id="5797" w:author="Stephanie Baer" w:date="2016-01-21T14:01:00Z">
              <w:tcPr>
                <w:tcW w:w="1601" w:type="dxa"/>
                <w:shd w:val="clear" w:color="auto" w:fill="7F7F7F" w:themeFill="text1" w:themeFillTint="80"/>
              </w:tcPr>
            </w:tcPrChange>
          </w:tcPr>
          <w:p w14:paraId="7D71D1FA" w14:textId="5AFC482E" w:rsidR="00243AEF" w:rsidRDefault="00243AEF">
            <w:pPr>
              <w:spacing w:after="0"/>
              <w:jc w:val="center"/>
              <w:rPr>
                <w:ins w:id="5798" w:author="Stephanie Baer" w:date="2015-12-18T11:33:00Z"/>
                <w:rFonts w:cstheme="minorHAnsi"/>
                <w:b/>
                <w:color w:val="FFFFFF" w:themeColor="background1"/>
                <w:szCs w:val="20"/>
              </w:rPr>
            </w:pPr>
            <w:ins w:id="5799" w:author="Stephanie Baer" w:date="2015-12-18T11:33:00Z">
              <w:r>
                <w:rPr>
                  <w:rFonts w:cstheme="minorHAnsi"/>
                  <w:b/>
                  <w:color w:val="FFFFFF" w:themeColor="background1"/>
                  <w:szCs w:val="20"/>
                </w:rPr>
                <w:t>FLH</w:t>
              </w:r>
            </w:ins>
          </w:p>
          <w:p w14:paraId="129152F1" w14:textId="77777777" w:rsidR="00243AEF" w:rsidRPr="000B7BB6" w:rsidRDefault="00243AEF">
            <w:pPr>
              <w:spacing w:after="0"/>
              <w:jc w:val="center"/>
              <w:rPr>
                <w:ins w:id="5800" w:author="Stephanie Baer" w:date="2015-12-18T11:33:00Z"/>
                <w:rFonts w:cstheme="minorHAnsi"/>
                <w:b/>
                <w:color w:val="FFFFFF" w:themeColor="background1"/>
                <w:szCs w:val="20"/>
              </w:rPr>
            </w:pPr>
            <w:ins w:id="5801" w:author="Stephanie Baer" w:date="2015-12-18T11:33:00Z">
              <w:r>
                <w:rPr>
                  <w:rFonts w:cstheme="minorHAnsi"/>
                  <w:b/>
                  <w:color w:val="FFFFFF" w:themeColor="background1"/>
                  <w:szCs w:val="20"/>
                </w:rPr>
                <w:t>(single family)</w:t>
              </w:r>
              <w:r w:rsidRPr="00C703D4">
                <w:rPr>
                  <w:rStyle w:val="FootnoteTextChar"/>
                  <w:rFonts w:eastAsiaTheme="minorEastAsia"/>
                  <w:b/>
                  <w:noProof/>
                  <w:color w:val="FFFFFF" w:themeColor="background1"/>
                </w:rPr>
                <w:t xml:space="preserve"> </w:t>
              </w:r>
              <w:r w:rsidRPr="00C703D4">
                <w:rPr>
                  <w:rStyle w:val="FootnoteReference"/>
                  <w:rFonts w:eastAsiaTheme="minorEastAsia"/>
                  <w:b/>
                  <w:noProof/>
                  <w:color w:val="FFFFFF" w:themeColor="background1"/>
                </w:rPr>
                <w:footnoteReference w:id="470"/>
              </w:r>
            </w:ins>
          </w:p>
        </w:tc>
        <w:tc>
          <w:tcPr>
            <w:tcW w:w="1710" w:type="dxa"/>
            <w:shd w:val="clear" w:color="auto" w:fill="7F7F7F" w:themeFill="text1" w:themeFillTint="80"/>
            <w:vAlign w:val="center"/>
            <w:tcPrChange w:id="5804" w:author="Stephanie Baer" w:date="2016-01-21T14:01:00Z">
              <w:tcPr>
                <w:tcW w:w="1710" w:type="dxa"/>
                <w:shd w:val="clear" w:color="auto" w:fill="7F7F7F" w:themeFill="text1" w:themeFillTint="80"/>
              </w:tcPr>
            </w:tcPrChange>
          </w:tcPr>
          <w:p w14:paraId="6C27A969" w14:textId="1B6A02F3" w:rsidR="00243AEF" w:rsidRPr="00E72C3B" w:rsidRDefault="00243AEF">
            <w:pPr>
              <w:spacing w:after="0"/>
              <w:jc w:val="center"/>
              <w:rPr>
                <w:ins w:id="5805" w:author="Stephanie Baer" w:date="2015-12-18T11:33:00Z"/>
                <w:rFonts w:cstheme="minorHAnsi"/>
                <w:b/>
                <w:color w:val="FFFFFF" w:themeColor="background1"/>
                <w:szCs w:val="20"/>
              </w:rPr>
            </w:pPr>
            <w:ins w:id="5806" w:author="Stephanie Baer" w:date="2015-12-18T11:33:00Z">
              <w:r w:rsidRPr="00E72C3B">
                <w:rPr>
                  <w:rFonts w:cstheme="minorHAnsi"/>
                  <w:b/>
                  <w:color w:val="FFFFFF" w:themeColor="background1"/>
                  <w:szCs w:val="20"/>
                </w:rPr>
                <w:t>FLH</w:t>
              </w:r>
            </w:ins>
          </w:p>
          <w:p w14:paraId="489B1462" w14:textId="77777777" w:rsidR="00243AEF" w:rsidRPr="00E72C3B" w:rsidRDefault="00243AEF">
            <w:pPr>
              <w:spacing w:after="0"/>
              <w:jc w:val="center"/>
              <w:rPr>
                <w:ins w:id="5807" w:author="Stephanie Baer" w:date="2015-12-18T11:33:00Z"/>
                <w:rFonts w:cstheme="minorHAnsi"/>
                <w:b/>
                <w:color w:val="FFFFFF" w:themeColor="background1"/>
                <w:szCs w:val="20"/>
              </w:rPr>
            </w:pPr>
            <w:ins w:id="5808" w:author="Stephanie Baer" w:date="2015-12-18T11:33:00Z">
              <w:r w:rsidRPr="00E72C3B">
                <w:rPr>
                  <w:rFonts w:cstheme="minorHAnsi"/>
                  <w:b/>
                  <w:color w:val="FFFFFF" w:themeColor="background1"/>
                  <w:szCs w:val="20"/>
                </w:rPr>
                <w:t>(general multifamily)</w:t>
              </w:r>
              <w:r w:rsidRPr="00E72C3B">
                <w:rPr>
                  <w:rStyle w:val="FootnoteTextChar"/>
                  <w:noProof/>
                  <w:color w:val="FFFFFF" w:themeColor="background1"/>
                </w:rPr>
                <w:t xml:space="preserve"> </w:t>
              </w:r>
              <w:r w:rsidRPr="00E72C3B">
                <w:rPr>
                  <w:rStyle w:val="FootnoteReference"/>
                  <w:noProof/>
                  <w:color w:val="FFFFFF" w:themeColor="background1"/>
                </w:rPr>
                <w:footnoteReference w:id="471"/>
              </w:r>
            </w:ins>
          </w:p>
        </w:tc>
        <w:tc>
          <w:tcPr>
            <w:tcW w:w="1710" w:type="dxa"/>
            <w:shd w:val="clear" w:color="auto" w:fill="7F7F7F" w:themeFill="text1" w:themeFillTint="80"/>
            <w:vAlign w:val="center"/>
            <w:tcPrChange w:id="5811" w:author="Stephanie Baer" w:date="2016-01-21T14:01:00Z">
              <w:tcPr>
                <w:tcW w:w="1710" w:type="dxa"/>
                <w:shd w:val="clear" w:color="auto" w:fill="7F7F7F" w:themeFill="text1" w:themeFillTint="80"/>
              </w:tcPr>
            </w:tcPrChange>
          </w:tcPr>
          <w:p w14:paraId="0069DB88" w14:textId="77777777" w:rsidR="00243AEF" w:rsidRPr="00E72C3B" w:rsidRDefault="00243AEF">
            <w:pPr>
              <w:spacing w:after="0"/>
              <w:jc w:val="center"/>
              <w:rPr>
                <w:ins w:id="5812" w:author="Stephanie Baer" w:date="2015-12-18T11:33:00Z"/>
                <w:rFonts w:cstheme="minorHAnsi"/>
                <w:b/>
                <w:color w:val="FFFFFF" w:themeColor="background1"/>
                <w:szCs w:val="20"/>
              </w:rPr>
            </w:pPr>
            <w:ins w:id="5813" w:author="Stephanie Baer" w:date="2015-12-18T11:33:00Z">
              <w:r w:rsidRPr="00E72C3B">
                <w:rPr>
                  <w:b/>
                  <w:color w:val="FFFFFF" w:themeColor="background1"/>
                </w:rPr>
                <w:t xml:space="preserve">FLH_cooling  (weatherized multi family) </w:t>
              </w:r>
              <w:r w:rsidRPr="00E72C3B">
                <w:rPr>
                  <w:rStyle w:val="FootnoteReference"/>
                  <w:noProof/>
                  <w:color w:val="FFFFFF" w:themeColor="background1"/>
                </w:rPr>
                <w:footnoteReference w:id="472"/>
              </w:r>
            </w:ins>
          </w:p>
        </w:tc>
      </w:tr>
      <w:tr w:rsidR="00243AEF" w:rsidRPr="00A05FC2" w14:paraId="548E7C74" w14:textId="77777777" w:rsidTr="00C04E8D">
        <w:trPr>
          <w:ins w:id="5816" w:author="Stephanie Baer" w:date="2015-12-18T11:33:00Z"/>
        </w:trPr>
        <w:tc>
          <w:tcPr>
            <w:tcW w:w="2032" w:type="dxa"/>
            <w:tcMar>
              <w:top w:w="0" w:type="dxa"/>
              <w:left w:w="108" w:type="dxa"/>
              <w:bottom w:w="0" w:type="dxa"/>
              <w:right w:w="108" w:type="dxa"/>
            </w:tcMar>
            <w:hideMark/>
          </w:tcPr>
          <w:p w14:paraId="3D980B0B" w14:textId="77777777" w:rsidR="00243AEF" w:rsidRPr="00875027" w:rsidRDefault="00243AEF" w:rsidP="00C04E8D">
            <w:pPr>
              <w:pStyle w:val="BodyText"/>
              <w:rPr>
                <w:ins w:id="5817" w:author="Stephanie Baer" w:date="2015-12-18T11:33:00Z"/>
                <w:rFonts w:eastAsiaTheme="minorHAnsi"/>
                <w:sz w:val="20"/>
                <w:szCs w:val="20"/>
              </w:rPr>
            </w:pPr>
            <w:ins w:id="5818" w:author="Stephanie Baer" w:date="2015-12-18T11:33:00Z">
              <w:r>
                <w:rPr>
                  <w:sz w:val="20"/>
                  <w:szCs w:val="20"/>
                </w:rPr>
                <w:t>1 (Rockford)</w:t>
              </w:r>
            </w:ins>
          </w:p>
        </w:tc>
        <w:tc>
          <w:tcPr>
            <w:tcW w:w="1601" w:type="dxa"/>
            <w:vAlign w:val="center"/>
          </w:tcPr>
          <w:p w14:paraId="0CEC7B64" w14:textId="77777777" w:rsidR="00243AEF" w:rsidRPr="00334D69" w:rsidRDefault="00243AEF" w:rsidP="00C04E8D">
            <w:pPr>
              <w:pStyle w:val="BodyText"/>
              <w:jc w:val="center"/>
              <w:rPr>
                <w:ins w:id="5819" w:author="Stephanie Baer" w:date="2015-12-18T11:33:00Z"/>
                <w:sz w:val="20"/>
                <w:szCs w:val="20"/>
              </w:rPr>
            </w:pPr>
            <w:ins w:id="5820" w:author="Stephanie Baer" w:date="2015-12-18T11:33:00Z">
              <w:r w:rsidRPr="00334D69">
                <w:rPr>
                  <w:rFonts w:ascii="Calibri" w:hAnsi="Calibri"/>
                  <w:color w:val="000000"/>
                  <w:sz w:val="20"/>
                </w:rPr>
                <w:t>512</w:t>
              </w:r>
            </w:ins>
          </w:p>
        </w:tc>
        <w:tc>
          <w:tcPr>
            <w:tcW w:w="1710" w:type="dxa"/>
            <w:vAlign w:val="center"/>
          </w:tcPr>
          <w:p w14:paraId="67466F5C" w14:textId="77777777" w:rsidR="00243AEF" w:rsidRPr="00334D69" w:rsidRDefault="00243AEF" w:rsidP="00C04E8D">
            <w:pPr>
              <w:pStyle w:val="BodyText"/>
              <w:jc w:val="center"/>
              <w:rPr>
                <w:ins w:id="5821" w:author="Stephanie Baer" w:date="2015-12-18T11:33:00Z"/>
                <w:sz w:val="20"/>
                <w:szCs w:val="20"/>
              </w:rPr>
            </w:pPr>
            <w:ins w:id="5822" w:author="Stephanie Baer" w:date="2015-12-18T11:33:00Z">
              <w:r w:rsidRPr="00334D69">
                <w:rPr>
                  <w:rFonts w:ascii="Calibri" w:hAnsi="Calibri"/>
                  <w:color w:val="000000"/>
                  <w:sz w:val="20"/>
                </w:rPr>
                <w:t>467</w:t>
              </w:r>
            </w:ins>
          </w:p>
        </w:tc>
        <w:tc>
          <w:tcPr>
            <w:tcW w:w="1710" w:type="dxa"/>
            <w:vAlign w:val="center"/>
          </w:tcPr>
          <w:p w14:paraId="142B19EE" w14:textId="77777777" w:rsidR="00243AEF" w:rsidRPr="00C2686E" w:rsidRDefault="00243AEF" w:rsidP="00C04E8D">
            <w:pPr>
              <w:pStyle w:val="BodyText"/>
              <w:jc w:val="center"/>
              <w:rPr>
                <w:ins w:id="5823" w:author="Stephanie Baer" w:date="2015-12-18T11:33:00Z"/>
                <w:rFonts w:ascii="Calibri" w:hAnsi="Calibri"/>
                <w:color w:val="000000"/>
                <w:sz w:val="20"/>
                <w:szCs w:val="20"/>
              </w:rPr>
            </w:pPr>
            <w:ins w:id="5824" w:author="Stephanie Baer" w:date="2015-12-18T11:33:00Z">
              <w:r w:rsidRPr="00C2686E">
                <w:rPr>
                  <w:sz w:val="20"/>
                  <w:szCs w:val="20"/>
                </w:rPr>
                <w:t>243</w:t>
              </w:r>
            </w:ins>
          </w:p>
        </w:tc>
      </w:tr>
      <w:tr w:rsidR="00243AEF" w:rsidRPr="00A05FC2" w14:paraId="3B7FCE50" w14:textId="77777777" w:rsidTr="00C04E8D">
        <w:trPr>
          <w:ins w:id="5825" w:author="Stephanie Baer" w:date="2015-12-18T11:33:00Z"/>
        </w:trPr>
        <w:tc>
          <w:tcPr>
            <w:tcW w:w="2032" w:type="dxa"/>
            <w:tcMar>
              <w:top w:w="0" w:type="dxa"/>
              <w:left w:w="108" w:type="dxa"/>
              <w:bottom w:w="0" w:type="dxa"/>
              <w:right w:w="108" w:type="dxa"/>
            </w:tcMar>
            <w:hideMark/>
          </w:tcPr>
          <w:p w14:paraId="7949426F" w14:textId="77777777" w:rsidR="00243AEF" w:rsidRPr="00875027" w:rsidRDefault="00243AEF" w:rsidP="00C04E8D">
            <w:pPr>
              <w:pStyle w:val="BodyText"/>
              <w:rPr>
                <w:ins w:id="5826" w:author="Stephanie Baer" w:date="2015-12-18T11:33:00Z"/>
                <w:rFonts w:eastAsiaTheme="minorHAnsi"/>
                <w:sz w:val="20"/>
                <w:szCs w:val="20"/>
              </w:rPr>
            </w:pPr>
            <w:ins w:id="5827" w:author="Stephanie Baer" w:date="2015-12-18T11:33:00Z">
              <w:r>
                <w:rPr>
                  <w:sz w:val="20"/>
                  <w:szCs w:val="20"/>
                </w:rPr>
                <w:t>2 (Chicago)</w:t>
              </w:r>
            </w:ins>
          </w:p>
        </w:tc>
        <w:tc>
          <w:tcPr>
            <w:tcW w:w="1601" w:type="dxa"/>
            <w:vAlign w:val="center"/>
          </w:tcPr>
          <w:p w14:paraId="0A86836E" w14:textId="77777777" w:rsidR="00243AEF" w:rsidRPr="00334D69" w:rsidRDefault="00243AEF" w:rsidP="00C04E8D">
            <w:pPr>
              <w:pStyle w:val="BodyText"/>
              <w:jc w:val="center"/>
              <w:rPr>
                <w:ins w:id="5828" w:author="Stephanie Baer" w:date="2015-12-18T11:33:00Z"/>
                <w:sz w:val="20"/>
                <w:szCs w:val="20"/>
              </w:rPr>
            </w:pPr>
            <w:ins w:id="5829" w:author="Stephanie Baer" w:date="2015-12-18T11:33:00Z">
              <w:r w:rsidRPr="00334D69">
                <w:rPr>
                  <w:rFonts w:ascii="Calibri" w:hAnsi="Calibri"/>
                  <w:color w:val="000000"/>
                  <w:sz w:val="20"/>
                </w:rPr>
                <w:t>570</w:t>
              </w:r>
            </w:ins>
          </w:p>
        </w:tc>
        <w:tc>
          <w:tcPr>
            <w:tcW w:w="1710" w:type="dxa"/>
            <w:vAlign w:val="center"/>
          </w:tcPr>
          <w:p w14:paraId="656CC409" w14:textId="77777777" w:rsidR="00243AEF" w:rsidRPr="00334D69" w:rsidRDefault="00243AEF" w:rsidP="00C04E8D">
            <w:pPr>
              <w:pStyle w:val="BodyText"/>
              <w:jc w:val="center"/>
              <w:rPr>
                <w:ins w:id="5830" w:author="Stephanie Baer" w:date="2015-12-18T11:33:00Z"/>
                <w:sz w:val="20"/>
                <w:szCs w:val="20"/>
              </w:rPr>
            </w:pPr>
            <w:ins w:id="5831" w:author="Stephanie Baer" w:date="2015-12-18T11:33:00Z">
              <w:r w:rsidRPr="00334D69">
                <w:rPr>
                  <w:rFonts w:ascii="Calibri" w:hAnsi="Calibri"/>
                  <w:color w:val="000000"/>
                  <w:sz w:val="20"/>
                </w:rPr>
                <w:t>506</w:t>
              </w:r>
            </w:ins>
          </w:p>
        </w:tc>
        <w:tc>
          <w:tcPr>
            <w:tcW w:w="1710" w:type="dxa"/>
            <w:vAlign w:val="center"/>
          </w:tcPr>
          <w:p w14:paraId="18A98C80" w14:textId="77777777" w:rsidR="00243AEF" w:rsidRPr="00C2686E" w:rsidRDefault="00243AEF" w:rsidP="00C04E8D">
            <w:pPr>
              <w:pStyle w:val="BodyText"/>
              <w:jc w:val="center"/>
              <w:rPr>
                <w:ins w:id="5832" w:author="Stephanie Baer" w:date="2015-12-18T11:33:00Z"/>
                <w:rFonts w:ascii="Calibri" w:hAnsi="Calibri"/>
                <w:color w:val="000000"/>
                <w:sz w:val="20"/>
                <w:szCs w:val="20"/>
              </w:rPr>
            </w:pPr>
            <w:ins w:id="5833" w:author="Stephanie Baer" w:date="2015-12-18T11:33:00Z">
              <w:r w:rsidRPr="00C2686E">
                <w:rPr>
                  <w:sz w:val="20"/>
                  <w:szCs w:val="20"/>
                </w:rPr>
                <w:t>263</w:t>
              </w:r>
            </w:ins>
          </w:p>
        </w:tc>
      </w:tr>
      <w:tr w:rsidR="00243AEF" w:rsidRPr="00A05FC2" w14:paraId="0323670F" w14:textId="77777777" w:rsidTr="00C04E8D">
        <w:trPr>
          <w:ins w:id="5834" w:author="Stephanie Baer" w:date="2015-12-18T11:33:00Z"/>
        </w:trPr>
        <w:tc>
          <w:tcPr>
            <w:tcW w:w="2032" w:type="dxa"/>
            <w:tcMar>
              <w:top w:w="0" w:type="dxa"/>
              <w:left w:w="108" w:type="dxa"/>
              <w:bottom w:w="0" w:type="dxa"/>
              <w:right w:w="108" w:type="dxa"/>
            </w:tcMar>
            <w:hideMark/>
          </w:tcPr>
          <w:p w14:paraId="311A954D" w14:textId="77777777" w:rsidR="00243AEF" w:rsidRPr="00875027" w:rsidRDefault="00243AEF" w:rsidP="00C04E8D">
            <w:pPr>
              <w:pStyle w:val="BodyText"/>
              <w:rPr>
                <w:ins w:id="5835" w:author="Stephanie Baer" w:date="2015-12-18T11:33:00Z"/>
                <w:rFonts w:eastAsiaTheme="minorHAnsi"/>
                <w:sz w:val="20"/>
                <w:szCs w:val="20"/>
              </w:rPr>
            </w:pPr>
            <w:ins w:id="5836" w:author="Stephanie Baer" w:date="2015-12-18T11:33:00Z">
              <w:r>
                <w:rPr>
                  <w:sz w:val="20"/>
                  <w:szCs w:val="20"/>
                </w:rPr>
                <w:t>3 (Springfield)</w:t>
              </w:r>
            </w:ins>
          </w:p>
        </w:tc>
        <w:tc>
          <w:tcPr>
            <w:tcW w:w="1601" w:type="dxa"/>
            <w:vAlign w:val="center"/>
          </w:tcPr>
          <w:p w14:paraId="63DE7453" w14:textId="77777777" w:rsidR="00243AEF" w:rsidRPr="00334D69" w:rsidRDefault="00243AEF" w:rsidP="00C04E8D">
            <w:pPr>
              <w:pStyle w:val="BodyText"/>
              <w:jc w:val="center"/>
              <w:rPr>
                <w:ins w:id="5837" w:author="Stephanie Baer" w:date="2015-12-18T11:33:00Z"/>
                <w:sz w:val="20"/>
                <w:szCs w:val="20"/>
              </w:rPr>
            </w:pPr>
            <w:ins w:id="5838" w:author="Stephanie Baer" w:date="2015-12-18T11:33:00Z">
              <w:r w:rsidRPr="00334D69">
                <w:rPr>
                  <w:rFonts w:ascii="Calibri" w:hAnsi="Calibri"/>
                  <w:color w:val="000000"/>
                  <w:sz w:val="20"/>
                </w:rPr>
                <w:t>730</w:t>
              </w:r>
            </w:ins>
          </w:p>
        </w:tc>
        <w:tc>
          <w:tcPr>
            <w:tcW w:w="1710" w:type="dxa"/>
            <w:vAlign w:val="center"/>
          </w:tcPr>
          <w:p w14:paraId="68218DAF" w14:textId="77777777" w:rsidR="00243AEF" w:rsidRPr="00334D69" w:rsidRDefault="00243AEF" w:rsidP="00C04E8D">
            <w:pPr>
              <w:pStyle w:val="BodyText"/>
              <w:jc w:val="center"/>
              <w:rPr>
                <w:ins w:id="5839" w:author="Stephanie Baer" w:date="2015-12-18T11:33:00Z"/>
                <w:sz w:val="20"/>
                <w:szCs w:val="20"/>
              </w:rPr>
            </w:pPr>
            <w:ins w:id="5840" w:author="Stephanie Baer" w:date="2015-12-18T11:33:00Z">
              <w:r w:rsidRPr="00334D69">
                <w:rPr>
                  <w:rFonts w:ascii="Calibri" w:hAnsi="Calibri"/>
                  <w:color w:val="000000"/>
                  <w:sz w:val="20"/>
                </w:rPr>
                <w:t>663</w:t>
              </w:r>
            </w:ins>
          </w:p>
        </w:tc>
        <w:tc>
          <w:tcPr>
            <w:tcW w:w="1710" w:type="dxa"/>
            <w:vAlign w:val="center"/>
          </w:tcPr>
          <w:p w14:paraId="6A45643D" w14:textId="77777777" w:rsidR="00243AEF" w:rsidRPr="00C2686E" w:rsidRDefault="00243AEF" w:rsidP="00C04E8D">
            <w:pPr>
              <w:pStyle w:val="BodyText"/>
              <w:jc w:val="center"/>
              <w:rPr>
                <w:ins w:id="5841" w:author="Stephanie Baer" w:date="2015-12-18T11:33:00Z"/>
                <w:rFonts w:ascii="Calibri" w:hAnsi="Calibri"/>
                <w:color w:val="000000"/>
                <w:sz w:val="20"/>
                <w:szCs w:val="20"/>
              </w:rPr>
            </w:pPr>
            <w:ins w:id="5842" w:author="Stephanie Baer" w:date="2015-12-18T11:33:00Z">
              <w:r w:rsidRPr="00C2686E">
                <w:rPr>
                  <w:sz w:val="20"/>
                  <w:szCs w:val="20"/>
                </w:rPr>
                <w:t>345</w:t>
              </w:r>
            </w:ins>
          </w:p>
        </w:tc>
      </w:tr>
      <w:tr w:rsidR="00243AEF" w:rsidRPr="00A05FC2" w14:paraId="1FC7CA6E" w14:textId="77777777" w:rsidTr="00C04E8D">
        <w:trPr>
          <w:ins w:id="5843" w:author="Stephanie Baer" w:date="2015-12-18T11:33:00Z"/>
        </w:trPr>
        <w:tc>
          <w:tcPr>
            <w:tcW w:w="2032" w:type="dxa"/>
            <w:tcMar>
              <w:top w:w="0" w:type="dxa"/>
              <w:left w:w="108" w:type="dxa"/>
              <w:bottom w:w="0" w:type="dxa"/>
              <w:right w:w="108" w:type="dxa"/>
            </w:tcMar>
          </w:tcPr>
          <w:p w14:paraId="00355756" w14:textId="77777777" w:rsidR="00243AEF" w:rsidRPr="00875027" w:rsidRDefault="00243AEF" w:rsidP="00C04E8D">
            <w:pPr>
              <w:pStyle w:val="BodyText"/>
              <w:rPr>
                <w:ins w:id="5844" w:author="Stephanie Baer" w:date="2015-12-18T11:33:00Z"/>
                <w:sz w:val="20"/>
                <w:szCs w:val="20"/>
              </w:rPr>
            </w:pPr>
            <w:ins w:id="5845" w:author="Stephanie Baer" w:date="2015-12-18T11:33:00Z">
              <w:r>
                <w:rPr>
                  <w:sz w:val="20"/>
                  <w:szCs w:val="20"/>
                </w:rPr>
                <w:t>4 (Belleville)</w:t>
              </w:r>
            </w:ins>
          </w:p>
        </w:tc>
        <w:tc>
          <w:tcPr>
            <w:tcW w:w="1601" w:type="dxa"/>
            <w:vAlign w:val="center"/>
          </w:tcPr>
          <w:p w14:paraId="19642A28" w14:textId="77777777" w:rsidR="00243AEF" w:rsidRPr="00334D69" w:rsidRDefault="00243AEF" w:rsidP="00C04E8D">
            <w:pPr>
              <w:pStyle w:val="BodyText"/>
              <w:jc w:val="center"/>
              <w:rPr>
                <w:ins w:id="5846" w:author="Stephanie Baer" w:date="2015-12-18T11:33:00Z"/>
                <w:sz w:val="20"/>
                <w:szCs w:val="20"/>
              </w:rPr>
            </w:pPr>
            <w:ins w:id="5847" w:author="Stephanie Baer" w:date="2015-12-18T11:33:00Z">
              <w:r w:rsidRPr="00334D69">
                <w:rPr>
                  <w:rFonts w:ascii="Calibri" w:hAnsi="Calibri"/>
                  <w:color w:val="000000"/>
                  <w:sz w:val="20"/>
                </w:rPr>
                <w:t>1035</w:t>
              </w:r>
            </w:ins>
          </w:p>
        </w:tc>
        <w:tc>
          <w:tcPr>
            <w:tcW w:w="1710" w:type="dxa"/>
            <w:vAlign w:val="center"/>
          </w:tcPr>
          <w:p w14:paraId="32B1F593" w14:textId="77777777" w:rsidR="00243AEF" w:rsidRPr="00334D69" w:rsidRDefault="00243AEF" w:rsidP="00C04E8D">
            <w:pPr>
              <w:pStyle w:val="BodyText"/>
              <w:jc w:val="center"/>
              <w:rPr>
                <w:ins w:id="5848" w:author="Stephanie Baer" w:date="2015-12-18T11:33:00Z"/>
                <w:sz w:val="20"/>
                <w:szCs w:val="20"/>
              </w:rPr>
            </w:pPr>
            <w:ins w:id="5849" w:author="Stephanie Baer" w:date="2015-12-18T11:33:00Z">
              <w:r w:rsidRPr="00334D69">
                <w:rPr>
                  <w:rFonts w:ascii="Calibri" w:hAnsi="Calibri"/>
                  <w:color w:val="000000"/>
                  <w:sz w:val="20"/>
                </w:rPr>
                <w:t>940</w:t>
              </w:r>
            </w:ins>
          </w:p>
        </w:tc>
        <w:tc>
          <w:tcPr>
            <w:tcW w:w="1710" w:type="dxa"/>
            <w:vAlign w:val="center"/>
          </w:tcPr>
          <w:p w14:paraId="7026E90F" w14:textId="77777777" w:rsidR="00243AEF" w:rsidRPr="00C2686E" w:rsidRDefault="00243AEF" w:rsidP="00C04E8D">
            <w:pPr>
              <w:pStyle w:val="BodyText"/>
              <w:jc w:val="center"/>
              <w:rPr>
                <w:ins w:id="5850" w:author="Stephanie Baer" w:date="2015-12-18T11:33:00Z"/>
                <w:rFonts w:ascii="Calibri" w:hAnsi="Calibri"/>
                <w:color w:val="000000"/>
                <w:sz w:val="20"/>
                <w:szCs w:val="20"/>
              </w:rPr>
            </w:pPr>
            <w:ins w:id="5851" w:author="Stephanie Baer" w:date="2015-12-18T11:33:00Z">
              <w:r w:rsidRPr="00C2686E">
                <w:rPr>
                  <w:sz w:val="20"/>
                  <w:szCs w:val="20"/>
                </w:rPr>
                <w:t>489</w:t>
              </w:r>
            </w:ins>
          </w:p>
        </w:tc>
      </w:tr>
      <w:tr w:rsidR="00243AEF" w:rsidRPr="00A05FC2" w14:paraId="70AB8598" w14:textId="77777777" w:rsidTr="00C04E8D">
        <w:trPr>
          <w:ins w:id="5852" w:author="Stephanie Baer" w:date="2015-12-18T11:33:00Z"/>
        </w:trPr>
        <w:tc>
          <w:tcPr>
            <w:tcW w:w="2032" w:type="dxa"/>
            <w:tcMar>
              <w:top w:w="0" w:type="dxa"/>
              <w:left w:w="108" w:type="dxa"/>
              <w:bottom w:w="0" w:type="dxa"/>
              <w:right w:w="108" w:type="dxa"/>
            </w:tcMar>
          </w:tcPr>
          <w:p w14:paraId="4EAD99AE" w14:textId="77777777" w:rsidR="00243AEF" w:rsidRPr="00875027" w:rsidRDefault="00243AEF" w:rsidP="00C04E8D">
            <w:pPr>
              <w:pStyle w:val="BodyText"/>
              <w:rPr>
                <w:ins w:id="5853" w:author="Stephanie Baer" w:date="2015-12-18T11:33:00Z"/>
                <w:sz w:val="20"/>
                <w:szCs w:val="20"/>
              </w:rPr>
            </w:pPr>
            <w:ins w:id="5854" w:author="Stephanie Baer" w:date="2015-12-18T11:33:00Z">
              <w:r>
                <w:rPr>
                  <w:sz w:val="20"/>
                  <w:szCs w:val="20"/>
                </w:rPr>
                <w:t>5 (Marion)</w:t>
              </w:r>
            </w:ins>
          </w:p>
        </w:tc>
        <w:tc>
          <w:tcPr>
            <w:tcW w:w="1601" w:type="dxa"/>
            <w:vAlign w:val="center"/>
          </w:tcPr>
          <w:p w14:paraId="74ED7921" w14:textId="77777777" w:rsidR="00243AEF" w:rsidRPr="00334D69" w:rsidRDefault="00243AEF" w:rsidP="00C04E8D">
            <w:pPr>
              <w:pStyle w:val="BodyText"/>
              <w:jc w:val="center"/>
              <w:rPr>
                <w:ins w:id="5855" w:author="Stephanie Baer" w:date="2015-12-18T11:33:00Z"/>
                <w:sz w:val="20"/>
                <w:szCs w:val="20"/>
              </w:rPr>
            </w:pPr>
            <w:ins w:id="5856" w:author="Stephanie Baer" w:date="2015-12-18T11:33:00Z">
              <w:r w:rsidRPr="00334D69">
                <w:rPr>
                  <w:rFonts w:ascii="Calibri" w:hAnsi="Calibri"/>
                  <w:color w:val="000000"/>
                  <w:sz w:val="20"/>
                </w:rPr>
                <w:t>903</w:t>
              </w:r>
            </w:ins>
          </w:p>
        </w:tc>
        <w:tc>
          <w:tcPr>
            <w:tcW w:w="1710" w:type="dxa"/>
            <w:vAlign w:val="center"/>
          </w:tcPr>
          <w:p w14:paraId="554CEDC9" w14:textId="77777777" w:rsidR="00243AEF" w:rsidRPr="00334D69" w:rsidRDefault="00243AEF" w:rsidP="00C04E8D">
            <w:pPr>
              <w:pStyle w:val="BodyText"/>
              <w:jc w:val="center"/>
              <w:rPr>
                <w:ins w:id="5857" w:author="Stephanie Baer" w:date="2015-12-18T11:33:00Z"/>
                <w:sz w:val="20"/>
                <w:szCs w:val="20"/>
              </w:rPr>
            </w:pPr>
            <w:ins w:id="5858" w:author="Stephanie Baer" w:date="2015-12-18T11:33:00Z">
              <w:r w:rsidRPr="00334D69">
                <w:rPr>
                  <w:rFonts w:ascii="Calibri" w:hAnsi="Calibri"/>
                  <w:color w:val="000000"/>
                  <w:sz w:val="20"/>
                </w:rPr>
                <w:t>820</w:t>
              </w:r>
            </w:ins>
          </w:p>
        </w:tc>
        <w:tc>
          <w:tcPr>
            <w:tcW w:w="1710" w:type="dxa"/>
            <w:vAlign w:val="center"/>
          </w:tcPr>
          <w:p w14:paraId="034B092C" w14:textId="77777777" w:rsidR="00243AEF" w:rsidRPr="00C2686E" w:rsidRDefault="00243AEF" w:rsidP="00C04E8D">
            <w:pPr>
              <w:pStyle w:val="BodyText"/>
              <w:jc w:val="center"/>
              <w:rPr>
                <w:ins w:id="5859" w:author="Stephanie Baer" w:date="2015-12-18T11:33:00Z"/>
                <w:rFonts w:ascii="Calibri" w:hAnsi="Calibri"/>
                <w:color w:val="000000"/>
                <w:sz w:val="20"/>
                <w:szCs w:val="20"/>
              </w:rPr>
            </w:pPr>
            <w:ins w:id="5860" w:author="Stephanie Baer" w:date="2015-12-18T11:33:00Z">
              <w:r w:rsidRPr="00C2686E">
                <w:rPr>
                  <w:sz w:val="20"/>
                  <w:szCs w:val="20"/>
                </w:rPr>
                <w:t>426</w:t>
              </w:r>
            </w:ins>
          </w:p>
        </w:tc>
      </w:tr>
      <w:tr w:rsidR="00243AEF" w:rsidRPr="00A05FC2" w14:paraId="315A0CF4" w14:textId="77777777" w:rsidTr="00C04E8D">
        <w:trPr>
          <w:ins w:id="5861" w:author="Stephanie Baer" w:date="2015-12-18T11:33:00Z"/>
        </w:trPr>
        <w:tc>
          <w:tcPr>
            <w:tcW w:w="2032" w:type="dxa"/>
            <w:tcMar>
              <w:top w:w="0" w:type="dxa"/>
              <w:left w:w="108" w:type="dxa"/>
              <w:bottom w:w="0" w:type="dxa"/>
              <w:right w:w="108" w:type="dxa"/>
            </w:tcMar>
          </w:tcPr>
          <w:p w14:paraId="7F31034A" w14:textId="77777777" w:rsidR="00243AEF" w:rsidRPr="00875027" w:rsidRDefault="00243AEF" w:rsidP="00C04E8D">
            <w:pPr>
              <w:pStyle w:val="BodyText"/>
              <w:rPr>
                <w:ins w:id="5862" w:author="Stephanie Baer" w:date="2015-12-18T11:33:00Z"/>
                <w:sz w:val="20"/>
                <w:szCs w:val="20"/>
              </w:rPr>
            </w:pPr>
            <w:ins w:id="5863" w:author="Stephanie Baer" w:date="2015-12-18T11:33:00Z">
              <w:r>
                <w:rPr>
                  <w:sz w:val="20"/>
                  <w:szCs w:val="20"/>
                </w:rPr>
                <w:t>Weighted average</w:t>
              </w:r>
              <w:r>
                <w:rPr>
                  <w:rStyle w:val="FootnoteReference"/>
                  <w:szCs w:val="20"/>
                </w:rPr>
                <w:footnoteReference w:id="473"/>
              </w:r>
            </w:ins>
          </w:p>
        </w:tc>
        <w:tc>
          <w:tcPr>
            <w:tcW w:w="1601" w:type="dxa"/>
            <w:vAlign w:val="center"/>
          </w:tcPr>
          <w:p w14:paraId="16583462" w14:textId="77777777" w:rsidR="00243AEF" w:rsidRPr="00334D69" w:rsidRDefault="00243AEF" w:rsidP="00C04E8D">
            <w:pPr>
              <w:pStyle w:val="BodyText"/>
              <w:jc w:val="center"/>
              <w:rPr>
                <w:ins w:id="5866" w:author="Stephanie Baer" w:date="2015-12-18T11:33:00Z"/>
                <w:sz w:val="20"/>
                <w:szCs w:val="20"/>
              </w:rPr>
            </w:pPr>
            <w:ins w:id="5867" w:author="Stephanie Baer" w:date="2015-12-18T11:33:00Z">
              <w:r w:rsidRPr="00334D69">
                <w:rPr>
                  <w:rFonts w:ascii="Calibri" w:hAnsi="Calibri"/>
                  <w:color w:val="000000"/>
                  <w:sz w:val="20"/>
                </w:rPr>
                <w:t>629</w:t>
              </w:r>
            </w:ins>
          </w:p>
        </w:tc>
        <w:tc>
          <w:tcPr>
            <w:tcW w:w="1710" w:type="dxa"/>
            <w:vAlign w:val="center"/>
          </w:tcPr>
          <w:p w14:paraId="50DE48E0" w14:textId="77777777" w:rsidR="00243AEF" w:rsidRPr="00334D69" w:rsidRDefault="00243AEF" w:rsidP="00C04E8D">
            <w:pPr>
              <w:pStyle w:val="BodyText"/>
              <w:jc w:val="center"/>
              <w:rPr>
                <w:ins w:id="5868" w:author="Stephanie Baer" w:date="2015-12-18T11:33:00Z"/>
                <w:sz w:val="20"/>
                <w:szCs w:val="20"/>
              </w:rPr>
            </w:pPr>
            <w:ins w:id="5869" w:author="Stephanie Baer" w:date="2015-12-18T11:33:00Z">
              <w:r w:rsidRPr="00334D69">
                <w:rPr>
                  <w:rFonts w:ascii="Calibri" w:hAnsi="Calibri"/>
                  <w:color w:val="000000"/>
                  <w:sz w:val="20"/>
                </w:rPr>
                <w:t>564</w:t>
              </w:r>
            </w:ins>
          </w:p>
        </w:tc>
        <w:tc>
          <w:tcPr>
            <w:tcW w:w="1710" w:type="dxa"/>
            <w:vAlign w:val="center"/>
          </w:tcPr>
          <w:p w14:paraId="7A9E98D5" w14:textId="77777777" w:rsidR="00243AEF" w:rsidRPr="00C2686E" w:rsidRDefault="00243AEF" w:rsidP="00C04E8D">
            <w:pPr>
              <w:pStyle w:val="BodyText"/>
              <w:jc w:val="center"/>
              <w:rPr>
                <w:ins w:id="5870" w:author="Stephanie Baer" w:date="2015-12-18T11:33:00Z"/>
                <w:rFonts w:ascii="Calibri" w:hAnsi="Calibri"/>
                <w:color w:val="000000"/>
                <w:sz w:val="20"/>
                <w:szCs w:val="20"/>
              </w:rPr>
            </w:pPr>
            <w:ins w:id="5871" w:author="Stephanie Baer" w:date="2015-12-18T11:33:00Z">
              <w:r w:rsidRPr="00C2686E">
                <w:rPr>
                  <w:sz w:val="20"/>
                  <w:szCs w:val="20"/>
                </w:rPr>
                <w:t>293</w:t>
              </w:r>
            </w:ins>
          </w:p>
        </w:tc>
      </w:tr>
    </w:tbl>
    <w:p w14:paraId="66AFC3EE" w14:textId="77777777" w:rsidR="00243AEF" w:rsidRDefault="00243AEF" w:rsidP="00243AEF">
      <w:pPr>
        <w:rPr>
          <w:ins w:id="5872" w:author="Stephanie Baer" w:date="2015-12-18T11:33:00Z"/>
          <w:rFonts w:cstheme="minorHAnsi"/>
          <w:noProof/>
          <w:szCs w:val="20"/>
        </w:rPr>
      </w:pPr>
    </w:p>
    <w:p w14:paraId="7FFC72C0" w14:textId="77777777" w:rsidR="00243AEF" w:rsidRPr="000B7BB6" w:rsidRDefault="00243AEF" w:rsidP="00243AEF">
      <w:pPr>
        <w:tabs>
          <w:tab w:val="left" w:pos="3600"/>
        </w:tabs>
        <w:ind w:left="3060" w:hanging="2340"/>
        <w:rPr>
          <w:ins w:id="5873" w:author="Stephanie Baer" w:date="2015-12-18T11:33:00Z"/>
          <w:rFonts w:cstheme="minorHAnsi"/>
          <w:szCs w:val="20"/>
        </w:rPr>
      </w:pPr>
      <w:ins w:id="5874" w:author="Stephanie Baer" w:date="2015-12-18T11:33:00Z">
        <w:r>
          <w:rPr>
            <w:rFonts w:cstheme="minorHAnsi"/>
            <w:szCs w:val="20"/>
          </w:rPr>
          <w:t xml:space="preserve">Btu/hr </w:t>
        </w:r>
        <w:r>
          <w:rPr>
            <w:rFonts w:cstheme="minorHAnsi"/>
            <w:szCs w:val="20"/>
          </w:rPr>
          <w:tab/>
          <w:t>= Size of AC unit</w:t>
        </w:r>
        <w:r>
          <w:rPr>
            <w:rStyle w:val="FootnoteReference"/>
            <w:szCs w:val="20"/>
          </w:rPr>
          <w:footnoteReference w:id="474"/>
        </w:r>
        <w:r>
          <w:rPr>
            <w:rFonts w:cstheme="minorHAnsi"/>
            <w:szCs w:val="20"/>
          </w:rPr>
          <w:t xml:space="preserve">. (Note: </w:t>
        </w:r>
        <w:r w:rsidRPr="00BE4417">
          <w:rPr>
            <w:rFonts w:cs="Arial"/>
            <w:szCs w:val="20"/>
            <w:shd w:val="clear" w:color="auto" w:fill="FFFFFF"/>
          </w:rPr>
          <w:t>One refrigeration ton is equal to 12,000 Btu/hr.</w:t>
        </w:r>
        <w:r>
          <w:rPr>
            <w:rFonts w:cs="Arial"/>
            <w:szCs w:val="20"/>
            <w:shd w:val="clear" w:color="auto" w:fill="FFFFFF"/>
          </w:rPr>
          <w:t>)</w:t>
        </w:r>
      </w:ins>
    </w:p>
    <w:tbl>
      <w:tblPr>
        <w:tblW w:w="0" w:type="auto"/>
        <w:tblInd w:w="2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03"/>
        <w:gridCol w:w="1774"/>
      </w:tblGrid>
      <w:tr w:rsidR="00243AEF" w:rsidRPr="00A05FC2" w14:paraId="62371B70" w14:textId="77777777" w:rsidTr="00C04E8D">
        <w:trPr>
          <w:ins w:id="5877" w:author="Stephanie Baer" w:date="2015-12-18T11:33:00Z"/>
        </w:trPr>
        <w:tc>
          <w:tcPr>
            <w:tcW w:w="3803" w:type="dxa"/>
            <w:shd w:val="clear" w:color="auto" w:fill="7F7F7F" w:themeFill="text1" w:themeFillTint="80"/>
            <w:tcMar>
              <w:top w:w="0" w:type="dxa"/>
              <w:left w:w="108" w:type="dxa"/>
              <w:bottom w:w="0" w:type="dxa"/>
              <w:right w:w="108" w:type="dxa"/>
            </w:tcMar>
            <w:hideMark/>
          </w:tcPr>
          <w:p w14:paraId="12CB222B" w14:textId="77777777" w:rsidR="00243AEF" w:rsidRPr="000B7BB6" w:rsidRDefault="00243AEF" w:rsidP="00C04E8D">
            <w:pPr>
              <w:jc w:val="center"/>
              <w:rPr>
                <w:ins w:id="5878" w:author="Stephanie Baer" w:date="2015-12-18T11:33:00Z"/>
                <w:rFonts w:cstheme="minorHAnsi"/>
                <w:b/>
                <w:color w:val="FFFFFF" w:themeColor="background1"/>
                <w:szCs w:val="20"/>
              </w:rPr>
            </w:pPr>
            <w:ins w:id="5879" w:author="Stephanie Baer" w:date="2015-12-18T11:33:00Z">
              <w:r>
                <w:rPr>
                  <w:rFonts w:cstheme="minorHAnsi"/>
                  <w:b/>
                  <w:color w:val="FFFFFF" w:themeColor="background1"/>
                  <w:szCs w:val="20"/>
                </w:rPr>
                <w:t>Program Delivery</w:t>
              </w:r>
            </w:ins>
          </w:p>
        </w:tc>
        <w:tc>
          <w:tcPr>
            <w:tcW w:w="1774" w:type="dxa"/>
            <w:shd w:val="clear" w:color="auto" w:fill="7F7F7F" w:themeFill="text1" w:themeFillTint="80"/>
            <w:tcMar>
              <w:top w:w="0" w:type="dxa"/>
              <w:left w:w="108" w:type="dxa"/>
              <w:bottom w:w="0" w:type="dxa"/>
              <w:right w:w="108" w:type="dxa"/>
            </w:tcMar>
            <w:hideMark/>
          </w:tcPr>
          <w:p w14:paraId="15EA8D30" w14:textId="77777777" w:rsidR="00243AEF" w:rsidRPr="000B7BB6" w:rsidRDefault="00243AEF" w:rsidP="00C04E8D">
            <w:pPr>
              <w:jc w:val="center"/>
              <w:rPr>
                <w:ins w:id="5880" w:author="Stephanie Baer" w:date="2015-12-18T11:33:00Z"/>
                <w:rFonts w:cstheme="minorHAnsi"/>
                <w:b/>
                <w:color w:val="FFFFFF" w:themeColor="background1"/>
                <w:szCs w:val="20"/>
              </w:rPr>
            </w:pPr>
            <w:ins w:id="5881" w:author="Stephanie Baer" w:date="2015-12-18T11:33:00Z">
              <w:r>
                <w:rPr>
                  <w:rFonts w:cstheme="minorHAnsi"/>
                  <w:b/>
                  <w:color w:val="FFFFFF" w:themeColor="background1"/>
                  <w:szCs w:val="20"/>
                </w:rPr>
                <w:t>Btu/hr</w:t>
              </w:r>
            </w:ins>
          </w:p>
        </w:tc>
      </w:tr>
      <w:tr w:rsidR="00243AEF" w:rsidRPr="00A05FC2" w14:paraId="03A74A7C" w14:textId="77777777" w:rsidTr="00C04E8D">
        <w:trPr>
          <w:ins w:id="5882" w:author="Stephanie Baer" w:date="2015-12-18T11:33:00Z"/>
        </w:trPr>
        <w:tc>
          <w:tcPr>
            <w:tcW w:w="3803" w:type="dxa"/>
            <w:tcMar>
              <w:top w:w="0" w:type="dxa"/>
              <w:left w:w="108" w:type="dxa"/>
              <w:bottom w:w="0" w:type="dxa"/>
              <w:right w:w="108" w:type="dxa"/>
            </w:tcMar>
            <w:hideMark/>
          </w:tcPr>
          <w:p w14:paraId="77248FF2" w14:textId="77777777" w:rsidR="00243AEF" w:rsidRPr="00875027" w:rsidRDefault="00243AEF" w:rsidP="00C04E8D">
            <w:pPr>
              <w:pStyle w:val="BodyText"/>
              <w:rPr>
                <w:ins w:id="5883" w:author="Stephanie Baer" w:date="2015-12-18T11:33:00Z"/>
                <w:rFonts w:eastAsiaTheme="minorHAnsi"/>
                <w:sz w:val="20"/>
                <w:szCs w:val="20"/>
              </w:rPr>
            </w:pPr>
            <w:ins w:id="5884" w:author="Stephanie Baer" w:date="2015-12-18T11:33:00Z">
              <w:r>
                <w:rPr>
                  <w:sz w:val="20"/>
                  <w:szCs w:val="20"/>
                </w:rPr>
                <w:t>Direct Install (Single Family known, or MF)</w:t>
              </w:r>
            </w:ins>
          </w:p>
        </w:tc>
        <w:tc>
          <w:tcPr>
            <w:tcW w:w="1774" w:type="dxa"/>
            <w:tcMar>
              <w:top w:w="0" w:type="dxa"/>
              <w:left w:w="108" w:type="dxa"/>
              <w:bottom w:w="0" w:type="dxa"/>
              <w:right w:w="108" w:type="dxa"/>
            </w:tcMar>
            <w:hideMark/>
          </w:tcPr>
          <w:p w14:paraId="50B32535" w14:textId="77777777" w:rsidR="00243AEF" w:rsidRPr="00875027" w:rsidRDefault="00243AEF" w:rsidP="00C04E8D">
            <w:pPr>
              <w:pStyle w:val="BodyText"/>
              <w:jc w:val="center"/>
              <w:rPr>
                <w:ins w:id="5885" w:author="Stephanie Baer" w:date="2015-12-18T11:33:00Z"/>
                <w:rFonts w:eastAsiaTheme="minorHAnsi"/>
                <w:sz w:val="20"/>
                <w:szCs w:val="20"/>
              </w:rPr>
            </w:pPr>
            <w:ins w:id="5886" w:author="Stephanie Baer" w:date="2015-12-18T11:33:00Z">
              <w:r>
                <w:rPr>
                  <w:sz w:val="20"/>
                  <w:szCs w:val="20"/>
                </w:rPr>
                <w:t>Actual</w:t>
              </w:r>
            </w:ins>
          </w:p>
        </w:tc>
      </w:tr>
      <w:tr w:rsidR="00243AEF" w:rsidRPr="00A05FC2" w14:paraId="30684F00" w14:textId="77777777" w:rsidTr="00C04E8D">
        <w:trPr>
          <w:ins w:id="5887" w:author="Stephanie Baer" w:date="2015-12-18T11:33:00Z"/>
        </w:trPr>
        <w:tc>
          <w:tcPr>
            <w:tcW w:w="3803" w:type="dxa"/>
            <w:tcMar>
              <w:top w:w="0" w:type="dxa"/>
              <w:left w:w="108" w:type="dxa"/>
              <w:bottom w:w="0" w:type="dxa"/>
              <w:right w:w="108" w:type="dxa"/>
            </w:tcMar>
          </w:tcPr>
          <w:p w14:paraId="43E11D8F" w14:textId="77777777" w:rsidR="00243AEF" w:rsidRDefault="00243AEF" w:rsidP="00C04E8D">
            <w:pPr>
              <w:pStyle w:val="BodyText"/>
              <w:rPr>
                <w:ins w:id="5888" w:author="Stephanie Baer" w:date="2015-12-18T11:33:00Z"/>
                <w:sz w:val="20"/>
                <w:szCs w:val="20"/>
              </w:rPr>
            </w:pPr>
            <w:ins w:id="5889" w:author="Stephanie Baer" w:date="2015-12-18T11:33:00Z">
              <w:r>
                <w:rPr>
                  <w:sz w:val="20"/>
                  <w:szCs w:val="20"/>
                </w:rPr>
                <w:t>Unknown (Single family home only)</w:t>
              </w:r>
            </w:ins>
          </w:p>
        </w:tc>
        <w:tc>
          <w:tcPr>
            <w:tcW w:w="1774" w:type="dxa"/>
            <w:tcMar>
              <w:top w:w="0" w:type="dxa"/>
              <w:left w:w="108" w:type="dxa"/>
              <w:bottom w:w="0" w:type="dxa"/>
              <w:right w:w="108" w:type="dxa"/>
            </w:tcMar>
          </w:tcPr>
          <w:p w14:paraId="2E37DEBA" w14:textId="77777777" w:rsidR="00243AEF" w:rsidRPr="00875027" w:rsidRDefault="00243AEF" w:rsidP="00C04E8D">
            <w:pPr>
              <w:pStyle w:val="BodyText"/>
              <w:jc w:val="center"/>
              <w:rPr>
                <w:ins w:id="5890" w:author="Stephanie Baer" w:date="2015-12-18T11:33:00Z"/>
                <w:sz w:val="20"/>
                <w:szCs w:val="20"/>
              </w:rPr>
            </w:pPr>
            <w:ins w:id="5891" w:author="Stephanie Baer" w:date="2015-12-18T11:33:00Z">
              <w:r>
                <w:rPr>
                  <w:sz w:val="20"/>
                  <w:szCs w:val="20"/>
                </w:rPr>
                <w:t>33,600</w:t>
              </w:r>
            </w:ins>
          </w:p>
        </w:tc>
      </w:tr>
    </w:tbl>
    <w:p w14:paraId="2CAB8D24" w14:textId="77777777" w:rsidR="00243AEF" w:rsidRDefault="00243AEF" w:rsidP="00243AEF">
      <w:pPr>
        <w:tabs>
          <w:tab w:val="left" w:pos="3600"/>
        </w:tabs>
        <w:ind w:left="2880" w:hanging="2160"/>
        <w:rPr>
          <w:ins w:id="5892" w:author="Stephanie Baer" w:date="2015-12-18T11:33:00Z"/>
          <w:rFonts w:cstheme="minorHAnsi"/>
          <w:noProof/>
        </w:rPr>
      </w:pPr>
    </w:p>
    <w:p w14:paraId="4C526542" w14:textId="77777777" w:rsidR="00243AEF" w:rsidRDefault="00243AEF" w:rsidP="00243AEF">
      <w:pPr>
        <w:tabs>
          <w:tab w:val="left" w:pos="3600"/>
        </w:tabs>
        <w:ind w:left="2880" w:hanging="2160"/>
        <w:rPr>
          <w:ins w:id="5893" w:author="Stephanie Baer" w:date="2015-12-18T11:33:00Z"/>
          <w:rFonts w:cstheme="minorHAnsi"/>
          <w:noProof/>
        </w:rPr>
      </w:pPr>
      <w:ins w:id="5894" w:author="Stephanie Baer" w:date="2015-12-18T11:33:00Z">
        <w:r>
          <w:rPr>
            <w:rFonts w:cstheme="minorHAnsi"/>
            <w:noProof/>
          </w:rPr>
          <w:t>SEER</w:t>
        </w:r>
        <w:r w:rsidRPr="000B7BB6">
          <w:rPr>
            <w:rFonts w:cstheme="minorHAnsi"/>
            <w:noProof/>
          </w:rPr>
          <w:t xml:space="preserve"> </w:t>
        </w:r>
        <w:r w:rsidRPr="000B7BB6">
          <w:rPr>
            <w:rFonts w:cstheme="minorHAnsi"/>
            <w:noProof/>
          </w:rPr>
          <w:tab/>
          <w:t>=</w:t>
        </w:r>
        <w:r>
          <w:rPr>
            <w:rFonts w:cstheme="minorHAnsi"/>
            <w:noProof/>
          </w:rPr>
          <w:t xml:space="preserve">  the cooling equipment’s</w:t>
        </w:r>
        <w:r w:rsidRPr="000B7BB6">
          <w:rPr>
            <w:rFonts w:cstheme="minorHAnsi"/>
            <w:noProof/>
          </w:rPr>
          <w:t xml:space="preserve"> </w:t>
        </w:r>
        <w:r>
          <w:rPr>
            <w:rFonts w:cstheme="minorHAnsi"/>
            <w:noProof/>
          </w:rPr>
          <w:t xml:space="preserve">Seasonal Energy Efficiency Ratio rating (kBtu/kWh) </w:t>
        </w:r>
      </w:ins>
    </w:p>
    <w:p w14:paraId="10038440" w14:textId="77777777" w:rsidR="00243AEF" w:rsidRDefault="00243AEF" w:rsidP="00243AEF">
      <w:pPr>
        <w:tabs>
          <w:tab w:val="left" w:pos="2880"/>
        </w:tabs>
        <w:ind w:left="3060" w:hanging="2340"/>
        <w:rPr>
          <w:ins w:id="5895" w:author="Stephanie Baer" w:date="2015-12-18T11:33:00Z"/>
          <w:rFonts w:cstheme="minorHAnsi"/>
          <w:noProof/>
        </w:rPr>
      </w:pPr>
      <w:ins w:id="5896" w:author="Stephanie Baer" w:date="2015-12-18T11:33:00Z">
        <w:r>
          <w:rPr>
            <w:rFonts w:cstheme="minorHAnsi"/>
            <w:noProof/>
          </w:rPr>
          <w:tab/>
          <w:t xml:space="preserve">= </w:t>
        </w:r>
        <w:r w:rsidRPr="000B7BB6">
          <w:rPr>
            <w:rFonts w:cstheme="minorHAnsi"/>
            <w:noProof/>
          </w:rPr>
          <w:t>Use actual SEER rating where it is possible to measure or reasonably estimate.</w:t>
        </w:r>
      </w:ins>
    </w:p>
    <w:tbl>
      <w:tblPr>
        <w:tblStyle w:val="TableGrid"/>
        <w:tblW w:w="0" w:type="auto"/>
        <w:tblInd w:w="2309" w:type="dxa"/>
        <w:tblLook w:val="04A0" w:firstRow="1" w:lastRow="0" w:firstColumn="1" w:lastColumn="0" w:noHBand="0" w:noVBand="1"/>
      </w:tblPr>
      <w:tblGrid>
        <w:gridCol w:w="3257"/>
        <w:gridCol w:w="2327"/>
      </w:tblGrid>
      <w:tr w:rsidR="00243AEF" w:rsidRPr="00F40C53" w14:paraId="265647C0" w14:textId="77777777" w:rsidTr="00C04E8D">
        <w:trPr>
          <w:ins w:id="5897" w:author="Stephanie Baer" w:date="2015-12-18T11:33:00Z"/>
        </w:trPr>
        <w:tc>
          <w:tcPr>
            <w:tcW w:w="3257" w:type="dxa"/>
            <w:shd w:val="clear" w:color="auto" w:fill="7F7F7F" w:themeFill="text1" w:themeFillTint="80"/>
            <w:vAlign w:val="center"/>
          </w:tcPr>
          <w:p w14:paraId="71F5349C" w14:textId="77777777" w:rsidR="00243AEF" w:rsidRPr="009C362B" w:rsidRDefault="00243AEF">
            <w:pPr>
              <w:pStyle w:val="TableText"/>
              <w:rPr>
                <w:ins w:id="5898" w:author="Stephanie Baer" w:date="2015-12-18T11:33:00Z"/>
              </w:rPr>
            </w:pPr>
            <w:ins w:id="5899" w:author="Stephanie Baer" w:date="2015-12-18T11:33:00Z">
              <w:r w:rsidRPr="009C362B">
                <w:t>Cooling System</w:t>
              </w:r>
            </w:ins>
          </w:p>
        </w:tc>
        <w:tc>
          <w:tcPr>
            <w:tcW w:w="2327" w:type="dxa"/>
            <w:shd w:val="clear" w:color="auto" w:fill="7F7F7F" w:themeFill="text1" w:themeFillTint="80"/>
            <w:vAlign w:val="center"/>
          </w:tcPr>
          <w:p w14:paraId="66F028B3" w14:textId="77777777" w:rsidR="00243AEF" w:rsidRPr="009C362B" w:rsidRDefault="00243AEF">
            <w:pPr>
              <w:pStyle w:val="TableText"/>
              <w:rPr>
                <w:ins w:id="5900" w:author="Stephanie Baer" w:date="2015-12-18T11:33:00Z"/>
              </w:rPr>
            </w:pPr>
            <w:ins w:id="5901" w:author="Stephanie Baer" w:date="2015-12-18T11:33:00Z">
              <w:r>
                <w:t>SEER</w:t>
              </w:r>
              <w:r w:rsidRPr="009C362B">
                <w:rPr>
                  <w:rFonts w:eastAsiaTheme="minorEastAsia"/>
                  <w:vertAlign w:val="superscript"/>
                </w:rPr>
                <w:footnoteReference w:id="475"/>
              </w:r>
            </w:ins>
          </w:p>
        </w:tc>
      </w:tr>
      <w:tr w:rsidR="00243AEF" w:rsidRPr="000563D8" w14:paraId="2942A709" w14:textId="77777777" w:rsidTr="00C04E8D">
        <w:trPr>
          <w:ins w:id="5904" w:author="Stephanie Baer" w:date="2015-12-18T11:33:00Z"/>
        </w:trPr>
        <w:tc>
          <w:tcPr>
            <w:tcW w:w="3257" w:type="dxa"/>
          </w:tcPr>
          <w:p w14:paraId="570B59BB" w14:textId="77777777" w:rsidR="00243AEF" w:rsidRPr="000563D8" w:rsidRDefault="00243AEF">
            <w:pPr>
              <w:pStyle w:val="TableText"/>
              <w:rPr>
                <w:ins w:id="5905" w:author="Stephanie Baer" w:date="2015-12-18T11:33:00Z"/>
                <w:rFonts w:asciiTheme="minorHAnsi" w:hAnsiTheme="minorHAnsi"/>
                <w:szCs w:val="22"/>
              </w:rPr>
            </w:pPr>
            <w:ins w:id="5906" w:author="Stephanie Baer" w:date="2015-12-18T11:33:00Z">
              <w:r w:rsidRPr="000563D8">
                <w:t>Air Source Heat Pump</w:t>
              </w:r>
            </w:ins>
          </w:p>
        </w:tc>
        <w:tc>
          <w:tcPr>
            <w:tcW w:w="2327" w:type="dxa"/>
          </w:tcPr>
          <w:p w14:paraId="697E31A0" w14:textId="77777777" w:rsidR="00243AEF" w:rsidRPr="000563D8" w:rsidRDefault="00243AEF">
            <w:pPr>
              <w:pStyle w:val="TableText"/>
              <w:rPr>
                <w:ins w:id="5907" w:author="Stephanie Baer" w:date="2015-12-18T11:33:00Z"/>
                <w:rFonts w:asciiTheme="minorHAnsi" w:hAnsiTheme="minorHAnsi"/>
                <w:szCs w:val="22"/>
              </w:rPr>
            </w:pPr>
            <w:ins w:id="5908" w:author="Stephanie Baer" w:date="2015-12-18T11:33:00Z">
              <w:r w:rsidRPr="000563D8">
                <w:t>9.12</w:t>
              </w:r>
            </w:ins>
          </w:p>
        </w:tc>
      </w:tr>
      <w:tr w:rsidR="00243AEF" w:rsidRPr="000563D8" w14:paraId="7CF5B8FF" w14:textId="77777777" w:rsidTr="00C04E8D">
        <w:trPr>
          <w:ins w:id="5909" w:author="Stephanie Baer" w:date="2015-12-18T11:33:00Z"/>
        </w:trPr>
        <w:tc>
          <w:tcPr>
            <w:tcW w:w="3257" w:type="dxa"/>
          </w:tcPr>
          <w:p w14:paraId="7D0ECAEC" w14:textId="77777777" w:rsidR="00243AEF" w:rsidRPr="000563D8" w:rsidRDefault="00243AEF">
            <w:pPr>
              <w:pStyle w:val="TableText"/>
              <w:rPr>
                <w:ins w:id="5910" w:author="Stephanie Baer" w:date="2015-12-18T11:33:00Z"/>
                <w:rFonts w:asciiTheme="minorHAnsi" w:hAnsiTheme="minorHAnsi"/>
                <w:szCs w:val="22"/>
              </w:rPr>
            </w:pPr>
            <w:ins w:id="5911" w:author="Stephanie Baer" w:date="2015-12-18T11:33:00Z">
              <w:r w:rsidRPr="000563D8">
                <w:t>Central AC</w:t>
              </w:r>
            </w:ins>
          </w:p>
        </w:tc>
        <w:tc>
          <w:tcPr>
            <w:tcW w:w="2327" w:type="dxa"/>
          </w:tcPr>
          <w:p w14:paraId="3B8BCAF4" w14:textId="77777777" w:rsidR="00243AEF" w:rsidRPr="000563D8" w:rsidRDefault="00243AEF">
            <w:pPr>
              <w:pStyle w:val="TableText"/>
              <w:rPr>
                <w:ins w:id="5912" w:author="Stephanie Baer" w:date="2015-12-18T11:33:00Z"/>
                <w:rFonts w:asciiTheme="minorHAnsi" w:hAnsiTheme="minorHAnsi"/>
                <w:szCs w:val="22"/>
              </w:rPr>
            </w:pPr>
            <w:ins w:id="5913" w:author="Stephanie Baer" w:date="2015-12-18T11:33:00Z">
              <w:r w:rsidRPr="000563D8">
                <w:t>8.60</w:t>
              </w:r>
            </w:ins>
          </w:p>
        </w:tc>
      </w:tr>
    </w:tbl>
    <w:p w14:paraId="79C6FDFA" w14:textId="77777777" w:rsidR="00243AEF" w:rsidRDefault="00243AEF" w:rsidP="00243AEF">
      <w:pPr>
        <w:tabs>
          <w:tab w:val="left" w:pos="3600"/>
        </w:tabs>
        <w:ind w:left="2880" w:hanging="2160"/>
        <w:rPr>
          <w:ins w:id="5914" w:author="Stephanie Baer" w:date="2015-12-18T11:33:00Z"/>
          <w:rFonts w:cstheme="minorHAnsi"/>
          <w:noProof/>
        </w:rPr>
      </w:pPr>
    </w:p>
    <w:p w14:paraId="620A5D06" w14:textId="77777777" w:rsidR="00243AEF" w:rsidRDefault="00243AEF" w:rsidP="00243AEF">
      <w:pPr>
        <w:tabs>
          <w:tab w:val="left" w:pos="3600"/>
        </w:tabs>
        <w:ind w:left="2880" w:hanging="2160"/>
        <w:rPr>
          <w:ins w:id="5915" w:author="Stephanie Baer" w:date="2015-12-18T11:33:00Z"/>
          <w:rFonts w:cstheme="minorHAnsi"/>
          <w:noProof/>
        </w:rPr>
      </w:pPr>
      <w:ins w:id="5916" w:author="Stephanie Baer" w:date="2015-12-18T11:33:00Z">
        <w:r>
          <w:rPr>
            <w:rFonts w:cstheme="minorHAnsi"/>
            <w:noProof/>
          </w:rPr>
          <w:t>1/1000</w:t>
        </w:r>
        <w:r w:rsidRPr="000B7BB6">
          <w:rPr>
            <w:rFonts w:cstheme="minorHAnsi"/>
            <w:noProof/>
          </w:rPr>
          <w:t xml:space="preserve"> </w:t>
        </w:r>
        <w:r w:rsidRPr="000B7BB6">
          <w:rPr>
            <w:rFonts w:cstheme="minorHAnsi"/>
            <w:noProof/>
          </w:rPr>
          <w:tab/>
          <w:t>=</w:t>
        </w:r>
        <w:r>
          <w:rPr>
            <w:rFonts w:cstheme="minorHAnsi"/>
            <w:noProof/>
          </w:rPr>
          <w:t xml:space="preserve">  kBtu per Btu </w:t>
        </w:r>
      </w:ins>
    </w:p>
    <w:p w14:paraId="429F9D1A" w14:textId="77777777" w:rsidR="00243AEF" w:rsidRDefault="00243AEF" w:rsidP="00243AEF">
      <w:pPr>
        <w:tabs>
          <w:tab w:val="left" w:pos="3600"/>
        </w:tabs>
        <w:ind w:left="2880" w:hanging="2160"/>
        <w:rPr>
          <w:ins w:id="5917" w:author="Stephanie Baer" w:date="2015-12-18T11:33:00Z"/>
          <w:rFonts w:cstheme="minorHAnsi"/>
          <w:noProof/>
        </w:rPr>
      </w:pPr>
    </w:p>
    <w:p w14:paraId="005AB3D5" w14:textId="77777777" w:rsidR="00243AEF" w:rsidRDefault="00243AEF" w:rsidP="00243AEF">
      <w:pPr>
        <w:tabs>
          <w:tab w:val="left" w:pos="3600"/>
        </w:tabs>
        <w:ind w:left="2880" w:hanging="2160"/>
        <w:rPr>
          <w:ins w:id="5918" w:author="Samuel Dent" w:date="2016-01-18T06:16:00Z"/>
          <w:rFonts w:cstheme="minorHAnsi"/>
          <w:noProof/>
        </w:rPr>
      </w:pPr>
      <w:ins w:id="5919" w:author="Stephanie Baer" w:date="2015-12-18T11:33:00Z">
        <w:r>
          <w:rPr>
            <w:rFonts w:cstheme="minorHAnsi"/>
            <w:noProof/>
          </w:rPr>
          <w:t>Cooling</w:t>
        </w:r>
        <w:r w:rsidRPr="000B7BB6">
          <w:rPr>
            <w:rFonts w:cstheme="minorHAnsi"/>
            <w:noProof/>
          </w:rPr>
          <w:t xml:space="preserve">_Reduction </w:t>
        </w:r>
        <w:r w:rsidRPr="000B7BB6">
          <w:rPr>
            <w:rFonts w:cstheme="minorHAnsi"/>
            <w:noProof/>
          </w:rPr>
          <w:tab/>
          <w:t xml:space="preserve">= </w:t>
        </w:r>
        <w:r>
          <w:rPr>
            <w:rFonts w:cstheme="minorHAnsi"/>
            <w:noProof/>
          </w:rPr>
          <w:t>A</w:t>
        </w:r>
        <w:r w:rsidRPr="000B7BB6">
          <w:rPr>
            <w:rFonts w:cstheme="minorHAnsi"/>
            <w:noProof/>
          </w:rPr>
          <w:t xml:space="preserve">ssumed percentage reduction in </w:t>
        </w:r>
        <w:r>
          <w:rPr>
            <w:rFonts w:cstheme="minorHAnsi"/>
            <w:noProof/>
          </w:rPr>
          <w:t>total household cooling</w:t>
        </w:r>
        <w:r w:rsidRPr="000B7BB6">
          <w:rPr>
            <w:rFonts w:cstheme="minorHAnsi"/>
            <w:noProof/>
          </w:rPr>
          <w:t xml:space="preserve"> energy consumption due to </w:t>
        </w:r>
        <w:r>
          <w:rPr>
            <w:rFonts w:cstheme="minorHAnsi"/>
            <w:noProof/>
          </w:rPr>
          <w:t>installation of advanced</w:t>
        </w:r>
        <w:r w:rsidRPr="000B7BB6">
          <w:rPr>
            <w:rFonts w:cstheme="minorHAnsi"/>
            <w:noProof/>
          </w:rPr>
          <w:t xml:space="preserve"> thermostat</w:t>
        </w:r>
      </w:ins>
    </w:p>
    <w:p w14:paraId="0DDDCE94" w14:textId="33056389" w:rsidR="003B6E28" w:rsidRDefault="003B6E28" w:rsidP="00243AEF">
      <w:pPr>
        <w:tabs>
          <w:tab w:val="left" w:pos="3600"/>
        </w:tabs>
        <w:ind w:left="2880" w:hanging="2160"/>
        <w:rPr>
          <w:ins w:id="5920" w:author="Stephanie Baer" w:date="2015-12-18T11:33:00Z"/>
          <w:rFonts w:cstheme="minorHAnsi"/>
          <w:noProof/>
        </w:rPr>
      </w:pPr>
      <w:ins w:id="5921" w:author="Samuel Dent" w:date="2016-01-18T06:16:00Z">
        <w:r>
          <w:rPr>
            <w:rFonts w:cstheme="minorHAnsi"/>
            <w:noProof/>
          </w:rPr>
          <w:tab/>
        </w:r>
      </w:ins>
      <w:ins w:id="5922" w:author="Samuel Dent" w:date="2016-01-18T06:30:00Z">
        <w:r w:rsidR="00B71944" w:rsidRPr="000B7BB6">
          <w:rPr>
            <w:rFonts w:cstheme="minorHAnsi"/>
            <w:noProof/>
          </w:rPr>
          <w:t xml:space="preserve">= </w:t>
        </w:r>
        <w:r w:rsidR="00B71944">
          <w:rPr>
            <w:rFonts w:cstheme="minorHAnsi"/>
            <w:noProof/>
          </w:rPr>
          <w:t xml:space="preserve">If programs are evaluated during program deployment then custom savings assumptions should be applied. Otherwise use:  </w:t>
        </w:r>
      </w:ins>
    </w:p>
    <w:p w14:paraId="32B1AD80" w14:textId="41CA8A34" w:rsidR="00243AEF" w:rsidRPr="000B7BB6" w:rsidRDefault="00243AEF" w:rsidP="00243AEF">
      <w:pPr>
        <w:rPr>
          <w:ins w:id="5923" w:author="Stephanie Baer" w:date="2015-12-18T11:33:00Z"/>
          <w:rFonts w:cstheme="minorHAnsi"/>
          <w:noProof/>
        </w:rPr>
      </w:pPr>
      <w:ins w:id="5924" w:author="Stephanie Baer" w:date="2015-12-18T11:33:00Z">
        <w:r w:rsidRPr="000B7BB6">
          <w:rPr>
            <w:rFonts w:cstheme="minorHAnsi"/>
            <w:noProof/>
          </w:rPr>
          <w:tab/>
        </w:r>
        <w:r w:rsidRPr="000B7BB6">
          <w:rPr>
            <w:rFonts w:cstheme="minorHAnsi"/>
            <w:noProof/>
          </w:rPr>
          <w:tab/>
        </w:r>
        <w:r w:rsidRPr="000B7BB6">
          <w:rPr>
            <w:rFonts w:cstheme="minorHAnsi"/>
            <w:noProof/>
          </w:rPr>
          <w:tab/>
        </w:r>
        <w:r w:rsidRPr="000B7BB6">
          <w:rPr>
            <w:rFonts w:cstheme="minorHAnsi"/>
            <w:noProof/>
          </w:rPr>
          <w:tab/>
        </w:r>
        <w:r w:rsidRPr="004216F0">
          <w:rPr>
            <w:rFonts w:cstheme="minorHAnsi"/>
            <w:noProof/>
          </w:rPr>
          <w:t xml:space="preserve">= </w:t>
        </w:r>
        <w:del w:id="5925" w:author="Nick Lange" w:date="2015-12-18T10:01:00Z">
          <w:r w:rsidRPr="004216F0" w:rsidDel="009456FF">
            <w:rPr>
              <w:rFonts w:cstheme="minorHAnsi"/>
              <w:noProof/>
              <w:rPrChange w:id="5926" w:author="Samuel Dent" w:date="2016-01-18T06:41:00Z">
                <w:rPr>
                  <w:rFonts w:cstheme="minorHAnsi"/>
                  <w:noProof/>
                  <w:highlight w:val="yellow"/>
                </w:rPr>
              </w:rPrChange>
            </w:rPr>
            <w:delText>X.X</w:delText>
          </w:r>
        </w:del>
        <w:del w:id="5927" w:author="Samuel Dent" w:date="2016-01-18T06:30:00Z">
          <w:r w:rsidRPr="004216F0" w:rsidDel="00B71944">
            <w:rPr>
              <w:rFonts w:cstheme="minorHAnsi"/>
              <w:noProof/>
              <w:rPrChange w:id="5928" w:author="Samuel Dent" w:date="2016-01-18T06:41:00Z">
                <w:rPr>
                  <w:rFonts w:cstheme="minorHAnsi"/>
                  <w:noProof/>
                  <w:highlight w:val="yellow"/>
                </w:rPr>
              </w:rPrChange>
            </w:rPr>
            <w:delText>10</w:delText>
          </w:r>
        </w:del>
      </w:ins>
      <w:ins w:id="5929" w:author="Samuel Dent" w:date="2016-01-18T06:30:00Z">
        <w:r w:rsidR="00B71944" w:rsidRPr="004216F0">
          <w:rPr>
            <w:rFonts w:cstheme="minorHAnsi"/>
            <w:noProof/>
            <w:rPrChange w:id="5930" w:author="Samuel Dent" w:date="2016-01-18T06:41:00Z">
              <w:rPr>
                <w:rFonts w:cstheme="minorHAnsi"/>
                <w:noProof/>
                <w:highlight w:val="yellow"/>
              </w:rPr>
            </w:rPrChange>
          </w:rPr>
          <w:t>8.0</w:t>
        </w:r>
      </w:ins>
      <w:ins w:id="5931" w:author="Stephanie Baer" w:date="2015-12-18T11:33:00Z">
        <w:r w:rsidRPr="004216F0">
          <w:rPr>
            <w:rFonts w:cstheme="minorHAnsi"/>
            <w:noProof/>
            <w:rPrChange w:id="5932" w:author="Samuel Dent" w:date="2016-01-18T06:41:00Z">
              <w:rPr>
                <w:rFonts w:cstheme="minorHAnsi"/>
                <w:noProof/>
                <w:highlight w:val="yellow"/>
              </w:rPr>
            </w:rPrChange>
          </w:rPr>
          <w:t>%</w:t>
        </w:r>
        <w:r w:rsidRPr="004216F0">
          <w:rPr>
            <w:rStyle w:val="FootnoteReference"/>
            <w:noProof/>
            <w:rPrChange w:id="5933" w:author="Samuel Dent" w:date="2016-01-18T06:41:00Z">
              <w:rPr>
                <w:rStyle w:val="FootnoteReference"/>
                <w:noProof/>
                <w:highlight w:val="yellow"/>
              </w:rPr>
            </w:rPrChange>
          </w:rPr>
          <w:footnoteReference w:id="476"/>
        </w:r>
      </w:ins>
    </w:p>
    <w:p w14:paraId="6559C70A" w14:textId="77777777" w:rsidR="00243AEF" w:rsidRDefault="00243AEF" w:rsidP="00243AEF">
      <w:pPr>
        <w:tabs>
          <w:tab w:val="left" w:pos="3600"/>
        </w:tabs>
        <w:ind w:left="3780" w:hanging="3780"/>
        <w:rPr>
          <w:ins w:id="5942" w:author="Stephanie Baer" w:date="2015-12-18T11:33:00Z"/>
          <w:rFonts w:cstheme="minorHAnsi"/>
        </w:rPr>
      </w:pPr>
      <w:ins w:id="5943" w:author="Stephanie Baer" w:date="2015-12-18T11:33:00Z">
        <w:r w:rsidRPr="00733D06">
          <w:rPr>
            <w:rFonts w:cstheme="minorHAnsi"/>
            <w:noProof/>
          </w:rPr>
          <mc:AlternateContent>
            <mc:Choice Requires="wps">
              <w:drawing>
                <wp:inline distT="0" distB="0" distL="0" distR="0" wp14:anchorId="05D9C4A9" wp14:editId="26AA82C0">
                  <wp:extent cx="5830570" cy="1773141"/>
                  <wp:effectExtent l="0" t="0" r="17780" b="1778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570" cy="1773141"/>
                          </a:xfrm>
                          <a:prstGeom prst="rect">
                            <a:avLst/>
                          </a:prstGeom>
                          <a:solidFill>
                            <a:srgbClr val="FFFFFF"/>
                          </a:solidFill>
                          <a:ln w="9525">
                            <a:solidFill>
                              <a:srgbClr val="000000"/>
                            </a:solidFill>
                            <a:miter lim="800000"/>
                            <a:headEnd/>
                            <a:tailEnd/>
                          </a:ln>
                        </wps:spPr>
                        <wps:txbx>
                          <w:txbxContent>
                            <w:p w14:paraId="6BC82FE9" w14:textId="77777777" w:rsidR="00F60751" w:rsidRPr="002F2634" w:rsidRDefault="00F60751" w:rsidP="00243AEF">
                              <w:pPr>
                                <w:rPr>
                                  <w:rFonts w:cstheme="minorHAnsi"/>
                                </w:rPr>
                              </w:pPr>
                              <w:r w:rsidRPr="002F2634">
                                <w:rPr>
                                  <w:rFonts w:cstheme="minorHAnsi"/>
                                </w:rPr>
                                <w:t>For example, a</w:t>
                              </w:r>
                              <w:ins w:id="5944" w:author="Nick Lange" w:date="2015-12-18T10:09:00Z">
                                <w:r>
                                  <w:rPr>
                                    <w:rFonts w:cstheme="minorHAnsi"/>
                                  </w:rPr>
                                  <w:t>n advanced thermostat replacing a</w:t>
                                </w:r>
                              </w:ins>
                              <w:r w:rsidRPr="002F2634">
                                <w:rPr>
                                  <w:rFonts w:cstheme="minorHAnsi"/>
                                </w:rPr>
                                <w:t xml:space="preserve"> programmable thermostat directly installed in an electric resistance heated, single-family home in Springfield</w:t>
                              </w:r>
                              <w:r>
                                <w:rPr>
                                  <w:rFonts w:cstheme="minorHAnsi"/>
                                </w:rPr>
                                <w:t xml:space="preserve"> with advanced thermostat-controlled air conditioning of a system of unknown size and seasonal efficiency rating</w:t>
                              </w:r>
                              <w:r w:rsidRPr="002F2634">
                                <w:rPr>
                                  <w:rFonts w:cstheme="minorHAnsi"/>
                                </w:rPr>
                                <w:t>:</w:t>
                              </w:r>
                            </w:p>
                            <w:p w14:paraId="79E2EF62" w14:textId="77777777" w:rsidR="00F60751" w:rsidRPr="004216F0" w:rsidRDefault="00F60751" w:rsidP="00243AEF">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r>
                              <w:r>
                                <w:rPr>
                                  <w:rFonts w:cstheme="minorHAnsi"/>
                                </w:rPr>
                                <w:t xml:space="preserve">= </w:t>
                              </w:r>
                              <w:r w:rsidRPr="004216F0">
                                <w:rPr>
                                  <w:rFonts w:cstheme="minorHAnsi"/>
                                  <w:noProof/>
                                </w:rPr>
                                <w:t>ΔkWh</w:t>
                              </w:r>
                              <w:r w:rsidRPr="004216F0">
                                <w:rPr>
                                  <w:rFonts w:cstheme="minorHAnsi"/>
                                  <w:noProof/>
                                  <w:vertAlign w:val="subscript"/>
                                </w:rPr>
                                <w:t>heating</w:t>
                              </w:r>
                              <w:r w:rsidRPr="004216F0">
                                <w:rPr>
                                  <w:rFonts w:cstheme="minorHAnsi"/>
                                  <w:noProof/>
                                </w:rPr>
                                <w:t xml:space="preserve"> + ΔkWh</w:t>
                              </w:r>
                              <w:r w:rsidRPr="004216F0">
                                <w:rPr>
                                  <w:rFonts w:cstheme="minorHAnsi"/>
                                  <w:noProof/>
                                  <w:vertAlign w:val="subscript"/>
                                </w:rPr>
                                <w:t>cooling</w:t>
                              </w:r>
                              <w:r w:rsidRPr="004216F0">
                                <w:rPr>
                                  <w:rFonts w:cstheme="minorHAnsi"/>
                                  <w:noProof/>
                                </w:rPr>
                                <w:t xml:space="preserve"> </w:t>
                              </w:r>
                            </w:p>
                            <w:p w14:paraId="1206789E" w14:textId="0598533C" w:rsidR="00F60751" w:rsidRPr="004D4192" w:rsidRDefault="00F60751" w:rsidP="00243AEF">
                              <w:pPr>
                                <w:tabs>
                                  <w:tab w:val="left" w:pos="1440"/>
                                </w:tabs>
                                <w:ind w:left="1620" w:hanging="180"/>
                                <w:rPr>
                                  <w:rFonts w:cstheme="minorHAnsi"/>
                                  <w:szCs w:val="20"/>
                                </w:rPr>
                              </w:pPr>
                              <w:r w:rsidRPr="004216F0">
                                <w:rPr>
                                  <w:rFonts w:cstheme="minorHAnsi"/>
                                  <w:rPrChange w:id="5945" w:author="Samuel Dent" w:date="2016-01-18T06:41:00Z">
                                    <w:rPr>
                                      <w:rFonts w:cstheme="minorHAnsi"/>
                                      <w:highlight w:val="yellow"/>
                                    </w:rPr>
                                  </w:rPrChange>
                                </w:rPr>
                                <w:t xml:space="preserve">= 1 * 20,928* </w:t>
                              </w:r>
                              <w:ins w:id="5946" w:author="Nick Lange" w:date="2015-12-18T10:09:00Z">
                                <w:r w:rsidRPr="004216F0">
                                  <w:rPr>
                                    <w:rFonts w:cstheme="minorHAnsi"/>
                                    <w:rPrChange w:id="5947" w:author="Samuel Dent" w:date="2016-01-18T06:41:00Z">
                                      <w:rPr>
                                        <w:rFonts w:cstheme="minorHAnsi"/>
                                        <w:highlight w:val="yellow"/>
                                      </w:rPr>
                                    </w:rPrChange>
                                  </w:rPr>
                                  <w:t>5.</w:t>
                                </w:r>
                              </w:ins>
                              <w:ins w:id="5948" w:author="Nick Lange" w:date="2015-12-18T10:12:00Z">
                                <w:r w:rsidRPr="004216F0">
                                  <w:rPr>
                                    <w:rFonts w:cstheme="minorHAnsi"/>
                                    <w:rPrChange w:id="5949" w:author="Samuel Dent" w:date="2016-01-18T06:41:00Z">
                                      <w:rPr>
                                        <w:rFonts w:cstheme="minorHAnsi"/>
                                        <w:highlight w:val="yellow"/>
                                      </w:rPr>
                                    </w:rPrChange>
                                  </w:rPr>
                                  <w:t>6</w:t>
                                </w:r>
                              </w:ins>
                              <w:del w:id="5950" w:author="Nick Lange" w:date="2015-12-18T10:05:00Z">
                                <w:r w:rsidRPr="004216F0" w:rsidDel="00177BD7">
                                  <w:rPr>
                                    <w:rFonts w:cstheme="minorHAnsi"/>
                                    <w:rPrChange w:id="5951" w:author="Samuel Dent" w:date="2016-01-18T06:41:00Z">
                                      <w:rPr>
                                        <w:rFonts w:cstheme="minorHAnsi"/>
                                        <w:highlight w:val="yellow"/>
                                      </w:rPr>
                                    </w:rPrChange>
                                  </w:rPr>
                                  <w:delText>X.X</w:delText>
                                </w:r>
                              </w:del>
                              <w:r w:rsidRPr="004216F0">
                                <w:rPr>
                                  <w:rFonts w:cstheme="minorHAnsi"/>
                                  <w:rPrChange w:id="5952" w:author="Samuel Dent" w:date="2016-01-18T06:41:00Z">
                                    <w:rPr>
                                      <w:rFonts w:cstheme="minorHAnsi"/>
                                      <w:highlight w:val="yellow"/>
                                    </w:rPr>
                                  </w:rPrChange>
                                </w:rPr>
                                <w:t>% * 100% * 100% + (0 * 0.0314 * 29.3) + 100%</w:t>
                              </w:r>
                              <w:r w:rsidRPr="004216F0">
                                <w:rPr>
                                  <w:rFonts w:cstheme="minorHAnsi"/>
                                  <w:szCs w:val="20"/>
                                  <w:rPrChange w:id="5953" w:author="Samuel Dent" w:date="2016-01-18T06:41:00Z">
                                    <w:rPr>
                                      <w:rFonts w:cstheme="minorHAnsi"/>
                                      <w:szCs w:val="20"/>
                                      <w:highlight w:val="yellow"/>
                                    </w:rPr>
                                  </w:rPrChange>
                                </w:rPr>
                                <w:t xml:space="preserve"> * ((730 * 33,600 * </w:t>
                              </w:r>
                              <w:ins w:id="5954" w:author="Nick Lange" w:date="2015-12-18T10:06:00Z">
                                <w:r w:rsidRPr="004216F0">
                                  <w:rPr>
                                    <w:rFonts w:cstheme="minorHAnsi"/>
                                    <w:szCs w:val="20"/>
                                    <w:rPrChange w:id="5955" w:author="Samuel Dent" w:date="2016-01-18T06:41:00Z">
                                      <w:rPr>
                                        <w:rFonts w:cstheme="minorHAnsi"/>
                                        <w:szCs w:val="20"/>
                                        <w:highlight w:val="yellow"/>
                                      </w:rPr>
                                    </w:rPrChange>
                                  </w:rPr>
                                  <w:t>(</w:t>
                                </w:r>
                              </w:ins>
                              <w:r w:rsidRPr="004216F0">
                                <w:rPr>
                                  <w:rFonts w:cstheme="minorHAnsi"/>
                                  <w:szCs w:val="20"/>
                                  <w:rPrChange w:id="5956" w:author="Samuel Dent" w:date="2016-01-18T06:41:00Z">
                                    <w:rPr>
                                      <w:rFonts w:cstheme="minorHAnsi"/>
                                      <w:szCs w:val="20"/>
                                      <w:highlight w:val="yellow"/>
                                    </w:rPr>
                                  </w:rPrChange>
                                </w:rPr>
                                <w:t>1/9.12)</w:t>
                              </w:r>
                              <w:ins w:id="5957" w:author="Nick Lange" w:date="2015-12-18T10:06:00Z">
                                <w:r w:rsidRPr="004216F0">
                                  <w:rPr>
                                    <w:rFonts w:cstheme="minorHAnsi"/>
                                    <w:szCs w:val="20"/>
                                    <w:rPrChange w:id="5958" w:author="Samuel Dent" w:date="2016-01-18T06:41:00Z">
                                      <w:rPr>
                                        <w:rFonts w:cstheme="minorHAnsi"/>
                                        <w:szCs w:val="20"/>
                                        <w:highlight w:val="yellow"/>
                                      </w:rPr>
                                    </w:rPrChange>
                                  </w:rPr>
                                  <w:t>)</w:t>
                                </w:r>
                              </w:ins>
                              <w:r w:rsidRPr="004216F0">
                                <w:rPr>
                                  <w:rFonts w:cstheme="minorHAnsi"/>
                                  <w:szCs w:val="20"/>
                                  <w:rPrChange w:id="5959" w:author="Samuel Dent" w:date="2016-01-18T06:41:00Z">
                                    <w:rPr>
                                      <w:rFonts w:cstheme="minorHAnsi"/>
                                      <w:szCs w:val="20"/>
                                      <w:highlight w:val="yellow"/>
                                    </w:rPr>
                                  </w:rPrChange>
                                </w:rPr>
                                <w:t xml:space="preserve">/1000) * </w:t>
                              </w:r>
                              <w:del w:id="5960" w:author="Nick Lange" w:date="2015-12-18T10:05:00Z">
                                <w:r w:rsidRPr="004216F0" w:rsidDel="00177BD7">
                                  <w:rPr>
                                    <w:rFonts w:cstheme="minorHAnsi"/>
                                    <w:szCs w:val="20"/>
                                    <w:rPrChange w:id="5961" w:author="Samuel Dent" w:date="2016-01-18T06:41:00Z">
                                      <w:rPr>
                                        <w:rFonts w:cstheme="minorHAnsi"/>
                                        <w:szCs w:val="20"/>
                                        <w:highlight w:val="yellow"/>
                                      </w:rPr>
                                    </w:rPrChange>
                                  </w:rPr>
                                  <w:delText>X.X</w:delText>
                                </w:r>
                              </w:del>
                              <w:ins w:id="5962" w:author="Nick Lange" w:date="2015-12-18T10:05:00Z">
                                <w:del w:id="5963" w:author="Samuel Dent" w:date="2016-01-18T06:30:00Z">
                                  <w:r w:rsidRPr="004216F0" w:rsidDel="00B71944">
                                    <w:rPr>
                                      <w:rFonts w:cstheme="minorHAnsi"/>
                                      <w:szCs w:val="20"/>
                                      <w:rPrChange w:id="5964" w:author="Samuel Dent" w:date="2016-01-18T06:41:00Z">
                                        <w:rPr>
                                          <w:rFonts w:cstheme="minorHAnsi"/>
                                          <w:szCs w:val="20"/>
                                          <w:highlight w:val="yellow"/>
                                        </w:rPr>
                                      </w:rPrChange>
                                    </w:rPr>
                                    <w:delText>10</w:delText>
                                  </w:r>
                                </w:del>
                              </w:ins>
                              <w:ins w:id="5965" w:author="Samuel Dent" w:date="2016-01-18T06:30:00Z">
                                <w:r w:rsidRPr="004216F0">
                                  <w:rPr>
                                    <w:rFonts w:cstheme="minorHAnsi"/>
                                    <w:szCs w:val="20"/>
                                    <w:rPrChange w:id="5966" w:author="Samuel Dent" w:date="2016-01-18T06:41:00Z">
                                      <w:rPr>
                                        <w:rFonts w:cstheme="minorHAnsi"/>
                                        <w:szCs w:val="20"/>
                                        <w:highlight w:val="yellow"/>
                                      </w:rPr>
                                    </w:rPrChange>
                                  </w:rPr>
                                  <w:t>8</w:t>
                                </w:r>
                              </w:ins>
                              <w:r w:rsidRPr="004216F0">
                                <w:rPr>
                                  <w:rFonts w:cstheme="minorHAnsi"/>
                                  <w:szCs w:val="20"/>
                                  <w:rPrChange w:id="5967" w:author="Samuel Dent" w:date="2016-01-18T06:41:00Z">
                                    <w:rPr>
                                      <w:rFonts w:cstheme="minorHAnsi"/>
                                      <w:szCs w:val="20"/>
                                      <w:highlight w:val="yellow"/>
                                    </w:rPr>
                                  </w:rPrChange>
                                </w:rPr>
                                <w:t>% * 100%</w:t>
                              </w:r>
                            </w:p>
                            <w:p w14:paraId="1D4DFC2C" w14:textId="2623DD86" w:rsidR="00F60751" w:rsidRDefault="00F60751" w:rsidP="00243AEF">
                              <w:pPr>
                                <w:ind w:left="1440"/>
                                <w:rPr>
                                  <w:ins w:id="5968" w:author="Nick Lange" w:date="2015-12-18T10:10:00Z"/>
                                  <w:rFonts w:cstheme="minorHAnsi"/>
                                </w:rPr>
                              </w:pPr>
                              <w:ins w:id="5969" w:author="Nick Lange" w:date="2015-12-18T10:10:00Z">
                                <w:r w:rsidRPr="002F2634">
                                  <w:rPr>
                                    <w:rFonts w:cstheme="minorHAnsi"/>
                                  </w:rPr>
                                  <w:t xml:space="preserve">= </w:t>
                                </w:r>
                                <w:r>
                                  <w:rPr>
                                    <w:rFonts w:cstheme="minorHAnsi"/>
                                  </w:rPr>
                                  <w:t>1,1</w:t>
                                </w:r>
                              </w:ins>
                              <w:ins w:id="5970" w:author="Nick Lange" w:date="2015-12-18T10:12:00Z">
                                <w:r>
                                  <w:rPr>
                                    <w:rFonts w:cstheme="minorHAnsi"/>
                                  </w:rPr>
                                  <w:t>72</w:t>
                                </w:r>
                              </w:ins>
                              <w:ins w:id="5971" w:author="Nick Lange" w:date="2015-12-18T10:10:00Z">
                                <w:r>
                                  <w:rPr>
                                    <w:rFonts w:cstheme="minorHAnsi"/>
                                  </w:rPr>
                                  <w:t>kWh + 2</w:t>
                                </w:r>
                                <w:del w:id="5972" w:author="Samuel Dent" w:date="2016-01-18T06:37:00Z">
                                  <w:r w:rsidDel="00B71944">
                                    <w:rPr>
                                      <w:rFonts w:cstheme="minorHAnsi"/>
                                    </w:rPr>
                                    <w:delText>69</w:delText>
                                  </w:r>
                                </w:del>
                              </w:ins>
                              <w:ins w:id="5973" w:author="Samuel Dent" w:date="2016-01-18T06:37:00Z">
                                <w:r>
                                  <w:rPr>
                                    <w:rFonts w:cstheme="minorHAnsi"/>
                                  </w:rPr>
                                  <w:t>15</w:t>
                                </w:r>
                              </w:ins>
                              <w:ins w:id="5974" w:author="Nick Lange" w:date="2015-12-18T10:10:00Z">
                                <w:r w:rsidRPr="002F2634">
                                  <w:rPr>
                                    <w:rFonts w:cstheme="minorHAnsi"/>
                                  </w:rPr>
                                  <w:t xml:space="preserve"> kWh</w:t>
                                </w:r>
                              </w:ins>
                            </w:p>
                            <w:p w14:paraId="53CFF55B" w14:textId="23BF1245" w:rsidR="00F60751" w:rsidRPr="002F2634" w:rsidRDefault="00F60751" w:rsidP="00243AEF">
                              <w:pPr>
                                <w:ind w:left="1440"/>
                                <w:rPr>
                                  <w:rFonts w:cstheme="minorHAnsi"/>
                                </w:rPr>
                              </w:pPr>
                              <w:r w:rsidRPr="002F2634">
                                <w:rPr>
                                  <w:rFonts w:cstheme="minorHAnsi"/>
                                </w:rPr>
                                <w:t xml:space="preserve">= </w:t>
                              </w:r>
                              <w:del w:id="5975" w:author="Nick Lange" w:date="2015-12-18T10:09:00Z">
                                <w:r w:rsidDel="00177BD7">
                                  <w:rPr>
                                    <w:rFonts w:cstheme="minorHAnsi"/>
                                  </w:rPr>
                                  <w:delText>XXXX</w:delText>
                                </w:r>
                                <w:r w:rsidRPr="002F2634" w:rsidDel="00177BD7">
                                  <w:rPr>
                                    <w:rFonts w:cstheme="minorHAnsi"/>
                                  </w:rPr>
                                  <w:delText xml:space="preserve"> </w:delText>
                                </w:r>
                              </w:del>
                              <w:ins w:id="5976" w:author="Nick Lange" w:date="2015-12-18T10:09:00Z">
                                <w:r>
                                  <w:rPr>
                                    <w:rFonts w:cstheme="minorHAnsi"/>
                                  </w:rPr>
                                  <w:t>1</w:t>
                                </w:r>
                                <w:proofErr w:type="gramStart"/>
                                <w:r>
                                  <w:rPr>
                                    <w:rFonts w:cstheme="minorHAnsi"/>
                                  </w:rPr>
                                  <w:t>,</w:t>
                                </w:r>
                                <w:proofErr w:type="gramEnd"/>
                                <w:del w:id="5977" w:author="Samuel Dent" w:date="2016-01-18T06:37:00Z">
                                  <w:r w:rsidDel="00B71944">
                                    <w:rPr>
                                      <w:rFonts w:cstheme="minorHAnsi"/>
                                    </w:rPr>
                                    <w:delText>4</w:delText>
                                  </w:r>
                                </w:del>
                              </w:ins>
                              <w:ins w:id="5978" w:author="Nick Lange" w:date="2015-12-18T10:12:00Z">
                                <w:del w:id="5979" w:author="Samuel Dent" w:date="2016-01-18T06:37:00Z">
                                  <w:r w:rsidDel="00B71944">
                                    <w:rPr>
                                      <w:rFonts w:cstheme="minorHAnsi"/>
                                    </w:rPr>
                                    <w:delText>41</w:delText>
                                  </w:r>
                                </w:del>
                              </w:ins>
                              <w:ins w:id="5980" w:author="Samuel Dent" w:date="2016-01-18T06:37:00Z">
                                <w:r>
                                  <w:rPr>
                                    <w:rFonts w:cstheme="minorHAnsi"/>
                                  </w:rPr>
                                  <w:t>387</w:t>
                                </w:r>
                              </w:ins>
                              <w:ins w:id="5981" w:author="Nick Lange" w:date="2015-12-18T10:09:00Z">
                                <w:r w:rsidRPr="002F2634">
                                  <w:rPr>
                                    <w:rFonts w:cstheme="minorHAnsi"/>
                                  </w:rPr>
                                  <w:t xml:space="preserve"> </w:t>
                                </w:r>
                              </w:ins>
                              <w:r w:rsidRPr="002F2634">
                                <w:rPr>
                                  <w:rFonts w:cstheme="minorHAnsi"/>
                                </w:rPr>
                                <w:t>kWh</w:t>
                              </w:r>
                            </w:p>
                            <w:p w14:paraId="6C0487F0" w14:textId="77777777" w:rsidR="00F60751" w:rsidRDefault="00F60751" w:rsidP="00243AEF"/>
                          </w:txbxContent>
                        </wps:txbx>
                        <wps:bodyPr rot="0" vert="horz" wrap="square" lIns="91440" tIns="45720" rIns="91440" bIns="45720" anchor="t" anchorCtr="0">
                          <a:noAutofit/>
                        </wps:bodyPr>
                      </wps:wsp>
                    </a:graphicData>
                  </a:graphic>
                </wp:inline>
              </w:drawing>
            </mc:Choice>
            <mc:Fallback>
              <w:pict>
                <v:shape w14:anchorId="05D9C4A9" id="Text Box 1" o:spid="_x0000_s1068" type="#_x0000_t202" style="width:459.1pt;height:13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">
                  <v:textbox>
                    <w:txbxContent>
                      <w:p w14:paraId="6BC82FE9" w14:textId="77777777" w:rsidR="00F60751" w:rsidRPr="002F2634" w:rsidRDefault="00F60751" w:rsidP="00243AEF">
                        <w:pPr>
                          <w:rPr>
                            <w:rFonts w:cstheme="minorHAnsi"/>
                          </w:rPr>
                        </w:pPr>
                        <w:r w:rsidRPr="002F2634">
                          <w:rPr>
                            <w:rFonts w:cstheme="minorHAnsi"/>
                          </w:rPr>
                          <w:t>For example, a</w:t>
                        </w:r>
                        <w:ins w:id="5982" w:author="Nick Lange" w:date="2015-12-18T10:09:00Z">
                          <w:r>
                            <w:rPr>
                              <w:rFonts w:cstheme="minorHAnsi"/>
                            </w:rPr>
                            <w:t>n advanced thermostat replacing a</w:t>
                          </w:r>
                        </w:ins>
                        <w:r w:rsidRPr="002F2634">
                          <w:rPr>
                            <w:rFonts w:cstheme="minorHAnsi"/>
                          </w:rPr>
                          <w:t xml:space="preserve"> programmable thermostat directly installed in an electric resistance heated, single-family home in Springfield</w:t>
                        </w:r>
                        <w:r>
                          <w:rPr>
                            <w:rFonts w:cstheme="minorHAnsi"/>
                          </w:rPr>
                          <w:t xml:space="preserve"> with advanced thermostat-controlled air conditioning of a system of unknown size and seasonal efficiency rating</w:t>
                        </w:r>
                        <w:r w:rsidRPr="002F2634">
                          <w:rPr>
                            <w:rFonts w:cstheme="minorHAnsi"/>
                          </w:rPr>
                          <w:t>:</w:t>
                        </w:r>
                      </w:p>
                      <w:p w14:paraId="79E2EF62" w14:textId="77777777" w:rsidR="00F60751" w:rsidRPr="004216F0" w:rsidRDefault="00F60751" w:rsidP="00243AEF">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r>
                        <w:r>
                          <w:rPr>
                            <w:rFonts w:cstheme="minorHAnsi"/>
                          </w:rPr>
                          <w:t xml:space="preserve">= </w:t>
                        </w:r>
                        <w:r w:rsidRPr="004216F0">
                          <w:rPr>
                            <w:rFonts w:cstheme="minorHAnsi"/>
                            <w:noProof/>
                          </w:rPr>
                          <w:t>ΔkWh</w:t>
                        </w:r>
                        <w:r w:rsidRPr="004216F0">
                          <w:rPr>
                            <w:rFonts w:cstheme="minorHAnsi"/>
                            <w:noProof/>
                            <w:vertAlign w:val="subscript"/>
                          </w:rPr>
                          <w:t>heating</w:t>
                        </w:r>
                        <w:r w:rsidRPr="004216F0">
                          <w:rPr>
                            <w:rFonts w:cstheme="minorHAnsi"/>
                            <w:noProof/>
                          </w:rPr>
                          <w:t xml:space="preserve"> + ΔkWh</w:t>
                        </w:r>
                        <w:r w:rsidRPr="004216F0">
                          <w:rPr>
                            <w:rFonts w:cstheme="minorHAnsi"/>
                            <w:noProof/>
                            <w:vertAlign w:val="subscript"/>
                          </w:rPr>
                          <w:t>cooling</w:t>
                        </w:r>
                        <w:r w:rsidRPr="004216F0">
                          <w:rPr>
                            <w:rFonts w:cstheme="minorHAnsi"/>
                            <w:noProof/>
                          </w:rPr>
                          <w:t xml:space="preserve"> </w:t>
                        </w:r>
                      </w:p>
                      <w:p w14:paraId="1206789E" w14:textId="0598533C" w:rsidR="00F60751" w:rsidRPr="004D4192" w:rsidRDefault="00F60751" w:rsidP="00243AEF">
                        <w:pPr>
                          <w:tabs>
                            <w:tab w:val="left" w:pos="1440"/>
                          </w:tabs>
                          <w:ind w:left="1620" w:hanging="180"/>
                          <w:rPr>
                            <w:rFonts w:cstheme="minorHAnsi"/>
                            <w:szCs w:val="20"/>
                          </w:rPr>
                        </w:pPr>
                        <w:r w:rsidRPr="004216F0">
                          <w:rPr>
                            <w:rFonts w:cstheme="minorHAnsi"/>
                            <w:rPrChange w:id="5983" w:author="Samuel Dent" w:date="2016-01-18T06:41:00Z">
                              <w:rPr>
                                <w:rFonts w:cstheme="minorHAnsi"/>
                                <w:highlight w:val="yellow"/>
                              </w:rPr>
                            </w:rPrChange>
                          </w:rPr>
                          <w:t xml:space="preserve">= 1 * 20,928* </w:t>
                        </w:r>
                        <w:ins w:id="5984" w:author="Nick Lange" w:date="2015-12-18T10:09:00Z">
                          <w:r w:rsidRPr="004216F0">
                            <w:rPr>
                              <w:rFonts w:cstheme="minorHAnsi"/>
                              <w:rPrChange w:id="5985" w:author="Samuel Dent" w:date="2016-01-18T06:41:00Z">
                                <w:rPr>
                                  <w:rFonts w:cstheme="minorHAnsi"/>
                                  <w:highlight w:val="yellow"/>
                                </w:rPr>
                              </w:rPrChange>
                            </w:rPr>
                            <w:t>5.</w:t>
                          </w:r>
                        </w:ins>
                        <w:ins w:id="5986" w:author="Nick Lange" w:date="2015-12-18T10:12:00Z">
                          <w:r w:rsidRPr="004216F0">
                            <w:rPr>
                              <w:rFonts w:cstheme="minorHAnsi"/>
                              <w:rPrChange w:id="5987" w:author="Samuel Dent" w:date="2016-01-18T06:41:00Z">
                                <w:rPr>
                                  <w:rFonts w:cstheme="minorHAnsi"/>
                                  <w:highlight w:val="yellow"/>
                                </w:rPr>
                              </w:rPrChange>
                            </w:rPr>
                            <w:t>6</w:t>
                          </w:r>
                        </w:ins>
                        <w:del w:id="5988" w:author="Nick Lange" w:date="2015-12-18T10:05:00Z">
                          <w:r w:rsidRPr="004216F0" w:rsidDel="00177BD7">
                            <w:rPr>
                              <w:rFonts w:cstheme="minorHAnsi"/>
                              <w:rPrChange w:id="5989" w:author="Samuel Dent" w:date="2016-01-18T06:41:00Z">
                                <w:rPr>
                                  <w:rFonts w:cstheme="minorHAnsi"/>
                                  <w:highlight w:val="yellow"/>
                                </w:rPr>
                              </w:rPrChange>
                            </w:rPr>
                            <w:delText>X.X</w:delText>
                          </w:r>
                        </w:del>
                        <w:r w:rsidRPr="004216F0">
                          <w:rPr>
                            <w:rFonts w:cstheme="minorHAnsi"/>
                            <w:rPrChange w:id="5990" w:author="Samuel Dent" w:date="2016-01-18T06:41:00Z">
                              <w:rPr>
                                <w:rFonts w:cstheme="minorHAnsi"/>
                                <w:highlight w:val="yellow"/>
                              </w:rPr>
                            </w:rPrChange>
                          </w:rPr>
                          <w:t>% * 100% * 100% + (0 * 0.0314 * 29.3) + 100%</w:t>
                        </w:r>
                        <w:r w:rsidRPr="004216F0">
                          <w:rPr>
                            <w:rFonts w:cstheme="minorHAnsi"/>
                            <w:szCs w:val="20"/>
                            <w:rPrChange w:id="5991" w:author="Samuel Dent" w:date="2016-01-18T06:41:00Z">
                              <w:rPr>
                                <w:rFonts w:cstheme="minorHAnsi"/>
                                <w:szCs w:val="20"/>
                                <w:highlight w:val="yellow"/>
                              </w:rPr>
                            </w:rPrChange>
                          </w:rPr>
                          <w:t xml:space="preserve"> * ((730 * 33,600 * </w:t>
                        </w:r>
                        <w:ins w:id="5992" w:author="Nick Lange" w:date="2015-12-18T10:06:00Z">
                          <w:r w:rsidRPr="004216F0">
                            <w:rPr>
                              <w:rFonts w:cstheme="minorHAnsi"/>
                              <w:szCs w:val="20"/>
                              <w:rPrChange w:id="5993" w:author="Samuel Dent" w:date="2016-01-18T06:41:00Z">
                                <w:rPr>
                                  <w:rFonts w:cstheme="minorHAnsi"/>
                                  <w:szCs w:val="20"/>
                                  <w:highlight w:val="yellow"/>
                                </w:rPr>
                              </w:rPrChange>
                            </w:rPr>
                            <w:t>(</w:t>
                          </w:r>
                        </w:ins>
                        <w:r w:rsidRPr="004216F0">
                          <w:rPr>
                            <w:rFonts w:cstheme="minorHAnsi"/>
                            <w:szCs w:val="20"/>
                            <w:rPrChange w:id="5994" w:author="Samuel Dent" w:date="2016-01-18T06:41:00Z">
                              <w:rPr>
                                <w:rFonts w:cstheme="minorHAnsi"/>
                                <w:szCs w:val="20"/>
                                <w:highlight w:val="yellow"/>
                              </w:rPr>
                            </w:rPrChange>
                          </w:rPr>
                          <w:t>1/9.12)</w:t>
                        </w:r>
                        <w:ins w:id="5995" w:author="Nick Lange" w:date="2015-12-18T10:06:00Z">
                          <w:r w:rsidRPr="004216F0">
                            <w:rPr>
                              <w:rFonts w:cstheme="minorHAnsi"/>
                              <w:szCs w:val="20"/>
                              <w:rPrChange w:id="5996" w:author="Samuel Dent" w:date="2016-01-18T06:41:00Z">
                                <w:rPr>
                                  <w:rFonts w:cstheme="minorHAnsi"/>
                                  <w:szCs w:val="20"/>
                                  <w:highlight w:val="yellow"/>
                                </w:rPr>
                              </w:rPrChange>
                            </w:rPr>
                            <w:t>)</w:t>
                          </w:r>
                        </w:ins>
                        <w:r w:rsidRPr="004216F0">
                          <w:rPr>
                            <w:rFonts w:cstheme="minorHAnsi"/>
                            <w:szCs w:val="20"/>
                            <w:rPrChange w:id="5997" w:author="Samuel Dent" w:date="2016-01-18T06:41:00Z">
                              <w:rPr>
                                <w:rFonts w:cstheme="minorHAnsi"/>
                                <w:szCs w:val="20"/>
                                <w:highlight w:val="yellow"/>
                              </w:rPr>
                            </w:rPrChange>
                          </w:rPr>
                          <w:t xml:space="preserve">/1000) * </w:t>
                        </w:r>
                        <w:del w:id="5998" w:author="Nick Lange" w:date="2015-12-18T10:05:00Z">
                          <w:r w:rsidRPr="004216F0" w:rsidDel="00177BD7">
                            <w:rPr>
                              <w:rFonts w:cstheme="minorHAnsi"/>
                              <w:szCs w:val="20"/>
                              <w:rPrChange w:id="5999" w:author="Samuel Dent" w:date="2016-01-18T06:41:00Z">
                                <w:rPr>
                                  <w:rFonts w:cstheme="minorHAnsi"/>
                                  <w:szCs w:val="20"/>
                                  <w:highlight w:val="yellow"/>
                                </w:rPr>
                              </w:rPrChange>
                            </w:rPr>
                            <w:delText>X.X</w:delText>
                          </w:r>
                        </w:del>
                        <w:ins w:id="6000" w:author="Nick Lange" w:date="2015-12-18T10:05:00Z">
                          <w:del w:id="6001" w:author="Samuel Dent" w:date="2016-01-18T06:30:00Z">
                            <w:r w:rsidRPr="004216F0" w:rsidDel="00B71944">
                              <w:rPr>
                                <w:rFonts w:cstheme="minorHAnsi"/>
                                <w:szCs w:val="20"/>
                                <w:rPrChange w:id="6002" w:author="Samuel Dent" w:date="2016-01-18T06:41:00Z">
                                  <w:rPr>
                                    <w:rFonts w:cstheme="minorHAnsi"/>
                                    <w:szCs w:val="20"/>
                                    <w:highlight w:val="yellow"/>
                                  </w:rPr>
                                </w:rPrChange>
                              </w:rPr>
                              <w:delText>10</w:delText>
                            </w:r>
                          </w:del>
                        </w:ins>
                        <w:ins w:id="6003" w:author="Samuel Dent" w:date="2016-01-18T06:30:00Z">
                          <w:r w:rsidRPr="004216F0">
                            <w:rPr>
                              <w:rFonts w:cstheme="minorHAnsi"/>
                              <w:szCs w:val="20"/>
                              <w:rPrChange w:id="6004" w:author="Samuel Dent" w:date="2016-01-18T06:41:00Z">
                                <w:rPr>
                                  <w:rFonts w:cstheme="minorHAnsi"/>
                                  <w:szCs w:val="20"/>
                                  <w:highlight w:val="yellow"/>
                                </w:rPr>
                              </w:rPrChange>
                            </w:rPr>
                            <w:t>8</w:t>
                          </w:r>
                        </w:ins>
                        <w:r w:rsidRPr="004216F0">
                          <w:rPr>
                            <w:rFonts w:cstheme="minorHAnsi"/>
                            <w:szCs w:val="20"/>
                            <w:rPrChange w:id="6005" w:author="Samuel Dent" w:date="2016-01-18T06:41:00Z">
                              <w:rPr>
                                <w:rFonts w:cstheme="minorHAnsi"/>
                                <w:szCs w:val="20"/>
                                <w:highlight w:val="yellow"/>
                              </w:rPr>
                            </w:rPrChange>
                          </w:rPr>
                          <w:t>% * 100%</w:t>
                        </w:r>
                      </w:p>
                      <w:p w14:paraId="1D4DFC2C" w14:textId="2623DD86" w:rsidR="00F60751" w:rsidRDefault="00F60751" w:rsidP="00243AEF">
                        <w:pPr>
                          <w:ind w:left="1440"/>
                          <w:rPr>
                            <w:ins w:id="6006" w:author="Nick Lange" w:date="2015-12-18T10:10:00Z"/>
                            <w:rFonts w:cstheme="minorHAnsi"/>
                          </w:rPr>
                        </w:pPr>
                        <w:ins w:id="6007" w:author="Nick Lange" w:date="2015-12-18T10:10:00Z">
                          <w:r w:rsidRPr="002F2634">
                            <w:rPr>
                              <w:rFonts w:cstheme="minorHAnsi"/>
                            </w:rPr>
                            <w:t xml:space="preserve">= </w:t>
                          </w:r>
                          <w:r>
                            <w:rPr>
                              <w:rFonts w:cstheme="minorHAnsi"/>
                            </w:rPr>
                            <w:t>1,1</w:t>
                          </w:r>
                        </w:ins>
                        <w:ins w:id="6008" w:author="Nick Lange" w:date="2015-12-18T10:12:00Z">
                          <w:r>
                            <w:rPr>
                              <w:rFonts w:cstheme="minorHAnsi"/>
                            </w:rPr>
                            <w:t>72</w:t>
                          </w:r>
                        </w:ins>
                        <w:ins w:id="6009" w:author="Nick Lange" w:date="2015-12-18T10:10:00Z">
                          <w:r>
                            <w:rPr>
                              <w:rFonts w:cstheme="minorHAnsi"/>
                            </w:rPr>
                            <w:t>kWh + 2</w:t>
                          </w:r>
                          <w:del w:id="6010" w:author="Samuel Dent" w:date="2016-01-18T06:37:00Z">
                            <w:r w:rsidDel="00B71944">
                              <w:rPr>
                                <w:rFonts w:cstheme="minorHAnsi"/>
                              </w:rPr>
                              <w:delText>69</w:delText>
                            </w:r>
                          </w:del>
                        </w:ins>
                        <w:ins w:id="6011" w:author="Samuel Dent" w:date="2016-01-18T06:37:00Z">
                          <w:r>
                            <w:rPr>
                              <w:rFonts w:cstheme="minorHAnsi"/>
                            </w:rPr>
                            <w:t>15</w:t>
                          </w:r>
                        </w:ins>
                        <w:ins w:id="6012" w:author="Nick Lange" w:date="2015-12-18T10:10:00Z">
                          <w:r w:rsidRPr="002F2634">
                            <w:rPr>
                              <w:rFonts w:cstheme="minorHAnsi"/>
                            </w:rPr>
                            <w:t xml:space="preserve"> kWh</w:t>
                          </w:r>
                        </w:ins>
                      </w:p>
                      <w:p w14:paraId="53CFF55B" w14:textId="23BF1245" w:rsidR="00F60751" w:rsidRPr="002F2634" w:rsidRDefault="00F60751" w:rsidP="00243AEF">
                        <w:pPr>
                          <w:ind w:left="1440"/>
                          <w:rPr>
                            <w:rFonts w:cstheme="minorHAnsi"/>
                          </w:rPr>
                        </w:pPr>
                        <w:r w:rsidRPr="002F2634">
                          <w:rPr>
                            <w:rFonts w:cstheme="minorHAnsi"/>
                          </w:rPr>
                          <w:t xml:space="preserve">= </w:t>
                        </w:r>
                        <w:del w:id="6013" w:author="Nick Lange" w:date="2015-12-18T10:09:00Z">
                          <w:r w:rsidDel="00177BD7">
                            <w:rPr>
                              <w:rFonts w:cstheme="minorHAnsi"/>
                            </w:rPr>
                            <w:delText>XXXX</w:delText>
                          </w:r>
                          <w:r w:rsidRPr="002F2634" w:rsidDel="00177BD7">
                            <w:rPr>
                              <w:rFonts w:cstheme="minorHAnsi"/>
                            </w:rPr>
                            <w:delText xml:space="preserve"> </w:delText>
                          </w:r>
                        </w:del>
                        <w:ins w:id="6014" w:author="Nick Lange" w:date="2015-12-18T10:09:00Z">
                          <w:r>
                            <w:rPr>
                              <w:rFonts w:cstheme="minorHAnsi"/>
                            </w:rPr>
                            <w:t>1</w:t>
                          </w:r>
                          <w:proofErr w:type="gramStart"/>
                          <w:r>
                            <w:rPr>
                              <w:rFonts w:cstheme="minorHAnsi"/>
                            </w:rPr>
                            <w:t>,</w:t>
                          </w:r>
                          <w:proofErr w:type="gramEnd"/>
                          <w:del w:id="6015" w:author="Samuel Dent" w:date="2016-01-18T06:37:00Z">
                            <w:r w:rsidDel="00B71944">
                              <w:rPr>
                                <w:rFonts w:cstheme="minorHAnsi"/>
                              </w:rPr>
                              <w:delText>4</w:delText>
                            </w:r>
                          </w:del>
                        </w:ins>
                        <w:ins w:id="6016" w:author="Nick Lange" w:date="2015-12-18T10:12:00Z">
                          <w:del w:id="6017" w:author="Samuel Dent" w:date="2016-01-18T06:37:00Z">
                            <w:r w:rsidDel="00B71944">
                              <w:rPr>
                                <w:rFonts w:cstheme="minorHAnsi"/>
                              </w:rPr>
                              <w:delText>41</w:delText>
                            </w:r>
                          </w:del>
                        </w:ins>
                        <w:ins w:id="6018" w:author="Samuel Dent" w:date="2016-01-18T06:37:00Z">
                          <w:r>
                            <w:rPr>
                              <w:rFonts w:cstheme="minorHAnsi"/>
                            </w:rPr>
                            <w:t>387</w:t>
                          </w:r>
                        </w:ins>
                        <w:ins w:id="6019" w:author="Nick Lange" w:date="2015-12-18T10:09:00Z">
                          <w:r w:rsidRPr="002F2634">
                            <w:rPr>
                              <w:rFonts w:cstheme="minorHAnsi"/>
                            </w:rPr>
                            <w:t xml:space="preserve"> </w:t>
                          </w:r>
                        </w:ins>
                        <w:r w:rsidRPr="002F2634">
                          <w:rPr>
                            <w:rFonts w:cstheme="minorHAnsi"/>
                          </w:rPr>
                          <w:t>kWh</w:t>
                        </w:r>
                      </w:p>
                      <w:p w14:paraId="6C0487F0" w14:textId="77777777" w:rsidR="00F60751" w:rsidRDefault="00F60751" w:rsidP="00243AEF"/>
                    </w:txbxContent>
                  </v:textbox>
                  <w10:anchorlock/>
                </v:shape>
              </w:pict>
            </mc:Fallback>
          </mc:AlternateContent>
        </w:r>
        <w:r w:rsidRPr="00B41203">
          <w:rPr>
            <w:rFonts w:cstheme="minorHAnsi"/>
            <w:noProof/>
          </w:rPr>
          <w:tab/>
        </w:r>
      </w:ins>
    </w:p>
    <w:p w14:paraId="4035B40F" w14:textId="77777777" w:rsidR="00243AEF" w:rsidRPr="000B7BB6" w:rsidRDefault="00243AEF" w:rsidP="00243AEF">
      <w:pPr>
        <w:pStyle w:val="Heading6"/>
        <w:rPr>
          <w:ins w:id="6020" w:author="Stephanie Baer" w:date="2015-12-18T11:33:00Z"/>
        </w:rPr>
      </w:pPr>
      <w:ins w:id="6021" w:author="Stephanie Baer" w:date="2015-12-18T11:33:00Z">
        <w:r w:rsidRPr="000B7BB6">
          <w:t>Summer Coincident Peak Demand Savings</w:t>
        </w:r>
      </w:ins>
    </w:p>
    <w:p w14:paraId="67496CBA" w14:textId="4B539DDF" w:rsidR="00243AEF" w:rsidRDefault="00243AEF" w:rsidP="00243AEF">
      <w:pPr>
        <w:ind w:left="1440" w:hanging="720"/>
        <w:rPr>
          <w:ins w:id="6022" w:author="Stephanie Baer" w:date="2015-12-18T11:33:00Z"/>
          <w:rFonts w:cstheme="minorHAnsi"/>
          <w:noProof/>
          <w:lang w:val="nl-NL"/>
        </w:rPr>
      </w:pPr>
      <w:ins w:id="6023" w:author="Stephanie Baer" w:date="2015-12-18T11:33:00Z">
        <w:r w:rsidRPr="000563D8">
          <w:rPr>
            <w:rFonts w:cstheme="minorHAnsi"/>
            <w:noProof/>
          </w:rPr>
          <w:t>Δ</w:t>
        </w:r>
        <w:r w:rsidRPr="000563D8">
          <w:rPr>
            <w:rFonts w:cstheme="minorHAnsi"/>
            <w:noProof/>
            <w:lang w:val="nl-NL"/>
          </w:rPr>
          <w:t xml:space="preserve">kW </w:t>
        </w:r>
        <w:r w:rsidRPr="000563D8">
          <w:rPr>
            <w:rFonts w:cstheme="minorHAnsi"/>
            <w:noProof/>
            <w:lang w:val="nl-NL"/>
          </w:rPr>
          <w:tab/>
          <w:t>= (</w:t>
        </w:r>
        <w:r>
          <w:rPr>
            <w:rFonts w:cstheme="minorHAnsi"/>
            <w:noProof/>
          </w:rPr>
          <w:t>Cooling</w:t>
        </w:r>
        <w:r w:rsidRPr="000B7BB6">
          <w:rPr>
            <w:rFonts w:cstheme="minorHAnsi"/>
            <w:noProof/>
          </w:rPr>
          <w:t xml:space="preserve">_Reduction </w:t>
        </w:r>
        <w:r>
          <w:rPr>
            <w:rFonts w:cstheme="minorHAnsi"/>
            <w:noProof/>
          </w:rPr>
          <w:t>* Btu/hr</w:t>
        </w:r>
        <w:r w:rsidRPr="000563D8">
          <w:rPr>
            <w:rFonts w:cstheme="minorHAnsi"/>
            <w:noProof/>
          </w:rPr>
          <w:t xml:space="preserve"> </w:t>
        </w:r>
        <w:r>
          <w:rPr>
            <w:rFonts w:cstheme="minorHAnsi"/>
            <w:noProof/>
            <w:lang w:val="nl-NL"/>
          </w:rPr>
          <w:t>* (1/EER</w:t>
        </w:r>
        <w:r w:rsidRPr="000563D8">
          <w:rPr>
            <w:rFonts w:cstheme="minorHAnsi"/>
            <w:noProof/>
            <w:lang w:val="nl-NL"/>
          </w:rPr>
          <w:t>))/1000 *</w:t>
        </w:r>
      </w:ins>
      <w:ins w:id="6024" w:author="Samuel Dent" w:date="2016-01-18T06:39:00Z">
        <w:r w:rsidR="00B71944">
          <w:rPr>
            <w:rFonts w:cstheme="minorHAnsi"/>
            <w:noProof/>
            <w:lang w:val="nl-NL"/>
          </w:rPr>
          <w:t xml:space="preserve"> </w:t>
        </w:r>
      </w:ins>
      <w:ins w:id="6025" w:author="Samuel Dent" w:date="2016-01-18T06:40:00Z">
        <w:r w:rsidR="004216F0">
          <w:rPr>
            <w:rFonts w:cstheme="minorHAnsi"/>
            <w:noProof/>
            <w:lang w:val="nl-NL"/>
          </w:rPr>
          <w:t>EFF_</w:t>
        </w:r>
      </w:ins>
      <w:ins w:id="6026" w:author="Samuel Dent" w:date="2016-01-18T06:39:00Z">
        <w:r w:rsidR="00B71944">
          <w:rPr>
            <w:rFonts w:cstheme="minorHAnsi"/>
            <w:noProof/>
            <w:lang w:val="nl-NL"/>
          </w:rPr>
          <w:t>ISR *</w:t>
        </w:r>
      </w:ins>
      <w:ins w:id="6027" w:author="Stephanie Baer" w:date="2015-12-18T11:33:00Z">
        <w:r w:rsidRPr="000563D8">
          <w:rPr>
            <w:rFonts w:cstheme="minorHAnsi"/>
            <w:noProof/>
            <w:lang w:val="nl-NL"/>
          </w:rPr>
          <w:t xml:space="preserve"> CF</w:t>
        </w:r>
      </w:ins>
    </w:p>
    <w:p w14:paraId="06DD0E24" w14:textId="77777777" w:rsidR="00243AEF" w:rsidRDefault="00243AEF" w:rsidP="00243AEF">
      <w:pPr>
        <w:rPr>
          <w:ins w:id="6028" w:author="Stephanie Baer" w:date="2015-12-18T11:33:00Z"/>
          <w:rFonts w:cstheme="minorHAnsi"/>
          <w:noProof/>
          <w:lang w:val="nl-NL"/>
        </w:rPr>
      </w:pPr>
      <w:ins w:id="6029" w:author="Stephanie Baer" w:date="2015-12-18T11:33:00Z">
        <w:r>
          <w:rPr>
            <w:rFonts w:cstheme="minorHAnsi"/>
            <w:noProof/>
            <w:lang w:val="nl-NL"/>
          </w:rPr>
          <w:t>Where:</w:t>
        </w:r>
      </w:ins>
    </w:p>
    <w:p w14:paraId="69742423" w14:textId="77777777" w:rsidR="00243AEF" w:rsidRPr="000B7BB6" w:rsidRDefault="00243AEF" w:rsidP="00243AEF">
      <w:pPr>
        <w:ind w:left="720"/>
        <w:rPr>
          <w:ins w:id="6030" w:author="Stephanie Baer" w:date="2015-12-18T11:33:00Z"/>
          <w:rFonts w:cstheme="minorHAnsi"/>
          <w:noProof/>
          <w:lang w:val="nl-NL"/>
        </w:rPr>
      </w:pPr>
      <w:ins w:id="6031" w:author="Stephanie Baer" w:date="2015-12-18T11:33:00Z">
        <w:r>
          <w:rPr>
            <w:rFonts w:cstheme="minorHAnsi"/>
            <w:noProof/>
            <w:lang w:val="nl-NL"/>
          </w:rPr>
          <w:t>EER</w:t>
        </w:r>
        <w:r>
          <w:rPr>
            <w:rFonts w:cstheme="minorHAnsi"/>
            <w:noProof/>
            <w:lang w:val="nl-NL"/>
          </w:rPr>
          <w:tab/>
        </w:r>
        <w:r w:rsidRPr="000B7BB6">
          <w:rPr>
            <w:rFonts w:cstheme="minorHAnsi"/>
            <w:noProof/>
            <w:lang w:val="nl-NL"/>
          </w:rPr>
          <w:tab/>
          <w:t xml:space="preserve">= Energy Efficiency Ratio of </w:t>
        </w:r>
        <w:r>
          <w:rPr>
            <w:rFonts w:cstheme="minorHAnsi"/>
            <w:noProof/>
            <w:lang w:val="nl-NL"/>
          </w:rPr>
          <w:t>existing</w:t>
        </w:r>
        <w:r w:rsidRPr="000B7BB6">
          <w:rPr>
            <w:rFonts w:cstheme="minorHAnsi"/>
            <w:noProof/>
            <w:lang w:val="nl-NL"/>
          </w:rPr>
          <w:t xml:space="preserve"> </w:t>
        </w:r>
        <w:r>
          <w:rPr>
            <w:rFonts w:cstheme="minorHAnsi"/>
            <w:noProof/>
            <w:lang w:val="nl-NL"/>
          </w:rPr>
          <w:t>cooling system</w:t>
        </w:r>
        <w:r w:rsidRPr="000B7BB6">
          <w:rPr>
            <w:rFonts w:cstheme="minorHAnsi"/>
            <w:noProof/>
            <w:lang w:val="nl-NL"/>
          </w:rPr>
          <w:t xml:space="preserve"> (k</w:t>
        </w:r>
        <w:r>
          <w:rPr>
            <w:rFonts w:cstheme="minorHAnsi"/>
            <w:noProof/>
            <w:lang w:val="nl-NL"/>
          </w:rPr>
          <w:t>Btu/hr</w:t>
        </w:r>
        <w:r w:rsidRPr="000B7BB6">
          <w:rPr>
            <w:rFonts w:cstheme="minorHAnsi"/>
            <w:noProof/>
            <w:lang w:val="nl-NL"/>
          </w:rPr>
          <w:t xml:space="preserve"> / kW)</w:t>
        </w:r>
      </w:ins>
    </w:p>
    <w:p w14:paraId="279B413C" w14:textId="77777777" w:rsidR="00243AEF" w:rsidRDefault="00243AEF" w:rsidP="00243AEF">
      <w:pPr>
        <w:tabs>
          <w:tab w:val="left" w:pos="2880"/>
        </w:tabs>
        <w:ind w:left="3060" w:hanging="900"/>
        <w:rPr>
          <w:ins w:id="6032" w:author="Stephanie Baer" w:date="2015-12-18T11:33:00Z"/>
          <w:rFonts w:cstheme="minorHAnsi"/>
          <w:noProof/>
        </w:rPr>
      </w:pPr>
      <w:ins w:id="6033" w:author="Stephanie Baer" w:date="2015-12-18T11:33:00Z">
        <w:r>
          <w:rPr>
            <w:rFonts w:cstheme="minorHAnsi"/>
            <w:noProof/>
          </w:rPr>
          <w:tab/>
          <w:t xml:space="preserve">= Use actual </w:t>
        </w:r>
        <w:r w:rsidRPr="000B7BB6">
          <w:rPr>
            <w:rFonts w:cstheme="minorHAnsi"/>
            <w:noProof/>
          </w:rPr>
          <w:t>EER rating where it is possible to measure or reasonably estimate.</w:t>
        </w:r>
        <w:r>
          <w:rPr>
            <w:rFonts w:cstheme="minorHAnsi"/>
            <w:noProof/>
          </w:rPr>
          <w:t xml:space="preserve"> If EER unknown but SEER available convert using the equation:</w:t>
        </w:r>
      </w:ins>
    </w:p>
    <w:p w14:paraId="0A227191" w14:textId="77777777" w:rsidR="00243AEF" w:rsidRDefault="00243AEF" w:rsidP="00243AEF">
      <w:pPr>
        <w:ind w:left="3060"/>
        <w:rPr>
          <w:ins w:id="6034" w:author="Stephanie Baer" w:date="2015-12-18T11:33:00Z"/>
        </w:rPr>
      </w:pPr>
      <w:ins w:id="6035" w:author="Stephanie Baer" w:date="2015-12-18T11:33:00Z">
        <w:r>
          <w:t xml:space="preserve">EER = </w:t>
        </w:r>
        <w:r w:rsidRPr="00287BA4">
          <w:t>(-0.02 * SEER</w:t>
        </w:r>
        <w:r>
          <w:t>_exist</w:t>
        </w:r>
        <w:r w:rsidRPr="00AE7545">
          <w:rPr>
            <w:vertAlign w:val="superscript"/>
          </w:rPr>
          <w:t>2</w:t>
        </w:r>
        <w:r w:rsidRPr="00287BA4">
          <w:t>) + (1.12 * SEER</w:t>
        </w:r>
        <w:r>
          <w:t>_exist</w:t>
        </w:r>
        <w:r w:rsidRPr="00287BA4">
          <w:t>)</w:t>
        </w:r>
        <w:r>
          <w:t xml:space="preserve">  </w:t>
        </w:r>
        <w:r>
          <w:rPr>
            <w:rStyle w:val="FootnoteReference"/>
            <w:rFonts w:eastAsiaTheme="minorEastAsia"/>
          </w:rPr>
          <w:footnoteReference w:id="477"/>
        </w:r>
        <w:r w:rsidRPr="00287BA4">
          <w:t xml:space="preserve"> </w:t>
        </w:r>
      </w:ins>
    </w:p>
    <w:p w14:paraId="666B8830" w14:textId="77777777" w:rsidR="00243AEF" w:rsidRDefault="00243AEF" w:rsidP="00243AEF">
      <w:pPr>
        <w:ind w:left="3060"/>
        <w:rPr>
          <w:ins w:id="6038" w:author="Stephanie Baer" w:date="2015-12-18T11:33:00Z"/>
          <w:rFonts w:cstheme="minorHAnsi"/>
          <w:noProof/>
        </w:rPr>
      </w:pPr>
      <w:ins w:id="6039" w:author="Stephanie Baer" w:date="2015-12-18T11:33:00Z">
        <w:r>
          <w:t>If SEER or EER rating unavailable use:</w:t>
        </w:r>
      </w:ins>
    </w:p>
    <w:tbl>
      <w:tblPr>
        <w:tblStyle w:val="TableGrid"/>
        <w:tblW w:w="0" w:type="auto"/>
        <w:tblInd w:w="3335" w:type="dxa"/>
        <w:tblLook w:val="04A0" w:firstRow="1" w:lastRow="0" w:firstColumn="1" w:lastColumn="0" w:noHBand="0" w:noVBand="1"/>
      </w:tblPr>
      <w:tblGrid>
        <w:gridCol w:w="3262"/>
        <w:gridCol w:w="2327"/>
      </w:tblGrid>
      <w:tr w:rsidR="00243AEF" w:rsidRPr="000563D8" w14:paraId="61809EA4" w14:textId="77777777" w:rsidTr="00C04E8D">
        <w:trPr>
          <w:tblHeader/>
          <w:ins w:id="6040" w:author="Stephanie Baer" w:date="2015-12-18T11:33:00Z"/>
        </w:trPr>
        <w:tc>
          <w:tcPr>
            <w:tcW w:w="3262" w:type="dxa"/>
            <w:shd w:val="clear" w:color="auto" w:fill="7F7F7F" w:themeFill="text1" w:themeFillTint="80"/>
            <w:vAlign w:val="center"/>
          </w:tcPr>
          <w:p w14:paraId="46548256" w14:textId="77777777" w:rsidR="00243AEF" w:rsidRPr="000563D8" w:rsidRDefault="00243AEF" w:rsidP="00C04E8D">
            <w:pPr>
              <w:jc w:val="center"/>
              <w:rPr>
                <w:ins w:id="6041" w:author="Stephanie Baer" w:date="2015-12-18T11:33:00Z"/>
                <w:rFonts w:asciiTheme="minorHAnsi" w:hAnsiTheme="minorHAnsi"/>
                <w:b/>
                <w:color w:val="FFFFFF" w:themeColor="background1"/>
              </w:rPr>
            </w:pPr>
            <w:ins w:id="6042" w:author="Stephanie Baer" w:date="2015-12-18T11:33:00Z">
              <w:r w:rsidRPr="000563D8">
                <w:rPr>
                  <w:rFonts w:asciiTheme="minorHAnsi" w:hAnsiTheme="minorHAnsi"/>
                  <w:b/>
                  <w:color w:val="FFFFFF" w:themeColor="background1"/>
                </w:rPr>
                <w:t>Cooling System</w:t>
              </w:r>
            </w:ins>
          </w:p>
        </w:tc>
        <w:tc>
          <w:tcPr>
            <w:tcW w:w="2327" w:type="dxa"/>
            <w:shd w:val="clear" w:color="auto" w:fill="7F7F7F" w:themeFill="text1" w:themeFillTint="80"/>
            <w:vAlign w:val="center"/>
          </w:tcPr>
          <w:p w14:paraId="33190279" w14:textId="77777777" w:rsidR="00243AEF" w:rsidRPr="000563D8" w:rsidRDefault="00243AEF" w:rsidP="00C04E8D">
            <w:pPr>
              <w:jc w:val="center"/>
              <w:rPr>
                <w:ins w:id="6043" w:author="Stephanie Baer" w:date="2015-12-18T11:33:00Z"/>
                <w:rFonts w:asciiTheme="minorHAnsi" w:hAnsiTheme="minorHAnsi"/>
                <w:b/>
                <w:color w:val="FFFFFF" w:themeColor="background1"/>
              </w:rPr>
            </w:pPr>
            <w:ins w:id="6044" w:author="Stephanie Baer" w:date="2015-12-18T11:33:00Z">
              <w:r>
                <w:rPr>
                  <w:rFonts w:asciiTheme="minorHAnsi" w:hAnsiTheme="minorHAnsi"/>
                  <w:b/>
                  <w:color w:val="FFFFFF" w:themeColor="background1"/>
                </w:rPr>
                <w:t>EER</w:t>
              </w:r>
              <w:r w:rsidRPr="009C362B">
                <w:rPr>
                  <w:rFonts w:eastAsiaTheme="minorEastAsia"/>
                  <w:b/>
                  <w:color w:val="FFFFFF" w:themeColor="background1"/>
                  <w:vertAlign w:val="superscript"/>
                </w:rPr>
                <w:footnoteReference w:id="478"/>
              </w:r>
            </w:ins>
          </w:p>
        </w:tc>
      </w:tr>
      <w:tr w:rsidR="00243AEF" w:rsidRPr="000563D8" w14:paraId="37BF59EE" w14:textId="77777777" w:rsidTr="00C04E8D">
        <w:trPr>
          <w:ins w:id="6047" w:author="Stephanie Baer" w:date="2015-12-18T11:33:00Z"/>
        </w:trPr>
        <w:tc>
          <w:tcPr>
            <w:tcW w:w="3262" w:type="dxa"/>
          </w:tcPr>
          <w:p w14:paraId="1E52ECBF" w14:textId="77777777" w:rsidR="00243AEF" w:rsidRPr="000563D8" w:rsidRDefault="00243AEF" w:rsidP="00C04E8D">
            <w:pPr>
              <w:rPr>
                <w:ins w:id="6048" w:author="Stephanie Baer" w:date="2015-12-18T11:33:00Z"/>
                <w:rFonts w:asciiTheme="minorHAnsi" w:hAnsiTheme="minorHAnsi"/>
              </w:rPr>
            </w:pPr>
            <w:ins w:id="6049" w:author="Stephanie Baer" w:date="2015-12-18T11:33:00Z">
              <w:r w:rsidRPr="000563D8">
                <w:rPr>
                  <w:rFonts w:asciiTheme="minorHAnsi" w:hAnsiTheme="minorHAnsi"/>
                </w:rPr>
                <w:t>Air Source Heat Pump</w:t>
              </w:r>
            </w:ins>
          </w:p>
        </w:tc>
        <w:tc>
          <w:tcPr>
            <w:tcW w:w="2327" w:type="dxa"/>
          </w:tcPr>
          <w:p w14:paraId="6E5115D4" w14:textId="77777777" w:rsidR="00243AEF" w:rsidRPr="000563D8" w:rsidRDefault="00243AEF" w:rsidP="00C04E8D">
            <w:pPr>
              <w:jc w:val="center"/>
              <w:rPr>
                <w:ins w:id="6050" w:author="Stephanie Baer" w:date="2015-12-18T11:33:00Z"/>
                <w:rFonts w:asciiTheme="minorHAnsi" w:hAnsiTheme="minorHAnsi"/>
                <w:szCs w:val="22"/>
              </w:rPr>
            </w:pPr>
            <w:ins w:id="6051" w:author="Stephanie Baer" w:date="2015-12-18T11:33:00Z">
              <w:r w:rsidRPr="000563D8">
                <w:rPr>
                  <w:rFonts w:asciiTheme="minorHAnsi" w:hAnsiTheme="minorHAnsi"/>
                </w:rPr>
                <w:t>8.55</w:t>
              </w:r>
            </w:ins>
          </w:p>
        </w:tc>
      </w:tr>
      <w:tr w:rsidR="00243AEF" w:rsidRPr="000563D8" w14:paraId="26510355" w14:textId="77777777" w:rsidTr="00C04E8D">
        <w:trPr>
          <w:ins w:id="6052" w:author="Stephanie Baer" w:date="2015-12-18T11:33:00Z"/>
        </w:trPr>
        <w:tc>
          <w:tcPr>
            <w:tcW w:w="3262" w:type="dxa"/>
          </w:tcPr>
          <w:p w14:paraId="42E9D94D" w14:textId="77777777" w:rsidR="00243AEF" w:rsidRPr="000563D8" w:rsidRDefault="00243AEF" w:rsidP="00C04E8D">
            <w:pPr>
              <w:rPr>
                <w:ins w:id="6053" w:author="Stephanie Baer" w:date="2015-12-18T11:33:00Z"/>
                <w:rFonts w:asciiTheme="minorHAnsi" w:hAnsiTheme="minorHAnsi"/>
              </w:rPr>
            </w:pPr>
            <w:ins w:id="6054" w:author="Stephanie Baer" w:date="2015-12-18T11:33:00Z">
              <w:r w:rsidRPr="000563D8">
                <w:rPr>
                  <w:rFonts w:asciiTheme="minorHAnsi" w:hAnsiTheme="minorHAnsi"/>
                </w:rPr>
                <w:t>Central AC</w:t>
              </w:r>
            </w:ins>
          </w:p>
        </w:tc>
        <w:tc>
          <w:tcPr>
            <w:tcW w:w="2327" w:type="dxa"/>
          </w:tcPr>
          <w:p w14:paraId="204230A6" w14:textId="77777777" w:rsidR="00243AEF" w:rsidRPr="000563D8" w:rsidRDefault="00243AEF" w:rsidP="00C04E8D">
            <w:pPr>
              <w:jc w:val="center"/>
              <w:rPr>
                <w:ins w:id="6055" w:author="Stephanie Baer" w:date="2015-12-18T11:33:00Z"/>
                <w:rFonts w:asciiTheme="minorHAnsi" w:hAnsiTheme="minorHAnsi"/>
                <w:szCs w:val="22"/>
              </w:rPr>
            </w:pPr>
            <w:ins w:id="6056" w:author="Stephanie Baer" w:date="2015-12-18T11:33:00Z">
              <w:r w:rsidRPr="000563D8">
                <w:rPr>
                  <w:rFonts w:asciiTheme="minorHAnsi" w:hAnsiTheme="minorHAnsi"/>
                </w:rPr>
                <w:t>8.15</w:t>
              </w:r>
            </w:ins>
          </w:p>
        </w:tc>
      </w:tr>
    </w:tbl>
    <w:p w14:paraId="0CF9A21C" w14:textId="742673D6" w:rsidR="00243AEF" w:rsidDel="00B71944" w:rsidRDefault="00243AEF" w:rsidP="00243AEF">
      <w:pPr>
        <w:ind w:left="1440"/>
        <w:rPr>
          <w:ins w:id="6057" w:author="Stephanie Baer" w:date="2015-12-18T11:33:00Z"/>
          <w:del w:id="6058" w:author="Samuel Dent" w:date="2016-01-18T06:29:00Z"/>
          <w:rFonts w:cstheme="minorHAnsi"/>
          <w:noProof/>
          <w:lang w:val="nl-NL"/>
        </w:rPr>
      </w:pPr>
    </w:p>
    <w:p w14:paraId="5FCCB18F" w14:textId="77777777" w:rsidR="00243AEF" w:rsidRDefault="00243AEF" w:rsidP="00243AEF">
      <w:pPr>
        <w:tabs>
          <w:tab w:val="left" w:pos="3600"/>
        </w:tabs>
        <w:contextualSpacing/>
        <w:rPr>
          <w:ins w:id="6059" w:author="Stephanie Baer" w:date="2015-12-18T11:33:00Z"/>
          <w:rFonts w:cstheme="minorHAnsi"/>
          <w:szCs w:val="20"/>
        </w:rPr>
      </w:pPr>
    </w:p>
    <w:p w14:paraId="4AC4AD4A" w14:textId="77777777" w:rsidR="00243AEF" w:rsidRPr="000563D8" w:rsidRDefault="00243AEF" w:rsidP="00243AEF">
      <w:pPr>
        <w:tabs>
          <w:tab w:val="left" w:pos="2880"/>
        </w:tabs>
        <w:ind w:left="3060" w:hanging="1620"/>
        <w:contextualSpacing/>
        <w:rPr>
          <w:ins w:id="6060" w:author="Stephanie Baer" w:date="2015-12-18T11:33:00Z"/>
          <w:rFonts w:cstheme="minorHAnsi"/>
        </w:rPr>
      </w:pPr>
      <w:ins w:id="6061" w:author="Stephanie Baer" w:date="2015-12-18T11:33:00Z">
        <w:r w:rsidRPr="000563D8">
          <w:rPr>
            <w:rFonts w:cstheme="minorHAnsi"/>
          </w:rPr>
          <w:t>CF</w:t>
        </w:r>
        <w:r w:rsidRPr="000563D8">
          <w:rPr>
            <w:rFonts w:cstheme="minorHAnsi"/>
            <w:vertAlign w:val="subscript"/>
          </w:rPr>
          <w:t>SSP</w:t>
        </w:r>
        <w:r>
          <w:rPr>
            <w:rFonts w:cstheme="minorHAnsi"/>
          </w:rPr>
          <w:t xml:space="preserve"> </w:t>
        </w:r>
        <w:r>
          <w:rPr>
            <w:rFonts w:cstheme="minorHAnsi"/>
          </w:rPr>
          <w:tab/>
        </w:r>
        <w:r w:rsidRPr="000563D8">
          <w:rPr>
            <w:rFonts w:cstheme="minorHAnsi"/>
          </w:rPr>
          <w:t>= Summer System Peak Coincidence Factor for Central A/C (during system peak hour)</w:t>
        </w:r>
      </w:ins>
    </w:p>
    <w:p w14:paraId="7638D0C3" w14:textId="25EB3E1C" w:rsidR="00243AEF" w:rsidRPr="000563D8" w:rsidRDefault="00243AEF" w:rsidP="00243AEF">
      <w:pPr>
        <w:ind w:left="2880" w:hanging="1440"/>
        <w:rPr>
          <w:ins w:id="6062" w:author="Stephanie Baer" w:date="2015-12-18T11:33:00Z"/>
          <w:rFonts w:cstheme="minorHAnsi"/>
        </w:rPr>
      </w:pPr>
      <w:ins w:id="6063" w:author="Stephanie Baer" w:date="2015-12-18T11:33:00Z">
        <w:r w:rsidRPr="000563D8">
          <w:rPr>
            <w:rFonts w:cstheme="minorHAnsi"/>
          </w:rPr>
          <w:tab/>
          <w:t xml:space="preserve">= </w:t>
        </w:r>
        <w:del w:id="6064" w:author="Samuel Dent" w:date="2016-01-18T05:55:00Z">
          <w:r w:rsidRPr="000563D8" w:rsidDel="00291EF6">
            <w:rPr>
              <w:rFonts w:cstheme="minorHAnsi"/>
            </w:rPr>
            <w:delText>68</w:delText>
          </w:r>
        </w:del>
      </w:ins>
      <w:ins w:id="6065" w:author="Samuel Dent" w:date="2016-01-18T05:55:00Z">
        <w:r w:rsidR="00291EF6">
          <w:rPr>
            <w:rFonts w:cstheme="minorHAnsi"/>
          </w:rPr>
          <w:t>34</w:t>
        </w:r>
      </w:ins>
      <w:ins w:id="6066" w:author="Stephanie Baer" w:date="2015-12-18T11:33:00Z">
        <w:r w:rsidRPr="000563D8">
          <w:rPr>
            <w:rFonts w:cstheme="minorHAnsi"/>
          </w:rPr>
          <w:t>%</w:t>
        </w:r>
        <w:r w:rsidRPr="000563D8">
          <w:rPr>
            <w:rFonts w:ascii="Arial" w:hAnsi="Arial" w:cstheme="minorHAnsi"/>
            <w:vertAlign w:val="superscript"/>
          </w:rPr>
          <w:footnoteReference w:id="479"/>
        </w:r>
      </w:ins>
    </w:p>
    <w:p w14:paraId="7CADC3B8" w14:textId="77777777" w:rsidR="00243AEF" w:rsidRPr="000563D8" w:rsidRDefault="00243AEF" w:rsidP="00243AEF">
      <w:pPr>
        <w:tabs>
          <w:tab w:val="left" w:pos="2880"/>
        </w:tabs>
        <w:ind w:left="3060" w:hanging="1620"/>
        <w:contextualSpacing/>
        <w:rPr>
          <w:ins w:id="6075" w:author="Stephanie Baer" w:date="2015-12-18T11:33:00Z"/>
          <w:rFonts w:cstheme="minorHAnsi"/>
        </w:rPr>
      </w:pPr>
      <w:ins w:id="6076" w:author="Stephanie Baer" w:date="2015-12-18T11:33:00Z">
        <w:r w:rsidRPr="000563D8">
          <w:rPr>
            <w:rFonts w:cstheme="minorHAnsi"/>
          </w:rPr>
          <w:lastRenderedPageBreak/>
          <w:t>CF</w:t>
        </w:r>
        <w:r w:rsidRPr="000563D8">
          <w:rPr>
            <w:rFonts w:cstheme="minorHAnsi"/>
            <w:vertAlign w:val="subscript"/>
          </w:rPr>
          <w:t>PJM</w:t>
        </w:r>
        <w:r w:rsidRPr="000563D8">
          <w:rPr>
            <w:rFonts w:cstheme="minorHAnsi"/>
          </w:rPr>
          <w:tab/>
          <w:t>= PJM Summer Peak Coincidence Factor for Central A/C (average during PJM peak period)</w:t>
        </w:r>
      </w:ins>
    </w:p>
    <w:p w14:paraId="313A65DA" w14:textId="361E5DCD" w:rsidR="00243AEF" w:rsidRDefault="00243AEF" w:rsidP="00243AEF">
      <w:pPr>
        <w:tabs>
          <w:tab w:val="left" w:pos="2880"/>
        </w:tabs>
        <w:ind w:left="3060" w:hanging="900"/>
        <w:rPr>
          <w:ins w:id="6077" w:author="Stephanie Baer" w:date="2015-12-18T11:33:00Z"/>
          <w:rFonts w:cstheme="minorHAnsi"/>
        </w:rPr>
      </w:pPr>
      <w:ins w:id="6078" w:author="Stephanie Baer" w:date="2015-12-18T11:33:00Z">
        <w:r>
          <w:rPr>
            <w:rFonts w:cstheme="minorHAnsi"/>
          </w:rPr>
          <w:tab/>
        </w:r>
        <w:r w:rsidRPr="000563D8">
          <w:rPr>
            <w:rFonts w:cstheme="minorHAnsi"/>
          </w:rPr>
          <w:t xml:space="preserve">= </w:t>
        </w:r>
        <w:del w:id="6079" w:author="Samuel Dent" w:date="2016-01-18T05:55:00Z">
          <w:r w:rsidRPr="000563D8" w:rsidDel="00291EF6">
            <w:rPr>
              <w:rFonts w:cstheme="minorHAnsi"/>
            </w:rPr>
            <w:delText>46.6</w:delText>
          </w:r>
        </w:del>
      </w:ins>
      <w:ins w:id="6080" w:author="Samuel Dent" w:date="2016-01-18T05:55:00Z">
        <w:r w:rsidR="00291EF6">
          <w:rPr>
            <w:rFonts w:cstheme="minorHAnsi"/>
          </w:rPr>
          <w:t>23.3</w:t>
        </w:r>
      </w:ins>
      <w:ins w:id="6081" w:author="Stephanie Baer" w:date="2015-12-18T11:33:00Z">
        <w:r w:rsidRPr="000563D8">
          <w:rPr>
            <w:rFonts w:cstheme="minorHAnsi"/>
          </w:rPr>
          <w:t>%</w:t>
        </w:r>
        <w:r w:rsidRPr="000563D8">
          <w:rPr>
            <w:rFonts w:ascii="Arial" w:hAnsi="Arial" w:cstheme="minorHAnsi"/>
            <w:vertAlign w:val="superscript"/>
          </w:rPr>
          <w:footnoteReference w:id="480"/>
        </w:r>
      </w:ins>
    </w:p>
    <w:p w14:paraId="2862275A" w14:textId="590A8D21" w:rsidR="00243AEF" w:rsidRPr="000563D8" w:rsidRDefault="00B71944" w:rsidP="00243AEF">
      <w:pPr>
        <w:ind w:left="1440" w:hanging="720"/>
        <w:rPr>
          <w:ins w:id="6090" w:author="Stephanie Baer" w:date="2015-12-18T11:33:00Z"/>
          <w:rFonts w:cstheme="minorHAnsi"/>
          <w:noProof/>
          <w:lang w:val="nl-NL"/>
        </w:rPr>
      </w:pPr>
      <w:ins w:id="6091" w:author="Samuel Dent" w:date="2016-01-18T06:37:00Z">
        <w:r w:rsidRPr="00733D06">
          <w:rPr>
            <w:rFonts w:cstheme="minorHAnsi"/>
            <w:noProof/>
          </w:rPr>
          <mc:AlternateContent>
            <mc:Choice Requires="wps">
              <w:drawing>
                <wp:inline distT="0" distB="0" distL="0" distR="0" wp14:anchorId="04D515FD" wp14:editId="7DB94D12">
                  <wp:extent cx="5830570" cy="1773141"/>
                  <wp:effectExtent l="0" t="0" r="17780" b="1778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570" cy="1773141"/>
                          </a:xfrm>
                          <a:prstGeom prst="rect">
                            <a:avLst/>
                          </a:prstGeom>
                          <a:solidFill>
                            <a:srgbClr val="FFFFFF"/>
                          </a:solidFill>
                          <a:ln w="9525">
                            <a:solidFill>
                              <a:srgbClr val="000000"/>
                            </a:solidFill>
                            <a:miter lim="800000"/>
                            <a:headEnd/>
                            <a:tailEnd/>
                          </a:ln>
                        </wps:spPr>
                        <wps:txbx>
                          <w:txbxContent>
                            <w:p w14:paraId="20B97910" w14:textId="77777777" w:rsidR="00F60751" w:rsidRPr="004216F0" w:rsidRDefault="00F60751" w:rsidP="00B71944">
                              <w:pPr>
                                <w:rPr>
                                  <w:ins w:id="6092" w:author="Samuel Dent" w:date="2016-01-18T06:38:00Z"/>
                                  <w:rFonts w:cstheme="minorHAnsi"/>
                                </w:rPr>
                              </w:pPr>
                              <w:ins w:id="6093" w:author="Samuel Dent" w:date="2016-01-18T06:38:00Z">
                                <w:r w:rsidRPr="002F2634">
                                  <w:rPr>
                                    <w:rFonts w:cstheme="minorHAnsi"/>
                                  </w:rPr>
                                  <w:t>For example, a</w:t>
                                </w:r>
                                <w:r>
                                  <w:rPr>
                                    <w:rFonts w:cstheme="minorHAnsi"/>
                                  </w:rPr>
                                  <w:t>n advanced thermostat replacing a</w:t>
                                </w:r>
                                <w:r w:rsidRPr="002F2634">
                                  <w:rPr>
                                    <w:rFonts w:cstheme="minorHAnsi"/>
                                  </w:rPr>
                                  <w:t xml:space="preserve"> programmable thermostat directly installed in an electric resistance heated, single-family home in Springfield</w:t>
                                </w:r>
                                <w:r>
                                  <w:rPr>
                                    <w:rFonts w:cstheme="minorHAnsi"/>
                                  </w:rPr>
                                  <w:t xml:space="preserve"> with advanced thermostat-controlled air conditioning of a system of unknown </w:t>
                                </w:r>
                                <w:r w:rsidRPr="004216F0">
                                  <w:rPr>
                                    <w:rFonts w:cstheme="minorHAnsi"/>
                                  </w:rPr>
                                  <w:t>size and seasonal efficiency rating:</w:t>
                                </w:r>
                              </w:ins>
                            </w:p>
                            <w:p w14:paraId="16EDFFA6" w14:textId="27A13126" w:rsidR="00F60751" w:rsidRPr="004216F0" w:rsidRDefault="00F60751">
                              <w:pPr>
                                <w:ind w:left="1440" w:hanging="720"/>
                                <w:rPr>
                                  <w:ins w:id="6094" w:author="Samuel Dent" w:date="2016-01-18T06:38:00Z"/>
                                  <w:rFonts w:cstheme="minorHAnsi"/>
                                  <w:szCs w:val="20"/>
                                </w:rPr>
                                <w:pPrChange w:id="6095" w:author="Samuel Dent" w:date="2016-01-18T06:38:00Z">
                                  <w:pPr>
                                    <w:tabs>
                                      <w:tab w:val="left" w:pos="1440"/>
                                    </w:tabs>
                                    <w:ind w:left="1620" w:hanging="180"/>
                                  </w:pPr>
                                </w:pPrChange>
                              </w:pPr>
                              <w:ins w:id="6096" w:author="Samuel Dent" w:date="2016-01-18T06:38:00Z">
                                <w:r w:rsidRPr="004216F0">
                                  <w:rPr>
                                    <w:rFonts w:cstheme="minorHAnsi"/>
                                    <w:noProof/>
                                  </w:rPr>
                                  <w:t>ΔkW</w:t>
                                </w:r>
                              </w:ins>
                              <w:ins w:id="6097" w:author="Samuel Dent" w:date="2016-01-18T06:39:00Z">
                                <w:r w:rsidRPr="004216F0">
                                  <w:rPr>
                                    <w:rFonts w:cstheme="minorHAnsi"/>
                                    <w:vertAlign w:val="subscript"/>
                                  </w:rPr>
                                  <w:t xml:space="preserve"> SSP</w:t>
                                </w:r>
                                <w:r w:rsidRPr="004216F0">
                                  <w:rPr>
                                    <w:rFonts w:cstheme="minorHAnsi"/>
                                  </w:rPr>
                                  <w:t xml:space="preserve"> </w:t>
                                </w:r>
                              </w:ins>
                              <w:ins w:id="6098" w:author="Samuel Dent" w:date="2016-01-18T06:38:00Z">
                                <w:r w:rsidRPr="004216F0">
                                  <w:rPr>
                                    <w:rFonts w:cstheme="minorHAnsi"/>
                                  </w:rPr>
                                  <w:t xml:space="preserve"> </w:t>
                                </w:r>
                                <w:r w:rsidRPr="004216F0">
                                  <w:rPr>
                                    <w:rFonts w:cstheme="minorHAnsi"/>
                                  </w:rPr>
                                  <w:tab/>
                                  <w:t xml:space="preserve">= </w:t>
                                </w:r>
                              </w:ins>
                              <w:ins w:id="6099" w:author="Samuel Dent" w:date="2016-01-18T06:39:00Z">
                                <w:r w:rsidRPr="004216F0">
                                  <w:rPr>
                                    <w:rFonts w:cstheme="minorHAnsi"/>
                                  </w:rPr>
                                  <w:t>8%</w:t>
                                </w:r>
                              </w:ins>
                              <w:ins w:id="6100" w:author="Samuel Dent" w:date="2016-01-18T06:38:00Z">
                                <w:r w:rsidRPr="004216F0">
                                  <w:rPr>
                                    <w:rFonts w:cstheme="minorHAnsi"/>
                                  </w:rPr>
                                  <w:t xml:space="preserve"> *</w:t>
                                </w:r>
                                <w:r w:rsidRPr="004216F0">
                                  <w:rPr>
                                    <w:rFonts w:cstheme="minorHAnsi"/>
                                    <w:szCs w:val="20"/>
                                    <w:rPrChange w:id="6101" w:author="Samuel Dent" w:date="2016-01-18T06:41:00Z">
                                      <w:rPr>
                                        <w:rFonts w:cstheme="minorHAnsi"/>
                                        <w:szCs w:val="20"/>
                                        <w:highlight w:val="yellow"/>
                                      </w:rPr>
                                    </w:rPrChange>
                                  </w:rPr>
                                  <w:t xml:space="preserve"> 33,600 * (1/8.15))/1000) * 100%</w:t>
                                </w:r>
                              </w:ins>
                              <w:ins w:id="6102" w:author="Samuel Dent" w:date="2016-01-18T06:39:00Z">
                                <w:r w:rsidRPr="004216F0">
                                  <w:rPr>
                                    <w:rFonts w:cstheme="minorHAnsi"/>
                                    <w:szCs w:val="20"/>
                                  </w:rPr>
                                  <w:t xml:space="preserve"> * 34%</w:t>
                                </w:r>
                              </w:ins>
                            </w:p>
                            <w:p w14:paraId="437542D8" w14:textId="30288C9D" w:rsidR="00F60751" w:rsidRPr="004216F0" w:rsidRDefault="00F60751" w:rsidP="00B71944">
                              <w:pPr>
                                <w:ind w:left="1440"/>
                                <w:rPr>
                                  <w:ins w:id="6103" w:author="Samuel Dent" w:date="2016-01-18T06:38:00Z"/>
                                  <w:rFonts w:cstheme="minorHAnsi"/>
                                </w:rPr>
                              </w:pPr>
                              <w:ins w:id="6104" w:author="Samuel Dent" w:date="2016-01-18T06:38:00Z">
                                <w:r w:rsidRPr="004216F0">
                                  <w:rPr>
                                    <w:rFonts w:cstheme="minorHAnsi"/>
                                  </w:rPr>
                                  <w:t xml:space="preserve">= </w:t>
                                </w:r>
                              </w:ins>
                              <w:ins w:id="6105" w:author="Samuel Dent" w:date="2016-01-18T06:39:00Z">
                                <w:r w:rsidRPr="004216F0">
                                  <w:rPr>
                                    <w:rFonts w:cstheme="minorHAnsi"/>
                                  </w:rPr>
                                  <w:t>0.11 kW</w:t>
                                </w:r>
                              </w:ins>
                            </w:p>
                            <w:p w14:paraId="5FBC063E" w14:textId="36661930" w:rsidR="00F60751" w:rsidRPr="004D4192" w:rsidRDefault="00F60751" w:rsidP="004216F0">
                              <w:pPr>
                                <w:ind w:left="1440" w:hanging="720"/>
                                <w:rPr>
                                  <w:ins w:id="6106" w:author="Samuel Dent" w:date="2016-01-18T06:39:00Z"/>
                                  <w:rFonts w:cstheme="minorHAnsi"/>
                                  <w:szCs w:val="20"/>
                                </w:rPr>
                              </w:pPr>
                              <w:ins w:id="6107" w:author="Samuel Dent" w:date="2016-01-18T06:39:00Z">
                                <w:r w:rsidRPr="004216F0">
                                  <w:rPr>
                                    <w:rFonts w:cstheme="minorHAnsi"/>
                                    <w:noProof/>
                                  </w:rPr>
                                  <w:t>ΔkW</w:t>
                                </w:r>
                                <w:r w:rsidRPr="004216F0">
                                  <w:rPr>
                                    <w:rFonts w:cstheme="minorHAnsi"/>
                                    <w:vertAlign w:val="subscript"/>
                                  </w:rPr>
                                  <w:t xml:space="preserve"> </w:t>
                                </w:r>
                              </w:ins>
                              <w:proofErr w:type="gramStart"/>
                              <w:ins w:id="6108" w:author="Samuel Dent" w:date="2016-01-18T06:40:00Z">
                                <w:r w:rsidRPr="004216F0">
                                  <w:rPr>
                                    <w:rFonts w:cstheme="minorHAnsi"/>
                                    <w:vertAlign w:val="subscript"/>
                                  </w:rPr>
                                  <w:t>PJM</w:t>
                                </w:r>
                              </w:ins>
                              <w:ins w:id="6109" w:author="Samuel Dent" w:date="2016-01-18T06:39:00Z">
                                <w:r w:rsidRPr="004216F0">
                                  <w:rPr>
                                    <w:rFonts w:cstheme="minorHAnsi"/>
                                  </w:rPr>
                                  <w:t xml:space="preserve">  =</w:t>
                                </w:r>
                                <w:proofErr w:type="gramEnd"/>
                                <w:r w:rsidRPr="004216F0">
                                  <w:rPr>
                                    <w:rFonts w:cstheme="minorHAnsi"/>
                                  </w:rPr>
                                  <w:t xml:space="preserve"> 8% *</w:t>
                                </w:r>
                                <w:r w:rsidRPr="004216F0">
                                  <w:rPr>
                                    <w:rFonts w:cstheme="minorHAnsi"/>
                                    <w:szCs w:val="20"/>
                                    <w:rPrChange w:id="6110" w:author="Samuel Dent" w:date="2016-01-18T06:41:00Z">
                                      <w:rPr>
                                        <w:rFonts w:cstheme="minorHAnsi"/>
                                        <w:szCs w:val="20"/>
                                        <w:highlight w:val="yellow"/>
                                      </w:rPr>
                                    </w:rPrChange>
                                  </w:rPr>
                                  <w:t xml:space="preserve"> 33,600 * (1/8.15))/1000) * 100%</w:t>
                                </w:r>
                                <w:r w:rsidRPr="004216F0">
                                  <w:rPr>
                                    <w:rFonts w:cstheme="minorHAnsi"/>
                                    <w:szCs w:val="20"/>
                                  </w:rPr>
                                  <w:t xml:space="preserve"> * </w:t>
                                </w:r>
                              </w:ins>
                              <w:ins w:id="6111" w:author="Samuel Dent" w:date="2016-01-18T06:40:00Z">
                                <w:r w:rsidRPr="004216F0">
                                  <w:rPr>
                                    <w:rFonts w:cstheme="minorHAnsi"/>
                                    <w:szCs w:val="20"/>
                                  </w:rPr>
                                  <w:t>23.3</w:t>
                                </w:r>
                              </w:ins>
                              <w:ins w:id="6112" w:author="Samuel Dent" w:date="2016-01-18T06:39:00Z">
                                <w:r w:rsidRPr="004216F0">
                                  <w:rPr>
                                    <w:rFonts w:cstheme="minorHAnsi"/>
                                    <w:szCs w:val="20"/>
                                  </w:rPr>
                                  <w:t>%</w:t>
                                </w:r>
                              </w:ins>
                            </w:p>
                            <w:p w14:paraId="4B4856B5" w14:textId="05092817" w:rsidR="00F60751" w:rsidRDefault="00F60751" w:rsidP="004216F0">
                              <w:pPr>
                                <w:ind w:left="1440"/>
                                <w:rPr>
                                  <w:ins w:id="6113" w:author="Samuel Dent" w:date="2016-01-18T06:39:00Z"/>
                                  <w:rFonts w:cstheme="minorHAnsi"/>
                                </w:rPr>
                              </w:pPr>
                              <w:ins w:id="6114" w:author="Samuel Dent" w:date="2016-01-18T06:39:00Z">
                                <w:r w:rsidRPr="002F2634">
                                  <w:rPr>
                                    <w:rFonts w:cstheme="minorHAnsi"/>
                                  </w:rPr>
                                  <w:t xml:space="preserve">= </w:t>
                                </w:r>
                                <w:r>
                                  <w:rPr>
                                    <w:rFonts w:cstheme="minorHAnsi"/>
                                  </w:rPr>
                                  <w:t>0.</w:t>
                                </w:r>
                              </w:ins>
                              <w:ins w:id="6115" w:author="Samuel Dent" w:date="2016-01-18T06:40:00Z">
                                <w:r>
                                  <w:rPr>
                                    <w:rFonts w:cstheme="minorHAnsi"/>
                                  </w:rPr>
                                  <w:t>077</w:t>
                                </w:r>
                              </w:ins>
                              <w:ins w:id="6116" w:author="Samuel Dent" w:date="2016-01-18T06:39:00Z">
                                <w:r>
                                  <w:rPr>
                                    <w:rFonts w:cstheme="minorHAnsi"/>
                                  </w:rPr>
                                  <w:t xml:space="preserve"> kW</w:t>
                                </w:r>
                              </w:ins>
                            </w:p>
                            <w:p w14:paraId="6FB03C13" w14:textId="77777777" w:rsidR="00F60751" w:rsidRDefault="00F60751" w:rsidP="00B71944"/>
                          </w:txbxContent>
                        </wps:txbx>
                        <wps:bodyPr rot="0" vert="horz" wrap="square" lIns="91440" tIns="45720" rIns="91440" bIns="45720" anchor="t" anchorCtr="0">
                          <a:noAutofit/>
                        </wps:bodyPr>
                      </wps:wsp>
                    </a:graphicData>
                  </a:graphic>
                </wp:inline>
              </w:drawing>
            </mc:Choice>
            <mc:Fallback>
              <w:pict>
                <v:shape w14:anchorId="04D515FD" id="Text Box 3" o:spid="_x0000_s1069" type="#_x0000_t202" style="width:459.1pt;height:13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">
                  <v:textbox>
                    <w:txbxContent>
                      <w:p w14:paraId="20B97910" w14:textId="77777777" w:rsidR="00F60751" w:rsidRPr="004216F0" w:rsidRDefault="00F60751" w:rsidP="00B71944">
                        <w:pPr>
                          <w:rPr>
                            <w:ins w:id="6117" w:author="Samuel Dent" w:date="2016-01-18T06:38:00Z"/>
                            <w:rFonts w:cstheme="minorHAnsi"/>
                          </w:rPr>
                        </w:pPr>
                        <w:ins w:id="6118" w:author="Samuel Dent" w:date="2016-01-18T06:38:00Z">
                          <w:r w:rsidRPr="002F2634">
                            <w:rPr>
                              <w:rFonts w:cstheme="minorHAnsi"/>
                            </w:rPr>
                            <w:t>For example, a</w:t>
                          </w:r>
                          <w:r>
                            <w:rPr>
                              <w:rFonts w:cstheme="minorHAnsi"/>
                            </w:rPr>
                            <w:t>n advanced thermostat replacing a</w:t>
                          </w:r>
                          <w:r w:rsidRPr="002F2634">
                            <w:rPr>
                              <w:rFonts w:cstheme="minorHAnsi"/>
                            </w:rPr>
                            <w:t xml:space="preserve"> programmable thermostat directly installed in an electric resistance heated, single-family home in Springfield</w:t>
                          </w:r>
                          <w:r>
                            <w:rPr>
                              <w:rFonts w:cstheme="minorHAnsi"/>
                            </w:rPr>
                            <w:t xml:space="preserve"> with advanced thermostat-controlled air conditioning of a system of unknown </w:t>
                          </w:r>
                          <w:r w:rsidRPr="004216F0">
                            <w:rPr>
                              <w:rFonts w:cstheme="minorHAnsi"/>
                            </w:rPr>
                            <w:t>size and seasonal efficiency rating:</w:t>
                          </w:r>
                        </w:ins>
                      </w:p>
                      <w:p w14:paraId="16EDFFA6" w14:textId="27A13126" w:rsidR="00F60751" w:rsidRPr="004216F0" w:rsidRDefault="00F60751">
                        <w:pPr>
                          <w:ind w:left="1440" w:hanging="720"/>
                          <w:rPr>
                            <w:ins w:id="6119" w:author="Samuel Dent" w:date="2016-01-18T06:38:00Z"/>
                            <w:rFonts w:cstheme="minorHAnsi"/>
                            <w:szCs w:val="20"/>
                          </w:rPr>
                          <w:pPrChange w:id="6120" w:author="Samuel Dent" w:date="2016-01-18T06:38:00Z">
                            <w:pPr>
                              <w:tabs>
                                <w:tab w:val="left" w:pos="1440"/>
                              </w:tabs>
                              <w:ind w:left="1620" w:hanging="180"/>
                            </w:pPr>
                          </w:pPrChange>
                        </w:pPr>
                        <w:ins w:id="6121" w:author="Samuel Dent" w:date="2016-01-18T06:38:00Z">
                          <w:r w:rsidRPr="004216F0">
                            <w:rPr>
                              <w:rFonts w:cstheme="minorHAnsi"/>
                              <w:noProof/>
                            </w:rPr>
                            <w:t>ΔkW</w:t>
                          </w:r>
                        </w:ins>
                        <w:ins w:id="6122" w:author="Samuel Dent" w:date="2016-01-18T06:39:00Z">
                          <w:r w:rsidRPr="004216F0">
                            <w:rPr>
                              <w:rFonts w:cstheme="minorHAnsi"/>
                              <w:vertAlign w:val="subscript"/>
                            </w:rPr>
                            <w:t xml:space="preserve"> SSP</w:t>
                          </w:r>
                          <w:r w:rsidRPr="004216F0">
                            <w:rPr>
                              <w:rFonts w:cstheme="minorHAnsi"/>
                            </w:rPr>
                            <w:t xml:space="preserve"> </w:t>
                          </w:r>
                        </w:ins>
                        <w:ins w:id="6123" w:author="Samuel Dent" w:date="2016-01-18T06:38:00Z">
                          <w:r w:rsidRPr="004216F0">
                            <w:rPr>
                              <w:rFonts w:cstheme="minorHAnsi"/>
                            </w:rPr>
                            <w:t xml:space="preserve"> </w:t>
                          </w:r>
                          <w:r w:rsidRPr="004216F0">
                            <w:rPr>
                              <w:rFonts w:cstheme="minorHAnsi"/>
                            </w:rPr>
                            <w:tab/>
                            <w:t xml:space="preserve">= </w:t>
                          </w:r>
                        </w:ins>
                        <w:ins w:id="6124" w:author="Samuel Dent" w:date="2016-01-18T06:39:00Z">
                          <w:r w:rsidRPr="004216F0">
                            <w:rPr>
                              <w:rFonts w:cstheme="minorHAnsi"/>
                            </w:rPr>
                            <w:t>8%</w:t>
                          </w:r>
                        </w:ins>
                        <w:ins w:id="6125" w:author="Samuel Dent" w:date="2016-01-18T06:38:00Z">
                          <w:r w:rsidRPr="004216F0">
                            <w:rPr>
                              <w:rFonts w:cstheme="minorHAnsi"/>
                            </w:rPr>
                            <w:t xml:space="preserve"> *</w:t>
                          </w:r>
                          <w:r w:rsidRPr="004216F0">
                            <w:rPr>
                              <w:rFonts w:cstheme="minorHAnsi"/>
                              <w:szCs w:val="20"/>
                              <w:rPrChange w:id="6126" w:author="Samuel Dent" w:date="2016-01-18T06:41:00Z">
                                <w:rPr>
                                  <w:rFonts w:cstheme="minorHAnsi"/>
                                  <w:szCs w:val="20"/>
                                  <w:highlight w:val="yellow"/>
                                </w:rPr>
                              </w:rPrChange>
                            </w:rPr>
                            <w:t xml:space="preserve"> 33,600 * (1/8.15))/1000) * 100%</w:t>
                          </w:r>
                        </w:ins>
                        <w:ins w:id="6127" w:author="Samuel Dent" w:date="2016-01-18T06:39:00Z">
                          <w:r w:rsidRPr="004216F0">
                            <w:rPr>
                              <w:rFonts w:cstheme="minorHAnsi"/>
                              <w:szCs w:val="20"/>
                            </w:rPr>
                            <w:t xml:space="preserve"> * 34%</w:t>
                          </w:r>
                        </w:ins>
                      </w:p>
                      <w:p w14:paraId="437542D8" w14:textId="30288C9D" w:rsidR="00F60751" w:rsidRPr="004216F0" w:rsidRDefault="00F60751" w:rsidP="00B71944">
                        <w:pPr>
                          <w:ind w:left="1440"/>
                          <w:rPr>
                            <w:ins w:id="6128" w:author="Samuel Dent" w:date="2016-01-18T06:38:00Z"/>
                            <w:rFonts w:cstheme="minorHAnsi"/>
                          </w:rPr>
                        </w:pPr>
                        <w:ins w:id="6129" w:author="Samuel Dent" w:date="2016-01-18T06:38:00Z">
                          <w:r w:rsidRPr="004216F0">
                            <w:rPr>
                              <w:rFonts w:cstheme="minorHAnsi"/>
                            </w:rPr>
                            <w:t xml:space="preserve">= </w:t>
                          </w:r>
                        </w:ins>
                        <w:ins w:id="6130" w:author="Samuel Dent" w:date="2016-01-18T06:39:00Z">
                          <w:r w:rsidRPr="004216F0">
                            <w:rPr>
                              <w:rFonts w:cstheme="minorHAnsi"/>
                            </w:rPr>
                            <w:t>0.11 kW</w:t>
                          </w:r>
                        </w:ins>
                      </w:p>
                      <w:p w14:paraId="5FBC063E" w14:textId="36661930" w:rsidR="00F60751" w:rsidRPr="004D4192" w:rsidRDefault="00F60751" w:rsidP="004216F0">
                        <w:pPr>
                          <w:ind w:left="1440" w:hanging="720"/>
                          <w:rPr>
                            <w:ins w:id="6131" w:author="Samuel Dent" w:date="2016-01-18T06:39:00Z"/>
                            <w:rFonts w:cstheme="minorHAnsi"/>
                            <w:szCs w:val="20"/>
                          </w:rPr>
                        </w:pPr>
                        <w:ins w:id="6132" w:author="Samuel Dent" w:date="2016-01-18T06:39:00Z">
                          <w:r w:rsidRPr="004216F0">
                            <w:rPr>
                              <w:rFonts w:cstheme="minorHAnsi"/>
                              <w:noProof/>
                            </w:rPr>
                            <w:t>ΔkW</w:t>
                          </w:r>
                          <w:r w:rsidRPr="004216F0">
                            <w:rPr>
                              <w:rFonts w:cstheme="minorHAnsi"/>
                              <w:vertAlign w:val="subscript"/>
                            </w:rPr>
                            <w:t xml:space="preserve"> </w:t>
                          </w:r>
                        </w:ins>
                        <w:proofErr w:type="gramStart"/>
                        <w:ins w:id="6133" w:author="Samuel Dent" w:date="2016-01-18T06:40:00Z">
                          <w:r w:rsidRPr="004216F0">
                            <w:rPr>
                              <w:rFonts w:cstheme="minorHAnsi"/>
                              <w:vertAlign w:val="subscript"/>
                            </w:rPr>
                            <w:t>PJM</w:t>
                          </w:r>
                        </w:ins>
                        <w:ins w:id="6134" w:author="Samuel Dent" w:date="2016-01-18T06:39:00Z">
                          <w:r w:rsidRPr="004216F0">
                            <w:rPr>
                              <w:rFonts w:cstheme="minorHAnsi"/>
                            </w:rPr>
                            <w:t xml:space="preserve">  =</w:t>
                          </w:r>
                          <w:proofErr w:type="gramEnd"/>
                          <w:r w:rsidRPr="004216F0">
                            <w:rPr>
                              <w:rFonts w:cstheme="minorHAnsi"/>
                            </w:rPr>
                            <w:t xml:space="preserve"> 8% *</w:t>
                          </w:r>
                          <w:r w:rsidRPr="004216F0">
                            <w:rPr>
                              <w:rFonts w:cstheme="minorHAnsi"/>
                              <w:szCs w:val="20"/>
                              <w:rPrChange w:id="6135" w:author="Samuel Dent" w:date="2016-01-18T06:41:00Z">
                                <w:rPr>
                                  <w:rFonts w:cstheme="minorHAnsi"/>
                                  <w:szCs w:val="20"/>
                                  <w:highlight w:val="yellow"/>
                                </w:rPr>
                              </w:rPrChange>
                            </w:rPr>
                            <w:t xml:space="preserve"> 33,600 * (1/8.15))/1000) * 100%</w:t>
                          </w:r>
                          <w:r w:rsidRPr="004216F0">
                            <w:rPr>
                              <w:rFonts w:cstheme="minorHAnsi"/>
                              <w:szCs w:val="20"/>
                            </w:rPr>
                            <w:t xml:space="preserve"> * </w:t>
                          </w:r>
                        </w:ins>
                        <w:ins w:id="6136" w:author="Samuel Dent" w:date="2016-01-18T06:40:00Z">
                          <w:r w:rsidRPr="004216F0">
                            <w:rPr>
                              <w:rFonts w:cstheme="minorHAnsi"/>
                              <w:szCs w:val="20"/>
                            </w:rPr>
                            <w:t>23.3</w:t>
                          </w:r>
                        </w:ins>
                        <w:ins w:id="6137" w:author="Samuel Dent" w:date="2016-01-18T06:39:00Z">
                          <w:r w:rsidRPr="004216F0">
                            <w:rPr>
                              <w:rFonts w:cstheme="minorHAnsi"/>
                              <w:szCs w:val="20"/>
                            </w:rPr>
                            <w:t>%</w:t>
                          </w:r>
                        </w:ins>
                      </w:p>
                      <w:p w14:paraId="4B4856B5" w14:textId="05092817" w:rsidR="00F60751" w:rsidRDefault="00F60751" w:rsidP="004216F0">
                        <w:pPr>
                          <w:ind w:left="1440"/>
                          <w:rPr>
                            <w:ins w:id="6138" w:author="Samuel Dent" w:date="2016-01-18T06:39:00Z"/>
                            <w:rFonts w:cstheme="minorHAnsi"/>
                          </w:rPr>
                        </w:pPr>
                        <w:ins w:id="6139" w:author="Samuel Dent" w:date="2016-01-18T06:39:00Z">
                          <w:r w:rsidRPr="002F2634">
                            <w:rPr>
                              <w:rFonts w:cstheme="minorHAnsi"/>
                            </w:rPr>
                            <w:t xml:space="preserve">= </w:t>
                          </w:r>
                          <w:r>
                            <w:rPr>
                              <w:rFonts w:cstheme="minorHAnsi"/>
                            </w:rPr>
                            <w:t>0.</w:t>
                          </w:r>
                        </w:ins>
                        <w:ins w:id="6140" w:author="Samuel Dent" w:date="2016-01-18T06:40:00Z">
                          <w:r>
                            <w:rPr>
                              <w:rFonts w:cstheme="minorHAnsi"/>
                            </w:rPr>
                            <w:t>077</w:t>
                          </w:r>
                        </w:ins>
                        <w:ins w:id="6141" w:author="Samuel Dent" w:date="2016-01-18T06:39:00Z">
                          <w:r>
                            <w:rPr>
                              <w:rFonts w:cstheme="minorHAnsi"/>
                            </w:rPr>
                            <w:t xml:space="preserve"> kW</w:t>
                          </w:r>
                        </w:ins>
                      </w:p>
                      <w:p w14:paraId="6FB03C13" w14:textId="77777777" w:rsidR="00F60751" w:rsidRDefault="00F60751" w:rsidP="00B71944"/>
                    </w:txbxContent>
                  </v:textbox>
                  <w10:anchorlock/>
                </v:shape>
              </w:pict>
            </mc:Fallback>
          </mc:AlternateContent>
        </w:r>
      </w:ins>
    </w:p>
    <w:p w14:paraId="588C624A" w14:textId="77777777" w:rsidR="00243AEF" w:rsidRPr="000B7BB6" w:rsidRDefault="00243AEF" w:rsidP="00243AEF">
      <w:pPr>
        <w:pStyle w:val="Heading6"/>
        <w:rPr>
          <w:ins w:id="6142" w:author="Stephanie Baer" w:date="2015-12-18T11:33:00Z"/>
        </w:rPr>
      </w:pPr>
      <w:ins w:id="6143" w:author="Stephanie Baer" w:date="2015-12-18T11:33:00Z">
        <w:r>
          <w:t>Natural Gas</w:t>
        </w:r>
        <w:r w:rsidRPr="000B7BB6">
          <w:t xml:space="preserve"> Energy Savings</w:t>
        </w:r>
      </w:ins>
    </w:p>
    <w:p w14:paraId="1CA38C5F" w14:textId="77777777" w:rsidR="00243AEF" w:rsidRPr="000B7BB6" w:rsidRDefault="00243AEF" w:rsidP="00243AEF">
      <w:pPr>
        <w:ind w:left="1440"/>
        <w:rPr>
          <w:ins w:id="6144" w:author="Stephanie Baer" w:date="2015-12-18T11:33:00Z"/>
          <w:rFonts w:cstheme="minorHAnsi"/>
          <w:noProof/>
        </w:rPr>
      </w:pPr>
      <w:ins w:id="6145" w:author="Stephanie Baer" w:date="2015-12-18T11:33:00Z">
        <w:r>
          <w:rPr>
            <w:rFonts w:cstheme="minorHAnsi"/>
            <w:noProof/>
          </w:rPr>
          <w:t>∆</w:t>
        </w:r>
        <w:r w:rsidRPr="00B41203">
          <w:rPr>
            <w:rFonts w:cstheme="minorHAnsi"/>
            <w:noProof/>
          </w:rPr>
          <w:t xml:space="preserve">Therms  = </w:t>
        </w:r>
        <w:r w:rsidRPr="000B7BB6">
          <w:rPr>
            <w:rFonts w:cstheme="minorHAnsi"/>
            <w:szCs w:val="20"/>
          </w:rPr>
          <w:t>%FossilHeat</w:t>
        </w:r>
        <w:r w:rsidRPr="00B41203">
          <w:rPr>
            <w:rFonts w:cstheme="minorHAnsi"/>
            <w:noProof/>
          </w:rPr>
          <w:t xml:space="preserve"> * Gas_Heating_Consumption * Heating_Reduction * HF * Eff_ISR</w:t>
        </w:r>
      </w:ins>
    </w:p>
    <w:p w14:paraId="494CEA09" w14:textId="77777777" w:rsidR="00243AEF" w:rsidRPr="000B7BB6" w:rsidRDefault="00243AEF" w:rsidP="00243AEF">
      <w:pPr>
        <w:ind w:left="720" w:hanging="720"/>
        <w:rPr>
          <w:ins w:id="6146" w:author="Stephanie Baer" w:date="2015-12-18T11:33:00Z"/>
          <w:rFonts w:cstheme="minorHAnsi"/>
          <w:noProof/>
          <w:lang w:val="nl-NL"/>
        </w:rPr>
      </w:pPr>
      <w:ins w:id="6147" w:author="Stephanie Baer" w:date="2015-12-18T11:33:00Z">
        <w:r w:rsidRPr="000B7BB6">
          <w:rPr>
            <w:rFonts w:cstheme="minorHAnsi"/>
            <w:noProof/>
            <w:lang w:val="nl-NL"/>
          </w:rPr>
          <w:t>Where:</w:t>
        </w:r>
      </w:ins>
    </w:p>
    <w:p w14:paraId="26BB26B9" w14:textId="77777777" w:rsidR="00243AEF" w:rsidRPr="000B7BB6" w:rsidRDefault="00243AEF" w:rsidP="00243AEF">
      <w:pPr>
        <w:ind w:left="2160" w:hanging="1440"/>
        <w:jc w:val="left"/>
        <w:rPr>
          <w:ins w:id="6148" w:author="Stephanie Baer" w:date="2015-12-18T11:33:00Z"/>
          <w:rFonts w:cstheme="minorHAnsi"/>
          <w:szCs w:val="20"/>
        </w:rPr>
      </w:pPr>
      <w:ins w:id="6149" w:author="Stephanie Baer" w:date="2015-12-18T11:33:00Z">
        <w:r w:rsidRPr="000B7BB6">
          <w:rPr>
            <w:rFonts w:cstheme="minorHAnsi"/>
            <w:szCs w:val="20"/>
          </w:rPr>
          <w:t>%FossilHeat</w:t>
        </w:r>
        <w:r>
          <w:rPr>
            <w:rFonts w:cstheme="minorHAnsi"/>
            <w:szCs w:val="20"/>
          </w:rPr>
          <w:tab/>
        </w:r>
        <w:r w:rsidRPr="000B7BB6">
          <w:rPr>
            <w:rFonts w:cstheme="minorHAnsi"/>
            <w:szCs w:val="20"/>
          </w:rPr>
          <w:t xml:space="preserve"> = Percentage of heating savings assumed to be </w:t>
        </w:r>
        <w:r>
          <w:rPr>
            <w:rFonts w:cstheme="minorHAnsi"/>
            <w:szCs w:val="20"/>
          </w:rPr>
          <w:t>Natural Gas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243AEF" w:rsidRPr="00A05FC2" w14:paraId="762AFE4A" w14:textId="77777777" w:rsidTr="00C04E8D">
        <w:trPr>
          <w:jc w:val="center"/>
          <w:ins w:id="6150" w:author="Stephanie Baer" w:date="2015-12-18T11:33:00Z"/>
        </w:trPr>
        <w:tc>
          <w:tcPr>
            <w:tcW w:w="2430" w:type="dxa"/>
            <w:shd w:val="clear" w:color="auto" w:fill="7F7F7F" w:themeFill="text1" w:themeFillTint="80"/>
            <w:tcMar>
              <w:top w:w="0" w:type="dxa"/>
              <w:left w:w="108" w:type="dxa"/>
              <w:bottom w:w="0" w:type="dxa"/>
              <w:right w:w="108" w:type="dxa"/>
            </w:tcMar>
            <w:hideMark/>
          </w:tcPr>
          <w:p w14:paraId="74C95DAC" w14:textId="77777777" w:rsidR="00243AEF" w:rsidRPr="000B7BB6" w:rsidRDefault="00243AEF" w:rsidP="00C04E8D">
            <w:pPr>
              <w:spacing w:after="100" w:afterAutospacing="1"/>
              <w:jc w:val="center"/>
              <w:rPr>
                <w:ins w:id="6151" w:author="Stephanie Baer" w:date="2015-12-18T11:33:00Z"/>
                <w:rFonts w:cstheme="minorHAnsi"/>
                <w:b/>
                <w:color w:val="FFFFFF" w:themeColor="background1"/>
                <w:szCs w:val="20"/>
              </w:rPr>
            </w:pPr>
            <w:ins w:id="6152" w:author="Stephanie Baer" w:date="2015-12-18T11:33:00Z">
              <w:r w:rsidRPr="000B7BB6">
                <w:rPr>
                  <w:rFonts w:cstheme="minorHAnsi"/>
                  <w:b/>
                  <w:color w:val="FFFFFF" w:themeColor="background1"/>
                  <w:szCs w:val="20"/>
                </w:rPr>
                <w:t>Heating fuel</w:t>
              </w:r>
            </w:ins>
          </w:p>
        </w:tc>
        <w:tc>
          <w:tcPr>
            <w:tcW w:w="1774" w:type="dxa"/>
            <w:shd w:val="clear" w:color="auto" w:fill="7F7F7F" w:themeFill="text1" w:themeFillTint="80"/>
            <w:tcMar>
              <w:top w:w="0" w:type="dxa"/>
              <w:left w:w="108" w:type="dxa"/>
              <w:bottom w:w="0" w:type="dxa"/>
              <w:right w:w="108" w:type="dxa"/>
            </w:tcMar>
            <w:hideMark/>
          </w:tcPr>
          <w:p w14:paraId="6C1B80D9" w14:textId="77777777" w:rsidR="00243AEF" w:rsidRPr="000B7BB6" w:rsidRDefault="00243AEF" w:rsidP="00C04E8D">
            <w:pPr>
              <w:spacing w:after="100" w:afterAutospacing="1"/>
              <w:jc w:val="center"/>
              <w:rPr>
                <w:ins w:id="6153" w:author="Stephanie Baer" w:date="2015-12-18T11:33:00Z"/>
                <w:rFonts w:cstheme="minorHAnsi"/>
                <w:b/>
                <w:color w:val="FFFFFF" w:themeColor="background1"/>
                <w:szCs w:val="20"/>
              </w:rPr>
            </w:pPr>
            <w:ins w:id="6154" w:author="Stephanie Baer" w:date="2015-12-18T11:33:00Z">
              <w:r w:rsidRPr="000B7BB6">
                <w:rPr>
                  <w:rFonts w:cstheme="minorHAnsi"/>
                  <w:b/>
                  <w:color w:val="FFFFFF" w:themeColor="background1"/>
                  <w:szCs w:val="20"/>
                </w:rPr>
                <w:t>%FossilHea</w:t>
              </w:r>
              <w:r w:rsidRPr="00A05FC2">
                <w:rPr>
                  <w:rFonts w:cstheme="minorHAnsi"/>
                  <w:b/>
                  <w:color w:val="FFFFFF" w:themeColor="background1"/>
                  <w:szCs w:val="20"/>
                </w:rPr>
                <w:t>t</w:t>
              </w:r>
            </w:ins>
          </w:p>
        </w:tc>
      </w:tr>
      <w:tr w:rsidR="00243AEF" w:rsidRPr="00A05FC2" w14:paraId="18D3744A" w14:textId="77777777" w:rsidTr="00C04E8D">
        <w:trPr>
          <w:jc w:val="center"/>
          <w:ins w:id="6155" w:author="Stephanie Baer" w:date="2015-12-18T11:33:00Z"/>
        </w:trPr>
        <w:tc>
          <w:tcPr>
            <w:tcW w:w="2430" w:type="dxa"/>
            <w:tcMar>
              <w:top w:w="0" w:type="dxa"/>
              <w:left w:w="108" w:type="dxa"/>
              <w:bottom w:w="0" w:type="dxa"/>
              <w:right w:w="108" w:type="dxa"/>
            </w:tcMar>
            <w:hideMark/>
          </w:tcPr>
          <w:p w14:paraId="6A6A47A7" w14:textId="77777777" w:rsidR="00243AEF" w:rsidRPr="00875027" w:rsidRDefault="00243AEF" w:rsidP="00C04E8D">
            <w:pPr>
              <w:pStyle w:val="BodyText"/>
              <w:spacing w:after="100" w:afterAutospacing="1"/>
              <w:rPr>
                <w:ins w:id="6156" w:author="Stephanie Baer" w:date="2015-12-18T11:33:00Z"/>
                <w:rFonts w:eastAsiaTheme="minorHAnsi"/>
                <w:sz w:val="20"/>
              </w:rPr>
            </w:pPr>
            <w:ins w:id="6157" w:author="Stephanie Baer" w:date="2015-12-18T11:33:00Z">
              <w:r w:rsidRPr="00875027">
                <w:rPr>
                  <w:sz w:val="20"/>
                </w:rPr>
                <w:t>Electric</w:t>
              </w:r>
            </w:ins>
          </w:p>
        </w:tc>
        <w:tc>
          <w:tcPr>
            <w:tcW w:w="1774" w:type="dxa"/>
            <w:tcMar>
              <w:top w:w="0" w:type="dxa"/>
              <w:left w:w="108" w:type="dxa"/>
              <w:bottom w:w="0" w:type="dxa"/>
              <w:right w:w="108" w:type="dxa"/>
            </w:tcMar>
            <w:hideMark/>
          </w:tcPr>
          <w:p w14:paraId="0A4BCBBB" w14:textId="77777777" w:rsidR="00243AEF" w:rsidRPr="00875027" w:rsidRDefault="00243AEF" w:rsidP="00C04E8D">
            <w:pPr>
              <w:pStyle w:val="BodyText"/>
              <w:spacing w:after="100" w:afterAutospacing="1"/>
              <w:jc w:val="center"/>
              <w:rPr>
                <w:ins w:id="6158" w:author="Stephanie Baer" w:date="2015-12-18T11:33:00Z"/>
                <w:rFonts w:eastAsiaTheme="minorHAnsi"/>
                <w:sz w:val="20"/>
              </w:rPr>
            </w:pPr>
            <w:ins w:id="6159" w:author="Stephanie Baer" w:date="2015-12-18T11:33:00Z">
              <w:r w:rsidRPr="00875027">
                <w:rPr>
                  <w:sz w:val="20"/>
                </w:rPr>
                <w:t>0%</w:t>
              </w:r>
            </w:ins>
          </w:p>
        </w:tc>
      </w:tr>
      <w:tr w:rsidR="00243AEF" w:rsidRPr="00A05FC2" w14:paraId="7D86627F" w14:textId="77777777" w:rsidTr="00C04E8D">
        <w:trPr>
          <w:jc w:val="center"/>
          <w:ins w:id="6160" w:author="Stephanie Baer" w:date="2015-12-18T11:33:00Z"/>
        </w:trPr>
        <w:tc>
          <w:tcPr>
            <w:tcW w:w="2430" w:type="dxa"/>
            <w:tcMar>
              <w:top w:w="0" w:type="dxa"/>
              <w:left w:w="108" w:type="dxa"/>
              <w:bottom w:w="0" w:type="dxa"/>
              <w:right w:w="108" w:type="dxa"/>
            </w:tcMar>
            <w:hideMark/>
          </w:tcPr>
          <w:p w14:paraId="03210CEF" w14:textId="77777777" w:rsidR="00243AEF" w:rsidRPr="00875027" w:rsidRDefault="00243AEF" w:rsidP="00C04E8D">
            <w:pPr>
              <w:pStyle w:val="BodyText"/>
              <w:spacing w:after="100" w:afterAutospacing="1"/>
              <w:rPr>
                <w:ins w:id="6161" w:author="Stephanie Baer" w:date="2015-12-18T11:33:00Z"/>
                <w:rFonts w:eastAsiaTheme="minorHAnsi"/>
                <w:sz w:val="20"/>
              </w:rPr>
            </w:pPr>
            <w:ins w:id="6162" w:author="Stephanie Baer" w:date="2015-12-18T11:33:00Z">
              <w:r w:rsidRPr="00875027">
                <w:rPr>
                  <w:sz w:val="20"/>
                </w:rPr>
                <w:t>Natural Gas</w:t>
              </w:r>
            </w:ins>
          </w:p>
        </w:tc>
        <w:tc>
          <w:tcPr>
            <w:tcW w:w="1774" w:type="dxa"/>
            <w:tcMar>
              <w:top w:w="0" w:type="dxa"/>
              <w:left w:w="108" w:type="dxa"/>
              <w:bottom w:w="0" w:type="dxa"/>
              <w:right w:w="108" w:type="dxa"/>
            </w:tcMar>
            <w:hideMark/>
          </w:tcPr>
          <w:p w14:paraId="25F9DC55" w14:textId="77777777" w:rsidR="00243AEF" w:rsidRPr="00875027" w:rsidRDefault="00243AEF" w:rsidP="00C04E8D">
            <w:pPr>
              <w:pStyle w:val="BodyText"/>
              <w:spacing w:after="100" w:afterAutospacing="1"/>
              <w:jc w:val="center"/>
              <w:rPr>
                <w:ins w:id="6163" w:author="Stephanie Baer" w:date="2015-12-18T11:33:00Z"/>
                <w:rFonts w:eastAsiaTheme="minorHAnsi"/>
                <w:sz w:val="20"/>
              </w:rPr>
            </w:pPr>
            <w:ins w:id="6164" w:author="Stephanie Baer" w:date="2015-12-18T11:33:00Z">
              <w:r w:rsidRPr="00875027">
                <w:rPr>
                  <w:sz w:val="20"/>
                </w:rPr>
                <w:t>100%</w:t>
              </w:r>
            </w:ins>
          </w:p>
        </w:tc>
      </w:tr>
      <w:tr w:rsidR="00243AEF" w:rsidRPr="00A05FC2" w14:paraId="71DAAE4E" w14:textId="77777777" w:rsidTr="00C04E8D">
        <w:trPr>
          <w:jc w:val="center"/>
          <w:ins w:id="6165" w:author="Stephanie Baer" w:date="2015-12-18T11:33:00Z"/>
        </w:trPr>
        <w:tc>
          <w:tcPr>
            <w:tcW w:w="2430" w:type="dxa"/>
            <w:tcMar>
              <w:top w:w="0" w:type="dxa"/>
              <w:left w:w="108" w:type="dxa"/>
              <w:bottom w:w="0" w:type="dxa"/>
              <w:right w:w="108" w:type="dxa"/>
            </w:tcMar>
            <w:hideMark/>
          </w:tcPr>
          <w:p w14:paraId="277DAD21" w14:textId="77777777" w:rsidR="00243AEF" w:rsidRPr="00875027" w:rsidRDefault="00243AEF" w:rsidP="00C04E8D">
            <w:pPr>
              <w:pStyle w:val="BodyText"/>
              <w:spacing w:after="100" w:afterAutospacing="1"/>
              <w:rPr>
                <w:ins w:id="6166" w:author="Stephanie Baer" w:date="2015-12-18T11:33:00Z"/>
                <w:rFonts w:eastAsiaTheme="minorHAnsi"/>
                <w:sz w:val="20"/>
              </w:rPr>
            </w:pPr>
            <w:ins w:id="6167" w:author="Stephanie Baer" w:date="2015-12-18T11:33:00Z">
              <w:r w:rsidRPr="00875027">
                <w:rPr>
                  <w:sz w:val="20"/>
                </w:rPr>
                <w:t>Unknown</w:t>
              </w:r>
            </w:ins>
          </w:p>
        </w:tc>
        <w:tc>
          <w:tcPr>
            <w:tcW w:w="1774" w:type="dxa"/>
            <w:tcMar>
              <w:top w:w="0" w:type="dxa"/>
              <w:left w:w="108" w:type="dxa"/>
              <w:bottom w:w="0" w:type="dxa"/>
              <w:right w:w="108" w:type="dxa"/>
            </w:tcMar>
            <w:hideMark/>
          </w:tcPr>
          <w:p w14:paraId="1B67A2BB" w14:textId="77777777" w:rsidR="00243AEF" w:rsidRPr="00875027" w:rsidRDefault="00243AEF" w:rsidP="00C04E8D">
            <w:pPr>
              <w:pStyle w:val="BodyText"/>
              <w:spacing w:after="100" w:afterAutospacing="1"/>
              <w:jc w:val="center"/>
              <w:rPr>
                <w:ins w:id="6168" w:author="Stephanie Baer" w:date="2015-12-18T11:33:00Z"/>
                <w:rFonts w:eastAsiaTheme="minorHAnsi"/>
                <w:sz w:val="20"/>
              </w:rPr>
            </w:pPr>
            <w:ins w:id="6169" w:author="Stephanie Baer" w:date="2015-12-18T11:33:00Z">
              <w:r w:rsidRPr="00875027">
                <w:rPr>
                  <w:sz w:val="20"/>
                </w:rPr>
                <w:t>87%</w:t>
              </w:r>
              <w:r w:rsidRPr="00875027">
                <w:rPr>
                  <w:rStyle w:val="FootnoteReference"/>
                  <w:rFonts w:cstheme="minorHAnsi"/>
                </w:rPr>
                <w:footnoteReference w:id="481"/>
              </w:r>
            </w:ins>
          </w:p>
        </w:tc>
      </w:tr>
    </w:tbl>
    <w:p w14:paraId="6D5DE663" w14:textId="77777777" w:rsidR="00243AEF" w:rsidRPr="00A05FC2" w:rsidRDefault="00243AEF" w:rsidP="00243AEF">
      <w:pPr>
        <w:spacing w:before="240"/>
        <w:ind w:left="720"/>
        <w:rPr>
          <w:ins w:id="6172" w:author="Stephanie Baer" w:date="2015-12-18T11:33:00Z"/>
          <w:rFonts w:cstheme="minorHAnsi"/>
          <w:noProof/>
          <w:szCs w:val="20"/>
        </w:rPr>
      </w:pPr>
      <w:ins w:id="6173" w:author="Stephanie Baer" w:date="2015-12-18T11:33:00Z">
        <w:r w:rsidRPr="00A05FC2">
          <w:rPr>
            <w:rFonts w:cstheme="minorHAnsi"/>
            <w:noProof/>
            <w:szCs w:val="20"/>
          </w:rPr>
          <w:t>Gas_Heating_Consumption</w:t>
        </w:r>
      </w:ins>
    </w:p>
    <w:p w14:paraId="465C4E23" w14:textId="77777777" w:rsidR="00243AEF" w:rsidRPr="00A05FC2" w:rsidRDefault="00243AEF" w:rsidP="00243AEF">
      <w:pPr>
        <w:ind w:left="2160"/>
        <w:rPr>
          <w:ins w:id="6174" w:author="Stephanie Baer" w:date="2015-12-18T11:33:00Z"/>
          <w:rFonts w:cstheme="minorHAnsi"/>
          <w:szCs w:val="20"/>
        </w:rPr>
      </w:pPr>
      <w:ins w:id="6175" w:author="Stephanie Baer" w:date="2015-12-18T11:33:00Z">
        <w:r w:rsidRPr="00A05FC2">
          <w:rPr>
            <w:rFonts w:cstheme="minorHAnsi"/>
            <w:noProof/>
            <w:szCs w:val="20"/>
          </w:rPr>
          <w:t>= Estimate of annual household heating consumption for gas heated single-family homes. If location is unknown, assume the average below</w:t>
        </w:r>
        <w:r w:rsidRPr="00A05FC2">
          <w:rPr>
            <w:rStyle w:val="FootnoteReference"/>
            <w:rFonts w:cstheme="minorHAnsi"/>
            <w:noProof/>
            <w:szCs w:val="20"/>
          </w:rPr>
          <w:footnoteReference w:id="482"/>
        </w:r>
        <w:r w:rsidRPr="00A05FC2">
          <w:rPr>
            <w:rFonts w:cstheme="minorHAnsi"/>
            <w:noProof/>
            <w:szCs w:val="20"/>
          </w:rPr>
          <w:t>.</w:t>
        </w:r>
      </w:ins>
    </w:p>
    <w:tbl>
      <w:tblPr>
        <w:tblW w:w="4230" w:type="dxa"/>
        <w:jc w:val="center"/>
        <w:tblLook w:val="04A0" w:firstRow="1" w:lastRow="0" w:firstColumn="1" w:lastColumn="0" w:noHBand="0" w:noVBand="1"/>
        <w:tblPrChange w:id="6179" w:author="Samuel Dent" w:date="2016-01-18T06:41:00Z">
          <w:tblPr>
            <w:tblW w:w="4230" w:type="dxa"/>
            <w:jc w:val="center"/>
            <w:tblLook w:val="04A0" w:firstRow="1" w:lastRow="0" w:firstColumn="1" w:lastColumn="0" w:noHBand="0" w:noVBand="1"/>
          </w:tblPr>
        </w:tblPrChange>
      </w:tblPr>
      <w:tblGrid>
        <w:gridCol w:w="2610"/>
        <w:gridCol w:w="1620"/>
        <w:tblGridChange w:id="6180">
          <w:tblGrid>
            <w:gridCol w:w="2610"/>
            <w:gridCol w:w="1620"/>
          </w:tblGrid>
        </w:tblGridChange>
      </w:tblGrid>
      <w:tr w:rsidR="00243AEF" w:rsidRPr="00A05FC2" w14:paraId="3BDE45B0" w14:textId="77777777" w:rsidTr="004216F0">
        <w:trPr>
          <w:trHeight w:val="223"/>
          <w:tblHeader/>
          <w:jc w:val="center"/>
          <w:ins w:id="6181" w:author="Stephanie Baer" w:date="2015-12-18T11:33:00Z"/>
          <w:trPrChange w:id="6182" w:author="Samuel Dent" w:date="2016-01-18T06:41:00Z">
            <w:trPr>
              <w:trHeight w:val="223"/>
              <w:jc w:val="center"/>
            </w:trPr>
          </w:trPrChange>
        </w:trPr>
        <w:tc>
          <w:tcPr>
            <w:tcW w:w="261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Change w:id="6183" w:author="Samuel Dent" w:date="2016-01-18T06:41:00Z">
              <w:tcPr>
                <w:tcW w:w="261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tcPrChange>
          </w:tcPr>
          <w:p w14:paraId="5E2E7D63" w14:textId="77777777" w:rsidR="00243AEF" w:rsidRPr="000B7BB6" w:rsidRDefault="00243AEF" w:rsidP="00C04E8D">
            <w:pPr>
              <w:spacing w:after="0"/>
              <w:jc w:val="center"/>
              <w:rPr>
                <w:ins w:id="6184" w:author="Stephanie Baer" w:date="2015-12-18T11:33:00Z"/>
                <w:rFonts w:cstheme="minorHAnsi"/>
                <w:b/>
                <w:color w:val="FFFFFF" w:themeColor="background1"/>
                <w:szCs w:val="20"/>
              </w:rPr>
            </w:pPr>
            <w:ins w:id="6185" w:author="Stephanie Baer" w:date="2015-12-18T11:33:00Z">
              <w:r w:rsidRPr="000B7BB6">
                <w:rPr>
                  <w:rFonts w:cstheme="minorHAnsi"/>
                  <w:b/>
                  <w:color w:val="FFFFFF" w:themeColor="background1"/>
                  <w:szCs w:val="20"/>
                </w:rPr>
                <w:t>Climate Zone</w:t>
              </w:r>
            </w:ins>
          </w:p>
          <w:p w14:paraId="388D35A7" w14:textId="77777777" w:rsidR="00243AEF" w:rsidRPr="000B7BB6" w:rsidRDefault="00243AEF" w:rsidP="00C04E8D">
            <w:pPr>
              <w:spacing w:after="0"/>
              <w:jc w:val="center"/>
              <w:rPr>
                <w:ins w:id="6186" w:author="Stephanie Baer" w:date="2015-12-18T11:33:00Z"/>
                <w:rFonts w:cstheme="minorHAnsi"/>
                <w:b/>
                <w:color w:val="FFFFFF" w:themeColor="background1"/>
                <w:szCs w:val="20"/>
              </w:rPr>
            </w:pPr>
            <w:ins w:id="6187" w:author="Stephanie Baer" w:date="2015-12-18T11:33:00Z">
              <w:r w:rsidRPr="000B7BB6">
                <w:rPr>
                  <w:rFonts w:cstheme="minorHAnsi"/>
                  <w:b/>
                  <w:color w:val="FFFFFF" w:themeColor="background1"/>
                  <w:szCs w:val="20"/>
                </w:rPr>
                <w:t>(City based upon)</w:t>
              </w:r>
            </w:ins>
          </w:p>
        </w:tc>
        <w:tc>
          <w:tcPr>
            <w:tcW w:w="1620" w:type="dxa"/>
            <w:tcBorders>
              <w:top w:val="single" w:sz="8" w:space="0" w:color="auto"/>
              <w:left w:val="nil"/>
              <w:bottom w:val="single" w:sz="8" w:space="0" w:color="auto"/>
              <w:right w:val="single" w:sz="8" w:space="0" w:color="auto"/>
            </w:tcBorders>
            <w:shd w:val="clear" w:color="auto" w:fill="7F7F7F" w:themeFill="text1" w:themeFillTint="80"/>
            <w:noWrap/>
            <w:vAlign w:val="bottom"/>
            <w:hideMark/>
            <w:tcPrChange w:id="6188" w:author="Samuel Dent" w:date="2016-01-18T06:41:00Z">
              <w:tcPr>
                <w:tcW w:w="1620" w:type="dxa"/>
                <w:tcBorders>
                  <w:top w:val="single" w:sz="8" w:space="0" w:color="auto"/>
                  <w:left w:val="nil"/>
                  <w:bottom w:val="single" w:sz="8" w:space="0" w:color="auto"/>
                  <w:right w:val="single" w:sz="8" w:space="0" w:color="auto"/>
                </w:tcBorders>
                <w:shd w:val="clear" w:color="auto" w:fill="7F7F7F" w:themeFill="text1" w:themeFillTint="80"/>
                <w:noWrap/>
                <w:vAlign w:val="bottom"/>
                <w:hideMark/>
              </w:tcPr>
            </w:tcPrChange>
          </w:tcPr>
          <w:p w14:paraId="1C5016B8" w14:textId="77777777" w:rsidR="00243AEF" w:rsidRPr="000B7BB6" w:rsidRDefault="00243AEF" w:rsidP="00C04E8D">
            <w:pPr>
              <w:spacing w:after="0"/>
              <w:jc w:val="center"/>
              <w:rPr>
                <w:ins w:id="6189" w:author="Stephanie Baer" w:date="2015-12-18T11:33:00Z"/>
                <w:rFonts w:cstheme="minorHAnsi"/>
                <w:b/>
                <w:color w:val="FFFFFF" w:themeColor="background1"/>
                <w:szCs w:val="20"/>
              </w:rPr>
            </w:pPr>
            <w:ins w:id="6190" w:author="Stephanie Baer" w:date="2015-12-18T11:33:00Z">
              <w:r w:rsidRPr="000B7BB6">
                <w:rPr>
                  <w:rFonts w:cstheme="minorHAnsi"/>
                  <w:b/>
                  <w:color w:val="FFFFFF" w:themeColor="background1"/>
                  <w:szCs w:val="20"/>
                </w:rPr>
                <w:t>Gas_Heating_ Consumption</w:t>
              </w:r>
            </w:ins>
          </w:p>
          <w:p w14:paraId="47845C85" w14:textId="77777777" w:rsidR="00243AEF" w:rsidRPr="000B7BB6" w:rsidRDefault="00243AEF" w:rsidP="00C04E8D">
            <w:pPr>
              <w:spacing w:after="0"/>
              <w:jc w:val="center"/>
              <w:rPr>
                <w:ins w:id="6191" w:author="Stephanie Baer" w:date="2015-12-18T11:33:00Z"/>
                <w:rFonts w:cstheme="minorHAnsi"/>
                <w:b/>
                <w:color w:val="FFFFFF" w:themeColor="background1"/>
                <w:szCs w:val="20"/>
              </w:rPr>
            </w:pPr>
            <w:ins w:id="6192" w:author="Stephanie Baer" w:date="2015-12-18T11:33:00Z">
              <w:r w:rsidRPr="000B7BB6">
                <w:rPr>
                  <w:rFonts w:cstheme="minorHAnsi"/>
                  <w:b/>
                  <w:color w:val="FFFFFF" w:themeColor="background1"/>
                  <w:szCs w:val="20"/>
                </w:rPr>
                <w:t>(therms)</w:t>
              </w:r>
            </w:ins>
          </w:p>
        </w:tc>
      </w:tr>
      <w:tr w:rsidR="00243AEF" w:rsidRPr="00A05FC2" w14:paraId="7AFCCFD3" w14:textId="77777777" w:rsidTr="00C04E8D">
        <w:trPr>
          <w:trHeight w:val="270"/>
          <w:jc w:val="center"/>
          <w:ins w:id="6193" w:author="Stephanie Baer" w:date="2015-12-18T11:33:00Z"/>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592455F1" w14:textId="77777777" w:rsidR="00243AEF" w:rsidRPr="00E26ED5" w:rsidRDefault="00243AEF" w:rsidP="00C04E8D">
            <w:pPr>
              <w:pStyle w:val="BodyText"/>
              <w:spacing w:after="0"/>
              <w:rPr>
                <w:ins w:id="6194" w:author="Stephanie Baer" w:date="2015-12-18T11:33:00Z"/>
                <w:sz w:val="20"/>
                <w:szCs w:val="20"/>
              </w:rPr>
            </w:pPr>
            <w:ins w:id="6195" w:author="Stephanie Baer" w:date="2015-12-18T11:33:00Z">
              <w:r w:rsidRPr="00E26ED5">
                <w:rPr>
                  <w:sz w:val="20"/>
                  <w:szCs w:val="20"/>
                </w:rPr>
                <w:t>1 (Rockford)</w:t>
              </w:r>
            </w:ins>
          </w:p>
        </w:tc>
        <w:tc>
          <w:tcPr>
            <w:tcW w:w="1620" w:type="dxa"/>
            <w:tcBorders>
              <w:top w:val="nil"/>
              <w:left w:val="nil"/>
              <w:bottom w:val="single" w:sz="8" w:space="0" w:color="auto"/>
              <w:right w:val="single" w:sz="8" w:space="0" w:color="auto"/>
            </w:tcBorders>
            <w:shd w:val="clear" w:color="auto" w:fill="auto"/>
            <w:noWrap/>
            <w:vAlign w:val="bottom"/>
          </w:tcPr>
          <w:p w14:paraId="6201D2B2" w14:textId="77777777" w:rsidR="00243AEF" w:rsidRPr="00E26ED5" w:rsidRDefault="00243AEF" w:rsidP="00C04E8D">
            <w:pPr>
              <w:pStyle w:val="BodyText"/>
              <w:spacing w:after="0"/>
              <w:jc w:val="center"/>
              <w:rPr>
                <w:ins w:id="6196" w:author="Stephanie Baer" w:date="2015-12-18T11:33:00Z"/>
                <w:sz w:val="20"/>
                <w:szCs w:val="20"/>
              </w:rPr>
            </w:pPr>
            <w:ins w:id="6197" w:author="Stephanie Baer" w:date="2015-12-18T11:33:00Z">
              <w:r w:rsidRPr="00E26ED5">
                <w:rPr>
                  <w:sz w:val="20"/>
                  <w:szCs w:val="20"/>
                </w:rPr>
                <w:t>1,0</w:t>
              </w:r>
              <w:r>
                <w:rPr>
                  <w:sz w:val="20"/>
                  <w:szCs w:val="20"/>
                </w:rPr>
                <w:t>52</w:t>
              </w:r>
            </w:ins>
          </w:p>
        </w:tc>
      </w:tr>
      <w:tr w:rsidR="00243AEF" w:rsidRPr="00A05FC2" w14:paraId="08A9242B" w14:textId="77777777" w:rsidTr="00C04E8D">
        <w:trPr>
          <w:trHeight w:val="270"/>
          <w:jc w:val="center"/>
          <w:ins w:id="6198" w:author="Stephanie Baer" w:date="2015-12-18T11:33:00Z"/>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4FBDD7B3" w14:textId="77777777" w:rsidR="00243AEF" w:rsidRPr="00E26ED5" w:rsidRDefault="00243AEF" w:rsidP="00C04E8D">
            <w:pPr>
              <w:pStyle w:val="BodyText"/>
              <w:spacing w:after="0"/>
              <w:rPr>
                <w:ins w:id="6199" w:author="Stephanie Baer" w:date="2015-12-18T11:33:00Z"/>
                <w:sz w:val="20"/>
                <w:szCs w:val="20"/>
              </w:rPr>
            </w:pPr>
            <w:ins w:id="6200" w:author="Stephanie Baer" w:date="2015-12-18T11:33:00Z">
              <w:r w:rsidRPr="00E26ED5">
                <w:rPr>
                  <w:sz w:val="20"/>
                  <w:szCs w:val="20"/>
                </w:rPr>
                <w:t>2 (Chicago)</w:t>
              </w:r>
            </w:ins>
          </w:p>
        </w:tc>
        <w:tc>
          <w:tcPr>
            <w:tcW w:w="1620" w:type="dxa"/>
            <w:tcBorders>
              <w:top w:val="nil"/>
              <w:left w:val="nil"/>
              <w:bottom w:val="single" w:sz="8" w:space="0" w:color="auto"/>
              <w:right w:val="single" w:sz="8" w:space="0" w:color="auto"/>
            </w:tcBorders>
            <w:shd w:val="clear" w:color="auto" w:fill="auto"/>
            <w:noWrap/>
            <w:vAlign w:val="bottom"/>
          </w:tcPr>
          <w:p w14:paraId="4108C638" w14:textId="77777777" w:rsidR="00243AEF" w:rsidRPr="00E26ED5" w:rsidRDefault="00243AEF" w:rsidP="00C04E8D">
            <w:pPr>
              <w:pStyle w:val="BodyText"/>
              <w:spacing w:after="0"/>
              <w:jc w:val="center"/>
              <w:rPr>
                <w:ins w:id="6201" w:author="Stephanie Baer" w:date="2015-12-18T11:33:00Z"/>
                <w:sz w:val="20"/>
                <w:szCs w:val="20"/>
              </w:rPr>
            </w:pPr>
            <w:ins w:id="6202" w:author="Stephanie Baer" w:date="2015-12-18T11:33:00Z">
              <w:r>
                <w:rPr>
                  <w:sz w:val="20"/>
                  <w:szCs w:val="20"/>
                </w:rPr>
                <w:t>1,005</w:t>
              </w:r>
            </w:ins>
          </w:p>
        </w:tc>
      </w:tr>
      <w:tr w:rsidR="00243AEF" w:rsidRPr="00A05FC2" w14:paraId="69D74AD2" w14:textId="77777777" w:rsidTr="00C04E8D">
        <w:trPr>
          <w:trHeight w:val="270"/>
          <w:jc w:val="center"/>
          <w:ins w:id="6203" w:author="Stephanie Baer" w:date="2015-12-18T11:33:00Z"/>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5BDD4695" w14:textId="77777777" w:rsidR="00243AEF" w:rsidRPr="00E26ED5" w:rsidRDefault="00243AEF" w:rsidP="00C04E8D">
            <w:pPr>
              <w:pStyle w:val="BodyText"/>
              <w:spacing w:after="0"/>
              <w:rPr>
                <w:ins w:id="6204" w:author="Stephanie Baer" w:date="2015-12-18T11:33:00Z"/>
                <w:sz w:val="20"/>
                <w:szCs w:val="20"/>
              </w:rPr>
            </w:pPr>
            <w:ins w:id="6205" w:author="Stephanie Baer" w:date="2015-12-18T11:33:00Z">
              <w:r w:rsidRPr="00E26ED5">
                <w:rPr>
                  <w:sz w:val="20"/>
                  <w:szCs w:val="20"/>
                </w:rPr>
                <w:t>3 (Springfield)</w:t>
              </w:r>
            </w:ins>
          </w:p>
        </w:tc>
        <w:tc>
          <w:tcPr>
            <w:tcW w:w="1620" w:type="dxa"/>
            <w:tcBorders>
              <w:top w:val="nil"/>
              <w:left w:val="nil"/>
              <w:bottom w:val="single" w:sz="8" w:space="0" w:color="auto"/>
              <w:right w:val="single" w:sz="8" w:space="0" w:color="auto"/>
            </w:tcBorders>
            <w:shd w:val="clear" w:color="auto" w:fill="auto"/>
            <w:noWrap/>
            <w:vAlign w:val="bottom"/>
          </w:tcPr>
          <w:p w14:paraId="52E9AE79" w14:textId="77777777" w:rsidR="00243AEF" w:rsidRPr="00E26ED5" w:rsidRDefault="00243AEF" w:rsidP="00C04E8D">
            <w:pPr>
              <w:pStyle w:val="BodyText"/>
              <w:spacing w:after="0"/>
              <w:jc w:val="center"/>
              <w:rPr>
                <w:ins w:id="6206" w:author="Stephanie Baer" w:date="2015-12-18T11:33:00Z"/>
                <w:sz w:val="20"/>
                <w:szCs w:val="20"/>
              </w:rPr>
            </w:pPr>
            <w:ins w:id="6207" w:author="Stephanie Baer" w:date="2015-12-18T11:33:00Z">
              <w:r>
                <w:rPr>
                  <w:sz w:val="20"/>
                  <w:szCs w:val="20"/>
                </w:rPr>
                <w:t>861</w:t>
              </w:r>
            </w:ins>
          </w:p>
        </w:tc>
      </w:tr>
      <w:tr w:rsidR="00243AEF" w:rsidRPr="00A05FC2" w14:paraId="6EFD384E" w14:textId="77777777" w:rsidTr="00C04E8D">
        <w:trPr>
          <w:trHeight w:val="270"/>
          <w:jc w:val="center"/>
          <w:ins w:id="6208" w:author="Stephanie Baer" w:date="2015-12-18T11:33:00Z"/>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035E4597" w14:textId="77777777" w:rsidR="00243AEF" w:rsidRPr="00E26ED5" w:rsidRDefault="00243AEF" w:rsidP="00C04E8D">
            <w:pPr>
              <w:pStyle w:val="BodyText"/>
              <w:spacing w:after="0"/>
              <w:rPr>
                <w:ins w:id="6209" w:author="Stephanie Baer" w:date="2015-12-18T11:33:00Z"/>
                <w:sz w:val="20"/>
                <w:szCs w:val="20"/>
              </w:rPr>
            </w:pPr>
            <w:ins w:id="6210" w:author="Stephanie Baer" w:date="2015-12-18T11:33:00Z">
              <w:r w:rsidRPr="00E26ED5">
                <w:rPr>
                  <w:sz w:val="20"/>
                  <w:szCs w:val="20"/>
                </w:rPr>
                <w:lastRenderedPageBreak/>
                <w:t>4 (Belleville)</w:t>
              </w:r>
            </w:ins>
          </w:p>
        </w:tc>
        <w:tc>
          <w:tcPr>
            <w:tcW w:w="1620" w:type="dxa"/>
            <w:tcBorders>
              <w:top w:val="nil"/>
              <w:left w:val="nil"/>
              <w:bottom w:val="single" w:sz="8" w:space="0" w:color="auto"/>
              <w:right w:val="single" w:sz="8" w:space="0" w:color="auto"/>
            </w:tcBorders>
            <w:shd w:val="clear" w:color="auto" w:fill="auto"/>
            <w:noWrap/>
            <w:vAlign w:val="bottom"/>
          </w:tcPr>
          <w:p w14:paraId="52A06987" w14:textId="77777777" w:rsidR="00243AEF" w:rsidRPr="00E26ED5" w:rsidRDefault="00243AEF" w:rsidP="00C04E8D">
            <w:pPr>
              <w:pStyle w:val="BodyText"/>
              <w:spacing w:after="0"/>
              <w:jc w:val="center"/>
              <w:rPr>
                <w:ins w:id="6211" w:author="Stephanie Baer" w:date="2015-12-18T11:33:00Z"/>
                <w:sz w:val="20"/>
                <w:szCs w:val="20"/>
              </w:rPr>
            </w:pPr>
            <w:ins w:id="6212" w:author="Stephanie Baer" w:date="2015-12-18T11:33:00Z">
              <w:r>
                <w:rPr>
                  <w:sz w:val="20"/>
                  <w:szCs w:val="20"/>
                </w:rPr>
                <w:t>664</w:t>
              </w:r>
            </w:ins>
          </w:p>
        </w:tc>
      </w:tr>
      <w:tr w:rsidR="00243AEF" w:rsidRPr="00A05FC2" w14:paraId="5E5E38A0" w14:textId="77777777" w:rsidTr="00C04E8D">
        <w:trPr>
          <w:trHeight w:val="270"/>
          <w:jc w:val="center"/>
          <w:ins w:id="6213" w:author="Stephanie Baer" w:date="2015-12-18T11:33:00Z"/>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0366077E" w14:textId="77777777" w:rsidR="00243AEF" w:rsidRPr="00E26ED5" w:rsidRDefault="00243AEF" w:rsidP="00C04E8D">
            <w:pPr>
              <w:pStyle w:val="BodyText"/>
              <w:spacing w:after="0"/>
              <w:rPr>
                <w:ins w:id="6214" w:author="Stephanie Baer" w:date="2015-12-18T11:33:00Z"/>
                <w:sz w:val="20"/>
                <w:szCs w:val="20"/>
              </w:rPr>
            </w:pPr>
            <w:ins w:id="6215" w:author="Stephanie Baer" w:date="2015-12-18T11:33:00Z">
              <w:r w:rsidRPr="00E26ED5">
                <w:rPr>
                  <w:sz w:val="20"/>
                  <w:szCs w:val="20"/>
                </w:rPr>
                <w:t>5 (Marion)</w:t>
              </w:r>
            </w:ins>
          </w:p>
        </w:tc>
        <w:tc>
          <w:tcPr>
            <w:tcW w:w="1620" w:type="dxa"/>
            <w:tcBorders>
              <w:top w:val="nil"/>
              <w:left w:val="nil"/>
              <w:bottom w:val="single" w:sz="8" w:space="0" w:color="auto"/>
              <w:right w:val="single" w:sz="8" w:space="0" w:color="auto"/>
            </w:tcBorders>
            <w:shd w:val="clear" w:color="auto" w:fill="auto"/>
            <w:noWrap/>
            <w:vAlign w:val="bottom"/>
          </w:tcPr>
          <w:p w14:paraId="7C3A29B0" w14:textId="77777777" w:rsidR="00243AEF" w:rsidRPr="00E26ED5" w:rsidRDefault="00243AEF" w:rsidP="00C04E8D">
            <w:pPr>
              <w:pStyle w:val="BodyText"/>
              <w:spacing w:after="0"/>
              <w:jc w:val="center"/>
              <w:rPr>
                <w:ins w:id="6216" w:author="Stephanie Baer" w:date="2015-12-18T11:33:00Z"/>
                <w:sz w:val="20"/>
                <w:szCs w:val="20"/>
              </w:rPr>
            </w:pPr>
            <w:ins w:id="6217" w:author="Stephanie Baer" w:date="2015-12-18T11:33:00Z">
              <w:r>
                <w:rPr>
                  <w:sz w:val="20"/>
                  <w:szCs w:val="20"/>
                </w:rPr>
                <w:t>676</w:t>
              </w:r>
            </w:ins>
          </w:p>
        </w:tc>
      </w:tr>
      <w:tr w:rsidR="00243AEF" w:rsidRPr="00A05FC2" w14:paraId="59EC6371" w14:textId="77777777" w:rsidTr="00C04E8D">
        <w:trPr>
          <w:trHeight w:val="270"/>
          <w:jc w:val="center"/>
          <w:ins w:id="6218" w:author="Stephanie Baer" w:date="2015-12-18T11:33:00Z"/>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5FAF3D59" w14:textId="77777777" w:rsidR="00243AEF" w:rsidRPr="00E26ED5" w:rsidRDefault="00243AEF" w:rsidP="00C04E8D">
            <w:pPr>
              <w:pStyle w:val="BodyText"/>
              <w:spacing w:after="0"/>
              <w:rPr>
                <w:ins w:id="6219" w:author="Stephanie Baer" w:date="2015-12-18T11:33:00Z"/>
                <w:sz w:val="20"/>
                <w:szCs w:val="20"/>
              </w:rPr>
            </w:pPr>
            <w:ins w:id="6220" w:author="Stephanie Baer" w:date="2015-12-18T11:33:00Z">
              <w:r w:rsidRPr="00E26ED5">
                <w:rPr>
                  <w:sz w:val="20"/>
                  <w:szCs w:val="20"/>
                </w:rPr>
                <w:t>Average</w:t>
              </w:r>
            </w:ins>
          </w:p>
        </w:tc>
        <w:tc>
          <w:tcPr>
            <w:tcW w:w="1620" w:type="dxa"/>
            <w:tcBorders>
              <w:top w:val="nil"/>
              <w:left w:val="nil"/>
              <w:bottom w:val="single" w:sz="8" w:space="0" w:color="auto"/>
              <w:right w:val="single" w:sz="8" w:space="0" w:color="auto"/>
            </w:tcBorders>
            <w:shd w:val="clear" w:color="auto" w:fill="auto"/>
            <w:noWrap/>
            <w:vAlign w:val="bottom"/>
          </w:tcPr>
          <w:p w14:paraId="60D15666" w14:textId="77777777" w:rsidR="00243AEF" w:rsidRPr="00E26ED5" w:rsidRDefault="00243AEF" w:rsidP="00C04E8D">
            <w:pPr>
              <w:pStyle w:val="BodyText"/>
              <w:spacing w:after="0"/>
              <w:jc w:val="center"/>
              <w:rPr>
                <w:ins w:id="6221" w:author="Stephanie Baer" w:date="2015-12-18T11:33:00Z"/>
                <w:sz w:val="20"/>
                <w:szCs w:val="20"/>
              </w:rPr>
            </w:pPr>
            <w:ins w:id="6222" w:author="Stephanie Baer" w:date="2015-12-18T11:33:00Z">
              <w:r>
                <w:rPr>
                  <w:sz w:val="20"/>
                  <w:szCs w:val="20"/>
                </w:rPr>
                <w:t>955</w:t>
              </w:r>
            </w:ins>
          </w:p>
        </w:tc>
      </w:tr>
    </w:tbl>
    <w:p w14:paraId="5CAFBE77" w14:textId="77777777" w:rsidR="00243AEF" w:rsidRDefault="00243AEF" w:rsidP="00243AEF">
      <w:pPr>
        <w:rPr>
          <w:ins w:id="6223" w:author="Stephanie Baer" w:date="2015-12-18T11:33:00Z"/>
          <w:rFonts w:cstheme="minorHAnsi"/>
        </w:rPr>
      </w:pPr>
    </w:p>
    <w:p w14:paraId="5D2AC1F5" w14:textId="77777777" w:rsidR="00243AEF" w:rsidRDefault="00243AEF" w:rsidP="00243AEF">
      <w:pPr>
        <w:rPr>
          <w:ins w:id="6224" w:author="Stephanie Baer" w:date="2015-12-18T11:33:00Z"/>
          <w:rFonts w:cstheme="minorHAnsi"/>
        </w:rPr>
      </w:pPr>
      <w:ins w:id="6225" w:author="Stephanie Baer" w:date="2015-12-18T11:33:00Z">
        <w:r>
          <w:rPr>
            <w:rFonts w:cstheme="minorHAnsi"/>
          </w:rPr>
          <w:tab/>
          <w:t>Other variables as provided above</w:t>
        </w:r>
      </w:ins>
    </w:p>
    <w:p w14:paraId="4C5FAEF7" w14:textId="77777777" w:rsidR="00243AEF" w:rsidRPr="00B41203" w:rsidRDefault="00243AEF" w:rsidP="00243AEF">
      <w:pPr>
        <w:rPr>
          <w:ins w:id="6226" w:author="Stephanie Baer" w:date="2015-12-18T11:33:00Z"/>
          <w:rFonts w:cstheme="minorHAnsi"/>
        </w:rPr>
      </w:pPr>
      <w:ins w:id="6227" w:author="Stephanie Baer" w:date="2015-12-18T11:33:00Z">
        <w:r w:rsidRPr="00733D06">
          <w:rPr>
            <w:rFonts w:cstheme="minorHAnsi"/>
            <w:noProof/>
          </w:rPr>
          <mc:AlternateContent>
            <mc:Choice Requires="wps">
              <w:drawing>
                <wp:inline distT="0" distB="0" distL="0" distR="0" wp14:anchorId="366ED03D" wp14:editId="54377246">
                  <wp:extent cx="5669280" cy="1147313"/>
                  <wp:effectExtent l="0" t="0" r="26670" b="1524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1147313"/>
                          </a:xfrm>
                          <a:prstGeom prst="rect">
                            <a:avLst/>
                          </a:prstGeom>
                          <a:solidFill>
                            <a:srgbClr val="FFFFFF"/>
                          </a:solidFill>
                          <a:ln w="9525">
                            <a:solidFill>
                              <a:srgbClr val="000000"/>
                            </a:solidFill>
                            <a:miter lim="800000"/>
                            <a:headEnd/>
                            <a:tailEnd/>
                          </a:ln>
                        </wps:spPr>
                        <wps:txbx>
                          <w:txbxContent>
                            <w:p w14:paraId="04DFE0E7" w14:textId="77777777" w:rsidR="00F60751" w:rsidRPr="002F2634" w:rsidRDefault="00F60751" w:rsidP="00243AEF">
                              <w:pPr>
                                <w:rPr>
                                  <w:rFonts w:cstheme="minorHAnsi"/>
                                </w:rPr>
                              </w:pPr>
                              <w:r w:rsidRPr="002F2634">
                                <w:rPr>
                                  <w:rFonts w:cstheme="minorHAnsi"/>
                                </w:rPr>
                                <w:t>For example, a</w:t>
                              </w:r>
                              <w:ins w:id="6228" w:author="Nick Lange" w:date="2015-12-18T10:11:00Z">
                                <w:r>
                                  <w:rPr>
                                    <w:rFonts w:cstheme="minorHAnsi"/>
                                  </w:rPr>
                                  <w:t>n advanced thermostat replacing a</w:t>
                                </w:r>
                              </w:ins>
                              <w:r w:rsidRPr="002F2634">
                                <w:rPr>
                                  <w:rFonts w:cstheme="minorHAnsi"/>
                                </w:rPr>
                                <w:t xml:space="preserve"> programmable thermostat directly-installed in a gas heated single-family home in Chicago:</w:t>
                              </w:r>
                            </w:p>
                            <w:p w14:paraId="1BC3A1D0" w14:textId="77777777" w:rsidR="00F60751" w:rsidRPr="002F2634" w:rsidRDefault="00F60751" w:rsidP="00243AEF">
                              <w:pPr>
                                <w:ind w:left="1440" w:hanging="720"/>
                                <w:rPr>
                                  <w:rFonts w:cstheme="minorHAnsi"/>
                                  <w:noProof/>
                                </w:rPr>
                              </w:pPr>
                              <w:r>
                                <w:rPr>
                                  <w:rFonts w:cstheme="minorHAnsi"/>
                                  <w:noProof/>
                                </w:rPr>
                                <w:t>∆</w:t>
                              </w:r>
                              <w:r w:rsidRPr="002F2634">
                                <w:rPr>
                                  <w:rFonts w:cstheme="minorHAnsi"/>
                                  <w:noProof/>
                                </w:rPr>
                                <w:t xml:space="preserve">Therms  </w:t>
                              </w:r>
                              <w:r w:rsidRPr="002F2634">
                                <w:rPr>
                                  <w:rFonts w:cstheme="minorHAnsi"/>
                                  <w:noProof/>
                                </w:rPr>
                                <w:tab/>
                                <w:t xml:space="preserve">= 1.0 * </w:t>
                              </w:r>
                              <w:r>
                                <w:rPr>
                                  <w:rFonts w:cstheme="minorHAnsi"/>
                                  <w:noProof/>
                                </w:rPr>
                                <w:t xml:space="preserve">1005 </w:t>
                              </w:r>
                              <w:r w:rsidRPr="004216F0">
                                <w:rPr>
                                  <w:rFonts w:cstheme="minorHAnsi"/>
                                  <w:noProof/>
                                </w:rPr>
                                <w:t xml:space="preserve">* </w:t>
                              </w:r>
                              <w:del w:id="6229" w:author="Nick Lange" w:date="2015-12-18T10:12:00Z">
                                <w:r w:rsidRPr="004216F0" w:rsidDel="005B2BE1">
                                  <w:rPr>
                                    <w:rFonts w:cstheme="minorHAnsi"/>
                                    <w:noProof/>
                                    <w:rPrChange w:id="6230" w:author="Samuel Dent" w:date="2016-01-18T06:41:00Z">
                                      <w:rPr>
                                        <w:rFonts w:cstheme="minorHAnsi"/>
                                        <w:noProof/>
                                        <w:highlight w:val="yellow"/>
                                      </w:rPr>
                                    </w:rPrChange>
                                  </w:rPr>
                                  <w:delText>X.X</w:delText>
                                </w:r>
                              </w:del>
                              <w:ins w:id="6231" w:author="Nick Lange" w:date="2015-12-18T10:12:00Z">
                                <w:r w:rsidRPr="004216F0">
                                  <w:rPr>
                                    <w:rFonts w:cstheme="minorHAnsi"/>
                                    <w:noProof/>
                                    <w:rPrChange w:id="6232" w:author="Samuel Dent" w:date="2016-01-18T06:41:00Z">
                                      <w:rPr>
                                        <w:rFonts w:cstheme="minorHAnsi"/>
                                        <w:noProof/>
                                        <w:highlight w:val="yellow"/>
                                      </w:rPr>
                                    </w:rPrChange>
                                  </w:rPr>
                                  <w:t>5.6</w:t>
                                </w:r>
                              </w:ins>
                              <w:r w:rsidRPr="004216F0">
                                <w:rPr>
                                  <w:rFonts w:cstheme="minorHAnsi"/>
                                  <w:noProof/>
                                  <w:rPrChange w:id="6233" w:author="Samuel Dent" w:date="2016-01-18T06:41:00Z">
                                    <w:rPr>
                                      <w:rFonts w:cstheme="minorHAnsi"/>
                                      <w:noProof/>
                                      <w:highlight w:val="yellow"/>
                                    </w:rPr>
                                  </w:rPrChange>
                                </w:rPr>
                                <w:t>%</w:t>
                              </w:r>
                              <w:r w:rsidRPr="004216F0">
                                <w:rPr>
                                  <w:rFonts w:cstheme="minorHAnsi"/>
                                  <w:noProof/>
                                </w:rPr>
                                <w:t xml:space="preserve"> *</w:t>
                              </w:r>
                              <w:r w:rsidRPr="002F2634">
                                <w:rPr>
                                  <w:rFonts w:cstheme="minorHAnsi"/>
                                  <w:noProof/>
                                </w:rPr>
                                <w:t xml:space="preserve"> 100% * 100%</w:t>
                              </w:r>
                            </w:p>
                            <w:p w14:paraId="3B235C43" w14:textId="77777777" w:rsidR="00F60751" w:rsidRPr="002F2634" w:rsidRDefault="00F60751" w:rsidP="00243AEF">
                              <w:pPr>
                                <w:ind w:left="1440" w:hanging="720"/>
                                <w:rPr>
                                  <w:rFonts w:cstheme="minorHAnsi"/>
                                </w:rPr>
                              </w:pPr>
                              <w:r w:rsidRPr="002F2634">
                                <w:rPr>
                                  <w:rFonts w:cstheme="minorHAnsi"/>
                                </w:rPr>
                                <w:tab/>
                              </w:r>
                              <w:r w:rsidRPr="002F2634">
                                <w:rPr>
                                  <w:rFonts w:cstheme="minorHAnsi"/>
                                </w:rPr>
                                <w:tab/>
                                <w:t xml:space="preserve">= </w:t>
                              </w:r>
                              <w:del w:id="6234" w:author="Nick Lange" w:date="2015-12-18T10:12:00Z">
                                <w:r w:rsidRPr="00FC1C1B" w:rsidDel="005B2BE1">
                                  <w:rPr>
                                    <w:rFonts w:cstheme="minorHAnsi"/>
                                    <w:highlight w:val="yellow"/>
                                  </w:rPr>
                                  <w:delText>XX.X</w:delText>
                                </w:r>
                              </w:del>
                              <w:ins w:id="6235" w:author="Nick Lange" w:date="2015-12-18T10:12:00Z">
                                <w:r>
                                  <w:rPr>
                                    <w:rFonts w:cstheme="minorHAnsi"/>
                                  </w:rPr>
                                  <w:t>56.28</w:t>
                                </w:r>
                              </w:ins>
                              <w:r w:rsidRPr="002F2634">
                                <w:rPr>
                                  <w:rFonts w:cstheme="minorHAnsi"/>
                                </w:rPr>
                                <w:t xml:space="preserve"> therms</w:t>
                              </w:r>
                            </w:p>
                            <w:p w14:paraId="56975CEA" w14:textId="77777777" w:rsidR="00F60751" w:rsidRDefault="00F60751" w:rsidP="00243AEF"/>
                          </w:txbxContent>
                        </wps:txbx>
                        <wps:bodyPr rot="0" vert="horz" wrap="square" lIns="91440" tIns="45720" rIns="91440" bIns="45720" anchor="t" anchorCtr="0">
                          <a:noAutofit/>
                        </wps:bodyPr>
                      </wps:wsp>
                    </a:graphicData>
                  </a:graphic>
                </wp:inline>
              </w:drawing>
            </mc:Choice>
            <mc:Fallback>
              <w:pict>
                <v:shape w14:anchorId="366ED03D" id="_x0000_s1070" type="#_x0000_t202" style="width:446.4pt;height:9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">
                  <v:textbox>
                    <w:txbxContent>
                      <w:p w14:paraId="04DFE0E7" w14:textId="77777777" w:rsidR="00F60751" w:rsidRPr="002F2634" w:rsidRDefault="00F60751" w:rsidP="00243AEF">
                        <w:pPr>
                          <w:rPr>
                            <w:rFonts w:cstheme="minorHAnsi"/>
                          </w:rPr>
                        </w:pPr>
                        <w:r w:rsidRPr="002F2634">
                          <w:rPr>
                            <w:rFonts w:cstheme="minorHAnsi"/>
                          </w:rPr>
                          <w:t>For example, a</w:t>
                        </w:r>
                        <w:ins w:id="6236" w:author="Nick Lange" w:date="2015-12-18T10:11:00Z">
                          <w:r>
                            <w:rPr>
                              <w:rFonts w:cstheme="minorHAnsi"/>
                            </w:rPr>
                            <w:t>n advanced thermostat replacing a</w:t>
                          </w:r>
                        </w:ins>
                        <w:r w:rsidRPr="002F2634">
                          <w:rPr>
                            <w:rFonts w:cstheme="minorHAnsi"/>
                          </w:rPr>
                          <w:t xml:space="preserve"> programmable thermostat directly-installed in a gas heated single-family home in Chicago:</w:t>
                        </w:r>
                      </w:p>
                      <w:p w14:paraId="1BC3A1D0" w14:textId="77777777" w:rsidR="00F60751" w:rsidRPr="002F2634" w:rsidRDefault="00F60751" w:rsidP="00243AEF">
                        <w:pPr>
                          <w:ind w:left="1440" w:hanging="720"/>
                          <w:rPr>
                            <w:rFonts w:cstheme="minorHAnsi"/>
                            <w:noProof/>
                          </w:rPr>
                        </w:pPr>
                        <w:r>
                          <w:rPr>
                            <w:rFonts w:cstheme="minorHAnsi"/>
                            <w:noProof/>
                          </w:rPr>
                          <w:t>∆</w:t>
                        </w:r>
                        <w:r w:rsidRPr="002F2634">
                          <w:rPr>
                            <w:rFonts w:cstheme="minorHAnsi"/>
                            <w:noProof/>
                          </w:rPr>
                          <w:t xml:space="preserve">Therms  </w:t>
                        </w:r>
                        <w:r w:rsidRPr="002F2634">
                          <w:rPr>
                            <w:rFonts w:cstheme="minorHAnsi"/>
                            <w:noProof/>
                          </w:rPr>
                          <w:tab/>
                          <w:t xml:space="preserve">= 1.0 * </w:t>
                        </w:r>
                        <w:r>
                          <w:rPr>
                            <w:rFonts w:cstheme="minorHAnsi"/>
                            <w:noProof/>
                          </w:rPr>
                          <w:t xml:space="preserve">1005 </w:t>
                        </w:r>
                        <w:r w:rsidRPr="004216F0">
                          <w:rPr>
                            <w:rFonts w:cstheme="minorHAnsi"/>
                            <w:noProof/>
                          </w:rPr>
                          <w:t xml:space="preserve">* </w:t>
                        </w:r>
                        <w:del w:id="6237" w:author="Nick Lange" w:date="2015-12-18T10:12:00Z">
                          <w:r w:rsidRPr="004216F0" w:rsidDel="005B2BE1">
                            <w:rPr>
                              <w:rFonts w:cstheme="minorHAnsi"/>
                              <w:noProof/>
                              <w:rPrChange w:id="6238" w:author="Samuel Dent" w:date="2016-01-18T06:41:00Z">
                                <w:rPr>
                                  <w:rFonts w:cstheme="minorHAnsi"/>
                                  <w:noProof/>
                                  <w:highlight w:val="yellow"/>
                                </w:rPr>
                              </w:rPrChange>
                            </w:rPr>
                            <w:delText>X.X</w:delText>
                          </w:r>
                        </w:del>
                        <w:ins w:id="6239" w:author="Nick Lange" w:date="2015-12-18T10:12:00Z">
                          <w:r w:rsidRPr="004216F0">
                            <w:rPr>
                              <w:rFonts w:cstheme="minorHAnsi"/>
                              <w:noProof/>
                              <w:rPrChange w:id="6240" w:author="Samuel Dent" w:date="2016-01-18T06:41:00Z">
                                <w:rPr>
                                  <w:rFonts w:cstheme="minorHAnsi"/>
                                  <w:noProof/>
                                  <w:highlight w:val="yellow"/>
                                </w:rPr>
                              </w:rPrChange>
                            </w:rPr>
                            <w:t>5.6</w:t>
                          </w:r>
                        </w:ins>
                        <w:r w:rsidRPr="004216F0">
                          <w:rPr>
                            <w:rFonts w:cstheme="minorHAnsi"/>
                            <w:noProof/>
                            <w:rPrChange w:id="6241" w:author="Samuel Dent" w:date="2016-01-18T06:41:00Z">
                              <w:rPr>
                                <w:rFonts w:cstheme="minorHAnsi"/>
                                <w:noProof/>
                                <w:highlight w:val="yellow"/>
                              </w:rPr>
                            </w:rPrChange>
                          </w:rPr>
                          <w:t>%</w:t>
                        </w:r>
                        <w:r w:rsidRPr="004216F0">
                          <w:rPr>
                            <w:rFonts w:cstheme="minorHAnsi"/>
                            <w:noProof/>
                          </w:rPr>
                          <w:t xml:space="preserve"> *</w:t>
                        </w:r>
                        <w:r w:rsidRPr="002F2634">
                          <w:rPr>
                            <w:rFonts w:cstheme="minorHAnsi"/>
                            <w:noProof/>
                          </w:rPr>
                          <w:t xml:space="preserve"> 100% * 100%</w:t>
                        </w:r>
                      </w:p>
                      <w:p w14:paraId="3B235C43" w14:textId="77777777" w:rsidR="00F60751" w:rsidRPr="002F2634" w:rsidRDefault="00F60751" w:rsidP="00243AEF">
                        <w:pPr>
                          <w:ind w:left="1440" w:hanging="720"/>
                          <w:rPr>
                            <w:rFonts w:cstheme="minorHAnsi"/>
                          </w:rPr>
                        </w:pPr>
                        <w:r w:rsidRPr="002F2634">
                          <w:rPr>
                            <w:rFonts w:cstheme="minorHAnsi"/>
                          </w:rPr>
                          <w:tab/>
                        </w:r>
                        <w:r w:rsidRPr="002F2634">
                          <w:rPr>
                            <w:rFonts w:cstheme="minorHAnsi"/>
                          </w:rPr>
                          <w:tab/>
                          <w:t xml:space="preserve">= </w:t>
                        </w:r>
                        <w:del w:id="6242" w:author="Nick Lange" w:date="2015-12-18T10:12:00Z">
                          <w:r w:rsidRPr="00FC1C1B" w:rsidDel="005B2BE1">
                            <w:rPr>
                              <w:rFonts w:cstheme="minorHAnsi"/>
                              <w:highlight w:val="yellow"/>
                            </w:rPr>
                            <w:delText>XX.X</w:delText>
                          </w:r>
                        </w:del>
                        <w:ins w:id="6243" w:author="Nick Lange" w:date="2015-12-18T10:12:00Z">
                          <w:r>
                            <w:rPr>
                              <w:rFonts w:cstheme="minorHAnsi"/>
                            </w:rPr>
                            <w:t>56.28</w:t>
                          </w:r>
                        </w:ins>
                        <w:r w:rsidRPr="002F2634">
                          <w:rPr>
                            <w:rFonts w:cstheme="minorHAnsi"/>
                          </w:rPr>
                          <w:t xml:space="preserve"> therms</w:t>
                        </w:r>
                      </w:p>
                      <w:p w14:paraId="56975CEA" w14:textId="77777777" w:rsidR="00F60751" w:rsidRDefault="00F60751" w:rsidP="00243AEF"/>
                    </w:txbxContent>
                  </v:textbox>
                  <w10:anchorlock/>
                </v:shape>
              </w:pict>
            </mc:Fallback>
          </mc:AlternateContent>
        </w:r>
      </w:ins>
    </w:p>
    <w:p w14:paraId="0DC82734" w14:textId="77777777" w:rsidR="00243AEF" w:rsidRPr="000B7BB6" w:rsidRDefault="00243AEF" w:rsidP="00243AEF">
      <w:pPr>
        <w:pStyle w:val="Heading6"/>
        <w:rPr>
          <w:ins w:id="6244" w:author="Stephanie Baer" w:date="2015-12-18T11:33:00Z"/>
        </w:rPr>
      </w:pPr>
      <w:ins w:id="6245" w:author="Stephanie Baer" w:date="2015-12-18T11:33:00Z">
        <w:r w:rsidRPr="000B7BB6">
          <w:t xml:space="preserve">Water Impact Descriptions and Calculation  </w:t>
        </w:r>
      </w:ins>
    </w:p>
    <w:p w14:paraId="5294B7D4" w14:textId="77777777" w:rsidR="00243AEF" w:rsidRPr="000B7BB6" w:rsidRDefault="00243AEF" w:rsidP="00243AEF">
      <w:pPr>
        <w:rPr>
          <w:ins w:id="6246" w:author="Stephanie Baer" w:date="2015-12-18T11:33:00Z"/>
          <w:rFonts w:cstheme="minorHAnsi"/>
        </w:rPr>
      </w:pPr>
      <w:ins w:id="6247" w:author="Stephanie Baer" w:date="2015-12-18T11:33:00Z">
        <w:r w:rsidRPr="000B7BB6">
          <w:rPr>
            <w:rFonts w:cstheme="minorHAnsi"/>
          </w:rPr>
          <w:t>N/A</w:t>
        </w:r>
      </w:ins>
    </w:p>
    <w:p w14:paraId="2E5D13DD" w14:textId="77777777" w:rsidR="00243AEF" w:rsidRPr="000B7BB6" w:rsidRDefault="00243AEF" w:rsidP="00243AEF">
      <w:pPr>
        <w:pStyle w:val="Heading6"/>
        <w:rPr>
          <w:ins w:id="6248" w:author="Stephanie Baer" w:date="2015-12-18T11:33:00Z"/>
        </w:rPr>
      </w:pPr>
      <w:ins w:id="6249" w:author="Stephanie Baer" w:date="2015-12-18T11:33:00Z">
        <w:r w:rsidRPr="000B7BB6">
          <w:t>Deemed O&amp;M Cost Adjustment Calculation</w:t>
        </w:r>
      </w:ins>
    </w:p>
    <w:p w14:paraId="43CFC294" w14:textId="77777777" w:rsidR="00243AEF" w:rsidRPr="000B7BB6" w:rsidRDefault="00243AEF" w:rsidP="00243AEF">
      <w:pPr>
        <w:rPr>
          <w:ins w:id="6250" w:author="Stephanie Baer" w:date="2015-12-18T11:33:00Z"/>
          <w:rFonts w:cstheme="minorHAnsi"/>
        </w:rPr>
      </w:pPr>
      <w:ins w:id="6251" w:author="Stephanie Baer" w:date="2015-12-18T11:33:00Z">
        <w:r w:rsidRPr="000B7BB6">
          <w:rPr>
            <w:rFonts w:cstheme="minorHAnsi"/>
          </w:rPr>
          <w:t>N/A</w:t>
        </w:r>
      </w:ins>
    </w:p>
    <w:p w14:paraId="14687193" w14:textId="77777777" w:rsidR="00243AEF" w:rsidRDefault="00243AEF" w:rsidP="00243AEF">
      <w:pPr>
        <w:pStyle w:val="Heading6"/>
        <w:rPr>
          <w:ins w:id="6252" w:author="Stephanie Baer" w:date="2015-12-18T11:33:00Z"/>
        </w:rPr>
      </w:pPr>
      <w:ins w:id="6253" w:author="Stephanie Baer" w:date="2015-12-18T11:33:00Z">
        <w:r w:rsidRPr="00394DB9">
          <w:t>Measure Code: RS-HVC-ADTH-V01-</w:t>
        </w:r>
        <w:r w:rsidRPr="002570DF">
          <w:t>160601</w:t>
        </w:r>
      </w:ins>
    </w:p>
    <w:p w14:paraId="61739CDF" w14:textId="68C82007" w:rsidR="004C0465" w:rsidRDefault="004C0465" w:rsidP="004C0465"/>
    <w:p w14:paraId="2B55F31A" w14:textId="77777777" w:rsidR="004C0465" w:rsidRPr="004C0465" w:rsidRDefault="004C0465" w:rsidP="004C0465">
      <w:pPr>
        <w:sectPr w:rsidR="004C0465" w:rsidRPr="004C0465">
          <w:headerReference w:type="default" r:id="rId44"/>
          <w:pgSz w:w="12240" w:h="15840"/>
          <w:pgMar w:top="1440" w:right="1440" w:bottom="1440" w:left="1440" w:header="720" w:footer="720" w:gutter="0"/>
          <w:cols w:space="720"/>
          <w:docGrid w:linePitch="360"/>
        </w:sectPr>
      </w:pPr>
    </w:p>
    <w:p w14:paraId="1B5BE8FD" w14:textId="77777777" w:rsidR="00841F99" w:rsidRPr="000B7BB6" w:rsidRDefault="00841F99" w:rsidP="00841F99">
      <w:pPr>
        <w:pStyle w:val="Heading2"/>
      </w:pPr>
      <w:bookmarkStart w:id="6254" w:name="_Toc437855993"/>
      <w:bookmarkStart w:id="6255" w:name="_Toc437592978"/>
      <w:bookmarkStart w:id="6256" w:name="_Toc441217047"/>
      <w:r>
        <w:lastRenderedPageBreak/>
        <w:t>Hot Water</w:t>
      </w:r>
      <w:r w:rsidRPr="000B7BB6">
        <w:t xml:space="preserve"> End Use</w:t>
      </w:r>
      <w:bookmarkEnd w:id="4562"/>
      <w:bookmarkEnd w:id="4563"/>
      <w:bookmarkEnd w:id="4564"/>
      <w:bookmarkEnd w:id="6254"/>
      <w:bookmarkEnd w:id="6255"/>
      <w:bookmarkEnd w:id="6256"/>
    </w:p>
    <w:p w14:paraId="300602C2" w14:textId="77777777" w:rsidR="00841F99" w:rsidRPr="000B7BB6" w:rsidRDefault="00841F99" w:rsidP="00841F99">
      <w:pPr>
        <w:pStyle w:val="Heading3"/>
      </w:pPr>
      <w:bookmarkStart w:id="6257" w:name="_Toc319489367"/>
      <w:bookmarkStart w:id="6258" w:name="_Toc319662638"/>
      <w:bookmarkStart w:id="6259" w:name="_Ref325428418"/>
      <w:bookmarkStart w:id="6260" w:name="_Ref325428422"/>
      <w:bookmarkStart w:id="6261" w:name="_Ref326033362"/>
      <w:bookmarkStart w:id="6262" w:name="_Ref326033366"/>
      <w:bookmarkStart w:id="6263" w:name="_Toc333219091"/>
      <w:bookmarkStart w:id="6264" w:name="_Ref376529186"/>
      <w:bookmarkStart w:id="6265" w:name="_Ref376529195"/>
      <w:bookmarkStart w:id="6266" w:name="_Toc437592979"/>
      <w:bookmarkStart w:id="6267" w:name="_Toc437855994"/>
      <w:bookmarkStart w:id="6268" w:name="_Toc441217048"/>
      <w:r w:rsidRPr="000B7BB6">
        <w:t>Domestic Hot Water Pipe Insulation</w:t>
      </w:r>
      <w:bookmarkEnd w:id="6257"/>
      <w:bookmarkEnd w:id="6258"/>
      <w:bookmarkEnd w:id="6259"/>
      <w:bookmarkEnd w:id="6260"/>
      <w:bookmarkEnd w:id="6261"/>
      <w:bookmarkEnd w:id="6262"/>
      <w:bookmarkEnd w:id="6263"/>
      <w:bookmarkEnd w:id="6264"/>
      <w:bookmarkEnd w:id="6265"/>
      <w:bookmarkEnd w:id="6266"/>
      <w:bookmarkEnd w:id="6267"/>
      <w:bookmarkEnd w:id="6268"/>
      <w:r w:rsidRPr="000B7BB6">
        <w:t xml:space="preserve"> </w:t>
      </w:r>
    </w:p>
    <w:p w14:paraId="71A4A5F0" w14:textId="77777777" w:rsidR="00841F99" w:rsidRPr="000B7BB6" w:rsidRDefault="00841F99" w:rsidP="00841F99">
      <w:pPr>
        <w:pStyle w:val="Heading6"/>
      </w:pPr>
      <w:r w:rsidRPr="00B41203">
        <w:t xml:space="preserve">Description </w:t>
      </w:r>
    </w:p>
    <w:p w14:paraId="547EE3BE" w14:textId="77777777" w:rsidR="00841F99" w:rsidRPr="00A05FC2" w:rsidRDefault="00841F99" w:rsidP="00841F99">
      <w:pPr>
        <w:keepNext/>
        <w:rPr>
          <w:rFonts w:cstheme="minorHAnsi"/>
        </w:rPr>
      </w:pPr>
      <w:r w:rsidRPr="00A05FC2">
        <w:rPr>
          <w:rFonts w:cstheme="minorHAnsi"/>
        </w:rPr>
        <w:t>This measure describes adding insulation to un-insulated domestic hot water pipes. The measure assumes the pipe wrap is installed to the first length of both the hot and cold pipe up to the first elbow. This is the most cost effective section to insulate since the water pipes act as an extension of the hot water tank up to the first elbow which acts as a heat trap. Insulating this length therefore helps reduce standby losses. Default savings are provided per 3ft length and are appropriate up to 6ft of the hot water pipe and 3ft of the cold.</w:t>
      </w:r>
    </w:p>
    <w:p w14:paraId="22F3DE18" w14:textId="77777777" w:rsidR="00841F99" w:rsidRPr="000B7BB6" w:rsidRDefault="00841F99" w:rsidP="00841F99">
      <w:pPr>
        <w:widowControl/>
        <w:jc w:val="left"/>
        <w:rPr>
          <w:rFonts w:cstheme="minorHAnsi"/>
          <w:szCs w:val="20"/>
        </w:rPr>
      </w:pPr>
      <w:r w:rsidRPr="000B7BB6">
        <w:rPr>
          <w:rFonts w:cstheme="minorHAnsi"/>
          <w:szCs w:val="20"/>
        </w:rPr>
        <w:t xml:space="preserve">This measure was developed to be applicable to the following program types:  TOS, NC, RF.  </w:t>
      </w:r>
    </w:p>
    <w:p w14:paraId="009C120B" w14:textId="77777777" w:rsidR="00841F99" w:rsidRPr="000B7BB6" w:rsidRDefault="00841F99" w:rsidP="00841F99">
      <w:pPr>
        <w:widowControl/>
        <w:jc w:val="left"/>
        <w:rPr>
          <w:rFonts w:cstheme="minorHAnsi"/>
          <w:szCs w:val="20"/>
        </w:rPr>
      </w:pPr>
      <w:r w:rsidRPr="000B7BB6">
        <w:rPr>
          <w:rFonts w:cstheme="minorHAnsi"/>
          <w:szCs w:val="20"/>
        </w:rPr>
        <w:t>If applied to other program types, the measure savings should be verified.</w:t>
      </w:r>
    </w:p>
    <w:p w14:paraId="7E6CE2DE" w14:textId="77777777" w:rsidR="00841F99" w:rsidRPr="00A05FC2" w:rsidRDefault="00841F99" w:rsidP="00841F99">
      <w:pPr>
        <w:pStyle w:val="Heading6"/>
      </w:pPr>
      <w:r w:rsidRPr="00A05FC2">
        <w:t xml:space="preserve">Definition of Efficient Equipment </w:t>
      </w:r>
    </w:p>
    <w:p w14:paraId="32486BAA" w14:textId="77777777" w:rsidR="00841F99" w:rsidRDefault="00841F99" w:rsidP="00841F99">
      <w:pPr>
        <w:rPr>
          <w:rFonts w:cstheme="minorHAnsi"/>
        </w:rPr>
      </w:pPr>
      <w:r w:rsidRPr="00A05FC2">
        <w:rPr>
          <w:rFonts w:cstheme="minorHAnsi"/>
        </w:rPr>
        <w:t>The efficient case is installing pipe wrap insulation to a length of hot water pipe.</w:t>
      </w:r>
    </w:p>
    <w:p w14:paraId="1F57384B" w14:textId="77777777" w:rsidR="00841F99" w:rsidRDefault="00841F99" w:rsidP="00841F99">
      <w:pPr>
        <w:pStyle w:val="Heading6"/>
      </w:pPr>
      <w:r w:rsidRPr="00A05FC2">
        <w:t xml:space="preserve">Definition of Baseline Equipment </w:t>
      </w:r>
    </w:p>
    <w:p w14:paraId="70175F6C" w14:textId="77777777" w:rsidR="00841F99" w:rsidRDefault="00841F99" w:rsidP="00841F99">
      <w:pPr>
        <w:rPr>
          <w:rFonts w:cstheme="minorHAnsi"/>
        </w:rPr>
      </w:pPr>
      <w:r w:rsidRPr="00A05FC2">
        <w:rPr>
          <w:rFonts w:cstheme="minorHAnsi"/>
        </w:rPr>
        <w:t>The baseline is an un-insulated hot water pipe.</w:t>
      </w:r>
    </w:p>
    <w:p w14:paraId="4BB4ABB1" w14:textId="77777777" w:rsidR="00841F99" w:rsidRDefault="00841F99" w:rsidP="00841F99">
      <w:pPr>
        <w:pStyle w:val="Heading6"/>
      </w:pPr>
      <w:r w:rsidRPr="00A05FC2">
        <w:t xml:space="preserve">Deemed Lifetime of Efficient Equipment </w:t>
      </w:r>
    </w:p>
    <w:p w14:paraId="6D2B9012" w14:textId="77777777" w:rsidR="00841F99" w:rsidRPr="00A05FC2" w:rsidRDefault="00841F99" w:rsidP="00841F99">
      <w:pPr>
        <w:rPr>
          <w:rFonts w:cstheme="minorHAnsi"/>
        </w:rPr>
      </w:pPr>
      <w:r w:rsidRPr="00A05FC2">
        <w:rPr>
          <w:rFonts w:cstheme="minorHAnsi"/>
        </w:rPr>
        <w:t>The measure life is assumed to be 15 years</w:t>
      </w:r>
      <w:r w:rsidRPr="00A05FC2">
        <w:rPr>
          <w:rStyle w:val="FootnoteReference"/>
          <w:rFonts w:asciiTheme="minorHAnsi" w:eastAsia="Calibri" w:hAnsiTheme="minorHAnsi" w:cstheme="minorHAnsi"/>
        </w:rPr>
        <w:footnoteReference w:id="483"/>
      </w:r>
      <w:r w:rsidRPr="00A05FC2">
        <w:rPr>
          <w:rFonts w:cstheme="minorHAnsi"/>
        </w:rPr>
        <w:t>.</w:t>
      </w:r>
    </w:p>
    <w:p w14:paraId="3B42FC86" w14:textId="77777777" w:rsidR="00841F99" w:rsidRPr="00A05FC2" w:rsidRDefault="00841F99" w:rsidP="00841F99">
      <w:pPr>
        <w:pStyle w:val="Heading6"/>
      </w:pPr>
      <w:r w:rsidRPr="00A05FC2">
        <w:t xml:space="preserve">Deemed Measure Cost </w:t>
      </w:r>
    </w:p>
    <w:p w14:paraId="13DE6F6F" w14:textId="77777777" w:rsidR="00841F99" w:rsidRPr="00A05FC2" w:rsidRDefault="00841F99" w:rsidP="00841F99">
      <w:pPr>
        <w:rPr>
          <w:rFonts w:cstheme="minorHAnsi"/>
        </w:rPr>
      </w:pPr>
      <w:r w:rsidRPr="00A05FC2">
        <w:rPr>
          <w:rFonts w:cstheme="minorHAnsi"/>
        </w:rPr>
        <w:t>The measure cost including material and installation is assumed to be $3 per linear foot</w:t>
      </w:r>
      <w:r w:rsidRPr="00A05FC2">
        <w:rPr>
          <w:rStyle w:val="FootnoteReference"/>
          <w:rFonts w:asciiTheme="minorHAnsi" w:eastAsia="Calibri" w:hAnsiTheme="minorHAnsi" w:cstheme="minorHAnsi"/>
        </w:rPr>
        <w:footnoteReference w:id="484"/>
      </w:r>
      <w:r w:rsidRPr="00A05FC2">
        <w:rPr>
          <w:rFonts w:cstheme="minorHAnsi"/>
        </w:rPr>
        <w:t>.</w:t>
      </w:r>
    </w:p>
    <w:p w14:paraId="5765A521" w14:textId="77777777" w:rsidR="00841F99" w:rsidRPr="000B7BB6" w:rsidRDefault="00841F99" w:rsidP="00841F99">
      <w:pPr>
        <w:pStyle w:val="Heading6"/>
      </w:pPr>
      <w:r w:rsidRPr="00B41203">
        <w:t>Loadshape</w:t>
      </w:r>
    </w:p>
    <w:p w14:paraId="717CB87B" w14:textId="77777777" w:rsidR="00841F99" w:rsidRPr="000B7BB6" w:rsidRDefault="00841F99" w:rsidP="00841F99">
      <w:pPr>
        <w:widowControl/>
        <w:rPr>
          <w:rFonts w:cstheme="minorHAnsi"/>
          <w:color w:val="000000"/>
          <w:szCs w:val="20"/>
        </w:rPr>
      </w:pPr>
      <w:r w:rsidRPr="000B7BB6">
        <w:rPr>
          <w:rFonts w:cstheme="minorHAnsi"/>
          <w:color w:val="000000"/>
          <w:szCs w:val="20"/>
        </w:rPr>
        <w:t>Loadshape C53 - Flat</w:t>
      </w:r>
    </w:p>
    <w:p w14:paraId="58BE2A30" w14:textId="77777777" w:rsidR="00841F99" w:rsidRPr="00A05FC2" w:rsidRDefault="00841F99" w:rsidP="00841F99">
      <w:pPr>
        <w:pStyle w:val="Heading6"/>
      </w:pPr>
      <w:r w:rsidRPr="00A05FC2">
        <w:t xml:space="preserve">Coincidence Factor </w:t>
      </w:r>
    </w:p>
    <w:p w14:paraId="126555AC" w14:textId="77777777" w:rsidR="00841F99" w:rsidRDefault="00841F99" w:rsidP="00841F99">
      <w:pPr>
        <w:rPr>
          <w:rFonts w:cstheme="minorHAnsi"/>
        </w:rPr>
      </w:pPr>
      <w:r w:rsidRPr="00A05FC2">
        <w:rPr>
          <w:rFonts w:cstheme="minorHAnsi"/>
        </w:rPr>
        <w:t>This measure assumes a flat loadshape since savings relate to reducing standby losses and as such the coincidence factor is 1.</w:t>
      </w:r>
    </w:p>
    <w:p w14:paraId="54945FFB" w14:textId="77777777" w:rsidR="00841F99" w:rsidRDefault="00841F99" w:rsidP="00841F99">
      <w:pPr>
        <w:widowControl/>
        <w:spacing w:after="200" w:line="276" w:lineRule="auto"/>
        <w:jc w:val="left"/>
        <w:rPr>
          <w:rFonts w:cstheme="minorHAnsi"/>
        </w:rPr>
      </w:pPr>
      <w:r>
        <w:rPr>
          <w:rFonts w:cstheme="minorHAnsi"/>
        </w:rPr>
        <w:br w:type="page"/>
      </w:r>
    </w:p>
    <w:p w14:paraId="5B32F85F" w14:textId="77777777" w:rsidR="00841F99" w:rsidRPr="00A05FC2" w:rsidRDefault="00841F99" w:rsidP="00841F99">
      <w:pPr>
        <w:pStyle w:val="AlgorithmHeading"/>
        <w:pBdr>
          <w:top w:val="double" w:sz="4" w:space="2" w:color="auto"/>
        </w:pBdr>
      </w:pPr>
      <w:r w:rsidRPr="00A05FC2">
        <w:lastRenderedPageBreak/>
        <w:t>Algorithm</w:t>
      </w:r>
    </w:p>
    <w:p w14:paraId="4D6F4CB2" w14:textId="77777777" w:rsidR="00841F99" w:rsidRPr="00A05FC2" w:rsidRDefault="00841F99" w:rsidP="00841F99">
      <w:pPr>
        <w:pStyle w:val="Heading6"/>
      </w:pPr>
      <w:r w:rsidRPr="00A05FC2">
        <w:t xml:space="preserve">Calculation of Savings </w:t>
      </w:r>
    </w:p>
    <w:p w14:paraId="41DE2FFE" w14:textId="77777777" w:rsidR="00841F99" w:rsidRPr="00A05FC2" w:rsidRDefault="00841F99" w:rsidP="00841F99">
      <w:pPr>
        <w:pStyle w:val="Heading6"/>
      </w:pPr>
      <w:r w:rsidRPr="00A05FC2">
        <w:t>Electric Energy Savings</w:t>
      </w:r>
    </w:p>
    <w:p w14:paraId="03E3E943" w14:textId="77777777" w:rsidR="00841F99" w:rsidRPr="00A05FC2" w:rsidRDefault="00841F99" w:rsidP="00841F99">
      <w:pPr>
        <w:tabs>
          <w:tab w:val="left" w:pos="1440"/>
          <w:tab w:val="left" w:pos="2160"/>
        </w:tabs>
        <w:ind w:left="2340" w:hanging="2340"/>
        <w:rPr>
          <w:rFonts w:cstheme="minorHAnsi"/>
        </w:rPr>
      </w:pPr>
      <w:r w:rsidRPr="00A05FC2">
        <w:rPr>
          <w:rFonts w:cstheme="minorHAnsi"/>
        </w:rPr>
        <w:t>For electric DHW systems:</w:t>
      </w:r>
    </w:p>
    <w:p w14:paraId="5978557A" w14:textId="77777777" w:rsidR="00841F99" w:rsidRPr="00A05FC2" w:rsidRDefault="00841F99" w:rsidP="00841F99">
      <w:pPr>
        <w:autoSpaceDE w:val="0"/>
        <w:autoSpaceDN w:val="0"/>
        <w:adjustRightInd w:val="0"/>
        <w:ind w:left="720" w:firstLine="720"/>
        <w:rPr>
          <w:rFonts w:cstheme="minorHAnsi"/>
        </w:rPr>
      </w:pPr>
      <w:r w:rsidRPr="00A05FC2">
        <w:rPr>
          <w:rFonts w:cstheme="minorHAnsi"/>
          <w:noProof/>
        </w:rPr>
        <w:t>Δ</w:t>
      </w:r>
      <w:r w:rsidRPr="00A05FC2">
        <w:rPr>
          <w:rFonts w:cstheme="minorHAnsi"/>
        </w:rPr>
        <w:t xml:space="preserve">kWh </w:t>
      </w:r>
      <w:r w:rsidRPr="00A05FC2">
        <w:rPr>
          <w:rFonts w:cstheme="minorHAnsi"/>
        </w:rPr>
        <w:tab/>
        <w:t>= ((1/Rexist – 1/Rnew) * (L * C) * ΔT * 8,76</w:t>
      </w:r>
      <w:r>
        <w:rPr>
          <w:rFonts w:cstheme="minorHAnsi"/>
        </w:rPr>
        <w:t>6</w:t>
      </w:r>
      <w:r w:rsidRPr="00A05FC2">
        <w:rPr>
          <w:rFonts w:cstheme="minorHAnsi"/>
        </w:rPr>
        <w:t>)/ ηDHW / 3413</w:t>
      </w:r>
    </w:p>
    <w:p w14:paraId="7874149D" w14:textId="77777777" w:rsidR="00841F99" w:rsidRPr="00A05FC2" w:rsidRDefault="00841F99" w:rsidP="00841F99">
      <w:pPr>
        <w:autoSpaceDE w:val="0"/>
        <w:autoSpaceDN w:val="0"/>
        <w:adjustRightInd w:val="0"/>
        <w:rPr>
          <w:rFonts w:cstheme="minorHAnsi"/>
        </w:rPr>
      </w:pPr>
      <w:r w:rsidRPr="00A05FC2">
        <w:rPr>
          <w:rFonts w:cstheme="minorHAnsi"/>
        </w:rPr>
        <w:t xml:space="preserve">Where: </w:t>
      </w:r>
    </w:p>
    <w:p w14:paraId="1847CF70" w14:textId="77777777" w:rsidR="00841F99" w:rsidRPr="00A05FC2" w:rsidRDefault="00841F99" w:rsidP="00841F99">
      <w:pPr>
        <w:autoSpaceDE w:val="0"/>
        <w:autoSpaceDN w:val="0"/>
        <w:adjustRightInd w:val="0"/>
        <w:ind w:left="2160" w:hanging="1440"/>
        <w:rPr>
          <w:rFonts w:cstheme="minorHAnsi"/>
        </w:rPr>
      </w:pPr>
      <w:r w:rsidRPr="00A05FC2">
        <w:rPr>
          <w:rFonts w:cstheme="minorHAnsi"/>
        </w:rPr>
        <w:t>Rexist</w:t>
      </w:r>
      <w:r w:rsidRPr="00A05FC2">
        <w:rPr>
          <w:rFonts w:cstheme="minorHAnsi"/>
        </w:rPr>
        <w:tab/>
        <w:t xml:space="preserve">= Pipe heat loss coefficient of uninsulated pipe (existing) [(hr-°F-ft)/Btu] </w:t>
      </w:r>
    </w:p>
    <w:p w14:paraId="15EDADAB" w14:textId="77777777" w:rsidR="00841F99" w:rsidRPr="00A05FC2" w:rsidRDefault="00841F99" w:rsidP="00841F99">
      <w:pPr>
        <w:autoSpaceDE w:val="0"/>
        <w:autoSpaceDN w:val="0"/>
        <w:adjustRightInd w:val="0"/>
        <w:ind w:left="2160"/>
        <w:rPr>
          <w:rFonts w:cstheme="minorHAnsi"/>
        </w:rPr>
      </w:pPr>
      <w:r w:rsidRPr="00A05FC2">
        <w:rPr>
          <w:rFonts w:cstheme="minorHAnsi"/>
        </w:rPr>
        <w:t>= 1.0</w:t>
      </w:r>
      <w:r w:rsidRPr="00A05FC2">
        <w:rPr>
          <w:rStyle w:val="FootnoteReference"/>
          <w:rFonts w:asciiTheme="minorHAnsi" w:eastAsia="Calibri" w:hAnsiTheme="minorHAnsi" w:cstheme="minorHAnsi"/>
        </w:rPr>
        <w:footnoteReference w:id="485"/>
      </w:r>
    </w:p>
    <w:p w14:paraId="5A2C3284" w14:textId="77777777" w:rsidR="00841F99" w:rsidRPr="00A05FC2" w:rsidRDefault="00841F99" w:rsidP="00841F99">
      <w:pPr>
        <w:autoSpaceDE w:val="0"/>
        <w:autoSpaceDN w:val="0"/>
        <w:adjustRightInd w:val="0"/>
        <w:ind w:left="2160" w:hanging="1440"/>
        <w:rPr>
          <w:rFonts w:cstheme="minorHAnsi"/>
        </w:rPr>
      </w:pPr>
      <w:r w:rsidRPr="00A05FC2">
        <w:rPr>
          <w:rFonts w:cstheme="minorHAnsi"/>
        </w:rPr>
        <w:t>Rnew</w:t>
      </w:r>
      <w:r w:rsidRPr="00A05FC2">
        <w:rPr>
          <w:rFonts w:cstheme="minorHAnsi"/>
        </w:rPr>
        <w:tab/>
        <w:t>= Pipe heat loss coefficient of insulated pipe (new) [(hr-°F-ft)/Btu]</w:t>
      </w:r>
    </w:p>
    <w:p w14:paraId="6C9AD109" w14:textId="77777777" w:rsidR="00841F99" w:rsidRPr="00A05FC2" w:rsidRDefault="00841F99" w:rsidP="00841F99">
      <w:pPr>
        <w:autoSpaceDE w:val="0"/>
        <w:autoSpaceDN w:val="0"/>
        <w:adjustRightInd w:val="0"/>
        <w:ind w:left="2160"/>
        <w:rPr>
          <w:rFonts w:cstheme="minorHAnsi"/>
        </w:rPr>
      </w:pPr>
      <w:r w:rsidRPr="00A05FC2">
        <w:rPr>
          <w:rFonts w:cstheme="minorHAnsi"/>
        </w:rPr>
        <w:t>= Actual (1.0 + R value of insulation)</w:t>
      </w:r>
    </w:p>
    <w:p w14:paraId="0A52335E" w14:textId="77777777" w:rsidR="00841F99" w:rsidRPr="00A05FC2" w:rsidRDefault="00841F99" w:rsidP="00841F99">
      <w:pPr>
        <w:autoSpaceDE w:val="0"/>
        <w:autoSpaceDN w:val="0"/>
        <w:adjustRightInd w:val="0"/>
        <w:ind w:firstLine="720"/>
        <w:rPr>
          <w:rFonts w:cstheme="minorHAnsi"/>
        </w:rPr>
      </w:pPr>
      <w:r w:rsidRPr="00A05FC2">
        <w:rPr>
          <w:rFonts w:cstheme="minorHAnsi"/>
        </w:rPr>
        <w:t xml:space="preserve">L </w:t>
      </w:r>
      <w:r w:rsidRPr="00A05FC2">
        <w:rPr>
          <w:rFonts w:cstheme="minorHAnsi"/>
        </w:rPr>
        <w:tab/>
      </w:r>
      <w:r w:rsidRPr="00A05FC2">
        <w:rPr>
          <w:rFonts w:cstheme="minorHAnsi"/>
        </w:rPr>
        <w:tab/>
        <w:t>= Length of pipe from water heating source covered by pipe wrap (ft)</w:t>
      </w:r>
    </w:p>
    <w:p w14:paraId="0E89629C" w14:textId="77777777" w:rsidR="00841F99" w:rsidRPr="00A05FC2" w:rsidRDefault="00841F99" w:rsidP="00841F99">
      <w:pPr>
        <w:autoSpaceDE w:val="0"/>
        <w:autoSpaceDN w:val="0"/>
        <w:adjustRightInd w:val="0"/>
        <w:ind w:firstLine="720"/>
        <w:rPr>
          <w:rFonts w:cstheme="minorHAnsi"/>
        </w:rPr>
      </w:pPr>
      <w:r w:rsidRPr="00A05FC2">
        <w:rPr>
          <w:rFonts w:cstheme="minorHAnsi"/>
        </w:rPr>
        <w:tab/>
      </w:r>
      <w:r w:rsidRPr="00A05FC2">
        <w:rPr>
          <w:rFonts w:cstheme="minorHAnsi"/>
        </w:rPr>
        <w:tab/>
        <w:t>= Actual</w:t>
      </w:r>
    </w:p>
    <w:p w14:paraId="4798BCC2" w14:textId="77777777" w:rsidR="00841F99" w:rsidRPr="00A05FC2" w:rsidRDefault="00841F99" w:rsidP="00841F99">
      <w:pPr>
        <w:autoSpaceDE w:val="0"/>
        <w:autoSpaceDN w:val="0"/>
        <w:adjustRightInd w:val="0"/>
        <w:ind w:firstLine="720"/>
        <w:rPr>
          <w:rFonts w:cstheme="minorHAnsi"/>
        </w:rPr>
      </w:pPr>
      <w:r w:rsidRPr="00A05FC2">
        <w:rPr>
          <w:rFonts w:cstheme="minorHAnsi"/>
        </w:rPr>
        <w:t>C</w:t>
      </w:r>
      <w:r w:rsidRPr="00A05FC2">
        <w:rPr>
          <w:rFonts w:cstheme="minorHAnsi"/>
        </w:rPr>
        <w:tab/>
      </w:r>
      <w:r w:rsidRPr="00A05FC2">
        <w:rPr>
          <w:rFonts w:cstheme="minorHAnsi"/>
        </w:rPr>
        <w:tab/>
        <w:t>= Circumference of pipe (ft) (Diameter (in) * π/12)</w:t>
      </w:r>
    </w:p>
    <w:p w14:paraId="498E4042" w14:textId="77777777" w:rsidR="00841F99" w:rsidRPr="00A05FC2" w:rsidRDefault="00841F99" w:rsidP="00841F99">
      <w:pPr>
        <w:autoSpaceDE w:val="0"/>
        <w:autoSpaceDN w:val="0"/>
        <w:adjustRightInd w:val="0"/>
        <w:ind w:firstLine="720"/>
        <w:rPr>
          <w:rFonts w:cstheme="minorHAnsi"/>
        </w:rPr>
      </w:pPr>
      <w:r w:rsidRPr="00A05FC2">
        <w:rPr>
          <w:rFonts w:cstheme="minorHAnsi"/>
        </w:rPr>
        <w:tab/>
      </w:r>
      <w:r w:rsidRPr="00A05FC2">
        <w:rPr>
          <w:rFonts w:cstheme="minorHAnsi"/>
        </w:rPr>
        <w:tab/>
        <w:t>= Actual (0.5” pipe = 0.131ft, 0.75” pipe = 0.196ft)</w:t>
      </w:r>
    </w:p>
    <w:p w14:paraId="7143FF63" w14:textId="77777777" w:rsidR="00841F99" w:rsidRPr="00A05FC2" w:rsidRDefault="00841F99" w:rsidP="00841F99">
      <w:pPr>
        <w:autoSpaceDE w:val="0"/>
        <w:autoSpaceDN w:val="0"/>
        <w:adjustRightInd w:val="0"/>
        <w:ind w:left="2160" w:hanging="1440"/>
        <w:rPr>
          <w:rFonts w:cstheme="minorHAnsi"/>
        </w:rPr>
      </w:pPr>
      <w:r w:rsidRPr="00A05FC2">
        <w:rPr>
          <w:rFonts w:cstheme="minorHAnsi"/>
        </w:rPr>
        <w:t xml:space="preserve">ΔT </w:t>
      </w:r>
      <w:r w:rsidRPr="00A05FC2">
        <w:rPr>
          <w:rFonts w:cstheme="minorHAnsi"/>
        </w:rPr>
        <w:tab/>
        <w:t>= Average temperature difference between supplied water and outside air temperature (°F)</w:t>
      </w:r>
    </w:p>
    <w:p w14:paraId="58A969E1" w14:textId="77777777" w:rsidR="00841F99" w:rsidRPr="00A05FC2" w:rsidRDefault="00841F99" w:rsidP="00841F99">
      <w:pPr>
        <w:autoSpaceDE w:val="0"/>
        <w:autoSpaceDN w:val="0"/>
        <w:adjustRightInd w:val="0"/>
        <w:ind w:left="2160" w:hanging="1440"/>
        <w:rPr>
          <w:rFonts w:cstheme="minorHAnsi"/>
        </w:rPr>
      </w:pPr>
      <w:r w:rsidRPr="00A05FC2">
        <w:rPr>
          <w:rFonts w:cstheme="minorHAnsi"/>
        </w:rPr>
        <w:tab/>
        <w:t xml:space="preserve">= 60°F </w:t>
      </w:r>
      <w:r w:rsidRPr="00A05FC2">
        <w:rPr>
          <w:rStyle w:val="FootnoteReference"/>
          <w:rFonts w:asciiTheme="minorHAnsi" w:eastAsia="Calibri" w:hAnsiTheme="minorHAnsi" w:cstheme="minorHAnsi"/>
        </w:rPr>
        <w:footnoteReference w:id="486"/>
      </w:r>
    </w:p>
    <w:p w14:paraId="764FD2BF" w14:textId="77777777" w:rsidR="00841F99" w:rsidRPr="00A05FC2" w:rsidRDefault="00841F99" w:rsidP="00841F99">
      <w:pPr>
        <w:autoSpaceDE w:val="0"/>
        <w:autoSpaceDN w:val="0"/>
        <w:adjustRightInd w:val="0"/>
        <w:ind w:firstLine="720"/>
        <w:rPr>
          <w:rFonts w:cstheme="minorHAnsi"/>
        </w:rPr>
      </w:pPr>
      <w:r w:rsidRPr="00A05FC2">
        <w:rPr>
          <w:rFonts w:cstheme="minorHAnsi"/>
        </w:rPr>
        <w:t>8,76</w:t>
      </w:r>
      <w:r>
        <w:rPr>
          <w:rFonts w:cstheme="minorHAnsi"/>
        </w:rPr>
        <w:t>6</w:t>
      </w:r>
      <w:r w:rsidRPr="00A05FC2">
        <w:rPr>
          <w:rFonts w:cstheme="minorHAnsi"/>
        </w:rPr>
        <w:t xml:space="preserve"> </w:t>
      </w:r>
      <w:r w:rsidRPr="00A05FC2">
        <w:rPr>
          <w:rFonts w:cstheme="minorHAnsi"/>
        </w:rPr>
        <w:tab/>
      </w:r>
      <w:r w:rsidRPr="00A05FC2">
        <w:rPr>
          <w:rFonts w:cstheme="minorHAnsi"/>
        </w:rPr>
        <w:tab/>
        <w:t>= Hours per year</w:t>
      </w:r>
    </w:p>
    <w:p w14:paraId="6F54ECCF" w14:textId="77777777" w:rsidR="00841F99" w:rsidRPr="00A05FC2" w:rsidRDefault="00841F99" w:rsidP="00841F99">
      <w:pPr>
        <w:ind w:left="2160" w:hanging="1440"/>
        <w:rPr>
          <w:rFonts w:cstheme="minorHAnsi"/>
          <w:noProof/>
        </w:rPr>
      </w:pPr>
      <w:proofErr w:type="gramStart"/>
      <w:r w:rsidRPr="00A05FC2">
        <w:rPr>
          <w:rFonts w:cstheme="minorHAnsi"/>
        </w:rPr>
        <w:t>ηDHW</w:t>
      </w:r>
      <w:proofErr w:type="gramEnd"/>
      <w:r w:rsidRPr="00A05FC2">
        <w:rPr>
          <w:rFonts w:cstheme="minorHAnsi"/>
        </w:rPr>
        <w:t xml:space="preserve"> </w:t>
      </w:r>
      <w:r w:rsidRPr="00A05FC2">
        <w:rPr>
          <w:rFonts w:cstheme="minorHAnsi"/>
        </w:rPr>
        <w:tab/>
      </w:r>
      <w:r w:rsidRPr="00A05FC2">
        <w:rPr>
          <w:rFonts w:cstheme="minorHAnsi"/>
          <w:noProof/>
        </w:rPr>
        <w:t>= Recovery efficiency of electric hot water heater</w:t>
      </w:r>
    </w:p>
    <w:p w14:paraId="280DB21E" w14:textId="77777777" w:rsidR="00841F99" w:rsidRPr="00A05FC2" w:rsidRDefault="00841F99" w:rsidP="00841F99">
      <w:pPr>
        <w:ind w:left="1440" w:firstLine="720"/>
        <w:rPr>
          <w:rFonts w:cstheme="minorHAnsi"/>
          <w:noProof/>
        </w:rPr>
      </w:pPr>
      <w:r w:rsidRPr="00A05FC2">
        <w:rPr>
          <w:rFonts w:cstheme="minorHAnsi"/>
          <w:noProof/>
        </w:rPr>
        <w:t xml:space="preserve">= 0.98 </w:t>
      </w:r>
      <w:r w:rsidRPr="00A05FC2">
        <w:rPr>
          <w:rStyle w:val="FootnoteReference"/>
          <w:rFonts w:asciiTheme="minorHAnsi" w:eastAsia="Calibri" w:hAnsiTheme="minorHAnsi" w:cstheme="minorHAnsi"/>
          <w:noProof/>
        </w:rPr>
        <w:footnoteReference w:id="487"/>
      </w:r>
    </w:p>
    <w:p w14:paraId="3076F88C" w14:textId="77777777" w:rsidR="00841F99" w:rsidRPr="00A05FC2" w:rsidRDefault="00841F99" w:rsidP="00841F99">
      <w:pPr>
        <w:autoSpaceDE w:val="0"/>
        <w:autoSpaceDN w:val="0"/>
        <w:adjustRightInd w:val="0"/>
        <w:ind w:left="2160" w:hanging="1440"/>
        <w:rPr>
          <w:rFonts w:cstheme="minorHAnsi"/>
        </w:rPr>
      </w:pPr>
      <w:r w:rsidRPr="00A05FC2">
        <w:rPr>
          <w:rFonts w:cstheme="minorHAnsi"/>
        </w:rPr>
        <w:t>3412</w:t>
      </w:r>
      <w:r w:rsidRPr="00A05FC2">
        <w:rPr>
          <w:rFonts w:cstheme="minorHAnsi"/>
        </w:rPr>
        <w:tab/>
        <w:t xml:space="preserve">= Conversion from Btu to kWh </w:t>
      </w:r>
    </w:p>
    <w:p w14:paraId="5F29EFEB" w14:textId="77777777" w:rsidR="00841F99" w:rsidRDefault="00841F99" w:rsidP="00841F99">
      <w:pPr>
        <w:autoSpaceDE w:val="0"/>
        <w:autoSpaceDN w:val="0"/>
        <w:adjustRightInd w:val="0"/>
        <w:rPr>
          <w:rFonts w:cstheme="minorHAnsi"/>
        </w:rPr>
      </w:pPr>
      <w:r w:rsidRPr="00B41203">
        <w:rPr>
          <w:rFonts w:cstheme="minorHAnsi"/>
          <w:noProof/>
        </w:rPr>
        <mc:AlternateContent>
          <mc:Choice Requires="wps">
            <w:drawing>
              <wp:inline distT="0" distB="0" distL="0" distR="0" wp14:anchorId="35B6BACA" wp14:editId="3E28B74B">
                <wp:extent cx="5637007" cy="1031358"/>
                <wp:effectExtent l="0" t="0" r="20955" b="16510"/>
                <wp:docPr id="5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7007" cy="1031358"/>
                        </a:xfrm>
                        <a:prstGeom prst="rect">
                          <a:avLst/>
                        </a:prstGeom>
                        <a:solidFill>
                          <a:srgbClr val="FFFFFF"/>
                        </a:solidFill>
                        <a:ln w="9525">
                          <a:solidFill>
                            <a:srgbClr val="000000"/>
                          </a:solidFill>
                          <a:miter lim="800000"/>
                          <a:headEnd/>
                          <a:tailEnd/>
                        </a:ln>
                      </wps:spPr>
                      <wps:txbx>
                        <w:txbxContent>
                          <w:p w14:paraId="6F51D0B9" w14:textId="77777777" w:rsidR="00F60751" w:rsidRPr="002F2634" w:rsidRDefault="00F60751" w:rsidP="00841F99">
                            <w:pPr>
                              <w:autoSpaceDE w:val="0"/>
                              <w:autoSpaceDN w:val="0"/>
                              <w:adjustRightInd w:val="0"/>
                              <w:rPr>
                                <w:rFonts w:cstheme="minorHAnsi"/>
                              </w:rPr>
                            </w:pPr>
                            <w:r w:rsidRPr="002F2634">
                              <w:rPr>
                                <w:rFonts w:cstheme="minorHAnsi"/>
                              </w:rPr>
                              <w:t>For example, insulating 5 feet of 0.75” pipe with R-5 wrap:</w:t>
                            </w:r>
                          </w:p>
                          <w:p w14:paraId="30C13E2C" w14:textId="77777777" w:rsidR="00F60751" w:rsidRPr="002F2634" w:rsidRDefault="00F60751" w:rsidP="00841F99">
                            <w:pPr>
                              <w:autoSpaceDE w:val="0"/>
                              <w:autoSpaceDN w:val="0"/>
                              <w:adjustRightInd w:val="0"/>
                              <w:ind w:left="720" w:firstLine="720"/>
                              <w:rPr>
                                <w:rFonts w:cstheme="minorHAnsi"/>
                              </w:rPr>
                            </w:pPr>
                            <w:r w:rsidRPr="002F2634">
                              <w:rPr>
                                <w:rFonts w:cstheme="minorHAnsi"/>
                              </w:rPr>
                              <w:tab/>
                            </w:r>
                            <w:r w:rsidRPr="002F2634">
                              <w:rPr>
                                <w:rFonts w:cstheme="minorHAnsi"/>
                                <w:noProof/>
                              </w:rPr>
                              <w:t>Δ</w:t>
                            </w:r>
                            <w:r w:rsidRPr="002F2634">
                              <w:rPr>
                                <w:rFonts w:cstheme="minorHAnsi"/>
                              </w:rPr>
                              <w:t xml:space="preserve">kWh </w:t>
                            </w:r>
                            <w:r w:rsidRPr="002F2634">
                              <w:rPr>
                                <w:rFonts w:cstheme="minorHAnsi"/>
                              </w:rPr>
                              <w:tab/>
                              <w:t>= ((1/Rexist – 1/Rnew) * (L * C) * ΔT * 8,76</w:t>
                            </w:r>
                            <w:r>
                              <w:rPr>
                                <w:rFonts w:cstheme="minorHAnsi"/>
                              </w:rPr>
                              <w:t>6</w:t>
                            </w:r>
                            <w:r w:rsidRPr="002F2634">
                              <w:rPr>
                                <w:rFonts w:cstheme="minorHAnsi"/>
                              </w:rPr>
                              <w:t>) / ηDHW / 3412</w:t>
                            </w:r>
                          </w:p>
                          <w:p w14:paraId="007AE64B" w14:textId="77777777" w:rsidR="00F60751" w:rsidRPr="002F2634" w:rsidRDefault="00F60751" w:rsidP="00841F99">
                            <w:pPr>
                              <w:rPr>
                                <w:rFonts w:cstheme="minorHAnsi"/>
                              </w:rPr>
                            </w:pPr>
                            <w:r w:rsidRPr="002F2634">
                              <w:rPr>
                                <w:rFonts w:cstheme="minorHAnsi"/>
                                <w:b/>
                              </w:rPr>
                              <w:tab/>
                            </w:r>
                            <w:r w:rsidRPr="002F2634">
                              <w:rPr>
                                <w:rFonts w:cstheme="minorHAnsi"/>
                                <w:b/>
                              </w:rPr>
                              <w:tab/>
                            </w:r>
                            <w:r w:rsidRPr="002F2634">
                              <w:rPr>
                                <w:rFonts w:cstheme="minorHAnsi"/>
                                <w:b/>
                              </w:rPr>
                              <w:tab/>
                            </w:r>
                            <w:r w:rsidRPr="002F2634">
                              <w:rPr>
                                <w:rFonts w:cstheme="minorHAnsi"/>
                                <w:b/>
                              </w:rPr>
                              <w:tab/>
                            </w:r>
                            <w:r w:rsidRPr="002F2634">
                              <w:rPr>
                                <w:rFonts w:cstheme="minorHAnsi"/>
                              </w:rPr>
                              <w:t>= ((1/1– 1</w:t>
                            </w:r>
                            <w:proofErr w:type="gramStart"/>
                            <w:r w:rsidRPr="002F2634">
                              <w:rPr>
                                <w:rFonts w:cstheme="minorHAnsi"/>
                              </w:rPr>
                              <w:t>/</w:t>
                            </w:r>
                            <w:r>
                              <w:rPr>
                                <w:rFonts w:cstheme="minorHAnsi"/>
                              </w:rPr>
                              <w:t>(</w:t>
                            </w:r>
                            <w:proofErr w:type="gramEnd"/>
                            <w:r>
                              <w:rPr>
                                <w:rFonts w:cstheme="minorHAnsi"/>
                              </w:rPr>
                              <w:t>1+</w:t>
                            </w:r>
                            <w:r w:rsidRPr="002F2634">
                              <w:rPr>
                                <w:rFonts w:cstheme="minorHAnsi"/>
                              </w:rPr>
                              <w:t>5) * (5 * 0.196) * 60 * 876</w:t>
                            </w:r>
                            <w:r>
                              <w:rPr>
                                <w:rFonts w:cstheme="minorHAnsi"/>
                              </w:rPr>
                              <w:t>6</w:t>
                            </w:r>
                            <w:r w:rsidRPr="002F2634">
                              <w:rPr>
                                <w:rFonts w:cstheme="minorHAnsi"/>
                              </w:rPr>
                              <w:t>) / 0.98 /3412</w:t>
                            </w:r>
                          </w:p>
                          <w:p w14:paraId="05E18997" w14:textId="77777777" w:rsidR="00F60751" w:rsidRPr="002F2634" w:rsidRDefault="00F60751" w:rsidP="00841F99">
                            <w:pPr>
                              <w:rPr>
                                <w:rFonts w:cstheme="minorHAnsi"/>
                              </w:rPr>
                            </w:pPr>
                            <w:r w:rsidRPr="002F2634">
                              <w:rPr>
                                <w:rFonts w:cstheme="minorHAnsi"/>
                              </w:rPr>
                              <w:tab/>
                            </w:r>
                            <w:r w:rsidRPr="002F2634">
                              <w:rPr>
                                <w:rFonts w:cstheme="minorHAnsi"/>
                              </w:rPr>
                              <w:tab/>
                            </w:r>
                            <w:r w:rsidRPr="002F2634">
                              <w:rPr>
                                <w:rFonts w:cstheme="minorHAnsi"/>
                              </w:rPr>
                              <w:tab/>
                            </w:r>
                            <w:r w:rsidRPr="002F2634">
                              <w:rPr>
                                <w:rFonts w:cstheme="minorHAnsi"/>
                              </w:rPr>
                              <w:tab/>
                              <w:t>= 12</w:t>
                            </w:r>
                            <w:r>
                              <w:rPr>
                                <w:rFonts w:cstheme="minorHAnsi"/>
                              </w:rPr>
                              <w:t>8</w:t>
                            </w:r>
                            <w:r w:rsidRPr="002F2634">
                              <w:rPr>
                                <w:rFonts w:cstheme="minorHAnsi"/>
                              </w:rPr>
                              <w:t xml:space="preserve"> kWh</w:t>
                            </w:r>
                          </w:p>
                          <w:p w14:paraId="38681E21"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35B6BACA" id="_x0000_s1071" type="#_x0000_t202" style="width:443.85pt;height:8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">
                <v:textbox>
                  <w:txbxContent>
                    <w:p w14:paraId="6F51D0B9" w14:textId="77777777" w:rsidR="00F60751" w:rsidRPr="002F2634" w:rsidRDefault="00F60751" w:rsidP="00841F99">
                      <w:pPr>
                        <w:autoSpaceDE w:val="0"/>
                        <w:autoSpaceDN w:val="0"/>
                        <w:adjustRightInd w:val="0"/>
                        <w:rPr>
                          <w:rFonts w:cstheme="minorHAnsi"/>
                        </w:rPr>
                      </w:pPr>
                      <w:r w:rsidRPr="002F2634">
                        <w:rPr>
                          <w:rFonts w:cstheme="minorHAnsi"/>
                        </w:rPr>
                        <w:t>For example, insulating 5 feet of 0.75” pipe with R-5 wrap:</w:t>
                      </w:r>
                    </w:p>
                    <w:p w14:paraId="30C13E2C" w14:textId="77777777" w:rsidR="00F60751" w:rsidRPr="002F2634" w:rsidRDefault="00F60751" w:rsidP="00841F99">
                      <w:pPr>
                        <w:autoSpaceDE w:val="0"/>
                        <w:autoSpaceDN w:val="0"/>
                        <w:adjustRightInd w:val="0"/>
                        <w:ind w:left="720" w:firstLine="720"/>
                        <w:rPr>
                          <w:rFonts w:cstheme="minorHAnsi"/>
                        </w:rPr>
                      </w:pPr>
                      <w:r w:rsidRPr="002F2634">
                        <w:rPr>
                          <w:rFonts w:cstheme="minorHAnsi"/>
                        </w:rPr>
                        <w:tab/>
                      </w:r>
                      <w:r w:rsidRPr="002F2634">
                        <w:rPr>
                          <w:rFonts w:cstheme="minorHAnsi"/>
                          <w:noProof/>
                        </w:rPr>
                        <w:t>Δ</w:t>
                      </w:r>
                      <w:r w:rsidRPr="002F2634">
                        <w:rPr>
                          <w:rFonts w:cstheme="minorHAnsi"/>
                        </w:rPr>
                        <w:t xml:space="preserve">kWh </w:t>
                      </w:r>
                      <w:r w:rsidRPr="002F2634">
                        <w:rPr>
                          <w:rFonts w:cstheme="minorHAnsi"/>
                        </w:rPr>
                        <w:tab/>
                        <w:t>= ((1/Rexist – 1/Rnew) * (L * C) * ΔT * 8,76</w:t>
                      </w:r>
                      <w:r>
                        <w:rPr>
                          <w:rFonts w:cstheme="minorHAnsi"/>
                        </w:rPr>
                        <w:t>6</w:t>
                      </w:r>
                      <w:r w:rsidRPr="002F2634">
                        <w:rPr>
                          <w:rFonts w:cstheme="minorHAnsi"/>
                        </w:rPr>
                        <w:t>) / ηDHW / 3412</w:t>
                      </w:r>
                    </w:p>
                    <w:p w14:paraId="007AE64B" w14:textId="77777777" w:rsidR="00F60751" w:rsidRPr="002F2634" w:rsidRDefault="00F60751" w:rsidP="00841F99">
                      <w:pPr>
                        <w:rPr>
                          <w:rFonts w:cstheme="minorHAnsi"/>
                        </w:rPr>
                      </w:pPr>
                      <w:r w:rsidRPr="002F2634">
                        <w:rPr>
                          <w:rFonts w:cstheme="minorHAnsi"/>
                          <w:b/>
                        </w:rPr>
                        <w:tab/>
                      </w:r>
                      <w:r w:rsidRPr="002F2634">
                        <w:rPr>
                          <w:rFonts w:cstheme="minorHAnsi"/>
                          <w:b/>
                        </w:rPr>
                        <w:tab/>
                      </w:r>
                      <w:r w:rsidRPr="002F2634">
                        <w:rPr>
                          <w:rFonts w:cstheme="minorHAnsi"/>
                          <w:b/>
                        </w:rPr>
                        <w:tab/>
                      </w:r>
                      <w:r w:rsidRPr="002F2634">
                        <w:rPr>
                          <w:rFonts w:cstheme="minorHAnsi"/>
                          <w:b/>
                        </w:rPr>
                        <w:tab/>
                      </w:r>
                      <w:r w:rsidRPr="002F2634">
                        <w:rPr>
                          <w:rFonts w:cstheme="minorHAnsi"/>
                        </w:rPr>
                        <w:t>= ((1/1– 1</w:t>
                      </w:r>
                      <w:proofErr w:type="gramStart"/>
                      <w:r w:rsidRPr="002F2634">
                        <w:rPr>
                          <w:rFonts w:cstheme="minorHAnsi"/>
                        </w:rPr>
                        <w:t>/</w:t>
                      </w:r>
                      <w:r>
                        <w:rPr>
                          <w:rFonts w:cstheme="minorHAnsi"/>
                        </w:rPr>
                        <w:t>(</w:t>
                      </w:r>
                      <w:proofErr w:type="gramEnd"/>
                      <w:r>
                        <w:rPr>
                          <w:rFonts w:cstheme="minorHAnsi"/>
                        </w:rPr>
                        <w:t>1+</w:t>
                      </w:r>
                      <w:r w:rsidRPr="002F2634">
                        <w:rPr>
                          <w:rFonts w:cstheme="minorHAnsi"/>
                        </w:rPr>
                        <w:t>5) * (5 * 0.196) * 60 * 876</w:t>
                      </w:r>
                      <w:r>
                        <w:rPr>
                          <w:rFonts w:cstheme="minorHAnsi"/>
                        </w:rPr>
                        <w:t>6</w:t>
                      </w:r>
                      <w:r w:rsidRPr="002F2634">
                        <w:rPr>
                          <w:rFonts w:cstheme="minorHAnsi"/>
                        </w:rPr>
                        <w:t>) / 0.98 /3412</w:t>
                      </w:r>
                    </w:p>
                    <w:p w14:paraId="05E18997" w14:textId="77777777" w:rsidR="00F60751" w:rsidRPr="002F2634" w:rsidRDefault="00F60751" w:rsidP="00841F99">
                      <w:pPr>
                        <w:rPr>
                          <w:rFonts w:cstheme="minorHAnsi"/>
                        </w:rPr>
                      </w:pPr>
                      <w:r w:rsidRPr="002F2634">
                        <w:rPr>
                          <w:rFonts w:cstheme="minorHAnsi"/>
                        </w:rPr>
                        <w:tab/>
                      </w:r>
                      <w:r w:rsidRPr="002F2634">
                        <w:rPr>
                          <w:rFonts w:cstheme="minorHAnsi"/>
                        </w:rPr>
                        <w:tab/>
                      </w:r>
                      <w:r w:rsidRPr="002F2634">
                        <w:rPr>
                          <w:rFonts w:cstheme="minorHAnsi"/>
                        </w:rPr>
                        <w:tab/>
                      </w:r>
                      <w:r w:rsidRPr="002F2634">
                        <w:rPr>
                          <w:rFonts w:cstheme="minorHAnsi"/>
                        </w:rPr>
                        <w:tab/>
                        <w:t>= 12</w:t>
                      </w:r>
                      <w:r>
                        <w:rPr>
                          <w:rFonts w:cstheme="minorHAnsi"/>
                        </w:rPr>
                        <w:t>8</w:t>
                      </w:r>
                      <w:r w:rsidRPr="002F2634">
                        <w:rPr>
                          <w:rFonts w:cstheme="minorHAnsi"/>
                        </w:rPr>
                        <w:t xml:space="preserve"> kWh</w:t>
                      </w:r>
                    </w:p>
                    <w:p w14:paraId="38681E21" w14:textId="77777777" w:rsidR="00F60751" w:rsidRDefault="00F60751" w:rsidP="00841F99"/>
                  </w:txbxContent>
                </v:textbox>
                <w10:anchorlock/>
              </v:shape>
            </w:pict>
          </mc:Fallback>
        </mc:AlternateContent>
      </w:r>
    </w:p>
    <w:p w14:paraId="66E5FB23" w14:textId="77777777" w:rsidR="00841F99" w:rsidRPr="000B7BB6" w:rsidRDefault="00841F99" w:rsidP="00841F99">
      <w:pPr>
        <w:tabs>
          <w:tab w:val="left" w:pos="540"/>
          <w:tab w:val="left" w:pos="1440"/>
          <w:tab w:val="left" w:pos="2160"/>
        </w:tabs>
        <w:rPr>
          <w:rFonts w:cstheme="minorHAnsi"/>
        </w:rPr>
      </w:pPr>
      <w:r w:rsidRPr="00B41203">
        <w:rPr>
          <w:rFonts w:cstheme="minorHAnsi"/>
        </w:rPr>
        <w:t>If inputs above are not available the following default</w:t>
      </w:r>
      <w:r w:rsidRPr="000B7BB6">
        <w:rPr>
          <w:rFonts w:cstheme="minorHAnsi"/>
        </w:rPr>
        <w:t xml:space="preserve"> per 3ft R-5 length can be used for up to 6 ft length on the hot pipe and 3 ft on the cold pipe.</w:t>
      </w:r>
    </w:p>
    <w:p w14:paraId="1FE055B8" w14:textId="77777777" w:rsidR="00841F99" w:rsidRPr="00A05FC2" w:rsidRDefault="00841F99" w:rsidP="00841F99">
      <w:pPr>
        <w:autoSpaceDE w:val="0"/>
        <w:autoSpaceDN w:val="0"/>
        <w:adjustRightInd w:val="0"/>
        <w:ind w:left="720" w:firstLine="720"/>
        <w:rPr>
          <w:rFonts w:cstheme="minorHAnsi"/>
        </w:rPr>
      </w:pPr>
      <w:r w:rsidRPr="00A05FC2">
        <w:rPr>
          <w:rFonts w:cstheme="minorHAnsi"/>
          <w:noProof/>
        </w:rPr>
        <w:t>Δ</w:t>
      </w:r>
      <w:r w:rsidRPr="00A05FC2">
        <w:rPr>
          <w:rFonts w:cstheme="minorHAnsi"/>
        </w:rPr>
        <w:t xml:space="preserve">kWh </w:t>
      </w:r>
      <w:r w:rsidRPr="00A05FC2">
        <w:rPr>
          <w:rFonts w:cstheme="minorHAnsi"/>
        </w:rPr>
        <w:tab/>
        <w:t xml:space="preserve">= ((1/Rexist </w:t>
      </w:r>
      <w:r>
        <w:rPr>
          <w:rFonts w:cstheme="minorHAnsi"/>
        </w:rPr>
        <w:t>– 1/Rnew) * (L * C) * ΔT * 8,766</w:t>
      </w:r>
      <w:r w:rsidRPr="00A05FC2">
        <w:rPr>
          <w:rFonts w:cstheme="minorHAnsi"/>
        </w:rPr>
        <w:t>) / ηDHW / 3412</w:t>
      </w:r>
    </w:p>
    <w:p w14:paraId="7C452BD0" w14:textId="77777777" w:rsidR="00841F99" w:rsidRPr="00A05FC2" w:rsidRDefault="00841F99" w:rsidP="00841F99">
      <w:pPr>
        <w:rPr>
          <w:rFonts w:cstheme="minorHAnsi"/>
        </w:rPr>
      </w:pPr>
      <w:r w:rsidRPr="00A05FC2">
        <w:rPr>
          <w:rFonts w:cstheme="minorHAnsi"/>
          <w:b/>
        </w:rPr>
        <w:tab/>
      </w:r>
      <w:r w:rsidRPr="00A05FC2">
        <w:rPr>
          <w:rFonts w:cstheme="minorHAnsi"/>
          <w:b/>
        </w:rPr>
        <w:tab/>
      </w:r>
      <w:r w:rsidRPr="00A05FC2">
        <w:rPr>
          <w:rFonts w:cstheme="minorHAnsi"/>
          <w:b/>
        </w:rPr>
        <w:tab/>
      </w:r>
      <w:r w:rsidRPr="00A05FC2">
        <w:rPr>
          <w:rFonts w:cstheme="minorHAnsi"/>
        </w:rPr>
        <w:t>= ((1/1</w:t>
      </w:r>
      <w:r>
        <w:rPr>
          <w:rFonts w:cstheme="minorHAnsi"/>
        </w:rPr>
        <w:t>– 1</w:t>
      </w:r>
      <w:proofErr w:type="gramStart"/>
      <w:r>
        <w:rPr>
          <w:rFonts w:cstheme="minorHAnsi"/>
        </w:rPr>
        <w:t>/(</w:t>
      </w:r>
      <w:proofErr w:type="gramEnd"/>
      <w:r>
        <w:rPr>
          <w:rFonts w:cstheme="minorHAnsi"/>
        </w:rPr>
        <w:t>1+5)) * (3 * 0.196) * 60 * 8766</w:t>
      </w:r>
      <w:r w:rsidRPr="00A05FC2">
        <w:rPr>
          <w:rFonts w:cstheme="minorHAnsi"/>
        </w:rPr>
        <w:t>) / 0.98 /3412</w:t>
      </w:r>
    </w:p>
    <w:p w14:paraId="04AEBEB5" w14:textId="77777777" w:rsidR="00841F99" w:rsidRPr="000B7BB6" w:rsidRDefault="00841F99" w:rsidP="00841F99">
      <w:pPr>
        <w:tabs>
          <w:tab w:val="left" w:pos="540"/>
          <w:tab w:val="left" w:pos="1440"/>
          <w:tab w:val="left" w:pos="2160"/>
        </w:tabs>
        <w:rPr>
          <w:rFonts w:cstheme="minorHAnsi"/>
        </w:rPr>
      </w:pPr>
      <w:r w:rsidRPr="00B41203">
        <w:rPr>
          <w:rFonts w:cstheme="minorHAnsi"/>
        </w:rPr>
        <w:tab/>
      </w:r>
      <w:r w:rsidRPr="00B41203">
        <w:rPr>
          <w:rFonts w:cstheme="minorHAnsi"/>
        </w:rPr>
        <w:tab/>
      </w:r>
      <w:r w:rsidRPr="00B41203">
        <w:rPr>
          <w:rFonts w:cstheme="minorHAnsi"/>
        </w:rPr>
        <w:tab/>
      </w:r>
      <w:r w:rsidRPr="000B7BB6">
        <w:rPr>
          <w:rFonts w:cstheme="minorHAnsi"/>
        </w:rPr>
        <w:t>= 7</w:t>
      </w:r>
      <w:r>
        <w:rPr>
          <w:rFonts w:cstheme="minorHAnsi"/>
        </w:rPr>
        <w:t>7.1</w:t>
      </w:r>
      <w:r w:rsidRPr="000B7BB6">
        <w:rPr>
          <w:rFonts w:cstheme="minorHAnsi"/>
        </w:rPr>
        <w:t xml:space="preserve"> kWh per 3ft length</w:t>
      </w:r>
    </w:p>
    <w:p w14:paraId="3ED6C7D9" w14:textId="77777777" w:rsidR="00841F99" w:rsidRPr="00A05FC2" w:rsidRDefault="00841F99" w:rsidP="00841F99">
      <w:pPr>
        <w:pStyle w:val="Heading6"/>
      </w:pPr>
      <w:r w:rsidRPr="00A05FC2">
        <w:lastRenderedPageBreak/>
        <w:t xml:space="preserve">Summer Coincident Peak Demand Savings </w:t>
      </w:r>
    </w:p>
    <w:p w14:paraId="50BD9C1C" w14:textId="77777777" w:rsidR="00841F99" w:rsidRPr="00A05FC2" w:rsidRDefault="00841F99" w:rsidP="00841F99">
      <w:pPr>
        <w:tabs>
          <w:tab w:val="left" w:pos="1440"/>
          <w:tab w:val="left" w:pos="2160"/>
        </w:tabs>
        <w:ind w:left="2340" w:hanging="2340"/>
        <w:rPr>
          <w:rFonts w:cstheme="minorHAnsi"/>
        </w:rPr>
      </w:pPr>
      <w:r w:rsidRPr="00A05FC2">
        <w:rPr>
          <w:rFonts w:cstheme="minorHAnsi"/>
        </w:rPr>
        <w:tab/>
      </w:r>
      <w:r>
        <w:rPr>
          <w:rFonts w:cstheme="minorHAnsi"/>
        </w:rPr>
        <w:t>∆</w:t>
      </w:r>
      <w:r w:rsidRPr="00A05FC2">
        <w:rPr>
          <w:rFonts w:cstheme="minorHAnsi"/>
          <w:noProof/>
        </w:rPr>
        <w:t>kW</w:t>
      </w:r>
      <w:r w:rsidRPr="00A05FC2">
        <w:rPr>
          <w:rFonts w:cstheme="minorHAnsi"/>
          <w:vertAlign w:val="subscript"/>
        </w:rPr>
        <w:tab/>
      </w:r>
      <w:r w:rsidRPr="00A05FC2">
        <w:rPr>
          <w:rFonts w:cstheme="minorHAnsi"/>
          <w:b/>
        </w:rPr>
        <w:t xml:space="preserve">= </w:t>
      </w:r>
      <w:r>
        <w:rPr>
          <w:rFonts w:cstheme="minorHAnsi"/>
        </w:rPr>
        <w:t>∆</w:t>
      </w:r>
      <w:r w:rsidRPr="00A05FC2">
        <w:rPr>
          <w:rFonts w:cstheme="minorHAnsi"/>
        </w:rPr>
        <w:t>kWh</w:t>
      </w:r>
      <w:r w:rsidRPr="00A05FC2">
        <w:rPr>
          <w:rFonts w:cstheme="minorHAnsi"/>
          <w:i/>
          <w:vertAlign w:val="subscript"/>
        </w:rPr>
        <w:t xml:space="preserve"> </w:t>
      </w:r>
      <w:r w:rsidRPr="00A05FC2">
        <w:rPr>
          <w:rFonts w:cstheme="minorHAnsi"/>
        </w:rPr>
        <w:t>/ 876</w:t>
      </w:r>
      <w:r>
        <w:rPr>
          <w:rFonts w:cstheme="minorHAnsi"/>
        </w:rPr>
        <w:t>6</w:t>
      </w:r>
    </w:p>
    <w:p w14:paraId="151AB491" w14:textId="77777777" w:rsidR="00841F99" w:rsidRPr="00A05FC2" w:rsidRDefault="00841F99" w:rsidP="00841F99">
      <w:pPr>
        <w:tabs>
          <w:tab w:val="left" w:pos="1440"/>
          <w:tab w:val="left" w:pos="2160"/>
        </w:tabs>
        <w:ind w:left="2340" w:hanging="2340"/>
        <w:rPr>
          <w:rFonts w:cstheme="minorHAnsi"/>
        </w:rPr>
      </w:pPr>
      <w:r w:rsidRPr="00A05FC2">
        <w:rPr>
          <w:rFonts w:cstheme="minorHAnsi"/>
        </w:rPr>
        <w:t>Where:</w:t>
      </w:r>
    </w:p>
    <w:p w14:paraId="3C8DE2B6" w14:textId="77777777" w:rsidR="00841F99" w:rsidRPr="00A05FC2" w:rsidRDefault="00841F99" w:rsidP="00841F99">
      <w:pPr>
        <w:ind w:left="720"/>
        <w:rPr>
          <w:rFonts w:cstheme="minorHAnsi"/>
          <w:noProof/>
        </w:rPr>
      </w:pPr>
      <w:r w:rsidRPr="00A05FC2">
        <w:rPr>
          <w:rFonts w:cstheme="minorHAnsi"/>
          <w:noProof/>
        </w:rPr>
        <w:t>ΔkWh</w:t>
      </w:r>
      <w:r w:rsidRPr="00A05FC2">
        <w:rPr>
          <w:rFonts w:cstheme="minorHAnsi"/>
          <w:noProof/>
        </w:rPr>
        <w:tab/>
      </w:r>
      <w:r w:rsidRPr="00A05FC2">
        <w:rPr>
          <w:rFonts w:cstheme="minorHAnsi"/>
          <w:noProof/>
        </w:rPr>
        <w:tab/>
        <w:t>= kWh savings from pipe wrap installation</w:t>
      </w:r>
    </w:p>
    <w:p w14:paraId="2A3F3743" w14:textId="77777777" w:rsidR="00841F99" w:rsidRDefault="00841F99" w:rsidP="00841F99">
      <w:pPr>
        <w:ind w:left="2160" w:hanging="1440"/>
        <w:rPr>
          <w:rFonts w:cstheme="minorHAnsi"/>
          <w:noProof/>
        </w:rPr>
      </w:pPr>
      <w:r w:rsidRPr="00A05FC2">
        <w:rPr>
          <w:rFonts w:cstheme="minorHAnsi"/>
          <w:noProof/>
        </w:rPr>
        <w:t>876</w:t>
      </w:r>
      <w:r>
        <w:rPr>
          <w:rFonts w:cstheme="minorHAnsi"/>
          <w:noProof/>
        </w:rPr>
        <w:t>6</w:t>
      </w:r>
      <w:r w:rsidRPr="00A05FC2">
        <w:rPr>
          <w:rFonts w:cstheme="minorHAnsi"/>
          <w:noProof/>
        </w:rPr>
        <w:tab/>
        <w:t>= Number of hours in a year (since savings are assumed to be constant over year).</w:t>
      </w:r>
    </w:p>
    <w:p w14:paraId="5637C255" w14:textId="77777777" w:rsidR="00841F99" w:rsidRDefault="00841F99" w:rsidP="00841F99">
      <w:pPr>
        <w:autoSpaceDE w:val="0"/>
        <w:autoSpaceDN w:val="0"/>
        <w:adjustRightInd w:val="0"/>
        <w:rPr>
          <w:rFonts w:cstheme="minorHAnsi"/>
        </w:rPr>
      </w:pPr>
      <w:r w:rsidRPr="00B41203">
        <w:rPr>
          <w:rFonts w:cstheme="minorHAnsi"/>
          <w:noProof/>
        </w:rPr>
        <mc:AlternateContent>
          <mc:Choice Requires="wps">
            <w:drawing>
              <wp:inline distT="0" distB="0" distL="0" distR="0" wp14:anchorId="3B0C7EE7" wp14:editId="696D48C5">
                <wp:extent cx="5636895" cy="744279"/>
                <wp:effectExtent l="0" t="0" r="20955" b="17780"/>
                <wp:docPr id="5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744279"/>
                        </a:xfrm>
                        <a:prstGeom prst="rect">
                          <a:avLst/>
                        </a:prstGeom>
                        <a:solidFill>
                          <a:srgbClr val="FFFFFF"/>
                        </a:solidFill>
                        <a:ln w="9525">
                          <a:solidFill>
                            <a:srgbClr val="000000"/>
                          </a:solidFill>
                          <a:miter lim="800000"/>
                          <a:headEnd/>
                          <a:tailEnd/>
                        </a:ln>
                      </wps:spPr>
                      <wps:txbx>
                        <w:txbxContent>
                          <w:p w14:paraId="1D02B8CC" w14:textId="77777777" w:rsidR="00F60751" w:rsidRPr="002F2634" w:rsidRDefault="00F60751" w:rsidP="00841F99">
                            <w:pPr>
                              <w:autoSpaceDE w:val="0"/>
                              <w:autoSpaceDN w:val="0"/>
                              <w:adjustRightInd w:val="0"/>
                              <w:rPr>
                                <w:rFonts w:cstheme="minorHAnsi"/>
                              </w:rPr>
                            </w:pPr>
                            <w:r w:rsidRPr="002F2634">
                              <w:rPr>
                                <w:rFonts w:cstheme="minorHAnsi"/>
                              </w:rPr>
                              <w:t>For example, insulating 5 feet of 0.75” pipe with R-5 wrap:</w:t>
                            </w:r>
                          </w:p>
                          <w:p w14:paraId="0C782CCD" w14:textId="77777777" w:rsidR="00F60751" w:rsidRPr="002F2634" w:rsidRDefault="00F60751" w:rsidP="00841F99">
                            <w:pPr>
                              <w:ind w:left="720" w:firstLine="720"/>
                              <w:rPr>
                                <w:rFonts w:cstheme="minorHAnsi"/>
                              </w:rPr>
                            </w:pPr>
                            <w:r w:rsidRPr="002F2634">
                              <w:rPr>
                                <w:rFonts w:cstheme="minorHAnsi"/>
                                <w:noProof/>
                              </w:rPr>
                              <w:t xml:space="preserve">ΔkW </w:t>
                            </w:r>
                            <w:r w:rsidRPr="002F2634">
                              <w:rPr>
                                <w:rFonts w:cstheme="minorHAnsi"/>
                                <w:noProof/>
                              </w:rPr>
                              <w:tab/>
                              <w:t>= 12</w:t>
                            </w:r>
                            <w:r>
                              <w:rPr>
                                <w:rFonts w:cstheme="minorHAnsi"/>
                                <w:noProof/>
                              </w:rPr>
                              <w:t>8</w:t>
                            </w:r>
                            <w:r w:rsidRPr="002F2634">
                              <w:rPr>
                                <w:rFonts w:cstheme="minorHAnsi"/>
                                <w:noProof/>
                              </w:rPr>
                              <w:t>/876</w:t>
                            </w:r>
                            <w:r>
                              <w:rPr>
                                <w:rFonts w:cstheme="minorHAnsi"/>
                                <w:noProof/>
                              </w:rPr>
                              <w:t>6</w:t>
                            </w:r>
                          </w:p>
                          <w:p w14:paraId="795B5AE8" w14:textId="77777777" w:rsidR="00F60751" w:rsidRPr="002F2634" w:rsidRDefault="00F60751" w:rsidP="00841F99">
                            <w:pPr>
                              <w:keepNext/>
                              <w:rPr>
                                <w:rFonts w:cstheme="minorHAnsi"/>
                              </w:rPr>
                            </w:pPr>
                            <w:r w:rsidRPr="002F2634">
                              <w:rPr>
                                <w:rFonts w:cstheme="minorHAnsi"/>
                                <w:b/>
                              </w:rPr>
                              <w:tab/>
                            </w:r>
                            <w:r w:rsidRPr="002F2634">
                              <w:rPr>
                                <w:rFonts w:cstheme="minorHAnsi"/>
                                <w:b/>
                              </w:rPr>
                              <w:tab/>
                            </w:r>
                            <w:r w:rsidRPr="002F2634">
                              <w:rPr>
                                <w:rFonts w:cstheme="minorHAnsi"/>
                                <w:b/>
                              </w:rPr>
                              <w:tab/>
                            </w:r>
                            <w:r w:rsidRPr="002F2634">
                              <w:rPr>
                                <w:rFonts w:cstheme="minorHAnsi"/>
                              </w:rPr>
                              <w:t>= 0.01</w:t>
                            </w:r>
                            <w:r>
                              <w:rPr>
                                <w:rFonts w:cstheme="minorHAnsi"/>
                              </w:rPr>
                              <w:t>5</w:t>
                            </w:r>
                            <w:r w:rsidRPr="002F2634">
                              <w:rPr>
                                <w:rFonts w:cstheme="minorHAnsi"/>
                              </w:rPr>
                              <w:t>kW</w:t>
                            </w:r>
                          </w:p>
                          <w:p w14:paraId="40BB7D74"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3B0C7EE7" id="_x0000_s1072" type="#_x0000_t202" style="width:443.85pt;height:5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">
                <v:textbox>
                  <w:txbxContent>
                    <w:p w14:paraId="1D02B8CC" w14:textId="77777777" w:rsidR="00F60751" w:rsidRPr="002F2634" w:rsidRDefault="00F60751" w:rsidP="00841F99">
                      <w:pPr>
                        <w:autoSpaceDE w:val="0"/>
                        <w:autoSpaceDN w:val="0"/>
                        <w:adjustRightInd w:val="0"/>
                        <w:rPr>
                          <w:rFonts w:cstheme="minorHAnsi"/>
                        </w:rPr>
                      </w:pPr>
                      <w:r w:rsidRPr="002F2634">
                        <w:rPr>
                          <w:rFonts w:cstheme="minorHAnsi"/>
                        </w:rPr>
                        <w:t>For example, insulating 5 feet of 0.75” pipe with R-5 wrap:</w:t>
                      </w:r>
                    </w:p>
                    <w:p w14:paraId="0C782CCD" w14:textId="77777777" w:rsidR="00F60751" w:rsidRPr="002F2634" w:rsidRDefault="00F60751" w:rsidP="00841F99">
                      <w:pPr>
                        <w:ind w:left="720" w:firstLine="720"/>
                        <w:rPr>
                          <w:rFonts w:cstheme="minorHAnsi"/>
                        </w:rPr>
                      </w:pPr>
                      <w:r w:rsidRPr="002F2634">
                        <w:rPr>
                          <w:rFonts w:cstheme="minorHAnsi"/>
                          <w:noProof/>
                        </w:rPr>
                        <w:t xml:space="preserve">ΔkW </w:t>
                      </w:r>
                      <w:r w:rsidRPr="002F2634">
                        <w:rPr>
                          <w:rFonts w:cstheme="minorHAnsi"/>
                          <w:noProof/>
                        </w:rPr>
                        <w:tab/>
                        <w:t>= 12</w:t>
                      </w:r>
                      <w:r>
                        <w:rPr>
                          <w:rFonts w:cstheme="minorHAnsi"/>
                          <w:noProof/>
                        </w:rPr>
                        <w:t>8</w:t>
                      </w:r>
                      <w:r w:rsidRPr="002F2634">
                        <w:rPr>
                          <w:rFonts w:cstheme="minorHAnsi"/>
                          <w:noProof/>
                        </w:rPr>
                        <w:t>/876</w:t>
                      </w:r>
                      <w:r>
                        <w:rPr>
                          <w:rFonts w:cstheme="minorHAnsi"/>
                          <w:noProof/>
                        </w:rPr>
                        <w:t>6</w:t>
                      </w:r>
                    </w:p>
                    <w:p w14:paraId="795B5AE8" w14:textId="77777777" w:rsidR="00F60751" w:rsidRPr="002F2634" w:rsidRDefault="00F60751" w:rsidP="00841F99">
                      <w:pPr>
                        <w:keepNext/>
                        <w:rPr>
                          <w:rFonts w:cstheme="minorHAnsi"/>
                        </w:rPr>
                      </w:pPr>
                      <w:r w:rsidRPr="002F2634">
                        <w:rPr>
                          <w:rFonts w:cstheme="minorHAnsi"/>
                          <w:b/>
                        </w:rPr>
                        <w:tab/>
                      </w:r>
                      <w:r w:rsidRPr="002F2634">
                        <w:rPr>
                          <w:rFonts w:cstheme="minorHAnsi"/>
                          <w:b/>
                        </w:rPr>
                        <w:tab/>
                      </w:r>
                      <w:r w:rsidRPr="002F2634">
                        <w:rPr>
                          <w:rFonts w:cstheme="minorHAnsi"/>
                          <w:b/>
                        </w:rPr>
                        <w:tab/>
                      </w:r>
                      <w:r w:rsidRPr="002F2634">
                        <w:rPr>
                          <w:rFonts w:cstheme="minorHAnsi"/>
                        </w:rPr>
                        <w:t>= 0.01</w:t>
                      </w:r>
                      <w:r>
                        <w:rPr>
                          <w:rFonts w:cstheme="minorHAnsi"/>
                        </w:rPr>
                        <w:t>5</w:t>
                      </w:r>
                      <w:r w:rsidRPr="002F2634">
                        <w:rPr>
                          <w:rFonts w:cstheme="minorHAnsi"/>
                        </w:rPr>
                        <w:t>kW</w:t>
                      </w:r>
                    </w:p>
                    <w:p w14:paraId="40BB7D74" w14:textId="77777777" w:rsidR="00F60751" w:rsidRDefault="00F60751" w:rsidP="00841F99"/>
                  </w:txbxContent>
                </v:textbox>
                <w10:anchorlock/>
              </v:shape>
            </w:pict>
          </mc:Fallback>
        </mc:AlternateContent>
      </w:r>
    </w:p>
    <w:p w14:paraId="34270B2D" w14:textId="77777777" w:rsidR="00841F99" w:rsidRPr="00A05FC2" w:rsidRDefault="00841F99" w:rsidP="00841F99">
      <w:pPr>
        <w:tabs>
          <w:tab w:val="left" w:pos="540"/>
          <w:tab w:val="left" w:pos="1440"/>
          <w:tab w:val="left" w:pos="2160"/>
        </w:tabs>
        <w:rPr>
          <w:rFonts w:cstheme="minorHAnsi"/>
        </w:rPr>
      </w:pPr>
      <w:r w:rsidRPr="00A05FC2">
        <w:rPr>
          <w:rFonts w:cstheme="minorHAnsi"/>
        </w:rPr>
        <w:t>If inputs above are not available the following default per 3ft R-4 length can be used for up to 6 ft length on the hot pipe and 3 ft on the cold pipe.</w:t>
      </w:r>
    </w:p>
    <w:p w14:paraId="58E47E16" w14:textId="77777777" w:rsidR="00841F99" w:rsidRPr="00A05FC2" w:rsidRDefault="00841F99" w:rsidP="00841F99">
      <w:pPr>
        <w:ind w:left="720" w:firstLine="720"/>
        <w:rPr>
          <w:rFonts w:cstheme="minorHAnsi"/>
        </w:rPr>
      </w:pPr>
      <w:r w:rsidRPr="00A05FC2">
        <w:rPr>
          <w:rFonts w:cstheme="minorHAnsi"/>
          <w:noProof/>
        </w:rPr>
        <w:t xml:space="preserve">ΔkW </w:t>
      </w:r>
      <w:r w:rsidRPr="00A05FC2">
        <w:rPr>
          <w:rFonts w:cstheme="minorHAnsi"/>
          <w:noProof/>
        </w:rPr>
        <w:tab/>
        <w:t>= 7</w:t>
      </w:r>
      <w:r>
        <w:rPr>
          <w:rFonts w:cstheme="minorHAnsi"/>
          <w:noProof/>
        </w:rPr>
        <w:t>7.1</w:t>
      </w:r>
      <w:r w:rsidRPr="00A05FC2">
        <w:rPr>
          <w:rFonts w:cstheme="minorHAnsi"/>
          <w:noProof/>
        </w:rPr>
        <w:t>/876</w:t>
      </w:r>
      <w:r>
        <w:rPr>
          <w:rFonts w:cstheme="minorHAnsi"/>
          <w:noProof/>
        </w:rPr>
        <w:t>6</w:t>
      </w:r>
    </w:p>
    <w:p w14:paraId="50C5E96F" w14:textId="77777777" w:rsidR="00841F99" w:rsidRPr="00A05FC2" w:rsidRDefault="00841F99" w:rsidP="00841F99">
      <w:pPr>
        <w:keepNext/>
        <w:rPr>
          <w:rFonts w:cstheme="minorHAnsi"/>
        </w:rPr>
      </w:pPr>
      <w:r w:rsidRPr="00A05FC2">
        <w:rPr>
          <w:rFonts w:cstheme="minorHAnsi"/>
        </w:rPr>
        <w:tab/>
      </w:r>
      <w:r w:rsidRPr="00A05FC2">
        <w:rPr>
          <w:rFonts w:cstheme="minorHAnsi"/>
        </w:rPr>
        <w:tab/>
      </w:r>
      <w:r w:rsidRPr="00A05FC2">
        <w:rPr>
          <w:rFonts w:cstheme="minorHAnsi"/>
        </w:rPr>
        <w:tab/>
        <w:t>= 0.008</w:t>
      </w:r>
      <w:r>
        <w:rPr>
          <w:rFonts w:cstheme="minorHAnsi"/>
        </w:rPr>
        <w:t>8</w:t>
      </w:r>
      <w:r w:rsidRPr="00A05FC2">
        <w:rPr>
          <w:rFonts w:cstheme="minorHAnsi"/>
        </w:rPr>
        <w:t xml:space="preserve"> kW</w:t>
      </w:r>
    </w:p>
    <w:p w14:paraId="53992030" w14:textId="77777777" w:rsidR="00841F99" w:rsidRPr="00A05FC2" w:rsidRDefault="00841F99" w:rsidP="00841F99">
      <w:pPr>
        <w:pStyle w:val="Heading6"/>
      </w:pPr>
      <w:r>
        <w:t>Natural Gas</w:t>
      </w:r>
      <w:r w:rsidRPr="00A05FC2">
        <w:t xml:space="preserve"> Savings </w:t>
      </w:r>
    </w:p>
    <w:p w14:paraId="3474BB9D" w14:textId="77777777" w:rsidR="00841F99" w:rsidRPr="00A05FC2" w:rsidRDefault="00841F99" w:rsidP="00841F99">
      <w:pPr>
        <w:tabs>
          <w:tab w:val="left" w:pos="1440"/>
          <w:tab w:val="left" w:pos="2160"/>
        </w:tabs>
        <w:ind w:left="2340" w:hanging="2340"/>
        <w:rPr>
          <w:rFonts w:cstheme="minorHAnsi"/>
        </w:rPr>
      </w:pPr>
      <w:r w:rsidRPr="00A05FC2">
        <w:rPr>
          <w:rFonts w:cstheme="minorHAnsi"/>
        </w:rPr>
        <w:t xml:space="preserve">For </w:t>
      </w:r>
      <w:r>
        <w:rPr>
          <w:rFonts w:cstheme="minorHAnsi"/>
        </w:rPr>
        <w:t>Natural Gas</w:t>
      </w:r>
      <w:r w:rsidRPr="00A05FC2">
        <w:rPr>
          <w:rFonts w:cstheme="minorHAnsi"/>
        </w:rPr>
        <w:t xml:space="preserve"> DHW systems:</w:t>
      </w:r>
    </w:p>
    <w:p w14:paraId="7D4E3845" w14:textId="77777777" w:rsidR="00841F99" w:rsidRPr="00A05FC2" w:rsidRDefault="00841F99" w:rsidP="00841F99">
      <w:pPr>
        <w:autoSpaceDE w:val="0"/>
        <w:autoSpaceDN w:val="0"/>
        <w:adjustRightInd w:val="0"/>
        <w:ind w:left="720" w:firstLine="720"/>
        <w:rPr>
          <w:rFonts w:cstheme="minorHAnsi"/>
        </w:rPr>
      </w:pPr>
      <w:r w:rsidRPr="00A05FC2">
        <w:rPr>
          <w:rFonts w:cstheme="minorHAnsi"/>
          <w:noProof/>
        </w:rPr>
        <w:t>Δ</w:t>
      </w:r>
      <w:r w:rsidRPr="00A05FC2">
        <w:rPr>
          <w:rFonts w:cstheme="minorHAnsi"/>
        </w:rPr>
        <w:t>Therm</w:t>
      </w:r>
      <w:r w:rsidRPr="00A05FC2">
        <w:rPr>
          <w:rFonts w:cstheme="minorHAnsi"/>
        </w:rPr>
        <w:tab/>
        <w:t xml:space="preserve"> </w:t>
      </w:r>
      <w:r w:rsidRPr="00A05FC2">
        <w:rPr>
          <w:rFonts w:cstheme="minorHAnsi"/>
        </w:rPr>
        <w:tab/>
        <w:t>= ((1/Rexist – 1/Rnew) * (L * C) * ΔT * 8,76</w:t>
      </w:r>
      <w:r>
        <w:rPr>
          <w:rFonts w:cstheme="minorHAnsi"/>
        </w:rPr>
        <w:t>6</w:t>
      </w:r>
      <w:r w:rsidRPr="00A05FC2">
        <w:rPr>
          <w:rFonts w:cstheme="minorHAnsi"/>
        </w:rPr>
        <w:t>) / ηDHW /100,000</w:t>
      </w:r>
    </w:p>
    <w:p w14:paraId="3CD19EC9" w14:textId="77777777" w:rsidR="00841F99" w:rsidRPr="00A05FC2" w:rsidRDefault="00841F99" w:rsidP="00841F99">
      <w:pPr>
        <w:rPr>
          <w:rFonts w:cstheme="minorHAnsi"/>
          <w:noProof/>
        </w:rPr>
      </w:pPr>
      <w:r w:rsidRPr="00A05FC2">
        <w:rPr>
          <w:rFonts w:cstheme="minorHAnsi"/>
          <w:noProof/>
        </w:rPr>
        <w:t>Where:</w:t>
      </w:r>
    </w:p>
    <w:p w14:paraId="50C55844" w14:textId="77777777" w:rsidR="00841F99" w:rsidRPr="00A05FC2" w:rsidRDefault="00841F99" w:rsidP="00841F99">
      <w:pPr>
        <w:ind w:firstLine="720"/>
        <w:rPr>
          <w:rFonts w:cstheme="minorHAnsi"/>
          <w:noProof/>
        </w:rPr>
      </w:pPr>
      <w:proofErr w:type="gramStart"/>
      <w:r w:rsidRPr="00A05FC2">
        <w:rPr>
          <w:rFonts w:cstheme="minorHAnsi"/>
        </w:rPr>
        <w:t>ηDHW</w:t>
      </w:r>
      <w:proofErr w:type="gramEnd"/>
      <w:r w:rsidRPr="00A05FC2">
        <w:rPr>
          <w:rFonts w:cstheme="minorHAnsi"/>
          <w:noProof/>
        </w:rPr>
        <w:t xml:space="preserve"> </w:t>
      </w:r>
      <w:r w:rsidRPr="00A05FC2">
        <w:rPr>
          <w:rFonts w:cstheme="minorHAnsi"/>
          <w:noProof/>
        </w:rPr>
        <w:tab/>
      </w:r>
      <w:r>
        <w:rPr>
          <w:rFonts w:cstheme="minorHAnsi"/>
          <w:noProof/>
        </w:rPr>
        <w:tab/>
      </w:r>
      <w:r w:rsidRPr="00A05FC2">
        <w:rPr>
          <w:rFonts w:cstheme="minorHAnsi"/>
          <w:noProof/>
        </w:rPr>
        <w:t>= Recovery efficiency of gas hot water heater</w:t>
      </w:r>
    </w:p>
    <w:p w14:paraId="3DD7FAFA" w14:textId="77777777" w:rsidR="00841F99" w:rsidRPr="00A05FC2" w:rsidRDefault="00841F99" w:rsidP="00841F99">
      <w:pPr>
        <w:ind w:left="1440" w:firstLine="720"/>
        <w:rPr>
          <w:rFonts w:cstheme="minorHAnsi"/>
          <w:noProof/>
        </w:rPr>
      </w:pPr>
      <w:r w:rsidRPr="00A05FC2">
        <w:rPr>
          <w:rFonts w:cstheme="minorHAnsi"/>
          <w:noProof/>
        </w:rPr>
        <w:t xml:space="preserve">= 0.78 </w:t>
      </w:r>
      <w:r w:rsidRPr="00A05FC2">
        <w:rPr>
          <w:rStyle w:val="FootnoteReference"/>
          <w:rFonts w:asciiTheme="minorHAnsi" w:eastAsia="Calibri" w:hAnsiTheme="minorHAnsi" w:cstheme="minorHAnsi"/>
          <w:noProof/>
        </w:rPr>
        <w:footnoteReference w:id="488"/>
      </w:r>
    </w:p>
    <w:p w14:paraId="21C40D3B" w14:textId="77777777" w:rsidR="00841F99" w:rsidRPr="00A05FC2" w:rsidRDefault="00841F99" w:rsidP="00841F99">
      <w:pPr>
        <w:ind w:left="1440" w:firstLine="720"/>
        <w:rPr>
          <w:rFonts w:cstheme="minorHAnsi"/>
        </w:rPr>
      </w:pPr>
      <w:r w:rsidRPr="00A05FC2">
        <w:rPr>
          <w:rFonts w:cstheme="minorHAnsi"/>
          <w:noProof/>
        </w:rPr>
        <w:t>Other variables as defined above</w:t>
      </w:r>
    </w:p>
    <w:p w14:paraId="793C640D" w14:textId="77777777" w:rsidR="00841F99" w:rsidRDefault="00841F99" w:rsidP="00841F99">
      <w:pPr>
        <w:autoSpaceDE w:val="0"/>
        <w:autoSpaceDN w:val="0"/>
        <w:adjustRightInd w:val="0"/>
        <w:rPr>
          <w:rFonts w:cstheme="minorHAnsi"/>
        </w:rPr>
      </w:pPr>
      <w:r w:rsidRPr="00B41203">
        <w:rPr>
          <w:rFonts w:cstheme="minorHAnsi"/>
          <w:noProof/>
        </w:rPr>
        <mc:AlternateContent>
          <mc:Choice Requires="wps">
            <w:drawing>
              <wp:inline distT="0" distB="0" distL="0" distR="0" wp14:anchorId="208D9A24" wp14:editId="735F121E">
                <wp:extent cx="5636895" cy="892810"/>
                <wp:effectExtent l="0" t="0" r="20955" b="21590"/>
                <wp:docPr id="5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892810"/>
                        </a:xfrm>
                        <a:prstGeom prst="rect">
                          <a:avLst/>
                        </a:prstGeom>
                        <a:solidFill>
                          <a:srgbClr val="FFFFFF"/>
                        </a:solidFill>
                        <a:ln w="9525">
                          <a:solidFill>
                            <a:srgbClr val="000000"/>
                          </a:solidFill>
                          <a:miter lim="800000"/>
                          <a:headEnd/>
                          <a:tailEnd/>
                        </a:ln>
                      </wps:spPr>
                      <wps:txbx>
                        <w:txbxContent>
                          <w:p w14:paraId="71969810" w14:textId="77777777" w:rsidR="00F60751" w:rsidRPr="002F2634" w:rsidRDefault="00F60751" w:rsidP="00841F99">
                            <w:pPr>
                              <w:autoSpaceDE w:val="0"/>
                              <w:autoSpaceDN w:val="0"/>
                              <w:adjustRightInd w:val="0"/>
                              <w:rPr>
                                <w:rFonts w:cstheme="minorHAnsi"/>
                              </w:rPr>
                            </w:pPr>
                            <w:r w:rsidRPr="002F2634">
                              <w:rPr>
                                <w:rFonts w:cstheme="minorHAnsi"/>
                              </w:rPr>
                              <w:t>For example, insulating 5 feet of 0.75” pipe with R-5 wrap:</w:t>
                            </w:r>
                          </w:p>
                          <w:p w14:paraId="39548F08" w14:textId="77777777" w:rsidR="00F60751" w:rsidRPr="002F2634" w:rsidRDefault="00F60751" w:rsidP="00841F99">
                            <w:pPr>
                              <w:autoSpaceDE w:val="0"/>
                              <w:autoSpaceDN w:val="0"/>
                              <w:adjustRightInd w:val="0"/>
                              <w:rPr>
                                <w:rFonts w:cstheme="minorHAnsi"/>
                              </w:rPr>
                            </w:pPr>
                            <w:r w:rsidRPr="002F2634">
                              <w:rPr>
                                <w:rFonts w:cstheme="minorHAnsi"/>
                                <w:sz w:val="24"/>
                              </w:rPr>
                              <w:tab/>
                            </w:r>
                            <w:r w:rsidRPr="002F2634">
                              <w:rPr>
                                <w:rFonts w:cstheme="minorHAnsi"/>
                                <w:sz w:val="24"/>
                              </w:rPr>
                              <w:tab/>
                            </w:r>
                            <w:r w:rsidRPr="002F2634">
                              <w:rPr>
                                <w:rFonts w:cstheme="minorHAnsi"/>
                                <w:noProof/>
                              </w:rPr>
                              <w:t>Δ</w:t>
                            </w:r>
                            <w:r w:rsidRPr="002F2634">
                              <w:rPr>
                                <w:rFonts w:cstheme="minorHAnsi"/>
                              </w:rPr>
                              <w:t>Therm</w:t>
                            </w:r>
                            <w:r w:rsidRPr="002F2634">
                              <w:rPr>
                                <w:rFonts w:cstheme="minorHAnsi"/>
                              </w:rPr>
                              <w:tab/>
                              <w:t xml:space="preserve"> </w:t>
                            </w:r>
                            <w:r w:rsidRPr="002F2634">
                              <w:rPr>
                                <w:rFonts w:cstheme="minorHAnsi"/>
                              </w:rPr>
                              <w:tab/>
                              <w:t>= ((1/1– 1</w:t>
                            </w:r>
                            <w:proofErr w:type="gramStart"/>
                            <w:r w:rsidRPr="002F2634">
                              <w:rPr>
                                <w:rFonts w:cstheme="minorHAnsi"/>
                              </w:rPr>
                              <w:t>/</w:t>
                            </w:r>
                            <w:r>
                              <w:rPr>
                                <w:rFonts w:cstheme="minorHAnsi"/>
                              </w:rPr>
                              <w:t>(</w:t>
                            </w:r>
                            <w:proofErr w:type="gramEnd"/>
                            <w:r>
                              <w:rPr>
                                <w:rFonts w:cstheme="minorHAnsi"/>
                              </w:rPr>
                              <w:t>1+</w:t>
                            </w:r>
                            <w:r w:rsidRPr="002F2634">
                              <w:rPr>
                                <w:rFonts w:cstheme="minorHAnsi"/>
                              </w:rPr>
                              <w:t>5</w:t>
                            </w:r>
                            <w:r>
                              <w:rPr>
                                <w:rFonts w:cstheme="minorHAnsi"/>
                              </w:rPr>
                              <w:t>)</w:t>
                            </w:r>
                            <w:r w:rsidRPr="002F2634">
                              <w:rPr>
                                <w:rFonts w:cstheme="minorHAnsi"/>
                              </w:rPr>
                              <w:t>) * (5 * 0.196) * 60 * 876</w:t>
                            </w:r>
                            <w:r>
                              <w:rPr>
                                <w:rFonts w:cstheme="minorHAnsi"/>
                              </w:rPr>
                              <w:t>6</w:t>
                            </w:r>
                            <w:r w:rsidRPr="002F2634">
                              <w:rPr>
                                <w:rFonts w:cstheme="minorHAnsi"/>
                              </w:rPr>
                              <w:t>) / 0.78 / 100,000</w:t>
                            </w:r>
                          </w:p>
                          <w:p w14:paraId="7BFFEB10" w14:textId="77777777" w:rsidR="00F60751" w:rsidRPr="002F2634" w:rsidRDefault="00F60751" w:rsidP="00841F99">
                            <w:pPr>
                              <w:autoSpaceDE w:val="0"/>
                              <w:autoSpaceDN w:val="0"/>
                              <w:adjustRightInd w:val="0"/>
                              <w:rPr>
                                <w:rFonts w:cstheme="minorHAnsi"/>
                              </w:rPr>
                            </w:pPr>
                            <w:r w:rsidRPr="002F2634">
                              <w:rPr>
                                <w:rFonts w:cstheme="minorHAnsi"/>
                              </w:rPr>
                              <w:tab/>
                            </w:r>
                            <w:r w:rsidRPr="002F2634">
                              <w:rPr>
                                <w:rFonts w:cstheme="minorHAnsi"/>
                              </w:rPr>
                              <w:tab/>
                            </w:r>
                            <w:r w:rsidRPr="002F2634">
                              <w:rPr>
                                <w:rFonts w:cstheme="minorHAnsi"/>
                              </w:rPr>
                              <w:tab/>
                            </w:r>
                            <w:r w:rsidRPr="002F2634">
                              <w:rPr>
                                <w:rFonts w:cstheme="minorHAnsi"/>
                              </w:rPr>
                              <w:tab/>
                              <w:t>= 5.</w:t>
                            </w:r>
                            <w:r>
                              <w:rPr>
                                <w:rFonts w:cstheme="minorHAnsi"/>
                              </w:rPr>
                              <w:t>51</w:t>
                            </w:r>
                            <w:r w:rsidRPr="002F2634">
                              <w:rPr>
                                <w:rFonts w:cstheme="minorHAnsi"/>
                              </w:rPr>
                              <w:t xml:space="preserve"> therms</w:t>
                            </w:r>
                          </w:p>
                          <w:p w14:paraId="23E9B7C1"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208D9A24" id="_x0000_s1073" type="#_x0000_t202" style="width:443.85pt;height:7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">
                <v:textbox>
                  <w:txbxContent>
                    <w:p w14:paraId="71969810" w14:textId="77777777" w:rsidR="00F60751" w:rsidRPr="002F2634" w:rsidRDefault="00F60751" w:rsidP="00841F99">
                      <w:pPr>
                        <w:autoSpaceDE w:val="0"/>
                        <w:autoSpaceDN w:val="0"/>
                        <w:adjustRightInd w:val="0"/>
                        <w:rPr>
                          <w:rFonts w:cstheme="minorHAnsi"/>
                        </w:rPr>
                      </w:pPr>
                      <w:r w:rsidRPr="002F2634">
                        <w:rPr>
                          <w:rFonts w:cstheme="minorHAnsi"/>
                        </w:rPr>
                        <w:t>For example, insulating 5 feet of 0.75” pipe with R-5 wrap:</w:t>
                      </w:r>
                    </w:p>
                    <w:p w14:paraId="39548F08" w14:textId="77777777" w:rsidR="00F60751" w:rsidRPr="002F2634" w:rsidRDefault="00F60751" w:rsidP="00841F99">
                      <w:pPr>
                        <w:autoSpaceDE w:val="0"/>
                        <w:autoSpaceDN w:val="0"/>
                        <w:adjustRightInd w:val="0"/>
                        <w:rPr>
                          <w:rFonts w:cstheme="minorHAnsi"/>
                        </w:rPr>
                      </w:pPr>
                      <w:r w:rsidRPr="002F2634">
                        <w:rPr>
                          <w:rFonts w:cstheme="minorHAnsi"/>
                          <w:sz w:val="24"/>
                        </w:rPr>
                        <w:tab/>
                      </w:r>
                      <w:r w:rsidRPr="002F2634">
                        <w:rPr>
                          <w:rFonts w:cstheme="minorHAnsi"/>
                          <w:sz w:val="24"/>
                        </w:rPr>
                        <w:tab/>
                      </w:r>
                      <w:r w:rsidRPr="002F2634">
                        <w:rPr>
                          <w:rFonts w:cstheme="minorHAnsi"/>
                          <w:noProof/>
                        </w:rPr>
                        <w:t>Δ</w:t>
                      </w:r>
                      <w:r w:rsidRPr="002F2634">
                        <w:rPr>
                          <w:rFonts w:cstheme="minorHAnsi"/>
                        </w:rPr>
                        <w:t>Therm</w:t>
                      </w:r>
                      <w:r w:rsidRPr="002F2634">
                        <w:rPr>
                          <w:rFonts w:cstheme="minorHAnsi"/>
                        </w:rPr>
                        <w:tab/>
                        <w:t xml:space="preserve"> </w:t>
                      </w:r>
                      <w:r w:rsidRPr="002F2634">
                        <w:rPr>
                          <w:rFonts w:cstheme="minorHAnsi"/>
                        </w:rPr>
                        <w:tab/>
                        <w:t>= ((1/1– 1</w:t>
                      </w:r>
                      <w:proofErr w:type="gramStart"/>
                      <w:r w:rsidRPr="002F2634">
                        <w:rPr>
                          <w:rFonts w:cstheme="minorHAnsi"/>
                        </w:rPr>
                        <w:t>/</w:t>
                      </w:r>
                      <w:r>
                        <w:rPr>
                          <w:rFonts w:cstheme="minorHAnsi"/>
                        </w:rPr>
                        <w:t>(</w:t>
                      </w:r>
                      <w:proofErr w:type="gramEnd"/>
                      <w:r>
                        <w:rPr>
                          <w:rFonts w:cstheme="minorHAnsi"/>
                        </w:rPr>
                        <w:t>1+</w:t>
                      </w:r>
                      <w:r w:rsidRPr="002F2634">
                        <w:rPr>
                          <w:rFonts w:cstheme="minorHAnsi"/>
                        </w:rPr>
                        <w:t>5</w:t>
                      </w:r>
                      <w:r>
                        <w:rPr>
                          <w:rFonts w:cstheme="minorHAnsi"/>
                        </w:rPr>
                        <w:t>)</w:t>
                      </w:r>
                      <w:r w:rsidRPr="002F2634">
                        <w:rPr>
                          <w:rFonts w:cstheme="minorHAnsi"/>
                        </w:rPr>
                        <w:t>) * (5 * 0.196) * 60 * 876</w:t>
                      </w:r>
                      <w:r>
                        <w:rPr>
                          <w:rFonts w:cstheme="minorHAnsi"/>
                        </w:rPr>
                        <w:t>6</w:t>
                      </w:r>
                      <w:r w:rsidRPr="002F2634">
                        <w:rPr>
                          <w:rFonts w:cstheme="minorHAnsi"/>
                        </w:rPr>
                        <w:t>) / 0.78 / 100,000</w:t>
                      </w:r>
                    </w:p>
                    <w:p w14:paraId="7BFFEB10" w14:textId="77777777" w:rsidR="00F60751" w:rsidRPr="002F2634" w:rsidRDefault="00F60751" w:rsidP="00841F99">
                      <w:pPr>
                        <w:autoSpaceDE w:val="0"/>
                        <w:autoSpaceDN w:val="0"/>
                        <w:adjustRightInd w:val="0"/>
                        <w:rPr>
                          <w:rFonts w:cstheme="minorHAnsi"/>
                        </w:rPr>
                      </w:pPr>
                      <w:r w:rsidRPr="002F2634">
                        <w:rPr>
                          <w:rFonts w:cstheme="minorHAnsi"/>
                        </w:rPr>
                        <w:tab/>
                      </w:r>
                      <w:r w:rsidRPr="002F2634">
                        <w:rPr>
                          <w:rFonts w:cstheme="minorHAnsi"/>
                        </w:rPr>
                        <w:tab/>
                      </w:r>
                      <w:r w:rsidRPr="002F2634">
                        <w:rPr>
                          <w:rFonts w:cstheme="minorHAnsi"/>
                        </w:rPr>
                        <w:tab/>
                      </w:r>
                      <w:r w:rsidRPr="002F2634">
                        <w:rPr>
                          <w:rFonts w:cstheme="minorHAnsi"/>
                        </w:rPr>
                        <w:tab/>
                        <w:t>= 5.</w:t>
                      </w:r>
                      <w:r>
                        <w:rPr>
                          <w:rFonts w:cstheme="minorHAnsi"/>
                        </w:rPr>
                        <w:t>51</w:t>
                      </w:r>
                      <w:r w:rsidRPr="002F2634">
                        <w:rPr>
                          <w:rFonts w:cstheme="minorHAnsi"/>
                        </w:rPr>
                        <w:t xml:space="preserve"> therms</w:t>
                      </w:r>
                    </w:p>
                    <w:p w14:paraId="23E9B7C1" w14:textId="77777777" w:rsidR="00F60751" w:rsidRDefault="00F60751" w:rsidP="00841F99"/>
                  </w:txbxContent>
                </v:textbox>
                <w10:anchorlock/>
              </v:shape>
            </w:pict>
          </mc:Fallback>
        </mc:AlternateContent>
      </w:r>
    </w:p>
    <w:p w14:paraId="1CD73BD7" w14:textId="77777777" w:rsidR="00841F99" w:rsidRPr="00A05FC2" w:rsidRDefault="00841F99" w:rsidP="00841F99">
      <w:pPr>
        <w:tabs>
          <w:tab w:val="left" w:pos="540"/>
          <w:tab w:val="left" w:pos="1440"/>
          <w:tab w:val="left" w:pos="2160"/>
        </w:tabs>
        <w:rPr>
          <w:rFonts w:cstheme="minorHAnsi"/>
        </w:rPr>
      </w:pPr>
      <w:r w:rsidRPr="00A05FC2">
        <w:rPr>
          <w:rFonts w:cstheme="minorHAnsi"/>
        </w:rPr>
        <w:t>If inputs above are not available the following default per 3ft R-4 length can be used for up to 6ft length on the hot pipe and 3ft on the cold pipe.</w:t>
      </w:r>
    </w:p>
    <w:p w14:paraId="081F56FD" w14:textId="77777777" w:rsidR="00841F99" w:rsidRPr="00A05FC2" w:rsidRDefault="00841F99" w:rsidP="00841F99">
      <w:pPr>
        <w:autoSpaceDE w:val="0"/>
        <w:autoSpaceDN w:val="0"/>
        <w:adjustRightInd w:val="0"/>
        <w:ind w:left="720" w:firstLine="720"/>
        <w:rPr>
          <w:rFonts w:cstheme="minorHAnsi"/>
        </w:rPr>
      </w:pPr>
      <w:r w:rsidRPr="00A05FC2">
        <w:rPr>
          <w:rFonts w:cstheme="minorHAnsi"/>
          <w:noProof/>
        </w:rPr>
        <w:t>Δ</w:t>
      </w:r>
      <w:r w:rsidRPr="00A05FC2">
        <w:rPr>
          <w:rFonts w:cstheme="minorHAnsi"/>
        </w:rPr>
        <w:t xml:space="preserve">Therm </w:t>
      </w:r>
      <w:r w:rsidRPr="00A05FC2">
        <w:rPr>
          <w:rFonts w:cstheme="minorHAnsi"/>
        </w:rPr>
        <w:tab/>
      </w:r>
      <w:r w:rsidRPr="00A05FC2">
        <w:rPr>
          <w:rFonts w:cstheme="minorHAnsi"/>
        </w:rPr>
        <w:tab/>
        <w:t>= ((1/Rexist – 1/Rnew) * (L * C) * ΔT * 8,76</w:t>
      </w:r>
      <w:r>
        <w:rPr>
          <w:rFonts w:cstheme="minorHAnsi"/>
        </w:rPr>
        <w:t>6</w:t>
      </w:r>
      <w:r w:rsidRPr="00A05FC2">
        <w:rPr>
          <w:rFonts w:cstheme="minorHAnsi"/>
        </w:rPr>
        <w:t>) / ηDHW / 100,000</w:t>
      </w:r>
    </w:p>
    <w:p w14:paraId="3558DE02" w14:textId="77777777" w:rsidR="00841F99" w:rsidRPr="00A05FC2" w:rsidRDefault="00841F99" w:rsidP="00841F99">
      <w:pPr>
        <w:rPr>
          <w:rFonts w:cstheme="minorHAnsi"/>
        </w:rPr>
      </w:pPr>
      <w:r w:rsidRPr="00A05FC2">
        <w:rPr>
          <w:rFonts w:cstheme="minorHAnsi"/>
          <w:b/>
        </w:rPr>
        <w:tab/>
      </w:r>
      <w:r w:rsidRPr="00A05FC2">
        <w:rPr>
          <w:rFonts w:cstheme="minorHAnsi"/>
          <w:b/>
        </w:rPr>
        <w:tab/>
      </w:r>
      <w:r w:rsidRPr="00A05FC2">
        <w:rPr>
          <w:rFonts w:cstheme="minorHAnsi"/>
          <w:b/>
        </w:rPr>
        <w:tab/>
      </w:r>
      <w:r w:rsidRPr="00A05FC2">
        <w:rPr>
          <w:rFonts w:cstheme="minorHAnsi"/>
          <w:b/>
        </w:rPr>
        <w:tab/>
      </w:r>
      <w:r w:rsidRPr="00A05FC2">
        <w:rPr>
          <w:rFonts w:cstheme="minorHAnsi"/>
        </w:rPr>
        <w:t>= ((1/1– 1</w:t>
      </w:r>
      <w:proofErr w:type="gramStart"/>
      <w:r w:rsidRPr="00A05FC2">
        <w:rPr>
          <w:rFonts w:cstheme="minorHAnsi"/>
        </w:rPr>
        <w:t>/</w:t>
      </w:r>
      <w:r>
        <w:rPr>
          <w:rFonts w:cstheme="minorHAnsi"/>
        </w:rPr>
        <w:t>(</w:t>
      </w:r>
      <w:proofErr w:type="gramEnd"/>
      <w:r>
        <w:rPr>
          <w:rFonts w:cstheme="minorHAnsi"/>
        </w:rPr>
        <w:t>1+</w:t>
      </w:r>
      <w:r w:rsidRPr="00A05FC2">
        <w:rPr>
          <w:rFonts w:cstheme="minorHAnsi"/>
        </w:rPr>
        <w:t>5</w:t>
      </w:r>
      <w:r>
        <w:rPr>
          <w:rFonts w:cstheme="minorHAnsi"/>
        </w:rPr>
        <w:t>)</w:t>
      </w:r>
      <w:r w:rsidRPr="00A05FC2">
        <w:rPr>
          <w:rFonts w:cstheme="minorHAnsi"/>
        </w:rPr>
        <w:t>) * (3 * 0.196) * 60 * 876</w:t>
      </w:r>
      <w:r>
        <w:rPr>
          <w:rFonts w:cstheme="minorHAnsi"/>
        </w:rPr>
        <w:t>6</w:t>
      </w:r>
      <w:r w:rsidRPr="00A05FC2">
        <w:rPr>
          <w:rFonts w:cstheme="minorHAnsi"/>
        </w:rPr>
        <w:t>) / 0.78 /100,000</w:t>
      </w:r>
    </w:p>
    <w:p w14:paraId="2D49D21D" w14:textId="77777777" w:rsidR="00841F99" w:rsidRPr="00A05FC2" w:rsidRDefault="00841F99" w:rsidP="00841F99">
      <w:pPr>
        <w:tabs>
          <w:tab w:val="left" w:pos="540"/>
          <w:tab w:val="left" w:pos="1440"/>
          <w:tab w:val="left" w:pos="2160"/>
        </w:tabs>
        <w:rPr>
          <w:rFonts w:cstheme="minorHAnsi"/>
        </w:rPr>
      </w:pPr>
      <w:r w:rsidRPr="00A05FC2">
        <w:rPr>
          <w:rFonts w:cstheme="minorHAnsi"/>
        </w:rPr>
        <w:tab/>
      </w:r>
      <w:r w:rsidRPr="00A05FC2">
        <w:rPr>
          <w:rFonts w:cstheme="minorHAnsi"/>
        </w:rPr>
        <w:tab/>
      </w:r>
      <w:r w:rsidRPr="00A05FC2">
        <w:rPr>
          <w:rFonts w:cstheme="minorHAnsi"/>
        </w:rPr>
        <w:tab/>
      </w:r>
      <w:r w:rsidRPr="00A05FC2">
        <w:rPr>
          <w:rFonts w:cstheme="minorHAnsi"/>
        </w:rPr>
        <w:tab/>
        <w:t>= 3.</w:t>
      </w:r>
      <w:r>
        <w:rPr>
          <w:rFonts w:cstheme="minorHAnsi"/>
        </w:rPr>
        <w:t>30</w:t>
      </w:r>
      <w:r w:rsidRPr="00A05FC2">
        <w:rPr>
          <w:rFonts w:cstheme="minorHAnsi"/>
        </w:rPr>
        <w:t xml:space="preserve"> therms per 3ft length</w:t>
      </w:r>
    </w:p>
    <w:p w14:paraId="040E5EC8" w14:textId="77777777" w:rsidR="00841F99" w:rsidRPr="00A05FC2" w:rsidRDefault="00841F99" w:rsidP="00841F99">
      <w:pPr>
        <w:autoSpaceDE w:val="0"/>
        <w:autoSpaceDN w:val="0"/>
        <w:adjustRightInd w:val="0"/>
        <w:rPr>
          <w:rFonts w:cstheme="minorHAnsi"/>
        </w:rPr>
      </w:pPr>
    </w:p>
    <w:p w14:paraId="3656D3A2" w14:textId="77777777" w:rsidR="00841F99" w:rsidRPr="00A05FC2" w:rsidRDefault="00841F99" w:rsidP="00841F99">
      <w:pPr>
        <w:pStyle w:val="Heading6"/>
      </w:pPr>
      <w:r w:rsidRPr="00A05FC2">
        <w:t xml:space="preserve">Water Impact Descriptions and Calculation  </w:t>
      </w:r>
    </w:p>
    <w:p w14:paraId="3C01B170" w14:textId="77777777" w:rsidR="00841F99" w:rsidRPr="00A05FC2" w:rsidRDefault="00841F99" w:rsidP="00841F99">
      <w:pPr>
        <w:rPr>
          <w:rFonts w:cstheme="minorHAnsi"/>
          <w:iCs/>
        </w:rPr>
      </w:pPr>
      <w:r w:rsidRPr="00A05FC2">
        <w:rPr>
          <w:rFonts w:cstheme="minorHAnsi"/>
        </w:rPr>
        <w:t>N/A</w:t>
      </w:r>
    </w:p>
    <w:p w14:paraId="2800E962" w14:textId="77777777" w:rsidR="00841F99" w:rsidRPr="00A05FC2" w:rsidRDefault="00841F99" w:rsidP="00841F99">
      <w:pPr>
        <w:pStyle w:val="Heading6"/>
      </w:pPr>
      <w:r w:rsidRPr="00A05FC2">
        <w:lastRenderedPageBreak/>
        <w:t xml:space="preserve">Deemed O&amp;M Cost Adjustment Calculation </w:t>
      </w:r>
    </w:p>
    <w:p w14:paraId="46062A52" w14:textId="77777777" w:rsidR="00841F99" w:rsidRPr="00A05FC2" w:rsidRDefault="00841F99" w:rsidP="00841F99">
      <w:pPr>
        <w:rPr>
          <w:rFonts w:cstheme="minorHAnsi"/>
          <w:iCs/>
        </w:rPr>
      </w:pPr>
      <w:r w:rsidRPr="00A05FC2">
        <w:rPr>
          <w:rFonts w:cstheme="minorHAnsi"/>
        </w:rPr>
        <w:t>N/A</w:t>
      </w:r>
    </w:p>
    <w:p w14:paraId="75925DD5" w14:textId="77777777" w:rsidR="004C0465" w:rsidRDefault="00841F99" w:rsidP="00841F99">
      <w:pPr>
        <w:pStyle w:val="Heading6"/>
        <w:sectPr w:rsidR="004C0465">
          <w:headerReference w:type="default" r:id="rId45"/>
          <w:pgSz w:w="12240" w:h="15840"/>
          <w:pgMar w:top="1440" w:right="1440" w:bottom="1440" w:left="1440" w:header="720" w:footer="720" w:gutter="0"/>
          <w:cols w:space="720"/>
          <w:docGrid w:linePitch="360"/>
        </w:sectPr>
      </w:pPr>
      <w:r>
        <w:t xml:space="preserve">Measure Code: </w:t>
      </w:r>
      <w:r w:rsidRPr="0069549D">
        <w:t>RS-</w:t>
      </w:r>
      <w:r>
        <w:t>HWE</w:t>
      </w:r>
      <w:r w:rsidRPr="0069549D">
        <w:t>-</w:t>
      </w:r>
      <w:r>
        <w:t>PINS</w:t>
      </w:r>
      <w:r w:rsidRPr="0069549D">
        <w:t>-V0</w:t>
      </w:r>
      <w:r>
        <w:t>2</w:t>
      </w:r>
      <w:r w:rsidRPr="0069549D">
        <w:t>-</w:t>
      </w:r>
      <w:r>
        <w:t>150601</w:t>
      </w:r>
    </w:p>
    <w:p w14:paraId="0B26B09D" w14:textId="77777777" w:rsidR="00841F99" w:rsidRPr="000B7BB6" w:rsidRDefault="00841F99" w:rsidP="00841F99">
      <w:pPr>
        <w:pStyle w:val="Heading3"/>
      </w:pPr>
      <w:bookmarkStart w:id="6269" w:name="_Toc319489368"/>
      <w:bookmarkStart w:id="6270" w:name="_Toc319662639"/>
      <w:bookmarkStart w:id="6271" w:name="_Ref325428475"/>
      <w:bookmarkStart w:id="6272" w:name="_Ref325428480"/>
      <w:bookmarkStart w:id="6273" w:name="_Ref326033415"/>
      <w:bookmarkStart w:id="6274" w:name="_Ref326033420"/>
      <w:bookmarkStart w:id="6275" w:name="_Toc333219092"/>
      <w:bookmarkStart w:id="6276" w:name="_Ref355961089"/>
      <w:bookmarkStart w:id="6277" w:name="_Toc437592980"/>
      <w:bookmarkStart w:id="6278" w:name="_Toc437855995"/>
      <w:bookmarkStart w:id="6279" w:name="_Toc315447657"/>
      <w:bookmarkStart w:id="6280" w:name="_Toc441217049"/>
      <w:r w:rsidRPr="000B7BB6">
        <w:lastRenderedPageBreak/>
        <w:t>Gas Water Heater</w:t>
      </w:r>
      <w:bookmarkEnd w:id="6269"/>
      <w:bookmarkEnd w:id="6270"/>
      <w:bookmarkEnd w:id="6271"/>
      <w:bookmarkEnd w:id="6272"/>
      <w:bookmarkEnd w:id="6273"/>
      <w:bookmarkEnd w:id="6274"/>
      <w:bookmarkEnd w:id="6275"/>
      <w:bookmarkEnd w:id="6276"/>
      <w:bookmarkEnd w:id="6277"/>
      <w:bookmarkEnd w:id="6278"/>
      <w:bookmarkEnd w:id="6280"/>
      <w:r w:rsidRPr="000B7BB6">
        <w:t xml:space="preserve"> </w:t>
      </w:r>
      <w:bookmarkEnd w:id="6279"/>
    </w:p>
    <w:p w14:paraId="665230CE" w14:textId="77777777" w:rsidR="00517C6C" w:rsidRDefault="00517C6C" w:rsidP="00517C6C">
      <w:pPr>
        <w:pStyle w:val="Heading6"/>
      </w:pPr>
      <w:r>
        <w:t xml:space="preserve">Description </w:t>
      </w:r>
    </w:p>
    <w:p w14:paraId="7A272A65" w14:textId="77777777" w:rsidR="00517C6C" w:rsidRDefault="00517C6C" w:rsidP="00517C6C">
      <w:pPr>
        <w:rPr>
          <w:rFonts w:cstheme="minorHAnsi"/>
        </w:rPr>
      </w:pPr>
      <w:r>
        <w:rPr>
          <w:rFonts w:cstheme="minorHAnsi"/>
        </w:rPr>
        <w:t>This measure characterizes:</w:t>
      </w:r>
    </w:p>
    <w:p w14:paraId="4B92638B" w14:textId="77777777" w:rsidR="00517C6C" w:rsidRDefault="00517C6C" w:rsidP="00517C6C">
      <w:pPr>
        <w:pStyle w:val="ListParagraph"/>
        <w:numPr>
          <w:ilvl w:val="0"/>
          <w:numId w:val="28"/>
        </w:numPr>
        <w:spacing w:after="240"/>
        <w:rPr>
          <w:rFonts w:cstheme="minorHAnsi"/>
        </w:rPr>
      </w:pPr>
      <w:r>
        <w:rPr>
          <w:rFonts w:cstheme="minorHAnsi"/>
        </w:rPr>
        <w:t>Time of sale or new construction:</w:t>
      </w:r>
      <w:r w:rsidRPr="00840C66">
        <w:rPr>
          <w:rFonts w:cstheme="minorHAnsi"/>
        </w:rPr>
        <w:t xml:space="preserve"> </w:t>
      </w:r>
    </w:p>
    <w:p w14:paraId="4A01B944" w14:textId="77777777" w:rsidR="00517C6C" w:rsidRDefault="00517C6C" w:rsidP="00517C6C">
      <w:pPr>
        <w:pStyle w:val="ListParagraph"/>
        <w:ind w:left="1080"/>
        <w:rPr>
          <w:rFonts w:cstheme="minorHAnsi"/>
        </w:rPr>
      </w:pPr>
      <w:r>
        <w:rPr>
          <w:rFonts w:cstheme="minorHAnsi"/>
        </w:rPr>
        <w:t>T</w:t>
      </w:r>
      <w:r w:rsidRPr="00840C66">
        <w:rPr>
          <w:rFonts w:cstheme="minorHAnsi"/>
        </w:rPr>
        <w:t>he purchase and installation of a new efficient gas-fired water heater, in place of a Federal Standard unit in a residential setting. Savings are provided for power-vented, condensing storage, and whole-house tankless units meeting specific EF criteria.</w:t>
      </w:r>
    </w:p>
    <w:p w14:paraId="3F2D4384" w14:textId="77777777" w:rsidR="00517C6C" w:rsidRDefault="00517C6C" w:rsidP="00517C6C">
      <w:pPr>
        <w:pStyle w:val="ListParagraph"/>
        <w:ind w:left="1080"/>
        <w:rPr>
          <w:rFonts w:cstheme="minorHAnsi"/>
        </w:rPr>
      </w:pPr>
    </w:p>
    <w:p w14:paraId="4683E250" w14:textId="77777777" w:rsidR="00517C6C" w:rsidRPr="00840C66" w:rsidRDefault="00517C6C" w:rsidP="00517C6C">
      <w:pPr>
        <w:pStyle w:val="ListParagraph"/>
        <w:numPr>
          <w:ilvl w:val="0"/>
          <w:numId w:val="28"/>
        </w:numPr>
        <w:spacing w:after="240"/>
        <w:rPr>
          <w:rFonts w:cstheme="minorHAnsi"/>
        </w:rPr>
      </w:pPr>
      <w:r w:rsidRPr="00840C66">
        <w:rPr>
          <w:rFonts w:cstheme="minorHAnsi"/>
        </w:rPr>
        <w:t>Early replacement:</w:t>
      </w:r>
    </w:p>
    <w:p w14:paraId="4C8DFC37" w14:textId="77777777" w:rsidR="00517C6C" w:rsidRPr="00503CA3" w:rsidRDefault="00517C6C" w:rsidP="00517C6C">
      <w:pPr>
        <w:pStyle w:val="ListParagraph"/>
        <w:tabs>
          <w:tab w:val="left" w:pos="1080"/>
        </w:tabs>
        <w:ind w:left="1080"/>
        <w:rPr>
          <w:rFonts w:cstheme="minorHAnsi"/>
        </w:rPr>
      </w:pPr>
      <w:r w:rsidRPr="00503CA3">
        <w:rPr>
          <w:rFonts w:cstheme="minorHAnsi"/>
        </w:rPr>
        <w:t xml:space="preserve">The early removal of an existing functioning </w:t>
      </w:r>
      <w:r>
        <w:rPr>
          <w:rFonts w:cstheme="minorHAnsi"/>
        </w:rPr>
        <w:t xml:space="preserve">natural gas water heater </w:t>
      </w:r>
      <w:r w:rsidRPr="00503CA3">
        <w:rPr>
          <w:rFonts w:cstheme="minorHAnsi"/>
        </w:rPr>
        <w:t xml:space="preserve">from service, prior to its natural end of life, and replacement with a new high efficiency unit. Savings are calculated between existing unit and efficient unit consumption during the remaining life of the existing unit, and between new baseline unit and efficient unit consumption for the remainder of the measure life. </w:t>
      </w:r>
    </w:p>
    <w:p w14:paraId="7E11AC0F" w14:textId="77777777" w:rsidR="00517C6C" w:rsidRPr="00840C66" w:rsidRDefault="00517C6C" w:rsidP="00517C6C">
      <w:pPr>
        <w:pStyle w:val="ListParagraph"/>
        <w:ind w:left="1080"/>
        <w:rPr>
          <w:rFonts w:cstheme="minorHAnsi"/>
        </w:rPr>
      </w:pPr>
    </w:p>
    <w:p w14:paraId="0702B2BD" w14:textId="77777777" w:rsidR="00517C6C" w:rsidRDefault="00517C6C" w:rsidP="00517C6C">
      <w:pPr>
        <w:widowControl/>
        <w:jc w:val="left"/>
        <w:rPr>
          <w:rFonts w:cstheme="minorHAnsi"/>
          <w:szCs w:val="20"/>
        </w:rPr>
      </w:pPr>
      <w:r>
        <w:rPr>
          <w:rFonts w:cstheme="minorHAnsi"/>
          <w:szCs w:val="20"/>
        </w:rPr>
        <w:t xml:space="preserve">This measure was developed to be applicable to the following program types:  TOS, NC, EREP.  </w:t>
      </w:r>
    </w:p>
    <w:p w14:paraId="0D8FB6BC" w14:textId="77777777" w:rsidR="00517C6C" w:rsidRDefault="00517C6C" w:rsidP="00517C6C">
      <w:pPr>
        <w:widowControl/>
        <w:jc w:val="left"/>
        <w:rPr>
          <w:rFonts w:cstheme="minorHAnsi"/>
          <w:szCs w:val="20"/>
        </w:rPr>
      </w:pPr>
      <w:r>
        <w:rPr>
          <w:rFonts w:cstheme="minorHAnsi"/>
          <w:szCs w:val="20"/>
        </w:rPr>
        <w:t>If applied to other program types, the measure savings should be verified.</w:t>
      </w:r>
    </w:p>
    <w:p w14:paraId="5D61F501" w14:textId="77777777" w:rsidR="00517C6C" w:rsidRDefault="00517C6C" w:rsidP="00517C6C">
      <w:pPr>
        <w:pStyle w:val="Heading6"/>
      </w:pPr>
      <w:r>
        <w:t xml:space="preserve">Definition of Efficient Equipment </w:t>
      </w:r>
    </w:p>
    <w:p w14:paraId="120115BC" w14:textId="77777777" w:rsidR="00517C6C" w:rsidRDefault="00517C6C" w:rsidP="00517C6C">
      <w:pPr>
        <w:rPr>
          <w:rFonts w:cstheme="minorHAnsi"/>
        </w:rPr>
      </w:pPr>
      <w:r>
        <w:rPr>
          <w:rFonts w:cstheme="minorHAnsi"/>
        </w:rPr>
        <w:t>To qualify for this measure the efficient equipment must be a water heater rated with the following minimum efficiency ratings:</w:t>
      </w:r>
    </w:p>
    <w:tbl>
      <w:tblPr>
        <w:tblStyle w:val="TableGrid"/>
        <w:tblW w:w="5220" w:type="dxa"/>
        <w:jc w:val="center"/>
        <w:tblLook w:val="04A0" w:firstRow="1" w:lastRow="0" w:firstColumn="1" w:lastColumn="0" w:noHBand="0" w:noVBand="1"/>
      </w:tblPr>
      <w:tblGrid>
        <w:gridCol w:w="2790"/>
        <w:gridCol w:w="2430"/>
      </w:tblGrid>
      <w:tr w:rsidR="00517C6C" w:rsidRPr="00DA673C" w14:paraId="6EACB92C" w14:textId="77777777" w:rsidTr="006311AC">
        <w:trPr>
          <w:jc w:val="cent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EAB9620" w14:textId="77777777" w:rsidR="00517C6C" w:rsidRPr="00DA673C" w:rsidRDefault="00517C6C" w:rsidP="006311AC">
            <w:pPr>
              <w:jc w:val="center"/>
              <w:rPr>
                <w:rFonts w:asciiTheme="minorHAnsi" w:hAnsiTheme="minorHAnsi"/>
                <w:b/>
                <w:color w:val="FFFFFF" w:themeColor="background1"/>
              </w:rPr>
            </w:pPr>
            <w:r w:rsidRPr="00DA673C">
              <w:rPr>
                <w:rFonts w:asciiTheme="minorHAnsi" w:hAnsiTheme="minorHAnsi"/>
                <w:b/>
                <w:color w:val="FFFFFF" w:themeColor="background1"/>
              </w:rPr>
              <w:t xml:space="preserve">Water </w:t>
            </w:r>
            <w:r>
              <w:rPr>
                <w:rFonts w:asciiTheme="minorHAnsi" w:hAnsiTheme="minorHAnsi"/>
                <w:b/>
                <w:color w:val="FFFFFF" w:themeColor="background1"/>
              </w:rPr>
              <w:t>H</w:t>
            </w:r>
            <w:r w:rsidRPr="00DA673C">
              <w:rPr>
                <w:rFonts w:asciiTheme="minorHAnsi" w:hAnsiTheme="minorHAnsi"/>
                <w:b/>
                <w:color w:val="FFFFFF" w:themeColor="background1"/>
              </w:rPr>
              <w:t>eater Type</w:t>
            </w:r>
          </w:p>
        </w:tc>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7AB38BF" w14:textId="77777777" w:rsidR="00517C6C" w:rsidRPr="00DA673C" w:rsidRDefault="00517C6C" w:rsidP="006311AC">
            <w:pPr>
              <w:jc w:val="center"/>
              <w:rPr>
                <w:rFonts w:asciiTheme="minorHAnsi" w:hAnsiTheme="minorHAnsi"/>
                <w:b/>
                <w:color w:val="FFFFFF" w:themeColor="background1"/>
              </w:rPr>
            </w:pPr>
            <w:r w:rsidRPr="00DA673C">
              <w:rPr>
                <w:rFonts w:asciiTheme="minorHAnsi" w:hAnsiTheme="minorHAnsi"/>
                <w:b/>
                <w:color w:val="FFFFFF" w:themeColor="background1"/>
              </w:rPr>
              <w:t>Minimum Energy Factor</w:t>
            </w:r>
          </w:p>
        </w:tc>
      </w:tr>
      <w:tr w:rsidR="00517C6C" w:rsidRPr="00DA673C" w14:paraId="0B22F098" w14:textId="77777777" w:rsidTr="006311AC">
        <w:trPr>
          <w:jc w:val="center"/>
        </w:trPr>
        <w:tc>
          <w:tcPr>
            <w:tcW w:w="2790" w:type="dxa"/>
            <w:tcBorders>
              <w:top w:val="single" w:sz="4" w:space="0" w:color="auto"/>
              <w:left w:val="single" w:sz="4" w:space="0" w:color="auto"/>
              <w:bottom w:val="single" w:sz="4" w:space="0" w:color="auto"/>
              <w:right w:val="single" w:sz="4" w:space="0" w:color="auto"/>
            </w:tcBorders>
            <w:vAlign w:val="center"/>
            <w:hideMark/>
          </w:tcPr>
          <w:p w14:paraId="7348B941" w14:textId="77777777" w:rsidR="00517C6C" w:rsidRPr="00DA673C" w:rsidRDefault="00517C6C" w:rsidP="006311AC">
            <w:pPr>
              <w:rPr>
                <w:rFonts w:asciiTheme="minorHAnsi" w:hAnsiTheme="minorHAnsi"/>
                <w:szCs w:val="22"/>
              </w:rPr>
            </w:pPr>
            <w:r w:rsidRPr="00DA673C">
              <w:rPr>
                <w:rFonts w:asciiTheme="minorHAnsi" w:hAnsiTheme="minorHAnsi"/>
              </w:rPr>
              <w:t>Gas Storage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7F7DE96" w14:textId="77777777" w:rsidR="00517C6C" w:rsidRPr="00DA673C" w:rsidRDefault="00517C6C" w:rsidP="006311AC">
            <w:pPr>
              <w:jc w:val="center"/>
              <w:rPr>
                <w:rFonts w:asciiTheme="minorHAnsi" w:hAnsiTheme="minorHAnsi"/>
                <w:szCs w:val="22"/>
              </w:rPr>
            </w:pPr>
            <w:r w:rsidRPr="00DA673C">
              <w:rPr>
                <w:rFonts w:asciiTheme="minorHAnsi" w:hAnsiTheme="minorHAnsi"/>
              </w:rPr>
              <w:t>0.67</w:t>
            </w:r>
          </w:p>
        </w:tc>
      </w:tr>
      <w:tr w:rsidR="00517C6C" w:rsidRPr="00DA673C" w14:paraId="04BCCCE8" w14:textId="77777777" w:rsidTr="006311AC">
        <w:trPr>
          <w:jc w:val="center"/>
        </w:trPr>
        <w:tc>
          <w:tcPr>
            <w:tcW w:w="2790" w:type="dxa"/>
            <w:tcBorders>
              <w:top w:val="single" w:sz="4" w:space="0" w:color="auto"/>
              <w:left w:val="single" w:sz="4" w:space="0" w:color="auto"/>
              <w:bottom w:val="single" w:sz="4" w:space="0" w:color="auto"/>
              <w:right w:val="single" w:sz="4" w:space="0" w:color="auto"/>
            </w:tcBorders>
            <w:vAlign w:val="center"/>
            <w:hideMark/>
          </w:tcPr>
          <w:p w14:paraId="5674B15D" w14:textId="77777777" w:rsidR="00517C6C" w:rsidRPr="00DA673C" w:rsidRDefault="00517C6C" w:rsidP="006311AC">
            <w:pPr>
              <w:rPr>
                <w:rFonts w:asciiTheme="minorHAnsi" w:hAnsiTheme="minorHAnsi"/>
                <w:szCs w:val="22"/>
              </w:rPr>
            </w:pPr>
            <w:r w:rsidRPr="00DA673C">
              <w:rPr>
                <w:rFonts w:asciiTheme="minorHAnsi" w:hAnsiTheme="minorHAnsi"/>
              </w:rPr>
              <w:t>Condensing gas storage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5C514D3" w14:textId="77777777" w:rsidR="00517C6C" w:rsidRPr="00DA673C" w:rsidRDefault="00517C6C" w:rsidP="006311AC">
            <w:pPr>
              <w:jc w:val="center"/>
              <w:rPr>
                <w:rFonts w:asciiTheme="minorHAnsi" w:hAnsiTheme="minorHAnsi"/>
                <w:szCs w:val="22"/>
              </w:rPr>
            </w:pPr>
            <w:r w:rsidRPr="00DA673C">
              <w:rPr>
                <w:rFonts w:asciiTheme="minorHAnsi" w:hAnsiTheme="minorHAnsi"/>
              </w:rPr>
              <w:t>0.80</w:t>
            </w:r>
          </w:p>
        </w:tc>
      </w:tr>
      <w:tr w:rsidR="00517C6C" w:rsidRPr="00DA673C" w14:paraId="7741F677" w14:textId="77777777" w:rsidTr="006311AC">
        <w:trPr>
          <w:jc w:val="center"/>
        </w:trPr>
        <w:tc>
          <w:tcPr>
            <w:tcW w:w="2790" w:type="dxa"/>
            <w:tcBorders>
              <w:top w:val="single" w:sz="4" w:space="0" w:color="auto"/>
              <w:left w:val="single" w:sz="4" w:space="0" w:color="auto"/>
              <w:bottom w:val="single" w:sz="4" w:space="0" w:color="auto"/>
              <w:right w:val="single" w:sz="4" w:space="0" w:color="auto"/>
            </w:tcBorders>
            <w:vAlign w:val="center"/>
            <w:hideMark/>
          </w:tcPr>
          <w:p w14:paraId="5A0D831F" w14:textId="77777777" w:rsidR="00517C6C" w:rsidRPr="00DA673C" w:rsidRDefault="00517C6C" w:rsidP="006311AC">
            <w:pPr>
              <w:rPr>
                <w:rFonts w:asciiTheme="minorHAnsi" w:hAnsiTheme="minorHAnsi"/>
                <w:szCs w:val="22"/>
              </w:rPr>
            </w:pPr>
            <w:r w:rsidRPr="00DA673C">
              <w:rPr>
                <w:rFonts w:asciiTheme="minorHAnsi" w:hAnsiTheme="minorHAnsi"/>
              </w:rPr>
              <w:t>Tankless whole-house unit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36C27DC" w14:textId="77777777" w:rsidR="00517C6C" w:rsidRPr="00DA673C" w:rsidRDefault="00517C6C" w:rsidP="006311AC">
            <w:pPr>
              <w:jc w:val="center"/>
              <w:rPr>
                <w:rFonts w:asciiTheme="minorHAnsi" w:hAnsiTheme="minorHAnsi"/>
                <w:szCs w:val="22"/>
              </w:rPr>
            </w:pPr>
            <w:r w:rsidRPr="00DA673C">
              <w:rPr>
                <w:rFonts w:asciiTheme="minorHAnsi" w:hAnsiTheme="minorHAnsi"/>
              </w:rPr>
              <w:t>0.82</w:t>
            </w:r>
          </w:p>
        </w:tc>
      </w:tr>
    </w:tbl>
    <w:p w14:paraId="38992160" w14:textId="77777777" w:rsidR="00517C6C" w:rsidRDefault="00517C6C" w:rsidP="00517C6C">
      <w:pPr>
        <w:rPr>
          <w:rFonts w:cstheme="minorHAnsi"/>
        </w:rPr>
      </w:pPr>
    </w:p>
    <w:p w14:paraId="65A23A50" w14:textId="77777777" w:rsidR="00517C6C" w:rsidRDefault="00517C6C" w:rsidP="00517C6C">
      <w:pPr>
        <w:pStyle w:val="Heading6"/>
      </w:pPr>
      <w:r>
        <w:t xml:space="preserve">Definition of Baseline Equipment </w:t>
      </w:r>
    </w:p>
    <w:p w14:paraId="1BA3F21F" w14:textId="77777777" w:rsidR="00517C6C" w:rsidRDefault="00517C6C" w:rsidP="00517C6C">
      <w:pPr>
        <w:rPr>
          <w:rFonts w:cstheme="minorHAnsi"/>
        </w:rPr>
      </w:pPr>
      <w:r>
        <w:rPr>
          <w:rFonts w:cstheme="minorHAnsi"/>
        </w:rPr>
        <w:t>Time of Sale or New Construction: The baseline condition is assumed to be a standard gas storage water heater of the same capacity as the efficient unit, rated at the federal minimum. For 20 to 55 gallon tanks the Federal Standard is calculated as 0.675 – (0.0015 * storage size in gallons) and for tanks 55 - 100 gallon 0.8012 – (0.00078 * storage size in gallons)</w:t>
      </w:r>
      <w:r>
        <w:rPr>
          <w:rStyle w:val="FootnoteReference"/>
          <w:rFonts w:eastAsiaTheme="majorEastAsia"/>
        </w:rPr>
        <w:footnoteReference w:id="489"/>
      </w:r>
      <w:r>
        <w:rPr>
          <w:rFonts w:cstheme="minorHAnsi"/>
        </w:rPr>
        <w:t>. For a 40-gallon storage water heater this would be 0.615 EF.</w:t>
      </w:r>
    </w:p>
    <w:p w14:paraId="7B8C47AE" w14:textId="77777777" w:rsidR="00517C6C" w:rsidRDefault="00517C6C" w:rsidP="00517C6C">
      <w:pPr>
        <w:rPr>
          <w:rFonts w:cstheme="minorHAnsi"/>
        </w:rPr>
      </w:pPr>
      <w:r>
        <w:rPr>
          <w:rFonts w:cstheme="minorHAnsi"/>
        </w:rPr>
        <w:t xml:space="preserve">Early replacement: </w:t>
      </w:r>
      <w:r w:rsidRPr="00FC4E67">
        <w:rPr>
          <w:rFonts w:cstheme="minorHAnsi"/>
        </w:rPr>
        <w:t xml:space="preserve">The baseline for this measure is the efficiency of the existing equipment for the assumed remaining useful life of the unit and a new baseline unit for the remainder of the measure life. </w:t>
      </w:r>
    </w:p>
    <w:p w14:paraId="4FA6D5CC" w14:textId="77777777" w:rsidR="00517C6C" w:rsidRDefault="00517C6C" w:rsidP="00517C6C">
      <w:pPr>
        <w:pStyle w:val="Heading6"/>
      </w:pPr>
      <w:r>
        <w:t xml:space="preserve">Deemed Lifetime of Efficient Equipment </w:t>
      </w:r>
    </w:p>
    <w:p w14:paraId="4E64C90D" w14:textId="77777777" w:rsidR="00517C6C" w:rsidRDefault="00517C6C" w:rsidP="00517C6C">
      <w:pPr>
        <w:rPr>
          <w:rFonts w:cstheme="minorHAnsi"/>
        </w:rPr>
      </w:pPr>
      <w:r>
        <w:rPr>
          <w:rFonts w:cstheme="minorHAnsi"/>
        </w:rPr>
        <w:t>The expected measure life is assumed to be 13 years.</w:t>
      </w:r>
      <w:r>
        <w:rPr>
          <w:rStyle w:val="FootnoteReference"/>
          <w:rFonts w:eastAsiaTheme="majorEastAsia"/>
        </w:rPr>
        <w:footnoteReference w:id="490"/>
      </w:r>
    </w:p>
    <w:p w14:paraId="0B81DEAD" w14:textId="77777777" w:rsidR="00517C6C" w:rsidRDefault="00517C6C" w:rsidP="00517C6C">
      <w:r w:rsidRPr="00FC4E67">
        <w:rPr>
          <w:rFonts w:cstheme="minorHAnsi"/>
        </w:rPr>
        <w:lastRenderedPageBreak/>
        <w:t xml:space="preserve">For early replacement: Remaining life of existing equipment is assumed to be </w:t>
      </w:r>
      <w:r>
        <w:rPr>
          <w:rFonts w:cstheme="minorHAnsi"/>
        </w:rPr>
        <w:t>4</w:t>
      </w:r>
      <w:r w:rsidRPr="00FC4E67">
        <w:rPr>
          <w:rFonts w:cstheme="minorHAnsi"/>
        </w:rPr>
        <w:t xml:space="preserve"> years</w:t>
      </w:r>
      <w:r w:rsidRPr="00FC4E67">
        <w:rPr>
          <w:rFonts w:ascii="Arial" w:hAnsi="Arial" w:cstheme="minorHAnsi"/>
          <w:vertAlign w:val="superscript"/>
        </w:rPr>
        <w:footnoteReference w:id="491"/>
      </w:r>
      <w:r w:rsidRPr="00FC4E67">
        <w:rPr>
          <w:rFonts w:cstheme="minorHAnsi"/>
        </w:rPr>
        <w:t>.</w:t>
      </w:r>
    </w:p>
    <w:p w14:paraId="10485C5B" w14:textId="77777777" w:rsidR="00517C6C" w:rsidRDefault="00517C6C" w:rsidP="00517C6C">
      <w:pPr>
        <w:pStyle w:val="Heading6"/>
      </w:pPr>
      <w:r>
        <w:t xml:space="preserve">Deemed Measure Cost </w:t>
      </w:r>
    </w:p>
    <w:p w14:paraId="430BC9CD" w14:textId="77777777" w:rsidR="00517C6C" w:rsidRDefault="00517C6C" w:rsidP="00517C6C">
      <w:pPr>
        <w:rPr>
          <w:rFonts w:cstheme="minorHAnsi"/>
        </w:rPr>
      </w:pPr>
      <w:r>
        <w:rPr>
          <w:rFonts w:cstheme="minorHAnsi"/>
        </w:rPr>
        <w:t>Time of Sale or New Construction:</w:t>
      </w:r>
      <w:r>
        <w:rPr>
          <w:rFonts w:cstheme="minorHAnsi"/>
        </w:rPr>
        <w:tab/>
      </w:r>
    </w:p>
    <w:p w14:paraId="3649A6E6" w14:textId="77777777" w:rsidR="00517C6C" w:rsidRDefault="00517C6C" w:rsidP="00517C6C">
      <w:pPr>
        <w:rPr>
          <w:rFonts w:cstheme="minorHAnsi"/>
        </w:rPr>
      </w:pPr>
      <w:r>
        <w:rPr>
          <w:rFonts w:cstheme="minorHAnsi"/>
        </w:rPr>
        <w:t>The incremental capital cost for this measure is dependent on the type of water heater as listed below</w:t>
      </w:r>
      <w:r>
        <w:rPr>
          <w:rStyle w:val="FootnoteReference"/>
          <w:rFonts w:eastAsiaTheme="majorEastAsia"/>
        </w:rPr>
        <w:footnoteReference w:id="492"/>
      </w:r>
      <w:r>
        <w:rPr>
          <w:rFonts w:cstheme="minorHAnsi"/>
        </w:rPr>
        <w:t>.</w:t>
      </w:r>
    </w:p>
    <w:p w14:paraId="42948ED6" w14:textId="1736D631" w:rsidR="00517C6C" w:rsidRDefault="00517C6C" w:rsidP="00517C6C">
      <w:pPr>
        <w:rPr>
          <w:rFonts w:cstheme="minorHAnsi"/>
        </w:rPr>
      </w:pPr>
      <w:r w:rsidRPr="00FC4E67">
        <w:rPr>
          <w:rFonts w:cstheme="minorHAnsi"/>
        </w:rPr>
        <w:t xml:space="preserve">Early Replacement: The full </w:t>
      </w:r>
      <w:r>
        <w:rPr>
          <w:rFonts w:cstheme="minorHAnsi"/>
        </w:rPr>
        <w:t>installed</w:t>
      </w:r>
      <w:r w:rsidRPr="00FC4E67">
        <w:rPr>
          <w:rFonts w:cstheme="minorHAnsi"/>
        </w:rPr>
        <w:t xml:space="preserve"> cost is provided in the table </w:t>
      </w:r>
      <w:r>
        <w:rPr>
          <w:rFonts w:cstheme="minorHAnsi"/>
        </w:rPr>
        <w:t>below</w:t>
      </w:r>
      <w:r w:rsidRPr="00FC4E67">
        <w:rPr>
          <w:rFonts w:cstheme="minorHAnsi"/>
        </w:rPr>
        <w:t>. Th</w:t>
      </w:r>
      <w:r>
        <w:rPr>
          <w:rFonts w:cstheme="minorHAnsi"/>
        </w:rPr>
        <w:t>e assumed deferred cost (after 4</w:t>
      </w:r>
      <w:r w:rsidRPr="00FC4E67">
        <w:rPr>
          <w:rFonts w:cstheme="minorHAnsi"/>
        </w:rPr>
        <w:t xml:space="preserve"> years) of replacing existing equipment with a new baseline unit is </w:t>
      </w:r>
      <w:r>
        <w:rPr>
          <w:rFonts w:cstheme="minorHAnsi"/>
        </w:rPr>
        <w:t>assumed to be $</w:t>
      </w:r>
      <w:del w:id="6281" w:author="Samuel Dent" w:date="2016-01-14T10:51:00Z">
        <w:r w:rsidDel="005D24CC">
          <w:rPr>
            <w:rFonts w:cstheme="minorHAnsi"/>
          </w:rPr>
          <w:delText>614</w:delText>
        </w:r>
      </w:del>
      <w:ins w:id="6282" w:author="Samuel Dent" w:date="2016-01-14T10:51:00Z">
        <w:r w:rsidR="005D24CC">
          <w:rPr>
            <w:rFonts w:cstheme="minorHAnsi"/>
          </w:rPr>
          <w:t>650</w:t>
        </w:r>
      </w:ins>
      <w:r>
        <w:rPr>
          <w:rStyle w:val="FootnoteReference"/>
        </w:rPr>
        <w:footnoteReference w:id="493"/>
      </w:r>
      <w:r w:rsidRPr="00FC4E67">
        <w:rPr>
          <w:rFonts w:cstheme="minorHAnsi"/>
        </w:rPr>
        <w:t xml:space="preserve">. This cost should be discounted to present value using the </w:t>
      </w:r>
      <w:r>
        <w:rPr>
          <w:rFonts w:cstheme="minorHAnsi"/>
        </w:rPr>
        <w:t>utility’s</w:t>
      </w:r>
      <w:r w:rsidRPr="00FC4E67">
        <w:rPr>
          <w:rFonts w:cstheme="minorHAnsi"/>
        </w:rPr>
        <w:t xml:space="preserve"> discount rate.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341"/>
        <w:gridCol w:w="1341"/>
      </w:tblGrid>
      <w:tr w:rsidR="00517C6C" w:rsidRPr="00DA673C" w14:paraId="2612269C" w14:textId="77777777" w:rsidTr="006311AC">
        <w:trPr>
          <w:trHeight w:val="262"/>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83873F1" w14:textId="77777777" w:rsidR="00517C6C" w:rsidRPr="00DA673C" w:rsidRDefault="00517C6C" w:rsidP="006311AC">
            <w:pPr>
              <w:jc w:val="center"/>
              <w:rPr>
                <w:b/>
                <w:color w:val="FFFFFF" w:themeColor="background1"/>
              </w:rPr>
            </w:pPr>
            <w:r w:rsidRPr="00DA673C">
              <w:rPr>
                <w:b/>
                <w:color w:val="FFFFFF" w:themeColor="background1"/>
              </w:rPr>
              <w:t>Water heater Type</w:t>
            </w:r>
          </w:p>
        </w:tc>
        <w:tc>
          <w:tcPr>
            <w:tcW w:w="134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8C4DA57" w14:textId="77777777" w:rsidR="00517C6C" w:rsidRPr="00DA673C" w:rsidRDefault="00517C6C" w:rsidP="006311AC">
            <w:pPr>
              <w:jc w:val="center"/>
              <w:rPr>
                <w:b/>
                <w:color w:val="FFFFFF" w:themeColor="background1"/>
              </w:rPr>
            </w:pPr>
            <w:r w:rsidRPr="00DA673C">
              <w:rPr>
                <w:b/>
                <w:color w:val="FFFFFF" w:themeColor="background1"/>
              </w:rPr>
              <w:t>Incremental Cost</w:t>
            </w:r>
          </w:p>
        </w:tc>
        <w:tc>
          <w:tcPr>
            <w:tcW w:w="134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02F903C4" w14:textId="77777777" w:rsidR="00517C6C" w:rsidRPr="00DA673C" w:rsidRDefault="00517C6C" w:rsidP="006311AC">
            <w:pPr>
              <w:jc w:val="center"/>
              <w:rPr>
                <w:b/>
                <w:color w:val="FFFFFF" w:themeColor="background1"/>
              </w:rPr>
            </w:pPr>
            <w:r w:rsidRPr="00DA673C">
              <w:rPr>
                <w:b/>
                <w:color w:val="FFFFFF" w:themeColor="background1"/>
              </w:rPr>
              <w:t>Full Install Cost</w:t>
            </w:r>
          </w:p>
        </w:tc>
      </w:tr>
      <w:tr w:rsidR="00517C6C" w:rsidRPr="00DA673C" w14:paraId="0F5BD636" w14:textId="77777777" w:rsidTr="006311AC">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215FEF31" w14:textId="77777777" w:rsidR="00517C6C" w:rsidRPr="00DA673C" w:rsidRDefault="00517C6C" w:rsidP="006311AC">
            <w:r w:rsidRPr="00DA673C">
              <w:t>Gas Storage</w:t>
            </w:r>
          </w:p>
        </w:tc>
        <w:tc>
          <w:tcPr>
            <w:tcW w:w="1341" w:type="dxa"/>
            <w:tcBorders>
              <w:top w:val="single" w:sz="4" w:space="0" w:color="auto"/>
              <w:left w:val="single" w:sz="4" w:space="0" w:color="auto"/>
              <w:bottom w:val="single" w:sz="4" w:space="0" w:color="auto"/>
              <w:right w:val="single" w:sz="4" w:space="0" w:color="auto"/>
            </w:tcBorders>
            <w:vAlign w:val="center"/>
            <w:hideMark/>
          </w:tcPr>
          <w:p w14:paraId="7867DDF9" w14:textId="77777777" w:rsidR="00517C6C" w:rsidRPr="00DA673C" w:rsidRDefault="00517C6C" w:rsidP="006311AC">
            <w:pPr>
              <w:jc w:val="center"/>
            </w:pPr>
            <w:r w:rsidRPr="00DA673C">
              <w:t>$400</w:t>
            </w:r>
          </w:p>
        </w:tc>
        <w:tc>
          <w:tcPr>
            <w:tcW w:w="1341" w:type="dxa"/>
            <w:tcBorders>
              <w:top w:val="single" w:sz="4" w:space="0" w:color="auto"/>
              <w:left w:val="single" w:sz="4" w:space="0" w:color="auto"/>
              <w:bottom w:val="single" w:sz="4" w:space="0" w:color="auto"/>
              <w:right w:val="single" w:sz="4" w:space="0" w:color="auto"/>
            </w:tcBorders>
          </w:tcPr>
          <w:p w14:paraId="43BB9BFB" w14:textId="77777777" w:rsidR="00517C6C" w:rsidRPr="00DA673C" w:rsidRDefault="00517C6C" w:rsidP="006311AC">
            <w:pPr>
              <w:jc w:val="center"/>
            </w:pPr>
            <w:r w:rsidRPr="00DA673C">
              <w:t>$1014</w:t>
            </w:r>
          </w:p>
        </w:tc>
      </w:tr>
      <w:tr w:rsidR="00517C6C" w:rsidRPr="00DA673C" w14:paraId="02631B4E" w14:textId="77777777" w:rsidTr="006311AC">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513589EB" w14:textId="77777777" w:rsidR="00517C6C" w:rsidRPr="00DA673C" w:rsidRDefault="00517C6C" w:rsidP="006311AC">
            <w:r w:rsidRPr="00DA673C">
              <w:t>Condensing gas storage</w:t>
            </w:r>
          </w:p>
        </w:tc>
        <w:tc>
          <w:tcPr>
            <w:tcW w:w="1341" w:type="dxa"/>
            <w:tcBorders>
              <w:top w:val="single" w:sz="4" w:space="0" w:color="auto"/>
              <w:left w:val="single" w:sz="4" w:space="0" w:color="auto"/>
              <w:bottom w:val="single" w:sz="4" w:space="0" w:color="auto"/>
              <w:right w:val="single" w:sz="4" w:space="0" w:color="auto"/>
            </w:tcBorders>
            <w:vAlign w:val="center"/>
            <w:hideMark/>
          </w:tcPr>
          <w:p w14:paraId="0DF8CDF9" w14:textId="77777777" w:rsidR="00517C6C" w:rsidRPr="00DA673C" w:rsidRDefault="00517C6C" w:rsidP="006311AC">
            <w:pPr>
              <w:jc w:val="center"/>
            </w:pPr>
            <w:r w:rsidRPr="00DA673C">
              <w:t>$685</w:t>
            </w:r>
          </w:p>
        </w:tc>
        <w:tc>
          <w:tcPr>
            <w:tcW w:w="1341" w:type="dxa"/>
            <w:tcBorders>
              <w:top w:val="single" w:sz="4" w:space="0" w:color="auto"/>
              <w:left w:val="single" w:sz="4" w:space="0" w:color="auto"/>
              <w:bottom w:val="single" w:sz="4" w:space="0" w:color="auto"/>
              <w:right w:val="single" w:sz="4" w:space="0" w:color="auto"/>
            </w:tcBorders>
          </w:tcPr>
          <w:p w14:paraId="1D027584" w14:textId="77777777" w:rsidR="00517C6C" w:rsidRPr="00DA673C" w:rsidRDefault="00517C6C" w:rsidP="006311AC">
            <w:pPr>
              <w:jc w:val="center"/>
            </w:pPr>
            <w:r w:rsidRPr="00DA673C">
              <w:t>$1299</w:t>
            </w:r>
          </w:p>
        </w:tc>
      </w:tr>
      <w:tr w:rsidR="00517C6C" w:rsidRPr="00DA673C" w14:paraId="29C1BAD4" w14:textId="77777777" w:rsidTr="006311AC">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2F1B245A" w14:textId="77777777" w:rsidR="00517C6C" w:rsidRPr="00DA673C" w:rsidRDefault="00517C6C" w:rsidP="006311AC">
            <w:r w:rsidRPr="00DA673C">
              <w:t>Tankless whole-house unit</w:t>
            </w:r>
          </w:p>
        </w:tc>
        <w:tc>
          <w:tcPr>
            <w:tcW w:w="1341" w:type="dxa"/>
            <w:tcBorders>
              <w:top w:val="single" w:sz="4" w:space="0" w:color="auto"/>
              <w:left w:val="single" w:sz="4" w:space="0" w:color="auto"/>
              <w:bottom w:val="single" w:sz="4" w:space="0" w:color="auto"/>
              <w:right w:val="single" w:sz="4" w:space="0" w:color="auto"/>
            </w:tcBorders>
            <w:vAlign w:val="center"/>
            <w:hideMark/>
          </w:tcPr>
          <w:p w14:paraId="3F4E6032" w14:textId="77777777" w:rsidR="00517C6C" w:rsidRPr="00DA673C" w:rsidRDefault="00517C6C" w:rsidP="006311AC">
            <w:pPr>
              <w:jc w:val="center"/>
            </w:pPr>
            <w:r w:rsidRPr="00DA673C">
              <w:t>$605</w:t>
            </w:r>
          </w:p>
        </w:tc>
        <w:tc>
          <w:tcPr>
            <w:tcW w:w="1341" w:type="dxa"/>
            <w:tcBorders>
              <w:top w:val="single" w:sz="4" w:space="0" w:color="auto"/>
              <w:left w:val="single" w:sz="4" w:space="0" w:color="auto"/>
              <w:bottom w:val="single" w:sz="4" w:space="0" w:color="auto"/>
              <w:right w:val="single" w:sz="4" w:space="0" w:color="auto"/>
            </w:tcBorders>
          </w:tcPr>
          <w:p w14:paraId="3CCD444B" w14:textId="77777777" w:rsidR="00517C6C" w:rsidRPr="00DA673C" w:rsidRDefault="00517C6C" w:rsidP="006311AC">
            <w:pPr>
              <w:jc w:val="center"/>
            </w:pPr>
            <w:r w:rsidRPr="00DA673C">
              <w:t>$1219</w:t>
            </w:r>
          </w:p>
        </w:tc>
      </w:tr>
    </w:tbl>
    <w:p w14:paraId="082918BB" w14:textId="77777777" w:rsidR="00517C6C" w:rsidRDefault="00517C6C" w:rsidP="00517C6C">
      <w:pPr>
        <w:pStyle w:val="Heading6"/>
      </w:pPr>
      <w:r>
        <w:t>Loadshape</w:t>
      </w:r>
    </w:p>
    <w:p w14:paraId="2BA67CE0" w14:textId="77777777" w:rsidR="00517C6C" w:rsidRDefault="00517C6C" w:rsidP="00517C6C">
      <w:pPr>
        <w:widowControl/>
        <w:rPr>
          <w:rFonts w:cstheme="minorHAnsi"/>
          <w:color w:val="000000"/>
          <w:szCs w:val="20"/>
        </w:rPr>
      </w:pPr>
      <w:r>
        <w:rPr>
          <w:rFonts w:cstheme="minorHAnsi"/>
          <w:color w:val="000000"/>
          <w:szCs w:val="20"/>
        </w:rPr>
        <w:t>N/A</w:t>
      </w:r>
    </w:p>
    <w:p w14:paraId="2D116708" w14:textId="77777777" w:rsidR="00517C6C" w:rsidRDefault="00517C6C" w:rsidP="00517C6C">
      <w:pPr>
        <w:pStyle w:val="Heading6"/>
      </w:pPr>
      <w:r>
        <w:t xml:space="preserve">Coincidence Factor </w:t>
      </w:r>
    </w:p>
    <w:p w14:paraId="0FAA6697" w14:textId="77777777" w:rsidR="00517C6C" w:rsidRDefault="00517C6C" w:rsidP="00517C6C">
      <w:pPr>
        <w:rPr>
          <w:rFonts w:cstheme="minorHAnsi"/>
        </w:rPr>
      </w:pPr>
      <w:r>
        <w:rPr>
          <w:rFonts w:cstheme="minorHAnsi"/>
        </w:rPr>
        <w:t>N/A</w:t>
      </w:r>
    </w:p>
    <w:p w14:paraId="172E69AD" w14:textId="77777777" w:rsidR="00517C6C" w:rsidRDefault="00517C6C" w:rsidP="00517C6C">
      <w:pPr>
        <w:rPr>
          <w:rFonts w:cstheme="minorHAnsi"/>
        </w:rPr>
      </w:pPr>
    </w:p>
    <w:p w14:paraId="6A98DBE0" w14:textId="77777777" w:rsidR="00517C6C" w:rsidRDefault="00517C6C" w:rsidP="00517C6C">
      <w:pPr>
        <w:pStyle w:val="AlgorithmHeading"/>
      </w:pPr>
      <w:r>
        <w:t>Algorithm</w:t>
      </w:r>
    </w:p>
    <w:p w14:paraId="05380BE7" w14:textId="77777777" w:rsidR="00517C6C" w:rsidRDefault="00517C6C" w:rsidP="00517C6C">
      <w:pPr>
        <w:pStyle w:val="Heading6"/>
      </w:pPr>
      <w:r>
        <w:t xml:space="preserve">Calculation of Savings </w:t>
      </w:r>
    </w:p>
    <w:p w14:paraId="522D4321" w14:textId="77777777" w:rsidR="00517C6C" w:rsidRDefault="00517C6C" w:rsidP="00517C6C">
      <w:pPr>
        <w:pStyle w:val="Heading6"/>
      </w:pPr>
      <w:r>
        <w:t xml:space="preserve">Electric Energy Savings </w:t>
      </w:r>
    </w:p>
    <w:p w14:paraId="2D753B41" w14:textId="77777777" w:rsidR="00517C6C" w:rsidRDefault="00517C6C" w:rsidP="00517C6C">
      <w:pPr>
        <w:rPr>
          <w:rFonts w:cstheme="minorHAnsi"/>
        </w:rPr>
      </w:pPr>
      <w:r>
        <w:rPr>
          <w:rFonts w:cstheme="minorHAnsi"/>
        </w:rPr>
        <w:t>N/A</w:t>
      </w:r>
    </w:p>
    <w:p w14:paraId="056F0688" w14:textId="77777777" w:rsidR="00517C6C" w:rsidRDefault="00517C6C" w:rsidP="00517C6C">
      <w:pPr>
        <w:pStyle w:val="Heading6"/>
      </w:pPr>
      <w:r>
        <w:t>Summer Coincident Peak Demand Savings</w:t>
      </w:r>
    </w:p>
    <w:p w14:paraId="0F5A41B0" w14:textId="77777777" w:rsidR="00517C6C" w:rsidRDefault="00517C6C" w:rsidP="00517C6C">
      <w:pPr>
        <w:rPr>
          <w:rFonts w:cstheme="minorHAnsi"/>
        </w:rPr>
      </w:pPr>
      <w:r>
        <w:rPr>
          <w:rFonts w:cstheme="minorHAnsi"/>
        </w:rPr>
        <w:t>N/A</w:t>
      </w:r>
    </w:p>
    <w:p w14:paraId="1496ABD8" w14:textId="77777777" w:rsidR="00517C6C" w:rsidRDefault="00517C6C" w:rsidP="00517C6C">
      <w:pPr>
        <w:pStyle w:val="Heading6"/>
      </w:pPr>
      <w:r>
        <w:t xml:space="preserve">Natural Gas Energy Savings </w:t>
      </w:r>
    </w:p>
    <w:p w14:paraId="734B4C11" w14:textId="77777777" w:rsidR="00517C6C" w:rsidRDefault="00517C6C" w:rsidP="00517C6C">
      <w:pPr>
        <w:rPr>
          <w:rFonts w:cstheme="minorHAnsi"/>
          <w:noProof/>
        </w:rPr>
      </w:pPr>
      <w:r>
        <w:rPr>
          <w:rFonts w:cstheme="minorHAnsi"/>
          <w:noProof/>
        </w:rPr>
        <w:t>Time of Sale or New Construction:</w:t>
      </w:r>
    </w:p>
    <w:p w14:paraId="2AB216C6" w14:textId="77777777" w:rsidR="00517C6C" w:rsidRDefault="00517C6C" w:rsidP="00517C6C">
      <w:pPr>
        <w:ind w:left="1440" w:hanging="720"/>
        <w:rPr>
          <w:rFonts w:cstheme="minorHAnsi"/>
          <w:noProof/>
        </w:rPr>
      </w:pPr>
      <w:r>
        <w:rPr>
          <w:rFonts w:cstheme="minorHAnsi"/>
          <w:noProof/>
        </w:rPr>
        <w:t>ΔTherms = (1/ EF</w:t>
      </w:r>
      <w:r>
        <w:rPr>
          <w:rFonts w:cstheme="minorHAnsi"/>
          <w:caps/>
          <w:noProof/>
          <w:vertAlign w:val="subscript"/>
        </w:rPr>
        <w:t>base</w:t>
      </w:r>
      <w:r>
        <w:rPr>
          <w:rFonts w:cstheme="minorHAnsi"/>
          <w:noProof/>
        </w:rPr>
        <w:t xml:space="preserve"> - 1/EF</w:t>
      </w:r>
      <w:r>
        <w:rPr>
          <w:rFonts w:cstheme="minorHAnsi"/>
          <w:caps/>
          <w:noProof/>
          <w:vertAlign w:val="subscript"/>
        </w:rPr>
        <w:t>efficient</w:t>
      </w:r>
      <w:r>
        <w:rPr>
          <w:rFonts w:cstheme="minorHAnsi"/>
          <w:noProof/>
        </w:rPr>
        <w:t xml:space="preserve">) * (GPD * Household * 365.25 * </w:t>
      </w:r>
      <w:r>
        <w:rPr>
          <w:rFonts w:cstheme="minorHAnsi"/>
        </w:rPr>
        <w:t>γWater </w:t>
      </w:r>
      <w:r>
        <w:rPr>
          <w:rFonts w:cstheme="minorHAnsi"/>
          <w:noProof/>
        </w:rPr>
        <w:t>*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xml:space="preserve">* </w:t>
      </w:r>
      <w:proofErr w:type="gramStart"/>
      <w:r>
        <w:rPr>
          <w:rFonts w:cstheme="minorHAnsi"/>
          <w:szCs w:val="20"/>
        </w:rPr>
        <w:t>1.0</w:t>
      </w:r>
      <w:r>
        <w:rPr>
          <w:rFonts w:cstheme="minorHAnsi"/>
          <w:noProof/>
        </w:rPr>
        <w:t xml:space="preserve"> )</w:t>
      </w:r>
      <w:proofErr w:type="gramEnd"/>
      <w:r>
        <w:rPr>
          <w:rFonts w:cstheme="minorHAnsi"/>
          <w:noProof/>
        </w:rPr>
        <w:t>/100,000</w:t>
      </w:r>
    </w:p>
    <w:p w14:paraId="0D20614E" w14:textId="77777777" w:rsidR="00517C6C" w:rsidRPr="00FC4E67" w:rsidRDefault="00517C6C" w:rsidP="00517C6C">
      <w:pPr>
        <w:rPr>
          <w:rFonts w:cstheme="minorHAnsi"/>
          <w:noProof/>
        </w:rPr>
      </w:pPr>
      <w:r w:rsidRPr="00FC4E67">
        <w:rPr>
          <w:rFonts w:cstheme="minorHAnsi"/>
          <w:noProof/>
        </w:rPr>
        <w:t>Early replacement</w:t>
      </w:r>
      <w:r w:rsidRPr="00FC4E67">
        <w:rPr>
          <w:rFonts w:ascii="Arial" w:hAnsi="Arial" w:cstheme="minorHAnsi"/>
          <w:noProof/>
          <w:vertAlign w:val="superscript"/>
        </w:rPr>
        <w:footnoteReference w:id="494"/>
      </w:r>
      <w:r w:rsidRPr="00FC4E67">
        <w:rPr>
          <w:rFonts w:cstheme="minorHAnsi"/>
          <w:noProof/>
        </w:rPr>
        <w:t>:</w:t>
      </w:r>
    </w:p>
    <w:p w14:paraId="2E41A9BB" w14:textId="77777777" w:rsidR="00517C6C" w:rsidRPr="00FC4E67" w:rsidRDefault="00517C6C" w:rsidP="00517C6C">
      <w:pPr>
        <w:ind w:left="1440" w:hanging="720"/>
        <w:rPr>
          <w:rFonts w:cstheme="minorHAnsi"/>
          <w:noProof/>
        </w:rPr>
      </w:pPr>
      <w:r w:rsidRPr="00FC4E67">
        <w:rPr>
          <w:rFonts w:cstheme="minorHAnsi"/>
          <w:noProof/>
        </w:rPr>
        <w:lastRenderedPageBreak/>
        <w:t xml:space="preserve">ΔTherms for remaining life of existing unit (1st </w:t>
      </w:r>
      <w:r>
        <w:rPr>
          <w:rFonts w:cstheme="minorHAnsi"/>
          <w:noProof/>
        </w:rPr>
        <w:t>4</w:t>
      </w:r>
      <w:r w:rsidRPr="00FC4E67">
        <w:rPr>
          <w:rFonts w:cstheme="minorHAnsi"/>
          <w:noProof/>
        </w:rPr>
        <w:t xml:space="preserve"> years):</w:t>
      </w:r>
    </w:p>
    <w:p w14:paraId="28192DD9" w14:textId="77777777" w:rsidR="00517C6C" w:rsidRPr="00FC4E67" w:rsidRDefault="00517C6C" w:rsidP="00517C6C">
      <w:pPr>
        <w:ind w:left="1440" w:hanging="720"/>
        <w:rPr>
          <w:rFonts w:cstheme="minorHAnsi"/>
          <w:noProof/>
        </w:rPr>
      </w:pPr>
      <w:r w:rsidRPr="00FC4E67">
        <w:rPr>
          <w:rFonts w:cstheme="minorHAnsi"/>
          <w:noProof/>
        </w:rPr>
        <w:t xml:space="preserve">= </w:t>
      </w:r>
      <w:r>
        <w:rPr>
          <w:rFonts w:cstheme="minorHAnsi"/>
          <w:noProof/>
        </w:rPr>
        <w:t>(1/ EF</w:t>
      </w:r>
      <w:r>
        <w:rPr>
          <w:rFonts w:cstheme="minorHAnsi"/>
          <w:caps/>
          <w:noProof/>
          <w:vertAlign w:val="subscript"/>
        </w:rPr>
        <w:t>Existing</w:t>
      </w:r>
      <w:r>
        <w:rPr>
          <w:rFonts w:cstheme="minorHAnsi"/>
          <w:noProof/>
        </w:rPr>
        <w:t xml:space="preserve"> - 1/EF</w:t>
      </w:r>
      <w:r>
        <w:rPr>
          <w:rFonts w:cstheme="minorHAnsi"/>
          <w:caps/>
          <w:noProof/>
          <w:vertAlign w:val="subscript"/>
        </w:rPr>
        <w:t>efficient</w:t>
      </w:r>
      <w:r>
        <w:rPr>
          <w:rFonts w:cstheme="minorHAnsi"/>
          <w:noProof/>
        </w:rPr>
        <w:t xml:space="preserve">) * (GPD * Household * 365.25 * </w:t>
      </w:r>
      <w:r>
        <w:rPr>
          <w:rFonts w:cstheme="minorHAnsi"/>
        </w:rPr>
        <w:t>γWater </w:t>
      </w:r>
      <w:r>
        <w:rPr>
          <w:rFonts w:cstheme="minorHAnsi"/>
          <w:noProof/>
        </w:rPr>
        <w:t>*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xml:space="preserve">* </w:t>
      </w:r>
      <w:proofErr w:type="gramStart"/>
      <w:r>
        <w:rPr>
          <w:rFonts w:cstheme="minorHAnsi"/>
          <w:szCs w:val="20"/>
        </w:rPr>
        <w:t>1.0</w:t>
      </w:r>
      <w:r>
        <w:rPr>
          <w:rFonts w:cstheme="minorHAnsi"/>
          <w:noProof/>
        </w:rPr>
        <w:t xml:space="preserve"> )</w:t>
      </w:r>
      <w:proofErr w:type="gramEnd"/>
      <w:r>
        <w:rPr>
          <w:rFonts w:cstheme="minorHAnsi"/>
          <w:noProof/>
        </w:rPr>
        <w:t>/100,000</w:t>
      </w:r>
    </w:p>
    <w:p w14:paraId="6900992C" w14:textId="77777777" w:rsidR="00517C6C" w:rsidRPr="00FC4E67" w:rsidRDefault="00517C6C" w:rsidP="00517C6C">
      <w:pPr>
        <w:ind w:left="1440" w:hanging="720"/>
        <w:rPr>
          <w:rFonts w:cstheme="minorHAnsi"/>
          <w:noProof/>
        </w:rPr>
      </w:pPr>
      <w:r w:rsidRPr="00FC4E67">
        <w:rPr>
          <w:rFonts w:cstheme="minorHAnsi"/>
          <w:noProof/>
        </w:rPr>
        <w:t xml:space="preserve">ΔTherms for remaining measure life (next </w:t>
      </w:r>
      <w:r>
        <w:rPr>
          <w:rFonts w:cstheme="minorHAnsi"/>
          <w:noProof/>
        </w:rPr>
        <w:t>9</w:t>
      </w:r>
      <w:r w:rsidRPr="00FC4E67">
        <w:rPr>
          <w:rFonts w:cstheme="minorHAnsi"/>
          <w:noProof/>
        </w:rPr>
        <w:t xml:space="preserve"> years):</w:t>
      </w:r>
    </w:p>
    <w:p w14:paraId="570127CA" w14:textId="77777777" w:rsidR="00517C6C" w:rsidRDefault="00517C6C" w:rsidP="00517C6C">
      <w:pPr>
        <w:ind w:left="1440" w:hanging="720"/>
        <w:rPr>
          <w:rFonts w:cstheme="minorHAnsi"/>
          <w:noProof/>
        </w:rPr>
      </w:pPr>
      <w:r>
        <w:rPr>
          <w:rFonts w:cstheme="minorHAnsi"/>
          <w:noProof/>
        </w:rPr>
        <w:t>= (1/ EF</w:t>
      </w:r>
      <w:r>
        <w:rPr>
          <w:rFonts w:cstheme="minorHAnsi"/>
          <w:caps/>
          <w:noProof/>
          <w:vertAlign w:val="subscript"/>
        </w:rPr>
        <w:t>base</w:t>
      </w:r>
      <w:r>
        <w:rPr>
          <w:rFonts w:cstheme="minorHAnsi"/>
          <w:noProof/>
        </w:rPr>
        <w:t xml:space="preserve"> - 1/EF</w:t>
      </w:r>
      <w:r>
        <w:rPr>
          <w:rFonts w:cstheme="minorHAnsi"/>
          <w:caps/>
          <w:noProof/>
          <w:vertAlign w:val="subscript"/>
        </w:rPr>
        <w:t>efficient</w:t>
      </w:r>
      <w:r>
        <w:rPr>
          <w:rFonts w:cstheme="minorHAnsi"/>
          <w:noProof/>
        </w:rPr>
        <w:t xml:space="preserve">) * (GPD * Household * 365.25 * </w:t>
      </w:r>
      <w:r>
        <w:rPr>
          <w:rFonts w:cstheme="minorHAnsi"/>
        </w:rPr>
        <w:t>γWater </w:t>
      </w:r>
      <w:r>
        <w:rPr>
          <w:rFonts w:cstheme="minorHAnsi"/>
          <w:noProof/>
        </w:rPr>
        <w:t>*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xml:space="preserve">* </w:t>
      </w:r>
      <w:proofErr w:type="gramStart"/>
      <w:r>
        <w:rPr>
          <w:rFonts w:cstheme="minorHAnsi"/>
          <w:szCs w:val="20"/>
        </w:rPr>
        <w:t>1.0</w:t>
      </w:r>
      <w:r>
        <w:rPr>
          <w:rFonts w:cstheme="minorHAnsi"/>
          <w:noProof/>
        </w:rPr>
        <w:t xml:space="preserve"> )</w:t>
      </w:r>
      <w:proofErr w:type="gramEnd"/>
      <w:r>
        <w:rPr>
          <w:rFonts w:cstheme="minorHAnsi"/>
          <w:noProof/>
        </w:rPr>
        <w:t>/100,000</w:t>
      </w:r>
    </w:p>
    <w:p w14:paraId="6260656B" w14:textId="77777777" w:rsidR="00517C6C" w:rsidRDefault="00517C6C" w:rsidP="00517C6C">
      <w:pPr>
        <w:ind w:left="720" w:hanging="720"/>
        <w:rPr>
          <w:rFonts w:cstheme="minorHAnsi"/>
          <w:noProof/>
        </w:rPr>
      </w:pPr>
      <w:r>
        <w:rPr>
          <w:rFonts w:cstheme="minorHAnsi"/>
          <w:noProof/>
        </w:rPr>
        <w:t>Where:</w:t>
      </w:r>
    </w:p>
    <w:p w14:paraId="271FAF6F" w14:textId="77777777" w:rsidR="00517C6C" w:rsidRDefault="00517C6C" w:rsidP="00517C6C">
      <w:pPr>
        <w:ind w:left="720"/>
        <w:rPr>
          <w:rFonts w:cstheme="minorHAnsi"/>
          <w:noProof/>
        </w:rPr>
      </w:pPr>
      <w:r>
        <w:rPr>
          <w:rFonts w:cstheme="minorHAnsi"/>
          <w:noProof/>
        </w:rPr>
        <w:t>EF_Baseline</w:t>
      </w:r>
      <w:r>
        <w:rPr>
          <w:rFonts w:cstheme="minorHAnsi"/>
          <w:noProof/>
        </w:rPr>
        <w:tab/>
        <w:t>=</w:t>
      </w:r>
      <w:r>
        <w:rPr>
          <w:rFonts w:cstheme="minorHAnsi"/>
        </w:rPr>
        <w:t xml:space="preserve"> </w:t>
      </w:r>
      <w:r>
        <w:rPr>
          <w:rFonts w:cstheme="minorHAnsi"/>
          <w:noProof/>
        </w:rPr>
        <w:t>Energy Factor rating for baseline equipment</w:t>
      </w:r>
    </w:p>
    <w:p w14:paraId="059A0EF1" w14:textId="77777777" w:rsidR="00517C6C" w:rsidRDefault="00517C6C" w:rsidP="00517C6C">
      <w:pPr>
        <w:ind w:left="720" w:hanging="720"/>
        <w:rPr>
          <w:rStyle w:val="FootnoteReference"/>
          <w:noProof/>
        </w:rPr>
      </w:pPr>
      <w:r>
        <w:rPr>
          <w:rFonts w:cstheme="minorHAnsi"/>
          <w:noProof/>
        </w:rPr>
        <w:tab/>
      </w:r>
      <w:r>
        <w:rPr>
          <w:rFonts w:cstheme="minorHAnsi"/>
          <w:noProof/>
        </w:rPr>
        <w:tab/>
      </w:r>
      <w:r>
        <w:rPr>
          <w:rFonts w:cstheme="minorHAnsi"/>
          <w:noProof/>
        </w:rPr>
        <w:tab/>
        <w:t xml:space="preserve">For &lt;=55 gallons:  </w:t>
      </w:r>
      <w:r>
        <w:rPr>
          <w:rFonts w:cstheme="minorHAnsi"/>
          <w:noProof/>
        </w:rPr>
        <w:tab/>
        <w:t>0.675  –  (0.0015 * tank_size)</w:t>
      </w:r>
    </w:p>
    <w:p w14:paraId="023BF052" w14:textId="77777777" w:rsidR="00517C6C" w:rsidRDefault="00517C6C" w:rsidP="00517C6C">
      <w:pPr>
        <w:ind w:left="1440" w:firstLine="720"/>
        <w:rPr>
          <w:rFonts w:cstheme="minorHAnsi"/>
          <w:noProof/>
        </w:rPr>
      </w:pPr>
      <w:r>
        <w:rPr>
          <w:noProof/>
        </w:rPr>
        <w:t xml:space="preserve">For &gt; 55 gallons: </w:t>
      </w:r>
      <w:r>
        <w:rPr>
          <w:noProof/>
        </w:rPr>
        <w:tab/>
      </w:r>
      <w:r>
        <w:rPr>
          <w:noProof/>
        </w:rPr>
        <w:tab/>
        <w:t xml:space="preserve">0.8012 – (0.00078 * tank size) </w:t>
      </w:r>
    </w:p>
    <w:p w14:paraId="507F392D" w14:textId="77777777" w:rsidR="00517C6C" w:rsidRDefault="00517C6C" w:rsidP="00517C6C">
      <w:pPr>
        <w:rPr>
          <w:rFonts w:cstheme="minorHAnsi"/>
          <w:noProof/>
        </w:rPr>
      </w:pPr>
      <w:r>
        <w:rPr>
          <w:rFonts w:cstheme="minorHAnsi"/>
          <w:noProof/>
        </w:rPr>
        <w:tab/>
      </w:r>
      <w:r>
        <w:rPr>
          <w:rFonts w:cstheme="minorHAnsi"/>
          <w:noProof/>
        </w:rPr>
        <w:tab/>
      </w:r>
      <w:r>
        <w:rPr>
          <w:rFonts w:cstheme="minorHAnsi"/>
          <w:noProof/>
        </w:rPr>
        <w:tab/>
      </w:r>
      <w:r>
        <w:rPr>
          <w:rFonts w:cstheme="minorHAnsi"/>
          <w:noProof/>
        </w:rPr>
        <w:tab/>
        <w:t xml:space="preserve">= If tank size unknown assume 40 gallons and EF_Baseline of 0.615 </w:t>
      </w:r>
    </w:p>
    <w:p w14:paraId="3BC166D1" w14:textId="77777777" w:rsidR="00517C6C" w:rsidRDefault="00517C6C" w:rsidP="00517C6C">
      <w:pPr>
        <w:ind w:left="720"/>
        <w:rPr>
          <w:rFonts w:cstheme="minorHAnsi"/>
          <w:noProof/>
        </w:rPr>
      </w:pPr>
      <w:r>
        <w:rPr>
          <w:rFonts w:cstheme="minorHAnsi"/>
          <w:noProof/>
        </w:rPr>
        <w:t>EF_Efficient</w:t>
      </w:r>
      <w:r>
        <w:rPr>
          <w:rFonts w:cstheme="minorHAnsi"/>
          <w:noProof/>
        </w:rPr>
        <w:tab/>
        <w:t>=</w:t>
      </w:r>
      <w:r>
        <w:rPr>
          <w:rFonts w:cstheme="minorHAnsi"/>
        </w:rPr>
        <w:t xml:space="preserve"> </w:t>
      </w:r>
      <w:r>
        <w:rPr>
          <w:rFonts w:cstheme="minorHAnsi"/>
          <w:noProof/>
        </w:rPr>
        <w:t>Energy Factor Rating for efficient equipment</w:t>
      </w:r>
    </w:p>
    <w:p w14:paraId="059226E3" w14:textId="77777777" w:rsidR="00517C6C" w:rsidRDefault="00517C6C" w:rsidP="00517C6C">
      <w:pPr>
        <w:ind w:left="2160"/>
        <w:rPr>
          <w:rFonts w:cstheme="minorHAnsi"/>
          <w:noProof/>
        </w:rPr>
      </w:pPr>
      <w:r>
        <w:rPr>
          <w:rFonts w:cstheme="minorHAnsi"/>
          <w:noProof/>
        </w:rPr>
        <w:t>= Actual. If Tankless whole-house multiply rated efficiency by 0.91</w:t>
      </w:r>
      <w:r>
        <w:rPr>
          <w:rStyle w:val="FootnoteReference"/>
          <w:rFonts w:eastAsiaTheme="majorEastAsia"/>
        </w:rPr>
        <w:footnoteReference w:id="495"/>
      </w:r>
      <w:r>
        <w:rPr>
          <w:rFonts w:cstheme="minorHAnsi"/>
          <w:noProof/>
        </w:rPr>
        <w:t>. If unknown assume values in look up in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1904"/>
        <w:gridCol w:w="1927"/>
        <w:tblGridChange w:id="6285">
          <w:tblGrid>
            <w:gridCol w:w="1904"/>
            <w:gridCol w:w="1927"/>
          </w:tblGrid>
        </w:tblGridChange>
      </w:tblGrid>
      <w:tr w:rsidR="00517C6C" w:rsidRPr="00DA673C" w14:paraId="3C968955" w14:textId="77777777" w:rsidTr="006311AC">
        <w:trPr>
          <w:trHeight w:val="262"/>
          <w:jc w:val="center"/>
        </w:trPr>
        <w:tc>
          <w:tcPr>
            <w:tcW w:w="190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2EA8677" w14:textId="77777777" w:rsidR="00517C6C" w:rsidRPr="00DA673C" w:rsidRDefault="00517C6C" w:rsidP="006311AC">
            <w:pPr>
              <w:jc w:val="center"/>
              <w:rPr>
                <w:b/>
                <w:color w:val="FFFFFF" w:themeColor="background1"/>
              </w:rPr>
            </w:pPr>
            <w:r w:rsidRPr="00DA673C">
              <w:rPr>
                <w:b/>
                <w:color w:val="FFFFFF" w:themeColor="background1"/>
              </w:rPr>
              <w:t>Water Heater Type</w:t>
            </w:r>
          </w:p>
        </w:tc>
        <w:tc>
          <w:tcPr>
            <w:tcW w:w="192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A355F52" w14:textId="77777777" w:rsidR="00517C6C" w:rsidRPr="00DA673C" w:rsidRDefault="00517C6C" w:rsidP="006311AC">
            <w:pPr>
              <w:jc w:val="center"/>
              <w:rPr>
                <w:b/>
                <w:color w:val="FFFFFF" w:themeColor="background1"/>
              </w:rPr>
            </w:pPr>
            <w:r w:rsidRPr="00DA673C">
              <w:rPr>
                <w:b/>
                <w:color w:val="FFFFFF" w:themeColor="background1"/>
              </w:rPr>
              <w:t>EF_Efficient</w:t>
            </w:r>
          </w:p>
        </w:tc>
      </w:tr>
      <w:tr w:rsidR="00517C6C" w:rsidRPr="00DA673C" w14:paraId="1070C59E" w14:textId="77777777" w:rsidTr="00DE74D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6286" w:author="Stephanie Baer" w:date="2016-01-21T14:01: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413"/>
          <w:jc w:val="center"/>
          <w:trPrChange w:id="6287" w:author="Stephanie Baer" w:date="2016-01-21T14:01:00Z">
            <w:trPr>
              <w:trHeight w:val="413"/>
              <w:jc w:val="center"/>
            </w:trPr>
          </w:trPrChange>
        </w:trPr>
        <w:tc>
          <w:tcPr>
            <w:tcW w:w="1904" w:type="dxa"/>
            <w:tcBorders>
              <w:top w:val="single" w:sz="4" w:space="0" w:color="auto"/>
              <w:left w:val="single" w:sz="4" w:space="0" w:color="auto"/>
              <w:bottom w:val="single" w:sz="4" w:space="0" w:color="auto"/>
              <w:right w:val="single" w:sz="4" w:space="0" w:color="auto"/>
            </w:tcBorders>
            <w:vAlign w:val="center"/>
            <w:hideMark/>
            <w:tcPrChange w:id="6288" w:author="Stephanie Baer" w:date="2016-01-21T14:01:00Z">
              <w:tcPr>
                <w:tcW w:w="1904" w:type="dxa"/>
                <w:tcBorders>
                  <w:top w:val="single" w:sz="4" w:space="0" w:color="auto"/>
                  <w:left w:val="single" w:sz="4" w:space="0" w:color="auto"/>
                  <w:bottom w:val="single" w:sz="4" w:space="0" w:color="auto"/>
                  <w:right w:val="single" w:sz="4" w:space="0" w:color="auto"/>
                </w:tcBorders>
                <w:hideMark/>
              </w:tcPr>
            </w:tcPrChange>
          </w:tcPr>
          <w:p w14:paraId="761F52B9" w14:textId="77777777" w:rsidR="00517C6C" w:rsidRPr="00DA673C" w:rsidRDefault="00517C6C">
            <w:pPr>
              <w:jc w:val="left"/>
            </w:pPr>
            <w:r w:rsidRPr="00DA673C">
              <w:t>Condensing Gas Storage</w:t>
            </w:r>
          </w:p>
        </w:tc>
        <w:tc>
          <w:tcPr>
            <w:tcW w:w="1927" w:type="dxa"/>
            <w:tcBorders>
              <w:top w:val="single" w:sz="4" w:space="0" w:color="auto"/>
              <w:left w:val="single" w:sz="4" w:space="0" w:color="auto"/>
              <w:bottom w:val="single" w:sz="4" w:space="0" w:color="auto"/>
              <w:right w:val="single" w:sz="4" w:space="0" w:color="auto"/>
            </w:tcBorders>
            <w:vAlign w:val="center"/>
            <w:hideMark/>
            <w:tcPrChange w:id="6289" w:author="Stephanie Baer" w:date="2016-01-21T14:01:00Z">
              <w:tcPr>
                <w:tcW w:w="1927" w:type="dxa"/>
                <w:tcBorders>
                  <w:top w:val="single" w:sz="4" w:space="0" w:color="auto"/>
                  <w:left w:val="single" w:sz="4" w:space="0" w:color="auto"/>
                  <w:bottom w:val="single" w:sz="4" w:space="0" w:color="auto"/>
                  <w:right w:val="single" w:sz="4" w:space="0" w:color="auto"/>
                </w:tcBorders>
                <w:hideMark/>
              </w:tcPr>
            </w:tcPrChange>
          </w:tcPr>
          <w:p w14:paraId="2AB58309" w14:textId="77777777" w:rsidR="00517C6C" w:rsidRPr="00DA673C" w:rsidRDefault="00517C6C">
            <w:pPr>
              <w:jc w:val="center"/>
            </w:pPr>
            <w:r w:rsidRPr="00DA673C">
              <w:t>0.80</w:t>
            </w:r>
          </w:p>
        </w:tc>
      </w:tr>
      <w:tr w:rsidR="00517C6C" w:rsidRPr="00DA673C" w14:paraId="657841FB" w14:textId="77777777" w:rsidTr="00DE74D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6290" w:author="Stephanie Baer" w:date="2016-01-21T14:01: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6291" w:author="Stephanie Baer" w:date="2016-01-21T14:01:00Z">
            <w:trPr>
              <w:trHeight w:val="262"/>
              <w:jc w:val="center"/>
            </w:trPr>
          </w:trPrChange>
        </w:trPr>
        <w:tc>
          <w:tcPr>
            <w:tcW w:w="1904" w:type="dxa"/>
            <w:tcBorders>
              <w:top w:val="single" w:sz="4" w:space="0" w:color="auto"/>
              <w:left w:val="single" w:sz="4" w:space="0" w:color="auto"/>
              <w:bottom w:val="single" w:sz="4" w:space="0" w:color="auto"/>
              <w:right w:val="single" w:sz="4" w:space="0" w:color="auto"/>
            </w:tcBorders>
            <w:vAlign w:val="center"/>
            <w:hideMark/>
            <w:tcPrChange w:id="6292" w:author="Stephanie Baer" w:date="2016-01-21T14:01:00Z">
              <w:tcPr>
                <w:tcW w:w="1904" w:type="dxa"/>
                <w:tcBorders>
                  <w:top w:val="single" w:sz="4" w:space="0" w:color="auto"/>
                  <w:left w:val="single" w:sz="4" w:space="0" w:color="auto"/>
                  <w:bottom w:val="single" w:sz="4" w:space="0" w:color="auto"/>
                  <w:right w:val="single" w:sz="4" w:space="0" w:color="auto"/>
                </w:tcBorders>
                <w:hideMark/>
              </w:tcPr>
            </w:tcPrChange>
          </w:tcPr>
          <w:p w14:paraId="5159ED9A" w14:textId="77777777" w:rsidR="00517C6C" w:rsidRPr="00DA673C" w:rsidRDefault="00517C6C">
            <w:pPr>
              <w:jc w:val="left"/>
            </w:pPr>
            <w:r w:rsidRPr="00DA673C">
              <w:t>Gas Storage</w:t>
            </w:r>
          </w:p>
        </w:tc>
        <w:tc>
          <w:tcPr>
            <w:tcW w:w="1927" w:type="dxa"/>
            <w:tcBorders>
              <w:top w:val="single" w:sz="4" w:space="0" w:color="auto"/>
              <w:left w:val="single" w:sz="4" w:space="0" w:color="auto"/>
              <w:bottom w:val="single" w:sz="4" w:space="0" w:color="auto"/>
              <w:right w:val="single" w:sz="4" w:space="0" w:color="auto"/>
            </w:tcBorders>
            <w:vAlign w:val="center"/>
            <w:hideMark/>
            <w:tcPrChange w:id="6293" w:author="Stephanie Baer" w:date="2016-01-21T14:01:00Z">
              <w:tcPr>
                <w:tcW w:w="1927" w:type="dxa"/>
                <w:tcBorders>
                  <w:top w:val="single" w:sz="4" w:space="0" w:color="auto"/>
                  <w:left w:val="single" w:sz="4" w:space="0" w:color="auto"/>
                  <w:bottom w:val="single" w:sz="4" w:space="0" w:color="auto"/>
                  <w:right w:val="single" w:sz="4" w:space="0" w:color="auto"/>
                </w:tcBorders>
                <w:hideMark/>
              </w:tcPr>
            </w:tcPrChange>
          </w:tcPr>
          <w:p w14:paraId="01FD176C" w14:textId="77777777" w:rsidR="00517C6C" w:rsidRPr="00DA673C" w:rsidRDefault="00517C6C">
            <w:pPr>
              <w:jc w:val="center"/>
            </w:pPr>
            <w:r w:rsidRPr="00DA673C">
              <w:t>0.67</w:t>
            </w:r>
          </w:p>
        </w:tc>
      </w:tr>
      <w:tr w:rsidR="00517C6C" w:rsidRPr="00DA673C" w14:paraId="662EF402" w14:textId="77777777" w:rsidTr="00DE74D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6294" w:author="Stephanie Baer" w:date="2016-01-21T14:01: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6295" w:author="Stephanie Baer" w:date="2016-01-21T14:01:00Z">
            <w:trPr>
              <w:trHeight w:val="262"/>
              <w:jc w:val="center"/>
            </w:trPr>
          </w:trPrChange>
        </w:trPr>
        <w:tc>
          <w:tcPr>
            <w:tcW w:w="1904" w:type="dxa"/>
            <w:tcBorders>
              <w:top w:val="single" w:sz="4" w:space="0" w:color="auto"/>
              <w:left w:val="single" w:sz="4" w:space="0" w:color="auto"/>
              <w:bottom w:val="single" w:sz="4" w:space="0" w:color="auto"/>
              <w:right w:val="single" w:sz="4" w:space="0" w:color="auto"/>
            </w:tcBorders>
            <w:vAlign w:val="center"/>
            <w:hideMark/>
            <w:tcPrChange w:id="6296" w:author="Stephanie Baer" w:date="2016-01-21T14:01:00Z">
              <w:tcPr>
                <w:tcW w:w="1904" w:type="dxa"/>
                <w:tcBorders>
                  <w:top w:val="single" w:sz="4" w:space="0" w:color="auto"/>
                  <w:left w:val="single" w:sz="4" w:space="0" w:color="auto"/>
                  <w:bottom w:val="single" w:sz="4" w:space="0" w:color="auto"/>
                  <w:right w:val="single" w:sz="4" w:space="0" w:color="auto"/>
                </w:tcBorders>
                <w:hideMark/>
              </w:tcPr>
            </w:tcPrChange>
          </w:tcPr>
          <w:p w14:paraId="5188196B" w14:textId="77777777" w:rsidR="00517C6C" w:rsidRPr="00DA673C" w:rsidRDefault="00517C6C">
            <w:pPr>
              <w:jc w:val="left"/>
            </w:pPr>
            <w:r w:rsidRPr="00DA673C">
              <w:t>Tankless whole-house</w:t>
            </w:r>
          </w:p>
        </w:tc>
        <w:tc>
          <w:tcPr>
            <w:tcW w:w="1927" w:type="dxa"/>
            <w:tcBorders>
              <w:top w:val="single" w:sz="4" w:space="0" w:color="auto"/>
              <w:left w:val="single" w:sz="4" w:space="0" w:color="auto"/>
              <w:bottom w:val="single" w:sz="4" w:space="0" w:color="auto"/>
              <w:right w:val="single" w:sz="4" w:space="0" w:color="auto"/>
            </w:tcBorders>
            <w:vAlign w:val="center"/>
            <w:hideMark/>
            <w:tcPrChange w:id="6297" w:author="Stephanie Baer" w:date="2016-01-21T14:01:00Z">
              <w:tcPr>
                <w:tcW w:w="1927" w:type="dxa"/>
                <w:tcBorders>
                  <w:top w:val="single" w:sz="4" w:space="0" w:color="auto"/>
                  <w:left w:val="single" w:sz="4" w:space="0" w:color="auto"/>
                  <w:bottom w:val="single" w:sz="4" w:space="0" w:color="auto"/>
                  <w:right w:val="single" w:sz="4" w:space="0" w:color="auto"/>
                </w:tcBorders>
                <w:hideMark/>
              </w:tcPr>
            </w:tcPrChange>
          </w:tcPr>
          <w:p w14:paraId="6D44098A" w14:textId="77777777" w:rsidR="00517C6C" w:rsidRPr="00DA673C" w:rsidRDefault="00517C6C">
            <w:pPr>
              <w:jc w:val="center"/>
            </w:pPr>
            <w:r w:rsidRPr="00DA673C">
              <w:t>0.82 * 0.91 = 0.75</w:t>
            </w:r>
          </w:p>
        </w:tc>
      </w:tr>
    </w:tbl>
    <w:p w14:paraId="3253DAC0" w14:textId="77777777" w:rsidR="00517C6C" w:rsidRDefault="00517C6C" w:rsidP="00517C6C">
      <w:pPr>
        <w:ind w:left="1440"/>
        <w:rPr>
          <w:rFonts w:cstheme="minorHAnsi"/>
          <w:noProof/>
        </w:rPr>
      </w:pPr>
    </w:p>
    <w:p w14:paraId="55FBD26A" w14:textId="77777777" w:rsidR="00517C6C" w:rsidRDefault="00517C6C" w:rsidP="00517C6C">
      <w:pPr>
        <w:ind w:left="720"/>
        <w:rPr>
          <w:rFonts w:cstheme="minorHAnsi"/>
          <w:noProof/>
        </w:rPr>
      </w:pPr>
      <w:r>
        <w:rPr>
          <w:rFonts w:cstheme="minorHAnsi"/>
          <w:noProof/>
        </w:rPr>
        <w:t>EF_Existing</w:t>
      </w:r>
      <w:r>
        <w:rPr>
          <w:rFonts w:cstheme="minorHAnsi"/>
          <w:noProof/>
        </w:rPr>
        <w:tab/>
        <w:t>=</w:t>
      </w:r>
      <w:r>
        <w:rPr>
          <w:rFonts w:cstheme="minorHAnsi"/>
        </w:rPr>
        <w:t xml:space="preserve"> </w:t>
      </w:r>
      <w:r>
        <w:rPr>
          <w:rFonts w:cstheme="minorHAnsi"/>
          <w:noProof/>
        </w:rPr>
        <w:t>Energy Factor rating for existing equipment</w:t>
      </w:r>
    </w:p>
    <w:p w14:paraId="38C3FE1B" w14:textId="77777777" w:rsidR="00517C6C" w:rsidRPr="00FC4E67" w:rsidRDefault="00517C6C" w:rsidP="00517C6C">
      <w:pPr>
        <w:ind w:left="2160"/>
        <w:rPr>
          <w:rFonts w:cstheme="minorHAnsi"/>
          <w:noProof/>
        </w:rPr>
      </w:pPr>
      <w:r w:rsidRPr="00FC4E67">
        <w:rPr>
          <w:rFonts w:cstheme="minorHAnsi"/>
          <w:noProof/>
        </w:rPr>
        <w:t xml:space="preserve">= Use actual </w:t>
      </w:r>
      <w:r>
        <w:rPr>
          <w:rFonts w:cstheme="minorHAnsi"/>
          <w:noProof/>
        </w:rPr>
        <w:t>EF</w:t>
      </w:r>
      <w:r w:rsidRPr="00FC4E67">
        <w:rPr>
          <w:rFonts w:cstheme="minorHAnsi"/>
          <w:noProof/>
        </w:rPr>
        <w:t xml:space="preserve"> rating where it is possible to measure or reasonably estimate.</w:t>
      </w:r>
    </w:p>
    <w:p w14:paraId="51F8243B" w14:textId="77777777" w:rsidR="00517C6C" w:rsidRDefault="00517C6C" w:rsidP="00517C6C">
      <w:pPr>
        <w:ind w:left="720" w:hanging="720"/>
        <w:rPr>
          <w:rFonts w:cstheme="minorHAnsi"/>
          <w:noProof/>
        </w:rPr>
      </w:pPr>
      <w:r>
        <w:rPr>
          <w:rFonts w:cstheme="minorHAnsi"/>
          <w:noProof/>
        </w:rPr>
        <w:tab/>
      </w:r>
      <w:r>
        <w:rPr>
          <w:rFonts w:cstheme="minorHAnsi"/>
          <w:noProof/>
        </w:rPr>
        <w:tab/>
      </w:r>
      <w:r>
        <w:rPr>
          <w:rFonts w:cstheme="minorHAnsi"/>
          <w:noProof/>
        </w:rPr>
        <w:tab/>
        <w:t>= if unknown assume 0.52</w:t>
      </w:r>
      <w:r>
        <w:rPr>
          <w:rStyle w:val="FootnoteReference"/>
          <w:rFonts w:eastAsiaTheme="majorEastAsia"/>
          <w:noProof/>
        </w:rPr>
        <w:t xml:space="preserve"> </w:t>
      </w:r>
      <w:r>
        <w:rPr>
          <w:rStyle w:val="FootnoteReference"/>
          <w:rFonts w:eastAsiaTheme="majorEastAsia"/>
          <w:noProof/>
        </w:rPr>
        <w:footnoteReference w:id="496"/>
      </w:r>
    </w:p>
    <w:p w14:paraId="3792BDC8" w14:textId="77777777" w:rsidR="00517C6C" w:rsidRDefault="00517C6C" w:rsidP="00517C6C">
      <w:pPr>
        <w:ind w:left="720"/>
        <w:rPr>
          <w:rFonts w:cstheme="minorHAnsi"/>
          <w:noProof/>
        </w:rPr>
      </w:pPr>
      <w:r>
        <w:rPr>
          <w:rFonts w:cstheme="minorHAnsi"/>
          <w:noProof/>
        </w:rPr>
        <w:t>GPD</w:t>
      </w:r>
      <w:r>
        <w:rPr>
          <w:rFonts w:cstheme="minorHAnsi"/>
          <w:noProof/>
        </w:rPr>
        <w:tab/>
      </w:r>
      <w:r>
        <w:rPr>
          <w:rFonts w:cstheme="minorHAnsi"/>
          <w:noProof/>
        </w:rPr>
        <w:tab/>
        <w:t>= Gallons Per Day of hot water use per person</w:t>
      </w:r>
    </w:p>
    <w:p w14:paraId="13876D0A" w14:textId="77777777" w:rsidR="00517C6C" w:rsidRDefault="00517C6C" w:rsidP="00517C6C">
      <w:pPr>
        <w:ind w:left="720"/>
        <w:rPr>
          <w:rFonts w:cstheme="minorHAnsi"/>
          <w:noProof/>
        </w:rPr>
      </w:pPr>
      <w:r>
        <w:rPr>
          <w:rFonts w:cstheme="minorHAnsi"/>
          <w:noProof/>
        </w:rPr>
        <w:tab/>
      </w:r>
      <w:r>
        <w:rPr>
          <w:rFonts w:cstheme="minorHAnsi"/>
          <w:noProof/>
        </w:rPr>
        <w:tab/>
        <w:t>= 45.5 gallons hot water per day per household/2.59 people per household</w:t>
      </w:r>
      <w:r>
        <w:rPr>
          <w:rStyle w:val="FootnoteReference"/>
          <w:rFonts w:eastAsiaTheme="majorEastAsia"/>
          <w:noProof/>
        </w:rPr>
        <w:footnoteReference w:id="497"/>
      </w:r>
    </w:p>
    <w:p w14:paraId="4D6EC1C5" w14:textId="77777777" w:rsidR="00517C6C" w:rsidRDefault="00517C6C" w:rsidP="00517C6C">
      <w:pPr>
        <w:ind w:left="720"/>
        <w:rPr>
          <w:rFonts w:cstheme="minorHAnsi"/>
          <w:noProof/>
        </w:rPr>
      </w:pPr>
      <w:r>
        <w:rPr>
          <w:rFonts w:cstheme="minorHAnsi"/>
          <w:noProof/>
        </w:rPr>
        <w:tab/>
      </w:r>
      <w:r>
        <w:rPr>
          <w:rFonts w:cstheme="minorHAnsi"/>
          <w:noProof/>
        </w:rPr>
        <w:tab/>
        <w:t>= 17.6</w:t>
      </w:r>
    </w:p>
    <w:p w14:paraId="2D0C71B1" w14:textId="77777777" w:rsidR="00517C6C" w:rsidRDefault="00517C6C" w:rsidP="00517C6C">
      <w:pPr>
        <w:ind w:left="720"/>
        <w:rPr>
          <w:rFonts w:cstheme="minorHAnsi"/>
          <w:noProof/>
        </w:rPr>
      </w:pPr>
      <w:r>
        <w:rPr>
          <w:rFonts w:cstheme="minorHAnsi"/>
          <w:noProof/>
        </w:rPr>
        <w:t>Household</w:t>
      </w:r>
      <w:r>
        <w:rPr>
          <w:rFonts w:cstheme="minorHAnsi"/>
          <w:noProof/>
        </w:rPr>
        <w:tab/>
        <w:t>= Average  number of people per household</w:t>
      </w:r>
    </w:p>
    <w:tbl>
      <w:tblPr>
        <w:tblW w:w="0" w:type="auto"/>
        <w:tblInd w:w="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Change w:id="6300" w:author="&quot;sdent&quot;" w:date="2016-01-21T10:21:00Z">
          <w:tblPr>
            <w:tblW w:w="0" w:type="auto"/>
            <w:tblInd w:w="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PrChange>
      </w:tblPr>
      <w:tblGrid>
        <w:gridCol w:w="2326"/>
        <w:gridCol w:w="2309"/>
        <w:tblGridChange w:id="6301">
          <w:tblGrid>
            <w:gridCol w:w="2326"/>
            <w:gridCol w:w="2309"/>
          </w:tblGrid>
        </w:tblGridChange>
      </w:tblGrid>
      <w:tr w:rsidR="00517C6C" w:rsidRPr="00DA673C" w14:paraId="0AB41CA4" w14:textId="77777777" w:rsidTr="003125E0">
        <w:trPr>
          <w:trHeight w:val="262"/>
          <w:tblHeader/>
          <w:trPrChange w:id="6302" w:author="&quot;sdent&quot;" w:date="2016-01-21T10:21:00Z">
            <w:trPr>
              <w:trHeight w:val="262"/>
            </w:trPr>
          </w:trPrChange>
        </w:trPr>
        <w:tc>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6303" w:author="&quot;sdent&quot;" w:date="2016-01-21T10:21:00Z">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14:paraId="517265F2" w14:textId="77777777" w:rsidR="00517C6C" w:rsidRPr="00DA673C" w:rsidRDefault="00517C6C" w:rsidP="006311AC">
            <w:pPr>
              <w:jc w:val="center"/>
              <w:rPr>
                <w:b/>
                <w:color w:val="FFFFFF" w:themeColor="background1"/>
              </w:rPr>
            </w:pPr>
            <w:r w:rsidRPr="00DA673C">
              <w:rPr>
                <w:b/>
                <w:color w:val="FFFFFF" w:themeColor="background1"/>
              </w:rPr>
              <w:t>Household Unit Type</w:t>
            </w:r>
          </w:p>
        </w:tc>
        <w:tc>
          <w:tcPr>
            <w:tcW w:w="230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6304" w:author="&quot;sdent&quot;" w:date="2016-01-21T10:21:00Z">
              <w:tcPr>
                <w:tcW w:w="230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14:paraId="2CBDDC2B" w14:textId="77777777" w:rsidR="00517C6C" w:rsidRPr="00DA673C" w:rsidRDefault="00517C6C" w:rsidP="006311AC">
            <w:pPr>
              <w:jc w:val="center"/>
              <w:rPr>
                <w:b/>
                <w:color w:val="FFFFFF" w:themeColor="background1"/>
              </w:rPr>
            </w:pPr>
            <w:r w:rsidRPr="00DA673C">
              <w:rPr>
                <w:b/>
                <w:color w:val="FFFFFF" w:themeColor="background1"/>
              </w:rPr>
              <w:t>Household</w:t>
            </w:r>
          </w:p>
        </w:tc>
      </w:tr>
      <w:tr w:rsidR="00517C6C" w:rsidRPr="00DA673C" w14:paraId="78905850" w14:textId="77777777" w:rsidTr="00FF11A2">
        <w:trPr>
          <w:trHeight w:val="262"/>
          <w:trPrChange w:id="6305" w:author="Stephanie Baer" w:date="2016-01-21T14:02:00Z">
            <w:trPr>
              <w:trHeight w:val="262"/>
            </w:trPr>
          </w:trPrChange>
        </w:trPr>
        <w:tc>
          <w:tcPr>
            <w:tcW w:w="2326" w:type="dxa"/>
            <w:tcBorders>
              <w:top w:val="single" w:sz="4" w:space="0" w:color="auto"/>
              <w:left w:val="single" w:sz="4" w:space="0" w:color="auto"/>
              <w:bottom w:val="single" w:sz="4" w:space="0" w:color="auto"/>
              <w:right w:val="single" w:sz="4" w:space="0" w:color="auto"/>
            </w:tcBorders>
            <w:vAlign w:val="center"/>
            <w:hideMark/>
            <w:tcPrChange w:id="6306" w:author="Stephanie Baer" w:date="2016-01-21T14:02:00Z">
              <w:tcPr>
                <w:tcW w:w="2326" w:type="dxa"/>
                <w:tcBorders>
                  <w:top w:val="single" w:sz="4" w:space="0" w:color="auto"/>
                  <w:left w:val="single" w:sz="4" w:space="0" w:color="auto"/>
                  <w:bottom w:val="single" w:sz="4" w:space="0" w:color="auto"/>
                  <w:right w:val="single" w:sz="4" w:space="0" w:color="auto"/>
                </w:tcBorders>
                <w:hideMark/>
              </w:tcPr>
            </w:tcPrChange>
          </w:tcPr>
          <w:p w14:paraId="3ABB69D7" w14:textId="77777777" w:rsidR="00517C6C" w:rsidRPr="00DA673C" w:rsidRDefault="00517C6C">
            <w:pPr>
              <w:jc w:val="left"/>
              <w:pPrChange w:id="6307" w:author="Stephanie Baer" w:date="2016-01-21T14:02:00Z">
                <w:pPr/>
              </w:pPrChange>
            </w:pPr>
            <w:r w:rsidRPr="00DA673C">
              <w:t>Single-Family - Deemed</w:t>
            </w:r>
          </w:p>
        </w:tc>
        <w:tc>
          <w:tcPr>
            <w:tcW w:w="2309" w:type="dxa"/>
            <w:tcBorders>
              <w:top w:val="single" w:sz="4" w:space="0" w:color="auto"/>
              <w:left w:val="single" w:sz="4" w:space="0" w:color="auto"/>
              <w:bottom w:val="single" w:sz="4" w:space="0" w:color="auto"/>
              <w:right w:val="single" w:sz="4" w:space="0" w:color="auto"/>
            </w:tcBorders>
            <w:vAlign w:val="center"/>
            <w:hideMark/>
            <w:tcPrChange w:id="6308" w:author="Stephanie Baer" w:date="2016-01-21T14:02:00Z">
              <w:tcPr>
                <w:tcW w:w="2309" w:type="dxa"/>
                <w:tcBorders>
                  <w:top w:val="single" w:sz="4" w:space="0" w:color="auto"/>
                  <w:left w:val="single" w:sz="4" w:space="0" w:color="auto"/>
                  <w:bottom w:val="single" w:sz="4" w:space="0" w:color="auto"/>
                  <w:right w:val="single" w:sz="4" w:space="0" w:color="auto"/>
                </w:tcBorders>
                <w:hideMark/>
              </w:tcPr>
            </w:tcPrChange>
          </w:tcPr>
          <w:p w14:paraId="42D821AA" w14:textId="77777777" w:rsidR="00517C6C" w:rsidRPr="00DA673C" w:rsidRDefault="00517C6C">
            <w:pPr>
              <w:jc w:val="center"/>
            </w:pPr>
            <w:r w:rsidRPr="00DA673C">
              <w:t>2.56</w:t>
            </w:r>
            <w:r w:rsidRPr="009C362B">
              <w:rPr>
                <w:vertAlign w:val="superscript"/>
              </w:rPr>
              <w:footnoteReference w:id="498"/>
            </w:r>
          </w:p>
        </w:tc>
      </w:tr>
      <w:tr w:rsidR="00517C6C" w:rsidRPr="00DA673C" w14:paraId="5DC87B58" w14:textId="77777777" w:rsidTr="00FF11A2">
        <w:trPr>
          <w:trHeight w:val="262"/>
          <w:trPrChange w:id="6309" w:author="Stephanie Baer" w:date="2016-01-21T14:02:00Z">
            <w:trPr>
              <w:trHeight w:val="262"/>
            </w:trPr>
          </w:trPrChange>
        </w:trPr>
        <w:tc>
          <w:tcPr>
            <w:tcW w:w="2326" w:type="dxa"/>
            <w:tcBorders>
              <w:top w:val="single" w:sz="4" w:space="0" w:color="auto"/>
              <w:left w:val="single" w:sz="4" w:space="0" w:color="auto"/>
              <w:bottom w:val="single" w:sz="4" w:space="0" w:color="auto"/>
              <w:right w:val="single" w:sz="4" w:space="0" w:color="auto"/>
            </w:tcBorders>
            <w:vAlign w:val="center"/>
            <w:hideMark/>
            <w:tcPrChange w:id="6310" w:author="Stephanie Baer" w:date="2016-01-21T14:02:00Z">
              <w:tcPr>
                <w:tcW w:w="2326" w:type="dxa"/>
                <w:tcBorders>
                  <w:top w:val="single" w:sz="4" w:space="0" w:color="auto"/>
                  <w:left w:val="single" w:sz="4" w:space="0" w:color="auto"/>
                  <w:bottom w:val="single" w:sz="4" w:space="0" w:color="auto"/>
                  <w:right w:val="single" w:sz="4" w:space="0" w:color="auto"/>
                </w:tcBorders>
                <w:hideMark/>
              </w:tcPr>
            </w:tcPrChange>
          </w:tcPr>
          <w:p w14:paraId="5498E1EF" w14:textId="77777777" w:rsidR="00517C6C" w:rsidRPr="00DA673C" w:rsidRDefault="00517C6C">
            <w:pPr>
              <w:jc w:val="left"/>
              <w:pPrChange w:id="6311" w:author="Stephanie Baer" w:date="2016-01-21T14:02:00Z">
                <w:pPr/>
              </w:pPrChange>
            </w:pPr>
            <w:r w:rsidRPr="00DA673C">
              <w:lastRenderedPageBreak/>
              <w:t>Multi-Family - Deemed</w:t>
            </w:r>
          </w:p>
        </w:tc>
        <w:tc>
          <w:tcPr>
            <w:tcW w:w="2309" w:type="dxa"/>
            <w:tcBorders>
              <w:top w:val="single" w:sz="4" w:space="0" w:color="auto"/>
              <w:left w:val="single" w:sz="4" w:space="0" w:color="auto"/>
              <w:bottom w:val="single" w:sz="4" w:space="0" w:color="auto"/>
              <w:right w:val="single" w:sz="4" w:space="0" w:color="auto"/>
            </w:tcBorders>
            <w:vAlign w:val="center"/>
            <w:hideMark/>
            <w:tcPrChange w:id="6312" w:author="Stephanie Baer" w:date="2016-01-21T14:02:00Z">
              <w:tcPr>
                <w:tcW w:w="2309" w:type="dxa"/>
                <w:tcBorders>
                  <w:top w:val="single" w:sz="4" w:space="0" w:color="auto"/>
                  <w:left w:val="single" w:sz="4" w:space="0" w:color="auto"/>
                  <w:bottom w:val="single" w:sz="4" w:space="0" w:color="auto"/>
                  <w:right w:val="single" w:sz="4" w:space="0" w:color="auto"/>
                </w:tcBorders>
                <w:hideMark/>
              </w:tcPr>
            </w:tcPrChange>
          </w:tcPr>
          <w:p w14:paraId="082064D2" w14:textId="77777777" w:rsidR="00517C6C" w:rsidRPr="00DA673C" w:rsidRDefault="00517C6C">
            <w:pPr>
              <w:jc w:val="center"/>
            </w:pPr>
            <w:r w:rsidRPr="00DA673C">
              <w:t>2.1</w:t>
            </w:r>
            <w:r w:rsidRPr="009C362B">
              <w:rPr>
                <w:vertAlign w:val="superscript"/>
              </w:rPr>
              <w:footnoteReference w:id="499"/>
            </w:r>
          </w:p>
        </w:tc>
      </w:tr>
      <w:tr w:rsidR="00517C6C" w:rsidRPr="00DA673C" w14:paraId="0ADE5E9E" w14:textId="77777777" w:rsidTr="00FF11A2">
        <w:trPr>
          <w:trHeight w:val="262"/>
          <w:trPrChange w:id="6313" w:author="Stephanie Baer" w:date="2016-01-21T14:02:00Z">
            <w:trPr>
              <w:trHeight w:val="262"/>
            </w:trPr>
          </w:trPrChange>
        </w:trPr>
        <w:tc>
          <w:tcPr>
            <w:tcW w:w="2326" w:type="dxa"/>
            <w:tcBorders>
              <w:top w:val="single" w:sz="4" w:space="0" w:color="auto"/>
              <w:left w:val="single" w:sz="4" w:space="0" w:color="auto"/>
              <w:bottom w:val="single" w:sz="4" w:space="0" w:color="auto"/>
              <w:right w:val="single" w:sz="4" w:space="0" w:color="auto"/>
            </w:tcBorders>
            <w:vAlign w:val="center"/>
            <w:hideMark/>
            <w:tcPrChange w:id="6314" w:author="Stephanie Baer" w:date="2016-01-21T14:02:00Z">
              <w:tcPr>
                <w:tcW w:w="2326" w:type="dxa"/>
                <w:tcBorders>
                  <w:top w:val="single" w:sz="4" w:space="0" w:color="auto"/>
                  <w:left w:val="single" w:sz="4" w:space="0" w:color="auto"/>
                  <w:bottom w:val="single" w:sz="4" w:space="0" w:color="auto"/>
                  <w:right w:val="single" w:sz="4" w:space="0" w:color="auto"/>
                </w:tcBorders>
                <w:hideMark/>
              </w:tcPr>
            </w:tcPrChange>
          </w:tcPr>
          <w:p w14:paraId="6F30BB81" w14:textId="77777777" w:rsidR="00517C6C" w:rsidRPr="00DA673C" w:rsidRDefault="00517C6C">
            <w:pPr>
              <w:jc w:val="left"/>
              <w:pPrChange w:id="6315" w:author="Stephanie Baer" w:date="2016-01-21T14:02:00Z">
                <w:pPr/>
              </w:pPrChange>
            </w:pPr>
            <w:r w:rsidRPr="00DA673C">
              <w:t>Custom</w:t>
            </w:r>
          </w:p>
        </w:tc>
        <w:tc>
          <w:tcPr>
            <w:tcW w:w="2309" w:type="dxa"/>
            <w:tcBorders>
              <w:top w:val="single" w:sz="4" w:space="0" w:color="auto"/>
              <w:left w:val="single" w:sz="4" w:space="0" w:color="auto"/>
              <w:bottom w:val="single" w:sz="4" w:space="0" w:color="auto"/>
              <w:right w:val="single" w:sz="4" w:space="0" w:color="auto"/>
            </w:tcBorders>
            <w:vAlign w:val="center"/>
            <w:hideMark/>
            <w:tcPrChange w:id="6316" w:author="Stephanie Baer" w:date="2016-01-21T14:02:00Z">
              <w:tcPr>
                <w:tcW w:w="2309" w:type="dxa"/>
                <w:tcBorders>
                  <w:top w:val="single" w:sz="4" w:space="0" w:color="auto"/>
                  <w:left w:val="single" w:sz="4" w:space="0" w:color="auto"/>
                  <w:bottom w:val="single" w:sz="4" w:space="0" w:color="auto"/>
                  <w:right w:val="single" w:sz="4" w:space="0" w:color="auto"/>
                </w:tcBorders>
                <w:hideMark/>
              </w:tcPr>
            </w:tcPrChange>
          </w:tcPr>
          <w:p w14:paraId="3B962A37" w14:textId="77777777" w:rsidR="00517C6C" w:rsidRPr="00DA673C" w:rsidRDefault="00517C6C">
            <w:pPr>
              <w:jc w:val="center"/>
            </w:pPr>
            <w:r w:rsidRPr="00DA673C">
              <w:t>Actual Occupancy or  Number of Bedrooms</w:t>
            </w:r>
            <w:r w:rsidRPr="009C362B">
              <w:rPr>
                <w:vertAlign w:val="superscript"/>
              </w:rPr>
              <w:footnoteReference w:id="500"/>
            </w:r>
          </w:p>
        </w:tc>
      </w:tr>
    </w:tbl>
    <w:p w14:paraId="0FE096B0" w14:textId="77777777" w:rsidR="00517C6C" w:rsidRDefault="00517C6C" w:rsidP="00517C6C">
      <w:pPr>
        <w:ind w:left="1440"/>
        <w:rPr>
          <w:rFonts w:cstheme="minorHAnsi"/>
          <w:noProof/>
        </w:rPr>
      </w:pPr>
    </w:p>
    <w:p w14:paraId="360195C3" w14:textId="77777777" w:rsidR="00517C6C" w:rsidRDefault="00517C6C" w:rsidP="00517C6C">
      <w:pPr>
        <w:ind w:left="720"/>
        <w:rPr>
          <w:rFonts w:cstheme="minorHAnsi"/>
          <w:noProof/>
        </w:rPr>
      </w:pPr>
      <w:r>
        <w:rPr>
          <w:rFonts w:cstheme="minorHAnsi"/>
          <w:noProof/>
        </w:rPr>
        <w:t>365.25</w:t>
      </w:r>
      <w:r>
        <w:rPr>
          <w:rFonts w:cstheme="minorHAnsi"/>
          <w:noProof/>
        </w:rPr>
        <w:tab/>
      </w:r>
      <w:r>
        <w:rPr>
          <w:rFonts w:cstheme="minorHAnsi"/>
          <w:noProof/>
        </w:rPr>
        <w:tab/>
        <w:t>= Days per year, on average</w:t>
      </w:r>
    </w:p>
    <w:p w14:paraId="75DB19AD" w14:textId="77777777" w:rsidR="00517C6C" w:rsidRDefault="00517C6C" w:rsidP="00517C6C">
      <w:pPr>
        <w:ind w:left="720"/>
        <w:rPr>
          <w:rFonts w:cstheme="minorHAnsi"/>
          <w:noProof/>
        </w:rPr>
      </w:pPr>
      <w:proofErr w:type="gramStart"/>
      <w:r>
        <w:rPr>
          <w:rFonts w:cstheme="minorHAnsi"/>
        </w:rPr>
        <w:t>γWater</w:t>
      </w:r>
      <w:proofErr w:type="gramEnd"/>
      <w:r>
        <w:rPr>
          <w:rFonts w:cstheme="minorHAnsi"/>
        </w:rPr>
        <w:t> </w:t>
      </w:r>
      <w:r>
        <w:rPr>
          <w:rFonts w:cstheme="minorHAnsi"/>
          <w:noProof/>
        </w:rPr>
        <w:tab/>
      </w:r>
      <w:r>
        <w:rPr>
          <w:rFonts w:cstheme="minorHAnsi"/>
          <w:noProof/>
        </w:rPr>
        <w:tab/>
        <w:t>= Specific Weight of water</w:t>
      </w:r>
    </w:p>
    <w:p w14:paraId="7174F8C2" w14:textId="77777777" w:rsidR="00517C6C" w:rsidRDefault="00517C6C" w:rsidP="00517C6C">
      <w:pPr>
        <w:ind w:left="720"/>
        <w:rPr>
          <w:rFonts w:cstheme="minorHAnsi"/>
          <w:noProof/>
        </w:rPr>
      </w:pPr>
      <w:r>
        <w:rPr>
          <w:rFonts w:cstheme="minorHAnsi"/>
          <w:noProof/>
        </w:rPr>
        <w:tab/>
      </w:r>
      <w:r>
        <w:rPr>
          <w:rFonts w:cstheme="minorHAnsi"/>
          <w:noProof/>
        </w:rPr>
        <w:tab/>
        <w:t>= 8.33 pounds per gallon</w:t>
      </w:r>
    </w:p>
    <w:p w14:paraId="2F780E82" w14:textId="77777777" w:rsidR="00517C6C" w:rsidRDefault="00517C6C" w:rsidP="00517C6C">
      <w:pPr>
        <w:ind w:left="720"/>
        <w:rPr>
          <w:rFonts w:cstheme="minorHAnsi"/>
          <w:noProof/>
        </w:rPr>
      </w:pPr>
      <w:r>
        <w:rPr>
          <w:rFonts w:cstheme="minorHAnsi"/>
          <w:noProof/>
        </w:rPr>
        <w:t>T</w:t>
      </w:r>
      <w:r>
        <w:rPr>
          <w:rFonts w:cstheme="minorHAnsi"/>
          <w:caps/>
          <w:noProof/>
          <w:vertAlign w:val="subscript"/>
        </w:rPr>
        <w:t>out</w:t>
      </w:r>
      <w:r>
        <w:rPr>
          <w:rFonts w:cstheme="minorHAnsi"/>
          <w:noProof/>
        </w:rPr>
        <w:tab/>
      </w:r>
      <w:r>
        <w:rPr>
          <w:rFonts w:cstheme="minorHAnsi"/>
          <w:noProof/>
        </w:rPr>
        <w:tab/>
        <w:t>= Tank temperature</w:t>
      </w:r>
    </w:p>
    <w:p w14:paraId="2BD15796" w14:textId="77777777" w:rsidR="00517C6C" w:rsidRDefault="00517C6C" w:rsidP="00517C6C">
      <w:pPr>
        <w:ind w:left="720"/>
        <w:rPr>
          <w:rFonts w:cstheme="minorHAnsi"/>
          <w:noProof/>
        </w:rPr>
      </w:pPr>
      <w:r>
        <w:rPr>
          <w:rFonts w:cstheme="minorHAnsi"/>
          <w:noProof/>
        </w:rPr>
        <w:tab/>
      </w:r>
      <w:r>
        <w:rPr>
          <w:rFonts w:cstheme="minorHAnsi"/>
          <w:noProof/>
        </w:rPr>
        <w:tab/>
        <w:t>= 125°F</w:t>
      </w:r>
    </w:p>
    <w:p w14:paraId="1919DE7A" w14:textId="77777777" w:rsidR="00517C6C" w:rsidRDefault="00517C6C" w:rsidP="00517C6C">
      <w:pPr>
        <w:ind w:left="720"/>
        <w:rPr>
          <w:rFonts w:cstheme="minorHAnsi"/>
          <w:noProof/>
        </w:rPr>
      </w:pPr>
      <w:r>
        <w:rPr>
          <w:rFonts w:cstheme="minorHAnsi"/>
          <w:noProof/>
        </w:rPr>
        <w:t>T</w:t>
      </w:r>
      <w:r>
        <w:rPr>
          <w:rFonts w:cstheme="minorHAnsi"/>
          <w:caps/>
          <w:noProof/>
          <w:vertAlign w:val="subscript"/>
        </w:rPr>
        <w:t>in</w:t>
      </w:r>
      <w:r>
        <w:rPr>
          <w:rFonts w:cstheme="minorHAnsi"/>
          <w:noProof/>
        </w:rPr>
        <w:tab/>
      </w:r>
      <w:r>
        <w:rPr>
          <w:rFonts w:cstheme="minorHAnsi"/>
          <w:noProof/>
        </w:rPr>
        <w:tab/>
        <w:t>= Incoming water temperature from well or municipal system</w:t>
      </w:r>
    </w:p>
    <w:p w14:paraId="10789EA7" w14:textId="77777777" w:rsidR="00517C6C" w:rsidRDefault="00517C6C" w:rsidP="00517C6C">
      <w:pPr>
        <w:ind w:left="720"/>
        <w:rPr>
          <w:rFonts w:cstheme="minorHAnsi"/>
          <w:noProof/>
        </w:rPr>
      </w:pPr>
      <w:r>
        <w:rPr>
          <w:rFonts w:cstheme="minorHAnsi"/>
          <w:noProof/>
        </w:rPr>
        <w:tab/>
      </w:r>
      <w:r>
        <w:rPr>
          <w:rFonts w:cstheme="minorHAnsi"/>
          <w:noProof/>
        </w:rPr>
        <w:tab/>
        <w:t>= 54°F</w:t>
      </w:r>
      <w:r>
        <w:rPr>
          <w:rStyle w:val="FootnoteReference"/>
          <w:rFonts w:eastAsiaTheme="majorEastAsia"/>
          <w:noProof/>
        </w:rPr>
        <w:footnoteReference w:id="501"/>
      </w:r>
    </w:p>
    <w:p w14:paraId="7E6B2636" w14:textId="77777777" w:rsidR="00517C6C" w:rsidRDefault="00517C6C" w:rsidP="00517C6C">
      <w:pPr>
        <w:ind w:left="720"/>
        <w:rPr>
          <w:rFonts w:cstheme="minorHAnsi"/>
          <w:szCs w:val="20"/>
        </w:rPr>
      </w:pPr>
      <w:r>
        <w:rPr>
          <w:rFonts w:cstheme="minorHAnsi"/>
          <w:szCs w:val="20"/>
        </w:rPr>
        <w:t>1.0</w:t>
      </w:r>
      <w:r>
        <w:rPr>
          <w:rFonts w:cstheme="minorHAnsi"/>
          <w:szCs w:val="20"/>
        </w:rPr>
        <w:tab/>
      </w:r>
      <w:r>
        <w:rPr>
          <w:rFonts w:cstheme="minorHAnsi"/>
          <w:szCs w:val="20"/>
        </w:rPr>
        <w:tab/>
        <w:t>= Heat Capacity of water (1 Btu/lb*°F)</w:t>
      </w:r>
    </w:p>
    <w:p w14:paraId="6FA5D2A3" w14:textId="77777777" w:rsidR="00517C6C" w:rsidRDefault="00517C6C" w:rsidP="00517C6C">
      <w:pPr>
        <w:rPr>
          <w:rFonts w:cstheme="minorHAnsi"/>
        </w:rPr>
      </w:pPr>
      <w:r>
        <w:rPr>
          <w:noProof/>
        </w:rPr>
        <mc:AlternateContent>
          <mc:Choice Requires="wps">
            <w:drawing>
              <wp:inline distT="0" distB="0" distL="0" distR="0" wp14:anchorId="3E55DB18" wp14:editId="7EC30AEC">
                <wp:extent cx="5561330" cy="893135"/>
                <wp:effectExtent l="0" t="0" r="20320" b="21590"/>
                <wp:docPr id="341" name="Text Box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330" cy="893135"/>
                        </a:xfrm>
                        <a:prstGeom prst="rect">
                          <a:avLst/>
                        </a:prstGeom>
                        <a:solidFill>
                          <a:srgbClr val="FFFFFF"/>
                        </a:solidFill>
                        <a:ln w="9525">
                          <a:solidFill>
                            <a:srgbClr val="000000"/>
                          </a:solidFill>
                          <a:miter lim="800000"/>
                          <a:headEnd/>
                          <a:tailEnd/>
                        </a:ln>
                      </wps:spPr>
                      <wps:txbx>
                        <w:txbxContent>
                          <w:p w14:paraId="7226BA1B" w14:textId="77777777" w:rsidR="00F60751" w:rsidRDefault="00F60751" w:rsidP="00517C6C">
                            <w:pPr>
                              <w:rPr>
                                <w:rFonts w:cstheme="minorHAnsi"/>
                              </w:rPr>
                            </w:pPr>
                            <w:r>
                              <w:rPr>
                                <w:rFonts w:cstheme="minorHAnsi"/>
                              </w:rPr>
                              <w:t>For example, a 40 gallon condensing gas storage water heater, with an energy factor of 0.80 in a single family house:</w:t>
                            </w:r>
                          </w:p>
                          <w:p w14:paraId="52BE9492" w14:textId="77777777" w:rsidR="00F60751" w:rsidRDefault="00F60751" w:rsidP="00517C6C">
                            <w:pPr>
                              <w:ind w:left="1440" w:hanging="720"/>
                              <w:rPr>
                                <w:rFonts w:cstheme="minorHAnsi"/>
                                <w:noProof/>
                              </w:rPr>
                            </w:pPr>
                            <w:r>
                              <w:rPr>
                                <w:rFonts w:cstheme="minorHAnsi"/>
                                <w:noProof/>
                              </w:rPr>
                              <w:t xml:space="preserve">ΔTherms = </w:t>
                            </w:r>
                            <w:r>
                              <w:rPr>
                                <w:rFonts w:cstheme="minorHAnsi"/>
                              </w:rPr>
                              <w:t xml:space="preserve">(1/0.615 - 1/0.8) * (17.6 * 2.56 * 365.25* 8.33 * (125 – 54) * 1) / 100,000 </w:t>
                            </w:r>
                          </w:p>
                          <w:p w14:paraId="74567B21" w14:textId="77777777" w:rsidR="00F60751" w:rsidRDefault="00F60751" w:rsidP="00517C6C">
                            <w:pPr>
                              <w:ind w:left="1440"/>
                              <w:rPr>
                                <w:rFonts w:cstheme="minorHAnsi"/>
                              </w:rPr>
                            </w:pPr>
                            <w:r>
                              <w:rPr>
                                <w:rFonts w:cstheme="minorHAnsi"/>
                              </w:rPr>
                              <w:t xml:space="preserve"> = 36.6 therms</w:t>
                            </w:r>
                          </w:p>
                          <w:p w14:paraId="34BE95E1" w14:textId="77777777" w:rsidR="00F60751" w:rsidRDefault="00F60751" w:rsidP="00517C6C"/>
                        </w:txbxContent>
                      </wps:txbx>
                      <wps:bodyPr rot="0" vert="horz" wrap="square" lIns="91440" tIns="45720" rIns="91440" bIns="45720" anchor="t" anchorCtr="0">
                        <a:noAutofit/>
                      </wps:bodyPr>
                    </wps:wsp>
                  </a:graphicData>
                </a:graphic>
              </wp:inline>
            </w:drawing>
          </mc:Choice>
          <mc:Fallback>
            <w:pict>
              <v:shape w14:anchorId="3E55DB18" id="Text Box 341" o:spid="_x0000_s1074" type="#_x0000_t202" style="width:437.9pt;height:7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">
                <v:textbox>
                  <w:txbxContent>
                    <w:p w14:paraId="7226BA1B" w14:textId="77777777" w:rsidR="00F60751" w:rsidRDefault="00F60751" w:rsidP="00517C6C">
                      <w:pPr>
                        <w:rPr>
                          <w:rFonts w:cstheme="minorHAnsi"/>
                        </w:rPr>
                      </w:pPr>
                      <w:r>
                        <w:rPr>
                          <w:rFonts w:cstheme="minorHAnsi"/>
                        </w:rPr>
                        <w:t>For example, a 40 gallon condensing gas storage water heater, with an energy factor of 0.80 in a single family house:</w:t>
                      </w:r>
                    </w:p>
                    <w:p w14:paraId="52BE9492" w14:textId="77777777" w:rsidR="00F60751" w:rsidRDefault="00F60751" w:rsidP="00517C6C">
                      <w:pPr>
                        <w:ind w:left="1440" w:hanging="720"/>
                        <w:rPr>
                          <w:rFonts w:cstheme="minorHAnsi"/>
                          <w:noProof/>
                        </w:rPr>
                      </w:pPr>
                      <w:r>
                        <w:rPr>
                          <w:rFonts w:cstheme="minorHAnsi"/>
                          <w:noProof/>
                        </w:rPr>
                        <w:t xml:space="preserve">ΔTherms = </w:t>
                      </w:r>
                      <w:r>
                        <w:rPr>
                          <w:rFonts w:cstheme="minorHAnsi"/>
                        </w:rPr>
                        <w:t xml:space="preserve">(1/0.615 - 1/0.8) * (17.6 * 2.56 * 365.25* 8.33 * (125 – 54) * 1) / 100,000 </w:t>
                      </w:r>
                    </w:p>
                    <w:p w14:paraId="74567B21" w14:textId="77777777" w:rsidR="00F60751" w:rsidRDefault="00F60751" w:rsidP="00517C6C">
                      <w:pPr>
                        <w:ind w:left="1440"/>
                        <w:rPr>
                          <w:rFonts w:cstheme="minorHAnsi"/>
                        </w:rPr>
                      </w:pPr>
                      <w:r>
                        <w:rPr>
                          <w:rFonts w:cstheme="minorHAnsi"/>
                        </w:rPr>
                        <w:t xml:space="preserve"> = 36.6 therms</w:t>
                      </w:r>
                    </w:p>
                    <w:p w14:paraId="34BE95E1" w14:textId="77777777" w:rsidR="00F60751" w:rsidRDefault="00F60751" w:rsidP="00517C6C"/>
                  </w:txbxContent>
                </v:textbox>
                <w10:anchorlock/>
              </v:shape>
            </w:pict>
          </mc:Fallback>
        </mc:AlternateContent>
      </w:r>
    </w:p>
    <w:p w14:paraId="478E9C25" w14:textId="77777777" w:rsidR="00517C6C" w:rsidRDefault="00517C6C" w:rsidP="00517C6C">
      <w:pPr>
        <w:pStyle w:val="Heading6"/>
      </w:pPr>
      <w:r>
        <w:t xml:space="preserve">Water Impact Descriptions and Calculation  </w:t>
      </w:r>
    </w:p>
    <w:p w14:paraId="450904B1" w14:textId="77777777" w:rsidR="00517C6C" w:rsidRDefault="00517C6C" w:rsidP="00517C6C">
      <w:pPr>
        <w:rPr>
          <w:rFonts w:cstheme="minorHAnsi"/>
        </w:rPr>
      </w:pPr>
      <w:r>
        <w:rPr>
          <w:rFonts w:cstheme="minorHAnsi"/>
        </w:rPr>
        <w:t>N/A</w:t>
      </w:r>
    </w:p>
    <w:p w14:paraId="0605DE8F" w14:textId="77777777" w:rsidR="00517C6C" w:rsidRDefault="00517C6C" w:rsidP="00517C6C">
      <w:pPr>
        <w:pStyle w:val="Heading6"/>
      </w:pPr>
      <w:r>
        <w:t xml:space="preserve">Deemed O&amp;M Cost Adjustment Calculation </w:t>
      </w:r>
    </w:p>
    <w:p w14:paraId="2A37C8C6" w14:textId="77777777" w:rsidR="00517C6C" w:rsidRDefault="00517C6C" w:rsidP="00517C6C">
      <w:pPr>
        <w:rPr>
          <w:rFonts w:cstheme="minorHAnsi"/>
        </w:rPr>
      </w:pPr>
      <w:r>
        <w:rPr>
          <w:rFonts w:cstheme="minorHAnsi"/>
        </w:rPr>
        <w:t>N/A</w:t>
      </w:r>
    </w:p>
    <w:p w14:paraId="391E2FF1" w14:textId="49798547" w:rsidR="00517C6C" w:rsidRDefault="00517C6C" w:rsidP="00517C6C">
      <w:pPr>
        <w:pStyle w:val="Heading6"/>
      </w:pPr>
      <w:r>
        <w:t>Measure Code: RS-HWE-GWHT-</w:t>
      </w:r>
      <w:del w:id="6317" w:author="Samuel Dent" w:date="2015-10-08T10:06:00Z">
        <w:r w:rsidDel="001D7465">
          <w:delText>V04</w:delText>
        </w:r>
      </w:del>
      <w:ins w:id="6318" w:author="Samuel Dent" w:date="2015-10-08T10:06:00Z">
        <w:r>
          <w:t>V0</w:t>
        </w:r>
      </w:ins>
      <w:ins w:id="6319" w:author="Samuel Dent" w:date="2016-01-14T10:52:00Z">
        <w:r w:rsidR="005D24CC">
          <w:t>6</w:t>
        </w:r>
      </w:ins>
      <w:r>
        <w:t>-</w:t>
      </w:r>
      <w:del w:id="6320" w:author="Samuel Dent" w:date="2015-10-08T10:06:00Z">
        <w:r w:rsidDel="001D7465">
          <w:delText>150601</w:delText>
        </w:r>
      </w:del>
      <w:ins w:id="6321" w:author="Samuel Dent" w:date="2015-10-08T10:06:00Z">
        <w:r>
          <w:t>160601</w:t>
        </w:r>
      </w:ins>
    </w:p>
    <w:p w14:paraId="56220C7D" w14:textId="77777777" w:rsidR="008550CB" w:rsidRDefault="008550CB" w:rsidP="008550CB"/>
    <w:p w14:paraId="7345EC60" w14:textId="77777777" w:rsidR="008550CB" w:rsidRPr="008550CB" w:rsidRDefault="008550CB" w:rsidP="008550CB">
      <w:pPr>
        <w:sectPr w:rsidR="008550CB" w:rsidRPr="008550CB">
          <w:headerReference w:type="default" r:id="rId46"/>
          <w:pgSz w:w="12240" w:h="15840"/>
          <w:pgMar w:top="1440" w:right="1440" w:bottom="1440" w:left="1440" w:header="720" w:footer="720" w:gutter="0"/>
          <w:cols w:space="720"/>
          <w:docGrid w:linePitch="360"/>
        </w:sectPr>
      </w:pPr>
    </w:p>
    <w:p w14:paraId="5C8A1E54" w14:textId="77777777" w:rsidR="00841F99" w:rsidRPr="000B7BB6" w:rsidRDefault="00841F99" w:rsidP="00841F99">
      <w:pPr>
        <w:pStyle w:val="Heading3"/>
        <w:rPr>
          <w:webHidden/>
        </w:rPr>
      </w:pPr>
      <w:bookmarkStart w:id="6322" w:name="_Toc315447675"/>
      <w:bookmarkStart w:id="6323" w:name="_Toc319489369"/>
      <w:bookmarkStart w:id="6324" w:name="_Toc319662640"/>
      <w:bookmarkStart w:id="6325" w:name="_Ref325428597"/>
      <w:bookmarkStart w:id="6326" w:name="_Ref325428601"/>
      <w:bookmarkStart w:id="6327" w:name="_Ref326033752"/>
      <w:bookmarkStart w:id="6328" w:name="_Toc333219093"/>
      <w:bookmarkStart w:id="6329" w:name="_Ref355961096"/>
      <w:bookmarkStart w:id="6330" w:name="_Toc437592981"/>
      <w:bookmarkStart w:id="6331" w:name="_Toc437855996"/>
      <w:bookmarkStart w:id="6332" w:name="_Toc441217050"/>
      <w:r w:rsidRPr="000B7BB6">
        <w:lastRenderedPageBreak/>
        <w:t>Heat Pump Water Heaters</w:t>
      </w:r>
      <w:bookmarkEnd w:id="6322"/>
      <w:bookmarkEnd w:id="6323"/>
      <w:bookmarkEnd w:id="6324"/>
      <w:bookmarkEnd w:id="6325"/>
      <w:bookmarkEnd w:id="6326"/>
      <w:bookmarkEnd w:id="6327"/>
      <w:bookmarkEnd w:id="6328"/>
      <w:bookmarkEnd w:id="6329"/>
      <w:bookmarkEnd w:id="6330"/>
      <w:bookmarkEnd w:id="6331"/>
      <w:bookmarkEnd w:id="6332"/>
      <w:r w:rsidRPr="000B7BB6">
        <w:rPr>
          <w:webHidden/>
        </w:rPr>
        <w:tab/>
      </w:r>
    </w:p>
    <w:p w14:paraId="39BA554E" w14:textId="77777777" w:rsidR="006311AC" w:rsidRPr="006E2124" w:rsidRDefault="006311AC" w:rsidP="006311AC">
      <w:pPr>
        <w:keepNext/>
        <w:keepLines/>
        <w:spacing w:before="200" w:after="0"/>
        <w:outlineLvl w:val="5"/>
        <w:rPr>
          <w:rFonts w:eastAsiaTheme="majorEastAsia" w:cstheme="majorBidi"/>
          <w:b/>
          <w:iCs/>
          <w:smallCaps/>
          <w:webHidden/>
        </w:rPr>
      </w:pPr>
      <w:r w:rsidRPr="006E2124">
        <w:rPr>
          <w:rFonts w:eastAsiaTheme="majorEastAsia" w:cstheme="majorBidi"/>
          <w:b/>
          <w:iCs/>
          <w:smallCaps/>
        </w:rPr>
        <w:t xml:space="preserve">Description </w:t>
      </w:r>
    </w:p>
    <w:p w14:paraId="3C67748B" w14:textId="77777777" w:rsidR="006311AC" w:rsidRPr="006E2124" w:rsidRDefault="006311AC" w:rsidP="006311AC">
      <w:pPr>
        <w:spacing w:after="240"/>
        <w:rPr>
          <w:rFonts w:cstheme="minorHAnsi"/>
        </w:rPr>
      </w:pPr>
      <w:r w:rsidRPr="006E2124">
        <w:rPr>
          <w:rFonts w:cstheme="minorHAnsi"/>
        </w:rPr>
        <w:t>The installation of a heat pump domestic hot water heater in place of a standard electric water heater in a home. Savings are presented dependent on the heating system installed in the home due to the impact of the heat pump water heater on the heating loads.</w:t>
      </w:r>
    </w:p>
    <w:p w14:paraId="67EEBEDA" w14:textId="77777777" w:rsidR="006311AC" w:rsidRPr="006E2124" w:rsidRDefault="006311AC" w:rsidP="006311AC">
      <w:pPr>
        <w:spacing w:after="0"/>
        <w:rPr>
          <w:rFonts w:cstheme="minorHAnsi"/>
          <w:szCs w:val="20"/>
        </w:rPr>
      </w:pPr>
      <w:r w:rsidRPr="006E2124">
        <w:rPr>
          <w:rFonts w:cstheme="minorHAnsi"/>
          <w:szCs w:val="20"/>
        </w:rPr>
        <w:t xml:space="preserve">This measure was developed to be applicable to the following program types:  TOS, NC, RF.  </w:t>
      </w:r>
    </w:p>
    <w:p w14:paraId="4D1CA08A" w14:textId="77777777" w:rsidR="006311AC" w:rsidRPr="006E2124" w:rsidRDefault="006311AC" w:rsidP="006311AC">
      <w:pPr>
        <w:spacing w:after="0"/>
        <w:rPr>
          <w:rFonts w:cstheme="minorHAnsi"/>
          <w:szCs w:val="20"/>
        </w:rPr>
      </w:pPr>
      <w:r w:rsidRPr="006E2124">
        <w:rPr>
          <w:rFonts w:cstheme="minorHAnsi"/>
          <w:szCs w:val="20"/>
        </w:rPr>
        <w:t>If applied to other program types, the measure savings should be verified.</w:t>
      </w:r>
    </w:p>
    <w:p w14:paraId="5E47A4D3" w14:textId="77777777" w:rsidR="006311AC" w:rsidRPr="006E2124" w:rsidRDefault="006311AC" w:rsidP="006311A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Definition of Efficient Equipment </w:t>
      </w:r>
    </w:p>
    <w:p w14:paraId="7D8B128F" w14:textId="77777777" w:rsidR="006311AC" w:rsidRPr="006E2124" w:rsidRDefault="006311AC" w:rsidP="006311AC">
      <w:pPr>
        <w:spacing w:after="240"/>
        <w:rPr>
          <w:rFonts w:cstheme="minorHAnsi"/>
        </w:rPr>
      </w:pPr>
      <w:r w:rsidRPr="006E2124">
        <w:rPr>
          <w:rFonts w:cstheme="minorHAnsi"/>
        </w:rPr>
        <w:t>To qualify for this measure the installed equipment must be a Heat Pump domestic water heater.</w:t>
      </w:r>
    </w:p>
    <w:p w14:paraId="5B53E4F8" w14:textId="77777777" w:rsidR="006311AC" w:rsidRPr="006E2124" w:rsidRDefault="006311AC" w:rsidP="006311A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Definition of Baseline Equipment </w:t>
      </w:r>
    </w:p>
    <w:p w14:paraId="3C83E306" w14:textId="77777777" w:rsidR="006311AC" w:rsidRPr="006E2124" w:rsidRDefault="006311AC" w:rsidP="006311AC">
      <w:pPr>
        <w:spacing w:after="240"/>
        <w:rPr>
          <w:rFonts w:cstheme="minorHAnsi"/>
          <w:noProof/>
        </w:rPr>
      </w:pPr>
      <w:r w:rsidRPr="006E2124">
        <w:rPr>
          <w:rFonts w:cstheme="minorHAnsi"/>
        </w:rPr>
        <w:t>The baseline condition is assumed to be a new electric water heater meeting federal minimum efficiency standards</w:t>
      </w:r>
      <w:r w:rsidRPr="006E2124">
        <w:rPr>
          <w:rFonts w:ascii="Arial" w:hAnsi="Arial"/>
          <w:noProof/>
          <w:vertAlign w:val="superscript"/>
        </w:rPr>
        <w:footnoteReference w:id="502"/>
      </w:r>
      <w:r w:rsidRPr="006E2124">
        <w:rPr>
          <w:rFonts w:cstheme="minorHAnsi"/>
          <w:noProof/>
        </w:rPr>
        <w:t xml:space="preserve">: </w:t>
      </w:r>
    </w:p>
    <w:p w14:paraId="2AA92A5C" w14:textId="77777777" w:rsidR="006311AC" w:rsidRPr="006E2124" w:rsidRDefault="006311AC" w:rsidP="006311AC">
      <w:pPr>
        <w:spacing w:after="240"/>
        <w:ind w:left="1440" w:firstLine="720"/>
        <w:rPr>
          <w:rFonts w:cstheme="minorHAnsi"/>
          <w:noProof/>
        </w:rPr>
      </w:pPr>
      <w:r w:rsidRPr="006E2124">
        <w:rPr>
          <w:rFonts w:cstheme="minorHAnsi"/>
          <w:noProof/>
        </w:rPr>
        <w:t>For &lt;=55 gallons:</w:t>
      </w:r>
      <w:r w:rsidRPr="006E2124">
        <w:rPr>
          <w:rFonts w:cstheme="minorHAnsi"/>
          <w:noProof/>
        </w:rPr>
        <w:tab/>
      </w:r>
      <w:r w:rsidRPr="006E2124">
        <w:rPr>
          <w:rFonts w:cstheme="minorHAnsi"/>
          <w:noProof/>
        </w:rPr>
        <w:tab/>
        <w:t xml:space="preserve"> 0.96 – (0.0003 * rated volume in gallons)</w:t>
      </w:r>
    </w:p>
    <w:p w14:paraId="36CAC258" w14:textId="77777777" w:rsidR="006311AC" w:rsidRPr="006E2124" w:rsidRDefault="006311AC" w:rsidP="006311AC">
      <w:pPr>
        <w:spacing w:after="240"/>
        <w:ind w:left="1440" w:firstLine="720"/>
        <w:rPr>
          <w:rFonts w:cstheme="minorHAnsi"/>
          <w:noProof/>
        </w:rPr>
      </w:pPr>
      <w:r w:rsidRPr="006E2124">
        <w:rPr>
          <w:rFonts w:cstheme="minorHAnsi"/>
          <w:noProof/>
        </w:rPr>
        <w:t>For &gt;55 gallons:</w:t>
      </w:r>
      <w:r w:rsidRPr="006E2124">
        <w:rPr>
          <w:rFonts w:cstheme="minorHAnsi"/>
          <w:noProof/>
        </w:rPr>
        <w:tab/>
      </w:r>
      <w:r w:rsidRPr="006E2124">
        <w:rPr>
          <w:rFonts w:cstheme="minorHAnsi"/>
          <w:noProof/>
        </w:rPr>
        <w:tab/>
        <w:t>2.057 – (0.00113 * rated volume in gallons)</w:t>
      </w:r>
    </w:p>
    <w:p w14:paraId="1B8E8948" w14:textId="77777777" w:rsidR="006311AC" w:rsidRPr="006E2124" w:rsidRDefault="006311AC" w:rsidP="006311AC">
      <w:pPr>
        <w:spacing w:after="240"/>
        <w:rPr>
          <w:rFonts w:eastAsiaTheme="majorEastAsia" w:cstheme="majorBidi"/>
          <w:b/>
          <w:iCs/>
          <w:smallCaps/>
        </w:rPr>
      </w:pPr>
      <w:r w:rsidRPr="006E2124">
        <w:rPr>
          <w:rFonts w:eastAsiaTheme="majorEastAsia" w:cstheme="majorBidi"/>
          <w:b/>
          <w:iCs/>
          <w:smallCaps/>
        </w:rPr>
        <w:t xml:space="preserve">Deemed Lifetime of Efficient Equipment </w:t>
      </w:r>
    </w:p>
    <w:p w14:paraId="4635446E" w14:textId="77777777" w:rsidR="006311AC" w:rsidRPr="006E2124" w:rsidRDefault="006311AC" w:rsidP="006311AC">
      <w:pPr>
        <w:spacing w:after="240"/>
        <w:rPr>
          <w:rFonts w:cstheme="minorHAnsi"/>
        </w:rPr>
      </w:pPr>
      <w:r w:rsidRPr="006E2124">
        <w:rPr>
          <w:rFonts w:cstheme="minorHAnsi"/>
        </w:rPr>
        <w:t xml:space="preserve">The expected </w:t>
      </w:r>
      <w:r w:rsidRPr="006E2124">
        <w:rPr>
          <w:rFonts w:cstheme="minorHAnsi"/>
          <w:iCs/>
        </w:rPr>
        <w:t>measure</w:t>
      </w:r>
      <w:r w:rsidRPr="006E2124">
        <w:rPr>
          <w:rFonts w:cstheme="minorHAnsi"/>
        </w:rPr>
        <w:t xml:space="preserve"> life is assumed to be </w:t>
      </w:r>
      <w:r w:rsidRPr="006E2124">
        <w:rPr>
          <w:rFonts w:cstheme="minorHAnsi"/>
          <w:noProof/>
        </w:rPr>
        <w:t>13 years.</w:t>
      </w:r>
      <w:r w:rsidRPr="006E2124">
        <w:rPr>
          <w:rFonts w:cstheme="minorHAnsi"/>
          <w:vertAlign w:val="superscript"/>
        </w:rPr>
        <w:footnoteReference w:id="503"/>
      </w:r>
    </w:p>
    <w:p w14:paraId="048F0F6C" w14:textId="77777777" w:rsidR="006311AC" w:rsidRPr="006E2124" w:rsidRDefault="006311AC" w:rsidP="006311A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Deemed Measure Cost </w:t>
      </w:r>
    </w:p>
    <w:p w14:paraId="7F4F6571" w14:textId="77777777" w:rsidR="006311AC" w:rsidRPr="006E2124" w:rsidRDefault="006311AC" w:rsidP="006311AC">
      <w:pPr>
        <w:spacing w:after="240"/>
        <w:rPr>
          <w:rFonts w:cstheme="minorHAnsi"/>
        </w:rPr>
      </w:pPr>
      <w:r w:rsidRPr="006E2124">
        <w:rPr>
          <w:rFonts w:cstheme="minorHAnsi"/>
        </w:rPr>
        <w:t>The incremental capital cost for this measure is $1,000, for a HPWH with an energy factor of 2.0. The full cost, applicable in a retrofit, is $1,575. For a HPWH with an energy factor of 2.35, these costs are $1,134 and $1,703 respectively.</w:t>
      </w:r>
      <w:r w:rsidRPr="006E2124">
        <w:rPr>
          <w:rFonts w:ascii="Arial" w:eastAsiaTheme="majorEastAsia" w:hAnsi="Arial"/>
          <w:vertAlign w:val="superscript"/>
        </w:rPr>
        <w:footnoteReference w:id="504"/>
      </w:r>
    </w:p>
    <w:p w14:paraId="23F39DA2" w14:textId="77777777" w:rsidR="006311AC" w:rsidRPr="006E2124" w:rsidRDefault="006311AC" w:rsidP="006311AC">
      <w:pPr>
        <w:keepNext/>
        <w:keepLines/>
        <w:spacing w:before="200" w:after="0"/>
        <w:outlineLvl w:val="5"/>
        <w:rPr>
          <w:rFonts w:eastAsiaTheme="majorEastAsia" w:cstheme="majorBidi"/>
          <w:b/>
          <w:iCs/>
          <w:smallCaps/>
        </w:rPr>
      </w:pPr>
      <w:r w:rsidRPr="006E2124">
        <w:rPr>
          <w:rFonts w:eastAsiaTheme="majorEastAsia" w:cstheme="majorBidi"/>
          <w:b/>
          <w:iCs/>
          <w:smallCaps/>
        </w:rPr>
        <w:t>Loadshape</w:t>
      </w:r>
    </w:p>
    <w:p w14:paraId="53F313D0" w14:textId="77777777" w:rsidR="006311AC" w:rsidRPr="006E2124" w:rsidRDefault="006311AC" w:rsidP="006311AC">
      <w:pPr>
        <w:spacing w:after="0"/>
        <w:rPr>
          <w:rFonts w:cstheme="minorHAnsi"/>
          <w:color w:val="000000"/>
          <w:szCs w:val="20"/>
        </w:rPr>
      </w:pPr>
      <w:r w:rsidRPr="006E2124">
        <w:rPr>
          <w:rFonts w:cstheme="minorHAnsi"/>
          <w:color w:val="000000"/>
          <w:szCs w:val="20"/>
        </w:rPr>
        <w:t>Loadshape R03 - Residential Electric DHW</w:t>
      </w:r>
    </w:p>
    <w:p w14:paraId="2F4BE2BD" w14:textId="77777777" w:rsidR="006311AC" w:rsidRPr="006E2124" w:rsidRDefault="006311AC" w:rsidP="006311A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Coincidence Factor </w:t>
      </w:r>
    </w:p>
    <w:p w14:paraId="0D462DC7" w14:textId="77777777" w:rsidR="006311AC" w:rsidRPr="006E2124" w:rsidRDefault="006311AC" w:rsidP="006311AC">
      <w:pPr>
        <w:spacing w:after="240"/>
        <w:rPr>
          <w:rFonts w:cstheme="minorHAnsi"/>
        </w:rPr>
      </w:pPr>
      <w:r w:rsidRPr="006E2124">
        <w:rPr>
          <w:rFonts w:cstheme="minorHAnsi"/>
        </w:rPr>
        <w:t>The summer Peak Coincidence Factor is assumed to be 12%.</w:t>
      </w:r>
      <w:r w:rsidRPr="006E2124">
        <w:rPr>
          <w:rFonts w:ascii="Arial" w:eastAsiaTheme="majorEastAsia" w:hAnsi="Arial"/>
          <w:iCs/>
          <w:vertAlign w:val="superscript"/>
        </w:rPr>
        <w:footnoteReference w:id="505"/>
      </w:r>
    </w:p>
    <w:p w14:paraId="5856D8D9" w14:textId="77777777" w:rsidR="006311AC" w:rsidRDefault="006311AC" w:rsidP="006311AC">
      <w:pPr>
        <w:spacing w:after="240"/>
        <w:rPr>
          <w:ins w:id="6333" w:author="&quot;sdent&quot;" w:date="2016-01-21T10:22:00Z"/>
          <w:rFonts w:cstheme="minorHAnsi"/>
        </w:rPr>
      </w:pPr>
    </w:p>
    <w:p w14:paraId="500B57B6" w14:textId="77777777" w:rsidR="003125E0" w:rsidRDefault="003125E0" w:rsidP="006311AC">
      <w:pPr>
        <w:spacing w:after="240"/>
        <w:rPr>
          <w:ins w:id="6334" w:author="&quot;sdent&quot;" w:date="2016-01-21T10:22:00Z"/>
          <w:rFonts w:cstheme="minorHAnsi"/>
        </w:rPr>
      </w:pPr>
    </w:p>
    <w:p w14:paraId="5E30D062" w14:textId="77777777" w:rsidR="003125E0" w:rsidRPr="006E2124" w:rsidRDefault="003125E0" w:rsidP="006311AC">
      <w:pPr>
        <w:spacing w:after="240"/>
        <w:rPr>
          <w:rFonts w:cstheme="minorHAnsi"/>
        </w:rPr>
      </w:pPr>
    </w:p>
    <w:p w14:paraId="16C9E775" w14:textId="77777777" w:rsidR="006311AC" w:rsidRPr="006E2124" w:rsidRDefault="006311AC" w:rsidP="006311AC">
      <w:pPr>
        <w:pBdr>
          <w:top w:val="double" w:sz="4" w:space="1" w:color="auto"/>
          <w:bottom w:val="double" w:sz="4" w:space="1" w:color="auto"/>
        </w:pBdr>
        <w:spacing w:after="240"/>
        <w:jc w:val="center"/>
        <w:rPr>
          <w:rFonts w:cstheme="minorHAnsi"/>
          <w:b/>
        </w:rPr>
      </w:pPr>
      <w:r w:rsidRPr="006E2124">
        <w:rPr>
          <w:rFonts w:cstheme="minorHAnsi"/>
          <w:b/>
        </w:rPr>
        <w:lastRenderedPageBreak/>
        <w:t>Algorithm</w:t>
      </w:r>
    </w:p>
    <w:p w14:paraId="5AC13930" w14:textId="77777777" w:rsidR="006311AC" w:rsidRPr="006E2124" w:rsidRDefault="006311AC" w:rsidP="006311A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Calculation of Savings </w:t>
      </w:r>
    </w:p>
    <w:p w14:paraId="41BBBD6E" w14:textId="77777777" w:rsidR="006311AC" w:rsidRPr="006E2124" w:rsidRDefault="006311AC" w:rsidP="006311AC">
      <w:pPr>
        <w:keepNext/>
        <w:keepLines/>
        <w:spacing w:before="200"/>
        <w:outlineLvl w:val="5"/>
        <w:rPr>
          <w:rFonts w:eastAsiaTheme="majorEastAsia" w:cstheme="majorBidi"/>
          <w:b/>
          <w:iCs/>
          <w:smallCaps/>
        </w:rPr>
      </w:pPr>
      <w:r w:rsidRPr="006E2124">
        <w:rPr>
          <w:rFonts w:eastAsiaTheme="majorEastAsia" w:cstheme="majorBidi"/>
          <w:b/>
          <w:iCs/>
          <w:smallCaps/>
        </w:rPr>
        <w:t xml:space="preserve">Electric Energy Savings </w:t>
      </w:r>
    </w:p>
    <w:p w14:paraId="5A5EFA61" w14:textId="77777777" w:rsidR="006311AC" w:rsidRPr="006E2124" w:rsidRDefault="006311AC" w:rsidP="006311AC">
      <w:pPr>
        <w:spacing w:after="240"/>
        <w:ind w:left="1440" w:hanging="720"/>
        <w:rPr>
          <w:rFonts w:cstheme="minorHAnsi"/>
          <w:noProof/>
        </w:rPr>
      </w:pPr>
      <w:r w:rsidRPr="006E2124">
        <w:rPr>
          <w:rFonts w:cstheme="minorHAnsi"/>
          <w:noProof/>
        </w:rPr>
        <w:t>ΔkWh</w:t>
      </w:r>
      <w:r w:rsidRPr="006E2124">
        <w:rPr>
          <w:rFonts w:cstheme="minorHAnsi"/>
          <w:noProof/>
        </w:rPr>
        <w:tab/>
        <w:t>= (((1/EF</w:t>
      </w:r>
      <w:r w:rsidRPr="006E2124">
        <w:rPr>
          <w:rFonts w:cstheme="minorHAnsi"/>
          <w:caps/>
          <w:noProof/>
          <w:vertAlign w:val="subscript"/>
        </w:rPr>
        <w:t>BASE</w:t>
      </w:r>
      <w:r w:rsidRPr="006E2124">
        <w:rPr>
          <w:rFonts w:cstheme="minorHAnsi"/>
          <w:noProof/>
          <w:vertAlign w:val="subscript"/>
        </w:rPr>
        <w:t xml:space="preserve"> </w:t>
      </w:r>
      <w:r w:rsidRPr="006E2124">
        <w:rPr>
          <w:rFonts w:cstheme="minorHAnsi"/>
          <w:noProof/>
        </w:rPr>
        <w:t>– 1/EF</w:t>
      </w:r>
      <w:r w:rsidRPr="006E2124">
        <w:rPr>
          <w:rFonts w:cstheme="minorHAnsi"/>
          <w:caps/>
          <w:noProof/>
          <w:vertAlign w:val="subscript"/>
        </w:rPr>
        <w:t>efficient</w:t>
      </w:r>
      <w:r w:rsidRPr="006E2124">
        <w:rPr>
          <w:rFonts w:cstheme="minorHAnsi"/>
          <w:noProof/>
        </w:rPr>
        <w:t>) * GPD * Household * 365.25 * γWater * (T</w:t>
      </w:r>
      <w:r w:rsidRPr="006E2124">
        <w:rPr>
          <w:rFonts w:cstheme="minorHAnsi"/>
          <w:noProof/>
          <w:vertAlign w:val="subscript"/>
        </w:rPr>
        <w:t>OUT</w:t>
      </w:r>
      <w:r w:rsidRPr="006E2124">
        <w:rPr>
          <w:rFonts w:cstheme="minorHAnsi"/>
          <w:noProof/>
        </w:rPr>
        <w:t xml:space="preserve"> – T</w:t>
      </w:r>
      <w:r w:rsidRPr="006E2124">
        <w:rPr>
          <w:rFonts w:cstheme="minorHAnsi"/>
          <w:caps/>
          <w:noProof/>
          <w:vertAlign w:val="subscript"/>
        </w:rPr>
        <w:t>in</w:t>
      </w:r>
      <w:r w:rsidRPr="006E2124">
        <w:rPr>
          <w:rFonts w:cstheme="minorHAnsi"/>
          <w:noProof/>
        </w:rPr>
        <w:t xml:space="preserve">) </w:t>
      </w:r>
      <w:r w:rsidRPr="006E2124">
        <w:rPr>
          <w:rFonts w:cstheme="minorHAnsi"/>
          <w:szCs w:val="20"/>
        </w:rPr>
        <w:t>* 1.0</w:t>
      </w:r>
      <w:r w:rsidRPr="006E2124">
        <w:rPr>
          <w:rFonts w:cstheme="minorHAnsi"/>
          <w:noProof/>
        </w:rPr>
        <w:t>) / 3412) + kWh_cooling  - kWh_heating</w:t>
      </w:r>
    </w:p>
    <w:p w14:paraId="08B837C7" w14:textId="77777777" w:rsidR="006311AC" w:rsidRPr="006E2124" w:rsidRDefault="006311AC" w:rsidP="006311AC">
      <w:pPr>
        <w:spacing w:after="240"/>
        <w:ind w:left="720" w:hanging="720"/>
        <w:rPr>
          <w:rFonts w:cstheme="minorHAnsi"/>
          <w:noProof/>
        </w:rPr>
      </w:pPr>
      <w:r w:rsidRPr="006E2124">
        <w:rPr>
          <w:rFonts w:cstheme="minorHAnsi"/>
          <w:noProof/>
        </w:rPr>
        <w:t>Where:</w:t>
      </w:r>
    </w:p>
    <w:p w14:paraId="1E408D49" w14:textId="77777777" w:rsidR="006311AC" w:rsidRPr="006E2124" w:rsidRDefault="006311AC" w:rsidP="006311AC">
      <w:pPr>
        <w:spacing w:after="240"/>
        <w:ind w:left="2160" w:hanging="1440"/>
        <w:rPr>
          <w:rFonts w:cstheme="minorHAnsi"/>
          <w:noProof/>
        </w:rPr>
      </w:pPr>
      <w:r w:rsidRPr="006E2124">
        <w:rPr>
          <w:rFonts w:cstheme="minorHAnsi"/>
          <w:noProof/>
        </w:rPr>
        <w:t>EF</w:t>
      </w:r>
      <w:r w:rsidRPr="006E2124">
        <w:rPr>
          <w:rFonts w:cstheme="minorHAnsi"/>
          <w:caps/>
          <w:noProof/>
          <w:vertAlign w:val="subscript"/>
        </w:rPr>
        <w:t>base</w:t>
      </w:r>
      <w:r w:rsidRPr="006E2124">
        <w:rPr>
          <w:rFonts w:cstheme="minorHAnsi"/>
          <w:noProof/>
        </w:rPr>
        <w:tab/>
        <w:t>= Energy Factor (efficiency) of standard electric water heater according to federal standards</w:t>
      </w:r>
      <w:r w:rsidRPr="006E2124">
        <w:rPr>
          <w:rFonts w:ascii="Arial" w:hAnsi="Arial"/>
          <w:noProof/>
          <w:vertAlign w:val="superscript"/>
        </w:rPr>
        <w:footnoteReference w:id="506"/>
      </w:r>
      <w:r w:rsidRPr="006E2124">
        <w:rPr>
          <w:rFonts w:cstheme="minorHAnsi"/>
          <w:noProof/>
        </w:rPr>
        <w:t xml:space="preserve">: </w:t>
      </w:r>
    </w:p>
    <w:p w14:paraId="2D78E1A4" w14:textId="77777777" w:rsidR="006311AC" w:rsidRPr="006E2124" w:rsidRDefault="006311AC" w:rsidP="006311AC">
      <w:pPr>
        <w:spacing w:after="240"/>
        <w:ind w:left="720" w:firstLine="720"/>
        <w:rPr>
          <w:rFonts w:cstheme="minorHAnsi"/>
          <w:noProof/>
        </w:rPr>
      </w:pPr>
      <w:r w:rsidRPr="006E2124">
        <w:rPr>
          <w:rFonts w:cstheme="minorHAnsi"/>
          <w:noProof/>
        </w:rPr>
        <w:t>For &lt;=55 gallons:</w:t>
      </w:r>
      <w:r w:rsidRPr="006E2124">
        <w:rPr>
          <w:rFonts w:cstheme="minorHAnsi"/>
          <w:noProof/>
        </w:rPr>
        <w:tab/>
      </w:r>
      <w:r w:rsidRPr="006E2124">
        <w:rPr>
          <w:rFonts w:cstheme="minorHAnsi"/>
          <w:noProof/>
        </w:rPr>
        <w:tab/>
        <w:t xml:space="preserve"> 0.96 – (0.0003 * rated volume in gallons)</w:t>
      </w:r>
    </w:p>
    <w:p w14:paraId="11752C4B" w14:textId="77777777" w:rsidR="006311AC" w:rsidRPr="006E2124" w:rsidRDefault="006311AC" w:rsidP="006311AC">
      <w:pPr>
        <w:spacing w:after="240"/>
        <w:ind w:left="720" w:firstLine="720"/>
        <w:rPr>
          <w:rFonts w:cstheme="minorHAnsi"/>
          <w:noProof/>
        </w:rPr>
      </w:pPr>
      <w:r w:rsidRPr="006E2124">
        <w:rPr>
          <w:rFonts w:cstheme="minorHAnsi"/>
          <w:noProof/>
        </w:rPr>
        <w:t>For &gt;55 gallons:</w:t>
      </w:r>
      <w:r w:rsidRPr="006E2124">
        <w:rPr>
          <w:rFonts w:cstheme="minorHAnsi"/>
          <w:noProof/>
        </w:rPr>
        <w:tab/>
      </w:r>
      <w:r w:rsidRPr="006E2124">
        <w:rPr>
          <w:rFonts w:cstheme="minorHAnsi"/>
          <w:noProof/>
        </w:rPr>
        <w:tab/>
        <w:t>2.057 – (0.00113 * rated volume in gallons)</w:t>
      </w:r>
    </w:p>
    <w:p w14:paraId="5730F94F" w14:textId="77777777" w:rsidR="006311AC" w:rsidRPr="006E2124" w:rsidRDefault="006311AC" w:rsidP="006311AC">
      <w:pPr>
        <w:spacing w:after="240"/>
        <w:ind w:left="1440" w:firstLine="720"/>
        <w:rPr>
          <w:rFonts w:cstheme="minorHAnsi"/>
          <w:noProof/>
        </w:rPr>
      </w:pPr>
      <w:r w:rsidRPr="006E2124">
        <w:rPr>
          <w:rFonts w:cstheme="minorHAnsi"/>
          <w:noProof/>
        </w:rPr>
        <w:t>= 0.945 for a 50 gallon tank, the most common size for HPWH</w:t>
      </w:r>
    </w:p>
    <w:p w14:paraId="0CD93128" w14:textId="77777777" w:rsidR="006311AC" w:rsidRPr="006E2124" w:rsidRDefault="006311AC" w:rsidP="006311AC">
      <w:pPr>
        <w:spacing w:after="240"/>
        <w:ind w:left="720"/>
        <w:rPr>
          <w:rFonts w:cstheme="minorHAnsi"/>
          <w:noProof/>
        </w:rPr>
      </w:pPr>
      <w:r w:rsidRPr="006E2124">
        <w:rPr>
          <w:rFonts w:cstheme="minorHAnsi"/>
          <w:noProof/>
        </w:rPr>
        <w:t>EF</w:t>
      </w:r>
      <w:r w:rsidRPr="006E2124">
        <w:rPr>
          <w:rFonts w:cstheme="minorHAnsi"/>
          <w:caps/>
          <w:noProof/>
          <w:vertAlign w:val="subscript"/>
        </w:rPr>
        <w:t>efficient</w:t>
      </w:r>
      <w:r w:rsidRPr="006E2124">
        <w:rPr>
          <w:rFonts w:cstheme="minorHAnsi"/>
          <w:caps/>
          <w:noProof/>
          <w:vertAlign w:val="subscript"/>
        </w:rPr>
        <w:tab/>
      </w:r>
      <w:r w:rsidRPr="006E2124">
        <w:rPr>
          <w:rFonts w:cstheme="minorHAnsi"/>
          <w:noProof/>
        </w:rPr>
        <w:tab/>
        <w:t>= Energy Factor (efficiency) of Heat Pump water heater</w:t>
      </w:r>
    </w:p>
    <w:p w14:paraId="033F7CC3" w14:textId="77777777" w:rsidR="006311AC" w:rsidRPr="006E2124" w:rsidRDefault="006311AC" w:rsidP="006311AC">
      <w:pPr>
        <w:spacing w:after="240"/>
        <w:ind w:left="720" w:hanging="720"/>
        <w:rPr>
          <w:rFonts w:cstheme="minorHAnsi"/>
          <w:noProof/>
        </w:rPr>
      </w:pPr>
      <w:r w:rsidRPr="006E2124">
        <w:rPr>
          <w:rFonts w:cstheme="minorHAnsi"/>
          <w:noProof/>
        </w:rPr>
        <w:tab/>
      </w:r>
      <w:r w:rsidRPr="006E2124">
        <w:rPr>
          <w:rFonts w:cstheme="minorHAnsi"/>
          <w:noProof/>
        </w:rPr>
        <w:tab/>
      </w:r>
      <w:r w:rsidRPr="006E2124">
        <w:rPr>
          <w:rFonts w:cstheme="minorHAnsi"/>
          <w:noProof/>
        </w:rPr>
        <w:tab/>
        <w:t>= Actual</w:t>
      </w:r>
    </w:p>
    <w:p w14:paraId="35A20547" w14:textId="77777777" w:rsidR="006311AC" w:rsidRPr="006E2124" w:rsidRDefault="006311AC" w:rsidP="006311AC">
      <w:pPr>
        <w:spacing w:after="240"/>
        <w:ind w:left="720"/>
        <w:rPr>
          <w:rFonts w:cstheme="minorHAnsi"/>
          <w:noProof/>
        </w:rPr>
      </w:pPr>
      <w:r w:rsidRPr="006E2124">
        <w:rPr>
          <w:rFonts w:cstheme="minorHAnsi"/>
          <w:noProof/>
        </w:rPr>
        <w:t>GPD</w:t>
      </w:r>
      <w:r w:rsidRPr="006E2124">
        <w:rPr>
          <w:rFonts w:cstheme="minorHAnsi"/>
          <w:noProof/>
        </w:rPr>
        <w:tab/>
      </w:r>
      <w:r w:rsidRPr="006E2124">
        <w:rPr>
          <w:rFonts w:cstheme="minorHAnsi"/>
          <w:noProof/>
        </w:rPr>
        <w:tab/>
        <w:t>= Gallons Per Day of hot water use per person</w:t>
      </w:r>
    </w:p>
    <w:p w14:paraId="23B156BB" w14:textId="77777777" w:rsidR="006311AC" w:rsidRPr="006E2124" w:rsidRDefault="006311AC" w:rsidP="006311AC">
      <w:pPr>
        <w:spacing w:after="240"/>
        <w:ind w:left="1440" w:firstLine="720"/>
        <w:rPr>
          <w:rFonts w:cstheme="minorHAnsi"/>
          <w:noProof/>
        </w:rPr>
      </w:pPr>
      <w:r w:rsidRPr="006E2124">
        <w:rPr>
          <w:rFonts w:cstheme="minorHAnsi"/>
          <w:noProof/>
        </w:rPr>
        <w:t>= 45.5 gallons hot water per day per household/2.59 people per household</w:t>
      </w:r>
      <w:r w:rsidRPr="006E2124">
        <w:rPr>
          <w:rFonts w:ascii="Arial" w:eastAsiaTheme="majorEastAsia" w:hAnsi="Arial"/>
          <w:noProof/>
          <w:vertAlign w:val="superscript"/>
        </w:rPr>
        <w:footnoteReference w:id="507"/>
      </w:r>
    </w:p>
    <w:p w14:paraId="6558F78F" w14:textId="77777777" w:rsidR="006311AC" w:rsidRPr="006E2124" w:rsidRDefault="006311AC" w:rsidP="006311AC">
      <w:pPr>
        <w:spacing w:after="240"/>
        <w:ind w:left="720"/>
        <w:rPr>
          <w:rFonts w:cstheme="minorHAnsi"/>
          <w:noProof/>
        </w:rPr>
      </w:pPr>
      <w:r w:rsidRPr="006E2124">
        <w:rPr>
          <w:rFonts w:cstheme="minorHAnsi"/>
          <w:noProof/>
        </w:rPr>
        <w:tab/>
      </w:r>
      <w:r w:rsidRPr="006E2124">
        <w:rPr>
          <w:rFonts w:cstheme="minorHAnsi"/>
          <w:noProof/>
        </w:rPr>
        <w:tab/>
        <w:t>= 17.6</w:t>
      </w:r>
    </w:p>
    <w:p w14:paraId="211E088F" w14:textId="77777777" w:rsidR="006311AC" w:rsidRPr="006E2124" w:rsidRDefault="006311AC" w:rsidP="006311AC">
      <w:pPr>
        <w:spacing w:after="240"/>
        <w:ind w:left="720"/>
        <w:rPr>
          <w:rFonts w:cstheme="minorHAnsi"/>
          <w:noProof/>
        </w:rPr>
      </w:pPr>
      <w:r w:rsidRPr="006E2124">
        <w:rPr>
          <w:rFonts w:cstheme="minorHAnsi"/>
          <w:noProof/>
        </w:rPr>
        <w:t>Household</w:t>
      </w:r>
      <w:r w:rsidRPr="006E2124">
        <w:rPr>
          <w:rFonts w:cstheme="minorHAnsi"/>
          <w:noProof/>
        </w:rPr>
        <w:tab/>
        <w:t>= Average  number of people per household</w:t>
      </w:r>
    </w:p>
    <w:tbl>
      <w:tblPr>
        <w:tblW w:w="0" w:type="auto"/>
        <w:tblInd w:w="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326"/>
        <w:gridCol w:w="2219"/>
        <w:tblGridChange w:id="6337">
          <w:tblGrid>
            <w:gridCol w:w="2326"/>
            <w:gridCol w:w="2219"/>
          </w:tblGrid>
        </w:tblGridChange>
      </w:tblGrid>
      <w:tr w:rsidR="006311AC" w:rsidRPr="006E2124" w14:paraId="30633929" w14:textId="77777777" w:rsidTr="006311AC">
        <w:trPr>
          <w:trHeight w:val="262"/>
          <w:tblHeader/>
        </w:trPr>
        <w:tc>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183B2719" w14:textId="77777777" w:rsidR="006311AC" w:rsidRPr="006E2124" w:rsidRDefault="006311AC" w:rsidP="006311AC">
            <w:pPr>
              <w:spacing w:after="100" w:afterAutospacing="1"/>
              <w:jc w:val="center"/>
              <w:rPr>
                <w:rFonts w:cstheme="minorHAnsi"/>
                <w:b/>
                <w:color w:val="FFFFFF" w:themeColor="background1"/>
              </w:rPr>
            </w:pPr>
            <w:r w:rsidRPr="006E2124">
              <w:rPr>
                <w:rFonts w:cstheme="minorHAnsi"/>
                <w:b/>
                <w:color w:val="FFFFFF" w:themeColor="background1"/>
              </w:rPr>
              <w:t>Household Unit Type</w:t>
            </w:r>
          </w:p>
        </w:tc>
        <w:tc>
          <w:tcPr>
            <w:tcW w:w="221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057B90F" w14:textId="77777777" w:rsidR="006311AC" w:rsidRPr="006E2124" w:rsidRDefault="006311AC" w:rsidP="006311AC">
            <w:pPr>
              <w:spacing w:after="100" w:afterAutospacing="1"/>
              <w:jc w:val="center"/>
              <w:rPr>
                <w:rFonts w:cstheme="minorHAnsi"/>
                <w:b/>
                <w:color w:val="FFFFFF" w:themeColor="background1"/>
              </w:rPr>
            </w:pPr>
            <w:r w:rsidRPr="006E2124">
              <w:rPr>
                <w:rFonts w:cstheme="minorHAnsi"/>
                <w:b/>
                <w:color w:val="FFFFFF" w:themeColor="background1"/>
              </w:rPr>
              <w:t>Household</w:t>
            </w:r>
          </w:p>
        </w:tc>
      </w:tr>
      <w:tr w:rsidR="006311AC" w:rsidRPr="006E2124" w14:paraId="3A3539DE" w14:textId="77777777" w:rsidTr="00FF11A2">
        <w:tblPrEx>
          <w:tblW w:w="0" w:type="auto"/>
          <w:tblInd w:w="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6338" w:author="Stephanie Baer" w:date="2016-01-21T14:02:00Z">
            <w:tblPrEx>
              <w:tblW w:w="0" w:type="auto"/>
              <w:tblInd w:w="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trPrChange w:id="6339" w:author="Stephanie Baer" w:date="2016-01-21T14:02:00Z">
            <w:trPr>
              <w:trHeight w:val="262"/>
            </w:trPr>
          </w:trPrChange>
        </w:trPr>
        <w:tc>
          <w:tcPr>
            <w:tcW w:w="2326" w:type="dxa"/>
            <w:tcBorders>
              <w:top w:val="single" w:sz="4" w:space="0" w:color="auto"/>
              <w:left w:val="single" w:sz="4" w:space="0" w:color="auto"/>
              <w:bottom w:val="single" w:sz="4" w:space="0" w:color="auto"/>
              <w:right w:val="single" w:sz="4" w:space="0" w:color="auto"/>
            </w:tcBorders>
            <w:vAlign w:val="center"/>
            <w:hideMark/>
            <w:tcPrChange w:id="6340" w:author="Stephanie Baer" w:date="2016-01-21T14:02:00Z">
              <w:tcPr>
                <w:tcW w:w="2326" w:type="dxa"/>
                <w:tcBorders>
                  <w:top w:val="single" w:sz="4" w:space="0" w:color="auto"/>
                  <w:left w:val="single" w:sz="4" w:space="0" w:color="auto"/>
                  <w:bottom w:val="single" w:sz="4" w:space="0" w:color="auto"/>
                  <w:right w:val="single" w:sz="4" w:space="0" w:color="auto"/>
                </w:tcBorders>
                <w:hideMark/>
              </w:tcPr>
            </w:tcPrChange>
          </w:tcPr>
          <w:p w14:paraId="6994A306" w14:textId="77777777" w:rsidR="006311AC" w:rsidRPr="006E2124" w:rsidRDefault="006311AC">
            <w:pPr>
              <w:spacing w:after="100" w:afterAutospacing="1"/>
              <w:jc w:val="center"/>
              <w:rPr>
                <w:rFonts w:cs="Arial"/>
                <w:noProof/>
                <w:szCs w:val="18"/>
                <w:lang w:val="en"/>
              </w:rPr>
            </w:pPr>
            <w:r w:rsidRPr="006E2124">
              <w:rPr>
                <w:rFonts w:cs="Arial"/>
                <w:noProof/>
                <w:szCs w:val="18"/>
                <w:lang w:val="en"/>
              </w:rPr>
              <w:t>Single-Family - Deemed</w:t>
            </w:r>
          </w:p>
        </w:tc>
        <w:tc>
          <w:tcPr>
            <w:tcW w:w="2219" w:type="dxa"/>
            <w:tcBorders>
              <w:top w:val="single" w:sz="4" w:space="0" w:color="auto"/>
              <w:left w:val="single" w:sz="4" w:space="0" w:color="auto"/>
              <w:bottom w:val="single" w:sz="4" w:space="0" w:color="auto"/>
              <w:right w:val="single" w:sz="4" w:space="0" w:color="auto"/>
            </w:tcBorders>
            <w:vAlign w:val="center"/>
            <w:hideMark/>
            <w:tcPrChange w:id="6341" w:author="Stephanie Baer" w:date="2016-01-21T14:02:00Z">
              <w:tcPr>
                <w:tcW w:w="2219" w:type="dxa"/>
                <w:tcBorders>
                  <w:top w:val="single" w:sz="4" w:space="0" w:color="auto"/>
                  <w:left w:val="single" w:sz="4" w:space="0" w:color="auto"/>
                  <w:bottom w:val="single" w:sz="4" w:space="0" w:color="auto"/>
                  <w:right w:val="single" w:sz="4" w:space="0" w:color="auto"/>
                </w:tcBorders>
                <w:hideMark/>
              </w:tcPr>
            </w:tcPrChange>
          </w:tcPr>
          <w:p w14:paraId="063F01D0" w14:textId="77777777" w:rsidR="006311AC" w:rsidRPr="006E2124" w:rsidRDefault="006311AC">
            <w:pPr>
              <w:spacing w:after="100" w:afterAutospacing="1"/>
              <w:jc w:val="center"/>
              <w:rPr>
                <w:rFonts w:cs="Arial"/>
                <w:noProof/>
                <w:szCs w:val="18"/>
                <w:lang w:val="en"/>
              </w:rPr>
            </w:pPr>
            <w:r w:rsidRPr="006E2124">
              <w:rPr>
                <w:rFonts w:cs="Arial"/>
                <w:noProof/>
                <w:szCs w:val="18"/>
                <w:lang w:val="en"/>
              </w:rPr>
              <w:t>2.56</w:t>
            </w:r>
            <w:r w:rsidRPr="006E2124">
              <w:rPr>
                <w:rFonts w:ascii="Arial" w:hAnsi="Arial"/>
                <w:noProof/>
                <w:szCs w:val="18"/>
                <w:vertAlign w:val="superscript"/>
                <w:lang w:val="en"/>
              </w:rPr>
              <w:footnoteReference w:id="508"/>
            </w:r>
          </w:p>
        </w:tc>
      </w:tr>
      <w:tr w:rsidR="006311AC" w:rsidRPr="006E2124" w14:paraId="24B821EB" w14:textId="77777777" w:rsidTr="00FF11A2">
        <w:tblPrEx>
          <w:tblW w:w="0" w:type="auto"/>
          <w:tblInd w:w="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6342" w:author="Stephanie Baer" w:date="2016-01-21T14:02:00Z">
            <w:tblPrEx>
              <w:tblW w:w="0" w:type="auto"/>
              <w:tblInd w:w="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trPrChange w:id="6343" w:author="Stephanie Baer" w:date="2016-01-21T14:02:00Z">
            <w:trPr>
              <w:trHeight w:val="262"/>
            </w:trPr>
          </w:trPrChange>
        </w:trPr>
        <w:tc>
          <w:tcPr>
            <w:tcW w:w="2326" w:type="dxa"/>
            <w:tcBorders>
              <w:top w:val="single" w:sz="4" w:space="0" w:color="auto"/>
              <w:left w:val="single" w:sz="4" w:space="0" w:color="auto"/>
              <w:bottom w:val="single" w:sz="4" w:space="0" w:color="auto"/>
              <w:right w:val="single" w:sz="4" w:space="0" w:color="auto"/>
            </w:tcBorders>
            <w:vAlign w:val="center"/>
            <w:hideMark/>
            <w:tcPrChange w:id="6344" w:author="Stephanie Baer" w:date="2016-01-21T14:02:00Z">
              <w:tcPr>
                <w:tcW w:w="2326" w:type="dxa"/>
                <w:tcBorders>
                  <w:top w:val="single" w:sz="4" w:space="0" w:color="auto"/>
                  <w:left w:val="single" w:sz="4" w:space="0" w:color="auto"/>
                  <w:bottom w:val="single" w:sz="4" w:space="0" w:color="auto"/>
                  <w:right w:val="single" w:sz="4" w:space="0" w:color="auto"/>
                </w:tcBorders>
                <w:hideMark/>
              </w:tcPr>
            </w:tcPrChange>
          </w:tcPr>
          <w:p w14:paraId="26F9C10F" w14:textId="77777777" w:rsidR="006311AC" w:rsidRPr="006E2124" w:rsidRDefault="006311AC">
            <w:pPr>
              <w:spacing w:after="100" w:afterAutospacing="1"/>
              <w:jc w:val="center"/>
              <w:rPr>
                <w:rFonts w:cs="Arial"/>
                <w:noProof/>
                <w:szCs w:val="18"/>
                <w:lang w:val="en"/>
              </w:rPr>
            </w:pPr>
            <w:r w:rsidRPr="006E2124">
              <w:rPr>
                <w:rFonts w:cs="Arial"/>
                <w:noProof/>
                <w:szCs w:val="18"/>
                <w:lang w:val="en"/>
              </w:rPr>
              <w:t>Multi-Family - Deemed</w:t>
            </w:r>
          </w:p>
        </w:tc>
        <w:tc>
          <w:tcPr>
            <w:tcW w:w="2219" w:type="dxa"/>
            <w:tcBorders>
              <w:top w:val="single" w:sz="4" w:space="0" w:color="auto"/>
              <w:left w:val="single" w:sz="4" w:space="0" w:color="auto"/>
              <w:bottom w:val="single" w:sz="4" w:space="0" w:color="auto"/>
              <w:right w:val="single" w:sz="4" w:space="0" w:color="auto"/>
            </w:tcBorders>
            <w:vAlign w:val="center"/>
            <w:hideMark/>
            <w:tcPrChange w:id="6345" w:author="Stephanie Baer" w:date="2016-01-21T14:02:00Z">
              <w:tcPr>
                <w:tcW w:w="2219" w:type="dxa"/>
                <w:tcBorders>
                  <w:top w:val="single" w:sz="4" w:space="0" w:color="auto"/>
                  <w:left w:val="single" w:sz="4" w:space="0" w:color="auto"/>
                  <w:bottom w:val="single" w:sz="4" w:space="0" w:color="auto"/>
                  <w:right w:val="single" w:sz="4" w:space="0" w:color="auto"/>
                </w:tcBorders>
                <w:hideMark/>
              </w:tcPr>
            </w:tcPrChange>
          </w:tcPr>
          <w:p w14:paraId="567013E5" w14:textId="1F8EA134" w:rsidR="006311AC" w:rsidRPr="006E2124" w:rsidRDefault="006311AC">
            <w:pPr>
              <w:spacing w:after="100" w:afterAutospacing="1"/>
              <w:jc w:val="center"/>
              <w:rPr>
                <w:rFonts w:cs="Arial"/>
                <w:noProof/>
                <w:szCs w:val="18"/>
                <w:lang w:val="en"/>
              </w:rPr>
            </w:pPr>
            <w:r w:rsidRPr="006E2124">
              <w:rPr>
                <w:rFonts w:cs="Arial"/>
                <w:noProof/>
                <w:szCs w:val="18"/>
                <w:lang w:val="en"/>
              </w:rPr>
              <w:t>2.1</w:t>
            </w:r>
            <w:r w:rsidRPr="006E2124">
              <w:rPr>
                <w:rFonts w:ascii="Arial" w:hAnsi="Arial"/>
                <w:noProof/>
                <w:szCs w:val="18"/>
                <w:vertAlign w:val="superscript"/>
                <w:lang w:val="en"/>
              </w:rPr>
              <w:footnoteReference w:id="509"/>
            </w:r>
          </w:p>
        </w:tc>
      </w:tr>
      <w:tr w:rsidR="006311AC" w:rsidRPr="006E2124" w14:paraId="53A640BE" w14:textId="77777777" w:rsidTr="00FF11A2">
        <w:tblPrEx>
          <w:tblW w:w="0" w:type="auto"/>
          <w:tblInd w:w="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6346" w:author="Stephanie Baer" w:date="2016-01-21T14:02:00Z">
            <w:tblPrEx>
              <w:tblW w:w="0" w:type="auto"/>
              <w:tblInd w:w="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trPrChange w:id="6347" w:author="Stephanie Baer" w:date="2016-01-21T14:02:00Z">
            <w:trPr>
              <w:trHeight w:val="262"/>
            </w:trPr>
          </w:trPrChange>
        </w:trPr>
        <w:tc>
          <w:tcPr>
            <w:tcW w:w="2326" w:type="dxa"/>
            <w:tcBorders>
              <w:top w:val="single" w:sz="4" w:space="0" w:color="auto"/>
              <w:left w:val="single" w:sz="4" w:space="0" w:color="auto"/>
              <w:bottom w:val="single" w:sz="4" w:space="0" w:color="auto"/>
              <w:right w:val="single" w:sz="4" w:space="0" w:color="auto"/>
            </w:tcBorders>
            <w:vAlign w:val="center"/>
            <w:hideMark/>
            <w:tcPrChange w:id="6348" w:author="Stephanie Baer" w:date="2016-01-21T14:02:00Z">
              <w:tcPr>
                <w:tcW w:w="2326" w:type="dxa"/>
                <w:tcBorders>
                  <w:top w:val="single" w:sz="4" w:space="0" w:color="auto"/>
                  <w:left w:val="single" w:sz="4" w:space="0" w:color="auto"/>
                  <w:bottom w:val="single" w:sz="4" w:space="0" w:color="auto"/>
                  <w:right w:val="single" w:sz="4" w:space="0" w:color="auto"/>
                </w:tcBorders>
                <w:hideMark/>
              </w:tcPr>
            </w:tcPrChange>
          </w:tcPr>
          <w:p w14:paraId="46F9F329" w14:textId="77777777" w:rsidR="006311AC" w:rsidRPr="006E2124" w:rsidRDefault="006311AC">
            <w:pPr>
              <w:spacing w:after="100" w:afterAutospacing="1"/>
              <w:jc w:val="center"/>
              <w:rPr>
                <w:rFonts w:cs="Arial"/>
                <w:noProof/>
                <w:szCs w:val="18"/>
                <w:lang w:val="en"/>
              </w:rPr>
            </w:pPr>
            <w:r w:rsidRPr="006E2124">
              <w:rPr>
                <w:rFonts w:cs="Arial"/>
                <w:noProof/>
                <w:szCs w:val="18"/>
                <w:lang w:val="en"/>
              </w:rPr>
              <w:t>Custom</w:t>
            </w:r>
          </w:p>
        </w:tc>
        <w:tc>
          <w:tcPr>
            <w:tcW w:w="2219" w:type="dxa"/>
            <w:tcBorders>
              <w:top w:val="single" w:sz="4" w:space="0" w:color="auto"/>
              <w:left w:val="single" w:sz="4" w:space="0" w:color="auto"/>
              <w:bottom w:val="single" w:sz="4" w:space="0" w:color="auto"/>
              <w:right w:val="single" w:sz="4" w:space="0" w:color="auto"/>
            </w:tcBorders>
            <w:vAlign w:val="center"/>
            <w:hideMark/>
            <w:tcPrChange w:id="6349" w:author="Stephanie Baer" w:date="2016-01-21T14:02:00Z">
              <w:tcPr>
                <w:tcW w:w="2219" w:type="dxa"/>
                <w:tcBorders>
                  <w:top w:val="single" w:sz="4" w:space="0" w:color="auto"/>
                  <w:left w:val="single" w:sz="4" w:space="0" w:color="auto"/>
                  <w:bottom w:val="single" w:sz="4" w:space="0" w:color="auto"/>
                  <w:right w:val="single" w:sz="4" w:space="0" w:color="auto"/>
                </w:tcBorders>
                <w:hideMark/>
              </w:tcPr>
            </w:tcPrChange>
          </w:tcPr>
          <w:p w14:paraId="7DF24DF9" w14:textId="77777777" w:rsidR="006311AC" w:rsidRPr="006E2124" w:rsidRDefault="006311AC">
            <w:pPr>
              <w:spacing w:after="100" w:afterAutospacing="1"/>
              <w:jc w:val="center"/>
              <w:rPr>
                <w:rFonts w:cs="Arial"/>
                <w:noProof/>
                <w:szCs w:val="18"/>
                <w:lang w:val="en"/>
              </w:rPr>
            </w:pPr>
            <w:r w:rsidRPr="006E2124">
              <w:rPr>
                <w:rFonts w:cs="Arial"/>
                <w:noProof/>
                <w:szCs w:val="18"/>
                <w:lang w:val="en"/>
              </w:rPr>
              <w:t>Actual Occupancy or  Number of Bedrooms</w:t>
            </w:r>
            <w:r w:rsidRPr="006E2124">
              <w:rPr>
                <w:rFonts w:ascii="Arial" w:hAnsi="Arial"/>
                <w:noProof/>
                <w:szCs w:val="18"/>
                <w:vertAlign w:val="superscript"/>
                <w:lang w:val="en"/>
              </w:rPr>
              <w:footnoteReference w:id="510"/>
            </w:r>
          </w:p>
        </w:tc>
      </w:tr>
    </w:tbl>
    <w:p w14:paraId="2C0E9975" w14:textId="77777777" w:rsidR="006311AC" w:rsidRPr="006E2124" w:rsidRDefault="006311AC" w:rsidP="006311AC">
      <w:pPr>
        <w:spacing w:after="240"/>
        <w:ind w:left="1440"/>
        <w:rPr>
          <w:rFonts w:cstheme="minorHAnsi"/>
          <w:noProof/>
        </w:rPr>
      </w:pPr>
    </w:p>
    <w:p w14:paraId="4721EE94" w14:textId="77777777" w:rsidR="006311AC" w:rsidRPr="006E2124" w:rsidRDefault="006311AC" w:rsidP="006311AC">
      <w:pPr>
        <w:spacing w:after="240"/>
        <w:ind w:left="720"/>
        <w:rPr>
          <w:rFonts w:cstheme="minorHAnsi"/>
          <w:noProof/>
        </w:rPr>
      </w:pPr>
      <w:r w:rsidRPr="006E2124">
        <w:rPr>
          <w:rFonts w:cstheme="minorHAnsi"/>
          <w:noProof/>
        </w:rPr>
        <w:t>365.25</w:t>
      </w:r>
      <w:r w:rsidRPr="006E2124">
        <w:rPr>
          <w:rFonts w:cstheme="minorHAnsi"/>
          <w:noProof/>
        </w:rPr>
        <w:tab/>
      </w:r>
      <w:r w:rsidRPr="006E2124">
        <w:rPr>
          <w:rFonts w:cstheme="minorHAnsi"/>
          <w:noProof/>
        </w:rPr>
        <w:tab/>
        <w:t>= Days per year</w:t>
      </w:r>
    </w:p>
    <w:p w14:paraId="7BCA6BC5" w14:textId="77777777" w:rsidR="006311AC" w:rsidRPr="006E2124" w:rsidRDefault="006311AC" w:rsidP="006311AC">
      <w:pPr>
        <w:spacing w:after="240"/>
        <w:ind w:left="720"/>
        <w:rPr>
          <w:rFonts w:cstheme="minorHAnsi"/>
          <w:noProof/>
        </w:rPr>
      </w:pPr>
      <w:r w:rsidRPr="006E2124">
        <w:rPr>
          <w:rFonts w:cstheme="minorHAnsi"/>
          <w:noProof/>
        </w:rPr>
        <w:t>γWater</w:t>
      </w:r>
      <w:r w:rsidRPr="006E2124">
        <w:rPr>
          <w:rFonts w:cstheme="minorHAnsi"/>
          <w:noProof/>
        </w:rPr>
        <w:tab/>
        <w:t xml:space="preserve"> </w:t>
      </w:r>
      <w:r w:rsidRPr="006E2124">
        <w:rPr>
          <w:rFonts w:cstheme="minorHAnsi"/>
          <w:noProof/>
        </w:rPr>
        <w:tab/>
        <w:t>= Specific weight of water</w:t>
      </w:r>
    </w:p>
    <w:p w14:paraId="1F9553C3" w14:textId="77777777" w:rsidR="006311AC" w:rsidRPr="006E2124" w:rsidRDefault="006311AC" w:rsidP="006311AC">
      <w:pPr>
        <w:spacing w:after="240"/>
        <w:ind w:left="720"/>
        <w:rPr>
          <w:rFonts w:cstheme="minorHAnsi"/>
          <w:noProof/>
        </w:rPr>
      </w:pPr>
      <w:r w:rsidRPr="006E2124">
        <w:rPr>
          <w:rFonts w:cstheme="minorHAnsi"/>
          <w:noProof/>
        </w:rPr>
        <w:lastRenderedPageBreak/>
        <w:tab/>
      </w:r>
      <w:r w:rsidRPr="006E2124">
        <w:rPr>
          <w:rFonts w:cstheme="minorHAnsi"/>
          <w:noProof/>
        </w:rPr>
        <w:tab/>
        <w:t>= 8.33 pounds per gallon</w:t>
      </w:r>
    </w:p>
    <w:p w14:paraId="3EBB2898" w14:textId="77777777" w:rsidR="006311AC" w:rsidRPr="006E2124" w:rsidRDefault="006311AC" w:rsidP="006311AC">
      <w:pPr>
        <w:spacing w:after="240"/>
        <w:ind w:left="720"/>
        <w:rPr>
          <w:rFonts w:cstheme="minorHAnsi"/>
          <w:noProof/>
        </w:rPr>
      </w:pPr>
      <w:r w:rsidRPr="006E2124">
        <w:rPr>
          <w:rFonts w:cstheme="minorHAnsi"/>
          <w:noProof/>
        </w:rPr>
        <w:t>T</w:t>
      </w:r>
      <w:r w:rsidRPr="006E2124">
        <w:rPr>
          <w:rFonts w:cstheme="minorHAnsi"/>
          <w:caps/>
          <w:noProof/>
          <w:vertAlign w:val="subscript"/>
        </w:rPr>
        <w:t>out</w:t>
      </w:r>
      <w:r w:rsidRPr="006E2124">
        <w:rPr>
          <w:rFonts w:cstheme="minorHAnsi"/>
          <w:noProof/>
        </w:rPr>
        <w:tab/>
      </w:r>
      <w:r w:rsidRPr="006E2124">
        <w:rPr>
          <w:rFonts w:cstheme="minorHAnsi"/>
          <w:noProof/>
        </w:rPr>
        <w:tab/>
        <w:t>= Tank temperature</w:t>
      </w:r>
    </w:p>
    <w:p w14:paraId="2D11375F" w14:textId="77777777" w:rsidR="006311AC" w:rsidRPr="006E2124" w:rsidRDefault="006311AC" w:rsidP="006311AC">
      <w:pPr>
        <w:spacing w:after="240"/>
        <w:ind w:left="720"/>
        <w:rPr>
          <w:rFonts w:cstheme="minorHAnsi"/>
          <w:noProof/>
        </w:rPr>
      </w:pPr>
      <w:r w:rsidRPr="006E2124">
        <w:rPr>
          <w:rFonts w:cstheme="minorHAnsi"/>
          <w:noProof/>
        </w:rPr>
        <w:tab/>
      </w:r>
      <w:r w:rsidRPr="006E2124">
        <w:rPr>
          <w:rFonts w:cstheme="minorHAnsi"/>
          <w:noProof/>
        </w:rPr>
        <w:tab/>
        <w:t>= 125°F</w:t>
      </w:r>
    </w:p>
    <w:p w14:paraId="0885FD6C" w14:textId="77777777" w:rsidR="006311AC" w:rsidRPr="006E2124" w:rsidRDefault="006311AC" w:rsidP="006311AC">
      <w:pPr>
        <w:spacing w:after="240"/>
        <w:ind w:left="720"/>
        <w:rPr>
          <w:rFonts w:cstheme="minorHAnsi"/>
          <w:noProof/>
        </w:rPr>
      </w:pPr>
      <w:r w:rsidRPr="006E2124">
        <w:rPr>
          <w:rFonts w:cstheme="minorHAnsi"/>
          <w:noProof/>
        </w:rPr>
        <w:t>T</w:t>
      </w:r>
      <w:r w:rsidRPr="006E2124">
        <w:rPr>
          <w:rFonts w:cstheme="minorHAnsi"/>
          <w:caps/>
          <w:noProof/>
          <w:vertAlign w:val="subscript"/>
        </w:rPr>
        <w:t>in</w:t>
      </w:r>
      <w:r w:rsidRPr="006E2124">
        <w:rPr>
          <w:rFonts w:cstheme="minorHAnsi"/>
          <w:noProof/>
        </w:rPr>
        <w:tab/>
      </w:r>
      <w:r w:rsidRPr="006E2124">
        <w:rPr>
          <w:rFonts w:cstheme="minorHAnsi"/>
          <w:noProof/>
        </w:rPr>
        <w:tab/>
        <w:t>= Incoming water temperature from well or municiple system</w:t>
      </w:r>
    </w:p>
    <w:p w14:paraId="1757DDC5" w14:textId="77777777" w:rsidR="006311AC" w:rsidRPr="006E2124" w:rsidRDefault="006311AC" w:rsidP="006311AC">
      <w:pPr>
        <w:spacing w:after="240"/>
        <w:ind w:left="720"/>
        <w:rPr>
          <w:rFonts w:cstheme="minorHAnsi"/>
          <w:noProof/>
        </w:rPr>
      </w:pPr>
      <w:r w:rsidRPr="006E2124">
        <w:rPr>
          <w:rFonts w:cstheme="minorHAnsi"/>
          <w:noProof/>
        </w:rPr>
        <w:tab/>
      </w:r>
      <w:r w:rsidRPr="006E2124">
        <w:rPr>
          <w:rFonts w:cstheme="minorHAnsi"/>
          <w:noProof/>
        </w:rPr>
        <w:tab/>
        <w:t>= 54°F</w:t>
      </w:r>
      <w:r w:rsidRPr="006E2124">
        <w:rPr>
          <w:rFonts w:ascii="Arial" w:eastAsiaTheme="majorEastAsia" w:hAnsi="Arial"/>
          <w:noProof/>
          <w:vertAlign w:val="superscript"/>
        </w:rPr>
        <w:footnoteReference w:id="511"/>
      </w:r>
    </w:p>
    <w:p w14:paraId="20E397A0" w14:textId="77777777" w:rsidR="006311AC" w:rsidRPr="006E2124" w:rsidRDefault="006311AC" w:rsidP="006311AC">
      <w:pPr>
        <w:spacing w:after="240"/>
        <w:ind w:left="720"/>
        <w:rPr>
          <w:rFonts w:cstheme="minorHAnsi"/>
          <w:szCs w:val="20"/>
        </w:rPr>
      </w:pPr>
      <w:r w:rsidRPr="006E2124">
        <w:rPr>
          <w:rFonts w:cstheme="minorHAnsi"/>
          <w:szCs w:val="20"/>
        </w:rPr>
        <w:t>1.0</w:t>
      </w:r>
      <w:r w:rsidRPr="006E2124">
        <w:rPr>
          <w:rFonts w:cstheme="minorHAnsi"/>
          <w:szCs w:val="20"/>
        </w:rPr>
        <w:tab/>
      </w:r>
      <w:r w:rsidRPr="006E2124">
        <w:rPr>
          <w:rFonts w:cstheme="minorHAnsi"/>
          <w:szCs w:val="20"/>
        </w:rPr>
        <w:tab/>
        <w:t>= Heat Capacity of water (1 Btu/lb*°F)</w:t>
      </w:r>
    </w:p>
    <w:p w14:paraId="563C8C6C" w14:textId="77777777" w:rsidR="006311AC" w:rsidRPr="006E2124" w:rsidRDefault="006311AC" w:rsidP="006311AC">
      <w:pPr>
        <w:spacing w:after="240"/>
        <w:ind w:left="720"/>
        <w:rPr>
          <w:rFonts w:cstheme="minorHAnsi"/>
          <w:noProof/>
        </w:rPr>
      </w:pPr>
      <w:r w:rsidRPr="006E2124">
        <w:rPr>
          <w:rFonts w:cstheme="minorHAnsi"/>
          <w:noProof/>
        </w:rPr>
        <w:t>3412</w:t>
      </w:r>
      <w:r w:rsidRPr="006E2124">
        <w:rPr>
          <w:rFonts w:cstheme="minorHAnsi"/>
          <w:noProof/>
        </w:rPr>
        <w:tab/>
      </w:r>
      <w:r w:rsidRPr="006E2124">
        <w:rPr>
          <w:rFonts w:cstheme="minorHAnsi"/>
          <w:noProof/>
        </w:rPr>
        <w:tab/>
        <w:t>= Conversion from Btu to kWh</w:t>
      </w:r>
    </w:p>
    <w:p w14:paraId="6BE3E705" w14:textId="77777777" w:rsidR="006311AC" w:rsidRPr="006E2124" w:rsidRDefault="006311AC" w:rsidP="006311AC">
      <w:pPr>
        <w:spacing w:after="240"/>
        <w:ind w:left="720" w:hanging="720"/>
        <w:rPr>
          <w:rFonts w:cstheme="minorHAnsi"/>
          <w:noProof/>
        </w:rPr>
      </w:pPr>
      <w:r w:rsidRPr="006E2124">
        <w:rPr>
          <w:rFonts w:cstheme="minorHAnsi"/>
          <w:noProof/>
        </w:rPr>
        <w:tab/>
      </w:r>
      <w:r>
        <w:rPr>
          <w:rFonts w:cstheme="minorHAnsi"/>
          <w:noProof/>
        </w:rPr>
        <w:tab/>
      </w:r>
      <w:r w:rsidRPr="006E2124">
        <w:rPr>
          <w:rFonts w:cstheme="minorHAnsi"/>
          <w:noProof/>
        </w:rPr>
        <w:t>kWh_cooling</w:t>
      </w:r>
      <w:r w:rsidRPr="006E2124">
        <w:rPr>
          <w:rFonts w:ascii="Arial" w:eastAsiaTheme="majorEastAsia" w:hAnsi="Arial"/>
          <w:noProof/>
          <w:vertAlign w:val="superscript"/>
        </w:rPr>
        <w:footnoteReference w:id="512"/>
      </w:r>
      <w:r w:rsidRPr="006E2124">
        <w:rPr>
          <w:rFonts w:cstheme="minorHAnsi"/>
          <w:noProof/>
        </w:rPr>
        <w:tab/>
        <w:t>= Cooling savings from conversion of heat in home to water heat</w:t>
      </w:r>
    </w:p>
    <w:p w14:paraId="21229837" w14:textId="77777777" w:rsidR="006311AC" w:rsidRPr="006E2124" w:rsidRDefault="006311AC" w:rsidP="006311AC">
      <w:pPr>
        <w:spacing w:after="0"/>
        <w:ind w:left="2880"/>
        <w:rPr>
          <w:rFonts w:cstheme="minorHAnsi"/>
          <w:noProof/>
        </w:rPr>
      </w:pPr>
      <w:r w:rsidRPr="006E2124">
        <w:rPr>
          <w:rFonts w:cstheme="minorHAnsi"/>
          <w:noProof/>
        </w:rPr>
        <w:t>=(((((GPD * Household * 365.25 * γWater * (T</w:t>
      </w:r>
      <w:r w:rsidRPr="006E2124">
        <w:rPr>
          <w:rFonts w:cstheme="minorHAnsi"/>
          <w:noProof/>
          <w:vertAlign w:val="subscript"/>
        </w:rPr>
        <w:t>OUT</w:t>
      </w:r>
      <w:r w:rsidRPr="006E2124">
        <w:rPr>
          <w:rFonts w:cstheme="minorHAnsi"/>
          <w:noProof/>
        </w:rPr>
        <w:t xml:space="preserve"> – T</w:t>
      </w:r>
      <w:r w:rsidRPr="006E2124">
        <w:rPr>
          <w:rFonts w:cstheme="minorHAnsi"/>
          <w:caps/>
          <w:noProof/>
          <w:vertAlign w:val="subscript"/>
        </w:rPr>
        <w:t>in</w:t>
      </w:r>
      <w:r w:rsidRPr="006E2124">
        <w:rPr>
          <w:rFonts w:cstheme="minorHAnsi"/>
          <w:noProof/>
        </w:rPr>
        <w:t xml:space="preserve">) </w:t>
      </w:r>
      <w:r w:rsidRPr="006E2124">
        <w:rPr>
          <w:rFonts w:cstheme="minorHAnsi"/>
          <w:szCs w:val="20"/>
        </w:rPr>
        <w:t>* 1.0</w:t>
      </w:r>
      <w:r w:rsidRPr="006E2124">
        <w:rPr>
          <w:rFonts w:cstheme="minorHAnsi"/>
          <w:noProof/>
        </w:rPr>
        <w:t xml:space="preserve">) / 3412) – </w:t>
      </w:r>
    </w:p>
    <w:p w14:paraId="473630F3" w14:textId="77777777" w:rsidR="006311AC" w:rsidRPr="006E2124" w:rsidRDefault="006311AC" w:rsidP="006311AC">
      <w:pPr>
        <w:spacing w:after="0"/>
        <w:ind w:left="2880"/>
        <w:rPr>
          <w:rFonts w:cstheme="minorHAnsi"/>
          <w:noProof/>
        </w:rPr>
      </w:pPr>
      <w:r w:rsidRPr="006E2124">
        <w:rPr>
          <w:rFonts w:cstheme="minorHAnsi"/>
          <w:noProof/>
        </w:rPr>
        <w:t>((1/ EF</w:t>
      </w:r>
      <w:r w:rsidRPr="006E2124">
        <w:rPr>
          <w:rFonts w:cstheme="minorHAnsi"/>
          <w:noProof/>
          <w:vertAlign w:val="subscript"/>
        </w:rPr>
        <w:t>NEW</w:t>
      </w:r>
      <w:r w:rsidRPr="006E2124">
        <w:rPr>
          <w:rFonts w:cstheme="minorHAnsi"/>
          <w:noProof/>
        </w:rPr>
        <w:t xml:space="preserve"> * GPD * Household * 365.25 * γWater * (T</w:t>
      </w:r>
      <w:r w:rsidRPr="006E2124">
        <w:rPr>
          <w:rFonts w:cstheme="minorHAnsi"/>
          <w:noProof/>
          <w:vertAlign w:val="subscript"/>
        </w:rPr>
        <w:t>OUT</w:t>
      </w:r>
      <w:r w:rsidRPr="006E2124">
        <w:rPr>
          <w:rFonts w:cstheme="minorHAnsi"/>
          <w:noProof/>
        </w:rPr>
        <w:t xml:space="preserve"> – T</w:t>
      </w:r>
      <w:r w:rsidRPr="006E2124">
        <w:rPr>
          <w:rFonts w:cstheme="minorHAnsi"/>
          <w:caps/>
          <w:noProof/>
          <w:vertAlign w:val="subscript"/>
        </w:rPr>
        <w:t>in</w:t>
      </w:r>
      <w:r w:rsidRPr="006E2124">
        <w:rPr>
          <w:rFonts w:cstheme="minorHAnsi"/>
          <w:noProof/>
        </w:rPr>
        <w:t xml:space="preserve">) </w:t>
      </w:r>
      <w:r w:rsidRPr="006E2124">
        <w:rPr>
          <w:rFonts w:cstheme="minorHAnsi"/>
          <w:szCs w:val="20"/>
        </w:rPr>
        <w:t>* 1.0</w:t>
      </w:r>
      <w:r w:rsidRPr="006E2124">
        <w:rPr>
          <w:rFonts w:cstheme="minorHAnsi"/>
          <w:noProof/>
        </w:rPr>
        <w:t>) / 3412)) * LF * 27%) / COP</w:t>
      </w:r>
      <w:r w:rsidRPr="006E2124">
        <w:rPr>
          <w:rFonts w:cstheme="minorHAnsi"/>
          <w:noProof/>
          <w:vertAlign w:val="subscript"/>
        </w:rPr>
        <w:t>COOL</w:t>
      </w:r>
      <w:r w:rsidRPr="006E2124">
        <w:rPr>
          <w:rFonts w:cstheme="minorHAnsi"/>
          <w:noProof/>
        </w:rPr>
        <w:t>) * LM</w:t>
      </w:r>
    </w:p>
    <w:p w14:paraId="0500B23F" w14:textId="77777777" w:rsidR="006311AC" w:rsidRPr="006E2124" w:rsidRDefault="006311AC" w:rsidP="006311AC">
      <w:pPr>
        <w:spacing w:after="0"/>
        <w:ind w:left="1440" w:firstLine="720"/>
        <w:rPr>
          <w:rFonts w:cstheme="minorHAnsi"/>
          <w:noProof/>
        </w:rPr>
      </w:pPr>
    </w:p>
    <w:p w14:paraId="06C2D7CF" w14:textId="77777777" w:rsidR="006311AC" w:rsidRPr="006E2124" w:rsidRDefault="006311AC" w:rsidP="006311AC">
      <w:pPr>
        <w:spacing w:after="240"/>
        <w:rPr>
          <w:rFonts w:cstheme="minorHAnsi"/>
          <w:noProof/>
        </w:rPr>
      </w:pPr>
      <w:r>
        <w:rPr>
          <w:rFonts w:cstheme="minorHAnsi"/>
          <w:noProof/>
        </w:rPr>
        <w:tab/>
      </w:r>
      <w:r w:rsidRPr="006E2124">
        <w:rPr>
          <w:rFonts w:cstheme="minorHAnsi"/>
          <w:noProof/>
        </w:rPr>
        <w:t xml:space="preserve">Where: </w:t>
      </w:r>
    </w:p>
    <w:p w14:paraId="7BDDC729" w14:textId="77777777" w:rsidR="006311AC" w:rsidRPr="006E2124" w:rsidRDefault="006311AC" w:rsidP="006311AC">
      <w:pPr>
        <w:spacing w:after="240"/>
        <w:ind w:left="720" w:firstLine="720"/>
        <w:rPr>
          <w:rFonts w:cstheme="minorHAnsi"/>
          <w:noProof/>
        </w:rPr>
      </w:pPr>
      <w:r w:rsidRPr="006E2124">
        <w:rPr>
          <w:rFonts w:cstheme="minorHAnsi"/>
          <w:noProof/>
        </w:rPr>
        <w:t>LF</w:t>
      </w:r>
      <w:r w:rsidRPr="006E2124">
        <w:rPr>
          <w:rFonts w:cstheme="minorHAnsi"/>
          <w:noProof/>
        </w:rPr>
        <w:tab/>
      </w:r>
      <w:r w:rsidRPr="006E2124">
        <w:rPr>
          <w:rFonts w:cstheme="minorHAnsi"/>
          <w:noProof/>
        </w:rPr>
        <w:tab/>
        <w:t>= Location Factor</w:t>
      </w:r>
    </w:p>
    <w:p w14:paraId="062E5B1F" w14:textId="77777777" w:rsidR="006311AC" w:rsidRPr="006E2124" w:rsidRDefault="006311AC" w:rsidP="006311AC">
      <w:pPr>
        <w:spacing w:after="240"/>
        <w:ind w:left="720" w:firstLine="720"/>
        <w:rPr>
          <w:rFonts w:cstheme="minorHAnsi"/>
          <w:noProof/>
        </w:rPr>
      </w:pPr>
      <w:r w:rsidRPr="006E2124">
        <w:rPr>
          <w:rFonts w:cstheme="minorHAnsi"/>
          <w:noProof/>
        </w:rPr>
        <w:tab/>
      </w:r>
      <w:r w:rsidRPr="006E2124">
        <w:rPr>
          <w:rFonts w:cstheme="minorHAnsi"/>
          <w:noProof/>
        </w:rPr>
        <w:tab/>
        <w:t>= 1.0 for HPWH installation in a conditioned space</w:t>
      </w:r>
    </w:p>
    <w:p w14:paraId="3B6A650A" w14:textId="77777777" w:rsidR="006311AC" w:rsidRPr="006E2124" w:rsidRDefault="006311AC" w:rsidP="006311AC">
      <w:pPr>
        <w:spacing w:after="240"/>
        <w:ind w:left="720" w:firstLine="720"/>
        <w:rPr>
          <w:rFonts w:cstheme="minorHAnsi"/>
          <w:noProof/>
        </w:rPr>
      </w:pPr>
      <w:r w:rsidRPr="006E2124">
        <w:rPr>
          <w:rFonts w:cstheme="minorHAnsi"/>
          <w:noProof/>
        </w:rPr>
        <w:tab/>
      </w:r>
      <w:r w:rsidRPr="006E2124">
        <w:rPr>
          <w:rFonts w:cstheme="minorHAnsi"/>
          <w:noProof/>
        </w:rPr>
        <w:tab/>
        <w:t>= 0.5 for HPWH installation in an unknown location</w:t>
      </w:r>
    </w:p>
    <w:p w14:paraId="7BB313FC" w14:textId="77777777" w:rsidR="006311AC" w:rsidRPr="006E2124" w:rsidRDefault="006311AC" w:rsidP="006311AC">
      <w:pPr>
        <w:spacing w:after="240"/>
        <w:rPr>
          <w:rFonts w:cstheme="minorHAnsi"/>
          <w:noProof/>
        </w:rPr>
      </w:pPr>
      <w:r w:rsidRPr="006E2124">
        <w:rPr>
          <w:rFonts w:cstheme="minorHAnsi"/>
          <w:noProof/>
        </w:rPr>
        <w:tab/>
      </w:r>
      <w:r w:rsidRPr="006E2124">
        <w:rPr>
          <w:rFonts w:cstheme="minorHAnsi"/>
          <w:noProof/>
        </w:rPr>
        <w:tab/>
      </w:r>
      <w:r w:rsidRPr="006E2124">
        <w:rPr>
          <w:rFonts w:cstheme="minorHAnsi"/>
          <w:noProof/>
        </w:rPr>
        <w:tab/>
      </w:r>
      <w:r w:rsidRPr="006E2124">
        <w:rPr>
          <w:rFonts w:cstheme="minorHAnsi"/>
          <w:noProof/>
        </w:rPr>
        <w:tab/>
        <w:t>= 0.0 for installation in an unconditioned space</w:t>
      </w:r>
    </w:p>
    <w:p w14:paraId="2012A535" w14:textId="77777777" w:rsidR="006311AC" w:rsidRPr="006E2124" w:rsidRDefault="006311AC" w:rsidP="006311AC">
      <w:pPr>
        <w:spacing w:after="240"/>
        <w:ind w:left="720" w:firstLine="720"/>
        <w:rPr>
          <w:rFonts w:cstheme="minorHAnsi"/>
          <w:noProof/>
        </w:rPr>
      </w:pPr>
      <w:r w:rsidRPr="006E2124">
        <w:rPr>
          <w:rFonts w:cstheme="minorHAnsi"/>
          <w:noProof/>
        </w:rPr>
        <w:t>27%</w:t>
      </w:r>
      <w:r w:rsidRPr="006E2124">
        <w:rPr>
          <w:rFonts w:cstheme="minorHAnsi"/>
          <w:noProof/>
        </w:rPr>
        <w:tab/>
      </w:r>
      <w:r w:rsidRPr="006E2124">
        <w:rPr>
          <w:rFonts w:cstheme="minorHAnsi"/>
          <w:noProof/>
        </w:rPr>
        <w:tab/>
        <w:t>= Portion of reduced waste heat that results in cooling savings</w:t>
      </w:r>
      <w:r w:rsidRPr="006E2124">
        <w:rPr>
          <w:rFonts w:ascii="Arial" w:eastAsiaTheme="majorEastAsia" w:hAnsi="Arial"/>
          <w:noProof/>
          <w:vertAlign w:val="superscript"/>
        </w:rPr>
        <w:footnoteReference w:id="513"/>
      </w:r>
    </w:p>
    <w:p w14:paraId="0658A312" w14:textId="77777777" w:rsidR="006311AC" w:rsidRPr="006E2124" w:rsidRDefault="006311AC" w:rsidP="006311AC">
      <w:pPr>
        <w:spacing w:after="240"/>
        <w:ind w:left="720" w:firstLine="720"/>
        <w:rPr>
          <w:rFonts w:cstheme="minorHAnsi"/>
          <w:noProof/>
        </w:rPr>
      </w:pPr>
      <w:r w:rsidRPr="006E2124">
        <w:rPr>
          <w:rFonts w:cstheme="minorHAnsi"/>
          <w:noProof/>
        </w:rPr>
        <w:t>COP</w:t>
      </w:r>
      <w:r w:rsidRPr="006E2124">
        <w:rPr>
          <w:rFonts w:cstheme="minorHAnsi"/>
          <w:noProof/>
          <w:vertAlign w:val="subscript"/>
        </w:rPr>
        <w:t>COOL</w:t>
      </w:r>
      <w:r w:rsidRPr="006E2124">
        <w:rPr>
          <w:rFonts w:cstheme="minorHAnsi"/>
          <w:noProof/>
        </w:rPr>
        <w:tab/>
      </w:r>
      <w:r w:rsidRPr="006E2124">
        <w:rPr>
          <w:rFonts w:cstheme="minorHAnsi"/>
          <w:noProof/>
        </w:rPr>
        <w:tab/>
        <w:t>= COP of central air conditioning</w:t>
      </w:r>
    </w:p>
    <w:p w14:paraId="1174A197" w14:textId="77777777" w:rsidR="006311AC" w:rsidRPr="006E2124" w:rsidRDefault="006311AC" w:rsidP="006311AC">
      <w:pPr>
        <w:spacing w:after="240"/>
        <w:ind w:left="720" w:firstLine="720"/>
        <w:rPr>
          <w:rFonts w:cstheme="minorHAnsi"/>
          <w:noProof/>
        </w:rPr>
      </w:pPr>
      <w:r w:rsidRPr="006E2124">
        <w:rPr>
          <w:rFonts w:cstheme="minorHAnsi"/>
          <w:noProof/>
        </w:rPr>
        <w:tab/>
      </w:r>
      <w:r w:rsidRPr="006E2124">
        <w:rPr>
          <w:rFonts w:cstheme="minorHAnsi"/>
          <w:noProof/>
        </w:rPr>
        <w:tab/>
        <w:t>= Actual, if unknown, assume 3.08 (10.5 SEER / 3.412)</w:t>
      </w:r>
    </w:p>
    <w:p w14:paraId="4267CC3C" w14:textId="77777777" w:rsidR="006311AC" w:rsidRPr="006E2124" w:rsidRDefault="006311AC" w:rsidP="006311AC">
      <w:pPr>
        <w:spacing w:after="240"/>
        <w:rPr>
          <w:rFonts w:cstheme="minorHAnsi"/>
        </w:rPr>
      </w:pPr>
      <w:r w:rsidRPr="006E2124">
        <w:rPr>
          <w:rFonts w:cstheme="minorHAnsi"/>
        </w:rPr>
        <w:tab/>
      </w:r>
      <w:r w:rsidRPr="006E2124">
        <w:rPr>
          <w:rFonts w:cstheme="minorHAnsi"/>
        </w:rPr>
        <w:tab/>
      </w:r>
      <w:r w:rsidRPr="006E2124">
        <w:rPr>
          <w:rFonts w:cstheme="minorHAnsi"/>
        </w:rPr>
        <w:tab/>
        <w:t>LM</w:t>
      </w:r>
      <w:r w:rsidRPr="006E2124">
        <w:rPr>
          <w:rFonts w:cstheme="minorHAnsi"/>
        </w:rPr>
        <w:tab/>
        <w:t>= Latent multiplier to account for latent cooling demand</w:t>
      </w:r>
    </w:p>
    <w:p w14:paraId="23130459" w14:textId="77777777" w:rsidR="006311AC" w:rsidRPr="006E2124" w:rsidRDefault="006311AC" w:rsidP="006311AC">
      <w:pPr>
        <w:spacing w:after="240"/>
        <w:rPr>
          <w:rFonts w:cstheme="minorHAnsi"/>
        </w:rPr>
      </w:pPr>
      <w:r w:rsidRPr="006E2124">
        <w:rPr>
          <w:rFonts w:cstheme="minorHAnsi"/>
        </w:rPr>
        <w:tab/>
      </w:r>
      <w:r w:rsidRPr="006E2124">
        <w:rPr>
          <w:rFonts w:cstheme="minorHAnsi"/>
        </w:rPr>
        <w:tab/>
      </w:r>
      <w:r w:rsidRPr="006E2124">
        <w:rPr>
          <w:rFonts w:cstheme="minorHAnsi"/>
        </w:rPr>
        <w:tab/>
      </w:r>
      <w:r w:rsidRPr="006E2124">
        <w:rPr>
          <w:rFonts w:cstheme="minorHAnsi"/>
        </w:rPr>
        <w:tab/>
        <w:t xml:space="preserve">= 1.33 </w:t>
      </w:r>
      <w:r w:rsidRPr="006E2124">
        <w:rPr>
          <w:rFonts w:ascii="Arial" w:eastAsiaTheme="majorEastAsia" w:hAnsi="Arial"/>
          <w:vertAlign w:val="superscript"/>
        </w:rPr>
        <w:footnoteReference w:id="514"/>
      </w:r>
    </w:p>
    <w:p w14:paraId="2B9A890C" w14:textId="77777777" w:rsidR="006311AC" w:rsidRPr="006E2124" w:rsidRDefault="006311AC" w:rsidP="006311AC">
      <w:pPr>
        <w:spacing w:after="240"/>
        <w:ind w:left="2880" w:hanging="1440"/>
        <w:rPr>
          <w:rFonts w:cstheme="minorHAnsi"/>
          <w:noProof/>
        </w:rPr>
      </w:pPr>
      <w:r w:rsidRPr="006E2124">
        <w:rPr>
          <w:rFonts w:cstheme="minorHAnsi"/>
          <w:noProof/>
        </w:rPr>
        <w:t>kWh_heating</w:t>
      </w:r>
      <w:r w:rsidRPr="006E2124">
        <w:rPr>
          <w:rFonts w:cstheme="minorHAnsi"/>
          <w:noProof/>
        </w:rPr>
        <w:tab/>
        <w:t>= Heating cost from conversion of heat in home to water heat (dependent on heating fuel)</w:t>
      </w:r>
    </w:p>
    <w:p w14:paraId="62886C78" w14:textId="2C384848" w:rsidR="006311AC" w:rsidRPr="006E2124" w:rsidDel="00C2235F" w:rsidRDefault="006311AC">
      <w:pPr>
        <w:spacing w:after="240"/>
        <w:ind w:left="720" w:hanging="720"/>
        <w:rPr>
          <w:del w:id="6350" w:author="Samuel Dent" w:date="2016-01-14T06:00:00Z"/>
          <w:rFonts w:cstheme="minorHAnsi"/>
          <w:noProof/>
        </w:rPr>
      </w:pPr>
      <w:r w:rsidRPr="006E2124">
        <w:rPr>
          <w:rFonts w:cstheme="minorHAnsi"/>
          <w:noProof/>
        </w:rPr>
        <w:lastRenderedPageBreak/>
        <w:tab/>
      </w:r>
      <w:r w:rsidRPr="006E2124">
        <w:rPr>
          <w:rFonts w:cstheme="minorHAnsi"/>
          <w:noProof/>
        </w:rPr>
        <w:tab/>
      </w:r>
      <w:r w:rsidRPr="006E2124">
        <w:rPr>
          <w:rFonts w:cstheme="minorHAnsi"/>
          <w:noProof/>
        </w:rPr>
        <w:tab/>
      </w:r>
      <w:del w:id="6351" w:author="Samuel Dent" w:date="2016-01-14T06:00:00Z">
        <w:r w:rsidRPr="006E2124" w:rsidDel="00C2235F">
          <w:rPr>
            <w:rFonts w:cstheme="minorHAnsi"/>
            <w:noProof/>
          </w:rPr>
          <w:delText>For Natural Gas heating, kWh_heating = 0</w:delText>
        </w:r>
      </w:del>
    </w:p>
    <w:p w14:paraId="26B63301" w14:textId="6F8DC740" w:rsidR="006311AC" w:rsidRPr="006E2124" w:rsidDel="00C2235F" w:rsidRDefault="006311AC" w:rsidP="00C2235F">
      <w:pPr>
        <w:spacing w:after="240"/>
        <w:ind w:left="720" w:hanging="720"/>
        <w:rPr>
          <w:del w:id="6352" w:author="Samuel Dent" w:date="2016-01-14T06:00:00Z"/>
          <w:rFonts w:cstheme="minorHAnsi"/>
          <w:noProof/>
        </w:rPr>
      </w:pPr>
      <w:del w:id="6353" w:author="Samuel Dent" w:date="2016-01-14T06:00:00Z">
        <w:r w:rsidRPr="006E2124" w:rsidDel="00C2235F">
          <w:rPr>
            <w:rFonts w:cstheme="minorHAnsi"/>
            <w:noProof/>
          </w:rPr>
          <w:tab/>
        </w:r>
        <w:r w:rsidRPr="006E2124" w:rsidDel="00C2235F">
          <w:rPr>
            <w:rFonts w:cstheme="minorHAnsi"/>
            <w:noProof/>
          </w:rPr>
          <w:tab/>
        </w:r>
        <w:r w:rsidRPr="006E2124" w:rsidDel="00C2235F">
          <w:rPr>
            <w:rFonts w:cstheme="minorHAnsi"/>
            <w:noProof/>
          </w:rPr>
          <w:tab/>
          <w:delText>For electric heating:</w:delText>
        </w:r>
      </w:del>
    </w:p>
    <w:p w14:paraId="36CF670F" w14:textId="5FFB7951" w:rsidR="006311AC" w:rsidRPr="006E2124" w:rsidRDefault="006311AC">
      <w:pPr>
        <w:spacing w:after="240"/>
        <w:ind w:left="720" w:hanging="720"/>
        <w:rPr>
          <w:rFonts w:cstheme="minorHAnsi"/>
          <w:noProof/>
        </w:rPr>
        <w:pPrChange w:id="6354" w:author="Samuel Dent" w:date="2016-01-14T06:00:00Z">
          <w:pPr>
            <w:spacing w:after="0"/>
            <w:ind w:left="2880" w:hanging="720"/>
          </w:pPr>
        </w:pPrChange>
      </w:pPr>
      <w:r w:rsidRPr="006E2124">
        <w:rPr>
          <w:rFonts w:cstheme="minorHAnsi"/>
          <w:noProof/>
        </w:rPr>
        <w:tab/>
        <w:t xml:space="preserve">= </w:t>
      </w:r>
      <w:ins w:id="6355" w:author="Samuel Dent" w:date="2016-01-14T06:01:00Z">
        <w:r w:rsidR="00C2235F">
          <w:rPr>
            <w:rFonts w:cstheme="minorHAnsi"/>
            <w:noProof/>
          </w:rPr>
          <w:t>(</w:t>
        </w:r>
      </w:ins>
      <w:r w:rsidRPr="006E2124">
        <w:rPr>
          <w:rFonts w:cstheme="minorHAnsi"/>
          <w:noProof/>
        </w:rPr>
        <w:t>((((GPD * Household * 365.25 * γWater * (T</w:t>
      </w:r>
      <w:r w:rsidRPr="006E2124">
        <w:rPr>
          <w:rFonts w:cstheme="minorHAnsi"/>
          <w:noProof/>
          <w:vertAlign w:val="subscript"/>
        </w:rPr>
        <w:t>OUT</w:t>
      </w:r>
      <w:r w:rsidRPr="006E2124">
        <w:rPr>
          <w:rFonts w:cstheme="minorHAnsi"/>
          <w:noProof/>
        </w:rPr>
        <w:t xml:space="preserve"> – T</w:t>
      </w:r>
      <w:r w:rsidRPr="006E2124">
        <w:rPr>
          <w:rFonts w:cstheme="minorHAnsi"/>
          <w:caps/>
          <w:noProof/>
          <w:vertAlign w:val="subscript"/>
        </w:rPr>
        <w:t>in</w:t>
      </w:r>
      <w:r w:rsidRPr="006E2124">
        <w:rPr>
          <w:rFonts w:cstheme="minorHAnsi"/>
          <w:noProof/>
        </w:rPr>
        <w:t xml:space="preserve">) </w:t>
      </w:r>
      <w:r w:rsidRPr="006E2124">
        <w:rPr>
          <w:rFonts w:cstheme="minorHAnsi"/>
          <w:szCs w:val="20"/>
        </w:rPr>
        <w:t>* 1.0</w:t>
      </w:r>
      <w:r w:rsidRPr="006E2124">
        <w:rPr>
          <w:rFonts w:cstheme="minorHAnsi"/>
          <w:noProof/>
        </w:rPr>
        <w:t xml:space="preserve">) / 3412) – </w:t>
      </w:r>
    </w:p>
    <w:p w14:paraId="4DB17F0B" w14:textId="193A42A8" w:rsidR="006311AC" w:rsidRPr="00C2235F" w:rsidRDefault="006311AC" w:rsidP="006311AC">
      <w:pPr>
        <w:spacing w:after="0"/>
        <w:ind w:left="2880"/>
        <w:rPr>
          <w:rFonts w:cstheme="minorHAnsi"/>
          <w:noProof/>
          <w:rPrChange w:id="6356" w:author="Samuel Dent" w:date="2016-01-14T06:01:00Z">
            <w:rPr>
              <w:rFonts w:cstheme="minorHAnsi"/>
              <w:noProof/>
              <w:vertAlign w:val="subscript"/>
            </w:rPr>
          </w:rPrChange>
        </w:rPr>
      </w:pPr>
      <w:r w:rsidRPr="006E2124">
        <w:rPr>
          <w:rFonts w:cstheme="minorHAnsi"/>
          <w:noProof/>
        </w:rPr>
        <w:t>((1/ EF</w:t>
      </w:r>
      <w:r w:rsidRPr="006E2124">
        <w:rPr>
          <w:rFonts w:cstheme="minorHAnsi"/>
          <w:noProof/>
          <w:vertAlign w:val="subscript"/>
        </w:rPr>
        <w:t>NEW</w:t>
      </w:r>
      <w:r w:rsidRPr="006E2124">
        <w:rPr>
          <w:rFonts w:cstheme="minorHAnsi"/>
          <w:noProof/>
        </w:rPr>
        <w:t xml:space="preserve"> * GPD * Household * 365.25 * </w:t>
      </w:r>
      <w:r w:rsidRPr="00B57DC0">
        <w:rPr>
          <w:rFonts w:cstheme="minorHAnsi"/>
          <w:noProof/>
        </w:rPr>
        <w:t xml:space="preserve"> </w:t>
      </w:r>
      <w:r w:rsidRPr="006E2124">
        <w:rPr>
          <w:rFonts w:cstheme="minorHAnsi"/>
          <w:noProof/>
        </w:rPr>
        <w:t>γWater * (T</w:t>
      </w:r>
      <w:r w:rsidRPr="006E2124">
        <w:rPr>
          <w:rFonts w:cstheme="minorHAnsi"/>
          <w:noProof/>
          <w:vertAlign w:val="subscript"/>
        </w:rPr>
        <w:t>OUT</w:t>
      </w:r>
      <w:r w:rsidRPr="006E2124">
        <w:rPr>
          <w:rFonts w:cstheme="minorHAnsi"/>
          <w:noProof/>
        </w:rPr>
        <w:t xml:space="preserve"> – T</w:t>
      </w:r>
      <w:r w:rsidRPr="006E2124">
        <w:rPr>
          <w:rFonts w:cstheme="minorHAnsi"/>
          <w:caps/>
          <w:noProof/>
          <w:vertAlign w:val="subscript"/>
        </w:rPr>
        <w:t>in</w:t>
      </w:r>
      <w:r w:rsidRPr="006E2124">
        <w:rPr>
          <w:rFonts w:cstheme="minorHAnsi"/>
          <w:noProof/>
        </w:rPr>
        <w:t xml:space="preserve">) </w:t>
      </w:r>
      <w:r w:rsidRPr="006E2124">
        <w:rPr>
          <w:rFonts w:cstheme="minorHAnsi"/>
          <w:szCs w:val="20"/>
        </w:rPr>
        <w:t>* 1.0</w:t>
      </w:r>
      <w:r w:rsidRPr="006E2124">
        <w:rPr>
          <w:rFonts w:cstheme="minorHAnsi"/>
          <w:noProof/>
        </w:rPr>
        <w:t>) / 3412)) * LF * 49%) / COP</w:t>
      </w:r>
      <w:r w:rsidRPr="006E2124">
        <w:rPr>
          <w:rFonts w:cstheme="minorHAnsi"/>
          <w:noProof/>
          <w:vertAlign w:val="subscript"/>
        </w:rPr>
        <w:t>HEAT</w:t>
      </w:r>
      <w:ins w:id="6357" w:author="Samuel Dent" w:date="2016-01-14T06:01:00Z">
        <w:r w:rsidR="00C2235F">
          <w:rPr>
            <w:rFonts w:cstheme="minorHAnsi"/>
            <w:noProof/>
          </w:rPr>
          <w:t>) * (1 - %NaturalGas)</w:t>
        </w:r>
      </w:ins>
    </w:p>
    <w:p w14:paraId="2D63A59C" w14:textId="77777777" w:rsidR="006311AC" w:rsidRPr="006E2124" w:rsidRDefault="006311AC" w:rsidP="006311AC">
      <w:pPr>
        <w:spacing w:after="240"/>
        <w:rPr>
          <w:rFonts w:cstheme="minorHAnsi"/>
        </w:rPr>
      </w:pPr>
    </w:p>
    <w:p w14:paraId="62D518A1" w14:textId="77777777" w:rsidR="006311AC" w:rsidRPr="006E2124" w:rsidRDefault="006311AC" w:rsidP="006311AC">
      <w:pPr>
        <w:spacing w:after="240"/>
        <w:rPr>
          <w:rFonts w:cstheme="minorHAnsi"/>
        </w:rPr>
      </w:pPr>
      <w:r w:rsidRPr="006E2124">
        <w:rPr>
          <w:rFonts w:cstheme="minorHAnsi"/>
        </w:rPr>
        <w:tab/>
      </w:r>
      <w:r>
        <w:rPr>
          <w:rFonts w:cstheme="minorHAnsi"/>
        </w:rPr>
        <w:tab/>
      </w:r>
      <w:r w:rsidRPr="006E2124">
        <w:rPr>
          <w:rFonts w:cstheme="minorHAnsi"/>
        </w:rPr>
        <w:t>Where:</w:t>
      </w:r>
    </w:p>
    <w:p w14:paraId="241EB2DB" w14:textId="77777777" w:rsidR="006311AC" w:rsidRPr="006E2124" w:rsidRDefault="006311AC" w:rsidP="006311AC">
      <w:pPr>
        <w:spacing w:after="240"/>
        <w:ind w:left="3600" w:hanging="1440"/>
        <w:rPr>
          <w:rFonts w:cstheme="minorHAnsi"/>
          <w:noProof/>
        </w:rPr>
      </w:pPr>
      <w:r w:rsidRPr="006E2124">
        <w:rPr>
          <w:rFonts w:cstheme="minorHAnsi"/>
          <w:noProof/>
        </w:rPr>
        <w:t>49%</w:t>
      </w:r>
      <w:r w:rsidRPr="006E2124">
        <w:rPr>
          <w:rFonts w:cstheme="minorHAnsi"/>
          <w:noProof/>
        </w:rPr>
        <w:tab/>
        <w:t>= Portion of reduced waste heat that results in increased heating load</w:t>
      </w:r>
      <w:r w:rsidRPr="006E2124">
        <w:rPr>
          <w:rFonts w:ascii="Arial" w:eastAsiaTheme="majorEastAsia" w:hAnsi="Arial"/>
          <w:noProof/>
          <w:vertAlign w:val="superscript"/>
        </w:rPr>
        <w:footnoteReference w:id="515"/>
      </w:r>
    </w:p>
    <w:p w14:paraId="48C03148" w14:textId="77777777" w:rsidR="006311AC" w:rsidRPr="006E2124" w:rsidRDefault="006311AC" w:rsidP="006311AC">
      <w:pPr>
        <w:spacing w:after="240"/>
        <w:ind w:left="1440" w:firstLine="720"/>
        <w:rPr>
          <w:rFonts w:cstheme="minorHAnsi"/>
          <w:noProof/>
        </w:rPr>
      </w:pPr>
      <w:r w:rsidRPr="006E2124">
        <w:rPr>
          <w:rFonts w:cstheme="minorHAnsi"/>
        </w:rPr>
        <w:t>COP</w:t>
      </w:r>
      <w:r w:rsidRPr="006E2124">
        <w:rPr>
          <w:rFonts w:cstheme="minorHAnsi"/>
          <w:vertAlign w:val="subscript"/>
        </w:rPr>
        <w:t>HEAT</w:t>
      </w:r>
      <w:r w:rsidRPr="006E2124">
        <w:rPr>
          <w:rFonts w:cstheme="minorHAnsi"/>
          <w:vertAlign w:val="subscript"/>
        </w:rPr>
        <w:tab/>
      </w:r>
      <w:r w:rsidRPr="006E2124">
        <w:rPr>
          <w:rFonts w:cstheme="minorHAnsi"/>
        </w:rPr>
        <w:tab/>
        <w:t>=</w:t>
      </w:r>
      <w:r w:rsidRPr="006E2124">
        <w:rPr>
          <w:rFonts w:cstheme="minorHAnsi"/>
          <w:noProof/>
        </w:rPr>
        <w:t xml:space="preserve"> COP of electric heating system</w:t>
      </w:r>
    </w:p>
    <w:p w14:paraId="102F7A11" w14:textId="77777777" w:rsidR="006311AC" w:rsidRPr="006E2124" w:rsidRDefault="006311AC" w:rsidP="006311AC">
      <w:pPr>
        <w:spacing w:after="240"/>
        <w:ind w:left="1440" w:firstLine="720"/>
        <w:rPr>
          <w:rFonts w:cstheme="minorHAnsi"/>
        </w:rPr>
      </w:pPr>
      <w:r w:rsidRPr="006E2124">
        <w:rPr>
          <w:rFonts w:cstheme="minorHAnsi"/>
          <w:noProof/>
        </w:rPr>
        <w:tab/>
      </w:r>
      <w:r w:rsidRPr="006E2124">
        <w:rPr>
          <w:rFonts w:cstheme="minorHAnsi"/>
          <w:noProof/>
        </w:rPr>
        <w:tab/>
        <w:t>= actual.</w:t>
      </w:r>
      <w:r w:rsidRPr="006E2124">
        <w:rPr>
          <w:rFonts w:cstheme="minorHAnsi"/>
        </w:rPr>
        <w:t xml:space="preserve"> If not available use</w:t>
      </w:r>
      <w:r w:rsidRPr="006E2124">
        <w:rPr>
          <w:rFonts w:ascii="Arial" w:eastAsiaTheme="majorEastAsia" w:hAnsi="Arial"/>
          <w:vertAlign w:val="superscript"/>
        </w:rPr>
        <w:footnoteReference w:id="516"/>
      </w:r>
      <w:r w:rsidRPr="006E2124">
        <w:rPr>
          <w:rFonts w:cstheme="minorHAnsi"/>
        </w:rPr>
        <w:t>:</w:t>
      </w:r>
    </w:p>
    <w:tbl>
      <w:tblPr>
        <w:tblStyle w:val="TableGrid"/>
        <w:tblW w:w="0" w:type="auto"/>
        <w:jc w:val="center"/>
        <w:tblLayout w:type="fixed"/>
        <w:tblLook w:val="04A0" w:firstRow="1" w:lastRow="0" w:firstColumn="1" w:lastColumn="0" w:noHBand="0" w:noVBand="1"/>
        <w:tblPrChange w:id="6358" w:author="Stephanie Baer" w:date="2016-01-21T14:02:00Z">
          <w:tblPr>
            <w:tblStyle w:val="TableGrid"/>
            <w:tblW w:w="0" w:type="auto"/>
            <w:jc w:val="center"/>
            <w:tblLayout w:type="fixed"/>
            <w:tblLook w:val="04A0" w:firstRow="1" w:lastRow="0" w:firstColumn="1" w:lastColumn="0" w:noHBand="0" w:noVBand="1"/>
          </w:tblPr>
        </w:tblPrChange>
      </w:tblPr>
      <w:tblGrid>
        <w:gridCol w:w="1350"/>
        <w:gridCol w:w="1732"/>
        <w:gridCol w:w="1379"/>
        <w:gridCol w:w="1479"/>
        <w:tblGridChange w:id="6359">
          <w:tblGrid>
            <w:gridCol w:w="1350"/>
            <w:gridCol w:w="1732"/>
            <w:gridCol w:w="1379"/>
            <w:gridCol w:w="1479"/>
          </w:tblGrid>
        </w:tblGridChange>
      </w:tblGrid>
      <w:tr w:rsidR="006311AC" w:rsidRPr="00B57DC0" w14:paraId="4FD47DBA" w14:textId="77777777" w:rsidTr="00FF11A2">
        <w:trPr>
          <w:jc w:val="center"/>
          <w:trPrChange w:id="6360" w:author="Stephanie Baer" w:date="2016-01-21T14:02:00Z">
            <w:trPr>
              <w:jc w:val="center"/>
            </w:trPr>
          </w:trPrChange>
        </w:trPr>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6361" w:author="Stephanie Baer" w:date="2016-01-21T14:02:00Z">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tcPrChange>
          </w:tcPr>
          <w:p w14:paraId="086A88AA" w14:textId="77777777" w:rsidR="006311AC" w:rsidRPr="009C362B" w:rsidRDefault="006311AC">
            <w:pPr>
              <w:pStyle w:val="TableText"/>
              <w:rPr>
                <w:rFonts w:asciiTheme="minorHAnsi" w:hAnsiTheme="minorHAnsi"/>
                <w:szCs w:val="22"/>
              </w:rPr>
            </w:pPr>
            <w:r w:rsidRPr="009C362B">
              <w:t>System Type</w:t>
            </w:r>
          </w:p>
        </w:tc>
        <w:tc>
          <w:tcPr>
            <w:tcW w:w="173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6362" w:author="Stephanie Baer" w:date="2016-01-21T14:02:00Z">
              <w:tcPr>
                <w:tcW w:w="173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tcPrChange>
          </w:tcPr>
          <w:p w14:paraId="7A0994DB" w14:textId="77777777" w:rsidR="006311AC" w:rsidRPr="009C362B" w:rsidRDefault="006311AC">
            <w:pPr>
              <w:pStyle w:val="TableText"/>
              <w:rPr>
                <w:rFonts w:asciiTheme="minorHAnsi" w:hAnsiTheme="minorHAnsi"/>
                <w:bCs/>
                <w:kern w:val="32"/>
                <w:szCs w:val="32"/>
              </w:rPr>
            </w:pPr>
            <w:r w:rsidRPr="009C362B">
              <w:t>Age of Equipment</w:t>
            </w:r>
          </w:p>
        </w:tc>
        <w:tc>
          <w:tcPr>
            <w:tcW w:w="13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6363" w:author="Stephanie Baer" w:date="2016-01-21T14:02:00Z">
              <w:tcPr>
                <w:tcW w:w="137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tcPrChange>
          </w:tcPr>
          <w:p w14:paraId="5CA0911D" w14:textId="77777777" w:rsidR="006311AC" w:rsidRPr="009C362B" w:rsidRDefault="006311AC">
            <w:pPr>
              <w:pStyle w:val="TableText"/>
              <w:rPr>
                <w:rFonts w:asciiTheme="minorHAnsi" w:hAnsiTheme="minorHAnsi"/>
                <w:bCs/>
                <w:kern w:val="32"/>
                <w:szCs w:val="32"/>
              </w:rPr>
            </w:pPr>
            <w:r w:rsidRPr="009C362B">
              <w:t>HSPF Estimate</w:t>
            </w:r>
          </w:p>
        </w:tc>
        <w:tc>
          <w:tcPr>
            <w:tcW w:w="14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6364" w:author="Stephanie Baer" w:date="2016-01-21T14:02:00Z">
              <w:tcPr>
                <w:tcW w:w="147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tcPrChange>
          </w:tcPr>
          <w:p w14:paraId="16EBF39C" w14:textId="77777777" w:rsidR="006311AC" w:rsidRPr="009C362B" w:rsidRDefault="006311AC">
            <w:pPr>
              <w:pStyle w:val="TableText"/>
              <w:rPr>
                <w:rFonts w:asciiTheme="minorHAnsi" w:hAnsiTheme="minorHAnsi"/>
                <w:szCs w:val="22"/>
              </w:rPr>
            </w:pPr>
            <w:r w:rsidRPr="009C362B">
              <w:t>COP</w:t>
            </w:r>
            <w:r w:rsidRPr="009C362B">
              <w:rPr>
                <w:vertAlign w:val="subscript"/>
              </w:rPr>
              <w:t>HEAT</w:t>
            </w:r>
          </w:p>
          <w:p w14:paraId="74ED54A0" w14:textId="77777777" w:rsidR="006311AC" w:rsidRPr="009C362B" w:rsidRDefault="006311AC">
            <w:pPr>
              <w:pStyle w:val="TableText"/>
              <w:rPr>
                <w:rFonts w:asciiTheme="minorHAnsi" w:hAnsiTheme="minorHAnsi"/>
                <w:szCs w:val="22"/>
              </w:rPr>
            </w:pPr>
            <w:r w:rsidRPr="009C362B">
              <w:t>(COP Estimate)</w:t>
            </w:r>
          </w:p>
        </w:tc>
      </w:tr>
      <w:tr w:rsidR="006311AC" w:rsidRPr="00B57DC0" w14:paraId="466158E3" w14:textId="77777777" w:rsidTr="00FF11A2">
        <w:trPr>
          <w:trHeight w:val="323"/>
          <w:jc w:val="center"/>
          <w:trPrChange w:id="6365" w:author="Stephanie Baer" w:date="2016-01-21T14:02:00Z">
            <w:trPr>
              <w:trHeight w:val="323"/>
              <w:jc w:val="center"/>
            </w:trPr>
          </w:trPrChange>
        </w:trPr>
        <w:tc>
          <w:tcPr>
            <w:tcW w:w="1350" w:type="dxa"/>
            <w:vMerge w:val="restart"/>
            <w:tcBorders>
              <w:top w:val="single" w:sz="4" w:space="0" w:color="auto"/>
              <w:left w:val="single" w:sz="4" w:space="0" w:color="auto"/>
              <w:right w:val="single" w:sz="4" w:space="0" w:color="auto"/>
            </w:tcBorders>
            <w:vAlign w:val="center"/>
            <w:hideMark/>
            <w:tcPrChange w:id="6366" w:author="Stephanie Baer" w:date="2016-01-21T14:02:00Z">
              <w:tcPr>
                <w:tcW w:w="1350" w:type="dxa"/>
                <w:vMerge w:val="restart"/>
                <w:tcBorders>
                  <w:top w:val="single" w:sz="4" w:space="0" w:color="auto"/>
                  <w:left w:val="single" w:sz="4" w:space="0" w:color="auto"/>
                  <w:right w:val="single" w:sz="4" w:space="0" w:color="auto"/>
                </w:tcBorders>
                <w:hideMark/>
              </w:tcPr>
            </w:tcPrChange>
          </w:tcPr>
          <w:p w14:paraId="25E82F4D" w14:textId="77777777" w:rsidR="006311AC" w:rsidRPr="006332C9" w:rsidRDefault="006311AC">
            <w:pPr>
              <w:pStyle w:val="TableText"/>
              <w:rPr>
                <w:rFonts w:asciiTheme="minorHAnsi" w:hAnsiTheme="minorHAnsi"/>
                <w:szCs w:val="22"/>
              </w:rPr>
            </w:pPr>
            <w:r w:rsidRPr="00B57DC0">
              <w:t>Heat Pump</w:t>
            </w:r>
          </w:p>
        </w:tc>
        <w:tc>
          <w:tcPr>
            <w:tcW w:w="1732" w:type="dxa"/>
            <w:tcBorders>
              <w:top w:val="single" w:sz="4" w:space="0" w:color="auto"/>
              <w:left w:val="single" w:sz="4" w:space="0" w:color="auto"/>
              <w:bottom w:val="single" w:sz="4" w:space="0" w:color="auto"/>
              <w:right w:val="single" w:sz="4" w:space="0" w:color="auto"/>
            </w:tcBorders>
            <w:vAlign w:val="center"/>
            <w:hideMark/>
            <w:tcPrChange w:id="6367" w:author="Stephanie Baer" w:date="2016-01-21T14:02:00Z">
              <w:tcPr>
                <w:tcW w:w="1732" w:type="dxa"/>
                <w:tcBorders>
                  <w:top w:val="single" w:sz="4" w:space="0" w:color="auto"/>
                  <w:left w:val="single" w:sz="4" w:space="0" w:color="auto"/>
                  <w:bottom w:val="single" w:sz="4" w:space="0" w:color="auto"/>
                  <w:right w:val="single" w:sz="4" w:space="0" w:color="auto"/>
                </w:tcBorders>
                <w:hideMark/>
              </w:tcPr>
            </w:tcPrChange>
          </w:tcPr>
          <w:p w14:paraId="576B5192" w14:textId="77777777" w:rsidR="006311AC" w:rsidRPr="006332C9" w:rsidRDefault="006311AC">
            <w:pPr>
              <w:pStyle w:val="TableText"/>
              <w:rPr>
                <w:rFonts w:asciiTheme="minorHAnsi" w:hAnsiTheme="minorHAnsi"/>
                <w:szCs w:val="22"/>
              </w:rPr>
            </w:pPr>
            <w:r w:rsidRPr="00B57DC0">
              <w:t>Before 2006</w:t>
            </w:r>
          </w:p>
        </w:tc>
        <w:tc>
          <w:tcPr>
            <w:tcW w:w="1379" w:type="dxa"/>
            <w:tcBorders>
              <w:top w:val="single" w:sz="4" w:space="0" w:color="auto"/>
              <w:left w:val="single" w:sz="4" w:space="0" w:color="auto"/>
              <w:bottom w:val="single" w:sz="4" w:space="0" w:color="auto"/>
              <w:right w:val="single" w:sz="4" w:space="0" w:color="auto"/>
            </w:tcBorders>
            <w:vAlign w:val="center"/>
            <w:hideMark/>
            <w:tcPrChange w:id="6368" w:author="Stephanie Baer" w:date="2016-01-21T14:02:00Z">
              <w:tcPr>
                <w:tcW w:w="1379" w:type="dxa"/>
                <w:tcBorders>
                  <w:top w:val="single" w:sz="4" w:space="0" w:color="auto"/>
                  <w:left w:val="single" w:sz="4" w:space="0" w:color="auto"/>
                  <w:bottom w:val="single" w:sz="4" w:space="0" w:color="auto"/>
                  <w:right w:val="single" w:sz="4" w:space="0" w:color="auto"/>
                </w:tcBorders>
                <w:hideMark/>
              </w:tcPr>
            </w:tcPrChange>
          </w:tcPr>
          <w:p w14:paraId="4B253B82" w14:textId="77777777" w:rsidR="006311AC" w:rsidRPr="006332C9" w:rsidRDefault="006311AC">
            <w:pPr>
              <w:pStyle w:val="TableText"/>
              <w:rPr>
                <w:rFonts w:asciiTheme="minorHAnsi" w:hAnsiTheme="minorHAnsi"/>
                <w:szCs w:val="22"/>
              </w:rPr>
            </w:pPr>
            <w:r w:rsidRPr="00B57DC0">
              <w:t>6.8</w:t>
            </w:r>
          </w:p>
        </w:tc>
        <w:tc>
          <w:tcPr>
            <w:tcW w:w="1479" w:type="dxa"/>
            <w:tcBorders>
              <w:top w:val="single" w:sz="4" w:space="0" w:color="auto"/>
              <w:left w:val="single" w:sz="4" w:space="0" w:color="auto"/>
              <w:bottom w:val="single" w:sz="4" w:space="0" w:color="auto"/>
              <w:right w:val="single" w:sz="4" w:space="0" w:color="auto"/>
            </w:tcBorders>
            <w:vAlign w:val="center"/>
            <w:hideMark/>
            <w:tcPrChange w:id="6369" w:author="Stephanie Baer" w:date="2016-01-21T14:02:00Z">
              <w:tcPr>
                <w:tcW w:w="1479" w:type="dxa"/>
                <w:tcBorders>
                  <w:top w:val="single" w:sz="4" w:space="0" w:color="auto"/>
                  <w:left w:val="single" w:sz="4" w:space="0" w:color="auto"/>
                  <w:bottom w:val="single" w:sz="4" w:space="0" w:color="auto"/>
                  <w:right w:val="single" w:sz="4" w:space="0" w:color="auto"/>
                </w:tcBorders>
                <w:hideMark/>
              </w:tcPr>
            </w:tcPrChange>
          </w:tcPr>
          <w:p w14:paraId="6E68D286" w14:textId="77777777" w:rsidR="006311AC" w:rsidRPr="006332C9" w:rsidRDefault="006311AC">
            <w:pPr>
              <w:pStyle w:val="TableText"/>
              <w:rPr>
                <w:rFonts w:asciiTheme="minorHAnsi" w:hAnsiTheme="minorHAnsi"/>
                <w:szCs w:val="22"/>
              </w:rPr>
            </w:pPr>
            <w:r w:rsidRPr="00B57DC0">
              <w:t>2.00</w:t>
            </w:r>
          </w:p>
        </w:tc>
      </w:tr>
      <w:tr w:rsidR="006311AC" w:rsidRPr="00B57DC0" w14:paraId="4D76B316" w14:textId="77777777" w:rsidTr="00FF11A2">
        <w:trPr>
          <w:jc w:val="center"/>
          <w:trPrChange w:id="6370" w:author="Stephanie Baer" w:date="2016-01-21T14:02:00Z">
            <w:trPr>
              <w:jc w:val="center"/>
            </w:trPr>
          </w:trPrChange>
        </w:trPr>
        <w:tc>
          <w:tcPr>
            <w:tcW w:w="1350" w:type="dxa"/>
            <w:vMerge/>
            <w:tcBorders>
              <w:left w:val="single" w:sz="4" w:space="0" w:color="auto"/>
              <w:right w:val="single" w:sz="4" w:space="0" w:color="auto"/>
            </w:tcBorders>
            <w:vAlign w:val="center"/>
            <w:hideMark/>
            <w:tcPrChange w:id="6371" w:author="Stephanie Baer" w:date="2016-01-21T14:02:00Z">
              <w:tcPr>
                <w:tcW w:w="1350" w:type="dxa"/>
                <w:vMerge/>
                <w:tcBorders>
                  <w:left w:val="single" w:sz="4" w:space="0" w:color="auto"/>
                  <w:right w:val="single" w:sz="4" w:space="0" w:color="auto"/>
                </w:tcBorders>
                <w:vAlign w:val="center"/>
                <w:hideMark/>
              </w:tcPr>
            </w:tcPrChange>
          </w:tcPr>
          <w:p w14:paraId="1F9BE032" w14:textId="77777777" w:rsidR="006311AC" w:rsidRPr="009C362B" w:rsidRDefault="006311AC">
            <w:pPr>
              <w:pStyle w:val="TableText"/>
            </w:pPr>
          </w:p>
        </w:tc>
        <w:tc>
          <w:tcPr>
            <w:tcW w:w="1732" w:type="dxa"/>
            <w:tcBorders>
              <w:top w:val="single" w:sz="4" w:space="0" w:color="auto"/>
              <w:left w:val="single" w:sz="4" w:space="0" w:color="auto"/>
              <w:bottom w:val="single" w:sz="4" w:space="0" w:color="auto"/>
              <w:right w:val="single" w:sz="4" w:space="0" w:color="auto"/>
            </w:tcBorders>
            <w:vAlign w:val="center"/>
            <w:hideMark/>
            <w:tcPrChange w:id="6372" w:author="Stephanie Baer" w:date="2016-01-21T14:02:00Z">
              <w:tcPr>
                <w:tcW w:w="1732" w:type="dxa"/>
                <w:tcBorders>
                  <w:top w:val="single" w:sz="4" w:space="0" w:color="auto"/>
                  <w:left w:val="single" w:sz="4" w:space="0" w:color="auto"/>
                  <w:bottom w:val="single" w:sz="4" w:space="0" w:color="auto"/>
                  <w:right w:val="single" w:sz="4" w:space="0" w:color="auto"/>
                </w:tcBorders>
                <w:hideMark/>
              </w:tcPr>
            </w:tcPrChange>
          </w:tcPr>
          <w:p w14:paraId="39F4AEF0" w14:textId="77777777" w:rsidR="006311AC" w:rsidRPr="006332C9" w:rsidRDefault="006311AC">
            <w:pPr>
              <w:pStyle w:val="TableText"/>
              <w:rPr>
                <w:rFonts w:asciiTheme="minorHAnsi" w:hAnsiTheme="minorHAnsi"/>
                <w:szCs w:val="22"/>
              </w:rPr>
            </w:pPr>
            <w:r w:rsidRPr="00B57DC0" w:rsidDel="00A3169E">
              <w:t xml:space="preserve">After </w:t>
            </w:r>
            <w:r w:rsidRPr="00B57DC0">
              <w:t>2006 - 2014</w:t>
            </w:r>
          </w:p>
        </w:tc>
        <w:tc>
          <w:tcPr>
            <w:tcW w:w="1379" w:type="dxa"/>
            <w:tcBorders>
              <w:top w:val="single" w:sz="4" w:space="0" w:color="auto"/>
              <w:left w:val="single" w:sz="4" w:space="0" w:color="auto"/>
              <w:bottom w:val="single" w:sz="4" w:space="0" w:color="auto"/>
              <w:right w:val="single" w:sz="4" w:space="0" w:color="auto"/>
            </w:tcBorders>
            <w:vAlign w:val="center"/>
            <w:hideMark/>
            <w:tcPrChange w:id="6373" w:author="Stephanie Baer" w:date="2016-01-21T14:02:00Z">
              <w:tcPr>
                <w:tcW w:w="1379" w:type="dxa"/>
                <w:tcBorders>
                  <w:top w:val="single" w:sz="4" w:space="0" w:color="auto"/>
                  <w:left w:val="single" w:sz="4" w:space="0" w:color="auto"/>
                  <w:bottom w:val="single" w:sz="4" w:space="0" w:color="auto"/>
                  <w:right w:val="single" w:sz="4" w:space="0" w:color="auto"/>
                </w:tcBorders>
                <w:hideMark/>
              </w:tcPr>
            </w:tcPrChange>
          </w:tcPr>
          <w:p w14:paraId="7AE7FFAE" w14:textId="77777777" w:rsidR="006311AC" w:rsidRPr="006332C9" w:rsidRDefault="006311AC">
            <w:pPr>
              <w:pStyle w:val="TableText"/>
              <w:rPr>
                <w:rFonts w:asciiTheme="minorHAnsi" w:hAnsiTheme="minorHAnsi"/>
                <w:szCs w:val="22"/>
              </w:rPr>
            </w:pPr>
            <w:r w:rsidRPr="00B57DC0">
              <w:t>7.7</w:t>
            </w:r>
          </w:p>
        </w:tc>
        <w:tc>
          <w:tcPr>
            <w:tcW w:w="1479" w:type="dxa"/>
            <w:tcBorders>
              <w:top w:val="single" w:sz="4" w:space="0" w:color="auto"/>
              <w:left w:val="single" w:sz="4" w:space="0" w:color="auto"/>
              <w:bottom w:val="single" w:sz="4" w:space="0" w:color="auto"/>
              <w:right w:val="single" w:sz="4" w:space="0" w:color="auto"/>
            </w:tcBorders>
            <w:vAlign w:val="center"/>
            <w:hideMark/>
            <w:tcPrChange w:id="6374" w:author="Stephanie Baer" w:date="2016-01-21T14:02:00Z">
              <w:tcPr>
                <w:tcW w:w="1479" w:type="dxa"/>
                <w:tcBorders>
                  <w:top w:val="single" w:sz="4" w:space="0" w:color="auto"/>
                  <w:left w:val="single" w:sz="4" w:space="0" w:color="auto"/>
                  <w:bottom w:val="single" w:sz="4" w:space="0" w:color="auto"/>
                  <w:right w:val="single" w:sz="4" w:space="0" w:color="auto"/>
                </w:tcBorders>
                <w:hideMark/>
              </w:tcPr>
            </w:tcPrChange>
          </w:tcPr>
          <w:p w14:paraId="3148B5E4" w14:textId="77777777" w:rsidR="006311AC" w:rsidRPr="006332C9" w:rsidRDefault="006311AC">
            <w:pPr>
              <w:pStyle w:val="TableText"/>
              <w:rPr>
                <w:rFonts w:asciiTheme="minorHAnsi" w:hAnsiTheme="minorHAnsi"/>
                <w:szCs w:val="22"/>
              </w:rPr>
            </w:pPr>
            <w:r w:rsidRPr="00B57DC0">
              <w:t>2.26</w:t>
            </w:r>
          </w:p>
        </w:tc>
      </w:tr>
      <w:tr w:rsidR="006311AC" w:rsidRPr="00B57DC0" w14:paraId="6FA3B783" w14:textId="77777777" w:rsidTr="00FF11A2">
        <w:trPr>
          <w:jc w:val="center"/>
          <w:trPrChange w:id="6375" w:author="Stephanie Baer" w:date="2016-01-21T14:02:00Z">
            <w:trPr>
              <w:jc w:val="center"/>
            </w:trPr>
          </w:trPrChange>
        </w:trPr>
        <w:tc>
          <w:tcPr>
            <w:tcW w:w="1350" w:type="dxa"/>
            <w:vMerge/>
            <w:tcBorders>
              <w:left w:val="single" w:sz="4" w:space="0" w:color="auto"/>
              <w:bottom w:val="single" w:sz="4" w:space="0" w:color="auto"/>
              <w:right w:val="single" w:sz="4" w:space="0" w:color="auto"/>
            </w:tcBorders>
            <w:vAlign w:val="center"/>
            <w:tcPrChange w:id="6376" w:author="Stephanie Baer" w:date="2016-01-21T14:02:00Z">
              <w:tcPr>
                <w:tcW w:w="1350" w:type="dxa"/>
                <w:vMerge/>
                <w:tcBorders>
                  <w:left w:val="single" w:sz="4" w:space="0" w:color="auto"/>
                  <w:bottom w:val="single" w:sz="4" w:space="0" w:color="auto"/>
                  <w:right w:val="single" w:sz="4" w:space="0" w:color="auto"/>
                </w:tcBorders>
                <w:vAlign w:val="center"/>
              </w:tcPr>
            </w:tcPrChange>
          </w:tcPr>
          <w:p w14:paraId="5DC122DD" w14:textId="77777777" w:rsidR="006311AC" w:rsidRPr="009C362B" w:rsidRDefault="006311AC">
            <w:pPr>
              <w:pStyle w:val="TableText"/>
            </w:pPr>
          </w:p>
        </w:tc>
        <w:tc>
          <w:tcPr>
            <w:tcW w:w="1732" w:type="dxa"/>
            <w:tcBorders>
              <w:top w:val="single" w:sz="4" w:space="0" w:color="auto"/>
              <w:left w:val="single" w:sz="4" w:space="0" w:color="auto"/>
              <w:bottom w:val="single" w:sz="4" w:space="0" w:color="auto"/>
              <w:right w:val="single" w:sz="4" w:space="0" w:color="auto"/>
            </w:tcBorders>
            <w:vAlign w:val="center"/>
            <w:tcPrChange w:id="6377" w:author="Stephanie Baer" w:date="2016-01-21T14:02:00Z">
              <w:tcPr>
                <w:tcW w:w="1732" w:type="dxa"/>
                <w:tcBorders>
                  <w:top w:val="single" w:sz="4" w:space="0" w:color="auto"/>
                  <w:left w:val="single" w:sz="4" w:space="0" w:color="auto"/>
                  <w:bottom w:val="single" w:sz="4" w:space="0" w:color="auto"/>
                  <w:right w:val="single" w:sz="4" w:space="0" w:color="auto"/>
                </w:tcBorders>
              </w:tcPr>
            </w:tcPrChange>
          </w:tcPr>
          <w:p w14:paraId="55636A40" w14:textId="77777777" w:rsidR="006311AC" w:rsidRPr="006332C9" w:rsidDel="00A3169E" w:rsidRDefault="006311AC">
            <w:pPr>
              <w:pStyle w:val="TableText"/>
              <w:rPr>
                <w:rFonts w:asciiTheme="minorHAnsi" w:hAnsiTheme="minorHAnsi"/>
                <w:szCs w:val="22"/>
              </w:rPr>
            </w:pPr>
            <w:r w:rsidRPr="00B57DC0">
              <w:t xml:space="preserve">2015 on </w:t>
            </w:r>
          </w:p>
        </w:tc>
        <w:tc>
          <w:tcPr>
            <w:tcW w:w="1379" w:type="dxa"/>
            <w:tcBorders>
              <w:top w:val="single" w:sz="4" w:space="0" w:color="auto"/>
              <w:left w:val="single" w:sz="4" w:space="0" w:color="auto"/>
              <w:bottom w:val="single" w:sz="4" w:space="0" w:color="auto"/>
              <w:right w:val="single" w:sz="4" w:space="0" w:color="auto"/>
            </w:tcBorders>
            <w:vAlign w:val="center"/>
            <w:tcPrChange w:id="6378" w:author="Stephanie Baer" w:date="2016-01-21T14:02:00Z">
              <w:tcPr>
                <w:tcW w:w="1379" w:type="dxa"/>
                <w:tcBorders>
                  <w:top w:val="single" w:sz="4" w:space="0" w:color="auto"/>
                  <w:left w:val="single" w:sz="4" w:space="0" w:color="auto"/>
                  <w:bottom w:val="single" w:sz="4" w:space="0" w:color="auto"/>
                  <w:right w:val="single" w:sz="4" w:space="0" w:color="auto"/>
                </w:tcBorders>
              </w:tcPr>
            </w:tcPrChange>
          </w:tcPr>
          <w:p w14:paraId="61EFFDA7" w14:textId="77777777" w:rsidR="006311AC" w:rsidRPr="006332C9" w:rsidRDefault="006311AC">
            <w:pPr>
              <w:pStyle w:val="TableText"/>
              <w:rPr>
                <w:rFonts w:asciiTheme="minorHAnsi" w:hAnsiTheme="minorHAnsi"/>
                <w:szCs w:val="22"/>
              </w:rPr>
            </w:pPr>
            <w:r w:rsidRPr="00B57DC0">
              <w:t>8.2</w:t>
            </w:r>
          </w:p>
        </w:tc>
        <w:tc>
          <w:tcPr>
            <w:tcW w:w="1479" w:type="dxa"/>
            <w:tcBorders>
              <w:top w:val="single" w:sz="4" w:space="0" w:color="auto"/>
              <w:left w:val="single" w:sz="4" w:space="0" w:color="auto"/>
              <w:bottom w:val="single" w:sz="4" w:space="0" w:color="auto"/>
              <w:right w:val="single" w:sz="4" w:space="0" w:color="auto"/>
            </w:tcBorders>
            <w:vAlign w:val="center"/>
            <w:tcPrChange w:id="6379" w:author="Stephanie Baer" w:date="2016-01-21T14:02:00Z">
              <w:tcPr>
                <w:tcW w:w="1479" w:type="dxa"/>
                <w:tcBorders>
                  <w:top w:val="single" w:sz="4" w:space="0" w:color="auto"/>
                  <w:left w:val="single" w:sz="4" w:space="0" w:color="auto"/>
                  <w:bottom w:val="single" w:sz="4" w:space="0" w:color="auto"/>
                  <w:right w:val="single" w:sz="4" w:space="0" w:color="auto"/>
                </w:tcBorders>
              </w:tcPr>
            </w:tcPrChange>
          </w:tcPr>
          <w:p w14:paraId="4EE2D8CB" w14:textId="77777777" w:rsidR="006311AC" w:rsidRPr="006332C9" w:rsidRDefault="006311AC">
            <w:pPr>
              <w:pStyle w:val="TableText"/>
              <w:rPr>
                <w:rFonts w:asciiTheme="minorHAnsi" w:hAnsiTheme="minorHAnsi"/>
                <w:szCs w:val="22"/>
              </w:rPr>
            </w:pPr>
            <w:r w:rsidRPr="00B57DC0">
              <w:t>2.40</w:t>
            </w:r>
          </w:p>
        </w:tc>
      </w:tr>
      <w:tr w:rsidR="006311AC" w:rsidRPr="00B57DC0" w14:paraId="72582F8A" w14:textId="77777777" w:rsidTr="00FF11A2">
        <w:trPr>
          <w:jc w:val="center"/>
          <w:trPrChange w:id="6380" w:author="Stephanie Baer" w:date="2016-01-21T14:02:00Z">
            <w:trPr>
              <w:jc w:val="center"/>
            </w:trPr>
          </w:trPrChange>
        </w:trPr>
        <w:tc>
          <w:tcPr>
            <w:tcW w:w="1350" w:type="dxa"/>
            <w:tcBorders>
              <w:top w:val="single" w:sz="4" w:space="0" w:color="auto"/>
              <w:left w:val="single" w:sz="4" w:space="0" w:color="auto"/>
              <w:bottom w:val="single" w:sz="4" w:space="0" w:color="auto"/>
              <w:right w:val="single" w:sz="4" w:space="0" w:color="auto"/>
            </w:tcBorders>
            <w:vAlign w:val="center"/>
            <w:hideMark/>
            <w:tcPrChange w:id="6381" w:author="Stephanie Baer" w:date="2016-01-21T14:02:00Z">
              <w:tcPr>
                <w:tcW w:w="1350" w:type="dxa"/>
                <w:tcBorders>
                  <w:top w:val="single" w:sz="4" w:space="0" w:color="auto"/>
                  <w:left w:val="single" w:sz="4" w:space="0" w:color="auto"/>
                  <w:bottom w:val="single" w:sz="4" w:space="0" w:color="auto"/>
                  <w:right w:val="single" w:sz="4" w:space="0" w:color="auto"/>
                </w:tcBorders>
                <w:hideMark/>
              </w:tcPr>
            </w:tcPrChange>
          </w:tcPr>
          <w:p w14:paraId="76C41FA3" w14:textId="77777777" w:rsidR="006311AC" w:rsidRPr="006332C9" w:rsidRDefault="006311AC">
            <w:pPr>
              <w:pStyle w:val="TableText"/>
              <w:rPr>
                <w:rFonts w:asciiTheme="minorHAnsi" w:hAnsiTheme="minorHAnsi"/>
                <w:szCs w:val="22"/>
              </w:rPr>
            </w:pPr>
            <w:r w:rsidRPr="00B57DC0">
              <w:t>Resistance</w:t>
            </w:r>
          </w:p>
        </w:tc>
        <w:tc>
          <w:tcPr>
            <w:tcW w:w="1732" w:type="dxa"/>
            <w:tcBorders>
              <w:top w:val="single" w:sz="4" w:space="0" w:color="auto"/>
              <w:left w:val="single" w:sz="4" w:space="0" w:color="auto"/>
              <w:bottom w:val="single" w:sz="4" w:space="0" w:color="auto"/>
              <w:right w:val="single" w:sz="4" w:space="0" w:color="auto"/>
            </w:tcBorders>
            <w:vAlign w:val="center"/>
            <w:hideMark/>
            <w:tcPrChange w:id="6382" w:author="Stephanie Baer" w:date="2016-01-21T14:02:00Z">
              <w:tcPr>
                <w:tcW w:w="1732" w:type="dxa"/>
                <w:tcBorders>
                  <w:top w:val="single" w:sz="4" w:space="0" w:color="auto"/>
                  <w:left w:val="single" w:sz="4" w:space="0" w:color="auto"/>
                  <w:bottom w:val="single" w:sz="4" w:space="0" w:color="auto"/>
                  <w:right w:val="single" w:sz="4" w:space="0" w:color="auto"/>
                </w:tcBorders>
                <w:hideMark/>
              </w:tcPr>
            </w:tcPrChange>
          </w:tcPr>
          <w:p w14:paraId="5CFEA494" w14:textId="77777777" w:rsidR="006311AC" w:rsidRPr="006332C9" w:rsidRDefault="006311AC">
            <w:pPr>
              <w:pStyle w:val="TableText"/>
              <w:rPr>
                <w:rFonts w:asciiTheme="minorHAnsi" w:hAnsiTheme="minorHAnsi"/>
                <w:szCs w:val="22"/>
              </w:rPr>
            </w:pPr>
            <w:r w:rsidRPr="00B57DC0">
              <w:t>N/A</w:t>
            </w:r>
          </w:p>
        </w:tc>
        <w:tc>
          <w:tcPr>
            <w:tcW w:w="1379" w:type="dxa"/>
            <w:tcBorders>
              <w:top w:val="single" w:sz="4" w:space="0" w:color="auto"/>
              <w:left w:val="single" w:sz="4" w:space="0" w:color="auto"/>
              <w:bottom w:val="single" w:sz="4" w:space="0" w:color="auto"/>
              <w:right w:val="single" w:sz="4" w:space="0" w:color="auto"/>
            </w:tcBorders>
            <w:vAlign w:val="center"/>
            <w:hideMark/>
            <w:tcPrChange w:id="6383" w:author="Stephanie Baer" w:date="2016-01-21T14:02:00Z">
              <w:tcPr>
                <w:tcW w:w="1379" w:type="dxa"/>
                <w:tcBorders>
                  <w:top w:val="single" w:sz="4" w:space="0" w:color="auto"/>
                  <w:left w:val="single" w:sz="4" w:space="0" w:color="auto"/>
                  <w:bottom w:val="single" w:sz="4" w:space="0" w:color="auto"/>
                  <w:right w:val="single" w:sz="4" w:space="0" w:color="auto"/>
                </w:tcBorders>
                <w:hideMark/>
              </w:tcPr>
            </w:tcPrChange>
          </w:tcPr>
          <w:p w14:paraId="2FFC9F0D" w14:textId="77777777" w:rsidR="006311AC" w:rsidRPr="006332C9" w:rsidRDefault="006311AC">
            <w:pPr>
              <w:pStyle w:val="TableText"/>
              <w:rPr>
                <w:rFonts w:asciiTheme="minorHAnsi" w:hAnsiTheme="minorHAnsi"/>
                <w:szCs w:val="22"/>
              </w:rPr>
            </w:pPr>
            <w:r w:rsidRPr="00B57DC0">
              <w:t>N/A</w:t>
            </w:r>
          </w:p>
        </w:tc>
        <w:tc>
          <w:tcPr>
            <w:tcW w:w="1479" w:type="dxa"/>
            <w:tcBorders>
              <w:top w:val="single" w:sz="4" w:space="0" w:color="auto"/>
              <w:left w:val="single" w:sz="4" w:space="0" w:color="auto"/>
              <w:bottom w:val="single" w:sz="4" w:space="0" w:color="auto"/>
              <w:right w:val="single" w:sz="4" w:space="0" w:color="auto"/>
            </w:tcBorders>
            <w:vAlign w:val="center"/>
            <w:hideMark/>
            <w:tcPrChange w:id="6384" w:author="Stephanie Baer" w:date="2016-01-21T14:02:00Z">
              <w:tcPr>
                <w:tcW w:w="1479" w:type="dxa"/>
                <w:tcBorders>
                  <w:top w:val="single" w:sz="4" w:space="0" w:color="auto"/>
                  <w:left w:val="single" w:sz="4" w:space="0" w:color="auto"/>
                  <w:bottom w:val="single" w:sz="4" w:space="0" w:color="auto"/>
                  <w:right w:val="single" w:sz="4" w:space="0" w:color="auto"/>
                </w:tcBorders>
                <w:hideMark/>
              </w:tcPr>
            </w:tcPrChange>
          </w:tcPr>
          <w:p w14:paraId="096E9509" w14:textId="77777777" w:rsidR="006311AC" w:rsidRPr="006332C9" w:rsidRDefault="006311AC">
            <w:pPr>
              <w:pStyle w:val="TableText"/>
              <w:rPr>
                <w:rFonts w:asciiTheme="minorHAnsi" w:hAnsiTheme="minorHAnsi"/>
                <w:szCs w:val="22"/>
              </w:rPr>
            </w:pPr>
            <w:r w:rsidRPr="00B57DC0">
              <w:t>1.00</w:t>
            </w:r>
          </w:p>
        </w:tc>
      </w:tr>
      <w:tr w:rsidR="00C2235F" w:rsidRPr="00B57DC0" w14:paraId="4EC1DB84" w14:textId="77777777" w:rsidTr="00FF11A2">
        <w:trPr>
          <w:jc w:val="center"/>
          <w:ins w:id="6385" w:author="Samuel Dent" w:date="2016-01-14T06:10:00Z"/>
          <w:trPrChange w:id="6386" w:author="Stephanie Baer" w:date="2016-01-21T14:02:00Z">
            <w:trPr>
              <w:jc w:val="center"/>
            </w:trPr>
          </w:trPrChange>
        </w:trPr>
        <w:tc>
          <w:tcPr>
            <w:tcW w:w="1350" w:type="dxa"/>
            <w:tcBorders>
              <w:top w:val="single" w:sz="4" w:space="0" w:color="auto"/>
              <w:left w:val="single" w:sz="4" w:space="0" w:color="auto"/>
              <w:bottom w:val="single" w:sz="4" w:space="0" w:color="auto"/>
              <w:right w:val="single" w:sz="4" w:space="0" w:color="auto"/>
            </w:tcBorders>
            <w:vAlign w:val="center"/>
            <w:tcPrChange w:id="6387" w:author="Stephanie Baer" w:date="2016-01-21T14:02:00Z">
              <w:tcPr>
                <w:tcW w:w="1350" w:type="dxa"/>
                <w:tcBorders>
                  <w:top w:val="single" w:sz="4" w:space="0" w:color="auto"/>
                  <w:left w:val="single" w:sz="4" w:space="0" w:color="auto"/>
                  <w:bottom w:val="single" w:sz="4" w:space="0" w:color="auto"/>
                  <w:right w:val="single" w:sz="4" w:space="0" w:color="auto"/>
                </w:tcBorders>
              </w:tcPr>
            </w:tcPrChange>
          </w:tcPr>
          <w:p w14:paraId="4947146C" w14:textId="1D77F8B8" w:rsidR="00C2235F" w:rsidRPr="00B57DC0" w:rsidRDefault="00C2235F">
            <w:pPr>
              <w:pStyle w:val="TableText"/>
              <w:rPr>
                <w:ins w:id="6388" w:author="Samuel Dent" w:date="2016-01-14T06:10:00Z"/>
              </w:rPr>
            </w:pPr>
            <w:ins w:id="6389" w:author="Samuel Dent" w:date="2016-01-14T06:10:00Z">
              <w:r>
                <w:t>Unknown</w:t>
              </w:r>
            </w:ins>
            <w:ins w:id="6390" w:author="Samuel Dent" w:date="2016-01-14T06:12:00Z">
              <w:r>
                <w:rPr>
                  <w:rStyle w:val="FootnoteReference"/>
                </w:rPr>
                <w:footnoteReference w:id="517"/>
              </w:r>
            </w:ins>
          </w:p>
        </w:tc>
        <w:tc>
          <w:tcPr>
            <w:tcW w:w="1732" w:type="dxa"/>
            <w:tcBorders>
              <w:top w:val="single" w:sz="4" w:space="0" w:color="auto"/>
              <w:left w:val="single" w:sz="4" w:space="0" w:color="auto"/>
              <w:bottom w:val="single" w:sz="4" w:space="0" w:color="auto"/>
              <w:right w:val="single" w:sz="4" w:space="0" w:color="auto"/>
            </w:tcBorders>
            <w:vAlign w:val="center"/>
            <w:tcPrChange w:id="6403" w:author="Stephanie Baer" w:date="2016-01-21T14:02:00Z">
              <w:tcPr>
                <w:tcW w:w="1732" w:type="dxa"/>
                <w:tcBorders>
                  <w:top w:val="single" w:sz="4" w:space="0" w:color="auto"/>
                  <w:left w:val="single" w:sz="4" w:space="0" w:color="auto"/>
                  <w:bottom w:val="single" w:sz="4" w:space="0" w:color="auto"/>
                  <w:right w:val="single" w:sz="4" w:space="0" w:color="auto"/>
                </w:tcBorders>
              </w:tcPr>
            </w:tcPrChange>
          </w:tcPr>
          <w:p w14:paraId="46E7613B" w14:textId="2776916E" w:rsidR="00C2235F" w:rsidRPr="00B57DC0" w:rsidRDefault="00C2235F">
            <w:pPr>
              <w:pStyle w:val="TableText"/>
              <w:rPr>
                <w:ins w:id="6404" w:author="Samuel Dent" w:date="2016-01-14T06:10:00Z"/>
              </w:rPr>
            </w:pPr>
            <w:ins w:id="6405" w:author="Samuel Dent" w:date="2016-01-14T06:10:00Z">
              <w:r>
                <w:t>N/A</w:t>
              </w:r>
            </w:ins>
          </w:p>
        </w:tc>
        <w:tc>
          <w:tcPr>
            <w:tcW w:w="1379" w:type="dxa"/>
            <w:tcBorders>
              <w:top w:val="single" w:sz="4" w:space="0" w:color="auto"/>
              <w:left w:val="single" w:sz="4" w:space="0" w:color="auto"/>
              <w:bottom w:val="single" w:sz="4" w:space="0" w:color="auto"/>
              <w:right w:val="single" w:sz="4" w:space="0" w:color="auto"/>
            </w:tcBorders>
            <w:vAlign w:val="center"/>
            <w:tcPrChange w:id="6406" w:author="Stephanie Baer" w:date="2016-01-21T14:02:00Z">
              <w:tcPr>
                <w:tcW w:w="1379" w:type="dxa"/>
                <w:tcBorders>
                  <w:top w:val="single" w:sz="4" w:space="0" w:color="auto"/>
                  <w:left w:val="single" w:sz="4" w:space="0" w:color="auto"/>
                  <w:bottom w:val="single" w:sz="4" w:space="0" w:color="auto"/>
                  <w:right w:val="single" w:sz="4" w:space="0" w:color="auto"/>
                </w:tcBorders>
              </w:tcPr>
            </w:tcPrChange>
          </w:tcPr>
          <w:p w14:paraId="3589E0C9" w14:textId="0AB5E8BA" w:rsidR="00C2235F" w:rsidRPr="00B57DC0" w:rsidRDefault="00C2235F">
            <w:pPr>
              <w:pStyle w:val="TableText"/>
              <w:rPr>
                <w:ins w:id="6407" w:author="Samuel Dent" w:date="2016-01-14T06:10:00Z"/>
              </w:rPr>
            </w:pPr>
            <w:ins w:id="6408" w:author="Samuel Dent" w:date="2016-01-14T06:10:00Z">
              <w:r>
                <w:t>N/A</w:t>
              </w:r>
            </w:ins>
          </w:p>
        </w:tc>
        <w:tc>
          <w:tcPr>
            <w:tcW w:w="1479" w:type="dxa"/>
            <w:tcBorders>
              <w:top w:val="single" w:sz="4" w:space="0" w:color="auto"/>
              <w:left w:val="single" w:sz="4" w:space="0" w:color="auto"/>
              <w:bottom w:val="single" w:sz="4" w:space="0" w:color="auto"/>
              <w:right w:val="single" w:sz="4" w:space="0" w:color="auto"/>
            </w:tcBorders>
            <w:vAlign w:val="center"/>
            <w:tcPrChange w:id="6409" w:author="Stephanie Baer" w:date="2016-01-21T14:02:00Z">
              <w:tcPr>
                <w:tcW w:w="1479" w:type="dxa"/>
                <w:tcBorders>
                  <w:top w:val="single" w:sz="4" w:space="0" w:color="auto"/>
                  <w:left w:val="single" w:sz="4" w:space="0" w:color="auto"/>
                  <w:bottom w:val="single" w:sz="4" w:space="0" w:color="auto"/>
                  <w:right w:val="single" w:sz="4" w:space="0" w:color="auto"/>
                </w:tcBorders>
              </w:tcPr>
            </w:tcPrChange>
          </w:tcPr>
          <w:p w14:paraId="05815C62" w14:textId="4CB5AE95" w:rsidR="00C2235F" w:rsidRPr="00B57DC0" w:rsidRDefault="00C2235F">
            <w:pPr>
              <w:pStyle w:val="TableText"/>
              <w:rPr>
                <w:ins w:id="6410" w:author="Samuel Dent" w:date="2016-01-14T06:10:00Z"/>
              </w:rPr>
            </w:pPr>
            <w:ins w:id="6411" w:author="Samuel Dent" w:date="2016-01-14T06:14:00Z">
              <w:r>
                <w:t>1.39</w:t>
              </w:r>
            </w:ins>
          </w:p>
        </w:tc>
      </w:tr>
    </w:tbl>
    <w:p w14:paraId="3C24C6F5" w14:textId="77777777" w:rsidR="006311AC" w:rsidRPr="006E2124" w:rsidRDefault="006311AC" w:rsidP="006311AC">
      <w:pPr>
        <w:spacing w:after="240"/>
        <w:ind w:left="1440" w:firstLine="720"/>
        <w:rPr>
          <w:rFonts w:cstheme="minorHAnsi"/>
          <w:noProof/>
        </w:rPr>
      </w:pPr>
    </w:p>
    <w:p w14:paraId="69F1685D" w14:textId="77777777" w:rsidR="006311AC" w:rsidRPr="006E2124" w:rsidRDefault="006311AC" w:rsidP="006311AC">
      <w:pPr>
        <w:spacing w:after="240"/>
        <w:rPr>
          <w:rFonts w:cstheme="minorHAnsi"/>
          <w:noProof/>
        </w:rPr>
      </w:pPr>
      <w:r w:rsidRPr="006E2124">
        <w:rPr>
          <w:noProof/>
        </w:rPr>
        <mc:AlternateContent>
          <mc:Choice Requires="wps">
            <w:drawing>
              <wp:inline distT="0" distB="0" distL="0" distR="0" wp14:anchorId="0AF8216F" wp14:editId="6C275C3D">
                <wp:extent cx="6035040" cy="956930"/>
                <wp:effectExtent l="0" t="0" r="22860" b="15240"/>
                <wp:docPr id="506" name="Text Box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956930"/>
                        </a:xfrm>
                        <a:prstGeom prst="rect">
                          <a:avLst/>
                        </a:prstGeom>
                        <a:solidFill>
                          <a:srgbClr val="FFFFFF"/>
                        </a:solidFill>
                        <a:ln w="9525">
                          <a:solidFill>
                            <a:srgbClr val="000000"/>
                          </a:solidFill>
                          <a:miter lim="800000"/>
                          <a:headEnd/>
                          <a:tailEnd/>
                        </a:ln>
                      </wps:spPr>
                      <wps:txbx>
                        <w:txbxContent>
                          <w:p w14:paraId="7A0EAF72" w14:textId="77777777" w:rsidR="00F60751" w:rsidRDefault="00F60751" w:rsidP="006311AC">
                            <w:pPr>
                              <w:rPr>
                                <w:rFonts w:cstheme="minorHAnsi"/>
                              </w:rPr>
                            </w:pPr>
                            <w:r>
                              <w:rPr>
                                <w:rFonts w:cstheme="minorHAnsi"/>
                              </w:rPr>
                              <w:t>For example, a 2.0 EF heat pump water heater, in a conditioned space in a single family home with gas space heat and central air conditioning (SEER 10.5) in Belleville:</w:t>
                            </w:r>
                          </w:p>
                          <w:p w14:paraId="206DB31C" w14:textId="77777777" w:rsidR="00F60751" w:rsidRDefault="00F60751" w:rsidP="006311AC">
                            <w:pPr>
                              <w:ind w:left="1440" w:hanging="720"/>
                              <w:rPr>
                                <w:rFonts w:cstheme="minorHAnsi"/>
                              </w:rPr>
                            </w:pPr>
                            <w:r>
                              <w:rPr>
                                <w:rFonts w:cstheme="minorHAnsi"/>
                                <w:noProof/>
                              </w:rPr>
                              <w:t>ΔkWh</w:t>
                            </w:r>
                            <w:r>
                              <w:rPr>
                                <w:rFonts w:cstheme="minorHAnsi"/>
                              </w:rPr>
                              <w:t xml:space="preserve"> </w:t>
                            </w:r>
                            <w:r>
                              <w:rPr>
                                <w:rFonts w:cstheme="minorHAnsi"/>
                              </w:rPr>
                              <w:tab/>
                              <w:t>= [(1 / 0.945 – 1 / 2.0) * 17.6 * 2.56 * 365.25* 8.33 * (125 – 54)] / 3412 + 166.3 - 0</w:t>
                            </w:r>
                          </w:p>
                          <w:p w14:paraId="2B7CF50B" w14:textId="77777777" w:rsidR="00F60751" w:rsidRDefault="00F60751" w:rsidP="006311AC">
                            <w:pPr>
                              <w:ind w:left="1440"/>
                              <w:rPr>
                                <w:rFonts w:cstheme="minorHAnsi"/>
                              </w:rPr>
                            </w:pPr>
                            <w:r>
                              <w:rPr>
                                <w:rFonts w:cstheme="minorHAnsi"/>
                              </w:rPr>
                              <w:t>= 1759 kWh</w:t>
                            </w:r>
                            <w:r>
                              <w:rPr>
                                <w:rFonts w:cstheme="minorHAnsi"/>
                              </w:rPr>
                              <w:tab/>
                            </w:r>
                          </w:p>
                          <w:p w14:paraId="73D15F7D" w14:textId="77777777" w:rsidR="00F60751" w:rsidRDefault="00F60751" w:rsidP="006311AC"/>
                        </w:txbxContent>
                      </wps:txbx>
                      <wps:bodyPr rot="0" vert="horz" wrap="square" lIns="91440" tIns="45720" rIns="91440" bIns="45720" anchor="t" anchorCtr="0">
                        <a:noAutofit/>
                      </wps:bodyPr>
                    </wps:wsp>
                  </a:graphicData>
                </a:graphic>
              </wp:inline>
            </w:drawing>
          </mc:Choice>
          <mc:Fallback>
            <w:pict>
              <v:shape w14:anchorId="0AF8216F" id="Text Box 506" o:spid="_x0000_s1075" type="#_x0000_t202" style="width:475.2pt;height:7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">
                <v:textbox>
                  <w:txbxContent>
                    <w:p w14:paraId="7A0EAF72" w14:textId="77777777" w:rsidR="00F60751" w:rsidRDefault="00F60751" w:rsidP="006311AC">
                      <w:pPr>
                        <w:rPr>
                          <w:rFonts w:cstheme="minorHAnsi"/>
                        </w:rPr>
                      </w:pPr>
                      <w:r>
                        <w:rPr>
                          <w:rFonts w:cstheme="minorHAnsi"/>
                        </w:rPr>
                        <w:t>For example, a 2.0 EF heat pump water heater, in a conditioned space in a single family home with gas space heat and central air conditioning (SEER 10.5) in Belleville:</w:t>
                      </w:r>
                    </w:p>
                    <w:p w14:paraId="206DB31C" w14:textId="77777777" w:rsidR="00F60751" w:rsidRDefault="00F60751" w:rsidP="006311AC">
                      <w:pPr>
                        <w:ind w:left="1440" w:hanging="720"/>
                        <w:rPr>
                          <w:rFonts w:cstheme="minorHAnsi"/>
                        </w:rPr>
                      </w:pPr>
                      <w:r>
                        <w:rPr>
                          <w:rFonts w:cstheme="minorHAnsi"/>
                          <w:noProof/>
                        </w:rPr>
                        <w:t>ΔkWh</w:t>
                      </w:r>
                      <w:r>
                        <w:rPr>
                          <w:rFonts w:cstheme="minorHAnsi"/>
                        </w:rPr>
                        <w:t xml:space="preserve"> </w:t>
                      </w:r>
                      <w:r>
                        <w:rPr>
                          <w:rFonts w:cstheme="minorHAnsi"/>
                        </w:rPr>
                        <w:tab/>
                        <w:t>= [(1 / 0.945 – 1 / 2.0) * 17.6 * 2.56 * 365.25* 8.33 * (125 – 54)] / 3412 + 166.3 - 0</w:t>
                      </w:r>
                    </w:p>
                    <w:p w14:paraId="2B7CF50B" w14:textId="77777777" w:rsidR="00F60751" w:rsidRDefault="00F60751" w:rsidP="006311AC">
                      <w:pPr>
                        <w:ind w:left="1440"/>
                        <w:rPr>
                          <w:rFonts w:cstheme="minorHAnsi"/>
                        </w:rPr>
                      </w:pPr>
                      <w:r>
                        <w:rPr>
                          <w:rFonts w:cstheme="minorHAnsi"/>
                        </w:rPr>
                        <w:t>= 1759 kWh</w:t>
                      </w:r>
                      <w:r>
                        <w:rPr>
                          <w:rFonts w:cstheme="minorHAnsi"/>
                        </w:rPr>
                        <w:tab/>
                      </w:r>
                    </w:p>
                    <w:p w14:paraId="73D15F7D" w14:textId="77777777" w:rsidR="00F60751" w:rsidRDefault="00F60751" w:rsidP="006311AC"/>
                  </w:txbxContent>
                </v:textbox>
                <w10:anchorlock/>
              </v:shape>
            </w:pict>
          </mc:Fallback>
        </mc:AlternateContent>
      </w:r>
    </w:p>
    <w:p w14:paraId="6D3D9CF0" w14:textId="77777777" w:rsidR="006311AC" w:rsidRPr="006E2124" w:rsidRDefault="006311AC" w:rsidP="006311A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Summer Coincident Peak Demand Savings </w:t>
      </w:r>
    </w:p>
    <w:p w14:paraId="6FBA8544" w14:textId="77777777" w:rsidR="006311AC" w:rsidRPr="006E2124" w:rsidRDefault="006311AC" w:rsidP="006311AC">
      <w:pPr>
        <w:spacing w:after="240"/>
        <w:ind w:left="1440"/>
        <w:rPr>
          <w:rFonts w:cstheme="minorHAnsi"/>
          <w:noProof/>
          <w:lang w:val="nl-NL"/>
        </w:rPr>
      </w:pPr>
      <w:r w:rsidRPr="006E2124">
        <w:rPr>
          <w:rFonts w:cstheme="minorHAnsi"/>
          <w:noProof/>
        </w:rPr>
        <w:t>Δ</w:t>
      </w:r>
      <w:r w:rsidRPr="006E2124">
        <w:rPr>
          <w:rFonts w:cstheme="minorHAnsi"/>
          <w:noProof/>
          <w:lang w:val="nl-NL"/>
        </w:rPr>
        <w:t xml:space="preserve">kW </w:t>
      </w:r>
      <w:r w:rsidRPr="006E2124">
        <w:rPr>
          <w:rFonts w:cstheme="minorHAnsi"/>
          <w:noProof/>
          <w:lang w:val="nl-NL"/>
        </w:rPr>
        <w:tab/>
        <w:t>= ΔkWh / Hours * CF</w:t>
      </w:r>
    </w:p>
    <w:p w14:paraId="61977910" w14:textId="77777777" w:rsidR="006311AC" w:rsidRPr="006E2124" w:rsidRDefault="006311AC" w:rsidP="006311AC">
      <w:pPr>
        <w:spacing w:after="240"/>
        <w:ind w:left="720" w:hanging="720"/>
        <w:rPr>
          <w:rFonts w:cstheme="minorHAnsi"/>
          <w:noProof/>
          <w:lang w:val="nl-NL"/>
        </w:rPr>
      </w:pPr>
      <w:r w:rsidRPr="006E2124">
        <w:rPr>
          <w:rFonts w:cstheme="minorHAnsi"/>
          <w:noProof/>
          <w:lang w:val="nl-NL"/>
        </w:rPr>
        <w:t>Where:</w:t>
      </w:r>
    </w:p>
    <w:p w14:paraId="0B0C424B" w14:textId="77777777" w:rsidR="006311AC" w:rsidRPr="006E2124" w:rsidRDefault="006311AC" w:rsidP="006311AC">
      <w:pPr>
        <w:spacing w:after="240"/>
        <w:ind w:left="720"/>
        <w:rPr>
          <w:rFonts w:cstheme="minorHAnsi"/>
          <w:noProof/>
        </w:rPr>
      </w:pPr>
      <w:r w:rsidRPr="006E2124">
        <w:rPr>
          <w:rFonts w:cstheme="minorHAnsi"/>
          <w:noProof/>
        </w:rPr>
        <w:t>Hours</w:t>
      </w:r>
      <w:r w:rsidRPr="006E2124">
        <w:rPr>
          <w:rFonts w:cstheme="minorHAnsi"/>
          <w:noProof/>
        </w:rPr>
        <w:tab/>
      </w:r>
      <w:r w:rsidRPr="006E2124">
        <w:rPr>
          <w:rFonts w:cstheme="minorHAnsi"/>
          <w:noProof/>
        </w:rPr>
        <w:tab/>
        <w:t>= Full load hours of water heater</w:t>
      </w:r>
    </w:p>
    <w:p w14:paraId="7057E4CD" w14:textId="77777777" w:rsidR="006311AC" w:rsidRPr="006E2124" w:rsidRDefault="006311AC" w:rsidP="006311AC">
      <w:pPr>
        <w:spacing w:after="240"/>
        <w:ind w:left="720" w:hanging="720"/>
        <w:rPr>
          <w:rFonts w:cstheme="minorHAnsi"/>
          <w:noProof/>
        </w:rPr>
      </w:pPr>
      <w:r w:rsidRPr="006E2124">
        <w:rPr>
          <w:rFonts w:cstheme="minorHAnsi"/>
          <w:noProof/>
        </w:rPr>
        <w:tab/>
      </w:r>
      <w:r w:rsidRPr="006E2124">
        <w:rPr>
          <w:rFonts w:cstheme="minorHAnsi"/>
          <w:noProof/>
        </w:rPr>
        <w:tab/>
      </w:r>
      <w:r w:rsidRPr="006E2124">
        <w:rPr>
          <w:rFonts w:cstheme="minorHAnsi"/>
          <w:noProof/>
        </w:rPr>
        <w:tab/>
        <w:t xml:space="preserve">= 2533 </w:t>
      </w:r>
      <w:r w:rsidRPr="006E2124">
        <w:rPr>
          <w:rFonts w:ascii="Arial" w:eastAsiaTheme="majorEastAsia" w:hAnsi="Arial"/>
          <w:noProof/>
          <w:vertAlign w:val="superscript"/>
        </w:rPr>
        <w:footnoteReference w:id="518"/>
      </w:r>
    </w:p>
    <w:p w14:paraId="76F17718" w14:textId="77777777" w:rsidR="006311AC" w:rsidRPr="006E2124" w:rsidRDefault="006311AC" w:rsidP="006311AC">
      <w:pPr>
        <w:spacing w:after="240"/>
        <w:ind w:left="720"/>
        <w:rPr>
          <w:rFonts w:cstheme="minorHAnsi"/>
        </w:rPr>
      </w:pPr>
      <w:r w:rsidRPr="006E2124">
        <w:rPr>
          <w:rFonts w:cstheme="minorHAnsi"/>
          <w:noProof/>
        </w:rPr>
        <w:lastRenderedPageBreak/>
        <w:t xml:space="preserve">CF </w:t>
      </w:r>
      <w:r w:rsidRPr="006E2124">
        <w:rPr>
          <w:rFonts w:cstheme="minorHAnsi"/>
          <w:noProof/>
        </w:rPr>
        <w:tab/>
      </w:r>
      <w:r w:rsidRPr="006E2124">
        <w:rPr>
          <w:rFonts w:cstheme="minorHAnsi"/>
          <w:noProof/>
        </w:rPr>
        <w:tab/>
        <w:t>= Summer Peak Coincidence Factor for measure</w:t>
      </w:r>
      <w:r w:rsidRPr="006E2124">
        <w:rPr>
          <w:rFonts w:cstheme="minorHAnsi"/>
        </w:rPr>
        <w:t xml:space="preserve"> </w:t>
      </w:r>
    </w:p>
    <w:p w14:paraId="2872BFD8" w14:textId="77777777" w:rsidR="006311AC" w:rsidRPr="006E2124" w:rsidRDefault="006311AC" w:rsidP="006311AC">
      <w:pPr>
        <w:spacing w:after="240"/>
        <w:ind w:left="1440" w:firstLine="720"/>
        <w:rPr>
          <w:rFonts w:cstheme="minorHAnsi"/>
          <w:noProof/>
        </w:rPr>
      </w:pPr>
      <w:r w:rsidRPr="006E2124">
        <w:rPr>
          <w:rFonts w:cstheme="minorHAnsi"/>
          <w:noProof/>
        </w:rPr>
        <w:t xml:space="preserve">= 0.12 </w:t>
      </w:r>
      <w:r w:rsidRPr="009C362B">
        <w:rPr>
          <w:rFonts w:eastAsiaTheme="majorEastAsia"/>
          <w:iCs/>
          <w:vertAlign w:val="superscript"/>
        </w:rPr>
        <w:footnoteReference w:id="519"/>
      </w:r>
    </w:p>
    <w:p w14:paraId="55367924" w14:textId="77777777" w:rsidR="006311AC" w:rsidRPr="006E2124" w:rsidRDefault="006311AC" w:rsidP="006311AC">
      <w:pPr>
        <w:spacing w:after="240"/>
        <w:rPr>
          <w:rFonts w:cstheme="minorHAnsi"/>
        </w:rPr>
      </w:pPr>
      <w:r w:rsidRPr="006E2124">
        <w:rPr>
          <w:noProof/>
        </w:rPr>
        <mc:AlternateContent>
          <mc:Choice Requires="wps">
            <w:drawing>
              <wp:inline distT="0" distB="0" distL="0" distR="0" wp14:anchorId="3D0A83DA" wp14:editId="5771070E">
                <wp:extent cx="5981065" cy="935665"/>
                <wp:effectExtent l="0" t="0" r="19685" b="17145"/>
                <wp:docPr id="510" name="Text Box 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065" cy="935665"/>
                        </a:xfrm>
                        <a:prstGeom prst="rect">
                          <a:avLst/>
                        </a:prstGeom>
                        <a:solidFill>
                          <a:srgbClr val="FFFFFF"/>
                        </a:solidFill>
                        <a:ln w="9525">
                          <a:solidFill>
                            <a:srgbClr val="000000"/>
                          </a:solidFill>
                          <a:miter lim="800000"/>
                          <a:headEnd/>
                          <a:tailEnd/>
                        </a:ln>
                      </wps:spPr>
                      <wps:txbx>
                        <w:txbxContent>
                          <w:p w14:paraId="2E4A5254" w14:textId="77777777" w:rsidR="00F60751" w:rsidRDefault="00F60751" w:rsidP="006311AC">
                            <w:pPr>
                              <w:rPr>
                                <w:rFonts w:cstheme="minorHAnsi"/>
                              </w:rPr>
                            </w:pPr>
                            <w:r>
                              <w:rPr>
                                <w:rFonts w:cstheme="minorHAnsi"/>
                              </w:rPr>
                              <w:t>For example, a 2.0 COP heat pump water heater, in a conditioned space in a single family home with gas space heat and central air conditioning in Belleville:</w:t>
                            </w:r>
                          </w:p>
                          <w:p w14:paraId="744519E8" w14:textId="77777777" w:rsidR="00F60751" w:rsidRDefault="00F60751" w:rsidP="006311AC">
                            <w:pPr>
                              <w:ind w:left="1440"/>
                              <w:rPr>
                                <w:rFonts w:cstheme="minorHAnsi"/>
                              </w:rPr>
                            </w:pPr>
                            <w:r>
                              <w:rPr>
                                <w:rFonts w:cstheme="minorHAnsi"/>
                                <w:noProof/>
                              </w:rPr>
                              <w:t>kW</w:t>
                            </w:r>
                            <w:r>
                              <w:rPr>
                                <w:rFonts w:cstheme="minorHAnsi"/>
                              </w:rPr>
                              <w:t xml:space="preserve"> </w:t>
                            </w:r>
                            <w:r>
                              <w:rPr>
                                <w:rFonts w:cstheme="minorHAnsi"/>
                              </w:rPr>
                              <w:tab/>
                              <w:t>= 1759 / 2533 * 0.12</w:t>
                            </w:r>
                          </w:p>
                          <w:p w14:paraId="19FFDEBB" w14:textId="77777777" w:rsidR="00F60751" w:rsidRDefault="00F60751" w:rsidP="006311AC">
                            <w:pPr>
                              <w:ind w:left="1440" w:firstLine="720"/>
                            </w:pPr>
                            <w:r>
                              <w:rPr>
                                <w:rFonts w:cstheme="minorHAnsi"/>
                              </w:rPr>
                              <w:t>= 0.083 kW</w:t>
                            </w:r>
                          </w:p>
                        </w:txbxContent>
                      </wps:txbx>
                      <wps:bodyPr rot="0" vert="horz" wrap="square" lIns="91440" tIns="45720" rIns="91440" bIns="45720" anchor="t" anchorCtr="0">
                        <a:noAutofit/>
                      </wps:bodyPr>
                    </wps:wsp>
                  </a:graphicData>
                </a:graphic>
              </wp:inline>
            </w:drawing>
          </mc:Choice>
          <mc:Fallback>
            <w:pict>
              <v:shape w14:anchorId="3D0A83DA" id="Text Box 510" o:spid="_x0000_s1076" type="#_x0000_t202" style="width:470.95pt;height:7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">
                <v:textbox>
                  <w:txbxContent>
                    <w:p w14:paraId="2E4A5254" w14:textId="77777777" w:rsidR="00F60751" w:rsidRDefault="00F60751" w:rsidP="006311AC">
                      <w:pPr>
                        <w:rPr>
                          <w:rFonts w:cstheme="minorHAnsi"/>
                        </w:rPr>
                      </w:pPr>
                      <w:r>
                        <w:rPr>
                          <w:rFonts w:cstheme="minorHAnsi"/>
                        </w:rPr>
                        <w:t>For example, a 2.0 COP heat pump water heater, in a conditioned space in a single family home with gas space heat and central air conditioning in Belleville:</w:t>
                      </w:r>
                    </w:p>
                    <w:p w14:paraId="744519E8" w14:textId="77777777" w:rsidR="00F60751" w:rsidRDefault="00F60751" w:rsidP="006311AC">
                      <w:pPr>
                        <w:ind w:left="1440"/>
                        <w:rPr>
                          <w:rFonts w:cstheme="minorHAnsi"/>
                        </w:rPr>
                      </w:pPr>
                      <w:r>
                        <w:rPr>
                          <w:rFonts w:cstheme="minorHAnsi"/>
                          <w:noProof/>
                        </w:rPr>
                        <w:t>kW</w:t>
                      </w:r>
                      <w:r>
                        <w:rPr>
                          <w:rFonts w:cstheme="minorHAnsi"/>
                        </w:rPr>
                        <w:t xml:space="preserve"> </w:t>
                      </w:r>
                      <w:r>
                        <w:rPr>
                          <w:rFonts w:cstheme="minorHAnsi"/>
                        </w:rPr>
                        <w:tab/>
                        <w:t>= 1759 / 2533 * 0.12</w:t>
                      </w:r>
                    </w:p>
                    <w:p w14:paraId="19FFDEBB" w14:textId="77777777" w:rsidR="00F60751" w:rsidRDefault="00F60751" w:rsidP="006311AC">
                      <w:pPr>
                        <w:ind w:left="1440" w:firstLine="720"/>
                      </w:pPr>
                      <w:r>
                        <w:rPr>
                          <w:rFonts w:cstheme="minorHAnsi"/>
                        </w:rPr>
                        <w:t>= 0.083 kW</w:t>
                      </w:r>
                    </w:p>
                  </w:txbxContent>
                </v:textbox>
                <w10:anchorlock/>
              </v:shape>
            </w:pict>
          </mc:Fallback>
        </mc:AlternateContent>
      </w:r>
    </w:p>
    <w:p w14:paraId="25D23258" w14:textId="77777777" w:rsidR="006311AC" w:rsidRPr="006E2124" w:rsidRDefault="006311AC" w:rsidP="006311A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Natural Gas Savings </w:t>
      </w:r>
    </w:p>
    <w:p w14:paraId="0BE232C3" w14:textId="26F0BB05" w:rsidR="006311AC" w:rsidRPr="006E2124" w:rsidRDefault="006311AC" w:rsidP="006311AC">
      <w:pPr>
        <w:spacing w:after="0"/>
        <w:ind w:left="2160" w:hanging="1440"/>
        <w:rPr>
          <w:rFonts w:ascii="Times New Roman" w:hAnsi="Times New Roman" w:cstheme="minorHAnsi"/>
          <w:szCs w:val="20"/>
        </w:rPr>
      </w:pPr>
      <w:r w:rsidRPr="006E2124">
        <w:rPr>
          <w:rFonts w:cstheme="minorHAnsi"/>
          <w:szCs w:val="20"/>
        </w:rPr>
        <w:t xml:space="preserve">ΔTherms </w:t>
      </w:r>
      <w:r w:rsidRPr="006E2124">
        <w:rPr>
          <w:rFonts w:cstheme="minorHAnsi"/>
          <w:szCs w:val="20"/>
        </w:rPr>
        <w:tab/>
        <w:t xml:space="preserve">= - ((((GPD </w:t>
      </w:r>
      <w:r w:rsidRPr="006E2124">
        <w:rPr>
          <w:rFonts w:cstheme="minorHAnsi"/>
          <w:noProof/>
          <w:szCs w:val="20"/>
        </w:rPr>
        <w:t xml:space="preserve">* Household </w:t>
      </w:r>
      <w:r w:rsidRPr="006E2124">
        <w:rPr>
          <w:rFonts w:cstheme="minorHAnsi"/>
          <w:szCs w:val="20"/>
        </w:rPr>
        <w:t>* 365.25 * γWater * (T</w:t>
      </w:r>
      <w:r w:rsidRPr="006E2124">
        <w:rPr>
          <w:rFonts w:cstheme="minorHAnsi"/>
          <w:szCs w:val="20"/>
          <w:vertAlign w:val="subscript"/>
        </w:rPr>
        <w:t>OUT</w:t>
      </w:r>
      <w:r w:rsidRPr="006E2124">
        <w:rPr>
          <w:rFonts w:cstheme="minorHAnsi"/>
          <w:szCs w:val="20"/>
        </w:rPr>
        <w:t xml:space="preserve"> – T</w:t>
      </w:r>
      <w:r w:rsidRPr="006E2124">
        <w:rPr>
          <w:rFonts w:cstheme="minorHAnsi"/>
          <w:szCs w:val="20"/>
          <w:vertAlign w:val="subscript"/>
        </w:rPr>
        <w:t>IN</w:t>
      </w:r>
      <w:r w:rsidRPr="006E2124">
        <w:rPr>
          <w:rFonts w:cstheme="minorHAnsi"/>
          <w:szCs w:val="20"/>
        </w:rPr>
        <w:t xml:space="preserve">) * 1.0) / 3412) – (((GPD </w:t>
      </w:r>
      <w:r w:rsidRPr="006E2124">
        <w:rPr>
          <w:rFonts w:cstheme="minorHAnsi"/>
          <w:noProof/>
          <w:szCs w:val="20"/>
        </w:rPr>
        <w:t xml:space="preserve">* Household </w:t>
      </w:r>
      <w:r w:rsidRPr="006E2124">
        <w:rPr>
          <w:rFonts w:cstheme="minorHAnsi"/>
          <w:szCs w:val="20"/>
        </w:rPr>
        <w:t>* 365.25 * γWater * (T</w:t>
      </w:r>
      <w:r w:rsidRPr="006E2124">
        <w:rPr>
          <w:rFonts w:cstheme="minorHAnsi"/>
          <w:szCs w:val="20"/>
          <w:vertAlign w:val="subscript"/>
        </w:rPr>
        <w:t>OUT</w:t>
      </w:r>
      <w:r w:rsidRPr="006E2124">
        <w:rPr>
          <w:rFonts w:cstheme="minorHAnsi"/>
          <w:szCs w:val="20"/>
        </w:rPr>
        <w:t xml:space="preserve"> – T</w:t>
      </w:r>
      <w:r w:rsidRPr="006E2124">
        <w:rPr>
          <w:rFonts w:cstheme="minorHAnsi"/>
          <w:szCs w:val="20"/>
          <w:vertAlign w:val="subscript"/>
        </w:rPr>
        <w:t>IN</w:t>
      </w:r>
      <w:r w:rsidRPr="006E2124">
        <w:rPr>
          <w:rFonts w:cstheme="minorHAnsi"/>
          <w:szCs w:val="20"/>
        </w:rPr>
        <w:t>) * 1.0) / 3412) / EF</w:t>
      </w:r>
      <w:r w:rsidRPr="006E2124">
        <w:rPr>
          <w:rFonts w:cstheme="minorHAnsi"/>
          <w:szCs w:val="20"/>
          <w:vertAlign w:val="subscript"/>
        </w:rPr>
        <w:t>EFFICIENT</w:t>
      </w:r>
      <w:r w:rsidRPr="006E2124">
        <w:rPr>
          <w:rFonts w:cstheme="minorHAnsi"/>
          <w:szCs w:val="20"/>
        </w:rPr>
        <w:t xml:space="preserve">)) * LF * 49% * 0.03412) / </w:t>
      </w:r>
      <w:del w:id="6412" w:author="Samuel Dent" w:date="2016-01-14T06:00:00Z">
        <w:r w:rsidRPr="006E2124" w:rsidDel="00C2235F">
          <w:rPr>
            <w:rFonts w:cstheme="minorHAnsi"/>
            <w:szCs w:val="20"/>
          </w:rPr>
          <w:delText>(</w:delText>
        </w:r>
      </w:del>
      <w:r w:rsidRPr="006E2124">
        <w:rPr>
          <w:rFonts w:cstheme="minorHAnsi"/>
          <w:szCs w:val="20"/>
        </w:rPr>
        <w:t>ηHeat</w:t>
      </w:r>
      <w:ins w:id="6413" w:author="Samuel Dent" w:date="2016-01-14T06:00:00Z">
        <w:r w:rsidR="00C2235F">
          <w:rPr>
            <w:rFonts w:cstheme="minorHAnsi"/>
            <w:szCs w:val="20"/>
          </w:rPr>
          <w:t>)</w:t>
        </w:r>
      </w:ins>
      <w:r w:rsidRPr="006E2124">
        <w:rPr>
          <w:rFonts w:cstheme="minorHAnsi"/>
          <w:szCs w:val="20"/>
        </w:rPr>
        <w:t xml:space="preserve"> * %</w:t>
      </w:r>
      <w:del w:id="6414" w:author="Samuel Dent" w:date="2016-01-14T06:01:00Z">
        <w:r w:rsidRPr="006E2124" w:rsidDel="00C2235F">
          <w:rPr>
            <w:rFonts w:cstheme="minorHAnsi"/>
            <w:szCs w:val="20"/>
          </w:rPr>
          <w:delText xml:space="preserve"> </w:delText>
        </w:r>
      </w:del>
      <w:r w:rsidRPr="006E2124">
        <w:rPr>
          <w:rFonts w:cstheme="minorHAnsi"/>
          <w:szCs w:val="20"/>
        </w:rPr>
        <w:t>Natural</w:t>
      </w:r>
      <w:del w:id="6415" w:author="Samuel Dent" w:date="2016-01-14T06:01:00Z">
        <w:r w:rsidRPr="006E2124" w:rsidDel="00C2235F">
          <w:rPr>
            <w:rFonts w:cstheme="minorHAnsi"/>
            <w:szCs w:val="20"/>
          </w:rPr>
          <w:delText xml:space="preserve"> </w:delText>
        </w:r>
      </w:del>
      <w:r w:rsidRPr="006E2124">
        <w:rPr>
          <w:rFonts w:cstheme="minorHAnsi"/>
          <w:szCs w:val="20"/>
        </w:rPr>
        <w:t>Gas</w:t>
      </w:r>
      <w:del w:id="6416" w:author="Samuel Dent" w:date="2016-01-14T06:00:00Z">
        <w:r w:rsidRPr="006E2124" w:rsidDel="00C2235F">
          <w:rPr>
            <w:rFonts w:cstheme="minorHAnsi"/>
            <w:szCs w:val="20"/>
          </w:rPr>
          <w:delText>)</w:delText>
        </w:r>
      </w:del>
    </w:p>
    <w:p w14:paraId="7FC21FAE" w14:textId="77777777" w:rsidR="006311AC" w:rsidRPr="006E2124" w:rsidRDefault="006311AC" w:rsidP="006311AC">
      <w:pPr>
        <w:spacing w:after="0"/>
        <w:rPr>
          <w:rFonts w:ascii="Times New Roman" w:hAnsi="Times New Roman" w:cstheme="minorHAnsi"/>
          <w:szCs w:val="20"/>
        </w:rPr>
      </w:pPr>
    </w:p>
    <w:p w14:paraId="554642EE" w14:textId="77777777" w:rsidR="006311AC" w:rsidRPr="006E2124" w:rsidRDefault="006311AC" w:rsidP="006311AC">
      <w:pPr>
        <w:spacing w:after="240"/>
        <w:ind w:left="720" w:hanging="720"/>
        <w:rPr>
          <w:rFonts w:cstheme="minorHAnsi"/>
          <w:noProof/>
          <w:lang w:val="nl-NL"/>
        </w:rPr>
      </w:pPr>
      <w:r w:rsidRPr="006E2124">
        <w:rPr>
          <w:rFonts w:cstheme="minorHAnsi"/>
          <w:noProof/>
          <w:lang w:val="nl-NL"/>
        </w:rPr>
        <w:t>Where:</w:t>
      </w:r>
    </w:p>
    <w:p w14:paraId="038293E2" w14:textId="77777777" w:rsidR="006311AC" w:rsidRPr="006E2124" w:rsidRDefault="006311AC" w:rsidP="006311AC">
      <w:pPr>
        <w:spacing w:after="240"/>
        <w:ind w:left="2160" w:hanging="1440"/>
        <w:rPr>
          <w:rFonts w:cstheme="minorHAnsi"/>
          <w:noProof/>
        </w:rPr>
      </w:pPr>
      <w:r w:rsidRPr="006E2124">
        <w:rPr>
          <w:rFonts w:cstheme="minorHAnsi"/>
        </w:rPr>
        <w:t>ΔTherms</w:t>
      </w:r>
      <w:r w:rsidRPr="006E2124">
        <w:rPr>
          <w:rFonts w:cstheme="minorHAnsi"/>
        </w:rPr>
        <w:tab/>
        <w:t>= Heating cost from conversion of heat in home to water heat for homes with Natural Gas heat.</w:t>
      </w:r>
      <w:r w:rsidRPr="006E2124">
        <w:rPr>
          <w:rFonts w:ascii="Arial" w:eastAsiaTheme="majorEastAsia" w:hAnsi="Arial"/>
          <w:vertAlign w:val="superscript"/>
        </w:rPr>
        <w:footnoteReference w:id="520"/>
      </w:r>
    </w:p>
    <w:p w14:paraId="436FFC66" w14:textId="77777777" w:rsidR="006311AC" w:rsidRPr="006E2124" w:rsidRDefault="006311AC" w:rsidP="006311AC">
      <w:pPr>
        <w:spacing w:after="240"/>
        <w:ind w:firstLine="720"/>
        <w:rPr>
          <w:rFonts w:cstheme="minorHAnsi"/>
          <w:noProof/>
        </w:rPr>
      </w:pPr>
      <w:r w:rsidRPr="006E2124">
        <w:rPr>
          <w:rFonts w:cstheme="minorHAnsi"/>
          <w:noProof/>
        </w:rPr>
        <w:t>0.03412</w:t>
      </w:r>
      <w:r w:rsidRPr="006E2124">
        <w:rPr>
          <w:rFonts w:cstheme="minorHAnsi"/>
          <w:noProof/>
        </w:rPr>
        <w:tab/>
      </w:r>
      <w:r w:rsidRPr="006E2124">
        <w:rPr>
          <w:rFonts w:cstheme="minorHAnsi"/>
          <w:noProof/>
        </w:rPr>
        <w:tab/>
        <w:t>= conversion factor (therms per kWh)</w:t>
      </w:r>
    </w:p>
    <w:p w14:paraId="3A32B0D8" w14:textId="77777777" w:rsidR="006311AC" w:rsidRPr="006E2124" w:rsidRDefault="006311AC" w:rsidP="006311AC">
      <w:pPr>
        <w:spacing w:after="240"/>
        <w:ind w:left="720"/>
        <w:rPr>
          <w:rFonts w:cstheme="minorHAnsi"/>
        </w:rPr>
      </w:pPr>
      <w:proofErr w:type="gramStart"/>
      <w:r w:rsidRPr="006E2124">
        <w:rPr>
          <w:rFonts w:cstheme="minorHAnsi"/>
        </w:rPr>
        <w:t>ηHeat</w:t>
      </w:r>
      <w:proofErr w:type="gramEnd"/>
      <w:r w:rsidRPr="006E2124">
        <w:rPr>
          <w:rFonts w:cstheme="minorHAnsi"/>
        </w:rPr>
        <w:tab/>
      </w:r>
      <w:r w:rsidRPr="006E2124">
        <w:rPr>
          <w:rFonts w:cstheme="minorHAnsi"/>
        </w:rPr>
        <w:tab/>
        <w:t>= Efficiency of heating system</w:t>
      </w:r>
    </w:p>
    <w:p w14:paraId="45B71580" w14:textId="77777777" w:rsidR="006311AC" w:rsidRPr="006E2124" w:rsidRDefault="006311AC" w:rsidP="006311AC">
      <w:pPr>
        <w:spacing w:after="240"/>
        <w:ind w:left="1440" w:firstLine="720"/>
        <w:rPr>
          <w:rFonts w:cstheme="minorHAnsi"/>
          <w:noProof/>
        </w:rPr>
      </w:pPr>
      <w:r w:rsidRPr="006E2124">
        <w:rPr>
          <w:rFonts w:cstheme="minorHAnsi"/>
        </w:rPr>
        <w:t>= Actual.</w:t>
      </w:r>
      <w:r w:rsidRPr="006E2124">
        <w:rPr>
          <w:rFonts w:ascii="Arial" w:eastAsiaTheme="majorEastAsia" w:hAnsi="Arial"/>
          <w:vertAlign w:val="superscript"/>
        </w:rPr>
        <w:footnoteReference w:id="521"/>
      </w:r>
      <w:r w:rsidRPr="006E2124">
        <w:rPr>
          <w:rFonts w:cstheme="minorHAnsi"/>
        </w:rPr>
        <w:t xml:space="preserve"> If not available use </w:t>
      </w:r>
      <w:r w:rsidRPr="006E2124">
        <w:rPr>
          <w:rFonts w:cstheme="minorHAnsi"/>
          <w:noProof/>
        </w:rPr>
        <w:t>70%.</w:t>
      </w:r>
      <w:r w:rsidRPr="006E2124">
        <w:rPr>
          <w:rFonts w:ascii="Arial" w:eastAsiaTheme="majorEastAsia" w:hAnsi="Arial"/>
          <w:noProof/>
          <w:vertAlign w:val="superscript"/>
        </w:rPr>
        <w:footnoteReference w:id="522"/>
      </w:r>
    </w:p>
    <w:p w14:paraId="1BC0B0D6" w14:textId="44857639" w:rsidR="006311AC" w:rsidRPr="006E2124" w:rsidRDefault="006311AC" w:rsidP="006311AC">
      <w:pPr>
        <w:spacing w:after="240"/>
        <w:ind w:left="720"/>
        <w:rPr>
          <w:rFonts w:cstheme="minorHAnsi"/>
        </w:rPr>
      </w:pPr>
      <w:r w:rsidRPr="006E2124">
        <w:rPr>
          <w:rFonts w:cstheme="minorHAnsi"/>
        </w:rPr>
        <w:t>%</w:t>
      </w:r>
      <w:del w:id="6417" w:author="Samuel Dent" w:date="2016-01-14T06:01:00Z">
        <w:r w:rsidRPr="006E2124" w:rsidDel="00C2235F">
          <w:rPr>
            <w:rFonts w:cstheme="minorHAnsi"/>
          </w:rPr>
          <w:delText xml:space="preserve"> </w:delText>
        </w:r>
      </w:del>
      <w:r w:rsidRPr="006E2124">
        <w:rPr>
          <w:rFonts w:cstheme="minorHAnsi"/>
        </w:rPr>
        <w:t>Natural</w:t>
      </w:r>
      <w:del w:id="6418" w:author="Samuel Dent" w:date="2016-01-14T06:01:00Z">
        <w:r w:rsidRPr="006E2124" w:rsidDel="00C2235F">
          <w:rPr>
            <w:rFonts w:cstheme="minorHAnsi"/>
          </w:rPr>
          <w:delText xml:space="preserve"> </w:delText>
        </w:r>
      </w:del>
      <w:r w:rsidRPr="006E2124">
        <w:rPr>
          <w:rFonts w:cstheme="minorHAnsi"/>
        </w:rPr>
        <w:t xml:space="preserve">Gas </w:t>
      </w:r>
      <w:r w:rsidRPr="006E2124">
        <w:rPr>
          <w:rFonts w:cstheme="minorHAnsi"/>
        </w:rPr>
        <w:tab/>
        <w:t>= Factor dependent on heating fuel:</w:t>
      </w:r>
      <w:r w:rsidRPr="006E2124">
        <w:rPr>
          <w:rFonts w:cstheme="minorHAnsi"/>
        </w:rPr>
        <w:tab/>
      </w:r>
    </w:p>
    <w:tbl>
      <w:tblPr>
        <w:tblW w:w="0" w:type="auto"/>
        <w:tblInd w:w="2448" w:type="dxa"/>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ook w:val="04A0" w:firstRow="1" w:lastRow="0" w:firstColumn="1" w:lastColumn="0" w:noHBand="0" w:noVBand="1"/>
        <w:tblPrChange w:id="6419" w:author="&quot;sdent&quot;" w:date="2016-01-21T10:22:00Z">
          <w:tblPr>
            <w:tblW w:w="0" w:type="auto"/>
            <w:tblInd w:w="2448" w:type="dxa"/>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ook w:val="04A0" w:firstRow="1" w:lastRow="0" w:firstColumn="1" w:lastColumn="0" w:noHBand="0" w:noVBand="1"/>
          </w:tblPr>
        </w:tblPrChange>
      </w:tblPr>
      <w:tblGrid>
        <w:gridCol w:w="2970"/>
        <w:gridCol w:w="1440"/>
        <w:tblGridChange w:id="6420">
          <w:tblGrid>
            <w:gridCol w:w="2970"/>
            <w:gridCol w:w="1440"/>
          </w:tblGrid>
        </w:tblGridChange>
      </w:tblGrid>
      <w:tr w:rsidR="006311AC" w:rsidRPr="006E2124" w14:paraId="55C0D693" w14:textId="77777777" w:rsidTr="003125E0">
        <w:trPr>
          <w:trHeight w:val="270"/>
          <w:tblHeader/>
          <w:trPrChange w:id="6421" w:author="&quot;sdent&quot;" w:date="2016-01-21T10:22:00Z">
            <w:trPr>
              <w:trHeight w:val="270"/>
            </w:trPr>
          </w:trPrChange>
        </w:trPr>
        <w:tc>
          <w:tcPr>
            <w:tcW w:w="297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Change w:id="6422" w:author="&quot;sdent&quot;" w:date="2016-01-21T10:22:00Z">
              <w:tcPr>
                <w:tcW w:w="297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
            </w:tcPrChange>
          </w:tcPr>
          <w:p w14:paraId="4A4CB358" w14:textId="77777777" w:rsidR="006311AC" w:rsidRPr="006E2124" w:rsidRDefault="006311AC" w:rsidP="006311AC">
            <w:pPr>
              <w:spacing w:after="0"/>
              <w:jc w:val="center"/>
              <w:rPr>
                <w:rFonts w:cstheme="minorHAnsi"/>
                <w:b/>
                <w:color w:val="FFFFFF" w:themeColor="background1"/>
                <w:szCs w:val="20"/>
              </w:rPr>
            </w:pPr>
            <w:r w:rsidRPr="006E2124">
              <w:rPr>
                <w:rFonts w:cstheme="minorHAnsi"/>
                <w:b/>
                <w:color w:val="FFFFFF" w:themeColor="background1"/>
                <w:szCs w:val="20"/>
              </w:rPr>
              <w:t>Heating System</w:t>
            </w:r>
          </w:p>
        </w:tc>
        <w:tc>
          <w:tcPr>
            <w:tcW w:w="144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Change w:id="6423" w:author="&quot;sdent&quot;" w:date="2016-01-21T10:22:00Z">
              <w:tcPr>
                <w:tcW w:w="144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tcPrChange>
          </w:tcPr>
          <w:p w14:paraId="7B891A3F" w14:textId="4F153DE6" w:rsidR="006311AC" w:rsidRPr="006E2124" w:rsidRDefault="006311AC" w:rsidP="00C2235F">
            <w:pPr>
              <w:spacing w:after="0"/>
              <w:jc w:val="center"/>
              <w:rPr>
                <w:rFonts w:cstheme="minorHAnsi"/>
                <w:b/>
                <w:color w:val="FFFFFF" w:themeColor="background1"/>
                <w:szCs w:val="20"/>
              </w:rPr>
            </w:pPr>
            <w:r w:rsidRPr="006E2124">
              <w:rPr>
                <w:rFonts w:cstheme="minorHAnsi"/>
                <w:b/>
                <w:color w:val="FFFFFF" w:themeColor="background1"/>
                <w:szCs w:val="20"/>
              </w:rPr>
              <w:t>%Natural</w:t>
            </w:r>
            <w:del w:id="6424" w:author="Samuel Dent" w:date="2016-01-14T06:01:00Z">
              <w:r w:rsidRPr="006E2124" w:rsidDel="00C2235F">
                <w:rPr>
                  <w:rFonts w:cstheme="minorHAnsi"/>
                  <w:b/>
                  <w:color w:val="FFFFFF" w:themeColor="background1"/>
                  <w:szCs w:val="20"/>
                </w:rPr>
                <w:delText xml:space="preserve"> </w:delText>
              </w:r>
            </w:del>
            <w:r w:rsidRPr="006E2124">
              <w:rPr>
                <w:rFonts w:cstheme="minorHAnsi"/>
                <w:b/>
                <w:color w:val="FFFFFF" w:themeColor="background1"/>
                <w:szCs w:val="20"/>
              </w:rPr>
              <w:t>Gas</w:t>
            </w:r>
          </w:p>
        </w:tc>
      </w:tr>
      <w:tr w:rsidR="006311AC" w:rsidRPr="006E2124" w14:paraId="4D885130" w14:textId="77777777" w:rsidTr="00FF11A2">
        <w:trPr>
          <w:trHeight w:val="270"/>
          <w:trPrChange w:id="6425" w:author="Stephanie Baer" w:date="2016-01-21T14:02:00Z">
            <w:trPr>
              <w:trHeight w:val="270"/>
            </w:trPr>
          </w:trPrChange>
        </w:trPr>
        <w:tc>
          <w:tcPr>
            <w:tcW w:w="2970" w:type="dxa"/>
            <w:tcBorders>
              <w:top w:val="single" w:sz="8" w:space="0" w:color="auto"/>
              <w:left w:val="single" w:sz="8" w:space="0" w:color="auto"/>
              <w:bottom w:val="single" w:sz="8" w:space="0" w:color="auto"/>
              <w:right w:val="single" w:sz="8" w:space="0" w:color="auto"/>
            </w:tcBorders>
            <w:noWrap/>
            <w:vAlign w:val="center"/>
            <w:hideMark/>
            <w:tcPrChange w:id="6426" w:author="Stephanie Baer" w:date="2016-01-21T14:02:00Z">
              <w:tcPr>
                <w:tcW w:w="2970" w:type="dxa"/>
                <w:tcBorders>
                  <w:top w:val="single" w:sz="8" w:space="0" w:color="auto"/>
                  <w:left w:val="single" w:sz="8" w:space="0" w:color="auto"/>
                  <w:bottom w:val="single" w:sz="8" w:space="0" w:color="auto"/>
                  <w:right w:val="single" w:sz="8" w:space="0" w:color="auto"/>
                </w:tcBorders>
                <w:noWrap/>
                <w:vAlign w:val="bottom"/>
                <w:hideMark/>
              </w:tcPr>
            </w:tcPrChange>
          </w:tcPr>
          <w:p w14:paraId="61F4B09F" w14:textId="77777777" w:rsidR="006311AC" w:rsidRPr="006E2124" w:rsidRDefault="006311AC">
            <w:pPr>
              <w:spacing w:after="240"/>
              <w:ind w:right="43"/>
              <w:jc w:val="left"/>
              <w:pPrChange w:id="6427" w:author="Stephanie Baer" w:date="2016-01-21T14:02:00Z">
                <w:pPr>
                  <w:spacing w:after="240"/>
                  <w:ind w:right="43"/>
                </w:pPr>
              </w:pPrChange>
            </w:pPr>
            <w:r w:rsidRPr="006E2124">
              <w:t>Electric resistance or heat pump</w:t>
            </w:r>
          </w:p>
        </w:tc>
        <w:tc>
          <w:tcPr>
            <w:tcW w:w="1440" w:type="dxa"/>
            <w:tcBorders>
              <w:top w:val="single" w:sz="8" w:space="0" w:color="auto"/>
              <w:left w:val="single" w:sz="8" w:space="0" w:color="auto"/>
              <w:bottom w:val="single" w:sz="8" w:space="0" w:color="auto"/>
              <w:right w:val="single" w:sz="8" w:space="0" w:color="auto"/>
            </w:tcBorders>
            <w:noWrap/>
            <w:vAlign w:val="center"/>
            <w:hideMark/>
            <w:tcPrChange w:id="6428" w:author="Stephanie Baer" w:date="2016-01-21T14:02:00Z">
              <w:tcPr>
                <w:tcW w:w="1440" w:type="dxa"/>
                <w:tcBorders>
                  <w:top w:val="single" w:sz="8" w:space="0" w:color="auto"/>
                  <w:left w:val="single" w:sz="8" w:space="0" w:color="auto"/>
                  <w:bottom w:val="single" w:sz="8" w:space="0" w:color="auto"/>
                  <w:right w:val="single" w:sz="8" w:space="0" w:color="auto"/>
                </w:tcBorders>
                <w:noWrap/>
                <w:vAlign w:val="bottom"/>
                <w:hideMark/>
              </w:tcPr>
            </w:tcPrChange>
          </w:tcPr>
          <w:p w14:paraId="0328C132" w14:textId="77777777" w:rsidR="006311AC" w:rsidRPr="006E2124" w:rsidRDefault="006311AC">
            <w:pPr>
              <w:spacing w:after="240"/>
              <w:jc w:val="center"/>
            </w:pPr>
            <w:r w:rsidRPr="006E2124">
              <w:t>0%</w:t>
            </w:r>
          </w:p>
        </w:tc>
      </w:tr>
      <w:tr w:rsidR="006311AC" w:rsidRPr="006E2124" w14:paraId="4C0803FF" w14:textId="77777777" w:rsidTr="00FF11A2">
        <w:trPr>
          <w:trHeight w:val="270"/>
          <w:trPrChange w:id="6429" w:author="Stephanie Baer" w:date="2016-01-21T14:02:00Z">
            <w:trPr>
              <w:trHeight w:val="270"/>
            </w:trPr>
          </w:trPrChange>
        </w:trPr>
        <w:tc>
          <w:tcPr>
            <w:tcW w:w="2970" w:type="dxa"/>
            <w:tcBorders>
              <w:top w:val="single" w:sz="8" w:space="0" w:color="auto"/>
              <w:left w:val="single" w:sz="8" w:space="0" w:color="auto"/>
              <w:bottom w:val="single" w:sz="8" w:space="0" w:color="auto"/>
              <w:right w:val="single" w:sz="8" w:space="0" w:color="auto"/>
            </w:tcBorders>
            <w:noWrap/>
            <w:vAlign w:val="center"/>
            <w:hideMark/>
            <w:tcPrChange w:id="6430" w:author="Stephanie Baer" w:date="2016-01-21T14:02:00Z">
              <w:tcPr>
                <w:tcW w:w="2970" w:type="dxa"/>
                <w:tcBorders>
                  <w:top w:val="single" w:sz="8" w:space="0" w:color="auto"/>
                  <w:left w:val="single" w:sz="8" w:space="0" w:color="auto"/>
                  <w:bottom w:val="single" w:sz="8" w:space="0" w:color="auto"/>
                  <w:right w:val="single" w:sz="8" w:space="0" w:color="auto"/>
                </w:tcBorders>
                <w:noWrap/>
                <w:vAlign w:val="bottom"/>
                <w:hideMark/>
              </w:tcPr>
            </w:tcPrChange>
          </w:tcPr>
          <w:p w14:paraId="019F76DC" w14:textId="77777777" w:rsidR="006311AC" w:rsidRPr="006E2124" w:rsidRDefault="006311AC">
            <w:pPr>
              <w:spacing w:after="240"/>
              <w:jc w:val="left"/>
              <w:pPrChange w:id="6431" w:author="Stephanie Baer" w:date="2016-01-21T14:02:00Z">
                <w:pPr>
                  <w:spacing w:after="240"/>
                </w:pPr>
              </w:pPrChange>
            </w:pPr>
            <w:r w:rsidRPr="006E2124">
              <w:lastRenderedPageBreak/>
              <w:t xml:space="preserve">Natural Gas </w:t>
            </w:r>
          </w:p>
        </w:tc>
        <w:tc>
          <w:tcPr>
            <w:tcW w:w="1440" w:type="dxa"/>
            <w:tcBorders>
              <w:top w:val="single" w:sz="8" w:space="0" w:color="auto"/>
              <w:left w:val="single" w:sz="8" w:space="0" w:color="auto"/>
              <w:bottom w:val="single" w:sz="8" w:space="0" w:color="auto"/>
              <w:right w:val="single" w:sz="8" w:space="0" w:color="auto"/>
            </w:tcBorders>
            <w:noWrap/>
            <w:vAlign w:val="center"/>
            <w:hideMark/>
            <w:tcPrChange w:id="6432" w:author="Stephanie Baer" w:date="2016-01-21T14:02:00Z">
              <w:tcPr>
                <w:tcW w:w="1440" w:type="dxa"/>
                <w:tcBorders>
                  <w:top w:val="single" w:sz="8" w:space="0" w:color="auto"/>
                  <w:left w:val="single" w:sz="8" w:space="0" w:color="auto"/>
                  <w:bottom w:val="single" w:sz="8" w:space="0" w:color="auto"/>
                  <w:right w:val="single" w:sz="8" w:space="0" w:color="auto"/>
                </w:tcBorders>
                <w:noWrap/>
                <w:vAlign w:val="bottom"/>
                <w:hideMark/>
              </w:tcPr>
            </w:tcPrChange>
          </w:tcPr>
          <w:p w14:paraId="5D9F86EC" w14:textId="77777777" w:rsidR="006311AC" w:rsidRPr="006E2124" w:rsidRDefault="006311AC">
            <w:pPr>
              <w:spacing w:after="240"/>
              <w:jc w:val="center"/>
            </w:pPr>
            <w:r w:rsidRPr="006E2124">
              <w:t>100%</w:t>
            </w:r>
          </w:p>
        </w:tc>
      </w:tr>
      <w:tr w:rsidR="006311AC" w:rsidRPr="006E2124" w14:paraId="3CF50B11" w14:textId="77777777" w:rsidTr="00FF11A2">
        <w:trPr>
          <w:trHeight w:val="270"/>
          <w:trPrChange w:id="6433" w:author="Stephanie Baer" w:date="2016-01-21T14:02:00Z">
            <w:trPr>
              <w:trHeight w:val="270"/>
            </w:trPr>
          </w:trPrChange>
        </w:trPr>
        <w:tc>
          <w:tcPr>
            <w:tcW w:w="2970" w:type="dxa"/>
            <w:tcBorders>
              <w:top w:val="single" w:sz="8" w:space="0" w:color="auto"/>
              <w:left w:val="single" w:sz="8" w:space="0" w:color="auto"/>
              <w:bottom w:val="single" w:sz="4" w:space="0" w:color="auto"/>
              <w:right w:val="single" w:sz="8" w:space="0" w:color="auto"/>
            </w:tcBorders>
            <w:noWrap/>
            <w:vAlign w:val="center"/>
            <w:hideMark/>
            <w:tcPrChange w:id="6434" w:author="Stephanie Baer" w:date="2016-01-21T14:02:00Z">
              <w:tcPr>
                <w:tcW w:w="2970" w:type="dxa"/>
                <w:tcBorders>
                  <w:top w:val="single" w:sz="8" w:space="0" w:color="auto"/>
                  <w:left w:val="single" w:sz="8" w:space="0" w:color="auto"/>
                  <w:bottom w:val="single" w:sz="4" w:space="0" w:color="auto"/>
                  <w:right w:val="single" w:sz="8" w:space="0" w:color="auto"/>
                </w:tcBorders>
                <w:noWrap/>
                <w:vAlign w:val="bottom"/>
                <w:hideMark/>
              </w:tcPr>
            </w:tcPrChange>
          </w:tcPr>
          <w:p w14:paraId="6A8E2108" w14:textId="77777777" w:rsidR="006311AC" w:rsidRPr="006E2124" w:rsidRDefault="006311AC">
            <w:pPr>
              <w:spacing w:after="240"/>
              <w:jc w:val="left"/>
              <w:pPrChange w:id="6435" w:author="Stephanie Baer" w:date="2016-01-21T14:02:00Z">
                <w:pPr>
                  <w:spacing w:after="240"/>
                </w:pPr>
              </w:pPrChange>
            </w:pPr>
            <w:r w:rsidRPr="006E2124">
              <w:t>Unknown heating fuel</w:t>
            </w:r>
            <w:r w:rsidRPr="006E2124">
              <w:rPr>
                <w:rFonts w:ascii="Arial" w:eastAsiaTheme="majorEastAsia" w:hAnsi="Arial"/>
                <w:vertAlign w:val="superscript"/>
              </w:rPr>
              <w:footnoteReference w:id="523"/>
            </w:r>
          </w:p>
        </w:tc>
        <w:tc>
          <w:tcPr>
            <w:tcW w:w="1440" w:type="dxa"/>
            <w:tcBorders>
              <w:top w:val="single" w:sz="8" w:space="0" w:color="auto"/>
              <w:left w:val="single" w:sz="8" w:space="0" w:color="auto"/>
              <w:bottom w:val="single" w:sz="4" w:space="0" w:color="auto"/>
              <w:right w:val="single" w:sz="8" w:space="0" w:color="auto"/>
            </w:tcBorders>
            <w:noWrap/>
            <w:vAlign w:val="center"/>
            <w:hideMark/>
            <w:tcPrChange w:id="6436" w:author="Stephanie Baer" w:date="2016-01-21T14:02:00Z">
              <w:tcPr>
                <w:tcW w:w="1440" w:type="dxa"/>
                <w:tcBorders>
                  <w:top w:val="single" w:sz="8" w:space="0" w:color="auto"/>
                  <w:left w:val="single" w:sz="8" w:space="0" w:color="auto"/>
                  <w:bottom w:val="single" w:sz="4" w:space="0" w:color="auto"/>
                  <w:right w:val="single" w:sz="8" w:space="0" w:color="auto"/>
                </w:tcBorders>
                <w:noWrap/>
                <w:vAlign w:val="bottom"/>
                <w:hideMark/>
              </w:tcPr>
            </w:tcPrChange>
          </w:tcPr>
          <w:p w14:paraId="6996101D" w14:textId="77777777" w:rsidR="006311AC" w:rsidRPr="006E2124" w:rsidRDefault="006311AC">
            <w:pPr>
              <w:spacing w:after="240"/>
              <w:jc w:val="center"/>
            </w:pPr>
            <w:r w:rsidRPr="006E2124">
              <w:t>87%</w:t>
            </w:r>
          </w:p>
        </w:tc>
      </w:tr>
    </w:tbl>
    <w:p w14:paraId="1FB65F8C" w14:textId="77777777" w:rsidR="006311AC" w:rsidRPr="006E2124" w:rsidRDefault="006311AC" w:rsidP="006311AC">
      <w:pPr>
        <w:spacing w:after="240"/>
        <w:ind w:left="2160" w:firstLine="720"/>
        <w:rPr>
          <w:rFonts w:cstheme="minorHAnsi"/>
        </w:rPr>
      </w:pPr>
      <w:r w:rsidRPr="006E2124">
        <w:rPr>
          <w:rFonts w:cstheme="minorHAnsi"/>
        </w:rPr>
        <w:t>Other factors as defined above</w:t>
      </w:r>
    </w:p>
    <w:p w14:paraId="327C4591" w14:textId="77777777" w:rsidR="006311AC" w:rsidRPr="006E2124" w:rsidRDefault="006311AC" w:rsidP="006311AC">
      <w:pPr>
        <w:spacing w:after="240"/>
        <w:rPr>
          <w:rFonts w:cstheme="minorHAnsi"/>
        </w:rPr>
      </w:pPr>
      <w:r w:rsidRPr="006E2124">
        <w:rPr>
          <w:noProof/>
        </w:rPr>
        <mc:AlternateContent>
          <mc:Choice Requires="wps">
            <w:drawing>
              <wp:inline distT="0" distB="0" distL="0" distR="0" wp14:anchorId="26287B28" wp14:editId="7A09638D">
                <wp:extent cx="5647690" cy="1084521"/>
                <wp:effectExtent l="0" t="0" r="10160" b="20955"/>
                <wp:docPr id="317" name="Text Box 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7690" cy="1084521"/>
                        </a:xfrm>
                        <a:prstGeom prst="rect">
                          <a:avLst/>
                        </a:prstGeom>
                        <a:solidFill>
                          <a:srgbClr val="FFFFFF"/>
                        </a:solidFill>
                        <a:ln w="9525">
                          <a:solidFill>
                            <a:srgbClr val="000000"/>
                          </a:solidFill>
                          <a:miter lim="800000"/>
                          <a:headEnd/>
                          <a:tailEnd/>
                        </a:ln>
                      </wps:spPr>
                      <wps:txbx>
                        <w:txbxContent>
                          <w:p w14:paraId="2988D3DC" w14:textId="77777777" w:rsidR="00F60751" w:rsidRDefault="00F60751" w:rsidP="006311AC">
                            <w:pPr>
                              <w:rPr>
                                <w:rFonts w:cstheme="minorHAnsi"/>
                              </w:rPr>
                            </w:pPr>
                            <w:r>
                              <w:rPr>
                                <w:rFonts w:cstheme="minorHAnsi"/>
                              </w:rPr>
                              <w:t>For example, a 2.0 COP heat pump water heater in conditioned space, in a single family home with gas space heat (70% system efficiency):</w:t>
                            </w:r>
                          </w:p>
                          <w:p w14:paraId="01345AF2" w14:textId="77777777" w:rsidR="00F60751" w:rsidRDefault="00F60751" w:rsidP="006311AC">
                            <w:pPr>
                              <w:ind w:left="1440" w:hanging="720"/>
                              <w:rPr>
                                <w:rFonts w:cstheme="minorHAnsi"/>
                              </w:rPr>
                            </w:pPr>
                            <w:r>
                              <w:rPr>
                                <w:rFonts w:cstheme="minorHAnsi"/>
                              </w:rPr>
                              <w:t xml:space="preserve">ΔTherms = </w:t>
                            </w:r>
                            <w:proofErr w:type="gramStart"/>
                            <w:r>
                              <w:rPr>
                                <w:rFonts w:cstheme="minorHAnsi"/>
                              </w:rPr>
                              <w:t>-(</w:t>
                            </w:r>
                            <w:proofErr w:type="gramEnd"/>
                            <w:r>
                              <w:rPr>
                                <w:rFonts w:cstheme="minorHAnsi"/>
                              </w:rPr>
                              <w:t>(((17.6 * 2.56 * 365.25* 8.33 * (125 – 54) * 1.0) / 3412) – (17.6 * 2.56 * 365.25* 8.33 * (125 – 54) * 1.0 / 3412 / 2.0)) * 1 * 0.49 * 0.03412) / (0.7 * 1)</w:t>
                            </w:r>
                          </w:p>
                          <w:p w14:paraId="509195FC" w14:textId="77777777" w:rsidR="00F60751" w:rsidRDefault="00F60751" w:rsidP="006311AC">
                            <w:pPr>
                              <w:ind w:left="1440" w:hanging="720"/>
                              <w:rPr>
                                <w:rFonts w:cstheme="minorHAnsi"/>
                              </w:rPr>
                            </w:pPr>
                            <w:r>
                              <w:rPr>
                                <w:rFonts w:cstheme="minorHAnsi"/>
                              </w:rPr>
                              <w:tab/>
                              <w:t>= - 34.1 therms</w:t>
                            </w:r>
                          </w:p>
                          <w:p w14:paraId="7C33B47E" w14:textId="77777777" w:rsidR="00F60751" w:rsidRDefault="00F60751" w:rsidP="006311AC"/>
                        </w:txbxContent>
                      </wps:txbx>
                      <wps:bodyPr rot="0" vert="horz" wrap="square" lIns="91440" tIns="45720" rIns="91440" bIns="45720" anchor="t" anchorCtr="0">
                        <a:noAutofit/>
                      </wps:bodyPr>
                    </wps:wsp>
                  </a:graphicData>
                </a:graphic>
              </wp:inline>
            </w:drawing>
          </mc:Choice>
          <mc:Fallback>
            <w:pict>
              <v:shape w14:anchorId="26287B28" id="Text Box 317" o:spid="_x0000_s1077" type="#_x0000_t202" style="width:444.7pt;height:8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">
                <v:textbox>
                  <w:txbxContent>
                    <w:p w14:paraId="2988D3DC" w14:textId="77777777" w:rsidR="00F60751" w:rsidRDefault="00F60751" w:rsidP="006311AC">
                      <w:pPr>
                        <w:rPr>
                          <w:rFonts w:cstheme="minorHAnsi"/>
                        </w:rPr>
                      </w:pPr>
                      <w:r>
                        <w:rPr>
                          <w:rFonts w:cstheme="minorHAnsi"/>
                        </w:rPr>
                        <w:t>For example, a 2.0 COP heat pump water heater in conditioned space, in a single family home with gas space heat (70% system efficiency):</w:t>
                      </w:r>
                    </w:p>
                    <w:p w14:paraId="01345AF2" w14:textId="77777777" w:rsidR="00F60751" w:rsidRDefault="00F60751" w:rsidP="006311AC">
                      <w:pPr>
                        <w:ind w:left="1440" w:hanging="720"/>
                        <w:rPr>
                          <w:rFonts w:cstheme="minorHAnsi"/>
                        </w:rPr>
                      </w:pPr>
                      <w:r>
                        <w:rPr>
                          <w:rFonts w:cstheme="minorHAnsi"/>
                        </w:rPr>
                        <w:t xml:space="preserve">ΔTherms = </w:t>
                      </w:r>
                      <w:proofErr w:type="gramStart"/>
                      <w:r>
                        <w:rPr>
                          <w:rFonts w:cstheme="minorHAnsi"/>
                        </w:rPr>
                        <w:t>-(</w:t>
                      </w:r>
                      <w:proofErr w:type="gramEnd"/>
                      <w:r>
                        <w:rPr>
                          <w:rFonts w:cstheme="minorHAnsi"/>
                        </w:rPr>
                        <w:t>(((17.6 * 2.56 * 365.25* 8.33 * (125 – 54) * 1.0) / 3412) – (17.6 * 2.56 * 365.25* 8.33 * (125 – 54) * 1.0 / 3412 / 2.0)) * 1 * 0.49 * 0.03412) / (0.7 * 1)</w:t>
                      </w:r>
                    </w:p>
                    <w:p w14:paraId="509195FC" w14:textId="77777777" w:rsidR="00F60751" w:rsidRDefault="00F60751" w:rsidP="006311AC">
                      <w:pPr>
                        <w:ind w:left="1440" w:hanging="720"/>
                        <w:rPr>
                          <w:rFonts w:cstheme="minorHAnsi"/>
                        </w:rPr>
                      </w:pPr>
                      <w:r>
                        <w:rPr>
                          <w:rFonts w:cstheme="minorHAnsi"/>
                        </w:rPr>
                        <w:tab/>
                        <w:t>= - 34.1 therms</w:t>
                      </w:r>
                    </w:p>
                    <w:p w14:paraId="7C33B47E" w14:textId="77777777" w:rsidR="00F60751" w:rsidRDefault="00F60751" w:rsidP="006311AC"/>
                  </w:txbxContent>
                </v:textbox>
                <w10:anchorlock/>
              </v:shape>
            </w:pict>
          </mc:Fallback>
        </mc:AlternateContent>
      </w:r>
    </w:p>
    <w:p w14:paraId="64859EFE" w14:textId="77777777" w:rsidR="006311AC" w:rsidRPr="006E2124" w:rsidRDefault="006311AC" w:rsidP="006311A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Water Impact Descriptions and Calculation  </w:t>
      </w:r>
    </w:p>
    <w:p w14:paraId="753175E0" w14:textId="77777777" w:rsidR="006311AC" w:rsidRPr="006E2124" w:rsidRDefault="006311AC" w:rsidP="006311AC">
      <w:pPr>
        <w:spacing w:after="240"/>
        <w:rPr>
          <w:rFonts w:cstheme="minorHAnsi"/>
        </w:rPr>
      </w:pPr>
      <w:r w:rsidRPr="006E2124">
        <w:rPr>
          <w:rFonts w:cstheme="minorHAnsi"/>
        </w:rPr>
        <w:t>N/A</w:t>
      </w:r>
    </w:p>
    <w:p w14:paraId="0583F908" w14:textId="77777777" w:rsidR="006311AC" w:rsidRPr="006E2124" w:rsidRDefault="006311AC" w:rsidP="006311A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Deemed O&amp;M Cost Adjustment Calculation </w:t>
      </w:r>
    </w:p>
    <w:p w14:paraId="32F555B0" w14:textId="77777777" w:rsidR="006311AC" w:rsidRPr="006E2124" w:rsidRDefault="006311AC" w:rsidP="006311AC">
      <w:pPr>
        <w:spacing w:after="240"/>
        <w:rPr>
          <w:rFonts w:cstheme="minorHAnsi"/>
        </w:rPr>
      </w:pPr>
      <w:r w:rsidRPr="006E2124">
        <w:rPr>
          <w:rFonts w:cstheme="minorHAnsi"/>
        </w:rPr>
        <w:t>N/A</w:t>
      </w:r>
    </w:p>
    <w:p w14:paraId="08E51A1B" w14:textId="77777777" w:rsidR="006311AC" w:rsidRPr="006E2124" w:rsidRDefault="006311AC" w:rsidP="006311AC">
      <w:pPr>
        <w:keepNext/>
        <w:keepLines/>
        <w:spacing w:before="200" w:after="0"/>
        <w:outlineLvl w:val="5"/>
        <w:rPr>
          <w:rFonts w:eastAsiaTheme="majorEastAsia" w:cstheme="majorBidi"/>
          <w:b/>
          <w:iCs/>
          <w:smallCaps/>
        </w:rPr>
      </w:pPr>
      <w:r w:rsidRPr="006E2124">
        <w:rPr>
          <w:rFonts w:eastAsiaTheme="majorEastAsia" w:cstheme="majorBidi"/>
          <w:b/>
          <w:iCs/>
          <w:smallCaps/>
        </w:rPr>
        <w:t>Measure Code: RS-HWE-HPWH-</w:t>
      </w:r>
      <w:del w:id="6437" w:author="Samuel Dent" w:date="2015-10-08T10:09:00Z">
        <w:r w:rsidRPr="006E2124" w:rsidDel="00CE785C">
          <w:rPr>
            <w:rFonts w:eastAsiaTheme="majorEastAsia" w:cstheme="majorBidi"/>
            <w:b/>
            <w:iCs/>
            <w:smallCaps/>
          </w:rPr>
          <w:delText>V04</w:delText>
        </w:r>
      </w:del>
      <w:ins w:id="6438" w:author="Samuel Dent" w:date="2015-10-08T10:09:00Z">
        <w:r w:rsidRPr="006E2124">
          <w:rPr>
            <w:rFonts w:eastAsiaTheme="majorEastAsia" w:cstheme="majorBidi"/>
            <w:b/>
            <w:iCs/>
            <w:smallCaps/>
          </w:rPr>
          <w:t>V0</w:t>
        </w:r>
        <w:r>
          <w:rPr>
            <w:rFonts w:eastAsiaTheme="majorEastAsia" w:cstheme="majorBidi"/>
            <w:b/>
            <w:iCs/>
            <w:smallCaps/>
          </w:rPr>
          <w:t>5</w:t>
        </w:r>
      </w:ins>
      <w:r w:rsidRPr="006E2124">
        <w:rPr>
          <w:rFonts w:eastAsiaTheme="majorEastAsia" w:cstheme="majorBidi"/>
          <w:b/>
          <w:iCs/>
          <w:smallCaps/>
        </w:rPr>
        <w:t>-</w:t>
      </w:r>
      <w:del w:id="6439" w:author="Samuel Dent" w:date="2015-10-08T10:09:00Z">
        <w:r w:rsidRPr="006E2124" w:rsidDel="00CE785C">
          <w:rPr>
            <w:rFonts w:eastAsiaTheme="majorEastAsia" w:cstheme="majorBidi"/>
            <w:b/>
            <w:iCs/>
            <w:smallCaps/>
          </w:rPr>
          <w:delText>150601</w:delText>
        </w:r>
      </w:del>
      <w:ins w:id="6440" w:author="Samuel Dent" w:date="2015-10-08T10:09:00Z">
        <w:r w:rsidRPr="006E2124">
          <w:rPr>
            <w:rFonts w:eastAsiaTheme="majorEastAsia" w:cstheme="majorBidi"/>
            <w:b/>
            <w:iCs/>
            <w:smallCaps/>
          </w:rPr>
          <w:t>1</w:t>
        </w:r>
        <w:r>
          <w:rPr>
            <w:rFonts w:eastAsiaTheme="majorEastAsia" w:cstheme="majorBidi"/>
            <w:b/>
            <w:iCs/>
            <w:smallCaps/>
          </w:rPr>
          <w:t>6</w:t>
        </w:r>
        <w:r w:rsidRPr="006E2124">
          <w:rPr>
            <w:rFonts w:eastAsiaTheme="majorEastAsia" w:cstheme="majorBidi"/>
            <w:b/>
            <w:iCs/>
            <w:smallCaps/>
          </w:rPr>
          <w:t>0601</w:t>
        </w:r>
      </w:ins>
    </w:p>
    <w:p w14:paraId="58273721" w14:textId="77777777" w:rsidR="004C0465" w:rsidRDefault="004C0465" w:rsidP="00841F99">
      <w:pPr>
        <w:keepNext/>
        <w:keepLines/>
        <w:spacing w:before="200" w:after="0"/>
        <w:outlineLvl w:val="5"/>
        <w:rPr>
          <w:rFonts w:eastAsiaTheme="majorEastAsia" w:cstheme="majorBidi"/>
          <w:b/>
          <w:iCs/>
          <w:smallCaps/>
        </w:rPr>
      </w:pPr>
    </w:p>
    <w:p w14:paraId="737AC51A" w14:textId="77777777" w:rsidR="004C0465" w:rsidRDefault="004C0465" w:rsidP="00841F99">
      <w:pPr>
        <w:keepNext/>
        <w:keepLines/>
        <w:spacing w:before="200" w:after="0"/>
        <w:outlineLvl w:val="5"/>
        <w:rPr>
          <w:rFonts w:eastAsiaTheme="majorEastAsia" w:cstheme="majorBidi"/>
          <w:b/>
          <w:iCs/>
          <w:smallCaps/>
        </w:rPr>
        <w:sectPr w:rsidR="004C0465">
          <w:headerReference w:type="default" r:id="rId47"/>
          <w:pgSz w:w="12240" w:h="15840"/>
          <w:pgMar w:top="1440" w:right="1440" w:bottom="1440" w:left="1440" w:header="720" w:footer="720" w:gutter="0"/>
          <w:cols w:space="720"/>
          <w:docGrid w:linePitch="360"/>
        </w:sectPr>
      </w:pPr>
    </w:p>
    <w:p w14:paraId="47E867A9" w14:textId="77777777" w:rsidR="00841F99" w:rsidRPr="000B7BB6" w:rsidRDefault="00841F99" w:rsidP="00841F99">
      <w:pPr>
        <w:pStyle w:val="Heading3"/>
      </w:pPr>
      <w:bookmarkStart w:id="6441" w:name="_Toc319489370"/>
      <w:bookmarkStart w:id="6442" w:name="_Toc319662641"/>
      <w:bookmarkStart w:id="6443" w:name="_Ref325428680"/>
      <w:bookmarkStart w:id="6444" w:name="_Ref325428684"/>
      <w:bookmarkStart w:id="6445" w:name="_Ref326033772"/>
      <w:bookmarkStart w:id="6446" w:name="_Toc333219094"/>
      <w:bookmarkStart w:id="6447" w:name="_Ref355961103"/>
      <w:bookmarkStart w:id="6448" w:name="_Toc437592982"/>
      <w:bookmarkStart w:id="6449" w:name="_Toc437855997"/>
      <w:bookmarkStart w:id="6450" w:name="_Toc315447655"/>
      <w:bookmarkStart w:id="6451" w:name="_Toc441217051"/>
      <w:r w:rsidRPr="000B7BB6">
        <w:lastRenderedPageBreak/>
        <w:t>Low Flow Faucet Aerators</w:t>
      </w:r>
      <w:bookmarkEnd w:id="6441"/>
      <w:bookmarkEnd w:id="6442"/>
      <w:bookmarkEnd w:id="6443"/>
      <w:bookmarkEnd w:id="6444"/>
      <w:bookmarkEnd w:id="6445"/>
      <w:bookmarkEnd w:id="6446"/>
      <w:bookmarkEnd w:id="6447"/>
      <w:bookmarkEnd w:id="6448"/>
      <w:bookmarkEnd w:id="6449"/>
      <w:bookmarkEnd w:id="6451"/>
      <w:r w:rsidRPr="000B7BB6">
        <w:t xml:space="preserve"> </w:t>
      </w:r>
      <w:bookmarkEnd w:id="6450"/>
    </w:p>
    <w:p w14:paraId="39DDA9EB" w14:textId="77777777" w:rsidR="00586972" w:rsidRDefault="00586972" w:rsidP="00586972">
      <w:pPr>
        <w:rPr>
          <w:rFonts w:cstheme="minorHAnsi"/>
          <w:szCs w:val="20"/>
        </w:rPr>
      </w:pPr>
      <w:r>
        <w:rPr>
          <w:rFonts w:cstheme="minorHAnsi"/>
          <w:szCs w:val="20"/>
        </w:rPr>
        <w:t>This measure relates to the installation of a low flow faucet aerator in a household kitchen or bath faucet fixture.</w:t>
      </w:r>
    </w:p>
    <w:p w14:paraId="07CC68F4" w14:textId="77777777" w:rsidR="00586972" w:rsidRDefault="00586972" w:rsidP="00586972">
      <w:pPr>
        <w:rPr>
          <w:rFonts w:cstheme="minorHAnsi"/>
        </w:rPr>
      </w:pPr>
      <w:r>
        <w:rPr>
          <w:rFonts w:cstheme="minorHAnsi"/>
          <w:szCs w:val="20"/>
        </w:rPr>
        <w:t xml:space="preserve">This measure may be used for units provided through Efficiency Kit’s however the in service rate for such measures should be derived through evaluation results specifically for this implementation methodology. </w:t>
      </w:r>
    </w:p>
    <w:p w14:paraId="47E2FE2E" w14:textId="77777777" w:rsidR="00586972" w:rsidRDefault="00586972" w:rsidP="00586972">
      <w:pPr>
        <w:rPr>
          <w:rFonts w:cstheme="minorHAnsi"/>
          <w:szCs w:val="20"/>
        </w:rPr>
      </w:pPr>
      <w:r>
        <w:rPr>
          <w:rFonts w:cstheme="minorHAnsi"/>
          <w:szCs w:val="20"/>
        </w:rPr>
        <w:t xml:space="preserve">This measure was developed to be applicable to the following program types:  TOS, NC, RF, DI, KITS.  </w:t>
      </w:r>
    </w:p>
    <w:p w14:paraId="6A3E049F" w14:textId="77777777" w:rsidR="00586972" w:rsidRDefault="00586972" w:rsidP="00586972">
      <w:pPr>
        <w:rPr>
          <w:rFonts w:cstheme="minorHAnsi"/>
          <w:szCs w:val="20"/>
        </w:rPr>
      </w:pPr>
      <w:r>
        <w:rPr>
          <w:rFonts w:cstheme="minorHAnsi"/>
          <w:szCs w:val="20"/>
        </w:rPr>
        <w:t>If applied to other program types, the measure savings should be verified.</w:t>
      </w:r>
    </w:p>
    <w:p w14:paraId="684446C3" w14:textId="77777777" w:rsidR="00586972" w:rsidRDefault="00586972" w:rsidP="00586972">
      <w:pPr>
        <w:pStyle w:val="Heading6"/>
      </w:pPr>
      <w:r>
        <w:t xml:space="preserve">Definition of Efficient Equipment </w:t>
      </w:r>
    </w:p>
    <w:p w14:paraId="1E5BA279" w14:textId="77777777" w:rsidR="00586972" w:rsidRDefault="00586972" w:rsidP="00586972">
      <w:pPr>
        <w:rPr>
          <w:rFonts w:cstheme="minorHAnsi"/>
        </w:rPr>
      </w:pPr>
      <w:r>
        <w:rPr>
          <w:rFonts w:cstheme="minorHAnsi"/>
          <w:szCs w:val="20"/>
        </w:rPr>
        <w:t>To qualify for this measure the installed equipment must be a low flow faucet aerator, for bathrooms rated at 1.5 gallons per minute (GPM) or less, or for kitchens rated at 2.2 GPM or less. Savings are calculated on an average savings per faucet fixture basis.</w:t>
      </w:r>
    </w:p>
    <w:p w14:paraId="3C74CA8F" w14:textId="77777777" w:rsidR="00586972" w:rsidRDefault="00586972" w:rsidP="00586972">
      <w:pPr>
        <w:pStyle w:val="Heading6"/>
      </w:pPr>
      <w:r>
        <w:t xml:space="preserve">Definition of Baseline Equipment </w:t>
      </w:r>
    </w:p>
    <w:p w14:paraId="678B982E" w14:textId="77777777" w:rsidR="00586972" w:rsidRDefault="00586972" w:rsidP="00586972">
      <w:pPr>
        <w:rPr>
          <w:rFonts w:cstheme="minorHAnsi"/>
        </w:rPr>
      </w:pPr>
      <w:r>
        <w:rPr>
          <w:rFonts w:cstheme="minorHAnsi"/>
          <w:szCs w:val="20"/>
        </w:rPr>
        <w:t>The baseline condition is assumed to be a standard bathroom faucet aerator rated at 2.25 GPM or greater, or a standard kitchen faucet aerator rated at 2.75 GPM or greater. Average measured flow rates are used in the algorithm and are lower, reflecting the penetration of previously installed low flow fixtures (</w:t>
      </w:r>
      <w:r>
        <w:rPr>
          <w:rFonts w:cstheme="minorHAnsi"/>
          <w:noProof/>
        </w:rPr>
        <w:t>and therefore the freerider rate for this measure should be 0)</w:t>
      </w:r>
      <w:r>
        <w:rPr>
          <w:rFonts w:cstheme="minorHAnsi"/>
          <w:szCs w:val="20"/>
        </w:rPr>
        <w:t>, use of the faucet at less than full flow, debris buildup, and lower water system pressure than fixtures are rated at.</w:t>
      </w:r>
    </w:p>
    <w:p w14:paraId="7159FA72" w14:textId="77777777" w:rsidR="00586972" w:rsidRDefault="00586972" w:rsidP="00586972">
      <w:pPr>
        <w:pStyle w:val="Heading6"/>
      </w:pPr>
      <w:r>
        <w:t xml:space="preserve">Deemed Lifetime of Efficient Equipment </w:t>
      </w:r>
    </w:p>
    <w:p w14:paraId="23E9CA2C" w14:textId="77777777" w:rsidR="00586972" w:rsidRDefault="00586972" w:rsidP="00586972">
      <w:pPr>
        <w:rPr>
          <w:rFonts w:cstheme="minorHAnsi"/>
        </w:rPr>
      </w:pPr>
      <w:r>
        <w:rPr>
          <w:rFonts w:cstheme="minorHAnsi"/>
          <w:szCs w:val="20"/>
        </w:rPr>
        <w:t>The expected measure life is assumed to be 9 years.</w:t>
      </w:r>
      <w:r>
        <w:rPr>
          <w:rStyle w:val="FootnoteReference"/>
          <w:rFonts w:eastAsiaTheme="majorEastAsia"/>
        </w:rPr>
        <w:footnoteReference w:id="524"/>
      </w:r>
    </w:p>
    <w:p w14:paraId="5AFDBD0B" w14:textId="77777777" w:rsidR="00586972" w:rsidRDefault="00586972" w:rsidP="00586972">
      <w:pPr>
        <w:pStyle w:val="Heading6"/>
      </w:pPr>
      <w:r>
        <w:t xml:space="preserve">Deemed Measure Cost </w:t>
      </w:r>
    </w:p>
    <w:p w14:paraId="534A3EA3" w14:textId="77777777" w:rsidR="00586972" w:rsidRDefault="00586972" w:rsidP="00586972">
      <w:pPr>
        <w:rPr>
          <w:rFonts w:cstheme="minorHAnsi"/>
          <w:szCs w:val="20"/>
        </w:rPr>
      </w:pPr>
      <w:r>
        <w:rPr>
          <w:rFonts w:cstheme="minorHAnsi"/>
          <w:szCs w:val="20"/>
        </w:rPr>
        <w:t>The incremental cost for this measure is $8</w:t>
      </w:r>
      <w:r>
        <w:rPr>
          <w:rStyle w:val="FootnoteReference"/>
          <w:rFonts w:eastAsiaTheme="majorEastAsia"/>
        </w:rPr>
        <w:footnoteReference w:id="525"/>
      </w:r>
      <w:r>
        <w:rPr>
          <w:rFonts w:cstheme="minorHAnsi"/>
          <w:szCs w:val="20"/>
        </w:rPr>
        <w:t xml:space="preserve"> or program actual.</w:t>
      </w:r>
    </w:p>
    <w:p w14:paraId="6251E5C7" w14:textId="77777777" w:rsidR="00586972" w:rsidRDefault="00586972" w:rsidP="00586972">
      <w:pPr>
        <w:rPr>
          <w:rFonts w:cstheme="minorHAnsi"/>
          <w:szCs w:val="20"/>
        </w:rPr>
      </w:pPr>
      <w:r>
        <w:rPr>
          <w:rFonts w:cstheme="minorHAnsi"/>
          <w:szCs w:val="20"/>
        </w:rPr>
        <w:t xml:space="preserve">For faucet aerators provided in Efficiency Kits, </w:t>
      </w:r>
      <w:r>
        <w:rPr>
          <w:rFonts w:cstheme="minorHAnsi"/>
        </w:rPr>
        <w:t>the actual program delivery costs should be utilized.</w:t>
      </w:r>
    </w:p>
    <w:p w14:paraId="7AE8F914" w14:textId="77777777" w:rsidR="00586972" w:rsidRDefault="00586972" w:rsidP="00586972">
      <w:pPr>
        <w:pStyle w:val="Heading6"/>
      </w:pPr>
      <w:r>
        <w:t>Loadshape</w:t>
      </w:r>
    </w:p>
    <w:p w14:paraId="56A862C9" w14:textId="77777777" w:rsidR="00586972" w:rsidRDefault="00586972" w:rsidP="00586972">
      <w:pPr>
        <w:rPr>
          <w:rFonts w:cstheme="minorHAnsi"/>
          <w:color w:val="000000"/>
          <w:szCs w:val="20"/>
        </w:rPr>
      </w:pPr>
      <w:r>
        <w:rPr>
          <w:rFonts w:cstheme="minorHAnsi"/>
          <w:color w:val="000000"/>
          <w:szCs w:val="20"/>
        </w:rPr>
        <w:t>Loadshape R03 - Residential Electric DHW</w:t>
      </w:r>
    </w:p>
    <w:p w14:paraId="14E28FDD" w14:textId="77777777" w:rsidR="00586972" w:rsidRDefault="00586972" w:rsidP="00586972">
      <w:pPr>
        <w:pStyle w:val="Heading6"/>
      </w:pPr>
      <w:r>
        <w:t>Coincidence Factor</w:t>
      </w:r>
    </w:p>
    <w:p w14:paraId="52B5D8C4" w14:textId="77777777" w:rsidR="00586972" w:rsidRDefault="00586972" w:rsidP="00586972">
      <w:pPr>
        <w:rPr>
          <w:rFonts w:cstheme="minorHAnsi"/>
          <w:noProof/>
          <w:lang w:val="nl-NL"/>
        </w:rPr>
      </w:pPr>
      <w:r>
        <w:rPr>
          <w:rFonts w:cstheme="minorHAnsi"/>
          <w:noProof/>
          <w:lang w:val="nl-NL"/>
        </w:rPr>
        <w:t>The coincidence factor for this measure is assumed to be 2.2%.</w:t>
      </w:r>
      <w:r>
        <w:rPr>
          <w:rStyle w:val="FootnoteReference"/>
          <w:rFonts w:eastAsiaTheme="majorEastAsia"/>
          <w:lang w:val="nl-NL"/>
        </w:rPr>
        <w:footnoteReference w:id="526"/>
      </w:r>
    </w:p>
    <w:p w14:paraId="2549BBFC" w14:textId="77777777" w:rsidR="00586972" w:rsidRDefault="00586972" w:rsidP="00586972">
      <w:pPr>
        <w:keepNext/>
        <w:pBdr>
          <w:top w:val="double" w:sz="4" w:space="1" w:color="auto"/>
          <w:bottom w:val="double" w:sz="4" w:space="1" w:color="auto"/>
        </w:pBdr>
        <w:jc w:val="center"/>
        <w:rPr>
          <w:rFonts w:cstheme="minorHAnsi"/>
          <w:b/>
          <w:szCs w:val="20"/>
        </w:rPr>
      </w:pPr>
      <w:r>
        <w:rPr>
          <w:rFonts w:cstheme="minorHAnsi"/>
          <w:b/>
          <w:szCs w:val="20"/>
        </w:rPr>
        <w:lastRenderedPageBreak/>
        <w:t>Algorithm</w:t>
      </w:r>
    </w:p>
    <w:p w14:paraId="18BD71CA" w14:textId="77777777" w:rsidR="00586972" w:rsidRDefault="00586972" w:rsidP="00586972">
      <w:pPr>
        <w:pStyle w:val="Heading6"/>
      </w:pPr>
      <w:r>
        <w:t xml:space="preserve">Calculation of Savings </w:t>
      </w:r>
    </w:p>
    <w:p w14:paraId="36C3118C" w14:textId="77777777" w:rsidR="00586972" w:rsidRDefault="00586972" w:rsidP="00586972">
      <w:pPr>
        <w:pStyle w:val="Heading6"/>
      </w:pPr>
      <w:r>
        <w:t xml:space="preserve">Electric Energy Savings </w:t>
      </w:r>
    </w:p>
    <w:p w14:paraId="7485066A" w14:textId="77777777" w:rsidR="00586972" w:rsidRDefault="00586972" w:rsidP="00586972">
      <w:pPr>
        <w:rPr>
          <w:u w:val="single"/>
        </w:rPr>
      </w:pPr>
      <w:r>
        <w:t xml:space="preserve">Note these savings are </w:t>
      </w:r>
      <w:r>
        <w:rPr>
          <w:i/>
        </w:rPr>
        <w:t>per</w:t>
      </w:r>
      <w:r>
        <w:t xml:space="preserve"> faucet retrofitted</w:t>
      </w:r>
      <w:r>
        <w:rPr>
          <w:rStyle w:val="FootnoteReference"/>
        </w:rPr>
        <w:footnoteReference w:id="527"/>
      </w:r>
      <w:r>
        <w:t xml:space="preserve"> (unless faucet type is unknown, then it is per household).</w:t>
      </w:r>
    </w:p>
    <w:p w14:paraId="2E54198E" w14:textId="77777777" w:rsidR="00586972" w:rsidRDefault="00586972" w:rsidP="00586972">
      <w:pPr>
        <w:ind w:left="1440" w:hanging="720"/>
        <w:rPr>
          <w:rFonts w:cstheme="minorHAnsi"/>
          <w:noProof/>
        </w:rPr>
      </w:pPr>
      <w:r>
        <w:rPr>
          <w:rFonts w:cstheme="minorHAnsi"/>
          <w:noProof/>
        </w:rPr>
        <w:t xml:space="preserve">ΔkWh  </w:t>
      </w:r>
      <w:r>
        <w:rPr>
          <w:rFonts w:cstheme="minorHAnsi"/>
          <w:noProof/>
        </w:rPr>
        <w:tab/>
        <w:t>= %ElectricDHW  * ((GPM_base * L_base - GPM_low * L_low) * Household * 365.25 *DF / FPH) * EPG_electric * ISR</w:t>
      </w:r>
    </w:p>
    <w:p w14:paraId="6B65189A" w14:textId="77777777" w:rsidR="00586972" w:rsidRDefault="00586972" w:rsidP="00586972">
      <w:pPr>
        <w:rPr>
          <w:rFonts w:cstheme="minorHAnsi"/>
          <w:noProof/>
        </w:rPr>
      </w:pPr>
      <w:r>
        <w:rPr>
          <w:rFonts w:cstheme="minorHAnsi"/>
          <w:noProof/>
        </w:rPr>
        <w:t>Where:</w:t>
      </w:r>
    </w:p>
    <w:p w14:paraId="206DB8BE" w14:textId="77777777" w:rsidR="00586972" w:rsidRDefault="00586972" w:rsidP="00586972">
      <w:pPr>
        <w:ind w:left="720"/>
        <w:rPr>
          <w:rFonts w:cstheme="minorHAnsi"/>
          <w:noProof/>
        </w:rPr>
      </w:pPr>
      <w:r>
        <w:rPr>
          <w:rFonts w:cstheme="minorHAnsi"/>
          <w:noProof/>
        </w:rPr>
        <w:t xml:space="preserve">%ElectricDHW </w:t>
      </w:r>
      <w:r>
        <w:rPr>
          <w:rFonts w:cstheme="minorHAnsi"/>
          <w:noProof/>
        </w:rPr>
        <w:tab/>
        <w:t xml:space="preserve">= </w:t>
      </w:r>
      <w:r>
        <w:rPr>
          <w:rFonts w:cstheme="minorHAnsi"/>
        </w:rPr>
        <w:t>p</w:t>
      </w:r>
      <w:r>
        <w:rPr>
          <w:rFonts w:cstheme="minorHAnsi"/>
          <w:noProof/>
        </w:rPr>
        <w:t>roportion of water heating supplied by electric resistance heating</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586972" w14:paraId="74ECC3D3" w14:textId="77777777" w:rsidTr="00C04E8D">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C5520F9" w14:textId="77777777" w:rsidR="00586972" w:rsidRDefault="00586972" w:rsidP="00C04E8D">
            <w:pPr>
              <w:spacing w:line="276" w:lineRule="auto"/>
              <w:jc w:val="center"/>
              <w:rPr>
                <w:rFonts w:cstheme="minorHAnsi"/>
                <w:b/>
                <w:color w:val="FFFFFF" w:themeColor="background1"/>
                <w:sz w:val="22"/>
                <w:szCs w:val="20"/>
              </w:rPr>
            </w:pPr>
            <w:r>
              <w:rPr>
                <w:rFonts w:cstheme="minorHAnsi"/>
                <w:b/>
                <w:color w:val="FFFFFF" w:themeColor="background1"/>
                <w:szCs w:val="20"/>
              </w:rPr>
              <w:t>DHW fuel</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8DEC307" w14:textId="77777777" w:rsidR="00586972" w:rsidRDefault="00586972" w:rsidP="00C04E8D">
            <w:pPr>
              <w:spacing w:line="276" w:lineRule="auto"/>
              <w:jc w:val="center"/>
              <w:rPr>
                <w:rFonts w:cstheme="minorHAnsi"/>
                <w:b/>
                <w:color w:val="FFFFFF" w:themeColor="background1"/>
                <w:sz w:val="22"/>
                <w:szCs w:val="20"/>
              </w:rPr>
            </w:pPr>
            <w:r>
              <w:rPr>
                <w:rFonts w:cstheme="minorHAnsi"/>
                <w:b/>
                <w:color w:val="FFFFFF" w:themeColor="background1"/>
                <w:szCs w:val="20"/>
              </w:rPr>
              <w:t>%ElectricDHW</w:t>
            </w:r>
          </w:p>
        </w:tc>
      </w:tr>
      <w:tr w:rsidR="00586972" w14:paraId="5E2A6FF3" w14:textId="77777777" w:rsidTr="00C04E8D">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215F27" w14:textId="77777777" w:rsidR="00586972" w:rsidRDefault="00586972">
            <w:pPr>
              <w:pStyle w:val="TableText"/>
              <w:rPr>
                <w:rFonts w:eastAsiaTheme="minorHAnsi"/>
              </w:rPr>
              <w:pPrChange w:id="6452" w:author="Stephanie Baer" w:date="2016-01-21T14:06:00Z">
                <w:pPr>
                  <w:widowControl/>
                  <w:spacing w:after="160" w:line="259" w:lineRule="auto"/>
                  <w:jc w:val="left"/>
                </w:pPr>
              </w:pPrChange>
            </w:pPr>
            <w:r>
              <w:t>Electric</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4C2B6B" w14:textId="77777777" w:rsidR="00586972" w:rsidRDefault="00586972">
            <w:pPr>
              <w:pStyle w:val="TableText"/>
              <w:rPr>
                <w:rFonts w:eastAsiaTheme="minorHAnsi"/>
              </w:rPr>
            </w:pPr>
            <w:r>
              <w:t>100%</w:t>
            </w:r>
          </w:p>
        </w:tc>
      </w:tr>
      <w:tr w:rsidR="00586972" w14:paraId="45B3B419" w14:textId="77777777" w:rsidTr="00C04E8D">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D15B371" w14:textId="77777777" w:rsidR="00586972" w:rsidRDefault="00586972">
            <w:pPr>
              <w:pStyle w:val="TableText"/>
              <w:rPr>
                <w:rFonts w:eastAsiaTheme="minorHAnsi"/>
              </w:rPr>
            </w:pPr>
            <w:r>
              <w:t>Natural Gas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91BAAF" w14:textId="77777777" w:rsidR="00586972" w:rsidRDefault="00586972">
            <w:pPr>
              <w:pStyle w:val="TableText"/>
              <w:rPr>
                <w:rFonts w:eastAsiaTheme="minorHAnsi"/>
              </w:rPr>
            </w:pPr>
            <w:r>
              <w:t>0%</w:t>
            </w:r>
          </w:p>
        </w:tc>
      </w:tr>
      <w:tr w:rsidR="00586972" w14:paraId="60B5AE69" w14:textId="77777777" w:rsidTr="00C04E8D">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110BD6" w14:textId="77777777" w:rsidR="00586972" w:rsidRDefault="00586972">
            <w:pPr>
              <w:pStyle w:val="TableText"/>
              <w:rPr>
                <w:rFonts w:eastAsiaTheme="minorHAnsi"/>
              </w:rPr>
            </w:pPr>
            <w:r>
              <w:t>Unknown</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FFC1AC" w14:textId="77777777" w:rsidR="00586972" w:rsidRDefault="00586972">
            <w:pPr>
              <w:pStyle w:val="TableText"/>
              <w:rPr>
                <w:rFonts w:eastAsiaTheme="minorHAnsi"/>
              </w:rPr>
            </w:pPr>
            <w:r>
              <w:t>16%</w:t>
            </w:r>
            <w:r>
              <w:rPr>
                <w:rStyle w:val="FootnoteReference"/>
                <w:rFonts w:eastAsiaTheme="majorEastAsia"/>
              </w:rPr>
              <w:footnoteReference w:id="528"/>
            </w:r>
          </w:p>
        </w:tc>
      </w:tr>
    </w:tbl>
    <w:p w14:paraId="34F0E490" w14:textId="77777777" w:rsidR="00586972" w:rsidRDefault="00586972" w:rsidP="00586972">
      <w:pPr>
        <w:rPr>
          <w:rFonts w:cstheme="minorHAnsi"/>
          <w:noProof/>
          <w:sz w:val="22"/>
        </w:rPr>
      </w:pPr>
    </w:p>
    <w:p w14:paraId="187D29CD" w14:textId="77777777" w:rsidR="00586972" w:rsidRDefault="00586972" w:rsidP="00586972">
      <w:pPr>
        <w:ind w:left="2070" w:hanging="1350"/>
        <w:rPr>
          <w:rFonts w:cstheme="minorHAnsi"/>
          <w:noProof/>
        </w:rPr>
      </w:pPr>
      <w:r>
        <w:rPr>
          <w:rFonts w:cstheme="minorHAnsi"/>
          <w:noProof/>
        </w:rPr>
        <w:t>GPM_base</w:t>
      </w:r>
      <w:r>
        <w:rPr>
          <w:rFonts w:cstheme="minorHAnsi"/>
          <w:noProof/>
        </w:rPr>
        <w:tab/>
        <w:t>=</w:t>
      </w:r>
      <w:r>
        <w:rPr>
          <w:rFonts w:cstheme="minorHAnsi"/>
        </w:rPr>
        <w:t xml:space="preserve"> Average </w:t>
      </w:r>
      <w:r>
        <w:rPr>
          <w:rFonts w:cstheme="minorHAnsi"/>
          <w:noProof/>
        </w:rPr>
        <w:t>flow rate, in gallons per minute, of the baseline faucet “as-used.” This includes the effect of existing low flow fixtures and therefore the freerider rate for this measure should be 0.</w:t>
      </w:r>
    </w:p>
    <w:p w14:paraId="14B96DE0" w14:textId="77777777" w:rsidR="00586972" w:rsidRDefault="00586972" w:rsidP="00586972">
      <w:pPr>
        <w:ind w:left="720"/>
        <w:rPr>
          <w:noProof/>
        </w:rPr>
      </w:pPr>
      <w:r>
        <w:rPr>
          <w:rFonts w:cstheme="minorHAnsi"/>
          <w:noProof/>
        </w:rPr>
        <w:tab/>
      </w:r>
      <w:r>
        <w:rPr>
          <w:rFonts w:cstheme="minorHAnsi"/>
          <w:noProof/>
        </w:rPr>
        <w:tab/>
        <w:t xml:space="preserve">= </w:t>
      </w:r>
      <w:r>
        <w:rPr>
          <w:noProof/>
        </w:rPr>
        <w:t>1.39</w:t>
      </w:r>
      <w:r>
        <w:rPr>
          <w:rStyle w:val="FootnoteReference"/>
          <w:rFonts w:eastAsiaTheme="minorHAnsi"/>
        </w:rPr>
        <w:footnoteReference w:id="529"/>
      </w:r>
      <w:r>
        <w:rPr>
          <w:noProof/>
        </w:rPr>
        <w:t xml:space="preserve"> </w:t>
      </w:r>
      <w:r>
        <w:rPr>
          <w:rFonts w:cstheme="minorHAnsi"/>
          <w:noProof/>
        </w:rPr>
        <w:t>or custom based on metering studies</w:t>
      </w:r>
      <w:r>
        <w:rPr>
          <w:rStyle w:val="FootnoteReference"/>
          <w:rFonts w:eastAsiaTheme="majorEastAsia"/>
        </w:rPr>
        <w:footnoteReference w:id="530"/>
      </w:r>
      <w:r>
        <w:rPr>
          <w:rFonts w:cstheme="minorHAnsi"/>
          <w:noProof/>
        </w:rPr>
        <w:t xml:space="preserve"> </w:t>
      </w:r>
      <w:r>
        <w:rPr>
          <w:noProof/>
        </w:rPr>
        <w:t>or if measured during DI:</w:t>
      </w:r>
    </w:p>
    <w:p w14:paraId="28B8DA08" w14:textId="77777777" w:rsidR="00586972" w:rsidRPr="00FA4A37" w:rsidRDefault="00586972" w:rsidP="00586972">
      <w:pPr>
        <w:ind w:left="720"/>
        <w:rPr>
          <w:noProof/>
        </w:rPr>
      </w:pPr>
      <w:r>
        <w:rPr>
          <w:noProof/>
        </w:rPr>
        <w:tab/>
      </w:r>
      <w:r>
        <w:rPr>
          <w:noProof/>
        </w:rPr>
        <w:tab/>
        <w:t>= Measured full throttle flow * 0.83 throttling factor</w:t>
      </w:r>
      <w:r>
        <w:rPr>
          <w:rStyle w:val="FootnoteReference"/>
          <w:noProof/>
        </w:rPr>
        <w:footnoteReference w:id="531"/>
      </w:r>
    </w:p>
    <w:p w14:paraId="56912C76" w14:textId="77777777" w:rsidR="00586972" w:rsidRDefault="00586972" w:rsidP="00586972">
      <w:pPr>
        <w:ind w:left="2160" w:hanging="1440"/>
        <w:rPr>
          <w:rFonts w:cstheme="minorHAnsi"/>
          <w:noProof/>
        </w:rPr>
      </w:pPr>
      <w:r>
        <w:rPr>
          <w:rFonts w:cstheme="minorHAnsi"/>
          <w:noProof/>
        </w:rPr>
        <w:t>GPM_low</w:t>
      </w:r>
      <w:r>
        <w:rPr>
          <w:rFonts w:cstheme="minorHAnsi"/>
          <w:noProof/>
        </w:rPr>
        <w:tab/>
        <w:t>=</w:t>
      </w:r>
      <w:r>
        <w:rPr>
          <w:rFonts w:cstheme="minorHAnsi"/>
        </w:rPr>
        <w:t xml:space="preserve"> Average </w:t>
      </w:r>
      <w:r>
        <w:rPr>
          <w:rFonts w:cstheme="minorHAnsi"/>
          <w:noProof/>
        </w:rPr>
        <w:t>flow rate, in gallons per minute, of the low-flow faucet aerator “as-used”</w:t>
      </w:r>
    </w:p>
    <w:p w14:paraId="1A63969E" w14:textId="77777777" w:rsidR="00586972" w:rsidRDefault="00586972" w:rsidP="00586972">
      <w:pPr>
        <w:ind w:left="720"/>
        <w:rPr>
          <w:noProof/>
        </w:rPr>
      </w:pPr>
      <w:r>
        <w:rPr>
          <w:rFonts w:cstheme="minorHAnsi"/>
          <w:noProof/>
        </w:rPr>
        <w:tab/>
      </w:r>
      <w:r>
        <w:rPr>
          <w:rFonts w:cstheme="minorHAnsi"/>
          <w:noProof/>
        </w:rPr>
        <w:tab/>
        <w:t>= 0.94</w:t>
      </w:r>
      <w:r>
        <w:rPr>
          <w:rStyle w:val="FootnoteReference"/>
          <w:rFonts w:eastAsiaTheme="majorEastAsia"/>
        </w:rPr>
        <w:footnoteReference w:id="532"/>
      </w:r>
      <w:r>
        <w:rPr>
          <w:rFonts w:cstheme="minorHAnsi"/>
          <w:noProof/>
        </w:rPr>
        <w:t xml:space="preserve"> or custom based on metering studies</w:t>
      </w:r>
      <w:r>
        <w:rPr>
          <w:rStyle w:val="FootnoteReference"/>
          <w:rFonts w:eastAsiaTheme="majorEastAsia"/>
        </w:rPr>
        <w:footnoteReference w:id="533"/>
      </w:r>
      <w:r>
        <w:rPr>
          <w:rFonts w:cstheme="minorHAnsi"/>
          <w:noProof/>
        </w:rPr>
        <w:t xml:space="preserve"> </w:t>
      </w:r>
      <w:r>
        <w:rPr>
          <w:noProof/>
        </w:rPr>
        <w:t>or if measured during DI:</w:t>
      </w:r>
    </w:p>
    <w:p w14:paraId="7995E684" w14:textId="77777777" w:rsidR="00586972" w:rsidRPr="00FA4A37" w:rsidRDefault="00586972" w:rsidP="00586972">
      <w:pPr>
        <w:ind w:left="720"/>
        <w:rPr>
          <w:noProof/>
        </w:rPr>
      </w:pPr>
      <w:r>
        <w:rPr>
          <w:noProof/>
        </w:rPr>
        <w:tab/>
      </w:r>
      <w:r>
        <w:rPr>
          <w:noProof/>
        </w:rPr>
        <w:tab/>
        <w:t>= Rated full throttle flow * 0.95 throttling factor</w:t>
      </w:r>
      <w:r>
        <w:rPr>
          <w:rStyle w:val="FootnoteReference"/>
          <w:noProof/>
        </w:rPr>
        <w:footnoteReference w:id="534"/>
      </w:r>
    </w:p>
    <w:p w14:paraId="06B93BDC" w14:textId="77777777" w:rsidR="00586972" w:rsidRDefault="00586972" w:rsidP="00586972">
      <w:pPr>
        <w:ind w:left="2160" w:hanging="1440"/>
        <w:rPr>
          <w:rFonts w:cstheme="minorHAnsi"/>
          <w:noProof/>
        </w:rPr>
      </w:pPr>
      <w:r>
        <w:rPr>
          <w:rFonts w:cstheme="minorHAnsi"/>
          <w:noProof/>
        </w:rPr>
        <w:lastRenderedPageBreak/>
        <w:t>L_base</w:t>
      </w:r>
      <w:r>
        <w:rPr>
          <w:rFonts w:cstheme="minorHAnsi"/>
          <w:noProof/>
        </w:rPr>
        <w:tab/>
        <w:t xml:space="preserve">= </w:t>
      </w:r>
      <w:r>
        <w:rPr>
          <w:rFonts w:cstheme="minorHAnsi"/>
        </w:rPr>
        <w:t>Average</w:t>
      </w:r>
      <w:r>
        <w:rPr>
          <w:rFonts w:cstheme="minorHAnsi"/>
          <w:noProof/>
        </w:rPr>
        <w:t xml:space="preserve"> baseline daily length faucet use per capita for faucet of interest in minutes</w:t>
      </w:r>
    </w:p>
    <w:p w14:paraId="0B3A1B9A" w14:textId="77777777" w:rsidR="00586972" w:rsidRDefault="00586972" w:rsidP="00586972">
      <w:pPr>
        <w:ind w:firstLine="720"/>
        <w:rPr>
          <w:rFonts w:cstheme="minorHAnsi"/>
          <w:noProof/>
        </w:rPr>
      </w:pPr>
      <w:r>
        <w:rPr>
          <w:rFonts w:cstheme="minorHAnsi"/>
          <w:noProof/>
        </w:rPr>
        <w:tab/>
      </w:r>
      <w:r>
        <w:rPr>
          <w:rFonts w:cstheme="minorHAnsi"/>
          <w:noProof/>
        </w:rPr>
        <w:tab/>
        <w:t>= if available custom based on metering studies, if not use:</w:t>
      </w:r>
    </w:p>
    <w:tbl>
      <w:tblPr>
        <w:tblStyle w:val="TableGrid"/>
        <w:tblW w:w="5130" w:type="dxa"/>
        <w:jc w:val="center"/>
        <w:tblLook w:val="04A0" w:firstRow="1" w:lastRow="0" w:firstColumn="1" w:lastColumn="0" w:noHBand="0" w:noVBand="1"/>
      </w:tblPr>
      <w:tblGrid>
        <w:gridCol w:w="2745"/>
        <w:gridCol w:w="2385"/>
      </w:tblGrid>
      <w:tr w:rsidR="00586972" w:rsidRPr="00F40C53" w14:paraId="31C672D6" w14:textId="77777777" w:rsidTr="00C04E8D">
        <w:trPr>
          <w:jc w:val="center"/>
        </w:trPr>
        <w:tc>
          <w:tcPr>
            <w:tcW w:w="2745"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F418AA8" w14:textId="77777777" w:rsidR="00586972" w:rsidRPr="009C362B" w:rsidRDefault="00586972">
            <w:pPr>
              <w:pStyle w:val="TableText"/>
              <w:rPr>
                <w:rFonts w:asciiTheme="minorHAnsi" w:hAnsiTheme="minorHAnsi"/>
                <w:szCs w:val="22"/>
              </w:rPr>
            </w:pPr>
            <w:r w:rsidRPr="009C362B">
              <w:t>Faucet Type</w:t>
            </w:r>
          </w:p>
        </w:tc>
        <w:tc>
          <w:tcPr>
            <w:tcW w:w="2385"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0713336" w14:textId="77777777" w:rsidR="00586972" w:rsidRPr="009C362B" w:rsidRDefault="00586972">
            <w:pPr>
              <w:pStyle w:val="TableText"/>
              <w:rPr>
                <w:rFonts w:asciiTheme="minorHAnsi" w:hAnsiTheme="minorHAnsi"/>
                <w:szCs w:val="22"/>
              </w:rPr>
            </w:pPr>
            <w:r w:rsidRPr="009C362B">
              <w:t>L_base (min/person/day)</w:t>
            </w:r>
          </w:p>
        </w:tc>
      </w:tr>
      <w:tr w:rsidR="00586972" w:rsidRPr="00692D4A" w14:paraId="2A3C7EAE" w14:textId="77777777" w:rsidTr="00C04E8D">
        <w:trPr>
          <w:jc w:val="center"/>
        </w:trPr>
        <w:tc>
          <w:tcPr>
            <w:tcW w:w="2745" w:type="dxa"/>
            <w:tcBorders>
              <w:top w:val="single" w:sz="4" w:space="0" w:color="auto"/>
              <w:left w:val="single" w:sz="4" w:space="0" w:color="auto"/>
              <w:bottom w:val="single" w:sz="4" w:space="0" w:color="auto"/>
              <w:right w:val="single" w:sz="4" w:space="0" w:color="auto"/>
            </w:tcBorders>
            <w:hideMark/>
          </w:tcPr>
          <w:p w14:paraId="25305BE1" w14:textId="77777777" w:rsidR="00586972" w:rsidRPr="00A5701B" w:rsidRDefault="00586972">
            <w:pPr>
              <w:pStyle w:val="TableText"/>
              <w:rPr>
                <w:rFonts w:asciiTheme="minorHAnsi" w:hAnsiTheme="minorHAnsi"/>
                <w:szCs w:val="22"/>
              </w:rPr>
            </w:pPr>
            <w:r w:rsidRPr="00692D4A">
              <w:t>Kitchen</w:t>
            </w:r>
          </w:p>
        </w:tc>
        <w:tc>
          <w:tcPr>
            <w:tcW w:w="2385" w:type="dxa"/>
            <w:tcBorders>
              <w:top w:val="single" w:sz="4" w:space="0" w:color="auto"/>
              <w:left w:val="single" w:sz="4" w:space="0" w:color="auto"/>
              <w:bottom w:val="single" w:sz="4" w:space="0" w:color="auto"/>
              <w:right w:val="single" w:sz="4" w:space="0" w:color="auto"/>
            </w:tcBorders>
            <w:vAlign w:val="center"/>
            <w:hideMark/>
          </w:tcPr>
          <w:p w14:paraId="4B417BF0" w14:textId="77777777" w:rsidR="00586972" w:rsidRPr="00A5701B" w:rsidRDefault="00586972" w:rsidP="00733D06">
            <w:pPr>
              <w:pStyle w:val="TableText"/>
              <w:rPr>
                <w:rFonts w:asciiTheme="minorHAnsi" w:hAnsiTheme="minorHAnsi"/>
                <w:szCs w:val="22"/>
              </w:rPr>
            </w:pPr>
            <w:r w:rsidRPr="00692D4A">
              <w:t>4.5</w:t>
            </w:r>
            <w:r w:rsidRPr="00A5701B">
              <w:rPr>
                <w:rStyle w:val="FootnoteReference"/>
                <w:rFonts w:asciiTheme="minorHAnsi" w:eastAsiaTheme="majorEastAsia" w:hAnsiTheme="minorHAnsi" w:cstheme="minorHAnsi"/>
              </w:rPr>
              <w:footnoteReference w:id="535"/>
            </w:r>
          </w:p>
        </w:tc>
      </w:tr>
      <w:tr w:rsidR="00586972" w:rsidRPr="00692D4A" w14:paraId="0BC8902A" w14:textId="77777777" w:rsidTr="00C04E8D">
        <w:trPr>
          <w:jc w:val="center"/>
        </w:trPr>
        <w:tc>
          <w:tcPr>
            <w:tcW w:w="2745" w:type="dxa"/>
            <w:tcBorders>
              <w:top w:val="single" w:sz="4" w:space="0" w:color="auto"/>
              <w:left w:val="single" w:sz="4" w:space="0" w:color="auto"/>
              <w:bottom w:val="single" w:sz="4" w:space="0" w:color="auto"/>
              <w:right w:val="single" w:sz="4" w:space="0" w:color="auto"/>
            </w:tcBorders>
            <w:hideMark/>
          </w:tcPr>
          <w:p w14:paraId="6DD4A08A" w14:textId="77777777" w:rsidR="00586972" w:rsidRPr="00A5701B" w:rsidRDefault="00586972">
            <w:pPr>
              <w:pStyle w:val="TableText"/>
              <w:rPr>
                <w:rFonts w:asciiTheme="minorHAnsi" w:hAnsiTheme="minorHAnsi"/>
                <w:szCs w:val="22"/>
              </w:rPr>
            </w:pPr>
            <w:r w:rsidRPr="00692D4A">
              <w:t>Bathroom</w:t>
            </w:r>
          </w:p>
        </w:tc>
        <w:tc>
          <w:tcPr>
            <w:tcW w:w="2385" w:type="dxa"/>
            <w:tcBorders>
              <w:top w:val="single" w:sz="4" w:space="0" w:color="auto"/>
              <w:left w:val="single" w:sz="4" w:space="0" w:color="auto"/>
              <w:bottom w:val="single" w:sz="4" w:space="0" w:color="auto"/>
              <w:right w:val="single" w:sz="4" w:space="0" w:color="auto"/>
            </w:tcBorders>
            <w:vAlign w:val="center"/>
            <w:hideMark/>
          </w:tcPr>
          <w:p w14:paraId="111FCB57" w14:textId="77777777" w:rsidR="00586972" w:rsidRPr="00A5701B" w:rsidRDefault="00586972" w:rsidP="00733D06">
            <w:pPr>
              <w:pStyle w:val="TableText"/>
              <w:rPr>
                <w:rFonts w:asciiTheme="minorHAnsi" w:hAnsiTheme="minorHAnsi"/>
                <w:szCs w:val="22"/>
              </w:rPr>
            </w:pPr>
            <w:r w:rsidRPr="00692D4A">
              <w:t>1.6</w:t>
            </w:r>
            <w:r w:rsidRPr="00A5701B">
              <w:rPr>
                <w:rStyle w:val="FootnoteReference"/>
                <w:rFonts w:asciiTheme="minorHAnsi" w:eastAsiaTheme="majorEastAsia" w:hAnsiTheme="minorHAnsi" w:cstheme="minorHAnsi"/>
              </w:rPr>
              <w:footnoteReference w:id="536"/>
            </w:r>
          </w:p>
        </w:tc>
      </w:tr>
      <w:tr w:rsidR="00586972" w:rsidRPr="00692D4A" w14:paraId="673B065A" w14:textId="77777777" w:rsidTr="00C04E8D">
        <w:trPr>
          <w:jc w:val="center"/>
        </w:trPr>
        <w:tc>
          <w:tcPr>
            <w:tcW w:w="2745" w:type="dxa"/>
            <w:tcBorders>
              <w:top w:val="single" w:sz="4" w:space="0" w:color="auto"/>
              <w:left w:val="single" w:sz="4" w:space="0" w:color="auto"/>
              <w:bottom w:val="single" w:sz="4" w:space="0" w:color="auto"/>
              <w:right w:val="single" w:sz="4" w:space="0" w:color="auto"/>
            </w:tcBorders>
            <w:vAlign w:val="center"/>
            <w:hideMark/>
          </w:tcPr>
          <w:p w14:paraId="284F60A5" w14:textId="77777777" w:rsidR="00586972" w:rsidRPr="00A5701B" w:rsidRDefault="00586972">
            <w:pPr>
              <w:pStyle w:val="TableText"/>
              <w:rPr>
                <w:rFonts w:asciiTheme="minorHAnsi" w:hAnsiTheme="minorHAnsi"/>
                <w:szCs w:val="22"/>
              </w:rPr>
            </w:pPr>
            <w:r w:rsidRPr="00A5701B">
              <w:rPr>
                <w:rFonts w:eastAsiaTheme="minorHAnsi"/>
              </w:rPr>
              <w:t>If location unknown (</w:t>
            </w:r>
            <w:r w:rsidRPr="00692D4A">
              <w:t>total for household</w:t>
            </w:r>
            <w:r w:rsidRPr="00A5701B">
              <w:rPr>
                <w:rFonts w:eastAsiaTheme="minorHAnsi"/>
              </w:rPr>
              <w:t>): Single-Family</w:t>
            </w:r>
          </w:p>
        </w:tc>
        <w:tc>
          <w:tcPr>
            <w:tcW w:w="2385" w:type="dxa"/>
            <w:tcBorders>
              <w:top w:val="single" w:sz="4" w:space="0" w:color="auto"/>
              <w:left w:val="single" w:sz="4" w:space="0" w:color="auto"/>
              <w:bottom w:val="single" w:sz="4" w:space="0" w:color="auto"/>
              <w:right w:val="single" w:sz="4" w:space="0" w:color="auto"/>
            </w:tcBorders>
            <w:vAlign w:val="center"/>
            <w:hideMark/>
          </w:tcPr>
          <w:p w14:paraId="083B5510" w14:textId="77777777" w:rsidR="00586972" w:rsidRPr="00A5701B" w:rsidRDefault="00586972" w:rsidP="00733D06">
            <w:pPr>
              <w:pStyle w:val="TableText"/>
              <w:rPr>
                <w:rFonts w:asciiTheme="minorHAnsi" w:hAnsiTheme="minorHAnsi"/>
                <w:szCs w:val="22"/>
              </w:rPr>
            </w:pPr>
            <w:r w:rsidRPr="00692D4A">
              <w:t>9.0</w:t>
            </w:r>
            <w:r w:rsidRPr="00692D4A">
              <w:rPr>
                <w:rStyle w:val="FootnoteReference"/>
                <w:rFonts w:asciiTheme="minorHAnsi" w:eastAsiaTheme="majorEastAsia" w:hAnsiTheme="minorHAnsi" w:cstheme="minorHAnsi"/>
              </w:rPr>
              <w:footnoteReference w:id="537"/>
            </w:r>
          </w:p>
        </w:tc>
      </w:tr>
      <w:tr w:rsidR="00586972" w:rsidRPr="00692D4A" w14:paraId="43DA5FB1" w14:textId="77777777" w:rsidTr="00C04E8D">
        <w:trPr>
          <w:jc w:val="center"/>
        </w:trPr>
        <w:tc>
          <w:tcPr>
            <w:tcW w:w="2745" w:type="dxa"/>
            <w:tcBorders>
              <w:top w:val="single" w:sz="4" w:space="0" w:color="auto"/>
              <w:left w:val="single" w:sz="4" w:space="0" w:color="auto"/>
              <w:bottom w:val="single" w:sz="4" w:space="0" w:color="auto"/>
              <w:right w:val="single" w:sz="4" w:space="0" w:color="auto"/>
            </w:tcBorders>
            <w:vAlign w:val="center"/>
            <w:hideMark/>
          </w:tcPr>
          <w:p w14:paraId="5E6F85BB" w14:textId="77777777" w:rsidR="00586972" w:rsidRPr="00A5701B" w:rsidRDefault="00586972">
            <w:pPr>
              <w:pStyle w:val="TableText"/>
              <w:rPr>
                <w:rFonts w:asciiTheme="minorHAnsi" w:hAnsiTheme="minorHAnsi"/>
                <w:szCs w:val="22"/>
              </w:rPr>
            </w:pPr>
            <w:r w:rsidRPr="00A5701B">
              <w:rPr>
                <w:rFonts w:eastAsiaTheme="minorHAnsi"/>
              </w:rPr>
              <w:t>If location unknown (</w:t>
            </w:r>
            <w:r w:rsidRPr="00692D4A">
              <w:t>total for household</w:t>
            </w:r>
            <w:r w:rsidRPr="00A5701B">
              <w:rPr>
                <w:rFonts w:eastAsiaTheme="minorHAnsi"/>
              </w:rPr>
              <w:t>): Multi-Family</w:t>
            </w:r>
          </w:p>
        </w:tc>
        <w:tc>
          <w:tcPr>
            <w:tcW w:w="2385" w:type="dxa"/>
            <w:tcBorders>
              <w:top w:val="single" w:sz="4" w:space="0" w:color="auto"/>
              <w:left w:val="single" w:sz="4" w:space="0" w:color="auto"/>
              <w:bottom w:val="single" w:sz="4" w:space="0" w:color="auto"/>
              <w:right w:val="single" w:sz="4" w:space="0" w:color="auto"/>
            </w:tcBorders>
            <w:vAlign w:val="center"/>
            <w:hideMark/>
          </w:tcPr>
          <w:p w14:paraId="776A4B5E" w14:textId="77777777" w:rsidR="00586972" w:rsidRPr="00A5701B" w:rsidRDefault="00586972" w:rsidP="00733D06">
            <w:pPr>
              <w:pStyle w:val="TableText"/>
              <w:rPr>
                <w:rFonts w:asciiTheme="minorHAnsi" w:hAnsiTheme="minorHAnsi"/>
                <w:szCs w:val="22"/>
              </w:rPr>
            </w:pPr>
            <w:r w:rsidRPr="00692D4A">
              <w:t>6.9</w:t>
            </w:r>
            <w:r w:rsidRPr="00A5701B">
              <w:rPr>
                <w:rStyle w:val="FootnoteReference"/>
                <w:rFonts w:asciiTheme="minorHAnsi" w:eastAsiaTheme="majorEastAsia" w:hAnsiTheme="minorHAnsi" w:cstheme="minorHAnsi"/>
              </w:rPr>
              <w:footnoteReference w:id="538"/>
            </w:r>
          </w:p>
        </w:tc>
      </w:tr>
    </w:tbl>
    <w:p w14:paraId="2B95DD99" w14:textId="77777777" w:rsidR="00586972" w:rsidRDefault="00586972" w:rsidP="00586972">
      <w:pPr>
        <w:rPr>
          <w:rFonts w:cstheme="minorHAnsi"/>
          <w:noProof/>
          <w:sz w:val="22"/>
        </w:rPr>
      </w:pPr>
    </w:p>
    <w:p w14:paraId="2F62F752" w14:textId="77777777" w:rsidR="00586972" w:rsidRDefault="00586972" w:rsidP="00586972">
      <w:pPr>
        <w:ind w:left="2160" w:hanging="1440"/>
        <w:rPr>
          <w:rFonts w:cstheme="minorHAnsi"/>
          <w:noProof/>
        </w:rPr>
      </w:pPr>
      <w:r>
        <w:rPr>
          <w:rFonts w:cstheme="minorHAnsi"/>
          <w:noProof/>
        </w:rPr>
        <w:t>L_low</w:t>
      </w:r>
      <w:r>
        <w:rPr>
          <w:rFonts w:cstheme="minorHAnsi"/>
          <w:noProof/>
        </w:rPr>
        <w:tab/>
        <w:t>= Average retrofit daily length faucet use per capita for faucet of interest in minutes</w:t>
      </w:r>
    </w:p>
    <w:p w14:paraId="02B6DC3C" w14:textId="77777777" w:rsidR="00586972" w:rsidRDefault="00586972" w:rsidP="00586972">
      <w:pPr>
        <w:ind w:firstLine="720"/>
        <w:rPr>
          <w:rFonts w:cstheme="minorHAnsi"/>
          <w:noProof/>
        </w:rPr>
      </w:pPr>
      <w:r>
        <w:rPr>
          <w:rFonts w:cstheme="minorHAnsi"/>
          <w:noProof/>
        </w:rPr>
        <w:tab/>
      </w:r>
      <w:r>
        <w:rPr>
          <w:rFonts w:cstheme="minorHAnsi"/>
          <w:noProof/>
        </w:rPr>
        <w:tab/>
        <w:t>= if available custom based on metering studies, if not use:</w:t>
      </w:r>
    </w:p>
    <w:tbl>
      <w:tblPr>
        <w:tblStyle w:val="TableGrid"/>
        <w:tblW w:w="5040" w:type="dxa"/>
        <w:jc w:val="center"/>
        <w:tblLook w:val="04A0" w:firstRow="1" w:lastRow="0" w:firstColumn="1" w:lastColumn="0" w:noHBand="0" w:noVBand="1"/>
      </w:tblPr>
      <w:tblGrid>
        <w:gridCol w:w="2790"/>
        <w:gridCol w:w="2250"/>
      </w:tblGrid>
      <w:tr w:rsidR="00586972" w:rsidRPr="00F40C53" w14:paraId="62D66D42" w14:textId="77777777" w:rsidTr="00C04E8D">
        <w:trPr>
          <w:tblHeader/>
          <w:jc w:val="cent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C2B9C4D" w14:textId="77777777" w:rsidR="00586972" w:rsidRPr="009C362B" w:rsidRDefault="00586972">
            <w:pPr>
              <w:pStyle w:val="TableText"/>
              <w:rPr>
                <w:rFonts w:asciiTheme="minorHAnsi" w:hAnsiTheme="minorHAnsi"/>
                <w:szCs w:val="22"/>
              </w:rPr>
            </w:pPr>
            <w:r w:rsidRPr="009C362B">
              <w:t>Faucet Type</w:t>
            </w:r>
          </w:p>
        </w:tc>
        <w:tc>
          <w:tcPr>
            <w:tcW w:w="22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7017F9C8" w14:textId="77777777" w:rsidR="00586972" w:rsidRPr="009C362B" w:rsidRDefault="00586972">
            <w:pPr>
              <w:pStyle w:val="TableText"/>
              <w:rPr>
                <w:rFonts w:asciiTheme="minorHAnsi" w:hAnsiTheme="minorHAnsi"/>
                <w:szCs w:val="22"/>
              </w:rPr>
            </w:pPr>
            <w:r w:rsidRPr="009C362B">
              <w:t>L_low (min/person/day)</w:t>
            </w:r>
          </w:p>
        </w:tc>
      </w:tr>
      <w:tr w:rsidR="00586972" w:rsidRPr="00692D4A" w14:paraId="7A69292A" w14:textId="77777777" w:rsidTr="00C04E8D">
        <w:trPr>
          <w:jc w:val="center"/>
        </w:trPr>
        <w:tc>
          <w:tcPr>
            <w:tcW w:w="2790" w:type="dxa"/>
            <w:tcBorders>
              <w:top w:val="single" w:sz="4" w:space="0" w:color="auto"/>
              <w:left w:val="single" w:sz="4" w:space="0" w:color="auto"/>
              <w:bottom w:val="single" w:sz="4" w:space="0" w:color="auto"/>
              <w:right w:val="single" w:sz="4" w:space="0" w:color="auto"/>
            </w:tcBorders>
            <w:hideMark/>
          </w:tcPr>
          <w:p w14:paraId="572A63B4" w14:textId="77777777" w:rsidR="00586972" w:rsidRPr="00A5701B" w:rsidRDefault="00586972">
            <w:pPr>
              <w:pStyle w:val="TableText"/>
              <w:rPr>
                <w:rFonts w:asciiTheme="minorHAnsi" w:hAnsiTheme="minorHAnsi"/>
                <w:szCs w:val="22"/>
              </w:rPr>
            </w:pPr>
            <w:r w:rsidRPr="00692D4A">
              <w:t>Kitchen</w:t>
            </w:r>
          </w:p>
        </w:tc>
        <w:tc>
          <w:tcPr>
            <w:tcW w:w="2250" w:type="dxa"/>
            <w:tcBorders>
              <w:top w:val="single" w:sz="4" w:space="0" w:color="auto"/>
              <w:left w:val="single" w:sz="4" w:space="0" w:color="auto"/>
              <w:bottom w:val="single" w:sz="4" w:space="0" w:color="auto"/>
              <w:right w:val="single" w:sz="4" w:space="0" w:color="auto"/>
            </w:tcBorders>
            <w:vAlign w:val="center"/>
            <w:hideMark/>
          </w:tcPr>
          <w:p w14:paraId="103FCB5B" w14:textId="77777777" w:rsidR="00586972" w:rsidRPr="00A5701B" w:rsidRDefault="00586972" w:rsidP="00733D06">
            <w:pPr>
              <w:pStyle w:val="TableText"/>
              <w:rPr>
                <w:rFonts w:asciiTheme="minorHAnsi" w:hAnsiTheme="minorHAnsi"/>
                <w:szCs w:val="22"/>
              </w:rPr>
            </w:pPr>
            <w:r w:rsidRPr="00692D4A">
              <w:t>4.5</w:t>
            </w:r>
            <w:r w:rsidRPr="00A5701B">
              <w:rPr>
                <w:rStyle w:val="FootnoteReference"/>
                <w:rFonts w:asciiTheme="minorHAnsi" w:eastAsiaTheme="majorEastAsia" w:hAnsiTheme="minorHAnsi" w:cstheme="minorHAnsi"/>
              </w:rPr>
              <w:footnoteReference w:id="539"/>
            </w:r>
          </w:p>
        </w:tc>
      </w:tr>
      <w:tr w:rsidR="00586972" w:rsidRPr="00692D4A" w14:paraId="5F12C466" w14:textId="77777777" w:rsidTr="00C04E8D">
        <w:trPr>
          <w:jc w:val="center"/>
        </w:trPr>
        <w:tc>
          <w:tcPr>
            <w:tcW w:w="2790" w:type="dxa"/>
            <w:tcBorders>
              <w:top w:val="single" w:sz="4" w:space="0" w:color="auto"/>
              <w:left w:val="single" w:sz="4" w:space="0" w:color="auto"/>
              <w:bottom w:val="single" w:sz="4" w:space="0" w:color="auto"/>
              <w:right w:val="single" w:sz="4" w:space="0" w:color="auto"/>
            </w:tcBorders>
            <w:hideMark/>
          </w:tcPr>
          <w:p w14:paraId="2F5D188F" w14:textId="77777777" w:rsidR="00586972" w:rsidRPr="00A5701B" w:rsidRDefault="00586972">
            <w:pPr>
              <w:pStyle w:val="TableText"/>
              <w:rPr>
                <w:rFonts w:asciiTheme="minorHAnsi" w:hAnsiTheme="minorHAnsi"/>
                <w:szCs w:val="22"/>
              </w:rPr>
            </w:pPr>
            <w:r w:rsidRPr="00692D4A">
              <w:t>Bathroom</w:t>
            </w:r>
          </w:p>
        </w:tc>
        <w:tc>
          <w:tcPr>
            <w:tcW w:w="2250" w:type="dxa"/>
            <w:tcBorders>
              <w:top w:val="single" w:sz="4" w:space="0" w:color="auto"/>
              <w:left w:val="single" w:sz="4" w:space="0" w:color="auto"/>
              <w:bottom w:val="single" w:sz="4" w:space="0" w:color="auto"/>
              <w:right w:val="single" w:sz="4" w:space="0" w:color="auto"/>
            </w:tcBorders>
            <w:vAlign w:val="center"/>
            <w:hideMark/>
          </w:tcPr>
          <w:p w14:paraId="2183F9CC" w14:textId="77777777" w:rsidR="00586972" w:rsidRPr="00A5701B" w:rsidRDefault="00586972" w:rsidP="00733D06">
            <w:pPr>
              <w:pStyle w:val="TableText"/>
              <w:rPr>
                <w:rFonts w:asciiTheme="minorHAnsi" w:hAnsiTheme="minorHAnsi"/>
                <w:szCs w:val="22"/>
              </w:rPr>
            </w:pPr>
            <w:r w:rsidRPr="00692D4A">
              <w:t>1.6</w:t>
            </w:r>
            <w:r w:rsidRPr="00A5701B">
              <w:rPr>
                <w:rStyle w:val="FootnoteReference"/>
                <w:rFonts w:asciiTheme="minorHAnsi" w:eastAsiaTheme="majorEastAsia" w:hAnsiTheme="minorHAnsi" w:cstheme="minorHAnsi"/>
              </w:rPr>
              <w:footnoteReference w:id="540"/>
            </w:r>
          </w:p>
        </w:tc>
      </w:tr>
      <w:tr w:rsidR="00586972" w:rsidRPr="00692D4A" w14:paraId="54FF1B17" w14:textId="77777777" w:rsidTr="00C04E8D">
        <w:trPr>
          <w:jc w:val="center"/>
        </w:trPr>
        <w:tc>
          <w:tcPr>
            <w:tcW w:w="2790" w:type="dxa"/>
            <w:tcBorders>
              <w:top w:val="single" w:sz="4" w:space="0" w:color="auto"/>
              <w:left w:val="single" w:sz="4" w:space="0" w:color="auto"/>
              <w:bottom w:val="single" w:sz="4" w:space="0" w:color="auto"/>
              <w:right w:val="single" w:sz="4" w:space="0" w:color="auto"/>
            </w:tcBorders>
            <w:vAlign w:val="center"/>
            <w:hideMark/>
          </w:tcPr>
          <w:p w14:paraId="6E056D38" w14:textId="77777777" w:rsidR="00586972" w:rsidRPr="00A5701B" w:rsidRDefault="00586972">
            <w:pPr>
              <w:pStyle w:val="TableText"/>
              <w:rPr>
                <w:rFonts w:asciiTheme="minorHAnsi" w:hAnsiTheme="minorHAnsi"/>
                <w:szCs w:val="22"/>
              </w:rPr>
            </w:pPr>
            <w:r w:rsidRPr="00A5701B">
              <w:rPr>
                <w:rFonts w:eastAsiaTheme="minorHAnsi"/>
              </w:rPr>
              <w:t>If location unknown (</w:t>
            </w:r>
            <w:r w:rsidRPr="00692D4A">
              <w:t>total for household</w:t>
            </w:r>
            <w:r w:rsidRPr="00A5701B">
              <w:rPr>
                <w:rFonts w:eastAsiaTheme="minorHAnsi"/>
              </w:rPr>
              <w:t>): Single-Family</w:t>
            </w:r>
          </w:p>
        </w:tc>
        <w:tc>
          <w:tcPr>
            <w:tcW w:w="2250" w:type="dxa"/>
            <w:tcBorders>
              <w:top w:val="single" w:sz="4" w:space="0" w:color="auto"/>
              <w:left w:val="single" w:sz="4" w:space="0" w:color="auto"/>
              <w:bottom w:val="single" w:sz="4" w:space="0" w:color="auto"/>
              <w:right w:val="single" w:sz="4" w:space="0" w:color="auto"/>
            </w:tcBorders>
            <w:vAlign w:val="center"/>
            <w:hideMark/>
          </w:tcPr>
          <w:p w14:paraId="613BFA53" w14:textId="77777777" w:rsidR="00586972" w:rsidRPr="00A5701B" w:rsidRDefault="00586972" w:rsidP="00733D06">
            <w:pPr>
              <w:pStyle w:val="TableText"/>
              <w:rPr>
                <w:rFonts w:asciiTheme="minorHAnsi" w:hAnsiTheme="minorHAnsi"/>
                <w:szCs w:val="22"/>
              </w:rPr>
            </w:pPr>
            <w:r w:rsidRPr="00692D4A">
              <w:t>9.0</w:t>
            </w:r>
            <w:r w:rsidRPr="00692D4A">
              <w:rPr>
                <w:rStyle w:val="FootnoteReference"/>
                <w:rFonts w:asciiTheme="minorHAnsi" w:eastAsiaTheme="majorEastAsia" w:hAnsiTheme="minorHAnsi" w:cstheme="minorHAnsi"/>
              </w:rPr>
              <w:footnoteReference w:id="541"/>
            </w:r>
          </w:p>
        </w:tc>
      </w:tr>
      <w:tr w:rsidR="00586972" w:rsidRPr="00692D4A" w14:paraId="1FCD7521" w14:textId="77777777" w:rsidTr="00C04E8D">
        <w:trPr>
          <w:jc w:val="center"/>
        </w:trPr>
        <w:tc>
          <w:tcPr>
            <w:tcW w:w="2790" w:type="dxa"/>
            <w:tcBorders>
              <w:top w:val="single" w:sz="4" w:space="0" w:color="auto"/>
              <w:left w:val="single" w:sz="4" w:space="0" w:color="auto"/>
              <w:bottom w:val="single" w:sz="4" w:space="0" w:color="auto"/>
              <w:right w:val="single" w:sz="4" w:space="0" w:color="auto"/>
            </w:tcBorders>
            <w:vAlign w:val="center"/>
            <w:hideMark/>
          </w:tcPr>
          <w:p w14:paraId="59BF327F" w14:textId="77777777" w:rsidR="00586972" w:rsidRPr="00A5701B" w:rsidRDefault="00586972">
            <w:pPr>
              <w:pStyle w:val="TableText"/>
              <w:rPr>
                <w:rFonts w:asciiTheme="minorHAnsi" w:hAnsiTheme="minorHAnsi"/>
                <w:szCs w:val="22"/>
              </w:rPr>
            </w:pPr>
            <w:r w:rsidRPr="00A5701B">
              <w:rPr>
                <w:rFonts w:eastAsiaTheme="minorHAnsi"/>
              </w:rPr>
              <w:t>If location unknown (</w:t>
            </w:r>
            <w:r w:rsidRPr="00692D4A">
              <w:t>total for household</w:t>
            </w:r>
            <w:r w:rsidRPr="00A5701B">
              <w:rPr>
                <w:rFonts w:eastAsiaTheme="minorHAnsi"/>
              </w:rPr>
              <w:t>): Multi-Family</w:t>
            </w:r>
          </w:p>
        </w:tc>
        <w:tc>
          <w:tcPr>
            <w:tcW w:w="2250" w:type="dxa"/>
            <w:tcBorders>
              <w:top w:val="single" w:sz="4" w:space="0" w:color="auto"/>
              <w:left w:val="single" w:sz="4" w:space="0" w:color="auto"/>
              <w:bottom w:val="single" w:sz="4" w:space="0" w:color="auto"/>
              <w:right w:val="single" w:sz="4" w:space="0" w:color="auto"/>
            </w:tcBorders>
            <w:vAlign w:val="center"/>
            <w:hideMark/>
          </w:tcPr>
          <w:p w14:paraId="1701169E" w14:textId="77777777" w:rsidR="00586972" w:rsidRPr="00A5701B" w:rsidRDefault="00586972" w:rsidP="00733D06">
            <w:pPr>
              <w:pStyle w:val="TableText"/>
              <w:rPr>
                <w:rFonts w:asciiTheme="minorHAnsi" w:hAnsiTheme="minorHAnsi"/>
                <w:szCs w:val="22"/>
              </w:rPr>
            </w:pPr>
            <w:r w:rsidRPr="00692D4A">
              <w:t>6.9</w:t>
            </w:r>
            <w:r w:rsidRPr="00A5701B">
              <w:rPr>
                <w:rStyle w:val="FootnoteReference"/>
                <w:rFonts w:asciiTheme="minorHAnsi" w:eastAsiaTheme="majorEastAsia" w:hAnsiTheme="minorHAnsi" w:cstheme="minorHAnsi"/>
              </w:rPr>
              <w:footnoteReference w:id="542"/>
            </w:r>
          </w:p>
        </w:tc>
      </w:tr>
    </w:tbl>
    <w:p w14:paraId="281342A4" w14:textId="77777777" w:rsidR="00586972" w:rsidRDefault="00586972" w:rsidP="00586972">
      <w:pPr>
        <w:ind w:left="1440"/>
        <w:rPr>
          <w:rFonts w:cstheme="minorHAnsi"/>
          <w:noProof/>
          <w:sz w:val="22"/>
        </w:rPr>
      </w:pPr>
    </w:p>
    <w:p w14:paraId="05F04448" w14:textId="77777777" w:rsidR="00586972" w:rsidRDefault="00586972" w:rsidP="00586972">
      <w:pPr>
        <w:ind w:left="720"/>
        <w:rPr>
          <w:rFonts w:cstheme="minorHAnsi"/>
          <w:noProof/>
        </w:rPr>
      </w:pPr>
      <w:r>
        <w:rPr>
          <w:rFonts w:cstheme="minorHAnsi"/>
          <w:noProof/>
        </w:rPr>
        <w:t>Household</w:t>
      </w:r>
      <w:r>
        <w:rPr>
          <w:rFonts w:cstheme="minorHAnsi"/>
          <w:noProof/>
        </w:rPr>
        <w:tab/>
        <w:t>= Average  number of people per household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Change w:id="6455" w:author="&quot;sdent&quot;" w:date="2016-01-21T10:23: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PrChange>
      </w:tblPr>
      <w:tblGrid>
        <w:gridCol w:w="2326"/>
        <w:gridCol w:w="2287"/>
        <w:tblGridChange w:id="6456">
          <w:tblGrid>
            <w:gridCol w:w="2326"/>
            <w:gridCol w:w="2287"/>
          </w:tblGrid>
        </w:tblGridChange>
      </w:tblGrid>
      <w:tr w:rsidR="00586972" w14:paraId="7B0CE997" w14:textId="77777777" w:rsidTr="003125E0">
        <w:trPr>
          <w:trHeight w:val="262"/>
          <w:tblHeader/>
          <w:jc w:val="center"/>
          <w:trPrChange w:id="6457" w:author="&quot;sdent&quot;" w:date="2016-01-21T10:23:00Z">
            <w:trPr>
              <w:trHeight w:val="262"/>
              <w:jc w:val="center"/>
            </w:trPr>
          </w:trPrChange>
        </w:trPr>
        <w:tc>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6458" w:author="&quot;sdent&quot;" w:date="2016-01-21T10:23:00Z">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14:paraId="6D782232" w14:textId="77777777" w:rsidR="00586972" w:rsidRDefault="00586972" w:rsidP="00C04E8D">
            <w:pPr>
              <w:spacing w:line="276" w:lineRule="auto"/>
              <w:jc w:val="center"/>
              <w:rPr>
                <w:rFonts w:cstheme="minorHAnsi"/>
                <w:b/>
                <w:color w:val="FFFFFF" w:themeColor="background1"/>
                <w:sz w:val="22"/>
                <w:szCs w:val="20"/>
              </w:rPr>
            </w:pPr>
            <w:r>
              <w:rPr>
                <w:rFonts w:cstheme="minorHAnsi"/>
                <w:b/>
                <w:color w:val="FFFFFF" w:themeColor="background1"/>
                <w:szCs w:val="20"/>
              </w:rPr>
              <w:t>Household Unit Type</w:t>
            </w:r>
          </w:p>
        </w:tc>
        <w:tc>
          <w:tcPr>
            <w:tcW w:w="228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6459" w:author="&quot;sdent&quot;" w:date="2016-01-21T10:23:00Z">
              <w:tcPr>
                <w:tcW w:w="228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14:paraId="34C4C02A" w14:textId="77777777" w:rsidR="00586972" w:rsidRDefault="00586972" w:rsidP="00C04E8D">
            <w:pPr>
              <w:spacing w:line="276" w:lineRule="auto"/>
              <w:jc w:val="center"/>
              <w:rPr>
                <w:rFonts w:cstheme="minorHAnsi"/>
                <w:b/>
                <w:color w:val="FFFFFF" w:themeColor="background1"/>
                <w:sz w:val="22"/>
                <w:szCs w:val="20"/>
              </w:rPr>
            </w:pPr>
            <w:r>
              <w:rPr>
                <w:rFonts w:cstheme="minorHAnsi"/>
                <w:b/>
                <w:color w:val="FFFFFF" w:themeColor="background1"/>
                <w:szCs w:val="20"/>
              </w:rPr>
              <w:t>Household</w:t>
            </w:r>
          </w:p>
        </w:tc>
      </w:tr>
      <w:tr w:rsidR="00586972" w14:paraId="15ECC900" w14:textId="77777777" w:rsidTr="00C04E8D">
        <w:trPr>
          <w:trHeight w:val="262"/>
          <w:jc w:val="center"/>
        </w:trPr>
        <w:tc>
          <w:tcPr>
            <w:tcW w:w="2326" w:type="dxa"/>
            <w:tcBorders>
              <w:top w:val="single" w:sz="4" w:space="0" w:color="auto"/>
              <w:left w:val="single" w:sz="4" w:space="0" w:color="auto"/>
              <w:bottom w:val="single" w:sz="4" w:space="0" w:color="auto"/>
              <w:right w:val="single" w:sz="4" w:space="0" w:color="auto"/>
            </w:tcBorders>
            <w:vAlign w:val="center"/>
            <w:hideMark/>
          </w:tcPr>
          <w:p w14:paraId="396A39FF" w14:textId="77777777" w:rsidR="00586972" w:rsidRDefault="00586972">
            <w:pPr>
              <w:pStyle w:val="TableText"/>
              <w:rPr>
                <w:rFonts w:eastAsiaTheme="minorHAnsi"/>
              </w:rPr>
              <w:pPrChange w:id="6460" w:author="Stephanie Baer" w:date="2016-01-21T14:06:00Z">
                <w:pPr>
                  <w:widowControl/>
                  <w:spacing w:after="160" w:line="259" w:lineRule="auto"/>
                  <w:jc w:val="left"/>
                </w:pPr>
              </w:pPrChange>
            </w:pPr>
            <w:r>
              <w:rPr>
                <w:rFonts w:eastAsiaTheme="minorHAnsi"/>
              </w:rPr>
              <w:t>Single-Family - Deemed</w:t>
            </w:r>
          </w:p>
        </w:tc>
        <w:tc>
          <w:tcPr>
            <w:tcW w:w="2287" w:type="dxa"/>
            <w:tcBorders>
              <w:top w:val="single" w:sz="4" w:space="0" w:color="auto"/>
              <w:left w:val="single" w:sz="4" w:space="0" w:color="auto"/>
              <w:bottom w:val="single" w:sz="4" w:space="0" w:color="auto"/>
              <w:right w:val="single" w:sz="4" w:space="0" w:color="auto"/>
            </w:tcBorders>
            <w:vAlign w:val="center"/>
            <w:hideMark/>
          </w:tcPr>
          <w:p w14:paraId="3B3FB418" w14:textId="77777777" w:rsidR="00586972" w:rsidRDefault="00586972">
            <w:pPr>
              <w:pStyle w:val="TableText"/>
              <w:rPr>
                <w:rFonts w:eastAsiaTheme="minorHAnsi"/>
              </w:rPr>
            </w:pPr>
            <w:r>
              <w:rPr>
                <w:rFonts w:eastAsiaTheme="minorHAnsi"/>
              </w:rPr>
              <w:t>2.56</w:t>
            </w:r>
            <w:r>
              <w:rPr>
                <w:rStyle w:val="FootnoteReference"/>
                <w:rFonts w:eastAsiaTheme="majorEastAsia"/>
              </w:rPr>
              <w:footnoteReference w:id="543"/>
            </w:r>
          </w:p>
        </w:tc>
      </w:tr>
      <w:tr w:rsidR="00586972" w14:paraId="02556FB2" w14:textId="77777777" w:rsidTr="00C04E8D">
        <w:trPr>
          <w:trHeight w:val="262"/>
          <w:jc w:val="center"/>
        </w:trPr>
        <w:tc>
          <w:tcPr>
            <w:tcW w:w="2326" w:type="dxa"/>
            <w:tcBorders>
              <w:top w:val="single" w:sz="4" w:space="0" w:color="auto"/>
              <w:left w:val="single" w:sz="4" w:space="0" w:color="auto"/>
              <w:bottom w:val="single" w:sz="4" w:space="0" w:color="auto"/>
              <w:right w:val="single" w:sz="4" w:space="0" w:color="auto"/>
            </w:tcBorders>
            <w:vAlign w:val="center"/>
            <w:hideMark/>
          </w:tcPr>
          <w:p w14:paraId="37E7B508" w14:textId="77777777" w:rsidR="00586972" w:rsidRDefault="00586972">
            <w:pPr>
              <w:pStyle w:val="TableText"/>
              <w:rPr>
                <w:rFonts w:eastAsiaTheme="minorHAnsi"/>
              </w:rPr>
            </w:pPr>
            <w:r>
              <w:rPr>
                <w:rFonts w:eastAsiaTheme="minorHAnsi"/>
              </w:rPr>
              <w:lastRenderedPageBreak/>
              <w:t>Multi-Family - Deemed</w:t>
            </w:r>
          </w:p>
        </w:tc>
        <w:tc>
          <w:tcPr>
            <w:tcW w:w="2287" w:type="dxa"/>
            <w:tcBorders>
              <w:top w:val="single" w:sz="4" w:space="0" w:color="auto"/>
              <w:left w:val="single" w:sz="4" w:space="0" w:color="auto"/>
              <w:bottom w:val="single" w:sz="4" w:space="0" w:color="auto"/>
              <w:right w:val="single" w:sz="4" w:space="0" w:color="auto"/>
            </w:tcBorders>
            <w:vAlign w:val="center"/>
            <w:hideMark/>
          </w:tcPr>
          <w:p w14:paraId="4F18B7F1" w14:textId="77777777" w:rsidR="00586972" w:rsidRDefault="00586972">
            <w:pPr>
              <w:pStyle w:val="TableText"/>
              <w:rPr>
                <w:rFonts w:eastAsiaTheme="minorHAnsi"/>
              </w:rPr>
            </w:pPr>
            <w:r>
              <w:rPr>
                <w:rFonts w:eastAsiaTheme="minorHAnsi"/>
              </w:rPr>
              <w:t>2.1</w:t>
            </w:r>
            <w:r>
              <w:rPr>
                <w:rStyle w:val="FootnoteReference"/>
                <w:rFonts w:eastAsiaTheme="minorHAnsi"/>
              </w:rPr>
              <w:footnoteReference w:id="544"/>
            </w:r>
          </w:p>
        </w:tc>
      </w:tr>
      <w:tr w:rsidR="00586972" w14:paraId="24E76742" w14:textId="77777777" w:rsidTr="00C04E8D">
        <w:trPr>
          <w:trHeight w:val="262"/>
          <w:jc w:val="center"/>
        </w:trPr>
        <w:tc>
          <w:tcPr>
            <w:tcW w:w="2326" w:type="dxa"/>
            <w:tcBorders>
              <w:top w:val="single" w:sz="4" w:space="0" w:color="auto"/>
              <w:left w:val="single" w:sz="4" w:space="0" w:color="auto"/>
              <w:bottom w:val="single" w:sz="4" w:space="0" w:color="auto"/>
              <w:right w:val="single" w:sz="4" w:space="0" w:color="auto"/>
            </w:tcBorders>
            <w:vAlign w:val="center"/>
            <w:hideMark/>
          </w:tcPr>
          <w:p w14:paraId="22AABCA8" w14:textId="77777777" w:rsidR="00586972" w:rsidRDefault="00586972">
            <w:pPr>
              <w:pStyle w:val="TableText"/>
              <w:rPr>
                <w:rFonts w:eastAsiaTheme="minorHAnsi"/>
              </w:rPr>
            </w:pPr>
            <w:r>
              <w:rPr>
                <w:rFonts w:eastAsiaTheme="minorHAnsi"/>
              </w:rPr>
              <w:t>Custom</w:t>
            </w:r>
          </w:p>
        </w:tc>
        <w:tc>
          <w:tcPr>
            <w:tcW w:w="2287" w:type="dxa"/>
            <w:tcBorders>
              <w:top w:val="single" w:sz="4" w:space="0" w:color="auto"/>
              <w:left w:val="single" w:sz="4" w:space="0" w:color="auto"/>
              <w:bottom w:val="single" w:sz="4" w:space="0" w:color="auto"/>
              <w:right w:val="single" w:sz="4" w:space="0" w:color="auto"/>
            </w:tcBorders>
            <w:vAlign w:val="center"/>
            <w:hideMark/>
          </w:tcPr>
          <w:p w14:paraId="0B144D55" w14:textId="77777777" w:rsidR="00586972" w:rsidRDefault="00586972">
            <w:pPr>
              <w:pStyle w:val="TableText"/>
              <w:rPr>
                <w:rFonts w:eastAsiaTheme="minorHAnsi"/>
              </w:rPr>
            </w:pPr>
            <w:r>
              <w:rPr>
                <w:rFonts w:eastAsiaTheme="minorHAnsi"/>
              </w:rPr>
              <w:t>Actual Occupancy or  Number of Bedrooms</w:t>
            </w:r>
            <w:r>
              <w:rPr>
                <w:rStyle w:val="FootnoteReference"/>
                <w:rFonts w:eastAsiaTheme="minorHAnsi"/>
              </w:rPr>
              <w:footnoteReference w:id="545"/>
            </w:r>
          </w:p>
        </w:tc>
      </w:tr>
    </w:tbl>
    <w:p w14:paraId="5C711D5A" w14:textId="77777777" w:rsidR="00586972" w:rsidRDefault="00586972" w:rsidP="00586972">
      <w:pPr>
        <w:ind w:left="1440"/>
        <w:rPr>
          <w:rFonts w:cstheme="minorHAnsi"/>
          <w:sz w:val="22"/>
        </w:rPr>
      </w:pPr>
    </w:p>
    <w:p w14:paraId="7A7FDF62" w14:textId="77777777" w:rsidR="00586972" w:rsidRDefault="00586972" w:rsidP="00586972">
      <w:pPr>
        <w:ind w:left="720"/>
        <w:rPr>
          <w:rFonts w:cstheme="minorHAnsi"/>
        </w:rPr>
      </w:pPr>
      <w:r>
        <w:rPr>
          <w:rFonts w:cstheme="minorHAnsi"/>
        </w:rPr>
        <w:t xml:space="preserve">365.25 </w:t>
      </w:r>
      <w:r>
        <w:rPr>
          <w:rFonts w:cstheme="minorHAnsi"/>
        </w:rPr>
        <w:tab/>
      </w:r>
      <w:r>
        <w:rPr>
          <w:rFonts w:cstheme="minorHAnsi"/>
        </w:rPr>
        <w:tab/>
        <w:t>= Days in a year, on average.</w:t>
      </w:r>
    </w:p>
    <w:p w14:paraId="16A99CB4" w14:textId="77777777" w:rsidR="00586972" w:rsidRDefault="00586972" w:rsidP="00586972">
      <w:pPr>
        <w:ind w:firstLine="720"/>
        <w:rPr>
          <w:rFonts w:cstheme="minorHAnsi"/>
          <w:noProof/>
        </w:rPr>
      </w:pPr>
      <w:r>
        <w:rPr>
          <w:rFonts w:cstheme="minorHAnsi"/>
          <w:noProof/>
        </w:rPr>
        <w:t xml:space="preserve">DF </w:t>
      </w:r>
      <w:r>
        <w:rPr>
          <w:rFonts w:cstheme="minorHAnsi"/>
          <w:noProof/>
        </w:rPr>
        <w:tab/>
      </w:r>
      <w:r>
        <w:rPr>
          <w:rFonts w:cstheme="minorHAnsi"/>
          <w:noProof/>
        </w:rPr>
        <w:tab/>
        <w:t>= Drain Factor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130"/>
        <w:gridCol w:w="1890"/>
      </w:tblGrid>
      <w:tr w:rsidR="00586972" w14:paraId="16083DCF" w14:textId="77777777" w:rsidTr="00C04E8D">
        <w:trPr>
          <w:trHeight w:val="262"/>
          <w:jc w:val="center"/>
        </w:trPr>
        <w:tc>
          <w:tcPr>
            <w:tcW w:w="21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3ED60AA" w14:textId="77777777" w:rsidR="00586972" w:rsidRDefault="00586972" w:rsidP="00C04E8D">
            <w:pPr>
              <w:spacing w:line="276" w:lineRule="auto"/>
              <w:jc w:val="center"/>
              <w:rPr>
                <w:rFonts w:cstheme="minorHAnsi"/>
                <w:b/>
                <w:color w:val="FFFFFF" w:themeColor="background1"/>
                <w:sz w:val="22"/>
                <w:szCs w:val="20"/>
              </w:rPr>
            </w:pPr>
            <w:r>
              <w:rPr>
                <w:rFonts w:cstheme="minorHAnsi"/>
                <w:b/>
                <w:color w:val="FFFFFF" w:themeColor="background1"/>
                <w:szCs w:val="20"/>
              </w:rPr>
              <w:t>Faucet Type</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A200DF" w14:textId="77777777" w:rsidR="00586972" w:rsidRDefault="00586972" w:rsidP="00C04E8D">
            <w:pPr>
              <w:spacing w:line="276" w:lineRule="auto"/>
              <w:jc w:val="center"/>
              <w:rPr>
                <w:rFonts w:cstheme="minorHAnsi"/>
                <w:b/>
                <w:color w:val="FFFFFF" w:themeColor="background1"/>
                <w:sz w:val="22"/>
                <w:szCs w:val="20"/>
              </w:rPr>
            </w:pPr>
            <w:r>
              <w:rPr>
                <w:rFonts w:cstheme="minorHAnsi"/>
                <w:b/>
                <w:color w:val="FFFFFF" w:themeColor="background1"/>
                <w:szCs w:val="20"/>
              </w:rPr>
              <w:t>Drain Factor</w:t>
            </w:r>
            <w:r>
              <w:rPr>
                <w:rStyle w:val="FootnoteReference"/>
                <w:rFonts w:eastAsiaTheme="majorEastAsia"/>
                <w:b/>
                <w:color w:val="FFFFFF" w:themeColor="background1"/>
              </w:rPr>
              <w:footnoteReference w:id="546"/>
            </w:r>
          </w:p>
        </w:tc>
      </w:tr>
      <w:tr w:rsidR="00586972" w14:paraId="7BC970CB" w14:textId="77777777" w:rsidTr="00C04E8D">
        <w:trPr>
          <w:trHeight w:val="262"/>
          <w:jc w:val="center"/>
        </w:trPr>
        <w:tc>
          <w:tcPr>
            <w:tcW w:w="2130" w:type="dxa"/>
            <w:tcBorders>
              <w:top w:val="single" w:sz="4" w:space="0" w:color="auto"/>
              <w:left w:val="single" w:sz="4" w:space="0" w:color="auto"/>
              <w:bottom w:val="single" w:sz="4" w:space="0" w:color="auto"/>
              <w:right w:val="single" w:sz="4" w:space="0" w:color="auto"/>
            </w:tcBorders>
            <w:vAlign w:val="center"/>
            <w:hideMark/>
          </w:tcPr>
          <w:p w14:paraId="5537FD06" w14:textId="77777777" w:rsidR="00586972" w:rsidRDefault="00586972">
            <w:pPr>
              <w:pStyle w:val="TableText"/>
              <w:rPr>
                <w:rFonts w:eastAsiaTheme="minorHAnsi"/>
              </w:rPr>
            </w:pPr>
            <w:r>
              <w:rPr>
                <w:rFonts w:eastAsiaTheme="minorHAnsi"/>
              </w:rPr>
              <w:t>Kitchen</w:t>
            </w:r>
          </w:p>
        </w:tc>
        <w:tc>
          <w:tcPr>
            <w:tcW w:w="1890" w:type="dxa"/>
            <w:tcBorders>
              <w:top w:val="single" w:sz="4" w:space="0" w:color="auto"/>
              <w:left w:val="single" w:sz="4" w:space="0" w:color="auto"/>
              <w:bottom w:val="single" w:sz="4" w:space="0" w:color="auto"/>
              <w:right w:val="single" w:sz="4" w:space="0" w:color="auto"/>
            </w:tcBorders>
            <w:vAlign w:val="center"/>
            <w:hideMark/>
          </w:tcPr>
          <w:p w14:paraId="5FF2AC50" w14:textId="77777777" w:rsidR="00586972" w:rsidRDefault="00586972">
            <w:pPr>
              <w:pStyle w:val="TableText"/>
              <w:rPr>
                <w:rFonts w:eastAsiaTheme="minorHAnsi"/>
              </w:rPr>
            </w:pPr>
            <w:r>
              <w:rPr>
                <w:rFonts w:eastAsiaTheme="minorHAnsi"/>
              </w:rPr>
              <w:t>75%</w:t>
            </w:r>
          </w:p>
        </w:tc>
      </w:tr>
      <w:tr w:rsidR="00586972" w14:paraId="563932F6" w14:textId="77777777" w:rsidTr="00C04E8D">
        <w:trPr>
          <w:trHeight w:val="262"/>
          <w:jc w:val="center"/>
        </w:trPr>
        <w:tc>
          <w:tcPr>
            <w:tcW w:w="2130" w:type="dxa"/>
            <w:tcBorders>
              <w:top w:val="single" w:sz="4" w:space="0" w:color="auto"/>
              <w:left w:val="single" w:sz="4" w:space="0" w:color="auto"/>
              <w:bottom w:val="single" w:sz="4" w:space="0" w:color="auto"/>
              <w:right w:val="single" w:sz="4" w:space="0" w:color="auto"/>
            </w:tcBorders>
            <w:vAlign w:val="center"/>
            <w:hideMark/>
          </w:tcPr>
          <w:p w14:paraId="79F925FC" w14:textId="77777777" w:rsidR="00586972" w:rsidRDefault="00586972">
            <w:pPr>
              <w:pStyle w:val="TableText"/>
              <w:rPr>
                <w:rFonts w:eastAsiaTheme="minorHAnsi"/>
              </w:rPr>
            </w:pPr>
            <w:r>
              <w:rPr>
                <w:rFonts w:eastAsiaTheme="minorHAnsi"/>
              </w:rPr>
              <w:t>Bath</w:t>
            </w:r>
          </w:p>
        </w:tc>
        <w:tc>
          <w:tcPr>
            <w:tcW w:w="1890" w:type="dxa"/>
            <w:tcBorders>
              <w:top w:val="single" w:sz="4" w:space="0" w:color="auto"/>
              <w:left w:val="single" w:sz="4" w:space="0" w:color="auto"/>
              <w:bottom w:val="single" w:sz="4" w:space="0" w:color="auto"/>
              <w:right w:val="single" w:sz="4" w:space="0" w:color="auto"/>
            </w:tcBorders>
            <w:vAlign w:val="center"/>
            <w:hideMark/>
          </w:tcPr>
          <w:p w14:paraId="663339B1" w14:textId="77777777" w:rsidR="00586972" w:rsidRDefault="00586972">
            <w:pPr>
              <w:pStyle w:val="TableText"/>
              <w:rPr>
                <w:rFonts w:eastAsiaTheme="minorHAnsi"/>
              </w:rPr>
            </w:pPr>
            <w:r>
              <w:rPr>
                <w:rFonts w:eastAsiaTheme="minorHAnsi"/>
              </w:rPr>
              <w:t>90%</w:t>
            </w:r>
          </w:p>
        </w:tc>
      </w:tr>
      <w:tr w:rsidR="00586972" w14:paraId="5B1F7614" w14:textId="77777777" w:rsidTr="00C04E8D">
        <w:trPr>
          <w:trHeight w:val="262"/>
          <w:jc w:val="center"/>
        </w:trPr>
        <w:tc>
          <w:tcPr>
            <w:tcW w:w="2130" w:type="dxa"/>
            <w:tcBorders>
              <w:top w:val="single" w:sz="4" w:space="0" w:color="auto"/>
              <w:left w:val="single" w:sz="4" w:space="0" w:color="auto"/>
              <w:bottom w:val="single" w:sz="4" w:space="0" w:color="auto"/>
              <w:right w:val="single" w:sz="4" w:space="0" w:color="auto"/>
            </w:tcBorders>
            <w:vAlign w:val="center"/>
            <w:hideMark/>
          </w:tcPr>
          <w:p w14:paraId="6B64E447" w14:textId="77777777" w:rsidR="00586972" w:rsidRDefault="00586972">
            <w:pPr>
              <w:pStyle w:val="TableText"/>
              <w:rPr>
                <w:rFonts w:eastAsiaTheme="minorHAnsi"/>
              </w:rPr>
            </w:pPr>
            <w:r>
              <w:rPr>
                <w:rFonts w:eastAsiaTheme="minorHAnsi"/>
              </w:rPr>
              <w:t>Unknown</w:t>
            </w:r>
          </w:p>
        </w:tc>
        <w:tc>
          <w:tcPr>
            <w:tcW w:w="1890" w:type="dxa"/>
            <w:tcBorders>
              <w:top w:val="single" w:sz="4" w:space="0" w:color="auto"/>
              <w:left w:val="single" w:sz="4" w:space="0" w:color="auto"/>
              <w:bottom w:val="single" w:sz="4" w:space="0" w:color="auto"/>
              <w:right w:val="single" w:sz="4" w:space="0" w:color="auto"/>
            </w:tcBorders>
            <w:vAlign w:val="center"/>
            <w:hideMark/>
          </w:tcPr>
          <w:p w14:paraId="18965AA0" w14:textId="77777777" w:rsidR="00586972" w:rsidRDefault="00586972">
            <w:pPr>
              <w:pStyle w:val="TableText"/>
              <w:rPr>
                <w:rFonts w:eastAsiaTheme="minorHAnsi"/>
              </w:rPr>
            </w:pPr>
            <w:r>
              <w:rPr>
                <w:rFonts w:eastAsiaTheme="minorHAnsi"/>
              </w:rPr>
              <w:t>79.5%</w:t>
            </w:r>
          </w:p>
        </w:tc>
      </w:tr>
    </w:tbl>
    <w:p w14:paraId="6101C1D1" w14:textId="77777777" w:rsidR="00586972" w:rsidRDefault="00586972" w:rsidP="00586972">
      <w:pPr>
        <w:ind w:left="1440"/>
        <w:rPr>
          <w:rFonts w:cstheme="minorHAnsi"/>
          <w:noProof/>
          <w:sz w:val="22"/>
        </w:rPr>
      </w:pPr>
    </w:p>
    <w:p w14:paraId="1B7565FD" w14:textId="77777777" w:rsidR="00586972" w:rsidRDefault="00586972" w:rsidP="00586972">
      <w:pPr>
        <w:ind w:left="720"/>
        <w:rPr>
          <w:rFonts w:cstheme="minorHAnsi"/>
          <w:noProof/>
        </w:rPr>
      </w:pPr>
      <w:r>
        <w:rPr>
          <w:rFonts w:cstheme="minorHAnsi"/>
          <w:noProof/>
        </w:rPr>
        <w:t>FPH</w:t>
      </w:r>
      <w:r>
        <w:rPr>
          <w:rFonts w:cstheme="minorHAnsi"/>
          <w:noProof/>
        </w:rPr>
        <w:tab/>
      </w:r>
      <w:r>
        <w:rPr>
          <w:rFonts w:cstheme="minorHAnsi"/>
          <w:noProof/>
        </w:rPr>
        <w:tab/>
        <w:t>=</w:t>
      </w:r>
      <w:r>
        <w:rPr>
          <w:rFonts w:cstheme="minorHAnsi"/>
        </w:rPr>
        <w:t xml:space="preserve"> </w:t>
      </w:r>
      <w:r>
        <w:rPr>
          <w:rFonts w:cstheme="minorHAnsi"/>
          <w:noProof/>
        </w:rPr>
        <w:t>Faucets Per Household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580"/>
        <w:gridCol w:w="1890"/>
      </w:tblGrid>
      <w:tr w:rsidR="00586972" w14:paraId="301EF683" w14:textId="77777777" w:rsidTr="00C04E8D">
        <w:trPr>
          <w:trHeight w:val="262"/>
          <w:tblHeader/>
          <w:jc w:val="center"/>
        </w:trPr>
        <w:tc>
          <w:tcPr>
            <w:tcW w:w="258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1D66671" w14:textId="77777777" w:rsidR="00586972" w:rsidRDefault="00586972" w:rsidP="00C04E8D">
            <w:pPr>
              <w:spacing w:line="276" w:lineRule="auto"/>
              <w:jc w:val="center"/>
              <w:rPr>
                <w:rFonts w:cstheme="minorHAnsi"/>
                <w:b/>
                <w:color w:val="FFFFFF" w:themeColor="background1"/>
                <w:sz w:val="22"/>
                <w:szCs w:val="20"/>
              </w:rPr>
            </w:pPr>
            <w:r>
              <w:rPr>
                <w:rFonts w:cstheme="minorHAnsi"/>
                <w:b/>
                <w:color w:val="FFFFFF" w:themeColor="background1"/>
                <w:szCs w:val="20"/>
              </w:rPr>
              <w:t>Faucet Type</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924B420" w14:textId="77777777" w:rsidR="00586972" w:rsidRDefault="00586972" w:rsidP="00C04E8D">
            <w:pPr>
              <w:spacing w:line="276" w:lineRule="auto"/>
              <w:jc w:val="center"/>
              <w:rPr>
                <w:rFonts w:cstheme="minorHAnsi"/>
                <w:b/>
                <w:color w:val="FFFFFF" w:themeColor="background1"/>
                <w:sz w:val="22"/>
                <w:szCs w:val="20"/>
              </w:rPr>
            </w:pPr>
            <w:r>
              <w:rPr>
                <w:rFonts w:cstheme="minorHAnsi"/>
                <w:b/>
                <w:color w:val="FFFFFF" w:themeColor="background1"/>
                <w:szCs w:val="20"/>
              </w:rPr>
              <w:t>FPH</w:t>
            </w:r>
          </w:p>
        </w:tc>
      </w:tr>
      <w:tr w:rsidR="00586972" w14:paraId="63481C0E" w14:textId="77777777" w:rsidTr="00C04E8D">
        <w:trPr>
          <w:trHeight w:val="262"/>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14:paraId="2EE3C3A0" w14:textId="77777777" w:rsidR="00586972" w:rsidRDefault="00586972">
            <w:pPr>
              <w:pStyle w:val="TableText"/>
              <w:rPr>
                <w:rFonts w:eastAsiaTheme="minorHAnsi"/>
              </w:rPr>
            </w:pPr>
            <w:r>
              <w:rPr>
                <w:rFonts w:eastAsiaTheme="minorHAnsi"/>
              </w:rPr>
              <w:t>Kitchen Faucets Per Home (KFPH)</w:t>
            </w:r>
          </w:p>
        </w:tc>
        <w:tc>
          <w:tcPr>
            <w:tcW w:w="1890" w:type="dxa"/>
            <w:tcBorders>
              <w:top w:val="single" w:sz="4" w:space="0" w:color="auto"/>
              <w:left w:val="single" w:sz="4" w:space="0" w:color="auto"/>
              <w:bottom w:val="single" w:sz="4" w:space="0" w:color="auto"/>
              <w:right w:val="single" w:sz="4" w:space="0" w:color="auto"/>
            </w:tcBorders>
            <w:vAlign w:val="center"/>
            <w:hideMark/>
          </w:tcPr>
          <w:p w14:paraId="72D4A844" w14:textId="77777777" w:rsidR="00586972" w:rsidRDefault="00586972">
            <w:pPr>
              <w:pStyle w:val="TableText"/>
              <w:rPr>
                <w:rFonts w:eastAsiaTheme="minorHAnsi"/>
              </w:rPr>
            </w:pPr>
            <w:r>
              <w:rPr>
                <w:rFonts w:eastAsiaTheme="minorHAnsi"/>
              </w:rPr>
              <w:t>1</w:t>
            </w:r>
          </w:p>
        </w:tc>
      </w:tr>
      <w:tr w:rsidR="00586972" w14:paraId="610BCDD9" w14:textId="77777777" w:rsidTr="00C04E8D">
        <w:trPr>
          <w:trHeight w:val="262"/>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14:paraId="60693FE4" w14:textId="77777777" w:rsidR="00586972" w:rsidRDefault="00586972">
            <w:pPr>
              <w:pStyle w:val="TableText"/>
              <w:rPr>
                <w:rFonts w:eastAsiaTheme="minorHAnsi"/>
              </w:rPr>
            </w:pPr>
            <w:r>
              <w:rPr>
                <w:rFonts w:eastAsiaTheme="minorHAnsi"/>
              </w:rPr>
              <w:t>Bathroom Faucets Per Home (BFPH): Single-Family</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0C502DE" w14:textId="77777777" w:rsidR="00586972" w:rsidRDefault="00586972">
            <w:pPr>
              <w:pStyle w:val="TableText"/>
              <w:rPr>
                <w:rFonts w:eastAsiaTheme="minorHAnsi"/>
              </w:rPr>
            </w:pPr>
            <w:r>
              <w:rPr>
                <w:rFonts w:eastAsiaTheme="minorHAnsi"/>
              </w:rPr>
              <w:t>2.83</w:t>
            </w:r>
            <w:r>
              <w:rPr>
                <w:rStyle w:val="FootnoteReference"/>
                <w:rFonts w:eastAsiaTheme="minorHAnsi"/>
              </w:rPr>
              <w:footnoteReference w:id="547"/>
            </w:r>
          </w:p>
        </w:tc>
      </w:tr>
      <w:tr w:rsidR="00586972" w14:paraId="733CA13F" w14:textId="77777777" w:rsidTr="00C04E8D">
        <w:trPr>
          <w:trHeight w:val="262"/>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14:paraId="1CE4D773" w14:textId="77777777" w:rsidR="00586972" w:rsidRDefault="00586972">
            <w:pPr>
              <w:pStyle w:val="TableText"/>
              <w:rPr>
                <w:rFonts w:eastAsiaTheme="minorHAnsi"/>
              </w:rPr>
            </w:pPr>
            <w:r>
              <w:rPr>
                <w:rFonts w:eastAsiaTheme="minorHAnsi"/>
              </w:rPr>
              <w:t>Bathroom Faucets Per Home (BFPH): Multi-Family</w:t>
            </w:r>
          </w:p>
        </w:tc>
        <w:tc>
          <w:tcPr>
            <w:tcW w:w="1890" w:type="dxa"/>
            <w:tcBorders>
              <w:top w:val="single" w:sz="4" w:space="0" w:color="auto"/>
              <w:left w:val="single" w:sz="4" w:space="0" w:color="auto"/>
              <w:bottom w:val="single" w:sz="4" w:space="0" w:color="auto"/>
              <w:right w:val="single" w:sz="4" w:space="0" w:color="auto"/>
            </w:tcBorders>
            <w:vAlign w:val="center"/>
            <w:hideMark/>
          </w:tcPr>
          <w:p w14:paraId="122A138C" w14:textId="77777777" w:rsidR="00586972" w:rsidRDefault="00586972">
            <w:pPr>
              <w:pStyle w:val="TableText"/>
              <w:rPr>
                <w:rFonts w:eastAsiaTheme="minorHAnsi"/>
              </w:rPr>
            </w:pPr>
            <w:r>
              <w:rPr>
                <w:rFonts w:eastAsiaTheme="minorHAnsi"/>
              </w:rPr>
              <w:t>1.5</w:t>
            </w:r>
            <w:r>
              <w:rPr>
                <w:rStyle w:val="FootnoteReference"/>
                <w:rFonts w:eastAsiaTheme="minorHAnsi"/>
              </w:rPr>
              <w:footnoteReference w:id="548"/>
            </w:r>
          </w:p>
        </w:tc>
      </w:tr>
      <w:tr w:rsidR="00586972" w14:paraId="15520678" w14:textId="77777777" w:rsidTr="00C04E8D">
        <w:trPr>
          <w:trHeight w:val="262"/>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14:paraId="7802E159" w14:textId="77777777" w:rsidR="00586972" w:rsidRDefault="00586972">
            <w:pPr>
              <w:pStyle w:val="TableText"/>
              <w:rPr>
                <w:rFonts w:eastAsiaTheme="minorHAnsi"/>
              </w:rPr>
            </w:pPr>
            <w:r>
              <w:rPr>
                <w:rFonts w:eastAsiaTheme="minorHAnsi"/>
              </w:rPr>
              <w:t>If location unknown (</w:t>
            </w:r>
            <w:r>
              <w:rPr>
                <w:rFonts w:cstheme="minorHAnsi"/>
              </w:rPr>
              <w:t>total for household</w:t>
            </w:r>
            <w:r>
              <w:rPr>
                <w:rFonts w:eastAsiaTheme="minorHAnsi"/>
              </w:rPr>
              <w:t>): Single-Family</w:t>
            </w:r>
          </w:p>
        </w:tc>
        <w:tc>
          <w:tcPr>
            <w:tcW w:w="1890" w:type="dxa"/>
            <w:tcBorders>
              <w:top w:val="single" w:sz="4" w:space="0" w:color="auto"/>
              <w:left w:val="single" w:sz="4" w:space="0" w:color="auto"/>
              <w:bottom w:val="single" w:sz="4" w:space="0" w:color="auto"/>
              <w:right w:val="single" w:sz="4" w:space="0" w:color="auto"/>
            </w:tcBorders>
            <w:vAlign w:val="center"/>
            <w:hideMark/>
          </w:tcPr>
          <w:p w14:paraId="218C1017" w14:textId="77777777" w:rsidR="00586972" w:rsidRDefault="00586972">
            <w:pPr>
              <w:pStyle w:val="TableText"/>
              <w:rPr>
                <w:rFonts w:eastAsiaTheme="minorHAnsi"/>
              </w:rPr>
            </w:pPr>
            <w:r>
              <w:rPr>
                <w:rFonts w:eastAsiaTheme="minorHAnsi"/>
              </w:rPr>
              <w:t>3.83</w:t>
            </w:r>
          </w:p>
        </w:tc>
      </w:tr>
      <w:tr w:rsidR="00586972" w14:paraId="3F91FDC6" w14:textId="77777777" w:rsidTr="00C04E8D">
        <w:trPr>
          <w:trHeight w:val="262"/>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14:paraId="06CEE158" w14:textId="77777777" w:rsidR="00586972" w:rsidRDefault="00586972">
            <w:pPr>
              <w:pStyle w:val="TableText"/>
              <w:rPr>
                <w:rFonts w:eastAsiaTheme="minorHAnsi"/>
              </w:rPr>
            </w:pPr>
            <w:r>
              <w:rPr>
                <w:rFonts w:eastAsiaTheme="minorHAnsi"/>
              </w:rPr>
              <w:t>If location unknown (</w:t>
            </w:r>
            <w:r>
              <w:rPr>
                <w:rFonts w:cstheme="minorHAnsi"/>
              </w:rPr>
              <w:t>total for household</w:t>
            </w:r>
            <w:r>
              <w:rPr>
                <w:rFonts w:eastAsiaTheme="minorHAnsi"/>
              </w:rPr>
              <w:t>): Multi-Family</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9A7A5D7" w14:textId="77777777" w:rsidR="00586972" w:rsidRDefault="00586972">
            <w:pPr>
              <w:pStyle w:val="TableText"/>
              <w:rPr>
                <w:rFonts w:eastAsiaTheme="minorHAnsi"/>
              </w:rPr>
            </w:pPr>
            <w:r>
              <w:rPr>
                <w:rFonts w:eastAsiaTheme="minorHAnsi"/>
              </w:rPr>
              <w:t>2.5</w:t>
            </w:r>
          </w:p>
        </w:tc>
      </w:tr>
    </w:tbl>
    <w:p w14:paraId="5EC17882" w14:textId="77777777" w:rsidR="00586972" w:rsidRDefault="00586972" w:rsidP="00586972">
      <w:pPr>
        <w:spacing w:before="240"/>
        <w:ind w:left="720"/>
        <w:rPr>
          <w:rFonts w:cstheme="minorHAnsi"/>
          <w:noProof/>
          <w:sz w:val="22"/>
        </w:rPr>
      </w:pPr>
      <w:r>
        <w:rPr>
          <w:rFonts w:cstheme="minorHAnsi"/>
          <w:noProof/>
        </w:rPr>
        <w:t>EPG_electric</w:t>
      </w:r>
      <w:r>
        <w:rPr>
          <w:rFonts w:cstheme="minorHAnsi"/>
          <w:noProof/>
        </w:rPr>
        <w:tab/>
        <w:t>=</w:t>
      </w:r>
      <w:r>
        <w:rPr>
          <w:rFonts w:cstheme="minorHAnsi"/>
        </w:rPr>
        <w:t xml:space="preserve"> </w:t>
      </w:r>
      <w:r>
        <w:rPr>
          <w:rFonts w:cstheme="minorHAnsi"/>
          <w:noProof/>
        </w:rPr>
        <w:t>Energy per gallon of water used by faucet supplied by electric water heater</w:t>
      </w:r>
    </w:p>
    <w:p w14:paraId="3F38FC6D" w14:textId="77777777" w:rsidR="00586972" w:rsidRDefault="00586972" w:rsidP="00586972">
      <w:pPr>
        <w:ind w:left="2160"/>
        <w:rPr>
          <w:rFonts w:cstheme="minorHAnsi"/>
          <w:szCs w:val="20"/>
        </w:rPr>
      </w:pPr>
      <w:r>
        <w:rPr>
          <w:rFonts w:cstheme="minorHAnsi"/>
          <w:szCs w:val="20"/>
        </w:rPr>
        <w:t>= (8.33 * 1.0 * (WaterTemp - SupplyTemp)) / (RE_electric * 3412)</w:t>
      </w:r>
    </w:p>
    <w:p w14:paraId="0838BC57" w14:textId="77777777" w:rsidR="00586972" w:rsidRDefault="00586972" w:rsidP="00586972">
      <w:pPr>
        <w:ind w:left="2160"/>
        <w:rPr>
          <w:rFonts w:cstheme="minorHAnsi"/>
          <w:noProof/>
          <w:szCs w:val="20"/>
        </w:rPr>
      </w:pPr>
      <w:r>
        <w:rPr>
          <w:rFonts w:cstheme="minorHAnsi"/>
          <w:szCs w:val="20"/>
        </w:rPr>
        <w:t>= (8.33 * 1.0 * (86 – 54.1)) / (0.98 * 3412)</w:t>
      </w:r>
    </w:p>
    <w:p w14:paraId="039E07D0" w14:textId="77777777" w:rsidR="00586972" w:rsidRDefault="00586972" w:rsidP="00586972">
      <w:pPr>
        <w:ind w:left="2160"/>
        <w:rPr>
          <w:rFonts w:cstheme="minorHAnsi"/>
          <w:noProof/>
        </w:rPr>
      </w:pPr>
      <w:r>
        <w:rPr>
          <w:rFonts w:cstheme="minorHAnsi"/>
          <w:noProof/>
        </w:rPr>
        <w:t>= 0.0795 kWh/gal (Bath), 0.0969 kWh/gal (Kitchen), 0.0919 kWh/gal (Unknown)</w:t>
      </w:r>
    </w:p>
    <w:p w14:paraId="609E5E7F" w14:textId="77777777" w:rsidR="00586972" w:rsidRDefault="00586972" w:rsidP="00586972">
      <w:pPr>
        <w:tabs>
          <w:tab w:val="left" w:pos="1890"/>
        </w:tabs>
        <w:ind w:firstLine="720"/>
        <w:rPr>
          <w:rFonts w:cstheme="minorHAnsi"/>
          <w:szCs w:val="20"/>
        </w:rPr>
      </w:pPr>
      <w:r>
        <w:rPr>
          <w:rFonts w:cstheme="minorHAnsi"/>
          <w:noProof/>
        </w:rPr>
        <w:t>8.33</w:t>
      </w:r>
      <w:r>
        <w:rPr>
          <w:rFonts w:cstheme="minorHAnsi"/>
          <w:noProof/>
        </w:rPr>
        <w:tab/>
      </w:r>
      <w:r>
        <w:rPr>
          <w:rFonts w:cstheme="minorHAnsi"/>
          <w:noProof/>
        </w:rPr>
        <w:tab/>
        <w:t xml:space="preserve">= </w:t>
      </w:r>
      <w:r>
        <w:rPr>
          <w:rFonts w:cstheme="minorHAnsi"/>
          <w:szCs w:val="20"/>
        </w:rPr>
        <w:t>Specific weight of water (lbs/gallon)</w:t>
      </w:r>
    </w:p>
    <w:p w14:paraId="369C2739" w14:textId="77777777" w:rsidR="00586972" w:rsidRDefault="00586972" w:rsidP="00586972">
      <w:pPr>
        <w:ind w:firstLine="720"/>
        <w:rPr>
          <w:rFonts w:cstheme="minorHAnsi"/>
          <w:noProof/>
        </w:rPr>
      </w:pPr>
      <w:r>
        <w:rPr>
          <w:rFonts w:cstheme="minorHAnsi"/>
          <w:szCs w:val="20"/>
        </w:rPr>
        <w:lastRenderedPageBreak/>
        <w:t>1.0</w:t>
      </w:r>
      <w:r>
        <w:rPr>
          <w:rFonts w:cstheme="minorHAnsi"/>
          <w:szCs w:val="20"/>
        </w:rPr>
        <w:tab/>
      </w:r>
      <w:r>
        <w:rPr>
          <w:rFonts w:cstheme="minorHAnsi"/>
          <w:szCs w:val="20"/>
        </w:rPr>
        <w:tab/>
        <w:t>= Heat Capacity of water (btu/lb-°F)</w:t>
      </w:r>
    </w:p>
    <w:p w14:paraId="1F997D91" w14:textId="77777777" w:rsidR="00586972" w:rsidRDefault="00586972" w:rsidP="00586972">
      <w:pPr>
        <w:ind w:firstLine="720"/>
        <w:rPr>
          <w:rFonts w:cstheme="minorHAnsi"/>
          <w:noProof/>
        </w:rPr>
      </w:pPr>
      <w:r>
        <w:rPr>
          <w:rFonts w:cstheme="minorHAnsi"/>
          <w:noProof/>
        </w:rPr>
        <w:t>WaterTemp</w:t>
      </w:r>
      <w:r>
        <w:rPr>
          <w:rFonts w:cstheme="minorHAnsi"/>
          <w:noProof/>
        </w:rPr>
        <w:tab/>
        <w:t>= Assumed temperature of mixed water</w:t>
      </w:r>
    </w:p>
    <w:p w14:paraId="5E72DE91" w14:textId="77777777" w:rsidR="00586972" w:rsidRDefault="00586972" w:rsidP="00586972">
      <w:pPr>
        <w:ind w:firstLine="720"/>
        <w:rPr>
          <w:rFonts w:cstheme="minorHAnsi"/>
          <w:noProof/>
        </w:rPr>
      </w:pPr>
      <w:r>
        <w:rPr>
          <w:rFonts w:cstheme="minorHAnsi"/>
          <w:noProof/>
        </w:rPr>
        <w:tab/>
      </w:r>
      <w:r>
        <w:rPr>
          <w:rFonts w:cstheme="minorHAnsi"/>
          <w:noProof/>
        </w:rPr>
        <w:tab/>
        <w:t>= 86F for Bath, 93F for Kitchen 91F for Unknown</w:t>
      </w:r>
      <w:r>
        <w:rPr>
          <w:rFonts w:cstheme="minorHAnsi"/>
          <w:noProof/>
          <w:vertAlign w:val="superscript"/>
        </w:rPr>
        <w:footnoteReference w:id="549"/>
      </w:r>
    </w:p>
    <w:p w14:paraId="77D15809" w14:textId="77777777" w:rsidR="00586972" w:rsidRDefault="00586972" w:rsidP="00586972">
      <w:pPr>
        <w:ind w:firstLine="720"/>
        <w:rPr>
          <w:rFonts w:cstheme="minorHAnsi"/>
          <w:noProof/>
        </w:rPr>
      </w:pPr>
      <w:r>
        <w:rPr>
          <w:rFonts w:cstheme="minorHAnsi"/>
          <w:noProof/>
        </w:rPr>
        <w:t>SupplyTemp</w:t>
      </w:r>
      <w:r>
        <w:rPr>
          <w:rFonts w:cstheme="minorHAnsi"/>
          <w:noProof/>
        </w:rPr>
        <w:tab/>
        <w:t>= Assumed temperature of water entering house</w:t>
      </w:r>
    </w:p>
    <w:p w14:paraId="352B38AC" w14:textId="77777777" w:rsidR="00586972" w:rsidRDefault="00586972" w:rsidP="00586972">
      <w:pPr>
        <w:rPr>
          <w:rFonts w:cstheme="minorHAnsi"/>
          <w:noProof/>
        </w:rPr>
      </w:pPr>
      <w:r>
        <w:rPr>
          <w:rFonts w:cstheme="minorHAnsi"/>
          <w:noProof/>
        </w:rPr>
        <w:tab/>
      </w:r>
      <w:r>
        <w:rPr>
          <w:rFonts w:cstheme="minorHAnsi"/>
          <w:noProof/>
        </w:rPr>
        <w:tab/>
      </w:r>
      <w:r>
        <w:rPr>
          <w:rFonts w:cstheme="minorHAnsi"/>
          <w:noProof/>
        </w:rPr>
        <w:tab/>
        <w:t xml:space="preserve">= 54.1F </w:t>
      </w:r>
      <w:r>
        <w:rPr>
          <w:rFonts w:cstheme="minorHAnsi"/>
          <w:noProof/>
          <w:vertAlign w:val="superscript"/>
        </w:rPr>
        <w:footnoteReference w:id="550"/>
      </w:r>
    </w:p>
    <w:p w14:paraId="5629EB6F" w14:textId="77777777" w:rsidR="00586972" w:rsidRDefault="00586972" w:rsidP="00586972">
      <w:pPr>
        <w:ind w:firstLine="720"/>
        <w:rPr>
          <w:rFonts w:cstheme="minorHAnsi"/>
          <w:szCs w:val="20"/>
        </w:rPr>
      </w:pPr>
      <w:r>
        <w:rPr>
          <w:rFonts w:cstheme="minorHAnsi"/>
          <w:szCs w:val="20"/>
        </w:rPr>
        <w:t>RE_electric</w:t>
      </w:r>
      <w:r>
        <w:rPr>
          <w:rFonts w:cstheme="minorHAnsi"/>
          <w:szCs w:val="20"/>
        </w:rPr>
        <w:tab/>
        <w:t>= Recovery efficiency of electric water heater</w:t>
      </w:r>
    </w:p>
    <w:p w14:paraId="2139F012" w14:textId="77777777" w:rsidR="00586972" w:rsidRDefault="00586972" w:rsidP="00586972">
      <w:pPr>
        <w:ind w:left="720"/>
        <w:rPr>
          <w:rFonts w:cstheme="minorHAnsi"/>
          <w:szCs w:val="20"/>
        </w:rPr>
      </w:pPr>
      <w:r>
        <w:rPr>
          <w:rFonts w:cstheme="minorHAnsi"/>
          <w:szCs w:val="20"/>
        </w:rPr>
        <w:tab/>
      </w:r>
      <w:r>
        <w:rPr>
          <w:rFonts w:cstheme="minorHAnsi"/>
          <w:szCs w:val="20"/>
        </w:rPr>
        <w:tab/>
        <w:t xml:space="preserve">= 98% </w:t>
      </w:r>
      <w:r>
        <w:rPr>
          <w:rFonts w:cstheme="minorHAnsi"/>
          <w:szCs w:val="20"/>
          <w:vertAlign w:val="superscript"/>
        </w:rPr>
        <w:footnoteReference w:id="551"/>
      </w:r>
    </w:p>
    <w:p w14:paraId="46BBA7D9" w14:textId="77777777" w:rsidR="00586972" w:rsidRDefault="00586972" w:rsidP="00586972">
      <w:pPr>
        <w:ind w:firstLine="720"/>
        <w:rPr>
          <w:rFonts w:cstheme="minorHAnsi"/>
          <w:szCs w:val="20"/>
        </w:rPr>
      </w:pPr>
      <w:r>
        <w:rPr>
          <w:rFonts w:cstheme="minorHAnsi"/>
          <w:szCs w:val="20"/>
        </w:rPr>
        <w:t>3412</w:t>
      </w:r>
      <w:r>
        <w:rPr>
          <w:rFonts w:cstheme="minorHAnsi"/>
          <w:szCs w:val="20"/>
        </w:rPr>
        <w:tab/>
      </w:r>
      <w:r>
        <w:rPr>
          <w:rFonts w:cstheme="minorHAnsi"/>
          <w:szCs w:val="20"/>
        </w:rPr>
        <w:tab/>
        <w:t>= Converts Btu to kWh (btu/kWh)</w:t>
      </w:r>
    </w:p>
    <w:p w14:paraId="28230A59" w14:textId="77777777" w:rsidR="00586972" w:rsidRDefault="00586972" w:rsidP="00586972">
      <w:pPr>
        <w:spacing w:before="240"/>
        <w:ind w:left="2160" w:hanging="1440"/>
        <w:rPr>
          <w:rFonts w:cstheme="minorHAnsi"/>
          <w:noProof/>
        </w:rPr>
      </w:pPr>
      <w:r>
        <w:rPr>
          <w:rFonts w:cstheme="minorHAnsi"/>
          <w:noProof/>
        </w:rPr>
        <w:t>ISR</w:t>
      </w:r>
      <w:r>
        <w:rPr>
          <w:rFonts w:cstheme="minorHAnsi"/>
          <w:noProof/>
        </w:rPr>
        <w:tab/>
        <w:t>=</w:t>
      </w:r>
      <w:r>
        <w:rPr>
          <w:rFonts w:cstheme="minorHAnsi"/>
        </w:rPr>
        <w:t xml:space="preserve"> </w:t>
      </w:r>
      <w:r>
        <w:rPr>
          <w:rFonts w:cstheme="minorHAnsi"/>
          <w:noProof/>
        </w:rPr>
        <w:t>In service rate of faucet aerators dependant on install method as listed in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881"/>
      </w:tblGrid>
      <w:tr w:rsidR="00586972" w14:paraId="24DD9DC9" w14:textId="77777777" w:rsidTr="00C04E8D">
        <w:trPr>
          <w:trHeight w:val="262"/>
          <w:tblHeader/>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350BBFE" w14:textId="77777777" w:rsidR="00586972" w:rsidRDefault="00586972" w:rsidP="00C04E8D">
            <w:pPr>
              <w:spacing w:line="276" w:lineRule="auto"/>
              <w:jc w:val="center"/>
              <w:rPr>
                <w:rFonts w:cstheme="minorHAnsi"/>
                <w:b/>
                <w:color w:val="FFFFFF" w:themeColor="background1"/>
                <w:sz w:val="22"/>
                <w:szCs w:val="20"/>
              </w:rPr>
            </w:pPr>
            <w:r>
              <w:rPr>
                <w:rFonts w:cstheme="minorHAnsi"/>
                <w:b/>
                <w:color w:val="FFFFFF" w:themeColor="background1"/>
                <w:szCs w:val="20"/>
              </w:rPr>
              <w:t>Selection</w:t>
            </w:r>
          </w:p>
        </w:tc>
        <w:tc>
          <w:tcPr>
            <w:tcW w:w="188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B48D9F0" w14:textId="77777777" w:rsidR="00586972" w:rsidRDefault="00586972" w:rsidP="00C04E8D">
            <w:pPr>
              <w:spacing w:line="276" w:lineRule="auto"/>
              <w:jc w:val="center"/>
              <w:rPr>
                <w:rFonts w:cstheme="minorHAnsi"/>
                <w:b/>
                <w:color w:val="FFFFFF" w:themeColor="background1"/>
                <w:sz w:val="22"/>
                <w:szCs w:val="20"/>
              </w:rPr>
            </w:pPr>
            <w:r>
              <w:rPr>
                <w:rFonts w:cstheme="minorHAnsi"/>
                <w:b/>
                <w:color w:val="FFFFFF" w:themeColor="background1"/>
                <w:szCs w:val="20"/>
              </w:rPr>
              <w:t>ISR</w:t>
            </w:r>
          </w:p>
        </w:tc>
      </w:tr>
      <w:tr w:rsidR="00586972" w14:paraId="79317B6E" w14:textId="77777777" w:rsidTr="00C04E8D">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64FAFA70" w14:textId="77777777" w:rsidR="00586972" w:rsidRDefault="00586972">
            <w:pPr>
              <w:pStyle w:val="TableText"/>
              <w:rPr>
                <w:rFonts w:eastAsiaTheme="minorHAnsi"/>
              </w:rPr>
            </w:pPr>
            <w:r>
              <w:rPr>
                <w:rFonts w:eastAsiaTheme="minorHAnsi"/>
              </w:rPr>
              <w:t>Direct Install -  Single Family</w:t>
            </w:r>
          </w:p>
        </w:tc>
        <w:tc>
          <w:tcPr>
            <w:tcW w:w="1881" w:type="dxa"/>
            <w:tcBorders>
              <w:top w:val="single" w:sz="4" w:space="0" w:color="auto"/>
              <w:left w:val="single" w:sz="4" w:space="0" w:color="auto"/>
              <w:bottom w:val="single" w:sz="4" w:space="0" w:color="auto"/>
              <w:right w:val="single" w:sz="4" w:space="0" w:color="auto"/>
            </w:tcBorders>
            <w:vAlign w:val="center"/>
            <w:hideMark/>
          </w:tcPr>
          <w:p w14:paraId="0B669367" w14:textId="77777777" w:rsidR="00586972" w:rsidRDefault="00586972">
            <w:pPr>
              <w:pStyle w:val="TableText"/>
              <w:rPr>
                <w:rFonts w:eastAsiaTheme="minorHAnsi"/>
              </w:rPr>
            </w:pPr>
            <w:r>
              <w:rPr>
                <w:rFonts w:eastAsiaTheme="minorHAnsi"/>
              </w:rPr>
              <w:t>0.95</w:t>
            </w:r>
            <w:r>
              <w:rPr>
                <w:rStyle w:val="FootnoteReference"/>
                <w:rFonts w:eastAsiaTheme="majorEastAsia" w:cstheme="minorHAnsi"/>
              </w:rPr>
              <w:footnoteReference w:id="552"/>
            </w:r>
          </w:p>
        </w:tc>
      </w:tr>
      <w:tr w:rsidR="00586972" w14:paraId="4F193DE2" w14:textId="77777777" w:rsidTr="00C04E8D">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7A5920D2" w14:textId="77777777" w:rsidR="00586972" w:rsidRDefault="00586972">
            <w:pPr>
              <w:pStyle w:val="TableText"/>
              <w:rPr>
                <w:rFonts w:eastAsiaTheme="minorHAnsi"/>
              </w:rPr>
            </w:pPr>
            <w:r>
              <w:rPr>
                <w:rFonts w:eastAsiaTheme="minorHAnsi"/>
              </w:rPr>
              <w:t>Direct Install – Multi Family Kitchen</w:t>
            </w:r>
          </w:p>
        </w:tc>
        <w:tc>
          <w:tcPr>
            <w:tcW w:w="1881" w:type="dxa"/>
            <w:tcBorders>
              <w:top w:val="single" w:sz="4" w:space="0" w:color="auto"/>
              <w:left w:val="single" w:sz="4" w:space="0" w:color="auto"/>
              <w:bottom w:val="single" w:sz="4" w:space="0" w:color="auto"/>
              <w:right w:val="single" w:sz="4" w:space="0" w:color="auto"/>
            </w:tcBorders>
            <w:vAlign w:val="center"/>
            <w:hideMark/>
          </w:tcPr>
          <w:p w14:paraId="484D0DDA" w14:textId="77777777" w:rsidR="00586972" w:rsidRDefault="00586972">
            <w:pPr>
              <w:pStyle w:val="TableText"/>
              <w:rPr>
                <w:rFonts w:eastAsiaTheme="minorHAnsi"/>
              </w:rPr>
            </w:pPr>
            <w:r>
              <w:rPr>
                <w:rFonts w:eastAsiaTheme="minorHAnsi"/>
              </w:rPr>
              <w:t>0.91</w:t>
            </w:r>
            <w:r>
              <w:rPr>
                <w:rStyle w:val="FootnoteReference"/>
                <w:rFonts w:eastAsiaTheme="minorHAnsi"/>
              </w:rPr>
              <w:footnoteReference w:id="553"/>
            </w:r>
          </w:p>
        </w:tc>
      </w:tr>
      <w:tr w:rsidR="00586972" w14:paraId="20F4D95F" w14:textId="77777777" w:rsidTr="00C04E8D">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1667F134" w14:textId="77777777" w:rsidR="00586972" w:rsidRDefault="00586972">
            <w:pPr>
              <w:pStyle w:val="TableText"/>
              <w:rPr>
                <w:rFonts w:eastAsiaTheme="minorHAnsi"/>
              </w:rPr>
            </w:pPr>
            <w:r>
              <w:rPr>
                <w:rFonts w:eastAsiaTheme="minorHAnsi"/>
              </w:rPr>
              <w:t>Direct Install – Multi Family Bathroom</w:t>
            </w:r>
          </w:p>
        </w:tc>
        <w:tc>
          <w:tcPr>
            <w:tcW w:w="1881" w:type="dxa"/>
            <w:tcBorders>
              <w:top w:val="single" w:sz="4" w:space="0" w:color="auto"/>
              <w:left w:val="single" w:sz="4" w:space="0" w:color="auto"/>
              <w:bottom w:val="single" w:sz="4" w:space="0" w:color="auto"/>
              <w:right w:val="single" w:sz="4" w:space="0" w:color="auto"/>
            </w:tcBorders>
            <w:vAlign w:val="center"/>
            <w:hideMark/>
          </w:tcPr>
          <w:p w14:paraId="2C9D1329" w14:textId="77777777" w:rsidR="00586972" w:rsidRDefault="00586972">
            <w:pPr>
              <w:pStyle w:val="TableText"/>
              <w:rPr>
                <w:rFonts w:eastAsiaTheme="minorHAnsi"/>
              </w:rPr>
            </w:pPr>
            <w:r>
              <w:rPr>
                <w:rFonts w:eastAsiaTheme="minorHAnsi"/>
              </w:rPr>
              <w:t>0.95</w:t>
            </w:r>
            <w:r>
              <w:rPr>
                <w:rStyle w:val="FootnoteReference"/>
                <w:rFonts w:eastAsiaTheme="minorHAnsi"/>
              </w:rPr>
              <w:footnoteReference w:id="554"/>
            </w:r>
          </w:p>
        </w:tc>
      </w:tr>
      <w:tr w:rsidR="00586972" w14:paraId="5834E6D0" w14:textId="77777777" w:rsidTr="00C04E8D">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6C43E44E" w14:textId="77777777" w:rsidR="00586972" w:rsidRDefault="00586972">
            <w:pPr>
              <w:pStyle w:val="TableText"/>
              <w:rPr>
                <w:rFonts w:eastAsiaTheme="minorHAnsi"/>
              </w:rPr>
            </w:pPr>
            <w:r>
              <w:rPr>
                <w:rFonts w:eastAsiaTheme="minorHAnsi"/>
              </w:rPr>
              <w:t xml:space="preserve">Efficiency Kit </w:t>
            </w:r>
            <w:ins w:id="6462" w:author="Bridgid Lutz" w:date="2015-07-31T15:10:00Z">
              <w:r>
                <w:rPr>
                  <w:rFonts w:eastAsiaTheme="minorHAnsi"/>
                </w:rPr>
                <w:t>Bathroom Aerator</w:t>
              </w:r>
            </w:ins>
          </w:p>
        </w:tc>
        <w:tc>
          <w:tcPr>
            <w:tcW w:w="1881" w:type="dxa"/>
            <w:tcBorders>
              <w:top w:val="single" w:sz="4" w:space="0" w:color="auto"/>
              <w:left w:val="single" w:sz="4" w:space="0" w:color="auto"/>
              <w:bottom w:val="single" w:sz="4" w:space="0" w:color="auto"/>
              <w:right w:val="single" w:sz="4" w:space="0" w:color="auto"/>
            </w:tcBorders>
            <w:vAlign w:val="center"/>
            <w:hideMark/>
          </w:tcPr>
          <w:p w14:paraId="039A7987" w14:textId="77777777" w:rsidR="00586972" w:rsidRDefault="00586972">
            <w:pPr>
              <w:pStyle w:val="TableText"/>
              <w:rPr>
                <w:rFonts w:eastAsiaTheme="minorHAnsi"/>
              </w:rPr>
            </w:pPr>
            <w:del w:id="6463" w:author="Bridgid Lutz" w:date="2015-07-31T15:10:00Z">
              <w:r w:rsidDel="00E43882">
                <w:rPr>
                  <w:rFonts w:eastAsiaTheme="minorHAnsi"/>
                </w:rPr>
                <w:delText>To be determined through evaluation</w:delText>
              </w:r>
            </w:del>
            <w:ins w:id="6464" w:author="Bridgid Lutz" w:date="2015-07-31T15:42:00Z">
              <w:r>
                <w:rPr>
                  <w:rFonts w:eastAsiaTheme="minorHAnsi"/>
                </w:rPr>
                <w:t>0</w:t>
              </w:r>
            </w:ins>
            <w:ins w:id="6465" w:author="Bridgid Lutz" w:date="2015-07-31T15:10:00Z">
              <w:r>
                <w:rPr>
                  <w:rFonts w:eastAsiaTheme="minorHAnsi"/>
                </w:rPr>
                <w:t>.6</w:t>
              </w:r>
            </w:ins>
            <w:ins w:id="6466" w:author="Bridgid Lutz" w:date="2015-07-31T15:11:00Z">
              <w:r>
                <w:rPr>
                  <w:rFonts w:eastAsiaTheme="minorHAnsi"/>
                </w:rPr>
                <w:t>3</w:t>
              </w:r>
              <w:r>
                <w:rPr>
                  <w:rStyle w:val="FootnoteReference"/>
                  <w:rFonts w:eastAsiaTheme="minorHAnsi"/>
                </w:rPr>
                <w:footnoteReference w:id="555"/>
              </w:r>
            </w:ins>
          </w:p>
        </w:tc>
      </w:tr>
      <w:tr w:rsidR="00586972" w14:paraId="34B25E1F" w14:textId="77777777" w:rsidTr="00C04E8D">
        <w:trPr>
          <w:trHeight w:val="262"/>
          <w:jc w:val="center"/>
          <w:ins w:id="6482" w:author="Bridgid Lutz" w:date="2015-07-31T15:10:00Z"/>
        </w:trPr>
        <w:tc>
          <w:tcPr>
            <w:tcW w:w="3264" w:type="dxa"/>
            <w:tcBorders>
              <w:top w:val="single" w:sz="4" w:space="0" w:color="auto"/>
              <w:left w:val="single" w:sz="4" w:space="0" w:color="auto"/>
              <w:bottom w:val="single" w:sz="4" w:space="0" w:color="auto"/>
              <w:right w:val="single" w:sz="4" w:space="0" w:color="auto"/>
            </w:tcBorders>
            <w:vAlign w:val="center"/>
          </w:tcPr>
          <w:p w14:paraId="0087B14D" w14:textId="77777777" w:rsidR="00586972" w:rsidRDefault="00586972">
            <w:pPr>
              <w:pStyle w:val="TableText"/>
              <w:rPr>
                <w:ins w:id="6483" w:author="Bridgid Lutz" w:date="2015-07-31T15:10:00Z"/>
                <w:rFonts w:eastAsiaTheme="minorHAnsi"/>
              </w:rPr>
            </w:pPr>
            <w:ins w:id="6484" w:author="Bridgid Lutz" w:date="2015-07-31T15:10:00Z">
              <w:r>
                <w:rPr>
                  <w:rFonts w:eastAsiaTheme="minorHAnsi"/>
                </w:rPr>
                <w:t>Efficiency Kit Kitchen Aerat</w:t>
              </w:r>
            </w:ins>
            <w:ins w:id="6485" w:author="Bridgid Lutz" w:date="2015-07-31T15:12:00Z">
              <w:r>
                <w:rPr>
                  <w:rFonts w:eastAsiaTheme="minorHAnsi"/>
                </w:rPr>
                <w:t>o</w:t>
              </w:r>
            </w:ins>
            <w:ins w:id="6486" w:author="Bridgid Lutz" w:date="2015-07-31T15:10:00Z">
              <w:r>
                <w:rPr>
                  <w:rFonts w:eastAsiaTheme="minorHAnsi"/>
                </w:rPr>
                <w:t>r</w:t>
              </w:r>
            </w:ins>
          </w:p>
        </w:tc>
        <w:tc>
          <w:tcPr>
            <w:tcW w:w="1881" w:type="dxa"/>
            <w:tcBorders>
              <w:top w:val="single" w:sz="4" w:space="0" w:color="auto"/>
              <w:left w:val="single" w:sz="4" w:space="0" w:color="auto"/>
              <w:bottom w:val="single" w:sz="4" w:space="0" w:color="auto"/>
              <w:right w:val="single" w:sz="4" w:space="0" w:color="auto"/>
            </w:tcBorders>
            <w:vAlign w:val="center"/>
          </w:tcPr>
          <w:p w14:paraId="70A9947C" w14:textId="333C6D3D" w:rsidR="00586972" w:rsidDel="00E43882" w:rsidRDefault="00586972">
            <w:pPr>
              <w:pStyle w:val="TableText"/>
              <w:rPr>
                <w:ins w:id="6487" w:author="Bridgid Lutz" w:date="2015-07-31T15:10:00Z"/>
                <w:rFonts w:eastAsiaTheme="minorHAnsi"/>
              </w:rPr>
            </w:pPr>
            <w:ins w:id="6488" w:author="Bridgid Lutz" w:date="2015-07-31T15:10:00Z">
              <w:r>
                <w:rPr>
                  <w:rFonts w:eastAsiaTheme="minorHAnsi"/>
                </w:rPr>
                <w:t>0.6</w:t>
              </w:r>
            </w:ins>
            <w:ins w:id="6489" w:author="Bridgid Lutz" w:date="2015-07-31T15:11:00Z">
              <w:r>
                <w:rPr>
                  <w:rFonts w:eastAsiaTheme="minorHAnsi"/>
                </w:rPr>
                <w:t>0</w:t>
              </w:r>
            </w:ins>
            <w:ins w:id="6490" w:author="Samuel Dent" w:date="2016-01-14T08:32:00Z">
              <w:r w:rsidR="003A4FE4">
                <w:rPr>
                  <w:rStyle w:val="FootnoteReference"/>
                  <w:rFonts w:eastAsiaTheme="minorHAnsi"/>
                </w:rPr>
                <w:footnoteReference w:id="556"/>
              </w:r>
            </w:ins>
          </w:p>
        </w:tc>
      </w:tr>
      <w:tr w:rsidR="00586972" w14:paraId="6FDF0A31" w14:textId="77777777" w:rsidTr="00C04E8D">
        <w:trPr>
          <w:trHeight w:val="262"/>
          <w:jc w:val="center"/>
          <w:ins w:id="6494" w:author="Chelsea Lamar" w:date="2015-11-05T14:09:00Z"/>
        </w:trPr>
        <w:tc>
          <w:tcPr>
            <w:tcW w:w="3264" w:type="dxa"/>
            <w:tcBorders>
              <w:top w:val="single" w:sz="4" w:space="0" w:color="auto"/>
              <w:left w:val="single" w:sz="4" w:space="0" w:color="auto"/>
              <w:bottom w:val="single" w:sz="4" w:space="0" w:color="auto"/>
              <w:right w:val="single" w:sz="4" w:space="0" w:color="auto"/>
            </w:tcBorders>
            <w:vAlign w:val="center"/>
          </w:tcPr>
          <w:p w14:paraId="39D1A10E" w14:textId="77777777" w:rsidR="00586972" w:rsidRDefault="00586972">
            <w:pPr>
              <w:pStyle w:val="TableText"/>
              <w:rPr>
                <w:ins w:id="6495" w:author="Chelsea Lamar" w:date="2015-11-05T14:09:00Z"/>
                <w:rFonts w:eastAsiaTheme="minorHAnsi"/>
              </w:rPr>
            </w:pPr>
            <w:ins w:id="6496" w:author="Chelsea Lamar" w:date="2015-11-05T14:09:00Z">
              <w:r>
                <w:rPr>
                  <w:rFonts w:eastAsiaTheme="minorHAnsi"/>
                </w:rPr>
                <w:t>Distributed</w:t>
              </w:r>
            </w:ins>
            <w:ins w:id="6497" w:author="Chelsea Lamar" w:date="2015-11-05T14:13:00Z">
              <w:r>
                <w:rPr>
                  <w:rFonts w:eastAsiaTheme="minorHAnsi"/>
                </w:rPr>
                <w:t xml:space="preserve"> School</w:t>
              </w:r>
            </w:ins>
            <w:ins w:id="6498" w:author="Chelsea Lamar" w:date="2015-11-05T14:09:00Z">
              <w:r>
                <w:rPr>
                  <w:rFonts w:eastAsiaTheme="minorHAnsi"/>
                </w:rPr>
                <w:t xml:space="preserve"> Efficiency Kit Aerator</w:t>
              </w:r>
            </w:ins>
          </w:p>
        </w:tc>
        <w:tc>
          <w:tcPr>
            <w:tcW w:w="1881" w:type="dxa"/>
            <w:tcBorders>
              <w:top w:val="single" w:sz="4" w:space="0" w:color="auto"/>
              <w:left w:val="single" w:sz="4" w:space="0" w:color="auto"/>
              <w:bottom w:val="single" w:sz="4" w:space="0" w:color="auto"/>
              <w:right w:val="single" w:sz="4" w:space="0" w:color="auto"/>
            </w:tcBorders>
            <w:vAlign w:val="center"/>
          </w:tcPr>
          <w:p w14:paraId="3A1C6F1A" w14:textId="77777777" w:rsidR="00586972" w:rsidRDefault="00586972">
            <w:pPr>
              <w:pStyle w:val="TableText"/>
              <w:rPr>
                <w:ins w:id="6499" w:author="Chelsea Lamar" w:date="2015-11-05T14:09:00Z"/>
                <w:rFonts w:eastAsiaTheme="minorHAnsi"/>
              </w:rPr>
            </w:pPr>
            <w:ins w:id="6500" w:author="Chelsea Lamar" w:date="2015-11-05T14:09:00Z">
              <w:r>
                <w:rPr>
                  <w:rFonts w:eastAsiaTheme="minorHAnsi"/>
                </w:rPr>
                <w:t>To be determined through evaluation</w:t>
              </w:r>
            </w:ins>
          </w:p>
        </w:tc>
      </w:tr>
    </w:tbl>
    <w:p w14:paraId="5A96DA28" w14:textId="77777777" w:rsidR="00586972" w:rsidRDefault="00586972" w:rsidP="00586972">
      <w:pPr>
        <w:ind w:left="720"/>
        <w:rPr>
          <w:rFonts w:cstheme="minorHAnsi"/>
          <w:sz w:val="22"/>
        </w:rPr>
      </w:pPr>
    </w:p>
    <w:p w14:paraId="683C2125" w14:textId="77777777" w:rsidR="00586972" w:rsidRDefault="00586972" w:rsidP="00586972">
      <w:pPr>
        <w:rPr>
          <w:rFonts w:cstheme="minorHAnsi"/>
        </w:rPr>
      </w:pPr>
      <w:r>
        <w:rPr>
          <w:rFonts w:cstheme="minorBidi"/>
          <w:noProof/>
        </w:rPr>
        <w:lastRenderedPageBreak/>
        <mc:AlternateContent>
          <mc:Choice Requires="wps">
            <w:drawing>
              <wp:inline distT="0" distB="0" distL="0" distR="0" wp14:anchorId="5DC8DE8F" wp14:editId="7E0EF308">
                <wp:extent cx="5496560" cy="2952750"/>
                <wp:effectExtent l="0" t="0" r="27940" b="19050"/>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6560" cy="2952750"/>
                        </a:xfrm>
                        <a:prstGeom prst="rect">
                          <a:avLst/>
                        </a:prstGeom>
                        <a:solidFill>
                          <a:srgbClr val="FFFFFF"/>
                        </a:solidFill>
                        <a:ln w="9525">
                          <a:solidFill>
                            <a:srgbClr val="000000"/>
                          </a:solidFill>
                          <a:miter lim="800000"/>
                          <a:headEnd/>
                          <a:tailEnd/>
                        </a:ln>
                      </wps:spPr>
                      <wps:txbx>
                        <w:txbxContent>
                          <w:p w14:paraId="72AEF3AA" w14:textId="77777777" w:rsidR="00F60751" w:rsidRDefault="00F60751" w:rsidP="00586972">
                            <w:pPr>
                              <w:rPr>
                                <w:rFonts w:cstheme="minorHAnsi"/>
                              </w:rPr>
                            </w:pPr>
                            <w:r>
                              <w:rPr>
                                <w:rFonts w:cstheme="minorHAnsi"/>
                              </w:rPr>
                              <w:t>For example, a direct installed kitchen low flow faucet aerator in a single-family electric DHW home:</w:t>
                            </w:r>
                          </w:p>
                          <w:p w14:paraId="3CC6BF3D" w14:textId="77777777" w:rsidR="00F60751" w:rsidRPr="00562517" w:rsidRDefault="00F60751" w:rsidP="00586972">
                            <w:pPr>
                              <w:ind w:left="1440"/>
                              <w:rPr>
                                <w:rFonts w:cstheme="minorHAnsi"/>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4.5 – 0.94 * 4.5) * 2.56 * 365.25 *0.75) / 1) * 0.0969 * 0.95</w:t>
                            </w:r>
                          </w:p>
                          <w:p w14:paraId="2FA35204" w14:textId="77777777" w:rsidR="00F60751" w:rsidRPr="00562517" w:rsidRDefault="00F60751" w:rsidP="00586972">
                            <w:pPr>
                              <w:ind w:left="2160"/>
                              <w:rPr>
                                <w:rFonts w:cstheme="minorHAnsi"/>
                              </w:rPr>
                            </w:pPr>
                            <w:r w:rsidRPr="00562517">
                              <w:rPr>
                                <w:rFonts w:cstheme="minorHAnsi"/>
                              </w:rPr>
                              <w:t xml:space="preserve">= </w:t>
                            </w:r>
                            <w:r w:rsidRPr="007E3C24">
                              <w:rPr>
                                <w:rFonts w:cstheme="minorHAnsi"/>
                              </w:rPr>
                              <w:t>131</w:t>
                            </w:r>
                            <w:r w:rsidRPr="00562517">
                              <w:rPr>
                                <w:rFonts w:cstheme="minorHAnsi"/>
                              </w:rPr>
                              <w:t xml:space="preserve"> kWh</w:t>
                            </w:r>
                          </w:p>
                          <w:p w14:paraId="278E288A" w14:textId="77777777" w:rsidR="00F60751" w:rsidRPr="00562517" w:rsidRDefault="00F60751" w:rsidP="00586972">
                            <w:pPr>
                              <w:ind w:left="2160"/>
                              <w:rPr>
                                <w:rFonts w:cstheme="minorHAnsi"/>
                              </w:rPr>
                            </w:pPr>
                          </w:p>
                          <w:p w14:paraId="13B5FBBF" w14:textId="77777777" w:rsidR="00F60751" w:rsidRPr="00562517" w:rsidRDefault="00F60751" w:rsidP="00586972">
                            <w:pPr>
                              <w:rPr>
                                <w:rFonts w:cstheme="minorHAnsi"/>
                              </w:rPr>
                            </w:pPr>
                            <w:r w:rsidRPr="00562517">
                              <w:rPr>
                                <w:rFonts w:cstheme="minorHAnsi"/>
                              </w:rPr>
                              <w:t>For example, a direct installed bath low flow faucet aerator in a multi-family electric DHW home:</w:t>
                            </w:r>
                          </w:p>
                          <w:p w14:paraId="4787780C" w14:textId="77777777" w:rsidR="00F60751" w:rsidRPr="00562517" w:rsidRDefault="00F60751" w:rsidP="00586972">
                            <w:pPr>
                              <w:ind w:left="1440"/>
                              <w:rPr>
                                <w:rFonts w:cstheme="minorHAnsi"/>
                                <w:noProof/>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1.6 – 0.94 * 1.6) * 2.1 * 365.25 * 0.90) /1.5) * 0.0795 * 0.95</w:t>
                            </w:r>
                          </w:p>
                          <w:p w14:paraId="33153DE6" w14:textId="77777777" w:rsidR="00F60751" w:rsidRPr="00562517" w:rsidRDefault="00F60751" w:rsidP="00586972">
                            <w:pPr>
                              <w:ind w:left="2160"/>
                              <w:rPr>
                                <w:rFonts w:cstheme="minorHAnsi"/>
                              </w:rPr>
                            </w:pPr>
                            <w:r w:rsidRPr="00562517">
                              <w:rPr>
                                <w:rFonts w:cstheme="minorHAnsi"/>
                              </w:rPr>
                              <w:t xml:space="preserve">= </w:t>
                            </w:r>
                            <w:r w:rsidRPr="007E3C24">
                              <w:rPr>
                                <w:rFonts w:cstheme="minorHAnsi"/>
                              </w:rPr>
                              <w:t>25.0</w:t>
                            </w:r>
                            <w:r w:rsidRPr="00562517">
                              <w:rPr>
                                <w:rFonts w:cstheme="minorHAnsi"/>
                              </w:rPr>
                              <w:t xml:space="preserve"> kWh</w:t>
                            </w:r>
                          </w:p>
                          <w:p w14:paraId="50F47CB7" w14:textId="77777777" w:rsidR="00F60751" w:rsidRPr="00562517" w:rsidRDefault="00F60751" w:rsidP="00586972">
                            <w:pPr>
                              <w:ind w:left="2160"/>
                              <w:rPr>
                                <w:rFonts w:cstheme="minorHAnsi"/>
                              </w:rPr>
                            </w:pPr>
                          </w:p>
                          <w:p w14:paraId="4E61625B" w14:textId="77777777" w:rsidR="00F60751" w:rsidRPr="00562517" w:rsidRDefault="00F60751" w:rsidP="00586972">
                            <w:pPr>
                              <w:rPr>
                                <w:rFonts w:cstheme="minorHAnsi"/>
                              </w:rPr>
                            </w:pPr>
                            <w:r w:rsidRPr="00562517">
                              <w:rPr>
                                <w:rFonts w:cstheme="minorHAnsi"/>
                              </w:rPr>
                              <w:t>For example, a direct installed low flow faucet aerator in unknown faucet in a single-family electric DHW home:</w:t>
                            </w:r>
                          </w:p>
                          <w:p w14:paraId="090709CA" w14:textId="77777777" w:rsidR="00F60751" w:rsidRPr="00562517" w:rsidRDefault="00F60751" w:rsidP="00586972">
                            <w:pPr>
                              <w:ind w:left="1440"/>
                              <w:rPr>
                                <w:rFonts w:cstheme="minorHAnsi"/>
                                <w:noProof/>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9.0 – 0.94 * 9.0) * 2.56 * 365.25 * 0.795) /3.83) * 0.0919 * 0.95</w:t>
                            </w:r>
                          </w:p>
                          <w:p w14:paraId="6E0F3DDB" w14:textId="77777777" w:rsidR="00F60751" w:rsidRDefault="00F60751" w:rsidP="00586972">
                            <w:pPr>
                              <w:ind w:left="2160"/>
                              <w:rPr>
                                <w:rFonts w:cstheme="minorHAnsi"/>
                              </w:rPr>
                            </w:pPr>
                            <w:r w:rsidRPr="00562517">
                              <w:rPr>
                                <w:rFonts w:cstheme="minorHAnsi"/>
                              </w:rPr>
                              <w:t xml:space="preserve">= </w:t>
                            </w:r>
                            <w:r w:rsidRPr="007E3C24">
                              <w:rPr>
                                <w:rFonts w:cstheme="minorHAnsi"/>
                              </w:rPr>
                              <w:t>68.6</w:t>
                            </w:r>
                            <w:r w:rsidRPr="00562517">
                              <w:rPr>
                                <w:rFonts w:cstheme="minorHAnsi"/>
                              </w:rPr>
                              <w:t xml:space="preserve"> kWh</w:t>
                            </w:r>
                          </w:p>
                        </w:txbxContent>
                      </wps:txbx>
                      <wps:bodyPr rot="0" vert="horz" wrap="square" lIns="91440" tIns="45720" rIns="91440" bIns="45720" anchor="t" anchorCtr="0">
                        <a:noAutofit/>
                      </wps:bodyPr>
                    </wps:wsp>
                  </a:graphicData>
                </a:graphic>
              </wp:inline>
            </w:drawing>
          </mc:Choice>
          <mc:Fallback>
            <w:pict>
              <v:shape w14:anchorId="5DC8DE8F" id="Text Box 8" o:spid="_x0000_s1078" type="#_x0000_t202" style="width:432.8pt;height:2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">
                <v:textbox>
                  <w:txbxContent>
                    <w:p w14:paraId="72AEF3AA" w14:textId="77777777" w:rsidR="00F60751" w:rsidRDefault="00F60751" w:rsidP="00586972">
                      <w:pPr>
                        <w:rPr>
                          <w:rFonts w:cstheme="minorHAnsi"/>
                        </w:rPr>
                      </w:pPr>
                      <w:r>
                        <w:rPr>
                          <w:rFonts w:cstheme="minorHAnsi"/>
                        </w:rPr>
                        <w:t>For example, a direct installed kitchen low flow faucet aerator in a single-family electric DHW home:</w:t>
                      </w:r>
                    </w:p>
                    <w:p w14:paraId="3CC6BF3D" w14:textId="77777777" w:rsidR="00F60751" w:rsidRPr="00562517" w:rsidRDefault="00F60751" w:rsidP="00586972">
                      <w:pPr>
                        <w:ind w:left="1440"/>
                        <w:rPr>
                          <w:rFonts w:cstheme="minorHAnsi"/>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4.5 – 0.94 * 4.5) * 2.56 * 365.25 *0.75) / 1) * 0.0969 * 0.95</w:t>
                      </w:r>
                    </w:p>
                    <w:p w14:paraId="2FA35204" w14:textId="77777777" w:rsidR="00F60751" w:rsidRPr="00562517" w:rsidRDefault="00F60751" w:rsidP="00586972">
                      <w:pPr>
                        <w:ind w:left="2160"/>
                        <w:rPr>
                          <w:rFonts w:cstheme="minorHAnsi"/>
                        </w:rPr>
                      </w:pPr>
                      <w:r w:rsidRPr="00562517">
                        <w:rPr>
                          <w:rFonts w:cstheme="minorHAnsi"/>
                        </w:rPr>
                        <w:t xml:space="preserve">= </w:t>
                      </w:r>
                      <w:r w:rsidRPr="007E3C24">
                        <w:rPr>
                          <w:rFonts w:cstheme="minorHAnsi"/>
                        </w:rPr>
                        <w:t>131</w:t>
                      </w:r>
                      <w:r w:rsidRPr="00562517">
                        <w:rPr>
                          <w:rFonts w:cstheme="minorHAnsi"/>
                        </w:rPr>
                        <w:t xml:space="preserve"> kWh</w:t>
                      </w:r>
                    </w:p>
                    <w:p w14:paraId="278E288A" w14:textId="77777777" w:rsidR="00F60751" w:rsidRPr="00562517" w:rsidRDefault="00F60751" w:rsidP="00586972">
                      <w:pPr>
                        <w:ind w:left="2160"/>
                        <w:rPr>
                          <w:rFonts w:cstheme="minorHAnsi"/>
                        </w:rPr>
                      </w:pPr>
                    </w:p>
                    <w:p w14:paraId="13B5FBBF" w14:textId="77777777" w:rsidR="00F60751" w:rsidRPr="00562517" w:rsidRDefault="00F60751" w:rsidP="00586972">
                      <w:pPr>
                        <w:rPr>
                          <w:rFonts w:cstheme="minorHAnsi"/>
                        </w:rPr>
                      </w:pPr>
                      <w:r w:rsidRPr="00562517">
                        <w:rPr>
                          <w:rFonts w:cstheme="minorHAnsi"/>
                        </w:rPr>
                        <w:t>For example, a direct installed bath low flow faucet aerator in a multi-family electric DHW home:</w:t>
                      </w:r>
                    </w:p>
                    <w:p w14:paraId="4787780C" w14:textId="77777777" w:rsidR="00F60751" w:rsidRPr="00562517" w:rsidRDefault="00F60751" w:rsidP="00586972">
                      <w:pPr>
                        <w:ind w:left="1440"/>
                        <w:rPr>
                          <w:rFonts w:cstheme="minorHAnsi"/>
                          <w:noProof/>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1.6 – 0.94 * 1.6) * 2.1 * 365.25 * 0.90) /1.5) * 0.0795 * 0.95</w:t>
                      </w:r>
                    </w:p>
                    <w:p w14:paraId="33153DE6" w14:textId="77777777" w:rsidR="00F60751" w:rsidRPr="00562517" w:rsidRDefault="00F60751" w:rsidP="00586972">
                      <w:pPr>
                        <w:ind w:left="2160"/>
                        <w:rPr>
                          <w:rFonts w:cstheme="minorHAnsi"/>
                        </w:rPr>
                      </w:pPr>
                      <w:r w:rsidRPr="00562517">
                        <w:rPr>
                          <w:rFonts w:cstheme="minorHAnsi"/>
                        </w:rPr>
                        <w:t xml:space="preserve">= </w:t>
                      </w:r>
                      <w:r w:rsidRPr="007E3C24">
                        <w:rPr>
                          <w:rFonts w:cstheme="minorHAnsi"/>
                        </w:rPr>
                        <w:t>25.0</w:t>
                      </w:r>
                      <w:r w:rsidRPr="00562517">
                        <w:rPr>
                          <w:rFonts w:cstheme="minorHAnsi"/>
                        </w:rPr>
                        <w:t xml:space="preserve"> kWh</w:t>
                      </w:r>
                    </w:p>
                    <w:p w14:paraId="50F47CB7" w14:textId="77777777" w:rsidR="00F60751" w:rsidRPr="00562517" w:rsidRDefault="00F60751" w:rsidP="00586972">
                      <w:pPr>
                        <w:ind w:left="2160"/>
                        <w:rPr>
                          <w:rFonts w:cstheme="minorHAnsi"/>
                        </w:rPr>
                      </w:pPr>
                    </w:p>
                    <w:p w14:paraId="4E61625B" w14:textId="77777777" w:rsidR="00F60751" w:rsidRPr="00562517" w:rsidRDefault="00F60751" w:rsidP="00586972">
                      <w:pPr>
                        <w:rPr>
                          <w:rFonts w:cstheme="minorHAnsi"/>
                        </w:rPr>
                      </w:pPr>
                      <w:r w:rsidRPr="00562517">
                        <w:rPr>
                          <w:rFonts w:cstheme="minorHAnsi"/>
                        </w:rPr>
                        <w:t>For example, a direct installed low flow faucet aerator in unknown faucet in a single-family electric DHW home:</w:t>
                      </w:r>
                    </w:p>
                    <w:p w14:paraId="090709CA" w14:textId="77777777" w:rsidR="00F60751" w:rsidRPr="00562517" w:rsidRDefault="00F60751" w:rsidP="00586972">
                      <w:pPr>
                        <w:ind w:left="1440"/>
                        <w:rPr>
                          <w:rFonts w:cstheme="minorHAnsi"/>
                          <w:noProof/>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9.0 – 0.94 * 9.0) * 2.56 * 365.25 * 0.795) /3.83) * 0.0919 * 0.95</w:t>
                      </w:r>
                    </w:p>
                    <w:p w14:paraId="6E0F3DDB" w14:textId="77777777" w:rsidR="00F60751" w:rsidRDefault="00F60751" w:rsidP="00586972">
                      <w:pPr>
                        <w:ind w:left="2160"/>
                        <w:rPr>
                          <w:rFonts w:cstheme="minorHAnsi"/>
                        </w:rPr>
                      </w:pPr>
                      <w:r w:rsidRPr="00562517">
                        <w:rPr>
                          <w:rFonts w:cstheme="minorHAnsi"/>
                        </w:rPr>
                        <w:t xml:space="preserve">= </w:t>
                      </w:r>
                      <w:r w:rsidRPr="007E3C24">
                        <w:rPr>
                          <w:rFonts w:cstheme="minorHAnsi"/>
                        </w:rPr>
                        <w:t>68.6</w:t>
                      </w:r>
                      <w:r w:rsidRPr="00562517">
                        <w:rPr>
                          <w:rFonts w:cstheme="minorHAnsi"/>
                        </w:rPr>
                        <w:t xml:space="preserve"> kWh</w:t>
                      </w:r>
                    </w:p>
                  </w:txbxContent>
                </v:textbox>
                <w10:anchorlock/>
              </v:shape>
            </w:pict>
          </mc:Fallback>
        </mc:AlternateContent>
      </w:r>
    </w:p>
    <w:p w14:paraId="65D088DE" w14:textId="77777777" w:rsidR="00586972" w:rsidRDefault="00586972" w:rsidP="00586972">
      <w:pPr>
        <w:pStyle w:val="Heading6"/>
      </w:pPr>
      <w:r>
        <w:t>Summer Coincident Peak Demand Savings</w:t>
      </w:r>
    </w:p>
    <w:p w14:paraId="0C1F933B" w14:textId="77777777" w:rsidR="00586972" w:rsidRDefault="00586972" w:rsidP="00586972">
      <w:pPr>
        <w:ind w:left="720" w:firstLine="720"/>
        <w:rPr>
          <w:rFonts w:cstheme="minorHAnsi"/>
          <w:noProof/>
          <w:szCs w:val="20"/>
          <w:lang w:val="nl-NL"/>
        </w:rPr>
      </w:pPr>
      <w:r>
        <w:rPr>
          <w:rFonts w:cstheme="minorHAnsi"/>
          <w:noProof/>
        </w:rPr>
        <w:t>ΔkW  = ΔkWh / Hours * CF</w:t>
      </w:r>
    </w:p>
    <w:p w14:paraId="325FE519" w14:textId="77777777" w:rsidR="00586972" w:rsidRDefault="00586972" w:rsidP="00586972">
      <w:pPr>
        <w:rPr>
          <w:rFonts w:cstheme="minorHAnsi"/>
          <w:noProof/>
          <w:lang w:val="nl-NL"/>
        </w:rPr>
      </w:pPr>
      <w:r>
        <w:rPr>
          <w:rFonts w:cstheme="minorHAnsi"/>
          <w:noProof/>
          <w:lang w:val="nl-NL"/>
        </w:rPr>
        <w:t>Where:</w:t>
      </w:r>
    </w:p>
    <w:p w14:paraId="23E4BF6F" w14:textId="77777777" w:rsidR="00586972" w:rsidRDefault="00586972" w:rsidP="00586972">
      <w:pPr>
        <w:ind w:left="720"/>
        <w:rPr>
          <w:rFonts w:cstheme="minorHAnsi"/>
          <w:noProof/>
        </w:rPr>
      </w:pPr>
      <w:r>
        <w:rPr>
          <w:rFonts w:cstheme="minorHAnsi"/>
          <w:noProof/>
        </w:rPr>
        <w:t>ΔkWh</w:t>
      </w:r>
      <w:r>
        <w:rPr>
          <w:rFonts w:cstheme="minorHAnsi"/>
          <w:noProof/>
        </w:rPr>
        <w:tab/>
        <w:t>= calculated value above</w:t>
      </w:r>
    </w:p>
    <w:p w14:paraId="1990C684" w14:textId="77777777" w:rsidR="00586972" w:rsidRDefault="00586972" w:rsidP="00586972">
      <w:pPr>
        <w:ind w:left="720"/>
        <w:rPr>
          <w:rFonts w:cstheme="minorHAnsi"/>
        </w:rPr>
      </w:pPr>
      <w:r>
        <w:rPr>
          <w:rFonts w:cstheme="minorHAnsi"/>
          <w:noProof/>
          <w:lang w:val="nl-NL"/>
        </w:rPr>
        <w:t xml:space="preserve">Hours </w:t>
      </w:r>
      <w:r>
        <w:rPr>
          <w:rFonts w:cstheme="minorHAnsi"/>
          <w:noProof/>
          <w:lang w:val="nl-NL"/>
        </w:rPr>
        <w:tab/>
        <w:t>= Annual electric DHW recovery hours for faucet use per faucet</w:t>
      </w:r>
    </w:p>
    <w:p w14:paraId="621C6A7A" w14:textId="77777777" w:rsidR="00586972" w:rsidRDefault="00586972" w:rsidP="00586972">
      <w:pPr>
        <w:ind w:left="1440"/>
        <w:rPr>
          <w:rFonts w:cstheme="minorHAnsi"/>
          <w:noProof/>
        </w:rPr>
      </w:pPr>
      <w:r>
        <w:rPr>
          <w:rFonts w:cstheme="minorHAnsi"/>
        </w:rPr>
        <w:t xml:space="preserve">= </w:t>
      </w:r>
      <w:r>
        <w:rPr>
          <w:rFonts w:cstheme="minorHAnsi"/>
          <w:noProof/>
        </w:rPr>
        <w:t>((GPM_base * L_base) * Household/FPH * 365.25 * DF ) * 0.545</w:t>
      </w:r>
      <w:r>
        <w:rPr>
          <w:rStyle w:val="FootnoteReference"/>
          <w:rFonts w:eastAsiaTheme="majorEastAsia"/>
          <w:lang w:val="nl-NL"/>
        </w:rPr>
        <w:footnoteReference w:id="557"/>
      </w:r>
      <w:r>
        <w:rPr>
          <w:rFonts w:cstheme="minorHAnsi"/>
          <w:noProof/>
        </w:rPr>
        <w:t xml:space="preserve"> / GPH</w:t>
      </w:r>
    </w:p>
    <w:tbl>
      <w:tblPr>
        <w:tblStyle w:val="TableGrid"/>
        <w:tblW w:w="0" w:type="auto"/>
        <w:tblInd w:w="738" w:type="dxa"/>
        <w:tblLook w:val="04A0" w:firstRow="1" w:lastRow="0" w:firstColumn="1" w:lastColumn="0" w:noHBand="0" w:noVBand="1"/>
        <w:tblPrChange w:id="6501" w:author="Stephanie Baer" w:date="2016-01-21T14:03:00Z">
          <w:tblPr>
            <w:tblStyle w:val="TableGrid"/>
            <w:tblW w:w="0" w:type="auto"/>
            <w:tblInd w:w="738" w:type="dxa"/>
            <w:tblLook w:val="04A0" w:firstRow="1" w:lastRow="0" w:firstColumn="1" w:lastColumn="0" w:noHBand="0" w:noVBand="1"/>
          </w:tblPr>
        </w:tblPrChange>
      </w:tblPr>
      <w:tblGrid>
        <w:gridCol w:w="990"/>
        <w:gridCol w:w="1080"/>
        <w:gridCol w:w="4950"/>
        <w:gridCol w:w="1595"/>
        <w:tblGridChange w:id="6502">
          <w:tblGrid>
            <w:gridCol w:w="990"/>
            <w:gridCol w:w="1080"/>
            <w:gridCol w:w="4950"/>
            <w:gridCol w:w="1595"/>
          </w:tblGrid>
        </w:tblGridChange>
      </w:tblGrid>
      <w:tr w:rsidR="00586972" w:rsidRPr="00E7080A" w14:paraId="09B86A6D" w14:textId="77777777" w:rsidTr="00FF11A2">
        <w:trPr>
          <w:tblHeader/>
          <w:trPrChange w:id="6503" w:author="Stephanie Baer" w:date="2016-01-21T14:03:00Z">
            <w:trPr>
              <w:tblHeader/>
            </w:trPr>
          </w:trPrChange>
        </w:trPr>
        <w:tc>
          <w:tcPr>
            <w:tcW w:w="9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6504" w:author="Stephanie Baer" w:date="2016-01-21T14:03:00Z">
              <w:tcPr>
                <w:tcW w:w="9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tcPrChange>
          </w:tcPr>
          <w:p w14:paraId="772DB0D2" w14:textId="77777777" w:rsidR="00586972" w:rsidRPr="009C362B" w:rsidRDefault="00586972">
            <w:pPr>
              <w:pStyle w:val="TableText"/>
              <w:rPr>
                <w:rFonts w:asciiTheme="minorHAnsi" w:hAnsiTheme="minorHAnsi"/>
                <w:szCs w:val="22"/>
              </w:rPr>
            </w:pPr>
            <w:r w:rsidRPr="009C362B">
              <w:t>Building Type</w:t>
            </w:r>
          </w:p>
        </w:tc>
        <w:tc>
          <w:tcPr>
            <w:tcW w:w="108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6505" w:author="Stephanie Baer" w:date="2016-01-21T14:03:00Z">
              <w:tcPr>
                <w:tcW w:w="108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tcPrChange>
          </w:tcPr>
          <w:p w14:paraId="2EE554B6" w14:textId="77777777" w:rsidR="00586972" w:rsidRPr="009C362B" w:rsidRDefault="00586972">
            <w:pPr>
              <w:pStyle w:val="TableText"/>
              <w:rPr>
                <w:rFonts w:asciiTheme="minorHAnsi" w:hAnsiTheme="minorHAnsi"/>
                <w:szCs w:val="22"/>
              </w:rPr>
            </w:pPr>
            <w:r w:rsidRPr="009C362B">
              <w:t>Faucet location</w:t>
            </w:r>
          </w:p>
        </w:tc>
        <w:tc>
          <w:tcPr>
            <w:tcW w:w="49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6506" w:author="Stephanie Baer" w:date="2016-01-21T14:03:00Z">
              <w:tcPr>
                <w:tcW w:w="49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tcPrChange>
          </w:tcPr>
          <w:p w14:paraId="2EEF9DAA" w14:textId="77777777" w:rsidR="00586972" w:rsidRPr="009C362B" w:rsidRDefault="00586972">
            <w:pPr>
              <w:pStyle w:val="TableText"/>
              <w:rPr>
                <w:rFonts w:asciiTheme="minorHAnsi" w:hAnsiTheme="minorHAnsi"/>
                <w:szCs w:val="22"/>
              </w:rPr>
            </w:pPr>
            <w:r w:rsidRPr="009C362B">
              <w:t>Calculation</w:t>
            </w:r>
          </w:p>
        </w:tc>
        <w:tc>
          <w:tcPr>
            <w:tcW w:w="159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6507" w:author="Stephanie Baer" w:date="2016-01-21T14:03:00Z">
              <w:tcPr>
                <w:tcW w:w="1595"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tcPrChange>
          </w:tcPr>
          <w:p w14:paraId="39804A8A" w14:textId="77777777" w:rsidR="00586972" w:rsidRPr="009C362B" w:rsidRDefault="00586972" w:rsidP="00733D06">
            <w:pPr>
              <w:pStyle w:val="TableText"/>
              <w:rPr>
                <w:rFonts w:asciiTheme="minorHAnsi" w:hAnsiTheme="minorHAnsi"/>
                <w:szCs w:val="22"/>
              </w:rPr>
            </w:pPr>
            <w:r w:rsidRPr="009C362B">
              <w:t>Hours per faucet</w:t>
            </w:r>
          </w:p>
        </w:tc>
      </w:tr>
      <w:tr w:rsidR="00586972" w:rsidRPr="00F42295" w14:paraId="40FEF643" w14:textId="77777777" w:rsidTr="00FF11A2">
        <w:tc>
          <w:tcPr>
            <w:tcW w:w="990" w:type="dxa"/>
            <w:vMerge w:val="restart"/>
            <w:tcBorders>
              <w:top w:val="single" w:sz="4" w:space="0" w:color="auto"/>
              <w:left w:val="single" w:sz="4" w:space="0" w:color="auto"/>
              <w:bottom w:val="single" w:sz="4" w:space="0" w:color="auto"/>
              <w:right w:val="single" w:sz="4" w:space="0" w:color="auto"/>
            </w:tcBorders>
            <w:vAlign w:val="center"/>
            <w:hideMark/>
            <w:tcPrChange w:id="6508" w:author="Stephanie Baer" w:date="2016-01-21T14:03:00Z">
              <w:tcPr>
                <w:tcW w:w="990" w:type="dxa"/>
                <w:vMerge w:val="restart"/>
                <w:tcBorders>
                  <w:top w:val="single" w:sz="4" w:space="0" w:color="auto"/>
                  <w:left w:val="single" w:sz="4" w:space="0" w:color="auto"/>
                  <w:bottom w:val="single" w:sz="4" w:space="0" w:color="auto"/>
                  <w:right w:val="single" w:sz="4" w:space="0" w:color="auto"/>
                </w:tcBorders>
                <w:hideMark/>
              </w:tcPr>
            </w:tcPrChange>
          </w:tcPr>
          <w:p w14:paraId="02D7865B" w14:textId="77777777" w:rsidR="00586972" w:rsidRPr="00F42295" w:rsidRDefault="00586972">
            <w:pPr>
              <w:pStyle w:val="TableText"/>
              <w:rPr>
                <w:rFonts w:asciiTheme="minorHAnsi" w:eastAsiaTheme="minorHAnsi" w:hAnsiTheme="minorHAnsi"/>
              </w:rPr>
            </w:pPr>
            <w:r w:rsidRPr="006332C9">
              <w:rPr>
                <w:rFonts w:eastAsiaTheme="minorHAnsi"/>
              </w:rPr>
              <w:t>Single Family</w:t>
            </w:r>
          </w:p>
        </w:tc>
        <w:tc>
          <w:tcPr>
            <w:tcW w:w="1080" w:type="dxa"/>
            <w:tcBorders>
              <w:top w:val="single" w:sz="4" w:space="0" w:color="auto"/>
              <w:left w:val="single" w:sz="4" w:space="0" w:color="auto"/>
              <w:bottom w:val="single" w:sz="4" w:space="0" w:color="auto"/>
              <w:right w:val="single" w:sz="4" w:space="0" w:color="auto"/>
            </w:tcBorders>
            <w:vAlign w:val="center"/>
            <w:hideMark/>
            <w:tcPrChange w:id="6509" w:author="Stephanie Baer" w:date="2016-01-21T14:03:00Z">
              <w:tcPr>
                <w:tcW w:w="1080" w:type="dxa"/>
                <w:tcBorders>
                  <w:top w:val="single" w:sz="4" w:space="0" w:color="auto"/>
                  <w:left w:val="single" w:sz="4" w:space="0" w:color="auto"/>
                  <w:bottom w:val="single" w:sz="4" w:space="0" w:color="auto"/>
                  <w:right w:val="single" w:sz="4" w:space="0" w:color="auto"/>
                </w:tcBorders>
                <w:hideMark/>
              </w:tcPr>
            </w:tcPrChange>
          </w:tcPr>
          <w:p w14:paraId="214A11B9" w14:textId="77777777" w:rsidR="00586972" w:rsidRPr="00F42295" w:rsidRDefault="00586972">
            <w:pPr>
              <w:pStyle w:val="TableText"/>
              <w:rPr>
                <w:rFonts w:asciiTheme="minorHAnsi" w:eastAsiaTheme="minorHAnsi" w:hAnsiTheme="minorHAnsi"/>
              </w:rPr>
            </w:pPr>
            <w:r w:rsidRPr="006332C9">
              <w:rPr>
                <w:rFonts w:eastAsiaTheme="minorHAnsi"/>
              </w:rPr>
              <w:t>Kitchen</w:t>
            </w:r>
          </w:p>
        </w:tc>
        <w:tc>
          <w:tcPr>
            <w:tcW w:w="4950" w:type="dxa"/>
            <w:tcBorders>
              <w:top w:val="single" w:sz="4" w:space="0" w:color="auto"/>
              <w:left w:val="single" w:sz="4" w:space="0" w:color="auto"/>
              <w:bottom w:val="single" w:sz="4" w:space="0" w:color="auto"/>
              <w:right w:val="single" w:sz="4" w:space="0" w:color="auto"/>
            </w:tcBorders>
            <w:vAlign w:val="center"/>
            <w:hideMark/>
            <w:tcPrChange w:id="6510" w:author="Stephanie Baer" w:date="2016-01-21T14:03:00Z">
              <w:tcPr>
                <w:tcW w:w="4950" w:type="dxa"/>
                <w:tcBorders>
                  <w:top w:val="single" w:sz="4" w:space="0" w:color="auto"/>
                  <w:left w:val="single" w:sz="4" w:space="0" w:color="auto"/>
                  <w:bottom w:val="single" w:sz="4" w:space="0" w:color="auto"/>
                  <w:right w:val="single" w:sz="4" w:space="0" w:color="auto"/>
                </w:tcBorders>
                <w:hideMark/>
              </w:tcPr>
            </w:tcPrChange>
          </w:tcPr>
          <w:p w14:paraId="3196B6AF" w14:textId="77777777" w:rsidR="00586972" w:rsidRPr="00F42295" w:rsidRDefault="00586972">
            <w:pPr>
              <w:pStyle w:val="TableText"/>
              <w:rPr>
                <w:rFonts w:asciiTheme="minorHAnsi" w:eastAsiaTheme="minorHAnsi" w:hAnsiTheme="minorHAnsi"/>
              </w:rPr>
            </w:pPr>
            <w:r w:rsidRPr="006332C9">
              <w:rPr>
                <w:rFonts w:eastAsiaTheme="minorHAnsi"/>
              </w:rPr>
              <w:t>((1.39 * 4.5) * 2.56/1 * 365.25 * 0.75) * 0.545 / 25.5</w:t>
            </w:r>
          </w:p>
        </w:tc>
        <w:tc>
          <w:tcPr>
            <w:tcW w:w="1595" w:type="dxa"/>
            <w:tcBorders>
              <w:top w:val="single" w:sz="4" w:space="0" w:color="auto"/>
              <w:left w:val="single" w:sz="4" w:space="0" w:color="auto"/>
              <w:bottom w:val="single" w:sz="4" w:space="0" w:color="auto"/>
              <w:right w:val="single" w:sz="4" w:space="0" w:color="auto"/>
            </w:tcBorders>
            <w:vAlign w:val="center"/>
            <w:hideMark/>
            <w:tcPrChange w:id="6511" w:author="Stephanie Baer" w:date="2016-01-21T14:03:00Z">
              <w:tcPr>
                <w:tcW w:w="1595" w:type="dxa"/>
                <w:tcBorders>
                  <w:top w:val="single" w:sz="4" w:space="0" w:color="auto"/>
                  <w:left w:val="single" w:sz="4" w:space="0" w:color="auto"/>
                  <w:bottom w:val="single" w:sz="4" w:space="0" w:color="auto"/>
                  <w:right w:val="single" w:sz="4" w:space="0" w:color="auto"/>
                </w:tcBorders>
                <w:hideMark/>
              </w:tcPr>
            </w:tcPrChange>
          </w:tcPr>
          <w:p w14:paraId="7DEB2532" w14:textId="77777777" w:rsidR="00586972" w:rsidRPr="00F42295" w:rsidRDefault="00586972" w:rsidP="00733D06">
            <w:pPr>
              <w:pStyle w:val="TableText"/>
              <w:rPr>
                <w:rFonts w:asciiTheme="minorHAnsi" w:eastAsiaTheme="minorHAnsi" w:hAnsiTheme="minorHAnsi"/>
              </w:rPr>
            </w:pPr>
            <w:r w:rsidRPr="006332C9">
              <w:rPr>
                <w:rFonts w:eastAsiaTheme="minorHAnsi"/>
              </w:rPr>
              <w:t>94</w:t>
            </w:r>
          </w:p>
        </w:tc>
      </w:tr>
      <w:tr w:rsidR="00586972" w:rsidRPr="00F42295" w14:paraId="5C6D79CA" w14:textId="77777777" w:rsidTr="00FF11A2">
        <w:tc>
          <w:tcPr>
            <w:tcW w:w="0" w:type="auto"/>
            <w:vMerge/>
            <w:tcBorders>
              <w:top w:val="single" w:sz="4" w:space="0" w:color="auto"/>
              <w:left w:val="single" w:sz="4" w:space="0" w:color="auto"/>
              <w:bottom w:val="single" w:sz="4" w:space="0" w:color="auto"/>
              <w:right w:val="single" w:sz="4" w:space="0" w:color="auto"/>
            </w:tcBorders>
            <w:vAlign w:val="center"/>
            <w:hideMark/>
            <w:tcPrChange w:id="6512" w:author="Stephanie Baer" w:date="2016-01-21T14:03:00Z">
              <w:tcPr>
                <w:tcW w:w="0" w:type="auto"/>
                <w:vMerge/>
                <w:tcBorders>
                  <w:top w:val="single" w:sz="4" w:space="0" w:color="auto"/>
                  <w:left w:val="single" w:sz="4" w:space="0" w:color="auto"/>
                  <w:bottom w:val="single" w:sz="4" w:space="0" w:color="auto"/>
                  <w:right w:val="single" w:sz="4" w:space="0" w:color="auto"/>
                </w:tcBorders>
                <w:vAlign w:val="center"/>
                <w:hideMark/>
              </w:tcPr>
            </w:tcPrChange>
          </w:tcPr>
          <w:p w14:paraId="103A2F00" w14:textId="77777777" w:rsidR="00586972" w:rsidRPr="00B64B6A" w:rsidRDefault="00586972">
            <w:pPr>
              <w:pStyle w:val="TableText"/>
              <w:rPr>
                <w:rFonts w:eastAsiaTheme="minorHAnsi"/>
              </w:rPr>
            </w:pPr>
          </w:p>
        </w:tc>
        <w:tc>
          <w:tcPr>
            <w:tcW w:w="1080" w:type="dxa"/>
            <w:tcBorders>
              <w:top w:val="single" w:sz="4" w:space="0" w:color="auto"/>
              <w:left w:val="single" w:sz="4" w:space="0" w:color="auto"/>
              <w:bottom w:val="single" w:sz="4" w:space="0" w:color="auto"/>
              <w:right w:val="single" w:sz="4" w:space="0" w:color="auto"/>
            </w:tcBorders>
            <w:vAlign w:val="center"/>
            <w:hideMark/>
            <w:tcPrChange w:id="6513" w:author="Stephanie Baer" w:date="2016-01-21T14:03:00Z">
              <w:tcPr>
                <w:tcW w:w="1080" w:type="dxa"/>
                <w:tcBorders>
                  <w:top w:val="single" w:sz="4" w:space="0" w:color="auto"/>
                  <w:left w:val="single" w:sz="4" w:space="0" w:color="auto"/>
                  <w:bottom w:val="single" w:sz="4" w:space="0" w:color="auto"/>
                  <w:right w:val="single" w:sz="4" w:space="0" w:color="auto"/>
                </w:tcBorders>
                <w:hideMark/>
              </w:tcPr>
            </w:tcPrChange>
          </w:tcPr>
          <w:p w14:paraId="2329D17E" w14:textId="77777777" w:rsidR="00586972" w:rsidRPr="00F42295" w:rsidRDefault="00586972">
            <w:pPr>
              <w:pStyle w:val="TableText"/>
              <w:rPr>
                <w:rFonts w:asciiTheme="minorHAnsi" w:eastAsiaTheme="minorHAnsi" w:hAnsiTheme="minorHAnsi"/>
              </w:rPr>
            </w:pPr>
            <w:r w:rsidRPr="006332C9">
              <w:rPr>
                <w:rFonts w:eastAsiaTheme="minorHAnsi"/>
              </w:rPr>
              <w:t>Bathroom</w:t>
            </w:r>
          </w:p>
        </w:tc>
        <w:tc>
          <w:tcPr>
            <w:tcW w:w="4950" w:type="dxa"/>
            <w:tcBorders>
              <w:top w:val="single" w:sz="4" w:space="0" w:color="auto"/>
              <w:left w:val="single" w:sz="4" w:space="0" w:color="auto"/>
              <w:bottom w:val="single" w:sz="4" w:space="0" w:color="auto"/>
              <w:right w:val="single" w:sz="4" w:space="0" w:color="auto"/>
            </w:tcBorders>
            <w:vAlign w:val="center"/>
            <w:hideMark/>
            <w:tcPrChange w:id="6514" w:author="Stephanie Baer" w:date="2016-01-21T14:03:00Z">
              <w:tcPr>
                <w:tcW w:w="4950" w:type="dxa"/>
                <w:tcBorders>
                  <w:top w:val="single" w:sz="4" w:space="0" w:color="auto"/>
                  <w:left w:val="single" w:sz="4" w:space="0" w:color="auto"/>
                  <w:bottom w:val="single" w:sz="4" w:space="0" w:color="auto"/>
                  <w:right w:val="single" w:sz="4" w:space="0" w:color="auto"/>
                </w:tcBorders>
                <w:hideMark/>
              </w:tcPr>
            </w:tcPrChange>
          </w:tcPr>
          <w:p w14:paraId="165694FC" w14:textId="77777777" w:rsidR="00586972" w:rsidRPr="00F42295" w:rsidRDefault="00586972">
            <w:pPr>
              <w:pStyle w:val="TableText"/>
              <w:rPr>
                <w:rFonts w:asciiTheme="minorHAnsi" w:eastAsiaTheme="minorHAnsi" w:hAnsiTheme="minorHAnsi"/>
              </w:rPr>
            </w:pPr>
            <w:r w:rsidRPr="006332C9">
              <w:rPr>
                <w:rFonts w:eastAsiaTheme="minorHAnsi"/>
              </w:rPr>
              <w:t>((1. 39 * 1.6) * 2.56/2.83 * 365.25 * 0.9) * 0.545 / 25.5</w:t>
            </w:r>
          </w:p>
        </w:tc>
        <w:tc>
          <w:tcPr>
            <w:tcW w:w="1595" w:type="dxa"/>
            <w:tcBorders>
              <w:top w:val="single" w:sz="4" w:space="0" w:color="auto"/>
              <w:left w:val="single" w:sz="4" w:space="0" w:color="auto"/>
              <w:bottom w:val="single" w:sz="4" w:space="0" w:color="auto"/>
              <w:right w:val="single" w:sz="4" w:space="0" w:color="auto"/>
            </w:tcBorders>
            <w:vAlign w:val="center"/>
            <w:hideMark/>
            <w:tcPrChange w:id="6515" w:author="Stephanie Baer" w:date="2016-01-21T14:03:00Z">
              <w:tcPr>
                <w:tcW w:w="1595" w:type="dxa"/>
                <w:tcBorders>
                  <w:top w:val="single" w:sz="4" w:space="0" w:color="auto"/>
                  <w:left w:val="single" w:sz="4" w:space="0" w:color="auto"/>
                  <w:bottom w:val="single" w:sz="4" w:space="0" w:color="auto"/>
                  <w:right w:val="single" w:sz="4" w:space="0" w:color="auto"/>
                </w:tcBorders>
                <w:hideMark/>
              </w:tcPr>
            </w:tcPrChange>
          </w:tcPr>
          <w:p w14:paraId="129E4298" w14:textId="77777777" w:rsidR="00586972" w:rsidRPr="00F42295" w:rsidRDefault="00586972" w:rsidP="00733D06">
            <w:pPr>
              <w:pStyle w:val="TableText"/>
              <w:rPr>
                <w:rFonts w:asciiTheme="minorHAnsi" w:eastAsiaTheme="minorHAnsi" w:hAnsiTheme="minorHAnsi"/>
              </w:rPr>
            </w:pPr>
            <w:r w:rsidRPr="006332C9">
              <w:rPr>
                <w:rFonts w:eastAsiaTheme="minorHAnsi"/>
              </w:rPr>
              <w:t>14</w:t>
            </w:r>
          </w:p>
        </w:tc>
      </w:tr>
      <w:tr w:rsidR="00586972" w:rsidRPr="00F42295" w14:paraId="7CCFE552" w14:textId="77777777" w:rsidTr="00FF11A2">
        <w:tc>
          <w:tcPr>
            <w:tcW w:w="0" w:type="auto"/>
            <w:vMerge/>
            <w:tcBorders>
              <w:top w:val="single" w:sz="4" w:space="0" w:color="auto"/>
              <w:left w:val="single" w:sz="4" w:space="0" w:color="auto"/>
              <w:bottom w:val="single" w:sz="4" w:space="0" w:color="auto"/>
              <w:right w:val="single" w:sz="4" w:space="0" w:color="auto"/>
            </w:tcBorders>
            <w:vAlign w:val="center"/>
            <w:hideMark/>
            <w:tcPrChange w:id="6516" w:author="Stephanie Baer" w:date="2016-01-21T14:03:00Z">
              <w:tcPr>
                <w:tcW w:w="0" w:type="auto"/>
                <w:vMerge/>
                <w:tcBorders>
                  <w:top w:val="single" w:sz="4" w:space="0" w:color="auto"/>
                  <w:left w:val="single" w:sz="4" w:space="0" w:color="auto"/>
                  <w:bottom w:val="single" w:sz="4" w:space="0" w:color="auto"/>
                  <w:right w:val="single" w:sz="4" w:space="0" w:color="auto"/>
                </w:tcBorders>
                <w:vAlign w:val="center"/>
                <w:hideMark/>
              </w:tcPr>
            </w:tcPrChange>
          </w:tcPr>
          <w:p w14:paraId="6EE6198A" w14:textId="77777777" w:rsidR="00586972" w:rsidRPr="00B64B6A" w:rsidRDefault="00586972">
            <w:pPr>
              <w:pStyle w:val="TableText"/>
              <w:rPr>
                <w:rFonts w:eastAsiaTheme="minorHAnsi"/>
              </w:rPr>
            </w:pPr>
          </w:p>
        </w:tc>
        <w:tc>
          <w:tcPr>
            <w:tcW w:w="1080" w:type="dxa"/>
            <w:tcBorders>
              <w:top w:val="single" w:sz="4" w:space="0" w:color="auto"/>
              <w:left w:val="single" w:sz="4" w:space="0" w:color="auto"/>
              <w:bottom w:val="single" w:sz="4" w:space="0" w:color="auto"/>
              <w:right w:val="single" w:sz="4" w:space="0" w:color="auto"/>
            </w:tcBorders>
            <w:vAlign w:val="center"/>
            <w:hideMark/>
            <w:tcPrChange w:id="6517" w:author="Stephanie Baer" w:date="2016-01-21T14:03:00Z">
              <w:tcPr>
                <w:tcW w:w="1080" w:type="dxa"/>
                <w:tcBorders>
                  <w:top w:val="single" w:sz="4" w:space="0" w:color="auto"/>
                  <w:left w:val="single" w:sz="4" w:space="0" w:color="auto"/>
                  <w:bottom w:val="single" w:sz="4" w:space="0" w:color="auto"/>
                  <w:right w:val="single" w:sz="4" w:space="0" w:color="auto"/>
                </w:tcBorders>
                <w:hideMark/>
              </w:tcPr>
            </w:tcPrChange>
          </w:tcPr>
          <w:p w14:paraId="0C6EB733" w14:textId="77777777" w:rsidR="00586972" w:rsidRPr="00F42295" w:rsidRDefault="00586972">
            <w:pPr>
              <w:pStyle w:val="TableText"/>
              <w:rPr>
                <w:rFonts w:asciiTheme="minorHAnsi" w:eastAsiaTheme="minorHAnsi" w:hAnsiTheme="minorHAnsi"/>
              </w:rPr>
            </w:pPr>
            <w:r w:rsidRPr="006332C9">
              <w:rPr>
                <w:rFonts w:eastAsiaTheme="minorHAnsi"/>
              </w:rPr>
              <w:t xml:space="preserve">Unknown </w:t>
            </w:r>
          </w:p>
        </w:tc>
        <w:tc>
          <w:tcPr>
            <w:tcW w:w="4950" w:type="dxa"/>
            <w:tcBorders>
              <w:top w:val="single" w:sz="4" w:space="0" w:color="auto"/>
              <w:left w:val="single" w:sz="4" w:space="0" w:color="auto"/>
              <w:bottom w:val="single" w:sz="4" w:space="0" w:color="auto"/>
              <w:right w:val="single" w:sz="4" w:space="0" w:color="auto"/>
            </w:tcBorders>
            <w:vAlign w:val="center"/>
            <w:hideMark/>
            <w:tcPrChange w:id="6518" w:author="Stephanie Baer" w:date="2016-01-21T14:03:00Z">
              <w:tcPr>
                <w:tcW w:w="4950" w:type="dxa"/>
                <w:tcBorders>
                  <w:top w:val="single" w:sz="4" w:space="0" w:color="auto"/>
                  <w:left w:val="single" w:sz="4" w:space="0" w:color="auto"/>
                  <w:bottom w:val="single" w:sz="4" w:space="0" w:color="auto"/>
                  <w:right w:val="single" w:sz="4" w:space="0" w:color="auto"/>
                </w:tcBorders>
                <w:hideMark/>
              </w:tcPr>
            </w:tcPrChange>
          </w:tcPr>
          <w:p w14:paraId="0E76E0F1" w14:textId="77777777" w:rsidR="00586972" w:rsidRPr="00F42295" w:rsidRDefault="00586972">
            <w:pPr>
              <w:pStyle w:val="TableText"/>
              <w:rPr>
                <w:rFonts w:asciiTheme="minorHAnsi" w:eastAsiaTheme="minorHAnsi" w:hAnsiTheme="minorHAnsi"/>
              </w:rPr>
            </w:pPr>
            <w:r w:rsidRPr="006332C9">
              <w:rPr>
                <w:rFonts w:eastAsiaTheme="minorHAnsi"/>
              </w:rPr>
              <w:t xml:space="preserve">((1. 39 * </w:t>
            </w:r>
            <w:r w:rsidRPr="00D37CE8">
              <w:rPr>
                <w:rFonts w:eastAsiaTheme="minorHAnsi"/>
              </w:rPr>
              <w:t>9.0) * 2.56/3.83 * 365.25 * 0.795) * 0.545 / 25.5</w:t>
            </w:r>
          </w:p>
        </w:tc>
        <w:tc>
          <w:tcPr>
            <w:tcW w:w="1595" w:type="dxa"/>
            <w:tcBorders>
              <w:top w:val="single" w:sz="4" w:space="0" w:color="auto"/>
              <w:left w:val="single" w:sz="4" w:space="0" w:color="auto"/>
              <w:bottom w:val="single" w:sz="4" w:space="0" w:color="auto"/>
              <w:right w:val="single" w:sz="4" w:space="0" w:color="auto"/>
            </w:tcBorders>
            <w:vAlign w:val="center"/>
            <w:hideMark/>
            <w:tcPrChange w:id="6519" w:author="Stephanie Baer" w:date="2016-01-21T14:03:00Z">
              <w:tcPr>
                <w:tcW w:w="1595" w:type="dxa"/>
                <w:tcBorders>
                  <w:top w:val="single" w:sz="4" w:space="0" w:color="auto"/>
                  <w:left w:val="single" w:sz="4" w:space="0" w:color="auto"/>
                  <w:bottom w:val="single" w:sz="4" w:space="0" w:color="auto"/>
                  <w:right w:val="single" w:sz="4" w:space="0" w:color="auto"/>
                </w:tcBorders>
                <w:hideMark/>
              </w:tcPr>
            </w:tcPrChange>
          </w:tcPr>
          <w:p w14:paraId="01A046FC" w14:textId="77777777" w:rsidR="00586972" w:rsidRPr="00F42295" w:rsidRDefault="00586972" w:rsidP="00733D06">
            <w:pPr>
              <w:pStyle w:val="TableText"/>
              <w:rPr>
                <w:rFonts w:asciiTheme="minorHAnsi" w:eastAsiaTheme="minorHAnsi" w:hAnsiTheme="minorHAnsi"/>
              </w:rPr>
            </w:pPr>
            <w:r w:rsidRPr="006332C9">
              <w:rPr>
                <w:rFonts w:eastAsiaTheme="minorHAnsi"/>
              </w:rPr>
              <w:t>52</w:t>
            </w:r>
          </w:p>
        </w:tc>
      </w:tr>
      <w:tr w:rsidR="00586972" w:rsidRPr="00F42295" w14:paraId="6398AE69" w14:textId="77777777" w:rsidTr="00FF11A2">
        <w:tc>
          <w:tcPr>
            <w:tcW w:w="990" w:type="dxa"/>
            <w:vMerge w:val="restart"/>
            <w:tcBorders>
              <w:top w:val="single" w:sz="4" w:space="0" w:color="auto"/>
              <w:left w:val="single" w:sz="4" w:space="0" w:color="auto"/>
              <w:bottom w:val="single" w:sz="4" w:space="0" w:color="auto"/>
              <w:right w:val="single" w:sz="4" w:space="0" w:color="auto"/>
            </w:tcBorders>
            <w:vAlign w:val="center"/>
            <w:hideMark/>
            <w:tcPrChange w:id="6520" w:author="Stephanie Baer" w:date="2016-01-21T14:03:00Z">
              <w:tcPr>
                <w:tcW w:w="990" w:type="dxa"/>
                <w:vMerge w:val="restart"/>
                <w:tcBorders>
                  <w:top w:val="single" w:sz="4" w:space="0" w:color="auto"/>
                  <w:left w:val="single" w:sz="4" w:space="0" w:color="auto"/>
                  <w:bottom w:val="single" w:sz="4" w:space="0" w:color="auto"/>
                  <w:right w:val="single" w:sz="4" w:space="0" w:color="auto"/>
                </w:tcBorders>
                <w:hideMark/>
              </w:tcPr>
            </w:tcPrChange>
          </w:tcPr>
          <w:p w14:paraId="4E9D6856" w14:textId="77777777" w:rsidR="00586972" w:rsidRPr="00F42295" w:rsidRDefault="00586972">
            <w:pPr>
              <w:pStyle w:val="TableText"/>
              <w:rPr>
                <w:rFonts w:asciiTheme="minorHAnsi" w:eastAsiaTheme="minorHAnsi" w:hAnsiTheme="minorHAnsi"/>
              </w:rPr>
            </w:pPr>
            <w:r w:rsidRPr="006332C9">
              <w:rPr>
                <w:rFonts w:eastAsiaTheme="minorHAnsi"/>
              </w:rPr>
              <w:t>Multi Family</w:t>
            </w:r>
          </w:p>
        </w:tc>
        <w:tc>
          <w:tcPr>
            <w:tcW w:w="1080" w:type="dxa"/>
            <w:tcBorders>
              <w:top w:val="single" w:sz="4" w:space="0" w:color="auto"/>
              <w:left w:val="single" w:sz="4" w:space="0" w:color="auto"/>
              <w:bottom w:val="single" w:sz="4" w:space="0" w:color="auto"/>
              <w:right w:val="single" w:sz="4" w:space="0" w:color="auto"/>
            </w:tcBorders>
            <w:vAlign w:val="center"/>
            <w:hideMark/>
            <w:tcPrChange w:id="6521" w:author="Stephanie Baer" w:date="2016-01-21T14:03:00Z">
              <w:tcPr>
                <w:tcW w:w="1080" w:type="dxa"/>
                <w:tcBorders>
                  <w:top w:val="single" w:sz="4" w:space="0" w:color="auto"/>
                  <w:left w:val="single" w:sz="4" w:space="0" w:color="auto"/>
                  <w:bottom w:val="single" w:sz="4" w:space="0" w:color="auto"/>
                  <w:right w:val="single" w:sz="4" w:space="0" w:color="auto"/>
                </w:tcBorders>
                <w:hideMark/>
              </w:tcPr>
            </w:tcPrChange>
          </w:tcPr>
          <w:p w14:paraId="07B87FB1" w14:textId="77777777" w:rsidR="00586972" w:rsidRPr="00F42295" w:rsidRDefault="00586972">
            <w:pPr>
              <w:pStyle w:val="TableText"/>
              <w:rPr>
                <w:rFonts w:asciiTheme="minorHAnsi" w:eastAsiaTheme="minorHAnsi" w:hAnsiTheme="minorHAnsi"/>
              </w:rPr>
            </w:pPr>
            <w:r w:rsidRPr="006332C9">
              <w:rPr>
                <w:rFonts w:eastAsiaTheme="minorHAnsi"/>
              </w:rPr>
              <w:t>Kitchen</w:t>
            </w:r>
          </w:p>
        </w:tc>
        <w:tc>
          <w:tcPr>
            <w:tcW w:w="4950" w:type="dxa"/>
            <w:tcBorders>
              <w:top w:val="single" w:sz="4" w:space="0" w:color="auto"/>
              <w:left w:val="single" w:sz="4" w:space="0" w:color="auto"/>
              <w:bottom w:val="single" w:sz="4" w:space="0" w:color="auto"/>
              <w:right w:val="single" w:sz="4" w:space="0" w:color="auto"/>
            </w:tcBorders>
            <w:vAlign w:val="center"/>
            <w:hideMark/>
            <w:tcPrChange w:id="6522" w:author="Stephanie Baer" w:date="2016-01-21T14:03:00Z">
              <w:tcPr>
                <w:tcW w:w="4950" w:type="dxa"/>
                <w:tcBorders>
                  <w:top w:val="single" w:sz="4" w:space="0" w:color="auto"/>
                  <w:left w:val="single" w:sz="4" w:space="0" w:color="auto"/>
                  <w:bottom w:val="single" w:sz="4" w:space="0" w:color="auto"/>
                  <w:right w:val="single" w:sz="4" w:space="0" w:color="auto"/>
                </w:tcBorders>
                <w:hideMark/>
              </w:tcPr>
            </w:tcPrChange>
          </w:tcPr>
          <w:p w14:paraId="4C07519D" w14:textId="77777777" w:rsidR="00586972" w:rsidRPr="00F42295" w:rsidRDefault="00586972">
            <w:pPr>
              <w:pStyle w:val="TableText"/>
              <w:rPr>
                <w:rFonts w:asciiTheme="minorHAnsi" w:eastAsiaTheme="minorHAnsi" w:hAnsiTheme="minorHAnsi"/>
              </w:rPr>
            </w:pPr>
            <w:r w:rsidRPr="006332C9">
              <w:rPr>
                <w:rFonts w:eastAsiaTheme="minorHAnsi"/>
              </w:rPr>
              <w:t>((1. 39 * 4.5) * 2.1/1 * 365.25 * 0.75) * 0.545 / 25.5</w:t>
            </w:r>
          </w:p>
        </w:tc>
        <w:tc>
          <w:tcPr>
            <w:tcW w:w="1595" w:type="dxa"/>
            <w:tcBorders>
              <w:top w:val="single" w:sz="4" w:space="0" w:color="auto"/>
              <w:left w:val="single" w:sz="4" w:space="0" w:color="auto"/>
              <w:bottom w:val="single" w:sz="4" w:space="0" w:color="auto"/>
              <w:right w:val="single" w:sz="4" w:space="0" w:color="auto"/>
            </w:tcBorders>
            <w:vAlign w:val="center"/>
            <w:hideMark/>
            <w:tcPrChange w:id="6523" w:author="Stephanie Baer" w:date="2016-01-21T14:03:00Z">
              <w:tcPr>
                <w:tcW w:w="1595" w:type="dxa"/>
                <w:tcBorders>
                  <w:top w:val="single" w:sz="4" w:space="0" w:color="auto"/>
                  <w:left w:val="single" w:sz="4" w:space="0" w:color="auto"/>
                  <w:bottom w:val="single" w:sz="4" w:space="0" w:color="auto"/>
                  <w:right w:val="single" w:sz="4" w:space="0" w:color="auto"/>
                </w:tcBorders>
                <w:hideMark/>
              </w:tcPr>
            </w:tcPrChange>
          </w:tcPr>
          <w:p w14:paraId="4FD2C33C" w14:textId="77777777" w:rsidR="00586972" w:rsidRPr="00F42295" w:rsidRDefault="00586972" w:rsidP="00733D06">
            <w:pPr>
              <w:pStyle w:val="TableText"/>
              <w:rPr>
                <w:rFonts w:asciiTheme="minorHAnsi" w:eastAsiaTheme="minorHAnsi" w:hAnsiTheme="minorHAnsi"/>
              </w:rPr>
            </w:pPr>
            <w:r w:rsidRPr="006332C9">
              <w:rPr>
                <w:rFonts w:eastAsiaTheme="minorHAnsi"/>
              </w:rPr>
              <w:t>77</w:t>
            </w:r>
          </w:p>
        </w:tc>
      </w:tr>
      <w:tr w:rsidR="00586972" w:rsidRPr="00F42295" w14:paraId="4B1C40D7" w14:textId="77777777" w:rsidTr="00FF11A2">
        <w:tc>
          <w:tcPr>
            <w:tcW w:w="0" w:type="auto"/>
            <w:vMerge/>
            <w:tcBorders>
              <w:top w:val="single" w:sz="4" w:space="0" w:color="auto"/>
              <w:left w:val="single" w:sz="4" w:space="0" w:color="auto"/>
              <w:bottom w:val="single" w:sz="4" w:space="0" w:color="auto"/>
              <w:right w:val="single" w:sz="4" w:space="0" w:color="auto"/>
            </w:tcBorders>
            <w:vAlign w:val="center"/>
            <w:hideMark/>
            <w:tcPrChange w:id="6524" w:author="Stephanie Baer" w:date="2016-01-21T14:03:00Z">
              <w:tcPr>
                <w:tcW w:w="0" w:type="auto"/>
                <w:vMerge/>
                <w:tcBorders>
                  <w:top w:val="single" w:sz="4" w:space="0" w:color="auto"/>
                  <w:left w:val="single" w:sz="4" w:space="0" w:color="auto"/>
                  <w:bottom w:val="single" w:sz="4" w:space="0" w:color="auto"/>
                  <w:right w:val="single" w:sz="4" w:space="0" w:color="auto"/>
                </w:tcBorders>
                <w:vAlign w:val="center"/>
                <w:hideMark/>
              </w:tcPr>
            </w:tcPrChange>
          </w:tcPr>
          <w:p w14:paraId="7367D546" w14:textId="77777777" w:rsidR="00586972" w:rsidRPr="00B64B6A" w:rsidRDefault="00586972">
            <w:pPr>
              <w:pStyle w:val="TableText"/>
              <w:rPr>
                <w:rFonts w:eastAsiaTheme="minorHAnsi"/>
              </w:rPr>
            </w:pPr>
          </w:p>
        </w:tc>
        <w:tc>
          <w:tcPr>
            <w:tcW w:w="1080" w:type="dxa"/>
            <w:tcBorders>
              <w:top w:val="single" w:sz="4" w:space="0" w:color="auto"/>
              <w:left w:val="single" w:sz="4" w:space="0" w:color="auto"/>
              <w:bottom w:val="single" w:sz="4" w:space="0" w:color="auto"/>
              <w:right w:val="single" w:sz="4" w:space="0" w:color="auto"/>
            </w:tcBorders>
            <w:vAlign w:val="center"/>
            <w:hideMark/>
            <w:tcPrChange w:id="6525" w:author="Stephanie Baer" w:date="2016-01-21T14:03:00Z">
              <w:tcPr>
                <w:tcW w:w="1080" w:type="dxa"/>
                <w:tcBorders>
                  <w:top w:val="single" w:sz="4" w:space="0" w:color="auto"/>
                  <w:left w:val="single" w:sz="4" w:space="0" w:color="auto"/>
                  <w:bottom w:val="single" w:sz="4" w:space="0" w:color="auto"/>
                  <w:right w:val="single" w:sz="4" w:space="0" w:color="auto"/>
                </w:tcBorders>
                <w:hideMark/>
              </w:tcPr>
            </w:tcPrChange>
          </w:tcPr>
          <w:p w14:paraId="716DC42E" w14:textId="77777777" w:rsidR="00586972" w:rsidRPr="00F42295" w:rsidRDefault="00586972">
            <w:pPr>
              <w:pStyle w:val="TableText"/>
              <w:rPr>
                <w:rFonts w:asciiTheme="minorHAnsi" w:eastAsiaTheme="minorHAnsi" w:hAnsiTheme="minorHAnsi"/>
              </w:rPr>
            </w:pPr>
            <w:r w:rsidRPr="006332C9">
              <w:rPr>
                <w:rFonts w:eastAsiaTheme="minorHAnsi"/>
              </w:rPr>
              <w:t>Bathroom</w:t>
            </w:r>
          </w:p>
        </w:tc>
        <w:tc>
          <w:tcPr>
            <w:tcW w:w="4950" w:type="dxa"/>
            <w:tcBorders>
              <w:top w:val="single" w:sz="4" w:space="0" w:color="auto"/>
              <w:left w:val="single" w:sz="4" w:space="0" w:color="auto"/>
              <w:bottom w:val="single" w:sz="4" w:space="0" w:color="auto"/>
              <w:right w:val="single" w:sz="4" w:space="0" w:color="auto"/>
            </w:tcBorders>
            <w:vAlign w:val="center"/>
            <w:hideMark/>
            <w:tcPrChange w:id="6526" w:author="Stephanie Baer" w:date="2016-01-21T14:03:00Z">
              <w:tcPr>
                <w:tcW w:w="4950" w:type="dxa"/>
                <w:tcBorders>
                  <w:top w:val="single" w:sz="4" w:space="0" w:color="auto"/>
                  <w:left w:val="single" w:sz="4" w:space="0" w:color="auto"/>
                  <w:bottom w:val="single" w:sz="4" w:space="0" w:color="auto"/>
                  <w:right w:val="single" w:sz="4" w:space="0" w:color="auto"/>
                </w:tcBorders>
                <w:hideMark/>
              </w:tcPr>
            </w:tcPrChange>
          </w:tcPr>
          <w:p w14:paraId="1B0C0C54" w14:textId="77777777" w:rsidR="00586972" w:rsidRPr="00F42295" w:rsidRDefault="00586972">
            <w:pPr>
              <w:pStyle w:val="TableText"/>
              <w:rPr>
                <w:rFonts w:asciiTheme="minorHAnsi" w:eastAsiaTheme="minorHAnsi" w:hAnsiTheme="minorHAnsi"/>
              </w:rPr>
            </w:pPr>
            <w:r w:rsidRPr="006332C9">
              <w:rPr>
                <w:rFonts w:eastAsiaTheme="minorHAnsi"/>
              </w:rPr>
              <w:t>((1. 39 * 1.6) * 2.1/1.5 * 365.25 * 0.9) * 0.545 / 25.5</w:t>
            </w:r>
          </w:p>
        </w:tc>
        <w:tc>
          <w:tcPr>
            <w:tcW w:w="1595" w:type="dxa"/>
            <w:tcBorders>
              <w:top w:val="single" w:sz="4" w:space="0" w:color="auto"/>
              <w:left w:val="single" w:sz="4" w:space="0" w:color="auto"/>
              <w:bottom w:val="single" w:sz="4" w:space="0" w:color="auto"/>
              <w:right w:val="single" w:sz="4" w:space="0" w:color="auto"/>
            </w:tcBorders>
            <w:vAlign w:val="center"/>
            <w:hideMark/>
            <w:tcPrChange w:id="6527" w:author="Stephanie Baer" w:date="2016-01-21T14:03:00Z">
              <w:tcPr>
                <w:tcW w:w="1595" w:type="dxa"/>
                <w:tcBorders>
                  <w:top w:val="single" w:sz="4" w:space="0" w:color="auto"/>
                  <w:left w:val="single" w:sz="4" w:space="0" w:color="auto"/>
                  <w:bottom w:val="single" w:sz="4" w:space="0" w:color="auto"/>
                  <w:right w:val="single" w:sz="4" w:space="0" w:color="auto"/>
                </w:tcBorders>
                <w:hideMark/>
              </w:tcPr>
            </w:tcPrChange>
          </w:tcPr>
          <w:p w14:paraId="3841B07B" w14:textId="77777777" w:rsidR="00586972" w:rsidRPr="00F42295" w:rsidRDefault="00586972" w:rsidP="00733D06">
            <w:pPr>
              <w:pStyle w:val="TableText"/>
              <w:rPr>
                <w:rFonts w:asciiTheme="minorHAnsi" w:eastAsiaTheme="minorHAnsi" w:hAnsiTheme="minorHAnsi"/>
              </w:rPr>
            </w:pPr>
            <w:r w:rsidRPr="006332C9">
              <w:rPr>
                <w:rFonts w:eastAsiaTheme="minorHAnsi"/>
              </w:rPr>
              <w:t>22</w:t>
            </w:r>
          </w:p>
        </w:tc>
      </w:tr>
      <w:tr w:rsidR="00586972" w:rsidRPr="00F42295" w14:paraId="7569B3AC" w14:textId="77777777" w:rsidTr="00FF11A2">
        <w:tc>
          <w:tcPr>
            <w:tcW w:w="0" w:type="auto"/>
            <w:vMerge/>
            <w:tcBorders>
              <w:top w:val="single" w:sz="4" w:space="0" w:color="auto"/>
              <w:left w:val="single" w:sz="4" w:space="0" w:color="auto"/>
              <w:bottom w:val="single" w:sz="4" w:space="0" w:color="auto"/>
              <w:right w:val="single" w:sz="4" w:space="0" w:color="auto"/>
            </w:tcBorders>
            <w:vAlign w:val="center"/>
            <w:hideMark/>
            <w:tcPrChange w:id="6528" w:author="Stephanie Baer" w:date="2016-01-21T14:03:00Z">
              <w:tcPr>
                <w:tcW w:w="0" w:type="auto"/>
                <w:vMerge/>
                <w:tcBorders>
                  <w:top w:val="single" w:sz="4" w:space="0" w:color="auto"/>
                  <w:left w:val="single" w:sz="4" w:space="0" w:color="auto"/>
                  <w:bottom w:val="single" w:sz="4" w:space="0" w:color="auto"/>
                  <w:right w:val="single" w:sz="4" w:space="0" w:color="auto"/>
                </w:tcBorders>
                <w:vAlign w:val="center"/>
                <w:hideMark/>
              </w:tcPr>
            </w:tcPrChange>
          </w:tcPr>
          <w:p w14:paraId="15F05000" w14:textId="77777777" w:rsidR="00586972" w:rsidRPr="00B64B6A" w:rsidRDefault="00586972">
            <w:pPr>
              <w:pStyle w:val="TableText"/>
              <w:rPr>
                <w:rFonts w:eastAsiaTheme="minorHAnsi"/>
              </w:rPr>
            </w:pPr>
          </w:p>
        </w:tc>
        <w:tc>
          <w:tcPr>
            <w:tcW w:w="1080" w:type="dxa"/>
            <w:tcBorders>
              <w:top w:val="single" w:sz="4" w:space="0" w:color="auto"/>
              <w:left w:val="single" w:sz="4" w:space="0" w:color="auto"/>
              <w:bottom w:val="single" w:sz="4" w:space="0" w:color="auto"/>
              <w:right w:val="single" w:sz="4" w:space="0" w:color="auto"/>
            </w:tcBorders>
            <w:vAlign w:val="center"/>
            <w:hideMark/>
            <w:tcPrChange w:id="6529" w:author="Stephanie Baer" w:date="2016-01-21T14:03:00Z">
              <w:tcPr>
                <w:tcW w:w="1080" w:type="dxa"/>
                <w:tcBorders>
                  <w:top w:val="single" w:sz="4" w:space="0" w:color="auto"/>
                  <w:left w:val="single" w:sz="4" w:space="0" w:color="auto"/>
                  <w:bottom w:val="single" w:sz="4" w:space="0" w:color="auto"/>
                  <w:right w:val="single" w:sz="4" w:space="0" w:color="auto"/>
                </w:tcBorders>
                <w:hideMark/>
              </w:tcPr>
            </w:tcPrChange>
          </w:tcPr>
          <w:p w14:paraId="3F39C5F3" w14:textId="77777777" w:rsidR="00586972" w:rsidRPr="00F42295" w:rsidRDefault="00586972">
            <w:pPr>
              <w:pStyle w:val="TableText"/>
              <w:rPr>
                <w:rFonts w:asciiTheme="minorHAnsi" w:eastAsiaTheme="minorHAnsi" w:hAnsiTheme="minorHAnsi"/>
              </w:rPr>
            </w:pPr>
            <w:r w:rsidRPr="006332C9">
              <w:rPr>
                <w:rFonts w:eastAsiaTheme="minorHAnsi"/>
              </w:rPr>
              <w:t xml:space="preserve">Unknown </w:t>
            </w:r>
          </w:p>
        </w:tc>
        <w:tc>
          <w:tcPr>
            <w:tcW w:w="4950" w:type="dxa"/>
            <w:tcBorders>
              <w:top w:val="single" w:sz="4" w:space="0" w:color="auto"/>
              <w:left w:val="single" w:sz="4" w:space="0" w:color="auto"/>
              <w:bottom w:val="single" w:sz="4" w:space="0" w:color="auto"/>
              <w:right w:val="single" w:sz="4" w:space="0" w:color="auto"/>
            </w:tcBorders>
            <w:vAlign w:val="center"/>
            <w:hideMark/>
            <w:tcPrChange w:id="6530" w:author="Stephanie Baer" w:date="2016-01-21T14:03:00Z">
              <w:tcPr>
                <w:tcW w:w="4950" w:type="dxa"/>
                <w:tcBorders>
                  <w:top w:val="single" w:sz="4" w:space="0" w:color="auto"/>
                  <w:left w:val="single" w:sz="4" w:space="0" w:color="auto"/>
                  <w:bottom w:val="single" w:sz="4" w:space="0" w:color="auto"/>
                  <w:right w:val="single" w:sz="4" w:space="0" w:color="auto"/>
                </w:tcBorders>
                <w:hideMark/>
              </w:tcPr>
            </w:tcPrChange>
          </w:tcPr>
          <w:p w14:paraId="266BCCBA" w14:textId="77777777" w:rsidR="00586972" w:rsidRPr="00F42295" w:rsidRDefault="00586972">
            <w:pPr>
              <w:pStyle w:val="TableText"/>
              <w:rPr>
                <w:rFonts w:asciiTheme="minorHAnsi" w:eastAsiaTheme="minorHAnsi" w:hAnsiTheme="minorHAnsi"/>
              </w:rPr>
            </w:pPr>
            <w:r w:rsidRPr="006332C9">
              <w:rPr>
                <w:rFonts w:eastAsiaTheme="minorHAnsi"/>
              </w:rPr>
              <w:t>((1. 39 * 6.9) * 2.1/2.5 * 365.25 * 0.795)</w:t>
            </w:r>
            <w:r w:rsidRPr="00D37CE8">
              <w:rPr>
                <w:rFonts w:eastAsiaTheme="minorHAnsi"/>
              </w:rPr>
              <w:t xml:space="preserve"> * 0.545 / 25.5</w:t>
            </w:r>
          </w:p>
        </w:tc>
        <w:tc>
          <w:tcPr>
            <w:tcW w:w="1595" w:type="dxa"/>
            <w:tcBorders>
              <w:top w:val="single" w:sz="4" w:space="0" w:color="auto"/>
              <w:left w:val="single" w:sz="4" w:space="0" w:color="auto"/>
              <w:bottom w:val="single" w:sz="4" w:space="0" w:color="auto"/>
              <w:right w:val="single" w:sz="4" w:space="0" w:color="auto"/>
            </w:tcBorders>
            <w:vAlign w:val="center"/>
            <w:hideMark/>
            <w:tcPrChange w:id="6531" w:author="Stephanie Baer" w:date="2016-01-21T14:03:00Z">
              <w:tcPr>
                <w:tcW w:w="1595" w:type="dxa"/>
                <w:tcBorders>
                  <w:top w:val="single" w:sz="4" w:space="0" w:color="auto"/>
                  <w:left w:val="single" w:sz="4" w:space="0" w:color="auto"/>
                  <w:bottom w:val="single" w:sz="4" w:space="0" w:color="auto"/>
                  <w:right w:val="single" w:sz="4" w:space="0" w:color="auto"/>
                </w:tcBorders>
                <w:hideMark/>
              </w:tcPr>
            </w:tcPrChange>
          </w:tcPr>
          <w:p w14:paraId="1099C00F" w14:textId="77777777" w:rsidR="00586972" w:rsidRPr="00F42295" w:rsidRDefault="00586972" w:rsidP="00733D06">
            <w:pPr>
              <w:pStyle w:val="TableText"/>
              <w:rPr>
                <w:rFonts w:asciiTheme="minorHAnsi" w:eastAsiaTheme="minorHAnsi" w:hAnsiTheme="minorHAnsi"/>
              </w:rPr>
            </w:pPr>
            <w:r w:rsidRPr="006332C9">
              <w:rPr>
                <w:rFonts w:eastAsiaTheme="minorHAnsi"/>
              </w:rPr>
              <w:t>50</w:t>
            </w:r>
          </w:p>
        </w:tc>
      </w:tr>
    </w:tbl>
    <w:p w14:paraId="731EBE79" w14:textId="77777777" w:rsidR="00586972" w:rsidRDefault="00586972" w:rsidP="00586972">
      <w:pPr>
        <w:ind w:left="2160" w:hanging="720"/>
        <w:rPr>
          <w:rFonts w:cstheme="minorHAnsi"/>
          <w:sz w:val="22"/>
        </w:rPr>
      </w:pPr>
    </w:p>
    <w:p w14:paraId="7D7E24DC" w14:textId="77777777" w:rsidR="00586972" w:rsidRDefault="00586972" w:rsidP="00586972">
      <w:pPr>
        <w:ind w:left="1440" w:hanging="720"/>
        <w:rPr>
          <w:rFonts w:cstheme="minorHAnsi"/>
        </w:rPr>
      </w:pPr>
      <w:r>
        <w:rPr>
          <w:rFonts w:cstheme="minorHAnsi"/>
        </w:rPr>
        <w:t>GPH</w:t>
      </w:r>
      <w:r>
        <w:rPr>
          <w:rFonts w:cstheme="minorHAnsi"/>
        </w:rPr>
        <w:tab/>
        <w:t>= Gallons per hour recovery of electric water heater calculated for 70.9F temp rise (125-54.1), 98% recovery efficiency, and typical 4.5kW electric resistance storage tank.</w:t>
      </w:r>
    </w:p>
    <w:p w14:paraId="6B590454" w14:textId="77777777" w:rsidR="00586972" w:rsidRDefault="00586972" w:rsidP="00586972">
      <w:pPr>
        <w:ind w:left="720" w:firstLine="720"/>
        <w:rPr>
          <w:rFonts w:cstheme="minorHAnsi"/>
        </w:rPr>
      </w:pPr>
      <w:r>
        <w:rPr>
          <w:rFonts w:cstheme="minorHAnsi"/>
        </w:rPr>
        <w:t>= 25.5</w:t>
      </w:r>
    </w:p>
    <w:p w14:paraId="510806D2" w14:textId="77777777" w:rsidR="00586972" w:rsidRDefault="00586972" w:rsidP="00586972">
      <w:pPr>
        <w:ind w:left="720"/>
        <w:rPr>
          <w:rFonts w:cstheme="minorHAnsi"/>
          <w:noProof/>
          <w:lang w:val="nl-NL"/>
        </w:rPr>
      </w:pPr>
      <w:r>
        <w:rPr>
          <w:rFonts w:cstheme="minorHAnsi"/>
          <w:noProof/>
          <w:lang w:val="nl-NL"/>
        </w:rPr>
        <w:t>CF</w:t>
      </w:r>
      <w:r>
        <w:rPr>
          <w:rFonts w:cstheme="minorHAnsi"/>
          <w:noProof/>
          <w:lang w:val="nl-NL"/>
        </w:rPr>
        <w:tab/>
        <w:t>=</w:t>
      </w:r>
      <w:r>
        <w:rPr>
          <w:rFonts w:cstheme="minorHAnsi"/>
          <w:lang w:val="nl-NL"/>
        </w:rPr>
        <w:t xml:space="preserve"> </w:t>
      </w:r>
      <w:r>
        <w:rPr>
          <w:rFonts w:cstheme="minorHAnsi"/>
          <w:noProof/>
          <w:lang w:val="nl-NL"/>
        </w:rPr>
        <w:t>Coincidence Factor for electric load reduction</w:t>
      </w:r>
    </w:p>
    <w:p w14:paraId="3BFA8D51" w14:textId="77777777" w:rsidR="00586972" w:rsidRDefault="00586972" w:rsidP="00586972">
      <w:pPr>
        <w:ind w:left="1440"/>
        <w:rPr>
          <w:rFonts w:cstheme="minorHAnsi"/>
          <w:noProof/>
          <w:lang w:val="nl-NL"/>
        </w:rPr>
      </w:pPr>
      <w:r>
        <w:rPr>
          <w:rFonts w:cstheme="minorHAnsi"/>
          <w:noProof/>
          <w:lang w:val="nl-NL"/>
        </w:rPr>
        <w:t>= 0.022</w:t>
      </w:r>
      <w:r>
        <w:rPr>
          <w:rStyle w:val="FootnoteReference"/>
          <w:rFonts w:eastAsiaTheme="majorEastAsia"/>
          <w:lang w:val="nl-NL"/>
        </w:rPr>
        <w:footnoteReference w:id="558"/>
      </w:r>
    </w:p>
    <w:p w14:paraId="160C2CE7" w14:textId="77777777" w:rsidR="00586972" w:rsidRDefault="00586972" w:rsidP="00586972">
      <w:pPr>
        <w:rPr>
          <w:rFonts w:cstheme="minorHAnsi"/>
        </w:rPr>
      </w:pPr>
      <w:r>
        <w:rPr>
          <w:rFonts w:cstheme="minorBidi"/>
          <w:noProof/>
        </w:rPr>
        <w:lastRenderedPageBreak/>
        <mc:AlternateContent>
          <mc:Choice Requires="wps">
            <w:drawing>
              <wp:inline distT="0" distB="0" distL="0" distR="0" wp14:anchorId="1E8E6701" wp14:editId="581256D2">
                <wp:extent cx="5755005" cy="786809"/>
                <wp:effectExtent l="0" t="0" r="17145" b="13335"/>
                <wp:docPr id="448"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5005" cy="786809"/>
                        </a:xfrm>
                        <a:prstGeom prst="rect">
                          <a:avLst/>
                        </a:prstGeom>
                        <a:solidFill>
                          <a:srgbClr val="FFFFFF"/>
                        </a:solidFill>
                        <a:ln w="9525">
                          <a:solidFill>
                            <a:srgbClr val="000000"/>
                          </a:solidFill>
                          <a:miter lim="800000"/>
                          <a:headEnd/>
                          <a:tailEnd/>
                        </a:ln>
                      </wps:spPr>
                      <wps:txbx>
                        <w:txbxContent>
                          <w:p w14:paraId="0040685B" w14:textId="77777777" w:rsidR="00F60751" w:rsidRDefault="00F60751" w:rsidP="00586972">
                            <w:pPr>
                              <w:rPr>
                                <w:rFonts w:cstheme="minorHAnsi"/>
                              </w:rPr>
                            </w:pPr>
                            <w:r>
                              <w:rPr>
                                <w:rFonts w:cstheme="minorHAnsi"/>
                              </w:rPr>
                              <w:t>For example, a direct installed kitchen low flow faucet aerator in a single family electric DHW home:</w:t>
                            </w:r>
                          </w:p>
                          <w:p w14:paraId="41F0267A" w14:textId="77777777" w:rsidR="00F60751" w:rsidRPr="00562517" w:rsidRDefault="00F60751" w:rsidP="00586972">
                            <w:pPr>
                              <w:ind w:left="1440"/>
                              <w:rPr>
                                <w:rFonts w:cstheme="minorHAnsi"/>
                                <w:noProof/>
                                <w:szCs w:val="20"/>
                                <w:lang w:val="nl-NL"/>
                              </w:rPr>
                            </w:pPr>
                            <w:r>
                              <w:rPr>
                                <w:rFonts w:cstheme="minorHAnsi"/>
                                <w:noProof/>
                              </w:rPr>
                              <w:t xml:space="preserve">ΔkW </w:t>
                            </w:r>
                            <w:r>
                              <w:rPr>
                                <w:rFonts w:cstheme="minorHAnsi"/>
                                <w:noProof/>
                              </w:rPr>
                              <w:tab/>
                              <w:t xml:space="preserve"> </w:t>
                            </w:r>
                            <w:r w:rsidRPr="00FA4A37">
                              <w:rPr>
                                <w:rFonts w:cstheme="minorHAnsi"/>
                                <w:noProof/>
                              </w:rPr>
                              <w:t xml:space="preserve">= </w:t>
                            </w:r>
                            <w:r w:rsidRPr="007E3C24">
                              <w:rPr>
                                <w:rFonts w:cstheme="minorHAnsi"/>
                              </w:rPr>
                              <w:t>131</w:t>
                            </w:r>
                            <w:r w:rsidRPr="00562517">
                              <w:rPr>
                                <w:rFonts w:cstheme="minorHAnsi"/>
                                <w:noProof/>
                              </w:rPr>
                              <w:t>/</w:t>
                            </w:r>
                            <w:r w:rsidRPr="007E3C24">
                              <w:rPr>
                                <w:rFonts w:cstheme="minorHAnsi"/>
                                <w:noProof/>
                              </w:rPr>
                              <w:t>94</w:t>
                            </w:r>
                            <w:r w:rsidRPr="00562517">
                              <w:rPr>
                                <w:rFonts w:cstheme="minorHAnsi"/>
                                <w:noProof/>
                              </w:rPr>
                              <w:t xml:space="preserve"> * 0.022</w:t>
                            </w:r>
                          </w:p>
                          <w:p w14:paraId="3500F1BC" w14:textId="77777777" w:rsidR="00F60751" w:rsidRDefault="00F60751" w:rsidP="00586972">
                            <w:pPr>
                              <w:ind w:left="2160"/>
                              <w:rPr>
                                <w:rFonts w:cstheme="minorHAnsi"/>
                              </w:rPr>
                            </w:pPr>
                            <w:r w:rsidRPr="00562517">
                              <w:rPr>
                                <w:rFonts w:cstheme="minorHAnsi"/>
                              </w:rPr>
                              <w:t>= 0.0</w:t>
                            </w:r>
                            <w:r w:rsidRPr="007E3C24">
                              <w:rPr>
                                <w:rFonts w:cstheme="minorHAnsi"/>
                              </w:rPr>
                              <w:t xml:space="preserve">306 </w:t>
                            </w:r>
                            <w:r w:rsidRPr="00562517">
                              <w:rPr>
                                <w:rFonts w:cstheme="minorHAnsi"/>
                              </w:rPr>
                              <w:t>kW</w:t>
                            </w:r>
                          </w:p>
                          <w:p w14:paraId="0046923E" w14:textId="77777777" w:rsidR="00F60751" w:rsidRDefault="00F60751" w:rsidP="00586972">
                            <w:pPr>
                              <w:rPr>
                                <w:rFonts w:cstheme="minorBidi"/>
                              </w:rPr>
                            </w:pPr>
                          </w:p>
                        </w:txbxContent>
                      </wps:txbx>
                      <wps:bodyPr rot="0" vert="horz" wrap="square" lIns="91440" tIns="45720" rIns="91440" bIns="45720" anchor="t" anchorCtr="0">
                        <a:noAutofit/>
                      </wps:bodyPr>
                    </wps:wsp>
                  </a:graphicData>
                </a:graphic>
              </wp:inline>
            </w:drawing>
          </mc:Choice>
          <mc:Fallback>
            <w:pict>
              <v:shape w14:anchorId="1E8E6701" id="Text Box 448" o:spid="_x0000_s1079" type="#_x0000_t202" style="width:453.15pt;height:6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">
                <v:textbox>
                  <w:txbxContent>
                    <w:p w14:paraId="0040685B" w14:textId="77777777" w:rsidR="00F60751" w:rsidRDefault="00F60751" w:rsidP="00586972">
                      <w:pPr>
                        <w:rPr>
                          <w:rFonts w:cstheme="minorHAnsi"/>
                        </w:rPr>
                      </w:pPr>
                      <w:r>
                        <w:rPr>
                          <w:rFonts w:cstheme="minorHAnsi"/>
                        </w:rPr>
                        <w:t>For example, a direct installed kitchen low flow faucet aerator in a single family electric DHW home:</w:t>
                      </w:r>
                    </w:p>
                    <w:p w14:paraId="41F0267A" w14:textId="77777777" w:rsidR="00F60751" w:rsidRPr="00562517" w:rsidRDefault="00F60751" w:rsidP="00586972">
                      <w:pPr>
                        <w:ind w:left="1440"/>
                        <w:rPr>
                          <w:rFonts w:cstheme="minorHAnsi"/>
                          <w:noProof/>
                          <w:szCs w:val="20"/>
                          <w:lang w:val="nl-NL"/>
                        </w:rPr>
                      </w:pPr>
                      <w:r>
                        <w:rPr>
                          <w:rFonts w:cstheme="minorHAnsi"/>
                          <w:noProof/>
                        </w:rPr>
                        <w:t xml:space="preserve">ΔkW </w:t>
                      </w:r>
                      <w:r>
                        <w:rPr>
                          <w:rFonts w:cstheme="minorHAnsi"/>
                          <w:noProof/>
                        </w:rPr>
                        <w:tab/>
                        <w:t xml:space="preserve"> </w:t>
                      </w:r>
                      <w:r w:rsidRPr="00FA4A37">
                        <w:rPr>
                          <w:rFonts w:cstheme="minorHAnsi"/>
                          <w:noProof/>
                        </w:rPr>
                        <w:t xml:space="preserve">= </w:t>
                      </w:r>
                      <w:r w:rsidRPr="007E3C24">
                        <w:rPr>
                          <w:rFonts w:cstheme="minorHAnsi"/>
                        </w:rPr>
                        <w:t>131</w:t>
                      </w:r>
                      <w:r w:rsidRPr="00562517">
                        <w:rPr>
                          <w:rFonts w:cstheme="minorHAnsi"/>
                          <w:noProof/>
                        </w:rPr>
                        <w:t>/</w:t>
                      </w:r>
                      <w:r w:rsidRPr="007E3C24">
                        <w:rPr>
                          <w:rFonts w:cstheme="minorHAnsi"/>
                          <w:noProof/>
                        </w:rPr>
                        <w:t>94</w:t>
                      </w:r>
                      <w:r w:rsidRPr="00562517">
                        <w:rPr>
                          <w:rFonts w:cstheme="minorHAnsi"/>
                          <w:noProof/>
                        </w:rPr>
                        <w:t xml:space="preserve"> * 0.022</w:t>
                      </w:r>
                    </w:p>
                    <w:p w14:paraId="3500F1BC" w14:textId="77777777" w:rsidR="00F60751" w:rsidRDefault="00F60751" w:rsidP="00586972">
                      <w:pPr>
                        <w:ind w:left="2160"/>
                        <w:rPr>
                          <w:rFonts w:cstheme="minorHAnsi"/>
                        </w:rPr>
                      </w:pPr>
                      <w:r w:rsidRPr="00562517">
                        <w:rPr>
                          <w:rFonts w:cstheme="minorHAnsi"/>
                        </w:rPr>
                        <w:t>= 0.0</w:t>
                      </w:r>
                      <w:r w:rsidRPr="007E3C24">
                        <w:rPr>
                          <w:rFonts w:cstheme="minorHAnsi"/>
                        </w:rPr>
                        <w:t xml:space="preserve">306 </w:t>
                      </w:r>
                      <w:r w:rsidRPr="00562517">
                        <w:rPr>
                          <w:rFonts w:cstheme="minorHAnsi"/>
                        </w:rPr>
                        <w:t>kW</w:t>
                      </w:r>
                    </w:p>
                    <w:p w14:paraId="0046923E" w14:textId="77777777" w:rsidR="00F60751" w:rsidRDefault="00F60751" w:rsidP="00586972">
                      <w:pPr>
                        <w:rPr>
                          <w:rFonts w:cstheme="minorBidi"/>
                        </w:rPr>
                      </w:pPr>
                    </w:p>
                  </w:txbxContent>
                </v:textbox>
                <w10:anchorlock/>
              </v:shape>
            </w:pict>
          </mc:Fallback>
        </mc:AlternateContent>
      </w:r>
    </w:p>
    <w:p w14:paraId="6C23508A" w14:textId="77777777" w:rsidR="00586972" w:rsidRDefault="00586972" w:rsidP="00586972">
      <w:pPr>
        <w:pStyle w:val="Heading6"/>
      </w:pPr>
      <w:r>
        <w:t xml:space="preserve">Natural Gas Savings </w:t>
      </w:r>
    </w:p>
    <w:p w14:paraId="21D5A7EF" w14:textId="77777777" w:rsidR="00586972" w:rsidRDefault="00586972" w:rsidP="00586972">
      <w:pPr>
        <w:ind w:left="2160" w:hanging="1440"/>
        <w:rPr>
          <w:rFonts w:cstheme="minorHAnsi"/>
        </w:rPr>
      </w:pPr>
      <w:r>
        <w:rPr>
          <w:rFonts w:cstheme="minorHAnsi"/>
        </w:rPr>
        <w:t xml:space="preserve">ΔTherms </w:t>
      </w:r>
      <w:r>
        <w:rPr>
          <w:rFonts w:cstheme="minorHAnsi"/>
        </w:rPr>
        <w:tab/>
        <w:t xml:space="preserve">= </w:t>
      </w:r>
      <w:r>
        <w:rPr>
          <w:rFonts w:cstheme="minorHAnsi"/>
          <w:noProof/>
        </w:rPr>
        <w:t>%FossilDHW * ((GPM_base * L_base - GPM_low * L_low) * Household * 365.25 *DF / FPH) * EPG_gas * ISR</w:t>
      </w:r>
    </w:p>
    <w:p w14:paraId="1C984196" w14:textId="77777777" w:rsidR="00586972" w:rsidRDefault="00586972" w:rsidP="00586972">
      <w:pPr>
        <w:rPr>
          <w:rFonts w:cstheme="minorHAnsi"/>
        </w:rPr>
      </w:pPr>
      <w:r>
        <w:rPr>
          <w:rFonts w:cstheme="minorHAnsi"/>
        </w:rPr>
        <w:t>Where:</w:t>
      </w:r>
    </w:p>
    <w:p w14:paraId="1818CF17" w14:textId="77777777" w:rsidR="00586972" w:rsidRDefault="00586972" w:rsidP="00586972">
      <w:pPr>
        <w:ind w:left="720"/>
        <w:rPr>
          <w:rFonts w:cstheme="minorHAnsi"/>
          <w:noProof/>
        </w:rPr>
      </w:pPr>
      <w:r>
        <w:rPr>
          <w:rFonts w:cstheme="minorHAnsi"/>
          <w:noProof/>
        </w:rPr>
        <w:t xml:space="preserve">%FossilDHW </w:t>
      </w:r>
      <w:r>
        <w:rPr>
          <w:rFonts w:cstheme="minorHAnsi"/>
          <w:noProof/>
        </w:rPr>
        <w:tab/>
        <w:t xml:space="preserve">= </w:t>
      </w:r>
      <w:r>
        <w:rPr>
          <w:rFonts w:cstheme="minorHAnsi"/>
        </w:rPr>
        <w:t>p</w:t>
      </w:r>
      <w:r>
        <w:rPr>
          <w:rFonts w:cstheme="minorHAnsi"/>
          <w:noProof/>
        </w:rPr>
        <w:t>roportion of water heating supplied by Natural Gas heating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Change w:id="6532">
          <w:tblGrid>
            <w:gridCol w:w="103"/>
            <w:gridCol w:w="2327"/>
            <w:gridCol w:w="103"/>
            <w:gridCol w:w="1607"/>
            <w:gridCol w:w="103"/>
          </w:tblGrid>
        </w:tblGridChange>
      </w:tblGrid>
      <w:tr w:rsidR="00586972" w14:paraId="4D082D98" w14:textId="77777777" w:rsidTr="00C04E8D">
        <w:trPr>
          <w:jc w:val="center"/>
        </w:trPr>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0ACD76A8" w14:textId="77777777" w:rsidR="00586972" w:rsidRDefault="00586972" w:rsidP="00C04E8D">
            <w:pPr>
              <w:spacing w:line="276" w:lineRule="auto"/>
              <w:jc w:val="center"/>
              <w:rPr>
                <w:rFonts w:cstheme="minorHAnsi"/>
                <w:b/>
                <w:color w:val="FFFFFF" w:themeColor="background1"/>
                <w:sz w:val="22"/>
                <w:szCs w:val="20"/>
              </w:rPr>
            </w:pPr>
            <w:r>
              <w:rPr>
                <w:rFonts w:cstheme="minorHAnsi"/>
                <w:b/>
                <w:color w:val="FFFFFF" w:themeColor="background1"/>
                <w:szCs w:val="20"/>
              </w:rPr>
              <w:t>DHW fuel</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074DC195" w14:textId="77777777" w:rsidR="00586972" w:rsidRDefault="00586972" w:rsidP="00C04E8D">
            <w:pPr>
              <w:spacing w:line="276" w:lineRule="auto"/>
              <w:jc w:val="center"/>
              <w:rPr>
                <w:rFonts w:cstheme="minorHAnsi"/>
                <w:b/>
                <w:color w:val="FFFFFF" w:themeColor="background1"/>
                <w:sz w:val="22"/>
                <w:szCs w:val="20"/>
              </w:rPr>
            </w:pPr>
            <w:r>
              <w:rPr>
                <w:rFonts w:cstheme="minorHAnsi"/>
                <w:b/>
                <w:color w:val="FFFFFF" w:themeColor="background1"/>
                <w:szCs w:val="20"/>
              </w:rPr>
              <w:t>%Fossil_DHW</w:t>
            </w:r>
          </w:p>
        </w:tc>
      </w:tr>
      <w:tr w:rsidR="00586972" w14:paraId="2F75A2F6" w14:textId="77777777" w:rsidTr="00FF11A2">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6533" w:author="Stephanie Baer" w:date="2016-01-21T14:03: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jc w:val="center"/>
          <w:trPrChange w:id="6534" w:author="Stephanie Baer" w:date="2016-01-21T14:03:00Z">
            <w:trPr>
              <w:gridBefore w:val="1"/>
              <w:jc w:val="center"/>
            </w:trPr>
          </w:trPrChange>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6535" w:author="Stephanie Baer" w:date="2016-01-21T14:03:00Z">
              <w:tcPr>
                <w:tcW w:w="243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tcPrChange>
          </w:tcPr>
          <w:p w14:paraId="4DCA1076" w14:textId="77777777" w:rsidR="00586972" w:rsidRDefault="00586972">
            <w:pPr>
              <w:pStyle w:val="TableText"/>
              <w:rPr>
                <w:rFonts w:eastAsiaTheme="minorHAnsi"/>
              </w:rPr>
              <w:pPrChange w:id="6536" w:author="Stephanie Baer" w:date="2016-01-21T14:06:00Z">
                <w:pPr>
                  <w:widowControl/>
                  <w:spacing w:after="160" w:line="259" w:lineRule="auto"/>
                  <w:jc w:val="left"/>
                </w:pPr>
              </w:pPrChange>
            </w:pPr>
            <w:r>
              <w:t>Electric</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6537" w:author="Stephanie Baer" w:date="2016-01-21T14:03:00Z">
              <w:tcPr>
                <w:tcW w:w="171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tcPrChange>
          </w:tcPr>
          <w:p w14:paraId="5BE65C74" w14:textId="77777777" w:rsidR="00586972" w:rsidRDefault="00586972">
            <w:pPr>
              <w:pStyle w:val="TableText"/>
              <w:rPr>
                <w:rFonts w:eastAsiaTheme="minorHAnsi"/>
              </w:rPr>
            </w:pPr>
            <w:r>
              <w:t>0%</w:t>
            </w:r>
          </w:p>
        </w:tc>
      </w:tr>
      <w:tr w:rsidR="00586972" w14:paraId="099D9DEC" w14:textId="77777777" w:rsidTr="00FF11A2">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6538" w:author="Stephanie Baer" w:date="2016-01-21T14:03: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jc w:val="center"/>
          <w:trPrChange w:id="6539" w:author="Stephanie Baer" w:date="2016-01-21T14:03:00Z">
            <w:trPr>
              <w:gridBefore w:val="1"/>
              <w:jc w:val="center"/>
            </w:trPr>
          </w:trPrChange>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6540" w:author="Stephanie Baer" w:date="2016-01-21T14:03:00Z">
              <w:tcPr>
                <w:tcW w:w="243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tcPrChange>
          </w:tcPr>
          <w:p w14:paraId="4EF98285" w14:textId="77777777" w:rsidR="00586972" w:rsidRDefault="00586972">
            <w:pPr>
              <w:pStyle w:val="TableText"/>
              <w:rPr>
                <w:rFonts w:eastAsiaTheme="minorHAnsi"/>
              </w:rPr>
              <w:pPrChange w:id="6541" w:author="Stephanie Baer" w:date="2016-01-21T14:06:00Z">
                <w:pPr>
                  <w:widowControl/>
                  <w:spacing w:after="160" w:line="259" w:lineRule="auto"/>
                  <w:jc w:val="left"/>
                </w:pPr>
              </w:pPrChange>
            </w:pPr>
            <w:r>
              <w:t>Natural Gas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6542" w:author="Stephanie Baer" w:date="2016-01-21T14:03:00Z">
              <w:tcPr>
                <w:tcW w:w="171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tcPrChange>
          </w:tcPr>
          <w:p w14:paraId="55110946" w14:textId="77777777" w:rsidR="00586972" w:rsidRDefault="00586972">
            <w:pPr>
              <w:pStyle w:val="TableText"/>
              <w:rPr>
                <w:rFonts w:eastAsiaTheme="minorHAnsi"/>
              </w:rPr>
            </w:pPr>
            <w:r>
              <w:t>100%</w:t>
            </w:r>
          </w:p>
        </w:tc>
      </w:tr>
      <w:tr w:rsidR="00586972" w14:paraId="79C5157B" w14:textId="77777777" w:rsidTr="00FF11A2">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6543" w:author="Stephanie Baer" w:date="2016-01-21T14:03: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jc w:val="center"/>
          <w:trPrChange w:id="6544" w:author="Stephanie Baer" w:date="2016-01-21T14:03:00Z">
            <w:trPr>
              <w:gridBefore w:val="1"/>
              <w:jc w:val="center"/>
            </w:trPr>
          </w:trPrChange>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6545" w:author="Stephanie Baer" w:date="2016-01-21T14:03:00Z">
              <w:tcPr>
                <w:tcW w:w="243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tcPrChange>
          </w:tcPr>
          <w:p w14:paraId="7EC011E4" w14:textId="77777777" w:rsidR="00586972" w:rsidRDefault="00586972">
            <w:pPr>
              <w:pStyle w:val="TableText"/>
              <w:rPr>
                <w:rFonts w:eastAsiaTheme="minorHAnsi"/>
              </w:rPr>
              <w:pPrChange w:id="6546" w:author="Stephanie Baer" w:date="2016-01-21T14:06:00Z">
                <w:pPr>
                  <w:widowControl/>
                  <w:spacing w:after="160" w:line="259" w:lineRule="auto"/>
                  <w:jc w:val="left"/>
                </w:pPr>
              </w:pPrChange>
            </w:pPr>
            <w:r>
              <w:t>Unknown</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6547" w:author="Stephanie Baer" w:date="2016-01-21T14:03:00Z">
              <w:tcPr>
                <w:tcW w:w="171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tcPrChange>
          </w:tcPr>
          <w:p w14:paraId="297B49A5" w14:textId="77777777" w:rsidR="00586972" w:rsidRDefault="00586972">
            <w:pPr>
              <w:pStyle w:val="TableText"/>
              <w:rPr>
                <w:rFonts w:eastAsiaTheme="minorHAnsi"/>
              </w:rPr>
            </w:pPr>
            <w:r>
              <w:t>84%</w:t>
            </w:r>
            <w:r>
              <w:rPr>
                <w:rStyle w:val="FootnoteReference"/>
                <w:rFonts w:eastAsiaTheme="majorEastAsia"/>
              </w:rPr>
              <w:footnoteReference w:id="559"/>
            </w:r>
          </w:p>
        </w:tc>
      </w:tr>
    </w:tbl>
    <w:p w14:paraId="18D60805" w14:textId="77777777" w:rsidR="00586972" w:rsidRDefault="00586972" w:rsidP="00586972">
      <w:pPr>
        <w:spacing w:before="240"/>
        <w:ind w:left="720"/>
        <w:rPr>
          <w:rFonts w:cstheme="minorHAnsi"/>
          <w:sz w:val="22"/>
        </w:rPr>
      </w:pPr>
      <w:r>
        <w:rPr>
          <w:rFonts w:cstheme="minorHAnsi"/>
        </w:rPr>
        <w:t>EPG_gas</w:t>
      </w:r>
      <w:r>
        <w:rPr>
          <w:rFonts w:cstheme="minorHAnsi"/>
        </w:rPr>
        <w:tab/>
      </w:r>
      <w:r>
        <w:rPr>
          <w:rFonts w:cstheme="minorHAnsi"/>
        </w:rPr>
        <w:tab/>
        <w:t>= Energy per gallon of Hot water supplied by gas</w:t>
      </w:r>
    </w:p>
    <w:p w14:paraId="65FE76DD" w14:textId="77777777" w:rsidR="00586972" w:rsidRDefault="00586972" w:rsidP="00586972">
      <w:pPr>
        <w:keepNext/>
        <w:keepLines/>
        <w:ind w:left="2160"/>
        <w:rPr>
          <w:rFonts w:cstheme="minorHAnsi"/>
          <w:szCs w:val="20"/>
        </w:rPr>
      </w:pPr>
      <w:r>
        <w:rPr>
          <w:rFonts w:cstheme="minorHAnsi"/>
          <w:szCs w:val="20"/>
        </w:rPr>
        <w:t>= (8.33 * 1.0 * (WaterTemp - SupplyTemp)) / (RE_gas * 100,000)</w:t>
      </w:r>
    </w:p>
    <w:p w14:paraId="6E22EE53" w14:textId="77777777" w:rsidR="00586972" w:rsidRDefault="00586972" w:rsidP="00586972">
      <w:pPr>
        <w:ind w:left="2160"/>
        <w:rPr>
          <w:rFonts w:cstheme="minorHAnsi"/>
        </w:rPr>
      </w:pPr>
      <w:r>
        <w:rPr>
          <w:rFonts w:cstheme="minorHAnsi"/>
          <w:noProof/>
        </w:rPr>
        <w:t>= 0.00341</w:t>
      </w:r>
      <w:r>
        <w:rPr>
          <w:rFonts w:cstheme="minorHAnsi"/>
        </w:rPr>
        <w:t xml:space="preserve"> Therm/gal for SF homes (Bath), </w:t>
      </w:r>
      <w:r>
        <w:rPr>
          <w:rFonts w:cstheme="minorHAnsi"/>
          <w:noProof/>
        </w:rPr>
        <w:t>0.00415</w:t>
      </w:r>
      <w:r>
        <w:rPr>
          <w:rFonts w:cstheme="minorHAnsi"/>
        </w:rPr>
        <w:t xml:space="preserve"> Therm/gal for SF homes (Kitchen), </w:t>
      </w:r>
      <w:r>
        <w:rPr>
          <w:rFonts w:cstheme="minorHAnsi"/>
          <w:noProof/>
        </w:rPr>
        <w:t>0.00394</w:t>
      </w:r>
      <w:r>
        <w:rPr>
          <w:rFonts w:cstheme="minorHAnsi"/>
        </w:rPr>
        <w:t xml:space="preserve"> Therm/gal for SF homes (Unknown)</w:t>
      </w:r>
    </w:p>
    <w:p w14:paraId="4D1DD186" w14:textId="77777777" w:rsidR="00586972" w:rsidRDefault="00586972" w:rsidP="00586972">
      <w:pPr>
        <w:ind w:left="2160"/>
        <w:rPr>
          <w:rFonts w:cstheme="minorHAnsi"/>
        </w:rPr>
      </w:pPr>
      <w:r>
        <w:rPr>
          <w:rFonts w:cstheme="minorHAnsi"/>
        </w:rPr>
        <w:t>= 0.00397 Therm/gal for MF homes (Bath), 0.00484 Therm/gal for MF homes (Kitchen), 0.00459 Therm/gal for MF homes (Unknown)</w:t>
      </w:r>
    </w:p>
    <w:p w14:paraId="0BFBE6C3" w14:textId="77777777" w:rsidR="00586972" w:rsidRDefault="00586972" w:rsidP="00586972">
      <w:pPr>
        <w:ind w:firstLine="720"/>
        <w:rPr>
          <w:rFonts w:cstheme="minorHAnsi"/>
          <w:szCs w:val="20"/>
        </w:rPr>
      </w:pPr>
      <w:r>
        <w:rPr>
          <w:rFonts w:cstheme="minorHAnsi"/>
          <w:szCs w:val="20"/>
        </w:rPr>
        <w:t>RE_gas</w:t>
      </w:r>
      <w:r>
        <w:rPr>
          <w:rFonts w:cstheme="minorHAnsi"/>
          <w:szCs w:val="20"/>
        </w:rPr>
        <w:tab/>
      </w:r>
      <w:r>
        <w:rPr>
          <w:rFonts w:cstheme="minorHAnsi"/>
          <w:szCs w:val="20"/>
        </w:rPr>
        <w:tab/>
        <w:t>= Recovery efficiency of gas water heater</w:t>
      </w:r>
    </w:p>
    <w:p w14:paraId="59D07B97" w14:textId="77777777" w:rsidR="00586972" w:rsidRDefault="00586972" w:rsidP="00586972">
      <w:pPr>
        <w:ind w:left="720"/>
        <w:rPr>
          <w:rFonts w:cstheme="minorHAnsi"/>
          <w:szCs w:val="20"/>
        </w:rPr>
      </w:pPr>
      <w:r>
        <w:rPr>
          <w:rFonts w:cstheme="minorHAnsi"/>
          <w:szCs w:val="20"/>
        </w:rPr>
        <w:tab/>
      </w:r>
      <w:r>
        <w:rPr>
          <w:rFonts w:cstheme="minorHAnsi"/>
          <w:szCs w:val="20"/>
        </w:rPr>
        <w:tab/>
        <w:t>= 78% For SF homes</w:t>
      </w:r>
      <w:r>
        <w:rPr>
          <w:rFonts w:cstheme="minorHAnsi"/>
          <w:szCs w:val="20"/>
          <w:vertAlign w:val="superscript"/>
        </w:rPr>
        <w:footnoteReference w:id="560"/>
      </w:r>
      <w:r>
        <w:rPr>
          <w:rFonts w:cstheme="minorHAnsi"/>
          <w:szCs w:val="20"/>
        </w:rPr>
        <w:t xml:space="preserve"> </w:t>
      </w:r>
    </w:p>
    <w:p w14:paraId="2E2224E7" w14:textId="77777777" w:rsidR="00586972" w:rsidRDefault="00586972" w:rsidP="00586972">
      <w:pPr>
        <w:ind w:left="720"/>
        <w:rPr>
          <w:rFonts w:cstheme="minorHAnsi"/>
          <w:szCs w:val="20"/>
        </w:rPr>
      </w:pPr>
      <w:r>
        <w:rPr>
          <w:rFonts w:cstheme="minorHAnsi"/>
          <w:szCs w:val="20"/>
        </w:rPr>
        <w:tab/>
      </w:r>
      <w:r>
        <w:rPr>
          <w:rFonts w:cstheme="minorHAnsi"/>
          <w:szCs w:val="20"/>
        </w:rPr>
        <w:tab/>
        <w:t>= 67% For MF homes</w:t>
      </w:r>
      <w:r>
        <w:rPr>
          <w:rStyle w:val="FootnoteReference"/>
          <w:rFonts w:eastAsiaTheme="majorEastAsia"/>
        </w:rPr>
        <w:footnoteReference w:id="561"/>
      </w:r>
    </w:p>
    <w:p w14:paraId="6EEE6B9C" w14:textId="77777777" w:rsidR="00586972" w:rsidRDefault="00586972" w:rsidP="00586972">
      <w:pPr>
        <w:ind w:firstLine="720"/>
        <w:rPr>
          <w:rFonts w:cstheme="minorHAnsi"/>
          <w:szCs w:val="20"/>
        </w:rPr>
      </w:pPr>
      <w:r>
        <w:rPr>
          <w:rFonts w:cstheme="minorHAnsi"/>
          <w:szCs w:val="20"/>
        </w:rPr>
        <w:t>100,000</w:t>
      </w:r>
      <w:r>
        <w:rPr>
          <w:rFonts w:cstheme="minorHAnsi"/>
          <w:szCs w:val="20"/>
        </w:rPr>
        <w:tab/>
      </w:r>
      <w:r>
        <w:rPr>
          <w:rFonts w:cstheme="minorHAnsi"/>
          <w:szCs w:val="20"/>
        </w:rPr>
        <w:tab/>
        <w:t>= Converts Btus to Therms (btu/Therm)</w:t>
      </w:r>
    </w:p>
    <w:p w14:paraId="4BA33AA1" w14:textId="77777777" w:rsidR="00586972" w:rsidRDefault="00586972" w:rsidP="00586972">
      <w:pPr>
        <w:rPr>
          <w:rFonts w:cstheme="minorHAnsi"/>
        </w:rPr>
      </w:pPr>
      <w:r>
        <w:rPr>
          <w:rFonts w:cstheme="minorHAnsi"/>
        </w:rPr>
        <w:tab/>
      </w:r>
      <w:r>
        <w:rPr>
          <w:rFonts w:cstheme="minorHAnsi"/>
        </w:rPr>
        <w:tab/>
      </w:r>
      <w:r>
        <w:rPr>
          <w:rFonts w:cstheme="minorHAnsi"/>
        </w:rPr>
        <w:tab/>
        <w:t>Other variables as defined above.</w:t>
      </w:r>
    </w:p>
    <w:p w14:paraId="500D0F2D" w14:textId="77777777" w:rsidR="00586972" w:rsidRDefault="00586972" w:rsidP="00586972">
      <w:pPr>
        <w:rPr>
          <w:rFonts w:cstheme="minorHAnsi"/>
        </w:rPr>
      </w:pPr>
      <w:r>
        <w:rPr>
          <w:rFonts w:cstheme="minorBidi"/>
          <w:noProof/>
        </w:rPr>
        <w:lastRenderedPageBreak/>
        <mc:AlternateContent>
          <mc:Choice Requires="wps">
            <w:drawing>
              <wp:inline distT="0" distB="0" distL="0" distR="0" wp14:anchorId="52999EBD" wp14:editId="6A6B9A70">
                <wp:extent cx="5991860" cy="2771775"/>
                <wp:effectExtent l="0" t="0" r="27940" b="28575"/>
                <wp:docPr id="472" name="Text Box 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860" cy="2771775"/>
                        </a:xfrm>
                        <a:prstGeom prst="rect">
                          <a:avLst/>
                        </a:prstGeom>
                        <a:solidFill>
                          <a:srgbClr val="FFFFFF"/>
                        </a:solidFill>
                        <a:ln w="9525">
                          <a:solidFill>
                            <a:srgbClr val="000000"/>
                          </a:solidFill>
                          <a:miter lim="800000"/>
                          <a:headEnd/>
                          <a:tailEnd/>
                        </a:ln>
                      </wps:spPr>
                      <wps:txbx>
                        <w:txbxContent>
                          <w:p w14:paraId="023AA1D7" w14:textId="77777777" w:rsidR="00F60751" w:rsidRDefault="00F60751" w:rsidP="00586972">
                            <w:pPr>
                              <w:rPr>
                                <w:rFonts w:cstheme="minorHAnsi"/>
                              </w:rPr>
                            </w:pPr>
                            <w:r>
                              <w:rPr>
                                <w:rFonts w:cstheme="minorHAnsi"/>
                              </w:rPr>
                              <w:t>For example, a direct-installed kitchen low flow faucet aerator in a fuel DHW single-family home:</w:t>
                            </w:r>
                          </w:p>
                          <w:p w14:paraId="1E5F5AB9" w14:textId="77777777" w:rsidR="00F60751" w:rsidRPr="00562517" w:rsidRDefault="00F60751" w:rsidP="00586972">
                            <w:pPr>
                              <w:ind w:left="2160" w:hanging="1440"/>
                              <w:rPr>
                                <w:rFonts w:cstheme="minorHAnsi"/>
                              </w:rPr>
                            </w:pPr>
                            <w:r>
                              <w:rPr>
                                <w:rFonts w:cstheme="minorHAnsi"/>
                              </w:rPr>
                              <w:t xml:space="preserve">ΔTherms </w:t>
                            </w:r>
                            <w:r>
                              <w:rPr>
                                <w:rFonts w:cstheme="minorHAnsi"/>
                              </w:rPr>
                              <w:tab/>
                            </w:r>
                            <w:r w:rsidRPr="00FA4A37">
                              <w:rPr>
                                <w:rFonts w:cstheme="minorHAnsi"/>
                              </w:rPr>
                              <w:t xml:space="preserve">= </w:t>
                            </w:r>
                            <w:r w:rsidRPr="00FA4A37">
                              <w:rPr>
                                <w:rFonts w:cstheme="minorHAnsi"/>
                                <w:noProof/>
                              </w:rPr>
                              <w:t xml:space="preserve">1.0 * </w:t>
                            </w:r>
                            <w:r w:rsidRPr="00562517">
                              <w:rPr>
                                <w:rFonts w:cstheme="minorHAnsi"/>
                                <w:noProof/>
                              </w:rPr>
                              <w:t>(((1.</w:t>
                            </w:r>
                            <w:r w:rsidRPr="007E3C24">
                              <w:rPr>
                                <w:rFonts w:cstheme="minorHAnsi"/>
                                <w:noProof/>
                              </w:rPr>
                              <w:t>39</w:t>
                            </w:r>
                            <w:r w:rsidRPr="00FA4A37">
                              <w:rPr>
                                <w:rFonts w:cstheme="minorHAnsi"/>
                                <w:noProof/>
                              </w:rPr>
                              <w:t xml:space="preserve"> * 4.5 – 0.94 * 4.5) * 2.56 * 365.25 *0.75) / 1) * 0.00415 * 0.95</w:t>
                            </w:r>
                          </w:p>
                          <w:p w14:paraId="4B2825BA" w14:textId="77777777" w:rsidR="00F60751" w:rsidRDefault="00F60751" w:rsidP="00586972">
                            <w:pPr>
                              <w:ind w:left="2880" w:hanging="720"/>
                              <w:rPr>
                                <w:rFonts w:cstheme="minorHAnsi"/>
                              </w:rPr>
                            </w:pPr>
                            <w:r w:rsidRPr="00562517">
                              <w:rPr>
                                <w:rFonts w:cstheme="minorHAnsi"/>
                              </w:rPr>
                              <w:t xml:space="preserve">= </w:t>
                            </w:r>
                            <w:r w:rsidRPr="007E3C24">
                              <w:rPr>
                                <w:rFonts w:cstheme="minorHAnsi"/>
                              </w:rPr>
                              <w:t>5.60</w:t>
                            </w:r>
                            <w:r w:rsidRPr="00FA4A37">
                              <w:rPr>
                                <w:rFonts w:cstheme="minorHAnsi"/>
                              </w:rPr>
                              <w:t xml:space="preserve"> Therms</w:t>
                            </w:r>
                          </w:p>
                          <w:p w14:paraId="5E3C3C17" w14:textId="77777777" w:rsidR="00F60751" w:rsidRPr="00FA4A37" w:rsidRDefault="00F60751" w:rsidP="00586972">
                            <w:pPr>
                              <w:ind w:left="2880" w:hanging="720"/>
                              <w:rPr>
                                <w:rFonts w:cstheme="minorHAnsi"/>
                              </w:rPr>
                            </w:pPr>
                          </w:p>
                          <w:p w14:paraId="47DA314C" w14:textId="77777777" w:rsidR="00F60751" w:rsidRPr="00562517" w:rsidRDefault="00F60751" w:rsidP="00586972">
                            <w:pPr>
                              <w:rPr>
                                <w:rFonts w:cstheme="minorHAnsi"/>
                              </w:rPr>
                            </w:pPr>
                            <w:r w:rsidRPr="00562517">
                              <w:rPr>
                                <w:rFonts w:cstheme="minorHAnsi"/>
                              </w:rPr>
                              <w:t>For example, a direct installed bath low flow faucet aerator in a fuel DHW multi-family home:</w:t>
                            </w:r>
                          </w:p>
                          <w:p w14:paraId="18A1FC84" w14:textId="77777777" w:rsidR="00F60751" w:rsidRPr="00562517" w:rsidRDefault="00F60751" w:rsidP="00586972">
                            <w:pPr>
                              <w:ind w:left="2160" w:hanging="1440"/>
                              <w:rPr>
                                <w:rFonts w:cstheme="minorHAnsi"/>
                                <w:noProof/>
                              </w:rPr>
                            </w:pPr>
                            <w:r w:rsidRPr="00562517">
                              <w:rPr>
                                <w:rFonts w:cstheme="minorHAnsi"/>
                              </w:rPr>
                              <w:t>ΔTherms</w:t>
                            </w:r>
                            <w:r w:rsidRPr="00562517">
                              <w:rPr>
                                <w:rFonts w:cstheme="minorHAnsi"/>
                                <w:noProof/>
                              </w:rPr>
                              <w:t xml:space="preserve"> </w:t>
                            </w:r>
                            <w:r w:rsidRPr="00562517">
                              <w:rPr>
                                <w:rFonts w:cstheme="minorHAnsi"/>
                                <w:noProof/>
                              </w:rPr>
                              <w:tab/>
                              <w:t>= 1.0 * (((1.</w:t>
                            </w:r>
                            <w:r w:rsidRPr="007E3C24">
                              <w:rPr>
                                <w:rFonts w:cstheme="minorHAnsi"/>
                                <w:noProof/>
                              </w:rPr>
                              <w:t>39</w:t>
                            </w:r>
                            <w:r w:rsidRPr="00FA4A37">
                              <w:rPr>
                                <w:rFonts w:cstheme="minorHAnsi"/>
                                <w:noProof/>
                              </w:rPr>
                              <w:t xml:space="preserve"> * 1.6 – 0.94 * 1.6) * 2.1 * 365.25 * 0.90</w:t>
                            </w:r>
                            <w:r w:rsidRPr="00562517">
                              <w:rPr>
                                <w:rFonts w:cstheme="minorHAnsi"/>
                                <w:noProof/>
                              </w:rPr>
                              <w:t>) /1.5) * 0.003974 * 0.95</w:t>
                            </w:r>
                          </w:p>
                          <w:p w14:paraId="19610782" w14:textId="77777777" w:rsidR="00F60751" w:rsidRDefault="00F60751" w:rsidP="00586972">
                            <w:pPr>
                              <w:ind w:left="2160"/>
                              <w:rPr>
                                <w:rFonts w:cstheme="minorHAnsi"/>
                              </w:rPr>
                            </w:pPr>
                            <w:r w:rsidRPr="00562517">
                              <w:rPr>
                                <w:rFonts w:cstheme="minorHAnsi"/>
                              </w:rPr>
                              <w:t xml:space="preserve">= </w:t>
                            </w:r>
                            <w:r w:rsidRPr="007E3C24">
                              <w:rPr>
                                <w:rFonts w:cstheme="minorHAnsi"/>
                              </w:rPr>
                              <w:t>1.25</w:t>
                            </w:r>
                            <w:r w:rsidRPr="00FA4A37">
                              <w:rPr>
                                <w:rFonts w:cstheme="minorHAnsi"/>
                              </w:rPr>
                              <w:t xml:space="preserve"> Therms</w:t>
                            </w:r>
                          </w:p>
                          <w:p w14:paraId="3A69B881" w14:textId="77777777" w:rsidR="00F60751" w:rsidRPr="00FA4A37" w:rsidRDefault="00F60751" w:rsidP="00586972">
                            <w:pPr>
                              <w:ind w:left="2160"/>
                              <w:rPr>
                                <w:rFonts w:cstheme="minorHAnsi"/>
                              </w:rPr>
                            </w:pPr>
                          </w:p>
                          <w:p w14:paraId="04D80223" w14:textId="77777777" w:rsidR="00F60751" w:rsidRPr="00562517" w:rsidRDefault="00F60751" w:rsidP="00586972">
                            <w:pPr>
                              <w:rPr>
                                <w:rFonts w:cstheme="minorHAnsi"/>
                              </w:rPr>
                            </w:pPr>
                            <w:r w:rsidRPr="00562517">
                              <w:rPr>
                                <w:rFonts w:cstheme="minorHAnsi"/>
                              </w:rPr>
                              <w:t>For example, a direct installed low flow faucet aerator in unknown faucet in a fuel DHW single-family home:</w:t>
                            </w:r>
                          </w:p>
                          <w:p w14:paraId="6DD6A0F3" w14:textId="77777777" w:rsidR="00F60751" w:rsidRPr="00FA4A37" w:rsidRDefault="00F60751" w:rsidP="00586972">
                            <w:pPr>
                              <w:ind w:left="2160" w:hanging="1440"/>
                              <w:rPr>
                                <w:rFonts w:cstheme="minorHAnsi"/>
                                <w:noProof/>
                              </w:rPr>
                            </w:pPr>
                            <w:r w:rsidRPr="00562517">
                              <w:rPr>
                                <w:rFonts w:cstheme="minorHAnsi"/>
                              </w:rPr>
                              <w:t>ΔTherms</w:t>
                            </w:r>
                            <w:r w:rsidRPr="00562517">
                              <w:rPr>
                                <w:rFonts w:cstheme="minorHAnsi"/>
                                <w:noProof/>
                              </w:rPr>
                              <w:tab/>
                              <w:t>= 1.0 * (((1.</w:t>
                            </w:r>
                            <w:r w:rsidRPr="007E3C24">
                              <w:rPr>
                                <w:rFonts w:cstheme="minorHAnsi"/>
                                <w:noProof/>
                              </w:rPr>
                              <w:t>39</w:t>
                            </w:r>
                            <w:r w:rsidRPr="00FA4A37">
                              <w:rPr>
                                <w:rFonts w:cstheme="minorHAnsi"/>
                                <w:noProof/>
                              </w:rPr>
                              <w:t xml:space="preserve"> * </w:t>
                            </w:r>
                            <w:r>
                              <w:rPr>
                                <w:rFonts w:cstheme="minorHAnsi"/>
                                <w:noProof/>
                              </w:rPr>
                              <w:t xml:space="preserve">9.0 </w:t>
                            </w:r>
                            <w:r w:rsidRPr="00FA4A37">
                              <w:rPr>
                                <w:rFonts w:cstheme="minorHAnsi"/>
                                <w:noProof/>
                              </w:rPr>
                              <w:t xml:space="preserve">– 0.94 * </w:t>
                            </w:r>
                            <w:r>
                              <w:rPr>
                                <w:rFonts w:cstheme="minorHAnsi"/>
                                <w:noProof/>
                              </w:rPr>
                              <w:t>9.0</w:t>
                            </w:r>
                            <w:r w:rsidRPr="00FA4A37">
                              <w:rPr>
                                <w:rFonts w:cstheme="minorHAnsi"/>
                                <w:noProof/>
                              </w:rPr>
                              <w:t>) * 2.56 * 365.25 * 0.795) /3.83) * 0.00394 * 0.95</w:t>
                            </w:r>
                          </w:p>
                          <w:p w14:paraId="5DE978DF" w14:textId="77777777" w:rsidR="00F60751" w:rsidRDefault="00F60751" w:rsidP="00586972">
                            <w:pPr>
                              <w:ind w:left="2160"/>
                              <w:rPr>
                                <w:rFonts w:cstheme="minorHAnsi"/>
                              </w:rPr>
                            </w:pPr>
                            <w:r w:rsidRPr="00562517">
                              <w:rPr>
                                <w:rFonts w:cstheme="minorHAnsi"/>
                              </w:rPr>
                              <w:t xml:space="preserve">= </w:t>
                            </w:r>
                            <w:r>
                              <w:rPr>
                                <w:rFonts w:cstheme="minorHAnsi"/>
                              </w:rPr>
                              <w:t>2.94</w:t>
                            </w:r>
                            <w:r w:rsidRPr="00FA4A37">
                              <w:rPr>
                                <w:rFonts w:cstheme="minorHAnsi"/>
                              </w:rPr>
                              <w:t xml:space="preserve"> </w:t>
                            </w:r>
                            <w:r w:rsidRPr="00562517">
                              <w:rPr>
                                <w:rFonts w:cstheme="minorHAnsi"/>
                              </w:rPr>
                              <w:t>Therms</w:t>
                            </w:r>
                          </w:p>
                          <w:p w14:paraId="60CEE0BF" w14:textId="77777777" w:rsidR="00F60751" w:rsidRDefault="00F60751" w:rsidP="00586972">
                            <w:pPr>
                              <w:rPr>
                                <w:rFonts w:cstheme="minorBidi"/>
                              </w:rPr>
                            </w:pPr>
                          </w:p>
                        </w:txbxContent>
                      </wps:txbx>
                      <wps:bodyPr rot="0" vert="horz" wrap="square" lIns="91440" tIns="45720" rIns="91440" bIns="45720" anchor="t" anchorCtr="0">
                        <a:noAutofit/>
                      </wps:bodyPr>
                    </wps:wsp>
                  </a:graphicData>
                </a:graphic>
              </wp:inline>
            </w:drawing>
          </mc:Choice>
          <mc:Fallback>
            <w:pict>
              <v:shape w14:anchorId="52999EBD" id="Text Box 472" o:spid="_x0000_s1080" type="#_x0000_t202" style="width:471.8pt;height:21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">
                <v:textbox>
                  <w:txbxContent>
                    <w:p w14:paraId="023AA1D7" w14:textId="77777777" w:rsidR="00F60751" w:rsidRDefault="00F60751" w:rsidP="00586972">
                      <w:pPr>
                        <w:rPr>
                          <w:rFonts w:cstheme="minorHAnsi"/>
                        </w:rPr>
                      </w:pPr>
                      <w:r>
                        <w:rPr>
                          <w:rFonts w:cstheme="minorHAnsi"/>
                        </w:rPr>
                        <w:t>For example, a direct-installed kitchen low flow faucet aerator in a fuel DHW single-family home:</w:t>
                      </w:r>
                    </w:p>
                    <w:p w14:paraId="1E5F5AB9" w14:textId="77777777" w:rsidR="00F60751" w:rsidRPr="00562517" w:rsidRDefault="00F60751" w:rsidP="00586972">
                      <w:pPr>
                        <w:ind w:left="2160" w:hanging="1440"/>
                        <w:rPr>
                          <w:rFonts w:cstheme="minorHAnsi"/>
                        </w:rPr>
                      </w:pPr>
                      <w:r>
                        <w:rPr>
                          <w:rFonts w:cstheme="minorHAnsi"/>
                        </w:rPr>
                        <w:t xml:space="preserve">ΔTherms </w:t>
                      </w:r>
                      <w:r>
                        <w:rPr>
                          <w:rFonts w:cstheme="minorHAnsi"/>
                        </w:rPr>
                        <w:tab/>
                      </w:r>
                      <w:r w:rsidRPr="00FA4A37">
                        <w:rPr>
                          <w:rFonts w:cstheme="minorHAnsi"/>
                        </w:rPr>
                        <w:t xml:space="preserve">= </w:t>
                      </w:r>
                      <w:r w:rsidRPr="00FA4A37">
                        <w:rPr>
                          <w:rFonts w:cstheme="minorHAnsi"/>
                          <w:noProof/>
                        </w:rPr>
                        <w:t xml:space="preserve">1.0 * </w:t>
                      </w:r>
                      <w:r w:rsidRPr="00562517">
                        <w:rPr>
                          <w:rFonts w:cstheme="minorHAnsi"/>
                          <w:noProof/>
                        </w:rPr>
                        <w:t>(((1.</w:t>
                      </w:r>
                      <w:r w:rsidRPr="007E3C24">
                        <w:rPr>
                          <w:rFonts w:cstheme="minorHAnsi"/>
                          <w:noProof/>
                        </w:rPr>
                        <w:t>39</w:t>
                      </w:r>
                      <w:r w:rsidRPr="00FA4A37">
                        <w:rPr>
                          <w:rFonts w:cstheme="minorHAnsi"/>
                          <w:noProof/>
                        </w:rPr>
                        <w:t xml:space="preserve"> * 4.5 – 0.94 * 4.5) * 2.56 * 365.25 *0.75) / 1) * 0.00415 * 0.95</w:t>
                      </w:r>
                    </w:p>
                    <w:p w14:paraId="4B2825BA" w14:textId="77777777" w:rsidR="00F60751" w:rsidRDefault="00F60751" w:rsidP="00586972">
                      <w:pPr>
                        <w:ind w:left="2880" w:hanging="720"/>
                        <w:rPr>
                          <w:rFonts w:cstheme="minorHAnsi"/>
                        </w:rPr>
                      </w:pPr>
                      <w:r w:rsidRPr="00562517">
                        <w:rPr>
                          <w:rFonts w:cstheme="minorHAnsi"/>
                        </w:rPr>
                        <w:t xml:space="preserve">= </w:t>
                      </w:r>
                      <w:r w:rsidRPr="007E3C24">
                        <w:rPr>
                          <w:rFonts w:cstheme="minorHAnsi"/>
                        </w:rPr>
                        <w:t>5.60</w:t>
                      </w:r>
                      <w:r w:rsidRPr="00FA4A37">
                        <w:rPr>
                          <w:rFonts w:cstheme="minorHAnsi"/>
                        </w:rPr>
                        <w:t xml:space="preserve"> Therms</w:t>
                      </w:r>
                    </w:p>
                    <w:p w14:paraId="5E3C3C17" w14:textId="77777777" w:rsidR="00F60751" w:rsidRPr="00FA4A37" w:rsidRDefault="00F60751" w:rsidP="00586972">
                      <w:pPr>
                        <w:ind w:left="2880" w:hanging="720"/>
                        <w:rPr>
                          <w:rFonts w:cstheme="minorHAnsi"/>
                        </w:rPr>
                      </w:pPr>
                    </w:p>
                    <w:p w14:paraId="47DA314C" w14:textId="77777777" w:rsidR="00F60751" w:rsidRPr="00562517" w:rsidRDefault="00F60751" w:rsidP="00586972">
                      <w:pPr>
                        <w:rPr>
                          <w:rFonts w:cstheme="minorHAnsi"/>
                        </w:rPr>
                      </w:pPr>
                      <w:r w:rsidRPr="00562517">
                        <w:rPr>
                          <w:rFonts w:cstheme="minorHAnsi"/>
                        </w:rPr>
                        <w:t>For example, a direct installed bath low flow faucet aerator in a fuel DHW multi-family home:</w:t>
                      </w:r>
                    </w:p>
                    <w:p w14:paraId="18A1FC84" w14:textId="77777777" w:rsidR="00F60751" w:rsidRPr="00562517" w:rsidRDefault="00F60751" w:rsidP="00586972">
                      <w:pPr>
                        <w:ind w:left="2160" w:hanging="1440"/>
                        <w:rPr>
                          <w:rFonts w:cstheme="minorHAnsi"/>
                          <w:noProof/>
                        </w:rPr>
                      </w:pPr>
                      <w:r w:rsidRPr="00562517">
                        <w:rPr>
                          <w:rFonts w:cstheme="minorHAnsi"/>
                        </w:rPr>
                        <w:t>ΔTherms</w:t>
                      </w:r>
                      <w:r w:rsidRPr="00562517">
                        <w:rPr>
                          <w:rFonts w:cstheme="minorHAnsi"/>
                          <w:noProof/>
                        </w:rPr>
                        <w:t xml:space="preserve"> </w:t>
                      </w:r>
                      <w:r w:rsidRPr="00562517">
                        <w:rPr>
                          <w:rFonts w:cstheme="minorHAnsi"/>
                          <w:noProof/>
                        </w:rPr>
                        <w:tab/>
                        <w:t>= 1.0 * (((1.</w:t>
                      </w:r>
                      <w:r w:rsidRPr="007E3C24">
                        <w:rPr>
                          <w:rFonts w:cstheme="minorHAnsi"/>
                          <w:noProof/>
                        </w:rPr>
                        <w:t>39</w:t>
                      </w:r>
                      <w:r w:rsidRPr="00FA4A37">
                        <w:rPr>
                          <w:rFonts w:cstheme="minorHAnsi"/>
                          <w:noProof/>
                        </w:rPr>
                        <w:t xml:space="preserve"> * 1.6 – 0.94 * 1.6) * 2.1 * 365.25 * 0.90</w:t>
                      </w:r>
                      <w:r w:rsidRPr="00562517">
                        <w:rPr>
                          <w:rFonts w:cstheme="minorHAnsi"/>
                          <w:noProof/>
                        </w:rPr>
                        <w:t>) /1.5) * 0.003974 * 0.95</w:t>
                      </w:r>
                    </w:p>
                    <w:p w14:paraId="19610782" w14:textId="77777777" w:rsidR="00F60751" w:rsidRDefault="00F60751" w:rsidP="00586972">
                      <w:pPr>
                        <w:ind w:left="2160"/>
                        <w:rPr>
                          <w:rFonts w:cstheme="minorHAnsi"/>
                        </w:rPr>
                      </w:pPr>
                      <w:r w:rsidRPr="00562517">
                        <w:rPr>
                          <w:rFonts w:cstheme="minorHAnsi"/>
                        </w:rPr>
                        <w:t xml:space="preserve">= </w:t>
                      </w:r>
                      <w:r w:rsidRPr="007E3C24">
                        <w:rPr>
                          <w:rFonts w:cstheme="minorHAnsi"/>
                        </w:rPr>
                        <w:t>1.25</w:t>
                      </w:r>
                      <w:r w:rsidRPr="00FA4A37">
                        <w:rPr>
                          <w:rFonts w:cstheme="minorHAnsi"/>
                        </w:rPr>
                        <w:t xml:space="preserve"> Therms</w:t>
                      </w:r>
                    </w:p>
                    <w:p w14:paraId="3A69B881" w14:textId="77777777" w:rsidR="00F60751" w:rsidRPr="00FA4A37" w:rsidRDefault="00F60751" w:rsidP="00586972">
                      <w:pPr>
                        <w:ind w:left="2160"/>
                        <w:rPr>
                          <w:rFonts w:cstheme="minorHAnsi"/>
                        </w:rPr>
                      </w:pPr>
                    </w:p>
                    <w:p w14:paraId="04D80223" w14:textId="77777777" w:rsidR="00F60751" w:rsidRPr="00562517" w:rsidRDefault="00F60751" w:rsidP="00586972">
                      <w:pPr>
                        <w:rPr>
                          <w:rFonts w:cstheme="minorHAnsi"/>
                        </w:rPr>
                      </w:pPr>
                      <w:r w:rsidRPr="00562517">
                        <w:rPr>
                          <w:rFonts w:cstheme="minorHAnsi"/>
                        </w:rPr>
                        <w:t>For example, a direct installed low flow faucet aerator in unknown faucet in a fuel DHW single-family home:</w:t>
                      </w:r>
                    </w:p>
                    <w:p w14:paraId="6DD6A0F3" w14:textId="77777777" w:rsidR="00F60751" w:rsidRPr="00FA4A37" w:rsidRDefault="00F60751" w:rsidP="00586972">
                      <w:pPr>
                        <w:ind w:left="2160" w:hanging="1440"/>
                        <w:rPr>
                          <w:rFonts w:cstheme="minorHAnsi"/>
                          <w:noProof/>
                        </w:rPr>
                      </w:pPr>
                      <w:r w:rsidRPr="00562517">
                        <w:rPr>
                          <w:rFonts w:cstheme="minorHAnsi"/>
                        </w:rPr>
                        <w:t>ΔTherms</w:t>
                      </w:r>
                      <w:r w:rsidRPr="00562517">
                        <w:rPr>
                          <w:rFonts w:cstheme="minorHAnsi"/>
                          <w:noProof/>
                        </w:rPr>
                        <w:tab/>
                        <w:t>= 1.0 * (((1.</w:t>
                      </w:r>
                      <w:r w:rsidRPr="007E3C24">
                        <w:rPr>
                          <w:rFonts w:cstheme="minorHAnsi"/>
                          <w:noProof/>
                        </w:rPr>
                        <w:t>39</w:t>
                      </w:r>
                      <w:r w:rsidRPr="00FA4A37">
                        <w:rPr>
                          <w:rFonts w:cstheme="minorHAnsi"/>
                          <w:noProof/>
                        </w:rPr>
                        <w:t xml:space="preserve"> * </w:t>
                      </w:r>
                      <w:r>
                        <w:rPr>
                          <w:rFonts w:cstheme="minorHAnsi"/>
                          <w:noProof/>
                        </w:rPr>
                        <w:t xml:space="preserve">9.0 </w:t>
                      </w:r>
                      <w:r w:rsidRPr="00FA4A37">
                        <w:rPr>
                          <w:rFonts w:cstheme="minorHAnsi"/>
                          <w:noProof/>
                        </w:rPr>
                        <w:t xml:space="preserve">– 0.94 * </w:t>
                      </w:r>
                      <w:r>
                        <w:rPr>
                          <w:rFonts w:cstheme="minorHAnsi"/>
                          <w:noProof/>
                        </w:rPr>
                        <w:t>9.0</w:t>
                      </w:r>
                      <w:r w:rsidRPr="00FA4A37">
                        <w:rPr>
                          <w:rFonts w:cstheme="minorHAnsi"/>
                          <w:noProof/>
                        </w:rPr>
                        <w:t>) * 2.56 * 365.25 * 0.795) /3.83) * 0.00394 * 0.95</w:t>
                      </w:r>
                    </w:p>
                    <w:p w14:paraId="5DE978DF" w14:textId="77777777" w:rsidR="00F60751" w:rsidRDefault="00F60751" w:rsidP="00586972">
                      <w:pPr>
                        <w:ind w:left="2160"/>
                        <w:rPr>
                          <w:rFonts w:cstheme="minorHAnsi"/>
                        </w:rPr>
                      </w:pPr>
                      <w:r w:rsidRPr="00562517">
                        <w:rPr>
                          <w:rFonts w:cstheme="minorHAnsi"/>
                        </w:rPr>
                        <w:t xml:space="preserve">= </w:t>
                      </w:r>
                      <w:r>
                        <w:rPr>
                          <w:rFonts w:cstheme="minorHAnsi"/>
                        </w:rPr>
                        <w:t>2.94</w:t>
                      </w:r>
                      <w:r w:rsidRPr="00FA4A37">
                        <w:rPr>
                          <w:rFonts w:cstheme="minorHAnsi"/>
                        </w:rPr>
                        <w:t xml:space="preserve"> </w:t>
                      </w:r>
                      <w:r w:rsidRPr="00562517">
                        <w:rPr>
                          <w:rFonts w:cstheme="minorHAnsi"/>
                        </w:rPr>
                        <w:t>Therms</w:t>
                      </w:r>
                    </w:p>
                    <w:p w14:paraId="60CEE0BF" w14:textId="77777777" w:rsidR="00F60751" w:rsidRDefault="00F60751" w:rsidP="00586972">
                      <w:pPr>
                        <w:rPr>
                          <w:rFonts w:cstheme="minorBidi"/>
                        </w:rPr>
                      </w:pPr>
                    </w:p>
                  </w:txbxContent>
                </v:textbox>
                <w10:anchorlock/>
              </v:shape>
            </w:pict>
          </mc:Fallback>
        </mc:AlternateContent>
      </w:r>
    </w:p>
    <w:p w14:paraId="200BFF46" w14:textId="77777777" w:rsidR="00586972" w:rsidRDefault="00586972" w:rsidP="00586972">
      <w:pPr>
        <w:pStyle w:val="Heading6"/>
      </w:pPr>
      <w:r>
        <w:t xml:space="preserve">Water Impact Descriptions and Calculation  </w:t>
      </w:r>
    </w:p>
    <w:p w14:paraId="074CF6AD" w14:textId="77777777" w:rsidR="00586972" w:rsidRDefault="00586972" w:rsidP="00586972">
      <w:pPr>
        <w:ind w:left="2160" w:hanging="1440"/>
        <w:rPr>
          <w:rFonts w:cstheme="minorHAnsi"/>
        </w:rPr>
      </w:pPr>
      <w:r>
        <w:rPr>
          <w:rFonts w:cstheme="minorHAnsi"/>
        </w:rPr>
        <w:t xml:space="preserve">Δgallons </w:t>
      </w:r>
      <w:r>
        <w:rPr>
          <w:rFonts w:cstheme="minorHAnsi"/>
        </w:rPr>
        <w:tab/>
        <w:t xml:space="preserve">= </w:t>
      </w:r>
      <w:r>
        <w:rPr>
          <w:rFonts w:cstheme="minorHAnsi"/>
          <w:noProof/>
        </w:rPr>
        <w:t>((GPM_base * L_base - GPM_low * L_low) * Household * 365.25 *DF / FPH) * ISR</w:t>
      </w:r>
    </w:p>
    <w:p w14:paraId="2EA000F3" w14:textId="77777777" w:rsidR="00586972" w:rsidRDefault="00586972" w:rsidP="00586972">
      <w:pPr>
        <w:ind w:left="720"/>
        <w:rPr>
          <w:rFonts w:cstheme="minorHAnsi"/>
        </w:rPr>
      </w:pPr>
      <w:r>
        <w:rPr>
          <w:rFonts w:cstheme="minorHAnsi"/>
        </w:rPr>
        <w:tab/>
        <w:t>Variables as defined above</w:t>
      </w:r>
    </w:p>
    <w:p w14:paraId="4B51234C" w14:textId="77777777" w:rsidR="00586972" w:rsidRDefault="00586972" w:rsidP="00586972">
      <w:pPr>
        <w:rPr>
          <w:rFonts w:cstheme="minorHAnsi"/>
        </w:rPr>
      </w:pPr>
      <w:r>
        <w:rPr>
          <w:rFonts w:cstheme="minorBidi"/>
          <w:noProof/>
        </w:rPr>
        <mc:AlternateContent>
          <mc:Choice Requires="wps">
            <w:drawing>
              <wp:inline distT="0" distB="0" distL="0" distR="0" wp14:anchorId="3D10BC77" wp14:editId="461AEBC9">
                <wp:extent cx="5636895" cy="2190750"/>
                <wp:effectExtent l="0" t="0" r="20955" b="19050"/>
                <wp:docPr id="473" name="Text Box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2190750"/>
                        </a:xfrm>
                        <a:prstGeom prst="rect">
                          <a:avLst/>
                        </a:prstGeom>
                        <a:solidFill>
                          <a:srgbClr val="FFFFFF"/>
                        </a:solidFill>
                        <a:ln w="9525">
                          <a:solidFill>
                            <a:srgbClr val="000000"/>
                          </a:solidFill>
                          <a:miter lim="800000"/>
                          <a:headEnd/>
                          <a:tailEnd/>
                        </a:ln>
                      </wps:spPr>
                      <wps:txbx>
                        <w:txbxContent>
                          <w:p w14:paraId="0EB4A1A1" w14:textId="77777777" w:rsidR="00F60751" w:rsidRPr="00FA4A37" w:rsidRDefault="00F60751" w:rsidP="00586972">
                            <w:pPr>
                              <w:rPr>
                                <w:rFonts w:cstheme="minorHAnsi"/>
                              </w:rPr>
                            </w:pPr>
                            <w:r>
                              <w:rPr>
                                <w:rFonts w:cstheme="minorHAnsi"/>
                              </w:rPr>
                              <w:t xml:space="preserve">For </w:t>
                            </w:r>
                            <w:r w:rsidRPr="00FA4A37">
                              <w:rPr>
                                <w:rFonts w:cstheme="minorHAnsi"/>
                              </w:rPr>
                              <w:t xml:space="preserve">example, a direct-installed kitchen low flow aerator in a single family home </w:t>
                            </w:r>
                          </w:p>
                          <w:p w14:paraId="42A9656B" w14:textId="77777777" w:rsidR="00F60751" w:rsidRPr="00562517" w:rsidRDefault="00F60751" w:rsidP="00586972">
                            <w:pPr>
                              <w:ind w:left="720"/>
                              <w:rPr>
                                <w:rFonts w:cstheme="minorHAnsi"/>
                              </w:rPr>
                            </w:pPr>
                            <w:r w:rsidRPr="00FA4A37">
                              <w:rPr>
                                <w:rFonts w:cstheme="minorHAnsi"/>
                              </w:rPr>
                              <w:t xml:space="preserve">Δgallons </w:t>
                            </w:r>
                            <w:r w:rsidRPr="00FA4A37">
                              <w:rPr>
                                <w:rFonts w:cstheme="minorHAnsi"/>
                              </w:rPr>
                              <w:tab/>
                              <w:t>= (</w:t>
                            </w:r>
                            <w:r w:rsidRPr="00562517">
                              <w:rPr>
                                <w:rFonts w:cstheme="minorHAnsi"/>
                                <w:noProof/>
                              </w:rPr>
                              <w:t>((1.</w:t>
                            </w:r>
                            <w:r w:rsidRPr="007E3C24">
                              <w:rPr>
                                <w:rFonts w:cstheme="minorHAnsi"/>
                                <w:noProof/>
                              </w:rPr>
                              <w:t>39</w:t>
                            </w:r>
                            <w:r w:rsidRPr="00FA4A37">
                              <w:rPr>
                                <w:rFonts w:cstheme="minorHAnsi"/>
                                <w:noProof/>
                              </w:rPr>
                              <w:t xml:space="preserve"> * 4.5 – 0.94 * 4.5) * 2.56 * 365.25 *0.75) / 1) * 0.95</w:t>
                            </w:r>
                          </w:p>
                          <w:p w14:paraId="77A4A218" w14:textId="77777777" w:rsidR="00F60751" w:rsidRPr="007E3C24" w:rsidRDefault="00F60751" w:rsidP="00586972">
                            <w:pPr>
                              <w:ind w:left="1440" w:firstLine="720"/>
                              <w:rPr>
                                <w:rFonts w:cstheme="minorHAnsi"/>
                              </w:rPr>
                            </w:pPr>
                            <w:r w:rsidRPr="00562517">
                              <w:rPr>
                                <w:rFonts w:cstheme="minorHAnsi"/>
                              </w:rPr>
                              <w:t xml:space="preserve">= </w:t>
                            </w:r>
                            <w:r w:rsidRPr="007E3C24">
                              <w:rPr>
                                <w:rFonts w:cstheme="minorHAnsi"/>
                              </w:rPr>
                              <w:t>1350</w:t>
                            </w:r>
                            <w:r w:rsidRPr="00FA4A37">
                              <w:rPr>
                                <w:rFonts w:cstheme="minorHAnsi"/>
                              </w:rPr>
                              <w:t xml:space="preserve"> gallons</w:t>
                            </w:r>
                          </w:p>
                          <w:p w14:paraId="01EB65F6" w14:textId="77777777" w:rsidR="00F60751" w:rsidRPr="00FA4A37" w:rsidRDefault="00F60751" w:rsidP="00586972">
                            <w:pPr>
                              <w:rPr>
                                <w:rFonts w:cstheme="minorHAnsi"/>
                              </w:rPr>
                            </w:pPr>
                            <w:r w:rsidRPr="00FA4A37">
                              <w:rPr>
                                <w:rFonts w:cstheme="minorHAnsi"/>
                              </w:rPr>
                              <w:t>For example, a direct installed bath low flow faucet aerator in a multi-family home:</w:t>
                            </w:r>
                          </w:p>
                          <w:p w14:paraId="3EB34FEE" w14:textId="77777777" w:rsidR="00F60751" w:rsidRPr="00FA4A37" w:rsidRDefault="00F60751" w:rsidP="00586972">
                            <w:pPr>
                              <w:ind w:firstLine="720"/>
                              <w:rPr>
                                <w:rFonts w:cstheme="minorHAnsi"/>
                                <w:noProof/>
                              </w:rPr>
                            </w:pPr>
                            <w:r w:rsidRPr="00562517">
                              <w:rPr>
                                <w:rFonts w:cstheme="minorHAnsi"/>
                              </w:rPr>
                              <w:t>Δgallons</w:t>
                            </w:r>
                            <w:r w:rsidRPr="00562517">
                              <w:rPr>
                                <w:rFonts w:cstheme="minorHAnsi"/>
                                <w:noProof/>
                              </w:rPr>
                              <w:tab/>
                              <w:t>= (((1.</w:t>
                            </w:r>
                            <w:r w:rsidRPr="007E3C24">
                              <w:rPr>
                                <w:rFonts w:cstheme="minorHAnsi"/>
                                <w:noProof/>
                              </w:rPr>
                              <w:t>39</w:t>
                            </w:r>
                            <w:r w:rsidRPr="00FA4A37">
                              <w:rPr>
                                <w:rFonts w:cstheme="minorHAnsi"/>
                                <w:noProof/>
                              </w:rPr>
                              <w:t xml:space="preserve"> * 1.6 – 0.94 * 1.6) * 2.1 * 365.25 * 0.90) /1.5) * 0.95</w:t>
                            </w:r>
                          </w:p>
                          <w:p w14:paraId="000E34D5" w14:textId="77777777" w:rsidR="00F60751" w:rsidRPr="00562517" w:rsidRDefault="00F60751" w:rsidP="00586972">
                            <w:pPr>
                              <w:ind w:left="2160"/>
                              <w:rPr>
                                <w:rFonts w:cstheme="minorHAnsi"/>
                              </w:rPr>
                            </w:pPr>
                            <w:r w:rsidRPr="00562517">
                              <w:rPr>
                                <w:rFonts w:cstheme="minorHAnsi"/>
                              </w:rPr>
                              <w:t xml:space="preserve">= </w:t>
                            </w:r>
                            <w:r w:rsidRPr="007E3C24">
                              <w:rPr>
                                <w:rFonts w:cstheme="minorHAnsi"/>
                              </w:rPr>
                              <w:t>314</w:t>
                            </w:r>
                            <w:r w:rsidRPr="00FA4A37">
                              <w:rPr>
                                <w:rFonts w:cstheme="minorHAnsi"/>
                              </w:rPr>
                              <w:t xml:space="preserve"> gallons</w:t>
                            </w:r>
                          </w:p>
                          <w:p w14:paraId="3C0D91EA" w14:textId="77777777" w:rsidR="00F60751" w:rsidRPr="00562517" w:rsidRDefault="00F60751" w:rsidP="00586972">
                            <w:pPr>
                              <w:rPr>
                                <w:rFonts w:cstheme="minorHAnsi"/>
                              </w:rPr>
                            </w:pPr>
                            <w:r w:rsidRPr="00562517">
                              <w:rPr>
                                <w:rFonts w:cstheme="minorHAnsi"/>
                              </w:rPr>
                              <w:t>For example, a direct installed low flow faucet aerator in unknown faucet in a single-family home:</w:t>
                            </w:r>
                          </w:p>
                          <w:p w14:paraId="6FA3A33C" w14:textId="77777777" w:rsidR="00F60751" w:rsidRPr="00562517" w:rsidRDefault="00F60751" w:rsidP="00586972">
                            <w:pPr>
                              <w:ind w:firstLine="720"/>
                              <w:rPr>
                                <w:rFonts w:cstheme="minorHAnsi"/>
                                <w:noProof/>
                              </w:rPr>
                            </w:pPr>
                            <w:r w:rsidRPr="00562517">
                              <w:rPr>
                                <w:rFonts w:cstheme="minorHAnsi"/>
                              </w:rPr>
                              <w:t>Δgallons</w:t>
                            </w:r>
                            <w:r w:rsidRPr="00562517">
                              <w:rPr>
                                <w:rFonts w:cstheme="minorHAnsi"/>
                                <w:noProof/>
                              </w:rPr>
                              <w:tab/>
                              <w:t>= (((1.</w:t>
                            </w:r>
                            <w:r w:rsidRPr="007E3C24">
                              <w:rPr>
                                <w:rFonts w:cstheme="minorHAnsi"/>
                                <w:noProof/>
                              </w:rPr>
                              <w:t>39</w:t>
                            </w:r>
                            <w:r w:rsidRPr="00FA4A37">
                              <w:rPr>
                                <w:rFonts w:cstheme="minorHAnsi"/>
                                <w:noProof/>
                              </w:rPr>
                              <w:t xml:space="preserve"> * 9.0 – 0.94 * 9.0) * 2.5</w:t>
                            </w:r>
                            <w:r w:rsidRPr="00562517">
                              <w:rPr>
                                <w:rFonts w:cstheme="minorHAnsi"/>
                                <w:noProof/>
                              </w:rPr>
                              <w:t>6 * 365.25 * 0.795) /3.83) * 0.95</w:t>
                            </w:r>
                          </w:p>
                          <w:p w14:paraId="73BA2B7B" w14:textId="77777777" w:rsidR="00F60751" w:rsidRDefault="00F60751" w:rsidP="00586972">
                            <w:pPr>
                              <w:ind w:left="2160"/>
                              <w:rPr>
                                <w:rFonts w:cstheme="minorBidi"/>
                              </w:rPr>
                            </w:pPr>
                            <w:r w:rsidRPr="00562517">
                              <w:rPr>
                                <w:rFonts w:cstheme="minorHAnsi"/>
                              </w:rPr>
                              <w:t xml:space="preserve">= </w:t>
                            </w:r>
                            <w:r w:rsidRPr="007E3C24">
                              <w:rPr>
                                <w:rFonts w:cstheme="minorHAnsi"/>
                              </w:rPr>
                              <w:t>747</w:t>
                            </w:r>
                            <w:r w:rsidRPr="00FA4A37">
                              <w:rPr>
                                <w:rFonts w:cstheme="minorHAnsi"/>
                              </w:rPr>
                              <w:t xml:space="preserve"> gallons</w:t>
                            </w:r>
                          </w:p>
                        </w:txbxContent>
                      </wps:txbx>
                      <wps:bodyPr rot="0" vert="horz" wrap="square" lIns="91440" tIns="45720" rIns="91440" bIns="45720" anchor="t" anchorCtr="0">
                        <a:noAutofit/>
                      </wps:bodyPr>
                    </wps:wsp>
                  </a:graphicData>
                </a:graphic>
              </wp:inline>
            </w:drawing>
          </mc:Choice>
          <mc:Fallback>
            <w:pict>
              <v:shape w14:anchorId="3D10BC77" id="Text Box 473" o:spid="_x0000_s1081" type="#_x0000_t202" style="width:443.8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">
                <v:textbox>
                  <w:txbxContent>
                    <w:p w14:paraId="0EB4A1A1" w14:textId="77777777" w:rsidR="00F60751" w:rsidRPr="00FA4A37" w:rsidRDefault="00F60751" w:rsidP="00586972">
                      <w:pPr>
                        <w:rPr>
                          <w:rFonts w:cstheme="minorHAnsi"/>
                        </w:rPr>
                      </w:pPr>
                      <w:r>
                        <w:rPr>
                          <w:rFonts w:cstheme="minorHAnsi"/>
                        </w:rPr>
                        <w:t xml:space="preserve">For </w:t>
                      </w:r>
                      <w:r w:rsidRPr="00FA4A37">
                        <w:rPr>
                          <w:rFonts w:cstheme="minorHAnsi"/>
                        </w:rPr>
                        <w:t xml:space="preserve">example, a direct-installed kitchen low flow aerator in a single family home </w:t>
                      </w:r>
                    </w:p>
                    <w:p w14:paraId="42A9656B" w14:textId="77777777" w:rsidR="00F60751" w:rsidRPr="00562517" w:rsidRDefault="00F60751" w:rsidP="00586972">
                      <w:pPr>
                        <w:ind w:left="720"/>
                        <w:rPr>
                          <w:rFonts w:cstheme="minorHAnsi"/>
                        </w:rPr>
                      </w:pPr>
                      <w:r w:rsidRPr="00FA4A37">
                        <w:rPr>
                          <w:rFonts w:cstheme="minorHAnsi"/>
                        </w:rPr>
                        <w:t xml:space="preserve">Δgallons </w:t>
                      </w:r>
                      <w:r w:rsidRPr="00FA4A37">
                        <w:rPr>
                          <w:rFonts w:cstheme="minorHAnsi"/>
                        </w:rPr>
                        <w:tab/>
                        <w:t>= (</w:t>
                      </w:r>
                      <w:r w:rsidRPr="00562517">
                        <w:rPr>
                          <w:rFonts w:cstheme="minorHAnsi"/>
                          <w:noProof/>
                        </w:rPr>
                        <w:t>((1.</w:t>
                      </w:r>
                      <w:r w:rsidRPr="007E3C24">
                        <w:rPr>
                          <w:rFonts w:cstheme="minorHAnsi"/>
                          <w:noProof/>
                        </w:rPr>
                        <w:t>39</w:t>
                      </w:r>
                      <w:r w:rsidRPr="00FA4A37">
                        <w:rPr>
                          <w:rFonts w:cstheme="minorHAnsi"/>
                          <w:noProof/>
                        </w:rPr>
                        <w:t xml:space="preserve"> * 4.5 – 0.94 * 4.5) * 2.56 * 365.25 *0.75) / 1) * 0.95</w:t>
                      </w:r>
                    </w:p>
                    <w:p w14:paraId="77A4A218" w14:textId="77777777" w:rsidR="00F60751" w:rsidRPr="007E3C24" w:rsidRDefault="00F60751" w:rsidP="00586972">
                      <w:pPr>
                        <w:ind w:left="1440" w:firstLine="720"/>
                        <w:rPr>
                          <w:rFonts w:cstheme="minorHAnsi"/>
                        </w:rPr>
                      </w:pPr>
                      <w:r w:rsidRPr="00562517">
                        <w:rPr>
                          <w:rFonts w:cstheme="minorHAnsi"/>
                        </w:rPr>
                        <w:t xml:space="preserve">= </w:t>
                      </w:r>
                      <w:r w:rsidRPr="007E3C24">
                        <w:rPr>
                          <w:rFonts w:cstheme="minorHAnsi"/>
                        </w:rPr>
                        <w:t>1350</w:t>
                      </w:r>
                      <w:r w:rsidRPr="00FA4A37">
                        <w:rPr>
                          <w:rFonts w:cstheme="minorHAnsi"/>
                        </w:rPr>
                        <w:t xml:space="preserve"> gallons</w:t>
                      </w:r>
                    </w:p>
                    <w:p w14:paraId="01EB65F6" w14:textId="77777777" w:rsidR="00F60751" w:rsidRPr="00FA4A37" w:rsidRDefault="00F60751" w:rsidP="00586972">
                      <w:pPr>
                        <w:rPr>
                          <w:rFonts w:cstheme="minorHAnsi"/>
                        </w:rPr>
                      </w:pPr>
                      <w:r w:rsidRPr="00FA4A37">
                        <w:rPr>
                          <w:rFonts w:cstheme="minorHAnsi"/>
                        </w:rPr>
                        <w:t>For example, a direct installed bath low flow faucet aerator in a multi-family home:</w:t>
                      </w:r>
                    </w:p>
                    <w:p w14:paraId="3EB34FEE" w14:textId="77777777" w:rsidR="00F60751" w:rsidRPr="00FA4A37" w:rsidRDefault="00F60751" w:rsidP="00586972">
                      <w:pPr>
                        <w:ind w:firstLine="720"/>
                        <w:rPr>
                          <w:rFonts w:cstheme="minorHAnsi"/>
                          <w:noProof/>
                        </w:rPr>
                      </w:pPr>
                      <w:r w:rsidRPr="00562517">
                        <w:rPr>
                          <w:rFonts w:cstheme="minorHAnsi"/>
                        </w:rPr>
                        <w:t>Δgallons</w:t>
                      </w:r>
                      <w:r w:rsidRPr="00562517">
                        <w:rPr>
                          <w:rFonts w:cstheme="minorHAnsi"/>
                          <w:noProof/>
                        </w:rPr>
                        <w:tab/>
                        <w:t>= (((1.</w:t>
                      </w:r>
                      <w:r w:rsidRPr="007E3C24">
                        <w:rPr>
                          <w:rFonts w:cstheme="minorHAnsi"/>
                          <w:noProof/>
                        </w:rPr>
                        <w:t>39</w:t>
                      </w:r>
                      <w:r w:rsidRPr="00FA4A37">
                        <w:rPr>
                          <w:rFonts w:cstheme="minorHAnsi"/>
                          <w:noProof/>
                        </w:rPr>
                        <w:t xml:space="preserve"> * 1.6 – 0.94 * 1.6) * 2.1 * 365.25 * 0.90) /1.5) * 0.95</w:t>
                      </w:r>
                    </w:p>
                    <w:p w14:paraId="000E34D5" w14:textId="77777777" w:rsidR="00F60751" w:rsidRPr="00562517" w:rsidRDefault="00F60751" w:rsidP="00586972">
                      <w:pPr>
                        <w:ind w:left="2160"/>
                        <w:rPr>
                          <w:rFonts w:cstheme="minorHAnsi"/>
                        </w:rPr>
                      </w:pPr>
                      <w:r w:rsidRPr="00562517">
                        <w:rPr>
                          <w:rFonts w:cstheme="minorHAnsi"/>
                        </w:rPr>
                        <w:t xml:space="preserve">= </w:t>
                      </w:r>
                      <w:r w:rsidRPr="007E3C24">
                        <w:rPr>
                          <w:rFonts w:cstheme="minorHAnsi"/>
                        </w:rPr>
                        <w:t>314</w:t>
                      </w:r>
                      <w:r w:rsidRPr="00FA4A37">
                        <w:rPr>
                          <w:rFonts w:cstheme="minorHAnsi"/>
                        </w:rPr>
                        <w:t xml:space="preserve"> gallons</w:t>
                      </w:r>
                    </w:p>
                    <w:p w14:paraId="3C0D91EA" w14:textId="77777777" w:rsidR="00F60751" w:rsidRPr="00562517" w:rsidRDefault="00F60751" w:rsidP="00586972">
                      <w:pPr>
                        <w:rPr>
                          <w:rFonts w:cstheme="minorHAnsi"/>
                        </w:rPr>
                      </w:pPr>
                      <w:r w:rsidRPr="00562517">
                        <w:rPr>
                          <w:rFonts w:cstheme="minorHAnsi"/>
                        </w:rPr>
                        <w:t>For example, a direct installed low flow faucet aerator in unknown faucet in a single-family home:</w:t>
                      </w:r>
                    </w:p>
                    <w:p w14:paraId="6FA3A33C" w14:textId="77777777" w:rsidR="00F60751" w:rsidRPr="00562517" w:rsidRDefault="00F60751" w:rsidP="00586972">
                      <w:pPr>
                        <w:ind w:firstLine="720"/>
                        <w:rPr>
                          <w:rFonts w:cstheme="minorHAnsi"/>
                          <w:noProof/>
                        </w:rPr>
                      </w:pPr>
                      <w:r w:rsidRPr="00562517">
                        <w:rPr>
                          <w:rFonts w:cstheme="minorHAnsi"/>
                        </w:rPr>
                        <w:t>Δgallons</w:t>
                      </w:r>
                      <w:r w:rsidRPr="00562517">
                        <w:rPr>
                          <w:rFonts w:cstheme="minorHAnsi"/>
                          <w:noProof/>
                        </w:rPr>
                        <w:tab/>
                        <w:t>= (((1.</w:t>
                      </w:r>
                      <w:r w:rsidRPr="007E3C24">
                        <w:rPr>
                          <w:rFonts w:cstheme="minorHAnsi"/>
                          <w:noProof/>
                        </w:rPr>
                        <w:t>39</w:t>
                      </w:r>
                      <w:r w:rsidRPr="00FA4A37">
                        <w:rPr>
                          <w:rFonts w:cstheme="minorHAnsi"/>
                          <w:noProof/>
                        </w:rPr>
                        <w:t xml:space="preserve"> * 9.0 – 0.94 * 9.0) * 2.5</w:t>
                      </w:r>
                      <w:r w:rsidRPr="00562517">
                        <w:rPr>
                          <w:rFonts w:cstheme="minorHAnsi"/>
                          <w:noProof/>
                        </w:rPr>
                        <w:t>6 * 365.25 * 0.795) /3.83) * 0.95</w:t>
                      </w:r>
                    </w:p>
                    <w:p w14:paraId="73BA2B7B" w14:textId="77777777" w:rsidR="00F60751" w:rsidRDefault="00F60751" w:rsidP="00586972">
                      <w:pPr>
                        <w:ind w:left="2160"/>
                        <w:rPr>
                          <w:rFonts w:cstheme="minorBidi"/>
                        </w:rPr>
                      </w:pPr>
                      <w:r w:rsidRPr="00562517">
                        <w:rPr>
                          <w:rFonts w:cstheme="minorHAnsi"/>
                        </w:rPr>
                        <w:t xml:space="preserve">= </w:t>
                      </w:r>
                      <w:r w:rsidRPr="007E3C24">
                        <w:rPr>
                          <w:rFonts w:cstheme="minorHAnsi"/>
                        </w:rPr>
                        <w:t>747</w:t>
                      </w:r>
                      <w:r w:rsidRPr="00FA4A37">
                        <w:rPr>
                          <w:rFonts w:cstheme="minorHAnsi"/>
                        </w:rPr>
                        <w:t xml:space="preserve"> gallons</w:t>
                      </w:r>
                    </w:p>
                  </w:txbxContent>
                </v:textbox>
                <w10:anchorlock/>
              </v:shape>
            </w:pict>
          </mc:Fallback>
        </mc:AlternateContent>
      </w:r>
    </w:p>
    <w:p w14:paraId="02C3FD38" w14:textId="77777777" w:rsidR="00586972" w:rsidRDefault="00586972" w:rsidP="00586972">
      <w:pPr>
        <w:pStyle w:val="Heading6"/>
      </w:pPr>
      <w:r>
        <w:t xml:space="preserve">Deemed O&amp;M Cost Adjustment Calculation </w:t>
      </w:r>
    </w:p>
    <w:p w14:paraId="33D60252" w14:textId="77777777" w:rsidR="00586972" w:rsidRDefault="00586972" w:rsidP="00586972">
      <w:pPr>
        <w:rPr>
          <w:rFonts w:cstheme="minorHAnsi"/>
          <w:iCs/>
        </w:rPr>
      </w:pPr>
      <w:r>
        <w:rPr>
          <w:rFonts w:cstheme="minorHAnsi"/>
        </w:rPr>
        <w:t>N/A</w:t>
      </w:r>
    </w:p>
    <w:p w14:paraId="3423C761" w14:textId="77777777" w:rsidR="00586972" w:rsidRDefault="00586972" w:rsidP="00586972">
      <w:pPr>
        <w:pStyle w:val="Heading6"/>
      </w:pPr>
      <w:r>
        <w:lastRenderedPageBreak/>
        <w:t>Sources</w:t>
      </w:r>
    </w:p>
    <w:tbl>
      <w:tblPr>
        <w:tblW w:w="985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6548" w:author="Stephanie Baer" w:date="2016-01-21T14:03:00Z">
          <w:tblPr>
            <w:tblW w:w="985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170"/>
        <w:gridCol w:w="8682"/>
        <w:tblGridChange w:id="6549">
          <w:tblGrid>
            <w:gridCol w:w="1170"/>
            <w:gridCol w:w="8682"/>
          </w:tblGrid>
        </w:tblGridChange>
      </w:tblGrid>
      <w:tr w:rsidR="00586972" w14:paraId="02A147F6" w14:textId="77777777" w:rsidTr="00FF11A2">
        <w:trPr>
          <w:trHeight w:val="647"/>
          <w:trPrChange w:id="6550" w:author="Stephanie Baer" w:date="2016-01-21T14:03:00Z">
            <w:trPr>
              <w:trHeight w:val="647"/>
            </w:trPr>
          </w:trPrChange>
        </w:trPr>
        <w:tc>
          <w:tcPr>
            <w:tcW w:w="1170" w:type="dxa"/>
            <w:shd w:val="clear" w:color="auto" w:fill="808080" w:themeFill="background1" w:themeFillShade="80"/>
            <w:vAlign w:val="center"/>
            <w:hideMark/>
            <w:tcPrChange w:id="6551" w:author="Stephanie Baer" w:date="2016-01-21T14:03:00Z">
              <w:tcPr>
                <w:tcW w:w="1170" w:type="dxa"/>
                <w:shd w:val="clear" w:color="auto" w:fill="808080" w:themeFill="background1" w:themeFillShade="80"/>
                <w:hideMark/>
              </w:tcPr>
            </w:tcPrChange>
          </w:tcPr>
          <w:p w14:paraId="5BA49892" w14:textId="77777777" w:rsidR="00586972" w:rsidRDefault="00586972">
            <w:pPr>
              <w:keepNext/>
              <w:keepLines/>
              <w:spacing w:line="276" w:lineRule="auto"/>
              <w:jc w:val="center"/>
              <w:rPr>
                <w:b/>
                <w:color w:val="FFFFFF" w:themeColor="background1"/>
                <w:sz w:val="22"/>
              </w:rPr>
              <w:pPrChange w:id="6552" w:author="Stephanie Baer" w:date="2016-01-21T14:03:00Z">
                <w:pPr>
                  <w:keepNext/>
                  <w:keepLines/>
                  <w:spacing w:line="276" w:lineRule="auto"/>
                </w:pPr>
              </w:pPrChange>
            </w:pPr>
            <w:r>
              <w:rPr>
                <w:b/>
                <w:color w:val="FFFFFF" w:themeColor="background1"/>
              </w:rPr>
              <w:t>Source ID</w:t>
            </w:r>
          </w:p>
        </w:tc>
        <w:tc>
          <w:tcPr>
            <w:tcW w:w="8682" w:type="dxa"/>
            <w:shd w:val="clear" w:color="auto" w:fill="808080" w:themeFill="background1" w:themeFillShade="80"/>
            <w:vAlign w:val="center"/>
            <w:hideMark/>
            <w:tcPrChange w:id="6553" w:author="Stephanie Baer" w:date="2016-01-21T14:03:00Z">
              <w:tcPr>
                <w:tcW w:w="8682" w:type="dxa"/>
                <w:shd w:val="clear" w:color="auto" w:fill="808080" w:themeFill="background1" w:themeFillShade="80"/>
                <w:hideMark/>
              </w:tcPr>
            </w:tcPrChange>
          </w:tcPr>
          <w:p w14:paraId="547E0C0E" w14:textId="77777777" w:rsidR="00586972" w:rsidRDefault="00586972">
            <w:pPr>
              <w:keepNext/>
              <w:keepLines/>
              <w:spacing w:line="276" w:lineRule="auto"/>
              <w:jc w:val="center"/>
              <w:rPr>
                <w:b/>
                <w:color w:val="FFFFFF" w:themeColor="background1"/>
                <w:sz w:val="22"/>
              </w:rPr>
              <w:pPrChange w:id="6554" w:author="Stephanie Baer" w:date="2016-01-21T14:03:00Z">
                <w:pPr>
                  <w:keepNext/>
                  <w:keepLines/>
                  <w:spacing w:line="276" w:lineRule="auto"/>
                </w:pPr>
              </w:pPrChange>
            </w:pPr>
            <w:r>
              <w:rPr>
                <w:b/>
                <w:color w:val="FFFFFF" w:themeColor="background1"/>
              </w:rPr>
              <w:t>Reference</w:t>
            </w:r>
          </w:p>
        </w:tc>
      </w:tr>
      <w:tr w:rsidR="00586972" w14:paraId="5F9AE25E" w14:textId="77777777" w:rsidTr="00FF11A2">
        <w:trPr>
          <w:trHeight w:val="300"/>
          <w:trPrChange w:id="6555" w:author="Stephanie Baer" w:date="2016-01-21T14:03:00Z">
            <w:trPr>
              <w:trHeight w:val="300"/>
            </w:trPr>
          </w:trPrChange>
        </w:trPr>
        <w:tc>
          <w:tcPr>
            <w:tcW w:w="1170" w:type="dxa"/>
            <w:noWrap/>
            <w:vAlign w:val="center"/>
            <w:hideMark/>
            <w:tcPrChange w:id="6556" w:author="Stephanie Baer" w:date="2016-01-21T14:03:00Z">
              <w:tcPr>
                <w:tcW w:w="1170" w:type="dxa"/>
                <w:noWrap/>
                <w:hideMark/>
              </w:tcPr>
            </w:tcPrChange>
          </w:tcPr>
          <w:p w14:paraId="005257CD" w14:textId="77777777" w:rsidR="00586972" w:rsidRDefault="00586972">
            <w:pPr>
              <w:keepNext/>
              <w:keepLines/>
              <w:spacing w:line="276" w:lineRule="auto"/>
              <w:jc w:val="right"/>
              <w:rPr>
                <w:color w:val="000000"/>
                <w:sz w:val="22"/>
              </w:rPr>
            </w:pPr>
            <w:r>
              <w:rPr>
                <w:color w:val="000000"/>
              </w:rPr>
              <w:t>1</w:t>
            </w:r>
          </w:p>
        </w:tc>
        <w:tc>
          <w:tcPr>
            <w:tcW w:w="8682" w:type="dxa"/>
            <w:noWrap/>
            <w:vAlign w:val="center"/>
            <w:hideMark/>
            <w:tcPrChange w:id="6557" w:author="Stephanie Baer" w:date="2016-01-21T14:03:00Z">
              <w:tcPr>
                <w:tcW w:w="8682" w:type="dxa"/>
                <w:noWrap/>
                <w:hideMark/>
              </w:tcPr>
            </w:tcPrChange>
          </w:tcPr>
          <w:p w14:paraId="71FF0620" w14:textId="77777777" w:rsidR="00586972" w:rsidRDefault="00586972">
            <w:pPr>
              <w:keepNext/>
              <w:keepLines/>
              <w:spacing w:line="276" w:lineRule="auto"/>
              <w:jc w:val="left"/>
              <w:rPr>
                <w:color w:val="000000"/>
                <w:sz w:val="22"/>
              </w:rPr>
              <w:pPrChange w:id="6558" w:author="Stephanie Baer" w:date="2016-01-21T14:03:00Z">
                <w:pPr>
                  <w:keepNext/>
                  <w:keepLines/>
                  <w:spacing w:line="276" w:lineRule="auto"/>
                </w:pPr>
              </w:pPrChange>
            </w:pPr>
            <w:r>
              <w:rPr>
                <w:color w:val="000000"/>
              </w:rPr>
              <w:t>2011, DeOreo, William. California Single Family Water Use Efficiency Study. April 20, 2011.</w:t>
            </w:r>
          </w:p>
        </w:tc>
      </w:tr>
      <w:tr w:rsidR="00586972" w14:paraId="00928CE0" w14:textId="77777777" w:rsidTr="00FF11A2">
        <w:trPr>
          <w:trHeight w:val="300"/>
          <w:trPrChange w:id="6559" w:author="Stephanie Baer" w:date="2016-01-21T14:03:00Z">
            <w:trPr>
              <w:trHeight w:val="300"/>
            </w:trPr>
          </w:trPrChange>
        </w:trPr>
        <w:tc>
          <w:tcPr>
            <w:tcW w:w="1170" w:type="dxa"/>
            <w:noWrap/>
            <w:vAlign w:val="center"/>
            <w:hideMark/>
            <w:tcPrChange w:id="6560" w:author="Stephanie Baer" w:date="2016-01-21T14:03:00Z">
              <w:tcPr>
                <w:tcW w:w="1170" w:type="dxa"/>
                <w:noWrap/>
                <w:hideMark/>
              </w:tcPr>
            </w:tcPrChange>
          </w:tcPr>
          <w:p w14:paraId="53EB1D9E" w14:textId="77777777" w:rsidR="00586972" w:rsidRDefault="00586972">
            <w:pPr>
              <w:keepNext/>
              <w:keepLines/>
              <w:spacing w:line="276" w:lineRule="auto"/>
              <w:jc w:val="right"/>
              <w:rPr>
                <w:color w:val="000000"/>
                <w:sz w:val="22"/>
              </w:rPr>
            </w:pPr>
            <w:r>
              <w:rPr>
                <w:color w:val="000000"/>
              </w:rPr>
              <w:t>2</w:t>
            </w:r>
          </w:p>
        </w:tc>
        <w:tc>
          <w:tcPr>
            <w:tcW w:w="8682" w:type="dxa"/>
            <w:noWrap/>
            <w:vAlign w:val="center"/>
            <w:hideMark/>
            <w:tcPrChange w:id="6561" w:author="Stephanie Baer" w:date="2016-01-21T14:03:00Z">
              <w:tcPr>
                <w:tcW w:w="8682" w:type="dxa"/>
                <w:noWrap/>
                <w:hideMark/>
              </w:tcPr>
            </w:tcPrChange>
          </w:tcPr>
          <w:p w14:paraId="7DDC1EB2" w14:textId="77777777" w:rsidR="00586972" w:rsidRDefault="00586972">
            <w:pPr>
              <w:keepNext/>
              <w:keepLines/>
              <w:spacing w:line="276" w:lineRule="auto"/>
              <w:jc w:val="left"/>
              <w:rPr>
                <w:color w:val="000000"/>
                <w:sz w:val="22"/>
              </w:rPr>
              <w:pPrChange w:id="6562" w:author="Stephanie Baer" w:date="2016-01-21T14:03:00Z">
                <w:pPr>
                  <w:keepNext/>
                  <w:keepLines/>
                  <w:spacing w:line="276" w:lineRule="auto"/>
                </w:pPr>
              </w:pPrChange>
            </w:pPr>
            <w:r>
              <w:rPr>
                <w:color w:val="000000"/>
              </w:rPr>
              <w:t>2000, Mayer, Peter, William DeOreo, and David Lewis. Seattle Home Water Conservation Study. December 2000.</w:t>
            </w:r>
          </w:p>
        </w:tc>
      </w:tr>
      <w:tr w:rsidR="00586972" w14:paraId="372EEF1C" w14:textId="77777777" w:rsidTr="00FF11A2">
        <w:trPr>
          <w:trHeight w:val="300"/>
          <w:trPrChange w:id="6563" w:author="Stephanie Baer" w:date="2016-01-21T14:03:00Z">
            <w:trPr>
              <w:trHeight w:val="300"/>
            </w:trPr>
          </w:trPrChange>
        </w:trPr>
        <w:tc>
          <w:tcPr>
            <w:tcW w:w="1170" w:type="dxa"/>
            <w:noWrap/>
            <w:vAlign w:val="center"/>
            <w:hideMark/>
            <w:tcPrChange w:id="6564" w:author="Stephanie Baer" w:date="2016-01-21T14:03:00Z">
              <w:tcPr>
                <w:tcW w:w="1170" w:type="dxa"/>
                <w:noWrap/>
                <w:hideMark/>
              </w:tcPr>
            </w:tcPrChange>
          </w:tcPr>
          <w:p w14:paraId="11332ABF" w14:textId="77777777" w:rsidR="00586972" w:rsidRDefault="00586972">
            <w:pPr>
              <w:keepNext/>
              <w:keepLines/>
              <w:spacing w:line="276" w:lineRule="auto"/>
              <w:jc w:val="right"/>
              <w:rPr>
                <w:color w:val="000000"/>
                <w:sz w:val="22"/>
              </w:rPr>
            </w:pPr>
            <w:r>
              <w:rPr>
                <w:color w:val="000000"/>
              </w:rPr>
              <w:t>3</w:t>
            </w:r>
          </w:p>
        </w:tc>
        <w:tc>
          <w:tcPr>
            <w:tcW w:w="8682" w:type="dxa"/>
            <w:noWrap/>
            <w:vAlign w:val="center"/>
            <w:hideMark/>
            <w:tcPrChange w:id="6565" w:author="Stephanie Baer" w:date="2016-01-21T14:03:00Z">
              <w:tcPr>
                <w:tcW w:w="8682" w:type="dxa"/>
                <w:noWrap/>
                <w:hideMark/>
              </w:tcPr>
            </w:tcPrChange>
          </w:tcPr>
          <w:p w14:paraId="72FB8BCB" w14:textId="77777777" w:rsidR="00586972" w:rsidRDefault="00586972">
            <w:pPr>
              <w:keepNext/>
              <w:keepLines/>
              <w:spacing w:line="276" w:lineRule="auto"/>
              <w:jc w:val="left"/>
              <w:rPr>
                <w:color w:val="000000"/>
                <w:sz w:val="22"/>
              </w:rPr>
              <w:pPrChange w:id="6566" w:author="Stephanie Baer" w:date="2016-01-21T14:03:00Z">
                <w:pPr>
                  <w:keepNext/>
                  <w:keepLines/>
                  <w:spacing w:line="276" w:lineRule="auto"/>
                </w:pPr>
              </w:pPrChange>
            </w:pPr>
            <w:r>
              <w:rPr>
                <w:color w:val="000000"/>
              </w:rPr>
              <w:t>1999, Mayer, Peter, William DeOreo. Residential End Uses of Water. Published by AWWA Research Foundation and American Water Works Association. 1999.</w:t>
            </w:r>
          </w:p>
        </w:tc>
      </w:tr>
      <w:tr w:rsidR="00586972" w14:paraId="3863AC70" w14:textId="77777777" w:rsidTr="00FF11A2">
        <w:trPr>
          <w:trHeight w:val="300"/>
          <w:trPrChange w:id="6567" w:author="Stephanie Baer" w:date="2016-01-21T14:03:00Z">
            <w:trPr>
              <w:trHeight w:val="300"/>
            </w:trPr>
          </w:trPrChange>
        </w:trPr>
        <w:tc>
          <w:tcPr>
            <w:tcW w:w="1170" w:type="dxa"/>
            <w:noWrap/>
            <w:vAlign w:val="center"/>
            <w:hideMark/>
            <w:tcPrChange w:id="6568" w:author="Stephanie Baer" w:date="2016-01-21T14:03:00Z">
              <w:tcPr>
                <w:tcW w:w="1170" w:type="dxa"/>
                <w:noWrap/>
                <w:hideMark/>
              </w:tcPr>
            </w:tcPrChange>
          </w:tcPr>
          <w:p w14:paraId="1E97C6E3" w14:textId="77777777" w:rsidR="00586972" w:rsidRDefault="00586972">
            <w:pPr>
              <w:keepNext/>
              <w:keepLines/>
              <w:spacing w:line="276" w:lineRule="auto"/>
              <w:jc w:val="right"/>
              <w:rPr>
                <w:color w:val="000000"/>
                <w:sz w:val="22"/>
              </w:rPr>
            </w:pPr>
            <w:r>
              <w:rPr>
                <w:color w:val="000000"/>
              </w:rPr>
              <w:t>4</w:t>
            </w:r>
          </w:p>
        </w:tc>
        <w:tc>
          <w:tcPr>
            <w:tcW w:w="8682" w:type="dxa"/>
            <w:noWrap/>
            <w:vAlign w:val="center"/>
            <w:hideMark/>
            <w:tcPrChange w:id="6569" w:author="Stephanie Baer" w:date="2016-01-21T14:03:00Z">
              <w:tcPr>
                <w:tcW w:w="8682" w:type="dxa"/>
                <w:noWrap/>
                <w:hideMark/>
              </w:tcPr>
            </w:tcPrChange>
          </w:tcPr>
          <w:p w14:paraId="3FB5B168" w14:textId="77777777" w:rsidR="00586972" w:rsidRDefault="00586972">
            <w:pPr>
              <w:keepNext/>
              <w:keepLines/>
              <w:spacing w:line="276" w:lineRule="auto"/>
              <w:jc w:val="left"/>
              <w:rPr>
                <w:color w:val="000000"/>
                <w:sz w:val="22"/>
              </w:rPr>
              <w:pPrChange w:id="6570" w:author="Stephanie Baer" w:date="2016-01-21T14:03:00Z">
                <w:pPr>
                  <w:keepNext/>
                  <w:keepLines/>
                  <w:spacing w:line="276" w:lineRule="auto"/>
                </w:pPr>
              </w:pPrChange>
            </w:pPr>
            <w:r>
              <w:rPr>
                <w:color w:val="000000"/>
              </w:rPr>
              <w:t>2003, Mayer, Peter, William DeOreo. Residential Indoor Water Conservation Study. Aquacraft, Inc. Water Engineering and Management. Prepared for East Bay Municipal Utility District and the US EPA. July 2003.</w:t>
            </w:r>
          </w:p>
        </w:tc>
      </w:tr>
      <w:tr w:rsidR="00586972" w14:paraId="7E2576E8" w14:textId="77777777" w:rsidTr="00FF11A2">
        <w:trPr>
          <w:trHeight w:val="300"/>
          <w:trPrChange w:id="6571" w:author="Stephanie Baer" w:date="2016-01-21T14:03:00Z">
            <w:trPr>
              <w:trHeight w:val="300"/>
            </w:trPr>
          </w:trPrChange>
        </w:trPr>
        <w:tc>
          <w:tcPr>
            <w:tcW w:w="1170" w:type="dxa"/>
            <w:noWrap/>
            <w:vAlign w:val="center"/>
            <w:hideMark/>
            <w:tcPrChange w:id="6572" w:author="Stephanie Baer" w:date="2016-01-21T14:03:00Z">
              <w:tcPr>
                <w:tcW w:w="1170" w:type="dxa"/>
                <w:noWrap/>
                <w:hideMark/>
              </w:tcPr>
            </w:tcPrChange>
          </w:tcPr>
          <w:p w14:paraId="62DB0D5E" w14:textId="77777777" w:rsidR="00586972" w:rsidRDefault="00586972">
            <w:pPr>
              <w:keepNext/>
              <w:keepLines/>
              <w:spacing w:line="276" w:lineRule="auto"/>
              <w:jc w:val="right"/>
              <w:rPr>
                <w:color w:val="000000"/>
                <w:sz w:val="22"/>
              </w:rPr>
            </w:pPr>
            <w:r>
              <w:rPr>
                <w:color w:val="000000"/>
              </w:rPr>
              <w:t>5</w:t>
            </w:r>
          </w:p>
        </w:tc>
        <w:tc>
          <w:tcPr>
            <w:tcW w:w="8682" w:type="dxa"/>
            <w:noWrap/>
            <w:vAlign w:val="center"/>
            <w:hideMark/>
            <w:tcPrChange w:id="6573" w:author="Stephanie Baer" w:date="2016-01-21T14:03:00Z">
              <w:tcPr>
                <w:tcW w:w="8682" w:type="dxa"/>
                <w:noWrap/>
                <w:hideMark/>
              </w:tcPr>
            </w:tcPrChange>
          </w:tcPr>
          <w:p w14:paraId="089CB056" w14:textId="77777777" w:rsidR="00586972" w:rsidRDefault="00586972">
            <w:pPr>
              <w:keepNext/>
              <w:keepLines/>
              <w:spacing w:line="276" w:lineRule="auto"/>
              <w:jc w:val="left"/>
              <w:rPr>
                <w:color w:val="000000"/>
                <w:sz w:val="22"/>
              </w:rPr>
              <w:pPrChange w:id="6574" w:author="Stephanie Baer" w:date="2016-01-21T14:03:00Z">
                <w:pPr>
                  <w:keepNext/>
                  <w:keepLines/>
                  <w:spacing w:line="276" w:lineRule="auto"/>
                </w:pPr>
              </w:pPrChange>
            </w:pPr>
            <w:r>
              <w:rPr>
                <w:color w:val="000000"/>
              </w:rPr>
              <w:t>2011, DeOreo, William. Analysis of Water Use in New Single Family Homes. By Aquacraft. For Salt Lake City Corporation and US EPA. July 20, 2011.</w:t>
            </w:r>
          </w:p>
        </w:tc>
      </w:tr>
      <w:tr w:rsidR="00586972" w14:paraId="0FED625C" w14:textId="77777777" w:rsidTr="00FF11A2">
        <w:trPr>
          <w:trHeight w:val="300"/>
          <w:trPrChange w:id="6575" w:author="Stephanie Baer" w:date="2016-01-21T14:03:00Z">
            <w:trPr>
              <w:trHeight w:val="300"/>
            </w:trPr>
          </w:trPrChange>
        </w:trPr>
        <w:tc>
          <w:tcPr>
            <w:tcW w:w="1170" w:type="dxa"/>
            <w:noWrap/>
            <w:vAlign w:val="center"/>
            <w:hideMark/>
            <w:tcPrChange w:id="6576" w:author="Stephanie Baer" w:date="2016-01-21T14:03:00Z">
              <w:tcPr>
                <w:tcW w:w="1170" w:type="dxa"/>
                <w:noWrap/>
                <w:hideMark/>
              </w:tcPr>
            </w:tcPrChange>
          </w:tcPr>
          <w:p w14:paraId="7E4F8DCD" w14:textId="77777777" w:rsidR="00586972" w:rsidRDefault="00586972">
            <w:pPr>
              <w:keepNext/>
              <w:keepLines/>
              <w:spacing w:line="276" w:lineRule="auto"/>
              <w:jc w:val="right"/>
              <w:rPr>
                <w:color w:val="000000"/>
                <w:sz w:val="22"/>
              </w:rPr>
            </w:pPr>
            <w:r>
              <w:rPr>
                <w:color w:val="000000"/>
              </w:rPr>
              <w:t>6</w:t>
            </w:r>
          </w:p>
        </w:tc>
        <w:tc>
          <w:tcPr>
            <w:tcW w:w="8682" w:type="dxa"/>
            <w:noWrap/>
            <w:vAlign w:val="center"/>
            <w:hideMark/>
            <w:tcPrChange w:id="6577" w:author="Stephanie Baer" w:date="2016-01-21T14:03:00Z">
              <w:tcPr>
                <w:tcW w:w="8682" w:type="dxa"/>
                <w:noWrap/>
                <w:hideMark/>
              </w:tcPr>
            </w:tcPrChange>
          </w:tcPr>
          <w:p w14:paraId="4CFFE47D" w14:textId="77777777" w:rsidR="00586972" w:rsidRDefault="00586972">
            <w:pPr>
              <w:keepNext/>
              <w:keepLines/>
              <w:spacing w:line="276" w:lineRule="auto"/>
              <w:jc w:val="left"/>
              <w:rPr>
                <w:color w:val="000000"/>
                <w:sz w:val="22"/>
              </w:rPr>
              <w:pPrChange w:id="6578" w:author="Stephanie Baer" w:date="2016-01-21T14:03:00Z">
                <w:pPr>
                  <w:keepNext/>
                  <w:keepLines/>
                  <w:spacing w:line="276" w:lineRule="auto"/>
                </w:pPr>
              </w:pPrChange>
            </w:pPr>
            <w:r>
              <w:rPr>
                <w:color w:val="000000"/>
              </w:rPr>
              <w:t>2011, Aquacraft. Albuquerque Single Family Water Use Efficiency and Retrofit Study. For Albuquerque Bernalillo County Water Utility Authority. December 1, 2011.</w:t>
            </w:r>
          </w:p>
        </w:tc>
      </w:tr>
      <w:tr w:rsidR="00586972" w14:paraId="305D7732" w14:textId="77777777" w:rsidTr="00FF11A2">
        <w:trPr>
          <w:trHeight w:val="300"/>
          <w:trPrChange w:id="6579" w:author="Stephanie Baer" w:date="2016-01-21T14:03:00Z">
            <w:trPr>
              <w:trHeight w:val="300"/>
            </w:trPr>
          </w:trPrChange>
        </w:trPr>
        <w:tc>
          <w:tcPr>
            <w:tcW w:w="1170" w:type="dxa"/>
            <w:noWrap/>
            <w:vAlign w:val="center"/>
            <w:hideMark/>
            <w:tcPrChange w:id="6580" w:author="Stephanie Baer" w:date="2016-01-21T14:03:00Z">
              <w:tcPr>
                <w:tcW w:w="1170" w:type="dxa"/>
                <w:noWrap/>
                <w:hideMark/>
              </w:tcPr>
            </w:tcPrChange>
          </w:tcPr>
          <w:p w14:paraId="20E319D2" w14:textId="77777777" w:rsidR="00586972" w:rsidRDefault="00586972">
            <w:pPr>
              <w:keepNext/>
              <w:keepLines/>
              <w:spacing w:line="276" w:lineRule="auto"/>
              <w:jc w:val="right"/>
              <w:rPr>
                <w:color w:val="000000"/>
                <w:sz w:val="22"/>
              </w:rPr>
            </w:pPr>
            <w:r>
              <w:rPr>
                <w:color w:val="000000"/>
              </w:rPr>
              <w:t>7</w:t>
            </w:r>
          </w:p>
        </w:tc>
        <w:tc>
          <w:tcPr>
            <w:tcW w:w="8682" w:type="dxa"/>
            <w:noWrap/>
            <w:vAlign w:val="center"/>
            <w:hideMark/>
            <w:tcPrChange w:id="6581" w:author="Stephanie Baer" w:date="2016-01-21T14:03:00Z">
              <w:tcPr>
                <w:tcW w:w="8682" w:type="dxa"/>
                <w:noWrap/>
                <w:hideMark/>
              </w:tcPr>
            </w:tcPrChange>
          </w:tcPr>
          <w:p w14:paraId="4362622F" w14:textId="77777777" w:rsidR="00586972" w:rsidRDefault="00586972">
            <w:pPr>
              <w:keepNext/>
              <w:keepLines/>
              <w:spacing w:line="276" w:lineRule="auto"/>
              <w:jc w:val="left"/>
              <w:rPr>
                <w:color w:val="000000"/>
                <w:sz w:val="22"/>
              </w:rPr>
              <w:pPrChange w:id="6582" w:author="Stephanie Baer" w:date="2016-01-21T14:03:00Z">
                <w:pPr>
                  <w:keepNext/>
                  <w:keepLines/>
                  <w:spacing w:line="276" w:lineRule="auto"/>
                </w:pPr>
              </w:pPrChange>
            </w:pPr>
            <w:r>
              <w:rPr>
                <w:color w:val="000000"/>
              </w:rPr>
              <w:t>2008, Schultdt, Marc, and Debra Tachibana. Energy related Water Fixture Measurements: Securing the Baseline for Northwest Single Family Homes. 2008 ACEEE Summer Study on Energy Efficiency in Buildings.</w:t>
            </w:r>
          </w:p>
        </w:tc>
      </w:tr>
    </w:tbl>
    <w:p w14:paraId="0CB29601" w14:textId="77777777" w:rsidR="00586972" w:rsidRDefault="00586972" w:rsidP="00586972"/>
    <w:p w14:paraId="3A3159DD" w14:textId="77777777" w:rsidR="00586972" w:rsidRPr="00E43882" w:rsidRDefault="00586972" w:rsidP="00586972">
      <w:pPr>
        <w:pStyle w:val="Heading6"/>
      </w:pPr>
      <w:r w:rsidRPr="00E43882">
        <w:t>Measure Code: RS-HWE-LFFA-</w:t>
      </w:r>
      <w:del w:id="6583" w:author="Samuel Dent" w:date="2015-09-24T06:28:00Z">
        <w:r w:rsidRPr="00E43882" w:rsidDel="00B935A8">
          <w:delText>V04</w:delText>
        </w:r>
      </w:del>
      <w:ins w:id="6584" w:author="Samuel Dent" w:date="2015-09-24T06:28:00Z">
        <w:r w:rsidRPr="00E43882">
          <w:t>V0</w:t>
        </w:r>
        <w:r>
          <w:t>5</w:t>
        </w:r>
      </w:ins>
      <w:r w:rsidRPr="00E43882">
        <w:t>-1</w:t>
      </w:r>
      <w:del w:id="6585" w:author="Samuel Dent" w:date="2015-09-24T06:28:00Z">
        <w:r w:rsidRPr="00E43882" w:rsidDel="00B935A8">
          <w:delText>5</w:delText>
        </w:r>
      </w:del>
      <w:ins w:id="6586" w:author="Samuel Dent" w:date="2015-09-24T06:28:00Z">
        <w:r>
          <w:t>6</w:t>
        </w:r>
      </w:ins>
      <w:r w:rsidRPr="00E43882">
        <w:t>0601</w:t>
      </w:r>
    </w:p>
    <w:p w14:paraId="1251414A" w14:textId="77777777" w:rsidR="004C0465" w:rsidRDefault="004C0465" w:rsidP="004C0465"/>
    <w:p w14:paraId="52426ABB" w14:textId="77777777" w:rsidR="004C0465" w:rsidRPr="004C0465" w:rsidRDefault="004C0465" w:rsidP="004C0465">
      <w:pPr>
        <w:sectPr w:rsidR="004C0465" w:rsidRPr="004C0465">
          <w:headerReference w:type="default" r:id="rId48"/>
          <w:pgSz w:w="12240" w:h="15840"/>
          <w:pgMar w:top="1440" w:right="1440" w:bottom="1440" w:left="1440" w:header="720" w:footer="720" w:gutter="0"/>
          <w:cols w:space="720"/>
          <w:docGrid w:linePitch="360"/>
        </w:sectPr>
      </w:pPr>
    </w:p>
    <w:p w14:paraId="59056046" w14:textId="77777777" w:rsidR="00841F99" w:rsidRPr="000B7BB6" w:rsidRDefault="00841F99" w:rsidP="00841F99">
      <w:pPr>
        <w:pStyle w:val="Heading3"/>
      </w:pPr>
      <w:bookmarkStart w:id="6587" w:name="_Toc319489371"/>
      <w:bookmarkStart w:id="6588" w:name="_Toc319662642"/>
      <w:bookmarkStart w:id="6589" w:name="_Ref325428937"/>
      <w:bookmarkStart w:id="6590" w:name="_Ref325428941"/>
      <w:bookmarkStart w:id="6591" w:name="_Ref326033793"/>
      <w:bookmarkStart w:id="6592" w:name="_Toc333219095"/>
      <w:bookmarkStart w:id="6593" w:name="_Ref355961109"/>
      <w:bookmarkStart w:id="6594" w:name="_Toc437592983"/>
      <w:bookmarkStart w:id="6595" w:name="_Toc437855998"/>
      <w:bookmarkStart w:id="6596" w:name="_Toc315447656"/>
      <w:bookmarkStart w:id="6597" w:name="_Toc441217052"/>
      <w:r w:rsidRPr="000B7BB6">
        <w:lastRenderedPageBreak/>
        <w:t>Low Flow Showerheads</w:t>
      </w:r>
      <w:bookmarkEnd w:id="6587"/>
      <w:bookmarkEnd w:id="6588"/>
      <w:bookmarkEnd w:id="6589"/>
      <w:bookmarkEnd w:id="6590"/>
      <w:bookmarkEnd w:id="6591"/>
      <w:bookmarkEnd w:id="6592"/>
      <w:bookmarkEnd w:id="6593"/>
      <w:bookmarkEnd w:id="6594"/>
      <w:bookmarkEnd w:id="6595"/>
      <w:bookmarkEnd w:id="6597"/>
      <w:r w:rsidRPr="000B7BB6">
        <w:t xml:space="preserve"> </w:t>
      </w:r>
      <w:bookmarkEnd w:id="6596"/>
    </w:p>
    <w:p w14:paraId="3E4B3D30" w14:textId="77777777" w:rsidR="00BC29AB" w:rsidRPr="000B7BB6" w:rsidRDefault="00BC29AB" w:rsidP="00BC29AB">
      <w:pPr>
        <w:pStyle w:val="Heading6"/>
      </w:pPr>
      <w:r w:rsidRPr="00B41203">
        <w:t xml:space="preserve">Description </w:t>
      </w:r>
    </w:p>
    <w:p w14:paraId="67773985" w14:textId="77777777" w:rsidR="00BC29AB" w:rsidRPr="000B7BB6" w:rsidRDefault="00BC29AB" w:rsidP="00BC29AB">
      <w:pPr>
        <w:rPr>
          <w:rFonts w:cstheme="minorHAnsi"/>
        </w:rPr>
      </w:pPr>
      <w:r w:rsidRPr="000B7BB6">
        <w:rPr>
          <w:rFonts w:cstheme="minorHAnsi"/>
        </w:rPr>
        <w:t xml:space="preserve">This measure relates to the installation of a low flow showerhead in a single or multi-family household. </w:t>
      </w:r>
    </w:p>
    <w:p w14:paraId="63E69069" w14:textId="77777777" w:rsidR="00BC29AB" w:rsidRPr="000B7BB6" w:rsidRDefault="00BC29AB" w:rsidP="00BC29AB">
      <w:pPr>
        <w:rPr>
          <w:rFonts w:cstheme="minorHAnsi"/>
        </w:rPr>
      </w:pPr>
      <w:r>
        <w:rPr>
          <w:rFonts w:cstheme="minorHAnsi"/>
          <w:szCs w:val="20"/>
        </w:rPr>
        <w:t>This measure may be used for units provided through Efficiency Kit’s however the in service rate for such measures should be derived through evaluation results specifically for this implementation methodology.</w:t>
      </w:r>
      <w:r w:rsidRPr="000B7BB6">
        <w:rPr>
          <w:rFonts w:cstheme="minorHAnsi"/>
          <w:szCs w:val="20"/>
        </w:rPr>
        <w:t xml:space="preserve"> </w:t>
      </w:r>
    </w:p>
    <w:p w14:paraId="1F3EF7F8" w14:textId="77777777" w:rsidR="00BC29AB" w:rsidRPr="000B7BB6" w:rsidRDefault="00BC29AB" w:rsidP="00BC29AB">
      <w:pPr>
        <w:widowControl/>
        <w:jc w:val="left"/>
        <w:rPr>
          <w:rFonts w:cstheme="minorHAnsi"/>
          <w:szCs w:val="20"/>
        </w:rPr>
      </w:pPr>
      <w:r w:rsidRPr="000B7BB6">
        <w:rPr>
          <w:rFonts w:cstheme="minorHAnsi"/>
          <w:szCs w:val="20"/>
        </w:rPr>
        <w:t>This measure was developed to be applicable to the following program types:  TOS, RF, NC, DI</w:t>
      </w:r>
      <w:r>
        <w:rPr>
          <w:rFonts w:cstheme="minorHAnsi"/>
          <w:szCs w:val="20"/>
        </w:rPr>
        <w:t>, KITS</w:t>
      </w:r>
      <w:r w:rsidRPr="000B7BB6">
        <w:rPr>
          <w:rFonts w:cstheme="minorHAnsi"/>
          <w:szCs w:val="20"/>
        </w:rPr>
        <w:t xml:space="preserve">.  </w:t>
      </w:r>
    </w:p>
    <w:p w14:paraId="4DBBA72E" w14:textId="77777777" w:rsidR="00BC29AB" w:rsidRPr="000B7BB6" w:rsidRDefault="00BC29AB" w:rsidP="00BC29AB">
      <w:pPr>
        <w:widowControl/>
        <w:jc w:val="left"/>
        <w:rPr>
          <w:rFonts w:cstheme="minorHAnsi"/>
          <w:szCs w:val="20"/>
        </w:rPr>
      </w:pPr>
      <w:r w:rsidRPr="000B7BB6">
        <w:rPr>
          <w:rFonts w:cstheme="minorHAnsi"/>
          <w:szCs w:val="20"/>
        </w:rPr>
        <w:t>If applied to other program types, the measure savings should be verified.</w:t>
      </w:r>
    </w:p>
    <w:p w14:paraId="3309717E" w14:textId="77777777" w:rsidR="00BC29AB" w:rsidRPr="000B7BB6" w:rsidRDefault="00BC29AB" w:rsidP="00BC29AB">
      <w:pPr>
        <w:pStyle w:val="Heading6"/>
      </w:pPr>
      <w:r w:rsidRPr="00B41203">
        <w:t>De</w:t>
      </w:r>
      <w:r>
        <w:t>finition of Efficient Equipment</w:t>
      </w:r>
    </w:p>
    <w:p w14:paraId="0C53CA30" w14:textId="77777777" w:rsidR="00BC29AB" w:rsidRPr="000B7BB6" w:rsidRDefault="00BC29AB" w:rsidP="00BC29AB">
      <w:pPr>
        <w:rPr>
          <w:rFonts w:cstheme="minorHAnsi"/>
        </w:rPr>
      </w:pPr>
      <w:r w:rsidRPr="000B7BB6">
        <w:rPr>
          <w:rFonts w:cstheme="minorHAnsi"/>
          <w:szCs w:val="20"/>
        </w:rPr>
        <w:t xml:space="preserve">To qualify for this measure the installed equipment must be a </w:t>
      </w:r>
      <w:r>
        <w:rPr>
          <w:rFonts w:cstheme="minorHAnsi"/>
          <w:szCs w:val="20"/>
        </w:rPr>
        <w:t xml:space="preserve">low flow </w:t>
      </w:r>
      <w:r w:rsidRPr="000B7BB6">
        <w:rPr>
          <w:rFonts w:cstheme="minorHAnsi"/>
          <w:szCs w:val="20"/>
        </w:rPr>
        <w:t>showerhead rated at 2.0 gallons per minute (GPM) or less. Savings are calculated on a per showerhead fixture basis.</w:t>
      </w:r>
    </w:p>
    <w:p w14:paraId="05805DFF" w14:textId="77777777" w:rsidR="00BC29AB" w:rsidRPr="000B7BB6" w:rsidRDefault="00BC29AB" w:rsidP="00BC29AB">
      <w:pPr>
        <w:pStyle w:val="Heading6"/>
      </w:pPr>
      <w:r w:rsidRPr="000B7BB6">
        <w:t xml:space="preserve">Definition of Baseline Equipment </w:t>
      </w:r>
    </w:p>
    <w:p w14:paraId="28A2A8D9" w14:textId="77777777" w:rsidR="00BC29AB" w:rsidRPr="000B7BB6" w:rsidRDefault="00BC29AB" w:rsidP="00BC29AB">
      <w:pPr>
        <w:rPr>
          <w:rFonts w:cstheme="minorHAnsi"/>
          <w:szCs w:val="20"/>
        </w:rPr>
      </w:pPr>
      <w:r w:rsidRPr="000B7BB6">
        <w:rPr>
          <w:rFonts w:cstheme="minorHAnsi"/>
          <w:szCs w:val="20"/>
        </w:rPr>
        <w:t>For Direct-install programs, the baseline condition is assumed to be a standard showerhead rated at 2.5 GPM or greater.</w:t>
      </w:r>
    </w:p>
    <w:p w14:paraId="033462EE" w14:textId="77777777" w:rsidR="00BC29AB" w:rsidRPr="000B7BB6" w:rsidRDefault="00BC29AB" w:rsidP="00BC29AB">
      <w:pPr>
        <w:rPr>
          <w:rFonts w:cstheme="minorHAnsi"/>
        </w:rPr>
      </w:pPr>
      <w:r w:rsidRPr="000B7BB6">
        <w:rPr>
          <w:rFonts w:cstheme="minorHAnsi"/>
          <w:szCs w:val="20"/>
        </w:rPr>
        <w:t>For retrofit and time-of-sale programs, the baseline condition is assumed to be a representative average of existing showerhead flow rates of participating customers including a range of low flow showerheads, standard-flow showerheads, and high-flow showerheads.</w:t>
      </w:r>
    </w:p>
    <w:p w14:paraId="0BC3ECA0" w14:textId="77777777" w:rsidR="00BC29AB" w:rsidRPr="000B7BB6" w:rsidRDefault="00BC29AB" w:rsidP="00BC29AB">
      <w:pPr>
        <w:pStyle w:val="Heading6"/>
      </w:pPr>
      <w:r w:rsidRPr="000B7BB6">
        <w:t xml:space="preserve">Deemed Lifetime of Efficient Equipment </w:t>
      </w:r>
    </w:p>
    <w:p w14:paraId="76597763" w14:textId="77777777" w:rsidR="00BC29AB" w:rsidRPr="000B7BB6" w:rsidRDefault="00BC29AB" w:rsidP="00BC29AB">
      <w:pPr>
        <w:rPr>
          <w:rFonts w:cstheme="minorHAnsi"/>
        </w:rPr>
      </w:pPr>
      <w:r w:rsidRPr="000B7BB6">
        <w:rPr>
          <w:rFonts w:cstheme="minorHAnsi"/>
          <w:szCs w:val="20"/>
        </w:rPr>
        <w:t>The expected measure life is assumed to be 10 years</w:t>
      </w:r>
      <w:r>
        <w:rPr>
          <w:rFonts w:cstheme="minorHAnsi"/>
          <w:szCs w:val="20"/>
        </w:rPr>
        <w:t>.</w:t>
      </w:r>
      <w:r w:rsidRPr="008F033B">
        <w:rPr>
          <w:rStyle w:val="FootnoteReference"/>
        </w:rPr>
        <w:footnoteReference w:id="562"/>
      </w:r>
    </w:p>
    <w:p w14:paraId="614609D0" w14:textId="77777777" w:rsidR="00BC29AB" w:rsidRPr="000B7BB6" w:rsidRDefault="00BC29AB" w:rsidP="00BC29AB">
      <w:pPr>
        <w:pStyle w:val="Heading6"/>
      </w:pPr>
      <w:r w:rsidRPr="000B7BB6">
        <w:t xml:space="preserve">Deemed Measure Cost </w:t>
      </w:r>
    </w:p>
    <w:p w14:paraId="56F36107" w14:textId="77777777" w:rsidR="00BC29AB" w:rsidRPr="000B7BB6" w:rsidRDefault="00BC29AB" w:rsidP="00BC29AB">
      <w:pPr>
        <w:rPr>
          <w:rFonts w:cstheme="minorHAnsi"/>
          <w:szCs w:val="20"/>
        </w:rPr>
      </w:pPr>
      <w:r w:rsidRPr="000B7BB6">
        <w:rPr>
          <w:rFonts w:cstheme="minorHAnsi"/>
          <w:szCs w:val="20"/>
        </w:rPr>
        <w:t>The incremental cost for this measure is $12</w:t>
      </w:r>
      <w:r w:rsidRPr="008F033B">
        <w:rPr>
          <w:rStyle w:val="FootnoteReference"/>
        </w:rPr>
        <w:footnoteReference w:id="563"/>
      </w:r>
      <w:r w:rsidRPr="00B41203">
        <w:rPr>
          <w:rFonts w:cstheme="minorHAnsi"/>
          <w:szCs w:val="20"/>
        </w:rPr>
        <w:t xml:space="preserve"> or program actual.</w:t>
      </w:r>
    </w:p>
    <w:p w14:paraId="51DE3C08" w14:textId="77777777" w:rsidR="00BC29AB" w:rsidRPr="000B7BB6" w:rsidRDefault="00BC29AB" w:rsidP="00BC29AB">
      <w:pPr>
        <w:rPr>
          <w:rFonts w:cstheme="minorHAnsi"/>
          <w:szCs w:val="20"/>
        </w:rPr>
      </w:pPr>
      <w:r>
        <w:rPr>
          <w:rFonts w:cstheme="minorHAnsi"/>
          <w:szCs w:val="20"/>
        </w:rPr>
        <w:t xml:space="preserve">For low flow showerheads provided in Efficiency Kits, </w:t>
      </w:r>
      <w:r>
        <w:rPr>
          <w:rFonts w:cstheme="minorHAnsi"/>
        </w:rPr>
        <w:t>the</w:t>
      </w:r>
      <w:r w:rsidRPr="0083650A">
        <w:rPr>
          <w:rFonts w:cstheme="minorHAnsi"/>
        </w:rPr>
        <w:t xml:space="preserve"> </w:t>
      </w:r>
      <w:r>
        <w:rPr>
          <w:rFonts w:cstheme="minorHAnsi"/>
        </w:rPr>
        <w:t>actual program delivery costs should be utilized.</w:t>
      </w:r>
    </w:p>
    <w:p w14:paraId="55B1EDB9" w14:textId="77777777" w:rsidR="00BC29AB" w:rsidRPr="000B7BB6" w:rsidRDefault="00BC29AB" w:rsidP="00BC29AB">
      <w:pPr>
        <w:pStyle w:val="Heading6"/>
      </w:pPr>
      <w:r w:rsidRPr="000B7BB6">
        <w:t>Loadshape</w:t>
      </w:r>
    </w:p>
    <w:p w14:paraId="25F9C4D9" w14:textId="77777777" w:rsidR="00BC29AB" w:rsidRPr="000B7BB6" w:rsidRDefault="00BC29AB" w:rsidP="00BC29AB">
      <w:pPr>
        <w:widowControl/>
        <w:rPr>
          <w:rFonts w:cstheme="minorHAnsi"/>
          <w:color w:val="000000"/>
          <w:szCs w:val="20"/>
        </w:rPr>
      </w:pPr>
      <w:r w:rsidRPr="000B7BB6">
        <w:rPr>
          <w:rFonts w:cstheme="minorHAnsi"/>
          <w:color w:val="000000"/>
          <w:szCs w:val="20"/>
        </w:rPr>
        <w:t>Loadshape R03 - Residential Electric DHW</w:t>
      </w:r>
    </w:p>
    <w:p w14:paraId="7A018F39" w14:textId="77777777" w:rsidR="00BC29AB" w:rsidRPr="000B7BB6" w:rsidRDefault="00BC29AB" w:rsidP="00BC29AB">
      <w:pPr>
        <w:pStyle w:val="Heading6"/>
      </w:pPr>
      <w:r w:rsidRPr="00B41203">
        <w:t xml:space="preserve">Coincidence Factor </w:t>
      </w:r>
    </w:p>
    <w:p w14:paraId="28E0681B" w14:textId="77777777" w:rsidR="00BC29AB" w:rsidRPr="000B7BB6" w:rsidRDefault="00BC29AB" w:rsidP="00BC29AB">
      <w:pPr>
        <w:rPr>
          <w:rFonts w:cstheme="minorHAnsi"/>
          <w:noProof/>
          <w:lang w:val="nl-NL"/>
        </w:rPr>
      </w:pPr>
      <w:r w:rsidRPr="000B7BB6">
        <w:rPr>
          <w:rFonts w:cstheme="minorHAnsi"/>
          <w:noProof/>
          <w:lang w:val="nl-NL"/>
        </w:rPr>
        <w:t>The coincidence factor for this measure is assumed to be 2.78%</w:t>
      </w:r>
      <w:r>
        <w:rPr>
          <w:rFonts w:cstheme="minorHAnsi"/>
          <w:noProof/>
          <w:lang w:val="nl-NL"/>
        </w:rPr>
        <w:t>.</w:t>
      </w:r>
      <w:r w:rsidRPr="008F033B">
        <w:rPr>
          <w:rStyle w:val="FootnoteReference"/>
          <w:lang w:val="nl-NL"/>
        </w:rPr>
        <w:footnoteReference w:id="564"/>
      </w:r>
    </w:p>
    <w:p w14:paraId="4406AAF3" w14:textId="77777777" w:rsidR="00BC29AB" w:rsidRPr="00A05FC2" w:rsidRDefault="00BC29AB" w:rsidP="00BC29AB">
      <w:pPr>
        <w:keepNext/>
        <w:pBdr>
          <w:top w:val="double" w:sz="4" w:space="1" w:color="auto"/>
          <w:bottom w:val="double" w:sz="4" w:space="1" w:color="auto"/>
        </w:pBdr>
        <w:jc w:val="center"/>
        <w:rPr>
          <w:rFonts w:cstheme="minorHAnsi"/>
          <w:b/>
          <w:szCs w:val="20"/>
        </w:rPr>
      </w:pPr>
      <w:r w:rsidRPr="00A05FC2">
        <w:rPr>
          <w:rFonts w:cstheme="minorHAnsi"/>
          <w:b/>
          <w:szCs w:val="20"/>
        </w:rPr>
        <w:lastRenderedPageBreak/>
        <w:t>Algorithm</w:t>
      </w:r>
    </w:p>
    <w:p w14:paraId="4ED90FA2" w14:textId="77777777" w:rsidR="00BC29AB" w:rsidRPr="000B7BB6" w:rsidRDefault="00BC29AB" w:rsidP="00BC29AB">
      <w:pPr>
        <w:pStyle w:val="Heading6"/>
      </w:pPr>
      <w:r w:rsidRPr="00B41203">
        <w:t xml:space="preserve">Calculation of Savings </w:t>
      </w:r>
    </w:p>
    <w:p w14:paraId="78398E25" w14:textId="77777777" w:rsidR="00BC29AB" w:rsidRPr="000B7BB6" w:rsidRDefault="00BC29AB" w:rsidP="00BC29AB">
      <w:pPr>
        <w:pStyle w:val="Heading6"/>
      </w:pPr>
      <w:r w:rsidRPr="000B7BB6">
        <w:t xml:space="preserve">Electric Energy Savings </w:t>
      </w:r>
    </w:p>
    <w:p w14:paraId="530F088B" w14:textId="77777777" w:rsidR="00BC29AB" w:rsidRPr="000B7BB6" w:rsidRDefault="00BC29AB" w:rsidP="00BC29AB">
      <w:pPr>
        <w:rPr>
          <w:rFonts w:cstheme="minorHAnsi"/>
        </w:rPr>
      </w:pPr>
      <w:r w:rsidRPr="000B7BB6">
        <w:rPr>
          <w:rFonts w:cstheme="minorHAnsi"/>
        </w:rPr>
        <w:t>Note these savings are per showerhead fixture</w:t>
      </w:r>
    </w:p>
    <w:p w14:paraId="02C793F1" w14:textId="77777777" w:rsidR="00BC29AB" w:rsidRPr="000B7BB6" w:rsidRDefault="00BC29AB" w:rsidP="00BC29AB">
      <w:pPr>
        <w:ind w:left="1440" w:hanging="720"/>
        <w:rPr>
          <w:rFonts w:cstheme="minorHAnsi"/>
          <w:noProof/>
        </w:rPr>
      </w:pPr>
      <w:r w:rsidRPr="000B7BB6">
        <w:rPr>
          <w:rFonts w:cstheme="minorHAnsi"/>
          <w:noProof/>
        </w:rPr>
        <w:t xml:space="preserve">ΔkWh  </w:t>
      </w:r>
      <w:r w:rsidRPr="000B7BB6">
        <w:rPr>
          <w:rFonts w:cstheme="minorHAnsi"/>
          <w:noProof/>
        </w:rPr>
        <w:tab/>
        <w:t>= %ElectricDHW  * ((GPM_base * L_base - GPM_low * L_low) * Household * SPCD * 365.25 / SPH) * EPG_electric * ISR</w:t>
      </w:r>
    </w:p>
    <w:p w14:paraId="3D83370E" w14:textId="77777777" w:rsidR="00BC29AB" w:rsidRPr="000B7BB6" w:rsidRDefault="00BC29AB" w:rsidP="00BC29AB">
      <w:pPr>
        <w:rPr>
          <w:rFonts w:cstheme="minorHAnsi"/>
          <w:noProof/>
        </w:rPr>
      </w:pPr>
      <w:r w:rsidRPr="000B7BB6">
        <w:rPr>
          <w:rFonts w:cstheme="minorHAnsi"/>
          <w:noProof/>
        </w:rPr>
        <w:t>Where:</w:t>
      </w:r>
    </w:p>
    <w:p w14:paraId="6DE3D7E5" w14:textId="77777777" w:rsidR="00BC29AB" w:rsidRPr="000B7BB6" w:rsidRDefault="00BC29AB" w:rsidP="00BC29AB">
      <w:pPr>
        <w:ind w:left="720"/>
        <w:rPr>
          <w:rFonts w:cstheme="minorHAnsi"/>
          <w:noProof/>
        </w:rPr>
      </w:pPr>
      <w:r w:rsidRPr="000B7BB6">
        <w:rPr>
          <w:rFonts w:cstheme="minorHAnsi"/>
          <w:noProof/>
        </w:rPr>
        <w:t xml:space="preserve">%ElectricDHW </w:t>
      </w:r>
      <w:r w:rsidRPr="000B7BB6">
        <w:rPr>
          <w:rFonts w:cstheme="minorHAnsi"/>
          <w:noProof/>
        </w:rPr>
        <w:tab/>
        <w:t xml:space="preserve">= </w:t>
      </w:r>
      <w:r w:rsidRPr="000B7BB6">
        <w:rPr>
          <w:rFonts w:cstheme="minorHAnsi"/>
        </w:rPr>
        <w:t>p</w:t>
      </w:r>
      <w:r w:rsidRPr="000B7BB6">
        <w:rPr>
          <w:rFonts w:cstheme="minorHAnsi"/>
          <w:noProof/>
        </w:rPr>
        <w:t>roportion of water heating supplied by electric resistance heating</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BC29AB" w:rsidRPr="00A05FC2" w14:paraId="38A8C9EC" w14:textId="77777777" w:rsidTr="00C04E8D">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58DE6BCB" w14:textId="77777777" w:rsidR="00BC29AB" w:rsidRPr="00A05FC2" w:rsidRDefault="00BC29AB" w:rsidP="00C04E8D">
            <w:pPr>
              <w:jc w:val="center"/>
              <w:rPr>
                <w:rFonts w:eastAsiaTheme="minorHAnsi" w:cstheme="minorHAnsi"/>
                <w:b/>
                <w:color w:val="FFFFFF" w:themeColor="background1"/>
                <w:szCs w:val="20"/>
              </w:rPr>
            </w:pPr>
            <w:r w:rsidRPr="00A05FC2">
              <w:rPr>
                <w:rFonts w:cstheme="minorHAnsi"/>
                <w:b/>
                <w:color w:val="FFFFFF" w:themeColor="background1"/>
                <w:szCs w:val="20"/>
              </w:rPr>
              <w:t>DHW fuel</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67DA3178" w14:textId="77777777" w:rsidR="00BC29AB" w:rsidRPr="00A05FC2" w:rsidRDefault="00BC29AB" w:rsidP="00C04E8D">
            <w:pPr>
              <w:jc w:val="center"/>
              <w:rPr>
                <w:rFonts w:eastAsiaTheme="minorHAnsi" w:cstheme="minorHAnsi"/>
                <w:b/>
                <w:color w:val="FFFFFF" w:themeColor="background1"/>
                <w:szCs w:val="20"/>
              </w:rPr>
            </w:pPr>
            <w:r w:rsidRPr="00A05FC2">
              <w:rPr>
                <w:rFonts w:cstheme="minorHAnsi"/>
                <w:b/>
                <w:color w:val="FFFFFF" w:themeColor="background1"/>
                <w:szCs w:val="20"/>
              </w:rPr>
              <w:t>%ElectricDHW</w:t>
            </w:r>
          </w:p>
        </w:tc>
      </w:tr>
      <w:tr w:rsidR="00BC29AB" w:rsidRPr="00A05FC2" w14:paraId="0FF53AA1" w14:textId="77777777" w:rsidTr="00C04E8D">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729D7" w14:textId="77777777" w:rsidR="00BC29AB" w:rsidRPr="00A05FC2" w:rsidRDefault="00BC29AB">
            <w:pPr>
              <w:pStyle w:val="TableText"/>
              <w:rPr>
                <w:rFonts w:eastAsiaTheme="minorHAnsi"/>
              </w:rPr>
              <w:pPrChange w:id="6599" w:author="Stephanie Baer" w:date="2016-01-21T14:06:00Z">
                <w:pPr>
                  <w:widowControl/>
                  <w:spacing w:after="160" w:line="259" w:lineRule="auto"/>
                  <w:jc w:val="left"/>
                </w:pPr>
              </w:pPrChange>
            </w:pPr>
            <w:r w:rsidRPr="00A05FC2">
              <w:t>Electric</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ED0568" w14:textId="77777777" w:rsidR="00BC29AB" w:rsidRPr="00A05FC2" w:rsidRDefault="00BC29AB">
            <w:pPr>
              <w:pStyle w:val="TableText"/>
              <w:rPr>
                <w:rFonts w:eastAsiaTheme="minorHAnsi"/>
              </w:rPr>
            </w:pPr>
            <w:r w:rsidRPr="00A05FC2">
              <w:t>100%</w:t>
            </w:r>
          </w:p>
        </w:tc>
      </w:tr>
      <w:tr w:rsidR="00BC29AB" w:rsidRPr="00A05FC2" w14:paraId="6FA7A67B" w14:textId="77777777" w:rsidTr="00C04E8D">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D6EFC7" w14:textId="77777777" w:rsidR="00BC29AB" w:rsidRPr="00A05FC2" w:rsidRDefault="00BC29AB">
            <w:pPr>
              <w:pStyle w:val="TableText"/>
              <w:rPr>
                <w:rFonts w:eastAsiaTheme="minorHAnsi"/>
              </w:rPr>
            </w:pPr>
            <w:r>
              <w:t>Natural Gas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B99576" w14:textId="77777777" w:rsidR="00BC29AB" w:rsidRPr="00A05FC2" w:rsidRDefault="00BC29AB">
            <w:pPr>
              <w:pStyle w:val="TableText"/>
              <w:rPr>
                <w:rFonts w:eastAsiaTheme="minorHAnsi"/>
              </w:rPr>
            </w:pPr>
            <w:r w:rsidRPr="00A05FC2">
              <w:t>0%</w:t>
            </w:r>
          </w:p>
        </w:tc>
      </w:tr>
      <w:tr w:rsidR="00BC29AB" w:rsidRPr="00A05FC2" w14:paraId="4F695B49" w14:textId="77777777" w:rsidTr="00C04E8D">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AABBFD" w14:textId="77777777" w:rsidR="00BC29AB" w:rsidRPr="00A05FC2" w:rsidRDefault="00BC29AB">
            <w:pPr>
              <w:pStyle w:val="TableText"/>
              <w:rPr>
                <w:rFonts w:eastAsiaTheme="minorHAnsi"/>
              </w:rPr>
            </w:pPr>
            <w:r w:rsidRPr="00A05FC2">
              <w:t>Unknown</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AA3C3" w14:textId="77777777" w:rsidR="00BC29AB" w:rsidRPr="00A05FC2" w:rsidRDefault="00BC29AB">
            <w:pPr>
              <w:pStyle w:val="TableText"/>
              <w:rPr>
                <w:rFonts w:eastAsiaTheme="minorHAnsi"/>
              </w:rPr>
            </w:pPr>
            <w:r w:rsidRPr="00A05FC2">
              <w:t>16%</w:t>
            </w:r>
            <w:r w:rsidRPr="00F24B6B">
              <w:rPr>
                <w:rStyle w:val="FootnoteReference"/>
              </w:rPr>
              <w:footnoteReference w:id="565"/>
            </w:r>
          </w:p>
        </w:tc>
      </w:tr>
    </w:tbl>
    <w:p w14:paraId="17DFEB7E" w14:textId="77777777" w:rsidR="00BC29AB" w:rsidRDefault="00BC29AB" w:rsidP="00BC29AB">
      <w:pPr>
        <w:ind w:left="1440"/>
        <w:rPr>
          <w:rFonts w:cstheme="minorHAnsi"/>
          <w:noProof/>
        </w:rPr>
      </w:pPr>
    </w:p>
    <w:p w14:paraId="045A10CD" w14:textId="77777777" w:rsidR="00BC29AB" w:rsidRPr="000B7BB6" w:rsidRDefault="00BC29AB" w:rsidP="00BC29AB">
      <w:pPr>
        <w:ind w:left="720"/>
        <w:rPr>
          <w:rFonts w:cstheme="minorHAnsi"/>
          <w:noProof/>
        </w:rPr>
      </w:pPr>
      <w:r w:rsidRPr="000B7BB6">
        <w:rPr>
          <w:rFonts w:cstheme="minorHAnsi"/>
          <w:noProof/>
        </w:rPr>
        <w:t>GPM_base</w:t>
      </w:r>
      <w:r w:rsidRPr="000B7BB6">
        <w:rPr>
          <w:rFonts w:cstheme="minorHAnsi"/>
          <w:noProof/>
        </w:rPr>
        <w:tab/>
        <w:t>=</w:t>
      </w:r>
      <w:r w:rsidRPr="000B7BB6">
        <w:rPr>
          <w:rFonts w:cstheme="minorHAnsi"/>
        </w:rPr>
        <w:t xml:space="preserve"> </w:t>
      </w:r>
      <w:r w:rsidRPr="000B7BB6">
        <w:rPr>
          <w:rFonts w:cstheme="minorHAnsi"/>
          <w:noProof/>
        </w:rPr>
        <w:t>Flow rate of the baseline showerhead</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Change w:id="6600">
          <w:tblGrid>
            <w:gridCol w:w="103"/>
            <w:gridCol w:w="2327"/>
            <w:gridCol w:w="103"/>
            <w:gridCol w:w="1607"/>
            <w:gridCol w:w="103"/>
          </w:tblGrid>
        </w:tblGridChange>
      </w:tblGrid>
      <w:tr w:rsidR="00BC29AB" w:rsidRPr="00A05FC2" w14:paraId="6C145E1A" w14:textId="77777777" w:rsidTr="00C04E8D">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0E433BA7" w14:textId="77777777" w:rsidR="00BC29AB" w:rsidRPr="00A05FC2" w:rsidRDefault="00BC29AB" w:rsidP="00C04E8D">
            <w:pPr>
              <w:jc w:val="center"/>
              <w:rPr>
                <w:rFonts w:eastAsiaTheme="minorHAnsi" w:cstheme="minorHAnsi"/>
                <w:b/>
                <w:color w:val="FFFFFF" w:themeColor="background1"/>
                <w:szCs w:val="20"/>
              </w:rPr>
            </w:pPr>
            <w:r w:rsidRPr="00A05FC2">
              <w:rPr>
                <w:rFonts w:cstheme="minorHAnsi"/>
                <w:b/>
                <w:color w:val="FFFFFF" w:themeColor="background1"/>
                <w:szCs w:val="20"/>
              </w:rPr>
              <w:t>Program</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44542B77" w14:textId="77777777" w:rsidR="00BC29AB" w:rsidRPr="00A05FC2" w:rsidRDefault="00BC29AB" w:rsidP="00C04E8D">
            <w:pPr>
              <w:jc w:val="center"/>
              <w:rPr>
                <w:rFonts w:eastAsiaTheme="minorHAnsi" w:cstheme="minorHAnsi"/>
                <w:b/>
                <w:color w:val="FFFFFF" w:themeColor="background1"/>
                <w:szCs w:val="20"/>
              </w:rPr>
            </w:pPr>
            <w:r w:rsidRPr="00A05FC2">
              <w:rPr>
                <w:rFonts w:cstheme="minorHAnsi"/>
                <w:b/>
                <w:color w:val="FFFFFF" w:themeColor="background1"/>
                <w:szCs w:val="20"/>
              </w:rPr>
              <w:t>GPM_base</w:t>
            </w:r>
          </w:p>
        </w:tc>
      </w:tr>
      <w:tr w:rsidR="00BC29AB" w:rsidRPr="00A05FC2" w14:paraId="4231DD58" w14:textId="77777777" w:rsidTr="00FF11A2">
        <w:tblPrEx>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6601" w:author="Stephanie Baer" w:date="2016-01-21T14:03:00Z">
            <w:tblPrEx>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PrChange w:id="6602" w:author="Stephanie Baer" w:date="2016-01-21T14:03:00Z">
            <w:trPr>
              <w:gridBefore w:val="1"/>
            </w:trPr>
          </w:trPrChange>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6603" w:author="Stephanie Baer" w:date="2016-01-21T14:03:00Z">
              <w:tcPr>
                <w:tcW w:w="243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tcPrChange>
          </w:tcPr>
          <w:p w14:paraId="646AFE89" w14:textId="77777777" w:rsidR="00BC29AB" w:rsidRPr="00A05FC2" w:rsidRDefault="00BC29AB">
            <w:pPr>
              <w:pStyle w:val="TableText"/>
              <w:rPr>
                <w:rFonts w:eastAsiaTheme="minorHAnsi"/>
              </w:rPr>
            </w:pPr>
            <w:r w:rsidRPr="00A05FC2">
              <w:t>Direct-install</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6604" w:author="Stephanie Baer" w:date="2016-01-21T14:03:00Z">
              <w:tcPr>
                <w:tcW w:w="171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tcPrChange>
          </w:tcPr>
          <w:p w14:paraId="77B3A79B" w14:textId="77777777" w:rsidR="00BC29AB" w:rsidRPr="00A05FC2" w:rsidRDefault="00BC29AB">
            <w:pPr>
              <w:pStyle w:val="TableText"/>
              <w:rPr>
                <w:rFonts w:eastAsiaTheme="minorHAnsi"/>
              </w:rPr>
            </w:pPr>
            <w:r w:rsidRPr="00A05FC2">
              <w:t>2.67</w:t>
            </w:r>
            <w:r w:rsidRPr="00F24B6B">
              <w:rPr>
                <w:rStyle w:val="FootnoteReference"/>
              </w:rPr>
              <w:footnoteReference w:id="566"/>
            </w:r>
          </w:p>
        </w:tc>
      </w:tr>
      <w:tr w:rsidR="00BC29AB" w:rsidRPr="00A05FC2" w14:paraId="607CBCD6" w14:textId="77777777" w:rsidTr="00FF11A2">
        <w:tblPrEx>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6605" w:author="Stephanie Baer" w:date="2016-01-21T14:03:00Z">
            <w:tblPrEx>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PrChange w:id="6606" w:author="Stephanie Baer" w:date="2016-01-21T14:03:00Z">
            <w:trPr>
              <w:gridBefore w:val="1"/>
            </w:trPr>
          </w:trPrChange>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6607" w:author="Stephanie Baer" w:date="2016-01-21T14:03:00Z">
              <w:tcPr>
                <w:tcW w:w="243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tcPrChange>
          </w:tcPr>
          <w:p w14:paraId="0E055283" w14:textId="77777777" w:rsidR="00BC29AB" w:rsidRPr="00A05FC2" w:rsidRDefault="00BC29AB">
            <w:pPr>
              <w:pStyle w:val="TableText"/>
              <w:rPr>
                <w:rFonts w:eastAsiaTheme="minorHAnsi"/>
              </w:rPr>
              <w:pPrChange w:id="6608" w:author="Stephanie Baer" w:date="2016-01-21T14:06:00Z">
                <w:pPr>
                  <w:widowControl/>
                  <w:spacing w:after="160" w:line="259" w:lineRule="auto"/>
                  <w:jc w:val="left"/>
                </w:pPr>
              </w:pPrChange>
            </w:pPr>
            <w:r w:rsidRPr="00A05FC2">
              <w:t>Retrofit</w:t>
            </w:r>
            <w:r>
              <w:t>, Efficiency Kits, NC</w:t>
            </w:r>
            <w:r w:rsidRPr="00A05FC2">
              <w:t xml:space="preserve"> or TOS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Change w:id="6609" w:author="Stephanie Baer" w:date="2016-01-21T14:03:00Z">
              <w:tcPr>
                <w:tcW w:w="171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tcPrChange>
          </w:tcPr>
          <w:p w14:paraId="7D3B2163" w14:textId="77777777" w:rsidR="00BC29AB" w:rsidRPr="00A05FC2" w:rsidRDefault="00BC29AB">
            <w:pPr>
              <w:pStyle w:val="TableText"/>
              <w:rPr>
                <w:rFonts w:eastAsiaTheme="minorHAnsi"/>
              </w:rPr>
            </w:pPr>
            <w:r w:rsidRPr="00A05FC2">
              <w:t>2.35</w:t>
            </w:r>
            <w:r w:rsidRPr="00F24B6B">
              <w:rPr>
                <w:rStyle w:val="FootnoteReference"/>
              </w:rPr>
              <w:footnoteReference w:id="567"/>
            </w:r>
          </w:p>
        </w:tc>
      </w:tr>
    </w:tbl>
    <w:p w14:paraId="2C6550E9" w14:textId="77777777" w:rsidR="00BC29AB" w:rsidRDefault="00BC29AB" w:rsidP="00BC29AB">
      <w:pPr>
        <w:widowControl/>
        <w:jc w:val="left"/>
        <w:rPr>
          <w:rFonts w:cstheme="minorHAnsi"/>
          <w:noProof/>
        </w:rPr>
      </w:pPr>
    </w:p>
    <w:p w14:paraId="45DDB517" w14:textId="77777777" w:rsidR="00BC29AB" w:rsidRDefault="00BC29AB" w:rsidP="00BC29AB">
      <w:pPr>
        <w:keepNext/>
        <w:keepLines/>
        <w:ind w:left="2160" w:hanging="1440"/>
        <w:rPr>
          <w:rFonts w:cstheme="minorHAnsi"/>
          <w:noProof/>
        </w:rPr>
      </w:pPr>
      <w:r w:rsidRPr="000B7BB6">
        <w:rPr>
          <w:rFonts w:cstheme="minorHAnsi"/>
          <w:noProof/>
        </w:rPr>
        <w:t>GPM_low</w:t>
      </w:r>
      <w:r w:rsidRPr="000B7BB6">
        <w:rPr>
          <w:rFonts w:cstheme="minorHAnsi"/>
          <w:noProof/>
        </w:rPr>
        <w:tab/>
        <w:t xml:space="preserve">= </w:t>
      </w:r>
      <w:r w:rsidRPr="000B7BB6">
        <w:rPr>
          <w:rFonts w:cstheme="minorHAnsi"/>
        </w:rPr>
        <w:t xml:space="preserve">As-used </w:t>
      </w:r>
      <w:r w:rsidRPr="000B7BB6">
        <w:rPr>
          <w:rFonts w:cstheme="minorHAnsi"/>
          <w:noProof/>
        </w:rPr>
        <w:t>flow rate of the low-flow showerhead, which may, as a result of measurements of program evaulations deviate from rated flows, see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082"/>
      </w:tblGrid>
      <w:tr w:rsidR="00BC29AB" w:rsidRPr="00D32FAA" w14:paraId="6E249E0B" w14:textId="77777777" w:rsidTr="00C04E8D">
        <w:trPr>
          <w:trHeight w:val="262"/>
          <w:tblHeader/>
          <w:jc w:val="center"/>
        </w:trPr>
        <w:tc>
          <w:tcPr>
            <w:tcW w:w="208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657900E7" w14:textId="77777777" w:rsidR="00BC29AB" w:rsidRPr="00D32FAA" w:rsidRDefault="00BC29AB" w:rsidP="00C04E8D">
            <w:pPr>
              <w:keepNext/>
              <w:keepLines/>
              <w:widowControl/>
              <w:jc w:val="center"/>
              <w:rPr>
                <w:rFonts w:eastAsiaTheme="minorHAnsi" w:cstheme="minorHAnsi"/>
                <w:b/>
                <w:color w:val="FFFFFF" w:themeColor="background1"/>
              </w:rPr>
            </w:pPr>
            <w:r w:rsidRPr="00D32FAA">
              <w:rPr>
                <w:rFonts w:eastAsiaTheme="minorHAnsi" w:cstheme="minorHAnsi"/>
                <w:b/>
                <w:color w:val="FFFFFF" w:themeColor="background1"/>
              </w:rPr>
              <w:t>Rated Flow</w:t>
            </w:r>
          </w:p>
        </w:tc>
      </w:tr>
      <w:tr w:rsidR="00BC29AB" w:rsidRPr="00D32FAA" w14:paraId="7F2C2C65" w14:textId="77777777" w:rsidTr="00C04E8D">
        <w:trPr>
          <w:trHeight w:val="262"/>
          <w:jc w:val="center"/>
        </w:trPr>
        <w:tc>
          <w:tcPr>
            <w:tcW w:w="2082" w:type="dxa"/>
            <w:tcBorders>
              <w:top w:val="single" w:sz="4" w:space="0" w:color="auto"/>
              <w:left w:val="single" w:sz="4" w:space="0" w:color="auto"/>
              <w:bottom w:val="single" w:sz="4" w:space="0" w:color="auto"/>
              <w:right w:val="single" w:sz="4" w:space="0" w:color="auto"/>
            </w:tcBorders>
            <w:hideMark/>
          </w:tcPr>
          <w:p w14:paraId="0DCFFD11" w14:textId="77777777" w:rsidR="00BC29AB" w:rsidRPr="00D32FAA" w:rsidRDefault="00BC29AB" w:rsidP="00C04E8D">
            <w:pPr>
              <w:jc w:val="center"/>
              <w:rPr>
                <w:rFonts w:eastAsiaTheme="minorHAnsi"/>
              </w:rPr>
            </w:pPr>
            <w:r w:rsidRPr="00D32FAA">
              <w:rPr>
                <w:rFonts w:eastAsiaTheme="minorHAnsi"/>
              </w:rPr>
              <w:t>2.0 GPM</w:t>
            </w:r>
          </w:p>
        </w:tc>
      </w:tr>
      <w:tr w:rsidR="00BC29AB" w:rsidRPr="00D32FAA" w14:paraId="6ADD7187" w14:textId="77777777" w:rsidTr="00C04E8D">
        <w:trPr>
          <w:trHeight w:val="262"/>
          <w:jc w:val="center"/>
        </w:trPr>
        <w:tc>
          <w:tcPr>
            <w:tcW w:w="2082" w:type="dxa"/>
            <w:tcBorders>
              <w:top w:val="single" w:sz="4" w:space="0" w:color="auto"/>
              <w:left w:val="single" w:sz="4" w:space="0" w:color="auto"/>
              <w:bottom w:val="single" w:sz="4" w:space="0" w:color="auto"/>
              <w:right w:val="single" w:sz="4" w:space="0" w:color="auto"/>
            </w:tcBorders>
            <w:hideMark/>
          </w:tcPr>
          <w:p w14:paraId="5CB019DF" w14:textId="77777777" w:rsidR="00BC29AB" w:rsidRPr="00D32FAA" w:rsidRDefault="00BC29AB" w:rsidP="00C04E8D">
            <w:pPr>
              <w:jc w:val="center"/>
              <w:rPr>
                <w:rFonts w:eastAsiaTheme="minorHAnsi"/>
              </w:rPr>
            </w:pPr>
            <w:r w:rsidRPr="00D32FAA">
              <w:rPr>
                <w:rFonts w:eastAsiaTheme="minorHAnsi"/>
              </w:rPr>
              <w:t>1.75 GPM</w:t>
            </w:r>
          </w:p>
        </w:tc>
      </w:tr>
      <w:tr w:rsidR="00BC29AB" w:rsidRPr="00D32FAA" w14:paraId="1386C0A4" w14:textId="77777777" w:rsidTr="00C04E8D">
        <w:trPr>
          <w:trHeight w:val="262"/>
          <w:jc w:val="center"/>
        </w:trPr>
        <w:tc>
          <w:tcPr>
            <w:tcW w:w="2082" w:type="dxa"/>
            <w:tcBorders>
              <w:top w:val="single" w:sz="4" w:space="0" w:color="auto"/>
              <w:left w:val="single" w:sz="4" w:space="0" w:color="auto"/>
              <w:bottom w:val="single" w:sz="4" w:space="0" w:color="auto"/>
              <w:right w:val="single" w:sz="4" w:space="0" w:color="auto"/>
            </w:tcBorders>
            <w:hideMark/>
          </w:tcPr>
          <w:p w14:paraId="4C592900" w14:textId="77777777" w:rsidR="00BC29AB" w:rsidRPr="00D32FAA" w:rsidRDefault="00BC29AB" w:rsidP="00C04E8D">
            <w:pPr>
              <w:jc w:val="center"/>
              <w:rPr>
                <w:rFonts w:eastAsiaTheme="minorHAnsi"/>
              </w:rPr>
            </w:pPr>
            <w:r w:rsidRPr="00D32FAA">
              <w:rPr>
                <w:rFonts w:eastAsiaTheme="minorHAnsi"/>
              </w:rPr>
              <w:t>1.5 GPM</w:t>
            </w:r>
          </w:p>
        </w:tc>
      </w:tr>
      <w:tr w:rsidR="00BC29AB" w:rsidRPr="00D32FAA" w14:paraId="11880C10" w14:textId="77777777" w:rsidTr="00C04E8D">
        <w:trPr>
          <w:trHeight w:val="262"/>
          <w:jc w:val="center"/>
        </w:trPr>
        <w:tc>
          <w:tcPr>
            <w:tcW w:w="2082" w:type="dxa"/>
            <w:tcBorders>
              <w:top w:val="single" w:sz="4" w:space="0" w:color="auto"/>
              <w:left w:val="single" w:sz="4" w:space="0" w:color="auto"/>
              <w:bottom w:val="single" w:sz="4" w:space="0" w:color="auto"/>
              <w:right w:val="single" w:sz="4" w:space="0" w:color="auto"/>
            </w:tcBorders>
            <w:hideMark/>
          </w:tcPr>
          <w:p w14:paraId="33990CAD" w14:textId="77777777" w:rsidR="00BC29AB" w:rsidRPr="00D32FAA" w:rsidRDefault="00BC29AB">
            <w:pPr>
              <w:jc w:val="center"/>
              <w:rPr>
                <w:rFonts w:eastAsiaTheme="minorHAnsi"/>
              </w:rPr>
              <w:pPrChange w:id="6610" w:author="Samuel Dent" w:date="2015-09-24T06:30:00Z">
                <w:pPr/>
              </w:pPrChange>
            </w:pPr>
            <w:r w:rsidRPr="00D32FAA">
              <w:rPr>
                <w:rFonts w:eastAsiaTheme="minorHAnsi"/>
              </w:rPr>
              <w:t>Custom or Actual</w:t>
            </w:r>
            <w:r w:rsidRPr="00D32FAA">
              <w:rPr>
                <w:rStyle w:val="FootnoteReference"/>
                <w:rFonts w:eastAsiaTheme="minorHAnsi" w:cstheme="minorHAnsi"/>
              </w:rPr>
              <w:footnoteReference w:id="568"/>
            </w:r>
          </w:p>
        </w:tc>
      </w:tr>
    </w:tbl>
    <w:p w14:paraId="2B4372AB" w14:textId="77777777" w:rsidR="00BC29AB" w:rsidRPr="00B41203" w:rsidRDefault="00BC29AB" w:rsidP="00BC29AB">
      <w:pPr>
        <w:ind w:left="1440"/>
        <w:rPr>
          <w:rFonts w:cstheme="minorHAnsi"/>
          <w:noProof/>
        </w:rPr>
      </w:pPr>
    </w:p>
    <w:p w14:paraId="5592CE14" w14:textId="77777777" w:rsidR="00BC29AB" w:rsidRPr="000B7BB6" w:rsidRDefault="00BC29AB" w:rsidP="00BC29AB">
      <w:pPr>
        <w:ind w:firstLine="720"/>
        <w:rPr>
          <w:rFonts w:cstheme="minorHAnsi"/>
          <w:noProof/>
        </w:rPr>
      </w:pPr>
      <w:r w:rsidRPr="000B7BB6">
        <w:rPr>
          <w:rFonts w:cstheme="minorHAnsi"/>
          <w:noProof/>
        </w:rPr>
        <w:lastRenderedPageBreak/>
        <w:t>L_base</w:t>
      </w:r>
      <w:r w:rsidRPr="000B7BB6">
        <w:rPr>
          <w:rFonts w:cstheme="minorHAnsi"/>
          <w:noProof/>
        </w:rPr>
        <w:tab/>
      </w:r>
      <w:r w:rsidRPr="000B7BB6">
        <w:rPr>
          <w:rFonts w:cstheme="minorHAnsi"/>
          <w:noProof/>
        </w:rPr>
        <w:tab/>
        <w:t>= Shower length in minutes with baseline showerhead</w:t>
      </w:r>
    </w:p>
    <w:p w14:paraId="7BF8CBCD" w14:textId="77777777" w:rsidR="00BC29AB" w:rsidRPr="00B41203" w:rsidRDefault="00BC29AB" w:rsidP="00BC29AB">
      <w:pPr>
        <w:ind w:firstLine="720"/>
        <w:rPr>
          <w:rFonts w:cstheme="minorHAnsi"/>
          <w:noProof/>
        </w:rPr>
      </w:pPr>
      <w:r w:rsidRPr="000B7BB6">
        <w:rPr>
          <w:rFonts w:cstheme="minorHAnsi"/>
          <w:noProof/>
        </w:rPr>
        <w:tab/>
      </w:r>
      <w:r w:rsidRPr="000B7BB6">
        <w:rPr>
          <w:rFonts w:cstheme="minorHAnsi"/>
          <w:noProof/>
        </w:rPr>
        <w:tab/>
        <w:t xml:space="preserve">= </w:t>
      </w:r>
      <w:r>
        <w:rPr>
          <w:rFonts w:cstheme="minorHAnsi"/>
          <w:noProof/>
        </w:rPr>
        <w:t>7.8</w:t>
      </w:r>
      <w:r w:rsidRPr="000B7BB6">
        <w:rPr>
          <w:rFonts w:cstheme="minorHAnsi"/>
          <w:noProof/>
        </w:rPr>
        <w:t xml:space="preserve"> min</w:t>
      </w:r>
      <w:r w:rsidRPr="00F24B6B">
        <w:rPr>
          <w:rStyle w:val="FootnoteReference"/>
        </w:rPr>
        <w:footnoteReference w:id="569"/>
      </w:r>
    </w:p>
    <w:p w14:paraId="12AF5EF4" w14:textId="77777777" w:rsidR="00BC29AB" w:rsidRPr="000B7BB6" w:rsidRDefault="00BC29AB" w:rsidP="00BC29AB">
      <w:pPr>
        <w:ind w:firstLine="720"/>
        <w:rPr>
          <w:rFonts w:cstheme="minorHAnsi"/>
          <w:noProof/>
        </w:rPr>
      </w:pPr>
      <w:r w:rsidRPr="000B7BB6">
        <w:rPr>
          <w:rFonts w:cstheme="minorHAnsi"/>
          <w:noProof/>
        </w:rPr>
        <w:t>L_low</w:t>
      </w:r>
      <w:r w:rsidRPr="000B7BB6">
        <w:rPr>
          <w:rFonts w:cstheme="minorHAnsi"/>
          <w:noProof/>
        </w:rPr>
        <w:tab/>
      </w:r>
      <w:r w:rsidRPr="000B7BB6">
        <w:rPr>
          <w:rFonts w:cstheme="minorHAnsi"/>
          <w:noProof/>
        </w:rPr>
        <w:tab/>
        <w:t>= Shower length in minutes with low-flow showerhead</w:t>
      </w:r>
    </w:p>
    <w:p w14:paraId="6CDA6445" w14:textId="77777777" w:rsidR="00BC29AB" w:rsidRPr="00B41203" w:rsidRDefault="00BC29AB" w:rsidP="00BC29AB">
      <w:pPr>
        <w:ind w:firstLine="720"/>
        <w:rPr>
          <w:rFonts w:cstheme="minorHAnsi"/>
          <w:noProof/>
        </w:rPr>
      </w:pPr>
      <w:r w:rsidRPr="000B7BB6">
        <w:rPr>
          <w:rFonts w:cstheme="minorHAnsi"/>
          <w:noProof/>
        </w:rPr>
        <w:tab/>
      </w:r>
      <w:r w:rsidRPr="000B7BB6">
        <w:rPr>
          <w:rFonts w:cstheme="minorHAnsi"/>
          <w:noProof/>
        </w:rPr>
        <w:tab/>
        <w:t xml:space="preserve">= </w:t>
      </w:r>
      <w:r>
        <w:rPr>
          <w:rFonts w:cstheme="minorHAnsi"/>
          <w:noProof/>
        </w:rPr>
        <w:t>7.8</w:t>
      </w:r>
      <w:r w:rsidRPr="000B7BB6">
        <w:rPr>
          <w:rFonts w:cstheme="minorHAnsi"/>
          <w:noProof/>
        </w:rPr>
        <w:t xml:space="preserve"> min</w:t>
      </w:r>
      <w:r w:rsidRPr="00F24B6B">
        <w:rPr>
          <w:rStyle w:val="FootnoteReference"/>
        </w:rPr>
        <w:footnoteReference w:id="570"/>
      </w:r>
    </w:p>
    <w:p w14:paraId="11459CA9" w14:textId="77777777" w:rsidR="00BC29AB" w:rsidRPr="000B7BB6" w:rsidRDefault="00BC29AB" w:rsidP="00BC29AB">
      <w:pPr>
        <w:ind w:left="720"/>
        <w:rPr>
          <w:rFonts w:cstheme="minorHAnsi"/>
          <w:noProof/>
        </w:rPr>
      </w:pPr>
      <w:r w:rsidRPr="000B7BB6">
        <w:rPr>
          <w:rFonts w:cstheme="minorHAnsi"/>
          <w:noProof/>
        </w:rPr>
        <w:t>Household</w:t>
      </w:r>
      <w:r w:rsidRPr="000B7BB6">
        <w:rPr>
          <w:rFonts w:cstheme="minorHAnsi"/>
          <w:noProof/>
        </w:rPr>
        <w:tab/>
        <w:t>= Average  number of people per household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672"/>
        <w:tblGridChange w:id="6611">
          <w:tblGrid>
            <w:gridCol w:w="3264"/>
            <w:gridCol w:w="1672"/>
          </w:tblGrid>
        </w:tblGridChange>
      </w:tblGrid>
      <w:tr w:rsidR="00BC29AB" w:rsidRPr="00A05FC2" w14:paraId="7D156468" w14:textId="77777777" w:rsidTr="00C04E8D">
        <w:trPr>
          <w:trHeight w:val="262"/>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697C0F5" w14:textId="77777777" w:rsidR="00BC29AB" w:rsidRPr="000B7BB6" w:rsidRDefault="00BC29AB" w:rsidP="00C04E8D">
            <w:pPr>
              <w:jc w:val="center"/>
              <w:rPr>
                <w:rFonts w:eastAsiaTheme="minorHAnsi" w:cstheme="minorHAnsi"/>
                <w:b/>
                <w:color w:val="FFFFFF" w:themeColor="background1"/>
                <w:szCs w:val="20"/>
              </w:rPr>
            </w:pPr>
            <w:r w:rsidRPr="000B7BB6">
              <w:rPr>
                <w:rFonts w:eastAsiaTheme="minorHAnsi" w:cstheme="minorHAnsi"/>
                <w:b/>
                <w:color w:val="FFFFFF" w:themeColor="background1"/>
                <w:szCs w:val="20"/>
              </w:rPr>
              <w:t>Household Unit Type</w:t>
            </w:r>
            <w:r w:rsidRPr="008F033B">
              <w:rPr>
                <w:rStyle w:val="FootnoteReference"/>
                <w:rFonts w:eastAsiaTheme="minorHAnsi"/>
                <w:b/>
                <w:color w:val="FFFFFF" w:themeColor="background1"/>
              </w:rPr>
              <w:footnoteReference w:id="571"/>
            </w:r>
          </w:p>
        </w:tc>
        <w:tc>
          <w:tcPr>
            <w:tcW w:w="167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76D24E5E" w14:textId="77777777" w:rsidR="00BC29AB" w:rsidRPr="000B7BB6" w:rsidRDefault="00BC29AB" w:rsidP="00C04E8D">
            <w:pPr>
              <w:jc w:val="center"/>
              <w:rPr>
                <w:rFonts w:eastAsiaTheme="minorHAnsi" w:cstheme="minorHAnsi"/>
                <w:b/>
                <w:color w:val="FFFFFF" w:themeColor="background1"/>
                <w:szCs w:val="20"/>
              </w:rPr>
            </w:pPr>
            <w:r w:rsidRPr="000B7BB6">
              <w:rPr>
                <w:rFonts w:eastAsiaTheme="minorHAnsi" w:cstheme="minorHAnsi"/>
                <w:b/>
                <w:color w:val="FFFFFF" w:themeColor="background1"/>
                <w:szCs w:val="20"/>
              </w:rPr>
              <w:t>Household</w:t>
            </w:r>
          </w:p>
        </w:tc>
      </w:tr>
      <w:tr w:rsidR="00BC29AB" w:rsidRPr="00A05FC2" w14:paraId="1B1CBDA1" w14:textId="77777777" w:rsidTr="00FF11A2">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6612" w:author="Stephanie Baer" w:date="2016-01-21T14:04: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6613" w:author="Stephanie Baer" w:date="2016-01-21T14:04:00Z">
            <w:trPr>
              <w:trHeight w:val="262"/>
              <w:jc w:val="center"/>
            </w:trPr>
          </w:trPrChange>
        </w:trPr>
        <w:tc>
          <w:tcPr>
            <w:tcW w:w="3264" w:type="dxa"/>
            <w:tcBorders>
              <w:top w:val="single" w:sz="4" w:space="0" w:color="auto"/>
              <w:left w:val="single" w:sz="4" w:space="0" w:color="auto"/>
              <w:bottom w:val="single" w:sz="4" w:space="0" w:color="auto"/>
              <w:right w:val="single" w:sz="4" w:space="0" w:color="auto"/>
            </w:tcBorders>
            <w:vAlign w:val="center"/>
            <w:hideMark/>
            <w:tcPrChange w:id="6614" w:author="Stephanie Baer" w:date="2016-01-21T14:04:00Z">
              <w:tcPr>
                <w:tcW w:w="3264" w:type="dxa"/>
                <w:tcBorders>
                  <w:top w:val="single" w:sz="4" w:space="0" w:color="auto"/>
                  <w:left w:val="single" w:sz="4" w:space="0" w:color="auto"/>
                  <w:bottom w:val="single" w:sz="4" w:space="0" w:color="auto"/>
                  <w:right w:val="single" w:sz="4" w:space="0" w:color="auto"/>
                </w:tcBorders>
                <w:hideMark/>
              </w:tcPr>
            </w:tcPrChange>
          </w:tcPr>
          <w:p w14:paraId="38B9D827" w14:textId="77777777" w:rsidR="00BC29AB" w:rsidRPr="00A05FC2" w:rsidRDefault="00BC29AB">
            <w:pPr>
              <w:pStyle w:val="TableText"/>
              <w:rPr>
                <w:rFonts w:eastAsiaTheme="minorHAnsi"/>
              </w:rPr>
              <w:pPrChange w:id="6615" w:author="Stephanie Baer" w:date="2016-01-21T14:06:00Z">
                <w:pPr/>
              </w:pPrChange>
            </w:pPr>
            <w:r w:rsidRPr="00A05FC2">
              <w:rPr>
                <w:rFonts w:eastAsiaTheme="minorHAnsi"/>
              </w:rPr>
              <w:t xml:space="preserve">Single-Family - Deemed </w:t>
            </w:r>
          </w:p>
        </w:tc>
        <w:tc>
          <w:tcPr>
            <w:tcW w:w="1672" w:type="dxa"/>
            <w:tcBorders>
              <w:top w:val="single" w:sz="4" w:space="0" w:color="auto"/>
              <w:left w:val="single" w:sz="4" w:space="0" w:color="auto"/>
              <w:bottom w:val="single" w:sz="4" w:space="0" w:color="auto"/>
              <w:right w:val="single" w:sz="4" w:space="0" w:color="auto"/>
            </w:tcBorders>
            <w:vAlign w:val="center"/>
            <w:hideMark/>
            <w:tcPrChange w:id="6616" w:author="Stephanie Baer" w:date="2016-01-21T14:04:00Z">
              <w:tcPr>
                <w:tcW w:w="1672" w:type="dxa"/>
                <w:tcBorders>
                  <w:top w:val="single" w:sz="4" w:space="0" w:color="auto"/>
                  <w:left w:val="single" w:sz="4" w:space="0" w:color="auto"/>
                  <w:bottom w:val="single" w:sz="4" w:space="0" w:color="auto"/>
                  <w:right w:val="single" w:sz="4" w:space="0" w:color="auto"/>
                </w:tcBorders>
                <w:hideMark/>
              </w:tcPr>
            </w:tcPrChange>
          </w:tcPr>
          <w:p w14:paraId="4CA61913" w14:textId="77777777" w:rsidR="00BC29AB" w:rsidRPr="00A05FC2" w:rsidRDefault="00BC29AB">
            <w:pPr>
              <w:pStyle w:val="TableText"/>
              <w:rPr>
                <w:rFonts w:eastAsiaTheme="minorHAnsi"/>
              </w:rPr>
            </w:pPr>
            <w:r w:rsidRPr="00A05FC2">
              <w:rPr>
                <w:rFonts w:eastAsiaTheme="minorHAnsi"/>
              </w:rPr>
              <w:t>2.56</w:t>
            </w:r>
            <w:r w:rsidRPr="00F24B6B">
              <w:rPr>
                <w:rStyle w:val="FootnoteReference"/>
              </w:rPr>
              <w:footnoteReference w:id="572"/>
            </w:r>
          </w:p>
        </w:tc>
      </w:tr>
      <w:tr w:rsidR="00BC29AB" w:rsidRPr="00A05FC2" w14:paraId="262546F1" w14:textId="77777777" w:rsidTr="00FF11A2">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6617" w:author="Stephanie Baer" w:date="2016-01-21T14:04: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6618" w:author="Stephanie Baer" w:date="2016-01-21T14:04:00Z">
            <w:trPr>
              <w:trHeight w:val="262"/>
              <w:jc w:val="center"/>
            </w:trPr>
          </w:trPrChange>
        </w:trPr>
        <w:tc>
          <w:tcPr>
            <w:tcW w:w="3264" w:type="dxa"/>
            <w:tcBorders>
              <w:top w:val="single" w:sz="4" w:space="0" w:color="auto"/>
              <w:left w:val="single" w:sz="4" w:space="0" w:color="auto"/>
              <w:bottom w:val="single" w:sz="4" w:space="0" w:color="auto"/>
              <w:right w:val="single" w:sz="4" w:space="0" w:color="auto"/>
            </w:tcBorders>
            <w:vAlign w:val="center"/>
            <w:hideMark/>
            <w:tcPrChange w:id="6619" w:author="Stephanie Baer" w:date="2016-01-21T14:04:00Z">
              <w:tcPr>
                <w:tcW w:w="3264" w:type="dxa"/>
                <w:tcBorders>
                  <w:top w:val="single" w:sz="4" w:space="0" w:color="auto"/>
                  <w:left w:val="single" w:sz="4" w:space="0" w:color="auto"/>
                  <w:bottom w:val="single" w:sz="4" w:space="0" w:color="auto"/>
                  <w:right w:val="single" w:sz="4" w:space="0" w:color="auto"/>
                </w:tcBorders>
                <w:hideMark/>
              </w:tcPr>
            </w:tcPrChange>
          </w:tcPr>
          <w:p w14:paraId="38A38728" w14:textId="77777777" w:rsidR="00BC29AB" w:rsidRPr="00A05FC2" w:rsidRDefault="00BC29AB">
            <w:pPr>
              <w:pStyle w:val="TableText"/>
              <w:rPr>
                <w:rFonts w:eastAsiaTheme="minorHAnsi"/>
              </w:rPr>
              <w:pPrChange w:id="6620" w:author="Stephanie Baer" w:date="2016-01-21T14:06:00Z">
                <w:pPr>
                  <w:widowControl/>
                  <w:spacing w:after="160" w:line="259" w:lineRule="auto"/>
                  <w:jc w:val="left"/>
                </w:pPr>
              </w:pPrChange>
            </w:pPr>
            <w:r w:rsidRPr="00A05FC2">
              <w:rPr>
                <w:rFonts w:eastAsiaTheme="minorHAnsi"/>
              </w:rPr>
              <w:t>Multi-Family - Deemed</w:t>
            </w:r>
          </w:p>
        </w:tc>
        <w:tc>
          <w:tcPr>
            <w:tcW w:w="1672" w:type="dxa"/>
            <w:tcBorders>
              <w:top w:val="single" w:sz="4" w:space="0" w:color="auto"/>
              <w:left w:val="single" w:sz="4" w:space="0" w:color="auto"/>
              <w:bottom w:val="single" w:sz="4" w:space="0" w:color="auto"/>
              <w:right w:val="single" w:sz="4" w:space="0" w:color="auto"/>
            </w:tcBorders>
            <w:vAlign w:val="center"/>
            <w:hideMark/>
            <w:tcPrChange w:id="6621" w:author="Stephanie Baer" w:date="2016-01-21T14:04:00Z">
              <w:tcPr>
                <w:tcW w:w="1672" w:type="dxa"/>
                <w:tcBorders>
                  <w:top w:val="single" w:sz="4" w:space="0" w:color="auto"/>
                  <w:left w:val="single" w:sz="4" w:space="0" w:color="auto"/>
                  <w:bottom w:val="single" w:sz="4" w:space="0" w:color="auto"/>
                  <w:right w:val="single" w:sz="4" w:space="0" w:color="auto"/>
                </w:tcBorders>
                <w:hideMark/>
              </w:tcPr>
            </w:tcPrChange>
          </w:tcPr>
          <w:p w14:paraId="7484CFD0" w14:textId="77777777" w:rsidR="00BC29AB" w:rsidRPr="00A05FC2" w:rsidRDefault="00BC29AB">
            <w:pPr>
              <w:pStyle w:val="TableText"/>
              <w:rPr>
                <w:rFonts w:eastAsiaTheme="minorHAnsi"/>
              </w:rPr>
            </w:pPr>
            <w:r w:rsidRPr="00A05FC2">
              <w:rPr>
                <w:rFonts w:eastAsiaTheme="minorHAnsi"/>
              </w:rPr>
              <w:t>2.1</w:t>
            </w:r>
            <w:r w:rsidRPr="00F24B6B">
              <w:rPr>
                <w:rStyle w:val="FootnoteReference"/>
                <w:rFonts w:eastAsiaTheme="minorHAnsi"/>
              </w:rPr>
              <w:footnoteReference w:id="573"/>
            </w:r>
          </w:p>
        </w:tc>
      </w:tr>
      <w:tr w:rsidR="00BC29AB" w:rsidRPr="00A05FC2" w14:paraId="67F7FED6" w14:textId="77777777" w:rsidTr="00FF11A2">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6622" w:author="Stephanie Baer" w:date="2016-01-21T14:04: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6623" w:author="Stephanie Baer" w:date="2016-01-21T14:04:00Z">
            <w:trPr>
              <w:trHeight w:val="262"/>
              <w:jc w:val="center"/>
            </w:trPr>
          </w:trPrChange>
        </w:trPr>
        <w:tc>
          <w:tcPr>
            <w:tcW w:w="3264" w:type="dxa"/>
            <w:tcBorders>
              <w:top w:val="single" w:sz="4" w:space="0" w:color="auto"/>
              <w:left w:val="single" w:sz="4" w:space="0" w:color="auto"/>
              <w:bottom w:val="single" w:sz="4" w:space="0" w:color="auto"/>
              <w:right w:val="single" w:sz="4" w:space="0" w:color="auto"/>
            </w:tcBorders>
            <w:vAlign w:val="center"/>
            <w:hideMark/>
            <w:tcPrChange w:id="6624" w:author="Stephanie Baer" w:date="2016-01-21T14:04:00Z">
              <w:tcPr>
                <w:tcW w:w="3264" w:type="dxa"/>
                <w:tcBorders>
                  <w:top w:val="single" w:sz="4" w:space="0" w:color="auto"/>
                  <w:left w:val="single" w:sz="4" w:space="0" w:color="auto"/>
                  <w:bottom w:val="single" w:sz="4" w:space="0" w:color="auto"/>
                  <w:right w:val="single" w:sz="4" w:space="0" w:color="auto"/>
                </w:tcBorders>
                <w:hideMark/>
              </w:tcPr>
            </w:tcPrChange>
          </w:tcPr>
          <w:p w14:paraId="7F1F4012" w14:textId="77777777" w:rsidR="00BC29AB" w:rsidRPr="00A05FC2" w:rsidRDefault="00BC29AB">
            <w:pPr>
              <w:pStyle w:val="TableText"/>
              <w:rPr>
                <w:rFonts w:eastAsiaTheme="minorHAnsi"/>
              </w:rPr>
              <w:pPrChange w:id="6625" w:author="Stephanie Baer" w:date="2016-01-21T14:06:00Z">
                <w:pPr>
                  <w:widowControl/>
                  <w:spacing w:after="160" w:line="259" w:lineRule="auto"/>
                  <w:jc w:val="left"/>
                </w:pPr>
              </w:pPrChange>
            </w:pPr>
            <w:r w:rsidRPr="00A05FC2">
              <w:rPr>
                <w:rFonts w:eastAsiaTheme="minorHAnsi"/>
              </w:rPr>
              <w:t>Custom</w:t>
            </w:r>
          </w:p>
        </w:tc>
        <w:tc>
          <w:tcPr>
            <w:tcW w:w="1672" w:type="dxa"/>
            <w:tcBorders>
              <w:top w:val="single" w:sz="4" w:space="0" w:color="auto"/>
              <w:left w:val="single" w:sz="4" w:space="0" w:color="auto"/>
              <w:bottom w:val="single" w:sz="4" w:space="0" w:color="auto"/>
              <w:right w:val="single" w:sz="4" w:space="0" w:color="auto"/>
            </w:tcBorders>
            <w:vAlign w:val="center"/>
            <w:hideMark/>
            <w:tcPrChange w:id="6626" w:author="Stephanie Baer" w:date="2016-01-21T14:04:00Z">
              <w:tcPr>
                <w:tcW w:w="1672" w:type="dxa"/>
                <w:tcBorders>
                  <w:top w:val="single" w:sz="4" w:space="0" w:color="auto"/>
                  <w:left w:val="single" w:sz="4" w:space="0" w:color="auto"/>
                  <w:bottom w:val="single" w:sz="4" w:space="0" w:color="auto"/>
                  <w:right w:val="single" w:sz="4" w:space="0" w:color="auto"/>
                </w:tcBorders>
                <w:hideMark/>
              </w:tcPr>
            </w:tcPrChange>
          </w:tcPr>
          <w:p w14:paraId="6CE9FF67" w14:textId="77777777" w:rsidR="00BC29AB" w:rsidRPr="00A05FC2" w:rsidRDefault="00BC29AB">
            <w:pPr>
              <w:pStyle w:val="TableText"/>
              <w:rPr>
                <w:rFonts w:eastAsiaTheme="minorHAnsi"/>
              </w:rPr>
            </w:pPr>
            <w:r w:rsidRPr="00A05FC2">
              <w:rPr>
                <w:rFonts w:eastAsiaTheme="minorHAnsi"/>
              </w:rPr>
              <w:t>Actual Occupancy or  Number of Bedrooms</w:t>
            </w:r>
            <w:r w:rsidRPr="00F24B6B">
              <w:rPr>
                <w:rStyle w:val="FootnoteReference"/>
                <w:rFonts w:eastAsiaTheme="minorHAnsi"/>
              </w:rPr>
              <w:footnoteReference w:id="574"/>
            </w:r>
          </w:p>
        </w:tc>
      </w:tr>
    </w:tbl>
    <w:p w14:paraId="2FF851A7" w14:textId="77777777" w:rsidR="00BC29AB" w:rsidRPr="000B7BB6" w:rsidRDefault="00BC29AB" w:rsidP="00BC29AB">
      <w:pPr>
        <w:tabs>
          <w:tab w:val="left" w:pos="2430"/>
        </w:tabs>
        <w:spacing w:before="240"/>
        <w:ind w:left="2160" w:hanging="1440"/>
        <w:rPr>
          <w:rFonts w:cstheme="minorHAnsi"/>
          <w:noProof/>
        </w:rPr>
      </w:pPr>
      <w:r w:rsidRPr="00B41203">
        <w:rPr>
          <w:rFonts w:cstheme="minorHAnsi"/>
          <w:noProof/>
        </w:rPr>
        <w:t>SPCD</w:t>
      </w:r>
      <w:r w:rsidRPr="00B41203">
        <w:rPr>
          <w:rFonts w:cstheme="minorHAnsi"/>
          <w:noProof/>
        </w:rPr>
        <w:tab/>
        <w:t>=</w:t>
      </w:r>
      <w:r w:rsidRPr="000B7BB6">
        <w:rPr>
          <w:rFonts w:cstheme="minorHAnsi"/>
        </w:rPr>
        <w:t xml:space="preserve"> </w:t>
      </w:r>
      <w:r w:rsidRPr="000B7BB6">
        <w:rPr>
          <w:rFonts w:cstheme="minorHAnsi"/>
          <w:noProof/>
        </w:rPr>
        <w:t>Showers Per Capita Per Day</w:t>
      </w:r>
    </w:p>
    <w:p w14:paraId="64613B73" w14:textId="77777777" w:rsidR="00BC29AB" w:rsidRPr="00B41203" w:rsidRDefault="00BC29AB" w:rsidP="00BC29AB">
      <w:pPr>
        <w:tabs>
          <w:tab w:val="left" w:pos="2430"/>
        </w:tabs>
        <w:ind w:left="2160" w:hanging="1620"/>
        <w:rPr>
          <w:rFonts w:cstheme="minorHAnsi"/>
          <w:noProof/>
        </w:rPr>
      </w:pPr>
      <w:r w:rsidRPr="000B7BB6">
        <w:rPr>
          <w:rFonts w:cstheme="minorHAnsi"/>
          <w:noProof/>
        </w:rPr>
        <w:tab/>
        <w:t>=</w:t>
      </w:r>
      <w:r w:rsidRPr="000B7BB6">
        <w:rPr>
          <w:rFonts w:cstheme="minorHAnsi"/>
        </w:rPr>
        <w:t xml:space="preserve"> </w:t>
      </w:r>
      <w:r w:rsidRPr="000B7BB6">
        <w:rPr>
          <w:rFonts w:cstheme="minorHAnsi"/>
          <w:noProof/>
        </w:rPr>
        <w:t>0.</w:t>
      </w:r>
      <w:r>
        <w:rPr>
          <w:rFonts w:cstheme="minorHAnsi"/>
          <w:noProof/>
        </w:rPr>
        <w:t>6</w:t>
      </w:r>
      <w:r w:rsidRPr="008F033B">
        <w:rPr>
          <w:rStyle w:val="FootnoteReference"/>
        </w:rPr>
        <w:footnoteReference w:id="575"/>
      </w:r>
    </w:p>
    <w:p w14:paraId="01328512" w14:textId="77777777" w:rsidR="00BC29AB" w:rsidRDefault="00BC29AB" w:rsidP="00BC29AB">
      <w:pPr>
        <w:rPr>
          <w:rFonts w:cstheme="minorHAnsi"/>
          <w:noProof/>
        </w:rPr>
      </w:pPr>
      <w:r w:rsidRPr="000B7BB6">
        <w:rPr>
          <w:rFonts w:cstheme="minorHAnsi"/>
          <w:noProof/>
        </w:rPr>
        <w:tab/>
        <w:t>365.25</w:t>
      </w:r>
      <w:r w:rsidRPr="000B7BB6">
        <w:rPr>
          <w:rFonts w:cstheme="minorHAnsi"/>
          <w:noProof/>
        </w:rPr>
        <w:tab/>
      </w:r>
      <w:r w:rsidRPr="000B7BB6">
        <w:rPr>
          <w:rFonts w:cstheme="minorHAnsi"/>
          <w:noProof/>
        </w:rPr>
        <w:tab/>
        <w:t>= Days per year, on average.</w:t>
      </w:r>
    </w:p>
    <w:p w14:paraId="0A27B24C" w14:textId="77777777" w:rsidR="00BC29AB" w:rsidRPr="000B7BB6" w:rsidRDefault="00BC29AB" w:rsidP="00BC29AB">
      <w:pPr>
        <w:tabs>
          <w:tab w:val="left" w:pos="2430"/>
        </w:tabs>
        <w:ind w:left="2160" w:hanging="1440"/>
        <w:rPr>
          <w:rFonts w:cstheme="minorHAnsi"/>
          <w:noProof/>
        </w:rPr>
      </w:pPr>
      <w:r w:rsidRPr="000B7BB6">
        <w:rPr>
          <w:rFonts w:cstheme="minorHAnsi"/>
          <w:noProof/>
        </w:rPr>
        <w:t>SPH</w:t>
      </w:r>
      <w:r w:rsidRPr="000B7BB6">
        <w:rPr>
          <w:rFonts w:cstheme="minorHAnsi"/>
          <w:noProof/>
        </w:rPr>
        <w:tab/>
        <w:t>=</w:t>
      </w:r>
      <w:r w:rsidRPr="000B7BB6">
        <w:rPr>
          <w:rFonts w:cstheme="minorHAnsi"/>
        </w:rPr>
        <w:t xml:space="preserve"> </w:t>
      </w:r>
      <w:r w:rsidRPr="000B7BB6">
        <w:rPr>
          <w:rFonts w:cstheme="minorHAnsi"/>
          <w:noProof/>
        </w:rPr>
        <w:t>Showerheads Per Household so that per-showerhead savings fractions can be determined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387"/>
      </w:tblGrid>
      <w:tr w:rsidR="00BC29AB" w:rsidRPr="00E81AB0" w14:paraId="4A2C6E0D" w14:textId="77777777" w:rsidTr="00C04E8D">
        <w:trPr>
          <w:trHeight w:val="262"/>
          <w:tblHeader/>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FEFCE46" w14:textId="77777777" w:rsidR="00BC29AB" w:rsidRPr="00E81AB0" w:rsidRDefault="00BC29AB" w:rsidP="00C04E8D">
            <w:pPr>
              <w:jc w:val="center"/>
              <w:rPr>
                <w:rFonts w:eastAsiaTheme="minorHAnsi" w:cstheme="minorHAnsi"/>
                <w:b/>
                <w:color w:val="FFFFFF" w:themeColor="background1"/>
              </w:rPr>
            </w:pPr>
            <w:r w:rsidRPr="00E81AB0">
              <w:rPr>
                <w:rFonts w:eastAsiaTheme="minorHAnsi" w:cstheme="minorHAnsi"/>
                <w:b/>
                <w:color w:val="FFFFFF" w:themeColor="background1"/>
              </w:rPr>
              <w:t>Household Type</w:t>
            </w:r>
          </w:p>
        </w:tc>
        <w:tc>
          <w:tcPr>
            <w:tcW w:w="138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1DC92F68" w14:textId="77777777" w:rsidR="00BC29AB" w:rsidRPr="00E81AB0" w:rsidRDefault="00BC29AB" w:rsidP="00C04E8D">
            <w:pPr>
              <w:jc w:val="center"/>
              <w:rPr>
                <w:rFonts w:eastAsiaTheme="minorHAnsi" w:cstheme="minorHAnsi"/>
                <w:b/>
                <w:color w:val="FFFFFF" w:themeColor="background1"/>
              </w:rPr>
            </w:pPr>
            <w:r w:rsidRPr="00E81AB0">
              <w:rPr>
                <w:rFonts w:eastAsiaTheme="minorHAnsi" w:cstheme="minorHAnsi"/>
                <w:b/>
                <w:color w:val="FFFFFF" w:themeColor="background1"/>
              </w:rPr>
              <w:t>SPH</w:t>
            </w:r>
          </w:p>
        </w:tc>
      </w:tr>
      <w:tr w:rsidR="00BC29AB" w:rsidRPr="00E81AB0" w14:paraId="62CF911C" w14:textId="77777777" w:rsidTr="00C04E8D">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2586D2EF" w14:textId="77777777" w:rsidR="00BC29AB" w:rsidRPr="000F7A68" w:rsidRDefault="00BC29AB" w:rsidP="00C04E8D">
            <w:pPr>
              <w:rPr>
                <w:rFonts w:eastAsiaTheme="minorHAnsi"/>
              </w:rPr>
            </w:pPr>
            <w:r w:rsidRPr="000F7A68">
              <w:rPr>
                <w:rFonts w:eastAsiaTheme="minorHAnsi"/>
              </w:rPr>
              <w:t>Single-Family</w:t>
            </w:r>
          </w:p>
        </w:tc>
        <w:tc>
          <w:tcPr>
            <w:tcW w:w="1387" w:type="dxa"/>
            <w:tcBorders>
              <w:top w:val="single" w:sz="4" w:space="0" w:color="auto"/>
              <w:left w:val="single" w:sz="4" w:space="0" w:color="auto"/>
              <w:bottom w:val="single" w:sz="4" w:space="0" w:color="auto"/>
              <w:right w:val="single" w:sz="4" w:space="0" w:color="auto"/>
            </w:tcBorders>
            <w:vAlign w:val="center"/>
            <w:hideMark/>
          </w:tcPr>
          <w:p w14:paraId="4056F3B1" w14:textId="77777777" w:rsidR="00BC29AB" w:rsidRPr="000F7A68" w:rsidRDefault="00BC29AB" w:rsidP="00C04E8D">
            <w:pPr>
              <w:jc w:val="center"/>
              <w:rPr>
                <w:rFonts w:eastAsiaTheme="minorHAnsi"/>
              </w:rPr>
            </w:pPr>
            <w:r w:rsidRPr="000F7A68">
              <w:rPr>
                <w:rFonts w:eastAsiaTheme="minorHAnsi"/>
              </w:rPr>
              <w:t>1.79</w:t>
            </w:r>
            <w:r w:rsidRPr="000F7A68">
              <w:rPr>
                <w:rStyle w:val="FootnoteReference"/>
              </w:rPr>
              <w:footnoteReference w:id="576"/>
            </w:r>
          </w:p>
        </w:tc>
      </w:tr>
      <w:tr w:rsidR="00BC29AB" w:rsidRPr="00E81AB0" w14:paraId="27D783B1" w14:textId="77777777" w:rsidTr="00C04E8D">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4FFEC7C5" w14:textId="77777777" w:rsidR="00BC29AB" w:rsidRPr="000F7A68" w:rsidRDefault="00BC29AB" w:rsidP="00C04E8D">
            <w:pPr>
              <w:rPr>
                <w:rFonts w:eastAsiaTheme="minorHAnsi"/>
              </w:rPr>
            </w:pPr>
            <w:r w:rsidRPr="000F7A68">
              <w:rPr>
                <w:rFonts w:eastAsiaTheme="minorHAnsi"/>
              </w:rPr>
              <w:t>Multi-Family</w:t>
            </w:r>
          </w:p>
        </w:tc>
        <w:tc>
          <w:tcPr>
            <w:tcW w:w="1387" w:type="dxa"/>
            <w:tcBorders>
              <w:top w:val="single" w:sz="4" w:space="0" w:color="auto"/>
              <w:left w:val="single" w:sz="4" w:space="0" w:color="auto"/>
              <w:bottom w:val="single" w:sz="4" w:space="0" w:color="auto"/>
              <w:right w:val="single" w:sz="4" w:space="0" w:color="auto"/>
            </w:tcBorders>
            <w:vAlign w:val="center"/>
            <w:hideMark/>
          </w:tcPr>
          <w:p w14:paraId="7C42C048" w14:textId="77777777" w:rsidR="00BC29AB" w:rsidRPr="000F7A68" w:rsidRDefault="00BC29AB" w:rsidP="00C04E8D">
            <w:pPr>
              <w:jc w:val="center"/>
              <w:rPr>
                <w:rFonts w:eastAsiaTheme="minorHAnsi"/>
              </w:rPr>
            </w:pPr>
            <w:r w:rsidRPr="000F7A68">
              <w:rPr>
                <w:rFonts w:eastAsiaTheme="minorHAnsi"/>
              </w:rPr>
              <w:t>1.3</w:t>
            </w:r>
            <w:r w:rsidRPr="000F7A68">
              <w:rPr>
                <w:rStyle w:val="FootnoteReference"/>
                <w:rFonts w:eastAsiaTheme="minorHAnsi"/>
              </w:rPr>
              <w:footnoteReference w:id="577"/>
            </w:r>
          </w:p>
        </w:tc>
      </w:tr>
      <w:tr w:rsidR="00BC29AB" w:rsidRPr="00E81AB0" w14:paraId="1253C123" w14:textId="77777777" w:rsidTr="00C04E8D">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11E3E8C2" w14:textId="77777777" w:rsidR="00BC29AB" w:rsidRPr="000F7A68" w:rsidRDefault="00BC29AB" w:rsidP="00C04E8D">
            <w:pPr>
              <w:rPr>
                <w:rFonts w:eastAsiaTheme="minorHAnsi"/>
              </w:rPr>
            </w:pPr>
            <w:r w:rsidRPr="000F7A68">
              <w:rPr>
                <w:rFonts w:eastAsiaTheme="minorHAnsi"/>
              </w:rPr>
              <w:t>Custom</w:t>
            </w:r>
          </w:p>
        </w:tc>
        <w:tc>
          <w:tcPr>
            <w:tcW w:w="1387" w:type="dxa"/>
            <w:tcBorders>
              <w:top w:val="single" w:sz="4" w:space="0" w:color="auto"/>
              <w:left w:val="single" w:sz="4" w:space="0" w:color="auto"/>
              <w:bottom w:val="single" w:sz="4" w:space="0" w:color="auto"/>
              <w:right w:val="single" w:sz="4" w:space="0" w:color="auto"/>
            </w:tcBorders>
            <w:vAlign w:val="center"/>
            <w:hideMark/>
          </w:tcPr>
          <w:p w14:paraId="6F650A94" w14:textId="77777777" w:rsidR="00BC29AB" w:rsidRPr="000F7A68" w:rsidRDefault="00BC29AB" w:rsidP="00C04E8D">
            <w:pPr>
              <w:jc w:val="center"/>
              <w:rPr>
                <w:rFonts w:eastAsiaTheme="minorHAnsi"/>
              </w:rPr>
            </w:pPr>
            <w:r w:rsidRPr="000F7A68">
              <w:rPr>
                <w:rFonts w:eastAsiaTheme="minorHAnsi"/>
              </w:rPr>
              <w:t>Actual</w:t>
            </w:r>
          </w:p>
        </w:tc>
      </w:tr>
    </w:tbl>
    <w:p w14:paraId="32250873" w14:textId="77777777" w:rsidR="00BC29AB" w:rsidRPr="00B41203" w:rsidRDefault="00BC29AB" w:rsidP="00BC29AB">
      <w:pPr>
        <w:ind w:left="1440"/>
        <w:rPr>
          <w:rFonts w:cstheme="minorHAnsi"/>
          <w:noProof/>
        </w:rPr>
      </w:pPr>
    </w:p>
    <w:p w14:paraId="51C1E81C" w14:textId="77777777" w:rsidR="00BC29AB" w:rsidRPr="000B7BB6" w:rsidRDefault="00BC29AB" w:rsidP="00BC29AB">
      <w:pPr>
        <w:spacing w:before="240"/>
        <w:ind w:left="720"/>
        <w:rPr>
          <w:rFonts w:cstheme="minorHAnsi"/>
          <w:noProof/>
        </w:rPr>
      </w:pPr>
      <w:r w:rsidRPr="000B7BB6">
        <w:rPr>
          <w:rFonts w:cstheme="minorHAnsi"/>
          <w:noProof/>
        </w:rPr>
        <w:t>EPG_electric</w:t>
      </w:r>
      <w:r w:rsidRPr="000B7BB6">
        <w:rPr>
          <w:rFonts w:cstheme="minorHAnsi"/>
          <w:noProof/>
        </w:rPr>
        <w:tab/>
        <w:t>=</w:t>
      </w:r>
      <w:r w:rsidRPr="000B7BB6">
        <w:rPr>
          <w:rFonts w:cstheme="minorHAnsi"/>
        </w:rPr>
        <w:t xml:space="preserve"> </w:t>
      </w:r>
      <w:r w:rsidRPr="000B7BB6">
        <w:rPr>
          <w:rFonts w:cstheme="minorHAnsi"/>
          <w:noProof/>
        </w:rPr>
        <w:t>Energy per gallon of hot water supplied by electric</w:t>
      </w:r>
    </w:p>
    <w:p w14:paraId="16F26D31" w14:textId="77777777" w:rsidR="00BC29AB" w:rsidRPr="000B7BB6" w:rsidRDefault="00BC29AB" w:rsidP="00BC29AB">
      <w:pPr>
        <w:ind w:left="2160"/>
        <w:rPr>
          <w:rFonts w:cstheme="minorHAnsi"/>
          <w:szCs w:val="20"/>
        </w:rPr>
      </w:pPr>
      <w:r w:rsidRPr="000B7BB6">
        <w:rPr>
          <w:rFonts w:cstheme="minorHAnsi"/>
          <w:szCs w:val="20"/>
        </w:rPr>
        <w:t>= (8.33 * 1.0 * (ShowerTemp - SupplyTemp)) / (RE_electric * 3412)</w:t>
      </w:r>
    </w:p>
    <w:p w14:paraId="6D539D4E" w14:textId="77777777" w:rsidR="00BC29AB" w:rsidRPr="000B7BB6" w:rsidRDefault="00BC29AB" w:rsidP="00BC29AB">
      <w:pPr>
        <w:ind w:left="2160"/>
        <w:rPr>
          <w:rFonts w:cstheme="minorHAnsi"/>
          <w:noProof/>
          <w:szCs w:val="20"/>
        </w:rPr>
      </w:pPr>
      <w:r w:rsidRPr="000B7BB6">
        <w:rPr>
          <w:rFonts w:cstheme="minorHAnsi"/>
          <w:szCs w:val="20"/>
        </w:rPr>
        <w:t>= (8.33 * 1.0 * (10</w:t>
      </w:r>
      <w:r>
        <w:rPr>
          <w:rFonts w:cstheme="minorHAnsi"/>
          <w:szCs w:val="20"/>
        </w:rPr>
        <w:t>1</w:t>
      </w:r>
      <w:r w:rsidRPr="000B7BB6">
        <w:rPr>
          <w:rFonts w:cstheme="minorHAnsi"/>
          <w:szCs w:val="20"/>
        </w:rPr>
        <w:t xml:space="preserve"> – 54.1)) / (0.98 * 3412)</w:t>
      </w:r>
    </w:p>
    <w:p w14:paraId="3BC6B57E" w14:textId="77777777" w:rsidR="00BC29AB" w:rsidRPr="000B7BB6" w:rsidRDefault="00BC29AB" w:rsidP="00BC29AB">
      <w:pPr>
        <w:ind w:left="2160"/>
        <w:rPr>
          <w:rFonts w:cstheme="minorHAnsi"/>
          <w:noProof/>
        </w:rPr>
      </w:pPr>
      <w:r w:rsidRPr="000B7BB6">
        <w:rPr>
          <w:rFonts w:cstheme="minorHAnsi"/>
          <w:noProof/>
        </w:rPr>
        <w:t>= 0.1</w:t>
      </w:r>
      <w:r>
        <w:rPr>
          <w:rFonts w:cstheme="minorHAnsi"/>
          <w:noProof/>
        </w:rPr>
        <w:t>17</w:t>
      </w:r>
      <w:r w:rsidRPr="000B7BB6">
        <w:rPr>
          <w:rFonts w:cstheme="minorHAnsi"/>
          <w:noProof/>
        </w:rPr>
        <w:t xml:space="preserve"> kWh/gal</w:t>
      </w:r>
    </w:p>
    <w:p w14:paraId="512D7BDD" w14:textId="77777777" w:rsidR="00BC29AB" w:rsidRPr="000B7BB6" w:rsidRDefault="00BC29AB" w:rsidP="00BC29AB">
      <w:pPr>
        <w:ind w:firstLine="720"/>
        <w:rPr>
          <w:rFonts w:cstheme="minorHAnsi"/>
          <w:szCs w:val="20"/>
        </w:rPr>
      </w:pPr>
      <w:r w:rsidRPr="000B7BB6">
        <w:rPr>
          <w:rFonts w:cstheme="minorHAnsi"/>
          <w:noProof/>
        </w:rPr>
        <w:lastRenderedPageBreak/>
        <w:t>8.33</w:t>
      </w:r>
      <w:r w:rsidRPr="000B7BB6">
        <w:rPr>
          <w:rFonts w:cstheme="minorHAnsi"/>
          <w:noProof/>
        </w:rPr>
        <w:tab/>
      </w:r>
      <w:r w:rsidRPr="000B7BB6">
        <w:rPr>
          <w:rFonts w:cstheme="minorHAnsi"/>
          <w:noProof/>
        </w:rPr>
        <w:tab/>
        <w:t xml:space="preserve">= </w:t>
      </w:r>
      <w:r w:rsidRPr="000B7BB6">
        <w:rPr>
          <w:rFonts w:cstheme="minorHAnsi"/>
          <w:szCs w:val="20"/>
        </w:rPr>
        <w:t>Specific weight of water (lbs/gallon)</w:t>
      </w:r>
    </w:p>
    <w:p w14:paraId="58F5A600" w14:textId="77777777" w:rsidR="00BC29AB" w:rsidRPr="000B7BB6" w:rsidRDefault="00BC29AB" w:rsidP="00BC29AB">
      <w:pPr>
        <w:ind w:firstLine="720"/>
        <w:rPr>
          <w:rFonts w:cstheme="minorHAnsi"/>
          <w:noProof/>
        </w:rPr>
      </w:pPr>
      <w:r w:rsidRPr="000B7BB6">
        <w:rPr>
          <w:rFonts w:cstheme="minorHAnsi"/>
          <w:szCs w:val="20"/>
        </w:rPr>
        <w:t>1.0</w:t>
      </w:r>
      <w:r w:rsidRPr="000B7BB6">
        <w:rPr>
          <w:rFonts w:cstheme="minorHAnsi"/>
          <w:szCs w:val="20"/>
        </w:rPr>
        <w:tab/>
      </w:r>
      <w:r w:rsidRPr="000B7BB6">
        <w:rPr>
          <w:rFonts w:cstheme="minorHAnsi"/>
          <w:szCs w:val="20"/>
        </w:rPr>
        <w:tab/>
        <w:t>= Heat Capacity of water (btu/lb-</w:t>
      </w:r>
      <w:r>
        <w:rPr>
          <w:rFonts w:cstheme="minorHAnsi"/>
          <w:szCs w:val="20"/>
        </w:rPr>
        <w:t>°</w:t>
      </w:r>
      <w:r w:rsidRPr="000B7BB6">
        <w:rPr>
          <w:rFonts w:cstheme="minorHAnsi"/>
          <w:szCs w:val="20"/>
        </w:rPr>
        <w:t>)</w:t>
      </w:r>
    </w:p>
    <w:p w14:paraId="62EE2A3C" w14:textId="77777777" w:rsidR="00BC29AB" w:rsidRPr="000B7BB6" w:rsidRDefault="00BC29AB" w:rsidP="00BC29AB">
      <w:pPr>
        <w:ind w:firstLine="720"/>
        <w:rPr>
          <w:rFonts w:cstheme="minorHAnsi"/>
          <w:noProof/>
        </w:rPr>
      </w:pPr>
      <w:r w:rsidRPr="000B7BB6">
        <w:rPr>
          <w:rFonts w:cstheme="minorHAnsi"/>
          <w:noProof/>
        </w:rPr>
        <w:t>ShowerTemp</w:t>
      </w:r>
      <w:r w:rsidRPr="000B7BB6">
        <w:rPr>
          <w:rFonts w:cstheme="minorHAnsi"/>
          <w:noProof/>
        </w:rPr>
        <w:tab/>
        <w:t>= Assumed temperature of water</w:t>
      </w:r>
    </w:p>
    <w:p w14:paraId="65D730A3" w14:textId="77777777" w:rsidR="00BC29AB" w:rsidRPr="000B7BB6" w:rsidRDefault="00BC29AB" w:rsidP="00BC29AB">
      <w:pPr>
        <w:ind w:firstLine="720"/>
        <w:rPr>
          <w:rFonts w:cstheme="minorHAnsi"/>
          <w:noProof/>
        </w:rPr>
      </w:pPr>
      <w:r w:rsidRPr="000B7BB6">
        <w:rPr>
          <w:rFonts w:cstheme="minorHAnsi"/>
          <w:noProof/>
        </w:rPr>
        <w:tab/>
      </w:r>
      <w:r w:rsidRPr="000B7BB6">
        <w:rPr>
          <w:rFonts w:cstheme="minorHAnsi"/>
          <w:noProof/>
        </w:rPr>
        <w:tab/>
        <w:t>= 10</w:t>
      </w:r>
      <w:r>
        <w:rPr>
          <w:rFonts w:cstheme="minorHAnsi"/>
          <w:noProof/>
        </w:rPr>
        <w:t>1</w:t>
      </w:r>
      <w:r w:rsidRPr="000B7BB6">
        <w:rPr>
          <w:rFonts w:cstheme="minorHAnsi"/>
          <w:noProof/>
        </w:rPr>
        <w:t xml:space="preserve">F </w:t>
      </w:r>
      <w:r w:rsidRPr="000B7BB6">
        <w:rPr>
          <w:rFonts w:cstheme="minorHAnsi"/>
          <w:noProof/>
          <w:vertAlign w:val="superscript"/>
        </w:rPr>
        <w:footnoteReference w:id="578"/>
      </w:r>
    </w:p>
    <w:p w14:paraId="0B71CC30" w14:textId="77777777" w:rsidR="00BC29AB" w:rsidRPr="000B7BB6" w:rsidRDefault="00BC29AB" w:rsidP="00BC29AB">
      <w:pPr>
        <w:ind w:firstLine="720"/>
        <w:rPr>
          <w:rFonts w:cstheme="minorHAnsi"/>
          <w:noProof/>
        </w:rPr>
      </w:pPr>
      <w:r w:rsidRPr="000B7BB6">
        <w:rPr>
          <w:rFonts w:cstheme="minorHAnsi"/>
          <w:noProof/>
        </w:rPr>
        <w:t>SupplyTemp</w:t>
      </w:r>
      <w:r w:rsidRPr="000B7BB6">
        <w:rPr>
          <w:rFonts w:cstheme="minorHAnsi"/>
          <w:noProof/>
        </w:rPr>
        <w:tab/>
        <w:t>= Assumed temperature of water entering house</w:t>
      </w:r>
    </w:p>
    <w:p w14:paraId="27B3014A" w14:textId="77777777" w:rsidR="00BC29AB" w:rsidRPr="000B7BB6" w:rsidRDefault="00BC29AB" w:rsidP="00BC29AB">
      <w:pPr>
        <w:rPr>
          <w:rFonts w:cstheme="minorHAnsi"/>
          <w:noProof/>
        </w:rPr>
      </w:pPr>
      <w:r w:rsidRPr="000B7BB6">
        <w:rPr>
          <w:rFonts w:cstheme="minorHAnsi"/>
          <w:noProof/>
        </w:rPr>
        <w:tab/>
      </w:r>
      <w:r w:rsidRPr="000B7BB6">
        <w:rPr>
          <w:rFonts w:cstheme="minorHAnsi"/>
          <w:noProof/>
        </w:rPr>
        <w:tab/>
      </w:r>
      <w:r w:rsidRPr="000B7BB6">
        <w:rPr>
          <w:rFonts w:cstheme="minorHAnsi"/>
          <w:noProof/>
        </w:rPr>
        <w:tab/>
        <w:t xml:space="preserve">= 54.1F </w:t>
      </w:r>
      <w:r w:rsidRPr="000B7BB6">
        <w:rPr>
          <w:rFonts w:cstheme="minorHAnsi"/>
          <w:noProof/>
          <w:vertAlign w:val="superscript"/>
        </w:rPr>
        <w:footnoteReference w:id="579"/>
      </w:r>
    </w:p>
    <w:p w14:paraId="19454209" w14:textId="77777777" w:rsidR="00BC29AB" w:rsidRPr="000B7BB6" w:rsidRDefault="00BC29AB" w:rsidP="00BC29AB">
      <w:pPr>
        <w:ind w:firstLine="720"/>
        <w:rPr>
          <w:rFonts w:cstheme="minorHAnsi"/>
          <w:szCs w:val="20"/>
        </w:rPr>
      </w:pPr>
      <w:r w:rsidRPr="000B7BB6">
        <w:rPr>
          <w:rFonts w:cstheme="minorHAnsi"/>
          <w:szCs w:val="20"/>
        </w:rPr>
        <w:t>RE_electric</w:t>
      </w:r>
      <w:r w:rsidRPr="000B7BB6">
        <w:rPr>
          <w:rFonts w:cstheme="minorHAnsi"/>
          <w:szCs w:val="20"/>
        </w:rPr>
        <w:tab/>
        <w:t>= Recovery efficiency of electric water heater</w:t>
      </w:r>
    </w:p>
    <w:p w14:paraId="1103180F" w14:textId="77777777" w:rsidR="00BC29AB" w:rsidRPr="000B7BB6" w:rsidRDefault="00BC29AB" w:rsidP="00BC29AB">
      <w:pPr>
        <w:ind w:left="720"/>
        <w:rPr>
          <w:rFonts w:cstheme="minorHAnsi"/>
          <w:szCs w:val="20"/>
        </w:rPr>
      </w:pPr>
      <w:r w:rsidRPr="000B7BB6">
        <w:rPr>
          <w:rFonts w:cstheme="minorHAnsi"/>
          <w:szCs w:val="20"/>
        </w:rPr>
        <w:tab/>
      </w:r>
      <w:r w:rsidRPr="000B7BB6">
        <w:rPr>
          <w:rFonts w:cstheme="minorHAnsi"/>
          <w:szCs w:val="20"/>
        </w:rPr>
        <w:tab/>
        <w:t xml:space="preserve">= 98% </w:t>
      </w:r>
      <w:r w:rsidRPr="000B7BB6">
        <w:rPr>
          <w:rFonts w:cstheme="minorHAnsi"/>
          <w:szCs w:val="20"/>
          <w:vertAlign w:val="superscript"/>
        </w:rPr>
        <w:footnoteReference w:id="580"/>
      </w:r>
    </w:p>
    <w:p w14:paraId="3EBEA12F" w14:textId="77777777" w:rsidR="00BC29AB" w:rsidRPr="000B7BB6" w:rsidRDefault="00BC29AB" w:rsidP="00BC29AB">
      <w:pPr>
        <w:ind w:firstLine="720"/>
        <w:rPr>
          <w:rFonts w:cstheme="minorHAnsi"/>
          <w:szCs w:val="20"/>
        </w:rPr>
      </w:pPr>
      <w:r w:rsidRPr="000B7BB6">
        <w:rPr>
          <w:rFonts w:cstheme="minorHAnsi"/>
          <w:szCs w:val="20"/>
        </w:rPr>
        <w:t>3412</w:t>
      </w:r>
      <w:r w:rsidRPr="000B7BB6">
        <w:rPr>
          <w:rFonts w:cstheme="minorHAnsi"/>
          <w:szCs w:val="20"/>
        </w:rPr>
        <w:tab/>
      </w:r>
      <w:r w:rsidRPr="000B7BB6">
        <w:rPr>
          <w:rFonts w:cstheme="minorHAnsi"/>
          <w:szCs w:val="20"/>
        </w:rPr>
        <w:tab/>
        <w:t>= Converts Btu to kWh (btu/kWh)</w:t>
      </w:r>
    </w:p>
    <w:p w14:paraId="323A6895" w14:textId="77777777" w:rsidR="00BC29AB" w:rsidRPr="000B7BB6" w:rsidRDefault="00BC29AB" w:rsidP="00BC29AB">
      <w:pPr>
        <w:ind w:firstLine="720"/>
        <w:rPr>
          <w:rFonts w:cstheme="minorHAnsi"/>
          <w:noProof/>
        </w:rPr>
      </w:pPr>
      <w:r w:rsidRPr="000B7BB6">
        <w:rPr>
          <w:rFonts w:cstheme="minorHAnsi"/>
          <w:noProof/>
        </w:rPr>
        <w:t>ISR</w:t>
      </w:r>
      <w:r w:rsidRPr="000B7BB6">
        <w:rPr>
          <w:rFonts w:cstheme="minorHAnsi"/>
          <w:noProof/>
        </w:rPr>
        <w:tab/>
      </w:r>
      <w:r w:rsidRPr="000B7BB6">
        <w:rPr>
          <w:rFonts w:cstheme="minorHAnsi"/>
          <w:noProof/>
        </w:rPr>
        <w:tab/>
        <w:t>=</w:t>
      </w:r>
      <w:r w:rsidRPr="000B7BB6">
        <w:rPr>
          <w:rFonts w:cstheme="minorHAnsi"/>
        </w:rPr>
        <w:t xml:space="preserve"> </w:t>
      </w:r>
      <w:r w:rsidRPr="000B7BB6">
        <w:rPr>
          <w:rFonts w:cstheme="minorHAnsi"/>
          <w:noProof/>
        </w:rPr>
        <w:t>In service rate of showerhead</w:t>
      </w:r>
    </w:p>
    <w:p w14:paraId="05CAF42C" w14:textId="77777777" w:rsidR="00BC29AB" w:rsidRPr="000B7BB6" w:rsidRDefault="00BC29AB" w:rsidP="00BC29AB">
      <w:pPr>
        <w:ind w:left="2160"/>
        <w:rPr>
          <w:rFonts w:cstheme="minorHAnsi"/>
          <w:noProof/>
        </w:rPr>
      </w:pPr>
      <w:r w:rsidRPr="000B7BB6">
        <w:rPr>
          <w:rFonts w:cstheme="minorHAnsi"/>
          <w:noProof/>
        </w:rPr>
        <w:t>= Dependant on program delivery method as listed in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852"/>
        <w:tblGridChange w:id="6629">
          <w:tblGrid>
            <w:gridCol w:w="3264"/>
            <w:gridCol w:w="1852"/>
          </w:tblGrid>
        </w:tblGridChange>
      </w:tblGrid>
      <w:tr w:rsidR="00BC29AB" w:rsidRPr="00E81AB0" w14:paraId="0F8E4495" w14:textId="77777777" w:rsidTr="00C04E8D">
        <w:trPr>
          <w:trHeight w:val="262"/>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605FFDE" w14:textId="77777777" w:rsidR="00BC29AB" w:rsidRPr="00E81AB0" w:rsidRDefault="00BC29AB" w:rsidP="00C04E8D">
            <w:pPr>
              <w:keepNext/>
              <w:jc w:val="center"/>
              <w:rPr>
                <w:rFonts w:eastAsiaTheme="minorHAnsi" w:cstheme="minorHAnsi"/>
                <w:b/>
                <w:color w:val="FFFFFF" w:themeColor="background1"/>
              </w:rPr>
            </w:pPr>
            <w:r w:rsidRPr="00E81AB0">
              <w:rPr>
                <w:rFonts w:eastAsiaTheme="minorHAnsi" w:cstheme="minorHAnsi"/>
                <w:b/>
                <w:color w:val="FFFFFF" w:themeColor="background1"/>
              </w:rPr>
              <w:t>Selection</w:t>
            </w:r>
          </w:p>
        </w:tc>
        <w:tc>
          <w:tcPr>
            <w:tcW w:w="185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F35D738" w14:textId="77777777" w:rsidR="00BC29AB" w:rsidRPr="00E81AB0" w:rsidRDefault="00BC29AB" w:rsidP="00C04E8D">
            <w:pPr>
              <w:keepNext/>
              <w:jc w:val="center"/>
              <w:rPr>
                <w:rFonts w:eastAsiaTheme="minorHAnsi" w:cstheme="minorHAnsi"/>
                <w:b/>
                <w:color w:val="FFFFFF" w:themeColor="background1"/>
              </w:rPr>
            </w:pPr>
            <w:r w:rsidRPr="00E81AB0">
              <w:rPr>
                <w:rFonts w:eastAsiaTheme="minorHAnsi" w:cstheme="minorHAnsi"/>
                <w:b/>
                <w:color w:val="FFFFFF" w:themeColor="background1"/>
              </w:rPr>
              <w:t>ISR</w:t>
            </w:r>
          </w:p>
        </w:tc>
      </w:tr>
      <w:tr w:rsidR="00BC29AB" w:rsidRPr="00E81AB0" w14:paraId="046489C3" w14:textId="77777777" w:rsidTr="00C04E8D">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FE9B54F" w14:textId="77777777" w:rsidR="00BC29AB" w:rsidRPr="000F7A68" w:rsidRDefault="00BC29AB" w:rsidP="00C04E8D">
            <w:pPr>
              <w:rPr>
                <w:rFonts w:eastAsiaTheme="minorHAnsi"/>
              </w:rPr>
            </w:pPr>
            <w:r w:rsidRPr="000F7A68">
              <w:rPr>
                <w:rFonts w:eastAsiaTheme="minorHAnsi"/>
              </w:rPr>
              <w:t>Direct Install - Single Family</w:t>
            </w:r>
          </w:p>
        </w:tc>
        <w:tc>
          <w:tcPr>
            <w:tcW w:w="1852" w:type="dxa"/>
            <w:tcBorders>
              <w:top w:val="single" w:sz="4" w:space="0" w:color="auto"/>
              <w:left w:val="single" w:sz="4" w:space="0" w:color="auto"/>
              <w:bottom w:val="single" w:sz="4" w:space="0" w:color="auto"/>
              <w:right w:val="single" w:sz="4" w:space="0" w:color="auto"/>
            </w:tcBorders>
            <w:hideMark/>
          </w:tcPr>
          <w:p w14:paraId="23DD85D9" w14:textId="77777777" w:rsidR="00BC29AB" w:rsidRPr="000F7A68" w:rsidRDefault="00BC29AB" w:rsidP="00C04E8D">
            <w:pPr>
              <w:jc w:val="center"/>
              <w:rPr>
                <w:rFonts w:eastAsiaTheme="minorHAnsi"/>
              </w:rPr>
            </w:pPr>
            <w:r w:rsidRPr="000F7A68">
              <w:rPr>
                <w:rFonts w:eastAsiaTheme="minorHAnsi"/>
              </w:rPr>
              <w:t>0.98</w:t>
            </w:r>
            <w:r w:rsidRPr="000F7A68">
              <w:rPr>
                <w:rStyle w:val="FootnoteReference"/>
                <w:b/>
              </w:rPr>
              <w:footnoteReference w:id="581"/>
            </w:r>
          </w:p>
        </w:tc>
      </w:tr>
      <w:tr w:rsidR="00BC29AB" w:rsidRPr="00E81AB0" w14:paraId="6B50835B" w14:textId="77777777" w:rsidTr="00C04E8D">
        <w:trPr>
          <w:trHeight w:val="262"/>
          <w:jc w:val="center"/>
        </w:trPr>
        <w:tc>
          <w:tcPr>
            <w:tcW w:w="3264" w:type="dxa"/>
            <w:tcBorders>
              <w:top w:val="single" w:sz="4" w:space="0" w:color="auto"/>
              <w:left w:val="single" w:sz="4" w:space="0" w:color="auto"/>
              <w:bottom w:val="single" w:sz="4" w:space="0" w:color="auto"/>
              <w:right w:val="single" w:sz="4" w:space="0" w:color="auto"/>
            </w:tcBorders>
          </w:tcPr>
          <w:p w14:paraId="2005AC99" w14:textId="77777777" w:rsidR="00BC29AB" w:rsidRPr="000F7A68" w:rsidRDefault="00BC29AB" w:rsidP="00C04E8D">
            <w:pPr>
              <w:rPr>
                <w:rFonts w:eastAsiaTheme="minorHAnsi"/>
              </w:rPr>
            </w:pPr>
            <w:r w:rsidRPr="000F7A68">
              <w:rPr>
                <w:rFonts w:eastAsiaTheme="minorHAnsi"/>
              </w:rPr>
              <w:t xml:space="preserve">Direct Install – Multi Family </w:t>
            </w:r>
          </w:p>
        </w:tc>
        <w:tc>
          <w:tcPr>
            <w:tcW w:w="1852" w:type="dxa"/>
            <w:tcBorders>
              <w:top w:val="single" w:sz="4" w:space="0" w:color="auto"/>
              <w:left w:val="single" w:sz="4" w:space="0" w:color="auto"/>
              <w:bottom w:val="single" w:sz="4" w:space="0" w:color="auto"/>
              <w:right w:val="single" w:sz="4" w:space="0" w:color="auto"/>
            </w:tcBorders>
          </w:tcPr>
          <w:p w14:paraId="14BB2A40" w14:textId="77777777" w:rsidR="00BC29AB" w:rsidRPr="000F7A68" w:rsidRDefault="00BC29AB" w:rsidP="00C04E8D">
            <w:pPr>
              <w:jc w:val="center"/>
              <w:rPr>
                <w:rFonts w:eastAsiaTheme="minorHAnsi"/>
              </w:rPr>
            </w:pPr>
            <w:r w:rsidRPr="000F7A68">
              <w:rPr>
                <w:rFonts w:eastAsiaTheme="minorHAnsi"/>
              </w:rPr>
              <w:t>0.</w:t>
            </w:r>
            <w:r w:rsidRPr="00E81AB0">
              <w:rPr>
                <w:rFonts w:eastAsiaTheme="minorHAnsi"/>
              </w:rPr>
              <w:t>95</w:t>
            </w:r>
            <w:r w:rsidRPr="000F7A68">
              <w:rPr>
                <w:rStyle w:val="FootnoteReference"/>
                <w:rFonts w:eastAsiaTheme="minorHAnsi"/>
              </w:rPr>
              <w:footnoteReference w:id="582"/>
            </w:r>
          </w:p>
        </w:tc>
      </w:tr>
      <w:tr w:rsidR="00BC29AB" w:rsidRPr="00E81AB0" w14:paraId="75BF01C1" w14:textId="77777777" w:rsidTr="00C04E8D">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0ACC3D69" w14:textId="77777777" w:rsidR="00BC29AB" w:rsidRPr="000F7A68" w:rsidRDefault="00BC29AB" w:rsidP="00C04E8D">
            <w:pPr>
              <w:rPr>
                <w:rFonts w:eastAsiaTheme="minorHAnsi"/>
              </w:rPr>
            </w:pPr>
            <w:r w:rsidRPr="000F7A68">
              <w:rPr>
                <w:rFonts w:eastAsiaTheme="minorHAnsi"/>
              </w:rPr>
              <w:t>Efficiency Kit</w:t>
            </w:r>
            <w:ins w:id="6630" w:author="Bridgid Lutz" w:date="2015-07-31T15:17:00Z">
              <w:r>
                <w:rPr>
                  <w:rFonts w:eastAsiaTheme="minorHAnsi"/>
                </w:rPr>
                <w:t>s--One</w:t>
              </w:r>
            </w:ins>
            <w:ins w:id="6631" w:author="Bridgid Lutz" w:date="2015-07-31T15:16:00Z">
              <w:r>
                <w:rPr>
                  <w:rFonts w:eastAsiaTheme="minorHAnsi"/>
                </w:rPr>
                <w:t xml:space="preserve"> showerhead kit</w:t>
              </w:r>
            </w:ins>
          </w:p>
        </w:tc>
        <w:tc>
          <w:tcPr>
            <w:tcW w:w="1852" w:type="dxa"/>
            <w:tcBorders>
              <w:top w:val="single" w:sz="4" w:space="0" w:color="auto"/>
              <w:left w:val="single" w:sz="4" w:space="0" w:color="auto"/>
              <w:bottom w:val="single" w:sz="4" w:space="0" w:color="auto"/>
              <w:right w:val="single" w:sz="4" w:space="0" w:color="auto"/>
            </w:tcBorders>
            <w:hideMark/>
          </w:tcPr>
          <w:p w14:paraId="585CA8A7" w14:textId="77777777" w:rsidR="00BC29AB" w:rsidRPr="000F7A68" w:rsidRDefault="00BC29AB" w:rsidP="00C04E8D">
            <w:pPr>
              <w:jc w:val="center"/>
              <w:rPr>
                <w:rFonts w:eastAsiaTheme="minorHAnsi"/>
              </w:rPr>
            </w:pPr>
            <w:del w:id="6632" w:author="Bridgid Lutz" w:date="2015-07-31T15:16:00Z">
              <w:r w:rsidRPr="000F7A68" w:rsidDel="0073695D">
                <w:rPr>
                  <w:rFonts w:eastAsiaTheme="minorHAnsi"/>
                </w:rPr>
                <w:delText>To be determined through evaluation</w:delText>
              </w:r>
            </w:del>
            <w:ins w:id="6633" w:author="Bridgid Lutz" w:date="2015-07-31T15:16:00Z">
              <w:r>
                <w:rPr>
                  <w:rFonts w:eastAsiaTheme="minorHAnsi"/>
                </w:rPr>
                <w:t>0.65</w:t>
              </w:r>
            </w:ins>
            <w:ins w:id="6634" w:author="Samuel Dent" w:date="2015-09-24T06:31:00Z">
              <w:r>
                <w:rPr>
                  <w:rStyle w:val="FootnoteReference"/>
                  <w:rFonts w:eastAsiaTheme="minorHAnsi"/>
                </w:rPr>
                <w:footnoteReference w:id="583"/>
              </w:r>
            </w:ins>
          </w:p>
        </w:tc>
      </w:tr>
      <w:tr w:rsidR="00BC29AB" w:rsidRPr="00E81AB0" w14:paraId="5B2BCA57" w14:textId="77777777" w:rsidTr="00C04E8D">
        <w:trPr>
          <w:trHeight w:val="262"/>
          <w:jc w:val="center"/>
          <w:ins w:id="6644" w:author="Bridgid Lutz" w:date="2015-07-31T15:16:00Z"/>
        </w:trPr>
        <w:tc>
          <w:tcPr>
            <w:tcW w:w="3264" w:type="dxa"/>
            <w:tcBorders>
              <w:top w:val="single" w:sz="4" w:space="0" w:color="auto"/>
              <w:left w:val="single" w:sz="4" w:space="0" w:color="auto"/>
              <w:bottom w:val="single" w:sz="4" w:space="0" w:color="auto"/>
              <w:right w:val="single" w:sz="4" w:space="0" w:color="auto"/>
            </w:tcBorders>
          </w:tcPr>
          <w:p w14:paraId="3BB34951" w14:textId="77777777" w:rsidR="00BC29AB" w:rsidRPr="000F7A68" w:rsidRDefault="00BC29AB" w:rsidP="00C04E8D">
            <w:pPr>
              <w:rPr>
                <w:ins w:id="6645" w:author="Bridgid Lutz" w:date="2015-07-31T15:16:00Z"/>
                <w:rFonts w:eastAsiaTheme="minorHAnsi"/>
              </w:rPr>
            </w:pPr>
            <w:ins w:id="6646" w:author="Bridgid Lutz" w:date="2015-07-31T15:16:00Z">
              <w:r>
                <w:rPr>
                  <w:rFonts w:eastAsiaTheme="minorHAnsi"/>
                </w:rPr>
                <w:t>Efficiency Kits</w:t>
              </w:r>
            </w:ins>
            <w:ins w:id="6647" w:author="Bridgid Lutz" w:date="2015-07-31T15:17:00Z">
              <w:r>
                <w:rPr>
                  <w:rFonts w:eastAsiaTheme="minorHAnsi"/>
                </w:rPr>
                <w:t>—</w:t>
              </w:r>
            </w:ins>
            <w:ins w:id="6648" w:author="Bridgid Lutz" w:date="2015-07-31T15:16:00Z">
              <w:r>
                <w:rPr>
                  <w:rFonts w:eastAsiaTheme="minorHAnsi"/>
                </w:rPr>
                <w:t xml:space="preserve">Two </w:t>
              </w:r>
            </w:ins>
            <w:ins w:id="6649" w:author="Bridgid Lutz" w:date="2015-07-31T15:17:00Z">
              <w:r>
                <w:rPr>
                  <w:rFonts w:eastAsiaTheme="minorHAnsi"/>
                </w:rPr>
                <w:t>showerhead kit</w:t>
              </w:r>
            </w:ins>
          </w:p>
        </w:tc>
        <w:tc>
          <w:tcPr>
            <w:tcW w:w="1852" w:type="dxa"/>
            <w:tcBorders>
              <w:top w:val="single" w:sz="4" w:space="0" w:color="auto"/>
              <w:left w:val="single" w:sz="4" w:space="0" w:color="auto"/>
              <w:bottom w:val="single" w:sz="4" w:space="0" w:color="auto"/>
              <w:right w:val="single" w:sz="4" w:space="0" w:color="auto"/>
            </w:tcBorders>
          </w:tcPr>
          <w:p w14:paraId="68107A2C" w14:textId="77777777" w:rsidR="00BC29AB" w:rsidRPr="000F7A68" w:rsidDel="0073695D" w:rsidRDefault="00BC29AB" w:rsidP="00C04E8D">
            <w:pPr>
              <w:jc w:val="center"/>
              <w:rPr>
                <w:ins w:id="6650" w:author="Bridgid Lutz" w:date="2015-07-31T15:16:00Z"/>
                <w:rFonts w:eastAsiaTheme="minorHAnsi"/>
              </w:rPr>
            </w:pPr>
            <w:ins w:id="6651" w:author="Bridgid Lutz" w:date="2015-07-31T15:18:00Z">
              <w:r>
                <w:rPr>
                  <w:rFonts w:eastAsiaTheme="minorHAnsi"/>
                </w:rPr>
                <w:t>0.67</w:t>
              </w:r>
            </w:ins>
            <w:ins w:id="6652" w:author="Samuel Dent" w:date="2015-09-24T06:31:00Z">
              <w:r>
                <w:rPr>
                  <w:rStyle w:val="FootnoteReference"/>
                  <w:rFonts w:eastAsiaTheme="minorHAnsi"/>
                </w:rPr>
                <w:footnoteReference w:id="584"/>
              </w:r>
            </w:ins>
          </w:p>
        </w:tc>
      </w:tr>
      <w:tr w:rsidR="00BC29AB" w:rsidRPr="00E81AB0" w14:paraId="38DD285D" w14:textId="77777777" w:rsidTr="00C04E8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6659" w:author="Chelsea Lamar" w:date="2015-11-05T14:18: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ins w:id="6660" w:author="Chelsea Lamar" w:date="2015-11-05T14:17:00Z"/>
          <w:trPrChange w:id="6661" w:author="Chelsea Lamar" w:date="2015-11-05T14:18:00Z">
            <w:trPr>
              <w:trHeight w:val="262"/>
              <w:jc w:val="center"/>
            </w:trPr>
          </w:trPrChange>
        </w:trPr>
        <w:tc>
          <w:tcPr>
            <w:tcW w:w="3264" w:type="dxa"/>
            <w:tcBorders>
              <w:top w:val="single" w:sz="4" w:space="0" w:color="auto"/>
              <w:left w:val="single" w:sz="4" w:space="0" w:color="auto"/>
              <w:bottom w:val="single" w:sz="4" w:space="0" w:color="auto"/>
              <w:right w:val="single" w:sz="4" w:space="0" w:color="auto"/>
            </w:tcBorders>
            <w:vAlign w:val="center"/>
            <w:tcPrChange w:id="6662" w:author="Chelsea Lamar" w:date="2015-11-05T14:18:00Z">
              <w:tcPr>
                <w:tcW w:w="3264" w:type="dxa"/>
                <w:tcBorders>
                  <w:top w:val="single" w:sz="4" w:space="0" w:color="auto"/>
                  <w:left w:val="single" w:sz="4" w:space="0" w:color="auto"/>
                  <w:bottom w:val="single" w:sz="4" w:space="0" w:color="auto"/>
                  <w:right w:val="single" w:sz="4" w:space="0" w:color="auto"/>
                </w:tcBorders>
              </w:tcPr>
            </w:tcPrChange>
          </w:tcPr>
          <w:p w14:paraId="39FE5C13" w14:textId="77777777" w:rsidR="00BC29AB" w:rsidRDefault="00BC29AB">
            <w:pPr>
              <w:jc w:val="left"/>
              <w:rPr>
                <w:ins w:id="6663" w:author="Chelsea Lamar" w:date="2015-11-05T14:17:00Z"/>
                <w:rFonts w:eastAsiaTheme="minorHAnsi"/>
              </w:rPr>
              <w:pPrChange w:id="6664" w:author="Chelsea Lamar" w:date="2015-11-05T14:19:00Z">
                <w:pPr/>
              </w:pPrChange>
            </w:pPr>
            <w:ins w:id="6665" w:author="Chelsea Lamar" w:date="2015-11-05T14:18:00Z">
              <w:r>
                <w:rPr>
                  <w:rFonts w:eastAsiaTheme="minorHAnsi"/>
                </w:rPr>
                <w:t>Distributed School Efficiency Kit showerhead</w:t>
              </w:r>
            </w:ins>
          </w:p>
        </w:tc>
        <w:tc>
          <w:tcPr>
            <w:tcW w:w="1852" w:type="dxa"/>
            <w:tcBorders>
              <w:top w:val="single" w:sz="4" w:space="0" w:color="auto"/>
              <w:left w:val="single" w:sz="4" w:space="0" w:color="auto"/>
              <w:bottom w:val="single" w:sz="4" w:space="0" w:color="auto"/>
              <w:right w:val="single" w:sz="4" w:space="0" w:color="auto"/>
            </w:tcBorders>
            <w:vAlign w:val="center"/>
            <w:tcPrChange w:id="6666" w:author="Chelsea Lamar" w:date="2015-11-05T14:18:00Z">
              <w:tcPr>
                <w:tcW w:w="1852" w:type="dxa"/>
                <w:tcBorders>
                  <w:top w:val="single" w:sz="4" w:space="0" w:color="auto"/>
                  <w:left w:val="single" w:sz="4" w:space="0" w:color="auto"/>
                  <w:bottom w:val="single" w:sz="4" w:space="0" w:color="auto"/>
                  <w:right w:val="single" w:sz="4" w:space="0" w:color="auto"/>
                </w:tcBorders>
              </w:tcPr>
            </w:tcPrChange>
          </w:tcPr>
          <w:p w14:paraId="6E1F1107" w14:textId="77777777" w:rsidR="00BC29AB" w:rsidRDefault="00BC29AB" w:rsidP="00C04E8D">
            <w:pPr>
              <w:jc w:val="center"/>
              <w:rPr>
                <w:ins w:id="6667" w:author="Chelsea Lamar" w:date="2015-11-05T14:17:00Z"/>
                <w:rFonts w:eastAsiaTheme="minorHAnsi"/>
              </w:rPr>
            </w:pPr>
            <w:ins w:id="6668" w:author="Chelsea Lamar" w:date="2015-11-05T14:18:00Z">
              <w:r>
                <w:rPr>
                  <w:rFonts w:eastAsiaTheme="minorHAnsi"/>
                </w:rPr>
                <w:t>To be determined through evaluation</w:t>
              </w:r>
            </w:ins>
          </w:p>
        </w:tc>
      </w:tr>
    </w:tbl>
    <w:p w14:paraId="17624424" w14:textId="77777777" w:rsidR="00BC29AB" w:rsidRPr="00B41203" w:rsidRDefault="00BC29AB" w:rsidP="00BC29AB">
      <w:pPr>
        <w:ind w:left="1440"/>
        <w:rPr>
          <w:rFonts w:cstheme="minorHAnsi"/>
        </w:rPr>
      </w:pPr>
    </w:p>
    <w:p w14:paraId="2FDCD014" w14:textId="77777777" w:rsidR="00BC29AB" w:rsidRDefault="00BC29AB" w:rsidP="00BC29AB">
      <w:pPr>
        <w:rPr>
          <w:rFonts w:cstheme="minorHAnsi"/>
        </w:rPr>
      </w:pPr>
      <w:r w:rsidRPr="00A86608">
        <w:rPr>
          <w:rFonts w:cstheme="minorHAnsi"/>
          <w:noProof/>
        </w:rPr>
        <mc:AlternateContent>
          <mc:Choice Requires="wps">
            <w:drawing>
              <wp:inline distT="0" distB="0" distL="0" distR="0" wp14:anchorId="7B1D82D9" wp14:editId="3631B0E0">
                <wp:extent cx="5668944" cy="1000125"/>
                <wp:effectExtent l="0" t="0" r="27305" b="28575"/>
                <wp:docPr id="5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8944" cy="1000125"/>
                        </a:xfrm>
                        <a:prstGeom prst="rect">
                          <a:avLst/>
                        </a:prstGeom>
                        <a:solidFill>
                          <a:srgbClr val="FFFFFF"/>
                        </a:solidFill>
                        <a:ln w="9525">
                          <a:solidFill>
                            <a:srgbClr val="000000"/>
                          </a:solidFill>
                          <a:miter lim="800000"/>
                          <a:headEnd/>
                          <a:tailEnd/>
                        </a:ln>
                      </wps:spPr>
                      <wps:txbx>
                        <w:txbxContent>
                          <w:p w14:paraId="01095FAB" w14:textId="77777777" w:rsidR="00F60751" w:rsidRPr="002F2634" w:rsidRDefault="00F60751" w:rsidP="00BC29AB">
                            <w:pPr>
                              <w:rPr>
                                <w:rFonts w:cstheme="minorHAnsi"/>
                              </w:rPr>
                            </w:pPr>
                            <w:r w:rsidRPr="002F2634">
                              <w:rPr>
                                <w:rFonts w:cstheme="minorHAnsi"/>
                              </w:rPr>
                              <w:t xml:space="preserve">For example, a direct-installed 1.5 GPM </w:t>
                            </w:r>
                            <w:r>
                              <w:rPr>
                                <w:rFonts w:cstheme="minorHAnsi"/>
                              </w:rPr>
                              <w:t xml:space="preserve">low flow </w:t>
                            </w:r>
                            <w:r w:rsidRPr="002F2634">
                              <w:rPr>
                                <w:rFonts w:cstheme="minorHAnsi"/>
                              </w:rPr>
                              <w:t>showerhead in a single family home with electric DHW where the number of showers is not known:</w:t>
                            </w:r>
                          </w:p>
                          <w:p w14:paraId="5FA7C344" w14:textId="77777777" w:rsidR="00F60751" w:rsidRPr="002F2634" w:rsidRDefault="00F60751" w:rsidP="00BC29AB">
                            <w:pPr>
                              <w:ind w:left="1440"/>
                              <w:rPr>
                                <w:rFonts w:cstheme="minorHAnsi"/>
                              </w:rPr>
                            </w:pPr>
                            <w:r w:rsidRPr="002F2634">
                              <w:rPr>
                                <w:rFonts w:cstheme="minorHAnsi"/>
                                <w:noProof/>
                              </w:rPr>
                              <w:t xml:space="preserve">ΔkWh  </w:t>
                            </w:r>
                            <w:r w:rsidRPr="002F2634">
                              <w:rPr>
                                <w:rFonts w:cstheme="minorHAnsi"/>
                                <w:noProof/>
                              </w:rPr>
                              <w:tab/>
                              <w:t xml:space="preserve">= 1.0 * ((2.67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0.1</w:t>
                            </w:r>
                            <w:r>
                              <w:rPr>
                                <w:rFonts w:cstheme="minorHAnsi"/>
                                <w:noProof/>
                              </w:rPr>
                              <w:t>17</w:t>
                            </w:r>
                            <w:r w:rsidRPr="002F2634">
                              <w:rPr>
                                <w:rFonts w:cstheme="minorHAnsi"/>
                                <w:noProof/>
                              </w:rPr>
                              <w:t xml:space="preserve"> * 0.98</w:t>
                            </w:r>
                          </w:p>
                          <w:p w14:paraId="41FADE9F" w14:textId="77777777" w:rsidR="00F60751" w:rsidRPr="002F2634" w:rsidRDefault="00F60751" w:rsidP="00BC29AB">
                            <w:pPr>
                              <w:ind w:left="2160"/>
                              <w:rPr>
                                <w:rFonts w:cstheme="minorHAnsi"/>
                              </w:rPr>
                            </w:pPr>
                            <w:r w:rsidRPr="002F2634">
                              <w:rPr>
                                <w:rFonts w:cstheme="minorHAnsi"/>
                              </w:rPr>
                              <w:t xml:space="preserve">= </w:t>
                            </w:r>
                            <w:r>
                              <w:rPr>
                                <w:rFonts w:cstheme="minorHAnsi"/>
                                <w:noProof/>
                              </w:rPr>
                              <w:t>328</w:t>
                            </w:r>
                            <w:r w:rsidRPr="002F2634">
                              <w:rPr>
                                <w:rFonts w:cstheme="minorHAnsi"/>
                              </w:rPr>
                              <w:t xml:space="preserve"> kWh</w:t>
                            </w:r>
                          </w:p>
                          <w:p w14:paraId="503B53AD" w14:textId="77777777" w:rsidR="00F60751" w:rsidRDefault="00F60751" w:rsidP="00BC29AB"/>
                        </w:txbxContent>
                      </wps:txbx>
                      <wps:bodyPr rot="0" vert="horz" wrap="square" lIns="91440" tIns="45720" rIns="91440" bIns="45720" anchor="t" anchorCtr="0">
                        <a:noAutofit/>
                      </wps:bodyPr>
                    </wps:wsp>
                  </a:graphicData>
                </a:graphic>
              </wp:inline>
            </w:drawing>
          </mc:Choice>
          <mc:Fallback>
            <w:pict>
              <v:shape w14:anchorId="7B1D82D9" id="_x0000_s1082" type="#_x0000_t202" style="width:446.35pt;height:7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">
                <v:textbox>
                  <w:txbxContent>
                    <w:p w14:paraId="01095FAB" w14:textId="77777777" w:rsidR="00F60751" w:rsidRPr="002F2634" w:rsidRDefault="00F60751" w:rsidP="00BC29AB">
                      <w:pPr>
                        <w:rPr>
                          <w:rFonts w:cstheme="minorHAnsi"/>
                        </w:rPr>
                      </w:pPr>
                      <w:r w:rsidRPr="002F2634">
                        <w:rPr>
                          <w:rFonts w:cstheme="minorHAnsi"/>
                        </w:rPr>
                        <w:t xml:space="preserve">For example, a direct-installed 1.5 GPM </w:t>
                      </w:r>
                      <w:r>
                        <w:rPr>
                          <w:rFonts w:cstheme="minorHAnsi"/>
                        </w:rPr>
                        <w:t xml:space="preserve">low flow </w:t>
                      </w:r>
                      <w:r w:rsidRPr="002F2634">
                        <w:rPr>
                          <w:rFonts w:cstheme="minorHAnsi"/>
                        </w:rPr>
                        <w:t>showerhead in a single family home with electric DHW where the number of showers is not known:</w:t>
                      </w:r>
                    </w:p>
                    <w:p w14:paraId="5FA7C344" w14:textId="77777777" w:rsidR="00F60751" w:rsidRPr="002F2634" w:rsidRDefault="00F60751" w:rsidP="00BC29AB">
                      <w:pPr>
                        <w:ind w:left="1440"/>
                        <w:rPr>
                          <w:rFonts w:cstheme="minorHAnsi"/>
                        </w:rPr>
                      </w:pPr>
                      <w:r w:rsidRPr="002F2634">
                        <w:rPr>
                          <w:rFonts w:cstheme="minorHAnsi"/>
                          <w:noProof/>
                        </w:rPr>
                        <w:t xml:space="preserve">ΔkWh  </w:t>
                      </w:r>
                      <w:r w:rsidRPr="002F2634">
                        <w:rPr>
                          <w:rFonts w:cstheme="minorHAnsi"/>
                          <w:noProof/>
                        </w:rPr>
                        <w:tab/>
                        <w:t xml:space="preserve">= 1.0 * ((2.67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0.1</w:t>
                      </w:r>
                      <w:r>
                        <w:rPr>
                          <w:rFonts w:cstheme="minorHAnsi"/>
                          <w:noProof/>
                        </w:rPr>
                        <w:t>17</w:t>
                      </w:r>
                      <w:r w:rsidRPr="002F2634">
                        <w:rPr>
                          <w:rFonts w:cstheme="minorHAnsi"/>
                          <w:noProof/>
                        </w:rPr>
                        <w:t xml:space="preserve"> * 0.98</w:t>
                      </w:r>
                    </w:p>
                    <w:p w14:paraId="41FADE9F" w14:textId="77777777" w:rsidR="00F60751" w:rsidRPr="002F2634" w:rsidRDefault="00F60751" w:rsidP="00BC29AB">
                      <w:pPr>
                        <w:ind w:left="2160"/>
                        <w:rPr>
                          <w:rFonts w:cstheme="minorHAnsi"/>
                        </w:rPr>
                      </w:pPr>
                      <w:r w:rsidRPr="002F2634">
                        <w:rPr>
                          <w:rFonts w:cstheme="minorHAnsi"/>
                        </w:rPr>
                        <w:t xml:space="preserve">= </w:t>
                      </w:r>
                      <w:r>
                        <w:rPr>
                          <w:rFonts w:cstheme="minorHAnsi"/>
                          <w:noProof/>
                        </w:rPr>
                        <w:t>328</w:t>
                      </w:r>
                      <w:r w:rsidRPr="002F2634">
                        <w:rPr>
                          <w:rFonts w:cstheme="minorHAnsi"/>
                        </w:rPr>
                        <w:t xml:space="preserve"> kWh</w:t>
                      </w:r>
                    </w:p>
                    <w:p w14:paraId="503B53AD" w14:textId="77777777" w:rsidR="00F60751" w:rsidRDefault="00F60751" w:rsidP="00BC29AB"/>
                  </w:txbxContent>
                </v:textbox>
                <w10:anchorlock/>
              </v:shape>
            </w:pict>
          </mc:Fallback>
        </mc:AlternateContent>
      </w:r>
    </w:p>
    <w:p w14:paraId="45274F2E" w14:textId="77777777" w:rsidR="00BC29AB" w:rsidRPr="000B7BB6" w:rsidRDefault="00BC29AB" w:rsidP="00BC29AB">
      <w:pPr>
        <w:pStyle w:val="Heading6"/>
      </w:pPr>
      <w:r w:rsidRPr="000B7BB6">
        <w:t xml:space="preserve">Summer Coincident Peak Demand Savings </w:t>
      </w:r>
    </w:p>
    <w:p w14:paraId="10156F3B" w14:textId="77777777" w:rsidR="00BC29AB" w:rsidRPr="000B7BB6" w:rsidRDefault="00BC29AB" w:rsidP="00BC29AB">
      <w:pPr>
        <w:ind w:left="720" w:firstLine="432"/>
        <w:rPr>
          <w:rFonts w:cstheme="minorHAnsi"/>
          <w:noProof/>
          <w:szCs w:val="20"/>
          <w:lang w:val="nl-NL"/>
        </w:rPr>
      </w:pPr>
      <w:r w:rsidRPr="000B7BB6">
        <w:rPr>
          <w:rFonts w:cstheme="minorHAnsi"/>
          <w:noProof/>
        </w:rPr>
        <w:t>ΔkW  = ΔkWh/Hours * CF</w:t>
      </w:r>
    </w:p>
    <w:p w14:paraId="2158E3E8" w14:textId="77777777" w:rsidR="00BC29AB" w:rsidRPr="000B7BB6" w:rsidRDefault="00BC29AB" w:rsidP="00BC29AB">
      <w:pPr>
        <w:rPr>
          <w:rFonts w:cstheme="minorHAnsi"/>
          <w:noProof/>
          <w:lang w:val="nl-NL"/>
        </w:rPr>
      </w:pPr>
      <w:r w:rsidRPr="00B41203">
        <w:rPr>
          <w:rFonts w:cstheme="minorHAnsi"/>
          <w:noProof/>
          <w:lang w:val="nl-NL"/>
        </w:rPr>
        <w:t>Where:</w:t>
      </w:r>
    </w:p>
    <w:p w14:paraId="6A2BFAF8" w14:textId="77777777" w:rsidR="00BC29AB" w:rsidRPr="000B7BB6" w:rsidRDefault="00BC29AB" w:rsidP="00BC29AB">
      <w:pPr>
        <w:ind w:left="720"/>
        <w:rPr>
          <w:rFonts w:cstheme="minorHAnsi"/>
          <w:noProof/>
        </w:rPr>
      </w:pPr>
      <w:r w:rsidRPr="000B7BB6">
        <w:rPr>
          <w:rFonts w:cstheme="minorHAnsi"/>
          <w:noProof/>
        </w:rPr>
        <w:lastRenderedPageBreak/>
        <w:t>ΔkWh</w:t>
      </w:r>
      <w:r w:rsidRPr="000B7BB6">
        <w:rPr>
          <w:rFonts w:cstheme="minorHAnsi"/>
          <w:noProof/>
        </w:rPr>
        <w:tab/>
        <w:t>= calculated value above</w:t>
      </w:r>
    </w:p>
    <w:p w14:paraId="3447E512" w14:textId="77777777" w:rsidR="00BC29AB" w:rsidRPr="000B7BB6" w:rsidRDefault="00BC29AB" w:rsidP="00BC29AB">
      <w:pPr>
        <w:ind w:left="720"/>
        <w:rPr>
          <w:rFonts w:cstheme="minorHAnsi"/>
        </w:rPr>
      </w:pPr>
      <w:r w:rsidRPr="000B7BB6">
        <w:rPr>
          <w:rFonts w:cstheme="minorHAnsi"/>
          <w:noProof/>
          <w:lang w:val="nl-NL"/>
        </w:rPr>
        <w:t xml:space="preserve">Hours </w:t>
      </w:r>
      <w:r w:rsidRPr="000B7BB6">
        <w:rPr>
          <w:rFonts w:cstheme="minorHAnsi"/>
          <w:noProof/>
          <w:lang w:val="nl-NL"/>
        </w:rPr>
        <w:tab/>
        <w:t>= Annual electric DHW recovery hours for showerhead use</w:t>
      </w:r>
    </w:p>
    <w:p w14:paraId="452BA95F" w14:textId="77777777" w:rsidR="00BC29AB" w:rsidRPr="000B7BB6" w:rsidRDefault="00BC29AB" w:rsidP="00BC29AB">
      <w:pPr>
        <w:ind w:left="1440"/>
        <w:rPr>
          <w:rFonts w:cstheme="minorHAnsi"/>
          <w:noProof/>
        </w:rPr>
      </w:pPr>
      <w:r w:rsidRPr="000B7BB6">
        <w:rPr>
          <w:rFonts w:cstheme="minorHAnsi"/>
        </w:rPr>
        <w:t xml:space="preserve">= </w:t>
      </w:r>
      <w:r w:rsidRPr="000B7BB6">
        <w:rPr>
          <w:rFonts w:cstheme="minorHAnsi"/>
          <w:noProof/>
        </w:rPr>
        <w:t>((GPM_base * L_base) * Household * SPCD * 365.25 ) * 0.7</w:t>
      </w:r>
      <w:r>
        <w:rPr>
          <w:rFonts w:cstheme="minorHAnsi"/>
          <w:noProof/>
        </w:rPr>
        <w:t>12</w:t>
      </w:r>
      <w:r w:rsidRPr="00F24B6B">
        <w:rPr>
          <w:rStyle w:val="FootnoteReference"/>
          <w:lang w:val="nl-NL"/>
        </w:rPr>
        <w:footnoteReference w:id="585"/>
      </w:r>
      <w:r w:rsidRPr="000B7BB6">
        <w:rPr>
          <w:rFonts w:cstheme="minorHAnsi"/>
          <w:noProof/>
        </w:rPr>
        <w:t xml:space="preserve"> / GPH</w:t>
      </w:r>
    </w:p>
    <w:p w14:paraId="370D8671" w14:textId="77777777" w:rsidR="00BC29AB" w:rsidRPr="000B7BB6" w:rsidRDefault="00BC29AB" w:rsidP="00BC29AB">
      <w:pPr>
        <w:ind w:left="1440"/>
        <w:rPr>
          <w:rFonts w:cstheme="minorHAnsi"/>
          <w:noProof/>
        </w:rPr>
      </w:pPr>
      <w:r w:rsidRPr="000B7BB6">
        <w:rPr>
          <w:rFonts w:cstheme="minorHAnsi"/>
          <w:noProof/>
        </w:rPr>
        <w:t xml:space="preserve">= </w:t>
      </w:r>
      <w:r>
        <w:rPr>
          <w:rFonts w:cstheme="minorHAnsi"/>
          <w:noProof/>
        </w:rPr>
        <w:t>302</w:t>
      </w:r>
      <w:r w:rsidRPr="000B7BB6">
        <w:rPr>
          <w:rFonts w:cstheme="minorHAnsi"/>
          <w:noProof/>
        </w:rPr>
        <w:t xml:space="preserve"> for SF Direct Install; </w:t>
      </w:r>
      <w:r>
        <w:rPr>
          <w:rFonts w:cstheme="minorHAnsi"/>
          <w:noProof/>
        </w:rPr>
        <w:t>248</w:t>
      </w:r>
      <w:r w:rsidRPr="000B7BB6">
        <w:rPr>
          <w:rFonts w:cstheme="minorHAnsi"/>
          <w:noProof/>
        </w:rPr>
        <w:t xml:space="preserve"> for MF Direct Install</w:t>
      </w:r>
    </w:p>
    <w:p w14:paraId="1CEB6A3B" w14:textId="77777777" w:rsidR="00BC29AB" w:rsidRPr="000B7BB6" w:rsidRDefault="00BC29AB" w:rsidP="00BC29AB">
      <w:pPr>
        <w:ind w:left="1440"/>
        <w:rPr>
          <w:rFonts w:cstheme="minorHAnsi"/>
          <w:noProof/>
        </w:rPr>
      </w:pPr>
      <w:r w:rsidRPr="000B7BB6">
        <w:rPr>
          <w:rFonts w:cstheme="minorHAnsi"/>
          <w:noProof/>
        </w:rPr>
        <w:t xml:space="preserve">= </w:t>
      </w:r>
      <w:r>
        <w:rPr>
          <w:rFonts w:cstheme="minorHAnsi"/>
          <w:noProof/>
        </w:rPr>
        <w:t>266</w:t>
      </w:r>
      <w:r w:rsidRPr="000B7BB6">
        <w:rPr>
          <w:rFonts w:cstheme="minorHAnsi"/>
          <w:noProof/>
        </w:rPr>
        <w:t xml:space="preserve"> for SF Retrofit</w:t>
      </w:r>
      <w:r>
        <w:rPr>
          <w:rFonts w:cstheme="minorHAnsi"/>
          <w:noProof/>
        </w:rPr>
        <w:t>, Efficiency Kits, NC</w:t>
      </w:r>
      <w:r w:rsidRPr="000B7BB6">
        <w:rPr>
          <w:rFonts w:cstheme="minorHAnsi"/>
          <w:noProof/>
        </w:rPr>
        <w:t xml:space="preserve"> and TOS; </w:t>
      </w:r>
      <w:r>
        <w:rPr>
          <w:rFonts w:cstheme="minorHAnsi"/>
          <w:noProof/>
        </w:rPr>
        <w:t>218</w:t>
      </w:r>
      <w:r w:rsidRPr="000B7BB6">
        <w:rPr>
          <w:rFonts w:cstheme="minorHAnsi"/>
          <w:noProof/>
        </w:rPr>
        <w:t xml:space="preserve"> for MF Retrofit</w:t>
      </w:r>
      <w:r>
        <w:rPr>
          <w:rFonts w:cstheme="minorHAnsi"/>
          <w:noProof/>
        </w:rPr>
        <w:t>, Efficiency Kits, NC</w:t>
      </w:r>
      <w:r w:rsidRPr="000B7BB6">
        <w:rPr>
          <w:rFonts w:cstheme="minorHAnsi"/>
          <w:noProof/>
        </w:rPr>
        <w:t xml:space="preserve"> and TOS</w:t>
      </w:r>
    </w:p>
    <w:p w14:paraId="0E57105C" w14:textId="77777777" w:rsidR="00BC29AB" w:rsidRPr="000B7BB6" w:rsidRDefault="00BC29AB" w:rsidP="00BC29AB">
      <w:pPr>
        <w:ind w:left="1440" w:hanging="720"/>
        <w:rPr>
          <w:rFonts w:cstheme="minorHAnsi"/>
        </w:rPr>
      </w:pPr>
      <w:r w:rsidRPr="000B7BB6">
        <w:rPr>
          <w:rFonts w:cstheme="minorHAnsi"/>
        </w:rPr>
        <w:t>GPH</w:t>
      </w:r>
      <w:r w:rsidRPr="000B7BB6">
        <w:rPr>
          <w:rFonts w:cstheme="minorHAnsi"/>
        </w:rPr>
        <w:tab/>
        <w:t>= Gallons per hour recovery of electric water heater calculated for 65.9F temp rise (120-54.1), 98% recovery efficiency, and typical 4.5kW electric resistance storage tank.</w:t>
      </w:r>
    </w:p>
    <w:p w14:paraId="3D1B525E" w14:textId="77777777" w:rsidR="00BC29AB" w:rsidRPr="000B7BB6" w:rsidRDefault="00BC29AB" w:rsidP="00BC29AB">
      <w:pPr>
        <w:ind w:left="720" w:firstLine="720"/>
        <w:rPr>
          <w:rFonts w:cstheme="minorHAnsi"/>
        </w:rPr>
      </w:pPr>
      <w:r w:rsidRPr="000B7BB6">
        <w:rPr>
          <w:rFonts w:cstheme="minorHAnsi"/>
        </w:rPr>
        <w:t>= 27.51</w:t>
      </w:r>
    </w:p>
    <w:p w14:paraId="5C33BBC9" w14:textId="77777777" w:rsidR="00BC29AB" w:rsidRPr="000B7BB6" w:rsidRDefault="00BC29AB" w:rsidP="00BC29AB">
      <w:pPr>
        <w:ind w:left="720"/>
        <w:rPr>
          <w:rFonts w:cstheme="minorHAnsi"/>
          <w:noProof/>
          <w:lang w:val="nl-NL"/>
        </w:rPr>
      </w:pPr>
      <w:r w:rsidRPr="000B7BB6">
        <w:rPr>
          <w:rFonts w:cstheme="minorHAnsi"/>
          <w:noProof/>
          <w:lang w:val="nl-NL"/>
        </w:rPr>
        <w:t>CF</w:t>
      </w:r>
      <w:r w:rsidRPr="000B7BB6">
        <w:rPr>
          <w:rFonts w:cstheme="minorHAnsi"/>
          <w:noProof/>
          <w:lang w:val="nl-NL"/>
        </w:rPr>
        <w:tab/>
        <w:t>=</w:t>
      </w:r>
      <w:r w:rsidRPr="000B7BB6">
        <w:rPr>
          <w:rFonts w:cstheme="minorHAnsi"/>
          <w:lang w:val="nl-NL"/>
        </w:rPr>
        <w:t xml:space="preserve"> </w:t>
      </w:r>
      <w:r w:rsidRPr="000B7BB6">
        <w:rPr>
          <w:rFonts w:cstheme="minorHAnsi"/>
          <w:noProof/>
          <w:lang w:val="nl-NL"/>
        </w:rPr>
        <w:t>Coincidence Factor for electric load reduction</w:t>
      </w:r>
    </w:p>
    <w:p w14:paraId="47B7ED7A" w14:textId="77777777" w:rsidR="00BC29AB" w:rsidRPr="00B41203" w:rsidRDefault="00BC29AB" w:rsidP="00BC29AB">
      <w:pPr>
        <w:ind w:left="1440"/>
        <w:rPr>
          <w:rFonts w:cstheme="minorHAnsi"/>
          <w:noProof/>
          <w:lang w:val="nl-NL"/>
        </w:rPr>
      </w:pPr>
      <w:r w:rsidRPr="000B7BB6">
        <w:rPr>
          <w:rFonts w:cstheme="minorHAnsi"/>
          <w:noProof/>
          <w:lang w:val="nl-NL"/>
        </w:rPr>
        <w:t>= 0.0278</w:t>
      </w:r>
      <w:r w:rsidRPr="00F24B6B">
        <w:rPr>
          <w:rStyle w:val="FootnoteReference"/>
          <w:lang w:val="nl-NL"/>
        </w:rPr>
        <w:footnoteReference w:id="586"/>
      </w:r>
    </w:p>
    <w:p w14:paraId="761E4AE4" w14:textId="77777777" w:rsidR="00BC29AB" w:rsidRDefault="00BC29AB" w:rsidP="00BC29AB">
      <w:pPr>
        <w:rPr>
          <w:rFonts w:cstheme="minorHAnsi"/>
        </w:rPr>
      </w:pPr>
      <w:r w:rsidRPr="00B41203">
        <w:rPr>
          <w:rFonts w:cstheme="minorHAnsi"/>
          <w:noProof/>
        </w:rPr>
        <mc:AlternateContent>
          <mc:Choice Requires="wps">
            <w:drawing>
              <wp:inline distT="0" distB="0" distL="0" distR="0" wp14:anchorId="2B5B4689" wp14:editId="67ADC258">
                <wp:extent cx="6088828" cy="967562"/>
                <wp:effectExtent l="0" t="0" r="26670" b="23495"/>
                <wp:docPr id="5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828" cy="967562"/>
                        </a:xfrm>
                        <a:prstGeom prst="rect">
                          <a:avLst/>
                        </a:prstGeom>
                        <a:solidFill>
                          <a:srgbClr val="FFFFFF"/>
                        </a:solidFill>
                        <a:ln w="9525">
                          <a:solidFill>
                            <a:srgbClr val="000000"/>
                          </a:solidFill>
                          <a:miter lim="800000"/>
                          <a:headEnd/>
                          <a:tailEnd/>
                        </a:ln>
                      </wps:spPr>
                      <wps:txbx>
                        <w:txbxContent>
                          <w:p w14:paraId="4A42F88F" w14:textId="77777777" w:rsidR="00F60751" w:rsidRPr="002F2634" w:rsidRDefault="00F60751" w:rsidP="00BC29AB">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showerhead in a single family home with electric DHW where the number of showers is not known:</w:t>
                            </w:r>
                          </w:p>
                          <w:p w14:paraId="06466D34" w14:textId="77777777" w:rsidR="00F60751" w:rsidRPr="002F2634" w:rsidRDefault="00F60751" w:rsidP="00BC29AB">
                            <w:pPr>
                              <w:ind w:left="1440"/>
                              <w:rPr>
                                <w:rFonts w:cstheme="minorHAnsi"/>
                                <w:noProof/>
                                <w:szCs w:val="20"/>
                                <w:lang w:val="nl-NL"/>
                              </w:rPr>
                            </w:pPr>
                            <w:r w:rsidRPr="002F2634">
                              <w:rPr>
                                <w:rFonts w:cstheme="minorHAnsi"/>
                                <w:noProof/>
                              </w:rPr>
                              <w:t xml:space="preserve">ΔkW </w:t>
                            </w:r>
                            <w:r w:rsidRPr="002F2634">
                              <w:rPr>
                                <w:rFonts w:cstheme="minorHAnsi"/>
                                <w:noProof/>
                              </w:rPr>
                              <w:tab/>
                              <w:t xml:space="preserve"> = </w:t>
                            </w:r>
                            <w:r>
                              <w:rPr>
                                <w:rFonts w:cstheme="minorHAnsi"/>
                                <w:noProof/>
                              </w:rPr>
                              <w:t>328</w:t>
                            </w:r>
                            <w:r w:rsidRPr="002F2634">
                              <w:rPr>
                                <w:rFonts w:cstheme="minorHAnsi"/>
                                <w:noProof/>
                              </w:rPr>
                              <w:t>/</w:t>
                            </w:r>
                            <w:r>
                              <w:rPr>
                                <w:rFonts w:cstheme="minorHAnsi"/>
                                <w:noProof/>
                              </w:rPr>
                              <w:t>302</w:t>
                            </w:r>
                            <w:r w:rsidRPr="002F2634">
                              <w:rPr>
                                <w:rFonts w:cstheme="minorHAnsi"/>
                                <w:noProof/>
                              </w:rPr>
                              <w:t xml:space="preserve"> * 0.0278</w:t>
                            </w:r>
                          </w:p>
                          <w:p w14:paraId="56D822E7" w14:textId="77777777" w:rsidR="00F60751" w:rsidRPr="002F2634" w:rsidRDefault="00F60751" w:rsidP="00BC29AB">
                            <w:pPr>
                              <w:ind w:left="2160"/>
                              <w:rPr>
                                <w:rFonts w:cstheme="minorHAnsi"/>
                              </w:rPr>
                            </w:pPr>
                            <w:r w:rsidRPr="002F2634">
                              <w:rPr>
                                <w:rFonts w:cstheme="minorHAnsi"/>
                              </w:rPr>
                              <w:t>= 0.0</w:t>
                            </w:r>
                            <w:r>
                              <w:rPr>
                                <w:rFonts w:cstheme="minorHAnsi"/>
                              </w:rPr>
                              <w:t>302</w:t>
                            </w:r>
                            <w:r w:rsidRPr="002F2634">
                              <w:rPr>
                                <w:rFonts w:cstheme="minorHAnsi"/>
                              </w:rPr>
                              <w:t xml:space="preserve"> kW</w:t>
                            </w:r>
                          </w:p>
                          <w:p w14:paraId="3CBFEEE8" w14:textId="77777777" w:rsidR="00F60751" w:rsidRDefault="00F60751" w:rsidP="00BC29AB"/>
                        </w:txbxContent>
                      </wps:txbx>
                      <wps:bodyPr rot="0" vert="horz" wrap="square" lIns="91440" tIns="45720" rIns="91440" bIns="45720" anchor="t" anchorCtr="0">
                        <a:noAutofit/>
                      </wps:bodyPr>
                    </wps:wsp>
                  </a:graphicData>
                </a:graphic>
              </wp:inline>
            </w:drawing>
          </mc:Choice>
          <mc:Fallback>
            <w:pict>
              <v:shape w14:anchorId="2B5B4689" id="_x0000_s1083" type="#_x0000_t202" style="width:479.45pt;height:7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">
                <v:textbox>
                  <w:txbxContent>
                    <w:p w14:paraId="4A42F88F" w14:textId="77777777" w:rsidR="00F60751" w:rsidRPr="002F2634" w:rsidRDefault="00F60751" w:rsidP="00BC29AB">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showerhead in a single family home with electric DHW where the number of showers is not known:</w:t>
                      </w:r>
                    </w:p>
                    <w:p w14:paraId="06466D34" w14:textId="77777777" w:rsidR="00F60751" w:rsidRPr="002F2634" w:rsidRDefault="00F60751" w:rsidP="00BC29AB">
                      <w:pPr>
                        <w:ind w:left="1440"/>
                        <w:rPr>
                          <w:rFonts w:cstheme="minorHAnsi"/>
                          <w:noProof/>
                          <w:szCs w:val="20"/>
                          <w:lang w:val="nl-NL"/>
                        </w:rPr>
                      </w:pPr>
                      <w:r w:rsidRPr="002F2634">
                        <w:rPr>
                          <w:rFonts w:cstheme="minorHAnsi"/>
                          <w:noProof/>
                        </w:rPr>
                        <w:t xml:space="preserve">ΔkW </w:t>
                      </w:r>
                      <w:r w:rsidRPr="002F2634">
                        <w:rPr>
                          <w:rFonts w:cstheme="minorHAnsi"/>
                          <w:noProof/>
                        </w:rPr>
                        <w:tab/>
                        <w:t xml:space="preserve"> = </w:t>
                      </w:r>
                      <w:r>
                        <w:rPr>
                          <w:rFonts w:cstheme="minorHAnsi"/>
                          <w:noProof/>
                        </w:rPr>
                        <w:t>328</w:t>
                      </w:r>
                      <w:r w:rsidRPr="002F2634">
                        <w:rPr>
                          <w:rFonts w:cstheme="minorHAnsi"/>
                          <w:noProof/>
                        </w:rPr>
                        <w:t>/</w:t>
                      </w:r>
                      <w:r>
                        <w:rPr>
                          <w:rFonts w:cstheme="minorHAnsi"/>
                          <w:noProof/>
                        </w:rPr>
                        <w:t>302</w:t>
                      </w:r>
                      <w:r w:rsidRPr="002F2634">
                        <w:rPr>
                          <w:rFonts w:cstheme="minorHAnsi"/>
                          <w:noProof/>
                        </w:rPr>
                        <w:t xml:space="preserve"> * 0.0278</w:t>
                      </w:r>
                    </w:p>
                    <w:p w14:paraId="56D822E7" w14:textId="77777777" w:rsidR="00F60751" w:rsidRPr="002F2634" w:rsidRDefault="00F60751" w:rsidP="00BC29AB">
                      <w:pPr>
                        <w:ind w:left="2160"/>
                        <w:rPr>
                          <w:rFonts w:cstheme="minorHAnsi"/>
                        </w:rPr>
                      </w:pPr>
                      <w:r w:rsidRPr="002F2634">
                        <w:rPr>
                          <w:rFonts w:cstheme="minorHAnsi"/>
                        </w:rPr>
                        <w:t>= 0.0</w:t>
                      </w:r>
                      <w:r>
                        <w:rPr>
                          <w:rFonts w:cstheme="minorHAnsi"/>
                        </w:rPr>
                        <w:t>302</w:t>
                      </w:r>
                      <w:r w:rsidRPr="002F2634">
                        <w:rPr>
                          <w:rFonts w:cstheme="minorHAnsi"/>
                        </w:rPr>
                        <w:t xml:space="preserve"> kW</w:t>
                      </w:r>
                    </w:p>
                    <w:p w14:paraId="3CBFEEE8" w14:textId="77777777" w:rsidR="00F60751" w:rsidRDefault="00F60751" w:rsidP="00BC29AB"/>
                  </w:txbxContent>
                </v:textbox>
                <w10:anchorlock/>
              </v:shape>
            </w:pict>
          </mc:Fallback>
        </mc:AlternateContent>
      </w:r>
    </w:p>
    <w:p w14:paraId="032C0A69" w14:textId="77777777" w:rsidR="00BC29AB" w:rsidRPr="000B7BB6" w:rsidRDefault="00BC29AB" w:rsidP="00BC29AB">
      <w:pPr>
        <w:pStyle w:val="Heading6"/>
      </w:pPr>
      <w:r>
        <w:t>Natural Gas</w:t>
      </w:r>
      <w:r w:rsidRPr="000B7BB6">
        <w:t xml:space="preserve"> </w:t>
      </w:r>
      <w:r>
        <w:t>Savings</w:t>
      </w:r>
      <w:r w:rsidRPr="000B7BB6">
        <w:t xml:space="preserve"> </w:t>
      </w:r>
    </w:p>
    <w:p w14:paraId="4B98221B" w14:textId="77777777" w:rsidR="00BC29AB" w:rsidRPr="000B7BB6" w:rsidRDefault="00BC29AB" w:rsidP="00BC29AB">
      <w:pPr>
        <w:ind w:left="2880" w:hanging="1440"/>
        <w:rPr>
          <w:rFonts w:cstheme="minorHAnsi"/>
        </w:rPr>
      </w:pPr>
      <w:r w:rsidRPr="000B7BB6">
        <w:rPr>
          <w:rFonts w:cstheme="minorHAnsi"/>
        </w:rPr>
        <w:t xml:space="preserve">ΔTherms </w:t>
      </w:r>
      <w:r w:rsidRPr="000B7BB6">
        <w:rPr>
          <w:rFonts w:cstheme="minorHAnsi"/>
        </w:rPr>
        <w:tab/>
        <w:t xml:space="preserve">= </w:t>
      </w:r>
      <w:r w:rsidRPr="00A05FC2">
        <w:rPr>
          <w:rFonts w:cstheme="minorHAnsi"/>
          <w:noProof/>
        </w:rPr>
        <w:t xml:space="preserve">%FossilDHW </w:t>
      </w:r>
      <w:r w:rsidRPr="00B41203">
        <w:rPr>
          <w:rFonts w:cstheme="minorHAnsi"/>
          <w:noProof/>
        </w:rPr>
        <w:t>* ((GPM_base * L_base - GPM_low * L_low) * Household * SPCD * 365.25 / SPH) * EPG_gas * ISR</w:t>
      </w:r>
    </w:p>
    <w:p w14:paraId="266135FC" w14:textId="77777777" w:rsidR="00BC29AB" w:rsidRPr="000B7BB6" w:rsidRDefault="00BC29AB" w:rsidP="00BC29AB">
      <w:pPr>
        <w:rPr>
          <w:rFonts w:cstheme="minorHAnsi"/>
        </w:rPr>
      </w:pPr>
      <w:r w:rsidRPr="000B7BB6">
        <w:rPr>
          <w:rFonts w:cstheme="minorHAnsi"/>
        </w:rPr>
        <w:t xml:space="preserve">Where: </w:t>
      </w:r>
    </w:p>
    <w:p w14:paraId="7A60DCA9" w14:textId="77777777" w:rsidR="00BC29AB" w:rsidRPr="00A05FC2" w:rsidRDefault="00BC29AB" w:rsidP="00BC29AB">
      <w:pPr>
        <w:ind w:left="720"/>
        <w:rPr>
          <w:rFonts w:cstheme="minorHAnsi"/>
          <w:noProof/>
        </w:rPr>
      </w:pPr>
      <w:r w:rsidRPr="00A05FC2">
        <w:rPr>
          <w:rFonts w:cstheme="minorHAnsi"/>
          <w:noProof/>
        </w:rPr>
        <w:t xml:space="preserve">%FossilDHW </w:t>
      </w:r>
      <w:r w:rsidRPr="00A05FC2">
        <w:rPr>
          <w:rFonts w:cstheme="minorHAnsi"/>
          <w:noProof/>
        </w:rPr>
        <w:tab/>
        <w:t xml:space="preserve">= </w:t>
      </w:r>
      <w:r w:rsidRPr="00A05FC2">
        <w:rPr>
          <w:rFonts w:cstheme="minorHAnsi"/>
        </w:rPr>
        <w:t>p</w:t>
      </w:r>
      <w:r w:rsidRPr="00A05FC2">
        <w:rPr>
          <w:rFonts w:cstheme="minorHAnsi"/>
          <w:noProof/>
        </w:rPr>
        <w:t xml:space="preserve">roportion of water heating supplied by </w:t>
      </w:r>
      <w:r>
        <w:rPr>
          <w:rFonts w:cstheme="minorHAnsi"/>
          <w:noProof/>
        </w:rPr>
        <w:t>Natural Gas</w:t>
      </w:r>
      <w:r w:rsidRPr="00A05FC2">
        <w:rPr>
          <w:rFonts w:cstheme="minorHAnsi"/>
          <w:noProof/>
        </w:rPr>
        <w:t xml:space="preserve"> heating</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BC29AB" w:rsidRPr="00A05FC2" w14:paraId="0B8F96D2" w14:textId="77777777" w:rsidTr="00C04E8D">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70FE309C" w14:textId="77777777" w:rsidR="00BC29AB" w:rsidRPr="000B7BB6" w:rsidRDefault="00BC29AB" w:rsidP="00C04E8D">
            <w:pPr>
              <w:jc w:val="center"/>
              <w:rPr>
                <w:rFonts w:eastAsiaTheme="minorHAnsi" w:cstheme="minorHAnsi"/>
                <w:b/>
                <w:color w:val="FFFFFF" w:themeColor="background1"/>
                <w:szCs w:val="20"/>
              </w:rPr>
            </w:pPr>
            <w:r w:rsidRPr="000B7BB6">
              <w:rPr>
                <w:rFonts w:cstheme="minorHAnsi"/>
                <w:b/>
                <w:color w:val="FFFFFF" w:themeColor="background1"/>
                <w:szCs w:val="20"/>
              </w:rPr>
              <w:t>DHW fuel</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629BBC31" w14:textId="77777777" w:rsidR="00BC29AB" w:rsidRPr="000B7BB6" w:rsidRDefault="00BC29AB" w:rsidP="00C04E8D">
            <w:pPr>
              <w:jc w:val="center"/>
              <w:rPr>
                <w:rFonts w:eastAsiaTheme="minorHAnsi" w:cstheme="minorHAnsi"/>
                <w:b/>
                <w:color w:val="FFFFFF" w:themeColor="background1"/>
                <w:szCs w:val="20"/>
              </w:rPr>
            </w:pPr>
            <w:r w:rsidRPr="000B7BB6">
              <w:rPr>
                <w:rFonts w:cstheme="minorHAnsi"/>
                <w:b/>
                <w:color w:val="FFFFFF" w:themeColor="background1"/>
                <w:szCs w:val="20"/>
              </w:rPr>
              <w:t>%Fossil_DHW</w:t>
            </w:r>
          </w:p>
        </w:tc>
      </w:tr>
      <w:tr w:rsidR="00BC29AB" w:rsidRPr="00A05FC2" w14:paraId="3C7813EF" w14:textId="77777777" w:rsidTr="00C04E8D">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99A2CD" w14:textId="77777777" w:rsidR="00BC29AB" w:rsidRPr="000B7BB6" w:rsidRDefault="00BC29AB">
            <w:pPr>
              <w:pStyle w:val="TableText"/>
              <w:rPr>
                <w:rFonts w:eastAsiaTheme="minorHAnsi"/>
              </w:rPr>
              <w:pPrChange w:id="6670" w:author="Stephanie Baer" w:date="2016-01-21T14:06:00Z">
                <w:pPr>
                  <w:widowControl/>
                  <w:spacing w:after="160" w:line="259" w:lineRule="auto"/>
                  <w:jc w:val="left"/>
                </w:pPr>
              </w:pPrChange>
            </w:pPr>
            <w:r w:rsidRPr="00A05FC2">
              <w:t>Electric</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0741E8" w14:textId="77777777" w:rsidR="00BC29AB" w:rsidRPr="000B7BB6" w:rsidRDefault="00BC29AB">
            <w:pPr>
              <w:pStyle w:val="TableText"/>
              <w:rPr>
                <w:rFonts w:eastAsiaTheme="minorHAnsi"/>
              </w:rPr>
            </w:pPr>
            <w:r w:rsidRPr="00A05FC2">
              <w:t>0%</w:t>
            </w:r>
          </w:p>
        </w:tc>
      </w:tr>
      <w:tr w:rsidR="00BC29AB" w:rsidRPr="00A05FC2" w14:paraId="645BC128" w14:textId="77777777" w:rsidTr="00C04E8D">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18992" w14:textId="77777777" w:rsidR="00BC29AB" w:rsidRPr="000B7BB6" w:rsidRDefault="00BC29AB">
            <w:pPr>
              <w:pStyle w:val="TableText"/>
              <w:rPr>
                <w:rFonts w:eastAsiaTheme="minorHAnsi"/>
              </w:rPr>
            </w:pPr>
            <w:r>
              <w:t>Natural Gas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278667" w14:textId="77777777" w:rsidR="00BC29AB" w:rsidRPr="000B7BB6" w:rsidRDefault="00BC29AB">
            <w:pPr>
              <w:pStyle w:val="TableText"/>
              <w:rPr>
                <w:rFonts w:eastAsiaTheme="minorHAnsi"/>
              </w:rPr>
            </w:pPr>
            <w:r w:rsidRPr="00A05FC2">
              <w:t>100%</w:t>
            </w:r>
          </w:p>
        </w:tc>
      </w:tr>
      <w:tr w:rsidR="00BC29AB" w:rsidRPr="00A05FC2" w14:paraId="3D0839B5" w14:textId="77777777" w:rsidTr="00C04E8D">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0E0E06" w14:textId="77777777" w:rsidR="00BC29AB" w:rsidRPr="000B7BB6" w:rsidRDefault="00BC29AB">
            <w:pPr>
              <w:pStyle w:val="TableText"/>
              <w:rPr>
                <w:rFonts w:eastAsiaTheme="minorHAnsi"/>
              </w:rPr>
            </w:pPr>
            <w:r w:rsidRPr="00A05FC2">
              <w:t>Unknown</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3CD019" w14:textId="77777777" w:rsidR="00BC29AB" w:rsidRPr="000B7BB6" w:rsidRDefault="00BC29AB">
            <w:pPr>
              <w:pStyle w:val="TableText"/>
              <w:rPr>
                <w:rFonts w:eastAsiaTheme="minorHAnsi"/>
              </w:rPr>
            </w:pPr>
            <w:r w:rsidRPr="00A05FC2">
              <w:t>84%</w:t>
            </w:r>
            <w:r w:rsidRPr="00F24B6B">
              <w:rPr>
                <w:rStyle w:val="FootnoteReference"/>
              </w:rPr>
              <w:footnoteReference w:id="587"/>
            </w:r>
          </w:p>
        </w:tc>
      </w:tr>
    </w:tbl>
    <w:p w14:paraId="7F9A9A6F" w14:textId="77777777" w:rsidR="00BC29AB" w:rsidRPr="00B41203" w:rsidRDefault="00BC29AB" w:rsidP="00BC29AB">
      <w:pPr>
        <w:keepNext/>
        <w:keepLines/>
        <w:ind w:left="720" w:firstLine="720"/>
        <w:rPr>
          <w:rFonts w:cstheme="minorHAnsi"/>
        </w:rPr>
      </w:pPr>
    </w:p>
    <w:p w14:paraId="692391AD" w14:textId="77777777" w:rsidR="00BC29AB" w:rsidRPr="000B7BB6" w:rsidRDefault="00BC29AB" w:rsidP="00BC29AB">
      <w:pPr>
        <w:keepNext/>
        <w:keepLines/>
        <w:ind w:firstLine="720"/>
        <w:rPr>
          <w:rFonts w:cstheme="minorHAnsi"/>
          <w:szCs w:val="20"/>
        </w:rPr>
      </w:pPr>
      <w:r w:rsidRPr="000B7BB6">
        <w:rPr>
          <w:rFonts w:cstheme="minorHAnsi"/>
        </w:rPr>
        <w:t>EPG_gas</w:t>
      </w:r>
      <w:r w:rsidRPr="000B7BB6">
        <w:rPr>
          <w:rFonts w:cstheme="minorHAnsi"/>
        </w:rPr>
        <w:tab/>
      </w:r>
      <w:r w:rsidRPr="000B7BB6">
        <w:rPr>
          <w:rFonts w:cstheme="minorHAnsi"/>
        </w:rPr>
        <w:tab/>
        <w:t>= Energy per gallon of Hot water supplied by gas</w:t>
      </w:r>
    </w:p>
    <w:p w14:paraId="149895B5" w14:textId="77777777" w:rsidR="00BC29AB" w:rsidRPr="000B7BB6" w:rsidRDefault="00BC29AB" w:rsidP="00BC29AB">
      <w:pPr>
        <w:keepNext/>
        <w:keepLines/>
        <w:ind w:left="2160"/>
        <w:rPr>
          <w:rFonts w:cstheme="minorHAnsi"/>
          <w:szCs w:val="20"/>
        </w:rPr>
      </w:pPr>
      <w:r w:rsidRPr="000B7BB6">
        <w:rPr>
          <w:rFonts w:cstheme="minorHAnsi"/>
          <w:szCs w:val="20"/>
        </w:rPr>
        <w:t>= (8.33 * 1.0 * (ShowerTemp - SupplyTemp)) / (RE_gas * 100,000)</w:t>
      </w:r>
    </w:p>
    <w:p w14:paraId="3CB3FDE5" w14:textId="77777777" w:rsidR="00BC29AB" w:rsidRPr="000B7BB6" w:rsidRDefault="00BC29AB" w:rsidP="00BC29AB">
      <w:pPr>
        <w:ind w:left="2160"/>
        <w:rPr>
          <w:rFonts w:cstheme="minorHAnsi"/>
        </w:rPr>
      </w:pPr>
      <w:r w:rsidRPr="000B7BB6" w:rsidDel="00DD42D2">
        <w:rPr>
          <w:rFonts w:cstheme="minorHAnsi"/>
          <w:szCs w:val="20"/>
        </w:rPr>
        <w:t xml:space="preserve"> </w:t>
      </w:r>
      <w:r w:rsidRPr="000B7BB6">
        <w:rPr>
          <w:rFonts w:cstheme="minorHAnsi"/>
          <w:noProof/>
        </w:rPr>
        <w:t>= 0.00</w:t>
      </w:r>
      <w:r>
        <w:rPr>
          <w:rFonts w:cstheme="minorHAnsi"/>
          <w:noProof/>
        </w:rPr>
        <w:t>501</w:t>
      </w:r>
      <w:r w:rsidRPr="000B7BB6">
        <w:rPr>
          <w:rFonts w:cstheme="minorHAnsi"/>
        </w:rPr>
        <w:t xml:space="preserve"> Therm/gal for SF homes</w:t>
      </w:r>
    </w:p>
    <w:p w14:paraId="60201C6C" w14:textId="77777777" w:rsidR="00BC29AB" w:rsidRPr="000B7BB6" w:rsidRDefault="00BC29AB" w:rsidP="00BC29AB">
      <w:pPr>
        <w:ind w:left="2160"/>
        <w:rPr>
          <w:rFonts w:cstheme="minorHAnsi"/>
        </w:rPr>
      </w:pPr>
      <w:r w:rsidRPr="000B7BB6">
        <w:rPr>
          <w:rFonts w:cstheme="minorHAnsi"/>
        </w:rPr>
        <w:t>= 0.00</w:t>
      </w:r>
      <w:r>
        <w:rPr>
          <w:rFonts w:cstheme="minorHAnsi"/>
        </w:rPr>
        <w:t>583</w:t>
      </w:r>
      <w:r w:rsidRPr="000B7BB6">
        <w:rPr>
          <w:rFonts w:cstheme="minorHAnsi"/>
        </w:rPr>
        <w:t xml:space="preserve"> Therm/gal for MF homes</w:t>
      </w:r>
    </w:p>
    <w:p w14:paraId="4AEF3A18" w14:textId="77777777" w:rsidR="00BC29AB" w:rsidRPr="000B7BB6" w:rsidRDefault="00BC29AB" w:rsidP="00BC29AB">
      <w:pPr>
        <w:ind w:firstLine="720"/>
        <w:rPr>
          <w:rFonts w:cstheme="minorHAnsi"/>
          <w:szCs w:val="20"/>
        </w:rPr>
      </w:pPr>
      <w:r w:rsidRPr="000B7BB6">
        <w:rPr>
          <w:rFonts w:cstheme="minorHAnsi"/>
          <w:szCs w:val="20"/>
        </w:rPr>
        <w:lastRenderedPageBreak/>
        <w:t>RE_gas</w:t>
      </w:r>
      <w:r w:rsidRPr="000B7BB6">
        <w:rPr>
          <w:rFonts w:cstheme="minorHAnsi"/>
          <w:szCs w:val="20"/>
        </w:rPr>
        <w:tab/>
      </w:r>
      <w:r w:rsidRPr="000B7BB6">
        <w:rPr>
          <w:rFonts w:cstheme="minorHAnsi"/>
          <w:szCs w:val="20"/>
        </w:rPr>
        <w:tab/>
        <w:t>= Recovery efficiency of gas water heater</w:t>
      </w:r>
    </w:p>
    <w:p w14:paraId="569482E9" w14:textId="77777777" w:rsidR="00BC29AB" w:rsidRPr="000B7BB6" w:rsidRDefault="00BC29AB" w:rsidP="00BC29AB">
      <w:pPr>
        <w:ind w:left="720"/>
        <w:rPr>
          <w:rFonts w:cstheme="minorHAnsi"/>
          <w:szCs w:val="20"/>
        </w:rPr>
      </w:pPr>
      <w:r w:rsidRPr="000B7BB6">
        <w:rPr>
          <w:rFonts w:cstheme="minorHAnsi"/>
          <w:szCs w:val="20"/>
        </w:rPr>
        <w:tab/>
      </w:r>
      <w:r w:rsidRPr="000B7BB6">
        <w:rPr>
          <w:rFonts w:cstheme="minorHAnsi"/>
          <w:szCs w:val="20"/>
        </w:rPr>
        <w:tab/>
        <w:t>= 78% For SF homes</w:t>
      </w:r>
      <w:r w:rsidRPr="00B41203">
        <w:rPr>
          <w:rFonts w:cstheme="minorHAnsi"/>
          <w:szCs w:val="20"/>
          <w:vertAlign w:val="superscript"/>
        </w:rPr>
        <w:footnoteReference w:id="588"/>
      </w:r>
      <w:r w:rsidRPr="00B41203">
        <w:rPr>
          <w:rFonts w:cstheme="minorHAnsi"/>
          <w:szCs w:val="20"/>
        </w:rPr>
        <w:t xml:space="preserve"> </w:t>
      </w:r>
    </w:p>
    <w:p w14:paraId="1A6EF678" w14:textId="77777777" w:rsidR="00BC29AB" w:rsidRPr="00B41203" w:rsidRDefault="00BC29AB" w:rsidP="00BC29AB">
      <w:pPr>
        <w:ind w:left="720"/>
        <w:rPr>
          <w:rFonts w:cstheme="minorHAnsi"/>
          <w:szCs w:val="20"/>
        </w:rPr>
      </w:pPr>
      <w:r w:rsidRPr="000B7BB6">
        <w:rPr>
          <w:rFonts w:cstheme="minorHAnsi"/>
          <w:szCs w:val="20"/>
        </w:rPr>
        <w:tab/>
      </w:r>
      <w:r w:rsidRPr="000B7BB6">
        <w:rPr>
          <w:rFonts w:cstheme="minorHAnsi"/>
          <w:szCs w:val="20"/>
        </w:rPr>
        <w:tab/>
        <w:t>= 67% For MF homes</w:t>
      </w:r>
      <w:r w:rsidRPr="00931B9F">
        <w:rPr>
          <w:rStyle w:val="FootnoteReference"/>
        </w:rPr>
        <w:footnoteReference w:id="589"/>
      </w:r>
    </w:p>
    <w:p w14:paraId="2DF21A8F" w14:textId="77777777" w:rsidR="00BC29AB" w:rsidRPr="000B7BB6" w:rsidRDefault="00BC29AB" w:rsidP="00BC29AB">
      <w:pPr>
        <w:ind w:firstLine="720"/>
        <w:rPr>
          <w:rFonts w:cstheme="minorHAnsi"/>
          <w:szCs w:val="20"/>
        </w:rPr>
      </w:pPr>
      <w:r w:rsidRPr="000B7BB6">
        <w:rPr>
          <w:rFonts w:cstheme="minorHAnsi"/>
          <w:szCs w:val="20"/>
        </w:rPr>
        <w:t>100,000</w:t>
      </w:r>
      <w:r w:rsidRPr="000B7BB6">
        <w:rPr>
          <w:rFonts w:cstheme="minorHAnsi"/>
          <w:szCs w:val="20"/>
        </w:rPr>
        <w:tab/>
      </w:r>
      <w:r w:rsidRPr="000B7BB6">
        <w:rPr>
          <w:rFonts w:cstheme="minorHAnsi"/>
          <w:szCs w:val="20"/>
        </w:rPr>
        <w:tab/>
        <w:t>= Converts Btus to Therms (btu/Therm)</w:t>
      </w:r>
    </w:p>
    <w:p w14:paraId="3BF1A5EF" w14:textId="77777777" w:rsidR="00BC29AB" w:rsidRPr="000B7BB6" w:rsidRDefault="00BC29AB" w:rsidP="00BC29AB">
      <w:pPr>
        <w:ind w:left="1440" w:firstLine="720"/>
        <w:rPr>
          <w:rFonts w:cstheme="minorHAnsi"/>
        </w:rPr>
      </w:pPr>
      <w:r w:rsidRPr="000B7BB6">
        <w:rPr>
          <w:rFonts w:cstheme="minorHAnsi"/>
        </w:rPr>
        <w:t>Other variables as defined above.</w:t>
      </w:r>
    </w:p>
    <w:p w14:paraId="40778E54" w14:textId="77777777" w:rsidR="00BC29AB" w:rsidRDefault="00BC29AB" w:rsidP="00BC29AB">
      <w:pPr>
        <w:rPr>
          <w:rFonts w:cstheme="minorHAnsi"/>
        </w:rPr>
      </w:pPr>
      <w:r w:rsidRPr="00A86608">
        <w:rPr>
          <w:rFonts w:cstheme="minorHAnsi"/>
          <w:noProof/>
        </w:rPr>
        <mc:AlternateContent>
          <mc:Choice Requires="wps">
            <w:drawing>
              <wp:inline distT="0" distB="0" distL="0" distR="0" wp14:anchorId="10059C3D" wp14:editId="424783B6">
                <wp:extent cx="5927464" cy="1009650"/>
                <wp:effectExtent l="0" t="0" r="16510" b="19050"/>
                <wp:docPr id="5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7464" cy="1009650"/>
                        </a:xfrm>
                        <a:prstGeom prst="rect">
                          <a:avLst/>
                        </a:prstGeom>
                        <a:solidFill>
                          <a:srgbClr val="FFFFFF"/>
                        </a:solidFill>
                        <a:ln w="9525">
                          <a:solidFill>
                            <a:srgbClr val="000000"/>
                          </a:solidFill>
                          <a:miter lim="800000"/>
                          <a:headEnd/>
                          <a:tailEnd/>
                        </a:ln>
                      </wps:spPr>
                      <wps:txbx>
                        <w:txbxContent>
                          <w:p w14:paraId="56AC4AAC" w14:textId="77777777" w:rsidR="00F60751" w:rsidRPr="002F2634" w:rsidRDefault="00F60751" w:rsidP="00BC29AB">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showerhead in a gas fired DHW single family home where the number of showers is not known:</w:t>
                            </w:r>
                          </w:p>
                          <w:p w14:paraId="2AB97AD5" w14:textId="77777777" w:rsidR="00F60751" w:rsidRPr="002F2634" w:rsidRDefault="00F60751" w:rsidP="00BC29AB">
                            <w:pPr>
                              <w:ind w:left="2160" w:hanging="1440"/>
                              <w:rPr>
                                <w:rFonts w:cstheme="minorHAnsi"/>
                              </w:rPr>
                            </w:pPr>
                            <w:r w:rsidRPr="002F2634">
                              <w:rPr>
                                <w:rFonts w:cstheme="minorHAnsi"/>
                              </w:rPr>
                              <w:t xml:space="preserve">ΔTherms </w:t>
                            </w:r>
                            <w:r w:rsidRPr="002F2634">
                              <w:rPr>
                                <w:rFonts w:cstheme="minorHAnsi"/>
                              </w:rPr>
                              <w:tab/>
                              <w:t xml:space="preserve">= </w:t>
                            </w:r>
                            <w:r w:rsidRPr="002F2634">
                              <w:rPr>
                                <w:rFonts w:cstheme="minorHAnsi"/>
                                <w:noProof/>
                              </w:rPr>
                              <w:t xml:space="preserve">1.0 * ((2.67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0.00</w:t>
                            </w:r>
                            <w:r>
                              <w:rPr>
                                <w:rFonts w:cstheme="minorHAnsi"/>
                                <w:noProof/>
                              </w:rPr>
                              <w:t>501</w:t>
                            </w:r>
                            <w:r w:rsidRPr="002F2634">
                              <w:rPr>
                                <w:rFonts w:cstheme="minorHAnsi"/>
                                <w:noProof/>
                              </w:rPr>
                              <w:t xml:space="preserve"> * 0.98</w:t>
                            </w:r>
                          </w:p>
                          <w:p w14:paraId="28AA08C2" w14:textId="77777777" w:rsidR="00F60751" w:rsidRPr="002F2634" w:rsidRDefault="00F60751" w:rsidP="00BC29AB">
                            <w:pPr>
                              <w:ind w:left="2880" w:hanging="720"/>
                              <w:rPr>
                                <w:rFonts w:cstheme="minorHAnsi"/>
                              </w:rPr>
                            </w:pPr>
                            <w:r w:rsidRPr="002F2634">
                              <w:rPr>
                                <w:rFonts w:cstheme="minorHAnsi"/>
                              </w:rPr>
                              <w:t xml:space="preserve">= </w:t>
                            </w:r>
                            <w:r>
                              <w:rPr>
                                <w:rFonts w:cstheme="minorHAnsi"/>
                              </w:rPr>
                              <w:t>14.0</w:t>
                            </w:r>
                            <w:r w:rsidRPr="002F2634">
                              <w:rPr>
                                <w:rFonts w:cstheme="minorHAnsi"/>
                              </w:rPr>
                              <w:t xml:space="preserve"> therms</w:t>
                            </w:r>
                          </w:p>
                          <w:p w14:paraId="1E1EC9FA" w14:textId="77777777" w:rsidR="00F60751" w:rsidRDefault="00F60751" w:rsidP="00BC29AB"/>
                        </w:txbxContent>
                      </wps:txbx>
                      <wps:bodyPr rot="0" vert="horz" wrap="square" lIns="91440" tIns="45720" rIns="91440" bIns="45720" anchor="t" anchorCtr="0">
                        <a:noAutofit/>
                      </wps:bodyPr>
                    </wps:wsp>
                  </a:graphicData>
                </a:graphic>
              </wp:inline>
            </w:drawing>
          </mc:Choice>
          <mc:Fallback>
            <w:pict>
              <v:shape w14:anchorId="10059C3D" id="_x0000_s1084" type="#_x0000_t202" style="width:466.75pt;height: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">
                <v:textbox>
                  <w:txbxContent>
                    <w:p w14:paraId="56AC4AAC" w14:textId="77777777" w:rsidR="00F60751" w:rsidRPr="002F2634" w:rsidRDefault="00F60751" w:rsidP="00BC29AB">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showerhead in a gas fired DHW single family home where the number of showers is not known:</w:t>
                      </w:r>
                    </w:p>
                    <w:p w14:paraId="2AB97AD5" w14:textId="77777777" w:rsidR="00F60751" w:rsidRPr="002F2634" w:rsidRDefault="00F60751" w:rsidP="00BC29AB">
                      <w:pPr>
                        <w:ind w:left="2160" w:hanging="1440"/>
                        <w:rPr>
                          <w:rFonts w:cstheme="minorHAnsi"/>
                        </w:rPr>
                      </w:pPr>
                      <w:r w:rsidRPr="002F2634">
                        <w:rPr>
                          <w:rFonts w:cstheme="minorHAnsi"/>
                        </w:rPr>
                        <w:t xml:space="preserve">ΔTherms </w:t>
                      </w:r>
                      <w:r w:rsidRPr="002F2634">
                        <w:rPr>
                          <w:rFonts w:cstheme="minorHAnsi"/>
                        </w:rPr>
                        <w:tab/>
                        <w:t xml:space="preserve">= </w:t>
                      </w:r>
                      <w:r w:rsidRPr="002F2634">
                        <w:rPr>
                          <w:rFonts w:cstheme="minorHAnsi"/>
                          <w:noProof/>
                        </w:rPr>
                        <w:t xml:space="preserve">1.0 * ((2.67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0.00</w:t>
                      </w:r>
                      <w:r>
                        <w:rPr>
                          <w:rFonts w:cstheme="minorHAnsi"/>
                          <w:noProof/>
                        </w:rPr>
                        <w:t>501</w:t>
                      </w:r>
                      <w:r w:rsidRPr="002F2634">
                        <w:rPr>
                          <w:rFonts w:cstheme="minorHAnsi"/>
                          <w:noProof/>
                        </w:rPr>
                        <w:t xml:space="preserve"> * 0.98</w:t>
                      </w:r>
                    </w:p>
                    <w:p w14:paraId="28AA08C2" w14:textId="77777777" w:rsidR="00F60751" w:rsidRPr="002F2634" w:rsidRDefault="00F60751" w:rsidP="00BC29AB">
                      <w:pPr>
                        <w:ind w:left="2880" w:hanging="720"/>
                        <w:rPr>
                          <w:rFonts w:cstheme="minorHAnsi"/>
                        </w:rPr>
                      </w:pPr>
                      <w:r w:rsidRPr="002F2634">
                        <w:rPr>
                          <w:rFonts w:cstheme="minorHAnsi"/>
                        </w:rPr>
                        <w:t xml:space="preserve">= </w:t>
                      </w:r>
                      <w:r>
                        <w:rPr>
                          <w:rFonts w:cstheme="minorHAnsi"/>
                        </w:rPr>
                        <w:t>14.0</w:t>
                      </w:r>
                      <w:r w:rsidRPr="002F2634">
                        <w:rPr>
                          <w:rFonts w:cstheme="minorHAnsi"/>
                        </w:rPr>
                        <w:t xml:space="preserve"> therms</w:t>
                      </w:r>
                    </w:p>
                    <w:p w14:paraId="1E1EC9FA" w14:textId="77777777" w:rsidR="00F60751" w:rsidRDefault="00F60751" w:rsidP="00BC29AB"/>
                  </w:txbxContent>
                </v:textbox>
                <w10:anchorlock/>
              </v:shape>
            </w:pict>
          </mc:Fallback>
        </mc:AlternateContent>
      </w:r>
    </w:p>
    <w:p w14:paraId="459BF173" w14:textId="77777777" w:rsidR="00BC29AB" w:rsidRPr="000B7BB6" w:rsidRDefault="00BC29AB" w:rsidP="00BC29AB">
      <w:pPr>
        <w:pStyle w:val="Heading6"/>
      </w:pPr>
      <w:r w:rsidRPr="000B7BB6">
        <w:t xml:space="preserve">Water Impact Descriptions and Calculation  </w:t>
      </w:r>
    </w:p>
    <w:p w14:paraId="0A8AA6D1" w14:textId="77777777" w:rsidR="00BC29AB" w:rsidRPr="000B7BB6" w:rsidRDefault="00BC29AB" w:rsidP="00BC29AB">
      <w:pPr>
        <w:ind w:left="720"/>
        <w:rPr>
          <w:rFonts w:cstheme="minorHAnsi"/>
        </w:rPr>
      </w:pPr>
      <w:r w:rsidRPr="000B7BB6">
        <w:rPr>
          <w:rFonts w:cstheme="minorHAnsi"/>
        </w:rPr>
        <w:t>Δgallons</w:t>
      </w:r>
      <w:r w:rsidRPr="000B7BB6">
        <w:rPr>
          <w:rFonts w:cstheme="minorHAnsi"/>
        </w:rPr>
        <w:tab/>
      </w:r>
      <w:r w:rsidRPr="000B7BB6">
        <w:rPr>
          <w:rFonts w:cstheme="minorHAnsi"/>
        </w:rPr>
        <w:tab/>
        <w:t xml:space="preserve"> = </w:t>
      </w:r>
      <w:r w:rsidRPr="000B7BB6">
        <w:rPr>
          <w:rFonts w:cstheme="minorHAnsi"/>
          <w:noProof/>
        </w:rPr>
        <w:t>((GPM_base * L_base - GPM_low * L_low) * Household * SPCD * 365.25 / SPH) * ISR</w:t>
      </w:r>
    </w:p>
    <w:p w14:paraId="042E51D5" w14:textId="77777777" w:rsidR="00BC29AB" w:rsidRPr="000B7BB6" w:rsidRDefault="00BC29AB" w:rsidP="00BC29AB">
      <w:pPr>
        <w:ind w:left="720" w:firstLine="720"/>
        <w:rPr>
          <w:rFonts w:cstheme="minorHAnsi"/>
        </w:rPr>
      </w:pPr>
      <w:r w:rsidRPr="000B7BB6">
        <w:rPr>
          <w:rFonts w:cstheme="minorHAnsi"/>
        </w:rPr>
        <w:t>Variables as defined above</w:t>
      </w:r>
    </w:p>
    <w:p w14:paraId="00060ACF" w14:textId="77777777" w:rsidR="00BC29AB" w:rsidRDefault="00BC29AB" w:rsidP="00BC29AB">
      <w:pPr>
        <w:rPr>
          <w:rFonts w:cstheme="minorHAnsi"/>
        </w:rPr>
      </w:pPr>
      <w:r w:rsidRPr="00A86608">
        <w:rPr>
          <w:rFonts w:cstheme="minorHAnsi"/>
          <w:noProof/>
        </w:rPr>
        <mc:AlternateContent>
          <mc:Choice Requires="wps">
            <w:drawing>
              <wp:inline distT="0" distB="0" distL="0" distR="0" wp14:anchorId="4C94B5C2" wp14:editId="000DA8C0">
                <wp:extent cx="5766099" cy="952500"/>
                <wp:effectExtent l="0" t="0" r="25400" b="19050"/>
                <wp:docPr id="5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6099" cy="952500"/>
                        </a:xfrm>
                        <a:prstGeom prst="rect">
                          <a:avLst/>
                        </a:prstGeom>
                        <a:solidFill>
                          <a:srgbClr val="FFFFFF"/>
                        </a:solidFill>
                        <a:ln w="9525">
                          <a:solidFill>
                            <a:srgbClr val="000000"/>
                          </a:solidFill>
                          <a:miter lim="800000"/>
                          <a:headEnd/>
                          <a:tailEnd/>
                        </a:ln>
                      </wps:spPr>
                      <wps:txbx>
                        <w:txbxContent>
                          <w:p w14:paraId="739B8AC1" w14:textId="77777777" w:rsidR="00F60751" w:rsidRPr="002F2634" w:rsidRDefault="00F60751" w:rsidP="00BC29AB">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 xml:space="preserve">showerhead </w:t>
                            </w:r>
                            <w:r>
                              <w:rPr>
                                <w:rFonts w:cstheme="minorHAnsi"/>
                              </w:rPr>
                              <w:t xml:space="preserve">in a single family home </w:t>
                            </w:r>
                            <w:r w:rsidRPr="002F2634">
                              <w:rPr>
                                <w:rFonts w:cstheme="minorHAnsi"/>
                              </w:rPr>
                              <w:t>where the number of showers is not known:</w:t>
                            </w:r>
                          </w:p>
                          <w:p w14:paraId="312710A4" w14:textId="77777777" w:rsidR="00F60751" w:rsidRPr="002F2634" w:rsidRDefault="00F60751" w:rsidP="00BC29AB">
                            <w:pPr>
                              <w:ind w:left="720"/>
                              <w:rPr>
                                <w:rFonts w:cstheme="minorHAnsi"/>
                              </w:rPr>
                            </w:pPr>
                            <w:r w:rsidRPr="002F2634">
                              <w:rPr>
                                <w:rFonts w:cstheme="minorHAnsi"/>
                              </w:rPr>
                              <w:t xml:space="preserve">Δgallons </w:t>
                            </w:r>
                            <w:r w:rsidRPr="002F2634">
                              <w:rPr>
                                <w:rFonts w:cstheme="minorHAnsi"/>
                              </w:rPr>
                              <w:tab/>
                              <w:t xml:space="preserve">= </w:t>
                            </w:r>
                            <w:r w:rsidRPr="002F2634">
                              <w:rPr>
                                <w:rFonts w:cstheme="minorHAnsi"/>
                                <w:noProof/>
                              </w:rPr>
                              <w:t xml:space="preserve">((2.67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0.98</w:t>
                            </w:r>
                          </w:p>
                          <w:p w14:paraId="42B6273D" w14:textId="77777777" w:rsidR="00F60751" w:rsidRPr="002F2634" w:rsidRDefault="00F60751" w:rsidP="00BC29AB">
                            <w:pPr>
                              <w:ind w:left="1440" w:firstLine="720"/>
                              <w:rPr>
                                <w:rFonts w:cstheme="minorHAnsi"/>
                              </w:rPr>
                            </w:pPr>
                            <w:r w:rsidRPr="002F2634">
                              <w:rPr>
                                <w:rFonts w:cstheme="minorHAnsi"/>
                              </w:rPr>
                              <w:t xml:space="preserve">= </w:t>
                            </w:r>
                            <w:r>
                              <w:rPr>
                                <w:rFonts w:cstheme="minorHAnsi"/>
                              </w:rPr>
                              <w:t>2803</w:t>
                            </w:r>
                            <w:r w:rsidRPr="002F2634">
                              <w:rPr>
                                <w:rFonts w:cstheme="minorHAnsi"/>
                              </w:rPr>
                              <w:t xml:space="preserve"> gallons</w:t>
                            </w:r>
                          </w:p>
                          <w:p w14:paraId="610C29D2" w14:textId="77777777" w:rsidR="00F60751" w:rsidRDefault="00F60751" w:rsidP="00BC29AB"/>
                        </w:txbxContent>
                      </wps:txbx>
                      <wps:bodyPr rot="0" vert="horz" wrap="square" lIns="91440" tIns="45720" rIns="91440" bIns="45720" anchor="t" anchorCtr="0">
                        <a:noAutofit/>
                      </wps:bodyPr>
                    </wps:wsp>
                  </a:graphicData>
                </a:graphic>
              </wp:inline>
            </w:drawing>
          </mc:Choice>
          <mc:Fallback>
            <w:pict>
              <v:shape w14:anchorId="4C94B5C2" id="_x0000_s1085" type="#_x0000_t202" style="width:454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">
                <v:textbox>
                  <w:txbxContent>
                    <w:p w14:paraId="739B8AC1" w14:textId="77777777" w:rsidR="00F60751" w:rsidRPr="002F2634" w:rsidRDefault="00F60751" w:rsidP="00BC29AB">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 xml:space="preserve">showerhead </w:t>
                      </w:r>
                      <w:r>
                        <w:rPr>
                          <w:rFonts w:cstheme="minorHAnsi"/>
                        </w:rPr>
                        <w:t xml:space="preserve">in a single family home </w:t>
                      </w:r>
                      <w:r w:rsidRPr="002F2634">
                        <w:rPr>
                          <w:rFonts w:cstheme="minorHAnsi"/>
                        </w:rPr>
                        <w:t>where the number of showers is not known:</w:t>
                      </w:r>
                    </w:p>
                    <w:p w14:paraId="312710A4" w14:textId="77777777" w:rsidR="00F60751" w:rsidRPr="002F2634" w:rsidRDefault="00F60751" w:rsidP="00BC29AB">
                      <w:pPr>
                        <w:ind w:left="720"/>
                        <w:rPr>
                          <w:rFonts w:cstheme="minorHAnsi"/>
                        </w:rPr>
                      </w:pPr>
                      <w:r w:rsidRPr="002F2634">
                        <w:rPr>
                          <w:rFonts w:cstheme="minorHAnsi"/>
                        </w:rPr>
                        <w:t xml:space="preserve">Δgallons </w:t>
                      </w:r>
                      <w:r w:rsidRPr="002F2634">
                        <w:rPr>
                          <w:rFonts w:cstheme="minorHAnsi"/>
                        </w:rPr>
                        <w:tab/>
                        <w:t xml:space="preserve">= </w:t>
                      </w:r>
                      <w:r w:rsidRPr="002F2634">
                        <w:rPr>
                          <w:rFonts w:cstheme="minorHAnsi"/>
                          <w:noProof/>
                        </w:rPr>
                        <w:t xml:space="preserve">((2.67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0.98</w:t>
                      </w:r>
                    </w:p>
                    <w:p w14:paraId="42B6273D" w14:textId="77777777" w:rsidR="00F60751" w:rsidRPr="002F2634" w:rsidRDefault="00F60751" w:rsidP="00BC29AB">
                      <w:pPr>
                        <w:ind w:left="1440" w:firstLine="720"/>
                        <w:rPr>
                          <w:rFonts w:cstheme="minorHAnsi"/>
                        </w:rPr>
                      </w:pPr>
                      <w:r w:rsidRPr="002F2634">
                        <w:rPr>
                          <w:rFonts w:cstheme="minorHAnsi"/>
                        </w:rPr>
                        <w:t xml:space="preserve">= </w:t>
                      </w:r>
                      <w:r>
                        <w:rPr>
                          <w:rFonts w:cstheme="minorHAnsi"/>
                        </w:rPr>
                        <w:t>2803</w:t>
                      </w:r>
                      <w:r w:rsidRPr="002F2634">
                        <w:rPr>
                          <w:rFonts w:cstheme="minorHAnsi"/>
                        </w:rPr>
                        <w:t xml:space="preserve"> gallons</w:t>
                      </w:r>
                    </w:p>
                    <w:p w14:paraId="610C29D2" w14:textId="77777777" w:rsidR="00F60751" w:rsidRDefault="00F60751" w:rsidP="00BC29AB"/>
                  </w:txbxContent>
                </v:textbox>
                <w10:anchorlock/>
              </v:shape>
            </w:pict>
          </mc:Fallback>
        </mc:AlternateContent>
      </w:r>
    </w:p>
    <w:p w14:paraId="02D9640C" w14:textId="77777777" w:rsidR="00BC29AB" w:rsidRPr="000B7BB6" w:rsidRDefault="00BC29AB" w:rsidP="00BC29AB">
      <w:pPr>
        <w:pStyle w:val="Heading6"/>
      </w:pPr>
      <w:r w:rsidRPr="000B7BB6">
        <w:t xml:space="preserve">Deemed O&amp;M Cost Adjustment Calculation </w:t>
      </w:r>
    </w:p>
    <w:p w14:paraId="68DFC05A" w14:textId="77777777" w:rsidR="00BC29AB" w:rsidRDefault="00BC29AB" w:rsidP="00BC29AB">
      <w:pPr>
        <w:rPr>
          <w:rFonts w:cstheme="minorHAnsi"/>
        </w:rPr>
      </w:pPr>
      <w:r w:rsidRPr="000B7BB6">
        <w:rPr>
          <w:rFonts w:cstheme="minorHAnsi"/>
        </w:rPr>
        <w:t>N/A</w:t>
      </w:r>
    </w:p>
    <w:p w14:paraId="6AE339B1" w14:textId="77777777" w:rsidR="00BC29AB" w:rsidRDefault="00BC29AB" w:rsidP="00BC29AB">
      <w:pPr>
        <w:widowControl/>
        <w:spacing w:after="200" w:line="276" w:lineRule="auto"/>
        <w:jc w:val="left"/>
        <w:rPr>
          <w:rFonts w:cstheme="minorHAnsi"/>
          <w:b/>
          <w:vanish/>
        </w:rPr>
      </w:pPr>
      <w:r>
        <w:rPr>
          <w:rFonts w:cstheme="minorHAnsi"/>
          <w:b/>
          <w:vanish/>
        </w:rPr>
        <w:br w:type="page"/>
      </w:r>
    </w:p>
    <w:p w14:paraId="2A2932BD" w14:textId="77777777" w:rsidR="00BC29AB" w:rsidRPr="001D41A0" w:rsidRDefault="00BC29AB" w:rsidP="00BC29AB">
      <w:pPr>
        <w:rPr>
          <w:b/>
        </w:rPr>
      </w:pPr>
      <w:r w:rsidRPr="001D41A0">
        <w:rPr>
          <w:rFonts w:cstheme="minorHAnsi"/>
          <w:b/>
          <w:vanish/>
        </w:rPr>
        <w:cr/>
      </w:r>
      <w:r w:rsidRPr="00521764">
        <w:rPr>
          <w:rFonts w:eastAsiaTheme="majorEastAsia"/>
          <w:b/>
          <w:smallCaps/>
          <w:sz w:val="22"/>
          <w:szCs w:val="18"/>
        </w:rPr>
        <w:t>Sources</w:t>
      </w: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8682"/>
        <w:tblGridChange w:id="6671">
          <w:tblGrid>
            <w:gridCol w:w="1188"/>
            <w:gridCol w:w="8682"/>
          </w:tblGrid>
        </w:tblGridChange>
      </w:tblGrid>
      <w:tr w:rsidR="00BC29AB" w:rsidRPr="00D32FAA" w14:paraId="5177592D" w14:textId="77777777" w:rsidTr="00C04E8D">
        <w:trPr>
          <w:trHeight w:val="360"/>
        </w:trPr>
        <w:tc>
          <w:tcPr>
            <w:tcW w:w="1188" w:type="dxa"/>
            <w:shd w:val="clear" w:color="auto" w:fill="808080" w:themeFill="background1" w:themeFillShade="80"/>
            <w:hideMark/>
          </w:tcPr>
          <w:p w14:paraId="098C44D2" w14:textId="77777777" w:rsidR="00BC29AB" w:rsidRPr="00D32FAA" w:rsidRDefault="00BC29AB" w:rsidP="00C04E8D">
            <w:pPr>
              <w:keepNext/>
              <w:keepLines/>
              <w:widowControl/>
              <w:jc w:val="left"/>
              <w:rPr>
                <w:rFonts w:cstheme="minorHAnsi"/>
                <w:b/>
                <w:color w:val="FFFFFF" w:themeColor="background1"/>
              </w:rPr>
            </w:pPr>
            <w:r w:rsidRPr="00D32FAA">
              <w:rPr>
                <w:rFonts w:cstheme="minorHAnsi"/>
                <w:b/>
                <w:color w:val="FFFFFF" w:themeColor="background1"/>
              </w:rPr>
              <w:lastRenderedPageBreak/>
              <w:t>Source ID</w:t>
            </w:r>
          </w:p>
        </w:tc>
        <w:tc>
          <w:tcPr>
            <w:tcW w:w="8682" w:type="dxa"/>
            <w:shd w:val="clear" w:color="auto" w:fill="808080" w:themeFill="background1" w:themeFillShade="80"/>
            <w:hideMark/>
          </w:tcPr>
          <w:p w14:paraId="6538DCB1" w14:textId="77777777" w:rsidR="00BC29AB" w:rsidRPr="00D32FAA" w:rsidRDefault="00BC29AB" w:rsidP="00C04E8D">
            <w:pPr>
              <w:keepNext/>
              <w:keepLines/>
              <w:widowControl/>
              <w:jc w:val="left"/>
              <w:rPr>
                <w:rFonts w:cstheme="minorHAnsi"/>
                <w:b/>
                <w:color w:val="FFFFFF" w:themeColor="background1"/>
              </w:rPr>
            </w:pPr>
            <w:r w:rsidRPr="00D32FAA">
              <w:rPr>
                <w:rFonts w:cstheme="minorHAnsi"/>
                <w:b/>
                <w:color w:val="FFFFFF" w:themeColor="background1"/>
              </w:rPr>
              <w:t>Reference</w:t>
            </w:r>
          </w:p>
        </w:tc>
      </w:tr>
      <w:tr w:rsidR="00BC29AB" w:rsidRPr="00D32FAA" w14:paraId="50885B95"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672" w:author="Stephanie Baer" w:date="2016-01-21T14:04: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trPrChange w:id="6673" w:author="Stephanie Baer" w:date="2016-01-21T14:04:00Z">
            <w:trPr>
              <w:trHeight w:val="300"/>
            </w:trPr>
          </w:trPrChange>
        </w:trPr>
        <w:tc>
          <w:tcPr>
            <w:tcW w:w="1188" w:type="dxa"/>
            <w:noWrap/>
            <w:vAlign w:val="center"/>
            <w:hideMark/>
            <w:tcPrChange w:id="6674" w:author="Stephanie Baer" w:date="2016-01-21T14:04:00Z">
              <w:tcPr>
                <w:tcW w:w="1188" w:type="dxa"/>
                <w:noWrap/>
                <w:hideMark/>
              </w:tcPr>
            </w:tcPrChange>
          </w:tcPr>
          <w:p w14:paraId="6AA4FC3F" w14:textId="77777777" w:rsidR="00BC29AB" w:rsidRPr="00D32FAA" w:rsidRDefault="00BC29AB">
            <w:pPr>
              <w:keepNext/>
              <w:keepLines/>
              <w:widowControl/>
              <w:jc w:val="right"/>
              <w:rPr>
                <w:rFonts w:cstheme="minorHAnsi"/>
                <w:color w:val="000000"/>
              </w:rPr>
            </w:pPr>
            <w:r w:rsidRPr="00D32FAA">
              <w:rPr>
                <w:rFonts w:cstheme="minorHAnsi"/>
                <w:color w:val="000000"/>
              </w:rPr>
              <w:t>1</w:t>
            </w:r>
          </w:p>
        </w:tc>
        <w:tc>
          <w:tcPr>
            <w:tcW w:w="8682" w:type="dxa"/>
            <w:noWrap/>
            <w:hideMark/>
            <w:tcPrChange w:id="6675" w:author="Stephanie Baer" w:date="2016-01-21T14:04:00Z">
              <w:tcPr>
                <w:tcW w:w="8682" w:type="dxa"/>
                <w:noWrap/>
                <w:hideMark/>
              </w:tcPr>
            </w:tcPrChange>
          </w:tcPr>
          <w:p w14:paraId="566DE21D" w14:textId="77777777" w:rsidR="00BC29AB" w:rsidRPr="00D32FAA" w:rsidRDefault="00BC29AB" w:rsidP="00C04E8D">
            <w:pPr>
              <w:keepNext/>
              <w:keepLines/>
              <w:widowControl/>
              <w:jc w:val="left"/>
              <w:rPr>
                <w:rFonts w:cstheme="minorHAnsi"/>
                <w:color w:val="000000"/>
              </w:rPr>
            </w:pPr>
            <w:r w:rsidRPr="00D32FAA">
              <w:rPr>
                <w:rFonts w:cstheme="minorHAnsi"/>
                <w:color w:val="000000"/>
              </w:rPr>
              <w:t>2011, DeOreo, William. California Single Family Water Use Efficiency Study. April 20, 2011.</w:t>
            </w:r>
          </w:p>
        </w:tc>
      </w:tr>
      <w:tr w:rsidR="00BC29AB" w:rsidRPr="00D32FAA" w14:paraId="752552A2"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676" w:author="Stephanie Baer" w:date="2016-01-21T14:04: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trPrChange w:id="6677" w:author="Stephanie Baer" w:date="2016-01-21T14:04:00Z">
            <w:trPr>
              <w:trHeight w:val="300"/>
            </w:trPr>
          </w:trPrChange>
        </w:trPr>
        <w:tc>
          <w:tcPr>
            <w:tcW w:w="1188" w:type="dxa"/>
            <w:noWrap/>
            <w:vAlign w:val="center"/>
            <w:hideMark/>
            <w:tcPrChange w:id="6678" w:author="Stephanie Baer" w:date="2016-01-21T14:04:00Z">
              <w:tcPr>
                <w:tcW w:w="1188" w:type="dxa"/>
                <w:noWrap/>
                <w:hideMark/>
              </w:tcPr>
            </w:tcPrChange>
          </w:tcPr>
          <w:p w14:paraId="1A2E564C" w14:textId="77777777" w:rsidR="00BC29AB" w:rsidRPr="00D32FAA" w:rsidRDefault="00BC29AB">
            <w:pPr>
              <w:keepNext/>
              <w:keepLines/>
              <w:widowControl/>
              <w:jc w:val="right"/>
              <w:rPr>
                <w:rFonts w:cstheme="minorHAnsi"/>
                <w:color w:val="000000"/>
              </w:rPr>
            </w:pPr>
            <w:r w:rsidRPr="00D32FAA">
              <w:rPr>
                <w:rFonts w:cstheme="minorHAnsi"/>
                <w:color w:val="000000"/>
              </w:rPr>
              <w:t>2</w:t>
            </w:r>
          </w:p>
        </w:tc>
        <w:tc>
          <w:tcPr>
            <w:tcW w:w="8682" w:type="dxa"/>
            <w:noWrap/>
            <w:hideMark/>
            <w:tcPrChange w:id="6679" w:author="Stephanie Baer" w:date="2016-01-21T14:04:00Z">
              <w:tcPr>
                <w:tcW w:w="8682" w:type="dxa"/>
                <w:noWrap/>
                <w:hideMark/>
              </w:tcPr>
            </w:tcPrChange>
          </w:tcPr>
          <w:p w14:paraId="7EB15C0D" w14:textId="77777777" w:rsidR="00BC29AB" w:rsidRPr="00D32FAA" w:rsidRDefault="00BC29AB" w:rsidP="00C04E8D">
            <w:pPr>
              <w:keepNext/>
              <w:keepLines/>
              <w:widowControl/>
              <w:jc w:val="left"/>
              <w:rPr>
                <w:rFonts w:cstheme="minorHAnsi"/>
                <w:color w:val="000000"/>
              </w:rPr>
            </w:pPr>
            <w:r w:rsidRPr="00D32FAA">
              <w:rPr>
                <w:rFonts w:cstheme="minorHAnsi"/>
                <w:color w:val="000000"/>
              </w:rPr>
              <w:t>2000, Mayer, Peter, William DeOreo, and David Lewis. Seattle Home Water Conservation Study. December 2000.</w:t>
            </w:r>
          </w:p>
        </w:tc>
      </w:tr>
      <w:tr w:rsidR="00BC29AB" w:rsidRPr="00D32FAA" w14:paraId="7CCE26BC"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680" w:author="Stephanie Baer" w:date="2016-01-21T14:04: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trPrChange w:id="6681" w:author="Stephanie Baer" w:date="2016-01-21T14:04:00Z">
            <w:trPr>
              <w:trHeight w:val="300"/>
            </w:trPr>
          </w:trPrChange>
        </w:trPr>
        <w:tc>
          <w:tcPr>
            <w:tcW w:w="1188" w:type="dxa"/>
            <w:noWrap/>
            <w:vAlign w:val="center"/>
            <w:hideMark/>
            <w:tcPrChange w:id="6682" w:author="Stephanie Baer" w:date="2016-01-21T14:04:00Z">
              <w:tcPr>
                <w:tcW w:w="1188" w:type="dxa"/>
                <w:noWrap/>
                <w:hideMark/>
              </w:tcPr>
            </w:tcPrChange>
          </w:tcPr>
          <w:p w14:paraId="33E0110E" w14:textId="77777777" w:rsidR="00BC29AB" w:rsidRPr="00D32FAA" w:rsidRDefault="00BC29AB">
            <w:pPr>
              <w:keepNext/>
              <w:keepLines/>
              <w:widowControl/>
              <w:jc w:val="right"/>
              <w:rPr>
                <w:rFonts w:cstheme="minorHAnsi"/>
                <w:color w:val="000000"/>
              </w:rPr>
            </w:pPr>
            <w:r w:rsidRPr="00D32FAA">
              <w:rPr>
                <w:rFonts w:cstheme="minorHAnsi"/>
                <w:color w:val="000000"/>
              </w:rPr>
              <w:t>3</w:t>
            </w:r>
          </w:p>
        </w:tc>
        <w:tc>
          <w:tcPr>
            <w:tcW w:w="8682" w:type="dxa"/>
            <w:noWrap/>
            <w:hideMark/>
            <w:tcPrChange w:id="6683" w:author="Stephanie Baer" w:date="2016-01-21T14:04:00Z">
              <w:tcPr>
                <w:tcW w:w="8682" w:type="dxa"/>
                <w:noWrap/>
                <w:hideMark/>
              </w:tcPr>
            </w:tcPrChange>
          </w:tcPr>
          <w:p w14:paraId="35FB17D5" w14:textId="77777777" w:rsidR="00BC29AB" w:rsidRPr="00D32FAA" w:rsidRDefault="00BC29AB" w:rsidP="00C04E8D">
            <w:pPr>
              <w:keepNext/>
              <w:keepLines/>
              <w:widowControl/>
              <w:jc w:val="left"/>
              <w:rPr>
                <w:rFonts w:cstheme="minorHAnsi"/>
                <w:color w:val="000000"/>
              </w:rPr>
            </w:pPr>
            <w:r w:rsidRPr="00D32FAA">
              <w:rPr>
                <w:rFonts w:cstheme="minorHAnsi"/>
                <w:color w:val="000000"/>
              </w:rPr>
              <w:t>1999, Mayer, Peter, William DeOreo. Residential End Uses of Water. Published by AWWA Research Foundation and American Water Works Association. 1999.</w:t>
            </w:r>
          </w:p>
        </w:tc>
      </w:tr>
      <w:tr w:rsidR="00BC29AB" w:rsidRPr="00D32FAA" w14:paraId="1C79BE35"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684" w:author="Stephanie Baer" w:date="2016-01-21T14:04: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trPrChange w:id="6685" w:author="Stephanie Baer" w:date="2016-01-21T14:04:00Z">
            <w:trPr>
              <w:trHeight w:val="300"/>
            </w:trPr>
          </w:trPrChange>
        </w:trPr>
        <w:tc>
          <w:tcPr>
            <w:tcW w:w="1188" w:type="dxa"/>
            <w:noWrap/>
            <w:vAlign w:val="center"/>
            <w:hideMark/>
            <w:tcPrChange w:id="6686" w:author="Stephanie Baer" w:date="2016-01-21T14:04:00Z">
              <w:tcPr>
                <w:tcW w:w="1188" w:type="dxa"/>
                <w:noWrap/>
                <w:hideMark/>
              </w:tcPr>
            </w:tcPrChange>
          </w:tcPr>
          <w:p w14:paraId="0BB0EAC5" w14:textId="77777777" w:rsidR="00BC29AB" w:rsidRPr="00D32FAA" w:rsidRDefault="00BC29AB">
            <w:pPr>
              <w:keepNext/>
              <w:keepLines/>
              <w:widowControl/>
              <w:jc w:val="right"/>
              <w:rPr>
                <w:rFonts w:cstheme="minorHAnsi"/>
                <w:color w:val="000000"/>
              </w:rPr>
            </w:pPr>
            <w:r w:rsidRPr="00D32FAA">
              <w:rPr>
                <w:rFonts w:cstheme="minorHAnsi"/>
                <w:color w:val="000000"/>
              </w:rPr>
              <w:t>4</w:t>
            </w:r>
          </w:p>
        </w:tc>
        <w:tc>
          <w:tcPr>
            <w:tcW w:w="8682" w:type="dxa"/>
            <w:noWrap/>
            <w:hideMark/>
            <w:tcPrChange w:id="6687" w:author="Stephanie Baer" w:date="2016-01-21T14:04:00Z">
              <w:tcPr>
                <w:tcW w:w="8682" w:type="dxa"/>
                <w:noWrap/>
                <w:hideMark/>
              </w:tcPr>
            </w:tcPrChange>
          </w:tcPr>
          <w:p w14:paraId="1D2B2D68" w14:textId="77777777" w:rsidR="00BC29AB" w:rsidRPr="00D32FAA" w:rsidRDefault="00BC29AB" w:rsidP="00C04E8D">
            <w:pPr>
              <w:keepNext/>
              <w:keepLines/>
              <w:widowControl/>
              <w:jc w:val="left"/>
              <w:rPr>
                <w:rFonts w:cstheme="minorHAnsi"/>
                <w:color w:val="000000"/>
              </w:rPr>
            </w:pPr>
            <w:r w:rsidRPr="00D32FAA">
              <w:rPr>
                <w:rFonts w:cstheme="minorHAnsi"/>
                <w:color w:val="000000"/>
              </w:rPr>
              <w:t>2003, Mayer, Peter, William DeOreo. Residential Indoor Water Conservation Study. Aquacraft, Inc. Water Engineering and Management. Prepared for East Bay Municipal Utility District and the US EPA. July 2003.</w:t>
            </w:r>
          </w:p>
        </w:tc>
      </w:tr>
      <w:tr w:rsidR="00BC29AB" w:rsidRPr="00D32FAA" w14:paraId="0DE7D286"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688" w:author="Stephanie Baer" w:date="2016-01-21T14:04: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trPrChange w:id="6689" w:author="Stephanie Baer" w:date="2016-01-21T14:04:00Z">
            <w:trPr>
              <w:trHeight w:val="300"/>
            </w:trPr>
          </w:trPrChange>
        </w:trPr>
        <w:tc>
          <w:tcPr>
            <w:tcW w:w="1188" w:type="dxa"/>
            <w:noWrap/>
            <w:vAlign w:val="center"/>
            <w:hideMark/>
            <w:tcPrChange w:id="6690" w:author="Stephanie Baer" w:date="2016-01-21T14:04:00Z">
              <w:tcPr>
                <w:tcW w:w="1188" w:type="dxa"/>
                <w:noWrap/>
                <w:hideMark/>
              </w:tcPr>
            </w:tcPrChange>
          </w:tcPr>
          <w:p w14:paraId="0582BF6A" w14:textId="77777777" w:rsidR="00BC29AB" w:rsidRPr="00D32FAA" w:rsidRDefault="00BC29AB">
            <w:pPr>
              <w:keepNext/>
              <w:keepLines/>
              <w:widowControl/>
              <w:jc w:val="right"/>
              <w:rPr>
                <w:rFonts w:cstheme="minorHAnsi"/>
                <w:color w:val="000000"/>
              </w:rPr>
            </w:pPr>
            <w:r w:rsidRPr="00D32FAA">
              <w:rPr>
                <w:rFonts w:cstheme="minorHAnsi"/>
                <w:color w:val="000000"/>
              </w:rPr>
              <w:t>5</w:t>
            </w:r>
          </w:p>
        </w:tc>
        <w:tc>
          <w:tcPr>
            <w:tcW w:w="8682" w:type="dxa"/>
            <w:noWrap/>
            <w:hideMark/>
            <w:tcPrChange w:id="6691" w:author="Stephanie Baer" w:date="2016-01-21T14:04:00Z">
              <w:tcPr>
                <w:tcW w:w="8682" w:type="dxa"/>
                <w:noWrap/>
                <w:hideMark/>
              </w:tcPr>
            </w:tcPrChange>
          </w:tcPr>
          <w:p w14:paraId="03F5F5EA" w14:textId="77777777" w:rsidR="00BC29AB" w:rsidRPr="00D32FAA" w:rsidRDefault="00BC29AB" w:rsidP="00C04E8D">
            <w:pPr>
              <w:keepNext/>
              <w:keepLines/>
              <w:widowControl/>
              <w:jc w:val="left"/>
              <w:rPr>
                <w:rFonts w:cstheme="minorHAnsi"/>
                <w:color w:val="000000"/>
              </w:rPr>
            </w:pPr>
            <w:r w:rsidRPr="00D32FAA">
              <w:rPr>
                <w:rFonts w:cstheme="minorHAnsi"/>
                <w:color w:val="000000"/>
              </w:rPr>
              <w:t>2011, DeOreo, William. Analysis of Water Use in New Single Family Homes. By Aquacraft. For Salt Lake City Corporation and US EPA. July 20, 2011.</w:t>
            </w:r>
          </w:p>
        </w:tc>
      </w:tr>
      <w:tr w:rsidR="00BC29AB" w:rsidRPr="00D32FAA" w14:paraId="010F7A4F"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692" w:author="Stephanie Baer" w:date="2016-01-21T14:04: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trPrChange w:id="6693" w:author="Stephanie Baer" w:date="2016-01-21T14:04:00Z">
            <w:trPr>
              <w:trHeight w:val="300"/>
            </w:trPr>
          </w:trPrChange>
        </w:trPr>
        <w:tc>
          <w:tcPr>
            <w:tcW w:w="1188" w:type="dxa"/>
            <w:noWrap/>
            <w:vAlign w:val="center"/>
            <w:hideMark/>
            <w:tcPrChange w:id="6694" w:author="Stephanie Baer" w:date="2016-01-21T14:04:00Z">
              <w:tcPr>
                <w:tcW w:w="1188" w:type="dxa"/>
                <w:noWrap/>
                <w:hideMark/>
              </w:tcPr>
            </w:tcPrChange>
          </w:tcPr>
          <w:p w14:paraId="11842138" w14:textId="77777777" w:rsidR="00BC29AB" w:rsidRPr="00D32FAA" w:rsidRDefault="00BC29AB">
            <w:pPr>
              <w:keepNext/>
              <w:keepLines/>
              <w:widowControl/>
              <w:jc w:val="right"/>
              <w:rPr>
                <w:rFonts w:cstheme="minorHAnsi"/>
                <w:color w:val="000000"/>
              </w:rPr>
            </w:pPr>
            <w:r w:rsidRPr="00D32FAA">
              <w:rPr>
                <w:rFonts w:cstheme="minorHAnsi"/>
                <w:color w:val="000000"/>
              </w:rPr>
              <w:t>6</w:t>
            </w:r>
          </w:p>
        </w:tc>
        <w:tc>
          <w:tcPr>
            <w:tcW w:w="8682" w:type="dxa"/>
            <w:noWrap/>
            <w:hideMark/>
            <w:tcPrChange w:id="6695" w:author="Stephanie Baer" w:date="2016-01-21T14:04:00Z">
              <w:tcPr>
                <w:tcW w:w="8682" w:type="dxa"/>
                <w:noWrap/>
                <w:hideMark/>
              </w:tcPr>
            </w:tcPrChange>
          </w:tcPr>
          <w:p w14:paraId="14FB2036" w14:textId="77777777" w:rsidR="00BC29AB" w:rsidRPr="00D32FAA" w:rsidRDefault="00BC29AB" w:rsidP="00C04E8D">
            <w:pPr>
              <w:keepNext/>
              <w:keepLines/>
              <w:widowControl/>
              <w:jc w:val="left"/>
              <w:rPr>
                <w:rFonts w:cstheme="minorHAnsi"/>
                <w:color w:val="000000"/>
              </w:rPr>
            </w:pPr>
            <w:r w:rsidRPr="00D32FAA">
              <w:rPr>
                <w:rFonts w:cstheme="minorHAnsi"/>
                <w:color w:val="000000"/>
              </w:rPr>
              <w:t>2011, Aquacraft. Albuquerque Single Family Water Use Efficiency and Retrofit Study. For Albuquerque Bernalillo County Water Utility Authority. December 1, 2011.</w:t>
            </w:r>
          </w:p>
        </w:tc>
      </w:tr>
      <w:tr w:rsidR="00BC29AB" w:rsidRPr="00D32FAA" w14:paraId="6970B7B1"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696" w:author="Stephanie Baer" w:date="2016-01-21T14:04: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85"/>
          <w:trPrChange w:id="6697" w:author="Stephanie Baer" w:date="2016-01-21T14:04:00Z">
            <w:trPr>
              <w:trHeight w:val="85"/>
            </w:trPr>
          </w:trPrChange>
        </w:trPr>
        <w:tc>
          <w:tcPr>
            <w:tcW w:w="1188" w:type="dxa"/>
            <w:noWrap/>
            <w:vAlign w:val="center"/>
            <w:hideMark/>
            <w:tcPrChange w:id="6698" w:author="Stephanie Baer" w:date="2016-01-21T14:04:00Z">
              <w:tcPr>
                <w:tcW w:w="1188" w:type="dxa"/>
                <w:noWrap/>
                <w:hideMark/>
              </w:tcPr>
            </w:tcPrChange>
          </w:tcPr>
          <w:p w14:paraId="49D3CF23" w14:textId="77777777" w:rsidR="00BC29AB" w:rsidRPr="00D32FAA" w:rsidRDefault="00BC29AB">
            <w:pPr>
              <w:keepNext/>
              <w:keepLines/>
              <w:widowControl/>
              <w:jc w:val="right"/>
              <w:rPr>
                <w:rFonts w:cstheme="minorHAnsi"/>
                <w:color w:val="000000"/>
              </w:rPr>
            </w:pPr>
            <w:r w:rsidRPr="00D32FAA">
              <w:rPr>
                <w:rFonts w:cstheme="minorHAnsi"/>
                <w:color w:val="000000"/>
              </w:rPr>
              <w:t>7</w:t>
            </w:r>
          </w:p>
        </w:tc>
        <w:tc>
          <w:tcPr>
            <w:tcW w:w="8682" w:type="dxa"/>
            <w:noWrap/>
            <w:hideMark/>
            <w:tcPrChange w:id="6699" w:author="Stephanie Baer" w:date="2016-01-21T14:04:00Z">
              <w:tcPr>
                <w:tcW w:w="8682" w:type="dxa"/>
                <w:noWrap/>
                <w:hideMark/>
              </w:tcPr>
            </w:tcPrChange>
          </w:tcPr>
          <w:p w14:paraId="5DBE5286" w14:textId="77777777" w:rsidR="00BC29AB" w:rsidRPr="00D32FAA" w:rsidRDefault="00BC29AB" w:rsidP="00C04E8D">
            <w:pPr>
              <w:keepNext/>
              <w:keepLines/>
              <w:widowControl/>
              <w:jc w:val="left"/>
              <w:rPr>
                <w:rFonts w:cstheme="minorHAnsi"/>
                <w:color w:val="000000"/>
              </w:rPr>
            </w:pPr>
            <w:r w:rsidRPr="00D32FAA">
              <w:rPr>
                <w:rFonts w:cstheme="minorHAnsi"/>
                <w:color w:val="000000"/>
              </w:rPr>
              <w:t>2008, Schultdt, Marc, and Debra Tachibana. Energy related Water Fixture Measurements: Securing the Baseline for Northwest Single Family Homes. 2008 ACEEE Summer Study on Energy Efficiency in Buildings.</w:t>
            </w:r>
          </w:p>
        </w:tc>
      </w:tr>
    </w:tbl>
    <w:p w14:paraId="2443F96A" w14:textId="77777777" w:rsidR="00BC29AB" w:rsidRPr="000B7BB6" w:rsidRDefault="00BC29AB" w:rsidP="00BC29AB">
      <w:pPr>
        <w:keepNext/>
        <w:rPr>
          <w:rFonts w:cstheme="minorHAnsi"/>
          <w:b/>
          <w:szCs w:val="20"/>
        </w:rPr>
      </w:pPr>
    </w:p>
    <w:p w14:paraId="5EC41180" w14:textId="77777777" w:rsidR="00BC29AB" w:rsidRDefault="00BC29AB" w:rsidP="00BC29AB">
      <w:pPr>
        <w:pStyle w:val="Heading6"/>
      </w:pPr>
      <w:r>
        <w:t xml:space="preserve">Measure Code: </w:t>
      </w:r>
      <w:r w:rsidRPr="00A86608">
        <w:t>RS-HWE-LFSH-</w:t>
      </w:r>
      <w:del w:id="6700" w:author="Samuel Dent" w:date="2015-09-24T06:32:00Z">
        <w:r w:rsidRPr="00A86608" w:rsidDel="00421742">
          <w:delText>V03</w:delText>
        </w:r>
      </w:del>
      <w:ins w:id="6701" w:author="Samuel Dent" w:date="2015-09-24T06:32:00Z">
        <w:r w:rsidRPr="00A86608">
          <w:t>V0</w:t>
        </w:r>
        <w:r>
          <w:t>4</w:t>
        </w:r>
      </w:ins>
      <w:r w:rsidRPr="00A86608">
        <w:t>-</w:t>
      </w:r>
      <w:del w:id="6702" w:author="Samuel Dent" w:date="2015-09-24T06:32:00Z">
        <w:r w:rsidRPr="00A86608" w:rsidDel="00421742">
          <w:delText>140601</w:delText>
        </w:r>
      </w:del>
      <w:ins w:id="6703" w:author="Samuel Dent" w:date="2015-09-24T06:32:00Z">
        <w:r w:rsidRPr="00A86608">
          <w:t>1</w:t>
        </w:r>
        <w:r>
          <w:t>6</w:t>
        </w:r>
        <w:r w:rsidRPr="00A86608">
          <w:t>0601</w:t>
        </w:r>
      </w:ins>
    </w:p>
    <w:p w14:paraId="22E04BF8" w14:textId="77777777" w:rsidR="004C0465" w:rsidRDefault="004C0465" w:rsidP="004C0465"/>
    <w:p w14:paraId="11CF3539" w14:textId="77777777" w:rsidR="004C0465" w:rsidRPr="004C0465" w:rsidRDefault="004C0465" w:rsidP="004C0465">
      <w:pPr>
        <w:sectPr w:rsidR="004C0465" w:rsidRPr="004C0465">
          <w:headerReference w:type="default" r:id="rId49"/>
          <w:pgSz w:w="12240" w:h="15840"/>
          <w:pgMar w:top="1440" w:right="1440" w:bottom="1440" w:left="1440" w:header="720" w:footer="720" w:gutter="0"/>
          <w:cols w:space="720"/>
          <w:docGrid w:linePitch="360"/>
        </w:sectPr>
      </w:pPr>
    </w:p>
    <w:p w14:paraId="55399429" w14:textId="77777777" w:rsidR="00841F99" w:rsidRPr="000B7BB6" w:rsidRDefault="00841F99" w:rsidP="00841F99">
      <w:pPr>
        <w:pStyle w:val="Heading3"/>
      </w:pPr>
      <w:bookmarkStart w:id="6704" w:name="_Toc319489372"/>
      <w:bookmarkStart w:id="6705" w:name="_Toc319662643"/>
      <w:bookmarkStart w:id="6706" w:name="_Ref325429013"/>
      <w:bookmarkStart w:id="6707" w:name="_Ref325429018"/>
      <w:bookmarkStart w:id="6708" w:name="_Ref326033816"/>
      <w:bookmarkStart w:id="6709" w:name="_Toc333219096"/>
      <w:bookmarkStart w:id="6710" w:name="_Toc437592984"/>
      <w:bookmarkStart w:id="6711" w:name="_Toc437855999"/>
      <w:bookmarkStart w:id="6712" w:name="_Toc441217053"/>
      <w:r w:rsidRPr="000B7BB6">
        <w:lastRenderedPageBreak/>
        <w:t>Water Heater Temperature Setback</w:t>
      </w:r>
      <w:bookmarkEnd w:id="6704"/>
      <w:bookmarkEnd w:id="6705"/>
      <w:bookmarkEnd w:id="6706"/>
      <w:bookmarkEnd w:id="6707"/>
      <w:bookmarkEnd w:id="6708"/>
      <w:bookmarkEnd w:id="6709"/>
      <w:bookmarkEnd w:id="6710"/>
      <w:bookmarkEnd w:id="6711"/>
      <w:bookmarkEnd w:id="6712"/>
      <w:r w:rsidRPr="000B7BB6">
        <w:t xml:space="preserve"> </w:t>
      </w:r>
    </w:p>
    <w:p w14:paraId="1CF5DB8A" w14:textId="77777777" w:rsidR="00841F99" w:rsidRPr="0077765A" w:rsidRDefault="00841F99" w:rsidP="00841F99">
      <w:pPr>
        <w:keepNext/>
        <w:keepLines/>
        <w:spacing w:before="200"/>
        <w:outlineLvl w:val="5"/>
        <w:rPr>
          <w:rFonts w:eastAsiaTheme="majorEastAsia" w:cstheme="majorBidi"/>
          <w:b/>
          <w:iCs/>
          <w:smallCaps/>
          <w:sz w:val="22"/>
        </w:rPr>
      </w:pPr>
      <w:r w:rsidRPr="0077765A">
        <w:rPr>
          <w:rFonts w:eastAsiaTheme="majorEastAsia" w:cstheme="majorBidi"/>
          <w:b/>
          <w:iCs/>
          <w:smallCaps/>
          <w:sz w:val="22"/>
        </w:rPr>
        <w:t xml:space="preserve">Description </w:t>
      </w:r>
    </w:p>
    <w:p w14:paraId="1EF3ED2A" w14:textId="77777777" w:rsidR="00841F99" w:rsidRPr="0077765A" w:rsidRDefault="00841F99" w:rsidP="00841F99">
      <w:pPr>
        <w:spacing w:after="240"/>
        <w:rPr>
          <w:rFonts w:cstheme="minorHAnsi"/>
          <w:szCs w:val="20"/>
        </w:rPr>
      </w:pPr>
      <w:r w:rsidRPr="0077765A">
        <w:rPr>
          <w:rFonts w:cstheme="minorHAnsi"/>
          <w:szCs w:val="20"/>
        </w:rPr>
        <w:t xml:space="preserve">This measure was developed to be applicable to the following program types:  NC, RF, DI, KITS.  </w:t>
      </w:r>
    </w:p>
    <w:p w14:paraId="0EDE284C" w14:textId="77777777" w:rsidR="00841F99" w:rsidRPr="0077765A" w:rsidRDefault="00841F99" w:rsidP="00841F99">
      <w:pPr>
        <w:widowControl/>
        <w:jc w:val="left"/>
        <w:rPr>
          <w:rFonts w:cstheme="minorHAnsi"/>
          <w:szCs w:val="20"/>
        </w:rPr>
      </w:pPr>
      <w:r w:rsidRPr="0077765A">
        <w:rPr>
          <w:rFonts w:cstheme="minorHAnsi"/>
          <w:szCs w:val="20"/>
        </w:rPr>
        <w:t>If applied to other program types, the measure savings should be verified.</w:t>
      </w:r>
    </w:p>
    <w:p w14:paraId="7BBC9C62" w14:textId="77777777" w:rsidR="00841F99" w:rsidRPr="0077765A" w:rsidRDefault="00841F99" w:rsidP="00841F99">
      <w:pPr>
        <w:keepNext/>
        <w:keepLines/>
        <w:spacing w:before="200"/>
        <w:outlineLvl w:val="5"/>
        <w:rPr>
          <w:rFonts w:eastAsiaTheme="majorEastAsia"/>
          <w:b/>
          <w:iCs/>
          <w:smallCaps/>
          <w:sz w:val="22"/>
          <w:szCs w:val="18"/>
        </w:rPr>
      </w:pPr>
      <w:r w:rsidRPr="0077765A">
        <w:rPr>
          <w:rFonts w:eastAsiaTheme="majorEastAsia" w:cstheme="majorBidi"/>
          <w:b/>
          <w:iCs/>
          <w:smallCaps/>
          <w:sz w:val="22"/>
        </w:rPr>
        <w:t xml:space="preserve">Definition of Efficient Equipment </w:t>
      </w:r>
    </w:p>
    <w:p w14:paraId="0DC86553" w14:textId="77777777" w:rsidR="00841F99" w:rsidRPr="0077765A" w:rsidRDefault="00841F99" w:rsidP="00841F99">
      <w:pPr>
        <w:spacing w:after="240"/>
        <w:rPr>
          <w:rFonts w:cstheme="minorHAnsi"/>
        </w:rPr>
      </w:pPr>
      <w:r w:rsidRPr="0077765A">
        <w:rPr>
          <w:rFonts w:cstheme="minorHAnsi"/>
        </w:rPr>
        <w:t>High efficiency is a hot water tank with the thermostat reduced to no lower than 120 degrees.</w:t>
      </w:r>
    </w:p>
    <w:p w14:paraId="5BE3CF3B" w14:textId="77777777" w:rsidR="00841F99" w:rsidRPr="0077765A" w:rsidRDefault="00841F99" w:rsidP="00841F99">
      <w:pPr>
        <w:keepNext/>
        <w:keepLines/>
        <w:spacing w:before="200"/>
        <w:outlineLvl w:val="5"/>
        <w:rPr>
          <w:rFonts w:eastAsiaTheme="majorEastAsia"/>
          <w:b/>
          <w:iCs/>
          <w:smallCaps/>
          <w:sz w:val="22"/>
        </w:rPr>
      </w:pPr>
      <w:r w:rsidRPr="0077765A">
        <w:rPr>
          <w:rFonts w:eastAsiaTheme="majorEastAsia" w:cstheme="majorBidi"/>
          <w:b/>
          <w:iCs/>
          <w:smallCaps/>
          <w:sz w:val="22"/>
        </w:rPr>
        <w:t xml:space="preserve">Definition of Baseline Equipment </w:t>
      </w:r>
    </w:p>
    <w:p w14:paraId="4D91FF79" w14:textId="77777777" w:rsidR="00841F99" w:rsidRPr="0077765A" w:rsidRDefault="00841F99" w:rsidP="00841F99">
      <w:pPr>
        <w:spacing w:after="240"/>
        <w:rPr>
          <w:rFonts w:cstheme="minorHAnsi"/>
        </w:rPr>
      </w:pPr>
      <w:r w:rsidRPr="0077765A">
        <w:rPr>
          <w:rFonts w:cstheme="minorHAnsi"/>
        </w:rPr>
        <w:t>The baseline condition is a hot water tank with a thermostat setting that is higher than 120 degrees, typically systems with settings of 130 degrees or higher. Note if there are more than one DHW tanks in the home at or higher than 130 degrees and they are all turned down, then the savings per tank can be multiplied by the number of tanks.</w:t>
      </w:r>
    </w:p>
    <w:p w14:paraId="75029427" w14:textId="77777777" w:rsidR="00841F99" w:rsidRPr="0077765A" w:rsidRDefault="00841F99" w:rsidP="00841F99">
      <w:pPr>
        <w:keepNext/>
        <w:keepLines/>
        <w:spacing w:before="200"/>
        <w:outlineLvl w:val="5"/>
        <w:rPr>
          <w:rFonts w:eastAsiaTheme="majorEastAsia"/>
          <w:b/>
          <w:iCs/>
          <w:smallCaps/>
          <w:sz w:val="22"/>
        </w:rPr>
      </w:pPr>
      <w:r w:rsidRPr="0077765A">
        <w:rPr>
          <w:rFonts w:eastAsiaTheme="majorEastAsia" w:cstheme="majorBidi"/>
          <w:b/>
          <w:iCs/>
          <w:smallCaps/>
          <w:sz w:val="22"/>
        </w:rPr>
        <w:t xml:space="preserve">Deemed Lifetime of Efficient Equipment </w:t>
      </w:r>
    </w:p>
    <w:p w14:paraId="7EFA9C24" w14:textId="77777777" w:rsidR="00841F99" w:rsidRPr="0077765A" w:rsidRDefault="00841F99" w:rsidP="00841F99">
      <w:pPr>
        <w:keepNext/>
        <w:spacing w:after="240"/>
        <w:rPr>
          <w:rFonts w:cstheme="minorHAnsi"/>
        </w:rPr>
      </w:pPr>
      <w:r w:rsidRPr="0077765A">
        <w:rPr>
          <w:rFonts w:cstheme="minorHAnsi"/>
        </w:rPr>
        <w:t>The assumed lifetime of the measure is 2 years.</w:t>
      </w:r>
    </w:p>
    <w:p w14:paraId="6F451A92" w14:textId="77777777" w:rsidR="00841F99" w:rsidRPr="0077765A" w:rsidRDefault="00841F99" w:rsidP="00841F99">
      <w:pPr>
        <w:keepNext/>
        <w:keepLines/>
        <w:spacing w:before="200"/>
        <w:outlineLvl w:val="5"/>
        <w:rPr>
          <w:rFonts w:eastAsiaTheme="majorEastAsia"/>
          <w:b/>
          <w:iCs/>
          <w:smallCaps/>
          <w:sz w:val="22"/>
        </w:rPr>
      </w:pPr>
      <w:r w:rsidRPr="0077765A">
        <w:rPr>
          <w:rFonts w:eastAsiaTheme="majorEastAsia" w:cstheme="majorBidi"/>
          <w:b/>
          <w:iCs/>
          <w:smallCaps/>
          <w:sz w:val="22"/>
        </w:rPr>
        <w:t xml:space="preserve">Deemed Measure Cost </w:t>
      </w:r>
    </w:p>
    <w:p w14:paraId="491938DE" w14:textId="77777777" w:rsidR="00841F99" w:rsidRPr="0077765A" w:rsidRDefault="00841F99" w:rsidP="00841F99">
      <w:pPr>
        <w:keepNext/>
        <w:spacing w:after="240"/>
        <w:rPr>
          <w:rFonts w:cstheme="minorHAnsi"/>
        </w:rPr>
      </w:pPr>
      <w:r w:rsidRPr="0077765A">
        <w:rPr>
          <w:rFonts w:cstheme="minorHAnsi"/>
        </w:rPr>
        <w:t>The incremental cost of a setback is assumed to be $5 for contractor time, or no cost if the measure is self-installed.</w:t>
      </w:r>
    </w:p>
    <w:p w14:paraId="67A770CA" w14:textId="77777777" w:rsidR="00841F99" w:rsidRPr="0077765A" w:rsidRDefault="00841F99" w:rsidP="00841F99">
      <w:pPr>
        <w:keepNext/>
        <w:keepLines/>
        <w:spacing w:before="200"/>
        <w:outlineLvl w:val="5"/>
        <w:rPr>
          <w:rFonts w:eastAsiaTheme="majorEastAsia"/>
          <w:b/>
          <w:iCs/>
          <w:smallCaps/>
          <w:sz w:val="22"/>
        </w:rPr>
      </w:pPr>
      <w:r w:rsidRPr="0077765A">
        <w:rPr>
          <w:rFonts w:eastAsiaTheme="majorEastAsia" w:cstheme="majorBidi"/>
          <w:b/>
          <w:iCs/>
          <w:smallCaps/>
          <w:sz w:val="22"/>
        </w:rPr>
        <w:t>Loadshape</w:t>
      </w:r>
    </w:p>
    <w:p w14:paraId="1D9EF4EA" w14:textId="77777777" w:rsidR="00841F99" w:rsidRPr="0077765A" w:rsidRDefault="00841F99" w:rsidP="00841F99">
      <w:pPr>
        <w:widowControl/>
        <w:rPr>
          <w:rFonts w:cstheme="minorHAnsi"/>
          <w:color w:val="000000"/>
          <w:szCs w:val="20"/>
        </w:rPr>
      </w:pPr>
      <w:r w:rsidRPr="0077765A">
        <w:rPr>
          <w:rFonts w:cstheme="minorHAnsi"/>
          <w:color w:val="000000"/>
          <w:szCs w:val="20"/>
        </w:rPr>
        <w:t>Loadshape R03 - Residential Electric DHW</w:t>
      </w:r>
    </w:p>
    <w:p w14:paraId="76266E53" w14:textId="77777777" w:rsidR="00841F99" w:rsidRPr="0077765A" w:rsidRDefault="00841F99" w:rsidP="00841F99">
      <w:pPr>
        <w:keepNext/>
        <w:keepLines/>
        <w:spacing w:before="200"/>
        <w:outlineLvl w:val="5"/>
        <w:rPr>
          <w:rFonts w:eastAsiaTheme="majorEastAsia"/>
          <w:b/>
          <w:iCs/>
          <w:smallCaps/>
          <w:sz w:val="22"/>
          <w:szCs w:val="18"/>
        </w:rPr>
      </w:pPr>
      <w:r w:rsidRPr="0077765A">
        <w:rPr>
          <w:rFonts w:eastAsiaTheme="majorEastAsia" w:cstheme="majorBidi"/>
          <w:b/>
          <w:iCs/>
          <w:smallCaps/>
          <w:sz w:val="22"/>
        </w:rPr>
        <w:t xml:space="preserve">Coincidence Factor </w:t>
      </w:r>
    </w:p>
    <w:p w14:paraId="3B6364A2" w14:textId="77777777" w:rsidR="00841F99" w:rsidRDefault="00841F99" w:rsidP="00841F99">
      <w:pPr>
        <w:spacing w:after="240"/>
        <w:rPr>
          <w:rFonts w:cstheme="minorHAnsi"/>
        </w:rPr>
      </w:pPr>
      <w:r w:rsidRPr="0077765A">
        <w:rPr>
          <w:rFonts w:cstheme="minorHAnsi"/>
        </w:rPr>
        <w:t>The summer peak coincidence factor for this measure is assumed to be 1.</w:t>
      </w:r>
    </w:p>
    <w:p w14:paraId="6F1865B4" w14:textId="77777777" w:rsidR="00841F99" w:rsidRDefault="00841F99" w:rsidP="00841F99">
      <w:pPr>
        <w:widowControl/>
        <w:spacing w:after="200" w:line="276" w:lineRule="auto"/>
        <w:jc w:val="left"/>
        <w:rPr>
          <w:rFonts w:cstheme="minorHAnsi"/>
        </w:rPr>
      </w:pPr>
      <w:r>
        <w:rPr>
          <w:rFonts w:cstheme="minorHAnsi"/>
        </w:rPr>
        <w:br w:type="page"/>
      </w:r>
    </w:p>
    <w:p w14:paraId="160295D7" w14:textId="77777777" w:rsidR="00841F99" w:rsidRPr="0077765A" w:rsidRDefault="00841F99" w:rsidP="00841F99">
      <w:pPr>
        <w:pBdr>
          <w:top w:val="double" w:sz="4" w:space="1" w:color="auto"/>
          <w:bottom w:val="double" w:sz="4" w:space="1" w:color="auto"/>
        </w:pBdr>
        <w:spacing w:after="240"/>
        <w:jc w:val="center"/>
        <w:rPr>
          <w:rFonts w:cstheme="minorHAnsi"/>
          <w:b/>
          <w:sz w:val="22"/>
        </w:rPr>
      </w:pPr>
      <w:r w:rsidRPr="0077765A">
        <w:rPr>
          <w:rFonts w:cstheme="minorHAnsi"/>
          <w:b/>
          <w:sz w:val="22"/>
        </w:rPr>
        <w:lastRenderedPageBreak/>
        <w:t>Algorithm</w:t>
      </w:r>
    </w:p>
    <w:p w14:paraId="7C3B1EDC" w14:textId="77777777" w:rsidR="00841F99" w:rsidRPr="0077765A" w:rsidRDefault="00841F99" w:rsidP="00841F99">
      <w:pPr>
        <w:keepNext/>
        <w:keepLines/>
        <w:spacing w:before="200"/>
        <w:outlineLvl w:val="5"/>
        <w:rPr>
          <w:rFonts w:eastAsiaTheme="majorEastAsia" w:cstheme="majorBidi"/>
          <w:b/>
          <w:iCs/>
          <w:smallCaps/>
          <w:sz w:val="22"/>
        </w:rPr>
      </w:pPr>
      <w:r w:rsidRPr="0077765A">
        <w:rPr>
          <w:rFonts w:eastAsiaTheme="majorEastAsia" w:cstheme="majorBidi"/>
          <w:b/>
          <w:iCs/>
          <w:smallCaps/>
          <w:sz w:val="22"/>
        </w:rPr>
        <w:t xml:space="preserve">Calculation of Savings </w:t>
      </w:r>
    </w:p>
    <w:p w14:paraId="031BE240" w14:textId="77777777" w:rsidR="00841F99" w:rsidRPr="0077765A" w:rsidRDefault="00841F99" w:rsidP="00841F99">
      <w:pPr>
        <w:keepNext/>
        <w:keepLines/>
        <w:spacing w:before="200"/>
        <w:outlineLvl w:val="5"/>
        <w:rPr>
          <w:rFonts w:eastAsiaTheme="majorEastAsia" w:cstheme="majorBidi"/>
          <w:b/>
          <w:iCs/>
          <w:smallCaps/>
          <w:sz w:val="22"/>
        </w:rPr>
      </w:pPr>
      <w:r w:rsidRPr="0077765A">
        <w:rPr>
          <w:rFonts w:eastAsiaTheme="majorEastAsia" w:cstheme="majorBidi"/>
          <w:b/>
          <w:iCs/>
          <w:smallCaps/>
          <w:sz w:val="22"/>
        </w:rPr>
        <w:t>Electric Energy Savings</w:t>
      </w:r>
    </w:p>
    <w:p w14:paraId="5FC35C55" w14:textId="77777777" w:rsidR="00841F99" w:rsidRPr="0077765A" w:rsidRDefault="00841F99" w:rsidP="00841F99">
      <w:pPr>
        <w:tabs>
          <w:tab w:val="left" w:pos="1440"/>
          <w:tab w:val="left" w:pos="2160"/>
        </w:tabs>
        <w:spacing w:after="240"/>
        <w:ind w:left="2340" w:hanging="2340"/>
        <w:rPr>
          <w:rFonts w:cstheme="minorHAnsi"/>
        </w:rPr>
      </w:pPr>
      <w:r w:rsidRPr="0077765A">
        <w:rPr>
          <w:rFonts w:cstheme="minorHAnsi"/>
        </w:rPr>
        <w:t>For homes with electric DHW tanks:</w:t>
      </w:r>
    </w:p>
    <w:p w14:paraId="64BA13BA" w14:textId="5F3209DC" w:rsidR="00841F99" w:rsidRPr="0077765A" w:rsidRDefault="00841F99" w:rsidP="00841F99">
      <w:pPr>
        <w:keepNext/>
        <w:spacing w:after="240"/>
        <w:ind w:left="720" w:firstLine="720"/>
        <w:rPr>
          <w:rFonts w:cstheme="minorHAnsi"/>
        </w:rPr>
      </w:pPr>
      <w:r w:rsidRPr="0077765A">
        <w:rPr>
          <w:rFonts w:cstheme="minorHAnsi"/>
          <w:noProof/>
        </w:rPr>
        <w:t>ΔkWh</w:t>
      </w:r>
      <w:r w:rsidRPr="0077765A">
        <w:rPr>
          <w:rFonts w:ascii="Arial" w:hAnsi="Arial"/>
          <w:noProof/>
          <w:vertAlign w:val="superscript"/>
        </w:rPr>
        <w:footnoteReference w:id="590"/>
      </w:r>
      <w:r>
        <w:rPr>
          <w:rFonts w:cstheme="minorHAnsi"/>
          <w:vertAlign w:val="subscript"/>
        </w:rPr>
        <w:tab/>
      </w:r>
      <w:r w:rsidRPr="0077765A">
        <w:rPr>
          <w:rFonts w:cstheme="minorHAnsi"/>
        </w:rPr>
        <w:t xml:space="preserve">= </w:t>
      </w:r>
      <w:r w:rsidRPr="0077765A">
        <w:rPr>
          <w:rFonts w:cstheme="minorHAnsi"/>
          <w:noProof/>
        </w:rPr>
        <w:t>(U</w:t>
      </w:r>
      <w:ins w:id="6713" w:author="Samuel Dent" w:date="2016-01-14T06:17:00Z">
        <w:r w:rsidR="005420CE">
          <w:rPr>
            <w:rFonts w:cstheme="minorHAnsi"/>
            <w:noProof/>
          </w:rPr>
          <w:t xml:space="preserve"> * </w:t>
        </w:r>
      </w:ins>
      <w:r w:rsidRPr="0077765A">
        <w:rPr>
          <w:rFonts w:cstheme="minorHAnsi"/>
          <w:noProof/>
        </w:rPr>
        <w:t xml:space="preserve">A * </w:t>
      </w:r>
      <w:r w:rsidRPr="0077765A">
        <w:rPr>
          <w:rFonts w:cstheme="minorHAnsi"/>
        </w:rPr>
        <w:t xml:space="preserve">(Tpre – Tpost) </w:t>
      </w:r>
      <w:r w:rsidRPr="0077765A">
        <w:rPr>
          <w:rFonts w:cstheme="minorHAnsi"/>
          <w:noProof/>
        </w:rPr>
        <w:t xml:space="preserve">* Hours) / (3412 * </w:t>
      </w:r>
      <w:r w:rsidRPr="0077765A">
        <w:rPr>
          <w:rFonts w:cstheme="minorHAnsi"/>
          <w:szCs w:val="20"/>
        </w:rPr>
        <w:t>RE_electric</w:t>
      </w:r>
      <w:r w:rsidRPr="0077765A">
        <w:rPr>
          <w:rFonts w:cstheme="minorHAnsi"/>
          <w:noProof/>
        </w:rPr>
        <w:t>)</w:t>
      </w:r>
    </w:p>
    <w:p w14:paraId="5193B829" w14:textId="77777777" w:rsidR="00841F99" w:rsidRPr="0077765A" w:rsidRDefault="00841F99" w:rsidP="00841F99">
      <w:pPr>
        <w:keepNext/>
        <w:spacing w:after="240"/>
        <w:rPr>
          <w:rFonts w:cstheme="minorHAnsi"/>
        </w:rPr>
      </w:pPr>
      <w:r w:rsidRPr="0077765A">
        <w:rPr>
          <w:rFonts w:cstheme="minorHAnsi"/>
        </w:rPr>
        <w:t xml:space="preserve">Where: </w:t>
      </w:r>
    </w:p>
    <w:p w14:paraId="2B0CE4D2" w14:textId="77777777" w:rsidR="00841F99" w:rsidRPr="0077765A" w:rsidRDefault="00841F99" w:rsidP="00841F99">
      <w:pPr>
        <w:tabs>
          <w:tab w:val="left" w:pos="2160"/>
        </w:tabs>
        <w:spacing w:after="240"/>
        <w:ind w:left="720" w:hanging="720"/>
        <w:rPr>
          <w:rFonts w:cstheme="minorHAnsi"/>
          <w:noProof/>
        </w:rPr>
      </w:pPr>
      <w:r w:rsidRPr="0077765A">
        <w:rPr>
          <w:rFonts w:cstheme="minorHAnsi"/>
          <w:noProof/>
        </w:rPr>
        <w:tab/>
        <w:t xml:space="preserve">U </w:t>
      </w:r>
      <w:r w:rsidRPr="0077765A">
        <w:rPr>
          <w:rFonts w:cstheme="minorHAnsi"/>
          <w:noProof/>
        </w:rPr>
        <w:tab/>
        <w:t>= Overall heat transfer coefficient of tank (Btu/Hr-°F-ft</w:t>
      </w:r>
      <w:r w:rsidRPr="009C362B">
        <w:rPr>
          <w:rFonts w:cstheme="minorHAnsi"/>
          <w:noProof/>
          <w:vertAlign w:val="superscript"/>
        </w:rPr>
        <w:softHyphen/>
      </w:r>
      <w:r w:rsidRPr="009C362B">
        <w:rPr>
          <w:rFonts w:cstheme="minorHAnsi"/>
          <w:noProof/>
          <w:vertAlign w:val="superscript"/>
        </w:rPr>
        <w:softHyphen/>
        <w:t>2</w:t>
      </w:r>
      <w:r w:rsidRPr="0077765A">
        <w:rPr>
          <w:rFonts w:cstheme="minorHAnsi"/>
          <w:noProof/>
        </w:rPr>
        <w:t>).</w:t>
      </w:r>
    </w:p>
    <w:p w14:paraId="28B323A8" w14:textId="77777777" w:rsidR="00841F99" w:rsidRPr="0077765A" w:rsidRDefault="00841F99" w:rsidP="00841F99">
      <w:pPr>
        <w:tabs>
          <w:tab w:val="left" w:pos="2160"/>
        </w:tabs>
        <w:spacing w:after="240"/>
        <w:ind w:left="720" w:hanging="720"/>
        <w:rPr>
          <w:rFonts w:cstheme="minorHAnsi"/>
          <w:noProof/>
        </w:rPr>
      </w:pPr>
      <w:r w:rsidRPr="0077765A">
        <w:rPr>
          <w:rFonts w:cstheme="minorHAnsi"/>
          <w:noProof/>
        </w:rPr>
        <w:tab/>
      </w:r>
      <w:r w:rsidRPr="0077765A">
        <w:rPr>
          <w:rFonts w:cstheme="minorHAnsi"/>
          <w:noProof/>
        </w:rPr>
        <w:tab/>
        <w:t>= Actual if known. If unknown assume R-12, U = 0.083</w:t>
      </w:r>
    </w:p>
    <w:p w14:paraId="7B6BB5ED" w14:textId="77777777" w:rsidR="00841F99" w:rsidRPr="0077765A" w:rsidRDefault="00841F99" w:rsidP="00841F99">
      <w:pPr>
        <w:tabs>
          <w:tab w:val="left" w:pos="2160"/>
        </w:tabs>
        <w:spacing w:after="240"/>
        <w:ind w:left="720" w:hanging="720"/>
        <w:rPr>
          <w:rFonts w:cstheme="minorHAnsi"/>
          <w:noProof/>
        </w:rPr>
      </w:pPr>
      <w:r w:rsidRPr="0077765A">
        <w:rPr>
          <w:rFonts w:cstheme="minorHAnsi"/>
          <w:noProof/>
        </w:rPr>
        <w:tab/>
        <w:t>A</w:t>
      </w:r>
      <w:r w:rsidRPr="0077765A">
        <w:rPr>
          <w:rFonts w:cstheme="minorHAnsi"/>
          <w:noProof/>
        </w:rPr>
        <w:tab/>
        <w:t>= Surface area of storage tank (square feet)</w:t>
      </w:r>
    </w:p>
    <w:p w14:paraId="6E2F3364" w14:textId="77777777" w:rsidR="00841F99" w:rsidRPr="0077765A" w:rsidRDefault="00841F99" w:rsidP="00841F99">
      <w:pPr>
        <w:tabs>
          <w:tab w:val="left" w:pos="2160"/>
        </w:tabs>
        <w:spacing w:after="240"/>
        <w:ind w:left="2160" w:hanging="720"/>
        <w:rPr>
          <w:rFonts w:cstheme="minorHAnsi"/>
          <w:noProof/>
          <w:vertAlign w:val="superscript"/>
        </w:rPr>
      </w:pPr>
      <w:r w:rsidRPr="0077765A">
        <w:rPr>
          <w:rFonts w:cstheme="minorHAnsi"/>
          <w:noProof/>
        </w:rPr>
        <w:tab/>
        <w:t>= Actual if known. If unknown use table below based on capacity of tank. If capacity unknown assume 50 gal tank; A = 24.99ft</w:t>
      </w:r>
      <w:r w:rsidRPr="009C362B">
        <w:rPr>
          <w:rFonts w:cstheme="minorHAnsi"/>
          <w:noProof/>
          <w:vertAlign w:val="superscript"/>
        </w:rPr>
        <w:t>2</w:t>
      </w:r>
    </w:p>
    <w:tbl>
      <w:tblPr>
        <w:tblW w:w="16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4"/>
        <w:gridCol w:w="1557"/>
      </w:tblGrid>
      <w:tr w:rsidR="00841F99" w:rsidRPr="0077765A" w14:paraId="1178BD84" w14:textId="77777777" w:rsidTr="00841F99">
        <w:trPr>
          <w:trHeight w:val="20"/>
          <w:jc w:val="center"/>
        </w:trPr>
        <w:tc>
          <w:tcPr>
            <w:tcW w:w="2591"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3D36B8E" w14:textId="77777777" w:rsidR="00841F99" w:rsidRPr="0077765A" w:rsidRDefault="00841F99" w:rsidP="00841F99">
            <w:pPr>
              <w:jc w:val="center"/>
              <w:rPr>
                <w:b/>
                <w:color w:val="FFFFFF" w:themeColor="background1"/>
              </w:rPr>
            </w:pPr>
            <w:r w:rsidRPr="0077765A">
              <w:rPr>
                <w:b/>
                <w:color w:val="FFFFFF" w:themeColor="background1"/>
              </w:rPr>
              <w:t>Capacity (gal)</w:t>
            </w:r>
          </w:p>
        </w:tc>
        <w:tc>
          <w:tcPr>
            <w:tcW w:w="2409"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0D1F38B" w14:textId="77777777" w:rsidR="00841F99" w:rsidRPr="0077765A" w:rsidRDefault="00841F99" w:rsidP="00841F99">
            <w:pPr>
              <w:jc w:val="center"/>
              <w:rPr>
                <w:b/>
                <w:color w:val="FFFFFF" w:themeColor="background1"/>
              </w:rPr>
            </w:pPr>
            <w:r w:rsidRPr="0077765A">
              <w:rPr>
                <w:b/>
                <w:color w:val="FFFFFF" w:themeColor="background1"/>
              </w:rPr>
              <w:t>A (ft</w:t>
            </w:r>
            <w:r w:rsidRPr="009C362B">
              <w:rPr>
                <w:b/>
                <w:color w:val="FFFFFF" w:themeColor="background1"/>
                <w:vertAlign w:val="superscript"/>
              </w:rPr>
              <w:t>2</w:t>
            </w:r>
            <w:r w:rsidRPr="0077765A">
              <w:rPr>
                <w:b/>
                <w:color w:val="FFFFFF" w:themeColor="background1"/>
              </w:rPr>
              <w:t>)</w:t>
            </w:r>
            <w:r w:rsidRPr="009C362B">
              <w:rPr>
                <w:b/>
                <w:color w:val="FFFFFF" w:themeColor="background1"/>
                <w:vertAlign w:val="superscript"/>
              </w:rPr>
              <w:footnoteReference w:id="591"/>
            </w:r>
          </w:p>
        </w:tc>
      </w:tr>
      <w:tr w:rsidR="00841F99" w:rsidRPr="0077765A" w14:paraId="53BB0B54" w14:textId="77777777" w:rsidTr="00841F99">
        <w:trPr>
          <w:trHeight w:val="20"/>
          <w:jc w:val="center"/>
        </w:trPr>
        <w:tc>
          <w:tcPr>
            <w:tcW w:w="2591" w:type="pct"/>
            <w:tcBorders>
              <w:top w:val="single" w:sz="4" w:space="0" w:color="auto"/>
              <w:left w:val="single" w:sz="4" w:space="0" w:color="auto"/>
              <w:bottom w:val="single" w:sz="4" w:space="0" w:color="auto"/>
              <w:right w:val="single" w:sz="4" w:space="0" w:color="auto"/>
            </w:tcBorders>
            <w:vAlign w:val="center"/>
            <w:hideMark/>
          </w:tcPr>
          <w:p w14:paraId="600B3643" w14:textId="77777777" w:rsidR="00841F99" w:rsidRPr="0077765A" w:rsidRDefault="00841F99" w:rsidP="00841F99">
            <w:r w:rsidRPr="0077765A">
              <w:t>30</w:t>
            </w:r>
          </w:p>
        </w:tc>
        <w:tc>
          <w:tcPr>
            <w:tcW w:w="2409" w:type="pct"/>
            <w:tcBorders>
              <w:top w:val="single" w:sz="4" w:space="0" w:color="auto"/>
              <w:left w:val="single" w:sz="4" w:space="0" w:color="auto"/>
              <w:bottom w:val="single" w:sz="4" w:space="0" w:color="auto"/>
              <w:right w:val="single" w:sz="4" w:space="0" w:color="auto"/>
            </w:tcBorders>
            <w:vAlign w:val="center"/>
            <w:hideMark/>
          </w:tcPr>
          <w:p w14:paraId="292D8E5B" w14:textId="77777777" w:rsidR="00841F99" w:rsidRPr="0077765A" w:rsidRDefault="00841F99" w:rsidP="00841F99">
            <w:pPr>
              <w:jc w:val="center"/>
            </w:pPr>
            <w:r w:rsidRPr="0077765A">
              <w:t>19.16</w:t>
            </w:r>
          </w:p>
        </w:tc>
      </w:tr>
      <w:tr w:rsidR="00841F99" w:rsidRPr="0077765A" w14:paraId="2E0EA59D" w14:textId="77777777" w:rsidTr="00841F99">
        <w:trPr>
          <w:trHeight w:val="20"/>
          <w:jc w:val="center"/>
        </w:trPr>
        <w:tc>
          <w:tcPr>
            <w:tcW w:w="2591" w:type="pct"/>
            <w:tcBorders>
              <w:top w:val="single" w:sz="4" w:space="0" w:color="auto"/>
              <w:left w:val="single" w:sz="4" w:space="0" w:color="auto"/>
              <w:bottom w:val="single" w:sz="4" w:space="0" w:color="auto"/>
              <w:right w:val="single" w:sz="4" w:space="0" w:color="auto"/>
            </w:tcBorders>
            <w:vAlign w:val="center"/>
            <w:hideMark/>
          </w:tcPr>
          <w:p w14:paraId="49AE804A" w14:textId="77777777" w:rsidR="00841F99" w:rsidRPr="0077765A" w:rsidRDefault="00841F99" w:rsidP="00841F99">
            <w:r w:rsidRPr="0077765A">
              <w:t>40</w:t>
            </w:r>
          </w:p>
        </w:tc>
        <w:tc>
          <w:tcPr>
            <w:tcW w:w="2409" w:type="pct"/>
            <w:tcBorders>
              <w:top w:val="single" w:sz="4" w:space="0" w:color="auto"/>
              <w:left w:val="single" w:sz="4" w:space="0" w:color="auto"/>
              <w:bottom w:val="single" w:sz="4" w:space="0" w:color="auto"/>
              <w:right w:val="single" w:sz="4" w:space="0" w:color="auto"/>
            </w:tcBorders>
            <w:vAlign w:val="center"/>
            <w:hideMark/>
          </w:tcPr>
          <w:p w14:paraId="467C6A81" w14:textId="77777777" w:rsidR="00841F99" w:rsidRPr="0077765A" w:rsidRDefault="00841F99" w:rsidP="00841F99">
            <w:pPr>
              <w:jc w:val="center"/>
            </w:pPr>
            <w:r w:rsidRPr="0077765A">
              <w:t>23.18</w:t>
            </w:r>
          </w:p>
        </w:tc>
      </w:tr>
      <w:tr w:rsidR="00841F99" w:rsidRPr="0077765A" w14:paraId="62C0F11B" w14:textId="77777777" w:rsidTr="00841F99">
        <w:trPr>
          <w:trHeight w:val="20"/>
          <w:jc w:val="center"/>
        </w:trPr>
        <w:tc>
          <w:tcPr>
            <w:tcW w:w="2591" w:type="pct"/>
            <w:tcBorders>
              <w:top w:val="single" w:sz="4" w:space="0" w:color="auto"/>
              <w:left w:val="single" w:sz="4" w:space="0" w:color="auto"/>
              <w:bottom w:val="single" w:sz="4" w:space="0" w:color="auto"/>
              <w:right w:val="single" w:sz="4" w:space="0" w:color="auto"/>
            </w:tcBorders>
            <w:vAlign w:val="center"/>
            <w:hideMark/>
          </w:tcPr>
          <w:p w14:paraId="02F44E35" w14:textId="77777777" w:rsidR="00841F99" w:rsidRPr="0077765A" w:rsidRDefault="00841F99" w:rsidP="00841F99">
            <w:r w:rsidRPr="0077765A">
              <w:t>50</w:t>
            </w:r>
          </w:p>
        </w:tc>
        <w:tc>
          <w:tcPr>
            <w:tcW w:w="2409" w:type="pct"/>
            <w:tcBorders>
              <w:top w:val="single" w:sz="4" w:space="0" w:color="auto"/>
              <w:left w:val="single" w:sz="4" w:space="0" w:color="auto"/>
              <w:bottom w:val="single" w:sz="4" w:space="0" w:color="auto"/>
              <w:right w:val="single" w:sz="4" w:space="0" w:color="auto"/>
            </w:tcBorders>
            <w:vAlign w:val="center"/>
            <w:hideMark/>
          </w:tcPr>
          <w:p w14:paraId="7168F662" w14:textId="77777777" w:rsidR="00841F99" w:rsidRPr="0077765A" w:rsidRDefault="00841F99" w:rsidP="00841F99">
            <w:pPr>
              <w:jc w:val="center"/>
            </w:pPr>
            <w:r w:rsidRPr="0077765A">
              <w:t>24.99</w:t>
            </w:r>
          </w:p>
        </w:tc>
      </w:tr>
      <w:tr w:rsidR="00841F99" w:rsidRPr="0077765A" w14:paraId="5D10D949" w14:textId="77777777" w:rsidTr="00841F99">
        <w:trPr>
          <w:trHeight w:val="20"/>
          <w:jc w:val="center"/>
        </w:trPr>
        <w:tc>
          <w:tcPr>
            <w:tcW w:w="2591" w:type="pct"/>
            <w:tcBorders>
              <w:top w:val="single" w:sz="4" w:space="0" w:color="auto"/>
              <w:left w:val="single" w:sz="4" w:space="0" w:color="auto"/>
              <w:bottom w:val="single" w:sz="4" w:space="0" w:color="auto"/>
              <w:right w:val="single" w:sz="4" w:space="0" w:color="auto"/>
            </w:tcBorders>
            <w:vAlign w:val="center"/>
            <w:hideMark/>
          </w:tcPr>
          <w:p w14:paraId="1EEE921F" w14:textId="77777777" w:rsidR="00841F99" w:rsidRPr="0077765A" w:rsidRDefault="00841F99" w:rsidP="00841F99">
            <w:r w:rsidRPr="0077765A">
              <w:t>80</w:t>
            </w:r>
          </w:p>
        </w:tc>
        <w:tc>
          <w:tcPr>
            <w:tcW w:w="2409" w:type="pct"/>
            <w:tcBorders>
              <w:top w:val="single" w:sz="4" w:space="0" w:color="auto"/>
              <w:left w:val="single" w:sz="4" w:space="0" w:color="auto"/>
              <w:bottom w:val="single" w:sz="4" w:space="0" w:color="auto"/>
              <w:right w:val="single" w:sz="4" w:space="0" w:color="auto"/>
            </w:tcBorders>
            <w:vAlign w:val="center"/>
            <w:hideMark/>
          </w:tcPr>
          <w:p w14:paraId="416865A9" w14:textId="77777777" w:rsidR="00841F99" w:rsidRPr="0077765A" w:rsidRDefault="00841F99" w:rsidP="00841F99">
            <w:pPr>
              <w:jc w:val="center"/>
            </w:pPr>
            <w:r w:rsidRPr="0077765A">
              <w:t>31.84</w:t>
            </w:r>
          </w:p>
        </w:tc>
      </w:tr>
    </w:tbl>
    <w:p w14:paraId="6A6CBE01" w14:textId="77777777" w:rsidR="00841F99" w:rsidRPr="0077765A" w:rsidRDefault="00841F99" w:rsidP="00841F99">
      <w:pPr>
        <w:tabs>
          <w:tab w:val="left" w:pos="2160"/>
        </w:tabs>
        <w:spacing w:after="240"/>
        <w:ind w:left="2160" w:hanging="720"/>
        <w:rPr>
          <w:rFonts w:cstheme="minorHAnsi"/>
          <w:noProof/>
        </w:rPr>
      </w:pPr>
    </w:p>
    <w:p w14:paraId="68C20933" w14:textId="77777777" w:rsidR="00841F99" w:rsidRPr="0077765A" w:rsidRDefault="00841F99" w:rsidP="00841F99">
      <w:pPr>
        <w:keepNext/>
        <w:spacing w:after="240"/>
        <w:ind w:firstLine="720"/>
        <w:rPr>
          <w:rFonts w:cstheme="minorHAnsi"/>
        </w:rPr>
      </w:pPr>
      <w:r w:rsidRPr="0077765A">
        <w:rPr>
          <w:rFonts w:cstheme="minorHAnsi"/>
        </w:rPr>
        <w:t>Tpre</w:t>
      </w:r>
      <w:r w:rsidRPr="0077765A">
        <w:rPr>
          <w:rFonts w:cstheme="minorHAnsi"/>
        </w:rPr>
        <w:tab/>
      </w:r>
      <w:r w:rsidRPr="0077765A">
        <w:rPr>
          <w:rFonts w:cstheme="minorHAnsi"/>
        </w:rPr>
        <w:tab/>
        <w:t>= Actual hot water setpoint prior to adjustment</w:t>
      </w:r>
    </w:p>
    <w:p w14:paraId="76E7C563" w14:textId="77777777" w:rsidR="00841F99" w:rsidRPr="0077765A" w:rsidRDefault="00841F99" w:rsidP="00841F99">
      <w:pPr>
        <w:keepNext/>
        <w:spacing w:after="240"/>
        <w:ind w:firstLine="720"/>
        <w:rPr>
          <w:rFonts w:cstheme="minorHAnsi"/>
        </w:rPr>
      </w:pPr>
      <w:r w:rsidRPr="0077765A">
        <w:rPr>
          <w:rFonts w:cstheme="minorHAnsi"/>
        </w:rPr>
        <w:t>Tpost</w:t>
      </w:r>
      <w:r w:rsidRPr="0077765A">
        <w:rPr>
          <w:rFonts w:cstheme="minorHAnsi"/>
        </w:rPr>
        <w:tab/>
      </w:r>
      <w:r w:rsidRPr="0077765A">
        <w:rPr>
          <w:rFonts w:cstheme="minorHAnsi"/>
        </w:rPr>
        <w:tab/>
        <w:t>= Actual new hot water setpoint, which may not be lower than 120 degrees</w:t>
      </w:r>
    </w:p>
    <w:tbl>
      <w:tblPr>
        <w:tblStyle w:val="TableGrid10"/>
        <w:tblW w:w="0" w:type="auto"/>
        <w:jc w:val="center"/>
        <w:tblLook w:val="04A0" w:firstRow="1" w:lastRow="0" w:firstColumn="1" w:lastColumn="0" w:noHBand="0" w:noVBand="1"/>
      </w:tblPr>
      <w:tblGrid>
        <w:gridCol w:w="1940"/>
        <w:gridCol w:w="1509"/>
      </w:tblGrid>
      <w:tr w:rsidR="00841F99" w:rsidRPr="0077765A" w14:paraId="079882CE" w14:textId="77777777" w:rsidTr="00841F99">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348C5B54" w14:textId="77777777" w:rsidR="00841F99" w:rsidRPr="0077765A" w:rsidRDefault="00841F99" w:rsidP="00841F99">
            <w:pPr>
              <w:jc w:val="center"/>
              <w:rPr>
                <w:rFonts w:asciiTheme="minorHAnsi" w:hAnsiTheme="minorHAnsi"/>
                <w:b/>
                <w:color w:val="FFFFFF" w:themeColor="background1"/>
              </w:rPr>
            </w:pPr>
            <w:r w:rsidRPr="0077765A">
              <w:rPr>
                <w:rFonts w:asciiTheme="minorHAnsi" w:hAnsiTheme="minorHAnsi"/>
                <w:b/>
                <w:color w:val="FFFFFF" w:themeColor="background1"/>
              </w:rPr>
              <w:t>Default Hot Water Temperature Inputs</w:t>
            </w:r>
          </w:p>
        </w:tc>
      </w:tr>
      <w:tr w:rsidR="00841F99" w:rsidRPr="0077765A" w14:paraId="735E39B4" w14:textId="77777777" w:rsidTr="00841F99">
        <w:trPr>
          <w:trHeight w:val="484"/>
          <w:jc w:val="center"/>
        </w:trPr>
        <w:tc>
          <w:tcPr>
            <w:tcW w:w="0" w:type="auto"/>
            <w:tcBorders>
              <w:top w:val="single" w:sz="4" w:space="0" w:color="auto"/>
              <w:left w:val="single" w:sz="4" w:space="0" w:color="auto"/>
              <w:bottom w:val="single" w:sz="4" w:space="0" w:color="auto"/>
              <w:right w:val="single" w:sz="4" w:space="0" w:color="auto"/>
            </w:tcBorders>
            <w:hideMark/>
          </w:tcPr>
          <w:p w14:paraId="00DED1C9" w14:textId="77777777" w:rsidR="00841F99" w:rsidRPr="0077765A" w:rsidRDefault="00841F99" w:rsidP="00841F99">
            <w:pPr>
              <w:rPr>
                <w:rFonts w:asciiTheme="minorHAnsi" w:hAnsiTheme="minorHAnsi"/>
              </w:rPr>
            </w:pPr>
            <w:r w:rsidRPr="0077765A">
              <w:rPr>
                <w:rFonts w:asciiTheme="minorHAnsi" w:hAnsiTheme="minorHAnsi"/>
              </w:rPr>
              <w:t>Tpre</w:t>
            </w:r>
          </w:p>
        </w:tc>
        <w:tc>
          <w:tcPr>
            <w:tcW w:w="0" w:type="auto"/>
            <w:tcBorders>
              <w:top w:val="single" w:sz="4" w:space="0" w:color="auto"/>
              <w:left w:val="single" w:sz="4" w:space="0" w:color="auto"/>
              <w:bottom w:val="single" w:sz="4" w:space="0" w:color="auto"/>
              <w:right w:val="single" w:sz="4" w:space="0" w:color="auto"/>
            </w:tcBorders>
            <w:hideMark/>
          </w:tcPr>
          <w:p w14:paraId="7F22C14A" w14:textId="77777777" w:rsidR="00841F99" w:rsidRPr="0077765A" w:rsidRDefault="00841F99" w:rsidP="00841F99">
            <w:pPr>
              <w:jc w:val="center"/>
              <w:rPr>
                <w:rFonts w:asciiTheme="minorHAnsi" w:hAnsiTheme="minorHAnsi"/>
                <w:szCs w:val="22"/>
              </w:rPr>
            </w:pPr>
            <w:r w:rsidRPr="0077765A">
              <w:rPr>
                <w:rFonts w:asciiTheme="minorHAnsi" w:hAnsiTheme="minorHAnsi"/>
              </w:rPr>
              <w:t>135</w:t>
            </w:r>
          </w:p>
        </w:tc>
      </w:tr>
      <w:tr w:rsidR="00841F99" w:rsidRPr="0077765A" w14:paraId="73918245" w14:textId="77777777" w:rsidTr="00841F99">
        <w:trPr>
          <w:trHeight w:val="484"/>
          <w:jc w:val="center"/>
        </w:trPr>
        <w:tc>
          <w:tcPr>
            <w:tcW w:w="0" w:type="auto"/>
            <w:tcBorders>
              <w:top w:val="single" w:sz="4" w:space="0" w:color="auto"/>
              <w:left w:val="single" w:sz="4" w:space="0" w:color="auto"/>
              <w:bottom w:val="single" w:sz="4" w:space="0" w:color="auto"/>
              <w:right w:val="single" w:sz="4" w:space="0" w:color="auto"/>
            </w:tcBorders>
            <w:hideMark/>
          </w:tcPr>
          <w:p w14:paraId="00D8A382" w14:textId="77777777" w:rsidR="00841F99" w:rsidRPr="0077765A" w:rsidRDefault="00841F99" w:rsidP="00841F99">
            <w:pPr>
              <w:rPr>
                <w:rFonts w:asciiTheme="minorHAnsi" w:hAnsiTheme="minorHAnsi"/>
              </w:rPr>
            </w:pPr>
            <w:r w:rsidRPr="0077765A">
              <w:rPr>
                <w:rFonts w:asciiTheme="minorHAnsi" w:hAnsiTheme="minorHAnsi"/>
              </w:rPr>
              <w:t>Tpost</w:t>
            </w:r>
          </w:p>
        </w:tc>
        <w:tc>
          <w:tcPr>
            <w:tcW w:w="0" w:type="auto"/>
            <w:tcBorders>
              <w:top w:val="single" w:sz="4" w:space="0" w:color="auto"/>
              <w:left w:val="single" w:sz="4" w:space="0" w:color="auto"/>
              <w:bottom w:val="single" w:sz="4" w:space="0" w:color="auto"/>
              <w:right w:val="single" w:sz="4" w:space="0" w:color="auto"/>
            </w:tcBorders>
            <w:hideMark/>
          </w:tcPr>
          <w:p w14:paraId="1205621C" w14:textId="77777777" w:rsidR="00841F99" w:rsidRPr="0077765A" w:rsidRDefault="00841F99" w:rsidP="00841F99">
            <w:pPr>
              <w:jc w:val="center"/>
              <w:rPr>
                <w:rFonts w:asciiTheme="minorHAnsi" w:hAnsiTheme="minorHAnsi"/>
                <w:szCs w:val="22"/>
              </w:rPr>
            </w:pPr>
            <w:r w:rsidRPr="0077765A">
              <w:rPr>
                <w:rFonts w:asciiTheme="minorHAnsi" w:hAnsiTheme="minorHAnsi"/>
              </w:rPr>
              <w:t>120</w:t>
            </w:r>
          </w:p>
        </w:tc>
      </w:tr>
    </w:tbl>
    <w:p w14:paraId="303F7BF4" w14:textId="77777777" w:rsidR="00841F99" w:rsidRPr="0077765A" w:rsidRDefault="00841F99" w:rsidP="00841F99">
      <w:pPr>
        <w:keepNext/>
        <w:spacing w:after="240"/>
        <w:ind w:firstLine="720"/>
        <w:rPr>
          <w:rFonts w:cstheme="minorHAnsi"/>
        </w:rPr>
      </w:pPr>
    </w:p>
    <w:p w14:paraId="0E830AA6" w14:textId="77777777" w:rsidR="00841F99" w:rsidRPr="0077765A" w:rsidRDefault="00841F99" w:rsidP="00841F99">
      <w:pPr>
        <w:spacing w:after="240"/>
        <w:ind w:left="1440" w:hanging="720"/>
        <w:rPr>
          <w:rFonts w:cstheme="minorHAnsi"/>
          <w:noProof/>
        </w:rPr>
      </w:pPr>
      <w:r w:rsidRPr="0077765A">
        <w:rPr>
          <w:rFonts w:cstheme="minorHAnsi"/>
          <w:noProof/>
        </w:rPr>
        <w:t>Hours</w:t>
      </w:r>
      <w:r w:rsidRPr="0077765A">
        <w:rPr>
          <w:rFonts w:cstheme="minorHAnsi"/>
          <w:noProof/>
        </w:rPr>
        <w:tab/>
      </w:r>
      <w:r w:rsidRPr="0077765A">
        <w:rPr>
          <w:rFonts w:cstheme="minorHAnsi"/>
          <w:noProof/>
        </w:rPr>
        <w:tab/>
        <w:t>= Number of hours in a year (since savings are assumed to be constant over year).</w:t>
      </w:r>
    </w:p>
    <w:p w14:paraId="543C2EF6" w14:textId="77777777" w:rsidR="00841F99" w:rsidRPr="0077765A" w:rsidRDefault="00841F99" w:rsidP="00841F99">
      <w:pPr>
        <w:spacing w:after="240"/>
        <w:ind w:left="1440" w:hanging="720"/>
        <w:rPr>
          <w:rFonts w:cstheme="minorHAnsi"/>
          <w:noProof/>
        </w:rPr>
      </w:pPr>
      <w:r w:rsidRPr="0077765A">
        <w:rPr>
          <w:rFonts w:cstheme="minorHAnsi"/>
          <w:noProof/>
        </w:rPr>
        <w:tab/>
      </w:r>
      <w:r w:rsidRPr="0077765A">
        <w:rPr>
          <w:rFonts w:cstheme="minorHAnsi"/>
          <w:noProof/>
        </w:rPr>
        <w:tab/>
        <w:t>= 8766</w:t>
      </w:r>
    </w:p>
    <w:p w14:paraId="23E27719" w14:textId="77777777" w:rsidR="00841F99" w:rsidRPr="0077765A" w:rsidRDefault="00841F99" w:rsidP="00841F99">
      <w:pPr>
        <w:autoSpaceDE w:val="0"/>
        <w:autoSpaceDN w:val="0"/>
        <w:adjustRightInd w:val="0"/>
        <w:spacing w:after="240"/>
        <w:ind w:firstLine="720"/>
        <w:rPr>
          <w:rFonts w:cstheme="minorHAnsi"/>
        </w:rPr>
      </w:pPr>
      <w:r w:rsidRPr="0077765A">
        <w:rPr>
          <w:rFonts w:cstheme="minorHAnsi"/>
          <w:noProof/>
        </w:rPr>
        <w:lastRenderedPageBreak/>
        <w:t>3412</w:t>
      </w:r>
      <w:r w:rsidRPr="0077765A">
        <w:rPr>
          <w:rFonts w:cstheme="minorHAnsi"/>
          <w:noProof/>
        </w:rPr>
        <w:tab/>
      </w:r>
      <w:r w:rsidRPr="0077765A">
        <w:rPr>
          <w:rFonts w:cstheme="minorHAnsi"/>
          <w:noProof/>
        </w:rPr>
        <w:tab/>
        <w:t>= Conversion from Btu to kWh</w:t>
      </w:r>
    </w:p>
    <w:p w14:paraId="41FFCADB" w14:textId="77777777" w:rsidR="00841F99" w:rsidRPr="0077765A" w:rsidRDefault="00841F99" w:rsidP="00841F99">
      <w:pPr>
        <w:spacing w:after="240"/>
        <w:ind w:left="2160" w:hanging="1440"/>
        <w:rPr>
          <w:rFonts w:cstheme="minorHAnsi"/>
          <w:noProof/>
        </w:rPr>
      </w:pPr>
      <w:r w:rsidRPr="0077765A">
        <w:rPr>
          <w:rFonts w:cstheme="minorHAnsi"/>
          <w:szCs w:val="20"/>
        </w:rPr>
        <w:t>RE_electric</w:t>
      </w:r>
      <w:r w:rsidRPr="0077765A">
        <w:rPr>
          <w:rFonts w:cstheme="minorHAnsi"/>
        </w:rPr>
        <w:tab/>
      </w:r>
      <w:r w:rsidRPr="0077765A">
        <w:rPr>
          <w:rFonts w:cstheme="minorHAnsi"/>
          <w:noProof/>
        </w:rPr>
        <w:t>= Recovery efficiency of electric hot water heater</w:t>
      </w:r>
    </w:p>
    <w:p w14:paraId="0D16060F" w14:textId="77777777" w:rsidR="00841F99" w:rsidRPr="0077765A" w:rsidRDefault="00841F99" w:rsidP="00841F99">
      <w:pPr>
        <w:keepNext/>
        <w:spacing w:after="240"/>
        <w:ind w:left="1440" w:firstLine="720"/>
        <w:rPr>
          <w:rFonts w:cstheme="minorHAnsi"/>
        </w:rPr>
      </w:pPr>
      <w:r w:rsidRPr="0077765A">
        <w:rPr>
          <w:rFonts w:cstheme="minorHAnsi"/>
          <w:noProof/>
        </w:rPr>
        <w:t xml:space="preserve">= 0.98 </w:t>
      </w:r>
      <w:r w:rsidRPr="0077765A">
        <w:rPr>
          <w:rFonts w:ascii="Arial" w:eastAsia="Calibri" w:hAnsi="Arial" w:cstheme="minorHAnsi"/>
          <w:noProof/>
          <w:vertAlign w:val="superscript"/>
        </w:rPr>
        <w:footnoteReference w:id="592"/>
      </w:r>
    </w:p>
    <w:p w14:paraId="20F32067" w14:textId="77777777" w:rsidR="00841F99" w:rsidRPr="0077765A" w:rsidRDefault="00841F99" w:rsidP="00841F99">
      <w:pPr>
        <w:keepNext/>
        <w:keepLines/>
        <w:spacing w:before="200"/>
        <w:outlineLvl w:val="5"/>
        <w:rPr>
          <w:rFonts w:eastAsiaTheme="majorEastAsia" w:cstheme="minorHAnsi"/>
          <w:b/>
          <w:iCs/>
          <w:smallCaps/>
          <w:sz w:val="22"/>
        </w:rPr>
      </w:pPr>
    </w:p>
    <w:p w14:paraId="2A2ED6AD" w14:textId="77777777" w:rsidR="00841F99" w:rsidRPr="0077765A" w:rsidRDefault="00841F99" w:rsidP="00841F99">
      <w:pPr>
        <w:spacing w:after="240"/>
      </w:pPr>
      <w:r w:rsidRPr="0077765A">
        <w:t>A deemed savings assumption, where site specific assumptions are not available would be as follows:</w:t>
      </w:r>
    </w:p>
    <w:p w14:paraId="61EE7AB8" w14:textId="1DB12334" w:rsidR="00841F99" w:rsidRPr="0077765A" w:rsidRDefault="00841F99" w:rsidP="00841F99">
      <w:pPr>
        <w:keepNext/>
        <w:spacing w:after="240"/>
        <w:ind w:firstLine="720"/>
        <w:rPr>
          <w:rFonts w:cstheme="minorHAnsi"/>
          <w:noProof/>
        </w:rPr>
      </w:pPr>
      <w:r w:rsidRPr="0077765A">
        <w:rPr>
          <w:rFonts w:cstheme="minorHAnsi"/>
          <w:noProof/>
        </w:rPr>
        <w:t>ΔkWh</w:t>
      </w:r>
      <w:r w:rsidRPr="0077765A">
        <w:rPr>
          <w:rFonts w:cstheme="minorHAnsi"/>
          <w:vertAlign w:val="subscript"/>
        </w:rPr>
        <w:tab/>
      </w:r>
      <w:r w:rsidRPr="0077765A">
        <w:rPr>
          <w:rFonts w:cstheme="minorHAnsi"/>
          <w:vertAlign w:val="subscript"/>
        </w:rPr>
        <w:tab/>
      </w:r>
      <w:r w:rsidRPr="0077765A">
        <w:rPr>
          <w:rFonts w:cstheme="minorHAnsi"/>
        </w:rPr>
        <w:t xml:space="preserve">= </w:t>
      </w:r>
      <w:r w:rsidRPr="0077765A">
        <w:rPr>
          <w:rFonts w:cstheme="minorHAnsi"/>
          <w:noProof/>
        </w:rPr>
        <w:t>(U</w:t>
      </w:r>
      <w:ins w:id="6714" w:author="Samuel Dent" w:date="2016-01-14T06:18:00Z">
        <w:r w:rsidR="005420CE">
          <w:rPr>
            <w:rFonts w:cstheme="minorHAnsi"/>
            <w:noProof/>
          </w:rPr>
          <w:t xml:space="preserve"> * </w:t>
        </w:r>
      </w:ins>
      <w:r w:rsidRPr="0077765A">
        <w:rPr>
          <w:rFonts w:cstheme="minorHAnsi"/>
          <w:noProof/>
        </w:rPr>
        <w:t xml:space="preserve">A * </w:t>
      </w:r>
      <w:r w:rsidRPr="0077765A">
        <w:rPr>
          <w:rFonts w:cstheme="minorHAnsi"/>
        </w:rPr>
        <w:t xml:space="preserve">(Tpre – Tpost) </w:t>
      </w:r>
      <w:r w:rsidRPr="0077765A">
        <w:rPr>
          <w:rFonts w:cstheme="minorHAnsi"/>
          <w:noProof/>
        </w:rPr>
        <w:t xml:space="preserve">* Hours) / (3412 * </w:t>
      </w:r>
      <w:r w:rsidRPr="0077765A">
        <w:rPr>
          <w:rFonts w:cstheme="minorHAnsi"/>
          <w:szCs w:val="20"/>
        </w:rPr>
        <w:t>RE_electric</w:t>
      </w:r>
      <w:r w:rsidRPr="0077765A">
        <w:rPr>
          <w:rFonts w:cstheme="minorHAnsi"/>
          <w:noProof/>
        </w:rPr>
        <w:t>)</w:t>
      </w:r>
    </w:p>
    <w:p w14:paraId="14E6D6D0" w14:textId="77777777" w:rsidR="00841F99" w:rsidRPr="0077765A" w:rsidRDefault="00841F99" w:rsidP="00841F99">
      <w:pPr>
        <w:keepNext/>
        <w:spacing w:after="240"/>
        <w:ind w:firstLine="720"/>
        <w:rPr>
          <w:rFonts w:cstheme="minorHAnsi"/>
          <w:noProof/>
        </w:rPr>
      </w:pPr>
      <w:r w:rsidRPr="0077765A">
        <w:rPr>
          <w:rFonts w:cstheme="minorHAnsi"/>
          <w:noProof/>
        </w:rPr>
        <w:tab/>
      </w:r>
      <w:r w:rsidRPr="0077765A">
        <w:rPr>
          <w:rFonts w:cstheme="minorHAnsi"/>
          <w:noProof/>
        </w:rPr>
        <w:tab/>
        <w:t>= (((0.083 * 24.99) * (135 – 120) * 8766) / (3412 * 0.98)</w:t>
      </w:r>
    </w:p>
    <w:p w14:paraId="76CBA79A" w14:textId="77777777" w:rsidR="00841F99" w:rsidRPr="0077765A" w:rsidRDefault="00841F99" w:rsidP="00841F99">
      <w:pPr>
        <w:keepNext/>
        <w:spacing w:after="240"/>
        <w:ind w:firstLine="720"/>
        <w:rPr>
          <w:rFonts w:cstheme="minorHAnsi"/>
        </w:rPr>
      </w:pPr>
      <w:r w:rsidRPr="0077765A">
        <w:rPr>
          <w:rFonts w:cstheme="minorHAnsi"/>
          <w:noProof/>
        </w:rPr>
        <w:tab/>
      </w:r>
      <w:r w:rsidRPr="0077765A">
        <w:rPr>
          <w:rFonts w:cstheme="minorHAnsi"/>
          <w:noProof/>
        </w:rPr>
        <w:tab/>
        <w:t>= 81.6 kWh</w:t>
      </w:r>
    </w:p>
    <w:p w14:paraId="7DE9A811" w14:textId="77777777" w:rsidR="00841F99" w:rsidRPr="0077765A" w:rsidRDefault="00841F99" w:rsidP="00841F99">
      <w:pPr>
        <w:keepNext/>
        <w:keepLines/>
        <w:spacing w:before="200"/>
        <w:outlineLvl w:val="5"/>
        <w:rPr>
          <w:rFonts w:eastAsiaTheme="majorEastAsia" w:cstheme="minorHAnsi"/>
          <w:b/>
          <w:iCs/>
          <w:smallCaps/>
          <w:sz w:val="22"/>
        </w:rPr>
      </w:pPr>
      <w:r w:rsidRPr="0077765A">
        <w:rPr>
          <w:rFonts w:eastAsiaTheme="majorEastAsia" w:cstheme="minorHAnsi"/>
          <w:b/>
          <w:iCs/>
          <w:smallCaps/>
          <w:sz w:val="22"/>
        </w:rPr>
        <w:tab/>
      </w:r>
      <w:r w:rsidRPr="0077765A">
        <w:rPr>
          <w:rFonts w:eastAsiaTheme="majorEastAsia" w:cstheme="minorHAnsi"/>
          <w:b/>
          <w:iCs/>
          <w:smallCaps/>
          <w:sz w:val="22"/>
        </w:rPr>
        <w:tab/>
      </w:r>
    </w:p>
    <w:p w14:paraId="07E18E63" w14:textId="77777777" w:rsidR="00841F99" w:rsidRPr="0077765A" w:rsidRDefault="00841F99" w:rsidP="00841F99">
      <w:pPr>
        <w:keepNext/>
        <w:keepLines/>
        <w:tabs>
          <w:tab w:val="left" w:pos="5040"/>
        </w:tabs>
        <w:spacing w:before="200" w:line="276" w:lineRule="auto"/>
        <w:jc w:val="left"/>
        <w:outlineLvl w:val="5"/>
        <w:rPr>
          <w:rFonts w:eastAsiaTheme="majorEastAsia"/>
          <w:b/>
          <w:iCs/>
          <w:smallCaps/>
          <w:sz w:val="22"/>
          <w:szCs w:val="18"/>
        </w:rPr>
      </w:pPr>
      <w:r w:rsidRPr="0077765A">
        <w:rPr>
          <w:rFonts w:eastAsiaTheme="majorEastAsia" w:cstheme="majorBidi"/>
          <w:b/>
          <w:iCs/>
          <w:smallCaps/>
          <w:sz w:val="22"/>
        </w:rPr>
        <w:t xml:space="preserve">Summer Coincident Peak Demand Savings </w:t>
      </w:r>
    </w:p>
    <w:p w14:paraId="73202954" w14:textId="77777777" w:rsidR="00841F99" w:rsidRPr="0077765A" w:rsidRDefault="00841F99" w:rsidP="00841F99">
      <w:pPr>
        <w:tabs>
          <w:tab w:val="left" w:pos="720"/>
          <w:tab w:val="left" w:pos="2160"/>
        </w:tabs>
        <w:spacing w:after="240"/>
        <w:ind w:left="2340" w:hanging="2340"/>
        <w:rPr>
          <w:rFonts w:cstheme="minorHAnsi"/>
        </w:rPr>
      </w:pPr>
      <w:r w:rsidRPr="0077765A">
        <w:rPr>
          <w:rFonts w:cstheme="minorHAnsi"/>
        </w:rPr>
        <w:tab/>
      </w:r>
      <w:r w:rsidRPr="0077765A">
        <w:rPr>
          <w:rFonts w:cstheme="minorHAnsi"/>
        </w:rPr>
        <w:tab/>
        <w:t>∆</w:t>
      </w:r>
      <w:r w:rsidRPr="0077765A">
        <w:rPr>
          <w:rFonts w:cstheme="minorHAnsi"/>
          <w:noProof/>
        </w:rPr>
        <w:t>kW</w:t>
      </w:r>
      <w:r w:rsidRPr="0077765A">
        <w:rPr>
          <w:rFonts w:cstheme="minorHAnsi"/>
          <w:vertAlign w:val="subscript"/>
        </w:rPr>
        <w:tab/>
      </w:r>
      <w:r w:rsidRPr="0077765A">
        <w:rPr>
          <w:rFonts w:cstheme="minorHAnsi"/>
          <w:b/>
        </w:rPr>
        <w:t xml:space="preserve">= </w:t>
      </w:r>
      <w:r w:rsidRPr="0077765A">
        <w:rPr>
          <w:rFonts w:cstheme="minorHAnsi"/>
        </w:rPr>
        <w:t>∆kWh</w:t>
      </w:r>
      <w:r w:rsidRPr="0077765A">
        <w:rPr>
          <w:rFonts w:cstheme="minorHAnsi"/>
          <w:i/>
          <w:vertAlign w:val="subscript"/>
        </w:rPr>
        <w:t xml:space="preserve"> </w:t>
      </w:r>
      <w:r w:rsidRPr="0077765A">
        <w:rPr>
          <w:rFonts w:cstheme="minorHAnsi"/>
        </w:rPr>
        <w:t>/ Hours * CF</w:t>
      </w:r>
    </w:p>
    <w:p w14:paraId="33DE72A7" w14:textId="77777777" w:rsidR="00841F99" w:rsidRPr="0077765A" w:rsidRDefault="00841F99" w:rsidP="00841F99">
      <w:pPr>
        <w:tabs>
          <w:tab w:val="left" w:pos="1440"/>
          <w:tab w:val="left" w:pos="2160"/>
        </w:tabs>
        <w:spacing w:after="240"/>
        <w:ind w:left="2340" w:hanging="2340"/>
        <w:rPr>
          <w:rFonts w:cstheme="minorHAnsi"/>
        </w:rPr>
      </w:pPr>
      <w:r w:rsidRPr="0077765A">
        <w:rPr>
          <w:rFonts w:cstheme="minorHAnsi"/>
        </w:rPr>
        <w:t>Where:</w:t>
      </w:r>
    </w:p>
    <w:p w14:paraId="77E14350" w14:textId="77777777" w:rsidR="00841F99" w:rsidRPr="0077765A" w:rsidRDefault="00841F99" w:rsidP="00841F99">
      <w:pPr>
        <w:spacing w:after="240"/>
        <w:ind w:firstLine="720"/>
        <w:rPr>
          <w:rFonts w:cstheme="minorHAnsi"/>
        </w:rPr>
      </w:pPr>
      <w:r w:rsidRPr="0077765A">
        <w:rPr>
          <w:rFonts w:cstheme="minorHAnsi"/>
        </w:rPr>
        <w:t>Hours</w:t>
      </w:r>
      <w:r w:rsidRPr="0077765A">
        <w:rPr>
          <w:rFonts w:cstheme="minorHAnsi"/>
        </w:rPr>
        <w:tab/>
      </w:r>
      <w:r w:rsidRPr="0077765A">
        <w:rPr>
          <w:rFonts w:cstheme="minorHAnsi"/>
        </w:rPr>
        <w:tab/>
        <w:t>= 8766</w:t>
      </w:r>
    </w:p>
    <w:p w14:paraId="17E03B51" w14:textId="77777777" w:rsidR="00841F99" w:rsidRPr="0077765A" w:rsidRDefault="00841F99" w:rsidP="00841F99">
      <w:pPr>
        <w:tabs>
          <w:tab w:val="left" w:pos="720"/>
          <w:tab w:val="left" w:pos="1440"/>
          <w:tab w:val="left" w:pos="2160"/>
        </w:tabs>
        <w:spacing w:after="240"/>
        <w:ind w:left="2340" w:hanging="2340"/>
        <w:rPr>
          <w:rFonts w:cstheme="minorHAnsi"/>
          <w:noProof/>
        </w:rPr>
      </w:pPr>
      <w:r w:rsidRPr="0077765A">
        <w:rPr>
          <w:rFonts w:cstheme="minorHAnsi"/>
          <w:b/>
        </w:rPr>
        <w:tab/>
      </w:r>
      <w:r w:rsidRPr="0077765A">
        <w:rPr>
          <w:rFonts w:cstheme="minorHAnsi"/>
        </w:rPr>
        <w:t>CF</w:t>
      </w:r>
      <w:r w:rsidRPr="0077765A">
        <w:rPr>
          <w:rFonts w:cstheme="minorHAnsi"/>
        </w:rPr>
        <w:tab/>
      </w:r>
      <w:r w:rsidRPr="0077765A">
        <w:rPr>
          <w:rFonts w:cstheme="minorHAnsi"/>
        </w:rPr>
        <w:tab/>
        <w:t xml:space="preserve">= </w:t>
      </w:r>
      <w:r w:rsidRPr="0077765A">
        <w:rPr>
          <w:rFonts w:cstheme="minorHAnsi"/>
          <w:noProof/>
        </w:rPr>
        <w:t>Summer Peak Coincidence Factor for measure</w:t>
      </w:r>
    </w:p>
    <w:p w14:paraId="10505198" w14:textId="77777777" w:rsidR="00841F99" w:rsidRPr="0077765A" w:rsidRDefault="00841F99" w:rsidP="00841F99">
      <w:pPr>
        <w:tabs>
          <w:tab w:val="left" w:pos="1440"/>
          <w:tab w:val="left" w:pos="2160"/>
        </w:tabs>
        <w:spacing w:after="240"/>
        <w:ind w:left="2340" w:hanging="2340"/>
        <w:rPr>
          <w:rFonts w:cstheme="minorHAnsi"/>
          <w:noProof/>
        </w:rPr>
      </w:pPr>
      <w:r w:rsidRPr="0077765A">
        <w:rPr>
          <w:rFonts w:cstheme="minorHAnsi"/>
          <w:noProof/>
        </w:rPr>
        <w:tab/>
      </w:r>
      <w:r w:rsidRPr="0077765A">
        <w:rPr>
          <w:rFonts w:cstheme="minorHAnsi"/>
          <w:noProof/>
        </w:rPr>
        <w:tab/>
        <w:t>= 1</w:t>
      </w:r>
    </w:p>
    <w:p w14:paraId="7456EC69" w14:textId="77777777" w:rsidR="00841F99" w:rsidRPr="0077765A" w:rsidRDefault="00841F99" w:rsidP="00841F99">
      <w:pPr>
        <w:spacing w:after="240"/>
      </w:pPr>
      <w:r w:rsidRPr="0077765A">
        <w:t>A deemed savings assumption, where site specific assumptions are not available would be as follows:</w:t>
      </w:r>
    </w:p>
    <w:p w14:paraId="45B88130" w14:textId="77777777" w:rsidR="00841F99" w:rsidRPr="0077765A" w:rsidRDefault="00841F99" w:rsidP="00841F99">
      <w:pPr>
        <w:keepNext/>
        <w:spacing w:after="240"/>
        <w:ind w:left="720" w:firstLine="720"/>
        <w:rPr>
          <w:rFonts w:cstheme="minorHAnsi"/>
          <w:noProof/>
          <w:vertAlign w:val="subscript"/>
        </w:rPr>
      </w:pPr>
      <w:r w:rsidRPr="0077765A">
        <w:rPr>
          <w:rFonts w:cstheme="minorHAnsi"/>
          <w:noProof/>
        </w:rPr>
        <w:t>ΔkW</w:t>
      </w:r>
      <w:r w:rsidRPr="0077765A">
        <w:rPr>
          <w:rFonts w:cstheme="minorHAnsi"/>
          <w:noProof/>
        </w:rPr>
        <w:tab/>
      </w:r>
      <w:r w:rsidRPr="0077765A">
        <w:rPr>
          <w:rFonts w:cstheme="minorHAnsi"/>
          <w:noProof/>
        </w:rPr>
        <w:tab/>
        <w:t>= (81.6</w:t>
      </w:r>
      <w:r w:rsidRPr="0077765A">
        <w:rPr>
          <w:rFonts w:cstheme="minorHAnsi"/>
        </w:rPr>
        <w:t>/ 8766) * 1</w:t>
      </w:r>
    </w:p>
    <w:p w14:paraId="5240F0D1" w14:textId="77777777" w:rsidR="00841F99" w:rsidRPr="0077765A" w:rsidRDefault="00841F99" w:rsidP="00841F99">
      <w:pPr>
        <w:keepNext/>
        <w:spacing w:after="240"/>
        <w:ind w:left="720" w:firstLine="720"/>
        <w:rPr>
          <w:rFonts w:cstheme="minorHAnsi"/>
        </w:rPr>
      </w:pPr>
      <w:r w:rsidRPr="0077765A">
        <w:rPr>
          <w:rFonts w:cstheme="minorHAnsi"/>
          <w:noProof/>
        </w:rPr>
        <w:t>ΔkW default</w:t>
      </w:r>
      <w:r w:rsidRPr="0077765A">
        <w:rPr>
          <w:rFonts w:cstheme="minorHAnsi"/>
        </w:rPr>
        <w:tab/>
        <w:t>= 0.00931 kW</w:t>
      </w:r>
    </w:p>
    <w:p w14:paraId="20636EB9" w14:textId="77777777" w:rsidR="00841F99" w:rsidRPr="0077765A" w:rsidRDefault="00841F99" w:rsidP="00841F99">
      <w:pPr>
        <w:keepNext/>
        <w:keepLines/>
        <w:spacing w:before="200"/>
        <w:outlineLvl w:val="5"/>
        <w:rPr>
          <w:rFonts w:eastAsiaTheme="majorEastAsia"/>
          <w:b/>
          <w:iCs/>
          <w:smallCaps/>
          <w:sz w:val="22"/>
        </w:rPr>
      </w:pPr>
      <w:r w:rsidRPr="0077765A">
        <w:rPr>
          <w:rFonts w:eastAsiaTheme="majorEastAsia" w:cstheme="majorBidi"/>
          <w:b/>
          <w:iCs/>
          <w:smallCaps/>
          <w:sz w:val="22"/>
        </w:rPr>
        <w:t xml:space="preserve">Natural Gas Savings </w:t>
      </w:r>
    </w:p>
    <w:p w14:paraId="219B7F28" w14:textId="77777777" w:rsidR="00841F99" w:rsidRPr="0077765A" w:rsidRDefault="00841F99" w:rsidP="00841F99">
      <w:pPr>
        <w:spacing w:after="240"/>
        <w:rPr>
          <w:rFonts w:cstheme="minorHAnsi"/>
        </w:rPr>
      </w:pPr>
      <w:r w:rsidRPr="0077765A">
        <w:rPr>
          <w:rFonts w:cstheme="minorHAnsi"/>
        </w:rPr>
        <w:t>For homes with gas water heaters:</w:t>
      </w:r>
    </w:p>
    <w:p w14:paraId="6569F41A" w14:textId="2FA0330B" w:rsidR="00841F99" w:rsidRPr="0077765A" w:rsidRDefault="00841F99" w:rsidP="00841F99">
      <w:pPr>
        <w:keepNext/>
        <w:spacing w:after="240"/>
        <w:ind w:left="720"/>
        <w:rPr>
          <w:rFonts w:cstheme="minorHAnsi"/>
        </w:rPr>
      </w:pPr>
      <w:r w:rsidRPr="0077765A">
        <w:rPr>
          <w:rFonts w:cstheme="minorHAnsi"/>
          <w:noProof/>
        </w:rPr>
        <w:t>ΔTherms</w:t>
      </w:r>
      <w:r w:rsidRPr="0077765A">
        <w:rPr>
          <w:rFonts w:cstheme="minorHAnsi"/>
          <w:vertAlign w:val="subscript"/>
        </w:rPr>
        <w:tab/>
      </w:r>
      <w:r w:rsidRPr="0077765A">
        <w:rPr>
          <w:rFonts w:cstheme="minorHAnsi"/>
        </w:rPr>
        <w:t xml:space="preserve">= </w:t>
      </w:r>
      <w:r w:rsidRPr="0077765A">
        <w:rPr>
          <w:rFonts w:cstheme="minorHAnsi"/>
          <w:noProof/>
        </w:rPr>
        <w:t>(U</w:t>
      </w:r>
      <w:ins w:id="6715" w:author="Samuel Dent" w:date="2016-01-14T06:18:00Z">
        <w:r w:rsidR="005420CE">
          <w:rPr>
            <w:rFonts w:cstheme="minorHAnsi"/>
            <w:noProof/>
          </w:rPr>
          <w:t xml:space="preserve"> * </w:t>
        </w:r>
      </w:ins>
      <w:r w:rsidRPr="0077765A">
        <w:rPr>
          <w:rFonts w:cstheme="minorHAnsi"/>
          <w:noProof/>
        </w:rPr>
        <w:t xml:space="preserve">A * </w:t>
      </w:r>
      <w:r w:rsidRPr="0077765A">
        <w:rPr>
          <w:rFonts w:cstheme="minorHAnsi"/>
        </w:rPr>
        <w:t xml:space="preserve">(Tpre – Tpost) </w:t>
      </w:r>
      <w:r w:rsidRPr="0077765A">
        <w:rPr>
          <w:rFonts w:cstheme="minorHAnsi"/>
          <w:noProof/>
        </w:rPr>
        <w:t xml:space="preserve">* Hours) / (100,000 * </w:t>
      </w:r>
      <w:r w:rsidRPr="0077765A">
        <w:rPr>
          <w:rFonts w:cstheme="minorHAnsi"/>
          <w:szCs w:val="20"/>
        </w:rPr>
        <w:t>RE_gas</w:t>
      </w:r>
      <w:r w:rsidRPr="0077765A">
        <w:rPr>
          <w:rFonts w:cstheme="minorHAnsi"/>
          <w:noProof/>
        </w:rPr>
        <w:t>)</w:t>
      </w:r>
    </w:p>
    <w:p w14:paraId="2CC669BB" w14:textId="77777777" w:rsidR="00841F99" w:rsidRPr="0077765A" w:rsidRDefault="00841F99" w:rsidP="00841F99">
      <w:pPr>
        <w:keepNext/>
        <w:spacing w:after="240"/>
        <w:rPr>
          <w:rFonts w:cstheme="minorHAnsi"/>
        </w:rPr>
      </w:pPr>
      <w:r w:rsidRPr="0077765A">
        <w:rPr>
          <w:rFonts w:cstheme="minorHAnsi"/>
        </w:rPr>
        <w:t>Where</w:t>
      </w:r>
    </w:p>
    <w:p w14:paraId="52D2EE12" w14:textId="77777777" w:rsidR="00841F99" w:rsidRPr="0077765A" w:rsidRDefault="00841F99" w:rsidP="00841F99">
      <w:pPr>
        <w:spacing w:after="240"/>
        <w:ind w:left="720"/>
        <w:rPr>
          <w:rFonts w:cstheme="minorHAnsi"/>
          <w:szCs w:val="20"/>
        </w:rPr>
      </w:pPr>
      <w:r w:rsidRPr="0077765A">
        <w:rPr>
          <w:rFonts w:cstheme="minorHAnsi"/>
          <w:szCs w:val="20"/>
        </w:rPr>
        <w:t>100,000</w:t>
      </w:r>
      <w:r w:rsidRPr="0077765A">
        <w:rPr>
          <w:rFonts w:cstheme="minorHAnsi"/>
          <w:szCs w:val="20"/>
        </w:rPr>
        <w:tab/>
      </w:r>
      <w:r w:rsidRPr="0077765A">
        <w:rPr>
          <w:rFonts w:cstheme="minorHAnsi"/>
          <w:szCs w:val="20"/>
        </w:rPr>
        <w:tab/>
        <w:t>= Converts Btus to Therms (btu/Therm)</w:t>
      </w:r>
    </w:p>
    <w:p w14:paraId="0103F8CB" w14:textId="77777777" w:rsidR="00841F99" w:rsidRPr="0077765A" w:rsidRDefault="00841F99" w:rsidP="00841F99">
      <w:pPr>
        <w:spacing w:after="240"/>
        <w:ind w:left="720"/>
        <w:rPr>
          <w:rFonts w:cstheme="minorHAnsi"/>
          <w:szCs w:val="20"/>
        </w:rPr>
      </w:pPr>
      <w:r w:rsidRPr="0077765A">
        <w:rPr>
          <w:rFonts w:cstheme="minorHAnsi"/>
          <w:szCs w:val="20"/>
        </w:rPr>
        <w:t>RE_gas</w:t>
      </w:r>
      <w:r w:rsidRPr="0077765A">
        <w:rPr>
          <w:rFonts w:cstheme="minorHAnsi"/>
          <w:szCs w:val="20"/>
        </w:rPr>
        <w:tab/>
      </w:r>
      <w:r w:rsidRPr="0077765A">
        <w:rPr>
          <w:rFonts w:cstheme="minorHAnsi"/>
          <w:szCs w:val="20"/>
        </w:rPr>
        <w:tab/>
        <w:t>= Recovery efficiency of gas water heater</w:t>
      </w:r>
    </w:p>
    <w:p w14:paraId="106C2578" w14:textId="77777777" w:rsidR="00841F99" w:rsidRPr="0077765A" w:rsidRDefault="00841F99" w:rsidP="00841F99">
      <w:pPr>
        <w:spacing w:after="240"/>
        <w:ind w:left="720"/>
        <w:rPr>
          <w:rFonts w:cstheme="minorHAnsi"/>
          <w:szCs w:val="20"/>
        </w:rPr>
      </w:pPr>
      <w:r w:rsidRPr="0077765A">
        <w:rPr>
          <w:rFonts w:cstheme="minorHAnsi"/>
          <w:szCs w:val="20"/>
        </w:rPr>
        <w:tab/>
      </w:r>
      <w:r w:rsidRPr="0077765A">
        <w:rPr>
          <w:rFonts w:cstheme="minorHAnsi"/>
          <w:szCs w:val="20"/>
        </w:rPr>
        <w:tab/>
        <w:t>= 78% For SF homes</w:t>
      </w:r>
      <w:r w:rsidRPr="0077765A">
        <w:rPr>
          <w:rFonts w:cstheme="minorHAnsi"/>
          <w:szCs w:val="20"/>
          <w:vertAlign w:val="superscript"/>
        </w:rPr>
        <w:footnoteReference w:id="593"/>
      </w:r>
      <w:r w:rsidRPr="0077765A">
        <w:rPr>
          <w:rFonts w:cstheme="minorHAnsi"/>
          <w:szCs w:val="20"/>
        </w:rPr>
        <w:t xml:space="preserve"> </w:t>
      </w:r>
    </w:p>
    <w:p w14:paraId="1FE61608" w14:textId="77777777" w:rsidR="00841F99" w:rsidRPr="0077765A" w:rsidRDefault="00841F99" w:rsidP="00841F99">
      <w:pPr>
        <w:spacing w:after="240"/>
        <w:ind w:left="720"/>
        <w:rPr>
          <w:rFonts w:cstheme="minorHAnsi"/>
          <w:szCs w:val="20"/>
        </w:rPr>
      </w:pPr>
      <w:r w:rsidRPr="0077765A">
        <w:rPr>
          <w:rFonts w:cstheme="minorHAnsi"/>
          <w:szCs w:val="20"/>
        </w:rPr>
        <w:lastRenderedPageBreak/>
        <w:tab/>
      </w:r>
      <w:r w:rsidRPr="0077765A">
        <w:rPr>
          <w:rFonts w:cstheme="minorHAnsi"/>
          <w:szCs w:val="20"/>
        </w:rPr>
        <w:tab/>
        <w:t>= 67% For MF homes</w:t>
      </w:r>
      <w:r w:rsidRPr="0077765A">
        <w:rPr>
          <w:rFonts w:ascii="Arial" w:hAnsi="Arial"/>
          <w:vertAlign w:val="superscript"/>
        </w:rPr>
        <w:footnoteReference w:id="594"/>
      </w:r>
    </w:p>
    <w:p w14:paraId="58E8010A" w14:textId="77777777" w:rsidR="00841F99" w:rsidRPr="0077765A" w:rsidRDefault="00841F99" w:rsidP="00841F99">
      <w:pPr>
        <w:spacing w:after="240"/>
      </w:pPr>
      <w:r w:rsidRPr="0077765A">
        <w:t>A deemed savings assumption, where site specific assumptions are not available would be as follows:</w:t>
      </w:r>
    </w:p>
    <w:p w14:paraId="577CD3CE" w14:textId="77777777" w:rsidR="00841F99" w:rsidRPr="0077765A" w:rsidRDefault="00841F99" w:rsidP="00841F99">
      <w:pPr>
        <w:spacing w:after="240"/>
        <w:ind w:firstLine="720"/>
        <w:rPr>
          <w:rFonts w:cstheme="minorHAnsi"/>
          <w:noProof/>
        </w:rPr>
      </w:pPr>
      <w:r w:rsidRPr="0077765A">
        <w:rPr>
          <w:rFonts w:cstheme="minorHAnsi"/>
          <w:noProof/>
        </w:rPr>
        <w:t>For Single Family homes:</w:t>
      </w:r>
    </w:p>
    <w:p w14:paraId="6AD66F08" w14:textId="2FD30CD5" w:rsidR="00841F99" w:rsidRPr="0077765A" w:rsidRDefault="00841F99" w:rsidP="00841F99">
      <w:pPr>
        <w:spacing w:after="240"/>
        <w:ind w:firstLine="720"/>
        <w:rPr>
          <w:rFonts w:cstheme="minorHAnsi"/>
          <w:noProof/>
        </w:rPr>
      </w:pPr>
      <w:r w:rsidRPr="0077765A">
        <w:rPr>
          <w:rFonts w:cstheme="minorHAnsi"/>
          <w:noProof/>
        </w:rPr>
        <w:t>ΔTherms</w:t>
      </w:r>
      <w:r w:rsidRPr="0077765A">
        <w:rPr>
          <w:rFonts w:cstheme="minorHAnsi"/>
          <w:vertAlign w:val="subscript"/>
        </w:rPr>
        <w:tab/>
      </w:r>
      <w:r w:rsidRPr="0077765A">
        <w:rPr>
          <w:rFonts w:cstheme="minorHAnsi"/>
        </w:rPr>
        <w:t xml:space="preserve">= </w:t>
      </w:r>
      <w:r w:rsidRPr="0077765A">
        <w:rPr>
          <w:rFonts w:cstheme="minorHAnsi"/>
          <w:noProof/>
        </w:rPr>
        <w:t>(U</w:t>
      </w:r>
      <w:ins w:id="6716" w:author="Samuel Dent" w:date="2016-01-14T06:18:00Z">
        <w:r w:rsidR="005420CE">
          <w:rPr>
            <w:rFonts w:cstheme="minorHAnsi"/>
            <w:noProof/>
          </w:rPr>
          <w:t xml:space="preserve"> * </w:t>
        </w:r>
      </w:ins>
      <w:r w:rsidRPr="0077765A">
        <w:rPr>
          <w:rFonts w:cstheme="minorHAnsi"/>
          <w:noProof/>
        </w:rPr>
        <w:t xml:space="preserve">A * </w:t>
      </w:r>
      <w:r w:rsidRPr="0077765A">
        <w:rPr>
          <w:rFonts w:cstheme="minorHAnsi"/>
        </w:rPr>
        <w:t xml:space="preserve">(Tpre – Tpost) </w:t>
      </w:r>
      <w:r w:rsidRPr="0077765A">
        <w:rPr>
          <w:rFonts w:cstheme="minorHAnsi"/>
          <w:noProof/>
        </w:rPr>
        <w:t>* Hours) / (</w:t>
      </w:r>
      <w:r w:rsidRPr="0077765A">
        <w:rPr>
          <w:rFonts w:cstheme="minorHAnsi"/>
          <w:szCs w:val="20"/>
        </w:rPr>
        <w:t>RE_gas</w:t>
      </w:r>
      <w:r w:rsidRPr="0077765A">
        <w:rPr>
          <w:rFonts w:cstheme="minorHAnsi"/>
          <w:noProof/>
        </w:rPr>
        <w:t>)</w:t>
      </w:r>
    </w:p>
    <w:p w14:paraId="3F6E8702" w14:textId="77777777" w:rsidR="00841F99" w:rsidRPr="0077765A" w:rsidRDefault="00841F99" w:rsidP="00841F99">
      <w:pPr>
        <w:spacing w:after="240"/>
        <w:ind w:firstLine="720"/>
        <w:rPr>
          <w:rFonts w:cstheme="minorHAnsi"/>
          <w:noProof/>
        </w:rPr>
      </w:pPr>
      <w:r w:rsidRPr="0077765A">
        <w:rPr>
          <w:rFonts w:cstheme="minorHAnsi"/>
        </w:rPr>
        <w:tab/>
      </w:r>
      <w:r w:rsidRPr="0077765A">
        <w:rPr>
          <w:rFonts w:cstheme="minorHAnsi"/>
        </w:rPr>
        <w:tab/>
      </w:r>
      <w:r w:rsidRPr="0077765A">
        <w:rPr>
          <w:rFonts w:cstheme="minorHAnsi"/>
          <w:noProof/>
        </w:rPr>
        <w:t>= (((0.083 * 24.99) * (135 – 120) * 8766) / (100,000 * 0.78)</w:t>
      </w:r>
    </w:p>
    <w:p w14:paraId="0E3E305F" w14:textId="77777777" w:rsidR="00841F99" w:rsidRPr="0077765A" w:rsidRDefault="00841F99" w:rsidP="00841F99">
      <w:pPr>
        <w:spacing w:after="240"/>
        <w:ind w:firstLine="720"/>
        <w:rPr>
          <w:rFonts w:cstheme="minorHAnsi"/>
          <w:noProof/>
        </w:rPr>
      </w:pPr>
      <w:r w:rsidRPr="0077765A">
        <w:rPr>
          <w:rFonts w:cstheme="minorHAnsi"/>
          <w:noProof/>
        </w:rPr>
        <w:tab/>
      </w:r>
      <w:r w:rsidRPr="0077765A">
        <w:rPr>
          <w:rFonts w:cstheme="minorHAnsi"/>
          <w:noProof/>
        </w:rPr>
        <w:tab/>
        <w:t>= 3.5 Therms</w:t>
      </w:r>
    </w:p>
    <w:p w14:paraId="02D25B6C" w14:textId="77777777" w:rsidR="00841F99" w:rsidRPr="0077765A" w:rsidRDefault="00841F99" w:rsidP="00841F99">
      <w:pPr>
        <w:spacing w:after="240"/>
        <w:ind w:firstLine="720"/>
        <w:rPr>
          <w:rFonts w:cstheme="minorHAnsi"/>
          <w:noProof/>
        </w:rPr>
      </w:pPr>
      <w:r w:rsidRPr="0077765A">
        <w:rPr>
          <w:rFonts w:cstheme="minorHAnsi"/>
          <w:noProof/>
        </w:rPr>
        <w:t>For Multi Family homes:</w:t>
      </w:r>
    </w:p>
    <w:p w14:paraId="5B09E678" w14:textId="4EA00711" w:rsidR="00841F99" w:rsidRPr="0077765A" w:rsidRDefault="00841F99" w:rsidP="00841F99">
      <w:pPr>
        <w:spacing w:after="240"/>
        <w:ind w:firstLine="720"/>
        <w:rPr>
          <w:rFonts w:cstheme="minorHAnsi"/>
          <w:noProof/>
        </w:rPr>
      </w:pPr>
      <w:r w:rsidRPr="0077765A">
        <w:rPr>
          <w:rFonts w:cstheme="minorHAnsi"/>
          <w:noProof/>
        </w:rPr>
        <w:t>ΔTherms</w:t>
      </w:r>
      <w:r w:rsidRPr="0077765A">
        <w:rPr>
          <w:rFonts w:cstheme="minorHAnsi"/>
          <w:vertAlign w:val="subscript"/>
        </w:rPr>
        <w:tab/>
      </w:r>
      <w:r w:rsidRPr="0077765A">
        <w:rPr>
          <w:rFonts w:cstheme="minorHAnsi"/>
        </w:rPr>
        <w:t xml:space="preserve">= </w:t>
      </w:r>
      <w:r w:rsidRPr="0077765A">
        <w:rPr>
          <w:rFonts w:cstheme="minorHAnsi"/>
          <w:noProof/>
        </w:rPr>
        <w:t>(U</w:t>
      </w:r>
      <w:ins w:id="6717" w:author="Samuel Dent" w:date="2016-01-14T06:18:00Z">
        <w:r w:rsidR="005420CE">
          <w:rPr>
            <w:rFonts w:cstheme="minorHAnsi"/>
            <w:noProof/>
          </w:rPr>
          <w:t xml:space="preserve"> * </w:t>
        </w:r>
      </w:ins>
      <w:r w:rsidRPr="0077765A">
        <w:rPr>
          <w:rFonts w:cstheme="minorHAnsi"/>
          <w:noProof/>
        </w:rPr>
        <w:t xml:space="preserve">A * </w:t>
      </w:r>
      <w:r w:rsidRPr="0077765A">
        <w:rPr>
          <w:rFonts w:cstheme="minorHAnsi"/>
        </w:rPr>
        <w:t xml:space="preserve">(Tpre – Tpost) </w:t>
      </w:r>
      <w:r w:rsidRPr="0077765A">
        <w:rPr>
          <w:rFonts w:cstheme="minorHAnsi"/>
          <w:noProof/>
        </w:rPr>
        <w:t>* Hours) / (</w:t>
      </w:r>
      <w:r w:rsidRPr="0077765A">
        <w:rPr>
          <w:rFonts w:cstheme="minorHAnsi"/>
          <w:szCs w:val="20"/>
        </w:rPr>
        <w:t>RE_gas</w:t>
      </w:r>
      <w:r w:rsidRPr="0077765A">
        <w:rPr>
          <w:rFonts w:cstheme="minorHAnsi"/>
          <w:noProof/>
        </w:rPr>
        <w:t>)</w:t>
      </w:r>
    </w:p>
    <w:p w14:paraId="25DB7831" w14:textId="77777777" w:rsidR="00841F99" w:rsidRPr="0077765A" w:rsidRDefault="00841F99" w:rsidP="00841F99">
      <w:pPr>
        <w:spacing w:after="240"/>
        <w:ind w:firstLine="720"/>
        <w:rPr>
          <w:rFonts w:cstheme="minorHAnsi"/>
          <w:noProof/>
        </w:rPr>
      </w:pPr>
      <w:r w:rsidRPr="0077765A">
        <w:rPr>
          <w:rFonts w:cstheme="minorHAnsi"/>
        </w:rPr>
        <w:tab/>
      </w:r>
      <w:r w:rsidRPr="0077765A">
        <w:rPr>
          <w:rFonts w:cstheme="minorHAnsi"/>
        </w:rPr>
        <w:tab/>
      </w:r>
      <w:r w:rsidRPr="0077765A">
        <w:rPr>
          <w:rFonts w:cstheme="minorHAnsi"/>
          <w:noProof/>
        </w:rPr>
        <w:t>= (((0.083 * 24.99) * (135 – 120) * 8766) / (100,000 * 0.67)</w:t>
      </w:r>
    </w:p>
    <w:p w14:paraId="6F9EBE2C" w14:textId="77777777" w:rsidR="00841F99" w:rsidRPr="0077765A" w:rsidRDefault="00841F99" w:rsidP="00841F99">
      <w:pPr>
        <w:spacing w:after="240"/>
        <w:ind w:firstLine="720"/>
        <w:rPr>
          <w:rFonts w:cstheme="minorHAnsi"/>
        </w:rPr>
      </w:pPr>
      <w:r w:rsidRPr="0077765A">
        <w:rPr>
          <w:rFonts w:cstheme="minorHAnsi"/>
          <w:noProof/>
        </w:rPr>
        <w:tab/>
      </w:r>
      <w:r w:rsidRPr="0077765A">
        <w:rPr>
          <w:rFonts w:cstheme="minorHAnsi"/>
          <w:noProof/>
        </w:rPr>
        <w:tab/>
        <w:t>= 4.1 Therms</w:t>
      </w:r>
    </w:p>
    <w:p w14:paraId="37F29E0A" w14:textId="77777777" w:rsidR="00841F99" w:rsidRPr="0077765A" w:rsidRDefault="00841F99" w:rsidP="00841F99">
      <w:pPr>
        <w:keepNext/>
        <w:keepLines/>
        <w:tabs>
          <w:tab w:val="left" w:pos="5040"/>
        </w:tabs>
        <w:spacing w:before="200" w:line="276" w:lineRule="auto"/>
        <w:jc w:val="left"/>
        <w:outlineLvl w:val="5"/>
        <w:rPr>
          <w:rFonts w:eastAsiaTheme="majorEastAsia"/>
          <w:b/>
          <w:iCs/>
          <w:smallCaps/>
          <w:sz w:val="22"/>
          <w:szCs w:val="18"/>
        </w:rPr>
      </w:pPr>
      <w:r w:rsidRPr="0077765A">
        <w:rPr>
          <w:rFonts w:eastAsiaTheme="majorEastAsia" w:cstheme="majorBidi"/>
          <w:b/>
          <w:iCs/>
          <w:smallCaps/>
          <w:sz w:val="22"/>
        </w:rPr>
        <w:t xml:space="preserve">Water Impact Descriptions and Calculation  </w:t>
      </w:r>
    </w:p>
    <w:p w14:paraId="71A5A971" w14:textId="77777777" w:rsidR="00841F99" w:rsidRPr="0077765A" w:rsidRDefault="00841F99" w:rsidP="00841F99">
      <w:pPr>
        <w:spacing w:after="240"/>
        <w:rPr>
          <w:rFonts w:cstheme="minorHAnsi"/>
          <w:iCs/>
        </w:rPr>
      </w:pPr>
      <w:r w:rsidRPr="0077765A">
        <w:rPr>
          <w:rFonts w:cstheme="minorHAnsi"/>
        </w:rPr>
        <w:t>N/A</w:t>
      </w:r>
    </w:p>
    <w:p w14:paraId="7B623CA6" w14:textId="77777777" w:rsidR="00841F99" w:rsidRPr="0077765A" w:rsidRDefault="00841F99" w:rsidP="00841F99">
      <w:pPr>
        <w:keepNext/>
        <w:keepLines/>
        <w:spacing w:before="200"/>
        <w:outlineLvl w:val="5"/>
        <w:rPr>
          <w:rFonts w:eastAsiaTheme="majorEastAsia"/>
          <w:b/>
          <w:smallCaps/>
          <w:sz w:val="22"/>
        </w:rPr>
      </w:pPr>
      <w:r w:rsidRPr="0077765A">
        <w:rPr>
          <w:rFonts w:eastAsiaTheme="majorEastAsia" w:cstheme="majorBidi"/>
          <w:b/>
          <w:iCs/>
          <w:smallCaps/>
          <w:sz w:val="22"/>
        </w:rPr>
        <w:t xml:space="preserve">Deemed O&amp;M Cost Adjustment Calculation </w:t>
      </w:r>
    </w:p>
    <w:p w14:paraId="02BD9C07" w14:textId="77777777" w:rsidR="00841F99" w:rsidRDefault="00841F99" w:rsidP="00841F99">
      <w:pPr>
        <w:spacing w:after="240"/>
        <w:rPr>
          <w:rFonts w:cstheme="minorHAnsi"/>
        </w:rPr>
      </w:pPr>
      <w:r w:rsidRPr="0077765A">
        <w:rPr>
          <w:rFonts w:cstheme="minorHAnsi"/>
        </w:rPr>
        <w:t>N/A</w:t>
      </w:r>
    </w:p>
    <w:p w14:paraId="3F17656D" w14:textId="77777777" w:rsidR="00CF6F05" w:rsidRDefault="00CF6F05" w:rsidP="00CF6F05">
      <w:pPr>
        <w:pStyle w:val="Heading6"/>
      </w:pPr>
      <w:r>
        <w:t>Measure Code: RS-HWE-TMPS-V04-150601</w:t>
      </w:r>
    </w:p>
    <w:p w14:paraId="7F9AD8DE" w14:textId="77777777" w:rsidR="00CF6F05" w:rsidRDefault="00CF6F05" w:rsidP="00CF6F05"/>
    <w:p w14:paraId="727EBE6C" w14:textId="77777777" w:rsidR="00CF6F05" w:rsidRPr="00CF6F05" w:rsidRDefault="00CF6F05" w:rsidP="00CF6F05">
      <w:pPr>
        <w:sectPr w:rsidR="00CF6F05" w:rsidRPr="00CF6F05">
          <w:headerReference w:type="default" r:id="rId50"/>
          <w:pgSz w:w="12240" w:h="15840"/>
          <w:pgMar w:top="1440" w:right="1440" w:bottom="1440" w:left="1440" w:header="720" w:footer="720" w:gutter="0"/>
          <w:cols w:space="720"/>
          <w:docGrid w:linePitch="360"/>
        </w:sectPr>
      </w:pPr>
    </w:p>
    <w:p w14:paraId="035C2628" w14:textId="77777777" w:rsidR="00841F99" w:rsidRPr="000B7BB6" w:rsidRDefault="00841F99" w:rsidP="00841F99">
      <w:pPr>
        <w:pStyle w:val="Heading3"/>
      </w:pPr>
      <w:bookmarkStart w:id="6718" w:name="_Toc437856000"/>
      <w:bookmarkStart w:id="6719" w:name="_Toc319489373"/>
      <w:bookmarkStart w:id="6720" w:name="_Toc319662644"/>
      <w:bookmarkStart w:id="6721" w:name="_Ref325429063"/>
      <w:bookmarkStart w:id="6722" w:name="_Ref325429066"/>
      <w:bookmarkStart w:id="6723" w:name="_Ref326033835"/>
      <w:bookmarkStart w:id="6724" w:name="_Ref326242367"/>
      <w:bookmarkStart w:id="6725" w:name="_Ref326242378"/>
      <w:bookmarkStart w:id="6726" w:name="_Ref326242383"/>
      <w:bookmarkStart w:id="6727" w:name="_Toc333219097"/>
      <w:bookmarkStart w:id="6728" w:name="_Toc437592985"/>
      <w:bookmarkStart w:id="6729" w:name="_Toc441217054"/>
      <w:r w:rsidRPr="000B7BB6">
        <w:lastRenderedPageBreak/>
        <w:t>Water Heater Wrap</w:t>
      </w:r>
      <w:bookmarkEnd w:id="6718"/>
      <w:bookmarkEnd w:id="6719"/>
      <w:bookmarkEnd w:id="6720"/>
      <w:bookmarkEnd w:id="6721"/>
      <w:bookmarkEnd w:id="6722"/>
      <w:bookmarkEnd w:id="6723"/>
      <w:bookmarkEnd w:id="6724"/>
      <w:bookmarkEnd w:id="6725"/>
      <w:bookmarkEnd w:id="6726"/>
      <w:bookmarkEnd w:id="6727"/>
      <w:bookmarkEnd w:id="6728"/>
      <w:bookmarkEnd w:id="6729"/>
    </w:p>
    <w:p w14:paraId="013075D2" w14:textId="77777777" w:rsidR="00841F99" w:rsidRDefault="00841F99" w:rsidP="00841F99">
      <w:pPr>
        <w:pStyle w:val="Heading6"/>
      </w:pPr>
      <w:r>
        <w:t xml:space="preserve">Description </w:t>
      </w:r>
    </w:p>
    <w:p w14:paraId="3B24AFFD" w14:textId="77777777" w:rsidR="00841F99" w:rsidRDefault="00841F99" w:rsidP="00841F99">
      <w:pPr>
        <w:rPr>
          <w:rFonts w:cstheme="minorHAnsi"/>
          <w:highlight w:val="lightGray"/>
        </w:rPr>
      </w:pPr>
      <w:r>
        <w:rPr>
          <w:rFonts w:cstheme="minorHAnsi"/>
        </w:rPr>
        <w:t>This measure relates to a Tank Wrap or insulation “blanket” that is wrapped around the outside of a hot water tank to reduce stand-by losses. This measure applies only for homes that have an electric water heater that is not already well insulated. Generally this can be determined based upon the appearance of the tank.</w:t>
      </w:r>
      <w:r>
        <w:rPr>
          <w:rStyle w:val="FootnoteReference"/>
          <w:rFonts w:eastAsia="Calibri" w:cstheme="minorHAnsi"/>
        </w:rPr>
        <w:footnoteReference w:id="595"/>
      </w:r>
    </w:p>
    <w:p w14:paraId="09804752" w14:textId="77777777" w:rsidR="00841F99" w:rsidRDefault="00841F99" w:rsidP="00841F99">
      <w:pPr>
        <w:widowControl/>
        <w:jc w:val="left"/>
        <w:rPr>
          <w:rFonts w:cstheme="minorHAnsi"/>
          <w:szCs w:val="20"/>
        </w:rPr>
      </w:pPr>
      <w:r>
        <w:rPr>
          <w:rFonts w:cstheme="minorHAnsi"/>
          <w:szCs w:val="20"/>
        </w:rPr>
        <w:t xml:space="preserve">This measure was developed to be applicable to the following program types: RF, DI.  </w:t>
      </w:r>
    </w:p>
    <w:p w14:paraId="193CBB88" w14:textId="77777777" w:rsidR="00841F99" w:rsidRDefault="00841F99" w:rsidP="00841F99">
      <w:pPr>
        <w:widowControl/>
        <w:jc w:val="left"/>
        <w:rPr>
          <w:rFonts w:cstheme="minorHAnsi"/>
          <w:szCs w:val="20"/>
        </w:rPr>
      </w:pPr>
      <w:r>
        <w:rPr>
          <w:rFonts w:cstheme="minorHAnsi"/>
          <w:szCs w:val="20"/>
        </w:rPr>
        <w:t>If applied to other program types, the measure savings should be verified.</w:t>
      </w:r>
    </w:p>
    <w:p w14:paraId="49F3005C" w14:textId="77777777" w:rsidR="00841F99" w:rsidRDefault="00841F99" w:rsidP="00841F99">
      <w:pPr>
        <w:pStyle w:val="Heading6"/>
      </w:pPr>
      <w:r>
        <w:t xml:space="preserve">Definition of Efficient Equipment </w:t>
      </w:r>
    </w:p>
    <w:p w14:paraId="0A61ACDB" w14:textId="77777777" w:rsidR="00841F99" w:rsidRDefault="00841F99" w:rsidP="00841F99">
      <w:pPr>
        <w:rPr>
          <w:rFonts w:cstheme="minorHAnsi"/>
        </w:rPr>
      </w:pPr>
      <w:r>
        <w:rPr>
          <w:rFonts w:cstheme="minorHAnsi"/>
        </w:rPr>
        <w:t>The measure is a properly installed, R-8 or greater insulating tank wrap to reduce standby energy losses from the tank to the surrounding ambient area.</w:t>
      </w:r>
    </w:p>
    <w:p w14:paraId="60310275" w14:textId="77777777" w:rsidR="00841F99" w:rsidRDefault="00841F99" w:rsidP="00841F99">
      <w:pPr>
        <w:pStyle w:val="Heading6"/>
      </w:pPr>
      <w:r>
        <w:t xml:space="preserve">Definition of Baseline Equipment </w:t>
      </w:r>
    </w:p>
    <w:p w14:paraId="5338257C" w14:textId="77777777" w:rsidR="00841F99" w:rsidRDefault="00841F99" w:rsidP="00841F99">
      <w:pPr>
        <w:keepNext/>
        <w:rPr>
          <w:rFonts w:cstheme="minorHAnsi"/>
          <w:b/>
        </w:rPr>
      </w:pPr>
      <w:r>
        <w:rPr>
          <w:rFonts w:cstheme="minorHAnsi"/>
        </w:rPr>
        <w:t>The baseline is a standard electric domestic hot water tank without an additional tank wrap. Gas storage water heaters are excluded due to the limitations of retrofit wrapping and the associated impacts on reduced savings and safety.</w:t>
      </w:r>
    </w:p>
    <w:p w14:paraId="2C02DDDD" w14:textId="77777777" w:rsidR="00841F99" w:rsidRDefault="00841F99" w:rsidP="00841F99">
      <w:pPr>
        <w:pStyle w:val="Heading6"/>
      </w:pPr>
      <w:r>
        <w:t xml:space="preserve">Deemed Lifetime of Efficient Equipment </w:t>
      </w:r>
    </w:p>
    <w:p w14:paraId="05063CA2" w14:textId="77777777" w:rsidR="00841F99" w:rsidRDefault="00841F99" w:rsidP="00841F99">
      <w:pPr>
        <w:keepNext/>
        <w:rPr>
          <w:rFonts w:cstheme="minorHAnsi"/>
          <w:b/>
        </w:rPr>
      </w:pPr>
      <w:r>
        <w:rPr>
          <w:rFonts w:cstheme="minorHAnsi"/>
        </w:rPr>
        <w:t xml:space="preserve">The measure life is assumed to be </w:t>
      </w:r>
      <w:r>
        <w:rPr>
          <w:rFonts w:cstheme="minorHAnsi"/>
          <w:noProof/>
        </w:rPr>
        <w:t>5 years</w:t>
      </w:r>
      <w:r>
        <w:rPr>
          <w:rStyle w:val="FootnoteReference"/>
          <w:rFonts w:eastAsia="Calibri" w:cstheme="minorHAnsi"/>
          <w:noProof/>
        </w:rPr>
        <w:footnoteReference w:id="596"/>
      </w:r>
      <w:r>
        <w:rPr>
          <w:rFonts w:cstheme="minorHAnsi"/>
          <w:noProof/>
        </w:rPr>
        <w:t>.</w:t>
      </w:r>
    </w:p>
    <w:p w14:paraId="5B50C20E" w14:textId="77777777" w:rsidR="00841F99" w:rsidRDefault="00841F99" w:rsidP="00841F99">
      <w:pPr>
        <w:pStyle w:val="Heading6"/>
      </w:pPr>
      <w:r>
        <w:t xml:space="preserve">Deemed Measure Cost </w:t>
      </w:r>
    </w:p>
    <w:p w14:paraId="44317D8F" w14:textId="77777777" w:rsidR="00841F99" w:rsidRDefault="00841F99" w:rsidP="00841F99">
      <w:pPr>
        <w:rPr>
          <w:rFonts w:cstheme="minorHAnsi"/>
          <w:b/>
        </w:rPr>
      </w:pPr>
      <w:r>
        <w:rPr>
          <w:rFonts w:cstheme="minorHAnsi"/>
        </w:rPr>
        <w:t>The incremental cost for this measure will be the a</w:t>
      </w:r>
      <w:r>
        <w:rPr>
          <w:rFonts w:cstheme="minorHAnsi"/>
          <w:noProof/>
        </w:rPr>
        <w:t>ctual material cost of procuring and labor cost of installing the tank wrap.</w:t>
      </w:r>
    </w:p>
    <w:p w14:paraId="39AAB50F" w14:textId="77777777" w:rsidR="00841F99" w:rsidRDefault="00841F99" w:rsidP="00841F99">
      <w:pPr>
        <w:pStyle w:val="Heading6"/>
      </w:pPr>
      <w:r>
        <w:t>Loadshape</w:t>
      </w:r>
    </w:p>
    <w:p w14:paraId="64F0DFAE" w14:textId="77777777" w:rsidR="00841F99" w:rsidRDefault="00841F99" w:rsidP="00841F99">
      <w:pPr>
        <w:widowControl/>
        <w:rPr>
          <w:rFonts w:cstheme="minorHAnsi"/>
          <w:color w:val="000000"/>
          <w:szCs w:val="20"/>
        </w:rPr>
      </w:pPr>
      <w:r>
        <w:rPr>
          <w:rFonts w:cstheme="minorHAnsi"/>
          <w:color w:val="000000"/>
          <w:szCs w:val="20"/>
        </w:rPr>
        <w:t>Loadshape R03 - Residential Electric DHW</w:t>
      </w:r>
    </w:p>
    <w:p w14:paraId="07C2113F" w14:textId="77777777" w:rsidR="00841F99" w:rsidRDefault="00841F99" w:rsidP="00841F99">
      <w:pPr>
        <w:pStyle w:val="Heading6"/>
      </w:pPr>
      <w:r>
        <w:t xml:space="preserve">Coincidence Factor </w:t>
      </w:r>
    </w:p>
    <w:p w14:paraId="3B1C5B1B" w14:textId="77777777" w:rsidR="00841F99" w:rsidRDefault="00841F99" w:rsidP="00841F99">
      <w:pPr>
        <w:rPr>
          <w:rFonts w:cstheme="minorHAnsi"/>
        </w:rPr>
      </w:pPr>
      <w:r>
        <w:rPr>
          <w:rFonts w:cstheme="minorHAnsi"/>
        </w:rPr>
        <w:t>This measure assumes a flat loadshape and as such the coincidence factor is 1.</w:t>
      </w:r>
    </w:p>
    <w:p w14:paraId="49DFDDA5" w14:textId="77777777" w:rsidR="00841F99" w:rsidRDefault="00841F99" w:rsidP="00841F99">
      <w:pPr>
        <w:widowControl/>
        <w:spacing w:after="200" w:line="276" w:lineRule="auto"/>
        <w:jc w:val="left"/>
        <w:rPr>
          <w:rFonts w:cstheme="minorHAnsi"/>
        </w:rPr>
      </w:pPr>
      <w:r>
        <w:rPr>
          <w:rFonts w:cstheme="minorHAnsi"/>
        </w:rPr>
        <w:br w:type="page"/>
      </w:r>
    </w:p>
    <w:p w14:paraId="2C46DDAE" w14:textId="77777777" w:rsidR="00841F99" w:rsidRDefault="00841F99" w:rsidP="00841F99">
      <w:pPr>
        <w:pStyle w:val="AlgorithmHeading"/>
      </w:pPr>
      <w:r>
        <w:lastRenderedPageBreak/>
        <w:t>Algorithm</w:t>
      </w:r>
    </w:p>
    <w:p w14:paraId="35B334C7" w14:textId="77777777" w:rsidR="00841F99" w:rsidRDefault="00841F99" w:rsidP="00841F99">
      <w:pPr>
        <w:pStyle w:val="Heading6"/>
      </w:pPr>
      <w:r>
        <w:t>Calculation of Savings</w:t>
      </w:r>
    </w:p>
    <w:p w14:paraId="36FC8498" w14:textId="77777777" w:rsidR="00841F99" w:rsidRDefault="00841F99" w:rsidP="00841F99">
      <w:pPr>
        <w:pStyle w:val="Heading6"/>
      </w:pPr>
      <w:r>
        <w:t>Electric Energy Savings</w:t>
      </w:r>
    </w:p>
    <w:p w14:paraId="10778DF1" w14:textId="77777777" w:rsidR="00841F99" w:rsidRDefault="00841F99" w:rsidP="00841F99">
      <w:pPr>
        <w:tabs>
          <w:tab w:val="left" w:pos="1440"/>
          <w:tab w:val="left" w:pos="2160"/>
        </w:tabs>
        <w:ind w:left="2340" w:hanging="2340"/>
        <w:rPr>
          <w:rFonts w:cstheme="minorHAnsi"/>
        </w:rPr>
      </w:pPr>
      <w:r>
        <w:rPr>
          <w:rFonts w:cstheme="minorHAnsi"/>
        </w:rPr>
        <w:t>For electric DHW systems:</w:t>
      </w:r>
    </w:p>
    <w:p w14:paraId="558D1E68" w14:textId="77777777" w:rsidR="00841F99" w:rsidRDefault="00841F99" w:rsidP="00841F99">
      <w:pPr>
        <w:autoSpaceDE w:val="0"/>
        <w:autoSpaceDN w:val="0"/>
        <w:adjustRightInd w:val="0"/>
        <w:ind w:left="720" w:firstLine="720"/>
        <w:rPr>
          <w:rFonts w:cstheme="minorHAnsi"/>
          <w:noProof/>
        </w:rPr>
      </w:pPr>
      <w:r>
        <w:rPr>
          <w:rFonts w:cstheme="minorHAnsi"/>
          <w:noProof/>
        </w:rPr>
        <w:t>Δ</w:t>
      </w:r>
      <w:r>
        <w:rPr>
          <w:rFonts w:cstheme="minorHAnsi"/>
        </w:rPr>
        <w:t xml:space="preserve">kWh </w:t>
      </w:r>
      <w:r>
        <w:rPr>
          <w:rFonts w:cstheme="minorHAnsi"/>
        </w:rPr>
        <w:tab/>
      </w:r>
      <w:proofErr w:type="gramStart"/>
      <w:r>
        <w:rPr>
          <w:rFonts w:cstheme="minorHAnsi"/>
        </w:rPr>
        <w:t xml:space="preserve">= </w:t>
      </w:r>
      <w:r>
        <w:rPr>
          <w:rFonts w:cstheme="minorHAnsi"/>
          <w:noProof/>
        </w:rPr>
        <w:t xml:space="preserve"> (</w:t>
      </w:r>
      <w:proofErr w:type="gramEnd"/>
      <w:r>
        <w:rPr>
          <w:rFonts w:cstheme="minorHAnsi"/>
          <w:noProof/>
        </w:rPr>
        <w:t>(A</w:t>
      </w:r>
      <w:r>
        <w:rPr>
          <w:rFonts w:cstheme="minorHAnsi"/>
          <w:noProof/>
          <w:vertAlign w:val="subscript"/>
        </w:rPr>
        <w:t>base</w:t>
      </w:r>
      <w:r>
        <w:rPr>
          <w:rFonts w:cstheme="minorHAnsi"/>
          <w:noProof/>
        </w:rPr>
        <w:t xml:space="preserve"> / Rbase – A</w:t>
      </w:r>
      <w:r>
        <w:rPr>
          <w:rFonts w:cstheme="minorHAnsi"/>
          <w:noProof/>
          <w:vertAlign w:val="subscript"/>
        </w:rPr>
        <w:t xml:space="preserve">insul </w:t>
      </w:r>
      <w:r w:rsidRPr="009C362B">
        <w:rPr>
          <w:rFonts w:cstheme="minorHAnsi"/>
          <w:noProof/>
        </w:rPr>
        <w:t>/ R</w:t>
      </w:r>
      <w:r>
        <w:rPr>
          <w:rFonts w:cstheme="minorHAnsi"/>
          <w:noProof/>
          <w:vertAlign w:val="subscript"/>
        </w:rPr>
        <w:t>insul</w:t>
      </w:r>
      <w:r>
        <w:rPr>
          <w:rFonts w:cstheme="minorHAnsi"/>
          <w:noProof/>
        </w:rPr>
        <w:t xml:space="preserve">) * </w:t>
      </w:r>
      <w:r>
        <w:rPr>
          <w:rFonts w:cstheme="minorHAnsi"/>
        </w:rPr>
        <w:t xml:space="preserve">ΔT </w:t>
      </w:r>
      <w:r>
        <w:rPr>
          <w:rFonts w:cstheme="minorHAnsi"/>
          <w:noProof/>
        </w:rPr>
        <w:t xml:space="preserve">* Hours) / (3412 * </w:t>
      </w:r>
      <w:r>
        <w:rPr>
          <w:rFonts w:cstheme="minorHAnsi"/>
        </w:rPr>
        <w:t>ηDHW</w:t>
      </w:r>
      <w:r>
        <w:rPr>
          <w:rFonts w:cstheme="minorHAnsi"/>
          <w:noProof/>
        </w:rPr>
        <w:t>)</w:t>
      </w:r>
    </w:p>
    <w:p w14:paraId="21D45D0A" w14:textId="77777777" w:rsidR="00841F99" w:rsidRDefault="00841F99" w:rsidP="00841F99">
      <w:pPr>
        <w:ind w:left="720" w:hanging="720"/>
        <w:rPr>
          <w:rFonts w:cstheme="minorHAnsi"/>
          <w:noProof/>
        </w:rPr>
      </w:pPr>
      <w:r>
        <w:rPr>
          <w:rFonts w:cstheme="minorHAnsi"/>
          <w:noProof/>
        </w:rPr>
        <w:t>Where:</w:t>
      </w:r>
    </w:p>
    <w:p w14:paraId="6B0219A1" w14:textId="77777777" w:rsidR="00841F99" w:rsidRDefault="00841F99" w:rsidP="00841F99">
      <w:pPr>
        <w:tabs>
          <w:tab w:val="left" w:pos="2160"/>
        </w:tabs>
        <w:ind w:left="720" w:hanging="720"/>
        <w:rPr>
          <w:rFonts w:cstheme="minorHAnsi"/>
          <w:noProof/>
        </w:rPr>
      </w:pPr>
      <w:r>
        <w:rPr>
          <w:rFonts w:cstheme="minorHAnsi"/>
          <w:noProof/>
        </w:rPr>
        <w:tab/>
        <w:t>R</w:t>
      </w:r>
      <w:r>
        <w:rPr>
          <w:rFonts w:cstheme="minorHAnsi"/>
          <w:noProof/>
          <w:vertAlign w:val="subscript"/>
        </w:rPr>
        <w:t>base</w:t>
      </w:r>
      <w:r>
        <w:rPr>
          <w:rFonts w:cstheme="minorHAnsi"/>
          <w:noProof/>
        </w:rPr>
        <w:t xml:space="preserve"> </w:t>
      </w:r>
      <w:r>
        <w:rPr>
          <w:rFonts w:cstheme="minorHAnsi"/>
          <w:noProof/>
        </w:rPr>
        <w:tab/>
        <w:t>= Overall thermal resistance coefficient prior to adding tank wrap (Hr-°F-ft</w:t>
      </w:r>
      <w:r>
        <w:rPr>
          <w:rFonts w:cstheme="minorHAnsi"/>
          <w:noProof/>
        </w:rPr>
        <w:softHyphen/>
      </w:r>
      <w:r>
        <w:rPr>
          <w:rFonts w:cstheme="minorHAnsi"/>
          <w:noProof/>
        </w:rPr>
        <w:softHyphen/>
      </w:r>
      <w:r w:rsidRPr="009C362B">
        <w:rPr>
          <w:rFonts w:cstheme="minorHAnsi"/>
          <w:noProof/>
          <w:vertAlign w:val="superscript"/>
        </w:rPr>
        <w:t>2</w:t>
      </w:r>
      <w:r>
        <w:rPr>
          <w:rFonts w:cstheme="minorHAnsi"/>
          <w:noProof/>
        </w:rPr>
        <w:t>/BTU).</w:t>
      </w:r>
    </w:p>
    <w:p w14:paraId="4A9E1CE4" w14:textId="77777777" w:rsidR="00841F99" w:rsidRDefault="00841F99" w:rsidP="00841F99">
      <w:pPr>
        <w:tabs>
          <w:tab w:val="left" w:pos="2160"/>
        </w:tabs>
        <w:ind w:left="720" w:hanging="720"/>
        <w:rPr>
          <w:rFonts w:cstheme="minorHAnsi"/>
          <w:noProof/>
        </w:rPr>
      </w:pPr>
      <w:r>
        <w:rPr>
          <w:rFonts w:cstheme="minorHAnsi"/>
          <w:noProof/>
        </w:rPr>
        <w:tab/>
        <w:t>R</w:t>
      </w:r>
      <w:r>
        <w:rPr>
          <w:rFonts w:cstheme="minorHAnsi"/>
          <w:noProof/>
          <w:vertAlign w:val="subscript"/>
        </w:rPr>
        <w:t xml:space="preserve">insul </w:t>
      </w:r>
      <w:r>
        <w:rPr>
          <w:rFonts w:cstheme="minorHAnsi"/>
          <w:noProof/>
        </w:rPr>
        <w:tab/>
        <w:t>= Overall thermal resistance coefficient after addition of tank wrap (Hr-°F-ft</w:t>
      </w:r>
      <w:r>
        <w:rPr>
          <w:rFonts w:cstheme="minorHAnsi"/>
          <w:noProof/>
        </w:rPr>
        <w:softHyphen/>
      </w:r>
      <w:r>
        <w:rPr>
          <w:rFonts w:cstheme="minorHAnsi"/>
          <w:noProof/>
        </w:rPr>
        <w:softHyphen/>
      </w:r>
      <w:r w:rsidRPr="009C362B">
        <w:rPr>
          <w:rFonts w:cstheme="minorHAnsi"/>
          <w:noProof/>
          <w:vertAlign w:val="superscript"/>
        </w:rPr>
        <w:t>2</w:t>
      </w:r>
      <w:r>
        <w:rPr>
          <w:rFonts w:cstheme="minorHAnsi"/>
          <w:noProof/>
        </w:rPr>
        <w:t>/BTU).</w:t>
      </w:r>
    </w:p>
    <w:p w14:paraId="2EC723C8" w14:textId="77777777" w:rsidR="00841F99" w:rsidRDefault="00841F99" w:rsidP="00841F99">
      <w:pPr>
        <w:tabs>
          <w:tab w:val="left" w:pos="2160"/>
        </w:tabs>
        <w:ind w:left="720" w:hanging="720"/>
        <w:rPr>
          <w:rFonts w:cstheme="minorHAnsi"/>
          <w:noProof/>
        </w:rPr>
      </w:pPr>
      <w:r>
        <w:rPr>
          <w:rFonts w:cstheme="minorHAnsi"/>
          <w:noProof/>
        </w:rPr>
        <w:tab/>
        <w:t>A</w:t>
      </w:r>
      <w:r>
        <w:rPr>
          <w:rFonts w:cstheme="minorHAnsi"/>
          <w:noProof/>
          <w:vertAlign w:val="subscript"/>
        </w:rPr>
        <w:t xml:space="preserve">base </w:t>
      </w:r>
      <w:r>
        <w:rPr>
          <w:rFonts w:cstheme="minorHAnsi"/>
          <w:noProof/>
        </w:rPr>
        <w:tab/>
        <w:t>= Surface area of storage tank prior to adding tank wrap (square feet)</w:t>
      </w:r>
      <w:r>
        <w:rPr>
          <w:rFonts w:cstheme="minorHAnsi"/>
          <w:noProof/>
          <w:vertAlign w:val="superscript"/>
        </w:rPr>
        <w:footnoteReference w:id="597"/>
      </w:r>
    </w:p>
    <w:p w14:paraId="28B4780A" w14:textId="77777777" w:rsidR="00841F99" w:rsidRDefault="00841F99" w:rsidP="00841F99">
      <w:pPr>
        <w:tabs>
          <w:tab w:val="left" w:pos="2160"/>
        </w:tabs>
        <w:ind w:left="720" w:hanging="720"/>
        <w:rPr>
          <w:rFonts w:cstheme="minorHAnsi"/>
          <w:noProof/>
        </w:rPr>
      </w:pPr>
      <w:r>
        <w:rPr>
          <w:rFonts w:cstheme="minorHAnsi"/>
          <w:noProof/>
        </w:rPr>
        <w:tab/>
        <w:t>A</w:t>
      </w:r>
      <w:r>
        <w:rPr>
          <w:rFonts w:cstheme="minorHAnsi"/>
          <w:noProof/>
          <w:vertAlign w:val="subscript"/>
        </w:rPr>
        <w:t>insul</w:t>
      </w:r>
      <w:r>
        <w:rPr>
          <w:rFonts w:cstheme="minorHAnsi"/>
          <w:noProof/>
        </w:rPr>
        <w:t xml:space="preserve"> </w:t>
      </w:r>
      <w:r>
        <w:rPr>
          <w:rFonts w:cstheme="minorHAnsi"/>
          <w:noProof/>
        </w:rPr>
        <w:tab/>
        <w:t>= Surface area of storage tank after addition of tank wrap (square feet)</w:t>
      </w:r>
      <w:r>
        <w:rPr>
          <w:rFonts w:cstheme="minorHAnsi"/>
          <w:noProof/>
          <w:vertAlign w:val="superscript"/>
        </w:rPr>
        <w:footnoteReference w:id="598"/>
      </w:r>
    </w:p>
    <w:p w14:paraId="2E6DDCF1" w14:textId="77777777" w:rsidR="00841F99" w:rsidRDefault="00841F99" w:rsidP="00841F99">
      <w:pPr>
        <w:autoSpaceDE w:val="0"/>
        <w:autoSpaceDN w:val="0"/>
        <w:adjustRightInd w:val="0"/>
        <w:ind w:left="2160" w:hanging="1440"/>
        <w:rPr>
          <w:rFonts w:cstheme="minorHAnsi"/>
        </w:rPr>
      </w:pPr>
      <w:r>
        <w:rPr>
          <w:rFonts w:cstheme="minorHAnsi"/>
        </w:rPr>
        <w:t xml:space="preserve">ΔT </w:t>
      </w:r>
      <w:r>
        <w:rPr>
          <w:rFonts w:cstheme="minorHAnsi"/>
        </w:rPr>
        <w:tab/>
        <w:t>= Average temperature difference between tank water and outside air temperature (°F)</w:t>
      </w:r>
    </w:p>
    <w:p w14:paraId="47C1E410" w14:textId="77777777" w:rsidR="00841F99" w:rsidRDefault="00841F99" w:rsidP="00841F99">
      <w:pPr>
        <w:autoSpaceDE w:val="0"/>
        <w:autoSpaceDN w:val="0"/>
        <w:adjustRightInd w:val="0"/>
        <w:ind w:left="2160" w:hanging="1440"/>
        <w:rPr>
          <w:rFonts w:cstheme="minorHAnsi"/>
        </w:rPr>
      </w:pPr>
      <w:r>
        <w:rPr>
          <w:rFonts w:cstheme="minorHAnsi"/>
        </w:rPr>
        <w:tab/>
        <w:t xml:space="preserve">= 60°F </w:t>
      </w:r>
      <w:r>
        <w:rPr>
          <w:rStyle w:val="FootnoteReference"/>
          <w:rFonts w:eastAsia="Calibri" w:cstheme="minorHAnsi"/>
        </w:rPr>
        <w:footnoteReference w:id="599"/>
      </w:r>
    </w:p>
    <w:p w14:paraId="745723D5" w14:textId="77777777" w:rsidR="00841F99" w:rsidRDefault="00841F99" w:rsidP="00841F99">
      <w:pPr>
        <w:ind w:left="1440" w:hanging="720"/>
        <w:rPr>
          <w:rFonts w:cstheme="minorHAnsi"/>
          <w:noProof/>
        </w:rPr>
      </w:pPr>
      <w:r>
        <w:rPr>
          <w:rFonts w:cstheme="minorHAnsi"/>
          <w:noProof/>
        </w:rPr>
        <w:t>Hours</w:t>
      </w:r>
      <w:r>
        <w:rPr>
          <w:rFonts w:cstheme="minorHAnsi"/>
          <w:noProof/>
        </w:rPr>
        <w:tab/>
      </w:r>
      <w:r>
        <w:rPr>
          <w:rFonts w:cstheme="minorHAnsi"/>
          <w:noProof/>
        </w:rPr>
        <w:tab/>
        <w:t>= Number of hours in a year (since savings are assumed to be constant over year).</w:t>
      </w:r>
    </w:p>
    <w:p w14:paraId="4E06A368" w14:textId="77777777" w:rsidR="00841F99" w:rsidRDefault="00841F99" w:rsidP="00841F99">
      <w:pPr>
        <w:ind w:left="1440" w:hanging="720"/>
        <w:rPr>
          <w:rFonts w:cstheme="minorHAnsi"/>
          <w:noProof/>
        </w:rPr>
      </w:pPr>
      <w:r>
        <w:rPr>
          <w:rFonts w:cstheme="minorHAnsi"/>
          <w:noProof/>
        </w:rPr>
        <w:tab/>
      </w:r>
      <w:r>
        <w:rPr>
          <w:rFonts w:cstheme="minorHAnsi"/>
          <w:noProof/>
        </w:rPr>
        <w:tab/>
        <w:t>= 8766</w:t>
      </w:r>
    </w:p>
    <w:p w14:paraId="6FB79E87" w14:textId="77777777" w:rsidR="00841F99" w:rsidRDefault="00841F99" w:rsidP="00841F99">
      <w:pPr>
        <w:autoSpaceDE w:val="0"/>
        <w:autoSpaceDN w:val="0"/>
        <w:adjustRightInd w:val="0"/>
        <w:ind w:firstLine="720"/>
        <w:rPr>
          <w:rFonts w:cstheme="minorHAnsi"/>
        </w:rPr>
      </w:pPr>
      <w:r>
        <w:rPr>
          <w:rFonts w:cstheme="minorHAnsi"/>
          <w:noProof/>
        </w:rPr>
        <w:t>3412</w:t>
      </w:r>
      <w:r>
        <w:rPr>
          <w:rFonts w:cstheme="minorHAnsi"/>
          <w:noProof/>
        </w:rPr>
        <w:tab/>
      </w:r>
      <w:r>
        <w:rPr>
          <w:rFonts w:cstheme="minorHAnsi"/>
          <w:noProof/>
        </w:rPr>
        <w:tab/>
        <w:t>= Conversion from Btu to kWh</w:t>
      </w:r>
    </w:p>
    <w:p w14:paraId="72498166" w14:textId="77777777" w:rsidR="00841F99" w:rsidRDefault="00841F99" w:rsidP="00841F99">
      <w:pPr>
        <w:ind w:left="2160" w:hanging="1440"/>
        <w:rPr>
          <w:rFonts w:cstheme="minorHAnsi"/>
          <w:noProof/>
        </w:rPr>
      </w:pPr>
      <w:proofErr w:type="gramStart"/>
      <w:r>
        <w:rPr>
          <w:rFonts w:cstheme="minorHAnsi"/>
        </w:rPr>
        <w:t>ηDHW</w:t>
      </w:r>
      <w:proofErr w:type="gramEnd"/>
      <w:r>
        <w:rPr>
          <w:rFonts w:cstheme="minorHAnsi"/>
        </w:rPr>
        <w:t xml:space="preserve"> </w:t>
      </w:r>
      <w:r>
        <w:rPr>
          <w:rFonts w:cstheme="minorHAnsi"/>
        </w:rPr>
        <w:tab/>
      </w:r>
      <w:r>
        <w:rPr>
          <w:rFonts w:cstheme="minorHAnsi"/>
          <w:noProof/>
        </w:rPr>
        <w:t>= Recovery efficiency of electric hot water heater</w:t>
      </w:r>
    </w:p>
    <w:p w14:paraId="08F616AD" w14:textId="77777777" w:rsidR="00841F99" w:rsidRDefault="00841F99" w:rsidP="00841F99">
      <w:pPr>
        <w:ind w:left="1440" w:firstLine="720"/>
        <w:rPr>
          <w:rFonts w:cstheme="minorHAnsi"/>
          <w:noProof/>
        </w:rPr>
      </w:pPr>
      <w:r>
        <w:rPr>
          <w:rFonts w:cstheme="minorHAnsi"/>
          <w:noProof/>
        </w:rPr>
        <w:t xml:space="preserve">= 0.98 </w:t>
      </w:r>
      <w:r>
        <w:rPr>
          <w:rStyle w:val="FootnoteReference"/>
          <w:rFonts w:eastAsia="Calibri" w:cstheme="minorHAnsi"/>
          <w:noProof/>
        </w:rPr>
        <w:footnoteReference w:id="600"/>
      </w:r>
    </w:p>
    <w:p w14:paraId="63D09E9F" w14:textId="77777777" w:rsidR="00841F99" w:rsidRDefault="00841F99" w:rsidP="00841F99">
      <w:pPr>
        <w:widowControl/>
        <w:jc w:val="left"/>
        <w:rPr>
          <w:noProof/>
        </w:rPr>
      </w:pPr>
      <w:r>
        <w:rPr>
          <w:noProof/>
        </w:rPr>
        <w:br w:type="page"/>
      </w:r>
    </w:p>
    <w:p w14:paraId="5562274E" w14:textId="77777777" w:rsidR="00841F99" w:rsidRDefault="00841F99" w:rsidP="00841F99">
      <w:r>
        <w:rPr>
          <w:noProof/>
        </w:rPr>
        <w:lastRenderedPageBreak/>
        <w:t xml:space="preserve">The following table has default savings for various tank capacity and pre and post </w:t>
      </w:r>
      <w:r>
        <w:rPr>
          <w:smallCaps/>
          <w:noProof/>
        </w:rPr>
        <w:t>R-values.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071"/>
        <w:gridCol w:w="1071"/>
        <w:gridCol w:w="1557"/>
        <w:gridCol w:w="1557"/>
        <w:gridCol w:w="1323"/>
        <w:gridCol w:w="1325"/>
      </w:tblGrid>
      <w:tr w:rsidR="00841F99" w:rsidRPr="0077765A" w14:paraId="5F3D1D1A"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18ACA9B" w14:textId="77777777" w:rsidR="00841F99" w:rsidRPr="0077765A" w:rsidRDefault="00841F99" w:rsidP="00841F99">
            <w:pPr>
              <w:jc w:val="center"/>
              <w:rPr>
                <w:b/>
                <w:color w:val="FFFFFF" w:themeColor="background1"/>
              </w:rPr>
            </w:pPr>
            <w:r w:rsidRPr="0077765A">
              <w:rPr>
                <w:b/>
                <w:color w:val="FFFFFF" w:themeColor="background1"/>
              </w:rPr>
              <w:t>Capacity (gal)</w:t>
            </w:r>
          </w:p>
        </w:tc>
        <w:tc>
          <w:tcPr>
            <w:tcW w:w="559"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48B6C09" w14:textId="77777777" w:rsidR="00841F99" w:rsidRPr="0077765A" w:rsidRDefault="00841F99" w:rsidP="00841F99">
            <w:pPr>
              <w:jc w:val="center"/>
              <w:rPr>
                <w:b/>
                <w:color w:val="FFFFFF" w:themeColor="background1"/>
              </w:rPr>
            </w:pPr>
            <w:r w:rsidRPr="0077765A">
              <w:rPr>
                <w:b/>
                <w:color w:val="FFFFFF" w:themeColor="background1"/>
              </w:rPr>
              <w:t>Rbase</w:t>
            </w:r>
          </w:p>
        </w:tc>
        <w:tc>
          <w:tcPr>
            <w:tcW w:w="559"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3BC52EF" w14:textId="77777777" w:rsidR="00841F99" w:rsidRPr="0077765A" w:rsidRDefault="00841F99" w:rsidP="00841F99">
            <w:pPr>
              <w:jc w:val="center"/>
              <w:rPr>
                <w:b/>
                <w:color w:val="FFFFFF" w:themeColor="background1"/>
              </w:rPr>
            </w:pPr>
            <w:r w:rsidRPr="0077765A">
              <w:rPr>
                <w:b/>
                <w:color w:val="FFFFFF" w:themeColor="background1"/>
              </w:rPr>
              <w:t>Rinsul</w:t>
            </w:r>
          </w:p>
        </w:tc>
        <w:tc>
          <w:tcPr>
            <w:tcW w:w="813"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AC68778" w14:textId="77777777" w:rsidR="00841F99" w:rsidRPr="0077765A" w:rsidRDefault="00841F99" w:rsidP="00841F99">
            <w:pPr>
              <w:jc w:val="center"/>
              <w:rPr>
                <w:b/>
                <w:color w:val="FFFFFF" w:themeColor="background1"/>
              </w:rPr>
            </w:pPr>
            <w:r w:rsidRPr="0077765A">
              <w:rPr>
                <w:b/>
                <w:color w:val="FFFFFF" w:themeColor="background1"/>
              </w:rPr>
              <w:t>Abase (ft2)</w:t>
            </w:r>
            <w:r w:rsidRPr="009C362B">
              <w:rPr>
                <w:b/>
                <w:color w:val="FFFFFF" w:themeColor="background1"/>
                <w:vertAlign w:val="superscript"/>
              </w:rPr>
              <w:footnoteReference w:id="601"/>
            </w:r>
          </w:p>
        </w:tc>
        <w:tc>
          <w:tcPr>
            <w:tcW w:w="813"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D47EEF8" w14:textId="77777777" w:rsidR="00841F99" w:rsidRPr="0077765A" w:rsidRDefault="00841F99" w:rsidP="00841F99">
            <w:pPr>
              <w:jc w:val="center"/>
              <w:rPr>
                <w:b/>
                <w:color w:val="FFFFFF" w:themeColor="background1"/>
              </w:rPr>
            </w:pPr>
            <w:r w:rsidRPr="0077765A">
              <w:rPr>
                <w:b/>
                <w:color w:val="FFFFFF" w:themeColor="background1"/>
              </w:rPr>
              <w:t>Ainsul (ft2)</w:t>
            </w:r>
            <w:r w:rsidRPr="009C362B">
              <w:rPr>
                <w:b/>
                <w:color w:val="FFFFFF" w:themeColor="background1"/>
                <w:vertAlign w:val="superscript"/>
              </w:rPr>
              <w:footnoteReference w:id="602"/>
            </w:r>
          </w:p>
        </w:tc>
        <w:tc>
          <w:tcPr>
            <w:tcW w:w="691"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BA77AE9" w14:textId="77777777" w:rsidR="00841F99" w:rsidRPr="0077765A" w:rsidRDefault="00841F99" w:rsidP="00841F99">
            <w:pPr>
              <w:jc w:val="center"/>
              <w:rPr>
                <w:b/>
                <w:color w:val="FFFFFF" w:themeColor="background1"/>
              </w:rPr>
            </w:pPr>
            <w:r w:rsidRPr="0077765A">
              <w:rPr>
                <w:b/>
                <w:color w:val="FFFFFF" w:themeColor="background1"/>
              </w:rPr>
              <w:t>ΔkWh</w:t>
            </w:r>
          </w:p>
        </w:tc>
        <w:tc>
          <w:tcPr>
            <w:tcW w:w="692"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322F5D1" w14:textId="77777777" w:rsidR="00841F99" w:rsidRPr="0077765A" w:rsidRDefault="00841F99" w:rsidP="00841F99">
            <w:pPr>
              <w:jc w:val="center"/>
              <w:rPr>
                <w:b/>
                <w:color w:val="FFFFFF" w:themeColor="background1"/>
              </w:rPr>
            </w:pPr>
            <w:r w:rsidRPr="0077765A">
              <w:rPr>
                <w:b/>
                <w:color w:val="FFFFFF" w:themeColor="background1"/>
              </w:rPr>
              <w:t>ΔkW</w:t>
            </w:r>
          </w:p>
        </w:tc>
      </w:tr>
      <w:tr w:rsidR="00841F99" w:rsidRPr="0077765A" w14:paraId="3CC35B18"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469267E7" w14:textId="77777777" w:rsidR="00841F99" w:rsidRPr="0077765A" w:rsidRDefault="00841F99" w:rsidP="00841F99">
            <w:r w:rsidRPr="0077765A">
              <w:t>30</w:t>
            </w:r>
          </w:p>
        </w:tc>
        <w:tc>
          <w:tcPr>
            <w:tcW w:w="559" w:type="pct"/>
            <w:tcBorders>
              <w:top w:val="single" w:sz="4" w:space="0" w:color="auto"/>
              <w:left w:val="single" w:sz="4" w:space="0" w:color="auto"/>
              <w:bottom w:val="single" w:sz="4" w:space="0" w:color="auto"/>
              <w:right w:val="single" w:sz="4" w:space="0" w:color="auto"/>
            </w:tcBorders>
            <w:vAlign w:val="center"/>
            <w:hideMark/>
          </w:tcPr>
          <w:p w14:paraId="79A8F39D" w14:textId="77777777" w:rsidR="00841F99" w:rsidRPr="0077765A" w:rsidRDefault="00841F99" w:rsidP="00841F99">
            <w:r w:rsidRPr="0077765A">
              <w:t>8</w:t>
            </w:r>
          </w:p>
        </w:tc>
        <w:tc>
          <w:tcPr>
            <w:tcW w:w="559" w:type="pct"/>
            <w:tcBorders>
              <w:top w:val="single" w:sz="4" w:space="0" w:color="auto"/>
              <w:left w:val="single" w:sz="4" w:space="0" w:color="auto"/>
              <w:bottom w:val="single" w:sz="4" w:space="0" w:color="auto"/>
              <w:right w:val="single" w:sz="4" w:space="0" w:color="auto"/>
            </w:tcBorders>
            <w:vAlign w:val="center"/>
            <w:hideMark/>
          </w:tcPr>
          <w:p w14:paraId="6196C10C" w14:textId="77777777" w:rsidR="00841F99" w:rsidRPr="0077765A" w:rsidRDefault="00841F99" w:rsidP="00841F99">
            <w:r w:rsidRPr="0077765A">
              <w:t>16</w:t>
            </w:r>
          </w:p>
        </w:tc>
        <w:tc>
          <w:tcPr>
            <w:tcW w:w="813" w:type="pct"/>
            <w:tcBorders>
              <w:top w:val="single" w:sz="4" w:space="0" w:color="auto"/>
              <w:left w:val="single" w:sz="4" w:space="0" w:color="auto"/>
              <w:bottom w:val="single" w:sz="4" w:space="0" w:color="auto"/>
              <w:right w:val="single" w:sz="4" w:space="0" w:color="auto"/>
            </w:tcBorders>
            <w:vAlign w:val="center"/>
            <w:hideMark/>
          </w:tcPr>
          <w:p w14:paraId="6F78E2AA" w14:textId="77777777" w:rsidR="00841F99" w:rsidRPr="0077765A" w:rsidRDefault="00841F99" w:rsidP="00841F99">
            <w:r w:rsidRPr="0077765A">
              <w:t>19.16</w:t>
            </w:r>
          </w:p>
        </w:tc>
        <w:tc>
          <w:tcPr>
            <w:tcW w:w="813" w:type="pct"/>
            <w:tcBorders>
              <w:top w:val="single" w:sz="4" w:space="0" w:color="auto"/>
              <w:left w:val="single" w:sz="4" w:space="0" w:color="auto"/>
              <w:bottom w:val="single" w:sz="4" w:space="0" w:color="auto"/>
              <w:right w:val="single" w:sz="4" w:space="0" w:color="auto"/>
            </w:tcBorders>
            <w:vAlign w:val="center"/>
            <w:hideMark/>
          </w:tcPr>
          <w:p w14:paraId="0B9C96E3" w14:textId="77777777" w:rsidR="00841F99" w:rsidRPr="0077765A" w:rsidRDefault="00841F99" w:rsidP="00841F99">
            <w:r w:rsidRPr="0077765A">
              <w:t>20.94</w:t>
            </w:r>
          </w:p>
        </w:tc>
        <w:tc>
          <w:tcPr>
            <w:tcW w:w="691" w:type="pct"/>
            <w:tcBorders>
              <w:top w:val="single" w:sz="4" w:space="0" w:color="auto"/>
              <w:left w:val="single" w:sz="4" w:space="0" w:color="auto"/>
              <w:bottom w:val="single" w:sz="4" w:space="0" w:color="auto"/>
              <w:right w:val="single" w:sz="4" w:space="0" w:color="auto"/>
            </w:tcBorders>
            <w:vAlign w:val="bottom"/>
            <w:hideMark/>
          </w:tcPr>
          <w:p w14:paraId="11553126" w14:textId="77777777" w:rsidR="00841F99" w:rsidRPr="0077765A" w:rsidRDefault="00841F99" w:rsidP="00841F99">
            <w:r w:rsidRPr="0077765A">
              <w:t>171</w:t>
            </w:r>
          </w:p>
        </w:tc>
        <w:tc>
          <w:tcPr>
            <w:tcW w:w="692" w:type="pct"/>
            <w:tcBorders>
              <w:top w:val="single" w:sz="4" w:space="0" w:color="auto"/>
              <w:left w:val="single" w:sz="4" w:space="0" w:color="auto"/>
              <w:bottom w:val="single" w:sz="4" w:space="0" w:color="auto"/>
              <w:right w:val="single" w:sz="4" w:space="0" w:color="auto"/>
            </w:tcBorders>
            <w:vAlign w:val="bottom"/>
            <w:hideMark/>
          </w:tcPr>
          <w:p w14:paraId="0C4B3881" w14:textId="77777777" w:rsidR="00841F99" w:rsidRPr="0077765A" w:rsidRDefault="00841F99" w:rsidP="00841F99">
            <w:r w:rsidRPr="0077765A">
              <w:t>0.0195</w:t>
            </w:r>
          </w:p>
        </w:tc>
      </w:tr>
      <w:tr w:rsidR="00841F99" w:rsidRPr="0077765A" w14:paraId="5C0BED4A"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2D8A8455" w14:textId="77777777" w:rsidR="00841F99" w:rsidRPr="0077765A" w:rsidRDefault="00841F99" w:rsidP="00841F99">
            <w:r w:rsidRPr="0077765A">
              <w:t>30</w:t>
            </w:r>
          </w:p>
        </w:tc>
        <w:tc>
          <w:tcPr>
            <w:tcW w:w="559" w:type="pct"/>
            <w:tcBorders>
              <w:top w:val="single" w:sz="4" w:space="0" w:color="auto"/>
              <w:left w:val="single" w:sz="4" w:space="0" w:color="auto"/>
              <w:bottom w:val="single" w:sz="4" w:space="0" w:color="auto"/>
              <w:right w:val="single" w:sz="4" w:space="0" w:color="auto"/>
            </w:tcBorders>
            <w:vAlign w:val="center"/>
            <w:hideMark/>
          </w:tcPr>
          <w:p w14:paraId="360377D6" w14:textId="77777777" w:rsidR="00841F99" w:rsidRPr="0077765A" w:rsidRDefault="00841F99" w:rsidP="00841F99">
            <w:r w:rsidRPr="0077765A">
              <w:t>10</w:t>
            </w:r>
          </w:p>
        </w:tc>
        <w:tc>
          <w:tcPr>
            <w:tcW w:w="559" w:type="pct"/>
            <w:tcBorders>
              <w:top w:val="single" w:sz="4" w:space="0" w:color="auto"/>
              <w:left w:val="single" w:sz="4" w:space="0" w:color="auto"/>
              <w:bottom w:val="single" w:sz="4" w:space="0" w:color="auto"/>
              <w:right w:val="single" w:sz="4" w:space="0" w:color="auto"/>
            </w:tcBorders>
            <w:vAlign w:val="center"/>
            <w:hideMark/>
          </w:tcPr>
          <w:p w14:paraId="3E19271B" w14:textId="77777777" w:rsidR="00841F99" w:rsidRPr="0077765A" w:rsidRDefault="00841F99" w:rsidP="00841F99">
            <w:r w:rsidRPr="0077765A">
              <w:t>18</w:t>
            </w:r>
          </w:p>
        </w:tc>
        <w:tc>
          <w:tcPr>
            <w:tcW w:w="813" w:type="pct"/>
            <w:tcBorders>
              <w:top w:val="single" w:sz="4" w:space="0" w:color="auto"/>
              <w:left w:val="single" w:sz="4" w:space="0" w:color="auto"/>
              <w:bottom w:val="single" w:sz="4" w:space="0" w:color="auto"/>
              <w:right w:val="single" w:sz="4" w:space="0" w:color="auto"/>
            </w:tcBorders>
            <w:vAlign w:val="center"/>
            <w:hideMark/>
          </w:tcPr>
          <w:p w14:paraId="65FE12E5" w14:textId="77777777" w:rsidR="00841F99" w:rsidRPr="0077765A" w:rsidRDefault="00841F99" w:rsidP="00841F99">
            <w:r w:rsidRPr="0077765A">
              <w:t>19.16</w:t>
            </w:r>
          </w:p>
        </w:tc>
        <w:tc>
          <w:tcPr>
            <w:tcW w:w="813" w:type="pct"/>
            <w:tcBorders>
              <w:top w:val="single" w:sz="4" w:space="0" w:color="auto"/>
              <w:left w:val="single" w:sz="4" w:space="0" w:color="auto"/>
              <w:bottom w:val="single" w:sz="4" w:space="0" w:color="auto"/>
              <w:right w:val="single" w:sz="4" w:space="0" w:color="auto"/>
            </w:tcBorders>
            <w:vAlign w:val="center"/>
            <w:hideMark/>
          </w:tcPr>
          <w:p w14:paraId="5F27BE18" w14:textId="77777777" w:rsidR="00841F99" w:rsidRPr="0077765A" w:rsidRDefault="00841F99" w:rsidP="00841F99">
            <w:r w:rsidRPr="0077765A">
              <w:t>20.94</w:t>
            </w:r>
          </w:p>
        </w:tc>
        <w:tc>
          <w:tcPr>
            <w:tcW w:w="691" w:type="pct"/>
            <w:tcBorders>
              <w:top w:val="single" w:sz="4" w:space="0" w:color="auto"/>
              <w:left w:val="single" w:sz="4" w:space="0" w:color="auto"/>
              <w:bottom w:val="single" w:sz="4" w:space="0" w:color="auto"/>
              <w:right w:val="single" w:sz="4" w:space="0" w:color="auto"/>
            </w:tcBorders>
            <w:vAlign w:val="bottom"/>
            <w:hideMark/>
          </w:tcPr>
          <w:p w14:paraId="12B495EF" w14:textId="77777777" w:rsidR="00841F99" w:rsidRPr="0077765A" w:rsidRDefault="00841F99" w:rsidP="00841F99">
            <w:r w:rsidRPr="0077765A">
              <w:t>118</w:t>
            </w:r>
          </w:p>
        </w:tc>
        <w:tc>
          <w:tcPr>
            <w:tcW w:w="692" w:type="pct"/>
            <w:tcBorders>
              <w:top w:val="single" w:sz="4" w:space="0" w:color="auto"/>
              <w:left w:val="single" w:sz="4" w:space="0" w:color="auto"/>
              <w:bottom w:val="single" w:sz="4" w:space="0" w:color="auto"/>
              <w:right w:val="single" w:sz="4" w:space="0" w:color="auto"/>
            </w:tcBorders>
            <w:vAlign w:val="bottom"/>
            <w:hideMark/>
          </w:tcPr>
          <w:p w14:paraId="34E8A4ED" w14:textId="77777777" w:rsidR="00841F99" w:rsidRPr="0077765A" w:rsidRDefault="00841F99" w:rsidP="00841F99">
            <w:r w:rsidRPr="0077765A">
              <w:t>0.0135</w:t>
            </w:r>
          </w:p>
        </w:tc>
      </w:tr>
      <w:tr w:rsidR="00841F99" w:rsidRPr="0077765A" w14:paraId="2BA0C4E6"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509B1DE0" w14:textId="77777777" w:rsidR="00841F99" w:rsidRPr="0077765A" w:rsidRDefault="00841F99" w:rsidP="00841F99">
            <w:r w:rsidRPr="0077765A">
              <w:t>30</w:t>
            </w:r>
          </w:p>
        </w:tc>
        <w:tc>
          <w:tcPr>
            <w:tcW w:w="559" w:type="pct"/>
            <w:tcBorders>
              <w:top w:val="single" w:sz="4" w:space="0" w:color="auto"/>
              <w:left w:val="single" w:sz="4" w:space="0" w:color="auto"/>
              <w:bottom w:val="single" w:sz="4" w:space="0" w:color="auto"/>
              <w:right w:val="single" w:sz="4" w:space="0" w:color="auto"/>
            </w:tcBorders>
            <w:vAlign w:val="center"/>
            <w:hideMark/>
          </w:tcPr>
          <w:p w14:paraId="69D60D17" w14:textId="77777777" w:rsidR="00841F99" w:rsidRPr="0077765A" w:rsidRDefault="00841F99" w:rsidP="00841F99">
            <w:r w:rsidRPr="0077765A">
              <w:t>12</w:t>
            </w:r>
          </w:p>
        </w:tc>
        <w:tc>
          <w:tcPr>
            <w:tcW w:w="559" w:type="pct"/>
            <w:tcBorders>
              <w:top w:val="single" w:sz="4" w:space="0" w:color="auto"/>
              <w:left w:val="single" w:sz="4" w:space="0" w:color="auto"/>
              <w:bottom w:val="single" w:sz="4" w:space="0" w:color="auto"/>
              <w:right w:val="single" w:sz="4" w:space="0" w:color="auto"/>
            </w:tcBorders>
            <w:vAlign w:val="center"/>
            <w:hideMark/>
          </w:tcPr>
          <w:p w14:paraId="53C108B7" w14:textId="77777777" w:rsidR="00841F99" w:rsidRPr="0077765A" w:rsidRDefault="00841F99" w:rsidP="00841F99">
            <w:r w:rsidRPr="0077765A">
              <w:t>20</w:t>
            </w:r>
          </w:p>
        </w:tc>
        <w:tc>
          <w:tcPr>
            <w:tcW w:w="813" w:type="pct"/>
            <w:tcBorders>
              <w:top w:val="single" w:sz="4" w:space="0" w:color="auto"/>
              <w:left w:val="single" w:sz="4" w:space="0" w:color="auto"/>
              <w:bottom w:val="single" w:sz="4" w:space="0" w:color="auto"/>
              <w:right w:val="single" w:sz="4" w:space="0" w:color="auto"/>
            </w:tcBorders>
            <w:vAlign w:val="center"/>
            <w:hideMark/>
          </w:tcPr>
          <w:p w14:paraId="2F783AC2" w14:textId="77777777" w:rsidR="00841F99" w:rsidRPr="0077765A" w:rsidRDefault="00841F99" w:rsidP="00841F99">
            <w:r w:rsidRPr="0077765A">
              <w:t>19.16</w:t>
            </w:r>
          </w:p>
        </w:tc>
        <w:tc>
          <w:tcPr>
            <w:tcW w:w="813" w:type="pct"/>
            <w:tcBorders>
              <w:top w:val="single" w:sz="4" w:space="0" w:color="auto"/>
              <w:left w:val="single" w:sz="4" w:space="0" w:color="auto"/>
              <w:bottom w:val="single" w:sz="4" w:space="0" w:color="auto"/>
              <w:right w:val="single" w:sz="4" w:space="0" w:color="auto"/>
            </w:tcBorders>
            <w:vAlign w:val="center"/>
            <w:hideMark/>
          </w:tcPr>
          <w:p w14:paraId="3272FBFE" w14:textId="77777777" w:rsidR="00841F99" w:rsidRPr="0077765A" w:rsidRDefault="00841F99" w:rsidP="00841F99">
            <w:r w:rsidRPr="0077765A">
              <w:t>20.94</w:t>
            </w:r>
          </w:p>
        </w:tc>
        <w:tc>
          <w:tcPr>
            <w:tcW w:w="691" w:type="pct"/>
            <w:tcBorders>
              <w:top w:val="single" w:sz="4" w:space="0" w:color="auto"/>
              <w:left w:val="single" w:sz="4" w:space="0" w:color="auto"/>
              <w:bottom w:val="single" w:sz="4" w:space="0" w:color="auto"/>
              <w:right w:val="single" w:sz="4" w:space="0" w:color="auto"/>
            </w:tcBorders>
            <w:vAlign w:val="bottom"/>
            <w:hideMark/>
          </w:tcPr>
          <w:p w14:paraId="003A1F1C" w14:textId="77777777" w:rsidR="00841F99" w:rsidRPr="0077765A" w:rsidRDefault="00841F99" w:rsidP="00841F99">
            <w:r w:rsidRPr="0077765A">
              <w:t>86</w:t>
            </w:r>
          </w:p>
        </w:tc>
        <w:tc>
          <w:tcPr>
            <w:tcW w:w="692" w:type="pct"/>
            <w:tcBorders>
              <w:top w:val="single" w:sz="4" w:space="0" w:color="auto"/>
              <w:left w:val="single" w:sz="4" w:space="0" w:color="auto"/>
              <w:bottom w:val="single" w:sz="4" w:space="0" w:color="auto"/>
              <w:right w:val="single" w:sz="4" w:space="0" w:color="auto"/>
            </w:tcBorders>
            <w:vAlign w:val="bottom"/>
            <w:hideMark/>
          </w:tcPr>
          <w:p w14:paraId="50C834DC" w14:textId="77777777" w:rsidR="00841F99" w:rsidRPr="0077765A" w:rsidRDefault="00841F99" w:rsidP="00841F99">
            <w:r w:rsidRPr="0077765A">
              <w:t>0.0099</w:t>
            </w:r>
          </w:p>
        </w:tc>
      </w:tr>
      <w:tr w:rsidR="00841F99" w:rsidRPr="0077765A" w14:paraId="20B2337E"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51AE7FC6" w14:textId="77777777" w:rsidR="00841F99" w:rsidRPr="0077765A" w:rsidRDefault="00841F99" w:rsidP="00841F99">
            <w:r w:rsidRPr="0077765A">
              <w:t>30</w:t>
            </w:r>
          </w:p>
        </w:tc>
        <w:tc>
          <w:tcPr>
            <w:tcW w:w="559" w:type="pct"/>
            <w:tcBorders>
              <w:top w:val="single" w:sz="4" w:space="0" w:color="auto"/>
              <w:left w:val="single" w:sz="4" w:space="0" w:color="auto"/>
              <w:bottom w:val="single" w:sz="4" w:space="0" w:color="auto"/>
              <w:right w:val="single" w:sz="4" w:space="0" w:color="auto"/>
            </w:tcBorders>
            <w:vAlign w:val="center"/>
            <w:hideMark/>
          </w:tcPr>
          <w:p w14:paraId="2E68AF10" w14:textId="77777777" w:rsidR="00841F99" w:rsidRPr="0077765A" w:rsidRDefault="00841F99" w:rsidP="00841F99">
            <w:r w:rsidRPr="0077765A">
              <w:t>8</w:t>
            </w:r>
          </w:p>
        </w:tc>
        <w:tc>
          <w:tcPr>
            <w:tcW w:w="559" w:type="pct"/>
            <w:tcBorders>
              <w:top w:val="single" w:sz="4" w:space="0" w:color="auto"/>
              <w:left w:val="single" w:sz="4" w:space="0" w:color="auto"/>
              <w:bottom w:val="single" w:sz="4" w:space="0" w:color="auto"/>
              <w:right w:val="single" w:sz="4" w:space="0" w:color="auto"/>
            </w:tcBorders>
            <w:vAlign w:val="center"/>
            <w:hideMark/>
          </w:tcPr>
          <w:p w14:paraId="0110D461" w14:textId="77777777" w:rsidR="00841F99" w:rsidRPr="0077765A" w:rsidRDefault="00841F99" w:rsidP="00841F99">
            <w:r w:rsidRPr="0077765A">
              <w:t>18</w:t>
            </w:r>
          </w:p>
        </w:tc>
        <w:tc>
          <w:tcPr>
            <w:tcW w:w="813" w:type="pct"/>
            <w:tcBorders>
              <w:top w:val="single" w:sz="4" w:space="0" w:color="auto"/>
              <w:left w:val="single" w:sz="4" w:space="0" w:color="auto"/>
              <w:bottom w:val="single" w:sz="4" w:space="0" w:color="auto"/>
              <w:right w:val="single" w:sz="4" w:space="0" w:color="auto"/>
            </w:tcBorders>
            <w:vAlign w:val="center"/>
            <w:hideMark/>
          </w:tcPr>
          <w:p w14:paraId="7DB03F5D" w14:textId="77777777" w:rsidR="00841F99" w:rsidRPr="0077765A" w:rsidRDefault="00841F99" w:rsidP="00841F99">
            <w:r w:rsidRPr="0077765A">
              <w:t>19.16</w:t>
            </w:r>
          </w:p>
        </w:tc>
        <w:tc>
          <w:tcPr>
            <w:tcW w:w="813" w:type="pct"/>
            <w:tcBorders>
              <w:top w:val="single" w:sz="4" w:space="0" w:color="auto"/>
              <w:left w:val="single" w:sz="4" w:space="0" w:color="auto"/>
              <w:bottom w:val="single" w:sz="4" w:space="0" w:color="auto"/>
              <w:right w:val="single" w:sz="4" w:space="0" w:color="auto"/>
            </w:tcBorders>
            <w:vAlign w:val="center"/>
            <w:hideMark/>
          </w:tcPr>
          <w:p w14:paraId="6D7BC07B" w14:textId="77777777" w:rsidR="00841F99" w:rsidRPr="0077765A" w:rsidRDefault="00841F99" w:rsidP="00841F99">
            <w:r w:rsidRPr="0077765A">
              <w:t>20.94</w:t>
            </w:r>
          </w:p>
        </w:tc>
        <w:tc>
          <w:tcPr>
            <w:tcW w:w="691" w:type="pct"/>
            <w:tcBorders>
              <w:top w:val="single" w:sz="4" w:space="0" w:color="auto"/>
              <w:left w:val="single" w:sz="4" w:space="0" w:color="auto"/>
              <w:bottom w:val="single" w:sz="4" w:space="0" w:color="auto"/>
              <w:right w:val="single" w:sz="4" w:space="0" w:color="auto"/>
            </w:tcBorders>
            <w:vAlign w:val="bottom"/>
            <w:hideMark/>
          </w:tcPr>
          <w:p w14:paraId="3F941111" w14:textId="77777777" w:rsidR="00841F99" w:rsidRPr="0077765A" w:rsidRDefault="00841F99" w:rsidP="00841F99">
            <w:r w:rsidRPr="0077765A">
              <w:t>194</w:t>
            </w:r>
          </w:p>
        </w:tc>
        <w:tc>
          <w:tcPr>
            <w:tcW w:w="692" w:type="pct"/>
            <w:tcBorders>
              <w:top w:val="single" w:sz="4" w:space="0" w:color="auto"/>
              <w:left w:val="single" w:sz="4" w:space="0" w:color="auto"/>
              <w:bottom w:val="single" w:sz="4" w:space="0" w:color="auto"/>
              <w:right w:val="single" w:sz="4" w:space="0" w:color="auto"/>
            </w:tcBorders>
            <w:vAlign w:val="bottom"/>
            <w:hideMark/>
          </w:tcPr>
          <w:p w14:paraId="2E5F7FAF" w14:textId="77777777" w:rsidR="00841F99" w:rsidRPr="0077765A" w:rsidRDefault="00841F99" w:rsidP="00841F99">
            <w:r w:rsidRPr="0077765A">
              <w:t>0.0221</w:t>
            </w:r>
          </w:p>
        </w:tc>
      </w:tr>
      <w:tr w:rsidR="00841F99" w:rsidRPr="0077765A" w14:paraId="5AB59BEF"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6F6E3739" w14:textId="77777777" w:rsidR="00841F99" w:rsidRPr="0077765A" w:rsidRDefault="00841F99" w:rsidP="00841F99">
            <w:r w:rsidRPr="0077765A">
              <w:t>30</w:t>
            </w:r>
          </w:p>
        </w:tc>
        <w:tc>
          <w:tcPr>
            <w:tcW w:w="559" w:type="pct"/>
            <w:tcBorders>
              <w:top w:val="single" w:sz="4" w:space="0" w:color="auto"/>
              <w:left w:val="single" w:sz="4" w:space="0" w:color="auto"/>
              <w:bottom w:val="single" w:sz="4" w:space="0" w:color="auto"/>
              <w:right w:val="single" w:sz="4" w:space="0" w:color="auto"/>
            </w:tcBorders>
            <w:vAlign w:val="center"/>
            <w:hideMark/>
          </w:tcPr>
          <w:p w14:paraId="7249665D" w14:textId="77777777" w:rsidR="00841F99" w:rsidRPr="0077765A" w:rsidRDefault="00841F99" w:rsidP="00841F99">
            <w:r w:rsidRPr="0077765A">
              <w:t>10</w:t>
            </w:r>
          </w:p>
        </w:tc>
        <w:tc>
          <w:tcPr>
            <w:tcW w:w="559" w:type="pct"/>
            <w:tcBorders>
              <w:top w:val="single" w:sz="4" w:space="0" w:color="auto"/>
              <w:left w:val="single" w:sz="4" w:space="0" w:color="auto"/>
              <w:bottom w:val="single" w:sz="4" w:space="0" w:color="auto"/>
              <w:right w:val="single" w:sz="4" w:space="0" w:color="auto"/>
            </w:tcBorders>
            <w:vAlign w:val="center"/>
            <w:hideMark/>
          </w:tcPr>
          <w:p w14:paraId="04E8E3EB" w14:textId="77777777" w:rsidR="00841F99" w:rsidRPr="0077765A" w:rsidRDefault="00841F99" w:rsidP="00841F99">
            <w:r w:rsidRPr="0077765A">
              <w:t>20</w:t>
            </w:r>
          </w:p>
        </w:tc>
        <w:tc>
          <w:tcPr>
            <w:tcW w:w="813" w:type="pct"/>
            <w:tcBorders>
              <w:top w:val="single" w:sz="4" w:space="0" w:color="auto"/>
              <w:left w:val="single" w:sz="4" w:space="0" w:color="auto"/>
              <w:bottom w:val="single" w:sz="4" w:space="0" w:color="auto"/>
              <w:right w:val="single" w:sz="4" w:space="0" w:color="auto"/>
            </w:tcBorders>
            <w:vAlign w:val="center"/>
            <w:hideMark/>
          </w:tcPr>
          <w:p w14:paraId="757C51A9" w14:textId="77777777" w:rsidR="00841F99" w:rsidRPr="0077765A" w:rsidRDefault="00841F99" w:rsidP="00841F99">
            <w:r w:rsidRPr="0077765A">
              <w:t>19.16</w:t>
            </w:r>
          </w:p>
        </w:tc>
        <w:tc>
          <w:tcPr>
            <w:tcW w:w="813" w:type="pct"/>
            <w:tcBorders>
              <w:top w:val="single" w:sz="4" w:space="0" w:color="auto"/>
              <w:left w:val="single" w:sz="4" w:space="0" w:color="auto"/>
              <w:bottom w:val="single" w:sz="4" w:space="0" w:color="auto"/>
              <w:right w:val="single" w:sz="4" w:space="0" w:color="auto"/>
            </w:tcBorders>
            <w:vAlign w:val="center"/>
            <w:hideMark/>
          </w:tcPr>
          <w:p w14:paraId="3D55AF70" w14:textId="77777777" w:rsidR="00841F99" w:rsidRPr="0077765A" w:rsidRDefault="00841F99" w:rsidP="00841F99">
            <w:r w:rsidRPr="0077765A">
              <w:t>20.94</w:t>
            </w:r>
          </w:p>
        </w:tc>
        <w:tc>
          <w:tcPr>
            <w:tcW w:w="691" w:type="pct"/>
            <w:tcBorders>
              <w:top w:val="single" w:sz="4" w:space="0" w:color="auto"/>
              <w:left w:val="single" w:sz="4" w:space="0" w:color="auto"/>
              <w:bottom w:val="single" w:sz="4" w:space="0" w:color="auto"/>
              <w:right w:val="single" w:sz="4" w:space="0" w:color="auto"/>
            </w:tcBorders>
            <w:vAlign w:val="bottom"/>
            <w:hideMark/>
          </w:tcPr>
          <w:p w14:paraId="1B383D06" w14:textId="77777777" w:rsidR="00841F99" w:rsidRPr="0077765A" w:rsidRDefault="00841F99" w:rsidP="00841F99">
            <w:r w:rsidRPr="0077765A">
              <w:t>137</w:t>
            </w:r>
          </w:p>
        </w:tc>
        <w:tc>
          <w:tcPr>
            <w:tcW w:w="692" w:type="pct"/>
            <w:tcBorders>
              <w:top w:val="single" w:sz="4" w:space="0" w:color="auto"/>
              <w:left w:val="single" w:sz="4" w:space="0" w:color="auto"/>
              <w:bottom w:val="single" w:sz="4" w:space="0" w:color="auto"/>
              <w:right w:val="single" w:sz="4" w:space="0" w:color="auto"/>
            </w:tcBorders>
            <w:vAlign w:val="bottom"/>
            <w:hideMark/>
          </w:tcPr>
          <w:p w14:paraId="5789C0C8" w14:textId="77777777" w:rsidR="00841F99" w:rsidRPr="0077765A" w:rsidRDefault="00841F99" w:rsidP="00841F99">
            <w:r w:rsidRPr="0077765A">
              <w:t>0.0156</w:t>
            </w:r>
          </w:p>
        </w:tc>
      </w:tr>
      <w:tr w:rsidR="00841F99" w:rsidRPr="0077765A" w14:paraId="7AB728F8"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042C1384" w14:textId="77777777" w:rsidR="00841F99" w:rsidRPr="0077765A" w:rsidRDefault="00841F99" w:rsidP="00841F99">
            <w:r w:rsidRPr="0077765A">
              <w:t>30</w:t>
            </w:r>
          </w:p>
        </w:tc>
        <w:tc>
          <w:tcPr>
            <w:tcW w:w="559" w:type="pct"/>
            <w:tcBorders>
              <w:top w:val="single" w:sz="4" w:space="0" w:color="auto"/>
              <w:left w:val="single" w:sz="4" w:space="0" w:color="auto"/>
              <w:bottom w:val="single" w:sz="4" w:space="0" w:color="auto"/>
              <w:right w:val="single" w:sz="4" w:space="0" w:color="auto"/>
            </w:tcBorders>
            <w:vAlign w:val="center"/>
            <w:hideMark/>
          </w:tcPr>
          <w:p w14:paraId="29F573D0" w14:textId="77777777" w:rsidR="00841F99" w:rsidRPr="0077765A" w:rsidRDefault="00841F99" w:rsidP="00841F99">
            <w:r w:rsidRPr="0077765A">
              <w:t>12</w:t>
            </w:r>
          </w:p>
        </w:tc>
        <w:tc>
          <w:tcPr>
            <w:tcW w:w="559" w:type="pct"/>
            <w:tcBorders>
              <w:top w:val="single" w:sz="4" w:space="0" w:color="auto"/>
              <w:left w:val="single" w:sz="4" w:space="0" w:color="auto"/>
              <w:bottom w:val="single" w:sz="4" w:space="0" w:color="auto"/>
              <w:right w:val="single" w:sz="4" w:space="0" w:color="auto"/>
            </w:tcBorders>
            <w:vAlign w:val="center"/>
            <w:hideMark/>
          </w:tcPr>
          <w:p w14:paraId="4868C9A1" w14:textId="77777777" w:rsidR="00841F99" w:rsidRPr="0077765A" w:rsidRDefault="00841F99" w:rsidP="00841F99">
            <w:r w:rsidRPr="0077765A">
              <w:t>22</w:t>
            </w:r>
          </w:p>
        </w:tc>
        <w:tc>
          <w:tcPr>
            <w:tcW w:w="813" w:type="pct"/>
            <w:tcBorders>
              <w:top w:val="single" w:sz="4" w:space="0" w:color="auto"/>
              <w:left w:val="single" w:sz="4" w:space="0" w:color="auto"/>
              <w:bottom w:val="single" w:sz="4" w:space="0" w:color="auto"/>
              <w:right w:val="single" w:sz="4" w:space="0" w:color="auto"/>
            </w:tcBorders>
            <w:vAlign w:val="center"/>
            <w:hideMark/>
          </w:tcPr>
          <w:p w14:paraId="770C01DF" w14:textId="77777777" w:rsidR="00841F99" w:rsidRPr="0077765A" w:rsidRDefault="00841F99" w:rsidP="00841F99">
            <w:r w:rsidRPr="0077765A">
              <w:t>19.16</w:t>
            </w:r>
          </w:p>
        </w:tc>
        <w:tc>
          <w:tcPr>
            <w:tcW w:w="813" w:type="pct"/>
            <w:tcBorders>
              <w:top w:val="single" w:sz="4" w:space="0" w:color="auto"/>
              <w:left w:val="single" w:sz="4" w:space="0" w:color="auto"/>
              <w:bottom w:val="single" w:sz="4" w:space="0" w:color="auto"/>
              <w:right w:val="single" w:sz="4" w:space="0" w:color="auto"/>
            </w:tcBorders>
            <w:vAlign w:val="center"/>
            <w:hideMark/>
          </w:tcPr>
          <w:p w14:paraId="22B0C6CB" w14:textId="77777777" w:rsidR="00841F99" w:rsidRPr="0077765A" w:rsidRDefault="00841F99" w:rsidP="00841F99">
            <w:r w:rsidRPr="0077765A">
              <w:t>20.94</w:t>
            </w:r>
          </w:p>
        </w:tc>
        <w:tc>
          <w:tcPr>
            <w:tcW w:w="691" w:type="pct"/>
            <w:tcBorders>
              <w:top w:val="single" w:sz="4" w:space="0" w:color="auto"/>
              <w:left w:val="single" w:sz="4" w:space="0" w:color="auto"/>
              <w:bottom w:val="single" w:sz="4" w:space="0" w:color="auto"/>
              <w:right w:val="single" w:sz="4" w:space="0" w:color="auto"/>
            </w:tcBorders>
            <w:vAlign w:val="bottom"/>
            <w:hideMark/>
          </w:tcPr>
          <w:p w14:paraId="72C71A1B" w14:textId="77777777" w:rsidR="00841F99" w:rsidRPr="0077765A" w:rsidRDefault="00841F99" w:rsidP="00841F99">
            <w:r w:rsidRPr="0077765A">
              <w:t>101</w:t>
            </w:r>
          </w:p>
        </w:tc>
        <w:tc>
          <w:tcPr>
            <w:tcW w:w="692" w:type="pct"/>
            <w:tcBorders>
              <w:top w:val="single" w:sz="4" w:space="0" w:color="auto"/>
              <w:left w:val="single" w:sz="4" w:space="0" w:color="auto"/>
              <w:bottom w:val="single" w:sz="4" w:space="0" w:color="auto"/>
              <w:right w:val="single" w:sz="4" w:space="0" w:color="auto"/>
            </w:tcBorders>
            <w:vAlign w:val="bottom"/>
            <w:hideMark/>
          </w:tcPr>
          <w:p w14:paraId="5B417F22" w14:textId="77777777" w:rsidR="00841F99" w:rsidRPr="0077765A" w:rsidRDefault="00841F99" w:rsidP="00841F99">
            <w:r w:rsidRPr="0077765A">
              <w:t>0.0116</w:t>
            </w:r>
          </w:p>
        </w:tc>
      </w:tr>
      <w:tr w:rsidR="00841F99" w:rsidRPr="0077765A" w14:paraId="7ED1939E"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5FABA854" w14:textId="77777777" w:rsidR="00841F99" w:rsidRPr="0077765A" w:rsidRDefault="00841F99" w:rsidP="00841F99">
            <w:r w:rsidRPr="0077765A">
              <w:t>40</w:t>
            </w:r>
          </w:p>
        </w:tc>
        <w:tc>
          <w:tcPr>
            <w:tcW w:w="559" w:type="pct"/>
            <w:tcBorders>
              <w:top w:val="single" w:sz="4" w:space="0" w:color="auto"/>
              <w:left w:val="single" w:sz="4" w:space="0" w:color="auto"/>
              <w:bottom w:val="single" w:sz="4" w:space="0" w:color="auto"/>
              <w:right w:val="single" w:sz="4" w:space="0" w:color="auto"/>
            </w:tcBorders>
            <w:vAlign w:val="center"/>
            <w:hideMark/>
          </w:tcPr>
          <w:p w14:paraId="576590A1" w14:textId="77777777" w:rsidR="00841F99" w:rsidRPr="0077765A" w:rsidRDefault="00841F99" w:rsidP="00841F99">
            <w:r w:rsidRPr="0077765A">
              <w:t>8</w:t>
            </w:r>
          </w:p>
        </w:tc>
        <w:tc>
          <w:tcPr>
            <w:tcW w:w="559" w:type="pct"/>
            <w:tcBorders>
              <w:top w:val="single" w:sz="4" w:space="0" w:color="auto"/>
              <w:left w:val="single" w:sz="4" w:space="0" w:color="auto"/>
              <w:bottom w:val="single" w:sz="4" w:space="0" w:color="auto"/>
              <w:right w:val="single" w:sz="4" w:space="0" w:color="auto"/>
            </w:tcBorders>
            <w:vAlign w:val="center"/>
            <w:hideMark/>
          </w:tcPr>
          <w:p w14:paraId="6E6A62D4" w14:textId="77777777" w:rsidR="00841F99" w:rsidRPr="0077765A" w:rsidRDefault="00841F99" w:rsidP="00841F99">
            <w:r w:rsidRPr="0077765A">
              <w:t>16</w:t>
            </w:r>
          </w:p>
        </w:tc>
        <w:tc>
          <w:tcPr>
            <w:tcW w:w="813" w:type="pct"/>
            <w:tcBorders>
              <w:top w:val="single" w:sz="4" w:space="0" w:color="auto"/>
              <w:left w:val="single" w:sz="4" w:space="0" w:color="auto"/>
              <w:bottom w:val="single" w:sz="4" w:space="0" w:color="auto"/>
              <w:right w:val="single" w:sz="4" w:space="0" w:color="auto"/>
            </w:tcBorders>
            <w:vAlign w:val="center"/>
            <w:hideMark/>
          </w:tcPr>
          <w:p w14:paraId="025E3FE7" w14:textId="77777777" w:rsidR="00841F99" w:rsidRPr="0077765A" w:rsidRDefault="00841F99" w:rsidP="00841F99">
            <w:r w:rsidRPr="0077765A">
              <w:t>23.18</w:t>
            </w:r>
          </w:p>
        </w:tc>
        <w:tc>
          <w:tcPr>
            <w:tcW w:w="813" w:type="pct"/>
            <w:tcBorders>
              <w:top w:val="single" w:sz="4" w:space="0" w:color="auto"/>
              <w:left w:val="single" w:sz="4" w:space="0" w:color="auto"/>
              <w:bottom w:val="single" w:sz="4" w:space="0" w:color="auto"/>
              <w:right w:val="single" w:sz="4" w:space="0" w:color="auto"/>
            </w:tcBorders>
            <w:vAlign w:val="center"/>
            <w:hideMark/>
          </w:tcPr>
          <w:p w14:paraId="74C62F25" w14:textId="77777777" w:rsidR="00841F99" w:rsidRPr="0077765A" w:rsidRDefault="00841F99" w:rsidP="00841F99">
            <w:r w:rsidRPr="0077765A">
              <w:t>25.31</w:t>
            </w:r>
          </w:p>
        </w:tc>
        <w:tc>
          <w:tcPr>
            <w:tcW w:w="691" w:type="pct"/>
            <w:tcBorders>
              <w:top w:val="single" w:sz="4" w:space="0" w:color="auto"/>
              <w:left w:val="single" w:sz="4" w:space="0" w:color="auto"/>
              <w:bottom w:val="single" w:sz="4" w:space="0" w:color="auto"/>
              <w:right w:val="single" w:sz="4" w:space="0" w:color="auto"/>
            </w:tcBorders>
            <w:vAlign w:val="bottom"/>
            <w:hideMark/>
          </w:tcPr>
          <w:p w14:paraId="720BA16A" w14:textId="77777777" w:rsidR="00841F99" w:rsidRPr="0077765A" w:rsidRDefault="00841F99" w:rsidP="00841F99">
            <w:r w:rsidRPr="0077765A">
              <w:t>207</w:t>
            </w:r>
          </w:p>
        </w:tc>
        <w:tc>
          <w:tcPr>
            <w:tcW w:w="692" w:type="pct"/>
            <w:tcBorders>
              <w:top w:val="single" w:sz="4" w:space="0" w:color="auto"/>
              <w:left w:val="single" w:sz="4" w:space="0" w:color="auto"/>
              <w:bottom w:val="single" w:sz="4" w:space="0" w:color="auto"/>
              <w:right w:val="single" w:sz="4" w:space="0" w:color="auto"/>
            </w:tcBorders>
            <w:vAlign w:val="bottom"/>
            <w:hideMark/>
          </w:tcPr>
          <w:p w14:paraId="433C63E8" w14:textId="77777777" w:rsidR="00841F99" w:rsidRPr="0077765A" w:rsidRDefault="00841F99" w:rsidP="00841F99">
            <w:r w:rsidRPr="0077765A">
              <w:t>0.0236</w:t>
            </w:r>
          </w:p>
        </w:tc>
      </w:tr>
      <w:tr w:rsidR="00841F99" w:rsidRPr="0077765A" w14:paraId="2D5A416D"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49191A85" w14:textId="77777777" w:rsidR="00841F99" w:rsidRPr="0077765A" w:rsidRDefault="00841F99" w:rsidP="00841F99">
            <w:r w:rsidRPr="0077765A">
              <w:t>40</w:t>
            </w:r>
          </w:p>
        </w:tc>
        <w:tc>
          <w:tcPr>
            <w:tcW w:w="559" w:type="pct"/>
            <w:tcBorders>
              <w:top w:val="single" w:sz="4" w:space="0" w:color="auto"/>
              <w:left w:val="single" w:sz="4" w:space="0" w:color="auto"/>
              <w:bottom w:val="single" w:sz="4" w:space="0" w:color="auto"/>
              <w:right w:val="single" w:sz="4" w:space="0" w:color="auto"/>
            </w:tcBorders>
            <w:vAlign w:val="center"/>
            <w:hideMark/>
          </w:tcPr>
          <w:p w14:paraId="631B3F8C" w14:textId="77777777" w:rsidR="00841F99" w:rsidRPr="0077765A" w:rsidRDefault="00841F99" w:rsidP="00841F99">
            <w:r w:rsidRPr="0077765A">
              <w:t>10</w:t>
            </w:r>
          </w:p>
        </w:tc>
        <w:tc>
          <w:tcPr>
            <w:tcW w:w="559" w:type="pct"/>
            <w:tcBorders>
              <w:top w:val="single" w:sz="4" w:space="0" w:color="auto"/>
              <w:left w:val="single" w:sz="4" w:space="0" w:color="auto"/>
              <w:bottom w:val="single" w:sz="4" w:space="0" w:color="auto"/>
              <w:right w:val="single" w:sz="4" w:space="0" w:color="auto"/>
            </w:tcBorders>
            <w:vAlign w:val="center"/>
            <w:hideMark/>
          </w:tcPr>
          <w:p w14:paraId="2761D8E5" w14:textId="77777777" w:rsidR="00841F99" w:rsidRPr="0077765A" w:rsidRDefault="00841F99" w:rsidP="00841F99">
            <w:r w:rsidRPr="0077765A">
              <w:t>18</w:t>
            </w:r>
          </w:p>
        </w:tc>
        <w:tc>
          <w:tcPr>
            <w:tcW w:w="813" w:type="pct"/>
            <w:tcBorders>
              <w:top w:val="single" w:sz="4" w:space="0" w:color="auto"/>
              <w:left w:val="single" w:sz="4" w:space="0" w:color="auto"/>
              <w:bottom w:val="single" w:sz="4" w:space="0" w:color="auto"/>
              <w:right w:val="single" w:sz="4" w:space="0" w:color="auto"/>
            </w:tcBorders>
            <w:vAlign w:val="center"/>
            <w:hideMark/>
          </w:tcPr>
          <w:p w14:paraId="6FCA8668" w14:textId="77777777" w:rsidR="00841F99" w:rsidRPr="0077765A" w:rsidRDefault="00841F99" w:rsidP="00841F99">
            <w:r w:rsidRPr="0077765A">
              <w:t>23.18</w:t>
            </w:r>
          </w:p>
        </w:tc>
        <w:tc>
          <w:tcPr>
            <w:tcW w:w="813" w:type="pct"/>
            <w:tcBorders>
              <w:top w:val="single" w:sz="4" w:space="0" w:color="auto"/>
              <w:left w:val="single" w:sz="4" w:space="0" w:color="auto"/>
              <w:bottom w:val="single" w:sz="4" w:space="0" w:color="auto"/>
              <w:right w:val="single" w:sz="4" w:space="0" w:color="auto"/>
            </w:tcBorders>
            <w:vAlign w:val="center"/>
            <w:hideMark/>
          </w:tcPr>
          <w:p w14:paraId="47932CFB" w14:textId="77777777" w:rsidR="00841F99" w:rsidRPr="0077765A" w:rsidRDefault="00841F99" w:rsidP="00841F99">
            <w:r w:rsidRPr="0077765A">
              <w:t>25.31</w:t>
            </w:r>
          </w:p>
        </w:tc>
        <w:tc>
          <w:tcPr>
            <w:tcW w:w="691" w:type="pct"/>
            <w:tcBorders>
              <w:top w:val="single" w:sz="4" w:space="0" w:color="auto"/>
              <w:left w:val="single" w:sz="4" w:space="0" w:color="auto"/>
              <w:bottom w:val="single" w:sz="4" w:space="0" w:color="auto"/>
              <w:right w:val="single" w:sz="4" w:space="0" w:color="auto"/>
            </w:tcBorders>
            <w:vAlign w:val="bottom"/>
            <w:hideMark/>
          </w:tcPr>
          <w:p w14:paraId="743173EB" w14:textId="77777777" w:rsidR="00841F99" w:rsidRPr="0077765A" w:rsidRDefault="00841F99" w:rsidP="00841F99">
            <w:r w:rsidRPr="0077765A">
              <w:t>143</w:t>
            </w:r>
          </w:p>
        </w:tc>
        <w:tc>
          <w:tcPr>
            <w:tcW w:w="692" w:type="pct"/>
            <w:tcBorders>
              <w:top w:val="single" w:sz="4" w:space="0" w:color="auto"/>
              <w:left w:val="single" w:sz="4" w:space="0" w:color="auto"/>
              <w:bottom w:val="single" w:sz="4" w:space="0" w:color="auto"/>
              <w:right w:val="single" w:sz="4" w:space="0" w:color="auto"/>
            </w:tcBorders>
            <w:vAlign w:val="bottom"/>
            <w:hideMark/>
          </w:tcPr>
          <w:p w14:paraId="2838FD4D" w14:textId="77777777" w:rsidR="00841F99" w:rsidRPr="0077765A" w:rsidRDefault="00841F99" w:rsidP="00841F99">
            <w:r w:rsidRPr="0077765A">
              <w:t>0.0164</w:t>
            </w:r>
          </w:p>
        </w:tc>
      </w:tr>
      <w:tr w:rsidR="00841F99" w:rsidRPr="0077765A" w14:paraId="4EB6931F"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7A8CACE3" w14:textId="77777777" w:rsidR="00841F99" w:rsidRPr="0077765A" w:rsidRDefault="00841F99" w:rsidP="00841F99">
            <w:r w:rsidRPr="0077765A">
              <w:t>40</w:t>
            </w:r>
          </w:p>
        </w:tc>
        <w:tc>
          <w:tcPr>
            <w:tcW w:w="559" w:type="pct"/>
            <w:tcBorders>
              <w:top w:val="single" w:sz="4" w:space="0" w:color="auto"/>
              <w:left w:val="single" w:sz="4" w:space="0" w:color="auto"/>
              <w:bottom w:val="single" w:sz="4" w:space="0" w:color="auto"/>
              <w:right w:val="single" w:sz="4" w:space="0" w:color="auto"/>
            </w:tcBorders>
            <w:vAlign w:val="center"/>
            <w:hideMark/>
          </w:tcPr>
          <w:p w14:paraId="01D18CCF" w14:textId="77777777" w:rsidR="00841F99" w:rsidRPr="0077765A" w:rsidRDefault="00841F99" w:rsidP="00841F99">
            <w:r w:rsidRPr="0077765A">
              <w:t>12</w:t>
            </w:r>
          </w:p>
        </w:tc>
        <w:tc>
          <w:tcPr>
            <w:tcW w:w="559" w:type="pct"/>
            <w:tcBorders>
              <w:top w:val="single" w:sz="4" w:space="0" w:color="auto"/>
              <w:left w:val="single" w:sz="4" w:space="0" w:color="auto"/>
              <w:bottom w:val="single" w:sz="4" w:space="0" w:color="auto"/>
              <w:right w:val="single" w:sz="4" w:space="0" w:color="auto"/>
            </w:tcBorders>
            <w:vAlign w:val="center"/>
            <w:hideMark/>
          </w:tcPr>
          <w:p w14:paraId="5F139CEA" w14:textId="77777777" w:rsidR="00841F99" w:rsidRPr="0077765A" w:rsidRDefault="00841F99" w:rsidP="00841F99">
            <w:r w:rsidRPr="0077765A">
              <w:t>20</w:t>
            </w:r>
          </w:p>
        </w:tc>
        <w:tc>
          <w:tcPr>
            <w:tcW w:w="813" w:type="pct"/>
            <w:tcBorders>
              <w:top w:val="single" w:sz="4" w:space="0" w:color="auto"/>
              <w:left w:val="single" w:sz="4" w:space="0" w:color="auto"/>
              <w:bottom w:val="single" w:sz="4" w:space="0" w:color="auto"/>
              <w:right w:val="single" w:sz="4" w:space="0" w:color="auto"/>
            </w:tcBorders>
            <w:vAlign w:val="center"/>
            <w:hideMark/>
          </w:tcPr>
          <w:p w14:paraId="0E77B44D" w14:textId="77777777" w:rsidR="00841F99" w:rsidRPr="0077765A" w:rsidRDefault="00841F99" w:rsidP="00841F99">
            <w:r w:rsidRPr="0077765A">
              <w:t>23.18</w:t>
            </w:r>
          </w:p>
        </w:tc>
        <w:tc>
          <w:tcPr>
            <w:tcW w:w="813" w:type="pct"/>
            <w:tcBorders>
              <w:top w:val="single" w:sz="4" w:space="0" w:color="auto"/>
              <w:left w:val="single" w:sz="4" w:space="0" w:color="auto"/>
              <w:bottom w:val="single" w:sz="4" w:space="0" w:color="auto"/>
              <w:right w:val="single" w:sz="4" w:space="0" w:color="auto"/>
            </w:tcBorders>
            <w:vAlign w:val="center"/>
            <w:hideMark/>
          </w:tcPr>
          <w:p w14:paraId="214C98AF" w14:textId="77777777" w:rsidR="00841F99" w:rsidRPr="0077765A" w:rsidRDefault="00841F99" w:rsidP="00841F99">
            <w:r w:rsidRPr="0077765A">
              <w:t>25.31</w:t>
            </w:r>
          </w:p>
        </w:tc>
        <w:tc>
          <w:tcPr>
            <w:tcW w:w="691" w:type="pct"/>
            <w:tcBorders>
              <w:top w:val="single" w:sz="4" w:space="0" w:color="auto"/>
              <w:left w:val="single" w:sz="4" w:space="0" w:color="auto"/>
              <w:bottom w:val="single" w:sz="4" w:space="0" w:color="auto"/>
              <w:right w:val="single" w:sz="4" w:space="0" w:color="auto"/>
            </w:tcBorders>
            <w:vAlign w:val="bottom"/>
            <w:hideMark/>
          </w:tcPr>
          <w:p w14:paraId="128A3995" w14:textId="77777777" w:rsidR="00841F99" w:rsidRPr="0077765A" w:rsidRDefault="00841F99" w:rsidP="00841F99">
            <w:r w:rsidRPr="0077765A">
              <w:t>105</w:t>
            </w:r>
          </w:p>
        </w:tc>
        <w:tc>
          <w:tcPr>
            <w:tcW w:w="692" w:type="pct"/>
            <w:tcBorders>
              <w:top w:val="single" w:sz="4" w:space="0" w:color="auto"/>
              <w:left w:val="single" w:sz="4" w:space="0" w:color="auto"/>
              <w:bottom w:val="single" w:sz="4" w:space="0" w:color="auto"/>
              <w:right w:val="single" w:sz="4" w:space="0" w:color="auto"/>
            </w:tcBorders>
            <w:vAlign w:val="bottom"/>
            <w:hideMark/>
          </w:tcPr>
          <w:p w14:paraId="5BCFD1F5" w14:textId="77777777" w:rsidR="00841F99" w:rsidRPr="0077765A" w:rsidRDefault="00841F99" w:rsidP="00841F99">
            <w:r w:rsidRPr="0077765A">
              <w:t>0.0120</w:t>
            </w:r>
          </w:p>
        </w:tc>
      </w:tr>
      <w:tr w:rsidR="00841F99" w:rsidRPr="0077765A" w14:paraId="5B7727CB"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4D36F469" w14:textId="77777777" w:rsidR="00841F99" w:rsidRPr="0077765A" w:rsidRDefault="00841F99" w:rsidP="00841F99">
            <w:r w:rsidRPr="0077765A">
              <w:t>40</w:t>
            </w:r>
          </w:p>
        </w:tc>
        <w:tc>
          <w:tcPr>
            <w:tcW w:w="559" w:type="pct"/>
            <w:tcBorders>
              <w:top w:val="single" w:sz="4" w:space="0" w:color="auto"/>
              <w:left w:val="single" w:sz="4" w:space="0" w:color="auto"/>
              <w:bottom w:val="single" w:sz="4" w:space="0" w:color="auto"/>
              <w:right w:val="single" w:sz="4" w:space="0" w:color="auto"/>
            </w:tcBorders>
            <w:vAlign w:val="center"/>
            <w:hideMark/>
          </w:tcPr>
          <w:p w14:paraId="504B4C6A" w14:textId="77777777" w:rsidR="00841F99" w:rsidRPr="0077765A" w:rsidRDefault="00841F99" w:rsidP="00841F99">
            <w:r w:rsidRPr="0077765A">
              <w:t>8</w:t>
            </w:r>
          </w:p>
        </w:tc>
        <w:tc>
          <w:tcPr>
            <w:tcW w:w="559" w:type="pct"/>
            <w:tcBorders>
              <w:top w:val="single" w:sz="4" w:space="0" w:color="auto"/>
              <w:left w:val="single" w:sz="4" w:space="0" w:color="auto"/>
              <w:bottom w:val="single" w:sz="4" w:space="0" w:color="auto"/>
              <w:right w:val="single" w:sz="4" w:space="0" w:color="auto"/>
            </w:tcBorders>
            <w:vAlign w:val="center"/>
            <w:hideMark/>
          </w:tcPr>
          <w:p w14:paraId="73BF6A67" w14:textId="77777777" w:rsidR="00841F99" w:rsidRPr="0077765A" w:rsidRDefault="00841F99" w:rsidP="00841F99">
            <w:r w:rsidRPr="0077765A">
              <w:t>18</w:t>
            </w:r>
          </w:p>
        </w:tc>
        <w:tc>
          <w:tcPr>
            <w:tcW w:w="813" w:type="pct"/>
            <w:tcBorders>
              <w:top w:val="single" w:sz="4" w:space="0" w:color="auto"/>
              <w:left w:val="single" w:sz="4" w:space="0" w:color="auto"/>
              <w:bottom w:val="single" w:sz="4" w:space="0" w:color="auto"/>
              <w:right w:val="single" w:sz="4" w:space="0" w:color="auto"/>
            </w:tcBorders>
            <w:vAlign w:val="center"/>
            <w:hideMark/>
          </w:tcPr>
          <w:p w14:paraId="1161E0D7" w14:textId="77777777" w:rsidR="00841F99" w:rsidRPr="0077765A" w:rsidRDefault="00841F99" w:rsidP="00841F99">
            <w:r w:rsidRPr="0077765A">
              <w:t>23.18</w:t>
            </w:r>
          </w:p>
        </w:tc>
        <w:tc>
          <w:tcPr>
            <w:tcW w:w="813" w:type="pct"/>
            <w:tcBorders>
              <w:top w:val="single" w:sz="4" w:space="0" w:color="auto"/>
              <w:left w:val="single" w:sz="4" w:space="0" w:color="auto"/>
              <w:bottom w:val="single" w:sz="4" w:space="0" w:color="auto"/>
              <w:right w:val="single" w:sz="4" w:space="0" w:color="auto"/>
            </w:tcBorders>
            <w:vAlign w:val="center"/>
            <w:hideMark/>
          </w:tcPr>
          <w:p w14:paraId="72FB4F7A" w14:textId="77777777" w:rsidR="00841F99" w:rsidRPr="0077765A" w:rsidRDefault="00841F99" w:rsidP="00841F99">
            <w:r w:rsidRPr="0077765A">
              <w:t>25.31</w:t>
            </w:r>
          </w:p>
        </w:tc>
        <w:tc>
          <w:tcPr>
            <w:tcW w:w="691" w:type="pct"/>
            <w:tcBorders>
              <w:top w:val="single" w:sz="4" w:space="0" w:color="auto"/>
              <w:left w:val="single" w:sz="4" w:space="0" w:color="auto"/>
              <w:bottom w:val="single" w:sz="4" w:space="0" w:color="auto"/>
              <w:right w:val="single" w:sz="4" w:space="0" w:color="auto"/>
            </w:tcBorders>
            <w:vAlign w:val="bottom"/>
            <w:hideMark/>
          </w:tcPr>
          <w:p w14:paraId="2E24DE14" w14:textId="77777777" w:rsidR="00841F99" w:rsidRPr="0077765A" w:rsidRDefault="00841F99" w:rsidP="00841F99">
            <w:r w:rsidRPr="0077765A">
              <w:t>234</w:t>
            </w:r>
          </w:p>
        </w:tc>
        <w:tc>
          <w:tcPr>
            <w:tcW w:w="692" w:type="pct"/>
            <w:tcBorders>
              <w:top w:val="single" w:sz="4" w:space="0" w:color="auto"/>
              <w:left w:val="single" w:sz="4" w:space="0" w:color="auto"/>
              <w:bottom w:val="single" w:sz="4" w:space="0" w:color="auto"/>
              <w:right w:val="single" w:sz="4" w:space="0" w:color="auto"/>
            </w:tcBorders>
            <w:vAlign w:val="bottom"/>
            <w:hideMark/>
          </w:tcPr>
          <w:p w14:paraId="57686853" w14:textId="77777777" w:rsidR="00841F99" w:rsidRPr="0077765A" w:rsidRDefault="00841F99" w:rsidP="00841F99">
            <w:r w:rsidRPr="0077765A">
              <w:t>0.0268</w:t>
            </w:r>
          </w:p>
        </w:tc>
      </w:tr>
      <w:tr w:rsidR="00841F99" w:rsidRPr="0077765A" w14:paraId="2002A7D6"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053E8951" w14:textId="77777777" w:rsidR="00841F99" w:rsidRPr="0077765A" w:rsidRDefault="00841F99" w:rsidP="00841F99">
            <w:r w:rsidRPr="0077765A">
              <w:t>40</w:t>
            </w:r>
          </w:p>
        </w:tc>
        <w:tc>
          <w:tcPr>
            <w:tcW w:w="559" w:type="pct"/>
            <w:tcBorders>
              <w:top w:val="single" w:sz="4" w:space="0" w:color="auto"/>
              <w:left w:val="single" w:sz="4" w:space="0" w:color="auto"/>
              <w:bottom w:val="single" w:sz="4" w:space="0" w:color="auto"/>
              <w:right w:val="single" w:sz="4" w:space="0" w:color="auto"/>
            </w:tcBorders>
            <w:vAlign w:val="center"/>
            <w:hideMark/>
          </w:tcPr>
          <w:p w14:paraId="4B26917C" w14:textId="77777777" w:rsidR="00841F99" w:rsidRPr="0077765A" w:rsidRDefault="00841F99" w:rsidP="00841F99">
            <w:r w:rsidRPr="0077765A">
              <w:t>10</w:t>
            </w:r>
          </w:p>
        </w:tc>
        <w:tc>
          <w:tcPr>
            <w:tcW w:w="559" w:type="pct"/>
            <w:tcBorders>
              <w:top w:val="single" w:sz="4" w:space="0" w:color="auto"/>
              <w:left w:val="single" w:sz="4" w:space="0" w:color="auto"/>
              <w:bottom w:val="single" w:sz="4" w:space="0" w:color="auto"/>
              <w:right w:val="single" w:sz="4" w:space="0" w:color="auto"/>
            </w:tcBorders>
            <w:vAlign w:val="center"/>
            <w:hideMark/>
          </w:tcPr>
          <w:p w14:paraId="21A83091" w14:textId="77777777" w:rsidR="00841F99" w:rsidRPr="0077765A" w:rsidRDefault="00841F99" w:rsidP="00841F99">
            <w:r w:rsidRPr="0077765A">
              <w:t>20</w:t>
            </w:r>
          </w:p>
        </w:tc>
        <w:tc>
          <w:tcPr>
            <w:tcW w:w="813" w:type="pct"/>
            <w:tcBorders>
              <w:top w:val="single" w:sz="4" w:space="0" w:color="auto"/>
              <w:left w:val="single" w:sz="4" w:space="0" w:color="auto"/>
              <w:bottom w:val="single" w:sz="4" w:space="0" w:color="auto"/>
              <w:right w:val="single" w:sz="4" w:space="0" w:color="auto"/>
            </w:tcBorders>
            <w:vAlign w:val="center"/>
            <w:hideMark/>
          </w:tcPr>
          <w:p w14:paraId="4C5C0171" w14:textId="77777777" w:rsidR="00841F99" w:rsidRPr="0077765A" w:rsidRDefault="00841F99" w:rsidP="00841F99">
            <w:r w:rsidRPr="0077765A">
              <w:t>23.18</w:t>
            </w:r>
          </w:p>
        </w:tc>
        <w:tc>
          <w:tcPr>
            <w:tcW w:w="813" w:type="pct"/>
            <w:tcBorders>
              <w:top w:val="single" w:sz="4" w:space="0" w:color="auto"/>
              <w:left w:val="single" w:sz="4" w:space="0" w:color="auto"/>
              <w:bottom w:val="single" w:sz="4" w:space="0" w:color="auto"/>
              <w:right w:val="single" w:sz="4" w:space="0" w:color="auto"/>
            </w:tcBorders>
            <w:vAlign w:val="center"/>
            <w:hideMark/>
          </w:tcPr>
          <w:p w14:paraId="00B032EE" w14:textId="77777777" w:rsidR="00841F99" w:rsidRPr="0077765A" w:rsidRDefault="00841F99" w:rsidP="00841F99">
            <w:r w:rsidRPr="0077765A">
              <w:t>25.31</w:t>
            </w:r>
          </w:p>
        </w:tc>
        <w:tc>
          <w:tcPr>
            <w:tcW w:w="691" w:type="pct"/>
            <w:tcBorders>
              <w:top w:val="single" w:sz="4" w:space="0" w:color="auto"/>
              <w:left w:val="single" w:sz="4" w:space="0" w:color="auto"/>
              <w:bottom w:val="single" w:sz="4" w:space="0" w:color="auto"/>
              <w:right w:val="single" w:sz="4" w:space="0" w:color="auto"/>
            </w:tcBorders>
            <w:vAlign w:val="bottom"/>
            <w:hideMark/>
          </w:tcPr>
          <w:p w14:paraId="029E9700" w14:textId="77777777" w:rsidR="00841F99" w:rsidRPr="0077765A" w:rsidRDefault="00841F99" w:rsidP="00841F99">
            <w:r w:rsidRPr="0077765A">
              <w:t>165</w:t>
            </w:r>
          </w:p>
        </w:tc>
        <w:tc>
          <w:tcPr>
            <w:tcW w:w="692" w:type="pct"/>
            <w:tcBorders>
              <w:top w:val="single" w:sz="4" w:space="0" w:color="auto"/>
              <w:left w:val="single" w:sz="4" w:space="0" w:color="auto"/>
              <w:bottom w:val="single" w:sz="4" w:space="0" w:color="auto"/>
              <w:right w:val="single" w:sz="4" w:space="0" w:color="auto"/>
            </w:tcBorders>
            <w:vAlign w:val="bottom"/>
            <w:hideMark/>
          </w:tcPr>
          <w:p w14:paraId="191399DE" w14:textId="77777777" w:rsidR="00841F99" w:rsidRPr="0077765A" w:rsidRDefault="00841F99" w:rsidP="00841F99">
            <w:r w:rsidRPr="0077765A">
              <w:t>0.0189</w:t>
            </w:r>
          </w:p>
        </w:tc>
      </w:tr>
      <w:tr w:rsidR="00841F99" w:rsidRPr="0077765A" w14:paraId="0D19BD67"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20ED8131" w14:textId="77777777" w:rsidR="00841F99" w:rsidRPr="0077765A" w:rsidRDefault="00841F99" w:rsidP="00841F99">
            <w:r w:rsidRPr="0077765A">
              <w:t>40</w:t>
            </w:r>
          </w:p>
        </w:tc>
        <w:tc>
          <w:tcPr>
            <w:tcW w:w="559" w:type="pct"/>
            <w:tcBorders>
              <w:top w:val="single" w:sz="4" w:space="0" w:color="auto"/>
              <w:left w:val="single" w:sz="4" w:space="0" w:color="auto"/>
              <w:bottom w:val="single" w:sz="4" w:space="0" w:color="auto"/>
              <w:right w:val="single" w:sz="4" w:space="0" w:color="auto"/>
            </w:tcBorders>
            <w:vAlign w:val="center"/>
            <w:hideMark/>
          </w:tcPr>
          <w:p w14:paraId="5281F8B9" w14:textId="77777777" w:rsidR="00841F99" w:rsidRPr="0077765A" w:rsidRDefault="00841F99" w:rsidP="00841F99">
            <w:r w:rsidRPr="0077765A">
              <w:t>12</w:t>
            </w:r>
          </w:p>
        </w:tc>
        <w:tc>
          <w:tcPr>
            <w:tcW w:w="559" w:type="pct"/>
            <w:tcBorders>
              <w:top w:val="single" w:sz="4" w:space="0" w:color="auto"/>
              <w:left w:val="single" w:sz="4" w:space="0" w:color="auto"/>
              <w:bottom w:val="single" w:sz="4" w:space="0" w:color="auto"/>
              <w:right w:val="single" w:sz="4" w:space="0" w:color="auto"/>
            </w:tcBorders>
            <w:vAlign w:val="center"/>
            <w:hideMark/>
          </w:tcPr>
          <w:p w14:paraId="5F2FB114" w14:textId="77777777" w:rsidR="00841F99" w:rsidRPr="0077765A" w:rsidRDefault="00841F99" w:rsidP="00841F99">
            <w:r w:rsidRPr="0077765A">
              <w:t>22</w:t>
            </w:r>
          </w:p>
        </w:tc>
        <w:tc>
          <w:tcPr>
            <w:tcW w:w="813" w:type="pct"/>
            <w:tcBorders>
              <w:top w:val="single" w:sz="4" w:space="0" w:color="auto"/>
              <w:left w:val="single" w:sz="4" w:space="0" w:color="auto"/>
              <w:bottom w:val="single" w:sz="4" w:space="0" w:color="auto"/>
              <w:right w:val="single" w:sz="4" w:space="0" w:color="auto"/>
            </w:tcBorders>
            <w:vAlign w:val="center"/>
            <w:hideMark/>
          </w:tcPr>
          <w:p w14:paraId="43A92295" w14:textId="77777777" w:rsidR="00841F99" w:rsidRPr="0077765A" w:rsidRDefault="00841F99" w:rsidP="00841F99">
            <w:r w:rsidRPr="0077765A">
              <w:t>23.18</w:t>
            </w:r>
          </w:p>
        </w:tc>
        <w:tc>
          <w:tcPr>
            <w:tcW w:w="813" w:type="pct"/>
            <w:tcBorders>
              <w:top w:val="single" w:sz="4" w:space="0" w:color="auto"/>
              <w:left w:val="single" w:sz="4" w:space="0" w:color="auto"/>
              <w:bottom w:val="single" w:sz="4" w:space="0" w:color="auto"/>
              <w:right w:val="single" w:sz="4" w:space="0" w:color="auto"/>
            </w:tcBorders>
            <w:vAlign w:val="center"/>
            <w:hideMark/>
          </w:tcPr>
          <w:p w14:paraId="4AA0918F" w14:textId="77777777" w:rsidR="00841F99" w:rsidRPr="0077765A" w:rsidRDefault="00841F99" w:rsidP="00841F99">
            <w:r w:rsidRPr="0077765A">
              <w:t>25.31</w:t>
            </w:r>
          </w:p>
        </w:tc>
        <w:tc>
          <w:tcPr>
            <w:tcW w:w="691" w:type="pct"/>
            <w:tcBorders>
              <w:top w:val="single" w:sz="4" w:space="0" w:color="auto"/>
              <w:left w:val="single" w:sz="4" w:space="0" w:color="auto"/>
              <w:bottom w:val="single" w:sz="4" w:space="0" w:color="auto"/>
              <w:right w:val="single" w:sz="4" w:space="0" w:color="auto"/>
            </w:tcBorders>
            <w:vAlign w:val="bottom"/>
            <w:hideMark/>
          </w:tcPr>
          <w:p w14:paraId="0CFCF637" w14:textId="77777777" w:rsidR="00841F99" w:rsidRPr="0077765A" w:rsidRDefault="00841F99" w:rsidP="00841F99">
            <w:r w:rsidRPr="0077765A">
              <w:t>123</w:t>
            </w:r>
          </w:p>
        </w:tc>
        <w:tc>
          <w:tcPr>
            <w:tcW w:w="692" w:type="pct"/>
            <w:tcBorders>
              <w:top w:val="single" w:sz="4" w:space="0" w:color="auto"/>
              <w:left w:val="single" w:sz="4" w:space="0" w:color="auto"/>
              <w:bottom w:val="single" w:sz="4" w:space="0" w:color="auto"/>
              <w:right w:val="single" w:sz="4" w:space="0" w:color="auto"/>
            </w:tcBorders>
            <w:vAlign w:val="bottom"/>
            <w:hideMark/>
          </w:tcPr>
          <w:p w14:paraId="5F7E5899" w14:textId="77777777" w:rsidR="00841F99" w:rsidRPr="0077765A" w:rsidRDefault="00841F99" w:rsidP="00841F99">
            <w:r w:rsidRPr="0077765A">
              <w:t>0.0140</w:t>
            </w:r>
          </w:p>
        </w:tc>
      </w:tr>
      <w:tr w:rsidR="00841F99" w:rsidRPr="0077765A" w14:paraId="7A1FE22C"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2F83C766" w14:textId="77777777" w:rsidR="00841F99" w:rsidRPr="0077765A" w:rsidRDefault="00841F99" w:rsidP="00841F99">
            <w:r w:rsidRPr="0077765A">
              <w:t>50</w:t>
            </w:r>
          </w:p>
        </w:tc>
        <w:tc>
          <w:tcPr>
            <w:tcW w:w="559" w:type="pct"/>
            <w:tcBorders>
              <w:top w:val="single" w:sz="4" w:space="0" w:color="auto"/>
              <w:left w:val="single" w:sz="4" w:space="0" w:color="auto"/>
              <w:bottom w:val="single" w:sz="4" w:space="0" w:color="auto"/>
              <w:right w:val="single" w:sz="4" w:space="0" w:color="auto"/>
            </w:tcBorders>
            <w:vAlign w:val="center"/>
            <w:hideMark/>
          </w:tcPr>
          <w:p w14:paraId="6D85699F" w14:textId="77777777" w:rsidR="00841F99" w:rsidRPr="0077765A" w:rsidRDefault="00841F99" w:rsidP="00841F99">
            <w:r w:rsidRPr="0077765A">
              <w:t>8</w:t>
            </w:r>
          </w:p>
        </w:tc>
        <w:tc>
          <w:tcPr>
            <w:tcW w:w="559" w:type="pct"/>
            <w:tcBorders>
              <w:top w:val="single" w:sz="4" w:space="0" w:color="auto"/>
              <w:left w:val="single" w:sz="4" w:space="0" w:color="auto"/>
              <w:bottom w:val="single" w:sz="4" w:space="0" w:color="auto"/>
              <w:right w:val="single" w:sz="4" w:space="0" w:color="auto"/>
            </w:tcBorders>
            <w:vAlign w:val="center"/>
            <w:hideMark/>
          </w:tcPr>
          <w:p w14:paraId="3231E33C" w14:textId="77777777" w:rsidR="00841F99" w:rsidRPr="0077765A" w:rsidRDefault="00841F99" w:rsidP="00841F99">
            <w:r w:rsidRPr="0077765A">
              <w:t>16</w:t>
            </w:r>
          </w:p>
        </w:tc>
        <w:tc>
          <w:tcPr>
            <w:tcW w:w="813" w:type="pct"/>
            <w:tcBorders>
              <w:top w:val="single" w:sz="4" w:space="0" w:color="auto"/>
              <w:left w:val="single" w:sz="4" w:space="0" w:color="auto"/>
              <w:bottom w:val="single" w:sz="4" w:space="0" w:color="auto"/>
              <w:right w:val="single" w:sz="4" w:space="0" w:color="auto"/>
            </w:tcBorders>
            <w:vAlign w:val="center"/>
            <w:hideMark/>
          </w:tcPr>
          <w:p w14:paraId="3EE752FB" w14:textId="77777777" w:rsidR="00841F99" w:rsidRPr="0077765A" w:rsidRDefault="00841F99" w:rsidP="00841F99">
            <w:r w:rsidRPr="0077765A">
              <w:t>24.99</w:t>
            </w:r>
          </w:p>
        </w:tc>
        <w:tc>
          <w:tcPr>
            <w:tcW w:w="813" w:type="pct"/>
            <w:tcBorders>
              <w:top w:val="single" w:sz="4" w:space="0" w:color="auto"/>
              <w:left w:val="single" w:sz="4" w:space="0" w:color="auto"/>
              <w:bottom w:val="single" w:sz="4" w:space="0" w:color="auto"/>
              <w:right w:val="single" w:sz="4" w:space="0" w:color="auto"/>
            </w:tcBorders>
            <w:vAlign w:val="center"/>
            <w:hideMark/>
          </w:tcPr>
          <w:p w14:paraId="4B674D63" w14:textId="77777777" w:rsidR="00841F99" w:rsidRPr="0077765A" w:rsidRDefault="00841F99" w:rsidP="00841F99">
            <w:r w:rsidRPr="0077765A">
              <w:t>27.06</w:t>
            </w:r>
          </w:p>
        </w:tc>
        <w:tc>
          <w:tcPr>
            <w:tcW w:w="691" w:type="pct"/>
            <w:tcBorders>
              <w:top w:val="single" w:sz="4" w:space="0" w:color="auto"/>
              <w:left w:val="single" w:sz="4" w:space="0" w:color="auto"/>
              <w:bottom w:val="single" w:sz="4" w:space="0" w:color="auto"/>
              <w:right w:val="single" w:sz="4" w:space="0" w:color="auto"/>
            </w:tcBorders>
            <w:vAlign w:val="bottom"/>
            <w:hideMark/>
          </w:tcPr>
          <w:p w14:paraId="55109F83" w14:textId="77777777" w:rsidR="00841F99" w:rsidRPr="0077765A" w:rsidRDefault="00841F99" w:rsidP="00841F99">
            <w:r w:rsidRPr="0077765A">
              <w:t>225</w:t>
            </w:r>
          </w:p>
        </w:tc>
        <w:tc>
          <w:tcPr>
            <w:tcW w:w="692" w:type="pct"/>
            <w:tcBorders>
              <w:top w:val="single" w:sz="4" w:space="0" w:color="auto"/>
              <w:left w:val="single" w:sz="4" w:space="0" w:color="auto"/>
              <w:bottom w:val="single" w:sz="4" w:space="0" w:color="auto"/>
              <w:right w:val="single" w:sz="4" w:space="0" w:color="auto"/>
            </w:tcBorders>
            <w:vAlign w:val="bottom"/>
            <w:hideMark/>
          </w:tcPr>
          <w:p w14:paraId="79C4488A" w14:textId="77777777" w:rsidR="00841F99" w:rsidRPr="0077765A" w:rsidRDefault="00841F99" w:rsidP="00841F99">
            <w:r w:rsidRPr="0077765A">
              <w:t>0.0257</w:t>
            </w:r>
          </w:p>
        </w:tc>
      </w:tr>
      <w:tr w:rsidR="00841F99" w:rsidRPr="0077765A" w14:paraId="564961A5"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34349E8E" w14:textId="77777777" w:rsidR="00841F99" w:rsidRPr="0077765A" w:rsidRDefault="00841F99" w:rsidP="00841F99">
            <w:r w:rsidRPr="0077765A">
              <w:t>50</w:t>
            </w:r>
          </w:p>
        </w:tc>
        <w:tc>
          <w:tcPr>
            <w:tcW w:w="559" w:type="pct"/>
            <w:tcBorders>
              <w:top w:val="single" w:sz="4" w:space="0" w:color="auto"/>
              <w:left w:val="single" w:sz="4" w:space="0" w:color="auto"/>
              <w:bottom w:val="single" w:sz="4" w:space="0" w:color="auto"/>
              <w:right w:val="single" w:sz="4" w:space="0" w:color="auto"/>
            </w:tcBorders>
            <w:vAlign w:val="center"/>
            <w:hideMark/>
          </w:tcPr>
          <w:p w14:paraId="61B38F11" w14:textId="77777777" w:rsidR="00841F99" w:rsidRPr="0077765A" w:rsidRDefault="00841F99" w:rsidP="00841F99">
            <w:r w:rsidRPr="0077765A">
              <w:t>10</w:t>
            </w:r>
          </w:p>
        </w:tc>
        <w:tc>
          <w:tcPr>
            <w:tcW w:w="559" w:type="pct"/>
            <w:tcBorders>
              <w:top w:val="single" w:sz="4" w:space="0" w:color="auto"/>
              <w:left w:val="single" w:sz="4" w:space="0" w:color="auto"/>
              <w:bottom w:val="single" w:sz="4" w:space="0" w:color="auto"/>
              <w:right w:val="single" w:sz="4" w:space="0" w:color="auto"/>
            </w:tcBorders>
            <w:vAlign w:val="center"/>
            <w:hideMark/>
          </w:tcPr>
          <w:p w14:paraId="40846514" w14:textId="77777777" w:rsidR="00841F99" w:rsidRPr="0077765A" w:rsidRDefault="00841F99" w:rsidP="00841F99">
            <w:r w:rsidRPr="0077765A">
              <w:t>18</w:t>
            </w:r>
          </w:p>
        </w:tc>
        <w:tc>
          <w:tcPr>
            <w:tcW w:w="813" w:type="pct"/>
            <w:tcBorders>
              <w:top w:val="single" w:sz="4" w:space="0" w:color="auto"/>
              <w:left w:val="single" w:sz="4" w:space="0" w:color="auto"/>
              <w:bottom w:val="single" w:sz="4" w:space="0" w:color="auto"/>
              <w:right w:val="single" w:sz="4" w:space="0" w:color="auto"/>
            </w:tcBorders>
            <w:vAlign w:val="center"/>
            <w:hideMark/>
          </w:tcPr>
          <w:p w14:paraId="32268B4E" w14:textId="77777777" w:rsidR="00841F99" w:rsidRPr="0077765A" w:rsidRDefault="00841F99" w:rsidP="00841F99">
            <w:r w:rsidRPr="0077765A">
              <w:t>24.99</w:t>
            </w:r>
          </w:p>
        </w:tc>
        <w:tc>
          <w:tcPr>
            <w:tcW w:w="813" w:type="pct"/>
            <w:tcBorders>
              <w:top w:val="single" w:sz="4" w:space="0" w:color="auto"/>
              <w:left w:val="single" w:sz="4" w:space="0" w:color="auto"/>
              <w:bottom w:val="single" w:sz="4" w:space="0" w:color="auto"/>
              <w:right w:val="single" w:sz="4" w:space="0" w:color="auto"/>
            </w:tcBorders>
            <w:vAlign w:val="center"/>
            <w:hideMark/>
          </w:tcPr>
          <w:p w14:paraId="0BBAFD6A" w14:textId="77777777" w:rsidR="00841F99" w:rsidRPr="0077765A" w:rsidRDefault="00841F99" w:rsidP="00841F99">
            <w:r w:rsidRPr="0077765A">
              <w:t>27.06</w:t>
            </w:r>
          </w:p>
        </w:tc>
        <w:tc>
          <w:tcPr>
            <w:tcW w:w="691" w:type="pct"/>
            <w:tcBorders>
              <w:top w:val="single" w:sz="4" w:space="0" w:color="auto"/>
              <w:left w:val="single" w:sz="4" w:space="0" w:color="auto"/>
              <w:bottom w:val="single" w:sz="4" w:space="0" w:color="auto"/>
              <w:right w:val="single" w:sz="4" w:space="0" w:color="auto"/>
            </w:tcBorders>
            <w:vAlign w:val="bottom"/>
            <w:hideMark/>
          </w:tcPr>
          <w:p w14:paraId="1F988953" w14:textId="77777777" w:rsidR="00841F99" w:rsidRPr="0077765A" w:rsidRDefault="00841F99" w:rsidP="00841F99">
            <w:r w:rsidRPr="0077765A">
              <w:t>157</w:t>
            </w:r>
          </w:p>
        </w:tc>
        <w:tc>
          <w:tcPr>
            <w:tcW w:w="692" w:type="pct"/>
            <w:tcBorders>
              <w:top w:val="single" w:sz="4" w:space="0" w:color="auto"/>
              <w:left w:val="single" w:sz="4" w:space="0" w:color="auto"/>
              <w:bottom w:val="single" w:sz="4" w:space="0" w:color="auto"/>
              <w:right w:val="single" w:sz="4" w:space="0" w:color="auto"/>
            </w:tcBorders>
            <w:vAlign w:val="bottom"/>
            <w:hideMark/>
          </w:tcPr>
          <w:p w14:paraId="39D9095F" w14:textId="77777777" w:rsidR="00841F99" w:rsidRPr="0077765A" w:rsidRDefault="00841F99" w:rsidP="00841F99">
            <w:r w:rsidRPr="0077765A">
              <w:t>0.0179</w:t>
            </w:r>
          </w:p>
        </w:tc>
      </w:tr>
      <w:tr w:rsidR="00841F99" w:rsidRPr="0077765A" w14:paraId="4152DF3F"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5833D281" w14:textId="77777777" w:rsidR="00841F99" w:rsidRPr="0077765A" w:rsidRDefault="00841F99" w:rsidP="00841F99">
            <w:r w:rsidRPr="0077765A">
              <w:t>50</w:t>
            </w:r>
          </w:p>
        </w:tc>
        <w:tc>
          <w:tcPr>
            <w:tcW w:w="559" w:type="pct"/>
            <w:tcBorders>
              <w:top w:val="single" w:sz="4" w:space="0" w:color="auto"/>
              <w:left w:val="single" w:sz="4" w:space="0" w:color="auto"/>
              <w:bottom w:val="single" w:sz="4" w:space="0" w:color="auto"/>
              <w:right w:val="single" w:sz="4" w:space="0" w:color="auto"/>
            </w:tcBorders>
            <w:vAlign w:val="center"/>
            <w:hideMark/>
          </w:tcPr>
          <w:p w14:paraId="571F775A" w14:textId="77777777" w:rsidR="00841F99" w:rsidRPr="0077765A" w:rsidRDefault="00841F99" w:rsidP="00841F99">
            <w:r w:rsidRPr="0077765A">
              <w:t>12</w:t>
            </w:r>
          </w:p>
        </w:tc>
        <w:tc>
          <w:tcPr>
            <w:tcW w:w="559" w:type="pct"/>
            <w:tcBorders>
              <w:top w:val="single" w:sz="4" w:space="0" w:color="auto"/>
              <w:left w:val="single" w:sz="4" w:space="0" w:color="auto"/>
              <w:bottom w:val="single" w:sz="4" w:space="0" w:color="auto"/>
              <w:right w:val="single" w:sz="4" w:space="0" w:color="auto"/>
            </w:tcBorders>
            <w:vAlign w:val="center"/>
            <w:hideMark/>
          </w:tcPr>
          <w:p w14:paraId="6D32A563" w14:textId="77777777" w:rsidR="00841F99" w:rsidRPr="0077765A" w:rsidRDefault="00841F99" w:rsidP="00841F99">
            <w:r w:rsidRPr="0077765A">
              <w:t>20</w:t>
            </w:r>
          </w:p>
        </w:tc>
        <w:tc>
          <w:tcPr>
            <w:tcW w:w="813" w:type="pct"/>
            <w:tcBorders>
              <w:top w:val="single" w:sz="4" w:space="0" w:color="auto"/>
              <w:left w:val="single" w:sz="4" w:space="0" w:color="auto"/>
              <w:bottom w:val="single" w:sz="4" w:space="0" w:color="auto"/>
              <w:right w:val="single" w:sz="4" w:space="0" w:color="auto"/>
            </w:tcBorders>
            <w:vAlign w:val="center"/>
            <w:hideMark/>
          </w:tcPr>
          <w:p w14:paraId="4AFFC42B" w14:textId="77777777" w:rsidR="00841F99" w:rsidRPr="0077765A" w:rsidRDefault="00841F99" w:rsidP="00841F99">
            <w:r w:rsidRPr="0077765A">
              <w:t>24.99</w:t>
            </w:r>
          </w:p>
        </w:tc>
        <w:tc>
          <w:tcPr>
            <w:tcW w:w="813" w:type="pct"/>
            <w:tcBorders>
              <w:top w:val="single" w:sz="4" w:space="0" w:color="auto"/>
              <w:left w:val="single" w:sz="4" w:space="0" w:color="auto"/>
              <w:bottom w:val="single" w:sz="4" w:space="0" w:color="auto"/>
              <w:right w:val="single" w:sz="4" w:space="0" w:color="auto"/>
            </w:tcBorders>
            <w:vAlign w:val="center"/>
            <w:hideMark/>
          </w:tcPr>
          <w:p w14:paraId="5115938A" w14:textId="77777777" w:rsidR="00841F99" w:rsidRPr="0077765A" w:rsidRDefault="00841F99" w:rsidP="00841F99">
            <w:r w:rsidRPr="0077765A">
              <w:t>27.06</w:t>
            </w:r>
          </w:p>
        </w:tc>
        <w:tc>
          <w:tcPr>
            <w:tcW w:w="691" w:type="pct"/>
            <w:tcBorders>
              <w:top w:val="single" w:sz="4" w:space="0" w:color="auto"/>
              <w:left w:val="single" w:sz="4" w:space="0" w:color="auto"/>
              <w:bottom w:val="single" w:sz="4" w:space="0" w:color="auto"/>
              <w:right w:val="single" w:sz="4" w:space="0" w:color="auto"/>
            </w:tcBorders>
            <w:vAlign w:val="bottom"/>
            <w:hideMark/>
          </w:tcPr>
          <w:p w14:paraId="43CA00E1" w14:textId="77777777" w:rsidR="00841F99" w:rsidRPr="0077765A" w:rsidRDefault="00841F99" w:rsidP="00841F99">
            <w:r w:rsidRPr="0077765A">
              <w:t>115</w:t>
            </w:r>
          </w:p>
        </w:tc>
        <w:tc>
          <w:tcPr>
            <w:tcW w:w="692" w:type="pct"/>
            <w:tcBorders>
              <w:top w:val="single" w:sz="4" w:space="0" w:color="auto"/>
              <w:left w:val="single" w:sz="4" w:space="0" w:color="auto"/>
              <w:bottom w:val="single" w:sz="4" w:space="0" w:color="auto"/>
              <w:right w:val="single" w:sz="4" w:space="0" w:color="auto"/>
            </w:tcBorders>
            <w:vAlign w:val="bottom"/>
            <w:hideMark/>
          </w:tcPr>
          <w:p w14:paraId="37909939" w14:textId="77777777" w:rsidR="00841F99" w:rsidRPr="0077765A" w:rsidRDefault="00841F99" w:rsidP="00841F99">
            <w:r w:rsidRPr="0077765A">
              <w:t>0.0131</w:t>
            </w:r>
          </w:p>
        </w:tc>
      </w:tr>
      <w:tr w:rsidR="00841F99" w:rsidRPr="0077765A" w14:paraId="5414C282"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234B4EED" w14:textId="77777777" w:rsidR="00841F99" w:rsidRPr="0077765A" w:rsidRDefault="00841F99" w:rsidP="00841F99">
            <w:r w:rsidRPr="0077765A">
              <w:t>50</w:t>
            </w:r>
          </w:p>
        </w:tc>
        <w:tc>
          <w:tcPr>
            <w:tcW w:w="559" w:type="pct"/>
            <w:tcBorders>
              <w:top w:val="single" w:sz="4" w:space="0" w:color="auto"/>
              <w:left w:val="single" w:sz="4" w:space="0" w:color="auto"/>
              <w:bottom w:val="single" w:sz="4" w:space="0" w:color="auto"/>
              <w:right w:val="single" w:sz="4" w:space="0" w:color="auto"/>
            </w:tcBorders>
            <w:vAlign w:val="center"/>
            <w:hideMark/>
          </w:tcPr>
          <w:p w14:paraId="1B1FA82D" w14:textId="77777777" w:rsidR="00841F99" w:rsidRPr="0077765A" w:rsidRDefault="00841F99" w:rsidP="00841F99">
            <w:r w:rsidRPr="0077765A">
              <w:t>8</w:t>
            </w:r>
          </w:p>
        </w:tc>
        <w:tc>
          <w:tcPr>
            <w:tcW w:w="559" w:type="pct"/>
            <w:tcBorders>
              <w:top w:val="single" w:sz="4" w:space="0" w:color="auto"/>
              <w:left w:val="single" w:sz="4" w:space="0" w:color="auto"/>
              <w:bottom w:val="single" w:sz="4" w:space="0" w:color="auto"/>
              <w:right w:val="single" w:sz="4" w:space="0" w:color="auto"/>
            </w:tcBorders>
            <w:vAlign w:val="center"/>
            <w:hideMark/>
          </w:tcPr>
          <w:p w14:paraId="2883842A" w14:textId="77777777" w:rsidR="00841F99" w:rsidRPr="0077765A" w:rsidRDefault="00841F99" w:rsidP="00841F99">
            <w:r w:rsidRPr="0077765A">
              <w:t>18</w:t>
            </w:r>
          </w:p>
        </w:tc>
        <w:tc>
          <w:tcPr>
            <w:tcW w:w="813" w:type="pct"/>
            <w:tcBorders>
              <w:top w:val="single" w:sz="4" w:space="0" w:color="auto"/>
              <w:left w:val="single" w:sz="4" w:space="0" w:color="auto"/>
              <w:bottom w:val="single" w:sz="4" w:space="0" w:color="auto"/>
              <w:right w:val="single" w:sz="4" w:space="0" w:color="auto"/>
            </w:tcBorders>
            <w:vAlign w:val="center"/>
            <w:hideMark/>
          </w:tcPr>
          <w:p w14:paraId="5872137A" w14:textId="77777777" w:rsidR="00841F99" w:rsidRPr="0077765A" w:rsidRDefault="00841F99" w:rsidP="00841F99">
            <w:r w:rsidRPr="0077765A">
              <w:t>24.99</w:t>
            </w:r>
          </w:p>
        </w:tc>
        <w:tc>
          <w:tcPr>
            <w:tcW w:w="813" w:type="pct"/>
            <w:tcBorders>
              <w:top w:val="single" w:sz="4" w:space="0" w:color="auto"/>
              <w:left w:val="single" w:sz="4" w:space="0" w:color="auto"/>
              <w:bottom w:val="single" w:sz="4" w:space="0" w:color="auto"/>
              <w:right w:val="single" w:sz="4" w:space="0" w:color="auto"/>
            </w:tcBorders>
            <w:vAlign w:val="center"/>
            <w:hideMark/>
          </w:tcPr>
          <w:p w14:paraId="2B620F74" w14:textId="77777777" w:rsidR="00841F99" w:rsidRPr="0077765A" w:rsidRDefault="00841F99" w:rsidP="00841F99">
            <w:r w:rsidRPr="0077765A">
              <w:t>27.06</w:t>
            </w:r>
          </w:p>
        </w:tc>
        <w:tc>
          <w:tcPr>
            <w:tcW w:w="691" w:type="pct"/>
            <w:tcBorders>
              <w:top w:val="single" w:sz="4" w:space="0" w:color="auto"/>
              <w:left w:val="single" w:sz="4" w:space="0" w:color="auto"/>
              <w:bottom w:val="single" w:sz="4" w:space="0" w:color="auto"/>
              <w:right w:val="single" w:sz="4" w:space="0" w:color="auto"/>
            </w:tcBorders>
            <w:vAlign w:val="bottom"/>
            <w:hideMark/>
          </w:tcPr>
          <w:p w14:paraId="6BF7B0B3" w14:textId="77777777" w:rsidR="00841F99" w:rsidRPr="0077765A" w:rsidRDefault="00841F99" w:rsidP="00841F99">
            <w:r w:rsidRPr="0077765A">
              <w:t>255</w:t>
            </w:r>
          </w:p>
        </w:tc>
        <w:tc>
          <w:tcPr>
            <w:tcW w:w="692" w:type="pct"/>
            <w:tcBorders>
              <w:top w:val="single" w:sz="4" w:space="0" w:color="auto"/>
              <w:left w:val="single" w:sz="4" w:space="0" w:color="auto"/>
              <w:bottom w:val="single" w:sz="4" w:space="0" w:color="auto"/>
              <w:right w:val="single" w:sz="4" w:space="0" w:color="auto"/>
            </w:tcBorders>
            <w:vAlign w:val="bottom"/>
            <w:hideMark/>
          </w:tcPr>
          <w:p w14:paraId="1842C1E2" w14:textId="77777777" w:rsidR="00841F99" w:rsidRPr="0077765A" w:rsidRDefault="00841F99" w:rsidP="00841F99">
            <w:r w:rsidRPr="0077765A">
              <w:t>0.0291</w:t>
            </w:r>
          </w:p>
        </w:tc>
      </w:tr>
      <w:tr w:rsidR="00841F99" w:rsidRPr="0077765A" w14:paraId="305435BA"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3B76D30A" w14:textId="77777777" w:rsidR="00841F99" w:rsidRPr="0077765A" w:rsidRDefault="00841F99" w:rsidP="00841F99">
            <w:r w:rsidRPr="0077765A">
              <w:t>50</w:t>
            </w:r>
          </w:p>
        </w:tc>
        <w:tc>
          <w:tcPr>
            <w:tcW w:w="559" w:type="pct"/>
            <w:tcBorders>
              <w:top w:val="single" w:sz="4" w:space="0" w:color="auto"/>
              <w:left w:val="single" w:sz="4" w:space="0" w:color="auto"/>
              <w:bottom w:val="single" w:sz="4" w:space="0" w:color="auto"/>
              <w:right w:val="single" w:sz="4" w:space="0" w:color="auto"/>
            </w:tcBorders>
            <w:vAlign w:val="center"/>
            <w:hideMark/>
          </w:tcPr>
          <w:p w14:paraId="588AE9FE" w14:textId="77777777" w:rsidR="00841F99" w:rsidRPr="0077765A" w:rsidRDefault="00841F99" w:rsidP="00841F99">
            <w:r w:rsidRPr="0077765A">
              <w:t>10</w:t>
            </w:r>
          </w:p>
        </w:tc>
        <w:tc>
          <w:tcPr>
            <w:tcW w:w="559" w:type="pct"/>
            <w:tcBorders>
              <w:top w:val="single" w:sz="4" w:space="0" w:color="auto"/>
              <w:left w:val="single" w:sz="4" w:space="0" w:color="auto"/>
              <w:bottom w:val="single" w:sz="4" w:space="0" w:color="auto"/>
              <w:right w:val="single" w:sz="4" w:space="0" w:color="auto"/>
            </w:tcBorders>
            <w:vAlign w:val="center"/>
            <w:hideMark/>
          </w:tcPr>
          <w:p w14:paraId="643F9A6D" w14:textId="77777777" w:rsidR="00841F99" w:rsidRPr="0077765A" w:rsidRDefault="00841F99" w:rsidP="00841F99">
            <w:r w:rsidRPr="0077765A">
              <w:t>20</w:t>
            </w:r>
          </w:p>
        </w:tc>
        <w:tc>
          <w:tcPr>
            <w:tcW w:w="813" w:type="pct"/>
            <w:tcBorders>
              <w:top w:val="single" w:sz="4" w:space="0" w:color="auto"/>
              <w:left w:val="single" w:sz="4" w:space="0" w:color="auto"/>
              <w:bottom w:val="single" w:sz="4" w:space="0" w:color="auto"/>
              <w:right w:val="single" w:sz="4" w:space="0" w:color="auto"/>
            </w:tcBorders>
            <w:vAlign w:val="center"/>
            <w:hideMark/>
          </w:tcPr>
          <w:p w14:paraId="771429AD" w14:textId="77777777" w:rsidR="00841F99" w:rsidRPr="0077765A" w:rsidRDefault="00841F99" w:rsidP="00841F99">
            <w:r w:rsidRPr="0077765A">
              <w:t>24.99</w:t>
            </w:r>
          </w:p>
        </w:tc>
        <w:tc>
          <w:tcPr>
            <w:tcW w:w="813" w:type="pct"/>
            <w:tcBorders>
              <w:top w:val="single" w:sz="4" w:space="0" w:color="auto"/>
              <w:left w:val="single" w:sz="4" w:space="0" w:color="auto"/>
              <w:bottom w:val="single" w:sz="4" w:space="0" w:color="auto"/>
              <w:right w:val="single" w:sz="4" w:space="0" w:color="auto"/>
            </w:tcBorders>
            <w:vAlign w:val="center"/>
            <w:hideMark/>
          </w:tcPr>
          <w:p w14:paraId="5B8FC922" w14:textId="77777777" w:rsidR="00841F99" w:rsidRPr="0077765A" w:rsidRDefault="00841F99" w:rsidP="00841F99">
            <w:r w:rsidRPr="0077765A">
              <w:t>27.06</w:t>
            </w:r>
          </w:p>
        </w:tc>
        <w:tc>
          <w:tcPr>
            <w:tcW w:w="691" w:type="pct"/>
            <w:tcBorders>
              <w:top w:val="single" w:sz="4" w:space="0" w:color="auto"/>
              <w:left w:val="single" w:sz="4" w:space="0" w:color="auto"/>
              <w:bottom w:val="single" w:sz="4" w:space="0" w:color="auto"/>
              <w:right w:val="single" w:sz="4" w:space="0" w:color="auto"/>
            </w:tcBorders>
            <w:vAlign w:val="bottom"/>
            <w:hideMark/>
          </w:tcPr>
          <w:p w14:paraId="3623FDC9" w14:textId="77777777" w:rsidR="00841F99" w:rsidRPr="0077765A" w:rsidRDefault="00841F99" w:rsidP="00841F99">
            <w:r w:rsidRPr="0077765A">
              <w:t>180</w:t>
            </w:r>
          </w:p>
        </w:tc>
        <w:tc>
          <w:tcPr>
            <w:tcW w:w="692" w:type="pct"/>
            <w:tcBorders>
              <w:top w:val="single" w:sz="4" w:space="0" w:color="auto"/>
              <w:left w:val="single" w:sz="4" w:space="0" w:color="auto"/>
              <w:bottom w:val="single" w:sz="4" w:space="0" w:color="auto"/>
              <w:right w:val="single" w:sz="4" w:space="0" w:color="auto"/>
            </w:tcBorders>
            <w:vAlign w:val="bottom"/>
            <w:hideMark/>
          </w:tcPr>
          <w:p w14:paraId="1DCBD918" w14:textId="77777777" w:rsidR="00841F99" w:rsidRPr="0077765A" w:rsidRDefault="00841F99" w:rsidP="00841F99">
            <w:r w:rsidRPr="0077765A">
              <w:t>0.0206</w:t>
            </w:r>
          </w:p>
        </w:tc>
      </w:tr>
      <w:tr w:rsidR="00841F99" w:rsidRPr="0077765A" w14:paraId="7AC5C979"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299DE967" w14:textId="77777777" w:rsidR="00841F99" w:rsidRPr="0077765A" w:rsidRDefault="00841F99" w:rsidP="00841F99">
            <w:r w:rsidRPr="0077765A">
              <w:t>50</w:t>
            </w:r>
          </w:p>
        </w:tc>
        <w:tc>
          <w:tcPr>
            <w:tcW w:w="559" w:type="pct"/>
            <w:tcBorders>
              <w:top w:val="single" w:sz="4" w:space="0" w:color="auto"/>
              <w:left w:val="single" w:sz="4" w:space="0" w:color="auto"/>
              <w:bottom w:val="single" w:sz="4" w:space="0" w:color="auto"/>
              <w:right w:val="single" w:sz="4" w:space="0" w:color="auto"/>
            </w:tcBorders>
            <w:vAlign w:val="center"/>
            <w:hideMark/>
          </w:tcPr>
          <w:p w14:paraId="2A0FDD2D" w14:textId="77777777" w:rsidR="00841F99" w:rsidRPr="0077765A" w:rsidRDefault="00841F99" w:rsidP="00841F99">
            <w:r w:rsidRPr="0077765A">
              <w:t>12</w:t>
            </w:r>
          </w:p>
        </w:tc>
        <w:tc>
          <w:tcPr>
            <w:tcW w:w="559" w:type="pct"/>
            <w:tcBorders>
              <w:top w:val="single" w:sz="4" w:space="0" w:color="auto"/>
              <w:left w:val="single" w:sz="4" w:space="0" w:color="auto"/>
              <w:bottom w:val="single" w:sz="4" w:space="0" w:color="auto"/>
              <w:right w:val="single" w:sz="4" w:space="0" w:color="auto"/>
            </w:tcBorders>
            <w:vAlign w:val="center"/>
            <w:hideMark/>
          </w:tcPr>
          <w:p w14:paraId="3DA4C923" w14:textId="77777777" w:rsidR="00841F99" w:rsidRPr="0077765A" w:rsidRDefault="00841F99" w:rsidP="00841F99">
            <w:r w:rsidRPr="0077765A">
              <w:t>22</w:t>
            </w:r>
          </w:p>
        </w:tc>
        <w:tc>
          <w:tcPr>
            <w:tcW w:w="813" w:type="pct"/>
            <w:tcBorders>
              <w:top w:val="single" w:sz="4" w:space="0" w:color="auto"/>
              <w:left w:val="single" w:sz="4" w:space="0" w:color="auto"/>
              <w:bottom w:val="single" w:sz="4" w:space="0" w:color="auto"/>
              <w:right w:val="single" w:sz="4" w:space="0" w:color="auto"/>
            </w:tcBorders>
            <w:vAlign w:val="center"/>
            <w:hideMark/>
          </w:tcPr>
          <w:p w14:paraId="75C5099F" w14:textId="77777777" w:rsidR="00841F99" w:rsidRPr="0077765A" w:rsidRDefault="00841F99" w:rsidP="00841F99">
            <w:r w:rsidRPr="0077765A">
              <w:t>24.99</w:t>
            </w:r>
          </w:p>
        </w:tc>
        <w:tc>
          <w:tcPr>
            <w:tcW w:w="813" w:type="pct"/>
            <w:tcBorders>
              <w:top w:val="single" w:sz="4" w:space="0" w:color="auto"/>
              <w:left w:val="single" w:sz="4" w:space="0" w:color="auto"/>
              <w:bottom w:val="single" w:sz="4" w:space="0" w:color="auto"/>
              <w:right w:val="single" w:sz="4" w:space="0" w:color="auto"/>
            </w:tcBorders>
            <w:vAlign w:val="center"/>
            <w:hideMark/>
          </w:tcPr>
          <w:p w14:paraId="230F04A9" w14:textId="77777777" w:rsidR="00841F99" w:rsidRPr="0077765A" w:rsidRDefault="00841F99" w:rsidP="00841F99">
            <w:r w:rsidRPr="0077765A">
              <w:t>27.06</w:t>
            </w:r>
          </w:p>
        </w:tc>
        <w:tc>
          <w:tcPr>
            <w:tcW w:w="691" w:type="pct"/>
            <w:tcBorders>
              <w:top w:val="single" w:sz="4" w:space="0" w:color="auto"/>
              <w:left w:val="single" w:sz="4" w:space="0" w:color="auto"/>
              <w:bottom w:val="single" w:sz="4" w:space="0" w:color="auto"/>
              <w:right w:val="single" w:sz="4" w:space="0" w:color="auto"/>
            </w:tcBorders>
            <w:vAlign w:val="bottom"/>
            <w:hideMark/>
          </w:tcPr>
          <w:p w14:paraId="12329074" w14:textId="77777777" w:rsidR="00841F99" w:rsidRPr="0077765A" w:rsidRDefault="00841F99" w:rsidP="00841F99">
            <w:r w:rsidRPr="0077765A">
              <w:t>134</w:t>
            </w:r>
          </w:p>
        </w:tc>
        <w:tc>
          <w:tcPr>
            <w:tcW w:w="692" w:type="pct"/>
            <w:tcBorders>
              <w:top w:val="single" w:sz="4" w:space="0" w:color="auto"/>
              <w:left w:val="single" w:sz="4" w:space="0" w:color="auto"/>
              <w:bottom w:val="single" w:sz="4" w:space="0" w:color="auto"/>
              <w:right w:val="single" w:sz="4" w:space="0" w:color="auto"/>
            </w:tcBorders>
            <w:vAlign w:val="bottom"/>
            <w:hideMark/>
          </w:tcPr>
          <w:p w14:paraId="38DC6970" w14:textId="77777777" w:rsidR="00841F99" w:rsidRPr="0077765A" w:rsidRDefault="00841F99" w:rsidP="00841F99">
            <w:r w:rsidRPr="0077765A">
              <w:t>0.0153</w:t>
            </w:r>
          </w:p>
        </w:tc>
      </w:tr>
      <w:tr w:rsidR="00841F99" w:rsidRPr="0077765A" w14:paraId="1EF401BE"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10CF145B" w14:textId="77777777" w:rsidR="00841F99" w:rsidRPr="0077765A" w:rsidRDefault="00841F99" w:rsidP="00841F99">
            <w:r w:rsidRPr="0077765A">
              <w:t>80</w:t>
            </w:r>
          </w:p>
        </w:tc>
        <w:tc>
          <w:tcPr>
            <w:tcW w:w="559" w:type="pct"/>
            <w:tcBorders>
              <w:top w:val="single" w:sz="4" w:space="0" w:color="auto"/>
              <w:left w:val="single" w:sz="4" w:space="0" w:color="auto"/>
              <w:bottom w:val="single" w:sz="4" w:space="0" w:color="auto"/>
              <w:right w:val="single" w:sz="4" w:space="0" w:color="auto"/>
            </w:tcBorders>
            <w:vAlign w:val="center"/>
            <w:hideMark/>
          </w:tcPr>
          <w:p w14:paraId="734CA206" w14:textId="77777777" w:rsidR="00841F99" w:rsidRPr="0077765A" w:rsidRDefault="00841F99" w:rsidP="00841F99">
            <w:r w:rsidRPr="0077765A">
              <w:t>8</w:t>
            </w:r>
          </w:p>
        </w:tc>
        <w:tc>
          <w:tcPr>
            <w:tcW w:w="559" w:type="pct"/>
            <w:tcBorders>
              <w:top w:val="single" w:sz="4" w:space="0" w:color="auto"/>
              <w:left w:val="single" w:sz="4" w:space="0" w:color="auto"/>
              <w:bottom w:val="single" w:sz="4" w:space="0" w:color="auto"/>
              <w:right w:val="single" w:sz="4" w:space="0" w:color="auto"/>
            </w:tcBorders>
            <w:vAlign w:val="center"/>
            <w:hideMark/>
          </w:tcPr>
          <w:p w14:paraId="5DF0BE82" w14:textId="77777777" w:rsidR="00841F99" w:rsidRPr="0077765A" w:rsidRDefault="00841F99" w:rsidP="00841F99">
            <w:r w:rsidRPr="0077765A">
              <w:t>16</w:t>
            </w:r>
          </w:p>
        </w:tc>
        <w:tc>
          <w:tcPr>
            <w:tcW w:w="813" w:type="pct"/>
            <w:tcBorders>
              <w:top w:val="single" w:sz="4" w:space="0" w:color="auto"/>
              <w:left w:val="single" w:sz="4" w:space="0" w:color="auto"/>
              <w:bottom w:val="single" w:sz="4" w:space="0" w:color="auto"/>
              <w:right w:val="single" w:sz="4" w:space="0" w:color="auto"/>
            </w:tcBorders>
            <w:vAlign w:val="center"/>
            <w:hideMark/>
          </w:tcPr>
          <w:p w14:paraId="77C964A7" w14:textId="77777777" w:rsidR="00841F99" w:rsidRPr="0077765A" w:rsidRDefault="00841F99" w:rsidP="00841F99">
            <w:r w:rsidRPr="0077765A">
              <w:t>31.84</w:t>
            </w:r>
          </w:p>
        </w:tc>
        <w:tc>
          <w:tcPr>
            <w:tcW w:w="813" w:type="pct"/>
            <w:tcBorders>
              <w:top w:val="single" w:sz="4" w:space="0" w:color="auto"/>
              <w:left w:val="single" w:sz="4" w:space="0" w:color="auto"/>
              <w:bottom w:val="single" w:sz="4" w:space="0" w:color="auto"/>
              <w:right w:val="single" w:sz="4" w:space="0" w:color="auto"/>
            </w:tcBorders>
            <w:vAlign w:val="center"/>
            <w:hideMark/>
          </w:tcPr>
          <w:p w14:paraId="04275C4C" w14:textId="77777777" w:rsidR="00841F99" w:rsidRPr="0077765A" w:rsidRDefault="00841F99" w:rsidP="00841F99">
            <w:r w:rsidRPr="0077765A">
              <w:t>34.14</w:t>
            </w:r>
          </w:p>
        </w:tc>
        <w:tc>
          <w:tcPr>
            <w:tcW w:w="691" w:type="pct"/>
            <w:tcBorders>
              <w:top w:val="single" w:sz="4" w:space="0" w:color="auto"/>
              <w:left w:val="single" w:sz="4" w:space="0" w:color="auto"/>
              <w:bottom w:val="single" w:sz="4" w:space="0" w:color="auto"/>
              <w:right w:val="single" w:sz="4" w:space="0" w:color="auto"/>
            </w:tcBorders>
            <w:vAlign w:val="bottom"/>
            <w:hideMark/>
          </w:tcPr>
          <w:p w14:paraId="750C8C60" w14:textId="77777777" w:rsidR="00841F99" w:rsidRPr="0077765A" w:rsidRDefault="00841F99" w:rsidP="00841F99">
            <w:r w:rsidRPr="0077765A">
              <w:t>290</w:t>
            </w:r>
          </w:p>
        </w:tc>
        <w:tc>
          <w:tcPr>
            <w:tcW w:w="692" w:type="pct"/>
            <w:tcBorders>
              <w:top w:val="single" w:sz="4" w:space="0" w:color="auto"/>
              <w:left w:val="single" w:sz="4" w:space="0" w:color="auto"/>
              <w:bottom w:val="single" w:sz="4" w:space="0" w:color="auto"/>
              <w:right w:val="single" w:sz="4" w:space="0" w:color="auto"/>
            </w:tcBorders>
            <w:vAlign w:val="bottom"/>
            <w:hideMark/>
          </w:tcPr>
          <w:p w14:paraId="7D7224A0" w14:textId="77777777" w:rsidR="00841F99" w:rsidRPr="0077765A" w:rsidRDefault="00841F99" w:rsidP="00841F99">
            <w:r w:rsidRPr="0077765A">
              <w:t>0.0331</w:t>
            </w:r>
          </w:p>
        </w:tc>
      </w:tr>
      <w:tr w:rsidR="00841F99" w:rsidRPr="0077765A" w14:paraId="46EB8624"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11F393FE" w14:textId="77777777" w:rsidR="00841F99" w:rsidRPr="0077765A" w:rsidRDefault="00841F99" w:rsidP="00841F99">
            <w:r w:rsidRPr="0077765A">
              <w:t>80</w:t>
            </w:r>
          </w:p>
        </w:tc>
        <w:tc>
          <w:tcPr>
            <w:tcW w:w="559" w:type="pct"/>
            <w:tcBorders>
              <w:top w:val="single" w:sz="4" w:space="0" w:color="auto"/>
              <w:left w:val="single" w:sz="4" w:space="0" w:color="auto"/>
              <w:bottom w:val="single" w:sz="4" w:space="0" w:color="auto"/>
              <w:right w:val="single" w:sz="4" w:space="0" w:color="auto"/>
            </w:tcBorders>
            <w:vAlign w:val="center"/>
            <w:hideMark/>
          </w:tcPr>
          <w:p w14:paraId="48813311" w14:textId="77777777" w:rsidR="00841F99" w:rsidRPr="0077765A" w:rsidRDefault="00841F99" w:rsidP="00841F99">
            <w:r w:rsidRPr="0077765A">
              <w:t>10</w:t>
            </w:r>
          </w:p>
        </w:tc>
        <w:tc>
          <w:tcPr>
            <w:tcW w:w="559" w:type="pct"/>
            <w:tcBorders>
              <w:top w:val="single" w:sz="4" w:space="0" w:color="auto"/>
              <w:left w:val="single" w:sz="4" w:space="0" w:color="auto"/>
              <w:bottom w:val="single" w:sz="4" w:space="0" w:color="auto"/>
              <w:right w:val="single" w:sz="4" w:space="0" w:color="auto"/>
            </w:tcBorders>
            <w:vAlign w:val="center"/>
            <w:hideMark/>
          </w:tcPr>
          <w:p w14:paraId="1F90EB12" w14:textId="77777777" w:rsidR="00841F99" w:rsidRPr="0077765A" w:rsidRDefault="00841F99" w:rsidP="00841F99">
            <w:r w:rsidRPr="0077765A">
              <w:t>18</w:t>
            </w:r>
          </w:p>
        </w:tc>
        <w:tc>
          <w:tcPr>
            <w:tcW w:w="813" w:type="pct"/>
            <w:tcBorders>
              <w:top w:val="single" w:sz="4" w:space="0" w:color="auto"/>
              <w:left w:val="single" w:sz="4" w:space="0" w:color="auto"/>
              <w:bottom w:val="single" w:sz="4" w:space="0" w:color="auto"/>
              <w:right w:val="single" w:sz="4" w:space="0" w:color="auto"/>
            </w:tcBorders>
            <w:vAlign w:val="center"/>
            <w:hideMark/>
          </w:tcPr>
          <w:p w14:paraId="1596C77E" w14:textId="77777777" w:rsidR="00841F99" w:rsidRPr="0077765A" w:rsidRDefault="00841F99" w:rsidP="00841F99">
            <w:r w:rsidRPr="0077765A">
              <w:t>31.84</w:t>
            </w:r>
          </w:p>
        </w:tc>
        <w:tc>
          <w:tcPr>
            <w:tcW w:w="813" w:type="pct"/>
            <w:tcBorders>
              <w:top w:val="single" w:sz="4" w:space="0" w:color="auto"/>
              <w:left w:val="single" w:sz="4" w:space="0" w:color="auto"/>
              <w:bottom w:val="single" w:sz="4" w:space="0" w:color="auto"/>
              <w:right w:val="single" w:sz="4" w:space="0" w:color="auto"/>
            </w:tcBorders>
            <w:vAlign w:val="center"/>
            <w:hideMark/>
          </w:tcPr>
          <w:p w14:paraId="546FD7DB" w14:textId="77777777" w:rsidR="00841F99" w:rsidRPr="0077765A" w:rsidRDefault="00841F99" w:rsidP="00841F99">
            <w:r w:rsidRPr="0077765A">
              <w:t>34.14</w:t>
            </w:r>
          </w:p>
        </w:tc>
        <w:tc>
          <w:tcPr>
            <w:tcW w:w="691" w:type="pct"/>
            <w:tcBorders>
              <w:top w:val="single" w:sz="4" w:space="0" w:color="auto"/>
              <w:left w:val="single" w:sz="4" w:space="0" w:color="auto"/>
              <w:bottom w:val="single" w:sz="4" w:space="0" w:color="auto"/>
              <w:right w:val="single" w:sz="4" w:space="0" w:color="auto"/>
            </w:tcBorders>
            <w:vAlign w:val="bottom"/>
            <w:hideMark/>
          </w:tcPr>
          <w:p w14:paraId="61B8D768" w14:textId="77777777" w:rsidR="00841F99" w:rsidRPr="0077765A" w:rsidRDefault="00841F99" w:rsidP="00841F99">
            <w:r w:rsidRPr="0077765A">
              <w:t>202</w:t>
            </w:r>
          </w:p>
        </w:tc>
        <w:tc>
          <w:tcPr>
            <w:tcW w:w="692" w:type="pct"/>
            <w:tcBorders>
              <w:top w:val="single" w:sz="4" w:space="0" w:color="auto"/>
              <w:left w:val="single" w:sz="4" w:space="0" w:color="auto"/>
              <w:bottom w:val="single" w:sz="4" w:space="0" w:color="auto"/>
              <w:right w:val="single" w:sz="4" w:space="0" w:color="auto"/>
            </w:tcBorders>
            <w:vAlign w:val="bottom"/>
            <w:hideMark/>
          </w:tcPr>
          <w:p w14:paraId="0B2C8B60" w14:textId="77777777" w:rsidR="00841F99" w:rsidRPr="0077765A" w:rsidRDefault="00841F99" w:rsidP="00841F99">
            <w:r w:rsidRPr="0077765A">
              <w:t>0.0231</w:t>
            </w:r>
          </w:p>
        </w:tc>
      </w:tr>
      <w:tr w:rsidR="00841F99" w:rsidRPr="0077765A" w14:paraId="4EDD28CF"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5485E99F" w14:textId="77777777" w:rsidR="00841F99" w:rsidRPr="0077765A" w:rsidRDefault="00841F99" w:rsidP="00841F99">
            <w:r w:rsidRPr="0077765A">
              <w:t>80</w:t>
            </w:r>
          </w:p>
        </w:tc>
        <w:tc>
          <w:tcPr>
            <w:tcW w:w="559" w:type="pct"/>
            <w:tcBorders>
              <w:top w:val="single" w:sz="4" w:space="0" w:color="auto"/>
              <w:left w:val="single" w:sz="4" w:space="0" w:color="auto"/>
              <w:bottom w:val="single" w:sz="4" w:space="0" w:color="auto"/>
              <w:right w:val="single" w:sz="4" w:space="0" w:color="auto"/>
            </w:tcBorders>
            <w:vAlign w:val="center"/>
            <w:hideMark/>
          </w:tcPr>
          <w:p w14:paraId="30604ABC" w14:textId="77777777" w:rsidR="00841F99" w:rsidRPr="0077765A" w:rsidRDefault="00841F99" w:rsidP="00841F99">
            <w:r w:rsidRPr="0077765A">
              <w:t>12</w:t>
            </w:r>
          </w:p>
        </w:tc>
        <w:tc>
          <w:tcPr>
            <w:tcW w:w="559" w:type="pct"/>
            <w:tcBorders>
              <w:top w:val="single" w:sz="4" w:space="0" w:color="auto"/>
              <w:left w:val="single" w:sz="4" w:space="0" w:color="auto"/>
              <w:bottom w:val="single" w:sz="4" w:space="0" w:color="auto"/>
              <w:right w:val="single" w:sz="4" w:space="0" w:color="auto"/>
            </w:tcBorders>
            <w:vAlign w:val="center"/>
            <w:hideMark/>
          </w:tcPr>
          <w:p w14:paraId="791FDD31" w14:textId="77777777" w:rsidR="00841F99" w:rsidRPr="0077765A" w:rsidRDefault="00841F99" w:rsidP="00841F99">
            <w:r w:rsidRPr="0077765A">
              <w:t>20</w:t>
            </w:r>
          </w:p>
        </w:tc>
        <w:tc>
          <w:tcPr>
            <w:tcW w:w="813" w:type="pct"/>
            <w:tcBorders>
              <w:top w:val="single" w:sz="4" w:space="0" w:color="auto"/>
              <w:left w:val="single" w:sz="4" w:space="0" w:color="auto"/>
              <w:bottom w:val="single" w:sz="4" w:space="0" w:color="auto"/>
              <w:right w:val="single" w:sz="4" w:space="0" w:color="auto"/>
            </w:tcBorders>
            <w:vAlign w:val="center"/>
            <w:hideMark/>
          </w:tcPr>
          <w:p w14:paraId="5675AB44" w14:textId="77777777" w:rsidR="00841F99" w:rsidRPr="0077765A" w:rsidRDefault="00841F99" w:rsidP="00841F99">
            <w:r w:rsidRPr="0077765A">
              <w:t>31.84</w:t>
            </w:r>
          </w:p>
        </w:tc>
        <w:tc>
          <w:tcPr>
            <w:tcW w:w="813" w:type="pct"/>
            <w:tcBorders>
              <w:top w:val="single" w:sz="4" w:space="0" w:color="auto"/>
              <w:left w:val="single" w:sz="4" w:space="0" w:color="auto"/>
              <w:bottom w:val="single" w:sz="4" w:space="0" w:color="auto"/>
              <w:right w:val="single" w:sz="4" w:space="0" w:color="auto"/>
            </w:tcBorders>
            <w:vAlign w:val="center"/>
            <w:hideMark/>
          </w:tcPr>
          <w:p w14:paraId="7B384350" w14:textId="77777777" w:rsidR="00841F99" w:rsidRPr="0077765A" w:rsidRDefault="00841F99" w:rsidP="00841F99">
            <w:r w:rsidRPr="0077765A">
              <w:t>34.14</w:t>
            </w:r>
          </w:p>
        </w:tc>
        <w:tc>
          <w:tcPr>
            <w:tcW w:w="691" w:type="pct"/>
            <w:tcBorders>
              <w:top w:val="single" w:sz="4" w:space="0" w:color="auto"/>
              <w:left w:val="single" w:sz="4" w:space="0" w:color="auto"/>
              <w:bottom w:val="single" w:sz="4" w:space="0" w:color="auto"/>
              <w:right w:val="single" w:sz="4" w:space="0" w:color="auto"/>
            </w:tcBorders>
            <w:vAlign w:val="bottom"/>
            <w:hideMark/>
          </w:tcPr>
          <w:p w14:paraId="387B5EAE" w14:textId="77777777" w:rsidR="00841F99" w:rsidRPr="0077765A" w:rsidRDefault="00841F99" w:rsidP="00841F99">
            <w:r w:rsidRPr="0077765A">
              <w:t>149</w:t>
            </w:r>
          </w:p>
        </w:tc>
        <w:tc>
          <w:tcPr>
            <w:tcW w:w="692" w:type="pct"/>
            <w:tcBorders>
              <w:top w:val="single" w:sz="4" w:space="0" w:color="auto"/>
              <w:left w:val="single" w:sz="4" w:space="0" w:color="auto"/>
              <w:bottom w:val="single" w:sz="4" w:space="0" w:color="auto"/>
              <w:right w:val="single" w:sz="4" w:space="0" w:color="auto"/>
            </w:tcBorders>
            <w:vAlign w:val="bottom"/>
            <w:hideMark/>
          </w:tcPr>
          <w:p w14:paraId="6FEC148C" w14:textId="77777777" w:rsidR="00841F99" w:rsidRPr="0077765A" w:rsidRDefault="00841F99" w:rsidP="00841F99">
            <w:r w:rsidRPr="0077765A">
              <w:t>0.0170</w:t>
            </w:r>
          </w:p>
        </w:tc>
      </w:tr>
      <w:tr w:rsidR="00841F99" w:rsidRPr="0077765A" w14:paraId="634DAD73"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1573610C" w14:textId="77777777" w:rsidR="00841F99" w:rsidRPr="0077765A" w:rsidRDefault="00841F99" w:rsidP="00841F99">
            <w:r w:rsidRPr="0077765A">
              <w:t>80</w:t>
            </w:r>
          </w:p>
        </w:tc>
        <w:tc>
          <w:tcPr>
            <w:tcW w:w="559" w:type="pct"/>
            <w:tcBorders>
              <w:top w:val="single" w:sz="4" w:space="0" w:color="auto"/>
              <w:left w:val="single" w:sz="4" w:space="0" w:color="auto"/>
              <w:bottom w:val="single" w:sz="4" w:space="0" w:color="auto"/>
              <w:right w:val="single" w:sz="4" w:space="0" w:color="auto"/>
            </w:tcBorders>
            <w:vAlign w:val="center"/>
            <w:hideMark/>
          </w:tcPr>
          <w:p w14:paraId="065EC6A8" w14:textId="77777777" w:rsidR="00841F99" w:rsidRPr="0077765A" w:rsidRDefault="00841F99" w:rsidP="00841F99">
            <w:r w:rsidRPr="0077765A">
              <w:t>8</w:t>
            </w:r>
          </w:p>
        </w:tc>
        <w:tc>
          <w:tcPr>
            <w:tcW w:w="559" w:type="pct"/>
            <w:tcBorders>
              <w:top w:val="single" w:sz="4" w:space="0" w:color="auto"/>
              <w:left w:val="single" w:sz="4" w:space="0" w:color="auto"/>
              <w:bottom w:val="single" w:sz="4" w:space="0" w:color="auto"/>
              <w:right w:val="single" w:sz="4" w:space="0" w:color="auto"/>
            </w:tcBorders>
            <w:vAlign w:val="center"/>
            <w:hideMark/>
          </w:tcPr>
          <w:p w14:paraId="7CF7BE78" w14:textId="77777777" w:rsidR="00841F99" w:rsidRPr="0077765A" w:rsidRDefault="00841F99" w:rsidP="00841F99">
            <w:r w:rsidRPr="0077765A">
              <w:t>18</w:t>
            </w:r>
          </w:p>
        </w:tc>
        <w:tc>
          <w:tcPr>
            <w:tcW w:w="813" w:type="pct"/>
            <w:tcBorders>
              <w:top w:val="single" w:sz="4" w:space="0" w:color="auto"/>
              <w:left w:val="single" w:sz="4" w:space="0" w:color="auto"/>
              <w:bottom w:val="single" w:sz="4" w:space="0" w:color="auto"/>
              <w:right w:val="single" w:sz="4" w:space="0" w:color="auto"/>
            </w:tcBorders>
            <w:vAlign w:val="center"/>
            <w:hideMark/>
          </w:tcPr>
          <w:p w14:paraId="4752FE93" w14:textId="77777777" w:rsidR="00841F99" w:rsidRPr="0077765A" w:rsidRDefault="00841F99" w:rsidP="00841F99">
            <w:r w:rsidRPr="0077765A">
              <w:t>31.84</w:t>
            </w:r>
          </w:p>
        </w:tc>
        <w:tc>
          <w:tcPr>
            <w:tcW w:w="813" w:type="pct"/>
            <w:tcBorders>
              <w:top w:val="single" w:sz="4" w:space="0" w:color="auto"/>
              <w:left w:val="single" w:sz="4" w:space="0" w:color="auto"/>
              <w:bottom w:val="single" w:sz="4" w:space="0" w:color="auto"/>
              <w:right w:val="single" w:sz="4" w:space="0" w:color="auto"/>
            </w:tcBorders>
            <w:vAlign w:val="center"/>
            <w:hideMark/>
          </w:tcPr>
          <w:p w14:paraId="55FD2657" w14:textId="77777777" w:rsidR="00841F99" w:rsidRPr="0077765A" w:rsidRDefault="00841F99" w:rsidP="00841F99">
            <w:r w:rsidRPr="0077765A">
              <w:t>34.14</w:t>
            </w:r>
          </w:p>
        </w:tc>
        <w:tc>
          <w:tcPr>
            <w:tcW w:w="691" w:type="pct"/>
            <w:tcBorders>
              <w:top w:val="single" w:sz="4" w:space="0" w:color="auto"/>
              <w:left w:val="single" w:sz="4" w:space="0" w:color="auto"/>
              <w:bottom w:val="single" w:sz="4" w:space="0" w:color="auto"/>
              <w:right w:val="single" w:sz="4" w:space="0" w:color="auto"/>
            </w:tcBorders>
            <w:vAlign w:val="bottom"/>
            <w:hideMark/>
          </w:tcPr>
          <w:p w14:paraId="6BB4C8BF" w14:textId="77777777" w:rsidR="00841F99" w:rsidRPr="0077765A" w:rsidRDefault="00841F99" w:rsidP="00841F99">
            <w:r w:rsidRPr="0077765A">
              <w:t>328</w:t>
            </w:r>
          </w:p>
        </w:tc>
        <w:tc>
          <w:tcPr>
            <w:tcW w:w="692" w:type="pct"/>
            <w:tcBorders>
              <w:top w:val="single" w:sz="4" w:space="0" w:color="auto"/>
              <w:left w:val="single" w:sz="4" w:space="0" w:color="auto"/>
              <w:bottom w:val="single" w:sz="4" w:space="0" w:color="auto"/>
              <w:right w:val="single" w:sz="4" w:space="0" w:color="auto"/>
            </w:tcBorders>
            <w:vAlign w:val="bottom"/>
            <w:hideMark/>
          </w:tcPr>
          <w:p w14:paraId="11862BDE" w14:textId="77777777" w:rsidR="00841F99" w:rsidRPr="0077765A" w:rsidRDefault="00841F99" w:rsidP="00841F99">
            <w:r w:rsidRPr="0077765A">
              <w:t>0.0374</w:t>
            </w:r>
          </w:p>
        </w:tc>
      </w:tr>
      <w:tr w:rsidR="00841F99" w:rsidRPr="0077765A" w14:paraId="1F9D4F4E"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360411C2" w14:textId="77777777" w:rsidR="00841F99" w:rsidRPr="0077765A" w:rsidRDefault="00841F99" w:rsidP="00841F99">
            <w:r w:rsidRPr="0077765A">
              <w:t>80</w:t>
            </w:r>
          </w:p>
        </w:tc>
        <w:tc>
          <w:tcPr>
            <w:tcW w:w="559" w:type="pct"/>
            <w:tcBorders>
              <w:top w:val="single" w:sz="4" w:space="0" w:color="auto"/>
              <w:left w:val="single" w:sz="4" w:space="0" w:color="auto"/>
              <w:bottom w:val="single" w:sz="4" w:space="0" w:color="auto"/>
              <w:right w:val="single" w:sz="4" w:space="0" w:color="auto"/>
            </w:tcBorders>
            <w:vAlign w:val="center"/>
            <w:hideMark/>
          </w:tcPr>
          <w:p w14:paraId="552A186A" w14:textId="77777777" w:rsidR="00841F99" w:rsidRPr="0077765A" w:rsidRDefault="00841F99" w:rsidP="00841F99">
            <w:r w:rsidRPr="0077765A">
              <w:t>10</w:t>
            </w:r>
          </w:p>
        </w:tc>
        <w:tc>
          <w:tcPr>
            <w:tcW w:w="559" w:type="pct"/>
            <w:tcBorders>
              <w:top w:val="single" w:sz="4" w:space="0" w:color="auto"/>
              <w:left w:val="single" w:sz="4" w:space="0" w:color="auto"/>
              <w:bottom w:val="single" w:sz="4" w:space="0" w:color="auto"/>
              <w:right w:val="single" w:sz="4" w:space="0" w:color="auto"/>
            </w:tcBorders>
            <w:vAlign w:val="center"/>
            <w:hideMark/>
          </w:tcPr>
          <w:p w14:paraId="4AF78BA6" w14:textId="77777777" w:rsidR="00841F99" w:rsidRPr="0077765A" w:rsidRDefault="00841F99" w:rsidP="00841F99">
            <w:r w:rsidRPr="0077765A">
              <w:t>20</w:t>
            </w:r>
          </w:p>
        </w:tc>
        <w:tc>
          <w:tcPr>
            <w:tcW w:w="813" w:type="pct"/>
            <w:tcBorders>
              <w:top w:val="single" w:sz="4" w:space="0" w:color="auto"/>
              <w:left w:val="single" w:sz="4" w:space="0" w:color="auto"/>
              <w:bottom w:val="single" w:sz="4" w:space="0" w:color="auto"/>
              <w:right w:val="single" w:sz="4" w:space="0" w:color="auto"/>
            </w:tcBorders>
            <w:vAlign w:val="center"/>
            <w:hideMark/>
          </w:tcPr>
          <w:p w14:paraId="15B543C9" w14:textId="77777777" w:rsidR="00841F99" w:rsidRPr="0077765A" w:rsidRDefault="00841F99" w:rsidP="00841F99">
            <w:r w:rsidRPr="0077765A">
              <w:t>31.84</w:t>
            </w:r>
          </w:p>
        </w:tc>
        <w:tc>
          <w:tcPr>
            <w:tcW w:w="813" w:type="pct"/>
            <w:tcBorders>
              <w:top w:val="single" w:sz="4" w:space="0" w:color="auto"/>
              <w:left w:val="single" w:sz="4" w:space="0" w:color="auto"/>
              <w:bottom w:val="single" w:sz="4" w:space="0" w:color="auto"/>
              <w:right w:val="single" w:sz="4" w:space="0" w:color="auto"/>
            </w:tcBorders>
            <w:vAlign w:val="center"/>
            <w:hideMark/>
          </w:tcPr>
          <w:p w14:paraId="65F63FBF" w14:textId="77777777" w:rsidR="00841F99" w:rsidRPr="0077765A" w:rsidRDefault="00841F99" w:rsidP="00841F99">
            <w:r w:rsidRPr="0077765A">
              <w:t>34.14</w:t>
            </w:r>
          </w:p>
        </w:tc>
        <w:tc>
          <w:tcPr>
            <w:tcW w:w="691" w:type="pct"/>
            <w:tcBorders>
              <w:top w:val="single" w:sz="4" w:space="0" w:color="auto"/>
              <w:left w:val="single" w:sz="4" w:space="0" w:color="auto"/>
              <w:bottom w:val="single" w:sz="4" w:space="0" w:color="auto"/>
              <w:right w:val="single" w:sz="4" w:space="0" w:color="auto"/>
            </w:tcBorders>
            <w:vAlign w:val="bottom"/>
            <w:hideMark/>
          </w:tcPr>
          <w:p w14:paraId="32F87866" w14:textId="77777777" w:rsidR="00841F99" w:rsidRPr="0077765A" w:rsidRDefault="00841F99" w:rsidP="00841F99">
            <w:r w:rsidRPr="0077765A">
              <w:t>232</w:t>
            </w:r>
          </w:p>
        </w:tc>
        <w:tc>
          <w:tcPr>
            <w:tcW w:w="692" w:type="pct"/>
            <w:tcBorders>
              <w:top w:val="single" w:sz="4" w:space="0" w:color="auto"/>
              <w:left w:val="single" w:sz="4" w:space="0" w:color="auto"/>
              <w:bottom w:val="single" w:sz="4" w:space="0" w:color="auto"/>
              <w:right w:val="single" w:sz="4" w:space="0" w:color="auto"/>
            </w:tcBorders>
            <w:vAlign w:val="bottom"/>
            <w:hideMark/>
          </w:tcPr>
          <w:p w14:paraId="012FBE1F" w14:textId="77777777" w:rsidR="00841F99" w:rsidRPr="0077765A" w:rsidRDefault="00841F99" w:rsidP="00841F99">
            <w:r w:rsidRPr="0077765A">
              <w:t>0.0265</w:t>
            </w:r>
          </w:p>
        </w:tc>
      </w:tr>
      <w:tr w:rsidR="00841F99" w:rsidRPr="0077765A" w14:paraId="6C9F2E27" w14:textId="77777777" w:rsidTr="00841F99">
        <w:trPr>
          <w:trHeight w:val="20"/>
        </w:trPr>
        <w:tc>
          <w:tcPr>
            <w:tcW w:w="873" w:type="pct"/>
            <w:tcBorders>
              <w:top w:val="single" w:sz="4" w:space="0" w:color="auto"/>
              <w:left w:val="single" w:sz="4" w:space="0" w:color="auto"/>
              <w:bottom w:val="single" w:sz="4" w:space="0" w:color="auto"/>
              <w:right w:val="single" w:sz="4" w:space="0" w:color="auto"/>
            </w:tcBorders>
            <w:vAlign w:val="center"/>
            <w:hideMark/>
          </w:tcPr>
          <w:p w14:paraId="70F824F9" w14:textId="77777777" w:rsidR="00841F99" w:rsidRPr="0077765A" w:rsidRDefault="00841F99" w:rsidP="00841F99">
            <w:r w:rsidRPr="0077765A">
              <w:t>80</w:t>
            </w:r>
          </w:p>
        </w:tc>
        <w:tc>
          <w:tcPr>
            <w:tcW w:w="559" w:type="pct"/>
            <w:tcBorders>
              <w:top w:val="single" w:sz="4" w:space="0" w:color="auto"/>
              <w:left w:val="single" w:sz="4" w:space="0" w:color="auto"/>
              <w:bottom w:val="single" w:sz="4" w:space="0" w:color="auto"/>
              <w:right w:val="single" w:sz="4" w:space="0" w:color="auto"/>
            </w:tcBorders>
            <w:vAlign w:val="center"/>
            <w:hideMark/>
          </w:tcPr>
          <w:p w14:paraId="7AAF4E4A" w14:textId="77777777" w:rsidR="00841F99" w:rsidRPr="0077765A" w:rsidRDefault="00841F99" w:rsidP="00841F99">
            <w:r w:rsidRPr="0077765A">
              <w:t>12</w:t>
            </w:r>
          </w:p>
        </w:tc>
        <w:tc>
          <w:tcPr>
            <w:tcW w:w="559" w:type="pct"/>
            <w:tcBorders>
              <w:top w:val="single" w:sz="4" w:space="0" w:color="auto"/>
              <w:left w:val="single" w:sz="4" w:space="0" w:color="auto"/>
              <w:bottom w:val="single" w:sz="4" w:space="0" w:color="auto"/>
              <w:right w:val="single" w:sz="4" w:space="0" w:color="auto"/>
            </w:tcBorders>
            <w:vAlign w:val="center"/>
            <w:hideMark/>
          </w:tcPr>
          <w:p w14:paraId="325B6FC9" w14:textId="77777777" w:rsidR="00841F99" w:rsidRPr="0077765A" w:rsidRDefault="00841F99" w:rsidP="00841F99">
            <w:r w:rsidRPr="0077765A">
              <w:t>22</w:t>
            </w:r>
          </w:p>
        </w:tc>
        <w:tc>
          <w:tcPr>
            <w:tcW w:w="813" w:type="pct"/>
            <w:tcBorders>
              <w:top w:val="single" w:sz="4" w:space="0" w:color="auto"/>
              <w:left w:val="single" w:sz="4" w:space="0" w:color="auto"/>
              <w:bottom w:val="single" w:sz="4" w:space="0" w:color="auto"/>
              <w:right w:val="single" w:sz="4" w:space="0" w:color="auto"/>
            </w:tcBorders>
            <w:vAlign w:val="center"/>
            <w:hideMark/>
          </w:tcPr>
          <w:p w14:paraId="78DC3215" w14:textId="77777777" w:rsidR="00841F99" w:rsidRPr="0077765A" w:rsidRDefault="00841F99" w:rsidP="00841F99">
            <w:r w:rsidRPr="0077765A">
              <w:t>31.84</w:t>
            </w:r>
          </w:p>
        </w:tc>
        <w:tc>
          <w:tcPr>
            <w:tcW w:w="813" w:type="pct"/>
            <w:tcBorders>
              <w:top w:val="single" w:sz="4" w:space="0" w:color="auto"/>
              <w:left w:val="single" w:sz="4" w:space="0" w:color="auto"/>
              <w:bottom w:val="single" w:sz="4" w:space="0" w:color="auto"/>
              <w:right w:val="single" w:sz="4" w:space="0" w:color="auto"/>
            </w:tcBorders>
            <w:vAlign w:val="center"/>
            <w:hideMark/>
          </w:tcPr>
          <w:p w14:paraId="327A3515" w14:textId="77777777" w:rsidR="00841F99" w:rsidRPr="0077765A" w:rsidRDefault="00841F99" w:rsidP="00841F99">
            <w:r w:rsidRPr="0077765A">
              <w:t>34.14</w:t>
            </w:r>
          </w:p>
        </w:tc>
        <w:tc>
          <w:tcPr>
            <w:tcW w:w="691" w:type="pct"/>
            <w:tcBorders>
              <w:top w:val="single" w:sz="4" w:space="0" w:color="auto"/>
              <w:left w:val="single" w:sz="4" w:space="0" w:color="auto"/>
              <w:bottom w:val="single" w:sz="4" w:space="0" w:color="auto"/>
              <w:right w:val="single" w:sz="4" w:space="0" w:color="auto"/>
            </w:tcBorders>
            <w:vAlign w:val="bottom"/>
            <w:hideMark/>
          </w:tcPr>
          <w:p w14:paraId="15533E5F" w14:textId="77777777" w:rsidR="00841F99" w:rsidRPr="0077765A" w:rsidRDefault="00841F99" w:rsidP="00841F99">
            <w:r w:rsidRPr="0077765A">
              <w:t>173</w:t>
            </w:r>
          </w:p>
        </w:tc>
        <w:tc>
          <w:tcPr>
            <w:tcW w:w="692" w:type="pct"/>
            <w:tcBorders>
              <w:top w:val="single" w:sz="4" w:space="0" w:color="auto"/>
              <w:left w:val="single" w:sz="4" w:space="0" w:color="auto"/>
              <w:bottom w:val="single" w:sz="4" w:space="0" w:color="auto"/>
              <w:right w:val="single" w:sz="4" w:space="0" w:color="auto"/>
            </w:tcBorders>
            <w:vAlign w:val="bottom"/>
            <w:hideMark/>
          </w:tcPr>
          <w:p w14:paraId="358C90E3" w14:textId="77777777" w:rsidR="00841F99" w:rsidRPr="0077765A" w:rsidRDefault="00841F99" w:rsidP="00841F99">
            <w:r w:rsidRPr="0077765A">
              <w:t>0.0198</w:t>
            </w:r>
          </w:p>
        </w:tc>
      </w:tr>
    </w:tbl>
    <w:p w14:paraId="31BA7845" w14:textId="77777777" w:rsidR="00841F99" w:rsidRDefault="00841F99" w:rsidP="00841F99">
      <w:pPr>
        <w:pStyle w:val="Heading6"/>
      </w:pPr>
    </w:p>
    <w:p w14:paraId="59A4AA55" w14:textId="77777777" w:rsidR="00841F99" w:rsidRDefault="00841F99" w:rsidP="00841F99">
      <w:pPr>
        <w:widowControl/>
        <w:spacing w:after="200" w:line="276" w:lineRule="auto"/>
        <w:jc w:val="left"/>
        <w:rPr>
          <w:b/>
          <w:smallCaps/>
          <w:sz w:val="22"/>
          <w:szCs w:val="18"/>
        </w:rPr>
      </w:pPr>
      <w:r>
        <w:br w:type="page"/>
      </w:r>
    </w:p>
    <w:p w14:paraId="1D2772B8" w14:textId="77777777" w:rsidR="00841F99" w:rsidRDefault="00841F99" w:rsidP="00841F99">
      <w:pPr>
        <w:pStyle w:val="Heading6"/>
      </w:pPr>
      <w:r>
        <w:lastRenderedPageBreak/>
        <w:t xml:space="preserve">Summer Coincident Peak Demand Savings </w:t>
      </w:r>
    </w:p>
    <w:p w14:paraId="0D68CFA5" w14:textId="77777777" w:rsidR="00841F99" w:rsidRDefault="00841F99" w:rsidP="00841F99">
      <w:pPr>
        <w:tabs>
          <w:tab w:val="left" w:pos="1440"/>
          <w:tab w:val="left" w:pos="2160"/>
        </w:tabs>
        <w:ind w:left="2340" w:hanging="2340"/>
        <w:rPr>
          <w:rFonts w:cstheme="minorHAnsi"/>
        </w:rPr>
      </w:pPr>
      <w:r>
        <w:rPr>
          <w:rFonts w:cstheme="minorHAnsi"/>
        </w:rPr>
        <w:tab/>
        <w:t>∆</w:t>
      </w:r>
      <w:r>
        <w:rPr>
          <w:rFonts w:cstheme="minorHAnsi"/>
          <w:noProof/>
        </w:rPr>
        <w:t>kW</w:t>
      </w:r>
      <w:r>
        <w:rPr>
          <w:rFonts w:cstheme="minorHAnsi"/>
          <w:vertAlign w:val="subscript"/>
        </w:rPr>
        <w:tab/>
      </w:r>
      <w:r>
        <w:rPr>
          <w:rFonts w:cstheme="minorHAnsi"/>
          <w:b/>
        </w:rPr>
        <w:t xml:space="preserve">= </w:t>
      </w:r>
      <w:r>
        <w:rPr>
          <w:rFonts w:cstheme="minorHAnsi"/>
        </w:rPr>
        <w:t>∆kWh</w:t>
      </w:r>
      <w:r>
        <w:rPr>
          <w:rFonts w:cstheme="minorHAnsi"/>
          <w:i/>
          <w:vertAlign w:val="subscript"/>
        </w:rPr>
        <w:t xml:space="preserve"> </w:t>
      </w:r>
      <w:r>
        <w:rPr>
          <w:rFonts w:cstheme="minorHAnsi"/>
        </w:rPr>
        <w:t>/ 8766 * CF</w:t>
      </w:r>
    </w:p>
    <w:p w14:paraId="08F29568" w14:textId="77777777" w:rsidR="00841F99" w:rsidRDefault="00841F99" w:rsidP="00841F99">
      <w:pPr>
        <w:tabs>
          <w:tab w:val="left" w:pos="1440"/>
          <w:tab w:val="left" w:pos="2160"/>
        </w:tabs>
        <w:ind w:left="2340" w:hanging="2340"/>
        <w:rPr>
          <w:rFonts w:cstheme="minorHAnsi"/>
        </w:rPr>
      </w:pPr>
      <w:r>
        <w:rPr>
          <w:rFonts w:cstheme="minorHAnsi"/>
        </w:rPr>
        <w:t>Where:</w:t>
      </w:r>
    </w:p>
    <w:p w14:paraId="5D5A6D8D" w14:textId="77777777" w:rsidR="00841F99" w:rsidRDefault="00841F99" w:rsidP="00841F99">
      <w:pPr>
        <w:ind w:left="720"/>
        <w:rPr>
          <w:rFonts w:cstheme="minorHAnsi"/>
          <w:noProof/>
        </w:rPr>
      </w:pPr>
      <w:r>
        <w:rPr>
          <w:rFonts w:cstheme="minorHAnsi"/>
          <w:noProof/>
        </w:rPr>
        <w:t>ΔkWh</w:t>
      </w:r>
      <w:r>
        <w:rPr>
          <w:rFonts w:cstheme="minorHAnsi"/>
          <w:noProof/>
        </w:rPr>
        <w:tab/>
      </w:r>
      <w:r>
        <w:rPr>
          <w:rFonts w:cstheme="minorHAnsi"/>
          <w:noProof/>
        </w:rPr>
        <w:tab/>
        <w:t>= kWh savings from tank wrap installation</w:t>
      </w:r>
    </w:p>
    <w:p w14:paraId="7129B1F5" w14:textId="77777777" w:rsidR="00841F99" w:rsidRDefault="00841F99" w:rsidP="00841F99">
      <w:pPr>
        <w:ind w:left="2160" w:hanging="1440"/>
        <w:rPr>
          <w:rFonts w:cstheme="minorHAnsi"/>
          <w:noProof/>
        </w:rPr>
      </w:pPr>
      <w:r>
        <w:rPr>
          <w:rFonts w:cstheme="minorHAnsi"/>
          <w:noProof/>
        </w:rPr>
        <w:t>8766</w:t>
      </w:r>
      <w:r>
        <w:rPr>
          <w:rFonts w:cstheme="minorHAnsi"/>
          <w:noProof/>
        </w:rPr>
        <w:tab/>
        <w:t>= Number of hours in a year (since savings are assumed to be constant over year).</w:t>
      </w:r>
    </w:p>
    <w:p w14:paraId="679CE7E2" w14:textId="77777777" w:rsidR="00841F99" w:rsidRDefault="00841F99" w:rsidP="00841F99">
      <w:pPr>
        <w:ind w:left="2160" w:hanging="1440"/>
        <w:rPr>
          <w:rFonts w:cstheme="minorHAnsi"/>
          <w:noProof/>
        </w:rPr>
      </w:pPr>
      <w:r>
        <w:rPr>
          <w:rFonts w:cstheme="minorHAnsi"/>
          <w:noProof/>
        </w:rPr>
        <w:t>CF</w:t>
      </w:r>
      <w:r>
        <w:rPr>
          <w:rFonts w:cstheme="minorHAnsi"/>
          <w:noProof/>
        </w:rPr>
        <w:tab/>
        <w:t>= Summer Coincidence Factor for this measure</w:t>
      </w:r>
    </w:p>
    <w:p w14:paraId="0978A7E4" w14:textId="77777777" w:rsidR="00841F99" w:rsidRDefault="00841F99" w:rsidP="00841F99">
      <w:pPr>
        <w:ind w:left="2160"/>
        <w:rPr>
          <w:rFonts w:cstheme="minorHAnsi"/>
          <w:noProof/>
        </w:rPr>
      </w:pPr>
      <w:r>
        <w:rPr>
          <w:rFonts w:cstheme="minorHAnsi"/>
          <w:noProof/>
        </w:rPr>
        <w:t>= 1.0</w:t>
      </w:r>
    </w:p>
    <w:p w14:paraId="74CD80AF" w14:textId="77777777" w:rsidR="00841F99" w:rsidRDefault="00841F99" w:rsidP="00841F99">
      <w:pPr>
        <w:tabs>
          <w:tab w:val="left" w:pos="1440"/>
          <w:tab w:val="left" w:pos="2160"/>
        </w:tabs>
        <w:ind w:left="2340" w:hanging="2340"/>
        <w:rPr>
          <w:rFonts w:cstheme="minorHAnsi"/>
        </w:rPr>
      </w:pPr>
      <w:r>
        <w:rPr>
          <w:rFonts w:cstheme="minorHAnsi"/>
        </w:rPr>
        <w:t>The table above has default kW savings for various tank capacity and pre and post R-values.</w:t>
      </w:r>
    </w:p>
    <w:p w14:paraId="0ACEB5E2" w14:textId="77777777" w:rsidR="00841F99" w:rsidRDefault="00841F99" w:rsidP="00841F99">
      <w:pPr>
        <w:pStyle w:val="Heading6"/>
      </w:pPr>
      <w:r>
        <w:t xml:space="preserve">Natural Gas Savings </w:t>
      </w:r>
    </w:p>
    <w:p w14:paraId="37245FC4" w14:textId="77777777" w:rsidR="00841F99" w:rsidRDefault="00841F99" w:rsidP="00841F99">
      <w:pPr>
        <w:rPr>
          <w:rFonts w:cstheme="minorHAnsi"/>
        </w:rPr>
      </w:pPr>
      <w:r>
        <w:rPr>
          <w:rFonts w:cstheme="minorHAnsi"/>
        </w:rPr>
        <w:t>N/A</w:t>
      </w:r>
    </w:p>
    <w:p w14:paraId="097AB2AE" w14:textId="77777777" w:rsidR="00841F99" w:rsidRDefault="00841F99" w:rsidP="00841F99">
      <w:pPr>
        <w:pStyle w:val="Heading6"/>
      </w:pPr>
      <w:r>
        <w:t xml:space="preserve">Water Impact Descriptions and Calculation  </w:t>
      </w:r>
    </w:p>
    <w:p w14:paraId="432573D5" w14:textId="77777777" w:rsidR="00841F99" w:rsidRDefault="00841F99" w:rsidP="00841F99">
      <w:pPr>
        <w:rPr>
          <w:rFonts w:cstheme="minorHAnsi"/>
          <w:iCs/>
        </w:rPr>
      </w:pPr>
      <w:r>
        <w:rPr>
          <w:rFonts w:cstheme="minorHAnsi"/>
        </w:rPr>
        <w:t>N/A</w:t>
      </w:r>
    </w:p>
    <w:p w14:paraId="0ED99C2E" w14:textId="77777777" w:rsidR="00841F99" w:rsidRDefault="00841F99" w:rsidP="00841F99">
      <w:pPr>
        <w:pStyle w:val="Heading6"/>
        <w:rPr>
          <w:iCs/>
        </w:rPr>
      </w:pPr>
      <w:r>
        <w:t xml:space="preserve">Deemed O&amp;M Cost Adjustment Calculation </w:t>
      </w:r>
    </w:p>
    <w:p w14:paraId="4D495678" w14:textId="77777777" w:rsidR="00841F99" w:rsidRDefault="00841F99" w:rsidP="00841F99">
      <w:pPr>
        <w:rPr>
          <w:rFonts w:cstheme="minorHAnsi"/>
        </w:rPr>
      </w:pPr>
      <w:r>
        <w:rPr>
          <w:rFonts w:cstheme="minorHAnsi"/>
        </w:rPr>
        <w:t>N/A</w:t>
      </w:r>
    </w:p>
    <w:p w14:paraId="1187178F" w14:textId="77777777" w:rsidR="003215BC" w:rsidRDefault="003215BC" w:rsidP="003215BC">
      <w:pPr>
        <w:pStyle w:val="Heading6"/>
      </w:pPr>
      <w:r>
        <w:t>Measure Code: RS-HWE-WRAP-V02-150601</w:t>
      </w:r>
    </w:p>
    <w:p w14:paraId="069F73E3" w14:textId="77777777" w:rsidR="003215BC" w:rsidRDefault="003215BC" w:rsidP="003215BC"/>
    <w:p w14:paraId="2E2D8204" w14:textId="77777777" w:rsidR="003215BC" w:rsidRPr="003215BC" w:rsidRDefault="003215BC" w:rsidP="003215BC">
      <w:pPr>
        <w:sectPr w:rsidR="003215BC" w:rsidRPr="003215BC">
          <w:headerReference w:type="default" r:id="rId51"/>
          <w:pgSz w:w="12240" w:h="15840"/>
          <w:pgMar w:top="1440" w:right="1440" w:bottom="1440" w:left="1440" w:header="720" w:footer="720" w:gutter="0"/>
          <w:cols w:space="720"/>
          <w:docGrid w:linePitch="360"/>
        </w:sectPr>
      </w:pPr>
    </w:p>
    <w:p w14:paraId="22E18FEC" w14:textId="77777777" w:rsidR="00841F99" w:rsidRPr="004667E5" w:rsidRDefault="00841F99" w:rsidP="00841F99">
      <w:pPr>
        <w:pStyle w:val="Heading3"/>
      </w:pPr>
      <w:bookmarkStart w:id="6730" w:name="_Toc437856001"/>
      <w:bookmarkStart w:id="6731" w:name="_Ref406678311"/>
      <w:bookmarkStart w:id="6732" w:name="_Toc437592986"/>
      <w:bookmarkStart w:id="6733" w:name="_Toc441217055"/>
      <w:r w:rsidRPr="004667E5">
        <w:lastRenderedPageBreak/>
        <w:t>Thermostatic Restrictor Shower Valve</w:t>
      </w:r>
      <w:bookmarkEnd w:id="6730"/>
      <w:bookmarkEnd w:id="6731"/>
      <w:bookmarkEnd w:id="6732"/>
      <w:bookmarkEnd w:id="6733"/>
    </w:p>
    <w:p w14:paraId="425B1A9D" w14:textId="77777777" w:rsidR="00841F99" w:rsidRPr="004667E5" w:rsidRDefault="00841F99" w:rsidP="00841F99">
      <w:pPr>
        <w:keepNext/>
        <w:keepLines/>
        <w:spacing w:before="200" w:line="276" w:lineRule="auto"/>
        <w:jc w:val="left"/>
        <w:outlineLvl w:val="5"/>
        <w:rPr>
          <w:rFonts w:ascii="Calibri" w:hAnsi="Calibri"/>
          <w:b/>
          <w:smallCaps/>
        </w:rPr>
      </w:pPr>
      <w:r w:rsidRPr="004667E5">
        <w:rPr>
          <w:rFonts w:ascii="Calibri" w:hAnsi="Calibri"/>
          <w:b/>
          <w:smallCaps/>
        </w:rPr>
        <w:t>Description</w:t>
      </w:r>
    </w:p>
    <w:p w14:paraId="3C18D69F" w14:textId="77777777" w:rsidR="00841F99" w:rsidRPr="004667E5" w:rsidRDefault="00841F99" w:rsidP="00841F99">
      <w:pPr>
        <w:widowControl/>
        <w:jc w:val="left"/>
        <w:rPr>
          <w:rFonts w:ascii="Calibri" w:hAnsi="Calibri"/>
        </w:rPr>
      </w:pPr>
      <w:r w:rsidRPr="004667E5">
        <w:rPr>
          <w:rFonts w:ascii="Calibri" w:hAnsi="Calibri"/>
        </w:rPr>
        <w:t>The measure is the installation of a thermostatic restrictor shower valve in a single or multi-family household.  This is a valve attached to a residential showerhead which restricts hot water flow through the showerhead once the water reaches a set point (generally 95F or lower).</w:t>
      </w:r>
    </w:p>
    <w:p w14:paraId="1FEE6695" w14:textId="77777777" w:rsidR="00841F99" w:rsidRPr="004667E5" w:rsidRDefault="00841F99" w:rsidP="00841F99">
      <w:pPr>
        <w:widowControl/>
        <w:jc w:val="left"/>
        <w:rPr>
          <w:rFonts w:ascii="Calibri" w:hAnsi="Calibri" w:cs="Calibri"/>
          <w:szCs w:val="20"/>
        </w:rPr>
      </w:pPr>
      <w:r w:rsidRPr="004667E5">
        <w:rPr>
          <w:rFonts w:ascii="Calibri" w:hAnsi="Calibri" w:cs="Calibri"/>
          <w:szCs w:val="20"/>
        </w:rPr>
        <w:t>This measure was developed to be applicable to the following program types: RF, NC, DI. If applied to other program types, the measure savings should be verified.</w:t>
      </w:r>
    </w:p>
    <w:p w14:paraId="17E22D49" w14:textId="77777777" w:rsidR="00841F99" w:rsidRPr="004667E5" w:rsidRDefault="00841F99" w:rsidP="00841F99">
      <w:pPr>
        <w:keepNext/>
        <w:keepLines/>
        <w:spacing w:before="200" w:line="276" w:lineRule="auto"/>
        <w:jc w:val="left"/>
        <w:outlineLvl w:val="5"/>
        <w:rPr>
          <w:rFonts w:ascii="Calibri" w:hAnsi="Calibri"/>
          <w:b/>
          <w:smallCaps/>
        </w:rPr>
      </w:pPr>
      <w:r w:rsidRPr="004667E5">
        <w:rPr>
          <w:rFonts w:ascii="Calibri" w:hAnsi="Calibri"/>
          <w:b/>
          <w:smallCaps/>
        </w:rPr>
        <w:t>Definition of Efficient Equipment</w:t>
      </w:r>
    </w:p>
    <w:p w14:paraId="5AF0041D" w14:textId="77777777" w:rsidR="00841F99" w:rsidRPr="004667E5" w:rsidRDefault="00841F99" w:rsidP="00841F99">
      <w:pPr>
        <w:rPr>
          <w:rFonts w:ascii="Calibri" w:hAnsi="Calibri"/>
        </w:rPr>
      </w:pPr>
      <w:r w:rsidRPr="004667E5">
        <w:rPr>
          <w:rFonts w:ascii="Calibri" w:hAnsi="Calibri"/>
        </w:rPr>
        <w:t>To qualify for this measure the installed equipment must be a thermostatic restrictor shower valve installed on a residential showerhead.</w:t>
      </w:r>
    </w:p>
    <w:p w14:paraId="44DAA806" w14:textId="77777777" w:rsidR="00841F99" w:rsidRPr="004667E5" w:rsidRDefault="00841F99" w:rsidP="00841F99">
      <w:pPr>
        <w:keepNext/>
        <w:keepLines/>
        <w:spacing w:before="200" w:line="276" w:lineRule="auto"/>
        <w:jc w:val="left"/>
        <w:outlineLvl w:val="5"/>
        <w:rPr>
          <w:rFonts w:ascii="Calibri" w:hAnsi="Calibri"/>
          <w:b/>
          <w:smallCaps/>
        </w:rPr>
      </w:pPr>
      <w:r w:rsidRPr="004667E5">
        <w:rPr>
          <w:rFonts w:ascii="Calibri" w:hAnsi="Calibri"/>
          <w:b/>
          <w:smallCaps/>
        </w:rPr>
        <w:t>Definition of Baseline Equipment</w:t>
      </w:r>
    </w:p>
    <w:p w14:paraId="136CBFB4" w14:textId="77777777" w:rsidR="00841F99" w:rsidRPr="004667E5" w:rsidRDefault="00841F99" w:rsidP="00841F99">
      <w:pPr>
        <w:spacing w:after="240"/>
        <w:rPr>
          <w:rFonts w:ascii="Calibri" w:hAnsi="Calibri"/>
        </w:rPr>
      </w:pPr>
      <w:r w:rsidRPr="004667E5">
        <w:rPr>
          <w:rFonts w:ascii="Calibri" w:hAnsi="Calibri"/>
        </w:rPr>
        <w:t>The baseline equipment is the residential showerhead without the restrictor valve installed.</w:t>
      </w:r>
    </w:p>
    <w:p w14:paraId="4E0327D8" w14:textId="77777777" w:rsidR="00841F99" w:rsidRPr="004667E5" w:rsidRDefault="00841F99" w:rsidP="00841F99">
      <w:pPr>
        <w:keepNext/>
        <w:keepLines/>
        <w:spacing w:before="200" w:line="276" w:lineRule="auto"/>
        <w:jc w:val="left"/>
        <w:outlineLvl w:val="5"/>
        <w:rPr>
          <w:rFonts w:ascii="Calibri" w:hAnsi="Calibri"/>
          <w:b/>
          <w:smallCaps/>
        </w:rPr>
      </w:pPr>
      <w:r w:rsidRPr="004667E5">
        <w:rPr>
          <w:rFonts w:ascii="Calibri" w:hAnsi="Calibri"/>
          <w:b/>
          <w:smallCaps/>
        </w:rPr>
        <w:t>Deemed Lifetime of Efficient Equipment</w:t>
      </w:r>
    </w:p>
    <w:p w14:paraId="6A1C5FEF" w14:textId="77777777" w:rsidR="00841F99" w:rsidRPr="004667E5" w:rsidRDefault="00841F99" w:rsidP="00841F99">
      <w:pPr>
        <w:rPr>
          <w:rFonts w:ascii="Calibri" w:hAnsi="Calibri"/>
        </w:rPr>
      </w:pPr>
      <w:r w:rsidRPr="004667E5">
        <w:rPr>
          <w:rFonts w:ascii="Calibri" w:hAnsi="Calibri"/>
        </w:rPr>
        <w:t>The expected measure life is assumed to be 10 years.</w:t>
      </w:r>
      <w:r w:rsidRPr="004667E5">
        <w:rPr>
          <w:rFonts w:ascii="Calibri" w:hAnsi="Calibri"/>
          <w:vertAlign w:val="superscript"/>
        </w:rPr>
        <w:t xml:space="preserve"> </w:t>
      </w:r>
      <w:r w:rsidRPr="004667E5">
        <w:rPr>
          <w:rFonts w:ascii="Calibri" w:hAnsi="Calibri"/>
          <w:vertAlign w:val="superscript"/>
        </w:rPr>
        <w:footnoteReference w:id="603"/>
      </w:r>
      <w:r w:rsidRPr="004667E5">
        <w:rPr>
          <w:rFonts w:ascii="Calibri" w:hAnsi="Calibri"/>
        </w:rPr>
        <w:t xml:space="preserve">  </w:t>
      </w:r>
    </w:p>
    <w:p w14:paraId="5D994530" w14:textId="77777777" w:rsidR="00841F99" w:rsidRPr="004667E5" w:rsidRDefault="00841F99" w:rsidP="00841F99">
      <w:pPr>
        <w:keepNext/>
        <w:keepLines/>
        <w:spacing w:before="200" w:line="276" w:lineRule="auto"/>
        <w:jc w:val="left"/>
        <w:outlineLvl w:val="5"/>
        <w:rPr>
          <w:rFonts w:ascii="Calibri" w:hAnsi="Calibri"/>
          <w:b/>
          <w:smallCaps/>
        </w:rPr>
      </w:pPr>
      <w:r w:rsidRPr="004667E5">
        <w:rPr>
          <w:rFonts w:ascii="Calibri" w:hAnsi="Calibri"/>
          <w:b/>
          <w:smallCaps/>
        </w:rPr>
        <w:t xml:space="preserve">Deemed Measure Cost </w:t>
      </w:r>
    </w:p>
    <w:p w14:paraId="5C003BD2" w14:textId="77777777" w:rsidR="00841F99" w:rsidRPr="004667E5" w:rsidRDefault="00841F99" w:rsidP="00841F99">
      <w:pPr>
        <w:rPr>
          <w:rFonts w:ascii="Calibri" w:hAnsi="Calibri"/>
        </w:rPr>
      </w:pPr>
      <w:r w:rsidRPr="004667E5">
        <w:rPr>
          <w:rFonts w:ascii="Calibri" w:hAnsi="Calibri"/>
        </w:rPr>
        <w:t>The incremental cost of the measure should be the actual program cost or $30</w:t>
      </w:r>
      <w:r w:rsidRPr="004667E5">
        <w:rPr>
          <w:rFonts w:ascii="Arial" w:hAnsi="Arial"/>
          <w:vertAlign w:val="superscript"/>
        </w:rPr>
        <w:footnoteReference w:id="604"/>
      </w:r>
      <w:r w:rsidRPr="004667E5">
        <w:rPr>
          <w:rFonts w:ascii="Calibri" w:hAnsi="Calibri"/>
        </w:rPr>
        <w:t xml:space="preserve"> if not available.</w:t>
      </w:r>
    </w:p>
    <w:p w14:paraId="1003CB06" w14:textId="77777777" w:rsidR="00841F99" w:rsidRPr="004667E5" w:rsidRDefault="00841F99" w:rsidP="00841F99">
      <w:pPr>
        <w:keepNext/>
        <w:keepLines/>
        <w:spacing w:before="200" w:line="276" w:lineRule="auto"/>
        <w:jc w:val="left"/>
        <w:outlineLvl w:val="5"/>
        <w:rPr>
          <w:rFonts w:ascii="Calibri" w:hAnsi="Calibri"/>
          <w:b/>
          <w:smallCaps/>
        </w:rPr>
      </w:pPr>
      <w:r w:rsidRPr="004667E5">
        <w:rPr>
          <w:rFonts w:ascii="Calibri" w:hAnsi="Calibri"/>
          <w:b/>
          <w:smallCaps/>
        </w:rPr>
        <w:t>Loadshape</w:t>
      </w:r>
    </w:p>
    <w:p w14:paraId="7C904F96" w14:textId="77777777" w:rsidR="00841F99" w:rsidRPr="004667E5" w:rsidRDefault="00841F99" w:rsidP="00841F99">
      <w:pPr>
        <w:widowControl/>
        <w:rPr>
          <w:rFonts w:ascii="Calibri" w:hAnsi="Calibri" w:cs="Calibri"/>
          <w:color w:val="000000"/>
          <w:szCs w:val="20"/>
        </w:rPr>
      </w:pPr>
      <w:r w:rsidRPr="004667E5">
        <w:rPr>
          <w:rFonts w:ascii="Calibri" w:hAnsi="Calibri" w:cs="Calibri"/>
          <w:color w:val="000000"/>
          <w:szCs w:val="20"/>
        </w:rPr>
        <w:t>Loadshape R03 - Residential Electric DHW</w:t>
      </w:r>
    </w:p>
    <w:p w14:paraId="474A265A" w14:textId="77777777" w:rsidR="00841F99" w:rsidRPr="004667E5" w:rsidRDefault="00841F99" w:rsidP="00841F99">
      <w:pPr>
        <w:keepNext/>
        <w:keepLines/>
        <w:spacing w:before="200" w:line="276" w:lineRule="auto"/>
        <w:jc w:val="left"/>
        <w:outlineLvl w:val="5"/>
        <w:rPr>
          <w:rFonts w:ascii="Calibri" w:hAnsi="Calibri"/>
          <w:b/>
          <w:smallCaps/>
        </w:rPr>
      </w:pPr>
      <w:r w:rsidRPr="004667E5">
        <w:rPr>
          <w:rFonts w:ascii="Calibri" w:hAnsi="Calibri"/>
          <w:b/>
          <w:smallCaps/>
        </w:rPr>
        <w:t>Coincidence Factor</w:t>
      </w:r>
    </w:p>
    <w:p w14:paraId="02AE2417" w14:textId="77777777" w:rsidR="00841F99" w:rsidRPr="004667E5" w:rsidRDefault="00841F99" w:rsidP="00841F99">
      <w:pPr>
        <w:spacing w:after="240"/>
        <w:rPr>
          <w:rFonts w:ascii="Calibri" w:hAnsi="Calibri" w:cs="Calibri"/>
          <w:noProof/>
          <w:lang w:val="nl-NL"/>
        </w:rPr>
      </w:pPr>
      <w:r w:rsidRPr="004667E5">
        <w:rPr>
          <w:rFonts w:ascii="Calibri" w:hAnsi="Calibri" w:cs="Calibri"/>
          <w:noProof/>
          <w:lang w:val="nl-NL"/>
        </w:rPr>
        <w:t>The coincidence factor for this measure is assumed to be 0.22%.</w:t>
      </w:r>
      <w:r w:rsidRPr="004667E5">
        <w:rPr>
          <w:rFonts w:ascii="Arial" w:hAnsi="Arial"/>
          <w:vertAlign w:val="superscript"/>
          <w:lang w:val="nl-NL"/>
        </w:rPr>
        <w:footnoteReference w:id="605"/>
      </w:r>
    </w:p>
    <w:p w14:paraId="6DAB2E37" w14:textId="77777777" w:rsidR="003215BC" w:rsidRDefault="003215BC" w:rsidP="00841F99">
      <w:pPr>
        <w:spacing w:after="240"/>
        <w:rPr>
          <w:rFonts w:ascii="Calibri" w:hAnsi="Calibri" w:cs="Calibri"/>
          <w:noProof/>
          <w:lang w:val="nl-NL"/>
        </w:rPr>
      </w:pPr>
      <w:r>
        <w:rPr>
          <w:rFonts w:ascii="Calibri" w:hAnsi="Calibri" w:cs="Calibri"/>
          <w:noProof/>
          <w:lang w:val="nl-NL"/>
        </w:rPr>
        <w:br w:type="page"/>
      </w:r>
    </w:p>
    <w:p w14:paraId="5B18E619" w14:textId="77777777" w:rsidR="00841F99" w:rsidRPr="004667E5" w:rsidRDefault="00841F99" w:rsidP="00841F99">
      <w:pPr>
        <w:pBdr>
          <w:top w:val="double" w:sz="4" w:space="1" w:color="auto"/>
          <w:bottom w:val="double" w:sz="4" w:space="1" w:color="auto"/>
        </w:pBdr>
        <w:spacing w:after="240"/>
        <w:jc w:val="center"/>
        <w:rPr>
          <w:rFonts w:ascii="Calibri" w:hAnsi="Calibri" w:cs="Calibri"/>
          <w:b/>
          <w:szCs w:val="20"/>
        </w:rPr>
      </w:pPr>
      <w:r w:rsidRPr="004667E5">
        <w:rPr>
          <w:rFonts w:ascii="Calibri" w:hAnsi="Calibri" w:cs="Calibri"/>
          <w:b/>
          <w:szCs w:val="20"/>
        </w:rPr>
        <w:lastRenderedPageBreak/>
        <w:t xml:space="preserve">Algorithm </w:t>
      </w:r>
    </w:p>
    <w:p w14:paraId="6540300F" w14:textId="77777777" w:rsidR="00841F99" w:rsidRPr="004667E5" w:rsidRDefault="00841F99" w:rsidP="00841F99">
      <w:pPr>
        <w:keepNext/>
        <w:keepLines/>
        <w:spacing w:before="200" w:after="240" w:line="276" w:lineRule="auto"/>
        <w:jc w:val="left"/>
        <w:outlineLvl w:val="5"/>
        <w:rPr>
          <w:rFonts w:ascii="Calibri" w:hAnsi="Calibri"/>
          <w:b/>
          <w:smallCaps/>
        </w:rPr>
      </w:pPr>
      <w:r w:rsidRPr="004667E5">
        <w:rPr>
          <w:rFonts w:ascii="Calibri" w:hAnsi="Calibri"/>
          <w:b/>
          <w:smallCaps/>
        </w:rPr>
        <w:t xml:space="preserve">Calculation of Energy Savings </w:t>
      </w:r>
    </w:p>
    <w:p w14:paraId="6A80ADA0" w14:textId="77777777" w:rsidR="00841F99" w:rsidRPr="004667E5" w:rsidRDefault="00841F99" w:rsidP="00841F99">
      <w:pPr>
        <w:keepNext/>
        <w:keepLines/>
        <w:spacing w:before="200" w:line="276" w:lineRule="auto"/>
        <w:jc w:val="left"/>
        <w:outlineLvl w:val="5"/>
        <w:rPr>
          <w:rFonts w:ascii="Calibri" w:hAnsi="Calibri"/>
          <w:b/>
          <w:smallCaps/>
        </w:rPr>
      </w:pPr>
      <w:r w:rsidRPr="004667E5">
        <w:rPr>
          <w:rFonts w:ascii="Calibri" w:hAnsi="Calibri"/>
          <w:b/>
          <w:smallCaps/>
        </w:rPr>
        <w:t>Electric Energy Savings</w:t>
      </w:r>
    </w:p>
    <w:p w14:paraId="6591CED4" w14:textId="58A69F80" w:rsidR="00841F99" w:rsidRPr="004667E5" w:rsidRDefault="00841F99" w:rsidP="00841F99">
      <w:pPr>
        <w:spacing w:after="240"/>
        <w:ind w:left="1440" w:hanging="720"/>
        <w:rPr>
          <w:rFonts w:ascii="Calibri" w:hAnsi="Calibri" w:cs="Calibri"/>
          <w:noProof/>
        </w:rPr>
      </w:pPr>
      <w:r w:rsidRPr="004667E5">
        <w:rPr>
          <w:rFonts w:ascii="Calibri" w:hAnsi="Calibri" w:cs="Calibri"/>
          <w:noProof/>
        </w:rPr>
        <w:t xml:space="preserve">ΔkWh  </w:t>
      </w:r>
      <w:r w:rsidRPr="004667E5">
        <w:rPr>
          <w:rFonts w:ascii="Calibri" w:hAnsi="Calibri" w:cs="Calibri"/>
          <w:noProof/>
        </w:rPr>
        <w:tab/>
        <w:t>= %ElectricDHW  * ((GPM_base_S * L_showerdevice) * Household * SPCD * 365.25 / SPH) *</w:t>
      </w:r>
      <w:ins w:id="6734" w:author="Samuel Dent" w:date="2016-01-14T06:20:00Z">
        <w:r w:rsidR="005420CE" w:rsidRPr="005420CE">
          <w:rPr>
            <w:rFonts w:ascii="Calibri" w:hAnsi="Calibri" w:cs="Calibri"/>
            <w:noProof/>
          </w:rPr>
          <w:t xml:space="preserve"> </w:t>
        </w:r>
        <w:r w:rsidR="005420CE" w:rsidRPr="004667E5">
          <w:rPr>
            <w:rFonts w:ascii="Calibri" w:hAnsi="Calibri" w:cs="Calibri"/>
            <w:noProof/>
          </w:rPr>
          <w:t>EPG_electric</w:t>
        </w:r>
        <w:r w:rsidR="005420CE">
          <w:rPr>
            <w:rFonts w:ascii="Calibri" w:hAnsi="Calibri" w:cs="Calibri"/>
            <w:noProof/>
          </w:rPr>
          <w:t xml:space="preserve"> *</w:t>
        </w:r>
      </w:ins>
      <w:r w:rsidRPr="004667E5">
        <w:rPr>
          <w:rFonts w:ascii="Calibri" w:hAnsi="Calibri" w:cs="Calibri"/>
          <w:noProof/>
        </w:rPr>
        <w:t xml:space="preserve"> ISR</w:t>
      </w:r>
    </w:p>
    <w:p w14:paraId="25B896F3" w14:textId="77777777" w:rsidR="00841F99" w:rsidRPr="004667E5" w:rsidRDefault="00841F99" w:rsidP="00841F99">
      <w:pPr>
        <w:rPr>
          <w:rFonts w:ascii="Calibri" w:hAnsi="Calibri" w:cs="Calibri"/>
          <w:noProof/>
        </w:rPr>
      </w:pPr>
      <w:r w:rsidRPr="004667E5">
        <w:rPr>
          <w:rFonts w:ascii="Calibri" w:hAnsi="Calibri" w:cs="Calibri"/>
          <w:noProof/>
        </w:rPr>
        <w:t>Where:</w:t>
      </w:r>
    </w:p>
    <w:p w14:paraId="3583AC63" w14:textId="77777777" w:rsidR="00841F99" w:rsidRPr="004667E5" w:rsidRDefault="00841F99" w:rsidP="00841F99">
      <w:pPr>
        <w:ind w:left="720"/>
        <w:rPr>
          <w:rFonts w:ascii="Calibri" w:hAnsi="Calibri" w:cs="Calibri"/>
          <w:noProof/>
        </w:rPr>
      </w:pPr>
      <w:r w:rsidRPr="004667E5">
        <w:rPr>
          <w:rFonts w:ascii="Calibri" w:hAnsi="Calibri" w:cs="Calibri"/>
          <w:noProof/>
        </w:rPr>
        <w:t xml:space="preserve">%ElectricDHW </w:t>
      </w:r>
      <w:r w:rsidRPr="004667E5">
        <w:rPr>
          <w:rFonts w:ascii="Calibri" w:hAnsi="Calibri" w:cs="Calibri"/>
          <w:noProof/>
        </w:rPr>
        <w:tab/>
        <w:t xml:space="preserve">= </w:t>
      </w:r>
      <w:r w:rsidRPr="004667E5">
        <w:rPr>
          <w:rFonts w:ascii="Calibri" w:hAnsi="Calibri" w:cs="Calibri"/>
        </w:rPr>
        <w:t>p</w:t>
      </w:r>
      <w:r w:rsidRPr="004667E5">
        <w:rPr>
          <w:rFonts w:ascii="Calibri" w:hAnsi="Calibri" w:cs="Calibri"/>
          <w:noProof/>
        </w:rPr>
        <w:t>roportion of water heating supplied by electric resistance heating</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841F99" w:rsidRPr="004667E5" w14:paraId="7BAE9B61" w14:textId="77777777" w:rsidTr="00841F99">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17793014" w14:textId="77777777" w:rsidR="00841F99" w:rsidRPr="004667E5" w:rsidRDefault="00841F99" w:rsidP="00841F99">
            <w:pPr>
              <w:jc w:val="center"/>
              <w:rPr>
                <w:rFonts w:ascii="Calibri" w:eastAsia="Calibri" w:hAnsi="Calibri" w:cs="Calibri"/>
                <w:b/>
                <w:color w:val="FFFFFF"/>
                <w:szCs w:val="20"/>
              </w:rPr>
            </w:pPr>
            <w:r w:rsidRPr="004667E5">
              <w:rPr>
                <w:rFonts w:ascii="Calibri" w:hAnsi="Calibri" w:cs="Calibri"/>
                <w:b/>
                <w:color w:val="FFFFFF"/>
                <w:szCs w:val="20"/>
              </w:rPr>
              <w:t>DHW fuel</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1F362823" w14:textId="77777777" w:rsidR="00841F99" w:rsidRPr="004667E5" w:rsidRDefault="00841F99" w:rsidP="00841F99">
            <w:pPr>
              <w:jc w:val="center"/>
              <w:rPr>
                <w:rFonts w:ascii="Calibri" w:eastAsia="Calibri" w:hAnsi="Calibri" w:cs="Calibri"/>
                <w:b/>
                <w:color w:val="FFFFFF"/>
                <w:szCs w:val="20"/>
              </w:rPr>
            </w:pPr>
            <w:r w:rsidRPr="004667E5">
              <w:rPr>
                <w:rFonts w:ascii="Calibri" w:hAnsi="Calibri" w:cs="Calibri"/>
                <w:b/>
                <w:color w:val="FFFFFF"/>
                <w:szCs w:val="20"/>
              </w:rPr>
              <w:t>%ElectricDHW</w:t>
            </w:r>
          </w:p>
        </w:tc>
      </w:tr>
      <w:tr w:rsidR="00841F99" w:rsidRPr="004667E5" w14:paraId="47809054" w14:textId="77777777" w:rsidTr="00841F99">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8BE22E" w14:textId="77777777" w:rsidR="00841F99" w:rsidRPr="004667E5" w:rsidRDefault="00841F99" w:rsidP="00841F99">
            <w:pPr>
              <w:jc w:val="center"/>
              <w:rPr>
                <w:rFonts w:ascii="Calibri" w:eastAsia="Calibri" w:hAnsi="Calibri" w:cs="Arial"/>
                <w:noProof/>
                <w:szCs w:val="18"/>
                <w:lang w:val="en"/>
              </w:rPr>
            </w:pPr>
            <w:r w:rsidRPr="004667E5">
              <w:rPr>
                <w:rFonts w:ascii="Calibri" w:hAnsi="Calibri" w:cs="Arial"/>
                <w:noProof/>
                <w:szCs w:val="18"/>
                <w:lang w:val="en"/>
              </w:rPr>
              <w:t>Electric</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70E7FC" w14:textId="77777777" w:rsidR="00841F99" w:rsidRPr="004667E5" w:rsidRDefault="00841F99" w:rsidP="00841F99">
            <w:pPr>
              <w:jc w:val="center"/>
              <w:rPr>
                <w:rFonts w:ascii="Calibri" w:eastAsia="Calibri" w:hAnsi="Calibri" w:cs="Arial"/>
                <w:noProof/>
                <w:szCs w:val="18"/>
                <w:lang w:val="en"/>
              </w:rPr>
            </w:pPr>
            <w:r w:rsidRPr="004667E5">
              <w:rPr>
                <w:rFonts w:ascii="Calibri" w:hAnsi="Calibri" w:cs="Arial"/>
                <w:noProof/>
                <w:szCs w:val="18"/>
                <w:lang w:val="en"/>
              </w:rPr>
              <w:t>100%</w:t>
            </w:r>
          </w:p>
        </w:tc>
      </w:tr>
      <w:tr w:rsidR="00841F99" w:rsidRPr="004667E5" w14:paraId="116F7308" w14:textId="77777777" w:rsidTr="00841F99">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2DC1EE" w14:textId="77777777" w:rsidR="00841F99" w:rsidRPr="004667E5" w:rsidRDefault="00841F99" w:rsidP="00841F99">
            <w:pPr>
              <w:jc w:val="center"/>
              <w:rPr>
                <w:rFonts w:ascii="Calibri" w:eastAsia="Calibri" w:hAnsi="Calibri" w:cs="Arial"/>
                <w:noProof/>
                <w:szCs w:val="18"/>
                <w:lang w:val="en"/>
              </w:rPr>
            </w:pPr>
            <w:r w:rsidRPr="004667E5">
              <w:rPr>
                <w:rFonts w:ascii="Calibri" w:hAnsi="Calibri" w:cs="Arial"/>
                <w:noProof/>
                <w:szCs w:val="18"/>
                <w:lang w:val="en"/>
              </w:rPr>
              <w:t>Natural Gas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759204" w14:textId="77777777" w:rsidR="00841F99" w:rsidRPr="004667E5" w:rsidRDefault="00841F99" w:rsidP="00841F99">
            <w:pPr>
              <w:jc w:val="center"/>
              <w:rPr>
                <w:rFonts w:ascii="Calibri" w:eastAsia="Calibri" w:hAnsi="Calibri" w:cs="Arial"/>
                <w:noProof/>
                <w:szCs w:val="18"/>
                <w:lang w:val="en"/>
              </w:rPr>
            </w:pPr>
            <w:r w:rsidRPr="004667E5">
              <w:rPr>
                <w:rFonts w:ascii="Calibri" w:hAnsi="Calibri" w:cs="Arial"/>
                <w:noProof/>
                <w:szCs w:val="18"/>
                <w:lang w:val="en"/>
              </w:rPr>
              <w:t>0%</w:t>
            </w:r>
          </w:p>
        </w:tc>
      </w:tr>
      <w:tr w:rsidR="00841F99" w:rsidRPr="004667E5" w14:paraId="4C375A49" w14:textId="77777777" w:rsidTr="00841F99">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9CA9A2" w14:textId="77777777" w:rsidR="00841F99" w:rsidRPr="004667E5" w:rsidRDefault="00841F99" w:rsidP="00841F99">
            <w:pPr>
              <w:jc w:val="center"/>
              <w:rPr>
                <w:rFonts w:ascii="Calibri" w:eastAsia="Calibri" w:hAnsi="Calibri" w:cs="Arial"/>
                <w:noProof/>
                <w:szCs w:val="18"/>
                <w:lang w:val="en"/>
              </w:rPr>
            </w:pPr>
            <w:r w:rsidRPr="004667E5">
              <w:rPr>
                <w:rFonts w:ascii="Calibri" w:hAnsi="Calibri" w:cs="Arial"/>
                <w:noProof/>
                <w:szCs w:val="18"/>
                <w:lang w:val="en"/>
              </w:rPr>
              <w:t>Unknown</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24A0BD" w14:textId="77777777" w:rsidR="00841F99" w:rsidRPr="004667E5" w:rsidRDefault="00841F99" w:rsidP="00841F99">
            <w:pPr>
              <w:jc w:val="center"/>
              <w:rPr>
                <w:rFonts w:ascii="Calibri" w:eastAsia="Calibri" w:hAnsi="Calibri" w:cs="Arial"/>
                <w:noProof/>
                <w:szCs w:val="18"/>
                <w:lang w:val="en"/>
              </w:rPr>
            </w:pPr>
            <w:r w:rsidRPr="004667E5">
              <w:rPr>
                <w:rFonts w:ascii="Calibri" w:hAnsi="Calibri" w:cs="Arial"/>
                <w:noProof/>
                <w:szCs w:val="18"/>
                <w:lang w:val="en"/>
              </w:rPr>
              <w:t>16%</w:t>
            </w:r>
            <w:r w:rsidRPr="004667E5">
              <w:rPr>
                <w:rFonts w:ascii="Arial" w:hAnsi="Arial"/>
                <w:noProof/>
                <w:szCs w:val="18"/>
                <w:vertAlign w:val="superscript"/>
                <w:lang w:val="en"/>
              </w:rPr>
              <w:footnoteReference w:id="606"/>
            </w:r>
          </w:p>
        </w:tc>
      </w:tr>
    </w:tbl>
    <w:p w14:paraId="028F8461" w14:textId="77777777" w:rsidR="00841F99" w:rsidRPr="004667E5" w:rsidRDefault="00841F99" w:rsidP="00841F99">
      <w:pPr>
        <w:spacing w:before="240"/>
        <w:ind w:left="720"/>
        <w:rPr>
          <w:rFonts w:ascii="Calibri" w:hAnsi="Calibri" w:cs="Calibri"/>
          <w:noProof/>
        </w:rPr>
      </w:pPr>
      <w:r w:rsidRPr="004667E5">
        <w:rPr>
          <w:rFonts w:ascii="Calibri" w:hAnsi="Calibri" w:cs="Calibri"/>
          <w:noProof/>
        </w:rPr>
        <w:t>GPM_base_S</w:t>
      </w:r>
      <w:r w:rsidRPr="004667E5">
        <w:rPr>
          <w:rFonts w:ascii="Calibri" w:hAnsi="Calibri" w:cs="Calibri"/>
          <w:noProof/>
        </w:rPr>
        <w:tab/>
        <w:t>=</w:t>
      </w:r>
      <w:r w:rsidRPr="004667E5">
        <w:rPr>
          <w:rFonts w:ascii="Calibri" w:hAnsi="Calibri" w:cs="Calibri"/>
        </w:rPr>
        <w:t xml:space="preserve"> </w:t>
      </w:r>
      <w:r w:rsidRPr="004667E5">
        <w:rPr>
          <w:rFonts w:ascii="Calibri" w:hAnsi="Calibri" w:cs="Calibri"/>
          <w:noProof/>
        </w:rPr>
        <w:t>Flow rate of the basecase showerhead, or actual if available</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890"/>
      </w:tblGrid>
      <w:tr w:rsidR="00841F99" w:rsidRPr="004667E5" w14:paraId="2CDC2619" w14:textId="77777777" w:rsidTr="00841F99">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56D63941" w14:textId="77777777" w:rsidR="00841F99" w:rsidRPr="004667E5" w:rsidRDefault="00841F99" w:rsidP="00841F99">
            <w:pPr>
              <w:jc w:val="center"/>
              <w:rPr>
                <w:rFonts w:ascii="Calibri" w:eastAsia="Calibri" w:hAnsi="Calibri" w:cs="Calibri"/>
                <w:b/>
                <w:color w:val="FFFFFF"/>
                <w:szCs w:val="20"/>
              </w:rPr>
            </w:pPr>
            <w:r w:rsidRPr="004667E5">
              <w:rPr>
                <w:rFonts w:ascii="Calibri" w:hAnsi="Calibri" w:cs="Calibri"/>
                <w:b/>
                <w:color w:val="FFFFFF"/>
                <w:szCs w:val="20"/>
              </w:rPr>
              <w:t>Program</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735F5F69" w14:textId="77777777" w:rsidR="00841F99" w:rsidRPr="004667E5" w:rsidRDefault="00841F99" w:rsidP="00841F99">
            <w:pPr>
              <w:jc w:val="center"/>
              <w:rPr>
                <w:rFonts w:ascii="Calibri" w:eastAsia="Calibri" w:hAnsi="Calibri" w:cs="Calibri"/>
                <w:b/>
                <w:color w:val="FFFFFF"/>
                <w:szCs w:val="20"/>
              </w:rPr>
            </w:pPr>
            <w:r w:rsidRPr="004667E5">
              <w:rPr>
                <w:rFonts w:ascii="Calibri" w:hAnsi="Calibri" w:cs="Calibri"/>
                <w:b/>
                <w:color w:val="FFFFFF"/>
                <w:szCs w:val="20"/>
              </w:rPr>
              <w:t>GPM</w:t>
            </w:r>
          </w:p>
        </w:tc>
      </w:tr>
      <w:tr w:rsidR="00841F99" w:rsidRPr="004667E5" w14:paraId="2F6A3FCA" w14:textId="77777777" w:rsidTr="00841F99">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E56BD" w14:textId="77777777" w:rsidR="00841F99" w:rsidRPr="004667E5" w:rsidRDefault="00841F99" w:rsidP="00841F99">
            <w:pPr>
              <w:jc w:val="center"/>
              <w:rPr>
                <w:rFonts w:ascii="Calibri" w:eastAsia="Calibri" w:hAnsi="Calibri" w:cs="Arial"/>
                <w:noProof/>
                <w:szCs w:val="18"/>
                <w:lang w:val="en"/>
              </w:rPr>
            </w:pPr>
            <w:r w:rsidRPr="004667E5">
              <w:rPr>
                <w:rFonts w:ascii="Calibri" w:hAnsi="Calibri" w:cs="Arial"/>
                <w:noProof/>
                <w:szCs w:val="18"/>
                <w:lang w:val="en"/>
              </w:rPr>
              <w:t>Direct-install, device only</w:t>
            </w:r>
          </w:p>
        </w:tc>
        <w:tc>
          <w:tcPr>
            <w:tcW w:w="18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425956" w14:textId="77777777" w:rsidR="00841F99" w:rsidRPr="004667E5" w:rsidRDefault="00841F99" w:rsidP="00841F99">
            <w:pPr>
              <w:jc w:val="center"/>
              <w:rPr>
                <w:rFonts w:ascii="Calibri" w:eastAsia="Calibri" w:hAnsi="Calibri" w:cs="Arial"/>
                <w:noProof/>
                <w:szCs w:val="18"/>
                <w:lang w:val="en"/>
              </w:rPr>
            </w:pPr>
            <w:r w:rsidRPr="004667E5">
              <w:rPr>
                <w:rFonts w:ascii="Calibri" w:hAnsi="Calibri" w:cs="Arial"/>
                <w:noProof/>
                <w:szCs w:val="18"/>
                <w:lang w:val="en"/>
              </w:rPr>
              <w:t>2.67</w:t>
            </w:r>
            <w:r w:rsidRPr="004667E5">
              <w:rPr>
                <w:rFonts w:ascii="Arial" w:hAnsi="Arial"/>
                <w:noProof/>
                <w:szCs w:val="18"/>
                <w:vertAlign w:val="superscript"/>
                <w:lang w:val="en"/>
              </w:rPr>
              <w:footnoteReference w:id="607"/>
            </w:r>
          </w:p>
        </w:tc>
      </w:tr>
      <w:tr w:rsidR="00841F99" w:rsidRPr="004667E5" w14:paraId="4ECC8397" w14:textId="77777777" w:rsidTr="00841F99">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1DF27D" w14:textId="77777777" w:rsidR="00841F99" w:rsidRPr="004667E5" w:rsidRDefault="00841F99" w:rsidP="00841F99">
            <w:pPr>
              <w:jc w:val="center"/>
              <w:rPr>
                <w:rFonts w:ascii="Calibri" w:hAnsi="Calibri" w:cs="Arial"/>
                <w:noProof/>
                <w:szCs w:val="18"/>
                <w:lang w:val="en"/>
              </w:rPr>
            </w:pPr>
            <w:r w:rsidRPr="004667E5">
              <w:rPr>
                <w:rFonts w:ascii="Calibri" w:hAnsi="Calibri" w:cs="Arial"/>
                <w:noProof/>
                <w:szCs w:val="18"/>
                <w:lang w:val="en"/>
              </w:rPr>
              <w:t>New Construction or direct install of device and low flow showerhead</w:t>
            </w:r>
          </w:p>
        </w:tc>
        <w:tc>
          <w:tcPr>
            <w:tcW w:w="18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EC718A" w14:textId="77777777" w:rsidR="00841F99" w:rsidRPr="004667E5" w:rsidRDefault="00841F99" w:rsidP="00841F99">
            <w:pPr>
              <w:jc w:val="center"/>
              <w:rPr>
                <w:rFonts w:ascii="Calibri" w:hAnsi="Calibri" w:cs="Arial"/>
                <w:noProof/>
                <w:szCs w:val="18"/>
                <w:lang w:val="en"/>
              </w:rPr>
            </w:pPr>
            <w:r w:rsidRPr="004667E5">
              <w:rPr>
                <w:rFonts w:ascii="Calibri" w:hAnsi="Calibri" w:cs="Arial"/>
                <w:noProof/>
                <w:szCs w:val="18"/>
                <w:lang w:val="en"/>
              </w:rPr>
              <w:t xml:space="preserve">Rated or actual flow of program-installed showerhead </w:t>
            </w:r>
          </w:p>
        </w:tc>
      </w:tr>
      <w:tr w:rsidR="00841F99" w:rsidRPr="004667E5" w14:paraId="2CA0FD6C" w14:textId="77777777" w:rsidTr="00841F99">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E10423" w14:textId="77777777" w:rsidR="00841F99" w:rsidRPr="004667E5" w:rsidRDefault="00841F99" w:rsidP="00841F99">
            <w:pPr>
              <w:jc w:val="center"/>
              <w:rPr>
                <w:rFonts w:ascii="Calibri" w:eastAsia="Calibri" w:hAnsi="Calibri" w:cs="Arial"/>
                <w:noProof/>
                <w:szCs w:val="18"/>
                <w:lang w:val="en"/>
              </w:rPr>
            </w:pPr>
            <w:r w:rsidRPr="004667E5">
              <w:rPr>
                <w:rFonts w:ascii="Calibri" w:hAnsi="Calibri" w:cs="Arial"/>
                <w:noProof/>
                <w:szCs w:val="18"/>
                <w:lang w:val="en"/>
              </w:rPr>
              <w:t>Retrofit or TOS</w:t>
            </w:r>
          </w:p>
        </w:tc>
        <w:tc>
          <w:tcPr>
            <w:tcW w:w="18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6862BE" w14:textId="77777777" w:rsidR="00841F99" w:rsidRPr="004667E5" w:rsidRDefault="00841F99" w:rsidP="00841F99">
            <w:pPr>
              <w:jc w:val="center"/>
              <w:rPr>
                <w:rFonts w:ascii="Calibri" w:eastAsia="Calibri" w:hAnsi="Calibri" w:cs="Arial"/>
                <w:noProof/>
                <w:szCs w:val="18"/>
                <w:lang w:val="en"/>
              </w:rPr>
            </w:pPr>
            <w:r w:rsidRPr="004667E5">
              <w:rPr>
                <w:rFonts w:ascii="Calibri" w:hAnsi="Calibri" w:cs="Arial"/>
                <w:noProof/>
                <w:szCs w:val="18"/>
                <w:lang w:val="en"/>
              </w:rPr>
              <w:t>2.35</w:t>
            </w:r>
            <w:r w:rsidRPr="004667E5">
              <w:rPr>
                <w:rFonts w:ascii="Arial" w:hAnsi="Arial"/>
                <w:noProof/>
                <w:szCs w:val="18"/>
                <w:vertAlign w:val="superscript"/>
                <w:lang w:val="en"/>
              </w:rPr>
              <w:footnoteReference w:id="608"/>
            </w:r>
          </w:p>
        </w:tc>
      </w:tr>
    </w:tbl>
    <w:p w14:paraId="3726EF60" w14:textId="77777777" w:rsidR="00841F99" w:rsidRPr="004667E5" w:rsidRDefault="00841F99" w:rsidP="00841F99">
      <w:pPr>
        <w:widowControl/>
        <w:jc w:val="left"/>
        <w:rPr>
          <w:rFonts w:ascii="Calibri" w:hAnsi="Calibri" w:cs="Calibri"/>
          <w:noProof/>
        </w:rPr>
      </w:pPr>
    </w:p>
    <w:p w14:paraId="6BBA193A" w14:textId="77777777" w:rsidR="00841F99" w:rsidRPr="004667E5" w:rsidRDefault="00841F99" w:rsidP="00841F99">
      <w:pPr>
        <w:spacing w:after="240"/>
        <w:ind w:firstLine="720"/>
        <w:rPr>
          <w:rFonts w:ascii="Calibri" w:hAnsi="Calibri" w:cs="Calibri"/>
          <w:noProof/>
        </w:rPr>
      </w:pPr>
      <w:r w:rsidRPr="004667E5">
        <w:rPr>
          <w:rFonts w:ascii="Calibri" w:hAnsi="Calibri" w:cs="Calibri"/>
          <w:noProof/>
        </w:rPr>
        <w:t>L_showerdevice</w:t>
      </w:r>
      <w:r w:rsidRPr="004667E5">
        <w:rPr>
          <w:rFonts w:ascii="Calibri" w:hAnsi="Calibri" w:cs="Calibri"/>
          <w:noProof/>
        </w:rPr>
        <w:tab/>
        <w:t>= Hot water waste time avoided due to thermostatic restrictor valve</w:t>
      </w:r>
    </w:p>
    <w:p w14:paraId="5D66C0BA" w14:textId="77777777" w:rsidR="00841F99" w:rsidRPr="004667E5" w:rsidRDefault="00841F99" w:rsidP="00841F99">
      <w:pPr>
        <w:spacing w:after="240"/>
        <w:ind w:firstLine="720"/>
        <w:rPr>
          <w:rFonts w:ascii="Calibri" w:hAnsi="Calibri" w:cs="Calibri"/>
          <w:noProof/>
        </w:rPr>
      </w:pPr>
      <w:r w:rsidRPr="004667E5">
        <w:rPr>
          <w:rFonts w:ascii="Calibri" w:hAnsi="Calibri" w:cs="Calibri"/>
          <w:noProof/>
        </w:rPr>
        <w:tab/>
      </w:r>
      <w:r w:rsidRPr="004667E5">
        <w:rPr>
          <w:rFonts w:ascii="Calibri" w:hAnsi="Calibri" w:cs="Calibri"/>
          <w:noProof/>
        </w:rPr>
        <w:tab/>
        <w:t>= 0.89 minutes</w:t>
      </w:r>
      <w:r w:rsidRPr="004667E5">
        <w:rPr>
          <w:rFonts w:ascii="Arial" w:hAnsi="Arial"/>
          <w:vertAlign w:val="superscript"/>
        </w:rPr>
        <w:footnoteReference w:id="609"/>
      </w:r>
    </w:p>
    <w:p w14:paraId="49FC86BF" w14:textId="77777777" w:rsidR="00841F99" w:rsidRDefault="00841F99" w:rsidP="00841F99">
      <w:pPr>
        <w:spacing w:after="240"/>
        <w:ind w:left="720"/>
        <w:rPr>
          <w:rFonts w:ascii="Calibri" w:hAnsi="Calibri" w:cs="Calibri"/>
          <w:noProof/>
        </w:rPr>
      </w:pPr>
      <w:r w:rsidRPr="004667E5">
        <w:rPr>
          <w:rFonts w:ascii="Calibri" w:hAnsi="Calibri" w:cs="Calibri"/>
          <w:noProof/>
        </w:rPr>
        <w:t>Household</w:t>
      </w:r>
      <w:r w:rsidRPr="004667E5">
        <w:rPr>
          <w:rFonts w:ascii="Calibri" w:hAnsi="Calibri" w:cs="Calibri"/>
          <w:noProof/>
        </w:rPr>
        <w:tab/>
        <w:t>= Average  number of people per household</w:t>
      </w:r>
    </w:p>
    <w:p w14:paraId="77CA2BCB" w14:textId="77777777" w:rsidR="00841F99" w:rsidRPr="004667E5" w:rsidRDefault="00841F99" w:rsidP="00841F99">
      <w:pPr>
        <w:spacing w:after="240"/>
        <w:ind w:left="1440"/>
        <w:rPr>
          <w:rFonts w:ascii="Calibri" w:hAnsi="Calibri" w:cs="Calibri"/>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672"/>
        <w:tblGridChange w:id="6735">
          <w:tblGrid>
            <w:gridCol w:w="3264"/>
            <w:gridCol w:w="1672"/>
          </w:tblGrid>
        </w:tblGridChange>
      </w:tblGrid>
      <w:tr w:rsidR="00841F99" w:rsidRPr="004667E5" w14:paraId="71C54BF8" w14:textId="77777777" w:rsidTr="00841F99">
        <w:trPr>
          <w:trHeight w:val="262"/>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1FF05DB" w14:textId="77777777" w:rsidR="00841F99" w:rsidRPr="004667E5" w:rsidRDefault="00841F99" w:rsidP="00841F99">
            <w:pPr>
              <w:jc w:val="center"/>
              <w:rPr>
                <w:rFonts w:ascii="Calibri" w:eastAsia="Calibri" w:hAnsi="Calibri" w:cs="Calibri"/>
                <w:b/>
                <w:color w:val="FFFFFF"/>
                <w:szCs w:val="20"/>
              </w:rPr>
            </w:pPr>
            <w:r w:rsidRPr="004667E5">
              <w:rPr>
                <w:rFonts w:ascii="Calibri" w:eastAsia="Calibri" w:hAnsi="Calibri" w:cs="Calibri"/>
                <w:b/>
                <w:color w:val="FFFFFF"/>
                <w:szCs w:val="20"/>
              </w:rPr>
              <w:t>Household Unit Type</w:t>
            </w:r>
            <w:r w:rsidRPr="004667E5">
              <w:rPr>
                <w:rFonts w:ascii="Arial" w:eastAsia="Calibri" w:hAnsi="Arial"/>
                <w:b/>
                <w:color w:val="FFFFFF"/>
                <w:vertAlign w:val="superscript"/>
              </w:rPr>
              <w:footnoteReference w:id="610"/>
            </w:r>
          </w:p>
        </w:tc>
        <w:tc>
          <w:tcPr>
            <w:tcW w:w="167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F9066D1" w14:textId="77777777" w:rsidR="00841F99" w:rsidRPr="004667E5" w:rsidRDefault="00841F99" w:rsidP="00841F99">
            <w:pPr>
              <w:jc w:val="center"/>
              <w:rPr>
                <w:rFonts w:ascii="Calibri" w:eastAsia="Calibri" w:hAnsi="Calibri" w:cs="Calibri"/>
                <w:b/>
                <w:color w:val="FFFFFF"/>
                <w:szCs w:val="20"/>
              </w:rPr>
            </w:pPr>
            <w:r w:rsidRPr="004667E5">
              <w:rPr>
                <w:rFonts w:ascii="Calibri" w:eastAsia="Calibri" w:hAnsi="Calibri" w:cs="Calibri"/>
                <w:b/>
                <w:color w:val="FFFFFF"/>
                <w:szCs w:val="20"/>
              </w:rPr>
              <w:t>Household</w:t>
            </w:r>
          </w:p>
        </w:tc>
      </w:tr>
      <w:tr w:rsidR="00841F99" w:rsidRPr="004667E5" w14:paraId="12277D93" w14:textId="77777777" w:rsidTr="00FF11A2">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6736" w:author="Stephanie Baer" w:date="2016-01-21T14:04: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6737" w:author="Stephanie Baer" w:date="2016-01-21T14:04:00Z">
            <w:trPr>
              <w:trHeight w:val="262"/>
              <w:jc w:val="center"/>
            </w:trPr>
          </w:trPrChange>
        </w:trPr>
        <w:tc>
          <w:tcPr>
            <w:tcW w:w="3264" w:type="dxa"/>
            <w:tcBorders>
              <w:top w:val="single" w:sz="4" w:space="0" w:color="auto"/>
              <w:left w:val="single" w:sz="4" w:space="0" w:color="auto"/>
              <w:bottom w:val="single" w:sz="4" w:space="0" w:color="auto"/>
              <w:right w:val="single" w:sz="4" w:space="0" w:color="auto"/>
            </w:tcBorders>
            <w:vAlign w:val="center"/>
            <w:hideMark/>
            <w:tcPrChange w:id="6738" w:author="Stephanie Baer" w:date="2016-01-21T14:04:00Z">
              <w:tcPr>
                <w:tcW w:w="3264" w:type="dxa"/>
                <w:tcBorders>
                  <w:top w:val="single" w:sz="4" w:space="0" w:color="auto"/>
                  <w:left w:val="single" w:sz="4" w:space="0" w:color="auto"/>
                  <w:bottom w:val="single" w:sz="4" w:space="0" w:color="auto"/>
                  <w:right w:val="single" w:sz="4" w:space="0" w:color="auto"/>
                </w:tcBorders>
                <w:hideMark/>
              </w:tcPr>
            </w:tcPrChange>
          </w:tcPr>
          <w:p w14:paraId="39006673" w14:textId="3DCB1BA9" w:rsidR="00841F99" w:rsidRPr="004667E5" w:rsidRDefault="00841F99">
            <w:pPr>
              <w:jc w:val="center"/>
              <w:rPr>
                <w:rFonts w:ascii="Calibri" w:eastAsia="Calibri" w:hAnsi="Calibri" w:cs="Arial"/>
                <w:noProof/>
                <w:szCs w:val="18"/>
                <w:lang w:val="en"/>
              </w:rPr>
            </w:pPr>
            <w:r w:rsidRPr="004667E5">
              <w:rPr>
                <w:rFonts w:ascii="Calibri" w:eastAsia="Calibri" w:hAnsi="Calibri" w:cs="Arial"/>
                <w:noProof/>
                <w:szCs w:val="18"/>
                <w:lang w:val="en"/>
              </w:rPr>
              <w:lastRenderedPageBreak/>
              <w:t>Single-Family - Deemed</w:t>
            </w:r>
          </w:p>
        </w:tc>
        <w:tc>
          <w:tcPr>
            <w:tcW w:w="1672" w:type="dxa"/>
            <w:tcBorders>
              <w:top w:val="single" w:sz="4" w:space="0" w:color="auto"/>
              <w:left w:val="single" w:sz="4" w:space="0" w:color="auto"/>
              <w:bottom w:val="single" w:sz="4" w:space="0" w:color="auto"/>
              <w:right w:val="single" w:sz="4" w:space="0" w:color="auto"/>
            </w:tcBorders>
            <w:vAlign w:val="center"/>
            <w:hideMark/>
            <w:tcPrChange w:id="6739" w:author="Stephanie Baer" w:date="2016-01-21T14:04:00Z">
              <w:tcPr>
                <w:tcW w:w="1672" w:type="dxa"/>
                <w:tcBorders>
                  <w:top w:val="single" w:sz="4" w:space="0" w:color="auto"/>
                  <w:left w:val="single" w:sz="4" w:space="0" w:color="auto"/>
                  <w:bottom w:val="single" w:sz="4" w:space="0" w:color="auto"/>
                  <w:right w:val="single" w:sz="4" w:space="0" w:color="auto"/>
                </w:tcBorders>
                <w:hideMark/>
              </w:tcPr>
            </w:tcPrChange>
          </w:tcPr>
          <w:p w14:paraId="5F671F45" w14:textId="77777777" w:rsidR="00841F99" w:rsidRPr="004667E5" w:rsidRDefault="00841F99">
            <w:pPr>
              <w:jc w:val="center"/>
              <w:rPr>
                <w:rFonts w:ascii="Calibri" w:eastAsia="Calibri" w:hAnsi="Calibri" w:cs="Arial"/>
                <w:noProof/>
                <w:szCs w:val="18"/>
                <w:lang w:val="en"/>
              </w:rPr>
            </w:pPr>
            <w:r w:rsidRPr="004667E5">
              <w:rPr>
                <w:rFonts w:ascii="Calibri" w:eastAsia="Calibri" w:hAnsi="Calibri" w:cs="Arial"/>
                <w:noProof/>
                <w:szCs w:val="18"/>
                <w:lang w:val="en"/>
              </w:rPr>
              <w:t>2.56</w:t>
            </w:r>
            <w:r w:rsidRPr="004667E5">
              <w:rPr>
                <w:rFonts w:ascii="Arial" w:hAnsi="Arial"/>
                <w:noProof/>
                <w:szCs w:val="18"/>
                <w:vertAlign w:val="superscript"/>
                <w:lang w:val="en"/>
              </w:rPr>
              <w:footnoteReference w:id="611"/>
            </w:r>
          </w:p>
        </w:tc>
      </w:tr>
      <w:tr w:rsidR="00841F99" w:rsidRPr="004667E5" w14:paraId="152C294B" w14:textId="77777777" w:rsidTr="00FF11A2">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6740" w:author="Stephanie Baer" w:date="2016-01-21T14:04: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6741" w:author="Stephanie Baer" w:date="2016-01-21T14:04:00Z">
            <w:trPr>
              <w:trHeight w:val="262"/>
              <w:jc w:val="center"/>
            </w:trPr>
          </w:trPrChange>
        </w:trPr>
        <w:tc>
          <w:tcPr>
            <w:tcW w:w="3264" w:type="dxa"/>
            <w:tcBorders>
              <w:top w:val="single" w:sz="4" w:space="0" w:color="auto"/>
              <w:left w:val="single" w:sz="4" w:space="0" w:color="auto"/>
              <w:bottom w:val="single" w:sz="4" w:space="0" w:color="auto"/>
              <w:right w:val="single" w:sz="4" w:space="0" w:color="auto"/>
            </w:tcBorders>
            <w:vAlign w:val="center"/>
            <w:hideMark/>
            <w:tcPrChange w:id="6742" w:author="Stephanie Baer" w:date="2016-01-21T14:04:00Z">
              <w:tcPr>
                <w:tcW w:w="3264" w:type="dxa"/>
                <w:tcBorders>
                  <w:top w:val="single" w:sz="4" w:space="0" w:color="auto"/>
                  <w:left w:val="single" w:sz="4" w:space="0" w:color="auto"/>
                  <w:bottom w:val="single" w:sz="4" w:space="0" w:color="auto"/>
                  <w:right w:val="single" w:sz="4" w:space="0" w:color="auto"/>
                </w:tcBorders>
                <w:hideMark/>
              </w:tcPr>
            </w:tcPrChange>
          </w:tcPr>
          <w:p w14:paraId="10092C46" w14:textId="77777777" w:rsidR="00841F99" w:rsidRPr="004667E5" w:rsidRDefault="00841F99">
            <w:pPr>
              <w:jc w:val="center"/>
              <w:rPr>
                <w:rFonts w:ascii="Calibri" w:eastAsia="Calibri" w:hAnsi="Calibri" w:cs="Arial"/>
                <w:noProof/>
                <w:szCs w:val="18"/>
                <w:lang w:val="en"/>
              </w:rPr>
            </w:pPr>
            <w:r w:rsidRPr="004667E5">
              <w:rPr>
                <w:rFonts w:ascii="Calibri" w:eastAsia="Calibri" w:hAnsi="Calibri" w:cs="Arial"/>
                <w:noProof/>
                <w:szCs w:val="18"/>
                <w:lang w:val="en"/>
              </w:rPr>
              <w:t>Multi-Family - Deemed</w:t>
            </w:r>
          </w:p>
        </w:tc>
        <w:tc>
          <w:tcPr>
            <w:tcW w:w="1672" w:type="dxa"/>
            <w:tcBorders>
              <w:top w:val="single" w:sz="4" w:space="0" w:color="auto"/>
              <w:left w:val="single" w:sz="4" w:space="0" w:color="auto"/>
              <w:bottom w:val="single" w:sz="4" w:space="0" w:color="auto"/>
              <w:right w:val="single" w:sz="4" w:space="0" w:color="auto"/>
            </w:tcBorders>
            <w:vAlign w:val="center"/>
            <w:hideMark/>
            <w:tcPrChange w:id="6743" w:author="Stephanie Baer" w:date="2016-01-21T14:04:00Z">
              <w:tcPr>
                <w:tcW w:w="1672" w:type="dxa"/>
                <w:tcBorders>
                  <w:top w:val="single" w:sz="4" w:space="0" w:color="auto"/>
                  <w:left w:val="single" w:sz="4" w:space="0" w:color="auto"/>
                  <w:bottom w:val="single" w:sz="4" w:space="0" w:color="auto"/>
                  <w:right w:val="single" w:sz="4" w:space="0" w:color="auto"/>
                </w:tcBorders>
                <w:hideMark/>
              </w:tcPr>
            </w:tcPrChange>
          </w:tcPr>
          <w:p w14:paraId="4AF431ED" w14:textId="33F0FF15" w:rsidR="00841F99" w:rsidRPr="004667E5" w:rsidRDefault="00841F99">
            <w:pPr>
              <w:jc w:val="center"/>
              <w:rPr>
                <w:rFonts w:ascii="Calibri" w:eastAsia="Calibri" w:hAnsi="Calibri" w:cs="Arial"/>
                <w:noProof/>
                <w:szCs w:val="18"/>
                <w:lang w:val="en"/>
              </w:rPr>
            </w:pPr>
            <w:r w:rsidRPr="004667E5">
              <w:rPr>
                <w:rFonts w:ascii="Calibri" w:eastAsia="Calibri" w:hAnsi="Calibri" w:cs="Arial"/>
                <w:noProof/>
                <w:szCs w:val="18"/>
                <w:lang w:val="en"/>
              </w:rPr>
              <w:t>2.1</w:t>
            </w:r>
            <w:r w:rsidRPr="004667E5">
              <w:rPr>
                <w:rFonts w:ascii="Arial" w:eastAsia="Calibri" w:hAnsi="Arial"/>
                <w:noProof/>
                <w:szCs w:val="18"/>
                <w:vertAlign w:val="superscript"/>
                <w:lang w:val="en"/>
              </w:rPr>
              <w:footnoteReference w:id="612"/>
            </w:r>
          </w:p>
        </w:tc>
      </w:tr>
      <w:tr w:rsidR="00841F99" w:rsidRPr="004667E5" w14:paraId="1CD6ADD4" w14:textId="77777777" w:rsidTr="00FF11A2">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6744" w:author="Stephanie Baer" w:date="2016-01-21T14:04: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6745" w:author="Stephanie Baer" w:date="2016-01-21T14:04:00Z">
            <w:trPr>
              <w:trHeight w:val="262"/>
              <w:jc w:val="center"/>
            </w:trPr>
          </w:trPrChange>
        </w:trPr>
        <w:tc>
          <w:tcPr>
            <w:tcW w:w="3264" w:type="dxa"/>
            <w:tcBorders>
              <w:top w:val="single" w:sz="4" w:space="0" w:color="auto"/>
              <w:left w:val="single" w:sz="4" w:space="0" w:color="auto"/>
              <w:bottom w:val="single" w:sz="4" w:space="0" w:color="auto"/>
              <w:right w:val="single" w:sz="4" w:space="0" w:color="auto"/>
            </w:tcBorders>
            <w:vAlign w:val="center"/>
            <w:hideMark/>
            <w:tcPrChange w:id="6746" w:author="Stephanie Baer" w:date="2016-01-21T14:04:00Z">
              <w:tcPr>
                <w:tcW w:w="3264" w:type="dxa"/>
                <w:tcBorders>
                  <w:top w:val="single" w:sz="4" w:space="0" w:color="auto"/>
                  <w:left w:val="single" w:sz="4" w:space="0" w:color="auto"/>
                  <w:bottom w:val="single" w:sz="4" w:space="0" w:color="auto"/>
                  <w:right w:val="single" w:sz="4" w:space="0" w:color="auto"/>
                </w:tcBorders>
                <w:hideMark/>
              </w:tcPr>
            </w:tcPrChange>
          </w:tcPr>
          <w:p w14:paraId="5A38CDB4" w14:textId="77777777" w:rsidR="00841F99" w:rsidRPr="004667E5" w:rsidRDefault="00841F99">
            <w:pPr>
              <w:jc w:val="center"/>
              <w:rPr>
                <w:rFonts w:ascii="Calibri" w:eastAsia="Calibri" w:hAnsi="Calibri" w:cs="Arial"/>
                <w:noProof/>
                <w:szCs w:val="18"/>
                <w:lang w:val="en"/>
              </w:rPr>
            </w:pPr>
            <w:r w:rsidRPr="004667E5">
              <w:rPr>
                <w:rFonts w:ascii="Calibri" w:eastAsia="Calibri" w:hAnsi="Calibri" w:cs="Arial"/>
                <w:noProof/>
                <w:szCs w:val="18"/>
                <w:lang w:val="en"/>
              </w:rPr>
              <w:t>Custom</w:t>
            </w:r>
          </w:p>
        </w:tc>
        <w:tc>
          <w:tcPr>
            <w:tcW w:w="1672" w:type="dxa"/>
            <w:tcBorders>
              <w:top w:val="single" w:sz="4" w:space="0" w:color="auto"/>
              <w:left w:val="single" w:sz="4" w:space="0" w:color="auto"/>
              <w:bottom w:val="single" w:sz="4" w:space="0" w:color="auto"/>
              <w:right w:val="single" w:sz="4" w:space="0" w:color="auto"/>
            </w:tcBorders>
            <w:vAlign w:val="center"/>
            <w:hideMark/>
            <w:tcPrChange w:id="6747" w:author="Stephanie Baer" w:date="2016-01-21T14:04:00Z">
              <w:tcPr>
                <w:tcW w:w="1672" w:type="dxa"/>
                <w:tcBorders>
                  <w:top w:val="single" w:sz="4" w:space="0" w:color="auto"/>
                  <w:left w:val="single" w:sz="4" w:space="0" w:color="auto"/>
                  <w:bottom w:val="single" w:sz="4" w:space="0" w:color="auto"/>
                  <w:right w:val="single" w:sz="4" w:space="0" w:color="auto"/>
                </w:tcBorders>
                <w:hideMark/>
              </w:tcPr>
            </w:tcPrChange>
          </w:tcPr>
          <w:p w14:paraId="503859B7" w14:textId="77777777" w:rsidR="00841F99" w:rsidRPr="004667E5" w:rsidRDefault="00841F99">
            <w:pPr>
              <w:jc w:val="center"/>
              <w:rPr>
                <w:rFonts w:ascii="Calibri" w:eastAsia="Calibri" w:hAnsi="Calibri" w:cs="Arial"/>
                <w:noProof/>
                <w:szCs w:val="18"/>
                <w:lang w:val="en"/>
              </w:rPr>
            </w:pPr>
            <w:r w:rsidRPr="004667E5">
              <w:rPr>
                <w:rFonts w:ascii="Calibri" w:eastAsia="Calibri" w:hAnsi="Calibri" w:cs="Arial"/>
                <w:noProof/>
                <w:szCs w:val="18"/>
                <w:lang w:val="en"/>
              </w:rPr>
              <w:t>Actual Occupancy or  Number of Bedrooms</w:t>
            </w:r>
            <w:r w:rsidRPr="004667E5">
              <w:rPr>
                <w:rFonts w:ascii="Arial" w:eastAsia="Calibri" w:hAnsi="Arial"/>
                <w:noProof/>
                <w:szCs w:val="18"/>
                <w:vertAlign w:val="superscript"/>
                <w:lang w:val="en"/>
              </w:rPr>
              <w:footnoteReference w:id="613"/>
            </w:r>
          </w:p>
        </w:tc>
      </w:tr>
    </w:tbl>
    <w:p w14:paraId="72D76A84" w14:textId="77777777" w:rsidR="00841F99" w:rsidRPr="004667E5" w:rsidRDefault="00841F99" w:rsidP="00841F99">
      <w:pPr>
        <w:tabs>
          <w:tab w:val="left" w:pos="2430"/>
        </w:tabs>
        <w:spacing w:before="240" w:after="240"/>
        <w:ind w:left="2340" w:hanging="1620"/>
        <w:rPr>
          <w:rFonts w:ascii="Calibri" w:hAnsi="Calibri" w:cs="Calibri"/>
          <w:noProof/>
        </w:rPr>
      </w:pPr>
      <w:r w:rsidRPr="004667E5">
        <w:rPr>
          <w:rFonts w:ascii="Calibri" w:hAnsi="Calibri" w:cs="Calibri"/>
          <w:noProof/>
        </w:rPr>
        <w:t>SPCD</w:t>
      </w:r>
      <w:r w:rsidRPr="004667E5">
        <w:rPr>
          <w:rFonts w:ascii="Calibri" w:hAnsi="Calibri" w:cs="Calibri"/>
          <w:noProof/>
        </w:rPr>
        <w:tab/>
      </w:r>
      <w:r w:rsidRPr="004667E5">
        <w:rPr>
          <w:rFonts w:ascii="Calibri" w:hAnsi="Calibri" w:cs="Calibri"/>
          <w:noProof/>
        </w:rPr>
        <w:tab/>
        <w:t>=</w:t>
      </w:r>
      <w:r w:rsidRPr="004667E5">
        <w:rPr>
          <w:rFonts w:ascii="Calibri" w:hAnsi="Calibri" w:cs="Calibri"/>
        </w:rPr>
        <w:t xml:space="preserve"> </w:t>
      </w:r>
      <w:r w:rsidRPr="004667E5">
        <w:rPr>
          <w:rFonts w:ascii="Calibri" w:hAnsi="Calibri" w:cs="Calibri"/>
          <w:noProof/>
        </w:rPr>
        <w:t>Showers Per Capita Per Day</w:t>
      </w:r>
    </w:p>
    <w:p w14:paraId="4D1E3540" w14:textId="77777777" w:rsidR="00841F99" w:rsidRPr="004667E5" w:rsidRDefault="00841F99" w:rsidP="00841F99">
      <w:pPr>
        <w:tabs>
          <w:tab w:val="left" w:pos="2430"/>
        </w:tabs>
        <w:spacing w:after="240"/>
        <w:ind w:left="2340" w:hanging="1620"/>
        <w:rPr>
          <w:rFonts w:ascii="Calibri" w:hAnsi="Calibri" w:cs="Calibri"/>
          <w:noProof/>
        </w:rPr>
      </w:pPr>
      <w:r w:rsidRPr="004667E5">
        <w:rPr>
          <w:rFonts w:ascii="Calibri" w:hAnsi="Calibri" w:cs="Calibri"/>
          <w:noProof/>
        </w:rPr>
        <w:tab/>
      </w:r>
      <w:r w:rsidRPr="004667E5">
        <w:rPr>
          <w:rFonts w:ascii="Calibri" w:hAnsi="Calibri" w:cs="Calibri"/>
          <w:noProof/>
        </w:rPr>
        <w:tab/>
        <w:t>=</w:t>
      </w:r>
      <w:r w:rsidRPr="004667E5">
        <w:rPr>
          <w:rFonts w:ascii="Calibri" w:hAnsi="Calibri" w:cs="Calibri"/>
        </w:rPr>
        <w:t xml:space="preserve"> </w:t>
      </w:r>
      <w:r w:rsidRPr="004667E5">
        <w:rPr>
          <w:rFonts w:ascii="Calibri" w:hAnsi="Calibri" w:cs="Calibri"/>
          <w:noProof/>
        </w:rPr>
        <w:t>0.6</w:t>
      </w:r>
      <w:r w:rsidRPr="004667E5">
        <w:rPr>
          <w:rFonts w:ascii="Arial" w:hAnsi="Arial"/>
          <w:vertAlign w:val="superscript"/>
        </w:rPr>
        <w:footnoteReference w:id="614"/>
      </w:r>
    </w:p>
    <w:p w14:paraId="1AEDB64A" w14:textId="77777777" w:rsidR="00841F99" w:rsidRPr="004667E5" w:rsidRDefault="00841F99" w:rsidP="00841F99">
      <w:pPr>
        <w:spacing w:after="240"/>
        <w:rPr>
          <w:rFonts w:ascii="Calibri" w:hAnsi="Calibri" w:cs="Calibri"/>
          <w:noProof/>
        </w:rPr>
      </w:pPr>
      <w:r w:rsidRPr="004667E5">
        <w:rPr>
          <w:rFonts w:ascii="Calibri" w:hAnsi="Calibri" w:cs="Calibri"/>
          <w:noProof/>
        </w:rPr>
        <w:tab/>
        <w:t>365.25</w:t>
      </w:r>
      <w:r w:rsidRPr="004667E5">
        <w:rPr>
          <w:rFonts w:ascii="Calibri" w:hAnsi="Calibri" w:cs="Calibri"/>
          <w:noProof/>
        </w:rPr>
        <w:tab/>
      </w:r>
      <w:r w:rsidRPr="004667E5">
        <w:rPr>
          <w:rFonts w:ascii="Calibri" w:hAnsi="Calibri" w:cs="Calibri"/>
          <w:noProof/>
        </w:rPr>
        <w:tab/>
        <w:t xml:space="preserve">    = Days per year, on average.</w:t>
      </w:r>
    </w:p>
    <w:p w14:paraId="2C76E6C9" w14:textId="77777777" w:rsidR="00841F99" w:rsidRPr="004667E5" w:rsidRDefault="00841F99" w:rsidP="00841F99">
      <w:pPr>
        <w:tabs>
          <w:tab w:val="left" w:pos="2430"/>
        </w:tabs>
        <w:spacing w:after="240"/>
        <w:ind w:left="2340" w:hanging="1620"/>
        <w:rPr>
          <w:rFonts w:ascii="Calibri" w:hAnsi="Calibri" w:cs="Calibri"/>
          <w:noProof/>
        </w:rPr>
      </w:pPr>
      <w:r w:rsidRPr="004667E5">
        <w:rPr>
          <w:rFonts w:ascii="Calibri" w:hAnsi="Calibri" w:cs="Calibri"/>
          <w:noProof/>
        </w:rPr>
        <w:t>SPH</w:t>
      </w:r>
      <w:r w:rsidRPr="004667E5">
        <w:rPr>
          <w:rFonts w:ascii="Calibri" w:hAnsi="Calibri" w:cs="Calibri"/>
          <w:noProof/>
        </w:rPr>
        <w:tab/>
      </w:r>
      <w:r w:rsidRPr="004667E5">
        <w:rPr>
          <w:rFonts w:ascii="Calibri" w:hAnsi="Calibri" w:cs="Calibri"/>
          <w:noProof/>
        </w:rPr>
        <w:tab/>
        <w:t>=</w:t>
      </w:r>
      <w:r w:rsidRPr="004667E5">
        <w:rPr>
          <w:rFonts w:ascii="Calibri" w:hAnsi="Calibri" w:cs="Calibri"/>
        </w:rPr>
        <w:t xml:space="preserve"> </w:t>
      </w:r>
      <w:r w:rsidRPr="004667E5">
        <w:rPr>
          <w:rFonts w:ascii="Calibri" w:hAnsi="Calibri" w:cs="Calibri"/>
          <w:noProof/>
        </w:rPr>
        <w:t>Showerheads Per Household so that per-showerhead savings fractions can be determined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387"/>
      </w:tblGrid>
      <w:tr w:rsidR="00841F99" w:rsidRPr="004667E5" w14:paraId="28991124" w14:textId="77777777" w:rsidTr="00841F99">
        <w:trPr>
          <w:trHeight w:val="262"/>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688085CF" w14:textId="77777777" w:rsidR="00841F99" w:rsidRPr="004667E5" w:rsidRDefault="00841F99" w:rsidP="00841F99">
            <w:pPr>
              <w:jc w:val="center"/>
              <w:rPr>
                <w:rFonts w:ascii="Calibri" w:eastAsia="Calibri" w:hAnsi="Calibri" w:cs="Calibri"/>
                <w:b/>
                <w:color w:val="FFFFFF"/>
              </w:rPr>
            </w:pPr>
            <w:r w:rsidRPr="004667E5">
              <w:rPr>
                <w:rFonts w:ascii="Calibri" w:eastAsia="Calibri" w:hAnsi="Calibri" w:cs="Calibri"/>
                <w:b/>
                <w:color w:val="FFFFFF"/>
              </w:rPr>
              <w:t>Household Type</w:t>
            </w:r>
          </w:p>
        </w:tc>
        <w:tc>
          <w:tcPr>
            <w:tcW w:w="138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59A3968" w14:textId="77777777" w:rsidR="00841F99" w:rsidRPr="004667E5" w:rsidRDefault="00841F99" w:rsidP="00841F99">
            <w:pPr>
              <w:jc w:val="center"/>
              <w:rPr>
                <w:rFonts w:ascii="Calibri" w:eastAsia="Calibri" w:hAnsi="Calibri" w:cs="Calibri"/>
                <w:b/>
                <w:color w:val="FFFFFF"/>
              </w:rPr>
            </w:pPr>
            <w:r w:rsidRPr="004667E5">
              <w:rPr>
                <w:rFonts w:ascii="Calibri" w:eastAsia="Calibri" w:hAnsi="Calibri" w:cs="Calibri"/>
                <w:b/>
                <w:color w:val="FFFFFF"/>
              </w:rPr>
              <w:t>SPH</w:t>
            </w:r>
          </w:p>
        </w:tc>
      </w:tr>
      <w:tr w:rsidR="00841F99" w:rsidRPr="004667E5" w14:paraId="0F52B5FD" w14:textId="77777777" w:rsidTr="00841F99">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13335B10" w14:textId="77777777" w:rsidR="00841F99" w:rsidRPr="004667E5" w:rsidRDefault="00841F99" w:rsidP="00841F99">
            <w:pPr>
              <w:rPr>
                <w:rFonts w:ascii="Calibri" w:eastAsia="Calibri" w:hAnsi="Calibri"/>
              </w:rPr>
            </w:pPr>
            <w:r w:rsidRPr="004667E5">
              <w:rPr>
                <w:rFonts w:ascii="Calibri" w:eastAsia="Calibri" w:hAnsi="Calibri"/>
              </w:rPr>
              <w:t>Single-Family</w:t>
            </w:r>
          </w:p>
        </w:tc>
        <w:tc>
          <w:tcPr>
            <w:tcW w:w="1387" w:type="dxa"/>
            <w:tcBorders>
              <w:top w:val="single" w:sz="4" w:space="0" w:color="auto"/>
              <w:left w:val="single" w:sz="4" w:space="0" w:color="auto"/>
              <w:bottom w:val="single" w:sz="4" w:space="0" w:color="auto"/>
              <w:right w:val="single" w:sz="4" w:space="0" w:color="auto"/>
            </w:tcBorders>
            <w:hideMark/>
          </w:tcPr>
          <w:p w14:paraId="34392524" w14:textId="77777777" w:rsidR="00841F99" w:rsidRPr="004667E5" w:rsidRDefault="00841F99" w:rsidP="00841F99">
            <w:pPr>
              <w:jc w:val="center"/>
              <w:rPr>
                <w:rFonts w:ascii="Calibri" w:eastAsia="Calibri" w:hAnsi="Calibri"/>
              </w:rPr>
            </w:pPr>
            <w:r w:rsidRPr="004667E5">
              <w:rPr>
                <w:rFonts w:ascii="Calibri" w:eastAsia="Calibri" w:hAnsi="Calibri"/>
              </w:rPr>
              <w:t>1.79</w:t>
            </w:r>
            <w:r w:rsidRPr="004667E5">
              <w:rPr>
                <w:rFonts w:ascii="Arial" w:hAnsi="Arial"/>
                <w:vertAlign w:val="superscript"/>
              </w:rPr>
              <w:footnoteReference w:id="615"/>
            </w:r>
          </w:p>
        </w:tc>
      </w:tr>
      <w:tr w:rsidR="00841F99" w:rsidRPr="004667E5" w14:paraId="4A10A3C3" w14:textId="77777777" w:rsidTr="00841F99">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731C7191" w14:textId="77777777" w:rsidR="00841F99" w:rsidRPr="004667E5" w:rsidRDefault="00841F99" w:rsidP="00841F99">
            <w:pPr>
              <w:rPr>
                <w:rFonts w:ascii="Calibri" w:eastAsia="Calibri" w:hAnsi="Calibri"/>
              </w:rPr>
            </w:pPr>
            <w:r w:rsidRPr="004667E5">
              <w:rPr>
                <w:rFonts w:ascii="Calibri" w:eastAsia="Calibri" w:hAnsi="Calibri"/>
              </w:rPr>
              <w:t>Multi-Family</w:t>
            </w:r>
          </w:p>
        </w:tc>
        <w:tc>
          <w:tcPr>
            <w:tcW w:w="1387" w:type="dxa"/>
            <w:tcBorders>
              <w:top w:val="single" w:sz="4" w:space="0" w:color="auto"/>
              <w:left w:val="single" w:sz="4" w:space="0" w:color="auto"/>
              <w:bottom w:val="single" w:sz="4" w:space="0" w:color="auto"/>
              <w:right w:val="single" w:sz="4" w:space="0" w:color="auto"/>
            </w:tcBorders>
            <w:hideMark/>
          </w:tcPr>
          <w:p w14:paraId="253DAC88" w14:textId="77777777" w:rsidR="00841F99" w:rsidRPr="004667E5" w:rsidRDefault="00841F99" w:rsidP="00841F99">
            <w:pPr>
              <w:jc w:val="center"/>
              <w:rPr>
                <w:rFonts w:ascii="Calibri" w:eastAsia="Calibri" w:hAnsi="Calibri"/>
              </w:rPr>
            </w:pPr>
            <w:r w:rsidRPr="004667E5">
              <w:rPr>
                <w:rFonts w:ascii="Calibri" w:eastAsia="Calibri" w:hAnsi="Calibri"/>
              </w:rPr>
              <w:t>1.3</w:t>
            </w:r>
            <w:r w:rsidRPr="004667E5">
              <w:rPr>
                <w:rFonts w:ascii="Arial" w:eastAsia="Calibri" w:hAnsi="Arial"/>
                <w:vertAlign w:val="superscript"/>
              </w:rPr>
              <w:footnoteReference w:id="616"/>
            </w:r>
          </w:p>
        </w:tc>
      </w:tr>
      <w:tr w:rsidR="00841F99" w:rsidRPr="004667E5" w14:paraId="7B15932F" w14:textId="77777777" w:rsidTr="00841F99">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7B675F2E" w14:textId="77777777" w:rsidR="00841F99" w:rsidRPr="004667E5" w:rsidRDefault="00841F99" w:rsidP="00841F99">
            <w:pPr>
              <w:rPr>
                <w:rFonts w:ascii="Calibri" w:eastAsia="Calibri" w:hAnsi="Calibri"/>
              </w:rPr>
            </w:pPr>
            <w:r w:rsidRPr="004667E5">
              <w:rPr>
                <w:rFonts w:ascii="Calibri" w:eastAsia="Calibri" w:hAnsi="Calibri"/>
              </w:rPr>
              <w:t>Custom</w:t>
            </w:r>
          </w:p>
        </w:tc>
        <w:tc>
          <w:tcPr>
            <w:tcW w:w="1387" w:type="dxa"/>
            <w:tcBorders>
              <w:top w:val="single" w:sz="4" w:space="0" w:color="auto"/>
              <w:left w:val="single" w:sz="4" w:space="0" w:color="auto"/>
              <w:bottom w:val="single" w:sz="4" w:space="0" w:color="auto"/>
              <w:right w:val="single" w:sz="4" w:space="0" w:color="auto"/>
            </w:tcBorders>
            <w:hideMark/>
          </w:tcPr>
          <w:p w14:paraId="47BB64C4" w14:textId="77777777" w:rsidR="00841F99" w:rsidRPr="004667E5" w:rsidRDefault="00841F99" w:rsidP="00841F99">
            <w:pPr>
              <w:jc w:val="center"/>
              <w:rPr>
                <w:rFonts w:ascii="Calibri" w:eastAsia="Calibri" w:hAnsi="Calibri"/>
              </w:rPr>
            </w:pPr>
            <w:r w:rsidRPr="004667E5">
              <w:rPr>
                <w:rFonts w:ascii="Calibri" w:eastAsia="Calibri" w:hAnsi="Calibri"/>
              </w:rPr>
              <w:t>Actual</w:t>
            </w:r>
          </w:p>
        </w:tc>
      </w:tr>
    </w:tbl>
    <w:p w14:paraId="05BC6611" w14:textId="77777777" w:rsidR="00841F99" w:rsidRPr="004667E5" w:rsidRDefault="00841F99" w:rsidP="00841F99">
      <w:pPr>
        <w:spacing w:before="240" w:after="240"/>
        <w:ind w:left="720"/>
        <w:rPr>
          <w:rFonts w:ascii="Calibri" w:hAnsi="Calibri" w:cs="Calibri"/>
          <w:noProof/>
        </w:rPr>
      </w:pPr>
      <w:r w:rsidRPr="004667E5">
        <w:rPr>
          <w:rFonts w:ascii="Calibri" w:hAnsi="Calibri" w:cs="Calibri"/>
          <w:noProof/>
        </w:rPr>
        <w:t>EPG_electric</w:t>
      </w:r>
      <w:r w:rsidRPr="004667E5">
        <w:rPr>
          <w:rFonts w:ascii="Calibri" w:hAnsi="Calibri" w:cs="Calibri"/>
          <w:noProof/>
        </w:rPr>
        <w:tab/>
        <w:t>=</w:t>
      </w:r>
      <w:r w:rsidRPr="004667E5">
        <w:rPr>
          <w:rFonts w:ascii="Calibri" w:hAnsi="Calibri" w:cs="Calibri"/>
        </w:rPr>
        <w:t xml:space="preserve"> </w:t>
      </w:r>
      <w:r w:rsidRPr="004667E5">
        <w:rPr>
          <w:rFonts w:ascii="Calibri" w:hAnsi="Calibri" w:cs="Calibri"/>
          <w:noProof/>
        </w:rPr>
        <w:t>Energy per gallon of hot water supplied by electric</w:t>
      </w:r>
    </w:p>
    <w:p w14:paraId="27A4548C" w14:textId="77777777" w:rsidR="00841F99" w:rsidRPr="004667E5" w:rsidRDefault="00841F99" w:rsidP="00841F99">
      <w:pPr>
        <w:spacing w:after="240"/>
        <w:ind w:left="2160"/>
        <w:rPr>
          <w:rFonts w:ascii="Calibri" w:hAnsi="Calibri" w:cs="Calibri"/>
          <w:szCs w:val="20"/>
        </w:rPr>
      </w:pPr>
      <w:r w:rsidRPr="004667E5">
        <w:rPr>
          <w:rFonts w:ascii="Calibri" w:hAnsi="Calibri" w:cs="Calibri"/>
          <w:szCs w:val="20"/>
        </w:rPr>
        <w:t>= (8.33 * 1.0 * (ShowerTemp - SupplyTemp)) / (RE_electric * 3412)</w:t>
      </w:r>
    </w:p>
    <w:p w14:paraId="664C4571" w14:textId="77777777" w:rsidR="00841F99" w:rsidRPr="004667E5" w:rsidRDefault="00841F99" w:rsidP="00841F99">
      <w:pPr>
        <w:spacing w:after="240"/>
        <w:ind w:left="2160"/>
        <w:rPr>
          <w:rFonts w:ascii="Calibri" w:hAnsi="Calibri" w:cs="Calibri"/>
          <w:noProof/>
          <w:szCs w:val="20"/>
        </w:rPr>
      </w:pPr>
      <w:r w:rsidRPr="004667E5">
        <w:rPr>
          <w:rFonts w:ascii="Calibri" w:hAnsi="Calibri" w:cs="Calibri"/>
          <w:szCs w:val="20"/>
        </w:rPr>
        <w:t>= (8.33 * 1.0 * (101 – 54.1)) / (0.98 * 3412)</w:t>
      </w:r>
    </w:p>
    <w:p w14:paraId="1710DDF0" w14:textId="77777777" w:rsidR="00841F99" w:rsidRPr="004667E5" w:rsidRDefault="00841F99" w:rsidP="00841F99">
      <w:pPr>
        <w:spacing w:after="240"/>
        <w:ind w:left="2160"/>
        <w:rPr>
          <w:rFonts w:ascii="Calibri" w:hAnsi="Calibri" w:cs="Calibri"/>
          <w:noProof/>
        </w:rPr>
      </w:pPr>
      <w:r w:rsidRPr="004667E5">
        <w:rPr>
          <w:rFonts w:ascii="Calibri" w:hAnsi="Calibri" w:cs="Calibri"/>
          <w:noProof/>
        </w:rPr>
        <w:t>= 0.117 kWh/gal</w:t>
      </w:r>
    </w:p>
    <w:p w14:paraId="7D1F0A83" w14:textId="77777777" w:rsidR="00841F99" w:rsidRPr="004667E5" w:rsidRDefault="00841F99" w:rsidP="00841F99">
      <w:pPr>
        <w:spacing w:after="240"/>
        <w:ind w:firstLine="720"/>
        <w:rPr>
          <w:rFonts w:ascii="Calibri" w:hAnsi="Calibri" w:cs="Calibri"/>
          <w:szCs w:val="20"/>
        </w:rPr>
      </w:pPr>
      <w:r w:rsidRPr="004667E5">
        <w:rPr>
          <w:rFonts w:ascii="Calibri" w:hAnsi="Calibri" w:cs="Calibri"/>
          <w:noProof/>
        </w:rPr>
        <w:t>8.33</w:t>
      </w:r>
      <w:r w:rsidRPr="004667E5">
        <w:rPr>
          <w:rFonts w:ascii="Calibri" w:hAnsi="Calibri" w:cs="Calibri"/>
          <w:noProof/>
        </w:rPr>
        <w:tab/>
      </w:r>
      <w:r w:rsidRPr="004667E5">
        <w:rPr>
          <w:rFonts w:ascii="Calibri" w:hAnsi="Calibri" w:cs="Calibri"/>
          <w:noProof/>
        </w:rPr>
        <w:tab/>
        <w:t xml:space="preserve">= </w:t>
      </w:r>
      <w:r w:rsidRPr="004667E5">
        <w:rPr>
          <w:rFonts w:ascii="Calibri" w:hAnsi="Calibri" w:cs="Calibri"/>
          <w:szCs w:val="20"/>
        </w:rPr>
        <w:t>Specific weight of water (lbs/gallon)</w:t>
      </w:r>
    </w:p>
    <w:p w14:paraId="2AE34AFD" w14:textId="77777777" w:rsidR="00841F99" w:rsidRPr="004667E5" w:rsidRDefault="00841F99" w:rsidP="00841F99">
      <w:pPr>
        <w:spacing w:after="240"/>
        <w:ind w:firstLine="720"/>
        <w:rPr>
          <w:rFonts w:ascii="Calibri" w:hAnsi="Calibri" w:cs="Calibri"/>
          <w:noProof/>
        </w:rPr>
      </w:pPr>
      <w:r w:rsidRPr="004667E5">
        <w:rPr>
          <w:rFonts w:ascii="Calibri" w:hAnsi="Calibri" w:cs="Calibri"/>
          <w:szCs w:val="20"/>
        </w:rPr>
        <w:t>1.0</w:t>
      </w:r>
      <w:r w:rsidRPr="004667E5">
        <w:rPr>
          <w:rFonts w:ascii="Calibri" w:hAnsi="Calibri" w:cs="Calibri"/>
          <w:szCs w:val="20"/>
        </w:rPr>
        <w:tab/>
      </w:r>
      <w:r w:rsidRPr="004667E5">
        <w:rPr>
          <w:rFonts w:ascii="Calibri" w:hAnsi="Calibri" w:cs="Calibri"/>
          <w:szCs w:val="20"/>
        </w:rPr>
        <w:tab/>
        <w:t>= Heat Capacity of water (btu/lb-°)</w:t>
      </w:r>
    </w:p>
    <w:p w14:paraId="6CC08813" w14:textId="77777777" w:rsidR="00841F99" w:rsidRPr="004667E5" w:rsidRDefault="00841F99" w:rsidP="00841F99">
      <w:pPr>
        <w:spacing w:after="240"/>
        <w:ind w:firstLine="720"/>
        <w:rPr>
          <w:rFonts w:ascii="Calibri" w:hAnsi="Calibri" w:cs="Calibri"/>
          <w:noProof/>
        </w:rPr>
      </w:pPr>
      <w:r w:rsidRPr="004667E5">
        <w:rPr>
          <w:rFonts w:ascii="Calibri" w:hAnsi="Calibri" w:cs="Calibri"/>
          <w:noProof/>
        </w:rPr>
        <w:t>ShowerTemp</w:t>
      </w:r>
      <w:r w:rsidRPr="004667E5">
        <w:rPr>
          <w:rFonts w:ascii="Calibri" w:hAnsi="Calibri" w:cs="Calibri"/>
          <w:noProof/>
        </w:rPr>
        <w:tab/>
        <w:t>= Assumed temperature of water</w:t>
      </w:r>
    </w:p>
    <w:p w14:paraId="31313BA3" w14:textId="77777777" w:rsidR="00841F99" w:rsidRPr="004667E5" w:rsidRDefault="00841F99" w:rsidP="00841F99">
      <w:pPr>
        <w:spacing w:after="240"/>
        <w:ind w:firstLine="720"/>
        <w:rPr>
          <w:rFonts w:ascii="Calibri" w:hAnsi="Calibri" w:cs="Calibri"/>
          <w:noProof/>
        </w:rPr>
      </w:pPr>
      <w:r w:rsidRPr="004667E5">
        <w:rPr>
          <w:rFonts w:ascii="Calibri" w:hAnsi="Calibri" w:cs="Calibri"/>
          <w:noProof/>
        </w:rPr>
        <w:tab/>
      </w:r>
      <w:r w:rsidRPr="004667E5">
        <w:rPr>
          <w:rFonts w:ascii="Calibri" w:hAnsi="Calibri" w:cs="Calibri"/>
          <w:noProof/>
        </w:rPr>
        <w:tab/>
        <w:t xml:space="preserve">= 101F </w:t>
      </w:r>
      <w:r w:rsidRPr="004667E5">
        <w:rPr>
          <w:rFonts w:ascii="Calibri" w:hAnsi="Calibri" w:cs="Calibri"/>
          <w:noProof/>
          <w:vertAlign w:val="superscript"/>
        </w:rPr>
        <w:footnoteReference w:id="617"/>
      </w:r>
    </w:p>
    <w:p w14:paraId="48C9A412" w14:textId="77777777" w:rsidR="00841F99" w:rsidRPr="004667E5" w:rsidRDefault="00841F99" w:rsidP="00841F99">
      <w:pPr>
        <w:spacing w:after="240"/>
        <w:ind w:firstLine="720"/>
        <w:rPr>
          <w:rFonts w:ascii="Calibri" w:hAnsi="Calibri" w:cs="Calibri"/>
          <w:noProof/>
        </w:rPr>
      </w:pPr>
      <w:r w:rsidRPr="004667E5">
        <w:rPr>
          <w:rFonts w:ascii="Calibri" w:hAnsi="Calibri" w:cs="Calibri"/>
          <w:noProof/>
        </w:rPr>
        <w:t>SupplyTemp</w:t>
      </w:r>
      <w:r w:rsidRPr="004667E5">
        <w:rPr>
          <w:rFonts w:ascii="Calibri" w:hAnsi="Calibri" w:cs="Calibri"/>
          <w:noProof/>
        </w:rPr>
        <w:tab/>
        <w:t>= Assumed temperature of water entering house</w:t>
      </w:r>
    </w:p>
    <w:p w14:paraId="7AA827CB" w14:textId="77777777" w:rsidR="00841F99" w:rsidRPr="004667E5" w:rsidRDefault="00841F99" w:rsidP="00841F99">
      <w:pPr>
        <w:spacing w:after="240"/>
        <w:rPr>
          <w:rFonts w:ascii="Calibri" w:hAnsi="Calibri" w:cs="Calibri"/>
          <w:noProof/>
        </w:rPr>
      </w:pPr>
      <w:r w:rsidRPr="004667E5">
        <w:rPr>
          <w:rFonts w:ascii="Calibri" w:hAnsi="Calibri" w:cs="Calibri"/>
          <w:noProof/>
        </w:rPr>
        <w:lastRenderedPageBreak/>
        <w:tab/>
      </w:r>
      <w:r w:rsidRPr="004667E5">
        <w:rPr>
          <w:rFonts w:ascii="Calibri" w:hAnsi="Calibri" w:cs="Calibri"/>
          <w:noProof/>
        </w:rPr>
        <w:tab/>
      </w:r>
      <w:r w:rsidRPr="004667E5">
        <w:rPr>
          <w:rFonts w:ascii="Calibri" w:hAnsi="Calibri" w:cs="Calibri"/>
          <w:noProof/>
        </w:rPr>
        <w:tab/>
        <w:t xml:space="preserve">= 54.1F </w:t>
      </w:r>
      <w:r w:rsidRPr="004667E5">
        <w:rPr>
          <w:rFonts w:ascii="Calibri" w:hAnsi="Calibri" w:cs="Calibri"/>
          <w:noProof/>
          <w:vertAlign w:val="superscript"/>
        </w:rPr>
        <w:footnoteReference w:id="618"/>
      </w:r>
    </w:p>
    <w:p w14:paraId="200B8E1C" w14:textId="77777777" w:rsidR="00841F99" w:rsidRPr="004667E5" w:rsidRDefault="00841F99" w:rsidP="00841F99">
      <w:pPr>
        <w:spacing w:after="240"/>
        <w:ind w:firstLine="720"/>
        <w:rPr>
          <w:rFonts w:ascii="Calibri" w:hAnsi="Calibri" w:cs="Calibri"/>
          <w:szCs w:val="20"/>
        </w:rPr>
      </w:pPr>
      <w:r w:rsidRPr="004667E5">
        <w:rPr>
          <w:rFonts w:ascii="Calibri" w:hAnsi="Calibri" w:cs="Calibri"/>
          <w:szCs w:val="20"/>
        </w:rPr>
        <w:t>RE_electric</w:t>
      </w:r>
      <w:r w:rsidRPr="004667E5">
        <w:rPr>
          <w:rFonts w:ascii="Calibri" w:hAnsi="Calibri" w:cs="Calibri"/>
          <w:szCs w:val="20"/>
        </w:rPr>
        <w:tab/>
        <w:t>= Recovery efficiency of electric water heater</w:t>
      </w:r>
    </w:p>
    <w:p w14:paraId="76578948" w14:textId="77777777" w:rsidR="00841F99" w:rsidRPr="004667E5" w:rsidRDefault="00841F99" w:rsidP="00841F99">
      <w:pPr>
        <w:spacing w:after="240"/>
        <w:ind w:left="720"/>
        <w:rPr>
          <w:rFonts w:ascii="Calibri" w:hAnsi="Calibri" w:cs="Calibri"/>
          <w:szCs w:val="20"/>
        </w:rPr>
      </w:pPr>
      <w:r w:rsidRPr="004667E5">
        <w:rPr>
          <w:rFonts w:ascii="Calibri" w:hAnsi="Calibri" w:cs="Calibri"/>
          <w:szCs w:val="20"/>
        </w:rPr>
        <w:tab/>
      </w:r>
      <w:r w:rsidRPr="004667E5">
        <w:rPr>
          <w:rFonts w:ascii="Calibri" w:hAnsi="Calibri" w:cs="Calibri"/>
          <w:szCs w:val="20"/>
        </w:rPr>
        <w:tab/>
        <w:t xml:space="preserve">= 98% </w:t>
      </w:r>
      <w:r w:rsidRPr="004667E5">
        <w:rPr>
          <w:rFonts w:ascii="Calibri" w:hAnsi="Calibri" w:cs="Calibri"/>
          <w:szCs w:val="20"/>
          <w:vertAlign w:val="superscript"/>
        </w:rPr>
        <w:footnoteReference w:id="619"/>
      </w:r>
    </w:p>
    <w:p w14:paraId="173A8971" w14:textId="77777777" w:rsidR="00841F99" w:rsidRPr="004667E5" w:rsidRDefault="00841F99" w:rsidP="00841F99">
      <w:pPr>
        <w:spacing w:after="240"/>
        <w:ind w:firstLine="720"/>
        <w:rPr>
          <w:rFonts w:ascii="Calibri" w:hAnsi="Calibri" w:cs="Calibri"/>
          <w:szCs w:val="20"/>
        </w:rPr>
      </w:pPr>
      <w:r w:rsidRPr="004667E5">
        <w:rPr>
          <w:rFonts w:ascii="Calibri" w:hAnsi="Calibri" w:cs="Calibri"/>
          <w:szCs w:val="20"/>
        </w:rPr>
        <w:t>3412</w:t>
      </w:r>
      <w:r w:rsidRPr="004667E5">
        <w:rPr>
          <w:rFonts w:ascii="Calibri" w:hAnsi="Calibri" w:cs="Calibri"/>
          <w:szCs w:val="20"/>
        </w:rPr>
        <w:tab/>
      </w:r>
      <w:r w:rsidRPr="004667E5">
        <w:rPr>
          <w:rFonts w:ascii="Calibri" w:hAnsi="Calibri" w:cs="Calibri"/>
          <w:szCs w:val="20"/>
        </w:rPr>
        <w:tab/>
        <w:t>= Converts Btu to kWh (btu/kWh)</w:t>
      </w:r>
    </w:p>
    <w:p w14:paraId="3BB77850" w14:textId="77777777" w:rsidR="00841F99" w:rsidRPr="004667E5" w:rsidRDefault="00841F99" w:rsidP="00841F99">
      <w:pPr>
        <w:spacing w:after="240"/>
        <w:ind w:firstLine="720"/>
        <w:rPr>
          <w:rFonts w:ascii="Calibri" w:hAnsi="Calibri" w:cs="Calibri"/>
          <w:noProof/>
        </w:rPr>
      </w:pPr>
      <w:r w:rsidRPr="004667E5">
        <w:rPr>
          <w:rFonts w:ascii="Calibri" w:hAnsi="Calibri" w:cs="Calibri"/>
          <w:noProof/>
        </w:rPr>
        <w:t>ISR</w:t>
      </w:r>
      <w:r w:rsidRPr="004667E5">
        <w:rPr>
          <w:rFonts w:ascii="Calibri" w:hAnsi="Calibri" w:cs="Calibri"/>
          <w:noProof/>
        </w:rPr>
        <w:tab/>
      </w:r>
      <w:r w:rsidRPr="004667E5">
        <w:rPr>
          <w:rFonts w:ascii="Calibri" w:hAnsi="Calibri" w:cs="Calibri"/>
          <w:noProof/>
        </w:rPr>
        <w:tab/>
        <w:t>=</w:t>
      </w:r>
      <w:r w:rsidRPr="004667E5">
        <w:rPr>
          <w:rFonts w:ascii="Calibri" w:hAnsi="Calibri" w:cs="Calibri"/>
        </w:rPr>
        <w:t xml:space="preserve"> </w:t>
      </w:r>
      <w:r w:rsidRPr="004667E5">
        <w:rPr>
          <w:rFonts w:ascii="Calibri" w:hAnsi="Calibri" w:cs="Calibri"/>
          <w:noProof/>
        </w:rPr>
        <w:t>In service rate of showerhead</w:t>
      </w:r>
    </w:p>
    <w:p w14:paraId="088F5AC0" w14:textId="77777777" w:rsidR="00841F99" w:rsidRPr="004667E5" w:rsidRDefault="00841F99" w:rsidP="00841F99">
      <w:pPr>
        <w:spacing w:after="240"/>
        <w:ind w:left="2160"/>
        <w:rPr>
          <w:rFonts w:ascii="Calibri" w:hAnsi="Calibri" w:cs="Calibri"/>
          <w:noProof/>
        </w:rPr>
      </w:pPr>
      <w:r w:rsidRPr="004667E5">
        <w:rPr>
          <w:rFonts w:ascii="Calibri" w:hAnsi="Calibri" w:cs="Calibri"/>
          <w:noProof/>
        </w:rPr>
        <w:t>= Dependent on program delivery method as listed in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852"/>
        <w:tblGridChange w:id="6748">
          <w:tblGrid>
            <w:gridCol w:w="3264"/>
            <w:gridCol w:w="1852"/>
          </w:tblGrid>
        </w:tblGridChange>
      </w:tblGrid>
      <w:tr w:rsidR="00841F99" w:rsidRPr="004667E5" w14:paraId="54D39791" w14:textId="77777777" w:rsidTr="00841F99">
        <w:trPr>
          <w:trHeight w:val="262"/>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7E992860" w14:textId="77777777" w:rsidR="00841F99" w:rsidRPr="004667E5" w:rsidRDefault="00841F99" w:rsidP="00841F99">
            <w:pPr>
              <w:keepNext/>
              <w:jc w:val="center"/>
              <w:rPr>
                <w:rFonts w:ascii="Calibri" w:eastAsia="Calibri" w:hAnsi="Calibri" w:cs="Calibri"/>
                <w:b/>
                <w:color w:val="FFFFFF"/>
              </w:rPr>
            </w:pPr>
            <w:r w:rsidRPr="004667E5">
              <w:rPr>
                <w:rFonts w:ascii="Calibri" w:eastAsia="Calibri" w:hAnsi="Calibri" w:cs="Calibri"/>
                <w:b/>
                <w:color w:val="FFFFFF"/>
              </w:rPr>
              <w:t>Selection</w:t>
            </w:r>
          </w:p>
        </w:tc>
        <w:tc>
          <w:tcPr>
            <w:tcW w:w="185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4AEE6A8" w14:textId="77777777" w:rsidR="00841F99" w:rsidRPr="004667E5" w:rsidRDefault="00841F99" w:rsidP="00841F99">
            <w:pPr>
              <w:keepNext/>
              <w:jc w:val="center"/>
              <w:rPr>
                <w:rFonts w:ascii="Calibri" w:eastAsia="Calibri" w:hAnsi="Calibri" w:cs="Calibri"/>
                <w:b/>
                <w:color w:val="FFFFFF"/>
              </w:rPr>
            </w:pPr>
            <w:r w:rsidRPr="004667E5">
              <w:rPr>
                <w:rFonts w:ascii="Calibri" w:eastAsia="Calibri" w:hAnsi="Calibri" w:cs="Calibri"/>
                <w:b/>
                <w:color w:val="FFFFFF"/>
              </w:rPr>
              <w:t>ISR</w:t>
            </w:r>
          </w:p>
        </w:tc>
      </w:tr>
      <w:tr w:rsidR="00841F99" w:rsidRPr="004667E5" w14:paraId="6925A341" w14:textId="77777777" w:rsidTr="00FF11A2">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6749" w:author="Stephanie Baer" w:date="2016-01-21T14:05: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6750" w:author="Stephanie Baer" w:date="2016-01-21T14:05:00Z">
            <w:trPr>
              <w:trHeight w:val="262"/>
              <w:jc w:val="center"/>
            </w:trPr>
          </w:trPrChange>
        </w:trPr>
        <w:tc>
          <w:tcPr>
            <w:tcW w:w="3264" w:type="dxa"/>
            <w:tcBorders>
              <w:top w:val="single" w:sz="4" w:space="0" w:color="auto"/>
              <w:left w:val="single" w:sz="4" w:space="0" w:color="auto"/>
              <w:bottom w:val="single" w:sz="4" w:space="0" w:color="auto"/>
              <w:right w:val="single" w:sz="4" w:space="0" w:color="auto"/>
            </w:tcBorders>
            <w:vAlign w:val="center"/>
            <w:hideMark/>
            <w:tcPrChange w:id="6751" w:author="Stephanie Baer" w:date="2016-01-21T14:05:00Z">
              <w:tcPr>
                <w:tcW w:w="3264" w:type="dxa"/>
                <w:tcBorders>
                  <w:top w:val="single" w:sz="4" w:space="0" w:color="auto"/>
                  <w:left w:val="single" w:sz="4" w:space="0" w:color="auto"/>
                  <w:bottom w:val="single" w:sz="4" w:space="0" w:color="auto"/>
                  <w:right w:val="single" w:sz="4" w:space="0" w:color="auto"/>
                </w:tcBorders>
                <w:hideMark/>
              </w:tcPr>
            </w:tcPrChange>
          </w:tcPr>
          <w:p w14:paraId="546A7C07" w14:textId="77777777" w:rsidR="00841F99" w:rsidRPr="004667E5" w:rsidRDefault="00841F99">
            <w:pPr>
              <w:jc w:val="left"/>
              <w:rPr>
                <w:rFonts w:ascii="Calibri" w:eastAsia="Calibri" w:hAnsi="Calibri"/>
              </w:rPr>
              <w:pPrChange w:id="6752" w:author="Stephanie Baer" w:date="2016-01-21T14:05:00Z">
                <w:pPr/>
              </w:pPrChange>
            </w:pPr>
            <w:r w:rsidRPr="004667E5">
              <w:rPr>
                <w:rFonts w:ascii="Calibri" w:eastAsia="Calibri" w:hAnsi="Calibri"/>
              </w:rPr>
              <w:t>Direct Install - Single Family</w:t>
            </w:r>
          </w:p>
        </w:tc>
        <w:tc>
          <w:tcPr>
            <w:tcW w:w="1852" w:type="dxa"/>
            <w:tcBorders>
              <w:top w:val="single" w:sz="4" w:space="0" w:color="auto"/>
              <w:left w:val="single" w:sz="4" w:space="0" w:color="auto"/>
              <w:bottom w:val="single" w:sz="4" w:space="0" w:color="auto"/>
              <w:right w:val="single" w:sz="4" w:space="0" w:color="auto"/>
            </w:tcBorders>
            <w:hideMark/>
            <w:tcPrChange w:id="6753" w:author="Stephanie Baer" w:date="2016-01-21T14:05:00Z">
              <w:tcPr>
                <w:tcW w:w="1852" w:type="dxa"/>
                <w:tcBorders>
                  <w:top w:val="single" w:sz="4" w:space="0" w:color="auto"/>
                  <w:left w:val="single" w:sz="4" w:space="0" w:color="auto"/>
                  <w:bottom w:val="single" w:sz="4" w:space="0" w:color="auto"/>
                  <w:right w:val="single" w:sz="4" w:space="0" w:color="auto"/>
                </w:tcBorders>
                <w:hideMark/>
              </w:tcPr>
            </w:tcPrChange>
          </w:tcPr>
          <w:p w14:paraId="1424F708" w14:textId="77777777" w:rsidR="00841F99" w:rsidRPr="004667E5" w:rsidRDefault="00841F99" w:rsidP="00841F99">
            <w:pPr>
              <w:jc w:val="center"/>
              <w:rPr>
                <w:rFonts w:ascii="Calibri" w:eastAsia="Calibri" w:hAnsi="Calibri"/>
              </w:rPr>
            </w:pPr>
            <w:r w:rsidRPr="004667E5">
              <w:rPr>
                <w:rFonts w:ascii="Calibri" w:eastAsia="Calibri" w:hAnsi="Calibri"/>
              </w:rPr>
              <w:t>0.98</w:t>
            </w:r>
            <w:r w:rsidRPr="004667E5">
              <w:rPr>
                <w:rFonts w:ascii="Arial" w:hAnsi="Arial"/>
                <w:b/>
                <w:vertAlign w:val="superscript"/>
              </w:rPr>
              <w:footnoteReference w:id="620"/>
            </w:r>
          </w:p>
        </w:tc>
      </w:tr>
      <w:tr w:rsidR="00841F99" w:rsidRPr="004667E5" w14:paraId="3837C796" w14:textId="77777777" w:rsidTr="00FF11A2">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6754" w:author="Stephanie Baer" w:date="2016-01-21T14:05: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6755" w:author="Stephanie Baer" w:date="2016-01-21T14:05:00Z">
            <w:trPr>
              <w:trHeight w:val="262"/>
              <w:jc w:val="center"/>
            </w:trPr>
          </w:trPrChange>
        </w:trPr>
        <w:tc>
          <w:tcPr>
            <w:tcW w:w="3264" w:type="dxa"/>
            <w:tcBorders>
              <w:top w:val="single" w:sz="4" w:space="0" w:color="auto"/>
              <w:left w:val="single" w:sz="4" w:space="0" w:color="auto"/>
              <w:bottom w:val="single" w:sz="4" w:space="0" w:color="auto"/>
              <w:right w:val="single" w:sz="4" w:space="0" w:color="auto"/>
            </w:tcBorders>
            <w:vAlign w:val="center"/>
            <w:tcPrChange w:id="6756" w:author="Stephanie Baer" w:date="2016-01-21T14:05:00Z">
              <w:tcPr>
                <w:tcW w:w="3264" w:type="dxa"/>
                <w:tcBorders>
                  <w:top w:val="single" w:sz="4" w:space="0" w:color="auto"/>
                  <w:left w:val="single" w:sz="4" w:space="0" w:color="auto"/>
                  <w:bottom w:val="single" w:sz="4" w:space="0" w:color="auto"/>
                  <w:right w:val="single" w:sz="4" w:space="0" w:color="auto"/>
                </w:tcBorders>
              </w:tcPr>
            </w:tcPrChange>
          </w:tcPr>
          <w:p w14:paraId="63F4DB0A" w14:textId="77777777" w:rsidR="00841F99" w:rsidRPr="004667E5" w:rsidRDefault="00841F99">
            <w:pPr>
              <w:jc w:val="left"/>
              <w:rPr>
                <w:rFonts w:ascii="Calibri" w:eastAsia="Calibri" w:hAnsi="Calibri"/>
              </w:rPr>
              <w:pPrChange w:id="6757" w:author="Stephanie Baer" w:date="2016-01-21T14:05:00Z">
                <w:pPr/>
              </w:pPrChange>
            </w:pPr>
            <w:r w:rsidRPr="004667E5">
              <w:rPr>
                <w:rFonts w:ascii="Calibri" w:eastAsia="Calibri" w:hAnsi="Calibri"/>
              </w:rPr>
              <w:t xml:space="preserve">Direct Install – Multi Family </w:t>
            </w:r>
          </w:p>
        </w:tc>
        <w:tc>
          <w:tcPr>
            <w:tcW w:w="1852" w:type="dxa"/>
            <w:tcBorders>
              <w:top w:val="single" w:sz="4" w:space="0" w:color="auto"/>
              <w:left w:val="single" w:sz="4" w:space="0" w:color="auto"/>
              <w:bottom w:val="single" w:sz="4" w:space="0" w:color="auto"/>
              <w:right w:val="single" w:sz="4" w:space="0" w:color="auto"/>
            </w:tcBorders>
            <w:tcPrChange w:id="6758" w:author="Stephanie Baer" w:date="2016-01-21T14:05:00Z">
              <w:tcPr>
                <w:tcW w:w="1852" w:type="dxa"/>
                <w:tcBorders>
                  <w:top w:val="single" w:sz="4" w:space="0" w:color="auto"/>
                  <w:left w:val="single" w:sz="4" w:space="0" w:color="auto"/>
                  <w:bottom w:val="single" w:sz="4" w:space="0" w:color="auto"/>
                  <w:right w:val="single" w:sz="4" w:space="0" w:color="auto"/>
                </w:tcBorders>
              </w:tcPr>
            </w:tcPrChange>
          </w:tcPr>
          <w:p w14:paraId="4383F416" w14:textId="77777777" w:rsidR="00841F99" w:rsidRPr="004667E5" w:rsidRDefault="00841F99" w:rsidP="00841F99">
            <w:pPr>
              <w:jc w:val="center"/>
              <w:rPr>
                <w:rFonts w:ascii="Calibri" w:eastAsia="Calibri" w:hAnsi="Calibri"/>
              </w:rPr>
            </w:pPr>
            <w:r w:rsidRPr="004667E5">
              <w:rPr>
                <w:rFonts w:ascii="Calibri" w:eastAsia="Calibri" w:hAnsi="Calibri"/>
              </w:rPr>
              <w:t>0.95</w:t>
            </w:r>
            <w:r w:rsidRPr="004667E5">
              <w:rPr>
                <w:rFonts w:ascii="Arial" w:eastAsia="Calibri" w:hAnsi="Arial"/>
                <w:vertAlign w:val="superscript"/>
              </w:rPr>
              <w:footnoteReference w:id="621"/>
            </w:r>
          </w:p>
        </w:tc>
      </w:tr>
      <w:tr w:rsidR="00841F99" w:rsidRPr="004667E5" w14:paraId="78902EAD" w14:textId="77777777" w:rsidTr="00FF11A2">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6759" w:author="Stephanie Baer" w:date="2016-01-21T14:05: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trHeight w:val="262"/>
          <w:jc w:val="center"/>
          <w:trPrChange w:id="6760" w:author="Stephanie Baer" w:date="2016-01-21T14:05:00Z">
            <w:trPr>
              <w:trHeight w:val="262"/>
              <w:jc w:val="center"/>
            </w:trPr>
          </w:trPrChange>
        </w:trPr>
        <w:tc>
          <w:tcPr>
            <w:tcW w:w="3264" w:type="dxa"/>
            <w:tcBorders>
              <w:top w:val="single" w:sz="4" w:space="0" w:color="auto"/>
              <w:left w:val="single" w:sz="4" w:space="0" w:color="auto"/>
              <w:bottom w:val="single" w:sz="4" w:space="0" w:color="auto"/>
              <w:right w:val="single" w:sz="4" w:space="0" w:color="auto"/>
            </w:tcBorders>
            <w:vAlign w:val="center"/>
            <w:hideMark/>
            <w:tcPrChange w:id="6761" w:author="Stephanie Baer" w:date="2016-01-21T14:05:00Z">
              <w:tcPr>
                <w:tcW w:w="3264" w:type="dxa"/>
                <w:tcBorders>
                  <w:top w:val="single" w:sz="4" w:space="0" w:color="auto"/>
                  <w:left w:val="single" w:sz="4" w:space="0" w:color="auto"/>
                  <w:bottom w:val="single" w:sz="4" w:space="0" w:color="auto"/>
                  <w:right w:val="single" w:sz="4" w:space="0" w:color="auto"/>
                </w:tcBorders>
                <w:hideMark/>
              </w:tcPr>
            </w:tcPrChange>
          </w:tcPr>
          <w:p w14:paraId="4EF085EE" w14:textId="77777777" w:rsidR="00841F99" w:rsidRPr="004667E5" w:rsidRDefault="00841F99">
            <w:pPr>
              <w:jc w:val="left"/>
              <w:rPr>
                <w:rFonts w:ascii="Calibri" w:eastAsia="Calibri" w:hAnsi="Calibri"/>
              </w:rPr>
              <w:pPrChange w:id="6762" w:author="Stephanie Baer" w:date="2016-01-21T14:05:00Z">
                <w:pPr/>
              </w:pPrChange>
            </w:pPr>
            <w:r w:rsidRPr="004667E5">
              <w:rPr>
                <w:rFonts w:ascii="Calibri" w:eastAsia="Calibri" w:hAnsi="Calibri"/>
              </w:rPr>
              <w:t>Efficiency Kits</w:t>
            </w:r>
          </w:p>
        </w:tc>
        <w:tc>
          <w:tcPr>
            <w:tcW w:w="1852" w:type="dxa"/>
            <w:tcBorders>
              <w:top w:val="single" w:sz="4" w:space="0" w:color="auto"/>
              <w:left w:val="single" w:sz="4" w:space="0" w:color="auto"/>
              <w:bottom w:val="single" w:sz="4" w:space="0" w:color="auto"/>
              <w:right w:val="single" w:sz="4" w:space="0" w:color="auto"/>
            </w:tcBorders>
            <w:hideMark/>
            <w:tcPrChange w:id="6763" w:author="Stephanie Baer" w:date="2016-01-21T14:05:00Z">
              <w:tcPr>
                <w:tcW w:w="1852" w:type="dxa"/>
                <w:tcBorders>
                  <w:top w:val="single" w:sz="4" w:space="0" w:color="auto"/>
                  <w:left w:val="single" w:sz="4" w:space="0" w:color="auto"/>
                  <w:bottom w:val="single" w:sz="4" w:space="0" w:color="auto"/>
                  <w:right w:val="single" w:sz="4" w:space="0" w:color="auto"/>
                </w:tcBorders>
                <w:hideMark/>
              </w:tcPr>
            </w:tcPrChange>
          </w:tcPr>
          <w:p w14:paraId="7C4EDD64" w14:textId="77777777" w:rsidR="00841F99" w:rsidRPr="004667E5" w:rsidRDefault="00841F99" w:rsidP="00841F99">
            <w:pPr>
              <w:jc w:val="center"/>
              <w:rPr>
                <w:rFonts w:ascii="Calibri" w:eastAsia="Calibri" w:hAnsi="Calibri"/>
              </w:rPr>
            </w:pPr>
            <w:r w:rsidRPr="004667E5">
              <w:rPr>
                <w:rFonts w:ascii="Calibri" w:eastAsia="Calibri" w:hAnsi="Calibri"/>
              </w:rPr>
              <w:t>To be determined through evaluation</w:t>
            </w:r>
          </w:p>
        </w:tc>
      </w:tr>
    </w:tbl>
    <w:p w14:paraId="4E5B8BAC" w14:textId="77777777" w:rsidR="00841F99" w:rsidRPr="004667E5" w:rsidRDefault="00841F99" w:rsidP="00841F99">
      <w:pPr>
        <w:keepNext/>
        <w:keepLines/>
        <w:spacing w:before="200" w:after="240" w:line="276" w:lineRule="auto"/>
        <w:jc w:val="left"/>
        <w:outlineLvl w:val="5"/>
        <w:rPr>
          <w:rFonts w:ascii="Calibri" w:hAnsi="Calibri"/>
          <w:b/>
          <w:smallCaps/>
        </w:rPr>
      </w:pPr>
      <w:r w:rsidRPr="009C362B">
        <w:rPr>
          <w:rFonts w:ascii="Calibri" w:hAnsi="Calibri" w:cs="Calibri"/>
          <w:b/>
          <w:smallCaps/>
          <w:noProof/>
        </w:rPr>
        <mc:AlternateContent>
          <mc:Choice Requires="wps">
            <w:drawing>
              <wp:inline distT="0" distB="0" distL="0" distR="0" wp14:anchorId="70A9F134" wp14:editId="4297418A">
                <wp:extent cx="5668944" cy="1162050"/>
                <wp:effectExtent l="0" t="0" r="27305" b="19050"/>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8944" cy="1162050"/>
                        </a:xfrm>
                        <a:prstGeom prst="rect">
                          <a:avLst/>
                        </a:prstGeom>
                        <a:solidFill>
                          <a:srgbClr val="FFFFFF"/>
                        </a:solidFill>
                        <a:ln w="9525">
                          <a:solidFill>
                            <a:srgbClr val="000000"/>
                          </a:solidFill>
                          <a:miter lim="800000"/>
                          <a:headEnd/>
                          <a:tailEnd/>
                        </a:ln>
                      </wps:spPr>
                      <wps:txbx>
                        <w:txbxContent>
                          <w:p w14:paraId="714E4CAD" w14:textId="77777777" w:rsidR="00F60751" w:rsidRPr="00EA39E3" w:rsidRDefault="00F60751" w:rsidP="00841F99">
                            <w:pPr>
                              <w:keepNext/>
                              <w:keepLines/>
                              <w:spacing w:after="240" w:line="276" w:lineRule="auto"/>
                              <w:outlineLvl w:val="5"/>
                              <w:rPr>
                                <w:rFonts w:cstheme="minorHAnsi"/>
                                <w:b/>
                                <w:bCs/>
                                <w:smallCaps/>
                              </w:rPr>
                            </w:pPr>
                            <w:r w:rsidRPr="00EA39E3">
                              <w:rPr>
                                <w:rFonts w:cstheme="minorHAnsi"/>
                                <w:b/>
                                <w:bCs/>
                                <w:smallCaps/>
                              </w:rPr>
                              <w:t>Example</w:t>
                            </w:r>
                          </w:p>
                          <w:p w14:paraId="63E07DCF" w14:textId="77777777" w:rsidR="00F60751" w:rsidRPr="00EA39E3" w:rsidRDefault="00F60751" w:rsidP="00841F99">
                            <w:pPr>
                              <w:rPr>
                                <w:rFonts w:cstheme="minorHAnsi"/>
                              </w:rPr>
                            </w:pPr>
                            <w:r w:rsidRPr="00EA39E3">
                              <w:rPr>
                                <w:rFonts w:cstheme="minorHAnsi"/>
                              </w:rPr>
                              <w:t>For example, a direct installed valve in a single-family home with electric DHW:</w:t>
                            </w:r>
                          </w:p>
                          <w:p w14:paraId="36475CDF" w14:textId="77777777" w:rsidR="00F60751" w:rsidRPr="00EA39E3" w:rsidRDefault="00F60751" w:rsidP="00841F99">
                            <w:pPr>
                              <w:ind w:left="1440"/>
                              <w:rPr>
                                <w:rFonts w:cstheme="minorHAnsi"/>
                              </w:rPr>
                            </w:pPr>
                            <w:r w:rsidRPr="00EA39E3">
                              <w:rPr>
                                <w:rFonts w:cstheme="minorHAnsi"/>
                                <w:noProof/>
                              </w:rPr>
                              <w:t xml:space="preserve">ΔkWh  </w:t>
                            </w:r>
                            <w:r w:rsidRPr="00EA39E3">
                              <w:rPr>
                                <w:rFonts w:cstheme="minorHAnsi"/>
                                <w:noProof/>
                              </w:rPr>
                              <w:tab/>
                              <w:t>= 1.0 * (2.67 * 0.89 * 2.56 * 0.6 * 365.25 / 1.79) * 0.117 * 0.98</w:t>
                            </w:r>
                          </w:p>
                          <w:p w14:paraId="6AC2955A" w14:textId="77777777" w:rsidR="00F60751" w:rsidRPr="00EA39E3" w:rsidRDefault="00F60751" w:rsidP="00841F99">
                            <w:pPr>
                              <w:ind w:left="2160"/>
                              <w:rPr>
                                <w:rFonts w:cstheme="minorHAnsi"/>
                              </w:rPr>
                            </w:pPr>
                            <w:r w:rsidRPr="00EA39E3">
                              <w:rPr>
                                <w:rFonts w:cstheme="minorHAnsi"/>
                              </w:rPr>
                              <w:t>= 85 kWh</w:t>
                            </w:r>
                          </w:p>
                          <w:p w14:paraId="45E87C54"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70A9F134" id="_x0000_s1086" type="#_x0000_t202" style="width:446.35pt;height:9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">
                <v:textbox>
                  <w:txbxContent>
                    <w:p w14:paraId="714E4CAD" w14:textId="77777777" w:rsidR="00F60751" w:rsidRPr="00EA39E3" w:rsidRDefault="00F60751" w:rsidP="00841F99">
                      <w:pPr>
                        <w:keepNext/>
                        <w:keepLines/>
                        <w:spacing w:after="240" w:line="276" w:lineRule="auto"/>
                        <w:outlineLvl w:val="5"/>
                        <w:rPr>
                          <w:rFonts w:cstheme="minorHAnsi"/>
                          <w:b/>
                          <w:bCs/>
                          <w:smallCaps/>
                        </w:rPr>
                      </w:pPr>
                      <w:r w:rsidRPr="00EA39E3">
                        <w:rPr>
                          <w:rFonts w:cstheme="minorHAnsi"/>
                          <w:b/>
                          <w:bCs/>
                          <w:smallCaps/>
                        </w:rPr>
                        <w:t>Example</w:t>
                      </w:r>
                    </w:p>
                    <w:p w14:paraId="63E07DCF" w14:textId="77777777" w:rsidR="00F60751" w:rsidRPr="00EA39E3" w:rsidRDefault="00F60751" w:rsidP="00841F99">
                      <w:pPr>
                        <w:rPr>
                          <w:rFonts w:cstheme="minorHAnsi"/>
                        </w:rPr>
                      </w:pPr>
                      <w:r w:rsidRPr="00EA39E3">
                        <w:rPr>
                          <w:rFonts w:cstheme="minorHAnsi"/>
                        </w:rPr>
                        <w:t>For example, a direct installed valve in a single-family home with electric DHW:</w:t>
                      </w:r>
                    </w:p>
                    <w:p w14:paraId="36475CDF" w14:textId="77777777" w:rsidR="00F60751" w:rsidRPr="00EA39E3" w:rsidRDefault="00F60751" w:rsidP="00841F99">
                      <w:pPr>
                        <w:ind w:left="1440"/>
                        <w:rPr>
                          <w:rFonts w:cstheme="minorHAnsi"/>
                        </w:rPr>
                      </w:pPr>
                      <w:r w:rsidRPr="00EA39E3">
                        <w:rPr>
                          <w:rFonts w:cstheme="minorHAnsi"/>
                          <w:noProof/>
                        </w:rPr>
                        <w:t xml:space="preserve">ΔkWh  </w:t>
                      </w:r>
                      <w:r w:rsidRPr="00EA39E3">
                        <w:rPr>
                          <w:rFonts w:cstheme="minorHAnsi"/>
                          <w:noProof/>
                        </w:rPr>
                        <w:tab/>
                        <w:t>= 1.0 * (2.67 * 0.89 * 2.56 * 0.6 * 365.25 / 1.79) * 0.117 * 0.98</w:t>
                      </w:r>
                    </w:p>
                    <w:p w14:paraId="6AC2955A" w14:textId="77777777" w:rsidR="00F60751" w:rsidRPr="00EA39E3" w:rsidRDefault="00F60751" w:rsidP="00841F99">
                      <w:pPr>
                        <w:ind w:left="2160"/>
                        <w:rPr>
                          <w:rFonts w:cstheme="minorHAnsi"/>
                        </w:rPr>
                      </w:pPr>
                      <w:r w:rsidRPr="00EA39E3">
                        <w:rPr>
                          <w:rFonts w:cstheme="minorHAnsi"/>
                        </w:rPr>
                        <w:t>= 85 kWh</w:t>
                      </w:r>
                    </w:p>
                    <w:p w14:paraId="45E87C54" w14:textId="77777777" w:rsidR="00F60751" w:rsidRDefault="00F60751" w:rsidP="00841F99"/>
                  </w:txbxContent>
                </v:textbox>
                <w10:anchorlock/>
              </v:shape>
            </w:pict>
          </mc:Fallback>
        </mc:AlternateContent>
      </w:r>
    </w:p>
    <w:p w14:paraId="290A23D2" w14:textId="77777777" w:rsidR="00841F99" w:rsidRPr="004667E5" w:rsidRDefault="00841F99" w:rsidP="00841F99">
      <w:pPr>
        <w:keepNext/>
        <w:keepLines/>
        <w:spacing w:before="200" w:after="240" w:line="276" w:lineRule="auto"/>
        <w:jc w:val="left"/>
        <w:outlineLvl w:val="5"/>
        <w:rPr>
          <w:rFonts w:ascii="Calibri" w:hAnsi="Calibri"/>
          <w:b/>
          <w:smallCaps/>
        </w:rPr>
      </w:pPr>
      <w:r w:rsidRPr="004667E5">
        <w:rPr>
          <w:rFonts w:ascii="Calibri" w:hAnsi="Calibri"/>
          <w:b/>
          <w:smallCaps/>
        </w:rPr>
        <w:t>Summer Coincident Peak Demand Savings</w:t>
      </w:r>
    </w:p>
    <w:p w14:paraId="050CFD12" w14:textId="77777777" w:rsidR="00841F99" w:rsidRPr="004667E5" w:rsidRDefault="00841F99" w:rsidP="00841F99">
      <w:pPr>
        <w:spacing w:after="240"/>
        <w:ind w:left="720" w:firstLine="432"/>
        <w:rPr>
          <w:rFonts w:ascii="Calibri" w:hAnsi="Calibri" w:cs="Calibri"/>
          <w:noProof/>
          <w:szCs w:val="20"/>
          <w:lang w:val="nl-NL"/>
        </w:rPr>
      </w:pPr>
      <w:r w:rsidRPr="004667E5">
        <w:rPr>
          <w:rFonts w:ascii="Calibri" w:hAnsi="Calibri" w:cs="Calibri"/>
          <w:noProof/>
        </w:rPr>
        <w:t>ΔkW  = ΔkWh/Hours * CF</w:t>
      </w:r>
    </w:p>
    <w:p w14:paraId="5E553D7B" w14:textId="77777777" w:rsidR="00841F99" w:rsidRPr="004667E5" w:rsidRDefault="00841F99" w:rsidP="00841F99">
      <w:pPr>
        <w:spacing w:after="240"/>
        <w:rPr>
          <w:rFonts w:ascii="Calibri" w:hAnsi="Calibri" w:cs="Calibri"/>
          <w:noProof/>
          <w:lang w:val="nl-NL"/>
        </w:rPr>
      </w:pPr>
      <w:r w:rsidRPr="004667E5">
        <w:rPr>
          <w:rFonts w:ascii="Calibri" w:hAnsi="Calibri" w:cs="Calibri"/>
          <w:noProof/>
          <w:lang w:val="nl-NL"/>
        </w:rPr>
        <w:t>Where:</w:t>
      </w:r>
    </w:p>
    <w:p w14:paraId="07247C64" w14:textId="77777777" w:rsidR="00841F99" w:rsidRPr="004667E5" w:rsidRDefault="00841F99" w:rsidP="00841F99">
      <w:pPr>
        <w:spacing w:after="240"/>
        <w:ind w:left="720"/>
        <w:rPr>
          <w:rFonts w:ascii="Calibri" w:hAnsi="Calibri" w:cs="Calibri"/>
          <w:noProof/>
        </w:rPr>
      </w:pPr>
      <w:r w:rsidRPr="004667E5">
        <w:rPr>
          <w:rFonts w:ascii="Calibri" w:hAnsi="Calibri" w:cs="Calibri"/>
          <w:noProof/>
        </w:rPr>
        <w:t>ΔkWh</w:t>
      </w:r>
      <w:r w:rsidRPr="004667E5">
        <w:rPr>
          <w:rFonts w:ascii="Calibri" w:hAnsi="Calibri" w:cs="Calibri"/>
          <w:noProof/>
        </w:rPr>
        <w:tab/>
        <w:t>= calculated value above</w:t>
      </w:r>
    </w:p>
    <w:p w14:paraId="1DC4C09A" w14:textId="77777777" w:rsidR="00841F99" w:rsidRPr="004667E5" w:rsidRDefault="00841F99" w:rsidP="00841F99">
      <w:pPr>
        <w:spacing w:after="240"/>
        <w:ind w:left="720"/>
        <w:rPr>
          <w:rFonts w:ascii="Calibri" w:hAnsi="Calibri" w:cs="Calibri"/>
        </w:rPr>
      </w:pPr>
      <w:r w:rsidRPr="004667E5">
        <w:rPr>
          <w:rFonts w:ascii="Calibri" w:hAnsi="Calibri" w:cs="Calibri"/>
          <w:noProof/>
          <w:lang w:val="nl-NL"/>
        </w:rPr>
        <w:t xml:space="preserve">Hours </w:t>
      </w:r>
      <w:r w:rsidRPr="004667E5">
        <w:rPr>
          <w:rFonts w:ascii="Calibri" w:hAnsi="Calibri" w:cs="Calibri"/>
          <w:noProof/>
          <w:lang w:val="nl-NL"/>
        </w:rPr>
        <w:tab/>
        <w:t>= Annual electric DHW recovery hours for wasted showerhead use prevented by device</w:t>
      </w:r>
    </w:p>
    <w:p w14:paraId="201D973C" w14:textId="77777777" w:rsidR="00841F99" w:rsidRPr="004667E5" w:rsidRDefault="00841F99" w:rsidP="00841F99">
      <w:pPr>
        <w:spacing w:after="240"/>
        <w:ind w:left="1440"/>
        <w:rPr>
          <w:rFonts w:ascii="Calibri" w:hAnsi="Calibri" w:cs="Calibri"/>
          <w:noProof/>
        </w:rPr>
      </w:pPr>
      <w:r w:rsidRPr="004667E5">
        <w:rPr>
          <w:rFonts w:ascii="Calibri" w:hAnsi="Calibri" w:cs="Calibri"/>
        </w:rPr>
        <w:t xml:space="preserve">= </w:t>
      </w:r>
      <w:r w:rsidRPr="004667E5">
        <w:rPr>
          <w:rFonts w:ascii="Calibri" w:hAnsi="Calibri" w:cs="Calibri"/>
          <w:noProof/>
        </w:rPr>
        <w:t>((GPM_base_S * L_showerdevice) * Household * SPCD * 365.25 ) * 0.712</w:t>
      </w:r>
      <w:r w:rsidRPr="004667E5">
        <w:rPr>
          <w:rFonts w:ascii="Arial" w:hAnsi="Arial"/>
          <w:vertAlign w:val="superscript"/>
          <w:lang w:val="nl-NL"/>
        </w:rPr>
        <w:footnoteReference w:id="622"/>
      </w:r>
      <w:r w:rsidRPr="004667E5">
        <w:rPr>
          <w:rFonts w:ascii="Calibri" w:hAnsi="Calibri" w:cs="Calibri"/>
          <w:noProof/>
        </w:rPr>
        <w:t xml:space="preserve"> / GPH</w:t>
      </w:r>
    </w:p>
    <w:p w14:paraId="2A3F909F" w14:textId="77777777" w:rsidR="00841F99" w:rsidRPr="004667E5" w:rsidRDefault="00841F99" w:rsidP="00841F99">
      <w:pPr>
        <w:spacing w:after="240"/>
        <w:ind w:left="2160" w:hanging="720"/>
        <w:rPr>
          <w:rFonts w:ascii="Calibri" w:hAnsi="Calibri" w:cs="Calibri"/>
        </w:rPr>
      </w:pPr>
      <w:r w:rsidRPr="004667E5">
        <w:rPr>
          <w:rFonts w:ascii="Calibri" w:hAnsi="Calibri" w:cs="Calibri"/>
        </w:rPr>
        <w:t>GPH</w:t>
      </w:r>
      <w:r w:rsidRPr="004667E5">
        <w:rPr>
          <w:rFonts w:ascii="Calibri" w:hAnsi="Calibri" w:cs="Calibri"/>
        </w:rPr>
        <w:tab/>
        <w:t>= Gallons per hour recovery of electric water heater calculated for 65.9F temp rise (120-54.1), 98% recovery efficiency, and typical 4.5kW electric resistance storage tank.</w:t>
      </w:r>
    </w:p>
    <w:p w14:paraId="639BE399" w14:textId="77777777" w:rsidR="00841F99" w:rsidRPr="004667E5" w:rsidRDefault="00841F99" w:rsidP="00841F99">
      <w:pPr>
        <w:spacing w:after="240"/>
        <w:ind w:left="1440" w:firstLine="720"/>
        <w:rPr>
          <w:rFonts w:ascii="Calibri" w:hAnsi="Calibri" w:cs="Calibri"/>
        </w:rPr>
      </w:pPr>
      <w:r w:rsidRPr="004667E5">
        <w:rPr>
          <w:rFonts w:ascii="Calibri" w:hAnsi="Calibri" w:cs="Calibri"/>
        </w:rPr>
        <w:t>= 27.51</w:t>
      </w:r>
    </w:p>
    <w:p w14:paraId="6E775B7E" w14:textId="77777777" w:rsidR="00841F99" w:rsidRPr="004667E5" w:rsidRDefault="00841F99" w:rsidP="00841F99">
      <w:pPr>
        <w:spacing w:after="240"/>
        <w:ind w:left="1440"/>
        <w:rPr>
          <w:rFonts w:ascii="Calibri" w:hAnsi="Calibri" w:cs="Calibri"/>
          <w:noProof/>
        </w:rPr>
      </w:pPr>
      <w:r w:rsidRPr="004667E5">
        <w:rPr>
          <w:rFonts w:ascii="Calibri" w:hAnsi="Calibri" w:cs="Calibri"/>
          <w:noProof/>
        </w:rPr>
        <w:lastRenderedPageBreak/>
        <w:t>= 34.4 for SF Direct Install; 28.3 for MF Direct Install</w:t>
      </w:r>
    </w:p>
    <w:p w14:paraId="73FDD4BA" w14:textId="77777777" w:rsidR="00841F99" w:rsidRPr="004667E5" w:rsidRDefault="00841F99" w:rsidP="00841F99">
      <w:pPr>
        <w:spacing w:after="240"/>
        <w:ind w:left="1440"/>
        <w:rPr>
          <w:rFonts w:ascii="Calibri" w:hAnsi="Calibri" w:cs="Calibri"/>
          <w:noProof/>
        </w:rPr>
      </w:pPr>
      <w:r w:rsidRPr="004667E5">
        <w:rPr>
          <w:rFonts w:ascii="Calibri" w:hAnsi="Calibri" w:cs="Calibri"/>
          <w:noProof/>
        </w:rPr>
        <w:t>= 30.3 for SF Retrofit and TOS; 24.8 for MF Retrofit and TOS</w:t>
      </w:r>
    </w:p>
    <w:p w14:paraId="6BD6C965" w14:textId="77777777" w:rsidR="00841F99" w:rsidRPr="004667E5" w:rsidRDefault="00841F99" w:rsidP="00841F99">
      <w:pPr>
        <w:spacing w:after="240"/>
        <w:ind w:left="720"/>
        <w:rPr>
          <w:rFonts w:ascii="Calibri" w:hAnsi="Calibri" w:cs="Calibri"/>
          <w:noProof/>
          <w:lang w:val="nl-NL"/>
        </w:rPr>
      </w:pPr>
      <w:r w:rsidRPr="004667E5">
        <w:rPr>
          <w:rFonts w:ascii="Calibri" w:hAnsi="Calibri" w:cs="Calibri"/>
          <w:noProof/>
          <w:lang w:val="nl-NL"/>
        </w:rPr>
        <w:t>CF</w:t>
      </w:r>
      <w:r w:rsidRPr="004667E5">
        <w:rPr>
          <w:rFonts w:ascii="Calibri" w:hAnsi="Calibri" w:cs="Calibri"/>
          <w:noProof/>
          <w:lang w:val="nl-NL"/>
        </w:rPr>
        <w:tab/>
        <w:t>=</w:t>
      </w:r>
      <w:r w:rsidRPr="004667E5">
        <w:rPr>
          <w:rFonts w:ascii="Calibri" w:hAnsi="Calibri" w:cs="Calibri"/>
          <w:lang w:val="nl-NL"/>
        </w:rPr>
        <w:t xml:space="preserve"> </w:t>
      </w:r>
      <w:r w:rsidRPr="004667E5">
        <w:rPr>
          <w:rFonts w:ascii="Calibri" w:hAnsi="Calibri" w:cs="Calibri"/>
          <w:noProof/>
          <w:lang w:val="nl-NL"/>
        </w:rPr>
        <w:t>Coincidence Factor for electric load reduction</w:t>
      </w:r>
    </w:p>
    <w:p w14:paraId="29F92233" w14:textId="77777777" w:rsidR="00841F99" w:rsidRPr="004667E5" w:rsidRDefault="00841F99" w:rsidP="00841F99">
      <w:pPr>
        <w:spacing w:after="240"/>
        <w:ind w:left="1440"/>
        <w:rPr>
          <w:rFonts w:ascii="Calibri" w:hAnsi="Calibri" w:cs="Calibri"/>
          <w:noProof/>
          <w:lang w:val="nl-NL"/>
        </w:rPr>
      </w:pPr>
      <w:r w:rsidRPr="004667E5">
        <w:rPr>
          <w:rFonts w:ascii="Calibri" w:hAnsi="Calibri" w:cs="Calibri"/>
          <w:noProof/>
          <w:lang w:val="nl-NL"/>
        </w:rPr>
        <w:t>= 0.0022</w:t>
      </w:r>
      <w:r w:rsidRPr="004667E5">
        <w:rPr>
          <w:rFonts w:ascii="Arial" w:hAnsi="Arial"/>
          <w:vertAlign w:val="superscript"/>
          <w:lang w:val="nl-NL"/>
        </w:rPr>
        <w:footnoteReference w:id="623"/>
      </w:r>
    </w:p>
    <w:p w14:paraId="55A1D7C4" w14:textId="77777777" w:rsidR="00841F99" w:rsidRPr="004667E5" w:rsidRDefault="00841F99" w:rsidP="00841F99">
      <w:pPr>
        <w:spacing w:after="240"/>
        <w:rPr>
          <w:rFonts w:ascii="Calibri" w:hAnsi="Calibri" w:cs="Calibri"/>
          <w:noProof/>
          <w:lang w:val="nl-NL"/>
        </w:rPr>
      </w:pPr>
      <w:r w:rsidRPr="009C362B">
        <w:rPr>
          <w:rFonts w:ascii="Calibri" w:hAnsi="Calibri" w:cs="Calibri"/>
          <w:noProof/>
        </w:rPr>
        <mc:AlternateContent>
          <mc:Choice Requires="wps">
            <w:drawing>
              <wp:inline distT="0" distB="0" distL="0" distR="0" wp14:anchorId="3FBA2978" wp14:editId="63D5AE5E">
                <wp:extent cx="5943600" cy="1285875"/>
                <wp:effectExtent l="0" t="0" r="19050" b="28575"/>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285875"/>
                        </a:xfrm>
                        <a:prstGeom prst="rect">
                          <a:avLst/>
                        </a:prstGeom>
                        <a:solidFill>
                          <a:srgbClr val="FFFFFF"/>
                        </a:solidFill>
                        <a:ln w="9525">
                          <a:solidFill>
                            <a:srgbClr val="000000"/>
                          </a:solidFill>
                          <a:miter lim="800000"/>
                          <a:headEnd/>
                          <a:tailEnd/>
                        </a:ln>
                      </wps:spPr>
                      <wps:txbx>
                        <w:txbxContent>
                          <w:p w14:paraId="476C0571" w14:textId="77777777" w:rsidR="00F60751" w:rsidRPr="00EA39E3" w:rsidRDefault="00F60751" w:rsidP="00841F99">
                            <w:pPr>
                              <w:keepNext/>
                              <w:keepLines/>
                              <w:spacing w:after="240" w:line="276" w:lineRule="auto"/>
                              <w:outlineLvl w:val="5"/>
                              <w:rPr>
                                <w:rFonts w:cstheme="minorHAnsi"/>
                                <w:b/>
                                <w:bCs/>
                                <w:smallCaps/>
                              </w:rPr>
                            </w:pPr>
                            <w:r w:rsidRPr="00EA39E3">
                              <w:rPr>
                                <w:rFonts w:cstheme="minorHAnsi"/>
                                <w:b/>
                                <w:bCs/>
                                <w:smallCaps/>
                              </w:rPr>
                              <w:t>Example</w:t>
                            </w:r>
                          </w:p>
                          <w:p w14:paraId="1619A642" w14:textId="77777777" w:rsidR="00F60751" w:rsidRDefault="00F60751" w:rsidP="00841F99">
                            <w:pPr>
                              <w:rPr>
                                <w:rFonts w:cstheme="minorHAnsi"/>
                              </w:rPr>
                            </w:pPr>
                            <w:r w:rsidRPr="00EA39E3">
                              <w:rPr>
                                <w:rFonts w:cstheme="minorHAnsi"/>
                              </w:rPr>
                              <w:t>For example, a direct installed thermostatic restrictor device in a single family home with electric DHW where the number of showers is not known.</w:t>
                            </w:r>
                          </w:p>
                          <w:p w14:paraId="710BF329" w14:textId="77777777" w:rsidR="00F60751" w:rsidRDefault="00F60751" w:rsidP="00841F99">
                            <w:pPr>
                              <w:ind w:left="1440"/>
                              <w:rPr>
                                <w:rFonts w:cstheme="minorHAnsi"/>
                                <w:noProof/>
                              </w:rPr>
                            </w:pPr>
                            <w:r w:rsidRPr="00EA39E3">
                              <w:rPr>
                                <w:rFonts w:cstheme="minorHAnsi"/>
                                <w:noProof/>
                              </w:rPr>
                              <w:t xml:space="preserve">ΔkW </w:t>
                            </w:r>
                            <w:r w:rsidRPr="00EA39E3">
                              <w:rPr>
                                <w:rFonts w:cstheme="minorHAnsi"/>
                                <w:noProof/>
                              </w:rPr>
                              <w:tab/>
                              <w:t xml:space="preserve"> = 85.3/34.4 * 0.0022</w:t>
                            </w:r>
                          </w:p>
                          <w:p w14:paraId="727C6D25" w14:textId="77777777" w:rsidR="00F60751" w:rsidRPr="00EA39E3" w:rsidRDefault="00F60751" w:rsidP="00841F99">
                            <w:pPr>
                              <w:ind w:left="2160"/>
                              <w:rPr>
                                <w:rFonts w:cstheme="minorHAnsi"/>
                              </w:rPr>
                            </w:pPr>
                            <w:r w:rsidRPr="00EA39E3">
                              <w:rPr>
                                <w:rFonts w:cstheme="minorHAnsi"/>
                              </w:rPr>
                              <w:t>= 0.0055 kW</w:t>
                            </w:r>
                          </w:p>
                          <w:p w14:paraId="2A740B05"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3FBA2978" id="_x0000_s1087" type="#_x0000_t202" style="width:468pt;height:10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">
                <v:textbox>
                  <w:txbxContent>
                    <w:p w14:paraId="476C0571" w14:textId="77777777" w:rsidR="00F60751" w:rsidRPr="00EA39E3" w:rsidRDefault="00F60751" w:rsidP="00841F99">
                      <w:pPr>
                        <w:keepNext/>
                        <w:keepLines/>
                        <w:spacing w:after="240" w:line="276" w:lineRule="auto"/>
                        <w:outlineLvl w:val="5"/>
                        <w:rPr>
                          <w:rFonts w:cstheme="minorHAnsi"/>
                          <w:b/>
                          <w:bCs/>
                          <w:smallCaps/>
                        </w:rPr>
                      </w:pPr>
                      <w:r w:rsidRPr="00EA39E3">
                        <w:rPr>
                          <w:rFonts w:cstheme="minorHAnsi"/>
                          <w:b/>
                          <w:bCs/>
                          <w:smallCaps/>
                        </w:rPr>
                        <w:t>Example</w:t>
                      </w:r>
                    </w:p>
                    <w:p w14:paraId="1619A642" w14:textId="77777777" w:rsidR="00F60751" w:rsidRDefault="00F60751" w:rsidP="00841F99">
                      <w:pPr>
                        <w:rPr>
                          <w:rFonts w:cstheme="minorHAnsi"/>
                        </w:rPr>
                      </w:pPr>
                      <w:r w:rsidRPr="00EA39E3">
                        <w:rPr>
                          <w:rFonts w:cstheme="minorHAnsi"/>
                        </w:rPr>
                        <w:t>For example, a direct installed thermostatic restrictor device in a single family home with electric DHW where the number of showers is not known.</w:t>
                      </w:r>
                    </w:p>
                    <w:p w14:paraId="710BF329" w14:textId="77777777" w:rsidR="00F60751" w:rsidRDefault="00F60751" w:rsidP="00841F99">
                      <w:pPr>
                        <w:ind w:left="1440"/>
                        <w:rPr>
                          <w:rFonts w:cstheme="minorHAnsi"/>
                          <w:noProof/>
                        </w:rPr>
                      </w:pPr>
                      <w:r w:rsidRPr="00EA39E3">
                        <w:rPr>
                          <w:rFonts w:cstheme="minorHAnsi"/>
                          <w:noProof/>
                        </w:rPr>
                        <w:t xml:space="preserve">ΔkW </w:t>
                      </w:r>
                      <w:r w:rsidRPr="00EA39E3">
                        <w:rPr>
                          <w:rFonts w:cstheme="minorHAnsi"/>
                          <w:noProof/>
                        </w:rPr>
                        <w:tab/>
                        <w:t xml:space="preserve"> = 85.3/34.4 * 0.0022</w:t>
                      </w:r>
                    </w:p>
                    <w:p w14:paraId="727C6D25" w14:textId="77777777" w:rsidR="00F60751" w:rsidRPr="00EA39E3" w:rsidRDefault="00F60751" w:rsidP="00841F99">
                      <w:pPr>
                        <w:ind w:left="2160"/>
                        <w:rPr>
                          <w:rFonts w:cstheme="minorHAnsi"/>
                        </w:rPr>
                      </w:pPr>
                      <w:r w:rsidRPr="00EA39E3">
                        <w:rPr>
                          <w:rFonts w:cstheme="minorHAnsi"/>
                        </w:rPr>
                        <w:t>= 0.0055 kW</w:t>
                      </w:r>
                    </w:p>
                    <w:p w14:paraId="2A740B05" w14:textId="77777777" w:rsidR="00F60751" w:rsidRDefault="00F60751" w:rsidP="00841F99"/>
                  </w:txbxContent>
                </v:textbox>
                <w10:anchorlock/>
              </v:shape>
            </w:pict>
          </mc:Fallback>
        </mc:AlternateContent>
      </w:r>
    </w:p>
    <w:p w14:paraId="3CDF60DB" w14:textId="77777777" w:rsidR="00841F99" w:rsidRPr="004667E5" w:rsidRDefault="00841F99" w:rsidP="00841F99">
      <w:pPr>
        <w:keepNext/>
        <w:keepLines/>
        <w:spacing w:before="200" w:after="240" w:line="276" w:lineRule="auto"/>
        <w:jc w:val="left"/>
        <w:outlineLvl w:val="5"/>
        <w:rPr>
          <w:rFonts w:ascii="Calibri" w:hAnsi="Calibri"/>
          <w:b/>
          <w:smallCaps/>
        </w:rPr>
      </w:pPr>
      <w:r w:rsidRPr="004667E5">
        <w:rPr>
          <w:rFonts w:ascii="Calibri" w:hAnsi="Calibri"/>
          <w:b/>
          <w:smallCaps/>
        </w:rPr>
        <w:t>Natural Gas Savings</w:t>
      </w:r>
    </w:p>
    <w:p w14:paraId="6093858D" w14:textId="77777777" w:rsidR="00841F99" w:rsidRPr="004667E5" w:rsidRDefault="00841F99" w:rsidP="00841F99">
      <w:pPr>
        <w:spacing w:after="240"/>
        <w:ind w:left="2880" w:hanging="1440"/>
        <w:rPr>
          <w:rFonts w:ascii="Calibri" w:hAnsi="Calibri" w:cs="Calibri"/>
        </w:rPr>
      </w:pPr>
      <w:r w:rsidRPr="004667E5">
        <w:rPr>
          <w:rFonts w:ascii="Calibri" w:hAnsi="Calibri" w:cs="Calibri"/>
        </w:rPr>
        <w:t xml:space="preserve">ΔTherms </w:t>
      </w:r>
      <w:r w:rsidRPr="004667E5">
        <w:rPr>
          <w:rFonts w:ascii="Calibri" w:hAnsi="Calibri" w:cs="Calibri"/>
        </w:rPr>
        <w:tab/>
        <w:t xml:space="preserve">= </w:t>
      </w:r>
      <w:r w:rsidRPr="004667E5">
        <w:rPr>
          <w:rFonts w:ascii="Calibri" w:hAnsi="Calibri" w:cs="Calibri"/>
          <w:noProof/>
        </w:rPr>
        <w:t>%FossilDHW * ((GPM_base_S * L_showerdevice)* Household * SPCD * 365.25 / SPH) * EPG_gas * ISR</w:t>
      </w:r>
    </w:p>
    <w:p w14:paraId="167763D1" w14:textId="77777777" w:rsidR="00841F99" w:rsidRPr="004667E5" w:rsidRDefault="00841F99" w:rsidP="00841F99">
      <w:pPr>
        <w:spacing w:after="240"/>
        <w:rPr>
          <w:rFonts w:ascii="Calibri" w:hAnsi="Calibri" w:cs="Calibri"/>
        </w:rPr>
      </w:pPr>
      <w:r w:rsidRPr="004667E5">
        <w:rPr>
          <w:rFonts w:ascii="Calibri" w:hAnsi="Calibri" w:cs="Calibri"/>
        </w:rPr>
        <w:t xml:space="preserve">Where: </w:t>
      </w:r>
    </w:p>
    <w:p w14:paraId="7D3D0A7C" w14:textId="77777777" w:rsidR="00841F99" w:rsidRPr="004667E5" w:rsidRDefault="00841F99" w:rsidP="00841F99">
      <w:pPr>
        <w:spacing w:after="240"/>
        <w:ind w:left="720"/>
        <w:rPr>
          <w:rFonts w:ascii="Calibri" w:hAnsi="Calibri" w:cs="Calibri"/>
          <w:noProof/>
        </w:rPr>
      </w:pPr>
      <w:r w:rsidRPr="004667E5">
        <w:rPr>
          <w:rFonts w:ascii="Calibri" w:hAnsi="Calibri" w:cs="Calibri"/>
          <w:noProof/>
        </w:rPr>
        <w:t xml:space="preserve">%FossilDHW </w:t>
      </w:r>
      <w:r w:rsidRPr="004667E5">
        <w:rPr>
          <w:rFonts w:ascii="Calibri" w:hAnsi="Calibri" w:cs="Calibri"/>
          <w:noProof/>
        </w:rPr>
        <w:tab/>
        <w:t xml:space="preserve">= </w:t>
      </w:r>
      <w:r w:rsidRPr="004667E5">
        <w:rPr>
          <w:rFonts w:ascii="Calibri" w:hAnsi="Calibri" w:cs="Calibri"/>
        </w:rPr>
        <w:t>p</w:t>
      </w:r>
      <w:r w:rsidRPr="004667E5">
        <w:rPr>
          <w:rFonts w:ascii="Calibri" w:hAnsi="Calibri" w:cs="Calibri"/>
          <w:noProof/>
        </w:rPr>
        <w:t>roportion of water heating supplied by Natural Gas heating</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841F99" w:rsidRPr="004667E5" w14:paraId="36844779" w14:textId="77777777" w:rsidTr="00841F99">
        <w:trPr>
          <w:tblHeader/>
        </w:trPr>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29C834C7" w14:textId="77777777" w:rsidR="00841F99" w:rsidRPr="004667E5" w:rsidRDefault="00841F99" w:rsidP="00841F99">
            <w:pPr>
              <w:jc w:val="center"/>
              <w:rPr>
                <w:rFonts w:ascii="Calibri" w:eastAsia="Calibri" w:hAnsi="Calibri" w:cs="Calibri"/>
                <w:b/>
                <w:color w:val="FFFFFF"/>
                <w:szCs w:val="20"/>
              </w:rPr>
            </w:pPr>
            <w:r w:rsidRPr="004667E5">
              <w:rPr>
                <w:rFonts w:ascii="Calibri" w:hAnsi="Calibri" w:cs="Calibri"/>
                <w:b/>
                <w:color w:val="FFFFFF"/>
                <w:szCs w:val="20"/>
              </w:rPr>
              <w:t>DHW fuel</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009D8858" w14:textId="77777777" w:rsidR="00841F99" w:rsidRPr="004667E5" w:rsidRDefault="00841F99" w:rsidP="00841F99">
            <w:pPr>
              <w:jc w:val="center"/>
              <w:rPr>
                <w:rFonts w:ascii="Calibri" w:eastAsia="Calibri" w:hAnsi="Calibri" w:cs="Calibri"/>
                <w:b/>
                <w:color w:val="FFFFFF"/>
                <w:szCs w:val="20"/>
              </w:rPr>
            </w:pPr>
            <w:r w:rsidRPr="004667E5">
              <w:rPr>
                <w:rFonts w:ascii="Calibri" w:hAnsi="Calibri" w:cs="Calibri"/>
                <w:b/>
                <w:color w:val="FFFFFF"/>
                <w:szCs w:val="20"/>
              </w:rPr>
              <w:t>%Fossil_DHW</w:t>
            </w:r>
          </w:p>
        </w:tc>
      </w:tr>
      <w:tr w:rsidR="00841F99" w:rsidRPr="004667E5" w14:paraId="1B94F64C" w14:textId="77777777" w:rsidTr="00841F99">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B6CCF2" w14:textId="77777777" w:rsidR="00841F99" w:rsidRPr="004667E5" w:rsidRDefault="00841F99" w:rsidP="00841F99">
            <w:pPr>
              <w:jc w:val="center"/>
              <w:rPr>
                <w:rFonts w:ascii="Calibri" w:eastAsia="Calibri" w:hAnsi="Calibri" w:cs="Arial"/>
                <w:noProof/>
                <w:szCs w:val="18"/>
                <w:lang w:val="en"/>
              </w:rPr>
            </w:pPr>
            <w:r w:rsidRPr="004667E5">
              <w:rPr>
                <w:rFonts w:ascii="Calibri" w:hAnsi="Calibri" w:cs="Arial"/>
                <w:noProof/>
                <w:szCs w:val="18"/>
                <w:lang w:val="en"/>
              </w:rPr>
              <w:t>Electric</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112A3" w14:textId="77777777" w:rsidR="00841F99" w:rsidRPr="004667E5" w:rsidRDefault="00841F99" w:rsidP="00841F99">
            <w:pPr>
              <w:jc w:val="center"/>
              <w:rPr>
                <w:rFonts w:ascii="Calibri" w:eastAsia="Calibri" w:hAnsi="Calibri" w:cs="Arial"/>
                <w:noProof/>
                <w:szCs w:val="18"/>
                <w:lang w:val="en"/>
              </w:rPr>
            </w:pPr>
            <w:r w:rsidRPr="004667E5">
              <w:rPr>
                <w:rFonts w:ascii="Calibri" w:hAnsi="Calibri" w:cs="Arial"/>
                <w:noProof/>
                <w:szCs w:val="18"/>
                <w:lang w:val="en"/>
              </w:rPr>
              <w:t>0%</w:t>
            </w:r>
          </w:p>
        </w:tc>
      </w:tr>
      <w:tr w:rsidR="00841F99" w:rsidRPr="004667E5" w14:paraId="0119F5A7" w14:textId="77777777" w:rsidTr="00841F99">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9777C" w14:textId="77777777" w:rsidR="00841F99" w:rsidRPr="004667E5" w:rsidRDefault="00841F99" w:rsidP="00841F99">
            <w:pPr>
              <w:jc w:val="center"/>
              <w:rPr>
                <w:rFonts w:ascii="Calibri" w:eastAsia="Calibri" w:hAnsi="Calibri" w:cs="Arial"/>
                <w:noProof/>
                <w:szCs w:val="18"/>
                <w:lang w:val="en"/>
              </w:rPr>
            </w:pPr>
            <w:r w:rsidRPr="004667E5">
              <w:rPr>
                <w:rFonts w:ascii="Calibri" w:hAnsi="Calibri" w:cs="Arial"/>
                <w:noProof/>
                <w:szCs w:val="18"/>
                <w:lang w:val="en"/>
              </w:rPr>
              <w:t>Natural Gas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299A87" w14:textId="77777777" w:rsidR="00841F99" w:rsidRPr="004667E5" w:rsidRDefault="00841F99" w:rsidP="00841F99">
            <w:pPr>
              <w:jc w:val="center"/>
              <w:rPr>
                <w:rFonts w:ascii="Calibri" w:eastAsia="Calibri" w:hAnsi="Calibri" w:cs="Arial"/>
                <w:noProof/>
                <w:szCs w:val="18"/>
                <w:lang w:val="en"/>
              </w:rPr>
            </w:pPr>
            <w:r w:rsidRPr="004667E5">
              <w:rPr>
                <w:rFonts w:ascii="Calibri" w:hAnsi="Calibri" w:cs="Arial"/>
                <w:noProof/>
                <w:szCs w:val="18"/>
                <w:lang w:val="en"/>
              </w:rPr>
              <w:t>100%</w:t>
            </w:r>
          </w:p>
        </w:tc>
      </w:tr>
      <w:tr w:rsidR="00841F99" w:rsidRPr="004667E5" w14:paraId="7EC5EAD7" w14:textId="77777777" w:rsidTr="00841F99">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F1BB84" w14:textId="77777777" w:rsidR="00841F99" w:rsidRPr="004667E5" w:rsidRDefault="00841F99" w:rsidP="00841F99">
            <w:pPr>
              <w:jc w:val="center"/>
              <w:rPr>
                <w:rFonts w:ascii="Calibri" w:eastAsia="Calibri" w:hAnsi="Calibri" w:cs="Arial"/>
                <w:noProof/>
                <w:szCs w:val="18"/>
                <w:lang w:val="en"/>
              </w:rPr>
            </w:pPr>
            <w:r w:rsidRPr="004667E5">
              <w:rPr>
                <w:rFonts w:ascii="Calibri" w:hAnsi="Calibri" w:cs="Arial"/>
                <w:noProof/>
                <w:szCs w:val="18"/>
                <w:lang w:val="en"/>
              </w:rPr>
              <w:t>Unknown</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B3AB77" w14:textId="77777777" w:rsidR="00841F99" w:rsidRPr="004667E5" w:rsidRDefault="00841F99" w:rsidP="00841F99">
            <w:pPr>
              <w:jc w:val="center"/>
              <w:rPr>
                <w:rFonts w:ascii="Calibri" w:eastAsia="Calibri" w:hAnsi="Calibri" w:cs="Arial"/>
                <w:noProof/>
                <w:szCs w:val="18"/>
                <w:lang w:val="en"/>
              </w:rPr>
            </w:pPr>
            <w:r w:rsidRPr="004667E5">
              <w:rPr>
                <w:rFonts w:ascii="Calibri" w:hAnsi="Calibri" w:cs="Arial"/>
                <w:noProof/>
                <w:szCs w:val="18"/>
                <w:lang w:val="en"/>
              </w:rPr>
              <w:t>84%</w:t>
            </w:r>
            <w:r w:rsidRPr="004667E5">
              <w:rPr>
                <w:rFonts w:ascii="Arial" w:hAnsi="Arial"/>
                <w:noProof/>
                <w:szCs w:val="18"/>
                <w:vertAlign w:val="superscript"/>
                <w:lang w:val="en"/>
              </w:rPr>
              <w:footnoteReference w:id="624"/>
            </w:r>
          </w:p>
        </w:tc>
      </w:tr>
    </w:tbl>
    <w:p w14:paraId="09CF288E" w14:textId="77777777" w:rsidR="00841F99" w:rsidRPr="004667E5" w:rsidRDefault="00841F99" w:rsidP="00841F99">
      <w:pPr>
        <w:keepNext/>
        <w:keepLines/>
        <w:spacing w:before="240" w:after="240"/>
        <w:ind w:firstLine="720"/>
        <w:rPr>
          <w:rFonts w:ascii="Calibri" w:hAnsi="Calibri" w:cs="Calibri"/>
          <w:szCs w:val="20"/>
        </w:rPr>
      </w:pPr>
      <w:r w:rsidRPr="004667E5">
        <w:rPr>
          <w:rFonts w:ascii="Calibri" w:hAnsi="Calibri" w:cs="Calibri"/>
        </w:rPr>
        <w:t>EPG_gas</w:t>
      </w:r>
      <w:r w:rsidRPr="004667E5">
        <w:rPr>
          <w:rFonts w:ascii="Calibri" w:hAnsi="Calibri" w:cs="Calibri"/>
        </w:rPr>
        <w:tab/>
      </w:r>
      <w:r w:rsidRPr="004667E5">
        <w:rPr>
          <w:rFonts w:ascii="Calibri" w:hAnsi="Calibri" w:cs="Calibri"/>
        </w:rPr>
        <w:tab/>
        <w:t>= Energy per gallon of Hot water supplied by gas</w:t>
      </w:r>
    </w:p>
    <w:p w14:paraId="6B53792B" w14:textId="77777777" w:rsidR="00841F99" w:rsidRPr="004667E5" w:rsidRDefault="00841F99" w:rsidP="00841F99">
      <w:pPr>
        <w:keepNext/>
        <w:keepLines/>
        <w:spacing w:after="240"/>
        <w:ind w:left="2160"/>
        <w:rPr>
          <w:rFonts w:ascii="Calibri" w:hAnsi="Calibri" w:cs="Calibri"/>
          <w:szCs w:val="20"/>
        </w:rPr>
      </w:pPr>
      <w:r w:rsidRPr="004667E5">
        <w:rPr>
          <w:rFonts w:ascii="Calibri" w:hAnsi="Calibri" w:cs="Calibri"/>
          <w:szCs w:val="20"/>
        </w:rPr>
        <w:t>= (8.33 * 1.0 * (ShowerTemp - SupplyTemp)) / (RE_gas * 100,000)</w:t>
      </w:r>
    </w:p>
    <w:p w14:paraId="7C5C5F8D" w14:textId="77777777" w:rsidR="00841F99" w:rsidRPr="004667E5" w:rsidRDefault="00841F99" w:rsidP="00841F99">
      <w:pPr>
        <w:spacing w:after="240"/>
        <w:ind w:left="2160"/>
        <w:rPr>
          <w:rFonts w:ascii="Calibri" w:hAnsi="Calibri" w:cs="Calibri"/>
        </w:rPr>
      </w:pPr>
      <w:r w:rsidRPr="004667E5" w:rsidDel="00DD42D2">
        <w:rPr>
          <w:rFonts w:ascii="Calibri" w:hAnsi="Calibri" w:cs="Calibri"/>
          <w:szCs w:val="20"/>
        </w:rPr>
        <w:t xml:space="preserve"> </w:t>
      </w:r>
      <w:r w:rsidRPr="004667E5">
        <w:rPr>
          <w:rFonts w:ascii="Calibri" w:hAnsi="Calibri" w:cs="Calibri"/>
          <w:noProof/>
        </w:rPr>
        <w:t>= 0.00501</w:t>
      </w:r>
      <w:r w:rsidRPr="004667E5">
        <w:rPr>
          <w:rFonts w:ascii="Calibri" w:hAnsi="Calibri" w:cs="Calibri"/>
        </w:rPr>
        <w:t xml:space="preserve"> Therm/gal for SF homes</w:t>
      </w:r>
    </w:p>
    <w:p w14:paraId="7ECAAB04" w14:textId="77777777" w:rsidR="00841F99" w:rsidRPr="004667E5" w:rsidRDefault="00841F99" w:rsidP="00841F99">
      <w:pPr>
        <w:spacing w:after="240"/>
        <w:ind w:left="2160"/>
        <w:rPr>
          <w:rFonts w:ascii="Calibri" w:hAnsi="Calibri" w:cs="Calibri"/>
        </w:rPr>
      </w:pPr>
      <w:r w:rsidRPr="004667E5">
        <w:rPr>
          <w:rFonts w:ascii="Calibri" w:hAnsi="Calibri" w:cs="Calibri"/>
        </w:rPr>
        <w:t>= 0.00583 Therm/gal for MF homes</w:t>
      </w:r>
    </w:p>
    <w:p w14:paraId="400FAFF7" w14:textId="77777777" w:rsidR="00841F99" w:rsidRPr="004667E5" w:rsidRDefault="00841F99" w:rsidP="00841F99">
      <w:pPr>
        <w:spacing w:after="240"/>
        <w:ind w:firstLine="720"/>
        <w:rPr>
          <w:rFonts w:ascii="Calibri" w:hAnsi="Calibri" w:cs="Calibri"/>
          <w:szCs w:val="20"/>
        </w:rPr>
      </w:pPr>
      <w:r w:rsidRPr="004667E5">
        <w:rPr>
          <w:rFonts w:ascii="Calibri" w:hAnsi="Calibri" w:cs="Calibri"/>
          <w:szCs w:val="20"/>
        </w:rPr>
        <w:t>RE_gas</w:t>
      </w:r>
      <w:r w:rsidRPr="004667E5">
        <w:rPr>
          <w:rFonts w:ascii="Calibri" w:hAnsi="Calibri" w:cs="Calibri"/>
          <w:szCs w:val="20"/>
        </w:rPr>
        <w:tab/>
      </w:r>
      <w:r w:rsidRPr="004667E5">
        <w:rPr>
          <w:rFonts w:ascii="Calibri" w:hAnsi="Calibri" w:cs="Calibri"/>
          <w:szCs w:val="20"/>
        </w:rPr>
        <w:tab/>
        <w:t>= Recovery efficiency of gas water heater</w:t>
      </w:r>
    </w:p>
    <w:p w14:paraId="34DE65C8" w14:textId="77777777" w:rsidR="00841F99" w:rsidRPr="004667E5" w:rsidRDefault="00841F99" w:rsidP="00841F99">
      <w:pPr>
        <w:spacing w:after="240"/>
        <w:ind w:left="720"/>
        <w:rPr>
          <w:rFonts w:ascii="Calibri" w:hAnsi="Calibri" w:cs="Calibri"/>
          <w:szCs w:val="20"/>
        </w:rPr>
      </w:pPr>
      <w:r w:rsidRPr="004667E5">
        <w:rPr>
          <w:rFonts w:ascii="Calibri" w:hAnsi="Calibri" w:cs="Calibri"/>
          <w:szCs w:val="20"/>
        </w:rPr>
        <w:lastRenderedPageBreak/>
        <w:tab/>
      </w:r>
      <w:r w:rsidRPr="004667E5">
        <w:rPr>
          <w:rFonts w:ascii="Calibri" w:hAnsi="Calibri" w:cs="Calibri"/>
          <w:szCs w:val="20"/>
        </w:rPr>
        <w:tab/>
        <w:t>= 78% For SF homes</w:t>
      </w:r>
      <w:r w:rsidRPr="004667E5">
        <w:rPr>
          <w:rFonts w:ascii="Calibri" w:hAnsi="Calibri" w:cs="Calibri"/>
          <w:szCs w:val="20"/>
          <w:vertAlign w:val="superscript"/>
        </w:rPr>
        <w:footnoteReference w:id="625"/>
      </w:r>
      <w:r w:rsidRPr="004667E5">
        <w:rPr>
          <w:rFonts w:ascii="Calibri" w:hAnsi="Calibri" w:cs="Calibri"/>
          <w:szCs w:val="20"/>
        </w:rPr>
        <w:t xml:space="preserve"> </w:t>
      </w:r>
    </w:p>
    <w:p w14:paraId="52F37555" w14:textId="77777777" w:rsidR="00841F99" w:rsidRPr="004667E5" w:rsidRDefault="00841F99" w:rsidP="00841F99">
      <w:pPr>
        <w:spacing w:after="240"/>
        <w:ind w:left="720"/>
        <w:rPr>
          <w:rFonts w:ascii="Calibri" w:hAnsi="Calibri" w:cs="Calibri"/>
          <w:szCs w:val="20"/>
        </w:rPr>
      </w:pPr>
      <w:r w:rsidRPr="004667E5">
        <w:rPr>
          <w:rFonts w:ascii="Calibri" w:hAnsi="Calibri" w:cs="Calibri"/>
          <w:szCs w:val="20"/>
        </w:rPr>
        <w:tab/>
      </w:r>
      <w:r w:rsidRPr="004667E5">
        <w:rPr>
          <w:rFonts w:ascii="Calibri" w:hAnsi="Calibri" w:cs="Calibri"/>
          <w:szCs w:val="20"/>
        </w:rPr>
        <w:tab/>
        <w:t>= 67% For MF homes</w:t>
      </w:r>
      <w:r w:rsidRPr="004667E5">
        <w:rPr>
          <w:rFonts w:ascii="Arial" w:hAnsi="Arial"/>
          <w:vertAlign w:val="superscript"/>
        </w:rPr>
        <w:footnoteReference w:id="626"/>
      </w:r>
    </w:p>
    <w:p w14:paraId="60E92940" w14:textId="77777777" w:rsidR="00841F99" w:rsidRPr="004667E5" w:rsidRDefault="00841F99" w:rsidP="00841F99">
      <w:pPr>
        <w:spacing w:after="240"/>
        <w:ind w:firstLine="720"/>
        <w:rPr>
          <w:rFonts w:ascii="Calibri" w:hAnsi="Calibri" w:cs="Calibri"/>
          <w:szCs w:val="20"/>
        </w:rPr>
      </w:pPr>
      <w:r w:rsidRPr="004667E5">
        <w:rPr>
          <w:rFonts w:ascii="Calibri" w:hAnsi="Calibri" w:cs="Calibri"/>
          <w:szCs w:val="20"/>
        </w:rPr>
        <w:t>100,000</w:t>
      </w:r>
      <w:r w:rsidRPr="004667E5">
        <w:rPr>
          <w:rFonts w:ascii="Calibri" w:hAnsi="Calibri" w:cs="Calibri"/>
          <w:szCs w:val="20"/>
        </w:rPr>
        <w:tab/>
      </w:r>
      <w:r w:rsidRPr="004667E5">
        <w:rPr>
          <w:rFonts w:ascii="Calibri" w:hAnsi="Calibri" w:cs="Calibri"/>
          <w:szCs w:val="20"/>
        </w:rPr>
        <w:tab/>
        <w:t>= Converts Btus to Therms (btu/Therm)</w:t>
      </w:r>
    </w:p>
    <w:p w14:paraId="6BE06140" w14:textId="77777777" w:rsidR="00841F99" w:rsidRPr="004667E5" w:rsidRDefault="00841F99" w:rsidP="00841F99">
      <w:pPr>
        <w:spacing w:after="240"/>
        <w:ind w:left="1440" w:firstLine="720"/>
        <w:rPr>
          <w:rFonts w:ascii="Calibri" w:hAnsi="Calibri" w:cs="Calibri"/>
        </w:rPr>
      </w:pPr>
      <w:r w:rsidRPr="004667E5">
        <w:rPr>
          <w:rFonts w:ascii="Calibri" w:hAnsi="Calibri" w:cs="Calibri"/>
        </w:rPr>
        <w:t>Other variables as defined above.</w:t>
      </w:r>
    </w:p>
    <w:p w14:paraId="19FFCEC3" w14:textId="77777777" w:rsidR="00841F99" w:rsidRPr="004667E5" w:rsidRDefault="00841F99" w:rsidP="00841F99">
      <w:pPr>
        <w:spacing w:after="240"/>
        <w:rPr>
          <w:rFonts w:ascii="Calibri" w:hAnsi="Calibri"/>
        </w:rPr>
      </w:pPr>
      <w:r w:rsidRPr="009C362B">
        <w:rPr>
          <w:rFonts w:ascii="Calibri" w:hAnsi="Calibri" w:cs="Calibri"/>
          <w:noProof/>
        </w:rPr>
        <mc:AlternateContent>
          <mc:Choice Requires="wps">
            <w:drawing>
              <wp:inline distT="0" distB="0" distL="0" distR="0" wp14:anchorId="178F3AD2" wp14:editId="6CD048A1">
                <wp:extent cx="5927464" cy="1333500"/>
                <wp:effectExtent l="0" t="0" r="16510" b="19050"/>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7464" cy="1333500"/>
                        </a:xfrm>
                        <a:prstGeom prst="rect">
                          <a:avLst/>
                        </a:prstGeom>
                        <a:solidFill>
                          <a:srgbClr val="FFFFFF"/>
                        </a:solidFill>
                        <a:ln w="9525">
                          <a:solidFill>
                            <a:srgbClr val="000000"/>
                          </a:solidFill>
                          <a:miter lim="800000"/>
                          <a:headEnd/>
                          <a:tailEnd/>
                        </a:ln>
                      </wps:spPr>
                      <wps:txbx>
                        <w:txbxContent>
                          <w:p w14:paraId="281F8CB1" w14:textId="77777777" w:rsidR="00F60751" w:rsidRPr="00EA39E3" w:rsidRDefault="00F60751" w:rsidP="00841F99">
                            <w:pPr>
                              <w:keepNext/>
                              <w:keepLines/>
                              <w:spacing w:after="240" w:line="276" w:lineRule="auto"/>
                              <w:outlineLvl w:val="5"/>
                              <w:rPr>
                                <w:rFonts w:cstheme="minorHAnsi"/>
                                <w:b/>
                                <w:bCs/>
                                <w:smallCaps/>
                              </w:rPr>
                            </w:pPr>
                            <w:r w:rsidRPr="00EA39E3">
                              <w:rPr>
                                <w:rFonts w:cstheme="minorHAnsi"/>
                                <w:b/>
                                <w:bCs/>
                                <w:smallCaps/>
                              </w:rPr>
                              <w:t>Example</w:t>
                            </w:r>
                          </w:p>
                          <w:p w14:paraId="5D651F5E" w14:textId="77777777" w:rsidR="00F60751" w:rsidRDefault="00F60751" w:rsidP="00841F99">
                            <w:pPr>
                              <w:rPr>
                                <w:rFonts w:cstheme="minorHAnsi"/>
                              </w:rPr>
                            </w:pPr>
                            <w:r w:rsidRPr="00EA39E3">
                              <w:rPr>
                                <w:rFonts w:cstheme="minorHAnsi"/>
                              </w:rPr>
                              <w:t>For example, a direct installed thermostatic restrictor device in a gas fired DHW single family home where the number of showers is not known:</w:t>
                            </w:r>
                          </w:p>
                          <w:p w14:paraId="0B71346A" w14:textId="77777777" w:rsidR="00F60751" w:rsidRDefault="00F60751" w:rsidP="00841F99">
                            <w:pPr>
                              <w:ind w:left="2160" w:hanging="1440"/>
                              <w:rPr>
                                <w:rFonts w:cstheme="minorHAnsi"/>
                                <w:noProof/>
                              </w:rPr>
                            </w:pPr>
                            <w:r w:rsidRPr="00EA39E3">
                              <w:rPr>
                                <w:rFonts w:cstheme="minorHAnsi"/>
                              </w:rPr>
                              <w:t xml:space="preserve">ΔTherms </w:t>
                            </w:r>
                            <w:r w:rsidRPr="00EA39E3">
                              <w:rPr>
                                <w:rFonts w:cstheme="minorHAnsi"/>
                              </w:rPr>
                              <w:tab/>
                              <w:t xml:space="preserve">= </w:t>
                            </w:r>
                            <w:r w:rsidRPr="00EA39E3">
                              <w:rPr>
                                <w:rFonts w:cstheme="minorHAnsi"/>
                                <w:noProof/>
                              </w:rPr>
                              <w:t>1.0 * ((2.67 * 0.89) * 2.56 * 0.6 * 365.25 / 1.79) * 0.00501 * 0.98</w:t>
                            </w:r>
                          </w:p>
                          <w:p w14:paraId="10F48321" w14:textId="77777777" w:rsidR="00F60751" w:rsidRDefault="00F60751" w:rsidP="00841F99">
                            <w:pPr>
                              <w:ind w:left="2880" w:hanging="720"/>
                              <w:rPr>
                                <w:rFonts w:cstheme="minorHAnsi"/>
                              </w:rPr>
                            </w:pPr>
                            <w:r w:rsidRPr="00EA39E3">
                              <w:rPr>
                                <w:rFonts w:cstheme="minorHAnsi"/>
                              </w:rPr>
                              <w:t>= 3.7 therms</w:t>
                            </w:r>
                          </w:p>
                          <w:p w14:paraId="0F573A72" w14:textId="77777777" w:rsidR="00F60751" w:rsidRPr="00EA39E3" w:rsidRDefault="00F60751" w:rsidP="00841F99">
                            <w:pPr>
                              <w:ind w:left="2880" w:hanging="720"/>
                              <w:rPr>
                                <w:rFonts w:cstheme="minorHAnsi"/>
                              </w:rPr>
                            </w:pPr>
                          </w:p>
                          <w:p w14:paraId="2069D665"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178F3AD2" id="_x0000_s1088" type="#_x0000_t202" style="width:466.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">
                <v:textbox>
                  <w:txbxContent>
                    <w:p w14:paraId="281F8CB1" w14:textId="77777777" w:rsidR="00F60751" w:rsidRPr="00EA39E3" w:rsidRDefault="00F60751" w:rsidP="00841F99">
                      <w:pPr>
                        <w:keepNext/>
                        <w:keepLines/>
                        <w:spacing w:after="240" w:line="276" w:lineRule="auto"/>
                        <w:outlineLvl w:val="5"/>
                        <w:rPr>
                          <w:rFonts w:cstheme="minorHAnsi"/>
                          <w:b/>
                          <w:bCs/>
                          <w:smallCaps/>
                        </w:rPr>
                      </w:pPr>
                      <w:r w:rsidRPr="00EA39E3">
                        <w:rPr>
                          <w:rFonts w:cstheme="minorHAnsi"/>
                          <w:b/>
                          <w:bCs/>
                          <w:smallCaps/>
                        </w:rPr>
                        <w:t>Example</w:t>
                      </w:r>
                    </w:p>
                    <w:p w14:paraId="5D651F5E" w14:textId="77777777" w:rsidR="00F60751" w:rsidRDefault="00F60751" w:rsidP="00841F99">
                      <w:pPr>
                        <w:rPr>
                          <w:rFonts w:cstheme="minorHAnsi"/>
                        </w:rPr>
                      </w:pPr>
                      <w:r w:rsidRPr="00EA39E3">
                        <w:rPr>
                          <w:rFonts w:cstheme="minorHAnsi"/>
                        </w:rPr>
                        <w:t>For example, a direct installed thermostatic restrictor device in a gas fired DHW single family home where the number of showers is not known:</w:t>
                      </w:r>
                    </w:p>
                    <w:p w14:paraId="0B71346A" w14:textId="77777777" w:rsidR="00F60751" w:rsidRDefault="00F60751" w:rsidP="00841F99">
                      <w:pPr>
                        <w:ind w:left="2160" w:hanging="1440"/>
                        <w:rPr>
                          <w:rFonts w:cstheme="minorHAnsi"/>
                          <w:noProof/>
                        </w:rPr>
                      </w:pPr>
                      <w:r w:rsidRPr="00EA39E3">
                        <w:rPr>
                          <w:rFonts w:cstheme="minorHAnsi"/>
                        </w:rPr>
                        <w:t xml:space="preserve">ΔTherms </w:t>
                      </w:r>
                      <w:r w:rsidRPr="00EA39E3">
                        <w:rPr>
                          <w:rFonts w:cstheme="minorHAnsi"/>
                        </w:rPr>
                        <w:tab/>
                        <w:t xml:space="preserve">= </w:t>
                      </w:r>
                      <w:r w:rsidRPr="00EA39E3">
                        <w:rPr>
                          <w:rFonts w:cstheme="minorHAnsi"/>
                          <w:noProof/>
                        </w:rPr>
                        <w:t>1.0 * ((2.67 * 0.89) * 2.56 * 0.6 * 365.25 / 1.79) * 0.00501 * 0.98</w:t>
                      </w:r>
                    </w:p>
                    <w:p w14:paraId="10F48321" w14:textId="77777777" w:rsidR="00F60751" w:rsidRDefault="00F60751" w:rsidP="00841F99">
                      <w:pPr>
                        <w:ind w:left="2880" w:hanging="720"/>
                        <w:rPr>
                          <w:rFonts w:cstheme="minorHAnsi"/>
                        </w:rPr>
                      </w:pPr>
                      <w:r w:rsidRPr="00EA39E3">
                        <w:rPr>
                          <w:rFonts w:cstheme="minorHAnsi"/>
                        </w:rPr>
                        <w:t>= 3.7 therms</w:t>
                      </w:r>
                    </w:p>
                    <w:p w14:paraId="0F573A72" w14:textId="77777777" w:rsidR="00F60751" w:rsidRPr="00EA39E3" w:rsidRDefault="00F60751" w:rsidP="00841F99">
                      <w:pPr>
                        <w:ind w:left="2880" w:hanging="720"/>
                        <w:rPr>
                          <w:rFonts w:cstheme="minorHAnsi"/>
                        </w:rPr>
                      </w:pPr>
                    </w:p>
                    <w:p w14:paraId="2069D665" w14:textId="77777777" w:rsidR="00F60751" w:rsidRDefault="00F60751" w:rsidP="00841F99"/>
                  </w:txbxContent>
                </v:textbox>
                <w10:anchorlock/>
              </v:shape>
            </w:pict>
          </mc:Fallback>
        </mc:AlternateContent>
      </w:r>
    </w:p>
    <w:p w14:paraId="05ABC1B8" w14:textId="77777777" w:rsidR="00841F99" w:rsidRPr="004667E5" w:rsidRDefault="00841F99" w:rsidP="00841F99">
      <w:pPr>
        <w:keepNext/>
        <w:keepLines/>
        <w:spacing w:before="200" w:after="240" w:line="276" w:lineRule="auto"/>
        <w:jc w:val="left"/>
        <w:outlineLvl w:val="5"/>
        <w:rPr>
          <w:rFonts w:ascii="Calibri" w:hAnsi="Calibri"/>
          <w:b/>
          <w:smallCaps/>
        </w:rPr>
      </w:pPr>
      <w:r w:rsidRPr="004667E5">
        <w:rPr>
          <w:rFonts w:ascii="Calibri" w:hAnsi="Calibri"/>
          <w:b/>
          <w:smallCaps/>
        </w:rPr>
        <w:t xml:space="preserve">Water Impact Descriptions and Calculation  </w:t>
      </w:r>
    </w:p>
    <w:p w14:paraId="29337022" w14:textId="77777777" w:rsidR="00841F99" w:rsidRPr="004667E5" w:rsidRDefault="00841F99" w:rsidP="00841F99">
      <w:pPr>
        <w:spacing w:after="240"/>
        <w:ind w:left="720"/>
        <w:rPr>
          <w:rFonts w:ascii="Calibri" w:hAnsi="Calibri" w:cs="Calibri"/>
        </w:rPr>
      </w:pPr>
      <w:r w:rsidRPr="004667E5">
        <w:rPr>
          <w:rFonts w:ascii="Calibri" w:hAnsi="Calibri" w:cs="Calibri"/>
        </w:rPr>
        <w:t>Δgallons</w:t>
      </w:r>
      <w:r w:rsidRPr="004667E5">
        <w:rPr>
          <w:rFonts w:ascii="Calibri" w:hAnsi="Calibri" w:cs="Calibri"/>
        </w:rPr>
        <w:tab/>
      </w:r>
      <w:r w:rsidRPr="004667E5">
        <w:rPr>
          <w:rFonts w:ascii="Calibri" w:hAnsi="Calibri" w:cs="Calibri"/>
        </w:rPr>
        <w:tab/>
        <w:t xml:space="preserve"> = </w:t>
      </w:r>
      <w:r w:rsidRPr="004667E5">
        <w:rPr>
          <w:rFonts w:ascii="Calibri" w:hAnsi="Calibri" w:cs="Calibri"/>
          <w:noProof/>
        </w:rPr>
        <w:t>((GPM_base_S * L_showerdevice) * Household * SPCD * 365.25 / SPH) * ISR</w:t>
      </w:r>
    </w:p>
    <w:p w14:paraId="35619C59" w14:textId="77777777" w:rsidR="00841F99" w:rsidRPr="004667E5" w:rsidRDefault="00841F99" w:rsidP="00841F99">
      <w:pPr>
        <w:spacing w:after="240"/>
        <w:ind w:left="720" w:firstLine="720"/>
        <w:rPr>
          <w:rFonts w:ascii="Calibri" w:hAnsi="Calibri" w:cs="Calibri"/>
        </w:rPr>
      </w:pPr>
      <w:r w:rsidRPr="004667E5">
        <w:rPr>
          <w:rFonts w:ascii="Calibri" w:hAnsi="Calibri" w:cs="Calibri"/>
        </w:rPr>
        <w:t>Variables as defined above</w:t>
      </w:r>
    </w:p>
    <w:p w14:paraId="7CB7CD8F" w14:textId="77777777" w:rsidR="00841F99" w:rsidRPr="004667E5" w:rsidRDefault="00841F99" w:rsidP="00841F99">
      <w:pPr>
        <w:spacing w:after="240"/>
        <w:rPr>
          <w:rFonts w:ascii="Calibri" w:hAnsi="Calibri"/>
        </w:rPr>
      </w:pPr>
      <w:r w:rsidRPr="009C362B">
        <w:rPr>
          <w:rFonts w:ascii="Calibri" w:hAnsi="Calibri" w:cs="Calibri"/>
          <w:noProof/>
        </w:rPr>
        <mc:AlternateContent>
          <mc:Choice Requires="wps">
            <w:drawing>
              <wp:inline distT="0" distB="0" distL="0" distR="0" wp14:anchorId="0D7F2720" wp14:editId="620CB9FC">
                <wp:extent cx="5766099" cy="1212112"/>
                <wp:effectExtent l="0" t="0" r="25400" b="26670"/>
                <wp:docPr id="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6099" cy="1212112"/>
                        </a:xfrm>
                        <a:prstGeom prst="rect">
                          <a:avLst/>
                        </a:prstGeom>
                        <a:solidFill>
                          <a:srgbClr val="FFFFFF"/>
                        </a:solidFill>
                        <a:ln w="9525">
                          <a:solidFill>
                            <a:srgbClr val="000000"/>
                          </a:solidFill>
                          <a:miter lim="800000"/>
                          <a:headEnd/>
                          <a:tailEnd/>
                        </a:ln>
                      </wps:spPr>
                      <wps:txbx>
                        <w:txbxContent>
                          <w:p w14:paraId="5B26EC73" w14:textId="77777777" w:rsidR="00F60751" w:rsidRPr="00EA39E3" w:rsidRDefault="00F60751" w:rsidP="00841F99">
                            <w:pPr>
                              <w:keepNext/>
                              <w:keepLines/>
                              <w:spacing w:after="240" w:line="276" w:lineRule="auto"/>
                              <w:outlineLvl w:val="5"/>
                              <w:rPr>
                                <w:rFonts w:cstheme="minorHAnsi"/>
                                <w:b/>
                                <w:bCs/>
                                <w:smallCaps/>
                              </w:rPr>
                            </w:pPr>
                            <w:r w:rsidRPr="00EA39E3">
                              <w:rPr>
                                <w:rFonts w:cstheme="minorHAnsi"/>
                                <w:b/>
                                <w:bCs/>
                                <w:smallCaps/>
                              </w:rPr>
                              <w:t>Example</w:t>
                            </w:r>
                          </w:p>
                          <w:p w14:paraId="7F49D5E2" w14:textId="77777777" w:rsidR="00F60751" w:rsidRDefault="00F60751" w:rsidP="00841F99">
                            <w:pPr>
                              <w:rPr>
                                <w:rFonts w:cstheme="minorHAnsi"/>
                              </w:rPr>
                            </w:pPr>
                            <w:r w:rsidRPr="00EA39E3">
                              <w:rPr>
                                <w:rFonts w:cstheme="minorHAnsi"/>
                              </w:rPr>
                              <w:t>For example, a direct installed thermostatic restrictor device in a single family home where the number of showers is not known:</w:t>
                            </w:r>
                          </w:p>
                          <w:p w14:paraId="4E9F44B3" w14:textId="77777777" w:rsidR="00F60751" w:rsidRDefault="00F60751" w:rsidP="00841F99">
                            <w:pPr>
                              <w:ind w:left="720"/>
                              <w:rPr>
                                <w:rFonts w:cstheme="minorHAnsi"/>
                                <w:noProof/>
                              </w:rPr>
                            </w:pPr>
                            <w:r w:rsidRPr="00EA39E3">
                              <w:rPr>
                                <w:rFonts w:cstheme="minorHAnsi"/>
                              </w:rPr>
                              <w:t xml:space="preserve">Δgallons </w:t>
                            </w:r>
                            <w:r w:rsidRPr="00EA39E3">
                              <w:rPr>
                                <w:rFonts w:cstheme="minorHAnsi"/>
                              </w:rPr>
                              <w:tab/>
                              <w:t xml:space="preserve">= </w:t>
                            </w:r>
                            <w:r w:rsidRPr="00EA39E3">
                              <w:rPr>
                                <w:rFonts w:cstheme="minorHAnsi"/>
                                <w:noProof/>
                              </w:rPr>
                              <w:t>((2.67 * 0.89) * 2.56 * 0.6 * 365.25 / 1.79) * 0.98</w:t>
                            </w:r>
                          </w:p>
                          <w:p w14:paraId="4F1B5BC5" w14:textId="77777777" w:rsidR="00F60751" w:rsidRPr="00EA39E3" w:rsidRDefault="00F60751" w:rsidP="00841F99">
                            <w:pPr>
                              <w:ind w:left="1440" w:firstLine="720"/>
                              <w:rPr>
                                <w:rFonts w:cstheme="minorHAnsi"/>
                              </w:rPr>
                            </w:pPr>
                            <w:r w:rsidRPr="00EA39E3">
                              <w:rPr>
                                <w:rFonts w:cstheme="minorHAnsi"/>
                              </w:rPr>
                              <w:t>= 730 gallons</w:t>
                            </w:r>
                          </w:p>
                          <w:p w14:paraId="679C7F1D"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0D7F2720" id="_x0000_s1089" type="#_x0000_t202" style="width:454pt;height:95.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">
                <v:textbox>
                  <w:txbxContent>
                    <w:p w14:paraId="5B26EC73" w14:textId="77777777" w:rsidR="00F60751" w:rsidRPr="00EA39E3" w:rsidRDefault="00F60751" w:rsidP="00841F99">
                      <w:pPr>
                        <w:keepNext/>
                        <w:keepLines/>
                        <w:spacing w:after="240" w:line="276" w:lineRule="auto"/>
                        <w:outlineLvl w:val="5"/>
                        <w:rPr>
                          <w:rFonts w:cstheme="minorHAnsi"/>
                          <w:b/>
                          <w:bCs/>
                          <w:smallCaps/>
                        </w:rPr>
                      </w:pPr>
                      <w:r w:rsidRPr="00EA39E3">
                        <w:rPr>
                          <w:rFonts w:cstheme="minorHAnsi"/>
                          <w:b/>
                          <w:bCs/>
                          <w:smallCaps/>
                        </w:rPr>
                        <w:t>Example</w:t>
                      </w:r>
                    </w:p>
                    <w:p w14:paraId="7F49D5E2" w14:textId="77777777" w:rsidR="00F60751" w:rsidRDefault="00F60751" w:rsidP="00841F99">
                      <w:pPr>
                        <w:rPr>
                          <w:rFonts w:cstheme="minorHAnsi"/>
                        </w:rPr>
                      </w:pPr>
                      <w:r w:rsidRPr="00EA39E3">
                        <w:rPr>
                          <w:rFonts w:cstheme="minorHAnsi"/>
                        </w:rPr>
                        <w:t>For example, a direct installed thermostatic restrictor device in a single family home where the number of showers is not known:</w:t>
                      </w:r>
                    </w:p>
                    <w:p w14:paraId="4E9F44B3" w14:textId="77777777" w:rsidR="00F60751" w:rsidRDefault="00F60751" w:rsidP="00841F99">
                      <w:pPr>
                        <w:ind w:left="720"/>
                        <w:rPr>
                          <w:rFonts w:cstheme="minorHAnsi"/>
                          <w:noProof/>
                        </w:rPr>
                      </w:pPr>
                      <w:r w:rsidRPr="00EA39E3">
                        <w:rPr>
                          <w:rFonts w:cstheme="minorHAnsi"/>
                        </w:rPr>
                        <w:t xml:space="preserve">Δgallons </w:t>
                      </w:r>
                      <w:r w:rsidRPr="00EA39E3">
                        <w:rPr>
                          <w:rFonts w:cstheme="minorHAnsi"/>
                        </w:rPr>
                        <w:tab/>
                        <w:t xml:space="preserve">= </w:t>
                      </w:r>
                      <w:r w:rsidRPr="00EA39E3">
                        <w:rPr>
                          <w:rFonts w:cstheme="minorHAnsi"/>
                          <w:noProof/>
                        </w:rPr>
                        <w:t>((2.67 * 0.89) * 2.56 * 0.6 * 365.25 / 1.79) * 0.98</w:t>
                      </w:r>
                    </w:p>
                    <w:p w14:paraId="4F1B5BC5" w14:textId="77777777" w:rsidR="00F60751" w:rsidRPr="00EA39E3" w:rsidRDefault="00F60751" w:rsidP="00841F99">
                      <w:pPr>
                        <w:ind w:left="1440" w:firstLine="720"/>
                        <w:rPr>
                          <w:rFonts w:cstheme="minorHAnsi"/>
                        </w:rPr>
                      </w:pPr>
                      <w:r w:rsidRPr="00EA39E3">
                        <w:rPr>
                          <w:rFonts w:cstheme="minorHAnsi"/>
                        </w:rPr>
                        <w:t>= 730 gallons</w:t>
                      </w:r>
                    </w:p>
                    <w:p w14:paraId="679C7F1D" w14:textId="77777777" w:rsidR="00F60751" w:rsidRDefault="00F60751" w:rsidP="00841F99"/>
                  </w:txbxContent>
                </v:textbox>
                <w10:anchorlock/>
              </v:shape>
            </w:pict>
          </mc:Fallback>
        </mc:AlternateContent>
      </w:r>
    </w:p>
    <w:p w14:paraId="3255CEE0" w14:textId="77777777" w:rsidR="00841F99" w:rsidRPr="004667E5" w:rsidRDefault="00841F99" w:rsidP="00841F99">
      <w:pPr>
        <w:keepNext/>
        <w:keepLines/>
        <w:spacing w:before="200" w:line="276" w:lineRule="auto"/>
        <w:jc w:val="left"/>
        <w:outlineLvl w:val="5"/>
        <w:rPr>
          <w:rFonts w:ascii="Calibri" w:hAnsi="Calibri"/>
          <w:b/>
          <w:smallCaps/>
        </w:rPr>
      </w:pPr>
      <w:r w:rsidRPr="004667E5">
        <w:rPr>
          <w:rFonts w:ascii="Calibri" w:hAnsi="Calibri"/>
          <w:b/>
          <w:smallCaps/>
        </w:rPr>
        <w:t>Deemed O&amp;M Cost Adjustment Calculation</w:t>
      </w:r>
    </w:p>
    <w:p w14:paraId="20EE3ED2" w14:textId="77777777" w:rsidR="00841F99" w:rsidRPr="004667E5" w:rsidRDefault="00841F99" w:rsidP="00841F99">
      <w:pPr>
        <w:spacing w:after="240"/>
        <w:rPr>
          <w:rFonts w:ascii="Calibri" w:hAnsi="Calibri" w:cs="Calibri"/>
        </w:rPr>
      </w:pPr>
      <w:r w:rsidRPr="004667E5">
        <w:rPr>
          <w:rFonts w:ascii="Calibri" w:hAnsi="Calibri" w:cs="Calibri"/>
        </w:rPr>
        <w:t>N/A</w:t>
      </w:r>
    </w:p>
    <w:p w14:paraId="6EECB0CA" w14:textId="77777777" w:rsidR="00841F99" w:rsidRPr="004667E5" w:rsidRDefault="00841F99" w:rsidP="00841F99">
      <w:pPr>
        <w:spacing w:after="240"/>
        <w:rPr>
          <w:rFonts w:ascii="Calibri" w:hAnsi="Calibri"/>
          <w:b/>
        </w:rPr>
      </w:pPr>
      <w:r w:rsidRPr="004667E5">
        <w:rPr>
          <w:rFonts w:ascii="Calibri" w:hAnsi="Calibri"/>
          <w:b/>
          <w:smallCaps/>
          <w:sz w:val="22"/>
          <w:szCs w:val="18"/>
        </w:rPr>
        <w:t>Sources</w:t>
      </w: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8682"/>
        <w:tblGridChange w:id="6764">
          <w:tblGrid>
            <w:gridCol w:w="1188"/>
            <w:gridCol w:w="8682"/>
          </w:tblGrid>
        </w:tblGridChange>
      </w:tblGrid>
      <w:tr w:rsidR="00841F99" w:rsidRPr="00E7080A" w14:paraId="755CA1A9" w14:textId="77777777" w:rsidTr="00841F99">
        <w:trPr>
          <w:trHeight w:val="360"/>
        </w:trPr>
        <w:tc>
          <w:tcPr>
            <w:tcW w:w="1188"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09471F8F" w14:textId="77777777" w:rsidR="00841F99" w:rsidRPr="009C362B" w:rsidRDefault="00841F99">
            <w:pPr>
              <w:pStyle w:val="TableText"/>
              <w:pPrChange w:id="6765" w:author="Stephanie Baer" w:date="2016-01-21T14:06:00Z">
                <w:pPr>
                  <w:widowControl/>
                  <w:spacing w:after="160" w:line="259" w:lineRule="auto"/>
                  <w:jc w:val="left"/>
                </w:pPr>
              </w:pPrChange>
            </w:pPr>
            <w:r w:rsidRPr="009C362B">
              <w:t>Source ID</w:t>
            </w:r>
          </w:p>
        </w:tc>
        <w:tc>
          <w:tcPr>
            <w:tcW w:w="8682"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08927344" w14:textId="77777777" w:rsidR="00841F99" w:rsidRPr="009C362B" w:rsidRDefault="00841F99">
            <w:pPr>
              <w:pStyle w:val="TableText"/>
            </w:pPr>
            <w:r w:rsidRPr="009C362B">
              <w:t>Reference</w:t>
            </w:r>
          </w:p>
        </w:tc>
      </w:tr>
      <w:tr w:rsidR="00841F99" w:rsidRPr="004667E5" w14:paraId="22C999B2"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766" w:author="Stephanie Baer" w:date="2016-01-21T14:05: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trPrChange w:id="6767" w:author="Stephanie Baer" w:date="2016-01-21T14:05:00Z">
            <w:trPr>
              <w:trHeight w:val="300"/>
            </w:trPr>
          </w:trPrChange>
        </w:trPr>
        <w:tc>
          <w:tcPr>
            <w:tcW w:w="1188" w:type="dxa"/>
            <w:tcBorders>
              <w:top w:val="single" w:sz="4" w:space="0" w:color="auto"/>
              <w:left w:val="single" w:sz="4" w:space="0" w:color="auto"/>
              <w:bottom w:val="single" w:sz="4" w:space="0" w:color="auto"/>
              <w:right w:val="single" w:sz="4" w:space="0" w:color="auto"/>
            </w:tcBorders>
            <w:noWrap/>
            <w:vAlign w:val="center"/>
            <w:hideMark/>
            <w:tcPrChange w:id="6768" w:author="Stephanie Baer" w:date="2016-01-21T14:05:00Z">
              <w:tcPr>
                <w:tcW w:w="1188" w:type="dxa"/>
                <w:tcBorders>
                  <w:top w:val="single" w:sz="4" w:space="0" w:color="auto"/>
                  <w:left w:val="single" w:sz="4" w:space="0" w:color="auto"/>
                  <w:bottom w:val="single" w:sz="4" w:space="0" w:color="auto"/>
                  <w:right w:val="single" w:sz="4" w:space="0" w:color="auto"/>
                </w:tcBorders>
                <w:noWrap/>
                <w:hideMark/>
              </w:tcPr>
            </w:tcPrChange>
          </w:tcPr>
          <w:p w14:paraId="7DB2C5CE" w14:textId="77777777" w:rsidR="00841F99" w:rsidRPr="004667E5" w:rsidRDefault="00841F99">
            <w:pPr>
              <w:pStyle w:val="TableText"/>
            </w:pPr>
            <w:r w:rsidRPr="004667E5">
              <w:t>1</w:t>
            </w:r>
          </w:p>
        </w:tc>
        <w:tc>
          <w:tcPr>
            <w:tcW w:w="8682" w:type="dxa"/>
            <w:tcBorders>
              <w:top w:val="single" w:sz="4" w:space="0" w:color="auto"/>
              <w:left w:val="single" w:sz="4" w:space="0" w:color="auto"/>
              <w:bottom w:val="single" w:sz="4" w:space="0" w:color="auto"/>
              <w:right w:val="single" w:sz="4" w:space="0" w:color="auto"/>
            </w:tcBorders>
            <w:noWrap/>
            <w:vAlign w:val="center"/>
            <w:hideMark/>
            <w:tcPrChange w:id="6769" w:author="Stephanie Baer" w:date="2016-01-21T14:05:00Z">
              <w:tcPr>
                <w:tcW w:w="8682" w:type="dxa"/>
                <w:tcBorders>
                  <w:top w:val="single" w:sz="4" w:space="0" w:color="auto"/>
                  <w:left w:val="single" w:sz="4" w:space="0" w:color="auto"/>
                  <w:bottom w:val="single" w:sz="4" w:space="0" w:color="auto"/>
                  <w:right w:val="single" w:sz="4" w:space="0" w:color="auto"/>
                </w:tcBorders>
                <w:noWrap/>
                <w:hideMark/>
              </w:tcPr>
            </w:tcPrChange>
          </w:tcPr>
          <w:p w14:paraId="4E5B61F4" w14:textId="77777777" w:rsidR="00841F99" w:rsidRPr="004667E5" w:rsidRDefault="00841F99">
            <w:pPr>
              <w:pStyle w:val="TableText"/>
            </w:pPr>
            <w:r w:rsidRPr="004667E5">
              <w:t>2011, DeOreo, William. California Single Family Water Use Efficiency Study. April 20, 2011.</w:t>
            </w:r>
          </w:p>
        </w:tc>
      </w:tr>
      <w:tr w:rsidR="00841F99" w:rsidRPr="004667E5" w14:paraId="7E7CF3B1"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770" w:author="Stephanie Baer" w:date="2016-01-21T14:05: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trPrChange w:id="6771" w:author="Stephanie Baer" w:date="2016-01-21T14:05:00Z">
            <w:trPr>
              <w:trHeight w:val="300"/>
            </w:trPr>
          </w:trPrChange>
        </w:trPr>
        <w:tc>
          <w:tcPr>
            <w:tcW w:w="1188" w:type="dxa"/>
            <w:tcBorders>
              <w:top w:val="single" w:sz="4" w:space="0" w:color="auto"/>
              <w:left w:val="single" w:sz="4" w:space="0" w:color="auto"/>
              <w:bottom w:val="single" w:sz="4" w:space="0" w:color="auto"/>
              <w:right w:val="single" w:sz="4" w:space="0" w:color="auto"/>
            </w:tcBorders>
            <w:noWrap/>
            <w:vAlign w:val="center"/>
            <w:hideMark/>
            <w:tcPrChange w:id="6772" w:author="Stephanie Baer" w:date="2016-01-21T14:05:00Z">
              <w:tcPr>
                <w:tcW w:w="1188" w:type="dxa"/>
                <w:tcBorders>
                  <w:top w:val="single" w:sz="4" w:space="0" w:color="auto"/>
                  <w:left w:val="single" w:sz="4" w:space="0" w:color="auto"/>
                  <w:bottom w:val="single" w:sz="4" w:space="0" w:color="auto"/>
                  <w:right w:val="single" w:sz="4" w:space="0" w:color="auto"/>
                </w:tcBorders>
                <w:noWrap/>
                <w:hideMark/>
              </w:tcPr>
            </w:tcPrChange>
          </w:tcPr>
          <w:p w14:paraId="2B1A0327" w14:textId="77777777" w:rsidR="00841F99" w:rsidRPr="004667E5" w:rsidRDefault="00841F99">
            <w:pPr>
              <w:pStyle w:val="TableText"/>
              <w:pPrChange w:id="6773" w:author="Stephanie Baer" w:date="2016-01-21T14:06:00Z">
                <w:pPr>
                  <w:widowControl/>
                  <w:spacing w:after="160" w:line="259" w:lineRule="auto"/>
                  <w:jc w:val="left"/>
                </w:pPr>
              </w:pPrChange>
            </w:pPr>
            <w:r w:rsidRPr="004667E5">
              <w:t>2</w:t>
            </w:r>
          </w:p>
        </w:tc>
        <w:tc>
          <w:tcPr>
            <w:tcW w:w="8682" w:type="dxa"/>
            <w:tcBorders>
              <w:top w:val="single" w:sz="4" w:space="0" w:color="auto"/>
              <w:left w:val="single" w:sz="4" w:space="0" w:color="auto"/>
              <w:bottom w:val="single" w:sz="4" w:space="0" w:color="auto"/>
              <w:right w:val="single" w:sz="4" w:space="0" w:color="auto"/>
            </w:tcBorders>
            <w:noWrap/>
            <w:vAlign w:val="center"/>
            <w:hideMark/>
            <w:tcPrChange w:id="6774" w:author="Stephanie Baer" w:date="2016-01-21T14:05:00Z">
              <w:tcPr>
                <w:tcW w:w="8682" w:type="dxa"/>
                <w:tcBorders>
                  <w:top w:val="single" w:sz="4" w:space="0" w:color="auto"/>
                  <w:left w:val="single" w:sz="4" w:space="0" w:color="auto"/>
                  <w:bottom w:val="single" w:sz="4" w:space="0" w:color="auto"/>
                  <w:right w:val="single" w:sz="4" w:space="0" w:color="auto"/>
                </w:tcBorders>
                <w:noWrap/>
                <w:hideMark/>
              </w:tcPr>
            </w:tcPrChange>
          </w:tcPr>
          <w:p w14:paraId="1FF7BF91" w14:textId="77777777" w:rsidR="00841F99" w:rsidRPr="004667E5" w:rsidRDefault="00841F99">
            <w:pPr>
              <w:pStyle w:val="TableText"/>
            </w:pPr>
            <w:r w:rsidRPr="004667E5">
              <w:t>2000, Mayer, Peter, William DeOreo, and David Lewis. Seattle Home Water Conservation Study. December 2000.</w:t>
            </w:r>
          </w:p>
        </w:tc>
      </w:tr>
      <w:tr w:rsidR="00841F99" w:rsidRPr="004667E5" w14:paraId="799816B4"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775" w:author="Stephanie Baer" w:date="2016-01-21T14:05: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trPrChange w:id="6776" w:author="Stephanie Baer" w:date="2016-01-21T14:05:00Z">
            <w:trPr>
              <w:trHeight w:val="300"/>
            </w:trPr>
          </w:trPrChange>
        </w:trPr>
        <w:tc>
          <w:tcPr>
            <w:tcW w:w="1188" w:type="dxa"/>
            <w:tcBorders>
              <w:top w:val="single" w:sz="4" w:space="0" w:color="auto"/>
              <w:left w:val="single" w:sz="4" w:space="0" w:color="auto"/>
              <w:bottom w:val="single" w:sz="4" w:space="0" w:color="auto"/>
              <w:right w:val="single" w:sz="4" w:space="0" w:color="auto"/>
            </w:tcBorders>
            <w:noWrap/>
            <w:vAlign w:val="center"/>
            <w:hideMark/>
            <w:tcPrChange w:id="6777" w:author="Stephanie Baer" w:date="2016-01-21T14:05:00Z">
              <w:tcPr>
                <w:tcW w:w="1188" w:type="dxa"/>
                <w:tcBorders>
                  <w:top w:val="single" w:sz="4" w:space="0" w:color="auto"/>
                  <w:left w:val="single" w:sz="4" w:space="0" w:color="auto"/>
                  <w:bottom w:val="single" w:sz="4" w:space="0" w:color="auto"/>
                  <w:right w:val="single" w:sz="4" w:space="0" w:color="auto"/>
                </w:tcBorders>
                <w:noWrap/>
                <w:hideMark/>
              </w:tcPr>
            </w:tcPrChange>
          </w:tcPr>
          <w:p w14:paraId="1A9DBB39" w14:textId="77777777" w:rsidR="00841F99" w:rsidRPr="004667E5" w:rsidRDefault="00841F99">
            <w:pPr>
              <w:pStyle w:val="TableText"/>
              <w:pPrChange w:id="6778" w:author="Stephanie Baer" w:date="2016-01-21T14:06:00Z">
                <w:pPr>
                  <w:widowControl/>
                  <w:spacing w:after="160" w:line="259" w:lineRule="auto"/>
                  <w:jc w:val="left"/>
                </w:pPr>
              </w:pPrChange>
            </w:pPr>
            <w:r w:rsidRPr="004667E5">
              <w:lastRenderedPageBreak/>
              <w:t>3</w:t>
            </w:r>
          </w:p>
        </w:tc>
        <w:tc>
          <w:tcPr>
            <w:tcW w:w="8682" w:type="dxa"/>
            <w:tcBorders>
              <w:top w:val="single" w:sz="4" w:space="0" w:color="auto"/>
              <w:left w:val="single" w:sz="4" w:space="0" w:color="auto"/>
              <w:bottom w:val="single" w:sz="4" w:space="0" w:color="auto"/>
              <w:right w:val="single" w:sz="4" w:space="0" w:color="auto"/>
            </w:tcBorders>
            <w:noWrap/>
            <w:vAlign w:val="center"/>
            <w:hideMark/>
            <w:tcPrChange w:id="6779" w:author="Stephanie Baer" w:date="2016-01-21T14:05:00Z">
              <w:tcPr>
                <w:tcW w:w="8682" w:type="dxa"/>
                <w:tcBorders>
                  <w:top w:val="single" w:sz="4" w:space="0" w:color="auto"/>
                  <w:left w:val="single" w:sz="4" w:space="0" w:color="auto"/>
                  <w:bottom w:val="single" w:sz="4" w:space="0" w:color="auto"/>
                  <w:right w:val="single" w:sz="4" w:space="0" w:color="auto"/>
                </w:tcBorders>
                <w:noWrap/>
                <w:hideMark/>
              </w:tcPr>
            </w:tcPrChange>
          </w:tcPr>
          <w:p w14:paraId="30243F2B" w14:textId="77777777" w:rsidR="00841F99" w:rsidRPr="004667E5" w:rsidRDefault="00841F99">
            <w:pPr>
              <w:pStyle w:val="TableText"/>
            </w:pPr>
            <w:r w:rsidRPr="004667E5">
              <w:t>1999, Mayer, Peter, William DeOreo. Residential End Uses of Water. Published by AWWA Research Foundation and American Water Works Association. 1999.</w:t>
            </w:r>
          </w:p>
        </w:tc>
      </w:tr>
      <w:tr w:rsidR="00841F99" w:rsidRPr="004667E5" w14:paraId="5837E37F"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780" w:author="Stephanie Baer" w:date="2016-01-21T14:05: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trPrChange w:id="6781" w:author="Stephanie Baer" w:date="2016-01-21T14:05:00Z">
            <w:trPr>
              <w:trHeight w:val="300"/>
            </w:trPr>
          </w:trPrChange>
        </w:trPr>
        <w:tc>
          <w:tcPr>
            <w:tcW w:w="1188" w:type="dxa"/>
            <w:tcBorders>
              <w:top w:val="single" w:sz="4" w:space="0" w:color="auto"/>
              <w:left w:val="single" w:sz="4" w:space="0" w:color="auto"/>
              <w:bottom w:val="single" w:sz="4" w:space="0" w:color="auto"/>
              <w:right w:val="single" w:sz="4" w:space="0" w:color="auto"/>
            </w:tcBorders>
            <w:noWrap/>
            <w:vAlign w:val="center"/>
            <w:hideMark/>
            <w:tcPrChange w:id="6782" w:author="Stephanie Baer" w:date="2016-01-21T14:05:00Z">
              <w:tcPr>
                <w:tcW w:w="1188" w:type="dxa"/>
                <w:tcBorders>
                  <w:top w:val="single" w:sz="4" w:space="0" w:color="auto"/>
                  <w:left w:val="single" w:sz="4" w:space="0" w:color="auto"/>
                  <w:bottom w:val="single" w:sz="4" w:space="0" w:color="auto"/>
                  <w:right w:val="single" w:sz="4" w:space="0" w:color="auto"/>
                </w:tcBorders>
                <w:noWrap/>
                <w:hideMark/>
              </w:tcPr>
            </w:tcPrChange>
          </w:tcPr>
          <w:p w14:paraId="5AABFF89" w14:textId="77777777" w:rsidR="00841F99" w:rsidRPr="004667E5" w:rsidRDefault="00841F99">
            <w:pPr>
              <w:pStyle w:val="TableText"/>
              <w:pPrChange w:id="6783" w:author="Stephanie Baer" w:date="2016-01-21T14:06:00Z">
                <w:pPr>
                  <w:widowControl/>
                  <w:spacing w:after="160" w:line="259" w:lineRule="auto"/>
                  <w:jc w:val="left"/>
                </w:pPr>
              </w:pPrChange>
            </w:pPr>
            <w:r w:rsidRPr="004667E5">
              <w:t>4</w:t>
            </w:r>
          </w:p>
        </w:tc>
        <w:tc>
          <w:tcPr>
            <w:tcW w:w="8682" w:type="dxa"/>
            <w:tcBorders>
              <w:top w:val="single" w:sz="4" w:space="0" w:color="auto"/>
              <w:left w:val="single" w:sz="4" w:space="0" w:color="auto"/>
              <w:bottom w:val="single" w:sz="4" w:space="0" w:color="auto"/>
              <w:right w:val="single" w:sz="4" w:space="0" w:color="auto"/>
            </w:tcBorders>
            <w:noWrap/>
            <w:vAlign w:val="center"/>
            <w:hideMark/>
            <w:tcPrChange w:id="6784" w:author="Stephanie Baer" w:date="2016-01-21T14:05:00Z">
              <w:tcPr>
                <w:tcW w:w="8682" w:type="dxa"/>
                <w:tcBorders>
                  <w:top w:val="single" w:sz="4" w:space="0" w:color="auto"/>
                  <w:left w:val="single" w:sz="4" w:space="0" w:color="auto"/>
                  <w:bottom w:val="single" w:sz="4" w:space="0" w:color="auto"/>
                  <w:right w:val="single" w:sz="4" w:space="0" w:color="auto"/>
                </w:tcBorders>
                <w:noWrap/>
                <w:hideMark/>
              </w:tcPr>
            </w:tcPrChange>
          </w:tcPr>
          <w:p w14:paraId="13770643" w14:textId="77777777" w:rsidR="00841F99" w:rsidRPr="004667E5" w:rsidRDefault="00841F99">
            <w:pPr>
              <w:pStyle w:val="TableText"/>
            </w:pPr>
            <w:r w:rsidRPr="004667E5">
              <w:t>2003, Mayer, Peter, William DeOreo. Residential Indoor Water Conservation Study. Aquacraft, Inc. Water Engineering and Management. Prepared for East Bay Municipal Utility District and the US EPA. July 2003.</w:t>
            </w:r>
          </w:p>
        </w:tc>
      </w:tr>
      <w:tr w:rsidR="00841F99" w:rsidRPr="004667E5" w14:paraId="7AAC5852"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785" w:author="Stephanie Baer" w:date="2016-01-21T14:05: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trPrChange w:id="6786" w:author="Stephanie Baer" w:date="2016-01-21T14:05:00Z">
            <w:trPr>
              <w:trHeight w:val="300"/>
            </w:trPr>
          </w:trPrChange>
        </w:trPr>
        <w:tc>
          <w:tcPr>
            <w:tcW w:w="1188" w:type="dxa"/>
            <w:tcBorders>
              <w:top w:val="single" w:sz="4" w:space="0" w:color="auto"/>
              <w:left w:val="single" w:sz="4" w:space="0" w:color="auto"/>
              <w:bottom w:val="single" w:sz="4" w:space="0" w:color="auto"/>
              <w:right w:val="single" w:sz="4" w:space="0" w:color="auto"/>
            </w:tcBorders>
            <w:noWrap/>
            <w:vAlign w:val="center"/>
            <w:hideMark/>
            <w:tcPrChange w:id="6787" w:author="Stephanie Baer" w:date="2016-01-21T14:05:00Z">
              <w:tcPr>
                <w:tcW w:w="1188" w:type="dxa"/>
                <w:tcBorders>
                  <w:top w:val="single" w:sz="4" w:space="0" w:color="auto"/>
                  <w:left w:val="single" w:sz="4" w:space="0" w:color="auto"/>
                  <w:bottom w:val="single" w:sz="4" w:space="0" w:color="auto"/>
                  <w:right w:val="single" w:sz="4" w:space="0" w:color="auto"/>
                </w:tcBorders>
                <w:noWrap/>
                <w:hideMark/>
              </w:tcPr>
            </w:tcPrChange>
          </w:tcPr>
          <w:p w14:paraId="731F70F3" w14:textId="77777777" w:rsidR="00841F99" w:rsidRPr="004667E5" w:rsidRDefault="00841F99">
            <w:pPr>
              <w:pStyle w:val="TableText"/>
              <w:pPrChange w:id="6788" w:author="Stephanie Baer" w:date="2016-01-21T14:06:00Z">
                <w:pPr>
                  <w:widowControl/>
                  <w:spacing w:after="160" w:line="259" w:lineRule="auto"/>
                  <w:jc w:val="left"/>
                </w:pPr>
              </w:pPrChange>
            </w:pPr>
            <w:r w:rsidRPr="004667E5">
              <w:t>5</w:t>
            </w:r>
          </w:p>
        </w:tc>
        <w:tc>
          <w:tcPr>
            <w:tcW w:w="8682" w:type="dxa"/>
            <w:tcBorders>
              <w:top w:val="single" w:sz="4" w:space="0" w:color="auto"/>
              <w:left w:val="single" w:sz="4" w:space="0" w:color="auto"/>
              <w:bottom w:val="single" w:sz="4" w:space="0" w:color="auto"/>
              <w:right w:val="single" w:sz="4" w:space="0" w:color="auto"/>
            </w:tcBorders>
            <w:noWrap/>
            <w:vAlign w:val="center"/>
            <w:hideMark/>
            <w:tcPrChange w:id="6789" w:author="Stephanie Baer" w:date="2016-01-21T14:05:00Z">
              <w:tcPr>
                <w:tcW w:w="8682" w:type="dxa"/>
                <w:tcBorders>
                  <w:top w:val="single" w:sz="4" w:space="0" w:color="auto"/>
                  <w:left w:val="single" w:sz="4" w:space="0" w:color="auto"/>
                  <w:bottom w:val="single" w:sz="4" w:space="0" w:color="auto"/>
                  <w:right w:val="single" w:sz="4" w:space="0" w:color="auto"/>
                </w:tcBorders>
                <w:noWrap/>
                <w:hideMark/>
              </w:tcPr>
            </w:tcPrChange>
          </w:tcPr>
          <w:p w14:paraId="183D171C" w14:textId="77777777" w:rsidR="00841F99" w:rsidRPr="004667E5" w:rsidRDefault="00841F99">
            <w:pPr>
              <w:pStyle w:val="TableText"/>
            </w:pPr>
            <w:r w:rsidRPr="004667E5">
              <w:t>2011, DeOreo, William. Analysis of Water Use in New Single Family Homes. By Aquacraft. For Salt Lake City Corporation and US EPA. July 20, 2011.</w:t>
            </w:r>
          </w:p>
        </w:tc>
      </w:tr>
      <w:tr w:rsidR="00841F99" w:rsidRPr="004667E5" w14:paraId="7116EEA8"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790" w:author="Stephanie Baer" w:date="2016-01-21T14:05: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trPrChange w:id="6791" w:author="Stephanie Baer" w:date="2016-01-21T14:05:00Z">
            <w:trPr>
              <w:trHeight w:val="300"/>
            </w:trPr>
          </w:trPrChange>
        </w:trPr>
        <w:tc>
          <w:tcPr>
            <w:tcW w:w="1188" w:type="dxa"/>
            <w:tcBorders>
              <w:top w:val="single" w:sz="4" w:space="0" w:color="auto"/>
              <w:left w:val="single" w:sz="4" w:space="0" w:color="auto"/>
              <w:bottom w:val="single" w:sz="4" w:space="0" w:color="auto"/>
              <w:right w:val="single" w:sz="4" w:space="0" w:color="auto"/>
            </w:tcBorders>
            <w:noWrap/>
            <w:vAlign w:val="center"/>
            <w:hideMark/>
            <w:tcPrChange w:id="6792" w:author="Stephanie Baer" w:date="2016-01-21T14:05:00Z">
              <w:tcPr>
                <w:tcW w:w="1188" w:type="dxa"/>
                <w:tcBorders>
                  <w:top w:val="single" w:sz="4" w:space="0" w:color="auto"/>
                  <w:left w:val="single" w:sz="4" w:space="0" w:color="auto"/>
                  <w:bottom w:val="single" w:sz="4" w:space="0" w:color="auto"/>
                  <w:right w:val="single" w:sz="4" w:space="0" w:color="auto"/>
                </w:tcBorders>
                <w:noWrap/>
                <w:hideMark/>
              </w:tcPr>
            </w:tcPrChange>
          </w:tcPr>
          <w:p w14:paraId="40C5491C" w14:textId="77777777" w:rsidR="00841F99" w:rsidRPr="004667E5" w:rsidRDefault="00841F99">
            <w:pPr>
              <w:pStyle w:val="TableText"/>
              <w:pPrChange w:id="6793" w:author="Stephanie Baer" w:date="2016-01-21T14:06:00Z">
                <w:pPr>
                  <w:widowControl/>
                  <w:spacing w:after="160" w:line="259" w:lineRule="auto"/>
                  <w:jc w:val="left"/>
                </w:pPr>
              </w:pPrChange>
            </w:pPr>
            <w:r w:rsidRPr="004667E5">
              <w:t>6</w:t>
            </w:r>
          </w:p>
        </w:tc>
        <w:tc>
          <w:tcPr>
            <w:tcW w:w="8682" w:type="dxa"/>
            <w:tcBorders>
              <w:top w:val="single" w:sz="4" w:space="0" w:color="auto"/>
              <w:left w:val="single" w:sz="4" w:space="0" w:color="auto"/>
              <w:bottom w:val="single" w:sz="4" w:space="0" w:color="auto"/>
              <w:right w:val="single" w:sz="4" w:space="0" w:color="auto"/>
            </w:tcBorders>
            <w:noWrap/>
            <w:vAlign w:val="center"/>
            <w:hideMark/>
            <w:tcPrChange w:id="6794" w:author="Stephanie Baer" w:date="2016-01-21T14:05:00Z">
              <w:tcPr>
                <w:tcW w:w="8682" w:type="dxa"/>
                <w:tcBorders>
                  <w:top w:val="single" w:sz="4" w:space="0" w:color="auto"/>
                  <w:left w:val="single" w:sz="4" w:space="0" w:color="auto"/>
                  <w:bottom w:val="single" w:sz="4" w:space="0" w:color="auto"/>
                  <w:right w:val="single" w:sz="4" w:space="0" w:color="auto"/>
                </w:tcBorders>
                <w:noWrap/>
                <w:hideMark/>
              </w:tcPr>
            </w:tcPrChange>
          </w:tcPr>
          <w:p w14:paraId="6B9292CF" w14:textId="77777777" w:rsidR="00841F99" w:rsidRPr="004667E5" w:rsidRDefault="00841F99">
            <w:pPr>
              <w:pStyle w:val="TableText"/>
            </w:pPr>
            <w:r w:rsidRPr="004667E5">
              <w:t>2011, Aquacraft. Albuquerque Single Family Water Use Efficiency and Retrofit Study. For Albuquerque Bernalillo County Water Utility Authority. December 1, 2011.</w:t>
            </w:r>
          </w:p>
        </w:tc>
      </w:tr>
      <w:tr w:rsidR="00841F99" w:rsidRPr="004667E5" w14:paraId="50D8CBA7"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795" w:author="Stephanie Baer" w:date="2016-01-21T14:05: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85"/>
          <w:trPrChange w:id="6796" w:author="Stephanie Baer" w:date="2016-01-21T14:05:00Z">
            <w:trPr>
              <w:trHeight w:val="85"/>
            </w:trPr>
          </w:trPrChange>
        </w:trPr>
        <w:tc>
          <w:tcPr>
            <w:tcW w:w="1188" w:type="dxa"/>
            <w:tcBorders>
              <w:top w:val="single" w:sz="4" w:space="0" w:color="auto"/>
              <w:left w:val="single" w:sz="4" w:space="0" w:color="auto"/>
              <w:bottom w:val="single" w:sz="4" w:space="0" w:color="auto"/>
              <w:right w:val="single" w:sz="4" w:space="0" w:color="auto"/>
            </w:tcBorders>
            <w:noWrap/>
            <w:vAlign w:val="center"/>
            <w:hideMark/>
            <w:tcPrChange w:id="6797" w:author="Stephanie Baer" w:date="2016-01-21T14:05:00Z">
              <w:tcPr>
                <w:tcW w:w="1188" w:type="dxa"/>
                <w:tcBorders>
                  <w:top w:val="single" w:sz="4" w:space="0" w:color="auto"/>
                  <w:left w:val="single" w:sz="4" w:space="0" w:color="auto"/>
                  <w:bottom w:val="single" w:sz="4" w:space="0" w:color="auto"/>
                  <w:right w:val="single" w:sz="4" w:space="0" w:color="auto"/>
                </w:tcBorders>
                <w:noWrap/>
                <w:hideMark/>
              </w:tcPr>
            </w:tcPrChange>
          </w:tcPr>
          <w:p w14:paraId="17CE8CC2" w14:textId="77777777" w:rsidR="00841F99" w:rsidRPr="004667E5" w:rsidRDefault="00841F99">
            <w:pPr>
              <w:pStyle w:val="TableText"/>
              <w:pPrChange w:id="6798" w:author="Stephanie Baer" w:date="2016-01-21T14:06:00Z">
                <w:pPr>
                  <w:widowControl/>
                  <w:spacing w:after="160" w:line="259" w:lineRule="auto"/>
                  <w:jc w:val="left"/>
                </w:pPr>
              </w:pPrChange>
            </w:pPr>
            <w:r w:rsidRPr="004667E5">
              <w:t>7</w:t>
            </w:r>
          </w:p>
        </w:tc>
        <w:tc>
          <w:tcPr>
            <w:tcW w:w="8682" w:type="dxa"/>
            <w:tcBorders>
              <w:top w:val="single" w:sz="4" w:space="0" w:color="auto"/>
              <w:left w:val="single" w:sz="4" w:space="0" w:color="auto"/>
              <w:bottom w:val="single" w:sz="4" w:space="0" w:color="auto"/>
              <w:right w:val="single" w:sz="4" w:space="0" w:color="auto"/>
            </w:tcBorders>
            <w:noWrap/>
            <w:vAlign w:val="center"/>
            <w:hideMark/>
            <w:tcPrChange w:id="6799" w:author="Stephanie Baer" w:date="2016-01-21T14:05:00Z">
              <w:tcPr>
                <w:tcW w:w="8682" w:type="dxa"/>
                <w:tcBorders>
                  <w:top w:val="single" w:sz="4" w:space="0" w:color="auto"/>
                  <w:left w:val="single" w:sz="4" w:space="0" w:color="auto"/>
                  <w:bottom w:val="single" w:sz="4" w:space="0" w:color="auto"/>
                  <w:right w:val="single" w:sz="4" w:space="0" w:color="auto"/>
                </w:tcBorders>
                <w:noWrap/>
                <w:hideMark/>
              </w:tcPr>
            </w:tcPrChange>
          </w:tcPr>
          <w:p w14:paraId="69FAAD57" w14:textId="77777777" w:rsidR="00841F99" w:rsidRPr="004667E5" w:rsidRDefault="00841F99">
            <w:pPr>
              <w:pStyle w:val="TableText"/>
            </w:pPr>
            <w:r w:rsidRPr="004667E5">
              <w:t>2008, Schultdt, Marc, and Debra Tachibana. Energy related Water Fixture Measurements: Securing the Baseline for Northwest Single Family Homes. 2008 ACEEE Summer Study on Energy Efficiency in Buildings.</w:t>
            </w:r>
          </w:p>
        </w:tc>
      </w:tr>
      <w:tr w:rsidR="00841F99" w:rsidRPr="004667E5" w14:paraId="051B92FE"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800" w:author="Stephanie Baer" w:date="2016-01-21T14:05: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85"/>
          <w:trPrChange w:id="6801" w:author="Stephanie Baer" w:date="2016-01-21T14:05:00Z">
            <w:trPr>
              <w:trHeight w:val="85"/>
            </w:trPr>
          </w:trPrChange>
        </w:trPr>
        <w:tc>
          <w:tcPr>
            <w:tcW w:w="1188" w:type="dxa"/>
            <w:tcBorders>
              <w:top w:val="single" w:sz="4" w:space="0" w:color="auto"/>
              <w:left w:val="single" w:sz="4" w:space="0" w:color="auto"/>
              <w:bottom w:val="single" w:sz="4" w:space="0" w:color="auto"/>
              <w:right w:val="single" w:sz="4" w:space="0" w:color="auto"/>
            </w:tcBorders>
            <w:noWrap/>
            <w:vAlign w:val="center"/>
            <w:tcPrChange w:id="6802" w:author="Stephanie Baer" w:date="2016-01-21T14:05:00Z">
              <w:tcPr>
                <w:tcW w:w="1188" w:type="dxa"/>
                <w:tcBorders>
                  <w:top w:val="single" w:sz="4" w:space="0" w:color="auto"/>
                  <w:left w:val="single" w:sz="4" w:space="0" w:color="auto"/>
                  <w:bottom w:val="single" w:sz="4" w:space="0" w:color="auto"/>
                  <w:right w:val="single" w:sz="4" w:space="0" w:color="auto"/>
                </w:tcBorders>
                <w:noWrap/>
              </w:tcPr>
            </w:tcPrChange>
          </w:tcPr>
          <w:p w14:paraId="2809B8D6" w14:textId="77777777" w:rsidR="00841F99" w:rsidRPr="004667E5" w:rsidRDefault="00841F99">
            <w:pPr>
              <w:pStyle w:val="TableText"/>
              <w:pPrChange w:id="6803" w:author="Stephanie Baer" w:date="2016-01-21T14:06:00Z">
                <w:pPr>
                  <w:widowControl/>
                  <w:spacing w:after="160" w:line="259" w:lineRule="auto"/>
                  <w:jc w:val="left"/>
                </w:pPr>
              </w:pPrChange>
            </w:pPr>
            <w:r w:rsidRPr="004667E5">
              <w:t>8</w:t>
            </w:r>
          </w:p>
        </w:tc>
        <w:tc>
          <w:tcPr>
            <w:tcW w:w="8682" w:type="dxa"/>
            <w:tcBorders>
              <w:top w:val="single" w:sz="4" w:space="0" w:color="auto"/>
              <w:left w:val="single" w:sz="4" w:space="0" w:color="auto"/>
              <w:bottom w:val="single" w:sz="4" w:space="0" w:color="auto"/>
              <w:right w:val="single" w:sz="4" w:space="0" w:color="auto"/>
            </w:tcBorders>
            <w:noWrap/>
            <w:vAlign w:val="center"/>
            <w:tcPrChange w:id="6804" w:author="Stephanie Baer" w:date="2016-01-21T14:05:00Z">
              <w:tcPr>
                <w:tcW w:w="8682" w:type="dxa"/>
                <w:tcBorders>
                  <w:top w:val="single" w:sz="4" w:space="0" w:color="auto"/>
                  <w:left w:val="single" w:sz="4" w:space="0" w:color="auto"/>
                  <w:bottom w:val="single" w:sz="4" w:space="0" w:color="auto"/>
                  <w:right w:val="single" w:sz="4" w:space="0" w:color="auto"/>
                </w:tcBorders>
                <w:noWrap/>
              </w:tcPr>
            </w:tcPrChange>
          </w:tcPr>
          <w:p w14:paraId="1804A430" w14:textId="77777777" w:rsidR="00841F99" w:rsidRPr="004667E5" w:rsidRDefault="00841F99">
            <w:pPr>
              <w:pStyle w:val="TableText"/>
              <w:rPr>
                <w:color w:val="000000"/>
              </w:rPr>
            </w:pPr>
            <w:r w:rsidRPr="004667E5">
              <w:t>2011, Lutz, Jim.  “Water and Energy Wasted During Residential Shower Events: Findings from a Pilot Field Study of Hot Water Distribution Systems”, Energy Analysis Department Lawrence Berkeley National Laboratory, September 2011.</w:t>
            </w:r>
          </w:p>
        </w:tc>
      </w:tr>
      <w:tr w:rsidR="00841F99" w:rsidRPr="004667E5" w14:paraId="02C86EBD"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805" w:author="Stephanie Baer" w:date="2016-01-21T14:05: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85"/>
          <w:trPrChange w:id="6806" w:author="Stephanie Baer" w:date="2016-01-21T14:05:00Z">
            <w:trPr>
              <w:trHeight w:val="85"/>
            </w:trPr>
          </w:trPrChange>
        </w:trPr>
        <w:tc>
          <w:tcPr>
            <w:tcW w:w="1188" w:type="dxa"/>
            <w:tcBorders>
              <w:top w:val="single" w:sz="4" w:space="0" w:color="auto"/>
              <w:left w:val="single" w:sz="4" w:space="0" w:color="auto"/>
              <w:bottom w:val="single" w:sz="4" w:space="0" w:color="auto"/>
              <w:right w:val="single" w:sz="4" w:space="0" w:color="auto"/>
            </w:tcBorders>
            <w:noWrap/>
            <w:vAlign w:val="center"/>
            <w:tcPrChange w:id="6807" w:author="Stephanie Baer" w:date="2016-01-21T14:05:00Z">
              <w:tcPr>
                <w:tcW w:w="1188" w:type="dxa"/>
                <w:tcBorders>
                  <w:top w:val="single" w:sz="4" w:space="0" w:color="auto"/>
                  <w:left w:val="single" w:sz="4" w:space="0" w:color="auto"/>
                  <w:bottom w:val="single" w:sz="4" w:space="0" w:color="auto"/>
                  <w:right w:val="single" w:sz="4" w:space="0" w:color="auto"/>
                </w:tcBorders>
                <w:noWrap/>
              </w:tcPr>
            </w:tcPrChange>
          </w:tcPr>
          <w:p w14:paraId="0DE2CDAD" w14:textId="77777777" w:rsidR="00841F99" w:rsidRPr="004667E5" w:rsidRDefault="00841F99">
            <w:pPr>
              <w:pStyle w:val="TableText"/>
              <w:pPrChange w:id="6808" w:author="Stephanie Baer" w:date="2016-01-21T14:06:00Z">
                <w:pPr>
                  <w:widowControl/>
                  <w:spacing w:after="160" w:line="259" w:lineRule="auto"/>
                  <w:jc w:val="left"/>
                </w:pPr>
              </w:pPrChange>
            </w:pPr>
            <w:r w:rsidRPr="004667E5">
              <w:t>9</w:t>
            </w:r>
          </w:p>
        </w:tc>
        <w:tc>
          <w:tcPr>
            <w:tcW w:w="8682" w:type="dxa"/>
            <w:tcBorders>
              <w:top w:val="single" w:sz="4" w:space="0" w:color="auto"/>
              <w:left w:val="single" w:sz="4" w:space="0" w:color="auto"/>
              <w:bottom w:val="single" w:sz="4" w:space="0" w:color="auto"/>
              <w:right w:val="single" w:sz="4" w:space="0" w:color="auto"/>
            </w:tcBorders>
            <w:noWrap/>
            <w:vAlign w:val="center"/>
            <w:tcPrChange w:id="6809" w:author="Stephanie Baer" w:date="2016-01-21T14:05:00Z">
              <w:tcPr>
                <w:tcW w:w="8682" w:type="dxa"/>
                <w:tcBorders>
                  <w:top w:val="single" w:sz="4" w:space="0" w:color="auto"/>
                  <w:left w:val="single" w:sz="4" w:space="0" w:color="auto"/>
                  <w:bottom w:val="single" w:sz="4" w:space="0" w:color="auto"/>
                  <w:right w:val="single" w:sz="4" w:space="0" w:color="auto"/>
                </w:tcBorders>
                <w:noWrap/>
              </w:tcPr>
            </w:tcPrChange>
          </w:tcPr>
          <w:p w14:paraId="50F9308D" w14:textId="77777777" w:rsidR="00841F99" w:rsidRPr="004667E5" w:rsidRDefault="00841F99">
            <w:pPr>
              <w:pStyle w:val="TableText"/>
            </w:pPr>
            <w:r w:rsidRPr="004667E5">
              <w:rPr>
                <w:rFonts w:eastAsia="Calibri"/>
              </w:rPr>
              <w:t>2008, Water Conservation Program: ShowerStart Pilot Project White Paper, City of San Diego, CA.</w:t>
            </w:r>
          </w:p>
        </w:tc>
      </w:tr>
      <w:tr w:rsidR="00841F99" w:rsidRPr="004667E5" w14:paraId="178743DB"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810" w:author="Stephanie Baer" w:date="2016-01-21T14:05: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85"/>
          <w:trPrChange w:id="6811" w:author="Stephanie Baer" w:date="2016-01-21T14:05:00Z">
            <w:trPr>
              <w:trHeight w:val="85"/>
            </w:trPr>
          </w:trPrChange>
        </w:trPr>
        <w:tc>
          <w:tcPr>
            <w:tcW w:w="1188" w:type="dxa"/>
            <w:tcBorders>
              <w:top w:val="single" w:sz="4" w:space="0" w:color="auto"/>
              <w:left w:val="single" w:sz="4" w:space="0" w:color="auto"/>
              <w:bottom w:val="single" w:sz="4" w:space="0" w:color="auto"/>
              <w:right w:val="single" w:sz="4" w:space="0" w:color="auto"/>
            </w:tcBorders>
            <w:noWrap/>
            <w:vAlign w:val="center"/>
            <w:tcPrChange w:id="6812" w:author="Stephanie Baer" w:date="2016-01-21T14:05:00Z">
              <w:tcPr>
                <w:tcW w:w="1188" w:type="dxa"/>
                <w:tcBorders>
                  <w:top w:val="single" w:sz="4" w:space="0" w:color="auto"/>
                  <w:left w:val="single" w:sz="4" w:space="0" w:color="auto"/>
                  <w:bottom w:val="single" w:sz="4" w:space="0" w:color="auto"/>
                  <w:right w:val="single" w:sz="4" w:space="0" w:color="auto"/>
                </w:tcBorders>
                <w:noWrap/>
              </w:tcPr>
            </w:tcPrChange>
          </w:tcPr>
          <w:p w14:paraId="5E4CF025" w14:textId="77777777" w:rsidR="00841F99" w:rsidRPr="004667E5" w:rsidRDefault="00841F99">
            <w:pPr>
              <w:pStyle w:val="TableText"/>
              <w:pPrChange w:id="6813" w:author="Stephanie Baer" w:date="2016-01-21T14:06:00Z">
                <w:pPr>
                  <w:widowControl/>
                  <w:spacing w:after="160" w:line="259" w:lineRule="auto"/>
                  <w:jc w:val="left"/>
                </w:pPr>
              </w:pPrChange>
            </w:pPr>
            <w:r w:rsidRPr="004667E5">
              <w:t>10</w:t>
            </w:r>
          </w:p>
        </w:tc>
        <w:tc>
          <w:tcPr>
            <w:tcW w:w="8682" w:type="dxa"/>
            <w:tcBorders>
              <w:top w:val="single" w:sz="4" w:space="0" w:color="auto"/>
              <w:left w:val="single" w:sz="4" w:space="0" w:color="auto"/>
              <w:bottom w:val="single" w:sz="4" w:space="0" w:color="auto"/>
              <w:right w:val="single" w:sz="4" w:space="0" w:color="auto"/>
            </w:tcBorders>
            <w:noWrap/>
            <w:vAlign w:val="center"/>
            <w:tcPrChange w:id="6814" w:author="Stephanie Baer" w:date="2016-01-21T14:05:00Z">
              <w:tcPr>
                <w:tcW w:w="8682" w:type="dxa"/>
                <w:tcBorders>
                  <w:top w:val="single" w:sz="4" w:space="0" w:color="auto"/>
                  <w:left w:val="single" w:sz="4" w:space="0" w:color="auto"/>
                  <w:bottom w:val="single" w:sz="4" w:space="0" w:color="auto"/>
                  <w:right w:val="single" w:sz="4" w:space="0" w:color="auto"/>
                </w:tcBorders>
                <w:noWrap/>
              </w:tcPr>
            </w:tcPrChange>
          </w:tcPr>
          <w:p w14:paraId="48A5B115" w14:textId="77777777" w:rsidR="00841F99" w:rsidRPr="004667E5" w:rsidRDefault="00841F99">
            <w:pPr>
              <w:pStyle w:val="TableText"/>
            </w:pPr>
            <w:r w:rsidRPr="004667E5">
              <w:rPr>
                <w:rFonts w:eastAsia="Calibri"/>
              </w:rPr>
              <w:t>2012, Pacific Gas and Electric Company, Work Paper PGECODHW113, Low Flow Showerhead and Thermostatic Shower Restriction Valve, Revision # 4, August 2012.</w:t>
            </w:r>
          </w:p>
        </w:tc>
      </w:tr>
      <w:tr w:rsidR="00841F99" w:rsidRPr="004667E5" w14:paraId="2B2F72A1"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815" w:author="Stephanie Baer" w:date="2016-01-21T14:05: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85"/>
          <w:trPrChange w:id="6816" w:author="Stephanie Baer" w:date="2016-01-21T14:05:00Z">
            <w:trPr>
              <w:trHeight w:val="85"/>
            </w:trPr>
          </w:trPrChange>
        </w:trPr>
        <w:tc>
          <w:tcPr>
            <w:tcW w:w="1188" w:type="dxa"/>
            <w:tcBorders>
              <w:top w:val="single" w:sz="4" w:space="0" w:color="auto"/>
              <w:left w:val="single" w:sz="4" w:space="0" w:color="auto"/>
              <w:bottom w:val="single" w:sz="4" w:space="0" w:color="auto"/>
              <w:right w:val="single" w:sz="4" w:space="0" w:color="auto"/>
            </w:tcBorders>
            <w:noWrap/>
            <w:vAlign w:val="center"/>
            <w:tcPrChange w:id="6817" w:author="Stephanie Baer" w:date="2016-01-21T14:05:00Z">
              <w:tcPr>
                <w:tcW w:w="1188" w:type="dxa"/>
                <w:tcBorders>
                  <w:top w:val="single" w:sz="4" w:space="0" w:color="auto"/>
                  <w:left w:val="single" w:sz="4" w:space="0" w:color="auto"/>
                  <w:bottom w:val="single" w:sz="4" w:space="0" w:color="auto"/>
                  <w:right w:val="single" w:sz="4" w:space="0" w:color="auto"/>
                </w:tcBorders>
                <w:noWrap/>
              </w:tcPr>
            </w:tcPrChange>
          </w:tcPr>
          <w:p w14:paraId="3B42D824" w14:textId="77777777" w:rsidR="00841F99" w:rsidRPr="004667E5" w:rsidRDefault="00841F99">
            <w:pPr>
              <w:pStyle w:val="TableText"/>
              <w:pPrChange w:id="6818" w:author="Stephanie Baer" w:date="2016-01-21T14:06:00Z">
                <w:pPr>
                  <w:widowControl/>
                  <w:spacing w:after="160" w:line="259" w:lineRule="auto"/>
                  <w:jc w:val="left"/>
                </w:pPr>
              </w:pPrChange>
            </w:pPr>
            <w:r w:rsidRPr="004667E5">
              <w:t>11</w:t>
            </w:r>
          </w:p>
        </w:tc>
        <w:tc>
          <w:tcPr>
            <w:tcW w:w="8682" w:type="dxa"/>
            <w:tcBorders>
              <w:top w:val="single" w:sz="4" w:space="0" w:color="auto"/>
              <w:left w:val="single" w:sz="4" w:space="0" w:color="auto"/>
              <w:bottom w:val="single" w:sz="4" w:space="0" w:color="auto"/>
              <w:right w:val="single" w:sz="4" w:space="0" w:color="auto"/>
            </w:tcBorders>
            <w:noWrap/>
            <w:vAlign w:val="center"/>
            <w:tcPrChange w:id="6819" w:author="Stephanie Baer" w:date="2016-01-21T14:05:00Z">
              <w:tcPr>
                <w:tcW w:w="8682" w:type="dxa"/>
                <w:tcBorders>
                  <w:top w:val="single" w:sz="4" w:space="0" w:color="auto"/>
                  <w:left w:val="single" w:sz="4" w:space="0" w:color="auto"/>
                  <w:bottom w:val="single" w:sz="4" w:space="0" w:color="auto"/>
                  <w:right w:val="single" w:sz="4" w:space="0" w:color="auto"/>
                </w:tcBorders>
                <w:noWrap/>
              </w:tcPr>
            </w:tcPrChange>
          </w:tcPr>
          <w:p w14:paraId="0E6A9DAB" w14:textId="77777777" w:rsidR="00841F99" w:rsidRPr="004667E5" w:rsidRDefault="00841F99">
            <w:pPr>
              <w:pStyle w:val="TableText"/>
            </w:pPr>
            <w:r w:rsidRPr="004667E5">
              <w:rPr>
                <w:rFonts w:eastAsia="Calibri"/>
                <w:bCs/>
              </w:rPr>
              <w:t xml:space="preserve">2008, “Simply &amp; Cost Effectively Reducing Shower Based Warm-Up Waste: </w:t>
            </w:r>
            <w:r w:rsidRPr="004667E5">
              <w:rPr>
                <w:rFonts w:eastAsia="Calibri"/>
              </w:rPr>
              <w:t>Increasing Convenience &amp; Conservation by Attaching ShowerStart to Existing Showerheads”, ShowerStart LLC.</w:t>
            </w:r>
          </w:p>
        </w:tc>
      </w:tr>
      <w:tr w:rsidR="00841F99" w:rsidRPr="004667E5" w14:paraId="7630AE33" w14:textId="77777777" w:rsidTr="00FF11A2">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820" w:author="Stephanie Baer" w:date="2016-01-21T14:05:00Z">
            <w:tblPrEx>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85"/>
          <w:trPrChange w:id="6821" w:author="Stephanie Baer" w:date="2016-01-21T14:05:00Z">
            <w:trPr>
              <w:trHeight w:val="85"/>
            </w:trPr>
          </w:trPrChange>
        </w:trPr>
        <w:tc>
          <w:tcPr>
            <w:tcW w:w="1188" w:type="dxa"/>
            <w:tcBorders>
              <w:top w:val="single" w:sz="4" w:space="0" w:color="auto"/>
              <w:left w:val="single" w:sz="4" w:space="0" w:color="auto"/>
              <w:bottom w:val="single" w:sz="4" w:space="0" w:color="auto"/>
              <w:right w:val="single" w:sz="4" w:space="0" w:color="auto"/>
            </w:tcBorders>
            <w:noWrap/>
            <w:vAlign w:val="center"/>
            <w:tcPrChange w:id="6822" w:author="Stephanie Baer" w:date="2016-01-21T14:05:00Z">
              <w:tcPr>
                <w:tcW w:w="1188" w:type="dxa"/>
                <w:tcBorders>
                  <w:top w:val="single" w:sz="4" w:space="0" w:color="auto"/>
                  <w:left w:val="single" w:sz="4" w:space="0" w:color="auto"/>
                  <w:bottom w:val="single" w:sz="4" w:space="0" w:color="auto"/>
                  <w:right w:val="single" w:sz="4" w:space="0" w:color="auto"/>
                </w:tcBorders>
                <w:noWrap/>
              </w:tcPr>
            </w:tcPrChange>
          </w:tcPr>
          <w:p w14:paraId="564D453B" w14:textId="77777777" w:rsidR="00841F99" w:rsidRPr="004667E5" w:rsidRDefault="00841F99">
            <w:pPr>
              <w:pStyle w:val="TableText"/>
              <w:pPrChange w:id="6823" w:author="Stephanie Baer" w:date="2016-01-21T14:06:00Z">
                <w:pPr>
                  <w:widowControl/>
                  <w:spacing w:after="160" w:line="259" w:lineRule="auto"/>
                  <w:jc w:val="left"/>
                </w:pPr>
              </w:pPrChange>
            </w:pPr>
            <w:r w:rsidRPr="004667E5">
              <w:t>12</w:t>
            </w:r>
          </w:p>
        </w:tc>
        <w:tc>
          <w:tcPr>
            <w:tcW w:w="8682" w:type="dxa"/>
            <w:tcBorders>
              <w:top w:val="single" w:sz="4" w:space="0" w:color="auto"/>
              <w:left w:val="single" w:sz="4" w:space="0" w:color="auto"/>
              <w:bottom w:val="single" w:sz="4" w:space="0" w:color="auto"/>
              <w:right w:val="single" w:sz="4" w:space="0" w:color="auto"/>
            </w:tcBorders>
            <w:noWrap/>
            <w:vAlign w:val="center"/>
            <w:tcPrChange w:id="6824" w:author="Stephanie Baer" w:date="2016-01-21T14:05:00Z">
              <w:tcPr>
                <w:tcW w:w="8682" w:type="dxa"/>
                <w:tcBorders>
                  <w:top w:val="single" w:sz="4" w:space="0" w:color="auto"/>
                  <w:left w:val="single" w:sz="4" w:space="0" w:color="auto"/>
                  <w:bottom w:val="single" w:sz="4" w:space="0" w:color="auto"/>
                  <w:right w:val="single" w:sz="4" w:space="0" w:color="auto"/>
                </w:tcBorders>
                <w:noWrap/>
              </w:tcPr>
            </w:tcPrChange>
          </w:tcPr>
          <w:p w14:paraId="6D65D1DB" w14:textId="77777777" w:rsidR="00841F99" w:rsidRPr="004667E5" w:rsidRDefault="00841F99">
            <w:pPr>
              <w:pStyle w:val="TableText"/>
              <w:rPr>
                <w:rFonts w:eastAsia="Calibri"/>
              </w:rPr>
            </w:pPr>
            <w:r w:rsidRPr="004667E5">
              <w:rPr>
                <w:rFonts w:eastAsia="Calibri"/>
              </w:rPr>
              <w:t>2014, New York State Record of Revision to the TRM, Case 07-M-0548, June 19, 2014.</w:t>
            </w:r>
          </w:p>
        </w:tc>
      </w:tr>
    </w:tbl>
    <w:p w14:paraId="4497CD3E" w14:textId="77777777" w:rsidR="00841F99" w:rsidRPr="004667E5" w:rsidRDefault="00841F99" w:rsidP="00841F99">
      <w:pPr>
        <w:keepNext/>
        <w:spacing w:after="240"/>
        <w:rPr>
          <w:rFonts w:ascii="Calibri" w:hAnsi="Calibri" w:cs="Calibri"/>
          <w:b/>
          <w:szCs w:val="20"/>
        </w:rPr>
      </w:pPr>
    </w:p>
    <w:p w14:paraId="0EA9A0F6" w14:textId="7DC0BB46" w:rsidR="00841F99" w:rsidRDefault="00841F99" w:rsidP="00841F99">
      <w:pPr>
        <w:keepNext/>
        <w:keepLines/>
        <w:spacing w:before="200" w:after="240" w:line="276" w:lineRule="auto"/>
        <w:jc w:val="left"/>
        <w:outlineLvl w:val="5"/>
        <w:rPr>
          <w:rFonts w:ascii="Calibri" w:hAnsi="Calibri"/>
          <w:b/>
          <w:smallCaps/>
        </w:rPr>
      </w:pPr>
      <w:r w:rsidRPr="004667E5">
        <w:rPr>
          <w:rFonts w:ascii="Calibri" w:hAnsi="Calibri"/>
          <w:b/>
          <w:smallCaps/>
        </w:rPr>
        <w:t>Measure Code: RS-HWE-TRVA-</w:t>
      </w:r>
      <w:del w:id="6825" w:author="&quot;sdent&quot;" w:date="2016-01-22T05:55:00Z">
        <w:r w:rsidRPr="004667E5" w:rsidDel="00F60751">
          <w:rPr>
            <w:rFonts w:ascii="Calibri" w:hAnsi="Calibri"/>
            <w:b/>
            <w:smallCaps/>
          </w:rPr>
          <w:delText>V01</w:delText>
        </w:r>
      </w:del>
      <w:ins w:id="6826" w:author="&quot;sdent&quot;" w:date="2016-01-22T05:55:00Z">
        <w:r w:rsidR="00F60751" w:rsidRPr="004667E5">
          <w:rPr>
            <w:rFonts w:ascii="Calibri" w:hAnsi="Calibri"/>
            <w:b/>
            <w:smallCaps/>
          </w:rPr>
          <w:t>V0</w:t>
        </w:r>
        <w:r w:rsidR="00F60751">
          <w:rPr>
            <w:rFonts w:ascii="Calibri" w:hAnsi="Calibri"/>
            <w:b/>
            <w:smallCaps/>
          </w:rPr>
          <w:t>2</w:t>
        </w:r>
      </w:ins>
      <w:r w:rsidRPr="004667E5">
        <w:rPr>
          <w:rFonts w:ascii="Calibri" w:hAnsi="Calibri"/>
          <w:b/>
          <w:smallCaps/>
        </w:rPr>
        <w:t>-</w:t>
      </w:r>
      <w:del w:id="6827" w:author="&quot;sdent&quot;" w:date="2016-01-22T05:55:00Z">
        <w:r w:rsidRPr="004667E5" w:rsidDel="00F60751">
          <w:rPr>
            <w:rFonts w:ascii="Calibri" w:hAnsi="Calibri"/>
            <w:b/>
            <w:smallCaps/>
          </w:rPr>
          <w:delText>150601</w:delText>
        </w:r>
      </w:del>
      <w:ins w:id="6828" w:author="&quot;sdent&quot;" w:date="2016-01-22T05:55:00Z">
        <w:r w:rsidR="00F60751" w:rsidRPr="004667E5">
          <w:rPr>
            <w:rFonts w:ascii="Calibri" w:hAnsi="Calibri"/>
            <w:b/>
            <w:smallCaps/>
          </w:rPr>
          <w:t>1</w:t>
        </w:r>
        <w:r w:rsidR="00F60751">
          <w:rPr>
            <w:rFonts w:ascii="Calibri" w:hAnsi="Calibri"/>
            <w:b/>
            <w:smallCaps/>
          </w:rPr>
          <w:t>6</w:t>
        </w:r>
        <w:r w:rsidR="00F60751" w:rsidRPr="004667E5">
          <w:rPr>
            <w:rFonts w:ascii="Calibri" w:hAnsi="Calibri"/>
            <w:b/>
            <w:smallCaps/>
          </w:rPr>
          <w:t>0601</w:t>
        </w:r>
      </w:ins>
    </w:p>
    <w:p w14:paraId="1C90C440" w14:textId="77777777" w:rsidR="003215BC" w:rsidRPr="004667E5" w:rsidRDefault="003215BC" w:rsidP="00841F99">
      <w:pPr>
        <w:keepNext/>
        <w:keepLines/>
        <w:spacing w:before="200" w:after="240" w:line="276" w:lineRule="auto"/>
        <w:jc w:val="left"/>
        <w:outlineLvl w:val="5"/>
        <w:rPr>
          <w:rFonts w:ascii="Calibri" w:hAnsi="Calibri"/>
          <w:b/>
          <w:smallCaps/>
        </w:rPr>
      </w:pPr>
    </w:p>
    <w:p w14:paraId="78C59EA4" w14:textId="77777777" w:rsidR="003215BC" w:rsidRDefault="003215BC" w:rsidP="00841F99">
      <w:pPr>
        <w:pStyle w:val="Heading6"/>
        <w:sectPr w:rsidR="003215BC">
          <w:headerReference w:type="default" r:id="rId52"/>
          <w:pgSz w:w="12240" w:h="15840"/>
          <w:pgMar w:top="1440" w:right="1440" w:bottom="1440" w:left="1440" w:header="720" w:footer="720" w:gutter="0"/>
          <w:cols w:space="720"/>
          <w:docGrid w:linePitch="360"/>
        </w:sectPr>
      </w:pPr>
    </w:p>
    <w:p w14:paraId="50640026" w14:textId="77777777" w:rsidR="00841F99" w:rsidRPr="000B7BB6" w:rsidRDefault="00841F99" w:rsidP="00841F99">
      <w:pPr>
        <w:pStyle w:val="Heading2"/>
      </w:pPr>
      <w:bookmarkStart w:id="6829" w:name="_Toc333219098"/>
      <w:bookmarkStart w:id="6830" w:name="_Toc437592987"/>
      <w:bookmarkStart w:id="6831" w:name="_Toc437856002"/>
      <w:bookmarkStart w:id="6832" w:name="_Toc441217056"/>
      <w:r w:rsidRPr="000B7BB6">
        <w:lastRenderedPageBreak/>
        <w:t>Lighting End Use</w:t>
      </w:r>
      <w:bookmarkEnd w:id="4565"/>
      <w:bookmarkEnd w:id="4566"/>
      <w:bookmarkEnd w:id="6829"/>
      <w:bookmarkEnd w:id="6830"/>
      <w:bookmarkEnd w:id="6831"/>
      <w:bookmarkEnd w:id="6832"/>
    </w:p>
    <w:p w14:paraId="27669456" w14:textId="77777777" w:rsidR="00841F99" w:rsidRPr="000B7BB6" w:rsidRDefault="00841F99" w:rsidP="00841F99">
      <w:pPr>
        <w:pStyle w:val="Heading3"/>
      </w:pPr>
      <w:bookmarkStart w:id="6833" w:name="_Toc319489386"/>
      <w:bookmarkStart w:id="6834" w:name="_Toc319662657"/>
      <w:bookmarkStart w:id="6835" w:name="_Ref325436137"/>
      <w:bookmarkStart w:id="6836" w:name="_Ref325436140"/>
      <w:bookmarkStart w:id="6837" w:name="_Toc333219099"/>
      <w:bookmarkStart w:id="6838" w:name="_Ref352943883"/>
      <w:bookmarkStart w:id="6839" w:name="_Ref353865763"/>
      <w:bookmarkStart w:id="6840" w:name="_Ref353865767"/>
      <w:bookmarkStart w:id="6841" w:name="_Ref355961214"/>
      <w:bookmarkStart w:id="6842" w:name="_Toc437592988"/>
      <w:bookmarkStart w:id="6843" w:name="_Toc437856003"/>
      <w:bookmarkStart w:id="6844" w:name="_Toc315447683"/>
      <w:bookmarkStart w:id="6845" w:name="_Toc319489387"/>
      <w:bookmarkStart w:id="6846" w:name="_Toc319662658"/>
      <w:bookmarkStart w:id="6847" w:name="_Ref325436183"/>
      <w:bookmarkStart w:id="6848" w:name="_Ref325436186"/>
      <w:bookmarkStart w:id="6849" w:name="_Toc333219100"/>
      <w:bookmarkStart w:id="6850" w:name="_Toc315447684"/>
      <w:bookmarkStart w:id="6851" w:name="_Toc441217057"/>
      <w:r w:rsidRPr="000B7BB6">
        <w:t>ENERGY STAR Compact Fluorescent Lamp (CFL)</w:t>
      </w:r>
      <w:bookmarkEnd w:id="6833"/>
      <w:bookmarkEnd w:id="6834"/>
      <w:bookmarkEnd w:id="6835"/>
      <w:bookmarkEnd w:id="6836"/>
      <w:bookmarkEnd w:id="6837"/>
      <w:bookmarkEnd w:id="6838"/>
      <w:bookmarkEnd w:id="6839"/>
      <w:bookmarkEnd w:id="6840"/>
      <w:bookmarkEnd w:id="6841"/>
      <w:bookmarkEnd w:id="6842"/>
      <w:bookmarkEnd w:id="6843"/>
      <w:bookmarkEnd w:id="6851"/>
      <w:r w:rsidRPr="000B7BB6">
        <w:t xml:space="preserve"> </w:t>
      </w:r>
      <w:bookmarkEnd w:id="6844"/>
    </w:p>
    <w:p w14:paraId="25557B9D" w14:textId="77777777" w:rsidR="00841F99" w:rsidRDefault="00841F99" w:rsidP="00841F99">
      <w:pPr>
        <w:pStyle w:val="Heading6"/>
      </w:pPr>
      <w:r>
        <w:t>Description</w:t>
      </w:r>
    </w:p>
    <w:p w14:paraId="5B73FDBD" w14:textId="77777777" w:rsidR="00841F99" w:rsidRDefault="00841F99" w:rsidP="00841F99">
      <w:pPr>
        <w:rPr>
          <w:rFonts w:cstheme="minorHAnsi"/>
        </w:rPr>
      </w:pPr>
      <w:r>
        <w:rPr>
          <w:rFonts w:cstheme="minorHAnsi"/>
        </w:rPr>
        <w:t xml:space="preserve">A low wattage ENERGY STAR qualified compact fluorescent screw-in bulb (CFL) is installed in place of a baseline screw-in bulb. </w:t>
      </w:r>
    </w:p>
    <w:p w14:paraId="0BDA3559" w14:textId="77777777" w:rsidR="00841F99" w:rsidRDefault="00841F99" w:rsidP="00841F99">
      <w:pPr>
        <w:rPr>
          <w:sz w:val="24"/>
          <w:szCs w:val="24"/>
        </w:rPr>
      </w:pPr>
      <w:r>
        <w:rPr>
          <w:rFonts w:cstheme="minorHAnsi"/>
        </w:rPr>
        <w:t>This characterization assumes that the CFL is installed in a residential location. If the implementation strategy does not allow for the installation location to be known (e.g. an upstream retail program), a deemed split of 96% Residential and 4% Commercial assumptions should be used</w:t>
      </w:r>
      <w:r>
        <w:rPr>
          <w:rStyle w:val="FootnoteReference"/>
          <w:rFonts w:eastAsiaTheme="minorEastAsia"/>
        </w:rPr>
        <w:footnoteReference w:id="627"/>
      </w:r>
      <w:r>
        <w:rPr>
          <w:rFonts w:cstheme="minorHAnsi"/>
        </w:rPr>
        <w:t>.</w:t>
      </w:r>
      <w:r>
        <w:rPr>
          <w:sz w:val="24"/>
          <w:szCs w:val="24"/>
        </w:rPr>
        <w:t xml:space="preserve"> </w:t>
      </w:r>
    </w:p>
    <w:p w14:paraId="4D3D4A35" w14:textId="77777777" w:rsidR="00841F99" w:rsidRDefault="00841F99" w:rsidP="00841F99">
      <w:pPr>
        <w:rPr>
          <w:rFonts w:cstheme="minorHAnsi"/>
        </w:rPr>
      </w:pPr>
      <w:r>
        <w:rPr>
          <w:rFonts w:cstheme="minorHAnsi"/>
        </w:rPr>
        <w:t>Federal legislation stemming from the Energy Independence and Security Act of 2007 (EISA) required all general-purpose light bulbs between 40W and 100W to be approximately 30% more energy efficient than current incandescent bulbs. Production of 100W, standard efficacy incandescent lamps ended in 2012, followed by restrictions on 75W in 2013 and 60W and 40W in 2014. The baseline for this measure has therefore become bulbs (improved incandescent or halogen) that meet the new standard.</w:t>
      </w:r>
    </w:p>
    <w:p w14:paraId="4354B9E8" w14:textId="77777777" w:rsidR="00841F99" w:rsidRDefault="00841F99" w:rsidP="00841F99">
      <w:pPr>
        <w:rPr>
          <w:rFonts w:cstheme="minorHAnsi"/>
        </w:rPr>
      </w:pPr>
      <w:r>
        <w:rPr>
          <w:rFonts w:cstheme="minorHAnsi"/>
        </w:rPr>
        <w:t>A provision in the EISA regulations requires that by January 1, 2020, all lamps meet efficiency criteria of at least 45 lumens per watt, in essence making the baseline equivalent to a current day CFL. Therefore the measure life (number of years that savings should be claimed) should be reduced once the assumed lifetime of the bulb exceeds 2020. Due to expected delay in clearing retail inventory and to account for the operating life of a halogen incandescent potentially spanning over 2020, this shift is assumed not to occur until mid-2020.</w:t>
      </w:r>
    </w:p>
    <w:p w14:paraId="246CCD47" w14:textId="77777777" w:rsidR="00841F99" w:rsidRDefault="00841F99" w:rsidP="00841F99">
      <w:pPr>
        <w:rPr>
          <w:rFonts w:cstheme="minorHAnsi"/>
          <w:szCs w:val="20"/>
        </w:rPr>
      </w:pPr>
      <w:r>
        <w:rPr>
          <w:rFonts w:cstheme="minorHAnsi"/>
          <w:szCs w:val="20"/>
        </w:rPr>
        <w:t>This measure was developed to be applicable to the following program types:  TOS, NC, DI, KITS.  If applied to other program types, the measure savings should be verified.</w:t>
      </w:r>
    </w:p>
    <w:p w14:paraId="7D0BE804" w14:textId="77777777" w:rsidR="00841F99" w:rsidRDefault="00841F99" w:rsidP="00841F99">
      <w:pPr>
        <w:pStyle w:val="Heading6"/>
      </w:pPr>
      <w:r>
        <w:t>Definition of Efficient Equipment</w:t>
      </w:r>
    </w:p>
    <w:p w14:paraId="4CD0EFBE" w14:textId="77777777" w:rsidR="00841F99" w:rsidRDefault="00841F99" w:rsidP="00841F99">
      <w:pPr>
        <w:rPr>
          <w:rFonts w:cstheme="minorHAnsi"/>
        </w:rPr>
      </w:pPr>
      <w:r>
        <w:rPr>
          <w:rFonts w:cstheme="minorHAnsi"/>
        </w:rPr>
        <w:t>In order for this characterization to apply, the high-efficiency equipment must be a standard ENERGY STAR qualified compact fluorescent lamp.</w:t>
      </w:r>
    </w:p>
    <w:p w14:paraId="068A2378" w14:textId="77777777" w:rsidR="00841F99" w:rsidRDefault="00841F99" w:rsidP="00841F99">
      <w:pPr>
        <w:pStyle w:val="Heading6"/>
      </w:pPr>
      <w:r>
        <w:t>Definition of Baseline Equipment</w:t>
      </w:r>
    </w:p>
    <w:p w14:paraId="7C7F6518" w14:textId="77777777" w:rsidR="00841F99" w:rsidRDefault="00841F99" w:rsidP="00841F99">
      <w:pPr>
        <w:rPr>
          <w:rFonts w:cstheme="minorHAnsi"/>
        </w:rPr>
      </w:pPr>
      <w:r>
        <w:rPr>
          <w:rFonts w:cstheme="minorHAnsi"/>
        </w:rPr>
        <w:t xml:space="preserve">The baseline equipment is assumed to be an EISA </w:t>
      </w:r>
      <w:r>
        <w:t>qualified incandescent or halogen as provided in the table provided in the Electric Energy Savings section.</w:t>
      </w:r>
    </w:p>
    <w:p w14:paraId="3E5633E4" w14:textId="77777777" w:rsidR="00841F99" w:rsidRDefault="00841F99" w:rsidP="00841F99">
      <w:pPr>
        <w:pStyle w:val="Heading6"/>
      </w:pPr>
      <w:r>
        <w:t>Deemed Lifetime of Efficient Equipment</w:t>
      </w:r>
    </w:p>
    <w:p w14:paraId="0C119A82" w14:textId="77777777" w:rsidR="00841F99" w:rsidRDefault="00841F99" w:rsidP="00841F99">
      <w:pPr>
        <w:rPr>
          <w:rFonts w:cstheme="minorHAnsi"/>
          <w:noProof/>
        </w:rPr>
      </w:pPr>
      <w:r>
        <w:rPr>
          <w:rFonts w:cstheme="minorHAnsi"/>
          <w:noProof/>
        </w:rPr>
        <w:t>Residential, Multi Family In unit bulbs and Unknown:</w:t>
      </w:r>
      <w:r>
        <w:rPr>
          <w:rFonts w:cstheme="minorHAnsi"/>
        </w:rPr>
        <w:t xml:space="preserve"> The expected measure life (number of years that savings should be claimed) for bulbs installed June 2012 – May 2015 is assumed to be 5.2 </w:t>
      </w:r>
      <w:r>
        <w:rPr>
          <w:rFonts w:cstheme="minorHAnsi"/>
          <w:noProof/>
        </w:rPr>
        <w:t>years</w:t>
      </w:r>
      <w:r>
        <w:rPr>
          <w:rStyle w:val="FootnoteReference"/>
          <w:rFonts w:eastAsiaTheme="majorEastAsia" w:cstheme="minorHAnsi"/>
          <w:noProof/>
        </w:rPr>
        <w:footnoteReference w:id="628"/>
      </w:r>
      <w:r>
        <w:rPr>
          <w:rFonts w:cstheme="minorHAnsi"/>
          <w:noProof/>
        </w:rPr>
        <w:t>. For bulbs installed June 2015 – May 2016, this would be reduced to 5 years and then for every subsequent year should be reduced by one year</w:t>
      </w:r>
      <w:r>
        <w:rPr>
          <w:rStyle w:val="FootnoteReference"/>
          <w:rFonts w:eastAsiaTheme="majorEastAsia" w:cstheme="minorHAnsi"/>
          <w:noProof/>
        </w:rPr>
        <w:footnoteReference w:id="629"/>
      </w:r>
      <w:r>
        <w:rPr>
          <w:rFonts w:cstheme="minorHAnsi"/>
          <w:noProof/>
        </w:rPr>
        <w:t xml:space="preserve">.  </w:t>
      </w:r>
    </w:p>
    <w:p w14:paraId="1A611730" w14:textId="77777777" w:rsidR="00841F99" w:rsidRDefault="00841F99" w:rsidP="00841F99">
      <w:pPr>
        <w:rPr>
          <w:rFonts w:cstheme="minorHAnsi"/>
        </w:rPr>
      </w:pPr>
      <w:r>
        <w:rPr>
          <w:rFonts w:cstheme="minorHAnsi"/>
          <w:noProof/>
        </w:rPr>
        <w:t>Exterior bulbs: The expected measure life is 3.2 years</w:t>
      </w:r>
      <w:r>
        <w:rPr>
          <w:rStyle w:val="FootnoteReference"/>
          <w:rFonts w:eastAsiaTheme="majorEastAsia"/>
          <w:noProof/>
        </w:rPr>
        <w:footnoteReference w:id="630"/>
      </w:r>
      <w:r>
        <w:rPr>
          <w:rFonts w:cstheme="minorHAnsi"/>
          <w:noProof/>
        </w:rPr>
        <w:t xml:space="preserve"> for bulbs installed June 2012 – May 2016. For bulbs installed June 2017-May 2018 this would be reduced to 3 years.</w:t>
      </w:r>
    </w:p>
    <w:p w14:paraId="19C35B7D" w14:textId="77777777" w:rsidR="00841F99" w:rsidRDefault="00841F99" w:rsidP="00841F99">
      <w:pPr>
        <w:pStyle w:val="Heading6"/>
      </w:pPr>
      <w:r>
        <w:lastRenderedPageBreak/>
        <w:t xml:space="preserve">Deemed Measure Cost </w:t>
      </w:r>
    </w:p>
    <w:p w14:paraId="76999616" w14:textId="77777777" w:rsidR="00841F99" w:rsidRDefault="00841F99" w:rsidP="00841F99">
      <w:pPr>
        <w:rPr>
          <w:rFonts w:cstheme="minorHAnsi"/>
        </w:rPr>
      </w:pPr>
      <w:r>
        <w:rPr>
          <w:rFonts w:cstheme="minorHAnsi"/>
        </w:rPr>
        <w:t>For the Retail (Time of Sale) measure, the incremental capital cost is $1.25 from June 2014 – May 2015, $1.6 from June 2015 to May 2016 and $1.70 from June 2017 to May 2018</w:t>
      </w:r>
      <w:r>
        <w:rPr>
          <w:rStyle w:val="FootnoteReference"/>
        </w:rPr>
        <w:footnoteReference w:id="631"/>
      </w:r>
      <w:r>
        <w:rPr>
          <w:rFonts w:cstheme="minorHAnsi"/>
        </w:rPr>
        <w:t xml:space="preserve">. </w:t>
      </w:r>
    </w:p>
    <w:p w14:paraId="7D1FB55C" w14:textId="77777777" w:rsidR="00841F99" w:rsidRDefault="00841F99" w:rsidP="00841F99">
      <w:pPr>
        <w:rPr>
          <w:rFonts w:cstheme="minorHAnsi"/>
        </w:rPr>
      </w:pPr>
      <w:r>
        <w:rPr>
          <w:rFonts w:cstheme="minorHAnsi"/>
        </w:rPr>
        <w:t>For the Direct Install measure, the full cost of $2.50 per bulb should be used, plus $5 labor cost</w:t>
      </w:r>
      <w:r>
        <w:rPr>
          <w:rStyle w:val="FootnoteReference"/>
          <w:rFonts w:eastAsiaTheme="majorEastAsia"/>
        </w:rPr>
        <w:footnoteReference w:id="632"/>
      </w:r>
      <w:r>
        <w:rPr>
          <w:rFonts w:cstheme="minorHAnsi"/>
        </w:rPr>
        <w:t xml:space="preserve"> for a total of $7.50 per bulb. However actual program delivery costs should be utilized if available.</w:t>
      </w:r>
    </w:p>
    <w:p w14:paraId="447D95DD" w14:textId="77777777" w:rsidR="00841F99" w:rsidRDefault="00841F99" w:rsidP="00841F99">
      <w:pPr>
        <w:rPr>
          <w:rFonts w:cstheme="minorHAnsi"/>
        </w:rPr>
      </w:pPr>
      <w:r>
        <w:rPr>
          <w:rFonts w:cstheme="minorHAnsi"/>
        </w:rPr>
        <w:t>For bulbs provided in Efficiency Kits, the actual program delivery costs should be utilized.</w:t>
      </w:r>
    </w:p>
    <w:p w14:paraId="20EB1A7A" w14:textId="77777777" w:rsidR="00841F99" w:rsidRDefault="00841F99" w:rsidP="00841F99">
      <w:pPr>
        <w:pStyle w:val="Heading6"/>
      </w:pPr>
      <w:r>
        <w:t>Loadshape</w:t>
      </w:r>
    </w:p>
    <w:tbl>
      <w:tblPr>
        <w:tblW w:w="8120" w:type="dxa"/>
        <w:tblInd w:w="93" w:type="dxa"/>
        <w:tblLook w:val="04A0" w:firstRow="1" w:lastRow="0" w:firstColumn="1" w:lastColumn="0" w:noHBand="0" w:noVBand="1"/>
      </w:tblPr>
      <w:tblGrid>
        <w:gridCol w:w="8120"/>
      </w:tblGrid>
      <w:tr w:rsidR="00841F99" w14:paraId="5FCB5907" w14:textId="77777777" w:rsidTr="00841F99">
        <w:trPr>
          <w:trHeight w:val="300"/>
        </w:trPr>
        <w:tc>
          <w:tcPr>
            <w:tcW w:w="8120" w:type="dxa"/>
            <w:noWrap/>
            <w:vAlign w:val="center"/>
            <w:hideMark/>
          </w:tcPr>
          <w:p w14:paraId="76636FF7" w14:textId="77777777" w:rsidR="00841F99" w:rsidRDefault="00841F99" w:rsidP="00841F99">
            <w:pPr>
              <w:rPr>
                <w:rFonts w:cstheme="minorHAnsi"/>
                <w:color w:val="000000"/>
                <w:szCs w:val="20"/>
              </w:rPr>
            </w:pPr>
            <w:r>
              <w:rPr>
                <w:rFonts w:cstheme="minorHAnsi"/>
                <w:color w:val="000000"/>
                <w:szCs w:val="20"/>
              </w:rPr>
              <w:t>Loadshape R06 - Residential Indoor Lighting</w:t>
            </w:r>
          </w:p>
        </w:tc>
      </w:tr>
      <w:tr w:rsidR="00841F99" w14:paraId="42B1B656" w14:textId="77777777" w:rsidTr="00841F99">
        <w:trPr>
          <w:trHeight w:val="300"/>
        </w:trPr>
        <w:tc>
          <w:tcPr>
            <w:tcW w:w="8120" w:type="dxa"/>
            <w:noWrap/>
            <w:vAlign w:val="center"/>
            <w:hideMark/>
          </w:tcPr>
          <w:p w14:paraId="17235CF4" w14:textId="77777777" w:rsidR="00841F99" w:rsidRDefault="00841F99" w:rsidP="00841F99">
            <w:pPr>
              <w:rPr>
                <w:rFonts w:cstheme="minorHAnsi"/>
                <w:color w:val="000000"/>
                <w:szCs w:val="20"/>
              </w:rPr>
            </w:pPr>
            <w:r>
              <w:rPr>
                <w:rFonts w:cstheme="minorHAnsi"/>
                <w:color w:val="000000"/>
                <w:szCs w:val="20"/>
              </w:rPr>
              <w:t>Loadshape R07 - Residential Outdoor Lighting</w:t>
            </w:r>
          </w:p>
        </w:tc>
      </w:tr>
    </w:tbl>
    <w:p w14:paraId="36ACD5D6" w14:textId="77777777" w:rsidR="00841F99" w:rsidRDefault="00841F99" w:rsidP="00841F99">
      <w:pPr>
        <w:pStyle w:val="Heading6"/>
      </w:pPr>
      <w:r>
        <w:t>Coincidence Factor</w:t>
      </w:r>
    </w:p>
    <w:p w14:paraId="1F944F5B" w14:textId="77777777" w:rsidR="00841F99" w:rsidRDefault="00841F99" w:rsidP="00841F99">
      <w:pPr>
        <w:rPr>
          <w:rFonts w:cstheme="minorHAnsi"/>
        </w:rPr>
      </w:pPr>
      <w:r>
        <w:rPr>
          <w:rFonts w:cstheme="minorHAnsi"/>
        </w:rPr>
        <w:t>The summer peak coincidence factor is assumed to be 7.1% for Time of Sale Residential and in-unit Multi Family bulbs, 27.3% for exterior bulbs and 8.1% for unknown</w:t>
      </w:r>
      <w:r>
        <w:rPr>
          <w:rStyle w:val="FootnoteReference"/>
          <w:rFonts w:eastAsiaTheme="majorEastAsia" w:cstheme="minorHAnsi"/>
        </w:rPr>
        <w:footnoteReference w:id="633"/>
      </w:r>
      <w:r>
        <w:rPr>
          <w:rFonts w:cstheme="minorHAnsi"/>
        </w:rPr>
        <w:t xml:space="preserve"> and 7.4% for Residential Direct Install</w:t>
      </w:r>
      <w:r>
        <w:rPr>
          <w:rStyle w:val="FootnoteReference"/>
          <w:szCs w:val="20"/>
        </w:rPr>
        <w:footnoteReference w:id="634"/>
      </w:r>
      <w:r>
        <w:rPr>
          <w:rFonts w:cstheme="minorHAnsi"/>
        </w:rPr>
        <w:t>.</w:t>
      </w:r>
    </w:p>
    <w:p w14:paraId="17B51D05" w14:textId="77777777" w:rsidR="00841F99" w:rsidRDefault="00841F99" w:rsidP="00841F99">
      <w:pPr>
        <w:rPr>
          <w:rFonts w:cstheme="minorHAnsi"/>
        </w:rPr>
      </w:pPr>
    </w:p>
    <w:p w14:paraId="1A26FCD2" w14:textId="77777777" w:rsidR="00841F99" w:rsidRDefault="00841F99" w:rsidP="00841F99">
      <w:pPr>
        <w:pStyle w:val="AlgorithmHeading"/>
      </w:pPr>
      <w:r>
        <w:t>Algorithm</w:t>
      </w:r>
    </w:p>
    <w:p w14:paraId="64BDBA03" w14:textId="77777777" w:rsidR="00841F99" w:rsidRDefault="00841F99" w:rsidP="00841F99">
      <w:pPr>
        <w:pStyle w:val="Heading6"/>
      </w:pPr>
      <w:r>
        <w:t xml:space="preserve">Calculation of Savings </w:t>
      </w:r>
    </w:p>
    <w:p w14:paraId="5D95E7FE" w14:textId="77777777" w:rsidR="00841F99" w:rsidRDefault="00841F99" w:rsidP="00841F99">
      <w:pPr>
        <w:pStyle w:val="Heading6"/>
      </w:pPr>
      <w:r>
        <w:t>Electric Energy Savings</w:t>
      </w:r>
    </w:p>
    <w:p w14:paraId="5AF1F27C" w14:textId="77777777" w:rsidR="00841F99" w:rsidRDefault="00841F99" w:rsidP="00841F99">
      <w:pPr>
        <w:ind w:left="1440" w:hanging="288"/>
        <w:rPr>
          <w:rFonts w:cstheme="minorHAnsi"/>
          <w:noProof/>
          <w:szCs w:val="20"/>
        </w:rPr>
      </w:pPr>
      <w:r>
        <w:rPr>
          <w:rFonts w:cstheme="minorHAnsi"/>
          <w:noProof/>
        </w:rPr>
        <w:t>∆kWh</w:t>
      </w:r>
      <w:r>
        <w:rPr>
          <w:rFonts w:cstheme="minorHAnsi"/>
          <w:noProof/>
        </w:rPr>
        <w:tab/>
        <w:t>= ((WattsBase - WattsEE) / 1000) * ISR * (1-Leakage) * Hours * WHFe</w:t>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p>
    <w:p w14:paraId="0EF05884" w14:textId="77777777" w:rsidR="00841F99" w:rsidRDefault="00841F99" w:rsidP="00841F99">
      <w:pPr>
        <w:ind w:left="720" w:hanging="720"/>
        <w:rPr>
          <w:rFonts w:cstheme="minorHAnsi"/>
          <w:noProof/>
        </w:rPr>
      </w:pPr>
      <w:r>
        <w:rPr>
          <w:rFonts w:cstheme="minorHAnsi"/>
          <w:noProof/>
        </w:rPr>
        <w:t>Where:</w:t>
      </w:r>
    </w:p>
    <w:p w14:paraId="35806EC9" w14:textId="77777777" w:rsidR="00841F99" w:rsidRDefault="00841F99" w:rsidP="00841F99">
      <w:pPr>
        <w:ind w:left="720"/>
        <w:rPr>
          <w:rFonts w:cstheme="minorHAnsi"/>
          <w:noProof/>
        </w:rPr>
      </w:pPr>
      <w:r>
        <w:rPr>
          <w:rFonts w:cstheme="minorHAnsi"/>
          <w:noProof/>
        </w:rPr>
        <w:t>WattsBase</w:t>
      </w:r>
      <w:r>
        <w:rPr>
          <w:rFonts w:cstheme="minorHAnsi"/>
          <w:noProof/>
        </w:rPr>
        <w:tab/>
        <w:t>= Based on lumens of CFL bulb and program year installed:</w:t>
      </w:r>
    </w:p>
    <w:tbl>
      <w:tblPr>
        <w:tblW w:w="0" w:type="auto"/>
        <w:tblInd w:w="2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1610"/>
        <w:gridCol w:w="1720"/>
        <w:gridCol w:w="1757"/>
      </w:tblGrid>
      <w:tr w:rsidR="00841F99" w:rsidRPr="0077765A" w14:paraId="566FA4A0" w14:textId="77777777" w:rsidTr="00841F99">
        <w:trPr>
          <w:trHeight w:val="735"/>
          <w:tblHeader/>
        </w:trPr>
        <w:tc>
          <w:tcPr>
            <w:tcW w:w="16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B26DCA7" w14:textId="77777777" w:rsidR="00841F99" w:rsidRPr="0077765A" w:rsidRDefault="00841F99" w:rsidP="00841F99">
            <w:pPr>
              <w:jc w:val="center"/>
              <w:rPr>
                <w:b/>
                <w:color w:val="FFFFFF" w:themeColor="background1"/>
              </w:rPr>
            </w:pPr>
            <w:r w:rsidRPr="0077765A">
              <w:rPr>
                <w:b/>
                <w:color w:val="FFFFFF" w:themeColor="background1"/>
              </w:rPr>
              <w:t>Minimum Lumens</w:t>
            </w:r>
          </w:p>
        </w:tc>
        <w:tc>
          <w:tcPr>
            <w:tcW w:w="17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CEBBF05" w14:textId="77777777" w:rsidR="00841F99" w:rsidRPr="0077765A" w:rsidRDefault="00841F99" w:rsidP="00841F99">
            <w:pPr>
              <w:jc w:val="center"/>
              <w:rPr>
                <w:b/>
                <w:color w:val="FFFFFF" w:themeColor="background1"/>
              </w:rPr>
            </w:pPr>
            <w:r w:rsidRPr="0077765A">
              <w:rPr>
                <w:b/>
                <w:color w:val="FFFFFF" w:themeColor="background1"/>
              </w:rPr>
              <w:t>Maximum Lumens</w:t>
            </w:r>
          </w:p>
        </w:tc>
        <w:tc>
          <w:tcPr>
            <w:tcW w:w="175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B0C002D" w14:textId="77777777" w:rsidR="00841F99" w:rsidRPr="0077765A" w:rsidRDefault="00841F99" w:rsidP="00841F99">
            <w:pPr>
              <w:jc w:val="center"/>
              <w:rPr>
                <w:b/>
                <w:color w:val="FFFFFF" w:themeColor="background1"/>
              </w:rPr>
            </w:pPr>
            <w:r w:rsidRPr="0077765A">
              <w:rPr>
                <w:b/>
                <w:color w:val="FFFFFF" w:themeColor="background1"/>
              </w:rPr>
              <w:t>Incandescent Equivalent</w:t>
            </w:r>
            <w:r>
              <w:rPr>
                <w:b/>
                <w:color w:val="FFFFFF" w:themeColor="background1"/>
              </w:rPr>
              <w:t xml:space="preserve">         </w:t>
            </w:r>
            <w:r w:rsidRPr="0077765A">
              <w:rPr>
                <w:b/>
                <w:color w:val="FFFFFF" w:themeColor="background1"/>
              </w:rPr>
              <w:t>Post-EISA 2007</w:t>
            </w:r>
            <w:r>
              <w:rPr>
                <w:b/>
                <w:color w:val="FFFFFF" w:themeColor="background1"/>
              </w:rPr>
              <w:t xml:space="preserve"> </w:t>
            </w:r>
            <w:r w:rsidRPr="0077765A">
              <w:rPr>
                <w:b/>
                <w:color w:val="FFFFFF" w:themeColor="background1"/>
              </w:rPr>
              <w:t>(WattsBase)</w:t>
            </w:r>
          </w:p>
        </w:tc>
      </w:tr>
      <w:tr w:rsidR="00841F99" w:rsidRPr="0077765A" w14:paraId="01F68525" w14:textId="77777777" w:rsidTr="00841F99">
        <w:trPr>
          <w:trHeight w:val="305"/>
        </w:trPr>
        <w:tc>
          <w:tcPr>
            <w:tcW w:w="1610" w:type="dxa"/>
            <w:tcBorders>
              <w:top w:val="single" w:sz="4" w:space="0" w:color="auto"/>
              <w:left w:val="single" w:sz="4" w:space="0" w:color="auto"/>
              <w:bottom w:val="single" w:sz="4" w:space="0" w:color="auto"/>
              <w:right w:val="single" w:sz="4" w:space="0" w:color="auto"/>
            </w:tcBorders>
            <w:hideMark/>
          </w:tcPr>
          <w:p w14:paraId="140B65A5" w14:textId="77777777" w:rsidR="00841F99" w:rsidRPr="0077765A" w:rsidRDefault="00841F99" w:rsidP="00841F99">
            <w:pPr>
              <w:jc w:val="center"/>
              <w:rPr>
                <w:rFonts w:eastAsiaTheme="minorHAnsi"/>
              </w:rPr>
            </w:pPr>
            <w:r w:rsidRPr="0077765A">
              <w:rPr>
                <w:rFonts w:eastAsiaTheme="minorHAnsi"/>
              </w:rPr>
              <w:t>5280</w:t>
            </w:r>
          </w:p>
        </w:tc>
        <w:tc>
          <w:tcPr>
            <w:tcW w:w="1720" w:type="dxa"/>
            <w:tcBorders>
              <w:top w:val="single" w:sz="4" w:space="0" w:color="auto"/>
              <w:left w:val="single" w:sz="4" w:space="0" w:color="auto"/>
              <w:bottom w:val="single" w:sz="4" w:space="0" w:color="auto"/>
              <w:right w:val="single" w:sz="4" w:space="0" w:color="auto"/>
            </w:tcBorders>
            <w:hideMark/>
          </w:tcPr>
          <w:p w14:paraId="1447246A" w14:textId="77777777" w:rsidR="00841F99" w:rsidRPr="0077765A" w:rsidRDefault="00841F99" w:rsidP="00841F99">
            <w:pPr>
              <w:jc w:val="center"/>
              <w:rPr>
                <w:rFonts w:eastAsiaTheme="minorHAnsi"/>
              </w:rPr>
            </w:pPr>
            <w:r w:rsidRPr="0077765A">
              <w:rPr>
                <w:rFonts w:eastAsiaTheme="minorHAnsi"/>
              </w:rPr>
              <w:t>6209</w:t>
            </w:r>
          </w:p>
        </w:tc>
        <w:tc>
          <w:tcPr>
            <w:tcW w:w="1757" w:type="dxa"/>
            <w:tcBorders>
              <w:top w:val="single" w:sz="4" w:space="0" w:color="auto"/>
              <w:left w:val="single" w:sz="4" w:space="0" w:color="auto"/>
              <w:bottom w:val="single" w:sz="4" w:space="0" w:color="auto"/>
              <w:right w:val="single" w:sz="4" w:space="0" w:color="auto"/>
            </w:tcBorders>
            <w:hideMark/>
          </w:tcPr>
          <w:p w14:paraId="084CB633" w14:textId="77777777" w:rsidR="00841F99" w:rsidRPr="0077765A" w:rsidRDefault="00841F99" w:rsidP="00841F99">
            <w:pPr>
              <w:jc w:val="center"/>
              <w:rPr>
                <w:rFonts w:eastAsiaTheme="minorHAnsi"/>
              </w:rPr>
            </w:pPr>
            <w:r w:rsidRPr="0077765A">
              <w:rPr>
                <w:rFonts w:eastAsiaTheme="minorHAnsi"/>
              </w:rPr>
              <w:t>300</w:t>
            </w:r>
          </w:p>
        </w:tc>
      </w:tr>
      <w:tr w:rsidR="00841F99" w:rsidRPr="0077765A" w14:paraId="7B017558" w14:textId="77777777" w:rsidTr="00841F99">
        <w:trPr>
          <w:trHeight w:val="305"/>
        </w:trPr>
        <w:tc>
          <w:tcPr>
            <w:tcW w:w="1610" w:type="dxa"/>
            <w:tcBorders>
              <w:top w:val="single" w:sz="4" w:space="0" w:color="auto"/>
              <w:left w:val="single" w:sz="4" w:space="0" w:color="auto"/>
              <w:bottom w:val="single" w:sz="4" w:space="0" w:color="auto"/>
              <w:right w:val="single" w:sz="4" w:space="0" w:color="auto"/>
            </w:tcBorders>
            <w:hideMark/>
          </w:tcPr>
          <w:p w14:paraId="695E7BE9" w14:textId="77777777" w:rsidR="00841F99" w:rsidRPr="0077765A" w:rsidRDefault="00841F99" w:rsidP="00841F99">
            <w:pPr>
              <w:jc w:val="center"/>
              <w:rPr>
                <w:rFonts w:eastAsiaTheme="minorHAnsi"/>
              </w:rPr>
            </w:pPr>
            <w:r w:rsidRPr="0077765A">
              <w:rPr>
                <w:rFonts w:eastAsiaTheme="minorHAnsi"/>
              </w:rPr>
              <w:t>3000</w:t>
            </w:r>
          </w:p>
        </w:tc>
        <w:tc>
          <w:tcPr>
            <w:tcW w:w="1720" w:type="dxa"/>
            <w:tcBorders>
              <w:top w:val="single" w:sz="4" w:space="0" w:color="auto"/>
              <w:left w:val="single" w:sz="4" w:space="0" w:color="auto"/>
              <w:bottom w:val="single" w:sz="4" w:space="0" w:color="auto"/>
              <w:right w:val="single" w:sz="4" w:space="0" w:color="auto"/>
            </w:tcBorders>
            <w:hideMark/>
          </w:tcPr>
          <w:p w14:paraId="68C47E93" w14:textId="77777777" w:rsidR="00841F99" w:rsidRPr="0077765A" w:rsidRDefault="00841F99" w:rsidP="00841F99">
            <w:pPr>
              <w:jc w:val="center"/>
              <w:rPr>
                <w:rFonts w:eastAsiaTheme="minorHAnsi"/>
              </w:rPr>
            </w:pPr>
            <w:r w:rsidRPr="0077765A">
              <w:rPr>
                <w:rFonts w:eastAsiaTheme="minorHAnsi"/>
              </w:rPr>
              <w:t>5279</w:t>
            </w:r>
          </w:p>
        </w:tc>
        <w:tc>
          <w:tcPr>
            <w:tcW w:w="1757" w:type="dxa"/>
            <w:tcBorders>
              <w:top w:val="single" w:sz="4" w:space="0" w:color="auto"/>
              <w:left w:val="single" w:sz="4" w:space="0" w:color="auto"/>
              <w:bottom w:val="single" w:sz="4" w:space="0" w:color="auto"/>
              <w:right w:val="single" w:sz="4" w:space="0" w:color="auto"/>
            </w:tcBorders>
            <w:hideMark/>
          </w:tcPr>
          <w:p w14:paraId="5538B195" w14:textId="77777777" w:rsidR="00841F99" w:rsidRPr="0077765A" w:rsidRDefault="00841F99" w:rsidP="00841F99">
            <w:pPr>
              <w:jc w:val="center"/>
              <w:rPr>
                <w:rFonts w:eastAsiaTheme="minorHAnsi"/>
              </w:rPr>
            </w:pPr>
            <w:r w:rsidRPr="0077765A">
              <w:rPr>
                <w:rFonts w:eastAsiaTheme="minorHAnsi"/>
              </w:rPr>
              <w:t>200</w:t>
            </w:r>
          </w:p>
        </w:tc>
      </w:tr>
      <w:tr w:rsidR="00841F99" w:rsidRPr="0077765A" w14:paraId="3D2AE363" w14:textId="77777777" w:rsidTr="00841F99">
        <w:trPr>
          <w:trHeight w:val="305"/>
        </w:trPr>
        <w:tc>
          <w:tcPr>
            <w:tcW w:w="1610" w:type="dxa"/>
            <w:tcBorders>
              <w:top w:val="single" w:sz="4" w:space="0" w:color="auto"/>
              <w:left w:val="single" w:sz="4" w:space="0" w:color="auto"/>
              <w:bottom w:val="single" w:sz="4" w:space="0" w:color="auto"/>
              <w:right w:val="single" w:sz="4" w:space="0" w:color="auto"/>
            </w:tcBorders>
            <w:hideMark/>
          </w:tcPr>
          <w:p w14:paraId="01FFB778" w14:textId="77777777" w:rsidR="00841F99" w:rsidRPr="0077765A" w:rsidRDefault="00841F99" w:rsidP="00841F99">
            <w:pPr>
              <w:jc w:val="center"/>
              <w:rPr>
                <w:rFonts w:eastAsiaTheme="minorHAnsi"/>
              </w:rPr>
            </w:pPr>
            <w:r w:rsidRPr="0077765A">
              <w:rPr>
                <w:rFonts w:eastAsiaTheme="minorHAnsi"/>
              </w:rPr>
              <w:t>2601</w:t>
            </w:r>
          </w:p>
        </w:tc>
        <w:tc>
          <w:tcPr>
            <w:tcW w:w="1720" w:type="dxa"/>
            <w:tcBorders>
              <w:top w:val="single" w:sz="4" w:space="0" w:color="auto"/>
              <w:left w:val="single" w:sz="4" w:space="0" w:color="auto"/>
              <w:bottom w:val="single" w:sz="4" w:space="0" w:color="auto"/>
              <w:right w:val="single" w:sz="4" w:space="0" w:color="auto"/>
            </w:tcBorders>
            <w:hideMark/>
          </w:tcPr>
          <w:p w14:paraId="4A2E2BDE" w14:textId="77777777" w:rsidR="00841F99" w:rsidRPr="0077765A" w:rsidRDefault="00841F99" w:rsidP="00841F99">
            <w:pPr>
              <w:jc w:val="center"/>
              <w:rPr>
                <w:rFonts w:eastAsiaTheme="minorHAnsi"/>
              </w:rPr>
            </w:pPr>
            <w:r w:rsidRPr="0077765A">
              <w:rPr>
                <w:rFonts w:eastAsiaTheme="minorHAnsi"/>
              </w:rPr>
              <w:t>2999</w:t>
            </w:r>
          </w:p>
        </w:tc>
        <w:tc>
          <w:tcPr>
            <w:tcW w:w="1757" w:type="dxa"/>
            <w:tcBorders>
              <w:top w:val="single" w:sz="4" w:space="0" w:color="auto"/>
              <w:left w:val="single" w:sz="4" w:space="0" w:color="auto"/>
              <w:bottom w:val="single" w:sz="4" w:space="0" w:color="auto"/>
              <w:right w:val="single" w:sz="4" w:space="0" w:color="auto"/>
            </w:tcBorders>
            <w:hideMark/>
          </w:tcPr>
          <w:p w14:paraId="6855C31B" w14:textId="77777777" w:rsidR="00841F99" w:rsidRPr="0077765A" w:rsidRDefault="00841F99" w:rsidP="00841F99">
            <w:pPr>
              <w:jc w:val="center"/>
              <w:rPr>
                <w:rFonts w:eastAsiaTheme="minorHAnsi"/>
              </w:rPr>
            </w:pPr>
            <w:r w:rsidRPr="0077765A">
              <w:rPr>
                <w:rFonts w:eastAsiaTheme="minorHAnsi"/>
              </w:rPr>
              <w:t>150</w:t>
            </w:r>
          </w:p>
        </w:tc>
      </w:tr>
      <w:tr w:rsidR="00841F99" w:rsidRPr="0077765A" w14:paraId="1CB20DFF" w14:textId="77777777" w:rsidTr="00841F99">
        <w:trPr>
          <w:trHeight w:val="305"/>
        </w:trPr>
        <w:tc>
          <w:tcPr>
            <w:tcW w:w="1610" w:type="dxa"/>
            <w:tcBorders>
              <w:top w:val="single" w:sz="4" w:space="0" w:color="auto"/>
              <w:left w:val="single" w:sz="4" w:space="0" w:color="auto"/>
              <w:bottom w:val="single" w:sz="4" w:space="0" w:color="auto"/>
              <w:right w:val="single" w:sz="4" w:space="0" w:color="auto"/>
            </w:tcBorders>
            <w:hideMark/>
          </w:tcPr>
          <w:p w14:paraId="31621B1E" w14:textId="77777777" w:rsidR="00841F99" w:rsidRPr="0077765A" w:rsidRDefault="00841F99" w:rsidP="00841F99">
            <w:pPr>
              <w:jc w:val="center"/>
              <w:rPr>
                <w:rFonts w:eastAsiaTheme="minorHAnsi"/>
              </w:rPr>
            </w:pPr>
            <w:r w:rsidRPr="0077765A">
              <w:rPr>
                <w:rFonts w:eastAsiaTheme="minorHAnsi"/>
              </w:rPr>
              <w:t>1490</w:t>
            </w:r>
          </w:p>
        </w:tc>
        <w:tc>
          <w:tcPr>
            <w:tcW w:w="1720" w:type="dxa"/>
            <w:tcBorders>
              <w:top w:val="single" w:sz="4" w:space="0" w:color="auto"/>
              <w:left w:val="single" w:sz="4" w:space="0" w:color="auto"/>
              <w:bottom w:val="single" w:sz="4" w:space="0" w:color="auto"/>
              <w:right w:val="single" w:sz="4" w:space="0" w:color="auto"/>
            </w:tcBorders>
            <w:hideMark/>
          </w:tcPr>
          <w:p w14:paraId="1BB712AF" w14:textId="77777777" w:rsidR="00841F99" w:rsidRPr="0077765A" w:rsidRDefault="00841F99" w:rsidP="00841F99">
            <w:pPr>
              <w:jc w:val="center"/>
              <w:rPr>
                <w:rFonts w:eastAsiaTheme="minorHAnsi"/>
              </w:rPr>
            </w:pPr>
            <w:r w:rsidRPr="0077765A">
              <w:rPr>
                <w:rFonts w:eastAsiaTheme="minorHAnsi"/>
              </w:rPr>
              <w:t>2600</w:t>
            </w:r>
          </w:p>
        </w:tc>
        <w:tc>
          <w:tcPr>
            <w:tcW w:w="1757" w:type="dxa"/>
            <w:tcBorders>
              <w:top w:val="single" w:sz="4" w:space="0" w:color="auto"/>
              <w:left w:val="single" w:sz="4" w:space="0" w:color="auto"/>
              <w:bottom w:val="single" w:sz="4" w:space="0" w:color="auto"/>
              <w:right w:val="single" w:sz="4" w:space="0" w:color="auto"/>
            </w:tcBorders>
            <w:hideMark/>
          </w:tcPr>
          <w:p w14:paraId="595493AC" w14:textId="77777777" w:rsidR="00841F99" w:rsidRPr="0077765A" w:rsidRDefault="00841F99" w:rsidP="00841F99">
            <w:pPr>
              <w:jc w:val="center"/>
              <w:rPr>
                <w:rFonts w:eastAsiaTheme="minorHAnsi"/>
              </w:rPr>
            </w:pPr>
            <w:r w:rsidRPr="0077765A">
              <w:rPr>
                <w:rFonts w:eastAsiaTheme="minorHAnsi"/>
              </w:rPr>
              <w:t>72</w:t>
            </w:r>
          </w:p>
        </w:tc>
      </w:tr>
      <w:tr w:rsidR="00841F99" w:rsidRPr="0077765A" w14:paraId="586F4E0A" w14:textId="77777777" w:rsidTr="00841F99">
        <w:trPr>
          <w:trHeight w:val="305"/>
        </w:trPr>
        <w:tc>
          <w:tcPr>
            <w:tcW w:w="1610" w:type="dxa"/>
            <w:tcBorders>
              <w:top w:val="single" w:sz="4" w:space="0" w:color="auto"/>
              <w:left w:val="single" w:sz="4" w:space="0" w:color="auto"/>
              <w:bottom w:val="single" w:sz="4" w:space="0" w:color="auto"/>
              <w:right w:val="single" w:sz="4" w:space="0" w:color="auto"/>
            </w:tcBorders>
            <w:hideMark/>
          </w:tcPr>
          <w:p w14:paraId="75CFA150" w14:textId="77777777" w:rsidR="00841F99" w:rsidRPr="0077765A" w:rsidRDefault="00841F99" w:rsidP="00841F99">
            <w:pPr>
              <w:jc w:val="center"/>
              <w:rPr>
                <w:rFonts w:eastAsiaTheme="minorHAnsi"/>
              </w:rPr>
            </w:pPr>
            <w:r w:rsidRPr="0077765A">
              <w:rPr>
                <w:rFonts w:eastAsiaTheme="minorHAnsi"/>
              </w:rPr>
              <w:t>1050</w:t>
            </w:r>
          </w:p>
        </w:tc>
        <w:tc>
          <w:tcPr>
            <w:tcW w:w="1720" w:type="dxa"/>
            <w:tcBorders>
              <w:top w:val="single" w:sz="4" w:space="0" w:color="auto"/>
              <w:left w:val="single" w:sz="4" w:space="0" w:color="auto"/>
              <w:bottom w:val="single" w:sz="4" w:space="0" w:color="auto"/>
              <w:right w:val="single" w:sz="4" w:space="0" w:color="auto"/>
            </w:tcBorders>
            <w:hideMark/>
          </w:tcPr>
          <w:p w14:paraId="396C6450" w14:textId="77777777" w:rsidR="00841F99" w:rsidRPr="0077765A" w:rsidRDefault="00841F99" w:rsidP="00841F99">
            <w:pPr>
              <w:jc w:val="center"/>
              <w:rPr>
                <w:rFonts w:eastAsiaTheme="minorHAnsi"/>
              </w:rPr>
            </w:pPr>
            <w:r w:rsidRPr="0077765A">
              <w:rPr>
                <w:rFonts w:eastAsiaTheme="minorHAnsi"/>
              </w:rPr>
              <w:t>1489</w:t>
            </w:r>
          </w:p>
        </w:tc>
        <w:tc>
          <w:tcPr>
            <w:tcW w:w="1757" w:type="dxa"/>
            <w:tcBorders>
              <w:top w:val="single" w:sz="4" w:space="0" w:color="auto"/>
              <w:left w:val="single" w:sz="4" w:space="0" w:color="auto"/>
              <w:bottom w:val="single" w:sz="4" w:space="0" w:color="auto"/>
              <w:right w:val="single" w:sz="4" w:space="0" w:color="auto"/>
            </w:tcBorders>
            <w:hideMark/>
          </w:tcPr>
          <w:p w14:paraId="0E511A6C" w14:textId="77777777" w:rsidR="00841F99" w:rsidRPr="0077765A" w:rsidRDefault="00841F99" w:rsidP="00841F99">
            <w:pPr>
              <w:jc w:val="center"/>
              <w:rPr>
                <w:rFonts w:eastAsiaTheme="minorHAnsi"/>
              </w:rPr>
            </w:pPr>
            <w:r w:rsidRPr="0077765A">
              <w:rPr>
                <w:rFonts w:eastAsiaTheme="minorHAnsi"/>
              </w:rPr>
              <w:t>53</w:t>
            </w:r>
          </w:p>
        </w:tc>
      </w:tr>
      <w:tr w:rsidR="00841F99" w:rsidRPr="0077765A" w14:paraId="5222D171" w14:textId="77777777" w:rsidTr="00841F99">
        <w:trPr>
          <w:trHeight w:val="305"/>
        </w:trPr>
        <w:tc>
          <w:tcPr>
            <w:tcW w:w="1610" w:type="dxa"/>
            <w:tcBorders>
              <w:top w:val="single" w:sz="4" w:space="0" w:color="auto"/>
              <w:left w:val="single" w:sz="4" w:space="0" w:color="auto"/>
              <w:bottom w:val="single" w:sz="4" w:space="0" w:color="auto"/>
              <w:right w:val="single" w:sz="4" w:space="0" w:color="auto"/>
            </w:tcBorders>
            <w:hideMark/>
          </w:tcPr>
          <w:p w14:paraId="4111C74D" w14:textId="77777777" w:rsidR="00841F99" w:rsidRPr="0077765A" w:rsidRDefault="00841F99" w:rsidP="00841F99">
            <w:pPr>
              <w:jc w:val="center"/>
              <w:rPr>
                <w:rFonts w:eastAsiaTheme="minorHAnsi"/>
              </w:rPr>
            </w:pPr>
            <w:r w:rsidRPr="0077765A">
              <w:rPr>
                <w:rFonts w:eastAsiaTheme="minorHAnsi"/>
              </w:rPr>
              <w:t>750</w:t>
            </w:r>
          </w:p>
        </w:tc>
        <w:tc>
          <w:tcPr>
            <w:tcW w:w="1720" w:type="dxa"/>
            <w:tcBorders>
              <w:top w:val="single" w:sz="4" w:space="0" w:color="auto"/>
              <w:left w:val="single" w:sz="4" w:space="0" w:color="auto"/>
              <w:bottom w:val="single" w:sz="4" w:space="0" w:color="auto"/>
              <w:right w:val="single" w:sz="4" w:space="0" w:color="auto"/>
            </w:tcBorders>
            <w:hideMark/>
          </w:tcPr>
          <w:p w14:paraId="62179D80" w14:textId="77777777" w:rsidR="00841F99" w:rsidRPr="0077765A" w:rsidRDefault="00841F99" w:rsidP="00841F99">
            <w:pPr>
              <w:jc w:val="center"/>
              <w:rPr>
                <w:rFonts w:eastAsiaTheme="minorHAnsi"/>
              </w:rPr>
            </w:pPr>
            <w:r w:rsidRPr="0077765A">
              <w:rPr>
                <w:rFonts w:eastAsiaTheme="minorHAnsi"/>
              </w:rPr>
              <w:t>1049</w:t>
            </w:r>
          </w:p>
        </w:tc>
        <w:tc>
          <w:tcPr>
            <w:tcW w:w="1757" w:type="dxa"/>
            <w:tcBorders>
              <w:top w:val="single" w:sz="4" w:space="0" w:color="auto"/>
              <w:left w:val="single" w:sz="4" w:space="0" w:color="auto"/>
              <w:bottom w:val="single" w:sz="4" w:space="0" w:color="auto"/>
              <w:right w:val="single" w:sz="4" w:space="0" w:color="auto"/>
            </w:tcBorders>
            <w:hideMark/>
          </w:tcPr>
          <w:p w14:paraId="3F02311C" w14:textId="77777777" w:rsidR="00841F99" w:rsidRPr="0077765A" w:rsidRDefault="00841F99" w:rsidP="00841F99">
            <w:pPr>
              <w:jc w:val="center"/>
              <w:rPr>
                <w:rFonts w:eastAsiaTheme="minorHAnsi"/>
              </w:rPr>
            </w:pPr>
            <w:r w:rsidRPr="0077765A">
              <w:rPr>
                <w:rFonts w:eastAsiaTheme="minorHAnsi"/>
              </w:rPr>
              <w:t>43</w:t>
            </w:r>
          </w:p>
        </w:tc>
      </w:tr>
      <w:tr w:rsidR="00841F99" w:rsidRPr="0077765A" w14:paraId="0082B6E2" w14:textId="77777777" w:rsidTr="00841F99">
        <w:trPr>
          <w:trHeight w:val="305"/>
        </w:trPr>
        <w:tc>
          <w:tcPr>
            <w:tcW w:w="1610" w:type="dxa"/>
            <w:tcBorders>
              <w:top w:val="single" w:sz="4" w:space="0" w:color="auto"/>
              <w:left w:val="single" w:sz="4" w:space="0" w:color="auto"/>
              <w:bottom w:val="single" w:sz="4" w:space="0" w:color="auto"/>
              <w:right w:val="single" w:sz="4" w:space="0" w:color="auto"/>
            </w:tcBorders>
            <w:hideMark/>
          </w:tcPr>
          <w:p w14:paraId="1CC9C6D3" w14:textId="77777777" w:rsidR="00841F99" w:rsidRPr="0077765A" w:rsidRDefault="00841F99" w:rsidP="00841F99">
            <w:pPr>
              <w:jc w:val="center"/>
              <w:rPr>
                <w:rFonts w:eastAsiaTheme="minorHAnsi"/>
              </w:rPr>
            </w:pPr>
            <w:r w:rsidRPr="0077765A">
              <w:rPr>
                <w:rFonts w:eastAsiaTheme="minorHAnsi"/>
              </w:rPr>
              <w:lastRenderedPageBreak/>
              <w:t>310</w:t>
            </w:r>
          </w:p>
        </w:tc>
        <w:tc>
          <w:tcPr>
            <w:tcW w:w="1720" w:type="dxa"/>
            <w:tcBorders>
              <w:top w:val="single" w:sz="4" w:space="0" w:color="auto"/>
              <w:left w:val="single" w:sz="4" w:space="0" w:color="auto"/>
              <w:bottom w:val="single" w:sz="4" w:space="0" w:color="auto"/>
              <w:right w:val="single" w:sz="4" w:space="0" w:color="auto"/>
            </w:tcBorders>
            <w:hideMark/>
          </w:tcPr>
          <w:p w14:paraId="03DD6047" w14:textId="77777777" w:rsidR="00841F99" w:rsidRPr="0077765A" w:rsidRDefault="00841F99" w:rsidP="00841F99">
            <w:pPr>
              <w:jc w:val="center"/>
              <w:rPr>
                <w:rFonts w:eastAsiaTheme="minorHAnsi"/>
              </w:rPr>
            </w:pPr>
            <w:r w:rsidRPr="0077765A">
              <w:rPr>
                <w:rFonts w:eastAsiaTheme="minorHAnsi"/>
              </w:rPr>
              <w:t>749</w:t>
            </w:r>
          </w:p>
        </w:tc>
        <w:tc>
          <w:tcPr>
            <w:tcW w:w="1757" w:type="dxa"/>
            <w:tcBorders>
              <w:top w:val="single" w:sz="4" w:space="0" w:color="auto"/>
              <w:left w:val="single" w:sz="4" w:space="0" w:color="auto"/>
              <w:bottom w:val="single" w:sz="4" w:space="0" w:color="auto"/>
              <w:right w:val="single" w:sz="4" w:space="0" w:color="auto"/>
            </w:tcBorders>
            <w:hideMark/>
          </w:tcPr>
          <w:p w14:paraId="5EC32C2E" w14:textId="77777777" w:rsidR="00841F99" w:rsidRPr="0077765A" w:rsidRDefault="00841F99" w:rsidP="00841F99">
            <w:pPr>
              <w:jc w:val="center"/>
              <w:rPr>
                <w:rFonts w:eastAsiaTheme="minorHAnsi"/>
              </w:rPr>
            </w:pPr>
            <w:r w:rsidRPr="0077765A">
              <w:rPr>
                <w:rFonts w:eastAsiaTheme="minorHAnsi"/>
              </w:rPr>
              <w:t>29</w:t>
            </w:r>
          </w:p>
        </w:tc>
      </w:tr>
      <w:tr w:rsidR="00841F99" w:rsidRPr="0077765A" w14:paraId="312D59E1" w14:textId="77777777" w:rsidTr="00841F99">
        <w:trPr>
          <w:trHeight w:val="305"/>
        </w:trPr>
        <w:tc>
          <w:tcPr>
            <w:tcW w:w="1610" w:type="dxa"/>
            <w:tcBorders>
              <w:top w:val="single" w:sz="4" w:space="0" w:color="auto"/>
              <w:left w:val="single" w:sz="4" w:space="0" w:color="auto"/>
              <w:bottom w:val="single" w:sz="4" w:space="0" w:color="auto"/>
              <w:right w:val="single" w:sz="4" w:space="0" w:color="auto"/>
            </w:tcBorders>
            <w:hideMark/>
          </w:tcPr>
          <w:p w14:paraId="31AEAB3C" w14:textId="77777777" w:rsidR="00841F99" w:rsidRPr="0077765A" w:rsidRDefault="00841F99" w:rsidP="00841F99">
            <w:pPr>
              <w:jc w:val="center"/>
              <w:rPr>
                <w:rFonts w:eastAsiaTheme="minorHAnsi"/>
              </w:rPr>
            </w:pPr>
            <w:r w:rsidRPr="0077765A">
              <w:rPr>
                <w:rFonts w:eastAsiaTheme="minorHAnsi"/>
              </w:rPr>
              <w:t>250</w:t>
            </w:r>
          </w:p>
        </w:tc>
        <w:tc>
          <w:tcPr>
            <w:tcW w:w="1720" w:type="dxa"/>
            <w:tcBorders>
              <w:top w:val="single" w:sz="4" w:space="0" w:color="auto"/>
              <w:left w:val="single" w:sz="4" w:space="0" w:color="auto"/>
              <w:bottom w:val="single" w:sz="4" w:space="0" w:color="auto"/>
              <w:right w:val="single" w:sz="4" w:space="0" w:color="auto"/>
            </w:tcBorders>
            <w:hideMark/>
          </w:tcPr>
          <w:p w14:paraId="14EBD9F1" w14:textId="77777777" w:rsidR="00841F99" w:rsidRPr="0077765A" w:rsidRDefault="00841F99" w:rsidP="00841F99">
            <w:pPr>
              <w:jc w:val="center"/>
              <w:rPr>
                <w:rFonts w:eastAsiaTheme="minorHAnsi"/>
              </w:rPr>
            </w:pPr>
            <w:r w:rsidRPr="0077765A">
              <w:rPr>
                <w:rFonts w:eastAsiaTheme="minorHAnsi"/>
              </w:rPr>
              <w:t>309</w:t>
            </w:r>
          </w:p>
        </w:tc>
        <w:tc>
          <w:tcPr>
            <w:tcW w:w="1757" w:type="dxa"/>
            <w:tcBorders>
              <w:top w:val="single" w:sz="4" w:space="0" w:color="auto"/>
              <w:left w:val="single" w:sz="4" w:space="0" w:color="auto"/>
              <w:bottom w:val="single" w:sz="4" w:space="0" w:color="auto"/>
              <w:right w:val="single" w:sz="4" w:space="0" w:color="auto"/>
            </w:tcBorders>
            <w:hideMark/>
          </w:tcPr>
          <w:p w14:paraId="3714B9EC" w14:textId="77777777" w:rsidR="00841F99" w:rsidRPr="0077765A" w:rsidRDefault="00841F99" w:rsidP="00841F99">
            <w:pPr>
              <w:jc w:val="center"/>
              <w:rPr>
                <w:rFonts w:eastAsiaTheme="minorHAnsi"/>
              </w:rPr>
            </w:pPr>
            <w:r w:rsidRPr="0077765A">
              <w:rPr>
                <w:rFonts w:eastAsiaTheme="minorHAnsi"/>
              </w:rPr>
              <w:t>25</w:t>
            </w:r>
          </w:p>
        </w:tc>
      </w:tr>
    </w:tbl>
    <w:p w14:paraId="33DDE54E" w14:textId="77777777" w:rsidR="00841F99" w:rsidRDefault="00841F99" w:rsidP="00841F99">
      <w:pPr>
        <w:rPr>
          <w:rFonts w:cstheme="minorHAnsi"/>
          <w:noProof/>
        </w:rPr>
      </w:pPr>
    </w:p>
    <w:p w14:paraId="62B2AFA2" w14:textId="77777777" w:rsidR="00841F99" w:rsidRDefault="00841F99" w:rsidP="00841F99">
      <w:pPr>
        <w:ind w:left="720"/>
        <w:rPr>
          <w:rFonts w:cstheme="minorHAnsi"/>
          <w:noProof/>
        </w:rPr>
      </w:pPr>
      <w:r>
        <w:rPr>
          <w:rFonts w:cstheme="minorHAnsi"/>
          <w:noProof/>
        </w:rPr>
        <w:t>WattsEE</w:t>
      </w:r>
      <w:r>
        <w:rPr>
          <w:rFonts w:cstheme="minorHAnsi"/>
          <w:noProof/>
        </w:rPr>
        <w:tab/>
      </w:r>
      <w:r>
        <w:rPr>
          <w:rFonts w:cstheme="minorHAnsi"/>
          <w:noProof/>
        </w:rPr>
        <w:tab/>
        <w:t>= Actual wattage of CFL purchased / installed</w:t>
      </w:r>
    </w:p>
    <w:p w14:paraId="7C08D2EF" w14:textId="77777777" w:rsidR="00841F99" w:rsidRDefault="00841F99" w:rsidP="00841F99">
      <w:pPr>
        <w:ind w:left="720"/>
        <w:rPr>
          <w:rFonts w:cstheme="minorHAnsi"/>
          <w:noProof/>
        </w:rPr>
      </w:pPr>
      <w:r>
        <w:rPr>
          <w:rFonts w:cstheme="minorHAnsi"/>
          <w:noProof/>
        </w:rPr>
        <w:t>ISR</w:t>
      </w:r>
      <w:r>
        <w:rPr>
          <w:rFonts w:cstheme="minorHAnsi"/>
          <w:noProof/>
        </w:rPr>
        <w:tab/>
        <w:t xml:space="preserve"> </w:t>
      </w:r>
      <w:r>
        <w:rPr>
          <w:rFonts w:cstheme="minorHAnsi"/>
          <w:noProof/>
        </w:rPr>
        <w:tab/>
        <w:t>= In Service Rate, the percentage of units rebated that are actually in service.</w:t>
      </w:r>
    </w:p>
    <w:tbl>
      <w:tblPr>
        <w:tblStyle w:val="TableGrid"/>
        <w:tblW w:w="7835" w:type="dxa"/>
        <w:jc w:val="center"/>
        <w:tblLook w:val="04A0" w:firstRow="1" w:lastRow="0" w:firstColumn="1" w:lastColumn="0" w:noHBand="0" w:noVBand="1"/>
      </w:tblPr>
      <w:tblGrid>
        <w:gridCol w:w="1040"/>
        <w:gridCol w:w="1838"/>
        <w:gridCol w:w="1180"/>
        <w:gridCol w:w="1267"/>
        <w:gridCol w:w="1267"/>
        <w:gridCol w:w="1243"/>
        <w:tblGridChange w:id="6852">
          <w:tblGrid>
            <w:gridCol w:w="1040"/>
            <w:gridCol w:w="1838"/>
            <w:gridCol w:w="1180"/>
            <w:gridCol w:w="1267"/>
            <w:gridCol w:w="1267"/>
            <w:gridCol w:w="1243"/>
          </w:tblGrid>
        </w:tblGridChange>
      </w:tblGrid>
      <w:tr w:rsidR="00841F99" w:rsidRPr="0077765A" w14:paraId="485B8C83" w14:textId="77777777" w:rsidTr="00841F99">
        <w:trPr>
          <w:tblHeader/>
          <w:jc w:val="center"/>
        </w:trPr>
        <w:tc>
          <w:tcPr>
            <w:tcW w:w="2878"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991090A" w14:textId="77777777" w:rsidR="00841F99" w:rsidRPr="0077765A" w:rsidRDefault="00841F99" w:rsidP="00841F99">
            <w:pPr>
              <w:jc w:val="center"/>
              <w:rPr>
                <w:rFonts w:asciiTheme="minorHAnsi" w:hAnsiTheme="minorHAnsi"/>
                <w:b/>
                <w:color w:val="FFFFFF" w:themeColor="background1"/>
                <w:szCs w:val="22"/>
              </w:rPr>
            </w:pPr>
            <w:r w:rsidRPr="0077765A">
              <w:rPr>
                <w:rFonts w:asciiTheme="minorHAnsi" w:hAnsiTheme="minorHAnsi"/>
                <w:b/>
                <w:color w:val="FFFFFF" w:themeColor="background1"/>
              </w:rPr>
              <w:t>Program</w:t>
            </w:r>
          </w:p>
        </w:tc>
        <w:tc>
          <w:tcPr>
            <w:tcW w:w="118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C14CC54" w14:textId="77777777" w:rsidR="00841F99" w:rsidRPr="0077765A" w:rsidRDefault="00841F99" w:rsidP="00841F99">
            <w:pPr>
              <w:jc w:val="center"/>
              <w:rPr>
                <w:rFonts w:asciiTheme="minorHAnsi" w:hAnsiTheme="minorHAnsi"/>
                <w:b/>
                <w:color w:val="FFFFFF" w:themeColor="background1"/>
              </w:rPr>
            </w:pPr>
            <w:r w:rsidRPr="0077765A">
              <w:rPr>
                <w:rFonts w:asciiTheme="minorHAnsi" w:hAnsiTheme="minorHAnsi"/>
                <w:b/>
                <w:color w:val="FFFFFF" w:themeColor="background1"/>
              </w:rPr>
              <w:t>Weighted Average 1st Year In Service Rate (ISR)</w:t>
            </w:r>
          </w:p>
        </w:tc>
        <w:tc>
          <w:tcPr>
            <w:tcW w:w="126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4EF8A8E" w14:textId="77777777" w:rsidR="00841F99" w:rsidRPr="0077765A" w:rsidRDefault="00841F99" w:rsidP="00841F99">
            <w:pPr>
              <w:jc w:val="center"/>
              <w:rPr>
                <w:rFonts w:asciiTheme="minorHAnsi" w:hAnsiTheme="minorHAnsi"/>
                <w:b/>
                <w:color w:val="FFFFFF" w:themeColor="background1"/>
              </w:rPr>
            </w:pPr>
            <w:r w:rsidRPr="0077765A">
              <w:rPr>
                <w:rFonts w:asciiTheme="minorHAnsi" w:hAnsiTheme="minorHAnsi"/>
                <w:b/>
                <w:color w:val="FFFFFF" w:themeColor="background1"/>
              </w:rPr>
              <w:t>2nd year Installations</w:t>
            </w:r>
          </w:p>
        </w:tc>
        <w:tc>
          <w:tcPr>
            <w:tcW w:w="126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4A353D7" w14:textId="77777777" w:rsidR="00841F99" w:rsidRPr="0077765A" w:rsidRDefault="00841F99" w:rsidP="00841F99">
            <w:pPr>
              <w:jc w:val="center"/>
              <w:rPr>
                <w:rFonts w:asciiTheme="minorHAnsi" w:hAnsiTheme="minorHAnsi"/>
                <w:b/>
                <w:color w:val="FFFFFF" w:themeColor="background1"/>
              </w:rPr>
            </w:pPr>
            <w:r w:rsidRPr="0077765A">
              <w:rPr>
                <w:rFonts w:asciiTheme="minorHAnsi" w:hAnsiTheme="minorHAnsi"/>
                <w:b/>
                <w:color w:val="FFFFFF" w:themeColor="background1"/>
              </w:rPr>
              <w:t>3rd year Installations</w:t>
            </w:r>
          </w:p>
        </w:tc>
        <w:tc>
          <w:tcPr>
            <w:tcW w:w="124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8D401F3" w14:textId="77777777" w:rsidR="00841F99" w:rsidRPr="0077765A" w:rsidRDefault="00841F99" w:rsidP="00841F99">
            <w:pPr>
              <w:jc w:val="center"/>
              <w:rPr>
                <w:rFonts w:asciiTheme="minorHAnsi" w:hAnsiTheme="minorHAnsi"/>
                <w:b/>
                <w:color w:val="FFFFFF" w:themeColor="background1"/>
              </w:rPr>
            </w:pPr>
            <w:r w:rsidRPr="0077765A">
              <w:rPr>
                <w:rFonts w:asciiTheme="minorHAnsi" w:hAnsiTheme="minorHAnsi"/>
                <w:b/>
                <w:color w:val="FFFFFF" w:themeColor="background1"/>
              </w:rPr>
              <w:t>Final Lifetime In Service Rate</w:t>
            </w:r>
          </w:p>
        </w:tc>
      </w:tr>
      <w:tr w:rsidR="00841F99" w:rsidRPr="0077765A" w14:paraId="1B9819ED" w14:textId="77777777" w:rsidTr="00841F99">
        <w:trPr>
          <w:trHeight w:val="467"/>
          <w:jc w:val="center"/>
        </w:trPr>
        <w:tc>
          <w:tcPr>
            <w:tcW w:w="2878" w:type="dxa"/>
            <w:gridSpan w:val="2"/>
            <w:tcBorders>
              <w:top w:val="single" w:sz="4" w:space="0" w:color="auto"/>
              <w:left w:val="single" w:sz="4" w:space="0" w:color="auto"/>
              <w:bottom w:val="single" w:sz="4" w:space="0" w:color="auto"/>
              <w:right w:val="single" w:sz="4" w:space="0" w:color="auto"/>
            </w:tcBorders>
            <w:vAlign w:val="center"/>
            <w:hideMark/>
          </w:tcPr>
          <w:p w14:paraId="7B2A5122" w14:textId="77777777" w:rsidR="00841F99" w:rsidRPr="0077765A" w:rsidRDefault="00841F99" w:rsidP="00841F99">
            <w:pPr>
              <w:rPr>
                <w:rFonts w:asciiTheme="minorHAnsi" w:hAnsiTheme="minorHAnsi"/>
              </w:rPr>
            </w:pPr>
            <w:r w:rsidRPr="0077765A">
              <w:rPr>
                <w:rFonts w:asciiTheme="minorHAnsi" w:hAnsiTheme="minorHAnsi"/>
              </w:rPr>
              <w:t xml:space="preserve">Retail (Time of Sale) </w:t>
            </w:r>
          </w:p>
        </w:tc>
        <w:tc>
          <w:tcPr>
            <w:tcW w:w="1180" w:type="dxa"/>
            <w:tcBorders>
              <w:top w:val="single" w:sz="4" w:space="0" w:color="auto"/>
              <w:left w:val="single" w:sz="4" w:space="0" w:color="auto"/>
              <w:bottom w:val="single" w:sz="4" w:space="0" w:color="auto"/>
              <w:right w:val="single" w:sz="4" w:space="0" w:color="auto"/>
            </w:tcBorders>
            <w:vAlign w:val="center"/>
            <w:hideMark/>
          </w:tcPr>
          <w:p w14:paraId="21777380" w14:textId="77777777" w:rsidR="00841F99" w:rsidRPr="0077765A" w:rsidRDefault="00841F99" w:rsidP="00841F99">
            <w:pPr>
              <w:jc w:val="center"/>
              <w:rPr>
                <w:rFonts w:asciiTheme="minorHAnsi" w:hAnsiTheme="minorHAnsi"/>
                <w:szCs w:val="22"/>
              </w:rPr>
            </w:pPr>
            <w:r w:rsidRPr="0077765A">
              <w:rPr>
                <w:rFonts w:asciiTheme="minorHAnsi" w:hAnsiTheme="minorHAnsi"/>
              </w:rPr>
              <w:t>73.2%</w:t>
            </w:r>
            <w:r w:rsidRPr="00B66B0F">
              <w:rPr>
                <w:rFonts w:asciiTheme="minorHAnsi" w:eastAsiaTheme="majorEastAsia" w:hAnsiTheme="minorHAnsi"/>
                <w:vertAlign w:val="superscript"/>
              </w:rPr>
              <w:footnoteReference w:id="635"/>
            </w:r>
          </w:p>
        </w:tc>
        <w:tc>
          <w:tcPr>
            <w:tcW w:w="1267" w:type="dxa"/>
            <w:tcBorders>
              <w:top w:val="single" w:sz="4" w:space="0" w:color="auto"/>
              <w:left w:val="single" w:sz="4" w:space="0" w:color="auto"/>
              <w:bottom w:val="single" w:sz="4" w:space="0" w:color="auto"/>
              <w:right w:val="single" w:sz="4" w:space="0" w:color="auto"/>
            </w:tcBorders>
            <w:vAlign w:val="center"/>
            <w:hideMark/>
          </w:tcPr>
          <w:p w14:paraId="7E96A992" w14:textId="77777777" w:rsidR="00841F99" w:rsidRPr="0077765A" w:rsidRDefault="00841F99" w:rsidP="00841F99">
            <w:pPr>
              <w:jc w:val="center"/>
              <w:rPr>
                <w:rFonts w:asciiTheme="minorHAnsi" w:hAnsiTheme="minorHAnsi"/>
                <w:szCs w:val="22"/>
              </w:rPr>
            </w:pPr>
            <w:r w:rsidRPr="0077765A">
              <w:rPr>
                <w:rFonts w:asciiTheme="minorHAnsi" w:hAnsiTheme="minorHAnsi"/>
              </w:rPr>
              <w:t>13.4%</w:t>
            </w:r>
          </w:p>
        </w:tc>
        <w:tc>
          <w:tcPr>
            <w:tcW w:w="1267" w:type="dxa"/>
            <w:tcBorders>
              <w:top w:val="single" w:sz="4" w:space="0" w:color="auto"/>
              <w:left w:val="single" w:sz="4" w:space="0" w:color="auto"/>
              <w:bottom w:val="single" w:sz="4" w:space="0" w:color="auto"/>
              <w:right w:val="single" w:sz="4" w:space="0" w:color="auto"/>
            </w:tcBorders>
            <w:vAlign w:val="center"/>
            <w:hideMark/>
          </w:tcPr>
          <w:p w14:paraId="74F44F74" w14:textId="77777777" w:rsidR="00841F99" w:rsidRPr="0077765A" w:rsidRDefault="00841F99" w:rsidP="00841F99">
            <w:pPr>
              <w:jc w:val="center"/>
              <w:rPr>
                <w:rFonts w:asciiTheme="minorHAnsi" w:hAnsiTheme="minorHAnsi"/>
                <w:szCs w:val="22"/>
              </w:rPr>
            </w:pPr>
            <w:r w:rsidRPr="0077765A">
              <w:rPr>
                <w:rFonts w:asciiTheme="minorHAnsi" w:hAnsiTheme="minorHAnsi"/>
              </w:rPr>
              <w:t>11.4%</w:t>
            </w:r>
          </w:p>
        </w:tc>
        <w:tc>
          <w:tcPr>
            <w:tcW w:w="1243" w:type="dxa"/>
            <w:tcBorders>
              <w:top w:val="single" w:sz="4" w:space="0" w:color="auto"/>
              <w:left w:val="single" w:sz="4" w:space="0" w:color="auto"/>
              <w:bottom w:val="single" w:sz="4" w:space="0" w:color="auto"/>
              <w:right w:val="single" w:sz="4" w:space="0" w:color="auto"/>
            </w:tcBorders>
            <w:vAlign w:val="center"/>
            <w:hideMark/>
          </w:tcPr>
          <w:p w14:paraId="5B991A70" w14:textId="77777777" w:rsidR="00841F99" w:rsidRPr="0077765A" w:rsidRDefault="00841F99" w:rsidP="00841F99">
            <w:pPr>
              <w:jc w:val="center"/>
              <w:rPr>
                <w:rFonts w:asciiTheme="minorHAnsi" w:hAnsiTheme="minorHAnsi"/>
                <w:szCs w:val="22"/>
              </w:rPr>
            </w:pPr>
            <w:r w:rsidRPr="0077765A">
              <w:rPr>
                <w:rFonts w:asciiTheme="minorHAnsi" w:hAnsiTheme="minorHAnsi"/>
              </w:rPr>
              <w:t>98.0%</w:t>
            </w:r>
            <w:r w:rsidRPr="00B66B0F">
              <w:rPr>
                <w:rFonts w:asciiTheme="minorHAnsi" w:eastAsiaTheme="majorEastAsia" w:hAnsiTheme="minorHAnsi"/>
                <w:vertAlign w:val="superscript"/>
              </w:rPr>
              <w:footnoteReference w:id="636"/>
            </w:r>
          </w:p>
        </w:tc>
      </w:tr>
      <w:tr w:rsidR="00841F99" w:rsidRPr="0077765A" w14:paraId="4A53C48D" w14:textId="77777777" w:rsidTr="00841F99">
        <w:trPr>
          <w:trHeight w:val="260"/>
          <w:jc w:val="center"/>
        </w:trPr>
        <w:tc>
          <w:tcPr>
            <w:tcW w:w="2878" w:type="dxa"/>
            <w:gridSpan w:val="2"/>
            <w:tcBorders>
              <w:top w:val="single" w:sz="4" w:space="0" w:color="auto"/>
              <w:left w:val="single" w:sz="4" w:space="0" w:color="auto"/>
              <w:bottom w:val="single" w:sz="4" w:space="0" w:color="auto"/>
              <w:right w:val="single" w:sz="4" w:space="0" w:color="auto"/>
            </w:tcBorders>
            <w:vAlign w:val="center"/>
            <w:hideMark/>
          </w:tcPr>
          <w:p w14:paraId="35274768" w14:textId="77777777" w:rsidR="00841F99" w:rsidRPr="0077765A" w:rsidRDefault="00841F99" w:rsidP="00841F99">
            <w:pPr>
              <w:rPr>
                <w:rFonts w:asciiTheme="minorHAnsi" w:hAnsiTheme="minorHAnsi"/>
                <w:szCs w:val="22"/>
              </w:rPr>
            </w:pPr>
            <w:r w:rsidRPr="0077765A">
              <w:rPr>
                <w:rFonts w:asciiTheme="minorHAnsi" w:hAnsiTheme="minorHAnsi"/>
              </w:rPr>
              <w:t>Direct Install</w:t>
            </w:r>
          </w:p>
        </w:tc>
        <w:tc>
          <w:tcPr>
            <w:tcW w:w="1180" w:type="dxa"/>
            <w:tcBorders>
              <w:top w:val="single" w:sz="4" w:space="0" w:color="auto"/>
              <w:left w:val="single" w:sz="4" w:space="0" w:color="auto"/>
              <w:bottom w:val="single" w:sz="4" w:space="0" w:color="auto"/>
              <w:right w:val="single" w:sz="4" w:space="0" w:color="auto"/>
            </w:tcBorders>
            <w:vAlign w:val="center"/>
            <w:hideMark/>
          </w:tcPr>
          <w:p w14:paraId="3EEB1E00" w14:textId="77777777" w:rsidR="00841F99" w:rsidRPr="0077765A" w:rsidRDefault="00841F99" w:rsidP="00841F99">
            <w:pPr>
              <w:jc w:val="center"/>
              <w:rPr>
                <w:rFonts w:asciiTheme="minorHAnsi" w:hAnsiTheme="minorHAnsi"/>
                <w:szCs w:val="22"/>
              </w:rPr>
            </w:pPr>
            <w:r w:rsidRPr="0077765A">
              <w:rPr>
                <w:rFonts w:asciiTheme="minorHAnsi" w:hAnsiTheme="minorHAnsi"/>
              </w:rPr>
              <w:t>96.9%</w:t>
            </w:r>
            <w:r w:rsidRPr="00B66B0F">
              <w:rPr>
                <w:rFonts w:asciiTheme="minorHAnsi" w:eastAsiaTheme="majorEastAsia" w:hAnsiTheme="minorHAnsi"/>
                <w:vertAlign w:val="superscript"/>
              </w:rPr>
              <w:footnoteReference w:id="637"/>
            </w:r>
          </w:p>
        </w:tc>
        <w:tc>
          <w:tcPr>
            <w:tcW w:w="12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CEAA8D6" w14:textId="77777777" w:rsidR="00841F99" w:rsidRPr="0077765A" w:rsidRDefault="00841F99" w:rsidP="00841F99">
            <w:pPr>
              <w:jc w:val="center"/>
              <w:rPr>
                <w:rFonts w:asciiTheme="minorHAnsi" w:hAnsiTheme="minorHAnsi"/>
                <w:szCs w:val="22"/>
              </w:rPr>
            </w:pPr>
          </w:p>
        </w:tc>
        <w:tc>
          <w:tcPr>
            <w:tcW w:w="12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15BF47B" w14:textId="77777777" w:rsidR="00841F99" w:rsidRPr="0077765A" w:rsidRDefault="00841F99" w:rsidP="00841F99">
            <w:pPr>
              <w:jc w:val="center"/>
              <w:rPr>
                <w:rFonts w:asciiTheme="minorHAnsi" w:hAnsiTheme="minorHAnsi"/>
                <w:szCs w:val="22"/>
              </w:rPr>
            </w:pPr>
          </w:p>
        </w:tc>
        <w:tc>
          <w:tcPr>
            <w:tcW w:w="12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FBEEB40" w14:textId="77777777" w:rsidR="00841F99" w:rsidRPr="0077765A" w:rsidRDefault="00841F99" w:rsidP="00841F99">
            <w:pPr>
              <w:jc w:val="center"/>
              <w:rPr>
                <w:rFonts w:asciiTheme="minorHAnsi" w:hAnsiTheme="minorHAnsi"/>
                <w:szCs w:val="22"/>
              </w:rPr>
            </w:pPr>
          </w:p>
        </w:tc>
      </w:tr>
      <w:tr w:rsidR="00841F99" w:rsidRPr="0077765A" w14:paraId="69B1F29D" w14:textId="77777777" w:rsidTr="00FF11A2">
        <w:tblPrEx>
          <w:tblW w:w="7835" w:type="dxa"/>
          <w:jc w:val="center"/>
          <w:tblPrExChange w:id="6853" w:author="Stephanie Baer" w:date="2016-01-21T14:05:00Z">
            <w:tblPrEx>
              <w:tblW w:w="7835" w:type="dxa"/>
              <w:jc w:val="center"/>
            </w:tblPrEx>
          </w:tblPrExChange>
        </w:tblPrEx>
        <w:trPr>
          <w:trHeight w:val="260"/>
          <w:jc w:val="center"/>
          <w:trPrChange w:id="6854" w:author="Stephanie Baer" w:date="2016-01-21T14:05:00Z">
            <w:trPr>
              <w:trHeight w:val="260"/>
              <w:jc w:val="center"/>
            </w:trPr>
          </w:trPrChange>
        </w:trPr>
        <w:tc>
          <w:tcPr>
            <w:tcW w:w="1040" w:type="dxa"/>
            <w:vMerge w:val="restart"/>
            <w:vAlign w:val="center"/>
            <w:tcPrChange w:id="6855" w:author="Stephanie Baer" w:date="2016-01-21T14:05:00Z">
              <w:tcPr>
                <w:tcW w:w="1040" w:type="dxa"/>
                <w:vMerge w:val="restart"/>
              </w:tcPr>
            </w:tcPrChange>
          </w:tcPr>
          <w:p w14:paraId="0AA827F2" w14:textId="77777777" w:rsidR="00841F99" w:rsidRPr="0077765A" w:rsidRDefault="00841F99">
            <w:pPr>
              <w:jc w:val="left"/>
              <w:rPr>
                <w:rFonts w:asciiTheme="minorHAnsi" w:hAnsiTheme="minorHAnsi"/>
                <w:szCs w:val="22"/>
              </w:rPr>
              <w:pPrChange w:id="6856" w:author="Stephanie Baer" w:date="2016-01-21T14:05:00Z">
                <w:pPr/>
              </w:pPrChange>
            </w:pPr>
            <w:r w:rsidRPr="0077765A">
              <w:rPr>
                <w:rFonts w:asciiTheme="minorHAnsi" w:hAnsiTheme="minorHAnsi"/>
              </w:rPr>
              <w:t>Efficiency Kits</w:t>
            </w:r>
            <w:r w:rsidRPr="00B66B0F">
              <w:rPr>
                <w:rFonts w:asciiTheme="minorHAnsi" w:hAnsiTheme="minorHAnsi"/>
                <w:vertAlign w:val="superscript"/>
              </w:rPr>
              <w:footnoteReference w:id="638"/>
            </w:r>
            <w:r w:rsidRPr="00B66B0F">
              <w:rPr>
                <w:rFonts w:asciiTheme="minorHAnsi" w:hAnsiTheme="minorHAnsi"/>
                <w:vertAlign w:val="superscript"/>
              </w:rPr>
              <w:t xml:space="preserve"> </w:t>
            </w:r>
          </w:p>
        </w:tc>
        <w:tc>
          <w:tcPr>
            <w:tcW w:w="1838" w:type="dxa"/>
            <w:tcPrChange w:id="6857" w:author="Stephanie Baer" w:date="2016-01-21T14:05:00Z">
              <w:tcPr>
                <w:tcW w:w="1838" w:type="dxa"/>
              </w:tcPr>
            </w:tcPrChange>
          </w:tcPr>
          <w:p w14:paraId="701136C5" w14:textId="77777777" w:rsidR="00841F99" w:rsidRPr="0077765A" w:rsidRDefault="00841F99" w:rsidP="00841F99">
            <w:pPr>
              <w:rPr>
                <w:rFonts w:asciiTheme="minorHAnsi" w:hAnsiTheme="minorHAnsi"/>
              </w:rPr>
            </w:pPr>
            <w:r w:rsidRPr="0077765A">
              <w:rPr>
                <w:rFonts w:asciiTheme="minorHAnsi" w:hAnsiTheme="minorHAnsi"/>
              </w:rPr>
              <w:t>CFL Distribution</w:t>
            </w:r>
            <w:r w:rsidRPr="00B66B0F">
              <w:rPr>
                <w:rFonts w:asciiTheme="minorHAnsi" w:hAnsiTheme="minorHAnsi"/>
                <w:vertAlign w:val="superscript"/>
              </w:rPr>
              <w:footnoteReference w:id="639"/>
            </w:r>
          </w:p>
        </w:tc>
        <w:tc>
          <w:tcPr>
            <w:tcW w:w="1180" w:type="dxa"/>
            <w:tcPrChange w:id="6858" w:author="Stephanie Baer" w:date="2016-01-21T14:05:00Z">
              <w:tcPr>
                <w:tcW w:w="1180" w:type="dxa"/>
              </w:tcPr>
            </w:tcPrChange>
          </w:tcPr>
          <w:p w14:paraId="5F6F04D2" w14:textId="77777777" w:rsidR="00841F99" w:rsidRPr="0077765A" w:rsidRDefault="00841F99" w:rsidP="00841F99">
            <w:pPr>
              <w:jc w:val="center"/>
              <w:rPr>
                <w:rFonts w:asciiTheme="minorHAnsi" w:hAnsiTheme="minorHAnsi"/>
                <w:szCs w:val="22"/>
              </w:rPr>
            </w:pPr>
            <w:r w:rsidRPr="0077765A">
              <w:rPr>
                <w:rFonts w:asciiTheme="minorHAnsi" w:hAnsiTheme="minorHAnsi"/>
              </w:rPr>
              <w:t>59%</w:t>
            </w:r>
          </w:p>
        </w:tc>
        <w:tc>
          <w:tcPr>
            <w:tcW w:w="1267" w:type="dxa"/>
            <w:shd w:val="clear" w:color="auto" w:fill="auto"/>
            <w:tcPrChange w:id="6859" w:author="Stephanie Baer" w:date="2016-01-21T14:05:00Z">
              <w:tcPr>
                <w:tcW w:w="1267" w:type="dxa"/>
                <w:shd w:val="clear" w:color="auto" w:fill="auto"/>
              </w:tcPr>
            </w:tcPrChange>
          </w:tcPr>
          <w:p w14:paraId="4118E3CD" w14:textId="77777777" w:rsidR="00841F99" w:rsidRPr="0077765A" w:rsidRDefault="00841F99" w:rsidP="00841F99">
            <w:pPr>
              <w:jc w:val="center"/>
              <w:rPr>
                <w:rFonts w:asciiTheme="minorHAnsi" w:hAnsiTheme="minorHAnsi"/>
                <w:szCs w:val="22"/>
              </w:rPr>
            </w:pPr>
            <w:r w:rsidRPr="0077765A">
              <w:rPr>
                <w:rFonts w:asciiTheme="minorHAnsi" w:hAnsiTheme="minorHAnsi"/>
              </w:rPr>
              <w:t>13%</w:t>
            </w:r>
          </w:p>
        </w:tc>
        <w:tc>
          <w:tcPr>
            <w:tcW w:w="1267" w:type="dxa"/>
            <w:shd w:val="clear" w:color="auto" w:fill="auto"/>
            <w:tcPrChange w:id="6860" w:author="Stephanie Baer" w:date="2016-01-21T14:05:00Z">
              <w:tcPr>
                <w:tcW w:w="1267" w:type="dxa"/>
                <w:shd w:val="clear" w:color="auto" w:fill="auto"/>
              </w:tcPr>
            </w:tcPrChange>
          </w:tcPr>
          <w:p w14:paraId="72E7FE72" w14:textId="77777777" w:rsidR="00841F99" w:rsidRPr="0077765A" w:rsidRDefault="00841F99" w:rsidP="00841F99">
            <w:pPr>
              <w:jc w:val="center"/>
              <w:rPr>
                <w:rFonts w:asciiTheme="minorHAnsi" w:hAnsiTheme="minorHAnsi"/>
                <w:szCs w:val="22"/>
              </w:rPr>
            </w:pPr>
            <w:r w:rsidRPr="0077765A">
              <w:rPr>
                <w:rFonts w:asciiTheme="minorHAnsi" w:hAnsiTheme="minorHAnsi"/>
              </w:rPr>
              <w:t>11%</w:t>
            </w:r>
          </w:p>
        </w:tc>
        <w:tc>
          <w:tcPr>
            <w:tcW w:w="1243" w:type="dxa"/>
            <w:shd w:val="clear" w:color="auto" w:fill="auto"/>
            <w:tcPrChange w:id="6861" w:author="Stephanie Baer" w:date="2016-01-21T14:05:00Z">
              <w:tcPr>
                <w:tcW w:w="1243" w:type="dxa"/>
                <w:shd w:val="clear" w:color="auto" w:fill="auto"/>
              </w:tcPr>
            </w:tcPrChange>
          </w:tcPr>
          <w:p w14:paraId="4919467D" w14:textId="77777777" w:rsidR="00841F99" w:rsidRPr="0077765A" w:rsidRDefault="00841F99" w:rsidP="00841F99">
            <w:pPr>
              <w:jc w:val="center"/>
              <w:rPr>
                <w:rFonts w:asciiTheme="minorHAnsi" w:hAnsiTheme="minorHAnsi"/>
                <w:szCs w:val="22"/>
              </w:rPr>
            </w:pPr>
            <w:r w:rsidRPr="0077765A">
              <w:rPr>
                <w:rFonts w:asciiTheme="minorHAnsi" w:hAnsiTheme="minorHAnsi"/>
              </w:rPr>
              <w:t>83%</w:t>
            </w:r>
          </w:p>
        </w:tc>
      </w:tr>
      <w:tr w:rsidR="00841F99" w:rsidRPr="0077765A" w14:paraId="3CF33CBA" w14:textId="77777777" w:rsidTr="00841F99">
        <w:trPr>
          <w:trHeight w:val="260"/>
          <w:jc w:val="center"/>
        </w:trPr>
        <w:tc>
          <w:tcPr>
            <w:tcW w:w="1040" w:type="dxa"/>
            <w:vMerge/>
          </w:tcPr>
          <w:p w14:paraId="6AB55CA1" w14:textId="77777777" w:rsidR="00841F99" w:rsidRPr="0077765A" w:rsidRDefault="00841F99" w:rsidP="00841F99">
            <w:pPr>
              <w:rPr>
                <w:rFonts w:asciiTheme="minorHAnsi" w:hAnsiTheme="minorHAnsi"/>
              </w:rPr>
            </w:pPr>
          </w:p>
        </w:tc>
        <w:tc>
          <w:tcPr>
            <w:tcW w:w="1838" w:type="dxa"/>
          </w:tcPr>
          <w:p w14:paraId="4AAF8665" w14:textId="77777777" w:rsidR="00841F99" w:rsidRPr="0077765A" w:rsidRDefault="00841F99" w:rsidP="00841F99">
            <w:pPr>
              <w:rPr>
                <w:rFonts w:asciiTheme="minorHAnsi" w:hAnsiTheme="minorHAnsi"/>
              </w:rPr>
            </w:pPr>
            <w:r w:rsidRPr="0077765A">
              <w:rPr>
                <w:rFonts w:asciiTheme="minorHAnsi" w:hAnsiTheme="minorHAnsi"/>
              </w:rPr>
              <w:t>School Kits</w:t>
            </w:r>
            <w:r w:rsidRPr="00B66B0F">
              <w:rPr>
                <w:rFonts w:asciiTheme="minorHAnsi" w:hAnsiTheme="minorHAnsi"/>
                <w:vertAlign w:val="superscript"/>
              </w:rPr>
              <w:footnoteReference w:id="640"/>
            </w:r>
          </w:p>
        </w:tc>
        <w:tc>
          <w:tcPr>
            <w:tcW w:w="1180" w:type="dxa"/>
          </w:tcPr>
          <w:p w14:paraId="4AC3BED6" w14:textId="77777777" w:rsidR="00841F99" w:rsidRPr="0077765A" w:rsidRDefault="00841F99" w:rsidP="00841F99">
            <w:pPr>
              <w:jc w:val="center"/>
              <w:rPr>
                <w:rFonts w:asciiTheme="minorHAnsi" w:hAnsiTheme="minorHAnsi"/>
                <w:szCs w:val="22"/>
              </w:rPr>
            </w:pPr>
            <w:r w:rsidRPr="009C362B">
              <w:rPr>
                <w:rFonts w:asciiTheme="minorHAnsi" w:hAnsiTheme="minorHAnsi"/>
              </w:rPr>
              <w:t>61%</w:t>
            </w:r>
          </w:p>
        </w:tc>
        <w:tc>
          <w:tcPr>
            <w:tcW w:w="1267" w:type="dxa"/>
            <w:shd w:val="clear" w:color="auto" w:fill="auto"/>
          </w:tcPr>
          <w:p w14:paraId="527CF208" w14:textId="77777777" w:rsidR="00841F99" w:rsidRPr="0077765A" w:rsidRDefault="00841F99" w:rsidP="00841F99">
            <w:pPr>
              <w:jc w:val="center"/>
              <w:rPr>
                <w:rFonts w:asciiTheme="minorHAnsi" w:hAnsiTheme="minorHAnsi"/>
                <w:szCs w:val="22"/>
              </w:rPr>
            </w:pPr>
            <w:r w:rsidRPr="009C362B">
              <w:rPr>
                <w:rFonts w:asciiTheme="minorHAnsi" w:hAnsiTheme="minorHAnsi"/>
              </w:rPr>
              <w:t>13%</w:t>
            </w:r>
          </w:p>
        </w:tc>
        <w:tc>
          <w:tcPr>
            <w:tcW w:w="1267" w:type="dxa"/>
            <w:shd w:val="clear" w:color="auto" w:fill="auto"/>
          </w:tcPr>
          <w:p w14:paraId="1E5DF207" w14:textId="77777777" w:rsidR="00841F99" w:rsidRPr="0077765A" w:rsidRDefault="00841F99" w:rsidP="00841F99">
            <w:pPr>
              <w:jc w:val="center"/>
              <w:rPr>
                <w:rFonts w:asciiTheme="minorHAnsi" w:hAnsiTheme="minorHAnsi"/>
                <w:szCs w:val="22"/>
              </w:rPr>
            </w:pPr>
            <w:r w:rsidRPr="009C362B">
              <w:rPr>
                <w:rFonts w:asciiTheme="minorHAnsi" w:hAnsiTheme="minorHAnsi"/>
              </w:rPr>
              <w:t>11%</w:t>
            </w:r>
          </w:p>
        </w:tc>
        <w:tc>
          <w:tcPr>
            <w:tcW w:w="1243" w:type="dxa"/>
            <w:shd w:val="clear" w:color="auto" w:fill="auto"/>
          </w:tcPr>
          <w:p w14:paraId="151AB736" w14:textId="77777777" w:rsidR="00841F99" w:rsidRPr="0077765A" w:rsidRDefault="00841F99" w:rsidP="00841F99">
            <w:pPr>
              <w:jc w:val="center"/>
              <w:rPr>
                <w:rFonts w:asciiTheme="minorHAnsi" w:hAnsiTheme="minorHAnsi"/>
                <w:szCs w:val="22"/>
              </w:rPr>
            </w:pPr>
            <w:r w:rsidRPr="009C362B">
              <w:rPr>
                <w:rFonts w:asciiTheme="minorHAnsi" w:hAnsiTheme="minorHAnsi"/>
              </w:rPr>
              <w:t>86%</w:t>
            </w:r>
          </w:p>
        </w:tc>
      </w:tr>
      <w:tr w:rsidR="00841F99" w:rsidRPr="0077765A" w14:paraId="29DEE5FD" w14:textId="77777777" w:rsidTr="00841F99">
        <w:trPr>
          <w:trHeight w:val="260"/>
          <w:jc w:val="center"/>
        </w:trPr>
        <w:tc>
          <w:tcPr>
            <w:tcW w:w="1040" w:type="dxa"/>
            <w:vMerge/>
          </w:tcPr>
          <w:p w14:paraId="5A6D888E" w14:textId="77777777" w:rsidR="00841F99" w:rsidRPr="0077765A" w:rsidRDefault="00841F99" w:rsidP="00841F99">
            <w:pPr>
              <w:rPr>
                <w:rFonts w:asciiTheme="minorHAnsi" w:hAnsiTheme="minorHAnsi"/>
              </w:rPr>
            </w:pPr>
          </w:p>
        </w:tc>
        <w:tc>
          <w:tcPr>
            <w:tcW w:w="1838" w:type="dxa"/>
          </w:tcPr>
          <w:p w14:paraId="371C9963" w14:textId="77777777" w:rsidR="00841F99" w:rsidRPr="0077765A" w:rsidRDefault="00841F99" w:rsidP="00841F99">
            <w:pPr>
              <w:rPr>
                <w:rFonts w:asciiTheme="minorHAnsi" w:hAnsiTheme="minorHAnsi"/>
                <w:szCs w:val="22"/>
              </w:rPr>
            </w:pPr>
            <w:r w:rsidRPr="0077765A">
              <w:rPr>
                <w:rFonts w:asciiTheme="minorHAnsi" w:hAnsiTheme="minorHAnsi"/>
              </w:rPr>
              <w:t>Direct Mail Kits</w:t>
            </w:r>
            <w:r w:rsidRPr="00B66B0F">
              <w:rPr>
                <w:rFonts w:asciiTheme="minorHAnsi" w:hAnsiTheme="minorHAnsi"/>
                <w:vertAlign w:val="superscript"/>
              </w:rPr>
              <w:footnoteReference w:id="641"/>
            </w:r>
          </w:p>
        </w:tc>
        <w:tc>
          <w:tcPr>
            <w:tcW w:w="1180" w:type="dxa"/>
          </w:tcPr>
          <w:p w14:paraId="5F3530B9" w14:textId="77777777" w:rsidR="00841F99" w:rsidRPr="0077765A" w:rsidRDefault="00841F99" w:rsidP="00841F99">
            <w:pPr>
              <w:jc w:val="center"/>
              <w:rPr>
                <w:rFonts w:asciiTheme="minorHAnsi" w:hAnsiTheme="minorHAnsi"/>
                <w:szCs w:val="22"/>
              </w:rPr>
            </w:pPr>
            <w:r w:rsidRPr="009C362B">
              <w:rPr>
                <w:rFonts w:asciiTheme="minorHAnsi" w:hAnsiTheme="minorHAnsi"/>
              </w:rPr>
              <w:t>66%</w:t>
            </w:r>
          </w:p>
        </w:tc>
        <w:tc>
          <w:tcPr>
            <w:tcW w:w="1267" w:type="dxa"/>
            <w:shd w:val="clear" w:color="auto" w:fill="auto"/>
          </w:tcPr>
          <w:p w14:paraId="169B072C" w14:textId="77777777" w:rsidR="00841F99" w:rsidRPr="0077765A" w:rsidRDefault="00841F99" w:rsidP="00841F99">
            <w:pPr>
              <w:jc w:val="center"/>
              <w:rPr>
                <w:rFonts w:asciiTheme="minorHAnsi" w:hAnsiTheme="minorHAnsi"/>
                <w:szCs w:val="22"/>
              </w:rPr>
            </w:pPr>
            <w:r w:rsidRPr="009C362B">
              <w:rPr>
                <w:rFonts w:asciiTheme="minorHAnsi" w:hAnsiTheme="minorHAnsi"/>
              </w:rPr>
              <w:t>14%</w:t>
            </w:r>
          </w:p>
        </w:tc>
        <w:tc>
          <w:tcPr>
            <w:tcW w:w="1267" w:type="dxa"/>
            <w:shd w:val="clear" w:color="auto" w:fill="auto"/>
          </w:tcPr>
          <w:p w14:paraId="546ECDEB" w14:textId="77777777" w:rsidR="00841F99" w:rsidRPr="0077765A" w:rsidRDefault="00841F99" w:rsidP="00841F99">
            <w:pPr>
              <w:jc w:val="center"/>
              <w:rPr>
                <w:rFonts w:asciiTheme="minorHAnsi" w:hAnsiTheme="minorHAnsi"/>
                <w:szCs w:val="22"/>
              </w:rPr>
            </w:pPr>
            <w:r w:rsidRPr="009C362B">
              <w:rPr>
                <w:rFonts w:asciiTheme="minorHAnsi" w:hAnsiTheme="minorHAnsi"/>
              </w:rPr>
              <w:t>12%</w:t>
            </w:r>
          </w:p>
        </w:tc>
        <w:tc>
          <w:tcPr>
            <w:tcW w:w="1243" w:type="dxa"/>
            <w:shd w:val="clear" w:color="auto" w:fill="auto"/>
          </w:tcPr>
          <w:p w14:paraId="39DE8D48" w14:textId="77777777" w:rsidR="00841F99" w:rsidRPr="0077765A" w:rsidRDefault="00841F99" w:rsidP="00841F99">
            <w:pPr>
              <w:jc w:val="center"/>
              <w:rPr>
                <w:rFonts w:asciiTheme="minorHAnsi" w:hAnsiTheme="minorHAnsi"/>
                <w:szCs w:val="22"/>
              </w:rPr>
            </w:pPr>
            <w:r w:rsidRPr="009C362B">
              <w:rPr>
                <w:rFonts w:asciiTheme="minorHAnsi" w:hAnsiTheme="minorHAnsi"/>
              </w:rPr>
              <w:t>93%</w:t>
            </w:r>
          </w:p>
        </w:tc>
      </w:tr>
    </w:tbl>
    <w:p w14:paraId="6729E4CA" w14:textId="77777777" w:rsidR="00841F99" w:rsidRDefault="00841F99" w:rsidP="00841F99">
      <w:pPr>
        <w:ind w:left="2160" w:firstLine="720"/>
        <w:rPr>
          <w:rFonts w:cstheme="minorHAnsi"/>
          <w:noProof/>
        </w:rPr>
      </w:pPr>
    </w:p>
    <w:p w14:paraId="4D3AF6F8" w14:textId="72544CF4" w:rsidR="00841F99" w:rsidRPr="00165EDA" w:rsidRDefault="00841F99" w:rsidP="00841F99">
      <w:pPr>
        <w:ind w:left="2160" w:hanging="1440"/>
        <w:rPr>
          <w:rFonts w:cstheme="minorHAnsi"/>
          <w:noProof/>
        </w:rPr>
      </w:pPr>
      <w:r>
        <w:rPr>
          <w:rFonts w:cstheme="minorHAnsi"/>
          <w:noProof/>
        </w:rPr>
        <w:t>Leakage</w:t>
      </w:r>
      <w:r>
        <w:rPr>
          <w:rFonts w:cstheme="minorHAnsi"/>
          <w:noProof/>
        </w:rPr>
        <w:tab/>
        <w:t>= Adjustment to account for the</w:t>
      </w:r>
      <w:r w:rsidRPr="00165EDA">
        <w:rPr>
          <w:rFonts w:cstheme="minorHAnsi"/>
          <w:noProof/>
        </w:rPr>
        <w:t xml:space="preserve"> percentage of </w:t>
      </w:r>
      <w:ins w:id="6862" w:author="Samuel Dent" w:date="2016-01-14T06:39:00Z">
        <w:r w:rsidR="00766B88">
          <w:rPr>
            <w:rFonts w:cstheme="minorHAnsi"/>
            <w:noProof/>
          </w:rPr>
          <w:t>program</w:t>
        </w:r>
      </w:ins>
      <w:ins w:id="6863" w:author="Samuel Dent" w:date="2016-01-14T06:40:00Z">
        <w:r w:rsidR="00766B88">
          <w:rPr>
            <w:rFonts w:cstheme="minorHAnsi"/>
            <w:noProof/>
          </w:rPr>
          <w:t xml:space="preserve"> </w:t>
        </w:r>
      </w:ins>
      <w:r w:rsidRPr="00165EDA">
        <w:rPr>
          <w:rFonts w:cstheme="minorHAnsi"/>
          <w:noProof/>
        </w:rPr>
        <w:t xml:space="preserve">bulbs </w:t>
      </w:r>
      <w:del w:id="6864" w:author="Samuel Dent" w:date="2016-01-14T06:40:00Z">
        <w:r w:rsidRPr="00165EDA" w:rsidDel="00766B88">
          <w:rPr>
            <w:rFonts w:cstheme="minorHAnsi"/>
            <w:noProof/>
          </w:rPr>
          <w:delText xml:space="preserve">purchased </w:delText>
        </w:r>
      </w:del>
      <w:r w:rsidRPr="00165EDA">
        <w:rPr>
          <w:rFonts w:cstheme="minorHAnsi"/>
          <w:noProof/>
        </w:rPr>
        <w:t xml:space="preserve">that </w:t>
      </w:r>
      <w:r>
        <w:rPr>
          <w:rFonts w:cstheme="minorHAnsi"/>
          <w:noProof/>
        </w:rPr>
        <w:t xml:space="preserve">move out (and in if </w:t>
      </w:r>
      <w:r>
        <w:rPr>
          <w:rFonts w:cstheme="minorHAnsi"/>
          <w:noProof/>
        </w:rPr>
        <w:lastRenderedPageBreak/>
        <w:t>deemed appropriate</w:t>
      </w:r>
      <w:ins w:id="6865" w:author="Samuel Dent" w:date="2016-01-14T06:41:00Z">
        <w:r w:rsidR="00766B88">
          <w:rPr>
            <w:rStyle w:val="FootnoteReference"/>
            <w:noProof/>
          </w:rPr>
          <w:footnoteReference w:id="642"/>
        </w:r>
      </w:ins>
      <w:r>
        <w:rPr>
          <w:rFonts w:cstheme="minorHAnsi"/>
          <w:noProof/>
        </w:rPr>
        <w:t>)</w:t>
      </w:r>
      <w:r w:rsidRPr="00165EDA">
        <w:rPr>
          <w:rFonts w:cstheme="minorHAnsi"/>
          <w:noProof/>
        </w:rPr>
        <w:t xml:space="preserve"> of the Utility Jurisdiction</w:t>
      </w:r>
      <w:r>
        <w:rPr>
          <w:rFonts w:cstheme="minorHAnsi"/>
          <w:noProof/>
        </w:rPr>
        <w:t xml:space="preserve">. </w:t>
      </w:r>
    </w:p>
    <w:p w14:paraId="6A215CE9" w14:textId="4DF3248F" w:rsidR="00841F99" w:rsidRPr="00165EDA" w:rsidRDefault="00841F99" w:rsidP="00841F99">
      <w:pPr>
        <w:ind w:left="2880" w:hanging="720"/>
        <w:rPr>
          <w:rFonts w:cstheme="minorHAnsi"/>
          <w:noProof/>
        </w:rPr>
      </w:pPr>
      <w:r w:rsidRPr="00165EDA">
        <w:rPr>
          <w:rFonts w:cstheme="minorHAnsi"/>
          <w:noProof/>
        </w:rPr>
        <w:t xml:space="preserve">Upstream (TOS) Lighting programs </w:t>
      </w:r>
      <w:r>
        <w:rPr>
          <w:rFonts w:cstheme="minorHAnsi"/>
          <w:noProof/>
        </w:rPr>
        <w:tab/>
      </w:r>
      <w:ins w:id="6868" w:author="Samuel Dent" w:date="2016-01-14T06:49:00Z">
        <w:r w:rsidR="00626399">
          <w:rPr>
            <w:rFonts w:cstheme="minorHAnsi"/>
            <w:noProof/>
          </w:rPr>
          <w:t xml:space="preserve">and KITS </w:t>
        </w:r>
      </w:ins>
      <w:r w:rsidRPr="00165EDA">
        <w:rPr>
          <w:rFonts w:cstheme="minorHAnsi"/>
          <w:noProof/>
        </w:rPr>
        <w:t xml:space="preserve">=  Determined </w:t>
      </w:r>
      <w:r>
        <w:rPr>
          <w:rFonts w:cstheme="minorHAnsi"/>
          <w:noProof/>
        </w:rPr>
        <w:t>thr</w:t>
      </w:r>
      <w:r w:rsidRPr="00165EDA">
        <w:rPr>
          <w:rFonts w:cstheme="minorHAnsi"/>
          <w:noProof/>
        </w:rPr>
        <w:t>ough evaluation</w:t>
      </w:r>
      <w:r>
        <w:rPr>
          <w:rStyle w:val="FootnoteReference"/>
          <w:noProof/>
        </w:rPr>
        <w:footnoteReference w:id="643"/>
      </w:r>
      <w:r w:rsidRPr="00165EDA">
        <w:rPr>
          <w:rFonts w:cstheme="minorHAnsi"/>
          <w:noProof/>
        </w:rPr>
        <w:t xml:space="preserve">. </w:t>
      </w:r>
    </w:p>
    <w:p w14:paraId="1CF6482A" w14:textId="77777777" w:rsidR="00841F99" w:rsidRPr="00165EDA" w:rsidRDefault="00841F99" w:rsidP="00841F99">
      <w:pPr>
        <w:ind w:left="2880" w:hanging="720"/>
        <w:rPr>
          <w:rFonts w:cstheme="minorHAnsi"/>
          <w:noProof/>
        </w:rPr>
      </w:pPr>
      <w:r>
        <w:rPr>
          <w:rFonts w:cstheme="minorHAnsi"/>
          <w:noProof/>
        </w:rPr>
        <w:t>All o</w:t>
      </w:r>
      <w:r w:rsidRPr="00165EDA">
        <w:rPr>
          <w:rFonts w:cstheme="minorHAnsi"/>
          <w:noProof/>
        </w:rPr>
        <w:t>ther programs</w:t>
      </w:r>
      <w:r w:rsidRPr="00165EDA">
        <w:rPr>
          <w:rFonts w:cstheme="minorHAnsi"/>
          <w:noProof/>
        </w:rPr>
        <w:tab/>
      </w:r>
      <w:r>
        <w:rPr>
          <w:rFonts w:cstheme="minorHAnsi"/>
          <w:noProof/>
        </w:rPr>
        <w:tab/>
      </w:r>
      <w:r w:rsidRPr="00165EDA">
        <w:rPr>
          <w:rFonts w:cstheme="minorHAnsi"/>
          <w:noProof/>
        </w:rPr>
        <w:t>= 0</w:t>
      </w:r>
    </w:p>
    <w:p w14:paraId="2F3B2DDA" w14:textId="77777777" w:rsidR="00841F99" w:rsidRDefault="00841F99" w:rsidP="00841F99">
      <w:pPr>
        <w:spacing w:before="120"/>
        <w:ind w:left="720"/>
        <w:rPr>
          <w:rFonts w:cstheme="minorHAnsi"/>
          <w:noProof/>
        </w:rPr>
      </w:pPr>
      <w:r>
        <w:rPr>
          <w:rFonts w:cstheme="minorHAnsi"/>
          <w:noProof/>
        </w:rPr>
        <w:t xml:space="preserve">Hours </w:t>
      </w:r>
      <w:r>
        <w:rPr>
          <w:rFonts w:cstheme="minorHAnsi"/>
          <w:noProof/>
        </w:rPr>
        <w:tab/>
      </w:r>
      <w:r>
        <w:rPr>
          <w:rFonts w:cstheme="minorHAnsi"/>
          <w:noProof/>
        </w:rPr>
        <w:tab/>
        <w:t>= Average hours of use per year</w:t>
      </w:r>
    </w:p>
    <w:tbl>
      <w:tblPr>
        <w:tblStyle w:val="TableGrid"/>
        <w:tblW w:w="0" w:type="auto"/>
        <w:jc w:val="center"/>
        <w:tblLook w:val="04A0" w:firstRow="1" w:lastRow="0" w:firstColumn="1" w:lastColumn="0" w:noHBand="0" w:noVBand="1"/>
      </w:tblPr>
      <w:tblGrid>
        <w:gridCol w:w="2952"/>
        <w:gridCol w:w="2974"/>
        <w:gridCol w:w="1202"/>
        <w:tblGridChange w:id="6869">
          <w:tblGrid>
            <w:gridCol w:w="2952"/>
            <w:gridCol w:w="2974"/>
            <w:gridCol w:w="1202"/>
          </w:tblGrid>
        </w:tblGridChange>
      </w:tblGrid>
      <w:tr w:rsidR="005420CE" w:rsidRPr="005420CE" w14:paraId="6E49A525" w14:textId="77777777" w:rsidTr="005420CE">
        <w:trPr>
          <w:jc w:val="center"/>
        </w:trPr>
        <w:tc>
          <w:tcPr>
            <w:tcW w:w="2952" w:type="dxa"/>
            <w:shd w:val="clear" w:color="auto" w:fill="808080" w:themeFill="background1" w:themeFillShade="80"/>
          </w:tcPr>
          <w:p w14:paraId="548507EA" w14:textId="74BC96C6" w:rsidR="005420CE" w:rsidRPr="005420CE" w:rsidRDefault="005420CE" w:rsidP="005420CE">
            <w:pPr>
              <w:spacing w:after="0"/>
              <w:rPr>
                <w:rFonts w:asciiTheme="minorHAnsi" w:hAnsiTheme="minorHAnsi" w:cstheme="minorHAnsi"/>
                <w:b/>
                <w:noProof/>
                <w:color w:val="FFFFFF" w:themeColor="background1"/>
              </w:rPr>
            </w:pPr>
            <w:r w:rsidRPr="005420CE">
              <w:rPr>
                <w:rFonts w:asciiTheme="minorHAnsi" w:hAnsiTheme="minorHAnsi" w:cstheme="minorHAnsi"/>
                <w:b/>
                <w:noProof/>
                <w:color w:val="FFFFFF" w:themeColor="background1"/>
              </w:rPr>
              <w:t>Program Delivery</w:t>
            </w:r>
          </w:p>
        </w:tc>
        <w:tc>
          <w:tcPr>
            <w:tcW w:w="2974" w:type="dxa"/>
            <w:shd w:val="clear" w:color="auto" w:fill="808080" w:themeFill="background1" w:themeFillShade="80"/>
          </w:tcPr>
          <w:p w14:paraId="0E8D7F84" w14:textId="57993B13" w:rsidR="005420CE" w:rsidRPr="005420CE" w:rsidRDefault="005420CE" w:rsidP="005420CE">
            <w:pPr>
              <w:spacing w:after="0"/>
              <w:rPr>
                <w:rFonts w:asciiTheme="minorHAnsi" w:hAnsiTheme="minorHAnsi" w:cstheme="minorHAnsi"/>
                <w:b/>
                <w:noProof/>
                <w:color w:val="FFFFFF" w:themeColor="background1"/>
              </w:rPr>
            </w:pPr>
            <w:r w:rsidRPr="005420CE">
              <w:rPr>
                <w:rFonts w:asciiTheme="minorHAnsi" w:hAnsiTheme="minorHAnsi" w:cstheme="minorHAnsi"/>
                <w:b/>
                <w:noProof/>
                <w:color w:val="FFFFFF" w:themeColor="background1"/>
              </w:rPr>
              <w:t xml:space="preserve">Installation Location </w:t>
            </w:r>
          </w:p>
        </w:tc>
        <w:tc>
          <w:tcPr>
            <w:tcW w:w="1202" w:type="dxa"/>
            <w:shd w:val="clear" w:color="auto" w:fill="808080" w:themeFill="background1" w:themeFillShade="80"/>
          </w:tcPr>
          <w:p w14:paraId="6561A6D2" w14:textId="06D4D55B" w:rsidR="005420CE" w:rsidRPr="005420CE" w:rsidRDefault="005420CE" w:rsidP="005420CE">
            <w:pPr>
              <w:spacing w:after="0"/>
              <w:rPr>
                <w:rFonts w:asciiTheme="minorHAnsi" w:hAnsiTheme="minorHAnsi" w:cstheme="minorHAnsi"/>
                <w:b/>
                <w:noProof/>
                <w:color w:val="FFFFFF" w:themeColor="background1"/>
              </w:rPr>
            </w:pPr>
            <w:r w:rsidRPr="005420CE">
              <w:rPr>
                <w:rFonts w:asciiTheme="minorHAnsi" w:hAnsiTheme="minorHAnsi" w:cstheme="minorHAnsi"/>
                <w:b/>
                <w:noProof/>
                <w:color w:val="FFFFFF" w:themeColor="background1"/>
              </w:rPr>
              <w:t>Hours</w:t>
            </w:r>
            <w:r w:rsidRPr="005420CE">
              <w:rPr>
                <w:b/>
                <w:color w:val="FFFFFF" w:themeColor="background1"/>
                <w:vertAlign w:val="superscript"/>
              </w:rPr>
              <w:footnoteReference w:id="644"/>
            </w:r>
          </w:p>
        </w:tc>
      </w:tr>
      <w:tr w:rsidR="005420CE" w:rsidRPr="005420CE" w14:paraId="20DC1841" w14:textId="77777777" w:rsidTr="00FF11A2">
        <w:tblPrEx>
          <w:tblW w:w="0" w:type="auto"/>
          <w:jc w:val="center"/>
          <w:tblPrExChange w:id="6870" w:author="Stephanie Baer" w:date="2016-01-21T14:05:00Z">
            <w:tblPrEx>
              <w:tblW w:w="0" w:type="auto"/>
              <w:jc w:val="center"/>
            </w:tblPrEx>
          </w:tblPrExChange>
        </w:tblPrEx>
        <w:trPr>
          <w:jc w:val="center"/>
          <w:trPrChange w:id="6871" w:author="Stephanie Baer" w:date="2016-01-21T14:05:00Z">
            <w:trPr>
              <w:jc w:val="center"/>
            </w:trPr>
          </w:trPrChange>
        </w:trPr>
        <w:tc>
          <w:tcPr>
            <w:tcW w:w="2952" w:type="dxa"/>
            <w:vMerge w:val="restart"/>
            <w:vAlign w:val="center"/>
            <w:tcPrChange w:id="6872" w:author="Stephanie Baer" w:date="2016-01-21T14:05:00Z">
              <w:tcPr>
                <w:tcW w:w="2952" w:type="dxa"/>
                <w:vMerge w:val="restart"/>
              </w:tcPr>
            </w:tcPrChange>
          </w:tcPr>
          <w:p w14:paraId="1A517AFF" w14:textId="4E431193" w:rsidR="005420CE" w:rsidRPr="005420CE" w:rsidRDefault="005420CE">
            <w:pPr>
              <w:spacing w:after="0"/>
              <w:jc w:val="left"/>
              <w:rPr>
                <w:rFonts w:asciiTheme="minorHAnsi" w:hAnsiTheme="minorHAnsi" w:cstheme="minorHAnsi"/>
                <w:noProof/>
                <w:szCs w:val="22"/>
              </w:rPr>
              <w:pPrChange w:id="6873" w:author="Stephanie Baer" w:date="2016-01-21T14:05:00Z">
                <w:pPr>
                  <w:spacing w:after="0"/>
                </w:pPr>
              </w:pPrChange>
            </w:pPr>
            <w:r w:rsidRPr="0077765A">
              <w:rPr>
                <w:rFonts w:asciiTheme="minorHAnsi" w:hAnsiTheme="minorHAnsi"/>
              </w:rPr>
              <w:t>Retail</w:t>
            </w:r>
            <w:r>
              <w:rPr>
                <w:rFonts w:asciiTheme="minorHAnsi" w:hAnsiTheme="minorHAnsi"/>
              </w:rPr>
              <w:t xml:space="preserve"> </w:t>
            </w:r>
            <w:r w:rsidRPr="0077765A">
              <w:rPr>
                <w:rFonts w:asciiTheme="minorHAnsi" w:hAnsiTheme="minorHAnsi"/>
              </w:rPr>
              <w:t>(Time of Sale) and Efficiency Kits</w:t>
            </w:r>
          </w:p>
        </w:tc>
        <w:tc>
          <w:tcPr>
            <w:tcW w:w="2974" w:type="dxa"/>
            <w:tcPrChange w:id="6874" w:author="Stephanie Baer" w:date="2016-01-21T14:05:00Z">
              <w:tcPr>
                <w:tcW w:w="2974" w:type="dxa"/>
              </w:tcPr>
            </w:tcPrChange>
          </w:tcPr>
          <w:p w14:paraId="42E85A89" w14:textId="48E068CA" w:rsidR="005420CE" w:rsidRPr="005420CE" w:rsidRDefault="005420CE" w:rsidP="005420CE">
            <w:pPr>
              <w:spacing w:after="0"/>
              <w:rPr>
                <w:rFonts w:asciiTheme="minorHAnsi" w:hAnsiTheme="minorHAnsi" w:cstheme="minorHAnsi"/>
                <w:noProof/>
              </w:rPr>
            </w:pPr>
            <w:r w:rsidRPr="0077765A">
              <w:rPr>
                <w:rFonts w:asciiTheme="minorHAnsi" w:hAnsiTheme="minorHAnsi"/>
              </w:rPr>
              <w:t xml:space="preserve">Residential </w:t>
            </w:r>
            <w:r>
              <w:rPr>
                <w:rFonts w:asciiTheme="minorHAnsi" w:hAnsiTheme="minorHAnsi"/>
              </w:rPr>
              <w:t xml:space="preserve">Interior </w:t>
            </w:r>
            <w:r w:rsidRPr="0077765A">
              <w:rPr>
                <w:rFonts w:asciiTheme="minorHAnsi" w:hAnsiTheme="minorHAnsi"/>
              </w:rPr>
              <w:t xml:space="preserve">and in-unit Multi Family </w:t>
            </w:r>
          </w:p>
        </w:tc>
        <w:tc>
          <w:tcPr>
            <w:tcW w:w="1202" w:type="dxa"/>
            <w:tcPrChange w:id="6875" w:author="Stephanie Baer" w:date="2016-01-21T14:05:00Z">
              <w:tcPr>
                <w:tcW w:w="1202" w:type="dxa"/>
              </w:tcPr>
            </w:tcPrChange>
          </w:tcPr>
          <w:p w14:paraId="66E601B3" w14:textId="5EA98141" w:rsidR="005420CE" w:rsidRPr="005420CE" w:rsidRDefault="005420CE" w:rsidP="005420CE">
            <w:pPr>
              <w:spacing w:after="0"/>
              <w:rPr>
                <w:rFonts w:asciiTheme="minorHAnsi" w:hAnsiTheme="minorHAnsi" w:cstheme="minorHAnsi"/>
                <w:noProof/>
              </w:rPr>
            </w:pPr>
            <w:r w:rsidRPr="0077765A">
              <w:rPr>
                <w:rFonts w:asciiTheme="minorHAnsi" w:hAnsiTheme="minorHAnsi"/>
              </w:rPr>
              <w:t>759</w:t>
            </w:r>
          </w:p>
        </w:tc>
      </w:tr>
      <w:tr w:rsidR="005420CE" w:rsidRPr="005420CE" w14:paraId="38D692D5" w14:textId="77777777" w:rsidTr="005420CE">
        <w:trPr>
          <w:jc w:val="center"/>
        </w:trPr>
        <w:tc>
          <w:tcPr>
            <w:tcW w:w="2952" w:type="dxa"/>
            <w:vMerge/>
          </w:tcPr>
          <w:p w14:paraId="34CDAB76" w14:textId="77777777" w:rsidR="005420CE" w:rsidRPr="005420CE" w:rsidRDefault="005420CE" w:rsidP="005420CE">
            <w:pPr>
              <w:spacing w:after="0"/>
              <w:rPr>
                <w:rFonts w:cstheme="minorHAnsi"/>
                <w:noProof/>
              </w:rPr>
            </w:pPr>
          </w:p>
        </w:tc>
        <w:tc>
          <w:tcPr>
            <w:tcW w:w="2974" w:type="dxa"/>
          </w:tcPr>
          <w:p w14:paraId="5137AA8E" w14:textId="6420F0E3" w:rsidR="005420CE" w:rsidRPr="005420CE" w:rsidRDefault="005420CE" w:rsidP="005420CE">
            <w:pPr>
              <w:spacing w:after="0"/>
              <w:rPr>
                <w:rFonts w:cstheme="minorHAnsi"/>
                <w:noProof/>
              </w:rPr>
            </w:pPr>
            <w:r w:rsidRPr="0077765A">
              <w:rPr>
                <w:rFonts w:asciiTheme="minorHAnsi" w:hAnsiTheme="minorHAnsi"/>
              </w:rPr>
              <w:t xml:space="preserve">Exterior </w:t>
            </w:r>
          </w:p>
        </w:tc>
        <w:tc>
          <w:tcPr>
            <w:tcW w:w="1202" w:type="dxa"/>
          </w:tcPr>
          <w:p w14:paraId="5F96D782" w14:textId="5ED65140" w:rsidR="005420CE" w:rsidRPr="005420CE" w:rsidRDefault="005420CE" w:rsidP="005420CE">
            <w:pPr>
              <w:spacing w:after="0"/>
              <w:rPr>
                <w:rFonts w:cstheme="minorHAnsi"/>
                <w:noProof/>
              </w:rPr>
            </w:pPr>
            <w:r w:rsidRPr="0077765A">
              <w:rPr>
                <w:rFonts w:asciiTheme="minorHAnsi" w:hAnsiTheme="minorHAnsi"/>
              </w:rPr>
              <w:t xml:space="preserve">2,475 </w:t>
            </w:r>
            <w:r w:rsidRPr="005420CE">
              <w:rPr>
                <w:vertAlign w:val="superscript"/>
                <w:rPrChange w:id="6876" w:author="Samuel Dent" w:date="2016-01-14T06:27:00Z">
                  <w:rPr/>
                </w:rPrChange>
              </w:rPr>
              <w:footnoteReference w:id="645"/>
            </w:r>
          </w:p>
        </w:tc>
      </w:tr>
      <w:tr w:rsidR="005420CE" w:rsidRPr="005420CE" w14:paraId="6F5235C9" w14:textId="77777777" w:rsidTr="005420CE">
        <w:trPr>
          <w:jc w:val="center"/>
        </w:trPr>
        <w:tc>
          <w:tcPr>
            <w:tcW w:w="2952" w:type="dxa"/>
            <w:vMerge/>
          </w:tcPr>
          <w:p w14:paraId="369B427E" w14:textId="77777777" w:rsidR="005420CE" w:rsidRPr="005420CE" w:rsidRDefault="005420CE" w:rsidP="005420CE">
            <w:pPr>
              <w:spacing w:after="0"/>
              <w:rPr>
                <w:rFonts w:asciiTheme="minorHAnsi" w:hAnsiTheme="minorHAnsi" w:cstheme="minorHAnsi"/>
                <w:noProof/>
              </w:rPr>
            </w:pPr>
          </w:p>
        </w:tc>
        <w:tc>
          <w:tcPr>
            <w:tcW w:w="2974" w:type="dxa"/>
          </w:tcPr>
          <w:p w14:paraId="7D529D2F" w14:textId="5EC616B2" w:rsidR="005420CE" w:rsidRPr="005420CE" w:rsidRDefault="005420CE" w:rsidP="005420CE">
            <w:pPr>
              <w:spacing w:after="0"/>
              <w:rPr>
                <w:rFonts w:asciiTheme="minorHAnsi" w:hAnsiTheme="minorHAnsi" w:cstheme="minorHAnsi"/>
                <w:noProof/>
              </w:rPr>
            </w:pPr>
            <w:r w:rsidRPr="0077765A">
              <w:rPr>
                <w:rFonts w:asciiTheme="minorHAnsi" w:hAnsiTheme="minorHAnsi"/>
              </w:rPr>
              <w:t xml:space="preserve">Unknown </w:t>
            </w:r>
          </w:p>
        </w:tc>
        <w:tc>
          <w:tcPr>
            <w:tcW w:w="1202" w:type="dxa"/>
          </w:tcPr>
          <w:p w14:paraId="656503DE" w14:textId="6A263AF3" w:rsidR="005420CE" w:rsidRPr="005420CE" w:rsidRDefault="005420CE" w:rsidP="005420CE">
            <w:pPr>
              <w:spacing w:after="0"/>
              <w:rPr>
                <w:rFonts w:asciiTheme="minorHAnsi" w:hAnsiTheme="minorHAnsi" w:cstheme="minorHAnsi"/>
                <w:noProof/>
              </w:rPr>
            </w:pPr>
            <w:r w:rsidRPr="0077765A">
              <w:rPr>
                <w:rFonts w:asciiTheme="minorHAnsi" w:hAnsiTheme="minorHAnsi"/>
              </w:rPr>
              <w:t>847</w:t>
            </w:r>
            <w:r w:rsidRPr="009C362B">
              <w:rPr>
                <w:vertAlign w:val="superscript"/>
              </w:rPr>
              <w:t xml:space="preserve"> </w:t>
            </w:r>
            <w:r w:rsidRPr="005420CE">
              <w:rPr>
                <w:vertAlign w:val="superscript"/>
                <w:rPrChange w:id="6877" w:author="Samuel Dent" w:date="2016-01-14T06:27:00Z">
                  <w:rPr/>
                </w:rPrChange>
              </w:rPr>
              <w:footnoteReference w:id="646"/>
            </w:r>
          </w:p>
        </w:tc>
      </w:tr>
      <w:tr w:rsidR="005420CE" w:rsidRPr="005420CE" w14:paraId="569AA23A" w14:textId="77777777" w:rsidTr="00FF11A2">
        <w:tblPrEx>
          <w:tblW w:w="0" w:type="auto"/>
          <w:jc w:val="center"/>
          <w:tblPrExChange w:id="6878" w:author="Stephanie Baer" w:date="2016-01-21T14:05:00Z">
            <w:tblPrEx>
              <w:tblW w:w="0" w:type="auto"/>
              <w:jc w:val="center"/>
            </w:tblPrEx>
          </w:tblPrExChange>
        </w:tblPrEx>
        <w:trPr>
          <w:jc w:val="center"/>
          <w:trPrChange w:id="6879" w:author="Stephanie Baer" w:date="2016-01-21T14:05:00Z">
            <w:trPr>
              <w:jc w:val="center"/>
            </w:trPr>
          </w:trPrChange>
        </w:trPr>
        <w:tc>
          <w:tcPr>
            <w:tcW w:w="2952" w:type="dxa"/>
            <w:vMerge w:val="restart"/>
            <w:vAlign w:val="center"/>
            <w:tcPrChange w:id="6880" w:author="Stephanie Baer" w:date="2016-01-21T14:05:00Z">
              <w:tcPr>
                <w:tcW w:w="2952" w:type="dxa"/>
                <w:vMerge w:val="restart"/>
              </w:tcPr>
            </w:tcPrChange>
          </w:tcPr>
          <w:p w14:paraId="3FE64D91" w14:textId="663AC1A4" w:rsidR="005420CE" w:rsidRPr="005420CE" w:rsidRDefault="005420CE">
            <w:pPr>
              <w:spacing w:after="0"/>
              <w:jc w:val="left"/>
              <w:rPr>
                <w:rFonts w:asciiTheme="minorHAnsi" w:hAnsiTheme="minorHAnsi" w:cstheme="minorHAnsi"/>
                <w:noProof/>
                <w:szCs w:val="22"/>
              </w:rPr>
              <w:pPrChange w:id="6881" w:author="Stephanie Baer" w:date="2016-01-21T14:05:00Z">
                <w:pPr>
                  <w:spacing w:after="0"/>
                </w:pPr>
              </w:pPrChange>
            </w:pPr>
            <w:r w:rsidRPr="0077765A">
              <w:rPr>
                <w:rFonts w:asciiTheme="minorHAnsi" w:hAnsiTheme="minorHAnsi"/>
              </w:rPr>
              <w:t>Direct Install</w:t>
            </w:r>
          </w:p>
        </w:tc>
        <w:tc>
          <w:tcPr>
            <w:tcW w:w="2974" w:type="dxa"/>
            <w:tcPrChange w:id="6882" w:author="Stephanie Baer" w:date="2016-01-21T14:05:00Z">
              <w:tcPr>
                <w:tcW w:w="2974" w:type="dxa"/>
              </w:tcPr>
            </w:tcPrChange>
          </w:tcPr>
          <w:p w14:paraId="013A7C96" w14:textId="70618985" w:rsidR="005420CE" w:rsidRPr="005420CE" w:rsidRDefault="005420CE" w:rsidP="005420CE">
            <w:pPr>
              <w:spacing w:after="0"/>
              <w:rPr>
                <w:rFonts w:asciiTheme="minorHAnsi" w:hAnsiTheme="minorHAnsi" w:cstheme="minorHAnsi"/>
                <w:noProof/>
              </w:rPr>
            </w:pPr>
            <w:r w:rsidRPr="0077765A">
              <w:rPr>
                <w:rFonts w:asciiTheme="minorHAnsi" w:hAnsiTheme="minorHAnsi"/>
              </w:rPr>
              <w:t>Residential</w:t>
            </w:r>
            <w:r>
              <w:rPr>
                <w:rFonts w:asciiTheme="minorHAnsi" w:hAnsiTheme="minorHAnsi"/>
              </w:rPr>
              <w:t xml:space="preserve"> Interior </w:t>
            </w:r>
            <w:r w:rsidRPr="0077765A">
              <w:rPr>
                <w:rFonts w:asciiTheme="minorHAnsi" w:hAnsiTheme="minorHAnsi"/>
              </w:rPr>
              <w:t>and in-unit Multi Family</w:t>
            </w:r>
          </w:p>
        </w:tc>
        <w:tc>
          <w:tcPr>
            <w:tcW w:w="1202" w:type="dxa"/>
            <w:tcPrChange w:id="6883" w:author="Stephanie Baer" w:date="2016-01-21T14:05:00Z">
              <w:tcPr>
                <w:tcW w:w="1202" w:type="dxa"/>
              </w:tcPr>
            </w:tcPrChange>
          </w:tcPr>
          <w:p w14:paraId="3BCA2FDA" w14:textId="27FD93DC" w:rsidR="005420CE" w:rsidRPr="005420CE" w:rsidRDefault="005420CE" w:rsidP="005420CE">
            <w:pPr>
              <w:spacing w:after="0"/>
              <w:rPr>
                <w:rFonts w:asciiTheme="minorHAnsi" w:hAnsiTheme="minorHAnsi" w:cstheme="minorHAnsi"/>
                <w:noProof/>
              </w:rPr>
            </w:pPr>
            <w:r w:rsidRPr="0077765A">
              <w:rPr>
                <w:rFonts w:asciiTheme="minorHAnsi" w:hAnsiTheme="minorHAnsi"/>
              </w:rPr>
              <w:t>793</w:t>
            </w:r>
          </w:p>
        </w:tc>
      </w:tr>
      <w:tr w:rsidR="005420CE" w:rsidRPr="005420CE" w14:paraId="63646640" w14:textId="77777777" w:rsidTr="005420CE">
        <w:trPr>
          <w:jc w:val="center"/>
        </w:trPr>
        <w:tc>
          <w:tcPr>
            <w:tcW w:w="2952" w:type="dxa"/>
            <w:vMerge/>
          </w:tcPr>
          <w:p w14:paraId="054E5CD2" w14:textId="77777777" w:rsidR="005420CE" w:rsidRPr="005420CE" w:rsidRDefault="005420CE" w:rsidP="005420CE">
            <w:pPr>
              <w:spacing w:after="0"/>
              <w:rPr>
                <w:rFonts w:asciiTheme="minorHAnsi" w:hAnsiTheme="minorHAnsi" w:cstheme="minorHAnsi"/>
                <w:noProof/>
              </w:rPr>
            </w:pPr>
          </w:p>
        </w:tc>
        <w:tc>
          <w:tcPr>
            <w:tcW w:w="2974" w:type="dxa"/>
          </w:tcPr>
          <w:p w14:paraId="2A4B9E49" w14:textId="68E5B1DE" w:rsidR="005420CE" w:rsidRPr="005420CE" w:rsidRDefault="005420CE" w:rsidP="005420CE">
            <w:pPr>
              <w:spacing w:after="0"/>
              <w:rPr>
                <w:rFonts w:asciiTheme="minorHAnsi" w:hAnsiTheme="minorHAnsi" w:cstheme="minorHAnsi"/>
                <w:noProof/>
              </w:rPr>
            </w:pPr>
            <w:r w:rsidRPr="0077765A">
              <w:rPr>
                <w:rFonts w:asciiTheme="minorHAnsi" w:hAnsiTheme="minorHAnsi"/>
              </w:rPr>
              <w:t xml:space="preserve">Exterior </w:t>
            </w:r>
          </w:p>
        </w:tc>
        <w:tc>
          <w:tcPr>
            <w:tcW w:w="1202" w:type="dxa"/>
          </w:tcPr>
          <w:p w14:paraId="320420A0" w14:textId="461E1ACA" w:rsidR="005420CE" w:rsidRPr="005420CE" w:rsidRDefault="005420CE" w:rsidP="005420CE">
            <w:pPr>
              <w:spacing w:after="0"/>
              <w:rPr>
                <w:rFonts w:asciiTheme="minorHAnsi" w:hAnsiTheme="minorHAnsi" w:cstheme="minorHAnsi"/>
                <w:noProof/>
              </w:rPr>
            </w:pPr>
            <w:r w:rsidRPr="0077765A">
              <w:rPr>
                <w:rFonts w:asciiTheme="minorHAnsi" w:hAnsiTheme="minorHAnsi"/>
              </w:rPr>
              <w:t xml:space="preserve">2,475 </w:t>
            </w:r>
          </w:p>
        </w:tc>
      </w:tr>
    </w:tbl>
    <w:p w14:paraId="430823C9" w14:textId="77777777" w:rsidR="00841F99" w:rsidRDefault="00841F99" w:rsidP="00841F99">
      <w:pPr>
        <w:ind w:left="1440" w:hanging="720"/>
        <w:rPr>
          <w:rFonts w:cstheme="minorHAnsi"/>
        </w:rPr>
      </w:pPr>
      <w:r>
        <w:rPr>
          <w:rFonts w:cstheme="minorHAnsi"/>
          <w:noProof/>
        </w:rPr>
        <w:tab/>
      </w:r>
      <w:r>
        <w:rPr>
          <w:rFonts w:cstheme="minorHAnsi"/>
          <w:noProof/>
        </w:rPr>
        <w:tab/>
      </w:r>
      <w:r>
        <w:rPr>
          <w:rFonts w:cstheme="minorHAnsi"/>
          <w:noProof/>
        </w:rPr>
        <w:tab/>
      </w:r>
    </w:p>
    <w:p w14:paraId="2A51A4FF" w14:textId="77777777" w:rsidR="00841F99" w:rsidRDefault="00841F99">
      <w:pPr>
        <w:ind w:firstLine="720"/>
        <w:rPr>
          <w:rFonts w:cstheme="minorHAnsi"/>
          <w:noProof/>
        </w:rPr>
        <w:pPrChange w:id="6884" w:author="Samuel Dent" w:date="2016-01-14T06:54:00Z">
          <w:pPr>
            <w:ind w:left="2160" w:hanging="720"/>
          </w:pPr>
        </w:pPrChange>
      </w:pPr>
      <w:r>
        <w:rPr>
          <w:rFonts w:cstheme="minorHAnsi"/>
          <w:noProof/>
        </w:rPr>
        <w:t>WHFe</w:t>
      </w:r>
      <w:r>
        <w:rPr>
          <w:rFonts w:cstheme="minorHAnsi"/>
          <w:noProof/>
        </w:rPr>
        <w:tab/>
        <w:t xml:space="preserve">= Waste heat factor for energy to account for cooling energy savings from efficient lighting </w:t>
      </w:r>
    </w:p>
    <w:tbl>
      <w:tblPr>
        <w:tblStyle w:val="TableGrid"/>
        <w:tblW w:w="0" w:type="auto"/>
        <w:tblInd w:w="2160" w:type="dxa"/>
        <w:tblLook w:val="04A0" w:firstRow="1" w:lastRow="0" w:firstColumn="1" w:lastColumn="0" w:noHBand="0" w:noVBand="1"/>
      </w:tblPr>
      <w:tblGrid>
        <w:gridCol w:w="3736"/>
        <w:gridCol w:w="1682"/>
      </w:tblGrid>
      <w:tr w:rsidR="005420CE" w:rsidRPr="005420CE" w14:paraId="09D1A654" w14:textId="77777777" w:rsidTr="005420CE">
        <w:tc>
          <w:tcPr>
            <w:tcW w:w="3736" w:type="dxa"/>
            <w:shd w:val="clear" w:color="auto" w:fill="808080" w:themeFill="background1" w:themeFillShade="80"/>
          </w:tcPr>
          <w:p w14:paraId="7FE1404D" w14:textId="501CAA69" w:rsidR="005420CE" w:rsidRPr="005420CE" w:rsidRDefault="005420CE" w:rsidP="005420CE">
            <w:pPr>
              <w:jc w:val="center"/>
              <w:rPr>
                <w:rFonts w:asciiTheme="minorHAnsi" w:hAnsiTheme="minorHAnsi" w:cstheme="minorHAnsi"/>
                <w:b/>
                <w:noProof/>
                <w:color w:val="FFFFFF" w:themeColor="background1"/>
              </w:rPr>
            </w:pPr>
            <w:r w:rsidRPr="005420CE">
              <w:rPr>
                <w:rFonts w:asciiTheme="minorHAnsi" w:hAnsiTheme="minorHAnsi" w:cstheme="minorHAnsi"/>
                <w:b/>
                <w:noProof/>
                <w:color w:val="FFFFFF" w:themeColor="background1"/>
              </w:rPr>
              <w:t>Bulb Location</w:t>
            </w:r>
          </w:p>
        </w:tc>
        <w:tc>
          <w:tcPr>
            <w:tcW w:w="1682" w:type="dxa"/>
            <w:shd w:val="clear" w:color="auto" w:fill="808080" w:themeFill="background1" w:themeFillShade="80"/>
          </w:tcPr>
          <w:p w14:paraId="7F6CBE68" w14:textId="76C251C3" w:rsidR="005420CE" w:rsidRPr="005420CE" w:rsidRDefault="005420CE" w:rsidP="005420CE">
            <w:pPr>
              <w:jc w:val="center"/>
              <w:rPr>
                <w:rFonts w:asciiTheme="minorHAnsi" w:hAnsiTheme="minorHAnsi" w:cstheme="minorHAnsi"/>
                <w:b/>
                <w:noProof/>
                <w:color w:val="FFFFFF" w:themeColor="background1"/>
              </w:rPr>
            </w:pPr>
            <w:r w:rsidRPr="005420CE">
              <w:rPr>
                <w:rFonts w:asciiTheme="minorHAnsi" w:hAnsiTheme="minorHAnsi" w:cstheme="minorHAnsi"/>
                <w:b/>
                <w:noProof/>
                <w:color w:val="FFFFFF" w:themeColor="background1"/>
              </w:rPr>
              <w:t>WHFe</w:t>
            </w:r>
          </w:p>
        </w:tc>
      </w:tr>
      <w:tr w:rsidR="005420CE" w:rsidRPr="005420CE" w14:paraId="5F3FCD65" w14:textId="77777777" w:rsidTr="005420CE">
        <w:tc>
          <w:tcPr>
            <w:tcW w:w="3736" w:type="dxa"/>
          </w:tcPr>
          <w:p w14:paraId="4AE69272" w14:textId="273D851B" w:rsidR="005420CE" w:rsidRPr="005420CE" w:rsidRDefault="005420CE" w:rsidP="00841F99">
            <w:pPr>
              <w:rPr>
                <w:rFonts w:asciiTheme="minorHAnsi" w:hAnsiTheme="minorHAnsi" w:cstheme="minorHAnsi"/>
                <w:noProof/>
              </w:rPr>
            </w:pPr>
            <w:r w:rsidRPr="005420CE">
              <w:rPr>
                <w:rFonts w:asciiTheme="minorHAnsi" w:hAnsiTheme="minorHAnsi"/>
              </w:rPr>
              <w:t>Interior single family or unknown location</w:t>
            </w:r>
          </w:p>
        </w:tc>
        <w:tc>
          <w:tcPr>
            <w:tcW w:w="1682" w:type="dxa"/>
          </w:tcPr>
          <w:p w14:paraId="0A8D0685" w14:textId="203F6282" w:rsidR="005420CE" w:rsidRPr="005420CE" w:rsidRDefault="005420CE" w:rsidP="005420CE">
            <w:pPr>
              <w:jc w:val="center"/>
              <w:rPr>
                <w:rFonts w:asciiTheme="minorHAnsi" w:hAnsiTheme="minorHAnsi" w:cstheme="minorHAnsi"/>
                <w:noProof/>
              </w:rPr>
            </w:pPr>
            <w:r w:rsidRPr="005420CE">
              <w:rPr>
                <w:rFonts w:asciiTheme="minorHAnsi" w:hAnsiTheme="minorHAnsi"/>
              </w:rPr>
              <w:t xml:space="preserve">1.06 </w:t>
            </w:r>
            <w:r w:rsidRPr="005420CE">
              <w:rPr>
                <w:rFonts w:asciiTheme="minorHAnsi" w:eastAsiaTheme="majorEastAsia" w:hAnsiTheme="minorHAnsi"/>
                <w:vertAlign w:val="superscript"/>
              </w:rPr>
              <w:footnoteReference w:id="647"/>
            </w:r>
          </w:p>
        </w:tc>
      </w:tr>
      <w:tr w:rsidR="005420CE" w:rsidRPr="005420CE" w14:paraId="6B89DC13" w14:textId="77777777" w:rsidTr="005420CE">
        <w:tc>
          <w:tcPr>
            <w:tcW w:w="3736" w:type="dxa"/>
          </w:tcPr>
          <w:p w14:paraId="2DB7748F" w14:textId="7E2818E6" w:rsidR="005420CE" w:rsidRPr="005420CE" w:rsidRDefault="005420CE" w:rsidP="00841F99">
            <w:pPr>
              <w:rPr>
                <w:rFonts w:asciiTheme="minorHAnsi" w:hAnsiTheme="minorHAnsi" w:cstheme="minorHAnsi"/>
                <w:noProof/>
              </w:rPr>
            </w:pPr>
            <w:r w:rsidRPr="005420CE">
              <w:rPr>
                <w:rFonts w:asciiTheme="minorHAnsi" w:hAnsiTheme="minorHAnsi"/>
              </w:rPr>
              <w:t>Multi family in unit</w:t>
            </w:r>
          </w:p>
        </w:tc>
        <w:tc>
          <w:tcPr>
            <w:tcW w:w="1682" w:type="dxa"/>
          </w:tcPr>
          <w:p w14:paraId="71FF55C2" w14:textId="7B3FCB3A" w:rsidR="005420CE" w:rsidRPr="005420CE" w:rsidRDefault="005420CE" w:rsidP="005420CE">
            <w:pPr>
              <w:jc w:val="center"/>
              <w:rPr>
                <w:rFonts w:asciiTheme="minorHAnsi" w:hAnsiTheme="minorHAnsi" w:cstheme="minorHAnsi"/>
                <w:noProof/>
              </w:rPr>
            </w:pPr>
            <w:r w:rsidRPr="005420CE">
              <w:rPr>
                <w:rFonts w:asciiTheme="minorHAnsi" w:hAnsiTheme="minorHAnsi"/>
              </w:rPr>
              <w:t xml:space="preserve">1.04 </w:t>
            </w:r>
            <w:r w:rsidRPr="005420CE">
              <w:rPr>
                <w:rFonts w:asciiTheme="minorHAnsi" w:eastAsiaTheme="majorEastAsia" w:hAnsiTheme="minorHAnsi"/>
                <w:vertAlign w:val="superscript"/>
              </w:rPr>
              <w:footnoteReference w:id="648"/>
            </w:r>
          </w:p>
        </w:tc>
      </w:tr>
      <w:tr w:rsidR="005420CE" w:rsidRPr="005420CE" w14:paraId="27C51E00" w14:textId="77777777" w:rsidTr="005420CE">
        <w:tc>
          <w:tcPr>
            <w:tcW w:w="3736" w:type="dxa"/>
          </w:tcPr>
          <w:p w14:paraId="22CCB49F" w14:textId="63502351" w:rsidR="005420CE" w:rsidRPr="005420CE" w:rsidRDefault="005420CE" w:rsidP="00841F99">
            <w:pPr>
              <w:rPr>
                <w:rFonts w:asciiTheme="minorHAnsi" w:hAnsiTheme="minorHAnsi" w:cstheme="minorHAnsi"/>
                <w:noProof/>
              </w:rPr>
            </w:pPr>
            <w:r w:rsidRPr="005420CE">
              <w:rPr>
                <w:rFonts w:asciiTheme="minorHAnsi" w:hAnsiTheme="minorHAnsi"/>
              </w:rPr>
              <w:t>Exterior or uncooled location</w:t>
            </w:r>
          </w:p>
        </w:tc>
        <w:tc>
          <w:tcPr>
            <w:tcW w:w="1682" w:type="dxa"/>
          </w:tcPr>
          <w:p w14:paraId="223A0B02" w14:textId="7CA445A4" w:rsidR="005420CE" w:rsidRPr="005420CE" w:rsidRDefault="005420CE" w:rsidP="005420CE">
            <w:pPr>
              <w:jc w:val="center"/>
              <w:rPr>
                <w:rFonts w:asciiTheme="minorHAnsi" w:hAnsiTheme="minorHAnsi" w:cstheme="minorHAnsi"/>
                <w:noProof/>
              </w:rPr>
            </w:pPr>
            <w:r w:rsidRPr="005420CE">
              <w:rPr>
                <w:rFonts w:asciiTheme="minorHAnsi" w:hAnsiTheme="minorHAnsi"/>
              </w:rPr>
              <w:t>1.0</w:t>
            </w:r>
          </w:p>
        </w:tc>
      </w:tr>
    </w:tbl>
    <w:p w14:paraId="0BF6963F" w14:textId="77777777" w:rsidR="005420CE" w:rsidRDefault="005420CE" w:rsidP="00841F99">
      <w:pPr>
        <w:ind w:left="2160" w:hanging="720"/>
        <w:rPr>
          <w:rFonts w:cstheme="minorHAnsi"/>
          <w:noProof/>
        </w:rPr>
      </w:pPr>
    </w:p>
    <w:p w14:paraId="76F28BC4" w14:textId="77777777" w:rsidR="00841F99" w:rsidRDefault="00841F99" w:rsidP="00841F99">
      <w:pPr>
        <w:pStyle w:val="Heading6"/>
      </w:pPr>
      <w:r>
        <w:t>Deferred Installs</w:t>
      </w:r>
    </w:p>
    <w:p w14:paraId="51E8DB8F" w14:textId="77777777" w:rsidR="00841F99" w:rsidRDefault="00841F99" w:rsidP="00841F99">
      <w:r>
        <w:t>As presented above, the characterization assumes that a percentage of bulbs purchased are not installed until Year 2 and Year 3 (see ISR assumption above). The Illinois Technical Advisory Committee has determined the following methodology for calculating the savings of these future installs.</w:t>
      </w:r>
    </w:p>
    <w:p w14:paraId="6D3BD271" w14:textId="77777777" w:rsidR="00841F99" w:rsidRDefault="00841F99" w:rsidP="00841F99">
      <w:pPr>
        <w:ind w:left="3600" w:hanging="2880"/>
      </w:pPr>
      <w:r>
        <w:lastRenderedPageBreak/>
        <w:t>Year 1 (Purchase Year) installs:</w:t>
      </w:r>
      <w:r>
        <w:tab/>
        <w:t>Characterized using assumptions provided above or evaluated assumptions if available.</w:t>
      </w:r>
    </w:p>
    <w:p w14:paraId="2B051C8F" w14:textId="77777777" w:rsidR="00841F99" w:rsidRDefault="00841F99" w:rsidP="00841F99">
      <w:pPr>
        <w:ind w:left="3600" w:hanging="2880"/>
      </w:pPr>
      <w:r>
        <w:t xml:space="preserve">Year 2 and 3 installs: </w:t>
      </w:r>
      <w:r>
        <w:tab/>
        <w:t xml:space="preserve">Characterized using delta watts assumption and hours of use from the Install Year i.e. the actual deemed (or evaluated if available) assumptions active in Year 2 and 3 should be applied. </w:t>
      </w:r>
    </w:p>
    <w:p w14:paraId="7E2555D0" w14:textId="77777777" w:rsidR="00841F99" w:rsidRDefault="00841F99" w:rsidP="00841F99">
      <w:pPr>
        <w:ind w:left="3600"/>
      </w:pPr>
      <w:r>
        <w:t>The NTG factor for the Purchase Year should be applied.</w:t>
      </w:r>
    </w:p>
    <w:p w14:paraId="795A11C8" w14:textId="77777777" w:rsidR="00841F99" w:rsidRDefault="00841F99" w:rsidP="00841F99">
      <w:r>
        <w:rPr>
          <w:noProof/>
        </w:rPr>
        <mc:AlternateContent>
          <mc:Choice Requires="wps">
            <w:drawing>
              <wp:inline distT="0" distB="0" distL="0" distR="0" wp14:anchorId="1D47DDB4" wp14:editId="6910FE1B">
                <wp:extent cx="5943600" cy="2171700"/>
                <wp:effectExtent l="0" t="0" r="19050" b="19050"/>
                <wp:docPr id="576" name="Text Box 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71700"/>
                        </a:xfrm>
                        <a:prstGeom prst="rect">
                          <a:avLst/>
                        </a:prstGeom>
                        <a:solidFill>
                          <a:srgbClr val="FFFFFF"/>
                        </a:solidFill>
                        <a:ln w="9525">
                          <a:solidFill>
                            <a:srgbClr val="000000"/>
                          </a:solidFill>
                          <a:miter lim="800000"/>
                          <a:headEnd/>
                          <a:tailEnd/>
                        </a:ln>
                      </wps:spPr>
                      <wps:txbx>
                        <w:txbxContent>
                          <w:p w14:paraId="24184226" w14:textId="77777777" w:rsidR="00F60751" w:rsidRDefault="00F60751" w:rsidP="00841F99">
                            <w:r>
                              <w:t>For example, for a 14W CFL (60W standard incandescent and 43W EISA qualified incandescent/halogen) purchased in 2014.</w:t>
                            </w:r>
                          </w:p>
                          <w:p w14:paraId="51AE80D9" w14:textId="77777777" w:rsidR="00F60751" w:rsidRDefault="00F60751" w:rsidP="00841F99">
                            <w:pPr>
                              <w:ind w:firstLine="720"/>
                              <w:rPr>
                                <w:rFonts w:cstheme="minorHAnsi"/>
                              </w:rPr>
                            </w:pPr>
                            <w:r>
                              <w:rPr>
                                <w:rFonts w:cstheme="minorHAnsi"/>
                                <w:noProof/>
                              </w:rPr>
                              <w:t>ΔkWH</w:t>
                            </w:r>
                            <w:r>
                              <w:rPr>
                                <w:rFonts w:cstheme="minorHAnsi"/>
                                <w:noProof/>
                                <w:vertAlign w:val="subscript"/>
                              </w:rPr>
                              <w:t>1st year installs</w:t>
                            </w:r>
                            <w:r>
                              <w:rPr>
                                <w:rFonts w:cstheme="minorHAnsi"/>
                              </w:rPr>
                              <w:tab/>
                              <w:t xml:space="preserve">= </w:t>
                            </w:r>
                            <w:r>
                              <w:rPr>
                                <w:rFonts w:cstheme="minorHAnsi"/>
                                <w:noProof/>
                              </w:rPr>
                              <w:t>((43 - 14) / 1000) * 0.722 * 847 * 1.06</w:t>
                            </w:r>
                          </w:p>
                          <w:p w14:paraId="2E91E4E4" w14:textId="77777777" w:rsidR="00F60751" w:rsidRDefault="00F60751" w:rsidP="00841F99">
                            <w:pPr>
                              <w:ind w:left="1440" w:firstLine="720"/>
                              <w:rPr>
                                <w:rFonts w:cstheme="minorHAnsi"/>
                              </w:rPr>
                            </w:pPr>
                            <w:r>
                              <w:rPr>
                                <w:rFonts w:cstheme="minorHAnsi"/>
                              </w:rPr>
                              <w:t xml:space="preserve">= </w:t>
                            </w:r>
                            <w:r>
                              <w:rPr>
                                <w:rFonts w:cstheme="minorHAnsi"/>
                                <w:noProof/>
                              </w:rPr>
                              <w:t>18.8</w:t>
                            </w:r>
                            <w:r>
                              <w:rPr>
                                <w:rFonts w:cstheme="minorHAnsi"/>
                              </w:rPr>
                              <w:t xml:space="preserve"> kWh</w:t>
                            </w:r>
                          </w:p>
                          <w:p w14:paraId="2E06D36C" w14:textId="77777777" w:rsidR="00F60751" w:rsidRDefault="00F60751" w:rsidP="00841F99">
                            <w:pPr>
                              <w:ind w:firstLine="720"/>
                              <w:rPr>
                                <w:rFonts w:cstheme="minorHAnsi"/>
                              </w:rPr>
                            </w:pPr>
                            <w:r>
                              <w:rPr>
                                <w:rFonts w:cstheme="minorHAnsi"/>
                                <w:noProof/>
                              </w:rPr>
                              <w:t>ΔkWH</w:t>
                            </w:r>
                            <w:r>
                              <w:rPr>
                                <w:rFonts w:cstheme="minorHAnsi"/>
                                <w:noProof/>
                                <w:vertAlign w:val="subscript"/>
                              </w:rPr>
                              <w:t>2nd year installs</w:t>
                            </w:r>
                            <w:r>
                              <w:rPr>
                                <w:rFonts w:cstheme="minorHAnsi"/>
                              </w:rPr>
                              <w:tab/>
                              <w:t xml:space="preserve">= </w:t>
                            </w:r>
                            <w:r>
                              <w:rPr>
                                <w:rFonts w:cstheme="minorHAnsi"/>
                                <w:noProof/>
                              </w:rPr>
                              <w:t>((43 - 14) / 1000) * 0.139 * 847 * 1.06</w:t>
                            </w:r>
                          </w:p>
                          <w:p w14:paraId="56E9B2D8" w14:textId="77777777" w:rsidR="00F60751" w:rsidRDefault="00F60751" w:rsidP="00841F99">
                            <w:pPr>
                              <w:ind w:left="1440" w:firstLine="720"/>
                              <w:rPr>
                                <w:rFonts w:cstheme="minorHAnsi"/>
                              </w:rPr>
                            </w:pPr>
                            <w:r>
                              <w:rPr>
                                <w:rFonts w:cstheme="minorHAnsi"/>
                              </w:rPr>
                              <w:t xml:space="preserve">= </w:t>
                            </w:r>
                            <w:r>
                              <w:rPr>
                                <w:rFonts w:cstheme="minorHAnsi"/>
                                <w:noProof/>
                              </w:rPr>
                              <w:t>3.6</w:t>
                            </w:r>
                            <w:r>
                              <w:rPr>
                                <w:rFonts w:cstheme="minorHAnsi"/>
                              </w:rPr>
                              <w:t xml:space="preserve"> kWh</w:t>
                            </w:r>
                          </w:p>
                          <w:p w14:paraId="5E7EF5CA" w14:textId="77777777" w:rsidR="00F60751" w:rsidRDefault="00F60751" w:rsidP="00841F99">
                            <w:r>
                              <w:tab/>
                              <w:t xml:space="preserve">Note: Here we assume no change in </w:t>
                            </w:r>
                            <w:proofErr w:type="gramStart"/>
                            <w:r>
                              <w:t>hours</w:t>
                            </w:r>
                            <w:proofErr w:type="gramEnd"/>
                            <w:r>
                              <w:t xml:space="preserve"> assumption. NTG value from Purchase year applied.</w:t>
                            </w:r>
                          </w:p>
                          <w:p w14:paraId="47A820BF" w14:textId="77777777" w:rsidR="00F60751" w:rsidRDefault="00F60751" w:rsidP="00841F99">
                            <w:pPr>
                              <w:ind w:firstLine="720"/>
                              <w:rPr>
                                <w:rFonts w:cstheme="minorHAnsi"/>
                              </w:rPr>
                            </w:pPr>
                            <w:r>
                              <w:rPr>
                                <w:rFonts w:cstheme="minorHAnsi"/>
                                <w:noProof/>
                              </w:rPr>
                              <w:t>ΔkWH</w:t>
                            </w:r>
                            <w:r>
                              <w:rPr>
                                <w:rFonts w:cstheme="minorHAnsi"/>
                                <w:noProof/>
                                <w:vertAlign w:val="subscript"/>
                              </w:rPr>
                              <w:t>3rd year installs</w:t>
                            </w:r>
                            <w:r>
                              <w:rPr>
                                <w:rFonts w:cstheme="minorHAnsi"/>
                              </w:rPr>
                              <w:tab/>
                              <w:t xml:space="preserve">= </w:t>
                            </w:r>
                            <w:r>
                              <w:rPr>
                                <w:rFonts w:cstheme="minorHAnsi"/>
                                <w:noProof/>
                              </w:rPr>
                              <w:t>((43 - 14) / 1000) * 0.119 * 847 * 1.06</w:t>
                            </w:r>
                          </w:p>
                          <w:p w14:paraId="17FD1B7A" w14:textId="77777777" w:rsidR="00F60751" w:rsidRDefault="00F60751" w:rsidP="00841F99">
                            <w:pPr>
                              <w:ind w:left="1440" w:firstLine="720"/>
                              <w:rPr>
                                <w:rFonts w:cstheme="minorHAnsi"/>
                              </w:rPr>
                            </w:pPr>
                            <w:r>
                              <w:rPr>
                                <w:rFonts w:cstheme="minorHAnsi"/>
                              </w:rPr>
                              <w:t>= 3.1 kWh</w:t>
                            </w:r>
                          </w:p>
                          <w:p w14:paraId="6413D3DC" w14:textId="77777777" w:rsidR="00F60751" w:rsidRDefault="00F60751" w:rsidP="00841F99">
                            <w:pPr>
                              <w:ind w:left="1440" w:firstLine="720"/>
                              <w:rPr>
                                <w:rFonts w:cstheme="minorHAnsi"/>
                              </w:rPr>
                            </w:pPr>
                          </w:p>
                        </w:txbxContent>
                      </wps:txbx>
                      <wps:bodyPr rot="0" vert="horz" wrap="square" lIns="91440" tIns="45720" rIns="91440" bIns="45720" anchor="t" anchorCtr="0">
                        <a:noAutofit/>
                      </wps:bodyPr>
                    </wps:wsp>
                  </a:graphicData>
                </a:graphic>
              </wp:inline>
            </w:drawing>
          </mc:Choice>
          <mc:Fallback>
            <w:pict>
              <v:shape w14:anchorId="1D47DDB4" id="Text Box 576" o:spid="_x0000_s1090" type="#_x0000_t202" style="width:468pt;height:1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">
                <v:textbox>
                  <w:txbxContent>
                    <w:p w14:paraId="24184226" w14:textId="77777777" w:rsidR="00F60751" w:rsidRDefault="00F60751" w:rsidP="00841F99">
                      <w:r>
                        <w:t>For example, for a 14W CFL (60W standard incandescent and 43W EISA qualified incandescent/halogen) purchased in 2014.</w:t>
                      </w:r>
                    </w:p>
                    <w:p w14:paraId="51AE80D9" w14:textId="77777777" w:rsidR="00F60751" w:rsidRDefault="00F60751" w:rsidP="00841F99">
                      <w:pPr>
                        <w:ind w:firstLine="720"/>
                        <w:rPr>
                          <w:rFonts w:cstheme="minorHAnsi"/>
                        </w:rPr>
                      </w:pPr>
                      <w:r>
                        <w:rPr>
                          <w:rFonts w:cstheme="minorHAnsi"/>
                          <w:noProof/>
                        </w:rPr>
                        <w:t>ΔkWH</w:t>
                      </w:r>
                      <w:r>
                        <w:rPr>
                          <w:rFonts w:cstheme="minorHAnsi"/>
                          <w:noProof/>
                          <w:vertAlign w:val="subscript"/>
                        </w:rPr>
                        <w:t>1st year installs</w:t>
                      </w:r>
                      <w:r>
                        <w:rPr>
                          <w:rFonts w:cstheme="minorHAnsi"/>
                        </w:rPr>
                        <w:tab/>
                        <w:t xml:space="preserve">= </w:t>
                      </w:r>
                      <w:r>
                        <w:rPr>
                          <w:rFonts w:cstheme="minorHAnsi"/>
                          <w:noProof/>
                        </w:rPr>
                        <w:t>((43 - 14) / 1000) * 0.722 * 847 * 1.06</w:t>
                      </w:r>
                    </w:p>
                    <w:p w14:paraId="2E91E4E4" w14:textId="77777777" w:rsidR="00F60751" w:rsidRDefault="00F60751" w:rsidP="00841F99">
                      <w:pPr>
                        <w:ind w:left="1440" w:firstLine="720"/>
                        <w:rPr>
                          <w:rFonts w:cstheme="minorHAnsi"/>
                        </w:rPr>
                      </w:pPr>
                      <w:r>
                        <w:rPr>
                          <w:rFonts w:cstheme="minorHAnsi"/>
                        </w:rPr>
                        <w:t xml:space="preserve">= </w:t>
                      </w:r>
                      <w:r>
                        <w:rPr>
                          <w:rFonts w:cstheme="minorHAnsi"/>
                          <w:noProof/>
                        </w:rPr>
                        <w:t>18.8</w:t>
                      </w:r>
                      <w:r>
                        <w:rPr>
                          <w:rFonts w:cstheme="minorHAnsi"/>
                        </w:rPr>
                        <w:t xml:space="preserve"> kWh</w:t>
                      </w:r>
                    </w:p>
                    <w:p w14:paraId="2E06D36C" w14:textId="77777777" w:rsidR="00F60751" w:rsidRDefault="00F60751" w:rsidP="00841F99">
                      <w:pPr>
                        <w:ind w:firstLine="720"/>
                        <w:rPr>
                          <w:rFonts w:cstheme="minorHAnsi"/>
                        </w:rPr>
                      </w:pPr>
                      <w:r>
                        <w:rPr>
                          <w:rFonts w:cstheme="minorHAnsi"/>
                          <w:noProof/>
                        </w:rPr>
                        <w:t>ΔkWH</w:t>
                      </w:r>
                      <w:r>
                        <w:rPr>
                          <w:rFonts w:cstheme="minorHAnsi"/>
                          <w:noProof/>
                          <w:vertAlign w:val="subscript"/>
                        </w:rPr>
                        <w:t>2nd year installs</w:t>
                      </w:r>
                      <w:r>
                        <w:rPr>
                          <w:rFonts w:cstheme="minorHAnsi"/>
                        </w:rPr>
                        <w:tab/>
                        <w:t xml:space="preserve">= </w:t>
                      </w:r>
                      <w:r>
                        <w:rPr>
                          <w:rFonts w:cstheme="minorHAnsi"/>
                          <w:noProof/>
                        </w:rPr>
                        <w:t>((43 - 14) / 1000) * 0.139 * 847 * 1.06</w:t>
                      </w:r>
                    </w:p>
                    <w:p w14:paraId="56E9B2D8" w14:textId="77777777" w:rsidR="00F60751" w:rsidRDefault="00F60751" w:rsidP="00841F99">
                      <w:pPr>
                        <w:ind w:left="1440" w:firstLine="720"/>
                        <w:rPr>
                          <w:rFonts w:cstheme="minorHAnsi"/>
                        </w:rPr>
                      </w:pPr>
                      <w:r>
                        <w:rPr>
                          <w:rFonts w:cstheme="minorHAnsi"/>
                        </w:rPr>
                        <w:t xml:space="preserve">= </w:t>
                      </w:r>
                      <w:r>
                        <w:rPr>
                          <w:rFonts w:cstheme="minorHAnsi"/>
                          <w:noProof/>
                        </w:rPr>
                        <w:t>3.6</w:t>
                      </w:r>
                      <w:r>
                        <w:rPr>
                          <w:rFonts w:cstheme="minorHAnsi"/>
                        </w:rPr>
                        <w:t xml:space="preserve"> kWh</w:t>
                      </w:r>
                    </w:p>
                    <w:p w14:paraId="5E7EF5CA" w14:textId="77777777" w:rsidR="00F60751" w:rsidRDefault="00F60751" w:rsidP="00841F99">
                      <w:r>
                        <w:tab/>
                        <w:t xml:space="preserve">Note: Here we assume no change in </w:t>
                      </w:r>
                      <w:proofErr w:type="gramStart"/>
                      <w:r>
                        <w:t>hours</w:t>
                      </w:r>
                      <w:proofErr w:type="gramEnd"/>
                      <w:r>
                        <w:t xml:space="preserve"> assumption. NTG value from Purchase year applied.</w:t>
                      </w:r>
                    </w:p>
                    <w:p w14:paraId="47A820BF" w14:textId="77777777" w:rsidR="00F60751" w:rsidRDefault="00F60751" w:rsidP="00841F99">
                      <w:pPr>
                        <w:ind w:firstLine="720"/>
                        <w:rPr>
                          <w:rFonts w:cstheme="minorHAnsi"/>
                        </w:rPr>
                      </w:pPr>
                      <w:r>
                        <w:rPr>
                          <w:rFonts w:cstheme="minorHAnsi"/>
                          <w:noProof/>
                        </w:rPr>
                        <w:t>ΔkWH</w:t>
                      </w:r>
                      <w:r>
                        <w:rPr>
                          <w:rFonts w:cstheme="minorHAnsi"/>
                          <w:noProof/>
                          <w:vertAlign w:val="subscript"/>
                        </w:rPr>
                        <w:t>3rd year installs</w:t>
                      </w:r>
                      <w:r>
                        <w:rPr>
                          <w:rFonts w:cstheme="minorHAnsi"/>
                        </w:rPr>
                        <w:tab/>
                        <w:t xml:space="preserve">= </w:t>
                      </w:r>
                      <w:r>
                        <w:rPr>
                          <w:rFonts w:cstheme="minorHAnsi"/>
                          <w:noProof/>
                        </w:rPr>
                        <w:t>((43 - 14) / 1000) * 0.119 * 847 * 1.06</w:t>
                      </w:r>
                    </w:p>
                    <w:p w14:paraId="17FD1B7A" w14:textId="77777777" w:rsidR="00F60751" w:rsidRDefault="00F60751" w:rsidP="00841F99">
                      <w:pPr>
                        <w:ind w:left="1440" w:firstLine="720"/>
                        <w:rPr>
                          <w:rFonts w:cstheme="minorHAnsi"/>
                        </w:rPr>
                      </w:pPr>
                      <w:r>
                        <w:rPr>
                          <w:rFonts w:cstheme="minorHAnsi"/>
                        </w:rPr>
                        <w:t>= 3.1 kWh</w:t>
                      </w:r>
                    </w:p>
                    <w:p w14:paraId="6413D3DC" w14:textId="77777777" w:rsidR="00F60751" w:rsidRDefault="00F60751" w:rsidP="00841F99">
                      <w:pPr>
                        <w:ind w:left="1440" w:firstLine="720"/>
                        <w:rPr>
                          <w:rFonts w:cstheme="minorHAnsi"/>
                        </w:rPr>
                      </w:pPr>
                    </w:p>
                  </w:txbxContent>
                </v:textbox>
                <w10:anchorlock/>
              </v:shape>
            </w:pict>
          </mc:Fallback>
        </mc:AlternateContent>
      </w:r>
    </w:p>
    <w:p w14:paraId="0F69245D" w14:textId="77777777" w:rsidR="00841F99" w:rsidRDefault="00841F99" w:rsidP="00841F99">
      <w:pPr>
        <w:pStyle w:val="Heading6"/>
      </w:pPr>
      <w:r>
        <w:t>Heating Penalty</w:t>
      </w:r>
    </w:p>
    <w:p w14:paraId="4FA4BD41" w14:textId="77777777" w:rsidR="00841F99" w:rsidRDefault="00841F99" w:rsidP="00841F99">
      <w:pPr>
        <w:rPr>
          <w:rFonts w:cstheme="minorHAnsi"/>
          <w:noProof/>
        </w:rPr>
      </w:pPr>
      <w:r>
        <w:rPr>
          <w:rFonts w:cstheme="minorHAnsi"/>
          <w:noProof/>
        </w:rPr>
        <w:t>If electric heated home (if heating fuel is unknown assume gas, see Natural Gas section):</w:t>
      </w:r>
    </w:p>
    <w:p w14:paraId="7DFD4CAA" w14:textId="77777777" w:rsidR="00841F99" w:rsidRDefault="00841F99" w:rsidP="00841F99">
      <w:pPr>
        <w:ind w:left="1440"/>
        <w:rPr>
          <w:rFonts w:cstheme="minorHAnsi"/>
          <w:noProof/>
        </w:rPr>
      </w:pPr>
      <w:r>
        <w:rPr>
          <w:rFonts w:cstheme="minorHAnsi"/>
          <w:noProof/>
        </w:rPr>
        <w:t>∆kWh</w:t>
      </w:r>
      <w:r>
        <w:rPr>
          <w:rStyle w:val="FootnoteReference"/>
          <w:rFonts w:eastAsiaTheme="majorEastAsia" w:cstheme="minorHAnsi"/>
          <w:noProof/>
        </w:rPr>
        <w:footnoteReference w:id="649"/>
      </w:r>
      <w:r>
        <w:rPr>
          <w:rFonts w:cstheme="minorHAnsi"/>
          <w:noProof/>
        </w:rPr>
        <w:t xml:space="preserve">  = - (((WattsBase - WattsEE) / 1000) * ISR * Hours * HF) / ηHeat</w:t>
      </w:r>
      <w:r>
        <w:rPr>
          <w:rFonts w:cstheme="minorHAnsi"/>
          <w:noProof/>
        </w:rPr>
        <w:tab/>
      </w:r>
    </w:p>
    <w:p w14:paraId="7972FEBB" w14:textId="77777777" w:rsidR="00841F99" w:rsidRDefault="00841F99" w:rsidP="00841F99">
      <w:pPr>
        <w:ind w:left="720" w:hanging="720"/>
        <w:rPr>
          <w:rFonts w:cstheme="minorHAnsi"/>
          <w:noProof/>
          <w:lang w:val="nl-NL"/>
        </w:rPr>
      </w:pPr>
      <w:r>
        <w:rPr>
          <w:rFonts w:cstheme="minorHAnsi"/>
          <w:noProof/>
          <w:lang w:val="nl-NL"/>
        </w:rPr>
        <w:t>Where:</w:t>
      </w:r>
    </w:p>
    <w:p w14:paraId="4BA33834" w14:textId="77777777" w:rsidR="00841F99" w:rsidRDefault="00841F99" w:rsidP="00841F99">
      <w:pPr>
        <w:ind w:left="720" w:hanging="720"/>
        <w:rPr>
          <w:rFonts w:cstheme="minorHAnsi"/>
          <w:noProof/>
          <w:lang w:val="nl-NL"/>
        </w:rPr>
      </w:pPr>
      <w:r>
        <w:rPr>
          <w:rFonts w:cstheme="minorHAnsi"/>
          <w:noProof/>
          <w:lang w:val="nl-NL"/>
        </w:rPr>
        <w:tab/>
        <w:t>HF</w:t>
      </w:r>
      <w:r>
        <w:rPr>
          <w:rFonts w:cstheme="minorHAnsi"/>
          <w:noProof/>
          <w:lang w:val="nl-NL"/>
        </w:rPr>
        <w:tab/>
      </w:r>
      <w:r>
        <w:rPr>
          <w:rFonts w:cstheme="minorHAnsi"/>
          <w:noProof/>
          <w:lang w:val="nl-NL"/>
        </w:rPr>
        <w:tab/>
        <w:t>= Heating Factor or percentage of light savings that must be heated</w:t>
      </w:r>
    </w:p>
    <w:p w14:paraId="4FB00EDD" w14:textId="77777777" w:rsidR="00841F99" w:rsidRDefault="00841F99" w:rsidP="00841F99">
      <w:pPr>
        <w:ind w:left="720" w:hanging="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t>= 49%</w:t>
      </w:r>
      <w:r>
        <w:rPr>
          <w:rStyle w:val="FootnoteReference"/>
          <w:rFonts w:eastAsiaTheme="majorEastAsia" w:cstheme="minorHAnsi"/>
          <w:noProof/>
          <w:lang w:val="nl-NL"/>
        </w:rPr>
        <w:footnoteReference w:id="650"/>
      </w:r>
      <w:r>
        <w:rPr>
          <w:rFonts w:cstheme="minorHAnsi"/>
          <w:noProof/>
          <w:lang w:val="nl-NL"/>
        </w:rPr>
        <w:t xml:space="preserve"> for interior </w:t>
      </w:r>
      <w:r>
        <w:rPr>
          <w:rFonts w:cstheme="minorHAnsi"/>
          <w:noProof/>
        </w:rPr>
        <w:t>or unknown</w:t>
      </w:r>
      <w:r>
        <w:rPr>
          <w:rFonts w:cstheme="minorHAnsi"/>
          <w:noProof/>
          <w:lang w:val="nl-NL"/>
        </w:rPr>
        <w:t xml:space="preserve"> location</w:t>
      </w:r>
    </w:p>
    <w:p w14:paraId="3037044F" w14:textId="77777777" w:rsidR="00841F99" w:rsidRDefault="00841F99" w:rsidP="00841F99">
      <w:pPr>
        <w:ind w:left="720" w:hanging="720"/>
        <w:rPr>
          <w:rFonts w:cstheme="minorHAnsi"/>
          <w:noProof/>
        </w:rPr>
      </w:pPr>
      <w:r>
        <w:rPr>
          <w:rFonts w:cstheme="minorHAnsi"/>
          <w:noProof/>
          <w:lang w:val="nl-NL"/>
        </w:rPr>
        <w:tab/>
      </w:r>
      <w:r>
        <w:rPr>
          <w:rFonts w:cstheme="minorHAnsi"/>
          <w:noProof/>
          <w:lang w:val="nl-NL"/>
        </w:rPr>
        <w:tab/>
      </w:r>
      <w:r>
        <w:rPr>
          <w:rFonts w:cstheme="minorHAnsi"/>
          <w:noProof/>
          <w:lang w:val="nl-NL"/>
        </w:rPr>
        <w:tab/>
        <w:t xml:space="preserve">= 0% for exterior </w:t>
      </w:r>
      <w:r>
        <w:rPr>
          <w:rFonts w:cstheme="minorHAnsi"/>
          <w:noProof/>
        </w:rPr>
        <w:t xml:space="preserve">or unheated </w:t>
      </w:r>
      <w:r>
        <w:rPr>
          <w:rFonts w:cstheme="minorHAnsi"/>
          <w:noProof/>
          <w:lang w:val="nl-NL"/>
        </w:rPr>
        <w:t>location</w:t>
      </w:r>
    </w:p>
    <w:p w14:paraId="49AD243D" w14:textId="77777777" w:rsidR="00841F99" w:rsidRDefault="00841F99" w:rsidP="00841F99">
      <w:pPr>
        <w:ind w:firstLine="720"/>
        <w:rPr>
          <w:rFonts w:cstheme="minorHAnsi"/>
          <w:noProof/>
        </w:rPr>
      </w:pPr>
      <w:r>
        <w:rPr>
          <w:rFonts w:cstheme="minorHAnsi"/>
          <w:noProof/>
        </w:rPr>
        <w:t xml:space="preserve">ηHeat </w:t>
      </w:r>
      <w:r>
        <w:rPr>
          <w:rFonts w:cstheme="minorHAnsi"/>
          <w:noProof/>
        </w:rPr>
        <w:tab/>
      </w:r>
      <w:r>
        <w:rPr>
          <w:rFonts w:cstheme="minorHAnsi"/>
          <w:noProof/>
        </w:rPr>
        <w:tab/>
        <w:t xml:space="preserve">= Efficiency in COP of Heating equipment </w:t>
      </w:r>
    </w:p>
    <w:p w14:paraId="12541453" w14:textId="77777777" w:rsidR="00841F99" w:rsidRDefault="00841F99" w:rsidP="00841F99">
      <w:pPr>
        <w:ind w:left="1440" w:firstLine="720"/>
        <w:rPr>
          <w:rFonts w:cstheme="minorHAnsi"/>
        </w:rPr>
      </w:pPr>
      <w:r>
        <w:rPr>
          <w:rFonts w:cstheme="minorHAnsi"/>
          <w:noProof/>
        </w:rPr>
        <w:t>= actual.</w:t>
      </w:r>
      <w:r>
        <w:rPr>
          <w:rFonts w:cstheme="minorHAnsi"/>
        </w:rPr>
        <w:t xml:space="preserve"> If not available use</w:t>
      </w:r>
      <w:r>
        <w:rPr>
          <w:rStyle w:val="FootnoteReference"/>
          <w:rFonts w:eastAsiaTheme="majorEastAsia" w:cstheme="minorHAnsi"/>
        </w:rPr>
        <w:footnoteReference w:id="651"/>
      </w:r>
      <w:r>
        <w:rPr>
          <w:rFonts w:cstheme="minorHAnsi"/>
        </w:rPr>
        <w:t>:</w:t>
      </w:r>
    </w:p>
    <w:tbl>
      <w:tblPr>
        <w:tblStyle w:val="TableGrid"/>
        <w:tblW w:w="0" w:type="auto"/>
        <w:tblInd w:w="2448" w:type="dxa"/>
        <w:tblLayout w:type="fixed"/>
        <w:tblLook w:val="04A0" w:firstRow="1" w:lastRow="0" w:firstColumn="1" w:lastColumn="0" w:noHBand="0" w:noVBand="1"/>
      </w:tblPr>
      <w:tblGrid>
        <w:gridCol w:w="1350"/>
        <w:gridCol w:w="1732"/>
        <w:gridCol w:w="1379"/>
        <w:gridCol w:w="1479"/>
        <w:tblGridChange w:id="6885">
          <w:tblGrid>
            <w:gridCol w:w="1350"/>
            <w:gridCol w:w="1732"/>
            <w:gridCol w:w="1379"/>
            <w:gridCol w:w="1479"/>
          </w:tblGrid>
        </w:tblGridChange>
      </w:tblGrid>
      <w:tr w:rsidR="00841F99" w:rsidRPr="0077765A" w14:paraId="634C77E4" w14:textId="77777777" w:rsidTr="00841F99">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3E9C77AA" w14:textId="77777777" w:rsidR="00841F99" w:rsidRPr="0077765A" w:rsidRDefault="00841F99" w:rsidP="00841F99">
            <w:pPr>
              <w:jc w:val="center"/>
              <w:rPr>
                <w:rFonts w:asciiTheme="minorHAnsi" w:hAnsiTheme="minorHAnsi"/>
                <w:b/>
                <w:color w:val="FFFFFF" w:themeColor="background1"/>
              </w:rPr>
            </w:pPr>
          </w:p>
          <w:p w14:paraId="13A7817D" w14:textId="77777777" w:rsidR="00841F99" w:rsidRPr="0077765A" w:rsidRDefault="00841F99" w:rsidP="00841F99">
            <w:pPr>
              <w:jc w:val="center"/>
              <w:rPr>
                <w:rFonts w:asciiTheme="minorHAnsi" w:hAnsiTheme="minorHAnsi"/>
                <w:b/>
                <w:color w:val="FFFFFF" w:themeColor="background1"/>
              </w:rPr>
            </w:pPr>
            <w:r w:rsidRPr="0077765A">
              <w:rPr>
                <w:rFonts w:asciiTheme="minorHAnsi" w:hAnsiTheme="minorHAnsi"/>
                <w:b/>
                <w:color w:val="FFFFFF" w:themeColor="background1"/>
              </w:rPr>
              <w:t>System Type</w:t>
            </w:r>
          </w:p>
        </w:tc>
        <w:tc>
          <w:tcPr>
            <w:tcW w:w="173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C1F4BE3" w14:textId="77777777" w:rsidR="00841F99" w:rsidRPr="0077765A" w:rsidRDefault="00841F99" w:rsidP="00841F99">
            <w:pPr>
              <w:jc w:val="center"/>
              <w:rPr>
                <w:rFonts w:asciiTheme="minorHAnsi" w:hAnsiTheme="minorHAnsi"/>
                <w:b/>
                <w:color w:val="FFFFFF" w:themeColor="background1"/>
              </w:rPr>
            </w:pPr>
            <w:r w:rsidRPr="0077765A">
              <w:rPr>
                <w:rFonts w:asciiTheme="minorHAnsi" w:hAnsiTheme="minorHAnsi"/>
                <w:b/>
                <w:color w:val="FFFFFF" w:themeColor="background1"/>
              </w:rPr>
              <w:t>Age of Equipment</w:t>
            </w:r>
          </w:p>
        </w:tc>
        <w:tc>
          <w:tcPr>
            <w:tcW w:w="13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7AF1522" w14:textId="77777777" w:rsidR="00841F99" w:rsidRPr="0077765A" w:rsidRDefault="00841F99" w:rsidP="00841F99">
            <w:pPr>
              <w:jc w:val="center"/>
              <w:rPr>
                <w:rFonts w:asciiTheme="minorHAnsi" w:hAnsiTheme="minorHAnsi"/>
                <w:b/>
                <w:color w:val="FFFFFF" w:themeColor="background1"/>
              </w:rPr>
            </w:pPr>
            <w:r w:rsidRPr="0077765A">
              <w:rPr>
                <w:rFonts w:asciiTheme="minorHAnsi" w:hAnsiTheme="minorHAnsi"/>
                <w:b/>
                <w:color w:val="FFFFFF" w:themeColor="background1"/>
              </w:rPr>
              <w:t>HSPF Estimate</w:t>
            </w:r>
          </w:p>
        </w:tc>
        <w:tc>
          <w:tcPr>
            <w:tcW w:w="14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2CAB91B" w14:textId="77777777" w:rsidR="00841F99" w:rsidRPr="0077765A" w:rsidRDefault="00841F99" w:rsidP="00841F99">
            <w:pPr>
              <w:jc w:val="center"/>
              <w:rPr>
                <w:rFonts w:asciiTheme="minorHAnsi" w:hAnsiTheme="minorHAnsi"/>
                <w:b/>
                <w:color w:val="FFFFFF" w:themeColor="background1"/>
              </w:rPr>
            </w:pPr>
            <w:r w:rsidRPr="0077765A">
              <w:rPr>
                <w:rFonts w:asciiTheme="minorHAnsi" w:hAnsiTheme="minorHAnsi"/>
                <w:b/>
                <w:color w:val="FFFFFF" w:themeColor="background1"/>
              </w:rPr>
              <w:t>ηHeat</w:t>
            </w:r>
          </w:p>
          <w:p w14:paraId="062C0F1D" w14:textId="77777777" w:rsidR="00841F99" w:rsidRPr="0077765A" w:rsidRDefault="00841F99" w:rsidP="00841F99">
            <w:pPr>
              <w:jc w:val="center"/>
              <w:rPr>
                <w:rFonts w:asciiTheme="minorHAnsi" w:hAnsiTheme="minorHAnsi"/>
                <w:b/>
                <w:color w:val="FFFFFF" w:themeColor="background1"/>
              </w:rPr>
            </w:pPr>
            <w:r w:rsidRPr="0077765A">
              <w:rPr>
                <w:rFonts w:asciiTheme="minorHAnsi" w:hAnsiTheme="minorHAnsi"/>
                <w:b/>
                <w:color w:val="FFFFFF" w:themeColor="background1"/>
              </w:rPr>
              <w:t>(COP Estimate)</w:t>
            </w:r>
          </w:p>
        </w:tc>
      </w:tr>
      <w:tr w:rsidR="00841F99" w:rsidRPr="0077765A" w14:paraId="318AEAAC" w14:textId="77777777" w:rsidTr="00FF11A2">
        <w:tblPrEx>
          <w:tblW w:w="0" w:type="auto"/>
          <w:tblInd w:w="2448" w:type="dxa"/>
          <w:tblLayout w:type="fixed"/>
          <w:tblPrExChange w:id="6886" w:author="Stephanie Baer" w:date="2016-01-21T14:05:00Z">
            <w:tblPrEx>
              <w:tblW w:w="0" w:type="auto"/>
              <w:tblInd w:w="2448" w:type="dxa"/>
              <w:tblLayout w:type="fixed"/>
            </w:tblPrEx>
          </w:tblPrExChange>
        </w:tblPrEx>
        <w:trPr>
          <w:trHeight w:val="323"/>
          <w:trPrChange w:id="6887" w:author="Stephanie Baer" w:date="2016-01-21T14:05:00Z">
            <w:trPr>
              <w:trHeight w:val="323"/>
            </w:trPr>
          </w:trPrChange>
        </w:trPr>
        <w:tc>
          <w:tcPr>
            <w:tcW w:w="1350" w:type="dxa"/>
            <w:vMerge w:val="restart"/>
            <w:tcBorders>
              <w:top w:val="single" w:sz="4" w:space="0" w:color="auto"/>
              <w:left w:val="single" w:sz="4" w:space="0" w:color="auto"/>
              <w:right w:val="single" w:sz="4" w:space="0" w:color="auto"/>
            </w:tcBorders>
            <w:vAlign w:val="center"/>
            <w:hideMark/>
            <w:tcPrChange w:id="6888" w:author="Stephanie Baer" w:date="2016-01-21T14:05:00Z">
              <w:tcPr>
                <w:tcW w:w="1350" w:type="dxa"/>
                <w:vMerge w:val="restart"/>
                <w:tcBorders>
                  <w:top w:val="single" w:sz="4" w:space="0" w:color="auto"/>
                  <w:left w:val="single" w:sz="4" w:space="0" w:color="auto"/>
                  <w:right w:val="single" w:sz="4" w:space="0" w:color="auto"/>
                </w:tcBorders>
                <w:vAlign w:val="center"/>
                <w:hideMark/>
              </w:tcPr>
            </w:tcPrChange>
          </w:tcPr>
          <w:p w14:paraId="07A0540D" w14:textId="77777777" w:rsidR="00841F99" w:rsidRPr="0077765A" w:rsidRDefault="00841F99">
            <w:pPr>
              <w:jc w:val="left"/>
              <w:rPr>
                <w:rFonts w:asciiTheme="minorHAnsi" w:hAnsiTheme="minorHAnsi"/>
                <w:szCs w:val="22"/>
              </w:rPr>
              <w:pPrChange w:id="6889" w:author="Stephanie Baer" w:date="2016-01-21T14:05:00Z">
                <w:pPr/>
              </w:pPrChange>
            </w:pPr>
            <w:r w:rsidRPr="0077765A">
              <w:rPr>
                <w:rFonts w:asciiTheme="minorHAnsi" w:hAnsiTheme="minorHAnsi"/>
              </w:rPr>
              <w:t>Heat Pump</w:t>
            </w:r>
          </w:p>
        </w:tc>
        <w:tc>
          <w:tcPr>
            <w:tcW w:w="1732" w:type="dxa"/>
            <w:tcBorders>
              <w:top w:val="single" w:sz="4" w:space="0" w:color="auto"/>
              <w:left w:val="single" w:sz="4" w:space="0" w:color="auto"/>
              <w:bottom w:val="single" w:sz="4" w:space="0" w:color="auto"/>
              <w:right w:val="single" w:sz="4" w:space="0" w:color="auto"/>
            </w:tcBorders>
            <w:vAlign w:val="center"/>
            <w:hideMark/>
            <w:tcPrChange w:id="6890" w:author="Stephanie Baer" w:date="2016-01-21T14:05:00Z">
              <w:tcPr>
                <w:tcW w:w="1732" w:type="dxa"/>
                <w:tcBorders>
                  <w:top w:val="single" w:sz="4" w:space="0" w:color="auto"/>
                  <w:left w:val="single" w:sz="4" w:space="0" w:color="auto"/>
                  <w:bottom w:val="single" w:sz="4" w:space="0" w:color="auto"/>
                  <w:right w:val="single" w:sz="4" w:space="0" w:color="auto"/>
                </w:tcBorders>
                <w:vAlign w:val="center"/>
                <w:hideMark/>
              </w:tcPr>
            </w:tcPrChange>
          </w:tcPr>
          <w:p w14:paraId="2CC5319E" w14:textId="77777777" w:rsidR="00841F99" w:rsidRPr="0077765A" w:rsidRDefault="00841F99" w:rsidP="00841F99">
            <w:pPr>
              <w:rPr>
                <w:rFonts w:asciiTheme="minorHAnsi" w:hAnsiTheme="minorHAnsi"/>
                <w:szCs w:val="22"/>
              </w:rPr>
            </w:pPr>
            <w:r w:rsidRPr="0077765A">
              <w:rPr>
                <w:rFonts w:asciiTheme="minorHAnsi" w:hAnsiTheme="minorHAnsi"/>
              </w:rPr>
              <w:t>Before 2006</w:t>
            </w:r>
          </w:p>
        </w:tc>
        <w:tc>
          <w:tcPr>
            <w:tcW w:w="1379" w:type="dxa"/>
            <w:tcBorders>
              <w:top w:val="single" w:sz="4" w:space="0" w:color="auto"/>
              <w:left w:val="single" w:sz="4" w:space="0" w:color="auto"/>
              <w:bottom w:val="single" w:sz="4" w:space="0" w:color="auto"/>
              <w:right w:val="single" w:sz="4" w:space="0" w:color="auto"/>
            </w:tcBorders>
            <w:vAlign w:val="center"/>
            <w:hideMark/>
            <w:tcPrChange w:id="6891" w:author="Stephanie Baer" w:date="2016-01-21T14:05:00Z">
              <w:tcPr>
                <w:tcW w:w="1379" w:type="dxa"/>
                <w:tcBorders>
                  <w:top w:val="single" w:sz="4" w:space="0" w:color="auto"/>
                  <w:left w:val="single" w:sz="4" w:space="0" w:color="auto"/>
                  <w:bottom w:val="single" w:sz="4" w:space="0" w:color="auto"/>
                  <w:right w:val="single" w:sz="4" w:space="0" w:color="auto"/>
                </w:tcBorders>
                <w:vAlign w:val="center"/>
                <w:hideMark/>
              </w:tcPr>
            </w:tcPrChange>
          </w:tcPr>
          <w:p w14:paraId="240D4B66" w14:textId="77777777" w:rsidR="00841F99" w:rsidRPr="0077765A" w:rsidRDefault="00841F99" w:rsidP="00841F99">
            <w:pPr>
              <w:rPr>
                <w:rFonts w:asciiTheme="minorHAnsi" w:hAnsiTheme="minorHAnsi"/>
                <w:szCs w:val="22"/>
              </w:rPr>
            </w:pPr>
            <w:r w:rsidRPr="0077765A">
              <w:rPr>
                <w:rFonts w:asciiTheme="minorHAnsi" w:hAnsiTheme="minorHAnsi"/>
              </w:rPr>
              <w:t>6.8</w:t>
            </w:r>
          </w:p>
        </w:tc>
        <w:tc>
          <w:tcPr>
            <w:tcW w:w="1479" w:type="dxa"/>
            <w:tcBorders>
              <w:top w:val="single" w:sz="4" w:space="0" w:color="auto"/>
              <w:left w:val="single" w:sz="4" w:space="0" w:color="auto"/>
              <w:bottom w:val="single" w:sz="4" w:space="0" w:color="auto"/>
              <w:right w:val="single" w:sz="4" w:space="0" w:color="auto"/>
            </w:tcBorders>
            <w:vAlign w:val="center"/>
            <w:hideMark/>
            <w:tcPrChange w:id="6892" w:author="Stephanie Baer" w:date="2016-01-21T14:05:00Z">
              <w:tcPr>
                <w:tcW w:w="1479" w:type="dxa"/>
                <w:tcBorders>
                  <w:top w:val="single" w:sz="4" w:space="0" w:color="auto"/>
                  <w:left w:val="single" w:sz="4" w:space="0" w:color="auto"/>
                  <w:bottom w:val="single" w:sz="4" w:space="0" w:color="auto"/>
                  <w:right w:val="single" w:sz="4" w:space="0" w:color="auto"/>
                </w:tcBorders>
                <w:vAlign w:val="center"/>
                <w:hideMark/>
              </w:tcPr>
            </w:tcPrChange>
          </w:tcPr>
          <w:p w14:paraId="2D124918" w14:textId="77777777" w:rsidR="00841F99" w:rsidRPr="0077765A" w:rsidRDefault="00841F99" w:rsidP="00841F99">
            <w:pPr>
              <w:rPr>
                <w:rFonts w:asciiTheme="minorHAnsi" w:hAnsiTheme="minorHAnsi"/>
                <w:szCs w:val="22"/>
              </w:rPr>
            </w:pPr>
            <w:r w:rsidRPr="0077765A">
              <w:rPr>
                <w:rFonts w:asciiTheme="minorHAnsi" w:hAnsiTheme="minorHAnsi"/>
              </w:rPr>
              <w:t>2.00</w:t>
            </w:r>
          </w:p>
        </w:tc>
      </w:tr>
      <w:tr w:rsidR="00841F99" w:rsidRPr="0077765A" w14:paraId="364D347C" w14:textId="77777777" w:rsidTr="00FF11A2">
        <w:tblPrEx>
          <w:tblW w:w="0" w:type="auto"/>
          <w:tblInd w:w="2448" w:type="dxa"/>
          <w:tblLayout w:type="fixed"/>
          <w:tblPrExChange w:id="6893" w:author="Stephanie Baer" w:date="2016-01-21T14:05:00Z">
            <w:tblPrEx>
              <w:tblW w:w="0" w:type="auto"/>
              <w:tblInd w:w="2448" w:type="dxa"/>
              <w:tblLayout w:type="fixed"/>
            </w:tblPrEx>
          </w:tblPrExChange>
        </w:tblPrEx>
        <w:tc>
          <w:tcPr>
            <w:tcW w:w="1350" w:type="dxa"/>
            <w:vMerge/>
            <w:tcBorders>
              <w:left w:val="single" w:sz="4" w:space="0" w:color="auto"/>
              <w:right w:val="single" w:sz="4" w:space="0" w:color="auto"/>
            </w:tcBorders>
            <w:vAlign w:val="center"/>
            <w:hideMark/>
            <w:tcPrChange w:id="6894" w:author="Stephanie Baer" w:date="2016-01-21T14:05:00Z">
              <w:tcPr>
                <w:tcW w:w="1350" w:type="dxa"/>
                <w:vMerge/>
                <w:tcBorders>
                  <w:left w:val="single" w:sz="4" w:space="0" w:color="auto"/>
                  <w:right w:val="single" w:sz="4" w:space="0" w:color="auto"/>
                </w:tcBorders>
                <w:vAlign w:val="center"/>
                <w:hideMark/>
              </w:tcPr>
            </w:tcPrChange>
          </w:tcPr>
          <w:p w14:paraId="395990DE" w14:textId="77777777" w:rsidR="00841F99" w:rsidRPr="0077765A" w:rsidRDefault="00841F99">
            <w:pPr>
              <w:jc w:val="left"/>
              <w:rPr>
                <w:rFonts w:asciiTheme="minorHAnsi" w:hAnsiTheme="minorHAnsi"/>
                <w:szCs w:val="22"/>
              </w:rPr>
              <w:pPrChange w:id="6895" w:author="Stephanie Baer" w:date="2016-01-21T14:05:00Z">
                <w:pPr/>
              </w:pPrChange>
            </w:pPr>
          </w:p>
        </w:tc>
        <w:tc>
          <w:tcPr>
            <w:tcW w:w="1732" w:type="dxa"/>
            <w:tcBorders>
              <w:top w:val="single" w:sz="4" w:space="0" w:color="auto"/>
              <w:left w:val="single" w:sz="4" w:space="0" w:color="auto"/>
              <w:bottom w:val="single" w:sz="4" w:space="0" w:color="auto"/>
              <w:right w:val="single" w:sz="4" w:space="0" w:color="auto"/>
            </w:tcBorders>
            <w:vAlign w:val="center"/>
            <w:hideMark/>
            <w:tcPrChange w:id="6896" w:author="Stephanie Baer" w:date="2016-01-21T14:05:00Z">
              <w:tcPr>
                <w:tcW w:w="1732" w:type="dxa"/>
                <w:tcBorders>
                  <w:top w:val="single" w:sz="4" w:space="0" w:color="auto"/>
                  <w:left w:val="single" w:sz="4" w:space="0" w:color="auto"/>
                  <w:bottom w:val="single" w:sz="4" w:space="0" w:color="auto"/>
                  <w:right w:val="single" w:sz="4" w:space="0" w:color="auto"/>
                </w:tcBorders>
                <w:vAlign w:val="center"/>
                <w:hideMark/>
              </w:tcPr>
            </w:tcPrChange>
          </w:tcPr>
          <w:p w14:paraId="3C1759F5" w14:textId="77777777" w:rsidR="00841F99" w:rsidRPr="0077765A" w:rsidRDefault="00841F99" w:rsidP="00841F99">
            <w:pPr>
              <w:rPr>
                <w:rFonts w:asciiTheme="minorHAnsi" w:hAnsiTheme="minorHAnsi"/>
                <w:szCs w:val="22"/>
              </w:rPr>
            </w:pPr>
            <w:r w:rsidRPr="0077765A">
              <w:rPr>
                <w:rFonts w:asciiTheme="minorHAnsi" w:hAnsiTheme="minorHAnsi"/>
              </w:rPr>
              <w:t>2006 - 2014</w:t>
            </w:r>
          </w:p>
        </w:tc>
        <w:tc>
          <w:tcPr>
            <w:tcW w:w="1379" w:type="dxa"/>
            <w:tcBorders>
              <w:top w:val="single" w:sz="4" w:space="0" w:color="auto"/>
              <w:left w:val="single" w:sz="4" w:space="0" w:color="auto"/>
              <w:bottom w:val="single" w:sz="4" w:space="0" w:color="auto"/>
              <w:right w:val="single" w:sz="4" w:space="0" w:color="auto"/>
            </w:tcBorders>
            <w:vAlign w:val="center"/>
            <w:hideMark/>
            <w:tcPrChange w:id="6897" w:author="Stephanie Baer" w:date="2016-01-21T14:05:00Z">
              <w:tcPr>
                <w:tcW w:w="1379" w:type="dxa"/>
                <w:tcBorders>
                  <w:top w:val="single" w:sz="4" w:space="0" w:color="auto"/>
                  <w:left w:val="single" w:sz="4" w:space="0" w:color="auto"/>
                  <w:bottom w:val="single" w:sz="4" w:space="0" w:color="auto"/>
                  <w:right w:val="single" w:sz="4" w:space="0" w:color="auto"/>
                </w:tcBorders>
                <w:vAlign w:val="center"/>
                <w:hideMark/>
              </w:tcPr>
            </w:tcPrChange>
          </w:tcPr>
          <w:p w14:paraId="66E2E684" w14:textId="77777777" w:rsidR="00841F99" w:rsidRPr="0077765A" w:rsidRDefault="00841F99" w:rsidP="00841F99">
            <w:pPr>
              <w:rPr>
                <w:rFonts w:asciiTheme="minorHAnsi" w:hAnsiTheme="minorHAnsi"/>
                <w:szCs w:val="22"/>
              </w:rPr>
            </w:pPr>
            <w:r w:rsidRPr="0077765A">
              <w:rPr>
                <w:rFonts w:asciiTheme="minorHAnsi" w:hAnsiTheme="minorHAnsi"/>
              </w:rPr>
              <w:t>7.7</w:t>
            </w:r>
          </w:p>
        </w:tc>
        <w:tc>
          <w:tcPr>
            <w:tcW w:w="1479" w:type="dxa"/>
            <w:tcBorders>
              <w:top w:val="single" w:sz="4" w:space="0" w:color="auto"/>
              <w:left w:val="single" w:sz="4" w:space="0" w:color="auto"/>
              <w:bottom w:val="single" w:sz="4" w:space="0" w:color="auto"/>
              <w:right w:val="single" w:sz="4" w:space="0" w:color="auto"/>
            </w:tcBorders>
            <w:vAlign w:val="center"/>
            <w:hideMark/>
            <w:tcPrChange w:id="6898" w:author="Stephanie Baer" w:date="2016-01-21T14:05:00Z">
              <w:tcPr>
                <w:tcW w:w="1479" w:type="dxa"/>
                <w:tcBorders>
                  <w:top w:val="single" w:sz="4" w:space="0" w:color="auto"/>
                  <w:left w:val="single" w:sz="4" w:space="0" w:color="auto"/>
                  <w:bottom w:val="single" w:sz="4" w:space="0" w:color="auto"/>
                  <w:right w:val="single" w:sz="4" w:space="0" w:color="auto"/>
                </w:tcBorders>
                <w:vAlign w:val="center"/>
                <w:hideMark/>
              </w:tcPr>
            </w:tcPrChange>
          </w:tcPr>
          <w:p w14:paraId="29B23FFA" w14:textId="77777777" w:rsidR="00841F99" w:rsidRPr="0077765A" w:rsidRDefault="00841F99" w:rsidP="00841F99">
            <w:pPr>
              <w:rPr>
                <w:rFonts w:asciiTheme="minorHAnsi" w:hAnsiTheme="minorHAnsi"/>
                <w:szCs w:val="22"/>
              </w:rPr>
            </w:pPr>
            <w:r w:rsidRPr="0077765A">
              <w:rPr>
                <w:rFonts w:asciiTheme="minorHAnsi" w:hAnsiTheme="minorHAnsi"/>
              </w:rPr>
              <w:t>2.26</w:t>
            </w:r>
          </w:p>
        </w:tc>
      </w:tr>
      <w:tr w:rsidR="00841F99" w:rsidRPr="0077765A" w14:paraId="7707C46E" w14:textId="77777777" w:rsidTr="00FF11A2">
        <w:tblPrEx>
          <w:tblW w:w="0" w:type="auto"/>
          <w:tblInd w:w="2448" w:type="dxa"/>
          <w:tblLayout w:type="fixed"/>
          <w:tblPrExChange w:id="6899" w:author="Stephanie Baer" w:date="2016-01-21T14:05:00Z">
            <w:tblPrEx>
              <w:tblW w:w="0" w:type="auto"/>
              <w:tblInd w:w="2448" w:type="dxa"/>
              <w:tblLayout w:type="fixed"/>
            </w:tblPrEx>
          </w:tblPrExChange>
        </w:tblPrEx>
        <w:tc>
          <w:tcPr>
            <w:tcW w:w="1350" w:type="dxa"/>
            <w:vMerge/>
            <w:tcBorders>
              <w:left w:val="single" w:sz="4" w:space="0" w:color="auto"/>
              <w:bottom w:val="single" w:sz="4" w:space="0" w:color="auto"/>
              <w:right w:val="single" w:sz="4" w:space="0" w:color="auto"/>
            </w:tcBorders>
            <w:vAlign w:val="center"/>
            <w:tcPrChange w:id="6900" w:author="Stephanie Baer" w:date="2016-01-21T14:05:00Z">
              <w:tcPr>
                <w:tcW w:w="1350" w:type="dxa"/>
                <w:vMerge/>
                <w:tcBorders>
                  <w:left w:val="single" w:sz="4" w:space="0" w:color="auto"/>
                  <w:bottom w:val="single" w:sz="4" w:space="0" w:color="auto"/>
                  <w:right w:val="single" w:sz="4" w:space="0" w:color="auto"/>
                </w:tcBorders>
                <w:vAlign w:val="center"/>
              </w:tcPr>
            </w:tcPrChange>
          </w:tcPr>
          <w:p w14:paraId="4AE34AA5" w14:textId="77777777" w:rsidR="00841F99" w:rsidRPr="0077765A" w:rsidRDefault="00841F99">
            <w:pPr>
              <w:jc w:val="left"/>
              <w:rPr>
                <w:rFonts w:asciiTheme="minorHAnsi" w:hAnsiTheme="minorHAnsi"/>
                <w:szCs w:val="22"/>
              </w:rPr>
              <w:pPrChange w:id="6901" w:author="Stephanie Baer" w:date="2016-01-21T14:05:00Z">
                <w:pPr/>
              </w:pPrChange>
            </w:pPr>
          </w:p>
        </w:tc>
        <w:tc>
          <w:tcPr>
            <w:tcW w:w="1732" w:type="dxa"/>
            <w:tcBorders>
              <w:top w:val="single" w:sz="4" w:space="0" w:color="auto"/>
              <w:left w:val="single" w:sz="4" w:space="0" w:color="auto"/>
              <w:bottom w:val="single" w:sz="4" w:space="0" w:color="auto"/>
              <w:right w:val="single" w:sz="4" w:space="0" w:color="auto"/>
            </w:tcBorders>
            <w:tcPrChange w:id="6902" w:author="Stephanie Baer" w:date="2016-01-21T14:05:00Z">
              <w:tcPr>
                <w:tcW w:w="1732" w:type="dxa"/>
                <w:tcBorders>
                  <w:top w:val="single" w:sz="4" w:space="0" w:color="auto"/>
                  <w:left w:val="single" w:sz="4" w:space="0" w:color="auto"/>
                  <w:bottom w:val="single" w:sz="4" w:space="0" w:color="auto"/>
                  <w:right w:val="single" w:sz="4" w:space="0" w:color="auto"/>
                </w:tcBorders>
              </w:tcPr>
            </w:tcPrChange>
          </w:tcPr>
          <w:p w14:paraId="0CB36E5E" w14:textId="77777777" w:rsidR="00841F99" w:rsidRPr="0077765A" w:rsidRDefault="00841F99" w:rsidP="00841F99">
            <w:pPr>
              <w:rPr>
                <w:rFonts w:asciiTheme="minorHAnsi" w:hAnsiTheme="minorHAnsi"/>
                <w:szCs w:val="22"/>
              </w:rPr>
            </w:pPr>
            <w:r w:rsidRPr="0077765A">
              <w:rPr>
                <w:rFonts w:asciiTheme="minorHAnsi" w:hAnsiTheme="minorHAnsi"/>
              </w:rPr>
              <w:t xml:space="preserve">2015 on </w:t>
            </w:r>
          </w:p>
        </w:tc>
        <w:tc>
          <w:tcPr>
            <w:tcW w:w="1379" w:type="dxa"/>
            <w:tcBorders>
              <w:top w:val="single" w:sz="4" w:space="0" w:color="auto"/>
              <w:left w:val="single" w:sz="4" w:space="0" w:color="auto"/>
              <w:bottom w:val="single" w:sz="4" w:space="0" w:color="auto"/>
              <w:right w:val="single" w:sz="4" w:space="0" w:color="auto"/>
            </w:tcBorders>
            <w:tcPrChange w:id="6903" w:author="Stephanie Baer" w:date="2016-01-21T14:05:00Z">
              <w:tcPr>
                <w:tcW w:w="1379" w:type="dxa"/>
                <w:tcBorders>
                  <w:top w:val="single" w:sz="4" w:space="0" w:color="auto"/>
                  <w:left w:val="single" w:sz="4" w:space="0" w:color="auto"/>
                  <w:bottom w:val="single" w:sz="4" w:space="0" w:color="auto"/>
                  <w:right w:val="single" w:sz="4" w:space="0" w:color="auto"/>
                </w:tcBorders>
              </w:tcPr>
            </w:tcPrChange>
          </w:tcPr>
          <w:p w14:paraId="5A9DB821" w14:textId="77777777" w:rsidR="00841F99" w:rsidRPr="0077765A" w:rsidRDefault="00841F99" w:rsidP="00841F99">
            <w:pPr>
              <w:rPr>
                <w:rFonts w:asciiTheme="minorHAnsi" w:hAnsiTheme="minorHAnsi"/>
                <w:szCs w:val="22"/>
              </w:rPr>
            </w:pPr>
            <w:r w:rsidRPr="0077765A">
              <w:rPr>
                <w:rFonts w:asciiTheme="minorHAnsi" w:hAnsiTheme="minorHAnsi"/>
              </w:rPr>
              <w:t>8.2</w:t>
            </w:r>
          </w:p>
        </w:tc>
        <w:tc>
          <w:tcPr>
            <w:tcW w:w="1479" w:type="dxa"/>
            <w:tcBorders>
              <w:top w:val="single" w:sz="4" w:space="0" w:color="auto"/>
              <w:left w:val="single" w:sz="4" w:space="0" w:color="auto"/>
              <w:bottom w:val="single" w:sz="4" w:space="0" w:color="auto"/>
              <w:right w:val="single" w:sz="4" w:space="0" w:color="auto"/>
            </w:tcBorders>
            <w:tcPrChange w:id="6904" w:author="Stephanie Baer" w:date="2016-01-21T14:05:00Z">
              <w:tcPr>
                <w:tcW w:w="1479" w:type="dxa"/>
                <w:tcBorders>
                  <w:top w:val="single" w:sz="4" w:space="0" w:color="auto"/>
                  <w:left w:val="single" w:sz="4" w:space="0" w:color="auto"/>
                  <w:bottom w:val="single" w:sz="4" w:space="0" w:color="auto"/>
                  <w:right w:val="single" w:sz="4" w:space="0" w:color="auto"/>
                </w:tcBorders>
              </w:tcPr>
            </w:tcPrChange>
          </w:tcPr>
          <w:p w14:paraId="6FADBBBA" w14:textId="77777777" w:rsidR="00841F99" w:rsidRPr="0077765A" w:rsidRDefault="00841F99" w:rsidP="00841F99">
            <w:pPr>
              <w:rPr>
                <w:rFonts w:asciiTheme="minorHAnsi" w:hAnsiTheme="minorHAnsi"/>
                <w:szCs w:val="22"/>
              </w:rPr>
            </w:pPr>
            <w:r w:rsidRPr="0077765A">
              <w:rPr>
                <w:rFonts w:asciiTheme="minorHAnsi" w:hAnsiTheme="minorHAnsi"/>
              </w:rPr>
              <w:t>2.40</w:t>
            </w:r>
          </w:p>
        </w:tc>
      </w:tr>
      <w:tr w:rsidR="00841F99" w:rsidRPr="0077765A" w14:paraId="20DC0942" w14:textId="77777777" w:rsidTr="00FF11A2">
        <w:tblPrEx>
          <w:tblW w:w="0" w:type="auto"/>
          <w:tblInd w:w="2448" w:type="dxa"/>
          <w:tblLayout w:type="fixed"/>
          <w:tblPrExChange w:id="6905" w:author="Stephanie Baer" w:date="2016-01-21T14:05:00Z">
            <w:tblPrEx>
              <w:tblW w:w="0" w:type="auto"/>
              <w:tblInd w:w="2448" w:type="dxa"/>
              <w:tblLayout w:type="fixed"/>
            </w:tblPrEx>
          </w:tblPrExChange>
        </w:tblPrEx>
        <w:tc>
          <w:tcPr>
            <w:tcW w:w="1350" w:type="dxa"/>
            <w:tcBorders>
              <w:top w:val="single" w:sz="4" w:space="0" w:color="auto"/>
              <w:left w:val="single" w:sz="4" w:space="0" w:color="auto"/>
              <w:bottom w:val="single" w:sz="4" w:space="0" w:color="auto"/>
              <w:right w:val="single" w:sz="4" w:space="0" w:color="auto"/>
            </w:tcBorders>
            <w:vAlign w:val="center"/>
            <w:hideMark/>
            <w:tcPrChange w:id="6906" w:author="Stephanie Baer" w:date="2016-01-21T14:05:00Z">
              <w:tcPr>
                <w:tcW w:w="1350" w:type="dxa"/>
                <w:tcBorders>
                  <w:top w:val="single" w:sz="4" w:space="0" w:color="auto"/>
                  <w:left w:val="single" w:sz="4" w:space="0" w:color="auto"/>
                  <w:bottom w:val="single" w:sz="4" w:space="0" w:color="auto"/>
                  <w:right w:val="single" w:sz="4" w:space="0" w:color="auto"/>
                </w:tcBorders>
                <w:vAlign w:val="center"/>
                <w:hideMark/>
              </w:tcPr>
            </w:tcPrChange>
          </w:tcPr>
          <w:p w14:paraId="0007A587" w14:textId="77777777" w:rsidR="00841F99" w:rsidRPr="0077765A" w:rsidRDefault="00841F99">
            <w:pPr>
              <w:jc w:val="left"/>
              <w:rPr>
                <w:rFonts w:asciiTheme="minorHAnsi" w:hAnsiTheme="minorHAnsi"/>
                <w:szCs w:val="22"/>
              </w:rPr>
              <w:pPrChange w:id="6907" w:author="Stephanie Baer" w:date="2016-01-21T14:05:00Z">
                <w:pPr/>
              </w:pPrChange>
            </w:pPr>
            <w:r w:rsidRPr="0077765A">
              <w:rPr>
                <w:rFonts w:asciiTheme="minorHAnsi" w:hAnsiTheme="minorHAnsi"/>
              </w:rPr>
              <w:t>Resistance</w:t>
            </w:r>
          </w:p>
        </w:tc>
        <w:tc>
          <w:tcPr>
            <w:tcW w:w="1732" w:type="dxa"/>
            <w:tcBorders>
              <w:top w:val="single" w:sz="4" w:space="0" w:color="auto"/>
              <w:left w:val="single" w:sz="4" w:space="0" w:color="auto"/>
              <w:bottom w:val="single" w:sz="4" w:space="0" w:color="auto"/>
              <w:right w:val="single" w:sz="4" w:space="0" w:color="auto"/>
            </w:tcBorders>
            <w:vAlign w:val="center"/>
            <w:hideMark/>
            <w:tcPrChange w:id="6908" w:author="Stephanie Baer" w:date="2016-01-21T14:05:00Z">
              <w:tcPr>
                <w:tcW w:w="1732" w:type="dxa"/>
                <w:tcBorders>
                  <w:top w:val="single" w:sz="4" w:space="0" w:color="auto"/>
                  <w:left w:val="single" w:sz="4" w:space="0" w:color="auto"/>
                  <w:bottom w:val="single" w:sz="4" w:space="0" w:color="auto"/>
                  <w:right w:val="single" w:sz="4" w:space="0" w:color="auto"/>
                </w:tcBorders>
                <w:vAlign w:val="center"/>
                <w:hideMark/>
              </w:tcPr>
            </w:tcPrChange>
          </w:tcPr>
          <w:p w14:paraId="4065DF5F" w14:textId="77777777" w:rsidR="00841F99" w:rsidRPr="0077765A" w:rsidRDefault="00841F99" w:rsidP="00841F99">
            <w:pPr>
              <w:rPr>
                <w:rFonts w:asciiTheme="minorHAnsi" w:hAnsiTheme="minorHAnsi"/>
                <w:szCs w:val="22"/>
              </w:rPr>
            </w:pPr>
            <w:r w:rsidRPr="0077765A">
              <w:rPr>
                <w:rFonts w:asciiTheme="minorHAnsi" w:hAnsiTheme="minorHAnsi"/>
              </w:rPr>
              <w:t>N/A</w:t>
            </w:r>
          </w:p>
        </w:tc>
        <w:tc>
          <w:tcPr>
            <w:tcW w:w="1379" w:type="dxa"/>
            <w:tcBorders>
              <w:top w:val="single" w:sz="4" w:space="0" w:color="auto"/>
              <w:left w:val="single" w:sz="4" w:space="0" w:color="auto"/>
              <w:bottom w:val="single" w:sz="4" w:space="0" w:color="auto"/>
              <w:right w:val="single" w:sz="4" w:space="0" w:color="auto"/>
            </w:tcBorders>
            <w:vAlign w:val="center"/>
            <w:hideMark/>
            <w:tcPrChange w:id="6909" w:author="Stephanie Baer" w:date="2016-01-21T14:05:00Z">
              <w:tcPr>
                <w:tcW w:w="1379" w:type="dxa"/>
                <w:tcBorders>
                  <w:top w:val="single" w:sz="4" w:space="0" w:color="auto"/>
                  <w:left w:val="single" w:sz="4" w:space="0" w:color="auto"/>
                  <w:bottom w:val="single" w:sz="4" w:space="0" w:color="auto"/>
                  <w:right w:val="single" w:sz="4" w:space="0" w:color="auto"/>
                </w:tcBorders>
                <w:vAlign w:val="center"/>
                <w:hideMark/>
              </w:tcPr>
            </w:tcPrChange>
          </w:tcPr>
          <w:p w14:paraId="1F370340" w14:textId="77777777" w:rsidR="00841F99" w:rsidRPr="0077765A" w:rsidRDefault="00841F99" w:rsidP="00841F99">
            <w:pPr>
              <w:rPr>
                <w:rFonts w:asciiTheme="minorHAnsi" w:hAnsiTheme="minorHAnsi"/>
                <w:szCs w:val="22"/>
              </w:rPr>
            </w:pPr>
            <w:r w:rsidRPr="0077765A">
              <w:rPr>
                <w:rFonts w:asciiTheme="minorHAnsi" w:hAnsiTheme="minorHAnsi"/>
              </w:rPr>
              <w:t>N/A</w:t>
            </w:r>
          </w:p>
        </w:tc>
        <w:tc>
          <w:tcPr>
            <w:tcW w:w="1479" w:type="dxa"/>
            <w:tcBorders>
              <w:top w:val="single" w:sz="4" w:space="0" w:color="auto"/>
              <w:left w:val="single" w:sz="4" w:space="0" w:color="auto"/>
              <w:bottom w:val="single" w:sz="4" w:space="0" w:color="auto"/>
              <w:right w:val="single" w:sz="4" w:space="0" w:color="auto"/>
            </w:tcBorders>
            <w:vAlign w:val="center"/>
            <w:hideMark/>
            <w:tcPrChange w:id="6910" w:author="Stephanie Baer" w:date="2016-01-21T14:05:00Z">
              <w:tcPr>
                <w:tcW w:w="1479" w:type="dxa"/>
                <w:tcBorders>
                  <w:top w:val="single" w:sz="4" w:space="0" w:color="auto"/>
                  <w:left w:val="single" w:sz="4" w:space="0" w:color="auto"/>
                  <w:bottom w:val="single" w:sz="4" w:space="0" w:color="auto"/>
                  <w:right w:val="single" w:sz="4" w:space="0" w:color="auto"/>
                </w:tcBorders>
                <w:vAlign w:val="center"/>
                <w:hideMark/>
              </w:tcPr>
            </w:tcPrChange>
          </w:tcPr>
          <w:p w14:paraId="1C847728" w14:textId="77777777" w:rsidR="00841F99" w:rsidRPr="0077765A" w:rsidRDefault="00841F99" w:rsidP="00841F99">
            <w:pPr>
              <w:rPr>
                <w:rFonts w:asciiTheme="minorHAnsi" w:hAnsiTheme="minorHAnsi"/>
                <w:szCs w:val="22"/>
              </w:rPr>
            </w:pPr>
            <w:r w:rsidRPr="0077765A">
              <w:rPr>
                <w:rFonts w:asciiTheme="minorHAnsi" w:hAnsiTheme="minorHAnsi"/>
              </w:rPr>
              <w:t>1.00</w:t>
            </w:r>
          </w:p>
        </w:tc>
      </w:tr>
    </w:tbl>
    <w:p w14:paraId="345BE6A5" w14:textId="77777777" w:rsidR="00841F99" w:rsidRDefault="00841F99" w:rsidP="00841F99">
      <w:pPr>
        <w:ind w:left="1440" w:hanging="720"/>
        <w:rPr>
          <w:rFonts w:cstheme="minorHAnsi"/>
          <w:b/>
          <w:szCs w:val="20"/>
        </w:rPr>
      </w:pPr>
    </w:p>
    <w:p w14:paraId="44AC0E39" w14:textId="77777777" w:rsidR="00841F99" w:rsidRDefault="00841F99" w:rsidP="00841F99">
      <w:pPr>
        <w:ind w:left="1440" w:hanging="1440"/>
        <w:rPr>
          <w:rFonts w:cstheme="minorHAnsi"/>
          <w:b/>
          <w:szCs w:val="20"/>
        </w:rPr>
      </w:pPr>
      <w:r>
        <w:rPr>
          <w:noProof/>
        </w:rPr>
        <w:lastRenderedPageBreak/>
        <mc:AlternateContent>
          <mc:Choice Requires="wps">
            <w:drawing>
              <wp:inline distT="0" distB="0" distL="0" distR="0" wp14:anchorId="4BF14918" wp14:editId="028DFE28">
                <wp:extent cx="5841365" cy="1148317"/>
                <wp:effectExtent l="0" t="0" r="26035" b="13970"/>
                <wp:docPr id="479" name="Text Box 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1365" cy="1148317"/>
                        </a:xfrm>
                        <a:prstGeom prst="rect">
                          <a:avLst/>
                        </a:prstGeom>
                        <a:solidFill>
                          <a:srgbClr val="FFFFFF"/>
                        </a:solidFill>
                        <a:ln w="9525">
                          <a:solidFill>
                            <a:srgbClr val="000000"/>
                          </a:solidFill>
                          <a:miter lim="800000"/>
                          <a:headEnd/>
                          <a:tailEnd/>
                        </a:ln>
                      </wps:spPr>
                      <wps:txbx>
                        <w:txbxContent>
                          <w:p w14:paraId="6F936FD0" w14:textId="77777777" w:rsidR="00F60751" w:rsidRDefault="00F60751" w:rsidP="00841F99">
                            <w:pPr>
                              <w:rPr>
                                <w:rFonts w:cstheme="minorHAnsi"/>
                              </w:rPr>
                            </w:pPr>
                            <w:r>
                              <w:rPr>
                                <w:rFonts w:cstheme="minorHAnsi"/>
                              </w:rPr>
                              <w:t>For example, a 14W standard CFL is purchased in 2014 and installed in home with 2.0 COP Heat Pump:</w:t>
                            </w:r>
                          </w:p>
                          <w:p w14:paraId="06357A20" w14:textId="77777777" w:rsidR="00F60751" w:rsidRDefault="00F60751" w:rsidP="00841F99">
                            <w:pPr>
                              <w:ind w:firstLine="720"/>
                              <w:rPr>
                                <w:rFonts w:cstheme="minorHAnsi"/>
                                <w:noProof/>
                              </w:rPr>
                            </w:pPr>
                            <w:r>
                              <w:rPr>
                                <w:rFonts w:cstheme="minorHAnsi"/>
                                <w:noProof/>
                              </w:rPr>
                              <w:t>∆kWh</w:t>
                            </w:r>
                            <w:r>
                              <w:rPr>
                                <w:rFonts w:cstheme="minorHAnsi"/>
                                <w:noProof/>
                                <w:vertAlign w:val="subscript"/>
                              </w:rPr>
                              <w:t>1st year</w:t>
                            </w:r>
                            <w:r>
                              <w:rPr>
                                <w:rFonts w:cstheme="minorHAnsi"/>
                                <w:noProof/>
                              </w:rPr>
                              <w:t xml:space="preserve">  </w:t>
                            </w:r>
                            <w:r>
                              <w:rPr>
                                <w:rFonts w:cstheme="minorHAnsi"/>
                                <w:noProof/>
                              </w:rPr>
                              <w:tab/>
                              <w:t>= - (((43 - 14) / 1000) * 0.722 * 759 * 0.49) / 2.0</w:t>
                            </w:r>
                          </w:p>
                          <w:p w14:paraId="4C9ABEF8" w14:textId="77777777" w:rsidR="00F60751" w:rsidRDefault="00F60751" w:rsidP="00841F99">
                            <w:pPr>
                              <w:rPr>
                                <w:rFonts w:cstheme="minorHAnsi"/>
                              </w:rPr>
                            </w:pPr>
                            <w:r>
                              <w:rPr>
                                <w:rFonts w:cstheme="minorHAnsi"/>
                              </w:rPr>
                              <w:tab/>
                            </w:r>
                            <w:r>
                              <w:rPr>
                                <w:rFonts w:cstheme="minorHAnsi"/>
                              </w:rPr>
                              <w:tab/>
                            </w:r>
                            <w:r>
                              <w:rPr>
                                <w:rFonts w:cstheme="minorHAnsi"/>
                              </w:rPr>
                              <w:tab/>
                              <w:t>= - 3.9 kWh</w:t>
                            </w:r>
                          </w:p>
                          <w:p w14:paraId="679D0369" w14:textId="77777777" w:rsidR="00F60751" w:rsidRDefault="00F60751" w:rsidP="00841F99">
                            <w:pPr>
                              <w:rPr>
                                <w:rFonts w:cstheme="minorHAnsi"/>
                              </w:rPr>
                            </w:pPr>
                            <w:r>
                              <w:rPr>
                                <w:rFonts w:cstheme="minorHAnsi"/>
                              </w:rPr>
                              <w:t xml:space="preserve">Second and third year install savings should be calculated using the appropriate ISR and the delta watts and hours from the install year. </w:t>
                            </w:r>
                          </w:p>
                          <w:p w14:paraId="0D98D2C0"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4BF14918" id="Text Box 479" o:spid="_x0000_s1091" type="#_x0000_t202" style="width:459.95pt;height:9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">
                <v:textbox>
                  <w:txbxContent>
                    <w:p w14:paraId="6F936FD0" w14:textId="77777777" w:rsidR="00F60751" w:rsidRDefault="00F60751" w:rsidP="00841F99">
                      <w:pPr>
                        <w:rPr>
                          <w:rFonts w:cstheme="minorHAnsi"/>
                        </w:rPr>
                      </w:pPr>
                      <w:r>
                        <w:rPr>
                          <w:rFonts w:cstheme="minorHAnsi"/>
                        </w:rPr>
                        <w:t>For example, a 14W standard CFL is purchased in 2014 and installed in home with 2.0 COP Heat Pump:</w:t>
                      </w:r>
                    </w:p>
                    <w:p w14:paraId="06357A20" w14:textId="77777777" w:rsidR="00F60751" w:rsidRDefault="00F60751" w:rsidP="00841F99">
                      <w:pPr>
                        <w:ind w:firstLine="720"/>
                        <w:rPr>
                          <w:rFonts w:cstheme="minorHAnsi"/>
                          <w:noProof/>
                        </w:rPr>
                      </w:pPr>
                      <w:r>
                        <w:rPr>
                          <w:rFonts w:cstheme="minorHAnsi"/>
                          <w:noProof/>
                        </w:rPr>
                        <w:t>∆kWh</w:t>
                      </w:r>
                      <w:r>
                        <w:rPr>
                          <w:rFonts w:cstheme="minorHAnsi"/>
                          <w:noProof/>
                          <w:vertAlign w:val="subscript"/>
                        </w:rPr>
                        <w:t>1st year</w:t>
                      </w:r>
                      <w:r>
                        <w:rPr>
                          <w:rFonts w:cstheme="minorHAnsi"/>
                          <w:noProof/>
                        </w:rPr>
                        <w:t xml:space="preserve">  </w:t>
                      </w:r>
                      <w:r>
                        <w:rPr>
                          <w:rFonts w:cstheme="minorHAnsi"/>
                          <w:noProof/>
                        </w:rPr>
                        <w:tab/>
                        <w:t>= - (((43 - 14) / 1000) * 0.722 * 759 * 0.49) / 2.0</w:t>
                      </w:r>
                    </w:p>
                    <w:p w14:paraId="4C9ABEF8" w14:textId="77777777" w:rsidR="00F60751" w:rsidRDefault="00F60751" w:rsidP="00841F99">
                      <w:pPr>
                        <w:rPr>
                          <w:rFonts w:cstheme="minorHAnsi"/>
                        </w:rPr>
                      </w:pPr>
                      <w:r>
                        <w:rPr>
                          <w:rFonts w:cstheme="minorHAnsi"/>
                        </w:rPr>
                        <w:tab/>
                      </w:r>
                      <w:r>
                        <w:rPr>
                          <w:rFonts w:cstheme="minorHAnsi"/>
                        </w:rPr>
                        <w:tab/>
                      </w:r>
                      <w:r>
                        <w:rPr>
                          <w:rFonts w:cstheme="minorHAnsi"/>
                        </w:rPr>
                        <w:tab/>
                        <w:t>= - 3.9 kWh</w:t>
                      </w:r>
                    </w:p>
                    <w:p w14:paraId="679D0369" w14:textId="77777777" w:rsidR="00F60751" w:rsidRDefault="00F60751" w:rsidP="00841F99">
                      <w:pPr>
                        <w:rPr>
                          <w:rFonts w:cstheme="minorHAnsi"/>
                        </w:rPr>
                      </w:pPr>
                      <w:r>
                        <w:rPr>
                          <w:rFonts w:cstheme="minorHAnsi"/>
                        </w:rPr>
                        <w:t xml:space="preserve">Second and third year install savings should be calculated using the appropriate ISR and the delta watts and hours from the install year. </w:t>
                      </w:r>
                    </w:p>
                    <w:p w14:paraId="0D98D2C0" w14:textId="77777777" w:rsidR="00F60751" w:rsidRDefault="00F60751" w:rsidP="00841F99"/>
                  </w:txbxContent>
                </v:textbox>
                <w10:anchorlock/>
              </v:shape>
            </w:pict>
          </mc:Fallback>
        </mc:AlternateContent>
      </w:r>
    </w:p>
    <w:p w14:paraId="17AA8916" w14:textId="77777777" w:rsidR="00841F99" w:rsidRDefault="00841F99" w:rsidP="00841F99">
      <w:pPr>
        <w:pStyle w:val="Heading6"/>
      </w:pPr>
      <w:r>
        <w:t>Summer Coincident Peak Demand Savings</w:t>
      </w:r>
    </w:p>
    <w:p w14:paraId="0459C572" w14:textId="77777777" w:rsidR="00841F99" w:rsidRDefault="00841F99" w:rsidP="00841F99">
      <w:pPr>
        <w:ind w:left="1440" w:hanging="810"/>
        <w:rPr>
          <w:rFonts w:cstheme="minorHAnsi"/>
          <w:noProof/>
          <w:szCs w:val="20"/>
          <w:lang w:val="nl-NL"/>
        </w:rPr>
      </w:pPr>
      <w:r>
        <w:rPr>
          <w:rFonts w:cstheme="minorHAnsi"/>
          <w:noProof/>
        </w:rPr>
        <w:t>∆kW</w:t>
      </w:r>
      <w:r>
        <w:rPr>
          <w:rFonts w:cstheme="minorHAnsi"/>
          <w:noProof/>
        </w:rPr>
        <w:tab/>
        <w:t>= ((WattsBase - WattsEE) / 1 000) * ISR * WHFd * CF</w:t>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p>
    <w:p w14:paraId="02F85F97" w14:textId="77777777" w:rsidR="00841F99" w:rsidRDefault="00841F99" w:rsidP="00841F99">
      <w:pPr>
        <w:ind w:left="810" w:hanging="810"/>
        <w:rPr>
          <w:rFonts w:cstheme="minorHAnsi"/>
          <w:noProof/>
          <w:lang w:val="nl-NL"/>
        </w:rPr>
      </w:pPr>
      <w:r>
        <w:rPr>
          <w:rFonts w:cstheme="minorHAnsi"/>
          <w:noProof/>
          <w:lang w:val="nl-NL"/>
        </w:rPr>
        <w:t>Where:</w:t>
      </w:r>
    </w:p>
    <w:p w14:paraId="0D77C7AD" w14:textId="77777777" w:rsidR="00841F99" w:rsidRDefault="00841F99" w:rsidP="00841F99">
      <w:pPr>
        <w:ind w:left="2250" w:hanging="1440"/>
        <w:rPr>
          <w:rFonts w:cstheme="minorHAnsi"/>
          <w:noProof/>
        </w:rPr>
      </w:pPr>
      <w:r>
        <w:rPr>
          <w:rFonts w:cstheme="minorHAnsi"/>
          <w:noProof/>
        </w:rPr>
        <w:t>WHFd</w:t>
      </w:r>
      <w:r>
        <w:rPr>
          <w:rFonts w:cstheme="minorHAnsi"/>
          <w:noProof/>
        </w:rPr>
        <w:tab/>
        <w:t xml:space="preserve">= Waste heat factor for demand to account for cooling savings from efficient lighting. </w:t>
      </w:r>
    </w:p>
    <w:tbl>
      <w:tblPr>
        <w:tblStyle w:val="TableGrid"/>
        <w:tblW w:w="0" w:type="auto"/>
        <w:tblInd w:w="2160" w:type="dxa"/>
        <w:tblLook w:val="04A0" w:firstRow="1" w:lastRow="0" w:firstColumn="1" w:lastColumn="0" w:noHBand="0" w:noVBand="1"/>
      </w:tblPr>
      <w:tblGrid>
        <w:gridCol w:w="5328"/>
        <w:gridCol w:w="2088"/>
      </w:tblGrid>
      <w:tr w:rsidR="00841F99" w:rsidRPr="0077765A" w14:paraId="02F2D62F" w14:textId="77777777" w:rsidTr="00841F99">
        <w:trPr>
          <w:tblHeader/>
        </w:trPr>
        <w:tc>
          <w:tcPr>
            <w:tcW w:w="532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733E495" w14:textId="77777777" w:rsidR="00841F99" w:rsidRPr="0077765A" w:rsidRDefault="00841F99" w:rsidP="00841F99">
            <w:pPr>
              <w:jc w:val="center"/>
              <w:rPr>
                <w:rFonts w:asciiTheme="minorHAnsi" w:hAnsiTheme="minorHAnsi"/>
                <w:b/>
                <w:color w:val="FFFFFF" w:themeColor="background1"/>
              </w:rPr>
            </w:pPr>
            <w:r w:rsidRPr="0077765A">
              <w:rPr>
                <w:rFonts w:asciiTheme="minorHAnsi" w:hAnsiTheme="minorHAnsi"/>
                <w:b/>
                <w:color w:val="FFFFFF" w:themeColor="background1"/>
              </w:rPr>
              <w:t>Bulb Location</w:t>
            </w:r>
          </w:p>
        </w:tc>
        <w:tc>
          <w:tcPr>
            <w:tcW w:w="208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CD50378" w14:textId="77777777" w:rsidR="00841F99" w:rsidRPr="0077765A" w:rsidRDefault="00841F99" w:rsidP="00841F99">
            <w:pPr>
              <w:jc w:val="center"/>
              <w:rPr>
                <w:rFonts w:asciiTheme="minorHAnsi" w:hAnsiTheme="minorHAnsi"/>
                <w:b/>
                <w:color w:val="FFFFFF" w:themeColor="background1"/>
              </w:rPr>
            </w:pPr>
            <w:r w:rsidRPr="0077765A">
              <w:rPr>
                <w:rFonts w:asciiTheme="minorHAnsi" w:hAnsiTheme="minorHAnsi"/>
                <w:b/>
                <w:color w:val="FFFFFF" w:themeColor="background1"/>
              </w:rPr>
              <w:t>WHFd</w:t>
            </w:r>
          </w:p>
        </w:tc>
      </w:tr>
      <w:tr w:rsidR="00841F99" w:rsidRPr="0077765A" w14:paraId="6D969C8C" w14:textId="77777777" w:rsidTr="00841F99">
        <w:tc>
          <w:tcPr>
            <w:tcW w:w="5328" w:type="dxa"/>
            <w:tcBorders>
              <w:top w:val="single" w:sz="4" w:space="0" w:color="auto"/>
              <w:left w:val="single" w:sz="4" w:space="0" w:color="auto"/>
              <w:bottom w:val="single" w:sz="4" w:space="0" w:color="auto"/>
              <w:right w:val="single" w:sz="4" w:space="0" w:color="auto"/>
            </w:tcBorders>
            <w:vAlign w:val="center"/>
            <w:hideMark/>
          </w:tcPr>
          <w:p w14:paraId="390F7668" w14:textId="77777777" w:rsidR="00841F99" w:rsidRPr="0077765A" w:rsidRDefault="00841F99" w:rsidP="00841F99">
            <w:pPr>
              <w:rPr>
                <w:rFonts w:asciiTheme="minorHAnsi" w:hAnsiTheme="minorHAnsi"/>
              </w:rPr>
            </w:pPr>
            <w:r w:rsidRPr="0077765A">
              <w:rPr>
                <w:rFonts w:asciiTheme="minorHAnsi" w:hAnsiTheme="minorHAnsi"/>
              </w:rPr>
              <w:t>Interior single family or unknown location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213E4981" w14:textId="77777777" w:rsidR="00841F99" w:rsidRPr="0077765A" w:rsidRDefault="00841F99" w:rsidP="00841F99">
            <w:pPr>
              <w:jc w:val="center"/>
              <w:rPr>
                <w:rFonts w:asciiTheme="minorHAnsi" w:hAnsiTheme="minorHAnsi"/>
                <w:szCs w:val="22"/>
              </w:rPr>
            </w:pPr>
            <w:r w:rsidRPr="0077765A">
              <w:rPr>
                <w:rFonts w:asciiTheme="minorHAnsi" w:hAnsiTheme="minorHAnsi"/>
              </w:rPr>
              <w:t>1.11</w:t>
            </w:r>
            <w:r w:rsidRPr="009C362B">
              <w:rPr>
                <w:rFonts w:eastAsiaTheme="majorEastAsia"/>
                <w:vertAlign w:val="superscript"/>
              </w:rPr>
              <w:footnoteReference w:id="652"/>
            </w:r>
          </w:p>
        </w:tc>
      </w:tr>
      <w:tr w:rsidR="00841F99" w:rsidRPr="0077765A" w14:paraId="48C56F55" w14:textId="77777777" w:rsidTr="00841F99">
        <w:tc>
          <w:tcPr>
            <w:tcW w:w="5328" w:type="dxa"/>
            <w:tcBorders>
              <w:top w:val="single" w:sz="4" w:space="0" w:color="auto"/>
              <w:left w:val="single" w:sz="4" w:space="0" w:color="auto"/>
              <w:bottom w:val="single" w:sz="4" w:space="0" w:color="auto"/>
              <w:right w:val="single" w:sz="4" w:space="0" w:color="auto"/>
            </w:tcBorders>
            <w:vAlign w:val="center"/>
            <w:hideMark/>
          </w:tcPr>
          <w:p w14:paraId="46009A06" w14:textId="77777777" w:rsidR="00841F99" w:rsidRPr="0077765A" w:rsidRDefault="00841F99" w:rsidP="00841F99">
            <w:pPr>
              <w:rPr>
                <w:rFonts w:asciiTheme="minorHAnsi" w:hAnsiTheme="minorHAnsi"/>
              </w:rPr>
            </w:pPr>
            <w:r w:rsidRPr="0077765A">
              <w:rPr>
                <w:rFonts w:asciiTheme="minorHAnsi" w:hAnsiTheme="minorHAnsi"/>
              </w:rPr>
              <w:t>Multi family in unit</w:t>
            </w:r>
          </w:p>
        </w:tc>
        <w:tc>
          <w:tcPr>
            <w:tcW w:w="2088" w:type="dxa"/>
            <w:tcBorders>
              <w:top w:val="single" w:sz="4" w:space="0" w:color="auto"/>
              <w:left w:val="single" w:sz="4" w:space="0" w:color="auto"/>
              <w:bottom w:val="single" w:sz="4" w:space="0" w:color="auto"/>
              <w:right w:val="single" w:sz="4" w:space="0" w:color="auto"/>
            </w:tcBorders>
            <w:vAlign w:val="center"/>
            <w:hideMark/>
          </w:tcPr>
          <w:p w14:paraId="2021B910" w14:textId="77777777" w:rsidR="00841F99" w:rsidRPr="0077765A" w:rsidRDefault="00841F99" w:rsidP="00841F99">
            <w:pPr>
              <w:jc w:val="center"/>
              <w:rPr>
                <w:rFonts w:asciiTheme="minorHAnsi" w:hAnsiTheme="minorHAnsi"/>
                <w:szCs w:val="22"/>
              </w:rPr>
            </w:pPr>
            <w:r w:rsidRPr="0077765A">
              <w:rPr>
                <w:rFonts w:asciiTheme="minorHAnsi" w:hAnsiTheme="minorHAnsi"/>
              </w:rPr>
              <w:t>1.07</w:t>
            </w:r>
            <w:r w:rsidRPr="009C362B">
              <w:rPr>
                <w:rFonts w:eastAsiaTheme="majorEastAsia"/>
                <w:vertAlign w:val="superscript"/>
              </w:rPr>
              <w:footnoteReference w:id="653"/>
            </w:r>
          </w:p>
        </w:tc>
      </w:tr>
      <w:tr w:rsidR="00841F99" w:rsidRPr="0077765A" w14:paraId="14A5BC78" w14:textId="77777777" w:rsidTr="00841F99">
        <w:tc>
          <w:tcPr>
            <w:tcW w:w="5328" w:type="dxa"/>
            <w:tcBorders>
              <w:top w:val="single" w:sz="4" w:space="0" w:color="auto"/>
              <w:left w:val="single" w:sz="4" w:space="0" w:color="auto"/>
              <w:bottom w:val="single" w:sz="4" w:space="0" w:color="auto"/>
              <w:right w:val="single" w:sz="4" w:space="0" w:color="auto"/>
            </w:tcBorders>
            <w:vAlign w:val="center"/>
            <w:hideMark/>
          </w:tcPr>
          <w:p w14:paraId="594CE585" w14:textId="77777777" w:rsidR="00841F99" w:rsidRPr="0077765A" w:rsidRDefault="00841F99" w:rsidP="00841F99">
            <w:pPr>
              <w:jc w:val="left"/>
              <w:rPr>
                <w:rFonts w:asciiTheme="minorHAnsi" w:hAnsiTheme="minorHAnsi"/>
                <w:szCs w:val="22"/>
              </w:rPr>
            </w:pPr>
            <w:r w:rsidRPr="0077765A">
              <w:rPr>
                <w:rFonts w:asciiTheme="minorHAnsi" w:hAnsiTheme="minorHAnsi"/>
              </w:rPr>
              <w:t>Exterior or uncooled location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60E10C1" w14:textId="77777777" w:rsidR="00841F99" w:rsidRPr="0077765A" w:rsidRDefault="00841F99" w:rsidP="00841F99">
            <w:pPr>
              <w:jc w:val="center"/>
              <w:rPr>
                <w:rFonts w:asciiTheme="minorHAnsi" w:hAnsiTheme="minorHAnsi"/>
                <w:szCs w:val="22"/>
              </w:rPr>
            </w:pPr>
            <w:r w:rsidRPr="0077765A">
              <w:rPr>
                <w:rFonts w:asciiTheme="minorHAnsi" w:hAnsiTheme="minorHAnsi"/>
              </w:rPr>
              <w:t>1.0</w:t>
            </w:r>
          </w:p>
        </w:tc>
      </w:tr>
    </w:tbl>
    <w:p w14:paraId="353C00EA" w14:textId="77777777" w:rsidR="00841F99" w:rsidRDefault="00841F99" w:rsidP="00841F99">
      <w:pPr>
        <w:ind w:left="1440"/>
        <w:rPr>
          <w:rFonts w:cstheme="minorHAnsi"/>
          <w:noProof/>
        </w:rPr>
      </w:pPr>
    </w:p>
    <w:p w14:paraId="59FBE91F" w14:textId="77777777" w:rsidR="00841F99" w:rsidRDefault="00841F99" w:rsidP="00841F99">
      <w:pPr>
        <w:ind w:left="720"/>
        <w:rPr>
          <w:rFonts w:cstheme="minorHAnsi"/>
          <w:noProof/>
        </w:rPr>
      </w:pPr>
      <w:r>
        <w:rPr>
          <w:rFonts w:cstheme="minorHAnsi"/>
          <w:noProof/>
        </w:rPr>
        <w:t xml:space="preserve">CF </w:t>
      </w:r>
      <w:r>
        <w:rPr>
          <w:rFonts w:cstheme="minorHAnsi"/>
          <w:noProof/>
        </w:rPr>
        <w:tab/>
      </w:r>
      <w:r>
        <w:rPr>
          <w:rFonts w:cstheme="minorHAnsi"/>
          <w:noProof/>
        </w:rPr>
        <w:tab/>
        <w:t>= Summer Peak Coincidence Factor for measure.</w:t>
      </w:r>
    </w:p>
    <w:tbl>
      <w:tblPr>
        <w:tblStyle w:val="TableGrid"/>
        <w:tblW w:w="0" w:type="auto"/>
        <w:tblInd w:w="2160" w:type="dxa"/>
        <w:tblLook w:val="04A0" w:firstRow="1" w:lastRow="0" w:firstColumn="1" w:lastColumn="0" w:noHBand="0" w:noVBand="1"/>
      </w:tblPr>
      <w:tblGrid>
        <w:gridCol w:w="2878"/>
        <w:gridCol w:w="3094"/>
        <w:gridCol w:w="1218"/>
        <w:tblGridChange w:id="6911">
          <w:tblGrid>
            <w:gridCol w:w="2878"/>
            <w:gridCol w:w="3094"/>
            <w:gridCol w:w="1218"/>
          </w:tblGrid>
        </w:tblGridChange>
      </w:tblGrid>
      <w:tr w:rsidR="00841F99" w:rsidRPr="00F40C53" w14:paraId="79A8FF5E" w14:textId="77777777" w:rsidTr="00841F99">
        <w:tc>
          <w:tcPr>
            <w:tcW w:w="287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302B3B7B" w14:textId="77777777" w:rsidR="00841F99" w:rsidRPr="009C362B" w:rsidRDefault="00841F99">
            <w:pPr>
              <w:pStyle w:val="TableText"/>
              <w:rPr>
                <w:rFonts w:asciiTheme="minorHAnsi" w:hAnsiTheme="minorHAnsi"/>
                <w:szCs w:val="22"/>
              </w:rPr>
            </w:pPr>
            <w:r w:rsidRPr="009C362B">
              <w:t>Program Delivery</w:t>
            </w:r>
          </w:p>
        </w:tc>
        <w:tc>
          <w:tcPr>
            <w:tcW w:w="309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595A2C5" w14:textId="77777777" w:rsidR="00841F99" w:rsidRPr="009C362B" w:rsidRDefault="00841F99">
            <w:pPr>
              <w:pStyle w:val="TableText"/>
              <w:rPr>
                <w:rFonts w:asciiTheme="minorHAnsi" w:hAnsiTheme="minorHAnsi"/>
                <w:szCs w:val="22"/>
              </w:rPr>
            </w:pPr>
            <w:r w:rsidRPr="009C362B">
              <w:t>Bulb Location</w:t>
            </w:r>
          </w:p>
        </w:tc>
        <w:tc>
          <w:tcPr>
            <w:tcW w:w="121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892252C" w14:textId="77777777" w:rsidR="00841F99" w:rsidRPr="009C362B" w:rsidRDefault="00841F99">
            <w:pPr>
              <w:pStyle w:val="TableText"/>
              <w:rPr>
                <w:rFonts w:asciiTheme="minorHAnsi" w:hAnsiTheme="minorHAnsi"/>
                <w:szCs w:val="22"/>
              </w:rPr>
            </w:pPr>
            <w:r w:rsidRPr="009C362B">
              <w:t>CF</w:t>
            </w:r>
            <w:r w:rsidRPr="009C362B">
              <w:rPr>
                <w:rFonts w:eastAsiaTheme="majorEastAsia"/>
                <w:vertAlign w:val="superscript"/>
              </w:rPr>
              <w:footnoteReference w:id="654"/>
            </w:r>
          </w:p>
        </w:tc>
      </w:tr>
      <w:tr w:rsidR="00841F99" w:rsidRPr="008F10A7" w14:paraId="3DFF5370" w14:textId="77777777" w:rsidTr="00FF11A2">
        <w:tblPrEx>
          <w:tblW w:w="0" w:type="auto"/>
          <w:tblInd w:w="2160" w:type="dxa"/>
          <w:tblPrExChange w:id="6912" w:author="Stephanie Baer" w:date="2016-01-21T14:06:00Z">
            <w:tblPrEx>
              <w:tblW w:w="0" w:type="auto"/>
              <w:tblInd w:w="2160" w:type="dxa"/>
            </w:tblPrEx>
          </w:tblPrExChange>
        </w:tblPrEx>
        <w:tc>
          <w:tcPr>
            <w:tcW w:w="2878" w:type="dxa"/>
            <w:vMerge w:val="restart"/>
            <w:tcBorders>
              <w:top w:val="single" w:sz="4" w:space="0" w:color="auto"/>
              <w:left w:val="single" w:sz="4" w:space="0" w:color="auto"/>
              <w:right w:val="single" w:sz="4" w:space="0" w:color="auto"/>
            </w:tcBorders>
            <w:vAlign w:val="center"/>
            <w:tcPrChange w:id="6913" w:author="Stephanie Baer" w:date="2016-01-21T14:06:00Z">
              <w:tcPr>
                <w:tcW w:w="2878" w:type="dxa"/>
                <w:vMerge w:val="restart"/>
                <w:tcBorders>
                  <w:top w:val="single" w:sz="4" w:space="0" w:color="auto"/>
                  <w:left w:val="single" w:sz="4" w:space="0" w:color="auto"/>
                  <w:right w:val="single" w:sz="4" w:space="0" w:color="auto"/>
                </w:tcBorders>
              </w:tcPr>
            </w:tcPrChange>
          </w:tcPr>
          <w:p w14:paraId="6359B90D" w14:textId="77777777" w:rsidR="00841F99" w:rsidRPr="00EC1B62" w:rsidRDefault="00841F99">
            <w:pPr>
              <w:pStyle w:val="TableText"/>
              <w:rPr>
                <w:rFonts w:asciiTheme="minorHAnsi" w:hAnsiTheme="minorHAnsi"/>
                <w:szCs w:val="22"/>
              </w:rPr>
            </w:pPr>
            <w:r w:rsidRPr="009C362B">
              <w:t>Retail(Time of Sale)</w:t>
            </w:r>
          </w:p>
        </w:tc>
        <w:tc>
          <w:tcPr>
            <w:tcW w:w="3094" w:type="dxa"/>
            <w:tcBorders>
              <w:top w:val="single" w:sz="4" w:space="0" w:color="auto"/>
              <w:left w:val="single" w:sz="4" w:space="0" w:color="auto"/>
              <w:bottom w:val="single" w:sz="4" w:space="0" w:color="auto"/>
              <w:right w:val="single" w:sz="4" w:space="0" w:color="auto"/>
            </w:tcBorders>
            <w:hideMark/>
            <w:tcPrChange w:id="6914" w:author="Stephanie Baer" w:date="2016-01-21T14:06:00Z">
              <w:tcPr>
                <w:tcW w:w="3094" w:type="dxa"/>
                <w:tcBorders>
                  <w:top w:val="single" w:sz="4" w:space="0" w:color="auto"/>
                  <w:left w:val="single" w:sz="4" w:space="0" w:color="auto"/>
                  <w:bottom w:val="single" w:sz="4" w:space="0" w:color="auto"/>
                  <w:right w:val="single" w:sz="4" w:space="0" w:color="auto"/>
                </w:tcBorders>
                <w:hideMark/>
              </w:tcPr>
            </w:tcPrChange>
          </w:tcPr>
          <w:p w14:paraId="041D03F7" w14:textId="77777777" w:rsidR="00841F99" w:rsidRPr="006332C9" w:rsidRDefault="00841F99">
            <w:pPr>
              <w:pStyle w:val="TableText"/>
              <w:rPr>
                <w:rFonts w:asciiTheme="minorHAnsi" w:hAnsiTheme="minorHAnsi"/>
                <w:szCs w:val="22"/>
              </w:rPr>
            </w:pPr>
            <w:r w:rsidRPr="009C362B">
              <w:t xml:space="preserve">Interior single family or Multi Family in unit </w:t>
            </w:r>
          </w:p>
        </w:tc>
        <w:tc>
          <w:tcPr>
            <w:tcW w:w="1218" w:type="dxa"/>
            <w:tcBorders>
              <w:top w:val="single" w:sz="4" w:space="0" w:color="auto"/>
              <w:left w:val="single" w:sz="4" w:space="0" w:color="auto"/>
              <w:bottom w:val="single" w:sz="4" w:space="0" w:color="auto"/>
              <w:right w:val="single" w:sz="4" w:space="0" w:color="auto"/>
            </w:tcBorders>
            <w:hideMark/>
            <w:tcPrChange w:id="6915" w:author="Stephanie Baer" w:date="2016-01-21T14:06:00Z">
              <w:tcPr>
                <w:tcW w:w="1218" w:type="dxa"/>
                <w:tcBorders>
                  <w:top w:val="single" w:sz="4" w:space="0" w:color="auto"/>
                  <w:left w:val="single" w:sz="4" w:space="0" w:color="auto"/>
                  <w:bottom w:val="single" w:sz="4" w:space="0" w:color="auto"/>
                  <w:right w:val="single" w:sz="4" w:space="0" w:color="auto"/>
                </w:tcBorders>
                <w:hideMark/>
              </w:tcPr>
            </w:tcPrChange>
          </w:tcPr>
          <w:p w14:paraId="682DBED8" w14:textId="77777777" w:rsidR="00841F99" w:rsidRPr="006332C9" w:rsidRDefault="00841F99">
            <w:pPr>
              <w:pStyle w:val="TableText"/>
              <w:rPr>
                <w:rFonts w:asciiTheme="minorHAnsi" w:hAnsiTheme="minorHAnsi"/>
                <w:szCs w:val="22"/>
                <w:highlight w:val="yellow"/>
              </w:rPr>
            </w:pPr>
            <w:r w:rsidRPr="008F10A7">
              <w:t>7.1%</w:t>
            </w:r>
          </w:p>
        </w:tc>
      </w:tr>
      <w:tr w:rsidR="00841F99" w:rsidRPr="008F10A7" w14:paraId="16553467" w14:textId="77777777" w:rsidTr="00841F99">
        <w:tc>
          <w:tcPr>
            <w:tcW w:w="2878" w:type="dxa"/>
            <w:vMerge/>
          </w:tcPr>
          <w:p w14:paraId="0730C9E8" w14:textId="77777777" w:rsidR="00841F99" w:rsidRPr="009C362B" w:rsidRDefault="00841F99">
            <w:pPr>
              <w:pStyle w:val="TableText"/>
            </w:pPr>
          </w:p>
        </w:tc>
        <w:tc>
          <w:tcPr>
            <w:tcW w:w="3094" w:type="dxa"/>
          </w:tcPr>
          <w:p w14:paraId="75BE7111" w14:textId="77777777" w:rsidR="00841F99" w:rsidRPr="006332C9" w:rsidRDefault="00841F99">
            <w:pPr>
              <w:pStyle w:val="TableText"/>
              <w:rPr>
                <w:rFonts w:asciiTheme="minorHAnsi" w:hAnsiTheme="minorHAnsi"/>
                <w:szCs w:val="22"/>
              </w:rPr>
            </w:pPr>
            <w:r w:rsidRPr="008F10A7">
              <w:t>Exterior</w:t>
            </w:r>
          </w:p>
        </w:tc>
        <w:tc>
          <w:tcPr>
            <w:tcW w:w="1218" w:type="dxa"/>
          </w:tcPr>
          <w:p w14:paraId="26048453" w14:textId="77777777" w:rsidR="00841F99" w:rsidRPr="006332C9" w:rsidRDefault="00841F99">
            <w:pPr>
              <w:pStyle w:val="TableText"/>
              <w:rPr>
                <w:rFonts w:asciiTheme="minorHAnsi" w:hAnsiTheme="minorHAnsi"/>
                <w:szCs w:val="22"/>
              </w:rPr>
            </w:pPr>
            <w:r w:rsidRPr="008F10A7">
              <w:t>27.3%</w:t>
            </w:r>
          </w:p>
        </w:tc>
      </w:tr>
      <w:tr w:rsidR="00841F99" w:rsidRPr="008F10A7" w14:paraId="66316DD5" w14:textId="77777777" w:rsidTr="00841F99">
        <w:tc>
          <w:tcPr>
            <w:tcW w:w="2878" w:type="dxa"/>
            <w:vMerge/>
            <w:tcBorders>
              <w:left w:val="single" w:sz="4" w:space="0" w:color="auto"/>
              <w:bottom w:val="single" w:sz="4" w:space="0" w:color="auto"/>
              <w:right w:val="single" w:sz="4" w:space="0" w:color="auto"/>
            </w:tcBorders>
          </w:tcPr>
          <w:p w14:paraId="5DC81B7F" w14:textId="77777777" w:rsidR="00841F99" w:rsidRPr="009C362B" w:rsidRDefault="00841F99">
            <w:pPr>
              <w:pStyle w:val="TableText"/>
            </w:pPr>
          </w:p>
        </w:tc>
        <w:tc>
          <w:tcPr>
            <w:tcW w:w="3094" w:type="dxa"/>
            <w:tcBorders>
              <w:top w:val="single" w:sz="4" w:space="0" w:color="auto"/>
              <w:left w:val="single" w:sz="4" w:space="0" w:color="auto"/>
              <w:bottom w:val="single" w:sz="4" w:space="0" w:color="auto"/>
              <w:right w:val="single" w:sz="4" w:space="0" w:color="auto"/>
            </w:tcBorders>
            <w:hideMark/>
          </w:tcPr>
          <w:p w14:paraId="60D3CD4C" w14:textId="77777777" w:rsidR="00841F99" w:rsidRPr="006332C9" w:rsidRDefault="00841F99">
            <w:pPr>
              <w:pStyle w:val="TableText"/>
              <w:rPr>
                <w:rFonts w:asciiTheme="minorHAnsi" w:hAnsiTheme="minorHAnsi"/>
                <w:szCs w:val="22"/>
                <w:highlight w:val="yellow"/>
              </w:rPr>
            </w:pPr>
            <w:r w:rsidRPr="008F10A7">
              <w:t>Unknown location</w:t>
            </w:r>
          </w:p>
        </w:tc>
        <w:tc>
          <w:tcPr>
            <w:tcW w:w="1218" w:type="dxa"/>
            <w:tcBorders>
              <w:top w:val="single" w:sz="4" w:space="0" w:color="auto"/>
              <w:left w:val="single" w:sz="4" w:space="0" w:color="auto"/>
              <w:bottom w:val="single" w:sz="4" w:space="0" w:color="auto"/>
              <w:right w:val="single" w:sz="4" w:space="0" w:color="auto"/>
            </w:tcBorders>
            <w:hideMark/>
          </w:tcPr>
          <w:p w14:paraId="3877C79C" w14:textId="77777777" w:rsidR="00841F99" w:rsidRPr="006332C9" w:rsidRDefault="00841F99">
            <w:pPr>
              <w:pStyle w:val="TableText"/>
              <w:rPr>
                <w:rFonts w:asciiTheme="minorHAnsi" w:hAnsiTheme="minorHAnsi"/>
                <w:szCs w:val="22"/>
                <w:highlight w:val="yellow"/>
              </w:rPr>
            </w:pPr>
            <w:r w:rsidRPr="008F10A7">
              <w:t>8.1%</w:t>
            </w:r>
          </w:p>
        </w:tc>
      </w:tr>
      <w:tr w:rsidR="00841F99" w:rsidRPr="008F10A7" w14:paraId="06D02B0C" w14:textId="77777777" w:rsidTr="00FF11A2">
        <w:tblPrEx>
          <w:tblW w:w="0" w:type="auto"/>
          <w:tblInd w:w="2160" w:type="dxa"/>
          <w:tblPrExChange w:id="6916" w:author="Stephanie Baer" w:date="2016-01-21T14:06:00Z">
            <w:tblPrEx>
              <w:tblW w:w="0" w:type="auto"/>
              <w:tblInd w:w="2160" w:type="dxa"/>
            </w:tblPrEx>
          </w:tblPrExChange>
        </w:tblPrEx>
        <w:tc>
          <w:tcPr>
            <w:tcW w:w="2878" w:type="dxa"/>
            <w:tcBorders>
              <w:top w:val="single" w:sz="4" w:space="0" w:color="auto"/>
              <w:left w:val="single" w:sz="4" w:space="0" w:color="auto"/>
              <w:bottom w:val="single" w:sz="4" w:space="0" w:color="auto"/>
              <w:right w:val="single" w:sz="4" w:space="0" w:color="auto"/>
            </w:tcBorders>
            <w:vAlign w:val="center"/>
            <w:tcPrChange w:id="6917" w:author="Stephanie Baer" w:date="2016-01-21T14:06:00Z">
              <w:tcPr>
                <w:tcW w:w="2878" w:type="dxa"/>
                <w:tcBorders>
                  <w:top w:val="single" w:sz="4" w:space="0" w:color="auto"/>
                  <w:left w:val="single" w:sz="4" w:space="0" w:color="auto"/>
                  <w:bottom w:val="single" w:sz="4" w:space="0" w:color="auto"/>
                  <w:right w:val="single" w:sz="4" w:space="0" w:color="auto"/>
                </w:tcBorders>
              </w:tcPr>
            </w:tcPrChange>
          </w:tcPr>
          <w:p w14:paraId="114F6D22" w14:textId="77777777" w:rsidR="00841F99" w:rsidRPr="006332C9" w:rsidRDefault="00841F99">
            <w:pPr>
              <w:pStyle w:val="TableText"/>
              <w:rPr>
                <w:rFonts w:asciiTheme="minorHAnsi" w:hAnsiTheme="minorHAnsi"/>
                <w:szCs w:val="22"/>
              </w:rPr>
            </w:pPr>
            <w:r w:rsidRPr="008F10A7">
              <w:t>Direct Install</w:t>
            </w:r>
          </w:p>
        </w:tc>
        <w:tc>
          <w:tcPr>
            <w:tcW w:w="3094" w:type="dxa"/>
            <w:tcBorders>
              <w:top w:val="single" w:sz="4" w:space="0" w:color="auto"/>
              <w:left w:val="single" w:sz="4" w:space="0" w:color="auto"/>
              <w:bottom w:val="single" w:sz="4" w:space="0" w:color="auto"/>
              <w:right w:val="single" w:sz="4" w:space="0" w:color="auto"/>
            </w:tcBorders>
            <w:tcPrChange w:id="6918" w:author="Stephanie Baer" w:date="2016-01-21T14:06:00Z">
              <w:tcPr>
                <w:tcW w:w="3094" w:type="dxa"/>
                <w:tcBorders>
                  <w:top w:val="single" w:sz="4" w:space="0" w:color="auto"/>
                  <w:left w:val="single" w:sz="4" w:space="0" w:color="auto"/>
                  <w:bottom w:val="single" w:sz="4" w:space="0" w:color="auto"/>
                  <w:right w:val="single" w:sz="4" w:space="0" w:color="auto"/>
                </w:tcBorders>
              </w:tcPr>
            </w:tcPrChange>
          </w:tcPr>
          <w:p w14:paraId="2F1A6248" w14:textId="77777777" w:rsidR="00841F99" w:rsidRPr="006332C9" w:rsidRDefault="00841F99">
            <w:pPr>
              <w:pStyle w:val="TableText"/>
              <w:rPr>
                <w:rFonts w:asciiTheme="minorHAnsi" w:hAnsiTheme="minorHAnsi"/>
                <w:szCs w:val="22"/>
              </w:rPr>
            </w:pPr>
            <w:r w:rsidRPr="008F10A7">
              <w:t>Residential</w:t>
            </w:r>
          </w:p>
        </w:tc>
        <w:tc>
          <w:tcPr>
            <w:tcW w:w="1218" w:type="dxa"/>
            <w:tcBorders>
              <w:top w:val="single" w:sz="4" w:space="0" w:color="auto"/>
              <w:left w:val="single" w:sz="4" w:space="0" w:color="auto"/>
              <w:bottom w:val="single" w:sz="4" w:space="0" w:color="auto"/>
              <w:right w:val="single" w:sz="4" w:space="0" w:color="auto"/>
            </w:tcBorders>
            <w:tcPrChange w:id="6919" w:author="Stephanie Baer" w:date="2016-01-21T14:06:00Z">
              <w:tcPr>
                <w:tcW w:w="1218" w:type="dxa"/>
                <w:tcBorders>
                  <w:top w:val="single" w:sz="4" w:space="0" w:color="auto"/>
                  <w:left w:val="single" w:sz="4" w:space="0" w:color="auto"/>
                  <w:bottom w:val="single" w:sz="4" w:space="0" w:color="auto"/>
                  <w:right w:val="single" w:sz="4" w:space="0" w:color="auto"/>
                </w:tcBorders>
              </w:tcPr>
            </w:tcPrChange>
          </w:tcPr>
          <w:p w14:paraId="22392F16" w14:textId="77777777" w:rsidR="00841F99" w:rsidRPr="006332C9" w:rsidRDefault="00841F99">
            <w:pPr>
              <w:pStyle w:val="TableText"/>
              <w:rPr>
                <w:rFonts w:asciiTheme="minorHAnsi" w:hAnsiTheme="minorHAnsi"/>
                <w:szCs w:val="22"/>
              </w:rPr>
            </w:pPr>
            <w:r w:rsidRPr="008F10A7">
              <w:t>7.4%</w:t>
            </w:r>
          </w:p>
        </w:tc>
      </w:tr>
    </w:tbl>
    <w:p w14:paraId="7B102CD8" w14:textId="77777777" w:rsidR="00841F99" w:rsidRDefault="00841F99">
      <w:pPr>
        <w:pStyle w:val="TableText"/>
        <w:pPrChange w:id="6920" w:author="Stephanie Baer" w:date="2016-01-21T14:06:00Z">
          <w:pPr>
            <w:widowControl/>
            <w:spacing w:after="160" w:line="259" w:lineRule="auto"/>
            <w:jc w:val="left"/>
          </w:pPr>
        </w:pPrChange>
      </w:pPr>
    </w:p>
    <w:p w14:paraId="3695513B" w14:textId="77777777" w:rsidR="00841F99" w:rsidRDefault="00841F99" w:rsidP="00841F99">
      <w:pPr>
        <w:ind w:left="2160" w:firstLine="720"/>
        <w:rPr>
          <w:rFonts w:cstheme="minorHAnsi"/>
        </w:rPr>
      </w:pPr>
      <w:r>
        <w:rPr>
          <w:rFonts w:cstheme="minorHAnsi"/>
        </w:rPr>
        <w:t>Other factors as defined above</w:t>
      </w:r>
    </w:p>
    <w:p w14:paraId="195A1A87" w14:textId="77777777" w:rsidR="00841F99" w:rsidRDefault="00841F99" w:rsidP="00841F99">
      <w:pPr>
        <w:rPr>
          <w:rFonts w:cstheme="minorHAnsi"/>
        </w:rPr>
      </w:pPr>
      <w:r>
        <w:rPr>
          <w:noProof/>
        </w:rPr>
        <w:lastRenderedPageBreak/>
        <mc:AlternateContent>
          <mc:Choice Requires="wps">
            <w:drawing>
              <wp:inline distT="0" distB="0" distL="0" distR="0" wp14:anchorId="1C5BEF3E" wp14:editId="0DF5E589">
                <wp:extent cx="5658485" cy="1171575"/>
                <wp:effectExtent l="0" t="0" r="18415" b="28575"/>
                <wp:docPr id="480" name="Text Box 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8485" cy="1171575"/>
                        </a:xfrm>
                        <a:prstGeom prst="rect">
                          <a:avLst/>
                        </a:prstGeom>
                        <a:solidFill>
                          <a:srgbClr val="FFFFFF"/>
                        </a:solidFill>
                        <a:ln w="9525">
                          <a:solidFill>
                            <a:srgbClr val="000000"/>
                          </a:solidFill>
                          <a:miter lim="800000"/>
                          <a:headEnd/>
                          <a:tailEnd/>
                        </a:ln>
                      </wps:spPr>
                      <wps:txbx>
                        <w:txbxContent>
                          <w:p w14:paraId="510EE3A0" w14:textId="77777777" w:rsidR="00F60751" w:rsidRDefault="00F60751" w:rsidP="00841F99">
                            <w:pPr>
                              <w:rPr>
                                <w:rFonts w:cstheme="minorHAnsi"/>
                              </w:rPr>
                            </w:pPr>
                            <w:r>
                              <w:rPr>
                                <w:rFonts w:cstheme="minorHAnsi"/>
                              </w:rPr>
                              <w:t>For example, a 14W standard CFL is purchased and installed in a single family interior location in 2014:</w:t>
                            </w:r>
                          </w:p>
                          <w:p w14:paraId="433F62B7" w14:textId="77777777" w:rsidR="00F60751" w:rsidRDefault="00F60751" w:rsidP="00841F99">
                            <w:pPr>
                              <w:ind w:firstLine="720"/>
                              <w:rPr>
                                <w:rFonts w:cstheme="minorHAnsi"/>
                                <w:noProof/>
                              </w:rPr>
                            </w:pPr>
                            <w:r>
                              <w:rPr>
                                <w:rFonts w:cstheme="minorHAnsi"/>
                                <w:noProof/>
                              </w:rPr>
                              <w:t>ΔkW</w:t>
                            </w:r>
                            <w:r>
                              <w:rPr>
                                <w:rFonts w:cstheme="minorHAnsi"/>
                              </w:rPr>
                              <w:t xml:space="preserve"> </w:t>
                            </w:r>
                            <w:r>
                              <w:rPr>
                                <w:rFonts w:cstheme="minorHAnsi"/>
                              </w:rPr>
                              <w:tab/>
                              <w:t xml:space="preserve">= </w:t>
                            </w:r>
                            <w:r>
                              <w:rPr>
                                <w:rFonts w:cstheme="minorHAnsi"/>
                                <w:noProof/>
                              </w:rPr>
                              <w:t>((43 - 14) / 1000) * 0.722 * 1.11 * 0.071</w:t>
                            </w:r>
                          </w:p>
                          <w:p w14:paraId="71BAEE67" w14:textId="77777777" w:rsidR="00F60751" w:rsidRDefault="00F60751" w:rsidP="00841F99">
                            <w:pPr>
                              <w:ind w:left="720" w:firstLine="720"/>
                              <w:rPr>
                                <w:rFonts w:cstheme="minorHAnsi"/>
                              </w:rPr>
                            </w:pPr>
                            <w:r>
                              <w:rPr>
                                <w:rFonts w:cstheme="minorHAnsi"/>
                              </w:rPr>
                              <w:t>= 0.0017 kW</w:t>
                            </w:r>
                          </w:p>
                          <w:p w14:paraId="2B58E326" w14:textId="77777777" w:rsidR="00F60751" w:rsidRDefault="00F60751" w:rsidP="00841F99">
                            <w:pPr>
                              <w:rPr>
                                <w:rFonts w:cstheme="minorHAnsi"/>
                              </w:rPr>
                            </w:pPr>
                            <w:r>
                              <w:rPr>
                                <w:rFonts w:cstheme="minorHAnsi"/>
                              </w:rPr>
                              <w:t>Second and third year install savings should be calculated using the appropriate ISR and the delta watts and hours from the install year.</w:t>
                            </w:r>
                          </w:p>
                          <w:p w14:paraId="0C0EFADB"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1C5BEF3E" id="Text Box 480" o:spid="_x0000_s1092" type="#_x0000_t202" style="width:445.55pt;height:9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">
                <v:textbox>
                  <w:txbxContent>
                    <w:p w14:paraId="510EE3A0" w14:textId="77777777" w:rsidR="00F60751" w:rsidRDefault="00F60751" w:rsidP="00841F99">
                      <w:pPr>
                        <w:rPr>
                          <w:rFonts w:cstheme="minorHAnsi"/>
                        </w:rPr>
                      </w:pPr>
                      <w:r>
                        <w:rPr>
                          <w:rFonts w:cstheme="minorHAnsi"/>
                        </w:rPr>
                        <w:t>For example, a 14W standard CFL is purchased and installed in a single family interior location in 2014:</w:t>
                      </w:r>
                    </w:p>
                    <w:p w14:paraId="433F62B7" w14:textId="77777777" w:rsidR="00F60751" w:rsidRDefault="00F60751" w:rsidP="00841F99">
                      <w:pPr>
                        <w:ind w:firstLine="720"/>
                        <w:rPr>
                          <w:rFonts w:cstheme="minorHAnsi"/>
                          <w:noProof/>
                        </w:rPr>
                      </w:pPr>
                      <w:r>
                        <w:rPr>
                          <w:rFonts w:cstheme="minorHAnsi"/>
                          <w:noProof/>
                        </w:rPr>
                        <w:t>ΔkW</w:t>
                      </w:r>
                      <w:r>
                        <w:rPr>
                          <w:rFonts w:cstheme="minorHAnsi"/>
                        </w:rPr>
                        <w:t xml:space="preserve"> </w:t>
                      </w:r>
                      <w:r>
                        <w:rPr>
                          <w:rFonts w:cstheme="minorHAnsi"/>
                        </w:rPr>
                        <w:tab/>
                        <w:t xml:space="preserve">= </w:t>
                      </w:r>
                      <w:r>
                        <w:rPr>
                          <w:rFonts w:cstheme="minorHAnsi"/>
                          <w:noProof/>
                        </w:rPr>
                        <w:t>((43 - 14) / 1000) * 0.722 * 1.11 * 0.071</w:t>
                      </w:r>
                    </w:p>
                    <w:p w14:paraId="71BAEE67" w14:textId="77777777" w:rsidR="00F60751" w:rsidRDefault="00F60751" w:rsidP="00841F99">
                      <w:pPr>
                        <w:ind w:left="720" w:firstLine="720"/>
                        <w:rPr>
                          <w:rFonts w:cstheme="minorHAnsi"/>
                        </w:rPr>
                      </w:pPr>
                      <w:r>
                        <w:rPr>
                          <w:rFonts w:cstheme="minorHAnsi"/>
                        </w:rPr>
                        <w:t>= 0.0017 kW</w:t>
                      </w:r>
                    </w:p>
                    <w:p w14:paraId="2B58E326" w14:textId="77777777" w:rsidR="00F60751" w:rsidRDefault="00F60751" w:rsidP="00841F99">
                      <w:pPr>
                        <w:rPr>
                          <w:rFonts w:cstheme="minorHAnsi"/>
                        </w:rPr>
                      </w:pPr>
                      <w:r>
                        <w:rPr>
                          <w:rFonts w:cstheme="minorHAnsi"/>
                        </w:rPr>
                        <w:t>Second and third year install savings should be calculated using the appropriate ISR and the delta watts and hours from the install year.</w:t>
                      </w:r>
                    </w:p>
                    <w:p w14:paraId="0C0EFADB" w14:textId="77777777" w:rsidR="00F60751" w:rsidRDefault="00F60751" w:rsidP="00841F99"/>
                  </w:txbxContent>
                </v:textbox>
                <w10:anchorlock/>
              </v:shape>
            </w:pict>
          </mc:Fallback>
        </mc:AlternateContent>
      </w:r>
    </w:p>
    <w:p w14:paraId="30B87B92" w14:textId="77777777" w:rsidR="00841F99" w:rsidRDefault="00841F99" w:rsidP="00841F99">
      <w:pPr>
        <w:pStyle w:val="Heading6"/>
      </w:pPr>
      <w:r>
        <w:t>Natural Gas Savings</w:t>
      </w:r>
    </w:p>
    <w:p w14:paraId="3069514E" w14:textId="77777777" w:rsidR="00841F99" w:rsidRDefault="00841F99" w:rsidP="00841F99">
      <w:pPr>
        <w:rPr>
          <w:rFonts w:cstheme="minorHAnsi"/>
          <w:noProof/>
        </w:rPr>
      </w:pPr>
      <w:r>
        <w:rPr>
          <w:rFonts w:cstheme="minorHAnsi"/>
          <w:noProof/>
        </w:rPr>
        <w:t>Heating Penalty if Natural Gas heated home (or if heating fuel is unknown):</w:t>
      </w:r>
    </w:p>
    <w:p w14:paraId="5360D8D4" w14:textId="77777777" w:rsidR="00841F99" w:rsidRDefault="00841F99" w:rsidP="00841F99">
      <w:pPr>
        <w:ind w:left="1440" w:hanging="720"/>
        <w:rPr>
          <w:rFonts w:cstheme="minorHAnsi"/>
          <w:noProof/>
        </w:rPr>
      </w:pPr>
      <w:r>
        <w:rPr>
          <w:rFonts w:cstheme="minorHAnsi"/>
          <w:noProof/>
        </w:rPr>
        <w:t>ΔTherms</w:t>
      </w:r>
      <w:r>
        <w:rPr>
          <w:rStyle w:val="FootnoteReference"/>
          <w:rFonts w:eastAsiaTheme="majorEastAsia" w:cstheme="minorHAnsi"/>
          <w:noProof/>
        </w:rPr>
        <w:footnoteReference w:id="655"/>
      </w:r>
      <w:r>
        <w:rPr>
          <w:rFonts w:cstheme="minorHAnsi"/>
          <w:noProof/>
        </w:rPr>
        <w:t xml:space="preserve">  = - (((WattsBase - WattsEE) / 1000) * ISR * Hours * HF * 0.03412) / ηHeat</w:t>
      </w:r>
      <w:r>
        <w:rPr>
          <w:rFonts w:cstheme="minorHAnsi"/>
          <w:noProof/>
        </w:rPr>
        <w:tab/>
      </w:r>
    </w:p>
    <w:p w14:paraId="456B1F65" w14:textId="77777777" w:rsidR="00841F99" w:rsidRDefault="00841F99" w:rsidP="00841F99">
      <w:pPr>
        <w:ind w:left="720" w:hanging="720"/>
        <w:rPr>
          <w:rFonts w:cstheme="minorHAnsi"/>
          <w:noProof/>
          <w:lang w:val="nl-NL"/>
        </w:rPr>
      </w:pPr>
      <w:r>
        <w:rPr>
          <w:rFonts w:cstheme="minorHAnsi"/>
          <w:noProof/>
          <w:lang w:val="nl-NL"/>
        </w:rPr>
        <w:t>Where:</w:t>
      </w:r>
    </w:p>
    <w:p w14:paraId="39A0527D" w14:textId="77777777" w:rsidR="00841F99" w:rsidRDefault="00841F99" w:rsidP="00841F99">
      <w:pPr>
        <w:ind w:left="720" w:hanging="720"/>
        <w:rPr>
          <w:rFonts w:cstheme="minorHAnsi"/>
          <w:noProof/>
          <w:lang w:val="nl-NL"/>
        </w:rPr>
      </w:pPr>
      <w:r>
        <w:rPr>
          <w:rFonts w:cstheme="minorHAnsi"/>
          <w:noProof/>
          <w:lang w:val="nl-NL"/>
        </w:rPr>
        <w:tab/>
        <w:t>HF</w:t>
      </w:r>
      <w:r>
        <w:rPr>
          <w:rFonts w:cstheme="minorHAnsi"/>
          <w:noProof/>
          <w:lang w:val="nl-NL"/>
        </w:rPr>
        <w:tab/>
      </w:r>
      <w:r>
        <w:rPr>
          <w:rFonts w:cstheme="minorHAnsi"/>
          <w:noProof/>
          <w:lang w:val="nl-NL"/>
        </w:rPr>
        <w:tab/>
        <w:t>= Heating Factor or percentage of light savings that must be heated</w:t>
      </w:r>
    </w:p>
    <w:p w14:paraId="5689555C" w14:textId="77777777" w:rsidR="00841F99" w:rsidRDefault="00841F99" w:rsidP="00841F99">
      <w:pPr>
        <w:ind w:left="720" w:hanging="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t>= 49%</w:t>
      </w:r>
      <w:r>
        <w:rPr>
          <w:rStyle w:val="FootnoteReference"/>
          <w:rFonts w:eastAsiaTheme="majorEastAsia" w:cstheme="minorHAnsi"/>
          <w:noProof/>
          <w:lang w:val="nl-NL"/>
        </w:rPr>
        <w:footnoteReference w:id="656"/>
      </w:r>
      <w:r>
        <w:rPr>
          <w:rFonts w:cstheme="minorHAnsi"/>
          <w:noProof/>
          <w:lang w:val="nl-NL"/>
        </w:rPr>
        <w:t xml:space="preserve"> for interior </w:t>
      </w:r>
      <w:r>
        <w:rPr>
          <w:rFonts w:cstheme="minorHAnsi"/>
          <w:noProof/>
        </w:rPr>
        <w:t>or unknown</w:t>
      </w:r>
      <w:r>
        <w:rPr>
          <w:rFonts w:cstheme="minorHAnsi"/>
          <w:noProof/>
          <w:lang w:val="nl-NL"/>
        </w:rPr>
        <w:t xml:space="preserve"> location</w:t>
      </w:r>
    </w:p>
    <w:p w14:paraId="6D9C7CFE" w14:textId="77777777" w:rsidR="00841F99" w:rsidRDefault="00841F99" w:rsidP="00841F99">
      <w:pPr>
        <w:ind w:left="720" w:hanging="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t xml:space="preserve">= 0% for exterior </w:t>
      </w:r>
      <w:r>
        <w:rPr>
          <w:rFonts w:cstheme="minorHAnsi"/>
          <w:noProof/>
        </w:rPr>
        <w:t xml:space="preserve">or unheated </w:t>
      </w:r>
      <w:r>
        <w:rPr>
          <w:rFonts w:cstheme="minorHAnsi"/>
          <w:noProof/>
          <w:lang w:val="nl-NL"/>
        </w:rPr>
        <w:t>location</w:t>
      </w:r>
    </w:p>
    <w:p w14:paraId="2773FC8F" w14:textId="77777777" w:rsidR="00841F99" w:rsidRDefault="00841F99" w:rsidP="00841F99">
      <w:pPr>
        <w:ind w:left="720"/>
        <w:rPr>
          <w:rFonts w:cstheme="minorHAnsi"/>
          <w:noProof/>
          <w:lang w:val="nl-NL"/>
        </w:rPr>
      </w:pPr>
      <w:r>
        <w:rPr>
          <w:rFonts w:cstheme="minorHAnsi"/>
          <w:noProof/>
          <w:lang w:val="nl-NL"/>
        </w:rPr>
        <w:t>0.03412</w:t>
      </w:r>
      <w:r>
        <w:rPr>
          <w:rFonts w:cstheme="minorHAnsi"/>
          <w:noProof/>
          <w:lang w:val="nl-NL"/>
        </w:rPr>
        <w:tab/>
      </w:r>
      <w:r>
        <w:rPr>
          <w:rFonts w:cstheme="minorHAnsi"/>
          <w:noProof/>
          <w:lang w:val="nl-NL"/>
        </w:rPr>
        <w:tab/>
        <w:t>=Converts kWh to Therms</w:t>
      </w:r>
    </w:p>
    <w:p w14:paraId="27ACBD29" w14:textId="77777777" w:rsidR="00841F99" w:rsidRDefault="00841F99" w:rsidP="00841F99">
      <w:pPr>
        <w:ind w:left="720"/>
        <w:rPr>
          <w:rFonts w:cstheme="minorHAnsi"/>
          <w:noProof/>
        </w:rPr>
      </w:pPr>
      <w:r>
        <w:rPr>
          <w:rFonts w:cstheme="minorHAnsi"/>
          <w:noProof/>
        </w:rPr>
        <w:t>ηHeat</w:t>
      </w:r>
      <w:r>
        <w:rPr>
          <w:rFonts w:cstheme="minorHAnsi"/>
          <w:noProof/>
        </w:rPr>
        <w:tab/>
      </w:r>
      <w:r>
        <w:rPr>
          <w:rFonts w:cstheme="minorHAnsi"/>
          <w:noProof/>
        </w:rPr>
        <w:tab/>
        <w:t>= Efficiency of heating system</w:t>
      </w:r>
    </w:p>
    <w:p w14:paraId="28E1A51D" w14:textId="77777777" w:rsidR="00841F99" w:rsidRDefault="00841F99" w:rsidP="00841F99">
      <w:pPr>
        <w:ind w:left="720" w:hanging="720"/>
        <w:rPr>
          <w:rFonts w:cstheme="minorHAnsi"/>
          <w:b/>
          <w:szCs w:val="20"/>
        </w:rPr>
      </w:pPr>
      <w:r>
        <w:rPr>
          <w:rFonts w:cstheme="minorHAnsi"/>
          <w:noProof/>
        </w:rPr>
        <w:tab/>
      </w:r>
      <w:r>
        <w:rPr>
          <w:rFonts w:cstheme="minorHAnsi"/>
          <w:noProof/>
        </w:rPr>
        <w:tab/>
      </w:r>
      <w:r>
        <w:rPr>
          <w:rFonts w:cstheme="minorHAnsi"/>
          <w:noProof/>
        </w:rPr>
        <w:tab/>
        <w:t>=70%</w:t>
      </w:r>
      <w:r>
        <w:rPr>
          <w:rStyle w:val="FootnoteReference"/>
          <w:rFonts w:eastAsiaTheme="majorEastAsia" w:cstheme="minorHAnsi"/>
          <w:noProof/>
        </w:rPr>
        <w:footnoteReference w:id="657"/>
      </w:r>
      <w:r>
        <w:rPr>
          <w:rFonts w:cstheme="minorHAnsi"/>
          <w:noProof/>
        </w:rPr>
        <w:tab/>
      </w:r>
    </w:p>
    <w:p w14:paraId="73880D7E" w14:textId="77777777" w:rsidR="00841F99" w:rsidRDefault="00841F99" w:rsidP="00841F99">
      <w:pPr>
        <w:rPr>
          <w:rFonts w:cstheme="minorHAnsi"/>
        </w:rPr>
      </w:pPr>
      <w:r>
        <w:rPr>
          <w:noProof/>
        </w:rPr>
        <mc:AlternateContent>
          <mc:Choice Requires="wps">
            <w:drawing>
              <wp:inline distT="0" distB="0" distL="0" distR="0" wp14:anchorId="2D73723E" wp14:editId="40F27436">
                <wp:extent cx="5776595" cy="1158949"/>
                <wp:effectExtent l="0" t="0" r="14605" b="22225"/>
                <wp:docPr id="481" name="Text Box 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6595" cy="1158949"/>
                        </a:xfrm>
                        <a:prstGeom prst="rect">
                          <a:avLst/>
                        </a:prstGeom>
                        <a:solidFill>
                          <a:srgbClr val="FFFFFF"/>
                        </a:solidFill>
                        <a:ln w="9525">
                          <a:solidFill>
                            <a:srgbClr val="000000"/>
                          </a:solidFill>
                          <a:miter lim="800000"/>
                          <a:headEnd/>
                          <a:tailEnd/>
                        </a:ln>
                      </wps:spPr>
                      <wps:txbx>
                        <w:txbxContent>
                          <w:p w14:paraId="48116CCC" w14:textId="77777777" w:rsidR="00F60751" w:rsidRDefault="00F60751" w:rsidP="00841F99">
                            <w:pPr>
                              <w:rPr>
                                <w:rFonts w:cstheme="minorHAnsi"/>
                              </w:rPr>
                            </w:pPr>
                            <w:r>
                              <w:rPr>
                                <w:rFonts w:cstheme="minorHAnsi"/>
                              </w:rPr>
                              <w:t>For example, a14 standard CFL is purchased and installed in a home in 2014:</w:t>
                            </w:r>
                          </w:p>
                          <w:p w14:paraId="5F879BBC" w14:textId="77777777" w:rsidR="00F60751" w:rsidRDefault="00F60751" w:rsidP="00841F99">
                            <w:pPr>
                              <w:ind w:firstLine="720"/>
                              <w:rPr>
                                <w:rFonts w:cstheme="minorHAnsi"/>
                                <w:noProof/>
                              </w:rPr>
                            </w:pPr>
                            <w:r>
                              <w:rPr>
                                <w:rFonts w:cstheme="minorHAnsi"/>
                                <w:noProof/>
                              </w:rPr>
                              <w:t xml:space="preserve">∆Therms  </w:t>
                            </w:r>
                            <w:r>
                              <w:rPr>
                                <w:rFonts w:cstheme="minorHAnsi"/>
                                <w:noProof/>
                              </w:rPr>
                              <w:tab/>
                              <w:t>= - (((43 - 14) / 1000) * 0.722 * 759 * 0.49 * 0.03412) / 0.7</w:t>
                            </w:r>
                          </w:p>
                          <w:p w14:paraId="706E5C07" w14:textId="77777777" w:rsidR="00F60751" w:rsidRDefault="00F60751" w:rsidP="00841F99">
                            <w:pPr>
                              <w:rPr>
                                <w:rFonts w:cstheme="minorHAnsi"/>
                              </w:rPr>
                            </w:pPr>
                            <w:r>
                              <w:rPr>
                                <w:rFonts w:cstheme="minorHAnsi"/>
                              </w:rPr>
                              <w:tab/>
                            </w:r>
                            <w:r>
                              <w:rPr>
                                <w:rFonts w:cstheme="minorHAnsi"/>
                              </w:rPr>
                              <w:tab/>
                            </w:r>
                            <w:r>
                              <w:rPr>
                                <w:rFonts w:cstheme="minorHAnsi"/>
                              </w:rPr>
                              <w:tab/>
                              <w:t>= - 0.38 Therms</w:t>
                            </w:r>
                          </w:p>
                          <w:p w14:paraId="54CD657D" w14:textId="77777777" w:rsidR="00F60751" w:rsidRDefault="00F60751" w:rsidP="00841F99">
                            <w:pPr>
                              <w:rPr>
                                <w:rFonts w:cstheme="minorHAnsi"/>
                              </w:rPr>
                            </w:pPr>
                            <w:r>
                              <w:rPr>
                                <w:rFonts w:cstheme="minorHAnsi"/>
                              </w:rPr>
                              <w:t xml:space="preserve">Second and third year install savings should be calculated using the appropriate ISR and the delta watts and hours from the install year. </w:t>
                            </w:r>
                          </w:p>
                          <w:p w14:paraId="66BB4A71"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2D73723E" id="Text Box 481" o:spid="_x0000_s1093" type="#_x0000_t202" style="width:454.85pt;height:9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">
                <v:textbox>
                  <w:txbxContent>
                    <w:p w14:paraId="48116CCC" w14:textId="77777777" w:rsidR="00F60751" w:rsidRDefault="00F60751" w:rsidP="00841F99">
                      <w:pPr>
                        <w:rPr>
                          <w:rFonts w:cstheme="minorHAnsi"/>
                        </w:rPr>
                      </w:pPr>
                      <w:r>
                        <w:rPr>
                          <w:rFonts w:cstheme="minorHAnsi"/>
                        </w:rPr>
                        <w:t>For example, a14 standard CFL is purchased and installed in a home in 2014:</w:t>
                      </w:r>
                    </w:p>
                    <w:p w14:paraId="5F879BBC" w14:textId="77777777" w:rsidR="00F60751" w:rsidRDefault="00F60751" w:rsidP="00841F99">
                      <w:pPr>
                        <w:ind w:firstLine="720"/>
                        <w:rPr>
                          <w:rFonts w:cstheme="minorHAnsi"/>
                          <w:noProof/>
                        </w:rPr>
                      </w:pPr>
                      <w:r>
                        <w:rPr>
                          <w:rFonts w:cstheme="minorHAnsi"/>
                          <w:noProof/>
                        </w:rPr>
                        <w:t xml:space="preserve">∆Therms  </w:t>
                      </w:r>
                      <w:r>
                        <w:rPr>
                          <w:rFonts w:cstheme="minorHAnsi"/>
                          <w:noProof/>
                        </w:rPr>
                        <w:tab/>
                        <w:t>= - (((43 - 14) / 1000) * 0.722 * 759 * 0.49 * 0.03412) / 0.7</w:t>
                      </w:r>
                    </w:p>
                    <w:p w14:paraId="706E5C07" w14:textId="77777777" w:rsidR="00F60751" w:rsidRDefault="00F60751" w:rsidP="00841F99">
                      <w:pPr>
                        <w:rPr>
                          <w:rFonts w:cstheme="minorHAnsi"/>
                        </w:rPr>
                      </w:pPr>
                      <w:r>
                        <w:rPr>
                          <w:rFonts w:cstheme="minorHAnsi"/>
                        </w:rPr>
                        <w:tab/>
                      </w:r>
                      <w:r>
                        <w:rPr>
                          <w:rFonts w:cstheme="minorHAnsi"/>
                        </w:rPr>
                        <w:tab/>
                      </w:r>
                      <w:r>
                        <w:rPr>
                          <w:rFonts w:cstheme="minorHAnsi"/>
                        </w:rPr>
                        <w:tab/>
                        <w:t>= - 0.38 Therms</w:t>
                      </w:r>
                    </w:p>
                    <w:p w14:paraId="54CD657D" w14:textId="77777777" w:rsidR="00F60751" w:rsidRDefault="00F60751" w:rsidP="00841F99">
                      <w:pPr>
                        <w:rPr>
                          <w:rFonts w:cstheme="minorHAnsi"/>
                        </w:rPr>
                      </w:pPr>
                      <w:r>
                        <w:rPr>
                          <w:rFonts w:cstheme="minorHAnsi"/>
                        </w:rPr>
                        <w:t xml:space="preserve">Second and third year install savings should be calculated using the appropriate ISR and the delta watts and hours from the install year. </w:t>
                      </w:r>
                    </w:p>
                    <w:p w14:paraId="66BB4A71" w14:textId="77777777" w:rsidR="00F60751" w:rsidRDefault="00F60751" w:rsidP="00841F99"/>
                  </w:txbxContent>
                </v:textbox>
                <w10:anchorlock/>
              </v:shape>
            </w:pict>
          </mc:Fallback>
        </mc:AlternateContent>
      </w:r>
    </w:p>
    <w:p w14:paraId="457A914F" w14:textId="77777777" w:rsidR="00841F99" w:rsidRDefault="00841F99" w:rsidP="00841F99">
      <w:pPr>
        <w:pStyle w:val="Heading6"/>
      </w:pPr>
      <w:r>
        <w:t xml:space="preserve">Water Impact Descriptions and Calculation  </w:t>
      </w:r>
    </w:p>
    <w:p w14:paraId="0A256B54" w14:textId="77777777" w:rsidR="00841F99" w:rsidRDefault="00841F99" w:rsidP="00841F99">
      <w:pPr>
        <w:rPr>
          <w:rFonts w:cstheme="minorHAnsi"/>
        </w:rPr>
      </w:pPr>
      <w:r>
        <w:rPr>
          <w:rFonts w:cstheme="minorHAnsi"/>
        </w:rPr>
        <w:t>N/A</w:t>
      </w:r>
    </w:p>
    <w:p w14:paraId="58933102" w14:textId="77777777" w:rsidR="00841F99" w:rsidRDefault="00841F99" w:rsidP="00841F99">
      <w:pPr>
        <w:pStyle w:val="Heading6"/>
      </w:pPr>
      <w:r>
        <w:t>Deemed O&amp;M Cost Adjustment Calculation</w:t>
      </w:r>
    </w:p>
    <w:p w14:paraId="21CBFC1C" w14:textId="65E615D4" w:rsidR="00841F99" w:rsidRDefault="00841F99" w:rsidP="00841F99">
      <w:r>
        <w:t>Bulb replacement costs assumed in the O&amp;M calculations are provided below</w:t>
      </w:r>
      <w:r>
        <w:rPr>
          <w:rStyle w:val="FootnoteReference"/>
        </w:rPr>
        <w:footnoteReference w:id="658"/>
      </w:r>
      <w:r>
        <w:t>.</w:t>
      </w:r>
    </w:p>
    <w:tbl>
      <w:tblPr>
        <w:tblStyle w:val="TableGrid1"/>
        <w:tblW w:w="5124" w:type="dxa"/>
        <w:jc w:val="center"/>
        <w:tblLook w:val="04A0" w:firstRow="1" w:lastRow="0" w:firstColumn="1" w:lastColumn="0" w:noHBand="0" w:noVBand="1"/>
        <w:tblPrChange w:id="6921" w:author="Stephanie Baer" w:date="2016-01-21T14:06:00Z">
          <w:tblPr>
            <w:tblStyle w:val="TableGrid1"/>
            <w:tblW w:w="5124" w:type="dxa"/>
            <w:jc w:val="center"/>
            <w:tblLook w:val="04A0" w:firstRow="1" w:lastRow="0" w:firstColumn="1" w:lastColumn="0" w:noHBand="0" w:noVBand="1"/>
          </w:tblPr>
        </w:tblPrChange>
      </w:tblPr>
      <w:tblGrid>
        <w:gridCol w:w="2068"/>
        <w:gridCol w:w="1308"/>
        <w:gridCol w:w="1748"/>
        <w:tblGridChange w:id="6922">
          <w:tblGrid>
            <w:gridCol w:w="2068"/>
            <w:gridCol w:w="1308"/>
            <w:gridCol w:w="1748"/>
          </w:tblGrid>
        </w:tblGridChange>
      </w:tblGrid>
      <w:tr w:rsidR="00841F99" w:rsidRPr="0077765A" w14:paraId="0D156725" w14:textId="77777777" w:rsidTr="00FF11A2">
        <w:trPr>
          <w:trHeight w:val="300"/>
          <w:jc w:val="center"/>
          <w:trPrChange w:id="6923" w:author="Stephanie Baer" w:date="2016-01-21T14:06:00Z">
            <w:trPr>
              <w:trHeight w:val="300"/>
              <w:jc w:val="center"/>
            </w:trPr>
          </w:trPrChange>
        </w:trPr>
        <w:tc>
          <w:tcPr>
            <w:tcW w:w="2068" w:type="dxa"/>
            <w:tcBorders>
              <w:top w:val="single" w:sz="4" w:space="0" w:color="auto"/>
              <w:left w:val="single" w:sz="4" w:space="0" w:color="auto"/>
              <w:bottom w:val="single" w:sz="4" w:space="0" w:color="auto"/>
              <w:right w:val="single" w:sz="4" w:space="0" w:color="auto"/>
            </w:tcBorders>
            <w:shd w:val="clear" w:color="auto" w:fill="7F7F7F" w:themeFill="text1" w:themeFillTint="80"/>
            <w:noWrap/>
            <w:hideMark/>
            <w:tcPrChange w:id="6924" w:author="Stephanie Baer" w:date="2016-01-21T14:06:00Z">
              <w:tcPr>
                <w:tcW w:w="2068" w:type="dxa"/>
                <w:tcBorders>
                  <w:top w:val="single" w:sz="4" w:space="0" w:color="auto"/>
                  <w:left w:val="single" w:sz="4" w:space="0" w:color="auto"/>
                  <w:bottom w:val="single" w:sz="4" w:space="0" w:color="auto"/>
                  <w:right w:val="single" w:sz="4" w:space="0" w:color="auto"/>
                </w:tcBorders>
                <w:shd w:val="clear" w:color="auto" w:fill="7F7F7F" w:themeFill="text1" w:themeFillTint="80"/>
                <w:noWrap/>
                <w:hideMark/>
              </w:tcPr>
            </w:tcPrChange>
          </w:tcPr>
          <w:p w14:paraId="2993849B" w14:textId="77777777" w:rsidR="00841F99" w:rsidRPr="0077765A" w:rsidRDefault="00841F99" w:rsidP="00841F99">
            <w:pPr>
              <w:rPr>
                <w:rFonts w:asciiTheme="minorHAnsi" w:hAnsiTheme="minorHAnsi"/>
                <w:b/>
                <w:color w:val="FFFFFF" w:themeColor="background1"/>
              </w:rPr>
            </w:pPr>
            <w:r w:rsidRPr="0077765A">
              <w:rPr>
                <w:rFonts w:asciiTheme="minorHAnsi" w:hAnsiTheme="minorHAnsi"/>
                <w:b/>
                <w:color w:val="FFFFFF" w:themeColor="background1"/>
              </w:rPr>
              <w:lastRenderedPageBreak/>
              <w:t> </w:t>
            </w:r>
          </w:p>
        </w:tc>
        <w:tc>
          <w:tcPr>
            <w:tcW w:w="130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6925" w:author="Stephanie Baer" w:date="2016-01-21T14:06:00Z">
              <w:tcPr>
                <w:tcW w:w="1308"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tcPrChange>
          </w:tcPr>
          <w:p w14:paraId="1B52FE42" w14:textId="77777777" w:rsidR="00841F99" w:rsidRPr="0077765A" w:rsidRDefault="00841F99">
            <w:pPr>
              <w:jc w:val="left"/>
              <w:rPr>
                <w:rFonts w:asciiTheme="minorHAnsi" w:hAnsiTheme="minorHAnsi"/>
                <w:b/>
                <w:color w:val="FFFFFF" w:themeColor="background1"/>
                <w:szCs w:val="22"/>
              </w:rPr>
              <w:pPrChange w:id="6926" w:author="Stephanie Baer" w:date="2016-01-21T14:06:00Z">
                <w:pPr/>
              </w:pPrChange>
            </w:pPr>
            <w:r w:rsidRPr="0077765A">
              <w:rPr>
                <w:rFonts w:asciiTheme="minorHAnsi" w:hAnsiTheme="minorHAnsi"/>
                <w:b/>
                <w:color w:val="FFFFFF" w:themeColor="background1"/>
              </w:rPr>
              <w:t>Std Inc.</w:t>
            </w:r>
          </w:p>
        </w:tc>
        <w:tc>
          <w:tcPr>
            <w:tcW w:w="174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Change w:id="6927" w:author="Stephanie Baer" w:date="2016-01-21T14:06:00Z">
              <w:tcPr>
                <w:tcW w:w="1748" w:type="dxa"/>
                <w:tcBorders>
                  <w:top w:val="single" w:sz="4" w:space="0" w:color="auto"/>
                  <w:left w:val="single" w:sz="4" w:space="0" w:color="auto"/>
                  <w:bottom w:val="single" w:sz="4" w:space="0" w:color="auto"/>
                  <w:right w:val="single" w:sz="4" w:space="0" w:color="auto"/>
                </w:tcBorders>
                <w:shd w:val="clear" w:color="auto" w:fill="7F7F7F" w:themeFill="text1" w:themeFillTint="80"/>
                <w:noWrap/>
                <w:hideMark/>
              </w:tcPr>
            </w:tcPrChange>
          </w:tcPr>
          <w:p w14:paraId="59F0FC8C" w14:textId="77777777" w:rsidR="00841F99" w:rsidRPr="0077765A" w:rsidRDefault="00841F99">
            <w:pPr>
              <w:jc w:val="left"/>
              <w:rPr>
                <w:rFonts w:asciiTheme="minorHAnsi" w:hAnsiTheme="minorHAnsi"/>
                <w:b/>
                <w:color w:val="FFFFFF" w:themeColor="background1"/>
                <w:szCs w:val="22"/>
              </w:rPr>
            </w:pPr>
            <w:r w:rsidRPr="0077765A">
              <w:rPr>
                <w:rFonts w:asciiTheme="minorHAnsi" w:hAnsiTheme="minorHAnsi"/>
                <w:b/>
                <w:color w:val="FFFFFF" w:themeColor="background1"/>
              </w:rPr>
              <w:t>EISA Compliant Halogen</w:t>
            </w:r>
          </w:p>
        </w:tc>
      </w:tr>
      <w:tr w:rsidR="00841F99" w:rsidRPr="0077765A" w14:paraId="5A989F91"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0922B995" w14:textId="77777777" w:rsidR="00841F99" w:rsidRPr="0077765A" w:rsidRDefault="00841F99" w:rsidP="00841F99">
            <w:pPr>
              <w:rPr>
                <w:rFonts w:asciiTheme="minorHAnsi" w:hAnsiTheme="minorHAnsi"/>
              </w:rPr>
            </w:pPr>
            <w:r w:rsidRPr="0077765A">
              <w:rPr>
                <w:rFonts w:asciiTheme="minorHAnsi" w:hAnsiTheme="minorHAnsi"/>
              </w:rPr>
              <w:t>2014</w:t>
            </w:r>
          </w:p>
        </w:tc>
        <w:tc>
          <w:tcPr>
            <w:tcW w:w="1308" w:type="dxa"/>
            <w:tcBorders>
              <w:top w:val="single" w:sz="4" w:space="0" w:color="auto"/>
              <w:left w:val="single" w:sz="4" w:space="0" w:color="auto"/>
              <w:bottom w:val="single" w:sz="4" w:space="0" w:color="auto"/>
              <w:right w:val="single" w:sz="4" w:space="0" w:color="auto"/>
            </w:tcBorders>
            <w:noWrap/>
            <w:hideMark/>
          </w:tcPr>
          <w:p w14:paraId="14363304" w14:textId="77777777" w:rsidR="00841F99" w:rsidRPr="0077765A" w:rsidRDefault="00841F99" w:rsidP="00841F99">
            <w:pPr>
              <w:rPr>
                <w:rFonts w:asciiTheme="minorHAnsi" w:hAnsiTheme="minorHAnsi"/>
                <w:szCs w:val="22"/>
              </w:rPr>
            </w:pPr>
            <w:r w:rsidRPr="0077765A">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7E4FE888" w14:textId="77777777" w:rsidR="00841F99" w:rsidRPr="0077765A" w:rsidRDefault="00841F99" w:rsidP="00841F99">
            <w:pPr>
              <w:rPr>
                <w:rFonts w:asciiTheme="minorHAnsi" w:hAnsiTheme="minorHAnsi"/>
                <w:szCs w:val="22"/>
              </w:rPr>
            </w:pPr>
            <w:r w:rsidRPr="0077765A">
              <w:rPr>
                <w:rFonts w:asciiTheme="minorHAnsi" w:hAnsiTheme="minorHAnsi"/>
              </w:rPr>
              <w:t>$1.25</w:t>
            </w:r>
          </w:p>
        </w:tc>
      </w:tr>
      <w:tr w:rsidR="00841F99" w:rsidRPr="0077765A" w14:paraId="2FD01FD1"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2C2E68C0" w14:textId="77777777" w:rsidR="00841F99" w:rsidRPr="0077765A" w:rsidRDefault="00841F99" w:rsidP="00841F99">
            <w:pPr>
              <w:rPr>
                <w:rFonts w:asciiTheme="minorHAnsi" w:hAnsiTheme="minorHAnsi"/>
                <w:szCs w:val="22"/>
              </w:rPr>
            </w:pPr>
            <w:r w:rsidRPr="0077765A">
              <w:rPr>
                <w:rFonts w:asciiTheme="minorHAnsi" w:hAnsiTheme="minorHAnsi"/>
              </w:rPr>
              <w:t>2015</w:t>
            </w:r>
          </w:p>
        </w:tc>
        <w:tc>
          <w:tcPr>
            <w:tcW w:w="1308" w:type="dxa"/>
            <w:tcBorders>
              <w:top w:val="single" w:sz="4" w:space="0" w:color="auto"/>
              <w:left w:val="single" w:sz="4" w:space="0" w:color="auto"/>
              <w:bottom w:val="single" w:sz="4" w:space="0" w:color="auto"/>
              <w:right w:val="single" w:sz="4" w:space="0" w:color="auto"/>
            </w:tcBorders>
            <w:noWrap/>
            <w:hideMark/>
          </w:tcPr>
          <w:p w14:paraId="0B7556E2" w14:textId="77777777" w:rsidR="00841F99" w:rsidRPr="0077765A" w:rsidRDefault="00841F99" w:rsidP="00841F99">
            <w:pPr>
              <w:rPr>
                <w:rFonts w:asciiTheme="minorHAnsi" w:hAnsiTheme="minorHAnsi"/>
                <w:szCs w:val="22"/>
              </w:rPr>
            </w:pPr>
            <w:r w:rsidRPr="0077765A">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2F92DA5E" w14:textId="77777777" w:rsidR="00841F99" w:rsidRPr="0077765A" w:rsidRDefault="00841F99" w:rsidP="00841F99">
            <w:pPr>
              <w:rPr>
                <w:rFonts w:asciiTheme="minorHAnsi" w:hAnsiTheme="minorHAnsi"/>
                <w:szCs w:val="22"/>
              </w:rPr>
            </w:pPr>
            <w:r w:rsidRPr="0077765A">
              <w:rPr>
                <w:rFonts w:asciiTheme="minorHAnsi" w:hAnsiTheme="minorHAnsi"/>
              </w:rPr>
              <w:t>$0.90</w:t>
            </w:r>
          </w:p>
        </w:tc>
      </w:tr>
      <w:tr w:rsidR="00841F99" w:rsidRPr="0077765A" w14:paraId="1CD4738D"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5E615C55" w14:textId="77777777" w:rsidR="00841F99" w:rsidRPr="0077765A" w:rsidRDefault="00841F99" w:rsidP="00841F99">
            <w:pPr>
              <w:rPr>
                <w:rFonts w:asciiTheme="minorHAnsi" w:hAnsiTheme="minorHAnsi"/>
                <w:szCs w:val="22"/>
              </w:rPr>
            </w:pPr>
            <w:r w:rsidRPr="0077765A">
              <w:rPr>
                <w:rFonts w:asciiTheme="minorHAnsi" w:hAnsiTheme="minorHAnsi"/>
              </w:rPr>
              <w:t>2016</w:t>
            </w:r>
          </w:p>
        </w:tc>
        <w:tc>
          <w:tcPr>
            <w:tcW w:w="1308" w:type="dxa"/>
            <w:tcBorders>
              <w:top w:val="single" w:sz="4" w:space="0" w:color="auto"/>
              <w:left w:val="single" w:sz="4" w:space="0" w:color="auto"/>
              <w:bottom w:val="single" w:sz="4" w:space="0" w:color="auto"/>
              <w:right w:val="single" w:sz="4" w:space="0" w:color="auto"/>
            </w:tcBorders>
            <w:noWrap/>
            <w:hideMark/>
          </w:tcPr>
          <w:p w14:paraId="582006B0" w14:textId="77777777" w:rsidR="00841F99" w:rsidRPr="0077765A" w:rsidRDefault="00841F99" w:rsidP="00841F99">
            <w:pPr>
              <w:rPr>
                <w:rFonts w:asciiTheme="minorHAnsi" w:hAnsiTheme="minorHAnsi"/>
                <w:szCs w:val="22"/>
              </w:rPr>
            </w:pPr>
            <w:r w:rsidRPr="0077765A">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5FAD77A9" w14:textId="77777777" w:rsidR="00841F99" w:rsidRPr="0077765A" w:rsidRDefault="00841F99" w:rsidP="00841F99">
            <w:pPr>
              <w:rPr>
                <w:rFonts w:asciiTheme="minorHAnsi" w:hAnsiTheme="minorHAnsi"/>
                <w:szCs w:val="22"/>
              </w:rPr>
            </w:pPr>
            <w:r w:rsidRPr="0077765A">
              <w:rPr>
                <w:rFonts w:asciiTheme="minorHAnsi" w:hAnsiTheme="minorHAnsi"/>
              </w:rPr>
              <w:t>$0.80</w:t>
            </w:r>
          </w:p>
        </w:tc>
      </w:tr>
      <w:tr w:rsidR="00841F99" w:rsidRPr="0077765A" w14:paraId="4E0C9466"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1D61A3F1" w14:textId="77777777" w:rsidR="00841F99" w:rsidRPr="0077765A" w:rsidRDefault="00841F99" w:rsidP="00841F99">
            <w:pPr>
              <w:rPr>
                <w:rFonts w:asciiTheme="minorHAnsi" w:hAnsiTheme="minorHAnsi"/>
                <w:szCs w:val="22"/>
              </w:rPr>
            </w:pPr>
            <w:r w:rsidRPr="0077765A">
              <w:rPr>
                <w:rFonts w:asciiTheme="minorHAnsi" w:hAnsiTheme="minorHAnsi"/>
              </w:rPr>
              <w:t>2017</w:t>
            </w:r>
          </w:p>
        </w:tc>
        <w:tc>
          <w:tcPr>
            <w:tcW w:w="1308" w:type="dxa"/>
            <w:tcBorders>
              <w:top w:val="single" w:sz="4" w:space="0" w:color="auto"/>
              <w:left w:val="single" w:sz="4" w:space="0" w:color="auto"/>
              <w:bottom w:val="single" w:sz="4" w:space="0" w:color="auto"/>
              <w:right w:val="single" w:sz="4" w:space="0" w:color="auto"/>
            </w:tcBorders>
            <w:noWrap/>
            <w:hideMark/>
          </w:tcPr>
          <w:p w14:paraId="45DB2579" w14:textId="77777777" w:rsidR="00841F99" w:rsidRPr="0077765A" w:rsidRDefault="00841F99" w:rsidP="00841F99">
            <w:pPr>
              <w:rPr>
                <w:rFonts w:asciiTheme="minorHAnsi" w:hAnsiTheme="minorHAnsi"/>
                <w:szCs w:val="22"/>
              </w:rPr>
            </w:pPr>
            <w:r w:rsidRPr="0077765A">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03397365" w14:textId="77777777" w:rsidR="00841F99" w:rsidRPr="0077765A" w:rsidRDefault="00841F99" w:rsidP="00841F99">
            <w:pPr>
              <w:rPr>
                <w:rFonts w:asciiTheme="minorHAnsi" w:hAnsiTheme="minorHAnsi"/>
                <w:szCs w:val="22"/>
              </w:rPr>
            </w:pPr>
            <w:r w:rsidRPr="0077765A">
              <w:rPr>
                <w:rFonts w:asciiTheme="minorHAnsi" w:hAnsiTheme="minorHAnsi"/>
              </w:rPr>
              <w:t>$0.70</w:t>
            </w:r>
          </w:p>
        </w:tc>
      </w:tr>
      <w:tr w:rsidR="00841F99" w:rsidRPr="0077765A" w14:paraId="65AB7A10"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53A5FB6D" w14:textId="77777777" w:rsidR="00841F99" w:rsidRPr="0077765A" w:rsidRDefault="00841F99" w:rsidP="00841F99">
            <w:pPr>
              <w:rPr>
                <w:rFonts w:asciiTheme="minorHAnsi" w:hAnsiTheme="minorHAnsi"/>
                <w:szCs w:val="22"/>
              </w:rPr>
            </w:pPr>
            <w:r w:rsidRPr="0077765A">
              <w:rPr>
                <w:rFonts w:asciiTheme="minorHAnsi" w:hAnsiTheme="minorHAnsi"/>
              </w:rPr>
              <w:t>2018</w:t>
            </w:r>
          </w:p>
        </w:tc>
        <w:tc>
          <w:tcPr>
            <w:tcW w:w="1308" w:type="dxa"/>
            <w:tcBorders>
              <w:top w:val="single" w:sz="4" w:space="0" w:color="auto"/>
              <w:left w:val="single" w:sz="4" w:space="0" w:color="auto"/>
              <w:bottom w:val="single" w:sz="4" w:space="0" w:color="auto"/>
              <w:right w:val="single" w:sz="4" w:space="0" w:color="auto"/>
            </w:tcBorders>
            <w:noWrap/>
            <w:hideMark/>
          </w:tcPr>
          <w:p w14:paraId="21AB646F" w14:textId="77777777" w:rsidR="00841F99" w:rsidRPr="0077765A" w:rsidRDefault="00841F99" w:rsidP="00841F99">
            <w:pPr>
              <w:rPr>
                <w:rFonts w:asciiTheme="minorHAnsi" w:hAnsiTheme="minorHAnsi"/>
                <w:szCs w:val="22"/>
              </w:rPr>
            </w:pPr>
            <w:r w:rsidRPr="0077765A">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4738B603" w14:textId="77777777" w:rsidR="00841F99" w:rsidRPr="0077765A" w:rsidRDefault="00841F99" w:rsidP="00841F99">
            <w:pPr>
              <w:rPr>
                <w:rFonts w:asciiTheme="minorHAnsi" w:hAnsiTheme="minorHAnsi"/>
                <w:szCs w:val="22"/>
              </w:rPr>
            </w:pPr>
            <w:r w:rsidRPr="0077765A">
              <w:rPr>
                <w:rFonts w:asciiTheme="minorHAnsi" w:hAnsiTheme="minorHAnsi"/>
              </w:rPr>
              <w:t>$0.60</w:t>
            </w:r>
          </w:p>
        </w:tc>
      </w:tr>
      <w:tr w:rsidR="00841F99" w:rsidRPr="0077765A" w14:paraId="78F92D68"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7E76A401" w14:textId="77777777" w:rsidR="00841F99" w:rsidRPr="0077765A" w:rsidRDefault="00841F99" w:rsidP="00841F99">
            <w:pPr>
              <w:rPr>
                <w:rFonts w:asciiTheme="minorHAnsi" w:hAnsiTheme="minorHAnsi"/>
                <w:szCs w:val="22"/>
              </w:rPr>
            </w:pPr>
            <w:r w:rsidRPr="0077765A">
              <w:rPr>
                <w:rFonts w:asciiTheme="minorHAnsi" w:hAnsiTheme="minorHAnsi"/>
              </w:rPr>
              <w:t>2019</w:t>
            </w:r>
          </w:p>
        </w:tc>
        <w:tc>
          <w:tcPr>
            <w:tcW w:w="1308" w:type="dxa"/>
            <w:tcBorders>
              <w:top w:val="single" w:sz="4" w:space="0" w:color="auto"/>
              <w:left w:val="single" w:sz="4" w:space="0" w:color="auto"/>
              <w:bottom w:val="single" w:sz="4" w:space="0" w:color="auto"/>
              <w:right w:val="single" w:sz="4" w:space="0" w:color="auto"/>
            </w:tcBorders>
            <w:noWrap/>
            <w:hideMark/>
          </w:tcPr>
          <w:p w14:paraId="287EC5A8" w14:textId="77777777" w:rsidR="00841F99" w:rsidRPr="0077765A" w:rsidRDefault="00841F99" w:rsidP="00841F99">
            <w:pPr>
              <w:rPr>
                <w:rFonts w:asciiTheme="minorHAnsi" w:hAnsiTheme="minorHAnsi"/>
                <w:szCs w:val="22"/>
              </w:rPr>
            </w:pPr>
            <w:r w:rsidRPr="0077765A">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22718B49" w14:textId="77777777" w:rsidR="00841F99" w:rsidRPr="0077765A" w:rsidRDefault="00841F99" w:rsidP="00841F99">
            <w:pPr>
              <w:rPr>
                <w:rFonts w:asciiTheme="minorHAnsi" w:hAnsiTheme="minorHAnsi"/>
                <w:szCs w:val="22"/>
              </w:rPr>
            </w:pPr>
            <w:r w:rsidRPr="0077765A">
              <w:rPr>
                <w:rFonts w:asciiTheme="minorHAnsi" w:hAnsiTheme="minorHAnsi"/>
              </w:rPr>
              <w:t>$0.60</w:t>
            </w:r>
          </w:p>
        </w:tc>
      </w:tr>
      <w:tr w:rsidR="00841F99" w:rsidRPr="0077765A" w14:paraId="6FC9D40F"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0A4FF056" w14:textId="77777777" w:rsidR="00841F99" w:rsidRPr="0077765A" w:rsidRDefault="00841F99" w:rsidP="00841F99">
            <w:pPr>
              <w:rPr>
                <w:rFonts w:asciiTheme="minorHAnsi" w:hAnsiTheme="minorHAnsi"/>
                <w:szCs w:val="22"/>
              </w:rPr>
            </w:pPr>
            <w:r w:rsidRPr="0077765A">
              <w:rPr>
                <w:rFonts w:asciiTheme="minorHAnsi" w:hAnsiTheme="minorHAnsi"/>
              </w:rPr>
              <w:t>2020 &amp; after</w:t>
            </w:r>
          </w:p>
        </w:tc>
        <w:tc>
          <w:tcPr>
            <w:tcW w:w="1308" w:type="dxa"/>
            <w:tcBorders>
              <w:top w:val="single" w:sz="4" w:space="0" w:color="auto"/>
              <w:left w:val="single" w:sz="4" w:space="0" w:color="auto"/>
              <w:bottom w:val="single" w:sz="4" w:space="0" w:color="auto"/>
              <w:right w:val="single" w:sz="4" w:space="0" w:color="auto"/>
            </w:tcBorders>
            <w:noWrap/>
            <w:hideMark/>
          </w:tcPr>
          <w:p w14:paraId="37C3C8F7" w14:textId="77777777" w:rsidR="00841F99" w:rsidRPr="0077765A" w:rsidRDefault="00841F99" w:rsidP="00841F99">
            <w:pPr>
              <w:rPr>
                <w:rFonts w:asciiTheme="minorHAnsi" w:hAnsiTheme="minorHAnsi"/>
                <w:szCs w:val="22"/>
              </w:rPr>
            </w:pPr>
            <w:r w:rsidRPr="0077765A">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6D018EA2" w14:textId="77777777" w:rsidR="00841F99" w:rsidRPr="0077765A" w:rsidRDefault="00841F99" w:rsidP="00841F99">
            <w:pPr>
              <w:rPr>
                <w:rFonts w:asciiTheme="minorHAnsi" w:hAnsiTheme="minorHAnsi"/>
                <w:szCs w:val="22"/>
              </w:rPr>
            </w:pPr>
            <w:r w:rsidRPr="0077765A">
              <w:rPr>
                <w:rFonts w:asciiTheme="minorHAnsi" w:hAnsiTheme="minorHAnsi"/>
              </w:rPr>
              <w:t>N/A</w:t>
            </w:r>
          </w:p>
        </w:tc>
      </w:tr>
    </w:tbl>
    <w:p w14:paraId="2CD9435A" w14:textId="77777777" w:rsidR="00841F99" w:rsidRDefault="00841F99" w:rsidP="00841F99"/>
    <w:p w14:paraId="25F9AFEF" w14:textId="77777777" w:rsidR="00841F99" w:rsidRDefault="00841F99" w:rsidP="00841F99">
      <w:r>
        <w:t>In order to account for the falling EISA Qualified bulb replacement cost provided above, an equivalent annual levelized baseline replacement cost over the lifetime of the CFL bulb is calculated. Note that the measure life for these measures is capped to the number of years remaining until 2020.</w:t>
      </w:r>
    </w:p>
    <w:p w14:paraId="76DF2E4D" w14:textId="02905B4A" w:rsidR="00841F99" w:rsidRDefault="00841F99" w:rsidP="00841F99">
      <w:pPr>
        <w:rPr>
          <w:rFonts w:cstheme="minorHAnsi"/>
        </w:rPr>
      </w:pPr>
      <w:r>
        <w:rPr>
          <w:rFonts w:cstheme="minorHAnsi"/>
        </w:rPr>
        <w:t>The NPV for replacement lamps and annual levelized replacement costs using the statewide real discount rate of 5.</w:t>
      </w:r>
      <w:ins w:id="6928" w:author="Samuel Dent" w:date="2016-01-15T08:01:00Z">
        <w:r w:rsidR="005434D2">
          <w:rPr>
            <w:rFonts w:cstheme="minorHAnsi"/>
          </w:rPr>
          <w:t>34</w:t>
        </w:r>
      </w:ins>
      <w:del w:id="6929" w:author="Samuel Dent" w:date="2016-01-15T08:01:00Z">
        <w:r w:rsidDel="005434D2">
          <w:rPr>
            <w:rFonts w:cstheme="minorHAnsi"/>
          </w:rPr>
          <w:delText>23</w:delText>
        </w:r>
      </w:del>
      <w:r>
        <w:rPr>
          <w:rFonts w:cstheme="minorHAnsi"/>
        </w:rPr>
        <w:t>% are presented below</w:t>
      </w:r>
      <w:ins w:id="6930" w:author="Samuel Dent" w:date="2016-01-14T06:56:00Z">
        <w:r w:rsidR="00AA1243">
          <w:rPr>
            <w:rFonts w:cstheme="minorHAnsi"/>
          </w:rPr>
          <w:t xml:space="preserve">. </w:t>
        </w:r>
        <w:r w:rsidR="00AA1243">
          <w:t>It is important to note that for cost-effectiveness screening purposes, the O&amp;M cost adjustments should only be applied in cases where the light bulbs area actually in service and so should be multiplied by the appropriate ISR</w:t>
        </w:r>
      </w:ins>
      <w:r>
        <w:rPr>
          <w:rFonts w:cstheme="minorHAnsi"/>
        </w:rPr>
        <w:t>:</w:t>
      </w:r>
    </w:p>
    <w:tbl>
      <w:tblPr>
        <w:tblW w:w="10890" w:type="dxa"/>
        <w:tblInd w:w="-522" w:type="dxa"/>
        <w:tblLayout w:type="fixed"/>
        <w:tblLook w:val="04A0" w:firstRow="1" w:lastRow="0" w:firstColumn="1" w:lastColumn="0" w:noHBand="0" w:noVBand="1"/>
        <w:tblPrChange w:id="6931" w:author="Stephanie Baer" w:date="2016-01-21T14:07:00Z">
          <w:tblPr>
            <w:tblW w:w="10890" w:type="dxa"/>
            <w:tblInd w:w="-522" w:type="dxa"/>
            <w:tblLayout w:type="fixed"/>
            <w:tblLook w:val="04A0" w:firstRow="1" w:lastRow="0" w:firstColumn="1" w:lastColumn="0" w:noHBand="0" w:noVBand="1"/>
          </w:tblPr>
        </w:tblPrChange>
      </w:tblPr>
      <w:tblGrid>
        <w:gridCol w:w="1530"/>
        <w:gridCol w:w="2250"/>
        <w:gridCol w:w="1170"/>
        <w:gridCol w:w="1170"/>
        <w:gridCol w:w="1170"/>
        <w:gridCol w:w="1170"/>
        <w:gridCol w:w="1170"/>
        <w:gridCol w:w="1260"/>
        <w:tblGridChange w:id="6932">
          <w:tblGrid>
            <w:gridCol w:w="1530"/>
            <w:gridCol w:w="2250"/>
            <w:gridCol w:w="1170"/>
            <w:gridCol w:w="1170"/>
            <w:gridCol w:w="1170"/>
            <w:gridCol w:w="1170"/>
            <w:gridCol w:w="1170"/>
            <w:gridCol w:w="1260"/>
          </w:tblGrid>
        </w:tblGridChange>
      </w:tblGrid>
      <w:tr w:rsidR="00841F99" w14:paraId="668C151F" w14:textId="77777777" w:rsidTr="00FF11A2">
        <w:trPr>
          <w:trHeight w:val="672"/>
          <w:trPrChange w:id="6933" w:author="Stephanie Baer" w:date="2016-01-21T14:07:00Z">
            <w:trPr>
              <w:trHeight w:val="672"/>
            </w:trPr>
          </w:trPrChange>
        </w:trPr>
        <w:tc>
          <w:tcPr>
            <w:tcW w:w="1530" w:type="dxa"/>
            <w:vMerge w:val="restart"/>
            <w:tcBorders>
              <w:top w:val="single" w:sz="8" w:space="0" w:color="auto"/>
              <w:left w:val="single" w:sz="8" w:space="0" w:color="auto"/>
              <w:bottom w:val="single" w:sz="4" w:space="0" w:color="auto"/>
              <w:right w:val="single" w:sz="4" w:space="0" w:color="auto"/>
            </w:tcBorders>
            <w:shd w:val="clear" w:color="auto" w:fill="7F7F7F"/>
            <w:vAlign w:val="center"/>
            <w:hideMark/>
            <w:tcPrChange w:id="6934" w:author="Stephanie Baer" w:date="2016-01-21T14:07:00Z">
              <w:tcPr>
                <w:tcW w:w="1530" w:type="dxa"/>
                <w:vMerge w:val="restart"/>
                <w:tcBorders>
                  <w:top w:val="single" w:sz="8" w:space="0" w:color="auto"/>
                  <w:left w:val="single" w:sz="8" w:space="0" w:color="auto"/>
                  <w:bottom w:val="single" w:sz="4" w:space="0" w:color="auto"/>
                  <w:right w:val="single" w:sz="4" w:space="0" w:color="auto"/>
                </w:tcBorders>
                <w:shd w:val="clear" w:color="auto" w:fill="7F7F7F"/>
                <w:vAlign w:val="center"/>
                <w:hideMark/>
              </w:tcPr>
            </w:tcPrChange>
          </w:tcPr>
          <w:p w14:paraId="6B002EF0" w14:textId="77777777" w:rsidR="00841F99" w:rsidRDefault="00841F99">
            <w:pPr>
              <w:jc w:val="center"/>
              <w:rPr>
                <w:b/>
                <w:bCs/>
                <w:color w:val="FFFFFF"/>
                <w:szCs w:val="20"/>
              </w:rPr>
            </w:pPr>
            <w:r>
              <w:rPr>
                <w:b/>
                <w:bCs/>
                <w:color w:val="FFFFFF"/>
                <w:szCs w:val="20"/>
              </w:rPr>
              <w:t>Location</w:t>
            </w:r>
          </w:p>
        </w:tc>
        <w:tc>
          <w:tcPr>
            <w:tcW w:w="2250" w:type="dxa"/>
            <w:vMerge w:val="restart"/>
            <w:tcBorders>
              <w:top w:val="single" w:sz="8" w:space="0" w:color="auto"/>
              <w:left w:val="single" w:sz="4" w:space="0" w:color="auto"/>
              <w:bottom w:val="single" w:sz="4" w:space="0" w:color="auto"/>
              <w:right w:val="nil"/>
            </w:tcBorders>
            <w:shd w:val="clear" w:color="auto" w:fill="7F7F7F"/>
            <w:vAlign w:val="center"/>
            <w:hideMark/>
            <w:tcPrChange w:id="6935" w:author="Stephanie Baer" w:date="2016-01-21T14:07:00Z">
              <w:tcPr>
                <w:tcW w:w="2250" w:type="dxa"/>
                <w:vMerge w:val="restart"/>
                <w:tcBorders>
                  <w:top w:val="single" w:sz="8" w:space="0" w:color="auto"/>
                  <w:left w:val="single" w:sz="4" w:space="0" w:color="auto"/>
                  <w:bottom w:val="single" w:sz="4" w:space="0" w:color="auto"/>
                  <w:right w:val="nil"/>
                </w:tcBorders>
                <w:shd w:val="clear" w:color="auto" w:fill="7F7F7F"/>
                <w:vAlign w:val="center"/>
                <w:hideMark/>
              </w:tcPr>
            </w:tcPrChange>
          </w:tcPr>
          <w:p w14:paraId="0115ADD8" w14:textId="77777777" w:rsidR="00841F99" w:rsidRDefault="00841F99">
            <w:pPr>
              <w:jc w:val="center"/>
              <w:rPr>
                <w:b/>
                <w:bCs/>
                <w:color w:val="FFFFFF"/>
                <w:szCs w:val="20"/>
              </w:rPr>
            </w:pPr>
            <w:r>
              <w:rPr>
                <w:b/>
                <w:bCs/>
                <w:color w:val="FFFFFF"/>
                <w:szCs w:val="20"/>
              </w:rPr>
              <w:t>Lumen Level</w:t>
            </w:r>
          </w:p>
        </w:tc>
        <w:tc>
          <w:tcPr>
            <w:tcW w:w="3510" w:type="dxa"/>
            <w:gridSpan w:val="3"/>
            <w:tcBorders>
              <w:top w:val="single" w:sz="8" w:space="0" w:color="auto"/>
              <w:left w:val="single" w:sz="8" w:space="0" w:color="auto"/>
              <w:bottom w:val="single" w:sz="4" w:space="0" w:color="auto"/>
              <w:right w:val="single" w:sz="4" w:space="0" w:color="auto"/>
            </w:tcBorders>
            <w:shd w:val="clear" w:color="auto" w:fill="7F7F7F"/>
            <w:vAlign w:val="center"/>
            <w:hideMark/>
            <w:tcPrChange w:id="6936" w:author="Stephanie Baer" w:date="2016-01-21T14:07:00Z">
              <w:tcPr>
                <w:tcW w:w="3510" w:type="dxa"/>
                <w:gridSpan w:val="3"/>
                <w:tcBorders>
                  <w:top w:val="single" w:sz="8" w:space="0" w:color="auto"/>
                  <w:left w:val="single" w:sz="8" w:space="0" w:color="auto"/>
                  <w:bottom w:val="single" w:sz="4" w:space="0" w:color="auto"/>
                  <w:right w:val="single" w:sz="4" w:space="0" w:color="auto"/>
                </w:tcBorders>
                <w:shd w:val="clear" w:color="auto" w:fill="7F7F7F"/>
                <w:vAlign w:val="center"/>
                <w:hideMark/>
              </w:tcPr>
            </w:tcPrChange>
          </w:tcPr>
          <w:p w14:paraId="37BAE64D" w14:textId="77777777" w:rsidR="00841F99" w:rsidRDefault="00841F99">
            <w:pPr>
              <w:jc w:val="center"/>
              <w:rPr>
                <w:b/>
                <w:bCs/>
                <w:color w:val="FFFFFF"/>
                <w:szCs w:val="20"/>
              </w:rPr>
            </w:pPr>
            <w:r>
              <w:rPr>
                <w:b/>
                <w:bCs/>
                <w:color w:val="FFFFFF"/>
                <w:szCs w:val="20"/>
              </w:rPr>
              <w:t>NPV of replacement costs for period</w:t>
            </w:r>
          </w:p>
        </w:tc>
        <w:tc>
          <w:tcPr>
            <w:tcW w:w="3600" w:type="dxa"/>
            <w:gridSpan w:val="3"/>
            <w:tcBorders>
              <w:top w:val="single" w:sz="8" w:space="0" w:color="auto"/>
              <w:left w:val="single" w:sz="8" w:space="0" w:color="auto"/>
              <w:bottom w:val="single" w:sz="4" w:space="0" w:color="auto"/>
              <w:right w:val="single" w:sz="8" w:space="0" w:color="000000"/>
            </w:tcBorders>
            <w:shd w:val="clear" w:color="auto" w:fill="7F7F7F"/>
            <w:vAlign w:val="center"/>
            <w:hideMark/>
            <w:tcPrChange w:id="6937" w:author="Stephanie Baer" w:date="2016-01-21T14:07:00Z">
              <w:tcPr>
                <w:tcW w:w="3600" w:type="dxa"/>
                <w:gridSpan w:val="3"/>
                <w:tcBorders>
                  <w:top w:val="single" w:sz="8" w:space="0" w:color="auto"/>
                  <w:left w:val="single" w:sz="8" w:space="0" w:color="auto"/>
                  <w:bottom w:val="single" w:sz="4" w:space="0" w:color="auto"/>
                  <w:right w:val="single" w:sz="8" w:space="0" w:color="000000"/>
                </w:tcBorders>
                <w:shd w:val="clear" w:color="auto" w:fill="7F7F7F"/>
                <w:vAlign w:val="center"/>
                <w:hideMark/>
              </w:tcPr>
            </w:tcPrChange>
          </w:tcPr>
          <w:p w14:paraId="1821DF9C" w14:textId="77777777" w:rsidR="00841F99" w:rsidRDefault="00841F99">
            <w:pPr>
              <w:jc w:val="center"/>
              <w:rPr>
                <w:b/>
                <w:bCs/>
                <w:color w:val="FFFFFF"/>
                <w:szCs w:val="20"/>
              </w:rPr>
            </w:pPr>
            <w:r>
              <w:rPr>
                <w:b/>
                <w:bCs/>
                <w:color w:val="FFFFFF"/>
                <w:szCs w:val="20"/>
              </w:rPr>
              <w:t>Levelized annual replacement cost savings</w:t>
            </w:r>
          </w:p>
        </w:tc>
      </w:tr>
      <w:tr w:rsidR="00841F99" w14:paraId="53C4752D" w14:textId="77777777" w:rsidTr="00FF11A2">
        <w:trPr>
          <w:trHeight w:val="780"/>
          <w:trPrChange w:id="6938" w:author="Stephanie Baer" w:date="2016-01-21T14:07:00Z">
            <w:trPr>
              <w:trHeight w:val="780"/>
            </w:trPr>
          </w:trPrChange>
        </w:trPr>
        <w:tc>
          <w:tcPr>
            <w:tcW w:w="1530" w:type="dxa"/>
            <w:vMerge/>
            <w:tcBorders>
              <w:top w:val="single" w:sz="8" w:space="0" w:color="auto"/>
              <w:left w:val="single" w:sz="8" w:space="0" w:color="auto"/>
              <w:bottom w:val="single" w:sz="4" w:space="0" w:color="auto"/>
              <w:right w:val="single" w:sz="4" w:space="0" w:color="auto"/>
            </w:tcBorders>
            <w:vAlign w:val="center"/>
            <w:hideMark/>
            <w:tcPrChange w:id="6939" w:author="Stephanie Baer" w:date="2016-01-21T14:07:00Z">
              <w:tcPr>
                <w:tcW w:w="1530" w:type="dxa"/>
                <w:vMerge/>
                <w:tcBorders>
                  <w:top w:val="single" w:sz="8" w:space="0" w:color="auto"/>
                  <w:left w:val="single" w:sz="8" w:space="0" w:color="auto"/>
                  <w:bottom w:val="single" w:sz="4" w:space="0" w:color="auto"/>
                  <w:right w:val="single" w:sz="4" w:space="0" w:color="auto"/>
                </w:tcBorders>
                <w:vAlign w:val="center"/>
                <w:hideMark/>
              </w:tcPr>
            </w:tcPrChange>
          </w:tcPr>
          <w:p w14:paraId="271341F8" w14:textId="77777777" w:rsidR="00841F99" w:rsidRDefault="00841F99">
            <w:pPr>
              <w:jc w:val="center"/>
              <w:rPr>
                <w:b/>
                <w:bCs/>
                <w:color w:val="FFFFFF"/>
                <w:szCs w:val="20"/>
              </w:rPr>
              <w:pPrChange w:id="6940" w:author="Stephanie Baer" w:date="2016-01-21T14:07:00Z">
                <w:pPr/>
              </w:pPrChange>
            </w:pPr>
          </w:p>
        </w:tc>
        <w:tc>
          <w:tcPr>
            <w:tcW w:w="2250" w:type="dxa"/>
            <w:vMerge/>
            <w:tcBorders>
              <w:top w:val="single" w:sz="8" w:space="0" w:color="auto"/>
              <w:left w:val="single" w:sz="4" w:space="0" w:color="auto"/>
              <w:bottom w:val="single" w:sz="4" w:space="0" w:color="auto"/>
              <w:right w:val="nil"/>
            </w:tcBorders>
            <w:vAlign w:val="center"/>
            <w:hideMark/>
            <w:tcPrChange w:id="6941" w:author="Stephanie Baer" w:date="2016-01-21T14:07:00Z">
              <w:tcPr>
                <w:tcW w:w="2250" w:type="dxa"/>
                <w:vMerge/>
                <w:tcBorders>
                  <w:top w:val="single" w:sz="8" w:space="0" w:color="auto"/>
                  <w:left w:val="single" w:sz="4" w:space="0" w:color="auto"/>
                  <w:bottom w:val="single" w:sz="4" w:space="0" w:color="auto"/>
                  <w:right w:val="nil"/>
                </w:tcBorders>
                <w:vAlign w:val="center"/>
                <w:hideMark/>
              </w:tcPr>
            </w:tcPrChange>
          </w:tcPr>
          <w:p w14:paraId="28D69CAA" w14:textId="77777777" w:rsidR="00841F99" w:rsidRDefault="00841F99">
            <w:pPr>
              <w:jc w:val="center"/>
              <w:rPr>
                <w:b/>
                <w:bCs/>
                <w:color w:val="FFFFFF"/>
                <w:szCs w:val="20"/>
              </w:rPr>
              <w:pPrChange w:id="6942" w:author="Stephanie Baer" w:date="2016-01-21T14:07:00Z">
                <w:pPr/>
              </w:pPrChange>
            </w:pPr>
          </w:p>
        </w:tc>
        <w:tc>
          <w:tcPr>
            <w:tcW w:w="1170" w:type="dxa"/>
            <w:tcBorders>
              <w:top w:val="nil"/>
              <w:left w:val="single" w:sz="8" w:space="0" w:color="auto"/>
              <w:bottom w:val="nil"/>
              <w:right w:val="single" w:sz="4" w:space="0" w:color="auto"/>
            </w:tcBorders>
            <w:shd w:val="clear" w:color="auto" w:fill="7F7F7F"/>
            <w:vAlign w:val="center"/>
            <w:hideMark/>
            <w:tcPrChange w:id="6943" w:author="Stephanie Baer" w:date="2016-01-21T14:07:00Z">
              <w:tcPr>
                <w:tcW w:w="1170" w:type="dxa"/>
                <w:tcBorders>
                  <w:top w:val="nil"/>
                  <w:left w:val="single" w:sz="8" w:space="0" w:color="auto"/>
                  <w:bottom w:val="nil"/>
                  <w:right w:val="single" w:sz="4" w:space="0" w:color="auto"/>
                </w:tcBorders>
                <w:shd w:val="clear" w:color="auto" w:fill="7F7F7F"/>
                <w:vAlign w:val="center"/>
                <w:hideMark/>
              </w:tcPr>
            </w:tcPrChange>
          </w:tcPr>
          <w:p w14:paraId="4C44E9DE" w14:textId="77777777" w:rsidR="00841F99" w:rsidRDefault="00841F99">
            <w:pPr>
              <w:jc w:val="center"/>
              <w:rPr>
                <w:b/>
                <w:bCs/>
                <w:color w:val="FFFFFF"/>
                <w:szCs w:val="20"/>
              </w:rPr>
            </w:pPr>
            <w:r>
              <w:rPr>
                <w:rFonts w:ascii="Calibri" w:hAnsi="Calibri"/>
                <w:b/>
                <w:bCs/>
                <w:color w:val="FFFFFF"/>
                <w:szCs w:val="20"/>
              </w:rPr>
              <w:t>June 2015 - May 2016</w:t>
            </w:r>
          </w:p>
        </w:tc>
        <w:tc>
          <w:tcPr>
            <w:tcW w:w="1170" w:type="dxa"/>
            <w:tcBorders>
              <w:top w:val="nil"/>
              <w:left w:val="nil"/>
              <w:bottom w:val="nil"/>
              <w:right w:val="single" w:sz="4" w:space="0" w:color="auto"/>
            </w:tcBorders>
            <w:shd w:val="clear" w:color="auto" w:fill="7F7F7F"/>
            <w:vAlign w:val="center"/>
            <w:hideMark/>
            <w:tcPrChange w:id="6944" w:author="Stephanie Baer" w:date="2016-01-21T14:07:00Z">
              <w:tcPr>
                <w:tcW w:w="1170" w:type="dxa"/>
                <w:tcBorders>
                  <w:top w:val="nil"/>
                  <w:left w:val="nil"/>
                  <w:bottom w:val="nil"/>
                  <w:right w:val="single" w:sz="4" w:space="0" w:color="auto"/>
                </w:tcBorders>
                <w:shd w:val="clear" w:color="auto" w:fill="7F7F7F"/>
                <w:vAlign w:val="center"/>
                <w:hideMark/>
              </w:tcPr>
            </w:tcPrChange>
          </w:tcPr>
          <w:p w14:paraId="0ACCC7C3" w14:textId="77777777" w:rsidR="00841F99" w:rsidRDefault="00841F99">
            <w:pPr>
              <w:jc w:val="center"/>
              <w:rPr>
                <w:b/>
                <w:bCs/>
                <w:color w:val="FFFFFF"/>
                <w:szCs w:val="20"/>
              </w:rPr>
            </w:pPr>
            <w:r>
              <w:rPr>
                <w:rFonts w:ascii="Calibri" w:hAnsi="Calibri"/>
                <w:b/>
                <w:bCs/>
                <w:color w:val="FFFFFF"/>
                <w:szCs w:val="20"/>
              </w:rPr>
              <w:t>June 2016 - May 2017</w:t>
            </w:r>
          </w:p>
        </w:tc>
        <w:tc>
          <w:tcPr>
            <w:tcW w:w="1170" w:type="dxa"/>
            <w:shd w:val="clear" w:color="auto" w:fill="7F7F7F"/>
            <w:vAlign w:val="center"/>
            <w:hideMark/>
            <w:tcPrChange w:id="6945" w:author="Stephanie Baer" w:date="2016-01-21T14:07:00Z">
              <w:tcPr>
                <w:tcW w:w="1170" w:type="dxa"/>
                <w:shd w:val="clear" w:color="auto" w:fill="7F7F7F"/>
                <w:vAlign w:val="center"/>
                <w:hideMark/>
              </w:tcPr>
            </w:tcPrChange>
          </w:tcPr>
          <w:p w14:paraId="6D183CB5" w14:textId="77777777" w:rsidR="00841F99" w:rsidRDefault="00841F99">
            <w:pPr>
              <w:jc w:val="center"/>
              <w:rPr>
                <w:b/>
                <w:bCs/>
                <w:color w:val="FFFFFF"/>
                <w:szCs w:val="20"/>
              </w:rPr>
            </w:pPr>
            <w:r>
              <w:rPr>
                <w:rFonts w:ascii="Calibri" w:hAnsi="Calibri"/>
                <w:b/>
                <w:bCs/>
                <w:color w:val="FFFFFF"/>
                <w:szCs w:val="20"/>
              </w:rPr>
              <w:t>June 2017 - May 2018</w:t>
            </w:r>
          </w:p>
        </w:tc>
        <w:tc>
          <w:tcPr>
            <w:tcW w:w="1170" w:type="dxa"/>
            <w:tcBorders>
              <w:top w:val="nil"/>
              <w:left w:val="single" w:sz="8" w:space="0" w:color="auto"/>
              <w:bottom w:val="nil"/>
              <w:right w:val="single" w:sz="4" w:space="0" w:color="auto"/>
            </w:tcBorders>
            <w:shd w:val="clear" w:color="auto" w:fill="7F7F7F"/>
            <w:vAlign w:val="center"/>
            <w:hideMark/>
            <w:tcPrChange w:id="6946" w:author="Stephanie Baer" w:date="2016-01-21T14:07:00Z">
              <w:tcPr>
                <w:tcW w:w="1170" w:type="dxa"/>
                <w:tcBorders>
                  <w:top w:val="nil"/>
                  <w:left w:val="single" w:sz="8" w:space="0" w:color="auto"/>
                  <w:bottom w:val="nil"/>
                  <w:right w:val="single" w:sz="4" w:space="0" w:color="auto"/>
                </w:tcBorders>
                <w:shd w:val="clear" w:color="auto" w:fill="7F7F7F"/>
                <w:vAlign w:val="center"/>
                <w:hideMark/>
              </w:tcPr>
            </w:tcPrChange>
          </w:tcPr>
          <w:p w14:paraId="55DDE6C9" w14:textId="77777777" w:rsidR="00841F99" w:rsidRDefault="00841F99">
            <w:pPr>
              <w:jc w:val="center"/>
              <w:rPr>
                <w:b/>
                <w:bCs/>
                <w:color w:val="FFFFFF"/>
                <w:szCs w:val="20"/>
              </w:rPr>
            </w:pPr>
            <w:r>
              <w:rPr>
                <w:rFonts w:ascii="Calibri" w:hAnsi="Calibri"/>
                <w:b/>
                <w:bCs/>
                <w:color w:val="FFFFFF"/>
                <w:szCs w:val="20"/>
              </w:rPr>
              <w:t>June 2015 - May 2016</w:t>
            </w:r>
          </w:p>
        </w:tc>
        <w:tc>
          <w:tcPr>
            <w:tcW w:w="1170" w:type="dxa"/>
            <w:tcBorders>
              <w:top w:val="nil"/>
              <w:left w:val="nil"/>
              <w:bottom w:val="nil"/>
              <w:right w:val="single" w:sz="4" w:space="0" w:color="auto"/>
            </w:tcBorders>
            <w:shd w:val="clear" w:color="auto" w:fill="7F7F7F"/>
            <w:vAlign w:val="center"/>
            <w:hideMark/>
            <w:tcPrChange w:id="6947" w:author="Stephanie Baer" w:date="2016-01-21T14:07:00Z">
              <w:tcPr>
                <w:tcW w:w="1170" w:type="dxa"/>
                <w:tcBorders>
                  <w:top w:val="nil"/>
                  <w:left w:val="nil"/>
                  <w:bottom w:val="nil"/>
                  <w:right w:val="single" w:sz="4" w:space="0" w:color="auto"/>
                </w:tcBorders>
                <w:shd w:val="clear" w:color="auto" w:fill="7F7F7F"/>
                <w:vAlign w:val="center"/>
                <w:hideMark/>
              </w:tcPr>
            </w:tcPrChange>
          </w:tcPr>
          <w:p w14:paraId="3CEB90C0" w14:textId="77777777" w:rsidR="00841F99" w:rsidRDefault="00841F99">
            <w:pPr>
              <w:jc w:val="center"/>
              <w:rPr>
                <w:b/>
                <w:bCs/>
                <w:color w:val="FFFFFF"/>
                <w:szCs w:val="20"/>
              </w:rPr>
            </w:pPr>
            <w:r>
              <w:rPr>
                <w:rFonts w:ascii="Calibri" w:hAnsi="Calibri"/>
                <w:b/>
                <w:bCs/>
                <w:color w:val="FFFFFF"/>
                <w:szCs w:val="20"/>
              </w:rPr>
              <w:t>June 2016 - May 2017</w:t>
            </w:r>
          </w:p>
        </w:tc>
        <w:tc>
          <w:tcPr>
            <w:tcW w:w="1260" w:type="dxa"/>
            <w:tcBorders>
              <w:top w:val="nil"/>
              <w:left w:val="nil"/>
              <w:bottom w:val="nil"/>
              <w:right w:val="single" w:sz="8" w:space="0" w:color="auto"/>
            </w:tcBorders>
            <w:shd w:val="clear" w:color="auto" w:fill="7F7F7F"/>
            <w:vAlign w:val="center"/>
            <w:hideMark/>
            <w:tcPrChange w:id="6948" w:author="Stephanie Baer" w:date="2016-01-21T14:07:00Z">
              <w:tcPr>
                <w:tcW w:w="1260" w:type="dxa"/>
                <w:tcBorders>
                  <w:top w:val="nil"/>
                  <w:left w:val="nil"/>
                  <w:bottom w:val="nil"/>
                  <w:right w:val="single" w:sz="8" w:space="0" w:color="auto"/>
                </w:tcBorders>
                <w:shd w:val="clear" w:color="auto" w:fill="7F7F7F"/>
                <w:vAlign w:val="center"/>
                <w:hideMark/>
              </w:tcPr>
            </w:tcPrChange>
          </w:tcPr>
          <w:p w14:paraId="341CE686" w14:textId="77777777" w:rsidR="00841F99" w:rsidRDefault="00841F99">
            <w:pPr>
              <w:jc w:val="center"/>
              <w:rPr>
                <w:b/>
                <w:bCs/>
                <w:color w:val="FFFFFF"/>
                <w:szCs w:val="20"/>
              </w:rPr>
            </w:pPr>
            <w:r>
              <w:rPr>
                <w:rFonts w:ascii="Calibri" w:hAnsi="Calibri"/>
                <w:b/>
                <w:bCs/>
                <w:color w:val="FFFFFF"/>
                <w:szCs w:val="20"/>
              </w:rPr>
              <w:t>June 2017 - May 2018</w:t>
            </w:r>
          </w:p>
        </w:tc>
      </w:tr>
      <w:tr w:rsidR="00841F99" w14:paraId="701D58D6" w14:textId="77777777" w:rsidTr="00FF11A2">
        <w:trPr>
          <w:trHeight w:val="510"/>
          <w:trPrChange w:id="6949" w:author="Stephanie Baer" w:date="2016-01-21T14:06:00Z">
            <w:trPr>
              <w:trHeight w:val="510"/>
            </w:trPr>
          </w:trPrChange>
        </w:trPr>
        <w:tc>
          <w:tcPr>
            <w:tcW w:w="1530" w:type="dxa"/>
            <w:vMerge w:val="restart"/>
            <w:tcBorders>
              <w:top w:val="single" w:sz="8" w:space="0" w:color="auto"/>
              <w:left w:val="single" w:sz="8" w:space="0" w:color="auto"/>
              <w:bottom w:val="single" w:sz="4" w:space="0" w:color="auto"/>
              <w:right w:val="single" w:sz="4" w:space="0" w:color="auto"/>
            </w:tcBorders>
            <w:vAlign w:val="center"/>
            <w:hideMark/>
            <w:tcPrChange w:id="6950" w:author="Stephanie Baer" w:date="2016-01-21T14:06:00Z">
              <w:tcPr>
                <w:tcW w:w="1530" w:type="dxa"/>
                <w:vMerge w:val="restart"/>
                <w:tcBorders>
                  <w:top w:val="single" w:sz="8" w:space="0" w:color="auto"/>
                  <w:left w:val="single" w:sz="8" w:space="0" w:color="auto"/>
                  <w:bottom w:val="single" w:sz="4" w:space="0" w:color="auto"/>
                  <w:right w:val="single" w:sz="4" w:space="0" w:color="auto"/>
                </w:tcBorders>
                <w:vAlign w:val="center"/>
                <w:hideMark/>
              </w:tcPr>
            </w:tcPrChange>
          </w:tcPr>
          <w:p w14:paraId="32D018AA" w14:textId="77777777" w:rsidR="00841F99" w:rsidRDefault="00841F99" w:rsidP="00841F99">
            <w:pPr>
              <w:jc w:val="center"/>
              <w:rPr>
                <w:color w:val="000000"/>
                <w:szCs w:val="20"/>
              </w:rPr>
            </w:pPr>
            <w:r>
              <w:rPr>
                <w:color w:val="000000"/>
                <w:szCs w:val="20"/>
              </w:rPr>
              <w:t>Residential and in-unit Multi Family</w:t>
            </w:r>
          </w:p>
        </w:tc>
        <w:tc>
          <w:tcPr>
            <w:tcW w:w="2250" w:type="dxa"/>
            <w:tcBorders>
              <w:top w:val="single" w:sz="8" w:space="0" w:color="auto"/>
              <w:left w:val="nil"/>
              <w:bottom w:val="single" w:sz="4" w:space="0" w:color="auto"/>
              <w:right w:val="single" w:sz="8" w:space="0" w:color="auto"/>
            </w:tcBorders>
            <w:shd w:val="clear" w:color="auto" w:fill="FFFFFF"/>
            <w:vAlign w:val="center"/>
            <w:hideMark/>
            <w:tcPrChange w:id="6951" w:author="Stephanie Baer" w:date="2016-01-21T14:06:00Z">
              <w:tcPr>
                <w:tcW w:w="2250" w:type="dxa"/>
                <w:tcBorders>
                  <w:top w:val="single" w:sz="8" w:space="0" w:color="auto"/>
                  <w:left w:val="nil"/>
                  <w:bottom w:val="single" w:sz="4" w:space="0" w:color="auto"/>
                  <w:right w:val="single" w:sz="8" w:space="0" w:color="auto"/>
                </w:tcBorders>
                <w:shd w:val="clear" w:color="auto" w:fill="FFFFFF"/>
                <w:vAlign w:val="center"/>
                <w:hideMark/>
              </w:tcPr>
            </w:tcPrChange>
          </w:tcPr>
          <w:p w14:paraId="744EF903" w14:textId="77777777" w:rsidR="00841F99" w:rsidRDefault="00841F99">
            <w:pPr>
              <w:jc w:val="left"/>
              <w:rPr>
                <w:color w:val="000000"/>
                <w:szCs w:val="20"/>
              </w:rPr>
              <w:pPrChange w:id="6952" w:author="Stephanie Baer" w:date="2016-01-21T14:06:00Z">
                <w:pPr/>
              </w:pPrChange>
            </w:pPr>
            <w:r>
              <w:rPr>
                <w:color w:val="000000"/>
                <w:szCs w:val="20"/>
              </w:rPr>
              <w:t>Lumens &lt;310 or &gt;2600 (EISA exempt)</w:t>
            </w:r>
          </w:p>
        </w:tc>
        <w:tc>
          <w:tcPr>
            <w:tcW w:w="1170" w:type="dxa"/>
            <w:tcBorders>
              <w:top w:val="single" w:sz="8" w:space="0" w:color="auto"/>
              <w:left w:val="nil"/>
              <w:bottom w:val="single" w:sz="4" w:space="0" w:color="auto"/>
              <w:right w:val="single" w:sz="4" w:space="0" w:color="auto"/>
            </w:tcBorders>
            <w:shd w:val="clear" w:color="auto" w:fill="FFFFFF"/>
            <w:noWrap/>
            <w:vAlign w:val="center"/>
            <w:hideMark/>
            <w:tcPrChange w:id="6953" w:author="Stephanie Baer" w:date="2016-01-21T14:06:00Z">
              <w:tcPr>
                <w:tcW w:w="1170" w:type="dxa"/>
                <w:tcBorders>
                  <w:top w:val="single" w:sz="8" w:space="0" w:color="auto"/>
                  <w:left w:val="nil"/>
                  <w:bottom w:val="single" w:sz="4" w:space="0" w:color="auto"/>
                  <w:right w:val="single" w:sz="4" w:space="0" w:color="auto"/>
                </w:tcBorders>
                <w:shd w:val="clear" w:color="auto" w:fill="FFFFFF"/>
                <w:noWrap/>
                <w:vAlign w:val="center"/>
                <w:hideMark/>
              </w:tcPr>
            </w:tcPrChange>
          </w:tcPr>
          <w:p w14:paraId="14B3DE54" w14:textId="77777777" w:rsidR="00841F99" w:rsidRDefault="00841F99" w:rsidP="00841F99">
            <w:pPr>
              <w:jc w:val="center"/>
              <w:rPr>
                <w:color w:val="000000"/>
                <w:szCs w:val="20"/>
              </w:rPr>
            </w:pPr>
            <w:r>
              <w:rPr>
                <w:rFonts w:ascii="Calibri" w:hAnsi="Calibri"/>
                <w:color w:val="000000"/>
                <w:szCs w:val="20"/>
              </w:rPr>
              <w:t xml:space="preserve">$0.86 </w:t>
            </w:r>
          </w:p>
        </w:tc>
        <w:tc>
          <w:tcPr>
            <w:tcW w:w="1170" w:type="dxa"/>
            <w:tcBorders>
              <w:top w:val="single" w:sz="8" w:space="0" w:color="auto"/>
              <w:left w:val="nil"/>
              <w:bottom w:val="single" w:sz="4" w:space="0" w:color="auto"/>
              <w:right w:val="single" w:sz="4" w:space="0" w:color="auto"/>
            </w:tcBorders>
            <w:shd w:val="clear" w:color="auto" w:fill="FFFFFF"/>
            <w:noWrap/>
            <w:vAlign w:val="center"/>
            <w:hideMark/>
            <w:tcPrChange w:id="6954" w:author="Stephanie Baer" w:date="2016-01-21T14:06:00Z">
              <w:tcPr>
                <w:tcW w:w="1170" w:type="dxa"/>
                <w:tcBorders>
                  <w:top w:val="single" w:sz="8" w:space="0" w:color="auto"/>
                  <w:left w:val="nil"/>
                  <w:bottom w:val="single" w:sz="4" w:space="0" w:color="auto"/>
                  <w:right w:val="single" w:sz="4" w:space="0" w:color="auto"/>
                </w:tcBorders>
                <w:shd w:val="clear" w:color="auto" w:fill="FFFFFF"/>
                <w:noWrap/>
                <w:vAlign w:val="center"/>
                <w:hideMark/>
              </w:tcPr>
            </w:tcPrChange>
          </w:tcPr>
          <w:p w14:paraId="53650844" w14:textId="77777777" w:rsidR="00841F99" w:rsidRDefault="00841F99" w:rsidP="00841F99">
            <w:pPr>
              <w:jc w:val="center"/>
              <w:rPr>
                <w:color w:val="000000"/>
                <w:szCs w:val="20"/>
              </w:rPr>
            </w:pPr>
            <w:r>
              <w:rPr>
                <w:rFonts w:ascii="Calibri" w:hAnsi="Calibri"/>
                <w:color w:val="000000"/>
                <w:szCs w:val="20"/>
              </w:rPr>
              <w:t xml:space="preserve">$0.66 </w:t>
            </w:r>
          </w:p>
        </w:tc>
        <w:tc>
          <w:tcPr>
            <w:tcW w:w="1170" w:type="dxa"/>
            <w:tcBorders>
              <w:top w:val="single" w:sz="8" w:space="0" w:color="auto"/>
              <w:left w:val="nil"/>
              <w:bottom w:val="single" w:sz="4" w:space="0" w:color="auto"/>
              <w:right w:val="nil"/>
            </w:tcBorders>
            <w:shd w:val="clear" w:color="auto" w:fill="FFFFFF"/>
            <w:noWrap/>
            <w:vAlign w:val="center"/>
            <w:hideMark/>
            <w:tcPrChange w:id="6955" w:author="Stephanie Baer" w:date="2016-01-21T14:06:00Z">
              <w:tcPr>
                <w:tcW w:w="1170" w:type="dxa"/>
                <w:tcBorders>
                  <w:top w:val="single" w:sz="8" w:space="0" w:color="auto"/>
                  <w:left w:val="nil"/>
                  <w:bottom w:val="single" w:sz="4" w:space="0" w:color="auto"/>
                  <w:right w:val="nil"/>
                </w:tcBorders>
                <w:shd w:val="clear" w:color="auto" w:fill="FFFFFF"/>
                <w:noWrap/>
                <w:vAlign w:val="center"/>
                <w:hideMark/>
              </w:tcPr>
            </w:tcPrChange>
          </w:tcPr>
          <w:p w14:paraId="65FB0B0B" w14:textId="77777777" w:rsidR="00841F99" w:rsidRDefault="00841F99" w:rsidP="00841F99">
            <w:pPr>
              <w:jc w:val="center"/>
              <w:rPr>
                <w:color w:val="000000"/>
                <w:szCs w:val="20"/>
              </w:rPr>
            </w:pPr>
            <w:r>
              <w:rPr>
                <w:rFonts w:ascii="Calibri" w:hAnsi="Calibri"/>
                <w:color w:val="000000"/>
                <w:szCs w:val="20"/>
              </w:rPr>
              <w:t xml:space="preserve">$0.45 </w:t>
            </w:r>
          </w:p>
        </w:tc>
        <w:tc>
          <w:tcPr>
            <w:tcW w:w="1170" w:type="dxa"/>
            <w:tcBorders>
              <w:top w:val="single" w:sz="8" w:space="0" w:color="auto"/>
              <w:left w:val="single" w:sz="8" w:space="0" w:color="auto"/>
              <w:bottom w:val="single" w:sz="4" w:space="0" w:color="auto"/>
              <w:right w:val="single" w:sz="4" w:space="0" w:color="auto"/>
            </w:tcBorders>
            <w:shd w:val="clear" w:color="auto" w:fill="FFFFFF"/>
            <w:noWrap/>
            <w:vAlign w:val="center"/>
            <w:hideMark/>
            <w:tcPrChange w:id="6956" w:author="Stephanie Baer" w:date="2016-01-21T14:06:00Z">
              <w:tcPr>
                <w:tcW w:w="1170" w:type="dxa"/>
                <w:tcBorders>
                  <w:top w:val="single" w:sz="8" w:space="0" w:color="auto"/>
                  <w:left w:val="single" w:sz="8" w:space="0" w:color="auto"/>
                  <w:bottom w:val="single" w:sz="4" w:space="0" w:color="auto"/>
                  <w:right w:val="single" w:sz="4" w:space="0" w:color="auto"/>
                </w:tcBorders>
                <w:shd w:val="clear" w:color="auto" w:fill="FFFFFF"/>
                <w:noWrap/>
                <w:vAlign w:val="center"/>
                <w:hideMark/>
              </w:tcPr>
            </w:tcPrChange>
          </w:tcPr>
          <w:p w14:paraId="6AE385E0" w14:textId="77777777" w:rsidR="00841F99" w:rsidRDefault="00841F99" w:rsidP="00841F99">
            <w:pPr>
              <w:jc w:val="center"/>
              <w:rPr>
                <w:color w:val="000000"/>
                <w:szCs w:val="20"/>
              </w:rPr>
            </w:pPr>
            <w:r>
              <w:rPr>
                <w:rFonts w:ascii="Calibri" w:hAnsi="Calibri"/>
                <w:color w:val="000000"/>
                <w:szCs w:val="20"/>
              </w:rPr>
              <w:t xml:space="preserve">$0.19 </w:t>
            </w:r>
          </w:p>
        </w:tc>
        <w:tc>
          <w:tcPr>
            <w:tcW w:w="1170" w:type="dxa"/>
            <w:tcBorders>
              <w:top w:val="single" w:sz="8" w:space="0" w:color="auto"/>
              <w:left w:val="nil"/>
              <w:bottom w:val="single" w:sz="4" w:space="0" w:color="auto"/>
              <w:right w:val="single" w:sz="4" w:space="0" w:color="auto"/>
            </w:tcBorders>
            <w:shd w:val="clear" w:color="auto" w:fill="FFFFFF"/>
            <w:noWrap/>
            <w:vAlign w:val="center"/>
            <w:hideMark/>
            <w:tcPrChange w:id="6957" w:author="Stephanie Baer" w:date="2016-01-21T14:06:00Z">
              <w:tcPr>
                <w:tcW w:w="1170" w:type="dxa"/>
                <w:tcBorders>
                  <w:top w:val="single" w:sz="8" w:space="0" w:color="auto"/>
                  <w:left w:val="nil"/>
                  <w:bottom w:val="single" w:sz="4" w:space="0" w:color="auto"/>
                  <w:right w:val="single" w:sz="4" w:space="0" w:color="auto"/>
                </w:tcBorders>
                <w:shd w:val="clear" w:color="auto" w:fill="FFFFFF"/>
                <w:noWrap/>
                <w:vAlign w:val="center"/>
                <w:hideMark/>
              </w:tcPr>
            </w:tcPrChange>
          </w:tcPr>
          <w:p w14:paraId="3593DD42" w14:textId="77777777" w:rsidR="00841F99" w:rsidRDefault="00841F99" w:rsidP="00841F99">
            <w:pPr>
              <w:jc w:val="center"/>
              <w:rPr>
                <w:color w:val="000000"/>
                <w:szCs w:val="20"/>
              </w:rPr>
            </w:pPr>
            <w:r>
              <w:rPr>
                <w:rFonts w:ascii="Calibri" w:hAnsi="Calibri"/>
                <w:color w:val="000000"/>
                <w:szCs w:val="20"/>
              </w:rPr>
              <w:t xml:space="preserve">$0.15 </w:t>
            </w:r>
          </w:p>
        </w:tc>
        <w:tc>
          <w:tcPr>
            <w:tcW w:w="1260" w:type="dxa"/>
            <w:tcBorders>
              <w:top w:val="single" w:sz="8" w:space="0" w:color="auto"/>
              <w:left w:val="nil"/>
              <w:bottom w:val="single" w:sz="4" w:space="0" w:color="auto"/>
              <w:right w:val="single" w:sz="8" w:space="0" w:color="auto"/>
            </w:tcBorders>
            <w:shd w:val="clear" w:color="auto" w:fill="FFFFFF"/>
            <w:noWrap/>
            <w:vAlign w:val="center"/>
            <w:hideMark/>
            <w:tcPrChange w:id="6958" w:author="Stephanie Baer" w:date="2016-01-21T14:06:00Z">
              <w:tcPr>
                <w:tcW w:w="1260" w:type="dxa"/>
                <w:tcBorders>
                  <w:top w:val="single" w:sz="8" w:space="0" w:color="auto"/>
                  <w:left w:val="nil"/>
                  <w:bottom w:val="single" w:sz="4" w:space="0" w:color="auto"/>
                  <w:right w:val="single" w:sz="8" w:space="0" w:color="auto"/>
                </w:tcBorders>
                <w:shd w:val="clear" w:color="auto" w:fill="FFFFFF"/>
                <w:noWrap/>
                <w:vAlign w:val="center"/>
                <w:hideMark/>
              </w:tcPr>
            </w:tcPrChange>
          </w:tcPr>
          <w:p w14:paraId="049C02A0" w14:textId="77777777" w:rsidR="00841F99" w:rsidRDefault="00841F99" w:rsidP="00841F99">
            <w:pPr>
              <w:jc w:val="center"/>
              <w:rPr>
                <w:color w:val="000000"/>
                <w:szCs w:val="20"/>
              </w:rPr>
            </w:pPr>
            <w:r>
              <w:rPr>
                <w:rFonts w:ascii="Calibri" w:hAnsi="Calibri"/>
                <w:color w:val="000000"/>
                <w:szCs w:val="20"/>
              </w:rPr>
              <w:t xml:space="preserve">$0.13 </w:t>
            </w:r>
          </w:p>
        </w:tc>
      </w:tr>
      <w:tr w:rsidR="00841F99" w14:paraId="4477AA92" w14:textId="77777777" w:rsidTr="00FF11A2">
        <w:trPr>
          <w:trHeight w:val="300"/>
          <w:trPrChange w:id="6959" w:author="Stephanie Baer" w:date="2016-01-21T14:06:00Z">
            <w:trPr>
              <w:trHeight w:val="300"/>
            </w:trPr>
          </w:trPrChange>
        </w:trPr>
        <w:tc>
          <w:tcPr>
            <w:tcW w:w="1530" w:type="dxa"/>
            <w:vMerge/>
            <w:tcBorders>
              <w:top w:val="single" w:sz="8" w:space="0" w:color="auto"/>
              <w:left w:val="single" w:sz="8" w:space="0" w:color="auto"/>
              <w:bottom w:val="single" w:sz="4" w:space="0" w:color="auto"/>
              <w:right w:val="single" w:sz="4" w:space="0" w:color="auto"/>
            </w:tcBorders>
            <w:vAlign w:val="center"/>
            <w:hideMark/>
            <w:tcPrChange w:id="6960" w:author="Stephanie Baer" w:date="2016-01-21T14:06:00Z">
              <w:tcPr>
                <w:tcW w:w="1530" w:type="dxa"/>
                <w:vMerge/>
                <w:tcBorders>
                  <w:top w:val="single" w:sz="8" w:space="0" w:color="auto"/>
                  <w:left w:val="single" w:sz="8" w:space="0" w:color="auto"/>
                  <w:bottom w:val="single" w:sz="4" w:space="0" w:color="auto"/>
                  <w:right w:val="single" w:sz="4" w:space="0" w:color="auto"/>
                </w:tcBorders>
                <w:vAlign w:val="center"/>
                <w:hideMark/>
              </w:tcPr>
            </w:tcPrChange>
          </w:tcPr>
          <w:p w14:paraId="30E60A18" w14:textId="77777777" w:rsidR="00841F99" w:rsidRDefault="00841F99" w:rsidP="00841F99">
            <w:pPr>
              <w:rPr>
                <w:color w:val="000000"/>
                <w:szCs w:val="20"/>
              </w:rPr>
            </w:pPr>
          </w:p>
        </w:tc>
        <w:tc>
          <w:tcPr>
            <w:tcW w:w="2250" w:type="dxa"/>
            <w:tcBorders>
              <w:top w:val="nil"/>
              <w:left w:val="nil"/>
              <w:bottom w:val="single" w:sz="4" w:space="0" w:color="auto"/>
              <w:right w:val="single" w:sz="8" w:space="0" w:color="auto"/>
            </w:tcBorders>
            <w:shd w:val="clear" w:color="auto" w:fill="FFFFFF"/>
            <w:vAlign w:val="center"/>
            <w:hideMark/>
            <w:tcPrChange w:id="6961" w:author="Stephanie Baer" w:date="2016-01-21T14:06:00Z">
              <w:tcPr>
                <w:tcW w:w="2250" w:type="dxa"/>
                <w:tcBorders>
                  <w:top w:val="nil"/>
                  <w:left w:val="nil"/>
                  <w:bottom w:val="single" w:sz="4" w:space="0" w:color="auto"/>
                  <w:right w:val="single" w:sz="8" w:space="0" w:color="auto"/>
                </w:tcBorders>
                <w:shd w:val="clear" w:color="auto" w:fill="FFFFFF"/>
                <w:vAlign w:val="center"/>
                <w:hideMark/>
              </w:tcPr>
            </w:tcPrChange>
          </w:tcPr>
          <w:p w14:paraId="041E1A68" w14:textId="77777777" w:rsidR="00841F99" w:rsidRDefault="00841F99">
            <w:pPr>
              <w:jc w:val="left"/>
              <w:rPr>
                <w:color w:val="000000"/>
                <w:szCs w:val="20"/>
              </w:rPr>
              <w:pPrChange w:id="6962" w:author="Stephanie Baer" w:date="2016-01-21T14:06:00Z">
                <w:pPr/>
              </w:pPrChange>
            </w:pPr>
            <w:r>
              <w:rPr>
                <w:color w:val="000000"/>
                <w:szCs w:val="20"/>
              </w:rPr>
              <w:t>Lumens ≥ 310 and ≤ 2600 (EISA compliant)</w:t>
            </w:r>
          </w:p>
        </w:tc>
        <w:tc>
          <w:tcPr>
            <w:tcW w:w="1170" w:type="dxa"/>
            <w:tcBorders>
              <w:top w:val="nil"/>
              <w:left w:val="nil"/>
              <w:bottom w:val="single" w:sz="4" w:space="0" w:color="auto"/>
              <w:right w:val="single" w:sz="4" w:space="0" w:color="auto"/>
            </w:tcBorders>
            <w:shd w:val="clear" w:color="auto" w:fill="FFFFFF"/>
            <w:noWrap/>
            <w:vAlign w:val="center"/>
            <w:hideMark/>
            <w:tcPrChange w:id="6963" w:author="Stephanie Baer" w:date="2016-01-21T14:06:00Z">
              <w:tcPr>
                <w:tcW w:w="1170" w:type="dxa"/>
                <w:tcBorders>
                  <w:top w:val="nil"/>
                  <w:left w:val="nil"/>
                  <w:bottom w:val="single" w:sz="4" w:space="0" w:color="auto"/>
                  <w:right w:val="single" w:sz="4" w:space="0" w:color="auto"/>
                </w:tcBorders>
                <w:shd w:val="clear" w:color="auto" w:fill="FFFFFF"/>
                <w:noWrap/>
                <w:vAlign w:val="center"/>
                <w:hideMark/>
              </w:tcPr>
            </w:tcPrChange>
          </w:tcPr>
          <w:p w14:paraId="11E7B989" w14:textId="07913E14" w:rsidR="00841F99" w:rsidRDefault="00841F99" w:rsidP="005434D2">
            <w:pPr>
              <w:jc w:val="center"/>
              <w:rPr>
                <w:color w:val="000000"/>
                <w:szCs w:val="20"/>
              </w:rPr>
            </w:pPr>
            <w:r>
              <w:rPr>
                <w:rFonts w:ascii="Calibri" w:hAnsi="Calibri"/>
                <w:color w:val="000000"/>
                <w:szCs w:val="20"/>
              </w:rPr>
              <w:t>$1.</w:t>
            </w:r>
            <w:del w:id="6964" w:author="Samuel Dent" w:date="2016-01-15T08:04:00Z">
              <w:r w:rsidDel="005434D2">
                <w:rPr>
                  <w:rFonts w:ascii="Calibri" w:hAnsi="Calibri"/>
                  <w:color w:val="000000"/>
                  <w:szCs w:val="20"/>
                </w:rPr>
                <w:delText xml:space="preserve">73 </w:delText>
              </w:r>
            </w:del>
            <w:ins w:id="6965" w:author="Samuel Dent" w:date="2016-01-15T08:04:00Z">
              <w:r w:rsidR="005434D2">
                <w:rPr>
                  <w:rFonts w:ascii="Calibri" w:hAnsi="Calibri"/>
                  <w:color w:val="000000"/>
                  <w:szCs w:val="20"/>
                </w:rPr>
                <w:t>72</w:t>
              </w:r>
            </w:ins>
          </w:p>
        </w:tc>
        <w:tc>
          <w:tcPr>
            <w:tcW w:w="1170" w:type="dxa"/>
            <w:tcBorders>
              <w:top w:val="nil"/>
              <w:left w:val="nil"/>
              <w:bottom w:val="single" w:sz="4" w:space="0" w:color="auto"/>
              <w:right w:val="single" w:sz="4" w:space="0" w:color="auto"/>
            </w:tcBorders>
            <w:shd w:val="clear" w:color="auto" w:fill="FFFFFF"/>
            <w:noWrap/>
            <w:vAlign w:val="center"/>
            <w:hideMark/>
            <w:tcPrChange w:id="6966" w:author="Stephanie Baer" w:date="2016-01-21T14:06:00Z">
              <w:tcPr>
                <w:tcW w:w="1170" w:type="dxa"/>
                <w:tcBorders>
                  <w:top w:val="nil"/>
                  <w:left w:val="nil"/>
                  <w:bottom w:val="single" w:sz="4" w:space="0" w:color="auto"/>
                  <w:right w:val="single" w:sz="4" w:space="0" w:color="auto"/>
                </w:tcBorders>
                <w:shd w:val="clear" w:color="auto" w:fill="FFFFFF"/>
                <w:noWrap/>
                <w:vAlign w:val="center"/>
                <w:hideMark/>
              </w:tcPr>
            </w:tcPrChange>
          </w:tcPr>
          <w:p w14:paraId="01C587A1" w14:textId="77777777" w:rsidR="00841F99" w:rsidRDefault="00841F99" w:rsidP="00841F99">
            <w:pPr>
              <w:jc w:val="center"/>
              <w:rPr>
                <w:color w:val="000000"/>
                <w:szCs w:val="20"/>
              </w:rPr>
            </w:pPr>
            <w:r>
              <w:rPr>
                <w:rFonts w:ascii="Calibri" w:hAnsi="Calibri"/>
                <w:color w:val="000000"/>
                <w:szCs w:val="20"/>
              </w:rPr>
              <w:t xml:space="preserve">$1.24 </w:t>
            </w:r>
          </w:p>
        </w:tc>
        <w:tc>
          <w:tcPr>
            <w:tcW w:w="1170" w:type="dxa"/>
            <w:tcBorders>
              <w:top w:val="nil"/>
              <w:left w:val="nil"/>
              <w:bottom w:val="single" w:sz="4" w:space="0" w:color="auto"/>
              <w:right w:val="nil"/>
            </w:tcBorders>
            <w:shd w:val="clear" w:color="auto" w:fill="FFFFFF"/>
            <w:noWrap/>
            <w:vAlign w:val="center"/>
            <w:hideMark/>
            <w:tcPrChange w:id="6967" w:author="Stephanie Baer" w:date="2016-01-21T14:06:00Z">
              <w:tcPr>
                <w:tcW w:w="1170" w:type="dxa"/>
                <w:tcBorders>
                  <w:top w:val="nil"/>
                  <w:left w:val="nil"/>
                  <w:bottom w:val="single" w:sz="4" w:space="0" w:color="auto"/>
                  <w:right w:val="nil"/>
                </w:tcBorders>
                <w:shd w:val="clear" w:color="auto" w:fill="FFFFFF"/>
                <w:noWrap/>
                <w:vAlign w:val="center"/>
                <w:hideMark/>
              </w:tcPr>
            </w:tcPrChange>
          </w:tcPr>
          <w:p w14:paraId="11F0CA36" w14:textId="77777777" w:rsidR="00841F99" w:rsidRDefault="00841F99" w:rsidP="00841F99">
            <w:pPr>
              <w:jc w:val="center"/>
              <w:rPr>
                <w:color w:val="000000"/>
                <w:szCs w:val="20"/>
              </w:rPr>
            </w:pPr>
            <w:r>
              <w:rPr>
                <w:rFonts w:ascii="Calibri" w:hAnsi="Calibri"/>
                <w:color w:val="000000"/>
                <w:szCs w:val="20"/>
              </w:rPr>
              <w:t xml:space="preserve">$0.80 </w:t>
            </w:r>
          </w:p>
        </w:tc>
        <w:tc>
          <w:tcPr>
            <w:tcW w:w="1170" w:type="dxa"/>
            <w:tcBorders>
              <w:top w:val="nil"/>
              <w:left w:val="single" w:sz="8" w:space="0" w:color="auto"/>
              <w:bottom w:val="single" w:sz="4" w:space="0" w:color="auto"/>
              <w:right w:val="single" w:sz="4" w:space="0" w:color="auto"/>
            </w:tcBorders>
            <w:shd w:val="clear" w:color="auto" w:fill="FFFFFF"/>
            <w:noWrap/>
            <w:vAlign w:val="center"/>
            <w:hideMark/>
            <w:tcPrChange w:id="6968" w:author="Stephanie Baer" w:date="2016-01-21T14:06:00Z">
              <w:tcPr>
                <w:tcW w:w="1170" w:type="dxa"/>
                <w:tcBorders>
                  <w:top w:val="nil"/>
                  <w:left w:val="single" w:sz="8" w:space="0" w:color="auto"/>
                  <w:bottom w:val="single" w:sz="4" w:space="0" w:color="auto"/>
                  <w:right w:val="single" w:sz="4" w:space="0" w:color="auto"/>
                </w:tcBorders>
                <w:shd w:val="clear" w:color="auto" w:fill="FFFFFF"/>
                <w:noWrap/>
                <w:vAlign w:val="center"/>
                <w:hideMark/>
              </w:tcPr>
            </w:tcPrChange>
          </w:tcPr>
          <w:p w14:paraId="5D8A3F3A" w14:textId="77777777" w:rsidR="00841F99" w:rsidRDefault="00841F99" w:rsidP="00841F99">
            <w:pPr>
              <w:jc w:val="center"/>
              <w:rPr>
                <w:color w:val="000000"/>
                <w:szCs w:val="20"/>
              </w:rPr>
            </w:pPr>
            <w:r>
              <w:rPr>
                <w:rFonts w:ascii="Calibri" w:hAnsi="Calibri"/>
                <w:color w:val="000000"/>
                <w:szCs w:val="20"/>
              </w:rPr>
              <w:t xml:space="preserve">$0.39 </w:t>
            </w:r>
          </w:p>
        </w:tc>
        <w:tc>
          <w:tcPr>
            <w:tcW w:w="1170" w:type="dxa"/>
            <w:tcBorders>
              <w:top w:val="nil"/>
              <w:left w:val="nil"/>
              <w:bottom w:val="single" w:sz="4" w:space="0" w:color="auto"/>
              <w:right w:val="single" w:sz="4" w:space="0" w:color="auto"/>
            </w:tcBorders>
            <w:shd w:val="clear" w:color="auto" w:fill="FFFFFF"/>
            <w:noWrap/>
            <w:vAlign w:val="center"/>
            <w:hideMark/>
            <w:tcPrChange w:id="6969" w:author="Stephanie Baer" w:date="2016-01-21T14:06:00Z">
              <w:tcPr>
                <w:tcW w:w="1170" w:type="dxa"/>
                <w:tcBorders>
                  <w:top w:val="nil"/>
                  <w:left w:val="nil"/>
                  <w:bottom w:val="single" w:sz="4" w:space="0" w:color="auto"/>
                  <w:right w:val="single" w:sz="4" w:space="0" w:color="auto"/>
                </w:tcBorders>
                <w:shd w:val="clear" w:color="auto" w:fill="FFFFFF"/>
                <w:noWrap/>
                <w:vAlign w:val="center"/>
                <w:hideMark/>
              </w:tcPr>
            </w:tcPrChange>
          </w:tcPr>
          <w:p w14:paraId="1BA87B19" w14:textId="77777777" w:rsidR="00841F99" w:rsidRDefault="00841F99" w:rsidP="00841F99">
            <w:pPr>
              <w:jc w:val="center"/>
              <w:rPr>
                <w:color w:val="000000"/>
                <w:szCs w:val="20"/>
              </w:rPr>
            </w:pPr>
            <w:r>
              <w:rPr>
                <w:rFonts w:ascii="Calibri" w:hAnsi="Calibri"/>
                <w:color w:val="000000"/>
                <w:szCs w:val="20"/>
              </w:rPr>
              <w:t xml:space="preserve">$0.29 </w:t>
            </w:r>
          </w:p>
        </w:tc>
        <w:tc>
          <w:tcPr>
            <w:tcW w:w="1260" w:type="dxa"/>
            <w:tcBorders>
              <w:top w:val="nil"/>
              <w:left w:val="nil"/>
              <w:bottom w:val="single" w:sz="4" w:space="0" w:color="auto"/>
              <w:right w:val="single" w:sz="8" w:space="0" w:color="auto"/>
            </w:tcBorders>
            <w:shd w:val="clear" w:color="auto" w:fill="FFFFFF"/>
            <w:noWrap/>
            <w:vAlign w:val="center"/>
            <w:hideMark/>
            <w:tcPrChange w:id="6970" w:author="Stephanie Baer" w:date="2016-01-21T14:06:00Z">
              <w:tcPr>
                <w:tcW w:w="1260" w:type="dxa"/>
                <w:tcBorders>
                  <w:top w:val="nil"/>
                  <w:left w:val="nil"/>
                  <w:bottom w:val="single" w:sz="4" w:space="0" w:color="auto"/>
                  <w:right w:val="single" w:sz="8" w:space="0" w:color="auto"/>
                </w:tcBorders>
                <w:shd w:val="clear" w:color="auto" w:fill="FFFFFF"/>
                <w:noWrap/>
                <w:vAlign w:val="center"/>
                <w:hideMark/>
              </w:tcPr>
            </w:tcPrChange>
          </w:tcPr>
          <w:p w14:paraId="29873E8F" w14:textId="77777777" w:rsidR="00841F99" w:rsidRDefault="00841F99" w:rsidP="00841F99">
            <w:pPr>
              <w:jc w:val="center"/>
              <w:rPr>
                <w:color w:val="000000"/>
                <w:szCs w:val="20"/>
              </w:rPr>
            </w:pPr>
            <w:r>
              <w:rPr>
                <w:rFonts w:ascii="Calibri" w:hAnsi="Calibri"/>
                <w:color w:val="000000"/>
                <w:szCs w:val="20"/>
              </w:rPr>
              <w:t xml:space="preserve">$0.23 </w:t>
            </w:r>
          </w:p>
        </w:tc>
      </w:tr>
      <w:tr w:rsidR="00841F99" w14:paraId="00B8C2C3" w14:textId="77777777" w:rsidTr="00FF11A2">
        <w:trPr>
          <w:trHeight w:val="510"/>
          <w:trPrChange w:id="6971" w:author="Stephanie Baer" w:date="2016-01-21T14:06:00Z">
            <w:trPr>
              <w:trHeight w:val="510"/>
            </w:trPr>
          </w:trPrChange>
        </w:trPr>
        <w:tc>
          <w:tcPr>
            <w:tcW w:w="1530" w:type="dxa"/>
            <w:vMerge w:val="restart"/>
            <w:tcBorders>
              <w:top w:val="nil"/>
              <w:left w:val="single" w:sz="8" w:space="0" w:color="auto"/>
              <w:bottom w:val="single" w:sz="4" w:space="0" w:color="auto"/>
              <w:right w:val="single" w:sz="4" w:space="0" w:color="auto"/>
            </w:tcBorders>
            <w:vAlign w:val="center"/>
            <w:hideMark/>
            <w:tcPrChange w:id="6972" w:author="Stephanie Baer" w:date="2016-01-21T14:06:00Z">
              <w:tcPr>
                <w:tcW w:w="1530" w:type="dxa"/>
                <w:vMerge w:val="restart"/>
                <w:tcBorders>
                  <w:top w:val="nil"/>
                  <w:left w:val="single" w:sz="8" w:space="0" w:color="auto"/>
                  <w:bottom w:val="single" w:sz="4" w:space="0" w:color="auto"/>
                  <w:right w:val="single" w:sz="4" w:space="0" w:color="auto"/>
                </w:tcBorders>
                <w:vAlign w:val="center"/>
                <w:hideMark/>
              </w:tcPr>
            </w:tcPrChange>
          </w:tcPr>
          <w:p w14:paraId="3DD78CD7" w14:textId="77777777" w:rsidR="00841F99" w:rsidRDefault="00841F99" w:rsidP="00841F99">
            <w:pPr>
              <w:jc w:val="center"/>
              <w:rPr>
                <w:color w:val="000000"/>
                <w:szCs w:val="20"/>
              </w:rPr>
            </w:pPr>
            <w:r>
              <w:rPr>
                <w:color w:val="000000"/>
                <w:szCs w:val="20"/>
              </w:rPr>
              <w:t>Exterior</w:t>
            </w:r>
          </w:p>
        </w:tc>
        <w:tc>
          <w:tcPr>
            <w:tcW w:w="2250" w:type="dxa"/>
            <w:tcBorders>
              <w:top w:val="nil"/>
              <w:left w:val="nil"/>
              <w:bottom w:val="single" w:sz="4" w:space="0" w:color="auto"/>
              <w:right w:val="single" w:sz="8" w:space="0" w:color="auto"/>
            </w:tcBorders>
            <w:shd w:val="clear" w:color="auto" w:fill="FFFFFF"/>
            <w:vAlign w:val="center"/>
            <w:hideMark/>
            <w:tcPrChange w:id="6973" w:author="Stephanie Baer" w:date="2016-01-21T14:06:00Z">
              <w:tcPr>
                <w:tcW w:w="2250" w:type="dxa"/>
                <w:tcBorders>
                  <w:top w:val="nil"/>
                  <w:left w:val="nil"/>
                  <w:bottom w:val="single" w:sz="4" w:space="0" w:color="auto"/>
                  <w:right w:val="single" w:sz="8" w:space="0" w:color="auto"/>
                </w:tcBorders>
                <w:shd w:val="clear" w:color="auto" w:fill="FFFFFF"/>
                <w:vAlign w:val="center"/>
                <w:hideMark/>
              </w:tcPr>
            </w:tcPrChange>
          </w:tcPr>
          <w:p w14:paraId="1142D9DE" w14:textId="77777777" w:rsidR="00841F99" w:rsidRDefault="00841F99">
            <w:pPr>
              <w:jc w:val="left"/>
              <w:rPr>
                <w:color w:val="000000"/>
                <w:szCs w:val="20"/>
              </w:rPr>
              <w:pPrChange w:id="6974" w:author="Stephanie Baer" w:date="2016-01-21T14:06:00Z">
                <w:pPr/>
              </w:pPrChange>
            </w:pPr>
            <w:r>
              <w:rPr>
                <w:color w:val="000000"/>
                <w:szCs w:val="20"/>
              </w:rPr>
              <w:t>Lumens &lt;310 or &gt;2600 (EISA exempt)</w:t>
            </w:r>
          </w:p>
        </w:tc>
        <w:tc>
          <w:tcPr>
            <w:tcW w:w="1170" w:type="dxa"/>
            <w:tcBorders>
              <w:top w:val="nil"/>
              <w:left w:val="nil"/>
              <w:bottom w:val="single" w:sz="4" w:space="0" w:color="auto"/>
              <w:right w:val="single" w:sz="4" w:space="0" w:color="auto"/>
            </w:tcBorders>
            <w:shd w:val="clear" w:color="auto" w:fill="FFFFFF"/>
            <w:noWrap/>
            <w:vAlign w:val="center"/>
            <w:hideMark/>
            <w:tcPrChange w:id="6975" w:author="Stephanie Baer" w:date="2016-01-21T14:06:00Z">
              <w:tcPr>
                <w:tcW w:w="1170" w:type="dxa"/>
                <w:tcBorders>
                  <w:top w:val="nil"/>
                  <w:left w:val="nil"/>
                  <w:bottom w:val="single" w:sz="4" w:space="0" w:color="auto"/>
                  <w:right w:val="single" w:sz="4" w:space="0" w:color="auto"/>
                </w:tcBorders>
                <w:shd w:val="clear" w:color="auto" w:fill="FFFFFF"/>
                <w:noWrap/>
                <w:vAlign w:val="center"/>
                <w:hideMark/>
              </w:tcPr>
            </w:tcPrChange>
          </w:tcPr>
          <w:p w14:paraId="4CACD13F" w14:textId="1DD3374E" w:rsidR="00841F99" w:rsidRDefault="00841F99" w:rsidP="005434D2">
            <w:pPr>
              <w:jc w:val="center"/>
              <w:rPr>
                <w:color w:val="000000"/>
                <w:szCs w:val="20"/>
              </w:rPr>
            </w:pPr>
            <w:r>
              <w:rPr>
                <w:rFonts w:ascii="Calibri" w:hAnsi="Calibri"/>
                <w:color w:val="000000"/>
                <w:szCs w:val="20"/>
              </w:rPr>
              <w:t>$2.</w:t>
            </w:r>
            <w:del w:id="6976" w:author="Samuel Dent" w:date="2016-01-15T08:04:00Z">
              <w:r w:rsidDel="005434D2">
                <w:rPr>
                  <w:rFonts w:ascii="Calibri" w:hAnsi="Calibri"/>
                  <w:color w:val="000000"/>
                  <w:szCs w:val="20"/>
                </w:rPr>
                <w:delText xml:space="preserve">91 </w:delText>
              </w:r>
            </w:del>
            <w:ins w:id="6977" w:author="Samuel Dent" w:date="2016-01-15T08:04:00Z">
              <w:r w:rsidR="005434D2">
                <w:rPr>
                  <w:rFonts w:ascii="Calibri" w:hAnsi="Calibri"/>
                  <w:color w:val="000000"/>
                  <w:szCs w:val="20"/>
                </w:rPr>
                <w:t>90</w:t>
              </w:r>
            </w:ins>
          </w:p>
        </w:tc>
        <w:tc>
          <w:tcPr>
            <w:tcW w:w="1170" w:type="dxa"/>
            <w:tcBorders>
              <w:top w:val="nil"/>
              <w:left w:val="nil"/>
              <w:bottom w:val="single" w:sz="4" w:space="0" w:color="auto"/>
              <w:right w:val="single" w:sz="4" w:space="0" w:color="auto"/>
            </w:tcBorders>
            <w:shd w:val="clear" w:color="auto" w:fill="FFFFFF"/>
            <w:noWrap/>
            <w:vAlign w:val="center"/>
            <w:hideMark/>
            <w:tcPrChange w:id="6978" w:author="Stephanie Baer" w:date="2016-01-21T14:06:00Z">
              <w:tcPr>
                <w:tcW w:w="1170" w:type="dxa"/>
                <w:tcBorders>
                  <w:top w:val="nil"/>
                  <w:left w:val="nil"/>
                  <w:bottom w:val="single" w:sz="4" w:space="0" w:color="auto"/>
                  <w:right w:val="single" w:sz="4" w:space="0" w:color="auto"/>
                </w:tcBorders>
                <w:shd w:val="clear" w:color="auto" w:fill="FFFFFF"/>
                <w:noWrap/>
                <w:vAlign w:val="center"/>
                <w:hideMark/>
              </w:tcPr>
            </w:tcPrChange>
          </w:tcPr>
          <w:p w14:paraId="1CE42F30" w14:textId="77777777" w:rsidR="00841F99" w:rsidRDefault="00841F99" w:rsidP="00841F99">
            <w:pPr>
              <w:jc w:val="center"/>
              <w:rPr>
                <w:color w:val="000000"/>
                <w:szCs w:val="20"/>
              </w:rPr>
            </w:pPr>
            <w:r>
              <w:rPr>
                <w:rFonts w:ascii="Calibri" w:hAnsi="Calibri"/>
                <w:color w:val="000000"/>
                <w:szCs w:val="20"/>
              </w:rPr>
              <w:t xml:space="preserve">$2.64 </w:t>
            </w:r>
          </w:p>
        </w:tc>
        <w:tc>
          <w:tcPr>
            <w:tcW w:w="1170" w:type="dxa"/>
            <w:tcBorders>
              <w:top w:val="nil"/>
              <w:left w:val="nil"/>
              <w:bottom w:val="single" w:sz="4" w:space="0" w:color="auto"/>
              <w:right w:val="nil"/>
            </w:tcBorders>
            <w:shd w:val="clear" w:color="auto" w:fill="FFFFFF"/>
            <w:noWrap/>
            <w:vAlign w:val="center"/>
            <w:hideMark/>
            <w:tcPrChange w:id="6979" w:author="Stephanie Baer" w:date="2016-01-21T14:06:00Z">
              <w:tcPr>
                <w:tcW w:w="1170" w:type="dxa"/>
                <w:tcBorders>
                  <w:top w:val="nil"/>
                  <w:left w:val="nil"/>
                  <w:bottom w:val="single" w:sz="4" w:space="0" w:color="auto"/>
                  <w:right w:val="nil"/>
                </w:tcBorders>
                <w:shd w:val="clear" w:color="auto" w:fill="FFFFFF"/>
                <w:noWrap/>
                <w:vAlign w:val="center"/>
                <w:hideMark/>
              </w:tcPr>
            </w:tcPrChange>
          </w:tcPr>
          <w:p w14:paraId="78F2FAFB" w14:textId="4BD242BF" w:rsidR="00841F99" w:rsidRDefault="00841F99" w:rsidP="005434D2">
            <w:pPr>
              <w:jc w:val="center"/>
              <w:rPr>
                <w:color w:val="000000"/>
                <w:szCs w:val="20"/>
              </w:rPr>
            </w:pPr>
            <w:r>
              <w:rPr>
                <w:rFonts w:ascii="Calibri" w:hAnsi="Calibri"/>
                <w:color w:val="000000"/>
                <w:szCs w:val="20"/>
              </w:rPr>
              <w:t>$1.</w:t>
            </w:r>
            <w:del w:id="6980" w:author="Samuel Dent" w:date="2016-01-15T08:04:00Z">
              <w:r w:rsidDel="005434D2">
                <w:rPr>
                  <w:rFonts w:ascii="Calibri" w:hAnsi="Calibri"/>
                  <w:color w:val="000000"/>
                  <w:szCs w:val="20"/>
                </w:rPr>
                <w:delText xml:space="preserve">96 </w:delText>
              </w:r>
            </w:del>
            <w:ins w:id="6981" w:author="Samuel Dent" w:date="2016-01-15T08:04:00Z">
              <w:r w:rsidR="005434D2">
                <w:rPr>
                  <w:rFonts w:ascii="Calibri" w:hAnsi="Calibri"/>
                  <w:color w:val="000000"/>
                  <w:szCs w:val="20"/>
                </w:rPr>
                <w:t xml:space="preserve">95 </w:t>
              </w:r>
            </w:ins>
          </w:p>
        </w:tc>
        <w:tc>
          <w:tcPr>
            <w:tcW w:w="1170" w:type="dxa"/>
            <w:tcBorders>
              <w:top w:val="nil"/>
              <w:left w:val="single" w:sz="8" w:space="0" w:color="auto"/>
              <w:bottom w:val="single" w:sz="4" w:space="0" w:color="auto"/>
              <w:right w:val="single" w:sz="4" w:space="0" w:color="auto"/>
            </w:tcBorders>
            <w:shd w:val="clear" w:color="auto" w:fill="FFFFFF"/>
            <w:noWrap/>
            <w:vAlign w:val="center"/>
            <w:hideMark/>
            <w:tcPrChange w:id="6982" w:author="Stephanie Baer" w:date="2016-01-21T14:06:00Z">
              <w:tcPr>
                <w:tcW w:w="1170" w:type="dxa"/>
                <w:tcBorders>
                  <w:top w:val="nil"/>
                  <w:left w:val="single" w:sz="8" w:space="0" w:color="auto"/>
                  <w:bottom w:val="single" w:sz="4" w:space="0" w:color="auto"/>
                  <w:right w:val="single" w:sz="4" w:space="0" w:color="auto"/>
                </w:tcBorders>
                <w:shd w:val="clear" w:color="auto" w:fill="FFFFFF"/>
                <w:noWrap/>
                <w:vAlign w:val="center"/>
                <w:hideMark/>
              </w:tcPr>
            </w:tcPrChange>
          </w:tcPr>
          <w:p w14:paraId="1C937861" w14:textId="77777777" w:rsidR="00841F99" w:rsidRDefault="00841F99" w:rsidP="00841F99">
            <w:pPr>
              <w:jc w:val="center"/>
              <w:rPr>
                <w:color w:val="000000"/>
                <w:szCs w:val="20"/>
              </w:rPr>
            </w:pPr>
            <w:r>
              <w:rPr>
                <w:rFonts w:ascii="Calibri" w:hAnsi="Calibri"/>
                <w:color w:val="000000"/>
                <w:szCs w:val="20"/>
              </w:rPr>
              <w:t xml:space="preserve">$1.00 </w:t>
            </w:r>
          </w:p>
        </w:tc>
        <w:tc>
          <w:tcPr>
            <w:tcW w:w="1170" w:type="dxa"/>
            <w:tcBorders>
              <w:top w:val="nil"/>
              <w:left w:val="nil"/>
              <w:bottom w:val="single" w:sz="4" w:space="0" w:color="auto"/>
              <w:right w:val="single" w:sz="4" w:space="0" w:color="auto"/>
            </w:tcBorders>
            <w:shd w:val="clear" w:color="auto" w:fill="FFFFFF"/>
            <w:noWrap/>
            <w:vAlign w:val="center"/>
            <w:hideMark/>
            <w:tcPrChange w:id="6983" w:author="Stephanie Baer" w:date="2016-01-21T14:06:00Z">
              <w:tcPr>
                <w:tcW w:w="1170" w:type="dxa"/>
                <w:tcBorders>
                  <w:top w:val="nil"/>
                  <w:left w:val="nil"/>
                  <w:bottom w:val="single" w:sz="4" w:space="0" w:color="auto"/>
                  <w:right w:val="single" w:sz="4" w:space="0" w:color="auto"/>
                </w:tcBorders>
                <w:shd w:val="clear" w:color="auto" w:fill="FFFFFF"/>
                <w:noWrap/>
                <w:vAlign w:val="center"/>
                <w:hideMark/>
              </w:tcPr>
            </w:tcPrChange>
          </w:tcPr>
          <w:p w14:paraId="607DEB31" w14:textId="77777777" w:rsidR="00841F99" w:rsidRDefault="00841F99" w:rsidP="00841F99">
            <w:pPr>
              <w:jc w:val="center"/>
              <w:rPr>
                <w:color w:val="000000"/>
                <w:szCs w:val="20"/>
              </w:rPr>
            </w:pPr>
            <w:r>
              <w:rPr>
                <w:rFonts w:ascii="Calibri" w:hAnsi="Calibri"/>
                <w:color w:val="000000"/>
                <w:szCs w:val="20"/>
              </w:rPr>
              <w:t xml:space="preserve">$0.91 </w:t>
            </w:r>
          </w:p>
        </w:tc>
        <w:tc>
          <w:tcPr>
            <w:tcW w:w="1260" w:type="dxa"/>
            <w:tcBorders>
              <w:top w:val="nil"/>
              <w:left w:val="nil"/>
              <w:bottom w:val="single" w:sz="4" w:space="0" w:color="auto"/>
              <w:right w:val="single" w:sz="8" w:space="0" w:color="auto"/>
            </w:tcBorders>
            <w:shd w:val="clear" w:color="auto" w:fill="FFFFFF"/>
            <w:noWrap/>
            <w:vAlign w:val="center"/>
            <w:hideMark/>
            <w:tcPrChange w:id="6984" w:author="Stephanie Baer" w:date="2016-01-21T14:06:00Z">
              <w:tcPr>
                <w:tcW w:w="1260" w:type="dxa"/>
                <w:tcBorders>
                  <w:top w:val="nil"/>
                  <w:left w:val="nil"/>
                  <w:bottom w:val="single" w:sz="4" w:space="0" w:color="auto"/>
                  <w:right w:val="single" w:sz="8" w:space="0" w:color="auto"/>
                </w:tcBorders>
                <w:shd w:val="clear" w:color="auto" w:fill="FFFFFF"/>
                <w:noWrap/>
                <w:vAlign w:val="center"/>
                <w:hideMark/>
              </w:tcPr>
            </w:tcPrChange>
          </w:tcPr>
          <w:p w14:paraId="59B49B5A" w14:textId="77777777" w:rsidR="00841F99" w:rsidRDefault="00841F99" w:rsidP="00841F99">
            <w:pPr>
              <w:jc w:val="center"/>
              <w:rPr>
                <w:color w:val="000000"/>
                <w:szCs w:val="20"/>
              </w:rPr>
            </w:pPr>
            <w:r>
              <w:rPr>
                <w:rFonts w:ascii="Calibri" w:hAnsi="Calibri"/>
                <w:color w:val="000000"/>
                <w:szCs w:val="20"/>
              </w:rPr>
              <w:t xml:space="preserve">$0.56 </w:t>
            </w:r>
          </w:p>
        </w:tc>
      </w:tr>
      <w:tr w:rsidR="00841F99" w14:paraId="2CB86839" w14:textId="77777777" w:rsidTr="00FF11A2">
        <w:trPr>
          <w:trHeight w:val="300"/>
          <w:trPrChange w:id="6985" w:author="Stephanie Baer" w:date="2016-01-21T14:06:00Z">
            <w:trPr>
              <w:trHeight w:val="300"/>
            </w:trPr>
          </w:trPrChange>
        </w:trPr>
        <w:tc>
          <w:tcPr>
            <w:tcW w:w="1530" w:type="dxa"/>
            <w:vMerge/>
            <w:tcBorders>
              <w:top w:val="nil"/>
              <w:left w:val="single" w:sz="8" w:space="0" w:color="auto"/>
              <w:bottom w:val="single" w:sz="4" w:space="0" w:color="auto"/>
              <w:right w:val="single" w:sz="4" w:space="0" w:color="auto"/>
            </w:tcBorders>
            <w:vAlign w:val="center"/>
            <w:hideMark/>
            <w:tcPrChange w:id="6986" w:author="Stephanie Baer" w:date="2016-01-21T14:06:00Z">
              <w:tcPr>
                <w:tcW w:w="1530" w:type="dxa"/>
                <w:vMerge/>
                <w:tcBorders>
                  <w:top w:val="nil"/>
                  <w:left w:val="single" w:sz="8" w:space="0" w:color="auto"/>
                  <w:bottom w:val="single" w:sz="4" w:space="0" w:color="auto"/>
                  <w:right w:val="single" w:sz="4" w:space="0" w:color="auto"/>
                </w:tcBorders>
                <w:vAlign w:val="center"/>
                <w:hideMark/>
              </w:tcPr>
            </w:tcPrChange>
          </w:tcPr>
          <w:p w14:paraId="4B145801" w14:textId="77777777" w:rsidR="00841F99" w:rsidRDefault="00841F99" w:rsidP="00841F99">
            <w:pPr>
              <w:rPr>
                <w:color w:val="000000"/>
                <w:szCs w:val="20"/>
              </w:rPr>
            </w:pPr>
          </w:p>
        </w:tc>
        <w:tc>
          <w:tcPr>
            <w:tcW w:w="2250" w:type="dxa"/>
            <w:tcBorders>
              <w:top w:val="nil"/>
              <w:left w:val="nil"/>
              <w:bottom w:val="single" w:sz="4" w:space="0" w:color="auto"/>
              <w:right w:val="single" w:sz="8" w:space="0" w:color="auto"/>
            </w:tcBorders>
            <w:shd w:val="clear" w:color="auto" w:fill="FFFFFF"/>
            <w:vAlign w:val="center"/>
            <w:hideMark/>
            <w:tcPrChange w:id="6987" w:author="Stephanie Baer" w:date="2016-01-21T14:06:00Z">
              <w:tcPr>
                <w:tcW w:w="2250" w:type="dxa"/>
                <w:tcBorders>
                  <w:top w:val="nil"/>
                  <w:left w:val="nil"/>
                  <w:bottom w:val="single" w:sz="4" w:space="0" w:color="auto"/>
                  <w:right w:val="single" w:sz="8" w:space="0" w:color="auto"/>
                </w:tcBorders>
                <w:shd w:val="clear" w:color="auto" w:fill="FFFFFF"/>
                <w:vAlign w:val="center"/>
                <w:hideMark/>
              </w:tcPr>
            </w:tcPrChange>
          </w:tcPr>
          <w:p w14:paraId="6680FBCC" w14:textId="77777777" w:rsidR="00841F99" w:rsidRDefault="00841F99">
            <w:pPr>
              <w:jc w:val="left"/>
              <w:rPr>
                <w:color w:val="000000"/>
                <w:szCs w:val="20"/>
              </w:rPr>
              <w:pPrChange w:id="6988" w:author="Stephanie Baer" w:date="2016-01-21T14:06:00Z">
                <w:pPr/>
              </w:pPrChange>
            </w:pPr>
            <w:r>
              <w:rPr>
                <w:color w:val="000000"/>
                <w:szCs w:val="20"/>
              </w:rPr>
              <w:t>Lumens ≥ 310 and ≤ 2600 (EISA compliant)</w:t>
            </w:r>
          </w:p>
        </w:tc>
        <w:tc>
          <w:tcPr>
            <w:tcW w:w="1170" w:type="dxa"/>
            <w:tcBorders>
              <w:top w:val="nil"/>
              <w:left w:val="nil"/>
              <w:bottom w:val="single" w:sz="4" w:space="0" w:color="auto"/>
              <w:right w:val="single" w:sz="4" w:space="0" w:color="auto"/>
            </w:tcBorders>
            <w:shd w:val="clear" w:color="auto" w:fill="FFFFFF"/>
            <w:noWrap/>
            <w:vAlign w:val="center"/>
            <w:hideMark/>
            <w:tcPrChange w:id="6989" w:author="Stephanie Baer" w:date="2016-01-21T14:06:00Z">
              <w:tcPr>
                <w:tcW w:w="1170" w:type="dxa"/>
                <w:tcBorders>
                  <w:top w:val="nil"/>
                  <w:left w:val="nil"/>
                  <w:bottom w:val="single" w:sz="4" w:space="0" w:color="auto"/>
                  <w:right w:val="single" w:sz="4" w:space="0" w:color="auto"/>
                </w:tcBorders>
                <w:shd w:val="clear" w:color="auto" w:fill="FFFFFF"/>
                <w:noWrap/>
                <w:vAlign w:val="center"/>
                <w:hideMark/>
              </w:tcPr>
            </w:tcPrChange>
          </w:tcPr>
          <w:p w14:paraId="7D48B9D1" w14:textId="1B0CBF59" w:rsidR="00841F99" w:rsidRDefault="00841F99" w:rsidP="005434D2">
            <w:pPr>
              <w:jc w:val="center"/>
              <w:rPr>
                <w:color w:val="000000"/>
                <w:szCs w:val="20"/>
              </w:rPr>
            </w:pPr>
            <w:r>
              <w:rPr>
                <w:rFonts w:ascii="Calibri" w:hAnsi="Calibri"/>
                <w:color w:val="000000"/>
                <w:szCs w:val="20"/>
              </w:rPr>
              <w:t>$6.</w:t>
            </w:r>
            <w:del w:id="6990" w:author="Samuel Dent" w:date="2016-01-15T08:04:00Z">
              <w:r w:rsidDel="005434D2">
                <w:rPr>
                  <w:rFonts w:ascii="Calibri" w:hAnsi="Calibri"/>
                  <w:color w:val="000000"/>
                  <w:szCs w:val="20"/>
                </w:rPr>
                <w:delText xml:space="preserve">21 </w:delText>
              </w:r>
            </w:del>
            <w:ins w:id="6991" w:author="Samuel Dent" w:date="2016-01-15T08:04:00Z">
              <w:r w:rsidR="005434D2">
                <w:rPr>
                  <w:rFonts w:ascii="Calibri" w:hAnsi="Calibri"/>
                  <w:color w:val="000000"/>
                  <w:szCs w:val="20"/>
                </w:rPr>
                <w:t xml:space="preserve">19 </w:t>
              </w:r>
            </w:ins>
          </w:p>
        </w:tc>
        <w:tc>
          <w:tcPr>
            <w:tcW w:w="1170" w:type="dxa"/>
            <w:tcBorders>
              <w:top w:val="nil"/>
              <w:left w:val="nil"/>
              <w:bottom w:val="single" w:sz="4" w:space="0" w:color="auto"/>
              <w:right w:val="single" w:sz="4" w:space="0" w:color="auto"/>
            </w:tcBorders>
            <w:shd w:val="clear" w:color="auto" w:fill="FFFFFF"/>
            <w:noWrap/>
            <w:vAlign w:val="center"/>
            <w:hideMark/>
            <w:tcPrChange w:id="6992" w:author="Stephanie Baer" w:date="2016-01-21T14:06:00Z">
              <w:tcPr>
                <w:tcW w:w="1170" w:type="dxa"/>
                <w:tcBorders>
                  <w:top w:val="nil"/>
                  <w:left w:val="nil"/>
                  <w:bottom w:val="single" w:sz="4" w:space="0" w:color="auto"/>
                  <w:right w:val="single" w:sz="4" w:space="0" w:color="auto"/>
                </w:tcBorders>
                <w:shd w:val="clear" w:color="auto" w:fill="FFFFFF"/>
                <w:noWrap/>
                <w:vAlign w:val="center"/>
                <w:hideMark/>
              </w:tcPr>
            </w:tcPrChange>
          </w:tcPr>
          <w:p w14:paraId="6A0D78AA" w14:textId="1D60B739" w:rsidR="00841F99" w:rsidRDefault="00841F99" w:rsidP="005434D2">
            <w:pPr>
              <w:jc w:val="center"/>
              <w:rPr>
                <w:color w:val="000000"/>
                <w:szCs w:val="20"/>
              </w:rPr>
            </w:pPr>
            <w:r>
              <w:rPr>
                <w:rFonts w:ascii="Calibri" w:hAnsi="Calibri"/>
                <w:color w:val="000000"/>
                <w:szCs w:val="20"/>
              </w:rPr>
              <w:t>$5.</w:t>
            </w:r>
            <w:del w:id="6993" w:author="Samuel Dent" w:date="2016-01-15T08:04:00Z">
              <w:r w:rsidDel="005434D2">
                <w:rPr>
                  <w:rFonts w:ascii="Calibri" w:hAnsi="Calibri"/>
                  <w:color w:val="000000"/>
                  <w:szCs w:val="20"/>
                </w:rPr>
                <w:delText xml:space="preserve">31 </w:delText>
              </w:r>
            </w:del>
            <w:ins w:id="6994" w:author="Samuel Dent" w:date="2016-01-15T08:04:00Z">
              <w:r w:rsidR="005434D2">
                <w:rPr>
                  <w:rFonts w:ascii="Calibri" w:hAnsi="Calibri"/>
                  <w:color w:val="000000"/>
                  <w:szCs w:val="20"/>
                </w:rPr>
                <w:t>30</w:t>
              </w:r>
            </w:ins>
          </w:p>
        </w:tc>
        <w:tc>
          <w:tcPr>
            <w:tcW w:w="1170" w:type="dxa"/>
            <w:tcBorders>
              <w:top w:val="nil"/>
              <w:left w:val="nil"/>
              <w:bottom w:val="single" w:sz="4" w:space="0" w:color="auto"/>
              <w:right w:val="nil"/>
            </w:tcBorders>
            <w:shd w:val="clear" w:color="auto" w:fill="FFFFFF"/>
            <w:noWrap/>
            <w:vAlign w:val="center"/>
            <w:hideMark/>
            <w:tcPrChange w:id="6995" w:author="Stephanie Baer" w:date="2016-01-21T14:06:00Z">
              <w:tcPr>
                <w:tcW w:w="1170" w:type="dxa"/>
                <w:tcBorders>
                  <w:top w:val="nil"/>
                  <w:left w:val="nil"/>
                  <w:bottom w:val="single" w:sz="4" w:space="0" w:color="auto"/>
                  <w:right w:val="nil"/>
                </w:tcBorders>
                <w:shd w:val="clear" w:color="auto" w:fill="FFFFFF"/>
                <w:noWrap/>
                <w:vAlign w:val="center"/>
                <w:hideMark/>
              </w:tcPr>
            </w:tcPrChange>
          </w:tcPr>
          <w:p w14:paraId="21DB07C6" w14:textId="5FBEA1B9" w:rsidR="00841F99" w:rsidRDefault="00841F99" w:rsidP="005434D2">
            <w:pPr>
              <w:jc w:val="center"/>
              <w:rPr>
                <w:color w:val="000000"/>
                <w:szCs w:val="20"/>
              </w:rPr>
            </w:pPr>
            <w:r>
              <w:rPr>
                <w:rFonts w:ascii="Calibri" w:hAnsi="Calibri"/>
                <w:color w:val="000000"/>
                <w:szCs w:val="20"/>
              </w:rPr>
              <w:t>$3.</w:t>
            </w:r>
            <w:del w:id="6996" w:author="Samuel Dent" w:date="2016-01-15T08:04:00Z">
              <w:r w:rsidDel="005434D2">
                <w:rPr>
                  <w:rFonts w:ascii="Calibri" w:hAnsi="Calibri"/>
                  <w:color w:val="000000"/>
                  <w:szCs w:val="20"/>
                </w:rPr>
                <w:delText xml:space="preserve">60 </w:delText>
              </w:r>
            </w:del>
            <w:ins w:id="6997" w:author="Samuel Dent" w:date="2016-01-15T08:04:00Z">
              <w:r w:rsidR="005434D2">
                <w:rPr>
                  <w:rFonts w:ascii="Calibri" w:hAnsi="Calibri"/>
                  <w:color w:val="000000"/>
                  <w:szCs w:val="20"/>
                </w:rPr>
                <w:t>59</w:t>
              </w:r>
            </w:ins>
          </w:p>
        </w:tc>
        <w:tc>
          <w:tcPr>
            <w:tcW w:w="1170" w:type="dxa"/>
            <w:tcBorders>
              <w:top w:val="nil"/>
              <w:left w:val="single" w:sz="8" w:space="0" w:color="auto"/>
              <w:bottom w:val="single" w:sz="4" w:space="0" w:color="auto"/>
              <w:right w:val="single" w:sz="4" w:space="0" w:color="auto"/>
            </w:tcBorders>
            <w:shd w:val="clear" w:color="auto" w:fill="FFFFFF"/>
            <w:noWrap/>
            <w:vAlign w:val="center"/>
            <w:hideMark/>
            <w:tcPrChange w:id="6998" w:author="Stephanie Baer" w:date="2016-01-21T14:06:00Z">
              <w:tcPr>
                <w:tcW w:w="1170" w:type="dxa"/>
                <w:tcBorders>
                  <w:top w:val="nil"/>
                  <w:left w:val="single" w:sz="8" w:space="0" w:color="auto"/>
                  <w:bottom w:val="single" w:sz="4" w:space="0" w:color="auto"/>
                  <w:right w:val="single" w:sz="4" w:space="0" w:color="auto"/>
                </w:tcBorders>
                <w:shd w:val="clear" w:color="auto" w:fill="FFFFFF"/>
                <w:noWrap/>
                <w:vAlign w:val="center"/>
                <w:hideMark/>
              </w:tcPr>
            </w:tcPrChange>
          </w:tcPr>
          <w:p w14:paraId="6AC5EDA0" w14:textId="77777777" w:rsidR="00841F99" w:rsidRDefault="00841F99" w:rsidP="00841F99">
            <w:pPr>
              <w:jc w:val="center"/>
              <w:rPr>
                <w:color w:val="000000"/>
                <w:szCs w:val="20"/>
              </w:rPr>
            </w:pPr>
            <w:r>
              <w:rPr>
                <w:rFonts w:ascii="Calibri" w:hAnsi="Calibri"/>
                <w:color w:val="000000"/>
                <w:szCs w:val="20"/>
              </w:rPr>
              <w:t xml:space="preserve">$2.14 </w:t>
            </w:r>
          </w:p>
        </w:tc>
        <w:tc>
          <w:tcPr>
            <w:tcW w:w="1170" w:type="dxa"/>
            <w:tcBorders>
              <w:top w:val="nil"/>
              <w:left w:val="nil"/>
              <w:bottom w:val="single" w:sz="4" w:space="0" w:color="auto"/>
              <w:right w:val="single" w:sz="4" w:space="0" w:color="auto"/>
            </w:tcBorders>
            <w:shd w:val="clear" w:color="auto" w:fill="FFFFFF"/>
            <w:noWrap/>
            <w:vAlign w:val="center"/>
            <w:hideMark/>
            <w:tcPrChange w:id="6999" w:author="Stephanie Baer" w:date="2016-01-21T14:06:00Z">
              <w:tcPr>
                <w:tcW w:w="1170" w:type="dxa"/>
                <w:tcBorders>
                  <w:top w:val="nil"/>
                  <w:left w:val="nil"/>
                  <w:bottom w:val="single" w:sz="4" w:space="0" w:color="auto"/>
                  <w:right w:val="single" w:sz="4" w:space="0" w:color="auto"/>
                </w:tcBorders>
                <w:shd w:val="clear" w:color="auto" w:fill="FFFFFF"/>
                <w:noWrap/>
                <w:vAlign w:val="center"/>
                <w:hideMark/>
              </w:tcPr>
            </w:tcPrChange>
          </w:tcPr>
          <w:p w14:paraId="463A03E4" w14:textId="77777777" w:rsidR="00841F99" w:rsidRDefault="00841F99" w:rsidP="00841F99">
            <w:pPr>
              <w:jc w:val="center"/>
              <w:rPr>
                <w:color w:val="000000"/>
                <w:szCs w:val="20"/>
              </w:rPr>
            </w:pPr>
            <w:r>
              <w:rPr>
                <w:rFonts w:ascii="Calibri" w:hAnsi="Calibri"/>
                <w:color w:val="000000"/>
                <w:szCs w:val="20"/>
              </w:rPr>
              <w:t xml:space="preserve">$1.83 </w:t>
            </w:r>
          </w:p>
        </w:tc>
        <w:tc>
          <w:tcPr>
            <w:tcW w:w="1260" w:type="dxa"/>
            <w:tcBorders>
              <w:top w:val="nil"/>
              <w:left w:val="nil"/>
              <w:bottom w:val="single" w:sz="4" w:space="0" w:color="auto"/>
              <w:right w:val="single" w:sz="8" w:space="0" w:color="auto"/>
            </w:tcBorders>
            <w:shd w:val="clear" w:color="auto" w:fill="FFFFFF"/>
            <w:noWrap/>
            <w:vAlign w:val="center"/>
            <w:hideMark/>
            <w:tcPrChange w:id="7000" w:author="Stephanie Baer" w:date="2016-01-21T14:06:00Z">
              <w:tcPr>
                <w:tcW w:w="1260" w:type="dxa"/>
                <w:tcBorders>
                  <w:top w:val="nil"/>
                  <w:left w:val="nil"/>
                  <w:bottom w:val="single" w:sz="4" w:space="0" w:color="auto"/>
                  <w:right w:val="single" w:sz="8" w:space="0" w:color="auto"/>
                </w:tcBorders>
                <w:shd w:val="clear" w:color="auto" w:fill="FFFFFF"/>
                <w:noWrap/>
                <w:vAlign w:val="center"/>
                <w:hideMark/>
              </w:tcPr>
            </w:tcPrChange>
          </w:tcPr>
          <w:p w14:paraId="3AB429E7" w14:textId="77777777" w:rsidR="00841F99" w:rsidRDefault="00841F99" w:rsidP="00841F99">
            <w:pPr>
              <w:jc w:val="center"/>
              <w:rPr>
                <w:color w:val="000000"/>
                <w:szCs w:val="20"/>
              </w:rPr>
            </w:pPr>
            <w:r>
              <w:rPr>
                <w:rFonts w:ascii="Calibri" w:hAnsi="Calibri"/>
                <w:color w:val="000000"/>
                <w:szCs w:val="20"/>
              </w:rPr>
              <w:t xml:space="preserve">$1.02 </w:t>
            </w:r>
          </w:p>
        </w:tc>
      </w:tr>
      <w:tr w:rsidR="00841F99" w14:paraId="71D0470B" w14:textId="77777777" w:rsidTr="00FF11A2">
        <w:trPr>
          <w:trHeight w:val="510"/>
          <w:trPrChange w:id="7001" w:author="Stephanie Baer" w:date="2016-01-21T14:06:00Z">
            <w:trPr>
              <w:trHeight w:val="510"/>
            </w:trPr>
          </w:trPrChange>
        </w:trPr>
        <w:tc>
          <w:tcPr>
            <w:tcW w:w="1530" w:type="dxa"/>
            <w:vMerge w:val="restart"/>
            <w:tcBorders>
              <w:top w:val="nil"/>
              <w:left w:val="single" w:sz="8" w:space="0" w:color="auto"/>
              <w:bottom w:val="single" w:sz="8" w:space="0" w:color="000000"/>
              <w:right w:val="single" w:sz="4" w:space="0" w:color="auto"/>
            </w:tcBorders>
            <w:vAlign w:val="center"/>
            <w:hideMark/>
            <w:tcPrChange w:id="7002" w:author="Stephanie Baer" w:date="2016-01-21T14:06:00Z">
              <w:tcPr>
                <w:tcW w:w="1530" w:type="dxa"/>
                <w:vMerge w:val="restart"/>
                <w:tcBorders>
                  <w:top w:val="nil"/>
                  <w:left w:val="single" w:sz="8" w:space="0" w:color="auto"/>
                  <w:bottom w:val="single" w:sz="8" w:space="0" w:color="000000"/>
                  <w:right w:val="single" w:sz="4" w:space="0" w:color="auto"/>
                </w:tcBorders>
                <w:vAlign w:val="center"/>
                <w:hideMark/>
              </w:tcPr>
            </w:tcPrChange>
          </w:tcPr>
          <w:p w14:paraId="39831C5D" w14:textId="77777777" w:rsidR="00841F99" w:rsidRDefault="00841F99" w:rsidP="00841F99">
            <w:pPr>
              <w:jc w:val="center"/>
              <w:rPr>
                <w:color w:val="000000"/>
                <w:szCs w:val="20"/>
              </w:rPr>
            </w:pPr>
            <w:r>
              <w:rPr>
                <w:color w:val="000000"/>
                <w:szCs w:val="20"/>
              </w:rPr>
              <w:t>Unknown</w:t>
            </w:r>
          </w:p>
        </w:tc>
        <w:tc>
          <w:tcPr>
            <w:tcW w:w="2250" w:type="dxa"/>
            <w:tcBorders>
              <w:top w:val="nil"/>
              <w:left w:val="nil"/>
              <w:bottom w:val="single" w:sz="4" w:space="0" w:color="auto"/>
              <w:right w:val="single" w:sz="8" w:space="0" w:color="auto"/>
            </w:tcBorders>
            <w:shd w:val="clear" w:color="auto" w:fill="FFFFFF"/>
            <w:vAlign w:val="center"/>
            <w:hideMark/>
            <w:tcPrChange w:id="7003" w:author="Stephanie Baer" w:date="2016-01-21T14:06:00Z">
              <w:tcPr>
                <w:tcW w:w="2250" w:type="dxa"/>
                <w:tcBorders>
                  <w:top w:val="nil"/>
                  <w:left w:val="nil"/>
                  <w:bottom w:val="single" w:sz="4" w:space="0" w:color="auto"/>
                  <w:right w:val="single" w:sz="8" w:space="0" w:color="auto"/>
                </w:tcBorders>
                <w:shd w:val="clear" w:color="auto" w:fill="FFFFFF"/>
                <w:vAlign w:val="center"/>
                <w:hideMark/>
              </w:tcPr>
            </w:tcPrChange>
          </w:tcPr>
          <w:p w14:paraId="75E3E476" w14:textId="77777777" w:rsidR="00841F99" w:rsidRDefault="00841F99">
            <w:pPr>
              <w:jc w:val="left"/>
              <w:rPr>
                <w:color w:val="000000"/>
                <w:szCs w:val="20"/>
              </w:rPr>
              <w:pPrChange w:id="7004" w:author="Stephanie Baer" w:date="2016-01-21T14:06:00Z">
                <w:pPr/>
              </w:pPrChange>
            </w:pPr>
            <w:r>
              <w:rPr>
                <w:color w:val="000000"/>
                <w:szCs w:val="20"/>
              </w:rPr>
              <w:t>Lumens &lt;310 or &gt;2600 (EISA exempt)</w:t>
            </w:r>
          </w:p>
        </w:tc>
        <w:tc>
          <w:tcPr>
            <w:tcW w:w="1170" w:type="dxa"/>
            <w:tcBorders>
              <w:top w:val="nil"/>
              <w:left w:val="nil"/>
              <w:bottom w:val="single" w:sz="4" w:space="0" w:color="auto"/>
              <w:right w:val="single" w:sz="4" w:space="0" w:color="auto"/>
            </w:tcBorders>
            <w:shd w:val="clear" w:color="auto" w:fill="FFFFFF"/>
            <w:noWrap/>
            <w:vAlign w:val="center"/>
            <w:hideMark/>
            <w:tcPrChange w:id="7005" w:author="Stephanie Baer" w:date="2016-01-21T14:06:00Z">
              <w:tcPr>
                <w:tcW w:w="1170" w:type="dxa"/>
                <w:tcBorders>
                  <w:top w:val="nil"/>
                  <w:left w:val="nil"/>
                  <w:bottom w:val="single" w:sz="4" w:space="0" w:color="auto"/>
                  <w:right w:val="single" w:sz="4" w:space="0" w:color="auto"/>
                </w:tcBorders>
                <w:shd w:val="clear" w:color="auto" w:fill="FFFFFF"/>
                <w:noWrap/>
                <w:vAlign w:val="center"/>
                <w:hideMark/>
              </w:tcPr>
            </w:tcPrChange>
          </w:tcPr>
          <w:p w14:paraId="42C08A6A" w14:textId="408C0DA6" w:rsidR="00841F99" w:rsidRDefault="00841F99" w:rsidP="005434D2">
            <w:pPr>
              <w:jc w:val="center"/>
              <w:rPr>
                <w:color w:val="000000"/>
                <w:szCs w:val="20"/>
              </w:rPr>
            </w:pPr>
            <w:r>
              <w:rPr>
                <w:rFonts w:ascii="Calibri" w:hAnsi="Calibri"/>
                <w:color w:val="000000"/>
                <w:szCs w:val="20"/>
              </w:rPr>
              <w:t>$0.</w:t>
            </w:r>
            <w:del w:id="7006" w:author="Samuel Dent" w:date="2016-01-15T08:04:00Z">
              <w:r w:rsidDel="005434D2">
                <w:rPr>
                  <w:rFonts w:ascii="Calibri" w:hAnsi="Calibri"/>
                  <w:color w:val="000000"/>
                  <w:szCs w:val="20"/>
                </w:rPr>
                <w:delText xml:space="preserve">97 </w:delText>
              </w:r>
            </w:del>
            <w:ins w:id="7007" w:author="Samuel Dent" w:date="2016-01-15T08:04:00Z">
              <w:r w:rsidR="005434D2">
                <w:rPr>
                  <w:rFonts w:ascii="Calibri" w:hAnsi="Calibri"/>
                  <w:color w:val="000000"/>
                  <w:szCs w:val="20"/>
                </w:rPr>
                <w:t>96</w:t>
              </w:r>
            </w:ins>
          </w:p>
        </w:tc>
        <w:tc>
          <w:tcPr>
            <w:tcW w:w="1170" w:type="dxa"/>
            <w:tcBorders>
              <w:top w:val="nil"/>
              <w:left w:val="nil"/>
              <w:bottom w:val="single" w:sz="4" w:space="0" w:color="auto"/>
              <w:right w:val="single" w:sz="4" w:space="0" w:color="auto"/>
            </w:tcBorders>
            <w:shd w:val="clear" w:color="auto" w:fill="FFFFFF"/>
            <w:noWrap/>
            <w:vAlign w:val="center"/>
            <w:hideMark/>
            <w:tcPrChange w:id="7008" w:author="Stephanie Baer" w:date="2016-01-21T14:06:00Z">
              <w:tcPr>
                <w:tcW w:w="1170" w:type="dxa"/>
                <w:tcBorders>
                  <w:top w:val="nil"/>
                  <w:left w:val="nil"/>
                  <w:bottom w:val="single" w:sz="4" w:space="0" w:color="auto"/>
                  <w:right w:val="single" w:sz="4" w:space="0" w:color="auto"/>
                </w:tcBorders>
                <w:shd w:val="clear" w:color="auto" w:fill="FFFFFF"/>
                <w:noWrap/>
                <w:vAlign w:val="center"/>
                <w:hideMark/>
              </w:tcPr>
            </w:tcPrChange>
          </w:tcPr>
          <w:p w14:paraId="6F8ACE9C" w14:textId="77777777" w:rsidR="00841F99" w:rsidRDefault="00841F99" w:rsidP="00841F99">
            <w:pPr>
              <w:jc w:val="center"/>
              <w:rPr>
                <w:color w:val="000000"/>
                <w:szCs w:val="20"/>
              </w:rPr>
            </w:pPr>
            <w:r>
              <w:rPr>
                <w:rFonts w:ascii="Calibri" w:hAnsi="Calibri"/>
                <w:color w:val="000000"/>
                <w:szCs w:val="20"/>
              </w:rPr>
              <w:t xml:space="preserve">$0.74 </w:t>
            </w:r>
          </w:p>
        </w:tc>
        <w:tc>
          <w:tcPr>
            <w:tcW w:w="1170" w:type="dxa"/>
            <w:tcBorders>
              <w:top w:val="nil"/>
              <w:left w:val="nil"/>
              <w:bottom w:val="single" w:sz="4" w:space="0" w:color="auto"/>
              <w:right w:val="nil"/>
            </w:tcBorders>
            <w:shd w:val="clear" w:color="auto" w:fill="FFFFFF"/>
            <w:noWrap/>
            <w:vAlign w:val="center"/>
            <w:hideMark/>
            <w:tcPrChange w:id="7009" w:author="Stephanie Baer" w:date="2016-01-21T14:06:00Z">
              <w:tcPr>
                <w:tcW w:w="1170" w:type="dxa"/>
                <w:tcBorders>
                  <w:top w:val="nil"/>
                  <w:left w:val="nil"/>
                  <w:bottom w:val="single" w:sz="4" w:space="0" w:color="auto"/>
                  <w:right w:val="nil"/>
                </w:tcBorders>
                <w:shd w:val="clear" w:color="auto" w:fill="FFFFFF"/>
                <w:noWrap/>
                <w:vAlign w:val="center"/>
                <w:hideMark/>
              </w:tcPr>
            </w:tcPrChange>
          </w:tcPr>
          <w:p w14:paraId="3B25292A" w14:textId="77777777" w:rsidR="00841F99" w:rsidRDefault="00841F99" w:rsidP="00841F99">
            <w:pPr>
              <w:jc w:val="center"/>
              <w:rPr>
                <w:color w:val="000000"/>
                <w:szCs w:val="20"/>
              </w:rPr>
            </w:pPr>
            <w:r>
              <w:rPr>
                <w:rFonts w:ascii="Calibri" w:hAnsi="Calibri"/>
                <w:color w:val="000000"/>
                <w:szCs w:val="20"/>
              </w:rPr>
              <w:t xml:space="preserve">$0.51 </w:t>
            </w:r>
          </w:p>
        </w:tc>
        <w:tc>
          <w:tcPr>
            <w:tcW w:w="1170" w:type="dxa"/>
            <w:tcBorders>
              <w:top w:val="nil"/>
              <w:left w:val="single" w:sz="8" w:space="0" w:color="auto"/>
              <w:bottom w:val="single" w:sz="4" w:space="0" w:color="auto"/>
              <w:right w:val="single" w:sz="4" w:space="0" w:color="auto"/>
            </w:tcBorders>
            <w:shd w:val="clear" w:color="auto" w:fill="FFFFFF"/>
            <w:noWrap/>
            <w:vAlign w:val="center"/>
            <w:hideMark/>
            <w:tcPrChange w:id="7010" w:author="Stephanie Baer" w:date="2016-01-21T14:06:00Z">
              <w:tcPr>
                <w:tcW w:w="1170" w:type="dxa"/>
                <w:tcBorders>
                  <w:top w:val="nil"/>
                  <w:left w:val="single" w:sz="8" w:space="0" w:color="auto"/>
                  <w:bottom w:val="single" w:sz="4" w:space="0" w:color="auto"/>
                  <w:right w:val="single" w:sz="4" w:space="0" w:color="auto"/>
                </w:tcBorders>
                <w:shd w:val="clear" w:color="auto" w:fill="FFFFFF"/>
                <w:noWrap/>
                <w:vAlign w:val="center"/>
                <w:hideMark/>
              </w:tcPr>
            </w:tcPrChange>
          </w:tcPr>
          <w:p w14:paraId="1BA8F8B7" w14:textId="77777777" w:rsidR="00841F99" w:rsidRDefault="00841F99" w:rsidP="00841F99">
            <w:pPr>
              <w:jc w:val="center"/>
              <w:rPr>
                <w:color w:val="000000"/>
                <w:szCs w:val="20"/>
              </w:rPr>
            </w:pPr>
            <w:r>
              <w:rPr>
                <w:rFonts w:ascii="Calibri" w:hAnsi="Calibri"/>
                <w:color w:val="000000"/>
                <w:szCs w:val="20"/>
              </w:rPr>
              <w:t xml:space="preserve">$0.22 </w:t>
            </w:r>
          </w:p>
        </w:tc>
        <w:tc>
          <w:tcPr>
            <w:tcW w:w="1170" w:type="dxa"/>
            <w:tcBorders>
              <w:top w:val="nil"/>
              <w:left w:val="nil"/>
              <w:bottom w:val="single" w:sz="4" w:space="0" w:color="auto"/>
              <w:right w:val="single" w:sz="4" w:space="0" w:color="auto"/>
            </w:tcBorders>
            <w:shd w:val="clear" w:color="auto" w:fill="FFFFFF"/>
            <w:noWrap/>
            <w:vAlign w:val="center"/>
            <w:hideMark/>
            <w:tcPrChange w:id="7011" w:author="Stephanie Baer" w:date="2016-01-21T14:06:00Z">
              <w:tcPr>
                <w:tcW w:w="1170" w:type="dxa"/>
                <w:tcBorders>
                  <w:top w:val="nil"/>
                  <w:left w:val="nil"/>
                  <w:bottom w:val="single" w:sz="4" w:space="0" w:color="auto"/>
                  <w:right w:val="single" w:sz="4" w:space="0" w:color="auto"/>
                </w:tcBorders>
                <w:shd w:val="clear" w:color="auto" w:fill="FFFFFF"/>
                <w:noWrap/>
                <w:vAlign w:val="center"/>
                <w:hideMark/>
              </w:tcPr>
            </w:tcPrChange>
          </w:tcPr>
          <w:p w14:paraId="3C5A50C2" w14:textId="77777777" w:rsidR="00841F99" w:rsidRDefault="00841F99" w:rsidP="00841F99">
            <w:pPr>
              <w:jc w:val="center"/>
              <w:rPr>
                <w:color w:val="000000"/>
                <w:szCs w:val="20"/>
              </w:rPr>
            </w:pPr>
            <w:r>
              <w:rPr>
                <w:rFonts w:ascii="Calibri" w:hAnsi="Calibri"/>
                <w:color w:val="000000"/>
                <w:szCs w:val="20"/>
              </w:rPr>
              <w:t xml:space="preserve">$0.17 </w:t>
            </w:r>
          </w:p>
        </w:tc>
        <w:tc>
          <w:tcPr>
            <w:tcW w:w="1260" w:type="dxa"/>
            <w:tcBorders>
              <w:top w:val="nil"/>
              <w:left w:val="nil"/>
              <w:bottom w:val="single" w:sz="4" w:space="0" w:color="auto"/>
              <w:right w:val="single" w:sz="8" w:space="0" w:color="auto"/>
            </w:tcBorders>
            <w:shd w:val="clear" w:color="auto" w:fill="FFFFFF"/>
            <w:noWrap/>
            <w:vAlign w:val="center"/>
            <w:hideMark/>
            <w:tcPrChange w:id="7012" w:author="Stephanie Baer" w:date="2016-01-21T14:06:00Z">
              <w:tcPr>
                <w:tcW w:w="1260" w:type="dxa"/>
                <w:tcBorders>
                  <w:top w:val="nil"/>
                  <w:left w:val="nil"/>
                  <w:bottom w:val="single" w:sz="4" w:space="0" w:color="auto"/>
                  <w:right w:val="single" w:sz="8" w:space="0" w:color="auto"/>
                </w:tcBorders>
                <w:shd w:val="clear" w:color="auto" w:fill="FFFFFF"/>
                <w:noWrap/>
                <w:vAlign w:val="center"/>
                <w:hideMark/>
              </w:tcPr>
            </w:tcPrChange>
          </w:tcPr>
          <w:p w14:paraId="6FD8F8DE" w14:textId="77777777" w:rsidR="00841F99" w:rsidRDefault="00841F99" w:rsidP="00841F99">
            <w:pPr>
              <w:jc w:val="center"/>
              <w:rPr>
                <w:color w:val="000000"/>
                <w:szCs w:val="20"/>
              </w:rPr>
            </w:pPr>
            <w:r>
              <w:rPr>
                <w:rFonts w:ascii="Calibri" w:hAnsi="Calibri"/>
                <w:color w:val="000000"/>
                <w:szCs w:val="20"/>
              </w:rPr>
              <w:t xml:space="preserve">$0.14 </w:t>
            </w:r>
          </w:p>
        </w:tc>
      </w:tr>
      <w:tr w:rsidR="00841F99" w14:paraId="1957C398" w14:textId="77777777" w:rsidTr="00FF11A2">
        <w:trPr>
          <w:trHeight w:val="315"/>
          <w:trPrChange w:id="7013" w:author="Stephanie Baer" w:date="2016-01-21T14:06:00Z">
            <w:trPr>
              <w:trHeight w:val="315"/>
            </w:trPr>
          </w:trPrChange>
        </w:trPr>
        <w:tc>
          <w:tcPr>
            <w:tcW w:w="1530" w:type="dxa"/>
            <w:vMerge/>
            <w:tcBorders>
              <w:top w:val="nil"/>
              <w:left w:val="single" w:sz="8" w:space="0" w:color="auto"/>
              <w:bottom w:val="single" w:sz="8" w:space="0" w:color="000000"/>
              <w:right w:val="single" w:sz="4" w:space="0" w:color="auto"/>
            </w:tcBorders>
            <w:vAlign w:val="center"/>
            <w:hideMark/>
            <w:tcPrChange w:id="7014" w:author="Stephanie Baer" w:date="2016-01-21T14:06:00Z">
              <w:tcPr>
                <w:tcW w:w="1530" w:type="dxa"/>
                <w:vMerge/>
                <w:tcBorders>
                  <w:top w:val="nil"/>
                  <w:left w:val="single" w:sz="8" w:space="0" w:color="auto"/>
                  <w:bottom w:val="single" w:sz="8" w:space="0" w:color="000000"/>
                  <w:right w:val="single" w:sz="4" w:space="0" w:color="auto"/>
                </w:tcBorders>
                <w:vAlign w:val="center"/>
                <w:hideMark/>
              </w:tcPr>
            </w:tcPrChange>
          </w:tcPr>
          <w:p w14:paraId="5E426E80" w14:textId="77777777" w:rsidR="00841F99" w:rsidRDefault="00841F99" w:rsidP="00841F99">
            <w:pPr>
              <w:rPr>
                <w:color w:val="000000"/>
                <w:szCs w:val="20"/>
              </w:rPr>
            </w:pPr>
          </w:p>
        </w:tc>
        <w:tc>
          <w:tcPr>
            <w:tcW w:w="2250" w:type="dxa"/>
            <w:tcBorders>
              <w:top w:val="nil"/>
              <w:left w:val="nil"/>
              <w:bottom w:val="single" w:sz="8" w:space="0" w:color="auto"/>
              <w:right w:val="single" w:sz="8" w:space="0" w:color="auto"/>
            </w:tcBorders>
            <w:shd w:val="clear" w:color="auto" w:fill="FFFFFF"/>
            <w:vAlign w:val="center"/>
            <w:hideMark/>
            <w:tcPrChange w:id="7015" w:author="Stephanie Baer" w:date="2016-01-21T14:06:00Z">
              <w:tcPr>
                <w:tcW w:w="2250" w:type="dxa"/>
                <w:tcBorders>
                  <w:top w:val="nil"/>
                  <w:left w:val="nil"/>
                  <w:bottom w:val="single" w:sz="8" w:space="0" w:color="auto"/>
                  <w:right w:val="single" w:sz="8" w:space="0" w:color="auto"/>
                </w:tcBorders>
                <w:shd w:val="clear" w:color="auto" w:fill="FFFFFF"/>
                <w:vAlign w:val="center"/>
                <w:hideMark/>
              </w:tcPr>
            </w:tcPrChange>
          </w:tcPr>
          <w:p w14:paraId="359607EE" w14:textId="77777777" w:rsidR="00841F99" w:rsidRDefault="00841F99">
            <w:pPr>
              <w:jc w:val="left"/>
              <w:rPr>
                <w:color w:val="000000"/>
                <w:szCs w:val="20"/>
              </w:rPr>
              <w:pPrChange w:id="7016" w:author="Stephanie Baer" w:date="2016-01-21T14:06:00Z">
                <w:pPr/>
              </w:pPrChange>
            </w:pPr>
            <w:r>
              <w:rPr>
                <w:color w:val="000000"/>
                <w:szCs w:val="20"/>
              </w:rPr>
              <w:t>Lumens ≥ 310 and ≤ 2600 (EISA compliant)</w:t>
            </w:r>
          </w:p>
        </w:tc>
        <w:tc>
          <w:tcPr>
            <w:tcW w:w="1170" w:type="dxa"/>
            <w:tcBorders>
              <w:top w:val="nil"/>
              <w:left w:val="nil"/>
              <w:bottom w:val="single" w:sz="8" w:space="0" w:color="auto"/>
              <w:right w:val="single" w:sz="4" w:space="0" w:color="auto"/>
            </w:tcBorders>
            <w:shd w:val="clear" w:color="auto" w:fill="FFFFFF"/>
            <w:noWrap/>
            <w:vAlign w:val="center"/>
            <w:hideMark/>
            <w:tcPrChange w:id="7017" w:author="Stephanie Baer" w:date="2016-01-21T14:06:00Z">
              <w:tcPr>
                <w:tcW w:w="1170" w:type="dxa"/>
                <w:tcBorders>
                  <w:top w:val="nil"/>
                  <w:left w:val="nil"/>
                  <w:bottom w:val="single" w:sz="8" w:space="0" w:color="auto"/>
                  <w:right w:val="single" w:sz="4" w:space="0" w:color="auto"/>
                </w:tcBorders>
                <w:shd w:val="clear" w:color="auto" w:fill="FFFFFF"/>
                <w:noWrap/>
                <w:vAlign w:val="center"/>
                <w:hideMark/>
              </w:tcPr>
            </w:tcPrChange>
          </w:tcPr>
          <w:p w14:paraId="57BB10B9" w14:textId="044FFFAE" w:rsidR="00841F99" w:rsidRDefault="00841F99" w:rsidP="005434D2">
            <w:pPr>
              <w:jc w:val="center"/>
              <w:rPr>
                <w:color w:val="000000"/>
                <w:szCs w:val="20"/>
              </w:rPr>
            </w:pPr>
            <w:r>
              <w:rPr>
                <w:rFonts w:ascii="Calibri" w:hAnsi="Calibri"/>
                <w:color w:val="000000"/>
                <w:szCs w:val="20"/>
              </w:rPr>
              <w:t>$1.</w:t>
            </w:r>
            <w:del w:id="7018" w:author="Samuel Dent" w:date="2016-01-15T08:04:00Z">
              <w:r w:rsidDel="005434D2">
                <w:rPr>
                  <w:rFonts w:ascii="Calibri" w:hAnsi="Calibri"/>
                  <w:color w:val="000000"/>
                  <w:szCs w:val="20"/>
                </w:rPr>
                <w:delText xml:space="preserve">93 </w:delText>
              </w:r>
            </w:del>
            <w:ins w:id="7019" w:author="Samuel Dent" w:date="2016-01-15T08:04:00Z">
              <w:r w:rsidR="005434D2">
                <w:rPr>
                  <w:rFonts w:ascii="Calibri" w:hAnsi="Calibri"/>
                  <w:color w:val="000000"/>
                  <w:szCs w:val="20"/>
                </w:rPr>
                <w:t>92</w:t>
              </w:r>
            </w:ins>
          </w:p>
        </w:tc>
        <w:tc>
          <w:tcPr>
            <w:tcW w:w="1170" w:type="dxa"/>
            <w:tcBorders>
              <w:top w:val="nil"/>
              <w:left w:val="nil"/>
              <w:bottom w:val="single" w:sz="8" w:space="0" w:color="auto"/>
              <w:right w:val="single" w:sz="4" w:space="0" w:color="auto"/>
            </w:tcBorders>
            <w:shd w:val="clear" w:color="auto" w:fill="FFFFFF"/>
            <w:noWrap/>
            <w:vAlign w:val="center"/>
            <w:hideMark/>
            <w:tcPrChange w:id="7020" w:author="Stephanie Baer" w:date="2016-01-21T14:06:00Z">
              <w:tcPr>
                <w:tcW w:w="1170" w:type="dxa"/>
                <w:tcBorders>
                  <w:top w:val="nil"/>
                  <w:left w:val="nil"/>
                  <w:bottom w:val="single" w:sz="8" w:space="0" w:color="auto"/>
                  <w:right w:val="single" w:sz="4" w:space="0" w:color="auto"/>
                </w:tcBorders>
                <w:shd w:val="clear" w:color="auto" w:fill="FFFFFF"/>
                <w:noWrap/>
                <w:vAlign w:val="center"/>
                <w:hideMark/>
              </w:tcPr>
            </w:tcPrChange>
          </w:tcPr>
          <w:p w14:paraId="3E7D6C30" w14:textId="27AF1AFF" w:rsidR="00841F99" w:rsidRDefault="00841F99" w:rsidP="005434D2">
            <w:pPr>
              <w:jc w:val="center"/>
              <w:rPr>
                <w:color w:val="000000"/>
                <w:szCs w:val="20"/>
              </w:rPr>
            </w:pPr>
            <w:r>
              <w:rPr>
                <w:rFonts w:ascii="Calibri" w:hAnsi="Calibri"/>
                <w:color w:val="000000"/>
                <w:szCs w:val="20"/>
              </w:rPr>
              <w:t>$1.</w:t>
            </w:r>
            <w:del w:id="7021" w:author="Samuel Dent" w:date="2016-01-15T08:04:00Z">
              <w:r w:rsidDel="005434D2">
                <w:rPr>
                  <w:rFonts w:ascii="Calibri" w:hAnsi="Calibri"/>
                  <w:color w:val="000000"/>
                  <w:szCs w:val="20"/>
                </w:rPr>
                <w:delText xml:space="preserve">39 </w:delText>
              </w:r>
            </w:del>
            <w:ins w:id="7022" w:author="Samuel Dent" w:date="2016-01-15T08:04:00Z">
              <w:r w:rsidR="005434D2">
                <w:rPr>
                  <w:rFonts w:ascii="Calibri" w:hAnsi="Calibri"/>
                  <w:color w:val="000000"/>
                  <w:szCs w:val="20"/>
                </w:rPr>
                <w:t>38</w:t>
              </w:r>
            </w:ins>
          </w:p>
        </w:tc>
        <w:tc>
          <w:tcPr>
            <w:tcW w:w="1170" w:type="dxa"/>
            <w:tcBorders>
              <w:top w:val="nil"/>
              <w:left w:val="nil"/>
              <w:bottom w:val="single" w:sz="8" w:space="0" w:color="auto"/>
              <w:right w:val="nil"/>
            </w:tcBorders>
            <w:shd w:val="clear" w:color="auto" w:fill="FFFFFF"/>
            <w:noWrap/>
            <w:vAlign w:val="center"/>
            <w:hideMark/>
            <w:tcPrChange w:id="7023" w:author="Stephanie Baer" w:date="2016-01-21T14:06:00Z">
              <w:tcPr>
                <w:tcW w:w="1170" w:type="dxa"/>
                <w:tcBorders>
                  <w:top w:val="nil"/>
                  <w:left w:val="nil"/>
                  <w:bottom w:val="single" w:sz="8" w:space="0" w:color="auto"/>
                  <w:right w:val="nil"/>
                </w:tcBorders>
                <w:shd w:val="clear" w:color="auto" w:fill="FFFFFF"/>
                <w:noWrap/>
                <w:vAlign w:val="center"/>
                <w:hideMark/>
              </w:tcPr>
            </w:tcPrChange>
          </w:tcPr>
          <w:p w14:paraId="6CAC4540" w14:textId="4C5E194B" w:rsidR="00841F99" w:rsidRDefault="00841F99" w:rsidP="005434D2">
            <w:pPr>
              <w:jc w:val="center"/>
              <w:rPr>
                <w:color w:val="000000"/>
                <w:szCs w:val="20"/>
              </w:rPr>
            </w:pPr>
            <w:r>
              <w:rPr>
                <w:rFonts w:ascii="Calibri" w:hAnsi="Calibri"/>
                <w:color w:val="000000"/>
                <w:szCs w:val="20"/>
              </w:rPr>
              <w:t>$0.</w:t>
            </w:r>
            <w:del w:id="7024" w:author="Samuel Dent" w:date="2016-01-15T08:04:00Z">
              <w:r w:rsidDel="005434D2">
                <w:rPr>
                  <w:rFonts w:ascii="Calibri" w:hAnsi="Calibri"/>
                  <w:color w:val="000000"/>
                  <w:szCs w:val="20"/>
                </w:rPr>
                <w:delText xml:space="preserve">90 </w:delText>
              </w:r>
            </w:del>
            <w:ins w:id="7025" w:author="Samuel Dent" w:date="2016-01-15T08:04:00Z">
              <w:r w:rsidR="005434D2">
                <w:rPr>
                  <w:rFonts w:ascii="Calibri" w:hAnsi="Calibri"/>
                  <w:color w:val="000000"/>
                  <w:szCs w:val="20"/>
                </w:rPr>
                <w:t>89</w:t>
              </w:r>
            </w:ins>
          </w:p>
        </w:tc>
        <w:tc>
          <w:tcPr>
            <w:tcW w:w="1170" w:type="dxa"/>
            <w:tcBorders>
              <w:top w:val="nil"/>
              <w:left w:val="single" w:sz="8" w:space="0" w:color="auto"/>
              <w:bottom w:val="single" w:sz="8" w:space="0" w:color="auto"/>
              <w:right w:val="single" w:sz="4" w:space="0" w:color="auto"/>
            </w:tcBorders>
            <w:shd w:val="clear" w:color="auto" w:fill="FFFFFF"/>
            <w:noWrap/>
            <w:vAlign w:val="center"/>
            <w:hideMark/>
            <w:tcPrChange w:id="7026" w:author="Stephanie Baer" w:date="2016-01-21T14:06:00Z">
              <w:tcPr>
                <w:tcW w:w="1170" w:type="dxa"/>
                <w:tcBorders>
                  <w:top w:val="nil"/>
                  <w:left w:val="single" w:sz="8" w:space="0" w:color="auto"/>
                  <w:bottom w:val="single" w:sz="8" w:space="0" w:color="auto"/>
                  <w:right w:val="single" w:sz="4" w:space="0" w:color="auto"/>
                </w:tcBorders>
                <w:shd w:val="clear" w:color="auto" w:fill="FFFFFF"/>
                <w:noWrap/>
                <w:vAlign w:val="center"/>
                <w:hideMark/>
              </w:tcPr>
            </w:tcPrChange>
          </w:tcPr>
          <w:p w14:paraId="27E9A3F5" w14:textId="77777777" w:rsidR="00841F99" w:rsidRDefault="00841F99" w:rsidP="00841F99">
            <w:pPr>
              <w:jc w:val="center"/>
              <w:rPr>
                <w:color w:val="000000"/>
                <w:szCs w:val="20"/>
              </w:rPr>
            </w:pPr>
            <w:r>
              <w:rPr>
                <w:rFonts w:ascii="Calibri" w:hAnsi="Calibri"/>
                <w:color w:val="000000"/>
                <w:szCs w:val="20"/>
              </w:rPr>
              <w:t xml:space="preserve">$0.43 </w:t>
            </w:r>
          </w:p>
        </w:tc>
        <w:tc>
          <w:tcPr>
            <w:tcW w:w="1170" w:type="dxa"/>
            <w:tcBorders>
              <w:top w:val="nil"/>
              <w:left w:val="nil"/>
              <w:bottom w:val="single" w:sz="8" w:space="0" w:color="auto"/>
              <w:right w:val="single" w:sz="4" w:space="0" w:color="auto"/>
            </w:tcBorders>
            <w:shd w:val="clear" w:color="auto" w:fill="FFFFFF"/>
            <w:noWrap/>
            <w:vAlign w:val="center"/>
            <w:hideMark/>
            <w:tcPrChange w:id="7027" w:author="Stephanie Baer" w:date="2016-01-21T14:06:00Z">
              <w:tcPr>
                <w:tcW w:w="1170" w:type="dxa"/>
                <w:tcBorders>
                  <w:top w:val="nil"/>
                  <w:left w:val="nil"/>
                  <w:bottom w:val="single" w:sz="8" w:space="0" w:color="auto"/>
                  <w:right w:val="single" w:sz="4" w:space="0" w:color="auto"/>
                </w:tcBorders>
                <w:shd w:val="clear" w:color="auto" w:fill="FFFFFF"/>
                <w:noWrap/>
                <w:vAlign w:val="center"/>
                <w:hideMark/>
              </w:tcPr>
            </w:tcPrChange>
          </w:tcPr>
          <w:p w14:paraId="4943C3A6" w14:textId="77777777" w:rsidR="00841F99" w:rsidRDefault="00841F99" w:rsidP="00841F99">
            <w:pPr>
              <w:jc w:val="center"/>
              <w:rPr>
                <w:color w:val="000000"/>
                <w:szCs w:val="20"/>
              </w:rPr>
            </w:pPr>
            <w:r>
              <w:rPr>
                <w:rFonts w:ascii="Calibri" w:hAnsi="Calibri"/>
                <w:color w:val="000000"/>
                <w:szCs w:val="20"/>
              </w:rPr>
              <w:t xml:space="preserve">$0.32 </w:t>
            </w:r>
          </w:p>
        </w:tc>
        <w:tc>
          <w:tcPr>
            <w:tcW w:w="1260" w:type="dxa"/>
            <w:tcBorders>
              <w:top w:val="nil"/>
              <w:left w:val="nil"/>
              <w:bottom w:val="single" w:sz="8" w:space="0" w:color="auto"/>
              <w:right w:val="single" w:sz="8" w:space="0" w:color="auto"/>
            </w:tcBorders>
            <w:shd w:val="clear" w:color="auto" w:fill="FFFFFF"/>
            <w:noWrap/>
            <w:vAlign w:val="center"/>
            <w:hideMark/>
            <w:tcPrChange w:id="7028" w:author="Stephanie Baer" w:date="2016-01-21T14:06:00Z">
              <w:tcPr>
                <w:tcW w:w="1260" w:type="dxa"/>
                <w:tcBorders>
                  <w:top w:val="nil"/>
                  <w:left w:val="nil"/>
                  <w:bottom w:val="single" w:sz="8" w:space="0" w:color="auto"/>
                  <w:right w:val="single" w:sz="8" w:space="0" w:color="auto"/>
                </w:tcBorders>
                <w:shd w:val="clear" w:color="auto" w:fill="FFFFFF"/>
                <w:noWrap/>
                <w:vAlign w:val="center"/>
                <w:hideMark/>
              </w:tcPr>
            </w:tcPrChange>
          </w:tcPr>
          <w:p w14:paraId="47B58262" w14:textId="77777777" w:rsidR="00841F99" w:rsidRDefault="00841F99" w:rsidP="00841F99">
            <w:pPr>
              <w:jc w:val="center"/>
              <w:rPr>
                <w:color w:val="000000"/>
                <w:szCs w:val="20"/>
              </w:rPr>
            </w:pPr>
            <w:r>
              <w:rPr>
                <w:rFonts w:ascii="Calibri" w:hAnsi="Calibri"/>
                <w:color w:val="000000"/>
                <w:szCs w:val="20"/>
              </w:rPr>
              <w:t xml:space="preserve">$0.25 </w:t>
            </w:r>
          </w:p>
        </w:tc>
      </w:tr>
    </w:tbl>
    <w:p w14:paraId="56F75777" w14:textId="77777777" w:rsidR="00841F99" w:rsidRDefault="00841F99" w:rsidP="00841F99">
      <w:pPr>
        <w:spacing w:before="120"/>
        <w:rPr>
          <w:b/>
        </w:rPr>
      </w:pPr>
      <w:r>
        <w:t>Note incandescent lamps in lumen range &lt;310 and &gt;2600 are exempt from EISA. For halogen bulbs, we assume the same replacement cycle as incandescent bulbs.</w:t>
      </w:r>
      <w:r>
        <w:rPr>
          <w:rStyle w:val="FootnoteReference"/>
        </w:rPr>
        <w:footnoteReference w:id="659"/>
      </w:r>
      <w:r>
        <w:t xml:space="preserve"> The replacement cycle is based on the location of the lamp and varies based on the hours of use for that location. Both incandescent and halogen lamps are assumed to last for 1,000 hours before needing replacement.</w:t>
      </w:r>
    </w:p>
    <w:p w14:paraId="69E34160" w14:textId="0E1E8A2B" w:rsidR="00841F99" w:rsidRPr="004B316C" w:rsidRDefault="00841F99" w:rsidP="00841F99">
      <w:pPr>
        <w:pStyle w:val="Heading6"/>
      </w:pPr>
      <w:r>
        <w:lastRenderedPageBreak/>
        <w:t>Measure Code: RS-LTG-ESCF-</w:t>
      </w:r>
      <w:del w:id="7029" w:author="&quot;sdent&quot;" w:date="2016-01-21T10:25:00Z">
        <w:r w:rsidDel="003125E0">
          <w:delText>V04</w:delText>
        </w:r>
      </w:del>
      <w:ins w:id="7030" w:author="&quot;sdent&quot;" w:date="2016-01-21T10:25:00Z">
        <w:r w:rsidR="003125E0">
          <w:t>V05</w:t>
        </w:r>
      </w:ins>
      <w:r>
        <w:t>-</w:t>
      </w:r>
      <w:del w:id="7031" w:author="&quot;sdent&quot;" w:date="2016-01-21T10:25:00Z">
        <w:r w:rsidDel="003125E0">
          <w:delText>150601</w:delText>
        </w:r>
      </w:del>
      <w:ins w:id="7032" w:author="&quot;sdent&quot;" w:date="2016-01-21T10:25:00Z">
        <w:r w:rsidR="003125E0">
          <w:t>160601</w:t>
        </w:r>
      </w:ins>
    </w:p>
    <w:p w14:paraId="4E4FF536" w14:textId="77777777" w:rsidR="00841F99" w:rsidRDefault="00841F99" w:rsidP="00841F99">
      <w:pPr>
        <w:widowControl/>
        <w:jc w:val="left"/>
      </w:pPr>
    </w:p>
    <w:p w14:paraId="6C7F03B0" w14:textId="77777777" w:rsidR="003215BC" w:rsidRDefault="003215BC" w:rsidP="00841F99">
      <w:pPr>
        <w:pStyle w:val="Heading3"/>
        <w:sectPr w:rsidR="003215BC">
          <w:headerReference w:type="default" r:id="rId53"/>
          <w:pgSz w:w="12240" w:h="15840"/>
          <w:pgMar w:top="1440" w:right="1440" w:bottom="1440" w:left="1440" w:header="720" w:footer="720" w:gutter="0"/>
          <w:cols w:space="720"/>
          <w:docGrid w:linePitch="360"/>
        </w:sectPr>
      </w:pPr>
    </w:p>
    <w:p w14:paraId="5FBD666E" w14:textId="77777777" w:rsidR="00841F99" w:rsidRPr="000B7BB6" w:rsidRDefault="00841F99" w:rsidP="00841F99">
      <w:pPr>
        <w:pStyle w:val="Heading3"/>
      </w:pPr>
      <w:bookmarkStart w:id="7033" w:name="_Ref353865714"/>
      <w:bookmarkStart w:id="7034" w:name="_Ref353865720"/>
      <w:bookmarkStart w:id="7035" w:name="_Toc437592989"/>
      <w:bookmarkStart w:id="7036" w:name="_Toc437856004"/>
      <w:bookmarkStart w:id="7037" w:name="_Toc441217058"/>
      <w:r w:rsidRPr="000B7BB6">
        <w:lastRenderedPageBreak/>
        <w:t>ENERGY STAR Specialty Compact Fluorescent Lamp (CFL)</w:t>
      </w:r>
      <w:bookmarkEnd w:id="6845"/>
      <w:bookmarkEnd w:id="6846"/>
      <w:bookmarkEnd w:id="6847"/>
      <w:bookmarkEnd w:id="6848"/>
      <w:bookmarkEnd w:id="6849"/>
      <w:bookmarkEnd w:id="7033"/>
      <w:bookmarkEnd w:id="7034"/>
      <w:bookmarkEnd w:id="7035"/>
      <w:bookmarkEnd w:id="7036"/>
      <w:bookmarkEnd w:id="7037"/>
      <w:r w:rsidRPr="000B7BB6">
        <w:t xml:space="preserve"> </w:t>
      </w:r>
      <w:bookmarkEnd w:id="6850"/>
    </w:p>
    <w:p w14:paraId="000F6E98" w14:textId="77777777" w:rsidR="00C13F70" w:rsidRDefault="00C13F70" w:rsidP="00C13F70">
      <w:pPr>
        <w:pStyle w:val="Heading6"/>
      </w:pPr>
      <w:r>
        <w:t>Description</w:t>
      </w:r>
    </w:p>
    <w:p w14:paraId="6B126E85" w14:textId="77777777" w:rsidR="00C13F70" w:rsidRDefault="00C13F70" w:rsidP="00C13F70">
      <w:pPr>
        <w:rPr>
          <w:rFonts w:cstheme="minorHAnsi"/>
        </w:rPr>
      </w:pPr>
      <w:r>
        <w:rPr>
          <w:rFonts w:cstheme="minorHAnsi"/>
        </w:rPr>
        <w:t xml:space="preserve">An ENERGY STAR qualified specialty compact fluorescent bulb is installed in place of an incandescent specialty bulb.  </w:t>
      </w:r>
    </w:p>
    <w:p w14:paraId="3D26D217" w14:textId="77777777" w:rsidR="00C13F70" w:rsidRDefault="00C13F70" w:rsidP="00C13F70">
      <w:pPr>
        <w:rPr>
          <w:rFonts w:cstheme="minorHAnsi"/>
        </w:rPr>
      </w:pPr>
      <w:r>
        <w:rPr>
          <w:rFonts w:cstheme="minorHAnsi"/>
        </w:rPr>
        <w:t xml:space="preserve">This characterization assumes that the specialty CFL is </w:t>
      </w:r>
      <w:r>
        <w:rPr>
          <w:sz w:val="18"/>
        </w:rPr>
        <w:t>installed</w:t>
      </w:r>
      <w:r>
        <w:rPr>
          <w:rFonts w:cstheme="minorHAnsi"/>
        </w:rPr>
        <w:t xml:space="preserve"> in a residential location. If the implementation strategy does not allow for the installation location to be known (e.g. an upstream retail program) a deemed split of 96% Residential and 4% Commercial assumptions should be used</w:t>
      </w:r>
      <w:r>
        <w:rPr>
          <w:rStyle w:val="FootnoteReference"/>
          <w:rFonts w:eastAsiaTheme="majorEastAsia"/>
        </w:rPr>
        <w:footnoteReference w:id="660"/>
      </w:r>
      <w:r>
        <w:rPr>
          <w:rFonts w:cstheme="minorHAnsi"/>
        </w:rPr>
        <w:t>.</w:t>
      </w:r>
    </w:p>
    <w:p w14:paraId="15568184" w14:textId="77777777" w:rsidR="00C13F70" w:rsidRDefault="00C13F70" w:rsidP="00C13F70">
      <w:pPr>
        <w:widowControl/>
        <w:jc w:val="left"/>
        <w:rPr>
          <w:rFonts w:cstheme="minorHAnsi"/>
          <w:szCs w:val="20"/>
        </w:rPr>
      </w:pPr>
      <w:r>
        <w:rPr>
          <w:rFonts w:cstheme="minorHAnsi"/>
          <w:szCs w:val="20"/>
        </w:rPr>
        <w:t xml:space="preserve">This measure was developed to be applicable to the following program types:  TOS, NC, DI, KITS.  </w:t>
      </w:r>
    </w:p>
    <w:p w14:paraId="32B37188" w14:textId="77777777" w:rsidR="00C13F70" w:rsidRDefault="00C13F70" w:rsidP="00C13F70">
      <w:pPr>
        <w:widowControl/>
        <w:jc w:val="left"/>
        <w:rPr>
          <w:rFonts w:cstheme="minorHAnsi"/>
          <w:szCs w:val="20"/>
        </w:rPr>
      </w:pPr>
      <w:r>
        <w:rPr>
          <w:rFonts w:cstheme="minorHAnsi"/>
          <w:szCs w:val="20"/>
        </w:rPr>
        <w:t>If applied to other program types, the measure savings should be verified.</w:t>
      </w:r>
    </w:p>
    <w:p w14:paraId="29173A4F" w14:textId="77777777" w:rsidR="00C13F70" w:rsidRDefault="00C13F70" w:rsidP="00C13F70">
      <w:pPr>
        <w:pStyle w:val="Heading6"/>
      </w:pPr>
      <w:r>
        <w:t>Definition of Efficient Equipment</w:t>
      </w:r>
    </w:p>
    <w:p w14:paraId="7B24C29C" w14:textId="77777777" w:rsidR="00C13F70" w:rsidRDefault="00C13F70" w:rsidP="00C13F70">
      <w:pPr>
        <w:rPr>
          <w:rFonts w:cstheme="minorHAnsi"/>
          <w:b/>
          <w:szCs w:val="20"/>
        </w:rPr>
      </w:pPr>
      <w:r>
        <w:rPr>
          <w:rFonts w:cstheme="minorHAnsi"/>
        </w:rPr>
        <w:t>Energy Star qualified specialty CFL bulb b</w:t>
      </w:r>
      <w:r>
        <w:rPr>
          <w:rFonts w:cstheme="minorHAnsi"/>
          <w:szCs w:val="20"/>
        </w:rPr>
        <w:t>ased upon the draft ENERGY STAR specification for lamps (</w:t>
      </w:r>
      <w:r w:rsidRPr="00890C2C">
        <w:rPr>
          <w:szCs w:val="20"/>
        </w:rPr>
        <w:t>http://energystar.gov/products/specs/sites/products/files/ENERGY_STAR_Lamps_V1_0_Draft%203.pdf</w:t>
      </w:r>
      <w:r>
        <w:rPr>
          <w:rFonts w:cstheme="minorHAnsi"/>
          <w:szCs w:val="20"/>
        </w:rPr>
        <w:t>)</w:t>
      </w:r>
      <w:r>
        <w:rPr>
          <w:rFonts w:cstheme="minorHAnsi"/>
        </w:rPr>
        <w:t xml:space="preserve">. </w:t>
      </w:r>
    </w:p>
    <w:p w14:paraId="4C4AD9AD" w14:textId="77777777" w:rsidR="00C13F70" w:rsidRDefault="00C13F70" w:rsidP="00C13F70">
      <w:pPr>
        <w:pStyle w:val="Heading6"/>
      </w:pPr>
      <w:r>
        <w:t>Definition of Baseline Equipment</w:t>
      </w:r>
    </w:p>
    <w:p w14:paraId="6E8D9730" w14:textId="77777777" w:rsidR="00C13F70" w:rsidRDefault="00C13F70" w:rsidP="00C13F70">
      <w:pPr>
        <w:rPr>
          <w:rFonts w:cstheme="minorHAnsi"/>
        </w:rPr>
      </w:pPr>
      <w:r>
        <w:rPr>
          <w:rFonts w:cstheme="minorHAnsi"/>
        </w:rPr>
        <w:t>The baseline is a specialty incandescent light bulb including those exempt of the EISA 2007 standard: three-way, plant light, daylight bulb, bug light, post light, globes G40 (&lt;40W), candelabra base (&lt;60W), vibration service bulb, decorative candle with medium or intermediate base (&lt;40W), shatter resistant and reflector bulbs and standard bulbs greater than 2601 lumens, and those non-exempt from EISA 2007: dimmable, globes (less than 5” diameter and &gt;40W), candle (shapes B, BA, CA &gt;40W, candelabra base lamps (&gt;60W) and intermediate base lamps (&gt;40W).</w:t>
      </w:r>
    </w:p>
    <w:p w14:paraId="48EE085E" w14:textId="77777777" w:rsidR="00C13F70" w:rsidRDefault="00C13F70" w:rsidP="00C13F70">
      <w:pPr>
        <w:pStyle w:val="Heading6"/>
      </w:pPr>
      <w:r>
        <w:t>Deemed Lifetime of Efficient Equipment</w:t>
      </w:r>
    </w:p>
    <w:p w14:paraId="6EC3E8C5" w14:textId="77777777" w:rsidR="00C13F70" w:rsidRDefault="00C13F70" w:rsidP="00C13F70">
      <w:pPr>
        <w:rPr>
          <w:rFonts w:cstheme="minorHAnsi"/>
        </w:rPr>
      </w:pPr>
      <w:r>
        <w:rPr>
          <w:rFonts w:cstheme="minorHAnsi"/>
        </w:rPr>
        <w:t>The expected measure life is assumed to be 6.8</w:t>
      </w:r>
      <w:r>
        <w:rPr>
          <w:rFonts w:cstheme="minorHAnsi"/>
          <w:noProof/>
        </w:rPr>
        <w:t xml:space="preserve"> year</w:t>
      </w:r>
      <w:r>
        <w:rPr>
          <w:rStyle w:val="FootnoteReference"/>
          <w:rFonts w:eastAsiaTheme="majorEastAsia"/>
        </w:rPr>
        <w:footnoteReference w:id="661"/>
      </w:r>
      <w:r>
        <w:rPr>
          <w:rFonts w:cstheme="minorHAnsi"/>
          <w:noProof/>
        </w:rPr>
        <w:t xml:space="preserve">. </w:t>
      </w:r>
    </w:p>
    <w:p w14:paraId="6CC5B99C" w14:textId="77777777" w:rsidR="00C13F70" w:rsidRDefault="00C13F70" w:rsidP="00C13F70">
      <w:pPr>
        <w:rPr>
          <w:rFonts w:cstheme="minorHAnsi"/>
        </w:rPr>
      </w:pPr>
      <w:r>
        <w:rPr>
          <w:rFonts w:cstheme="minorHAnsi"/>
          <w:noProof/>
        </w:rPr>
        <w:t>Exterior bulbs: The expected measure life is 3.2 years</w:t>
      </w:r>
      <w:r>
        <w:rPr>
          <w:rStyle w:val="FootnoteReference"/>
          <w:rFonts w:eastAsiaTheme="majorEastAsia"/>
          <w:noProof/>
        </w:rPr>
        <w:footnoteReference w:id="662"/>
      </w:r>
      <w:r>
        <w:rPr>
          <w:rFonts w:cstheme="minorHAnsi"/>
          <w:noProof/>
        </w:rPr>
        <w:t xml:space="preserve"> for bulbs installed June 2012 – May 2017. For bulbs installed June 2017-May 2018 this would be reduced to 3 years.</w:t>
      </w:r>
    </w:p>
    <w:p w14:paraId="786E932C" w14:textId="77777777" w:rsidR="00C13F70" w:rsidRDefault="00C13F70" w:rsidP="00C13F70">
      <w:pPr>
        <w:pStyle w:val="Heading6"/>
      </w:pPr>
      <w:r>
        <w:t xml:space="preserve">Deemed Measure Cost </w:t>
      </w:r>
    </w:p>
    <w:p w14:paraId="451108C7" w14:textId="77777777" w:rsidR="00C13F70" w:rsidRDefault="00C13F70" w:rsidP="00C13F70">
      <w:pPr>
        <w:rPr>
          <w:rFonts w:cstheme="minorHAnsi"/>
        </w:rPr>
      </w:pPr>
      <w:r>
        <w:rPr>
          <w:rFonts w:cstheme="minorHAnsi"/>
        </w:rPr>
        <w:t>For the Retail (Time of Sale) measure, the incremental capital cost for this measure is $5</w:t>
      </w:r>
      <w:r>
        <w:rPr>
          <w:rStyle w:val="FootnoteReference"/>
          <w:rFonts w:eastAsiaTheme="majorEastAsia"/>
        </w:rPr>
        <w:footnoteReference w:id="663"/>
      </w:r>
      <w:r>
        <w:rPr>
          <w:rFonts w:cstheme="minorHAnsi"/>
        </w:rPr>
        <w:t xml:space="preserve">. </w:t>
      </w:r>
    </w:p>
    <w:p w14:paraId="398A95A2" w14:textId="77777777" w:rsidR="00C13F70" w:rsidRDefault="00C13F70" w:rsidP="00C13F70">
      <w:pPr>
        <w:rPr>
          <w:rFonts w:cstheme="minorHAnsi"/>
        </w:rPr>
      </w:pPr>
      <w:r>
        <w:rPr>
          <w:rFonts w:cstheme="minorHAnsi"/>
        </w:rPr>
        <w:t>For the Direct Install measure, the full cost of $8.50 should be used plus $5 labor</w:t>
      </w:r>
      <w:r>
        <w:rPr>
          <w:rStyle w:val="FootnoteReference"/>
          <w:rFonts w:eastAsiaTheme="majorEastAsia"/>
        </w:rPr>
        <w:footnoteReference w:id="664"/>
      </w:r>
      <w:r>
        <w:rPr>
          <w:rFonts w:cstheme="minorHAnsi"/>
        </w:rPr>
        <w:t xml:space="preserve"> for a total of $13.50. However actual program delivery costs should be utilized if available.</w:t>
      </w:r>
    </w:p>
    <w:p w14:paraId="149B2B71" w14:textId="77777777" w:rsidR="00C13F70" w:rsidRDefault="00C13F70" w:rsidP="00C13F70">
      <w:pPr>
        <w:rPr>
          <w:rFonts w:cstheme="minorHAnsi"/>
        </w:rPr>
      </w:pPr>
      <w:r>
        <w:rPr>
          <w:rFonts w:cstheme="minorHAnsi"/>
        </w:rPr>
        <w:t>For bulbs provided in Efficiency Kits, the actual program delivery costs should be utilized</w:t>
      </w:r>
      <w:proofErr w:type="gramStart"/>
      <w:r>
        <w:rPr>
          <w:rFonts w:cstheme="minorHAnsi"/>
        </w:rPr>
        <w:t>..</w:t>
      </w:r>
      <w:proofErr w:type="gramEnd"/>
    </w:p>
    <w:p w14:paraId="1FDE3B62" w14:textId="77777777" w:rsidR="00C13F70" w:rsidRDefault="00C13F70" w:rsidP="00C13F70">
      <w:pPr>
        <w:pStyle w:val="Heading6"/>
        <w:rPr>
          <w:sz w:val="18"/>
        </w:rPr>
      </w:pPr>
      <w:r>
        <w:t>Loadshape</w:t>
      </w:r>
    </w:p>
    <w:tbl>
      <w:tblPr>
        <w:tblW w:w="8120" w:type="dxa"/>
        <w:tblInd w:w="93" w:type="dxa"/>
        <w:tblLook w:val="04A0" w:firstRow="1" w:lastRow="0" w:firstColumn="1" w:lastColumn="0" w:noHBand="0" w:noVBand="1"/>
      </w:tblPr>
      <w:tblGrid>
        <w:gridCol w:w="8120"/>
      </w:tblGrid>
      <w:tr w:rsidR="00C13F70" w14:paraId="25E1BFD6" w14:textId="77777777" w:rsidTr="00C04E8D">
        <w:trPr>
          <w:trHeight w:val="300"/>
        </w:trPr>
        <w:tc>
          <w:tcPr>
            <w:tcW w:w="8120" w:type="dxa"/>
            <w:noWrap/>
            <w:vAlign w:val="center"/>
            <w:hideMark/>
          </w:tcPr>
          <w:p w14:paraId="2B98F452" w14:textId="77777777" w:rsidR="00C13F70" w:rsidRDefault="00C13F70" w:rsidP="00C04E8D">
            <w:pPr>
              <w:widowControl/>
              <w:spacing w:line="276" w:lineRule="auto"/>
              <w:jc w:val="left"/>
              <w:rPr>
                <w:rFonts w:cstheme="minorHAnsi"/>
                <w:color w:val="000000"/>
                <w:szCs w:val="20"/>
              </w:rPr>
            </w:pPr>
            <w:r>
              <w:rPr>
                <w:rFonts w:cstheme="minorHAnsi"/>
                <w:color w:val="000000"/>
                <w:szCs w:val="20"/>
              </w:rPr>
              <w:t>Loadshape R06 - Residential Indoor Lighting</w:t>
            </w:r>
          </w:p>
        </w:tc>
      </w:tr>
      <w:tr w:rsidR="00C13F70" w14:paraId="0E0022A9" w14:textId="77777777" w:rsidTr="00C04E8D">
        <w:trPr>
          <w:trHeight w:val="300"/>
        </w:trPr>
        <w:tc>
          <w:tcPr>
            <w:tcW w:w="8120" w:type="dxa"/>
            <w:noWrap/>
            <w:vAlign w:val="center"/>
            <w:hideMark/>
          </w:tcPr>
          <w:p w14:paraId="60894A9C" w14:textId="77777777" w:rsidR="00C13F70" w:rsidRDefault="00C13F70" w:rsidP="00C04E8D">
            <w:pPr>
              <w:widowControl/>
              <w:spacing w:line="276" w:lineRule="auto"/>
              <w:jc w:val="left"/>
              <w:rPr>
                <w:rFonts w:cstheme="minorHAnsi"/>
                <w:color w:val="000000"/>
                <w:szCs w:val="20"/>
              </w:rPr>
            </w:pPr>
            <w:r>
              <w:rPr>
                <w:rFonts w:cstheme="minorHAnsi"/>
                <w:color w:val="000000"/>
                <w:szCs w:val="20"/>
              </w:rPr>
              <w:lastRenderedPageBreak/>
              <w:t>Loadshape R07 - Residential Outdoor Lighting</w:t>
            </w:r>
          </w:p>
        </w:tc>
      </w:tr>
    </w:tbl>
    <w:p w14:paraId="363E54A8" w14:textId="77777777" w:rsidR="00C13F70" w:rsidRDefault="00C13F70" w:rsidP="00C13F70">
      <w:pPr>
        <w:pStyle w:val="Heading6"/>
        <w:rPr>
          <w:sz w:val="18"/>
        </w:rPr>
      </w:pPr>
      <w:r>
        <w:t>Coincidence Factor</w:t>
      </w:r>
    </w:p>
    <w:p w14:paraId="104291C4" w14:textId="77777777" w:rsidR="00C13F70" w:rsidRDefault="00C13F70" w:rsidP="00C13F70">
      <w:pPr>
        <w:rPr>
          <w:rFonts w:cstheme="minorHAnsi"/>
        </w:rPr>
      </w:pPr>
      <w:r>
        <w:rPr>
          <w:rFonts w:cstheme="minorHAnsi"/>
        </w:rPr>
        <w:t>Unlike standard CFLs that could be installed in any room, certain types of specialty CFLs are more likely to be found in specific rooms, which affects the coincident peak factor. Coincidence factors by bulb types are presented below</w:t>
      </w:r>
      <w:r>
        <w:rPr>
          <w:rStyle w:val="FootnoteReference"/>
          <w:rFonts w:eastAsiaTheme="majorEastAsia"/>
        </w:rPr>
        <w:footnoteReference w:id="665"/>
      </w:r>
      <w:r>
        <w:rPr>
          <w:rFonts w:cstheme="minorHAnsi"/>
        </w:rPr>
        <w:t xml:space="preserve">  </w:t>
      </w:r>
    </w:p>
    <w:tbl>
      <w:tblPr>
        <w:tblW w:w="7295" w:type="dxa"/>
        <w:jc w:val="center"/>
        <w:tblLook w:val="04A0" w:firstRow="1" w:lastRow="0" w:firstColumn="1" w:lastColumn="0" w:noHBand="0" w:noVBand="1"/>
        <w:tblPrChange w:id="7038" w:author="Stephanie Baer" w:date="2016-01-21T14:07:00Z">
          <w:tblPr>
            <w:tblW w:w="7295" w:type="dxa"/>
            <w:jc w:val="center"/>
            <w:tblLook w:val="04A0" w:firstRow="1" w:lastRow="0" w:firstColumn="1" w:lastColumn="0" w:noHBand="0" w:noVBand="1"/>
          </w:tblPr>
        </w:tblPrChange>
      </w:tblPr>
      <w:tblGrid>
        <w:gridCol w:w="5945"/>
        <w:gridCol w:w="1350"/>
        <w:tblGridChange w:id="7039">
          <w:tblGrid>
            <w:gridCol w:w="5945"/>
            <w:gridCol w:w="1350"/>
          </w:tblGrid>
        </w:tblGridChange>
      </w:tblGrid>
      <w:tr w:rsidR="00C13F70" w14:paraId="3D31FC9C" w14:textId="77777777" w:rsidTr="00FF11A2">
        <w:trPr>
          <w:trHeight w:val="20"/>
          <w:jc w:val="center"/>
          <w:trPrChange w:id="7040" w:author="Stephanie Baer" w:date="2016-01-21T14:07:00Z">
            <w:trPr>
              <w:trHeight w:val="20"/>
              <w:jc w:val="center"/>
            </w:trPr>
          </w:trPrChange>
        </w:trPr>
        <w:tc>
          <w:tcPr>
            <w:tcW w:w="594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7041" w:author="Stephanie Baer" w:date="2016-01-21T14:07:00Z">
              <w:tcPr>
                <w:tcW w:w="594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14:paraId="64DED2C9" w14:textId="77777777" w:rsidR="00C13F70" w:rsidRDefault="00C13F70">
            <w:pPr>
              <w:spacing w:line="276" w:lineRule="auto"/>
              <w:jc w:val="center"/>
              <w:rPr>
                <w:rFonts w:cstheme="minorHAnsi"/>
                <w:b/>
                <w:color w:val="FFFFFF" w:themeColor="background1"/>
              </w:rPr>
            </w:pPr>
            <w:r>
              <w:rPr>
                <w:rFonts w:cstheme="minorHAnsi"/>
                <w:b/>
                <w:color w:val="FFFFFF" w:themeColor="background1"/>
              </w:rPr>
              <w:t>Bulb Type</w:t>
            </w:r>
          </w:p>
        </w:tc>
        <w:tc>
          <w:tcPr>
            <w:tcW w:w="1350" w:type="dxa"/>
            <w:tcBorders>
              <w:top w:val="single" w:sz="4" w:space="0" w:color="auto"/>
              <w:left w:val="nil"/>
              <w:bottom w:val="single" w:sz="4" w:space="0" w:color="auto"/>
              <w:right w:val="single" w:sz="4" w:space="0" w:color="auto"/>
            </w:tcBorders>
            <w:shd w:val="clear" w:color="auto" w:fill="7F7F7F" w:themeFill="text1" w:themeFillTint="80"/>
            <w:vAlign w:val="center"/>
            <w:hideMark/>
            <w:tcPrChange w:id="7042" w:author="Stephanie Baer" w:date="2016-01-21T14:07:00Z">
              <w:tcPr>
                <w:tcW w:w="1350" w:type="dxa"/>
                <w:tcBorders>
                  <w:top w:val="single" w:sz="4" w:space="0" w:color="auto"/>
                  <w:left w:val="nil"/>
                  <w:bottom w:val="single" w:sz="4" w:space="0" w:color="auto"/>
                  <w:right w:val="single" w:sz="4" w:space="0" w:color="auto"/>
                </w:tcBorders>
                <w:shd w:val="clear" w:color="auto" w:fill="7F7F7F" w:themeFill="text1" w:themeFillTint="80"/>
                <w:vAlign w:val="bottom"/>
                <w:hideMark/>
              </w:tcPr>
            </w:tcPrChange>
          </w:tcPr>
          <w:p w14:paraId="534946E7" w14:textId="77777777" w:rsidR="00C13F70" w:rsidRDefault="00C13F70">
            <w:pPr>
              <w:spacing w:line="276" w:lineRule="auto"/>
              <w:jc w:val="center"/>
              <w:rPr>
                <w:rFonts w:cstheme="minorHAnsi"/>
                <w:b/>
                <w:color w:val="FFFFFF" w:themeColor="background1"/>
              </w:rPr>
            </w:pPr>
            <w:r>
              <w:rPr>
                <w:rFonts w:cstheme="minorHAnsi"/>
                <w:b/>
                <w:color w:val="FFFFFF" w:themeColor="background1"/>
              </w:rPr>
              <w:t>Peak CF</w:t>
            </w:r>
          </w:p>
        </w:tc>
      </w:tr>
      <w:tr w:rsidR="00C13F70" w14:paraId="6877D63B" w14:textId="77777777" w:rsidTr="00C04E8D">
        <w:trPr>
          <w:trHeight w:val="395"/>
          <w:jc w:val="center"/>
        </w:trPr>
        <w:tc>
          <w:tcPr>
            <w:tcW w:w="5945" w:type="dxa"/>
            <w:tcBorders>
              <w:top w:val="nil"/>
              <w:left w:val="single" w:sz="4" w:space="0" w:color="auto"/>
              <w:bottom w:val="single" w:sz="4" w:space="0" w:color="auto"/>
              <w:right w:val="single" w:sz="4" w:space="0" w:color="auto"/>
            </w:tcBorders>
            <w:vAlign w:val="center"/>
            <w:hideMark/>
          </w:tcPr>
          <w:p w14:paraId="41B4CDB4" w14:textId="77777777" w:rsidR="00C13F70" w:rsidRDefault="00C13F70" w:rsidP="00C04E8D">
            <w:r>
              <w:t>Three-way</w:t>
            </w:r>
          </w:p>
        </w:tc>
        <w:tc>
          <w:tcPr>
            <w:tcW w:w="1350" w:type="dxa"/>
            <w:tcBorders>
              <w:top w:val="nil"/>
              <w:left w:val="nil"/>
              <w:bottom w:val="single" w:sz="4" w:space="0" w:color="auto"/>
              <w:right w:val="single" w:sz="4" w:space="0" w:color="auto"/>
            </w:tcBorders>
            <w:noWrap/>
            <w:vAlign w:val="bottom"/>
            <w:hideMark/>
          </w:tcPr>
          <w:p w14:paraId="504454D9" w14:textId="77777777" w:rsidR="00C13F70" w:rsidRDefault="00C13F70" w:rsidP="00C04E8D">
            <w:pPr>
              <w:jc w:val="center"/>
              <w:rPr>
                <w:szCs w:val="16"/>
              </w:rPr>
            </w:pPr>
            <w:r>
              <w:t>0.078</w:t>
            </w:r>
            <w:r w:rsidRPr="000C2BD8">
              <w:rPr>
                <w:rStyle w:val="FootnoteReference"/>
              </w:rPr>
              <w:footnoteReference w:id="666"/>
            </w:r>
          </w:p>
        </w:tc>
      </w:tr>
      <w:tr w:rsidR="00C13F70" w14:paraId="49E3074D" w14:textId="77777777" w:rsidTr="00C04E8D">
        <w:trPr>
          <w:trHeight w:val="20"/>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14:paraId="586287A0" w14:textId="77777777" w:rsidR="00C13F70" w:rsidRDefault="00C13F70" w:rsidP="00C04E8D">
            <w:pPr>
              <w:rPr>
                <w:szCs w:val="16"/>
              </w:rPr>
            </w:pPr>
            <w:r>
              <w:t>Dimmable</w:t>
            </w:r>
          </w:p>
        </w:tc>
        <w:tc>
          <w:tcPr>
            <w:tcW w:w="1350" w:type="dxa"/>
            <w:tcBorders>
              <w:top w:val="single" w:sz="4" w:space="0" w:color="auto"/>
              <w:left w:val="nil"/>
              <w:bottom w:val="single" w:sz="4" w:space="0" w:color="auto"/>
              <w:right w:val="single" w:sz="4" w:space="0" w:color="auto"/>
            </w:tcBorders>
            <w:noWrap/>
            <w:vAlign w:val="bottom"/>
            <w:hideMark/>
          </w:tcPr>
          <w:p w14:paraId="56F9D812" w14:textId="77777777" w:rsidR="00C13F70" w:rsidRDefault="00C13F70" w:rsidP="00C04E8D">
            <w:pPr>
              <w:jc w:val="center"/>
              <w:rPr>
                <w:szCs w:val="16"/>
              </w:rPr>
            </w:pPr>
            <w:r>
              <w:t>0.078</w:t>
            </w:r>
            <w:r w:rsidRPr="000C2BD8">
              <w:rPr>
                <w:rStyle w:val="FootnoteReference"/>
              </w:rPr>
              <w:footnoteReference w:id="667"/>
            </w:r>
          </w:p>
        </w:tc>
      </w:tr>
      <w:tr w:rsidR="00C13F70" w14:paraId="4B9B5167" w14:textId="77777777" w:rsidTr="00C04E8D">
        <w:trPr>
          <w:trHeight w:val="20"/>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14:paraId="259BE9DE" w14:textId="77777777" w:rsidR="00C13F70" w:rsidRDefault="00C13F70" w:rsidP="00C04E8D">
            <w:pPr>
              <w:rPr>
                <w:szCs w:val="16"/>
              </w:rPr>
            </w:pPr>
            <w:r>
              <w:t>Interior reflector (incl. dimmable)</w:t>
            </w:r>
          </w:p>
        </w:tc>
        <w:tc>
          <w:tcPr>
            <w:tcW w:w="1350" w:type="dxa"/>
            <w:tcBorders>
              <w:top w:val="nil"/>
              <w:left w:val="nil"/>
              <w:bottom w:val="single" w:sz="4" w:space="0" w:color="auto"/>
              <w:right w:val="single" w:sz="4" w:space="0" w:color="auto"/>
            </w:tcBorders>
            <w:noWrap/>
            <w:vAlign w:val="bottom"/>
            <w:hideMark/>
          </w:tcPr>
          <w:p w14:paraId="6967BBC5" w14:textId="77777777" w:rsidR="00C13F70" w:rsidRDefault="00C13F70" w:rsidP="00C04E8D">
            <w:pPr>
              <w:jc w:val="center"/>
              <w:rPr>
                <w:szCs w:val="16"/>
              </w:rPr>
            </w:pPr>
            <w:r>
              <w:t>0.091</w:t>
            </w:r>
          </w:p>
        </w:tc>
      </w:tr>
      <w:tr w:rsidR="00C13F70" w14:paraId="291B8BBE"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208EB848" w14:textId="77777777" w:rsidR="00C13F70" w:rsidRDefault="00C13F70" w:rsidP="00C04E8D">
            <w:pPr>
              <w:rPr>
                <w:szCs w:val="16"/>
              </w:rPr>
            </w:pPr>
            <w:r>
              <w:t>Exterior reflector</w:t>
            </w:r>
          </w:p>
        </w:tc>
        <w:tc>
          <w:tcPr>
            <w:tcW w:w="1350" w:type="dxa"/>
            <w:tcBorders>
              <w:top w:val="nil"/>
              <w:left w:val="nil"/>
              <w:bottom w:val="single" w:sz="4" w:space="0" w:color="auto"/>
              <w:right w:val="single" w:sz="4" w:space="0" w:color="auto"/>
            </w:tcBorders>
            <w:noWrap/>
            <w:vAlign w:val="bottom"/>
            <w:hideMark/>
          </w:tcPr>
          <w:p w14:paraId="1E407029" w14:textId="77777777" w:rsidR="00C13F70" w:rsidRDefault="00C13F70" w:rsidP="00C04E8D">
            <w:pPr>
              <w:jc w:val="center"/>
              <w:rPr>
                <w:szCs w:val="16"/>
              </w:rPr>
            </w:pPr>
            <w:r>
              <w:t>0.273</w:t>
            </w:r>
          </w:p>
        </w:tc>
      </w:tr>
      <w:tr w:rsidR="00C13F70" w14:paraId="14F83695"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20CCD05E" w14:textId="77777777" w:rsidR="00C13F70" w:rsidRDefault="00C13F70" w:rsidP="00C04E8D">
            <w:pPr>
              <w:rPr>
                <w:szCs w:val="16"/>
              </w:rPr>
            </w:pPr>
            <w:r>
              <w:t>Candelabra base and candle medium and intermediate base</w:t>
            </w:r>
          </w:p>
        </w:tc>
        <w:tc>
          <w:tcPr>
            <w:tcW w:w="1350" w:type="dxa"/>
            <w:tcBorders>
              <w:top w:val="nil"/>
              <w:left w:val="nil"/>
              <w:bottom w:val="single" w:sz="4" w:space="0" w:color="auto"/>
              <w:right w:val="single" w:sz="4" w:space="0" w:color="auto"/>
            </w:tcBorders>
            <w:noWrap/>
            <w:vAlign w:val="bottom"/>
            <w:hideMark/>
          </w:tcPr>
          <w:p w14:paraId="6C625F8B" w14:textId="77777777" w:rsidR="00C13F70" w:rsidRDefault="00C13F70" w:rsidP="00C04E8D">
            <w:pPr>
              <w:jc w:val="center"/>
              <w:rPr>
                <w:szCs w:val="16"/>
              </w:rPr>
            </w:pPr>
            <w:r>
              <w:t>0.121</w:t>
            </w:r>
          </w:p>
        </w:tc>
      </w:tr>
      <w:tr w:rsidR="00C13F70" w14:paraId="2C97BA5E"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1152B8F0" w14:textId="77777777" w:rsidR="00C13F70" w:rsidRDefault="00C13F70" w:rsidP="00C04E8D">
            <w:pPr>
              <w:rPr>
                <w:szCs w:val="16"/>
              </w:rPr>
            </w:pPr>
            <w:r>
              <w:t>Bug light</w:t>
            </w:r>
          </w:p>
        </w:tc>
        <w:tc>
          <w:tcPr>
            <w:tcW w:w="1350" w:type="dxa"/>
            <w:tcBorders>
              <w:top w:val="nil"/>
              <w:left w:val="nil"/>
              <w:bottom w:val="single" w:sz="4" w:space="0" w:color="auto"/>
              <w:right w:val="single" w:sz="4" w:space="0" w:color="auto"/>
            </w:tcBorders>
            <w:noWrap/>
            <w:vAlign w:val="bottom"/>
            <w:hideMark/>
          </w:tcPr>
          <w:p w14:paraId="2D8D9B9E" w14:textId="77777777" w:rsidR="00C13F70" w:rsidRDefault="00C13F70" w:rsidP="00C04E8D">
            <w:pPr>
              <w:jc w:val="center"/>
              <w:rPr>
                <w:szCs w:val="16"/>
              </w:rPr>
            </w:pPr>
            <w:r>
              <w:t>0.273</w:t>
            </w:r>
          </w:p>
        </w:tc>
      </w:tr>
      <w:tr w:rsidR="00C13F70" w14:paraId="79E6875C"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53D563F1" w14:textId="77777777" w:rsidR="00C13F70" w:rsidRDefault="00C13F70" w:rsidP="00C04E8D">
            <w:pPr>
              <w:rPr>
                <w:szCs w:val="16"/>
              </w:rPr>
            </w:pPr>
            <w:r>
              <w:t>Post light (&gt;100W)</w:t>
            </w:r>
          </w:p>
        </w:tc>
        <w:tc>
          <w:tcPr>
            <w:tcW w:w="1350" w:type="dxa"/>
            <w:tcBorders>
              <w:top w:val="nil"/>
              <w:left w:val="nil"/>
              <w:bottom w:val="single" w:sz="4" w:space="0" w:color="auto"/>
              <w:right w:val="single" w:sz="4" w:space="0" w:color="auto"/>
            </w:tcBorders>
            <w:noWrap/>
            <w:vAlign w:val="bottom"/>
            <w:hideMark/>
          </w:tcPr>
          <w:p w14:paraId="3C67EC71" w14:textId="77777777" w:rsidR="00C13F70" w:rsidRDefault="00C13F70" w:rsidP="00C04E8D">
            <w:pPr>
              <w:jc w:val="center"/>
              <w:rPr>
                <w:szCs w:val="16"/>
              </w:rPr>
            </w:pPr>
            <w:r>
              <w:t>0.273</w:t>
            </w:r>
          </w:p>
        </w:tc>
      </w:tr>
      <w:tr w:rsidR="00C13F70" w14:paraId="74452A9D"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1BE3CC3C" w14:textId="77777777" w:rsidR="00C13F70" w:rsidRDefault="00C13F70" w:rsidP="00C04E8D">
            <w:pPr>
              <w:rPr>
                <w:szCs w:val="16"/>
              </w:rPr>
            </w:pPr>
            <w:r>
              <w:t>Daylight</w:t>
            </w:r>
          </w:p>
        </w:tc>
        <w:tc>
          <w:tcPr>
            <w:tcW w:w="1350" w:type="dxa"/>
            <w:tcBorders>
              <w:top w:val="nil"/>
              <w:left w:val="nil"/>
              <w:bottom w:val="single" w:sz="4" w:space="0" w:color="auto"/>
              <w:right w:val="single" w:sz="4" w:space="0" w:color="auto"/>
            </w:tcBorders>
            <w:noWrap/>
            <w:vAlign w:val="bottom"/>
            <w:hideMark/>
          </w:tcPr>
          <w:p w14:paraId="0D1EDE5C" w14:textId="77777777" w:rsidR="00C13F70" w:rsidRDefault="00C13F70" w:rsidP="00C04E8D">
            <w:pPr>
              <w:jc w:val="center"/>
              <w:rPr>
                <w:szCs w:val="16"/>
              </w:rPr>
            </w:pPr>
            <w:r>
              <w:t>0.081</w:t>
            </w:r>
          </w:p>
        </w:tc>
      </w:tr>
      <w:tr w:rsidR="00C13F70" w14:paraId="7E13BED8"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1C80B5E9" w14:textId="77777777" w:rsidR="00C13F70" w:rsidRDefault="00C13F70" w:rsidP="00C04E8D">
            <w:pPr>
              <w:rPr>
                <w:szCs w:val="16"/>
              </w:rPr>
            </w:pPr>
            <w:r>
              <w:t>Plant light</w:t>
            </w:r>
          </w:p>
        </w:tc>
        <w:tc>
          <w:tcPr>
            <w:tcW w:w="1350" w:type="dxa"/>
            <w:tcBorders>
              <w:top w:val="nil"/>
              <w:left w:val="nil"/>
              <w:bottom w:val="single" w:sz="4" w:space="0" w:color="auto"/>
              <w:right w:val="single" w:sz="4" w:space="0" w:color="auto"/>
            </w:tcBorders>
            <w:noWrap/>
            <w:vAlign w:val="bottom"/>
            <w:hideMark/>
          </w:tcPr>
          <w:p w14:paraId="10CF5C47" w14:textId="77777777" w:rsidR="00C13F70" w:rsidRDefault="00C13F70" w:rsidP="00C04E8D">
            <w:pPr>
              <w:jc w:val="center"/>
              <w:rPr>
                <w:szCs w:val="16"/>
              </w:rPr>
            </w:pPr>
            <w:r>
              <w:t>0.081</w:t>
            </w:r>
          </w:p>
        </w:tc>
      </w:tr>
      <w:tr w:rsidR="00C13F70" w14:paraId="286957DB"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568D675E" w14:textId="77777777" w:rsidR="00C13F70" w:rsidRDefault="00C13F70" w:rsidP="00C04E8D">
            <w:pPr>
              <w:rPr>
                <w:szCs w:val="16"/>
              </w:rPr>
            </w:pPr>
            <w:r>
              <w:t>Globe</w:t>
            </w:r>
          </w:p>
        </w:tc>
        <w:tc>
          <w:tcPr>
            <w:tcW w:w="1350" w:type="dxa"/>
            <w:tcBorders>
              <w:top w:val="nil"/>
              <w:left w:val="nil"/>
              <w:bottom w:val="single" w:sz="4" w:space="0" w:color="auto"/>
              <w:right w:val="single" w:sz="4" w:space="0" w:color="auto"/>
            </w:tcBorders>
            <w:noWrap/>
            <w:vAlign w:val="bottom"/>
            <w:hideMark/>
          </w:tcPr>
          <w:p w14:paraId="09C36794" w14:textId="77777777" w:rsidR="00C13F70" w:rsidRDefault="00C13F70" w:rsidP="00C04E8D">
            <w:pPr>
              <w:jc w:val="center"/>
              <w:rPr>
                <w:szCs w:val="16"/>
              </w:rPr>
            </w:pPr>
            <w:r>
              <w:t>0.075</w:t>
            </w:r>
          </w:p>
        </w:tc>
      </w:tr>
      <w:tr w:rsidR="00C13F70" w14:paraId="221AB83E"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6C5C4426" w14:textId="77777777" w:rsidR="00C13F70" w:rsidRDefault="00C13F70" w:rsidP="00C04E8D">
            <w:pPr>
              <w:rPr>
                <w:szCs w:val="16"/>
              </w:rPr>
            </w:pPr>
            <w:r>
              <w:t>Vibration or shatterproof</w:t>
            </w:r>
          </w:p>
        </w:tc>
        <w:tc>
          <w:tcPr>
            <w:tcW w:w="1350" w:type="dxa"/>
            <w:tcBorders>
              <w:top w:val="nil"/>
              <w:left w:val="nil"/>
              <w:bottom w:val="single" w:sz="4" w:space="0" w:color="auto"/>
              <w:right w:val="single" w:sz="4" w:space="0" w:color="auto"/>
            </w:tcBorders>
            <w:noWrap/>
            <w:vAlign w:val="bottom"/>
            <w:hideMark/>
          </w:tcPr>
          <w:p w14:paraId="2AAF4C9C" w14:textId="77777777" w:rsidR="00C13F70" w:rsidRDefault="00C13F70" w:rsidP="00C04E8D">
            <w:pPr>
              <w:jc w:val="center"/>
              <w:rPr>
                <w:szCs w:val="16"/>
              </w:rPr>
            </w:pPr>
            <w:r>
              <w:t>0.081</w:t>
            </w:r>
          </w:p>
        </w:tc>
      </w:tr>
      <w:tr w:rsidR="00C13F70" w14:paraId="35D43251"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761AE582" w14:textId="77777777" w:rsidR="00C13F70" w:rsidRDefault="00C13F70" w:rsidP="00C04E8D">
            <w:pPr>
              <w:rPr>
                <w:szCs w:val="16"/>
              </w:rPr>
            </w:pPr>
            <w:r>
              <w:t>Standard spirals &gt;= 2601 lumens, Residential, Multi-family in unit</w:t>
            </w:r>
          </w:p>
        </w:tc>
        <w:tc>
          <w:tcPr>
            <w:tcW w:w="1350" w:type="dxa"/>
            <w:tcBorders>
              <w:top w:val="nil"/>
              <w:left w:val="nil"/>
              <w:bottom w:val="single" w:sz="4" w:space="0" w:color="auto"/>
              <w:right w:val="single" w:sz="4" w:space="0" w:color="auto"/>
            </w:tcBorders>
            <w:noWrap/>
            <w:vAlign w:val="bottom"/>
            <w:hideMark/>
          </w:tcPr>
          <w:p w14:paraId="00E394E8" w14:textId="77777777" w:rsidR="00C13F70" w:rsidRDefault="00C13F70" w:rsidP="00C04E8D">
            <w:pPr>
              <w:jc w:val="center"/>
              <w:rPr>
                <w:szCs w:val="16"/>
              </w:rPr>
            </w:pPr>
            <w:r>
              <w:t>0.071</w:t>
            </w:r>
          </w:p>
        </w:tc>
      </w:tr>
      <w:tr w:rsidR="00C13F70" w14:paraId="6D10490D"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tcPr>
          <w:p w14:paraId="289B2372" w14:textId="77777777" w:rsidR="00C13F70" w:rsidRDefault="00C13F70" w:rsidP="00C04E8D">
            <w:pPr>
              <w:rPr>
                <w:szCs w:val="16"/>
              </w:rPr>
            </w:pPr>
            <w:r w:rsidRPr="006E6456">
              <w:t>Standard spirals &gt;= 2601 lumens</w:t>
            </w:r>
            <w:r>
              <w:t>, unknown</w:t>
            </w:r>
          </w:p>
        </w:tc>
        <w:tc>
          <w:tcPr>
            <w:tcW w:w="1350" w:type="dxa"/>
            <w:tcBorders>
              <w:top w:val="nil"/>
              <w:left w:val="nil"/>
              <w:bottom w:val="single" w:sz="4" w:space="0" w:color="auto"/>
              <w:right w:val="single" w:sz="4" w:space="0" w:color="auto"/>
            </w:tcBorders>
            <w:noWrap/>
            <w:vAlign w:val="bottom"/>
          </w:tcPr>
          <w:p w14:paraId="62AB9F6F" w14:textId="77777777" w:rsidR="00C13F70" w:rsidRDefault="00C13F70" w:rsidP="00C04E8D">
            <w:pPr>
              <w:jc w:val="center"/>
              <w:rPr>
                <w:szCs w:val="16"/>
              </w:rPr>
            </w:pPr>
            <w:r>
              <w:t>0.081</w:t>
            </w:r>
          </w:p>
        </w:tc>
      </w:tr>
      <w:tr w:rsidR="00C13F70" w14:paraId="63D461ED"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tcPr>
          <w:p w14:paraId="24CF6EDC" w14:textId="77777777" w:rsidR="00C13F70" w:rsidRDefault="00C13F70" w:rsidP="00C04E8D">
            <w:pPr>
              <w:rPr>
                <w:szCs w:val="16"/>
              </w:rPr>
            </w:pPr>
            <w:r w:rsidRPr="006E6456">
              <w:t>Standard spirals &gt;= 2601 lumens</w:t>
            </w:r>
            <w:r>
              <w:t>, exterior</w:t>
            </w:r>
          </w:p>
        </w:tc>
        <w:tc>
          <w:tcPr>
            <w:tcW w:w="1350" w:type="dxa"/>
            <w:tcBorders>
              <w:top w:val="nil"/>
              <w:left w:val="nil"/>
              <w:bottom w:val="single" w:sz="4" w:space="0" w:color="auto"/>
              <w:right w:val="single" w:sz="4" w:space="0" w:color="auto"/>
            </w:tcBorders>
            <w:noWrap/>
            <w:vAlign w:val="bottom"/>
          </w:tcPr>
          <w:p w14:paraId="44DCC091" w14:textId="77777777" w:rsidR="00C13F70" w:rsidRDefault="00C13F70" w:rsidP="00C04E8D">
            <w:pPr>
              <w:jc w:val="center"/>
              <w:rPr>
                <w:szCs w:val="16"/>
              </w:rPr>
            </w:pPr>
            <w:r>
              <w:t>0.273</w:t>
            </w:r>
          </w:p>
        </w:tc>
      </w:tr>
      <w:tr w:rsidR="00C13F70" w14:paraId="52821679"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65BDA679" w14:textId="77777777" w:rsidR="00C13F70" w:rsidRDefault="00C13F70" w:rsidP="00C04E8D">
            <w:pPr>
              <w:rPr>
                <w:szCs w:val="16"/>
              </w:rPr>
            </w:pPr>
            <w:r>
              <w:t>Specialty - Generic</w:t>
            </w:r>
          </w:p>
        </w:tc>
        <w:tc>
          <w:tcPr>
            <w:tcW w:w="1350" w:type="dxa"/>
            <w:tcBorders>
              <w:top w:val="nil"/>
              <w:left w:val="nil"/>
              <w:bottom w:val="single" w:sz="4" w:space="0" w:color="auto"/>
              <w:right w:val="single" w:sz="4" w:space="0" w:color="auto"/>
            </w:tcBorders>
            <w:noWrap/>
            <w:vAlign w:val="bottom"/>
            <w:hideMark/>
          </w:tcPr>
          <w:p w14:paraId="37A866F2" w14:textId="77777777" w:rsidR="00C13F70" w:rsidRDefault="00C13F70" w:rsidP="00C04E8D">
            <w:pPr>
              <w:jc w:val="center"/>
              <w:rPr>
                <w:szCs w:val="16"/>
              </w:rPr>
            </w:pPr>
            <w:r>
              <w:t>0.081</w:t>
            </w:r>
          </w:p>
        </w:tc>
      </w:tr>
    </w:tbl>
    <w:p w14:paraId="63A50183" w14:textId="77777777" w:rsidR="00C13F70" w:rsidRDefault="00C13F70" w:rsidP="00C13F70"/>
    <w:p w14:paraId="4C37EB76" w14:textId="77777777" w:rsidR="00C13F70" w:rsidRDefault="00C13F70" w:rsidP="00C13F70">
      <w:pPr>
        <w:widowControl/>
        <w:spacing w:after="200" w:line="276" w:lineRule="auto"/>
        <w:jc w:val="left"/>
      </w:pPr>
      <w:r>
        <w:br w:type="page"/>
      </w:r>
    </w:p>
    <w:p w14:paraId="1850E4C9" w14:textId="77777777" w:rsidR="00C13F70" w:rsidRDefault="00C13F70" w:rsidP="00C13F70">
      <w:pPr>
        <w:pStyle w:val="AlgorithmHeading"/>
      </w:pPr>
      <w:r>
        <w:lastRenderedPageBreak/>
        <w:t>Algorithm</w:t>
      </w:r>
    </w:p>
    <w:p w14:paraId="7265C177" w14:textId="77777777" w:rsidR="00C13F70" w:rsidRDefault="00C13F70" w:rsidP="00C13F70">
      <w:pPr>
        <w:pStyle w:val="Heading6"/>
      </w:pPr>
      <w:r>
        <w:t xml:space="preserve">Calculation of Savings </w:t>
      </w:r>
    </w:p>
    <w:p w14:paraId="44BBF940" w14:textId="77777777" w:rsidR="00C13F70" w:rsidRDefault="00C13F70" w:rsidP="00C13F70">
      <w:pPr>
        <w:pStyle w:val="Heading6"/>
      </w:pPr>
      <w:r>
        <w:t>Electric Energy Savings</w:t>
      </w:r>
    </w:p>
    <w:p w14:paraId="7A55F260" w14:textId="77777777" w:rsidR="00C13F70" w:rsidRDefault="00C13F70" w:rsidP="00C13F70">
      <w:pPr>
        <w:ind w:left="720" w:firstLine="720"/>
        <w:rPr>
          <w:rFonts w:cstheme="minorHAnsi"/>
          <w:noProof/>
        </w:rPr>
      </w:pPr>
      <w:r>
        <w:rPr>
          <w:rFonts w:cstheme="minorHAnsi"/>
          <w:noProof/>
        </w:rPr>
        <w:t>∆kWh</w:t>
      </w:r>
      <w:r>
        <w:rPr>
          <w:rFonts w:cstheme="minorHAnsi"/>
          <w:noProof/>
        </w:rPr>
        <w:tab/>
        <w:t>= ((WattsBase - WattsEE) / 1000) * ISR * (1-Leakage) * Hours * WHFe</w:t>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p>
    <w:p w14:paraId="4E403CD1" w14:textId="77777777" w:rsidR="00C13F70" w:rsidRDefault="00C13F70" w:rsidP="00C13F70">
      <w:pPr>
        <w:ind w:left="720" w:hanging="720"/>
        <w:rPr>
          <w:rFonts w:cstheme="minorHAnsi"/>
          <w:noProof/>
        </w:rPr>
      </w:pPr>
      <w:r>
        <w:rPr>
          <w:rFonts w:cstheme="minorHAnsi"/>
          <w:noProof/>
        </w:rPr>
        <w:t>Where:</w:t>
      </w:r>
    </w:p>
    <w:p w14:paraId="116A0627" w14:textId="77777777" w:rsidR="00C13F70" w:rsidRDefault="00C13F70" w:rsidP="00C13F70">
      <w:pPr>
        <w:ind w:left="2160" w:hanging="1440"/>
        <w:rPr>
          <w:rFonts w:cstheme="minorHAnsi"/>
          <w:noProof/>
        </w:rPr>
      </w:pPr>
      <w:r>
        <w:rPr>
          <w:rFonts w:cstheme="minorHAnsi"/>
          <w:noProof/>
        </w:rPr>
        <w:t>WattsBase</w:t>
      </w:r>
      <w:r>
        <w:rPr>
          <w:rFonts w:cstheme="minorHAnsi"/>
          <w:noProof/>
        </w:rPr>
        <w:tab/>
        <w:t>= Actual wattage equivalent of incandescent specialty bulb, use the tables below to obtain the incandescent bulb equivalent wattage</w:t>
      </w:r>
      <w:r>
        <w:rPr>
          <w:rStyle w:val="FootnoteReference"/>
          <w:rFonts w:eastAsiaTheme="majorEastAsia"/>
        </w:rPr>
        <w:footnoteReference w:id="668"/>
      </w:r>
      <w:r>
        <w:rPr>
          <w:rFonts w:cstheme="minorHAnsi"/>
          <w:noProof/>
        </w:rPr>
        <w:t>; use 60W if unknown</w:t>
      </w:r>
      <w:r>
        <w:rPr>
          <w:rStyle w:val="FootnoteReference"/>
          <w:rFonts w:eastAsiaTheme="majorEastAsia"/>
        </w:rPr>
        <w:footnoteReference w:id="669"/>
      </w:r>
      <w:r>
        <w:rPr>
          <w:rFonts w:cstheme="minorHAnsi"/>
          <w:noProof/>
        </w:rPr>
        <w:t xml:space="preserve"> </w:t>
      </w:r>
    </w:p>
    <w:p w14:paraId="2B7AD30C" w14:textId="77777777" w:rsidR="00C13F70" w:rsidRDefault="00C13F70" w:rsidP="00C13F70">
      <w:pPr>
        <w:ind w:left="720" w:firstLine="720"/>
        <w:rPr>
          <w:rFonts w:cstheme="minorHAnsi"/>
          <w:noProof/>
        </w:rPr>
      </w:pPr>
      <w:r>
        <w:rPr>
          <w:rFonts w:cstheme="minorHAnsi"/>
          <w:noProof/>
        </w:rPr>
        <w:t>EISA exempt bulb types: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Change w:id="7043" w:author="Stephanie Baer" w:date="2016-01-21T14:07: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PrChange>
      </w:tblPr>
      <w:tblGrid>
        <w:gridCol w:w="3367"/>
        <w:gridCol w:w="1563"/>
        <w:gridCol w:w="1418"/>
        <w:gridCol w:w="1337"/>
        <w:tblGridChange w:id="7044">
          <w:tblGrid>
            <w:gridCol w:w="3367"/>
            <w:gridCol w:w="1563"/>
            <w:gridCol w:w="1418"/>
            <w:gridCol w:w="1337"/>
          </w:tblGrid>
        </w:tblGridChange>
      </w:tblGrid>
      <w:tr w:rsidR="00C13F70" w14:paraId="30DF980B" w14:textId="77777777" w:rsidTr="00FF11A2">
        <w:trPr>
          <w:trHeight w:val="506"/>
          <w:tblHeader/>
          <w:jc w:val="center"/>
          <w:trPrChange w:id="7045" w:author="Stephanie Baer" w:date="2016-01-21T14:07:00Z">
            <w:trPr>
              <w:trHeight w:val="506"/>
              <w:tblHeader/>
              <w:jc w:val="center"/>
            </w:trPr>
          </w:trPrChange>
        </w:trPr>
        <w:tc>
          <w:tcPr>
            <w:tcW w:w="3367" w:type="dxa"/>
            <w:shd w:val="solid" w:color="808080" w:fill="auto"/>
            <w:vAlign w:val="center"/>
            <w:hideMark/>
            <w:tcPrChange w:id="7046" w:author="Stephanie Baer" w:date="2016-01-21T14:07:00Z">
              <w:tcPr>
                <w:tcW w:w="3367" w:type="dxa"/>
                <w:shd w:val="solid" w:color="808080" w:fill="auto"/>
                <w:hideMark/>
              </w:tcPr>
            </w:tcPrChange>
          </w:tcPr>
          <w:p w14:paraId="21FF34C6" w14:textId="77777777" w:rsidR="00C13F70" w:rsidRDefault="00C13F70">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Bulb Type</w:t>
            </w:r>
          </w:p>
        </w:tc>
        <w:tc>
          <w:tcPr>
            <w:tcW w:w="1563" w:type="dxa"/>
            <w:shd w:val="solid" w:color="808080" w:fill="auto"/>
            <w:vAlign w:val="center"/>
            <w:hideMark/>
            <w:tcPrChange w:id="7047" w:author="Stephanie Baer" w:date="2016-01-21T14:07:00Z">
              <w:tcPr>
                <w:tcW w:w="1563" w:type="dxa"/>
                <w:shd w:val="solid" w:color="808080" w:fill="auto"/>
                <w:vAlign w:val="center"/>
                <w:hideMark/>
              </w:tcPr>
            </w:tcPrChange>
          </w:tcPr>
          <w:p w14:paraId="5698595C" w14:textId="77777777" w:rsidR="00C13F70" w:rsidRDefault="00C13F70">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Lower Lumen Range</w:t>
            </w:r>
          </w:p>
        </w:tc>
        <w:tc>
          <w:tcPr>
            <w:tcW w:w="1418" w:type="dxa"/>
            <w:shd w:val="solid" w:color="808080" w:fill="auto"/>
            <w:vAlign w:val="center"/>
            <w:hideMark/>
            <w:tcPrChange w:id="7048" w:author="Stephanie Baer" w:date="2016-01-21T14:07:00Z">
              <w:tcPr>
                <w:tcW w:w="1418" w:type="dxa"/>
                <w:shd w:val="solid" w:color="808080" w:fill="auto"/>
                <w:hideMark/>
              </w:tcPr>
            </w:tcPrChange>
          </w:tcPr>
          <w:p w14:paraId="2DA8F890" w14:textId="77777777" w:rsidR="00C13F70" w:rsidRDefault="00C13F70">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Upper Lumen Range</w:t>
            </w:r>
          </w:p>
        </w:tc>
        <w:tc>
          <w:tcPr>
            <w:tcW w:w="1337" w:type="dxa"/>
            <w:shd w:val="solid" w:color="808080" w:fill="auto"/>
            <w:vAlign w:val="center"/>
            <w:hideMark/>
            <w:tcPrChange w:id="7049" w:author="Stephanie Baer" w:date="2016-01-21T14:07:00Z">
              <w:tcPr>
                <w:tcW w:w="1337" w:type="dxa"/>
                <w:shd w:val="solid" w:color="808080" w:fill="auto"/>
                <w:hideMark/>
              </w:tcPr>
            </w:tcPrChange>
          </w:tcPr>
          <w:p w14:paraId="4654737F" w14:textId="77777777" w:rsidR="00C13F70" w:rsidRDefault="00C13F70">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WattsBase</w:t>
            </w:r>
          </w:p>
        </w:tc>
      </w:tr>
      <w:tr w:rsidR="00C13F70" w14:paraId="462DAB56" w14:textId="77777777" w:rsidTr="00FF11A2">
        <w:tblPrEx>
          <w:tblCellMar>
            <w:left w:w="108" w:type="dxa"/>
            <w:right w:w="108" w:type="dxa"/>
          </w:tblCellMar>
          <w:tblPrExChange w:id="7050" w:author="Stephanie Baer" w:date="2016-01-21T14:07:00Z">
            <w:tblPrEx>
              <w:tblCellMar>
                <w:left w:w="108" w:type="dxa"/>
                <w:right w:w="108" w:type="dxa"/>
              </w:tblCellMar>
            </w:tblPrEx>
          </w:tblPrExChange>
        </w:tblPrEx>
        <w:trPr>
          <w:trHeight w:val="290"/>
          <w:jc w:val="center"/>
          <w:trPrChange w:id="7051" w:author="Stephanie Baer" w:date="2016-01-21T14:07:00Z">
            <w:trPr>
              <w:trHeight w:val="290"/>
              <w:jc w:val="center"/>
            </w:trPr>
          </w:trPrChange>
        </w:trPr>
        <w:tc>
          <w:tcPr>
            <w:tcW w:w="3367" w:type="dxa"/>
            <w:vMerge w:val="restart"/>
            <w:vAlign w:val="center"/>
            <w:hideMark/>
            <w:tcPrChange w:id="7052" w:author="Stephanie Baer" w:date="2016-01-21T14:07:00Z">
              <w:tcPr>
                <w:tcW w:w="3367" w:type="dxa"/>
                <w:vMerge w:val="restart"/>
                <w:hideMark/>
              </w:tcPr>
            </w:tcPrChange>
          </w:tcPr>
          <w:p w14:paraId="0CD8ADB9" w14:textId="77777777" w:rsidR="00C13F70" w:rsidRDefault="00C13F70">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Standard Spirals &gt;=2601</w:t>
            </w:r>
          </w:p>
        </w:tc>
        <w:tc>
          <w:tcPr>
            <w:tcW w:w="1563" w:type="dxa"/>
            <w:vAlign w:val="center"/>
            <w:hideMark/>
            <w:tcPrChange w:id="7053" w:author="Stephanie Baer" w:date="2016-01-21T14:07:00Z">
              <w:tcPr>
                <w:tcW w:w="1563" w:type="dxa"/>
                <w:hideMark/>
              </w:tcPr>
            </w:tcPrChange>
          </w:tcPr>
          <w:p w14:paraId="6F8D4FDF"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2601</w:t>
            </w:r>
          </w:p>
        </w:tc>
        <w:tc>
          <w:tcPr>
            <w:tcW w:w="1418" w:type="dxa"/>
            <w:vAlign w:val="center"/>
            <w:hideMark/>
            <w:tcPrChange w:id="7054" w:author="Stephanie Baer" w:date="2016-01-21T14:07:00Z">
              <w:tcPr>
                <w:tcW w:w="1418" w:type="dxa"/>
                <w:hideMark/>
              </w:tcPr>
            </w:tcPrChange>
          </w:tcPr>
          <w:p w14:paraId="1B3E0AA9"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2999</w:t>
            </w:r>
          </w:p>
        </w:tc>
        <w:tc>
          <w:tcPr>
            <w:tcW w:w="1337" w:type="dxa"/>
            <w:vAlign w:val="center"/>
            <w:hideMark/>
            <w:tcPrChange w:id="7055" w:author="Stephanie Baer" w:date="2016-01-21T14:07:00Z">
              <w:tcPr>
                <w:tcW w:w="1337" w:type="dxa"/>
                <w:hideMark/>
              </w:tcPr>
            </w:tcPrChange>
          </w:tcPr>
          <w:p w14:paraId="362BB78F"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150</w:t>
            </w:r>
          </w:p>
        </w:tc>
      </w:tr>
      <w:tr w:rsidR="00C13F70" w14:paraId="1B09D473" w14:textId="77777777" w:rsidTr="00FF11A2">
        <w:tblPrEx>
          <w:tblCellMar>
            <w:left w:w="108" w:type="dxa"/>
            <w:right w:w="108" w:type="dxa"/>
          </w:tblCellMar>
          <w:tblPrExChange w:id="7056" w:author="Stephanie Baer" w:date="2016-01-21T14:07:00Z">
            <w:tblPrEx>
              <w:tblCellMar>
                <w:left w:w="108" w:type="dxa"/>
                <w:right w:w="108" w:type="dxa"/>
              </w:tblCellMar>
            </w:tblPrEx>
          </w:tblPrExChange>
        </w:tblPrEx>
        <w:trPr>
          <w:trHeight w:val="290"/>
          <w:jc w:val="center"/>
          <w:trPrChange w:id="7057" w:author="Stephanie Baer" w:date="2016-01-21T14:07:00Z">
            <w:trPr>
              <w:trHeight w:val="290"/>
              <w:jc w:val="center"/>
            </w:trPr>
          </w:trPrChange>
        </w:trPr>
        <w:tc>
          <w:tcPr>
            <w:tcW w:w="3367" w:type="dxa"/>
            <w:vMerge/>
            <w:vAlign w:val="center"/>
            <w:hideMark/>
            <w:tcPrChange w:id="7058" w:author="Stephanie Baer" w:date="2016-01-21T14:07:00Z">
              <w:tcPr>
                <w:tcW w:w="3367" w:type="dxa"/>
                <w:vMerge/>
                <w:hideMark/>
              </w:tcPr>
            </w:tcPrChange>
          </w:tcPr>
          <w:p w14:paraId="6112D988" w14:textId="77777777" w:rsidR="00C13F70" w:rsidRDefault="00C13F70">
            <w:pPr>
              <w:widowControl/>
              <w:jc w:val="center"/>
              <w:rPr>
                <w:rFonts w:eastAsiaTheme="minorHAnsi" w:cs="Calibri"/>
                <w:b/>
                <w:bCs/>
                <w:color w:val="000000"/>
                <w:szCs w:val="20"/>
              </w:rPr>
              <w:pPrChange w:id="7059" w:author="Stephanie Baer" w:date="2016-01-21T14:07:00Z">
                <w:pPr>
                  <w:widowControl/>
                  <w:jc w:val="left"/>
                </w:pPr>
              </w:pPrChange>
            </w:pPr>
          </w:p>
        </w:tc>
        <w:tc>
          <w:tcPr>
            <w:tcW w:w="1563" w:type="dxa"/>
            <w:vAlign w:val="center"/>
            <w:hideMark/>
            <w:tcPrChange w:id="7060" w:author="Stephanie Baer" w:date="2016-01-21T14:07:00Z">
              <w:tcPr>
                <w:tcW w:w="1563" w:type="dxa"/>
                <w:hideMark/>
              </w:tcPr>
            </w:tcPrChange>
          </w:tcPr>
          <w:p w14:paraId="2B3027B3"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3000</w:t>
            </w:r>
          </w:p>
        </w:tc>
        <w:tc>
          <w:tcPr>
            <w:tcW w:w="1418" w:type="dxa"/>
            <w:vAlign w:val="center"/>
            <w:hideMark/>
            <w:tcPrChange w:id="7061" w:author="Stephanie Baer" w:date="2016-01-21T14:07:00Z">
              <w:tcPr>
                <w:tcW w:w="1418" w:type="dxa"/>
                <w:hideMark/>
              </w:tcPr>
            </w:tcPrChange>
          </w:tcPr>
          <w:p w14:paraId="716FCA14"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5279</w:t>
            </w:r>
          </w:p>
        </w:tc>
        <w:tc>
          <w:tcPr>
            <w:tcW w:w="1337" w:type="dxa"/>
            <w:vAlign w:val="center"/>
            <w:hideMark/>
            <w:tcPrChange w:id="7062" w:author="Stephanie Baer" w:date="2016-01-21T14:07:00Z">
              <w:tcPr>
                <w:tcW w:w="1337" w:type="dxa"/>
                <w:hideMark/>
              </w:tcPr>
            </w:tcPrChange>
          </w:tcPr>
          <w:p w14:paraId="68A8491D"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200</w:t>
            </w:r>
          </w:p>
        </w:tc>
      </w:tr>
      <w:tr w:rsidR="00C13F70" w14:paraId="4642A094" w14:textId="77777777" w:rsidTr="00FF11A2">
        <w:tblPrEx>
          <w:tblCellMar>
            <w:left w:w="108" w:type="dxa"/>
            <w:right w:w="108" w:type="dxa"/>
          </w:tblCellMar>
          <w:tblPrExChange w:id="7063" w:author="Stephanie Baer" w:date="2016-01-21T14:07:00Z">
            <w:tblPrEx>
              <w:tblCellMar>
                <w:left w:w="108" w:type="dxa"/>
                <w:right w:w="108" w:type="dxa"/>
              </w:tblCellMar>
            </w:tblPrEx>
          </w:tblPrExChange>
        </w:tblPrEx>
        <w:trPr>
          <w:trHeight w:val="290"/>
          <w:jc w:val="center"/>
          <w:trPrChange w:id="7064" w:author="Stephanie Baer" w:date="2016-01-21T14:07:00Z">
            <w:trPr>
              <w:trHeight w:val="290"/>
              <w:jc w:val="center"/>
            </w:trPr>
          </w:trPrChange>
        </w:trPr>
        <w:tc>
          <w:tcPr>
            <w:tcW w:w="3367" w:type="dxa"/>
            <w:vMerge/>
            <w:vAlign w:val="center"/>
            <w:hideMark/>
            <w:tcPrChange w:id="7065" w:author="Stephanie Baer" w:date="2016-01-21T14:07:00Z">
              <w:tcPr>
                <w:tcW w:w="3367" w:type="dxa"/>
                <w:vMerge/>
                <w:hideMark/>
              </w:tcPr>
            </w:tcPrChange>
          </w:tcPr>
          <w:p w14:paraId="6327FD5E" w14:textId="77777777" w:rsidR="00C13F70" w:rsidRDefault="00C13F70">
            <w:pPr>
              <w:widowControl/>
              <w:jc w:val="center"/>
              <w:rPr>
                <w:rFonts w:eastAsiaTheme="minorHAnsi" w:cs="Calibri"/>
                <w:b/>
                <w:bCs/>
                <w:color w:val="000000"/>
                <w:szCs w:val="20"/>
              </w:rPr>
              <w:pPrChange w:id="7066" w:author="Stephanie Baer" w:date="2016-01-21T14:07:00Z">
                <w:pPr>
                  <w:widowControl/>
                  <w:jc w:val="left"/>
                </w:pPr>
              </w:pPrChange>
            </w:pPr>
          </w:p>
        </w:tc>
        <w:tc>
          <w:tcPr>
            <w:tcW w:w="1563" w:type="dxa"/>
            <w:vAlign w:val="center"/>
            <w:hideMark/>
            <w:tcPrChange w:id="7067" w:author="Stephanie Baer" w:date="2016-01-21T14:07:00Z">
              <w:tcPr>
                <w:tcW w:w="1563" w:type="dxa"/>
                <w:hideMark/>
              </w:tcPr>
            </w:tcPrChange>
          </w:tcPr>
          <w:p w14:paraId="102FE4D4"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5280</w:t>
            </w:r>
          </w:p>
        </w:tc>
        <w:tc>
          <w:tcPr>
            <w:tcW w:w="1418" w:type="dxa"/>
            <w:vAlign w:val="center"/>
            <w:hideMark/>
            <w:tcPrChange w:id="7068" w:author="Stephanie Baer" w:date="2016-01-21T14:07:00Z">
              <w:tcPr>
                <w:tcW w:w="1418" w:type="dxa"/>
                <w:hideMark/>
              </w:tcPr>
            </w:tcPrChange>
          </w:tcPr>
          <w:p w14:paraId="186A5F27"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6209</w:t>
            </w:r>
          </w:p>
        </w:tc>
        <w:tc>
          <w:tcPr>
            <w:tcW w:w="1337" w:type="dxa"/>
            <w:vAlign w:val="center"/>
            <w:hideMark/>
            <w:tcPrChange w:id="7069" w:author="Stephanie Baer" w:date="2016-01-21T14:07:00Z">
              <w:tcPr>
                <w:tcW w:w="1337" w:type="dxa"/>
                <w:hideMark/>
              </w:tcPr>
            </w:tcPrChange>
          </w:tcPr>
          <w:p w14:paraId="43D10F3E"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300</w:t>
            </w:r>
          </w:p>
        </w:tc>
      </w:tr>
      <w:tr w:rsidR="00C13F70" w14:paraId="178287BF" w14:textId="77777777" w:rsidTr="00FF11A2">
        <w:tblPrEx>
          <w:tblCellMar>
            <w:left w:w="108" w:type="dxa"/>
            <w:right w:w="108" w:type="dxa"/>
          </w:tblCellMar>
          <w:tblPrExChange w:id="7070" w:author="Stephanie Baer" w:date="2016-01-21T14:07:00Z">
            <w:tblPrEx>
              <w:tblCellMar>
                <w:left w:w="108" w:type="dxa"/>
                <w:right w:w="108" w:type="dxa"/>
              </w:tblCellMar>
            </w:tblPrEx>
          </w:tblPrExChange>
        </w:tblPrEx>
        <w:trPr>
          <w:trHeight w:val="290"/>
          <w:jc w:val="center"/>
          <w:trPrChange w:id="7071" w:author="Stephanie Baer" w:date="2016-01-21T14:07:00Z">
            <w:trPr>
              <w:trHeight w:val="290"/>
              <w:jc w:val="center"/>
            </w:trPr>
          </w:trPrChange>
        </w:trPr>
        <w:tc>
          <w:tcPr>
            <w:tcW w:w="3367" w:type="dxa"/>
            <w:vMerge w:val="restart"/>
            <w:vAlign w:val="center"/>
            <w:hideMark/>
            <w:tcPrChange w:id="7072" w:author="Stephanie Baer" w:date="2016-01-21T14:07:00Z">
              <w:tcPr>
                <w:tcW w:w="3367" w:type="dxa"/>
                <w:vMerge w:val="restart"/>
                <w:hideMark/>
              </w:tcPr>
            </w:tcPrChange>
          </w:tcPr>
          <w:p w14:paraId="05172C8E" w14:textId="77777777" w:rsidR="00C13F70" w:rsidRDefault="00C13F70">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3-Way</w:t>
            </w:r>
          </w:p>
        </w:tc>
        <w:tc>
          <w:tcPr>
            <w:tcW w:w="1563" w:type="dxa"/>
            <w:vAlign w:val="center"/>
            <w:hideMark/>
            <w:tcPrChange w:id="7073" w:author="Stephanie Baer" w:date="2016-01-21T14:07:00Z">
              <w:tcPr>
                <w:tcW w:w="1563" w:type="dxa"/>
                <w:hideMark/>
              </w:tcPr>
            </w:tcPrChange>
          </w:tcPr>
          <w:p w14:paraId="6514EE71"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250</w:t>
            </w:r>
          </w:p>
        </w:tc>
        <w:tc>
          <w:tcPr>
            <w:tcW w:w="1418" w:type="dxa"/>
            <w:vAlign w:val="center"/>
            <w:hideMark/>
            <w:tcPrChange w:id="7074" w:author="Stephanie Baer" w:date="2016-01-21T14:07:00Z">
              <w:tcPr>
                <w:tcW w:w="1418" w:type="dxa"/>
                <w:hideMark/>
              </w:tcPr>
            </w:tcPrChange>
          </w:tcPr>
          <w:p w14:paraId="6F0C615B"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449</w:t>
            </w:r>
          </w:p>
        </w:tc>
        <w:tc>
          <w:tcPr>
            <w:tcW w:w="1337" w:type="dxa"/>
            <w:vAlign w:val="center"/>
            <w:hideMark/>
            <w:tcPrChange w:id="7075" w:author="Stephanie Baer" w:date="2016-01-21T14:07:00Z">
              <w:tcPr>
                <w:tcW w:w="1337" w:type="dxa"/>
                <w:hideMark/>
              </w:tcPr>
            </w:tcPrChange>
          </w:tcPr>
          <w:p w14:paraId="48FFC703"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w:t>
            </w:r>
          </w:p>
        </w:tc>
      </w:tr>
      <w:tr w:rsidR="00C13F70" w14:paraId="2450F0A0" w14:textId="77777777" w:rsidTr="00FF11A2">
        <w:tblPrEx>
          <w:tblCellMar>
            <w:left w:w="108" w:type="dxa"/>
            <w:right w:w="108" w:type="dxa"/>
          </w:tblCellMar>
          <w:tblPrExChange w:id="7076" w:author="Stephanie Baer" w:date="2016-01-21T14:07:00Z">
            <w:tblPrEx>
              <w:tblCellMar>
                <w:left w:w="108" w:type="dxa"/>
                <w:right w:w="108" w:type="dxa"/>
              </w:tblCellMar>
            </w:tblPrEx>
          </w:tblPrExChange>
        </w:tblPrEx>
        <w:trPr>
          <w:trHeight w:val="290"/>
          <w:jc w:val="center"/>
          <w:trPrChange w:id="7077" w:author="Stephanie Baer" w:date="2016-01-21T14:07:00Z">
            <w:trPr>
              <w:trHeight w:val="290"/>
              <w:jc w:val="center"/>
            </w:trPr>
          </w:trPrChange>
        </w:trPr>
        <w:tc>
          <w:tcPr>
            <w:tcW w:w="3367" w:type="dxa"/>
            <w:vMerge/>
            <w:vAlign w:val="center"/>
            <w:hideMark/>
            <w:tcPrChange w:id="7078" w:author="Stephanie Baer" w:date="2016-01-21T14:07:00Z">
              <w:tcPr>
                <w:tcW w:w="3367" w:type="dxa"/>
                <w:vMerge/>
                <w:hideMark/>
              </w:tcPr>
            </w:tcPrChange>
          </w:tcPr>
          <w:p w14:paraId="059E7312" w14:textId="77777777" w:rsidR="00C13F70" w:rsidRDefault="00C13F70">
            <w:pPr>
              <w:widowControl/>
              <w:jc w:val="center"/>
              <w:rPr>
                <w:rFonts w:eastAsiaTheme="minorHAnsi" w:cs="Calibri"/>
                <w:b/>
                <w:bCs/>
                <w:color w:val="000000"/>
                <w:szCs w:val="20"/>
              </w:rPr>
              <w:pPrChange w:id="7079" w:author="Stephanie Baer" w:date="2016-01-21T14:07:00Z">
                <w:pPr>
                  <w:widowControl/>
                  <w:jc w:val="left"/>
                </w:pPr>
              </w:pPrChange>
            </w:pPr>
          </w:p>
        </w:tc>
        <w:tc>
          <w:tcPr>
            <w:tcW w:w="1563" w:type="dxa"/>
            <w:vAlign w:val="center"/>
            <w:hideMark/>
            <w:tcPrChange w:id="7080" w:author="Stephanie Baer" w:date="2016-01-21T14:07:00Z">
              <w:tcPr>
                <w:tcW w:w="1563" w:type="dxa"/>
                <w:hideMark/>
              </w:tcPr>
            </w:tcPrChange>
          </w:tcPr>
          <w:p w14:paraId="2AB1345C"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450</w:t>
            </w:r>
          </w:p>
        </w:tc>
        <w:tc>
          <w:tcPr>
            <w:tcW w:w="1418" w:type="dxa"/>
            <w:vAlign w:val="center"/>
            <w:hideMark/>
            <w:tcPrChange w:id="7081" w:author="Stephanie Baer" w:date="2016-01-21T14:07:00Z">
              <w:tcPr>
                <w:tcW w:w="1418" w:type="dxa"/>
                <w:hideMark/>
              </w:tcPr>
            </w:tcPrChange>
          </w:tcPr>
          <w:p w14:paraId="6B327773"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799</w:t>
            </w:r>
          </w:p>
        </w:tc>
        <w:tc>
          <w:tcPr>
            <w:tcW w:w="1337" w:type="dxa"/>
            <w:vAlign w:val="center"/>
            <w:hideMark/>
            <w:tcPrChange w:id="7082" w:author="Stephanie Baer" w:date="2016-01-21T14:07:00Z">
              <w:tcPr>
                <w:tcW w:w="1337" w:type="dxa"/>
                <w:hideMark/>
              </w:tcPr>
            </w:tcPrChange>
          </w:tcPr>
          <w:p w14:paraId="0A1D624E"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40</w:t>
            </w:r>
          </w:p>
        </w:tc>
      </w:tr>
      <w:tr w:rsidR="00C13F70" w14:paraId="03CDAF0A" w14:textId="77777777" w:rsidTr="00FF11A2">
        <w:tblPrEx>
          <w:tblCellMar>
            <w:left w:w="108" w:type="dxa"/>
            <w:right w:w="108" w:type="dxa"/>
          </w:tblCellMar>
          <w:tblPrExChange w:id="7083" w:author="Stephanie Baer" w:date="2016-01-21T14:07:00Z">
            <w:tblPrEx>
              <w:tblCellMar>
                <w:left w:w="108" w:type="dxa"/>
                <w:right w:w="108" w:type="dxa"/>
              </w:tblCellMar>
            </w:tblPrEx>
          </w:tblPrExChange>
        </w:tblPrEx>
        <w:trPr>
          <w:trHeight w:val="290"/>
          <w:jc w:val="center"/>
          <w:trPrChange w:id="7084" w:author="Stephanie Baer" w:date="2016-01-21T14:07:00Z">
            <w:trPr>
              <w:trHeight w:val="290"/>
              <w:jc w:val="center"/>
            </w:trPr>
          </w:trPrChange>
        </w:trPr>
        <w:tc>
          <w:tcPr>
            <w:tcW w:w="3367" w:type="dxa"/>
            <w:vMerge/>
            <w:vAlign w:val="center"/>
            <w:hideMark/>
            <w:tcPrChange w:id="7085" w:author="Stephanie Baer" w:date="2016-01-21T14:07:00Z">
              <w:tcPr>
                <w:tcW w:w="3367" w:type="dxa"/>
                <w:vMerge/>
                <w:hideMark/>
              </w:tcPr>
            </w:tcPrChange>
          </w:tcPr>
          <w:p w14:paraId="502BFCFF" w14:textId="77777777" w:rsidR="00C13F70" w:rsidRDefault="00C13F70">
            <w:pPr>
              <w:widowControl/>
              <w:jc w:val="center"/>
              <w:rPr>
                <w:rFonts w:eastAsiaTheme="minorHAnsi" w:cs="Calibri"/>
                <w:b/>
                <w:bCs/>
                <w:color w:val="000000"/>
                <w:szCs w:val="20"/>
              </w:rPr>
              <w:pPrChange w:id="7086" w:author="Stephanie Baer" w:date="2016-01-21T14:07:00Z">
                <w:pPr>
                  <w:widowControl/>
                  <w:jc w:val="left"/>
                </w:pPr>
              </w:pPrChange>
            </w:pPr>
          </w:p>
        </w:tc>
        <w:tc>
          <w:tcPr>
            <w:tcW w:w="1563" w:type="dxa"/>
            <w:vAlign w:val="center"/>
            <w:hideMark/>
            <w:tcPrChange w:id="7087" w:author="Stephanie Baer" w:date="2016-01-21T14:07:00Z">
              <w:tcPr>
                <w:tcW w:w="1563" w:type="dxa"/>
                <w:hideMark/>
              </w:tcPr>
            </w:tcPrChange>
          </w:tcPr>
          <w:p w14:paraId="4295986E"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800</w:t>
            </w:r>
          </w:p>
        </w:tc>
        <w:tc>
          <w:tcPr>
            <w:tcW w:w="1418" w:type="dxa"/>
            <w:vAlign w:val="center"/>
            <w:hideMark/>
            <w:tcPrChange w:id="7088" w:author="Stephanie Baer" w:date="2016-01-21T14:07:00Z">
              <w:tcPr>
                <w:tcW w:w="1418" w:type="dxa"/>
                <w:hideMark/>
              </w:tcPr>
            </w:tcPrChange>
          </w:tcPr>
          <w:p w14:paraId="00058CFB"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1099</w:t>
            </w:r>
          </w:p>
        </w:tc>
        <w:tc>
          <w:tcPr>
            <w:tcW w:w="1337" w:type="dxa"/>
            <w:vAlign w:val="center"/>
            <w:hideMark/>
            <w:tcPrChange w:id="7089" w:author="Stephanie Baer" w:date="2016-01-21T14:07:00Z">
              <w:tcPr>
                <w:tcW w:w="1337" w:type="dxa"/>
                <w:hideMark/>
              </w:tcPr>
            </w:tcPrChange>
          </w:tcPr>
          <w:p w14:paraId="6FFE2491"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60</w:t>
            </w:r>
          </w:p>
        </w:tc>
      </w:tr>
      <w:tr w:rsidR="00C13F70" w14:paraId="63D9FE92" w14:textId="77777777" w:rsidTr="00FF11A2">
        <w:tblPrEx>
          <w:tblCellMar>
            <w:left w:w="108" w:type="dxa"/>
            <w:right w:w="108" w:type="dxa"/>
          </w:tblCellMar>
          <w:tblPrExChange w:id="7090" w:author="Stephanie Baer" w:date="2016-01-21T14:07:00Z">
            <w:tblPrEx>
              <w:tblCellMar>
                <w:left w:w="108" w:type="dxa"/>
                <w:right w:w="108" w:type="dxa"/>
              </w:tblCellMar>
            </w:tblPrEx>
          </w:tblPrExChange>
        </w:tblPrEx>
        <w:trPr>
          <w:trHeight w:val="290"/>
          <w:jc w:val="center"/>
          <w:trPrChange w:id="7091" w:author="Stephanie Baer" w:date="2016-01-21T14:07:00Z">
            <w:trPr>
              <w:trHeight w:val="290"/>
              <w:jc w:val="center"/>
            </w:trPr>
          </w:trPrChange>
        </w:trPr>
        <w:tc>
          <w:tcPr>
            <w:tcW w:w="3367" w:type="dxa"/>
            <w:vMerge/>
            <w:vAlign w:val="center"/>
            <w:hideMark/>
            <w:tcPrChange w:id="7092" w:author="Stephanie Baer" w:date="2016-01-21T14:07:00Z">
              <w:tcPr>
                <w:tcW w:w="3367" w:type="dxa"/>
                <w:vMerge/>
                <w:hideMark/>
              </w:tcPr>
            </w:tcPrChange>
          </w:tcPr>
          <w:p w14:paraId="04C0C450" w14:textId="77777777" w:rsidR="00C13F70" w:rsidRDefault="00C13F70">
            <w:pPr>
              <w:widowControl/>
              <w:jc w:val="center"/>
              <w:rPr>
                <w:rFonts w:eastAsiaTheme="minorHAnsi" w:cs="Calibri"/>
                <w:b/>
                <w:bCs/>
                <w:color w:val="000000"/>
                <w:szCs w:val="20"/>
              </w:rPr>
              <w:pPrChange w:id="7093" w:author="Stephanie Baer" w:date="2016-01-21T14:07:00Z">
                <w:pPr>
                  <w:widowControl/>
                  <w:jc w:val="left"/>
                </w:pPr>
              </w:pPrChange>
            </w:pPr>
          </w:p>
        </w:tc>
        <w:tc>
          <w:tcPr>
            <w:tcW w:w="1563" w:type="dxa"/>
            <w:vAlign w:val="center"/>
            <w:hideMark/>
            <w:tcPrChange w:id="7094" w:author="Stephanie Baer" w:date="2016-01-21T14:07:00Z">
              <w:tcPr>
                <w:tcW w:w="1563" w:type="dxa"/>
                <w:hideMark/>
              </w:tcPr>
            </w:tcPrChange>
          </w:tcPr>
          <w:p w14:paraId="7237F4F2"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1100</w:t>
            </w:r>
          </w:p>
        </w:tc>
        <w:tc>
          <w:tcPr>
            <w:tcW w:w="1418" w:type="dxa"/>
            <w:vAlign w:val="center"/>
            <w:hideMark/>
            <w:tcPrChange w:id="7095" w:author="Stephanie Baer" w:date="2016-01-21T14:07:00Z">
              <w:tcPr>
                <w:tcW w:w="1418" w:type="dxa"/>
                <w:hideMark/>
              </w:tcPr>
            </w:tcPrChange>
          </w:tcPr>
          <w:p w14:paraId="67BCD77B"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1599</w:t>
            </w:r>
          </w:p>
        </w:tc>
        <w:tc>
          <w:tcPr>
            <w:tcW w:w="1337" w:type="dxa"/>
            <w:vAlign w:val="center"/>
            <w:hideMark/>
            <w:tcPrChange w:id="7096" w:author="Stephanie Baer" w:date="2016-01-21T14:07:00Z">
              <w:tcPr>
                <w:tcW w:w="1337" w:type="dxa"/>
                <w:hideMark/>
              </w:tcPr>
            </w:tcPrChange>
          </w:tcPr>
          <w:p w14:paraId="52A3755B"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75</w:t>
            </w:r>
          </w:p>
        </w:tc>
      </w:tr>
      <w:tr w:rsidR="00C13F70" w14:paraId="689024F6" w14:textId="77777777" w:rsidTr="00FF11A2">
        <w:tblPrEx>
          <w:tblCellMar>
            <w:left w:w="108" w:type="dxa"/>
            <w:right w:w="108" w:type="dxa"/>
          </w:tblCellMar>
          <w:tblPrExChange w:id="7097" w:author="Stephanie Baer" w:date="2016-01-21T14:07:00Z">
            <w:tblPrEx>
              <w:tblCellMar>
                <w:left w:w="108" w:type="dxa"/>
                <w:right w:w="108" w:type="dxa"/>
              </w:tblCellMar>
            </w:tblPrEx>
          </w:tblPrExChange>
        </w:tblPrEx>
        <w:trPr>
          <w:trHeight w:val="290"/>
          <w:jc w:val="center"/>
          <w:trPrChange w:id="7098" w:author="Stephanie Baer" w:date="2016-01-21T14:07:00Z">
            <w:trPr>
              <w:trHeight w:val="290"/>
              <w:jc w:val="center"/>
            </w:trPr>
          </w:trPrChange>
        </w:trPr>
        <w:tc>
          <w:tcPr>
            <w:tcW w:w="3367" w:type="dxa"/>
            <w:vMerge/>
            <w:vAlign w:val="center"/>
            <w:hideMark/>
            <w:tcPrChange w:id="7099" w:author="Stephanie Baer" w:date="2016-01-21T14:07:00Z">
              <w:tcPr>
                <w:tcW w:w="3367" w:type="dxa"/>
                <w:vMerge/>
                <w:hideMark/>
              </w:tcPr>
            </w:tcPrChange>
          </w:tcPr>
          <w:p w14:paraId="3D081110" w14:textId="77777777" w:rsidR="00C13F70" w:rsidRDefault="00C13F70">
            <w:pPr>
              <w:widowControl/>
              <w:jc w:val="center"/>
              <w:rPr>
                <w:rFonts w:eastAsiaTheme="minorHAnsi" w:cs="Calibri"/>
                <w:b/>
                <w:bCs/>
                <w:color w:val="000000"/>
                <w:szCs w:val="20"/>
              </w:rPr>
              <w:pPrChange w:id="7100" w:author="Stephanie Baer" w:date="2016-01-21T14:07:00Z">
                <w:pPr>
                  <w:widowControl/>
                  <w:jc w:val="left"/>
                </w:pPr>
              </w:pPrChange>
            </w:pPr>
          </w:p>
        </w:tc>
        <w:tc>
          <w:tcPr>
            <w:tcW w:w="1563" w:type="dxa"/>
            <w:vAlign w:val="center"/>
            <w:hideMark/>
            <w:tcPrChange w:id="7101" w:author="Stephanie Baer" w:date="2016-01-21T14:07:00Z">
              <w:tcPr>
                <w:tcW w:w="1563" w:type="dxa"/>
                <w:hideMark/>
              </w:tcPr>
            </w:tcPrChange>
          </w:tcPr>
          <w:p w14:paraId="79836D79"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1600</w:t>
            </w:r>
          </w:p>
        </w:tc>
        <w:tc>
          <w:tcPr>
            <w:tcW w:w="1418" w:type="dxa"/>
            <w:vAlign w:val="center"/>
            <w:hideMark/>
            <w:tcPrChange w:id="7102" w:author="Stephanie Baer" w:date="2016-01-21T14:07:00Z">
              <w:tcPr>
                <w:tcW w:w="1418" w:type="dxa"/>
                <w:hideMark/>
              </w:tcPr>
            </w:tcPrChange>
          </w:tcPr>
          <w:p w14:paraId="420BB2EB"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1999</w:t>
            </w:r>
          </w:p>
        </w:tc>
        <w:tc>
          <w:tcPr>
            <w:tcW w:w="1337" w:type="dxa"/>
            <w:vAlign w:val="center"/>
            <w:hideMark/>
            <w:tcPrChange w:id="7103" w:author="Stephanie Baer" w:date="2016-01-21T14:07:00Z">
              <w:tcPr>
                <w:tcW w:w="1337" w:type="dxa"/>
                <w:hideMark/>
              </w:tcPr>
            </w:tcPrChange>
          </w:tcPr>
          <w:p w14:paraId="55DBB3DE"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100</w:t>
            </w:r>
          </w:p>
        </w:tc>
      </w:tr>
      <w:tr w:rsidR="00C13F70" w14:paraId="200D752A" w14:textId="77777777" w:rsidTr="00FF11A2">
        <w:tblPrEx>
          <w:tblCellMar>
            <w:left w:w="108" w:type="dxa"/>
            <w:right w:w="108" w:type="dxa"/>
          </w:tblCellMar>
          <w:tblPrExChange w:id="7104" w:author="Stephanie Baer" w:date="2016-01-21T14:07:00Z">
            <w:tblPrEx>
              <w:tblCellMar>
                <w:left w:w="108" w:type="dxa"/>
                <w:right w:w="108" w:type="dxa"/>
              </w:tblCellMar>
            </w:tblPrEx>
          </w:tblPrExChange>
        </w:tblPrEx>
        <w:trPr>
          <w:trHeight w:val="290"/>
          <w:jc w:val="center"/>
          <w:trPrChange w:id="7105" w:author="Stephanie Baer" w:date="2016-01-21T14:07:00Z">
            <w:trPr>
              <w:trHeight w:val="290"/>
              <w:jc w:val="center"/>
            </w:trPr>
          </w:trPrChange>
        </w:trPr>
        <w:tc>
          <w:tcPr>
            <w:tcW w:w="3367" w:type="dxa"/>
            <w:vMerge/>
            <w:vAlign w:val="center"/>
            <w:hideMark/>
            <w:tcPrChange w:id="7106" w:author="Stephanie Baer" w:date="2016-01-21T14:07:00Z">
              <w:tcPr>
                <w:tcW w:w="3367" w:type="dxa"/>
                <w:vMerge/>
                <w:hideMark/>
              </w:tcPr>
            </w:tcPrChange>
          </w:tcPr>
          <w:p w14:paraId="7CE6DEFC" w14:textId="77777777" w:rsidR="00C13F70" w:rsidRDefault="00C13F70">
            <w:pPr>
              <w:widowControl/>
              <w:jc w:val="center"/>
              <w:rPr>
                <w:rFonts w:eastAsiaTheme="minorHAnsi" w:cs="Calibri"/>
                <w:b/>
                <w:bCs/>
                <w:color w:val="000000"/>
                <w:szCs w:val="20"/>
              </w:rPr>
              <w:pPrChange w:id="7107" w:author="Stephanie Baer" w:date="2016-01-21T14:07:00Z">
                <w:pPr>
                  <w:widowControl/>
                  <w:jc w:val="left"/>
                </w:pPr>
              </w:pPrChange>
            </w:pPr>
          </w:p>
        </w:tc>
        <w:tc>
          <w:tcPr>
            <w:tcW w:w="1563" w:type="dxa"/>
            <w:vAlign w:val="center"/>
            <w:hideMark/>
            <w:tcPrChange w:id="7108" w:author="Stephanie Baer" w:date="2016-01-21T14:07:00Z">
              <w:tcPr>
                <w:tcW w:w="1563" w:type="dxa"/>
                <w:hideMark/>
              </w:tcPr>
            </w:tcPrChange>
          </w:tcPr>
          <w:p w14:paraId="40055FC9"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2000</w:t>
            </w:r>
          </w:p>
        </w:tc>
        <w:tc>
          <w:tcPr>
            <w:tcW w:w="1418" w:type="dxa"/>
            <w:vAlign w:val="center"/>
            <w:hideMark/>
            <w:tcPrChange w:id="7109" w:author="Stephanie Baer" w:date="2016-01-21T14:07:00Z">
              <w:tcPr>
                <w:tcW w:w="1418" w:type="dxa"/>
                <w:hideMark/>
              </w:tcPr>
            </w:tcPrChange>
          </w:tcPr>
          <w:p w14:paraId="29386DC6"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2549</w:t>
            </w:r>
          </w:p>
        </w:tc>
        <w:tc>
          <w:tcPr>
            <w:tcW w:w="1337" w:type="dxa"/>
            <w:vAlign w:val="center"/>
            <w:hideMark/>
            <w:tcPrChange w:id="7110" w:author="Stephanie Baer" w:date="2016-01-21T14:07:00Z">
              <w:tcPr>
                <w:tcW w:w="1337" w:type="dxa"/>
                <w:hideMark/>
              </w:tcPr>
            </w:tcPrChange>
          </w:tcPr>
          <w:p w14:paraId="74D810E7"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125</w:t>
            </w:r>
          </w:p>
        </w:tc>
      </w:tr>
      <w:tr w:rsidR="00C13F70" w14:paraId="3AE91447" w14:textId="77777777" w:rsidTr="00FF11A2">
        <w:tblPrEx>
          <w:tblCellMar>
            <w:left w:w="108" w:type="dxa"/>
            <w:right w:w="108" w:type="dxa"/>
          </w:tblCellMar>
          <w:tblPrExChange w:id="7111" w:author="Stephanie Baer" w:date="2016-01-21T14:07:00Z">
            <w:tblPrEx>
              <w:tblCellMar>
                <w:left w:w="108" w:type="dxa"/>
                <w:right w:w="108" w:type="dxa"/>
              </w:tblCellMar>
            </w:tblPrEx>
          </w:tblPrExChange>
        </w:tblPrEx>
        <w:trPr>
          <w:trHeight w:val="290"/>
          <w:jc w:val="center"/>
          <w:trPrChange w:id="7112" w:author="Stephanie Baer" w:date="2016-01-21T14:07:00Z">
            <w:trPr>
              <w:trHeight w:val="290"/>
              <w:jc w:val="center"/>
            </w:trPr>
          </w:trPrChange>
        </w:trPr>
        <w:tc>
          <w:tcPr>
            <w:tcW w:w="3367" w:type="dxa"/>
            <w:vMerge/>
            <w:vAlign w:val="center"/>
            <w:hideMark/>
            <w:tcPrChange w:id="7113" w:author="Stephanie Baer" w:date="2016-01-21T14:07:00Z">
              <w:tcPr>
                <w:tcW w:w="3367" w:type="dxa"/>
                <w:vMerge/>
                <w:hideMark/>
              </w:tcPr>
            </w:tcPrChange>
          </w:tcPr>
          <w:p w14:paraId="3F54A0DA" w14:textId="77777777" w:rsidR="00C13F70" w:rsidRDefault="00C13F70">
            <w:pPr>
              <w:widowControl/>
              <w:jc w:val="center"/>
              <w:rPr>
                <w:rFonts w:eastAsiaTheme="minorHAnsi" w:cs="Calibri"/>
                <w:b/>
                <w:bCs/>
                <w:color w:val="000000"/>
                <w:szCs w:val="20"/>
              </w:rPr>
              <w:pPrChange w:id="7114" w:author="Stephanie Baer" w:date="2016-01-21T14:07:00Z">
                <w:pPr>
                  <w:widowControl/>
                  <w:jc w:val="left"/>
                </w:pPr>
              </w:pPrChange>
            </w:pPr>
          </w:p>
        </w:tc>
        <w:tc>
          <w:tcPr>
            <w:tcW w:w="1563" w:type="dxa"/>
            <w:vAlign w:val="center"/>
            <w:hideMark/>
            <w:tcPrChange w:id="7115" w:author="Stephanie Baer" w:date="2016-01-21T14:07:00Z">
              <w:tcPr>
                <w:tcW w:w="1563" w:type="dxa"/>
                <w:hideMark/>
              </w:tcPr>
            </w:tcPrChange>
          </w:tcPr>
          <w:p w14:paraId="2CABA7CF"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2550</w:t>
            </w:r>
          </w:p>
        </w:tc>
        <w:tc>
          <w:tcPr>
            <w:tcW w:w="1418" w:type="dxa"/>
            <w:vAlign w:val="center"/>
            <w:hideMark/>
            <w:tcPrChange w:id="7116" w:author="Stephanie Baer" w:date="2016-01-21T14:07:00Z">
              <w:tcPr>
                <w:tcW w:w="1418" w:type="dxa"/>
                <w:hideMark/>
              </w:tcPr>
            </w:tcPrChange>
          </w:tcPr>
          <w:p w14:paraId="50517728"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2999</w:t>
            </w:r>
          </w:p>
        </w:tc>
        <w:tc>
          <w:tcPr>
            <w:tcW w:w="1337" w:type="dxa"/>
            <w:vAlign w:val="center"/>
            <w:hideMark/>
            <w:tcPrChange w:id="7117" w:author="Stephanie Baer" w:date="2016-01-21T14:07:00Z">
              <w:tcPr>
                <w:tcW w:w="1337" w:type="dxa"/>
                <w:hideMark/>
              </w:tcPr>
            </w:tcPrChange>
          </w:tcPr>
          <w:p w14:paraId="605513E5"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150</w:t>
            </w:r>
          </w:p>
        </w:tc>
      </w:tr>
      <w:tr w:rsidR="00C13F70" w14:paraId="75D2CFA8" w14:textId="77777777" w:rsidTr="00FF11A2">
        <w:tblPrEx>
          <w:tblCellMar>
            <w:left w:w="108" w:type="dxa"/>
            <w:right w:w="108" w:type="dxa"/>
          </w:tblCellMar>
          <w:tblPrExChange w:id="7118" w:author="Stephanie Baer" w:date="2016-01-21T14:07:00Z">
            <w:tblPrEx>
              <w:tblCellMar>
                <w:left w:w="108" w:type="dxa"/>
                <w:right w:w="108" w:type="dxa"/>
              </w:tblCellMar>
            </w:tblPrEx>
          </w:tblPrExChange>
        </w:tblPrEx>
        <w:trPr>
          <w:trHeight w:val="290"/>
          <w:jc w:val="center"/>
          <w:trPrChange w:id="7119" w:author="Stephanie Baer" w:date="2016-01-21T14:07:00Z">
            <w:trPr>
              <w:trHeight w:val="290"/>
              <w:jc w:val="center"/>
            </w:trPr>
          </w:trPrChange>
        </w:trPr>
        <w:tc>
          <w:tcPr>
            <w:tcW w:w="3367" w:type="dxa"/>
            <w:vMerge w:val="restart"/>
            <w:vAlign w:val="center"/>
            <w:hideMark/>
            <w:tcPrChange w:id="7120" w:author="Stephanie Baer" w:date="2016-01-21T14:07:00Z">
              <w:tcPr>
                <w:tcW w:w="3367" w:type="dxa"/>
                <w:vMerge w:val="restart"/>
                <w:hideMark/>
              </w:tcPr>
            </w:tcPrChange>
          </w:tcPr>
          <w:p w14:paraId="1ABBCAB3" w14:textId="77777777" w:rsidR="00C13F70" w:rsidRDefault="00C13F70">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Globe</w:t>
            </w:r>
          </w:p>
          <w:p w14:paraId="315C05E0" w14:textId="77777777" w:rsidR="00C13F70" w:rsidRDefault="00C13F70">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(medium and intermediate bases less than 750 lumens)</w:t>
            </w:r>
          </w:p>
        </w:tc>
        <w:tc>
          <w:tcPr>
            <w:tcW w:w="1563" w:type="dxa"/>
            <w:vAlign w:val="center"/>
            <w:hideMark/>
            <w:tcPrChange w:id="7121" w:author="Stephanie Baer" w:date="2016-01-21T14:07:00Z">
              <w:tcPr>
                <w:tcW w:w="1563" w:type="dxa"/>
                <w:hideMark/>
              </w:tcPr>
            </w:tcPrChange>
          </w:tcPr>
          <w:p w14:paraId="325A3BD7"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90</w:t>
            </w:r>
          </w:p>
        </w:tc>
        <w:tc>
          <w:tcPr>
            <w:tcW w:w="1418" w:type="dxa"/>
            <w:vAlign w:val="center"/>
            <w:hideMark/>
            <w:tcPrChange w:id="7122" w:author="Stephanie Baer" w:date="2016-01-21T14:07:00Z">
              <w:tcPr>
                <w:tcW w:w="1418" w:type="dxa"/>
                <w:hideMark/>
              </w:tcPr>
            </w:tcPrChange>
          </w:tcPr>
          <w:p w14:paraId="4AB67C4C"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179</w:t>
            </w:r>
          </w:p>
        </w:tc>
        <w:tc>
          <w:tcPr>
            <w:tcW w:w="1337" w:type="dxa"/>
            <w:vAlign w:val="center"/>
            <w:hideMark/>
            <w:tcPrChange w:id="7123" w:author="Stephanie Baer" w:date="2016-01-21T14:07:00Z">
              <w:tcPr>
                <w:tcW w:w="1337" w:type="dxa"/>
                <w:hideMark/>
              </w:tcPr>
            </w:tcPrChange>
          </w:tcPr>
          <w:p w14:paraId="55CB5D9A"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w:t>
            </w:r>
          </w:p>
        </w:tc>
      </w:tr>
      <w:tr w:rsidR="00C13F70" w14:paraId="60802E6E" w14:textId="77777777" w:rsidTr="00FF11A2">
        <w:tblPrEx>
          <w:tblCellMar>
            <w:left w:w="108" w:type="dxa"/>
            <w:right w:w="108" w:type="dxa"/>
          </w:tblCellMar>
          <w:tblPrExChange w:id="7124" w:author="Stephanie Baer" w:date="2016-01-21T14:07:00Z">
            <w:tblPrEx>
              <w:tblCellMar>
                <w:left w:w="108" w:type="dxa"/>
                <w:right w:w="108" w:type="dxa"/>
              </w:tblCellMar>
            </w:tblPrEx>
          </w:tblPrExChange>
        </w:tblPrEx>
        <w:trPr>
          <w:trHeight w:val="290"/>
          <w:jc w:val="center"/>
          <w:trPrChange w:id="7125" w:author="Stephanie Baer" w:date="2016-01-21T14:07:00Z">
            <w:trPr>
              <w:trHeight w:val="290"/>
              <w:jc w:val="center"/>
            </w:trPr>
          </w:trPrChange>
        </w:trPr>
        <w:tc>
          <w:tcPr>
            <w:tcW w:w="3367" w:type="dxa"/>
            <w:vMerge/>
            <w:vAlign w:val="center"/>
            <w:hideMark/>
            <w:tcPrChange w:id="7126" w:author="Stephanie Baer" w:date="2016-01-21T14:07:00Z">
              <w:tcPr>
                <w:tcW w:w="3367" w:type="dxa"/>
                <w:vMerge/>
                <w:hideMark/>
              </w:tcPr>
            </w:tcPrChange>
          </w:tcPr>
          <w:p w14:paraId="337563C2" w14:textId="77777777" w:rsidR="00C13F70" w:rsidRDefault="00C13F70">
            <w:pPr>
              <w:widowControl/>
              <w:jc w:val="center"/>
              <w:rPr>
                <w:rFonts w:eastAsiaTheme="minorHAnsi" w:cs="Calibri"/>
                <w:b/>
                <w:bCs/>
                <w:color w:val="000000"/>
                <w:szCs w:val="20"/>
              </w:rPr>
              <w:pPrChange w:id="7127" w:author="Stephanie Baer" w:date="2016-01-21T14:07:00Z">
                <w:pPr>
                  <w:widowControl/>
                  <w:jc w:val="left"/>
                </w:pPr>
              </w:pPrChange>
            </w:pPr>
          </w:p>
        </w:tc>
        <w:tc>
          <w:tcPr>
            <w:tcW w:w="1563" w:type="dxa"/>
            <w:vAlign w:val="center"/>
            <w:hideMark/>
            <w:tcPrChange w:id="7128" w:author="Stephanie Baer" w:date="2016-01-21T14:07:00Z">
              <w:tcPr>
                <w:tcW w:w="1563" w:type="dxa"/>
                <w:hideMark/>
              </w:tcPr>
            </w:tcPrChange>
          </w:tcPr>
          <w:p w14:paraId="3980C98A"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180</w:t>
            </w:r>
          </w:p>
        </w:tc>
        <w:tc>
          <w:tcPr>
            <w:tcW w:w="1418" w:type="dxa"/>
            <w:vAlign w:val="center"/>
            <w:hideMark/>
            <w:tcPrChange w:id="7129" w:author="Stephanie Baer" w:date="2016-01-21T14:07:00Z">
              <w:tcPr>
                <w:tcW w:w="1418" w:type="dxa"/>
                <w:hideMark/>
              </w:tcPr>
            </w:tcPrChange>
          </w:tcPr>
          <w:p w14:paraId="1CC09897"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249</w:t>
            </w:r>
          </w:p>
        </w:tc>
        <w:tc>
          <w:tcPr>
            <w:tcW w:w="1337" w:type="dxa"/>
            <w:vAlign w:val="center"/>
            <w:hideMark/>
            <w:tcPrChange w:id="7130" w:author="Stephanie Baer" w:date="2016-01-21T14:07:00Z">
              <w:tcPr>
                <w:tcW w:w="1337" w:type="dxa"/>
                <w:hideMark/>
              </w:tcPr>
            </w:tcPrChange>
          </w:tcPr>
          <w:p w14:paraId="23AA8A16"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w:t>
            </w:r>
          </w:p>
        </w:tc>
      </w:tr>
      <w:tr w:rsidR="00C13F70" w14:paraId="713A47E9" w14:textId="77777777" w:rsidTr="00FF11A2">
        <w:tblPrEx>
          <w:tblCellMar>
            <w:left w:w="108" w:type="dxa"/>
            <w:right w:w="108" w:type="dxa"/>
          </w:tblCellMar>
          <w:tblPrExChange w:id="7131" w:author="Stephanie Baer" w:date="2016-01-21T14:07:00Z">
            <w:tblPrEx>
              <w:tblCellMar>
                <w:left w:w="108" w:type="dxa"/>
                <w:right w:w="108" w:type="dxa"/>
              </w:tblCellMar>
            </w:tblPrEx>
          </w:tblPrExChange>
        </w:tblPrEx>
        <w:trPr>
          <w:trHeight w:val="290"/>
          <w:jc w:val="center"/>
          <w:trPrChange w:id="7132" w:author="Stephanie Baer" w:date="2016-01-21T14:07:00Z">
            <w:trPr>
              <w:trHeight w:val="290"/>
              <w:jc w:val="center"/>
            </w:trPr>
          </w:trPrChange>
        </w:trPr>
        <w:tc>
          <w:tcPr>
            <w:tcW w:w="3367" w:type="dxa"/>
            <w:vMerge/>
            <w:vAlign w:val="center"/>
            <w:hideMark/>
            <w:tcPrChange w:id="7133" w:author="Stephanie Baer" w:date="2016-01-21T14:07:00Z">
              <w:tcPr>
                <w:tcW w:w="3367" w:type="dxa"/>
                <w:vMerge/>
                <w:hideMark/>
              </w:tcPr>
            </w:tcPrChange>
          </w:tcPr>
          <w:p w14:paraId="308213E5" w14:textId="77777777" w:rsidR="00C13F70" w:rsidRDefault="00C13F70">
            <w:pPr>
              <w:widowControl/>
              <w:jc w:val="center"/>
              <w:rPr>
                <w:rFonts w:eastAsiaTheme="minorHAnsi" w:cs="Calibri"/>
                <w:b/>
                <w:bCs/>
                <w:color w:val="000000"/>
                <w:szCs w:val="20"/>
              </w:rPr>
              <w:pPrChange w:id="7134" w:author="Stephanie Baer" w:date="2016-01-21T14:07:00Z">
                <w:pPr>
                  <w:widowControl/>
                  <w:jc w:val="left"/>
                </w:pPr>
              </w:pPrChange>
            </w:pPr>
          </w:p>
        </w:tc>
        <w:tc>
          <w:tcPr>
            <w:tcW w:w="1563" w:type="dxa"/>
            <w:vAlign w:val="center"/>
            <w:hideMark/>
            <w:tcPrChange w:id="7135" w:author="Stephanie Baer" w:date="2016-01-21T14:07:00Z">
              <w:tcPr>
                <w:tcW w:w="1563" w:type="dxa"/>
                <w:hideMark/>
              </w:tcPr>
            </w:tcPrChange>
          </w:tcPr>
          <w:p w14:paraId="0941FB2E"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250</w:t>
            </w:r>
          </w:p>
        </w:tc>
        <w:tc>
          <w:tcPr>
            <w:tcW w:w="1418" w:type="dxa"/>
            <w:vAlign w:val="center"/>
            <w:hideMark/>
            <w:tcPrChange w:id="7136" w:author="Stephanie Baer" w:date="2016-01-21T14:07:00Z">
              <w:tcPr>
                <w:tcW w:w="1418" w:type="dxa"/>
                <w:hideMark/>
              </w:tcPr>
            </w:tcPrChange>
          </w:tcPr>
          <w:p w14:paraId="434DD606"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349</w:t>
            </w:r>
          </w:p>
        </w:tc>
        <w:tc>
          <w:tcPr>
            <w:tcW w:w="1337" w:type="dxa"/>
            <w:vAlign w:val="center"/>
            <w:hideMark/>
            <w:tcPrChange w:id="7137" w:author="Stephanie Baer" w:date="2016-01-21T14:07:00Z">
              <w:tcPr>
                <w:tcW w:w="1337" w:type="dxa"/>
                <w:hideMark/>
              </w:tcPr>
            </w:tcPrChange>
          </w:tcPr>
          <w:p w14:paraId="1C187481"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w:t>
            </w:r>
          </w:p>
        </w:tc>
      </w:tr>
      <w:tr w:rsidR="00C13F70" w14:paraId="3C877344" w14:textId="77777777" w:rsidTr="00FF11A2">
        <w:tblPrEx>
          <w:tblCellMar>
            <w:left w:w="108" w:type="dxa"/>
            <w:right w:w="108" w:type="dxa"/>
          </w:tblCellMar>
          <w:tblPrExChange w:id="7138" w:author="Stephanie Baer" w:date="2016-01-21T14:07:00Z">
            <w:tblPrEx>
              <w:tblCellMar>
                <w:left w:w="108" w:type="dxa"/>
                <w:right w:w="108" w:type="dxa"/>
              </w:tblCellMar>
            </w:tblPrEx>
          </w:tblPrExChange>
        </w:tblPrEx>
        <w:trPr>
          <w:trHeight w:val="290"/>
          <w:jc w:val="center"/>
          <w:trPrChange w:id="7139" w:author="Stephanie Baer" w:date="2016-01-21T14:07:00Z">
            <w:trPr>
              <w:trHeight w:val="290"/>
              <w:jc w:val="center"/>
            </w:trPr>
          </w:trPrChange>
        </w:trPr>
        <w:tc>
          <w:tcPr>
            <w:tcW w:w="3367" w:type="dxa"/>
            <w:vMerge/>
            <w:vAlign w:val="center"/>
            <w:hideMark/>
            <w:tcPrChange w:id="7140" w:author="Stephanie Baer" w:date="2016-01-21T14:07:00Z">
              <w:tcPr>
                <w:tcW w:w="3367" w:type="dxa"/>
                <w:vMerge/>
                <w:hideMark/>
              </w:tcPr>
            </w:tcPrChange>
          </w:tcPr>
          <w:p w14:paraId="63E5A7AF" w14:textId="77777777" w:rsidR="00C13F70" w:rsidRDefault="00C13F70">
            <w:pPr>
              <w:widowControl/>
              <w:jc w:val="center"/>
              <w:rPr>
                <w:rFonts w:eastAsiaTheme="minorHAnsi" w:cs="Calibri"/>
                <w:b/>
                <w:bCs/>
                <w:color w:val="000000"/>
                <w:szCs w:val="20"/>
              </w:rPr>
              <w:pPrChange w:id="7141" w:author="Stephanie Baer" w:date="2016-01-21T14:07:00Z">
                <w:pPr>
                  <w:widowControl/>
                  <w:jc w:val="left"/>
                </w:pPr>
              </w:pPrChange>
            </w:pPr>
          </w:p>
        </w:tc>
        <w:tc>
          <w:tcPr>
            <w:tcW w:w="1563" w:type="dxa"/>
            <w:vAlign w:val="center"/>
            <w:hideMark/>
            <w:tcPrChange w:id="7142" w:author="Stephanie Baer" w:date="2016-01-21T14:07:00Z">
              <w:tcPr>
                <w:tcW w:w="1563" w:type="dxa"/>
                <w:hideMark/>
              </w:tcPr>
            </w:tcPrChange>
          </w:tcPr>
          <w:p w14:paraId="7C5ED018"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350</w:t>
            </w:r>
          </w:p>
        </w:tc>
        <w:tc>
          <w:tcPr>
            <w:tcW w:w="1418" w:type="dxa"/>
            <w:vAlign w:val="center"/>
            <w:hideMark/>
            <w:tcPrChange w:id="7143" w:author="Stephanie Baer" w:date="2016-01-21T14:07:00Z">
              <w:tcPr>
                <w:tcW w:w="1418" w:type="dxa"/>
                <w:hideMark/>
              </w:tcPr>
            </w:tcPrChange>
          </w:tcPr>
          <w:p w14:paraId="5C621BA8"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749</w:t>
            </w:r>
          </w:p>
        </w:tc>
        <w:tc>
          <w:tcPr>
            <w:tcW w:w="1337" w:type="dxa"/>
            <w:vAlign w:val="center"/>
            <w:hideMark/>
            <w:tcPrChange w:id="7144" w:author="Stephanie Baer" w:date="2016-01-21T14:07:00Z">
              <w:tcPr>
                <w:tcW w:w="1337" w:type="dxa"/>
                <w:hideMark/>
              </w:tcPr>
            </w:tcPrChange>
          </w:tcPr>
          <w:p w14:paraId="3ACBEE73"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40</w:t>
            </w:r>
          </w:p>
        </w:tc>
      </w:tr>
      <w:tr w:rsidR="00C13F70" w14:paraId="663E187A" w14:textId="77777777" w:rsidTr="00FF11A2">
        <w:tblPrEx>
          <w:tblCellMar>
            <w:left w:w="108" w:type="dxa"/>
            <w:right w:w="108" w:type="dxa"/>
          </w:tblCellMar>
          <w:tblPrExChange w:id="7145" w:author="Stephanie Baer" w:date="2016-01-21T14:07:00Z">
            <w:tblPrEx>
              <w:tblCellMar>
                <w:left w:w="108" w:type="dxa"/>
                <w:right w:w="108" w:type="dxa"/>
              </w:tblCellMar>
            </w:tblPrEx>
          </w:tblPrExChange>
        </w:tblPrEx>
        <w:trPr>
          <w:trHeight w:val="290"/>
          <w:jc w:val="center"/>
          <w:trPrChange w:id="7146" w:author="Stephanie Baer" w:date="2016-01-21T14:07:00Z">
            <w:trPr>
              <w:trHeight w:val="290"/>
              <w:jc w:val="center"/>
            </w:trPr>
          </w:trPrChange>
        </w:trPr>
        <w:tc>
          <w:tcPr>
            <w:tcW w:w="3367" w:type="dxa"/>
            <w:vMerge w:val="restart"/>
            <w:vAlign w:val="center"/>
            <w:hideMark/>
            <w:tcPrChange w:id="7147" w:author="Stephanie Baer" w:date="2016-01-21T14:07:00Z">
              <w:tcPr>
                <w:tcW w:w="3367" w:type="dxa"/>
                <w:vMerge w:val="restart"/>
                <w:hideMark/>
              </w:tcPr>
            </w:tcPrChange>
          </w:tcPr>
          <w:p w14:paraId="335DC81A" w14:textId="77777777" w:rsidR="00C13F70" w:rsidRDefault="00C13F70">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Decorative</w:t>
            </w:r>
          </w:p>
          <w:p w14:paraId="2FD26377" w14:textId="77777777" w:rsidR="00C13F70" w:rsidRDefault="00C13F70">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 xml:space="preserve">(Shapes B, BA, C, CA, DC, F, G, medium and intermediate bases less </w:t>
            </w:r>
            <w:r>
              <w:rPr>
                <w:rFonts w:eastAsiaTheme="minorHAnsi" w:cs="Calibri"/>
                <w:b/>
                <w:bCs/>
                <w:color w:val="000000"/>
                <w:szCs w:val="20"/>
              </w:rPr>
              <w:lastRenderedPageBreak/>
              <w:t>than 750 lumens)</w:t>
            </w:r>
          </w:p>
        </w:tc>
        <w:tc>
          <w:tcPr>
            <w:tcW w:w="1563" w:type="dxa"/>
            <w:vAlign w:val="center"/>
            <w:hideMark/>
            <w:tcPrChange w:id="7148" w:author="Stephanie Baer" w:date="2016-01-21T14:07:00Z">
              <w:tcPr>
                <w:tcW w:w="1563" w:type="dxa"/>
                <w:hideMark/>
              </w:tcPr>
            </w:tcPrChange>
          </w:tcPr>
          <w:p w14:paraId="353E93CA"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lastRenderedPageBreak/>
              <w:t>70</w:t>
            </w:r>
          </w:p>
        </w:tc>
        <w:tc>
          <w:tcPr>
            <w:tcW w:w="1418" w:type="dxa"/>
            <w:vAlign w:val="center"/>
            <w:hideMark/>
            <w:tcPrChange w:id="7149" w:author="Stephanie Baer" w:date="2016-01-21T14:07:00Z">
              <w:tcPr>
                <w:tcW w:w="1418" w:type="dxa"/>
                <w:hideMark/>
              </w:tcPr>
            </w:tcPrChange>
          </w:tcPr>
          <w:p w14:paraId="3CB871C4"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89</w:t>
            </w:r>
          </w:p>
        </w:tc>
        <w:tc>
          <w:tcPr>
            <w:tcW w:w="1337" w:type="dxa"/>
            <w:vAlign w:val="center"/>
            <w:hideMark/>
            <w:tcPrChange w:id="7150" w:author="Stephanie Baer" w:date="2016-01-21T14:07:00Z">
              <w:tcPr>
                <w:tcW w:w="1337" w:type="dxa"/>
                <w:hideMark/>
              </w:tcPr>
            </w:tcPrChange>
          </w:tcPr>
          <w:p w14:paraId="0AF14DB0"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w:t>
            </w:r>
          </w:p>
        </w:tc>
      </w:tr>
      <w:tr w:rsidR="00C13F70" w14:paraId="54D432DB" w14:textId="77777777" w:rsidTr="00FF11A2">
        <w:tblPrEx>
          <w:tblCellMar>
            <w:left w:w="108" w:type="dxa"/>
            <w:right w:w="108" w:type="dxa"/>
          </w:tblCellMar>
          <w:tblPrExChange w:id="7151" w:author="Stephanie Baer" w:date="2016-01-21T14:07:00Z">
            <w:tblPrEx>
              <w:tblCellMar>
                <w:left w:w="108" w:type="dxa"/>
                <w:right w:w="108" w:type="dxa"/>
              </w:tblCellMar>
            </w:tblPrEx>
          </w:tblPrExChange>
        </w:tblPrEx>
        <w:trPr>
          <w:trHeight w:val="290"/>
          <w:jc w:val="center"/>
          <w:trPrChange w:id="7152" w:author="Stephanie Baer" w:date="2016-01-21T14:07:00Z">
            <w:trPr>
              <w:trHeight w:val="290"/>
              <w:jc w:val="center"/>
            </w:trPr>
          </w:trPrChange>
        </w:trPr>
        <w:tc>
          <w:tcPr>
            <w:tcW w:w="3367" w:type="dxa"/>
            <w:vMerge/>
            <w:vAlign w:val="center"/>
            <w:hideMark/>
            <w:tcPrChange w:id="7153" w:author="Stephanie Baer" w:date="2016-01-21T14:07:00Z">
              <w:tcPr>
                <w:tcW w:w="3367" w:type="dxa"/>
                <w:vMerge/>
                <w:hideMark/>
              </w:tcPr>
            </w:tcPrChange>
          </w:tcPr>
          <w:p w14:paraId="773DDB5B" w14:textId="77777777" w:rsidR="00C13F70" w:rsidRDefault="00C13F70">
            <w:pPr>
              <w:widowControl/>
              <w:jc w:val="center"/>
              <w:rPr>
                <w:rFonts w:eastAsiaTheme="minorHAnsi" w:cs="Calibri"/>
                <w:b/>
                <w:bCs/>
                <w:color w:val="000000"/>
                <w:szCs w:val="20"/>
              </w:rPr>
              <w:pPrChange w:id="7154" w:author="Stephanie Baer" w:date="2016-01-21T14:07:00Z">
                <w:pPr>
                  <w:widowControl/>
                  <w:jc w:val="left"/>
                </w:pPr>
              </w:pPrChange>
            </w:pPr>
          </w:p>
        </w:tc>
        <w:tc>
          <w:tcPr>
            <w:tcW w:w="1563" w:type="dxa"/>
            <w:vAlign w:val="center"/>
            <w:hideMark/>
            <w:tcPrChange w:id="7155" w:author="Stephanie Baer" w:date="2016-01-21T14:07:00Z">
              <w:tcPr>
                <w:tcW w:w="1563" w:type="dxa"/>
                <w:hideMark/>
              </w:tcPr>
            </w:tcPrChange>
          </w:tcPr>
          <w:p w14:paraId="1B152680"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90</w:t>
            </w:r>
          </w:p>
        </w:tc>
        <w:tc>
          <w:tcPr>
            <w:tcW w:w="1418" w:type="dxa"/>
            <w:vAlign w:val="center"/>
            <w:hideMark/>
            <w:tcPrChange w:id="7156" w:author="Stephanie Baer" w:date="2016-01-21T14:07:00Z">
              <w:tcPr>
                <w:tcW w:w="1418" w:type="dxa"/>
                <w:hideMark/>
              </w:tcPr>
            </w:tcPrChange>
          </w:tcPr>
          <w:p w14:paraId="1572BA78"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149</w:t>
            </w:r>
          </w:p>
        </w:tc>
        <w:tc>
          <w:tcPr>
            <w:tcW w:w="1337" w:type="dxa"/>
            <w:vAlign w:val="center"/>
            <w:hideMark/>
            <w:tcPrChange w:id="7157" w:author="Stephanie Baer" w:date="2016-01-21T14:07:00Z">
              <w:tcPr>
                <w:tcW w:w="1337" w:type="dxa"/>
                <w:hideMark/>
              </w:tcPr>
            </w:tcPrChange>
          </w:tcPr>
          <w:p w14:paraId="6D684962"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w:t>
            </w:r>
          </w:p>
        </w:tc>
      </w:tr>
      <w:tr w:rsidR="00C13F70" w14:paraId="1ADA2B85" w14:textId="77777777" w:rsidTr="00FF11A2">
        <w:tblPrEx>
          <w:tblCellMar>
            <w:left w:w="108" w:type="dxa"/>
            <w:right w:w="108" w:type="dxa"/>
          </w:tblCellMar>
          <w:tblPrExChange w:id="7158" w:author="Stephanie Baer" w:date="2016-01-21T14:07:00Z">
            <w:tblPrEx>
              <w:tblCellMar>
                <w:left w:w="108" w:type="dxa"/>
                <w:right w:w="108" w:type="dxa"/>
              </w:tblCellMar>
            </w:tblPrEx>
          </w:tblPrExChange>
        </w:tblPrEx>
        <w:trPr>
          <w:trHeight w:val="290"/>
          <w:jc w:val="center"/>
          <w:trPrChange w:id="7159" w:author="Stephanie Baer" w:date="2016-01-21T14:07:00Z">
            <w:trPr>
              <w:trHeight w:val="290"/>
              <w:jc w:val="center"/>
            </w:trPr>
          </w:trPrChange>
        </w:trPr>
        <w:tc>
          <w:tcPr>
            <w:tcW w:w="3367" w:type="dxa"/>
            <w:vMerge/>
            <w:vAlign w:val="center"/>
            <w:hideMark/>
            <w:tcPrChange w:id="7160" w:author="Stephanie Baer" w:date="2016-01-21T14:07:00Z">
              <w:tcPr>
                <w:tcW w:w="3367" w:type="dxa"/>
                <w:vMerge/>
                <w:hideMark/>
              </w:tcPr>
            </w:tcPrChange>
          </w:tcPr>
          <w:p w14:paraId="6BAFD7F1" w14:textId="77777777" w:rsidR="00C13F70" w:rsidRDefault="00C13F70">
            <w:pPr>
              <w:widowControl/>
              <w:jc w:val="center"/>
              <w:rPr>
                <w:rFonts w:eastAsiaTheme="minorHAnsi" w:cs="Calibri"/>
                <w:b/>
                <w:bCs/>
                <w:color w:val="000000"/>
                <w:szCs w:val="20"/>
              </w:rPr>
              <w:pPrChange w:id="7161" w:author="Stephanie Baer" w:date="2016-01-21T14:07:00Z">
                <w:pPr>
                  <w:widowControl/>
                  <w:jc w:val="left"/>
                </w:pPr>
              </w:pPrChange>
            </w:pPr>
          </w:p>
        </w:tc>
        <w:tc>
          <w:tcPr>
            <w:tcW w:w="1563" w:type="dxa"/>
            <w:vAlign w:val="center"/>
            <w:hideMark/>
            <w:tcPrChange w:id="7162" w:author="Stephanie Baer" w:date="2016-01-21T14:07:00Z">
              <w:tcPr>
                <w:tcW w:w="1563" w:type="dxa"/>
                <w:hideMark/>
              </w:tcPr>
            </w:tcPrChange>
          </w:tcPr>
          <w:p w14:paraId="53FC3754"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150</w:t>
            </w:r>
          </w:p>
        </w:tc>
        <w:tc>
          <w:tcPr>
            <w:tcW w:w="1418" w:type="dxa"/>
            <w:vAlign w:val="center"/>
            <w:hideMark/>
            <w:tcPrChange w:id="7163" w:author="Stephanie Baer" w:date="2016-01-21T14:07:00Z">
              <w:tcPr>
                <w:tcW w:w="1418" w:type="dxa"/>
                <w:hideMark/>
              </w:tcPr>
            </w:tcPrChange>
          </w:tcPr>
          <w:p w14:paraId="0DE3783F"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299</w:t>
            </w:r>
          </w:p>
        </w:tc>
        <w:tc>
          <w:tcPr>
            <w:tcW w:w="1337" w:type="dxa"/>
            <w:vAlign w:val="center"/>
            <w:hideMark/>
            <w:tcPrChange w:id="7164" w:author="Stephanie Baer" w:date="2016-01-21T14:07:00Z">
              <w:tcPr>
                <w:tcW w:w="1337" w:type="dxa"/>
                <w:hideMark/>
              </w:tcPr>
            </w:tcPrChange>
          </w:tcPr>
          <w:p w14:paraId="6A88BD7C"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w:t>
            </w:r>
          </w:p>
        </w:tc>
      </w:tr>
      <w:tr w:rsidR="00C13F70" w14:paraId="5AC13FB8" w14:textId="77777777" w:rsidTr="00FF11A2">
        <w:tblPrEx>
          <w:tblCellMar>
            <w:left w:w="108" w:type="dxa"/>
            <w:right w:w="108" w:type="dxa"/>
          </w:tblCellMar>
          <w:tblPrExChange w:id="7165" w:author="Stephanie Baer" w:date="2016-01-21T14:07:00Z">
            <w:tblPrEx>
              <w:tblCellMar>
                <w:left w:w="108" w:type="dxa"/>
                <w:right w:w="108" w:type="dxa"/>
              </w:tblCellMar>
            </w:tblPrEx>
          </w:tblPrExChange>
        </w:tblPrEx>
        <w:trPr>
          <w:trHeight w:val="290"/>
          <w:jc w:val="center"/>
          <w:trPrChange w:id="7166" w:author="Stephanie Baer" w:date="2016-01-21T14:07:00Z">
            <w:trPr>
              <w:trHeight w:val="290"/>
              <w:jc w:val="center"/>
            </w:trPr>
          </w:trPrChange>
        </w:trPr>
        <w:tc>
          <w:tcPr>
            <w:tcW w:w="3367" w:type="dxa"/>
            <w:vMerge/>
            <w:vAlign w:val="center"/>
            <w:hideMark/>
            <w:tcPrChange w:id="7167" w:author="Stephanie Baer" w:date="2016-01-21T14:07:00Z">
              <w:tcPr>
                <w:tcW w:w="3367" w:type="dxa"/>
                <w:vMerge/>
                <w:hideMark/>
              </w:tcPr>
            </w:tcPrChange>
          </w:tcPr>
          <w:p w14:paraId="3EC44F41" w14:textId="77777777" w:rsidR="00C13F70" w:rsidRDefault="00C13F70">
            <w:pPr>
              <w:widowControl/>
              <w:jc w:val="center"/>
              <w:rPr>
                <w:rFonts w:eastAsiaTheme="minorHAnsi" w:cs="Calibri"/>
                <w:b/>
                <w:bCs/>
                <w:color w:val="000000"/>
                <w:szCs w:val="20"/>
              </w:rPr>
              <w:pPrChange w:id="7168" w:author="Stephanie Baer" w:date="2016-01-21T14:07:00Z">
                <w:pPr>
                  <w:widowControl/>
                  <w:jc w:val="left"/>
                </w:pPr>
              </w:pPrChange>
            </w:pPr>
          </w:p>
        </w:tc>
        <w:tc>
          <w:tcPr>
            <w:tcW w:w="1563" w:type="dxa"/>
            <w:vAlign w:val="center"/>
            <w:hideMark/>
            <w:tcPrChange w:id="7169" w:author="Stephanie Baer" w:date="2016-01-21T14:07:00Z">
              <w:tcPr>
                <w:tcW w:w="1563" w:type="dxa"/>
                <w:hideMark/>
              </w:tcPr>
            </w:tcPrChange>
          </w:tcPr>
          <w:p w14:paraId="0C214476"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300</w:t>
            </w:r>
          </w:p>
        </w:tc>
        <w:tc>
          <w:tcPr>
            <w:tcW w:w="1418" w:type="dxa"/>
            <w:vAlign w:val="center"/>
            <w:hideMark/>
            <w:tcPrChange w:id="7170" w:author="Stephanie Baer" w:date="2016-01-21T14:07:00Z">
              <w:tcPr>
                <w:tcW w:w="1418" w:type="dxa"/>
                <w:hideMark/>
              </w:tcPr>
            </w:tcPrChange>
          </w:tcPr>
          <w:p w14:paraId="734C2028"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749</w:t>
            </w:r>
          </w:p>
        </w:tc>
        <w:tc>
          <w:tcPr>
            <w:tcW w:w="1337" w:type="dxa"/>
            <w:vAlign w:val="center"/>
            <w:hideMark/>
            <w:tcPrChange w:id="7171" w:author="Stephanie Baer" w:date="2016-01-21T14:07:00Z">
              <w:tcPr>
                <w:tcW w:w="1337" w:type="dxa"/>
                <w:hideMark/>
              </w:tcPr>
            </w:tcPrChange>
          </w:tcPr>
          <w:p w14:paraId="4A7A8EB3"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40</w:t>
            </w:r>
          </w:p>
        </w:tc>
      </w:tr>
      <w:tr w:rsidR="00C13F70" w14:paraId="02F56971" w14:textId="77777777" w:rsidTr="00FF11A2">
        <w:tblPrEx>
          <w:tblCellMar>
            <w:left w:w="108" w:type="dxa"/>
            <w:right w:w="108" w:type="dxa"/>
          </w:tblCellMar>
          <w:tblPrExChange w:id="7172" w:author="Stephanie Baer" w:date="2016-01-21T14:07:00Z">
            <w:tblPrEx>
              <w:tblCellMar>
                <w:left w:w="108" w:type="dxa"/>
                <w:right w:w="108" w:type="dxa"/>
              </w:tblCellMar>
            </w:tblPrEx>
          </w:tblPrExChange>
        </w:tblPrEx>
        <w:trPr>
          <w:trHeight w:val="290"/>
          <w:jc w:val="center"/>
          <w:trPrChange w:id="7173" w:author="Stephanie Baer" w:date="2016-01-21T14:07:00Z">
            <w:trPr>
              <w:trHeight w:val="290"/>
              <w:jc w:val="center"/>
            </w:trPr>
          </w:trPrChange>
        </w:trPr>
        <w:tc>
          <w:tcPr>
            <w:tcW w:w="3367" w:type="dxa"/>
            <w:vMerge w:val="restart"/>
            <w:vAlign w:val="center"/>
            <w:hideMark/>
            <w:tcPrChange w:id="7174" w:author="Stephanie Baer" w:date="2016-01-21T14:07:00Z">
              <w:tcPr>
                <w:tcW w:w="3367" w:type="dxa"/>
                <w:vMerge w:val="restart"/>
                <w:hideMark/>
              </w:tcPr>
            </w:tcPrChange>
          </w:tcPr>
          <w:p w14:paraId="42B655C1" w14:textId="77777777" w:rsidR="00C13F70" w:rsidRDefault="00C13F70">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lastRenderedPageBreak/>
              <w:t>Globe</w:t>
            </w:r>
          </w:p>
          <w:p w14:paraId="680493C5" w14:textId="77777777" w:rsidR="00C13F70" w:rsidRDefault="00C13F70">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(candelabra bases less than 1050 lumens)</w:t>
            </w:r>
          </w:p>
        </w:tc>
        <w:tc>
          <w:tcPr>
            <w:tcW w:w="1563" w:type="dxa"/>
            <w:vAlign w:val="center"/>
            <w:hideMark/>
            <w:tcPrChange w:id="7175" w:author="Stephanie Baer" w:date="2016-01-21T14:07:00Z">
              <w:tcPr>
                <w:tcW w:w="1563" w:type="dxa"/>
                <w:hideMark/>
              </w:tcPr>
            </w:tcPrChange>
          </w:tcPr>
          <w:p w14:paraId="12A5D16C"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90</w:t>
            </w:r>
          </w:p>
        </w:tc>
        <w:tc>
          <w:tcPr>
            <w:tcW w:w="1418" w:type="dxa"/>
            <w:vAlign w:val="center"/>
            <w:hideMark/>
            <w:tcPrChange w:id="7176" w:author="Stephanie Baer" w:date="2016-01-21T14:07:00Z">
              <w:tcPr>
                <w:tcW w:w="1418" w:type="dxa"/>
                <w:hideMark/>
              </w:tcPr>
            </w:tcPrChange>
          </w:tcPr>
          <w:p w14:paraId="7E5FE270"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179</w:t>
            </w:r>
          </w:p>
        </w:tc>
        <w:tc>
          <w:tcPr>
            <w:tcW w:w="1337" w:type="dxa"/>
            <w:vAlign w:val="center"/>
            <w:hideMark/>
            <w:tcPrChange w:id="7177" w:author="Stephanie Baer" w:date="2016-01-21T14:07:00Z">
              <w:tcPr>
                <w:tcW w:w="1337" w:type="dxa"/>
                <w:hideMark/>
              </w:tcPr>
            </w:tcPrChange>
          </w:tcPr>
          <w:p w14:paraId="3F7EEA75"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w:t>
            </w:r>
          </w:p>
        </w:tc>
      </w:tr>
      <w:tr w:rsidR="00C13F70" w14:paraId="55A53C8B" w14:textId="77777777" w:rsidTr="00FF11A2">
        <w:tblPrEx>
          <w:tblCellMar>
            <w:left w:w="108" w:type="dxa"/>
            <w:right w:w="108" w:type="dxa"/>
          </w:tblCellMar>
          <w:tblPrExChange w:id="7178" w:author="Stephanie Baer" w:date="2016-01-21T14:07:00Z">
            <w:tblPrEx>
              <w:tblCellMar>
                <w:left w:w="108" w:type="dxa"/>
                <w:right w:w="108" w:type="dxa"/>
              </w:tblCellMar>
            </w:tblPrEx>
          </w:tblPrExChange>
        </w:tblPrEx>
        <w:trPr>
          <w:trHeight w:val="290"/>
          <w:jc w:val="center"/>
          <w:trPrChange w:id="7179" w:author="Stephanie Baer" w:date="2016-01-21T14:07:00Z">
            <w:trPr>
              <w:trHeight w:val="290"/>
              <w:jc w:val="center"/>
            </w:trPr>
          </w:trPrChange>
        </w:trPr>
        <w:tc>
          <w:tcPr>
            <w:tcW w:w="3367" w:type="dxa"/>
            <w:vMerge/>
            <w:vAlign w:val="center"/>
            <w:hideMark/>
            <w:tcPrChange w:id="7180" w:author="Stephanie Baer" w:date="2016-01-21T14:07:00Z">
              <w:tcPr>
                <w:tcW w:w="3367" w:type="dxa"/>
                <w:vMerge/>
                <w:hideMark/>
              </w:tcPr>
            </w:tcPrChange>
          </w:tcPr>
          <w:p w14:paraId="1BDACCD9" w14:textId="77777777" w:rsidR="00C13F70" w:rsidRDefault="00C13F70">
            <w:pPr>
              <w:widowControl/>
              <w:jc w:val="center"/>
              <w:rPr>
                <w:rFonts w:eastAsiaTheme="minorHAnsi" w:cs="Calibri"/>
                <w:b/>
                <w:bCs/>
                <w:color w:val="000000"/>
                <w:szCs w:val="20"/>
              </w:rPr>
              <w:pPrChange w:id="7181" w:author="Stephanie Baer" w:date="2016-01-21T14:07:00Z">
                <w:pPr>
                  <w:widowControl/>
                  <w:jc w:val="left"/>
                </w:pPr>
              </w:pPrChange>
            </w:pPr>
          </w:p>
        </w:tc>
        <w:tc>
          <w:tcPr>
            <w:tcW w:w="1563" w:type="dxa"/>
            <w:vAlign w:val="center"/>
            <w:hideMark/>
            <w:tcPrChange w:id="7182" w:author="Stephanie Baer" w:date="2016-01-21T14:07:00Z">
              <w:tcPr>
                <w:tcW w:w="1563" w:type="dxa"/>
                <w:hideMark/>
              </w:tcPr>
            </w:tcPrChange>
          </w:tcPr>
          <w:p w14:paraId="33F16E89"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180</w:t>
            </w:r>
          </w:p>
        </w:tc>
        <w:tc>
          <w:tcPr>
            <w:tcW w:w="1418" w:type="dxa"/>
            <w:vAlign w:val="center"/>
            <w:hideMark/>
            <w:tcPrChange w:id="7183" w:author="Stephanie Baer" w:date="2016-01-21T14:07:00Z">
              <w:tcPr>
                <w:tcW w:w="1418" w:type="dxa"/>
                <w:hideMark/>
              </w:tcPr>
            </w:tcPrChange>
          </w:tcPr>
          <w:p w14:paraId="502A561C"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249</w:t>
            </w:r>
          </w:p>
        </w:tc>
        <w:tc>
          <w:tcPr>
            <w:tcW w:w="1337" w:type="dxa"/>
            <w:vAlign w:val="center"/>
            <w:hideMark/>
            <w:tcPrChange w:id="7184" w:author="Stephanie Baer" w:date="2016-01-21T14:07:00Z">
              <w:tcPr>
                <w:tcW w:w="1337" w:type="dxa"/>
                <w:hideMark/>
              </w:tcPr>
            </w:tcPrChange>
          </w:tcPr>
          <w:p w14:paraId="03364FEF"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w:t>
            </w:r>
          </w:p>
        </w:tc>
      </w:tr>
      <w:tr w:rsidR="00C13F70" w14:paraId="5FC00CDC" w14:textId="77777777" w:rsidTr="00FF11A2">
        <w:tblPrEx>
          <w:tblCellMar>
            <w:left w:w="108" w:type="dxa"/>
            <w:right w:w="108" w:type="dxa"/>
          </w:tblCellMar>
          <w:tblPrExChange w:id="7185" w:author="Stephanie Baer" w:date="2016-01-21T14:07:00Z">
            <w:tblPrEx>
              <w:tblCellMar>
                <w:left w:w="108" w:type="dxa"/>
                <w:right w:w="108" w:type="dxa"/>
              </w:tblCellMar>
            </w:tblPrEx>
          </w:tblPrExChange>
        </w:tblPrEx>
        <w:trPr>
          <w:trHeight w:val="290"/>
          <w:jc w:val="center"/>
          <w:trPrChange w:id="7186" w:author="Stephanie Baer" w:date="2016-01-21T14:07:00Z">
            <w:trPr>
              <w:trHeight w:val="290"/>
              <w:jc w:val="center"/>
            </w:trPr>
          </w:trPrChange>
        </w:trPr>
        <w:tc>
          <w:tcPr>
            <w:tcW w:w="3367" w:type="dxa"/>
            <w:vMerge/>
            <w:vAlign w:val="center"/>
            <w:hideMark/>
            <w:tcPrChange w:id="7187" w:author="Stephanie Baer" w:date="2016-01-21T14:07:00Z">
              <w:tcPr>
                <w:tcW w:w="3367" w:type="dxa"/>
                <w:vMerge/>
                <w:hideMark/>
              </w:tcPr>
            </w:tcPrChange>
          </w:tcPr>
          <w:p w14:paraId="3F108D98" w14:textId="77777777" w:rsidR="00C13F70" w:rsidRDefault="00C13F70">
            <w:pPr>
              <w:widowControl/>
              <w:jc w:val="center"/>
              <w:rPr>
                <w:rFonts w:eastAsiaTheme="minorHAnsi" w:cs="Calibri"/>
                <w:b/>
                <w:bCs/>
                <w:color w:val="000000"/>
                <w:szCs w:val="20"/>
              </w:rPr>
              <w:pPrChange w:id="7188" w:author="Stephanie Baer" w:date="2016-01-21T14:07:00Z">
                <w:pPr>
                  <w:widowControl/>
                  <w:jc w:val="left"/>
                </w:pPr>
              </w:pPrChange>
            </w:pPr>
          </w:p>
        </w:tc>
        <w:tc>
          <w:tcPr>
            <w:tcW w:w="1563" w:type="dxa"/>
            <w:vAlign w:val="center"/>
            <w:hideMark/>
            <w:tcPrChange w:id="7189" w:author="Stephanie Baer" w:date="2016-01-21T14:07:00Z">
              <w:tcPr>
                <w:tcW w:w="1563" w:type="dxa"/>
                <w:hideMark/>
              </w:tcPr>
            </w:tcPrChange>
          </w:tcPr>
          <w:p w14:paraId="7914DCAD"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250</w:t>
            </w:r>
          </w:p>
        </w:tc>
        <w:tc>
          <w:tcPr>
            <w:tcW w:w="1418" w:type="dxa"/>
            <w:vAlign w:val="center"/>
            <w:hideMark/>
            <w:tcPrChange w:id="7190" w:author="Stephanie Baer" w:date="2016-01-21T14:07:00Z">
              <w:tcPr>
                <w:tcW w:w="1418" w:type="dxa"/>
                <w:hideMark/>
              </w:tcPr>
            </w:tcPrChange>
          </w:tcPr>
          <w:p w14:paraId="3062DE99"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349</w:t>
            </w:r>
          </w:p>
        </w:tc>
        <w:tc>
          <w:tcPr>
            <w:tcW w:w="1337" w:type="dxa"/>
            <w:vAlign w:val="center"/>
            <w:hideMark/>
            <w:tcPrChange w:id="7191" w:author="Stephanie Baer" w:date="2016-01-21T14:07:00Z">
              <w:tcPr>
                <w:tcW w:w="1337" w:type="dxa"/>
                <w:hideMark/>
              </w:tcPr>
            </w:tcPrChange>
          </w:tcPr>
          <w:p w14:paraId="5C024FE6"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w:t>
            </w:r>
          </w:p>
        </w:tc>
      </w:tr>
      <w:tr w:rsidR="00C13F70" w14:paraId="1C23BAF0" w14:textId="77777777" w:rsidTr="00FF11A2">
        <w:tblPrEx>
          <w:tblCellMar>
            <w:left w:w="108" w:type="dxa"/>
            <w:right w:w="108" w:type="dxa"/>
          </w:tblCellMar>
          <w:tblPrExChange w:id="7192" w:author="Stephanie Baer" w:date="2016-01-21T14:07:00Z">
            <w:tblPrEx>
              <w:tblCellMar>
                <w:left w:w="108" w:type="dxa"/>
                <w:right w:w="108" w:type="dxa"/>
              </w:tblCellMar>
            </w:tblPrEx>
          </w:tblPrExChange>
        </w:tblPrEx>
        <w:trPr>
          <w:trHeight w:val="290"/>
          <w:jc w:val="center"/>
          <w:trPrChange w:id="7193" w:author="Stephanie Baer" w:date="2016-01-21T14:07:00Z">
            <w:trPr>
              <w:trHeight w:val="290"/>
              <w:jc w:val="center"/>
            </w:trPr>
          </w:trPrChange>
        </w:trPr>
        <w:tc>
          <w:tcPr>
            <w:tcW w:w="3367" w:type="dxa"/>
            <w:vMerge/>
            <w:vAlign w:val="center"/>
            <w:hideMark/>
            <w:tcPrChange w:id="7194" w:author="Stephanie Baer" w:date="2016-01-21T14:07:00Z">
              <w:tcPr>
                <w:tcW w:w="3367" w:type="dxa"/>
                <w:vMerge/>
                <w:hideMark/>
              </w:tcPr>
            </w:tcPrChange>
          </w:tcPr>
          <w:p w14:paraId="65BA39BF" w14:textId="77777777" w:rsidR="00C13F70" w:rsidRDefault="00C13F70">
            <w:pPr>
              <w:widowControl/>
              <w:jc w:val="center"/>
              <w:rPr>
                <w:rFonts w:eastAsiaTheme="minorHAnsi" w:cs="Calibri"/>
                <w:b/>
                <w:bCs/>
                <w:color w:val="000000"/>
                <w:szCs w:val="20"/>
              </w:rPr>
              <w:pPrChange w:id="7195" w:author="Stephanie Baer" w:date="2016-01-21T14:07:00Z">
                <w:pPr>
                  <w:widowControl/>
                  <w:jc w:val="left"/>
                </w:pPr>
              </w:pPrChange>
            </w:pPr>
          </w:p>
        </w:tc>
        <w:tc>
          <w:tcPr>
            <w:tcW w:w="1563" w:type="dxa"/>
            <w:vAlign w:val="center"/>
            <w:hideMark/>
            <w:tcPrChange w:id="7196" w:author="Stephanie Baer" w:date="2016-01-21T14:07:00Z">
              <w:tcPr>
                <w:tcW w:w="1563" w:type="dxa"/>
                <w:hideMark/>
              </w:tcPr>
            </w:tcPrChange>
          </w:tcPr>
          <w:p w14:paraId="34464ED2"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350</w:t>
            </w:r>
          </w:p>
        </w:tc>
        <w:tc>
          <w:tcPr>
            <w:tcW w:w="1418" w:type="dxa"/>
            <w:vAlign w:val="center"/>
            <w:hideMark/>
            <w:tcPrChange w:id="7197" w:author="Stephanie Baer" w:date="2016-01-21T14:07:00Z">
              <w:tcPr>
                <w:tcW w:w="1418" w:type="dxa"/>
                <w:hideMark/>
              </w:tcPr>
            </w:tcPrChange>
          </w:tcPr>
          <w:p w14:paraId="084AA07D"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499</w:t>
            </w:r>
          </w:p>
        </w:tc>
        <w:tc>
          <w:tcPr>
            <w:tcW w:w="1337" w:type="dxa"/>
            <w:vAlign w:val="center"/>
            <w:hideMark/>
            <w:tcPrChange w:id="7198" w:author="Stephanie Baer" w:date="2016-01-21T14:07:00Z">
              <w:tcPr>
                <w:tcW w:w="1337" w:type="dxa"/>
                <w:hideMark/>
              </w:tcPr>
            </w:tcPrChange>
          </w:tcPr>
          <w:p w14:paraId="31FB98DA"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40</w:t>
            </w:r>
          </w:p>
        </w:tc>
      </w:tr>
      <w:tr w:rsidR="00C13F70" w14:paraId="033340F6" w14:textId="77777777" w:rsidTr="00FF11A2">
        <w:tblPrEx>
          <w:tblCellMar>
            <w:left w:w="108" w:type="dxa"/>
            <w:right w:w="108" w:type="dxa"/>
          </w:tblCellMar>
          <w:tblPrExChange w:id="7199" w:author="Stephanie Baer" w:date="2016-01-21T14:07:00Z">
            <w:tblPrEx>
              <w:tblCellMar>
                <w:left w:w="108" w:type="dxa"/>
                <w:right w:w="108" w:type="dxa"/>
              </w:tblCellMar>
            </w:tblPrEx>
          </w:tblPrExChange>
        </w:tblPrEx>
        <w:trPr>
          <w:trHeight w:val="290"/>
          <w:jc w:val="center"/>
          <w:trPrChange w:id="7200" w:author="Stephanie Baer" w:date="2016-01-21T14:07:00Z">
            <w:trPr>
              <w:trHeight w:val="290"/>
              <w:jc w:val="center"/>
            </w:trPr>
          </w:trPrChange>
        </w:trPr>
        <w:tc>
          <w:tcPr>
            <w:tcW w:w="3367" w:type="dxa"/>
            <w:vMerge/>
            <w:vAlign w:val="center"/>
            <w:hideMark/>
            <w:tcPrChange w:id="7201" w:author="Stephanie Baer" w:date="2016-01-21T14:07:00Z">
              <w:tcPr>
                <w:tcW w:w="3367" w:type="dxa"/>
                <w:vMerge/>
                <w:hideMark/>
              </w:tcPr>
            </w:tcPrChange>
          </w:tcPr>
          <w:p w14:paraId="21C75791" w14:textId="77777777" w:rsidR="00C13F70" w:rsidRDefault="00C13F70">
            <w:pPr>
              <w:widowControl/>
              <w:jc w:val="center"/>
              <w:rPr>
                <w:rFonts w:eastAsiaTheme="minorHAnsi" w:cs="Calibri"/>
                <w:b/>
                <w:bCs/>
                <w:color w:val="000000"/>
                <w:szCs w:val="20"/>
              </w:rPr>
              <w:pPrChange w:id="7202" w:author="Stephanie Baer" w:date="2016-01-21T14:07:00Z">
                <w:pPr>
                  <w:widowControl/>
                  <w:jc w:val="left"/>
                </w:pPr>
              </w:pPrChange>
            </w:pPr>
          </w:p>
        </w:tc>
        <w:tc>
          <w:tcPr>
            <w:tcW w:w="1563" w:type="dxa"/>
            <w:vAlign w:val="center"/>
            <w:hideMark/>
            <w:tcPrChange w:id="7203" w:author="Stephanie Baer" w:date="2016-01-21T14:07:00Z">
              <w:tcPr>
                <w:tcW w:w="1563" w:type="dxa"/>
                <w:hideMark/>
              </w:tcPr>
            </w:tcPrChange>
          </w:tcPr>
          <w:p w14:paraId="77770900"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500</w:t>
            </w:r>
          </w:p>
        </w:tc>
        <w:tc>
          <w:tcPr>
            <w:tcW w:w="1418" w:type="dxa"/>
            <w:vAlign w:val="center"/>
            <w:hideMark/>
            <w:tcPrChange w:id="7204" w:author="Stephanie Baer" w:date="2016-01-21T14:07:00Z">
              <w:tcPr>
                <w:tcW w:w="1418" w:type="dxa"/>
                <w:hideMark/>
              </w:tcPr>
            </w:tcPrChange>
          </w:tcPr>
          <w:p w14:paraId="2CA12F1A"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1049</w:t>
            </w:r>
          </w:p>
        </w:tc>
        <w:tc>
          <w:tcPr>
            <w:tcW w:w="1337" w:type="dxa"/>
            <w:vAlign w:val="center"/>
            <w:hideMark/>
            <w:tcPrChange w:id="7205" w:author="Stephanie Baer" w:date="2016-01-21T14:07:00Z">
              <w:tcPr>
                <w:tcW w:w="1337" w:type="dxa"/>
                <w:hideMark/>
              </w:tcPr>
            </w:tcPrChange>
          </w:tcPr>
          <w:p w14:paraId="3E98B3B7"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60</w:t>
            </w:r>
          </w:p>
        </w:tc>
      </w:tr>
      <w:tr w:rsidR="00C13F70" w14:paraId="2AF63DAC" w14:textId="77777777" w:rsidTr="00FF11A2">
        <w:tblPrEx>
          <w:tblCellMar>
            <w:left w:w="108" w:type="dxa"/>
            <w:right w:w="108" w:type="dxa"/>
          </w:tblCellMar>
          <w:tblPrExChange w:id="7206" w:author="Stephanie Baer" w:date="2016-01-21T14:07:00Z">
            <w:tblPrEx>
              <w:tblCellMar>
                <w:left w:w="108" w:type="dxa"/>
                <w:right w:w="108" w:type="dxa"/>
              </w:tblCellMar>
            </w:tblPrEx>
          </w:tblPrExChange>
        </w:tblPrEx>
        <w:trPr>
          <w:trHeight w:val="290"/>
          <w:jc w:val="center"/>
          <w:trPrChange w:id="7207" w:author="Stephanie Baer" w:date="2016-01-21T14:07:00Z">
            <w:trPr>
              <w:trHeight w:val="290"/>
              <w:jc w:val="center"/>
            </w:trPr>
          </w:trPrChange>
        </w:trPr>
        <w:tc>
          <w:tcPr>
            <w:tcW w:w="3367" w:type="dxa"/>
            <w:vMerge w:val="restart"/>
            <w:vAlign w:val="center"/>
            <w:hideMark/>
            <w:tcPrChange w:id="7208" w:author="Stephanie Baer" w:date="2016-01-21T14:07:00Z">
              <w:tcPr>
                <w:tcW w:w="3367" w:type="dxa"/>
                <w:vMerge w:val="restart"/>
                <w:hideMark/>
              </w:tcPr>
            </w:tcPrChange>
          </w:tcPr>
          <w:p w14:paraId="604FC9CC" w14:textId="77777777" w:rsidR="00C13F70" w:rsidRDefault="00C13F70">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Decorative</w:t>
            </w:r>
          </w:p>
          <w:p w14:paraId="6FFD8C4C" w14:textId="77777777" w:rsidR="00C13F70" w:rsidRDefault="00C13F70">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(Shapes B, BA, C, CA, DC, F, G, candelabra bases less than 1050 lumens)</w:t>
            </w:r>
          </w:p>
        </w:tc>
        <w:tc>
          <w:tcPr>
            <w:tcW w:w="1563" w:type="dxa"/>
            <w:vAlign w:val="center"/>
            <w:hideMark/>
            <w:tcPrChange w:id="7209" w:author="Stephanie Baer" w:date="2016-01-21T14:07:00Z">
              <w:tcPr>
                <w:tcW w:w="1563" w:type="dxa"/>
                <w:hideMark/>
              </w:tcPr>
            </w:tcPrChange>
          </w:tcPr>
          <w:p w14:paraId="6CFC33BF"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70</w:t>
            </w:r>
          </w:p>
        </w:tc>
        <w:tc>
          <w:tcPr>
            <w:tcW w:w="1418" w:type="dxa"/>
            <w:vAlign w:val="center"/>
            <w:hideMark/>
            <w:tcPrChange w:id="7210" w:author="Stephanie Baer" w:date="2016-01-21T14:07:00Z">
              <w:tcPr>
                <w:tcW w:w="1418" w:type="dxa"/>
                <w:hideMark/>
              </w:tcPr>
            </w:tcPrChange>
          </w:tcPr>
          <w:p w14:paraId="225A1535"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89</w:t>
            </w:r>
          </w:p>
        </w:tc>
        <w:tc>
          <w:tcPr>
            <w:tcW w:w="1337" w:type="dxa"/>
            <w:vAlign w:val="center"/>
            <w:hideMark/>
            <w:tcPrChange w:id="7211" w:author="Stephanie Baer" w:date="2016-01-21T14:07:00Z">
              <w:tcPr>
                <w:tcW w:w="1337" w:type="dxa"/>
                <w:hideMark/>
              </w:tcPr>
            </w:tcPrChange>
          </w:tcPr>
          <w:p w14:paraId="74EC5E9A"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w:t>
            </w:r>
          </w:p>
        </w:tc>
      </w:tr>
      <w:tr w:rsidR="00C13F70" w14:paraId="79DFA986" w14:textId="77777777" w:rsidTr="00FF11A2">
        <w:tblPrEx>
          <w:tblCellMar>
            <w:left w:w="108" w:type="dxa"/>
            <w:right w:w="108" w:type="dxa"/>
          </w:tblCellMar>
          <w:tblPrExChange w:id="7212" w:author="Stephanie Baer" w:date="2016-01-21T14:07:00Z">
            <w:tblPrEx>
              <w:tblCellMar>
                <w:left w:w="108" w:type="dxa"/>
                <w:right w:w="108" w:type="dxa"/>
              </w:tblCellMar>
            </w:tblPrEx>
          </w:tblPrExChange>
        </w:tblPrEx>
        <w:trPr>
          <w:trHeight w:val="290"/>
          <w:jc w:val="center"/>
          <w:trPrChange w:id="7213" w:author="Stephanie Baer" w:date="2016-01-21T14:07:00Z">
            <w:trPr>
              <w:trHeight w:val="290"/>
              <w:jc w:val="center"/>
            </w:trPr>
          </w:trPrChange>
        </w:trPr>
        <w:tc>
          <w:tcPr>
            <w:tcW w:w="3367" w:type="dxa"/>
            <w:vMerge/>
            <w:hideMark/>
            <w:tcPrChange w:id="7214" w:author="Stephanie Baer" w:date="2016-01-21T14:07:00Z">
              <w:tcPr>
                <w:tcW w:w="3367" w:type="dxa"/>
                <w:vMerge/>
                <w:hideMark/>
              </w:tcPr>
            </w:tcPrChange>
          </w:tcPr>
          <w:p w14:paraId="43A8AF8C" w14:textId="77777777" w:rsidR="00C13F70" w:rsidRDefault="00C13F70" w:rsidP="00C04E8D">
            <w:pPr>
              <w:widowControl/>
              <w:jc w:val="left"/>
              <w:rPr>
                <w:rFonts w:eastAsiaTheme="minorHAnsi" w:cs="Calibri"/>
                <w:b/>
                <w:bCs/>
                <w:color w:val="000000"/>
                <w:szCs w:val="20"/>
              </w:rPr>
            </w:pPr>
          </w:p>
        </w:tc>
        <w:tc>
          <w:tcPr>
            <w:tcW w:w="1563" w:type="dxa"/>
            <w:vAlign w:val="center"/>
            <w:hideMark/>
            <w:tcPrChange w:id="7215" w:author="Stephanie Baer" w:date="2016-01-21T14:07:00Z">
              <w:tcPr>
                <w:tcW w:w="1563" w:type="dxa"/>
                <w:hideMark/>
              </w:tcPr>
            </w:tcPrChange>
          </w:tcPr>
          <w:p w14:paraId="39637350"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90</w:t>
            </w:r>
          </w:p>
        </w:tc>
        <w:tc>
          <w:tcPr>
            <w:tcW w:w="1418" w:type="dxa"/>
            <w:vAlign w:val="center"/>
            <w:hideMark/>
            <w:tcPrChange w:id="7216" w:author="Stephanie Baer" w:date="2016-01-21T14:07:00Z">
              <w:tcPr>
                <w:tcW w:w="1418" w:type="dxa"/>
                <w:hideMark/>
              </w:tcPr>
            </w:tcPrChange>
          </w:tcPr>
          <w:p w14:paraId="374B9BA8"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149</w:t>
            </w:r>
          </w:p>
        </w:tc>
        <w:tc>
          <w:tcPr>
            <w:tcW w:w="1337" w:type="dxa"/>
            <w:vAlign w:val="center"/>
            <w:hideMark/>
            <w:tcPrChange w:id="7217" w:author="Stephanie Baer" w:date="2016-01-21T14:07:00Z">
              <w:tcPr>
                <w:tcW w:w="1337" w:type="dxa"/>
                <w:hideMark/>
              </w:tcPr>
            </w:tcPrChange>
          </w:tcPr>
          <w:p w14:paraId="6A9F3C78"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w:t>
            </w:r>
          </w:p>
        </w:tc>
      </w:tr>
      <w:tr w:rsidR="00C13F70" w14:paraId="6620C711" w14:textId="77777777" w:rsidTr="00FF11A2">
        <w:tblPrEx>
          <w:tblCellMar>
            <w:left w:w="108" w:type="dxa"/>
            <w:right w:w="108" w:type="dxa"/>
          </w:tblCellMar>
          <w:tblPrExChange w:id="7218" w:author="Stephanie Baer" w:date="2016-01-21T14:07:00Z">
            <w:tblPrEx>
              <w:tblCellMar>
                <w:left w:w="108" w:type="dxa"/>
                <w:right w:w="108" w:type="dxa"/>
              </w:tblCellMar>
            </w:tblPrEx>
          </w:tblPrExChange>
        </w:tblPrEx>
        <w:trPr>
          <w:trHeight w:val="290"/>
          <w:jc w:val="center"/>
          <w:trPrChange w:id="7219" w:author="Stephanie Baer" w:date="2016-01-21T14:07:00Z">
            <w:trPr>
              <w:trHeight w:val="290"/>
              <w:jc w:val="center"/>
            </w:trPr>
          </w:trPrChange>
        </w:trPr>
        <w:tc>
          <w:tcPr>
            <w:tcW w:w="3367" w:type="dxa"/>
            <w:vMerge/>
            <w:hideMark/>
            <w:tcPrChange w:id="7220" w:author="Stephanie Baer" w:date="2016-01-21T14:07:00Z">
              <w:tcPr>
                <w:tcW w:w="3367" w:type="dxa"/>
                <w:vMerge/>
                <w:hideMark/>
              </w:tcPr>
            </w:tcPrChange>
          </w:tcPr>
          <w:p w14:paraId="14776308" w14:textId="77777777" w:rsidR="00C13F70" w:rsidRDefault="00C13F70" w:rsidP="00C04E8D">
            <w:pPr>
              <w:widowControl/>
              <w:jc w:val="left"/>
              <w:rPr>
                <w:rFonts w:eastAsiaTheme="minorHAnsi" w:cs="Calibri"/>
                <w:b/>
                <w:bCs/>
                <w:color w:val="000000"/>
                <w:szCs w:val="20"/>
              </w:rPr>
            </w:pPr>
          </w:p>
        </w:tc>
        <w:tc>
          <w:tcPr>
            <w:tcW w:w="1563" w:type="dxa"/>
            <w:vAlign w:val="center"/>
            <w:hideMark/>
            <w:tcPrChange w:id="7221" w:author="Stephanie Baer" w:date="2016-01-21T14:07:00Z">
              <w:tcPr>
                <w:tcW w:w="1563" w:type="dxa"/>
                <w:hideMark/>
              </w:tcPr>
            </w:tcPrChange>
          </w:tcPr>
          <w:p w14:paraId="431EEC5E"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150</w:t>
            </w:r>
          </w:p>
        </w:tc>
        <w:tc>
          <w:tcPr>
            <w:tcW w:w="1418" w:type="dxa"/>
            <w:vAlign w:val="center"/>
            <w:hideMark/>
            <w:tcPrChange w:id="7222" w:author="Stephanie Baer" w:date="2016-01-21T14:07:00Z">
              <w:tcPr>
                <w:tcW w:w="1418" w:type="dxa"/>
                <w:hideMark/>
              </w:tcPr>
            </w:tcPrChange>
          </w:tcPr>
          <w:p w14:paraId="145EB069"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299</w:t>
            </w:r>
          </w:p>
        </w:tc>
        <w:tc>
          <w:tcPr>
            <w:tcW w:w="1337" w:type="dxa"/>
            <w:vAlign w:val="center"/>
            <w:hideMark/>
            <w:tcPrChange w:id="7223" w:author="Stephanie Baer" w:date="2016-01-21T14:07:00Z">
              <w:tcPr>
                <w:tcW w:w="1337" w:type="dxa"/>
                <w:hideMark/>
              </w:tcPr>
            </w:tcPrChange>
          </w:tcPr>
          <w:p w14:paraId="0FA272F4"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w:t>
            </w:r>
          </w:p>
        </w:tc>
      </w:tr>
      <w:tr w:rsidR="00C13F70" w14:paraId="0CE436A0" w14:textId="77777777" w:rsidTr="00FF11A2">
        <w:tblPrEx>
          <w:tblCellMar>
            <w:left w:w="108" w:type="dxa"/>
            <w:right w:w="108" w:type="dxa"/>
          </w:tblCellMar>
          <w:tblPrExChange w:id="7224" w:author="Stephanie Baer" w:date="2016-01-21T14:07:00Z">
            <w:tblPrEx>
              <w:tblCellMar>
                <w:left w:w="108" w:type="dxa"/>
                <w:right w:w="108" w:type="dxa"/>
              </w:tblCellMar>
            </w:tblPrEx>
          </w:tblPrExChange>
        </w:tblPrEx>
        <w:trPr>
          <w:trHeight w:val="290"/>
          <w:jc w:val="center"/>
          <w:trPrChange w:id="7225" w:author="Stephanie Baer" w:date="2016-01-21T14:07:00Z">
            <w:trPr>
              <w:trHeight w:val="290"/>
              <w:jc w:val="center"/>
            </w:trPr>
          </w:trPrChange>
        </w:trPr>
        <w:tc>
          <w:tcPr>
            <w:tcW w:w="3367" w:type="dxa"/>
            <w:vMerge/>
            <w:hideMark/>
            <w:tcPrChange w:id="7226" w:author="Stephanie Baer" w:date="2016-01-21T14:07:00Z">
              <w:tcPr>
                <w:tcW w:w="3367" w:type="dxa"/>
                <w:vMerge/>
                <w:hideMark/>
              </w:tcPr>
            </w:tcPrChange>
          </w:tcPr>
          <w:p w14:paraId="1281BB82" w14:textId="77777777" w:rsidR="00C13F70" w:rsidRDefault="00C13F70" w:rsidP="00C04E8D">
            <w:pPr>
              <w:widowControl/>
              <w:jc w:val="left"/>
              <w:rPr>
                <w:rFonts w:eastAsiaTheme="minorHAnsi" w:cs="Calibri"/>
                <w:b/>
                <w:bCs/>
                <w:color w:val="000000"/>
                <w:szCs w:val="20"/>
              </w:rPr>
            </w:pPr>
          </w:p>
        </w:tc>
        <w:tc>
          <w:tcPr>
            <w:tcW w:w="1563" w:type="dxa"/>
            <w:vAlign w:val="center"/>
            <w:hideMark/>
            <w:tcPrChange w:id="7227" w:author="Stephanie Baer" w:date="2016-01-21T14:07:00Z">
              <w:tcPr>
                <w:tcW w:w="1563" w:type="dxa"/>
                <w:hideMark/>
              </w:tcPr>
            </w:tcPrChange>
          </w:tcPr>
          <w:p w14:paraId="16032606"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300</w:t>
            </w:r>
          </w:p>
        </w:tc>
        <w:tc>
          <w:tcPr>
            <w:tcW w:w="1418" w:type="dxa"/>
            <w:vAlign w:val="center"/>
            <w:hideMark/>
            <w:tcPrChange w:id="7228" w:author="Stephanie Baer" w:date="2016-01-21T14:07:00Z">
              <w:tcPr>
                <w:tcW w:w="1418" w:type="dxa"/>
                <w:hideMark/>
              </w:tcPr>
            </w:tcPrChange>
          </w:tcPr>
          <w:p w14:paraId="11D665B6"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499</w:t>
            </w:r>
          </w:p>
        </w:tc>
        <w:tc>
          <w:tcPr>
            <w:tcW w:w="1337" w:type="dxa"/>
            <w:vAlign w:val="center"/>
            <w:hideMark/>
            <w:tcPrChange w:id="7229" w:author="Stephanie Baer" w:date="2016-01-21T14:07:00Z">
              <w:tcPr>
                <w:tcW w:w="1337" w:type="dxa"/>
                <w:hideMark/>
              </w:tcPr>
            </w:tcPrChange>
          </w:tcPr>
          <w:p w14:paraId="6908AD10"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40</w:t>
            </w:r>
          </w:p>
        </w:tc>
      </w:tr>
      <w:tr w:rsidR="00C13F70" w14:paraId="16EBF630" w14:textId="77777777" w:rsidTr="00FF11A2">
        <w:tblPrEx>
          <w:tblCellMar>
            <w:left w:w="108" w:type="dxa"/>
            <w:right w:w="108" w:type="dxa"/>
          </w:tblCellMar>
          <w:tblPrExChange w:id="7230" w:author="Stephanie Baer" w:date="2016-01-21T14:07:00Z">
            <w:tblPrEx>
              <w:tblCellMar>
                <w:left w:w="108" w:type="dxa"/>
                <w:right w:w="108" w:type="dxa"/>
              </w:tblCellMar>
            </w:tblPrEx>
          </w:tblPrExChange>
        </w:tblPrEx>
        <w:trPr>
          <w:trHeight w:val="290"/>
          <w:jc w:val="center"/>
          <w:trPrChange w:id="7231" w:author="Stephanie Baer" w:date="2016-01-21T14:07:00Z">
            <w:trPr>
              <w:trHeight w:val="290"/>
              <w:jc w:val="center"/>
            </w:trPr>
          </w:trPrChange>
        </w:trPr>
        <w:tc>
          <w:tcPr>
            <w:tcW w:w="3367" w:type="dxa"/>
            <w:vMerge/>
            <w:hideMark/>
            <w:tcPrChange w:id="7232" w:author="Stephanie Baer" w:date="2016-01-21T14:07:00Z">
              <w:tcPr>
                <w:tcW w:w="3367" w:type="dxa"/>
                <w:vMerge/>
                <w:hideMark/>
              </w:tcPr>
            </w:tcPrChange>
          </w:tcPr>
          <w:p w14:paraId="2A105C9C" w14:textId="77777777" w:rsidR="00C13F70" w:rsidRDefault="00C13F70" w:rsidP="00C04E8D">
            <w:pPr>
              <w:widowControl/>
              <w:jc w:val="left"/>
              <w:rPr>
                <w:rFonts w:eastAsiaTheme="minorHAnsi" w:cs="Calibri"/>
                <w:b/>
                <w:bCs/>
                <w:color w:val="000000"/>
                <w:szCs w:val="20"/>
              </w:rPr>
            </w:pPr>
          </w:p>
        </w:tc>
        <w:tc>
          <w:tcPr>
            <w:tcW w:w="1563" w:type="dxa"/>
            <w:vAlign w:val="center"/>
            <w:hideMark/>
            <w:tcPrChange w:id="7233" w:author="Stephanie Baer" w:date="2016-01-21T14:07:00Z">
              <w:tcPr>
                <w:tcW w:w="1563" w:type="dxa"/>
                <w:hideMark/>
              </w:tcPr>
            </w:tcPrChange>
          </w:tcPr>
          <w:p w14:paraId="50BDA742"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500</w:t>
            </w:r>
          </w:p>
        </w:tc>
        <w:tc>
          <w:tcPr>
            <w:tcW w:w="1418" w:type="dxa"/>
            <w:vAlign w:val="center"/>
            <w:hideMark/>
            <w:tcPrChange w:id="7234" w:author="Stephanie Baer" w:date="2016-01-21T14:07:00Z">
              <w:tcPr>
                <w:tcW w:w="1418" w:type="dxa"/>
                <w:hideMark/>
              </w:tcPr>
            </w:tcPrChange>
          </w:tcPr>
          <w:p w14:paraId="16C67FF9"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1049</w:t>
            </w:r>
          </w:p>
        </w:tc>
        <w:tc>
          <w:tcPr>
            <w:tcW w:w="1337" w:type="dxa"/>
            <w:vAlign w:val="center"/>
            <w:hideMark/>
            <w:tcPrChange w:id="7235" w:author="Stephanie Baer" w:date="2016-01-21T14:07:00Z">
              <w:tcPr>
                <w:tcW w:w="1337" w:type="dxa"/>
                <w:hideMark/>
              </w:tcPr>
            </w:tcPrChange>
          </w:tcPr>
          <w:p w14:paraId="582823A3"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60</w:t>
            </w:r>
          </w:p>
        </w:tc>
      </w:tr>
    </w:tbl>
    <w:p w14:paraId="75505E56" w14:textId="77777777" w:rsidR="00C13F70" w:rsidRDefault="00C13F70" w:rsidP="00C13F70">
      <w:pPr>
        <w:ind w:left="1440"/>
        <w:rPr>
          <w:rFonts w:cstheme="minorHAnsi"/>
          <w:noProof/>
        </w:rPr>
      </w:pPr>
    </w:p>
    <w:p w14:paraId="273FED59" w14:textId="77777777" w:rsidR="00C13F70" w:rsidRDefault="00C13F70" w:rsidP="00C13F70">
      <w:pPr>
        <w:ind w:left="1440"/>
        <w:rPr>
          <w:noProof/>
        </w:rPr>
      </w:pPr>
      <w:r w:rsidRPr="006512F3">
        <w:rPr>
          <w:b/>
          <w:noProof/>
        </w:rPr>
        <w:t xml:space="preserve">Directional Lamps - </w:t>
      </w:r>
      <w:r w:rsidRPr="00D52685">
        <w:rPr>
          <w:noProof/>
        </w:rPr>
        <w:t>ENERGY STAR Minimum Luminous Efficacy = 40Lm/W for lamp</w:t>
      </w:r>
      <w:r>
        <w:rPr>
          <w:noProof/>
        </w:rPr>
        <w:t>s with rated wattages less than 20W</w:t>
      </w:r>
      <w:r w:rsidRPr="00D52685">
        <w:rPr>
          <w:noProof/>
        </w:rPr>
        <w:t xml:space="preserve">and </w:t>
      </w:r>
      <w:r>
        <w:rPr>
          <w:noProof/>
        </w:rPr>
        <w:t>50</w:t>
      </w:r>
      <w:r w:rsidRPr="00D52685">
        <w:rPr>
          <w:noProof/>
        </w:rPr>
        <w:t xml:space="preserve"> Lm/W for lamp</w:t>
      </w:r>
      <w:r>
        <w:rPr>
          <w:noProof/>
        </w:rPr>
        <w:t>s with rated wattages &gt;= 20 watts</w:t>
      </w:r>
      <w:r>
        <w:rPr>
          <w:rStyle w:val="FootnoteReference"/>
          <w:noProof/>
        </w:rPr>
        <w:footnoteReference w:id="670"/>
      </w:r>
      <w:r w:rsidRPr="00D52685">
        <w:rPr>
          <w:noProof/>
        </w:rPr>
        <w:t>.</w:t>
      </w:r>
    </w:p>
    <w:p w14:paraId="5A813C95" w14:textId="77777777" w:rsidR="00C13F70" w:rsidRDefault="00C13F70" w:rsidP="00C13F70">
      <w:pPr>
        <w:ind w:left="1440"/>
        <w:rPr>
          <w:noProof/>
        </w:rPr>
      </w:pPr>
      <w:r>
        <w:rPr>
          <w:noProof/>
        </w:rPr>
        <w:t>For Directional R, BR, and ER lamp types</w:t>
      </w:r>
      <w:r>
        <w:rPr>
          <w:rStyle w:val="FootnoteReference"/>
          <w:noProof/>
        </w:rPr>
        <w:footnoteReference w:id="671"/>
      </w:r>
      <w:r>
        <w:rPr>
          <w:noProof/>
        </w:rPr>
        <w:t>:</w:t>
      </w:r>
    </w:p>
    <w:tbl>
      <w:tblPr>
        <w:tblW w:w="4538" w:type="dxa"/>
        <w:jc w:val="center"/>
        <w:tblLook w:val="04A0" w:firstRow="1" w:lastRow="0" w:firstColumn="1" w:lastColumn="0" w:noHBand="0" w:noVBand="1"/>
      </w:tblPr>
      <w:tblGrid>
        <w:gridCol w:w="1653"/>
        <w:gridCol w:w="958"/>
        <w:gridCol w:w="958"/>
        <w:gridCol w:w="969"/>
      </w:tblGrid>
      <w:tr w:rsidR="00C13F70" w:rsidRPr="00EE3637" w14:paraId="7D951A74" w14:textId="77777777" w:rsidTr="00C04E8D">
        <w:trPr>
          <w:trHeight w:val="1080"/>
          <w:tblHeader/>
          <w:jc w:val="center"/>
        </w:trPr>
        <w:tc>
          <w:tcPr>
            <w:tcW w:w="1653"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2AFE0462" w14:textId="77777777" w:rsidR="00C13F70" w:rsidRPr="00EE3637" w:rsidRDefault="00C13F70" w:rsidP="00C04E8D">
            <w:pPr>
              <w:widowControl/>
              <w:spacing w:after="0"/>
              <w:jc w:val="center"/>
              <w:rPr>
                <w:rFonts w:ascii="Calibri" w:hAnsi="Calibri"/>
                <w:b/>
                <w:bCs/>
                <w:color w:val="FFFFFF"/>
                <w:szCs w:val="20"/>
              </w:rPr>
            </w:pPr>
            <w:r w:rsidRPr="00EE3637">
              <w:rPr>
                <w:rFonts w:ascii="Calibri" w:hAnsi="Calibri"/>
                <w:b/>
                <w:bCs/>
                <w:color w:val="FFFFFF"/>
                <w:szCs w:val="20"/>
              </w:rPr>
              <w:t>Bulb Type</w:t>
            </w:r>
          </w:p>
        </w:tc>
        <w:tc>
          <w:tcPr>
            <w:tcW w:w="958" w:type="dxa"/>
            <w:tcBorders>
              <w:top w:val="single" w:sz="4" w:space="0" w:color="auto"/>
              <w:left w:val="nil"/>
              <w:bottom w:val="single" w:sz="4" w:space="0" w:color="auto"/>
              <w:right w:val="single" w:sz="4" w:space="0" w:color="auto"/>
            </w:tcBorders>
            <w:shd w:val="clear" w:color="000000" w:fill="808080"/>
            <w:vAlign w:val="center"/>
            <w:hideMark/>
          </w:tcPr>
          <w:p w14:paraId="6DFAFEC9" w14:textId="77777777" w:rsidR="00C13F70" w:rsidRPr="00EE3637" w:rsidRDefault="00C13F70" w:rsidP="00C04E8D">
            <w:pPr>
              <w:widowControl/>
              <w:spacing w:after="0"/>
              <w:jc w:val="center"/>
              <w:rPr>
                <w:rFonts w:ascii="Calibri" w:hAnsi="Calibri"/>
                <w:b/>
                <w:bCs/>
                <w:color w:val="FFFFFF"/>
                <w:szCs w:val="20"/>
              </w:rPr>
            </w:pPr>
            <w:r w:rsidRPr="00EE3637">
              <w:rPr>
                <w:rFonts w:ascii="Calibri" w:hAnsi="Calibri"/>
                <w:b/>
                <w:bCs/>
                <w:color w:val="FFFFFF"/>
                <w:szCs w:val="20"/>
              </w:rPr>
              <w:t>Lower Lumen Range</w:t>
            </w:r>
          </w:p>
        </w:tc>
        <w:tc>
          <w:tcPr>
            <w:tcW w:w="958" w:type="dxa"/>
            <w:tcBorders>
              <w:top w:val="single" w:sz="4" w:space="0" w:color="auto"/>
              <w:left w:val="nil"/>
              <w:bottom w:val="single" w:sz="4" w:space="0" w:color="auto"/>
              <w:right w:val="single" w:sz="4" w:space="0" w:color="auto"/>
            </w:tcBorders>
            <w:shd w:val="clear" w:color="000000" w:fill="808080"/>
            <w:vAlign w:val="center"/>
            <w:hideMark/>
          </w:tcPr>
          <w:p w14:paraId="510D6765" w14:textId="77777777" w:rsidR="00C13F70" w:rsidRPr="00EE3637" w:rsidRDefault="00C13F70" w:rsidP="00C04E8D">
            <w:pPr>
              <w:widowControl/>
              <w:spacing w:after="0"/>
              <w:jc w:val="center"/>
              <w:rPr>
                <w:rFonts w:ascii="Calibri" w:hAnsi="Calibri"/>
                <w:b/>
                <w:bCs/>
                <w:color w:val="FFFFFF"/>
                <w:szCs w:val="20"/>
              </w:rPr>
            </w:pPr>
            <w:r w:rsidRPr="00EE3637">
              <w:rPr>
                <w:rFonts w:ascii="Calibri" w:hAnsi="Calibri"/>
                <w:b/>
                <w:bCs/>
                <w:color w:val="FFFFFF"/>
                <w:szCs w:val="20"/>
              </w:rPr>
              <w:t>Upper Lumen Range</w:t>
            </w:r>
          </w:p>
        </w:tc>
        <w:tc>
          <w:tcPr>
            <w:tcW w:w="969" w:type="dxa"/>
            <w:tcBorders>
              <w:top w:val="single" w:sz="4" w:space="0" w:color="auto"/>
              <w:left w:val="nil"/>
              <w:bottom w:val="single" w:sz="4" w:space="0" w:color="auto"/>
              <w:right w:val="single" w:sz="4" w:space="0" w:color="auto"/>
            </w:tcBorders>
            <w:shd w:val="clear" w:color="000000" w:fill="808080"/>
            <w:vAlign w:val="center"/>
            <w:hideMark/>
          </w:tcPr>
          <w:p w14:paraId="0A4469A2" w14:textId="77777777" w:rsidR="00C13F70" w:rsidRPr="00EE3637" w:rsidRDefault="00C13F70" w:rsidP="00C04E8D">
            <w:pPr>
              <w:widowControl/>
              <w:spacing w:after="0"/>
              <w:jc w:val="center"/>
              <w:rPr>
                <w:rFonts w:ascii="Calibri" w:hAnsi="Calibri"/>
                <w:b/>
                <w:bCs/>
                <w:color w:val="FFFFFF"/>
                <w:szCs w:val="20"/>
              </w:rPr>
            </w:pPr>
            <w:r w:rsidRPr="00EE3637">
              <w:rPr>
                <w:rFonts w:ascii="Calibri" w:hAnsi="Calibri"/>
                <w:b/>
                <w:bCs/>
                <w:color w:val="FFFFFF"/>
                <w:szCs w:val="20"/>
              </w:rPr>
              <w:t>Watts</w:t>
            </w:r>
            <w:r w:rsidRPr="00EE3637">
              <w:rPr>
                <w:rFonts w:ascii="Calibri" w:hAnsi="Calibri"/>
                <w:b/>
                <w:bCs/>
                <w:color w:val="FFFFFF"/>
                <w:szCs w:val="20"/>
                <w:vertAlign w:val="subscript"/>
              </w:rPr>
              <w:t>Base</w:t>
            </w:r>
          </w:p>
        </w:tc>
      </w:tr>
      <w:tr w:rsidR="00C13F70" w:rsidRPr="00EE3637" w14:paraId="63D8F90D" w14:textId="77777777" w:rsidTr="00C04E8D">
        <w:trPr>
          <w:trHeight w:val="300"/>
          <w:jc w:val="center"/>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14:paraId="5C24D398" w14:textId="77777777" w:rsidR="00C13F70" w:rsidRPr="00EE3637" w:rsidRDefault="00C13F70" w:rsidP="00C04E8D">
            <w:pPr>
              <w:widowControl/>
              <w:spacing w:after="0"/>
              <w:jc w:val="center"/>
              <w:rPr>
                <w:rFonts w:ascii="Calibri" w:hAnsi="Calibri"/>
                <w:b/>
                <w:bCs/>
                <w:color w:val="000000"/>
                <w:szCs w:val="20"/>
              </w:rPr>
            </w:pPr>
            <w:r w:rsidRPr="00EE3637">
              <w:rPr>
                <w:rFonts w:ascii="Calibri" w:hAnsi="Calibri"/>
                <w:b/>
                <w:bCs/>
                <w:color w:val="000000"/>
                <w:szCs w:val="20"/>
              </w:rPr>
              <w:t>R, ER, BR with medium screw bases w/ diameter &gt;2.25" (*see exceptions below)</w:t>
            </w:r>
          </w:p>
        </w:tc>
        <w:tc>
          <w:tcPr>
            <w:tcW w:w="958" w:type="dxa"/>
            <w:tcBorders>
              <w:top w:val="nil"/>
              <w:left w:val="nil"/>
              <w:bottom w:val="single" w:sz="4" w:space="0" w:color="auto"/>
              <w:right w:val="single" w:sz="4" w:space="0" w:color="auto"/>
            </w:tcBorders>
            <w:shd w:val="clear" w:color="auto" w:fill="auto"/>
            <w:vAlign w:val="center"/>
            <w:hideMark/>
          </w:tcPr>
          <w:p w14:paraId="0BD64703"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420</w:t>
            </w:r>
          </w:p>
        </w:tc>
        <w:tc>
          <w:tcPr>
            <w:tcW w:w="958" w:type="dxa"/>
            <w:tcBorders>
              <w:top w:val="nil"/>
              <w:left w:val="nil"/>
              <w:bottom w:val="single" w:sz="4" w:space="0" w:color="auto"/>
              <w:right w:val="single" w:sz="4" w:space="0" w:color="auto"/>
            </w:tcBorders>
            <w:shd w:val="clear" w:color="auto" w:fill="auto"/>
            <w:vAlign w:val="center"/>
            <w:hideMark/>
          </w:tcPr>
          <w:p w14:paraId="366EFAEF"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472</w:t>
            </w:r>
          </w:p>
        </w:tc>
        <w:tc>
          <w:tcPr>
            <w:tcW w:w="969" w:type="dxa"/>
            <w:tcBorders>
              <w:top w:val="nil"/>
              <w:left w:val="nil"/>
              <w:bottom w:val="single" w:sz="4" w:space="0" w:color="auto"/>
              <w:right w:val="single" w:sz="4" w:space="0" w:color="auto"/>
            </w:tcBorders>
            <w:shd w:val="clear" w:color="auto" w:fill="auto"/>
            <w:vAlign w:val="center"/>
            <w:hideMark/>
          </w:tcPr>
          <w:p w14:paraId="5A9D692E"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40</w:t>
            </w:r>
          </w:p>
        </w:tc>
      </w:tr>
      <w:tr w:rsidR="00C13F70" w:rsidRPr="00EE3637" w14:paraId="35BD43B1" w14:textId="77777777" w:rsidTr="00C04E8D">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14:paraId="15D764C8"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03420635"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473</w:t>
            </w:r>
          </w:p>
        </w:tc>
        <w:tc>
          <w:tcPr>
            <w:tcW w:w="958" w:type="dxa"/>
            <w:tcBorders>
              <w:top w:val="nil"/>
              <w:left w:val="nil"/>
              <w:bottom w:val="single" w:sz="4" w:space="0" w:color="auto"/>
              <w:right w:val="single" w:sz="4" w:space="0" w:color="auto"/>
            </w:tcBorders>
            <w:shd w:val="clear" w:color="auto" w:fill="auto"/>
            <w:vAlign w:val="center"/>
            <w:hideMark/>
          </w:tcPr>
          <w:p w14:paraId="16F4BF8D"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524</w:t>
            </w:r>
          </w:p>
        </w:tc>
        <w:tc>
          <w:tcPr>
            <w:tcW w:w="969" w:type="dxa"/>
            <w:tcBorders>
              <w:top w:val="nil"/>
              <w:left w:val="nil"/>
              <w:bottom w:val="single" w:sz="4" w:space="0" w:color="auto"/>
              <w:right w:val="single" w:sz="4" w:space="0" w:color="auto"/>
            </w:tcBorders>
            <w:shd w:val="clear" w:color="auto" w:fill="auto"/>
            <w:vAlign w:val="center"/>
            <w:hideMark/>
          </w:tcPr>
          <w:p w14:paraId="466542B7"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45</w:t>
            </w:r>
          </w:p>
        </w:tc>
      </w:tr>
      <w:tr w:rsidR="00C13F70" w:rsidRPr="00EE3637" w14:paraId="5C827BB5" w14:textId="77777777" w:rsidTr="00C04E8D">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14:paraId="38DAB5A4"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39773456"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525</w:t>
            </w:r>
          </w:p>
        </w:tc>
        <w:tc>
          <w:tcPr>
            <w:tcW w:w="958" w:type="dxa"/>
            <w:tcBorders>
              <w:top w:val="nil"/>
              <w:left w:val="nil"/>
              <w:bottom w:val="single" w:sz="4" w:space="0" w:color="auto"/>
              <w:right w:val="single" w:sz="4" w:space="0" w:color="auto"/>
            </w:tcBorders>
            <w:shd w:val="clear" w:color="auto" w:fill="auto"/>
            <w:vAlign w:val="center"/>
            <w:hideMark/>
          </w:tcPr>
          <w:p w14:paraId="2D1FA654"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714</w:t>
            </w:r>
          </w:p>
        </w:tc>
        <w:tc>
          <w:tcPr>
            <w:tcW w:w="969" w:type="dxa"/>
            <w:tcBorders>
              <w:top w:val="nil"/>
              <w:left w:val="nil"/>
              <w:bottom w:val="single" w:sz="4" w:space="0" w:color="auto"/>
              <w:right w:val="single" w:sz="4" w:space="0" w:color="auto"/>
            </w:tcBorders>
            <w:shd w:val="clear" w:color="auto" w:fill="auto"/>
            <w:vAlign w:val="center"/>
            <w:hideMark/>
          </w:tcPr>
          <w:p w14:paraId="323CAB40"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50</w:t>
            </w:r>
          </w:p>
        </w:tc>
      </w:tr>
      <w:tr w:rsidR="00C13F70" w:rsidRPr="00EE3637" w14:paraId="3E0727D2" w14:textId="77777777" w:rsidTr="00C04E8D">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14:paraId="14D0B735"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261127AD"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715</w:t>
            </w:r>
          </w:p>
        </w:tc>
        <w:tc>
          <w:tcPr>
            <w:tcW w:w="958" w:type="dxa"/>
            <w:tcBorders>
              <w:top w:val="nil"/>
              <w:left w:val="nil"/>
              <w:bottom w:val="single" w:sz="4" w:space="0" w:color="auto"/>
              <w:right w:val="single" w:sz="4" w:space="0" w:color="auto"/>
            </w:tcBorders>
            <w:shd w:val="clear" w:color="auto" w:fill="auto"/>
            <w:vAlign w:val="center"/>
            <w:hideMark/>
          </w:tcPr>
          <w:p w14:paraId="7B2BCCE5"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937</w:t>
            </w:r>
          </w:p>
        </w:tc>
        <w:tc>
          <w:tcPr>
            <w:tcW w:w="969" w:type="dxa"/>
            <w:tcBorders>
              <w:top w:val="nil"/>
              <w:left w:val="nil"/>
              <w:bottom w:val="single" w:sz="4" w:space="0" w:color="auto"/>
              <w:right w:val="single" w:sz="4" w:space="0" w:color="auto"/>
            </w:tcBorders>
            <w:shd w:val="clear" w:color="auto" w:fill="auto"/>
            <w:vAlign w:val="center"/>
            <w:hideMark/>
          </w:tcPr>
          <w:p w14:paraId="5A605E1B"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65</w:t>
            </w:r>
          </w:p>
        </w:tc>
      </w:tr>
      <w:tr w:rsidR="00C13F70" w:rsidRPr="00EE3637" w14:paraId="5D75EA81" w14:textId="77777777" w:rsidTr="00C04E8D">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14:paraId="338F805A"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233BC71A"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938</w:t>
            </w:r>
          </w:p>
        </w:tc>
        <w:tc>
          <w:tcPr>
            <w:tcW w:w="958" w:type="dxa"/>
            <w:tcBorders>
              <w:top w:val="nil"/>
              <w:left w:val="nil"/>
              <w:bottom w:val="single" w:sz="4" w:space="0" w:color="auto"/>
              <w:right w:val="single" w:sz="4" w:space="0" w:color="auto"/>
            </w:tcBorders>
            <w:shd w:val="clear" w:color="auto" w:fill="auto"/>
            <w:vAlign w:val="center"/>
            <w:hideMark/>
          </w:tcPr>
          <w:p w14:paraId="4751F215"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1259</w:t>
            </w:r>
          </w:p>
        </w:tc>
        <w:tc>
          <w:tcPr>
            <w:tcW w:w="969" w:type="dxa"/>
            <w:tcBorders>
              <w:top w:val="nil"/>
              <w:left w:val="nil"/>
              <w:bottom w:val="single" w:sz="4" w:space="0" w:color="auto"/>
              <w:right w:val="single" w:sz="4" w:space="0" w:color="auto"/>
            </w:tcBorders>
            <w:shd w:val="clear" w:color="auto" w:fill="auto"/>
            <w:vAlign w:val="center"/>
            <w:hideMark/>
          </w:tcPr>
          <w:p w14:paraId="2DC0EDF7"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75</w:t>
            </w:r>
          </w:p>
        </w:tc>
      </w:tr>
      <w:tr w:rsidR="00C13F70" w:rsidRPr="00EE3637" w14:paraId="25905E3C" w14:textId="77777777" w:rsidTr="00C04E8D">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14:paraId="0FB24589"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4522571C"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1260</w:t>
            </w:r>
          </w:p>
        </w:tc>
        <w:tc>
          <w:tcPr>
            <w:tcW w:w="958" w:type="dxa"/>
            <w:tcBorders>
              <w:top w:val="nil"/>
              <w:left w:val="nil"/>
              <w:bottom w:val="single" w:sz="4" w:space="0" w:color="auto"/>
              <w:right w:val="single" w:sz="4" w:space="0" w:color="auto"/>
            </w:tcBorders>
            <w:shd w:val="clear" w:color="auto" w:fill="auto"/>
            <w:vAlign w:val="center"/>
            <w:hideMark/>
          </w:tcPr>
          <w:p w14:paraId="5174ABCE"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1399</w:t>
            </w:r>
          </w:p>
        </w:tc>
        <w:tc>
          <w:tcPr>
            <w:tcW w:w="969" w:type="dxa"/>
            <w:tcBorders>
              <w:top w:val="nil"/>
              <w:left w:val="nil"/>
              <w:bottom w:val="single" w:sz="4" w:space="0" w:color="auto"/>
              <w:right w:val="single" w:sz="4" w:space="0" w:color="auto"/>
            </w:tcBorders>
            <w:shd w:val="clear" w:color="auto" w:fill="auto"/>
            <w:vAlign w:val="center"/>
            <w:hideMark/>
          </w:tcPr>
          <w:p w14:paraId="03EFE77D"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90</w:t>
            </w:r>
          </w:p>
        </w:tc>
      </w:tr>
      <w:tr w:rsidR="00C13F70" w:rsidRPr="00EE3637" w14:paraId="487708BB" w14:textId="77777777" w:rsidTr="00C04E8D">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14:paraId="2E7BE3A3"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61D8B4C3"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1400</w:t>
            </w:r>
          </w:p>
        </w:tc>
        <w:tc>
          <w:tcPr>
            <w:tcW w:w="958" w:type="dxa"/>
            <w:tcBorders>
              <w:top w:val="nil"/>
              <w:left w:val="nil"/>
              <w:bottom w:val="single" w:sz="4" w:space="0" w:color="auto"/>
              <w:right w:val="single" w:sz="4" w:space="0" w:color="auto"/>
            </w:tcBorders>
            <w:shd w:val="clear" w:color="auto" w:fill="auto"/>
            <w:vAlign w:val="center"/>
            <w:hideMark/>
          </w:tcPr>
          <w:p w14:paraId="519B80CB"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1739</w:t>
            </w:r>
          </w:p>
        </w:tc>
        <w:tc>
          <w:tcPr>
            <w:tcW w:w="969" w:type="dxa"/>
            <w:tcBorders>
              <w:top w:val="nil"/>
              <w:left w:val="nil"/>
              <w:bottom w:val="single" w:sz="4" w:space="0" w:color="auto"/>
              <w:right w:val="single" w:sz="4" w:space="0" w:color="auto"/>
            </w:tcBorders>
            <w:shd w:val="clear" w:color="auto" w:fill="auto"/>
            <w:vAlign w:val="center"/>
            <w:hideMark/>
          </w:tcPr>
          <w:p w14:paraId="55A8D16C"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100</w:t>
            </w:r>
          </w:p>
        </w:tc>
      </w:tr>
      <w:tr w:rsidR="00C13F70" w:rsidRPr="00EE3637" w14:paraId="4F94CC4C" w14:textId="77777777" w:rsidTr="00C04E8D">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14:paraId="1996C860"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4891C791"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1740</w:t>
            </w:r>
          </w:p>
        </w:tc>
        <w:tc>
          <w:tcPr>
            <w:tcW w:w="958" w:type="dxa"/>
            <w:tcBorders>
              <w:top w:val="nil"/>
              <w:left w:val="nil"/>
              <w:bottom w:val="single" w:sz="4" w:space="0" w:color="auto"/>
              <w:right w:val="single" w:sz="4" w:space="0" w:color="auto"/>
            </w:tcBorders>
            <w:shd w:val="clear" w:color="auto" w:fill="auto"/>
            <w:vAlign w:val="center"/>
            <w:hideMark/>
          </w:tcPr>
          <w:p w14:paraId="1BA1E476"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2174</w:t>
            </w:r>
          </w:p>
        </w:tc>
        <w:tc>
          <w:tcPr>
            <w:tcW w:w="969" w:type="dxa"/>
            <w:tcBorders>
              <w:top w:val="nil"/>
              <w:left w:val="nil"/>
              <w:bottom w:val="single" w:sz="4" w:space="0" w:color="auto"/>
              <w:right w:val="single" w:sz="4" w:space="0" w:color="auto"/>
            </w:tcBorders>
            <w:shd w:val="clear" w:color="auto" w:fill="auto"/>
            <w:vAlign w:val="center"/>
            <w:hideMark/>
          </w:tcPr>
          <w:p w14:paraId="2CC65417"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120</w:t>
            </w:r>
          </w:p>
        </w:tc>
      </w:tr>
      <w:tr w:rsidR="00C13F70" w:rsidRPr="00EE3637" w14:paraId="523BD43C" w14:textId="77777777" w:rsidTr="00C04E8D">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14:paraId="1A6E6690"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18616BD2"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2175</w:t>
            </w:r>
          </w:p>
        </w:tc>
        <w:tc>
          <w:tcPr>
            <w:tcW w:w="958" w:type="dxa"/>
            <w:tcBorders>
              <w:top w:val="nil"/>
              <w:left w:val="nil"/>
              <w:bottom w:val="single" w:sz="4" w:space="0" w:color="auto"/>
              <w:right w:val="single" w:sz="4" w:space="0" w:color="auto"/>
            </w:tcBorders>
            <w:shd w:val="clear" w:color="auto" w:fill="auto"/>
            <w:vAlign w:val="center"/>
            <w:hideMark/>
          </w:tcPr>
          <w:p w14:paraId="6C721208"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2624</w:t>
            </w:r>
          </w:p>
        </w:tc>
        <w:tc>
          <w:tcPr>
            <w:tcW w:w="969" w:type="dxa"/>
            <w:tcBorders>
              <w:top w:val="nil"/>
              <w:left w:val="nil"/>
              <w:bottom w:val="single" w:sz="4" w:space="0" w:color="auto"/>
              <w:right w:val="single" w:sz="4" w:space="0" w:color="auto"/>
            </w:tcBorders>
            <w:shd w:val="clear" w:color="auto" w:fill="auto"/>
            <w:vAlign w:val="center"/>
            <w:hideMark/>
          </w:tcPr>
          <w:p w14:paraId="6F2AA654"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150</w:t>
            </w:r>
          </w:p>
        </w:tc>
      </w:tr>
      <w:tr w:rsidR="00C13F70" w:rsidRPr="00EE3637" w14:paraId="76952B4C" w14:textId="77777777" w:rsidTr="00C04E8D">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14:paraId="5C49D50A"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177ED945"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2625</w:t>
            </w:r>
          </w:p>
        </w:tc>
        <w:tc>
          <w:tcPr>
            <w:tcW w:w="958" w:type="dxa"/>
            <w:tcBorders>
              <w:top w:val="nil"/>
              <w:left w:val="nil"/>
              <w:bottom w:val="single" w:sz="4" w:space="0" w:color="auto"/>
              <w:right w:val="single" w:sz="4" w:space="0" w:color="auto"/>
            </w:tcBorders>
            <w:shd w:val="clear" w:color="auto" w:fill="auto"/>
            <w:vAlign w:val="center"/>
            <w:hideMark/>
          </w:tcPr>
          <w:p w14:paraId="7861F079"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2999</w:t>
            </w:r>
          </w:p>
        </w:tc>
        <w:tc>
          <w:tcPr>
            <w:tcW w:w="969" w:type="dxa"/>
            <w:tcBorders>
              <w:top w:val="nil"/>
              <w:left w:val="nil"/>
              <w:bottom w:val="single" w:sz="4" w:space="0" w:color="auto"/>
              <w:right w:val="single" w:sz="4" w:space="0" w:color="auto"/>
            </w:tcBorders>
            <w:shd w:val="clear" w:color="auto" w:fill="auto"/>
            <w:vAlign w:val="center"/>
            <w:hideMark/>
          </w:tcPr>
          <w:p w14:paraId="60534BF0"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175</w:t>
            </w:r>
          </w:p>
        </w:tc>
      </w:tr>
      <w:tr w:rsidR="00C13F70" w:rsidRPr="00EE3637" w14:paraId="40E2B1D6" w14:textId="77777777" w:rsidTr="00C04E8D">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14:paraId="53AAFF24"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620ADDB8"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3000</w:t>
            </w:r>
          </w:p>
        </w:tc>
        <w:tc>
          <w:tcPr>
            <w:tcW w:w="958" w:type="dxa"/>
            <w:tcBorders>
              <w:top w:val="nil"/>
              <w:left w:val="nil"/>
              <w:bottom w:val="single" w:sz="4" w:space="0" w:color="auto"/>
              <w:right w:val="single" w:sz="4" w:space="0" w:color="auto"/>
            </w:tcBorders>
            <w:shd w:val="clear" w:color="auto" w:fill="auto"/>
            <w:vAlign w:val="center"/>
            <w:hideMark/>
          </w:tcPr>
          <w:p w14:paraId="55E8CD49"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4500</w:t>
            </w:r>
          </w:p>
        </w:tc>
        <w:tc>
          <w:tcPr>
            <w:tcW w:w="969" w:type="dxa"/>
            <w:tcBorders>
              <w:top w:val="nil"/>
              <w:left w:val="nil"/>
              <w:bottom w:val="single" w:sz="4" w:space="0" w:color="auto"/>
              <w:right w:val="single" w:sz="4" w:space="0" w:color="auto"/>
            </w:tcBorders>
            <w:shd w:val="clear" w:color="auto" w:fill="auto"/>
            <w:vAlign w:val="center"/>
            <w:hideMark/>
          </w:tcPr>
          <w:p w14:paraId="5F184382"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200</w:t>
            </w:r>
          </w:p>
        </w:tc>
      </w:tr>
      <w:tr w:rsidR="00C13F70" w:rsidRPr="00EE3637" w14:paraId="70E1F38A" w14:textId="77777777" w:rsidTr="00C04E8D">
        <w:trPr>
          <w:trHeight w:val="300"/>
          <w:jc w:val="center"/>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14:paraId="53CD2FE3" w14:textId="77777777" w:rsidR="00C13F70" w:rsidRPr="00EE3637" w:rsidRDefault="00C13F70" w:rsidP="00C04E8D">
            <w:pPr>
              <w:widowControl/>
              <w:spacing w:after="0"/>
              <w:jc w:val="center"/>
              <w:rPr>
                <w:rFonts w:ascii="Calibri" w:hAnsi="Calibri"/>
                <w:b/>
                <w:bCs/>
                <w:color w:val="000000"/>
                <w:szCs w:val="20"/>
              </w:rPr>
            </w:pPr>
            <w:r w:rsidRPr="00EE3637">
              <w:rPr>
                <w:rFonts w:ascii="Calibri" w:hAnsi="Calibri"/>
                <w:b/>
                <w:bCs/>
                <w:color w:val="000000"/>
                <w:szCs w:val="20"/>
              </w:rPr>
              <w:t xml:space="preserve">*R, BR, and ER with medium screw bases w/ </w:t>
            </w:r>
            <w:r w:rsidRPr="00EE3637">
              <w:rPr>
                <w:rFonts w:ascii="Calibri" w:hAnsi="Calibri"/>
                <w:b/>
                <w:bCs/>
                <w:color w:val="000000"/>
                <w:szCs w:val="20"/>
              </w:rPr>
              <w:lastRenderedPageBreak/>
              <w:t>diameter &lt;=2.25"</w:t>
            </w:r>
          </w:p>
        </w:tc>
        <w:tc>
          <w:tcPr>
            <w:tcW w:w="958" w:type="dxa"/>
            <w:tcBorders>
              <w:top w:val="nil"/>
              <w:left w:val="nil"/>
              <w:bottom w:val="single" w:sz="4" w:space="0" w:color="auto"/>
              <w:right w:val="single" w:sz="4" w:space="0" w:color="auto"/>
            </w:tcBorders>
            <w:shd w:val="clear" w:color="auto" w:fill="auto"/>
            <w:vAlign w:val="center"/>
            <w:hideMark/>
          </w:tcPr>
          <w:p w14:paraId="01B30CCF"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lastRenderedPageBreak/>
              <w:t>400</w:t>
            </w:r>
          </w:p>
        </w:tc>
        <w:tc>
          <w:tcPr>
            <w:tcW w:w="958" w:type="dxa"/>
            <w:tcBorders>
              <w:top w:val="nil"/>
              <w:left w:val="nil"/>
              <w:bottom w:val="single" w:sz="4" w:space="0" w:color="auto"/>
              <w:right w:val="single" w:sz="4" w:space="0" w:color="auto"/>
            </w:tcBorders>
            <w:shd w:val="clear" w:color="auto" w:fill="auto"/>
            <w:vAlign w:val="center"/>
            <w:hideMark/>
          </w:tcPr>
          <w:p w14:paraId="4CFEFF8B"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449</w:t>
            </w:r>
          </w:p>
        </w:tc>
        <w:tc>
          <w:tcPr>
            <w:tcW w:w="969" w:type="dxa"/>
            <w:tcBorders>
              <w:top w:val="nil"/>
              <w:left w:val="nil"/>
              <w:bottom w:val="single" w:sz="4" w:space="0" w:color="auto"/>
              <w:right w:val="single" w:sz="4" w:space="0" w:color="auto"/>
            </w:tcBorders>
            <w:shd w:val="clear" w:color="auto" w:fill="auto"/>
            <w:vAlign w:val="center"/>
            <w:hideMark/>
          </w:tcPr>
          <w:p w14:paraId="6D9E66FD"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40</w:t>
            </w:r>
          </w:p>
        </w:tc>
      </w:tr>
      <w:tr w:rsidR="00C13F70" w:rsidRPr="00EE3637" w14:paraId="21AA0181" w14:textId="77777777" w:rsidTr="00C04E8D">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14:paraId="2748EA3F"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334F4921"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450</w:t>
            </w:r>
          </w:p>
        </w:tc>
        <w:tc>
          <w:tcPr>
            <w:tcW w:w="958" w:type="dxa"/>
            <w:tcBorders>
              <w:top w:val="nil"/>
              <w:left w:val="nil"/>
              <w:bottom w:val="single" w:sz="4" w:space="0" w:color="auto"/>
              <w:right w:val="single" w:sz="4" w:space="0" w:color="auto"/>
            </w:tcBorders>
            <w:shd w:val="clear" w:color="auto" w:fill="auto"/>
            <w:vAlign w:val="center"/>
            <w:hideMark/>
          </w:tcPr>
          <w:p w14:paraId="03B55374"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499</w:t>
            </w:r>
          </w:p>
        </w:tc>
        <w:tc>
          <w:tcPr>
            <w:tcW w:w="969" w:type="dxa"/>
            <w:tcBorders>
              <w:top w:val="nil"/>
              <w:left w:val="nil"/>
              <w:bottom w:val="single" w:sz="4" w:space="0" w:color="auto"/>
              <w:right w:val="single" w:sz="4" w:space="0" w:color="auto"/>
            </w:tcBorders>
            <w:shd w:val="clear" w:color="auto" w:fill="auto"/>
            <w:vAlign w:val="center"/>
            <w:hideMark/>
          </w:tcPr>
          <w:p w14:paraId="5E4F4229"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45</w:t>
            </w:r>
          </w:p>
        </w:tc>
      </w:tr>
      <w:tr w:rsidR="00C13F70" w:rsidRPr="00EE3637" w14:paraId="3CE5DF1B" w14:textId="77777777" w:rsidTr="00C04E8D">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14:paraId="120866D7"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675E09B0"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500</w:t>
            </w:r>
          </w:p>
        </w:tc>
        <w:tc>
          <w:tcPr>
            <w:tcW w:w="958" w:type="dxa"/>
            <w:tcBorders>
              <w:top w:val="nil"/>
              <w:left w:val="nil"/>
              <w:bottom w:val="single" w:sz="4" w:space="0" w:color="auto"/>
              <w:right w:val="single" w:sz="4" w:space="0" w:color="auto"/>
            </w:tcBorders>
            <w:shd w:val="clear" w:color="auto" w:fill="auto"/>
            <w:vAlign w:val="center"/>
            <w:hideMark/>
          </w:tcPr>
          <w:p w14:paraId="1DA69F00"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649</w:t>
            </w:r>
          </w:p>
        </w:tc>
        <w:tc>
          <w:tcPr>
            <w:tcW w:w="969" w:type="dxa"/>
            <w:tcBorders>
              <w:top w:val="nil"/>
              <w:left w:val="nil"/>
              <w:bottom w:val="single" w:sz="4" w:space="0" w:color="auto"/>
              <w:right w:val="single" w:sz="4" w:space="0" w:color="auto"/>
            </w:tcBorders>
            <w:shd w:val="clear" w:color="auto" w:fill="auto"/>
            <w:vAlign w:val="center"/>
            <w:hideMark/>
          </w:tcPr>
          <w:p w14:paraId="1C2E725B"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50</w:t>
            </w:r>
          </w:p>
        </w:tc>
      </w:tr>
      <w:tr w:rsidR="00C13F70" w:rsidRPr="00EE3637" w14:paraId="008C71AB" w14:textId="77777777" w:rsidTr="00C04E8D">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14:paraId="59ACE4AD"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58CDA0D4"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650</w:t>
            </w:r>
          </w:p>
        </w:tc>
        <w:tc>
          <w:tcPr>
            <w:tcW w:w="958" w:type="dxa"/>
            <w:tcBorders>
              <w:top w:val="nil"/>
              <w:left w:val="nil"/>
              <w:bottom w:val="single" w:sz="4" w:space="0" w:color="auto"/>
              <w:right w:val="single" w:sz="4" w:space="0" w:color="auto"/>
            </w:tcBorders>
            <w:shd w:val="clear" w:color="auto" w:fill="auto"/>
            <w:vAlign w:val="center"/>
            <w:hideMark/>
          </w:tcPr>
          <w:p w14:paraId="639FD901"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1199</w:t>
            </w:r>
          </w:p>
        </w:tc>
        <w:tc>
          <w:tcPr>
            <w:tcW w:w="969" w:type="dxa"/>
            <w:tcBorders>
              <w:top w:val="nil"/>
              <w:left w:val="nil"/>
              <w:bottom w:val="single" w:sz="4" w:space="0" w:color="auto"/>
              <w:right w:val="single" w:sz="4" w:space="0" w:color="auto"/>
            </w:tcBorders>
            <w:shd w:val="clear" w:color="auto" w:fill="auto"/>
            <w:vAlign w:val="center"/>
            <w:hideMark/>
          </w:tcPr>
          <w:p w14:paraId="0654DC19"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65</w:t>
            </w:r>
          </w:p>
        </w:tc>
      </w:tr>
      <w:tr w:rsidR="00C13F70" w:rsidRPr="00EE3637" w14:paraId="4607A6CA" w14:textId="77777777" w:rsidTr="00C04E8D">
        <w:trPr>
          <w:trHeight w:val="390"/>
          <w:jc w:val="center"/>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14:paraId="26F164A5" w14:textId="77777777" w:rsidR="00C13F70" w:rsidRPr="00EE3637" w:rsidRDefault="00C13F70" w:rsidP="00C04E8D">
            <w:pPr>
              <w:widowControl/>
              <w:spacing w:after="0"/>
              <w:jc w:val="center"/>
              <w:rPr>
                <w:rFonts w:ascii="Calibri" w:hAnsi="Calibri"/>
                <w:b/>
                <w:bCs/>
                <w:color w:val="000000"/>
                <w:szCs w:val="20"/>
              </w:rPr>
            </w:pPr>
            <w:r w:rsidRPr="00EE3637">
              <w:rPr>
                <w:rFonts w:ascii="Calibri" w:hAnsi="Calibri"/>
                <w:b/>
                <w:bCs/>
                <w:color w:val="000000"/>
                <w:szCs w:val="20"/>
              </w:rPr>
              <w:lastRenderedPageBreak/>
              <w:t>*ER30, BR30, BR40, or ER40</w:t>
            </w:r>
          </w:p>
        </w:tc>
        <w:tc>
          <w:tcPr>
            <w:tcW w:w="958" w:type="dxa"/>
            <w:tcBorders>
              <w:top w:val="nil"/>
              <w:left w:val="nil"/>
              <w:bottom w:val="single" w:sz="4" w:space="0" w:color="auto"/>
              <w:right w:val="single" w:sz="4" w:space="0" w:color="auto"/>
            </w:tcBorders>
            <w:shd w:val="clear" w:color="auto" w:fill="auto"/>
            <w:vAlign w:val="center"/>
            <w:hideMark/>
          </w:tcPr>
          <w:p w14:paraId="15AED846"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400</w:t>
            </w:r>
          </w:p>
        </w:tc>
        <w:tc>
          <w:tcPr>
            <w:tcW w:w="958" w:type="dxa"/>
            <w:tcBorders>
              <w:top w:val="nil"/>
              <w:left w:val="nil"/>
              <w:bottom w:val="single" w:sz="4" w:space="0" w:color="auto"/>
              <w:right w:val="single" w:sz="4" w:space="0" w:color="auto"/>
            </w:tcBorders>
            <w:shd w:val="clear" w:color="auto" w:fill="auto"/>
            <w:vAlign w:val="center"/>
            <w:hideMark/>
          </w:tcPr>
          <w:p w14:paraId="6FABBB99"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449</w:t>
            </w:r>
          </w:p>
        </w:tc>
        <w:tc>
          <w:tcPr>
            <w:tcW w:w="969" w:type="dxa"/>
            <w:tcBorders>
              <w:top w:val="nil"/>
              <w:left w:val="nil"/>
              <w:bottom w:val="single" w:sz="4" w:space="0" w:color="auto"/>
              <w:right w:val="single" w:sz="4" w:space="0" w:color="auto"/>
            </w:tcBorders>
            <w:shd w:val="clear" w:color="auto" w:fill="auto"/>
            <w:vAlign w:val="center"/>
            <w:hideMark/>
          </w:tcPr>
          <w:p w14:paraId="2A48CDB0"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40</w:t>
            </w:r>
          </w:p>
        </w:tc>
      </w:tr>
      <w:tr w:rsidR="00C13F70" w:rsidRPr="00EE3637" w14:paraId="241ECA35" w14:textId="77777777" w:rsidTr="00C04E8D">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14:paraId="2E9662A9"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5A53A79D"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450</w:t>
            </w:r>
          </w:p>
        </w:tc>
        <w:tc>
          <w:tcPr>
            <w:tcW w:w="958" w:type="dxa"/>
            <w:tcBorders>
              <w:top w:val="nil"/>
              <w:left w:val="nil"/>
              <w:bottom w:val="single" w:sz="4" w:space="0" w:color="auto"/>
              <w:right w:val="single" w:sz="4" w:space="0" w:color="auto"/>
            </w:tcBorders>
            <w:shd w:val="clear" w:color="auto" w:fill="auto"/>
            <w:vAlign w:val="center"/>
            <w:hideMark/>
          </w:tcPr>
          <w:p w14:paraId="5652110B"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499</w:t>
            </w:r>
          </w:p>
        </w:tc>
        <w:tc>
          <w:tcPr>
            <w:tcW w:w="969" w:type="dxa"/>
            <w:tcBorders>
              <w:top w:val="nil"/>
              <w:left w:val="nil"/>
              <w:bottom w:val="single" w:sz="4" w:space="0" w:color="auto"/>
              <w:right w:val="single" w:sz="4" w:space="0" w:color="auto"/>
            </w:tcBorders>
            <w:shd w:val="clear" w:color="auto" w:fill="auto"/>
            <w:vAlign w:val="center"/>
            <w:hideMark/>
          </w:tcPr>
          <w:p w14:paraId="2564B920"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45</w:t>
            </w:r>
          </w:p>
        </w:tc>
      </w:tr>
      <w:tr w:rsidR="00C13F70" w:rsidRPr="00EE3637" w14:paraId="4B8EE2A0" w14:textId="77777777" w:rsidTr="00C04E8D">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14:paraId="4C4014F7"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51712D08"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500</w:t>
            </w:r>
          </w:p>
        </w:tc>
        <w:tc>
          <w:tcPr>
            <w:tcW w:w="958" w:type="dxa"/>
            <w:tcBorders>
              <w:top w:val="nil"/>
              <w:left w:val="nil"/>
              <w:bottom w:val="single" w:sz="4" w:space="0" w:color="auto"/>
              <w:right w:val="single" w:sz="4" w:space="0" w:color="auto"/>
            </w:tcBorders>
            <w:shd w:val="clear" w:color="auto" w:fill="auto"/>
            <w:vAlign w:val="center"/>
            <w:hideMark/>
          </w:tcPr>
          <w:p w14:paraId="7DD97BEC"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649</w:t>
            </w:r>
          </w:p>
        </w:tc>
        <w:tc>
          <w:tcPr>
            <w:tcW w:w="969" w:type="dxa"/>
            <w:tcBorders>
              <w:top w:val="nil"/>
              <w:left w:val="nil"/>
              <w:bottom w:val="single" w:sz="4" w:space="0" w:color="auto"/>
              <w:right w:val="single" w:sz="4" w:space="0" w:color="auto"/>
            </w:tcBorders>
            <w:shd w:val="clear" w:color="auto" w:fill="auto"/>
            <w:vAlign w:val="center"/>
            <w:hideMark/>
          </w:tcPr>
          <w:p w14:paraId="1B73FBC8"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50</w:t>
            </w:r>
          </w:p>
        </w:tc>
      </w:tr>
      <w:tr w:rsidR="00C13F70" w:rsidRPr="00EE3637" w14:paraId="1497EE21" w14:textId="77777777" w:rsidTr="00C04E8D">
        <w:trPr>
          <w:trHeight w:val="510"/>
          <w:jc w:val="center"/>
        </w:trPr>
        <w:tc>
          <w:tcPr>
            <w:tcW w:w="1653" w:type="dxa"/>
            <w:tcBorders>
              <w:top w:val="nil"/>
              <w:left w:val="single" w:sz="4" w:space="0" w:color="auto"/>
              <w:bottom w:val="single" w:sz="4" w:space="0" w:color="auto"/>
              <w:right w:val="single" w:sz="4" w:space="0" w:color="auto"/>
            </w:tcBorders>
            <w:shd w:val="clear" w:color="auto" w:fill="auto"/>
            <w:vAlign w:val="center"/>
            <w:hideMark/>
          </w:tcPr>
          <w:p w14:paraId="4398EC17" w14:textId="77777777" w:rsidR="00C13F70" w:rsidRPr="00EE3637" w:rsidRDefault="00C13F70" w:rsidP="00C04E8D">
            <w:pPr>
              <w:widowControl/>
              <w:spacing w:after="0"/>
              <w:jc w:val="center"/>
              <w:rPr>
                <w:rFonts w:ascii="Calibri" w:hAnsi="Calibri"/>
                <w:b/>
                <w:bCs/>
                <w:color w:val="000000"/>
                <w:szCs w:val="20"/>
              </w:rPr>
            </w:pPr>
            <w:r w:rsidRPr="00EE3637">
              <w:rPr>
                <w:rFonts w:ascii="Calibri" w:hAnsi="Calibri"/>
                <w:b/>
                <w:bCs/>
                <w:color w:val="000000"/>
                <w:szCs w:val="20"/>
              </w:rPr>
              <w:t>*BR30, BR40, or ER40</w:t>
            </w:r>
          </w:p>
        </w:tc>
        <w:tc>
          <w:tcPr>
            <w:tcW w:w="958" w:type="dxa"/>
            <w:tcBorders>
              <w:top w:val="nil"/>
              <w:left w:val="nil"/>
              <w:bottom w:val="single" w:sz="4" w:space="0" w:color="auto"/>
              <w:right w:val="single" w:sz="4" w:space="0" w:color="auto"/>
            </w:tcBorders>
            <w:shd w:val="clear" w:color="auto" w:fill="auto"/>
            <w:vAlign w:val="center"/>
            <w:hideMark/>
          </w:tcPr>
          <w:p w14:paraId="5CA611A2"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650</w:t>
            </w:r>
          </w:p>
        </w:tc>
        <w:tc>
          <w:tcPr>
            <w:tcW w:w="958" w:type="dxa"/>
            <w:tcBorders>
              <w:top w:val="nil"/>
              <w:left w:val="nil"/>
              <w:bottom w:val="single" w:sz="4" w:space="0" w:color="auto"/>
              <w:right w:val="single" w:sz="4" w:space="0" w:color="auto"/>
            </w:tcBorders>
            <w:shd w:val="clear" w:color="auto" w:fill="auto"/>
            <w:vAlign w:val="center"/>
            <w:hideMark/>
          </w:tcPr>
          <w:p w14:paraId="69FF678A"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1419</w:t>
            </w:r>
          </w:p>
        </w:tc>
        <w:tc>
          <w:tcPr>
            <w:tcW w:w="969" w:type="dxa"/>
            <w:tcBorders>
              <w:top w:val="nil"/>
              <w:left w:val="nil"/>
              <w:bottom w:val="single" w:sz="4" w:space="0" w:color="auto"/>
              <w:right w:val="single" w:sz="4" w:space="0" w:color="auto"/>
            </w:tcBorders>
            <w:shd w:val="clear" w:color="auto" w:fill="auto"/>
            <w:vAlign w:val="center"/>
            <w:hideMark/>
          </w:tcPr>
          <w:p w14:paraId="0634045C"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65</w:t>
            </w:r>
          </w:p>
        </w:tc>
      </w:tr>
      <w:tr w:rsidR="00C13F70" w:rsidRPr="00EE3637" w14:paraId="2E7E1645" w14:textId="77777777" w:rsidTr="00C04E8D">
        <w:trPr>
          <w:trHeight w:val="300"/>
          <w:jc w:val="center"/>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14:paraId="23971E03" w14:textId="77777777" w:rsidR="00C13F70" w:rsidRPr="00EE3637" w:rsidRDefault="00C13F70" w:rsidP="00C04E8D">
            <w:pPr>
              <w:widowControl/>
              <w:spacing w:after="0"/>
              <w:jc w:val="center"/>
              <w:rPr>
                <w:rFonts w:ascii="Calibri" w:hAnsi="Calibri"/>
                <w:b/>
                <w:bCs/>
                <w:color w:val="000000"/>
                <w:szCs w:val="20"/>
              </w:rPr>
            </w:pPr>
            <w:r w:rsidRPr="00EE3637">
              <w:rPr>
                <w:rFonts w:ascii="Calibri" w:hAnsi="Calibri"/>
                <w:b/>
                <w:bCs/>
                <w:color w:val="000000"/>
                <w:szCs w:val="20"/>
              </w:rPr>
              <w:t>*R20</w:t>
            </w:r>
          </w:p>
        </w:tc>
        <w:tc>
          <w:tcPr>
            <w:tcW w:w="958" w:type="dxa"/>
            <w:tcBorders>
              <w:top w:val="nil"/>
              <w:left w:val="nil"/>
              <w:bottom w:val="single" w:sz="4" w:space="0" w:color="auto"/>
              <w:right w:val="single" w:sz="4" w:space="0" w:color="auto"/>
            </w:tcBorders>
            <w:shd w:val="clear" w:color="auto" w:fill="auto"/>
            <w:vAlign w:val="center"/>
            <w:hideMark/>
          </w:tcPr>
          <w:p w14:paraId="77673181"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400</w:t>
            </w:r>
          </w:p>
        </w:tc>
        <w:tc>
          <w:tcPr>
            <w:tcW w:w="958" w:type="dxa"/>
            <w:tcBorders>
              <w:top w:val="nil"/>
              <w:left w:val="nil"/>
              <w:bottom w:val="single" w:sz="4" w:space="0" w:color="auto"/>
              <w:right w:val="single" w:sz="4" w:space="0" w:color="auto"/>
            </w:tcBorders>
            <w:shd w:val="clear" w:color="auto" w:fill="auto"/>
            <w:vAlign w:val="center"/>
            <w:hideMark/>
          </w:tcPr>
          <w:p w14:paraId="4CE30897"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449</w:t>
            </w:r>
          </w:p>
        </w:tc>
        <w:tc>
          <w:tcPr>
            <w:tcW w:w="969" w:type="dxa"/>
            <w:tcBorders>
              <w:top w:val="nil"/>
              <w:left w:val="nil"/>
              <w:bottom w:val="single" w:sz="4" w:space="0" w:color="auto"/>
              <w:right w:val="single" w:sz="4" w:space="0" w:color="auto"/>
            </w:tcBorders>
            <w:shd w:val="clear" w:color="auto" w:fill="auto"/>
            <w:vAlign w:val="center"/>
            <w:hideMark/>
          </w:tcPr>
          <w:p w14:paraId="3CCD63E5"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40</w:t>
            </w:r>
          </w:p>
        </w:tc>
      </w:tr>
      <w:tr w:rsidR="00C13F70" w:rsidRPr="00EE3637" w14:paraId="4BD84E19" w14:textId="77777777" w:rsidTr="00C04E8D">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14:paraId="362912E2"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60C63C52"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450</w:t>
            </w:r>
          </w:p>
        </w:tc>
        <w:tc>
          <w:tcPr>
            <w:tcW w:w="958" w:type="dxa"/>
            <w:tcBorders>
              <w:top w:val="nil"/>
              <w:left w:val="nil"/>
              <w:bottom w:val="single" w:sz="4" w:space="0" w:color="auto"/>
              <w:right w:val="single" w:sz="4" w:space="0" w:color="auto"/>
            </w:tcBorders>
            <w:shd w:val="clear" w:color="auto" w:fill="auto"/>
            <w:vAlign w:val="center"/>
            <w:hideMark/>
          </w:tcPr>
          <w:p w14:paraId="3004F5EC"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719</w:t>
            </w:r>
          </w:p>
        </w:tc>
        <w:tc>
          <w:tcPr>
            <w:tcW w:w="969" w:type="dxa"/>
            <w:tcBorders>
              <w:top w:val="nil"/>
              <w:left w:val="nil"/>
              <w:bottom w:val="single" w:sz="4" w:space="0" w:color="auto"/>
              <w:right w:val="single" w:sz="4" w:space="0" w:color="auto"/>
            </w:tcBorders>
            <w:shd w:val="clear" w:color="auto" w:fill="auto"/>
            <w:vAlign w:val="center"/>
            <w:hideMark/>
          </w:tcPr>
          <w:p w14:paraId="495B3A4C"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45</w:t>
            </w:r>
          </w:p>
        </w:tc>
      </w:tr>
      <w:tr w:rsidR="00C13F70" w:rsidRPr="00EE3637" w14:paraId="0AEF423B" w14:textId="77777777" w:rsidTr="00C04E8D">
        <w:trPr>
          <w:trHeight w:val="555"/>
          <w:jc w:val="center"/>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14:paraId="443902C7" w14:textId="77777777" w:rsidR="00C13F70" w:rsidRPr="00EE3637" w:rsidRDefault="00C13F70" w:rsidP="00C04E8D">
            <w:pPr>
              <w:widowControl/>
              <w:spacing w:after="0"/>
              <w:jc w:val="center"/>
              <w:rPr>
                <w:rFonts w:ascii="Calibri" w:hAnsi="Calibri"/>
                <w:b/>
                <w:bCs/>
                <w:color w:val="000000"/>
                <w:szCs w:val="20"/>
              </w:rPr>
            </w:pPr>
            <w:r w:rsidRPr="00EE3637">
              <w:rPr>
                <w:rFonts w:ascii="Calibri" w:hAnsi="Calibri"/>
                <w:b/>
                <w:bCs/>
                <w:color w:val="000000"/>
                <w:szCs w:val="20"/>
              </w:rPr>
              <w:t>*All reflector lamps below lumen ranges specified above</w:t>
            </w:r>
          </w:p>
        </w:tc>
        <w:tc>
          <w:tcPr>
            <w:tcW w:w="958" w:type="dxa"/>
            <w:tcBorders>
              <w:top w:val="nil"/>
              <w:left w:val="nil"/>
              <w:bottom w:val="single" w:sz="4" w:space="0" w:color="auto"/>
              <w:right w:val="single" w:sz="4" w:space="0" w:color="auto"/>
            </w:tcBorders>
            <w:shd w:val="clear" w:color="auto" w:fill="auto"/>
            <w:vAlign w:val="center"/>
            <w:hideMark/>
          </w:tcPr>
          <w:p w14:paraId="5A2C6322"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200</w:t>
            </w:r>
          </w:p>
        </w:tc>
        <w:tc>
          <w:tcPr>
            <w:tcW w:w="958" w:type="dxa"/>
            <w:tcBorders>
              <w:top w:val="nil"/>
              <w:left w:val="nil"/>
              <w:bottom w:val="single" w:sz="4" w:space="0" w:color="auto"/>
              <w:right w:val="single" w:sz="4" w:space="0" w:color="auto"/>
            </w:tcBorders>
            <w:shd w:val="clear" w:color="auto" w:fill="auto"/>
            <w:vAlign w:val="center"/>
            <w:hideMark/>
          </w:tcPr>
          <w:p w14:paraId="73E3FD32"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299</w:t>
            </w:r>
          </w:p>
        </w:tc>
        <w:tc>
          <w:tcPr>
            <w:tcW w:w="969" w:type="dxa"/>
            <w:tcBorders>
              <w:top w:val="nil"/>
              <w:left w:val="nil"/>
              <w:bottom w:val="single" w:sz="4" w:space="0" w:color="auto"/>
              <w:right w:val="single" w:sz="4" w:space="0" w:color="auto"/>
            </w:tcBorders>
            <w:shd w:val="clear" w:color="auto" w:fill="auto"/>
            <w:vAlign w:val="center"/>
            <w:hideMark/>
          </w:tcPr>
          <w:p w14:paraId="0C754BF2"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20</w:t>
            </w:r>
          </w:p>
        </w:tc>
      </w:tr>
      <w:tr w:rsidR="00C13F70" w:rsidRPr="00EE3637" w14:paraId="33D80AE0" w14:textId="77777777" w:rsidTr="00C04E8D">
        <w:trPr>
          <w:trHeight w:val="555"/>
          <w:jc w:val="center"/>
        </w:trPr>
        <w:tc>
          <w:tcPr>
            <w:tcW w:w="1653" w:type="dxa"/>
            <w:vMerge/>
            <w:tcBorders>
              <w:top w:val="nil"/>
              <w:left w:val="single" w:sz="4" w:space="0" w:color="auto"/>
              <w:bottom w:val="single" w:sz="4" w:space="0" w:color="auto"/>
              <w:right w:val="single" w:sz="4" w:space="0" w:color="auto"/>
            </w:tcBorders>
            <w:vAlign w:val="center"/>
            <w:hideMark/>
          </w:tcPr>
          <w:p w14:paraId="17CC9792" w14:textId="77777777" w:rsidR="00C13F70" w:rsidRPr="00EE3637" w:rsidRDefault="00C13F70" w:rsidP="00C04E8D">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1EDF701E"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300</w:t>
            </w:r>
          </w:p>
        </w:tc>
        <w:tc>
          <w:tcPr>
            <w:tcW w:w="958" w:type="dxa"/>
            <w:tcBorders>
              <w:top w:val="nil"/>
              <w:left w:val="nil"/>
              <w:bottom w:val="single" w:sz="4" w:space="0" w:color="auto"/>
              <w:right w:val="single" w:sz="4" w:space="0" w:color="auto"/>
            </w:tcBorders>
            <w:shd w:val="clear" w:color="auto" w:fill="auto"/>
            <w:vAlign w:val="center"/>
            <w:hideMark/>
          </w:tcPr>
          <w:p w14:paraId="7CDCEB96" w14:textId="77777777" w:rsidR="00C13F70" w:rsidRPr="00980897" w:rsidRDefault="00C13F70" w:rsidP="00C04E8D">
            <w:pPr>
              <w:widowControl/>
              <w:spacing w:after="0"/>
              <w:jc w:val="center"/>
              <w:rPr>
                <w:rFonts w:ascii="Calibri" w:hAnsi="Calibri"/>
                <w:color w:val="000000"/>
                <w:szCs w:val="20"/>
              </w:rPr>
            </w:pPr>
            <w:r w:rsidRPr="00980897">
              <w:rPr>
                <w:rFonts w:ascii="Calibri" w:hAnsi="Calibri"/>
                <w:color w:val="000000"/>
                <w:szCs w:val="20"/>
              </w:rPr>
              <w:footnoteReference w:customMarkFollows="1" w:id="672"/>
              <w:t>399</w:t>
            </w:r>
          </w:p>
        </w:tc>
        <w:tc>
          <w:tcPr>
            <w:tcW w:w="969" w:type="dxa"/>
            <w:tcBorders>
              <w:top w:val="nil"/>
              <w:left w:val="nil"/>
              <w:bottom w:val="single" w:sz="4" w:space="0" w:color="auto"/>
              <w:right w:val="single" w:sz="4" w:space="0" w:color="auto"/>
            </w:tcBorders>
            <w:shd w:val="clear" w:color="auto" w:fill="auto"/>
            <w:vAlign w:val="center"/>
            <w:hideMark/>
          </w:tcPr>
          <w:p w14:paraId="4246DEA4" w14:textId="77777777" w:rsidR="00C13F70" w:rsidRPr="00EE3637" w:rsidRDefault="00C13F70" w:rsidP="00C04E8D">
            <w:pPr>
              <w:widowControl/>
              <w:spacing w:after="0"/>
              <w:jc w:val="center"/>
              <w:rPr>
                <w:rFonts w:ascii="Calibri" w:hAnsi="Calibri"/>
                <w:color w:val="000000"/>
                <w:szCs w:val="20"/>
              </w:rPr>
            </w:pPr>
            <w:r w:rsidRPr="00EE3637">
              <w:rPr>
                <w:rFonts w:ascii="Calibri" w:hAnsi="Calibri"/>
                <w:color w:val="000000"/>
                <w:szCs w:val="20"/>
              </w:rPr>
              <w:t>30</w:t>
            </w:r>
          </w:p>
        </w:tc>
      </w:tr>
    </w:tbl>
    <w:p w14:paraId="0226104A" w14:textId="77777777" w:rsidR="00C13F70" w:rsidRDefault="00C13F70" w:rsidP="00C13F70">
      <w:pPr>
        <w:ind w:left="2430"/>
        <w:rPr>
          <w:noProof/>
        </w:rPr>
      </w:pPr>
      <w:r>
        <w:rPr>
          <w:noProof/>
        </w:rPr>
        <w:t>Directional lamps are exempt from EISA regulations.</w:t>
      </w:r>
    </w:p>
    <w:p w14:paraId="094BA35B" w14:textId="77777777" w:rsidR="00C13F70" w:rsidRDefault="00C13F70" w:rsidP="00C13F70">
      <w:pPr>
        <w:ind w:left="2160" w:hanging="1440"/>
        <w:rPr>
          <w:noProof/>
        </w:rPr>
      </w:pPr>
    </w:p>
    <w:p w14:paraId="35C67D94" w14:textId="77777777" w:rsidR="00C13F70" w:rsidRDefault="00C13F70" w:rsidP="00C13F70">
      <w:pPr>
        <w:ind w:firstLine="720"/>
        <w:rPr>
          <w:noProof/>
        </w:rPr>
      </w:pPr>
      <w:r>
        <w:rPr>
          <w:noProof/>
        </w:rPr>
        <w:t>For PAR, MR, and MRX Lamps Types:</w:t>
      </w:r>
    </w:p>
    <w:p w14:paraId="1ACC64FC" w14:textId="77777777" w:rsidR="00C13F70" w:rsidRDefault="00C13F70" w:rsidP="00C13F70">
      <w:pPr>
        <w:ind w:left="720"/>
        <w:rPr>
          <w:noProof/>
          <w:szCs w:val="20"/>
        </w:rPr>
      </w:pPr>
      <w:r>
        <w:rPr>
          <w:noProof/>
        </w:rPr>
        <w:t>For these highly focused directional lamp types, it is necessary to have Center Beam Candle Power (CBCP) and beam angle measurements to accurately estimate the equivalent baseline wattage.  The formula below is based on the Energy Star Center Beam Candle Power tool.</w:t>
      </w:r>
      <w:r>
        <w:rPr>
          <w:rStyle w:val="FootnoteReference"/>
          <w:noProof/>
        </w:rPr>
        <w:footnoteReference w:id="673"/>
      </w:r>
      <w:r>
        <w:rPr>
          <w:noProof/>
        </w:rPr>
        <w:t xml:space="preserve"> </w:t>
      </w:r>
      <w:r>
        <w:rPr>
          <w:noProof/>
          <w:szCs w:val="20"/>
        </w:rPr>
        <w:t xml:space="preserve">If CBCP and beam angle information are not available, </w:t>
      </w:r>
      <w:ins w:id="7236" w:author="Samuel Dent" w:date="2015-10-08T09:16:00Z">
        <w:r>
          <w:rPr>
            <w:noProof/>
            <w:szCs w:val="20"/>
          </w:rPr>
          <w:t>or if the equation below returns a negative value (or undefined), use the manufacturer’s recommended baseline wattage equivalent.</w:t>
        </w:r>
        <w:r>
          <w:rPr>
            <w:rStyle w:val="FootnoteReference"/>
            <w:noProof/>
            <w:szCs w:val="20"/>
          </w:rPr>
          <w:footnoteReference w:id="674"/>
        </w:r>
      </w:ins>
      <w:del w:id="7239" w:author="Samuel Dent" w:date="2015-10-08T09:16:00Z">
        <w:r w:rsidDel="00D60E95">
          <w:rPr>
            <w:noProof/>
            <w:szCs w:val="20"/>
          </w:rPr>
          <w:delText>refer to the R, BR, and ER lumen based method above.</w:delText>
        </w:r>
      </w:del>
    </w:p>
    <w:p w14:paraId="2E4AD404" w14:textId="77777777" w:rsidR="00C13F70" w:rsidRPr="00022158" w:rsidRDefault="00C13F70" w:rsidP="00C13F70">
      <w:pPr>
        <w:ind w:left="720"/>
        <w:rPr>
          <w:noProof/>
          <w:szCs w:val="20"/>
        </w:rPr>
      </w:pPr>
    </w:p>
    <w:p w14:paraId="07B46756" w14:textId="77777777" w:rsidR="00C13F70" w:rsidRPr="009C362B" w:rsidRDefault="00C13F70" w:rsidP="00C13F70">
      <w:pPr>
        <w:rPr>
          <w:noProof/>
          <w:sz w:val="17"/>
          <w:szCs w:val="17"/>
        </w:rPr>
      </w:pPr>
      <m:oMathPara>
        <m:oMathParaPr>
          <m:jc m:val="left"/>
        </m:oMathParaPr>
        <m:oMath>
          <m:r>
            <m:rPr>
              <m:sty m:val="p"/>
            </m:rPr>
            <w:rPr>
              <w:rFonts w:ascii="Cambria Math" w:hAnsi="Cambria Math"/>
              <w:noProof/>
              <w:sz w:val="17"/>
              <w:szCs w:val="17"/>
            </w:rPr>
            <m:t>Wattsbase</m:t>
          </m:r>
          <m:r>
            <w:rPr>
              <w:rFonts w:ascii="Cambria Math" w:hAnsi="Cambria Math"/>
              <w:noProof/>
              <w:sz w:val="17"/>
              <w:szCs w:val="17"/>
            </w:rPr>
            <m:t>=</m:t>
          </m:r>
        </m:oMath>
      </m:oMathPara>
    </w:p>
    <w:p w14:paraId="2EED0577" w14:textId="77777777" w:rsidR="00C13F70" w:rsidRPr="00980897" w:rsidRDefault="00C13F70" w:rsidP="00C13F70">
      <w:pPr>
        <w:rPr>
          <w:noProof/>
          <w:sz w:val="17"/>
          <w:szCs w:val="17"/>
        </w:rPr>
      </w:pPr>
      <m:oMathPara>
        <m:oMath>
          <m:r>
            <w:rPr>
              <w:rFonts w:ascii="Cambria Math" w:hAnsi="Cambria Math"/>
              <w:noProof/>
              <w:sz w:val="17"/>
              <w:szCs w:val="17"/>
            </w:rPr>
            <m:t>375.1-4.355</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 xml:space="preserve">- </m:t>
          </m:r>
          <m:rad>
            <m:radPr>
              <m:degHide m:val="1"/>
              <m:ctrlPr>
                <w:rPr>
                  <w:rFonts w:ascii="Cambria Math" w:hAnsi="Cambria Math"/>
                  <w:i/>
                  <w:noProof/>
                  <w:sz w:val="17"/>
                  <w:szCs w:val="17"/>
                </w:rPr>
              </m:ctrlPr>
            </m:radPr>
            <m:deg/>
            <m:e>
              <m:r>
                <w:rPr>
                  <w:rFonts w:ascii="Cambria Math" w:hAnsi="Cambria Math"/>
                  <w:noProof/>
                  <w:sz w:val="17"/>
                  <w:szCs w:val="17"/>
                </w:rPr>
                <m:t>227,800-937.9</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-0.9903</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D</m:t>
                      </m:r>
                    </m:e>
                    <m:sup>
                      <m:r>
                        <w:rPr>
                          <w:rFonts w:ascii="Cambria Math" w:hAnsi="Cambria Math"/>
                          <w:noProof/>
                          <w:sz w:val="17"/>
                          <w:szCs w:val="17"/>
                        </w:rPr>
                        <m:t>2</m:t>
                      </m:r>
                    </m:sup>
                  </m:sSup>
                </m:e>
              </m:d>
              <m:r>
                <w:rPr>
                  <w:rFonts w:ascii="Cambria Math" w:hAnsi="Cambria Math"/>
                  <w:noProof/>
                  <w:sz w:val="17"/>
                  <w:szCs w:val="17"/>
                </w:rPr>
                <m:t>-1479</m:t>
              </m:r>
              <m:d>
                <m:dPr>
                  <m:ctrlPr>
                    <w:rPr>
                      <w:rFonts w:ascii="Cambria Math" w:hAnsi="Cambria Math"/>
                      <w:i/>
                      <w:noProof/>
                      <w:sz w:val="17"/>
                      <w:szCs w:val="17"/>
                    </w:rPr>
                  </m:ctrlPr>
                </m:dPr>
                <m:e>
                  <m:r>
                    <w:rPr>
                      <w:rFonts w:ascii="Cambria Math" w:hAnsi="Cambria Math"/>
                      <w:noProof/>
                      <w:sz w:val="17"/>
                      <w:szCs w:val="17"/>
                    </w:rPr>
                    <m:t>BA</m:t>
                  </m:r>
                </m:e>
              </m:d>
              <m:r>
                <w:rPr>
                  <w:rFonts w:ascii="Cambria Math" w:hAnsi="Cambria Math"/>
                  <w:noProof/>
                  <w:sz w:val="17"/>
                  <w:szCs w:val="17"/>
                </w:rPr>
                <m:t>-12.02</m:t>
              </m:r>
              <m:d>
                <m:dPr>
                  <m:ctrlPr>
                    <w:rPr>
                      <w:rFonts w:ascii="Cambria Math" w:hAnsi="Cambria Math"/>
                      <w:i/>
                      <w:noProof/>
                      <w:sz w:val="17"/>
                      <w:szCs w:val="17"/>
                    </w:rPr>
                  </m:ctrlPr>
                </m:dPr>
                <m:e>
                  <m:r>
                    <w:rPr>
                      <w:rFonts w:ascii="Cambria Math" w:hAnsi="Cambria Math"/>
                      <w:noProof/>
                      <w:sz w:val="17"/>
                      <w:szCs w:val="17"/>
                    </w:rPr>
                    <m:t>D*BA</m:t>
                  </m:r>
                </m:e>
              </m:d>
              <m:r>
                <w:rPr>
                  <w:rFonts w:ascii="Cambria Math" w:hAnsi="Cambria Math"/>
                  <w:noProof/>
                  <w:sz w:val="17"/>
                  <w:szCs w:val="17"/>
                </w:rPr>
                <m:t>+14.69</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BA</m:t>
                      </m:r>
                    </m:e>
                    <m:sup>
                      <m:r>
                        <w:rPr>
                          <w:rFonts w:ascii="Cambria Math" w:hAnsi="Cambria Math"/>
                          <w:noProof/>
                          <w:sz w:val="17"/>
                          <w:szCs w:val="17"/>
                        </w:rPr>
                        <m:t>2</m:t>
                      </m:r>
                    </m:sup>
                  </m:sSup>
                </m:e>
              </m:d>
              <m:r>
                <w:rPr>
                  <w:rFonts w:ascii="Cambria Math" w:hAnsi="Cambria Math"/>
                  <w:noProof/>
                  <w:sz w:val="17"/>
                  <w:szCs w:val="17"/>
                </w:rPr>
                <m:t>-16,720*</m:t>
              </m:r>
              <m:r>
                <m:rPr>
                  <m:sty m:val="p"/>
                </m:rPr>
                <w:rPr>
                  <w:rFonts w:ascii="Cambria Math" w:hAnsi="Cambria Math"/>
                  <w:noProof/>
                  <w:sz w:val="17"/>
                  <w:szCs w:val="17"/>
                </w:rPr>
                <m:t>ln⁡</m:t>
              </m:r>
              <m:r>
                <w:rPr>
                  <w:rFonts w:ascii="Cambria Math" w:hAnsi="Cambria Math"/>
                  <w:noProof/>
                  <w:sz w:val="17"/>
                  <w:szCs w:val="17"/>
                </w:rPr>
                <m:t>(CBCP)</m:t>
              </m:r>
            </m:e>
          </m:rad>
        </m:oMath>
      </m:oMathPara>
    </w:p>
    <w:p w14:paraId="55F77B0C" w14:textId="77777777" w:rsidR="00C13F70" w:rsidRDefault="00C13F70" w:rsidP="00C13F70">
      <w:pPr>
        <w:rPr>
          <w:noProof/>
          <w:szCs w:val="20"/>
        </w:rPr>
      </w:pPr>
      <w:r>
        <w:rPr>
          <w:noProof/>
          <w:szCs w:val="20"/>
        </w:rPr>
        <w:t>Where:</w:t>
      </w:r>
    </w:p>
    <w:p w14:paraId="12386CE1" w14:textId="77777777" w:rsidR="00C13F70" w:rsidRDefault="00C13F70" w:rsidP="00C13F70">
      <w:pPr>
        <w:rPr>
          <w:noProof/>
          <w:szCs w:val="20"/>
        </w:rPr>
      </w:pPr>
      <w:r>
        <w:rPr>
          <w:noProof/>
          <w:szCs w:val="20"/>
        </w:rPr>
        <w:tab/>
        <w:t xml:space="preserve">D </w:t>
      </w:r>
      <w:r>
        <w:rPr>
          <w:noProof/>
          <w:szCs w:val="20"/>
        </w:rPr>
        <w:tab/>
      </w:r>
      <w:r>
        <w:rPr>
          <w:noProof/>
          <w:szCs w:val="20"/>
        </w:rPr>
        <w:tab/>
        <w:t>= Bulb diameter (e.g.  for PAR20 D = 20)</w:t>
      </w:r>
    </w:p>
    <w:p w14:paraId="19B5AE56" w14:textId="77777777" w:rsidR="00C13F70" w:rsidRDefault="00C13F70" w:rsidP="00C13F70">
      <w:pPr>
        <w:rPr>
          <w:noProof/>
          <w:szCs w:val="20"/>
        </w:rPr>
      </w:pPr>
      <w:r>
        <w:rPr>
          <w:noProof/>
          <w:szCs w:val="20"/>
        </w:rPr>
        <w:tab/>
        <w:t>BA</w:t>
      </w:r>
      <w:r>
        <w:rPr>
          <w:noProof/>
          <w:szCs w:val="20"/>
        </w:rPr>
        <w:tab/>
      </w:r>
      <w:r>
        <w:rPr>
          <w:noProof/>
          <w:szCs w:val="20"/>
        </w:rPr>
        <w:tab/>
        <w:t>= Beam angle</w:t>
      </w:r>
    </w:p>
    <w:p w14:paraId="69EDCE5D" w14:textId="77777777" w:rsidR="00C13F70" w:rsidRDefault="00C13F70" w:rsidP="00C13F70">
      <w:pPr>
        <w:rPr>
          <w:noProof/>
          <w:szCs w:val="20"/>
        </w:rPr>
      </w:pPr>
      <w:r>
        <w:rPr>
          <w:noProof/>
          <w:szCs w:val="20"/>
        </w:rPr>
        <w:tab/>
        <w:t>CBCP</w:t>
      </w:r>
      <w:r>
        <w:rPr>
          <w:noProof/>
          <w:szCs w:val="20"/>
        </w:rPr>
        <w:tab/>
      </w:r>
      <w:r>
        <w:rPr>
          <w:noProof/>
          <w:szCs w:val="20"/>
        </w:rPr>
        <w:tab/>
        <w:t>= Center beam candle power</w:t>
      </w:r>
    </w:p>
    <w:p w14:paraId="6312BDAB" w14:textId="77777777" w:rsidR="00C13F70" w:rsidRDefault="00C13F70" w:rsidP="00C13F70">
      <w:pPr>
        <w:rPr>
          <w:noProof/>
          <w:szCs w:val="20"/>
        </w:rPr>
      </w:pPr>
      <w:r>
        <w:rPr>
          <w:noProof/>
          <w:szCs w:val="20"/>
        </w:rPr>
        <w:t>The result of the equation above should be rounded DOWN to the nearest wattage established by Energy Star:</w:t>
      </w:r>
    </w:p>
    <w:tbl>
      <w:tblPr>
        <w:tblW w:w="7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4490"/>
      </w:tblGrid>
      <w:tr w:rsidR="00C13F70" w:rsidRPr="00022158" w14:paraId="0DA8FB0A" w14:textId="77777777" w:rsidTr="00C04E8D">
        <w:trPr>
          <w:trHeight w:val="510"/>
          <w:tblHeader/>
          <w:jc w:val="center"/>
        </w:trPr>
        <w:tc>
          <w:tcPr>
            <w:tcW w:w="2540" w:type="dxa"/>
            <w:shd w:val="clear" w:color="000000" w:fill="808080"/>
            <w:vAlign w:val="center"/>
            <w:hideMark/>
          </w:tcPr>
          <w:p w14:paraId="61033AEF" w14:textId="77777777" w:rsidR="00C13F70" w:rsidRPr="00022158" w:rsidRDefault="00C13F70" w:rsidP="00C04E8D">
            <w:pPr>
              <w:widowControl/>
              <w:spacing w:after="0"/>
              <w:jc w:val="center"/>
              <w:rPr>
                <w:rFonts w:ascii="Calibri" w:hAnsi="Calibri" w:cs="Calibri"/>
                <w:b/>
                <w:bCs/>
                <w:color w:val="FFFFFF"/>
                <w:szCs w:val="20"/>
              </w:rPr>
            </w:pPr>
            <w:r w:rsidRPr="00022158">
              <w:rPr>
                <w:rFonts w:ascii="Calibri" w:hAnsi="Calibri" w:cs="Calibri"/>
                <w:b/>
                <w:bCs/>
                <w:color w:val="FFFFFF"/>
                <w:szCs w:val="20"/>
              </w:rPr>
              <w:t>Diameter</w:t>
            </w:r>
          </w:p>
        </w:tc>
        <w:tc>
          <w:tcPr>
            <w:tcW w:w="4490" w:type="dxa"/>
            <w:shd w:val="clear" w:color="000000" w:fill="808080"/>
            <w:vAlign w:val="center"/>
            <w:hideMark/>
          </w:tcPr>
          <w:p w14:paraId="53F8DFA7" w14:textId="77777777" w:rsidR="00C13F70" w:rsidRPr="00022158" w:rsidRDefault="00C13F70" w:rsidP="00C04E8D">
            <w:pPr>
              <w:widowControl/>
              <w:spacing w:after="0"/>
              <w:jc w:val="center"/>
              <w:rPr>
                <w:rFonts w:ascii="Calibri" w:hAnsi="Calibri" w:cs="Calibri"/>
                <w:b/>
                <w:bCs/>
                <w:color w:val="FFFFFF"/>
                <w:szCs w:val="20"/>
              </w:rPr>
            </w:pPr>
            <w:r w:rsidRPr="00022158">
              <w:rPr>
                <w:rFonts w:ascii="Calibri" w:hAnsi="Calibri" w:cs="Calibri"/>
                <w:b/>
                <w:bCs/>
                <w:color w:val="FFFFFF"/>
                <w:szCs w:val="20"/>
              </w:rPr>
              <w:t>Permitted Wattages</w:t>
            </w:r>
          </w:p>
        </w:tc>
      </w:tr>
      <w:tr w:rsidR="00C13F70" w:rsidRPr="00022158" w14:paraId="33F79CCF" w14:textId="77777777" w:rsidTr="00C04E8D">
        <w:trPr>
          <w:trHeight w:val="332"/>
          <w:jc w:val="center"/>
        </w:trPr>
        <w:tc>
          <w:tcPr>
            <w:tcW w:w="2540" w:type="dxa"/>
            <w:shd w:val="clear" w:color="auto" w:fill="auto"/>
            <w:vAlign w:val="center"/>
            <w:hideMark/>
          </w:tcPr>
          <w:p w14:paraId="26B35B4B" w14:textId="77777777" w:rsidR="00C13F70" w:rsidRPr="00022158" w:rsidRDefault="00C13F70" w:rsidP="00C04E8D">
            <w:pPr>
              <w:widowControl/>
              <w:spacing w:after="0"/>
              <w:jc w:val="center"/>
              <w:rPr>
                <w:rFonts w:ascii="Calibri" w:hAnsi="Calibri" w:cs="Calibri"/>
                <w:color w:val="000000"/>
                <w:szCs w:val="20"/>
              </w:rPr>
            </w:pPr>
            <w:r w:rsidRPr="00022158">
              <w:rPr>
                <w:rFonts w:ascii="Calibri" w:hAnsi="Calibri" w:cs="Calibri"/>
                <w:color w:val="000000"/>
                <w:szCs w:val="20"/>
              </w:rPr>
              <w:t>16</w:t>
            </w:r>
          </w:p>
        </w:tc>
        <w:tc>
          <w:tcPr>
            <w:tcW w:w="4490" w:type="dxa"/>
            <w:shd w:val="clear" w:color="auto" w:fill="auto"/>
            <w:vAlign w:val="center"/>
            <w:hideMark/>
          </w:tcPr>
          <w:p w14:paraId="49C2099D" w14:textId="77777777" w:rsidR="00C13F70" w:rsidRPr="00022158" w:rsidRDefault="00C13F70" w:rsidP="00C04E8D">
            <w:pPr>
              <w:widowControl/>
              <w:spacing w:after="0"/>
              <w:jc w:val="left"/>
              <w:rPr>
                <w:rFonts w:ascii="Calibri" w:hAnsi="Calibri" w:cs="Calibri"/>
                <w:color w:val="000000"/>
                <w:szCs w:val="20"/>
              </w:rPr>
            </w:pPr>
            <w:r w:rsidRPr="00022158">
              <w:rPr>
                <w:rFonts w:ascii="Calibri" w:hAnsi="Calibri" w:cs="Calibri"/>
                <w:color w:val="000000"/>
                <w:szCs w:val="20"/>
              </w:rPr>
              <w:t>20, 35, 40, 45, 50, 60, 75</w:t>
            </w:r>
          </w:p>
        </w:tc>
      </w:tr>
      <w:tr w:rsidR="00C13F70" w:rsidRPr="00022158" w14:paraId="7C289070" w14:textId="77777777" w:rsidTr="00C04E8D">
        <w:trPr>
          <w:trHeight w:val="315"/>
          <w:jc w:val="center"/>
        </w:trPr>
        <w:tc>
          <w:tcPr>
            <w:tcW w:w="2540" w:type="dxa"/>
            <w:shd w:val="clear" w:color="auto" w:fill="auto"/>
            <w:vAlign w:val="center"/>
            <w:hideMark/>
          </w:tcPr>
          <w:p w14:paraId="3D4783B2" w14:textId="77777777" w:rsidR="00C13F70" w:rsidRPr="00022158" w:rsidRDefault="00C13F70" w:rsidP="00C04E8D">
            <w:pPr>
              <w:widowControl/>
              <w:spacing w:after="0"/>
              <w:jc w:val="center"/>
              <w:rPr>
                <w:rFonts w:ascii="Calibri" w:hAnsi="Calibri" w:cs="Calibri"/>
                <w:color w:val="000000"/>
                <w:szCs w:val="20"/>
              </w:rPr>
            </w:pPr>
            <w:r w:rsidRPr="00022158">
              <w:rPr>
                <w:rFonts w:ascii="Calibri" w:hAnsi="Calibri" w:cs="Calibri"/>
                <w:color w:val="000000"/>
                <w:szCs w:val="20"/>
              </w:rPr>
              <w:t>20</w:t>
            </w:r>
          </w:p>
        </w:tc>
        <w:tc>
          <w:tcPr>
            <w:tcW w:w="4490" w:type="dxa"/>
            <w:shd w:val="clear" w:color="auto" w:fill="auto"/>
            <w:vAlign w:val="center"/>
            <w:hideMark/>
          </w:tcPr>
          <w:p w14:paraId="7B941CFA" w14:textId="77777777" w:rsidR="00C13F70" w:rsidRPr="00022158" w:rsidRDefault="00C13F70" w:rsidP="00C04E8D">
            <w:pPr>
              <w:widowControl/>
              <w:spacing w:after="0"/>
              <w:jc w:val="left"/>
              <w:rPr>
                <w:rFonts w:ascii="Calibri" w:hAnsi="Calibri" w:cs="Calibri"/>
                <w:color w:val="000000"/>
                <w:szCs w:val="20"/>
              </w:rPr>
            </w:pPr>
            <w:r w:rsidRPr="00022158">
              <w:rPr>
                <w:rFonts w:ascii="Calibri" w:hAnsi="Calibri" w:cs="Calibri"/>
                <w:color w:val="000000"/>
                <w:szCs w:val="20"/>
              </w:rPr>
              <w:t>50</w:t>
            </w:r>
          </w:p>
        </w:tc>
      </w:tr>
      <w:tr w:rsidR="00C13F70" w:rsidRPr="00022158" w14:paraId="64A2B231" w14:textId="77777777" w:rsidTr="00C04E8D">
        <w:trPr>
          <w:trHeight w:val="304"/>
          <w:jc w:val="center"/>
        </w:trPr>
        <w:tc>
          <w:tcPr>
            <w:tcW w:w="2540" w:type="dxa"/>
            <w:shd w:val="clear" w:color="auto" w:fill="auto"/>
            <w:vAlign w:val="center"/>
            <w:hideMark/>
          </w:tcPr>
          <w:p w14:paraId="3B3A0F00" w14:textId="77777777" w:rsidR="00C13F70" w:rsidRPr="00022158" w:rsidRDefault="00C13F70" w:rsidP="00C04E8D">
            <w:pPr>
              <w:widowControl/>
              <w:spacing w:after="0"/>
              <w:jc w:val="center"/>
              <w:rPr>
                <w:rFonts w:ascii="Calibri" w:hAnsi="Calibri" w:cs="Calibri"/>
                <w:color w:val="000000"/>
                <w:szCs w:val="20"/>
              </w:rPr>
            </w:pPr>
            <w:r w:rsidRPr="00022158">
              <w:rPr>
                <w:rFonts w:ascii="Calibri" w:hAnsi="Calibri" w:cs="Calibri"/>
                <w:color w:val="000000"/>
                <w:szCs w:val="20"/>
              </w:rPr>
              <w:t>30S</w:t>
            </w:r>
          </w:p>
        </w:tc>
        <w:tc>
          <w:tcPr>
            <w:tcW w:w="4490" w:type="dxa"/>
            <w:shd w:val="clear" w:color="auto" w:fill="auto"/>
            <w:vAlign w:val="center"/>
            <w:hideMark/>
          </w:tcPr>
          <w:p w14:paraId="3D5E45A5" w14:textId="77777777" w:rsidR="00C13F70" w:rsidRPr="00022158" w:rsidRDefault="00C13F70" w:rsidP="00C04E8D">
            <w:pPr>
              <w:widowControl/>
              <w:spacing w:after="0"/>
              <w:jc w:val="left"/>
              <w:rPr>
                <w:rFonts w:ascii="Calibri" w:hAnsi="Calibri" w:cs="Calibri"/>
                <w:color w:val="000000"/>
                <w:szCs w:val="20"/>
              </w:rPr>
            </w:pPr>
            <w:r w:rsidRPr="00022158">
              <w:rPr>
                <w:rFonts w:ascii="Calibri" w:hAnsi="Calibri" w:cs="Calibri"/>
                <w:color w:val="000000"/>
                <w:szCs w:val="20"/>
              </w:rPr>
              <w:t>40, 45, 50, 60, 75</w:t>
            </w:r>
          </w:p>
        </w:tc>
      </w:tr>
      <w:tr w:rsidR="00C13F70" w:rsidRPr="00022158" w14:paraId="5D4AC7CD" w14:textId="77777777" w:rsidTr="00C04E8D">
        <w:trPr>
          <w:trHeight w:val="315"/>
          <w:jc w:val="center"/>
        </w:trPr>
        <w:tc>
          <w:tcPr>
            <w:tcW w:w="2540" w:type="dxa"/>
            <w:shd w:val="clear" w:color="auto" w:fill="auto"/>
            <w:vAlign w:val="center"/>
            <w:hideMark/>
          </w:tcPr>
          <w:p w14:paraId="509AE72E" w14:textId="77777777" w:rsidR="00C13F70" w:rsidRPr="00022158" w:rsidRDefault="00C13F70" w:rsidP="00C04E8D">
            <w:pPr>
              <w:widowControl/>
              <w:spacing w:after="0"/>
              <w:jc w:val="center"/>
              <w:rPr>
                <w:rFonts w:ascii="Calibri" w:hAnsi="Calibri" w:cs="Calibri"/>
                <w:color w:val="000000"/>
                <w:szCs w:val="20"/>
              </w:rPr>
            </w:pPr>
            <w:r w:rsidRPr="00022158">
              <w:rPr>
                <w:rFonts w:ascii="Calibri" w:hAnsi="Calibri" w:cs="Calibri"/>
                <w:color w:val="000000"/>
                <w:szCs w:val="20"/>
              </w:rPr>
              <w:lastRenderedPageBreak/>
              <w:t>30L</w:t>
            </w:r>
          </w:p>
        </w:tc>
        <w:tc>
          <w:tcPr>
            <w:tcW w:w="4490" w:type="dxa"/>
            <w:shd w:val="clear" w:color="auto" w:fill="auto"/>
            <w:vAlign w:val="center"/>
            <w:hideMark/>
          </w:tcPr>
          <w:p w14:paraId="61A3A055" w14:textId="77777777" w:rsidR="00C13F70" w:rsidRPr="00022158" w:rsidRDefault="00C13F70" w:rsidP="00C04E8D">
            <w:pPr>
              <w:widowControl/>
              <w:spacing w:after="0"/>
              <w:jc w:val="left"/>
              <w:rPr>
                <w:rFonts w:ascii="Calibri" w:hAnsi="Calibri" w:cs="Calibri"/>
                <w:color w:val="000000"/>
                <w:szCs w:val="20"/>
              </w:rPr>
            </w:pPr>
            <w:r w:rsidRPr="00022158">
              <w:rPr>
                <w:rFonts w:ascii="Calibri" w:hAnsi="Calibri" w:cs="Calibri"/>
                <w:color w:val="000000"/>
                <w:szCs w:val="20"/>
              </w:rPr>
              <w:t>50, 75</w:t>
            </w:r>
          </w:p>
        </w:tc>
      </w:tr>
      <w:tr w:rsidR="00C13F70" w:rsidRPr="00022158" w14:paraId="3101FB6D" w14:textId="77777777" w:rsidTr="00C04E8D">
        <w:trPr>
          <w:trHeight w:val="340"/>
          <w:jc w:val="center"/>
        </w:trPr>
        <w:tc>
          <w:tcPr>
            <w:tcW w:w="2540" w:type="dxa"/>
            <w:shd w:val="clear" w:color="auto" w:fill="auto"/>
            <w:vAlign w:val="center"/>
            <w:hideMark/>
          </w:tcPr>
          <w:p w14:paraId="18DFE508" w14:textId="77777777" w:rsidR="00C13F70" w:rsidRPr="00022158" w:rsidRDefault="00C13F70" w:rsidP="00C04E8D">
            <w:pPr>
              <w:widowControl/>
              <w:spacing w:after="0"/>
              <w:jc w:val="center"/>
              <w:rPr>
                <w:rFonts w:ascii="Calibri" w:hAnsi="Calibri" w:cs="Calibri"/>
                <w:color w:val="000000"/>
                <w:szCs w:val="20"/>
              </w:rPr>
            </w:pPr>
            <w:r w:rsidRPr="00022158">
              <w:rPr>
                <w:rFonts w:ascii="Calibri" w:hAnsi="Calibri" w:cs="Calibri"/>
                <w:color w:val="000000"/>
                <w:szCs w:val="20"/>
              </w:rPr>
              <w:t>38</w:t>
            </w:r>
          </w:p>
        </w:tc>
        <w:tc>
          <w:tcPr>
            <w:tcW w:w="4490" w:type="dxa"/>
            <w:shd w:val="clear" w:color="auto" w:fill="auto"/>
            <w:vAlign w:val="center"/>
            <w:hideMark/>
          </w:tcPr>
          <w:p w14:paraId="60622A6A" w14:textId="77777777" w:rsidR="00C13F70" w:rsidRPr="00022158" w:rsidRDefault="00C13F70" w:rsidP="00C04E8D">
            <w:pPr>
              <w:widowControl/>
              <w:spacing w:after="0"/>
              <w:jc w:val="left"/>
              <w:rPr>
                <w:rFonts w:ascii="Calibri" w:hAnsi="Calibri" w:cs="Calibri"/>
                <w:color w:val="000000"/>
                <w:szCs w:val="20"/>
              </w:rPr>
            </w:pPr>
            <w:r w:rsidRPr="00022158">
              <w:rPr>
                <w:rFonts w:ascii="Calibri" w:hAnsi="Calibri" w:cs="Calibri"/>
                <w:color w:val="000000"/>
                <w:szCs w:val="20"/>
              </w:rPr>
              <w:t>40, 45, 50, 55, 60, 65, 75, 85, 90, 100, 120, 150, 250</w:t>
            </w:r>
          </w:p>
        </w:tc>
      </w:tr>
    </w:tbl>
    <w:p w14:paraId="3417530C" w14:textId="77777777" w:rsidR="00C13F70" w:rsidRDefault="00C13F70" w:rsidP="00C13F70">
      <w:pPr>
        <w:ind w:left="1440"/>
        <w:rPr>
          <w:rFonts w:cstheme="minorHAnsi"/>
          <w:noProof/>
        </w:rPr>
      </w:pPr>
    </w:p>
    <w:p w14:paraId="7DD9D403" w14:textId="77777777" w:rsidR="00C13F70" w:rsidRDefault="00C13F70" w:rsidP="00C13F70">
      <w:pPr>
        <w:ind w:left="1440"/>
        <w:rPr>
          <w:rFonts w:cstheme="minorHAnsi"/>
          <w:noProof/>
        </w:rPr>
      </w:pPr>
      <w:r>
        <w:rPr>
          <w:rFonts w:cstheme="minorHAnsi"/>
          <w:noProof/>
        </w:rPr>
        <w:t>EISA non-exempt bulb types:</w:t>
      </w:r>
    </w:p>
    <w:tbl>
      <w:tblPr>
        <w:tblW w:w="35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Change w:id="7240" w:author="Stephanie Baer" w:date="2016-01-21T14:08:00Z">
          <w:tblPr>
            <w:tblW w:w="35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PrChange>
      </w:tblPr>
      <w:tblGrid>
        <w:gridCol w:w="3534"/>
        <w:gridCol w:w="848"/>
        <w:gridCol w:w="848"/>
        <w:gridCol w:w="1419"/>
        <w:tblGridChange w:id="7241">
          <w:tblGrid>
            <w:gridCol w:w="3534"/>
            <w:gridCol w:w="848"/>
            <w:gridCol w:w="848"/>
            <w:gridCol w:w="1419"/>
          </w:tblGrid>
        </w:tblGridChange>
      </w:tblGrid>
      <w:tr w:rsidR="00C13F70" w14:paraId="1E997A93" w14:textId="77777777" w:rsidTr="00FF11A2">
        <w:trPr>
          <w:trHeight w:val="1248"/>
          <w:tblHeader/>
          <w:jc w:val="center"/>
          <w:trPrChange w:id="7242" w:author="Stephanie Baer" w:date="2016-01-21T14:08:00Z">
            <w:trPr>
              <w:trHeight w:val="1248"/>
              <w:tblHeader/>
              <w:jc w:val="center"/>
            </w:trPr>
          </w:trPrChange>
        </w:trPr>
        <w:tc>
          <w:tcPr>
            <w:tcW w:w="2656" w:type="pct"/>
            <w:shd w:val="solid" w:color="808080" w:fill="auto"/>
            <w:vAlign w:val="center"/>
            <w:hideMark/>
            <w:tcPrChange w:id="7243" w:author="Stephanie Baer" w:date="2016-01-21T14:08:00Z">
              <w:tcPr>
                <w:tcW w:w="2656" w:type="pct"/>
                <w:shd w:val="solid" w:color="808080" w:fill="auto"/>
                <w:hideMark/>
              </w:tcPr>
            </w:tcPrChange>
          </w:tcPr>
          <w:p w14:paraId="28A7836F" w14:textId="77777777" w:rsidR="00C13F70" w:rsidRDefault="00C13F70">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Bulb Type</w:t>
            </w:r>
          </w:p>
        </w:tc>
        <w:tc>
          <w:tcPr>
            <w:tcW w:w="638" w:type="pct"/>
            <w:shd w:val="solid" w:color="808080" w:fill="auto"/>
            <w:vAlign w:val="center"/>
            <w:hideMark/>
            <w:tcPrChange w:id="7244" w:author="Stephanie Baer" w:date="2016-01-21T14:08:00Z">
              <w:tcPr>
                <w:tcW w:w="638" w:type="pct"/>
                <w:shd w:val="solid" w:color="808080" w:fill="auto"/>
                <w:hideMark/>
              </w:tcPr>
            </w:tcPrChange>
          </w:tcPr>
          <w:p w14:paraId="3D69F50B" w14:textId="77777777" w:rsidR="00C13F70" w:rsidRDefault="00C13F70">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Lower Lumen Range</w:t>
            </w:r>
          </w:p>
        </w:tc>
        <w:tc>
          <w:tcPr>
            <w:tcW w:w="638" w:type="pct"/>
            <w:shd w:val="solid" w:color="808080" w:fill="auto"/>
            <w:vAlign w:val="center"/>
            <w:hideMark/>
            <w:tcPrChange w:id="7245" w:author="Stephanie Baer" w:date="2016-01-21T14:08:00Z">
              <w:tcPr>
                <w:tcW w:w="638" w:type="pct"/>
                <w:shd w:val="solid" w:color="808080" w:fill="auto"/>
                <w:hideMark/>
              </w:tcPr>
            </w:tcPrChange>
          </w:tcPr>
          <w:p w14:paraId="24EA77EC" w14:textId="77777777" w:rsidR="00C13F70" w:rsidRDefault="00C13F70">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Upper Lumen Range</w:t>
            </w:r>
          </w:p>
        </w:tc>
        <w:tc>
          <w:tcPr>
            <w:tcW w:w="1067" w:type="pct"/>
            <w:shd w:val="solid" w:color="808080" w:fill="auto"/>
            <w:vAlign w:val="center"/>
            <w:hideMark/>
            <w:tcPrChange w:id="7246" w:author="Stephanie Baer" w:date="2016-01-21T14:08:00Z">
              <w:tcPr>
                <w:tcW w:w="1067" w:type="pct"/>
                <w:shd w:val="solid" w:color="808080" w:fill="auto"/>
                <w:hideMark/>
              </w:tcPr>
            </w:tcPrChange>
          </w:tcPr>
          <w:p w14:paraId="520752CE" w14:textId="77777777" w:rsidR="00C13F70" w:rsidRDefault="00C13F70">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Incandescent Equivalent</w:t>
            </w:r>
          </w:p>
          <w:p w14:paraId="7E0079E8" w14:textId="77777777" w:rsidR="00C13F70" w:rsidRDefault="00C13F70">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Post-EISA 2007</w:t>
            </w:r>
          </w:p>
          <w:p w14:paraId="7351A7A6" w14:textId="77777777" w:rsidR="00C13F70" w:rsidRDefault="00C13F70">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(WattsBase)</w:t>
            </w:r>
          </w:p>
        </w:tc>
      </w:tr>
      <w:tr w:rsidR="00C13F70" w14:paraId="6668E6E6" w14:textId="77777777" w:rsidTr="00FF11A2">
        <w:tblPrEx>
          <w:tblCellMar>
            <w:left w:w="108" w:type="dxa"/>
            <w:right w:w="108" w:type="dxa"/>
          </w:tblCellMar>
          <w:tblPrExChange w:id="7247" w:author="Stephanie Baer" w:date="2016-01-21T14:08:00Z">
            <w:tblPrEx>
              <w:tblCellMar>
                <w:left w:w="108" w:type="dxa"/>
                <w:right w:w="108" w:type="dxa"/>
              </w:tblCellMar>
            </w:tblPrEx>
          </w:tblPrExChange>
        </w:tblPrEx>
        <w:trPr>
          <w:trHeight w:val="406"/>
          <w:jc w:val="center"/>
          <w:trPrChange w:id="7248" w:author="Stephanie Baer" w:date="2016-01-21T14:08:00Z">
            <w:trPr>
              <w:trHeight w:val="406"/>
              <w:jc w:val="center"/>
            </w:trPr>
          </w:trPrChange>
        </w:trPr>
        <w:tc>
          <w:tcPr>
            <w:tcW w:w="2656" w:type="pct"/>
            <w:vMerge w:val="restart"/>
            <w:vAlign w:val="center"/>
            <w:hideMark/>
            <w:tcPrChange w:id="7249" w:author="Stephanie Baer" w:date="2016-01-21T14:08:00Z">
              <w:tcPr>
                <w:tcW w:w="2656" w:type="pct"/>
                <w:vMerge w:val="restart"/>
                <w:hideMark/>
              </w:tcPr>
            </w:tcPrChange>
          </w:tcPr>
          <w:p w14:paraId="01002935" w14:textId="77777777" w:rsidR="00C13F70" w:rsidRDefault="00C13F70">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Dimmable Twist, Globe (less than 5" in diameter and &gt; 749 lumens), candle (shapes B, BA, CA &gt; 749 lumens), Candelabra Base Lamps (&gt;1049 lumens), Intermediate Base Lamps (&gt;749 lumens)</w:t>
            </w:r>
          </w:p>
        </w:tc>
        <w:tc>
          <w:tcPr>
            <w:tcW w:w="638" w:type="pct"/>
            <w:vAlign w:val="center"/>
            <w:hideMark/>
            <w:tcPrChange w:id="7250" w:author="Stephanie Baer" w:date="2016-01-21T14:08:00Z">
              <w:tcPr>
                <w:tcW w:w="638" w:type="pct"/>
                <w:hideMark/>
              </w:tcPr>
            </w:tcPrChange>
          </w:tcPr>
          <w:p w14:paraId="7E397485"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310</w:t>
            </w:r>
          </w:p>
        </w:tc>
        <w:tc>
          <w:tcPr>
            <w:tcW w:w="638" w:type="pct"/>
            <w:vAlign w:val="center"/>
            <w:hideMark/>
            <w:tcPrChange w:id="7251" w:author="Stephanie Baer" w:date="2016-01-21T14:08:00Z">
              <w:tcPr>
                <w:tcW w:w="638" w:type="pct"/>
                <w:hideMark/>
              </w:tcPr>
            </w:tcPrChange>
          </w:tcPr>
          <w:p w14:paraId="7D382134"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749</w:t>
            </w:r>
          </w:p>
        </w:tc>
        <w:tc>
          <w:tcPr>
            <w:tcW w:w="1067" w:type="pct"/>
            <w:vAlign w:val="center"/>
            <w:hideMark/>
            <w:tcPrChange w:id="7252" w:author="Stephanie Baer" w:date="2016-01-21T14:08:00Z">
              <w:tcPr>
                <w:tcW w:w="1067" w:type="pct"/>
                <w:hideMark/>
              </w:tcPr>
            </w:tcPrChange>
          </w:tcPr>
          <w:p w14:paraId="6D5EBC40"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29</w:t>
            </w:r>
          </w:p>
        </w:tc>
      </w:tr>
      <w:tr w:rsidR="00C13F70" w14:paraId="495B7455" w14:textId="77777777" w:rsidTr="00FF11A2">
        <w:tblPrEx>
          <w:tblCellMar>
            <w:left w:w="108" w:type="dxa"/>
            <w:right w:w="108" w:type="dxa"/>
          </w:tblCellMar>
          <w:tblPrExChange w:id="7253" w:author="Stephanie Baer" w:date="2016-01-21T14:08:00Z">
            <w:tblPrEx>
              <w:tblCellMar>
                <w:left w:w="108" w:type="dxa"/>
                <w:right w:w="108" w:type="dxa"/>
              </w:tblCellMar>
            </w:tblPrEx>
          </w:tblPrExChange>
        </w:tblPrEx>
        <w:trPr>
          <w:trHeight w:val="406"/>
          <w:jc w:val="center"/>
          <w:trPrChange w:id="7254" w:author="Stephanie Baer" w:date="2016-01-21T14:08:00Z">
            <w:trPr>
              <w:trHeight w:val="406"/>
              <w:jc w:val="center"/>
            </w:trPr>
          </w:trPrChange>
        </w:trPr>
        <w:tc>
          <w:tcPr>
            <w:tcW w:w="0" w:type="auto"/>
            <w:vMerge/>
            <w:hideMark/>
            <w:tcPrChange w:id="7255" w:author="Stephanie Baer" w:date="2016-01-21T14:08:00Z">
              <w:tcPr>
                <w:tcW w:w="0" w:type="auto"/>
                <w:vMerge/>
                <w:hideMark/>
              </w:tcPr>
            </w:tcPrChange>
          </w:tcPr>
          <w:p w14:paraId="616EE4F0" w14:textId="77777777" w:rsidR="00C13F70" w:rsidRDefault="00C13F70" w:rsidP="00C04E8D">
            <w:pPr>
              <w:widowControl/>
              <w:jc w:val="left"/>
              <w:rPr>
                <w:rFonts w:eastAsiaTheme="minorHAnsi" w:cs="Calibri"/>
                <w:b/>
                <w:bCs/>
                <w:color w:val="000000"/>
                <w:szCs w:val="20"/>
              </w:rPr>
            </w:pPr>
          </w:p>
        </w:tc>
        <w:tc>
          <w:tcPr>
            <w:tcW w:w="638" w:type="pct"/>
            <w:vAlign w:val="center"/>
            <w:hideMark/>
            <w:tcPrChange w:id="7256" w:author="Stephanie Baer" w:date="2016-01-21T14:08:00Z">
              <w:tcPr>
                <w:tcW w:w="638" w:type="pct"/>
                <w:hideMark/>
              </w:tcPr>
            </w:tcPrChange>
          </w:tcPr>
          <w:p w14:paraId="7651ADCA"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750</w:t>
            </w:r>
          </w:p>
        </w:tc>
        <w:tc>
          <w:tcPr>
            <w:tcW w:w="638" w:type="pct"/>
            <w:vAlign w:val="center"/>
            <w:hideMark/>
            <w:tcPrChange w:id="7257" w:author="Stephanie Baer" w:date="2016-01-21T14:08:00Z">
              <w:tcPr>
                <w:tcW w:w="638" w:type="pct"/>
                <w:hideMark/>
              </w:tcPr>
            </w:tcPrChange>
          </w:tcPr>
          <w:p w14:paraId="36852016"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1049</w:t>
            </w:r>
          </w:p>
        </w:tc>
        <w:tc>
          <w:tcPr>
            <w:tcW w:w="1067" w:type="pct"/>
            <w:vAlign w:val="center"/>
            <w:hideMark/>
            <w:tcPrChange w:id="7258" w:author="Stephanie Baer" w:date="2016-01-21T14:08:00Z">
              <w:tcPr>
                <w:tcW w:w="1067" w:type="pct"/>
                <w:hideMark/>
              </w:tcPr>
            </w:tcPrChange>
          </w:tcPr>
          <w:p w14:paraId="2C2CAFA7"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43</w:t>
            </w:r>
          </w:p>
        </w:tc>
      </w:tr>
      <w:tr w:rsidR="00C13F70" w14:paraId="109A3C55" w14:textId="77777777" w:rsidTr="00FF11A2">
        <w:tblPrEx>
          <w:tblCellMar>
            <w:left w:w="108" w:type="dxa"/>
            <w:right w:w="108" w:type="dxa"/>
          </w:tblCellMar>
          <w:tblPrExChange w:id="7259" w:author="Stephanie Baer" w:date="2016-01-21T14:08:00Z">
            <w:tblPrEx>
              <w:tblCellMar>
                <w:left w:w="108" w:type="dxa"/>
                <w:right w:w="108" w:type="dxa"/>
              </w:tblCellMar>
            </w:tblPrEx>
          </w:tblPrExChange>
        </w:tblPrEx>
        <w:trPr>
          <w:trHeight w:val="406"/>
          <w:jc w:val="center"/>
          <w:trPrChange w:id="7260" w:author="Stephanie Baer" w:date="2016-01-21T14:08:00Z">
            <w:trPr>
              <w:trHeight w:val="406"/>
              <w:jc w:val="center"/>
            </w:trPr>
          </w:trPrChange>
        </w:trPr>
        <w:tc>
          <w:tcPr>
            <w:tcW w:w="0" w:type="auto"/>
            <w:vMerge/>
            <w:hideMark/>
            <w:tcPrChange w:id="7261" w:author="Stephanie Baer" w:date="2016-01-21T14:08:00Z">
              <w:tcPr>
                <w:tcW w:w="0" w:type="auto"/>
                <w:vMerge/>
                <w:hideMark/>
              </w:tcPr>
            </w:tcPrChange>
          </w:tcPr>
          <w:p w14:paraId="548AB27A" w14:textId="77777777" w:rsidR="00C13F70" w:rsidRDefault="00C13F70" w:rsidP="00C04E8D">
            <w:pPr>
              <w:widowControl/>
              <w:jc w:val="left"/>
              <w:rPr>
                <w:rFonts w:eastAsiaTheme="minorHAnsi" w:cs="Calibri"/>
                <w:b/>
                <w:bCs/>
                <w:color w:val="000000"/>
                <w:szCs w:val="20"/>
              </w:rPr>
            </w:pPr>
          </w:p>
        </w:tc>
        <w:tc>
          <w:tcPr>
            <w:tcW w:w="638" w:type="pct"/>
            <w:vAlign w:val="center"/>
            <w:hideMark/>
            <w:tcPrChange w:id="7262" w:author="Stephanie Baer" w:date="2016-01-21T14:08:00Z">
              <w:tcPr>
                <w:tcW w:w="638" w:type="pct"/>
                <w:hideMark/>
              </w:tcPr>
            </w:tcPrChange>
          </w:tcPr>
          <w:p w14:paraId="67EDC4BD"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1050</w:t>
            </w:r>
          </w:p>
        </w:tc>
        <w:tc>
          <w:tcPr>
            <w:tcW w:w="638" w:type="pct"/>
            <w:vAlign w:val="center"/>
            <w:hideMark/>
            <w:tcPrChange w:id="7263" w:author="Stephanie Baer" w:date="2016-01-21T14:08:00Z">
              <w:tcPr>
                <w:tcW w:w="638" w:type="pct"/>
                <w:hideMark/>
              </w:tcPr>
            </w:tcPrChange>
          </w:tcPr>
          <w:p w14:paraId="27A17F5F"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1489</w:t>
            </w:r>
          </w:p>
        </w:tc>
        <w:tc>
          <w:tcPr>
            <w:tcW w:w="1067" w:type="pct"/>
            <w:vAlign w:val="center"/>
            <w:hideMark/>
            <w:tcPrChange w:id="7264" w:author="Stephanie Baer" w:date="2016-01-21T14:08:00Z">
              <w:tcPr>
                <w:tcW w:w="1067" w:type="pct"/>
                <w:hideMark/>
              </w:tcPr>
            </w:tcPrChange>
          </w:tcPr>
          <w:p w14:paraId="79A02AE3"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53</w:t>
            </w:r>
          </w:p>
        </w:tc>
      </w:tr>
      <w:tr w:rsidR="00C13F70" w14:paraId="7ACFBB97" w14:textId="77777777" w:rsidTr="00FF11A2">
        <w:tblPrEx>
          <w:tblCellMar>
            <w:left w:w="108" w:type="dxa"/>
            <w:right w:w="108" w:type="dxa"/>
          </w:tblCellMar>
          <w:tblPrExChange w:id="7265" w:author="Stephanie Baer" w:date="2016-01-21T14:08:00Z">
            <w:tblPrEx>
              <w:tblCellMar>
                <w:left w:w="108" w:type="dxa"/>
                <w:right w:w="108" w:type="dxa"/>
              </w:tblCellMar>
            </w:tblPrEx>
          </w:tblPrExChange>
        </w:tblPrEx>
        <w:trPr>
          <w:trHeight w:val="406"/>
          <w:jc w:val="center"/>
          <w:trPrChange w:id="7266" w:author="Stephanie Baer" w:date="2016-01-21T14:08:00Z">
            <w:trPr>
              <w:trHeight w:val="406"/>
              <w:jc w:val="center"/>
            </w:trPr>
          </w:trPrChange>
        </w:trPr>
        <w:tc>
          <w:tcPr>
            <w:tcW w:w="0" w:type="auto"/>
            <w:vMerge/>
            <w:hideMark/>
            <w:tcPrChange w:id="7267" w:author="Stephanie Baer" w:date="2016-01-21T14:08:00Z">
              <w:tcPr>
                <w:tcW w:w="0" w:type="auto"/>
                <w:vMerge/>
                <w:hideMark/>
              </w:tcPr>
            </w:tcPrChange>
          </w:tcPr>
          <w:p w14:paraId="080931B8" w14:textId="77777777" w:rsidR="00C13F70" w:rsidRDefault="00C13F70" w:rsidP="00C04E8D">
            <w:pPr>
              <w:widowControl/>
              <w:jc w:val="left"/>
              <w:rPr>
                <w:rFonts w:eastAsiaTheme="minorHAnsi" w:cs="Calibri"/>
                <w:b/>
                <w:bCs/>
                <w:color w:val="000000"/>
                <w:szCs w:val="20"/>
              </w:rPr>
            </w:pPr>
          </w:p>
        </w:tc>
        <w:tc>
          <w:tcPr>
            <w:tcW w:w="638" w:type="pct"/>
            <w:vAlign w:val="center"/>
            <w:hideMark/>
            <w:tcPrChange w:id="7268" w:author="Stephanie Baer" w:date="2016-01-21T14:08:00Z">
              <w:tcPr>
                <w:tcW w:w="638" w:type="pct"/>
                <w:hideMark/>
              </w:tcPr>
            </w:tcPrChange>
          </w:tcPr>
          <w:p w14:paraId="63C51318"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1490</w:t>
            </w:r>
          </w:p>
        </w:tc>
        <w:tc>
          <w:tcPr>
            <w:tcW w:w="638" w:type="pct"/>
            <w:vAlign w:val="center"/>
            <w:hideMark/>
            <w:tcPrChange w:id="7269" w:author="Stephanie Baer" w:date="2016-01-21T14:08:00Z">
              <w:tcPr>
                <w:tcW w:w="638" w:type="pct"/>
                <w:hideMark/>
              </w:tcPr>
            </w:tcPrChange>
          </w:tcPr>
          <w:p w14:paraId="1A7A62DA"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2600</w:t>
            </w:r>
          </w:p>
        </w:tc>
        <w:tc>
          <w:tcPr>
            <w:tcW w:w="1067" w:type="pct"/>
            <w:vAlign w:val="center"/>
            <w:hideMark/>
            <w:tcPrChange w:id="7270" w:author="Stephanie Baer" w:date="2016-01-21T14:08:00Z">
              <w:tcPr>
                <w:tcW w:w="1067" w:type="pct"/>
                <w:hideMark/>
              </w:tcPr>
            </w:tcPrChange>
          </w:tcPr>
          <w:p w14:paraId="642F0495" w14:textId="77777777" w:rsidR="00C13F70" w:rsidRDefault="00C13F70">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72</w:t>
            </w:r>
          </w:p>
        </w:tc>
      </w:tr>
    </w:tbl>
    <w:p w14:paraId="0E5C8C8A" w14:textId="77777777" w:rsidR="00C13F70" w:rsidRDefault="00C13F70" w:rsidP="00C13F70">
      <w:pPr>
        <w:ind w:left="1440"/>
        <w:rPr>
          <w:rFonts w:cstheme="minorHAnsi"/>
          <w:noProof/>
        </w:rPr>
      </w:pPr>
    </w:p>
    <w:p w14:paraId="0F884734" w14:textId="77777777" w:rsidR="00C13F70" w:rsidRDefault="00C13F70" w:rsidP="00C13F70">
      <w:pPr>
        <w:ind w:left="2160" w:hanging="1440"/>
        <w:rPr>
          <w:rFonts w:cstheme="minorHAnsi"/>
          <w:noProof/>
        </w:rPr>
      </w:pPr>
      <w:r>
        <w:rPr>
          <w:rFonts w:cstheme="minorHAnsi"/>
          <w:noProof/>
        </w:rPr>
        <w:t>WattsEE</w:t>
      </w:r>
      <w:r>
        <w:rPr>
          <w:rFonts w:cstheme="minorHAnsi"/>
          <w:noProof/>
        </w:rPr>
        <w:tab/>
        <w:t>= Actual wattage of energy efficient specialty bulb purchased, use 15W if unknown</w:t>
      </w:r>
      <w:r>
        <w:rPr>
          <w:rStyle w:val="FootnoteReference"/>
          <w:rFonts w:eastAsiaTheme="majorEastAsia"/>
        </w:rPr>
        <w:footnoteReference w:id="675"/>
      </w:r>
    </w:p>
    <w:p w14:paraId="7A204AC9" w14:textId="77777777" w:rsidR="00C13F70" w:rsidRDefault="00C13F70" w:rsidP="00C13F70">
      <w:pPr>
        <w:widowControl/>
        <w:jc w:val="left"/>
        <w:rPr>
          <w:rFonts w:cstheme="minorHAnsi"/>
          <w:noProof/>
        </w:rPr>
      </w:pPr>
      <w:r>
        <w:rPr>
          <w:rFonts w:cstheme="minorHAnsi"/>
          <w:noProof/>
        </w:rPr>
        <w:tab/>
        <w:t>ISR</w:t>
      </w:r>
      <w:r>
        <w:rPr>
          <w:rFonts w:cstheme="minorHAnsi"/>
          <w:noProof/>
        </w:rPr>
        <w:tab/>
        <w:t xml:space="preserve"> </w:t>
      </w:r>
      <w:r>
        <w:rPr>
          <w:rFonts w:cstheme="minorHAnsi"/>
          <w:noProof/>
        </w:rPr>
        <w:tab/>
        <w:t>= In Service Rate, the percentage of units rebated that are actually in service.</w:t>
      </w:r>
    </w:p>
    <w:tbl>
      <w:tblPr>
        <w:tblStyle w:val="TableGrid"/>
        <w:tblW w:w="8435" w:type="dxa"/>
        <w:jc w:val="center"/>
        <w:tblLook w:val="04A0" w:firstRow="1" w:lastRow="0" w:firstColumn="1" w:lastColumn="0" w:noHBand="0" w:noVBand="1"/>
      </w:tblPr>
      <w:tblGrid>
        <w:gridCol w:w="1019"/>
        <w:gridCol w:w="1584"/>
        <w:gridCol w:w="1949"/>
        <w:gridCol w:w="1252"/>
        <w:gridCol w:w="1252"/>
        <w:gridCol w:w="1379"/>
        <w:tblGridChange w:id="7271">
          <w:tblGrid>
            <w:gridCol w:w="1019"/>
            <w:gridCol w:w="1584"/>
            <w:gridCol w:w="1949"/>
            <w:gridCol w:w="1252"/>
            <w:gridCol w:w="1252"/>
            <w:gridCol w:w="1379"/>
          </w:tblGrid>
        </w:tblGridChange>
      </w:tblGrid>
      <w:tr w:rsidR="00C13F70" w:rsidRPr="0077765A" w14:paraId="0397ACBC" w14:textId="77777777" w:rsidTr="00C04E8D">
        <w:trPr>
          <w:tblHeader/>
          <w:jc w:val="center"/>
        </w:trPr>
        <w:tc>
          <w:tcPr>
            <w:tcW w:w="2603"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3E20A5D" w14:textId="77777777" w:rsidR="00C13F70" w:rsidRPr="0077765A" w:rsidRDefault="00C13F70" w:rsidP="00C04E8D">
            <w:pPr>
              <w:jc w:val="center"/>
              <w:rPr>
                <w:rFonts w:asciiTheme="minorHAnsi" w:hAnsiTheme="minorHAnsi"/>
                <w:b/>
                <w:color w:val="FFFFFF" w:themeColor="background1"/>
              </w:rPr>
            </w:pPr>
            <w:r w:rsidRPr="0077765A">
              <w:rPr>
                <w:rFonts w:asciiTheme="minorHAnsi" w:hAnsiTheme="minorHAnsi"/>
                <w:b/>
                <w:color w:val="FFFFFF" w:themeColor="background1"/>
              </w:rPr>
              <w:br w:type="page"/>
              <w:t>Program</w:t>
            </w:r>
          </w:p>
        </w:tc>
        <w:tc>
          <w:tcPr>
            <w:tcW w:w="194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1B469AD" w14:textId="77777777" w:rsidR="00C13F70" w:rsidRPr="0077765A" w:rsidRDefault="00C13F70" w:rsidP="00C04E8D">
            <w:pPr>
              <w:jc w:val="center"/>
              <w:rPr>
                <w:rFonts w:asciiTheme="minorHAnsi" w:hAnsiTheme="minorHAnsi"/>
                <w:b/>
                <w:color w:val="FFFFFF" w:themeColor="background1"/>
              </w:rPr>
            </w:pPr>
            <w:r w:rsidRPr="0077765A">
              <w:rPr>
                <w:rFonts w:asciiTheme="minorHAnsi" w:hAnsiTheme="minorHAnsi"/>
                <w:b/>
                <w:color w:val="FFFFFF" w:themeColor="background1"/>
              </w:rPr>
              <w:t>Weighted Average 1st year In Service Rate (ISR)</w:t>
            </w:r>
          </w:p>
        </w:tc>
        <w:tc>
          <w:tcPr>
            <w:tcW w:w="125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146EE2A" w14:textId="77777777" w:rsidR="00C13F70" w:rsidRPr="0077765A" w:rsidRDefault="00C13F70" w:rsidP="00C04E8D">
            <w:pPr>
              <w:jc w:val="center"/>
              <w:rPr>
                <w:rFonts w:asciiTheme="minorHAnsi" w:hAnsiTheme="minorHAnsi"/>
                <w:b/>
                <w:color w:val="FFFFFF" w:themeColor="background1"/>
              </w:rPr>
            </w:pPr>
            <w:r w:rsidRPr="0077765A">
              <w:rPr>
                <w:rFonts w:asciiTheme="minorHAnsi" w:hAnsiTheme="minorHAnsi"/>
                <w:b/>
                <w:color w:val="FFFFFF" w:themeColor="background1"/>
              </w:rPr>
              <w:t>2nd year Installations</w:t>
            </w:r>
          </w:p>
        </w:tc>
        <w:tc>
          <w:tcPr>
            <w:tcW w:w="125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92B6C57" w14:textId="77777777" w:rsidR="00C13F70" w:rsidRPr="0077765A" w:rsidRDefault="00C13F70" w:rsidP="00C04E8D">
            <w:pPr>
              <w:jc w:val="center"/>
              <w:rPr>
                <w:rFonts w:asciiTheme="minorHAnsi" w:hAnsiTheme="minorHAnsi"/>
                <w:b/>
                <w:color w:val="FFFFFF" w:themeColor="background1"/>
              </w:rPr>
            </w:pPr>
            <w:r w:rsidRPr="0077765A">
              <w:rPr>
                <w:rFonts w:asciiTheme="minorHAnsi" w:hAnsiTheme="minorHAnsi"/>
                <w:b/>
                <w:color w:val="FFFFFF" w:themeColor="background1"/>
              </w:rPr>
              <w:t>3rd year Installations</w:t>
            </w:r>
          </w:p>
        </w:tc>
        <w:tc>
          <w:tcPr>
            <w:tcW w:w="13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1E83074" w14:textId="77777777" w:rsidR="00C13F70" w:rsidRPr="0077765A" w:rsidRDefault="00C13F70" w:rsidP="00C04E8D">
            <w:pPr>
              <w:jc w:val="center"/>
              <w:rPr>
                <w:rFonts w:asciiTheme="minorHAnsi" w:hAnsiTheme="minorHAnsi"/>
                <w:b/>
                <w:color w:val="FFFFFF" w:themeColor="background1"/>
              </w:rPr>
            </w:pPr>
            <w:r w:rsidRPr="0077765A">
              <w:rPr>
                <w:rFonts w:asciiTheme="minorHAnsi" w:hAnsiTheme="minorHAnsi"/>
                <w:b/>
                <w:color w:val="FFFFFF" w:themeColor="background1"/>
              </w:rPr>
              <w:t>Final Lifetime In Service Rate</w:t>
            </w:r>
          </w:p>
        </w:tc>
      </w:tr>
      <w:tr w:rsidR="00C13F70" w:rsidRPr="0077765A" w14:paraId="70E19581" w14:textId="77777777" w:rsidTr="00FF11A2">
        <w:tblPrEx>
          <w:tblW w:w="8435" w:type="dxa"/>
          <w:jc w:val="center"/>
          <w:tblPrExChange w:id="7272" w:author="Stephanie Baer" w:date="2016-01-21T14:08:00Z">
            <w:tblPrEx>
              <w:tblW w:w="8435" w:type="dxa"/>
              <w:jc w:val="center"/>
            </w:tblPrEx>
          </w:tblPrExChange>
        </w:tblPrEx>
        <w:trPr>
          <w:trHeight w:val="215"/>
          <w:jc w:val="center"/>
          <w:trPrChange w:id="7273" w:author="Stephanie Baer" w:date="2016-01-21T14:08:00Z">
            <w:trPr>
              <w:trHeight w:val="215"/>
              <w:jc w:val="center"/>
            </w:trPr>
          </w:trPrChange>
        </w:trPr>
        <w:tc>
          <w:tcPr>
            <w:tcW w:w="2603" w:type="dxa"/>
            <w:gridSpan w:val="2"/>
            <w:tcBorders>
              <w:top w:val="single" w:sz="4" w:space="0" w:color="auto"/>
              <w:left w:val="single" w:sz="4" w:space="0" w:color="auto"/>
              <w:bottom w:val="single" w:sz="4" w:space="0" w:color="auto"/>
              <w:right w:val="single" w:sz="4" w:space="0" w:color="auto"/>
            </w:tcBorders>
            <w:vAlign w:val="center"/>
            <w:hideMark/>
            <w:tcPrChange w:id="7274" w:author="Stephanie Baer" w:date="2016-01-21T14:08:00Z">
              <w:tcPr>
                <w:tcW w:w="2603"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CCA4C8F" w14:textId="77777777" w:rsidR="00C13F70" w:rsidRPr="0077765A" w:rsidRDefault="00C13F70">
            <w:pPr>
              <w:jc w:val="left"/>
              <w:rPr>
                <w:rFonts w:asciiTheme="minorHAnsi" w:hAnsiTheme="minorHAnsi"/>
                <w:szCs w:val="22"/>
              </w:rPr>
              <w:pPrChange w:id="7275" w:author="Stephanie Baer" w:date="2016-01-21T14:08:00Z">
                <w:pPr/>
              </w:pPrChange>
            </w:pPr>
            <w:r w:rsidRPr="0077765A">
              <w:rPr>
                <w:rFonts w:asciiTheme="minorHAnsi" w:hAnsiTheme="minorHAnsi"/>
              </w:rPr>
              <w:t xml:space="preserve">Retail (Time of Sale) </w:t>
            </w:r>
          </w:p>
        </w:tc>
        <w:tc>
          <w:tcPr>
            <w:tcW w:w="1949" w:type="dxa"/>
            <w:tcBorders>
              <w:top w:val="single" w:sz="4" w:space="0" w:color="auto"/>
              <w:left w:val="single" w:sz="4" w:space="0" w:color="auto"/>
              <w:bottom w:val="single" w:sz="4" w:space="0" w:color="auto"/>
              <w:right w:val="single" w:sz="4" w:space="0" w:color="auto"/>
            </w:tcBorders>
            <w:vAlign w:val="center"/>
            <w:hideMark/>
            <w:tcPrChange w:id="7276" w:author="Stephanie Baer" w:date="2016-01-21T14:08:00Z">
              <w:tcPr>
                <w:tcW w:w="1949" w:type="dxa"/>
                <w:tcBorders>
                  <w:top w:val="single" w:sz="4" w:space="0" w:color="auto"/>
                  <w:left w:val="single" w:sz="4" w:space="0" w:color="auto"/>
                  <w:bottom w:val="single" w:sz="4" w:space="0" w:color="auto"/>
                  <w:right w:val="single" w:sz="4" w:space="0" w:color="auto"/>
                </w:tcBorders>
                <w:vAlign w:val="center"/>
                <w:hideMark/>
              </w:tcPr>
            </w:tcPrChange>
          </w:tcPr>
          <w:p w14:paraId="27E806DB" w14:textId="77777777" w:rsidR="00C13F70" w:rsidRPr="0077765A" w:rsidRDefault="00C13F70" w:rsidP="00C04E8D">
            <w:pPr>
              <w:jc w:val="center"/>
              <w:rPr>
                <w:rFonts w:asciiTheme="minorHAnsi" w:hAnsiTheme="minorHAnsi"/>
                <w:szCs w:val="22"/>
              </w:rPr>
            </w:pPr>
            <w:r w:rsidRPr="0077765A">
              <w:rPr>
                <w:rFonts w:asciiTheme="minorHAnsi" w:hAnsiTheme="minorHAnsi"/>
              </w:rPr>
              <w:t>88.0%</w:t>
            </w:r>
            <w:r w:rsidRPr="00B66B0F">
              <w:rPr>
                <w:rFonts w:asciiTheme="minorHAnsi" w:eastAsiaTheme="majorEastAsia" w:hAnsiTheme="minorHAnsi"/>
                <w:vertAlign w:val="superscript"/>
              </w:rPr>
              <w:footnoteReference w:id="676"/>
            </w:r>
          </w:p>
        </w:tc>
        <w:tc>
          <w:tcPr>
            <w:tcW w:w="1252" w:type="dxa"/>
            <w:tcBorders>
              <w:top w:val="single" w:sz="4" w:space="0" w:color="auto"/>
              <w:left w:val="single" w:sz="4" w:space="0" w:color="auto"/>
              <w:bottom w:val="single" w:sz="4" w:space="0" w:color="auto"/>
              <w:right w:val="single" w:sz="4" w:space="0" w:color="auto"/>
            </w:tcBorders>
            <w:vAlign w:val="center"/>
            <w:hideMark/>
            <w:tcPrChange w:id="7277" w:author="Stephanie Baer" w:date="2016-01-21T14:08:00Z">
              <w:tcPr>
                <w:tcW w:w="1252" w:type="dxa"/>
                <w:tcBorders>
                  <w:top w:val="single" w:sz="4" w:space="0" w:color="auto"/>
                  <w:left w:val="single" w:sz="4" w:space="0" w:color="auto"/>
                  <w:bottom w:val="single" w:sz="4" w:space="0" w:color="auto"/>
                  <w:right w:val="single" w:sz="4" w:space="0" w:color="auto"/>
                </w:tcBorders>
                <w:vAlign w:val="center"/>
                <w:hideMark/>
              </w:tcPr>
            </w:tcPrChange>
          </w:tcPr>
          <w:p w14:paraId="0B5BD19C" w14:textId="77777777" w:rsidR="00C13F70" w:rsidRPr="0077765A" w:rsidRDefault="00C13F70" w:rsidP="00C04E8D">
            <w:pPr>
              <w:jc w:val="center"/>
              <w:rPr>
                <w:rFonts w:asciiTheme="minorHAnsi" w:hAnsiTheme="minorHAnsi"/>
                <w:szCs w:val="22"/>
              </w:rPr>
            </w:pPr>
            <w:r w:rsidRPr="0077765A">
              <w:rPr>
                <w:rFonts w:asciiTheme="minorHAnsi" w:hAnsiTheme="minorHAnsi"/>
              </w:rPr>
              <w:t>5.4%</w:t>
            </w:r>
          </w:p>
        </w:tc>
        <w:tc>
          <w:tcPr>
            <w:tcW w:w="1252" w:type="dxa"/>
            <w:tcBorders>
              <w:top w:val="single" w:sz="4" w:space="0" w:color="auto"/>
              <w:left w:val="single" w:sz="4" w:space="0" w:color="auto"/>
              <w:bottom w:val="single" w:sz="4" w:space="0" w:color="auto"/>
              <w:right w:val="single" w:sz="4" w:space="0" w:color="auto"/>
            </w:tcBorders>
            <w:vAlign w:val="center"/>
            <w:hideMark/>
            <w:tcPrChange w:id="7278" w:author="Stephanie Baer" w:date="2016-01-21T14:08:00Z">
              <w:tcPr>
                <w:tcW w:w="1252" w:type="dxa"/>
                <w:tcBorders>
                  <w:top w:val="single" w:sz="4" w:space="0" w:color="auto"/>
                  <w:left w:val="single" w:sz="4" w:space="0" w:color="auto"/>
                  <w:bottom w:val="single" w:sz="4" w:space="0" w:color="auto"/>
                  <w:right w:val="single" w:sz="4" w:space="0" w:color="auto"/>
                </w:tcBorders>
                <w:vAlign w:val="center"/>
                <w:hideMark/>
              </w:tcPr>
            </w:tcPrChange>
          </w:tcPr>
          <w:p w14:paraId="5C84FD2D" w14:textId="77777777" w:rsidR="00C13F70" w:rsidRPr="0077765A" w:rsidRDefault="00C13F70" w:rsidP="00C04E8D">
            <w:pPr>
              <w:jc w:val="center"/>
              <w:rPr>
                <w:rFonts w:asciiTheme="minorHAnsi" w:hAnsiTheme="minorHAnsi"/>
                <w:szCs w:val="22"/>
              </w:rPr>
            </w:pPr>
            <w:r w:rsidRPr="0077765A">
              <w:rPr>
                <w:rFonts w:asciiTheme="minorHAnsi" w:hAnsiTheme="minorHAnsi"/>
              </w:rPr>
              <w:t>4.6%</w:t>
            </w:r>
          </w:p>
        </w:tc>
        <w:tc>
          <w:tcPr>
            <w:tcW w:w="1379" w:type="dxa"/>
            <w:tcBorders>
              <w:top w:val="single" w:sz="4" w:space="0" w:color="auto"/>
              <w:left w:val="single" w:sz="4" w:space="0" w:color="auto"/>
              <w:bottom w:val="single" w:sz="4" w:space="0" w:color="auto"/>
              <w:right w:val="single" w:sz="4" w:space="0" w:color="auto"/>
            </w:tcBorders>
            <w:vAlign w:val="center"/>
            <w:hideMark/>
            <w:tcPrChange w:id="7279" w:author="Stephanie Baer" w:date="2016-01-21T14:08:00Z">
              <w:tcPr>
                <w:tcW w:w="1379" w:type="dxa"/>
                <w:tcBorders>
                  <w:top w:val="single" w:sz="4" w:space="0" w:color="auto"/>
                  <w:left w:val="single" w:sz="4" w:space="0" w:color="auto"/>
                  <w:bottom w:val="single" w:sz="4" w:space="0" w:color="auto"/>
                  <w:right w:val="single" w:sz="4" w:space="0" w:color="auto"/>
                </w:tcBorders>
                <w:vAlign w:val="center"/>
                <w:hideMark/>
              </w:tcPr>
            </w:tcPrChange>
          </w:tcPr>
          <w:p w14:paraId="74F18754" w14:textId="77777777" w:rsidR="00C13F70" w:rsidRPr="0077765A" w:rsidRDefault="00C13F70" w:rsidP="00C04E8D">
            <w:pPr>
              <w:jc w:val="center"/>
              <w:rPr>
                <w:rFonts w:asciiTheme="minorHAnsi" w:hAnsiTheme="minorHAnsi"/>
                <w:szCs w:val="22"/>
              </w:rPr>
            </w:pPr>
            <w:r w:rsidRPr="0077765A">
              <w:rPr>
                <w:rFonts w:asciiTheme="minorHAnsi" w:hAnsiTheme="minorHAnsi"/>
              </w:rPr>
              <w:t>98.0%</w:t>
            </w:r>
            <w:r w:rsidRPr="00B66B0F">
              <w:rPr>
                <w:rFonts w:asciiTheme="minorHAnsi" w:eastAsiaTheme="majorEastAsia" w:hAnsiTheme="minorHAnsi"/>
                <w:vertAlign w:val="superscript"/>
              </w:rPr>
              <w:footnoteReference w:id="677"/>
            </w:r>
          </w:p>
        </w:tc>
      </w:tr>
      <w:tr w:rsidR="00C13F70" w:rsidRPr="0077765A" w14:paraId="5243D168" w14:textId="77777777" w:rsidTr="00FF11A2">
        <w:tblPrEx>
          <w:tblW w:w="8435" w:type="dxa"/>
          <w:jc w:val="center"/>
          <w:tblPrExChange w:id="7280" w:author="Stephanie Baer" w:date="2016-01-21T14:08:00Z">
            <w:tblPrEx>
              <w:tblW w:w="8435" w:type="dxa"/>
              <w:jc w:val="center"/>
            </w:tblPrEx>
          </w:tblPrExChange>
        </w:tblPrEx>
        <w:trPr>
          <w:trHeight w:val="260"/>
          <w:jc w:val="center"/>
          <w:trPrChange w:id="7281" w:author="Stephanie Baer" w:date="2016-01-21T14:08:00Z">
            <w:trPr>
              <w:trHeight w:val="260"/>
              <w:jc w:val="center"/>
            </w:trPr>
          </w:trPrChange>
        </w:trPr>
        <w:tc>
          <w:tcPr>
            <w:tcW w:w="2603" w:type="dxa"/>
            <w:gridSpan w:val="2"/>
            <w:tcBorders>
              <w:top w:val="single" w:sz="4" w:space="0" w:color="auto"/>
              <w:left w:val="single" w:sz="4" w:space="0" w:color="auto"/>
              <w:bottom w:val="single" w:sz="4" w:space="0" w:color="auto"/>
              <w:right w:val="single" w:sz="4" w:space="0" w:color="auto"/>
            </w:tcBorders>
            <w:vAlign w:val="center"/>
            <w:hideMark/>
            <w:tcPrChange w:id="7282" w:author="Stephanie Baer" w:date="2016-01-21T14:08:00Z">
              <w:tcPr>
                <w:tcW w:w="2603"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9315699" w14:textId="77777777" w:rsidR="00C13F70" w:rsidRPr="0077765A" w:rsidRDefault="00C13F70">
            <w:pPr>
              <w:jc w:val="left"/>
              <w:rPr>
                <w:rFonts w:asciiTheme="minorHAnsi" w:hAnsiTheme="minorHAnsi"/>
                <w:szCs w:val="22"/>
              </w:rPr>
              <w:pPrChange w:id="7283" w:author="Stephanie Baer" w:date="2016-01-21T14:08:00Z">
                <w:pPr/>
              </w:pPrChange>
            </w:pPr>
            <w:r w:rsidRPr="0077765A">
              <w:rPr>
                <w:rFonts w:asciiTheme="minorHAnsi" w:hAnsiTheme="minorHAnsi"/>
              </w:rPr>
              <w:t>Direct Install</w:t>
            </w:r>
          </w:p>
        </w:tc>
        <w:tc>
          <w:tcPr>
            <w:tcW w:w="1949" w:type="dxa"/>
            <w:tcBorders>
              <w:top w:val="single" w:sz="4" w:space="0" w:color="auto"/>
              <w:left w:val="single" w:sz="4" w:space="0" w:color="auto"/>
              <w:bottom w:val="single" w:sz="4" w:space="0" w:color="auto"/>
              <w:right w:val="single" w:sz="4" w:space="0" w:color="auto"/>
            </w:tcBorders>
            <w:vAlign w:val="center"/>
            <w:hideMark/>
            <w:tcPrChange w:id="7284" w:author="Stephanie Baer" w:date="2016-01-21T14:08:00Z">
              <w:tcPr>
                <w:tcW w:w="1949" w:type="dxa"/>
                <w:tcBorders>
                  <w:top w:val="single" w:sz="4" w:space="0" w:color="auto"/>
                  <w:left w:val="single" w:sz="4" w:space="0" w:color="auto"/>
                  <w:bottom w:val="single" w:sz="4" w:space="0" w:color="auto"/>
                  <w:right w:val="single" w:sz="4" w:space="0" w:color="auto"/>
                </w:tcBorders>
                <w:vAlign w:val="center"/>
                <w:hideMark/>
              </w:tcPr>
            </w:tcPrChange>
          </w:tcPr>
          <w:p w14:paraId="14D3F23E" w14:textId="77777777" w:rsidR="00C13F70" w:rsidRPr="0077765A" w:rsidRDefault="00C13F70" w:rsidP="00C04E8D">
            <w:pPr>
              <w:jc w:val="center"/>
              <w:rPr>
                <w:rFonts w:asciiTheme="minorHAnsi" w:hAnsiTheme="minorHAnsi"/>
                <w:szCs w:val="22"/>
              </w:rPr>
            </w:pPr>
            <w:r w:rsidRPr="0077765A">
              <w:rPr>
                <w:rFonts w:asciiTheme="minorHAnsi" w:hAnsiTheme="minorHAnsi"/>
              </w:rPr>
              <w:t>96.9%</w:t>
            </w:r>
            <w:r w:rsidRPr="00B66B0F">
              <w:rPr>
                <w:rFonts w:asciiTheme="minorHAnsi" w:eastAsiaTheme="majorEastAsia" w:hAnsiTheme="minorHAnsi"/>
                <w:vertAlign w:val="superscript"/>
              </w:rPr>
              <w:footnoteReference w:id="678"/>
            </w:r>
          </w:p>
        </w:tc>
        <w:tc>
          <w:tcPr>
            <w:tcW w:w="125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Change w:id="7285" w:author="Stephanie Baer" w:date="2016-01-21T14:08:00Z">
              <w:tcPr>
                <w:tcW w:w="125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tcPrChange>
          </w:tcPr>
          <w:p w14:paraId="2200F304" w14:textId="77777777" w:rsidR="00C13F70" w:rsidRPr="0077765A" w:rsidRDefault="00C13F70" w:rsidP="00C04E8D">
            <w:pPr>
              <w:jc w:val="center"/>
              <w:rPr>
                <w:rFonts w:asciiTheme="minorHAnsi" w:hAnsiTheme="minorHAnsi"/>
                <w:szCs w:val="22"/>
              </w:rPr>
            </w:pPr>
          </w:p>
        </w:tc>
        <w:tc>
          <w:tcPr>
            <w:tcW w:w="125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Change w:id="7286" w:author="Stephanie Baer" w:date="2016-01-21T14:08:00Z">
              <w:tcPr>
                <w:tcW w:w="125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tcPrChange>
          </w:tcPr>
          <w:p w14:paraId="1977A6AA" w14:textId="77777777" w:rsidR="00C13F70" w:rsidRPr="0077765A" w:rsidRDefault="00C13F70" w:rsidP="00C04E8D">
            <w:pPr>
              <w:jc w:val="center"/>
              <w:rPr>
                <w:rFonts w:asciiTheme="minorHAnsi" w:hAnsiTheme="minorHAnsi"/>
                <w:szCs w:val="22"/>
              </w:rPr>
            </w:pPr>
          </w:p>
        </w:tc>
        <w:tc>
          <w:tcPr>
            <w:tcW w:w="137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Change w:id="7287" w:author="Stephanie Baer" w:date="2016-01-21T14:08:00Z">
              <w:tcPr>
                <w:tcW w:w="137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tcPrChange>
          </w:tcPr>
          <w:p w14:paraId="1E4182CE" w14:textId="77777777" w:rsidR="00C13F70" w:rsidRPr="0077765A" w:rsidRDefault="00C13F70" w:rsidP="00C04E8D">
            <w:pPr>
              <w:jc w:val="center"/>
              <w:rPr>
                <w:rFonts w:asciiTheme="minorHAnsi" w:hAnsiTheme="minorHAnsi"/>
                <w:szCs w:val="22"/>
              </w:rPr>
            </w:pPr>
          </w:p>
        </w:tc>
      </w:tr>
      <w:tr w:rsidR="00C13F70" w:rsidRPr="0077765A" w14:paraId="5BFCF8A1" w14:textId="77777777" w:rsidTr="00FF11A2">
        <w:tblPrEx>
          <w:tblW w:w="8435" w:type="dxa"/>
          <w:jc w:val="center"/>
          <w:tblPrExChange w:id="7288" w:author="Stephanie Baer" w:date="2016-01-21T14:08:00Z">
            <w:tblPrEx>
              <w:tblW w:w="8435" w:type="dxa"/>
              <w:jc w:val="center"/>
            </w:tblPrEx>
          </w:tblPrExChange>
        </w:tblPrEx>
        <w:trPr>
          <w:trHeight w:val="323"/>
          <w:jc w:val="center"/>
          <w:trPrChange w:id="7289" w:author="Stephanie Baer" w:date="2016-01-21T14:08:00Z">
            <w:trPr>
              <w:trHeight w:val="323"/>
              <w:jc w:val="center"/>
            </w:trPr>
          </w:trPrChange>
        </w:trPr>
        <w:tc>
          <w:tcPr>
            <w:tcW w:w="1019" w:type="dxa"/>
            <w:vMerge w:val="restart"/>
            <w:vAlign w:val="center"/>
            <w:tcPrChange w:id="7290" w:author="Stephanie Baer" w:date="2016-01-21T14:08:00Z">
              <w:tcPr>
                <w:tcW w:w="1019" w:type="dxa"/>
                <w:vMerge w:val="restart"/>
              </w:tcPr>
            </w:tcPrChange>
          </w:tcPr>
          <w:p w14:paraId="0EC561F2" w14:textId="77777777" w:rsidR="00C13F70" w:rsidRPr="0077765A" w:rsidRDefault="00C13F70">
            <w:pPr>
              <w:jc w:val="center"/>
              <w:rPr>
                <w:rFonts w:asciiTheme="minorHAnsi" w:hAnsiTheme="minorHAnsi"/>
                <w:szCs w:val="22"/>
              </w:rPr>
              <w:pPrChange w:id="7291" w:author="Stephanie Baer" w:date="2016-01-21T14:08:00Z">
                <w:pPr/>
              </w:pPrChange>
            </w:pPr>
            <w:r w:rsidRPr="0077765A">
              <w:rPr>
                <w:rFonts w:asciiTheme="minorHAnsi" w:hAnsiTheme="minorHAnsi"/>
              </w:rPr>
              <w:lastRenderedPageBreak/>
              <w:t>Efficiency Kits</w:t>
            </w:r>
            <w:r w:rsidRPr="00B66B0F">
              <w:rPr>
                <w:rFonts w:asciiTheme="minorHAnsi" w:hAnsiTheme="minorHAnsi"/>
                <w:vertAlign w:val="superscript"/>
              </w:rPr>
              <w:footnoteReference w:id="679"/>
            </w:r>
          </w:p>
        </w:tc>
        <w:tc>
          <w:tcPr>
            <w:tcW w:w="1584" w:type="dxa"/>
            <w:vAlign w:val="center"/>
            <w:tcPrChange w:id="7292" w:author="Stephanie Baer" w:date="2016-01-21T14:08:00Z">
              <w:tcPr>
                <w:tcW w:w="1584" w:type="dxa"/>
              </w:tcPr>
            </w:tcPrChange>
          </w:tcPr>
          <w:p w14:paraId="454B2840" w14:textId="77777777" w:rsidR="00C13F70" w:rsidRPr="0077765A" w:rsidRDefault="00C13F70">
            <w:pPr>
              <w:jc w:val="left"/>
              <w:rPr>
                <w:rFonts w:asciiTheme="minorHAnsi" w:hAnsiTheme="minorHAnsi"/>
                <w:szCs w:val="22"/>
              </w:rPr>
              <w:pPrChange w:id="7293" w:author="Stephanie Baer" w:date="2016-01-21T14:08:00Z">
                <w:pPr/>
              </w:pPrChange>
            </w:pPr>
            <w:r w:rsidRPr="0077765A">
              <w:rPr>
                <w:rFonts w:asciiTheme="minorHAnsi" w:hAnsiTheme="minorHAnsi"/>
              </w:rPr>
              <w:t>CFL Distribution</w:t>
            </w:r>
            <w:r w:rsidRPr="00B66B0F">
              <w:rPr>
                <w:rFonts w:asciiTheme="minorHAnsi" w:hAnsiTheme="minorHAnsi"/>
                <w:vertAlign w:val="superscript"/>
              </w:rPr>
              <w:footnoteReference w:id="680"/>
            </w:r>
          </w:p>
        </w:tc>
        <w:tc>
          <w:tcPr>
            <w:tcW w:w="1949" w:type="dxa"/>
            <w:vAlign w:val="center"/>
            <w:tcPrChange w:id="7294" w:author="Stephanie Baer" w:date="2016-01-21T14:08:00Z">
              <w:tcPr>
                <w:tcW w:w="1949" w:type="dxa"/>
              </w:tcPr>
            </w:tcPrChange>
          </w:tcPr>
          <w:p w14:paraId="6F5406F3" w14:textId="77777777" w:rsidR="00C13F70" w:rsidRPr="0077765A" w:rsidRDefault="00C13F70">
            <w:pPr>
              <w:jc w:val="center"/>
              <w:rPr>
                <w:rFonts w:asciiTheme="minorHAnsi" w:hAnsiTheme="minorHAnsi"/>
                <w:szCs w:val="22"/>
              </w:rPr>
            </w:pPr>
            <w:r w:rsidRPr="0077765A">
              <w:rPr>
                <w:rFonts w:asciiTheme="minorHAnsi" w:hAnsiTheme="minorHAnsi"/>
              </w:rPr>
              <w:t>59%</w:t>
            </w:r>
          </w:p>
        </w:tc>
        <w:tc>
          <w:tcPr>
            <w:tcW w:w="1252" w:type="dxa"/>
            <w:shd w:val="clear" w:color="auto" w:fill="auto"/>
            <w:vAlign w:val="center"/>
            <w:tcPrChange w:id="7295" w:author="Stephanie Baer" w:date="2016-01-21T14:08:00Z">
              <w:tcPr>
                <w:tcW w:w="1252" w:type="dxa"/>
                <w:shd w:val="clear" w:color="auto" w:fill="auto"/>
              </w:tcPr>
            </w:tcPrChange>
          </w:tcPr>
          <w:p w14:paraId="059B811B" w14:textId="77777777" w:rsidR="00C13F70" w:rsidRPr="0077765A" w:rsidRDefault="00C13F70">
            <w:pPr>
              <w:jc w:val="center"/>
              <w:rPr>
                <w:rFonts w:asciiTheme="minorHAnsi" w:hAnsiTheme="minorHAnsi"/>
                <w:szCs w:val="22"/>
              </w:rPr>
            </w:pPr>
            <w:r w:rsidRPr="0077765A">
              <w:rPr>
                <w:rFonts w:asciiTheme="minorHAnsi" w:hAnsiTheme="minorHAnsi"/>
              </w:rPr>
              <w:t>13%</w:t>
            </w:r>
          </w:p>
        </w:tc>
        <w:tc>
          <w:tcPr>
            <w:tcW w:w="1252" w:type="dxa"/>
            <w:shd w:val="clear" w:color="auto" w:fill="auto"/>
            <w:vAlign w:val="center"/>
            <w:tcPrChange w:id="7296" w:author="Stephanie Baer" w:date="2016-01-21T14:08:00Z">
              <w:tcPr>
                <w:tcW w:w="1252" w:type="dxa"/>
                <w:shd w:val="clear" w:color="auto" w:fill="auto"/>
              </w:tcPr>
            </w:tcPrChange>
          </w:tcPr>
          <w:p w14:paraId="39B4A0C8" w14:textId="77777777" w:rsidR="00C13F70" w:rsidRPr="0077765A" w:rsidRDefault="00C13F70">
            <w:pPr>
              <w:jc w:val="center"/>
              <w:rPr>
                <w:rFonts w:asciiTheme="minorHAnsi" w:hAnsiTheme="minorHAnsi"/>
                <w:szCs w:val="22"/>
              </w:rPr>
            </w:pPr>
            <w:r w:rsidRPr="0077765A">
              <w:rPr>
                <w:rFonts w:asciiTheme="minorHAnsi" w:hAnsiTheme="minorHAnsi"/>
              </w:rPr>
              <w:t>11%</w:t>
            </w:r>
          </w:p>
        </w:tc>
        <w:tc>
          <w:tcPr>
            <w:tcW w:w="1379" w:type="dxa"/>
            <w:shd w:val="clear" w:color="auto" w:fill="auto"/>
            <w:vAlign w:val="center"/>
            <w:tcPrChange w:id="7297" w:author="Stephanie Baer" w:date="2016-01-21T14:08:00Z">
              <w:tcPr>
                <w:tcW w:w="1379" w:type="dxa"/>
                <w:shd w:val="clear" w:color="auto" w:fill="auto"/>
              </w:tcPr>
            </w:tcPrChange>
          </w:tcPr>
          <w:p w14:paraId="6188E66E" w14:textId="77777777" w:rsidR="00C13F70" w:rsidRPr="0077765A" w:rsidRDefault="00C13F70">
            <w:pPr>
              <w:jc w:val="center"/>
              <w:rPr>
                <w:rFonts w:asciiTheme="minorHAnsi" w:hAnsiTheme="minorHAnsi"/>
                <w:szCs w:val="22"/>
              </w:rPr>
            </w:pPr>
            <w:r w:rsidRPr="0077765A">
              <w:rPr>
                <w:rFonts w:asciiTheme="minorHAnsi" w:hAnsiTheme="minorHAnsi"/>
              </w:rPr>
              <w:t>83%</w:t>
            </w:r>
          </w:p>
        </w:tc>
      </w:tr>
      <w:tr w:rsidR="00C13F70" w:rsidRPr="0077765A" w14:paraId="35198940" w14:textId="77777777" w:rsidTr="00FF11A2">
        <w:tblPrEx>
          <w:tblW w:w="8435" w:type="dxa"/>
          <w:jc w:val="center"/>
          <w:tblPrExChange w:id="7298" w:author="Stephanie Baer" w:date="2016-01-21T14:08:00Z">
            <w:tblPrEx>
              <w:tblW w:w="8435" w:type="dxa"/>
              <w:jc w:val="center"/>
            </w:tblPrEx>
          </w:tblPrExChange>
        </w:tblPrEx>
        <w:trPr>
          <w:trHeight w:val="260"/>
          <w:jc w:val="center"/>
          <w:trPrChange w:id="7299" w:author="Stephanie Baer" w:date="2016-01-21T14:08:00Z">
            <w:trPr>
              <w:trHeight w:val="260"/>
              <w:jc w:val="center"/>
            </w:trPr>
          </w:trPrChange>
        </w:trPr>
        <w:tc>
          <w:tcPr>
            <w:tcW w:w="1019" w:type="dxa"/>
            <w:vMerge/>
            <w:tcPrChange w:id="7300" w:author="Stephanie Baer" w:date="2016-01-21T14:08:00Z">
              <w:tcPr>
                <w:tcW w:w="1019" w:type="dxa"/>
                <w:vMerge/>
              </w:tcPr>
            </w:tcPrChange>
          </w:tcPr>
          <w:p w14:paraId="12DB1D32" w14:textId="77777777" w:rsidR="00C13F70" w:rsidRPr="0077765A" w:rsidRDefault="00C13F70" w:rsidP="00C04E8D">
            <w:pPr>
              <w:rPr>
                <w:rFonts w:asciiTheme="minorHAnsi" w:hAnsiTheme="minorHAnsi"/>
              </w:rPr>
            </w:pPr>
          </w:p>
        </w:tc>
        <w:tc>
          <w:tcPr>
            <w:tcW w:w="1584" w:type="dxa"/>
            <w:vAlign w:val="center"/>
            <w:tcPrChange w:id="7301" w:author="Stephanie Baer" w:date="2016-01-21T14:08:00Z">
              <w:tcPr>
                <w:tcW w:w="1584" w:type="dxa"/>
              </w:tcPr>
            </w:tcPrChange>
          </w:tcPr>
          <w:p w14:paraId="7AFBBF6F" w14:textId="77777777" w:rsidR="00C13F70" w:rsidRPr="0077765A" w:rsidRDefault="00C13F70">
            <w:pPr>
              <w:jc w:val="left"/>
              <w:rPr>
                <w:rFonts w:asciiTheme="minorHAnsi" w:hAnsiTheme="minorHAnsi"/>
                <w:szCs w:val="22"/>
              </w:rPr>
              <w:pPrChange w:id="7302" w:author="Stephanie Baer" w:date="2016-01-21T14:08:00Z">
                <w:pPr/>
              </w:pPrChange>
            </w:pPr>
            <w:r w:rsidRPr="0077765A">
              <w:rPr>
                <w:rFonts w:asciiTheme="minorHAnsi" w:hAnsiTheme="minorHAnsi"/>
              </w:rPr>
              <w:t>School Kits</w:t>
            </w:r>
            <w:r w:rsidRPr="00B66B0F">
              <w:rPr>
                <w:rFonts w:asciiTheme="minorHAnsi" w:hAnsiTheme="minorHAnsi"/>
                <w:vertAlign w:val="superscript"/>
              </w:rPr>
              <w:footnoteReference w:id="681"/>
            </w:r>
          </w:p>
        </w:tc>
        <w:tc>
          <w:tcPr>
            <w:tcW w:w="1949" w:type="dxa"/>
            <w:vAlign w:val="center"/>
            <w:tcPrChange w:id="7303" w:author="Stephanie Baer" w:date="2016-01-21T14:08:00Z">
              <w:tcPr>
                <w:tcW w:w="1949" w:type="dxa"/>
              </w:tcPr>
            </w:tcPrChange>
          </w:tcPr>
          <w:p w14:paraId="26EBEEFA" w14:textId="77777777" w:rsidR="00C13F70" w:rsidRPr="0077765A" w:rsidRDefault="00C13F70">
            <w:pPr>
              <w:jc w:val="center"/>
              <w:rPr>
                <w:rFonts w:asciiTheme="minorHAnsi" w:hAnsiTheme="minorHAnsi"/>
                <w:szCs w:val="22"/>
              </w:rPr>
            </w:pPr>
            <w:r w:rsidRPr="0077765A">
              <w:rPr>
                <w:rFonts w:asciiTheme="minorHAnsi" w:hAnsiTheme="minorHAnsi"/>
              </w:rPr>
              <w:t>61%</w:t>
            </w:r>
          </w:p>
        </w:tc>
        <w:tc>
          <w:tcPr>
            <w:tcW w:w="1252" w:type="dxa"/>
            <w:shd w:val="clear" w:color="auto" w:fill="auto"/>
            <w:vAlign w:val="center"/>
            <w:tcPrChange w:id="7304" w:author="Stephanie Baer" w:date="2016-01-21T14:08:00Z">
              <w:tcPr>
                <w:tcW w:w="1252" w:type="dxa"/>
                <w:shd w:val="clear" w:color="auto" w:fill="auto"/>
              </w:tcPr>
            </w:tcPrChange>
          </w:tcPr>
          <w:p w14:paraId="443BA4CB" w14:textId="77777777" w:rsidR="00C13F70" w:rsidRPr="0077765A" w:rsidRDefault="00C13F70">
            <w:pPr>
              <w:jc w:val="center"/>
              <w:rPr>
                <w:rFonts w:asciiTheme="minorHAnsi" w:hAnsiTheme="minorHAnsi"/>
                <w:szCs w:val="22"/>
              </w:rPr>
            </w:pPr>
            <w:r w:rsidRPr="0077765A">
              <w:rPr>
                <w:rFonts w:asciiTheme="minorHAnsi" w:hAnsiTheme="minorHAnsi"/>
              </w:rPr>
              <w:t>13%</w:t>
            </w:r>
          </w:p>
        </w:tc>
        <w:tc>
          <w:tcPr>
            <w:tcW w:w="1252" w:type="dxa"/>
            <w:shd w:val="clear" w:color="auto" w:fill="auto"/>
            <w:vAlign w:val="center"/>
            <w:tcPrChange w:id="7305" w:author="Stephanie Baer" w:date="2016-01-21T14:08:00Z">
              <w:tcPr>
                <w:tcW w:w="1252" w:type="dxa"/>
                <w:shd w:val="clear" w:color="auto" w:fill="auto"/>
              </w:tcPr>
            </w:tcPrChange>
          </w:tcPr>
          <w:p w14:paraId="3F2DCD86" w14:textId="77777777" w:rsidR="00C13F70" w:rsidRPr="0077765A" w:rsidRDefault="00C13F70">
            <w:pPr>
              <w:jc w:val="center"/>
              <w:rPr>
                <w:rFonts w:asciiTheme="minorHAnsi" w:hAnsiTheme="minorHAnsi"/>
                <w:szCs w:val="22"/>
              </w:rPr>
            </w:pPr>
            <w:r w:rsidRPr="0077765A">
              <w:rPr>
                <w:rFonts w:asciiTheme="minorHAnsi" w:hAnsiTheme="minorHAnsi"/>
              </w:rPr>
              <w:t>11%</w:t>
            </w:r>
          </w:p>
        </w:tc>
        <w:tc>
          <w:tcPr>
            <w:tcW w:w="1379" w:type="dxa"/>
            <w:shd w:val="clear" w:color="auto" w:fill="auto"/>
            <w:vAlign w:val="center"/>
            <w:tcPrChange w:id="7306" w:author="Stephanie Baer" w:date="2016-01-21T14:08:00Z">
              <w:tcPr>
                <w:tcW w:w="1379" w:type="dxa"/>
                <w:shd w:val="clear" w:color="auto" w:fill="auto"/>
              </w:tcPr>
            </w:tcPrChange>
          </w:tcPr>
          <w:p w14:paraId="5B3255FC" w14:textId="77777777" w:rsidR="00C13F70" w:rsidRPr="0077765A" w:rsidRDefault="00C13F70">
            <w:pPr>
              <w:jc w:val="center"/>
              <w:rPr>
                <w:rFonts w:asciiTheme="minorHAnsi" w:hAnsiTheme="minorHAnsi"/>
                <w:szCs w:val="22"/>
              </w:rPr>
            </w:pPr>
            <w:r w:rsidRPr="0077765A">
              <w:rPr>
                <w:rFonts w:asciiTheme="minorHAnsi" w:hAnsiTheme="minorHAnsi"/>
              </w:rPr>
              <w:t>86%</w:t>
            </w:r>
          </w:p>
        </w:tc>
      </w:tr>
      <w:tr w:rsidR="00C13F70" w:rsidRPr="0077765A" w14:paraId="23690A61" w14:textId="77777777" w:rsidTr="00FF11A2">
        <w:tblPrEx>
          <w:tblW w:w="8435" w:type="dxa"/>
          <w:jc w:val="center"/>
          <w:tblPrExChange w:id="7307" w:author="Stephanie Baer" w:date="2016-01-21T14:08:00Z">
            <w:tblPrEx>
              <w:tblW w:w="8435" w:type="dxa"/>
              <w:jc w:val="center"/>
            </w:tblPrEx>
          </w:tblPrExChange>
        </w:tblPrEx>
        <w:trPr>
          <w:trHeight w:val="260"/>
          <w:jc w:val="center"/>
          <w:trPrChange w:id="7308" w:author="Stephanie Baer" w:date="2016-01-21T14:08:00Z">
            <w:trPr>
              <w:trHeight w:val="260"/>
              <w:jc w:val="center"/>
            </w:trPr>
          </w:trPrChange>
        </w:trPr>
        <w:tc>
          <w:tcPr>
            <w:tcW w:w="1019" w:type="dxa"/>
            <w:vMerge/>
            <w:tcPrChange w:id="7309" w:author="Stephanie Baer" w:date="2016-01-21T14:08:00Z">
              <w:tcPr>
                <w:tcW w:w="1019" w:type="dxa"/>
                <w:vMerge/>
              </w:tcPr>
            </w:tcPrChange>
          </w:tcPr>
          <w:p w14:paraId="2FB33AE3" w14:textId="77777777" w:rsidR="00C13F70" w:rsidRPr="0077765A" w:rsidRDefault="00C13F70" w:rsidP="00C04E8D">
            <w:pPr>
              <w:rPr>
                <w:rFonts w:asciiTheme="minorHAnsi" w:hAnsiTheme="minorHAnsi"/>
              </w:rPr>
            </w:pPr>
          </w:p>
        </w:tc>
        <w:tc>
          <w:tcPr>
            <w:tcW w:w="1584" w:type="dxa"/>
            <w:vAlign w:val="center"/>
            <w:tcPrChange w:id="7310" w:author="Stephanie Baer" w:date="2016-01-21T14:08:00Z">
              <w:tcPr>
                <w:tcW w:w="1584" w:type="dxa"/>
              </w:tcPr>
            </w:tcPrChange>
          </w:tcPr>
          <w:p w14:paraId="09E6D9C1" w14:textId="77777777" w:rsidR="00C13F70" w:rsidRPr="0077765A" w:rsidRDefault="00C13F70">
            <w:pPr>
              <w:jc w:val="left"/>
              <w:rPr>
                <w:rFonts w:asciiTheme="minorHAnsi" w:hAnsiTheme="minorHAnsi"/>
                <w:szCs w:val="22"/>
              </w:rPr>
            </w:pPr>
            <w:r w:rsidRPr="0077765A">
              <w:rPr>
                <w:rFonts w:asciiTheme="minorHAnsi" w:hAnsiTheme="minorHAnsi"/>
              </w:rPr>
              <w:t>Direct Mail Kits</w:t>
            </w:r>
            <w:r w:rsidRPr="00B66B0F">
              <w:rPr>
                <w:rFonts w:asciiTheme="minorHAnsi" w:hAnsiTheme="minorHAnsi"/>
                <w:vertAlign w:val="superscript"/>
              </w:rPr>
              <w:footnoteReference w:id="682"/>
            </w:r>
          </w:p>
        </w:tc>
        <w:tc>
          <w:tcPr>
            <w:tcW w:w="1949" w:type="dxa"/>
            <w:vAlign w:val="center"/>
            <w:tcPrChange w:id="7311" w:author="Stephanie Baer" w:date="2016-01-21T14:08:00Z">
              <w:tcPr>
                <w:tcW w:w="1949" w:type="dxa"/>
              </w:tcPr>
            </w:tcPrChange>
          </w:tcPr>
          <w:p w14:paraId="783C78EF" w14:textId="77777777" w:rsidR="00C13F70" w:rsidRPr="0077765A" w:rsidRDefault="00C13F70">
            <w:pPr>
              <w:jc w:val="center"/>
              <w:rPr>
                <w:rFonts w:asciiTheme="minorHAnsi" w:hAnsiTheme="minorHAnsi"/>
                <w:szCs w:val="22"/>
              </w:rPr>
            </w:pPr>
            <w:r w:rsidRPr="0077765A">
              <w:rPr>
                <w:rFonts w:asciiTheme="minorHAnsi" w:hAnsiTheme="minorHAnsi"/>
              </w:rPr>
              <w:t>66%</w:t>
            </w:r>
          </w:p>
        </w:tc>
        <w:tc>
          <w:tcPr>
            <w:tcW w:w="1252" w:type="dxa"/>
            <w:shd w:val="clear" w:color="auto" w:fill="auto"/>
            <w:vAlign w:val="center"/>
            <w:tcPrChange w:id="7312" w:author="Stephanie Baer" w:date="2016-01-21T14:08:00Z">
              <w:tcPr>
                <w:tcW w:w="1252" w:type="dxa"/>
                <w:shd w:val="clear" w:color="auto" w:fill="auto"/>
              </w:tcPr>
            </w:tcPrChange>
          </w:tcPr>
          <w:p w14:paraId="42F84F07" w14:textId="77777777" w:rsidR="00C13F70" w:rsidRPr="0077765A" w:rsidRDefault="00C13F70">
            <w:pPr>
              <w:jc w:val="center"/>
              <w:rPr>
                <w:rFonts w:asciiTheme="minorHAnsi" w:hAnsiTheme="minorHAnsi"/>
                <w:szCs w:val="22"/>
              </w:rPr>
            </w:pPr>
            <w:r w:rsidRPr="0077765A">
              <w:rPr>
                <w:rFonts w:asciiTheme="minorHAnsi" w:hAnsiTheme="minorHAnsi"/>
              </w:rPr>
              <w:t>14%</w:t>
            </w:r>
          </w:p>
        </w:tc>
        <w:tc>
          <w:tcPr>
            <w:tcW w:w="1252" w:type="dxa"/>
            <w:shd w:val="clear" w:color="auto" w:fill="auto"/>
            <w:vAlign w:val="center"/>
            <w:tcPrChange w:id="7313" w:author="Stephanie Baer" w:date="2016-01-21T14:08:00Z">
              <w:tcPr>
                <w:tcW w:w="1252" w:type="dxa"/>
                <w:shd w:val="clear" w:color="auto" w:fill="auto"/>
              </w:tcPr>
            </w:tcPrChange>
          </w:tcPr>
          <w:p w14:paraId="4AFC9017" w14:textId="77777777" w:rsidR="00C13F70" w:rsidRPr="0077765A" w:rsidRDefault="00C13F70">
            <w:pPr>
              <w:jc w:val="center"/>
              <w:rPr>
                <w:rFonts w:asciiTheme="minorHAnsi" w:hAnsiTheme="minorHAnsi"/>
                <w:szCs w:val="22"/>
              </w:rPr>
            </w:pPr>
            <w:r w:rsidRPr="0077765A">
              <w:rPr>
                <w:rFonts w:asciiTheme="minorHAnsi" w:hAnsiTheme="minorHAnsi"/>
              </w:rPr>
              <w:t>12%</w:t>
            </w:r>
          </w:p>
        </w:tc>
        <w:tc>
          <w:tcPr>
            <w:tcW w:w="1379" w:type="dxa"/>
            <w:shd w:val="clear" w:color="auto" w:fill="auto"/>
            <w:vAlign w:val="center"/>
            <w:tcPrChange w:id="7314" w:author="Stephanie Baer" w:date="2016-01-21T14:08:00Z">
              <w:tcPr>
                <w:tcW w:w="1379" w:type="dxa"/>
                <w:shd w:val="clear" w:color="auto" w:fill="auto"/>
              </w:tcPr>
            </w:tcPrChange>
          </w:tcPr>
          <w:p w14:paraId="5630A64F" w14:textId="77777777" w:rsidR="00C13F70" w:rsidRPr="0077765A" w:rsidRDefault="00C13F70">
            <w:pPr>
              <w:jc w:val="center"/>
              <w:rPr>
                <w:rFonts w:asciiTheme="minorHAnsi" w:hAnsiTheme="minorHAnsi"/>
                <w:szCs w:val="22"/>
              </w:rPr>
            </w:pPr>
            <w:r w:rsidRPr="0077765A">
              <w:rPr>
                <w:rFonts w:asciiTheme="minorHAnsi" w:hAnsiTheme="minorHAnsi"/>
              </w:rPr>
              <w:t>93%</w:t>
            </w:r>
          </w:p>
        </w:tc>
      </w:tr>
    </w:tbl>
    <w:p w14:paraId="0FBFF160" w14:textId="77777777" w:rsidR="00C13F70" w:rsidRDefault="00C13F70" w:rsidP="00C13F70">
      <w:pPr>
        <w:widowControl/>
        <w:jc w:val="left"/>
        <w:rPr>
          <w:rFonts w:cstheme="minorHAnsi"/>
          <w:noProof/>
        </w:rPr>
      </w:pPr>
    </w:p>
    <w:p w14:paraId="519BA3F3" w14:textId="67481D74" w:rsidR="00C13F70" w:rsidRPr="00165EDA" w:rsidRDefault="00C13F70" w:rsidP="00C13F70">
      <w:pPr>
        <w:ind w:left="2160" w:hanging="1440"/>
        <w:rPr>
          <w:rFonts w:cstheme="minorHAnsi"/>
          <w:noProof/>
        </w:rPr>
      </w:pPr>
      <w:r>
        <w:rPr>
          <w:rFonts w:cstheme="minorHAnsi"/>
          <w:noProof/>
        </w:rPr>
        <w:t>Leakage</w:t>
      </w:r>
      <w:r>
        <w:rPr>
          <w:rFonts w:cstheme="minorHAnsi"/>
          <w:noProof/>
        </w:rPr>
        <w:tab/>
        <w:t>= Adjustment to account for the</w:t>
      </w:r>
      <w:r w:rsidRPr="00165EDA">
        <w:rPr>
          <w:rFonts w:cstheme="minorHAnsi"/>
          <w:noProof/>
        </w:rPr>
        <w:t xml:space="preserve"> percentage of </w:t>
      </w:r>
      <w:ins w:id="7315" w:author="Samuel Dent" w:date="2016-01-14T06:42:00Z">
        <w:r w:rsidR="00766B88">
          <w:rPr>
            <w:rFonts w:cstheme="minorHAnsi"/>
            <w:noProof/>
          </w:rPr>
          <w:t xml:space="preserve">program </w:t>
        </w:r>
      </w:ins>
      <w:r w:rsidRPr="00165EDA">
        <w:rPr>
          <w:rFonts w:cstheme="minorHAnsi"/>
          <w:noProof/>
        </w:rPr>
        <w:t xml:space="preserve">bulbs </w:t>
      </w:r>
      <w:del w:id="7316" w:author="Samuel Dent" w:date="2016-01-14T06:42:00Z">
        <w:r w:rsidRPr="00165EDA" w:rsidDel="00766B88">
          <w:rPr>
            <w:rFonts w:cstheme="minorHAnsi"/>
            <w:noProof/>
          </w:rPr>
          <w:delText xml:space="preserve">purchased </w:delText>
        </w:r>
      </w:del>
      <w:r w:rsidRPr="00165EDA">
        <w:rPr>
          <w:rFonts w:cstheme="minorHAnsi"/>
          <w:noProof/>
        </w:rPr>
        <w:t xml:space="preserve">that </w:t>
      </w:r>
      <w:r>
        <w:rPr>
          <w:rFonts w:cstheme="minorHAnsi"/>
          <w:noProof/>
        </w:rPr>
        <w:t>move out (and in if deemed appropriate</w:t>
      </w:r>
      <w:ins w:id="7317" w:author="Samuel Dent" w:date="2016-01-14T06:42:00Z">
        <w:r w:rsidR="00766B88">
          <w:rPr>
            <w:rStyle w:val="FootnoteReference"/>
            <w:noProof/>
          </w:rPr>
          <w:footnoteReference w:id="683"/>
        </w:r>
      </w:ins>
      <w:r>
        <w:rPr>
          <w:rFonts w:cstheme="minorHAnsi"/>
          <w:noProof/>
        </w:rPr>
        <w:t>)</w:t>
      </w:r>
      <w:r w:rsidRPr="00165EDA">
        <w:rPr>
          <w:rFonts w:cstheme="minorHAnsi"/>
          <w:noProof/>
        </w:rPr>
        <w:t xml:space="preserve"> of the Utility Jurisdiction</w:t>
      </w:r>
      <w:r>
        <w:rPr>
          <w:rFonts w:cstheme="minorHAnsi"/>
          <w:noProof/>
        </w:rPr>
        <w:t xml:space="preserve">. </w:t>
      </w:r>
    </w:p>
    <w:p w14:paraId="5AED8455" w14:textId="5A2B2042" w:rsidR="00C13F70" w:rsidRPr="00165EDA" w:rsidRDefault="00C13F70" w:rsidP="00C13F70">
      <w:pPr>
        <w:ind w:left="2160" w:hanging="720"/>
        <w:rPr>
          <w:rFonts w:cstheme="minorHAnsi"/>
          <w:noProof/>
        </w:rPr>
      </w:pPr>
      <w:r w:rsidRPr="00165EDA">
        <w:rPr>
          <w:rFonts w:cstheme="minorHAnsi"/>
          <w:noProof/>
        </w:rPr>
        <w:t xml:space="preserve">Upstream (TOS) Lighting programs </w:t>
      </w:r>
      <w:r>
        <w:rPr>
          <w:rFonts w:cstheme="minorHAnsi"/>
          <w:noProof/>
        </w:rPr>
        <w:tab/>
      </w:r>
      <w:ins w:id="7320" w:author="Samuel Dent" w:date="2016-01-14T06:49:00Z">
        <w:r w:rsidR="00626399">
          <w:rPr>
            <w:rFonts w:cstheme="minorHAnsi"/>
            <w:noProof/>
          </w:rPr>
          <w:t xml:space="preserve">and KITS </w:t>
        </w:r>
      </w:ins>
      <w:r w:rsidRPr="00165EDA">
        <w:rPr>
          <w:rFonts w:cstheme="minorHAnsi"/>
          <w:noProof/>
        </w:rPr>
        <w:t xml:space="preserve">=  Determined </w:t>
      </w:r>
      <w:r>
        <w:rPr>
          <w:rFonts w:cstheme="minorHAnsi"/>
          <w:noProof/>
        </w:rPr>
        <w:t>thr</w:t>
      </w:r>
      <w:r w:rsidRPr="00165EDA">
        <w:rPr>
          <w:rFonts w:cstheme="minorHAnsi"/>
          <w:noProof/>
        </w:rPr>
        <w:t>ough evaluation</w:t>
      </w:r>
      <w:r>
        <w:rPr>
          <w:rStyle w:val="FootnoteReference"/>
          <w:noProof/>
        </w:rPr>
        <w:footnoteReference w:id="684"/>
      </w:r>
      <w:r w:rsidRPr="00165EDA">
        <w:rPr>
          <w:rFonts w:cstheme="minorHAnsi"/>
          <w:noProof/>
        </w:rPr>
        <w:t xml:space="preserve">. </w:t>
      </w:r>
    </w:p>
    <w:p w14:paraId="64FA8FA9" w14:textId="77777777" w:rsidR="00C13F70" w:rsidRPr="00165EDA" w:rsidRDefault="00C13F70" w:rsidP="00C13F70">
      <w:pPr>
        <w:ind w:left="2160" w:hanging="720"/>
        <w:rPr>
          <w:rFonts w:cstheme="minorHAnsi"/>
          <w:noProof/>
        </w:rPr>
      </w:pPr>
      <w:r>
        <w:rPr>
          <w:rFonts w:cstheme="minorHAnsi"/>
          <w:noProof/>
        </w:rPr>
        <w:t>All o</w:t>
      </w:r>
      <w:r w:rsidRPr="00165EDA">
        <w:rPr>
          <w:rFonts w:cstheme="minorHAnsi"/>
          <w:noProof/>
        </w:rPr>
        <w:t>ther programs</w:t>
      </w:r>
      <w:r w:rsidRPr="00165EDA">
        <w:rPr>
          <w:rFonts w:cstheme="minorHAnsi"/>
          <w:noProof/>
        </w:rPr>
        <w:tab/>
      </w:r>
      <w:r>
        <w:rPr>
          <w:rFonts w:cstheme="minorHAnsi"/>
          <w:noProof/>
        </w:rPr>
        <w:tab/>
      </w:r>
      <w:r w:rsidRPr="00165EDA">
        <w:rPr>
          <w:rFonts w:cstheme="minorHAnsi"/>
          <w:noProof/>
        </w:rPr>
        <w:t>= 0</w:t>
      </w:r>
    </w:p>
    <w:p w14:paraId="7B663DFA" w14:textId="77777777" w:rsidR="00C13F70" w:rsidRDefault="00C13F70" w:rsidP="00C13F70">
      <w:pPr>
        <w:widowControl/>
        <w:ind w:firstLine="720"/>
        <w:jc w:val="left"/>
        <w:rPr>
          <w:rFonts w:cstheme="minorHAnsi"/>
          <w:noProof/>
        </w:rPr>
      </w:pPr>
      <w:r>
        <w:rPr>
          <w:rFonts w:cstheme="minorHAnsi"/>
          <w:noProof/>
        </w:rPr>
        <w:t xml:space="preserve">Hours </w:t>
      </w:r>
      <w:r>
        <w:rPr>
          <w:rFonts w:cstheme="minorHAnsi"/>
          <w:noProof/>
        </w:rPr>
        <w:tab/>
      </w:r>
      <w:r>
        <w:rPr>
          <w:rFonts w:cstheme="minorHAnsi"/>
          <w:noProof/>
        </w:rPr>
        <w:tab/>
        <w:t>= Average hours of use per year, varies by bulb type as presented below:</w:t>
      </w:r>
      <w:r>
        <w:rPr>
          <w:rStyle w:val="FootnoteReference"/>
          <w:rFonts w:eastAsiaTheme="majorEastAsia"/>
        </w:rPr>
        <w:footnoteReference w:id="685"/>
      </w:r>
    </w:p>
    <w:tbl>
      <w:tblPr>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6"/>
        <w:gridCol w:w="1524"/>
        <w:tblGridChange w:id="7321">
          <w:tblGrid>
            <w:gridCol w:w="4236"/>
            <w:gridCol w:w="1524"/>
          </w:tblGrid>
        </w:tblGridChange>
      </w:tblGrid>
      <w:tr w:rsidR="00C13F70" w14:paraId="0729FD25" w14:textId="77777777" w:rsidTr="00C04E8D">
        <w:trPr>
          <w:trHeight w:val="20"/>
          <w:tblHeader/>
        </w:trPr>
        <w:tc>
          <w:tcPr>
            <w:tcW w:w="423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C649C21" w14:textId="77777777" w:rsidR="00C13F70" w:rsidRDefault="00C13F70" w:rsidP="00C04E8D">
            <w:pPr>
              <w:spacing w:line="276" w:lineRule="auto"/>
              <w:jc w:val="center"/>
              <w:rPr>
                <w:rFonts w:cstheme="minorHAnsi"/>
                <w:b/>
                <w:color w:val="FFFFFF" w:themeColor="background1"/>
              </w:rPr>
            </w:pPr>
            <w:r>
              <w:rPr>
                <w:rFonts w:cstheme="minorHAnsi"/>
                <w:b/>
                <w:color w:val="FFFFFF" w:themeColor="background1"/>
              </w:rPr>
              <w:t>Bulb Type</w:t>
            </w:r>
          </w:p>
        </w:tc>
        <w:tc>
          <w:tcPr>
            <w:tcW w:w="152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AC65EA6" w14:textId="77777777" w:rsidR="00C13F70" w:rsidRDefault="00C13F70" w:rsidP="00C04E8D">
            <w:pPr>
              <w:spacing w:line="276" w:lineRule="auto"/>
              <w:jc w:val="center"/>
              <w:rPr>
                <w:rFonts w:cstheme="minorHAnsi"/>
                <w:b/>
                <w:color w:val="FFFFFF" w:themeColor="background1"/>
              </w:rPr>
            </w:pPr>
            <w:r>
              <w:rPr>
                <w:rFonts w:cstheme="minorHAnsi"/>
                <w:b/>
                <w:color w:val="FFFFFF" w:themeColor="background1"/>
              </w:rPr>
              <w:t>Annual hours of use (HOU)</w:t>
            </w:r>
          </w:p>
        </w:tc>
      </w:tr>
      <w:tr w:rsidR="00C13F70" w14:paraId="27F7C2CC" w14:textId="77777777" w:rsidTr="00FF11A2">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22" w:author="Stephanie Baer" w:date="2016-01-21T14:09: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trPrChange w:id="7323" w:author="Stephanie Baer" w:date="2016-01-21T14:09: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7324" w:author="Stephanie Baer" w:date="2016-01-21T14:09: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70E12B10" w14:textId="77777777" w:rsidR="00C13F70" w:rsidRDefault="00C13F70">
            <w:pPr>
              <w:jc w:val="left"/>
              <w:pPrChange w:id="7325" w:author="Stephanie Baer" w:date="2016-01-21T14:09:00Z">
                <w:pPr/>
              </w:pPrChange>
            </w:pPr>
            <w:r>
              <w:t>Three-way</w:t>
            </w:r>
          </w:p>
        </w:tc>
        <w:tc>
          <w:tcPr>
            <w:tcW w:w="1524" w:type="dxa"/>
            <w:tcBorders>
              <w:top w:val="single" w:sz="4" w:space="0" w:color="auto"/>
              <w:left w:val="single" w:sz="4" w:space="0" w:color="auto"/>
              <w:bottom w:val="single" w:sz="4" w:space="0" w:color="auto"/>
              <w:right w:val="single" w:sz="4" w:space="0" w:color="auto"/>
            </w:tcBorders>
            <w:vAlign w:val="center"/>
            <w:hideMark/>
            <w:tcPrChange w:id="7326" w:author="Stephanie Baer" w:date="2016-01-21T14:09: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093DEE9D" w14:textId="77777777" w:rsidR="00C13F70" w:rsidRDefault="00C13F70">
            <w:pPr>
              <w:jc w:val="center"/>
              <w:rPr>
                <w:szCs w:val="16"/>
              </w:rPr>
            </w:pPr>
            <w:r>
              <w:t>850</w:t>
            </w:r>
          </w:p>
        </w:tc>
      </w:tr>
      <w:tr w:rsidR="00C13F70" w14:paraId="649F77A2" w14:textId="77777777" w:rsidTr="00FF11A2">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27" w:author="Stephanie Baer" w:date="2016-01-21T14:09: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trPrChange w:id="7328" w:author="Stephanie Baer" w:date="2016-01-21T14:09: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7329" w:author="Stephanie Baer" w:date="2016-01-21T14:09: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66F8C3B4" w14:textId="77777777" w:rsidR="00C13F70" w:rsidRDefault="00C13F70">
            <w:pPr>
              <w:jc w:val="left"/>
              <w:rPr>
                <w:szCs w:val="16"/>
              </w:rPr>
              <w:pPrChange w:id="7330" w:author="Stephanie Baer" w:date="2016-01-21T14:09:00Z">
                <w:pPr/>
              </w:pPrChange>
            </w:pPr>
            <w:r>
              <w:t>Dimmable</w:t>
            </w:r>
          </w:p>
        </w:tc>
        <w:tc>
          <w:tcPr>
            <w:tcW w:w="1524" w:type="dxa"/>
            <w:tcBorders>
              <w:top w:val="single" w:sz="4" w:space="0" w:color="auto"/>
              <w:left w:val="single" w:sz="4" w:space="0" w:color="auto"/>
              <w:bottom w:val="single" w:sz="4" w:space="0" w:color="auto"/>
              <w:right w:val="single" w:sz="4" w:space="0" w:color="auto"/>
            </w:tcBorders>
            <w:vAlign w:val="center"/>
            <w:hideMark/>
            <w:tcPrChange w:id="7331" w:author="Stephanie Baer" w:date="2016-01-21T14:09: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7078C80C" w14:textId="77777777" w:rsidR="00C13F70" w:rsidRDefault="00C13F70">
            <w:pPr>
              <w:jc w:val="center"/>
              <w:rPr>
                <w:szCs w:val="16"/>
              </w:rPr>
            </w:pPr>
            <w:r>
              <w:t>850</w:t>
            </w:r>
          </w:p>
        </w:tc>
      </w:tr>
      <w:tr w:rsidR="00C13F70" w14:paraId="3A43DABA" w14:textId="77777777" w:rsidTr="00FF11A2">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32" w:author="Stephanie Baer" w:date="2016-01-21T14:09: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trPrChange w:id="7333" w:author="Stephanie Baer" w:date="2016-01-21T14:09: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7334" w:author="Stephanie Baer" w:date="2016-01-21T14:09: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54BD64AE" w14:textId="77777777" w:rsidR="00C13F70" w:rsidRDefault="00C13F70">
            <w:pPr>
              <w:jc w:val="left"/>
              <w:rPr>
                <w:szCs w:val="16"/>
              </w:rPr>
              <w:pPrChange w:id="7335" w:author="Stephanie Baer" w:date="2016-01-21T14:09:00Z">
                <w:pPr/>
              </w:pPrChange>
            </w:pPr>
            <w:r>
              <w:t>Interior reflector (incl. dimmable)</w:t>
            </w:r>
          </w:p>
        </w:tc>
        <w:tc>
          <w:tcPr>
            <w:tcW w:w="1524" w:type="dxa"/>
            <w:tcBorders>
              <w:top w:val="single" w:sz="4" w:space="0" w:color="auto"/>
              <w:left w:val="single" w:sz="4" w:space="0" w:color="auto"/>
              <w:bottom w:val="single" w:sz="4" w:space="0" w:color="auto"/>
              <w:right w:val="single" w:sz="4" w:space="0" w:color="auto"/>
            </w:tcBorders>
            <w:vAlign w:val="center"/>
            <w:hideMark/>
            <w:tcPrChange w:id="7336" w:author="Stephanie Baer" w:date="2016-01-21T14:09: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00CC5775" w14:textId="77777777" w:rsidR="00C13F70" w:rsidRDefault="00C13F70">
            <w:pPr>
              <w:jc w:val="center"/>
              <w:rPr>
                <w:szCs w:val="16"/>
              </w:rPr>
            </w:pPr>
            <w:r>
              <w:t>861</w:t>
            </w:r>
          </w:p>
        </w:tc>
      </w:tr>
      <w:tr w:rsidR="00C13F70" w14:paraId="14F4FCDB" w14:textId="77777777" w:rsidTr="00FF11A2">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37" w:author="Stephanie Baer" w:date="2016-01-21T14:09: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trPrChange w:id="7338" w:author="Stephanie Baer" w:date="2016-01-21T14:09: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7339" w:author="Stephanie Baer" w:date="2016-01-21T14:09: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582AE664" w14:textId="77777777" w:rsidR="00C13F70" w:rsidRDefault="00C13F70">
            <w:pPr>
              <w:jc w:val="left"/>
              <w:rPr>
                <w:szCs w:val="16"/>
              </w:rPr>
              <w:pPrChange w:id="7340" w:author="Stephanie Baer" w:date="2016-01-21T14:09:00Z">
                <w:pPr/>
              </w:pPrChange>
            </w:pPr>
            <w:r>
              <w:t>Exterior reflector</w:t>
            </w:r>
          </w:p>
        </w:tc>
        <w:tc>
          <w:tcPr>
            <w:tcW w:w="1524" w:type="dxa"/>
            <w:tcBorders>
              <w:top w:val="single" w:sz="4" w:space="0" w:color="auto"/>
              <w:left w:val="single" w:sz="4" w:space="0" w:color="auto"/>
              <w:bottom w:val="single" w:sz="4" w:space="0" w:color="auto"/>
              <w:right w:val="single" w:sz="4" w:space="0" w:color="auto"/>
            </w:tcBorders>
            <w:vAlign w:val="center"/>
            <w:hideMark/>
            <w:tcPrChange w:id="7341" w:author="Stephanie Baer" w:date="2016-01-21T14:09: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00D560F3" w14:textId="77777777" w:rsidR="00C13F70" w:rsidRDefault="00C13F70">
            <w:pPr>
              <w:jc w:val="center"/>
              <w:rPr>
                <w:szCs w:val="16"/>
              </w:rPr>
            </w:pPr>
            <w:r>
              <w:t>2475</w:t>
            </w:r>
          </w:p>
        </w:tc>
      </w:tr>
      <w:tr w:rsidR="00C13F70" w14:paraId="316D7216" w14:textId="77777777" w:rsidTr="00FF11A2">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42" w:author="Stephanie Baer" w:date="2016-01-21T14:09: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trPrChange w:id="7343" w:author="Stephanie Baer" w:date="2016-01-21T14:09: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7344" w:author="Stephanie Baer" w:date="2016-01-21T14:09: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15952857" w14:textId="77777777" w:rsidR="00C13F70" w:rsidRDefault="00C13F70">
            <w:pPr>
              <w:jc w:val="left"/>
              <w:rPr>
                <w:szCs w:val="16"/>
              </w:rPr>
              <w:pPrChange w:id="7345" w:author="Stephanie Baer" w:date="2016-01-21T14:09:00Z">
                <w:pPr/>
              </w:pPrChange>
            </w:pPr>
            <w:r>
              <w:t>Candelabra base and candle medium and intermediate base</w:t>
            </w:r>
          </w:p>
        </w:tc>
        <w:tc>
          <w:tcPr>
            <w:tcW w:w="1524" w:type="dxa"/>
            <w:tcBorders>
              <w:top w:val="single" w:sz="4" w:space="0" w:color="auto"/>
              <w:left w:val="single" w:sz="4" w:space="0" w:color="auto"/>
              <w:bottom w:val="single" w:sz="4" w:space="0" w:color="auto"/>
              <w:right w:val="single" w:sz="4" w:space="0" w:color="auto"/>
            </w:tcBorders>
            <w:vAlign w:val="center"/>
            <w:hideMark/>
            <w:tcPrChange w:id="7346" w:author="Stephanie Baer" w:date="2016-01-21T14:09: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16395B3A" w14:textId="77777777" w:rsidR="00C13F70" w:rsidRDefault="00C13F70">
            <w:pPr>
              <w:jc w:val="center"/>
              <w:rPr>
                <w:szCs w:val="16"/>
              </w:rPr>
            </w:pPr>
            <w:r>
              <w:t>1190</w:t>
            </w:r>
          </w:p>
        </w:tc>
      </w:tr>
      <w:tr w:rsidR="00C13F70" w14:paraId="1BA9C158" w14:textId="77777777" w:rsidTr="00FF11A2">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47" w:author="Stephanie Baer" w:date="2016-01-21T14:09: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trPrChange w:id="7348" w:author="Stephanie Baer" w:date="2016-01-21T14:09: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7349" w:author="Stephanie Baer" w:date="2016-01-21T14:09: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4EBE860D" w14:textId="77777777" w:rsidR="00C13F70" w:rsidRDefault="00C13F70">
            <w:pPr>
              <w:jc w:val="left"/>
              <w:rPr>
                <w:szCs w:val="16"/>
              </w:rPr>
              <w:pPrChange w:id="7350" w:author="Stephanie Baer" w:date="2016-01-21T14:09:00Z">
                <w:pPr/>
              </w:pPrChange>
            </w:pPr>
            <w:r>
              <w:t>Bug light</w:t>
            </w:r>
          </w:p>
        </w:tc>
        <w:tc>
          <w:tcPr>
            <w:tcW w:w="1524" w:type="dxa"/>
            <w:tcBorders>
              <w:top w:val="single" w:sz="4" w:space="0" w:color="auto"/>
              <w:left w:val="single" w:sz="4" w:space="0" w:color="auto"/>
              <w:bottom w:val="single" w:sz="4" w:space="0" w:color="auto"/>
              <w:right w:val="single" w:sz="4" w:space="0" w:color="auto"/>
            </w:tcBorders>
            <w:vAlign w:val="center"/>
            <w:hideMark/>
            <w:tcPrChange w:id="7351" w:author="Stephanie Baer" w:date="2016-01-21T14:09: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7E2990ED" w14:textId="77777777" w:rsidR="00C13F70" w:rsidRDefault="00C13F70">
            <w:pPr>
              <w:jc w:val="center"/>
              <w:rPr>
                <w:szCs w:val="16"/>
              </w:rPr>
            </w:pPr>
            <w:r>
              <w:t>2475</w:t>
            </w:r>
          </w:p>
        </w:tc>
      </w:tr>
      <w:tr w:rsidR="00C13F70" w14:paraId="3FF31996" w14:textId="77777777" w:rsidTr="00FF11A2">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52" w:author="Stephanie Baer" w:date="2016-01-21T14:09: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trPrChange w:id="7353" w:author="Stephanie Baer" w:date="2016-01-21T14:09: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7354" w:author="Stephanie Baer" w:date="2016-01-21T14:09: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5A6B2083" w14:textId="77777777" w:rsidR="00C13F70" w:rsidRDefault="00C13F70">
            <w:pPr>
              <w:jc w:val="left"/>
              <w:rPr>
                <w:szCs w:val="16"/>
              </w:rPr>
              <w:pPrChange w:id="7355" w:author="Stephanie Baer" w:date="2016-01-21T14:09:00Z">
                <w:pPr/>
              </w:pPrChange>
            </w:pPr>
            <w:r>
              <w:t>Post light (&gt;100W)</w:t>
            </w:r>
          </w:p>
        </w:tc>
        <w:tc>
          <w:tcPr>
            <w:tcW w:w="1524" w:type="dxa"/>
            <w:tcBorders>
              <w:top w:val="single" w:sz="4" w:space="0" w:color="auto"/>
              <w:left w:val="single" w:sz="4" w:space="0" w:color="auto"/>
              <w:bottom w:val="single" w:sz="4" w:space="0" w:color="auto"/>
              <w:right w:val="single" w:sz="4" w:space="0" w:color="auto"/>
            </w:tcBorders>
            <w:vAlign w:val="center"/>
            <w:hideMark/>
            <w:tcPrChange w:id="7356" w:author="Stephanie Baer" w:date="2016-01-21T14:09: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5ACB2FBC" w14:textId="77777777" w:rsidR="00C13F70" w:rsidRDefault="00C13F70">
            <w:pPr>
              <w:jc w:val="center"/>
              <w:rPr>
                <w:szCs w:val="16"/>
              </w:rPr>
            </w:pPr>
            <w:r>
              <w:t>2475</w:t>
            </w:r>
          </w:p>
        </w:tc>
      </w:tr>
      <w:tr w:rsidR="00C13F70" w14:paraId="7132F293" w14:textId="77777777" w:rsidTr="00FF11A2">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57" w:author="Stephanie Baer" w:date="2016-01-21T14:09: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trPrChange w:id="7358" w:author="Stephanie Baer" w:date="2016-01-21T14:09: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7359" w:author="Stephanie Baer" w:date="2016-01-21T14:09: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6C29649C" w14:textId="77777777" w:rsidR="00C13F70" w:rsidRDefault="00C13F70">
            <w:pPr>
              <w:jc w:val="left"/>
              <w:rPr>
                <w:szCs w:val="16"/>
              </w:rPr>
              <w:pPrChange w:id="7360" w:author="Stephanie Baer" w:date="2016-01-21T14:09:00Z">
                <w:pPr/>
              </w:pPrChange>
            </w:pPr>
            <w:r>
              <w:t>Daylight</w:t>
            </w:r>
          </w:p>
        </w:tc>
        <w:tc>
          <w:tcPr>
            <w:tcW w:w="1524" w:type="dxa"/>
            <w:tcBorders>
              <w:top w:val="single" w:sz="4" w:space="0" w:color="auto"/>
              <w:left w:val="single" w:sz="4" w:space="0" w:color="auto"/>
              <w:bottom w:val="single" w:sz="4" w:space="0" w:color="auto"/>
              <w:right w:val="single" w:sz="4" w:space="0" w:color="auto"/>
            </w:tcBorders>
            <w:vAlign w:val="center"/>
            <w:hideMark/>
            <w:tcPrChange w:id="7361" w:author="Stephanie Baer" w:date="2016-01-21T14:09: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0B059BB4" w14:textId="77777777" w:rsidR="00C13F70" w:rsidRDefault="00C13F70">
            <w:pPr>
              <w:jc w:val="center"/>
              <w:rPr>
                <w:szCs w:val="16"/>
              </w:rPr>
            </w:pPr>
            <w:r>
              <w:t>847</w:t>
            </w:r>
          </w:p>
        </w:tc>
      </w:tr>
      <w:tr w:rsidR="00C13F70" w14:paraId="47FA7D89" w14:textId="77777777" w:rsidTr="00FF11A2">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62" w:author="Stephanie Baer" w:date="2016-01-21T14:09: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trPrChange w:id="7363" w:author="Stephanie Baer" w:date="2016-01-21T14:09: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7364" w:author="Stephanie Baer" w:date="2016-01-21T14:09: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4A90D55B" w14:textId="77777777" w:rsidR="00C13F70" w:rsidRDefault="00C13F70">
            <w:pPr>
              <w:jc w:val="left"/>
              <w:rPr>
                <w:szCs w:val="16"/>
              </w:rPr>
              <w:pPrChange w:id="7365" w:author="Stephanie Baer" w:date="2016-01-21T14:09:00Z">
                <w:pPr/>
              </w:pPrChange>
            </w:pPr>
            <w:r>
              <w:lastRenderedPageBreak/>
              <w:t>Plant light</w:t>
            </w:r>
          </w:p>
        </w:tc>
        <w:tc>
          <w:tcPr>
            <w:tcW w:w="1524" w:type="dxa"/>
            <w:tcBorders>
              <w:top w:val="single" w:sz="4" w:space="0" w:color="auto"/>
              <w:left w:val="single" w:sz="4" w:space="0" w:color="auto"/>
              <w:bottom w:val="single" w:sz="4" w:space="0" w:color="auto"/>
              <w:right w:val="single" w:sz="4" w:space="0" w:color="auto"/>
            </w:tcBorders>
            <w:vAlign w:val="center"/>
            <w:hideMark/>
            <w:tcPrChange w:id="7366" w:author="Stephanie Baer" w:date="2016-01-21T14:09: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3155E9E3" w14:textId="77777777" w:rsidR="00C13F70" w:rsidRDefault="00C13F70">
            <w:pPr>
              <w:jc w:val="center"/>
              <w:rPr>
                <w:szCs w:val="16"/>
              </w:rPr>
            </w:pPr>
            <w:r>
              <w:t>847</w:t>
            </w:r>
          </w:p>
        </w:tc>
      </w:tr>
      <w:tr w:rsidR="00C13F70" w14:paraId="57FC9C82" w14:textId="77777777" w:rsidTr="00FF11A2">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67" w:author="Stephanie Baer" w:date="2016-01-21T14:09: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trPrChange w:id="7368" w:author="Stephanie Baer" w:date="2016-01-21T14:09: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7369" w:author="Stephanie Baer" w:date="2016-01-21T14:09: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6FAEC2F7" w14:textId="77777777" w:rsidR="00C13F70" w:rsidRDefault="00C13F70">
            <w:pPr>
              <w:jc w:val="left"/>
              <w:rPr>
                <w:szCs w:val="16"/>
              </w:rPr>
              <w:pPrChange w:id="7370" w:author="Stephanie Baer" w:date="2016-01-21T14:09:00Z">
                <w:pPr/>
              </w:pPrChange>
            </w:pPr>
            <w:r>
              <w:t>Globe</w:t>
            </w:r>
          </w:p>
        </w:tc>
        <w:tc>
          <w:tcPr>
            <w:tcW w:w="1524" w:type="dxa"/>
            <w:tcBorders>
              <w:top w:val="single" w:sz="4" w:space="0" w:color="auto"/>
              <w:left w:val="single" w:sz="4" w:space="0" w:color="auto"/>
              <w:bottom w:val="single" w:sz="4" w:space="0" w:color="auto"/>
              <w:right w:val="single" w:sz="4" w:space="0" w:color="auto"/>
            </w:tcBorders>
            <w:vAlign w:val="center"/>
            <w:hideMark/>
            <w:tcPrChange w:id="7371" w:author="Stephanie Baer" w:date="2016-01-21T14:09: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1E7A618A" w14:textId="77777777" w:rsidR="00C13F70" w:rsidRDefault="00C13F70">
            <w:pPr>
              <w:jc w:val="center"/>
              <w:rPr>
                <w:szCs w:val="16"/>
              </w:rPr>
            </w:pPr>
            <w:r>
              <w:t>639</w:t>
            </w:r>
          </w:p>
        </w:tc>
      </w:tr>
      <w:tr w:rsidR="00C13F70" w14:paraId="18416EF9" w14:textId="77777777" w:rsidTr="00FF11A2">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72" w:author="Stephanie Baer" w:date="2016-01-21T14:09: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trPrChange w:id="7373" w:author="Stephanie Baer" w:date="2016-01-21T14:09: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7374" w:author="Stephanie Baer" w:date="2016-01-21T14:09: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110D1BF8" w14:textId="77777777" w:rsidR="00C13F70" w:rsidRDefault="00C13F70">
            <w:pPr>
              <w:jc w:val="left"/>
              <w:rPr>
                <w:szCs w:val="16"/>
              </w:rPr>
              <w:pPrChange w:id="7375" w:author="Stephanie Baer" w:date="2016-01-21T14:09:00Z">
                <w:pPr/>
              </w:pPrChange>
            </w:pPr>
            <w:r>
              <w:t>Vibration or shatterproof</w:t>
            </w:r>
          </w:p>
        </w:tc>
        <w:tc>
          <w:tcPr>
            <w:tcW w:w="1524" w:type="dxa"/>
            <w:tcBorders>
              <w:top w:val="single" w:sz="4" w:space="0" w:color="auto"/>
              <w:left w:val="single" w:sz="4" w:space="0" w:color="auto"/>
              <w:bottom w:val="single" w:sz="4" w:space="0" w:color="auto"/>
              <w:right w:val="single" w:sz="4" w:space="0" w:color="auto"/>
            </w:tcBorders>
            <w:vAlign w:val="center"/>
            <w:hideMark/>
            <w:tcPrChange w:id="7376" w:author="Stephanie Baer" w:date="2016-01-21T14:09: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3EF6AC6C" w14:textId="77777777" w:rsidR="00C13F70" w:rsidRDefault="00C13F70">
            <w:pPr>
              <w:jc w:val="center"/>
              <w:rPr>
                <w:szCs w:val="16"/>
              </w:rPr>
            </w:pPr>
            <w:r>
              <w:t>847</w:t>
            </w:r>
          </w:p>
        </w:tc>
      </w:tr>
      <w:tr w:rsidR="00C13F70" w14:paraId="45244128" w14:textId="77777777" w:rsidTr="00FF11A2">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77" w:author="Stephanie Baer" w:date="2016-01-21T14:09: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trPrChange w:id="7378" w:author="Stephanie Baer" w:date="2016-01-21T14:09: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7379" w:author="Stephanie Baer" w:date="2016-01-21T14:09: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214B01BA" w14:textId="77777777" w:rsidR="00C13F70" w:rsidRDefault="00C13F70">
            <w:pPr>
              <w:jc w:val="left"/>
              <w:rPr>
                <w:szCs w:val="16"/>
              </w:rPr>
              <w:pPrChange w:id="7380" w:author="Stephanie Baer" w:date="2016-01-21T14:09:00Z">
                <w:pPr/>
              </w:pPrChange>
            </w:pPr>
            <w:r>
              <w:t xml:space="preserve">Standard Spiral &gt;2601 lumens, Residential, Multi Family in-unit </w:t>
            </w:r>
          </w:p>
        </w:tc>
        <w:tc>
          <w:tcPr>
            <w:tcW w:w="1524" w:type="dxa"/>
            <w:tcBorders>
              <w:top w:val="single" w:sz="4" w:space="0" w:color="auto"/>
              <w:left w:val="single" w:sz="4" w:space="0" w:color="auto"/>
              <w:bottom w:val="single" w:sz="4" w:space="0" w:color="auto"/>
              <w:right w:val="single" w:sz="4" w:space="0" w:color="auto"/>
            </w:tcBorders>
            <w:vAlign w:val="center"/>
            <w:hideMark/>
            <w:tcPrChange w:id="7381" w:author="Stephanie Baer" w:date="2016-01-21T14:09: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558E0A0C" w14:textId="77777777" w:rsidR="00C13F70" w:rsidRDefault="00C13F70">
            <w:pPr>
              <w:jc w:val="center"/>
              <w:rPr>
                <w:szCs w:val="16"/>
              </w:rPr>
            </w:pPr>
            <w:r>
              <w:t>759</w:t>
            </w:r>
          </w:p>
        </w:tc>
      </w:tr>
      <w:tr w:rsidR="00C13F70" w14:paraId="384E0989" w14:textId="77777777" w:rsidTr="00FF11A2">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82" w:author="Stephanie Baer" w:date="2016-01-21T14:09: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trPrChange w:id="7383" w:author="Stephanie Baer" w:date="2016-01-21T14:09: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tcPrChange w:id="7384" w:author="Stephanie Baer" w:date="2016-01-21T14:09:00Z">
              <w:tcPr>
                <w:tcW w:w="4236" w:type="dxa"/>
                <w:tcBorders>
                  <w:top w:val="single" w:sz="4" w:space="0" w:color="auto"/>
                  <w:left w:val="single" w:sz="4" w:space="0" w:color="auto"/>
                  <w:bottom w:val="single" w:sz="4" w:space="0" w:color="auto"/>
                  <w:right w:val="single" w:sz="4" w:space="0" w:color="auto"/>
                </w:tcBorders>
                <w:vAlign w:val="center"/>
              </w:tcPr>
            </w:tcPrChange>
          </w:tcPr>
          <w:p w14:paraId="1AE46A5C" w14:textId="77777777" w:rsidR="00C13F70" w:rsidRDefault="00C13F70">
            <w:pPr>
              <w:jc w:val="left"/>
              <w:rPr>
                <w:szCs w:val="16"/>
              </w:rPr>
              <w:pPrChange w:id="7385" w:author="Stephanie Baer" w:date="2016-01-21T14:09:00Z">
                <w:pPr/>
              </w:pPrChange>
            </w:pPr>
            <w:r w:rsidRPr="006E6456">
              <w:t>Standard Spiral &gt;2601 lumens,</w:t>
            </w:r>
            <w:r>
              <w:t xml:space="preserve"> unknown</w:t>
            </w:r>
          </w:p>
        </w:tc>
        <w:tc>
          <w:tcPr>
            <w:tcW w:w="1524" w:type="dxa"/>
            <w:tcBorders>
              <w:top w:val="single" w:sz="4" w:space="0" w:color="auto"/>
              <w:left w:val="single" w:sz="4" w:space="0" w:color="auto"/>
              <w:bottom w:val="single" w:sz="4" w:space="0" w:color="auto"/>
              <w:right w:val="single" w:sz="4" w:space="0" w:color="auto"/>
            </w:tcBorders>
            <w:vAlign w:val="center"/>
            <w:tcPrChange w:id="7386" w:author="Stephanie Baer" w:date="2016-01-21T14:09:00Z">
              <w:tcPr>
                <w:tcW w:w="1524" w:type="dxa"/>
                <w:tcBorders>
                  <w:top w:val="single" w:sz="4" w:space="0" w:color="auto"/>
                  <w:left w:val="single" w:sz="4" w:space="0" w:color="auto"/>
                  <w:bottom w:val="single" w:sz="4" w:space="0" w:color="auto"/>
                  <w:right w:val="single" w:sz="4" w:space="0" w:color="auto"/>
                </w:tcBorders>
                <w:vAlign w:val="bottom"/>
              </w:tcPr>
            </w:tcPrChange>
          </w:tcPr>
          <w:p w14:paraId="47D10232" w14:textId="77777777" w:rsidR="00C13F70" w:rsidRDefault="00C13F70">
            <w:pPr>
              <w:jc w:val="center"/>
              <w:rPr>
                <w:szCs w:val="16"/>
              </w:rPr>
            </w:pPr>
            <w:r>
              <w:t>847</w:t>
            </w:r>
          </w:p>
        </w:tc>
      </w:tr>
      <w:tr w:rsidR="00C13F70" w14:paraId="5BE7F6B5" w14:textId="77777777" w:rsidTr="00FF11A2">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87" w:author="Stephanie Baer" w:date="2016-01-21T14:09: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trPrChange w:id="7388" w:author="Stephanie Baer" w:date="2016-01-21T14:09: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7389" w:author="Stephanie Baer" w:date="2016-01-21T14:09: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24D0B0A7" w14:textId="77777777" w:rsidR="00C13F70" w:rsidRDefault="00C13F70">
            <w:pPr>
              <w:jc w:val="left"/>
              <w:rPr>
                <w:szCs w:val="16"/>
              </w:rPr>
            </w:pPr>
            <w:r>
              <w:t>Standard Spiral &gt;2601 lumens, Exterior</w:t>
            </w:r>
          </w:p>
        </w:tc>
        <w:tc>
          <w:tcPr>
            <w:tcW w:w="1524" w:type="dxa"/>
            <w:tcBorders>
              <w:top w:val="single" w:sz="4" w:space="0" w:color="auto"/>
              <w:left w:val="single" w:sz="4" w:space="0" w:color="auto"/>
              <w:bottom w:val="single" w:sz="4" w:space="0" w:color="auto"/>
              <w:right w:val="single" w:sz="4" w:space="0" w:color="auto"/>
            </w:tcBorders>
            <w:vAlign w:val="center"/>
            <w:hideMark/>
            <w:tcPrChange w:id="7390" w:author="Stephanie Baer" w:date="2016-01-21T14:09: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7515AF03" w14:textId="77777777" w:rsidR="00C13F70" w:rsidRDefault="00C13F70">
            <w:pPr>
              <w:jc w:val="center"/>
              <w:rPr>
                <w:szCs w:val="16"/>
              </w:rPr>
            </w:pPr>
            <w:r>
              <w:t>2475</w:t>
            </w:r>
          </w:p>
        </w:tc>
      </w:tr>
      <w:tr w:rsidR="00C13F70" w14:paraId="5AB632EE" w14:textId="77777777" w:rsidTr="00FF11A2">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91" w:author="Stephanie Baer" w:date="2016-01-21T14:09: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trPrChange w:id="7392" w:author="Stephanie Baer" w:date="2016-01-21T14:09: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7393" w:author="Stephanie Baer" w:date="2016-01-21T14:09: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6CF057E4" w14:textId="77777777" w:rsidR="00C13F70" w:rsidRDefault="00C13F70">
            <w:pPr>
              <w:jc w:val="left"/>
              <w:rPr>
                <w:szCs w:val="16"/>
              </w:rPr>
              <w:pPrChange w:id="7394" w:author="Stephanie Baer" w:date="2016-01-21T14:09:00Z">
                <w:pPr/>
              </w:pPrChange>
            </w:pPr>
            <w:r>
              <w:t>Specialty - Generic</w:t>
            </w:r>
          </w:p>
        </w:tc>
        <w:tc>
          <w:tcPr>
            <w:tcW w:w="1524" w:type="dxa"/>
            <w:tcBorders>
              <w:top w:val="single" w:sz="4" w:space="0" w:color="auto"/>
              <w:left w:val="single" w:sz="4" w:space="0" w:color="auto"/>
              <w:bottom w:val="single" w:sz="4" w:space="0" w:color="auto"/>
              <w:right w:val="single" w:sz="4" w:space="0" w:color="auto"/>
            </w:tcBorders>
            <w:vAlign w:val="center"/>
            <w:hideMark/>
            <w:tcPrChange w:id="7395" w:author="Stephanie Baer" w:date="2016-01-21T14:09: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5B68B35F" w14:textId="77777777" w:rsidR="00C13F70" w:rsidRDefault="00C13F70">
            <w:pPr>
              <w:jc w:val="center"/>
              <w:rPr>
                <w:szCs w:val="16"/>
              </w:rPr>
            </w:pPr>
            <w:r>
              <w:t>847</w:t>
            </w:r>
          </w:p>
        </w:tc>
      </w:tr>
    </w:tbl>
    <w:p w14:paraId="1ACCB220" w14:textId="77777777" w:rsidR="00C13F70" w:rsidRDefault="00C13F70" w:rsidP="00C13F70">
      <w:pPr>
        <w:ind w:left="1440" w:hanging="720"/>
        <w:rPr>
          <w:rFonts w:cstheme="minorHAnsi"/>
          <w:noProof/>
        </w:rPr>
      </w:pPr>
    </w:p>
    <w:p w14:paraId="39DA2B0D" w14:textId="77777777" w:rsidR="00C13F70" w:rsidRDefault="00C13F70" w:rsidP="00C13F70">
      <w:pPr>
        <w:ind w:left="1440" w:hanging="720"/>
        <w:rPr>
          <w:rFonts w:cstheme="minorHAnsi"/>
          <w:noProof/>
        </w:rPr>
      </w:pPr>
      <w:r>
        <w:rPr>
          <w:rFonts w:cstheme="minorHAnsi"/>
          <w:noProof/>
        </w:rPr>
        <w:t>WHFe</w:t>
      </w:r>
      <w:r>
        <w:rPr>
          <w:rFonts w:cstheme="minorHAnsi"/>
          <w:noProof/>
        </w:rPr>
        <w:tab/>
        <w:t xml:space="preserve">= Waste heat factor for energy to account for cooling savings from efficient lighting </w:t>
      </w:r>
    </w:p>
    <w:tbl>
      <w:tblPr>
        <w:tblStyle w:val="TableGrid"/>
        <w:tblW w:w="0" w:type="auto"/>
        <w:tblInd w:w="2160" w:type="dxa"/>
        <w:tblLook w:val="04A0" w:firstRow="1" w:lastRow="0" w:firstColumn="1" w:lastColumn="0" w:noHBand="0" w:noVBand="1"/>
      </w:tblPr>
      <w:tblGrid>
        <w:gridCol w:w="3888"/>
        <w:gridCol w:w="1440"/>
      </w:tblGrid>
      <w:tr w:rsidR="00C13F70" w:rsidRPr="0077765A" w14:paraId="55BA7E62" w14:textId="77777777" w:rsidTr="00C04E8D">
        <w:trPr>
          <w:tblHeader/>
        </w:trPr>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1B258C2" w14:textId="77777777" w:rsidR="00C13F70" w:rsidRPr="0077765A" w:rsidRDefault="00C13F70" w:rsidP="00C04E8D">
            <w:pPr>
              <w:jc w:val="center"/>
              <w:rPr>
                <w:rFonts w:asciiTheme="minorHAnsi" w:hAnsiTheme="minorHAnsi"/>
                <w:b/>
                <w:color w:val="FFFFFF" w:themeColor="background1"/>
              </w:rPr>
            </w:pPr>
            <w:r w:rsidRPr="0077765A">
              <w:rPr>
                <w:rFonts w:asciiTheme="minorHAnsi" w:hAnsiTheme="minorHAnsi"/>
                <w:b/>
                <w:color w:val="FFFFFF" w:themeColor="background1"/>
              </w:rPr>
              <w:t>Bulb Location</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203C572" w14:textId="77777777" w:rsidR="00C13F70" w:rsidRPr="0077765A" w:rsidRDefault="00C13F70" w:rsidP="00C04E8D">
            <w:pPr>
              <w:jc w:val="center"/>
              <w:rPr>
                <w:rFonts w:asciiTheme="minorHAnsi" w:hAnsiTheme="minorHAnsi"/>
                <w:b/>
                <w:color w:val="FFFFFF" w:themeColor="background1"/>
              </w:rPr>
            </w:pPr>
            <w:r w:rsidRPr="0077765A">
              <w:rPr>
                <w:rFonts w:asciiTheme="minorHAnsi" w:hAnsiTheme="minorHAnsi"/>
                <w:b/>
                <w:color w:val="FFFFFF" w:themeColor="background1"/>
              </w:rPr>
              <w:t>WHFe</w:t>
            </w:r>
          </w:p>
        </w:tc>
      </w:tr>
      <w:tr w:rsidR="00C13F70" w:rsidRPr="0077765A" w14:paraId="6494AC4F" w14:textId="77777777" w:rsidTr="00C04E8D">
        <w:tc>
          <w:tcPr>
            <w:tcW w:w="3888" w:type="dxa"/>
            <w:tcBorders>
              <w:top w:val="single" w:sz="4" w:space="0" w:color="auto"/>
              <w:left w:val="single" w:sz="4" w:space="0" w:color="auto"/>
              <w:bottom w:val="single" w:sz="4" w:space="0" w:color="auto"/>
              <w:right w:val="single" w:sz="4" w:space="0" w:color="auto"/>
            </w:tcBorders>
            <w:hideMark/>
          </w:tcPr>
          <w:p w14:paraId="6E8F4985" w14:textId="77777777" w:rsidR="00C13F70" w:rsidRPr="0077765A" w:rsidRDefault="00C13F70" w:rsidP="00C04E8D">
            <w:pPr>
              <w:rPr>
                <w:rFonts w:asciiTheme="minorHAnsi" w:hAnsiTheme="minorHAnsi"/>
              </w:rPr>
            </w:pPr>
            <w:r w:rsidRPr="0077765A">
              <w:rPr>
                <w:rFonts w:asciiTheme="minorHAnsi" w:hAnsiTheme="minorHAnsi"/>
              </w:rPr>
              <w:t>Interior single family or unknown location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A045DF1" w14:textId="77777777" w:rsidR="00C13F70" w:rsidRPr="00FF11A2" w:rsidRDefault="00C13F70" w:rsidP="00C04E8D">
            <w:pPr>
              <w:jc w:val="center"/>
              <w:rPr>
                <w:rFonts w:asciiTheme="minorHAnsi" w:hAnsiTheme="minorHAnsi"/>
                <w:szCs w:val="22"/>
              </w:rPr>
            </w:pPr>
            <w:r w:rsidRPr="00FF11A2">
              <w:t xml:space="preserve">1.06 </w:t>
            </w:r>
            <w:r w:rsidRPr="00FF11A2">
              <w:rPr>
                <w:rFonts w:eastAsiaTheme="majorEastAsia"/>
                <w:vertAlign w:val="superscript"/>
              </w:rPr>
              <w:footnoteReference w:id="686"/>
            </w:r>
          </w:p>
        </w:tc>
      </w:tr>
      <w:tr w:rsidR="00C13F70" w:rsidRPr="0077765A" w14:paraId="51EB2736" w14:textId="77777777" w:rsidTr="00C04E8D">
        <w:tc>
          <w:tcPr>
            <w:tcW w:w="3888" w:type="dxa"/>
            <w:tcBorders>
              <w:top w:val="single" w:sz="4" w:space="0" w:color="auto"/>
              <w:left w:val="single" w:sz="4" w:space="0" w:color="auto"/>
              <w:bottom w:val="single" w:sz="4" w:space="0" w:color="auto"/>
              <w:right w:val="single" w:sz="4" w:space="0" w:color="auto"/>
            </w:tcBorders>
            <w:hideMark/>
          </w:tcPr>
          <w:p w14:paraId="36A330A9" w14:textId="77777777" w:rsidR="00C13F70" w:rsidRPr="0077765A" w:rsidRDefault="00C13F70" w:rsidP="00C04E8D">
            <w:pPr>
              <w:rPr>
                <w:rFonts w:asciiTheme="minorHAnsi" w:hAnsiTheme="minorHAnsi"/>
              </w:rPr>
            </w:pPr>
            <w:r w:rsidRPr="0077765A">
              <w:rPr>
                <w:rFonts w:asciiTheme="minorHAnsi" w:hAnsiTheme="minorHAnsi"/>
              </w:rPr>
              <w:t>Multi family in unit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D8E94B1" w14:textId="77777777" w:rsidR="00C13F70" w:rsidRPr="00FF11A2" w:rsidRDefault="00C13F70" w:rsidP="00C04E8D">
            <w:pPr>
              <w:jc w:val="center"/>
              <w:rPr>
                <w:rFonts w:asciiTheme="minorHAnsi" w:hAnsiTheme="minorHAnsi"/>
                <w:szCs w:val="22"/>
              </w:rPr>
            </w:pPr>
            <w:r w:rsidRPr="00FF11A2">
              <w:t xml:space="preserve">1.04 </w:t>
            </w:r>
            <w:r w:rsidRPr="00FF11A2">
              <w:rPr>
                <w:rFonts w:eastAsiaTheme="majorEastAsia"/>
                <w:vertAlign w:val="superscript"/>
              </w:rPr>
              <w:footnoteReference w:id="687"/>
            </w:r>
          </w:p>
        </w:tc>
      </w:tr>
      <w:tr w:rsidR="00C13F70" w:rsidRPr="0077765A" w14:paraId="24E5E89E" w14:textId="77777777" w:rsidTr="00C04E8D">
        <w:tc>
          <w:tcPr>
            <w:tcW w:w="3888" w:type="dxa"/>
            <w:tcBorders>
              <w:top w:val="single" w:sz="4" w:space="0" w:color="auto"/>
              <w:left w:val="single" w:sz="4" w:space="0" w:color="auto"/>
              <w:bottom w:val="single" w:sz="4" w:space="0" w:color="auto"/>
              <w:right w:val="single" w:sz="4" w:space="0" w:color="auto"/>
            </w:tcBorders>
            <w:hideMark/>
          </w:tcPr>
          <w:p w14:paraId="454C2573" w14:textId="77777777" w:rsidR="00C13F70" w:rsidRPr="0077765A" w:rsidRDefault="00C13F70" w:rsidP="00C04E8D">
            <w:pPr>
              <w:rPr>
                <w:rFonts w:asciiTheme="minorHAnsi" w:hAnsiTheme="minorHAnsi"/>
              </w:rPr>
            </w:pPr>
            <w:r w:rsidRPr="0077765A">
              <w:rPr>
                <w:rFonts w:asciiTheme="minorHAnsi" w:hAnsiTheme="minorHAnsi"/>
              </w:rPr>
              <w:t>Exterior or uncooled location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54576A9" w14:textId="77777777" w:rsidR="00C13F70" w:rsidRPr="00FF11A2" w:rsidRDefault="00C13F70" w:rsidP="00C04E8D">
            <w:pPr>
              <w:jc w:val="center"/>
              <w:rPr>
                <w:rFonts w:asciiTheme="minorHAnsi" w:hAnsiTheme="minorHAnsi"/>
                <w:szCs w:val="22"/>
              </w:rPr>
            </w:pPr>
            <w:r w:rsidRPr="00FF11A2">
              <w:t>1.0</w:t>
            </w:r>
          </w:p>
        </w:tc>
      </w:tr>
    </w:tbl>
    <w:p w14:paraId="2319CA38" w14:textId="77777777" w:rsidR="00C13F70" w:rsidRDefault="00C13F70" w:rsidP="00C13F70">
      <w:pPr>
        <w:ind w:left="1440"/>
        <w:rPr>
          <w:rFonts w:cstheme="minorHAnsi"/>
          <w:noProof/>
        </w:rPr>
      </w:pPr>
    </w:p>
    <w:p w14:paraId="2F6F9180" w14:textId="77777777" w:rsidR="00C13F70" w:rsidRDefault="00C13F70" w:rsidP="00C13F70">
      <w:pPr>
        <w:pStyle w:val="Heading6"/>
      </w:pPr>
      <w:r>
        <w:t>Deferred Installs</w:t>
      </w:r>
    </w:p>
    <w:p w14:paraId="662D9618" w14:textId="77777777" w:rsidR="00C13F70" w:rsidRDefault="00C13F70" w:rsidP="00C13F70">
      <w:r>
        <w:t>As presented above, the characterization assumes that a percentage of bulbs purchased are not installed until Year 2 and Year 3 (see ISR assumption above). The Illinois Technical Advisory Committee has determined the following methodology for calculating the savings of these future installs.</w:t>
      </w:r>
    </w:p>
    <w:p w14:paraId="7DE3F234" w14:textId="77777777" w:rsidR="00C13F70" w:rsidRDefault="00C13F70" w:rsidP="00C13F70">
      <w:pPr>
        <w:ind w:left="3600" w:hanging="2880"/>
      </w:pPr>
      <w:r>
        <w:t>Year 1 (Purchase Year) installs:</w:t>
      </w:r>
      <w:r>
        <w:tab/>
        <w:t>Characterized using assumptions provided above or evaluated assumptions if available.</w:t>
      </w:r>
    </w:p>
    <w:p w14:paraId="2CCFACC7" w14:textId="77777777" w:rsidR="00C13F70" w:rsidRDefault="00C13F70" w:rsidP="00C13F70">
      <w:pPr>
        <w:ind w:left="3600" w:hanging="2880"/>
      </w:pPr>
      <w:r>
        <w:t xml:space="preserve">Year 2 and 3 installs: </w:t>
      </w:r>
      <w:r>
        <w:tab/>
        <w:t xml:space="preserve">Characterized using delta watts assumption and hours of use from the Install Year i.e. the actual deemed (or evaluated if available) assumptions active in Year 2 and 3 should be applied. </w:t>
      </w:r>
    </w:p>
    <w:p w14:paraId="362419BF" w14:textId="77777777" w:rsidR="00C13F70" w:rsidRDefault="00C13F70" w:rsidP="00C13F70">
      <w:pPr>
        <w:ind w:left="3600"/>
      </w:pPr>
      <w:r>
        <w:t>The NTG factor for the Purchase Year should be applied.</w:t>
      </w:r>
    </w:p>
    <w:p w14:paraId="21FC8ADB" w14:textId="77777777" w:rsidR="00C13F70" w:rsidRDefault="00C13F70" w:rsidP="00C13F70">
      <w:r>
        <w:rPr>
          <w:noProof/>
        </w:rPr>
        <w:lastRenderedPageBreak/>
        <mc:AlternateContent>
          <mc:Choice Requires="wps">
            <w:drawing>
              <wp:inline distT="0" distB="0" distL="0" distR="0" wp14:anchorId="1AC2DA47" wp14:editId="403C8346">
                <wp:extent cx="5943600" cy="2307265"/>
                <wp:effectExtent l="0" t="0" r="19050" b="17145"/>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07265"/>
                        </a:xfrm>
                        <a:prstGeom prst="rect">
                          <a:avLst/>
                        </a:prstGeom>
                        <a:solidFill>
                          <a:srgbClr val="FFFFFF"/>
                        </a:solidFill>
                        <a:ln w="9525">
                          <a:solidFill>
                            <a:srgbClr val="000000"/>
                          </a:solidFill>
                          <a:miter lim="800000"/>
                          <a:headEnd/>
                          <a:tailEnd/>
                        </a:ln>
                      </wps:spPr>
                      <wps:txbx>
                        <w:txbxContent>
                          <w:p w14:paraId="5AB9A8CA" w14:textId="77777777" w:rsidR="00F60751" w:rsidRDefault="00F60751" w:rsidP="00C13F70">
                            <w:r>
                              <w:t>For example, for a 13W dimmable CFL impacted by EISA 2007 (60W standard incandescent and 43W EISA qualified incandescent/halogen) purchased in 2013.</w:t>
                            </w:r>
                          </w:p>
                          <w:p w14:paraId="1F8D2F8B" w14:textId="77777777" w:rsidR="00F60751" w:rsidRDefault="00F60751" w:rsidP="00C13F70">
                            <w:pPr>
                              <w:ind w:firstLine="720"/>
                              <w:rPr>
                                <w:rFonts w:cstheme="minorHAnsi"/>
                              </w:rPr>
                            </w:pPr>
                            <w:r>
                              <w:rPr>
                                <w:rFonts w:cstheme="minorHAnsi"/>
                                <w:noProof/>
                              </w:rPr>
                              <w:t>ΔkWH</w:t>
                            </w:r>
                            <w:r>
                              <w:rPr>
                                <w:rFonts w:cstheme="minorHAnsi"/>
                                <w:noProof/>
                                <w:vertAlign w:val="subscript"/>
                              </w:rPr>
                              <w:t>1st year installs</w:t>
                            </w:r>
                            <w:r>
                              <w:rPr>
                                <w:rFonts w:cstheme="minorHAnsi"/>
                              </w:rPr>
                              <w:tab/>
                              <w:t xml:space="preserve">= </w:t>
                            </w:r>
                            <w:r>
                              <w:rPr>
                                <w:rFonts w:cstheme="minorHAnsi"/>
                                <w:noProof/>
                              </w:rPr>
                              <w:t>((60 - 13) / 1000) * 0.823 * 850 * 1.06</w:t>
                            </w:r>
                          </w:p>
                          <w:p w14:paraId="06659907" w14:textId="77777777" w:rsidR="00F60751" w:rsidRDefault="00F60751" w:rsidP="00C13F70">
                            <w:pPr>
                              <w:ind w:left="1440" w:firstLine="720"/>
                              <w:rPr>
                                <w:rFonts w:cstheme="minorHAnsi"/>
                              </w:rPr>
                            </w:pPr>
                            <w:r>
                              <w:rPr>
                                <w:rFonts w:cstheme="minorHAnsi"/>
                              </w:rPr>
                              <w:t xml:space="preserve">= </w:t>
                            </w:r>
                            <w:r>
                              <w:rPr>
                                <w:rFonts w:cstheme="minorHAnsi"/>
                                <w:noProof/>
                              </w:rPr>
                              <w:t>34.9</w:t>
                            </w:r>
                            <w:r>
                              <w:rPr>
                                <w:rFonts w:cstheme="minorHAnsi"/>
                              </w:rPr>
                              <w:t xml:space="preserve"> kWh</w:t>
                            </w:r>
                          </w:p>
                          <w:p w14:paraId="02AC577F" w14:textId="77777777" w:rsidR="00F60751" w:rsidRDefault="00F60751" w:rsidP="00C13F70">
                            <w:pPr>
                              <w:ind w:firstLine="720"/>
                              <w:rPr>
                                <w:rFonts w:cstheme="minorHAnsi"/>
                              </w:rPr>
                            </w:pPr>
                            <w:r>
                              <w:rPr>
                                <w:rFonts w:cstheme="minorHAnsi"/>
                                <w:noProof/>
                              </w:rPr>
                              <w:t>ΔkWH</w:t>
                            </w:r>
                            <w:r>
                              <w:rPr>
                                <w:rFonts w:cstheme="minorHAnsi"/>
                                <w:noProof/>
                                <w:vertAlign w:val="subscript"/>
                              </w:rPr>
                              <w:t>2nd year installs</w:t>
                            </w:r>
                            <w:r>
                              <w:rPr>
                                <w:rFonts w:cstheme="minorHAnsi"/>
                              </w:rPr>
                              <w:tab/>
                              <w:t xml:space="preserve">= </w:t>
                            </w:r>
                            <w:r>
                              <w:rPr>
                                <w:rFonts w:cstheme="minorHAnsi"/>
                                <w:noProof/>
                              </w:rPr>
                              <w:t>((43 - 13) / 1000) * 0.085 * 850 * 1.06</w:t>
                            </w:r>
                          </w:p>
                          <w:p w14:paraId="28A54E39" w14:textId="77777777" w:rsidR="00F60751" w:rsidRDefault="00F60751" w:rsidP="00C13F70">
                            <w:pPr>
                              <w:ind w:left="1440" w:firstLine="720"/>
                              <w:rPr>
                                <w:rFonts w:cstheme="minorHAnsi"/>
                              </w:rPr>
                            </w:pPr>
                            <w:r>
                              <w:rPr>
                                <w:rFonts w:cstheme="minorHAnsi"/>
                              </w:rPr>
                              <w:t xml:space="preserve">= </w:t>
                            </w:r>
                            <w:r>
                              <w:rPr>
                                <w:rFonts w:cstheme="minorHAnsi"/>
                                <w:noProof/>
                              </w:rPr>
                              <w:t>2.3</w:t>
                            </w:r>
                            <w:r>
                              <w:rPr>
                                <w:rFonts w:cstheme="minorHAnsi"/>
                              </w:rPr>
                              <w:t xml:space="preserve"> kWh</w:t>
                            </w:r>
                          </w:p>
                          <w:p w14:paraId="68B6A531" w14:textId="77777777" w:rsidR="00F60751" w:rsidRDefault="00F60751" w:rsidP="00C13F70">
                            <w:r>
                              <w:tab/>
                              <w:t xml:space="preserve">Note: Here we assume no change in </w:t>
                            </w:r>
                            <w:proofErr w:type="gramStart"/>
                            <w:r>
                              <w:t>hours</w:t>
                            </w:r>
                            <w:proofErr w:type="gramEnd"/>
                            <w:r>
                              <w:t xml:space="preserve"> assumption. NTG value from Purchase year applied.</w:t>
                            </w:r>
                          </w:p>
                          <w:p w14:paraId="41EC3A64" w14:textId="77777777" w:rsidR="00F60751" w:rsidRDefault="00F60751" w:rsidP="00C13F70">
                            <w:pPr>
                              <w:ind w:firstLine="720"/>
                              <w:rPr>
                                <w:rFonts w:cstheme="minorHAnsi"/>
                              </w:rPr>
                            </w:pPr>
                            <w:r>
                              <w:rPr>
                                <w:rFonts w:cstheme="minorHAnsi"/>
                                <w:noProof/>
                              </w:rPr>
                              <w:t>ΔkWH</w:t>
                            </w:r>
                            <w:r>
                              <w:rPr>
                                <w:rFonts w:cstheme="minorHAnsi"/>
                                <w:noProof/>
                                <w:vertAlign w:val="subscript"/>
                              </w:rPr>
                              <w:t>3rd year installs</w:t>
                            </w:r>
                            <w:r>
                              <w:rPr>
                                <w:rFonts w:cstheme="minorHAnsi"/>
                              </w:rPr>
                              <w:tab/>
                              <w:t xml:space="preserve">= </w:t>
                            </w:r>
                            <w:r>
                              <w:rPr>
                                <w:rFonts w:cstheme="minorHAnsi"/>
                                <w:noProof/>
                              </w:rPr>
                              <w:t>((43 - 13) / 1000) * 0.072 * 850 * 1.06</w:t>
                            </w:r>
                          </w:p>
                          <w:p w14:paraId="1E88F642" w14:textId="77777777" w:rsidR="00F60751" w:rsidRDefault="00F60751" w:rsidP="00C13F70">
                            <w:pPr>
                              <w:ind w:left="1440" w:firstLine="720"/>
                              <w:rPr>
                                <w:rFonts w:cstheme="minorHAnsi"/>
                              </w:rPr>
                            </w:pPr>
                            <w:r>
                              <w:rPr>
                                <w:rFonts w:cstheme="minorHAnsi"/>
                              </w:rPr>
                              <w:t>= 1.9 kWh</w:t>
                            </w:r>
                          </w:p>
                          <w:p w14:paraId="075BF2FC" w14:textId="77777777" w:rsidR="00F60751" w:rsidRDefault="00F60751" w:rsidP="00C13F70">
                            <w:r>
                              <w:tab/>
                              <w:t xml:space="preserve">Note: delta watts is equivalent to install year. Here we assume no change in </w:t>
                            </w:r>
                            <w:proofErr w:type="gramStart"/>
                            <w:r>
                              <w:t>hours</w:t>
                            </w:r>
                            <w:proofErr w:type="gramEnd"/>
                            <w:r>
                              <w:t xml:space="preserve"> assumption.</w:t>
                            </w:r>
                          </w:p>
                          <w:p w14:paraId="6D855914" w14:textId="77777777" w:rsidR="00F60751" w:rsidRDefault="00F60751" w:rsidP="00C13F70">
                            <w:pPr>
                              <w:rPr>
                                <w:rFonts w:cstheme="minorHAnsi"/>
                              </w:rPr>
                            </w:pPr>
                          </w:p>
                          <w:p w14:paraId="2FB74290" w14:textId="77777777" w:rsidR="00F60751" w:rsidRDefault="00F60751" w:rsidP="00C13F70">
                            <w:pPr>
                              <w:ind w:left="1440" w:firstLine="720"/>
                              <w:rPr>
                                <w:rFonts w:cstheme="minorHAnsi"/>
                              </w:rPr>
                            </w:pPr>
                          </w:p>
                        </w:txbxContent>
                      </wps:txbx>
                      <wps:bodyPr rot="0" vert="horz" wrap="square" lIns="91440" tIns="45720" rIns="91440" bIns="45720" anchor="t" anchorCtr="0">
                        <a:noAutofit/>
                      </wps:bodyPr>
                    </wps:wsp>
                  </a:graphicData>
                </a:graphic>
              </wp:inline>
            </w:drawing>
          </mc:Choice>
          <mc:Fallback>
            <w:pict>
              <v:shape w14:anchorId="1AC2DA47" id="Text Box 46" o:spid="_x0000_s1094" type="#_x0000_t202" style="width:468pt;height:18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">
                <v:textbox>
                  <w:txbxContent>
                    <w:p w14:paraId="5AB9A8CA" w14:textId="77777777" w:rsidR="00F60751" w:rsidRDefault="00F60751" w:rsidP="00C13F70">
                      <w:r>
                        <w:t>For example, for a 13W dimmable CFL impacted by EISA 2007 (60W standard incandescent and 43W EISA qualified incandescent/halogen) purchased in 2013.</w:t>
                      </w:r>
                    </w:p>
                    <w:p w14:paraId="1F8D2F8B" w14:textId="77777777" w:rsidR="00F60751" w:rsidRDefault="00F60751" w:rsidP="00C13F70">
                      <w:pPr>
                        <w:ind w:firstLine="720"/>
                        <w:rPr>
                          <w:rFonts w:cstheme="minorHAnsi"/>
                        </w:rPr>
                      </w:pPr>
                      <w:r>
                        <w:rPr>
                          <w:rFonts w:cstheme="minorHAnsi"/>
                          <w:noProof/>
                        </w:rPr>
                        <w:t>ΔkWH</w:t>
                      </w:r>
                      <w:r>
                        <w:rPr>
                          <w:rFonts w:cstheme="minorHAnsi"/>
                          <w:noProof/>
                          <w:vertAlign w:val="subscript"/>
                        </w:rPr>
                        <w:t>1st year installs</w:t>
                      </w:r>
                      <w:r>
                        <w:rPr>
                          <w:rFonts w:cstheme="minorHAnsi"/>
                        </w:rPr>
                        <w:tab/>
                        <w:t xml:space="preserve">= </w:t>
                      </w:r>
                      <w:r>
                        <w:rPr>
                          <w:rFonts w:cstheme="minorHAnsi"/>
                          <w:noProof/>
                        </w:rPr>
                        <w:t>((60 - 13) / 1000) * 0.823 * 850 * 1.06</w:t>
                      </w:r>
                    </w:p>
                    <w:p w14:paraId="06659907" w14:textId="77777777" w:rsidR="00F60751" w:rsidRDefault="00F60751" w:rsidP="00C13F70">
                      <w:pPr>
                        <w:ind w:left="1440" w:firstLine="720"/>
                        <w:rPr>
                          <w:rFonts w:cstheme="minorHAnsi"/>
                        </w:rPr>
                      </w:pPr>
                      <w:r>
                        <w:rPr>
                          <w:rFonts w:cstheme="minorHAnsi"/>
                        </w:rPr>
                        <w:t xml:space="preserve">= </w:t>
                      </w:r>
                      <w:r>
                        <w:rPr>
                          <w:rFonts w:cstheme="minorHAnsi"/>
                          <w:noProof/>
                        </w:rPr>
                        <w:t>34.9</w:t>
                      </w:r>
                      <w:r>
                        <w:rPr>
                          <w:rFonts w:cstheme="minorHAnsi"/>
                        </w:rPr>
                        <w:t xml:space="preserve"> kWh</w:t>
                      </w:r>
                    </w:p>
                    <w:p w14:paraId="02AC577F" w14:textId="77777777" w:rsidR="00F60751" w:rsidRDefault="00F60751" w:rsidP="00C13F70">
                      <w:pPr>
                        <w:ind w:firstLine="720"/>
                        <w:rPr>
                          <w:rFonts w:cstheme="minorHAnsi"/>
                        </w:rPr>
                      </w:pPr>
                      <w:r>
                        <w:rPr>
                          <w:rFonts w:cstheme="minorHAnsi"/>
                          <w:noProof/>
                        </w:rPr>
                        <w:t>ΔkWH</w:t>
                      </w:r>
                      <w:r>
                        <w:rPr>
                          <w:rFonts w:cstheme="minorHAnsi"/>
                          <w:noProof/>
                          <w:vertAlign w:val="subscript"/>
                        </w:rPr>
                        <w:t>2nd year installs</w:t>
                      </w:r>
                      <w:r>
                        <w:rPr>
                          <w:rFonts w:cstheme="minorHAnsi"/>
                        </w:rPr>
                        <w:tab/>
                        <w:t xml:space="preserve">= </w:t>
                      </w:r>
                      <w:r>
                        <w:rPr>
                          <w:rFonts w:cstheme="minorHAnsi"/>
                          <w:noProof/>
                        </w:rPr>
                        <w:t>((43 - 13) / 1000) * 0.085 * 850 * 1.06</w:t>
                      </w:r>
                    </w:p>
                    <w:p w14:paraId="28A54E39" w14:textId="77777777" w:rsidR="00F60751" w:rsidRDefault="00F60751" w:rsidP="00C13F70">
                      <w:pPr>
                        <w:ind w:left="1440" w:firstLine="720"/>
                        <w:rPr>
                          <w:rFonts w:cstheme="minorHAnsi"/>
                        </w:rPr>
                      </w:pPr>
                      <w:r>
                        <w:rPr>
                          <w:rFonts w:cstheme="minorHAnsi"/>
                        </w:rPr>
                        <w:t xml:space="preserve">= </w:t>
                      </w:r>
                      <w:r>
                        <w:rPr>
                          <w:rFonts w:cstheme="minorHAnsi"/>
                          <w:noProof/>
                        </w:rPr>
                        <w:t>2.3</w:t>
                      </w:r>
                      <w:r>
                        <w:rPr>
                          <w:rFonts w:cstheme="minorHAnsi"/>
                        </w:rPr>
                        <w:t xml:space="preserve"> kWh</w:t>
                      </w:r>
                    </w:p>
                    <w:p w14:paraId="68B6A531" w14:textId="77777777" w:rsidR="00F60751" w:rsidRDefault="00F60751" w:rsidP="00C13F70">
                      <w:r>
                        <w:tab/>
                        <w:t xml:space="preserve">Note: Here we assume no change in </w:t>
                      </w:r>
                      <w:proofErr w:type="gramStart"/>
                      <w:r>
                        <w:t>hours</w:t>
                      </w:r>
                      <w:proofErr w:type="gramEnd"/>
                      <w:r>
                        <w:t xml:space="preserve"> assumption. NTG value from Purchase year applied.</w:t>
                      </w:r>
                    </w:p>
                    <w:p w14:paraId="41EC3A64" w14:textId="77777777" w:rsidR="00F60751" w:rsidRDefault="00F60751" w:rsidP="00C13F70">
                      <w:pPr>
                        <w:ind w:firstLine="720"/>
                        <w:rPr>
                          <w:rFonts w:cstheme="minorHAnsi"/>
                        </w:rPr>
                      </w:pPr>
                      <w:r>
                        <w:rPr>
                          <w:rFonts w:cstheme="minorHAnsi"/>
                          <w:noProof/>
                        </w:rPr>
                        <w:t>ΔkWH</w:t>
                      </w:r>
                      <w:r>
                        <w:rPr>
                          <w:rFonts w:cstheme="minorHAnsi"/>
                          <w:noProof/>
                          <w:vertAlign w:val="subscript"/>
                        </w:rPr>
                        <w:t>3rd year installs</w:t>
                      </w:r>
                      <w:r>
                        <w:rPr>
                          <w:rFonts w:cstheme="minorHAnsi"/>
                        </w:rPr>
                        <w:tab/>
                        <w:t xml:space="preserve">= </w:t>
                      </w:r>
                      <w:r>
                        <w:rPr>
                          <w:rFonts w:cstheme="minorHAnsi"/>
                          <w:noProof/>
                        </w:rPr>
                        <w:t>((43 - 13) / 1000) * 0.072 * 850 * 1.06</w:t>
                      </w:r>
                    </w:p>
                    <w:p w14:paraId="1E88F642" w14:textId="77777777" w:rsidR="00F60751" w:rsidRDefault="00F60751" w:rsidP="00C13F70">
                      <w:pPr>
                        <w:ind w:left="1440" w:firstLine="720"/>
                        <w:rPr>
                          <w:rFonts w:cstheme="minorHAnsi"/>
                        </w:rPr>
                      </w:pPr>
                      <w:r>
                        <w:rPr>
                          <w:rFonts w:cstheme="minorHAnsi"/>
                        </w:rPr>
                        <w:t>= 1.9 kWh</w:t>
                      </w:r>
                    </w:p>
                    <w:p w14:paraId="075BF2FC" w14:textId="77777777" w:rsidR="00F60751" w:rsidRDefault="00F60751" w:rsidP="00C13F70">
                      <w:r>
                        <w:tab/>
                        <w:t xml:space="preserve">Note: delta watts is equivalent to install year. Here we assume no change in </w:t>
                      </w:r>
                      <w:proofErr w:type="gramStart"/>
                      <w:r>
                        <w:t>hours</w:t>
                      </w:r>
                      <w:proofErr w:type="gramEnd"/>
                      <w:r>
                        <w:t xml:space="preserve"> assumption.</w:t>
                      </w:r>
                    </w:p>
                    <w:p w14:paraId="6D855914" w14:textId="77777777" w:rsidR="00F60751" w:rsidRDefault="00F60751" w:rsidP="00C13F70">
                      <w:pPr>
                        <w:rPr>
                          <w:rFonts w:cstheme="minorHAnsi"/>
                        </w:rPr>
                      </w:pPr>
                    </w:p>
                    <w:p w14:paraId="2FB74290" w14:textId="77777777" w:rsidR="00F60751" w:rsidRDefault="00F60751" w:rsidP="00C13F70">
                      <w:pPr>
                        <w:ind w:left="1440" w:firstLine="720"/>
                        <w:rPr>
                          <w:rFonts w:cstheme="minorHAnsi"/>
                        </w:rPr>
                      </w:pPr>
                    </w:p>
                  </w:txbxContent>
                </v:textbox>
                <w10:anchorlock/>
              </v:shape>
            </w:pict>
          </mc:Fallback>
        </mc:AlternateContent>
      </w:r>
    </w:p>
    <w:p w14:paraId="7067BE8F" w14:textId="77777777" w:rsidR="00C13F70" w:rsidRDefault="00C13F70" w:rsidP="00C13F70">
      <w:pPr>
        <w:pStyle w:val="Heading6"/>
        <w:rPr>
          <w:sz w:val="18"/>
        </w:rPr>
      </w:pPr>
      <w:r>
        <w:t>Heating Penalty</w:t>
      </w:r>
    </w:p>
    <w:p w14:paraId="57066D55" w14:textId="77777777" w:rsidR="00C13F70" w:rsidRDefault="00C13F70" w:rsidP="00C13F70">
      <w:pPr>
        <w:rPr>
          <w:rFonts w:cstheme="minorHAnsi"/>
        </w:rPr>
      </w:pPr>
      <w:r>
        <w:rPr>
          <w:rFonts w:cstheme="minorHAnsi"/>
        </w:rPr>
        <w:t>If electric heated home (if heating fuel is unknown assume gas, see Natural Gas section):</w:t>
      </w:r>
    </w:p>
    <w:p w14:paraId="2C9D399C" w14:textId="77777777" w:rsidR="00C13F70" w:rsidRDefault="00C13F70" w:rsidP="00C13F70">
      <w:pPr>
        <w:ind w:left="1440"/>
        <w:rPr>
          <w:rFonts w:cstheme="minorHAnsi"/>
        </w:rPr>
      </w:pPr>
      <w:r>
        <w:rPr>
          <w:rFonts w:cstheme="minorHAnsi"/>
        </w:rPr>
        <w:t>∆kWh</w:t>
      </w:r>
      <w:r>
        <w:rPr>
          <w:rStyle w:val="FootnoteReference"/>
          <w:rFonts w:eastAsiaTheme="majorEastAsia"/>
        </w:rPr>
        <w:footnoteReference w:id="688"/>
      </w:r>
      <w:r>
        <w:rPr>
          <w:rFonts w:cstheme="minorHAnsi"/>
        </w:rPr>
        <w:t xml:space="preserve">  = - (((WattsBase - WattsEE) / 1000) * ISR * Hours * HF) / ηHeat  </w:t>
      </w:r>
    </w:p>
    <w:p w14:paraId="26B7E672" w14:textId="77777777" w:rsidR="00C13F70" w:rsidRDefault="00C13F70" w:rsidP="00C13F70">
      <w:pPr>
        <w:ind w:left="720" w:hanging="720"/>
        <w:rPr>
          <w:rFonts w:cstheme="minorHAnsi"/>
          <w:lang w:val="nl-NL"/>
        </w:rPr>
      </w:pPr>
      <w:r>
        <w:rPr>
          <w:rFonts w:cstheme="minorHAnsi"/>
          <w:lang w:val="nl-NL"/>
        </w:rPr>
        <w:t>Where:</w:t>
      </w:r>
    </w:p>
    <w:p w14:paraId="781075E8" w14:textId="77777777" w:rsidR="00C13F70" w:rsidRDefault="00C13F70" w:rsidP="00C13F70">
      <w:pPr>
        <w:ind w:left="720"/>
        <w:rPr>
          <w:rFonts w:cstheme="minorHAnsi"/>
          <w:lang w:val="nl-NL"/>
        </w:rPr>
      </w:pPr>
      <w:r>
        <w:rPr>
          <w:rFonts w:cstheme="minorHAnsi"/>
          <w:lang w:val="nl-NL"/>
        </w:rPr>
        <w:t>HF</w:t>
      </w:r>
      <w:r>
        <w:rPr>
          <w:rFonts w:cstheme="minorHAnsi"/>
          <w:lang w:val="nl-NL"/>
        </w:rPr>
        <w:tab/>
        <w:t>= Heating Factor or percentage of light savings that must be heated</w:t>
      </w:r>
    </w:p>
    <w:p w14:paraId="2A8844F6" w14:textId="77777777" w:rsidR="00C13F70" w:rsidRDefault="00C13F70" w:rsidP="00C13F70">
      <w:pPr>
        <w:ind w:left="720" w:firstLine="720"/>
        <w:rPr>
          <w:rFonts w:cstheme="minorHAnsi"/>
          <w:lang w:val="nl-NL"/>
        </w:rPr>
      </w:pPr>
      <w:r>
        <w:rPr>
          <w:rFonts w:cstheme="minorHAnsi"/>
          <w:lang w:val="nl-NL"/>
        </w:rPr>
        <w:t>= 49%</w:t>
      </w:r>
      <w:r>
        <w:rPr>
          <w:rStyle w:val="FootnoteReference"/>
          <w:rFonts w:eastAsiaTheme="majorEastAsia"/>
          <w:lang w:val="nl-NL"/>
        </w:rPr>
        <w:footnoteReference w:id="689"/>
      </w:r>
      <w:r>
        <w:rPr>
          <w:rFonts w:cstheme="minorHAnsi"/>
          <w:lang w:val="nl-NL"/>
        </w:rPr>
        <w:t xml:space="preserve"> for interior </w:t>
      </w:r>
      <w:r>
        <w:rPr>
          <w:rFonts w:cstheme="minorHAnsi"/>
        </w:rPr>
        <w:t>or unknown</w:t>
      </w:r>
      <w:r>
        <w:rPr>
          <w:rFonts w:cstheme="minorHAnsi"/>
          <w:lang w:val="nl-NL"/>
        </w:rPr>
        <w:t xml:space="preserve"> location</w:t>
      </w:r>
    </w:p>
    <w:p w14:paraId="48CA58A0" w14:textId="77777777" w:rsidR="00C13F70" w:rsidRDefault="00C13F70" w:rsidP="00C13F70">
      <w:pPr>
        <w:ind w:left="720" w:firstLine="720"/>
        <w:rPr>
          <w:rFonts w:cstheme="minorHAnsi"/>
          <w:lang w:val="nl-NL"/>
        </w:rPr>
      </w:pPr>
      <w:r>
        <w:rPr>
          <w:rFonts w:cstheme="minorHAnsi"/>
          <w:lang w:val="nl-NL"/>
        </w:rPr>
        <w:t>= 0% for exterior location</w:t>
      </w:r>
    </w:p>
    <w:p w14:paraId="15B6C200" w14:textId="77777777" w:rsidR="00C13F70" w:rsidRDefault="00C13F70" w:rsidP="00C13F70">
      <w:pPr>
        <w:ind w:firstLine="720"/>
        <w:rPr>
          <w:rFonts w:cstheme="minorHAnsi"/>
        </w:rPr>
      </w:pPr>
      <w:proofErr w:type="gramStart"/>
      <w:r>
        <w:rPr>
          <w:rFonts w:cstheme="minorHAnsi"/>
        </w:rPr>
        <w:t>ηHeat</w:t>
      </w:r>
      <w:proofErr w:type="gramEnd"/>
      <w:r>
        <w:rPr>
          <w:rFonts w:cstheme="minorHAnsi"/>
        </w:rPr>
        <w:t xml:space="preserve"> </w:t>
      </w:r>
      <w:r>
        <w:rPr>
          <w:rFonts w:cstheme="minorHAnsi"/>
        </w:rPr>
        <w:tab/>
        <w:t xml:space="preserve">= Efficiency in COP of Heating equipment </w:t>
      </w:r>
    </w:p>
    <w:p w14:paraId="1F3D459B" w14:textId="77777777" w:rsidR="00C13F70" w:rsidRDefault="00C13F70" w:rsidP="00C13F70">
      <w:pPr>
        <w:ind w:left="720" w:firstLine="720"/>
        <w:rPr>
          <w:rFonts w:cstheme="minorHAnsi"/>
        </w:rPr>
      </w:pPr>
      <w:r>
        <w:rPr>
          <w:rFonts w:cstheme="minorHAnsi"/>
        </w:rPr>
        <w:t>= actual. If not available use</w:t>
      </w:r>
      <w:r>
        <w:rPr>
          <w:rStyle w:val="FootnoteReference"/>
          <w:rFonts w:eastAsiaTheme="majorEastAsia"/>
        </w:rPr>
        <w:footnoteReference w:id="690"/>
      </w:r>
      <w:r>
        <w:rPr>
          <w:rFonts w:cstheme="minorHAnsi"/>
        </w:rPr>
        <w:t>:</w:t>
      </w:r>
    </w:p>
    <w:tbl>
      <w:tblPr>
        <w:tblW w:w="0" w:type="auto"/>
        <w:tblInd w:w="2448" w:type="dxa"/>
        <w:tblCellMar>
          <w:left w:w="0" w:type="dxa"/>
          <w:right w:w="0" w:type="dxa"/>
        </w:tblCellMar>
        <w:tblLook w:val="04A0" w:firstRow="1" w:lastRow="0" w:firstColumn="1" w:lastColumn="0" w:noHBand="0" w:noVBand="1"/>
        <w:tblPrChange w:id="7396" w:author="Stephanie Baer" w:date="2016-01-21T14:09:00Z">
          <w:tblPr>
            <w:tblW w:w="0" w:type="auto"/>
            <w:tblInd w:w="2448" w:type="dxa"/>
            <w:tblCellMar>
              <w:left w:w="0" w:type="dxa"/>
              <w:right w:w="0" w:type="dxa"/>
            </w:tblCellMar>
            <w:tblLook w:val="04A0" w:firstRow="1" w:lastRow="0" w:firstColumn="1" w:lastColumn="0" w:noHBand="0" w:noVBand="1"/>
          </w:tblPr>
        </w:tblPrChange>
      </w:tblPr>
      <w:tblGrid>
        <w:gridCol w:w="1350"/>
        <w:gridCol w:w="1732"/>
        <w:gridCol w:w="1379"/>
        <w:gridCol w:w="1479"/>
        <w:tblGridChange w:id="7397">
          <w:tblGrid>
            <w:gridCol w:w="1350"/>
            <w:gridCol w:w="1732"/>
            <w:gridCol w:w="1379"/>
            <w:gridCol w:w="1479"/>
          </w:tblGrid>
        </w:tblGridChange>
      </w:tblGrid>
      <w:tr w:rsidR="00C13F70" w14:paraId="163B4AE6" w14:textId="77777777" w:rsidTr="00FF11A2">
        <w:tc>
          <w:tcPr>
            <w:tcW w:w="135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Change w:id="7398" w:author="Stephanie Baer" w:date="2016-01-21T14:09:00Z">
              <w:tcPr>
                <w:tcW w:w="135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tcPrChange>
          </w:tcPr>
          <w:p w14:paraId="0CA4095A" w14:textId="77777777" w:rsidR="00C13F70" w:rsidRDefault="00C13F70">
            <w:pPr>
              <w:spacing w:line="276" w:lineRule="auto"/>
              <w:jc w:val="center"/>
              <w:rPr>
                <w:rFonts w:cstheme="minorHAnsi"/>
                <w:b/>
                <w:color w:val="FFFFFF" w:themeColor="background1"/>
              </w:rPr>
            </w:pPr>
            <w:r>
              <w:rPr>
                <w:rFonts w:cstheme="minorHAnsi"/>
                <w:b/>
                <w:color w:val="FFFFFF" w:themeColor="background1"/>
              </w:rPr>
              <w:t>System Type</w:t>
            </w:r>
          </w:p>
        </w:tc>
        <w:tc>
          <w:tcPr>
            <w:tcW w:w="1732"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Change w:id="7399" w:author="Stephanie Baer" w:date="2016-01-21T14:09:00Z">
              <w:tcPr>
                <w:tcW w:w="1732"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tcPrChange>
          </w:tcPr>
          <w:p w14:paraId="0C078476" w14:textId="77777777" w:rsidR="00C13F70" w:rsidRDefault="00C13F70">
            <w:pPr>
              <w:spacing w:line="276" w:lineRule="auto"/>
              <w:jc w:val="center"/>
              <w:rPr>
                <w:rFonts w:cstheme="minorHAnsi"/>
                <w:b/>
                <w:color w:val="FFFFFF" w:themeColor="background1"/>
              </w:rPr>
            </w:pPr>
            <w:r>
              <w:rPr>
                <w:rFonts w:cstheme="minorHAnsi"/>
                <w:b/>
                <w:color w:val="FFFFFF" w:themeColor="background1"/>
              </w:rPr>
              <w:t>Age of Equipment</w:t>
            </w:r>
          </w:p>
        </w:tc>
        <w:tc>
          <w:tcPr>
            <w:tcW w:w="1379"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Change w:id="7400" w:author="Stephanie Baer" w:date="2016-01-21T14:09:00Z">
              <w:tcPr>
                <w:tcW w:w="1379"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tcPrChange>
          </w:tcPr>
          <w:p w14:paraId="17715047" w14:textId="77777777" w:rsidR="00C13F70" w:rsidRDefault="00C13F70">
            <w:pPr>
              <w:spacing w:line="276" w:lineRule="auto"/>
              <w:jc w:val="center"/>
              <w:rPr>
                <w:rFonts w:cstheme="minorHAnsi"/>
                <w:b/>
                <w:color w:val="FFFFFF" w:themeColor="background1"/>
              </w:rPr>
            </w:pPr>
            <w:r>
              <w:rPr>
                <w:rFonts w:cstheme="minorHAnsi"/>
                <w:b/>
                <w:color w:val="FFFFFF" w:themeColor="background1"/>
              </w:rPr>
              <w:t>HSPF Estimate</w:t>
            </w:r>
          </w:p>
        </w:tc>
        <w:tc>
          <w:tcPr>
            <w:tcW w:w="1479"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Change w:id="7401" w:author="Stephanie Baer" w:date="2016-01-21T14:09:00Z">
              <w:tcPr>
                <w:tcW w:w="1479"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tcPrChange>
          </w:tcPr>
          <w:p w14:paraId="71216A1D" w14:textId="77777777" w:rsidR="00C13F70" w:rsidRDefault="00C13F70">
            <w:pPr>
              <w:spacing w:line="276" w:lineRule="auto"/>
              <w:jc w:val="center"/>
              <w:rPr>
                <w:rFonts w:cstheme="minorHAnsi"/>
                <w:b/>
                <w:color w:val="FFFFFF" w:themeColor="background1"/>
              </w:rPr>
            </w:pPr>
            <w:r>
              <w:rPr>
                <w:rFonts w:cstheme="minorHAnsi"/>
                <w:b/>
                <w:color w:val="FFFFFF" w:themeColor="background1"/>
              </w:rPr>
              <w:t>ηHeat</w:t>
            </w:r>
          </w:p>
          <w:p w14:paraId="29F0CED3" w14:textId="77777777" w:rsidR="00C13F70" w:rsidRDefault="00C13F70">
            <w:pPr>
              <w:spacing w:line="276" w:lineRule="auto"/>
              <w:jc w:val="center"/>
              <w:rPr>
                <w:rFonts w:cstheme="minorHAnsi"/>
                <w:b/>
                <w:color w:val="FFFFFF" w:themeColor="background1"/>
              </w:rPr>
            </w:pPr>
            <w:r>
              <w:rPr>
                <w:rFonts w:cstheme="minorHAnsi"/>
                <w:b/>
                <w:color w:val="FFFFFF" w:themeColor="background1"/>
              </w:rPr>
              <w:t>(COP Estimate)</w:t>
            </w:r>
          </w:p>
        </w:tc>
      </w:tr>
      <w:tr w:rsidR="00C13F70" w14:paraId="32A8E5E8" w14:textId="77777777" w:rsidTr="00FF11A2">
        <w:trPr>
          <w:trHeight w:val="323"/>
          <w:trPrChange w:id="7402" w:author="Stephanie Baer" w:date="2016-01-21T14:09:00Z">
            <w:trPr>
              <w:trHeight w:val="323"/>
            </w:trPr>
          </w:trPrChange>
        </w:trPr>
        <w:tc>
          <w:tcPr>
            <w:tcW w:w="1350" w:type="dxa"/>
            <w:vMerge w:val="restart"/>
            <w:tcBorders>
              <w:top w:val="nil"/>
              <w:left w:val="single" w:sz="8" w:space="0" w:color="auto"/>
              <w:right w:val="single" w:sz="8" w:space="0" w:color="auto"/>
            </w:tcBorders>
            <w:tcMar>
              <w:top w:w="0" w:type="dxa"/>
              <w:left w:w="108" w:type="dxa"/>
              <w:bottom w:w="0" w:type="dxa"/>
              <w:right w:w="108" w:type="dxa"/>
            </w:tcMar>
            <w:vAlign w:val="center"/>
            <w:hideMark/>
            <w:tcPrChange w:id="7403" w:author="Stephanie Baer" w:date="2016-01-21T14:09:00Z">
              <w:tcPr>
                <w:tcW w:w="1350" w:type="dxa"/>
                <w:vMerge w:val="restart"/>
                <w:tcBorders>
                  <w:top w:val="nil"/>
                  <w:left w:val="single" w:sz="8" w:space="0" w:color="auto"/>
                  <w:right w:val="single" w:sz="8" w:space="0" w:color="auto"/>
                </w:tcBorders>
                <w:tcMar>
                  <w:top w:w="0" w:type="dxa"/>
                  <w:left w:w="108" w:type="dxa"/>
                  <w:bottom w:w="0" w:type="dxa"/>
                  <w:right w:w="108" w:type="dxa"/>
                </w:tcMar>
                <w:hideMark/>
              </w:tcPr>
            </w:tcPrChange>
          </w:tcPr>
          <w:p w14:paraId="7BB50FA6" w14:textId="77777777" w:rsidR="00C13F70" w:rsidRDefault="00C13F70">
            <w:pPr>
              <w:jc w:val="left"/>
              <w:pPrChange w:id="7404" w:author="Stephanie Baer" w:date="2016-01-21T14:09:00Z">
                <w:pPr/>
              </w:pPrChange>
            </w:pPr>
            <w:r>
              <w:t>Heat Pump</w:t>
            </w:r>
          </w:p>
        </w:tc>
        <w:tc>
          <w:tcPr>
            <w:tcW w:w="1732"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7405" w:author="Stephanie Baer" w:date="2016-01-21T14:09:00Z">
              <w:tcPr>
                <w:tcW w:w="1732"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6C26590D" w14:textId="77777777" w:rsidR="00C13F70" w:rsidRDefault="00C13F70">
            <w:pPr>
              <w:jc w:val="left"/>
              <w:rPr>
                <w:szCs w:val="16"/>
              </w:rPr>
              <w:pPrChange w:id="7406" w:author="Stephanie Baer" w:date="2016-01-21T14:09:00Z">
                <w:pPr/>
              </w:pPrChange>
            </w:pPr>
            <w:r>
              <w:t>Before 2006</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Change w:id="7407" w:author="Stephanie Baer" w:date="2016-01-21T14:09:00Z">
              <w:tcPr>
                <w:tcW w:w="1379"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16332A68" w14:textId="77777777" w:rsidR="00C13F70" w:rsidRDefault="00C13F70" w:rsidP="00C04E8D">
            <w:pPr>
              <w:jc w:val="center"/>
              <w:rPr>
                <w:szCs w:val="16"/>
              </w:rPr>
            </w:pPr>
            <w:r>
              <w:t>6.8</w:t>
            </w:r>
          </w:p>
        </w:tc>
        <w:tc>
          <w:tcPr>
            <w:tcW w:w="1479" w:type="dxa"/>
            <w:tcBorders>
              <w:top w:val="nil"/>
              <w:left w:val="nil"/>
              <w:bottom w:val="single" w:sz="8" w:space="0" w:color="auto"/>
              <w:right w:val="single" w:sz="8" w:space="0" w:color="auto"/>
            </w:tcBorders>
            <w:tcMar>
              <w:top w:w="0" w:type="dxa"/>
              <w:left w:w="108" w:type="dxa"/>
              <w:bottom w:w="0" w:type="dxa"/>
              <w:right w:w="108" w:type="dxa"/>
            </w:tcMar>
            <w:hideMark/>
            <w:tcPrChange w:id="7408" w:author="Stephanie Baer" w:date="2016-01-21T14:09:00Z">
              <w:tcPr>
                <w:tcW w:w="1479"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43EE93CD" w14:textId="77777777" w:rsidR="00C13F70" w:rsidRDefault="00C13F70" w:rsidP="00C04E8D">
            <w:pPr>
              <w:jc w:val="center"/>
              <w:rPr>
                <w:szCs w:val="16"/>
              </w:rPr>
            </w:pPr>
            <w:r>
              <w:t>2.00</w:t>
            </w:r>
          </w:p>
        </w:tc>
      </w:tr>
      <w:tr w:rsidR="00C13F70" w14:paraId="5FCBD34C" w14:textId="77777777" w:rsidTr="00FF11A2">
        <w:tc>
          <w:tcPr>
            <w:tcW w:w="0" w:type="auto"/>
            <w:vMerge/>
            <w:tcBorders>
              <w:left w:val="single" w:sz="8" w:space="0" w:color="auto"/>
              <w:right w:val="single" w:sz="8" w:space="0" w:color="auto"/>
            </w:tcBorders>
            <w:vAlign w:val="center"/>
            <w:hideMark/>
            <w:tcPrChange w:id="7409" w:author="Stephanie Baer" w:date="2016-01-21T14:09:00Z">
              <w:tcPr>
                <w:tcW w:w="0" w:type="auto"/>
                <w:vMerge/>
                <w:tcBorders>
                  <w:left w:val="single" w:sz="8" w:space="0" w:color="auto"/>
                  <w:right w:val="single" w:sz="8" w:space="0" w:color="auto"/>
                </w:tcBorders>
                <w:vAlign w:val="center"/>
                <w:hideMark/>
              </w:tcPr>
            </w:tcPrChange>
          </w:tcPr>
          <w:p w14:paraId="1488C53C" w14:textId="77777777" w:rsidR="00C13F70" w:rsidRDefault="00C13F70">
            <w:pPr>
              <w:widowControl/>
              <w:jc w:val="left"/>
              <w:rPr>
                <w:rFonts w:cs="Arial"/>
                <w:noProof/>
                <w:szCs w:val="18"/>
                <w:lang w:val="en"/>
              </w:rPr>
            </w:pPr>
          </w:p>
        </w:tc>
        <w:tc>
          <w:tcPr>
            <w:tcW w:w="1732"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7410" w:author="Stephanie Baer" w:date="2016-01-21T14:09:00Z">
              <w:tcPr>
                <w:tcW w:w="1732"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5E033B01" w14:textId="77777777" w:rsidR="00C13F70" w:rsidRDefault="00C13F70">
            <w:pPr>
              <w:jc w:val="left"/>
              <w:rPr>
                <w:szCs w:val="16"/>
              </w:rPr>
              <w:pPrChange w:id="7411" w:author="Stephanie Baer" w:date="2016-01-21T14:09:00Z">
                <w:pPr/>
              </w:pPrChange>
            </w:pPr>
            <w:r>
              <w:t>2006 - 2014</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Change w:id="7412" w:author="Stephanie Baer" w:date="2016-01-21T14:09:00Z">
              <w:tcPr>
                <w:tcW w:w="1379"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3CFB75A6" w14:textId="77777777" w:rsidR="00C13F70" w:rsidRDefault="00C13F70" w:rsidP="00C04E8D">
            <w:pPr>
              <w:jc w:val="center"/>
              <w:rPr>
                <w:szCs w:val="16"/>
              </w:rPr>
            </w:pPr>
            <w:r>
              <w:t>7.7</w:t>
            </w:r>
          </w:p>
        </w:tc>
        <w:tc>
          <w:tcPr>
            <w:tcW w:w="1479" w:type="dxa"/>
            <w:tcBorders>
              <w:top w:val="nil"/>
              <w:left w:val="nil"/>
              <w:bottom w:val="single" w:sz="8" w:space="0" w:color="auto"/>
              <w:right w:val="single" w:sz="8" w:space="0" w:color="auto"/>
            </w:tcBorders>
            <w:tcMar>
              <w:top w:w="0" w:type="dxa"/>
              <w:left w:w="108" w:type="dxa"/>
              <w:bottom w:w="0" w:type="dxa"/>
              <w:right w:w="108" w:type="dxa"/>
            </w:tcMar>
            <w:hideMark/>
            <w:tcPrChange w:id="7413" w:author="Stephanie Baer" w:date="2016-01-21T14:09:00Z">
              <w:tcPr>
                <w:tcW w:w="1479"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15DD2471" w14:textId="77777777" w:rsidR="00C13F70" w:rsidRDefault="00C13F70" w:rsidP="00C04E8D">
            <w:pPr>
              <w:jc w:val="center"/>
              <w:rPr>
                <w:szCs w:val="16"/>
              </w:rPr>
            </w:pPr>
            <w:r>
              <w:t>2.26</w:t>
            </w:r>
          </w:p>
        </w:tc>
      </w:tr>
      <w:tr w:rsidR="00C13F70" w14:paraId="17257010" w14:textId="77777777" w:rsidTr="00FF11A2">
        <w:trPr>
          <w:trHeight w:val="260"/>
          <w:trPrChange w:id="7414" w:author="Stephanie Baer" w:date="2016-01-21T14:09:00Z">
            <w:trPr>
              <w:trHeight w:val="260"/>
            </w:trPr>
          </w:trPrChange>
        </w:trPr>
        <w:tc>
          <w:tcPr>
            <w:tcW w:w="1350" w:type="dxa"/>
            <w:vMerge/>
            <w:tcBorders>
              <w:left w:val="single" w:sz="8" w:space="0" w:color="auto"/>
              <w:bottom w:val="single" w:sz="8" w:space="0" w:color="auto"/>
              <w:right w:val="single" w:sz="8" w:space="0" w:color="auto"/>
            </w:tcBorders>
            <w:tcMar>
              <w:top w:w="0" w:type="dxa"/>
              <w:left w:w="108" w:type="dxa"/>
              <w:bottom w:w="0" w:type="dxa"/>
              <w:right w:w="108" w:type="dxa"/>
            </w:tcMar>
            <w:vAlign w:val="center"/>
            <w:tcPrChange w:id="7415" w:author="Stephanie Baer" w:date="2016-01-21T14:09:00Z">
              <w:tcPr>
                <w:tcW w:w="1350" w:type="dxa"/>
                <w:vMerge/>
                <w:tcBorders>
                  <w:left w:val="single" w:sz="8" w:space="0" w:color="auto"/>
                  <w:bottom w:val="single" w:sz="8" w:space="0" w:color="auto"/>
                  <w:right w:val="single" w:sz="8" w:space="0" w:color="auto"/>
                </w:tcBorders>
                <w:tcMar>
                  <w:top w:w="0" w:type="dxa"/>
                  <w:left w:w="108" w:type="dxa"/>
                  <w:bottom w:w="0" w:type="dxa"/>
                  <w:right w:w="108" w:type="dxa"/>
                </w:tcMar>
              </w:tcPr>
            </w:tcPrChange>
          </w:tcPr>
          <w:p w14:paraId="2975F90E" w14:textId="77777777" w:rsidR="00C13F70" w:rsidRDefault="00C13F70">
            <w:pPr>
              <w:jc w:val="left"/>
              <w:pPrChange w:id="7416" w:author="Stephanie Baer" w:date="2016-01-21T14:09:00Z">
                <w:pPr/>
              </w:pPrChange>
            </w:pPr>
          </w:p>
        </w:tc>
        <w:tc>
          <w:tcPr>
            <w:tcW w:w="1732" w:type="dxa"/>
            <w:tcBorders>
              <w:top w:val="nil"/>
              <w:left w:val="nil"/>
              <w:bottom w:val="single" w:sz="8" w:space="0" w:color="auto"/>
              <w:right w:val="single" w:sz="8" w:space="0" w:color="auto"/>
            </w:tcBorders>
            <w:tcMar>
              <w:top w:w="0" w:type="dxa"/>
              <w:left w:w="108" w:type="dxa"/>
              <w:bottom w:w="0" w:type="dxa"/>
              <w:right w:w="108" w:type="dxa"/>
            </w:tcMar>
            <w:vAlign w:val="center"/>
            <w:tcPrChange w:id="7417" w:author="Stephanie Baer" w:date="2016-01-21T14:09:00Z">
              <w:tcPr>
                <w:tcW w:w="1732" w:type="dxa"/>
                <w:tcBorders>
                  <w:top w:val="nil"/>
                  <w:left w:val="nil"/>
                  <w:bottom w:val="single" w:sz="8" w:space="0" w:color="auto"/>
                  <w:right w:val="single" w:sz="8" w:space="0" w:color="auto"/>
                </w:tcBorders>
                <w:tcMar>
                  <w:top w:w="0" w:type="dxa"/>
                  <w:left w:w="108" w:type="dxa"/>
                  <w:bottom w:w="0" w:type="dxa"/>
                  <w:right w:w="108" w:type="dxa"/>
                </w:tcMar>
              </w:tcPr>
            </w:tcPrChange>
          </w:tcPr>
          <w:p w14:paraId="2DE05DE3" w14:textId="77777777" w:rsidR="00C13F70" w:rsidRDefault="00C13F70">
            <w:pPr>
              <w:jc w:val="left"/>
              <w:rPr>
                <w:szCs w:val="16"/>
              </w:rPr>
              <w:pPrChange w:id="7418" w:author="Stephanie Baer" w:date="2016-01-21T14:09:00Z">
                <w:pPr/>
              </w:pPrChange>
            </w:pPr>
            <w:r>
              <w:t xml:space="preserve">2015 on </w:t>
            </w:r>
          </w:p>
        </w:tc>
        <w:tc>
          <w:tcPr>
            <w:tcW w:w="1379" w:type="dxa"/>
            <w:tcBorders>
              <w:top w:val="nil"/>
              <w:left w:val="nil"/>
              <w:bottom w:val="single" w:sz="8" w:space="0" w:color="auto"/>
              <w:right w:val="single" w:sz="8" w:space="0" w:color="auto"/>
            </w:tcBorders>
            <w:tcMar>
              <w:top w:w="0" w:type="dxa"/>
              <w:left w:w="108" w:type="dxa"/>
              <w:bottom w:w="0" w:type="dxa"/>
              <w:right w:w="108" w:type="dxa"/>
            </w:tcMar>
            <w:tcPrChange w:id="7419" w:author="Stephanie Baer" w:date="2016-01-21T14:09:00Z">
              <w:tcPr>
                <w:tcW w:w="1379" w:type="dxa"/>
                <w:tcBorders>
                  <w:top w:val="nil"/>
                  <w:left w:val="nil"/>
                  <w:bottom w:val="single" w:sz="8" w:space="0" w:color="auto"/>
                  <w:right w:val="single" w:sz="8" w:space="0" w:color="auto"/>
                </w:tcBorders>
                <w:tcMar>
                  <w:top w:w="0" w:type="dxa"/>
                  <w:left w:w="108" w:type="dxa"/>
                  <w:bottom w:w="0" w:type="dxa"/>
                  <w:right w:w="108" w:type="dxa"/>
                </w:tcMar>
              </w:tcPr>
            </w:tcPrChange>
          </w:tcPr>
          <w:p w14:paraId="137E921A" w14:textId="77777777" w:rsidR="00C13F70" w:rsidRDefault="00C13F70" w:rsidP="00C04E8D">
            <w:pPr>
              <w:jc w:val="center"/>
              <w:rPr>
                <w:szCs w:val="16"/>
              </w:rPr>
            </w:pPr>
            <w:r>
              <w:t>8.2</w:t>
            </w:r>
          </w:p>
        </w:tc>
        <w:tc>
          <w:tcPr>
            <w:tcW w:w="1479" w:type="dxa"/>
            <w:tcBorders>
              <w:top w:val="nil"/>
              <w:left w:val="nil"/>
              <w:bottom w:val="single" w:sz="8" w:space="0" w:color="auto"/>
              <w:right w:val="single" w:sz="8" w:space="0" w:color="auto"/>
            </w:tcBorders>
            <w:tcMar>
              <w:top w:w="0" w:type="dxa"/>
              <w:left w:w="108" w:type="dxa"/>
              <w:bottom w:w="0" w:type="dxa"/>
              <w:right w:w="108" w:type="dxa"/>
            </w:tcMar>
            <w:tcPrChange w:id="7420" w:author="Stephanie Baer" w:date="2016-01-21T14:09:00Z">
              <w:tcPr>
                <w:tcW w:w="1479" w:type="dxa"/>
                <w:tcBorders>
                  <w:top w:val="nil"/>
                  <w:left w:val="nil"/>
                  <w:bottom w:val="single" w:sz="8" w:space="0" w:color="auto"/>
                  <w:right w:val="single" w:sz="8" w:space="0" w:color="auto"/>
                </w:tcBorders>
                <w:tcMar>
                  <w:top w:w="0" w:type="dxa"/>
                  <w:left w:w="108" w:type="dxa"/>
                  <w:bottom w:w="0" w:type="dxa"/>
                  <w:right w:w="108" w:type="dxa"/>
                </w:tcMar>
              </w:tcPr>
            </w:tcPrChange>
          </w:tcPr>
          <w:p w14:paraId="79B7B19B" w14:textId="77777777" w:rsidR="00C13F70" w:rsidRDefault="00C13F70" w:rsidP="00C04E8D">
            <w:pPr>
              <w:jc w:val="center"/>
              <w:rPr>
                <w:szCs w:val="16"/>
              </w:rPr>
            </w:pPr>
            <w:r>
              <w:t>2.40</w:t>
            </w:r>
          </w:p>
        </w:tc>
      </w:tr>
      <w:tr w:rsidR="00C13F70" w14:paraId="40E27E4E" w14:textId="77777777" w:rsidTr="00FF11A2">
        <w:trPr>
          <w:trHeight w:val="260"/>
          <w:trPrChange w:id="7421" w:author="Stephanie Baer" w:date="2016-01-21T14:09:00Z">
            <w:trPr>
              <w:trHeight w:val="260"/>
            </w:trPr>
          </w:trPrChange>
        </w:trPr>
        <w:tc>
          <w:tcPr>
            <w:tcW w:w="13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Change w:id="7422" w:author="Stephanie Baer" w:date="2016-01-21T14:09:00Z">
              <w:tcPr>
                <w:tcW w:w="1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1248C6E5" w14:textId="77777777" w:rsidR="00C13F70" w:rsidRDefault="00C13F70">
            <w:pPr>
              <w:jc w:val="left"/>
              <w:rPr>
                <w:szCs w:val="16"/>
              </w:rPr>
              <w:pPrChange w:id="7423" w:author="Stephanie Baer" w:date="2016-01-21T14:09:00Z">
                <w:pPr/>
              </w:pPrChange>
            </w:pPr>
            <w:r>
              <w:t>Resistance</w:t>
            </w:r>
          </w:p>
        </w:tc>
        <w:tc>
          <w:tcPr>
            <w:tcW w:w="1732"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7424" w:author="Stephanie Baer" w:date="2016-01-21T14:09:00Z">
              <w:tcPr>
                <w:tcW w:w="1732"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0D02F1B2" w14:textId="77777777" w:rsidR="00C13F70" w:rsidRDefault="00C13F70">
            <w:pPr>
              <w:jc w:val="left"/>
              <w:rPr>
                <w:szCs w:val="16"/>
              </w:rPr>
              <w:pPrChange w:id="7425" w:author="Stephanie Baer" w:date="2016-01-21T14:09:00Z">
                <w:pPr/>
              </w:pPrChange>
            </w:pPr>
            <w:r>
              <w:t>N/A</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Change w:id="7426" w:author="Stephanie Baer" w:date="2016-01-21T14:09:00Z">
              <w:tcPr>
                <w:tcW w:w="1379"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44FEFD79" w14:textId="77777777" w:rsidR="00C13F70" w:rsidRDefault="00C13F70" w:rsidP="00C04E8D">
            <w:pPr>
              <w:jc w:val="center"/>
              <w:rPr>
                <w:szCs w:val="16"/>
              </w:rPr>
            </w:pPr>
            <w:r>
              <w:t>N/A</w:t>
            </w:r>
          </w:p>
        </w:tc>
        <w:tc>
          <w:tcPr>
            <w:tcW w:w="1479" w:type="dxa"/>
            <w:tcBorders>
              <w:top w:val="nil"/>
              <w:left w:val="nil"/>
              <w:bottom w:val="single" w:sz="8" w:space="0" w:color="auto"/>
              <w:right w:val="single" w:sz="8" w:space="0" w:color="auto"/>
            </w:tcBorders>
            <w:tcMar>
              <w:top w:w="0" w:type="dxa"/>
              <w:left w:w="108" w:type="dxa"/>
              <w:bottom w:w="0" w:type="dxa"/>
              <w:right w:w="108" w:type="dxa"/>
            </w:tcMar>
            <w:hideMark/>
            <w:tcPrChange w:id="7427" w:author="Stephanie Baer" w:date="2016-01-21T14:09:00Z">
              <w:tcPr>
                <w:tcW w:w="1479"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054EF390" w14:textId="77777777" w:rsidR="00C13F70" w:rsidRDefault="00C13F70" w:rsidP="00C04E8D">
            <w:pPr>
              <w:jc w:val="center"/>
              <w:rPr>
                <w:szCs w:val="16"/>
              </w:rPr>
            </w:pPr>
            <w:r>
              <w:t>1.00</w:t>
            </w:r>
          </w:p>
        </w:tc>
      </w:tr>
    </w:tbl>
    <w:p w14:paraId="4C144982" w14:textId="77777777" w:rsidR="00C13F70" w:rsidRDefault="00C13F70" w:rsidP="00C13F70">
      <w:pPr>
        <w:ind w:left="1440" w:hanging="720"/>
        <w:rPr>
          <w:rFonts w:eastAsiaTheme="minorHAnsi" w:cstheme="minorHAnsi"/>
          <w:b/>
          <w:bCs/>
          <w:szCs w:val="20"/>
        </w:rPr>
      </w:pPr>
    </w:p>
    <w:p w14:paraId="4154CB88" w14:textId="77777777" w:rsidR="00C13F70" w:rsidRDefault="00C13F70" w:rsidP="00C13F70">
      <w:pPr>
        <w:ind w:left="1440" w:hanging="1440"/>
        <w:rPr>
          <w:rFonts w:eastAsiaTheme="minorHAnsi" w:cstheme="minorHAnsi"/>
          <w:b/>
          <w:bCs/>
          <w:szCs w:val="20"/>
        </w:rPr>
      </w:pPr>
      <w:r>
        <w:rPr>
          <w:noProof/>
        </w:rPr>
        <w:lastRenderedPageBreak/>
        <mc:AlternateContent>
          <mc:Choice Requires="wps">
            <w:drawing>
              <wp:inline distT="0" distB="0" distL="0" distR="0" wp14:anchorId="315040A6" wp14:editId="6ECCED7A">
                <wp:extent cx="5873115" cy="1233377"/>
                <wp:effectExtent l="0" t="0" r="13335" b="24130"/>
                <wp:docPr id="483" name="Text Box 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3115" cy="1233377"/>
                        </a:xfrm>
                        <a:prstGeom prst="rect">
                          <a:avLst/>
                        </a:prstGeom>
                        <a:solidFill>
                          <a:srgbClr val="FFFFFF"/>
                        </a:solidFill>
                        <a:ln w="9525">
                          <a:solidFill>
                            <a:srgbClr val="000000"/>
                          </a:solidFill>
                          <a:miter lim="800000"/>
                          <a:headEnd/>
                          <a:tailEnd/>
                        </a:ln>
                      </wps:spPr>
                      <wps:txbx>
                        <w:txbxContent>
                          <w:p w14:paraId="2E707816" w14:textId="77777777" w:rsidR="00F60751" w:rsidRDefault="00F60751" w:rsidP="00C13F70">
                            <w:pPr>
                              <w:rPr>
                                <w:rFonts w:cstheme="minorHAnsi"/>
                                <w:sz w:val="22"/>
                              </w:rPr>
                            </w:pPr>
                            <w:r>
                              <w:rPr>
                                <w:rFonts w:cstheme="minorHAnsi"/>
                              </w:rPr>
                              <w:t>For example, a 15W globe CFL replacing a 60W incandescent specialty bulb installed in home with 2.0 COP Heat Pump:</w:t>
                            </w:r>
                          </w:p>
                          <w:p w14:paraId="2BBBA555" w14:textId="77777777" w:rsidR="00F60751" w:rsidRDefault="00F60751" w:rsidP="00C13F70">
                            <w:pPr>
                              <w:ind w:firstLine="720"/>
                              <w:rPr>
                                <w:rFonts w:cstheme="minorHAnsi"/>
                              </w:rPr>
                            </w:pPr>
                            <w:r>
                              <w:rPr>
                                <w:rFonts w:cstheme="minorHAnsi"/>
                                <w:noProof/>
                              </w:rPr>
                              <w:t>∆</w:t>
                            </w:r>
                            <w:r>
                              <w:rPr>
                                <w:rFonts w:cstheme="minorHAnsi"/>
                              </w:rPr>
                              <w:t>kWh</w:t>
                            </w:r>
                            <w:r>
                              <w:rPr>
                                <w:rFonts w:cstheme="minorHAnsi"/>
                                <w:vertAlign w:val="subscript"/>
                              </w:rPr>
                              <w:t>1st year</w:t>
                            </w:r>
                            <w:r>
                              <w:rPr>
                                <w:rFonts w:cstheme="minorHAnsi"/>
                              </w:rPr>
                              <w:t xml:space="preserve">    </w:t>
                            </w:r>
                            <w:r>
                              <w:rPr>
                                <w:rFonts w:cstheme="minorHAnsi"/>
                              </w:rPr>
                              <w:tab/>
                              <w:t>= - (((60 - 15) / 1000) * 0.823 * 639 * 0.49) / 2.0</w:t>
                            </w:r>
                          </w:p>
                          <w:p w14:paraId="58C27057" w14:textId="77777777" w:rsidR="00F60751" w:rsidRDefault="00F60751" w:rsidP="00C13F70">
                            <w:pPr>
                              <w:ind w:left="1440" w:firstLine="720"/>
                              <w:rPr>
                                <w:rFonts w:cstheme="minorHAnsi"/>
                              </w:rPr>
                            </w:pPr>
                            <w:r>
                              <w:rPr>
                                <w:rFonts w:cstheme="minorHAnsi"/>
                              </w:rPr>
                              <w:t>= - 5.8 kWh</w:t>
                            </w:r>
                          </w:p>
                          <w:p w14:paraId="365C97DE" w14:textId="77777777" w:rsidR="00F60751" w:rsidRDefault="00F60751" w:rsidP="00C13F70">
                            <w:pPr>
                              <w:rPr>
                                <w:rFonts w:cstheme="minorHAnsi"/>
                              </w:rPr>
                            </w:pPr>
                            <w:r>
                              <w:rPr>
                                <w:rFonts w:cstheme="minorHAnsi"/>
                              </w:rPr>
                              <w:t xml:space="preserve">Second and third year savings should be calculated using the appropriate ISR. </w:t>
                            </w:r>
                          </w:p>
                          <w:p w14:paraId="193AE675" w14:textId="77777777" w:rsidR="00F60751" w:rsidRDefault="00F60751" w:rsidP="00C13F70"/>
                        </w:txbxContent>
                      </wps:txbx>
                      <wps:bodyPr rot="0" vert="horz" wrap="square" lIns="91440" tIns="45720" rIns="91440" bIns="45720" anchor="t" anchorCtr="0">
                        <a:noAutofit/>
                      </wps:bodyPr>
                    </wps:wsp>
                  </a:graphicData>
                </a:graphic>
              </wp:inline>
            </w:drawing>
          </mc:Choice>
          <mc:Fallback>
            <w:pict>
              <v:shape w14:anchorId="315040A6" id="Text Box 483" o:spid="_x0000_s1095" type="#_x0000_t202" style="width:462.45pt;height:9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">
                <v:textbox>
                  <w:txbxContent>
                    <w:p w14:paraId="2E707816" w14:textId="77777777" w:rsidR="00F60751" w:rsidRDefault="00F60751" w:rsidP="00C13F70">
                      <w:pPr>
                        <w:rPr>
                          <w:rFonts w:cstheme="minorHAnsi"/>
                          <w:sz w:val="22"/>
                        </w:rPr>
                      </w:pPr>
                      <w:r>
                        <w:rPr>
                          <w:rFonts w:cstheme="minorHAnsi"/>
                        </w:rPr>
                        <w:t>For example, a 15W globe CFL replacing a 60W incandescent specialty bulb installed in home with 2.0 COP Heat Pump:</w:t>
                      </w:r>
                    </w:p>
                    <w:p w14:paraId="2BBBA555" w14:textId="77777777" w:rsidR="00F60751" w:rsidRDefault="00F60751" w:rsidP="00C13F70">
                      <w:pPr>
                        <w:ind w:firstLine="720"/>
                        <w:rPr>
                          <w:rFonts w:cstheme="minorHAnsi"/>
                        </w:rPr>
                      </w:pPr>
                      <w:r>
                        <w:rPr>
                          <w:rFonts w:cstheme="minorHAnsi"/>
                          <w:noProof/>
                        </w:rPr>
                        <w:t>∆</w:t>
                      </w:r>
                      <w:r>
                        <w:rPr>
                          <w:rFonts w:cstheme="minorHAnsi"/>
                        </w:rPr>
                        <w:t>kWh</w:t>
                      </w:r>
                      <w:r>
                        <w:rPr>
                          <w:rFonts w:cstheme="minorHAnsi"/>
                          <w:vertAlign w:val="subscript"/>
                        </w:rPr>
                        <w:t>1st year</w:t>
                      </w:r>
                      <w:r>
                        <w:rPr>
                          <w:rFonts w:cstheme="minorHAnsi"/>
                        </w:rPr>
                        <w:t xml:space="preserve">    </w:t>
                      </w:r>
                      <w:r>
                        <w:rPr>
                          <w:rFonts w:cstheme="minorHAnsi"/>
                        </w:rPr>
                        <w:tab/>
                        <w:t>= - (((60 - 15) / 1000) * 0.823 * 639 * 0.49) / 2.0</w:t>
                      </w:r>
                    </w:p>
                    <w:p w14:paraId="58C27057" w14:textId="77777777" w:rsidR="00F60751" w:rsidRDefault="00F60751" w:rsidP="00C13F70">
                      <w:pPr>
                        <w:ind w:left="1440" w:firstLine="720"/>
                        <w:rPr>
                          <w:rFonts w:cstheme="minorHAnsi"/>
                        </w:rPr>
                      </w:pPr>
                      <w:r>
                        <w:rPr>
                          <w:rFonts w:cstheme="minorHAnsi"/>
                        </w:rPr>
                        <w:t>= - 5.8 kWh</w:t>
                      </w:r>
                    </w:p>
                    <w:p w14:paraId="365C97DE" w14:textId="77777777" w:rsidR="00F60751" w:rsidRDefault="00F60751" w:rsidP="00C13F70">
                      <w:pPr>
                        <w:rPr>
                          <w:rFonts w:cstheme="minorHAnsi"/>
                        </w:rPr>
                      </w:pPr>
                      <w:r>
                        <w:rPr>
                          <w:rFonts w:cstheme="minorHAnsi"/>
                        </w:rPr>
                        <w:t xml:space="preserve">Second and third year savings should be calculated using the appropriate ISR. </w:t>
                      </w:r>
                    </w:p>
                    <w:p w14:paraId="193AE675" w14:textId="77777777" w:rsidR="00F60751" w:rsidRDefault="00F60751" w:rsidP="00C13F70"/>
                  </w:txbxContent>
                </v:textbox>
                <w10:anchorlock/>
              </v:shape>
            </w:pict>
          </mc:Fallback>
        </mc:AlternateContent>
      </w:r>
    </w:p>
    <w:p w14:paraId="6D10E8EF" w14:textId="77777777" w:rsidR="00C13F70" w:rsidRDefault="00C13F70" w:rsidP="00C13F70">
      <w:pPr>
        <w:pStyle w:val="Heading6"/>
      </w:pPr>
      <w:r>
        <w:t>Summer Coincident Peak Demand Savings</w:t>
      </w:r>
    </w:p>
    <w:p w14:paraId="3CC5126F" w14:textId="77777777" w:rsidR="00C13F70" w:rsidRDefault="00C13F70" w:rsidP="00C13F70">
      <w:pPr>
        <w:ind w:left="1440" w:hanging="720"/>
        <w:rPr>
          <w:rFonts w:cstheme="minorHAnsi"/>
          <w:noProof/>
          <w:szCs w:val="20"/>
          <w:lang w:val="nl-NL"/>
        </w:rPr>
      </w:pPr>
      <w:r>
        <w:rPr>
          <w:rFonts w:cstheme="minorHAnsi"/>
          <w:noProof/>
        </w:rPr>
        <w:t>∆kW</w:t>
      </w:r>
      <w:r>
        <w:rPr>
          <w:rFonts w:cstheme="minorHAnsi"/>
          <w:noProof/>
        </w:rPr>
        <w:tab/>
        <w:t>=((WattsBase - WattsEE) / 1000) * ISR * WHFd * CF</w:t>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p>
    <w:p w14:paraId="6F60FEAB" w14:textId="77777777" w:rsidR="00C13F70" w:rsidRDefault="00C13F70" w:rsidP="00C13F70">
      <w:pPr>
        <w:widowControl/>
        <w:jc w:val="left"/>
        <w:rPr>
          <w:rFonts w:cstheme="minorHAnsi"/>
          <w:noProof/>
          <w:lang w:val="nl-NL"/>
        </w:rPr>
      </w:pPr>
      <w:r>
        <w:rPr>
          <w:rFonts w:cstheme="minorHAnsi"/>
          <w:noProof/>
          <w:lang w:val="nl-NL"/>
        </w:rPr>
        <w:t>Where:</w:t>
      </w:r>
    </w:p>
    <w:p w14:paraId="7716D7DC" w14:textId="77777777" w:rsidR="00C13F70" w:rsidRDefault="00C13F70" w:rsidP="00C13F70">
      <w:pPr>
        <w:widowControl/>
        <w:ind w:left="1440" w:hanging="720"/>
        <w:jc w:val="left"/>
        <w:rPr>
          <w:rFonts w:cstheme="minorHAnsi"/>
          <w:noProof/>
        </w:rPr>
      </w:pPr>
      <w:r>
        <w:rPr>
          <w:rFonts w:cstheme="minorHAnsi"/>
          <w:noProof/>
        </w:rPr>
        <w:t>WHFd</w:t>
      </w:r>
      <w:r>
        <w:rPr>
          <w:rFonts w:cstheme="minorHAnsi"/>
          <w:noProof/>
        </w:rPr>
        <w:tab/>
        <w:t xml:space="preserve">= Waste heat factor for demand to account for cooling savings from efficient lighting. </w:t>
      </w:r>
    </w:p>
    <w:tbl>
      <w:tblPr>
        <w:tblStyle w:val="TableGrid"/>
        <w:tblW w:w="0" w:type="auto"/>
        <w:tblInd w:w="2160" w:type="dxa"/>
        <w:tblLook w:val="04A0" w:firstRow="1" w:lastRow="0" w:firstColumn="1" w:lastColumn="0" w:noHBand="0" w:noVBand="1"/>
      </w:tblPr>
      <w:tblGrid>
        <w:gridCol w:w="3888"/>
        <w:gridCol w:w="1440"/>
      </w:tblGrid>
      <w:tr w:rsidR="00C13F70" w:rsidRPr="0077765A" w14:paraId="2800CFBE" w14:textId="77777777" w:rsidTr="00C04E8D">
        <w:trPr>
          <w:tblHeader/>
        </w:trPr>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26408EF" w14:textId="77777777" w:rsidR="00C13F70" w:rsidRPr="0077765A" w:rsidRDefault="00C13F70" w:rsidP="00C04E8D">
            <w:pPr>
              <w:jc w:val="center"/>
              <w:rPr>
                <w:rFonts w:asciiTheme="minorHAnsi" w:hAnsiTheme="minorHAnsi"/>
                <w:b/>
                <w:color w:val="FFFFFF" w:themeColor="background1"/>
              </w:rPr>
            </w:pPr>
            <w:r w:rsidRPr="0077765A">
              <w:rPr>
                <w:rFonts w:asciiTheme="minorHAnsi" w:hAnsiTheme="minorHAnsi"/>
                <w:b/>
                <w:color w:val="FFFFFF" w:themeColor="background1"/>
              </w:rPr>
              <w:t>Bulb Location</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12B795F7" w14:textId="77777777" w:rsidR="00C13F70" w:rsidRPr="0077765A" w:rsidRDefault="00C13F70" w:rsidP="00C04E8D">
            <w:pPr>
              <w:jc w:val="center"/>
              <w:rPr>
                <w:rFonts w:asciiTheme="minorHAnsi" w:hAnsiTheme="minorHAnsi"/>
                <w:b/>
                <w:color w:val="FFFFFF" w:themeColor="background1"/>
              </w:rPr>
            </w:pPr>
            <w:r w:rsidRPr="0077765A">
              <w:rPr>
                <w:rFonts w:asciiTheme="minorHAnsi" w:hAnsiTheme="minorHAnsi"/>
                <w:b/>
                <w:color w:val="FFFFFF" w:themeColor="background1"/>
              </w:rPr>
              <w:t>WHFd</w:t>
            </w:r>
          </w:p>
        </w:tc>
      </w:tr>
      <w:tr w:rsidR="00C13F70" w:rsidRPr="0077765A" w14:paraId="021A75BA" w14:textId="77777777" w:rsidTr="00C04E8D">
        <w:tc>
          <w:tcPr>
            <w:tcW w:w="3888" w:type="dxa"/>
            <w:tcBorders>
              <w:top w:val="single" w:sz="4" w:space="0" w:color="auto"/>
              <w:left w:val="single" w:sz="4" w:space="0" w:color="auto"/>
              <w:bottom w:val="single" w:sz="4" w:space="0" w:color="auto"/>
              <w:right w:val="single" w:sz="4" w:space="0" w:color="auto"/>
            </w:tcBorders>
            <w:hideMark/>
          </w:tcPr>
          <w:p w14:paraId="422E698A" w14:textId="77777777" w:rsidR="00C13F70" w:rsidRPr="0077765A" w:rsidRDefault="00C13F70" w:rsidP="00C04E8D">
            <w:pPr>
              <w:rPr>
                <w:rFonts w:asciiTheme="minorHAnsi" w:hAnsiTheme="minorHAnsi"/>
              </w:rPr>
            </w:pPr>
            <w:r w:rsidRPr="0077765A">
              <w:rPr>
                <w:rFonts w:asciiTheme="minorHAnsi" w:hAnsiTheme="minorHAnsi"/>
              </w:rPr>
              <w:t>Interior single family or unknown location</w:t>
            </w:r>
          </w:p>
        </w:tc>
        <w:tc>
          <w:tcPr>
            <w:tcW w:w="1440" w:type="dxa"/>
            <w:tcBorders>
              <w:top w:val="single" w:sz="4" w:space="0" w:color="auto"/>
              <w:left w:val="single" w:sz="4" w:space="0" w:color="auto"/>
              <w:bottom w:val="single" w:sz="4" w:space="0" w:color="auto"/>
              <w:right w:val="single" w:sz="4" w:space="0" w:color="auto"/>
            </w:tcBorders>
            <w:hideMark/>
          </w:tcPr>
          <w:p w14:paraId="0993B1D9" w14:textId="77777777" w:rsidR="00C13F70" w:rsidRPr="0077765A" w:rsidRDefault="00C13F70" w:rsidP="00C04E8D">
            <w:pPr>
              <w:jc w:val="center"/>
              <w:rPr>
                <w:rFonts w:asciiTheme="minorHAnsi" w:hAnsiTheme="minorHAnsi"/>
                <w:szCs w:val="22"/>
              </w:rPr>
            </w:pPr>
            <w:r w:rsidRPr="0077765A">
              <w:rPr>
                <w:rFonts w:asciiTheme="minorHAnsi" w:hAnsiTheme="minorHAnsi"/>
              </w:rPr>
              <w:t>1.11</w:t>
            </w:r>
            <w:r w:rsidRPr="009C362B">
              <w:rPr>
                <w:rFonts w:eastAsiaTheme="majorEastAsia"/>
                <w:vertAlign w:val="superscript"/>
              </w:rPr>
              <w:footnoteReference w:id="691"/>
            </w:r>
          </w:p>
        </w:tc>
      </w:tr>
      <w:tr w:rsidR="00C13F70" w:rsidRPr="0077765A" w14:paraId="7EF37AF8" w14:textId="77777777" w:rsidTr="00C04E8D">
        <w:tc>
          <w:tcPr>
            <w:tcW w:w="3888" w:type="dxa"/>
            <w:tcBorders>
              <w:top w:val="single" w:sz="4" w:space="0" w:color="auto"/>
              <w:left w:val="single" w:sz="4" w:space="0" w:color="auto"/>
              <w:bottom w:val="single" w:sz="4" w:space="0" w:color="auto"/>
              <w:right w:val="single" w:sz="4" w:space="0" w:color="auto"/>
            </w:tcBorders>
            <w:hideMark/>
          </w:tcPr>
          <w:p w14:paraId="4C231445" w14:textId="77777777" w:rsidR="00C13F70" w:rsidRPr="0077765A" w:rsidRDefault="00C13F70" w:rsidP="00C04E8D">
            <w:pPr>
              <w:rPr>
                <w:rFonts w:asciiTheme="minorHAnsi" w:hAnsiTheme="minorHAnsi"/>
              </w:rPr>
            </w:pPr>
            <w:r w:rsidRPr="0077765A">
              <w:rPr>
                <w:rFonts w:asciiTheme="minorHAnsi" w:hAnsiTheme="minorHAnsi"/>
              </w:rPr>
              <w:t>Multi family in unit</w:t>
            </w:r>
          </w:p>
        </w:tc>
        <w:tc>
          <w:tcPr>
            <w:tcW w:w="1440" w:type="dxa"/>
            <w:tcBorders>
              <w:top w:val="single" w:sz="4" w:space="0" w:color="auto"/>
              <w:left w:val="single" w:sz="4" w:space="0" w:color="auto"/>
              <w:bottom w:val="single" w:sz="4" w:space="0" w:color="auto"/>
              <w:right w:val="single" w:sz="4" w:space="0" w:color="auto"/>
            </w:tcBorders>
            <w:hideMark/>
          </w:tcPr>
          <w:p w14:paraId="78CD81A4" w14:textId="77777777" w:rsidR="00C13F70" w:rsidRPr="0077765A" w:rsidRDefault="00C13F70" w:rsidP="00C04E8D">
            <w:pPr>
              <w:jc w:val="center"/>
              <w:rPr>
                <w:rFonts w:asciiTheme="minorHAnsi" w:hAnsiTheme="minorHAnsi"/>
                <w:szCs w:val="22"/>
              </w:rPr>
            </w:pPr>
            <w:r w:rsidRPr="0077765A">
              <w:rPr>
                <w:rFonts w:asciiTheme="minorHAnsi" w:hAnsiTheme="minorHAnsi"/>
              </w:rPr>
              <w:t>1.07</w:t>
            </w:r>
            <w:r w:rsidRPr="009C362B">
              <w:rPr>
                <w:rFonts w:eastAsiaTheme="majorEastAsia"/>
                <w:vertAlign w:val="superscript"/>
              </w:rPr>
              <w:footnoteReference w:id="692"/>
            </w:r>
          </w:p>
        </w:tc>
      </w:tr>
      <w:tr w:rsidR="00C13F70" w:rsidRPr="0077765A" w14:paraId="04B694D9" w14:textId="77777777" w:rsidTr="00C04E8D">
        <w:tc>
          <w:tcPr>
            <w:tcW w:w="3888" w:type="dxa"/>
            <w:tcBorders>
              <w:top w:val="single" w:sz="4" w:space="0" w:color="auto"/>
              <w:left w:val="single" w:sz="4" w:space="0" w:color="auto"/>
              <w:bottom w:val="single" w:sz="4" w:space="0" w:color="auto"/>
              <w:right w:val="single" w:sz="4" w:space="0" w:color="auto"/>
            </w:tcBorders>
            <w:hideMark/>
          </w:tcPr>
          <w:p w14:paraId="5DC168D0" w14:textId="77777777" w:rsidR="00C13F70" w:rsidRPr="0077765A" w:rsidRDefault="00C13F70" w:rsidP="00C04E8D">
            <w:pPr>
              <w:rPr>
                <w:rFonts w:asciiTheme="minorHAnsi" w:hAnsiTheme="minorHAnsi"/>
              </w:rPr>
            </w:pPr>
            <w:r w:rsidRPr="0077765A">
              <w:rPr>
                <w:rFonts w:asciiTheme="minorHAnsi" w:hAnsiTheme="minorHAnsi"/>
              </w:rPr>
              <w:t>Exterior or uncooled location</w:t>
            </w:r>
          </w:p>
        </w:tc>
        <w:tc>
          <w:tcPr>
            <w:tcW w:w="1440" w:type="dxa"/>
            <w:tcBorders>
              <w:top w:val="single" w:sz="4" w:space="0" w:color="auto"/>
              <w:left w:val="single" w:sz="4" w:space="0" w:color="auto"/>
              <w:bottom w:val="single" w:sz="4" w:space="0" w:color="auto"/>
              <w:right w:val="single" w:sz="4" w:space="0" w:color="auto"/>
            </w:tcBorders>
            <w:hideMark/>
          </w:tcPr>
          <w:p w14:paraId="5FDEE2FB" w14:textId="77777777" w:rsidR="00C13F70" w:rsidRPr="0077765A" w:rsidRDefault="00C13F70" w:rsidP="00C04E8D">
            <w:pPr>
              <w:jc w:val="center"/>
              <w:rPr>
                <w:rFonts w:asciiTheme="minorHAnsi" w:hAnsiTheme="minorHAnsi"/>
                <w:szCs w:val="22"/>
              </w:rPr>
            </w:pPr>
            <w:r w:rsidRPr="0077765A">
              <w:rPr>
                <w:rFonts w:asciiTheme="minorHAnsi" w:hAnsiTheme="minorHAnsi"/>
              </w:rPr>
              <w:t>1.0</w:t>
            </w:r>
          </w:p>
        </w:tc>
      </w:tr>
    </w:tbl>
    <w:p w14:paraId="6B78FE41" w14:textId="77777777" w:rsidR="00C13F70" w:rsidRDefault="00C13F70" w:rsidP="00C13F70">
      <w:pPr>
        <w:spacing w:before="240"/>
        <w:ind w:left="2160" w:hanging="1440"/>
        <w:rPr>
          <w:rFonts w:cstheme="minorHAnsi"/>
        </w:rPr>
      </w:pPr>
      <w:r>
        <w:rPr>
          <w:rFonts w:cstheme="minorHAnsi"/>
          <w:noProof/>
        </w:rPr>
        <w:t xml:space="preserve">CF </w:t>
      </w:r>
      <w:r>
        <w:rPr>
          <w:rFonts w:cstheme="minorHAnsi"/>
          <w:noProof/>
        </w:rPr>
        <w:tab/>
        <w:t xml:space="preserve">= Summer Peak Coincidence Factor for measure. </w:t>
      </w:r>
      <w:r>
        <w:rPr>
          <w:rFonts w:cstheme="minorHAnsi"/>
        </w:rPr>
        <w:t>Coincidence factors by bulb types are presented below</w:t>
      </w:r>
      <w:r>
        <w:rPr>
          <w:rStyle w:val="FootnoteReference"/>
          <w:rFonts w:eastAsiaTheme="majorEastAsia"/>
        </w:rPr>
        <w:footnoteReference w:id="693"/>
      </w:r>
      <w:r>
        <w:rPr>
          <w:rFonts w:cstheme="minorHAnsi"/>
        </w:rPr>
        <w:t xml:space="preserve">  </w:t>
      </w:r>
    </w:p>
    <w:tbl>
      <w:tblPr>
        <w:tblW w:w="7295" w:type="dxa"/>
        <w:jc w:val="center"/>
        <w:tblLook w:val="04A0" w:firstRow="1" w:lastRow="0" w:firstColumn="1" w:lastColumn="0" w:noHBand="0" w:noVBand="1"/>
      </w:tblPr>
      <w:tblGrid>
        <w:gridCol w:w="5945"/>
        <w:gridCol w:w="1350"/>
      </w:tblGrid>
      <w:tr w:rsidR="00C13F70" w:rsidRPr="00E4628C" w14:paraId="7385066A" w14:textId="77777777" w:rsidTr="00C04E8D">
        <w:trPr>
          <w:trHeight w:val="20"/>
          <w:tblHeader/>
          <w:jc w:val="center"/>
        </w:trPr>
        <w:tc>
          <w:tcPr>
            <w:tcW w:w="594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BBEF103" w14:textId="77777777" w:rsidR="00C13F70" w:rsidRPr="00E4628C" w:rsidRDefault="00C13F70" w:rsidP="00C04E8D">
            <w:pPr>
              <w:spacing w:line="276" w:lineRule="auto"/>
              <w:jc w:val="center"/>
              <w:rPr>
                <w:rFonts w:cstheme="minorHAnsi"/>
                <w:b/>
                <w:color w:val="FFFFFF" w:themeColor="background1"/>
              </w:rPr>
            </w:pPr>
            <w:r w:rsidRPr="00E4628C">
              <w:rPr>
                <w:rFonts w:cstheme="minorHAnsi"/>
                <w:b/>
                <w:color w:val="FFFFFF" w:themeColor="background1"/>
              </w:rPr>
              <w:t>Bulb Type</w:t>
            </w:r>
          </w:p>
        </w:tc>
        <w:tc>
          <w:tcPr>
            <w:tcW w:w="1350" w:type="dxa"/>
            <w:tcBorders>
              <w:top w:val="single" w:sz="4" w:space="0" w:color="auto"/>
              <w:left w:val="nil"/>
              <w:bottom w:val="single" w:sz="4" w:space="0" w:color="auto"/>
              <w:right w:val="single" w:sz="4" w:space="0" w:color="auto"/>
            </w:tcBorders>
            <w:shd w:val="clear" w:color="auto" w:fill="7F7F7F" w:themeFill="text1" w:themeFillTint="80"/>
            <w:vAlign w:val="bottom"/>
            <w:hideMark/>
          </w:tcPr>
          <w:p w14:paraId="0730BB10" w14:textId="77777777" w:rsidR="00C13F70" w:rsidRPr="00E4628C" w:rsidRDefault="00C13F70" w:rsidP="00C04E8D">
            <w:pPr>
              <w:spacing w:line="276" w:lineRule="auto"/>
              <w:jc w:val="center"/>
              <w:rPr>
                <w:rFonts w:cstheme="minorHAnsi"/>
                <w:b/>
                <w:color w:val="FFFFFF" w:themeColor="background1"/>
              </w:rPr>
            </w:pPr>
            <w:r w:rsidRPr="00E4628C">
              <w:rPr>
                <w:rFonts w:cstheme="minorHAnsi"/>
                <w:b/>
                <w:color w:val="FFFFFF" w:themeColor="background1"/>
              </w:rPr>
              <w:t>Peak CF</w:t>
            </w:r>
          </w:p>
        </w:tc>
      </w:tr>
      <w:tr w:rsidR="00C13F70" w:rsidRPr="00E4628C" w14:paraId="00CD3FDA"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5153F3C9" w14:textId="77777777" w:rsidR="00C13F70" w:rsidRPr="00E4628C" w:rsidRDefault="00C13F70" w:rsidP="00C04E8D">
            <w:r w:rsidRPr="00E4628C">
              <w:t>Three-way</w:t>
            </w:r>
          </w:p>
        </w:tc>
        <w:tc>
          <w:tcPr>
            <w:tcW w:w="1350" w:type="dxa"/>
            <w:tcBorders>
              <w:top w:val="nil"/>
              <w:left w:val="nil"/>
              <w:bottom w:val="single" w:sz="4" w:space="0" w:color="auto"/>
              <w:right w:val="single" w:sz="4" w:space="0" w:color="auto"/>
            </w:tcBorders>
            <w:noWrap/>
            <w:vAlign w:val="bottom"/>
            <w:hideMark/>
          </w:tcPr>
          <w:p w14:paraId="1CBC59C9" w14:textId="77777777" w:rsidR="00C13F70" w:rsidRPr="00E4628C" w:rsidRDefault="00C13F70" w:rsidP="00C04E8D">
            <w:pPr>
              <w:jc w:val="center"/>
              <w:rPr>
                <w:szCs w:val="16"/>
              </w:rPr>
            </w:pPr>
            <w:r w:rsidRPr="00E4628C">
              <w:t>0.078</w:t>
            </w:r>
            <w:r w:rsidRPr="009C362B">
              <w:rPr>
                <w:rStyle w:val="FootnoteReference"/>
              </w:rPr>
              <w:footnoteReference w:id="694"/>
            </w:r>
          </w:p>
        </w:tc>
      </w:tr>
      <w:tr w:rsidR="00C13F70" w:rsidRPr="00E4628C" w14:paraId="52991671" w14:textId="77777777" w:rsidTr="00C04E8D">
        <w:trPr>
          <w:trHeight w:val="20"/>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14:paraId="5D173AC7" w14:textId="77777777" w:rsidR="00C13F70" w:rsidRPr="00E4628C" w:rsidRDefault="00C13F70" w:rsidP="00C04E8D">
            <w:pPr>
              <w:rPr>
                <w:szCs w:val="16"/>
              </w:rPr>
            </w:pPr>
            <w:r w:rsidRPr="00E4628C">
              <w:t>Dimmable</w:t>
            </w:r>
          </w:p>
        </w:tc>
        <w:tc>
          <w:tcPr>
            <w:tcW w:w="1350" w:type="dxa"/>
            <w:tcBorders>
              <w:top w:val="single" w:sz="4" w:space="0" w:color="auto"/>
              <w:left w:val="nil"/>
              <w:bottom w:val="single" w:sz="4" w:space="0" w:color="auto"/>
              <w:right w:val="single" w:sz="4" w:space="0" w:color="auto"/>
            </w:tcBorders>
            <w:noWrap/>
            <w:vAlign w:val="bottom"/>
            <w:hideMark/>
          </w:tcPr>
          <w:p w14:paraId="5F36C10E" w14:textId="77777777" w:rsidR="00C13F70" w:rsidRPr="00E4628C" w:rsidRDefault="00C13F70" w:rsidP="00C04E8D">
            <w:pPr>
              <w:jc w:val="center"/>
              <w:rPr>
                <w:szCs w:val="16"/>
              </w:rPr>
            </w:pPr>
            <w:r w:rsidRPr="00E4628C">
              <w:t>0.078</w:t>
            </w:r>
            <w:r w:rsidRPr="009C362B">
              <w:rPr>
                <w:rStyle w:val="FootnoteReference"/>
              </w:rPr>
              <w:footnoteReference w:id="695"/>
            </w:r>
          </w:p>
        </w:tc>
      </w:tr>
      <w:tr w:rsidR="00C13F70" w:rsidRPr="00E4628C" w14:paraId="62E1F4DE" w14:textId="77777777" w:rsidTr="00C04E8D">
        <w:trPr>
          <w:trHeight w:val="20"/>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14:paraId="55FEDD84" w14:textId="77777777" w:rsidR="00C13F70" w:rsidRPr="00E4628C" w:rsidRDefault="00C13F70" w:rsidP="00C04E8D">
            <w:pPr>
              <w:rPr>
                <w:szCs w:val="16"/>
              </w:rPr>
            </w:pPr>
            <w:r w:rsidRPr="00E4628C">
              <w:t>Interior reflector (incl. dimmable)</w:t>
            </w:r>
          </w:p>
        </w:tc>
        <w:tc>
          <w:tcPr>
            <w:tcW w:w="1350" w:type="dxa"/>
            <w:tcBorders>
              <w:top w:val="nil"/>
              <w:left w:val="nil"/>
              <w:bottom w:val="single" w:sz="4" w:space="0" w:color="auto"/>
              <w:right w:val="single" w:sz="4" w:space="0" w:color="auto"/>
            </w:tcBorders>
            <w:noWrap/>
            <w:vAlign w:val="bottom"/>
            <w:hideMark/>
          </w:tcPr>
          <w:p w14:paraId="2D850372" w14:textId="77777777" w:rsidR="00C13F70" w:rsidRPr="00E4628C" w:rsidRDefault="00C13F70" w:rsidP="00C04E8D">
            <w:pPr>
              <w:jc w:val="center"/>
              <w:rPr>
                <w:szCs w:val="16"/>
              </w:rPr>
            </w:pPr>
            <w:r w:rsidRPr="00E4628C">
              <w:t>0.091</w:t>
            </w:r>
          </w:p>
        </w:tc>
      </w:tr>
      <w:tr w:rsidR="00C13F70" w:rsidRPr="00E4628C" w14:paraId="0FE473D5"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117BDB4B" w14:textId="77777777" w:rsidR="00C13F70" w:rsidRPr="00E4628C" w:rsidRDefault="00C13F70" w:rsidP="00C04E8D">
            <w:pPr>
              <w:rPr>
                <w:szCs w:val="16"/>
              </w:rPr>
            </w:pPr>
            <w:r w:rsidRPr="00E4628C">
              <w:t>Exterior reflector</w:t>
            </w:r>
          </w:p>
        </w:tc>
        <w:tc>
          <w:tcPr>
            <w:tcW w:w="1350" w:type="dxa"/>
            <w:tcBorders>
              <w:top w:val="nil"/>
              <w:left w:val="nil"/>
              <w:bottom w:val="single" w:sz="4" w:space="0" w:color="auto"/>
              <w:right w:val="single" w:sz="4" w:space="0" w:color="auto"/>
            </w:tcBorders>
            <w:noWrap/>
            <w:vAlign w:val="bottom"/>
            <w:hideMark/>
          </w:tcPr>
          <w:p w14:paraId="57987C46" w14:textId="77777777" w:rsidR="00C13F70" w:rsidRPr="00E4628C" w:rsidRDefault="00C13F70" w:rsidP="00C04E8D">
            <w:pPr>
              <w:jc w:val="center"/>
              <w:rPr>
                <w:szCs w:val="16"/>
              </w:rPr>
            </w:pPr>
            <w:r w:rsidRPr="00E4628C">
              <w:t>0.273</w:t>
            </w:r>
          </w:p>
        </w:tc>
      </w:tr>
      <w:tr w:rsidR="00C13F70" w:rsidRPr="00E4628C" w14:paraId="79F150C2"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4A3C6328" w14:textId="77777777" w:rsidR="00C13F70" w:rsidRPr="00E4628C" w:rsidRDefault="00C13F70" w:rsidP="00C04E8D">
            <w:pPr>
              <w:rPr>
                <w:szCs w:val="16"/>
              </w:rPr>
            </w:pPr>
            <w:r w:rsidRPr="00E4628C">
              <w:t>Candelabra base and candle medium and intermediate base</w:t>
            </w:r>
          </w:p>
        </w:tc>
        <w:tc>
          <w:tcPr>
            <w:tcW w:w="1350" w:type="dxa"/>
            <w:tcBorders>
              <w:top w:val="nil"/>
              <w:left w:val="nil"/>
              <w:bottom w:val="single" w:sz="4" w:space="0" w:color="auto"/>
              <w:right w:val="single" w:sz="4" w:space="0" w:color="auto"/>
            </w:tcBorders>
            <w:noWrap/>
            <w:vAlign w:val="bottom"/>
            <w:hideMark/>
          </w:tcPr>
          <w:p w14:paraId="09B4D8E4" w14:textId="77777777" w:rsidR="00C13F70" w:rsidRPr="00E4628C" w:rsidRDefault="00C13F70" w:rsidP="00C04E8D">
            <w:pPr>
              <w:jc w:val="center"/>
              <w:rPr>
                <w:szCs w:val="16"/>
              </w:rPr>
            </w:pPr>
            <w:r w:rsidRPr="00E4628C">
              <w:t>0.121</w:t>
            </w:r>
          </w:p>
        </w:tc>
      </w:tr>
      <w:tr w:rsidR="00C13F70" w:rsidRPr="00E4628C" w14:paraId="198BAC1F"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39B40994" w14:textId="77777777" w:rsidR="00C13F70" w:rsidRPr="00E4628C" w:rsidRDefault="00C13F70" w:rsidP="00C04E8D">
            <w:pPr>
              <w:rPr>
                <w:szCs w:val="16"/>
              </w:rPr>
            </w:pPr>
            <w:r w:rsidRPr="00E4628C">
              <w:t>Bug light</w:t>
            </w:r>
          </w:p>
        </w:tc>
        <w:tc>
          <w:tcPr>
            <w:tcW w:w="1350" w:type="dxa"/>
            <w:tcBorders>
              <w:top w:val="nil"/>
              <w:left w:val="nil"/>
              <w:bottom w:val="single" w:sz="4" w:space="0" w:color="auto"/>
              <w:right w:val="single" w:sz="4" w:space="0" w:color="auto"/>
            </w:tcBorders>
            <w:noWrap/>
            <w:vAlign w:val="bottom"/>
            <w:hideMark/>
          </w:tcPr>
          <w:p w14:paraId="4AE04A35" w14:textId="77777777" w:rsidR="00C13F70" w:rsidRPr="00E4628C" w:rsidRDefault="00C13F70" w:rsidP="00C04E8D">
            <w:pPr>
              <w:jc w:val="center"/>
              <w:rPr>
                <w:szCs w:val="16"/>
              </w:rPr>
            </w:pPr>
            <w:r w:rsidRPr="00E4628C">
              <w:t>0.273</w:t>
            </w:r>
          </w:p>
        </w:tc>
      </w:tr>
      <w:tr w:rsidR="00C13F70" w:rsidRPr="00E4628C" w14:paraId="150A4A70"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1E56E513" w14:textId="77777777" w:rsidR="00C13F70" w:rsidRPr="00E4628C" w:rsidRDefault="00C13F70" w:rsidP="00C04E8D">
            <w:pPr>
              <w:rPr>
                <w:szCs w:val="16"/>
              </w:rPr>
            </w:pPr>
            <w:r w:rsidRPr="00E4628C">
              <w:t>Post light (&gt;100W)</w:t>
            </w:r>
          </w:p>
        </w:tc>
        <w:tc>
          <w:tcPr>
            <w:tcW w:w="1350" w:type="dxa"/>
            <w:tcBorders>
              <w:top w:val="nil"/>
              <w:left w:val="nil"/>
              <w:bottom w:val="single" w:sz="4" w:space="0" w:color="auto"/>
              <w:right w:val="single" w:sz="4" w:space="0" w:color="auto"/>
            </w:tcBorders>
            <w:noWrap/>
            <w:vAlign w:val="bottom"/>
            <w:hideMark/>
          </w:tcPr>
          <w:p w14:paraId="069ECC25" w14:textId="77777777" w:rsidR="00C13F70" w:rsidRPr="00E4628C" w:rsidRDefault="00C13F70" w:rsidP="00C04E8D">
            <w:pPr>
              <w:jc w:val="center"/>
              <w:rPr>
                <w:szCs w:val="16"/>
              </w:rPr>
            </w:pPr>
            <w:r w:rsidRPr="00E4628C">
              <w:t>0.273</w:t>
            </w:r>
          </w:p>
        </w:tc>
      </w:tr>
      <w:tr w:rsidR="00C13F70" w:rsidRPr="00E4628C" w14:paraId="7484AD94"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46D6577F" w14:textId="77777777" w:rsidR="00C13F70" w:rsidRPr="00E4628C" w:rsidRDefault="00C13F70" w:rsidP="00C04E8D">
            <w:pPr>
              <w:rPr>
                <w:szCs w:val="16"/>
              </w:rPr>
            </w:pPr>
            <w:r w:rsidRPr="00E4628C">
              <w:t>Daylight</w:t>
            </w:r>
          </w:p>
        </w:tc>
        <w:tc>
          <w:tcPr>
            <w:tcW w:w="1350" w:type="dxa"/>
            <w:tcBorders>
              <w:top w:val="nil"/>
              <w:left w:val="nil"/>
              <w:bottom w:val="single" w:sz="4" w:space="0" w:color="auto"/>
              <w:right w:val="single" w:sz="4" w:space="0" w:color="auto"/>
            </w:tcBorders>
            <w:noWrap/>
            <w:vAlign w:val="bottom"/>
            <w:hideMark/>
          </w:tcPr>
          <w:p w14:paraId="27E76E71" w14:textId="77777777" w:rsidR="00C13F70" w:rsidRPr="00E4628C" w:rsidRDefault="00C13F70" w:rsidP="00C04E8D">
            <w:pPr>
              <w:jc w:val="center"/>
              <w:rPr>
                <w:szCs w:val="16"/>
              </w:rPr>
            </w:pPr>
            <w:r w:rsidRPr="00E4628C">
              <w:t>0.081</w:t>
            </w:r>
          </w:p>
        </w:tc>
      </w:tr>
      <w:tr w:rsidR="00C13F70" w:rsidRPr="00E4628C" w14:paraId="5DF99715"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21040060" w14:textId="77777777" w:rsidR="00C13F70" w:rsidRPr="00E4628C" w:rsidRDefault="00C13F70" w:rsidP="00C04E8D">
            <w:pPr>
              <w:rPr>
                <w:szCs w:val="16"/>
              </w:rPr>
            </w:pPr>
            <w:r w:rsidRPr="00E4628C">
              <w:t>Plant light</w:t>
            </w:r>
          </w:p>
        </w:tc>
        <w:tc>
          <w:tcPr>
            <w:tcW w:w="1350" w:type="dxa"/>
            <w:tcBorders>
              <w:top w:val="nil"/>
              <w:left w:val="nil"/>
              <w:bottom w:val="single" w:sz="4" w:space="0" w:color="auto"/>
              <w:right w:val="single" w:sz="4" w:space="0" w:color="auto"/>
            </w:tcBorders>
            <w:noWrap/>
            <w:vAlign w:val="bottom"/>
            <w:hideMark/>
          </w:tcPr>
          <w:p w14:paraId="318F3539" w14:textId="77777777" w:rsidR="00C13F70" w:rsidRPr="00E4628C" w:rsidRDefault="00C13F70" w:rsidP="00C04E8D">
            <w:pPr>
              <w:jc w:val="center"/>
              <w:rPr>
                <w:szCs w:val="16"/>
              </w:rPr>
            </w:pPr>
            <w:r w:rsidRPr="00E4628C">
              <w:t>0.081</w:t>
            </w:r>
          </w:p>
        </w:tc>
      </w:tr>
      <w:tr w:rsidR="00C13F70" w:rsidRPr="00E4628C" w14:paraId="3B3E6034"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4B25F67E" w14:textId="77777777" w:rsidR="00C13F70" w:rsidRPr="00E4628C" w:rsidRDefault="00C13F70" w:rsidP="00C04E8D">
            <w:pPr>
              <w:rPr>
                <w:szCs w:val="16"/>
              </w:rPr>
            </w:pPr>
            <w:r w:rsidRPr="00E4628C">
              <w:lastRenderedPageBreak/>
              <w:t>Globe</w:t>
            </w:r>
          </w:p>
        </w:tc>
        <w:tc>
          <w:tcPr>
            <w:tcW w:w="1350" w:type="dxa"/>
            <w:tcBorders>
              <w:top w:val="nil"/>
              <w:left w:val="nil"/>
              <w:bottom w:val="single" w:sz="4" w:space="0" w:color="auto"/>
              <w:right w:val="single" w:sz="4" w:space="0" w:color="auto"/>
            </w:tcBorders>
            <w:noWrap/>
            <w:vAlign w:val="bottom"/>
            <w:hideMark/>
          </w:tcPr>
          <w:p w14:paraId="0A6E0EE7" w14:textId="77777777" w:rsidR="00C13F70" w:rsidRPr="00E4628C" w:rsidRDefault="00C13F70" w:rsidP="00C04E8D">
            <w:pPr>
              <w:jc w:val="center"/>
              <w:rPr>
                <w:szCs w:val="16"/>
              </w:rPr>
            </w:pPr>
            <w:r w:rsidRPr="00E4628C">
              <w:t>0.075</w:t>
            </w:r>
          </w:p>
        </w:tc>
      </w:tr>
      <w:tr w:rsidR="00C13F70" w:rsidRPr="00E4628C" w14:paraId="76CD151B"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62FD6BC7" w14:textId="77777777" w:rsidR="00C13F70" w:rsidRPr="00E4628C" w:rsidRDefault="00C13F70" w:rsidP="00C04E8D">
            <w:pPr>
              <w:rPr>
                <w:szCs w:val="16"/>
              </w:rPr>
            </w:pPr>
            <w:r w:rsidRPr="00E4628C">
              <w:t>Vibration or shatterproof</w:t>
            </w:r>
          </w:p>
        </w:tc>
        <w:tc>
          <w:tcPr>
            <w:tcW w:w="1350" w:type="dxa"/>
            <w:tcBorders>
              <w:top w:val="nil"/>
              <w:left w:val="nil"/>
              <w:bottom w:val="single" w:sz="4" w:space="0" w:color="auto"/>
              <w:right w:val="single" w:sz="4" w:space="0" w:color="auto"/>
            </w:tcBorders>
            <w:noWrap/>
            <w:vAlign w:val="bottom"/>
            <w:hideMark/>
          </w:tcPr>
          <w:p w14:paraId="2F1C96AC" w14:textId="77777777" w:rsidR="00C13F70" w:rsidRPr="00E4628C" w:rsidRDefault="00C13F70" w:rsidP="00C04E8D">
            <w:pPr>
              <w:jc w:val="center"/>
              <w:rPr>
                <w:szCs w:val="16"/>
              </w:rPr>
            </w:pPr>
            <w:r w:rsidRPr="00E4628C">
              <w:t>0.081</w:t>
            </w:r>
          </w:p>
        </w:tc>
      </w:tr>
      <w:tr w:rsidR="00C13F70" w:rsidRPr="00E4628C" w14:paraId="34A10227"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34AF97BB" w14:textId="77777777" w:rsidR="00C13F70" w:rsidRPr="00E4628C" w:rsidRDefault="00C13F70" w:rsidP="00C04E8D">
            <w:pPr>
              <w:rPr>
                <w:szCs w:val="16"/>
              </w:rPr>
            </w:pPr>
            <w:r w:rsidRPr="00E4628C">
              <w:t>Standard Spiral &gt;=2601 lumens, Residential, Multi-family in unit</w:t>
            </w:r>
          </w:p>
        </w:tc>
        <w:tc>
          <w:tcPr>
            <w:tcW w:w="1350" w:type="dxa"/>
            <w:tcBorders>
              <w:top w:val="nil"/>
              <w:left w:val="nil"/>
              <w:bottom w:val="single" w:sz="4" w:space="0" w:color="auto"/>
              <w:right w:val="single" w:sz="4" w:space="0" w:color="auto"/>
            </w:tcBorders>
            <w:noWrap/>
            <w:vAlign w:val="bottom"/>
            <w:hideMark/>
          </w:tcPr>
          <w:p w14:paraId="4F5CC291" w14:textId="77777777" w:rsidR="00C13F70" w:rsidRPr="00E4628C" w:rsidRDefault="00C13F70" w:rsidP="00C04E8D">
            <w:pPr>
              <w:jc w:val="center"/>
              <w:rPr>
                <w:szCs w:val="16"/>
              </w:rPr>
            </w:pPr>
            <w:r w:rsidRPr="00E4628C">
              <w:t>0.071</w:t>
            </w:r>
          </w:p>
        </w:tc>
      </w:tr>
      <w:tr w:rsidR="00C13F70" w:rsidRPr="00E4628C" w14:paraId="3745F2B9"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tcPr>
          <w:p w14:paraId="1FDC64F7" w14:textId="77777777" w:rsidR="00C13F70" w:rsidRPr="00E4628C" w:rsidRDefault="00C13F70" w:rsidP="00C04E8D">
            <w:pPr>
              <w:rPr>
                <w:szCs w:val="16"/>
              </w:rPr>
            </w:pPr>
            <w:r w:rsidRPr="00E4628C">
              <w:t>Standard spirals &gt;= 2601 lumens, unknown</w:t>
            </w:r>
          </w:p>
        </w:tc>
        <w:tc>
          <w:tcPr>
            <w:tcW w:w="1350" w:type="dxa"/>
            <w:tcBorders>
              <w:top w:val="nil"/>
              <w:left w:val="nil"/>
              <w:bottom w:val="single" w:sz="4" w:space="0" w:color="auto"/>
              <w:right w:val="single" w:sz="4" w:space="0" w:color="auto"/>
            </w:tcBorders>
            <w:noWrap/>
            <w:vAlign w:val="bottom"/>
          </w:tcPr>
          <w:p w14:paraId="651A268E" w14:textId="77777777" w:rsidR="00C13F70" w:rsidRPr="00E4628C" w:rsidRDefault="00C13F70" w:rsidP="00C04E8D">
            <w:pPr>
              <w:jc w:val="center"/>
              <w:rPr>
                <w:szCs w:val="16"/>
              </w:rPr>
            </w:pPr>
            <w:r w:rsidRPr="00E4628C">
              <w:t>0.081</w:t>
            </w:r>
          </w:p>
        </w:tc>
      </w:tr>
      <w:tr w:rsidR="00C13F70" w:rsidRPr="00E4628C" w14:paraId="118CD9A7"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tcPr>
          <w:p w14:paraId="117D7495" w14:textId="77777777" w:rsidR="00C13F70" w:rsidRPr="00E4628C" w:rsidRDefault="00C13F70" w:rsidP="00C04E8D">
            <w:pPr>
              <w:rPr>
                <w:szCs w:val="16"/>
              </w:rPr>
            </w:pPr>
            <w:r w:rsidRPr="00E4628C">
              <w:t>Standard spirals &gt;= 2601 lumens, exterior</w:t>
            </w:r>
          </w:p>
        </w:tc>
        <w:tc>
          <w:tcPr>
            <w:tcW w:w="1350" w:type="dxa"/>
            <w:tcBorders>
              <w:top w:val="nil"/>
              <w:left w:val="nil"/>
              <w:bottom w:val="single" w:sz="4" w:space="0" w:color="auto"/>
              <w:right w:val="single" w:sz="4" w:space="0" w:color="auto"/>
            </w:tcBorders>
            <w:noWrap/>
            <w:vAlign w:val="bottom"/>
          </w:tcPr>
          <w:p w14:paraId="14EE35A6" w14:textId="77777777" w:rsidR="00C13F70" w:rsidRPr="00E4628C" w:rsidRDefault="00C13F70" w:rsidP="00C04E8D">
            <w:pPr>
              <w:jc w:val="center"/>
              <w:rPr>
                <w:szCs w:val="16"/>
              </w:rPr>
            </w:pPr>
            <w:r w:rsidRPr="00E4628C">
              <w:t>0.273</w:t>
            </w:r>
          </w:p>
        </w:tc>
      </w:tr>
      <w:tr w:rsidR="00C13F70" w:rsidRPr="00E4628C" w14:paraId="4B6200B0" w14:textId="77777777" w:rsidTr="00C04E8D">
        <w:trPr>
          <w:trHeight w:val="20"/>
          <w:jc w:val="center"/>
        </w:trPr>
        <w:tc>
          <w:tcPr>
            <w:tcW w:w="5945" w:type="dxa"/>
            <w:tcBorders>
              <w:top w:val="nil"/>
              <w:left w:val="single" w:sz="4" w:space="0" w:color="auto"/>
              <w:bottom w:val="single" w:sz="4" w:space="0" w:color="auto"/>
              <w:right w:val="single" w:sz="4" w:space="0" w:color="auto"/>
            </w:tcBorders>
            <w:vAlign w:val="center"/>
            <w:hideMark/>
          </w:tcPr>
          <w:p w14:paraId="6386A5EC" w14:textId="77777777" w:rsidR="00C13F70" w:rsidRPr="00E4628C" w:rsidRDefault="00C13F70" w:rsidP="00C04E8D">
            <w:pPr>
              <w:rPr>
                <w:szCs w:val="16"/>
              </w:rPr>
            </w:pPr>
            <w:r w:rsidRPr="00E4628C">
              <w:t>Specialty - Generic</w:t>
            </w:r>
          </w:p>
        </w:tc>
        <w:tc>
          <w:tcPr>
            <w:tcW w:w="1350" w:type="dxa"/>
            <w:tcBorders>
              <w:top w:val="nil"/>
              <w:left w:val="nil"/>
              <w:bottom w:val="single" w:sz="4" w:space="0" w:color="auto"/>
              <w:right w:val="single" w:sz="4" w:space="0" w:color="auto"/>
            </w:tcBorders>
            <w:noWrap/>
            <w:vAlign w:val="bottom"/>
            <w:hideMark/>
          </w:tcPr>
          <w:p w14:paraId="3F9828CC" w14:textId="77777777" w:rsidR="00C13F70" w:rsidRPr="00E4628C" w:rsidRDefault="00C13F70" w:rsidP="00C04E8D">
            <w:pPr>
              <w:jc w:val="center"/>
              <w:rPr>
                <w:szCs w:val="16"/>
              </w:rPr>
            </w:pPr>
            <w:r w:rsidRPr="00E4628C">
              <w:t>0.081</w:t>
            </w:r>
          </w:p>
        </w:tc>
      </w:tr>
    </w:tbl>
    <w:p w14:paraId="09C12CF8" w14:textId="77777777" w:rsidR="00C13F70" w:rsidRDefault="00C13F70" w:rsidP="00C13F70">
      <w:pPr>
        <w:ind w:left="720" w:firstLine="720"/>
        <w:rPr>
          <w:rFonts w:cstheme="minorHAnsi"/>
        </w:rPr>
      </w:pPr>
    </w:p>
    <w:p w14:paraId="52E6CF14" w14:textId="77777777" w:rsidR="00C13F70" w:rsidRDefault="00C13F70" w:rsidP="00C13F70">
      <w:pPr>
        <w:ind w:left="720" w:firstLine="720"/>
        <w:rPr>
          <w:rFonts w:cstheme="minorHAnsi"/>
        </w:rPr>
      </w:pPr>
      <w:r>
        <w:rPr>
          <w:rFonts w:cstheme="minorHAnsi"/>
        </w:rPr>
        <w:t>Other factors as defined above</w:t>
      </w:r>
    </w:p>
    <w:p w14:paraId="7BA319D0" w14:textId="77777777" w:rsidR="00C13F70" w:rsidRDefault="00C13F70" w:rsidP="00C13F70">
      <w:pPr>
        <w:rPr>
          <w:rFonts w:cstheme="minorHAnsi"/>
        </w:rPr>
      </w:pPr>
      <w:r>
        <w:rPr>
          <w:noProof/>
        </w:rPr>
        <mc:AlternateContent>
          <mc:Choice Requires="wps">
            <w:drawing>
              <wp:inline distT="0" distB="0" distL="0" distR="0" wp14:anchorId="46BF64F8" wp14:editId="37915D7A">
                <wp:extent cx="5604510" cy="1076325"/>
                <wp:effectExtent l="0" t="0" r="15240" b="28575"/>
                <wp:docPr id="484"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4510" cy="1076325"/>
                        </a:xfrm>
                        <a:prstGeom prst="rect">
                          <a:avLst/>
                        </a:prstGeom>
                        <a:solidFill>
                          <a:srgbClr val="FFFFFF"/>
                        </a:solidFill>
                        <a:ln w="9525">
                          <a:solidFill>
                            <a:srgbClr val="000000"/>
                          </a:solidFill>
                          <a:miter lim="800000"/>
                          <a:headEnd/>
                          <a:tailEnd/>
                        </a:ln>
                      </wps:spPr>
                      <wps:txbx>
                        <w:txbxContent>
                          <w:p w14:paraId="0DAA375B" w14:textId="77777777" w:rsidR="00F60751" w:rsidRDefault="00F60751" w:rsidP="00C13F70">
                            <w:pPr>
                              <w:rPr>
                                <w:rFonts w:cstheme="minorHAnsi"/>
                              </w:rPr>
                            </w:pPr>
                            <w:r>
                              <w:rPr>
                                <w:rFonts w:cstheme="minorHAnsi"/>
                              </w:rPr>
                              <w:t>For example, a 15W specialty CFL replacing a 60W incandescent specialty bulb:</w:t>
                            </w:r>
                          </w:p>
                          <w:p w14:paraId="561A5C8C" w14:textId="77777777" w:rsidR="00F60751" w:rsidRDefault="00F60751" w:rsidP="00C13F70">
                            <w:pPr>
                              <w:ind w:firstLine="720"/>
                              <w:rPr>
                                <w:rFonts w:cstheme="minorHAnsi"/>
                                <w:noProof/>
                              </w:rPr>
                            </w:pPr>
                            <w:r>
                              <w:rPr>
                                <w:rFonts w:cstheme="minorHAnsi"/>
                                <w:noProof/>
                              </w:rPr>
                              <w:t>ΔkW</w:t>
                            </w:r>
                            <w:r>
                              <w:rPr>
                                <w:rFonts w:cstheme="minorHAnsi"/>
                                <w:noProof/>
                                <w:vertAlign w:val="subscript"/>
                              </w:rPr>
                              <w:t>1st year</w:t>
                            </w:r>
                            <w:r>
                              <w:rPr>
                                <w:rFonts w:cstheme="minorHAnsi"/>
                              </w:rPr>
                              <w:t xml:space="preserve"> </w:t>
                            </w:r>
                            <w:r>
                              <w:rPr>
                                <w:rFonts w:cstheme="minorHAnsi"/>
                              </w:rPr>
                              <w:tab/>
                              <w:t>= (</w:t>
                            </w:r>
                            <w:r>
                              <w:rPr>
                                <w:rFonts w:cstheme="minorHAnsi"/>
                                <w:noProof/>
                              </w:rPr>
                              <w:t>(60 - 15) / 1000) * 0.823 * 1.11 * 0.081</w:t>
                            </w:r>
                          </w:p>
                          <w:p w14:paraId="4C5D536E" w14:textId="77777777" w:rsidR="00F60751" w:rsidRDefault="00F60751" w:rsidP="00C13F70">
                            <w:pPr>
                              <w:ind w:left="1440" w:firstLine="720"/>
                              <w:rPr>
                                <w:rFonts w:cstheme="minorHAnsi"/>
                              </w:rPr>
                            </w:pPr>
                            <w:r>
                              <w:rPr>
                                <w:rFonts w:cstheme="minorHAnsi"/>
                              </w:rPr>
                              <w:t>= 0.003 kW</w:t>
                            </w:r>
                          </w:p>
                          <w:p w14:paraId="3356845E" w14:textId="77777777" w:rsidR="00F60751" w:rsidRDefault="00F60751" w:rsidP="00C13F70">
                            <w:pPr>
                              <w:rPr>
                                <w:rFonts w:cstheme="minorHAnsi"/>
                              </w:rPr>
                            </w:pPr>
                            <w:r>
                              <w:rPr>
                                <w:rFonts w:cstheme="minorHAnsi"/>
                              </w:rPr>
                              <w:t>Second and third year savings should be calculated using the appropriate ISR.</w:t>
                            </w:r>
                          </w:p>
                          <w:p w14:paraId="1920E916" w14:textId="77777777" w:rsidR="00F60751" w:rsidRDefault="00F60751" w:rsidP="00C13F70"/>
                        </w:txbxContent>
                      </wps:txbx>
                      <wps:bodyPr rot="0" vert="horz" wrap="square" lIns="91440" tIns="45720" rIns="91440" bIns="45720" anchor="t" anchorCtr="0">
                        <a:noAutofit/>
                      </wps:bodyPr>
                    </wps:wsp>
                  </a:graphicData>
                </a:graphic>
              </wp:inline>
            </w:drawing>
          </mc:Choice>
          <mc:Fallback>
            <w:pict>
              <v:shape w14:anchorId="46BF64F8" id="Text Box 484" o:spid="_x0000_s1096" type="#_x0000_t202" style="width:441.3pt;height: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">
                <v:textbox>
                  <w:txbxContent>
                    <w:p w14:paraId="0DAA375B" w14:textId="77777777" w:rsidR="00F60751" w:rsidRDefault="00F60751" w:rsidP="00C13F70">
                      <w:pPr>
                        <w:rPr>
                          <w:rFonts w:cstheme="minorHAnsi"/>
                        </w:rPr>
                      </w:pPr>
                      <w:r>
                        <w:rPr>
                          <w:rFonts w:cstheme="minorHAnsi"/>
                        </w:rPr>
                        <w:t>For example, a 15W specialty CFL replacing a 60W incandescent specialty bulb:</w:t>
                      </w:r>
                    </w:p>
                    <w:p w14:paraId="561A5C8C" w14:textId="77777777" w:rsidR="00F60751" w:rsidRDefault="00F60751" w:rsidP="00C13F70">
                      <w:pPr>
                        <w:ind w:firstLine="720"/>
                        <w:rPr>
                          <w:rFonts w:cstheme="minorHAnsi"/>
                          <w:noProof/>
                        </w:rPr>
                      </w:pPr>
                      <w:r>
                        <w:rPr>
                          <w:rFonts w:cstheme="minorHAnsi"/>
                          <w:noProof/>
                        </w:rPr>
                        <w:t>ΔkW</w:t>
                      </w:r>
                      <w:r>
                        <w:rPr>
                          <w:rFonts w:cstheme="minorHAnsi"/>
                          <w:noProof/>
                          <w:vertAlign w:val="subscript"/>
                        </w:rPr>
                        <w:t>1st year</w:t>
                      </w:r>
                      <w:r>
                        <w:rPr>
                          <w:rFonts w:cstheme="minorHAnsi"/>
                        </w:rPr>
                        <w:t xml:space="preserve"> </w:t>
                      </w:r>
                      <w:r>
                        <w:rPr>
                          <w:rFonts w:cstheme="minorHAnsi"/>
                        </w:rPr>
                        <w:tab/>
                        <w:t>= (</w:t>
                      </w:r>
                      <w:r>
                        <w:rPr>
                          <w:rFonts w:cstheme="minorHAnsi"/>
                          <w:noProof/>
                        </w:rPr>
                        <w:t>(60 - 15) / 1000) * 0.823 * 1.11 * 0.081</w:t>
                      </w:r>
                    </w:p>
                    <w:p w14:paraId="4C5D536E" w14:textId="77777777" w:rsidR="00F60751" w:rsidRDefault="00F60751" w:rsidP="00C13F70">
                      <w:pPr>
                        <w:ind w:left="1440" w:firstLine="720"/>
                        <w:rPr>
                          <w:rFonts w:cstheme="minorHAnsi"/>
                        </w:rPr>
                      </w:pPr>
                      <w:r>
                        <w:rPr>
                          <w:rFonts w:cstheme="minorHAnsi"/>
                        </w:rPr>
                        <w:t>= 0.003 kW</w:t>
                      </w:r>
                    </w:p>
                    <w:p w14:paraId="3356845E" w14:textId="77777777" w:rsidR="00F60751" w:rsidRDefault="00F60751" w:rsidP="00C13F70">
                      <w:pPr>
                        <w:rPr>
                          <w:rFonts w:cstheme="minorHAnsi"/>
                        </w:rPr>
                      </w:pPr>
                      <w:r>
                        <w:rPr>
                          <w:rFonts w:cstheme="minorHAnsi"/>
                        </w:rPr>
                        <w:t>Second and third year savings should be calculated using the appropriate ISR.</w:t>
                      </w:r>
                    </w:p>
                    <w:p w14:paraId="1920E916" w14:textId="77777777" w:rsidR="00F60751" w:rsidRDefault="00F60751" w:rsidP="00C13F70"/>
                  </w:txbxContent>
                </v:textbox>
                <w10:anchorlock/>
              </v:shape>
            </w:pict>
          </mc:Fallback>
        </mc:AlternateContent>
      </w:r>
    </w:p>
    <w:p w14:paraId="3B2241D0" w14:textId="77777777" w:rsidR="00C13F70" w:rsidRDefault="00C13F70" w:rsidP="00C13F70">
      <w:pPr>
        <w:pStyle w:val="Heading6"/>
      </w:pPr>
      <w:r>
        <w:t>Natural Gas Savings</w:t>
      </w:r>
    </w:p>
    <w:p w14:paraId="2C43AF24" w14:textId="77777777" w:rsidR="00C13F70" w:rsidRDefault="00C13F70" w:rsidP="00C13F70">
      <w:pPr>
        <w:rPr>
          <w:rFonts w:cstheme="minorHAnsi"/>
        </w:rPr>
      </w:pPr>
      <w:r>
        <w:rPr>
          <w:rFonts w:cstheme="minorHAnsi"/>
        </w:rPr>
        <w:t>Heating Penalty if Natural Gas heated home (or if heating fuel is unknown):</w:t>
      </w:r>
    </w:p>
    <w:p w14:paraId="3BA2C51B" w14:textId="77777777" w:rsidR="00C13F70" w:rsidRDefault="00C13F70" w:rsidP="00C13F70">
      <w:pPr>
        <w:ind w:left="1440" w:hanging="720"/>
        <w:rPr>
          <w:rFonts w:cstheme="minorHAnsi"/>
          <w:noProof/>
        </w:rPr>
      </w:pPr>
      <w:r>
        <w:rPr>
          <w:rFonts w:cstheme="minorHAnsi"/>
          <w:noProof/>
        </w:rPr>
        <w:t>∆Therms</w:t>
      </w:r>
      <w:r>
        <w:rPr>
          <w:rStyle w:val="FootnoteReference"/>
          <w:rFonts w:eastAsiaTheme="majorEastAsia"/>
        </w:rPr>
        <w:footnoteReference w:id="696"/>
      </w:r>
      <w:r>
        <w:rPr>
          <w:rFonts w:cstheme="minorHAnsi"/>
          <w:noProof/>
        </w:rPr>
        <w:t xml:space="preserve">  = - (((WattsBase - WattsEE) / 1000) * ISR * Hours * HF * 0.03412) / ηHeat</w:t>
      </w:r>
      <w:r>
        <w:rPr>
          <w:rFonts w:cstheme="minorHAnsi"/>
          <w:noProof/>
        </w:rPr>
        <w:tab/>
      </w:r>
    </w:p>
    <w:p w14:paraId="6E706C28" w14:textId="77777777" w:rsidR="00C13F70" w:rsidRDefault="00C13F70" w:rsidP="00C13F70">
      <w:pPr>
        <w:ind w:left="720" w:hanging="720"/>
        <w:rPr>
          <w:rFonts w:cstheme="minorHAnsi"/>
          <w:noProof/>
          <w:lang w:val="nl-NL"/>
        </w:rPr>
      </w:pPr>
      <w:r>
        <w:rPr>
          <w:rFonts w:cstheme="minorHAnsi"/>
          <w:noProof/>
          <w:lang w:val="nl-NL"/>
        </w:rPr>
        <w:t>Where:</w:t>
      </w:r>
    </w:p>
    <w:p w14:paraId="69F22214" w14:textId="77777777" w:rsidR="00C13F70" w:rsidRDefault="00C13F70" w:rsidP="00C13F70">
      <w:pPr>
        <w:ind w:left="720" w:hanging="720"/>
        <w:rPr>
          <w:rFonts w:cstheme="minorHAnsi"/>
          <w:noProof/>
          <w:lang w:val="nl-NL"/>
        </w:rPr>
      </w:pPr>
      <w:r>
        <w:rPr>
          <w:rFonts w:cstheme="minorHAnsi"/>
          <w:noProof/>
          <w:lang w:val="nl-NL"/>
        </w:rPr>
        <w:tab/>
        <w:t>HF</w:t>
      </w:r>
      <w:r>
        <w:rPr>
          <w:rFonts w:cstheme="minorHAnsi"/>
          <w:noProof/>
          <w:lang w:val="nl-NL"/>
        </w:rPr>
        <w:tab/>
      </w:r>
      <w:r>
        <w:rPr>
          <w:rFonts w:cstheme="minorHAnsi"/>
          <w:noProof/>
          <w:lang w:val="nl-NL"/>
        </w:rPr>
        <w:tab/>
        <w:t>= Heating Factor or percentage of light savings that must be heated</w:t>
      </w:r>
    </w:p>
    <w:p w14:paraId="09125AAC" w14:textId="77777777" w:rsidR="00C13F70" w:rsidRDefault="00C13F70" w:rsidP="00C13F70">
      <w:pPr>
        <w:ind w:left="720" w:hanging="720"/>
        <w:rPr>
          <w:rFonts w:cstheme="minorHAnsi"/>
          <w:lang w:val="nl-NL"/>
        </w:rPr>
      </w:pPr>
      <w:r>
        <w:rPr>
          <w:rFonts w:cstheme="minorHAnsi"/>
          <w:noProof/>
          <w:lang w:val="nl-NL"/>
        </w:rPr>
        <w:tab/>
      </w:r>
      <w:r>
        <w:rPr>
          <w:rFonts w:cstheme="minorHAnsi"/>
          <w:noProof/>
          <w:lang w:val="nl-NL"/>
        </w:rPr>
        <w:tab/>
      </w:r>
      <w:r>
        <w:rPr>
          <w:rFonts w:cstheme="minorHAnsi"/>
          <w:noProof/>
          <w:lang w:val="nl-NL"/>
        </w:rPr>
        <w:tab/>
        <w:t>= 49%</w:t>
      </w:r>
      <w:r>
        <w:rPr>
          <w:rStyle w:val="FootnoteReference"/>
          <w:rFonts w:eastAsiaTheme="majorEastAsia"/>
          <w:lang w:val="nl-NL"/>
        </w:rPr>
        <w:footnoteReference w:id="697"/>
      </w:r>
      <w:r>
        <w:rPr>
          <w:rFonts w:cstheme="minorHAnsi"/>
          <w:noProof/>
          <w:lang w:val="nl-NL"/>
        </w:rPr>
        <w:t xml:space="preserve"> </w:t>
      </w:r>
      <w:r>
        <w:rPr>
          <w:rFonts w:cstheme="minorHAnsi"/>
          <w:lang w:val="nl-NL"/>
        </w:rPr>
        <w:t xml:space="preserve">for interior </w:t>
      </w:r>
      <w:r>
        <w:rPr>
          <w:rFonts w:cstheme="minorHAnsi"/>
        </w:rPr>
        <w:t>or unknown</w:t>
      </w:r>
      <w:r>
        <w:rPr>
          <w:rFonts w:cstheme="minorHAnsi"/>
          <w:lang w:val="nl-NL"/>
        </w:rPr>
        <w:t xml:space="preserve"> location</w:t>
      </w:r>
    </w:p>
    <w:p w14:paraId="202D2033" w14:textId="77777777" w:rsidR="00C13F70" w:rsidRDefault="00C13F70" w:rsidP="00C13F70">
      <w:pPr>
        <w:ind w:left="720" w:hanging="720"/>
        <w:rPr>
          <w:rFonts w:cstheme="minorHAnsi"/>
          <w:lang w:val="nl-NL"/>
        </w:rPr>
      </w:pPr>
      <w:r>
        <w:rPr>
          <w:rFonts w:cstheme="minorHAnsi"/>
          <w:lang w:val="nl-NL"/>
        </w:rPr>
        <w:tab/>
      </w:r>
      <w:r>
        <w:rPr>
          <w:rFonts w:cstheme="minorHAnsi"/>
          <w:lang w:val="nl-NL"/>
        </w:rPr>
        <w:tab/>
      </w:r>
      <w:r>
        <w:rPr>
          <w:rFonts w:cstheme="minorHAnsi"/>
          <w:lang w:val="nl-NL"/>
        </w:rPr>
        <w:tab/>
        <w:t>= 0% for exterior location</w:t>
      </w:r>
    </w:p>
    <w:p w14:paraId="7E390257" w14:textId="77777777" w:rsidR="00C13F70" w:rsidRDefault="00C13F70" w:rsidP="00C13F70">
      <w:pPr>
        <w:ind w:left="720"/>
        <w:rPr>
          <w:rFonts w:cstheme="minorHAnsi"/>
          <w:noProof/>
          <w:lang w:val="nl-NL"/>
        </w:rPr>
      </w:pPr>
      <w:r>
        <w:rPr>
          <w:rFonts w:cstheme="minorHAnsi"/>
          <w:noProof/>
          <w:lang w:val="nl-NL"/>
        </w:rPr>
        <w:t>0.03412</w:t>
      </w:r>
      <w:r>
        <w:rPr>
          <w:rFonts w:cstheme="minorHAnsi"/>
          <w:noProof/>
          <w:lang w:val="nl-NL"/>
        </w:rPr>
        <w:tab/>
      </w:r>
      <w:r>
        <w:rPr>
          <w:rFonts w:cstheme="minorHAnsi"/>
          <w:noProof/>
          <w:lang w:val="nl-NL"/>
        </w:rPr>
        <w:tab/>
        <w:t>=Converts kWh to Therms</w:t>
      </w:r>
    </w:p>
    <w:p w14:paraId="6C1BBE30" w14:textId="77777777" w:rsidR="00C13F70" w:rsidRDefault="00C13F70" w:rsidP="00C13F70">
      <w:pPr>
        <w:ind w:left="720"/>
        <w:rPr>
          <w:rFonts w:cstheme="minorHAnsi"/>
          <w:noProof/>
        </w:rPr>
      </w:pPr>
      <w:r>
        <w:rPr>
          <w:rFonts w:cstheme="minorHAnsi"/>
          <w:noProof/>
        </w:rPr>
        <w:t>ηHeat</w:t>
      </w:r>
      <w:r>
        <w:rPr>
          <w:rFonts w:cstheme="minorHAnsi"/>
          <w:noProof/>
        </w:rPr>
        <w:tab/>
      </w:r>
      <w:r>
        <w:rPr>
          <w:rFonts w:cstheme="minorHAnsi"/>
          <w:noProof/>
        </w:rPr>
        <w:tab/>
        <w:t>= Efficiency of heating system</w:t>
      </w:r>
    </w:p>
    <w:p w14:paraId="7F5C1791" w14:textId="77777777" w:rsidR="00C13F70" w:rsidRDefault="00C13F70" w:rsidP="00C13F70">
      <w:pPr>
        <w:rPr>
          <w:rFonts w:cstheme="minorHAnsi"/>
          <w:b/>
          <w:szCs w:val="20"/>
        </w:rPr>
      </w:pPr>
      <w:r>
        <w:rPr>
          <w:rFonts w:cstheme="minorHAnsi"/>
          <w:noProof/>
        </w:rPr>
        <w:tab/>
      </w:r>
      <w:r>
        <w:rPr>
          <w:rFonts w:cstheme="minorHAnsi"/>
          <w:noProof/>
        </w:rPr>
        <w:tab/>
      </w:r>
      <w:r>
        <w:rPr>
          <w:rFonts w:cstheme="minorHAnsi"/>
          <w:noProof/>
        </w:rPr>
        <w:tab/>
        <w:t>=70%</w:t>
      </w:r>
      <w:r>
        <w:rPr>
          <w:rStyle w:val="FootnoteReference"/>
          <w:rFonts w:eastAsiaTheme="majorEastAsia"/>
        </w:rPr>
        <w:footnoteReference w:id="698"/>
      </w:r>
      <w:r>
        <w:rPr>
          <w:rFonts w:cstheme="minorHAnsi"/>
          <w:noProof/>
        </w:rPr>
        <w:tab/>
      </w:r>
    </w:p>
    <w:p w14:paraId="0B0117AE" w14:textId="77777777" w:rsidR="00C13F70" w:rsidRDefault="00C13F70" w:rsidP="00C13F70">
      <w:pPr>
        <w:rPr>
          <w:rFonts w:cstheme="minorHAnsi"/>
        </w:rPr>
      </w:pPr>
    </w:p>
    <w:p w14:paraId="43F62762" w14:textId="77777777" w:rsidR="00C13F70" w:rsidRDefault="00C13F70" w:rsidP="00C13F70">
      <w:pPr>
        <w:rPr>
          <w:rFonts w:cstheme="minorHAnsi"/>
        </w:rPr>
      </w:pPr>
      <w:r>
        <w:rPr>
          <w:noProof/>
        </w:rPr>
        <w:lastRenderedPageBreak/>
        <mc:AlternateContent>
          <mc:Choice Requires="wps">
            <w:drawing>
              <wp:inline distT="0" distB="0" distL="0" distR="0" wp14:anchorId="5EBBF3ED" wp14:editId="6B89A66F">
                <wp:extent cx="5636895" cy="1041991"/>
                <wp:effectExtent l="0" t="0" r="20955" b="25400"/>
                <wp:docPr id="485"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1041991"/>
                        </a:xfrm>
                        <a:prstGeom prst="rect">
                          <a:avLst/>
                        </a:prstGeom>
                        <a:solidFill>
                          <a:srgbClr val="FFFFFF"/>
                        </a:solidFill>
                        <a:ln w="9525">
                          <a:solidFill>
                            <a:srgbClr val="000000"/>
                          </a:solidFill>
                          <a:miter lim="800000"/>
                          <a:headEnd/>
                          <a:tailEnd/>
                        </a:ln>
                      </wps:spPr>
                      <wps:txbx>
                        <w:txbxContent>
                          <w:p w14:paraId="0AE31F01" w14:textId="77777777" w:rsidR="00F60751" w:rsidRDefault="00F60751" w:rsidP="00C13F70">
                            <w:pPr>
                              <w:rPr>
                                <w:rFonts w:cstheme="minorHAnsi"/>
                              </w:rPr>
                            </w:pPr>
                            <w:r>
                              <w:rPr>
                                <w:rFonts w:cstheme="minorHAnsi"/>
                              </w:rPr>
                              <w:t>For example, a 15W Globe specialty CFL replacing a 60W incandescent specialty bulb:</w:t>
                            </w:r>
                          </w:p>
                          <w:p w14:paraId="46292634" w14:textId="77777777" w:rsidR="00F60751" w:rsidRDefault="00F60751" w:rsidP="00C13F70">
                            <w:pPr>
                              <w:ind w:firstLine="720"/>
                              <w:rPr>
                                <w:rFonts w:cstheme="minorHAnsi"/>
                                <w:noProof/>
                              </w:rPr>
                            </w:pPr>
                            <w:r>
                              <w:rPr>
                                <w:rFonts w:cstheme="minorHAnsi"/>
                                <w:noProof/>
                              </w:rPr>
                              <w:t xml:space="preserve">∆Therms  </w:t>
                            </w:r>
                            <w:r>
                              <w:rPr>
                                <w:rFonts w:cstheme="minorHAnsi"/>
                                <w:noProof/>
                              </w:rPr>
                              <w:tab/>
                              <w:t>= - (((60 - 15) / 1000) * 0. 823 * 639 * 0.49 * 0.03412) / 0.7</w:t>
                            </w:r>
                          </w:p>
                          <w:p w14:paraId="33AB859D" w14:textId="77777777" w:rsidR="00F60751" w:rsidRDefault="00F60751" w:rsidP="00C13F70">
                            <w:pPr>
                              <w:rPr>
                                <w:rFonts w:cstheme="minorHAnsi"/>
                              </w:rPr>
                            </w:pPr>
                            <w:r>
                              <w:rPr>
                                <w:rFonts w:cstheme="minorHAnsi"/>
                              </w:rPr>
                              <w:tab/>
                            </w:r>
                            <w:r>
                              <w:rPr>
                                <w:rFonts w:cstheme="minorHAnsi"/>
                              </w:rPr>
                              <w:tab/>
                            </w:r>
                            <w:r>
                              <w:rPr>
                                <w:rFonts w:cstheme="minorHAnsi"/>
                              </w:rPr>
                              <w:tab/>
                              <w:t>= - 0.57 Therms</w:t>
                            </w:r>
                          </w:p>
                          <w:p w14:paraId="5631A104" w14:textId="77777777" w:rsidR="00F60751" w:rsidRDefault="00F60751" w:rsidP="00C13F70">
                            <w:pPr>
                              <w:rPr>
                                <w:rFonts w:cstheme="minorHAnsi"/>
                              </w:rPr>
                            </w:pPr>
                            <w:r>
                              <w:rPr>
                                <w:rFonts w:cstheme="minorHAnsi"/>
                              </w:rPr>
                              <w:t>Second and third year savings should be calculated using the appropriate ISR.</w:t>
                            </w:r>
                          </w:p>
                          <w:p w14:paraId="48FAED25" w14:textId="77777777" w:rsidR="00F60751" w:rsidRDefault="00F60751" w:rsidP="00C13F70"/>
                        </w:txbxContent>
                      </wps:txbx>
                      <wps:bodyPr rot="0" vert="horz" wrap="square" lIns="91440" tIns="45720" rIns="91440" bIns="45720" anchor="t" anchorCtr="0">
                        <a:noAutofit/>
                      </wps:bodyPr>
                    </wps:wsp>
                  </a:graphicData>
                </a:graphic>
              </wp:inline>
            </w:drawing>
          </mc:Choice>
          <mc:Fallback>
            <w:pict>
              <v:shape w14:anchorId="5EBBF3ED" id="Text Box 485" o:spid="_x0000_s1097" type="#_x0000_t202" style="width:443.85pt;height:8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">
                <v:textbox>
                  <w:txbxContent>
                    <w:p w14:paraId="0AE31F01" w14:textId="77777777" w:rsidR="00F60751" w:rsidRDefault="00F60751" w:rsidP="00C13F70">
                      <w:pPr>
                        <w:rPr>
                          <w:rFonts w:cstheme="minorHAnsi"/>
                        </w:rPr>
                      </w:pPr>
                      <w:r>
                        <w:rPr>
                          <w:rFonts w:cstheme="minorHAnsi"/>
                        </w:rPr>
                        <w:t>For example, a 15W Globe specialty CFL replacing a 60W incandescent specialty bulb:</w:t>
                      </w:r>
                    </w:p>
                    <w:p w14:paraId="46292634" w14:textId="77777777" w:rsidR="00F60751" w:rsidRDefault="00F60751" w:rsidP="00C13F70">
                      <w:pPr>
                        <w:ind w:firstLine="720"/>
                        <w:rPr>
                          <w:rFonts w:cstheme="minorHAnsi"/>
                          <w:noProof/>
                        </w:rPr>
                      </w:pPr>
                      <w:r>
                        <w:rPr>
                          <w:rFonts w:cstheme="minorHAnsi"/>
                          <w:noProof/>
                        </w:rPr>
                        <w:t xml:space="preserve">∆Therms  </w:t>
                      </w:r>
                      <w:r>
                        <w:rPr>
                          <w:rFonts w:cstheme="minorHAnsi"/>
                          <w:noProof/>
                        </w:rPr>
                        <w:tab/>
                        <w:t>= - (((60 - 15) / 1000) * 0. 823 * 639 * 0.49 * 0.03412) / 0.7</w:t>
                      </w:r>
                    </w:p>
                    <w:p w14:paraId="33AB859D" w14:textId="77777777" w:rsidR="00F60751" w:rsidRDefault="00F60751" w:rsidP="00C13F70">
                      <w:pPr>
                        <w:rPr>
                          <w:rFonts w:cstheme="minorHAnsi"/>
                        </w:rPr>
                      </w:pPr>
                      <w:r>
                        <w:rPr>
                          <w:rFonts w:cstheme="minorHAnsi"/>
                        </w:rPr>
                        <w:tab/>
                      </w:r>
                      <w:r>
                        <w:rPr>
                          <w:rFonts w:cstheme="minorHAnsi"/>
                        </w:rPr>
                        <w:tab/>
                      </w:r>
                      <w:r>
                        <w:rPr>
                          <w:rFonts w:cstheme="minorHAnsi"/>
                        </w:rPr>
                        <w:tab/>
                        <w:t>= - 0.57 Therms</w:t>
                      </w:r>
                    </w:p>
                    <w:p w14:paraId="5631A104" w14:textId="77777777" w:rsidR="00F60751" w:rsidRDefault="00F60751" w:rsidP="00C13F70">
                      <w:pPr>
                        <w:rPr>
                          <w:rFonts w:cstheme="minorHAnsi"/>
                        </w:rPr>
                      </w:pPr>
                      <w:r>
                        <w:rPr>
                          <w:rFonts w:cstheme="minorHAnsi"/>
                        </w:rPr>
                        <w:t>Second and third year savings should be calculated using the appropriate ISR.</w:t>
                      </w:r>
                    </w:p>
                    <w:p w14:paraId="48FAED25" w14:textId="77777777" w:rsidR="00F60751" w:rsidRDefault="00F60751" w:rsidP="00C13F70"/>
                  </w:txbxContent>
                </v:textbox>
                <w10:anchorlock/>
              </v:shape>
            </w:pict>
          </mc:Fallback>
        </mc:AlternateContent>
      </w:r>
    </w:p>
    <w:p w14:paraId="5551A4C8" w14:textId="77777777" w:rsidR="00C13F70" w:rsidRDefault="00C13F70" w:rsidP="00C13F70">
      <w:pPr>
        <w:pStyle w:val="Heading6"/>
      </w:pPr>
      <w:r>
        <w:t xml:space="preserve">Water Impact Descriptions and Calculation  </w:t>
      </w:r>
    </w:p>
    <w:p w14:paraId="382B5FC1" w14:textId="77777777" w:rsidR="00C13F70" w:rsidRDefault="00C13F70" w:rsidP="00C13F70">
      <w:pPr>
        <w:rPr>
          <w:rFonts w:cstheme="minorHAnsi"/>
        </w:rPr>
      </w:pPr>
      <w:r>
        <w:rPr>
          <w:rFonts w:cstheme="minorHAnsi"/>
        </w:rPr>
        <w:t>N/A</w:t>
      </w:r>
    </w:p>
    <w:p w14:paraId="73053372" w14:textId="77777777" w:rsidR="00C13F70" w:rsidRDefault="00C13F70" w:rsidP="00C13F70">
      <w:pPr>
        <w:pStyle w:val="Heading6"/>
      </w:pPr>
      <w:r>
        <w:t>Deemed O&amp;M Cost Adjustment Calculation</w:t>
      </w:r>
    </w:p>
    <w:p w14:paraId="29938F6E" w14:textId="77777777" w:rsidR="00C13F70" w:rsidRDefault="00C13F70" w:rsidP="00C13F70">
      <w:pPr>
        <w:rPr>
          <w:rFonts w:cstheme="minorHAnsi"/>
        </w:rPr>
      </w:pPr>
      <w:r>
        <w:rPr>
          <w:rFonts w:cstheme="minorHAnsi"/>
        </w:rPr>
        <w:t>For those bulbs types exempt from EISA the following O&amp;M assumptions should be used: Life of the baseline bulb is assumed to be 1.32 year</w:t>
      </w:r>
      <w:r>
        <w:rPr>
          <w:rStyle w:val="FootnoteReference"/>
          <w:rFonts w:eastAsiaTheme="majorEastAsia"/>
          <w:iCs/>
        </w:rPr>
        <w:footnoteReference w:id="699"/>
      </w:r>
      <w:r>
        <w:rPr>
          <w:rFonts w:cstheme="minorHAnsi"/>
        </w:rPr>
        <w:t>; baseline replacement cost is assumed to be $3.5</w:t>
      </w:r>
      <w:r>
        <w:rPr>
          <w:rStyle w:val="FootnoteReference"/>
          <w:rFonts w:eastAsiaTheme="majorEastAsia"/>
        </w:rPr>
        <w:footnoteReference w:id="700"/>
      </w:r>
      <w:r>
        <w:rPr>
          <w:rFonts w:cstheme="minorHAnsi"/>
        </w:rPr>
        <w:t>.</w:t>
      </w:r>
    </w:p>
    <w:p w14:paraId="1CF241E9" w14:textId="77777777" w:rsidR="00C13F70" w:rsidRDefault="00C13F70" w:rsidP="00C13F70">
      <w:pPr>
        <w:jc w:val="left"/>
        <w:rPr>
          <w:ins w:id="7428" w:author="Samuel Dent" w:date="2016-01-14T06:57:00Z"/>
          <w:rFonts w:cstheme="minorHAnsi"/>
        </w:rPr>
      </w:pPr>
      <w:r>
        <w:rPr>
          <w:rFonts w:cstheme="minorHAnsi"/>
        </w:rPr>
        <w:t>For non-exempt EISA bulb types defined above, the following O&amp;M assumptions should be used: Life of the baseline bulb is assumed to be 1.32 year</w:t>
      </w:r>
      <w:r>
        <w:rPr>
          <w:rStyle w:val="FootnoteReference"/>
          <w:rFonts w:eastAsiaTheme="majorEastAsia"/>
          <w:iCs/>
        </w:rPr>
        <w:footnoteReference w:id="701"/>
      </w:r>
      <w:r>
        <w:rPr>
          <w:rFonts w:cstheme="minorHAnsi"/>
        </w:rPr>
        <w:t>; baseline replacement cost is assumed to be $5</w:t>
      </w:r>
      <w:r>
        <w:rPr>
          <w:rStyle w:val="FootnoteReference"/>
          <w:rFonts w:eastAsiaTheme="majorEastAsia"/>
        </w:rPr>
        <w:footnoteReference w:id="702"/>
      </w:r>
      <w:r>
        <w:rPr>
          <w:rFonts w:cstheme="minorHAnsi"/>
        </w:rPr>
        <w:t>.</w:t>
      </w:r>
    </w:p>
    <w:p w14:paraId="450AC678" w14:textId="1E5A66D6" w:rsidR="00AA1243" w:rsidRDefault="00AA1243" w:rsidP="00C13F70">
      <w:pPr>
        <w:jc w:val="left"/>
        <w:rPr>
          <w:rFonts w:cstheme="minorHAnsi"/>
        </w:rPr>
      </w:pPr>
      <w:ins w:id="7429" w:author="Samuel Dent" w:date="2016-01-14T06:57:00Z">
        <w:r>
          <w:t>It is important to note that for cost-effectiveness screening purposes, the O&amp;M cost adjustments should only be applied in cases where the light bulbs area actually in service and so should be multiplied by the appropriate ISR.</w:t>
        </w:r>
      </w:ins>
    </w:p>
    <w:p w14:paraId="14D73E0C" w14:textId="77777777" w:rsidR="00C13F70" w:rsidRPr="006E6456" w:rsidRDefault="00C13F70" w:rsidP="00C13F70">
      <w:pPr>
        <w:pStyle w:val="Heading6"/>
      </w:pPr>
      <w:r>
        <w:t>Measure Code: RS-LTG-ESCC-V0</w:t>
      </w:r>
      <w:del w:id="7430" w:author="Samuel Dent" w:date="2015-10-08T09:30:00Z">
        <w:r w:rsidDel="00C53F13">
          <w:delText>3</w:delText>
        </w:r>
      </w:del>
      <w:ins w:id="7431" w:author="Samuel Dent" w:date="2015-10-08T09:30:00Z">
        <w:r>
          <w:t>4</w:t>
        </w:r>
      </w:ins>
      <w:r>
        <w:t>-1</w:t>
      </w:r>
      <w:del w:id="7432" w:author="Samuel Dent" w:date="2015-10-08T09:30:00Z">
        <w:r w:rsidDel="00C53F13">
          <w:delText>5</w:delText>
        </w:r>
      </w:del>
      <w:ins w:id="7433" w:author="Samuel Dent" w:date="2015-10-08T09:30:00Z">
        <w:r>
          <w:t>6</w:t>
        </w:r>
      </w:ins>
      <w:r>
        <w:t>0601</w:t>
      </w:r>
    </w:p>
    <w:p w14:paraId="207400E4" w14:textId="77777777" w:rsidR="003215BC" w:rsidRDefault="003215BC" w:rsidP="003215BC"/>
    <w:p w14:paraId="1D52FCF4" w14:textId="77777777" w:rsidR="003215BC" w:rsidRPr="003215BC" w:rsidRDefault="003215BC" w:rsidP="003215BC">
      <w:pPr>
        <w:sectPr w:rsidR="003215BC" w:rsidRPr="003215BC">
          <w:headerReference w:type="default" r:id="rId54"/>
          <w:pgSz w:w="12240" w:h="15840"/>
          <w:pgMar w:top="1440" w:right="1440" w:bottom="1440" w:left="1440" w:header="720" w:footer="720" w:gutter="0"/>
          <w:cols w:space="720"/>
          <w:docGrid w:linePitch="360"/>
        </w:sectPr>
      </w:pPr>
    </w:p>
    <w:p w14:paraId="13BED31E" w14:textId="77777777" w:rsidR="00841F99" w:rsidRPr="000B7BB6" w:rsidRDefault="00841F99" w:rsidP="00841F99">
      <w:pPr>
        <w:pStyle w:val="Heading3"/>
      </w:pPr>
      <w:bookmarkStart w:id="7434" w:name="_Toc319489388"/>
      <w:bookmarkStart w:id="7435" w:name="_Toc319662659"/>
      <w:bookmarkStart w:id="7436" w:name="_Ref325436225"/>
      <w:bookmarkStart w:id="7437" w:name="_Toc333219101"/>
      <w:bookmarkStart w:id="7438" w:name="_Toc437592990"/>
      <w:bookmarkStart w:id="7439" w:name="_Toc437856005"/>
      <w:bookmarkStart w:id="7440" w:name="_Toc441217059"/>
      <w:r w:rsidRPr="000B7BB6">
        <w:lastRenderedPageBreak/>
        <w:t>ENERGY STAR Torchiere</w:t>
      </w:r>
      <w:bookmarkEnd w:id="7434"/>
      <w:bookmarkEnd w:id="7435"/>
      <w:bookmarkEnd w:id="7436"/>
      <w:bookmarkEnd w:id="7437"/>
      <w:bookmarkEnd w:id="7438"/>
      <w:bookmarkEnd w:id="7439"/>
      <w:bookmarkEnd w:id="7440"/>
      <w:r w:rsidRPr="000B7BB6">
        <w:t xml:space="preserve"> </w:t>
      </w:r>
    </w:p>
    <w:p w14:paraId="1AB5DB66" w14:textId="77777777" w:rsidR="00841F99" w:rsidRDefault="00841F99" w:rsidP="00841F99">
      <w:pPr>
        <w:pStyle w:val="Heading6"/>
      </w:pPr>
      <w:r>
        <w:t xml:space="preserve">Description </w:t>
      </w:r>
    </w:p>
    <w:p w14:paraId="4DAEA60E" w14:textId="77777777" w:rsidR="00841F99" w:rsidRDefault="00841F99" w:rsidP="00841F99">
      <w:pPr>
        <w:rPr>
          <w:rFonts w:cstheme="minorHAnsi"/>
        </w:rPr>
      </w:pPr>
      <w:r>
        <w:rPr>
          <w:rFonts w:cstheme="minorHAnsi"/>
        </w:rPr>
        <w:t xml:space="preserve">A high efficiency ENERGY STAR fluorescent torchiere is purchased in place of a baseline mix of halogen and incandescent torchieres and installed in a residential setting. </w:t>
      </w:r>
    </w:p>
    <w:p w14:paraId="4025444C" w14:textId="77777777" w:rsidR="00841F99" w:rsidRDefault="00841F99" w:rsidP="00841F99">
      <w:pPr>
        <w:widowControl/>
        <w:jc w:val="left"/>
        <w:rPr>
          <w:rFonts w:cstheme="minorHAnsi"/>
          <w:szCs w:val="20"/>
        </w:rPr>
      </w:pPr>
      <w:r>
        <w:rPr>
          <w:rFonts w:cstheme="minorHAnsi"/>
          <w:szCs w:val="20"/>
        </w:rPr>
        <w:t xml:space="preserve">This measure was developed to be applicable to the following program types:  TOS, NC.  </w:t>
      </w:r>
    </w:p>
    <w:p w14:paraId="70B9EFF2" w14:textId="77777777" w:rsidR="00841F99" w:rsidRDefault="00841F99" w:rsidP="00841F99">
      <w:pPr>
        <w:widowControl/>
        <w:jc w:val="left"/>
        <w:rPr>
          <w:rFonts w:cstheme="minorHAnsi"/>
          <w:szCs w:val="20"/>
        </w:rPr>
      </w:pPr>
      <w:r>
        <w:rPr>
          <w:rFonts w:cstheme="minorHAnsi"/>
          <w:szCs w:val="20"/>
        </w:rPr>
        <w:t>If applied to other program types, the measure savings should be verified.</w:t>
      </w:r>
    </w:p>
    <w:p w14:paraId="28371D0A" w14:textId="77777777" w:rsidR="00841F99" w:rsidRDefault="00841F99" w:rsidP="00841F99">
      <w:pPr>
        <w:pStyle w:val="Heading6"/>
      </w:pPr>
      <w:r>
        <w:t xml:space="preserve">Definition of Efficient Equipment </w:t>
      </w:r>
    </w:p>
    <w:p w14:paraId="6561C180" w14:textId="77777777" w:rsidR="00841F99" w:rsidRDefault="00841F99" w:rsidP="00841F99">
      <w:pPr>
        <w:rPr>
          <w:rFonts w:cstheme="minorHAnsi"/>
        </w:rPr>
      </w:pPr>
      <w:r>
        <w:rPr>
          <w:rFonts w:cstheme="minorHAnsi"/>
        </w:rPr>
        <w:t>To qualify for this measure the fluorescent torchiere must meet ENERGY STAR efficiency standards.</w:t>
      </w:r>
    </w:p>
    <w:p w14:paraId="72494688" w14:textId="77777777" w:rsidR="00841F99" w:rsidRDefault="00841F99" w:rsidP="00841F99">
      <w:pPr>
        <w:pStyle w:val="Heading6"/>
      </w:pPr>
      <w:r>
        <w:t xml:space="preserve">Definition of Baseline Equipment </w:t>
      </w:r>
    </w:p>
    <w:p w14:paraId="0023B2FD" w14:textId="77777777" w:rsidR="00841F99" w:rsidRDefault="00841F99" w:rsidP="00841F99">
      <w:pPr>
        <w:keepNext/>
        <w:rPr>
          <w:rFonts w:cstheme="minorHAnsi"/>
        </w:rPr>
      </w:pPr>
      <w:r>
        <w:rPr>
          <w:rFonts w:cstheme="minorHAnsi"/>
        </w:rPr>
        <w:t>The baseline is based on a mix of halogen and incandescent torchieres.</w:t>
      </w:r>
    </w:p>
    <w:p w14:paraId="749656D1" w14:textId="77777777" w:rsidR="00841F99" w:rsidRDefault="00841F99" w:rsidP="00841F99">
      <w:pPr>
        <w:pStyle w:val="Heading6"/>
      </w:pPr>
      <w:r>
        <w:t xml:space="preserve">Deemed Lifetime of Efficient Equipment </w:t>
      </w:r>
    </w:p>
    <w:p w14:paraId="468D97FF" w14:textId="77777777" w:rsidR="00841F99" w:rsidRDefault="00841F99" w:rsidP="00841F99">
      <w:pPr>
        <w:keepNext/>
        <w:rPr>
          <w:rFonts w:cstheme="minorHAnsi"/>
        </w:rPr>
      </w:pPr>
      <w:r>
        <w:rPr>
          <w:rFonts w:cstheme="minorHAnsi"/>
        </w:rPr>
        <w:t>The lifetime of the measure is assumed to be 8 years</w:t>
      </w:r>
      <w:r>
        <w:rPr>
          <w:rStyle w:val="FootnoteReference"/>
          <w:rFonts w:eastAsia="Calibri" w:cstheme="minorHAnsi"/>
        </w:rPr>
        <w:footnoteReference w:id="703"/>
      </w:r>
      <w:r>
        <w:rPr>
          <w:rFonts w:cstheme="minorHAnsi"/>
        </w:rPr>
        <w:t>.</w:t>
      </w:r>
    </w:p>
    <w:p w14:paraId="410CF478" w14:textId="77777777" w:rsidR="00841F99" w:rsidRDefault="00841F99" w:rsidP="00841F99">
      <w:pPr>
        <w:pStyle w:val="Heading6"/>
      </w:pPr>
      <w:r>
        <w:t xml:space="preserve">Deemed Measure Cost </w:t>
      </w:r>
    </w:p>
    <w:p w14:paraId="290B697A" w14:textId="77777777" w:rsidR="00841F99" w:rsidRDefault="00841F99" w:rsidP="00841F99">
      <w:pPr>
        <w:rPr>
          <w:rFonts w:cstheme="minorHAnsi"/>
        </w:rPr>
      </w:pPr>
      <w:r>
        <w:rPr>
          <w:rFonts w:cstheme="minorHAnsi"/>
        </w:rPr>
        <w:t>The incremental cost for this measure is assumed to be $5</w:t>
      </w:r>
      <w:r>
        <w:rPr>
          <w:rStyle w:val="FootnoteReference"/>
          <w:rFonts w:eastAsia="Calibri" w:cstheme="minorHAnsi"/>
        </w:rPr>
        <w:footnoteReference w:id="704"/>
      </w:r>
      <w:r>
        <w:rPr>
          <w:rFonts w:cstheme="minorHAnsi"/>
        </w:rPr>
        <w:t>.</w:t>
      </w:r>
    </w:p>
    <w:p w14:paraId="35DA248B" w14:textId="77777777" w:rsidR="00841F99" w:rsidRDefault="00841F99" w:rsidP="00841F99">
      <w:pPr>
        <w:pStyle w:val="Heading6"/>
      </w:pPr>
      <w:r>
        <w:t>Loadshape</w:t>
      </w:r>
    </w:p>
    <w:tbl>
      <w:tblPr>
        <w:tblW w:w="8120" w:type="dxa"/>
        <w:tblInd w:w="93" w:type="dxa"/>
        <w:tblLook w:val="04A0" w:firstRow="1" w:lastRow="0" w:firstColumn="1" w:lastColumn="0" w:noHBand="0" w:noVBand="1"/>
      </w:tblPr>
      <w:tblGrid>
        <w:gridCol w:w="8120"/>
      </w:tblGrid>
      <w:tr w:rsidR="00841F99" w14:paraId="26439795" w14:textId="77777777" w:rsidTr="00841F99">
        <w:trPr>
          <w:trHeight w:val="300"/>
        </w:trPr>
        <w:tc>
          <w:tcPr>
            <w:tcW w:w="8120" w:type="dxa"/>
            <w:noWrap/>
            <w:vAlign w:val="center"/>
            <w:hideMark/>
          </w:tcPr>
          <w:p w14:paraId="0CB8BD52" w14:textId="77777777" w:rsidR="00841F99" w:rsidRDefault="00841F99" w:rsidP="00841F99">
            <w:pPr>
              <w:widowControl/>
              <w:spacing w:line="276" w:lineRule="auto"/>
              <w:jc w:val="left"/>
              <w:rPr>
                <w:rFonts w:cstheme="minorHAnsi"/>
                <w:color w:val="000000"/>
                <w:szCs w:val="20"/>
              </w:rPr>
            </w:pPr>
            <w:r>
              <w:rPr>
                <w:rFonts w:cstheme="minorHAnsi"/>
                <w:color w:val="000000"/>
                <w:szCs w:val="20"/>
              </w:rPr>
              <w:t>Loadshape R06 - Residential Indoor Lighting</w:t>
            </w:r>
          </w:p>
        </w:tc>
      </w:tr>
      <w:tr w:rsidR="00841F99" w14:paraId="458539B2" w14:textId="77777777" w:rsidTr="00841F99">
        <w:trPr>
          <w:trHeight w:val="300"/>
        </w:trPr>
        <w:tc>
          <w:tcPr>
            <w:tcW w:w="8120" w:type="dxa"/>
            <w:noWrap/>
            <w:vAlign w:val="center"/>
            <w:hideMark/>
          </w:tcPr>
          <w:p w14:paraId="0A1AE9BA" w14:textId="77777777" w:rsidR="00841F99" w:rsidRDefault="00841F99" w:rsidP="00841F99">
            <w:pPr>
              <w:widowControl/>
              <w:spacing w:line="276" w:lineRule="auto"/>
              <w:jc w:val="left"/>
              <w:rPr>
                <w:rFonts w:cstheme="minorHAnsi"/>
                <w:color w:val="000000"/>
                <w:szCs w:val="20"/>
              </w:rPr>
            </w:pPr>
            <w:r>
              <w:rPr>
                <w:rFonts w:cstheme="minorHAnsi"/>
                <w:color w:val="000000"/>
                <w:szCs w:val="20"/>
              </w:rPr>
              <w:t>Loadshape R07 - Residential Outdoor Lighting</w:t>
            </w:r>
          </w:p>
        </w:tc>
      </w:tr>
    </w:tbl>
    <w:p w14:paraId="23033330" w14:textId="77777777" w:rsidR="00841F99" w:rsidRDefault="00841F99" w:rsidP="00841F99">
      <w:pPr>
        <w:pStyle w:val="Heading6"/>
      </w:pPr>
      <w:r>
        <w:t xml:space="preserve">Coincidence Factor </w:t>
      </w:r>
    </w:p>
    <w:p w14:paraId="4CCF83E4" w14:textId="77777777" w:rsidR="00841F99" w:rsidRDefault="00841F99" w:rsidP="00841F99">
      <w:pPr>
        <w:rPr>
          <w:rFonts w:cstheme="minorHAnsi"/>
        </w:rPr>
      </w:pPr>
      <w:r>
        <w:rPr>
          <w:rFonts w:cstheme="minorHAnsi"/>
        </w:rPr>
        <w:t>The summer peak coincidence factor for this measure is 7.1% for Residential and in-unit Multi Family bulbs and 8.1% for bulbs installed in unknown locations</w:t>
      </w:r>
      <w:r>
        <w:rPr>
          <w:rStyle w:val="FootnoteReference"/>
          <w:rFonts w:cstheme="minorHAnsi"/>
          <w:szCs w:val="20"/>
        </w:rPr>
        <w:footnoteReference w:id="705"/>
      </w:r>
      <w:r>
        <w:rPr>
          <w:rFonts w:cstheme="minorHAnsi"/>
        </w:rPr>
        <w:t>.</w:t>
      </w:r>
    </w:p>
    <w:p w14:paraId="5003984B" w14:textId="77777777" w:rsidR="00841F99" w:rsidRDefault="00841F99" w:rsidP="00841F99">
      <w:pPr>
        <w:widowControl/>
        <w:spacing w:after="200" w:line="276" w:lineRule="auto"/>
        <w:jc w:val="left"/>
        <w:rPr>
          <w:rFonts w:cstheme="minorHAnsi"/>
        </w:rPr>
      </w:pPr>
      <w:r>
        <w:rPr>
          <w:rFonts w:cstheme="minorHAnsi"/>
        </w:rPr>
        <w:br w:type="page"/>
      </w:r>
    </w:p>
    <w:p w14:paraId="34F6669D" w14:textId="77777777" w:rsidR="00841F99" w:rsidRDefault="00841F99" w:rsidP="00841F99">
      <w:pPr>
        <w:keepNext/>
        <w:pBdr>
          <w:top w:val="double" w:sz="4" w:space="1" w:color="auto"/>
          <w:bottom w:val="double" w:sz="4" w:space="1" w:color="auto"/>
        </w:pBdr>
        <w:jc w:val="center"/>
        <w:rPr>
          <w:rFonts w:cstheme="minorHAnsi"/>
          <w:b/>
          <w:szCs w:val="20"/>
        </w:rPr>
      </w:pPr>
      <w:r>
        <w:rPr>
          <w:rFonts w:cstheme="minorHAnsi"/>
          <w:b/>
          <w:szCs w:val="20"/>
        </w:rPr>
        <w:lastRenderedPageBreak/>
        <w:t>Algorithm</w:t>
      </w:r>
    </w:p>
    <w:p w14:paraId="6BCB680E" w14:textId="77777777" w:rsidR="00841F99" w:rsidRDefault="00841F99" w:rsidP="00841F99">
      <w:pPr>
        <w:pStyle w:val="Heading6"/>
      </w:pPr>
      <w:r>
        <w:t xml:space="preserve">Calculation of Savings </w:t>
      </w:r>
    </w:p>
    <w:p w14:paraId="7563C4D0" w14:textId="77777777" w:rsidR="00841F99" w:rsidRDefault="00841F99" w:rsidP="00841F99">
      <w:pPr>
        <w:pStyle w:val="Heading6"/>
      </w:pPr>
      <w:r>
        <w:t xml:space="preserve">Electric Energy Savings </w:t>
      </w:r>
    </w:p>
    <w:p w14:paraId="0F8256C7" w14:textId="77777777" w:rsidR="00841F99" w:rsidRDefault="00841F99" w:rsidP="00841F99">
      <w:pPr>
        <w:ind w:left="720" w:firstLine="720"/>
        <w:rPr>
          <w:rFonts w:cstheme="minorHAnsi"/>
          <w:noProof/>
        </w:rPr>
      </w:pPr>
      <w:r>
        <w:rPr>
          <w:rFonts w:cstheme="minorHAnsi"/>
          <w:noProof/>
        </w:rPr>
        <w:t xml:space="preserve">ΔkWh </w:t>
      </w:r>
      <w:r>
        <w:rPr>
          <w:rFonts w:cstheme="minorHAnsi"/>
          <w:noProof/>
        </w:rPr>
        <w:tab/>
        <w:t>= ((ΔWatts) /1000) * ISR * (1-Leakage) * HOURS * WHFe</w:t>
      </w:r>
    </w:p>
    <w:p w14:paraId="1647C379" w14:textId="77777777" w:rsidR="00841F99" w:rsidRDefault="00841F99" w:rsidP="00841F99">
      <w:pPr>
        <w:rPr>
          <w:rFonts w:cstheme="minorHAnsi"/>
          <w:noProof/>
        </w:rPr>
      </w:pPr>
      <w:r>
        <w:rPr>
          <w:rFonts w:cstheme="minorHAnsi"/>
          <w:noProof/>
        </w:rPr>
        <w:t>Where:</w:t>
      </w:r>
    </w:p>
    <w:p w14:paraId="5A22AEC1" w14:textId="77777777" w:rsidR="00841F99" w:rsidRDefault="00841F99" w:rsidP="00841F99">
      <w:pPr>
        <w:ind w:firstLine="720"/>
        <w:rPr>
          <w:rFonts w:cstheme="minorHAnsi"/>
          <w:noProof/>
        </w:rPr>
      </w:pPr>
      <w:r>
        <w:rPr>
          <w:rFonts w:cstheme="minorHAnsi"/>
          <w:noProof/>
        </w:rPr>
        <w:t xml:space="preserve">ΔWatts </w:t>
      </w:r>
      <w:r>
        <w:rPr>
          <w:rFonts w:cstheme="minorHAnsi"/>
          <w:noProof/>
        </w:rPr>
        <w:tab/>
      </w:r>
      <w:r>
        <w:rPr>
          <w:rFonts w:cstheme="minorHAnsi"/>
          <w:noProof/>
        </w:rPr>
        <w:tab/>
        <w:t xml:space="preserve">= </w:t>
      </w:r>
      <w:r>
        <w:rPr>
          <w:rFonts w:cstheme="minorHAnsi"/>
        </w:rPr>
        <w:t xml:space="preserve">Average delta watts per purchased </w:t>
      </w:r>
      <w:r>
        <w:rPr>
          <w:rFonts w:cstheme="minorHAnsi"/>
          <w:smallCaps/>
        </w:rPr>
        <w:t xml:space="preserve">ENERGY STAR </w:t>
      </w:r>
      <w:r>
        <w:rPr>
          <w:rFonts w:cstheme="minorHAnsi"/>
        </w:rPr>
        <w:t>torchiere</w:t>
      </w:r>
      <w:r>
        <w:rPr>
          <w:rFonts w:cstheme="minorHAnsi"/>
          <w:noProof/>
        </w:rPr>
        <w:t xml:space="preserve"> </w:t>
      </w:r>
    </w:p>
    <w:p w14:paraId="7F970BFC" w14:textId="77777777" w:rsidR="00841F99" w:rsidRDefault="00841F99" w:rsidP="00841F99">
      <w:pPr>
        <w:ind w:left="1440" w:firstLine="720"/>
        <w:rPr>
          <w:rFonts w:cstheme="minorHAnsi"/>
          <w:noProof/>
        </w:rPr>
      </w:pPr>
      <w:r>
        <w:rPr>
          <w:rFonts w:cstheme="minorHAnsi"/>
          <w:noProof/>
        </w:rPr>
        <w:t xml:space="preserve">= 115.8 </w:t>
      </w:r>
      <w:r>
        <w:rPr>
          <w:rStyle w:val="FootnoteReference"/>
          <w:rFonts w:eastAsia="Calibri" w:cstheme="minorHAnsi"/>
          <w:noProof/>
        </w:rPr>
        <w:footnoteReference w:id="706"/>
      </w:r>
    </w:p>
    <w:p w14:paraId="60B3B5A3" w14:textId="77777777" w:rsidR="00841F99" w:rsidRDefault="00841F99" w:rsidP="00841F99">
      <w:pPr>
        <w:ind w:firstLine="720"/>
        <w:rPr>
          <w:rFonts w:cstheme="minorHAnsi"/>
          <w:noProof/>
        </w:rPr>
      </w:pPr>
      <w:r>
        <w:rPr>
          <w:rFonts w:cstheme="minorHAnsi"/>
          <w:noProof/>
        </w:rPr>
        <w:t>ISR</w:t>
      </w:r>
      <w:r>
        <w:rPr>
          <w:rFonts w:cstheme="minorHAnsi"/>
          <w:noProof/>
        </w:rPr>
        <w:tab/>
      </w:r>
      <w:r>
        <w:rPr>
          <w:rFonts w:cstheme="minorHAnsi"/>
          <w:noProof/>
        </w:rPr>
        <w:tab/>
        <w:t xml:space="preserve">= In Service Rate or percentage of units rebated that get installed. </w:t>
      </w:r>
    </w:p>
    <w:p w14:paraId="694C080D" w14:textId="77777777" w:rsidR="00841F99" w:rsidRDefault="00841F99" w:rsidP="00841F99">
      <w:pPr>
        <w:ind w:left="1440" w:firstLine="720"/>
        <w:rPr>
          <w:rFonts w:cstheme="minorHAnsi"/>
          <w:noProof/>
        </w:rPr>
      </w:pPr>
      <w:r>
        <w:rPr>
          <w:rFonts w:cstheme="minorHAnsi"/>
          <w:noProof/>
        </w:rPr>
        <w:t xml:space="preserve">= 0.86 </w:t>
      </w:r>
      <w:r>
        <w:rPr>
          <w:rStyle w:val="FootnoteReference"/>
          <w:rFonts w:eastAsia="Calibri" w:cstheme="minorHAnsi"/>
          <w:noProof/>
        </w:rPr>
        <w:footnoteReference w:id="707"/>
      </w:r>
    </w:p>
    <w:p w14:paraId="24DDD2C2" w14:textId="7FB8D9E2" w:rsidR="00841F99" w:rsidRPr="00165EDA" w:rsidRDefault="00841F99" w:rsidP="00841F99">
      <w:pPr>
        <w:ind w:left="2160" w:hanging="1440"/>
        <w:rPr>
          <w:rFonts w:cstheme="minorHAnsi"/>
          <w:noProof/>
        </w:rPr>
      </w:pPr>
      <w:r>
        <w:rPr>
          <w:rFonts w:cstheme="minorHAnsi"/>
          <w:noProof/>
        </w:rPr>
        <w:t>Leakage</w:t>
      </w:r>
      <w:r>
        <w:rPr>
          <w:rFonts w:cstheme="minorHAnsi"/>
          <w:noProof/>
        </w:rPr>
        <w:tab/>
        <w:t>= Adjustment to account for the</w:t>
      </w:r>
      <w:r w:rsidRPr="00165EDA">
        <w:rPr>
          <w:rFonts w:cstheme="minorHAnsi"/>
          <w:noProof/>
        </w:rPr>
        <w:t xml:space="preserve"> percentage of </w:t>
      </w:r>
      <w:ins w:id="7441" w:author="Samuel Dent" w:date="2016-01-14T06:43:00Z">
        <w:r w:rsidR="00766B88">
          <w:rPr>
            <w:rFonts w:cstheme="minorHAnsi"/>
            <w:noProof/>
          </w:rPr>
          <w:t xml:space="preserve">program </w:t>
        </w:r>
      </w:ins>
      <w:r w:rsidRPr="00165EDA">
        <w:rPr>
          <w:rFonts w:cstheme="minorHAnsi"/>
          <w:noProof/>
        </w:rPr>
        <w:t xml:space="preserve">bulbs </w:t>
      </w:r>
      <w:del w:id="7442" w:author="Samuel Dent" w:date="2016-01-14T06:43:00Z">
        <w:r w:rsidRPr="00165EDA" w:rsidDel="00766B88">
          <w:rPr>
            <w:rFonts w:cstheme="minorHAnsi"/>
            <w:noProof/>
          </w:rPr>
          <w:delText xml:space="preserve">purchased </w:delText>
        </w:r>
      </w:del>
      <w:r w:rsidRPr="00165EDA">
        <w:rPr>
          <w:rFonts w:cstheme="minorHAnsi"/>
          <w:noProof/>
        </w:rPr>
        <w:t xml:space="preserve">that </w:t>
      </w:r>
      <w:r>
        <w:rPr>
          <w:rFonts w:cstheme="minorHAnsi"/>
          <w:noProof/>
        </w:rPr>
        <w:t>move out (and in if deemed appropriate</w:t>
      </w:r>
      <w:ins w:id="7443" w:author="Samuel Dent" w:date="2016-01-14T06:43:00Z">
        <w:r w:rsidR="00766B88">
          <w:rPr>
            <w:rStyle w:val="FootnoteReference"/>
            <w:noProof/>
          </w:rPr>
          <w:footnoteReference w:id="708"/>
        </w:r>
      </w:ins>
      <w:r>
        <w:rPr>
          <w:rFonts w:cstheme="minorHAnsi"/>
          <w:noProof/>
        </w:rPr>
        <w:t>)</w:t>
      </w:r>
      <w:r w:rsidRPr="00165EDA">
        <w:rPr>
          <w:rFonts w:cstheme="minorHAnsi"/>
          <w:noProof/>
        </w:rPr>
        <w:t xml:space="preserve"> of the Utility Jurisdiction</w:t>
      </w:r>
      <w:r>
        <w:rPr>
          <w:rFonts w:cstheme="minorHAnsi"/>
          <w:noProof/>
        </w:rPr>
        <w:t xml:space="preserve">. </w:t>
      </w:r>
    </w:p>
    <w:p w14:paraId="6CEB35DD" w14:textId="57B92CE9" w:rsidR="00841F99" w:rsidRPr="00165EDA" w:rsidRDefault="00841F99" w:rsidP="00841F99">
      <w:pPr>
        <w:ind w:left="2880" w:hanging="720"/>
        <w:rPr>
          <w:rFonts w:cstheme="minorHAnsi"/>
          <w:noProof/>
        </w:rPr>
      </w:pPr>
      <w:r w:rsidRPr="00165EDA">
        <w:rPr>
          <w:rFonts w:cstheme="minorHAnsi"/>
          <w:noProof/>
        </w:rPr>
        <w:t xml:space="preserve">Upstream (TOS) Lighting programs </w:t>
      </w:r>
      <w:r>
        <w:rPr>
          <w:rFonts w:cstheme="minorHAnsi"/>
          <w:noProof/>
        </w:rPr>
        <w:tab/>
      </w:r>
      <w:ins w:id="7446" w:author="Samuel Dent" w:date="2016-01-14T06:49:00Z">
        <w:r w:rsidR="00626399">
          <w:rPr>
            <w:rFonts w:cstheme="minorHAnsi"/>
            <w:noProof/>
          </w:rPr>
          <w:t xml:space="preserve">and KITS </w:t>
        </w:r>
      </w:ins>
      <w:r w:rsidRPr="00165EDA">
        <w:rPr>
          <w:rFonts w:cstheme="minorHAnsi"/>
          <w:noProof/>
        </w:rPr>
        <w:t xml:space="preserve">=  Determined </w:t>
      </w:r>
      <w:r>
        <w:rPr>
          <w:rFonts w:cstheme="minorHAnsi"/>
          <w:noProof/>
        </w:rPr>
        <w:t>thr</w:t>
      </w:r>
      <w:r w:rsidRPr="00165EDA">
        <w:rPr>
          <w:rFonts w:cstheme="minorHAnsi"/>
          <w:noProof/>
        </w:rPr>
        <w:t>ough evaluation</w:t>
      </w:r>
      <w:r>
        <w:rPr>
          <w:rStyle w:val="FootnoteReference"/>
          <w:noProof/>
        </w:rPr>
        <w:footnoteReference w:id="709"/>
      </w:r>
      <w:r w:rsidRPr="00165EDA">
        <w:rPr>
          <w:rFonts w:cstheme="minorHAnsi"/>
          <w:noProof/>
        </w:rPr>
        <w:t xml:space="preserve">. </w:t>
      </w:r>
    </w:p>
    <w:p w14:paraId="167E53E0" w14:textId="77777777" w:rsidR="00841F99" w:rsidRPr="00165EDA" w:rsidRDefault="00841F99" w:rsidP="00841F99">
      <w:pPr>
        <w:ind w:left="2880" w:hanging="720"/>
        <w:rPr>
          <w:rFonts w:cstheme="minorHAnsi"/>
          <w:noProof/>
        </w:rPr>
      </w:pPr>
      <w:r>
        <w:rPr>
          <w:rFonts w:cstheme="minorHAnsi"/>
          <w:noProof/>
        </w:rPr>
        <w:t>All o</w:t>
      </w:r>
      <w:r w:rsidRPr="00165EDA">
        <w:rPr>
          <w:rFonts w:cstheme="minorHAnsi"/>
          <w:noProof/>
        </w:rPr>
        <w:t>ther programs</w:t>
      </w:r>
      <w:r w:rsidRPr="00165EDA">
        <w:rPr>
          <w:rFonts w:cstheme="minorHAnsi"/>
          <w:noProof/>
        </w:rPr>
        <w:tab/>
      </w:r>
      <w:r>
        <w:rPr>
          <w:rFonts w:cstheme="minorHAnsi"/>
          <w:noProof/>
        </w:rPr>
        <w:tab/>
      </w:r>
      <w:r w:rsidRPr="00165EDA">
        <w:rPr>
          <w:rFonts w:cstheme="minorHAnsi"/>
          <w:noProof/>
        </w:rPr>
        <w:t>= 0</w:t>
      </w:r>
    </w:p>
    <w:p w14:paraId="07648422" w14:textId="77777777" w:rsidR="00841F99" w:rsidRDefault="00841F99" w:rsidP="00841F99">
      <w:pPr>
        <w:ind w:firstLine="720"/>
        <w:rPr>
          <w:rFonts w:cstheme="minorHAnsi"/>
          <w:noProof/>
        </w:rPr>
      </w:pPr>
      <w:r>
        <w:rPr>
          <w:rFonts w:cstheme="minorHAnsi"/>
          <w:noProof/>
        </w:rPr>
        <w:t>HOURS</w:t>
      </w:r>
      <w:r>
        <w:rPr>
          <w:rFonts w:cstheme="minorHAnsi"/>
          <w:noProof/>
        </w:rPr>
        <w:tab/>
      </w:r>
      <w:r>
        <w:rPr>
          <w:rFonts w:cstheme="minorHAnsi"/>
          <w:noProof/>
        </w:rPr>
        <w:tab/>
        <w:t>= Average hours of use per year</w:t>
      </w:r>
    </w:p>
    <w:tbl>
      <w:tblPr>
        <w:tblStyle w:val="TableGrid"/>
        <w:tblW w:w="0" w:type="auto"/>
        <w:jc w:val="center"/>
        <w:tblLook w:val="04A0" w:firstRow="1" w:lastRow="0" w:firstColumn="1" w:lastColumn="0" w:noHBand="0" w:noVBand="1"/>
      </w:tblPr>
      <w:tblGrid>
        <w:gridCol w:w="4107"/>
        <w:gridCol w:w="2481"/>
      </w:tblGrid>
      <w:tr w:rsidR="00841F99" w:rsidRPr="00756E41" w14:paraId="38A9288E" w14:textId="77777777" w:rsidTr="00841F99">
        <w:trPr>
          <w:jc w:val="center"/>
        </w:trPr>
        <w:tc>
          <w:tcPr>
            <w:tcW w:w="410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62DB1F7" w14:textId="77777777" w:rsidR="00841F99" w:rsidRPr="00756E41" w:rsidRDefault="00841F99" w:rsidP="00841F99">
            <w:pPr>
              <w:jc w:val="center"/>
              <w:rPr>
                <w:rFonts w:asciiTheme="minorHAnsi" w:hAnsiTheme="minorHAnsi"/>
                <w:b/>
                <w:color w:val="FFFFFF" w:themeColor="background1"/>
              </w:rPr>
            </w:pPr>
            <w:r w:rsidRPr="00756E41">
              <w:rPr>
                <w:rFonts w:asciiTheme="minorHAnsi" w:hAnsiTheme="minorHAnsi"/>
                <w:b/>
                <w:color w:val="FFFFFF" w:themeColor="background1"/>
              </w:rPr>
              <w:t>Installation Location</w:t>
            </w:r>
          </w:p>
        </w:tc>
        <w:tc>
          <w:tcPr>
            <w:tcW w:w="248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211319E" w14:textId="77777777" w:rsidR="00841F99" w:rsidRPr="00756E41" w:rsidRDefault="00841F99" w:rsidP="00841F99">
            <w:pPr>
              <w:jc w:val="center"/>
              <w:rPr>
                <w:rFonts w:asciiTheme="minorHAnsi" w:hAnsiTheme="minorHAnsi"/>
                <w:b/>
                <w:color w:val="FFFFFF" w:themeColor="background1"/>
              </w:rPr>
            </w:pPr>
            <w:r w:rsidRPr="00756E41">
              <w:rPr>
                <w:rFonts w:asciiTheme="minorHAnsi" w:hAnsiTheme="minorHAnsi"/>
                <w:b/>
                <w:color w:val="FFFFFF" w:themeColor="background1"/>
              </w:rPr>
              <w:t>Hours</w:t>
            </w:r>
          </w:p>
        </w:tc>
      </w:tr>
      <w:tr w:rsidR="00841F99" w:rsidRPr="00756E41" w14:paraId="02C7E295" w14:textId="77777777" w:rsidTr="00841F99">
        <w:trPr>
          <w:jc w:val="center"/>
        </w:trPr>
        <w:tc>
          <w:tcPr>
            <w:tcW w:w="4107" w:type="dxa"/>
            <w:tcBorders>
              <w:top w:val="single" w:sz="4" w:space="0" w:color="auto"/>
              <w:left w:val="single" w:sz="4" w:space="0" w:color="auto"/>
              <w:bottom w:val="single" w:sz="4" w:space="0" w:color="auto"/>
              <w:right w:val="single" w:sz="4" w:space="0" w:color="auto"/>
            </w:tcBorders>
            <w:hideMark/>
          </w:tcPr>
          <w:p w14:paraId="4C85A53B" w14:textId="77777777" w:rsidR="00841F99" w:rsidRPr="00756E41" w:rsidRDefault="00841F99" w:rsidP="00841F99">
            <w:pPr>
              <w:rPr>
                <w:rFonts w:asciiTheme="minorHAnsi" w:hAnsiTheme="minorHAnsi"/>
                <w:szCs w:val="22"/>
              </w:rPr>
            </w:pPr>
            <w:r w:rsidRPr="00756E41">
              <w:rPr>
                <w:rFonts w:asciiTheme="minorHAnsi" w:hAnsiTheme="minorHAnsi"/>
              </w:rPr>
              <w:t>Residential and in-unit Multi Family</w:t>
            </w:r>
          </w:p>
        </w:tc>
        <w:tc>
          <w:tcPr>
            <w:tcW w:w="2481" w:type="dxa"/>
            <w:tcBorders>
              <w:top w:val="single" w:sz="4" w:space="0" w:color="auto"/>
              <w:left w:val="single" w:sz="4" w:space="0" w:color="auto"/>
              <w:bottom w:val="single" w:sz="4" w:space="0" w:color="auto"/>
              <w:right w:val="single" w:sz="4" w:space="0" w:color="auto"/>
            </w:tcBorders>
            <w:hideMark/>
          </w:tcPr>
          <w:p w14:paraId="3E209383" w14:textId="77777777" w:rsidR="00841F99" w:rsidRPr="00756E41" w:rsidRDefault="00841F99" w:rsidP="00841F99">
            <w:pPr>
              <w:rPr>
                <w:rFonts w:asciiTheme="minorHAnsi" w:hAnsiTheme="minorHAnsi"/>
                <w:szCs w:val="22"/>
              </w:rPr>
            </w:pPr>
            <w:r w:rsidRPr="00756E41">
              <w:rPr>
                <w:rFonts w:asciiTheme="minorHAnsi" w:hAnsiTheme="minorHAnsi"/>
              </w:rPr>
              <w:t>1095 (3.0 hrs per day)</w:t>
            </w:r>
            <w:r w:rsidRPr="009C362B">
              <w:rPr>
                <w:rFonts w:eastAsia="Calibri"/>
                <w:vertAlign w:val="superscript"/>
              </w:rPr>
              <w:footnoteReference w:id="710"/>
            </w:r>
          </w:p>
        </w:tc>
      </w:tr>
    </w:tbl>
    <w:p w14:paraId="494C2760" w14:textId="77777777" w:rsidR="00841F99" w:rsidRDefault="00841F99" w:rsidP="00841F99">
      <w:pPr>
        <w:rPr>
          <w:noProof/>
        </w:rPr>
      </w:pPr>
    </w:p>
    <w:p w14:paraId="098F5F07" w14:textId="77777777" w:rsidR="00841F99" w:rsidRDefault="00841F99" w:rsidP="00841F99">
      <w:pPr>
        <w:ind w:left="2160" w:hanging="1440"/>
        <w:rPr>
          <w:rFonts w:cstheme="minorHAnsi"/>
          <w:noProof/>
        </w:rPr>
      </w:pPr>
      <w:r>
        <w:rPr>
          <w:rFonts w:cstheme="minorHAnsi"/>
          <w:noProof/>
        </w:rPr>
        <w:t>WHFe</w:t>
      </w:r>
      <w:r>
        <w:rPr>
          <w:rFonts w:cstheme="minorHAnsi"/>
          <w:noProof/>
        </w:rPr>
        <w:tab/>
        <w:t xml:space="preserve">= Waste Heat Factor for Energy to account for cooling savings from efficient lighting </w:t>
      </w:r>
    </w:p>
    <w:tbl>
      <w:tblPr>
        <w:tblStyle w:val="TableGrid"/>
        <w:tblW w:w="0" w:type="auto"/>
        <w:jc w:val="center"/>
        <w:tblLook w:val="04A0" w:firstRow="1" w:lastRow="0" w:firstColumn="1" w:lastColumn="0" w:noHBand="0" w:noVBand="1"/>
      </w:tblPr>
      <w:tblGrid>
        <w:gridCol w:w="4069"/>
        <w:gridCol w:w="1350"/>
      </w:tblGrid>
      <w:tr w:rsidR="00841F99" w:rsidRPr="00756E41" w14:paraId="5EB2DF16" w14:textId="77777777" w:rsidTr="00841F99">
        <w:trPr>
          <w:tblHeader/>
          <w:jc w:val="center"/>
        </w:trPr>
        <w:tc>
          <w:tcPr>
            <w:tcW w:w="406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C3D4F28" w14:textId="77777777" w:rsidR="00841F99" w:rsidRPr="00756E41" w:rsidRDefault="00841F99" w:rsidP="00841F99">
            <w:pPr>
              <w:jc w:val="center"/>
              <w:rPr>
                <w:rFonts w:asciiTheme="minorHAnsi" w:hAnsiTheme="minorHAnsi"/>
                <w:b/>
                <w:color w:val="FFFFFF" w:themeColor="background1"/>
              </w:rPr>
            </w:pPr>
            <w:r w:rsidRPr="00756E41">
              <w:rPr>
                <w:rFonts w:asciiTheme="minorHAnsi" w:hAnsiTheme="minorHAnsi"/>
                <w:b/>
                <w:color w:val="FFFFFF" w:themeColor="background1"/>
              </w:rPr>
              <w:t>Bulb Location</w:t>
            </w:r>
          </w:p>
        </w:tc>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712938A" w14:textId="77777777" w:rsidR="00841F99" w:rsidRPr="00756E41" w:rsidRDefault="00841F99" w:rsidP="00841F99">
            <w:pPr>
              <w:jc w:val="center"/>
              <w:rPr>
                <w:rFonts w:asciiTheme="minorHAnsi" w:hAnsiTheme="minorHAnsi"/>
                <w:b/>
                <w:color w:val="FFFFFF" w:themeColor="background1"/>
              </w:rPr>
            </w:pPr>
            <w:r w:rsidRPr="00756E41">
              <w:rPr>
                <w:rFonts w:asciiTheme="minorHAnsi" w:hAnsiTheme="minorHAnsi"/>
                <w:b/>
                <w:color w:val="FFFFFF" w:themeColor="background1"/>
              </w:rPr>
              <w:t>WHFe</w:t>
            </w:r>
          </w:p>
        </w:tc>
      </w:tr>
      <w:tr w:rsidR="00841F99" w:rsidRPr="00756E41" w14:paraId="6267037A" w14:textId="77777777" w:rsidTr="00841F99">
        <w:trPr>
          <w:jc w:val="center"/>
        </w:trPr>
        <w:tc>
          <w:tcPr>
            <w:tcW w:w="4069" w:type="dxa"/>
            <w:tcBorders>
              <w:top w:val="single" w:sz="4" w:space="0" w:color="auto"/>
              <w:left w:val="single" w:sz="4" w:space="0" w:color="auto"/>
              <w:bottom w:val="single" w:sz="4" w:space="0" w:color="auto"/>
              <w:right w:val="single" w:sz="4" w:space="0" w:color="auto"/>
            </w:tcBorders>
            <w:hideMark/>
          </w:tcPr>
          <w:p w14:paraId="0F25338D" w14:textId="77777777" w:rsidR="00841F99" w:rsidRPr="00756E41" w:rsidRDefault="00841F99" w:rsidP="00841F99">
            <w:pPr>
              <w:rPr>
                <w:rFonts w:asciiTheme="minorHAnsi" w:hAnsiTheme="minorHAnsi"/>
                <w:szCs w:val="22"/>
              </w:rPr>
            </w:pPr>
            <w:r w:rsidRPr="00756E41">
              <w:rPr>
                <w:rFonts w:asciiTheme="minorHAnsi" w:hAnsiTheme="minorHAnsi"/>
              </w:rPr>
              <w:t>Interior single family or unknown location</w:t>
            </w:r>
          </w:p>
        </w:tc>
        <w:tc>
          <w:tcPr>
            <w:tcW w:w="1350" w:type="dxa"/>
            <w:tcBorders>
              <w:top w:val="single" w:sz="4" w:space="0" w:color="auto"/>
              <w:left w:val="single" w:sz="4" w:space="0" w:color="auto"/>
              <w:bottom w:val="single" w:sz="4" w:space="0" w:color="auto"/>
              <w:right w:val="single" w:sz="4" w:space="0" w:color="auto"/>
            </w:tcBorders>
            <w:hideMark/>
          </w:tcPr>
          <w:p w14:paraId="2137528F" w14:textId="77777777" w:rsidR="00841F99" w:rsidRPr="00756E41" w:rsidRDefault="00841F99" w:rsidP="00841F99">
            <w:pPr>
              <w:jc w:val="center"/>
              <w:rPr>
                <w:rFonts w:asciiTheme="minorHAnsi" w:hAnsiTheme="minorHAnsi"/>
                <w:szCs w:val="22"/>
              </w:rPr>
            </w:pPr>
            <w:r w:rsidRPr="00756E41">
              <w:rPr>
                <w:rFonts w:asciiTheme="minorHAnsi" w:hAnsiTheme="minorHAnsi"/>
              </w:rPr>
              <w:t xml:space="preserve">1.06 </w:t>
            </w:r>
            <w:r w:rsidRPr="009C362B">
              <w:rPr>
                <w:vertAlign w:val="superscript"/>
              </w:rPr>
              <w:footnoteReference w:id="711"/>
            </w:r>
          </w:p>
        </w:tc>
      </w:tr>
      <w:tr w:rsidR="00841F99" w:rsidRPr="00756E41" w14:paraId="73A48DD0" w14:textId="77777777" w:rsidTr="00841F99">
        <w:trPr>
          <w:jc w:val="center"/>
        </w:trPr>
        <w:tc>
          <w:tcPr>
            <w:tcW w:w="4069" w:type="dxa"/>
            <w:tcBorders>
              <w:top w:val="single" w:sz="4" w:space="0" w:color="auto"/>
              <w:left w:val="single" w:sz="4" w:space="0" w:color="auto"/>
              <w:bottom w:val="single" w:sz="4" w:space="0" w:color="auto"/>
              <w:right w:val="single" w:sz="4" w:space="0" w:color="auto"/>
            </w:tcBorders>
            <w:hideMark/>
          </w:tcPr>
          <w:p w14:paraId="24FD3CC2" w14:textId="77777777" w:rsidR="00841F99" w:rsidRPr="00756E41" w:rsidRDefault="00841F99" w:rsidP="00841F99">
            <w:pPr>
              <w:rPr>
                <w:rFonts w:asciiTheme="minorHAnsi" w:hAnsiTheme="minorHAnsi"/>
                <w:szCs w:val="22"/>
              </w:rPr>
            </w:pPr>
            <w:r w:rsidRPr="00756E41">
              <w:rPr>
                <w:rFonts w:asciiTheme="minorHAnsi" w:hAnsiTheme="minorHAnsi"/>
              </w:rPr>
              <w:t>Multi family in unit</w:t>
            </w:r>
          </w:p>
        </w:tc>
        <w:tc>
          <w:tcPr>
            <w:tcW w:w="1350" w:type="dxa"/>
            <w:tcBorders>
              <w:top w:val="single" w:sz="4" w:space="0" w:color="auto"/>
              <w:left w:val="single" w:sz="4" w:space="0" w:color="auto"/>
              <w:bottom w:val="single" w:sz="4" w:space="0" w:color="auto"/>
              <w:right w:val="single" w:sz="4" w:space="0" w:color="auto"/>
            </w:tcBorders>
            <w:hideMark/>
          </w:tcPr>
          <w:p w14:paraId="2210A55C" w14:textId="77777777" w:rsidR="00841F99" w:rsidRPr="00756E41" w:rsidRDefault="00841F99" w:rsidP="00841F99">
            <w:pPr>
              <w:jc w:val="center"/>
              <w:rPr>
                <w:rFonts w:asciiTheme="minorHAnsi" w:hAnsiTheme="minorHAnsi"/>
                <w:szCs w:val="22"/>
              </w:rPr>
            </w:pPr>
            <w:r w:rsidRPr="00756E41">
              <w:rPr>
                <w:rFonts w:asciiTheme="minorHAnsi" w:hAnsiTheme="minorHAnsi"/>
              </w:rPr>
              <w:t xml:space="preserve">1.04 </w:t>
            </w:r>
            <w:r w:rsidRPr="009C362B">
              <w:rPr>
                <w:vertAlign w:val="superscript"/>
              </w:rPr>
              <w:footnoteReference w:id="712"/>
            </w:r>
          </w:p>
        </w:tc>
      </w:tr>
      <w:tr w:rsidR="00841F99" w:rsidRPr="00756E41" w14:paraId="67CE8778" w14:textId="77777777" w:rsidTr="00841F99">
        <w:trPr>
          <w:jc w:val="center"/>
        </w:trPr>
        <w:tc>
          <w:tcPr>
            <w:tcW w:w="4069" w:type="dxa"/>
            <w:tcBorders>
              <w:top w:val="single" w:sz="4" w:space="0" w:color="auto"/>
              <w:left w:val="single" w:sz="4" w:space="0" w:color="auto"/>
              <w:bottom w:val="single" w:sz="4" w:space="0" w:color="auto"/>
              <w:right w:val="single" w:sz="4" w:space="0" w:color="auto"/>
            </w:tcBorders>
            <w:hideMark/>
          </w:tcPr>
          <w:p w14:paraId="0AE16B23" w14:textId="77777777" w:rsidR="00841F99" w:rsidRPr="00756E41" w:rsidRDefault="00841F99" w:rsidP="00841F99">
            <w:pPr>
              <w:jc w:val="left"/>
              <w:rPr>
                <w:rFonts w:asciiTheme="minorHAnsi" w:hAnsiTheme="minorHAnsi"/>
                <w:szCs w:val="22"/>
              </w:rPr>
            </w:pPr>
            <w:r w:rsidRPr="00756E41">
              <w:rPr>
                <w:rFonts w:asciiTheme="minorHAnsi" w:hAnsiTheme="minorHAnsi"/>
              </w:rPr>
              <w:lastRenderedPageBreak/>
              <w:t>Exterior or uncooled location</w:t>
            </w:r>
          </w:p>
        </w:tc>
        <w:tc>
          <w:tcPr>
            <w:tcW w:w="1350" w:type="dxa"/>
            <w:tcBorders>
              <w:top w:val="single" w:sz="4" w:space="0" w:color="auto"/>
              <w:left w:val="single" w:sz="4" w:space="0" w:color="auto"/>
              <w:bottom w:val="single" w:sz="4" w:space="0" w:color="auto"/>
              <w:right w:val="single" w:sz="4" w:space="0" w:color="auto"/>
            </w:tcBorders>
            <w:hideMark/>
          </w:tcPr>
          <w:p w14:paraId="04D7D9E3" w14:textId="77777777" w:rsidR="00841F99" w:rsidRPr="00756E41" w:rsidRDefault="00841F99" w:rsidP="00841F99">
            <w:pPr>
              <w:jc w:val="center"/>
              <w:rPr>
                <w:rFonts w:asciiTheme="minorHAnsi" w:hAnsiTheme="minorHAnsi"/>
                <w:szCs w:val="22"/>
              </w:rPr>
            </w:pPr>
            <w:r w:rsidRPr="00756E41">
              <w:rPr>
                <w:rFonts w:asciiTheme="minorHAnsi" w:hAnsiTheme="minorHAnsi"/>
              </w:rPr>
              <w:t>1.0</w:t>
            </w:r>
          </w:p>
        </w:tc>
      </w:tr>
    </w:tbl>
    <w:p w14:paraId="792FF4A9" w14:textId="77777777" w:rsidR="00841F99" w:rsidRDefault="00841F99" w:rsidP="00841F99">
      <w:pPr>
        <w:tabs>
          <w:tab w:val="left" w:pos="1440"/>
          <w:tab w:val="left" w:pos="2160"/>
        </w:tabs>
        <w:ind w:left="2340" w:hanging="2340"/>
        <w:rPr>
          <w:rFonts w:cstheme="minorHAnsi"/>
          <w:noProof/>
        </w:rPr>
      </w:pPr>
    </w:p>
    <w:p w14:paraId="3FC9F114" w14:textId="77777777" w:rsidR="00841F99" w:rsidRDefault="00841F99" w:rsidP="00841F99">
      <w:pPr>
        <w:tabs>
          <w:tab w:val="left" w:pos="1440"/>
          <w:tab w:val="left" w:pos="2160"/>
        </w:tabs>
        <w:ind w:left="2340" w:hanging="2340"/>
        <w:rPr>
          <w:rFonts w:cstheme="minorHAnsi"/>
          <w:noProof/>
        </w:rPr>
      </w:pPr>
      <w:r>
        <w:rPr>
          <w:rFonts w:cstheme="minorHAnsi"/>
          <w:noProof/>
        </w:rPr>
        <w:t>For single family buildings:</w:t>
      </w:r>
      <w:r>
        <w:rPr>
          <w:rFonts w:cstheme="minorHAnsi"/>
          <w:noProof/>
        </w:rPr>
        <w:tab/>
      </w:r>
    </w:p>
    <w:p w14:paraId="41326581" w14:textId="77777777" w:rsidR="00841F99" w:rsidRDefault="00841F99" w:rsidP="00841F99">
      <w:pPr>
        <w:tabs>
          <w:tab w:val="left" w:pos="1440"/>
          <w:tab w:val="left" w:pos="2160"/>
        </w:tabs>
        <w:ind w:left="2340" w:hanging="2340"/>
        <w:rPr>
          <w:rFonts w:cstheme="minorHAnsi"/>
          <w:noProof/>
        </w:rPr>
      </w:pPr>
      <w:r>
        <w:rPr>
          <w:rFonts w:cstheme="minorHAnsi"/>
          <w:noProof/>
        </w:rPr>
        <w:tab/>
        <w:t>ΔkWh</w:t>
      </w:r>
      <w:r>
        <w:rPr>
          <w:rFonts w:cstheme="minorHAnsi"/>
          <w:noProof/>
        </w:rPr>
        <w:tab/>
        <w:t>= (115.8 /1000) * 0.86 * 1095 * 1.06</w:t>
      </w:r>
    </w:p>
    <w:p w14:paraId="456CEC84" w14:textId="77777777" w:rsidR="00841F99" w:rsidRDefault="00841F99" w:rsidP="00841F99">
      <w:pPr>
        <w:tabs>
          <w:tab w:val="left" w:pos="1440"/>
          <w:tab w:val="left" w:pos="2160"/>
        </w:tabs>
        <w:ind w:left="2340" w:hanging="2340"/>
        <w:rPr>
          <w:rFonts w:cstheme="minorHAnsi"/>
        </w:rPr>
      </w:pPr>
      <w:r>
        <w:rPr>
          <w:rFonts w:cstheme="minorHAnsi"/>
        </w:rPr>
        <w:tab/>
      </w:r>
      <w:r>
        <w:rPr>
          <w:rFonts w:cstheme="minorHAnsi"/>
        </w:rPr>
        <w:tab/>
        <w:t>= 116 kWh</w:t>
      </w:r>
    </w:p>
    <w:p w14:paraId="7EBA57F2" w14:textId="77777777" w:rsidR="00841F99" w:rsidRDefault="00841F99" w:rsidP="00841F99">
      <w:pPr>
        <w:tabs>
          <w:tab w:val="left" w:pos="1440"/>
          <w:tab w:val="left" w:pos="2160"/>
        </w:tabs>
        <w:ind w:left="2340" w:hanging="2340"/>
        <w:rPr>
          <w:rFonts w:cstheme="minorHAnsi"/>
          <w:noProof/>
        </w:rPr>
      </w:pPr>
      <w:r>
        <w:rPr>
          <w:rFonts w:cstheme="minorHAnsi"/>
          <w:noProof/>
        </w:rPr>
        <w:t>For multi family in unit:</w:t>
      </w:r>
      <w:r>
        <w:rPr>
          <w:rFonts w:cstheme="minorHAnsi"/>
          <w:noProof/>
        </w:rPr>
        <w:tab/>
      </w:r>
    </w:p>
    <w:p w14:paraId="4DCCD081" w14:textId="77777777" w:rsidR="00841F99" w:rsidRDefault="00841F99" w:rsidP="00841F99">
      <w:pPr>
        <w:tabs>
          <w:tab w:val="left" w:pos="1440"/>
          <w:tab w:val="left" w:pos="2160"/>
        </w:tabs>
        <w:ind w:left="2340" w:hanging="2340"/>
        <w:rPr>
          <w:rFonts w:cstheme="minorHAnsi"/>
          <w:noProof/>
        </w:rPr>
      </w:pPr>
      <w:r>
        <w:rPr>
          <w:rFonts w:cstheme="minorHAnsi"/>
          <w:noProof/>
        </w:rPr>
        <w:tab/>
        <w:t>ΔkWh</w:t>
      </w:r>
      <w:r>
        <w:rPr>
          <w:rFonts w:cstheme="minorHAnsi"/>
          <w:noProof/>
        </w:rPr>
        <w:tab/>
        <w:t>= (115.8 /1000) * 0.86 * 1095 * 1.04</w:t>
      </w:r>
    </w:p>
    <w:p w14:paraId="4567CCCA" w14:textId="77777777" w:rsidR="00841F99" w:rsidRDefault="00841F99" w:rsidP="00841F99">
      <w:pPr>
        <w:tabs>
          <w:tab w:val="left" w:pos="1440"/>
          <w:tab w:val="left" w:pos="2160"/>
        </w:tabs>
        <w:ind w:left="2340" w:hanging="2340"/>
        <w:rPr>
          <w:rFonts w:cstheme="minorHAnsi"/>
        </w:rPr>
      </w:pPr>
      <w:r>
        <w:rPr>
          <w:rFonts w:cstheme="minorHAnsi"/>
        </w:rPr>
        <w:tab/>
      </w:r>
      <w:r>
        <w:rPr>
          <w:rFonts w:cstheme="minorHAnsi"/>
        </w:rPr>
        <w:tab/>
        <w:t>= 113 kWh</w:t>
      </w:r>
    </w:p>
    <w:p w14:paraId="3A2838C0" w14:textId="77777777" w:rsidR="00841F99" w:rsidRDefault="00841F99" w:rsidP="00841F99">
      <w:pPr>
        <w:rPr>
          <w:rFonts w:cstheme="minorHAnsi"/>
        </w:rPr>
      </w:pPr>
    </w:p>
    <w:p w14:paraId="3415EFA6" w14:textId="77777777" w:rsidR="00841F99" w:rsidRDefault="00841F99" w:rsidP="00841F99">
      <w:pPr>
        <w:pStyle w:val="Heading6"/>
      </w:pPr>
      <w:r>
        <w:t>Heating Penalty</w:t>
      </w:r>
    </w:p>
    <w:p w14:paraId="48977B3C" w14:textId="77777777" w:rsidR="00841F99" w:rsidRDefault="00841F99" w:rsidP="00841F99">
      <w:pPr>
        <w:rPr>
          <w:rFonts w:eastAsiaTheme="minorHAnsi" w:cstheme="minorHAnsi"/>
        </w:rPr>
      </w:pPr>
      <w:r>
        <w:rPr>
          <w:rFonts w:cstheme="minorHAnsi"/>
        </w:rPr>
        <w:t>If electric heated home (if heating fuel is unknown assume gas, see Natural Gas section):</w:t>
      </w:r>
    </w:p>
    <w:p w14:paraId="765F9505" w14:textId="77777777" w:rsidR="00841F99" w:rsidRDefault="00841F99" w:rsidP="00841F99">
      <w:pPr>
        <w:ind w:left="1440"/>
        <w:rPr>
          <w:rFonts w:cstheme="minorHAnsi"/>
        </w:rPr>
      </w:pPr>
      <w:r>
        <w:rPr>
          <w:rFonts w:cstheme="minorHAnsi"/>
        </w:rPr>
        <w:t>∆kWh</w:t>
      </w:r>
      <w:r>
        <w:rPr>
          <w:rStyle w:val="FootnoteReference"/>
          <w:rFonts w:cstheme="minorHAnsi"/>
        </w:rPr>
        <w:footnoteReference w:id="713"/>
      </w:r>
      <w:r>
        <w:rPr>
          <w:rFonts w:cstheme="minorHAnsi"/>
        </w:rPr>
        <w:t xml:space="preserve">  = - </w:t>
      </w:r>
      <w:r>
        <w:rPr>
          <w:rFonts w:cstheme="minorHAnsi"/>
          <w:noProof/>
        </w:rPr>
        <w:t>((ΔWatts) /1000) * ISR * HOURS</w:t>
      </w:r>
      <w:r>
        <w:rPr>
          <w:rFonts w:cstheme="minorHAnsi"/>
        </w:rPr>
        <w:t xml:space="preserve"> * HF) / ηHeat  </w:t>
      </w:r>
    </w:p>
    <w:p w14:paraId="4BE4D40E" w14:textId="77777777" w:rsidR="00841F99" w:rsidRDefault="00841F99" w:rsidP="00841F99">
      <w:pPr>
        <w:ind w:left="720" w:hanging="720"/>
        <w:rPr>
          <w:rFonts w:cstheme="minorHAnsi"/>
          <w:lang w:val="nl-NL"/>
        </w:rPr>
      </w:pPr>
      <w:r>
        <w:rPr>
          <w:rFonts w:cstheme="minorHAnsi"/>
          <w:lang w:val="nl-NL"/>
        </w:rPr>
        <w:t>Where:</w:t>
      </w:r>
    </w:p>
    <w:p w14:paraId="24A80503" w14:textId="77777777" w:rsidR="00841F99" w:rsidRDefault="00841F99" w:rsidP="00841F99">
      <w:pPr>
        <w:ind w:left="720"/>
        <w:rPr>
          <w:rFonts w:cstheme="minorHAnsi"/>
          <w:lang w:val="nl-NL"/>
        </w:rPr>
      </w:pPr>
      <w:r>
        <w:rPr>
          <w:rFonts w:cstheme="minorHAnsi"/>
          <w:lang w:val="nl-NL"/>
        </w:rPr>
        <w:t>HF</w:t>
      </w:r>
      <w:r>
        <w:rPr>
          <w:rFonts w:cstheme="minorHAnsi"/>
          <w:lang w:val="nl-NL"/>
        </w:rPr>
        <w:tab/>
      </w:r>
      <w:r>
        <w:rPr>
          <w:rFonts w:cstheme="minorHAnsi"/>
          <w:lang w:val="nl-NL"/>
        </w:rPr>
        <w:tab/>
        <w:t>= Heating Factor or percentage of light savings that must be heated</w:t>
      </w:r>
    </w:p>
    <w:p w14:paraId="5CD51B74" w14:textId="77777777" w:rsidR="00841F99" w:rsidRDefault="00841F99" w:rsidP="00841F99">
      <w:pPr>
        <w:ind w:left="720" w:hanging="720"/>
        <w:rPr>
          <w:rFonts w:cstheme="minorHAnsi"/>
          <w:lang w:val="nl-NL"/>
        </w:rPr>
      </w:pPr>
      <w:r>
        <w:rPr>
          <w:rFonts w:cstheme="minorHAnsi"/>
          <w:lang w:val="nl-NL"/>
        </w:rPr>
        <w:tab/>
      </w:r>
      <w:r>
        <w:rPr>
          <w:rFonts w:cstheme="minorHAnsi"/>
          <w:lang w:val="nl-NL"/>
        </w:rPr>
        <w:tab/>
      </w:r>
      <w:r>
        <w:rPr>
          <w:rFonts w:cstheme="minorHAnsi"/>
          <w:lang w:val="nl-NL"/>
        </w:rPr>
        <w:tab/>
        <w:t>= 49%</w:t>
      </w:r>
      <w:r>
        <w:rPr>
          <w:rStyle w:val="FootnoteReference"/>
          <w:rFonts w:cstheme="minorHAnsi"/>
          <w:lang w:val="nl-NL"/>
        </w:rPr>
        <w:footnoteReference w:id="714"/>
      </w:r>
      <w:r>
        <w:rPr>
          <w:rFonts w:cstheme="minorHAnsi"/>
          <w:lang w:val="nl-NL"/>
        </w:rPr>
        <w:t xml:space="preserve"> for interior </w:t>
      </w:r>
      <w:r>
        <w:rPr>
          <w:rFonts w:cstheme="minorHAnsi"/>
        </w:rPr>
        <w:t>or unknown</w:t>
      </w:r>
      <w:r>
        <w:rPr>
          <w:rFonts w:cstheme="minorHAnsi"/>
          <w:lang w:val="nl-NL"/>
        </w:rPr>
        <w:t xml:space="preserve"> location</w:t>
      </w:r>
    </w:p>
    <w:p w14:paraId="768B2966" w14:textId="77777777" w:rsidR="00841F99" w:rsidRDefault="00841F99" w:rsidP="00841F99">
      <w:pPr>
        <w:ind w:firstLine="720"/>
        <w:rPr>
          <w:rFonts w:cstheme="minorHAnsi"/>
        </w:rPr>
      </w:pPr>
      <w:proofErr w:type="gramStart"/>
      <w:r>
        <w:rPr>
          <w:rFonts w:cstheme="minorHAnsi"/>
        </w:rPr>
        <w:t>ηHeat</w:t>
      </w:r>
      <w:proofErr w:type="gramEnd"/>
      <w:r>
        <w:rPr>
          <w:rFonts w:cstheme="minorHAnsi"/>
        </w:rPr>
        <w:tab/>
      </w:r>
      <w:r>
        <w:rPr>
          <w:rFonts w:cstheme="minorHAnsi"/>
        </w:rPr>
        <w:tab/>
        <w:t xml:space="preserve">= Efficiency in COP of Heating equipment </w:t>
      </w:r>
    </w:p>
    <w:p w14:paraId="53C01C59" w14:textId="77777777" w:rsidR="00841F99" w:rsidRDefault="00841F99" w:rsidP="00841F99">
      <w:pPr>
        <w:ind w:left="1440" w:firstLine="720"/>
        <w:rPr>
          <w:rFonts w:cstheme="minorHAnsi"/>
        </w:rPr>
      </w:pPr>
      <w:r>
        <w:rPr>
          <w:rFonts w:cstheme="minorHAnsi"/>
        </w:rPr>
        <w:t>= Actual. If not available use defaults provided below</w:t>
      </w:r>
      <w:r>
        <w:rPr>
          <w:rStyle w:val="FootnoteReference"/>
          <w:rFonts w:cstheme="minorHAnsi"/>
        </w:rPr>
        <w:footnoteReference w:id="715"/>
      </w:r>
      <w:r>
        <w:rPr>
          <w:rFonts w:cstheme="minorHAnsi"/>
        </w:rPr>
        <w:t>:</w:t>
      </w:r>
    </w:p>
    <w:tbl>
      <w:tblPr>
        <w:tblW w:w="0" w:type="auto"/>
        <w:jc w:val="center"/>
        <w:tblCellMar>
          <w:left w:w="0" w:type="dxa"/>
          <w:right w:w="0" w:type="dxa"/>
        </w:tblCellMar>
        <w:tblLook w:val="04A0" w:firstRow="1" w:lastRow="0" w:firstColumn="1" w:lastColumn="0" w:noHBand="0" w:noVBand="1"/>
        <w:tblPrChange w:id="7447" w:author="Stephanie Baer" w:date="2016-01-21T14:10:00Z">
          <w:tblPr>
            <w:tblW w:w="0" w:type="auto"/>
            <w:jc w:val="center"/>
            <w:tblCellMar>
              <w:left w:w="0" w:type="dxa"/>
              <w:right w:w="0" w:type="dxa"/>
            </w:tblCellMar>
            <w:tblLook w:val="04A0" w:firstRow="1" w:lastRow="0" w:firstColumn="1" w:lastColumn="0" w:noHBand="0" w:noVBand="1"/>
          </w:tblPr>
        </w:tblPrChange>
      </w:tblPr>
      <w:tblGrid>
        <w:gridCol w:w="1350"/>
        <w:gridCol w:w="1732"/>
        <w:gridCol w:w="1379"/>
        <w:gridCol w:w="1317"/>
        <w:tblGridChange w:id="7448">
          <w:tblGrid>
            <w:gridCol w:w="1350"/>
            <w:gridCol w:w="1732"/>
            <w:gridCol w:w="1379"/>
            <w:gridCol w:w="1317"/>
          </w:tblGrid>
        </w:tblGridChange>
      </w:tblGrid>
      <w:tr w:rsidR="00841F99" w14:paraId="23A2C978" w14:textId="77777777" w:rsidTr="00FF11A2">
        <w:trPr>
          <w:tblHeader/>
          <w:jc w:val="center"/>
          <w:trPrChange w:id="7449" w:author="Stephanie Baer" w:date="2016-01-21T14:10:00Z">
            <w:trPr>
              <w:tblHeader/>
              <w:jc w:val="center"/>
            </w:trPr>
          </w:trPrChange>
        </w:trPr>
        <w:tc>
          <w:tcPr>
            <w:tcW w:w="135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Change w:id="7450" w:author="Stephanie Baer" w:date="2016-01-21T14:10:00Z">
              <w:tcPr>
                <w:tcW w:w="135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tcPrChange>
          </w:tcPr>
          <w:p w14:paraId="0C0C6A90" w14:textId="77777777" w:rsidR="00841F99" w:rsidRDefault="00841F99">
            <w:pPr>
              <w:spacing w:line="276" w:lineRule="auto"/>
              <w:jc w:val="center"/>
              <w:rPr>
                <w:rFonts w:cstheme="minorHAnsi"/>
                <w:b/>
                <w:color w:val="FFFFFF" w:themeColor="background1"/>
              </w:rPr>
            </w:pPr>
            <w:r>
              <w:rPr>
                <w:rFonts w:cstheme="minorHAnsi"/>
                <w:b/>
                <w:color w:val="FFFFFF" w:themeColor="background1"/>
              </w:rPr>
              <w:t>System Type</w:t>
            </w:r>
          </w:p>
        </w:tc>
        <w:tc>
          <w:tcPr>
            <w:tcW w:w="1732"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Change w:id="7451" w:author="Stephanie Baer" w:date="2016-01-21T14:10:00Z">
              <w:tcPr>
                <w:tcW w:w="1732"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tcPrChange>
          </w:tcPr>
          <w:p w14:paraId="5360BCD3" w14:textId="77777777" w:rsidR="00841F99" w:rsidRDefault="00841F99">
            <w:pPr>
              <w:spacing w:line="276" w:lineRule="auto"/>
              <w:jc w:val="center"/>
              <w:rPr>
                <w:rFonts w:cstheme="minorHAnsi"/>
                <w:b/>
                <w:color w:val="FFFFFF" w:themeColor="background1"/>
              </w:rPr>
            </w:pPr>
            <w:r>
              <w:rPr>
                <w:rFonts w:cstheme="minorHAnsi"/>
                <w:b/>
                <w:color w:val="FFFFFF" w:themeColor="background1"/>
              </w:rPr>
              <w:t>Age of Equipment</w:t>
            </w:r>
          </w:p>
        </w:tc>
        <w:tc>
          <w:tcPr>
            <w:tcW w:w="1379"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Change w:id="7452" w:author="Stephanie Baer" w:date="2016-01-21T14:10:00Z">
              <w:tcPr>
                <w:tcW w:w="1379"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tcPrChange>
          </w:tcPr>
          <w:p w14:paraId="4138D26E" w14:textId="77777777" w:rsidR="00841F99" w:rsidRDefault="00841F99">
            <w:pPr>
              <w:spacing w:line="276" w:lineRule="auto"/>
              <w:jc w:val="center"/>
              <w:rPr>
                <w:rFonts w:cstheme="minorHAnsi"/>
                <w:b/>
                <w:color w:val="FFFFFF" w:themeColor="background1"/>
              </w:rPr>
            </w:pPr>
            <w:r>
              <w:rPr>
                <w:rFonts w:cstheme="minorHAnsi"/>
                <w:b/>
                <w:color w:val="FFFFFF" w:themeColor="background1"/>
              </w:rPr>
              <w:t>HSPF Estimate</w:t>
            </w:r>
          </w:p>
        </w:tc>
        <w:tc>
          <w:tcPr>
            <w:tcW w:w="1317"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Change w:id="7453" w:author="Stephanie Baer" w:date="2016-01-21T14:10:00Z">
              <w:tcPr>
                <w:tcW w:w="1317"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tcPrChange>
          </w:tcPr>
          <w:p w14:paraId="3BED8F64" w14:textId="77777777" w:rsidR="00841F99" w:rsidRDefault="00841F99">
            <w:pPr>
              <w:spacing w:line="276" w:lineRule="auto"/>
              <w:jc w:val="center"/>
              <w:rPr>
                <w:rFonts w:cstheme="minorHAnsi"/>
                <w:b/>
                <w:color w:val="FFFFFF" w:themeColor="background1"/>
              </w:rPr>
            </w:pPr>
            <w:r>
              <w:rPr>
                <w:rFonts w:cstheme="minorHAnsi"/>
                <w:b/>
                <w:color w:val="FFFFFF" w:themeColor="background1"/>
              </w:rPr>
              <w:t>ηHeat (COP Estimate)</w:t>
            </w:r>
          </w:p>
        </w:tc>
      </w:tr>
      <w:tr w:rsidR="00841F99" w14:paraId="2E9ED171" w14:textId="77777777" w:rsidTr="00FF11A2">
        <w:trPr>
          <w:trHeight w:val="323"/>
          <w:jc w:val="center"/>
          <w:trPrChange w:id="7454" w:author="Stephanie Baer" w:date="2016-01-21T14:10:00Z">
            <w:trPr>
              <w:trHeight w:val="323"/>
              <w:jc w:val="center"/>
            </w:trPr>
          </w:trPrChange>
        </w:trPr>
        <w:tc>
          <w:tcPr>
            <w:tcW w:w="1350" w:type="dxa"/>
            <w:vMerge w:val="restart"/>
            <w:tcBorders>
              <w:top w:val="nil"/>
              <w:left w:val="single" w:sz="8" w:space="0" w:color="auto"/>
              <w:right w:val="single" w:sz="8" w:space="0" w:color="auto"/>
            </w:tcBorders>
            <w:tcMar>
              <w:top w:w="0" w:type="dxa"/>
              <w:left w:w="108" w:type="dxa"/>
              <w:bottom w:w="0" w:type="dxa"/>
              <w:right w:w="108" w:type="dxa"/>
            </w:tcMar>
            <w:vAlign w:val="center"/>
            <w:hideMark/>
            <w:tcPrChange w:id="7455" w:author="Stephanie Baer" w:date="2016-01-21T14:10:00Z">
              <w:tcPr>
                <w:tcW w:w="1350" w:type="dxa"/>
                <w:vMerge w:val="restart"/>
                <w:tcBorders>
                  <w:top w:val="nil"/>
                  <w:left w:val="single" w:sz="8" w:space="0" w:color="auto"/>
                  <w:right w:val="single" w:sz="8" w:space="0" w:color="auto"/>
                </w:tcBorders>
                <w:tcMar>
                  <w:top w:w="0" w:type="dxa"/>
                  <w:left w:w="108" w:type="dxa"/>
                  <w:bottom w:w="0" w:type="dxa"/>
                  <w:right w:w="108" w:type="dxa"/>
                </w:tcMar>
                <w:hideMark/>
              </w:tcPr>
            </w:tcPrChange>
          </w:tcPr>
          <w:p w14:paraId="3717C7C7" w14:textId="77777777" w:rsidR="00841F99" w:rsidRDefault="00841F99">
            <w:pPr>
              <w:jc w:val="left"/>
              <w:pPrChange w:id="7456" w:author="Stephanie Baer" w:date="2016-01-21T14:10:00Z">
                <w:pPr/>
              </w:pPrChange>
            </w:pPr>
            <w:r>
              <w:t>Heat Pump</w:t>
            </w: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Change w:id="7457" w:author="Stephanie Baer" w:date="2016-01-21T14:10:00Z">
              <w:tcPr>
                <w:tcW w:w="1732"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2657E633" w14:textId="77777777" w:rsidR="00841F99" w:rsidRDefault="00841F99" w:rsidP="00841F99">
            <w:pPr>
              <w:rPr>
                <w:szCs w:val="16"/>
              </w:rPr>
            </w:pPr>
            <w:r>
              <w:t>Before 2006</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Change w:id="7458" w:author="Stephanie Baer" w:date="2016-01-21T14:10:00Z">
              <w:tcPr>
                <w:tcW w:w="1379"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15270241" w14:textId="77777777" w:rsidR="00841F99" w:rsidRDefault="00841F99" w:rsidP="00841F99">
            <w:pPr>
              <w:rPr>
                <w:szCs w:val="16"/>
              </w:rPr>
            </w:pPr>
            <w:r>
              <w:t>6.8</w:t>
            </w:r>
          </w:p>
        </w:tc>
        <w:tc>
          <w:tcPr>
            <w:tcW w:w="1317" w:type="dxa"/>
            <w:tcBorders>
              <w:top w:val="nil"/>
              <w:left w:val="nil"/>
              <w:bottom w:val="single" w:sz="8" w:space="0" w:color="auto"/>
              <w:right w:val="single" w:sz="8" w:space="0" w:color="auto"/>
            </w:tcBorders>
            <w:tcMar>
              <w:top w:w="0" w:type="dxa"/>
              <w:left w:w="108" w:type="dxa"/>
              <w:bottom w:w="0" w:type="dxa"/>
              <w:right w:w="108" w:type="dxa"/>
            </w:tcMar>
            <w:hideMark/>
            <w:tcPrChange w:id="7459" w:author="Stephanie Baer" w:date="2016-01-21T14:10:00Z">
              <w:tcPr>
                <w:tcW w:w="1317"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148E3548" w14:textId="77777777" w:rsidR="00841F99" w:rsidRDefault="00841F99" w:rsidP="00841F99">
            <w:pPr>
              <w:rPr>
                <w:szCs w:val="16"/>
              </w:rPr>
            </w:pPr>
            <w:r>
              <w:t>2.00</w:t>
            </w:r>
          </w:p>
        </w:tc>
      </w:tr>
      <w:tr w:rsidR="00841F99" w14:paraId="4AB1027F" w14:textId="77777777" w:rsidTr="00FF11A2">
        <w:trPr>
          <w:jc w:val="center"/>
          <w:trPrChange w:id="7460" w:author="Stephanie Baer" w:date="2016-01-21T14:10:00Z">
            <w:trPr>
              <w:jc w:val="center"/>
            </w:trPr>
          </w:trPrChange>
        </w:trPr>
        <w:tc>
          <w:tcPr>
            <w:tcW w:w="0" w:type="auto"/>
            <w:vMerge/>
            <w:tcBorders>
              <w:left w:val="single" w:sz="8" w:space="0" w:color="auto"/>
              <w:right w:val="single" w:sz="8" w:space="0" w:color="auto"/>
            </w:tcBorders>
            <w:vAlign w:val="center"/>
            <w:hideMark/>
            <w:tcPrChange w:id="7461" w:author="Stephanie Baer" w:date="2016-01-21T14:10:00Z">
              <w:tcPr>
                <w:tcW w:w="0" w:type="auto"/>
                <w:vMerge/>
                <w:tcBorders>
                  <w:left w:val="single" w:sz="8" w:space="0" w:color="auto"/>
                  <w:right w:val="single" w:sz="8" w:space="0" w:color="auto"/>
                </w:tcBorders>
                <w:vAlign w:val="center"/>
                <w:hideMark/>
              </w:tcPr>
            </w:tcPrChange>
          </w:tcPr>
          <w:p w14:paraId="1DD59E11" w14:textId="77777777" w:rsidR="00841F99" w:rsidRDefault="00841F99">
            <w:pPr>
              <w:widowControl/>
              <w:jc w:val="left"/>
              <w:rPr>
                <w:rFonts w:cs="Arial"/>
                <w:noProof/>
                <w:szCs w:val="18"/>
                <w:lang w:val="en"/>
              </w:rPr>
            </w:pP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Change w:id="7462" w:author="Stephanie Baer" w:date="2016-01-21T14:10:00Z">
              <w:tcPr>
                <w:tcW w:w="1732"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271DA6A1" w14:textId="77777777" w:rsidR="00841F99" w:rsidRDefault="00841F99" w:rsidP="00841F99">
            <w:pPr>
              <w:rPr>
                <w:szCs w:val="16"/>
              </w:rPr>
            </w:pPr>
            <w:r>
              <w:t>2006 - 2014</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Change w:id="7463" w:author="Stephanie Baer" w:date="2016-01-21T14:10:00Z">
              <w:tcPr>
                <w:tcW w:w="1379"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378E27A9" w14:textId="77777777" w:rsidR="00841F99" w:rsidRDefault="00841F99" w:rsidP="00841F99">
            <w:pPr>
              <w:rPr>
                <w:szCs w:val="16"/>
              </w:rPr>
            </w:pPr>
            <w:r>
              <w:t>7.7</w:t>
            </w:r>
          </w:p>
        </w:tc>
        <w:tc>
          <w:tcPr>
            <w:tcW w:w="1317" w:type="dxa"/>
            <w:tcBorders>
              <w:top w:val="nil"/>
              <w:left w:val="nil"/>
              <w:bottom w:val="single" w:sz="8" w:space="0" w:color="auto"/>
              <w:right w:val="single" w:sz="8" w:space="0" w:color="auto"/>
            </w:tcBorders>
            <w:tcMar>
              <w:top w:w="0" w:type="dxa"/>
              <w:left w:w="108" w:type="dxa"/>
              <w:bottom w:w="0" w:type="dxa"/>
              <w:right w:w="108" w:type="dxa"/>
            </w:tcMar>
            <w:hideMark/>
            <w:tcPrChange w:id="7464" w:author="Stephanie Baer" w:date="2016-01-21T14:10:00Z">
              <w:tcPr>
                <w:tcW w:w="1317"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63944892" w14:textId="77777777" w:rsidR="00841F99" w:rsidRDefault="00841F99" w:rsidP="00841F99">
            <w:pPr>
              <w:rPr>
                <w:szCs w:val="16"/>
              </w:rPr>
            </w:pPr>
            <w:r>
              <w:t>2.26</w:t>
            </w:r>
          </w:p>
        </w:tc>
      </w:tr>
      <w:tr w:rsidR="00841F99" w14:paraId="183B85E7" w14:textId="77777777" w:rsidTr="00FF11A2">
        <w:trPr>
          <w:trHeight w:val="260"/>
          <w:jc w:val="center"/>
          <w:trPrChange w:id="7465" w:author="Stephanie Baer" w:date="2016-01-21T14:10:00Z">
            <w:trPr>
              <w:trHeight w:val="260"/>
              <w:jc w:val="center"/>
            </w:trPr>
          </w:trPrChange>
        </w:trPr>
        <w:tc>
          <w:tcPr>
            <w:tcW w:w="1350" w:type="dxa"/>
            <w:vMerge/>
            <w:tcBorders>
              <w:left w:val="single" w:sz="8" w:space="0" w:color="auto"/>
              <w:bottom w:val="single" w:sz="8" w:space="0" w:color="auto"/>
              <w:right w:val="single" w:sz="8" w:space="0" w:color="auto"/>
            </w:tcBorders>
            <w:tcMar>
              <w:top w:w="0" w:type="dxa"/>
              <w:left w:w="108" w:type="dxa"/>
              <w:bottom w:w="0" w:type="dxa"/>
              <w:right w:w="108" w:type="dxa"/>
            </w:tcMar>
            <w:vAlign w:val="center"/>
            <w:tcPrChange w:id="7466" w:author="Stephanie Baer" w:date="2016-01-21T14:10:00Z">
              <w:tcPr>
                <w:tcW w:w="1350" w:type="dxa"/>
                <w:vMerge/>
                <w:tcBorders>
                  <w:left w:val="single" w:sz="8" w:space="0" w:color="auto"/>
                  <w:bottom w:val="single" w:sz="8" w:space="0" w:color="auto"/>
                  <w:right w:val="single" w:sz="8" w:space="0" w:color="auto"/>
                </w:tcBorders>
                <w:tcMar>
                  <w:top w:w="0" w:type="dxa"/>
                  <w:left w:w="108" w:type="dxa"/>
                  <w:bottom w:w="0" w:type="dxa"/>
                  <w:right w:w="108" w:type="dxa"/>
                </w:tcMar>
              </w:tcPr>
            </w:tcPrChange>
          </w:tcPr>
          <w:p w14:paraId="03B9ACD7" w14:textId="77777777" w:rsidR="00841F99" w:rsidRDefault="00841F99">
            <w:pPr>
              <w:jc w:val="left"/>
              <w:pPrChange w:id="7467" w:author="Stephanie Baer" w:date="2016-01-21T14:10:00Z">
                <w:pPr/>
              </w:pPrChange>
            </w:pPr>
          </w:p>
        </w:tc>
        <w:tc>
          <w:tcPr>
            <w:tcW w:w="1732" w:type="dxa"/>
            <w:tcBorders>
              <w:top w:val="nil"/>
              <w:left w:val="nil"/>
              <w:bottom w:val="single" w:sz="8" w:space="0" w:color="auto"/>
              <w:right w:val="single" w:sz="8" w:space="0" w:color="auto"/>
            </w:tcBorders>
            <w:tcMar>
              <w:top w:w="0" w:type="dxa"/>
              <w:left w:w="108" w:type="dxa"/>
              <w:bottom w:w="0" w:type="dxa"/>
              <w:right w:w="108" w:type="dxa"/>
            </w:tcMar>
            <w:tcPrChange w:id="7468" w:author="Stephanie Baer" w:date="2016-01-21T14:10:00Z">
              <w:tcPr>
                <w:tcW w:w="1732" w:type="dxa"/>
                <w:tcBorders>
                  <w:top w:val="nil"/>
                  <w:left w:val="nil"/>
                  <w:bottom w:val="single" w:sz="8" w:space="0" w:color="auto"/>
                  <w:right w:val="single" w:sz="8" w:space="0" w:color="auto"/>
                </w:tcBorders>
                <w:tcMar>
                  <w:top w:w="0" w:type="dxa"/>
                  <w:left w:w="108" w:type="dxa"/>
                  <w:bottom w:w="0" w:type="dxa"/>
                  <w:right w:w="108" w:type="dxa"/>
                </w:tcMar>
              </w:tcPr>
            </w:tcPrChange>
          </w:tcPr>
          <w:p w14:paraId="05285A66" w14:textId="77777777" w:rsidR="00841F99" w:rsidRDefault="00841F99" w:rsidP="00841F99">
            <w:pPr>
              <w:rPr>
                <w:szCs w:val="16"/>
              </w:rPr>
            </w:pPr>
            <w:r>
              <w:t xml:space="preserve">2015 on </w:t>
            </w:r>
          </w:p>
        </w:tc>
        <w:tc>
          <w:tcPr>
            <w:tcW w:w="1379" w:type="dxa"/>
            <w:tcBorders>
              <w:top w:val="nil"/>
              <w:left w:val="nil"/>
              <w:bottom w:val="single" w:sz="8" w:space="0" w:color="auto"/>
              <w:right w:val="single" w:sz="8" w:space="0" w:color="auto"/>
            </w:tcBorders>
            <w:tcMar>
              <w:top w:w="0" w:type="dxa"/>
              <w:left w:w="108" w:type="dxa"/>
              <w:bottom w:w="0" w:type="dxa"/>
              <w:right w:w="108" w:type="dxa"/>
            </w:tcMar>
            <w:tcPrChange w:id="7469" w:author="Stephanie Baer" w:date="2016-01-21T14:10:00Z">
              <w:tcPr>
                <w:tcW w:w="1379" w:type="dxa"/>
                <w:tcBorders>
                  <w:top w:val="nil"/>
                  <w:left w:val="nil"/>
                  <w:bottom w:val="single" w:sz="8" w:space="0" w:color="auto"/>
                  <w:right w:val="single" w:sz="8" w:space="0" w:color="auto"/>
                </w:tcBorders>
                <w:tcMar>
                  <w:top w:w="0" w:type="dxa"/>
                  <w:left w:w="108" w:type="dxa"/>
                  <w:bottom w:w="0" w:type="dxa"/>
                  <w:right w:w="108" w:type="dxa"/>
                </w:tcMar>
              </w:tcPr>
            </w:tcPrChange>
          </w:tcPr>
          <w:p w14:paraId="7820A78F" w14:textId="77777777" w:rsidR="00841F99" w:rsidRDefault="00841F99" w:rsidP="00841F99">
            <w:pPr>
              <w:rPr>
                <w:szCs w:val="16"/>
              </w:rPr>
            </w:pPr>
            <w:r>
              <w:t>8.2</w:t>
            </w:r>
          </w:p>
        </w:tc>
        <w:tc>
          <w:tcPr>
            <w:tcW w:w="1317" w:type="dxa"/>
            <w:tcBorders>
              <w:top w:val="nil"/>
              <w:left w:val="nil"/>
              <w:bottom w:val="single" w:sz="8" w:space="0" w:color="auto"/>
              <w:right w:val="single" w:sz="8" w:space="0" w:color="auto"/>
            </w:tcBorders>
            <w:tcMar>
              <w:top w:w="0" w:type="dxa"/>
              <w:left w:w="108" w:type="dxa"/>
              <w:bottom w:w="0" w:type="dxa"/>
              <w:right w:w="108" w:type="dxa"/>
            </w:tcMar>
            <w:tcPrChange w:id="7470" w:author="Stephanie Baer" w:date="2016-01-21T14:10:00Z">
              <w:tcPr>
                <w:tcW w:w="1317" w:type="dxa"/>
                <w:tcBorders>
                  <w:top w:val="nil"/>
                  <w:left w:val="nil"/>
                  <w:bottom w:val="single" w:sz="8" w:space="0" w:color="auto"/>
                  <w:right w:val="single" w:sz="8" w:space="0" w:color="auto"/>
                </w:tcBorders>
                <w:tcMar>
                  <w:top w:w="0" w:type="dxa"/>
                  <w:left w:w="108" w:type="dxa"/>
                  <w:bottom w:w="0" w:type="dxa"/>
                  <w:right w:w="108" w:type="dxa"/>
                </w:tcMar>
              </w:tcPr>
            </w:tcPrChange>
          </w:tcPr>
          <w:p w14:paraId="17C9151C" w14:textId="77777777" w:rsidR="00841F99" w:rsidRDefault="00841F99" w:rsidP="00841F99">
            <w:pPr>
              <w:rPr>
                <w:szCs w:val="16"/>
              </w:rPr>
            </w:pPr>
            <w:r>
              <w:t>2.40</w:t>
            </w:r>
          </w:p>
        </w:tc>
      </w:tr>
      <w:tr w:rsidR="00841F99" w14:paraId="5A2EE7B2" w14:textId="77777777" w:rsidTr="00FF11A2">
        <w:trPr>
          <w:trHeight w:val="260"/>
          <w:jc w:val="center"/>
          <w:trPrChange w:id="7471" w:author="Stephanie Baer" w:date="2016-01-21T14:10:00Z">
            <w:trPr>
              <w:trHeight w:val="260"/>
              <w:jc w:val="center"/>
            </w:trPr>
          </w:trPrChange>
        </w:trPr>
        <w:tc>
          <w:tcPr>
            <w:tcW w:w="13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Change w:id="7472" w:author="Stephanie Baer" w:date="2016-01-21T14:10:00Z">
              <w:tcPr>
                <w:tcW w:w="1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3E8CA145" w14:textId="77777777" w:rsidR="00841F99" w:rsidRDefault="00841F99">
            <w:pPr>
              <w:jc w:val="left"/>
              <w:rPr>
                <w:szCs w:val="16"/>
              </w:rPr>
              <w:pPrChange w:id="7473" w:author="Stephanie Baer" w:date="2016-01-21T14:10:00Z">
                <w:pPr/>
              </w:pPrChange>
            </w:pPr>
            <w:r>
              <w:t>Resistance</w:t>
            </w: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Change w:id="7474" w:author="Stephanie Baer" w:date="2016-01-21T14:10:00Z">
              <w:tcPr>
                <w:tcW w:w="1732"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3413B04E" w14:textId="77777777" w:rsidR="00841F99" w:rsidRDefault="00841F99" w:rsidP="00841F99">
            <w:pPr>
              <w:rPr>
                <w:szCs w:val="16"/>
              </w:rPr>
            </w:pPr>
            <w:r>
              <w:t>N/A</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Change w:id="7475" w:author="Stephanie Baer" w:date="2016-01-21T14:10:00Z">
              <w:tcPr>
                <w:tcW w:w="1379"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725F6AD0" w14:textId="77777777" w:rsidR="00841F99" w:rsidRDefault="00841F99" w:rsidP="00841F99">
            <w:pPr>
              <w:rPr>
                <w:szCs w:val="16"/>
              </w:rPr>
            </w:pPr>
            <w:r>
              <w:t>N/A</w:t>
            </w:r>
          </w:p>
        </w:tc>
        <w:tc>
          <w:tcPr>
            <w:tcW w:w="1317" w:type="dxa"/>
            <w:tcBorders>
              <w:top w:val="nil"/>
              <w:left w:val="nil"/>
              <w:bottom w:val="single" w:sz="8" w:space="0" w:color="auto"/>
              <w:right w:val="single" w:sz="8" w:space="0" w:color="auto"/>
            </w:tcBorders>
            <w:tcMar>
              <w:top w:w="0" w:type="dxa"/>
              <w:left w:w="108" w:type="dxa"/>
              <w:bottom w:w="0" w:type="dxa"/>
              <w:right w:w="108" w:type="dxa"/>
            </w:tcMar>
            <w:hideMark/>
            <w:tcPrChange w:id="7476" w:author="Stephanie Baer" w:date="2016-01-21T14:10:00Z">
              <w:tcPr>
                <w:tcW w:w="1317" w:type="dxa"/>
                <w:tcBorders>
                  <w:top w:val="nil"/>
                  <w:left w:val="nil"/>
                  <w:bottom w:val="single" w:sz="8" w:space="0" w:color="auto"/>
                  <w:right w:val="single" w:sz="8" w:space="0" w:color="auto"/>
                </w:tcBorders>
                <w:tcMar>
                  <w:top w:w="0" w:type="dxa"/>
                  <w:left w:w="108" w:type="dxa"/>
                  <w:bottom w:w="0" w:type="dxa"/>
                  <w:right w:w="108" w:type="dxa"/>
                </w:tcMar>
                <w:hideMark/>
              </w:tcPr>
            </w:tcPrChange>
          </w:tcPr>
          <w:p w14:paraId="51919C88" w14:textId="77777777" w:rsidR="00841F99" w:rsidRDefault="00841F99" w:rsidP="00841F99">
            <w:pPr>
              <w:rPr>
                <w:szCs w:val="16"/>
              </w:rPr>
            </w:pPr>
            <w:r>
              <w:t>1.00</w:t>
            </w:r>
          </w:p>
        </w:tc>
      </w:tr>
    </w:tbl>
    <w:p w14:paraId="547B6CC8" w14:textId="77777777" w:rsidR="00841F99" w:rsidRDefault="00841F99" w:rsidP="00841F99">
      <w:pPr>
        <w:ind w:left="1440" w:hanging="720"/>
        <w:rPr>
          <w:rFonts w:eastAsiaTheme="minorHAnsi" w:cstheme="minorHAnsi"/>
          <w:b/>
          <w:bCs/>
          <w:szCs w:val="20"/>
        </w:rPr>
      </w:pPr>
    </w:p>
    <w:p w14:paraId="1E091BAF" w14:textId="77777777" w:rsidR="00841F99" w:rsidRDefault="00841F99" w:rsidP="00841F99">
      <w:pPr>
        <w:ind w:left="1440" w:hanging="1440"/>
        <w:rPr>
          <w:rFonts w:eastAsiaTheme="minorHAnsi" w:cstheme="minorHAnsi"/>
          <w:b/>
          <w:bCs/>
          <w:szCs w:val="20"/>
        </w:rPr>
      </w:pPr>
      <w:r>
        <w:rPr>
          <w:noProof/>
        </w:rPr>
        <w:lastRenderedPageBreak/>
        <mc:AlternateContent>
          <mc:Choice Requires="wps">
            <w:drawing>
              <wp:inline distT="0" distB="0" distL="0" distR="0" wp14:anchorId="1F2E4E2C" wp14:editId="4E799EE9">
                <wp:extent cx="5722620" cy="776177"/>
                <wp:effectExtent l="0" t="0" r="11430" b="24130"/>
                <wp:docPr id="345" name="Text Box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776177"/>
                        </a:xfrm>
                        <a:prstGeom prst="rect">
                          <a:avLst/>
                        </a:prstGeom>
                        <a:solidFill>
                          <a:srgbClr val="FFFFFF"/>
                        </a:solidFill>
                        <a:ln w="9525">
                          <a:solidFill>
                            <a:srgbClr val="000000"/>
                          </a:solidFill>
                          <a:miter lim="800000"/>
                          <a:headEnd/>
                          <a:tailEnd/>
                        </a:ln>
                      </wps:spPr>
                      <wps:txbx>
                        <w:txbxContent>
                          <w:p w14:paraId="0FED9B3A" w14:textId="77777777" w:rsidR="00F60751" w:rsidRDefault="00F60751" w:rsidP="00841F99">
                            <w:pPr>
                              <w:rPr>
                                <w:rFonts w:cstheme="minorHAnsi"/>
                              </w:rPr>
                            </w:pPr>
                            <w:r>
                              <w:rPr>
                                <w:rFonts w:cstheme="minorHAnsi"/>
                              </w:rPr>
                              <w:t>For example, an ES torchiere installed in a house with a newer heat pump:</w:t>
                            </w:r>
                          </w:p>
                          <w:p w14:paraId="2968C17C" w14:textId="77777777" w:rsidR="00F60751" w:rsidRDefault="00F60751" w:rsidP="00841F99">
                            <w:pPr>
                              <w:ind w:left="1440"/>
                              <w:rPr>
                                <w:rFonts w:cstheme="minorHAnsi"/>
                              </w:rPr>
                            </w:pPr>
                            <w:r>
                              <w:rPr>
                                <w:rFonts w:cstheme="minorHAnsi"/>
                                <w:noProof/>
                              </w:rPr>
                              <w:t>ΔkWh</w:t>
                            </w:r>
                            <w:r>
                              <w:rPr>
                                <w:rFonts w:cstheme="minorHAnsi"/>
                              </w:rPr>
                              <w:t xml:space="preserve"> </w:t>
                            </w:r>
                            <w:r>
                              <w:rPr>
                                <w:rFonts w:cstheme="minorHAnsi"/>
                              </w:rPr>
                              <w:tab/>
                              <w:t xml:space="preserve">= - </w:t>
                            </w:r>
                            <w:r>
                              <w:rPr>
                                <w:rFonts w:cstheme="minorHAnsi"/>
                                <w:noProof/>
                              </w:rPr>
                              <w:t>((115.8) / 1000) * 0.86 * 1095 * 0.49) / 2.26</w:t>
                            </w:r>
                          </w:p>
                          <w:p w14:paraId="32D37B7A" w14:textId="77777777" w:rsidR="00F60751" w:rsidRDefault="00F60751" w:rsidP="00841F99">
                            <w:pPr>
                              <w:ind w:left="1440" w:firstLine="720"/>
                              <w:rPr>
                                <w:rFonts w:cstheme="minorHAnsi"/>
                              </w:rPr>
                            </w:pPr>
                            <w:r>
                              <w:rPr>
                                <w:rFonts w:cstheme="minorHAnsi"/>
                              </w:rPr>
                              <w:t xml:space="preserve">= - </w:t>
                            </w:r>
                            <w:r>
                              <w:rPr>
                                <w:rFonts w:cstheme="minorHAnsi"/>
                                <w:noProof/>
                              </w:rPr>
                              <w:t>23.6</w:t>
                            </w:r>
                            <w:r>
                              <w:rPr>
                                <w:rFonts w:cstheme="minorHAnsi"/>
                              </w:rPr>
                              <w:t xml:space="preserve"> kWh</w:t>
                            </w:r>
                          </w:p>
                          <w:p w14:paraId="7634D175"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1F2E4E2C" id="Text Box 345" o:spid="_x0000_s1098" type="#_x0000_t202" style="width:450.6pt;height:6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">
                <v:textbox>
                  <w:txbxContent>
                    <w:p w14:paraId="0FED9B3A" w14:textId="77777777" w:rsidR="00F60751" w:rsidRDefault="00F60751" w:rsidP="00841F99">
                      <w:pPr>
                        <w:rPr>
                          <w:rFonts w:cstheme="minorHAnsi"/>
                        </w:rPr>
                      </w:pPr>
                      <w:r>
                        <w:rPr>
                          <w:rFonts w:cstheme="minorHAnsi"/>
                        </w:rPr>
                        <w:t>For example, an ES torchiere installed in a house with a newer heat pump:</w:t>
                      </w:r>
                    </w:p>
                    <w:p w14:paraId="2968C17C" w14:textId="77777777" w:rsidR="00F60751" w:rsidRDefault="00F60751" w:rsidP="00841F99">
                      <w:pPr>
                        <w:ind w:left="1440"/>
                        <w:rPr>
                          <w:rFonts w:cstheme="minorHAnsi"/>
                        </w:rPr>
                      </w:pPr>
                      <w:r>
                        <w:rPr>
                          <w:rFonts w:cstheme="minorHAnsi"/>
                          <w:noProof/>
                        </w:rPr>
                        <w:t>ΔkWh</w:t>
                      </w:r>
                      <w:r>
                        <w:rPr>
                          <w:rFonts w:cstheme="minorHAnsi"/>
                        </w:rPr>
                        <w:t xml:space="preserve"> </w:t>
                      </w:r>
                      <w:r>
                        <w:rPr>
                          <w:rFonts w:cstheme="minorHAnsi"/>
                        </w:rPr>
                        <w:tab/>
                        <w:t xml:space="preserve">= - </w:t>
                      </w:r>
                      <w:r>
                        <w:rPr>
                          <w:rFonts w:cstheme="minorHAnsi"/>
                          <w:noProof/>
                        </w:rPr>
                        <w:t>((115.8) / 1000) * 0.86 * 1095 * 0.49) / 2.26</w:t>
                      </w:r>
                    </w:p>
                    <w:p w14:paraId="32D37B7A" w14:textId="77777777" w:rsidR="00F60751" w:rsidRDefault="00F60751" w:rsidP="00841F99">
                      <w:pPr>
                        <w:ind w:left="1440" w:firstLine="720"/>
                        <w:rPr>
                          <w:rFonts w:cstheme="minorHAnsi"/>
                        </w:rPr>
                      </w:pPr>
                      <w:r>
                        <w:rPr>
                          <w:rFonts w:cstheme="minorHAnsi"/>
                        </w:rPr>
                        <w:t xml:space="preserve">= - </w:t>
                      </w:r>
                      <w:r>
                        <w:rPr>
                          <w:rFonts w:cstheme="minorHAnsi"/>
                          <w:noProof/>
                        </w:rPr>
                        <w:t>23.6</w:t>
                      </w:r>
                      <w:r>
                        <w:rPr>
                          <w:rFonts w:cstheme="minorHAnsi"/>
                        </w:rPr>
                        <w:t xml:space="preserve"> kWh</w:t>
                      </w:r>
                    </w:p>
                    <w:p w14:paraId="7634D175" w14:textId="77777777" w:rsidR="00F60751" w:rsidRDefault="00F60751" w:rsidP="00841F99"/>
                  </w:txbxContent>
                </v:textbox>
                <w10:anchorlock/>
              </v:shape>
            </w:pict>
          </mc:Fallback>
        </mc:AlternateContent>
      </w:r>
    </w:p>
    <w:p w14:paraId="5E77D90C" w14:textId="77777777" w:rsidR="00841F99" w:rsidRDefault="00841F99" w:rsidP="00841F99">
      <w:pPr>
        <w:pStyle w:val="Heading6"/>
      </w:pPr>
      <w:r>
        <w:t>Summer Coincident Peak Demand Savings</w:t>
      </w:r>
    </w:p>
    <w:p w14:paraId="36CE7E59" w14:textId="77777777" w:rsidR="00841F99" w:rsidRDefault="00841F99" w:rsidP="00841F99">
      <w:pPr>
        <w:ind w:left="720" w:firstLine="720"/>
        <w:rPr>
          <w:rFonts w:cstheme="minorHAnsi"/>
          <w:noProof/>
        </w:rPr>
      </w:pPr>
      <w:r>
        <w:rPr>
          <w:rFonts w:cstheme="minorHAnsi"/>
          <w:noProof/>
        </w:rPr>
        <w:t xml:space="preserve">ΔkW </w:t>
      </w:r>
      <w:r>
        <w:rPr>
          <w:rFonts w:cstheme="minorHAnsi"/>
          <w:noProof/>
        </w:rPr>
        <w:tab/>
        <w:t>= ((ΔWatts) /1000) * ISR * WHFd * CF</w:t>
      </w:r>
    </w:p>
    <w:p w14:paraId="2AD1DFC5" w14:textId="77777777" w:rsidR="00841F99" w:rsidRDefault="00841F99" w:rsidP="00841F99">
      <w:pPr>
        <w:rPr>
          <w:rFonts w:cstheme="minorHAnsi"/>
          <w:noProof/>
        </w:rPr>
      </w:pPr>
      <w:r>
        <w:rPr>
          <w:rFonts w:cstheme="minorHAnsi"/>
          <w:noProof/>
        </w:rPr>
        <w:t>Where:</w:t>
      </w:r>
    </w:p>
    <w:p w14:paraId="50824E53" w14:textId="77777777" w:rsidR="00841F99" w:rsidRDefault="00841F99" w:rsidP="00841F99">
      <w:pPr>
        <w:ind w:left="2160" w:hanging="1440"/>
        <w:rPr>
          <w:rFonts w:cstheme="minorHAnsi"/>
          <w:noProof/>
        </w:rPr>
      </w:pPr>
      <w:r>
        <w:rPr>
          <w:rFonts w:cstheme="minorHAnsi"/>
          <w:noProof/>
        </w:rPr>
        <w:t xml:space="preserve">WHFd </w:t>
      </w:r>
      <w:r>
        <w:rPr>
          <w:rFonts w:cstheme="minorHAnsi"/>
          <w:noProof/>
        </w:rPr>
        <w:tab/>
        <w:t>= Waste Heat Factor for Demand to account for cooling savings from efficient lighting</w:t>
      </w:r>
    </w:p>
    <w:tbl>
      <w:tblPr>
        <w:tblW w:w="5448" w:type="dxa"/>
        <w:jc w:val="center"/>
        <w:tblLook w:val="04A0" w:firstRow="1" w:lastRow="0" w:firstColumn="1" w:lastColumn="0" w:noHBand="0" w:noVBand="1"/>
      </w:tblPr>
      <w:tblGrid>
        <w:gridCol w:w="4192"/>
        <w:gridCol w:w="1256"/>
      </w:tblGrid>
      <w:tr w:rsidR="00841F99" w14:paraId="4D6E714A" w14:textId="77777777" w:rsidTr="00841F99">
        <w:trPr>
          <w:jc w:val="center"/>
        </w:trPr>
        <w:tc>
          <w:tcPr>
            <w:tcW w:w="419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203A41D" w14:textId="77777777" w:rsidR="00841F99" w:rsidRDefault="00841F99" w:rsidP="00841F99">
            <w:pPr>
              <w:jc w:val="center"/>
              <w:rPr>
                <w:rFonts w:cstheme="minorHAnsi"/>
                <w:b/>
                <w:color w:val="FFFFFF" w:themeColor="background1"/>
              </w:rPr>
            </w:pPr>
            <w:r>
              <w:rPr>
                <w:rFonts w:cstheme="minorHAnsi"/>
                <w:b/>
                <w:color w:val="FFFFFF" w:themeColor="background1"/>
              </w:rPr>
              <w:t>Bulb Location</w:t>
            </w:r>
          </w:p>
        </w:tc>
        <w:tc>
          <w:tcPr>
            <w:tcW w:w="125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0BBBDD5" w14:textId="77777777" w:rsidR="00841F99" w:rsidRDefault="00841F99" w:rsidP="00841F99">
            <w:pPr>
              <w:jc w:val="center"/>
              <w:rPr>
                <w:rFonts w:cstheme="minorHAnsi"/>
                <w:b/>
                <w:color w:val="FFFFFF" w:themeColor="background1"/>
              </w:rPr>
            </w:pPr>
            <w:r>
              <w:rPr>
                <w:rFonts w:cstheme="minorHAnsi"/>
                <w:b/>
                <w:color w:val="FFFFFF" w:themeColor="background1"/>
              </w:rPr>
              <w:t>WHFd</w:t>
            </w:r>
          </w:p>
        </w:tc>
      </w:tr>
      <w:tr w:rsidR="00841F99" w14:paraId="1ED1FB02" w14:textId="77777777" w:rsidTr="00841F99">
        <w:trPr>
          <w:jc w:val="center"/>
        </w:trPr>
        <w:tc>
          <w:tcPr>
            <w:tcW w:w="4192" w:type="dxa"/>
            <w:tcBorders>
              <w:top w:val="single" w:sz="4" w:space="0" w:color="auto"/>
              <w:left w:val="single" w:sz="4" w:space="0" w:color="auto"/>
              <w:bottom w:val="single" w:sz="4" w:space="0" w:color="auto"/>
              <w:right w:val="single" w:sz="4" w:space="0" w:color="auto"/>
            </w:tcBorders>
            <w:hideMark/>
          </w:tcPr>
          <w:p w14:paraId="20FD06B7" w14:textId="77777777" w:rsidR="00841F99" w:rsidRDefault="00841F99" w:rsidP="00841F99">
            <w:r>
              <w:t>Interior single family or unknown location</w:t>
            </w:r>
          </w:p>
        </w:tc>
        <w:tc>
          <w:tcPr>
            <w:tcW w:w="1256" w:type="dxa"/>
            <w:tcBorders>
              <w:top w:val="single" w:sz="4" w:space="0" w:color="auto"/>
              <w:left w:val="single" w:sz="4" w:space="0" w:color="auto"/>
              <w:bottom w:val="single" w:sz="4" w:space="0" w:color="auto"/>
              <w:right w:val="single" w:sz="4" w:space="0" w:color="auto"/>
            </w:tcBorders>
            <w:hideMark/>
          </w:tcPr>
          <w:p w14:paraId="25F7645D" w14:textId="77777777" w:rsidR="00841F99" w:rsidRDefault="00841F99" w:rsidP="00841F99">
            <w:pPr>
              <w:jc w:val="center"/>
            </w:pPr>
            <w:r>
              <w:t>1.11</w:t>
            </w:r>
            <w:r>
              <w:rPr>
                <w:rStyle w:val="FootnoteReference"/>
                <w:rFonts w:cstheme="minorHAnsi"/>
              </w:rPr>
              <w:footnoteReference w:id="716"/>
            </w:r>
          </w:p>
        </w:tc>
      </w:tr>
      <w:tr w:rsidR="00841F99" w14:paraId="0E941220" w14:textId="77777777" w:rsidTr="00841F99">
        <w:trPr>
          <w:jc w:val="center"/>
        </w:trPr>
        <w:tc>
          <w:tcPr>
            <w:tcW w:w="4192" w:type="dxa"/>
            <w:tcBorders>
              <w:top w:val="single" w:sz="4" w:space="0" w:color="auto"/>
              <w:left w:val="single" w:sz="4" w:space="0" w:color="auto"/>
              <w:bottom w:val="single" w:sz="4" w:space="0" w:color="auto"/>
              <w:right w:val="single" w:sz="4" w:space="0" w:color="auto"/>
            </w:tcBorders>
            <w:hideMark/>
          </w:tcPr>
          <w:p w14:paraId="7897508B" w14:textId="77777777" w:rsidR="00841F99" w:rsidRDefault="00841F99" w:rsidP="00841F99">
            <w:r>
              <w:t>Multi family in unit</w:t>
            </w:r>
          </w:p>
        </w:tc>
        <w:tc>
          <w:tcPr>
            <w:tcW w:w="1256" w:type="dxa"/>
            <w:tcBorders>
              <w:top w:val="single" w:sz="4" w:space="0" w:color="auto"/>
              <w:left w:val="single" w:sz="4" w:space="0" w:color="auto"/>
              <w:bottom w:val="single" w:sz="4" w:space="0" w:color="auto"/>
              <w:right w:val="single" w:sz="4" w:space="0" w:color="auto"/>
            </w:tcBorders>
            <w:hideMark/>
          </w:tcPr>
          <w:p w14:paraId="5FF9D603" w14:textId="77777777" w:rsidR="00841F99" w:rsidRDefault="00841F99" w:rsidP="00841F99">
            <w:pPr>
              <w:jc w:val="center"/>
            </w:pPr>
            <w:r>
              <w:t>1.07</w:t>
            </w:r>
            <w:r>
              <w:rPr>
                <w:rStyle w:val="FootnoteReference"/>
                <w:rFonts w:cstheme="minorHAnsi"/>
              </w:rPr>
              <w:footnoteReference w:id="717"/>
            </w:r>
          </w:p>
        </w:tc>
      </w:tr>
      <w:tr w:rsidR="00841F99" w14:paraId="2E6375B7" w14:textId="77777777" w:rsidTr="00841F99">
        <w:trPr>
          <w:jc w:val="center"/>
        </w:trPr>
        <w:tc>
          <w:tcPr>
            <w:tcW w:w="4192" w:type="dxa"/>
            <w:tcBorders>
              <w:top w:val="single" w:sz="4" w:space="0" w:color="auto"/>
              <w:left w:val="single" w:sz="4" w:space="0" w:color="auto"/>
              <w:bottom w:val="single" w:sz="4" w:space="0" w:color="auto"/>
              <w:right w:val="single" w:sz="4" w:space="0" w:color="auto"/>
            </w:tcBorders>
            <w:hideMark/>
          </w:tcPr>
          <w:p w14:paraId="618811B7" w14:textId="77777777" w:rsidR="00841F99" w:rsidRDefault="00841F99" w:rsidP="00841F99">
            <w:pPr>
              <w:jc w:val="left"/>
            </w:pPr>
            <w:r>
              <w:t>Exterior or uncooled location</w:t>
            </w:r>
          </w:p>
        </w:tc>
        <w:tc>
          <w:tcPr>
            <w:tcW w:w="1256" w:type="dxa"/>
            <w:tcBorders>
              <w:top w:val="single" w:sz="4" w:space="0" w:color="auto"/>
              <w:left w:val="single" w:sz="4" w:space="0" w:color="auto"/>
              <w:bottom w:val="single" w:sz="4" w:space="0" w:color="auto"/>
              <w:right w:val="single" w:sz="4" w:space="0" w:color="auto"/>
            </w:tcBorders>
            <w:hideMark/>
          </w:tcPr>
          <w:p w14:paraId="3C1C8D3F" w14:textId="77777777" w:rsidR="00841F99" w:rsidRDefault="00841F99" w:rsidP="00841F99">
            <w:pPr>
              <w:jc w:val="center"/>
            </w:pPr>
            <w:r>
              <w:t>1.0</w:t>
            </w:r>
          </w:p>
        </w:tc>
      </w:tr>
    </w:tbl>
    <w:p w14:paraId="38A7C06D" w14:textId="77777777" w:rsidR="00841F99" w:rsidRDefault="00841F99" w:rsidP="00841F99">
      <w:pPr>
        <w:ind w:left="1440" w:firstLine="720"/>
        <w:rPr>
          <w:rFonts w:cstheme="minorHAnsi"/>
          <w:noProof/>
        </w:rPr>
      </w:pPr>
    </w:p>
    <w:p w14:paraId="168DF25D" w14:textId="77777777" w:rsidR="00841F99" w:rsidRDefault="00841F99" w:rsidP="00841F99">
      <w:pPr>
        <w:ind w:firstLine="720"/>
        <w:rPr>
          <w:rFonts w:cstheme="minorHAnsi"/>
          <w:noProof/>
        </w:rPr>
      </w:pPr>
      <w:r>
        <w:rPr>
          <w:rFonts w:cstheme="minorHAnsi"/>
          <w:noProof/>
        </w:rPr>
        <w:t>CF</w:t>
      </w:r>
      <w:r>
        <w:rPr>
          <w:rFonts w:cstheme="minorHAnsi"/>
          <w:noProof/>
        </w:rPr>
        <w:tab/>
      </w:r>
      <w:r>
        <w:rPr>
          <w:rFonts w:cstheme="minorHAnsi"/>
          <w:noProof/>
        </w:rPr>
        <w:tab/>
        <w:t>= Summer Peak Coincidence Factor for measure</w:t>
      </w:r>
    </w:p>
    <w:tbl>
      <w:tblPr>
        <w:tblStyle w:val="TableGrid"/>
        <w:tblW w:w="0" w:type="auto"/>
        <w:jc w:val="center"/>
        <w:tblLook w:val="04A0" w:firstRow="1" w:lastRow="0" w:firstColumn="1" w:lastColumn="0" w:noHBand="0" w:noVBand="1"/>
      </w:tblPr>
      <w:tblGrid>
        <w:gridCol w:w="3888"/>
        <w:gridCol w:w="936"/>
      </w:tblGrid>
      <w:tr w:rsidR="00841F99" w:rsidRPr="00AE112C" w14:paraId="43F2A0B2" w14:textId="77777777" w:rsidTr="00841F99">
        <w:trPr>
          <w:jc w:val="center"/>
        </w:trPr>
        <w:tc>
          <w:tcPr>
            <w:tcW w:w="388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E978850" w14:textId="77777777" w:rsidR="00841F99" w:rsidRPr="003125E0" w:rsidRDefault="00841F99">
            <w:pPr>
              <w:pStyle w:val="TableText"/>
            </w:pPr>
            <w:r w:rsidRPr="003125E0">
              <w:t>Bulb Location</w:t>
            </w:r>
          </w:p>
        </w:tc>
        <w:tc>
          <w:tcPr>
            <w:tcW w:w="93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6555D8B" w14:textId="77777777" w:rsidR="00841F99" w:rsidRPr="003125E0" w:rsidRDefault="00841F99">
            <w:pPr>
              <w:pStyle w:val="TableText"/>
              <w:rPr>
                <w:rFonts w:asciiTheme="minorHAnsi" w:hAnsiTheme="minorHAnsi"/>
                <w:szCs w:val="22"/>
              </w:rPr>
            </w:pPr>
            <w:r w:rsidRPr="003125E0">
              <w:t>CF</w:t>
            </w:r>
            <w:r w:rsidRPr="003125E0">
              <w:rPr>
                <w:vertAlign w:val="superscript"/>
              </w:rPr>
              <w:footnoteReference w:id="718"/>
            </w:r>
          </w:p>
        </w:tc>
      </w:tr>
      <w:tr w:rsidR="00841F99" w:rsidRPr="00756E41" w14:paraId="05DA1A1A" w14:textId="77777777" w:rsidTr="00841F99">
        <w:trPr>
          <w:jc w:val="center"/>
        </w:trPr>
        <w:tc>
          <w:tcPr>
            <w:tcW w:w="3888" w:type="dxa"/>
            <w:tcBorders>
              <w:top w:val="single" w:sz="4" w:space="0" w:color="auto"/>
              <w:left w:val="single" w:sz="4" w:space="0" w:color="auto"/>
              <w:bottom w:val="single" w:sz="4" w:space="0" w:color="auto"/>
              <w:right w:val="single" w:sz="4" w:space="0" w:color="auto"/>
            </w:tcBorders>
            <w:hideMark/>
          </w:tcPr>
          <w:p w14:paraId="4E0BA89A" w14:textId="77777777" w:rsidR="00841F99" w:rsidRPr="00756E41" w:rsidRDefault="00841F99">
            <w:pPr>
              <w:pStyle w:val="TableText"/>
              <w:rPr>
                <w:rFonts w:asciiTheme="minorHAnsi" w:hAnsiTheme="minorHAnsi"/>
                <w:szCs w:val="22"/>
              </w:rPr>
            </w:pPr>
            <w:r w:rsidRPr="00756E41">
              <w:t>Interior single family or Multi family in unit</w:t>
            </w:r>
          </w:p>
        </w:tc>
        <w:tc>
          <w:tcPr>
            <w:tcW w:w="936" w:type="dxa"/>
            <w:tcBorders>
              <w:top w:val="single" w:sz="4" w:space="0" w:color="auto"/>
              <w:left w:val="single" w:sz="4" w:space="0" w:color="auto"/>
              <w:bottom w:val="single" w:sz="4" w:space="0" w:color="auto"/>
              <w:right w:val="single" w:sz="4" w:space="0" w:color="auto"/>
            </w:tcBorders>
            <w:hideMark/>
          </w:tcPr>
          <w:p w14:paraId="304FF0EA" w14:textId="77777777" w:rsidR="00841F99" w:rsidRPr="00756E41" w:rsidRDefault="00841F99">
            <w:pPr>
              <w:pStyle w:val="TableText"/>
              <w:rPr>
                <w:rFonts w:asciiTheme="minorHAnsi" w:hAnsiTheme="minorHAnsi"/>
                <w:szCs w:val="22"/>
              </w:rPr>
            </w:pPr>
            <w:r w:rsidRPr="00756E41">
              <w:t xml:space="preserve">7.1% </w:t>
            </w:r>
          </w:p>
        </w:tc>
      </w:tr>
      <w:tr w:rsidR="00841F99" w:rsidRPr="00756E41" w14:paraId="044927D1" w14:textId="77777777" w:rsidTr="00841F99">
        <w:trPr>
          <w:jc w:val="center"/>
        </w:trPr>
        <w:tc>
          <w:tcPr>
            <w:tcW w:w="3888" w:type="dxa"/>
            <w:tcBorders>
              <w:top w:val="single" w:sz="4" w:space="0" w:color="auto"/>
              <w:left w:val="single" w:sz="4" w:space="0" w:color="auto"/>
              <w:bottom w:val="single" w:sz="4" w:space="0" w:color="auto"/>
              <w:right w:val="single" w:sz="4" w:space="0" w:color="auto"/>
            </w:tcBorders>
            <w:hideMark/>
          </w:tcPr>
          <w:p w14:paraId="1B2809CD" w14:textId="77777777" w:rsidR="00841F99" w:rsidRPr="00756E41" w:rsidRDefault="00841F99">
            <w:pPr>
              <w:pStyle w:val="TableText"/>
              <w:rPr>
                <w:rFonts w:asciiTheme="minorHAnsi" w:hAnsiTheme="minorHAnsi"/>
                <w:szCs w:val="22"/>
              </w:rPr>
            </w:pPr>
            <w:r w:rsidRPr="00756E41">
              <w:t>Unknown location</w:t>
            </w:r>
          </w:p>
        </w:tc>
        <w:tc>
          <w:tcPr>
            <w:tcW w:w="936" w:type="dxa"/>
            <w:tcBorders>
              <w:top w:val="single" w:sz="4" w:space="0" w:color="auto"/>
              <w:left w:val="single" w:sz="4" w:space="0" w:color="auto"/>
              <w:bottom w:val="single" w:sz="4" w:space="0" w:color="auto"/>
              <w:right w:val="single" w:sz="4" w:space="0" w:color="auto"/>
            </w:tcBorders>
            <w:hideMark/>
          </w:tcPr>
          <w:p w14:paraId="6A0CB358" w14:textId="77777777" w:rsidR="00841F99" w:rsidRPr="00756E41" w:rsidRDefault="00841F99">
            <w:pPr>
              <w:pStyle w:val="TableText"/>
              <w:rPr>
                <w:rFonts w:asciiTheme="minorHAnsi" w:hAnsiTheme="minorHAnsi"/>
                <w:szCs w:val="22"/>
              </w:rPr>
            </w:pPr>
            <w:r w:rsidRPr="00756E41">
              <w:t xml:space="preserve">8.1% </w:t>
            </w:r>
          </w:p>
        </w:tc>
      </w:tr>
    </w:tbl>
    <w:p w14:paraId="05891F2C" w14:textId="77777777" w:rsidR="00841F99" w:rsidRDefault="00841F99">
      <w:pPr>
        <w:pStyle w:val="TableText"/>
      </w:pPr>
    </w:p>
    <w:p w14:paraId="787D8ED5" w14:textId="77777777" w:rsidR="00841F99" w:rsidRDefault="00841F99">
      <w:pPr>
        <w:pStyle w:val="TableText"/>
      </w:pPr>
      <w:r>
        <w:t>For single family and multi-family in unit buildings:</w:t>
      </w:r>
      <w:r>
        <w:tab/>
      </w:r>
    </w:p>
    <w:p w14:paraId="03DD75E5" w14:textId="77777777" w:rsidR="00841F99" w:rsidRDefault="00841F99" w:rsidP="00841F99">
      <w:pPr>
        <w:ind w:left="720" w:firstLine="720"/>
        <w:rPr>
          <w:rFonts w:cstheme="minorHAnsi"/>
        </w:rPr>
      </w:pPr>
      <w:r>
        <w:rPr>
          <w:rFonts w:cstheme="minorHAnsi"/>
          <w:noProof/>
        </w:rPr>
        <w:t>ΔkW</w:t>
      </w:r>
      <w:r>
        <w:rPr>
          <w:rFonts w:cstheme="minorHAnsi"/>
        </w:rPr>
        <w:t xml:space="preserve"> </w:t>
      </w:r>
      <w:r>
        <w:rPr>
          <w:rFonts w:cstheme="minorHAnsi"/>
        </w:rPr>
        <w:tab/>
        <w:t>= (115.8 / 1000) * 0.86 * 1.11 * 0.071</w:t>
      </w:r>
    </w:p>
    <w:p w14:paraId="6200970C" w14:textId="77777777" w:rsidR="00841F99" w:rsidRDefault="00841F99" w:rsidP="00841F99">
      <w:pPr>
        <w:rPr>
          <w:rFonts w:cstheme="minorHAnsi"/>
        </w:rPr>
      </w:pPr>
      <w:r>
        <w:rPr>
          <w:rFonts w:cstheme="minorHAnsi"/>
        </w:rPr>
        <w:tab/>
      </w:r>
      <w:r>
        <w:rPr>
          <w:rFonts w:cstheme="minorHAnsi"/>
        </w:rPr>
        <w:tab/>
      </w:r>
      <w:r>
        <w:rPr>
          <w:rFonts w:cstheme="minorHAnsi"/>
        </w:rPr>
        <w:tab/>
        <w:t>= 0.008kW</w:t>
      </w:r>
    </w:p>
    <w:p w14:paraId="4BAFA4CA" w14:textId="77777777" w:rsidR="00841F99" w:rsidRDefault="00841F99" w:rsidP="00841F99">
      <w:pPr>
        <w:tabs>
          <w:tab w:val="left" w:pos="1440"/>
          <w:tab w:val="left" w:pos="2160"/>
        </w:tabs>
        <w:ind w:left="2340" w:hanging="2340"/>
        <w:rPr>
          <w:rFonts w:cstheme="minorHAnsi"/>
          <w:noProof/>
        </w:rPr>
      </w:pPr>
      <w:r>
        <w:rPr>
          <w:rFonts w:cstheme="minorHAnsi"/>
          <w:noProof/>
        </w:rPr>
        <w:t>For unknown location:</w:t>
      </w:r>
      <w:r>
        <w:rPr>
          <w:rFonts w:cstheme="minorHAnsi"/>
          <w:noProof/>
        </w:rPr>
        <w:tab/>
      </w:r>
    </w:p>
    <w:p w14:paraId="2C51B5C5" w14:textId="77777777" w:rsidR="00841F99" w:rsidRDefault="00841F99" w:rsidP="00841F99">
      <w:pPr>
        <w:ind w:left="720" w:firstLine="720"/>
        <w:rPr>
          <w:rFonts w:cstheme="minorHAnsi"/>
        </w:rPr>
      </w:pPr>
      <w:r>
        <w:rPr>
          <w:rFonts w:cstheme="minorHAnsi"/>
          <w:noProof/>
        </w:rPr>
        <w:t>ΔkW</w:t>
      </w:r>
      <w:r>
        <w:rPr>
          <w:rFonts w:cstheme="minorHAnsi"/>
        </w:rPr>
        <w:t xml:space="preserve"> </w:t>
      </w:r>
      <w:r>
        <w:rPr>
          <w:rFonts w:cstheme="minorHAnsi"/>
        </w:rPr>
        <w:tab/>
        <w:t>= (115.8 / 1000) * 0.86 * 1.07 * 0.081</w:t>
      </w:r>
    </w:p>
    <w:p w14:paraId="55B71EFB" w14:textId="77777777" w:rsidR="00841F99" w:rsidRDefault="00841F99" w:rsidP="00841F99">
      <w:pPr>
        <w:rPr>
          <w:rFonts w:cstheme="minorHAnsi"/>
        </w:rPr>
      </w:pPr>
      <w:r>
        <w:rPr>
          <w:rFonts w:cstheme="minorHAnsi"/>
        </w:rPr>
        <w:tab/>
      </w:r>
      <w:r>
        <w:rPr>
          <w:rFonts w:cstheme="minorHAnsi"/>
        </w:rPr>
        <w:tab/>
      </w:r>
      <w:r>
        <w:rPr>
          <w:rFonts w:cstheme="minorHAnsi"/>
        </w:rPr>
        <w:tab/>
        <w:t>= 0.009 kW</w:t>
      </w:r>
    </w:p>
    <w:p w14:paraId="6D2C69E8" w14:textId="77777777" w:rsidR="00841F99" w:rsidRDefault="00841F99" w:rsidP="00841F99">
      <w:pPr>
        <w:pStyle w:val="Heading6"/>
      </w:pPr>
      <w:r>
        <w:t xml:space="preserve">Natural Gas Savings </w:t>
      </w:r>
    </w:p>
    <w:p w14:paraId="5BE7EA9B" w14:textId="77777777" w:rsidR="00841F99" w:rsidRDefault="00841F99" w:rsidP="00841F99">
      <w:pPr>
        <w:rPr>
          <w:rFonts w:cstheme="minorHAnsi"/>
        </w:rPr>
      </w:pPr>
      <w:r>
        <w:rPr>
          <w:rFonts w:cstheme="minorHAnsi"/>
        </w:rPr>
        <w:t>Heating penalty if Natural Gas heated home, or if heating fuel is unknown.</w:t>
      </w:r>
    </w:p>
    <w:p w14:paraId="6B2029ED" w14:textId="77777777" w:rsidR="00841F99" w:rsidRDefault="00841F99" w:rsidP="00841F99">
      <w:pPr>
        <w:rPr>
          <w:rFonts w:cstheme="minorHAnsi"/>
        </w:rPr>
      </w:pPr>
      <w:r>
        <w:rPr>
          <w:rFonts w:cstheme="minorHAnsi"/>
        </w:rPr>
        <w:tab/>
        <w:t>∆Therms</w:t>
      </w:r>
      <w:r>
        <w:rPr>
          <w:rFonts w:cstheme="minorHAnsi"/>
          <w:vertAlign w:val="subscript"/>
        </w:rPr>
        <w:t>WH</w:t>
      </w:r>
      <w:r>
        <w:rPr>
          <w:rFonts w:cstheme="minorHAnsi"/>
          <w:i/>
          <w:vertAlign w:val="subscript"/>
        </w:rPr>
        <w:t xml:space="preserve"> </w:t>
      </w:r>
      <w:r>
        <w:rPr>
          <w:rFonts w:cstheme="minorHAnsi"/>
          <w:i/>
          <w:vertAlign w:val="subscript"/>
        </w:rPr>
        <w:tab/>
      </w:r>
      <w:r>
        <w:rPr>
          <w:rFonts w:cstheme="minorHAnsi"/>
        </w:rPr>
        <w:t>= - (</w:t>
      </w:r>
      <w:r>
        <w:rPr>
          <w:rFonts w:cstheme="minorHAnsi"/>
          <w:noProof/>
        </w:rPr>
        <w:t xml:space="preserve">((ΔWatts) /1000) * ISR * HOURS </w:t>
      </w:r>
      <w:r>
        <w:rPr>
          <w:rFonts w:cstheme="minorHAnsi"/>
        </w:rPr>
        <w:t>* 0.03412 * HF) / ηHeat</w:t>
      </w:r>
    </w:p>
    <w:p w14:paraId="4BF55F56" w14:textId="77777777" w:rsidR="00841F99" w:rsidRDefault="00841F99" w:rsidP="00841F99">
      <w:pPr>
        <w:rPr>
          <w:rFonts w:cstheme="minorHAnsi"/>
        </w:rPr>
      </w:pPr>
      <w:r>
        <w:rPr>
          <w:rFonts w:cstheme="minorHAnsi"/>
        </w:rPr>
        <w:t>Where:</w:t>
      </w:r>
    </w:p>
    <w:p w14:paraId="1F5731FF" w14:textId="77777777" w:rsidR="00841F99" w:rsidRDefault="00841F99" w:rsidP="00841F99">
      <w:pPr>
        <w:tabs>
          <w:tab w:val="right" w:pos="1620"/>
          <w:tab w:val="right" w:pos="1710"/>
          <w:tab w:val="left" w:pos="2160"/>
        </w:tabs>
        <w:ind w:left="2340" w:hanging="1620"/>
        <w:rPr>
          <w:rFonts w:cstheme="minorHAnsi"/>
          <w:i/>
        </w:rPr>
      </w:pPr>
      <w:r>
        <w:rPr>
          <w:rFonts w:cstheme="minorHAnsi"/>
        </w:rPr>
        <w:lastRenderedPageBreak/>
        <w:t>∆Therms</w:t>
      </w:r>
      <w:r>
        <w:rPr>
          <w:rFonts w:cstheme="minorHAnsi"/>
          <w:vertAlign w:val="subscript"/>
        </w:rPr>
        <w:t>WH</w:t>
      </w:r>
      <w:r>
        <w:rPr>
          <w:rFonts w:cstheme="minorHAnsi"/>
          <w:vertAlign w:val="subscript"/>
        </w:rPr>
        <w:tab/>
      </w:r>
      <w:r>
        <w:rPr>
          <w:rFonts w:cstheme="minorHAnsi"/>
          <w:vertAlign w:val="subscript"/>
        </w:rPr>
        <w:tab/>
      </w:r>
      <w:r>
        <w:rPr>
          <w:rFonts w:cstheme="minorHAnsi"/>
        </w:rPr>
        <w:t>= gross customer annual heating fuel increased usage for the measure from the reduction in lighting heat in therms.</w:t>
      </w:r>
    </w:p>
    <w:p w14:paraId="6F25CF9D" w14:textId="77777777" w:rsidR="00841F99" w:rsidRDefault="00841F99" w:rsidP="00841F99">
      <w:pPr>
        <w:ind w:left="720"/>
        <w:rPr>
          <w:rFonts w:cstheme="minorHAnsi"/>
        </w:rPr>
      </w:pPr>
      <w:r>
        <w:rPr>
          <w:rFonts w:cstheme="minorHAnsi"/>
        </w:rPr>
        <w:t>0.03412</w:t>
      </w:r>
      <w:r>
        <w:rPr>
          <w:rFonts w:cstheme="minorHAnsi"/>
        </w:rPr>
        <w:tab/>
      </w:r>
      <w:r>
        <w:rPr>
          <w:rFonts w:cstheme="minorHAnsi"/>
        </w:rPr>
        <w:tab/>
        <w:t>= conversion from kWh to therms</w:t>
      </w:r>
    </w:p>
    <w:p w14:paraId="189A9AEC" w14:textId="77777777" w:rsidR="00841F99" w:rsidRDefault="00841F99" w:rsidP="00841F99">
      <w:pPr>
        <w:ind w:left="720"/>
        <w:rPr>
          <w:rFonts w:cstheme="minorHAnsi"/>
        </w:rPr>
      </w:pPr>
      <w:r>
        <w:rPr>
          <w:rFonts w:cstheme="minorHAnsi"/>
        </w:rPr>
        <w:t>HF</w:t>
      </w:r>
      <w:r>
        <w:rPr>
          <w:rFonts w:cstheme="minorHAnsi"/>
        </w:rPr>
        <w:tab/>
      </w:r>
      <w:r>
        <w:rPr>
          <w:rFonts w:cstheme="minorHAnsi"/>
        </w:rPr>
        <w:tab/>
        <w:t>= Heating Factor or percentage of light savings that must be heated</w:t>
      </w:r>
    </w:p>
    <w:p w14:paraId="7E35FDF6" w14:textId="77777777" w:rsidR="00841F99" w:rsidRDefault="00841F99" w:rsidP="00841F99">
      <w:pPr>
        <w:ind w:left="720"/>
        <w:rPr>
          <w:rFonts w:cstheme="minorHAnsi"/>
        </w:rPr>
      </w:pPr>
      <w:r>
        <w:rPr>
          <w:rFonts w:cstheme="minorHAnsi"/>
        </w:rPr>
        <w:tab/>
      </w:r>
      <w:r>
        <w:rPr>
          <w:rFonts w:cstheme="minorHAnsi"/>
        </w:rPr>
        <w:tab/>
        <w:t xml:space="preserve">= 49% </w:t>
      </w:r>
      <w:r>
        <w:rPr>
          <w:rStyle w:val="FootnoteReference"/>
          <w:rFonts w:cstheme="minorHAnsi"/>
        </w:rPr>
        <w:footnoteReference w:id="719"/>
      </w:r>
    </w:p>
    <w:p w14:paraId="785CC957" w14:textId="77777777" w:rsidR="00841F99" w:rsidRDefault="00841F99" w:rsidP="00841F99">
      <w:pPr>
        <w:ind w:firstLine="720"/>
        <w:rPr>
          <w:rFonts w:cstheme="minorHAnsi"/>
        </w:rPr>
      </w:pPr>
      <w:proofErr w:type="gramStart"/>
      <w:r>
        <w:rPr>
          <w:rFonts w:cstheme="minorHAnsi"/>
        </w:rPr>
        <w:t>ηHeat</w:t>
      </w:r>
      <w:proofErr w:type="gramEnd"/>
      <w:r>
        <w:rPr>
          <w:rFonts w:cstheme="minorHAnsi"/>
        </w:rPr>
        <w:tab/>
      </w:r>
      <w:r>
        <w:rPr>
          <w:rFonts w:cstheme="minorHAnsi"/>
        </w:rPr>
        <w:tab/>
        <w:t xml:space="preserve">= average heating system efficiency </w:t>
      </w:r>
    </w:p>
    <w:p w14:paraId="1AA4FBEE" w14:textId="77777777" w:rsidR="00841F99" w:rsidRDefault="00841F99" w:rsidP="00841F99">
      <w:pPr>
        <w:ind w:left="1440" w:firstLine="720"/>
        <w:rPr>
          <w:rFonts w:cstheme="minorHAnsi"/>
        </w:rPr>
      </w:pPr>
      <w:r>
        <w:rPr>
          <w:rFonts w:cstheme="minorHAnsi"/>
        </w:rPr>
        <w:t xml:space="preserve">= 70% </w:t>
      </w:r>
      <w:r>
        <w:rPr>
          <w:rStyle w:val="FootnoteReference"/>
          <w:rFonts w:cstheme="minorHAnsi"/>
        </w:rPr>
        <w:footnoteReference w:id="720"/>
      </w:r>
    </w:p>
    <w:p w14:paraId="46618D89" w14:textId="77777777" w:rsidR="00841F99" w:rsidRDefault="00841F99" w:rsidP="00841F99">
      <w:pPr>
        <w:tabs>
          <w:tab w:val="left" w:pos="720"/>
        </w:tabs>
        <w:rPr>
          <w:rFonts w:cstheme="minorHAnsi"/>
        </w:rPr>
      </w:pPr>
      <w:r>
        <w:rPr>
          <w:rFonts w:cstheme="minorHAnsi"/>
        </w:rPr>
        <w:tab/>
      </w:r>
    </w:p>
    <w:p w14:paraId="277FA3D4" w14:textId="77777777" w:rsidR="00841F99" w:rsidRDefault="00841F99" w:rsidP="00841F99">
      <w:pPr>
        <w:tabs>
          <w:tab w:val="left" w:pos="720"/>
        </w:tabs>
        <w:rPr>
          <w:rFonts w:cstheme="minorHAnsi"/>
        </w:rPr>
      </w:pPr>
      <w:r>
        <w:rPr>
          <w:rFonts w:cstheme="minorHAnsi"/>
        </w:rPr>
        <w:tab/>
        <w:t>∆Therms</w:t>
      </w:r>
      <w:r>
        <w:rPr>
          <w:rFonts w:cstheme="minorHAnsi"/>
          <w:vertAlign w:val="subscript"/>
        </w:rPr>
        <w:t>WH</w:t>
      </w:r>
      <w:r>
        <w:rPr>
          <w:rFonts w:cstheme="minorHAnsi"/>
        </w:rPr>
        <w:t xml:space="preserve"> </w:t>
      </w:r>
      <w:r>
        <w:rPr>
          <w:rFonts w:cstheme="minorHAnsi"/>
        </w:rPr>
        <w:tab/>
        <w:t>= - ((115.8 / 1000) * 0.86 * 1095 * 0.03412 * 0.49) / 0.70</w:t>
      </w:r>
    </w:p>
    <w:p w14:paraId="66BCB46F" w14:textId="77777777" w:rsidR="00841F99" w:rsidRDefault="00841F99" w:rsidP="00841F99">
      <w:pPr>
        <w:tabs>
          <w:tab w:val="left" w:pos="720"/>
        </w:tabs>
        <w:rPr>
          <w:rFonts w:cstheme="minorHAnsi"/>
        </w:rPr>
      </w:pPr>
      <w:r>
        <w:rPr>
          <w:rFonts w:cstheme="minorHAnsi"/>
        </w:rPr>
        <w:tab/>
      </w:r>
      <w:r>
        <w:rPr>
          <w:rFonts w:cstheme="minorHAnsi"/>
        </w:rPr>
        <w:tab/>
      </w:r>
      <w:r>
        <w:rPr>
          <w:rFonts w:cstheme="minorHAnsi"/>
        </w:rPr>
        <w:tab/>
        <w:t>= - 2.60 therms</w:t>
      </w:r>
    </w:p>
    <w:p w14:paraId="7062FDE8" w14:textId="77777777" w:rsidR="00841F99" w:rsidRDefault="00841F99" w:rsidP="00841F99">
      <w:pPr>
        <w:pStyle w:val="Heading6"/>
      </w:pPr>
      <w:r>
        <w:t xml:space="preserve">Water Impact Descriptions and Calculation  </w:t>
      </w:r>
    </w:p>
    <w:p w14:paraId="20B3A997" w14:textId="77777777" w:rsidR="00841F99" w:rsidRDefault="00841F99" w:rsidP="00841F99">
      <w:pPr>
        <w:rPr>
          <w:rFonts w:cstheme="minorHAnsi"/>
          <w:szCs w:val="20"/>
        </w:rPr>
      </w:pPr>
      <w:r>
        <w:rPr>
          <w:rFonts w:cstheme="minorHAnsi"/>
        </w:rPr>
        <w:t>N/A</w:t>
      </w:r>
    </w:p>
    <w:p w14:paraId="277DC685" w14:textId="77777777" w:rsidR="00841F99" w:rsidRDefault="00841F99" w:rsidP="00841F99">
      <w:pPr>
        <w:pStyle w:val="Heading6"/>
      </w:pPr>
      <w:r>
        <w:t xml:space="preserve">Deemed O&amp;M Cost Adjustment Calculation </w:t>
      </w:r>
    </w:p>
    <w:p w14:paraId="1F35ACCB" w14:textId="77777777" w:rsidR="00841F99" w:rsidRDefault="00841F99" w:rsidP="00841F99">
      <w:pPr>
        <w:rPr>
          <w:ins w:id="7477" w:author="Samuel Dent" w:date="2016-01-14T06:57:00Z"/>
          <w:rFonts w:cstheme="minorHAnsi"/>
        </w:rPr>
      </w:pPr>
      <w:r>
        <w:rPr>
          <w:rFonts w:cstheme="minorHAnsi"/>
        </w:rPr>
        <w:t>Life of the baseline bulb is assumed to be 1.83 years</w:t>
      </w:r>
      <w:r>
        <w:rPr>
          <w:rStyle w:val="FootnoteReference"/>
          <w:rFonts w:eastAsia="Calibri" w:cstheme="minorHAnsi"/>
        </w:rPr>
        <w:footnoteReference w:id="721"/>
      </w:r>
      <w:r>
        <w:rPr>
          <w:rFonts w:cstheme="minorHAnsi"/>
        </w:rPr>
        <w:t xml:space="preserve"> for residential and multifamily in unit. Baseline bulb cost replacement is assumed to be $6.</w:t>
      </w:r>
      <w:r w:rsidRPr="009C362B">
        <w:rPr>
          <w:rStyle w:val="FootnoteReference"/>
          <w:rFonts w:asciiTheme="minorHAnsi" w:hAnsiTheme="minorHAnsi" w:cstheme="minorHAnsi"/>
          <w:iCs/>
        </w:rPr>
        <w:footnoteReference w:id="722"/>
      </w:r>
    </w:p>
    <w:p w14:paraId="4EAD51B2" w14:textId="77777777" w:rsidR="00AA1243" w:rsidRDefault="00AA1243" w:rsidP="00AA1243">
      <w:pPr>
        <w:jc w:val="left"/>
        <w:rPr>
          <w:ins w:id="7478" w:author="Samuel Dent" w:date="2016-01-14T06:57:00Z"/>
          <w:rFonts w:cstheme="minorHAnsi"/>
        </w:rPr>
      </w:pPr>
      <w:ins w:id="7479" w:author="Samuel Dent" w:date="2016-01-14T06:57:00Z">
        <w:r>
          <w:t>It is important to note that for cost-effectiveness screening purposes, the O&amp;M cost adjustments should only be applied in cases where the light bulbs area actually in service and so should be multiplied by the appropriate ISR.</w:t>
        </w:r>
      </w:ins>
    </w:p>
    <w:p w14:paraId="11A6FFBB" w14:textId="77777777" w:rsidR="00AA1243" w:rsidRDefault="00AA1243" w:rsidP="00841F99">
      <w:pPr>
        <w:rPr>
          <w:rFonts w:cstheme="minorHAnsi"/>
        </w:rPr>
      </w:pPr>
    </w:p>
    <w:p w14:paraId="69329E5E" w14:textId="68B6C533" w:rsidR="00A957D7" w:rsidRDefault="00841F99" w:rsidP="00841F99">
      <w:pPr>
        <w:pStyle w:val="Heading6"/>
      </w:pPr>
      <w:r>
        <w:t>Measure Code: RS-LTG-ESTO-</w:t>
      </w:r>
      <w:del w:id="7480" w:author="&quot;sdent&quot;" w:date="2016-01-21T10:31:00Z">
        <w:r w:rsidDel="003125E0">
          <w:delText>V02</w:delText>
        </w:r>
      </w:del>
      <w:ins w:id="7481" w:author="&quot;sdent&quot;" w:date="2016-01-21T10:31:00Z">
        <w:r w:rsidR="003125E0">
          <w:t>V03</w:t>
        </w:r>
      </w:ins>
      <w:r>
        <w:t>-</w:t>
      </w:r>
      <w:del w:id="7482" w:author="&quot;sdent&quot;" w:date="2016-01-21T10:31:00Z">
        <w:r w:rsidDel="003125E0">
          <w:delText>150601</w:delText>
        </w:r>
      </w:del>
      <w:ins w:id="7483" w:author="&quot;sdent&quot;" w:date="2016-01-21T10:31:00Z">
        <w:r w:rsidR="003125E0">
          <w:t>160601</w:t>
        </w:r>
      </w:ins>
    </w:p>
    <w:p w14:paraId="55F265F2" w14:textId="77777777" w:rsidR="00A957D7" w:rsidRDefault="00A957D7" w:rsidP="00A957D7"/>
    <w:p w14:paraId="4F3DE109" w14:textId="77777777" w:rsidR="00A957D7" w:rsidRPr="00A957D7" w:rsidRDefault="00A957D7" w:rsidP="00A957D7">
      <w:pPr>
        <w:sectPr w:rsidR="00A957D7" w:rsidRPr="00A957D7">
          <w:headerReference w:type="default" r:id="rId55"/>
          <w:pgSz w:w="12240" w:h="15840"/>
          <w:pgMar w:top="1440" w:right="1440" w:bottom="1440" w:left="1440" w:header="720" w:footer="720" w:gutter="0"/>
          <w:cols w:space="720"/>
          <w:docGrid w:linePitch="360"/>
        </w:sectPr>
      </w:pPr>
    </w:p>
    <w:p w14:paraId="13EEF43C" w14:textId="77777777" w:rsidR="00841F99" w:rsidRDefault="00841F99" w:rsidP="00841F99">
      <w:pPr>
        <w:pStyle w:val="Heading3"/>
      </w:pPr>
      <w:bookmarkStart w:id="7484" w:name="_Toc319489389"/>
      <w:bookmarkStart w:id="7485" w:name="_Toc319662660"/>
      <w:bookmarkStart w:id="7486" w:name="_Ref325436272"/>
      <w:bookmarkStart w:id="7487" w:name="_Ref325436275"/>
      <w:bookmarkStart w:id="7488" w:name="_Toc333219102"/>
      <w:bookmarkStart w:id="7489" w:name="_Toc437592991"/>
      <w:bookmarkStart w:id="7490" w:name="_Toc437856006"/>
      <w:bookmarkStart w:id="7491" w:name="_Toc315447685"/>
      <w:bookmarkStart w:id="7492" w:name="_Toc319489391"/>
      <w:bookmarkStart w:id="7493" w:name="_Toc319662662"/>
      <w:bookmarkStart w:id="7494" w:name="_Ref325436361"/>
      <w:bookmarkStart w:id="7495" w:name="_Toc333219104"/>
      <w:bookmarkStart w:id="7496" w:name="_Toc441217060"/>
      <w:r w:rsidRPr="000B7BB6">
        <w:lastRenderedPageBreak/>
        <w:t>Exterior Hardwired Compact Fluorescent Lamp (CFL) Fixture</w:t>
      </w:r>
      <w:bookmarkEnd w:id="7484"/>
      <w:bookmarkEnd w:id="7485"/>
      <w:bookmarkEnd w:id="7486"/>
      <w:bookmarkEnd w:id="7487"/>
      <w:bookmarkEnd w:id="7488"/>
      <w:bookmarkEnd w:id="7489"/>
      <w:bookmarkEnd w:id="7490"/>
      <w:bookmarkEnd w:id="7496"/>
    </w:p>
    <w:p w14:paraId="511C4CBB" w14:textId="77777777" w:rsidR="00841F99" w:rsidRPr="00494CDE" w:rsidRDefault="00841F99" w:rsidP="00841F99">
      <w:pPr>
        <w:keepNext/>
        <w:keepLines/>
        <w:spacing w:before="200"/>
        <w:outlineLvl w:val="5"/>
        <w:rPr>
          <w:rFonts w:eastAsiaTheme="majorEastAsia" w:cstheme="majorBidi"/>
          <w:b/>
          <w:iCs/>
          <w:smallCaps/>
          <w:sz w:val="22"/>
        </w:rPr>
      </w:pPr>
      <w:r w:rsidRPr="00494CDE">
        <w:rPr>
          <w:rFonts w:eastAsiaTheme="majorEastAsia" w:cstheme="majorBidi"/>
          <w:b/>
          <w:iCs/>
          <w:smallCaps/>
          <w:sz w:val="22"/>
        </w:rPr>
        <w:t>Description</w:t>
      </w:r>
    </w:p>
    <w:p w14:paraId="45B87ED8" w14:textId="77777777" w:rsidR="00841F99" w:rsidRPr="00494CDE" w:rsidRDefault="00841F99" w:rsidP="00841F99">
      <w:pPr>
        <w:spacing w:after="240"/>
        <w:rPr>
          <w:rFonts w:cstheme="minorHAnsi"/>
          <w:b/>
        </w:rPr>
      </w:pPr>
      <w:r w:rsidRPr="00494CDE">
        <w:rPr>
          <w:rFonts w:cstheme="minorHAnsi"/>
        </w:rPr>
        <w:t xml:space="preserve">An </w:t>
      </w:r>
      <w:r w:rsidRPr="00494CDE">
        <w:rPr>
          <w:rFonts w:cstheme="minorHAnsi"/>
          <w:bCs/>
        </w:rPr>
        <w:t>ENERGY STAR lighting fixture</w:t>
      </w:r>
      <w:r w:rsidRPr="00494CDE">
        <w:rPr>
          <w:rFonts w:cstheme="minorHAnsi"/>
        </w:rPr>
        <w:t xml:space="preserve"> wired for exclusive use with </w:t>
      </w:r>
      <w:r w:rsidRPr="00494CDE">
        <w:rPr>
          <w:rFonts w:cstheme="minorHAnsi"/>
          <w:bCs/>
        </w:rPr>
        <w:t xml:space="preserve">pin-based </w:t>
      </w:r>
      <w:r w:rsidRPr="00494CDE">
        <w:rPr>
          <w:rFonts w:cstheme="minorHAnsi"/>
        </w:rPr>
        <w:t>compact fluorescent lamps is installed in an exterior residential setting. This measure could relate to either a fixture replacement or new installation (i.e. time of sale).</w:t>
      </w:r>
    </w:p>
    <w:p w14:paraId="51E7074C" w14:textId="77777777" w:rsidR="00841F99" w:rsidRPr="00494CDE" w:rsidRDefault="00841F99" w:rsidP="00841F99">
      <w:pPr>
        <w:spacing w:after="240"/>
        <w:rPr>
          <w:rFonts w:cstheme="minorHAnsi"/>
        </w:rPr>
      </w:pPr>
      <w:r w:rsidRPr="00494CDE">
        <w:rPr>
          <w:rFonts w:cstheme="minorHAnsi"/>
        </w:rPr>
        <w:t>Federal legislation stemming from the Energy Independence and Security Act of 2007 required all general-purpose light bulbs between 40 and 100W to be approximately 30% more energy efficient than current incandescent bulbs. Production of 100W, standard efficacy incandescent lamps ends in 2012, followed by restrictions on 75W in 2013 and 60W and 40W in 2014. The baseline for this measure has therefore become bulbs (improved incandescent or halogen) that meet the new standard.</w:t>
      </w:r>
    </w:p>
    <w:p w14:paraId="270FDEDB" w14:textId="77777777" w:rsidR="00841F99" w:rsidRPr="00494CDE" w:rsidRDefault="00841F99" w:rsidP="00841F99">
      <w:pPr>
        <w:spacing w:after="240"/>
        <w:rPr>
          <w:rFonts w:cstheme="minorHAnsi"/>
        </w:rPr>
      </w:pPr>
      <w:r w:rsidRPr="00494CDE">
        <w:rPr>
          <w:rFonts w:cstheme="minorHAnsi"/>
        </w:rPr>
        <w:t>A provision in the EISA regulations requires that by January 1, 2020, all lamps meet efficiency criteria of at least 45 lumens per watt, in essence making the baseline equivalent to a current day CFL. Therefore the measure life (number of years that savings should be claimed) should be reduced once the assumed lifetime of the bulb exceeds 2020. Due to expected delay in clearing retail inventory and to account for the operating life of a halogen incandescent potentially spanning over 2020, this shift is assumed not to occur until mid-2020.</w:t>
      </w:r>
    </w:p>
    <w:p w14:paraId="26E52EC8" w14:textId="77777777" w:rsidR="00841F99" w:rsidRPr="00494CDE" w:rsidRDefault="00841F99" w:rsidP="00841F99">
      <w:pPr>
        <w:widowControl/>
        <w:jc w:val="left"/>
        <w:rPr>
          <w:rFonts w:cstheme="minorHAnsi"/>
          <w:szCs w:val="20"/>
        </w:rPr>
      </w:pPr>
      <w:r w:rsidRPr="00494CDE">
        <w:rPr>
          <w:rFonts w:cstheme="minorHAnsi"/>
          <w:szCs w:val="20"/>
        </w:rPr>
        <w:t>This measure was developed to be applicable to the following program types:  TOS, NC.  If applied to other program types, the measure savings should be verified.</w:t>
      </w:r>
    </w:p>
    <w:p w14:paraId="4140837A" w14:textId="77777777" w:rsidR="00841F99" w:rsidRPr="00494CDE" w:rsidRDefault="00841F99" w:rsidP="00841F99">
      <w:pPr>
        <w:keepNext/>
        <w:keepLines/>
        <w:spacing w:before="200"/>
        <w:outlineLvl w:val="5"/>
        <w:rPr>
          <w:rFonts w:eastAsiaTheme="majorEastAsia"/>
          <w:b/>
          <w:iCs/>
          <w:smallCaps/>
          <w:sz w:val="22"/>
          <w:szCs w:val="18"/>
        </w:rPr>
      </w:pPr>
      <w:r w:rsidRPr="00494CDE">
        <w:rPr>
          <w:rFonts w:eastAsiaTheme="majorEastAsia" w:cstheme="majorBidi"/>
          <w:b/>
          <w:iCs/>
          <w:smallCaps/>
          <w:sz w:val="22"/>
        </w:rPr>
        <w:t>Definition of Efficient Equipment</w:t>
      </w:r>
    </w:p>
    <w:p w14:paraId="6300AA79" w14:textId="77777777" w:rsidR="00841F99" w:rsidRPr="00494CDE" w:rsidRDefault="00841F99" w:rsidP="00841F99">
      <w:pPr>
        <w:spacing w:after="240"/>
        <w:rPr>
          <w:rFonts w:cstheme="minorHAnsi"/>
        </w:rPr>
      </w:pPr>
      <w:r w:rsidRPr="00494CDE">
        <w:rPr>
          <w:rFonts w:cstheme="minorHAnsi"/>
        </w:rPr>
        <w:t xml:space="preserve">The efficient condition is an </w:t>
      </w:r>
      <w:r w:rsidRPr="00494CDE">
        <w:rPr>
          <w:rFonts w:cstheme="minorHAnsi"/>
          <w:bCs/>
        </w:rPr>
        <w:t xml:space="preserve">ENERGY STAR lighting </w:t>
      </w:r>
      <w:r w:rsidRPr="00494CDE">
        <w:rPr>
          <w:rFonts w:cstheme="minorHAnsi"/>
        </w:rPr>
        <w:t>exterior fixture for pin-based compact fluorescent lamps.</w:t>
      </w:r>
    </w:p>
    <w:p w14:paraId="2B98C4EA" w14:textId="77777777" w:rsidR="00841F99" w:rsidRPr="00494CDE" w:rsidRDefault="00841F99" w:rsidP="00841F99">
      <w:pPr>
        <w:keepNext/>
        <w:keepLines/>
        <w:spacing w:before="200"/>
        <w:outlineLvl w:val="5"/>
        <w:rPr>
          <w:rFonts w:eastAsiaTheme="majorEastAsia"/>
          <w:b/>
          <w:iCs/>
          <w:smallCaps/>
          <w:sz w:val="22"/>
        </w:rPr>
      </w:pPr>
      <w:r w:rsidRPr="00494CDE">
        <w:rPr>
          <w:rFonts w:eastAsiaTheme="majorEastAsia" w:cstheme="majorBidi"/>
          <w:b/>
          <w:iCs/>
          <w:smallCaps/>
          <w:sz w:val="22"/>
        </w:rPr>
        <w:t>Definition of Baseline Equipment</w:t>
      </w:r>
    </w:p>
    <w:p w14:paraId="1EC7207F" w14:textId="77777777" w:rsidR="00841F99" w:rsidRPr="00494CDE" w:rsidRDefault="00841F99" w:rsidP="00841F99">
      <w:pPr>
        <w:spacing w:after="240"/>
        <w:rPr>
          <w:rFonts w:cstheme="minorHAnsi"/>
        </w:rPr>
      </w:pPr>
      <w:r w:rsidRPr="00494CDE">
        <w:rPr>
          <w:rFonts w:cstheme="minorHAnsi"/>
        </w:rPr>
        <w:t xml:space="preserve">The baseline condition is a standard EISA qualified incandescent or halogen exterior fixture </w:t>
      </w:r>
      <w:r w:rsidRPr="00494CDE">
        <w:t>as provided in the table provided in the Electric Energy Savings section.</w:t>
      </w:r>
    </w:p>
    <w:p w14:paraId="583679A8" w14:textId="77777777" w:rsidR="00841F99" w:rsidRPr="00494CDE" w:rsidRDefault="00841F99" w:rsidP="00841F99">
      <w:pPr>
        <w:keepNext/>
        <w:keepLines/>
        <w:spacing w:before="200"/>
        <w:outlineLvl w:val="5"/>
        <w:rPr>
          <w:rFonts w:eastAsiaTheme="majorEastAsia"/>
          <w:b/>
          <w:iCs/>
          <w:smallCaps/>
          <w:sz w:val="22"/>
        </w:rPr>
      </w:pPr>
      <w:r w:rsidRPr="00494CDE">
        <w:rPr>
          <w:rFonts w:eastAsiaTheme="majorEastAsia" w:cstheme="majorBidi"/>
          <w:b/>
          <w:iCs/>
          <w:smallCaps/>
          <w:sz w:val="22"/>
        </w:rPr>
        <w:t>Deemed Lifetime of Efficient Equipment</w:t>
      </w:r>
    </w:p>
    <w:p w14:paraId="3CE613D9" w14:textId="77777777" w:rsidR="00841F99" w:rsidRPr="00494CDE" w:rsidRDefault="00841F99" w:rsidP="00841F99">
      <w:pPr>
        <w:spacing w:after="240"/>
        <w:rPr>
          <w:rFonts w:cstheme="minorHAnsi"/>
        </w:rPr>
      </w:pPr>
      <w:r w:rsidRPr="00494CDE">
        <w:rPr>
          <w:rFonts w:cstheme="minorHAnsi"/>
        </w:rPr>
        <w:t>The expected life of an exterior fixture is 20 years</w:t>
      </w:r>
      <w:r w:rsidRPr="00494CDE">
        <w:rPr>
          <w:rFonts w:ascii="Arial" w:hAnsi="Arial" w:cstheme="minorHAnsi"/>
          <w:noProof/>
          <w:vertAlign w:val="superscript"/>
        </w:rPr>
        <w:footnoteReference w:id="723"/>
      </w:r>
      <w:r w:rsidRPr="00494CDE">
        <w:rPr>
          <w:rFonts w:cstheme="minorHAnsi"/>
        </w:rPr>
        <w:t xml:space="preserve">. However due to the backstop provision in the Energy Independence and Security Act of 2007 that requires by January 1, 2020, all lamps meet efficiency criteria of at least 45 lumens per watt, the baseline replacement would become a CFL in that year.  The expected measure life for CFL fixtures installed June 2012 – May 2013 is therefore assumed to be 8 </w:t>
      </w:r>
      <w:r w:rsidRPr="00494CDE">
        <w:rPr>
          <w:rFonts w:cstheme="minorHAnsi"/>
          <w:noProof/>
        </w:rPr>
        <w:t>years. For bulbs installed June 2013 – May 2014, this would be reduced to 7 years and should be reduced each year</w:t>
      </w:r>
      <w:r w:rsidRPr="00494CDE">
        <w:rPr>
          <w:rFonts w:ascii="Arial" w:hAnsi="Arial" w:cstheme="minorHAnsi"/>
          <w:noProof/>
          <w:vertAlign w:val="superscript"/>
        </w:rPr>
        <w:footnoteReference w:id="724"/>
      </w:r>
      <w:r w:rsidRPr="00494CDE">
        <w:rPr>
          <w:rFonts w:cstheme="minorHAnsi"/>
          <w:noProof/>
        </w:rPr>
        <w:t xml:space="preserve">.  </w:t>
      </w:r>
    </w:p>
    <w:p w14:paraId="6194424C" w14:textId="77777777" w:rsidR="00841F99" w:rsidRPr="00494CDE" w:rsidRDefault="00841F99" w:rsidP="00841F99">
      <w:pPr>
        <w:keepNext/>
        <w:keepLines/>
        <w:spacing w:before="200"/>
        <w:outlineLvl w:val="5"/>
        <w:rPr>
          <w:rFonts w:eastAsiaTheme="majorEastAsia"/>
          <w:b/>
          <w:iCs/>
          <w:smallCaps/>
          <w:sz w:val="22"/>
        </w:rPr>
      </w:pPr>
      <w:r w:rsidRPr="00494CDE">
        <w:rPr>
          <w:rFonts w:eastAsiaTheme="majorEastAsia" w:cstheme="majorBidi"/>
          <w:b/>
          <w:iCs/>
          <w:smallCaps/>
          <w:sz w:val="22"/>
        </w:rPr>
        <w:t xml:space="preserve">Deemed Measure Cost </w:t>
      </w:r>
    </w:p>
    <w:p w14:paraId="0FC04EFB" w14:textId="77777777" w:rsidR="00841F99" w:rsidRPr="00494CDE" w:rsidRDefault="00841F99" w:rsidP="00841F99">
      <w:pPr>
        <w:spacing w:after="240"/>
        <w:rPr>
          <w:rFonts w:cstheme="minorHAnsi"/>
          <w:b/>
        </w:rPr>
      </w:pPr>
      <w:r w:rsidRPr="00494CDE">
        <w:rPr>
          <w:rFonts w:cstheme="minorHAnsi"/>
        </w:rPr>
        <w:t>The incremental cost for an exterior fixture is assumed to be $32</w:t>
      </w:r>
      <w:r w:rsidRPr="00494CDE">
        <w:rPr>
          <w:rFonts w:ascii="Arial" w:hAnsi="Arial" w:cstheme="minorHAnsi"/>
          <w:vertAlign w:val="superscript"/>
        </w:rPr>
        <w:footnoteReference w:id="725"/>
      </w:r>
      <w:r w:rsidRPr="00494CDE">
        <w:rPr>
          <w:rFonts w:cstheme="minorHAnsi"/>
        </w:rPr>
        <w:t>.</w:t>
      </w:r>
    </w:p>
    <w:p w14:paraId="5FA29FD7" w14:textId="77777777" w:rsidR="00841F99" w:rsidRPr="00494CDE" w:rsidRDefault="00841F99" w:rsidP="00841F99">
      <w:pPr>
        <w:keepNext/>
        <w:keepLines/>
        <w:spacing w:before="200"/>
        <w:outlineLvl w:val="5"/>
        <w:rPr>
          <w:rFonts w:eastAsiaTheme="majorEastAsia"/>
          <w:b/>
          <w:iCs/>
          <w:smallCaps/>
          <w:sz w:val="22"/>
        </w:rPr>
      </w:pPr>
      <w:r w:rsidRPr="00494CDE">
        <w:rPr>
          <w:rFonts w:eastAsiaTheme="majorEastAsia" w:cstheme="majorBidi"/>
          <w:b/>
          <w:iCs/>
          <w:smallCaps/>
          <w:sz w:val="22"/>
        </w:rPr>
        <w:t>Loadshape</w:t>
      </w:r>
    </w:p>
    <w:tbl>
      <w:tblPr>
        <w:tblW w:w="8120" w:type="dxa"/>
        <w:tblInd w:w="93" w:type="dxa"/>
        <w:tblLook w:val="04A0" w:firstRow="1" w:lastRow="0" w:firstColumn="1" w:lastColumn="0" w:noHBand="0" w:noVBand="1"/>
      </w:tblPr>
      <w:tblGrid>
        <w:gridCol w:w="8120"/>
      </w:tblGrid>
      <w:tr w:rsidR="00841F99" w:rsidRPr="00494CDE" w14:paraId="73A38883" w14:textId="77777777" w:rsidTr="00841F99">
        <w:trPr>
          <w:trHeight w:val="300"/>
        </w:trPr>
        <w:tc>
          <w:tcPr>
            <w:tcW w:w="8120" w:type="dxa"/>
            <w:noWrap/>
            <w:vAlign w:val="center"/>
            <w:hideMark/>
          </w:tcPr>
          <w:p w14:paraId="7CDADED5" w14:textId="77777777" w:rsidR="00841F99" w:rsidRPr="00494CDE" w:rsidRDefault="00841F99" w:rsidP="00841F99">
            <w:pPr>
              <w:widowControl/>
              <w:spacing w:line="276" w:lineRule="auto"/>
              <w:jc w:val="left"/>
              <w:rPr>
                <w:rFonts w:cstheme="minorHAnsi"/>
                <w:color w:val="000000"/>
                <w:szCs w:val="20"/>
              </w:rPr>
            </w:pPr>
            <w:r w:rsidRPr="00494CDE">
              <w:rPr>
                <w:rFonts w:cstheme="minorHAnsi"/>
                <w:color w:val="000000"/>
                <w:szCs w:val="20"/>
              </w:rPr>
              <w:t>Loadshape R07 - Residential Outdoor Lighting</w:t>
            </w:r>
          </w:p>
        </w:tc>
      </w:tr>
    </w:tbl>
    <w:p w14:paraId="63B90299" w14:textId="77777777" w:rsidR="00841F99" w:rsidRPr="00494CDE" w:rsidRDefault="00841F99" w:rsidP="00841F99">
      <w:pPr>
        <w:keepNext/>
        <w:keepLines/>
        <w:spacing w:before="200"/>
        <w:outlineLvl w:val="5"/>
        <w:rPr>
          <w:rFonts w:eastAsiaTheme="majorEastAsia" w:cstheme="majorBidi"/>
          <w:b/>
          <w:iCs/>
          <w:smallCaps/>
          <w:sz w:val="22"/>
          <w:szCs w:val="18"/>
        </w:rPr>
      </w:pPr>
      <w:r w:rsidRPr="00494CDE">
        <w:rPr>
          <w:rFonts w:eastAsiaTheme="majorEastAsia" w:cstheme="majorBidi"/>
          <w:b/>
          <w:iCs/>
          <w:smallCaps/>
          <w:sz w:val="22"/>
        </w:rPr>
        <w:lastRenderedPageBreak/>
        <w:t>Coincidence Factor</w:t>
      </w:r>
    </w:p>
    <w:p w14:paraId="4BA58EE8" w14:textId="77777777" w:rsidR="00841F99" w:rsidRPr="00494CDE" w:rsidRDefault="00841F99" w:rsidP="00841F99">
      <w:pPr>
        <w:spacing w:after="240"/>
        <w:rPr>
          <w:rFonts w:cstheme="minorHAnsi"/>
        </w:rPr>
      </w:pPr>
      <w:r w:rsidRPr="00494CDE">
        <w:rPr>
          <w:rFonts w:cstheme="minorHAnsi"/>
        </w:rPr>
        <w:t>The summer peak coincidence factor is assumed to be 27.3%</w:t>
      </w:r>
      <w:r w:rsidRPr="00494CDE">
        <w:rPr>
          <w:rFonts w:ascii="Arial" w:hAnsi="Arial" w:cstheme="minorHAnsi"/>
          <w:vertAlign w:val="superscript"/>
        </w:rPr>
        <w:footnoteReference w:id="726"/>
      </w:r>
      <w:r w:rsidRPr="00494CDE">
        <w:rPr>
          <w:rFonts w:cstheme="minorHAnsi"/>
        </w:rPr>
        <w:t>.</w:t>
      </w:r>
    </w:p>
    <w:p w14:paraId="296846A1" w14:textId="77777777" w:rsidR="00841F99" w:rsidRPr="00494CDE" w:rsidRDefault="00841F99" w:rsidP="00841F99">
      <w:pPr>
        <w:pBdr>
          <w:top w:val="double" w:sz="4" w:space="1" w:color="auto"/>
          <w:bottom w:val="double" w:sz="4" w:space="1" w:color="auto"/>
        </w:pBdr>
        <w:spacing w:after="240"/>
        <w:jc w:val="center"/>
        <w:rPr>
          <w:rFonts w:cstheme="minorHAnsi"/>
          <w:b/>
          <w:sz w:val="22"/>
        </w:rPr>
      </w:pPr>
      <w:r w:rsidRPr="00494CDE">
        <w:rPr>
          <w:rFonts w:cstheme="minorHAnsi"/>
          <w:b/>
          <w:sz w:val="22"/>
        </w:rPr>
        <w:t>Algorithm</w:t>
      </w:r>
    </w:p>
    <w:p w14:paraId="206A5AFE" w14:textId="77777777" w:rsidR="00841F99" w:rsidRPr="00494CDE" w:rsidRDefault="00841F99" w:rsidP="00841F99">
      <w:pPr>
        <w:keepNext/>
        <w:keepLines/>
        <w:spacing w:before="200"/>
        <w:outlineLvl w:val="5"/>
        <w:rPr>
          <w:rFonts w:eastAsiaTheme="majorEastAsia" w:cstheme="majorBidi"/>
          <w:b/>
          <w:iCs/>
          <w:smallCaps/>
          <w:sz w:val="22"/>
        </w:rPr>
      </w:pPr>
      <w:r w:rsidRPr="00494CDE">
        <w:rPr>
          <w:rFonts w:eastAsiaTheme="majorEastAsia" w:cstheme="majorBidi"/>
          <w:b/>
          <w:iCs/>
          <w:smallCaps/>
          <w:sz w:val="22"/>
        </w:rPr>
        <w:t xml:space="preserve">Calculation of Savings </w:t>
      </w:r>
    </w:p>
    <w:p w14:paraId="2B318736" w14:textId="77777777" w:rsidR="00841F99" w:rsidRPr="00494CDE" w:rsidRDefault="00841F99" w:rsidP="00841F99">
      <w:pPr>
        <w:keepNext/>
        <w:keepLines/>
        <w:spacing w:before="200"/>
        <w:outlineLvl w:val="5"/>
        <w:rPr>
          <w:rFonts w:eastAsiaTheme="majorEastAsia" w:cstheme="majorBidi"/>
          <w:b/>
          <w:iCs/>
          <w:smallCaps/>
          <w:sz w:val="22"/>
        </w:rPr>
      </w:pPr>
      <w:r w:rsidRPr="00494CDE">
        <w:rPr>
          <w:rFonts w:eastAsiaTheme="majorEastAsia" w:cstheme="majorBidi"/>
          <w:b/>
          <w:iCs/>
          <w:smallCaps/>
          <w:sz w:val="22"/>
        </w:rPr>
        <w:t>Electric Energy Savings</w:t>
      </w:r>
    </w:p>
    <w:p w14:paraId="261CDA4A" w14:textId="77777777" w:rsidR="00841F99" w:rsidRPr="00494CDE" w:rsidRDefault="00841F99" w:rsidP="00841F99">
      <w:pPr>
        <w:spacing w:after="240"/>
        <w:ind w:left="1440" w:hanging="288"/>
        <w:rPr>
          <w:rFonts w:cstheme="minorHAnsi"/>
          <w:noProof/>
          <w:szCs w:val="20"/>
        </w:rPr>
      </w:pPr>
      <w:r w:rsidRPr="00494CDE">
        <w:rPr>
          <w:rFonts w:cstheme="minorHAnsi"/>
          <w:noProof/>
        </w:rPr>
        <w:t>ΔkWh</w:t>
      </w:r>
      <w:r w:rsidRPr="00494CDE">
        <w:rPr>
          <w:rFonts w:cstheme="minorHAnsi"/>
          <w:noProof/>
        </w:rPr>
        <w:tab/>
        <w:t>=((WattsBase - WattsEE) / 1000) * ISR * (1-Leakage) * Hours</w:t>
      </w:r>
      <w:r w:rsidRPr="00494CDE">
        <w:rPr>
          <w:rFonts w:cstheme="minorHAnsi"/>
          <w:noProof/>
        </w:rPr>
        <w:tab/>
      </w:r>
      <w:r w:rsidRPr="00494CDE">
        <w:rPr>
          <w:rFonts w:cstheme="minorHAnsi"/>
          <w:noProof/>
        </w:rPr>
        <w:tab/>
      </w:r>
      <w:r w:rsidRPr="00494CDE">
        <w:rPr>
          <w:rFonts w:cstheme="minorHAnsi"/>
          <w:noProof/>
        </w:rPr>
        <w:tab/>
      </w:r>
      <w:r w:rsidRPr="00494CDE">
        <w:rPr>
          <w:rFonts w:cstheme="minorHAnsi"/>
          <w:noProof/>
        </w:rPr>
        <w:tab/>
      </w:r>
      <w:r w:rsidRPr="00494CDE">
        <w:rPr>
          <w:rFonts w:cstheme="minorHAnsi"/>
          <w:noProof/>
        </w:rPr>
        <w:tab/>
      </w:r>
      <w:r w:rsidRPr="00494CDE">
        <w:rPr>
          <w:rFonts w:cstheme="minorHAnsi"/>
          <w:noProof/>
        </w:rPr>
        <w:tab/>
      </w:r>
    </w:p>
    <w:p w14:paraId="3BEF2126" w14:textId="77777777" w:rsidR="00841F99" w:rsidRPr="00494CDE" w:rsidRDefault="00841F99" w:rsidP="00841F99">
      <w:pPr>
        <w:spacing w:after="240"/>
        <w:ind w:left="720" w:hanging="720"/>
        <w:rPr>
          <w:rFonts w:cstheme="minorHAnsi"/>
          <w:noProof/>
        </w:rPr>
      </w:pPr>
      <w:r w:rsidRPr="00494CDE">
        <w:rPr>
          <w:rFonts w:cstheme="minorHAnsi"/>
          <w:noProof/>
        </w:rPr>
        <w:t>Where:</w:t>
      </w:r>
    </w:p>
    <w:p w14:paraId="5FD78798" w14:textId="77777777" w:rsidR="00841F99" w:rsidRPr="00494CDE" w:rsidRDefault="00841F99" w:rsidP="00841F99">
      <w:pPr>
        <w:spacing w:after="240"/>
        <w:ind w:left="720"/>
        <w:rPr>
          <w:rFonts w:cstheme="minorHAnsi"/>
          <w:noProof/>
        </w:rPr>
      </w:pPr>
      <w:r w:rsidRPr="00494CDE">
        <w:rPr>
          <w:rFonts w:cstheme="minorHAnsi"/>
          <w:noProof/>
        </w:rPr>
        <w:t>WattsBase</w:t>
      </w:r>
      <w:r w:rsidRPr="00494CDE">
        <w:rPr>
          <w:rFonts w:cstheme="minorHAnsi"/>
          <w:noProof/>
        </w:rPr>
        <w:tab/>
        <w:t>= Based on lumens of CFL bulb and program year purchased: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338"/>
        <w:gridCol w:w="1720"/>
        <w:gridCol w:w="1757"/>
      </w:tblGrid>
      <w:tr w:rsidR="00841F99" w:rsidRPr="00494CDE" w14:paraId="657BEE32" w14:textId="77777777" w:rsidTr="00841F99">
        <w:trPr>
          <w:trHeight w:val="735"/>
          <w:jc w:val="center"/>
        </w:trPr>
        <w:tc>
          <w:tcPr>
            <w:tcW w:w="233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A79B56C" w14:textId="77777777" w:rsidR="00841F99" w:rsidRPr="00494CDE" w:rsidRDefault="00841F99" w:rsidP="00841F99">
            <w:pPr>
              <w:jc w:val="center"/>
              <w:rPr>
                <w:rFonts w:eastAsiaTheme="minorHAnsi"/>
                <w:b/>
                <w:color w:val="FFFFFF" w:themeColor="background1"/>
              </w:rPr>
            </w:pPr>
            <w:r w:rsidRPr="00494CDE">
              <w:rPr>
                <w:rFonts w:eastAsiaTheme="minorHAnsi"/>
                <w:b/>
                <w:color w:val="FFFFFF" w:themeColor="background1"/>
              </w:rPr>
              <w:t>Minimum Lumens</w:t>
            </w:r>
          </w:p>
        </w:tc>
        <w:tc>
          <w:tcPr>
            <w:tcW w:w="17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A31DCF4" w14:textId="77777777" w:rsidR="00841F99" w:rsidRPr="00494CDE" w:rsidRDefault="00841F99" w:rsidP="00841F99">
            <w:pPr>
              <w:jc w:val="center"/>
              <w:rPr>
                <w:rFonts w:eastAsiaTheme="minorHAnsi"/>
                <w:b/>
                <w:color w:val="FFFFFF" w:themeColor="background1"/>
              </w:rPr>
            </w:pPr>
            <w:r w:rsidRPr="00494CDE">
              <w:rPr>
                <w:rFonts w:eastAsiaTheme="minorHAnsi"/>
                <w:b/>
                <w:color w:val="FFFFFF" w:themeColor="background1"/>
              </w:rPr>
              <w:t>Maximum Lumens</w:t>
            </w:r>
          </w:p>
        </w:tc>
        <w:tc>
          <w:tcPr>
            <w:tcW w:w="175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5F66BFC" w14:textId="77777777" w:rsidR="00841F99" w:rsidRPr="00494CDE" w:rsidRDefault="00841F99" w:rsidP="00841F99">
            <w:pPr>
              <w:jc w:val="center"/>
              <w:rPr>
                <w:rFonts w:eastAsiaTheme="minorHAnsi"/>
                <w:b/>
                <w:color w:val="FFFFFF" w:themeColor="background1"/>
              </w:rPr>
            </w:pPr>
            <w:r w:rsidRPr="00494CDE">
              <w:rPr>
                <w:rFonts w:eastAsiaTheme="minorHAnsi"/>
                <w:b/>
                <w:color w:val="FFFFFF" w:themeColor="background1"/>
              </w:rPr>
              <w:t>Incandescent Equivalent</w:t>
            </w:r>
          </w:p>
          <w:p w14:paraId="1999793E" w14:textId="77777777" w:rsidR="00841F99" w:rsidRPr="00494CDE" w:rsidRDefault="00841F99" w:rsidP="00841F99">
            <w:pPr>
              <w:jc w:val="center"/>
              <w:rPr>
                <w:rFonts w:eastAsiaTheme="minorHAnsi"/>
                <w:b/>
                <w:color w:val="FFFFFF" w:themeColor="background1"/>
              </w:rPr>
            </w:pPr>
            <w:r w:rsidRPr="00494CDE">
              <w:rPr>
                <w:rFonts w:eastAsiaTheme="minorHAnsi"/>
                <w:b/>
                <w:color w:val="FFFFFF" w:themeColor="background1"/>
              </w:rPr>
              <w:t>Post-EISA 2007</w:t>
            </w:r>
          </w:p>
          <w:p w14:paraId="2FCCF912" w14:textId="77777777" w:rsidR="00841F99" w:rsidRPr="00494CDE" w:rsidRDefault="00841F99" w:rsidP="00841F99">
            <w:pPr>
              <w:jc w:val="center"/>
              <w:rPr>
                <w:rFonts w:eastAsiaTheme="minorHAnsi"/>
                <w:b/>
                <w:color w:val="FFFFFF" w:themeColor="background1"/>
              </w:rPr>
            </w:pPr>
            <w:r w:rsidRPr="00494CDE">
              <w:rPr>
                <w:rFonts w:eastAsiaTheme="minorHAnsi"/>
                <w:b/>
                <w:color w:val="FFFFFF" w:themeColor="background1"/>
              </w:rPr>
              <w:t>(WattsBase)</w:t>
            </w:r>
          </w:p>
        </w:tc>
      </w:tr>
      <w:tr w:rsidR="00841F99" w:rsidRPr="00494CDE" w14:paraId="32E8176D" w14:textId="77777777" w:rsidTr="00841F99">
        <w:trPr>
          <w:trHeight w:val="305"/>
          <w:jc w:val="center"/>
        </w:trPr>
        <w:tc>
          <w:tcPr>
            <w:tcW w:w="2338" w:type="dxa"/>
            <w:tcBorders>
              <w:top w:val="single" w:sz="4" w:space="0" w:color="auto"/>
              <w:left w:val="single" w:sz="4" w:space="0" w:color="auto"/>
              <w:bottom w:val="single" w:sz="4" w:space="0" w:color="auto"/>
              <w:right w:val="single" w:sz="4" w:space="0" w:color="auto"/>
            </w:tcBorders>
            <w:hideMark/>
          </w:tcPr>
          <w:p w14:paraId="5E6DD904" w14:textId="77777777" w:rsidR="00841F99" w:rsidRPr="00494CDE" w:rsidRDefault="00841F99" w:rsidP="00841F99">
            <w:pPr>
              <w:rPr>
                <w:rFonts w:eastAsiaTheme="minorHAnsi"/>
              </w:rPr>
            </w:pPr>
            <w:r w:rsidRPr="00494CDE">
              <w:rPr>
                <w:rFonts w:eastAsiaTheme="minorHAnsi"/>
              </w:rPr>
              <w:t>5280</w:t>
            </w:r>
          </w:p>
        </w:tc>
        <w:tc>
          <w:tcPr>
            <w:tcW w:w="1720" w:type="dxa"/>
            <w:tcBorders>
              <w:top w:val="single" w:sz="4" w:space="0" w:color="auto"/>
              <w:left w:val="single" w:sz="4" w:space="0" w:color="auto"/>
              <w:bottom w:val="single" w:sz="4" w:space="0" w:color="auto"/>
              <w:right w:val="single" w:sz="4" w:space="0" w:color="auto"/>
            </w:tcBorders>
            <w:hideMark/>
          </w:tcPr>
          <w:p w14:paraId="372B5B06" w14:textId="77777777" w:rsidR="00841F99" w:rsidRPr="00494CDE" w:rsidRDefault="00841F99" w:rsidP="00841F99">
            <w:pPr>
              <w:rPr>
                <w:rFonts w:eastAsiaTheme="minorHAnsi"/>
              </w:rPr>
            </w:pPr>
            <w:r w:rsidRPr="00494CDE">
              <w:rPr>
                <w:rFonts w:eastAsiaTheme="minorHAnsi"/>
              </w:rPr>
              <w:t>6209</w:t>
            </w:r>
          </w:p>
        </w:tc>
        <w:tc>
          <w:tcPr>
            <w:tcW w:w="1757" w:type="dxa"/>
            <w:tcBorders>
              <w:top w:val="single" w:sz="4" w:space="0" w:color="auto"/>
              <w:left w:val="single" w:sz="4" w:space="0" w:color="auto"/>
              <w:bottom w:val="single" w:sz="4" w:space="0" w:color="auto"/>
              <w:right w:val="single" w:sz="4" w:space="0" w:color="auto"/>
            </w:tcBorders>
            <w:hideMark/>
          </w:tcPr>
          <w:p w14:paraId="154FD697" w14:textId="77777777" w:rsidR="00841F99" w:rsidRPr="00494CDE" w:rsidRDefault="00841F99" w:rsidP="00841F99">
            <w:pPr>
              <w:rPr>
                <w:rFonts w:eastAsiaTheme="minorHAnsi"/>
              </w:rPr>
            </w:pPr>
            <w:r w:rsidRPr="00494CDE">
              <w:rPr>
                <w:rFonts w:eastAsiaTheme="minorHAnsi"/>
              </w:rPr>
              <w:t>300</w:t>
            </w:r>
          </w:p>
        </w:tc>
      </w:tr>
      <w:tr w:rsidR="00841F99" w:rsidRPr="00494CDE" w14:paraId="3F04AE2F" w14:textId="77777777" w:rsidTr="00841F99">
        <w:trPr>
          <w:trHeight w:val="305"/>
          <w:jc w:val="center"/>
        </w:trPr>
        <w:tc>
          <w:tcPr>
            <w:tcW w:w="2338" w:type="dxa"/>
            <w:tcBorders>
              <w:top w:val="single" w:sz="4" w:space="0" w:color="auto"/>
              <w:left w:val="single" w:sz="4" w:space="0" w:color="auto"/>
              <w:bottom w:val="single" w:sz="4" w:space="0" w:color="auto"/>
              <w:right w:val="single" w:sz="4" w:space="0" w:color="auto"/>
            </w:tcBorders>
            <w:hideMark/>
          </w:tcPr>
          <w:p w14:paraId="0CD78FC3" w14:textId="77777777" w:rsidR="00841F99" w:rsidRPr="00494CDE" w:rsidRDefault="00841F99" w:rsidP="00841F99">
            <w:pPr>
              <w:rPr>
                <w:rFonts w:eastAsiaTheme="minorHAnsi"/>
              </w:rPr>
            </w:pPr>
            <w:r w:rsidRPr="00494CDE">
              <w:rPr>
                <w:rFonts w:eastAsiaTheme="minorHAnsi"/>
              </w:rPr>
              <w:t>3000</w:t>
            </w:r>
          </w:p>
        </w:tc>
        <w:tc>
          <w:tcPr>
            <w:tcW w:w="1720" w:type="dxa"/>
            <w:tcBorders>
              <w:top w:val="single" w:sz="4" w:space="0" w:color="auto"/>
              <w:left w:val="single" w:sz="4" w:space="0" w:color="auto"/>
              <w:bottom w:val="single" w:sz="4" w:space="0" w:color="auto"/>
              <w:right w:val="single" w:sz="4" w:space="0" w:color="auto"/>
            </w:tcBorders>
            <w:hideMark/>
          </w:tcPr>
          <w:p w14:paraId="44B2D32D" w14:textId="77777777" w:rsidR="00841F99" w:rsidRPr="00494CDE" w:rsidRDefault="00841F99" w:rsidP="00841F99">
            <w:pPr>
              <w:rPr>
                <w:rFonts w:eastAsiaTheme="minorHAnsi"/>
              </w:rPr>
            </w:pPr>
            <w:r w:rsidRPr="00494CDE">
              <w:rPr>
                <w:rFonts w:eastAsiaTheme="minorHAnsi"/>
              </w:rPr>
              <w:t>5279</w:t>
            </w:r>
          </w:p>
        </w:tc>
        <w:tc>
          <w:tcPr>
            <w:tcW w:w="1757" w:type="dxa"/>
            <w:tcBorders>
              <w:top w:val="single" w:sz="4" w:space="0" w:color="auto"/>
              <w:left w:val="single" w:sz="4" w:space="0" w:color="auto"/>
              <w:bottom w:val="single" w:sz="4" w:space="0" w:color="auto"/>
              <w:right w:val="single" w:sz="4" w:space="0" w:color="auto"/>
            </w:tcBorders>
            <w:hideMark/>
          </w:tcPr>
          <w:p w14:paraId="1B5C4D0D" w14:textId="77777777" w:rsidR="00841F99" w:rsidRPr="00494CDE" w:rsidRDefault="00841F99" w:rsidP="00841F99">
            <w:pPr>
              <w:rPr>
                <w:rFonts w:eastAsiaTheme="minorHAnsi"/>
              </w:rPr>
            </w:pPr>
            <w:r w:rsidRPr="00494CDE">
              <w:rPr>
                <w:rFonts w:eastAsiaTheme="minorHAnsi"/>
              </w:rPr>
              <w:t>200</w:t>
            </w:r>
          </w:p>
        </w:tc>
      </w:tr>
      <w:tr w:rsidR="00841F99" w:rsidRPr="00494CDE" w14:paraId="64B00E22" w14:textId="77777777" w:rsidTr="00841F99">
        <w:trPr>
          <w:trHeight w:val="305"/>
          <w:jc w:val="center"/>
        </w:trPr>
        <w:tc>
          <w:tcPr>
            <w:tcW w:w="2338" w:type="dxa"/>
            <w:tcBorders>
              <w:top w:val="single" w:sz="4" w:space="0" w:color="auto"/>
              <w:left w:val="single" w:sz="4" w:space="0" w:color="auto"/>
              <w:bottom w:val="single" w:sz="4" w:space="0" w:color="auto"/>
              <w:right w:val="single" w:sz="4" w:space="0" w:color="auto"/>
            </w:tcBorders>
            <w:hideMark/>
          </w:tcPr>
          <w:p w14:paraId="319B1F56" w14:textId="77777777" w:rsidR="00841F99" w:rsidRPr="00494CDE" w:rsidRDefault="00841F99" w:rsidP="00841F99">
            <w:pPr>
              <w:rPr>
                <w:rFonts w:eastAsiaTheme="minorHAnsi"/>
              </w:rPr>
            </w:pPr>
            <w:r w:rsidRPr="00494CDE">
              <w:rPr>
                <w:rFonts w:eastAsiaTheme="minorHAnsi"/>
              </w:rPr>
              <w:t>2601</w:t>
            </w:r>
          </w:p>
        </w:tc>
        <w:tc>
          <w:tcPr>
            <w:tcW w:w="1720" w:type="dxa"/>
            <w:tcBorders>
              <w:top w:val="single" w:sz="4" w:space="0" w:color="auto"/>
              <w:left w:val="single" w:sz="4" w:space="0" w:color="auto"/>
              <w:bottom w:val="single" w:sz="4" w:space="0" w:color="auto"/>
              <w:right w:val="single" w:sz="4" w:space="0" w:color="auto"/>
            </w:tcBorders>
            <w:hideMark/>
          </w:tcPr>
          <w:p w14:paraId="270DED0D" w14:textId="77777777" w:rsidR="00841F99" w:rsidRPr="00494CDE" w:rsidRDefault="00841F99" w:rsidP="00841F99">
            <w:pPr>
              <w:rPr>
                <w:rFonts w:eastAsiaTheme="minorHAnsi"/>
              </w:rPr>
            </w:pPr>
            <w:r w:rsidRPr="00494CDE">
              <w:rPr>
                <w:rFonts w:eastAsiaTheme="minorHAnsi"/>
              </w:rPr>
              <w:t>2999</w:t>
            </w:r>
          </w:p>
        </w:tc>
        <w:tc>
          <w:tcPr>
            <w:tcW w:w="1757" w:type="dxa"/>
            <w:tcBorders>
              <w:top w:val="single" w:sz="4" w:space="0" w:color="auto"/>
              <w:left w:val="single" w:sz="4" w:space="0" w:color="auto"/>
              <w:bottom w:val="single" w:sz="4" w:space="0" w:color="auto"/>
              <w:right w:val="single" w:sz="4" w:space="0" w:color="auto"/>
            </w:tcBorders>
            <w:hideMark/>
          </w:tcPr>
          <w:p w14:paraId="5C4BD826" w14:textId="77777777" w:rsidR="00841F99" w:rsidRPr="00494CDE" w:rsidRDefault="00841F99" w:rsidP="00841F99">
            <w:pPr>
              <w:rPr>
                <w:rFonts w:eastAsiaTheme="minorHAnsi"/>
              </w:rPr>
            </w:pPr>
            <w:r w:rsidRPr="00494CDE">
              <w:rPr>
                <w:rFonts w:eastAsiaTheme="minorHAnsi"/>
              </w:rPr>
              <w:t>150</w:t>
            </w:r>
          </w:p>
        </w:tc>
      </w:tr>
      <w:tr w:rsidR="00841F99" w:rsidRPr="00494CDE" w14:paraId="04947311" w14:textId="77777777" w:rsidTr="00841F99">
        <w:trPr>
          <w:trHeight w:val="305"/>
          <w:jc w:val="center"/>
        </w:trPr>
        <w:tc>
          <w:tcPr>
            <w:tcW w:w="2338" w:type="dxa"/>
            <w:tcBorders>
              <w:top w:val="single" w:sz="4" w:space="0" w:color="auto"/>
              <w:left w:val="single" w:sz="4" w:space="0" w:color="auto"/>
              <w:bottom w:val="single" w:sz="4" w:space="0" w:color="auto"/>
              <w:right w:val="single" w:sz="4" w:space="0" w:color="auto"/>
            </w:tcBorders>
            <w:hideMark/>
          </w:tcPr>
          <w:p w14:paraId="511B1082" w14:textId="77777777" w:rsidR="00841F99" w:rsidRPr="00494CDE" w:rsidRDefault="00841F99" w:rsidP="00841F99">
            <w:pPr>
              <w:rPr>
                <w:rFonts w:eastAsiaTheme="minorHAnsi"/>
              </w:rPr>
            </w:pPr>
            <w:r w:rsidRPr="00494CDE">
              <w:rPr>
                <w:rFonts w:eastAsiaTheme="minorHAnsi"/>
              </w:rPr>
              <w:t>1490</w:t>
            </w:r>
          </w:p>
        </w:tc>
        <w:tc>
          <w:tcPr>
            <w:tcW w:w="1720" w:type="dxa"/>
            <w:tcBorders>
              <w:top w:val="single" w:sz="4" w:space="0" w:color="auto"/>
              <w:left w:val="single" w:sz="4" w:space="0" w:color="auto"/>
              <w:bottom w:val="single" w:sz="4" w:space="0" w:color="auto"/>
              <w:right w:val="single" w:sz="4" w:space="0" w:color="auto"/>
            </w:tcBorders>
            <w:hideMark/>
          </w:tcPr>
          <w:p w14:paraId="1655231F" w14:textId="77777777" w:rsidR="00841F99" w:rsidRPr="00494CDE" w:rsidRDefault="00841F99" w:rsidP="00841F99">
            <w:pPr>
              <w:rPr>
                <w:rFonts w:eastAsiaTheme="minorHAnsi"/>
              </w:rPr>
            </w:pPr>
            <w:r w:rsidRPr="00494CDE">
              <w:rPr>
                <w:rFonts w:eastAsiaTheme="minorHAnsi"/>
              </w:rPr>
              <w:t>2600</w:t>
            </w:r>
          </w:p>
        </w:tc>
        <w:tc>
          <w:tcPr>
            <w:tcW w:w="1757" w:type="dxa"/>
            <w:tcBorders>
              <w:top w:val="single" w:sz="4" w:space="0" w:color="auto"/>
              <w:left w:val="single" w:sz="4" w:space="0" w:color="auto"/>
              <w:bottom w:val="single" w:sz="4" w:space="0" w:color="auto"/>
              <w:right w:val="single" w:sz="4" w:space="0" w:color="auto"/>
            </w:tcBorders>
            <w:hideMark/>
          </w:tcPr>
          <w:p w14:paraId="5B311235" w14:textId="77777777" w:rsidR="00841F99" w:rsidRPr="00494CDE" w:rsidRDefault="00841F99" w:rsidP="00841F99">
            <w:pPr>
              <w:rPr>
                <w:rFonts w:eastAsiaTheme="minorHAnsi"/>
              </w:rPr>
            </w:pPr>
            <w:r w:rsidRPr="00494CDE">
              <w:rPr>
                <w:rFonts w:eastAsiaTheme="minorHAnsi"/>
              </w:rPr>
              <w:t>72</w:t>
            </w:r>
          </w:p>
        </w:tc>
      </w:tr>
      <w:tr w:rsidR="00841F99" w:rsidRPr="00494CDE" w14:paraId="55FAF2E4" w14:textId="77777777" w:rsidTr="00841F99">
        <w:trPr>
          <w:trHeight w:val="305"/>
          <w:jc w:val="center"/>
        </w:trPr>
        <w:tc>
          <w:tcPr>
            <w:tcW w:w="2338" w:type="dxa"/>
            <w:tcBorders>
              <w:top w:val="single" w:sz="4" w:space="0" w:color="auto"/>
              <w:left w:val="single" w:sz="4" w:space="0" w:color="auto"/>
              <w:bottom w:val="single" w:sz="4" w:space="0" w:color="auto"/>
              <w:right w:val="single" w:sz="4" w:space="0" w:color="auto"/>
            </w:tcBorders>
            <w:hideMark/>
          </w:tcPr>
          <w:p w14:paraId="4E0F17A9" w14:textId="77777777" w:rsidR="00841F99" w:rsidRPr="00494CDE" w:rsidRDefault="00841F99" w:rsidP="00841F99">
            <w:pPr>
              <w:rPr>
                <w:rFonts w:eastAsiaTheme="minorHAnsi"/>
              </w:rPr>
            </w:pPr>
            <w:r w:rsidRPr="00494CDE">
              <w:rPr>
                <w:rFonts w:eastAsiaTheme="minorHAnsi"/>
              </w:rPr>
              <w:t>1050</w:t>
            </w:r>
          </w:p>
        </w:tc>
        <w:tc>
          <w:tcPr>
            <w:tcW w:w="1720" w:type="dxa"/>
            <w:tcBorders>
              <w:top w:val="single" w:sz="4" w:space="0" w:color="auto"/>
              <w:left w:val="single" w:sz="4" w:space="0" w:color="auto"/>
              <w:bottom w:val="single" w:sz="4" w:space="0" w:color="auto"/>
              <w:right w:val="single" w:sz="4" w:space="0" w:color="auto"/>
            </w:tcBorders>
            <w:hideMark/>
          </w:tcPr>
          <w:p w14:paraId="340B88FC" w14:textId="77777777" w:rsidR="00841F99" w:rsidRPr="00494CDE" w:rsidRDefault="00841F99" w:rsidP="00841F99">
            <w:pPr>
              <w:rPr>
                <w:rFonts w:eastAsiaTheme="minorHAnsi"/>
              </w:rPr>
            </w:pPr>
            <w:r w:rsidRPr="00494CDE">
              <w:rPr>
                <w:rFonts w:eastAsiaTheme="minorHAnsi"/>
              </w:rPr>
              <w:t>1489</w:t>
            </w:r>
          </w:p>
        </w:tc>
        <w:tc>
          <w:tcPr>
            <w:tcW w:w="1757" w:type="dxa"/>
            <w:tcBorders>
              <w:top w:val="single" w:sz="4" w:space="0" w:color="auto"/>
              <w:left w:val="single" w:sz="4" w:space="0" w:color="auto"/>
              <w:bottom w:val="single" w:sz="4" w:space="0" w:color="auto"/>
              <w:right w:val="single" w:sz="4" w:space="0" w:color="auto"/>
            </w:tcBorders>
            <w:hideMark/>
          </w:tcPr>
          <w:p w14:paraId="3992F62D" w14:textId="77777777" w:rsidR="00841F99" w:rsidRPr="00494CDE" w:rsidRDefault="00841F99" w:rsidP="00841F99">
            <w:pPr>
              <w:rPr>
                <w:rFonts w:eastAsiaTheme="minorHAnsi"/>
              </w:rPr>
            </w:pPr>
            <w:r w:rsidRPr="00494CDE">
              <w:rPr>
                <w:rFonts w:eastAsiaTheme="minorHAnsi"/>
              </w:rPr>
              <w:t>53</w:t>
            </w:r>
          </w:p>
        </w:tc>
      </w:tr>
      <w:tr w:rsidR="00841F99" w:rsidRPr="00494CDE" w14:paraId="059F97A7" w14:textId="77777777" w:rsidTr="00841F99">
        <w:trPr>
          <w:trHeight w:val="305"/>
          <w:jc w:val="center"/>
        </w:trPr>
        <w:tc>
          <w:tcPr>
            <w:tcW w:w="2338" w:type="dxa"/>
            <w:tcBorders>
              <w:top w:val="single" w:sz="4" w:space="0" w:color="auto"/>
              <w:left w:val="single" w:sz="4" w:space="0" w:color="auto"/>
              <w:bottom w:val="single" w:sz="4" w:space="0" w:color="auto"/>
              <w:right w:val="single" w:sz="4" w:space="0" w:color="auto"/>
            </w:tcBorders>
            <w:hideMark/>
          </w:tcPr>
          <w:p w14:paraId="1744E6CD" w14:textId="77777777" w:rsidR="00841F99" w:rsidRPr="00494CDE" w:rsidRDefault="00841F99" w:rsidP="00841F99">
            <w:pPr>
              <w:rPr>
                <w:rFonts w:eastAsiaTheme="minorHAnsi"/>
              </w:rPr>
            </w:pPr>
            <w:r w:rsidRPr="00494CDE">
              <w:rPr>
                <w:rFonts w:eastAsiaTheme="minorHAnsi"/>
              </w:rPr>
              <w:t>750</w:t>
            </w:r>
          </w:p>
        </w:tc>
        <w:tc>
          <w:tcPr>
            <w:tcW w:w="1720" w:type="dxa"/>
            <w:tcBorders>
              <w:top w:val="single" w:sz="4" w:space="0" w:color="auto"/>
              <w:left w:val="single" w:sz="4" w:space="0" w:color="auto"/>
              <w:bottom w:val="single" w:sz="4" w:space="0" w:color="auto"/>
              <w:right w:val="single" w:sz="4" w:space="0" w:color="auto"/>
            </w:tcBorders>
            <w:hideMark/>
          </w:tcPr>
          <w:p w14:paraId="4957155F" w14:textId="77777777" w:rsidR="00841F99" w:rsidRPr="00494CDE" w:rsidRDefault="00841F99" w:rsidP="00841F99">
            <w:pPr>
              <w:rPr>
                <w:rFonts w:eastAsiaTheme="minorHAnsi"/>
              </w:rPr>
            </w:pPr>
            <w:r w:rsidRPr="00494CDE">
              <w:rPr>
                <w:rFonts w:eastAsiaTheme="minorHAnsi"/>
              </w:rPr>
              <w:t>1049</w:t>
            </w:r>
          </w:p>
        </w:tc>
        <w:tc>
          <w:tcPr>
            <w:tcW w:w="1757" w:type="dxa"/>
            <w:tcBorders>
              <w:top w:val="single" w:sz="4" w:space="0" w:color="auto"/>
              <w:left w:val="single" w:sz="4" w:space="0" w:color="auto"/>
              <w:bottom w:val="single" w:sz="4" w:space="0" w:color="auto"/>
              <w:right w:val="single" w:sz="4" w:space="0" w:color="auto"/>
            </w:tcBorders>
            <w:hideMark/>
          </w:tcPr>
          <w:p w14:paraId="2CDBC19E" w14:textId="77777777" w:rsidR="00841F99" w:rsidRPr="00494CDE" w:rsidRDefault="00841F99" w:rsidP="00841F99">
            <w:pPr>
              <w:rPr>
                <w:rFonts w:eastAsiaTheme="minorHAnsi"/>
              </w:rPr>
            </w:pPr>
            <w:r w:rsidRPr="00494CDE">
              <w:rPr>
                <w:rFonts w:eastAsiaTheme="minorHAnsi"/>
              </w:rPr>
              <w:t>43</w:t>
            </w:r>
          </w:p>
        </w:tc>
      </w:tr>
      <w:tr w:rsidR="00841F99" w:rsidRPr="00494CDE" w14:paraId="77509981" w14:textId="77777777" w:rsidTr="00841F99">
        <w:trPr>
          <w:trHeight w:val="305"/>
          <w:jc w:val="center"/>
        </w:trPr>
        <w:tc>
          <w:tcPr>
            <w:tcW w:w="2338" w:type="dxa"/>
            <w:tcBorders>
              <w:top w:val="single" w:sz="4" w:space="0" w:color="auto"/>
              <w:left w:val="single" w:sz="4" w:space="0" w:color="auto"/>
              <w:bottom w:val="single" w:sz="4" w:space="0" w:color="auto"/>
              <w:right w:val="single" w:sz="4" w:space="0" w:color="auto"/>
            </w:tcBorders>
            <w:hideMark/>
          </w:tcPr>
          <w:p w14:paraId="56899F8F" w14:textId="77777777" w:rsidR="00841F99" w:rsidRPr="00494CDE" w:rsidRDefault="00841F99" w:rsidP="00841F99">
            <w:pPr>
              <w:rPr>
                <w:rFonts w:eastAsiaTheme="minorHAnsi"/>
              </w:rPr>
            </w:pPr>
            <w:r w:rsidRPr="00494CDE">
              <w:rPr>
                <w:rFonts w:eastAsiaTheme="minorHAnsi"/>
              </w:rPr>
              <w:t>310</w:t>
            </w:r>
          </w:p>
        </w:tc>
        <w:tc>
          <w:tcPr>
            <w:tcW w:w="1720" w:type="dxa"/>
            <w:tcBorders>
              <w:top w:val="single" w:sz="4" w:space="0" w:color="auto"/>
              <w:left w:val="single" w:sz="4" w:space="0" w:color="auto"/>
              <w:bottom w:val="single" w:sz="4" w:space="0" w:color="auto"/>
              <w:right w:val="single" w:sz="4" w:space="0" w:color="auto"/>
            </w:tcBorders>
            <w:hideMark/>
          </w:tcPr>
          <w:p w14:paraId="78BB0C22" w14:textId="77777777" w:rsidR="00841F99" w:rsidRPr="00494CDE" w:rsidRDefault="00841F99" w:rsidP="00841F99">
            <w:pPr>
              <w:rPr>
                <w:rFonts w:eastAsiaTheme="minorHAnsi"/>
              </w:rPr>
            </w:pPr>
            <w:r w:rsidRPr="00494CDE">
              <w:rPr>
                <w:rFonts w:eastAsiaTheme="minorHAnsi"/>
              </w:rPr>
              <w:t>749</w:t>
            </w:r>
          </w:p>
        </w:tc>
        <w:tc>
          <w:tcPr>
            <w:tcW w:w="1757" w:type="dxa"/>
            <w:tcBorders>
              <w:top w:val="single" w:sz="4" w:space="0" w:color="auto"/>
              <w:left w:val="single" w:sz="4" w:space="0" w:color="auto"/>
              <w:bottom w:val="single" w:sz="4" w:space="0" w:color="auto"/>
              <w:right w:val="single" w:sz="4" w:space="0" w:color="auto"/>
            </w:tcBorders>
            <w:hideMark/>
          </w:tcPr>
          <w:p w14:paraId="3ACD76BA" w14:textId="77777777" w:rsidR="00841F99" w:rsidRPr="00494CDE" w:rsidRDefault="00841F99" w:rsidP="00841F99">
            <w:pPr>
              <w:rPr>
                <w:rFonts w:eastAsiaTheme="minorHAnsi"/>
              </w:rPr>
            </w:pPr>
            <w:r w:rsidRPr="00494CDE">
              <w:rPr>
                <w:rFonts w:eastAsiaTheme="minorHAnsi"/>
              </w:rPr>
              <w:t>29</w:t>
            </w:r>
          </w:p>
        </w:tc>
      </w:tr>
      <w:tr w:rsidR="00841F99" w:rsidRPr="00494CDE" w14:paraId="05CF8C8A" w14:textId="77777777" w:rsidTr="00841F99">
        <w:trPr>
          <w:trHeight w:val="305"/>
          <w:jc w:val="center"/>
        </w:trPr>
        <w:tc>
          <w:tcPr>
            <w:tcW w:w="2338" w:type="dxa"/>
            <w:tcBorders>
              <w:top w:val="single" w:sz="4" w:space="0" w:color="auto"/>
              <w:left w:val="single" w:sz="4" w:space="0" w:color="auto"/>
              <w:bottom w:val="single" w:sz="4" w:space="0" w:color="auto"/>
              <w:right w:val="single" w:sz="4" w:space="0" w:color="auto"/>
            </w:tcBorders>
            <w:hideMark/>
          </w:tcPr>
          <w:p w14:paraId="6A1DE531" w14:textId="77777777" w:rsidR="00841F99" w:rsidRPr="00494CDE" w:rsidRDefault="00841F99" w:rsidP="00841F99">
            <w:pPr>
              <w:rPr>
                <w:rFonts w:eastAsiaTheme="minorHAnsi"/>
              </w:rPr>
            </w:pPr>
            <w:r w:rsidRPr="00494CDE">
              <w:rPr>
                <w:rFonts w:eastAsiaTheme="minorHAnsi"/>
              </w:rPr>
              <w:t>250</w:t>
            </w:r>
          </w:p>
        </w:tc>
        <w:tc>
          <w:tcPr>
            <w:tcW w:w="1720" w:type="dxa"/>
            <w:tcBorders>
              <w:top w:val="single" w:sz="4" w:space="0" w:color="auto"/>
              <w:left w:val="single" w:sz="4" w:space="0" w:color="auto"/>
              <w:bottom w:val="single" w:sz="4" w:space="0" w:color="auto"/>
              <w:right w:val="single" w:sz="4" w:space="0" w:color="auto"/>
            </w:tcBorders>
            <w:hideMark/>
          </w:tcPr>
          <w:p w14:paraId="17EE8868" w14:textId="77777777" w:rsidR="00841F99" w:rsidRPr="00494CDE" w:rsidRDefault="00841F99" w:rsidP="00841F99">
            <w:pPr>
              <w:rPr>
                <w:rFonts w:eastAsiaTheme="minorHAnsi"/>
              </w:rPr>
            </w:pPr>
            <w:r w:rsidRPr="00494CDE">
              <w:rPr>
                <w:rFonts w:eastAsiaTheme="minorHAnsi"/>
              </w:rPr>
              <w:t>309</w:t>
            </w:r>
          </w:p>
        </w:tc>
        <w:tc>
          <w:tcPr>
            <w:tcW w:w="1757" w:type="dxa"/>
            <w:tcBorders>
              <w:top w:val="single" w:sz="4" w:space="0" w:color="auto"/>
              <w:left w:val="single" w:sz="4" w:space="0" w:color="auto"/>
              <w:bottom w:val="single" w:sz="4" w:space="0" w:color="auto"/>
              <w:right w:val="single" w:sz="4" w:space="0" w:color="auto"/>
            </w:tcBorders>
            <w:hideMark/>
          </w:tcPr>
          <w:p w14:paraId="34F3BE12" w14:textId="77777777" w:rsidR="00841F99" w:rsidRPr="00494CDE" w:rsidRDefault="00841F99" w:rsidP="00841F99">
            <w:pPr>
              <w:rPr>
                <w:rFonts w:eastAsiaTheme="minorHAnsi"/>
              </w:rPr>
            </w:pPr>
            <w:r w:rsidRPr="00494CDE">
              <w:rPr>
                <w:rFonts w:eastAsiaTheme="minorHAnsi"/>
              </w:rPr>
              <w:t>25</w:t>
            </w:r>
          </w:p>
        </w:tc>
      </w:tr>
    </w:tbl>
    <w:p w14:paraId="064F2F00" w14:textId="77777777" w:rsidR="00841F99" w:rsidRPr="00494CDE" w:rsidRDefault="00841F99" w:rsidP="00841F99">
      <w:pPr>
        <w:spacing w:after="240"/>
        <w:rPr>
          <w:rFonts w:cstheme="minorHAnsi"/>
          <w:noProof/>
        </w:rPr>
      </w:pPr>
    </w:p>
    <w:p w14:paraId="26CAD490" w14:textId="77777777" w:rsidR="00841F99" w:rsidRPr="00494CDE" w:rsidRDefault="00841F99" w:rsidP="00841F99">
      <w:pPr>
        <w:spacing w:after="240"/>
        <w:ind w:left="720"/>
        <w:rPr>
          <w:rFonts w:cstheme="minorHAnsi"/>
          <w:noProof/>
        </w:rPr>
      </w:pPr>
      <w:r w:rsidRPr="00494CDE">
        <w:rPr>
          <w:rFonts w:cstheme="minorHAnsi"/>
          <w:noProof/>
        </w:rPr>
        <w:t>WattsEE</w:t>
      </w:r>
      <w:r w:rsidRPr="00494CDE">
        <w:rPr>
          <w:rFonts w:cstheme="minorHAnsi"/>
          <w:noProof/>
        </w:rPr>
        <w:tab/>
      </w:r>
      <w:r w:rsidRPr="00494CDE">
        <w:rPr>
          <w:rFonts w:cstheme="minorHAnsi"/>
          <w:noProof/>
        </w:rPr>
        <w:tab/>
        <w:t>= Actual wattage of CFL purchased</w:t>
      </w:r>
    </w:p>
    <w:p w14:paraId="4E496FAE" w14:textId="77777777" w:rsidR="00841F99" w:rsidRPr="00494CDE" w:rsidRDefault="00841F99" w:rsidP="00841F99">
      <w:pPr>
        <w:widowControl/>
        <w:jc w:val="left"/>
        <w:rPr>
          <w:rFonts w:cstheme="minorHAnsi"/>
          <w:noProof/>
        </w:rPr>
      </w:pPr>
      <w:r w:rsidRPr="00494CDE">
        <w:rPr>
          <w:rFonts w:cstheme="minorHAnsi"/>
          <w:noProof/>
        </w:rPr>
        <w:tab/>
        <w:t>ISR</w:t>
      </w:r>
      <w:r w:rsidRPr="00494CDE">
        <w:rPr>
          <w:rFonts w:cstheme="minorHAnsi"/>
          <w:noProof/>
        </w:rPr>
        <w:tab/>
        <w:t xml:space="preserve"> </w:t>
      </w:r>
      <w:r w:rsidRPr="00494CDE">
        <w:rPr>
          <w:rFonts w:cstheme="minorHAnsi"/>
          <w:noProof/>
        </w:rPr>
        <w:tab/>
        <w:t>= In Service Rate or the percentage of units rebated that get installed.</w:t>
      </w:r>
    </w:p>
    <w:tbl>
      <w:tblPr>
        <w:tblStyle w:val="TableGrid13"/>
        <w:tblW w:w="0" w:type="auto"/>
        <w:jc w:val="center"/>
        <w:tblLook w:val="04A0" w:firstRow="1" w:lastRow="0" w:firstColumn="1" w:lastColumn="0" w:noHBand="0" w:noVBand="1"/>
      </w:tblPr>
      <w:tblGrid>
        <w:gridCol w:w="2070"/>
        <w:gridCol w:w="1428"/>
        <w:gridCol w:w="1235"/>
        <w:gridCol w:w="1235"/>
        <w:gridCol w:w="1167"/>
      </w:tblGrid>
      <w:tr w:rsidR="00841F99" w:rsidRPr="00494CDE" w14:paraId="025518F6" w14:textId="77777777" w:rsidTr="00841F99">
        <w:trPr>
          <w:tblHeader/>
          <w:jc w:val="center"/>
        </w:trPr>
        <w:tc>
          <w:tcPr>
            <w:tcW w:w="207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24E381B"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Program</w:t>
            </w:r>
          </w:p>
        </w:tc>
        <w:tc>
          <w:tcPr>
            <w:tcW w:w="142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DCB521A"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Weighted Average 1st year In Service Rate (ISR)</w:t>
            </w:r>
          </w:p>
        </w:tc>
        <w:tc>
          <w:tcPr>
            <w:tcW w:w="123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C1997AC"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2nd year Installations</w:t>
            </w:r>
          </w:p>
        </w:tc>
        <w:tc>
          <w:tcPr>
            <w:tcW w:w="123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CDC6E5C"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3rd year Installations</w:t>
            </w:r>
          </w:p>
        </w:tc>
        <w:tc>
          <w:tcPr>
            <w:tcW w:w="116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F82A732"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Final Lifetime In Service Rate</w:t>
            </w:r>
          </w:p>
        </w:tc>
      </w:tr>
      <w:tr w:rsidR="00841F99" w:rsidRPr="00494CDE" w14:paraId="275A3EDA" w14:textId="77777777" w:rsidTr="00841F99">
        <w:trPr>
          <w:trHeight w:val="467"/>
          <w:jc w:val="center"/>
        </w:trPr>
        <w:tc>
          <w:tcPr>
            <w:tcW w:w="2070" w:type="dxa"/>
            <w:tcBorders>
              <w:top w:val="single" w:sz="4" w:space="0" w:color="auto"/>
              <w:left w:val="single" w:sz="4" w:space="0" w:color="auto"/>
              <w:bottom w:val="single" w:sz="4" w:space="0" w:color="auto"/>
              <w:right w:val="single" w:sz="4" w:space="0" w:color="auto"/>
            </w:tcBorders>
            <w:vAlign w:val="center"/>
            <w:hideMark/>
          </w:tcPr>
          <w:p w14:paraId="15AB4925" w14:textId="77777777" w:rsidR="00841F99" w:rsidRPr="00494CDE" w:rsidRDefault="00841F99" w:rsidP="00841F99">
            <w:pPr>
              <w:rPr>
                <w:rFonts w:asciiTheme="minorHAnsi" w:hAnsiTheme="minorHAnsi"/>
              </w:rPr>
            </w:pPr>
            <w:r w:rsidRPr="00494CDE">
              <w:rPr>
                <w:rFonts w:asciiTheme="minorHAnsi" w:hAnsiTheme="minorHAnsi"/>
              </w:rPr>
              <w:lastRenderedPageBreak/>
              <w:t>Retail (Time of Sale)</w:t>
            </w:r>
          </w:p>
        </w:tc>
        <w:tc>
          <w:tcPr>
            <w:tcW w:w="1428" w:type="dxa"/>
            <w:tcBorders>
              <w:top w:val="single" w:sz="4" w:space="0" w:color="auto"/>
              <w:left w:val="single" w:sz="4" w:space="0" w:color="auto"/>
              <w:bottom w:val="single" w:sz="4" w:space="0" w:color="auto"/>
              <w:right w:val="single" w:sz="4" w:space="0" w:color="auto"/>
            </w:tcBorders>
            <w:vAlign w:val="center"/>
            <w:hideMark/>
          </w:tcPr>
          <w:p w14:paraId="6721D7A0" w14:textId="77777777" w:rsidR="00841F99" w:rsidRPr="00494CDE" w:rsidRDefault="00841F99" w:rsidP="00841F99">
            <w:pPr>
              <w:jc w:val="center"/>
              <w:rPr>
                <w:rFonts w:asciiTheme="minorHAnsi" w:hAnsiTheme="minorHAnsi"/>
                <w:szCs w:val="22"/>
              </w:rPr>
            </w:pPr>
            <w:r w:rsidRPr="00494CDE">
              <w:rPr>
                <w:rFonts w:asciiTheme="minorHAnsi" w:hAnsiTheme="minorHAnsi"/>
              </w:rPr>
              <w:t>87.5%</w:t>
            </w:r>
            <w:r w:rsidRPr="009C362B">
              <w:rPr>
                <w:vertAlign w:val="superscript"/>
              </w:rPr>
              <w:footnoteReference w:id="727"/>
            </w:r>
          </w:p>
        </w:tc>
        <w:tc>
          <w:tcPr>
            <w:tcW w:w="1235" w:type="dxa"/>
            <w:tcBorders>
              <w:top w:val="single" w:sz="4" w:space="0" w:color="auto"/>
              <w:left w:val="single" w:sz="4" w:space="0" w:color="auto"/>
              <w:bottom w:val="single" w:sz="4" w:space="0" w:color="auto"/>
              <w:right w:val="single" w:sz="4" w:space="0" w:color="auto"/>
            </w:tcBorders>
            <w:vAlign w:val="center"/>
            <w:hideMark/>
          </w:tcPr>
          <w:p w14:paraId="1859F509" w14:textId="77777777" w:rsidR="00841F99" w:rsidRPr="00494CDE" w:rsidRDefault="00841F99" w:rsidP="00841F99">
            <w:pPr>
              <w:jc w:val="center"/>
              <w:rPr>
                <w:rFonts w:asciiTheme="minorHAnsi" w:hAnsiTheme="minorHAnsi"/>
                <w:szCs w:val="22"/>
              </w:rPr>
            </w:pPr>
            <w:r w:rsidRPr="00494CDE">
              <w:rPr>
                <w:rFonts w:asciiTheme="minorHAnsi" w:hAnsiTheme="minorHAnsi"/>
              </w:rPr>
              <w:t>5.7%</w:t>
            </w:r>
          </w:p>
        </w:tc>
        <w:tc>
          <w:tcPr>
            <w:tcW w:w="1235" w:type="dxa"/>
            <w:tcBorders>
              <w:top w:val="single" w:sz="4" w:space="0" w:color="auto"/>
              <w:left w:val="single" w:sz="4" w:space="0" w:color="auto"/>
              <w:bottom w:val="single" w:sz="4" w:space="0" w:color="auto"/>
              <w:right w:val="single" w:sz="4" w:space="0" w:color="auto"/>
            </w:tcBorders>
            <w:vAlign w:val="center"/>
            <w:hideMark/>
          </w:tcPr>
          <w:p w14:paraId="4E1A20ED" w14:textId="77777777" w:rsidR="00841F99" w:rsidRPr="00494CDE" w:rsidRDefault="00841F99" w:rsidP="00841F99">
            <w:pPr>
              <w:jc w:val="center"/>
              <w:rPr>
                <w:rFonts w:asciiTheme="minorHAnsi" w:hAnsiTheme="minorHAnsi"/>
                <w:szCs w:val="22"/>
              </w:rPr>
            </w:pPr>
            <w:r w:rsidRPr="00494CDE">
              <w:rPr>
                <w:rFonts w:asciiTheme="minorHAnsi" w:hAnsiTheme="minorHAnsi"/>
              </w:rPr>
              <w:t>4.8%</w:t>
            </w:r>
          </w:p>
        </w:tc>
        <w:tc>
          <w:tcPr>
            <w:tcW w:w="1167" w:type="dxa"/>
            <w:tcBorders>
              <w:top w:val="single" w:sz="4" w:space="0" w:color="auto"/>
              <w:left w:val="single" w:sz="4" w:space="0" w:color="auto"/>
              <w:bottom w:val="single" w:sz="4" w:space="0" w:color="auto"/>
              <w:right w:val="single" w:sz="4" w:space="0" w:color="auto"/>
            </w:tcBorders>
            <w:vAlign w:val="center"/>
            <w:hideMark/>
          </w:tcPr>
          <w:p w14:paraId="5B6E08F3" w14:textId="77777777" w:rsidR="00841F99" w:rsidRPr="00494CDE" w:rsidRDefault="00841F99" w:rsidP="00841F99">
            <w:pPr>
              <w:jc w:val="center"/>
              <w:rPr>
                <w:rFonts w:asciiTheme="minorHAnsi" w:hAnsiTheme="minorHAnsi"/>
                <w:szCs w:val="22"/>
              </w:rPr>
            </w:pPr>
            <w:r w:rsidRPr="00494CDE">
              <w:rPr>
                <w:rFonts w:asciiTheme="minorHAnsi" w:hAnsiTheme="minorHAnsi"/>
              </w:rPr>
              <w:t>98.0%</w:t>
            </w:r>
            <w:r w:rsidRPr="009C362B">
              <w:rPr>
                <w:vertAlign w:val="superscript"/>
              </w:rPr>
              <w:footnoteReference w:id="728"/>
            </w:r>
          </w:p>
        </w:tc>
      </w:tr>
      <w:tr w:rsidR="00841F99" w:rsidRPr="00494CDE" w14:paraId="29E03193" w14:textId="77777777" w:rsidTr="00841F99">
        <w:trPr>
          <w:trHeight w:val="467"/>
          <w:jc w:val="center"/>
        </w:trPr>
        <w:tc>
          <w:tcPr>
            <w:tcW w:w="2070" w:type="dxa"/>
            <w:tcBorders>
              <w:top w:val="single" w:sz="4" w:space="0" w:color="auto"/>
              <w:left w:val="single" w:sz="4" w:space="0" w:color="auto"/>
              <w:bottom w:val="single" w:sz="4" w:space="0" w:color="auto"/>
              <w:right w:val="single" w:sz="4" w:space="0" w:color="auto"/>
            </w:tcBorders>
            <w:vAlign w:val="center"/>
            <w:hideMark/>
          </w:tcPr>
          <w:p w14:paraId="4C29EC3D" w14:textId="77777777" w:rsidR="00841F99" w:rsidRPr="00494CDE" w:rsidRDefault="00841F99" w:rsidP="00841F99">
            <w:pPr>
              <w:rPr>
                <w:rFonts w:asciiTheme="minorHAnsi" w:hAnsiTheme="minorHAnsi"/>
              </w:rPr>
            </w:pPr>
            <w:r w:rsidRPr="00494CDE">
              <w:rPr>
                <w:rFonts w:asciiTheme="minorHAnsi" w:hAnsiTheme="minorHAnsi"/>
              </w:rPr>
              <w:t>Direct Install</w:t>
            </w:r>
          </w:p>
        </w:tc>
        <w:tc>
          <w:tcPr>
            <w:tcW w:w="1428" w:type="dxa"/>
            <w:tcBorders>
              <w:top w:val="single" w:sz="4" w:space="0" w:color="auto"/>
              <w:left w:val="single" w:sz="4" w:space="0" w:color="auto"/>
              <w:bottom w:val="single" w:sz="4" w:space="0" w:color="auto"/>
              <w:right w:val="single" w:sz="4" w:space="0" w:color="auto"/>
            </w:tcBorders>
            <w:vAlign w:val="center"/>
            <w:hideMark/>
          </w:tcPr>
          <w:p w14:paraId="7F58BF17" w14:textId="77777777" w:rsidR="00841F99" w:rsidRPr="00494CDE" w:rsidRDefault="00841F99" w:rsidP="00841F99">
            <w:pPr>
              <w:jc w:val="center"/>
              <w:rPr>
                <w:rFonts w:asciiTheme="minorHAnsi" w:hAnsiTheme="minorHAnsi"/>
                <w:szCs w:val="22"/>
              </w:rPr>
            </w:pPr>
            <w:r w:rsidRPr="00494CDE">
              <w:rPr>
                <w:rFonts w:asciiTheme="minorHAnsi" w:hAnsiTheme="minorHAnsi"/>
              </w:rPr>
              <w:t>96.9</w:t>
            </w:r>
            <w:r w:rsidRPr="009C362B">
              <w:rPr>
                <w:vertAlign w:val="superscript"/>
              </w:rPr>
              <w:footnoteReference w:id="729"/>
            </w:r>
          </w:p>
        </w:tc>
        <w:tc>
          <w:tcPr>
            <w:tcW w:w="12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AA7DAE2" w14:textId="77777777" w:rsidR="00841F99" w:rsidRPr="00494CDE" w:rsidRDefault="00841F99" w:rsidP="00841F99">
            <w:pPr>
              <w:jc w:val="center"/>
              <w:rPr>
                <w:rFonts w:asciiTheme="minorHAnsi" w:hAnsiTheme="minorHAnsi"/>
                <w:szCs w:val="22"/>
              </w:rPr>
            </w:pPr>
          </w:p>
        </w:tc>
        <w:tc>
          <w:tcPr>
            <w:tcW w:w="12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484B796" w14:textId="77777777" w:rsidR="00841F99" w:rsidRPr="00494CDE" w:rsidRDefault="00841F99" w:rsidP="00841F99">
            <w:pPr>
              <w:jc w:val="center"/>
              <w:rPr>
                <w:rFonts w:asciiTheme="minorHAnsi" w:hAnsiTheme="minorHAnsi"/>
                <w:szCs w:val="22"/>
              </w:rPr>
            </w:pPr>
          </w:p>
        </w:tc>
        <w:tc>
          <w:tcPr>
            <w:tcW w:w="11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283EB21" w14:textId="77777777" w:rsidR="00841F99" w:rsidRPr="00494CDE" w:rsidRDefault="00841F99" w:rsidP="00841F99">
            <w:pPr>
              <w:jc w:val="center"/>
              <w:rPr>
                <w:rFonts w:asciiTheme="minorHAnsi" w:hAnsiTheme="minorHAnsi"/>
                <w:szCs w:val="22"/>
              </w:rPr>
            </w:pPr>
          </w:p>
        </w:tc>
      </w:tr>
    </w:tbl>
    <w:p w14:paraId="18DA8D0D" w14:textId="77777777" w:rsidR="00841F99" w:rsidRPr="00494CDE" w:rsidRDefault="00841F99" w:rsidP="00841F99">
      <w:pPr>
        <w:spacing w:after="240"/>
        <w:ind w:left="1440"/>
        <w:rPr>
          <w:rFonts w:cstheme="minorHAnsi"/>
          <w:noProof/>
        </w:rPr>
      </w:pPr>
    </w:p>
    <w:p w14:paraId="1361EB7D" w14:textId="4293A9AF" w:rsidR="00841F99" w:rsidRPr="00494CDE" w:rsidRDefault="00841F99" w:rsidP="00841F99">
      <w:pPr>
        <w:spacing w:after="240"/>
        <w:ind w:left="2160" w:hanging="1440"/>
        <w:rPr>
          <w:rFonts w:cstheme="minorHAnsi"/>
          <w:noProof/>
        </w:rPr>
      </w:pPr>
      <w:r w:rsidRPr="00494CDE">
        <w:rPr>
          <w:rFonts w:cstheme="minorHAnsi"/>
          <w:noProof/>
        </w:rPr>
        <w:t>Leakage</w:t>
      </w:r>
      <w:r w:rsidRPr="00494CDE">
        <w:rPr>
          <w:rFonts w:cstheme="minorHAnsi"/>
          <w:noProof/>
        </w:rPr>
        <w:tab/>
        <w:t xml:space="preserve">= Adjustment to account for the percentage of </w:t>
      </w:r>
      <w:ins w:id="7497" w:author="Samuel Dent" w:date="2016-01-14T06:43:00Z">
        <w:r w:rsidR="00766B88">
          <w:rPr>
            <w:rFonts w:cstheme="minorHAnsi"/>
            <w:noProof/>
          </w:rPr>
          <w:t xml:space="preserve">program </w:t>
        </w:r>
      </w:ins>
      <w:r w:rsidRPr="00494CDE">
        <w:rPr>
          <w:rFonts w:cstheme="minorHAnsi"/>
          <w:noProof/>
        </w:rPr>
        <w:t xml:space="preserve">bulbs </w:t>
      </w:r>
      <w:del w:id="7498" w:author="Samuel Dent" w:date="2016-01-14T06:43:00Z">
        <w:r w:rsidRPr="00494CDE" w:rsidDel="00766B88">
          <w:rPr>
            <w:rFonts w:cstheme="minorHAnsi"/>
            <w:noProof/>
          </w:rPr>
          <w:delText xml:space="preserve">purchased </w:delText>
        </w:r>
      </w:del>
      <w:r w:rsidRPr="00494CDE">
        <w:rPr>
          <w:rFonts w:cstheme="minorHAnsi"/>
          <w:noProof/>
        </w:rPr>
        <w:t>that move out (and in if deemed appropriate</w:t>
      </w:r>
      <w:ins w:id="7499" w:author="Samuel Dent" w:date="2016-01-14T06:43:00Z">
        <w:r w:rsidR="00766B88">
          <w:rPr>
            <w:rStyle w:val="FootnoteReference"/>
            <w:noProof/>
          </w:rPr>
          <w:footnoteReference w:id="730"/>
        </w:r>
      </w:ins>
      <w:r w:rsidRPr="00494CDE">
        <w:rPr>
          <w:rFonts w:cstheme="minorHAnsi"/>
          <w:noProof/>
        </w:rPr>
        <w:t xml:space="preserve">) of the Utility Jurisdiction. </w:t>
      </w:r>
    </w:p>
    <w:p w14:paraId="2E93E3FE" w14:textId="0C751429" w:rsidR="00841F99" w:rsidRPr="00494CDE" w:rsidRDefault="00841F99" w:rsidP="00841F99">
      <w:pPr>
        <w:spacing w:after="240"/>
        <w:ind w:left="2160" w:hanging="720"/>
        <w:rPr>
          <w:rFonts w:cstheme="minorHAnsi"/>
          <w:noProof/>
        </w:rPr>
      </w:pPr>
      <w:r w:rsidRPr="00494CDE">
        <w:rPr>
          <w:rFonts w:cstheme="minorHAnsi"/>
          <w:noProof/>
        </w:rPr>
        <w:t xml:space="preserve">Upstream (TOS) Lighting programs </w:t>
      </w:r>
      <w:r w:rsidRPr="00494CDE">
        <w:rPr>
          <w:rFonts w:cstheme="minorHAnsi"/>
          <w:noProof/>
        </w:rPr>
        <w:tab/>
      </w:r>
      <w:ins w:id="7502" w:author="Samuel Dent" w:date="2016-01-14T06:49:00Z">
        <w:r w:rsidR="00626399">
          <w:rPr>
            <w:rFonts w:cstheme="minorHAnsi"/>
            <w:noProof/>
          </w:rPr>
          <w:t xml:space="preserve">and KITS </w:t>
        </w:r>
      </w:ins>
      <w:r w:rsidRPr="00494CDE">
        <w:rPr>
          <w:rFonts w:cstheme="minorHAnsi"/>
          <w:noProof/>
        </w:rPr>
        <w:t>=  Determined through evaluation</w:t>
      </w:r>
      <w:r w:rsidRPr="00494CDE">
        <w:rPr>
          <w:rFonts w:ascii="Arial" w:hAnsi="Arial"/>
          <w:noProof/>
          <w:vertAlign w:val="superscript"/>
        </w:rPr>
        <w:footnoteReference w:id="731"/>
      </w:r>
      <w:r w:rsidRPr="00494CDE">
        <w:rPr>
          <w:rFonts w:cstheme="minorHAnsi"/>
          <w:noProof/>
        </w:rPr>
        <w:t xml:space="preserve">. </w:t>
      </w:r>
    </w:p>
    <w:p w14:paraId="7A9E48FB" w14:textId="77777777" w:rsidR="00841F99" w:rsidRPr="00494CDE" w:rsidRDefault="00841F99" w:rsidP="00841F99">
      <w:pPr>
        <w:spacing w:after="240"/>
        <w:ind w:left="2160" w:hanging="720"/>
        <w:rPr>
          <w:rFonts w:cstheme="minorHAnsi"/>
          <w:noProof/>
        </w:rPr>
      </w:pPr>
      <w:r w:rsidRPr="00494CDE">
        <w:rPr>
          <w:rFonts w:cstheme="minorHAnsi"/>
          <w:noProof/>
        </w:rPr>
        <w:t>All other programs</w:t>
      </w:r>
      <w:r w:rsidRPr="00494CDE">
        <w:rPr>
          <w:rFonts w:cstheme="minorHAnsi"/>
          <w:noProof/>
        </w:rPr>
        <w:tab/>
      </w:r>
      <w:r w:rsidRPr="00494CDE">
        <w:rPr>
          <w:rFonts w:cstheme="minorHAnsi"/>
          <w:noProof/>
        </w:rPr>
        <w:tab/>
        <w:t>= 0</w:t>
      </w:r>
    </w:p>
    <w:p w14:paraId="2562D0DA" w14:textId="77777777" w:rsidR="00841F99" w:rsidRPr="00494CDE" w:rsidRDefault="00841F99" w:rsidP="00841F99">
      <w:pPr>
        <w:spacing w:after="240"/>
        <w:ind w:left="720"/>
        <w:rPr>
          <w:rFonts w:cstheme="minorHAnsi"/>
          <w:noProof/>
        </w:rPr>
      </w:pPr>
      <w:r w:rsidRPr="00494CDE">
        <w:rPr>
          <w:rFonts w:cstheme="minorHAnsi"/>
          <w:noProof/>
        </w:rPr>
        <w:t xml:space="preserve">Hours </w:t>
      </w:r>
      <w:r w:rsidRPr="00494CDE">
        <w:rPr>
          <w:rFonts w:cstheme="minorHAnsi"/>
          <w:noProof/>
        </w:rPr>
        <w:tab/>
      </w:r>
      <w:r w:rsidRPr="00494CDE">
        <w:rPr>
          <w:rFonts w:cstheme="minorHAnsi"/>
          <w:noProof/>
        </w:rPr>
        <w:tab/>
        <w:t>= Average hours of use per year</w:t>
      </w:r>
    </w:p>
    <w:p w14:paraId="5AF304D9" w14:textId="77777777" w:rsidR="00841F99" w:rsidRPr="00494CDE" w:rsidRDefault="00841F99" w:rsidP="00841F99">
      <w:pPr>
        <w:spacing w:after="240"/>
        <w:ind w:left="720" w:hanging="720"/>
        <w:rPr>
          <w:rFonts w:cstheme="minorHAnsi"/>
        </w:rPr>
      </w:pPr>
      <w:r w:rsidRPr="00494CDE">
        <w:rPr>
          <w:rFonts w:cstheme="minorHAnsi"/>
          <w:noProof/>
        </w:rPr>
        <w:tab/>
      </w:r>
      <w:r w:rsidRPr="00494CDE">
        <w:rPr>
          <w:rFonts w:cstheme="minorHAnsi"/>
          <w:noProof/>
        </w:rPr>
        <w:tab/>
      </w:r>
      <w:r w:rsidRPr="00494CDE">
        <w:rPr>
          <w:rFonts w:cstheme="minorHAnsi"/>
          <w:noProof/>
        </w:rPr>
        <w:tab/>
        <w:t>=2475 (6.78 hrs per day)</w:t>
      </w:r>
      <w:r w:rsidRPr="00494CDE">
        <w:rPr>
          <w:rFonts w:ascii="Arial" w:hAnsi="Arial" w:cstheme="minorHAnsi"/>
          <w:noProof/>
          <w:vertAlign w:val="superscript"/>
        </w:rPr>
        <w:footnoteReference w:id="732"/>
      </w:r>
    </w:p>
    <w:p w14:paraId="380DE7E0" w14:textId="77777777" w:rsidR="00841F99" w:rsidRPr="00494CDE" w:rsidRDefault="00841F99" w:rsidP="00841F99">
      <w:pPr>
        <w:spacing w:after="240"/>
      </w:pPr>
    </w:p>
    <w:p w14:paraId="08855D90" w14:textId="77777777" w:rsidR="00841F99" w:rsidRPr="00494CDE" w:rsidRDefault="00841F99" w:rsidP="00841F99">
      <w:pPr>
        <w:keepNext/>
        <w:keepLines/>
        <w:spacing w:before="200"/>
        <w:outlineLvl w:val="5"/>
        <w:rPr>
          <w:rFonts w:eastAsiaTheme="majorEastAsia" w:cstheme="majorBidi"/>
          <w:b/>
          <w:iCs/>
          <w:smallCaps/>
          <w:sz w:val="22"/>
        </w:rPr>
      </w:pPr>
      <w:r w:rsidRPr="00494CDE">
        <w:rPr>
          <w:rFonts w:eastAsiaTheme="majorEastAsia" w:cstheme="majorBidi"/>
          <w:b/>
          <w:iCs/>
          <w:smallCaps/>
          <w:sz w:val="22"/>
        </w:rPr>
        <w:t>Deferred Installs</w:t>
      </w:r>
    </w:p>
    <w:p w14:paraId="7F6300FA" w14:textId="77777777" w:rsidR="00841F99" w:rsidRPr="00494CDE" w:rsidRDefault="00841F99" w:rsidP="00841F99">
      <w:pPr>
        <w:spacing w:after="240"/>
      </w:pPr>
      <w:r w:rsidRPr="00494CDE">
        <w:t>As presented above, the characterization assumes that a percentage of bulbs purchased are not installed until Year 2 and Year 3 (see ISR assumption above). The Illinois Technical Advisory Committee has determined the following methodology for calculating the savings of these future installs.</w:t>
      </w:r>
    </w:p>
    <w:p w14:paraId="14296258" w14:textId="77777777" w:rsidR="00841F99" w:rsidRPr="00494CDE" w:rsidRDefault="00841F99" w:rsidP="00841F99">
      <w:pPr>
        <w:spacing w:after="240"/>
        <w:ind w:left="3600" w:hanging="2880"/>
      </w:pPr>
      <w:r w:rsidRPr="00494CDE">
        <w:t>Year 1 (Purchase Year) installs:</w:t>
      </w:r>
      <w:r w:rsidRPr="00494CDE">
        <w:tab/>
        <w:t>Characterized using assumptions provided above or evaluated assumptions if available.</w:t>
      </w:r>
    </w:p>
    <w:p w14:paraId="12AE96A0" w14:textId="77777777" w:rsidR="00841F99" w:rsidRPr="00494CDE" w:rsidRDefault="00841F99" w:rsidP="00841F99">
      <w:pPr>
        <w:spacing w:after="240"/>
        <w:ind w:left="3600" w:hanging="2880"/>
      </w:pPr>
      <w:r w:rsidRPr="00494CDE">
        <w:t xml:space="preserve">Year 2 and 3 installs: </w:t>
      </w:r>
      <w:r w:rsidRPr="00494CDE">
        <w:tab/>
        <w:t xml:space="preserve">Characterized using delta watts assumption and hours of use from the Install Year i.e. the actual deemed (or evaluated if available) assumptions active in Year 2 and 3 should be applied. </w:t>
      </w:r>
    </w:p>
    <w:p w14:paraId="4ED524A2" w14:textId="77777777" w:rsidR="00841F99" w:rsidRPr="00494CDE" w:rsidRDefault="00841F99" w:rsidP="00841F99">
      <w:pPr>
        <w:spacing w:after="240"/>
        <w:ind w:left="3600"/>
      </w:pPr>
      <w:r w:rsidRPr="00494CDE">
        <w:lastRenderedPageBreak/>
        <w:t>The NTG factor for the Purchase Year should be applied.</w:t>
      </w:r>
    </w:p>
    <w:p w14:paraId="61EB30A5" w14:textId="77777777" w:rsidR="00841F99" w:rsidRPr="00494CDE" w:rsidRDefault="00841F99" w:rsidP="00841F99">
      <w:pPr>
        <w:spacing w:after="240"/>
      </w:pPr>
      <w:r w:rsidRPr="00494CDE">
        <w:t>For example, for a 2 x 14W pin based CFL fixture (43W EISA qualified incandescent/halogen) purchased in 2014.</w:t>
      </w:r>
    </w:p>
    <w:p w14:paraId="16B602F6" w14:textId="77777777" w:rsidR="00841F99" w:rsidRPr="00494CDE" w:rsidRDefault="00841F99" w:rsidP="00841F99">
      <w:pPr>
        <w:spacing w:after="240"/>
        <w:ind w:firstLine="720"/>
        <w:rPr>
          <w:rFonts w:cstheme="minorHAnsi"/>
        </w:rPr>
      </w:pPr>
      <w:r w:rsidRPr="00494CDE">
        <w:rPr>
          <w:rFonts w:cstheme="minorHAnsi"/>
          <w:noProof/>
        </w:rPr>
        <w:t>ΔkWH</w:t>
      </w:r>
      <w:r w:rsidRPr="00494CDE">
        <w:rPr>
          <w:rFonts w:cstheme="minorHAnsi"/>
          <w:noProof/>
          <w:vertAlign w:val="subscript"/>
        </w:rPr>
        <w:t>1st year installs</w:t>
      </w:r>
      <w:r w:rsidRPr="00494CDE">
        <w:rPr>
          <w:rFonts w:cstheme="minorHAnsi"/>
        </w:rPr>
        <w:tab/>
        <w:t xml:space="preserve">= </w:t>
      </w:r>
      <w:r w:rsidRPr="00494CDE">
        <w:rPr>
          <w:rFonts w:cstheme="minorHAnsi"/>
          <w:noProof/>
        </w:rPr>
        <w:t xml:space="preserve">((86 - 28) / 1000) * 0.875 * 2475 </w:t>
      </w:r>
    </w:p>
    <w:p w14:paraId="5F9C42C0" w14:textId="77777777" w:rsidR="00841F99" w:rsidRPr="00494CDE" w:rsidRDefault="00841F99" w:rsidP="00841F99">
      <w:pPr>
        <w:spacing w:after="240"/>
        <w:ind w:left="1440" w:firstLine="720"/>
        <w:rPr>
          <w:rFonts w:cstheme="minorHAnsi"/>
        </w:rPr>
      </w:pPr>
      <w:r w:rsidRPr="00494CDE">
        <w:rPr>
          <w:rFonts w:cstheme="minorHAnsi"/>
        </w:rPr>
        <w:t xml:space="preserve">= </w:t>
      </w:r>
      <w:r w:rsidRPr="00494CDE">
        <w:rPr>
          <w:rFonts w:cstheme="minorHAnsi"/>
          <w:noProof/>
        </w:rPr>
        <w:t xml:space="preserve">125.6 </w:t>
      </w:r>
      <w:r w:rsidRPr="00494CDE">
        <w:rPr>
          <w:rFonts w:cstheme="minorHAnsi"/>
        </w:rPr>
        <w:t>kWh</w:t>
      </w:r>
    </w:p>
    <w:p w14:paraId="08B9A01D" w14:textId="77777777" w:rsidR="00841F99" w:rsidRPr="00494CDE" w:rsidRDefault="00841F99" w:rsidP="00841F99">
      <w:pPr>
        <w:spacing w:after="240"/>
        <w:ind w:firstLine="720"/>
        <w:rPr>
          <w:rFonts w:cstheme="minorHAnsi"/>
        </w:rPr>
      </w:pPr>
      <w:r w:rsidRPr="00494CDE">
        <w:rPr>
          <w:rFonts w:cstheme="minorHAnsi"/>
          <w:noProof/>
        </w:rPr>
        <w:t>ΔkWH</w:t>
      </w:r>
      <w:r w:rsidRPr="00494CDE">
        <w:rPr>
          <w:rFonts w:cstheme="minorHAnsi"/>
          <w:noProof/>
          <w:vertAlign w:val="subscript"/>
        </w:rPr>
        <w:t>2nd year installs</w:t>
      </w:r>
      <w:r w:rsidRPr="00494CDE">
        <w:rPr>
          <w:rFonts w:cstheme="minorHAnsi"/>
        </w:rPr>
        <w:tab/>
        <w:t xml:space="preserve">= </w:t>
      </w:r>
      <w:r w:rsidRPr="00494CDE">
        <w:rPr>
          <w:rFonts w:cstheme="minorHAnsi"/>
          <w:noProof/>
        </w:rPr>
        <w:t xml:space="preserve">((86 - 28) / 1000) * 0.057 * 2475 </w:t>
      </w:r>
    </w:p>
    <w:p w14:paraId="54401C46" w14:textId="77777777" w:rsidR="00841F99" w:rsidRPr="00494CDE" w:rsidRDefault="00841F99" w:rsidP="00841F99">
      <w:pPr>
        <w:spacing w:after="240"/>
        <w:ind w:left="1440" w:firstLine="720"/>
        <w:rPr>
          <w:rFonts w:cstheme="minorHAnsi"/>
        </w:rPr>
      </w:pPr>
      <w:r w:rsidRPr="00494CDE">
        <w:rPr>
          <w:rFonts w:cstheme="minorHAnsi"/>
        </w:rPr>
        <w:t>= 8.2 kWh</w:t>
      </w:r>
    </w:p>
    <w:p w14:paraId="3A899BEC" w14:textId="77777777" w:rsidR="00841F99" w:rsidRPr="00494CDE" w:rsidRDefault="00841F99" w:rsidP="00841F99">
      <w:pPr>
        <w:spacing w:after="240"/>
      </w:pPr>
      <w:r w:rsidRPr="00494CDE">
        <w:tab/>
        <w:t xml:space="preserve">Note: Here we assume no change in </w:t>
      </w:r>
      <w:proofErr w:type="gramStart"/>
      <w:r w:rsidRPr="00494CDE">
        <w:t>hours</w:t>
      </w:r>
      <w:proofErr w:type="gramEnd"/>
      <w:r w:rsidRPr="00494CDE">
        <w:t xml:space="preserve"> assumption. NTG value from Purchase year applied.</w:t>
      </w:r>
    </w:p>
    <w:p w14:paraId="4C2F7531" w14:textId="77777777" w:rsidR="00841F99" w:rsidRPr="00494CDE" w:rsidRDefault="00841F99" w:rsidP="00841F99">
      <w:pPr>
        <w:spacing w:after="240"/>
        <w:ind w:firstLine="720"/>
        <w:rPr>
          <w:rFonts w:cstheme="minorHAnsi"/>
        </w:rPr>
      </w:pPr>
      <w:r w:rsidRPr="00494CDE">
        <w:rPr>
          <w:rFonts w:cstheme="minorHAnsi"/>
          <w:noProof/>
        </w:rPr>
        <w:t>ΔkWH</w:t>
      </w:r>
      <w:r w:rsidRPr="00494CDE">
        <w:rPr>
          <w:rFonts w:cstheme="minorHAnsi"/>
          <w:noProof/>
          <w:vertAlign w:val="subscript"/>
        </w:rPr>
        <w:t>3rd year installs</w:t>
      </w:r>
      <w:r w:rsidRPr="00494CDE">
        <w:rPr>
          <w:rFonts w:cstheme="minorHAnsi"/>
        </w:rPr>
        <w:tab/>
        <w:t xml:space="preserve">= </w:t>
      </w:r>
      <w:r w:rsidRPr="00494CDE">
        <w:rPr>
          <w:rFonts w:cstheme="minorHAnsi"/>
          <w:noProof/>
        </w:rPr>
        <w:t>((86 - 28) / 1000) * 0.048 * 2475</w:t>
      </w:r>
    </w:p>
    <w:p w14:paraId="53AFA514" w14:textId="77777777" w:rsidR="00841F99" w:rsidRPr="00494CDE" w:rsidRDefault="00841F99" w:rsidP="00841F99">
      <w:pPr>
        <w:spacing w:after="240"/>
        <w:ind w:left="1440" w:firstLine="720"/>
        <w:rPr>
          <w:rFonts w:cstheme="minorHAnsi"/>
        </w:rPr>
      </w:pPr>
      <w:r w:rsidRPr="00494CDE">
        <w:rPr>
          <w:rFonts w:cstheme="minorHAnsi"/>
        </w:rPr>
        <w:t>= 6.9 kWh</w:t>
      </w:r>
    </w:p>
    <w:p w14:paraId="145CC6A9" w14:textId="77777777" w:rsidR="00841F99" w:rsidRPr="00494CDE" w:rsidRDefault="00841F99" w:rsidP="00841F99">
      <w:pPr>
        <w:keepNext/>
        <w:keepLines/>
        <w:spacing w:before="200"/>
        <w:outlineLvl w:val="5"/>
        <w:rPr>
          <w:rFonts w:eastAsiaTheme="majorEastAsia"/>
          <w:b/>
          <w:iCs/>
          <w:smallCaps/>
          <w:sz w:val="22"/>
        </w:rPr>
      </w:pPr>
      <w:r w:rsidRPr="00494CDE">
        <w:rPr>
          <w:rFonts w:eastAsiaTheme="majorEastAsia" w:cstheme="majorBidi"/>
          <w:b/>
          <w:iCs/>
          <w:smallCaps/>
          <w:sz w:val="22"/>
        </w:rPr>
        <w:t>Summer Coincident Peak Demand Savings</w:t>
      </w:r>
    </w:p>
    <w:p w14:paraId="463E056E" w14:textId="77777777" w:rsidR="00841F99" w:rsidRPr="00494CDE" w:rsidRDefault="00841F99" w:rsidP="00841F99">
      <w:pPr>
        <w:spacing w:after="240"/>
        <w:ind w:left="1440" w:hanging="810"/>
        <w:rPr>
          <w:rFonts w:cstheme="minorHAnsi"/>
          <w:noProof/>
          <w:szCs w:val="20"/>
          <w:lang w:val="nl-NL"/>
        </w:rPr>
      </w:pPr>
      <w:r w:rsidRPr="00494CDE">
        <w:rPr>
          <w:rFonts w:cstheme="minorHAnsi"/>
          <w:noProof/>
        </w:rPr>
        <w:t>ΔkW</w:t>
      </w:r>
      <w:r w:rsidRPr="00494CDE">
        <w:rPr>
          <w:rFonts w:cstheme="minorHAnsi"/>
          <w:noProof/>
        </w:rPr>
        <w:tab/>
        <w:t>= ((WattsBase - WattsEE) / 1 000) * ISR *  CF</w:t>
      </w:r>
      <w:r w:rsidRPr="00494CDE">
        <w:rPr>
          <w:rFonts w:cstheme="minorHAnsi"/>
          <w:noProof/>
        </w:rPr>
        <w:tab/>
      </w:r>
      <w:r w:rsidRPr="00494CDE">
        <w:rPr>
          <w:rFonts w:cstheme="minorHAnsi"/>
          <w:noProof/>
        </w:rPr>
        <w:tab/>
      </w:r>
      <w:r w:rsidRPr="00494CDE">
        <w:rPr>
          <w:rFonts w:cstheme="minorHAnsi"/>
          <w:noProof/>
        </w:rPr>
        <w:tab/>
      </w:r>
      <w:r w:rsidRPr="00494CDE">
        <w:rPr>
          <w:rFonts w:cstheme="minorHAnsi"/>
          <w:noProof/>
        </w:rPr>
        <w:tab/>
      </w:r>
      <w:r w:rsidRPr="00494CDE">
        <w:rPr>
          <w:rFonts w:cstheme="minorHAnsi"/>
          <w:noProof/>
        </w:rPr>
        <w:tab/>
      </w:r>
      <w:r w:rsidRPr="00494CDE">
        <w:rPr>
          <w:rFonts w:cstheme="minorHAnsi"/>
          <w:noProof/>
        </w:rPr>
        <w:tab/>
      </w:r>
      <w:r w:rsidRPr="00494CDE">
        <w:rPr>
          <w:rFonts w:cstheme="minorHAnsi"/>
          <w:noProof/>
        </w:rPr>
        <w:tab/>
      </w:r>
      <w:r w:rsidRPr="00494CDE">
        <w:rPr>
          <w:rFonts w:cstheme="minorHAnsi"/>
          <w:noProof/>
        </w:rPr>
        <w:tab/>
      </w:r>
      <w:r w:rsidRPr="00494CDE">
        <w:rPr>
          <w:rFonts w:cstheme="minorHAnsi"/>
          <w:noProof/>
        </w:rPr>
        <w:tab/>
      </w:r>
    </w:p>
    <w:p w14:paraId="5463241A" w14:textId="77777777" w:rsidR="00841F99" w:rsidRPr="00494CDE" w:rsidRDefault="00841F99" w:rsidP="00841F99">
      <w:pPr>
        <w:spacing w:after="240"/>
        <w:ind w:left="810" w:hanging="810"/>
        <w:rPr>
          <w:rFonts w:cstheme="minorHAnsi"/>
          <w:noProof/>
          <w:lang w:val="nl-NL"/>
        </w:rPr>
      </w:pPr>
      <w:r w:rsidRPr="00494CDE">
        <w:rPr>
          <w:rFonts w:cstheme="minorHAnsi"/>
          <w:noProof/>
          <w:lang w:val="nl-NL"/>
        </w:rPr>
        <w:t>Where:</w:t>
      </w:r>
    </w:p>
    <w:p w14:paraId="7A6CDCCC" w14:textId="77777777" w:rsidR="00841F99" w:rsidRPr="00494CDE" w:rsidRDefault="00841F99" w:rsidP="00841F99">
      <w:pPr>
        <w:spacing w:after="240"/>
        <w:ind w:left="810"/>
        <w:rPr>
          <w:rFonts w:cstheme="minorHAnsi"/>
        </w:rPr>
      </w:pPr>
      <w:r w:rsidRPr="00494CDE">
        <w:rPr>
          <w:rFonts w:cstheme="minorHAnsi"/>
          <w:noProof/>
        </w:rPr>
        <w:t xml:space="preserve">CF </w:t>
      </w:r>
      <w:r w:rsidRPr="00494CDE">
        <w:rPr>
          <w:rFonts w:cstheme="minorHAnsi"/>
          <w:noProof/>
        </w:rPr>
        <w:tab/>
      </w:r>
      <w:r w:rsidRPr="00494CDE">
        <w:rPr>
          <w:rFonts w:cstheme="minorHAnsi"/>
          <w:noProof/>
        </w:rPr>
        <w:tab/>
        <w:t>= Summer Peak Coincidence Factor for measure.</w:t>
      </w:r>
    </w:p>
    <w:p w14:paraId="3D5F78C4" w14:textId="77777777" w:rsidR="00841F99" w:rsidRPr="00494CDE" w:rsidRDefault="00841F99" w:rsidP="00841F99">
      <w:pPr>
        <w:spacing w:after="240"/>
        <w:ind w:left="810" w:hanging="720"/>
        <w:rPr>
          <w:rFonts w:cstheme="minorHAnsi"/>
        </w:rPr>
      </w:pPr>
      <w:r w:rsidRPr="00494CDE">
        <w:rPr>
          <w:rFonts w:cstheme="minorHAnsi"/>
        </w:rPr>
        <w:tab/>
      </w:r>
      <w:r w:rsidRPr="00494CDE">
        <w:rPr>
          <w:rFonts w:cstheme="minorHAnsi"/>
        </w:rPr>
        <w:tab/>
      </w:r>
      <w:r w:rsidRPr="00494CDE">
        <w:rPr>
          <w:rFonts w:cstheme="minorHAnsi"/>
        </w:rPr>
        <w:tab/>
        <w:t>= 27.3%</w:t>
      </w:r>
      <w:r w:rsidRPr="00494CDE">
        <w:rPr>
          <w:rFonts w:ascii="Arial" w:hAnsi="Arial" w:cstheme="minorHAnsi"/>
          <w:vertAlign w:val="superscript"/>
        </w:rPr>
        <w:footnoteReference w:id="733"/>
      </w:r>
    </w:p>
    <w:p w14:paraId="12A8DE62" w14:textId="77777777" w:rsidR="00841F99" w:rsidRPr="00494CDE" w:rsidRDefault="00841F99" w:rsidP="00841F99">
      <w:pPr>
        <w:spacing w:after="240"/>
        <w:ind w:left="1440" w:firstLine="720"/>
        <w:rPr>
          <w:rFonts w:cstheme="minorHAnsi"/>
        </w:rPr>
      </w:pPr>
      <w:r w:rsidRPr="00494CDE">
        <w:rPr>
          <w:rFonts w:cstheme="minorHAnsi"/>
        </w:rPr>
        <w:t>Other factors as defined above</w:t>
      </w:r>
    </w:p>
    <w:p w14:paraId="73680DA5" w14:textId="77777777" w:rsidR="00841F99" w:rsidRPr="00494CDE" w:rsidRDefault="00841F99" w:rsidP="00841F99">
      <w:pPr>
        <w:spacing w:after="240"/>
        <w:rPr>
          <w:rFonts w:cstheme="minorHAnsi"/>
        </w:rPr>
      </w:pPr>
      <w:r w:rsidRPr="00494CDE">
        <w:rPr>
          <w:noProof/>
        </w:rPr>
        <mc:AlternateContent>
          <mc:Choice Requires="wps">
            <w:drawing>
              <wp:inline distT="0" distB="0" distL="0" distR="0" wp14:anchorId="6C84F815" wp14:editId="442E2DCC">
                <wp:extent cx="5883910" cy="1148317"/>
                <wp:effectExtent l="0" t="0" r="21590" b="13970"/>
                <wp:docPr id="488" name="Text Box 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10" cy="1148317"/>
                        </a:xfrm>
                        <a:prstGeom prst="rect">
                          <a:avLst/>
                        </a:prstGeom>
                        <a:solidFill>
                          <a:srgbClr val="FFFFFF"/>
                        </a:solidFill>
                        <a:ln w="9525">
                          <a:solidFill>
                            <a:srgbClr val="000000"/>
                          </a:solidFill>
                          <a:miter lim="800000"/>
                          <a:headEnd/>
                          <a:tailEnd/>
                        </a:ln>
                      </wps:spPr>
                      <wps:txbx>
                        <w:txbxContent>
                          <w:p w14:paraId="3768B2C7" w14:textId="77777777" w:rsidR="00F60751" w:rsidRDefault="00F60751" w:rsidP="00841F99">
                            <w:pPr>
                              <w:rPr>
                                <w:rFonts w:cstheme="minorHAnsi"/>
                              </w:rPr>
                            </w:pPr>
                            <w:r>
                              <w:rPr>
                                <w:rFonts w:cstheme="minorHAnsi"/>
                              </w:rPr>
                              <w:t>For example, a 2 x 14W pin-based CFL fixture is purchased in 2013:</w:t>
                            </w:r>
                          </w:p>
                          <w:p w14:paraId="469F59F4" w14:textId="77777777" w:rsidR="00F60751" w:rsidRDefault="00F60751" w:rsidP="00841F99">
                            <w:pPr>
                              <w:ind w:firstLine="720"/>
                              <w:rPr>
                                <w:rFonts w:cstheme="minorHAnsi"/>
                                <w:noProof/>
                              </w:rPr>
                            </w:pPr>
                            <w:r>
                              <w:rPr>
                                <w:rFonts w:cstheme="minorHAnsi"/>
                                <w:noProof/>
                              </w:rPr>
                              <w:t>ΔkW</w:t>
                            </w:r>
                            <w:r>
                              <w:rPr>
                                <w:rFonts w:cstheme="minorHAnsi"/>
                                <w:noProof/>
                                <w:vertAlign w:val="subscript"/>
                              </w:rPr>
                              <w:t>1st year</w:t>
                            </w:r>
                            <w:r>
                              <w:rPr>
                                <w:rFonts w:cstheme="minorHAnsi"/>
                              </w:rPr>
                              <w:t xml:space="preserve"> </w:t>
                            </w:r>
                            <w:r>
                              <w:rPr>
                                <w:rFonts w:cstheme="minorHAnsi"/>
                              </w:rPr>
                              <w:tab/>
                              <w:t xml:space="preserve">= </w:t>
                            </w:r>
                            <w:r>
                              <w:rPr>
                                <w:rFonts w:cstheme="minorHAnsi"/>
                                <w:noProof/>
                              </w:rPr>
                              <w:t>((86 - 28) / 1000) * 0.875 *  0.273</w:t>
                            </w:r>
                          </w:p>
                          <w:p w14:paraId="6A4AC16D" w14:textId="77777777" w:rsidR="00F60751" w:rsidRDefault="00F60751" w:rsidP="00841F99">
                            <w:pPr>
                              <w:ind w:left="1440" w:firstLine="720"/>
                              <w:rPr>
                                <w:rFonts w:cstheme="minorHAnsi"/>
                              </w:rPr>
                            </w:pPr>
                            <w:r>
                              <w:rPr>
                                <w:rFonts w:cstheme="minorHAnsi"/>
                              </w:rPr>
                              <w:t>= 0.0142 kW</w:t>
                            </w:r>
                          </w:p>
                          <w:p w14:paraId="50EB5FFE" w14:textId="77777777" w:rsidR="00F60751" w:rsidRDefault="00F60751" w:rsidP="00841F99">
                            <w:r>
                              <w:rPr>
                                <w:rFonts w:cstheme="minorHAnsi"/>
                              </w:rPr>
                              <w:t xml:space="preserve">Second and third year install savings should be calculated using the appropriate ISR and the delta watts and hours from the install year. </w:t>
                            </w:r>
                          </w:p>
                        </w:txbxContent>
                      </wps:txbx>
                      <wps:bodyPr rot="0" vert="horz" wrap="square" lIns="91440" tIns="45720" rIns="91440" bIns="45720" anchor="t" anchorCtr="0">
                        <a:noAutofit/>
                      </wps:bodyPr>
                    </wps:wsp>
                  </a:graphicData>
                </a:graphic>
              </wp:inline>
            </w:drawing>
          </mc:Choice>
          <mc:Fallback>
            <w:pict>
              <v:shape w14:anchorId="6C84F815" id="Text Box 488" o:spid="_x0000_s1099" type="#_x0000_t202" style="width:463.3pt;height:9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">
                <v:textbox>
                  <w:txbxContent>
                    <w:p w14:paraId="3768B2C7" w14:textId="77777777" w:rsidR="00F60751" w:rsidRDefault="00F60751" w:rsidP="00841F99">
                      <w:pPr>
                        <w:rPr>
                          <w:rFonts w:cstheme="minorHAnsi"/>
                        </w:rPr>
                      </w:pPr>
                      <w:r>
                        <w:rPr>
                          <w:rFonts w:cstheme="minorHAnsi"/>
                        </w:rPr>
                        <w:t>For example, a 2 x 14W pin-based CFL fixture is purchased in 2013:</w:t>
                      </w:r>
                    </w:p>
                    <w:p w14:paraId="469F59F4" w14:textId="77777777" w:rsidR="00F60751" w:rsidRDefault="00F60751" w:rsidP="00841F99">
                      <w:pPr>
                        <w:ind w:firstLine="720"/>
                        <w:rPr>
                          <w:rFonts w:cstheme="minorHAnsi"/>
                          <w:noProof/>
                        </w:rPr>
                      </w:pPr>
                      <w:r>
                        <w:rPr>
                          <w:rFonts w:cstheme="minorHAnsi"/>
                          <w:noProof/>
                        </w:rPr>
                        <w:t>ΔkW</w:t>
                      </w:r>
                      <w:r>
                        <w:rPr>
                          <w:rFonts w:cstheme="minorHAnsi"/>
                          <w:noProof/>
                          <w:vertAlign w:val="subscript"/>
                        </w:rPr>
                        <w:t>1st year</w:t>
                      </w:r>
                      <w:r>
                        <w:rPr>
                          <w:rFonts w:cstheme="minorHAnsi"/>
                        </w:rPr>
                        <w:t xml:space="preserve"> </w:t>
                      </w:r>
                      <w:r>
                        <w:rPr>
                          <w:rFonts w:cstheme="minorHAnsi"/>
                        </w:rPr>
                        <w:tab/>
                        <w:t xml:space="preserve">= </w:t>
                      </w:r>
                      <w:r>
                        <w:rPr>
                          <w:rFonts w:cstheme="minorHAnsi"/>
                          <w:noProof/>
                        </w:rPr>
                        <w:t>((86 - 28) / 1000) * 0.875 *  0.273</w:t>
                      </w:r>
                    </w:p>
                    <w:p w14:paraId="6A4AC16D" w14:textId="77777777" w:rsidR="00F60751" w:rsidRDefault="00F60751" w:rsidP="00841F99">
                      <w:pPr>
                        <w:ind w:left="1440" w:firstLine="720"/>
                        <w:rPr>
                          <w:rFonts w:cstheme="minorHAnsi"/>
                        </w:rPr>
                      </w:pPr>
                      <w:r>
                        <w:rPr>
                          <w:rFonts w:cstheme="minorHAnsi"/>
                        </w:rPr>
                        <w:t>= 0.0142 kW</w:t>
                      </w:r>
                    </w:p>
                    <w:p w14:paraId="50EB5FFE" w14:textId="77777777" w:rsidR="00F60751" w:rsidRDefault="00F60751" w:rsidP="00841F99">
                      <w:r>
                        <w:rPr>
                          <w:rFonts w:cstheme="minorHAnsi"/>
                        </w:rPr>
                        <w:t xml:space="preserve">Second and third year install savings should be calculated using the appropriate ISR and the delta watts and hours from the install year. </w:t>
                      </w:r>
                    </w:p>
                  </w:txbxContent>
                </v:textbox>
                <w10:anchorlock/>
              </v:shape>
            </w:pict>
          </mc:Fallback>
        </mc:AlternateContent>
      </w:r>
    </w:p>
    <w:p w14:paraId="79E06E0C" w14:textId="77777777" w:rsidR="00841F99" w:rsidRPr="00494CDE" w:rsidRDefault="00841F99" w:rsidP="00841F99">
      <w:pPr>
        <w:keepNext/>
        <w:keepLines/>
        <w:spacing w:before="200"/>
        <w:outlineLvl w:val="5"/>
        <w:rPr>
          <w:rFonts w:eastAsiaTheme="majorEastAsia"/>
          <w:b/>
          <w:iCs/>
          <w:smallCaps/>
          <w:sz w:val="22"/>
        </w:rPr>
      </w:pPr>
      <w:r w:rsidRPr="00494CDE">
        <w:rPr>
          <w:rFonts w:eastAsiaTheme="majorEastAsia" w:cstheme="majorBidi"/>
          <w:b/>
          <w:iCs/>
          <w:smallCaps/>
          <w:sz w:val="22"/>
        </w:rPr>
        <w:t>Natural Gas Savings</w:t>
      </w:r>
    </w:p>
    <w:p w14:paraId="31EAACFC" w14:textId="77777777" w:rsidR="00841F99" w:rsidRPr="00494CDE" w:rsidRDefault="00841F99" w:rsidP="00841F99">
      <w:pPr>
        <w:spacing w:after="240"/>
        <w:rPr>
          <w:rFonts w:cstheme="minorHAnsi"/>
        </w:rPr>
      </w:pPr>
      <w:r w:rsidRPr="00494CDE">
        <w:rPr>
          <w:rFonts w:cstheme="minorHAnsi"/>
        </w:rPr>
        <w:t>N/A</w:t>
      </w:r>
    </w:p>
    <w:p w14:paraId="12FB054F" w14:textId="77777777" w:rsidR="00841F99" w:rsidRPr="00494CDE" w:rsidRDefault="00841F99" w:rsidP="00841F99">
      <w:pPr>
        <w:keepNext/>
        <w:keepLines/>
        <w:spacing w:before="200"/>
        <w:outlineLvl w:val="5"/>
        <w:rPr>
          <w:rFonts w:eastAsiaTheme="majorEastAsia"/>
          <w:b/>
          <w:iCs/>
          <w:smallCaps/>
          <w:sz w:val="22"/>
        </w:rPr>
      </w:pPr>
      <w:r w:rsidRPr="00494CDE">
        <w:rPr>
          <w:rFonts w:eastAsiaTheme="majorEastAsia" w:cstheme="majorBidi"/>
          <w:b/>
          <w:iCs/>
          <w:smallCaps/>
          <w:sz w:val="22"/>
        </w:rPr>
        <w:t xml:space="preserve">Water Impact Descriptions and Calculation  </w:t>
      </w:r>
    </w:p>
    <w:p w14:paraId="43075F4C" w14:textId="77777777" w:rsidR="00841F99" w:rsidRPr="00494CDE" w:rsidRDefault="00841F99" w:rsidP="00841F99">
      <w:pPr>
        <w:spacing w:after="240"/>
        <w:rPr>
          <w:rFonts w:cstheme="minorHAnsi"/>
        </w:rPr>
      </w:pPr>
      <w:r w:rsidRPr="00494CDE">
        <w:rPr>
          <w:rFonts w:cstheme="minorHAnsi"/>
        </w:rPr>
        <w:t>N/A</w:t>
      </w:r>
    </w:p>
    <w:p w14:paraId="0CDFB7E9" w14:textId="77777777" w:rsidR="00841F99" w:rsidRPr="00494CDE" w:rsidRDefault="00841F99" w:rsidP="00841F99">
      <w:pPr>
        <w:keepNext/>
        <w:keepLines/>
        <w:spacing w:before="200"/>
        <w:outlineLvl w:val="5"/>
        <w:rPr>
          <w:rFonts w:eastAsiaTheme="majorEastAsia"/>
          <w:b/>
          <w:iCs/>
          <w:smallCaps/>
          <w:sz w:val="22"/>
        </w:rPr>
      </w:pPr>
      <w:r w:rsidRPr="00494CDE">
        <w:rPr>
          <w:rFonts w:eastAsiaTheme="majorEastAsia" w:cstheme="majorBidi"/>
          <w:b/>
          <w:iCs/>
          <w:smallCaps/>
          <w:sz w:val="22"/>
        </w:rPr>
        <w:t>Deemed O&amp;M Cost Adjustment Calculation</w:t>
      </w:r>
    </w:p>
    <w:p w14:paraId="7D9F1C30" w14:textId="77777777" w:rsidR="00841F99" w:rsidRPr="00494CDE" w:rsidRDefault="00841F99" w:rsidP="00841F99">
      <w:pPr>
        <w:spacing w:after="240"/>
      </w:pPr>
      <w:r w:rsidRPr="00494CDE">
        <w:t>Bulb replacement costs assumed in the O&amp;M calculations are provided below</w:t>
      </w:r>
      <w:r w:rsidRPr="00494CDE">
        <w:rPr>
          <w:rFonts w:ascii="Arial" w:hAnsi="Arial"/>
          <w:vertAlign w:val="superscript"/>
        </w:rPr>
        <w:footnoteReference w:id="734"/>
      </w:r>
      <w:r w:rsidRPr="00494CDE">
        <w:t>.</w:t>
      </w:r>
    </w:p>
    <w:tbl>
      <w:tblPr>
        <w:tblStyle w:val="TableGrid14"/>
        <w:tblW w:w="5124" w:type="dxa"/>
        <w:jc w:val="center"/>
        <w:tblLook w:val="04A0" w:firstRow="1" w:lastRow="0" w:firstColumn="1" w:lastColumn="0" w:noHBand="0" w:noVBand="1"/>
      </w:tblPr>
      <w:tblGrid>
        <w:gridCol w:w="2068"/>
        <w:gridCol w:w="1308"/>
        <w:gridCol w:w="1748"/>
      </w:tblGrid>
      <w:tr w:rsidR="00841F99" w:rsidRPr="00494CDE" w14:paraId="4BBC322D"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5C0966A1" w14:textId="77777777" w:rsidR="00841F99" w:rsidRPr="00494CDE" w:rsidRDefault="00841F99" w:rsidP="00841F99">
            <w:pPr>
              <w:jc w:val="center"/>
              <w:rPr>
                <w:rFonts w:asciiTheme="minorHAnsi" w:hAnsiTheme="minorHAnsi"/>
                <w:b/>
                <w:color w:val="FFFFFF" w:themeColor="background1"/>
              </w:rPr>
            </w:pPr>
          </w:p>
        </w:tc>
        <w:tc>
          <w:tcPr>
            <w:tcW w:w="130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FB31ECE"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Std Inc.</w:t>
            </w:r>
          </w:p>
        </w:tc>
        <w:tc>
          <w:tcPr>
            <w:tcW w:w="174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45B1A964"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EISA Compliant Halogen</w:t>
            </w:r>
          </w:p>
        </w:tc>
      </w:tr>
      <w:tr w:rsidR="00841F99" w:rsidRPr="00494CDE" w14:paraId="1849F587"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0DDDC1D1" w14:textId="77777777" w:rsidR="00841F99" w:rsidRPr="00494CDE" w:rsidRDefault="00841F99" w:rsidP="00841F99">
            <w:pPr>
              <w:rPr>
                <w:rFonts w:asciiTheme="minorHAnsi" w:hAnsiTheme="minorHAnsi"/>
              </w:rPr>
            </w:pPr>
            <w:r w:rsidRPr="00494CDE">
              <w:rPr>
                <w:rFonts w:asciiTheme="minorHAnsi" w:hAnsiTheme="minorHAnsi"/>
              </w:rPr>
              <w:t>2014</w:t>
            </w:r>
          </w:p>
        </w:tc>
        <w:tc>
          <w:tcPr>
            <w:tcW w:w="1308" w:type="dxa"/>
            <w:tcBorders>
              <w:top w:val="single" w:sz="4" w:space="0" w:color="auto"/>
              <w:left w:val="single" w:sz="4" w:space="0" w:color="auto"/>
              <w:bottom w:val="single" w:sz="4" w:space="0" w:color="auto"/>
              <w:right w:val="single" w:sz="4" w:space="0" w:color="auto"/>
            </w:tcBorders>
            <w:noWrap/>
            <w:hideMark/>
          </w:tcPr>
          <w:p w14:paraId="0F611DC2" w14:textId="77777777" w:rsidR="00841F99" w:rsidRPr="00494CDE" w:rsidRDefault="00841F99" w:rsidP="00841F99">
            <w:pPr>
              <w:jc w:val="center"/>
              <w:rPr>
                <w:rFonts w:asciiTheme="minorHAnsi" w:hAnsiTheme="minorHAnsi"/>
                <w:szCs w:val="22"/>
              </w:rPr>
            </w:pPr>
            <w:r w:rsidRPr="00494CDE">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1BBF631C" w14:textId="77777777" w:rsidR="00841F99" w:rsidRPr="00494CDE" w:rsidRDefault="00841F99" w:rsidP="00841F99">
            <w:pPr>
              <w:jc w:val="center"/>
              <w:rPr>
                <w:rFonts w:asciiTheme="minorHAnsi" w:hAnsiTheme="minorHAnsi"/>
                <w:szCs w:val="22"/>
              </w:rPr>
            </w:pPr>
            <w:r w:rsidRPr="00494CDE">
              <w:rPr>
                <w:rFonts w:asciiTheme="minorHAnsi" w:hAnsiTheme="minorHAnsi"/>
              </w:rPr>
              <w:t>$1.25</w:t>
            </w:r>
          </w:p>
        </w:tc>
      </w:tr>
      <w:tr w:rsidR="00841F99" w:rsidRPr="00494CDE" w14:paraId="3CBF8ABA"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685CF30A" w14:textId="77777777" w:rsidR="00841F99" w:rsidRPr="00494CDE" w:rsidRDefault="00841F99" w:rsidP="00841F99">
            <w:pPr>
              <w:rPr>
                <w:rFonts w:asciiTheme="minorHAnsi" w:hAnsiTheme="minorHAnsi"/>
              </w:rPr>
            </w:pPr>
            <w:r w:rsidRPr="00494CDE">
              <w:rPr>
                <w:rFonts w:asciiTheme="minorHAnsi" w:hAnsiTheme="minorHAnsi"/>
              </w:rPr>
              <w:t>2015</w:t>
            </w:r>
          </w:p>
        </w:tc>
        <w:tc>
          <w:tcPr>
            <w:tcW w:w="1308" w:type="dxa"/>
            <w:tcBorders>
              <w:top w:val="single" w:sz="4" w:space="0" w:color="auto"/>
              <w:left w:val="single" w:sz="4" w:space="0" w:color="auto"/>
              <w:bottom w:val="single" w:sz="4" w:space="0" w:color="auto"/>
              <w:right w:val="single" w:sz="4" w:space="0" w:color="auto"/>
            </w:tcBorders>
            <w:noWrap/>
            <w:hideMark/>
          </w:tcPr>
          <w:p w14:paraId="50E4ACE9" w14:textId="77777777" w:rsidR="00841F99" w:rsidRPr="00494CDE" w:rsidRDefault="00841F99" w:rsidP="00841F99">
            <w:pPr>
              <w:jc w:val="center"/>
              <w:rPr>
                <w:rFonts w:asciiTheme="minorHAnsi" w:hAnsiTheme="minorHAnsi"/>
                <w:szCs w:val="22"/>
              </w:rPr>
            </w:pPr>
            <w:r w:rsidRPr="00494CDE">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6FCA3E28" w14:textId="77777777" w:rsidR="00841F99" w:rsidRPr="00494CDE" w:rsidRDefault="00841F99" w:rsidP="00841F99">
            <w:pPr>
              <w:jc w:val="center"/>
              <w:rPr>
                <w:rFonts w:asciiTheme="minorHAnsi" w:hAnsiTheme="minorHAnsi"/>
                <w:szCs w:val="22"/>
              </w:rPr>
            </w:pPr>
            <w:r w:rsidRPr="00494CDE">
              <w:rPr>
                <w:rFonts w:asciiTheme="minorHAnsi" w:hAnsiTheme="minorHAnsi"/>
              </w:rPr>
              <w:t>$0.90</w:t>
            </w:r>
          </w:p>
        </w:tc>
      </w:tr>
      <w:tr w:rsidR="00841F99" w:rsidRPr="00494CDE" w14:paraId="7226EDE7"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1B39E7B3" w14:textId="77777777" w:rsidR="00841F99" w:rsidRPr="00494CDE" w:rsidRDefault="00841F99" w:rsidP="00841F99">
            <w:pPr>
              <w:rPr>
                <w:rFonts w:asciiTheme="minorHAnsi" w:hAnsiTheme="minorHAnsi"/>
              </w:rPr>
            </w:pPr>
            <w:r w:rsidRPr="00494CDE">
              <w:rPr>
                <w:rFonts w:asciiTheme="minorHAnsi" w:hAnsiTheme="minorHAnsi"/>
              </w:rPr>
              <w:t>2016</w:t>
            </w:r>
          </w:p>
        </w:tc>
        <w:tc>
          <w:tcPr>
            <w:tcW w:w="1308" w:type="dxa"/>
            <w:tcBorders>
              <w:top w:val="single" w:sz="4" w:space="0" w:color="auto"/>
              <w:left w:val="single" w:sz="4" w:space="0" w:color="auto"/>
              <w:bottom w:val="single" w:sz="4" w:space="0" w:color="auto"/>
              <w:right w:val="single" w:sz="4" w:space="0" w:color="auto"/>
            </w:tcBorders>
            <w:noWrap/>
            <w:hideMark/>
          </w:tcPr>
          <w:p w14:paraId="177A879C" w14:textId="77777777" w:rsidR="00841F99" w:rsidRPr="00494CDE" w:rsidRDefault="00841F99" w:rsidP="00841F99">
            <w:pPr>
              <w:jc w:val="center"/>
              <w:rPr>
                <w:rFonts w:asciiTheme="minorHAnsi" w:hAnsiTheme="minorHAnsi"/>
                <w:szCs w:val="22"/>
              </w:rPr>
            </w:pPr>
            <w:r w:rsidRPr="00494CDE">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52B12D62" w14:textId="77777777" w:rsidR="00841F99" w:rsidRPr="00494CDE" w:rsidRDefault="00841F99" w:rsidP="00841F99">
            <w:pPr>
              <w:jc w:val="center"/>
              <w:rPr>
                <w:rFonts w:asciiTheme="minorHAnsi" w:hAnsiTheme="minorHAnsi"/>
                <w:szCs w:val="22"/>
              </w:rPr>
            </w:pPr>
            <w:r w:rsidRPr="00494CDE">
              <w:rPr>
                <w:rFonts w:asciiTheme="minorHAnsi" w:hAnsiTheme="minorHAnsi"/>
              </w:rPr>
              <w:t>$0.80</w:t>
            </w:r>
          </w:p>
        </w:tc>
      </w:tr>
      <w:tr w:rsidR="00841F99" w:rsidRPr="00494CDE" w14:paraId="7A35C54C"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5A81A6EF" w14:textId="77777777" w:rsidR="00841F99" w:rsidRPr="00494CDE" w:rsidRDefault="00841F99" w:rsidP="00841F99">
            <w:pPr>
              <w:rPr>
                <w:rFonts w:asciiTheme="minorHAnsi" w:hAnsiTheme="minorHAnsi"/>
              </w:rPr>
            </w:pPr>
            <w:r w:rsidRPr="00494CDE">
              <w:rPr>
                <w:rFonts w:asciiTheme="minorHAnsi" w:hAnsiTheme="minorHAnsi"/>
              </w:rPr>
              <w:t>2017</w:t>
            </w:r>
          </w:p>
        </w:tc>
        <w:tc>
          <w:tcPr>
            <w:tcW w:w="1308" w:type="dxa"/>
            <w:tcBorders>
              <w:top w:val="single" w:sz="4" w:space="0" w:color="auto"/>
              <w:left w:val="single" w:sz="4" w:space="0" w:color="auto"/>
              <w:bottom w:val="single" w:sz="4" w:space="0" w:color="auto"/>
              <w:right w:val="single" w:sz="4" w:space="0" w:color="auto"/>
            </w:tcBorders>
            <w:noWrap/>
            <w:hideMark/>
          </w:tcPr>
          <w:p w14:paraId="3AEE0DF2" w14:textId="77777777" w:rsidR="00841F99" w:rsidRPr="00494CDE" w:rsidRDefault="00841F99" w:rsidP="00841F99">
            <w:pPr>
              <w:jc w:val="center"/>
              <w:rPr>
                <w:rFonts w:asciiTheme="minorHAnsi" w:hAnsiTheme="minorHAnsi"/>
                <w:szCs w:val="22"/>
              </w:rPr>
            </w:pPr>
            <w:r w:rsidRPr="00494CDE">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5999BEB3" w14:textId="77777777" w:rsidR="00841F99" w:rsidRPr="00494CDE" w:rsidRDefault="00841F99" w:rsidP="00841F99">
            <w:pPr>
              <w:jc w:val="center"/>
              <w:rPr>
                <w:rFonts w:asciiTheme="minorHAnsi" w:hAnsiTheme="minorHAnsi"/>
                <w:szCs w:val="22"/>
              </w:rPr>
            </w:pPr>
            <w:r w:rsidRPr="00494CDE">
              <w:rPr>
                <w:rFonts w:asciiTheme="minorHAnsi" w:hAnsiTheme="minorHAnsi"/>
              </w:rPr>
              <w:t>$0.70</w:t>
            </w:r>
          </w:p>
        </w:tc>
      </w:tr>
      <w:tr w:rsidR="00841F99" w:rsidRPr="00494CDE" w14:paraId="7A747C95"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7BDEE081" w14:textId="77777777" w:rsidR="00841F99" w:rsidRPr="00494CDE" w:rsidRDefault="00841F99" w:rsidP="00841F99">
            <w:pPr>
              <w:rPr>
                <w:rFonts w:asciiTheme="minorHAnsi" w:hAnsiTheme="minorHAnsi"/>
              </w:rPr>
            </w:pPr>
            <w:r w:rsidRPr="00494CDE">
              <w:rPr>
                <w:rFonts w:asciiTheme="minorHAnsi" w:hAnsiTheme="minorHAnsi"/>
              </w:rPr>
              <w:t>2018</w:t>
            </w:r>
          </w:p>
        </w:tc>
        <w:tc>
          <w:tcPr>
            <w:tcW w:w="1308" w:type="dxa"/>
            <w:tcBorders>
              <w:top w:val="single" w:sz="4" w:space="0" w:color="auto"/>
              <w:left w:val="single" w:sz="4" w:space="0" w:color="auto"/>
              <w:bottom w:val="single" w:sz="4" w:space="0" w:color="auto"/>
              <w:right w:val="single" w:sz="4" w:space="0" w:color="auto"/>
            </w:tcBorders>
            <w:noWrap/>
            <w:hideMark/>
          </w:tcPr>
          <w:p w14:paraId="3057A448" w14:textId="77777777" w:rsidR="00841F99" w:rsidRPr="00494CDE" w:rsidRDefault="00841F99" w:rsidP="00841F99">
            <w:pPr>
              <w:jc w:val="center"/>
              <w:rPr>
                <w:rFonts w:asciiTheme="minorHAnsi" w:hAnsiTheme="minorHAnsi"/>
                <w:szCs w:val="22"/>
              </w:rPr>
            </w:pPr>
            <w:r w:rsidRPr="00494CDE">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2D463BE5" w14:textId="77777777" w:rsidR="00841F99" w:rsidRPr="00494CDE" w:rsidRDefault="00841F99" w:rsidP="00841F99">
            <w:pPr>
              <w:jc w:val="center"/>
              <w:rPr>
                <w:rFonts w:asciiTheme="minorHAnsi" w:hAnsiTheme="minorHAnsi"/>
                <w:szCs w:val="22"/>
              </w:rPr>
            </w:pPr>
            <w:r w:rsidRPr="00494CDE">
              <w:rPr>
                <w:rFonts w:asciiTheme="minorHAnsi" w:hAnsiTheme="minorHAnsi"/>
              </w:rPr>
              <w:t>$0.60</w:t>
            </w:r>
          </w:p>
        </w:tc>
      </w:tr>
      <w:tr w:rsidR="00841F99" w:rsidRPr="00494CDE" w14:paraId="49DB111B"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61DC4967" w14:textId="77777777" w:rsidR="00841F99" w:rsidRPr="00494CDE" w:rsidRDefault="00841F99" w:rsidP="00841F99">
            <w:pPr>
              <w:rPr>
                <w:rFonts w:asciiTheme="minorHAnsi" w:hAnsiTheme="minorHAnsi"/>
              </w:rPr>
            </w:pPr>
            <w:r w:rsidRPr="00494CDE">
              <w:rPr>
                <w:rFonts w:asciiTheme="minorHAnsi" w:hAnsiTheme="minorHAnsi"/>
              </w:rPr>
              <w:t>2019</w:t>
            </w:r>
          </w:p>
        </w:tc>
        <w:tc>
          <w:tcPr>
            <w:tcW w:w="1308" w:type="dxa"/>
            <w:tcBorders>
              <w:top w:val="single" w:sz="4" w:space="0" w:color="auto"/>
              <w:left w:val="single" w:sz="4" w:space="0" w:color="auto"/>
              <w:bottom w:val="single" w:sz="4" w:space="0" w:color="auto"/>
              <w:right w:val="single" w:sz="4" w:space="0" w:color="auto"/>
            </w:tcBorders>
            <w:noWrap/>
            <w:hideMark/>
          </w:tcPr>
          <w:p w14:paraId="5AF8D633" w14:textId="77777777" w:rsidR="00841F99" w:rsidRPr="00494CDE" w:rsidRDefault="00841F99" w:rsidP="00841F99">
            <w:pPr>
              <w:jc w:val="center"/>
              <w:rPr>
                <w:rFonts w:asciiTheme="minorHAnsi" w:hAnsiTheme="minorHAnsi"/>
                <w:szCs w:val="22"/>
              </w:rPr>
            </w:pPr>
            <w:r w:rsidRPr="00494CDE">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173E3DF1" w14:textId="77777777" w:rsidR="00841F99" w:rsidRPr="00494CDE" w:rsidRDefault="00841F99" w:rsidP="00841F99">
            <w:pPr>
              <w:jc w:val="center"/>
              <w:rPr>
                <w:rFonts w:asciiTheme="minorHAnsi" w:hAnsiTheme="minorHAnsi"/>
                <w:szCs w:val="22"/>
              </w:rPr>
            </w:pPr>
            <w:r w:rsidRPr="00494CDE">
              <w:rPr>
                <w:rFonts w:asciiTheme="minorHAnsi" w:hAnsiTheme="minorHAnsi"/>
              </w:rPr>
              <w:t>$0.60</w:t>
            </w:r>
          </w:p>
        </w:tc>
      </w:tr>
      <w:tr w:rsidR="00841F99" w:rsidRPr="00494CDE" w14:paraId="6C993CEE"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742C0861" w14:textId="77777777" w:rsidR="00841F99" w:rsidRPr="00494CDE" w:rsidRDefault="00841F99" w:rsidP="00841F99">
            <w:pPr>
              <w:rPr>
                <w:rFonts w:asciiTheme="minorHAnsi" w:hAnsiTheme="minorHAnsi"/>
              </w:rPr>
            </w:pPr>
            <w:r w:rsidRPr="00494CDE">
              <w:rPr>
                <w:rFonts w:asciiTheme="minorHAnsi" w:hAnsiTheme="minorHAnsi"/>
              </w:rPr>
              <w:t>2020 &amp; after</w:t>
            </w:r>
          </w:p>
        </w:tc>
        <w:tc>
          <w:tcPr>
            <w:tcW w:w="1308" w:type="dxa"/>
            <w:tcBorders>
              <w:top w:val="single" w:sz="4" w:space="0" w:color="auto"/>
              <w:left w:val="single" w:sz="4" w:space="0" w:color="auto"/>
              <w:bottom w:val="single" w:sz="4" w:space="0" w:color="auto"/>
              <w:right w:val="single" w:sz="4" w:space="0" w:color="auto"/>
            </w:tcBorders>
            <w:noWrap/>
            <w:hideMark/>
          </w:tcPr>
          <w:p w14:paraId="584A6DB1" w14:textId="77777777" w:rsidR="00841F99" w:rsidRPr="00494CDE" w:rsidRDefault="00841F99" w:rsidP="00841F99">
            <w:pPr>
              <w:jc w:val="center"/>
              <w:rPr>
                <w:rFonts w:asciiTheme="minorHAnsi" w:hAnsiTheme="minorHAnsi"/>
                <w:szCs w:val="22"/>
              </w:rPr>
            </w:pPr>
            <w:r w:rsidRPr="00494CDE">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3A5F1444" w14:textId="77777777" w:rsidR="00841F99" w:rsidRPr="00494CDE" w:rsidRDefault="00841F99" w:rsidP="00841F99">
            <w:pPr>
              <w:jc w:val="center"/>
              <w:rPr>
                <w:rFonts w:asciiTheme="minorHAnsi" w:hAnsiTheme="minorHAnsi"/>
                <w:szCs w:val="22"/>
              </w:rPr>
            </w:pPr>
            <w:r w:rsidRPr="00494CDE">
              <w:rPr>
                <w:rFonts w:asciiTheme="minorHAnsi" w:hAnsiTheme="minorHAnsi"/>
              </w:rPr>
              <w:t>N/A</w:t>
            </w:r>
          </w:p>
        </w:tc>
      </w:tr>
    </w:tbl>
    <w:p w14:paraId="4DC37A8F" w14:textId="77777777" w:rsidR="00841F99" w:rsidRPr="00494CDE" w:rsidRDefault="00841F99" w:rsidP="00841F99">
      <w:pPr>
        <w:spacing w:after="240"/>
      </w:pPr>
    </w:p>
    <w:p w14:paraId="5F41A2C7" w14:textId="77777777" w:rsidR="00841F99" w:rsidRPr="00494CDE" w:rsidRDefault="00841F99" w:rsidP="00841F99">
      <w:pPr>
        <w:spacing w:after="240"/>
      </w:pPr>
      <w:r w:rsidRPr="00494CDE">
        <w:t>In order to account for the falling EISA Qualified bulb replacement cost provided above, an equivalent annual levelized baseline replacement cost over the lifetime of the CFL bulb is calculated. Note that the measure life for these measures is capped to the number of years remaining until 2020 and</w:t>
      </w:r>
      <w:r w:rsidRPr="00494CDE">
        <w:rPr>
          <w:rFonts w:cstheme="minorHAnsi"/>
        </w:rPr>
        <w:t xml:space="preserve"> that the efficient case also assumes replacement cost only if the first replacement occurs before the end of the measure life. The delta O&amp;M cost should be used in cost effectiveness screening</w:t>
      </w:r>
    </w:p>
    <w:p w14:paraId="740E9C88" w14:textId="50FD3FDE" w:rsidR="00841F99" w:rsidRPr="00494CDE" w:rsidRDefault="00841F99">
      <w:pPr>
        <w:jc w:val="left"/>
        <w:rPr>
          <w:rFonts w:cstheme="minorHAnsi"/>
        </w:rPr>
        <w:pPrChange w:id="7503" w:author="Samuel Dent" w:date="2016-01-14T06:57:00Z">
          <w:pPr>
            <w:spacing w:after="240"/>
          </w:pPr>
        </w:pPrChange>
      </w:pPr>
      <w:r w:rsidRPr="00494CDE">
        <w:rPr>
          <w:rFonts w:cstheme="minorHAnsi"/>
        </w:rPr>
        <w:t>The NPV for replacement lamps and annual levelized replacement costs using the statewide real discount rate of 5.</w:t>
      </w:r>
      <w:ins w:id="7504" w:author="Samuel Dent" w:date="2016-01-15T08:12:00Z">
        <w:r w:rsidR="005434D2">
          <w:rPr>
            <w:rFonts w:cstheme="minorHAnsi"/>
          </w:rPr>
          <w:t>34</w:t>
        </w:r>
      </w:ins>
      <w:del w:id="7505" w:author="Samuel Dent" w:date="2016-01-15T08:12:00Z">
        <w:r w:rsidRPr="00494CDE" w:rsidDel="005434D2">
          <w:rPr>
            <w:rFonts w:cstheme="minorHAnsi"/>
          </w:rPr>
          <w:delText>23</w:delText>
        </w:r>
      </w:del>
      <w:r w:rsidRPr="00494CDE">
        <w:rPr>
          <w:rFonts w:cstheme="minorHAnsi"/>
        </w:rPr>
        <w:t>% are presented below</w:t>
      </w:r>
      <w:ins w:id="7506" w:author="Samuel Dent" w:date="2016-01-14T06:57:00Z">
        <w:r w:rsidR="00AA1243">
          <w:rPr>
            <w:rFonts w:cstheme="minorHAnsi"/>
          </w:rPr>
          <w:t xml:space="preserve">. </w:t>
        </w:r>
        <w:r w:rsidR="00AA1243">
          <w:t>It is important to note that for cost-effectiveness screening purposes, the O&amp;M cost adjustments should only be applied in cases where the light bulbs area actually in service and so should be multiplied by the appropriate ISR</w:t>
        </w:r>
      </w:ins>
      <w:r w:rsidRPr="00494CDE">
        <w:rPr>
          <w:rFonts w:cstheme="minorHAnsi"/>
        </w:rPr>
        <w:t>:</w:t>
      </w:r>
    </w:p>
    <w:tbl>
      <w:tblPr>
        <w:tblW w:w="5085"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Change w:id="7507" w:author="Stephanie Baer" w:date="2016-01-21T14:10:00Z">
          <w:tblPr>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PrChange>
      </w:tblPr>
      <w:tblGrid>
        <w:gridCol w:w="2153"/>
        <w:gridCol w:w="1165"/>
        <w:gridCol w:w="1284"/>
        <w:gridCol w:w="1264"/>
        <w:gridCol w:w="1167"/>
        <w:gridCol w:w="1356"/>
        <w:gridCol w:w="1350"/>
        <w:tblGridChange w:id="7508">
          <w:tblGrid>
            <w:gridCol w:w="2153"/>
            <w:gridCol w:w="8"/>
            <w:gridCol w:w="1157"/>
            <w:gridCol w:w="1284"/>
            <w:gridCol w:w="1226"/>
            <w:gridCol w:w="38"/>
            <w:gridCol w:w="1167"/>
            <w:gridCol w:w="1356"/>
            <w:gridCol w:w="1187"/>
            <w:gridCol w:w="163"/>
          </w:tblGrid>
        </w:tblGridChange>
      </w:tblGrid>
      <w:tr w:rsidR="00841F99" w:rsidRPr="00494CDE" w14:paraId="698C538B" w14:textId="77777777" w:rsidTr="00FF11A2">
        <w:trPr>
          <w:trHeight w:val="300"/>
          <w:trPrChange w:id="7509" w:author="Stephanie Baer" w:date="2016-01-21T14:10:00Z">
            <w:trPr>
              <w:gridAfter w:val="0"/>
              <w:trHeight w:val="300"/>
            </w:trPr>
          </w:trPrChange>
        </w:trPr>
        <w:tc>
          <w:tcPr>
            <w:tcW w:w="1106" w:type="pct"/>
            <w:vMerge w:val="restart"/>
            <w:shd w:val="clear" w:color="auto" w:fill="7F7F7F"/>
            <w:vAlign w:val="center"/>
            <w:hideMark/>
            <w:tcPrChange w:id="7510" w:author="Stephanie Baer" w:date="2016-01-21T14:10:00Z">
              <w:tcPr>
                <w:tcW w:w="1128" w:type="pct"/>
                <w:gridSpan w:val="2"/>
                <w:vMerge w:val="restart"/>
                <w:shd w:val="clear" w:color="auto" w:fill="7F7F7F"/>
                <w:hideMark/>
              </w:tcPr>
            </w:tcPrChange>
          </w:tcPr>
          <w:p w14:paraId="6F98115A" w14:textId="77777777" w:rsidR="00841F99" w:rsidRPr="00494CDE" w:rsidRDefault="00841F99">
            <w:pPr>
              <w:jc w:val="center"/>
              <w:rPr>
                <w:b/>
                <w:color w:val="FFFFFF" w:themeColor="background1"/>
              </w:rPr>
            </w:pPr>
            <w:r w:rsidRPr="00494CDE">
              <w:rPr>
                <w:b/>
                <w:color w:val="FFFFFF" w:themeColor="background1"/>
              </w:rPr>
              <w:t>Lumen Level</w:t>
            </w:r>
          </w:p>
        </w:tc>
        <w:tc>
          <w:tcPr>
            <w:tcW w:w="1906" w:type="pct"/>
            <w:gridSpan w:val="3"/>
            <w:shd w:val="clear" w:color="auto" w:fill="7F7F7F"/>
            <w:vAlign w:val="center"/>
            <w:hideMark/>
            <w:tcPrChange w:id="7511" w:author="Stephanie Baer" w:date="2016-01-21T14:10:00Z">
              <w:tcPr>
                <w:tcW w:w="1915" w:type="pct"/>
                <w:gridSpan w:val="3"/>
                <w:shd w:val="clear" w:color="auto" w:fill="7F7F7F"/>
                <w:hideMark/>
              </w:tcPr>
            </w:tcPrChange>
          </w:tcPr>
          <w:p w14:paraId="37DEA4F4" w14:textId="77777777" w:rsidR="00841F99" w:rsidRPr="00494CDE" w:rsidRDefault="00841F99">
            <w:pPr>
              <w:jc w:val="center"/>
              <w:rPr>
                <w:b/>
                <w:color w:val="FFFFFF" w:themeColor="background1"/>
              </w:rPr>
            </w:pPr>
            <w:r w:rsidRPr="00494CDE">
              <w:rPr>
                <w:b/>
                <w:color w:val="FFFFFF" w:themeColor="background1"/>
              </w:rPr>
              <w:t>NPV of replacement costs for period</w:t>
            </w:r>
          </w:p>
        </w:tc>
        <w:tc>
          <w:tcPr>
            <w:tcW w:w="1988" w:type="pct"/>
            <w:gridSpan w:val="3"/>
            <w:shd w:val="clear" w:color="auto" w:fill="7F7F7F"/>
            <w:vAlign w:val="center"/>
            <w:hideMark/>
            <w:tcPrChange w:id="7512" w:author="Stephanie Baer" w:date="2016-01-21T14:10:00Z">
              <w:tcPr>
                <w:tcW w:w="1957" w:type="pct"/>
                <w:gridSpan w:val="4"/>
                <w:shd w:val="clear" w:color="auto" w:fill="7F7F7F"/>
                <w:hideMark/>
              </w:tcPr>
            </w:tcPrChange>
          </w:tcPr>
          <w:p w14:paraId="736AF6D6" w14:textId="77777777" w:rsidR="00841F99" w:rsidRPr="00494CDE" w:rsidRDefault="00841F99">
            <w:pPr>
              <w:jc w:val="center"/>
              <w:rPr>
                <w:b/>
                <w:color w:val="FFFFFF" w:themeColor="background1"/>
              </w:rPr>
            </w:pPr>
            <w:r w:rsidRPr="00494CDE">
              <w:rPr>
                <w:b/>
                <w:color w:val="FFFFFF" w:themeColor="background1"/>
              </w:rPr>
              <w:t>Levelized annual replacement cost savings</w:t>
            </w:r>
          </w:p>
        </w:tc>
      </w:tr>
      <w:tr w:rsidR="00AA477A" w:rsidRPr="00494CDE" w14:paraId="756B263D" w14:textId="77777777" w:rsidTr="00FF11A2">
        <w:tblPrEx>
          <w:tblPrExChange w:id="7513" w:author="Stephanie Baer" w:date="2016-01-21T14:10:00Z">
            <w:tblPrEx>
              <w:tblW w:w="5085" w:type="pct"/>
            </w:tblPrEx>
          </w:tblPrExChange>
        </w:tblPrEx>
        <w:trPr>
          <w:trHeight w:val="525"/>
          <w:trPrChange w:id="7514" w:author="Stephanie Baer" w:date="2016-01-21T14:10:00Z">
            <w:trPr>
              <w:trHeight w:val="525"/>
            </w:trPr>
          </w:trPrChange>
        </w:trPr>
        <w:tc>
          <w:tcPr>
            <w:tcW w:w="1106" w:type="pct"/>
            <w:vMerge/>
            <w:vAlign w:val="center"/>
            <w:hideMark/>
            <w:tcPrChange w:id="7515" w:author="Stephanie Baer" w:date="2016-01-21T14:10:00Z">
              <w:tcPr>
                <w:tcW w:w="1106" w:type="pct"/>
                <w:vMerge/>
                <w:hideMark/>
              </w:tcPr>
            </w:tcPrChange>
          </w:tcPr>
          <w:p w14:paraId="476DF99A" w14:textId="77777777" w:rsidR="00841F99" w:rsidRPr="00494CDE" w:rsidRDefault="00841F99">
            <w:pPr>
              <w:jc w:val="center"/>
              <w:rPr>
                <w:b/>
                <w:color w:val="FFFFFF" w:themeColor="background1"/>
              </w:rPr>
            </w:pPr>
          </w:p>
        </w:tc>
        <w:tc>
          <w:tcPr>
            <w:tcW w:w="598" w:type="pct"/>
            <w:shd w:val="clear" w:color="auto" w:fill="7F7F7F"/>
            <w:vAlign w:val="center"/>
            <w:hideMark/>
            <w:tcPrChange w:id="7516" w:author="Stephanie Baer" w:date="2016-01-21T14:10:00Z">
              <w:tcPr>
                <w:tcW w:w="598" w:type="pct"/>
                <w:gridSpan w:val="2"/>
                <w:shd w:val="clear" w:color="auto" w:fill="7F7F7F"/>
                <w:hideMark/>
              </w:tcPr>
            </w:tcPrChange>
          </w:tcPr>
          <w:p w14:paraId="610D5752" w14:textId="77777777" w:rsidR="00841F99" w:rsidRPr="00494CDE" w:rsidRDefault="00841F99">
            <w:pPr>
              <w:jc w:val="center"/>
              <w:rPr>
                <w:b/>
                <w:color w:val="FFFFFF" w:themeColor="background1"/>
              </w:rPr>
            </w:pPr>
            <w:r w:rsidRPr="00494CDE">
              <w:rPr>
                <w:b/>
                <w:color w:val="FFFFFF" w:themeColor="background1"/>
              </w:rPr>
              <w:t>June 2015 - May 2016</w:t>
            </w:r>
          </w:p>
        </w:tc>
        <w:tc>
          <w:tcPr>
            <w:tcW w:w="659" w:type="pct"/>
            <w:shd w:val="clear" w:color="auto" w:fill="7F7F7F"/>
            <w:vAlign w:val="center"/>
            <w:hideMark/>
            <w:tcPrChange w:id="7517" w:author="Stephanie Baer" w:date="2016-01-21T14:10:00Z">
              <w:tcPr>
                <w:tcW w:w="659" w:type="pct"/>
                <w:shd w:val="clear" w:color="auto" w:fill="7F7F7F"/>
                <w:hideMark/>
              </w:tcPr>
            </w:tcPrChange>
          </w:tcPr>
          <w:p w14:paraId="57DBBE7A" w14:textId="77777777" w:rsidR="00841F99" w:rsidRPr="00494CDE" w:rsidRDefault="00841F99">
            <w:pPr>
              <w:jc w:val="center"/>
              <w:rPr>
                <w:b/>
                <w:color w:val="FFFFFF" w:themeColor="background1"/>
              </w:rPr>
            </w:pPr>
            <w:r w:rsidRPr="00494CDE">
              <w:rPr>
                <w:b/>
                <w:color w:val="FFFFFF" w:themeColor="background1"/>
              </w:rPr>
              <w:t>June 2016 - May 2017</w:t>
            </w:r>
          </w:p>
        </w:tc>
        <w:tc>
          <w:tcPr>
            <w:tcW w:w="649" w:type="pct"/>
            <w:shd w:val="clear" w:color="auto" w:fill="7F7F7F"/>
            <w:vAlign w:val="center"/>
            <w:hideMark/>
            <w:tcPrChange w:id="7518" w:author="Stephanie Baer" w:date="2016-01-21T14:10:00Z">
              <w:tcPr>
                <w:tcW w:w="649" w:type="pct"/>
                <w:gridSpan w:val="2"/>
                <w:shd w:val="clear" w:color="auto" w:fill="7F7F7F"/>
                <w:hideMark/>
              </w:tcPr>
            </w:tcPrChange>
          </w:tcPr>
          <w:p w14:paraId="2427386C" w14:textId="77777777" w:rsidR="00841F99" w:rsidRPr="00494CDE" w:rsidRDefault="00841F99">
            <w:pPr>
              <w:jc w:val="center"/>
              <w:rPr>
                <w:b/>
                <w:color w:val="FFFFFF" w:themeColor="background1"/>
              </w:rPr>
            </w:pPr>
            <w:r w:rsidRPr="00494CDE">
              <w:rPr>
                <w:b/>
                <w:color w:val="FFFFFF" w:themeColor="background1"/>
              </w:rPr>
              <w:t>June 2017 - May 2018</w:t>
            </w:r>
          </w:p>
        </w:tc>
        <w:tc>
          <w:tcPr>
            <w:tcW w:w="599" w:type="pct"/>
            <w:shd w:val="clear" w:color="auto" w:fill="7F7F7F"/>
            <w:vAlign w:val="center"/>
            <w:hideMark/>
            <w:tcPrChange w:id="7519" w:author="Stephanie Baer" w:date="2016-01-21T14:10:00Z">
              <w:tcPr>
                <w:tcW w:w="599" w:type="pct"/>
                <w:shd w:val="clear" w:color="auto" w:fill="7F7F7F"/>
                <w:hideMark/>
              </w:tcPr>
            </w:tcPrChange>
          </w:tcPr>
          <w:p w14:paraId="0FAC4282" w14:textId="77777777" w:rsidR="00841F99" w:rsidRPr="00494CDE" w:rsidRDefault="00841F99">
            <w:pPr>
              <w:jc w:val="center"/>
              <w:rPr>
                <w:b/>
                <w:color w:val="FFFFFF" w:themeColor="background1"/>
              </w:rPr>
            </w:pPr>
            <w:r w:rsidRPr="00494CDE">
              <w:rPr>
                <w:b/>
                <w:color w:val="FFFFFF" w:themeColor="background1"/>
              </w:rPr>
              <w:t>June 2015 - May 2016</w:t>
            </w:r>
          </w:p>
        </w:tc>
        <w:tc>
          <w:tcPr>
            <w:tcW w:w="696" w:type="pct"/>
            <w:shd w:val="clear" w:color="auto" w:fill="7F7F7F"/>
            <w:vAlign w:val="center"/>
            <w:hideMark/>
            <w:tcPrChange w:id="7520" w:author="Stephanie Baer" w:date="2016-01-21T14:10:00Z">
              <w:tcPr>
                <w:tcW w:w="696" w:type="pct"/>
                <w:shd w:val="clear" w:color="auto" w:fill="7F7F7F"/>
                <w:hideMark/>
              </w:tcPr>
            </w:tcPrChange>
          </w:tcPr>
          <w:p w14:paraId="5E801C56" w14:textId="77777777" w:rsidR="00841F99" w:rsidRPr="00494CDE" w:rsidRDefault="00841F99">
            <w:pPr>
              <w:jc w:val="center"/>
              <w:rPr>
                <w:b/>
                <w:color w:val="FFFFFF" w:themeColor="background1"/>
              </w:rPr>
            </w:pPr>
            <w:r w:rsidRPr="00494CDE">
              <w:rPr>
                <w:b/>
                <w:color w:val="FFFFFF" w:themeColor="background1"/>
              </w:rPr>
              <w:t>June 2016 - May 2017</w:t>
            </w:r>
          </w:p>
        </w:tc>
        <w:tc>
          <w:tcPr>
            <w:tcW w:w="693" w:type="pct"/>
            <w:shd w:val="clear" w:color="auto" w:fill="7F7F7F"/>
            <w:vAlign w:val="center"/>
            <w:hideMark/>
            <w:tcPrChange w:id="7521" w:author="Stephanie Baer" w:date="2016-01-21T14:10:00Z">
              <w:tcPr>
                <w:tcW w:w="693" w:type="pct"/>
                <w:gridSpan w:val="2"/>
                <w:shd w:val="clear" w:color="auto" w:fill="7F7F7F"/>
                <w:hideMark/>
              </w:tcPr>
            </w:tcPrChange>
          </w:tcPr>
          <w:p w14:paraId="73CC0866" w14:textId="77777777" w:rsidR="00841F99" w:rsidRPr="00494CDE" w:rsidRDefault="00841F99">
            <w:pPr>
              <w:jc w:val="center"/>
              <w:rPr>
                <w:b/>
                <w:color w:val="FFFFFF" w:themeColor="background1"/>
              </w:rPr>
            </w:pPr>
            <w:r w:rsidRPr="00494CDE">
              <w:rPr>
                <w:b/>
                <w:color w:val="FFFFFF" w:themeColor="background1"/>
              </w:rPr>
              <w:t>June 2017 - May 2018</w:t>
            </w:r>
          </w:p>
        </w:tc>
      </w:tr>
      <w:tr w:rsidR="00AA477A" w:rsidRPr="00494CDE" w14:paraId="53B61AAD" w14:textId="77777777" w:rsidTr="00FF11A2">
        <w:tblPrEx>
          <w:tblPrExChange w:id="7522" w:author="Stephanie Baer" w:date="2016-01-21T14:10:00Z">
            <w:tblPrEx>
              <w:tblW w:w="5085" w:type="pct"/>
            </w:tblPrEx>
          </w:tblPrExChange>
        </w:tblPrEx>
        <w:trPr>
          <w:trHeight w:val="510"/>
          <w:trPrChange w:id="7523" w:author="Stephanie Baer" w:date="2016-01-21T14:10:00Z">
            <w:trPr>
              <w:trHeight w:val="510"/>
            </w:trPr>
          </w:trPrChange>
        </w:trPr>
        <w:tc>
          <w:tcPr>
            <w:tcW w:w="1106" w:type="pct"/>
            <w:shd w:val="clear" w:color="auto" w:fill="FFFFFF"/>
            <w:vAlign w:val="center"/>
            <w:hideMark/>
            <w:tcPrChange w:id="7524" w:author="Stephanie Baer" w:date="2016-01-21T14:10:00Z">
              <w:tcPr>
                <w:tcW w:w="1106" w:type="pct"/>
                <w:shd w:val="clear" w:color="auto" w:fill="FFFFFF"/>
                <w:vAlign w:val="center"/>
                <w:hideMark/>
              </w:tcPr>
            </w:tcPrChange>
          </w:tcPr>
          <w:p w14:paraId="2AA6F5A9" w14:textId="77777777" w:rsidR="00841F99" w:rsidRPr="00494CDE" w:rsidRDefault="00841F99">
            <w:pPr>
              <w:jc w:val="left"/>
              <w:pPrChange w:id="7525" w:author="Stephanie Baer" w:date="2016-01-21T14:10:00Z">
                <w:pPr/>
              </w:pPrChange>
            </w:pPr>
            <w:r w:rsidRPr="00494CDE">
              <w:t>Lumens &lt;310 or &gt;2600 (non-EISA compliant)</w:t>
            </w:r>
          </w:p>
        </w:tc>
        <w:tc>
          <w:tcPr>
            <w:tcW w:w="598" w:type="pct"/>
            <w:shd w:val="clear" w:color="auto" w:fill="FFFFFF"/>
            <w:noWrap/>
            <w:vAlign w:val="center"/>
            <w:hideMark/>
            <w:tcPrChange w:id="7526" w:author="Stephanie Baer" w:date="2016-01-21T14:10:00Z">
              <w:tcPr>
                <w:tcW w:w="598" w:type="pct"/>
                <w:gridSpan w:val="2"/>
                <w:shd w:val="clear" w:color="auto" w:fill="FFFFFF"/>
                <w:noWrap/>
                <w:vAlign w:val="center"/>
                <w:hideMark/>
              </w:tcPr>
            </w:tcPrChange>
          </w:tcPr>
          <w:p w14:paraId="622B25D7" w14:textId="52C958A1" w:rsidR="00841F99" w:rsidRPr="00494CDE" w:rsidRDefault="00841F99" w:rsidP="002D6818">
            <w:pPr>
              <w:jc w:val="center"/>
            </w:pPr>
            <w:r w:rsidRPr="00494CDE">
              <w:t>$3.</w:t>
            </w:r>
            <w:del w:id="7527" w:author="Samuel Dent" w:date="2016-01-15T08:12:00Z">
              <w:r w:rsidRPr="00494CDE" w:rsidDel="002D6818">
                <w:delText xml:space="preserve">30 </w:delText>
              </w:r>
            </w:del>
            <w:ins w:id="7528" w:author="Samuel Dent" w:date="2016-01-15T08:12:00Z">
              <w:r w:rsidR="002D6818">
                <w:t>29</w:t>
              </w:r>
            </w:ins>
          </w:p>
        </w:tc>
        <w:tc>
          <w:tcPr>
            <w:tcW w:w="659" w:type="pct"/>
            <w:shd w:val="clear" w:color="auto" w:fill="FFFFFF"/>
            <w:noWrap/>
            <w:vAlign w:val="center"/>
            <w:hideMark/>
            <w:tcPrChange w:id="7529" w:author="Stephanie Baer" w:date="2016-01-21T14:10:00Z">
              <w:tcPr>
                <w:tcW w:w="659" w:type="pct"/>
                <w:shd w:val="clear" w:color="auto" w:fill="FFFFFF"/>
                <w:noWrap/>
                <w:vAlign w:val="center"/>
                <w:hideMark/>
              </w:tcPr>
            </w:tcPrChange>
          </w:tcPr>
          <w:p w14:paraId="2C5793F4" w14:textId="77777777" w:rsidR="00841F99" w:rsidRPr="00494CDE" w:rsidRDefault="00841F99" w:rsidP="00841F99">
            <w:pPr>
              <w:jc w:val="center"/>
            </w:pPr>
            <w:r w:rsidRPr="00494CDE">
              <w:t xml:space="preserve">$2.64 </w:t>
            </w:r>
          </w:p>
        </w:tc>
        <w:tc>
          <w:tcPr>
            <w:tcW w:w="649" w:type="pct"/>
            <w:shd w:val="clear" w:color="auto" w:fill="FFFFFF"/>
            <w:noWrap/>
            <w:vAlign w:val="center"/>
            <w:hideMark/>
            <w:tcPrChange w:id="7530" w:author="Stephanie Baer" w:date="2016-01-21T14:10:00Z">
              <w:tcPr>
                <w:tcW w:w="649" w:type="pct"/>
                <w:gridSpan w:val="2"/>
                <w:shd w:val="clear" w:color="auto" w:fill="FFFFFF"/>
                <w:noWrap/>
                <w:vAlign w:val="center"/>
                <w:hideMark/>
              </w:tcPr>
            </w:tcPrChange>
          </w:tcPr>
          <w:p w14:paraId="36D3D23B" w14:textId="665CB971" w:rsidR="00841F99" w:rsidRPr="00494CDE" w:rsidRDefault="00841F99" w:rsidP="002D6818">
            <w:pPr>
              <w:jc w:val="center"/>
            </w:pPr>
            <w:r w:rsidRPr="00494CDE">
              <w:t>$1.</w:t>
            </w:r>
            <w:del w:id="7531" w:author="Samuel Dent" w:date="2016-01-15T08:22:00Z">
              <w:r w:rsidRPr="00494CDE" w:rsidDel="002D6818">
                <w:delText xml:space="preserve">96 </w:delText>
              </w:r>
            </w:del>
            <w:ins w:id="7532" w:author="Samuel Dent" w:date="2016-01-15T08:22:00Z">
              <w:r w:rsidR="002D6818" w:rsidRPr="00494CDE">
                <w:t>9</w:t>
              </w:r>
              <w:r w:rsidR="002D6818">
                <w:t>5</w:t>
              </w:r>
              <w:r w:rsidR="002D6818" w:rsidRPr="00494CDE">
                <w:t xml:space="preserve"> </w:t>
              </w:r>
            </w:ins>
          </w:p>
        </w:tc>
        <w:tc>
          <w:tcPr>
            <w:tcW w:w="599" w:type="pct"/>
            <w:shd w:val="clear" w:color="auto" w:fill="FFFFFF"/>
            <w:noWrap/>
            <w:vAlign w:val="center"/>
            <w:hideMark/>
            <w:tcPrChange w:id="7533" w:author="Stephanie Baer" w:date="2016-01-21T14:10:00Z">
              <w:tcPr>
                <w:tcW w:w="599" w:type="pct"/>
                <w:shd w:val="clear" w:color="auto" w:fill="FFFFFF"/>
                <w:noWrap/>
                <w:vAlign w:val="center"/>
                <w:hideMark/>
              </w:tcPr>
            </w:tcPrChange>
          </w:tcPr>
          <w:p w14:paraId="7734EC0F" w14:textId="77777777" w:rsidR="00841F99" w:rsidRPr="00494CDE" w:rsidRDefault="00841F99" w:rsidP="00841F99">
            <w:pPr>
              <w:jc w:val="center"/>
            </w:pPr>
            <w:r w:rsidRPr="00494CDE">
              <w:t xml:space="preserve">$0.65 </w:t>
            </w:r>
          </w:p>
        </w:tc>
        <w:tc>
          <w:tcPr>
            <w:tcW w:w="696" w:type="pct"/>
            <w:shd w:val="clear" w:color="auto" w:fill="FFFFFF"/>
            <w:noWrap/>
            <w:vAlign w:val="center"/>
            <w:hideMark/>
            <w:tcPrChange w:id="7534" w:author="Stephanie Baer" w:date="2016-01-21T14:10:00Z">
              <w:tcPr>
                <w:tcW w:w="696" w:type="pct"/>
                <w:shd w:val="clear" w:color="auto" w:fill="FFFFFF"/>
                <w:noWrap/>
                <w:vAlign w:val="center"/>
                <w:hideMark/>
              </w:tcPr>
            </w:tcPrChange>
          </w:tcPr>
          <w:p w14:paraId="4450F85B" w14:textId="77777777" w:rsidR="00841F99" w:rsidRPr="00494CDE" w:rsidRDefault="00841F99" w:rsidP="00841F99">
            <w:pPr>
              <w:jc w:val="center"/>
            </w:pPr>
            <w:r w:rsidRPr="00494CDE">
              <w:t xml:space="preserve">$0.61 </w:t>
            </w:r>
          </w:p>
        </w:tc>
        <w:tc>
          <w:tcPr>
            <w:tcW w:w="693" w:type="pct"/>
            <w:shd w:val="clear" w:color="auto" w:fill="FFFFFF"/>
            <w:noWrap/>
            <w:vAlign w:val="center"/>
            <w:hideMark/>
            <w:tcPrChange w:id="7535" w:author="Stephanie Baer" w:date="2016-01-21T14:10:00Z">
              <w:tcPr>
                <w:tcW w:w="693" w:type="pct"/>
                <w:gridSpan w:val="2"/>
                <w:shd w:val="clear" w:color="auto" w:fill="FFFFFF"/>
                <w:noWrap/>
                <w:vAlign w:val="center"/>
                <w:hideMark/>
              </w:tcPr>
            </w:tcPrChange>
          </w:tcPr>
          <w:p w14:paraId="71548D1A" w14:textId="77777777" w:rsidR="00841F99" w:rsidRPr="00494CDE" w:rsidRDefault="00841F99" w:rsidP="00841F99">
            <w:pPr>
              <w:jc w:val="center"/>
            </w:pPr>
            <w:r w:rsidRPr="00494CDE">
              <w:t xml:space="preserve">$0.56 </w:t>
            </w:r>
          </w:p>
        </w:tc>
      </w:tr>
      <w:tr w:rsidR="00AA477A" w:rsidRPr="00494CDE" w14:paraId="0A09E163" w14:textId="77777777" w:rsidTr="00FF11A2">
        <w:tblPrEx>
          <w:tblPrExChange w:id="7536" w:author="Stephanie Baer" w:date="2016-01-21T14:10:00Z">
            <w:tblPrEx>
              <w:tblW w:w="5085" w:type="pct"/>
            </w:tblPrEx>
          </w:tblPrExChange>
        </w:tblPrEx>
        <w:trPr>
          <w:trHeight w:val="300"/>
          <w:trPrChange w:id="7537" w:author="Stephanie Baer" w:date="2016-01-21T14:10:00Z">
            <w:trPr>
              <w:trHeight w:val="300"/>
            </w:trPr>
          </w:trPrChange>
        </w:trPr>
        <w:tc>
          <w:tcPr>
            <w:tcW w:w="1106" w:type="pct"/>
            <w:shd w:val="clear" w:color="auto" w:fill="FFFFFF"/>
            <w:vAlign w:val="center"/>
            <w:hideMark/>
            <w:tcPrChange w:id="7538" w:author="Stephanie Baer" w:date="2016-01-21T14:10:00Z">
              <w:tcPr>
                <w:tcW w:w="1106" w:type="pct"/>
                <w:shd w:val="clear" w:color="auto" w:fill="FFFFFF"/>
                <w:vAlign w:val="center"/>
                <w:hideMark/>
              </w:tcPr>
            </w:tcPrChange>
          </w:tcPr>
          <w:p w14:paraId="0C2A3EFC" w14:textId="77777777" w:rsidR="00841F99" w:rsidRPr="00494CDE" w:rsidRDefault="00841F99">
            <w:pPr>
              <w:jc w:val="left"/>
              <w:pPrChange w:id="7539" w:author="Stephanie Baer" w:date="2016-01-21T14:10:00Z">
                <w:pPr/>
              </w:pPrChange>
            </w:pPr>
            <w:r w:rsidRPr="00494CDE">
              <w:t>Lumens ≥ 310 and ≤ 2600 (EISA compliant)</w:t>
            </w:r>
          </w:p>
        </w:tc>
        <w:tc>
          <w:tcPr>
            <w:tcW w:w="598" w:type="pct"/>
            <w:shd w:val="clear" w:color="auto" w:fill="FFFFFF"/>
            <w:noWrap/>
            <w:vAlign w:val="center"/>
            <w:hideMark/>
            <w:tcPrChange w:id="7540" w:author="Stephanie Baer" w:date="2016-01-21T14:10:00Z">
              <w:tcPr>
                <w:tcW w:w="598" w:type="pct"/>
                <w:gridSpan w:val="2"/>
                <w:shd w:val="clear" w:color="auto" w:fill="FFFFFF"/>
                <w:noWrap/>
                <w:vAlign w:val="center"/>
                <w:hideMark/>
              </w:tcPr>
            </w:tcPrChange>
          </w:tcPr>
          <w:p w14:paraId="4BBEFEBF" w14:textId="25FDEF0C" w:rsidR="00841F99" w:rsidRPr="00494CDE" w:rsidRDefault="00841F99" w:rsidP="002D6818">
            <w:pPr>
              <w:jc w:val="center"/>
            </w:pPr>
            <w:r w:rsidRPr="00494CDE">
              <w:t>$6.</w:t>
            </w:r>
            <w:del w:id="7541" w:author="Samuel Dent" w:date="2016-01-15T08:20:00Z">
              <w:r w:rsidRPr="00494CDE" w:rsidDel="002D6818">
                <w:delText xml:space="preserve">90 </w:delText>
              </w:r>
            </w:del>
            <w:ins w:id="7542" w:author="Samuel Dent" w:date="2016-01-15T08:20:00Z">
              <w:r w:rsidR="002D6818">
                <w:t>88</w:t>
              </w:r>
              <w:r w:rsidR="002D6818" w:rsidRPr="00494CDE">
                <w:t xml:space="preserve"> </w:t>
              </w:r>
            </w:ins>
          </w:p>
        </w:tc>
        <w:tc>
          <w:tcPr>
            <w:tcW w:w="659" w:type="pct"/>
            <w:shd w:val="clear" w:color="auto" w:fill="FFFFFF"/>
            <w:noWrap/>
            <w:vAlign w:val="center"/>
            <w:hideMark/>
            <w:tcPrChange w:id="7543" w:author="Stephanie Baer" w:date="2016-01-21T14:10:00Z">
              <w:tcPr>
                <w:tcW w:w="659" w:type="pct"/>
                <w:shd w:val="clear" w:color="auto" w:fill="FFFFFF"/>
                <w:noWrap/>
                <w:vAlign w:val="center"/>
                <w:hideMark/>
              </w:tcPr>
            </w:tcPrChange>
          </w:tcPr>
          <w:p w14:paraId="793FBDE0" w14:textId="7BC15F3A" w:rsidR="00841F99" w:rsidRPr="00494CDE" w:rsidRDefault="00841F99" w:rsidP="002D6818">
            <w:pPr>
              <w:jc w:val="center"/>
            </w:pPr>
            <w:r w:rsidRPr="00494CDE">
              <w:t>$5.</w:t>
            </w:r>
            <w:del w:id="7544" w:author="Samuel Dent" w:date="2016-01-15T08:22:00Z">
              <w:r w:rsidRPr="00494CDE" w:rsidDel="002D6818">
                <w:delText xml:space="preserve">17 </w:delText>
              </w:r>
            </w:del>
            <w:ins w:id="7545" w:author="Samuel Dent" w:date="2016-01-15T08:22:00Z">
              <w:r w:rsidR="002D6818" w:rsidRPr="00494CDE">
                <w:t>1</w:t>
              </w:r>
              <w:r w:rsidR="002D6818">
                <w:t>6</w:t>
              </w:r>
              <w:r w:rsidR="002D6818" w:rsidRPr="00494CDE">
                <w:t xml:space="preserve"> </w:t>
              </w:r>
            </w:ins>
          </w:p>
        </w:tc>
        <w:tc>
          <w:tcPr>
            <w:tcW w:w="649" w:type="pct"/>
            <w:shd w:val="clear" w:color="auto" w:fill="FFFFFF"/>
            <w:noWrap/>
            <w:vAlign w:val="center"/>
            <w:hideMark/>
            <w:tcPrChange w:id="7546" w:author="Stephanie Baer" w:date="2016-01-21T14:10:00Z">
              <w:tcPr>
                <w:tcW w:w="649" w:type="pct"/>
                <w:gridSpan w:val="2"/>
                <w:shd w:val="clear" w:color="auto" w:fill="FFFFFF"/>
                <w:noWrap/>
                <w:vAlign w:val="center"/>
                <w:hideMark/>
              </w:tcPr>
            </w:tcPrChange>
          </w:tcPr>
          <w:p w14:paraId="1D642813" w14:textId="0E4308C2" w:rsidR="00841F99" w:rsidRPr="00494CDE" w:rsidRDefault="00841F99" w:rsidP="00841F99">
            <w:pPr>
              <w:jc w:val="center"/>
            </w:pPr>
            <w:r w:rsidRPr="00494CDE">
              <w:t>$3.</w:t>
            </w:r>
            <w:ins w:id="7547" w:author="Samuel Dent" w:date="2016-01-15T08:22:00Z">
              <w:r w:rsidR="002D6818">
                <w:t>59</w:t>
              </w:r>
            </w:ins>
            <w:del w:id="7548" w:author="Samuel Dent" w:date="2016-01-15T08:22:00Z">
              <w:r w:rsidRPr="00494CDE" w:rsidDel="002D6818">
                <w:delText>60</w:delText>
              </w:r>
            </w:del>
            <w:r w:rsidRPr="00494CDE">
              <w:t xml:space="preserve"> </w:t>
            </w:r>
          </w:p>
        </w:tc>
        <w:tc>
          <w:tcPr>
            <w:tcW w:w="599" w:type="pct"/>
            <w:shd w:val="clear" w:color="auto" w:fill="FFFFFF"/>
            <w:noWrap/>
            <w:vAlign w:val="center"/>
            <w:hideMark/>
            <w:tcPrChange w:id="7549" w:author="Stephanie Baer" w:date="2016-01-21T14:10:00Z">
              <w:tcPr>
                <w:tcW w:w="599" w:type="pct"/>
                <w:shd w:val="clear" w:color="auto" w:fill="FFFFFF"/>
                <w:noWrap/>
                <w:vAlign w:val="center"/>
                <w:hideMark/>
              </w:tcPr>
            </w:tcPrChange>
          </w:tcPr>
          <w:p w14:paraId="26621162" w14:textId="77777777" w:rsidR="00841F99" w:rsidRPr="00494CDE" w:rsidRDefault="00841F99" w:rsidP="00841F99">
            <w:pPr>
              <w:jc w:val="center"/>
            </w:pPr>
            <w:r w:rsidRPr="00494CDE">
              <w:t xml:space="preserve">$1.37 </w:t>
            </w:r>
          </w:p>
        </w:tc>
        <w:tc>
          <w:tcPr>
            <w:tcW w:w="696" w:type="pct"/>
            <w:shd w:val="clear" w:color="auto" w:fill="FFFFFF"/>
            <w:noWrap/>
            <w:vAlign w:val="center"/>
            <w:hideMark/>
            <w:tcPrChange w:id="7550" w:author="Stephanie Baer" w:date="2016-01-21T14:10:00Z">
              <w:tcPr>
                <w:tcW w:w="696" w:type="pct"/>
                <w:shd w:val="clear" w:color="auto" w:fill="FFFFFF"/>
                <w:noWrap/>
                <w:vAlign w:val="center"/>
                <w:hideMark/>
              </w:tcPr>
            </w:tcPrChange>
          </w:tcPr>
          <w:p w14:paraId="1B41A416" w14:textId="77777777" w:rsidR="00841F99" w:rsidRPr="00494CDE" w:rsidRDefault="00841F99" w:rsidP="00841F99">
            <w:pPr>
              <w:jc w:val="center"/>
            </w:pPr>
            <w:r w:rsidRPr="00494CDE">
              <w:t xml:space="preserve">$1.20 </w:t>
            </w:r>
          </w:p>
        </w:tc>
        <w:tc>
          <w:tcPr>
            <w:tcW w:w="693" w:type="pct"/>
            <w:shd w:val="clear" w:color="auto" w:fill="FFFFFF"/>
            <w:noWrap/>
            <w:vAlign w:val="center"/>
            <w:hideMark/>
            <w:tcPrChange w:id="7551" w:author="Stephanie Baer" w:date="2016-01-21T14:10:00Z">
              <w:tcPr>
                <w:tcW w:w="693" w:type="pct"/>
                <w:gridSpan w:val="2"/>
                <w:shd w:val="clear" w:color="auto" w:fill="FFFFFF"/>
                <w:noWrap/>
                <w:vAlign w:val="center"/>
                <w:hideMark/>
              </w:tcPr>
            </w:tcPrChange>
          </w:tcPr>
          <w:p w14:paraId="40409E68" w14:textId="77777777" w:rsidR="00841F99" w:rsidRPr="00494CDE" w:rsidRDefault="00841F99" w:rsidP="00841F99">
            <w:pPr>
              <w:jc w:val="center"/>
            </w:pPr>
            <w:r w:rsidRPr="00494CDE">
              <w:t xml:space="preserve">$1.02 </w:t>
            </w:r>
          </w:p>
        </w:tc>
      </w:tr>
      <w:tr w:rsidR="00AA477A" w:rsidRPr="00494CDE" w14:paraId="4FAEED06" w14:textId="77777777" w:rsidTr="00FF11A2">
        <w:tblPrEx>
          <w:tblPrExChange w:id="7552" w:author="Stephanie Baer" w:date="2016-01-21T14:10:00Z">
            <w:tblPrEx>
              <w:tblW w:w="5085" w:type="pct"/>
            </w:tblPrEx>
          </w:tblPrExChange>
        </w:tblPrEx>
        <w:trPr>
          <w:trHeight w:val="422"/>
          <w:trPrChange w:id="7553" w:author="Stephanie Baer" w:date="2016-01-21T14:10:00Z">
            <w:trPr>
              <w:trHeight w:val="422"/>
            </w:trPr>
          </w:trPrChange>
        </w:trPr>
        <w:tc>
          <w:tcPr>
            <w:tcW w:w="1106" w:type="pct"/>
            <w:shd w:val="clear" w:color="auto" w:fill="FFFFFF"/>
            <w:vAlign w:val="center"/>
            <w:hideMark/>
            <w:tcPrChange w:id="7554" w:author="Stephanie Baer" w:date="2016-01-21T14:10:00Z">
              <w:tcPr>
                <w:tcW w:w="1106" w:type="pct"/>
                <w:shd w:val="clear" w:color="auto" w:fill="FFFFFF"/>
                <w:vAlign w:val="center"/>
                <w:hideMark/>
              </w:tcPr>
            </w:tcPrChange>
          </w:tcPr>
          <w:p w14:paraId="38185221" w14:textId="5009E0B2" w:rsidR="00AA477A" w:rsidRPr="00494CDE" w:rsidRDefault="00AA477A">
            <w:pPr>
              <w:jc w:val="left"/>
              <w:pPrChange w:id="7555" w:author="Stephanie Baer" w:date="2016-01-21T14:10:00Z">
                <w:pPr/>
              </w:pPrChange>
            </w:pPr>
            <w:r w:rsidRPr="00494CDE">
              <w:t>Efficient bulb CFL</w:t>
            </w:r>
          </w:p>
        </w:tc>
        <w:tc>
          <w:tcPr>
            <w:tcW w:w="598" w:type="pct"/>
            <w:shd w:val="clear" w:color="auto" w:fill="FFFFFF"/>
            <w:noWrap/>
            <w:vAlign w:val="center"/>
            <w:hideMark/>
            <w:tcPrChange w:id="7556" w:author="Stephanie Baer" w:date="2016-01-21T14:10:00Z">
              <w:tcPr>
                <w:tcW w:w="598" w:type="pct"/>
                <w:gridSpan w:val="2"/>
                <w:shd w:val="clear" w:color="auto" w:fill="FFFFFF"/>
                <w:noWrap/>
                <w:vAlign w:val="center"/>
                <w:hideMark/>
              </w:tcPr>
            </w:tcPrChange>
          </w:tcPr>
          <w:p w14:paraId="18139A8D" w14:textId="44FBBE74" w:rsidR="00AA477A" w:rsidRPr="00494CDE" w:rsidRDefault="00AA477A" w:rsidP="002D6818">
            <w:pPr>
              <w:jc w:val="center"/>
            </w:pPr>
            <w:r w:rsidRPr="00494CDE">
              <w:t>$</w:t>
            </w:r>
            <w:del w:id="7557" w:author="Samuel Dent" w:date="2016-01-15T08:28:00Z">
              <w:r w:rsidRPr="00494CDE" w:rsidDel="002D6818">
                <w:delText>0.06</w:delText>
              </w:r>
            </w:del>
            <w:ins w:id="7558" w:author="Samuel Dent" w:date="2016-01-15T08:28:00Z">
              <w:r>
                <w:t>1.10</w:t>
              </w:r>
            </w:ins>
          </w:p>
        </w:tc>
        <w:tc>
          <w:tcPr>
            <w:tcW w:w="659" w:type="pct"/>
            <w:shd w:val="clear" w:color="auto" w:fill="FFFFFF"/>
            <w:noWrap/>
            <w:vAlign w:val="center"/>
            <w:hideMark/>
            <w:tcPrChange w:id="7559" w:author="Stephanie Baer" w:date="2016-01-21T14:10:00Z">
              <w:tcPr>
                <w:tcW w:w="659" w:type="pct"/>
                <w:shd w:val="clear" w:color="auto" w:fill="FFFFFF"/>
                <w:noWrap/>
                <w:vAlign w:val="center"/>
                <w:hideMark/>
              </w:tcPr>
            </w:tcPrChange>
          </w:tcPr>
          <w:p w14:paraId="16DBB676" w14:textId="4D084CEB" w:rsidR="00AA477A" w:rsidRPr="00494CDE" w:rsidRDefault="00AA477A" w:rsidP="00841F99">
            <w:pPr>
              <w:jc w:val="center"/>
            </w:pPr>
            <w:ins w:id="7560" w:author="Samuel Dent" w:date="2016-01-15T08:32:00Z">
              <w:r>
                <w:t>$0.50</w:t>
              </w:r>
            </w:ins>
          </w:p>
        </w:tc>
        <w:tc>
          <w:tcPr>
            <w:tcW w:w="649" w:type="pct"/>
            <w:shd w:val="clear" w:color="auto" w:fill="FFFFFF"/>
            <w:vAlign w:val="center"/>
            <w:tcPrChange w:id="7561" w:author="Stephanie Baer" w:date="2016-01-21T14:10:00Z">
              <w:tcPr>
                <w:tcW w:w="649" w:type="pct"/>
                <w:gridSpan w:val="2"/>
                <w:shd w:val="clear" w:color="auto" w:fill="FFFFFF"/>
                <w:vAlign w:val="center"/>
              </w:tcPr>
            </w:tcPrChange>
          </w:tcPr>
          <w:p w14:paraId="431CCF8A" w14:textId="181290D9" w:rsidR="00AA477A" w:rsidRPr="00494CDE" w:rsidRDefault="00AA477A" w:rsidP="00841F99">
            <w:pPr>
              <w:jc w:val="center"/>
            </w:pPr>
            <w:r w:rsidRPr="00494CDE">
              <w:t>$0 - No replacement bulb within measure life</w:t>
            </w:r>
          </w:p>
        </w:tc>
        <w:tc>
          <w:tcPr>
            <w:tcW w:w="599" w:type="pct"/>
            <w:shd w:val="clear" w:color="auto" w:fill="FFFFFF"/>
            <w:noWrap/>
            <w:vAlign w:val="center"/>
            <w:hideMark/>
            <w:tcPrChange w:id="7562" w:author="Stephanie Baer" w:date="2016-01-21T14:10:00Z">
              <w:tcPr>
                <w:tcW w:w="599" w:type="pct"/>
                <w:shd w:val="clear" w:color="auto" w:fill="FFFFFF"/>
                <w:noWrap/>
                <w:vAlign w:val="center"/>
                <w:hideMark/>
              </w:tcPr>
            </w:tcPrChange>
          </w:tcPr>
          <w:p w14:paraId="4352C370" w14:textId="7FCD5EAC" w:rsidR="00AA477A" w:rsidRPr="00494CDE" w:rsidRDefault="00AA477A" w:rsidP="002D6818">
            <w:pPr>
              <w:jc w:val="center"/>
            </w:pPr>
            <w:r w:rsidRPr="00494CDE">
              <w:t>$0.</w:t>
            </w:r>
            <w:del w:id="7563" w:author="Samuel Dent" w:date="2016-01-15T08:28:00Z">
              <w:r w:rsidRPr="00494CDE" w:rsidDel="002D6818">
                <w:delText>01</w:delText>
              </w:r>
            </w:del>
            <w:ins w:id="7564" w:author="Samuel Dent" w:date="2016-01-15T08:28:00Z">
              <w:r>
                <w:t>26</w:t>
              </w:r>
            </w:ins>
          </w:p>
        </w:tc>
        <w:tc>
          <w:tcPr>
            <w:tcW w:w="696" w:type="pct"/>
            <w:shd w:val="clear" w:color="auto" w:fill="FFFFFF"/>
            <w:noWrap/>
            <w:vAlign w:val="center"/>
            <w:hideMark/>
            <w:tcPrChange w:id="7565" w:author="Stephanie Baer" w:date="2016-01-21T14:10:00Z">
              <w:tcPr>
                <w:tcW w:w="696" w:type="pct"/>
                <w:shd w:val="clear" w:color="auto" w:fill="FFFFFF"/>
                <w:noWrap/>
                <w:vAlign w:val="center"/>
                <w:hideMark/>
              </w:tcPr>
            </w:tcPrChange>
          </w:tcPr>
          <w:p w14:paraId="439CD745" w14:textId="3B4A3E83" w:rsidR="00AA477A" w:rsidRPr="00494CDE" w:rsidRDefault="00AA477A" w:rsidP="00841F99">
            <w:pPr>
              <w:jc w:val="center"/>
            </w:pPr>
            <w:ins w:id="7566" w:author="Samuel Dent" w:date="2016-01-15T08:33:00Z">
              <w:r>
                <w:t>$0.14</w:t>
              </w:r>
            </w:ins>
          </w:p>
        </w:tc>
        <w:tc>
          <w:tcPr>
            <w:tcW w:w="693" w:type="pct"/>
            <w:shd w:val="clear" w:color="auto" w:fill="FFFFFF"/>
            <w:vAlign w:val="center"/>
            <w:tcPrChange w:id="7567" w:author="Stephanie Baer" w:date="2016-01-21T14:10:00Z">
              <w:tcPr>
                <w:tcW w:w="693" w:type="pct"/>
                <w:gridSpan w:val="2"/>
                <w:shd w:val="clear" w:color="auto" w:fill="FFFFFF"/>
                <w:vAlign w:val="center"/>
              </w:tcPr>
            </w:tcPrChange>
          </w:tcPr>
          <w:p w14:paraId="59208584" w14:textId="3AA05A39" w:rsidR="00AA477A" w:rsidRPr="00494CDE" w:rsidRDefault="00AA477A" w:rsidP="00841F99">
            <w:pPr>
              <w:jc w:val="center"/>
            </w:pPr>
            <w:r w:rsidRPr="00494CDE">
              <w:t>$0 - No replacement bulb within measure life</w:t>
            </w:r>
          </w:p>
        </w:tc>
      </w:tr>
    </w:tbl>
    <w:p w14:paraId="04C7D161" w14:textId="77777777" w:rsidR="00841F99" w:rsidRDefault="00841F99" w:rsidP="00841F99">
      <w:pPr>
        <w:spacing w:before="120" w:after="240"/>
      </w:pPr>
      <w:r w:rsidRPr="00494CDE">
        <w:t>For halogen bulbs, we assume the same replacement cycle as incandescent bulbs.</w:t>
      </w:r>
      <w:r w:rsidRPr="00494CDE">
        <w:rPr>
          <w:rFonts w:ascii="Arial" w:hAnsi="Arial"/>
          <w:vertAlign w:val="superscript"/>
        </w:rPr>
        <w:footnoteReference w:id="735"/>
      </w:r>
      <w:r w:rsidRPr="00494CDE">
        <w:t xml:space="preserve"> The replacement cycle is based on the location of the lamp and varies based on the hours of use for that location. Both incandescent and halogen lamps are assumed to last for 1,000 hours before needing replacement, CFLs in Residential and in-unit multifamily assume 8000 hours and multifamily common areas assume 10,000 (longer run hours and less switching leads to longer lamp life).</w:t>
      </w:r>
    </w:p>
    <w:p w14:paraId="00B833AF" w14:textId="55C9B3F5" w:rsidR="00A957D7" w:rsidRDefault="00A957D7" w:rsidP="00A957D7">
      <w:pPr>
        <w:pStyle w:val="Heading6"/>
      </w:pPr>
      <w:r>
        <w:t>Measure Code: RS-LRG-EFOX-</w:t>
      </w:r>
      <w:del w:id="7568" w:author="&quot;sdent&quot;" w:date="2016-01-21T10:33:00Z">
        <w:r w:rsidDel="003125E0">
          <w:delText>V04</w:delText>
        </w:r>
      </w:del>
      <w:ins w:id="7569" w:author="&quot;sdent&quot;" w:date="2016-01-21T10:33:00Z">
        <w:r w:rsidR="003125E0">
          <w:t>V05</w:t>
        </w:r>
      </w:ins>
      <w:r>
        <w:t>-</w:t>
      </w:r>
      <w:del w:id="7570" w:author="&quot;sdent&quot;" w:date="2016-01-21T10:33:00Z">
        <w:r w:rsidDel="003125E0">
          <w:delText>150601</w:delText>
        </w:r>
      </w:del>
      <w:ins w:id="7571" w:author="&quot;sdent&quot;" w:date="2016-01-21T10:33:00Z">
        <w:r w:rsidR="003125E0">
          <w:t>160601</w:t>
        </w:r>
      </w:ins>
    </w:p>
    <w:p w14:paraId="35A371F4" w14:textId="77777777" w:rsidR="00A957D7" w:rsidRDefault="00A957D7" w:rsidP="00A957D7"/>
    <w:p w14:paraId="5A576C04" w14:textId="77777777" w:rsidR="00A957D7" w:rsidRPr="00A957D7" w:rsidRDefault="00A957D7" w:rsidP="00A957D7">
      <w:pPr>
        <w:sectPr w:rsidR="00A957D7" w:rsidRPr="00A957D7">
          <w:headerReference w:type="default" r:id="rId56"/>
          <w:pgSz w:w="12240" w:h="15840"/>
          <w:pgMar w:top="1440" w:right="1440" w:bottom="1440" w:left="1440" w:header="720" w:footer="720" w:gutter="0"/>
          <w:cols w:space="720"/>
          <w:docGrid w:linePitch="360"/>
        </w:sectPr>
      </w:pPr>
    </w:p>
    <w:p w14:paraId="66D7BA9B" w14:textId="77777777" w:rsidR="00841F99" w:rsidRDefault="00A957D7" w:rsidP="00841F99">
      <w:pPr>
        <w:pStyle w:val="Heading3"/>
      </w:pPr>
      <w:bookmarkStart w:id="7572" w:name="_Toc437856007"/>
      <w:bookmarkStart w:id="7573" w:name="_Ref353867495"/>
      <w:bookmarkStart w:id="7574" w:name="_Toc437592992"/>
      <w:bookmarkStart w:id="7575" w:name="_Toc441217061"/>
      <w:r w:rsidRPr="00A957D7">
        <w:rPr>
          <w:rFonts w:eastAsiaTheme="majorEastAsia" w:cstheme="majorBidi"/>
          <w:iCs/>
          <w:smallCaps/>
          <w:sz w:val="22"/>
        </w:rPr>
        <w:lastRenderedPageBreak/>
        <w:t>I</w:t>
      </w:r>
      <w:r w:rsidR="00841F99" w:rsidRPr="000B7BB6">
        <w:t>nterior Hardwired Compact Fluorescent Lamp (CFL) Fixture</w:t>
      </w:r>
      <w:bookmarkEnd w:id="7572"/>
      <w:bookmarkEnd w:id="7573"/>
      <w:bookmarkEnd w:id="7574"/>
      <w:bookmarkEnd w:id="7575"/>
      <w:r w:rsidR="00841F99" w:rsidRPr="000B7BB6">
        <w:t xml:space="preserve"> </w:t>
      </w:r>
    </w:p>
    <w:p w14:paraId="7D1EAE63" w14:textId="77777777" w:rsidR="00841F99" w:rsidRDefault="00841F99" w:rsidP="00841F99">
      <w:pPr>
        <w:pStyle w:val="Heading6"/>
      </w:pPr>
      <w:r>
        <w:t>Description</w:t>
      </w:r>
    </w:p>
    <w:p w14:paraId="1D150341" w14:textId="77777777" w:rsidR="00841F99" w:rsidRDefault="00841F99" w:rsidP="00841F99">
      <w:pPr>
        <w:rPr>
          <w:rFonts w:cstheme="minorHAnsi"/>
          <w:b/>
        </w:rPr>
      </w:pPr>
      <w:r>
        <w:rPr>
          <w:rFonts w:cstheme="minorHAnsi"/>
        </w:rPr>
        <w:t xml:space="preserve">An </w:t>
      </w:r>
      <w:r>
        <w:rPr>
          <w:rFonts w:cstheme="minorHAnsi"/>
          <w:bCs/>
        </w:rPr>
        <w:t>ENERGY STAR lighting fixture</w:t>
      </w:r>
      <w:r>
        <w:rPr>
          <w:rFonts w:cstheme="minorHAnsi"/>
        </w:rPr>
        <w:t xml:space="preserve"> wired for exclusive use with </w:t>
      </w:r>
      <w:r>
        <w:rPr>
          <w:rFonts w:cstheme="minorHAnsi"/>
          <w:bCs/>
        </w:rPr>
        <w:t xml:space="preserve">pin-based </w:t>
      </w:r>
      <w:r>
        <w:rPr>
          <w:rFonts w:cstheme="minorHAnsi"/>
        </w:rPr>
        <w:t>compact fluorescent lamps is installed in an interior residential setting. This measure could relate to either a fixture replacement or new installation (i.e. time of sale).</w:t>
      </w:r>
    </w:p>
    <w:p w14:paraId="4A2A8EAF" w14:textId="77777777" w:rsidR="00841F99" w:rsidRDefault="00841F99" w:rsidP="00841F99">
      <w:pPr>
        <w:rPr>
          <w:rFonts w:cstheme="minorHAnsi"/>
        </w:rPr>
      </w:pPr>
      <w:r>
        <w:rPr>
          <w:rFonts w:cstheme="minorHAnsi"/>
        </w:rPr>
        <w:t>Federal legislation stemming from the Energy Independence and Security Act of 2007 required all general-purpose light bulbs between 40 and 100W to be approximately 30% more energy efficient than current incandescent bulbs. Production of 100W, standard efficacy incandescent lamps ends in 2012, followed by restrictions on 75W in 2013 and 60W and 40W in 2014. The baseline for this measure has therefore become bulbs (improved incandescent or halogen) that meet the new standard.</w:t>
      </w:r>
    </w:p>
    <w:p w14:paraId="5DB0A0A5" w14:textId="77777777" w:rsidR="00841F99" w:rsidRDefault="00841F99" w:rsidP="00841F99">
      <w:pPr>
        <w:rPr>
          <w:rFonts w:cstheme="minorHAnsi"/>
        </w:rPr>
      </w:pPr>
      <w:proofErr w:type="gramStart"/>
      <w:r>
        <w:rPr>
          <w:rFonts w:cstheme="minorHAnsi"/>
        </w:rPr>
        <w:t>A  provision</w:t>
      </w:r>
      <w:proofErr w:type="gramEnd"/>
      <w:r>
        <w:rPr>
          <w:rFonts w:cstheme="minorHAnsi"/>
        </w:rPr>
        <w:t xml:space="preserve"> in the EISA regulations requires that by January 1, 2020, all lamps meet efficiency criteria of at least 45 lumens per watt, in essence making the baseline equivalent to a current day CFL. Therefore the measure life (number of years that savings should be claimed) should be reduced once the assumed lifetime of the bulb exceeds 2020. Due to expected delay in clearing retail inventory and to account for the operating life of a halogen incandescent potentially spanning over 2020, this shift is assumed not to occur until mid-2020.</w:t>
      </w:r>
    </w:p>
    <w:p w14:paraId="5C0FC84F" w14:textId="77777777" w:rsidR="00841F99" w:rsidRDefault="00841F99" w:rsidP="00841F99">
      <w:pPr>
        <w:rPr>
          <w:rFonts w:cstheme="minorHAnsi"/>
          <w:szCs w:val="20"/>
        </w:rPr>
      </w:pPr>
      <w:r>
        <w:rPr>
          <w:rFonts w:cstheme="minorHAnsi"/>
          <w:szCs w:val="20"/>
        </w:rPr>
        <w:t>This measure was developed to be applicable to the following program types:  TOS, NC.    If applied to other program types, the measure savings should be verified.</w:t>
      </w:r>
    </w:p>
    <w:p w14:paraId="64846DE4" w14:textId="77777777" w:rsidR="00841F99" w:rsidRDefault="00841F99" w:rsidP="00841F99">
      <w:pPr>
        <w:pStyle w:val="Heading6"/>
      </w:pPr>
      <w:r>
        <w:t>Definition of Efficient Equipment</w:t>
      </w:r>
      <w:r>
        <w:tab/>
      </w:r>
    </w:p>
    <w:p w14:paraId="4778B2F2" w14:textId="77777777" w:rsidR="00841F99" w:rsidRDefault="00841F99" w:rsidP="00841F99">
      <w:pPr>
        <w:rPr>
          <w:rFonts w:cstheme="minorHAnsi"/>
        </w:rPr>
      </w:pPr>
      <w:r>
        <w:rPr>
          <w:rFonts w:cstheme="minorHAnsi"/>
        </w:rPr>
        <w:t xml:space="preserve">The efficient condition is an </w:t>
      </w:r>
      <w:r>
        <w:rPr>
          <w:rFonts w:cstheme="minorHAnsi"/>
          <w:bCs/>
        </w:rPr>
        <w:t xml:space="preserve">ENERGY STAR lighting </w:t>
      </w:r>
      <w:r>
        <w:rPr>
          <w:rFonts w:cstheme="minorHAnsi"/>
        </w:rPr>
        <w:t>interior fixture for pin-based compact fluorescent lamps.</w:t>
      </w:r>
    </w:p>
    <w:p w14:paraId="7C75D610" w14:textId="77777777" w:rsidR="00841F99" w:rsidRDefault="00841F99" w:rsidP="00841F99">
      <w:pPr>
        <w:pStyle w:val="Heading6"/>
      </w:pPr>
      <w:r>
        <w:t>Definition of Baseline Equipment</w:t>
      </w:r>
    </w:p>
    <w:p w14:paraId="4FA21015" w14:textId="77777777" w:rsidR="00841F99" w:rsidRDefault="00841F99" w:rsidP="00841F99">
      <w:pPr>
        <w:rPr>
          <w:rFonts w:cstheme="minorHAnsi"/>
        </w:rPr>
      </w:pPr>
      <w:r>
        <w:rPr>
          <w:rFonts w:cstheme="minorHAnsi"/>
        </w:rPr>
        <w:t xml:space="preserve">The baseline condition is a standard EISA qualified incandescent or halogen interior fixture </w:t>
      </w:r>
      <w:r>
        <w:t>as provided in the table provided in the Electric Energy Savings section.</w:t>
      </w:r>
    </w:p>
    <w:p w14:paraId="174FE19A" w14:textId="77777777" w:rsidR="00841F99" w:rsidRDefault="00841F99" w:rsidP="00841F99">
      <w:pPr>
        <w:pStyle w:val="Heading6"/>
      </w:pPr>
      <w:r>
        <w:t>Deemed Lifetime of Efficient Equipment</w:t>
      </w:r>
    </w:p>
    <w:p w14:paraId="6E8EA0F7" w14:textId="77777777" w:rsidR="00841F99" w:rsidRDefault="00841F99" w:rsidP="00841F99">
      <w:pPr>
        <w:rPr>
          <w:rFonts w:cstheme="minorHAnsi"/>
        </w:rPr>
      </w:pPr>
      <w:r>
        <w:rPr>
          <w:rFonts w:cstheme="minorHAnsi"/>
        </w:rPr>
        <w:t>The expected life of an interior fixture is 20 years</w:t>
      </w:r>
      <w:r>
        <w:rPr>
          <w:rStyle w:val="FootnoteReference"/>
          <w:rFonts w:cstheme="minorHAnsi"/>
          <w:noProof/>
        </w:rPr>
        <w:footnoteReference w:id="736"/>
      </w:r>
      <w:r>
        <w:rPr>
          <w:rFonts w:cstheme="minorHAnsi"/>
        </w:rPr>
        <w:t xml:space="preserve">. However due to the backstop provision in the Energy Independence and Security Act of 2007 that requires by January 1, 2020, all lamps meet efficiency criteria of at least 45 lumens per watt, the baseline replacement would become equivalent to a CFL in that year.  The expected measure life for CFL fixtures installed June 2012 – May 2013 is therefore assumed to be 8 </w:t>
      </w:r>
      <w:r>
        <w:rPr>
          <w:rFonts w:cstheme="minorHAnsi"/>
          <w:noProof/>
        </w:rPr>
        <w:t>years. For bulbs installed June 2013 – May 2014, this would be reduced to 7 years and should be reduced each year</w:t>
      </w:r>
      <w:r>
        <w:rPr>
          <w:rStyle w:val="FootnoteReference"/>
          <w:rFonts w:cstheme="minorHAnsi"/>
          <w:noProof/>
        </w:rPr>
        <w:footnoteReference w:id="737"/>
      </w:r>
      <w:r>
        <w:rPr>
          <w:rFonts w:cstheme="minorHAnsi"/>
          <w:noProof/>
        </w:rPr>
        <w:t xml:space="preserve">.  </w:t>
      </w:r>
    </w:p>
    <w:p w14:paraId="70C223A1" w14:textId="77777777" w:rsidR="00841F99" w:rsidRDefault="00841F99" w:rsidP="00841F99">
      <w:pPr>
        <w:pStyle w:val="Heading6"/>
      </w:pPr>
      <w:r>
        <w:t xml:space="preserve">Deemed Measure Cost </w:t>
      </w:r>
    </w:p>
    <w:p w14:paraId="62DDDA16" w14:textId="77777777" w:rsidR="00841F99" w:rsidRDefault="00841F99" w:rsidP="00841F99">
      <w:pPr>
        <w:rPr>
          <w:rFonts w:cstheme="minorHAnsi"/>
        </w:rPr>
      </w:pPr>
      <w:r>
        <w:rPr>
          <w:rFonts w:cstheme="minorHAnsi"/>
        </w:rPr>
        <w:t>The incremental cost for an interior fixture is assumed to be $32</w:t>
      </w:r>
      <w:r>
        <w:rPr>
          <w:rStyle w:val="FootnoteReference"/>
          <w:rFonts w:cstheme="minorHAnsi"/>
        </w:rPr>
        <w:footnoteReference w:id="738"/>
      </w:r>
      <w:r>
        <w:rPr>
          <w:rFonts w:cstheme="minorHAnsi"/>
        </w:rPr>
        <w:t>.</w:t>
      </w:r>
    </w:p>
    <w:p w14:paraId="74046EE8" w14:textId="77777777" w:rsidR="00841F99" w:rsidRDefault="00841F99" w:rsidP="00841F99">
      <w:pPr>
        <w:pStyle w:val="Heading6"/>
      </w:pPr>
      <w:r>
        <w:t>Loadshape</w:t>
      </w:r>
    </w:p>
    <w:tbl>
      <w:tblPr>
        <w:tblW w:w="8120" w:type="dxa"/>
        <w:tblInd w:w="93" w:type="dxa"/>
        <w:tblLook w:val="04A0" w:firstRow="1" w:lastRow="0" w:firstColumn="1" w:lastColumn="0" w:noHBand="0" w:noVBand="1"/>
      </w:tblPr>
      <w:tblGrid>
        <w:gridCol w:w="8120"/>
      </w:tblGrid>
      <w:tr w:rsidR="00841F99" w14:paraId="7FB82A95" w14:textId="77777777" w:rsidTr="00841F99">
        <w:trPr>
          <w:trHeight w:val="300"/>
        </w:trPr>
        <w:tc>
          <w:tcPr>
            <w:tcW w:w="8120" w:type="dxa"/>
            <w:noWrap/>
            <w:vAlign w:val="center"/>
            <w:hideMark/>
          </w:tcPr>
          <w:p w14:paraId="691FB037" w14:textId="77777777" w:rsidR="00841F99" w:rsidRDefault="00841F99" w:rsidP="00841F99">
            <w:pPr>
              <w:rPr>
                <w:rFonts w:cstheme="minorHAnsi"/>
                <w:color w:val="000000"/>
                <w:szCs w:val="20"/>
              </w:rPr>
            </w:pPr>
            <w:r>
              <w:rPr>
                <w:rFonts w:cstheme="minorHAnsi"/>
                <w:color w:val="000000"/>
                <w:szCs w:val="20"/>
              </w:rPr>
              <w:t>Loadshape R06 - Residential Indoor Lighting</w:t>
            </w:r>
          </w:p>
        </w:tc>
      </w:tr>
    </w:tbl>
    <w:p w14:paraId="574698F4" w14:textId="77777777" w:rsidR="00841F99" w:rsidRDefault="00841F99" w:rsidP="00841F99">
      <w:pPr>
        <w:pStyle w:val="Heading6"/>
      </w:pPr>
      <w:r>
        <w:lastRenderedPageBreak/>
        <w:t>Coincidence Factor</w:t>
      </w:r>
    </w:p>
    <w:p w14:paraId="4A66A82D" w14:textId="77777777" w:rsidR="00841F99" w:rsidRDefault="00841F99" w:rsidP="00841F99">
      <w:pPr>
        <w:rPr>
          <w:rFonts w:cstheme="minorHAnsi"/>
        </w:rPr>
      </w:pPr>
      <w:r>
        <w:rPr>
          <w:rFonts w:cstheme="minorHAnsi"/>
        </w:rPr>
        <w:t>The summer peak coincidence factor is assumed to be 7.1%</w:t>
      </w:r>
      <w:r>
        <w:rPr>
          <w:rStyle w:val="FootnoteReference"/>
          <w:rFonts w:cstheme="minorHAnsi"/>
        </w:rPr>
        <w:footnoteReference w:id="739"/>
      </w:r>
      <w:r>
        <w:rPr>
          <w:rFonts w:cstheme="minorHAnsi"/>
        </w:rPr>
        <w:t xml:space="preserve"> for Residential and in-unit Multi Family bulbs.</w:t>
      </w:r>
    </w:p>
    <w:p w14:paraId="5F4E9086" w14:textId="77777777" w:rsidR="00841F99" w:rsidRDefault="00841F99" w:rsidP="00841F99">
      <w:pPr>
        <w:rPr>
          <w:rFonts w:cstheme="minorHAnsi"/>
        </w:rPr>
      </w:pPr>
    </w:p>
    <w:p w14:paraId="640B5E23" w14:textId="77777777" w:rsidR="00841F99" w:rsidRDefault="00841F99" w:rsidP="00841F99">
      <w:pPr>
        <w:pStyle w:val="AlgorithmHeading"/>
      </w:pPr>
      <w:r>
        <w:t>Algorithm</w:t>
      </w:r>
    </w:p>
    <w:p w14:paraId="23274F6A" w14:textId="77777777" w:rsidR="00841F99" w:rsidRDefault="00841F99" w:rsidP="00841F99">
      <w:pPr>
        <w:pStyle w:val="Heading6"/>
      </w:pPr>
      <w:r>
        <w:t>Calculation of Savings</w:t>
      </w:r>
    </w:p>
    <w:p w14:paraId="361E6229" w14:textId="77777777" w:rsidR="00841F99" w:rsidRDefault="00841F99" w:rsidP="00841F99">
      <w:pPr>
        <w:pStyle w:val="Heading6"/>
      </w:pPr>
      <w:r>
        <w:t>Electric Energy Savings</w:t>
      </w:r>
    </w:p>
    <w:p w14:paraId="46A891C4" w14:textId="77777777" w:rsidR="00841F99" w:rsidRDefault="00841F99" w:rsidP="00841F99">
      <w:pPr>
        <w:ind w:left="1440" w:hanging="288"/>
        <w:rPr>
          <w:rFonts w:cstheme="minorHAnsi"/>
          <w:noProof/>
          <w:szCs w:val="20"/>
        </w:rPr>
      </w:pPr>
      <w:r>
        <w:rPr>
          <w:rFonts w:cstheme="minorHAnsi"/>
          <w:noProof/>
        </w:rPr>
        <w:t>ΔkWh</w:t>
      </w:r>
      <w:r>
        <w:rPr>
          <w:rFonts w:cstheme="minorHAnsi"/>
          <w:noProof/>
        </w:rPr>
        <w:tab/>
        <w:t>= ((WattsBase - WattsEE) / 1000) * ISR * (1-Leakage) * Hours * WHFe</w:t>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p>
    <w:p w14:paraId="4BECE1FF" w14:textId="77777777" w:rsidR="00841F99" w:rsidRDefault="00841F99" w:rsidP="00841F99">
      <w:pPr>
        <w:ind w:left="720" w:hanging="720"/>
        <w:rPr>
          <w:rFonts w:cstheme="minorHAnsi"/>
          <w:noProof/>
        </w:rPr>
      </w:pPr>
      <w:r>
        <w:rPr>
          <w:rFonts w:cstheme="minorHAnsi"/>
          <w:noProof/>
        </w:rPr>
        <w:t>Where:</w:t>
      </w:r>
    </w:p>
    <w:p w14:paraId="59A6CCA6" w14:textId="77777777" w:rsidR="00841F99" w:rsidRDefault="00841F99" w:rsidP="00841F99">
      <w:pPr>
        <w:ind w:left="720"/>
        <w:rPr>
          <w:rFonts w:cstheme="minorHAnsi"/>
          <w:noProof/>
        </w:rPr>
      </w:pPr>
      <w:r>
        <w:rPr>
          <w:rFonts w:cstheme="minorHAnsi"/>
          <w:noProof/>
        </w:rPr>
        <w:t>WattsBase</w:t>
      </w:r>
      <w:r>
        <w:rPr>
          <w:rFonts w:cstheme="minorHAnsi"/>
          <w:noProof/>
        </w:rPr>
        <w:tab/>
        <w:t>= Based on lumens of CFL bulb and program year purchased: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338"/>
        <w:gridCol w:w="1720"/>
        <w:gridCol w:w="1757"/>
      </w:tblGrid>
      <w:tr w:rsidR="00841F99" w14:paraId="292697DE" w14:textId="77777777" w:rsidTr="00841F99">
        <w:trPr>
          <w:trHeight w:val="735"/>
          <w:jc w:val="center"/>
        </w:trPr>
        <w:tc>
          <w:tcPr>
            <w:tcW w:w="233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F05F46A" w14:textId="77777777" w:rsidR="00841F99" w:rsidRDefault="00841F99" w:rsidP="00841F99">
            <w:pPr>
              <w:keepNext/>
              <w:keepLines/>
              <w:jc w:val="center"/>
              <w:rPr>
                <w:rFonts w:cstheme="minorHAnsi"/>
                <w:b/>
                <w:color w:val="FFFFFF" w:themeColor="background1"/>
              </w:rPr>
            </w:pPr>
            <w:r>
              <w:rPr>
                <w:rFonts w:cstheme="minorHAnsi"/>
                <w:b/>
                <w:color w:val="FFFFFF" w:themeColor="background1"/>
              </w:rPr>
              <w:t>Minimum Lumens</w:t>
            </w:r>
          </w:p>
        </w:tc>
        <w:tc>
          <w:tcPr>
            <w:tcW w:w="17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27E66DD" w14:textId="77777777" w:rsidR="00841F99" w:rsidRDefault="00841F99" w:rsidP="00841F99">
            <w:pPr>
              <w:keepNext/>
              <w:keepLines/>
              <w:jc w:val="center"/>
              <w:rPr>
                <w:rFonts w:cstheme="minorHAnsi"/>
                <w:b/>
                <w:color w:val="FFFFFF" w:themeColor="background1"/>
              </w:rPr>
            </w:pPr>
            <w:r>
              <w:rPr>
                <w:rFonts w:cstheme="minorHAnsi"/>
                <w:b/>
                <w:color w:val="FFFFFF" w:themeColor="background1"/>
              </w:rPr>
              <w:t>Maximum Lumens</w:t>
            </w:r>
          </w:p>
        </w:tc>
        <w:tc>
          <w:tcPr>
            <w:tcW w:w="175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63D1CE7" w14:textId="77777777" w:rsidR="00841F99" w:rsidRDefault="00841F99" w:rsidP="00841F99">
            <w:pPr>
              <w:keepNext/>
              <w:keepLines/>
              <w:jc w:val="center"/>
              <w:rPr>
                <w:rFonts w:cstheme="minorHAnsi"/>
                <w:b/>
                <w:color w:val="FFFFFF" w:themeColor="background1"/>
              </w:rPr>
            </w:pPr>
            <w:r>
              <w:rPr>
                <w:rFonts w:cstheme="minorHAnsi"/>
                <w:b/>
                <w:color w:val="FFFFFF" w:themeColor="background1"/>
              </w:rPr>
              <w:t>Incandescent Equivalent</w:t>
            </w:r>
          </w:p>
          <w:p w14:paraId="018AA3FC" w14:textId="77777777" w:rsidR="00841F99" w:rsidRDefault="00841F99" w:rsidP="00841F99">
            <w:pPr>
              <w:keepNext/>
              <w:keepLines/>
              <w:jc w:val="center"/>
              <w:rPr>
                <w:rFonts w:cstheme="minorHAnsi"/>
                <w:b/>
                <w:color w:val="FFFFFF" w:themeColor="background1"/>
              </w:rPr>
            </w:pPr>
            <w:r>
              <w:rPr>
                <w:rFonts w:cstheme="minorHAnsi"/>
                <w:b/>
                <w:color w:val="FFFFFF" w:themeColor="background1"/>
              </w:rPr>
              <w:t>Post-EISA 2007</w:t>
            </w:r>
          </w:p>
          <w:p w14:paraId="3EC1BAC3" w14:textId="77777777" w:rsidR="00841F99" w:rsidRDefault="00841F99" w:rsidP="00841F99">
            <w:pPr>
              <w:keepNext/>
              <w:keepLines/>
              <w:jc w:val="center"/>
              <w:rPr>
                <w:rFonts w:cstheme="minorHAnsi"/>
                <w:b/>
                <w:color w:val="FFFFFF" w:themeColor="background1"/>
                <w:vertAlign w:val="subscript"/>
              </w:rPr>
            </w:pPr>
            <w:r>
              <w:rPr>
                <w:rFonts w:cstheme="minorHAnsi"/>
                <w:b/>
                <w:color w:val="FFFFFF" w:themeColor="background1"/>
              </w:rPr>
              <w:t>(Watts</w:t>
            </w:r>
            <w:r>
              <w:rPr>
                <w:rFonts w:cstheme="minorHAnsi"/>
                <w:b/>
                <w:color w:val="FFFFFF" w:themeColor="background1"/>
                <w:vertAlign w:val="subscript"/>
              </w:rPr>
              <w:t>Base</w:t>
            </w:r>
            <w:r>
              <w:rPr>
                <w:rFonts w:cstheme="minorHAnsi"/>
                <w:b/>
                <w:color w:val="FFFFFF" w:themeColor="background1"/>
              </w:rPr>
              <w:t>)</w:t>
            </w:r>
          </w:p>
        </w:tc>
      </w:tr>
      <w:tr w:rsidR="00841F99" w14:paraId="0D0ED5AE" w14:textId="77777777" w:rsidTr="00841F99">
        <w:trPr>
          <w:trHeight w:val="305"/>
          <w:jc w:val="center"/>
        </w:trPr>
        <w:tc>
          <w:tcPr>
            <w:tcW w:w="2338" w:type="dxa"/>
            <w:tcBorders>
              <w:top w:val="single" w:sz="4" w:space="0" w:color="auto"/>
              <w:left w:val="single" w:sz="4" w:space="0" w:color="auto"/>
              <w:bottom w:val="single" w:sz="4" w:space="0" w:color="auto"/>
              <w:right w:val="single" w:sz="4" w:space="0" w:color="auto"/>
            </w:tcBorders>
            <w:hideMark/>
          </w:tcPr>
          <w:p w14:paraId="489CFA76" w14:textId="77777777" w:rsidR="00841F99" w:rsidRDefault="00841F99" w:rsidP="00841F99">
            <w:pPr>
              <w:jc w:val="center"/>
              <w:rPr>
                <w:rFonts w:eastAsiaTheme="minorHAnsi"/>
              </w:rPr>
            </w:pPr>
            <w:r>
              <w:rPr>
                <w:rFonts w:eastAsiaTheme="minorHAnsi"/>
              </w:rPr>
              <w:t>5280</w:t>
            </w:r>
          </w:p>
        </w:tc>
        <w:tc>
          <w:tcPr>
            <w:tcW w:w="1720" w:type="dxa"/>
            <w:tcBorders>
              <w:top w:val="single" w:sz="4" w:space="0" w:color="auto"/>
              <w:left w:val="single" w:sz="4" w:space="0" w:color="auto"/>
              <w:bottom w:val="single" w:sz="4" w:space="0" w:color="auto"/>
              <w:right w:val="single" w:sz="4" w:space="0" w:color="auto"/>
            </w:tcBorders>
            <w:hideMark/>
          </w:tcPr>
          <w:p w14:paraId="49416067" w14:textId="77777777" w:rsidR="00841F99" w:rsidRDefault="00841F99" w:rsidP="00841F99">
            <w:pPr>
              <w:jc w:val="center"/>
              <w:rPr>
                <w:rFonts w:eastAsiaTheme="minorHAnsi"/>
                <w:szCs w:val="16"/>
              </w:rPr>
            </w:pPr>
            <w:r>
              <w:rPr>
                <w:rFonts w:eastAsiaTheme="minorHAnsi"/>
              </w:rPr>
              <w:t>6209</w:t>
            </w:r>
          </w:p>
        </w:tc>
        <w:tc>
          <w:tcPr>
            <w:tcW w:w="1757" w:type="dxa"/>
            <w:tcBorders>
              <w:top w:val="single" w:sz="4" w:space="0" w:color="auto"/>
              <w:left w:val="single" w:sz="4" w:space="0" w:color="auto"/>
              <w:bottom w:val="single" w:sz="4" w:space="0" w:color="auto"/>
              <w:right w:val="single" w:sz="4" w:space="0" w:color="auto"/>
            </w:tcBorders>
            <w:hideMark/>
          </w:tcPr>
          <w:p w14:paraId="6C1C1998" w14:textId="77777777" w:rsidR="00841F99" w:rsidRDefault="00841F99" w:rsidP="00841F99">
            <w:pPr>
              <w:jc w:val="center"/>
              <w:rPr>
                <w:rFonts w:eastAsiaTheme="minorHAnsi"/>
                <w:szCs w:val="16"/>
              </w:rPr>
            </w:pPr>
            <w:r>
              <w:rPr>
                <w:rFonts w:eastAsiaTheme="minorHAnsi"/>
              </w:rPr>
              <w:t>300</w:t>
            </w:r>
          </w:p>
        </w:tc>
      </w:tr>
      <w:tr w:rsidR="00841F99" w14:paraId="56664FDD" w14:textId="77777777" w:rsidTr="00841F99">
        <w:trPr>
          <w:trHeight w:val="305"/>
          <w:jc w:val="center"/>
        </w:trPr>
        <w:tc>
          <w:tcPr>
            <w:tcW w:w="2338" w:type="dxa"/>
            <w:tcBorders>
              <w:top w:val="single" w:sz="4" w:space="0" w:color="auto"/>
              <w:left w:val="single" w:sz="4" w:space="0" w:color="auto"/>
              <w:bottom w:val="single" w:sz="4" w:space="0" w:color="auto"/>
              <w:right w:val="single" w:sz="4" w:space="0" w:color="auto"/>
            </w:tcBorders>
            <w:hideMark/>
          </w:tcPr>
          <w:p w14:paraId="0D2838A0" w14:textId="77777777" w:rsidR="00841F99" w:rsidRDefault="00841F99" w:rsidP="00841F99">
            <w:pPr>
              <w:jc w:val="center"/>
              <w:rPr>
                <w:rFonts w:eastAsiaTheme="minorHAnsi"/>
                <w:szCs w:val="16"/>
              </w:rPr>
            </w:pPr>
            <w:r>
              <w:rPr>
                <w:rFonts w:eastAsiaTheme="minorHAnsi"/>
              </w:rPr>
              <w:t>3000</w:t>
            </w:r>
          </w:p>
        </w:tc>
        <w:tc>
          <w:tcPr>
            <w:tcW w:w="1720" w:type="dxa"/>
            <w:tcBorders>
              <w:top w:val="single" w:sz="4" w:space="0" w:color="auto"/>
              <w:left w:val="single" w:sz="4" w:space="0" w:color="auto"/>
              <w:bottom w:val="single" w:sz="4" w:space="0" w:color="auto"/>
              <w:right w:val="single" w:sz="4" w:space="0" w:color="auto"/>
            </w:tcBorders>
            <w:hideMark/>
          </w:tcPr>
          <w:p w14:paraId="5B10FF61" w14:textId="77777777" w:rsidR="00841F99" w:rsidRDefault="00841F99" w:rsidP="00841F99">
            <w:pPr>
              <w:jc w:val="center"/>
              <w:rPr>
                <w:rFonts w:eastAsiaTheme="minorHAnsi"/>
                <w:szCs w:val="16"/>
              </w:rPr>
            </w:pPr>
            <w:r>
              <w:rPr>
                <w:rFonts w:eastAsiaTheme="minorHAnsi"/>
              </w:rPr>
              <w:t>5279</w:t>
            </w:r>
          </w:p>
        </w:tc>
        <w:tc>
          <w:tcPr>
            <w:tcW w:w="1757" w:type="dxa"/>
            <w:tcBorders>
              <w:top w:val="single" w:sz="4" w:space="0" w:color="auto"/>
              <w:left w:val="single" w:sz="4" w:space="0" w:color="auto"/>
              <w:bottom w:val="single" w:sz="4" w:space="0" w:color="auto"/>
              <w:right w:val="single" w:sz="4" w:space="0" w:color="auto"/>
            </w:tcBorders>
            <w:hideMark/>
          </w:tcPr>
          <w:p w14:paraId="3622215A" w14:textId="77777777" w:rsidR="00841F99" w:rsidRDefault="00841F99" w:rsidP="00841F99">
            <w:pPr>
              <w:jc w:val="center"/>
              <w:rPr>
                <w:rFonts w:eastAsiaTheme="minorHAnsi"/>
                <w:szCs w:val="16"/>
              </w:rPr>
            </w:pPr>
            <w:r>
              <w:rPr>
                <w:rFonts w:eastAsiaTheme="minorHAnsi"/>
              </w:rPr>
              <w:t>200</w:t>
            </w:r>
          </w:p>
        </w:tc>
      </w:tr>
      <w:tr w:rsidR="00841F99" w14:paraId="1E516778" w14:textId="77777777" w:rsidTr="00841F99">
        <w:trPr>
          <w:trHeight w:val="305"/>
          <w:jc w:val="center"/>
        </w:trPr>
        <w:tc>
          <w:tcPr>
            <w:tcW w:w="2338" w:type="dxa"/>
            <w:tcBorders>
              <w:top w:val="single" w:sz="4" w:space="0" w:color="auto"/>
              <w:left w:val="single" w:sz="4" w:space="0" w:color="auto"/>
              <w:bottom w:val="single" w:sz="4" w:space="0" w:color="auto"/>
              <w:right w:val="single" w:sz="4" w:space="0" w:color="auto"/>
            </w:tcBorders>
            <w:hideMark/>
          </w:tcPr>
          <w:p w14:paraId="2E12A6C8" w14:textId="77777777" w:rsidR="00841F99" w:rsidRDefault="00841F99" w:rsidP="00841F99">
            <w:pPr>
              <w:jc w:val="center"/>
              <w:rPr>
                <w:rFonts w:eastAsiaTheme="minorHAnsi"/>
                <w:szCs w:val="16"/>
              </w:rPr>
            </w:pPr>
            <w:r>
              <w:rPr>
                <w:rFonts w:eastAsiaTheme="minorHAnsi"/>
              </w:rPr>
              <w:t>2601</w:t>
            </w:r>
          </w:p>
        </w:tc>
        <w:tc>
          <w:tcPr>
            <w:tcW w:w="1720" w:type="dxa"/>
            <w:tcBorders>
              <w:top w:val="single" w:sz="4" w:space="0" w:color="auto"/>
              <w:left w:val="single" w:sz="4" w:space="0" w:color="auto"/>
              <w:bottom w:val="single" w:sz="4" w:space="0" w:color="auto"/>
              <w:right w:val="single" w:sz="4" w:space="0" w:color="auto"/>
            </w:tcBorders>
            <w:hideMark/>
          </w:tcPr>
          <w:p w14:paraId="1C9503CD" w14:textId="77777777" w:rsidR="00841F99" w:rsidRDefault="00841F99" w:rsidP="00841F99">
            <w:pPr>
              <w:jc w:val="center"/>
              <w:rPr>
                <w:rFonts w:eastAsiaTheme="minorHAnsi"/>
                <w:szCs w:val="16"/>
              </w:rPr>
            </w:pPr>
            <w:r>
              <w:rPr>
                <w:rFonts w:eastAsiaTheme="minorHAnsi"/>
              </w:rPr>
              <w:t>2999</w:t>
            </w:r>
          </w:p>
        </w:tc>
        <w:tc>
          <w:tcPr>
            <w:tcW w:w="1757" w:type="dxa"/>
            <w:tcBorders>
              <w:top w:val="single" w:sz="4" w:space="0" w:color="auto"/>
              <w:left w:val="single" w:sz="4" w:space="0" w:color="auto"/>
              <w:bottom w:val="single" w:sz="4" w:space="0" w:color="auto"/>
              <w:right w:val="single" w:sz="4" w:space="0" w:color="auto"/>
            </w:tcBorders>
            <w:hideMark/>
          </w:tcPr>
          <w:p w14:paraId="1BBF8B58" w14:textId="77777777" w:rsidR="00841F99" w:rsidRDefault="00841F99" w:rsidP="00841F99">
            <w:pPr>
              <w:jc w:val="center"/>
              <w:rPr>
                <w:rFonts w:eastAsiaTheme="minorHAnsi"/>
                <w:szCs w:val="16"/>
              </w:rPr>
            </w:pPr>
            <w:r>
              <w:rPr>
                <w:rFonts w:eastAsiaTheme="minorHAnsi"/>
              </w:rPr>
              <w:t>150</w:t>
            </w:r>
          </w:p>
        </w:tc>
      </w:tr>
      <w:tr w:rsidR="00841F99" w14:paraId="12B9E97E" w14:textId="77777777" w:rsidTr="00841F99">
        <w:trPr>
          <w:trHeight w:val="305"/>
          <w:jc w:val="center"/>
        </w:trPr>
        <w:tc>
          <w:tcPr>
            <w:tcW w:w="2338" w:type="dxa"/>
            <w:tcBorders>
              <w:top w:val="single" w:sz="4" w:space="0" w:color="auto"/>
              <w:left w:val="single" w:sz="4" w:space="0" w:color="auto"/>
              <w:bottom w:val="single" w:sz="4" w:space="0" w:color="auto"/>
              <w:right w:val="single" w:sz="4" w:space="0" w:color="auto"/>
            </w:tcBorders>
            <w:hideMark/>
          </w:tcPr>
          <w:p w14:paraId="33FB186C" w14:textId="77777777" w:rsidR="00841F99" w:rsidRDefault="00841F99" w:rsidP="00841F99">
            <w:pPr>
              <w:jc w:val="center"/>
              <w:rPr>
                <w:rFonts w:eastAsiaTheme="minorHAnsi"/>
                <w:szCs w:val="16"/>
              </w:rPr>
            </w:pPr>
            <w:r>
              <w:rPr>
                <w:rFonts w:eastAsiaTheme="minorHAnsi"/>
              </w:rPr>
              <w:t>1490</w:t>
            </w:r>
          </w:p>
        </w:tc>
        <w:tc>
          <w:tcPr>
            <w:tcW w:w="1720" w:type="dxa"/>
            <w:tcBorders>
              <w:top w:val="single" w:sz="4" w:space="0" w:color="auto"/>
              <w:left w:val="single" w:sz="4" w:space="0" w:color="auto"/>
              <w:bottom w:val="single" w:sz="4" w:space="0" w:color="auto"/>
              <w:right w:val="single" w:sz="4" w:space="0" w:color="auto"/>
            </w:tcBorders>
            <w:hideMark/>
          </w:tcPr>
          <w:p w14:paraId="42E4B90E" w14:textId="77777777" w:rsidR="00841F99" w:rsidRDefault="00841F99" w:rsidP="00841F99">
            <w:pPr>
              <w:jc w:val="center"/>
              <w:rPr>
                <w:rFonts w:eastAsiaTheme="minorHAnsi"/>
                <w:szCs w:val="16"/>
              </w:rPr>
            </w:pPr>
            <w:r>
              <w:rPr>
                <w:rFonts w:eastAsiaTheme="minorHAnsi"/>
              </w:rPr>
              <w:t>2600</w:t>
            </w:r>
          </w:p>
        </w:tc>
        <w:tc>
          <w:tcPr>
            <w:tcW w:w="1757" w:type="dxa"/>
            <w:tcBorders>
              <w:top w:val="single" w:sz="4" w:space="0" w:color="auto"/>
              <w:left w:val="single" w:sz="4" w:space="0" w:color="auto"/>
              <w:bottom w:val="single" w:sz="4" w:space="0" w:color="auto"/>
              <w:right w:val="single" w:sz="4" w:space="0" w:color="auto"/>
            </w:tcBorders>
            <w:hideMark/>
          </w:tcPr>
          <w:p w14:paraId="5B9C3569" w14:textId="77777777" w:rsidR="00841F99" w:rsidRDefault="00841F99" w:rsidP="00841F99">
            <w:pPr>
              <w:jc w:val="center"/>
              <w:rPr>
                <w:rFonts w:eastAsiaTheme="minorHAnsi"/>
                <w:szCs w:val="16"/>
              </w:rPr>
            </w:pPr>
            <w:r>
              <w:rPr>
                <w:rFonts w:eastAsiaTheme="minorHAnsi"/>
              </w:rPr>
              <w:t>72</w:t>
            </w:r>
          </w:p>
        </w:tc>
      </w:tr>
      <w:tr w:rsidR="00841F99" w14:paraId="123C0E31" w14:textId="77777777" w:rsidTr="00841F99">
        <w:trPr>
          <w:trHeight w:val="305"/>
          <w:jc w:val="center"/>
        </w:trPr>
        <w:tc>
          <w:tcPr>
            <w:tcW w:w="2338" w:type="dxa"/>
            <w:tcBorders>
              <w:top w:val="single" w:sz="4" w:space="0" w:color="auto"/>
              <w:left w:val="single" w:sz="4" w:space="0" w:color="auto"/>
              <w:bottom w:val="single" w:sz="4" w:space="0" w:color="auto"/>
              <w:right w:val="single" w:sz="4" w:space="0" w:color="auto"/>
            </w:tcBorders>
            <w:hideMark/>
          </w:tcPr>
          <w:p w14:paraId="013F5348" w14:textId="77777777" w:rsidR="00841F99" w:rsidRDefault="00841F99" w:rsidP="00841F99">
            <w:pPr>
              <w:jc w:val="center"/>
              <w:rPr>
                <w:rFonts w:eastAsiaTheme="minorHAnsi"/>
                <w:szCs w:val="16"/>
              </w:rPr>
            </w:pPr>
            <w:r>
              <w:rPr>
                <w:rFonts w:eastAsiaTheme="minorHAnsi"/>
              </w:rPr>
              <w:t>1050</w:t>
            </w:r>
          </w:p>
        </w:tc>
        <w:tc>
          <w:tcPr>
            <w:tcW w:w="1720" w:type="dxa"/>
            <w:tcBorders>
              <w:top w:val="single" w:sz="4" w:space="0" w:color="auto"/>
              <w:left w:val="single" w:sz="4" w:space="0" w:color="auto"/>
              <w:bottom w:val="single" w:sz="4" w:space="0" w:color="auto"/>
              <w:right w:val="single" w:sz="4" w:space="0" w:color="auto"/>
            </w:tcBorders>
            <w:hideMark/>
          </w:tcPr>
          <w:p w14:paraId="756A8FB9" w14:textId="77777777" w:rsidR="00841F99" w:rsidRDefault="00841F99" w:rsidP="00841F99">
            <w:pPr>
              <w:jc w:val="center"/>
              <w:rPr>
                <w:rFonts w:eastAsiaTheme="minorHAnsi"/>
                <w:szCs w:val="16"/>
              </w:rPr>
            </w:pPr>
            <w:r>
              <w:rPr>
                <w:rFonts w:eastAsiaTheme="minorHAnsi"/>
              </w:rPr>
              <w:t>1489</w:t>
            </w:r>
          </w:p>
        </w:tc>
        <w:tc>
          <w:tcPr>
            <w:tcW w:w="1757" w:type="dxa"/>
            <w:tcBorders>
              <w:top w:val="single" w:sz="4" w:space="0" w:color="auto"/>
              <w:left w:val="single" w:sz="4" w:space="0" w:color="auto"/>
              <w:bottom w:val="single" w:sz="4" w:space="0" w:color="auto"/>
              <w:right w:val="single" w:sz="4" w:space="0" w:color="auto"/>
            </w:tcBorders>
            <w:hideMark/>
          </w:tcPr>
          <w:p w14:paraId="1418B09C" w14:textId="77777777" w:rsidR="00841F99" w:rsidRDefault="00841F99" w:rsidP="00841F99">
            <w:pPr>
              <w:jc w:val="center"/>
              <w:rPr>
                <w:rFonts w:eastAsiaTheme="minorHAnsi"/>
                <w:szCs w:val="16"/>
              </w:rPr>
            </w:pPr>
            <w:r>
              <w:rPr>
                <w:rFonts w:eastAsiaTheme="minorHAnsi"/>
              </w:rPr>
              <w:t>53</w:t>
            </w:r>
          </w:p>
        </w:tc>
      </w:tr>
      <w:tr w:rsidR="00841F99" w14:paraId="48EFB72B" w14:textId="77777777" w:rsidTr="00841F99">
        <w:trPr>
          <w:trHeight w:val="305"/>
          <w:jc w:val="center"/>
        </w:trPr>
        <w:tc>
          <w:tcPr>
            <w:tcW w:w="2338" w:type="dxa"/>
            <w:tcBorders>
              <w:top w:val="single" w:sz="4" w:space="0" w:color="auto"/>
              <w:left w:val="single" w:sz="4" w:space="0" w:color="auto"/>
              <w:bottom w:val="single" w:sz="4" w:space="0" w:color="auto"/>
              <w:right w:val="single" w:sz="4" w:space="0" w:color="auto"/>
            </w:tcBorders>
            <w:hideMark/>
          </w:tcPr>
          <w:p w14:paraId="24F92626" w14:textId="77777777" w:rsidR="00841F99" w:rsidRDefault="00841F99" w:rsidP="00841F99">
            <w:pPr>
              <w:jc w:val="center"/>
              <w:rPr>
                <w:rFonts w:eastAsiaTheme="minorHAnsi"/>
                <w:szCs w:val="16"/>
              </w:rPr>
            </w:pPr>
            <w:r>
              <w:rPr>
                <w:rFonts w:eastAsiaTheme="minorHAnsi"/>
              </w:rPr>
              <w:t>750</w:t>
            </w:r>
          </w:p>
        </w:tc>
        <w:tc>
          <w:tcPr>
            <w:tcW w:w="1720" w:type="dxa"/>
            <w:tcBorders>
              <w:top w:val="single" w:sz="4" w:space="0" w:color="auto"/>
              <w:left w:val="single" w:sz="4" w:space="0" w:color="auto"/>
              <w:bottom w:val="single" w:sz="4" w:space="0" w:color="auto"/>
              <w:right w:val="single" w:sz="4" w:space="0" w:color="auto"/>
            </w:tcBorders>
            <w:hideMark/>
          </w:tcPr>
          <w:p w14:paraId="05394A10" w14:textId="77777777" w:rsidR="00841F99" w:rsidRDefault="00841F99" w:rsidP="00841F99">
            <w:pPr>
              <w:jc w:val="center"/>
              <w:rPr>
                <w:rFonts w:eastAsiaTheme="minorHAnsi"/>
                <w:szCs w:val="16"/>
              </w:rPr>
            </w:pPr>
            <w:r>
              <w:rPr>
                <w:rFonts w:eastAsiaTheme="minorHAnsi"/>
              </w:rPr>
              <w:t>1049</w:t>
            </w:r>
          </w:p>
        </w:tc>
        <w:tc>
          <w:tcPr>
            <w:tcW w:w="1757" w:type="dxa"/>
            <w:tcBorders>
              <w:top w:val="single" w:sz="4" w:space="0" w:color="auto"/>
              <w:left w:val="single" w:sz="4" w:space="0" w:color="auto"/>
              <w:bottom w:val="single" w:sz="4" w:space="0" w:color="auto"/>
              <w:right w:val="single" w:sz="4" w:space="0" w:color="auto"/>
            </w:tcBorders>
            <w:hideMark/>
          </w:tcPr>
          <w:p w14:paraId="01DAFB84" w14:textId="77777777" w:rsidR="00841F99" w:rsidRDefault="00841F99" w:rsidP="00841F99">
            <w:pPr>
              <w:jc w:val="center"/>
              <w:rPr>
                <w:rFonts w:eastAsiaTheme="minorHAnsi"/>
                <w:szCs w:val="16"/>
              </w:rPr>
            </w:pPr>
            <w:r>
              <w:rPr>
                <w:rFonts w:eastAsiaTheme="minorHAnsi"/>
              </w:rPr>
              <w:t>43</w:t>
            </w:r>
          </w:p>
        </w:tc>
      </w:tr>
      <w:tr w:rsidR="00841F99" w14:paraId="1390B5AB" w14:textId="77777777" w:rsidTr="00841F99">
        <w:trPr>
          <w:trHeight w:val="305"/>
          <w:jc w:val="center"/>
        </w:trPr>
        <w:tc>
          <w:tcPr>
            <w:tcW w:w="2338" w:type="dxa"/>
            <w:tcBorders>
              <w:top w:val="single" w:sz="4" w:space="0" w:color="auto"/>
              <w:left w:val="single" w:sz="4" w:space="0" w:color="auto"/>
              <w:bottom w:val="single" w:sz="4" w:space="0" w:color="auto"/>
              <w:right w:val="single" w:sz="4" w:space="0" w:color="auto"/>
            </w:tcBorders>
            <w:hideMark/>
          </w:tcPr>
          <w:p w14:paraId="2F52B9A7" w14:textId="77777777" w:rsidR="00841F99" w:rsidRDefault="00841F99" w:rsidP="00841F99">
            <w:pPr>
              <w:jc w:val="center"/>
              <w:rPr>
                <w:rFonts w:eastAsiaTheme="minorHAnsi"/>
                <w:szCs w:val="16"/>
              </w:rPr>
            </w:pPr>
            <w:r>
              <w:rPr>
                <w:rFonts w:eastAsiaTheme="minorHAnsi"/>
              </w:rPr>
              <w:t>310</w:t>
            </w:r>
          </w:p>
        </w:tc>
        <w:tc>
          <w:tcPr>
            <w:tcW w:w="1720" w:type="dxa"/>
            <w:tcBorders>
              <w:top w:val="single" w:sz="4" w:space="0" w:color="auto"/>
              <w:left w:val="single" w:sz="4" w:space="0" w:color="auto"/>
              <w:bottom w:val="single" w:sz="4" w:space="0" w:color="auto"/>
              <w:right w:val="single" w:sz="4" w:space="0" w:color="auto"/>
            </w:tcBorders>
            <w:hideMark/>
          </w:tcPr>
          <w:p w14:paraId="13A8FBA9" w14:textId="77777777" w:rsidR="00841F99" w:rsidRDefault="00841F99" w:rsidP="00841F99">
            <w:pPr>
              <w:jc w:val="center"/>
              <w:rPr>
                <w:rFonts w:eastAsiaTheme="minorHAnsi"/>
                <w:szCs w:val="16"/>
              </w:rPr>
            </w:pPr>
            <w:r>
              <w:rPr>
                <w:rFonts w:eastAsiaTheme="minorHAnsi"/>
              </w:rPr>
              <w:t>749</w:t>
            </w:r>
          </w:p>
        </w:tc>
        <w:tc>
          <w:tcPr>
            <w:tcW w:w="1757" w:type="dxa"/>
            <w:tcBorders>
              <w:top w:val="single" w:sz="4" w:space="0" w:color="auto"/>
              <w:left w:val="single" w:sz="4" w:space="0" w:color="auto"/>
              <w:bottom w:val="single" w:sz="4" w:space="0" w:color="auto"/>
              <w:right w:val="single" w:sz="4" w:space="0" w:color="auto"/>
            </w:tcBorders>
            <w:hideMark/>
          </w:tcPr>
          <w:p w14:paraId="54CB3A84" w14:textId="77777777" w:rsidR="00841F99" w:rsidRDefault="00841F99" w:rsidP="00841F99">
            <w:pPr>
              <w:jc w:val="center"/>
              <w:rPr>
                <w:rFonts w:eastAsiaTheme="minorHAnsi"/>
                <w:szCs w:val="16"/>
              </w:rPr>
            </w:pPr>
            <w:r>
              <w:rPr>
                <w:rFonts w:eastAsiaTheme="minorHAnsi"/>
              </w:rPr>
              <w:t>29</w:t>
            </w:r>
          </w:p>
        </w:tc>
      </w:tr>
      <w:tr w:rsidR="00841F99" w14:paraId="5E62CCA7" w14:textId="77777777" w:rsidTr="00841F99">
        <w:trPr>
          <w:trHeight w:val="305"/>
          <w:jc w:val="center"/>
        </w:trPr>
        <w:tc>
          <w:tcPr>
            <w:tcW w:w="2338" w:type="dxa"/>
            <w:tcBorders>
              <w:top w:val="single" w:sz="4" w:space="0" w:color="auto"/>
              <w:left w:val="single" w:sz="4" w:space="0" w:color="auto"/>
              <w:bottom w:val="single" w:sz="4" w:space="0" w:color="auto"/>
              <w:right w:val="single" w:sz="4" w:space="0" w:color="auto"/>
            </w:tcBorders>
            <w:hideMark/>
          </w:tcPr>
          <w:p w14:paraId="31962130" w14:textId="77777777" w:rsidR="00841F99" w:rsidRDefault="00841F99" w:rsidP="00841F99">
            <w:pPr>
              <w:jc w:val="center"/>
              <w:rPr>
                <w:rFonts w:eastAsiaTheme="minorHAnsi"/>
                <w:szCs w:val="16"/>
              </w:rPr>
            </w:pPr>
            <w:r>
              <w:rPr>
                <w:rFonts w:eastAsiaTheme="minorHAnsi"/>
              </w:rPr>
              <w:t>250</w:t>
            </w:r>
          </w:p>
        </w:tc>
        <w:tc>
          <w:tcPr>
            <w:tcW w:w="1720" w:type="dxa"/>
            <w:tcBorders>
              <w:top w:val="single" w:sz="4" w:space="0" w:color="auto"/>
              <w:left w:val="single" w:sz="4" w:space="0" w:color="auto"/>
              <w:bottom w:val="single" w:sz="4" w:space="0" w:color="auto"/>
              <w:right w:val="single" w:sz="4" w:space="0" w:color="auto"/>
            </w:tcBorders>
            <w:hideMark/>
          </w:tcPr>
          <w:p w14:paraId="6783ED86" w14:textId="77777777" w:rsidR="00841F99" w:rsidRDefault="00841F99" w:rsidP="00841F99">
            <w:pPr>
              <w:jc w:val="center"/>
              <w:rPr>
                <w:rFonts w:eastAsiaTheme="minorHAnsi"/>
                <w:szCs w:val="16"/>
              </w:rPr>
            </w:pPr>
            <w:r>
              <w:rPr>
                <w:rFonts w:eastAsiaTheme="minorHAnsi"/>
              </w:rPr>
              <w:t>309</w:t>
            </w:r>
          </w:p>
        </w:tc>
        <w:tc>
          <w:tcPr>
            <w:tcW w:w="1757" w:type="dxa"/>
            <w:tcBorders>
              <w:top w:val="single" w:sz="4" w:space="0" w:color="auto"/>
              <w:left w:val="single" w:sz="4" w:space="0" w:color="auto"/>
              <w:bottom w:val="single" w:sz="4" w:space="0" w:color="auto"/>
              <w:right w:val="single" w:sz="4" w:space="0" w:color="auto"/>
            </w:tcBorders>
            <w:hideMark/>
          </w:tcPr>
          <w:p w14:paraId="4B3C2BA2" w14:textId="77777777" w:rsidR="00841F99" w:rsidRDefault="00841F99" w:rsidP="00841F99">
            <w:pPr>
              <w:jc w:val="center"/>
              <w:rPr>
                <w:rFonts w:eastAsiaTheme="minorHAnsi"/>
                <w:szCs w:val="16"/>
              </w:rPr>
            </w:pPr>
            <w:r>
              <w:rPr>
                <w:rFonts w:eastAsiaTheme="minorHAnsi"/>
              </w:rPr>
              <w:t>25</w:t>
            </w:r>
          </w:p>
        </w:tc>
      </w:tr>
    </w:tbl>
    <w:p w14:paraId="0F52049A" w14:textId="77777777" w:rsidR="00841F99" w:rsidRDefault="00841F99" w:rsidP="00841F99">
      <w:pPr>
        <w:rPr>
          <w:rFonts w:cstheme="minorHAnsi"/>
          <w:noProof/>
        </w:rPr>
      </w:pPr>
    </w:p>
    <w:p w14:paraId="58874AEE" w14:textId="77777777" w:rsidR="00841F99" w:rsidRDefault="00841F99" w:rsidP="00841F99">
      <w:pPr>
        <w:ind w:left="720"/>
        <w:rPr>
          <w:rFonts w:cstheme="minorHAnsi"/>
          <w:noProof/>
        </w:rPr>
      </w:pPr>
      <w:r>
        <w:rPr>
          <w:rFonts w:cstheme="minorHAnsi"/>
          <w:noProof/>
        </w:rPr>
        <w:t>WattsEE</w:t>
      </w:r>
      <w:r>
        <w:rPr>
          <w:rFonts w:cstheme="minorHAnsi"/>
          <w:noProof/>
        </w:rPr>
        <w:tab/>
      </w:r>
      <w:r>
        <w:rPr>
          <w:rFonts w:cstheme="minorHAnsi"/>
          <w:noProof/>
        </w:rPr>
        <w:tab/>
        <w:t>= Actual wattage of CFL purchased</w:t>
      </w:r>
    </w:p>
    <w:p w14:paraId="59527522" w14:textId="77777777" w:rsidR="00841F99" w:rsidRDefault="00841F99" w:rsidP="00841F99">
      <w:pPr>
        <w:ind w:left="720"/>
        <w:rPr>
          <w:rFonts w:cstheme="minorHAnsi"/>
          <w:noProof/>
        </w:rPr>
      </w:pPr>
      <w:r>
        <w:rPr>
          <w:rFonts w:cstheme="minorHAnsi"/>
          <w:noProof/>
        </w:rPr>
        <w:t>ISR</w:t>
      </w:r>
      <w:r>
        <w:rPr>
          <w:rFonts w:cstheme="minorHAnsi"/>
          <w:noProof/>
        </w:rPr>
        <w:tab/>
        <w:t xml:space="preserve"> </w:t>
      </w:r>
      <w:r>
        <w:rPr>
          <w:rFonts w:cstheme="minorHAnsi"/>
          <w:noProof/>
        </w:rPr>
        <w:tab/>
        <w:t>= In Service Rate or the percentage of units rebated that get installed.</w:t>
      </w:r>
    </w:p>
    <w:tbl>
      <w:tblPr>
        <w:tblStyle w:val="TableGrid"/>
        <w:tblW w:w="7045" w:type="dxa"/>
        <w:jc w:val="center"/>
        <w:tblLook w:val="04A0" w:firstRow="1" w:lastRow="0" w:firstColumn="1" w:lastColumn="0" w:noHBand="0" w:noVBand="1"/>
      </w:tblPr>
      <w:tblGrid>
        <w:gridCol w:w="1934"/>
        <w:gridCol w:w="1410"/>
        <w:gridCol w:w="1272"/>
        <w:gridCol w:w="1272"/>
        <w:gridCol w:w="1157"/>
      </w:tblGrid>
      <w:tr w:rsidR="00841F99" w:rsidRPr="00494CDE" w14:paraId="689AE813" w14:textId="77777777" w:rsidTr="00841F99">
        <w:trPr>
          <w:tblHeader/>
          <w:jc w:val="center"/>
        </w:trPr>
        <w:tc>
          <w:tcPr>
            <w:tcW w:w="193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B64900A"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Program</w:t>
            </w:r>
          </w:p>
        </w:tc>
        <w:tc>
          <w:tcPr>
            <w:tcW w:w="14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BF69EAE"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Weighted Average 1st year In Service Rate (ISR)</w:t>
            </w:r>
          </w:p>
        </w:tc>
        <w:tc>
          <w:tcPr>
            <w:tcW w:w="127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F326B40"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2nd year Installations</w:t>
            </w:r>
          </w:p>
        </w:tc>
        <w:tc>
          <w:tcPr>
            <w:tcW w:w="127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C4961C5"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3rd year Installations</w:t>
            </w:r>
          </w:p>
        </w:tc>
        <w:tc>
          <w:tcPr>
            <w:tcW w:w="115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638B595"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Final Lifetime In Service Rate</w:t>
            </w:r>
          </w:p>
        </w:tc>
      </w:tr>
      <w:tr w:rsidR="00841F99" w:rsidRPr="00494CDE" w14:paraId="5080D041" w14:textId="77777777" w:rsidTr="00841F99">
        <w:trPr>
          <w:trHeight w:val="467"/>
          <w:jc w:val="center"/>
        </w:trPr>
        <w:tc>
          <w:tcPr>
            <w:tcW w:w="1934" w:type="dxa"/>
            <w:tcBorders>
              <w:top w:val="single" w:sz="4" w:space="0" w:color="auto"/>
              <w:left w:val="single" w:sz="4" w:space="0" w:color="auto"/>
              <w:bottom w:val="single" w:sz="4" w:space="0" w:color="auto"/>
              <w:right w:val="single" w:sz="4" w:space="0" w:color="auto"/>
            </w:tcBorders>
            <w:vAlign w:val="center"/>
            <w:hideMark/>
          </w:tcPr>
          <w:p w14:paraId="19C5FDAB" w14:textId="77777777" w:rsidR="00841F99" w:rsidRPr="00494CDE" w:rsidRDefault="00841F99" w:rsidP="00841F99">
            <w:pPr>
              <w:rPr>
                <w:rFonts w:asciiTheme="minorHAnsi" w:hAnsiTheme="minorHAnsi"/>
              </w:rPr>
            </w:pPr>
            <w:r w:rsidRPr="00494CDE">
              <w:rPr>
                <w:rFonts w:asciiTheme="minorHAnsi" w:hAnsiTheme="minorHAnsi"/>
              </w:rPr>
              <w:lastRenderedPageBreak/>
              <w:t>Retail (Time of Sale)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5BA137A6" w14:textId="77777777" w:rsidR="00841F99" w:rsidRPr="00494CDE" w:rsidRDefault="00841F99" w:rsidP="00841F99">
            <w:pPr>
              <w:jc w:val="center"/>
              <w:rPr>
                <w:rFonts w:asciiTheme="minorHAnsi" w:hAnsiTheme="minorHAnsi"/>
                <w:szCs w:val="22"/>
              </w:rPr>
            </w:pPr>
            <w:r w:rsidRPr="00494CDE">
              <w:rPr>
                <w:rFonts w:asciiTheme="minorHAnsi" w:hAnsiTheme="minorHAnsi"/>
              </w:rPr>
              <w:t>87.5%</w:t>
            </w:r>
            <w:r w:rsidRPr="009C362B">
              <w:rPr>
                <w:vertAlign w:val="superscript"/>
              </w:rPr>
              <w:footnoteReference w:id="740"/>
            </w:r>
          </w:p>
        </w:tc>
        <w:tc>
          <w:tcPr>
            <w:tcW w:w="1272" w:type="dxa"/>
            <w:tcBorders>
              <w:top w:val="single" w:sz="4" w:space="0" w:color="auto"/>
              <w:left w:val="single" w:sz="4" w:space="0" w:color="auto"/>
              <w:bottom w:val="single" w:sz="4" w:space="0" w:color="auto"/>
              <w:right w:val="single" w:sz="4" w:space="0" w:color="auto"/>
            </w:tcBorders>
            <w:vAlign w:val="center"/>
            <w:hideMark/>
          </w:tcPr>
          <w:p w14:paraId="52E0D3CA" w14:textId="77777777" w:rsidR="00841F99" w:rsidRPr="00494CDE" w:rsidRDefault="00841F99" w:rsidP="00841F99">
            <w:pPr>
              <w:jc w:val="center"/>
              <w:rPr>
                <w:rFonts w:asciiTheme="minorHAnsi" w:hAnsiTheme="minorHAnsi"/>
                <w:szCs w:val="22"/>
              </w:rPr>
            </w:pPr>
            <w:r w:rsidRPr="00494CDE">
              <w:rPr>
                <w:rFonts w:asciiTheme="minorHAnsi" w:hAnsiTheme="minorHAnsi"/>
              </w:rPr>
              <w:t>5.7%</w:t>
            </w:r>
          </w:p>
        </w:tc>
        <w:tc>
          <w:tcPr>
            <w:tcW w:w="1272" w:type="dxa"/>
            <w:tcBorders>
              <w:top w:val="single" w:sz="4" w:space="0" w:color="auto"/>
              <w:left w:val="single" w:sz="4" w:space="0" w:color="auto"/>
              <w:bottom w:val="single" w:sz="4" w:space="0" w:color="auto"/>
              <w:right w:val="single" w:sz="4" w:space="0" w:color="auto"/>
            </w:tcBorders>
            <w:vAlign w:val="center"/>
            <w:hideMark/>
          </w:tcPr>
          <w:p w14:paraId="1629C939" w14:textId="77777777" w:rsidR="00841F99" w:rsidRPr="00494CDE" w:rsidRDefault="00841F99" w:rsidP="00841F99">
            <w:pPr>
              <w:jc w:val="center"/>
              <w:rPr>
                <w:rFonts w:asciiTheme="minorHAnsi" w:hAnsiTheme="minorHAnsi"/>
                <w:szCs w:val="22"/>
              </w:rPr>
            </w:pPr>
            <w:r w:rsidRPr="00494CDE">
              <w:rPr>
                <w:rFonts w:asciiTheme="minorHAnsi" w:hAnsiTheme="minorHAnsi"/>
              </w:rPr>
              <w:t>4.8%</w:t>
            </w:r>
          </w:p>
        </w:tc>
        <w:tc>
          <w:tcPr>
            <w:tcW w:w="1157" w:type="dxa"/>
            <w:tcBorders>
              <w:top w:val="single" w:sz="4" w:space="0" w:color="auto"/>
              <w:left w:val="single" w:sz="4" w:space="0" w:color="auto"/>
              <w:bottom w:val="single" w:sz="4" w:space="0" w:color="auto"/>
              <w:right w:val="single" w:sz="4" w:space="0" w:color="auto"/>
            </w:tcBorders>
            <w:vAlign w:val="center"/>
            <w:hideMark/>
          </w:tcPr>
          <w:p w14:paraId="5C194534" w14:textId="77777777" w:rsidR="00841F99" w:rsidRPr="00494CDE" w:rsidRDefault="00841F99" w:rsidP="00841F99">
            <w:pPr>
              <w:jc w:val="center"/>
              <w:rPr>
                <w:rFonts w:asciiTheme="minorHAnsi" w:hAnsiTheme="minorHAnsi"/>
                <w:szCs w:val="22"/>
              </w:rPr>
            </w:pPr>
            <w:r w:rsidRPr="00494CDE">
              <w:rPr>
                <w:rFonts w:asciiTheme="minorHAnsi" w:hAnsiTheme="minorHAnsi"/>
              </w:rPr>
              <w:t>98.0%</w:t>
            </w:r>
            <w:r w:rsidRPr="009C362B">
              <w:rPr>
                <w:vertAlign w:val="superscript"/>
              </w:rPr>
              <w:footnoteReference w:id="741"/>
            </w:r>
          </w:p>
        </w:tc>
      </w:tr>
      <w:tr w:rsidR="00841F99" w:rsidRPr="00494CDE" w14:paraId="4031BE63" w14:textId="77777777" w:rsidTr="00841F99">
        <w:trPr>
          <w:trHeight w:val="467"/>
          <w:jc w:val="center"/>
        </w:trPr>
        <w:tc>
          <w:tcPr>
            <w:tcW w:w="1934" w:type="dxa"/>
            <w:tcBorders>
              <w:top w:val="single" w:sz="4" w:space="0" w:color="auto"/>
              <w:left w:val="single" w:sz="4" w:space="0" w:color="auto"/>
              <w:bottom w:val="single" w:sz="4" w:space="0" w:color="auto"/>
              <w:right w:val="single" w:sz="4" w:space="0" w:color="auto"/>
            </w:tcBorders>
            <w:vAlign w:val="center"/>
            <w:hideMark/>
          </w:tcPr>
          <w:p w14:paraId="78C22AD2" w14:textId="77777777" w:rsidR="00841F99" w:rsidRPr="00494CDE" w:rsidRDefault="00841F99" w:rsidP="00841F99">
            <w:pPr>
              <w:rPr>
                <w:rFonts w:asciiTheme="minorHAnsi" w:hAnsiTheme="minorHAnsi"/>
              </w:rPr>
            </w:pPr>
            <w:r w:rsidRPr="00494CDE">
              <w:rPr>
                <w:rFonts w:asciiTheme="minorHAnsi" w:hAnsiTheme="minorHAnsi"/>
              </w:rPr>
              <w:t>Direct Install</w:t>
            </w:r>
          </w:p>
        </w:tc>
        <w:tc>
          <w:tcPr>
            <w:tcW w:w="1410" w:type="dxa"/>
            <w:tcBorders>
              <w:top w:val="single" w:sz="4" w:space="0" w:color="auto"/>
              <w:left w:val="single" w:sz="4" w:space="0" w:color="auto"/>
              <w:bottom w:val="single" w:sz="4" w:space="0" w:color="auto"/>
              <w:right w:val="single" w:sz="4" w:space="0" w:color="auto"/>
            </w:tcBorders>
            <w:vAlign w:val="center"/>
            <w:hideMark/>
          </w:tcPr>
          <w:p w14:paraId="4BF1B8FE" w14:textId="77777777" w:rsidR="00841F99" w:rsidRPr="00494CDE" w:rsidRDefault="00841F99" w:rsidP="00841F99">
            <w:pPr>
              <w:jc w:val="center"/>
              <w:rPr>
                <w:rFonts w:asciiTheme="minorHAnsi" w:hAnsiTheme="minorHAnsi"/>
                <w:szCs w:val="22"/>
              </w:rPr>
            </w:pPr>
            <w:r w:rsidRPr="00494CDE">
              <w:rPr>
                <w:rFonts w:asciiTheme="minorHAnsi" w:hAnsiTheme="minorHAnsi"/>
              </w:rPr>
              <w:t>96.9</w:t>
            </w:r>
            <w:r w:rsidRPr="009C362B">
              <w:rPr>
                <w:vertAlign w:val="superscript"/>
              </w:rPr>
              <w:footnoteReference w:id="742"/>
            </w:r>
          </w:p>
        </w:tc>
        <w:tc>
          <w:tcPr>
            <w:tcW w:w="12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352C81C" w14:textId="77777777" w:rsidR="00841F99" w:rsidRPr="00494CDE" w:rsidRDefault="00841F99" w:rsidP="00841F99">
            <w:pPr>
              <w:jc w:val="center"/>
              <w:rPr>
                <w:rFonts w:asciiTheme="minorHAnsi" w:hAnsiTheme="minorHAnsi"/>
                <w:szCs w:val="22"/>
              </w:rPr>
            </w:pPr>
          </w:p>
        </w:tc>
        <w:tc>
          <w:tcPr>
            <w:tcW w:w="12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9D399DC" w14:textId="77777777" w:rsidR="00841F99" w:rsidRPr="00494CDE" w:rsidRDefault="00841F99" w:rsidP="00841F99">
            <w:pPr>
              <w:jc w:val="center"/>
              <w:rPr>
                <w:rFonts w:asciiTheme="minorHAnsi" w:hAnsiTheme="minorHAnsi"/>
                <w:szCs w:val="22"/>
              </w:rPr>
            </w:pPr>
          </w:p>
        </w:tc>
        <w:tc>
          <w:tcPr>
            <w:tcW w:w="115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5C275E5" w14:textId="77777777" w:rsidR="00841F99" w:rsidRPr="00494CDE" w:rsidRDefault="00841F99" w:rsidP="00841F99">
            <w:pPr>
              <w:rPr>
                <w:rFonts w:asciiTheme="minorHAnsi" w:hAnsiTheme="minorHAnsi"/>
              </w:rPr>
            </w:pPr>
          </w:p>
        </w:tc>
      </w:tr>
    </w:tbl>
    <w:p w14:paraId="4F61C0E5" w14:textId="77777777" w:rsidR="00841F99" w:rsidRDefault="00841F99" w:rsidP="00841F99">
      <w:pPr>
        <w:ind w:left="1440"/>
        <w:rPr>
          <w:rFonts w:cstheme="minorHAnsi"/>
          <w:noProof/>
        </w:rPr>
      </w:pPr>
    </w:p>
    <w:p w14:paraId="7431DE5D" w14:textId="43DCB6A1" w:rsidR="00841F99" w:rsidRPr="00165EDA" w:rsidRDefault="00841F99" w:rsidP="00841F99">
      <w:pPr>
        <w:ind w:left="2160" w:hanging="1440"/>
        <w:rPr>
          <w:rFonts w:cstheme="minorHAnsi"/>
          <w:noProof/>
        </w:rPr>
      </w:pPr>
      <w:r>
        <w:rPr>
          <w:rFonts w:cstheme="minorHAnsi"/>
          <w:noProof/>
        </w:rPr>
        <w:t>Leakage</w:t>
      </w:r>
      <w:r>
        <w:rPr>
          <w:rFonts w:cstheme="minorHAnsi"/>
          <w:noProof/>
        </w:rPr>
        <w:tab/>
        <w:t>= Adjustment to account for the</w:t>
      </w:r>
      <w:r w:rsidRPr="00165EDA">
        <w:rPr>
          <w:rFonts w:cstheme="minorHAnsi"/>
          <w:noProof/>
        </w:rPr>
        <w:t xml:space="preserve"> percentage of </w:t>
      </w:r>
      <w:ins w:id="7576" w:author="Samuel Dent" w:date="2016-01-14T06:44:00Z">
        <w:r w:rsidR="00766B88">
          <w:rPr>
            <w:rFonts w:cstheme="minorHAnsi"/>
            <w:noProof/>
          </w:rPr>
          <w:t xml:space="preserve">program </w:t>
        </w:r>
      </w:ins>
      <w:r w:rsidRPr="00165EDA">
        <w:rPr>
          <w:rFonts w:cstheme="minorHAnsi"/>
          <w:noProof/>
        </w:rPr>
        <w:t xml:space="preserve">bulbs </w:t>
      </w:r>
      <w:del w:id="7577" w:author="Samuel Dent" w:date="2016-01-14T06:44:00Z">
        <w:r w:rsidRPr="00165EDA" w:rsidDel="00766B88">
          <w:rPr>
            <w:rFonts w:cstheme="minorHAnsi"/>
            <w:noProof/>
          </w:rPr>
          <w:delText xml:space="preserve">purchased </w:delText>
        </w:r>
      </w:del>
      <w:r w:rsidRPr="00165EDA">
        <w:rPr>
          <w:rFonts w:cstheme="minorHAnsi"/>
          <w:noProof/>
        </w:rPr>
        <w:t xml:space="preserve">that </w:t>
      </w:r>
      <w:r>
        <w:rPr>
          <w:rFonts w:cstheme="minorHAnsi"/>
          <w:noProof/>
        </w:rPr>
        <w:t>move out (and in if deemed appropriate</w:t>
      </w:r>
      <w:ins w:id="7578" w:author="Samuel Dent" w:date="2016-01-14T06:44:00Z">
        <w:r w:rsidR="00766B88">
          <w:rPr>
            <w:rStyle w:val="FootnoteReference"/>
            <w:noProof/>
          </w:rPr>
          <w:footnoteReference w:id="743"/>
        </w:r>
      </w:ins>
      <w:r>
        <w:rPr>
          <w:rFonts w:cstheme="minorHAnsi"/>
          <w:noProof/>
        </w:rPr>
        <w:t>)</w:t>
      </w:r>
      <w:r w:rsidRPr="00165EDA">
        <w:rPr>
          <w:rFonts w:cstheme="minorHAnsi"/>
          <w:noProof/>
        </w:rPr>
        <w:t xml:space="preserve"> of the Utility Jurisdiction</w:t>
      </w:r>
      <w:r>
        <w:rPr>
          <w:rFonts w:cstheme="minorHAnsi"/>
          <w:noProof/>
        </w:rPr>
        <w:t xml:space="preserve">. </w:t>
      </w:r>
    </w:p>
    <w:p w14:paraId="382C996F" w14:textId="02932B96" w:rsidR="00841F99" w:rsidRPr="00165EDA" w:rsidRDefault="00841F99" w:rsidP="00841F99">
      <w:pPr>
        <w:ind w:left="2160" w:hanging="720"/>
        <w:rPr>
          <w:rFonts w:cstheme="minorHAnsi"/>
          <w:noProof/>
        </w:rPr>
      </w:pPr>
      <w:r w:rsidRPr="00165EDA">
        <w:rPr>
          <w:rFonts w:cstheme="minorHAnsi"/>
          <w:noProof/>
        </w:rPr>
        <w:t xml:space="preserve">Upstream (TOS) Lighting programs </w:t>
      </w:r>
      <w:ins w:id="7581" w:author="Samuel Dent" w:date="2016-01-14T06:50:00Z">
        <w:r w:rsidR="00626399">
          <w:rPr>
            <w:rFonts w:cstheme="minorHAnsi"/>
            <w:noProof/>
          </w:rPr>
          <w:tab/>
          <w:t>and KITS</w:t>
        </w:r>
      </w:ins>
      <w:r>
        <w:rPr>
          <w:rFonts w:cstheme="minorHAnsi"/>
          <w:noProof/>
        </w:rPr>
        <w:tab/>
      </w:r>
      <w:r w:rsidRPr="00165EDA">
        <w:rPr>
          <w:rFonts w:cstheme="minorHAnsi"/>
          <w:noProof/>
        </w:rPr>
        <w:t xml:space="preserve">=  Determined </w:t>
      </w:r>
      <w:r>
        <w:rPr>
          <w:rFonts w:cstheme="minorHAnsi"/>
          <w:noProof/>
        </w:rPr>
        <w:t>thr</w:t>
      </w:r>
      <w:r w:rsidRPr="00165EDA">
        <w:rPr>
          <w:rFonts w:cstheme="minorHAnsi"/>
          <w:noProof/>
        </w:rPr>
        <w:t>ough evaluation</w:t>
      </w:r>
      <w:r>
        <w:rPr>
          <w:rStyle w:val="FootnoteReference"/>
          <w:noProof/>
        </w:rPr>
        <w:footnoteReference w:id="744"/>
      </w:r>
      <w:r w:rsidRPr="00165EDA">
        <w:rPr>
          <w:rFonts w:cstheme="minorHAnsi"/>
          <w:noProof/>
        </w:rPr>
        <w:t xml:space="preserve">. </w:t>
      </w:r>
    </w:p>
    <w:p w14:paraId="220716B6" w14:textId="77777777" w:rsidR="00841F99" w:rsidRPr="00165EDA" w:rsidRDefault="00841F99" w:rsidP="00841F99">
      <w:pPr>
        <w:ind w:left="2160" w:hanging="720"/>
        <w:rPr>
          <w:rFonts w:cstheme="minorHAnsi"/>
          <w:noProof/>
        </w:rPr>
      </w:pPr>
      <w:r>
        <w:rPr>
          <w:rFonts w:cstheme="minorHAnsi"/>
          <w:noProof/>
        </w:rPr>
        <w:t>All o</w:t>
      </w:r>
      <w:r w:rsidRPr="00165EDA">
        <w:rPr>
          <w:rFonts w:cstheme="minorHAnsi"/>
          <w:noProof/>
        </w:rPr>
        <w:t>ther programs</w:t>
      </w:r>
      <w:r w:rsidRPr="00165EDA">
        <w:rPr>
          <w:rFonts w:cstheme="minorHAnsi"/>
          <w:noProof/>
        </w:rPr>
        <w:tab/>
      </w:r>
      <w:r>
        <w:rPr>
          <w:rFonts w:cstheme="minorHAnsi"/>
          <w:noProof/>
        </w:rPr>
        <w:tab/>
      </w:r>
      <w:r w:rsidRPr="00165EDA">
        <w:rPr>
          <w:rFonts w:cstheme="minorHAnsi"/>
          <w:noProof/>
        </w:rPr>
        <w:t>= 0</w:t>
      </w:r>
    </w:p>
    <w:p w14:paraId="04FF005D" w14:textId="77777777" w:rsidR="00841F99" w:rsidRDefault="00841F99" w:rsidP="00841F99">
      <w:pPr>
        <w:rPr>
          <w:rFonts w:cstheme="minorHAnsi"/>
        </w:rPr>
      </w:pPr>
      <w:r>
        <w:rPr>
          <w:rFonts w:cstheme="minorHAnsi"/>
          <w:noProof/>
        </w:rPr>
        <w:tab/>
        <w:t xml:space="preserve">Hours </w:t>
      </w:r>
      <w:r>
        <w:rPr>
          <w:rFonts w:cstheme="minorHAnsi"/>
          <w:noProof/>
        </w:rPr>
        <w:tab/>
      </w:r>
      <w:r>
        <w:rPr>
          <w:rFonts w:cstheme="minorHAnsi"/>
          <w:noProof/>
        </w:rPr>
        <w:tab/>
        <w:t>= Average hours of use per year</w:t>
      </w:r>
      <w:r>
        <w:rPr>
          <w:rFonts w:cstheme="minorHAnsi"/>
          <w:noProof/>
        </w:rPr>
        <w:tab/>
      </w:r>
      <w:r>
        <w:rPr>
          <w:rFonts w:cstheme="minorHAnsi"/>
          <w:noProof/>
        </w:rPr>
        <w:tab/>
      </w:r>
      <w:r>
        <w:rPr>
          <w:rFonts w:cstheme="minorHAnsi"/>
          <w:noProof/>
        </w:rPr>
        <w:tab/>
      </w:r>
    </w:p>
    <w:tbl>
      <w:tblPr>
        <w:tblStyle w:val="TableGrid"/>
        <w:tblW w:w="0" w:type="auto"/>
        <w:jc w:val="center"/>
        <w:tblLook w:val="04A0" w:firstRow="1" w:lastRow="0" w:firstColumn="1" w:lastColumn="0" w:noHBand="0" w:noVBand="1"/>
      </w:tblPr>
      <w:tblGrid>
        <w:gridCol w:w="3258"/>
        <w:gridCol w:w="990"/>
      </w:tblGrid>
      <w:tr w:rsidR="00841F99" w:rsidRPr="00494CDE" w14:paraId="54BF794B" w14:textId="77777777" w:rsidTr="00841F99">
        <w:trPr>
          <w:jc w:val="center"/>
        </w:trPr>
        <w:tc>
          <w:tcPr>
            <w:tcW w:w="325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5BDA4C2"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Installation Location</w:t>
            </w:r>
          </w:p>
        </w:tc>
        <w:tc>
          <w:tcPr>
            <w:tcW w:w="9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766906E"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Hours</w:t>
            </w:r>
          </w:p>
        </w:tc>
      </w:tr>
      <w:tr w:rsidR="00841F99" w:rsidRPr="00494CDE" w14:paraId="54588829" w14:textId="77777777" w:rsidTr="00841F99">
        <w:trPr>
          <w:jc w:val="center"/>
        </w:trPr>
        <w:tc>
          <w:tcPr>
            <w:tcW w:w="3258" w:type="dxa"/>
            <w:tcBorders>
              <w:top w:val="single" w:sz="4" w:space="0" w:color="auto"/>
              <w:left w:val="single" w:sz="4" w:space="0" w:color="auto"/>
              <w:bottom w:val="single" w:sz="4" w:space="0" w:color="auto"/>
              <w:right w:val="single" w:sz="4" w:space="0" w:color="auto"/>
            </w:tcBorders>
            <w:hideMark/>
          </w:tcPr>
          <w:p w14:paraId="509D07F7" w14:textId="77777777" w:rsidR="00841F99" w:rsidRPr="00494CDE" w:rsidRDefault="00841F99" w:rsidP="00841F99">
            <w:pPr>
              <w:rPr>
                <w:rFonts w:asciiTheme="minorHAnsi" w:hAnsiTheme="minorHAnsi"/>
              </w:rPr>
            </w:pPr>
            <w:r w:rsidRPr="00494CDE">
              <w:rPr>
                <w:rFonts w:asciiTheme="minorHAnsi" w:hAnsiTheme="minorHAnsi"/>
              </w:rPr>
              <w:t>Residential and in-unit Multi Family</w:t>
            </w:r>
          </w:p>
        </w:tc>
        <w:tc>
          <w:tcPr>
            <w:tcW w:w="990" w:type="dxa"/>
            <w:tcBorders>
              <w:top w:val="single" w:sz="4" w:space="0" w:color="auto"/>
              <w:left w:val="single" w:sz="4" w:space="0" w:color="auto"/>
              <w:bottom w:val="single" w:sz="4" w:space="0" w:color="auto"/>
              <w:right w:val="single" w:sz="4" w:space="0" w:color="auto"/>
            </w:tcBorders>
            <w:hideMark/>
          </w:tcPr>
          <w:p w14:paraId="334760C7" w14:textId="77777777" w:rsidR="00841F99" w:rsidRPr="00494CDE" w:rsidRDefault="00841F99" w:rsidP="00841F99">
            <w:pPr>
              <w:rPr>
                <w:rFonts w:asciiTheme="minorHAnsi" w:hAnsiTheme="minorHAnsi"/>
              </w:rPr>
            </w:pPr>
            <w:r w:rsidRPr="00494CDE">
              <w:rPr>
                <w:rFonts w:asciiTheme="minorHAnsi" w:hAnsiTheme="minorHAnsi"/>
              </w:rPr>
              <w:t xml:space="preserve">759 </w:t>
            </w:r>
            <w:r w:rsidRPr="009C362B">
              <w:rPr>
                <w:rFonts w:eastAsiaTheme="majorEastAsia"/>
                <w:vertAlign w:val="superscript"/>
              </w:rPr>
              <w:footnoteReference w:id="745"/>
            </w:r>
          </w:p>
        </w:tc>
      </w:tr>
    </w:tbl>
    <w:p w14:paraId="636C6CE0" w14:textId="77777777" w:rsidR="00841F99" w:rsidRDefault="00841F99" w:rsidP="00841F99"/>
    <w:p w14:paraId="5199C15D" w14:textId="77777777" w:rsidR="00841F99" w:rsidRDefault="00841F99" w:rsidP="00841F99">
      <w:pPr>
        <w:ind w:left="2160" w:hanging="1440"/>
        <w:rPr>
          <w:rFonts w:cstheme="minorHAnsi"/>
          <w:noProof/>
        </w:rPr>
      </w:pPr>
      <w:r>
        <w:rPr>
          <w:rFonts w:cstheme="minorHAnsi"/>
          <w:noProof/>
        </w:rPr>
        <w:t>WHFe</w:t>
      </w:r>
      <w:r>
        <w:rPr>
          <w:rFonts w:cstheme="minorHAnsi"/>
          <w:noProof/>
        </w:rPr>
        <w:tab/>
        <w:t xml:space="preserve">= Waste heat factor for energy to account for cooling energy savings from efficient lighting </w:t>
      </w:r>
    </w:p>
    <w:tbl>
      <w:tblPr>
        <w:tblStyle w:val="TableGrid"/>
        <w:tblW w:w="0" w:type="auto"/>
        <w:jc w:val="center"/>
        <w:tblLook w:val="04A0" w:firstRow="1" w:lastRow="0" w:firstColumn="1" w:lastColumn="0" w:noHBand="0" w:noVBand="1"/>
      </w:tblPr>
      <w:tblGrid>
        <w:gridCol w:w="3888"/>
        <w:gridCol w:w="1440"/>
      </w:tblGrid>
      <w:tr w:rsidR="00841F99" w:rsidRPr="00494CDE" w14:paraId="5E2ECE70" w14:textId="77777777" w:rsidTr="00841F99">
        <w:trPr>
          <w:tblHeader/>
          <w:jc w:val="center"/>
        </w:trPr>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29BED85"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Bulb Location</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2F3CDE7"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WHFe</w:t>
            </w:r>
          </w:p>
        </w:tc>
      </w:tr>
      <w:tr w:rsidR="00841F99" w:rsidRPr="00494CDE" w14:paraId="7E007AD1" w14:textId="77777777" w:rsidTr="00841F99">
        <w:trPr>
          <w:jc w:val="center"/>
        </w:trPr>
        <w:tc>
          <w:tcPr>
            <w:tcW w:w="3888" w:type="dxa"/>
            <w:tcBorders>
              <w:top w:val="single" w:sz="4" w:space="0" w:color="auto"/>
              <w:left w:val="single" w:sz="4" w:space="0" w:color="auto"/>
              <w:bottom w:val="single" w:sz="4" w:space="0" w:color="auto"/>
              <w:right w:val="single" w:sz="4" w:space="0" w:color="auto"/>
            </w:tcBorders>
            <w:hideMark/>
          </w:tcPr>
          <w:p w14:paraId="44B28F62" w14:textId="77777777" w:rsidR="00841F99" w:rsidRPr="00494CDE" w:rsidRDefault="00841F99" w:rsidP="00841F99">
            <w:pPr>
              <w:rPr>
                <w:rFonts w:asciiTheme="minorHAnsi" w:hAnsiTheme="minorHAnsi"/>
              </w:rPr>
            </w:pPr>
            <w:r w:rsidRPr="00494CDE">
              <w:rPr>
                <w:rFonts w:asciiTheme="minorHAnsi" w:hAnsiTheme="minorHAnsi"/>
              </w:rPr>
              <w:t>Interior single family or unknown location</w:t>
            </w:r>
          </w:p>
        </w:tc>
        <w:tc>
          <w:tcPr>
            <w:tcW w:w="1440" w:type="dxa"/>
            <w:tcBorders>
              <w:top w:val="single" w:sz="4" w:space="0" w:color="auto"/>
              <w:left w:val="single" w:sz="4" w:space="0" w:color="auto"/>
              <w:bottom w:val="single" w:sz="4" w:space="0" w:color="auto"/>
              <w:right w:val="single" w:sz="4" w:space="0" w:color="auto"/>
            </w:tcBorders>
            <w:hideMark/>
          </w:tcPr>
          <w:p w14:paraId="11337447" w14:textId="77777777" w:rsidR="00841F99" w:rsidRPr="00494CDE" w:rsidRDefault="00841F99" w:rsidP="00841F99">
            <w:pPr>
              <w:rPr>
                <w:rFonts w:asciiTheme="minorHAnsi" w:hAnsiTheme="minorHAnsi"/>
              </w:rPr>
            </w:pPr>
            <w:r w:rsidRPr="00494CDE">
              <w:rPr>
                <w:rFonts w:asciiTheme="minorHAnsi" w:hAnsiTheme="minorHAnsi"/>
              </w:rPr>
              <w:t xml:space="preserve">1.06 </w:t>
            </w:r>
            <w:r w:rsidRPr="009C362B">
              <w:rPr>
                <w:vertAlign w:val="superscript"/>
              </w:rPr>
              <w:footnoteReference w:id="746"/>
            </w:r>
          </w:p>
        </w:tc>
      </w:tr>
      <w:tr w:rsidR="00841F99" w:rsidRPr="00494CDE" w14:paraId="6E92AACE" w14:textId="77777777" w:rsidTr="00841F99">
        <w:trPr>
          <w:jc w:val="center"/>
        </w:trPr>
        <w:tc>
          <w:tcPr>
            <w:tcW w:w="3888" w:type="dxa"/>
            <w:tcBorders>
              <w:top w:val="single" w:sz="4" w:space="0" w:color="auto"/>
              <w:left w:val="single" w:sz="4" w:space="0" w:color="auto"/>
              <w:bottom w:val="single" w:sz="4" w:space="0" w:color="auto"/>
              <w:right w:val="single" w:sz="4" w:space="0" w:color="auto"/>
            </w:tcBorders>
            <w:hideMark/>
          </w:tcPr>
          <w:p w14:paraId="73749883" w14:textId="77777777" w:rsidR="00841F99" w:rsidRPr="00494CDE" w:rsidRDefault="00841F99" w:rsidP="00841F99">
            <w:pPr>
              <w:rPr>
                <w:rFonts w:asciiTheme="minorHAnsi" w:hAnsiTheme="minorHAnsi"/>
              </w:rPr>
            </w:pPr>
            <w:r w:rsidRPr="00494CDE">
              <w:rPr>
                <w:rFonts w:asciiTheme="minorHAnsi" w:hAnsiTheme="minorHAnsi"/>
              </w:rPr>
              <w:lastRenderedPageBreak/>
              <w:t>Multi family in unit</w:t>
            </w:r>
          </w:p>
        </w:tc>
        <w:tc>
          <w:tcPr>
            <w:tcW w:w="1440" w:type="dxa"/>
            <w:tcBorders>
              <w:top w:val="single" w:sz="4" w:space="0" w:color="auto"/>
              <w:left w:val="single" w:sz="4" w:space="0" w:color="auto"/>
              <w:bottom w:val="single" w:sz="4" w:space="0" w:color="auto"/>
              <w:right w:val="single" w:sz="4" w:space="0" w:color="auto"/>
            </w:tcBorders>
            <w:hideMark/>
          </w:tcPr>
          <w:p w14:paraId="5B0BCBB4" w14:textId="77777777" w:rsidR="00841F99" w:rsidRPr="00494CDE" w:rsidRDefault="00841F99" w:rsidP="00841F99">
            <w:pPr>
              <w:rPr>
                <w:rFonts w:asciiTheme="minorHAnsi" w:hAnsiTheme="minorHAnsi"/>
              </w:rPr>
            </w:pPr>
            <w:r w:rsidRPr="00494CDE">
              <w:rPr>
                <w:rFonts w:asciiTheme="minorHAnsi" w:hAnsiTheme="minorHAnsi"/>
              </w:rPr>
              <w:t xml:space="preserve">1.04 </w:t>
            </w:r>
            <w:r w:rsidRPr="009C362B">
              <w:rPr>
                <w:vertAlign w:val="superscript"/>
              </w:rPr>
              <w:footnoteReference w:id="747"/>
            </w:r>
          </w:p>
        </w:tc>
      </w:tr>
    </w:tbl>
    <w:p w14:paraId="0BAF88B1" w14:textId="77777777" w:rsidR="00841F99" w:rsidRDefault="00841F99" w:rsidP="00841F99"/>
    <w:p w14:paraId="681B987C" w14:textId="77777777" w:rsidR="00841F99" w:rsidRDefault="00841F99" w:rsidP="00841F99">
      <w:pPr>
        <w:pStyle w:val="Heading6"/>
      </w:pPr>
      <w:r>
        <w:t>Deferred Installs</w:t>
      </w:r>
    </w:p>
    <w:p w14:paraId="05B5B101" w14:textId="77777777" w:rsidR="00841F99" w:rsidRDefault="00841F99" w:rsidP="00841F99">
      <w:r>
        <w:t>As presented above, the characterization assumes that a percentage of bulbs purchased are not installed until Year 2 and Year 3 (see ISR assumption above). The Illinois Technical Advisory Committee has determined the following methodology for calculating the savings of these future installs.</w:t>
      </w:r>
    </w:p>
    <w:p w14:paraId="265432AE" w14:textId="77777777" w:rsidR="00841F99" w:rsidRDefault="00841F99" w:rsidP="00841F99">
      <w:pPr>
        <w:ind w:left="3600" w:hanging="2880"/>
      </w:pPr>
      <w:r>
        <w:t>Year 1 (Purchase Year) installs:</w:t>
      </w:r>
      <w:r>
        <w:tab/>
        <w:t>Characterized using assumptions provided above or evaluated assumptions if available.</w:t>
      </w:r>
    </w:p>
    <w:p w14:paraId="07290359" w14:textId="77777777" w:rsidR="00841F99" w:rsidRDefault="00841F99" w:rsidP="00841F99">
      <w:pPr>
        <w:ind w:left="3600" w:hanging="2880"/>
      </w:pPr>
      <w:r>
        <w:t xml:space="preserve">Year 2 and 3 installs: </w:t>
      </w:r>
      <w:r>
        <w:tab/>
        <w:t xml:space="preserve">Characterized using delta watts assumption and hours of use from the Install Year i.e. the actual deemed (or evaluated if available) assumptions active in Year 2 and 3 should be applied. </w:t>
      </w:r>
    </w:p>
    <w:p w14:paraId="4B722168" w14:textId="77777777" w:rsidR="00841F99" w:rsidRDefault="00841F99" w:rsidP="00841F99">
      <w:pPr>
        <w:ind w:left="3600"/>
      </w:pPr>
      <w:r>
        <w:t>The NTG factor for the Purchase Year should be applied.</w:t>
      </w:r>
    </w:p>
    <w:p w14:paraId="747875D5" w14:textId="77777777" w:rsidR="00841F99" w:rsidRDefault="00841F99" w:rsidP="00841F99">
      <w:r>
        <w:t>For example, for a 2 x 14W pin based CFL fixture (43W EISA qualified incandescent/halogen) purchased in 2013.</w:t>
      </w:r>
    </w:p>
    <w:p w14:paraId="4C4D7187" w14:textId="77777777" w:rsidR="00841F99" w:rsidRDefault="00841F99" w:rsidP="00841F99">
      <w:pPr>
        <w:ind w:firstLine="720"/>
        <w:rPr>
          <w:rFonts w:cstheme="minorHAnsi"/>
        </w:rPr>
      </w:pPr>
      <w:r>
        <w:rPr>
          <w:rFonts w:cstheme="minorHAnsi"/>
          <w:noProof/>
        </w:rPr>
        <w:t>ΔkWH</w:t>
      </w:r>
      <w:r>
        <w:rPr>
          <w:rFonts w:cstheme="minorHAnsi"/>
          <w:noProof/>
          <w:vertAlign w:val="subscript"/>
        </w:rPr>
        <w:t>1st year installs</w:t>
      </w:r>
      <w:r>
        <w:rPr>
          <w:rFonts w:cstheme="minorHAnsi"/>
        </w:rPr>
        <w:tab/>
        <w:t xml:space="preserve">= </w:t>
      </w:r>
      <w:r>
        <w:rPr>
          <w:rFonts w:cstheme="minorHAnsi"/>
          <w:noProof/>
        </w:rPr>
        <w:t>((86 - 28) / 1000) * 0.875 * 759 * 1.06</w:t>
      </w:r>
    </w:p>
    <w:p w14:paraId="52091957" w14:textId="77777777" w:rsidR="00841F99" w:rsidRDefault="00841F99" w:rsidP="00841F99">
      <w:pPr>
        <w:ind w:left="1440" w:firstLine="720"/>
        <w:rPr>
          <w:rFonts w:cstheme="minorHAnsi"/>
        </w:rPr>
      </w:pPr>
      <w:r>
        <w:rPr>
          <w:rFonts w:cstheme="minorHAnsi"/>
        </w:rPr>
        <w:t xml:space="preserve">= </w:t>
      </w:r>
      <w:r>
        <w:rPr>
          <w:rFonts w:cstheme="minorHAnsi"/>
          <w:noProof/>
        </w:rPr>
        <w:t xml:space="preserve">40.8 </w:t>
      </w:r>
      <w:r>
        <w:rPr>
          <w:rFonts w:cstheme="minorHAnsi"/>
        </w:rPr>
        <w:t>kWh</w:t>
      </w:r>
    </w:p>
    <w:p w14:paraId="421DFB84" w14:textId="77777777" w:rsidR="00841F99" w:rsidRDefault="00841F99" w:rsidP="00841F99">
      <w:pPr>
        <w:ind w:firstLine="720"/>
        <w:rPr>
          <w:rFonts w:cstheme="minorHAnsi"/>
        </w:rPr>
      </w:pPr>
      <w:r>
        <w:rPr>
          <w:rFonts w:cstheme="minorHAnsi"/>
          <w:noProof/>
        </w:rPr>
        <w:t>ΔkWH</w:t>
      </w:r>
      <w:r>
        <w:rPr>
          <w:rFonts w:cstheme="minorHAnsi"/>
          <w:noProof/>
          <w:vertAlign w:val="subscript"/>
        </w:rPr>
        <w:t>2nd year installs</w:t>
      </w:r>
      <w:r>
        <w:rPr>
          <w:rFonts w:cstheme="minorHAnsi"/>
        </w:rPr>
        <w:tab/>
        <w:t xml:space="preserve">= </w:t>
      </w:r>
      <w:r>
        <w:rPr>
          <w:rFonts w:cstheme="minorHAnsi"/>
          <w:noProof/>
        </w:rPr>
        <w:t>((86 - 28) / 1000) * 0.057 * 759 * 1.06</w:t>
      </w:r>
    </w:p>
    <w:p w14:paraId="1346D9C9" w14:textId="77777777" w:rsidR="00841F99" w:rsidRDefault="00841F99" w:rsidP="00841F99">
      <w:pPr>
        <w:ind w:left="1440" w:firstLine="720"/>
        <w:rPr>
          <w:rFonts w:cstheme="minorHAnsi"/>
        </w:rPr>
      </w:pPr>
      <w:r>
        <w:rPr>
          <w:rFonts w:cstheme="minorHAnsi"/>
        </w:rPr>
        <w:t>= 2.7 kWh</w:t>
      </w:r>
    </w:p>
    <w:p w14:paraId="201DBDE7" w14:textId="77777777" w:rsidR="00841F99" w:rsidRDefault="00841F99" w:rsidP="00841F99">
      <w:r>
        <w:tab/>
        <w:t xml:space="preserve">Note: Here we assume no change in </w:t>
      </w:r>
      <w:proofErr w:type="gramStart"/>
      <w:r>
        <w:t>hours</w:t>
      </w:r>
      <w:proofErr w:type="gramEnd"/>
      <w:r>
        <w:t xml:space="preserve"> assumption. NTG value from Purchase year applied.</w:t>
      </w:r>
    </w:p>
    <w:p w14:paraId="300AFE24" w14:textId="77777777" w:rsidR="00841F99" w:rsidRDefault="00841F99" w:rsidP="00841F99">
      <w:pPr>
        <w:ind w:firstLine="720"/>
        <w:rPr>
          <w:rFonts w:cstheme="minorHAnsi"/>
        </w:rPr>
      </w:pPr>
      <w:r>
        <w:rPr>
          <w:rFonts w:cstheme="minorHAnsi"/>
          <w:noProof/>
        </w:rPr>
        <w:t>ΔkWH</w:t>
      </w:r>
      <w:r>
        <w:rPr>
          <w:rFonts w:cstheme="minorHAnsi"/>
          <w:noProof/>
          <w:vertAlign w:val="subscript"/>
        </w:rPr>
        <w:t>3rd year installs</w:t>
      </w:r>
      <w:r>
        <w:rPr>
          <w:rFonts w:cstheme="minorHAnsi"/>
        </w:rPr>
        <w:tab/>
        <w:t xml:space="preserve">= </w:t>
      </w:r>
      <w:r>
        <w:rPr>
          <w:rFonts w:cstheme="minorHAnsi"/>
          <w:noProof/>
        </w:rPr>
        <w:t>((86 - 28) / 1000) * 0.048 * 759 * 1.06</w:t>
      </w:r>
    </w:p>
    <w:p w14:paraId="30C47FE6" w14:textId="77777777" w:rsidR="00841F99" w:rsidRDefault="00841F99" w:rsidP="00841F99">
      <w:pPr>
        <w:ind w:left="1440" w:firstLine="720"/>
        <w:rPr>
          <w:rFonts w:cstheme="minorHAnsi"/>
        </w:rPr>
      </w:pPr>
      <w:r>
        <w:rPr>
          <w:rFonts w:cstheme="minorHAnsi"/>
        </w:rPr>
        <w:t>= 2.2 kWh</w:t>
      </w:r>
    </w:p>
    <w:p w14:paraId="7D6B65B4" w14:textId="77777777" w:rsidR="00841F99" w:rsidRDefault="00841F99" w:rsidP="00841F99">
      <w:pPr>
        <w:pStyle w:val="Heading6"/>
      </w:pPr>
      <w:r>
        <w:t>Heating Penalty</w:t>
      </w:r>
    </w:p>
    <w:p w14:paraId="1C29B1B7" w14:textId="77777777" w:rsidR="00841F99" w:rsidRDefault="00841F99" w:rsidP="00841F99">
      <w:pPr>
        <w:rPr>
          <w:rFonts w:cstheme="minorHAnsi"/>
          <w:noProof/>
        </w:rPr>
      </w:pPr>
      <w:r>
        <w:rPr>
          <w:rFonts w:cstheme="minorHAnsi"/>
          <w:noProof/>
        </w:rPr>
        <w:t>If electric heated building:</w:t>
      </w:r>
    </w:p>
    <w:p w14:paraId="06936EC2" w14:textId="77777777" w:rsidR="00841F99" w:rsidRDefault="00841F99" w:rsidP="00841F99">
      <w:pPr>
        <w:ind w:left="1440"/>
        <w:rPr>
          <w:rFonts w:cstheme="minorHAnsi"/>
          <w:noProof/>
        </w:rPr>
      </w:pPr>
      <w:r>
        <w:rPr>
          <w:rFonts w:cstheme="minorHAnsi"/>
          <w:noProof/>
        </w:rPr>
        <w:t>∆kWh</w:t>
      </w:r>
      <w:r>
        <w:rPr>
          <w:rStyle w:val="FootnoteReference"/>
          <w:rFonts w:cstheme="minorHAnsi"/>
          <w:noProof/>
        </w:rPr>
        <w:footnoteReference w:id="748"/>
      </w:r>
      <w:r>
        <w:rPr>
          <w:rFonts w:cstheme="minorHAnsi"/>
          <w:noProof/>
        </w:rPr>
        <w:t xml:space="preserve">  = - (((WattsBase - WattsEE) / 1000) * ISR * Hours * HF) / ηHeat</w:t>
      </w:r>
      <w:r>
        <w:rPr>
          <w:rFonts w:cstheme="minorHAnsi"/>
          <w:noProof/>
        </w:rPr>
        <w:tab/>
      </w:r>
    </w:p>
    <w:p w14:paraId="610CC192" w14:textId="77777777" w:rsidR="00841F99" w:rsidRDefault="00841F99" w:rsidP="00841F99">
      <w:pPr>
        <w:ind w:left="720" w:hanging="720"/>
        <w:rPr>
          <w:rFonts w:cstheme="minorHAnsi"/>
          <w:noProof/>
          <w:lang w:val="nl-NL"/>
        </w:rPr>
      </w:pPr>
      <w:r>
        <w:rPr>
          <w:rFonts w:cstheme="minorHAnsi"/>
          <w:noProof/>
          <w:lang w:val="nl-NL"/>
        </w:rPr>
        <w:t>Where:</w:t>
      </w:r>
    </w:p>
    <w:p w14:paraId="416AE79D" w14:textId="77777777" w:rsidR="00841F99" w:rsidRDefault="00841F99" w:rsidP="00841F99">
      <w:pPr>
        <w:ind w:left="720" w:hanging="720"/>
        <w:rPr>
          <w:rFonts w:cstheme="minorHAnsi"/>
          <w:noProof/>
          <w:lang w:val="nl-NL"/>
        </w:rPr>
      </w:pPr>
      <w:r>
        <w:rPr>
          <w:rFonts w:cstheme="minorHAnsi"/>
          <w:noProof/>
          <w:lang w:val="nl-NL"/>
        </w:rPr>
        <w:tab/>
        <w:t>HF</w:t>
      </w:r>
      <w:r>
        <w:rPr>
          <w:rFonts w:cstheme="minorHAnsi"/>
          <w:noProof/>
          <w:lang w:val="nl-NL"/>
        </w:rPr>
        <w:tab/>
      </w:r>
      <w:r>
        <w:rPr>
          <w:rFonts w:cstheme="minorHAnsi"/>
          <w:noProof/>
          <w:lang w:val="nl-NL"/>
        </w:rPr>
        <w:tab/>
        <w:t>= Heating Factor or percentage of light savings that must be heated</w:t>
      </w:r>
    </w:p>
    <w:p w14:paraId="3D444941" w14:textId="77777777" w:rsidR="00841F99" w:rsidRDefault="00841F99" w:rsidP="00841F99">
      <w:pPr>
        <w:ind w:left="720" w:hanging="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t>= 49%</w:t>
      </w:r>
      <w:r>
        <w:rPr>
          <w:rStyle w:val="FootnoteReference"/>
          <w:rFonts w:cstheme="minorHAnsi"/>
          <w:noProof/>
          <w:lang w:val="nl-NL"/>
        </w:rPr>
        <w:footnoteReference w:id="749"/>
      </w:r>
      <w:r>
        <w:rPr>
          <w:rFonts w:cstheme="minorHAnsi"/>
          <w:noProof/>
          <w:lang w:val="nl-NL"/>
        </w:rPr>
        <w:t xml:space="preserve"> for interior </w:t>
      </w:r>
      <w:r>
        <w:rPr>
          <w:rFonts w:cstheme="minorHAnsi"/>
          <w:noProof/>
        </w:rPr>
        <w:t>or unknown</w:t>
      </w:r>
      <w:r>
        <w:rPr>
          <w:rFonts w:cstheme="minorHAnsi"/>
          <w:noProof/>
          <w:lang w:val="nl-NL"/>
        </w:rPr>
        <w:t xml:space="preserve"> location</w:t>
      </w:r>
    </w:p>
    <w:p w14:paraId="7FBB0692" w14:textId="77777777" w:rsidR="00841F99" w:rsidRDefault="00841F99" w:rsidP="00841F99">
      <w:pPr>
        <w:ind w:left="720" w:hanging="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t>= 0% for unheated location</w:t>
      </w:r>
    </w:p>
    <w:p w14:paraId="44F80593" w14:textId="77777777" w:rsidR="00841F99" w:rsidRDefault="00841F99" w:rsidP="00841F99">
      <w:pPr>
        <w:ind w:firstLine="720"/>
        <w:rPr>
          <w:rFonts w:cstheme="minorHAnsi"/>
          <w:noProof/>
        </w:rPr>
      </w:pPr>
      <w:r>
        <w:rPr>
          <w:rFonts w:cstheme="minorHAnsi"/>
          <w:noProof/>
        </w:rPr>
        <w:t xml:space="preserve">ηHeat </w:t>
      </w:r>
      <w:r>
        <w:rPr>
          <w:rFonts w:cstheme="minorHAnsi"/>
          <w:noProof/>
        </w:rPr>
        <w:tab/>
      </w:r>
      <w:r>
        <w:rPr>
          <w:rFonts w:cstheme="minorHAnsi"/>
          <w:noProof/>
        </w:rPr>
        <w:tab/>
        <w:t xml:space="preserve">= Efficiency in COP of Heating equipment </w:t>
      </w:r>
    </w:p>
    <w:p w14:paraId="79FAC006" w14:textId="77777777" w:rsidR="00841F99" w:rsidRDefault="00841F99" w:rsidP="00841F99">
      <w:pPr>
        <w:ind w:left="1440" w:firstLine="720"/>
        <w:rPr>
          <w:rFonts w:cstheme="minorHAnsi"/>
        </w:rPr>
      </w:pPr>
      <w:r>
        <w:rPr>
          <w:rFonts w:cstheme="minorHAnsi"/>
          <w:noProof/>
        </w:rPr>
        <w:t>= actual.</w:t>
      </w:r>
      <w:r>
        <w:rPr>
          <w:rFonts w:cstheme="minorHAnsi"/>
        </w:rPr>
        <w:t xml:space="preserve"> If not available use</w:t>
      </w:r>
      <w:r>
        <w:rPr>
          <w:rStyle w:val="FootnoteReference"/>
          <w:rFonts w:cstheme="minorHAnsi"/>
        </w:rPr>
        <w:footnoteReference w:id="750"/>
      </w:r>
      <w:r>
        <w:rPr>
          <w:rFonts w:cstheme="minorHAnsi"/>
        </w:rPr>
        <w:t>:</w:t>
      </w:r>
    </w:p>
    <w:tbl>
      <w:tblPr>
        <w:tblStyle w:val="TableGrid"/>
        <w:tblW w:w="0" w:type="auto"/>
        <w:jc w:val="center"/>
        <w:tblLayout w:type="fixed"/>
        <w:tblLook w:val="04A0" w:firstRow="1" w:lastRow="0" w:firstColumn="1" w:lastColumn="0" w:noHBand="0" w:noVBand="1"/>
      </w:tblPr>
      <w:tblGrid>
        <w:gridCol w:w="1350"/>
        <w:gridCol w:w="1732"/>
        <w:gridCol w:w="1379"/>
        <w:gridCol w:w="1479"/>
        <w:tblGridChange w:id="7582">
          <w:tblGrid>
            <w:gridCol w:w="1350"/>
            <w:gridCol w:w="1732"/>
            <w:gridCol w:w="1379"/>
            <w:gridCol w:w="1479"/>
          </w:tblGrid>
        </w:tblGridChange>
      </w:tblGrid>
      <w:tr w:rsidR="00841F99" w:rsidRPr="00494CDE" w14:paraId="4C829B75" w14:textId="77777777" w:rsidTr="00841F99">
        <w:trPr>
          <w:jc w:val="center"/>
        </w:trPr>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3A5AE67"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lastRenderedPageBreak/>
              <w:t>System Type</w:t>
            </w:r>
          </w:p>
        </w:tc>
        <w:tc>
          <w:tcPr>
            <w:tcW w:w="173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6206196"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Age of Equipment</w:t>
            </w:r>
          </w:p>
        </w:tc>
        <w:tc>
          <w:tcPr>
            <w:tcW w:w="13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34C8BDD"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HSPF Estimate</w:t>
            </w:r>
          </w:p>
        </w:tc>
        <w:tc>
          <w:tcPr>
            <w:tcW w:w="14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A9E64FD"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ηHeat</w:t>
            </w:r>
          </w:p>
          <w:p w14:paraId="59953798"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(COP Estimate)</w:t>
            </w:r>
          </w:p>
        </w:tc>
      </w:tr>
      <w:tr w:rsidR="00841F99" w:rsidRPr="00494CDE" w14:paraId="3AE15BA4" w14:textId="77777777" w:rsidTr="00FF11A2">
        <w:tblPrEx>
          <w:tblW w:w="0" w:type="auto"/>
          <w:jc w:val="center"/>
          <w:tblLayout w:type="fixed"/>
          <w:tblPrExChange w:id="7583" w:author="Stephanie Baer" w:date="2016-01-21T14:11:00Z">
            <w:tblPrEx>
              <w:tblW w:w="0" w:type="auto"/>
              <w:jc w:val="center"/>
              <w:tblLayout w:type="fixed"/>
            </w:tblPrEx>
          </w:tblPrExChange>
        </w:tblPrEx>
        <w:trPr>
          <w:trHeight w:val="323"/>
          <w:jc w:val="center"/>
          <w:trPrChange w:id="7584" w:author="Stephanie Baer" w:date="2016-01-21T14:11:00Z">
            <w:trPr>
              <w:trHeight w:val="323"/>
              <w:jc w:val="center"/>
            </w:trPr>
          </w:trPrChange>
        </w:trPr>
        <w:tc>
          <w:tcPr>
            <w:tcW w:w="1350" w:type="dxa"/>
            <w:vMerge w:val="restart"/>
            <w:tcBorders>
              <w:top w:val="single" w:sz="4" w:space="0" w:color="auto"/>
              <w:left w:val="single" w:sz="4" w:space="0" w:color="auto"/>
              <w:right w:val="single" w:sz="4" w:space="0" w:color="auto"/>
            </w:tcBorders>
            <w:vAlign w:val="center"/>
            <w:hideMark/>
            <w:tcPrChange w:id="7585" w:author="Stephanie Baer" w:date="2016-01-21T14:11:00Z">
              <w:tcPr>
                <w:tcW w:w="1350" w:type="dxa"/>
                <w:vMerge w:val="restart"/>
                <w:tcBorders>
                  <w:top w:val="single" w:sz="4" w:space="0" w:color="auto"/>
                  <w:left w:val="single" w:sz="4" w:space="0" w:color="auto"/>
                  <w:right w:val="single" w:sz="4" w:space="0" w:color="auto"/>
                </w:tcBorders>
                <w:hideMark/>
              </w:tcPr>
            </w:tcPrChange>
          </w:tcPr>
          <w:p w14:paraId="4992BE28" w14:textId="77777777" w:rsidR="00841F99" w:rsidRPr="00494CDE" w:rsidRDefault="00841F99">
            <w:pPr>
              <w:jc w:val="left"/>
              <w:rPr>
                <w:rFonts w:asciiTheme="minorHAnsi" w:hAnsiTheme="minorHAnsi"/>
                <w:szCs w:val="22"/>
              </w:rPr>
              <w:pPrChange w:id="7586" w:author="Stephanie Baer" w:date="2016-01-21T14:11:00Z">
                <w:pPr/>
              </w:pPrChange>
            </w:pPr>
            <w:r w:rsidRPr="00494CDE">
              <w:rPr>
                <w:rFonts w:asciiTheme="minorHAnsi" w:hAnsiTheme="minorHAnsi"/>
              </w:rPr>
              <w:t>Heat Pump</w:t>
            </w:r>
          </w:p>
        </w:tc>
        <w:tc>
          <w:tcPr>
            <w:tcW w:w="1732" w:type="dxa"/>
            <w:tcBorders>
              <w:top w:val="single" w:sz="4" w:space="0" w:color="auto"/>
              <w:left w:val="single" w:sz="4" w:space="0" w:color="auto"/>
              <w:bottom w:val="single" w:sz="4" w:space="0" w:color="auto"/>
              <w:right w:val="single" w:sz="4" w:space="0" w:color="auto"/>
            </w:tcBorders>
            <w:hideMark/>
            <w:tcPrChange w:id="7587" w:author="Stephanie Baer" w:date="2016-01-21T14:11:00Z">
              <w:tcPr>
                <w:tcW w:w="1732" w:type="dxa"/>
                <w:tcBorders>
                  <w:top w:val="single" w:sz="4" w:space="0" w:color="auto"/>
                  <w:left w:val="single" w:sz="4" w:space="0" w:color="auto"/>
                  <w:bottom w:val="single" w:sz="4" w:space="0" w:color="auto"/>
                  <w:right w:val="single" w:sz="4" w:space="0" w:color="auto"/>
                </w:tcBorders>
                <w:hideMark/>
              </w:tcPr>
            </w:tcPrChange>
          </w:tcPr>
          <w:p w14:paraId="1D95D887" w14:textId="77777777" w:rsidR="00841F99" w:rsidRPr="00494CDE" w:rsidRDefault="00841F99" w:rsidP="00841F99">
            <w:pPr>
              <w:rPr>
                <w:rFonts w:asciiTheme="minorHAnsi" w:hAnsiTheme="minorHAnsi"/>
              </w:rPr>
            </w:pPr>
            <w:r w:rsidRPr="00494CDE">
              <w:rPr>
                <w:rFonts w:asciiTheme="minorHAnsi" w:hAnsiTheme="minorHAnsi"/>
              </w:rPr>
              <w:t>Before 2006</w:t>
            </w:r>
          </w:p>
        </w:tc>
        <w:tc>
          <w:tcPr>
            <w:tcW w:w="1379" w:type="dxa"/>
            <w:tcBorders>
              <w:top w:val="single" w:sz="4" w:space="0" w:color="auto"/>
              <w:left w:val="single" w:sz="4" w:space="0" w:color="auto"/>
              <w:bottom w:val="single" w:sz="4" w:space="0" w:color="auto"/>
              <w:right w:val="single" w:sz="4" w:space="0" w:color="auto"/>
            </w:tcBorders>
            <w:hideMark/>
            <w:tcPrChange w:id="7588" w:author="Stephanie Baer" w:date="2016-01-21T14:11:00Z">
              <w:tcPr>
                <w:tcW w:w="1379" w:type="dxa"/>
                <w:tcBorders>
                  <w:top w:val="single" w:sz="4" w:space="0" w:color="auto"/>
                  <w:left w:val="single" w:sz="4" w:space="0" w:color="auto"/>
                  <w:bottom w:val="single" w:sz="4" w:space="0" w:color="auto"/>
                  <w:right w:val="single" w:sz="4" w:space="0" w:color="auto"/>
                </w:tcBorders>
                <w:hideMark/>
              </w:tcPr>
            </w:tcPrChange>
          </w:tcPr>
          <w:p w14:paraId="18A07E46" w14:textId="77777777" w:rsidR="00841F99" w:rsidRPr="00494CDE" w:rsidRDefault="00841F99" w:rsidP="00841F99">
            <w:pPr>
              <w:jc w:val="center"/>
              <w:rPr>
                <w:rFonts w:asciiTheme="minorHAnsi" w:hAnsiTheme="minorHAnsi"/>
                <w:szCs w:val="22"/>
              </w:rPr>
            </w:pPr>
            <w:r w:rsidRPr="00494CDE">
              <w:rPr>
                <w:rFonts w:asciiTheme="minorHAnsi" w:hAnsiTheme="minorHAnsi"/>
              </w:rPr>
              <w:t>6.8</w:t>
            </w:r>
          </w:p>
        </w:tc>
        <w:tc>
          <w:tcPr>
            <w:tcW w:w="1479" w:type="dxa"/>
            <w:tcBorders>
              <w:top w:val="single" w:sz="4" w:space="0" w:color="auto"/>
              <w:left w:val="single" w:sz="4" w:space="0" w:color="auto"/>
              <w:bottom w:val="single" w:sz="4" w:space="0" w:color="auto"/>
              <w:right w:val="single" w:sz="4" w:space="0" w:color="auto"/>
            </w:tcBorders>
            <w:hideMark/>
            <w:tcPrChange w:id="7589" w:author="Stephanie Baer" w:date="2016-01-21T14:11:00Z">
              <w:tcPr>
                <w:tcW w:w="1479" w:type="dxa"/>
                <w:tcBorders>
                  <w:top w:val="single" w:sz="4" w:space="0" w:color="auto"/>
                  <w:left w:val="single" w:sz="4" w:space="0" w:color="auto"/>
                  <w:bottom w:val="single" w:sz="4" w:space="0" w:color="auto"/>
                  <w:right w:val="single" w:sz="4" w:space="0" w:color="auto"/>
                </w:tcBorders>
                <w:hideMark/>
              </w:tcPr>
            </w:tcPrChange>
          </w:tcPr>
          <w:p w14:paraId="601904FE" w14:textId="77777777" w:rsidR="00841F99" w:rsidRPr="00494CDE" w:rsidRDefault="00841F99" w:rsidP="00841F99">
            <w:pPr>
              <w:jc w:val="center"/>
              <w:rPr>
                <w:rFonts w:asciiTheme="minorHAnsi" w:hAnsiTheme="minorHAnsi"/>
                <w:szCs w:val="22"/>
              </w:rPr>
            </w:pPr>
            <w:r w:rsidRPr="00494CDE">
              <w:rPr>
                <w:rFonts w:asciiTheme="minorHAnsi" w:hAnsiTheme="minorHAnsi"/>
              </w:rPr>
              <w:t>2.00</w:t>
            </w:r>
          </w:p>
        </w:tc>
      </w:tr>
      <w:tr w:rsidR="00841F99" w:rsidRPr="00494CDE" w14:paraId="60A4C1F0" w14:textId="77777777" w:rsidTr="00841F99">
        <w:trPr>
          <w:jc w:val="center"/>
        </w:trPr>
        <w:tc>
          <w:tcPr>
            <w:tcW w:w="1350" w:type="dxa"/>
            <w:vMerge/>
            <w:tcBorders>
              <w:left w:val="single" w:sz="4" w:space="0" w:color="auto"/>
              <w:right w:val="single" w:sz="4" w:space="0" w:color="auto"/>
            </w:tcBorders>
            <w:vAlign w:val="center"/>
            <w:hideMark/>
          </w:tcPr>
          <w:p w14:paraId="72857479" w14:textId="77777777" w:rsidR="00841F99" w:rsidRPr="00494CDE" w:rsidRDefault="00841F99" w:rsidP="00841F99">
            <w:pPr>
              <w:rPr>
                <w:rFonts w:asciiTheme="minorHAnsi" w:hAnsiTheme="minorHAnsi"/>
              </w:rPr>
            </w:pPr>
          </w:p>
        </w:tc>
        <w:tc>
          <w:tcPr>
            <w:tcW w:w="1732" w:type="dxa"/>
            <w:tcBorders>
              <w:top w:val="single" w:sz="4" w:space="0" w:color="auto"/>
              <w:left w:val="single" w:sz="4" w:space="0" w:color="auto"/>
              <w:bottom w:val="single" w:sz="4" w:space="0" w:color="auto"/>
              <w:right w:val="single" w:sz="4" w:space="0" w:color="auto"/>
            </w:tcBorders>
            <w:hideMark/>
          </w:tcPr>
          <w:p w14:paraId="04D23441" w14:textId="77777777" w:rsidR="00841F99" w:rsidRPr="00494CDE" w:rsidRDefault="00841F99" w:rsidP="00841F99">
            <w:pPr>
              <w:rPr>
                <w:rFonts w:asciiTheme="minorHAnsi" w:hAnsiTheme="minorHAnsi"/>
              </w:rPr>
            </w:pPr>
            <w:r w:rsidRPr="00494CDE">
              <w:rPr>
                <w:rFonts w:asciiTheme="minorHAnsi" w:hAnsiTheme="minorHAnsi"/>
              </w:rPr>
              <w:t>2006 -2014</w:t>
            </w:r>
          </w:p>
        </w:tc>
        <w:tc>
          <w:tcPr>
            <w:tcW w:w="1379" w:type="dxa"/>
            <w:tcBorders>
              <w:top w:val="single" w:sz="4" w:space="0" w:color="auto"/>
              <w:left w:val="single" w:sz="4" w:space="0" w:color="auto"/>
              <w:bottom w:val="single" w:sz="4" w:space="0" w:color="auto"/>
              <w:right w:val="single" w:sz="4" w:space="0" w:color="auto"/>
            </w:tcBorders>
            <w:hideMark/>
          </w:tcPr>
          <w:p w14:paraId="0F2B637B" w14:textId="77777777" w:rsidR="00841F99" w:rsidRPr="00494CDE" w:rsidRDefault="00841F99" w:rsidP="00841F99">
            <w:pPr>
              <w:jc w:val="center"/>
              <w:rPr>
                <w:rFonts w:asciiTheme="minorHAnsi" w:hAnsiTheme="minorHAnsi"/>
                <w:szCs w:val="22"/>
              </w:rPr>
            </w:pPr>
            <w:r w:rsidRPr="00494CDE">
              <w:rPr>
                <w:rFonts w:asciiTheme="minorHAnsi" w:hAnsiTheme="minorHAnsi"/>
              </w:rPr>
              <w:t>7.7</w:t>
            </w:r>
          </w:p>
        </w:tc>
        <w:tc>
          <w:tcPr>
            <w:tcW w:w="1479" w:type="dxa"/>
            <w:tcBorders>
              <w:top w:val="single" w:sz="4" w:space="0" w:color="auto"/>
              <w:left w:val="single" w:sz="4" w:space="0" w:color="auto"/>
              <w:bottom w:val="single" w:sz="4" w:space="0" w:color="auto"/>
              <w:right w:val="single" w:sz="4" w:space="0" w:color="auto"/>
            </w:tcBorders>
            <w:hideMark/>
          </w:tcPr>
          <w:p w14:paraId="0E940C33" w14:textId="77777777" w:rsidR="00841F99" w:rsidRPr="00494CDE" w:rsidRDefault="00841F99" w:rsidP="00841F99">
            <w:pPr>
              <w:jc w:val="center"/>
              <w:rPr>
                <w:rFonts w:asciiTheme="minorHAnsi" w:hAnsiTheme="minorHAnsi"/>
                <w:szCs w:val="22"/>
              </w:rPr>
            </w:pPr>
            <w:r w:rsidRPr="00494CDE">
              <w:rPr>
                <w:rFonts w:asciiTheme="minorHAnsi" w:hAnsiTheme="minorHAnsi"/>
              </w:rPr>
              <w:t>2.26</w:t>
            </w:r>
          </w:p>
        </w:tc>
      </w:tr>
      <w:tr w:rsidR="00841F99" w:rsidRPr="00494CDE" w14:paraId="7E01F286" w14:textId="77777777" w:rsidTr="00841F99">
        <w:trPr>
          <w:jc w:val="center"/>
        </w:trPr>
        <w:tc>
          <w:tcPr>
            <w:tcW w:w="1350" w:type="dxa"/>
            <w:vMerge/>
            <w:tcBorders>
              <w:left w:val="single" w:sz="4" w:space="0" w:color="auto"/>
              <w:bottom w:val="single" w:sz="4" w:space="0" w:color="auto"/>
              <w:right w:val="single" w:sz="4" w:space="0" w:color="auto"/>
            </w:tcBorders>
          </w:tcPr>
          <w:p w14:paraId="2BB103FB" w14:textId="77777777" w:rsidR="00841F99" w:rsidRPr="00494CDE" w:rsidRDefault="00841F99" w:rsidP="00841F99">
            <w:pPr>
              <w:rPr>
                <w:rFonts w:asciiTheme="minorHAnsi" w:hAnsiTheme="minorHAnsi"/>
              </w:rPr>
            </w:pPr>
          </w:p>
        </w:tc>
        <w:tc>
          <w:tcPr>
            <w:tcW w:w="1732" w:type="dxa"/>
            <w:tcBorders>
              <w:top w:val="single" w:sz="4" w:space="0" w:color="auto"/>
              <w:left w:val="single" w:sz="4" w:space="0" w:color="auto"/>
              <w:bottom w:val="single" w:sz="4" w:space="0" w:color="auto"/>
              <w:right w:val="single" w:sz="4" w:space="0" w:color="auto"/>
            </w:tcBorders>
          </w:tcPr>
          <w:p w14:paraId="40F28E53" w14:textId="77777777" w:rsidR="00841F99" w:rsidRPr="00494CDE" w:rsidRDefault="00841F99" w:rsidP="00841F99">
            <w:pPr>
              <w:rPr>
                <w:rFonts w:asciiTheme="minorHAnsi" w:hAnsiTheme="minorHAnsi"/>
              </w:rPr>
            </w:pPr>
            <w:r w:rsidRPr="00494CDE">
              <w:rPr>
                <w:rFonts w:asciiTheme="minorHAnsi" w:hAnsiTheme="minorHAnsi"/>
              </w:rPr>
              <w:t xml:space="preserve">2015 on </w:t>
            </w:r>
          </w:p>
        </w:tc>
        <w:tc>
          <w:tcPr>
            <w:tcW w:w="1379" w:type="dxa"/>
            <w:tcBorders>
              <w:top w:val="single" w:sz="4" w:space="0" w:color="auto"/>
              <w:left w:val="single" w:sz="4" w:space="0" w:color="auto"/>
              <w:bottom w:val="single" w:sz="4" w:space="0" w:color="auto"/>
              <w:right w:val="single" w:sz="4" w:space="0" w:color="auto"/>
            </w:tcBorders>
          </w:tcPr>
          <w:p w14:paraId="344ACD56" w14:textId="77777777" w:rsidR="00841F99" w:rsidRPr="00494CDE" w:rsidRDefault="00841F99" w:rsidP="00841F99">
            <w:pPr>
              <w:jc w:val="center"/>
              <w:rPr>
                <w:rFonts w:asciiTheme="minorHAnsi" w:hAnsiTheme="minorHAnsi"/>
                <w:szCs w:val="22"/>
              </w:rPr>
            </w:pPr>
            <w:r w:rsidRPr="00494CDE">
              <w:rPr>
                <w:rFonts w:asciiTheme="minorHAnsi" w:hAnsiTheme="minorHAnsi"/>
              </w:rPr>
              <w:t>8.2</w:t>
            </w:r>
          </w:p>
        </w:tc>
        <w:tc>
          <w:tcPr>
            <w:tcW w:w="1479" w:type="dxa"/>
            <w:tcBorders>
              <w:top w:val="single" w:sz="4" w:space="0" w:color="auto"/>
              <w:left w:val="single" w:sz="4" w:space="0" w:color="auto"/>
              <w:bottom w:val="single" w:sz="4" w:space="0" w:color="auto"/>
              <w:right w:val="single" w:sz="4" w:space="0" w:color="auto"/>
            </w:tcBorders>
          </w:tcPr>
          <w:p w14:paraId="34B42526" w14:textId="77777777" w:rsidR="00841F99" w:rsidRPr="00494CDE" w:rsidRDefault="00841F99" w:rsidP="00841F99">
            <w:pPr>
              <w:jc w:val="center"/>
              <w:rPr>
                <w:rFonts w:asciiTheme="minorHAnsi" w:hAnsiTheme="minorHAnsi"/>
                <w:szCs w:val="22"/>
              </w:rPr>
            </w:pPr>
            <w:r w:rsidRPr="00494CDE">
              <w:rPr>
                <w:rFonts w:asciiTheme="minorHAnsi" w:hAnsiTheme="minorHAnsi"/>
              </w:rPr>
              <w:t>2.40</w:t>
            </w:r>
          </w:p>
        </w:tc>
      </w:tr>
      <w:tr w:rsidR="00841F99" w:rsidRPr="00494CDE" w14:paraId="6D410D97" w14:textId="77777777" w:rsidTr="00841F99">
        <w:trPr>
          <w:jc w:val="center"/>
        </w:trPr>
        <w:tc>
          <w:tcPr>
            <w:tcW w:w="1350" w:type="dxa"/>
            <w:tcBorders>
              <w:top w:val="single" w:sz="4" w:space="0" w:color="auto"/>
              <w:left w:val="single" w:sz="4" w:space="0" w:color="auto"/>
              <w:bottom w:val="single" w:sz="4" w:space="0" w:color="auto"/>
              <w:right w:val="single" w:sz="4" w:space="0" w:color="auto"/>
            </w:tcBorders>
            <w:hideMark/>
          </w:tcPr>
          <w:p w14:paraId="2BC20913" w14:textId="77777777" w:rsidR="00841F99" w:rsidRPr="00494CDE" w:rsidRDefault="00841F99" w:rsidP="00841F99">
            <w:pPr>
              <w:rPr>
                <w:rFonts w:asciiTheme="minorHAnsi" w:hAnsiTheme="minorHAnsi"/>
              </w:rPr>
            </w:pPr>
            <w:r w:rsidRPr="00494CDE">
              <w:rPr>
                <w:rFonts w:asciiTheme="minorHAnsi" w:hAnsiTheme="minorHAnsi"/>
              </w:rPr>
              <w:t>Resistance</w:t>
            </w:r>
          </w:p>
        </w:tc>
        <w:tc>
          <w:tcPr>
            <w:tcW w:w="1732" w:type="dxa"/>
            <w:tcBorders>
              <w:top w:val="single" w:sz="4" w:space="0" w:color="auto"/>
              <w:left w:val="single" w:sz="4" w:space="0" w:color="auto"/>
              <w:bottom w:val="single" w:sz="4" w:space="0" w:color="auto"/>
              <w:right w:val="single" w:sz="4" w:space="0" w:color="auto"/>
            </w:tcBorders>
            <w:hideMark/>
          </w:tcPr>
          <w:p w14:paraId="4DE2E442" w14:textId="77777777" w:rsidR="00841F99" w:rsidRPr="00494CDE" w:rsidRDefault="00841F99" w:rsidP="00841F99">
            <w:pPr>
              <w:rPr>
                <w:rFonts w:asciiTheme="minorHAnsi" w:hAnsiTheme="minorHAnsi"/>
              </w:rPr>
            </w:pPr>
            <w:r w:rsidRPr="00494CDE">
              <w:rPr>
                <w:rFonts w:asciiTheme="minorHAnsi" w:hAnsiTheme="minorHAnsi"/>
              </w:rPr>
              <w:t>N/A</w:t>
            </w:r>
          </w:p>
        </w:tc>
        <w:tc>
          <w:tcPr>
            <w:tcW w:w="1379" w:type="dxa"/>
            <w:tcBorders>
              <w:top w:val="single" w:sz="4" w:space="0" w:color="auto"/>
              <w:left w:val="single" w:sz="4" w:space="0" w:color="auto"/>
              <w:bottom w:val="single" w:sz="4" w:space="0" w:color="auto"/>
              <w:right w:val="single" w:sz="4" w:space="0" w:color="auto"/>
            </w:tcBorders>
            <w:hideMark/>
          </w:tcPr>
          <w:p w14:paraId="145BA753" w14:textId="77777777" w:rsidR="00841F99" w:rsidRPr="00494CDE" w:rsidRDefault="00841F99" w:rsidP="00841F99">
            <w:pPr>
              <w:jc w:val="center"/>
              <w:rPr>
                <w:rFonts w:asciiTheme="minorHAnsi" w:hAnsiTheme="minorHAnsi"/>
                <w:szCs w:val="22"/>
              </w:rPr>
            </w:pPr>
            <w:r w:rsidRPr="00494CDE">
              <w:rPr>
                <w:rFonts w:asciiTheme="minorHAnsi" w:hAnsiTheme="minorHAnsi"/>
              </w:rPr>
              <w:t>N/A</w:t>
            </w:r>
          </w:p>
        </w:tc>
        <w:tc>
          <w:tcPr>
            <w:tcW w:w="1479" w:type="dxa"/>
            <w:tcBorders>
              <w:top w:val="single" w:sz="4" w:space="0" w:color="auto"/>
              <w:left w:val="single" w:sz="4" w:space="0" w:color="auto"/>
              <w:bottom w:val="single" w:sz="4" w:space="0" w:color="auto"/>
              <w:right w:val="single" w:sz="4" w:space="0" w:color="auto"/>
            </w:tcBorders>
            <w:hideMark/>
          </w:tcPr>
          <w:p w14:paraId="1B2ECB7C" w14:textId="77777777" w:rsidR="00841F99" w:rsidRPr="00494CDE" w:rsidRDefault="00841F99" w:rsidP="00841F99">
            <w:pPr>
              <w:jc w:val="center"/>
              <w:rPr>
                <w:rFonts w:asciiTheme="minorHAnsi" w:hAnsiTheme="minorHAnsi"/>
                <w:szCs w:val="22"/>
              </w:rPr>
            </w:pPr>
            <w:r w:rsidRPr="00494CDE">
              <w:rPr>
                <w:rFonts w:asciiTheme="minorHAnsi" w:hAnsiTheme="minorHAnsi"/>
              </w:rPr>
              <w:t>1.00</w:t>
            </w:r>
          </w:p>
        </w:tc>
      </w:tr>
    </w:tbl>
    <w:p w14:paraId="73B346E0" w14:textId="77777777" w:rsidR="00841F99" w:rsidRDefault="00841F99" w:rsidP="00841F99">
      <w:pPr>
        <w:ind w:left="1440" w:hanging="720"/>
        <w:rPr>
          <w:rFonts w:cstheme="minorHAnsi"/>
          <w:b/>
          <w:szCs w:val="20"/>
        </w:rPr>
      </w:pPr>
    </w:p>
    <w:p w14:paraId="3FB2E44E" w14:textId="77777777" w:rsidR="00841F99" w:rsidRDefault="00841F99" w:rsidP="00841F99">
      <w:pPr>
        <w:ind w:left="1440" w:hanging="1440"/>
        <w:rPr>
          <w:rFonts w:cstheme="minorHAnsi"/>
          <w:b/>
          <w:szCs w:val="20"/>
        </w:rPr>
      </w:pPr>
      <w:r>
        <w:rPr>
          <w:noProof/>
        </w:rPr>
        <mc:AlternateContent>
          <mc:Choice Requires="wps">
            <w:drawing>
              <wp:inline distT="0" distB="0" distL="0" distR="0" wp14:anchorId="3A9FC1CD" wp14:editId="1DDAB562">
                <wp:extent cx="5905500" cy="1329070"/>
                <wp:effectExtent l="0" t="0" r="19050" b="23495"/>
                <wp:docPr id="490" name="Text Box 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329070"/>
                        </a:xfrm>
                        <a:prstGeom prst="rect">
                          <a:avLst/>
                        </a:prstGeom>
                        <a:solidFill>
                          <a:srgbClr val="FFFFFF"/>
                        </a:solidFill>
                        <a:ln w="9525">
                          <a:solidFill>
                            <a:srgbClr val="000000"/>
                          </a:solidFill>
                          <a:miter lim="800000"/>
                          <a:headEnd/>
                          <a:tailEnd/>
                        </a:ln>
                      </wps:spPr>
                      <wps:txbx>
                        <w:txbxContent>
                          <w:p w14:paraId="3B5C3646" w14:textId="77777777" w:rsidR="00F60751" w:rsidRDefault="00F60751" w:rsidP="00841F99">
                            <w:pPr>
                              <w:rPr>
                                <w:rFonts w:cstheme="minorHAnsi"/>
                              </w:rPr>
                            </w:pPr>
                            <w:r>
                              <w:rPr>
                                <w:rFonts w:cstheme="minorHAnsi"/>
                              </w:rPr>
                              <w:t>For example, a 2 x 14W pin-based CFL fixture is purchased in 2013 and installed in home with 2.0 COP Heat Pump:</w:t>
                            </w:r>
                          </w:p>
                          <w:p w14:paraId="5B9AFEDC" w14:textId="77777777" w:rsidR="00F60751" w:rsidRDefault="00F60751" w:rsidP="00841F99">
                            <w:pPr>
                              <w:ind w:firstLine="720"/>
                              <w:rPr>
                                <w:rFonts w:cstheme="minorHAnsi"/>
                                <w:noProof/>
                              </w:rPr>
                            </w:pPr>
                            <w:r>
                              <w:rPr>
                                <w:rFonts w:cstheme="minorHAnsi"/>
                                <w:noProof/>
                              </w:rPr>
                              <w:t>∆kWh</w:t>
                            </w:r>
                            <w:r>
                              <w:rPr>
                                <w:rFonts w:cstheme="minorHAnsi"/>
                                <w:noProof/>
                                <w:vertAlign w:val="subscript"/>
                              </w:rPr>
                              <w:t xml:space="preserve">1st year  </w:t>
                            </w:r>
                            <w:r>
                              <w:rPr>
                                <w:rFonts w:cstheme="minorHAnsi"/>
                                <w:noProof/>
                              </w:rPr>
                              <w:tab/>
                              <w:t>= - (((86 – 28) / 1000) * 0.875 * 759 * 0.49) / 2.0</w:t>
                            </w:r>
                          </w:p>
                          <w:p w14:paraId="6430192F" w14:textId="77777777" w:rsidR="00F60751" w:rsidRDefault="00F60751" w:rsidP="00841F99">
                            <w:pPr>
                              <w:rPr>
                                <w:rFonts w:cstheme="minorHAnsi"/>
                              </w:rPr>
                            </w:pPr>
                            <w:r>
                              <w:rPr>
                                <w:rFonts w:cstheme="minorHAnsi"/>
                              </w:rPr>
                              <w:tab/>
                            </w:r>
                            <w:r>
                              <w:rPr>
                                <w:rFonts w:cstheme="minorHAnsi"/>
                              </w:rPr>
                              <w:tab/>
                            </w:r>
                            <w:r>
                              <w:rPr>
                                <w:rFonts w:cstheme="minorHAnsi"/>
                              </w:rPr>
                              <w:tab/>
                              <w:t>= - 9.4 kWh</w:t>
                            </w:r>
                          </w:p>
                          <w:p w14:paraId="2443030E" w14:textId="77777777" w:rsidR="00F60751" w:rsidRDefault="00F60751" w:rsidP="00841F99">
                            <w:r>
                              <w:rPr>
                                <w:rFonts w:cstheme="minorHAnsi"/>
                              </w:rPr>
                              <w:t xml:space="preserve">Second and third year install savings should be calculated using the appropriate ISR and the delta watts and hours from the install year. </w:t>
                            </w:r>
                          </w:p>
                        </w:txbxContent>
                      </wps:txbx>
                      <wps:bodyPr rot="0" vert="horz" wrap="square" lIns="91440" tIns="45720" rIns="91440" bIns="45720" anchor="t" anchorCtr="0">
                        <a:noAutofit/>
                      </wps:bodyPr>
                    </wps:wsp>
                  </a:graphicData>
                </a:graphic>
              </wp:inline>
            </w:drawing>
          </mc:Choice>
          <mc:Fallback>
            <w:pict>
              <v:shape w14:anchorId="3A9FC1CD" id="Text Box 490" o:spid="_x0000_s1100" type="#_x0000_t202" style="width:465pt;height:10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">
                <v:textbox>
                  <w:txbxContent>
                    <w:p w14:paraId="3B5C3646" w14:textId="77777777" w:rsidR="00F60751" w:rsidRDefault="00F60751" w:rsidP="00841F99">
                      <w:pPr>
                        <w:rPr>
                          <w:rFonts w:cstheme="minorHAnsi"/>
                        </w:rPr>
                      </w:pPr>
                      <w:r>
                        <w:rPr>
                          <w:rFonts w:cstheme="minorHAnsi"/>
                        </w:rPr>
                        <w:t>For example, a 2 x 14W pin-based CFL fixture is purchased in 2013 and installed in home with 2.0 COP Heat Pump:</w:t>
                      </w:r>
                    </w:p>
                    <w:p w14:paraId="5B9AFEDC" w14:textId="77777777" w:rsidR="00F60751" w:rsidRDefault="00F60751" w:rsidP="00841F99">
                      <w:pPr>
                        <w:ind w:firstLine="720"/>
                        <w:rPr>
                          <w:rFonts w:cstheme="minorHAnsi"/>
                          <w:noProof/>
                        </w:rPr>
                      </w:pPr>
                      <w:r>
                        <w:rPr>
                          <w:rFonts w:cstheme="minorHAnsi"/>
                          <w:noProof/>
                        </w:rPr>
                        <w:t>∆kWh</w:t>
                      </w:r>
                      <w:r>
                        <w:rPr>
                          <w:rFonts w:cstheme="minorHAnsi"/>
                          <w:noProof/>
                          <w:vertAlign w:val="subscript"/>
                        </w:rPr>
                        <w:t xml:space="preserve">1st year  </w:t>
                      </w:r>
                      <w:r>
                        <w:rPr>
                          <w:rFonts w:cstheme="minorHAnsi"/>
                          <w:noProof/>
                        </w:rPr>
                        <w:tab/>
                        <w:t>= - (((86 – 28) / 1000) * 0.875 * 759 * 0.49) / 2.0</w:t>
                      </w:r>
                    </w:p>
                    <w:p w14:paraId="6430192F" w14:textId="77777777" w:rsidR="00F60751" w:rsidRDefault="00F60751" w:rsidP="00841F99">
                      <w:pPr>
                        <w:rPr>
                          <w:rFonts w:cstheme="minorHAnsi"/>
                        </w:rPr>
                      </w:pPr>
                      <w:r>
                        <w:rPr>
                          <w:rFonts w:cstheme="minorHAnsi"/>
                        </w:rPr>
                        <w:tab/>
                      </w:r>
                      <w:r>
                        <w:rPr>
                          <w:rFonts w:cstheme="minorHAnsi"/>
                        </w:rPr>
                        <w:tab/>
                      </w:r>
                      <w:r>
                        <w:rPr>
                          <w:rFonts w:cstheme="minorHAnsi"/>
                        </w:rPr>
                        <w:tab/>
                        <w:t>= - 9.4 kWh</w:t>
                      </w:r>
                    </w:p>
                    <w:p w14:paraId="2443030E" w14:textId="77777777" w:rsidR="00F60751" w:rsidRDefault="00F60751" w:rsidP="00841F99">
                      <w:r>
                        <w:rPr>
                          <w:rFonts w:cstheme="minorHAnsi"/>
                        </w:rPr>
                        <w:t xml:space="preserve">Second and third year install savings should be calculated using the appropriate ISR and the delta watts and hours from the install year. </w:t>
                      </w:r>
                    </w:p>
                  </w:txbxContent>
                </v:textbox>
                <w10:anchorlock/>
              </v:shape>
            </w:pict>
          </mc:Fallback>
        </mc:AlternateContent>
      </w:r>
    </w:p>
    <w:p w14:paraId="4CED5196" w14:textId="77777777" w:rsidR="00841F99" w:rsidRDefault="00841F99" w:rsidP="00841F99">
      <w:pPr>
        <w:pStyle w:val="Heading6"/>
      </w:pPr>
      <w:r>
        <w:t>Summer Coincident Peak Demand Savings</w:t>
      </w:r>
    </w:p>
    <w:p w14:paraId="475FCBBF" w14:textId="77777777" w:rsidR="00841F99" w:rsidRDefault="00841F99" w:rsidP="00841F99">
      <w:pPr>
        <w:ind w:left="1440" w:hanging="810"/>
        <w:rPr>
          <w:rFonts w:cstheme="minorHAnsi"/>
          <w:noProof/>
          <w:szCs w:val="20"/>
          <w:lang w:val="nl-NL"/>
        </w:rPr>
      </w:pPr>
      <w:r>
        <w:rPr>
          <w:rFonts w:cstheme="minorHAnsi"/>
          <w:noProof/>
        </w:rPr>
        <w:t>ΔkW</w:t>
      </w:r>
      <w:r>
        <w:rPr>
          <w:rFonts w:cstheme="minorHAnsi"/>
          <w:noProof/>
        </w:rPr>
        <w:tab/>
        <w:t>= ((WattsBase - WattsEE) / 1 000) * ISR * WHFd * CF</w:t>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p>
    <w:p w14:paraId="41183993" w14:textId="77777777" w:rsidR="00841F99" w:rsidRDefault="00841F99" w:rsidP="00841F99">
      <w:pPr>
        <w:ind w:left="810" w:hanging="810"/>
        <w:rPr>
          <w:rFonts w:cstheme="minorHAnsi"/>
          <w:noProof/>
          <w:lang w:val="nl-NL"/>
        </w:rPr>
      </w:pPr>
      <w:r>
        <w:rPr>
          <w:rFonts w:cstheme="minorHAnsi"/>
          <w:noProof/>
          <w:lang w:val="nl-NL"/>
        </w:rPr>
        <w:t>Where:</w:t>
      </w:r>
    </w:p>
    <w:p w14:paraId="5965986A" w14:textId="77777777" w:rsidR="00841F99" w:rsidRDefault="00841F99" w:rsidP="00841F99">
      <w:pPr>
        <w:ind w:firstLine="720"/>
        <w:rPr>
          <w:rFonts w:cstheme="minorHAnsi"/>
          <w:noProof/>
        </w:rPr>
      </w:pPr>
      <w:r>
        <w:rPr>
          <w:rFonts w:cstheme="minorHAnsi"/>
          <w:noProof/>
        </w:rPr>
        <w:t>WHFd</w:t>
      </w:r>
      <w:r>
        <w:rPr>
          <w:rFonts w:cstheme="minorHAnsi"/>
          <w:noProof/>
        </w:rPr>
        <w:tab/>
      </w:r>
      <w:r>
        <w:rPr>
          <w:rFonts w:cstheme="minorHAnsi"/>
          <w:noProof/>
        </w:rPr>
        <w:tab/>
        <w:t xml:space="preserve">= Waste heat factor for demand to account for cooling savings from efficient lighting. </w:t>
      </w:r>
    </w:p>
    <w:tbl>
      <w:tblPr>
        <w:tblW w:w="0" w:type="auto"/>
        <w:tblInd w:w="2160" w:type="dxa"/>
        <w:tblLook w:val="04A0" w:firstRow="1" w:lastRow="0" w:firstColumn="1" w:lastColumn="0" w:noHBand="0" w:noVBand="1"/>
      </w:tblPr>
      <w:tblGrid>
        <w:gridCol w:w="3798"/>
        <w:gridCol w:w="1800"/>
      </w:tblGrid>
      <w:tr w:rsidR="00841F99" w:rsidRPr="004B1603" w14:paraId="0F48B0B2" w14:textId="77777777" w:rsidTr="00841F99">
        <w:tc>
          <w:tcPr>
            <w:tcW w:w="3798"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994F672" w14:textId="77777777" w:rsidR="00841F99" w:rsidRPr="009C362B" w:rsidRDefault="00841F99" w:rsidP="00841F99">
            <w:pPr>
              <w:rPr>
                <w:b/>
                <w:color w:val="FFFFFF" w:themeColor="background1"/>
              </w:rPr>
            </w:pPr>
            <w:r w:rsidRPr="009C362B">
              <w:rPr>
                <w:b/>
                <w:color w:val="FFFFFF" w:themeColor="background1"/>
              </w:rPr>
              <w:t>Bulb Location</w:t>
            </w:r>
          </w:p>
        </w:tc>
        <w:tc>
          <w:tcPr>
            <w:tcW w:w="180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2BF4862" w14:textId="77777777" w:rsidR="00841F99" w:rsidRPr="009C362B" w:rsidRDefault="00841F99" w:rsidP="00841F99">
            <w:pPr>
              <w:jc w:val="center"/>
              <w:rPr>
                <w:b/>
                <w:color w:val="FFFFFF" w:themeColor="background1"/>
              </w:rPr>
            </w:pPr>
            <w:r w:rsidRPr="009C362B">
              <w:rPr>
                <w:b/>
                <w:color w:val="FFFFFF" w:themeColor="background1"/>
              </w:rPr>
              <w:t>WHFd</w:t>
            </w:r>
          </w:p>
        </w:tc>
      </w:tr>
      <w:tr w:rsidR="00841F99" w14:paraId="5860D8DA" w14:textId="77777777" w:rsidTr="00841F99">
        <w:tc>
          <w:tcPr>
            <w:tcW w:w="3798" w:type="dxa"/>
            <w:tcBorders>
              <w:top w:val="single" w:sz="4" w:space="0" w:color="auto"/>
              <w:left w:val="single" w:sz="4" w:space="0" w:color="auto"/>
              <w:bottom w:val="single" w:sz="4" w:space="0" w:color="auto"/>
              <w:right w:val="single" w:sz="4" w:space="0" w:color="auto"/>
            </w:tcBorders>
            <w:hideMark/>
          </w:tcPr>
          <w:p w14:paraId="72AF4F03" w14:textId="77777777" w:rsidR="00841F99" w:rsidRDefault="00841F99" w:rsidP="00841F99">
            <w:r>
              <w:t>Interior single family or unknown location</w:t>
            </w:r>
          </w:p>
        </w:tc>
        <w:tc>
          <w:tcPr>
            <w:tcW w:w="1800" w:type="dxa"/>
            <w:tcBorders>
              <w:top w:val="single" w:sz="4" w:space="0" w:color="auto"/>
              <w:left w:val="single" w:sz="4" w:space="0" w:color="auto"/>
              <w:bottom w:val="single" w:sz="4" w:space="0" w:color="auto"/>
              <w:right w:val="single" w:sz="4" w:space="0" w:color="auto"/>
            </w:tcBorders>
            <w:hideMark/>
          </w:tcPr>
          <w:p w14:paraId="4A7728B1" w14:textId="77777777" w:rsidR="00841F99" w:rsidRDefault="00841F99" w:rsidP="00841F99">
            <w:pPr>
              <w:jc w:val="center"/>
            </w:pPr>
            <w:r>
              <w:t>1.11</w:t>
            </w:r>
            <w:r>
              <w:rPr>
                <w:rStyle w:val="FootnoteReference"/>
                <w:rFonts w:cstheme="minorHAnsi"/>
              </w:rPr>
              <w:footnoteReference w:id="751"/>
            </w:r>
          </w:p>
        </w:tc>
      </w:tr>
      <w:tr w:rsidR="00841F99" w14:paraId="2A49FAF1" w14:textId="77777777" w:rsidTr="00841F99">
        <w:tc>
          <w:tcPr>
            <w:tcW w:w="3798" w:type="dxa"/>
            <w:tcBorders>
              <w:top w:val="single" w:sz="4" w:space="0" w:color="auto"/>
              <w:left w:val="single" w:sz="4" w:space="0" w:color="auto"/>
              <w:bottom w:val="single" w:sz="4" w:space="0" w:color="auto"/>
              <w:right w:val="single" w:sz="4" w:space="0" w:color="auto"/>
            </w:tcBorders>
            <w:hideMark/>
          </w:tcPr>
          <w:p w14:paraId="166C1923" w14:textId="77777777" w:rsidR="00841F99" w:rsidRDefault="00841F99" w:rsidP="00841F99">
            <w:r>
              <w:t>Multi family in unit</w:t>
            </w:r>
          </w:p>
        </w:tc>
        <w:tc>
          <w:tcPr>
            <w:tcW w:w="1800" w:type="dxa"/>
            <w:tcBorders>
              <w:top w:val="single" w:sz="4" w:space="0" w:color="auto"/>
              <w:left w:val="single" w:sz="4" w:space="0" w:color="auto"/>
              <w:bottom w:val="single" w:sz="4" w:space="0" w:color="auto"/>
              <w:right w:val="single" w:sz="4" w:space="0" w:color="auto"/>
            </w:tcBorders>
            <w:hideMark/>
          </w:tcPr>
          <w:p w14:paraId="4C0D0372" w14:textId="77777777" w:rsidR="00841F99" w:rsidRDefault="00841F99" w:rsidP="00841F99">
            <w:pPr>
              <w:jc w:val="center"/>
            </w:pPr>
            <w:r>
              <w:t>1.07</w:t>
            </w:r>
            <w:r>
              <w:rPr>
                <w:rStyle w:val="FootnoteReference"/>
                <w:rFonts w:cstheme="minorHAnsi"/>
              </w:rPr>
              <w:footnoteReference w:id="752"/>
            </w:r>
          </w:p>
        </w:tc>
      </w:tr>
      <w:tr w:rsidR="00841F99" w14:paraId="4011D467" w14:textId="77777777" w:rsidTr="00841F99">
        <w:tc>
          <w:tcPr>
            <w:tcW w:w="3798" w:type="dxa"/>
            <w:tcBorders>
              <w:top w:val="single" w:sz="4" w:space="0" w:color="auto"/>
              <w:left w:val="single" w:sz="4" w:space="0" w:color="auto"/>
              <w:bottom w:val="single" w:sz="4" w:space="0" w:color="auto"/>
              <w:right w:val="single" w:sz="4" w:space="0" w:color="auto"/>
            </w:tcBorders>
          </w:tcPr>
          <w:p w14:paraId="732CB0CF" w14:textId="77777777" w:rsidR="00841F99" w:rsidRDefault="00841F99" w:rsidP="00841F99">
            <w:r>
              <w:t>Exterior or uncooled location</w:t>
            </w:r>
          </w:p>
        </w:tc>
        <w:tc>
          <w:tcPr>
            <w:tcW w:w="1800" w:type="dxa"/>
            <w:tcBorders>
              <w:top w:val="single" w:sz="4" w:space="0" w:color="auto"/>
              <w:left w:val="single" w:sz="4" w:space="0" w:color="auto"/>
              <w:bottom w:val="single" w:sz="4" w:space="0" w:color="auto"/>
              <w:right w:val="single" w:sz="4" w:space="0" w:color="auto"/>
            </w:tcBorders>
          </w:tcPr>
          <w:p w14:paraId="1487FD6C" w14:textId="77777777" w:rsidR="00841F99" w:rsidRDefault="00841F99" w:rsidP="00841F99">
            <w:pPr>
              <w:jc w:val="center"/>
            </w:pPr>
            <w:r>
              <w:t>1.0</w:t>
            </w:r>
          </w:p>
        </w:tc>
      </w:tr>
    </w:tbl>
    <w:p w14:paraId="070E47CB" w14:textId="77777777" w:rsidR="00841F99" w:rsidRDefault="00841F99" w:rsidP="00841F99">
      <w:pPr>
        <w:spacing w:before="240"/>
        <w:ind w:left="1440"/>
        <w:rPr>
          <w:rFonts w:cstheme="minorHAnsi"/>
        </w:rPr>
      </w:pPr>
      <w:r>
        <w:rPr>
          <w:rFonts w:cstheme="minorHAnsi"/>
          <w:noProof/>
        </w:rPr>
        <w:t xml:space="preserve">CF </w:t>
      </w:r>
      <w:r>
        <w:rPr>
          <w:rFonts w:cstheme="minorHAnsi"/>
          <w:noProof/>
        </w:rPr>
        <w:tab/>
      </w:r>
      <w:r>
        <w:rPr>
          <w:rFonts w:cstheme="minorHAnsi"/>
          <w:noProof/>
        </w:rPr>
        <w:tab/>
        <w:t>= Summer Peak Coincidence Factor for measure.</w:t>
      </w:r>
    </w:p>
    <w:tbl>
      <w:tblPr>
        <w:tblStyle w:val="TableGrid"/>
        <w:tblW w:w="0" w:type="auto"/>
        <w:tblInd w:w="2160" w:type="dxa"/>
        <w:tblLook w:val="04A0" w:firstRow="1" w:lastRow="0" w:firstColumn="1" w:lastColumn="0" w:noHBand="0" w:noVBand="1"/>
      </w:tblPr>
      <w:tblGrid>
        <w:gridCol w:w="3888"/>
        <w:gridCol w:w="1440"/>
      </w:tblGrid>
      <w:tr w:rsidR="00841F99" w:rsidRPr="00494CDE" w14:paraId="7A736F16" w14:textId="77777777" w:rsidTr="00841F99">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9E4D817"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Bulb Location</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B42BDAC"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CF</w:t>
            </w:r>
            <w:r w:rsidRPr="009C362B">
              <w:rPr>
                <w:b/>
                <w:color w:val="FFFFFF" w:themeColor="background1"/>
                <w:vertAlign w:val="superscript"/>
              </w:rPr>
              <w:footnoteReference w:id="753"/>
            </w:r>
          </w:p>
        </w:tc>
      </w:tr>
      <w:tr w:rsidR="00841F99" w:rsidRPr="00494CDE" w14:paraId="0BA6B22E" w14:textId="77777777" w:rsidTr="00841F99">
        <w:tc>
          <w:tcPr>
            <w:tcW w:w="3888" w:type="dxa"/>
            <w:tcBorders>
              <w:top w:val="single" w:sz="4" w:space="0" w:color="auto"/>
              <w:left w:val="single" w:sz="4" w:space="0" w:color="auto"/>
              <w:bottom w:val="single" w:sz="4" w:space="0" w:color="auto"/>
              <w:right w:val="single" w:sz="4" w:space="0" w:color="auto"/>
            </w:tcBorders>
            <w:hideMark/>
          </w:tcPr>
          <w:p w14:paraId="397985B8" w14:textId="77777777" w:rsidR="00841F99" w:rsidRPr="00494CDE" w:rsidRDefault="00841F99" w:rsidP="00841F99">
            <w:pPr>
              <w:rPr>
                <w:rFonts w:asciiTheme="minorHAnsi" w:hAnsiTheme="minorHAnsi"/>
              </w:rPr>
            </w:pPr>
            <w:r w:rsidRPr="00494CDE">
              <w:rPr>
                <w:rFonts w:asciiTheme="minorHAnsi" w:hAnsiTheme="minorHAnsi"/>
              </w:rPr>
              <w:t>Interior single family or unknown location</w:t>
            </w:r>
          </w:p>
        </w:tc>
        <w:tc>
          <w:tcPr>
            <w:tcW w:w="1440" w:type="dxa"/>
            <w:tcBorders>
              <w:top w:val="single" w:sz="4" w:space="0" w:color="auto"/>
              <w:left w:val="single" w:sz="4" w:space="0" w:color="auto"/>
              <w:bottom w:val="single" w:sz="4" w:space="0" w:color="auto"/>
              <w:right w:val="single" w:sz="4" w:space="0" w:color="auto"/>
            </w:tcBorders>
            <w:hideMark/>
          </w:tcPr>
          <w:p w14:paraId="060BBEE3" w14:textId="77777777" w:rsidR="00841F99" w:rsidRPr="00494CDE" w:rsidRDefault="00841F99" w:rsidP="00841F99">
            <w:pPr>
              <w:jc w:val="center"/>
              <w:rPr>
                <w:rFonts w:asciiTheme="minorHAnsi" w:hAnsiTheme="minorHAnsi"/>
                <w:szCs w:val="22"/>
              </w:rPr>
            </w:pPr>
            <w:r w:rsidRPr="00494CDE">
              <w:rPr>
                <w:rFonts w:asciiTheme="minorHAnsi" w:hAnsiTheme="minorHAnsi"/>
              </w:rPr>
              <w:t xml:space="preserve">7.1% </w:t>
            </w:r>
          </w:p>
        </w:tc>
      </w:tr>
      <w:tr w:rsidR="00841F99" w:rsidRPr="00494CDE" w14:paraId="28A90979" w14:textId="77777777" w:rsidTr="00841F99">
        <w:tc>
          <w:tcPr>
            <w:tcW w:w="3888" w:type="dxa"/>
            <w:tcBorders>
              <w:top w:val="single" w:sz="4" w:space="0" w:color="auto"/>
              <w:left w:val="single" w:sz="4" w:space="0" w:color="auto"/>
              <w:bottom w:val="single" w:sz="4" w:space="0" w:color="auto"/>
              <w:right w:val="single" w:sz="4" w:space="0" w:color="auto"/>
            </w:tcBorders>
            <w:hideMark/>
          </w:tcPr>
          <w:p w14:paraId="150E4C88" w14:textId="77777777" w:rsidR="00841F99" w:rsidRPr="00494CDE" w:rsidRDefault="00841F99" w:rsidP="00841F99">
            <w:pPr>
              <w:rPr>
                <w:rFonts w:asciiTheme="minorHAnsi" w:hAnsiTheme="minorHAnsi"/>
              </w:rPr>
            </w:pPr>
            <w:r w:rsidRPr="00494CDE">
              <w:rPr>
                <w:rFonts w:asciiTheme="minorHAnsi" w:hAnsiTheme="minorHAnsi"/>
              </w:rPr>
              <w:t>Multi family in unit</w:t>
            </w:r>
          </w:p>
        </w:tc>
        <w:tc>
          <w:tcPr>
            <w:tcW w:w="1440" w:type="dxa"/>
            <w:tcBorders>
              <w:top w:val="single" w:sz="4" w:space="0" w:color="auto"/>
              <w:left w:val="single" w:sz="4" w:space="0" w:color="auto"/>
              <w:bottom w:val="single" w:sz="4" w:space="0" w:color="auto"/>
              <w:right w:val="single" w:sz="4" w:space="0" w:color="auto"/>
            </w:tcBorders>
            <w:hideMark/>
          </w:tcPr>
          <w:p w14:paraId="609AAB43" w14:textId="77777777" w:rsidR="00841F99" w:rsidRPr="00494CDE" w:rsidRDefault="00841F99" w:rsidP="00841F99">
            <w:pPr>
              <w:jc w:val="center"/>
              <w:rPr>
                <w:rFonts w:asciiTheme="minorHAnsi" w:hAnsiTheme="minorHAnsi"/>
                <w:szCs w:val="22"/>
              </w:rPr>
            </w:pPr>
            <w:r w:rsidRPr="00494CDE">
              <w:rPr>
                <w:rFonts w:asciiTheme="minorHAnsi" w:hAnsiTheme="minorHAnsi"/>
              </w:rPr>
              <w:t xml:space="preserve">7.1% </w:t>
            </w:r>
          </w:p>
        </w:tc>
      </w:tr>
    </w:tbl>
    <w:p w14:paraId="77DD4284" w14:textId="77777777" w:rsidR="00841F99" w:rsidRDefault="00841F99" w:rsidP="00841F99"/>
    <w:p w14:paraId="7E4DC0CE" w14:textId="77777777" w:rsidR="00841F99" w:rsidRDefault="00841F99" w:rsidP="00841F99">
      <w:pPr>
        <w:ind w:left="720" w:firstLine="720"/>
        <w:rPr>
          <w:rFonts w:cstheme="minorHAnsi"/>
        </w:rPr>
      </w:pPr>
      <w:r>
        <w:rPr>
          <w:rFonts w:cstheme="minorHAnsi"/>
        </w:rPr>
        <w:lastRenderedPageBreak/>
        <w:t>Other factors as defined above</w:t>
      </w:r>
    </w:p>
    <w:p w14:paraId="07EA8C9C" w14:textId="77777777" w:rsidR="00841F99" w:rsidRDefault="00841F99" w:rsidP="00841F99">
      <w:pPr>
        <w:rPr>
          <w:rFonts w:cstheme="minorHAnsi"/>
        </w:rPr>
      </w:pPr>
      <w:r>
        <w:rPr>
          <w:noProof/>
        </w:rPr>
        <mc:AlternateContent>
          <mc:Choice Requires="wps">
            <w:drawing>
              <wp:inline distT="0" distB="0" distL="0" distR="0" wp14:anchorId="6A6D3742" wp14:editId="7AEDC3D4">
                <wp:extent cx="5927090" cy="1137683"/>
                <wp:effectExtent l="0" t="0" r="16510" b="24765"/>
                <wp:docPr id="491" name="Text Box 4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7090" cy="1137683"/>
                        </a:xfrm>
                        <a:prstGeom prst="rect">
                          <a:avLst/>
                        </a:prstGeom>
                        <a:solidFill>
                          <a:srgbClr val="FFFFFF"/>
                        </a:solidFill>
                        <a:ln w="9525">
                          <a:solidFill>
                            <a:srgbClr val="000000"/>
                          </a:solidFill>
                          <a:miter lim="800000"/>
                          <a:headEnd/>
                          <a:tailEnd/>
                        </a:ln>
                      </wps:spPr>
                      <wps:txbx>
                        <w:txbxContent>
                          <w:p w14:paraId="5610FE43" w14:textId="77777777" w:rsidR="00F60751" w:rsidRDefault="00F60751" w:rsidP="00841F99">
                            <w:pPr>
                              <w:rPr>
                                <w:rFonts w:cstheme="minorHAnsi"/>
                              </w:rPr>
                            </w:pPr>
                            <w:r>
                              <w:rPr>
                                <w:rFonts w:cstheme="minorHAnsi"/>
                              </w:rPr>
                              <w:t>For example, a 14W pin-based CFL fixture is purchased in 2013:</w:t>
                            </w:r>
                          </w:p>
                          <w:p w14:paraId="64F725E8" w14:textId="77777777" w:rsidR="00F60751" w:rsidRDefault="00F60751" w:rsidP="00841F99">
                            <w:pPr>
                              <w:ind w:firstLine="720"/>
                              <w:rPr>
                                <w:rFonts w:cstheme="minorHAnsi"/>
                                <w:noProof/>
                              </w:rPr>
                            </w:pPr>
                            <w:r>
                              <w:rPr>
                                <w:rFonts w:cstheme="minorHAnsi"/>
                                <w:noProof/>
                              </w:rPr>
                              <w:t>∆kW</w:t>
                            </w:r>
                            <w:r>
                              <w:rPr>
                                <w:rFonts w:cstheme="minorHAnsi"/>
                                <w:noProof/>
                                <w:vertAlign w:val="subscript"/>
                              </w:rPr>
                              <w:t xml:space="preserve">1st year  </w:t>
                            </w:r>
                            <w:r>
                              <w:rPr>
                                <w:rFonts w:cstheme="minorHAnsi"/>
                                <w:noProof/>
                              </w:rPr>
                              <w:tab/>
                              <w:t>=  ((86- 28) / 1000) * 0.875 * 1.11 * 0.071</w:t>
                            </w:r>
                          </w:p>
                          <w:p w14:paraId="78761FC0" w14:textId="77777777" w:rsidR="00F60751" w:rsidRDefault="00F60751" w:rsidP="00841F99">
                            <w:pPr>
                              <w:ind w:left="1440" w:firstLine="720"/>
                              <w:rPr>
                                <w:rFonts w:cstheme="minorHAnsi"/>
                              </w:rPr>
                            </w:pPr>
                            <w:r>
                              <w:rPr>
                                <w:rFonts w:cstheme="minorHAnsi"/>
                              </w:rPr>
                              <w:t>= 0.004 kW</w:t>
                            </w:r>
                          </w:p>
                          <w:p w14:paraId="66AD0D39" w14:textId="77777777" w:rsidR="00F60751" w:rsidRDefault="00F60751" w:rsidP="00841F99">
                            <w:r>
                              <w:rPr>
                                <w:rFonts w:cstheme="minorHAnsi"/>
                              </w:rPr>
                              <w:t xml:space="preserve">Second and third year install savings should be calculated using the appropriate ISR and the delta watts and hours from the install year. </w:t>
                            </w:r>
                          </w:p>
                        </w:txbxContent>
                      </wps:txbx>
                      <wps:bodyPr rot="0" vert="horz" wrap="square" lIns="91440" tIns="45720" rIns="91440" bIns="45720" anchor="t" anchorCtr="0">
                        <a:noAutofit/>
                      </wps:bodyPr>
                    </wps:wsp>
                  </a:graphicData>
                </a:graphic>
              </wp:inline>
            </w:drawing>
          </mc:Choice>
          <mc:Fallback>
            <w:pict>
              <v:shape w14:anchorId="6A6D3742" id="Text Box 491" o:spid="_x0000_s1101" type="#_x0000_t202" style="width:466.7pt;height:8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">
                <v:textbox>
                  <w:txbxContent>
                    <w:p w14:paraId="5610FE43" w14:textId="77777777" w:rsidR="00F60751" w:rsidRDefault="00F60751" w:rsidP="00841F99">
                      <w:pPr>
                        <w:rPr>
                          <w:rFonts w:cstheme="minorHAnsi"/>
                        </w:rPr>
                      </w:pPr>
                      <w:r>
                        <w:rPr>
                          <w:rFonts w:cstheme="minorHAnsi"/>
                        </w:rPr>
                        <w:t>For example, a 14W pin-based CFL fixture is purchased in 2013:</w:t>
                      </w:r>
                    </w:p>
                    <w:p w14:paraId="64F725E8" w14:textId="77777777" w:rsidR="00F60751" w:rsidRDefault="00F60751" w:rsidP="00841F99">
                      <w:pPr>
                        <w:ind w:firstLine="720"/>
                        <w:rPr>
                          <w:rFonts w:cstheme="minorHAnsi"/>
                          <w:noProof/>
                        </w:rPr>
                      </w:pPr>
                      <w:r>
                        <w:rPr>
                          <w:rFonts w:cstheme="minorHAnsi"/>
                          <w:noProof/>
                        </w:rPr>
                        <w:t>∆kW</w:t>
                      </w:r>
                      <w:r>
                        <w:rPr>
                          <w:rFonts w:cstheme="minorHAnsi"/>
                          <w:noProof/>
                          <w:vertAlign w:val="subscript"/>
                        </w:rPr>
                        <w:t xml:space="preserve">1st year  </w:t>
                      </w:r>
                      <w:r>
                        <w:rPr>
                          <w:rFonts w:cstheme="minorHAnsi"/>
                          <w:noProof/>
                        </w:rPr>
                        <w:tab/>
                        <w:t>=  ((86- 28) / 1000) * 0.875 * 1.11 * 0.071</w:t>
                      </w:r>
                    </w:p>
                    <w:p w14:paraId="78761FC0" w14:textId="77777777" w:rsidR="00F60751" w:rsidRDefault="00F60751" w:rsidP="00841F99">
                      <w:pPr>
                        <w:ind w:left="1440" w:firstLine="720"/>
                        <w:rPr>
                          <w:rFonts w:cstheme="minorHAnsi"/>
                        </w:rPr>
                      </w:pPr>
                      <w:r>
                        <w:rPr>
                          <w:rFonts w:cstheme="minorHAnsi"/>
                        </w:rPr>
                        <w:t>= 0.004 kW</w:t>
                      </w:r>
                    </w:p>
                    <w:p w14:paraId="66AD0D39" w14:textId="77777777" w:rsidR="00F60751" w:rsidRDefault="00F60751" w:rsidP="00841F99">
                      <w:r>
                        <w:rPr>
                          <w:rFonts w:cstheme="minorHAnsi"/>
                        </w:rPr>
                        <w:t xml:space="preserve">Second and third year install savings should be calculated using the appropriate ISR and the delta watts and hours from the install year. </w:t>
                      </w:r>
                    </w:p>
                  </w:txbxContent>
                </v:textbox>
                <w10:anchorlock/>
              </v:shape>
            </w:pict>
          </mc:Fallback>
        </mc:AlternateContent>
      </w:r>
    </w:p>
    <w:p w14:paraId="4C20F431" w14:textId="77777777" w:rsidR="00841F99" w:rsidRDefault="00841F99" w:rsidP="00841F99">
      <w:pPr>
        <w:pStyle w:val="Heading6"/>
      </w:pPr>
      <w:r>
        <w:t>Natural Gas Savings</w:t>
      </w:r>
    </w:p>
    <w:p w14:paraId="2744EC7F" w14:textId="77777777" w:rsidR="00841F99" w:rsidRDefault="00841F99" w:rsidP="00841F99">
      <w:pPr>
        <w:ind w:left="1440" w:hanging="720"/>
        <w:rPr>
          <w:rFonts w:cstheme="minorHAnsi"/>
          <w:noProof/>
        </w:rPr>
      </w:pPr>
      <w:r>
        <w:rPr>
          <w:rFonts w:cstheme="minorHAnsi"/>
          <w:noProof/>
        </w:rPr>
        <w:t>ΔTherms</w:t>
      </w:r>
      <w:r>
        <w:rPr>
          <w:rStyle w:val="FootnoteReference"/>
          <w:rFonts w:cstheme="minorHAnsi"/>
          <w:noProof/>
        </w:rPr>
        <w:footnoteReference w:id="754"/>
      </w:r>
      <w:r>
        <w:rPr>
          <w:rFonts w:cstheme="minorHAnsi"/>
          <w:noProof/>
        </w:rPr>
        <w:t xml:space="preserve">  = - (((WattsBase - WattsEE) / 1000) * ISR * Hours * HF * 0.03412) / ηHeat</w:t>
      </w:r>
      <w:r>
        <w:rPr>
          <w:rFonts w:cstheme="minorHAnsi"/>
          <w:noProof/>
        </w:rPr>
        <w:tab/>
      </w:r>
    </w:p>
    <w:p w14:paraId="1A317ECF" w14:textId="77777777" w:rsidR="00841F99" w:rsidRDefault="00841F99" w:rsidP="00841F99">
      <w:pPr>
        <w:ind w:left="720" w:hanging="720"/>
        <w:rPr>
          <w:rFonts w:cstheme="minorHAnsi"/>
          <w:noProof/>
          <w:lang w:val="nl-NL"/>
        </w:rPr>
      </w:pPr>
      <w:r>
        <w:rPr>
          <w:rFonts w:cstheme="minorHAnsi"/>
          <w:noProof/>
          <w:lang w:val="nl-NL"/>
        </w:rPr>
        <w:t>Where:</w:t>
      </w:r>
    </w:p>
    <w:p w14:paraId="77DA874A" w14:textId="77777777" w:rsidR="00841F99" w:rsidRDefault="00841F99" w:rsidP="00841F99">
      <w:pPr>
        <w:ind w:left="720" w:hanging="720"/>
        <w:rPr>
          <w:rFonts w:cstheme="minorHAnsi"/>
          <w:noProof/>
          <w:lang w:val="nl-NL"/>
        </w:rPr>
      </w:pPr>
      <w:r>
        <w:rPr>
          <w:rFonts w:cstheme="minorHAnsi"/>
          <w:noProof/>
          <w:lang w:val="nl-NL"/>
        </w:rPr>
        <w:tab/>
        <w:t>HF</w:t>
      </w:r>
      <w:r>
        <w:rPr>
          <w:rFonts w:cstheme="minorHAnsi"/>
          <w:noProof/>
          <w:lang w:val="nl-NL"/>
        </w:rPr>
        <w:tab/>
      </w:r>
      <w:r>
        <w:rPr>
          <w:rFonts w:cstheme="minorHAnsi"/>
          <w:noProof/>
          <w:lang w:val="nl-NL"/>
        </w:rPr>
        <w:tab/>
        <w:t>= Heating Factor or percentage of light savings that must be heated</w:t>
      </w:r>
    </w:p>
    <w:p w14:paraId="158515A6" w14:textId="77777777" w:rsidR="00841F99" w:rsidRDefault="00841F99" w:rsidP="00841F99">
      <w:pPr>
        <w:ind w:left="720" w:hanging="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t>= 49%</w:t>
      </w:r>
      <w:r>
        <w:rPr>
          <w:rStyle w:val="FootnoteReference"/>
          <w:rFonts w:cstheme="minorHAnsi"/>
          <w:noProof/>
          <w:lang w:val="nl-NL"/>
        </w:rPr>
        <w:footnoteReference w:id="755"/>
      </w:r>
      <w:r>
        <w:rPr>
          <w:rFonts w:cstheme="minorHAnsi"/>
          <w:noProof/>
          <w:lang w:val="nl-NL"/>
        </w:rPr>
        <w:t xml:space="preserve"> for interior </w:t>
      </w:r>
      <w:r>
        <w:rPr>
          <w:rFonts w:cstheme="minorHAnsi"/>
          <w:noProof/>
        </w:rPr>
        <w:t>or unknown</w:t>
      </w:r>
      <w:r>
        <w:rPr>
          <w:rFonts w:cstheme="minorHAnsi"/>
          <w:noProof/>
          <w:lang w:val="nl-NL"/>
        </w:rPr>
        <w:t xml:space="preserve"> location</w:t>
      </w:r>
    </w:p>
    <w:p w14:paraId="2D9C4D35" w14:textId="77777777" w:rsidR="00841F99" w:rsidRDefault="00841F99" w:rsidP="00841F99">
      <w:pPr>
        <w:ind w:left="720" w:hanging="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t xml:space="preserve">= 0% for </w:t>
      </w:r>
      <w:r>
        <w:rPr>
          <w:rFonts w:cstheme="minorHAnsi"/>
          <w:noProof/>
        </w:rPr>
        <w:t xml:space="preserve">unheated </w:t>
      </w:r>
      <w:r>
        <w:rPr>
          <w:rFonts w:cstheme="minorHAnsi"/>
          <w:noProof/>
          <w:lang w:val="nl-NL"/>
        </w:rPr>
        <w:t>location</w:t>
      </w:r>
    </w:p>
    <w:p w14:paraId="604AC42B" w14:textId="77777777" w:rsidR="00841F99" w:rsidRDefault="00841F99" w:rsidP="00841F99">
      <w:pPr>
        <w:ind w:left="720"/>
        <w:rPr>
          <w:rFonts w:cstheme="minorHAnsi"/>
          <w:noProof/>
          <w:lang w:val="nl-NL"/>
        </w:rPr>
      </w:pPr>
      <w:r>
        <w:rPr>
          <w:rFonts w:cstheme="minorHAnsi"/>
          <w:noProof/>
          <w:lang w:val="nl-NL"/>
        </w:rPr>
        <w:t>0.03412</w:t>
      </w:r>
      <w:r>
        <w:rPr>
          <w:rFonts w:cstheme="minorHAnsi"/>
          <w:noProof/>
          <w:lang w:val="nl-NL"/>
        </w:rPr>
        <w:tab/>
      </w:r>
      <w:r>
        <w:rPr>
          <w:rFonts w:cstheme="minorHAnsi"/>
          <w:noProof/>
          <w:lang w:val="nl-NL"/>
        </w:rPr>
        <w:tab/>
        <w:t>=Converts kWh to Therms</w:t>
      </w:r>
    </w:p>
    <w:p w14:paraId="2F547E43" w14:textId="77777777" w:rsidR="00841F99" w:rsidRDefault="00841F99" w:rsidP="00841F99">
      <w:pPr>
        <w:ind w:left="720"/>
        <w:rPr>
          <w:rFonts w:cstheme="minorHAnsi"/>
          <w:noProof/>
        </w:rPr>
      </w:pPr>
      <w:r>
        <w:rPr>
          <w:rFonts w:cstheme="minorHAnsi"/>
          <w:noProof/>
        </w:rPr>
        <w:t>ηHeat</w:t>
      </w:r>
      <w:r>
        <w:rPr>
          <w:rFonts w:cstheme="minorHAnsi"/>
          <w:noProof/>
        </w:rPr>
        <w:tab/>
      </w:r>
      <w:r>
        <w:rPr>
          <w:rFonts w:cstheme="minorHAnsi"/>
          <w:noProof/>
        </w:rPr>
        <w:tab/>
        <w:t>= Efficiency of heating system</w:t>
      </w:r>
    </w:p>
    <w:p w14:paraId="577CA59B" w14:textId="77777777" w:rsidR="00841F99" w:rsidRDefault="00841F99" w:rsidP="00841F99">
      <w:pPr>
        <w:ind w:left="720" w:hanging="720"/>
        <w:rPr>
          <w:rFonts w:cstheme="minorHAnsi"/>
          <w:b/>
          <w:szCs w:val="20"/>
        </w:rPr>
      </w:pPr>
      <w:r>
        <w:rPr>
          <w:rFonts w:cstheme="minorHAnsi"/>
          <w:noProof/>
        </w:rPr>
        <w:tab/>
      </w:r>
      <w:r>
        <w:rPr>
          <w:rFonts w:cstheme="minorHAnsi"/>
          <w:noProof/>
        </w:rPr>
        <w:tab/>
      </w:r>
      <w:r>
        <w:rPr>
          <w:rFonts w:cstheme="minorHAnsi"/>
          <w:noProof/>
        </w:rPr>
        <w:tab/>
        <w:t>=70%</w:t>
      </w:r>
      <w:r>
        <w:rPr>
          <w:rStyle w:val="FootnoteReference"/>
          <w:rFonts w:cstheme="minorHAnsi"/>
          <w:noProof/>
        </w:rPr>
        <w:footnoteReference w:id="756"/>
      </w:r>
      <w:r>
        <w:rPr>
          <w:rFonts w:cstheme="minorHAnsi"/>
          <w:noProof/>
        </w:rPr>
        <w:tab/>
      </w:r>
    </w:p>
    <w:p w14:paraId="63EA2045" w14:textId="77777777" w:rsidR="00841F99" w:rsidRDefault="00841F99" w:rsidP="00841F99">
      <w:pPr>
        <w:rPr>
          <w:rFonts w:cstheme="minorHAnsi"/>
        </w:rPr>
      </w:pPr>
      <w:r>
        <w:rPr>
          <w:noProof/>
        </w:rPr>
        <mc:AlternateContent>
          <mc:Choice Requires="wps">
            <w:drawing>
              <wp:inline distT="0" distB="0" distL="0" distR="0" wp14:anchorId="0E7E8897" wp14:editId="274AC3FA">
                <wp:extent cx="5873115" cy="1314450"/>
                <wp:effectExtent l="0" t="0" r="13335" b="19050"/>
                <wp:docPr id="492" name="Text Box 4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3115" cy="1314450"/>
                        </a:xfrm>
                        <a:prstGeom prst="rect">
                          <a:avLst/>
                        </a:prstGeom>
                        <a:solidFill>
                          <a:srgbClr val="FFFFFF"/>
                        </a:solidFill>
                        <a:ln w="9525">
                          <a:solidFill>
                            <a:srgbClr val="000000"/>
                          </a:solidFill>
                          <a:miter lim="800000"/>
                          <a:headEnd/>
                          <a:tailEnd/>
                        </a:ln>
                      </wps:spPr>
                      <wps:txbx>
                        <w:txbxContent>
                          <w:p w14:paraId="33064C39" w14:textId="77777777" w:rsidR="00F60751" w:rsidRDefault="00F60751" w:rsidP="00841F99">
                            <w:pPr>
                              <w:rPr>
                                <w:rFonts w:cstheme="minorHAnsi"/>
                              </w:rPr>
                            </w:pPr>
                            <w:r>
                              <w:rPr>
                                <w:rFonts w:cstheme="minorHAnsi"/>
                              </w:rPr>
                              <w:t>For example, a 2 x 14W pin-based CFL fixture is purchased in 2013 and installed in home with gas heat at 70% efficiency:</w:t>
                            </w:r>
                          </w:p>
                          <w:p w14:paraId="13A6E3ED" w14:textId="77777777" w:rsidR="00F60751" w:rsidRDefault="00F60751" w:rsidP="00841F99">
                            <w:pPr>
                              <w:ind w:firstLine="720"/>
                              <w:rPr>
                                <w:rFonts w:cstheme="minorHAnsi"/>
                                <w:noProof/>
                              </w:rPr>
                            </w:pPr>
                            <w:r>
                              <w:rPr>
                                <w:rFonts w:cstheme="minorHAnsi"/>
                                <w:noProof/>
                              </w:rPr>
                              <w:t>ΔTherms</w:t>
                            </w:r>
                            <w:r>
                              <w:rPr>
                                <w:rFonts w:cstheme="minorHAnsi"/>
                                <w:noProof/>
                                <w:vertAlign w:val="subscript"/>
                              </w:rPr>
                              <w:t xml:space="preserve">1st year  </w:t>
                            </w:r>
                            <w:r>
                              <w:rPr>
                                <w:rFonts w:cstheme="minorHAnsi"/>
                                <w:noProof/>
                              </w:rPr>
                              <w:tab/>
                              <w:t>=  -((86 - 28) / 1000) * 0.875 * 759 * 0.49 * 0.03412) / 0.7</w:t>
                            </w:r>
                          </w:p>
                          <w:p w14:paraId="0482BDF0" w14:textId="77777777" w:rsidR="00F60751" w:rsidRDefault="00F60751" w:rsidP="00841F99">
                            <w:pPr>
                              <w:rPr>
                                <w:rFonts w:cstheme="minorHAnsi"/>
                              </w:rPr>
                            </w:pPr>
                            <w:r>
                              <w:rPr>
                                <w:rFonts w:cstheme="minorHAnsi"/>
                              </w:rPr>
                              <w:tab/>
                            </w:r>
                            <w:r>
                              <w:rPr>
                                <w:rFonts w:cstheme="minorHAnsi"/>
                              </w:rPr>
                              <w:tab/>
                            </w:r>
                            <w:r>
                              <w:rPr>
                                <w:rFonts w:cstheme="minorHAnsi"/>
                              </w:rPr>
                              <w:tab/>
                              <w:t>= - 0.9 Therms</w:t>
                            </w:r>
                          </w:p>
                          <w:p w14:paraId="26BD5490" w14:textId="77777777" w:rsidR="00F60751" w:rsidRDefault="00F60751" w:rsidP="00841F99">
                            <w:pPr>
                              <w:rPr>
                                <w:rFonts w:cstheme="minorHAnsi"/>
                              </w:rPr>
                            </w:pPr>
                            <w:r>
                              <w:rPr>
                                <w:rFonts w:cstheme="minorHAnsi"/>
                              </w:rPr>
                              <w:t xml:space="preserve">Second and third year install savings should be calculated using the appropriate ISR and the delta watts and hours from the install year. </w:t>
                            </w:r>
                          </w:p>
                          <w:p w14:paraId="4861F0E1" w14:textId="77777777" w:rsidR="00F60751" w:rsidRDefault="00F60751" w:rsidP="00841F99">
                            <w:pPr>
                              <w:rPr>
                                <w:rFonts w:cstheme="minorHAnsi"/>
                              </w:rPr>
                            </w:pPr>
                          </w:p>
                          <w:p w14:paraId="7062B609"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0E7E8897" id="Text Box 492" o:spid="_x0000_s1102" type="#_x0000_t202" style="width:462.45pt;height:1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">
                <v:textbox>
                  <w:txbxContent>
                    <w:p w14:paraId="33064C39" w14:textId="77777777" w:rsidR="00F60751" w:rsidRDefault="00F60751" w:rsidP="00841F99">
                      <w:pPr>
                        <w:rPr>
                          <w:rFonts w:cstheme="minorHAnsi"/>
                        </w:rPr>
                      </w:pPr>
                      <w:r>
                        <w:rPr>
                          <w:rFonts w:cstheme="minorHAnsi"/>
                        </w:rPr>
                        <w:t>For example, a 2 x 14W pin-based CFL fixture is purchased in 2013 and installed in home with gas heat at 70% efficiency:</w:t>
                      </w:r>
                    </w:p>
                    <w:p w14:paraId="13A6E3ED" w14:textId="77777777" w:rsidR="00F60751" w:rsidRDefault="00F60751" w:rsidP="00841F99">
                      <w:pPr>
                        <w:ind w:firstLine="720"/>
                        <w:rPr>
                          <w:rFonts w:cstheme="minorHAnsi"/>
                          <w:noProof/>
                        </w:rPr>
                      </w:pPr>
                      <w:r>
                        <w:rPr>
                          <w:rFonts w:cstheme="minorHAnsi"/>
                          <w:noProof/>
                        </w:rPr>
                        <w:t>ΔTherms</w:t>
                      </w:r>
                      <w:r>
                        <w:rPr>
                          <w:rFonts w:cstheme="minorHAnsi"/>
                          <w:noProof/>
                          <w:vertAlign w:val="subscript"/>
                        </w:rPr>
                        <w:t xml:space="preserve">1st year  </w:t>
                      </w:r>
                      <w:r>
                        <w:rPr>
                          <w:rFonts w:cstheme="minorHAnsi"/>
                          <w:noProof/>
                        </w:rPr>
                        <w:tab/>
                        <w:t>=  -((86 - 28) / 1000) * 0.875 * 759 * 0.49 * 0.03412) / 0.7</w:t>
                      </w:r>
                    </w:p>
                    <w:p w14:paraId="0482BDF0" w14:textId="77777777" w:rsidR="00F60751" w:rsidRDefault="00F60751" w:rsidP="00841F99">
                      <w:pPr>
                        <w:rPr>
                          <w:rFonts w:cstheme="minorHAnsi"/>
                        </w:rPr>
                      </w:pPr>
                      <w:r>
                        <w:rPr>
                          <w:rFonts w:cstheme="minorHAnsi"/>
                        </w:rPr>
                        <w:tab/>
                      </w:r>
                      <w:r>
                        <w:rPr>
                          <w:rFonts w:cstheme="minorHAnsi"/>
                        </w:rPr>
                        <w:tab/>
                      </w:r>
                      <w:r>
                        <w:rPr>
                          <w:rFonts w:cstheme="minorHAnsi"/>
                        </w:rPr>
                        <w:tab/>
                        <w:t>= - 0.9 Therms</w:t>
                      </w:r>
                    </w:p>
                    <w:p w14:paraId="26BD5490" w14:textId="77777777" w:rsidR="00F60751" w:rsidRDefault="00F60751" w:rsidP="00841F99">
                      <w:pPr>
                        <w:rPr>
                          <w:rFonts w:cstheme="minorHAnsi"/>
                        </w:rPr>
                      </w:pPr>
                      <w:r>
                        <w:rPr>
                          <w:rFonts w:cstheme="minorHAnsi"/>
                        </w:rPr>
                        <w:t xml:space="preserve">Second and third year install savings should be calculated using the appropriate ISR and the delta watts and hours from the install year. </w:t>
                      </w:r>
                    </w:p>
                    <w:p w14:paraId="4861F0E1" w14:textId="77777777" w:rsidR="00F60751" w:rsidRDefault="00F60751" w:rsidP="00841F99">
                      <w:pPr>
                        <w:rPr>
                          <w:rFonts w:cstheme="minorHAnsi"/>
                        </w:rPr>
                      </w:pPr>
                    </w:p>
                    <w:p w14:paraId="7062B609" w14:textId="77777777" w:rsidR="00F60751" w:rsidRDefault="00F60751" w:rsidP="00841F99"/>
                  </w:txbxContent>
                </v:textbox>
                <w10:anchorlock/>
              </v:shape>
            </w:pict>
          </mc:Fallback>
        </mc:AlternateContent>
      </w:r>
    </w:p>
    <w:p w14:paraId="27E4E5AA" w14:textId="77777777" w:rsidR="00841F99" w:rsidRDefault="00841F99" w:rsidP="00841F99">
      <w:pPr>
        <w:pStyle w:val="Heading6"/>
      </w:pPr>
      <w:r>
        <w:t xml:space="preserve">Water Impact Descriptions and Calculation  </w:t>
      </w:r>
    </w:p>
    <w:p w14:paraId="134B6222" w14:textId="77777777" w:rsidR="00841F99" w:rsidRDefault="00841F99" w:rsidP="00841F99">
      <w:pPr>
        <w:rPr>
          <w:rFonts w:cstheme="minorHAnsi"/>
        </w:rPr>
      </w:pPr>
      <w:r>
        <w:rPr>
          <w:rFonts w:cstheme="minorHAnsi"/>
        </w:rPr>
        <w:t>N/A</w:t>
      </w:r>
    </w:p>
    <w:p w14:paraId="4E006EBE" w14:textId="77777777" w:rsidR="00841F99" w:rsidRDefault="00841F99" w:rsidP="00841F99">
      <w:pPr>
        <w:pStyle w:val="Heading6"/>
      </w:pPr>
      <w:r>
        <w:t>Deemed O&amp;M Cost Adjustment Calculation</w:t>
      </w:r>
    </w:p>
    <w:p w14:paraId="01A5584D" w14:textId="77777777" w:rsidR="00841F99" w:rsidRDefault="00841F99" w:rsidP="00841F99">
      <w:r>
        <w:t>Bulb replacement costs assumed in the O&amp;M calculations are provided below</w:t>
      </w:r>
      <w:r>
        <w:rPr>
          <w:rStyle w:val="FootnoteReference"/>
        </w:rPr>
        <w:footnoteReference w:id="757"/>
      </w:r>
      <w:r>
        <w:t>.</w:t>
      </w:r>
    </w:p>
    <w:tbl>
      <w:tblPr>
        <w:tblStyle w:val="TableGrid1"/>
        <w:tblW w:w="5124" w:type="dxa"/>
        <w:jc w:val="center"/>
        <w:tblLook w:val="04A0" w:firstRow="1" w:lastRow="0" w:firstColumn="1" w:lastColumn="0" w:noHBand="0" w:noVBand="1"/>
      </w:tblPr>
      <w:tblGrid>
        <w:gridCol w:w="2068"/>
        <w:gridCol w:w="1308"/>
        <w:gridCol w:w="1748"/>
      </w:tblGrid>
      <w:tr w:rsidR="00841F99" w:rsidRPr="00494CDE" w14:paraId="11DAD05A"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3F393D51" w14:textId="77777777" w:rsidR="00841F99" w:rsidRPr="00494CDE" w:rsidRDefault="00841F99" w:rsidP="00841F99">
            <w:pPr>
              <w:jc w:val="center"/>
              <w:rPr>
                <w:rFonts w:asciiTheme="minorHAnsi" w:hAnsiTheme="minorHAnsi"/>
                <w:b/>
                <w:color w:val="FFFFFF" w:themeColor="background1"/>
              </w:rPr>
            </w:pPr>
          </w:p>
        </w:tc>
        <w:tc>
          <w:tcPr>
            <w:tcW w:w="130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1F220E0"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Std Inc.</w:t>
            </w:r>
          </w:p>
        </w:tc>
        <w:tc>
          <w:tcPr>
            <w:tcW w:w="174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10E3E527" w14:textId="77777777" w:rsidR="00841F99" w:rsidRPr="00494CDE" w:rsidRDefault="00841F99" w:rsidP="00841F99">
            <w:pPr>
              <w:jc w:val="center"/>
              <w:rPr>
                <w:rFonts w:asciiTheme="minorHAnsi" w:hAnsiTheme="minorHAnsi"/>
                <w:b/>
                <w:color w:val="FFFFFF" w:themeColor="background1"/>
              </w:rPr>
            </w:pPr>
            <w:r w:rsidRPr="00494CDE">
              <w:rPr>
                <w:rFonts w:asciiTheme="minorHAnsi" w:hAnsiTheme="minorHAnsi"/>
                <w:b/>
                <w:color w:val="FFFFFF" w:themeColor="background1"/>
              </w:rPr>
              <w:t>EISA Compliant Halogen</w:t>
            </w:r>
          </w:p>
        </w:tc>
      </w:tr>
      <w:tr w:rsidR="00841F99" w:rsidRPr="00494CDE" w14:paraId="642BF673"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1277D59B" w14:textId="77777777" w:rsidR="00841F99" w:rsidRPr="00494CDE" w:rsidRDefault="00841F99" w:rsidP="00841F99">
            <w:pPr>
              <w:rPr>
                <w:rFonts w:asciiTheme="minorHAnsi" w:hAnsiTheme="minorHAnsi"/>
              </w:rPr>
            </w:pPr>
            <w:r w:rsidRPr="00494CDE">
              <w:rPr>
                <w:rFonts w:asciiTheme="minorHAnsi" w:hAnsiTheme="minorHAnsi"/>
              </w:rPr>
              <w:t>2014</w:t>
            </w:r>
          </w:p>
        </w:tc>
        <w:tc>
          <w:tcPr>
            <w:tcW w:w="1308" w:type="dxa"/>
            <w:tcBorders>
              <w:top w:val="single" w:sz="4" w:space="0" w:color="auto"/>
              <w:left w:val="single" w:sz="4" w:space="0" w:color="auto"/>
              <w:bottom w:val="single" w:sz="4" w:space="0" w:color="auto"/>
              <w:right w:val="single" w:sz="4" w:space="0" w:color="auto"/>
            </w:tcBorders>
            <w:noWrap/>
            <w:hideMark/>
          </w:tcPr>
          <w:p w14:paraId="1A4A44AC" w14:textId="77777777" w:rsidR="00841F99" w:rsidRPr="00494CDE" w:rsidRDefault="00841F99" w:rsidP="00841F99">
            <w:pPr>
              <w:jc w:val="center"/>
              <w:rPr>
                <w:rFonts w:asciiTheme="minorHAnsi" w:hAnsiTheme="minorHAnsi"/>
                <w:szCs w:val="22"/>
              </w:rPr>
            </w:pPr>
            <w:r w:rsidRPr="00494CDE">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2E393827" w14:textId="77777777" w:rsidR="00841F99" w:rsidRPr="00494CDE" w:rsidRDefault="00841F99" w:rsidP="00841F99">
            <w:pPr>
              <w:jc w:val="center"/>
              <w:rPr>
                <w:rFonts w:asciiTheme="minorHAnsi" w:hAnsiTheme="minorHAnsi"/>
                <w:szCs w:val="22"/>
              </w:rPr>
            </w:pPr>
            <w:r w:rsidRPr="00494CDE">
              <w:rPr>
                <w:rFonts w:asciiTheme="minorHAnsi" w:hAnsiTheme="minorHAnsi"/>
              </w:rPr>
              <w:t>$1.25</w:t>
            </w:r>
          </w:p>
        </w:tc>
      </w:tr>
      <w:tr w:rsidR="00841F99" w:rsidRPr="00494CDE" w14:paraId="4F93B506"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059A8228" w14:textId="77777777" w:rsidR="00841F99" w:rsidRPr="00494CDE" w:rsidRDefault="00841F99" w:rsidP="00841F99">
            <w:pPr>
              <w:rPr>
                <w:rFonts w:asciiTheme="minorHAnsi" w:hAnsiTheme="minorHAnsi"/>
              </w:rPr>
            </w:pPr>
            <w:r w:rsidRPr="00494CDE">
              <w:rPr>
                <w:rFonts w:asciiTheme="minorHAnsi" w:hAnsiTheme="minorHAnsi"/>
              </w:rPr>
              <w:t>2015</w:t>
            </w:r>
          </w:p>
        </w:tc>
        <w:tc>
          <w:tcPr>
            <w:tcW w:w="1308" w:type="dxa"/>
            <w:tcBorders>
              <w:top w:val="single" w:sz="4" w:space="0" w:color="auto"/>
              <w:left w:val="single" w:sz="4" w:space="0" w:color="auto"/>
              <w:bottom w:val="single" w:sz="4" w:space="0" w:color="auto"/>
              <w:right w:val="single" w:sz="4" w:space="0" w:color="auto"/>
            </w:tcBorders>
            <w:noWrap/>
            <w:hideMark/>
          </w:tcPr>
          <w:p w14:paraId="137FECFC" w14:textId="77777777" w:rsidR="00841F99" w:rsidRPr="00494CDE" w:rsidRDefault="00841F99" w:rsidP="00841F99">
            <w:pPr>
              <w:jc w:val="center"/>
              <w:rPr>
                <w:rFonts w:asciiTheme="minorHAnsi" w:hAnsiTheme="minorHAnsi"/>
                <w:szCs w:val="22"/>
              </w:rPr>
            </w:pPr>
            <w:r w:rsidRPr="00494CDE">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2DB338B8" w14:textId="77777777" w:rsidR="00841F99" w:rsidRPr="00494CDE" w:rsidRDefault="00841F99" w:rsidP="00841F99">
            <w:pPr>
              <w:jc w:val="center"/>
              <w:rPr>
                <w:rFonts w:asciiTheme="minorHAnsi" w:hAnsiTheme="minorHAnsi"/>
                <w:szCs w:val="22"/>
              </w:rPr>
            </w:pPr>
            <w:r w:rsidRPr="00494CDE">
              <w:rPr>
                <w:rFonts w:asciiTheme="minorHAnsi" w:hAnsiTheme="minorHAnsi"/>
              </w:rPr>
              <w:t>$0.90</w:t>
            </w:r>
          </w:p>
        </w:tc>
      </w:tr>
      <w:tr w:rsidR="00841F99" w:rsidRPr="00494CDE" w14:paraId="782A7672"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70947A46" w14:textId="77777777" w:rsidR="00841F99" w:rsidRPr="00494CDE" w:rsidRDefault="00841F99" w:rsidP="00841F99">
            <w:pPr>
              <w:rPr>
                <w:rFonts w:asciiTheme="minorHAnsi" w:hAnsiTheme="minorHAnsi"/>
              </w:rPr>
            </w:pPr>
            <w:r w:rsidRPr="00494CDE">
              <w:rPr>
                <w:rFonts w:asciiTheme="minorHAnsi" w:hAnsiTheme="minorHAnsi"/>
              </w:rPr>
              <w:t>2016</w:t>
            </w:r>
          </w:p>
        </w:tc>
        <w:tc>
          <w:tcPr>
            <w:tcW w:w="1308" w:type="dxa"/>
            <w:tcBorders>
              <w:top w:val="single" w:sz="4" w:space="0" w:color="auto"/>
              <w:left w:val="single" w:sz="4" w:space="0" w:color="auto"/>
              <w:bottom w:val="single" w:sz="4" w:space="0" w:color="auto"/>
              <w:right w:val="single" w:sz="4" w:space="0" w:color="auto"/>
            </w:tcBorders>
            <w:noWrap/>
            <w:hideMark/>
          </w:tcPr>
          <w:p w14:paraId="0B23BA22" w14:textId="77777777" w:rsidR="00841F99" w:rsidRPr="00494CDE" w:rsidRDefault="00841F99" w:rsidP="00841F99">
            <w:pPr>
              <w:jc w:val="center"/>
              <w:rPr>
                <w:rFonts w:asciiTheme="minorHAnsi" w:hAnsiTheme="minorHAnsi"/>
                <w:szCs w:val="22"/>
              </w:rPr>
            </w:pPr>
            <w:r w:rsidRPr="00494CDE">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74A850A3" w14:textId="77777777" w:rsidR="00841F99" w:rsidRPr="00494CDE" w:rsidRDefault="00841F99" w:rsidP="00841F99">
            <w:pPr>
              <w:jc w:val="center"/>
              <w:rPr>
                <w:rFonts w:asciiTheme="minorHAnsi" w:hAnsiTheme="minorHAnsi"/>
                <w:szCs w:val="22"/>
              </w:rPr>
            </w:pPr>
            <w:r w:rsidRPr="00494CDE">
              <w:rPr>
                <w:rFonts w:asciiTheme="minorHAnsi" w:hAnsiTheme="minorHAnsi"/>
              </w:rPr>
              <w:t>$0.80</w:t>
            </w:r>
          </w:p>
        </w:tc>
      </w:tr>
      <w:tr w:rsidR="00841F99" w:rsidRPr="00494CDE" w14:paraId="4ACB8D08"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100EEFB9" w14:textId="77777777" w:rsidR="00841F99" w:rsidRPr="00494CDE" w:rsidRDefault="00841F99" w:rsidP="00841F99">
            <w:pPr>
              <w:rPr>
                <w:rFonts w:asciiTheme="minorHAnsi" w:hAnsiTheme="minorHAnsi"/>
              </w:rPr>
            </w:pPr>
            <w:r w:rsidRPr="00494CDE">
              <w:rPr>
                <w:rFonts w:asciiTheme="minorHAnsi" w:hAnsiTheme="minorHAnsi"/>
              </w:rPr>
              <w:t>2017</w:t>
            </w:r>
          </w:p>
        </w:tc>
        <w:tc>
          <w:tcPr>
            <w:tcW w:w="1308" w:type="dxa"/>
            <w:tcBorders>
              <w:top w:val="single" w:sz="4" w:space="0" w:color="auto"/>
              <w:left w:val="single" w:sz="4" w:space="0" w:color="auto"/>
              <w:bottom w:val="single" w:sz="4" w:space="0" w:color="auto"/>
              <w:right w:val="single" w:sz="4" w:space="0" w:color="auto"/>
            </w:tcBorders>
            <w:noWrap/>
            <w:hideMark/>
          </w:tcPr>
          <w:p w14:paraId="280F4CDF" w14:textId="77777777" w:rsidR="00841F99" w:rsidRPr="00494CDE" w:rsidRDefault="00841F99" w:rsidP="00841F99">
            <w:pPr>
              <w:jc w:val="center"/>
              <w:rPr>
                <w:rFonts w:asciiTheme="minorHAnsi" w:hAnsiTheme="minorHAnsi"/>
                <w:szCs w:val="22"/>
              </w:rPr>
            </w:pPr>
            <w:r w:rsidRPr="00494CDE">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6E04D77B" w14:textId="77777777" w:rsidR="00841F99" w:rsidRPr="00494CDE" w:rsidRDefault="00841F99" w:rsidP="00841F99">
            <w:pPr>
              <w:jc w:val="center"/>
              <w:rPr>
                <w:rFonts w:asciiTheme="minorHAnsi" w:hAnsiTheme="minorHAnsi"/>
                <w:szCs w:val="22"/>
              </w:rPr>
            </w:pPr>
            <w:r w:rsidRPr="00494CDE">
              <w:rPr>
                <w:rFonts w:asciiTheme="minorHAnsi" w:hAnsiTheme="minorHAnsi"/>
              </w:rPr>
              <w:t>$0.70</w:t>
            </w:r>
          </w:p>
        </w:tc>
      </w:tr>
      <w:tr w:rsidR="00841F99" w:rsidRPr="00494CDE" w14:paraId="2489DBBA"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7DEE55C7" w14:textId="77777777" w:rsidR="00841F99" w:rsidRPr="00494CDE" w:rsidRDefault="00841F99" w:rsidP="00841F99">
            <w:pPr>
              <w:rPr>
                <w:rFonts w:asciiTheme="minorHAnsi" w:hAnsiTheme="minorHAnsi"/>
              </w:rPr>
            </w:pPr>
            <w:r w:rsidRPr="00494CDE">
              <w:rPr>
                <w:rFonts w:asciiTheme="minorHAnsi" w:hAnsiTheme="minorHAnsi"/>
              </w:rPr>
              <w:t>2018</w:t>
            </w:r>
          </w:p>
        </w:tc>
        <w:tc>
          <w:tcPr>
            <w:tcW w:w="1308" w:type="dxa"/>
            <w:tcBorders>
              <w:top w:val="single" w:sz="4" w:space="0" w:color="auto"/>
              <w:left w:val="single" w:sz="4" w:space="0" w:color="auto"/>
              <w:bottom w:val="single" w:sz="4" w:space="0" w:color="auto"/>
              <w:right w:val="single" w:sz="4" w:space="0" w:color="auto"/>
            </w:tcBorders>
            <w:noWrap/>
            <w:hideMark/>
          </w:tcPr>
          <w:p w14:paraId="3B5DA662" w14:textId="77777777" w:rsidR="00841F99" w:rsidRPr="00494CDE" w:rsidRDefault="00841F99" w:rsidP="00841F99">
            <w:pPr>
              <w:jc w:val="center"/>
              <w:rPr>
                <w:rFonts w:asciiTheme="minorHAnsi" w:hAnsiTheme="minorHAnsi"/>
                <w:szCs w:val="22"/>
              </w:rPr>
            </w:pPr>
            <w:r w:rsidRPr="00494CDE">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12C4D772" w14:textId="77777777" w:rsidR="00841F99" w:rsidRPr="00494CDE" w:rsidRDefault="00841F99" w:rsidP="00841F99">
            <w:pPr>
              <w:jc w:val="center"/>
              <w:rPr>
                <w:rFonts w:asciiTheme="minorHAnsi" w:hAnsiTheme="minorHAnsi"/>
                <w:szCs w:val="22"/>
              </w:rPr>
            </w:pPr>
            <w:r w:rsidRPr="00494CDE">
              <w:rPr>
                <w:rFonts w:asciiTheme="minorHAnsi" w:hAnsiTheme="minorHAnsi"/>
              </w:rPr>
              <w:t>$0.60</w:t>
            </w:r>
          </w:p>
        </w:tc>
      </w:tr>
      <w:tr w:rsidR="00841F99" w:rsidRPr="00494CDE" w14:paraId="6B9C649E"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57BF2198" w14:textId="77777777" w:rsidR="00841F99" w:rsidRPr="00494CDE" w:rsidRDefault="00841F99" w:rsidP="00841F99">
            <w:pPr>
              <w:rPr>
                <w:rFonts w:asciiTheme="minorHAnsi" w:hAnsiTheme="minorHAnsi"/>
              </w:rPr>
            </w:pPr>
            <w:r w:rsidRPr="00494CDE">
              <w:rPr>
                <w:rFonts w:asciiTheme="minorHAnsi" w:hAnsiTheme="minorHAnsi"/>
              </w:rPr>
              <w:t>2019</w:t>
            </w:r>
          </w:p>
        </w:tc>
        <w:tc>
          <w:tcPr>
            <w:tcW w:w="1308" w:type="dxa"/>
            <w:tcBorders>
              <w:top w:val="single" w:sz="4" w:space="0" w:color="auto"/>
              <w:left w:val="single" w:sz="4" w:space="0" w:color="auto"/>
              <w:bottom w:val="single" w:sz="4" w:space="0" w:color="auto"/>
              <w:right w:val="single" w:sz="4" w:space="0" w:color="auto"/>
            </w:tcBorders>
            <w:noWrap/>
            <w:hideMark/>
          </w:tcPr>
          <w:p w14:paraId="5A78B8CE" w14:textId="77777777" w:rsidR="00841F99" w:rsidRPr="00494CDE" w:rsidRDefault="00841F99" w:rsidP="00841F99">
            <w:pPr>
              <w:jc w:val="center"/>
              <w:rPr>
                <w:rFonts w:asciiTheme="minorHAnsi" w:hAnsiTheme="minorHAnsi"/>
                <w:szCs w:val="22"/>
              </w:rPr>
            </w:pPr>
            <w:r w:rsidRPr="00494CDE">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6456A8F3" w14:textId="77777777" w:rsidR="00841F99" w:rsidRPr="00494CDE" w:rsidRDefault="00841F99" w:rsidP="00841F99">
            <w:pPr>
              <w:jc w:val="center"/>
              <w:rPr>
                <w:rFonts w:asciiTheme="minorHAnsi" w:hAnsiTheme="minorHAnsi"/>
                <w:szCs w:val="22"/>
              </w:rPr>
            </w:pPr>
            <w:r w:rsidRPr="00494CDE">
              <w:rPr>
                <w:rFonts w:asciiTheme="minorHAnsi" w:hAnsiTheme="minorHAnsi"/>
              </w:rPr>
              <w:t>$0.60</w:t>
            </w:r>
          </w:p>
        </w:tc>
      </w:tr>
      <w:tr w:rsidR="00841F99" w:rsidRPr="00494CDE" w14:paraId="260808BF" w14:textId="77777777" w:rsidTr="00841F99">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14:paraId="69CCE247" w14:textId="77777777" w:rsidR="00841F99" w:rsidRPr="00494CDE" w:rsidRDefault="00841F99" w:rsidP="00841F99">
            <w:pPr>
              <w:rPr>
                <w:rFonts w:asciiTheme="minorHAnsi" w:hAnsiTheme="minorHAnsi"/>
              </w:rPr>
            </w:pPr>
            <w:r w:rsidRPr="00494CDE">
              <w:rPr>
                <w:rFonts w:asciiTheme="minorHAnsi" w:hAnsiTheme="minorHAnsi"/>
              </w:rPr>
              <w:t>2020 &amp; after</w:t>
            </w:r>
          </w:p>
        </w:tc>
        <w:tc>
          <w:tcPr>
            <w:tcW w:w="1308" w:type="dxa"/>
            <w:tcBorders>
              <w:top w:val="single" w:sz="4" w:space="0" w:color="auto"/>
              <w:left w:val="single" w:sz="4" w:space="0" w:color="auto"/>
              <w:bottom w:val="single" w:sz="4" w:space="0" w:color="auto"/>
              <w:right w:val="single" w:sz="4" w:space="0" w:color="auto"/>
            </w:tcBorders>
            <w:noWrap/>
            <w:hideMark/>
          </w:tcPr>
          <w:p w14:paraId="7411B8BF" w14:textId="77777777" w:rsidR="00841F99" w:rsidRPr="00494CDE" w:rsidRDefault="00841F99" w:rsidP="00841F99">
            <w:pPr>
              <w:jc w:val="center"/>
              <w:rPr>
                <w:rFonts w:asciiTheme="minorHAnsi" w:hAnsiTheme="minorHAnsi"/>
                <w:szCs w:val="22"/>
              </w:rPr>
            </w:pPr>
            <w:r w:rsidRPr="00494CDE">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14:paraId="66E97A5C" w14:textId="77777777" w:rsidR="00841F99" w:rsidRPr="00494CDE" w:rsidRDefault="00841F99" w:rsidP="00841F99">
            <w:pPr>
              <w:jc w:val="center"/>
              <w:rPr>
                <w:rFonts w:asciiTheme="minorHAnsi" w:hAnsiTheme="minorHAnsi"/>
                <w:szCs w:val="22"/>
              </w:rPr>
            </w:pPr>
            <w:r w:rsidRPr="00494CDE">
              <w:rPr>
                <w:rFonts w:asciiTheme="minorHAnsi" w:hAnsiTheme="minorHAnsi"/>
              </w:rPr>
              <w:t>N/A</w:t>
            </w:r>
          </w:p>
        </w:tc>
      </w:tr>
    </w:tbl>
    <w:p w14:paraId="1D443B64" w14:textId="77777777" w:rsidR="00841F99" w:rsidRDefault="00841F99" w:rsidP="00841F99"/>
    <w:p w14:paraId="5DA7210D" w14:textId="77777777" w:rsidR="00841F99" w:rsidRDefault="00841F99" w:rsidP="00841F99">
      <w:r>
        <w:t>In order to account for the falling EISA Qualified bulb replacement cost provided above, an equivalent annual levelized baseline replacement cost over the lifetime of the CFL bulb is calculated. Note that the measure life for these measures is capped to the number of years remaining until 2020 and</w:t>
      </w:r>
      <w:r>
        <w:rPr>
          <w:rFonts w:cstheme="minorHAnsi"/>
        </w:rPr>
        <w:t xml:space="preserve"> that the efficient case also assumes replacement cost only if the first replacement occurs before the end of the measure life. The delta O&amp;M cost should be used in cost effectiveness screening</w:t>
      </w:r>
    </w:p>
    <w:p w14:paraId="6FABD2A0" w14:textId="04499A67" w:rsidR="00841F99" w:rsidRDefault="00841F99">
      <w:pPr>
        <w:jc w:val="left"/>
        <w:rPr>
          <w:rFonts w:cstheme="minorHAnsi"/>
        </w:rPr>
        <w:pPrChange w:id="7590" w:author="Samuel Dent" w:date="2016-01-14T06:57:00Z">
          <w:pPr/>
        </w:pPrChange>
      </w:pPr>
      <w:r>
        <w:rPr>
          <w:rFonts w:cstheme="minorHAnsi"/>
        </w:rPr>
        <w:t>The NPV for replacement lamps and annual levelized replacement costs using the statewide real discount rate of 5.</w:t>
      </w:r>
      <w:ins w:id="7591" w:author="Samuel Dent" w:date="2016-01-15T08:39:00Z">
        <w:r w:rsidR="00AA477A">
          <w:rPr>
            <w:rFonts w:cstheme="minorHAnsi"/>
          </w:rPr>
          <w:t>34</w:t>
        </w:r>
      </w:ins>
      <w:del w:id="7592" w:author="Samuel Dent" w:date="2016-01-15T08:39:00Z">
        <w:r w:rsidDel="00AA477A">
          <w:rPr>
            <w:rFonts w:cstheme="minorHAnsi"/>
          </w:rPr>
          <w:delText>23</w:delText>
        </w:r>
      </w:del>
      <w:r>
        <w:rPr>
          <w:rFonts w:cstheme="minorHAnsi"/>
        </w:rPr>
        <w:t>% are presented below</w:t>
      </w:r>
      <w:ins w:id="7593" w:author="Samuel Dent" w:date="2016-01-14T06:57:00Z">
        <w:r w:rsidR="00AA1243">
          <w:rPr>
            <w:rFonts w:cstheme="minorHAnsi"/>
          </w:rPr>
          <w:t>.</w:t>
        </w:r>
        <w:r w:rsidR="00AA1243" w:rsidRPr="00AA1243">
          <w:t xml:space="preserve"> </w:t>
        </w:r>
        <w:r w:rsidR="00AA1243">
          <w:t>It is important to note that for cost-effectiveness screening purposes, the O&amp;M cost adjustments should only be applied in cases where the light bulbs area actually in service and so should be multiplied by the appropriate ISR</w:t>
        </w:r>
      </w:ins>
      <w:r>
        <w:rPr>
          <w:rFonts w:cstheme="minorHAnsi"/>
        </w:rPr>
        <w:t>:</w:t>
      </w:r>
    </w:p>
    <w:p w14:paraId="2DBC3B56" w14:textId="77777777" w:rsidR="00841F99" w:rsidRDefault="00841F99" w:rsidP="00841F99">
      <w:pPr>
        <w:rPr>
          <w:rFonts w:cstheme="minorHAnsi"/>
        </w:rPr>
      </w:pPr>
    </w:p>
    <w:tbl>
      <w:tblPr>
        <w:tblW w:w="5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7594" w:author="Stephanie Baer" w:date="2016-01-21T14:11:00Z">
          <w:tblPr>
            <w:tblW w:w="5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141"/>
        <w:gridCol w:w="1550"/>
        <w:gridCol w:w="1330"/>
        <w:gridCol w:w="1330"/>
        <w:gridCol w:w="1334"/>
        <w:gridCol w:w="1330"/>
        <w:gridCol w:w="1330"/>
        <w:gridCol w:w="1330"/>
        <w:tblGridChange w:id="7595">
          <w:tblGrid>
            <w:gridCol w:w="1141"/>
            <w:gridCol w:w="1550"/>
            <w:gridCol w:w="1330"/>
            <w:gridCol w:w="1330"/>
            <w:gridCol w:w="1334"/>
            <w:gridCol w:w="1330"/>
            <w:gridCol w:w="1330"/>
            <w:gridCol w:w="1330"/>
          </w:tblGrid>
        </w:tblGridChange>
      </w:tblGrid>
      <w:tr w:rsidR="00841F99" w14:paraId="529E615E" w14:textId="77777777" w:rsidTr="00FF11A2">
        <w:trPr>
          <w:trHeight w:val="300"/>
          <w:trPrChange w:id="7596" w:author="Stephanie Baer" w:date="2016-01-21T14:11:00Z">
            <w:trPr>
              <w:trHeight w:val="300"/>
            </w:trPr>
          </w:trPrChange>
        </w:trPr>
        <w:tc>
          <w:tcPr>
            <w:tcW w:w="534" w:type="pct"/>
            <w:vMerge w:val="restart"/>
            <w:shd w:val="clear" w:color="auto" w:fill="7F7F7F"/>
            <w:vAlign w:val="center"/>
            <w:hideMark/>
            <w:tcPrChange w:id="7597" w:author="Stephanie Baer" w:date="2016-01-21T14:11:00Z">
              <w:tcPr>
                <w:tcW w:w="534" w:type="pct"/>
                <w:vMerge w:val="restart"/>
                <w:shd w:val="clear" w:color="auto" w:fill="7F7F7F"/>
                <w:hideMark/>
              </w:tcPr>
            </w:tcPrChange>
          </w:tcPr>
          <w:p w14:paraId="293D2BC9" w14:textId="77777777" w:rsidR="00841F99" w:rsidRDefault="00841F99">
            <w:pPr>
              <w:keepNext/>
              <w:keepLines/>
              <w:jc w:val="center"/>
              <w:rPr>
                <w:b/>
                <w:bCs/>
                <w:color w:val="FFFFFF"/>
                <w:szCs w:val="20"/>
              </w:rPr>
            </w:pPr>
            <w:r>
              <w:rPr>
                <w:b/>
                <w:bCs/>
                <w:color w:val="FFFFFF"/>
                <w:szCs w:val="20"/>
              </w:rPr>
              <w:t>Location</w:t>
            </w:r>
          </w:p>
        </w:tc>
        <w:tc>
          <w:tcPr>
            <w:tcW w:w="726" w:type="pct"/>
            <w:vMerge w:val="restart"/>
            <w:shd w:val="clear" w:color="auto" w:fill="7F7F7F"/>
            <w:vAlign w:val="center"/>
            <w:hideMark/>
            <w:tcPrChange w:id="7598" w:author="Stephanie Baer" w:date="2016-01-21T14:11:00Z">
              <w:tcPr>
                <w:tcW w:w="726" w:type="pct"/>
                <w:vMerge w:val="restart"/>
                <w:shd w:val="clear" w:color="auto" w:fill="7F7F7F"/>
                <w:hideMark/>
              </w:tcPr>
            </w:tcPrChange>
          </w:tcPr>
          <w:p w14:paraId="2AC573D2" w14:textId="77777777" w:rsidR="00841F99" w:rsidRDefault="00841F99">
            <w:pPr>
              <w:keepNext/>
              <w:keepLines/>
              <w:jc w:val="center"/>
              <w:rPr>
                <w:b/>
                <w:bCs/>
                <w:color w:val="FFFFFF"/>
                <w:szCs w:val="20"/>
              </w:rPr>
            </w:pPr>
            <w:r>
              <w:rPr>
                <w:b/>
                <w:bCs/>
                <w:color w:val="FFFFFF"/>
                <w:szCs w:val="20"/>
              </w:rPr>
              <w:t>Lumen Level</w:t>
            </w:r>
          </w:p>
        </w:tc>
        <w:tc>
          <w:tcPr>
            <w:tcW w:w="1870" w:type="pct"/>
            <w:gridSpan w:val="3"/>
            <w:shd w:val="clear" w:color="auto" w:fill="7F7F7F"/>
            <w:vAlign w:val="center"/>
            <w:hideMark/>
            <w:tcPrChange w:id="7599" w:author="Stephanie Baer" w:date="2016-01-21T14:11:00Z">
              <w:tcPr>
                <w:tcW w:w="1870" w:type="pct"/>
                <w:gridSpan w:val="3"/>
                <w:shd w:val="clear" w:color="auto" w:fill="7F7F7F"/>
                <w:hideMark/>
              </w:tcPr>
            </w:tcPrChange>
          </w:tcPr>
          <w:p w14:paraId="73F902CC" w14:textId="77777777" w:rsidR="00841F99" w:rsidRDefault="00841F99">
            <w:pPr>
              <w:keepNext/>
              <w:keepLines/>
              <w:jc w:val="center"/>
              <w:rPr>
                <w:b/>
                <w:bCs/>
                <w:color w:val="FFFFFF"/>
                <w:szCs w:val="20"/>
              </w:rPr>
            </w:pPr>
            <w:r>
              <w:rPr>
                <w:b/>
                <w:bCs/>
                <w:color w:val="FFFFFF"/>
                <w:szCs w:val="20"/>
              </w:rPr>
              <w:t>NPV of replacement costs for period</w:t>
            </w:r>
          </w:p>
        </w:tc>
        <w:tc>
          <w:tcPr>
            <w:tcW w:w="1870" w:type="pct"/>
            <w:gridSpan w:val="3"/>
            <w:shd w:val="clear" w:color="auto" w:fill="7F7F7F"/>
            <w:vAlign w:val="center"/>
            <w:hideMark/>
            <w:tcPrChange w:id="7600" w:author="Stephanie Baer" w:date="2016-01-21T14:11:00Z">
              <w:tcPr>
                <w:tcW w:w="1870" w:type="pct"/>
                <w:gridSpan w:val="3"/>
                <w:shd w:val="clear" w:color="auto" w:fill="7F7F7F"/>
                <w:hideMark/>
              </w:tcPr>
            </w:tcPrChange>
          </w:tcPr>
          <w:p w14:paraId="32ED3F33" w14:textId="77777777" w:rsidR="00841F99" w:rsidRDefault="00841F99">
            <w:pPr>
              <w:keepNext/>
              <w:keepLines/>
              <w:jc w:val="center"/>
              <w:rPr>
                <w:b/>
                <w:bCs/>
                <w:color w:val="FFFFFF"/>
                <w:szCs w:val="20"/>
              </w:rPr>
            </w:pPr>
            <w:r>
              <w:rPr>
                <w:b/>
                <w:bCs/>
                <w:color w:val="FFFFFF"/>
                <w:szCs w:val="20"/>
              </w:rPr>
              <w:t>Levelized annual replacement cost savings</w:t>
            </w:r>
          </w:p>
        </w:tc>
      </w:tr>
      <w:tr w:rsidR="00841F99" w14:paraId="39664FFB" w14:textId="77777777" w:rsidTr="00FF11A2">
        <w:trPr>
          <w:trHeight w:val="525"/>
          <w:tblHeader/>
          <w:trPrChange w:id="7601" w:author="Stephanie Baer" w:date="2016-01-21T14:11:00Z">
            <w:trPr>
              <w:trHeight w:val="525"/>
              <w:tblHeader/>
            </w:trPr>
          </w:trPrChange>
        </w:trPr>
        <w:tc>
          <w:tcPr>
            <w:tcW w:w="0" w:type="auto"/>
            <w:vMerge/>
            <w:vAlign w:val="center"/>
            <w:hideMark/>
            <w:tcPrChange w:id="7602" w:author="Stephanie Baer" w:date="2016-01-21T14:11:00Z">
              <w:tcPr>
                <w:tcW w:w="0" w:type="auto"/>
                <w:vMerge/>
                <w:vAlign w:val="center"/>
                <w:hideMark/>
              </w:tcPr>
            </w:tcPrChange>
          </w:tcPr>
          <w:p w14:paraId="210A24D3" w14:textId="77777777" w:rsidR="00841F99" w:rsidRDefault="00841F99">
            <w:pPr>
              <w:jc w:val="center"/>
              <w:rPr>
                <w:b/>
                <w:bCs/>
                <w:color w:val="FFFFFF"/>
                <w:szCs w:val="20"/>
              </w:rPr>
              <w:pPrChange w:id="7603" w:author="Stephanie Baer" w:date="2016-01-21T14:11:00Z">
                <w:pPr/>
              </w:pPrChange>
            </w:pPr>
          </w:p>
        </w:tc>
        <w:tc>
          <w:tcPr>
            <w:tcW w:w="726" w:type="pct"/>
            <w:vMerge/>
            <w:vAlign w:val="center"/>
            <w:hideMark/>
            <w:tcPrChange w:id="7604" w:author="Stephanie Baer" w:date="2016-01-21T14:11:00Z">
              <w:tcPr>
                <w:tcW w:w="726" w:type="pct"/>
                <w:vMerge/>
                <w:vAlign w:val="center"/>
                <w:hideMark/>
              </w:tcPr>
            </w:tcPrChange>
          </w:tcPr>
          <w:p w14:paraId="1D3365AE" w14:textId="77777777" w:rsidR="00841F99" w:rsidRDefault="00841F99">
            <w:pPr>
              <w:jc w:val="center"/>
              <w:rPr>
                <w:b/>
                <w:bCs/>
                <w:color w:val="FFFFFF"/>
                <w:szCs w:val="20"/>
              </w:rPr>
              <w:pPrChange w:id="7605" w:author="Stephanie Baer" w:date="2016-01-21T14:11:00Z">
                <w:pPr/>
              </w:pPrChange>
            </w:pPr>
          </w:p>
        </w:tc>
        <w:tc>
          <w:tcPr>
            <w:tcW w:w="623" w:type="pct"/>
            <w:shd w:val="clear" w:color="auto" w:fill="7F7F7F"/>
            <w:vAlign w:val="center"/>
            <w:hideMark/>
            <w:tcPrChange w:id="7606" w:author="Stephanie Baer" w:date="2016-01-21T14:11:00Z">
              <w:tcPr>
                <w:tcW w:w="623" w:type="pct"/>
                <w:shd w:val="clear" w:color="auto" w:fill="7F7F7F"/>
                <w:vAlign w:val="center"/>
                <w:hideMark/>
              </w:tcPr>
            </w:tcPrChange>
          </w:tcPr>
          <w:p w14:paraId="57D0926F" w14:textId="77777777" w:rsidR="00841F99" w:rsidRDefault="00841F99">
            <w:pPr>
              <w:keepNext/>
              <w:keepLines/>
              <w:jc w:val="center"/>
              <w:rPr>
                <w:b/>
                <w:bCs/>
                <w:color w:val="FFFFFF"/>
                <w:szCs w:val="20"/>
              </w:rPr>
            </w:pPr>
            <w:r>
              <w:rPr>
                <w:rFonts w:ascii="Calibri" w:hAnsi="Calibri"/>
                <w:b/>
                <w:bCs/>
                <w:color w:val="FFFFFF"/>
                <w:szCs w:val="20"/>
              </w:rPr>
              <w:t>June 2015 - May 2016</w:t>
            </w:r>
          </w:p>
        </w:tc>
        <w:tc>
          <w:tcPr>
            <w:tcW w:w="623" w:type="pct"/>
            <w:shd w:val="clear" w:color="auto" w:fill="7F7F7F"/>
            <w:vAlign w:val="center"/>
            <w:hideMark/>
            <w:tcPrChange w:id="7607" w:author="Stephanie Baer" w:date="2016-01-21T14:11:00Z">
              <w:tcPr>
                <w:tcW w:w="623" w:type="pct"/>
                <w:shd w:val="clear" w:color="auto" w:fill="7F7F7F"/>
                <w:vAlign w:val="center"/>
                <w:hideMark/>
              </w:tcPr>
            </w:tcPrChange>
          </w:tcPr>
          <w:p w14:paraId="778E9E70" w14:textId="77777777" w:rsidR="00841F99" w:rsidRDefault="00841F99">
            <w:pPr>
              <w:keepNext/>
              <w:keepLines/>
              <w:jc w:val="center"/>
              <w:rPr>
                <w:b/>
                <w:bCs/>
                <w:color w:val="FFFFFF"/>
                <w:szCs w:val="20"/>
              </w:rPr>
            </w:pPr>
            <w:r>
              <w:rPr>
                <w:rFonts w:ascii="Calibri" w:hAnsi="Calibri"/>
                <w:b/>
                <w:bCs/>
                <w:color w:val="FFFFFF"/>
                <w:szCs w:val="20"/>
              </w:rPr>
              <w:t>June 2016 - May 2017</w:t>
            </w:r>
          </w:p>
        </w:tc>
        <w:tc>
          <w:tcPr>
            <w:tcW w:w="625" w:type="pct"/>
            <w:shd w:val="clear" w:color="auto" w:fill="7F7F7F"/>
            <w:vAlign w:val="center"/>
            <w:hideMark/>
            <w:tcPrChange w:id="7608" w:author="Stephanie Baer" w:date="2016-01-21T14:11:00Z">
              <w:tcPr>
                <w:tcW w:w="625" w:type="pct"/>
                <w:shd w:val="clear" w:color="auto" w:fill="7F7F7F"/>
                <w:vAlign w:val="center"/>
                <w:hideMark/>
              </w:tcPr>
            </w:tcPrChange>
          </w:tcPr>
          <w:p w14:paraId="35612107" w14:textId="77777777" w:rsidR="00841F99" w:rsidRDefault="00841F99">
            <w:pPr>
              <w:keepNext/>
              <w:keepLines/>
              <w:jc w:val="center"/>
              <w:rPr>
                <w:b/>
                <w:bCs/>
                <w:color w:val="FFFFFF"/>
                <w:szCs w:val="20"/>
              </w:rPr>
            </w:pPr>
            <w:r>
              <w:rPr>
                <w:rFonts w:ascii="Calibri" w:hAnsi="Calibri"/>
                <w:b/>
                <w:bCs/>
                <w:color w:val="FFFFFF"/>
                <w:szCs w:val="20"/>
              </w:rPr>
              <w:t>June 2017 - May 2018</w:t>
            </w:r>
          </w:p>
        </w:tc>
        <w:tc>
          <w:tcPr>
            <w:tcW w:w="623" w:type="pct"/>
            <w:shd w:val="clear" w:color="auto" w:fill="7F7F7F"/>
            <w:vAlign w:val="center"/>
            <w:hideMark/>
            <w:tcPrChange w:id="7609" w:author="Stephanie Baer" w:date="2016-01-21T14:11:00Z">
              <w:tcPr>
                <w:tcW w:w="623" w:type="pct"/>
                <w:shd w:val="clear" w:color="auto" w:fill="7F7F7F"/>
                <w:vAlign w:val="center"/>
                <w:hideMark/>
              </w:tcPr>
            </w:tcPrChange>
          </w:tcPr>
          <w:p w14:paraId="6A3CEA93" w14:textId="77777777" w:rsidR="00841F99" w:rsidRDefault="00841F99">
            <w:pPr>
              <w:keepNext/>
              <w:keepLines/>
              <w:jc w:val="center"/>
              <w:rPr>
                <w:b/>
                <w:bCs/>
                <w:color w:val="FFFFFF"/>
                <w:szCs w:val="20"/>
              </w:rPr>
            </w:pPr>
            <w:r>
              <w:rPr>
                <w:rFonts w:ascii="Calibri" w:hAnsi="Calibri"/>
                <w:b/>
                <w:bCs/>
                <w:color w:val="FFFFFF"/>
                <w:szCs w:val="20"/>
              </w:rPr>
              <w:t>June 2015 - May 2016</w:t>
            </w:r>
          </w:p>
        </w:tc>
        <w:tc>
          <w:tcPr>
            <w:tcW w:w="623" w:type="pct"/>
            <w:shd w:val="clear" w:color="auto" w:fill="7F7F7F"/>
            <w:vAlign w:val="center"/>
            <w:hideMark/>
            <w:tcPrChange w:id="7610" w:author="Stephanie Baer" w:date="2016-01-21T14:11:00Z">
              <w:tcPr>
                <w:tcW w:w="623" w:type="pct"/>
                <w:shd w:val="clear" w:color="auto" w:fill="7F7F7F"/>
                <w:vAlign w:val="center"/>
                <w:hideMark/>
              </w:tcPr>
            </w:tcPrChange>
          </w:tcPr>
          <w:p w14:paraId="3DFFEBDC" w14:textId="77777777" w:rsidR="00841F99" w:rsidRDefault="00841F99">
            <w:pPr>
              <w:keepNext/>
              <w:keepLines/>
              <w:jc w:val="center"/>
              <w:rPr>
                <w:b/>
                <w:bCs/>
                <w:color w:val="FFFFFF"/>
                <w:szCs w:val="20"/>
              </w:rPr>
            </w:pPr>
            <w:r>
              <w:rPr>
                <w:rFonts w:ascii="Calibri" w:hAnsi="Calibri"/>
                <w:b/>
                <w:bCs/>
                <w:color w:val="FFFFFF"/>
                <w:szCs w:val="20"/>
              </w:rPr>
              <w:t>June 2016 - May 2017</w:t>
            </w:r>
          </w:p>
        </w:tc>
        <w:tc>
          <w:tcPr>
            <w:tcW w:w="625" w:type="pct"/>
            <w:shd w:val="clear" w:color="auto" w:fill="7F7F7F"/>
            <w:vAlign w:val="center"/>
            <w:hideMark/>
            <w:tcPrChange w:id="7611" w:author="Stephanie Baer" w:date="2016-01-21T14:11:00Z">
              <w:tcPr>
                <w:tcW w:w="625" w:type="pct"/>
                <w:shd w:val="clear" w:color="auto" w:fill="7F7F7F"/>
                <w:vAlign w:val="center"/>
                <w:hideMark/>
              </w:tcPr>
            </w:tcPrChange>
          </w:tcPr>
          <w:p w14:paraId="1E082453" w14:textId="77777777" w:rsidR="00841F99" w:rsidRDefault="00841F99">
            <w:pPr>
              <w:keepNext/>
              <w:keepLines/>
              <w:jc w:val="center"/>
              <w:rPr>
                <w:b/>
                <w:bCs/>
                <w:color w:val="FFFFFF"/>
                <w:szCs w:val="20"/>
              </w:rPr>
            </w:pPr>
            <w:r>
              <w:rPr>
                <w:rFonts w:ascii="Calibri" w:hAnsi="Calibri"/>
                <w:b/>
                <w:bCs/>
                <w:color w:val="FFFFFF"/>
                <w:szCs w:val="20"/>
              </w:rPr>
              <w:t>June 2017 - May 2018</w:t>
            </w:r>
          </w:p>
        </w:tc>
      </w:tr>
      <w:tr w:rsidR="00841F99" w14:paraId="61C4ACCC" w14:textId="77777777" w:rsidTr="00A957D7">
        <w:trPr>
          <w:trHeight w:val="510"/>
        </w:trPr>
        <w:tc>
          <w:tcPr>
            <w:tcW w:w="534" w:type="pct"/>
            <w:vMerge w:val="restart"/>
            <w:vAlign w:val="center"/>
            <w:hideMark/>
          </w:tcPr>
          <w:p w14:paraId="25172322" w14:textId="77777777" w:rsidR="00841F99" w:rsidRDefault="00841F99" w:rsidP="00841F99">
            <w:pPr>
              <w:keepNext/>
              <w:keepLines/>
              <w:jc w:val="center"/>
              <w:rPr>
                <w:color w:val="000000"/>
                <w:szCs w:val="20"/>
              </w:rPr>
            </w:pPr>
            <w:r>
              <w:rPr>
                <w:color w:val="000000"/>
                <w:szCs w:val="20"/>
              </w:rPr>
              <w:t>Residential and in-unit Multi Family</w:t>
            </w:r>
          </w:p>
        </w:tc>
        <w:tc>
          <w:tcPr>
            <w:tcW w:w="726" w:type="pct"/>
            <w:shd w:val="clear" w:color="auto" w:fill="FFFFFF"/>
            <w:vAlign w:val="center"/>
            <w:hideMark/>
          </w:tcPr>
          <w:p w14:paraId="03AB85C1" w14:textId="77777777" w:rsidR="00841F99" w:rsidRDefault="00841F99" w:rsidP="00841F99">
            <w:pPr>
              <w:keepNext/>
              <w:keepLines/>
              <w:rPr>
                <w:color w:val="000000"/>
                <w:szCs w:val="20"/>
              </w:rPr>
            </w:pPr>
            <w:r>
              <w:rPr>
                <w:color w:val="000000"/>
                <w:szCs w:val="20"/>
              </w:rPr>
              <w:t>Lumens &lt;310 or &gt;2600 (non-EISA compliant)</w:t>
            </w:r>
          </w:p>
        </w:tc>
        <w:tc>
          <w:tcPr>
            <w:tcW w:w="623" w:type="pct"/>
            <w:shd w:val="clear" w:color="auto" w:fill="FFFFFF"/>
            <w:noWrap/>
            <w:vAlign w:val="center"/>
            <w:hideMark/>
          </w:tcPr>
          <w:p w14:paraId="6636EBA4" w14:textId="77777777" w:rsidR="00841F99" w:rsidRDefault="00841F99" w:rsidP="00841F99">
            <w:pPr>
              <w:keepNext/>
              <w:keepLines/>
              <w:jc w:val="center"/>
              <w:rPr>
                <w:color w:val="000000"/>
                <w:szCs w:val="20"/>
              </w:rPr>
            </w:pPr>
            <w:r>
              <w:rPr>
                <w:rFonts w:ascii="Calibri" w:hAnsi="Calibri"/>
                <w:color w:val="000000"/>
                <w:szCs w:val="20"/>
              </w:rPr>
              <w:t xml:space="preserve">$0.86 </w:t>
            </w:r>
          </w:p>
        </w:tc>
        <w:tc>
          <w:tcPr>
            <w:tcW w:w="623" w:type="pct"/>
            <w:shd w:val="clear" w:color="auto" w:fill="FFFFFF"/>
            <w:noWrap/>
            <w:vAlign w:val="center"/>
            <w:hideMark/>
          </w:tcPr>
          <w:p w14:paraId="63FAEB10" w14:textId="77777777" w:rsidR="00841F99" w:rsidRDefault="00841F99" w:rsidP="00841F99">
            <w:pPr>
              <w:keepNext/>
              <w:keepLines/>
              <w:jc w:val="center"/>
              <w:rPr>
                <w:color w:val="000000"/>
                <w:szCs w:val="20"/>
              </w:rPr>
            </w:pPr>
            <w:r>
              <w:rPr>
                <w:rFonts w:ascii="Calibri" w:hAnsi="Calibri"/>
                <w:color w:val="000000"/>
                <w:szCs w:val="20"/>
              </w:rPr>
              <w:t xml:space="preserve">$0.66 </w:t>
            </w:r>
          </w:p>
        </w:tc>
        <w:tc>
          <w:tcPr>
            <w:tcW w:w="625" w:type="pct"/>
            <w:shd w:val="clear" w:color="auto" w:fill="FFFFFF"/>
            <w:noWrap/>
            <w:vAlign w:val="center"/>
            <w:hideMark/>
          </w:tcPr>
          <w:p w14:paraId="2C18A1A6" w14:textId="77777777" w:rsidR="00841F99" w:rsidRDefault="00841F99" w:rsidP="00841F99">
            <w:pPr>
              <w:keepNext/>
              <w:keepLines/>
              <w:jc w:val="center"/>
              <w:rPr>
                <w:color w:val="000000"/>
                <w:szCs w:val="20"/>
              </w:rPr>
            </w:pPr>
            <w:r>
              <w:rPr>
                <w:rFonts w:ascii="Calibri" w:hAnsi="Calibri"/>
                <w:color w:val="000000"/>
                <w:szCs w:val="20"/>
              </w:rPr>
              <w:t xml:space="preserve">$0.45 </w:t>
            </w:r>
          </w:p>
        </w:tc>
        <w:tc>
          <w:tcPr>
            <w:tcW w:w="623" w:type="pct"/>
            <w:shd w:val="clear" w:color="auto" w:fill="FFFFFF"/>
            <w:noWrap/>
            <w:vAlign w:val="center"/>
            <w:hideMark/>
          </w:tcPr>
          <w:p w14:paraId="47FE392B" w14:textId="40AA0742" w:rsidR="00841F99" w:rsidRDefault="00841F99" w:rsidP="00AA477A">
            <w:pPr>
              <w:keepNext/>
              <w:keepLines/>
              <w:jc w:val="center"/>
              <w:rPr>
                <w:color w:val="000000"/>
                <w:szCs w:val="20"/>
              </w:rPr>
            </w:pPr>
            <w:r>
              <w:rPr>
                <w:rFonts w:ascii="Calibri" w:hAnsi="Calibri"/>
                <w:color w:val="000000"/>
                <w:szCs w:val="20"/>
              </w:rPr>
              <w:t>$0.</w:t>
            </w:r>
            <w:del w:id="7612" w:author="Samuel Dent" w:date="2016-01-15T08:33:00Z">
              <w:r w:rsidDel="00AA477A">
                <w:rPr>
                  <w:rFonts w:ascii="Calibri" w:hAnsi="Calibri"/>
                  <w:color w:val="000000"/>
                  <w:szCs w:val="20"/>
                </w:rPr>
                <w:delText xml:space="preserve">17 </w:delText>
              </w:r>
            </w:del>
            <w:ins w:id="7613" w:author="Samuel Dent" w:date="2016-01-15T08:33:00Z">
              <w:r w:rsidR="00AA477A">
                <w:rPr>
                  <w:rFonts w:ascii="Calibri" w:hAnsi="Calibri"/>
                  <w:color w:val="000000"/>
                  <w:szCs w:val="20"/>
                </w:rPr>
                <w:t>20</w:t>
              </w:r>
            </w:ins>
          </w:p>
        </w:tc>
        <w:tc>
          <w:tcPr>
            <w:tcW w:w="623" w:type="pct"/>
            <w:shd w:val="clear" w:color="auto" w:fill="FFFFFF"/>
            <w:noWrap/>
            <w:vAlign w:val="center"/>
            <w:hideMark/>
          </w:tcPr>
          <w:p w14:paraId="7EE3F49E" w14:textId="70D8FE49" w:rsidR="00841F99" w:rsidRDefault="00841F99" w:rsidP="00AA477A">
            <w:pPr>
              <w:keepNext/>
              <w:keepLines/>
              <w:jc w:val="center"/>
              <w:rPr>
                <w:color w:val="000000"/>
                <w:szCs w:val="20"/>
              </w:rPr>
            </w:pPr>
            <w:r>
              <w:rPr>
                <w:rFonts w:ascii="Calibri" w:hAnsi="Calibri"/>
                <w:color w:val="000000"/>
                <w:szCs w:val="20"/>
              </w:rPr>
              <w:t>$0.</w:t>
            </w:r>
            <w:del w:id="7614" w:author="Samuel Dent" w:date="2016-01-15T08:35:00Z">
              <w:r w:rsidDel="00AA477A">
                <w:rPr>
                  <w:rFonts w:ascii="Calibri" w:hAnsi="Calibri"/>
                  <w:color w:val="000000"/>
                  <w:szCs w:val="20"/>
                </w:rPr>
                <w:delText xml:space="preserve">15 </w:delText>
              </w:r>
            </w:del>
            <w:ins w:id="7615" w:author="Samuel Dent" w:date="2016-01-15T08:35:00Z">
              <w:r w:rsidR="00AA477A">
                <w:rPr>
                  <w:rFonts w:ascii="Calibri" w:hAnsi="Calibri"/>
                  <w:color w:val="000000"/>
                  <w:szCs w:val="20"/>
                </w:rPr>
                <w:t xml:space="preserve">19 </w:t>
              </w:r>
            </w:ins>
          </w:p>
        </w:tc>
        <w:tc>
          <w:tcPr>
            <w:tcW w:w="625" w:type="pct"/>
            <w:shd w:val="clear" w:color="auto" w:fill="FFFFFF"/>
            <w:noWrap/>
            <w:vAlign w:val="center"/>
            <w:hideMark/>
          </w:tcPr>
          <w:p w14:paraId="0A2C54FA" w14:textId="4E55007E" w:rsidR="00841F99" w:rsidRDefault="00841F99" w:rsidP="00841F99">
            <w:pPr>
              <w:keepNext/>
              <w:keepLines/>
              <w:jc w:val="center"/>
              <w:rPr>
                <w:color w:val="000000"/>
                <w:szCs w:val="20"/>
              </w:rPr>
            </w:pPr>
            <w:r>
              <w:rPr>
                <w:rFonts w:ascii="Calibri" w:hAnsi="Calibri"/>
                <w:color w:val="000000"/>
                <w:szCs w:val="20"/>
              </w:rPr>
              <w:t>$0.1</w:t>
            </w:r>
            <w:ins w:id="7616" w:author="Samuel Dent" w:date="2016-01-15T08:35:00Z">
              <w:r w:rsidR="00AA477A">
                <w:rPr>
                  <w:rFonts w:ascii="Calibri" w:hAnsi="Calibri"/>
                  <w:color w:val="000000"/>
                  <w:szCs w:val="20"/>
                </w:rPr>
                <w:t>7</w:t>
              </w:r>
            </w:ins>
            <w:del w:id="7617" w:author="Samuel Dent" w:date="2016-01-15T08:35:00Z">
              <w:r w:rsidDel="00AA477A">
                <w:rPr>
                  <w:rFonts w:ascii="Calibri" w:hAnsi="Calibri"/>
                  <w:color w:val="000000"/>
                  <w:szCs w:val="20"/>
                </w:rPr>
                <w:delText>3</w:delText>
              </w:r>
            </w:del>
            <w:r>
              <w:rPr>
                <w:rFonts w:ascii="Calibri" w:hAnsi="Calibri"/>
                <w:color w:val="000000"/>
                <w:szCs w:val="20"/>
              </w:rPr>
              <w:t xml:space="preserve"> </w:t>
            </w:r>
          </w:p>
        </w:tc>
      </w:tr>
      <w:tr w:rsidR="00841F99" w14:paraId="7603002A" w14:textId="77777777" w:rsidTr="00A957D7">
        <w:trPr>
          <w:trHeight w:val="300"/>
        </w:trPr>
        <w:tc>
          <w:tcPr>
            <w:tcW w:w="0" w:type="auto"/>
            <w:vMerge/>
            <w:vAlign w:val="center"/>
            <w:hideMark/>
          </w:tcPr>
          <w:p w14:paraId="5125EDDE" w14:textId="77777777" w:rsidR="00841F99" w:rsidRDefault="00841F99" w:rsidP="00841F99">
            <w:pPr>
              <w:rPr>
                <w:color w:val="000000"/>
                <w:szCs w:val="20"/>
              </w:rPr>
            </w:pPr>
          </w:p>
        </w:tc>
        <w:tc>
          <w:tcPr>
            <w:tcW w:w="726" w:type="pct"/>
            <w:shd w:val="clear" w:color="auto" w:fill="FFFFFF"/>
            <w:vAlign w:val="center"/>
            <w:hideMark/>
          </w:tcPr>
          <w:p w14:paraId="37233CBC" w14:textId="77777777" w:rsidR="00841F99" w:rsidRDefault="00841F99" w:rsidP="00841F99">
            <w:pPr>
              <w:keepNext/>
              <w:keepLines/>
              <w:rPr>
                <w:color w:val="000000"/>
                <w:szCs w:val="20"/>
              </w:rPr>
            </w:pPr>
            <w:r>
              <w:rPr>
                <w:color w:val="000000"/>
                <w:szCs w:val="20"/>
              </w:rPr>
              <w:t>Lumens ≥ 310 and ≤ 2600 (EISA compliant)</w:t>
            </w:r>
          </w:p>
        </w:tc>
        <w:tc>
          <w:tcPr>
            <w:tcW w:w="623" w:type="pct"/>
            <w:shd w:val="clear" w:color="auto" w:fill="FFFFFF"/>
            <w:noWrap/>
            <w:vAlign w:val="center"/>
            <w:hideMark/>
          </w:tcPr>
          <w:p w14:paraId="5DDDBF07" w14:textId="0F8606E6" w:rsidR="00841F99" w:rsidRDefault="00841F99" w:rsidP="00AA477A">
            <w:pPr>
              <w:keepNext/>
              <w:keepLines/>
              <w:jc w:val="center"/>
              <w:rPr>
                <w:color w:val="000000"/>
                <w:szCs w:val="20"/>
              </w:rPr>
            </w:pPr>
            <w:r>
              <w:rPr>
                <w:rFonts w:ascii="Calibri" w:hAnsi="Calibri"/>
                <w:color w:val="000000"/>
                <w:szCs w:val="20"/>
              </w:rPr>
              <w:t>$1.</w:t>
            </w:r>
            <w:del w:id="7618" w:author="Samuel Dent" w:date="2016-01-15T08:33:00Z">
              <w:r w:rsidDel="00AA477A">
                <w:rPr>
                  <w:rFonts w:ascii="Calibri" w:hAnsi="Calibri"/>
                  <w:color w:val="000000"/>
                  <w:szCs w:val="20"/>
                </w:rPr>
                <w:delText xml:space="preserve">73 </w:delText>
              </w:r>
            </w:del>
            <w:ins w:id="7619" w:author="Samuel Dent" w:date="2016-01-15T08:33:00Z">
              <w:r w:rsidR="00AA477A">
                <w:rPr>
                  <w:rFonts w:ascii="Calibri" w:hAnsi="Calibri"/>
                  <w:color w:val="000000"/>
                  <w:szCs w:val="20"/>
                </w:rPr>
                <w:t xml:space="preserve">72 </w:t>
              </w:r>
            </w:ins>
          </w:p>
        </w:tc>
        <w:tc>
          <w:tcPr>
            <w:tcW w:w="623" w:type="pct"/>
            <w:shd w:val="clear" w:color="auto" w:fill="FFFFFF"/>
            <w:noWrap/>
            <w:vAlign w:val="center"/>
            <w:hideMark/>
          </w:tcPr>
          <w:p w14:paraId="1EF65B5E" w14:textId="77777777" w:rsidR="00841F99" w:rsidRDefault="00841F99" w:rsidP="00841F99">
            <w:pPr>
              <w:keepNext/>
              <w:keepLines/>
              <w:jc w:val="center"/>
              <w:rPr>
                <w:color w:val="000000"/>
                <w:szCs w:val="20"/>
              </w:rPr>
            </w:pPr>
            <w:r>
              <w:rPr>
                <w:rFonts w:ascii="Calibri" w:hAnsi="Calibri"/>
                <w:color w:val="000000"/>
                <w:szCs w:val="20"/>
              </w:rPr>
              <w:t xml:space="preserve">$1.24 </w:t>
            </w:r>
          </w:p>
        </w:tc>
        <w:tc>
          <w:tcPr>
            <w:tcW w:w="625" w:type="pct"/>
            <w:shd w:val="clear" w:color="auto" w:fill="FFFFFF"/>
            <w:noWrap/>
            <w:vAlign w:val="center"/>
            <w:hideMark/>
          </w:tcPr>
          <w:p w14:paraId="6C1BE73C" w14:textId="77777777" w:rsidR="00841F99" w:rsidRDefault="00841F99" w:rsidP="00841F99">
            <w:pPr>
              <w:keepNext/>
              <w:keepLines/>
              <w:jc w:val="center"/>
              <w:rPr>
                <w:color w:val="000000"/>
                <w:szCs w:val="20"/>
              </w:rPr>
            </w:pPr>
            <w:r>
              <w:rPr>
                <w:rFonts w:ascii="Calibri" w:hAnsi="Calibri"/>
                <w:color w:val="000000"/>
                <w:szCs w:val="20"/>
              </w:rPr>
              <w:t xml:space="preserve">$0.80 </w:t>
            </w:r>
          </w:p>
        </w:tc>
        <w:tc>
          <w:tcPr>
            <w:tcW w:w="623" w:type="pct"/>
            <w:shd w:val="clear" w:color="auto" w:fill="FFFFFF"/>
            <w:noWrap/>
            <w:vAlign w:val="center"/>
            <w:hideMark/>
          </w:tcPr>
          <w:p w14:paraId="0582CA95" w14:textId="2561647F" w:rsidR="00841F99" w:rsidRDefault="00841F99" w:rsidP="00AA477A">
            <w:pPr>
              <w:keepNext/>
              <w:keepLines/>
              <w:jc w:val="center"/>
              <w:rPr>
                <w:color w:val="000000"/>
                <w:szCs w:val="20"/>
              </w:rPr>
            </w:pPr>
            <w:r>
              <w:rPr>
                <w:rFonts w:ascii="Calibri" w:hAnsi="Calibri"/>
                <w:color w:val="000000"/>
                <w:szCs w:val="20"/>
              </w:rPr>
              <w:t>$0.</w:t>
            </w:r>
            <w:del w:id="7620" w:author="Samuel Dent" w:date="2016-01-15T08:35:00Z">
              <w:r w:rsidDel="00AA477A">
                <w:rPr>
                  <w:rFonts w:ascii="Calibri" w:hAnsi="Calibri"/>
                  <w:color w:val="000000"/>
                  <w:szCs w:val="20"/>
                </w:rPr>
                <w:delText xml:space="preserve">34 </w:delText>
              </w:r>
            </w:del>
            <w:ins w:id="7621" w:author="Samuel Dent" w:date="2016-01-15T08:35:00Z">
              <w:r w:rsidR="00AA477A">
                <w:rPr>
                  <w:rFonts w:ascii="Calibri" w:hAnsi="Calibri"/>
                  <w:color w:val="000000"/>
                  <w:szCs w:val="20"/>
                </w:rPr>
                <w:t>40</w:t>
              </w:r>
            </w:ins>
          </w:p>
        </w:tc>
        <w:tc>
          <w:tcPr>
            <w:tcW w:w="623" w:type="pct"/>
            <w:shd w:val="clear" w:color="auto" w:fill="FFFFFF"/>
            <w:noWrap/>
            <w:vAlign w:val="center"/>
            <w:hideMark/>
          </w:tcPr>
          <w:p w14:paraId="05A26B42" w14:textId="4FA02916" w:rsidR="00841F99" w:rsidRDefault="00841F99" w:rsidP="00841F99">
            <w:pPr>
              <w:keepNext/>
              <w:keepLines/>
              <w:jc w:val="center"/>
              <w:rPr>
                <w:color w:val="000000"/>
                <w:szCs w:val="20"/>
              </w:rPr>
            </w:pPr>
            <w:r>
              <w:rPr>
                <w:rFonts w:ascii="Calibri" w:hAnsi="Calibri"/>
                <w:color w:val="000000"/>
                <w:szCs w:val="20"/>
              </w:rPr>
              <w:t>$0.</w:t>
            </w:r>
            <w:ins w:id="7622" w:author="Samuel Dent" w:date="2016-01-15T08:35:00Z">
              <w:r w:rsidR="00AA477A">
                <w:rPr>
                  <w:rFonts w:ascii="Calibri" w:hAnsi="Calibri"/>
                  <w:color w:val="000000"/>
                  <w:szCs w:val="20"/>
                </w:rPr>
                <w:t>35</w:t>
              </w:r>
            </w:ins>
            <w:del w:id="7623" w:author="Samuel Dent" w:date="2016-01-15T08:35:00Z">
              <w:r w:rsidDel="00AA477A">
                <w:rPr>
                  <w:rFonts w:ascii="Calibri" w:hAnsi="Calibri"/>
                  <w:color w:val="000000"/>
                  <w:szCs w:val="20"/>
                </w:rPr>
                <w:delText>29</w:delText>
              </w:r>
            </w:del>
            <w:r>
              <w:rPr>
                <w:rFonts w:ascii="Calibri" w:hAnsi="Calibri"/>
                <w:color w:val="000000"/>
                <w:szCs w:val="20"/>
              </w:rPr>
              <w:t xml:space="preserve"> </w:t>
            </w:r>
          </w:p>
        </w:tc>
        <w:tc>
          <w:tcPr>
            <w:tcW w:w="625" w:type="pct"/>
            <w:shd w:val="clear" w:color="auto" w:fill="FFFFFF"/>
            <w:noWrap/>
            <w:vAlign w:val="center"/>
            <w:hideMark/>
          </w:tcPr>
          <w:p w14:paraId="42F96E23" w14:textId="2E00B0E6" w:rsidR="00841F99" w:rsidRDefault="00841F99" w:rsidP="00841F99">
            <w:pPr>
              <w:keepNext/>
              <w:keepLines/>
              <w:jc w:val="center"/>
              <w:rPr>
                <w:color w:val="000000"/>
                <w:szCs w:val="20"/>
              </w:rPr>
            </w:pPr>
            <w:r>
              <w:rPr>
                <w:rFonts w:ascii="Calibri" w:hAnsi="Calibri"/>
                <w:color w:val="000000"/>
                <w:szCs w:val="20"/>
              </w:rPr>
              <w:t>$0.</w:t>
            </w:r>
            <w:ins w:id="7624" w:author="Samuel Dent" w:date="2016-01-15T08:35:00Z">
              <w:r w:rsidR="00AA477A">
                <w:rPr>
                  <w:rFonts w:ascii="Calibri" w:hAnsi="Calibri"/>
                  <w:color w:val="000000"/>
                  <w:szCs w:val="20"/>
                </w:rPr>
                <w:t>30</w:t>
              </w:r>
            </w:ins>
            <w:del w:id="7625" w:author="Samuel Dent" w:date="2016-01-15T08:35:00Z">
              <w:r w:rsidDel="00AA477A">
                <w:rPr>
                  <w:rFonts w:ascii="Calibri" w:hAnsi="Calibri"/>
                  <w:color w:val="000000"/>
                  <w:szCs w:val="20"/>
                </w:rPr>
                <w:delText>23</w:delText>
              </w:r>
            </w:del>
            <w:r>
              <w:rPr>
                <w:rFonts w:ascii="Calibri" w:hAnsi="Calibri"/>
                <w:color w:val="000000"/>
                <w:szCs w:val="20"/>
              </w:rPr>
              <w:t xml:space="preserve"> </w:t>
            </w:r>
          </w:p>
        </w:tc>
      </w:tr>
      <w:tr w:rsidR="00841F99" w14:paraId="779192B9" w14:textId="77777777" w:rsidTr="00FF2820">
        <w:trPr>
          <w:trHeight w:val="300"/>
          <w:trPrChange w:id="7626" w:author="Stephanie Baer" w:date="2016-01-22T09:27:00Z">
            <w:trPr>
              <w:trHeight w:val="300"/>
            </w:trPr>
          </w:trPrChange>
        </w:trPr>
        <w:tc>
          <w:tcPr>
            <w:tcW w:w="0" w:type="auto"/>
            <w:vMerge/>
            <w:hideMark/>
            <w:tcPrChange w:id="7627" w:author="Stephanie Baer" w:date="2016-01-22T09:27:00Z">
              <w:tcPr>
                <w:tcW w:w="0" w:type="auto"/>
                <w:vMerge/>
                <w:hideMark/>
              </w:tcPr>
            </w:tcPrChange>
          </w:tcPr>
          <w:p w14:paraId="6C2A4816" w14:textId="77777777" w:rsidR="00841F99" w:rsidRDefault="00841F99" w:rsidP="00841F99">
            <w:pPr>
              <w:rPr>
                <w:color w:val="000000"/>
                <w:szCs w:val="20"/>
              </w:rPr>
            </w:pPr>
          </w:p>
        </w:tc>
        <w:tc>
          <w:tcPr>
            <w:tcW w:w="726" w:type="pct"/>
            <w:shd w:val="clear" w:color="auto" w:fill="FFFFFF"/>
            <w:vAlign w:val="center"/>
            <w:hideMark/>
            <w:tcPrChange w:id="7628" w:author="Stephanie Baer" w:date="2016-01-22T09:27:00Z">
              <w:tcPr>
                <w:tcW w:w="726" w:type="pct"/>
                <w:shd w:val="clear" w:color="auto" w:fill="FFFFFF"/>
                <w:hideMark/>
              </w:tcPr>
            </w:tcPrChange>
          </w:tcPr>
          <w:p w14:paraId="2D1C6583" w14:textId="77777777" w:rsidR="00841F99" w:rsidRDefault="00841F99" w:rsidP="00FF2820">
            <w:pPr>
              <w:keepNext/>
              <w:keepLines/>
              <w:jc w:val="left"/>
              <w:rPr>
                <w:color w:val="000000"/>
                <w:szCs w:val="20"/>
              </w:rPr>
              <w:pPrChange w:id="7629" w:author="Stephanie Baer" w:date="2016-01-22T09:27:00Z">
                <w:pPr>
                  <w:keepNext/>
                  <w:keepLines/>
                </w:pPr>
              </w:pPrChange>
            </w:pPr>
            <w:r>
              <w:rPr>
                <w:color w:val="000000"/>
                <w:szCs w:val="20"/>
              </w:rPr>
              <w:t>Efficient bulb CFL</w:t>
            </w:r>
          </w:p>
        </w:tc>
        <w:tc>
          <w:tcPr>
            <w:tcW w:w="1870" w:type="pct"/>
            <w:gridSpan w:val="3"/>
            <w:shd w:val="clear" w:color="auto" w:fill="FFFFFF"/>
            <w:noWrap/>
            <w:vAlign w:val="center"/>
            <w:hideMark/>
            <w:tcPrChange w:id="7630" w:author="Stephanie Baer" w:date="2016-01-22T09:27:00Z">
              <w:tcPr>
                <w:tcW w:w="1870" w:type="pct"/>
                <w:gridSpan w:val="3"/>
                <w:shd w:val="clear" w:color="auto" w:fill="FFFFFF"/>
                <w:noWrap/>
                <w:hideMark/>
              </w:tcPr>
            </w:tcPrChange>
          </w:tcPr>
          <w:p w14:paraId="356F0D42" w14:textId="77777777" w:rsidR="00841F99" w:rsidRDefault="00841F99" w:rsidP="00FF2820">
            <w:pPr>
              <w:keepNext/>
              <w:keepLines/>
              <w:jc w:val="left"/>
              <w:rPr>
                <w:color w:val="000000"/>
                <w:szCs w:val="20"/>
              </w:rPr>
              <w:pPrChange w:id="7631" w:author="Stephanie Baer" w:date="2016-01-22T09:27:00Z">
                <w:pPr>
                  <w:keepNext/>
                  <w:keepLines/>
                  <w:jc w:val="center"/>
                </w:pPr>
              </w:pPrChange>
            </w:pPr>
            <w:r>
              <w:rPr>
                <w:color w:val="000000"/>
                <w:szCs w:val="20"/>
              </w:rPr>
              <w:t>$0 - No replacement bulb within measure life</w:t>
            </w:r>
          </w:p>
        </w:tc>
        <w:tc>
          <w:tcPr>
            <w:tcW w:w="1870" w:type="pct"/>
            <w:gridSpan w:val="3"/>
            <w:shd w:val="clear" w:color="auto" w:fill="FFFFFF"/>
            <w:noWrap/>
            <w:vAlign w:val="center"/>
            <w:hideMark/>
            <w:tcPrChange w:id="7632" w:author="Stephanie Baer" w:date="2016-01-22T09:27:00Z">
              <w:tcPr>
                <w:tcW w:w="1870" w:type="pct"/>
                <w:gridSpan w:val="3"/>
                <w:shd w:val="clear" w:color="auto" w:fill="FFFFFF"/>
                <w:noWrap/>
                <w:hideMark/>
              </w:tcPr>
            </w:tcPrChange>
          </w:tcPr>
          <w:p w14:paraId="005C7F70" w14:textId="77777777" w:rsidR="00841F99" w:rsidRDefault="00841F99" w:rsidP="00FF2820">
            <w:pPr>
              <w:keepNext/>
              <w:keepLines/>
              <w:jc w:val="left"/>
              <w:rPr>
                <w:color w:val="000000"/>
                <w:szCs w:val="20"/>
              </w:rPr>
              <w:pPrChange w:id="7633" w:author="Stephanie Baer" w:date="2016-01-22T09:27:00Z">
                <w:pPr>
                  <w:keepNext/>
                  <w:keepLines/>
                  <w:jc w:val="center"/>
                </w:pPr>
              </w:pPrChange>
            </w:pPr>
            <w:r>
              <w:rPr>
                <w:color w:val="000000"/>
                <w:szCs w:val="20"/>
              </w:rPr>
              <w:t>$0 - No replacement bulb within measure life</w:t>
            </w:r>
          </w:p>
        </w:tc>
      </w:tr>
    </w:tbl>
    <w:p w14:paraId="26B6B567" w14:textId="77777777" w:rsidR="00841F99" w:rsidRDefault="00841F99" w:rsidP="00841F99">
      <w:pPr>
        <w:spacing w:before="120"/>
        <w:rPr>
          <w:b/>
        </w:rPr>
      </w:pPr>
      <w:r>
        <w:t>For halogen bulbs, we assume the same replacement cycle as incandescent bulbs.</w:t>
      </w:r>
      <w:r>
        <w:rPr>
          <w:rStyle w:val="FootnoteReference"/>
        </w:rPr>
        <w:footnoteReference w:id="758"/>
      </w:r>
      <w:r>
        <w:t xml:space="preserve"> The replacement cycle is based on the location of the lamp and varies based on the hours of use for that location. Both incandescent and halogen lamps are assumed to last for 1,000 hours before needing replacement, CFLs in Residential and in-unit multi family assume 8000 hours </w:t>
      </w:r>
    </w:p>
    <w:p w14:paraId="4A59EB63" w14:textId="18E22617" w:rsidR="00A957D7" w:rsidRDefault="00841F99" w:rsidP="00841F99">
      <w:pPr>
        <w:pStyle w:val="Heading6"/>
      </w:pPr>
      <w:r w:rsidRPr="00494CDE">
        <w:t>Measure Code: RS-LTG-IFIX-</w:t>
      </w:r>
      <w:del w:id="7634" w:author="&quot;sdent&quot;" w:date="2016-01-21T10:34:00Z">
        <w:r w:rsidRPr="00494CDE" w:rsidDel="003125E0">
          <w:delText>V04</w:delText>
        </w:r>
      </w:del>
      <w:ins w:id="7635" w:author="&quot;sdent&quot;" w:date="2016-01-21T10:34:00Z">
        <w:r w:rsidR="003125E0" w:rsidRPr="00494CDE">
          <w:t>V0</w:t>
        </w:r>
        <w:r w:rsidR="003125E0">
          <w:t>5</w:t>
        </w:r>
      </w:ins>
      <w:r w:rsidRPr="00494CDE">
        <w:t>-</w:t>
      </w:r>
      <w:del w:id="7636" w:author="&quot;sdent&quot;" w:date="2016-01-21T10:34:00Z">
        <w:r w:rsidRPr="00494CDE" w:rsidDel="003125E0">
          <w:delText>150601</w:delText>
        </w:r>
      </w:del>
      <w:ins w:id="7637" w:author="&quot;sdent&quot;" w:date="2016-01-21T10:34:00Z">
        <w:r w:rsidR="003125E0" w:rsidRPr="00494CDE">
          <w:t>1</w:t>
        </w:r>
        <w:r w:rsidR="003125E0">
          <w:t>6</w:t>
        </w:r>
        <w:r w:rsidR="003125E0" w:rsidRPr="00494CDE">
          <w:t>0601</w:t>
        </w:r>
      </w:ins>
    </w:p>
    <w:p w14:paraId="76A80CED" w14:textId="77777777" w:rsidR="00A957D7" w:rsidRDefault="00A957D7" w:rsidP="00A957D7"/>
    <w:p w14:paraId="2804E9BE" w14:textId="77777777" w:rsidR="00A957D7" w:rsidRPr="00A957D7" w:rsidRDefault="00A957D7" w:rsidP="00A957D7">
      <w:pPr>
        <w:sectPr w:rsidR="00A957D7" w:rsidRPr="00A957D7">
          <w:headerReference w:type="default" r:id="rId57"/>
          <w:pgSz w:w="12240" w:h="15840"/>
          <w:pgMar w:top="1440" w:right="1440" w:bottom="1440" w:left="1440" w:header="720" w:footer="720" w:gutter="0"/>
          <w:cols w:space="720"/>
          <w:docGrid w:linePitch="360"/>
        </w:sectPr>
      </w:pPr>
    </w:p>
    <w:p w14:paraId="5F87EB6C" w14:textId="77777777" w:rsidR="00841F99" w:rsidRPr="000B7BB6" w:rsidRDefault="00841F99" w:rsidP="00841F99">
      <w:pPr>
        <w:pStyle w:val="Heading3"/>
      </w:pPr>
      <w:bookmarkStart w:id="7638" w:name="_Ref352945921"/>
      <w:bookmarkStart w:id="7639" w:name="_Toc437592993"/>
      <w:bookmarkStart w:id="7640" w:name="_Toc437856008"/>
      <w:bookmarkStart w:id="7641" w:name="_Toc441217062"/>
      <w:r w:rsidRPr="000B7BB6">
        <w:lastRenderedPageBreak/>
        <w:t xml:space="preserve">LED </w:t>
      </w:r>
      <w:bookmarkEnd w:id="7491"/>
      <w:bookmarkEnd w:id="7492"/>
      <w:bookmarkEnd w:id="7493"/>
      <w:bookmarkEnd w:id="7494"/>
      <w:bookmarkEnd w:id="7495"/>
      <w:bookmarkEnd w:id="7638"/>
      <w:bookmarkEnd w:id="7639"/>
      <w:bookmarkEnd w:id="7640"/>
      <w:r w:rsidR="00F302C5">
        <w:t>Specialty Lamps</w:t>
      </w:r>
      <w:bookmarkEnd w:id="7641"/>
    </w:p>
    <w:p w14:paraId="7C5F806C" w14:textId="77777777" w:rsidR="00F302C5" w:rsidRPr="00E432E0" w:rsidRDefault="00F302C5" w:rsidP="00F302C5">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Description </w:t>
      </w:r>
    </w:p>
    <w:p w14:paraId="76CEA88A" w14:textId="77777777" w:rsidR="00F302C5" w:rsidRDefault="00F302C5" w:rsidP="00F302C5">
      <w:pPr>
        <w:rPr>
          <w:ins w:id="7642" w:author="Samuel Dent" w:date="2015-09-23T08:45:00Z"/>
          <w:rFonts w:cstheme="minorHAnsi"/>
        </w:rPr>
      </w:pPr>
      <w:r w:rsidRPr="00E432E0">
        <w:rPr>
          <w:rFonts w:cstheme="minorHAnsi"/>
        </w:rPr>
        <w:t xml:space="preserve">This measure describes savings from a variety of </w:t>
      </w:r>
      <w:ins w:id="7643" w:author="Samuel Dent" w:date="2015-09-23T07:43:00Z">
        <w:r>
          <w:rPr>
            <w:rFonts w:cstheme="minorHAnsi"/>
          </w:rPr>
          <w:t xml:space="preserve">specialty </w:t>
        </w:r>
      </w:ins>
      <w:r w:rsidRPr="00E432E0">
        <w:rPr>
          <w:rFonts w:cstheme="minorHAnsi"/>
        </w:rPr>
        <w:t xml:space="preserve">LED </w:t>
      </w:r>
      <w:del w:id="7644" w:author="Samuel Dent" w:date="2015-09-23T07:43:00Z">
        <w:r w:rsidRPr="00E432E0" w:rsidDel="00062CFC">
          <w:rPr>
            <w:rFonts w:cstheme="minorHAnsi"/>
          </w:rPr>
          <w:delText xml:space="preserve">downlight </w:delText>
        </w:r>
      </w:del>
      <w:r w:rsidRPr="00E432E0">
        <w:rPr>
          <w:rFonts w:cstheme="minorHAnsi"/>
        </w:rPr>
        <w:t>lamp types</w:t>
      </w:r>
      <w:ins w:id="7645" w:author="Samuel Dent" w:date="2015-09-23T07:43:00Z">
        <w:r>
          <w:rPr>
            <w:rFonts w:cstheme="minorHAnsi"/>
          </w:rPr>
          <w:t xml:space="preserve"> (including globe, decorative and </w:t>
        </w:r>
        <w:r w:rsidRPr="00E432E0">
          <w:rPr>
            <w:rFonts w:cstheme="minorHAnsi"/>
          </w:rPr>
          <w:t>downlight</w:t>
        </w:r>
        <w:r>
          <w:rPr>
            <w:rFonts w:cstheme="minorHAnsi"/>
          </w:rPr>
          <w:t>s)</w:t>
        </w:r>
      </w:ins>
      <w:r w:rsidRPr="00E432E0">
        <w:rPr>
          <w:rFonts w:cstheme="minorHAnsi"/>
        </w:rPr>
        <w:t xml:space="preserve">. This characterization assumes that the LED lamp or fixture is installed in a residential location. </w:t>
      </w:r>
      <w:r w:rsidRPr="00E432E0">
        <w:rPr>
          <w:rFonts w:cstheme="minorHAnsi"/>
          <w:iCs/>
        </w:rPr>
        <w:t xml:space="preserve">Where the implementation strategy does not allow for the installation location to be known </w:t>
      </w:r>
      <w:r w:rsidRPr="00E432E0">
        <w:rPr>
          <w:rFonts w:cstheme="minorHAnsi"/>
        </w:rPr>
        <w:t xml:space="preserve">(e.g. an upstream retail program) </w:t>
      </w:r>
      <w:ins w:id="7646" w:author="Samuel Dent" w:date="2015-09-23T08:45:00Z">
        <w:r>
          <w:rPr>
            <w:rFonts w:cstheme="minorHAnsi"/>
          </w:rPr>
          <w:t>a deemed split of 96% Residential and 4% Commercial assumptions should be used</w:t>
        </w:r>
        <w:r>
          <w:rPr>
            <w:rStyle w:val="FootnoteReference"/>
            <w:rFonts w:eastAsiaTheme="majorEastAsia"/>
          </w:rPr>
          <w:footnoteReference w:id="759"/>
        </w:r>
        <w:r>
          <w:rPr>
            <w:rFonts w:cstheme="minorHAnsi"/>
          </w:rPr>
          <w:t>.</w:t>
        </w:r>
      </w:ins>
    </w:p>
    <w:p w14:paraId="7124B954" w14:textId="77777777" w:rsidR="00F302C5" w:rsidRPr="00E432E0" w:rsidDel="004C5973" w:rsidRDefault="00F302C5" w:rsidP="00F302C5">
      <w:pPr>
        <w:spacing w:after="240"/>
        <w:rPr>
          <w:del w:id="7649" w:author="Samuel Dent" w:date="2015-09-23T08:45:00Z"/>
          <w:rFonts w:cstheme="minorHAnsi"/>
          <w:iCs/>
        </w:rPr>
      </w:pPr>
      <w:del w:id="7650" w:author="Samuel Dent" w:date="2015-09-23T08:45:00Z">
        <w:r w:rsidRPr="00E432E0" w:rsidDel="004C5973">
          <w:rPr>
            <w:rFonts w:cstheme="minorHAnsi"/>
            <w:iCs/>
          </w:rPr>
          <w:delText xml:space="preserve">evaluation data </w:delText>
        </w:r>
        <w:r w:rsidRPr="00E432E0" w:rsidDel="004C5973">
          <w:rPr>
            <w:rFonts w:cstheme="minorHAnsi"/>
          </w:rPr>
          <w:delText xml:space="preserve">could be used to determine an </w:delText>
        </w:r>
        <w:r w:rsidRPr="00E432E0" w:rsidDel="004C5973">
          <w:rPr>
            <w:rFonts w:cstheme="minorHAnsi"/>
            <w:iCs/>
          </w:rPr>
          <w:delText xml:space="preserve">appropriate residential v commercial split. </w:delText>
        </w:r>
        <w:r w:rsidRPr="00E432E0" w:rsidDel="004C5973">
          <w:rPr>
            <w:rFonts w:cstheme="minorHAnsi"/>
          </w:rPr>
          <w:delText>If this is not available,</w:delText>
        </w:r>
        <w:r w:rsidRPr="00E432E0" w:rsidDel="004C5973">
          <w:rPr>
            <w:rFonts w:cstheme="minorHAnsi"/>
            <w:iCs/>
          </w:rPr>
          <w:delText xml:space="preserve"> it is recommended to use this residential characterization for all </w:delText>
        </w:r>
        <w:r w:rsidRPr="00E432E0" w:rsidDel="004C5973">
          <w:rPr>
            <w:rFonts w:cstheme="minorHAnsi"/>
          </w:rPr>
          <w:delText xml:space="preserve">installs in unknown locations </w:delText>
        </w:r>
        <w:r w:rsidRPr="00E432E0" w:rsidDel="004C5973">
          <w:rPr>
            <w:rFonts w:cstheme="minorHAnsi"/>
            <w:iCs/>
          </w:rPr>
          <w:delText>to be appropriately conservative in savings assumptions.</w:delText>
        </w:r>
      </w:del>
    </w:p>
    <w:p w14:paraId="28E6CDD1" w14:textId="77777777" w:rsidR="00F302C5" w:rsidRPr="00E432E0" w:rsidRDefault="00F302C5">
      <w:pPr>
        <w:spacing w:after="240"/>
        <w:rPr>
          <w:rFonts w:cstheme="minorHAnsi"/>
          <w:szCs w:val="20"/>
        </w:rPr>
        <w:pPrChange w:id="7651" w:author="Samuel Dent" w:date="2015-09-23T08:45:00Z">
          <w:pPr>
            <w:widowControl/>
            <w:jc w:val="left"/>
          </w:pPr>
        </w:pPrChange>
      </w:pPr>
      <w:r w:rsidRPr="00E432E0">
        <w:rPr>
          <w:rFonts w:cstheme="minorHAnsi"/>
          <w:szCs w:val="20"/>
        </w:rPr>
        <w:t xml:space="preserve">This measure was developed to be applicable to the following program types:  TOS, NC.  </w:t>
      </w:r>
    </w:p>
    <w:p w14:paraId="39729FF8" w14:textId="77777777" w:rsidR="00F302C5" w:rsidRPr="00E432E0" w:rsidRDefault="00F302C5" w:rsidP="00F302C5">
      <w:pPr>
        <w:widowControl/>
        <w:jc w:val="left"/>
        <w:rPr>
          <w:rFonts w:cstheme="minorHAnsi"/>
          <w:szCs w:val="20"/>
        </w:rPr>
      </w:pPr>
      <w:r w:rsidRPr="00E432E0">
        <w:rPr>
          <w:rFonts w:cstheme="minorHAnsi"/>
          <w:szCs w:val="20"/>
        </w:rPr>
        <w:t>If applied to other program types, the measure savings should be verified.</w:t>
      </w:r>
    </w:p>
    <w:p w14:paraId="7D6FCD26" w14:textId="77777777" w:rsidR="00F302C5" w:rsidRPr="00E432E0" w:rsidRDefault="00F302C5" w:rsidP="00F302C5">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Definition of Efficient Equipment </w:t>
      </w:r>
    </w:p>
    <w:p w14:paraId="451E25C3" w14:textId="77777777" w:rsidR="00F302C5" w:rsidRPr="00E432E0" w:rsidRDefault="00F302C5" w:rsidP="00F302C5">
      <w:pPr>
        <w:spacing w:after="240"/>
        <w:rPr>
          <w:rFonts w:cstheme="minorHAnsi"/>
        </w:rPr>
      </w:pPr>
      <w:r w:rsidRPr="00E432E0">
        <w:rPr>
          <w:rFonts w:cstheme="minorHAnsi"/>
        </w:rPr>
        <w:t>To qualify for this measure the installed equipment must be an ENERGY STAR LED lamp or fixture.</w:t>
      </w:r>
    </w:p>
    <w:p w14:paraId="309B8687" w14:textId="77777777" w:rsidR="00F302C5" w:rsidRPr="00E432E0" w:rsidRDefault="00F302C5" w:rsidP="00F302C5">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Definition of Baseline Equipment </w:t>
      </w:r>
    </w:p>
    <w:p w14:paraId="5984B6F8" w14:textId="77777777" w:rsidR="00F302C5" w:rsidRPr="00E432E0" w:rsidRDefault="00F302C5" w:rsidP="00F302C5">
      <w:pPr>
        <w:spacing w:after="240"/>
        <w:rPr>
          <w:rFonts w:cstheme="minorHAnsi"/>
        </w:rPr>
      </w:pPr>
      <w:r w:rsidRPr="00E432E0">
        <w:rPr>
          <w:rFonts w:cstheme="minorHAnsi"/>
        </w:rPr>
        <w:t xml:space="preserve">The baseline condition is assumed to be an incandescent/halogen lamp for all lamp types. </w:t>
      </w:r>
    </w:p>
    <w:p w14:paraId="536C1E56" w14:textId="77777777" w:rsidR="00F302C5" w:rsidRPr="00E432E0" w:rsidRDefault="00F302C5" w:rsidP="00F302C5">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Deemed Lifetime of Efficient Equipment </w:t>
      </w:r>
    </w:p>
    <w:p w14:paraId="75D4A5B3" w14:textId="77777777" w:rsidR="00F302C5" w:rsidRPr="00E432E0" w:rsidRDefault="00F302C5" w:rsidP="00F302C5">
      <w:pPr>
        <w:spacing w:after="240"/>
        <w:rPr>
          <w:rFonts w:cstheme="minorHAnsi"/>
        </w:rPr>
      </w:pPr>
      <w:ins w:id="7652" w:author="Samuel Dent" w:date="2015-09-23T07:46:00Z">
        <w:r>
          <w:t>While LED rated lives are often 25,000 – 50,000 hours, a</w:t>
        </w:r>
        <w:r w:rsidRPr="00E432E0">
          <w:t xml:space="preserve">ll installations are </w:t>
        </w:r>
        <w:r>
          <w:t>assume</w:t>
        </w:r>
      </w:ins>
      <w:ins w:id="7653" w:author="Samuel Dent" w:date="2015-09-23T07:47:00Z">
        <w:r>
          <w:t>d</w:t>
        </w:r>
      </w:ins>
      <w:ins w:id="7654" w:author="Samuel Dent" w:date="2015-09-23T07:46:00Z">
        <w:r>
          <w:t xml:space="preserve"> to be</w:t>
        </w:r>
        <w:r w:rsidRPr="00E432E0">
          <w:t xml:space="preserve"> 10 years</w:t>
        </w:r>
        <w:r w:rsidRPr="00E432E0">
          <w:rPr>
            <w:rFonts w:ascii="Arial" w:hAnsi="Arial"/>
            <w:vertAlign w:val="superscript"/>
          </w:rPr>
          <w:footnoteReference w:id="760"/>
        </w:r>
      </w:ins>
      <w:ins w:id="7657" w:author="Samuel Dent" w:date="2015-09-23T07:47:00Z">
        <w:r>
          <w:t xml:space="preserve"> except for recessed downlight and track lights at 15 years</w:t>
        </w:r>
      </w:ins>
      <w:del w:id="7658" w:author="Samuel Dent" w:date="2015-09-23T07:47:00Z">
        <w:r w:rsidRPr="00E432E0" w:rsidDel="00062CFC">
          <w:rPr>
            <w:rFonts w:cstheme="minorHAnsi"/>
          </w:rPr>
          <w:delText>The expected measure life is given in the following table.</w:delText>
        </w:r>
      </w:del>
      <w:r w:rsidRPr="00E432E0">
        <w:rPr>
          <w:rFonts w:cstheme="minorHAnsi"/>
          <w:vertAlign w:val="superscript"/>
        </w:rPr>
        <w:footnoteReference w:id="761"/>
      </w:r>
    </w:p>
    <w:tbl>
      <w:tblPr>
        <w:tblW w:w="0" w:type="auto"/>
        <w:jc w:val="center"/>
        <w:tblLook w:val="04A0" w:firstRow="1" w:lastRow="0" w:firstColumn="1" w:lastColumn="0" w:noHBand="0" w:noVBand="1"/>
      </w:tblPr>
      <w:tblGrid>
        <w:gridCol w:w="3260"/>
        <w:gridCol w:w="1628"/>
      </w:tblGrid>
      <w:tr w:rsidR="00F302C5" w:rsidRPr="00E432E0" w:rsidDel="00062CFC" w14:paraId="1C7DAA0E" w14:textId="77777777" w:rsidTr="00C04E8D">
        <w:trPr>
          <w:trHeight w:val="270"/>
          <w:jc w:val="center"/>
          <w:del w:id="7659" w:author="Samuel Dent" w:date="2015-09-23T07:47:00Z"/>
        </w:trPr>
        <w:tc>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bottom"/>
            <w:hideMark/>
          </w:tcPr>
          <w:p w14:paraId="79E5C9C5" w14:textId="77777777" w:rsidR="00F302C5" w:rsidRPr="00E432E0" w:rsidDel="00062CFC" w:rsidRDefault="00F302C5" w:rsidP="00C04E8D">
            <w:pPr>
              <w:spacing w:line="276" w:lineRule="auto"/>
              <w:jc w:val="center"/>
              <w:rPr>
                <w:del w:id="7660" w:author="Samuel Dent" w:date="2015-09-23T07:47:00Z"/>
                <w:rFonts w:cstheme="minorHAnsi"/>
                <w:b/>
                <w:color w:val="FFFFFF" w:themeColor="background1"/>
              </w:rPr>
            </w:pPr>
            <w:del w:id="7661" w:author="Samuel Dent" w:date="2015-09-23T07:47:00Z">
              <w:r w:rsidRPr="00E432E0" w:rsidDel="00062CFC">
                <w:rPr>
                  <w:rFonts w:cstheme="minorHAnsi"/>
                  <w:b/>
                  <w:color w:val="FFFFFF" w:themeColor="background1"/>
                </w:rPr>
                <w:delText>Bulb Type</w:delText>
              </w:r>
            </w:del>
          </w:p>
        </w:tc>
        <w:tc>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center"/>
            <w:hideMark/>
          </w:tcPr>
          <w:p w14:paraId="7F7A939B" w14:textId="77777777" w:rsidR="00F302C5" w:rsidRPr="00E432E0" w:rsidDel="00062CFC" w:rsidRDefault="00F302C5" w:rsidP="00C04E8D">
            <w:pPr>
              <w:spacing w:line="276" w:lineRule="auto"/>
              <w:jc w:val="center"/>
              <w:rPr>
                <w:del w:id="7662" w:author="Samuel Dent" w:date="2015-09-23T07:47:00Z"/>
                <w:rFonts w:cstheme="minorHAnsi"/>
                <w:b/>
                <w:color w:val="FFFFFF" w:themeColor="background1"/>
              </w:rPr>
            </w:pPr>
            <w:del w:id="7663" w:author="Samuel Dent" w:date="2015-09-23T07:47:00Z">
              <w:r w:rsidRPr="00E432E0" w:rsidDel="00062CFC">
                <w:rPr>
                  <w:rFonts w:cstheme="minorHAnsi"/>
                  <w:b/>
                  <w:color w:val="FFFFFF" w:themeColor="background1"/>
                </w:rPr>
                <w:delText>Measure Life (yr)</w:delText>
              </w:r>
            </w:del>
          </w:p>
        </w:tc>
      </w:tr>
      <w:tr w:rsidR="00F302C5" w:rsidRPr="00E432E0" w:rsidDel="00062CFC" w14:paraId="340ADC2A" w14:textId="77777777" w:rsidTr="00C04E8D">
        <w:trPr>
          <w:trHeight w:val="292"/>
          <w:jc w:val="center"/>
          <w:del w:id="7664" w:author="Samuel Dent" w:date="2015-09-23T07:47:00Z"/>
        </w:trPr>
        <w:tc>
          <w:tcPr>
            <w:tcW w:w="0" w:type="auto"/>
            <w:tcBorders>
              <w:top w:val="nil"/>
              <w:left w:val="single" w:sz="8" w:space="0" w:color="auto"/>
              <w:bottom w:val="single" w:sz="4" w:space="0" w:color="auto"/>
              <w:right w:val="single" w:sz="4" w:space="0" w:color="auto"/>
            </w:tcBorders>
            <w:noWrap/>
            <w:vAlign w:val="bottom"/>
            <w:hideMark/>
          </w:tcPr>
          <w:p w14:paraId="1BF1A199" w14:textId="77777777" w:rsidR="00F302C5" w:rsidRPr="00E432E0" w:rsidDel="00062CFC" w:rsidRDefault="00F302C5" w:rsidP="00C04E8D">
            <w:pPr>
              <w:spacing w:after="240"/>
              <w:rPr>
                <w:del w:id="7665" w:author="Samuel Dent" w:date="2015-09-23T07:47:00Z"/>
              </w:rPr>
            </w:pPr>
            <w:del w:id="7666" w:author="Samuel Dent" w:date="2015-09-23T07:47:00Z">
              <w:r w:rsidRPr="00E432E0" w:rsidDel="00062CFC">
                <w:delText>PAR20, PAR30, PAR38 screw-in lamps</w:delText>
              </w:r>
            </w:del>
          </w:p>
        </w:tc>
        <w:tc>
          <w:tcPr>
            <w:tcW w:w="0" w:type="auto"/>
            <w:tcBorders>
              <w:top w:val="nil"/>
              <w:left w:val="nil"/>
              <w:bottom w:val="single" w:sz="4" w:space="0" w:color="auto"/>
              <w:right w:val="single" w:sz="4" w:space="0" w:color="auto"/>
            </w:tcBorders>
            <w:noWrap/>
            <w:vAlign w:val="center"/>
            <w:hideMark/>
          </w:tcPr>
          <w:p w14:paraId="1FD11B23" w14:textId="77777777" w:rsidR="00F302C5" w:rsidRPr="00E432E0" w:rsidDel="00062CFC" w:rsidRDefault="00F302C5" w:rsidP="00C04E8D">
            <w:pPr>
              <w:spacing w:after="240"/>
              <w:jc w:val="center"/>
              <w:rPr>
                <w:del w:id="7667" w:author="Samuel Dent" w:date="2015-09-23T07:47:00Z"/>
                <w:szCs w:val="16"/>
              </w:rPr>
            </w:pPr>
            <w:del w:id="7668" w:author="Samuel Dent" w:date="2015-09-23T07:47:00Z">
              <w:r w:rsidRPr="00E432E0" w:rsidDel="00062CFC">
                <w:delText>10</w:delText>
              </w:r>
            </w:del>
          </w:p>
        </w:tc>
      </w:tr>
      <w:tr w:rsidR="00F302C5" w:rsidRPr="00E432E0" w:rsidDel="00062CFC" w14:paraId="6C05128D" w14:textId="77777777" w:rsidTr="00C04E8D">
        <w:trPr>
          <w:trHeight w:val="292"/>
          <w:jc w:val="center"/>
          <w:del w:id="7669" w:author="Samuel Dent" w:date="2015-09-23T07:47:00Z"/>
        </w:trPr>
        <w:tc>
          <w:tcPr>
            <w:tcW w:w="0" w:type="auto"/>
            <w:tcBorders>
              <w:top w:val="nil"/>
              <w:left w:val="single" w:sz="8" w:space="0" w:color="auto"/>
              <w:bottom w:val="single" w:sz="4" w:space="0" w:color="auto"/>
              <w:right w:val="single" w:sz="4" w:space="0" w:color="auto"/>
            </w:tcBorders>
            <w:noWrap/>
            <w:vAlign w:val="bottom"/>
            <w:hideMark/>
          </w:tcPr>
          <w:p w14:paraId="1FAD17EB" w14:textId="77777777" w:rsidR="00F302C5" w:rsidRPr="00E432E0" w:rsidDel="00062CFC" w:rsidRDefault="00F302C5" w:rsidP="00C04E8D">
            <w:pPr>
              <w:spacing w:after="240"/>
              <w:rPr>
                <w:del w:id="7670" w:author="Samuel Dent" w:date="2015-09-23T07:47:00Z"/>
                <w:szCs w:val="16"/>
              </w:rPr>
            </w:pPr>
            <w:del w:id="7671" w:author="Samuel Dent" w:date="2015-09-23T07:47:00Z">
              <w:r w:rsidRPr="00E432E0" w:rsidDel="00062CFC">
                <w:delText>MR16/PAR16 pin-based lamps</w:delText>
              </w:r>
            </w:del>
          </w:p>
        </w:tc>
        <w:tc>
          <w:tcPr>
            <w:tcW w:w="0" w:type="auto"/>
            <w:tcBorders>
              <w:top w:val="nil"/>
              <w:left w:val="nil"/>
              <w:bottom w:val="single" w:sz="4" w:space="0" w:color="auto"/>
              <w:right w:val="single" w:sz="4" w:space="0" w:color="auto"/>
            </w:tcBorders>
            <w:noWrap/>
            <w:vAlign w:val="center"/>
            <w:hideMark/>
          </w:tcPr>
          <w:p w14:paraId="4E7B51FC" w14:textId="77777777" w:rsidR="00F302C5" w:rsidRPr="00E432E0" w:rsidDel="00062CFC" w:rsidRDefault="00F302C5" w:rsidP="00C04E8D">
            <w:pPr>
              <w:spacing w:after="240"/>
              <w:jc w:val="center"/>
              <w:rPr>
                <w:del w:id="7672" w:author="Samuel Dent" w:date="2015-09-23T07:47:00Z"/>
                <w:szCs w:val="16"/>
              </w:rPr>
            </w:pPr>
            <w:del w:id="7673" w:author="Samuel Dent" w:date="2015-09-23T07:47:00Z">
              <w:r w:rsidRPr="00E432E0" w:rsidDel="00062CFC">
                <w:delText>10</w:delText>
              </w:r>
            </w:del>
          </w:p>
        </w:tc>
      </w:tr>
      <w:tr w:rsidR="00F302C5" w:rsidRPr="00E432E0" w:rsidDel="00062CFC" w14:paraId="7D7DCD81" w14:textId="77777777" w:rsidTr="00C04E8D">
        <w:trPr>
          <w:trHeight w:val="292"/>
          <w:jc w:val="center"/>
          <w:del w:id="7674" w:author="Samuel Dent" w:date="2015-09-23T07:47:00Z"/>
        </w:trPr>
        <w:tc>
          <w:tcPr>
            <w:tcW w:w="0" w:type="auto"/>
            <w:tcBorders>
              <w:top w:val="nil"/>
              <w:left w:val="single" w:sz="8" w:space="0" w:color="auto"/>
              <w:bottom w:val="single" w:sz="4" w:space="0" w:color="auto"/>
              <w:right w:val="single" w:sz="4" w:space="0" w:color="auto"/>
            </w:tcBorders>
            <w:noWrap/>
            <w:vAlign w:val="bottom"/>
            <w:hideMark/>
          </w:tcPr>
          <w:p w14:paraId="19A59B8B" w14:textId="77777777" w:rsidR="00F302C5" w:rsidRPr="00E432E0" w:rsidDel="00062CFC" w:rsidRDefault="00F302C5" w:rsidP="00C04E8D">
            <w:pPr>
              <w:spacing w:after="240"/>
              <w:rPr>
                <w:del w:id="7675" w:author="Samuel Dent" w:date="2015-09-23T07:47:00Z"/>
                <w:szCs w:val="16"/>
              </w:rPr>
            </w:pPr>
            <w:del w:id="7676" w:author="Samuel Dent" w:date="2015-09-23T07:47:00Z">
              <w:r w:rsidRPr="00E432E0" w:rsidDel="00062CFC">
                <w:delText>Recessed downlight luminaries</w:delText>
              </w:r>
            </w:del>
          </w:p>
        </w:tc>
        <w:tc>
          <w:tcPr>
            <w:tcW w:w="0" w:type="auto"/>
            <w:tcBorders>
              <w:top w:val="nil"/>
              <w:left w:val="nil"/>
              <w:bottom w:val="single" w:sz="4" w:space="0" w:color="auto"/>
              <w:right w:val="single" w:sz="4" w:space="0" w:color="auto"/>
            </w:tcBorders>
            <w:noWrap/>
            <w:vAlign w:val="center"/>
            <w:hideMark/>
          </w:tcPr>
          <w:p w14:paraId="014CE1C4" w14:textId="77777777" w:rsidR="00F302C5" w:rsidRPr="00E432E0" w:rsidDel="00062CFC" w:rsidRDefault="00F302C5" w:rsidP="00C04E8D">
            <w:pPr>
              <w:spacing w:after="240"/>
              <w:jc w:val="center"/>
              <w:rPr>
                <w:del w:id="7677" w:author="Samuel Dent" w:date="2015-09-23T07:47:00Z"/>
                <w:szCs w:val="16"/>
              </w:rPr>
            </w:pPr>
            <w:del w:id="7678" w:author="Samuel Dent" w:date="2015-09-23T07:47:00Z">
              <w:r w:rsidRPr="00E432E0" w:rsidDel="00062CFC">
                <w:delText>15</w:delText>
              </w:r>
            </w:del>
          </w:p>
        </w:tc>
      </w:tr>
      <w:tr w:rsidR="00F302C5" w:rsidRPr="00E432E0" w:rsidDel="00062CFC" w14:paraId="0A64B014" w14:textId="77777777" w:rsidTr="00C04E8D">
        <w:trPr>
          <w:trHeight w:val="292"/>
          <w:jc w:val="center"/>
          <w:del w:id="7679" w:author="Samuel Dent" w:date="2015-09-23T07:47:00Z"/>
        </w:trPr>
        <w:tc>
          <w:tcPr>
            <w:tcW w:w="0" w:type="auto"/>
            <w:tcBorders>
              <w:top w:val="nil"/>
              <w:left w:val="single" w:sz="8" w:space="0" w:color="auto"/>
              <w:bottom w:val="single" w:sz="8" w:space="0" w:color="auto"/>
              <w:right w:val="single" w:sz="4" w:space="0" w:color="auto"/>
            </w:tcBorders>
            <w:noWrap/>
            <w:vAlign w:val="bottom"/>
            <w:hideMark/>
          </w:tcPr>
          <w:p w14:paraId="5E41BBA2" w14:textId="77777777" w:rsidR="00F302C5" w:rsidRPr="00E432E0" w:rsidDel="00062CFC" w:rsidRDefault="00F302C5" w:rsidP="00C04E8D">
            <w:pPr>
              <w:spacing w:after="240"/>
              <w:rPr>
                <w:del w:id="7680" w:author="Samuel Dent" w:date="2015-09-23T07:47:00Z"/>
                <w:szCs w:val="16"/>
              </w:rPr>
            </w:pPr>
            <w:del w:id="7681" w:author="Samuel Dent" w:date="2015-09-23T07:47:00Z">
              <w:r w:rsidRPr="00E432E0" w:rsidDel="00062CFC">
                <w:delText>Track lights</w:delText>
              </w:r>
            </w:del>
          </w:p>
        </w:tc>
        <w:tc>
          <w:tcPr>
            <w:tcW w:w="0" w:type="auto"/>
            <w:tcBorders>
              <w:top w:val="nil"/>
              <w:left w:val="nil"/>
              <w:bottom w:val="single" w:sz="8" w:space="0" w:color="auto"/>
              <w:right w:val="single" w:sz="4" w:space="0" w:color="auto"/>
            </w:tcBorders>
            <w:noWrap/>
            <w:vAlign w:val="center"/>
            <w:hideMark/>
          </w:tcPr>
          <w:p w14:paraId="1AC81F47" w14:textId="77777777" w:rsidR="00F302C5" w:rsidRPr="00E432E0" w:rsidDel="00062CFC" w:rsidRDefault="00F302C5" w:rsidP="00C04E8D">
            <w:pPr>
              <w:spacing w:after="240"/>
              <w:jc w:val="center"/>
              <w:rPr>
                <w:del w:id="7682" w:author="Samuel Dent" w:date="2015-09-23T07:47:00Z"/>
                <w:szCs w:val="16"/>
              </w:rPr>
            </w:pPr>
            <w:del w:id="7683" w:author="Samuel Dent" w:date="2015-09-23T07:47:00Z">
              <w:r w:rsidRPr="00E432E0" w:rsidDel="00062CFC">
                <w:delText>15</w:delText>
              </w:r>
            </w:del>
          </w:p>
        </w:tc>
      </w:tr>
    </w:tbl>
    <w:p w14:paraId="53C3951B" w14:textId="77777777" w:rsidR="00F302C5" w:rsidRPr="00E432E0" w:rsidRDefault="00F302C5" w:rsidP="00F302C5">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Deemed Measure Cost </w:t>
      </w:r>
    </w:p>
    <w:p w14:paraId="113BFC3C" w14:textId="77777777" w:rsidR="00F302C5" w:rsidRDefault="00F302C5">
      <w:pPr>
        <w:spacing w:after="240"/>
        <w:rPr>
          <w:ins w:id="7684" w:author="Samuel Dent" w:date="2015-09-23T08:25:00Z"/>
        </w:rPr>
        <w:pPrChange w:id="7685" w:author="Samuel Dent" w:date="2015-09-23T08:28:00Z">
          <w:pPr/>
        </w:pPrChange>
      </w:pPr>
      <w:r w:rsidRPr="00E432E0">
        <w:rPr>
          <w:rFonts w:cstheme="minorHAnsi"/>
        </w:rPr>
        <w:t>The price of LED lamps is falling quickly. Where possible the actual cost should be used and compared to the baseline cost provided below. If the incremental cost is unknown, assume the following</w:t>
      </w:r>
      <w:del w:id="7686" w:author="Samuel Dent" w:date="2015-09-23T08:28:00Z">
        <w:r w:rsidRPr="00E432E0" w:rsidDel="00CE2153">
          <w:rPr>
            <w:rFonts w:ascii="Arial" w:hAnsi="Arial"/>
            <w:vertAlign w:val="superscript"/>
          </w:rPr>
          <w:footnoteReference w:id="762"/>
        </w:r>
        <w:r w:rsidRPr="00E432E0" w:rsidDel="00CE2153">
          <w:rPr>
            <w:rFonts w:cstheme="minorHAnsi"/>
          </w:rPr>
          <w:delText>:</w:delText>
        </w:r>
      </w:del>
      <w:ins w:id="7689" w:author="Samuel Dent" w:date="2015-09-23T08:25:00Z">
        <w:r>
          <w:rPr>
            <w:rStyle w:val="FootnoteReference"/>
            <w:rFonts w:eastAsiaTheme="majorEastAsia"/>
          </w:rPr>
          <w:footnoteReference w:id="763"/>
        </w:r>
        <w:r>
          <w:t>:</w:t>
        </w:r>
      </w:ins>
    </w:p>
    <w:tbl>
      <w:tblPr>
        <w:tblW w:w="8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Change w:id="7694" w:author="Samuel Dent" w:date="2015-09-23T08:29:00Z">
          <w:tblPr>
            <w:tblW w:w="6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PrChange>
      </w:tblPr>
      <w:tblGrid>
        <w:gridCol w:w="2907"/>
        <w:gridCol w:w="1188"/>
        <w:gridCol w:w="1153"/>
        <w:gridCol w:w="1356"/>
        <w:gridCol w:w="1420"/>
        <w:tblGridChange w:id="7695">
          <w:tblGrid>
            <w:gridCol w:w="1650"/>
            <w:gridCol w:w="1188"/>
            <w:gridCol w:w="1153"/>
            <w:gridCol w:w="1356"/>
            <w:gridCol w:w="1420"/>
          </w:tblGrid>
        </w:tblGridChange>
      </w:tblGrid>
      <w:tr w:rsidR="00F302C5" w:rsidRPr="00AE671F" w14:paraId="0B82556D" w14:textId="77777777" w:rsidTr="00C04E8D">
        <w:trPr>
          <w:trHeight w:val="763"/>
          <w:jc w:val="center"/>
          <w:ins w:id="7696" w:author="Samuel Dent" w:date="2015-09-23T08:25:00Z"/>
          <w:trPrChange w:id="7697" w:author="Samuel Dent" w:date="2015-09-23T08:29:00Z">
            <w:trPr>
              <w:trHeight w:val="763"/>
              <w:jc w:val="center"/>
            </w:trPr>
          </w:trPrChange>
        </w:trPr>
        <w:tc>
          <w:tcPr>
            <w:tcW w:w="2907" w:type="dxa"/>
            <w:shd w:val="clear" w:color="auto" w:fill="808080" w:themeFill="background1" w:themeFillShade="80"/>
            <w:vAlign w:val="center"/>
            <w:tcPrChange w:id="7698" w:author="Samuel Dent" w:date="2015-09-23T08:29:00Z">
              <w:tcPr>
                <w:tcW w:w="1650" w:type="dxa"/>
                <w:shd w:val="clear" w:color="auto" w:fill="808080" w:themeFill="background1" w:themeFillShade="80"/>
                <w:vAlign w:val="center"/>
              </w:tcPr>
            </w:tcPrChange>
          </w:tcPr>
          <w:p w14:paraId="454851F4" w14:textId="77777777" w:rsidR="00F302C5" w:rsidRPr="00AE671F" w:rsidRDefault="00F302C5" w:rsidP="00C04E8D">
            <w:pPr>
              <w:autoSpaceDE w:val="0"/>
              <w:autoSpaceDN w:val="0"/>
              <w:adjustRightInd w:val="0"/>
              <w:spacing w:after="0"/>
              <w:jc w:val="center"/>
              <w:rPr>
                <w:ins w:id="7699" w:author="Samuel Dent" w:date="2015-09-23T08:25:00Z"/>
                <w:b/>
                <w:color w:val="FFFFFF" w:themeColor="background1"/>
              </w:rPr>
            </w:pPr>
            <w:ins w:id="7700" w:author="Samuel Dent" w:date="2015-09-23T08:25:00Z">
              <w:r w:rsidRPr="00AE671F">
                <w:rPr>
                  <w:b/>
                  <w:color w:val="FFFFFF" w:themeColor="background1"/>
                </w:rPr>
                <w:t>Bulb Type</w:t>
              </w:r>
            </w:ins>
          </w:p>
        </w:tc>
        <w:tc>
          <w:tcPr>
            <w:tcW w:w="1188" w:type="dxa"/>
            <w:shd w:val="clear" w:color="auto" w:fill="808080" w:themeFill="background1" w:themeFillShade="80"/>
            <w:vAlign w:val="center"/>
            <w:tcPrChange w:id="7701" w:author="Samuel Dent" w:date="2015-09-23T08:29:00Z">
              <w:tcPr>
                <w:tcW w:w="1188" w:type="dxa"/>
                <w:shd w:val="clear" w:color="auto" w:fill="808080" w:themeFill="background1" w:themeFillShade="80"/>
                <w:vAlign w:val="center"/>
              </w:tcPr>
            </w:tcPrChange>
          </w:tcPr>
          <w:p w14:paraId="027CD469" w14:textId="77777777" w:rsidR="00F302C5" w:rsidRPr="00AE671F" w:rsidRDefault="00F302C5" w:rsidP="00C04E8D">
            <w:pPr>
              <w:autoSpaceDE w:val="0"/>
              <w:autoSpaceDN w:val="0"/>
              <w:adjustRightInd w:val="0"/>
              <w:spacing w:after="0"/>
              <w:jc w:val="center"/>
              <w:rPr>
                <w:ins w:id="7702" w:author="Samuel Dent" w:date="2015-09-23T08:25:00Z"/>
                <w:b/>
                <w:color w:val="FFFFFF" w:themeColor="background1"/>
              </w:rPr>
            </w:pPr>
            <w:ins w:id="7703" w:author="Samuel Dent" w:date="2015-09-23T08:25:00Z">
              <w:r w:rsidRPr="00AE671F">
                <w:rPr>
                  <w:b/>
                  <w:color w:val="FFFFFF" w:themeColor="background1"/>
                </w:rPr>
                <w:t>LED Wattage</w:t>
              </w:r>
            </w:ins>
          </w:p>
        </w:tc>
        <w:tc>
          <w:tcPr>
            <w:tcW w:w="1153" w:type="dxa"/>
            <w:shd w:val="clear" w:color="auto" w:fill="808080" w:themeFill="background1" w:themeFillShade="80"/>
            <w:vAlign w:val="center"/>
            <w:tcPrChange w:id="7704" w:author="Samuel Dent" w:date="2015-09-23T08:29:00Z">
              <w:tcPr>
                <w:tcW w:w="1153" w:type="dxa"/>
                <w:shd w:val="clear" w:color="auto" w:fill="808080" w:themeFill="background1" w:themeFillShade="80"/>
                <w:vAlign w:val="center"/>
              </w:tcPr>
            </w:tcPrChange>
          </w:tcPr>
          <w:p w14:paraId="09ED80A9" w14:textId="77777777" w:rsidR="00F302C5" w:rsidRPr="00AE671F" w:rsidRDefault="00F302C5" w:rsidP="00C04E8D">
            <w:pPr>
              <w:autoSpaceDE w:val="0"/>
              <w:autoSpaceDN w:val="0"/>
              <w:adjustRightInd w:val="0"/>
              <w:spacing w:after="0"/>
              <w:jc w:val="center"/>
              <w:rPr>
                <w:ins w:id="7705" w:author="Samuel Dent" w:date="2015-09-23T08:25:00Z"/>
                <w:b/>
                <w:color w:val="FFFFFF" w:themeColor="background1"/>
              </w:rPr>
            </w:pPr>
            <w:ins w:id="7706" w:author="Samuel Dent" w:date="2015-09-23T08:25:00Z">
              <w:r w:rsidRPr="00AE671F">
                <w:rPr>
                  <w:b/>
                  <w:color w:val="FFFFFF" w:themeColor="background1"/>
                </w:rPr>
                <w:t>LED</w:t>
              </w:r>
            </w:ins>
          </w:p>
        </w:tc>
        <w:tc>
          <w:tcPr>
            <w:tcW w:w="1356" w:type="dxa"/>
            <w:shd w:val="clear" w:color="auto" w:fill="808080" w:themeFill="background1" w:themeFillShade="80"/>
            <w:vAlign w:val="center"/>
            <w:tcPrChange w:id="7707" w:author="Samuel Dent" w:date="2015-09-23T08:29:00Z">
              <w:tcPr>
                <w:tcW w:w="1356" w:type="dxa"/>
                <w:shd w:val="clear" w:color="auto" w:fill="808080" w:themeFill="background1" w:themeFillShade="80"/>
                <w:vAlign w:val="center"/>
              </w:tcPr>
            </w:tcPrChange>
          </w:tcPr>
          <w:p w14:paraId="776D95EE" w14:textId="77777777" w:rsidR="00F302C5" w:rsidRPr="00AE671F" w:rsidRDefault="00F302C5" w:rsidP="00C04E8D">
            <w:pPr>
              <w:autoSpaceDE w:val="0"/>
              <w:autoSpaceDN w:val="0"/>
              <w:adjustRightInd w:val="0"/>
              <w:spacing w:after="0"/>
              <w:jc w:val="center"/>
              <w:rPr>
                <w:ins w:id="7708" w:author="Samuel Dent" w:date="2015-09-23T08:25:00Z"/>
                <w:b/>
                <w:color w:val="FFFFFF" w:themeColor="background1"/>
              </w:rPr>
            </w:pPr>
            <w:ins w:id="7709" w:author="Samuel Dent" w:date="2015-09-23T08:25:00Z">
              <w:r w:rsidRPr="00AE671F">
                <w:rPr>
                  <w:b/>
                  <w:color w:val="FFFFFF" w:themeColor="background1"/>
                </w:rPr>
                <w:t>Incandescent</w:t>
              </w:r>
            </w:ins>
          </w:p>
        </w:tc>
        <w:tc>
          <w:tcPr>
            <w:tcW w:w="1420" w:type="dxa"/>
            <w:shd w:val="clear" w:color="auto" w:fill="808080" w:themeFill="background1" w:themeFillShade="80"/>
            <w:vAlign w:val="center"/>
            <w:tcPrChange w:id="7710" w:author="Samuel Dent" w:date="2015-09-23T08:29:00Z">
              <w:tcPr>
                <w:tcW w:w="1420" w:type="dxa"/>
                <w:shd w:val="clear" w:color="auto" w:fill="808080" w:themeFill="background1" w:themeFillShade="80"/>
                <w:vAlign w:val="center"/>
              </w:tcPr>
            </w:tcPrChange>
          </w:tcPr>
          <w:p w14:paraId="421DC7AF" w14:textId="77777777" w:rsidR="00F302C5" w:rsidRPr="00AE671F" w:rsidRDefault="00F302C5" w:rsidP="00C04E8D">
            <w:pPr>
              <w:autoSpaceDE w:val="0"/>
              <w:autoSpaceDN w:val="0"/>
              <w:adjustRightInd w:val="0"/>
              <w:spacing w:after="0"/>
              <w:jc w:val="center"/>
              <w:rPr>
                <w:ins w:id="7711" w:author="Samuel Dent" w:date="2015-09-23T08:25:00Z"/>
                <w:b/>
                <w:color w:val="FFFFFF" w:themeColor="background1"/>
              </w:rPr>
            </w:pPr>
            <w:ins w:id="7712" w:author="Samuel Dent" w:date="2015-09-23T08:25:00Z">
              <w:r>
                <w:rPr>
                  <w:b/>
                  <w:color w:val="FFFFFF" w:themeColor="background1"/>
                </w:rPr>
                <w:t>Incremental Cost</w:t>
              </w:r>
            </w:ins>
          </w:p>
        </w:tc>
      </w:tr>
      <w:tr w:rsidR="00F302C5" w:rsidRPr="003561A1" w14:paraId="0B9C4E11" w14:textId="77777777" w:rsidTr="00C04E8D">
        <w:trPr>
          <w:trHeight w:val="123"/>
          <w:jc w:val="center"/>
          <w:ins w:id="7713" w:author="Samuel Dent" w:date="2015-09-23T08:25:00Z"/>
          <w:trPrChange w:id="7714" w:author="Samuel Dent" w:date="2015-09-23T08:29:00Z">
            <w:trPr>
              <w:trHeight w:val="123"/>
              <w:jc w:val="center"/>
            </w:trPr>
          </w:trPrChange>
        </w:trPr>
        <w:tc>
          <w:tcPr>
            <w:tcW w:w="2907" w:type="dxa"/>
            <w:vMerge w:val="restart"/>
            <w:shd w:val="clear" w:color="auto" w:fill="FFFFFF" w:themeFill="background1"/>
            <w:vAlign w:val="center"/>
            <w:tcPrChange w:id="7715" w:author="Samuel Dent" w:date="2015-09-23T08:29:00Z">
              <w:tcPr>
                <w:tcW w:w="1650" w:type="dxa"/>
                <w:vMerge w:val="restart"/>
                <w:shd w:val="clear" w:color="auto" w:fill="FFFFFF" w:themeFill="background1"/>
                <w:vAlign w:val="center"/>
              </w:tcPr>
            </w:tcPrChange>
          </w:tcPr>
          <w:p w14:paraId="2213E9B3" w14:textId="77777777" w:rsidR="00F302C5" w:rsidRPr="00586265" w:rsidRDefault="00F302C5" w:rsidP="00C04E8D">
            <w:pPr>
              <w:autoSpaceDE w:val="0"/>
              <w:autoSpaceDN w:val="0"/>
              <w:adjustRightInd w:val="0"/>
              <w:spacing w:after="0"/>
              <w:jc w:val="center"/>
              <w:rPr>
                <w:ins w:id="7716" w:author="Samuel Dent" w:date="2015-09-23T08:25:00Z"/>
                <w:color w:val="000000"/>
              </w:rPr>
            </w:pPr>
            <w:ins w:id="7717" w:author="Samuel Dent" w:date="2015-09-23T08:25:00Z">
              <w:r w:rsidRPr="00586265">
                <w:rPr>
                  <w:color w:val="000000"/>
                </w:rPr>
                <w:t>Directional</w:t>
              </w:r>
            </w:ins>
            <w:ins w:id="7718" w:author="Samuel Dent" w:date="2015-09-23T08:28:00Z">
              <w:r>
                <w:rPr>
                  <w:color w:val="000000"/>
                </w:rPr>
                <w:t xml:space="preserve"> Lamps</w:t>
              </w:r>
            </w:ins>
          </w:p>
        </w:tc>
        <w:tc>
          <w:tcPr>
            <w:tcW w:w="1188" w:type="dxa"/>
            <w:shd w:val="clear" w:color="auto" w:fill="auto"/>
            <w:vAlign w:val="center"/>
            <w:tcPrChange w:id="7719" w:author="Samuel Dent" w:date="2015-09-23T08:29:00Z">
              <w:tcPr>
                <w:tcW w:w="1188" w:type="dxa"/>
                <w:shd w:val="clear" w:color="auto" w:fill="auto"/>
                <w:vAlign w:val="center"/>
              </w:tcPr>
            </w:tcPrChange>
          </w:tcPr>
          <w:p w14:paraId="70F94D38" w14:textId="77777777" w:rsidR="00F302C5" w:rsidRPr="003561A1" w:rsidRDefault="00F302C5" w:rsidP="00C04E8D">
            <w:pPr>
              <w:autoSpaceDE w:val="0"/>
              <w:autoSpaceDN w:val="0"/>
              <w:adjustRightInd w:val="0"/>
              <w:spacing w:after="0"/>
              <w:jc w:val="center"/>
              <w:rPr>
                <w:ins w:id="7720" w:author="Samuel Dent" w:date="2015-09-23T08:25:00Z"/>
                <w:color w:val="000000"/>
              </w:rPr>
            </w:pPr>
            <w:ins w:id="7721" w:author="Samuel Dent" w:date="2015-09-23T08:25:00Z">
              <w:r>
                <w:t>&lt; 20</w:t>
              </w:r>
              <w:r w:rsidRPr="003561A1">
                <w:t>W</w:t>
              </w:r>
            </w:ins>
          </w:p>
        </w:tc>
        <w:tc>
          <w:tcPr>
            <w:tcW w:w="1153" w:type="dxa"/>
            <w:shd w:val="clear" w:color="auto" w:fill="auto"/>
            <w:vAlign w:val="center"/>
            <w:tcPrChange w:id="7722" w:author="Samuel Dent" w:date="2015-09-23T08:29:00Z">
              <w:tcPr>
                <w:tcW w:w="1153" w:type="dxa"/>
                <w:shd w:val="clear" w:color="auto" w:fill="auto"/>
                <w:vAlign w:val="center"/>
              </w:tcPr>
            </w:tcPrChange>
          </w:tcPr>
          <w:p w14:paraId="27144B57" w14:textId="77777777" w:rsidR="00F302C5" w:rsidRPr="003561A1" w:rsidRDefault="00F302C5" w:rsidP="00C04E8D">
            <w:pPr>
              <w:spacing w:after="0"/>
              <w:jc w:val="center"/>
              <w:rPr>
                <w:ins w:id="7723" w:author="Samuel Dent" w:date="2015-09-23T08:25:00Z"/>
              </w:rPr>
            </w:pPr>
            <w:ins w:id="7724" w:author="Samuel Dent" w:date="2015-09-23T08:25:00Z">
              <w:r w:rsidRPr="003561A1">
                <w:t>$</w:t>
              </w:r>
              <w:r>
                <w:t>22.42</w:t>
              </w:r>
            </w:ins>
          </w:p>
        </w:tc>
        <w:tc>
          <w:tcPr>
            <w:tcW w:w="1356" w:type="dxa"/>
            <w:vMerge w:val="restart"/>
            <w:shd w:val="clear" w:color="auto" w:fill="auto"/>
            <w:vAlign w:val="center"/>
            <w:tcPrChange w:id="7725" w:author="Samuel Dent" w:date="2015-09-23T08:29:00Z">
              <w:tcPr>
                <w:tcW w:w="1356" w:type="dxa"/>
                <w:vMerge w:val="restart"/>
                <w:shd w:val="clear" w:color="auto" w:fill="auto"/>
                <w:vAlign w:val="center"/>
              </w:tcPr>
            </w:tcPrChange>
          </w:tcPr>
          <w:p w14:paraId="509B14F5" w14:textId="77777777" w:rsidR="00F302C5" w:rsidRPr="003561A1" w:rsidRDefault="00F302C5" w:rsidP="00C04E8D">
            <w:pPr>
              <w:spacing w:after="0"/>
              <w:jc w:val="center"/>
              <w:rPr>
                <w:ins w:id="7726" w:author="Samuel Dent" w:date="2015-09-23T08:25:00Z"/>
              </w:rPr>
            </w:pPr>
            <w:ins w:id="7727" w:author="Samuel Dent" w:date="2015-09-23T08:25:00Z">
              <w:r w:rsidRPr="003561A1">
                <w:t>$</w:t>
              </w:r>
              <w:r>
                <w:t>6.31</w:t>
              </w:r>
            </w:ins>
          </w:p>
        </w:tc>
        <w:tc>
          <w:tcPr>
            <w:tcW w:w="1420" w:type="dxa"/>
            <w:shd w:val="clear" w:color="auto" w:fill="auto"/>
            <w:vAlign w:val="center"/>
            <w:tcPrChange w:id="7728" w:author="Samuel Dent" w:date="2015-09-23T08:29:00Z">
              <w:tcPr>
                <w:tcW w:w="1420" w:type="dxa"/>
                <w:shd w:val="clear" w:color="auto" w:fill="auto"/>
                <w:vAlign w:val="bottom"/>
              </w:tcPr>
            </w:tcPrChange>
          </w:tcPr>
          <w:p w14:paraId="687FD85D" w14:textId="77777777" w:rsidR="00F302C5" w:rsidRPr="00AE671F" w:rsidRDefault="00F302C5" w:rsidP="00C04E8D">
            <w:pPr>
              <w:spacing w:after="0"/>
              <w:jc w:val="center"/>
              <w:rPr>
                <w:ins w:id="7729" w:author="Samuel Dent" w:date="2015-09-23T08:25:00Z"/>
                <w:rFonts w:ascii="Calibri" w:hAnsi="Calibri"/>
                <w:color w:val="000000"/>
              </w:rPr>
            </w:pPr>
            <w:ins w:id="7730" w:author="Samuel Dent" w:date="2015-09-23T08:25:00Z">
              <w:r w:rsidRPr="00AE671F">
                <w:rPr>
                  <w:rFonts w:ascii="Calibri" w:hAnsi="Calibri"/>
                  <w:color w:val="000000"/>
                </w:rPr>
                <w:t>$16.11</w:t>
              </w:r>
            </w:ins>
          </w:p>
        </w:tc>
      </w:tr>
      <w:tr w:rsidR="00F302C5" w:rsidRPr="003561A1" w14:paraId="2AFC0A83" w14:textId="77777777" w:rsidTr="00C04E8D">
        <w:trPr>
          <w:trHeight w:val="123"/>
          <w:jc w:val="center"/>
          <w:ins w:id="7731" w:author="Samuel Dent" w:date="2015-09-23T08:25:00Z"/>
          <w:trPrChange w:id="7732" w:author="Samuel Dent" w:date="2015-09-23T08:29:00Z">
            <w:trPr>
              <w:trHeight w:val="123"/>
              <w:jc w:val="center"/>
            </w:trPr>
          </w:trPrChange>
        </w:trPr>
        <w:tc>
          <w:tcPr>
            <w:tcW w:w="2907" w:type="dxa"/>
            <w:vMerge/>
            <w:shd w:val="clear" w:color="auto" w:fill="FFFFFF" w:themeFill="background1"/>
            <w:vAlign w:val="center"/>
            <w:tcPrChange w:id="7733" w:author="Samuel Dent" w:date="2015-09-23T08:29:00Z">
              <w:tcPr>
                <w:tcW w:w="1650" w:type="dxa"/>
                <w:vMerge/>
                <w:shd w:val="clear" w:color="auto" w:fill="FFFFFF" w:themeFill="background1"/>
                <w:vAlign w:val="center"/>
              </w:tcPr>
            </w:tcPrChange>
          </w:tcPr>
          <w:p w14:paraId="066B9355" w14:textId="77777777" w:rsidR="00F302C5" w:rsidRPr="00586265" w:rsidRDefault="00F302C5" w:rsidP="00C04E8D">
            <w:pPr>
              <w:autoSpaceDE w:val="0"/>
              <w:autoSpaceDN w:val="0"/>
              <w:adjustRightInd w:val="0"/>
              <w:spacing w:after="0"/>
              <w:jc w:val="center"/>
              <w:rPr>
                <w:ins w:id="7734" w:author="Samuel Dent" w:date="2015-09-23T08:25:00Z"/>
                <w:color w:val="000000"/>
              </w:rPr>
            </w:pPr>
          </w:p>
        </w:tc>
        <w:tc>
          <w:tcPr>
            <w:tcW w:w="1188" w:type="dxa"/>
            <w:shd w:val="clear" w:color="auto" w:fill="auto"/>
            <w:vAlign w:val="center"/>
            <w:tcPrChange w:id="7735" w:author="Samuel Dent" w:date="2015-09-23T08:29:00Z">
              <w:tcPr>
                <w:tcW w:w="1188" w:type="dxa"/>
                <w:shd w:val="clear" w:color="auto" w:fill="auto"/>
                <w:vAlign w:val="center"/>
              </w:tcPr>
            </w:tcPrChange>
          </w:tcPr>
          <w:p w14:paraId="67FFDD59" w14:textId="77777777" w:rsidR="00F302C5" w:rsidRPr="003561A1" w:rsidRDefault="00F302C5" w:rsidP="00C04E8D">
            <w:pPr>
              <w:autoSpaceDE w:val="0"/>
              <w:autoSpaceDN w:val="0"/>
              <w:adjustRightInd w:val="0"/>
              <w:spacing w:after="0"/>
              <w:jc w:val="center"/>
              <w:rPr>
                <w:ins w:id="7736" w:author="Samuel Dent" w:date="2015-09-23T08:25:00Z"/>
                <w:color w:val="000000"/>
              </w:rPr>
            </w:pPr>
            <w:ins w:id="7737" w:author="Samuel Dent" w:date="2015-09-23T08:25:00Z">
              <w:r>
                <w:t>≥20</w:t>
              </w:r>
              <w:r w:rsidRPr="003561A1">
                <w:t>W</w:t>
              </w:r>
            </w:ins>
          </w:p>
        </w:tc>
        <w:tc>
          <w:tcPr>
            <w:tcW w:w="1153" w:type="dxa"/>
            <w:shd w:val="clear" w:color="auto" w:fill="auto"/>
            <w:vAlign w:val="center"/>
            <w:tcPrChange w:id="7738" w:author="Samuel Dent" w:date="2015-09-23T08:29:00Z">
              <w:tcPr>
                <w:tcW w:w="1153" w:type="dxa"/>
                <w:shd w:val="clear" w:color="auto" w:fill="auto"/>
                <w:vAlign w:val="center"/>
              </w:tcPr>
            </w:tcPrChange>
          </w:tcPr>
          <w:p w14:paraId="5DDB8562" w14:textId="77777777" w:rsidR="00F302C5" w:rsidRPr="003561A1" w:rsidRDefault="00F302C5" w:rsidP="00C04E8D">
            <w:pPr>
              <w:spacing w:after="0"/>
              <w:jc w:val="center"/>
              <w:rPr>
                <w:ins w:id="7739" w:author="Samuel Dent" w:date="2015-09-23T08:25:00Z"/>
              </w:rPr>
            </w:pPr>
            <w:ins w:id="7740" w:author="Samuel Dent" w:date="2015-09-23T08:25:00Z">
              <w:r>
                <w:t>$70.78</w:t>
              </w:r>
            </w:ins>
          </w:p>
        </w:tc>
        <w:tc>
          <w:tcPr>
            <w:tcW w:w="1356" w:type="dxa"/>
            <w:vMerge/>
            <w:shd w:val="clear" w:color="auto" w:fill="auto"/>
            <w:vAlign w:val="center"/>
            <w:tcPrChange w:id="7741" w:author="Samuel Dent" w:date="2015-09-23T08:29:00Z">
              <w:tcPr>
                <w:tcW w:w="1356" w:type="dxa"/>
                <w:vMerge/>
                <w:shd w:val="clear" w:color="auto" w:fill="auto"/>
                <w:vAlign w:val="center"/>
              </w:tcPr>
            </w:tcPrChange>
          </w:tcPr>
          <w:p w14:paraId="4998E993" w14:textId="77777777" w:rsidR="00F302C5" w:rsidRPr="003561A1" w:rsidRDefault="00F302C5" w:rsidP="00C04E8D">
            <w:pPr>
              <w:spacing w:after="0"/>
              <w:jc w:val="center"/>
              <w:rPr>
                <w:ins w:id="7742" w:author="Samuel Dent" w:date="2015-09-23T08:25:00Z"/>
              </w:rPr>
            </w:pPr>
          </w:p>
        </w:tc>
        <w:tc>
          <w:tcPr>
            <w:tcW w:w="1420" w:type="dxa"/>
            <w:shd w:val="clear" w:color="auto" w:fill="auto"/>
            <w:vAlign w:val="center"/>
            <w:tcPrChange w:id="7743" w:author="Samuel Dent" w:date="2015-09-23T08:29:00Z">
              <w:tcPr>
                <w:tcW w:w="1420" w:type="dxa"/>
                <w:shd w:val="clear" w:color="auto" w:fill="auto"/>
                <w:vAlign w:val="bottom"/>
              </w:tcPr>
            </w:tcPrChange>
          </w:tcPr>
          <w:p w14:paraId="0A45989A" w14:textId="77777777" w:rsidR="00F302C5" w:rsidRPr="00AE671F" w:rsidRDefault="00F302C5" w:rsidP="00C04E8D">
            <w:pPr>
              <w:spacing w:after="0"/>
              <w:jc w:val="center"/>
              <w:rPr>
                <w:ins w:id="7744" w:author="Samuel Dent" w:date="2015-09-23T08:25:00Z"/>
                <w:rFonts w:ascii="Calibri" w:hAnsi="Calibri"/>
                <w:color w:val="000000"/>
              </w:rPr>
            </w:pPr>
            <w:ins w:id="7745" w:author="Samuel Dent" w:date="2015-09-23T08:25:00Z">
              <w:r w:rsidRPr="00AE671F">
                <w:rPr>
                  <w:rFonts w:ascii="Calibri" w:hAnsi="Calibri"/>
                  <w:color w:val="000000"/>
                </w:rPr>
                <w:t>$64.47</w:t>
              </w:r>
            </w:ins>
          </w:p>
        </w:tc>
      </w:tr>
      <w:tr w:rsidR="00F302C5" w:rsidRPr="003561A1" w14:paraId="0911D0A8" w14:textId="77777777" w:rsidTr="00C04E8D">
        <w:trPr>
          <w:trHeight w:val="123"/>
          <w:jc w:val="center"/>
          <w:ins w:id="7746" w:author="Samuel Dent" w:date="2015-09-23T08:27:00Z"/>
          <w:trPrChange w:id="7747" w:author="Samuel Dent" w:date="2015-09-23T08:29:00Z">
            <w:trPr>
              <w:trHeight w:val="123"/>
              <w:jc w:val="center"/>
            </w:trPr>
          </w:trPrChange>
        </w:trPr>
        <w:tc>
          <w:tcPr>
            <w:tcW w:w="2907" w:type="dxa"/>
            <w:shd w:val="clear" w:color="auto" w:fill="FFFFFF" w:themeFill="background1"/>
            <w:tcPrChange w:id="7748" w:author="Samuel Dent" w:date="2015-09-23T08:29:00Z">
              <w:tcPr>
                <w:tcW w:w="1650" w:type="dxa"/>
                <w:shd w:val="clear" w:color="auto" w:fill="FFFFFF" w:themeFill="background1"/>
                <w:vAlign w:val="center"/>
              </w:tcPr>
            </w:tcPrChange>
          </w:tcPr>
          <w:p w14:paraId="222C10C5" w14:textId="77777777" w:rsidR="00F302C5" w:rsidRPr="00586265" w:rsidRDefault="00F302C5" w:rsidP="00C04E8D">
            <w:pPr>
              <w:autoSpaceDE w:val="0"/>
              <w:autoSpaceDN w:val="0"/>
              <w:adjustRightInd w:val="0"/>
              <w:spacing w:after="0"/>
              <w:jc w:val="center"/>
              <w:rPr>
                <w:ins w:id="7749" w:author="Samuel Dent" w:date="2015-09-23T08:27:00Z"/>
                <w:color w:val="000000"/>
              </w:rPr>
            </w:pPr>
            <w:ins w:id="7750" w:author="Samuel Dent" w:date="2015-09-23T08:28:00Z">
              <w:r w:rsidRPr="00E432E0">
                <w:rPr>
                  <w:rFonts w:eastAsiaTheme="minorHAnsi" w:cstheme="minorHAnsi"/>
                  <w:color w:val="000000"/>
                </w:rPr>
                <w:t>Recessed downlight luminaries</w:t>
              </w:r>
            </w:ins>
          </w:p>
        </w:tc>
        <w:tc>
          <w:tcPr>
            <w:tcW w:w="1188" w:type="dxa"/>
            <w:shd w:val="clear" w:color="auto" w:fill="auto"/>
            <w:vAlign w:val="center"/>
            <w:tcPrChange w:id="7751" w:author="Samuel Dent" w:date="2015-09-23T08:29:00Z">
              <w:tcPr>
                <w:tcW w:w="1188" w:type="dxa"/>
                <w:shd w:val="clear" w:color="auto" w:fill="auto"/>
                <w:vAlign w:val="center"/>
              </w:tcPr>
            </w:tcPrChange>
          </w:tcPr>
          <w:p w14:paraId="0F8C0C7E" w14:textId="77777777" w:rsidR="00F302C5" w:rsidRDefault="00F302C5" w:rsidP="00C04E8D">
            <w:pPr>
              <w:autoSpaceDE w:val="0"/>
              <w:autoSpaceDN w:val="0"/>
              <w:adjustRightInd w:val="0"/>
              <w:spacing w:after="0"/>
              <w:jc w:val="center"/>
              <w:rPr>
                <w:ins w:id="7752" w:author="Samuel Dent" w:date="2015-09-23T08:27:00Z"/>
                <w:color w:val="000000"/>
              </w:rPr>
            </w:pPr>
            <w:ins w:id="7753" w:author="Samuel Dent" w:date="2015-09-23T08:28:00Z">
              <w:r>
                <w:rPr>
                  <w:color w:val="000000"/>
                </w:rPr>
                <w:t>All</w:t>
              </w:r>
            </w:ins>
          </w:p>
        </w:tc>
        <w:tc>
          <w:tcPr>
            <w:tcW w:w="1153" w:type="dxa"/>
            <w:shd w:val="clear" w:color="auto" w:fill="auto"/>
            <w:vAlign w:val="center"/>
            <w:tcPrChange w:id="7754" w:author="Samuel Dent" w:date="2015-09-23T08:29:00Z">
              <w:tcPr>
                <w:tcW w:w="1153" w:type="dxa"/>
                <w:shd w:val="clear" w:color="auto" w:fill="auto"/>
                <w:vAlign w:val="center"/>
              </w:tcPr>
            </w:tcPrChange>
          </w:tcPr>
          <w:p w14:paraId="0AC7F6B9" w14:textId="77777777" w:rsidR="00F302C5" w:rsidRPr="003561A1" w:rsidRDefault="00F302C5" w:rsidP="00C04E8D">
            <w:pPr>
              <w:spacing w:after="0"/>
              <w:jc w:val="center"/>
              <w:rPr>
                <w:ins w:id="7755" w:author="Samuel Dent" w:date="2015-09-23T08:27:00Z"/>
              </w:rPr>
            </w:pPr>
            <w:ins w:id="7756" w:author="Samuel Dent" w:date="2015-09-23T08:28:00Z">
              <w:r w:rsidRPr="00E432E0">
                <w:rPr>
                  <w:rFonts w:eastAsiaTheme="minorHAnsi" w:cstheme="minorHAnsi"/>
                  <w:color w:val="000000"/>
                </w:rPr>
                <w:t>$94.00</w:t>
              </w:r>
            </w:ins>
          </w:p>
        </w:tc>
        <w:tc>
          <w:tcPr>
            <w:tcW w:w="1356" w:type="dxa"/>
            <w:shd w:val="clear" w:color="auto" w:fill="auto"/>
            <w:vAlign w:val="center"/>
            <w:tcPrChange w:id="7757" w:author="Samuel Dent" w:date="2015-09-23T08:29:00Z">
              <w:tcPr>
                <w:tcW w:w="1356" w:type="dxa"/>
                <w:shd w:val="clear" w:color="auto" w:fill="auto"/>
                <w:vAlign w:val="center"/>
              </w:tcPr>
            </w:tcPrChange>
          </w:tcPr>
          <w:p w14:paraId="3450CC7B" w14:textId="77777777" w:rsidR="00F302C5" w:rsidRPr="003561A1" w:rsidRDefault="00F302C5" w:rsidP="00C04E8D">
            <w:pPr>
              <w:spacing w:after="0"/>
              <w:jc w:val="center"/>
              <w:rPr>
                <w:ins w:id="7758" w:author="Samuel Dent" w:date="2015-09-23T08:27:00Z"/>
              </w:rPr>
            </w:pPr>
            <w:ins w:id="7759" w:author="Samuel Dent" w:date="2015-09-23T08:28:00Z">
              <w:r w:rsidRPr="00E432E0">
                <w:rPr>
                  <w:rFonts w:eastAsiaTheme="minorHAnsi" w:cstheme="minorHAnsi"/>
                  <w:color w:val="000000"/>
                </w:rPr>
                <w:t>$4.00</w:t>
              </w:r>
            </w:ins>
          </w:p>
        </w:tc>
        <w:tc>
          <w:tcPr>
            <w:tcW w:w="1420" w:type="dxa"/>
            <w:shd w:val="clear" w:color="auto" w:fill="auto"/>
            <w:vAlign w:val="center"/>
            <w:tcPrChange w:id="7760" w:author="Samuel Dent" w:date="2015-09-23T08:29:00Z">
              <w:tcPr>
                <w:tcW w:w="1420" w:type="dxa"/>
                <w:shd w:val="clear" w:color="auto" w:fill="auto"/>
                <w:vAlign w:val="bottom"/>
              </w:tcPr>
            </w:tcPrChange>
          </w:tcPr>
          <w:p w14:paraId="1AC16A25" w14:textId="77777777" w:rsidR="00F302C5" w:rsidRPr="00AE671F" w:rsidRDefault="00F302C5" w:rsidP="00C04E8D">
            <w:pPr>
              <w:spacing w:after="0"/>
              <w:jc w:val="center"/>
              <w:rPr>
                <w:ins w:id="7761" w:author="Samuel Dent" w:date="2015-09-23T08:27:00Z"/>
                <w:rFonts w:ascii="Calibri" w:hAnsi="Calibri"/>
                <w:color w:val="000000"/>
              </w:rPr>
            </w:pPr>
            <w:ins w:id="7762" w:author="Samuel Dent" w:date="2015-09-23T08:28:00Z">
              <w:r w:rsidRPr="00E432E0">
                <w:rPr>
                  <w:rFonts w:eastAsiaTheme="minorHAnsi" w:cstheme="minorHAnsi"/>
                  <w:color w:val="000000"/>
                </w:rPr>
                <w:t>$90.00</w:t>
              </w:r>
            </w:ins>
          </w:p>
        </w:tc>
      </w:tr>
      <w:tr w:rsidR="00F302C5" w:rsidRPr="003561A1" w14:paraId="706A6FA1" w14:textId="77777777" w:rsidTr="00C04E8D">
        <w:trPr>
          <w:trHeight w:val="123"/>
          <w:jc w:val="center"/>
          <w:ins w:id="7763" w:author="Samuel Dent" w:date="2015-09-23T08:27:00Z"/>
          <w:trPrChange w:id="7764" w:author="Samuel Dent" w:date="2015-09-23T08:29:00Z">
            <w:trPr>
              <w:trHeight w:val="123"/>
              <w:jc w:val="center"/>
            </w:trPr>
          </w:trPrChange>
        </w:trPr>
        <w:tc>
          <w:tcPr>
            <w:tcW w:w="2907" w:type="dxa"/>
            <w:shd w:val="clear" w:color="auto" w:fill="FFFFFF" w:themeFill="background1"/>
            <w:tcPrChange w:id="7765" w:author="Samuel Dent" w:date="2015-09-23T08:29:00Z">
              <w:tcPr>
                <w:tcW w:w="1650" w:type="dxa"/>
                <w:shd w:val="clear" w:color="auto" w:fill="FFFFFF" w:themeFill="background1"/>
                <w:vAlign w:val="center"/>
              </w:tcPr>
            </w:tcPrChange>
          </w:tcPr>
          <w:p w14:paraId="0B7E6DE3" w14:textId="77777777" w:rsidR="00F302C5" w:rsidRPr="00586265" w:rsidRDefault="00F302C5" w:rsidP="00C04E8D">
            <w:pPr>
              <w:autoSpaceDE w:val="0"/>
              <w:autoSpaceDN w:val="0"/>
              <w:adjustRightInd w:val="0"/>
              <w:spacing w:after="0"/>
              <w:jc w:val="center"/>
              <w:rPr>
                <w:ins w:id="7766" w:author="Samuel Dent" w:date="2015-09-23T08:27:00Z"/>
                <w:color w:val="000000"/>
              </w:rPr>
            </w:pPr>
            <w:ins w:id="7767" w:author="Samuel Dent" w:date="2015-09-23T08:28:00Z">
              <w:r w:rsidRPr="00E432E0">
                <w:rPr>
                  <w:rFonts w:eastAsiaTheme="minorHAnsi" w:cstheme="minorHAnsi"/>
                  <w:color w:val="000000"/>
                </w:rPr>
                <w:t>Track lights</w:t>
              </w:r>
            </w:ins>
          </w:p>
        </w:tc>
        <w:tc>
          <w:tcPr>
            <w:tcW w:w="1188" w:type="dxa"/>
            <w:shd w:val="clear" w:color="auto" w:fill="auto"/>
            <w:vAlign w:val="center"/>
            <w:tcPrChange w:id="7768" w:author="Samuel Dent" w:date="2015-09-23T08:29:00Z">
              <w:tcPr>
                <w:tcW w:w="1188" w:type="dxa"/>
                <w:shd w:val="clear" w:color="auto" w:fill="auto"/>
                <w:vAlign w:val="center"/>
              </w:tcPr>
            </w:tcPrChange>
          </w:tcPr>
          <w:p w14:paraId="0C4A616E" w14:textId="77777777" w:rsidR="00F302C5" w:rsidRDefault="00F302C5" w:rsidP="00C04E8D">
            <w:pPr>
              <w:autoSpaceDE w:val="0"/>
              <w:autoSpaceDN w:val="0"/>
              <w:adjustRightInd w:val="0"/>
              <w:spacing w:after="0"/>
              <w:jc w:val="center"/>
              <w:rPr>
                <w:ins w:id="7769" w:author="Samuel Dent" w:date="2015-09-23T08:27:00Z"/>
                <w:color w:val="000000"/>
              </w:rPr>
            </w:pPr>
            <w:ins w:id="7770" w:author="Samuel Dent" w:date="2015-09-23T08:28:00Z">
              <w:r>
                <w:rPr>
                  <w:color w:val="000000"/>
                </w:rPr>
                <w:t>All</w:t>
              </w:r>
            </w:ins>
          </w:p>
        </w:tc>
        <w:tc>
          <w:tcPr>
            <w:tcW w:w="1153" w:type="dxa"/>
            <w:shd w:val="clear" w:color="auto" w:fill="auto"/>
            <w:vAlign w:val="center"/>
            <w:tcPrChange w:id="7771" w:author="Samuel Dent" w:date="2015-09-23T08:29:00Z">
              <w:tcPr>
                <w:tcW w:w="1153" w:type="dxa"/>
                <w:shd w:val="clear" w:color="auto" w:fill="auto"/>
                <w:vAlign w:val="center"/>
              </w:tcPr>
            </w:tcPrChange>
          </w:tcPr>
          <w:p w14:paraId="1C8862C6" w14:textId="77777777" w:rsidR="00F302C5" w:rsidRPr="003561A1" w:rsidRDefault="00F302C5" w:rsidP="00C04E8D">
            <w:pPr>
              <w:spacing w:after="0"/>
              <w:jc w:val="center"/>
              <w:rPr>
                <w:ins w:id="7772" w:author="Samuel Dent" w:date="2015-09-23T08:27:00Z"/>
              </w:rPr>
            </w:pPr>
            <w:ins w:id="7773" w:author="Samuel Dent" w:date="2015-09-23T08:28:00Z">
              <w:r w:rsidRPr="00E432E0">
                <w:rPr>
                  <w:rFonts w:eastAsiaTheme="minorHAnsi" w:cstheme="minorHAnsi"/>
                  <w:color w:val="000000"/>
                </w:rPr>
                <w:t>$60.00</w:t>
              </w:r>
            </w:ins>
          </w:p>
        </w:tc>
        <w:tc>
          <w:tcPr>
            <w:tcW w:w="1356" w:type="dxa"/>
            <w:shd w:val="clear" w:color="auto" w:fill="auto"/>
            <w:vAlign w:val="center"/>
            <w:tcPrChange w:id="7774" w:author="Samuel Dent" w:date="2015-09-23T08:29:00Z">
              <w:tcPr>
                <w:tcW w:w="1356" w:type="dxa"/>
                <w:shd w:val="clear" w:color="auto" w:fill="auto"/>
                <w:vAlign w:val="center"/>
              </w:tcPr>
            </w:tcPrChange>
          </w:tcPr>
          <w:p w14:paraId="3742070B" w14:textId="77777777" w:rsidR="00F302C5" w:rsidRPr="003561A1" w:rsidRDefault="00F302C5" w:rsidP="00C04E8D">
            <w:pPr>
              <w:spacing w:after="0"/>
              <w:jc w:val="center"/>
              <w:rPr>
                <w:ins w:id="7775" w:author="Samuel Dent" w:date="2015-09-23T08:27:00Z"/>
              </w:rPr>
            </w:pPr>
            <w:ins w:id="7776" w:author="Samuel Dent" w:date="2015-09-23T08:28:00Z">
              <w:r w:rsidRPr="00E432E0">
                <w:rPr>
                  <w:rFonts w:eastAsiaTheme="minorHAnsi" w:cstheme="minorHAnsi"/>
                  <w:color w:val="000000"/>
                </w:rPr>
                <w:t>$4.00</w:t>
              </w:r>
            </w:ins>
          </w:p>
        </w:tc>
        <w:tc>
          <w:tcPr>
            <w:tcW w:w="1420" w:type="dxa"/>
            <w:shd w:val="clear" w:color="auto" w:fill="auto"/>
            <w:vAlign w:val="center"/>
            <w:tcPrChange w:id="7777" w:author="Samuel Dent" w:date="2015-09-23T08:29:00Z">
              <w:tcPr>
                <w:tcW w:w="1420" w:type="dxa"/>
                <w:shd w:val="clear" w:color="auto" w:fill="auto"/>
                <w:vAlign w:val="bottom"/>
              </w:tcPr>
            </w:tcPrChange>
          </w:tcPr>
          <w:p w14:paraId="7B1504EA" w14:textId="77777777" w:rsidR="00F302C5" w:rsidRPr="00AE671F" w:rsidRDefault="00F302C5" w:rsidP="00C04E8D">
            <w:pPr>
              <w:spacing w:after="0"/>
              <w:jc w:val="center"/>
              <w:rPr>
                <w:ins w:id="7778" w:author="Samuel Dent" w:date="2015-09-23T08:27:00Z"/>
                <w:rFonts w:ascii="Calibri" w:hAnsi="Calibri"/>
                <w:color w:val="000000"/>
              </w:rPr>
            </w:pPr>
            <w:ins w:id="7779" w:author="Samuel Dent" w:date="2015-09-23T08:28:00Z">
              <w:r w:rsidRPr="00E432E0">
                <w:rPr>
                  <w:rFonts w:eastAsiaTheme="minorHAnsi" w:cstheme="minorHAnsi"/>
                  <w:color w:val="000000"/>
                </w:rPr>
                <w:t>$56.00</w:t>
              </w:r>
            </w:ins>
          </w:p>
        </w:tc>
      </w:tr>
      <w:tr w:rsidR="00F302C5" w:rsidRPr="003561A1" w14:paraId="4732D850" w14:textId="77777777" w:rsidTr="00C04E8D">
        <w:trPr>
          <w:trHeight w:val="123"/>
          <w:jc w:val="center"/>
          <w:ins w:id="7780" w:author="Samuel Dent" w:date="2015-09-23T08:25:00Z"/>
          <w:trPrChange w:id="7781" w:author="Samuel Dent" w:date="2015-09-23T08:29:00Z">
            <w:trPr>
              <w:trHeight w:val="123"/>
              <w:jc w:val="center"/>
            </w:trPr>
          </w:trPrChange>
        </w:trPr>
        <w:tc>
          <w:tcPr>
            <w:tcW w:w="2907" w:type="dxa"/>
            <w:vMerge w:val="restart"/>
            <w:shd w:val="clear" w:color="auto" w:fill="FFFFFF" w:themeFill="background1"/>
            <w:vAlign w:val="center"/>
            <w:tcPrChange w:id="7782" w:author="Samuel Dent" w:date="2015-09-23T08:29:00Z">
              <w:tcPr>
                <w:tcW w:w="1650" w:type="dxa"/>
                <w:vMerge w:val="restart"/>
                <w:shd w:val="clear" w:color="auto" w:fill="FFFFFF" w:themeFill="background1"/>
                <w:vAlign w:val="center"/>
              </w:tcPr>
            </w:tcPrChange>
          </w:tcPr>
          <w:p w14:paraId="3E495F9C" w14:textId="77777777" w:rsidR="00F302C5" w:rsidRPr="00586265" w:rsidRDefault="00F302C5" w:rsidP="00C04E8D">
            <w:pPr>
              <w:autoSpaceDE w:val="0"/>
              <w:autoSpaceDN w:val="0"/>
              <w:adjustRightInd w:val="0"/>
              <w:spacing w:after="0"/>
              <w:jc w:val="center"/>
              <w:rPr>
                <w:ins w:id="7783" w:author="Samuel Dent" w:date="2015-09-23T08:25:00Z"/>
                <w:color w:val="000000"/>
              </w:rPr>
            </w:pPr>
            <w:ins w:id="7784" w:author="Samuel Dent" w:date="2015-09-23T08:25:00Z">
              <w:r w:rsidRPr="00586265">
                <w:rPr>
                  <w:color w:val="000000"/>
                </w:rPr>
                <w:t>Decorative</w:t>
              </w:r>
            </w:ins>
            <w:ins w:id="7785" w:author="Samuel Dent" w:date="2015-09-23T08:29:00Z">
              <w:r>
                <w:rPr>
                  <w:color w:val="000000"/>
                </w:rPr>
                <w:t xml:space="preserve"> and Globe</w:t>
              </w:r>
            </w:ins>
          </w:p>
        </w:tc>
        <w:tc>
          <w:tcPr>
            <w:tcW w:w="1188" w:type="dxa"/>
            <w:shd w:val="clear" w:color="auto" w:fill="auto"/>
            <w:vAlign w:val="center"/>
            <w:tcPrChange w:id="7786" w:author="Samuel Dent" w:date="2015-09-23T08:29:00Z">
              <w:tcPr>
                <w:tcW w:w="1188" w:type="dxa"/>
                <w:shd w:val="clear" w:color="auto" w:fill="auto"/>
                <w:vAlign w:val="center"/>
              </w:tcPr>
            </w:tcPrChange>
          </w:tcPr>
          <w:p w14:paraId="1FE5C1B6" w14:textId="77777777" w:rsidR="00F302C5" w:rsidRPr="003561A1" w:rsidRDefault="00F302C5" w:rsidP="00C04E8D">
            <w:pPr>
              <w:autoSpaceDE w:val="0"/>
              <w:autoSpaceDN w:val="0"/>
              <w:adjustRightInd w:val="0"/>
              <w:spacing w:after="0"/>
              <w:jc w:val="center"/>
              <w:rPr>
                <w:ins w:id="7787" w:author="Samuel Dent" w:date="2015-09-23T08:25:00Z"/>
                <w:color w:val="000000"/>
              </w:rPr>
            </w:pPr>
            <w:ins w:id="7788" w:author="Samuel Dent" w:date="2015-09-23T08:25:00Z">
              <w:r>
                <w:rPr>
                  <w:color w:val="000000"/>
                </w:rPr>
                <w:t>&lt;15W</w:t>
              </w:r>
            </w:ins>
          </w:p>
        </w:tc>
        <w:tc>
          <w:tcPr>
            <w:tcW w:w="1153" w:type="dxa"/>
            <w:shd w:val="clear" w:color="auto" w:fill="auto"/>
            <w:vAlign w:val="center"/>
            <w:tcPrChange w:id="7789" w:author="Samuel Dent" w:date="2015-09-23T08:29:00Z">
              <w:tcPr>
                <w:tcW w:w="1153" w:type="dxa"/>
                <w:shd w:val="clear" w:color="auto" w:fill="auto"/>
                <w:vAlign w:val="center"/>
              </w:tcPr>
            </w:tcPrChange>
          </w:tcPr>
          <w:p w14:paraId="4C451505" w14:textId="77777777" w:rsidR="00F302C5" w:rsidRPr="003561A1" w:rsidRDefault="00F302C5" w:rsidP="00C04E8D">
            <w:pPr>
              <w:spacing w:after="0"/>
              <w:jc w:val="center"/>
              <w:rPr>
                <w:ins w:id="7790" w:author="Samuel Dent" w:date="2015-09-23T08:25:00Z"/>
              </w:rPr>
            </w:pPr>
            <w:ins w:id="7791" w:author="Samuel Dent" w:date="2015-09-23T08:25:00Z">
              <w:r w:rsidRPr="003561A1">
                <w:t>$</w:t>
              </w:r>
              <w:r>
                <w:t>12.76</w:t>
              </w:r>
            </w:ins>
          </w:p>
        </w:tc>
        <w:tc>
          <w:tcPr>
            <w:tcW w:w="1356" w:type="dxa"/>
            <w:vMerge w:val="restart"/>
            <w:shd w:val="clear" w:color="auto" w:fill="auto"/>
            <w:vAlign w:val="center"/>
            <w:tcPrChange w:id="7792" w:author="Samuel Dent" w:date="2015-09-23T08:29:00Z">
              <w:tcPr>
                <w:tcW w:w="1356" w:type="dxa"/>
                <w:vMerge w:val="restart"/>
                <w:shd w:val="clear" w:color="auto" w:fill="auto"/>
                <w:vAlign w:val="center"/>
              </w:tcPr>
            </w:tcPrChange>
          </w:tcPr>
          <w:p w14:paraId="1144399C" w14:textId="77777777" w:rsidR="00F302C5" w:rsidRPr="003561A1" w:rsidRDefault="00F302C5" w:rsidP="00C04E8D">
            <w:pPr>
              <w:spacing w:after="0"/>
              <w:jc w:val="center"/>
              <w:rPr>
                <w:ins w:id="7793" w:author="Samuel Dent" w:date="2015-09-23T08:25:00Z"/>
              </w:rPr>
            </w:pPr>
            <w:ins w:id="7794" w:author="Samuel Dent" w:date="2015-09-23T08:25:00Z">
              <w:r w:rsidRPr="003561A1">
                <w:t>$</w:t>
              </w:r>
              <w:r>
                <w:t>3.92</w:t>
              </w:r>
            </w:ins>
          </w:p>
        </w:tc>
        <w:tc>
          <w:tcPr>
            <w:tcW w:w="1420" w:type="dxa"/>
            <w:shd w:val="clear" w:color="auto" w:fill="auto"/>
            <w:vAlign w:val="center"/>
            <w:tcPrChange w:id="7795" w:author="Samuel Dent" w:date="2015-09-23T08:29:00Z">
              <w:tcPr>
                <w:tcW w:w="1420" w:type="dxa"/>
                <w:shd w:val="clear" w:color="auto" w:fill="auto"/>
                <w:vAlign w:val="bottom"/>
              </w:tcPr>
            </w:tcPrChange>
          </w:tcPr>
          <w:p w14:paraId="0162D285" w14:textId="77777777" w:rsidR="00F302C5" w:rsidRPr="00AE671F" w:rsidRDefault="00F302C5" w:rsidP="00C04E8D">
            <w:pPr>
              <w:spacing w:after="0"/>
              <w:jc w:val="center"/>
              <w:rPr>
                <w:ins w:id="7796" w:author="Samuel Dent" w:date="2015-09-23T08:25:00Z"/>
                <w:rFonts w:ascii="Calibri" w:hAnsi="Calibri"/>
                <w:color w:val="000000"/>
              </w:rPr>
            </w:pPr>
            <w:ins w:id="7797" w:author="Samuel Dent" w:date="2015-09-23T08:25:00Z">
              <w:r w:rsidRPr="00AE671F">
                <w:rPr>
                  <w:rFonts w:ascii="Calibri" w:hAnsi="Calibri"/>
                  <w:color w:val="000000"/>
                </w:rPr>
                <w:t>$8.84</w:t>
              </w:r>
            </w:ins>
          </w:p>
        </w:tc>
      </w:tr>
      <w:tr w:rsidR="00F302C5" w:rsidRPr="003561A1" w14:paraId="38E58E5E" w14:textId="77777777" w:rsidTr="00C04E8D">
        <w:trPr>
          <w:trHeight w:val="102"/>
          <w:jc w:val="center"/>
          <w:ins w:id="7798" w:author="Samuel Dent" w:date="2015-09-23T08:25:00Z"/>
          <w:trPrChange w:id="7799" w:author="Samuel Dent" w:date="2015-09-23T08:29:00Z">
            <w:trPr>
              <w:trHeight w:val="102"/>
              <w:jc w:val="center"/>
            </w:trPr>
          </w:trPrChange>
        </w:trPr>
        <w:tc>
          <w:tcPr>
            <w:tcW w:w="2907" w:type="dxa"/>
            <w:vMerge/>
            <w:shd w:val="clear" w:color="auto" w:fill="FFFFFF" w:themeFill="background1"/>
            <w:vAlign w:val="center"/>
            <w:tcPrChange w:id="7800" w:author="Samuel Dent" w:date="2015-09-23T08:29:00Z">
              <w:tcPr>
                <w:tcW w:w="1650" w:type="dxa"/>
                <w:vMerge/>
                <w:shd w:val="clear" w:color="auto" w:fill="FFFFFF" w:themeFill="background1"/>
                <w:vAlign w:val="center"/>
              </w:tcPr>
            </w:tcPrChange>
          </w:tcPr>
          <w:p w14:paraId="04A13E0C" w14:textId="77777777" w:rsidR="00F302C5" w:rsidRPr="003561A1" w:rsidRDefault="00F302C5" w:rsidP="00C04E8D">
            <w:pPr>
              <w:autoSpaceDE w:val="0"/>
              <w:autoSpaceDN w:val="0"/>
              <w:adjustRightInd w:val="0"/>
              <w:spacing w:after="0"/>
              <w:jc w:val="center"/>
              <w:rPr>
                <w:ins w:id="7801" w:author="Samuel Dent" w:date="2015-09-23T08:25:00Z"/>
                <w:b/>
                <w:color w:val="000000"/>
              </w:rPr>
            </w:pPr>
          </w:p>
        </w:tc>
        <w:tc>
          <w:tcPr>
            <w:tcW w:w="1188" w:type="dxa"/>
            <w:shd w:val="clear" w:color="auto" w:fill="auto"/>
            <w:vAlign w:val="center"/>
            <w:tcPrChange w:id="7802" w:author="Samuel Dent" w:date="2015-09-23T08:29:00Z">
              <w:tcPr>
                <w:tcW w:w="1188" w:type="dxa"/>
                <w:shd w:val="clear" w:color="auto" w:fill="auto"/>
                <w:vAlign w:val="center"/>
              </w:tcPr>
            </w:tcPrChange>
          </w:tcPr>
          <w:p w14:paraId="38D60E27" w14:textId="77777777" w:rsidR="00F302C5" w:rsidRPr="003561A1" w:rsidRDefault="00F302C5" w:rsidP="00C04E8D">
            <w:pPr>
              <w:autoSpaceDE w:val="0"/>
              <w:autoSpaceDN w:val="0"/>
              <w:adjustRightInd w:val="0"/>
              <w:spacing w:after="0"/>
              <w:jc w:val="center"/>
              <w:rPr>
                <w:ins w:id="7803" w:author="Samuel Dent" w:date="2015-09-23T08:25:00Z"/>
                <w:color w:val="000000"/>
              </w:rPr>
            </w:pPr>
            <w:ins w:id="7804" w:author="Samuel Dent" w:date="2015-09-23T08:30:00Z">
              <w:r>
                <w:t>≥</w:t>
              </w:r>
            </w:ins>
            <w:ins w:id="7805" w:author="Samuel Dent" w:date="2015-09-23T08:25:00Z">
              <w:r>
                <w:t xml:space="preserve">15 </w:t>
              </w:r>
            </w:ins>
          </w:p>
        </w:tc>
        <w:tc>
          <w:tcPr>
            <w:tcW w:w="1153" w:type="dxa"/>
            <w:shd w:val="clear" w:color="auto" w:fill="auto"/>
            <w:vAlign w:val="center"/>
            <w:tcPrChange w:id="7806" w:author="Samuel Dent" w:date="2015-09-23T08:29:00Z">
              <w:tcPr>
                <w:tcW w:w="1153" w:type="dxa"/>
                <w:shd w:val="clear" w:color="auto" w:fill="auto"/>
                <w:vAlign w:val="center"/>
              </w:tcPr>
            </w:tcPrChange>
          </w:tcPr>
          <w:p w14:paraId="06E9C610" w14:textId="77777777" w:rsidR="00F302C5" w:rsidRPr="003561A1" w:rsidRDefault="00F302C5" w:rsidP="00C04E8D">
            <w:pPr>
              <w:spacing w:after="0"/>
              <w:jc w:val="center"/>
              <w:rPr>
                <w:ins w:id="7807" w:author="Samuel Dent" w:date="2015-09-23T08:25:00Z"/>
              </w:rPr>
            </w:pPr>
            <w:ins w:id="7808" w:author="Samuel Dent" w:date="2015-09-23T08:25:00Z">
              <w:r>
                <w:t>$25.00</w:t>
              </w:r>
            </w:ins>
          </w:p>
        </w:tc>
        <w:tc>
          <w:tcPr>
            <w:tcW w:w="1356" w:type="dxa"/>
            <w:vMerge/>
            <w:shd w:val="clear" w:color="auto" w:fill="auto"/>
            <w:vAlign w:val="center"/>
            <w:tcPrChange w:id="7809" w:author="Samuel Dent" w:date="2015-09-23T08:29:00Z">
              <w:tcPr>
                <w:tcW w:w="1356" w:type="dxa"/>
                <w:vMerge/>
                <w:shd w:val="clear" w:color="auto" w:fill="auto"/>
              </w:tcPr>
            </w:tcPrChange>
          </w:tcPr>
          <w:p w14:paraId="516009C3" w14:textId="77777777" w:rsidR="00F302C5" w:rsidRDefault="00F302C5" w:rsidP="00C04E8D">
            <w:pPr>
              <w:spacing w:after="0"/>
              <w:jc w:val="center"/>
              <w:rPr>
                <w:ins w:id="7810" w:author="Samuel Dent" w:date="2015-09-23T08:25:00Z"/>
              </w:rPr>
            </w:pPr>
          </w:p>
        </w:tc>
        <w:tc>
          <w:tcPr>
            <w:tcW w:w="1420" w:type="dxa"/>
            <w:shd w:val="clear" w:color="auto" w:fill="auto"/>
            <w:vAlign w:val="center"/>
            <w:tcPrChange w:id="7811" w:author="Samuel Dent" w:date="2015-09-23T08:29:00Z">
              <w:tcPr>
                <w:tcW w:w="1420" w:type="dxa"/>
                <w:shd w:val="clear" w:color="auto" w:fill="auto"/>
                <w:vAlign w:val="bottom"/>
              </w:tcPr>
            </w:tcPrChange>
          </w:tcPr>
          <w:p w14:paraId="6C634F49" w14:textId="77777777" w:rsidR="00F302C5" w:rsidRPr="00AE671F" w:rsidRDefault="00F302C5" w:rsidP="00C04E8D">
            <w:pPr>
              <w:spacing w:after="0"/>
              <w:jc w:val="center"/>
              <w:rPr>
                <w:ins w:id="7812" w:author="Samuel Dent" w:date="2015-09-23T08:25:00Z"/>
                <w:rFonts w:ascii="Calibri" w:hAnsi="Calibri"/>
                <w:color w:val="000000"/>
              </w:rPr>
            </w:pPr>
            <w:ins w:id="7813" w:author="Samuel Dent" w:date="2015-09-23T08:25:00Z">
              <w:r w:rsidRPr="00AE671F">
                <w:rPr>
                  <w:rFonts w:ascii="Calibri" w:hAnsi="Calibri"/>
                  <w:color w:val="000000"/>
                </w:rPr>
                <w:t>$21.08</w:t>
              </w:r>
            </w:ins>
          </w:p>
        </w:tc>
      </w:tr>
    </w:tbl>
    <w:p w14:paraId="599386E3" w14:textId="77777777" w:rsidR="00F302C5" w:rsidRDefault="00F302C5" w:rsidP="00F302C5">
      <w:pPr>
        <w:spacing w:after="240"/>
        <w:rPr>
          <w:ins w:id="7814" w:author="Samuel Dent" w:date="2015-09-23T08:25:00Z"/>
          <w:rFonts w:cstheme="minorHAnsi"/>
        </w:rPr>
      </w:pPr>
    </w:p>
    <w:p w14:paraId="0BAA8B09" w14:textId="77777777" w:rsidR="00F302C5" w:rsidRPr="00E432E0" w:rsidRDefault="00F302C5" w:rsidP="00F302C5">
      <w:pPr>
        <w:spacing w:after="240"/>
        <w:rPr>
          <w:rFonts w:cstheme="minorHAnsi"/>
        </w:rPr>
      </w:pPr>
    </w:p>
    <w:tbl>
      <w:tblPr>
        <w:tblW w:w="0" w:type="auto"/>
        <w:jc w:val="center"/>
        <w:tblLayout w:type="fixed"/>
        <w:tblCellMar>
          <w:left w:w="30" w:type="dxa"/>
          <w:right w:w="30" w:type="dxa"/>
        </w:tblCellMar>
        <w:tblLook w:val="04A0" w:firstRow="1" w:lastRow="0" w:firstColumn="1" w:lastColumn="0" w:noHBand="0" w:noVBand="1"/>
      </w:tblPr>
      <w:tblGrid>
        <w:gridCol w:w="4157"/>
        <w:gridCol w:w="1032"/>
        <w:gridCol w:w="1032"/>
        <w:gridCol w:w="1435"/>
      </w:tblGrid>
      <w:tr w:rsidR="00F302C5" w:rsidRPr="00E432E0" w:rsidDel="00CE2153" w14:paraId="4582AFCE" w14:textId="77777777" w:rsidTr="00C04E8D">
        <w:trPr>
          <w:trHeight w:val="471"/>
          <w:tblHeader/>
          <w:jc w:val="center"/>
          <w:del w:id="7815" w:author="Samuel Dent" w:date="2015-09-23T08:30:00Z"/>
        </w:trPr>
        <w:tc>
          <w:tcPr>
            <w:tcW w:w="4157"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28A48035" w14:textId="77777777" w:rsidR="00F302C5" w:rsidRPr="00E432E0" w:rsidDel="00CE2153" w:rsidRDefault="00F302C5" w:rsidP="00C04E8D">
            <w:pPr>
              <w:widowControl/>
              <w:autoSpaceDE w:val="0"/>
              <w:autoSpaceDN w:val="0"/>
              <w:adjustRightInd w:val="0"/>
              <w:spacing w:line="276" w:lineRule="auto"/>
              <w:jc w:val="center"/>
              <w:rPr>
                <w:del w:id="7816" w:author="Samuel Dent" w:date="2015-09-23T08:30:00Z"/>
                <w:rFonts w:eastAsiaTheme="minorHAnsi" w:cstheme="minorHAnsi"/>
                <w:b/>
                <w:color w:val="FFFFFF" w:themeColor="background1"/>
              </w:rPr>
            </w:pPr>
            <w:del w:id="7817" w:author="Samuel Dent" w:date="2015-09-23T08:30:00Z">
              <w:r w:rsidRPr="00E432E0" w:rsidDel="00CE2153">
                <w:rPr>
                  <w:rFonts w:cstheme="minorHAnsi"/>
                  <w:b/>
                  <w:color w:val="FFFFFF" w:themeColor="background1"/>
                </w:rPr>
                <w:delText>Bulb Type</w:delText>
              </w:r>
            </w:del>
          </w:p>
        </w:tc>
        <w:tc>
          <w:tcPr>
            <w:tcW w:w="1032"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49D743F9" w14:textId="77777777" w:rsidR="00F302C5" w:rsidRPr="00E432E0" w:rsidDel="00CE2153" w:rsidRDefault="00F302C5" w:rsidP="00C04E8D">
            <w:pPr>
              <w:widowControl/>
              <w:autoSpaceDE w:val="0"/>
              <w:autoSpaceDN w:val="0"/>
              <w:adjustRightInd w:val="0"/>
              <w:spacing w:line="276" w:lineRule="auto"/>
              <w:jc w:val="center"/>
              <w:rPr>
                <w:del w:id="7818" w:author="Samuel Dent" w:date="2015-09-23T08:30:00Z"/>
                <w:rFonts w:eastAsiaTheme="minorHAnsi" w:cstheme="minorHAnsi"/>
                <w:b/>
                <w:color w:val="FFFFFF" w:themeColor="background1"/>
              </w:rPr>
            </w:pPr>
            <w:del w:id="7819" w:author="Samuel Dent" w:date="2015-09-23T08:30:00Z">
              <w:r w:rsidRPr="00E432E0" w:rsidDel="00CE2153">
                <w:rPr>
                  <w:rFonts w:eastAsiaTheme="minorHAnsi" w:cstheme="minorHAnsi"/>
                  <w:b/>
                  <w:color w:val="FFFFFF" w:themeColor="background1"/>
                </w:rPr>
                <w:delText>Baseline Cost</w:delText>
              </w:r>
            </w:del>
          </w:p>
        </w:tc>
        <w:tc>
          <w:tcPr>
            <w:tcW w:w="1032"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625795AD" w14:textId="77777777" w:rsidR="00F302C5" w:rsidRPr="00E432E0" w:rsidDel="00CE2153" w:rsidRDefault="00F302C5" w:rsidP="00C04E8D">
            <w:pPr>
              <w:widowControl/>
              <w:autoSpaceDE w:val="0"/>
              <w:autoSpaceDN w:val="0"/>
              <w:adjustRightInd w:val="0"/>
              <w:spacing w:line="276" w:lineRule="auto"/>
              <w:jc w:val="center"/>
              <w:rPr>
                <w:del w:id="7820" w:author="Samuel Dent" w:date="2015-09-23T08:30:00Z"/>
                <w:rFonts w:eastAsiaTheme="minorHAnsi" w:cstheme="minorHAnsi"/>
                <w:b/>
                <w:color w:val="FFFFFF" w:themeColor="background1"/>
              </w:rPr>
            </w:pPr>
            <w:del w:id="7821" w:author="Samuel Dent" w:date="2015-09-23T08:30:00Z">
              <w:r w:rsidRPr="00E432E0" w:rsidDel="00CE2153">
                <w:rPr>
                  <w:rFonts w:eastAsiaTheme="minorHAnsi" w:cstheme="minorHAnsi"/>
                  <w:b/>
                  <w:color w:val="FFFFFF" w:themeColor="background1"/>
                </w:rPr>
                <w:delText>LED Cost</w:delText>
              </w:r>
            </w:del>
          </w:p>
        </w:tc>
        <w:tc>
          <w:tcPr>
            <w:tcW w:w="1435"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5515EF1B" w14:textId="77777777" w:rsidR="00F302C5" w:rsidRPr="00E432E0" w:rsidDel="00CE2153" w:rsidRDefault="00F302C5" w:rsidP="00C04E8D">
            <w:pPr>
              <w:widowControl/>
              <w:autoSpaceDE w:val="0"/>
              <w:autoSpaceDN w:val="0"/>
              <w:adjustRightInd w:val="0"/>
              <w:spacing w:line="276" w:lineRule="auto"/>
              <w:jc w:val="center"/>
              <w:rPr>
                <w:del w:id="7822" w:author="Samuel Dent" w:date="2015-09-23T08:30:00Z"/>
                <w:rFonts w:eastAsiaTheme="minorHAnsi" w:cstheme="minorHAnsi"/>
                <w:b/>
                <w:color w:val="FFFFFF" w:themeColor="background1"/>
              </w:rPr>
            </w:pPr>
            <w:del w:id="7823" w:author="Samuel Dent" w:date="2015-09-23T08:30:00Z">
              <w:r w:rsidRPr="00E432E0" w:rsidDel="00CE2153">
                <w:rPr>
                  <w:rFonts w:eastAsiaTheme="minorHAnsi" w:cstheme="minorHAnsi"/>
                  <w:b/>
                  <w:color w:val="FFFFFF" w:themeColor="background1"/>
                </w:rPr>
                <w:delText>Incremental Cost</w:delText>
              </w:r>
            </w:del>
          </w:p>
        </w:tc>
      </w:tr>
      <w:tr w:rsidR="00F302C5" w:rsidRPr="00E432E0" w:rsidDel="00CE2153" w14:paraId="7EABF7B9" w14:textId="77777777" w:rsidTr="00C04E8D">
        <w:trPr>
          <w:trHeight w:val="305"/>
          <w:jc w:val="center"/>
          <w:del w:id="7824" w:author="Samuel Dent" w:date="2015-09-23T08:30:00Z"/>
        </w:trPr>
        <w:tc>
          <w:tcPr>
            <w:tcW w:w="4157" w:type="dxa"/>
            <w:tcBorders>
              <w:top w:val="single" w:sz="6" w:space="0" w:color="auto"/>
              <w:left w:val="single" w:sz="6" w:space="0" w:color="auto"/>
              <w:bottom w:val="single" w:sz="6" w:space="0" w:color="auto"/>
              <w:right w:val="single" w:sz="6" w:space="0" w:color="auto"/>
            </w:tcBorders>
            <w:hideMark/>
          </w:tcPr>
          <w:p w14:paraId="419F593D" w14:textId="77777777" w:rsidR="00F302C5" w:rsidRPr="00E432E0" w:rsidDel="00CE2153" w:rsidRDefault="00F302C5" w:rsidP="00C04E8D">
            <w:pPr>
              <w:widowControl/>
              <w:autoSpaceDE w:val="0"/>
              <w:autoSpaceDN w:val="0"/>
              <w:adjustRightInd w:val="0"/>
              <w:spacing w:line="276" w:lineRule="auto"/>
              <w:jc w:val="center"/>
              <w:rPr>
                <w:del w:id="7825" w:author="Samuel Dent" w:date="2015-09-23T08:30:00Z"/>
                <w:rFonts w:eastAsiaTheme="minorHAnsi" w:cstheme="minorHAnsi"/>
                <w:color w:val="000000"/>
              </w:rPr>
            </w:pPr>
            <w:del w:id="7826" w:author="Samuel Dent" w:date="2015-09-23T08:30:00Z">
              <w:r w:rsidRPr="00E432E0" w:rsidDel="00CE2153">
                <w:rPr>
                  <w:rFonts w:eastAsiaTheme="minorHAnsi" w:cstheme="minorHAnsi"/>
                  <w:color w:val="000000"/>
                </w:rPr>
                <w:delText>PAR20, PAR30, PAR38 screw-in lamps</w:delText>
              </w:r>
            </w:del>
          </w:p>
        </w:tc>
        <w:tc>
          <w:tcPr>
            <w:tcW w:w="1032" w:type="dxa"/>
            <w:tcBorders>
              <w:top w:val="single" w:sz="6" w:space="0" w:color="auto"/>
              <w:left w:val="single" w:sz="6" w:space="0" w:color="auto"/>
              <w:bottom w:val="single" w:sz="6" w:space="0" w:color="auto"/>
              <w:right w:val="single" w:sz="6" w:space="0" w:color="auto"/>
            </w:tcBorders>
            <w:hideMark/>
          </w:tcPr>
          <w:p w14:paraId="192F461D" w14:textId="77777777" w:rsidR="00F302C5" w:rsidRPr="00E432E0" w:rsidDel="00CE2153" w:rsidRDefault="00F302C5" w:rsidP="00C04E8D">
            <w:pPr>
              <w:widowControl/>
              <w:autoSpaceDE w:val="0"/>
              <w:autoSpaceDN w:val="0"/>
              <w:adjustRightInd w:val="0"/>
              <w:spacing w:line="276" w:lineRule="auto"/>
              <w:jc w:val="center"/>
              <w:rPr>
                <w:del w:id="7827" w:author="Samuel Dent" w:date="2015-09-23T08:30:00Z"/>
                <w:rFonts w:eastAsiaTheme="minorHAnsi" w:cstheme="minorHAnsi"/>
                <w:color w:val="000000"/>
              </w:rPr>
            </w:pPr>
            <w:del w:id="7828" w:author="Samuel Dent" w:date="2015-09-23T08:30:00Z">
              <w:r w:rsidRPr="00E432E0" w:rsidDel="00CE2153">
                <w:rPr>
                  <w:rFonts w:eastAsiaTheme="minorHAnsi" w:cstheme="minorHAnsi"/>
                  <w:color w:val="000000"/>
                </w:rPr>
                <w:delText>$4.00</w:delText>
              </w:r>
            </w:del>
          </w:p>
        </w:tc>
        <w:tc>
          <w:tcPr>
            <w:tcW w:w="1032" w:type="dxa"/>
            <w:tcBorders>
              <w:top w:val="single" w:sz="6" w:space="0" w:color="auto"/>
              <w:left w:val="single" w:sz="6" w:space="0" w:color="auto"/>
              <w:bottom w:val="single" w:sz="6" w:space="0" w:color="auto"/>
              <w:right w:val="single" w:sz="6" w:space="0" w:color="auto"/>
            </w:tcBorders>
            <w:hideMark/>
          </w:tcPr>
          <w:p w14:paraId="45A18EEA" w14:textId="77777777" w:rsidR="00F302C5" w:rsidRPr="00E432E0" w:rsidDel="00CE2153" w:rsidRDefault="00F302C5" w:rsidP="00C04E8D">
            <w:pPr>
              <w:widowControl/>
              <w:autoSpaceDE w:val="0"/>
              <w:autoSpaceDN w:val="0"/>
              <w:adjustRightInd w:val="0"/>
              <w:spacing w:line="276" w:lineRule="auto"/>
              <w:jc w:val="center"/>
              <w:rPr>
                <w:del w:id="7829" w:author="Samuel Dent" w:date="2015-09-23T08:30:00Z"/>
                <w:rFonts w:eastAsiaTheme="minorHAnsi" w:cstheme="minorHAnsi"/>
                <w:color w:val="000000"/>
              </w:rPr>
            </w:pPr>
            <w:del w:id="7830" w:author="Samuel Dent" w:date="2015-09-23T08:30:00Z">
              <w:r w:rsidRPr="00E432E0" w:rsidDel="00CE2153">
                <w:rPr>
                  <w:rFonts w:eastAsiaTheme="minorHAnsi" w:cstheme="minorHAnsi"/>
                  <w:color w:val="000000"/>
                </w:rPr>
                <w:delText>$44.00</w:delText>
              </w:r>
            </w:del>
          </w:p>
        </w:tc>
        <w:tc>
          <w:tcPr>
            <w:tcW w:w="1435" w:type="dxa"/>
            <w:tcBorders>
              <w:top w:val="single" w:sz="6" w:space="0" w:color="auto"/>
              <w:left w:val="single" w:sz="6" w:space="0" w:color="auto"/>
              <w:bottom w:val="single" w:sz="6" w:space="0" w:color="auto"/>
              <w:right w:val="single" w:sz="6" w:space="0" w:color="auto"/>
            </w:tcBorders>
            <w:hideMark/>
          </w:tcPr>
          <w:p w14:paraId="61F492AE" w14:textId="77777777" w:rsidR="00F302C5" w:rsidRPr="00E432E0" w:rsidDel="00CE2153" w:rsidRDefault="00F302C5" w:rsidP="00C04E8D">
            <w:pPr>
              <w:widowControl/>
              <w:autoSpaceDE w:val="0"/>
              <w:autoSpaceDN w:val="0"/>
              <w:adjustRightInd w:val="0"/>
              <w:spacing w:line="276" w:lineRule="auto"/>
              <w:jc w:val="center"/>
              <w:rPr>
                <w:del w:id="7831" w:author="Samuel Dent" w:date="2015-09-23T08:30:00Z"/>
                <w:rFonts w:eastAsiaTheme="minorHAnsi" w:cstheme="minorHAnsi"/>
                <w:color w:val="000000"/>
              </w:rPr>
            </w:pPr>
            <w:del w:id="7832" w:author="Samuel Dent" w:date="2015-09-23T08:30:00Z">
              <w:r w:rsidRPr="00E432E0" w:rsidDel="00CE2153">
                <w:rPr>
                  <w:rFonts w:eastAsiaTheme="minorHAnsi" w:cstheme="minorHAnsi"/>
                  <w:color w:val="000000"/>
                </w:rPr>
                <w:delText>$40.00</w:delText>
              </w:r>
            </w:del>
          </w:p>
        </w:tc>
      </w:tr>
      <w:tr w:rsidR="00F302C5" w:rsidRPr="00E432E0" w:rsidDel="00CE2153" w14:paraId="32B7E267" w14:textId="77777777" w:rsidTr="00C04E8D">
        <w:trPr>
          <w:trHeight w:val="319"/>
          <w:jc w:val="center"/>
          <w:del w:id="7833" w:author="Samuel Dent" w:date="2015-09-23T08:30:00Z"/>
        </w:trPr>
        <w:tc>
          <w:tcPr>
            <w:tcW w:w="4157" w:type="dxa"/>
            <w:tcBorders>
              <w:top w:val="single" w:sz="6" w:space="0" w:color="auto"/>
              <w:left w:val="single" w:sz="6" w:space="0" w:color="auto"/>
              <w:bottom w:val="single" w:sz="6" w:space="0" w:color="auto"/>
              <w:right w:val="single" w:sz="6" w:space="0" w:color="auto"/>
            </w:tcBorders>
            <w:hideMark/>
          </w:tcPr>
          <w:p w14:paraId="264B5E3C" w14:textId="77777777" w:rsidR="00F302C5" w:rsidRPr="00E432E0" w:rsidDel="00CE2153" w:rsidRDefault="00F302C5" w:rsidP="00C04E8D">
            <w:pPr>
              <w:widowControl/>
              <w:autoSpaceDE w:val="0"/>
              <w:autoSpaceDN w:val="0"/>
              <w:adjustRightInd w:val="0"/>
              <w:spacing w:line="276" w:lineRule="auto"/>
              <w:jc w:val="center"/>
              <w:rPr>
                <w:del w:id="7834" w:author="Samuel Dent" w:date="2015-09-23T08:30:00Z"/>
                <w:rFonts w:eastAsiaTheme="minorHAnsi" w:cstheme="minorHAnsi"/>
                <w:color w:val="000000"/>
              </w:rPr>
            </w:pPr>
            <w:del w:id="7835" w:author="Samuel Dent" w:date="2015-09-23T08:30:00Z">
              <w:r w:rsidRPr="00E432E0" w:rsidDel="00CE2153">
                <w:rPr>
                  <w:rFonts w:eastAsiaTheme="minorHAnsi" w:cstheme="minorHAnsi"/>
                  <w:color w:val="000000"/>
                </w:rPr>
                <w:delText>MR16/PAR16 pin-based lamps</w:delText>
              </w:r>
            </w:del>
          </w:p>
        </w:tc>
        <w:tc>
          <w:tcPr>
            <w:tcW w:w="1032" w:type="dxa"/>
            <w:tcBorders>
              <w:top w:val="single" w:sz="6" w:space="0" w:color="auto"/>
              <w:left w:val="single" w:sz="6" w:space="0" w:color="auto"/>
              <w:bottom w:val="single" w:sz="6" w:space="0" w:color="auto"/>
              <w:right w:val="single" w:sz="6" w:space="0" w:color="auto"/>
            </w:tcBorders>
            <w:hideMark/>
          </w:tcPr>
          <w:p w14:paraId="346AD82C" w14:textId="77777777" w:rsidR="00F302C5" w:rsidRPr="00E432E0" w:rsidDel="00CE2153" w:rsidRDefault="00F302C5" w:rsidP="00C04E8D">
            <w:pPr>
              <w:widowControl/>
              <w:autoSpaceDE w:val="0"/>
              <w:autoSpaceDN w:val="0"/>
              <w:adjustRightInd w:val="0"/>
              <w:spacing w:line="276" w:lineRule="auto"/>
              <w:jc w:val="center"/>
              <w:rPr>
                <w:del w:id="7836" w:author="Samuel Dent" w:date="2015-09-23T08:30:00Z"/>
                <w:rFonts w:eastAsiaTheme="minorHAnsi" w:cstheme="minorHAnsi"/>
                <w:color w:val="000000"/>
              </w:rPr>
            </w:pPr>
            <w:del w:id="7837" w:author="Samuel Dent" w:date="2015-09-23T08:30:00Z">
              <w:r w:rsidRPr="00E432E0" w:rsidDel="00CE2153">
                <w:rPr>
                  <w:rFonts w:eastAsiaTheme="minorHAnsi" w:cstheme="minorHAnsi"/>
                  <w:color w:val="000000"/>
                </w:rPr>
                <w:delText>$3.00</w:delText>
              </w:r>
            </w:del>
          </w:p>
        </w:tc>
        <w:tc>
          <w:tcPr>
            <w:tcW w:w="1032" w:type="dxa"/>
            <w:tcBorders>
              <w:top w:val="single" w:sz="6" w:space="0" w:color="auto"/>
              <w:left w:val="single" w:sz="6" w:space="0" w:color="auto"/>
              <w:bottom w:val="single" w:sz="6" w:space="0" w:color="auto"/>
              <w:right w:val="single" w:sz="6" w:space="0" w:color="auto"/>
            </w:tcBorders>
            <w:hideMark/>
          </w:tcPr>
          <w:p w14:paraId="01F3E88E" w14:textId="77777777" w:rsidR="00F302C5" w:rsidRPr="00E432E0" w:rsidDel="00CE2153" w:rsidRDefault="00F302C5" w:rsidP="00C04E8D">
            <w:pPr>
              <w:widowControl/>
              <w:autoSpaceDE w:val="0"/>
              <w:autoSpaceDN w:val="0"/>
              <w:adjustRightInd w:val="0"/>
              <w:spacing w:line="276" w:lineRule="auto"/>
              <w:jc w:val="center"/>
              <w:rPr>
                <w:del w:id="7838" w:author="Samuel Dent" w:date="2015-09-23T08:30:00Z"/>
                <w:rFonts w:eastAsiaTheme="minorHAnsi" w:cstheme="minorHAnsi"/>
                <w:color w:val="000000"/>
              </w:rPr>
            </w:pPr>
            <w:del w:id="7839" w:author="Samuel Dent" w:date="2015-09-23T08:30:00Z">
              <w:r w:rsidRPr="00E432E0" w:rsidDel="00CE2153">
                <w:rPr>
                  <w:rFonts w:eastAsiaTheme="minorHAnsi" w:cstheme="minorHAnsi"/>
                  <w:color w:val="000000"/>
                </w:rPr>
                <w:delText>$28.00</w:delText>
              </w:r>
            </w:del>
          </w:p>
        </w:tc>
        <w:tc>
          <w:tcPr>
            <w:tcW w:w="1435" w:type="dxa"/>
            <w:tcBorders>
              <w:top w:val="single" w:sz="6" w:space="0" w:color="auto"/>
              <w:left w:val="single" w:sz="6" w:space="0" w:color="auto"/>
              <w:bottom w:val="single" w:sz="6" w:space="0" w:color="auto"/>
              <w:right w:val="single" w:sz="6" w:space="0" w:color="auto"/>
            </w:tcBorders>
            <w:hideMark/>
          </w:tcPr>
          <w:p w14:paraId="052D3787" w14:textId="77777777" w:rsidR="00F302C5" w:rsidRPr="00E432E0" w:rsidDel="00CE2153" w:rsidRDefault="00F302C5" w:rsidP="00C04E8D">
            <w:pPr>
              <w:widowControl/>
              <w:autoSpaceDE w:val="0"/>
              <w:autoSpaceDN w:val="0"/>
              <w:adjustRightInd w:val="0"/>
              <w:spacing w:line="276" w:lineRule="auto"/>
              <w:jc w:val="center"/>
              <w:rPr>
                <w:del w:id="7840" w:author="Samuel Dent" w:date="2015-09-23T08:30:00Z"/>
                <w:rFonts w:eastAsiaTheme="minorHAnsi" w:cstheme="minorHAnsi"/>
                <w:color w:val="000000"/>
              </w:rPr>
            </w:pPr>
            <w:del w:id="7841" w:author="Samuel Dent" w:date="2015-09-23T08:30:00Z">
              <w:r w:rsidRPr="00E432E0" w:rsidDel="00CE2153">
                <w:rPr>
                  <w:rFonts w:eastAsiaTheme="minorHAnsi" w:cstheme="minorHAnsi"/>
                  <w:color w:val="000000"/>
                </w:rPr>
                <w:delText>$25.00</w:delText>
              </w:r>
            </w:del>
          </w:p>
        </w:tc>
      </w:tr>
      <w:tr w:rsidR="00F302C5" w:rsidRPr="00E432E0" w:rsidDel="00CE2153" w14:paraId="2BE47D77" w14:textId="77777777" w:rsidTr="00C04E8D">
        <w:trPr>
          <w:trHeight w:val="305"/>
          <w:jc w:val="center"/>
          <w:del w:id="7842" w:author="Samuel Dent" w:date="2015-09-23T08:30:00Z"/>
        </w:trPr>
        <w:tc>
          <w:tcPr>
            <w:tcW w:w="4157" w:type="dxa"/>
            <w:tcBorders>
              <w:top w:val="single" w:sz="6" w:space="0" w:color="auto"/>
              <w:left w:val="single" w:sz="6" w:space="0" w:color="auto"/>
              <w:bottom w:val="single" w:sz="6" w:space="0" w:color="auto"/>
              <w:right w:val="single" w:sz="6" w:space="0" w:color="auto"/>
            </w:tcBorders>
            <w:hideMark/>
          </w:tcPr>
          <w:p w14:paraId="53756844" w14:textId="77777777" w:rsidR="00F302C5" w:rsidRPr="00E432E0" w:rsidDel="00CE2153" w:rsidRDefault="00F302C5" w:rsidP="00C04E8D">
            <w:pPr>
              <w:widowControl/>
              <w:autoSpaceDE w:val="0"/>
              <w:autoSpaceDN w:val="0"/>
              <w:adjustRightInd w:val="0"/>
              <w:spacing w:line="276" w:lineRule="auto"/>
              <w:jc w:val="center"/>
              <w:rPr>
                <w:del w:id="7843" w:author="Samuel Dent" w:date="2015-09-23T08:30:00Z"/>
                <w:rFonts w:eastAsiaTheme="minorHAnsi" w:cstheme="minorHAnsi"/>
                <w:color w:val="000000"/>
              </w:rPr>
            </w:pPr>
            <w:del w:id="7844" w:author="Samuel Dent" w:date="2015-09-23T08:30:00Z">
              <w:r w:rsidRPr="00E432E0" w:rsidDel="00CE2153">
                <w:rPr>
                  <w:rFonts w:eastAsiaTheme="minorHAnsi" w:cstheme="minorHAnsi"/>
                  <w:color w:val="000000"/>
                </w:rPr>
                <w:delText>Recessed downlight luminaries</w:delText>
              </w:r>
            </w:del>
          </w:p>
        </w:tc>
        <w:tc>
          <w:tcPr>
            <w:tcW w:w="1032" w:type="dxa"/>
            <w:tcBorders>
              <w:top w:val="single" w:sz="6" w:space="0" w:color="auto"/>
              <w:left w:val="single" w:sz="6" w:space="0" w:color="auto"/>
              <w:bottom w:val="single" w:sz="6" w:space="0" w:color="auto"/>
              <w:right w:val="single" w:sz="6" w:space="0" w:color="auto"/>
            </w:tcBorders>
            <w:hideMark/>
          </w:tcPr>
          <w:p w14:paraId="5A2DE802" w14:textId="77777777" w:rsidR="00F302C5" w:rsidRPr="00E432E0" w:rsidDel="00CE2153" w:rsidRDefault="00F302C5" w:rsidP="00C04E8D">
            <w:pPr>
              <w:widowControl/>
              <w:autoSpaceDE w:val="0"/>
              <w:autoSpaceDN w:val="0"/>
              <w:adjustRightInd w:val="0"/>
              <w:spacing w:line="276" w:lineRule="auto"/>
              <w:jc w:val="center"/>
              <w:rPr>
                <w:del w:id="7845" w:author="Samuel Dent" w:date="2015-09-23T08:30:00Z"/>
                <w:rFonts w:eastAsiaTheme="minorHAnsi" w:cstheme="minorHAnsi"/>
                <w:color w:val="000000"/>
              </w:rPr>
            </w:pPr>
            <w:del w:id="7846" w:author="Samuel Dent" w:date="2015-09-23T08:30:00Z">
              <w:r w:rsidRPr="00E432E0" w:rsidDel="00CE2153">
                <w:rPr>
                  <w:rFonts w:eastAsiaTheme="minorHAnsi" w:cstheme="minorHAnsi"/>
                  <w:color w:val="000000"/>
                </w:rPr>
                <w:delText>$4.00</w:delText>
              </w:r>
            </w:del>
          </w:p>
        </w:tc>
        <w:tc>
          <w:tcPr>
            <w:tcW w:w="1032" w:type="dxa"/>
            <w:tcBorders>
              <w:top w:val="single" w:sz="6" w:space="0" w:color="auto"/>
              <w:left w:val="single" w:sz="6" w:space="0" w:color="auto"/>
              <w:bottom w:val="single" w:sz="6" w:space="0" w:color="auto"/>
              <w:right w:val="single" w:sz="6" w:space="0" w:color="auto"/>
            </w:tcBorders>
            <w:hideMark/>
          </w:tcPr>
          <w:p w14:paraId="2E2A7B14" w14:textId="77777777" w:rsidR="00F302C5" w:rsidRPr="00E432E0" w:rsidDel="00CE2153" w:rsidRDefault="00F302C5" w:rsidP="00C04E8D">
            <w:pPr>
              <w:widowControl/>
              <w:autoSpaceDE w:val="0"/>
              <w:autoSpaceDN w:val="0"/>
              <w:adjustRightInd w:val="0"/>
              <w:spacing w:line="276" w:lineRule="auto"/>
              <w:jc w:val="center"/>
              <w:rPr>
                <w:del w:id="7847" w:author="Samuel Dent" w:date="2015-09-23T08:30:00Z"/>
                <w:rFonts w:eastAsiaTheme="minorHAnsi" w:cstheme="minorHAnsi"/>
                <w:color w:val="000000"/>
              </w:rPr>
            </w:pPr>
            <w:del w:id="7848" w:author="Samuel Dent" w:date="2015-09-23T08:30:00Z">
              <w:r w:rsidRPr="00E432E0" w:rsidDel="00CE2153">
                <w:rPr>
                  <w:rFonts w:eastAsiaTheme="minorHAnsi" w:cstheme="minorHAnsi"/>
                  <w:color w:val="000000"/>
                </w:rPr>
                <w:delText>$94.00</w:delText>
              </w:r>
            </w:del>
          </w:p>
        </w:tc>
        <w:tc>
          <w:tcPr>
            <w:tcW w:w="1435" w:type="dxa"/>
            <w:tcBorders>
              <w:top w:val="single" w:sz="6" w:space="0" w:color="auto"/>
              <w:left w:val="single" w:sz="6" w:space="0" w:color="auto"/>
              <w:bottom w:val="single" w:sz="6" w:space="0" w:color="auto"/>
              <w:right w:val="single" w:sz="6" w:space="0" w:color="auto"/>
            </w:tcBorders>
            <w:hideMark/>
          </w:tcPr>
          <w:p w14:paraId="2EC08CC0" w14:textId="77777777" w:rsidR="00F302C5" w:rsidRPr="00E432E0" w:rsidDel="00CE2153" w:rsidRDefault="00F302C5" w:rsidP="00C04E8D">
            <w:pPr>
              <w:widowControl/>
              <w:autoSpaceDE w:val="0"/>
              <w:autoSpaceDN w:val="0"/>
              <w:adjustRightInd w:val="0"/>
              <w:spacing w:line="276" w:lineRule="auto"/>
              <w:jc w:val="center"/>
              <w:rPr>
                <w:del w:id="7849" w:author="Samuel Dent" w:date="2015-09-23T08:30:00Z"/>
                <w:rFonts w:eastAsiaTheme="minorHAnsi" w:cstheme="minorHAnsi"/>
                <w:color w:val="000000"/>
              </w:rPr>
            </w:pPr>
            <w:del w:id="7850" w:author="Samuel Dent" w:date="2015-09-23T08:30:00Z">
              <w:r w:rsidRPr="00E432E0" w:rsidDel="00CE2153">
                <w:rPr>
                  <w:rFonts w:eastAsiaTheme="minorHAnsi" w:cstheme="minorHAnsi"/>
                  <w:color w:val="000000"/>
                </w:rPr>
                <w:delText>$90.00</w:delText>
              </w:r>
            </w:del>
          </w:p>
        </w:tc>
      </w:tr>
      <w:tr w:rsidR="00F302C5" w:rsidRPr="00E432E0" w:rsidDel="00CE2153" w14:paraId="10D0A065" w14:textId="77777777" w:rsidTr="00C04E8D">
        <w:trPr>
          <w:trHeight w:val="305"/>
          <w:jc w:val="center"/>
          <w:del w:id="7851" w:author="Samuel Dent" w:date="2015-09-23T08:30:00Z"/>
        </w:trPr>
        <w:tc>
          <w:tcPr>
            <w:tcW w:w="4157" w:type="dxa"/>
            <w:tcBorders>
              <w:top w:val="single" w:sz="6" w:space="0" w:color="auto"/>
              <w:left w:val="single" w:sz="6" w:space="0" w:color="auto"/>
              <w:bottom w:val="single" w:sz="6" w:space="0" w:color="auto"/>
              <w:right w:val="single" w:sz="6" w:space="0" w:color="auto"/>
            </w:tcBorders>
            <w:hideMark/>
          </w:tcPr>
          <w:p w14:paraId="77ADFE4B" w14:textId="77777777" w:rsidR="00F302C5" w:rsidRPr="00E432E0" w:rsidDel="00CE2153" w:rsidRDefault="00F302C5" w:rsidP="00C04E8D">
            <w:pPr>
              <w:widowControl/>
              <w:autoSpaceDE w:val="0"/>
              <w:autoSpaceDN w:val="0"/>
              <w:adjustRightInd w:val="0"/>
              <w:spacing w:line="276" w:lineRule="auto"/>
              <w:jc w:val="center"/>
              <w:rPr>
                <w:del w:id="7852" w:author="Samuel Dent" w:date="2015-09-23T08:30:00Z"/>
                <w:rFonts w:eastAsiaTheme="minorHAnsi" w:cstheme="minorHAnsi"/>
                <w:color w:val="000000"/>
              </w:rPr>
            </w:pPr>
            <w:del w:id="7853" w:author="Samuel Dent" w:date="2015-09-23T08:30:00Z">
              <w:r w:rsidRPr="00E432E0" w:rsidDel="00CE2153">
                <w:rPr>
                  <w:rFonts w:eastAsiaTheme="minorHAnsi" w:cstheme="minorHAnsi"/>
                  <w:color w:val="000000"/>
                </w:rPr>
                <w:delText>Track lights</w:delText>
              </w:r>
            </w:del>
          </w:p>
        </w:tc>
        <w:tc>
          <w:tcPr>
            <w:tcW w:w="1032" w:type="dxa"/>
            <w:tcBorders>
              <w:top w:val="single" w:sz="6" w:space="0" w:color="auto"/>
              <w:left w:val="single" w:sz="6" w:space="0" w:color="auto"/>
              <w:bottom w:val="single" w:sz="6" w:space="0" w:color="auto"/>
              <w:right w:val="single" w:sz="6" w:space="0" w:color="auto"/>
            </w:tcBorders>
            <w:hideMark/>
          </w:tcPr>
          <w:p w14:paraId="690168B2" w14:textId="77777777" w:rsidR="00F302C5" w:rsidRPr="00E432E0" w:rsidDel="00CE2153" w:rsidRDefault="00F302C5" w:rsidP="00C04E8D">
            <w:pPr>
              <w:widowControl/>
              <w:autoSpaceDE w:val="0"/>
              <w:autoSpaceDN w:val="0"/>
              <w:adjustRightInd w:val="0"/>
              <w:spacing w:line="276" w:lineRule="auto"/>
              <w:jc w:val="center"/>
              <w:rPr>
                <w:del w:id="7854" w:author="Samuel Dent" w:date="2015-09-23T08:30:00Z"/>
                <w:rFonts w:eastAsiaTheme="minorHAnsi" w:cstheme="minorHAnsi"/>
                <w:color w:val="000000"/>
              </w:rPr>
            </w:pPr>
            <w:del w:id="7855" w:author="Samuel Dent" w:date="2015-09-23T08:30:00Z">
              <w:r w:rsidRPr="00E432E0" w:rsidDel="00CE2153">
                <w:rPr>
                  <w:rFonts w:eastAsiaTheme="minorHAnsi" w:cstheme="minorHAnsi"/>
                  <w:color w:val="000000"/>
                </w:rPr>
                <w:delText>$4.00</w:delText>
              </w:r>
            </w:del>
          </w:p>
        </w:tc>
        <w:tc>
          <w:tcPr>
            <w:tcW w:w="1032" w:type="dxa"/>
            <w:tcBorders>
              <w:top w:val="single" w:sz="6" w:space="0" w:color="auto"/>
              <w:left w:val="single" w:sz="6" w:space="0" w:color="auto"/>
              <w:bottom w:val="single" w:sz="6" w:space="0" w:color="auto"/>
              <w:right w:val="single" w:sz="6" w:space="0" w:color="auto"/>
            </w:tcBorders>
            <w:hideMark/>
          </w:tcPr>
          <w:p w14:paraId="761A72C4" w14:textId="77777777" w:rsidR="00F302C5" w:rsidRPr="00E432E0" w:rsidDel="00CE2153" w:rsidRDefault="00F302C5" w:rsidP="00C04E8D">
            <w:pPr>
              <w:widowControl/>
              <w:autoSpaceDE w:val="0"/>
              <w:autoSpaceDN w:val="0"/>
              <w:adjustRightInd w:val="0"/>
              <w:spacing w:line="276" w:lineRule="auto"/>
              <w:jc w:val="center"/>
              <w:rPr>
                <w:del w:id="7856" w:author="Samuel Dent" w:date="2015-09-23T08:30:00Z"/>
                <w:rFonts w:eastAsiaTheme="minorHAnsi" w:cstheme="minorHAnsi"/>
                <w:color w:val="000000"/>
              </w:rPr>
            </w:pPr>
            <w:del w:id="7857" w:author="Samuel Dent" w:date="2015-09-23T08:30:00Z">
              <w:r w:rsidRPr="00E432E0" w:rsidDel="00CE2153">
                <w:rPr>
                  <w:rFonts w:eastAsiaTheme="minorHAnsi" w:cstheme="minorHAnsi"/>
                  <w:color w:val="000000"/>
                </w:rPr>
                <w:delText>$60.00</w:delText>
              </w:r>
            </w:del>
          </w:p>
        </w:tc>
        <w:tc>
          <w:tcPr>
            <w:tcW w:w="1435" w:type="dxa"/>
            <w:tcBorders>
              <w:top w:val="single" w:sz="6" w:space="0" w:color="auto"/>
              <w:left w:val="single" w:sz="6" w:space="0" w:color="auto"/>
              <w:bottom w:val="single" w:sz="6" w:space="0" w:color="auto"/>
              <w:right w:val="single" w:sz="6" w:space="0" w:color="auto"/>
            </w:tcBorders>
            <w:hideMark/>
          </w:tcPr>
          <w:p w14:paraId="6FB1BDF0" w14:textId="77777777" w:rsidR="00F302C5" w:rsidRPr="00E432E0" w:rsidDel="00CE2153" w:rsidRDefault="00F302C5" w:rsidP="00C04E8D">
            <w:pPr>
              <w:widowControl/>
              <w:autoSpaceDE w:val="0"/>
              <w:autoSpaceDN w:val="0"/>
              <w:adjustRightInd w:val="0"/>
              <w:spacing w:line="276" w:lineRule="auto"/>
              <w:jc w:val="center"/>
              <w:rPr>
                <w:del w:id="7858" w:author="Samuel Dent" w:date="2015-09-23T08:30:00Z"/>
                <w:rFonts w:eastAsiaTheme="minorHAnsi" w:cstheme="minorHAnsi"/>
                <w:color w:val="000000"/>
              </w:rPr>
            </w:pPr>
            <w:del w:id="7859" w:author="Samuel Dent" w:date="2015-09-23T08:30:00Z">
              <w:r w:rsidRPr="00E432E0" w:rsidDel="00CE2153">
                <w:rPr>
                  <w:rFonts w:eastAsiaTheme="minorHAnsi" w:cstheme="minorHAnsi"/>
                  <w:color w:val="000000"/>
                </w:rPr>
                <w:delText>$56.00</w:delText>
              </w:r>
            </w:del>
          </w:p>
        </w:tc>
      </w:tr>
    </w:tbl>
    <w:p w14:paraId="2EA5EE14" w14:textId="77777777" w:rsidR="00F302C5" w:rsidRPr="00E432E0" w:rsidRDefault="00F302C5" w:rsidP="00F302C5">
      <w:pPr>
        <w:keepNext/>
        <w:keepLines/>
        <w:spacing w:before="200"/>
        <w:outlineLvl w:val="5"/>
        <w:rPr>
          <w:rFonts w:eastAsiaTheme="majorEastAsia" w:cstheme="majorBidi"/>
          <w:b/>
          <w:iCs/>
          <w:smallCaps/>
          <w:sz w:val="22"/>
        </w:rPr>
      </w:pPr>
      <w:r w:rsidRPr="00E432E0">
        <w:rPr>
          <w:rFonts w:eastAsiaTheme="majorEastAsia" w:cstheme="majorBidi"/>
          <w:b/>
          <w:iCs/>
          <w:smallCaps/>
          <w:sz w:val="22"/>
        </w:rPr>
        <w:lastRenderedPageBreak/>
        <w:t>Loadshape</w:t>
      </w:r>
    </w:p>
    <w:tbl>
      <w:tblPr>
        <w:tblW w:w="8120" w:type="dxa"/>
        <w:tblInd w:w="93" w:type="dxa"/>
        <w:tblLook w:val="04A0" w:firstRow="1" w:lastRow="0" w:firstColumn="1" w:lastColumn="0" w:noHBand="0" w:noVBand="1"/>
      </w:tblPr>
      <w:tblGrid>
        <w:gridCol w:w="8120"/>
      </w:tblGrid>
      <w:tr w:rsidR="00F302C5" w:rsidRPr="00E432E0" w14:paraId="7840E771" w14:textId="77777777" w:rsidTr="00C04E8D">
        <w:trPr>
          <w:trHeight w:val="300"/>
        </w:trPr>
        <w:tc>
          <w:tcPr>
            <w:tcW w:w="8120" w:type="dxa"/>
            <w:noWrap/>
            <w:vAlign w:val="center"/>
            <w:hideMark/>
          </w:tcPr>
          <w:p w14:paraId="2EAB2F43" w14:textId="77777777" w:rsidR="00F302C5" w:rsidRPr="00E432E0" w:rsidRDefault="00F302C5" w:rsidP="00C04E8D">
            <w:pPr>
              <w:widowControl/>
              <w:spacing w:line="276" w:lineRule="auto"/>
              <w:jc w:val="left"/>
              <w:rPr>
                <w:rFonts w:cstheme="minorHAnsi"/>
                <w:color w:val="000000"/>
                <w:szCs w:val="20"/>
              </w:rPr>
            </w:pPr>
            <w:r w:rsidRPr="00E432E0">
              <w:rPr>
                <w:rFonts w:cstheme="minorHAnsi"/>
                <w:color w:val="000000"/>
                <w:szCs w:val="20"/>
              </w:rPr>
              <w:t>Loadshape R06 - Residential Indoor Lighting</w:t>
            </w:r>
          </w:p>
        </w:tc>
      </w:tr>
      <w:tr w:rsidR="00F302C5" w:rsidRPr="00E432E0" w14:paraId="12E2B8F4" w14:textId="77777777" w:rsidTr="00C04E8D">
        <w:trPr>
          <w:trHeight w:val="300"/>
        </w:trPr>
        <w:tc>
          <w:tcPr>
            <w:tcW w:w="8120" w:type="dxa"/>
            <w:noWrap/>
            <w:vAlign w:val="center"/>
            <w:hideMark/>
          </w:tcPr>
          <w:p w14:paraId="6CFBCC8A" w14:textId="77777777" w:rsidR="00F302C5" w:rsidRPr="00E432E0" w:rsidRDefault="00F302C5" w:rsidP="00C04E8D">
            <w:pPr>
              <w:widowControl/>
              <w:spacing w:line="276" w:lineRule="auto"/>
              <w:jc w:val="left"/>
              <w:rPr>
                <w:rFonts w:cstheme="minorHAnsi"/>
                <w:color w:val="000000"/>
                <w:szCs w:val="20"/>
              </w:rPr>
            </w:pPr>
            <w:r w:rsidRPr="00E432E0">
              <w:rPr>
                <w:rFonts w:cstheme="minorHAnsi"/>
                <w:color w:val="000000"/>
                <w:szCs w:val="20"/>
              </w:rPr>
              <w:t>Loadshape R07 - Residential Outdoor Lighting</w:t>
            </w:r>
          </w:p>
        </w:tc>
      </w:tr>
    </w:tbl>
    <w:p w14:paraId="1EDE34FF" w14:textId="77777777" w:rsidR="00F302C5" w:rsidRPr="00E432E0" w:rsidRDefault="00F302C5" w:rsidP="00F302C5">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Coincidence Factor</w:t>
      </w:r>
    </w:p>
    <w:p w14:paraId="4DA3D1A2" w14:textId="77777777" w:rsidR="00F302C5" w:rsidRPr="00E432E0" w:rsidDel="00CE2153" w:rsidRDefault="00F302C5" w:rsidP="00F302C5">
      <w:pPr>
        <w:jc w:val="left"/>
        <w:rPr>
          <w:del w:id="7860" w:author="Samuel Dent" w:date="2015-09-23T08:32:00Z"/>
          <w:rFonts w:cstheme="minorHAnsi"/>
          <w:sz w:val="24"/>
          <w:szCs w:val="24"/>
        </w:rPr>
      </w:pPr>
      <w:del w:id="7861" w:author="Samuel Dent" w:date="2015-09-23T08:32:00Z">
        <w:r w:rsidRPr="00E432E0" w:rsidDel="00CE2153">
          <w:rPr>
            <w:rFonts w:cstheme="minorHAnsi"/>
          </w:rPr>
          <w:delText>The summer Peak Coincidence Factor is assumed to be 9.1% for Residential and in-unit Multi Family bulbs, 27.3% for bulbs installed in Exterior locations, and 9.4% for bulbs installed in unknown locations</w:delText>
        </w:r>
        <w:r w:rsidRPr="00E432E0" w:rsidDel="00CE2153">
          <w:rPr>
            <w:rFonts w:ascii="Arial" w:hAnsi="Arial"/>
            <w:vertAlign w:val="superscript"/>
          </w:rPr>
          <w:footnoteReference w:id="764"/>
        </w:r>
        <w:r w:rsidRPr="00E432E0" w:rsidDel="00CE2153">
          <w:rPr>
            <w:rFonts w:cstheme="minorHAnsi"/>
          </w:rPr>
          <w:delText>.</w:delText>
        </w:r>
      </w:del>
    </w:p>
    <w:p w14:paraId="20AE1A22" w14:textId="77777777" w:rsidR="00F302C5" w:rsidRDefault="00F302C5" w:rsidP="00F302C5">
      <w:pPr>
        <w:rPr>
          <w:ins w:id="7864" w:author="Samuel Dent" w:date="2015-09-23T08:31:00Z"/>
          <w:rFonts w:cstheme="minorHAnsi"/>
        </w:rPr>
      </w:pPr>
      <w:ins w:id="7865" w:author="Samuel Dent" w:date="2015-09-23T08:31:00Z">
        <w:r>
          <w:rPr>
            <w:rFonts w:cstheme="minorHAnsi"/>
          </w:rPr>
          <w:t>Unlike standard lamps that could be installed in any room, certain types of specialty lamps are more likely to be found in specific rooms, which affects the coincident peak factor. Coincidence factors by bulb types are presented below</w:t>
        </w:r>
        <w:r>
          <w:rPr>
            <w:rStyle w:val="FootnoteReference"/>
            <w:rFonts w:eastAsiaTheme="majorEastAsia"/>
          </w:rPr>
          <w:footnoteReference w:id="765"/>
        </w:r>
        <w:r>
          <w:rPr>
            <w:rFonts w:cstheme="minorHAnsi"/>
          </w:rPr>
          <w:t xml:space="preserve">  </w:t>
        </w:r>
      </w:ins>
    </w:p>
    <w:tbl>
      <w:tblPr>
        <w:tblW w:w="7295" w:type="dxa"/>
        <w:jc w:val="center"/>
        <w:tblLook w:val="04A0" w:firstRow="1" w:lastRow="0" w:firstColumn="1" w:lastColumn="0" w:noHBand="0" w:noVBand="1"/>
      </w:tblPr>
      <w:tblGrid>
        <w:gridCol w:w="5945"/>
        <w:gridCol w:w="1350"/>
      </w:tblGrid>
      <w:tr w:rsidR="00F302C5" w:rsidRPr="00E4628C" w14:paraId="2CA4C9B8" w14:textId="77777777" w:rsidTr="00C04E8D">
        <w:trPr>
          <w:trHeight w:val="20"/>
          <w:tblHeader/>
          <w:jc w:val="center"/>
          <w:ins w:id="7868" w:author="Samuel Dent" w:date="2015-09-23T08:32:00Z"/>
        </w:trPr>
        <w:tc>
          <w:tcPr>
            <w:tcW w:w="594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22D3B81" w14:textId="77777777" w:rsidR="00F302C5" w:rsidRPr="00E4628C" w:rsidRDefault="00F302C5" w:rsidP="00C04E8D">
            <w:pPr>
              <w:spacing w:line="276" w:lineRule="auto"/>
              <w:jc w:val="center"/>
              <w:rPr>
                <w:ins w:id="7869" w:author="Samuel Dent" w:date="2015-09-23T08:32:00Z"/>
                <w:rFonts w:cstheme="minorHAnsi"/>
                <w:b/>
                <w:color w:val="FFFFFF" w:themeColor="background1"/>
              </w:rPr>
            </w:pPr>
            <w:ins w:id="7870" w:author="Samuel Dent" w:date="2015-09-23T08:32:00Z">
              <w:r w:rsidRPr="00E4628C">
                <w:rPr>
                  <w:rFonts w:cstheme="minorHAnsi"/>
                  <w:b/>
                  <w:color w:val="FFFFFF" w:themeColor="background1"/>
                </w:rPr>
                <w:t>Bulb Type</w:t>
              </w:r>
            </w:ins>
          </w:p>
        </w:tc>
        <w:tc>
          <w:tcPr>
            <w:tcW w:w="1350" w:type="dxa"/>
            <w:tcBorders>
              <w:top w:val="single" w:sz="4" w:space="0" w:color="auto"/>
              <w:left w:val="nil"/>
              <w:bottom w:val="single" w:sz="4" w:space="0" w:color="auto"/>
              <w:right w:val="single" w:sz="4" w:space="0" w:color="auto"/>
            </w:tcBorders>
            <w:shd w:val="clear" w:color="auto" w:fill="7F7F7F" w:themeFill="text1" w:themeFillTint="80"/>
            <w:vAlign w:val="bottom"/>
            <w:hideMark/>
          </w:tcPr>
          <w:p w14:paraId="2C50A3B3" w14:textId="77777777" w:rsidR="00F302C5" w:rsidRPr="00E4628C" w:rsidRDefault="00F302C5" w:rsidP="00C04E8D">
            <w:pPr>
              <w:spacing w:line="276" w:lineRule="auto"/>
              <w:jc w:val="center"/>
              <w:rPr>
                <w:ins w:id="7871" w:author="Samuel Dent" w:date="2015-09-23T08:32:00Z"/>
                <w:rFonts w:cstheme="minorHAnsi"/>
                <w:b/>
                <w:color w:val="FFFFFF" w:themeColor="background1"/>
              </w:rPr>
            </w:pPr>
            <w:ins w:id="7872" w:author="Samuel Dent" w:date="2015-09-23T08:32:00Z">
              <w:r w:rsidRPr="00E4628C">
                <w:rPr>
                  <w:rFonts w:cstheme="minorHAnsi"/>
                  <w:b/>
                  <w:color w:val="FFFFFF" w:themeColor="background1"/>
                </w:rPr>
                <w:t>Peak CF</w:t>
              </w:r>
            </w:ins>
          </w:p>
        </w:tc>
      </w:tr>
      <w:tr w:rsidR="00F302C5" w:rsidRPr="00E4628C" w14:paraId="405BC82C" w14:textId="77777777" w:rsidTr="00C04E8D">
        <w:trPr>
          <w:trHeight w:val="20"/>
          <w:jc w:val="center"/>
          <w:ins w:id="7873" w:author="Samuel Dent" w:date="2015-09-23T08:32:00Z"/>
        </w:trPr>
        <w:tc>
          <w:tcPr>
            <w:tcW w:w="5945" w:type="dxa"/>
            <w:tcBorders>
              <w:top w:val="nil"/>
              <w:left w:val="single" w:sz="4" w:space="0" w:color="auto"/>
              <w:bottom w:val="single" w:sz="4" w:space="0" w:color="auto"/>
              <w:right w:val="single" w:sz="4" w:space="0" w:color="auto"/>
            </w:tcBorders>
            <w:vAlign w:val="center"/>
            <w:hideMark/>
          </w:tcPr>
          <w:p w14:paraId="48DB5A74" w14:textId="77777777" w:rsidR="00F302C5" w:rsidRPr="00E4628C" w:rsidRDefault="00F302C5" w:rsidP="00C04E8D">
            <w:pPr>
              <w:rPr>
                <w:ins w:id="7874" w:author="Samuel Dent" w:date="2015-09-23T08:32:00Z"/>
              </w:rPr>
            </w:pPr>
            <w:ins w:id="7875" w:author="Samuel Dent" w:date="2015-09-23T08:32:00Z">
              <w:r w:rsidRPr="00E4628C">
                <w:t>Three-way</w:t>
              </w:r>
            </w:ins>
          </w:p>
        </w:tc>
        <w:tc>
          <w:tcPr>
            <w:tcW w:w="1350" w:type="dxa"/>
            <w:tcBorders>
              <w:top w:val="nil"/>
              <w:left w:val="nil"/>
              <w:bottom w:val="single" w:sz="4" w:space="0" w:color="auto"/>
              <w:right w:val="single" w:sz="4" w:space="0" w:color="auto"/>
            </w:tcBorders>
            <w:noWrap/>
            <w:vAlign w:val="bottom"/>
            <w:hideMark/>
          </w:tcPr>
          <w:p w14:paraId="222A0057" w14:textId="77777777" w:rsidR="00F302C5" w:rsidRPr="00E4628C" w:rsidRDefault="00F302C5" w:rsidP="00C04E8D">
            <w:pPr>
              <w:jc w:val="center"/>
              <w:rPr>
                <w:ins w:id="7876" w:author="Samuel Dent" w:date="2015-09-23T08:32:00Z"/>
                <w:szCs w:val="16"/>
              </w:rPr>
            </w:pPr>
            <w:ins w:id="7877" w:author="Samuel Dent" w:date="2015-09-23T08:32:00Z">
              <w:r w:rsidRPr="00E4628C">
                <w:t>0.078</w:t>
              </w:r>
              <w:r w:rsidRPr="009C362B">
                <w:rPr>
                  <w:rStyle w:val="FootnoteReference"/>
                </w:rPr>
                <w:footnoteReference w:id="766"/>
              </w:r>
            </w:ins>
          </w:p>
        </w:tc>
      </w:tr>
      <w:tr w:rsidR="00F302C5" w:rsidRPr="00E4628C" w14:paraId="001DB306" w14:textId="77777777" w:rsidTr="00C04E8D">
        <w:trPr>
          <w:trHeight w:val="20"/>
          <w:jc w:val="center"/>
          <w:ins w:id="7880" w:author="Samuel Dent" w:date="2015-09-23T08:32:00Z"/>
        </w:trPr>
        <w:tc>
          <w:tcPr>
            <w:tcW w:w="5945" w:type="dxa"/>
            <w:tcBorders>
              <w:top w:val="single" w:sz="4" w:space="0" w:color="auto"/>
              <w:left w:val="single" w:sz="4" w:space="0" w:color="auto"/>
              <w:bottom w:val="single" w:sz="4" w:space="0" w:color="auto"/>
              <w:right w:val="single" w:sz="4" w:space="0" w:color="auto"/>
            </w:tcBorders>
            <w:vAlign w:val="center"/>
            <w:hideMark/>
          </w:tcPr>
          <w:p w14:paraId="1C1B0D2A" w14:textId="77777777" w:rsidR="00F302C5" w:rsidRPr="00E4628C" w:rsidRDefault="00F302C5" w:rsidP="00C04E8D">
            <w:pPr>
              <w:rPr>
                <w:ins w:id="7881" w:author="Samuel Dent" w:date="2015-09-23T08:32:00Z"/>
                <w:szCs w:val="16"/>
              </w:rPr>
            </w:pPr>
            <w:ins w:id="7882" w:author="Samuel Dent" w:date="2015-09-23T08:32:00Z">
              <w:r w:rsidRPr="00E4628C">
                <w:t>Dimmable</w:t>
              </w:r>
            </w:ins>
          </w:p>
        </w:tc>
        <w:tc>
          <w:tcPr>
            <w:tcW w:w="1350" w:type="dxa"/>
            <w:tcBorders>
              <w:top w:val="single" w:sz="4" w:space="0" w:color="auto"/>
              <w:left w:val="nil"/>
              <w:bottom w:val="single" w:sz="4" w:space="0" w:color="auto"/>
              <w:right w:val="single" w:sz="4" w:space="0" w:color="auto"/>
            </w:tcBorders>
            <w:noWrap/>
            <w:vAlign w:val="bottom"/>
            <w:hideMark/>
          </w:tcPr>
          <w:p w14:paraId="54D4BB2E" w14:textId="77777777" w:rsidR="00F302C5" w:rsidRPr="00E4628C" w:rsidRDefault="00F302C5" w:rsidP="00C04E8D">
            <w:pPr>
              <w:jc w:val="center"/>
              <w:rPr>
                <w:ins w:id="7883" w:author="Samuel Dent" w:date="2015-09-23T08:32:00Z"/>
                <w:szCs w:val="16"/>
              </w:rPr>
            </w:pPr>
            <w:ins w:id="7884" w:author="Samuel Dent" w:date="2015-09-23T08:32:00Z">
              <w:r w:rsidRPr="00E4628C">
                <w:t>0.078</w:t>
              </w:r>
              <w:r w:rsidRPr="009C362B">
                <w:rPr>
                  <w:rStyle w:val="FootnoteReference"/>
                </w:rPr>
                <w:footnoteReference w:id="767"/>
              </w:r>
            </w:ins>
          </w:p>
        </w:tc>
      </w:tr>
      <w:tr w:rsidR="00F302C5" w:rsidRPr="00E4628C" w14:paraId="1E51B487" w14:textId="77777777" w:rsidTr="00C04E8D">
        <w:trPr>
          <w:trHeight w:val="20"/>
          <w:jc w:val="center"/>
          <w:ins w:id="7887" w:author="Samuel Dent" w:date="2015-09-23T08:32:00Z"/>
        </w:trPr>
        <w:tc>
          <w:tcPr>
            <w:tcW w:w="5945" w:type="dxa"/>
            <w:tcBorders>
              <w:top w:val="single" w:sz="4" w:space="0" w:color="auto"/>
              <w:left w:val="single" w:sz="4" w:space="0" w:color="auto"/>
              <w:bottom w:val="single" w:sz="4" w:space="0" w:color="auto"/>
              <w:right w:val="single" w:sz="4" w:space="0" w:color="auto"/>
            </w:tcBorders>
            <w:vAlign w:val="center"/>
            <w:hideMark/>
          </w:tcPr>
          <w:p w14:paraId="0E69A275" w14:textId="77777777" w:rsidR="00F302C5" w:rsidRPr="00E4628C" w:rsidRDefault="00F302C5" w:rsidP="00C04E8D">
            <w:pPr>
              <w:rPr>
                <w:ins w:id="7888" w:author="Samuel Dent" w:date="2015-09-23T08:32:00Z"/>
                <w:szCs w:val="16"/>
              </w:rPr>
            </w:pPr>
            <w:ins w:id="7889" w:author="Samuel Dent" w:date="2015-09-23T08:32:00Z">
              <w:r w:rsidRPr="00E4628C">
                <w:t>Interior reflector (incl. dimmable)</w:t>
              </w:r>
            </w:ins>
          </w:p>
        </w:tc>
        <w:tc>
          <w:tcPr>
            <w:tcW w:w="1350" w:type="dxa"/>
            <w:tcBorders>
              <w:top w:val="nil"/>
              <w:left w:val="nil"/>
              <w:bottom w:val="single" w:sz="4" w:space="0" w:color="auto"/>
              <w:right w:val="single" w:sz="4" w:space="0" w:color="auto"/>
            </w:tcBorders>
            <w:noWrap/>
            <w:vAlign w:val="bottom"/>
            <w:hideMark/>
          </w:tcPr>
          <w:p w14:paraId="058A1B9B" w14:textId="77777777" w:rsidR="00F302C5" w:rsidRPr="00E4628C" w:rsidRDefault="00F302C5" w:rsidP="00C04E8D">
            <w:pPr>
              <w:jc w:val="center"/>
              <w:rPr>
                <w:ins w:id="7890" w:author="Samuel Dent" w:date="2015-09-23T08:32:00Z"/>
                <w:szCs w:val="16"/>
              </w:rPr>
            </w:pPr>
            <w:ins w:id="7891" w:author="Samuel Dent" w:date="2015-09-23T08:32:00Z">
              <w:r w:rsidRPr="00E4628C">
                <w:t>0.091</w:t>
              </w:r>
            </w:ins>
          </w:p>
        </w:tc>
      </w:tr>
      <w:tr w:rsidR="00F302C5" w:rsidRPr="00E4628C" w14:paraId="43512124" w14:textId="77777777" w:rsidTr="00C04E8D">
        <w:trPr>
          <w:trHeight w:val="20"/>
          <w:jc w:val="center"/>
          <w:ins w:id="7892" w:author="Samuel Dent" w:date="2015-09-23T08:32:00Z"/>
        </w:trPr>
        <w:tc>
          <w:tcPr>
            <w:tcW w:w="5945" w:type="dxa"/>
            <w:tcBorders>
              <w:top w:val="nil"/>
              <w:left w:val="single" w:sz="4" w:space="0" w:color="auto"/>
              <w:bottom w:val="single" w:sz="4" w:space="0" w:color="auto"/>
              <w:right w:val="single" w:sz="4" w:space="0" w:color="auto"/>
            </w:tcBorders>
            <w:vAlign w:val="center"/>
            <w:hideMark/>
          </w:tcPr>
          <w:p w14:paraId="3F8752F3" w14:textId="77777777" w:rsidR="00F302C5" w:rsidRPr="00E4628C" w:rsidRDefault="00F302C5" w:rsidP="00C04E8D">
            <w:pPr>
              <w:rPr>
                <w:ins w:id="7893" w:author="Samuel Dent" w:date="2015-09-23T08:32:00Z"/>
                <w:szCs w:val="16"/>
              </w:rPr>
            </w:pPr>
            <w:ins w:id="7894" w:author="Samuel Dent" w:date="2015-09-23T08:32:00Z">
              <w:r w:rsidRPr="00E4628C">
                <w:t>Exterior reflector</w:t>
              </w:r>
            </w:ins>
          </w:p>
        </w:tc>
        <w:tc>
          <w:tcPr>
            <w:tcW w:w="1350" w:type="dxa"/>
            <w:tcBorders>
              <w:top w:val="nil"/>
              <w:left w:val="nil"/>
              <w:bottom w:val="single" w:sz="4" w:space="0" w:color="auto"/>
              <w:right w:val="single" w:sz="4" w:space="0" w:color="auto"/>
            </w:tcBorders>
            <w:noWrap/>
            <w:vAlign w:val="bottom"/>
            <w:hideMark/>
          </w:tcPr>
          <w:p w14:paraId="45861143" w14:textId="77777777" w:rsidR="00F302C5" w:rsidRPr="00E4628C" w:rsidRDefault="00F302C5" w:rsidP="00C04E8D">
            <w:pPr>
              <w:jc w:val="center"/>
              <w:rPr>
                <w:ins w:id="7895" w:author="Samuel Dent" w:date="2015-09-23T08:32:00Z"/>
                <w:szCs w:val="16"/>
              </w:rPr>
            </w:pPr>
            <w:ins w:id="7896" w:author="Samuel Dent" w:date="2015-09-23T08:32:00Z">
              <w:r w:rsidRPr="00E4628C">
                <w:t>0.273</w:t>
              </w:r>
            </w:ins>
          </w:p>
        </w:tc>
      </w:tr>
      <w:tr w:rsidR="00F302C5" w:rsidRPr="00E4628C" w14:paraId="0B973CB1" w14:textId="77777777" w:rsidTr="00C04E8D">
        <w:trPr>
          <w:trHeight w:val="20"/>
          <w:jc w:val="center"/>
          <w:ins w:id="7897" w:author="Samuel Dent" w:date="2015-09-23T08:32:00Z"/>
        </w:trPr>
        <w:tc>
          <w:tcPr>
            <w:tcW w:w="5945" w:type="dxa"/>
            <w:tcBorders>
              <w:top w:val="nil"/>
              <w:left w:val="single" w:sz="4" w:space="0" w:color="auto"/>
              <w:bottom w:val="single" w:sz="4" w:space="0" w:color="auto"/>
              <w:right w:val="single" w:sz="4" w:space="0" w:color="auto"/>
            </w:tcBorders>
            <w:vAlign w:val="center"/>
          </w:tcPr>
          <w:p w14:paraId="1A7127D7" w14:textId="77777777" w:rsidR="00F302C5" w:rsidRPr="00E4628C" w:rsidRDefault="00F302C5" w:rsidP="00C04E8D">
            <w:pPr>
              <w:rPr>
                <w:ins w:id="7898" w:author="Samuel Dent" w:date="2015-09-23T08:32:00Z"/>
              </w:rPr>
            </w:pPr>
            <w:ins w:id="7899" w:author="Samuel Dent" w:date="2015-09-23T08:32:00Z">
              <w:r>
                <w:t>Unknown reflector</w:t>
              </w:r>
            </w:ins>
          </w:p>
        </w:tc>
        <w:tc>
          <w:tcPr>
            <w:tcW w:w="1350" w:type="dxa"/>
            <w:tcBorders>
              <w:top w:val="nil"/>
              <w:left w:val="nil"/>
              <w:bottom w:val="single" w:sz="4" w:space="0" w:color="auto"/>
              <w:right w:val="single" w:sz="4" w:space="0" w:color="auto"/>
            </w:tcBorders>
            <w:noWrap/>
            <w:vAlign w:val="bottom"/>
          </w:tcPr>
          <w:p w14:paraId="02121AB5" w14:textId="77777777" w:rsidR="00F302C5" w:rsidRPr="00E4628C" w:rsidRDefault="00F302C5" w:rsidP="00C04E8D">
            <w:pPr>
              <w:jc w:val="center"/>
              <w:rPr>
                <w:ins w:id="7900" w:author="Samuel Dent" w:date="2015-09-23T08:32:00Z"/>
              </w:rPr>
            </w:pPr>
            <w:ins w:id="7901" w:author="Samuel Dent" w:date="2015-09-23T08:32:00Z">
              <w:r>
                <w:t>0.094</w:t>
              </w:r>
            </w:ins>
          </w:p>
        </w:tc>
      </w:tr>
      <w:tr w:rsidR="00F302C5" w:rsidRPr="00E4628C" w14:paraId="1D4F12ED" w14:textId="77777777" w:rsidTr="00C04E8D">
        <w:trPr>
          <w:trHeight w:val="20"/>
          <w:jc w:val="center"/>
          <w:ins w:id="7902" w:author="Samuel Dent" w:date="2015-09-23T08:32:00Z"/>
        </w:trPr>
        <w:tc>
          <w:tcPr>
            <w:tcW w:w="5945" w:type="dxa"/>
            <w:tcBorders>
              <w:top w:val="nil"/>
              <w:left w:val="single" w:sz="4" w:space="0" w:color="auto"/>
              <w:bottom w:val="single" w:sz="4" w:space="0" w:color="auto"/>
              <w:right w:val="single" w:sz="4" w:space="0" w:color="auto"/>
            </w:tcBorders>
            <w:vAlign w:val="center"/>
            <w:hideMark/>
          </w:tcPr>
          <w:p w14:paraId="440008DA" w14:textId="77777777" w:rsidR="00F302C5" w:rsidRPr="00E4628C" w:rsidRDefault="00F302C5" w:rsidP="00C04E8D">
            <w:pPr>
              <w:rPr>
                <w:ins w:id="7903" w:author="Samuel Dent" w:date="2015-09-23T08:32:00Z"/>
                <w:szCs w:val="16"/>
              </w:rPr>
            </w:pPr>
            <w:ins w:id="7904" w:author="Samuel Dent" w:date="2015-09-23T08:32:00Z">
              <w:r w:rsidRPr="00E4628C">
                <w:t>Candelabra base and candle medium and intermediate base</w:t>
              </w:r>
            </w:ins>
          </w:p>
        </w:tc>
        <w:tc>
          <w:tcPr>
            <w:tcW w:w="1350" w:type="dxa"/>
            <w:tcBorders>
              <w:top w:val="nil"/>
              <w:left w:val="nil"/>
              <w:bottom w:val="single" w:sz="4" w:space="0" w:color="auto"/>
              <w:right w:val="single" w:sz="4" w:space="0" w:color="auto"/>
            </w:tcBorders>
            <w:noWrap/>
            <w:vAlign w:val="bottom"/>
            <w:hideMark/>
          </w:tcPr>
          <w:p w14:paraId="506066A8" w14:textId="77777777" w:rsidR="00F302C5" w:rsidRPr="00E4628C" w:rsidRDefault="00F302C5" w:rsidP="00C04E8D">
            <w:pPr>
              <w:jc w:val="center"/>
              <w:rPr>
                <w:ins w:id="7905" w:author="Samuel Dent" w:date="2015-09-23T08:32:00Z"/>
                <w:szCs w:val="16"/>
              </w:rPr>
            </w:pPr>
            <w:ins w:id="7906" w:author="Samuel Dent" w:date="2015-09-23T08:32:00Z">
              <w:r w:rsidRPr="00E4628C">
                <w:t>0.121</w:t>
              </w:r>
            </w:ins>
          </w:p>
        </w:tc>
      </w:tr>
      <w:tr w:rsidR="00F302C5" w:rsidRPr="00E4628C" w14:paraId="0313B6C3" w14:textId="77777777" w:rsidTr="00C04E8D">
        <w:trPr>
          <w:trHeight w:val="20"/>
          <w:jc w:val="center"/>
          <w:ins w:id="7907" w:author="Samuel Dent" w:date="2015-09-23T08:32:00Z"/>
        </w:trPr>
        <w:tc>
          <w:tcPr>
            <w:tcW w:w="5945" w:type="dxa"/>
            <w:tcBorders>
              <w:top w:val="nil"/>
              <w:left w:val="single" w:sz="4" w:space="0" w:color="auto"/>
              <w:bottom w:val="single" w:sz="4" w:space="0" w:color="auto"/>
              <w:right w:val="single" w:sz="4" w:space="0" w:color="auto"/>
            </w:tcBorders>
            <w:vAlign w:val="center"/>
            <w:hideMark/>
          </w:tcPr>
          <w:p w14:paraId="7D95C40B" w14:textId="77777777" w:rsidR="00F302C5" w:rsidRPr="00E4628C" w:rsidRDefault="00F302C5" w:rsidP="00C04E8D">
            <w:pPr>
              <w:rPr>
                <w:ins w:id="7908" w:author="Samuel Dent" w:date="2015-09-23T08:32:00Z"/>
                <w:szCs w:val="16"/>
              </w:rPr>
            </w:pPr>
            <w:ins w:id="7909" w:author="Samuel Dent" w:date="2015-09-23T08:32:00Z">
              <w:r w:rsidRPr="00E4628C">
                <w:t>Bug light</w:t>
              </w:r>
            </w:ins>
          </w:p>
        </w:tc>
        <w:tc>
          <w:tcPr>
            <w:tcW w:w="1350" w:type="dxa"/>
            <w:tcBorders>
              <w:top w:val="nil"/>
              <w:left w:val="nil"/>
              <w:bottom w:val="single" w:sz="4" w:space="0" w:color="auto"/>
              <w:right w:val="single" w:sz="4" w:space="0" w:color="auto"/>
            </w:tcBorders>
            <w:noWrap/>
            <w:vAlign w:val="bottom"/>
            <w:hideMark/>
          </w:tcPr>
          <w:p w14:paraId="758ED1CE" w14:textId="77777777" w:rsidR="00F302C5" w:rsidRPr="00E4628C" w:rsidRDefault="00F302C5" w:rsidP="00C04E8D">
            <w:pPr>
              <w:jc w:val="center"/>
              <w:rPr>
                <w:ins w:id="7910" w:author="Samuel Dent" w:date="2015-09-23T08:32:00Z"/>
                <w:szCs w:val="16"/>
              </w:rPr>
            </w:pPr>
            <w:ins w:id="7911" w:author="Samuel Dent" w:date="2015-09-23T08:32:00Z">
              <w:r w:rsidRPr="00E4628C">
                <w:t>0.273</w:t>
              </w:r>
            </w:ins>
          </w:p>
        </w:tc>
      </w:tr>
      <w:tr w:rsidR="00F302C5" w:rsidRPr="00E4628C" w14:paraId="46D38F1A" w14:textId="77777777" w:rsidTr="00C04E8D">
        <w:trPr>
          <w:trHeight w:val="20"/>
          <w:jc w:val="center"/>
          <w:ins w:id="7912" w:author="Samuel Dent" w:date="2015-09-23T08:32:00Z"/>
        </w:trPr>
        <w:tc>
          <w:tcPr>
            <w:tcW w:w="5945" w:type="dxa"/>
            <w:tcBorders>
              <w:top w:val="nil"/>
              <w:left w:val="single" w:sz="4" w:space="0" w:color="auto"/>
              <w:bottom w:val="single" w:sz="4" w:space="0" w:color="auto"/>
              <w:right w:val="single" w:sz="4" w:space="0" w:color="auto"/>
            </w:tcBorders>
            <w:vAlign w:val="center"/>
            <w:hideMark/>
          </w:tcPr>
          <w:p w14:paraId="2657121C" w14:textId="77777777" w:rsidR="00F302C5" w:rsidRPr="00E4628C" w:rsidRDefault="00F302C5" w:rsidP="00C04E8D">
            <w:pPr>
              <w:rPr>
                <w:ins w:id="7913" w:author="Samuel Dent" w:date="2015-09-23T08:32:00Z"/>
                <w:szCs w:val="16"/>
              </w:rPr>
            </w:pPr>
            <w:ins w:id="7914" w:author="Samuel Dent" w:date="2015-09-23T08:32:00Z">
              <w:r w:rsidRPr="00E4628C">
                <w:t>Post light (&gt;100W)</w:t>
              </w:r>
            </w:ins>
          </w:p>
        </w:tc>
        <w:tc>
          <w:tcPr>
            <w:tcW w:w="1350" w:type="dxa"/>
            <w:tcBorders>
              <w:top w:val="nil"/>
              <w:left w:val="nil"/>
              <w:bottom w:val="single" w:sz="4" w:space="0" w:color="auto"/>
              <w:right w:val="single" w:sz="4" w:space="0" w:color="auto"/>
            </w:tcBorders>
            <w:noWrap/>
            <w:vAlign w:val="bottom"/>
            <w:hideMark/>
          </w:tcPr>
          <w:p w14:paraId="755E89A6" w14:textId="77777777" w:rsidR="00F302C5" w:rsidRPr="00E4628C" w:rsidRDefault="00F302C5" w:rsidP="00C04E8D">
            <w:pPr>
              <w:jc w:val="center"/>
              <w:rPr>
                <w:ins w:id="7915" w:author="Samuel Dent" w:date="2015-09-23T08:32:00Z"/>
                <w:szCs w:val="16"/>
              </w:rPr>
            </w:pPr>
            <w:ins w:id="7916" w:author="Samuel Dent" w:date="2015-09-23T08:32:00Z">
              <w:r w:rsidRPr="00E4628C">
                <w:t>0.273</w:t>
              </w:r>
            </w:ins>
          </w:p>
        </w:tc>
      </w:tr>
      <w:tr w:rsidR="00F302C5" w:rsidRPr="00E4628C" w14:paraId="39A15A83" w14:textId="77777777" w:rsidTr="00C04E8D">
        <w:trPr>
          <w:trHeight w:val="20"/>
          <w:jc w:val="center"/>
          <w:ins w:id="7917" w:author="Samuel Dent" w:date="2015-09-23T08:32:00Z"/>
        </w:trPr>
        <w:tc>
          <w:tcPr>
            <w:tcW w:w="5945" w:type="dxa"/>
            <w:tcBorders>
              <w:top w:val="nil"/>
              <w:left w:val="single" w:sz="4" w:space="0" w:color="auto"/>
              <w:bottom w:val="single" w:sz="4" w:space="0" w:color="auto"/>
              <w:right w:val="single" w:sz="4" w:space="0" w:color="auto"/>
            </w:tcBorders>
            <w:vAlign w:val="center"/>
            <w:hideMark/>
          </w:tcPr>
          <w:p w14:paraId="3D25C491" w14:textId="77777777" w:rsidR="00F302C5" w:rsidRPr="00E4628C" w:rsidRDefault="00F302C5" w:rsidP="00C04E8D">
            <w:pPr>
              <w:rPr>
                <w:ins w:id="7918" w:author="Samuel Dent" w:date="2015-09-23T08:32:00Z"/>
                <w:szCs w:val="16"/>
              </w:rPr>
            </w:pPr>
            <w:ins w:id="7919" w:author="Samuel Dent" w:date="2015-09-23T08:32:00Z">
              <w:r w:rsidRPr="00E4628C">
                <w:t>Daylight</w:t>
              </w:r>
            </w:ins>
          </w:p>
        </w:tc>
        <w:tc>
          <w:tcPr>
            <w:tcW w:w="1350" w:type="dxa"/>
            <w:tcBorders>
              <w:top w:val="nil"/>
              <w:left w:val="nil"/>
              <w:bottom w:val="single" w:sz="4" w:space="0" w:color="auto"/>
              <w:right w:val="single" w:sz="4" w:space="0" w:color="auto"/>
            </w:tcBorders>
            <w:noWrap/>
            <w:vAlign w:val="bottom"/>
            <w:hideMark/>
          </w:tcPr>
          <w:p w14:paraId="6CF2CCA2" w14:textId="77777777" w:rsidR="00F302C5" w:rsidRPr="00E4628C" w:rsidRDefault="00F302C5" w:rsidP="00C04E8D">
            <w:pPr>
              <w:jc w:val="center"/>
              <w:rPr>
                <w:ins w:id="7920" w:author="Samuel Dent" w:date="2015-09-23T08:32:00Z"/>
                <w:szCs w:val="16"/>
              </w:rPr>
            </w:pPr>
            <w:ins w:id="7921" w:author="Samuel Dent" w:date="2015-09-23T08:32:00Z">
              <w:r w:rsidRPr="00E4628C">
                <w:t>0.081</w:t>
              </w:r>
            </w:ins>
          </w:p>
        </w:tc>
      </w:tr>
      <w:tr w:rsidR="00F302C5" w:rsidRPr="00E4628C" w14:paraId="4E8BCDA6" w14:textId="77777777" w:rsidTr="00C04E8D">
        <w:trPr>
          <w:trHeight w:val="20"/>
          <w:jc w:val="center"/>
          <w:ins w:id="7922" w:author="Samuel Dent" w:date="2015-09-23T08:32:00Z"/>
        </w:trPr>
        <w:tc>
          <w:tcPr>
            <w:tcW w:w="5945" w:type="dxa"/>
            <w:tcBorders>
              <w:top w:val="nil"/>
              <w:left w:val="single" w:sz="4" w:space="0" w:color="auto"/>
              <w:bottom w:val="single" w:sz="4" w:space="0" w:color="auto"/>
              <w:right w:val="single" w:sz="4" w:space="0" w:color="auto"/>
            </w:tcBorders>
            <w:vAlign w:val="center"/>
            <w:hideMark/>
          </w:tcPr>
          <w:p w14:paraId="7E1A3093" w14:textId="77777777" w:rsidR="00F302C5" w:rsidRPr="00E4628C" w:rsidRDefault="00F302C5" w:rsidP="00C04E8D">
            <w:pPr>
              <w:rPr>
                <w:ins w:id="7923" w:author="Samuel Dent" w:date="2015-09-23T08:32:00Z"/>
                <w:szCs w:val="16"/>
              </w:rPr>
            </w:pPr>
            <w:ins w:id="7924" w:author="Samuel Dent" w:date="2015-09-23T08:32:00Z">
              <w:r w:rsidRPr="00E4628C">
                <w:t>Plant light</w:t>
              </w:r>
            </w:ins>
          </w:p>
        </w:tc>
        <w:tc>
          <w:tcPr>
            <w:tcW w:w="1350" w:type="dxa"/>
            <w:tcBorders>
              <w:top w:val="nil"/>
              <w:left w:val="nil"/>
              <w:bottom w:val="single" w:sz="4" w:space="0" w:color="auto"/>
              <w:right w:val="single" w:sz="4" w:space="0" w:color="auto"/>
            </w:tcBorders>
            <w:noWrap/>
            <w:vAlign w:val="bottom"/>
            <w:hideMark/>
          </w:tcPr>
          <w:p w14:paraId="4DC66133" w14:textId="77777777" w:rsidR="00F302C5" w:rsidRPr="00E4628C" w:rsidRDefault="00F302C5" w:rsidP="00C04E8D">
            <w:pPr>
              <w:jc w:val="center"/>
              <w:rPr>
                <w:ins w:id="7925" w:author="Samuel Dent" w:date="2015-09-23T08:32:00Z"/>
                <w:szCs w:val="16"/>
              </w:rPr>
            </w:pPr>
            <w:ins w:id="7926" w:author="Samuel Dent" w:date="2015-09-23T08:32:00Z">
              <w:r w:rsidRPr="00E4628C">
                <w:t>0.081</w:t>
              </w:r>
            </w:ins>
          </w:p>
        </w:tc>
      </w:tr>
      <w:tr w:rsidR="00F302C5" w:rsidRPr="00E4628C" w14:paraId="047FC5EA" w14:textId="77777777" w:rsidTr="00C04E8D">
        <w:trPr>
          <w:trHeight w:val="20"/>
          <w:jc w:val="center"/>
          <w:ins w:id="7927" w:author="Samuel Dent" w:date="2015-09-23T08:32:00Z"/>
        </w:trPr>
        <w:tc>
          <w:tcPr>
            <w:tcW w:w="5945" w:type="dxa"/>
            <w:tcBorders>
              <w:top w:val="nil"/>
              <w:left w:val="single" w:sz="4" w:space="0" w:color="auto"/>
              <w:bottom w:val="single" w:sz="4" w:space="0" w:color="auto"/>
              <w:right w:val="single" w:sz="4" w:space="0" w:color="auto"/>
            </w:tcBorders>
            <w:vAlign w:val="center"/>
            <w:hideMark/>
          </w:tcPr>
          <w:p w14:paraId="645D3743" w14:textId="77777777" w:rsidR="00F302C5" w:rsidRPr="00E4628C" w:rsidRDefault="00F302C5" w:rsidP="00C04E8D">
            <w:pPr>
              <w:rPr>
                <w:ins w:id="7928" w:author="Samuel Dent" w:date="2015-09-23T08:32:00Z"/>
                <w:szCs w:val="16"/>
              </w:rPr>
            </w:pPr>
            <w:ins w:id="7929" w:author="Samuel Dent" w:date="2015-09-23T08:32:00Z">
              <w:r w:rsidRPr="00E4628C">
                <w:t>Globe</w:t>
              </w:r>
            </w:ins>
          </w:p>
        </w:tc>
        <w:tc>
          <w:tcPr>
            <w:tcW w:w="1350" w:type="dxa"/>
            <w:tcBorders>
              <w:top w:val="nil"/>
              <w:left w:val="nil"/>
              <w:bottom w:val="single" w:sz="4" w:space="0" w:color="auto"/>
              <w:right w:val="single" w:sz="4" w:space="0" w:color="auto"/>
            </w:tcBorders>
            <w:noWrap/>
            <w:vAlign w:val="bottom"/>
            <w:hideMark/>
          </w:tcPr>
          <w:p w14:paraId="671DFD00" w14:textId="77777777" w:rsidR="00F302C5" w:rsidRPr="00E4628C" w:rsidRDefault="00F302C5" w:rsidP="00C04E8D">
            <w:pPr>
              <w:jc w:val="center"/>
              <w:rPr>
                <w:ins w:id="7930" w:author="Samuel Dent" w:date="2015-09-23T08:32:00Z"/>
                <w:szCs w:val="16"/>
              </w:rPr>
            </w:pPr>
            <w:ins w:id="7931" w:author="Samuel Dent" w:date="2015-09-23T08:32:00Z">
              <w:r w:rsidRPr="00E4628C">
                <w:t>0.075</w:t>
              </w:r>
            </w:ins>
          </w:p>
        </w:tc>
      </w:tr>
      <w:tr w:rsidR="00F302C5" w:rsidRPr="00E4628C" w14:paraId="6F51DA1C" w14:textId="77777777" w:rsidTr="00C04E8D">
        <w:trPr>
          <w:trHeight w:val="20"/>
          <w:jc w:val="center"/>
          <w:ins w:id="7932" w:author="Samuel Dent" w:date="2015-09-23T08:32:00Z"/>
        </w:trPr>
        <w:tc>
          <w:tcPr>
            <w:tcW w:w="5945" w:type="dxa"/>
            <w:tcBorders>
              <w:top w:val="nil"/>
              <w:left w:val="single" w:sz="4" w:space="0" w:color="auto"/>
              <w:bottom w:val="single" w:sz="4" w:space="0" w:color="auto"/>
              <w:right w:val="single" w:sz="4" w:space="0" w:color="auto"/>
            </w:tcBorders>
            <w:vAlign w:val="center"/>
            <w:hideMark/>
          </w:tcPr>
          <w:p w14:paraId="34D85E7A" w14:textId="77777777" w:rsidR="00F302C5" w:rsidRPr="00E4628C" w:rsidRDefault="00F302C5" w:rsidP="00C04E8D">
            <w:pPr>
              <w:rPr>
                <w:ins w:id="7933" w:author="Samuel Dent" w:date="2015-09-23T08:32:00Z"/>
                <w:szCs w:val="16"/>
              </w:rPr>
            </w:pPr>
            <w:ins w:id="7934" w:author="Samuel Dent" w:date="2015-09-23T08:32:00Z">
              <w:r w:rsidRPr="00E4628C">
                <w:t>Vibration or shatterproof</w:t>
              </w:r>
            </w:ins>
          </w:p>
        </w:tc>
        <w:tc>
          <w:tcPr>
            <w:tcW w:w="1350" w:type="dxa"/>
            <w:tcBorders>
              <w:top w:val="nil"/>
              <w:left w:val="nil"/>
              <w:bottom w:val="single" w:sz="4" w:space="0" w:color="auto"/>
              <w:right w:val="single" w:sz="4" w:space="0" w:color="auto"/>
            </w:tcBorders>
            <w:noWrap/>
            <w:vAlign w:val="bottom"/>
            <w:hideMark/>
          </w:tcPr>
          <w:p w14:paraId="6BAD3833" w14:textId="77777777" w:rsidR="00F302C5" w:rsidRPr="00E4628C" w:rsidRDefault="00F302C5" w:rsidP="00C04E8D">
            <w:pPr>
              <w:jc w:val="center"/>
              <w:rPr>
                <w:ins w:id="7935" w:author="Samuel Dent" w:date="2015-09-23T08:32:00Z"/>
                <w:szCs w:val="16"/>
              </w:rPr>
            </w:pPr>
            <w:ins w:id="7936" w:author="Samuel Dent" w:date="2015-09-23T08:32:00Z">
              <w:r w:rsidRPr="00E4628C">
                <w:t>0.081</w:t>
              </w:r>
            </w:ins>
          </w:p>
        </w:tc>
      </w:tr>
      <w:tr w:rsidR="00F302C5" w:rsidRPr="00E4628C" w14:paraId="1CEACF57" w14:textId="77777777" w:rsidTr="00C04E8D">
        <w:trPr>
          <w:trHeight w:val="20"/>
          <w:jc w:val="center"/>
          <w:ins w:id="7937" w:author="Samuel Dent" w:date="2015-09-23T08:32:00Z"/>
        </w:trPr>
        <w:tc>
          <w:tcPr>
            <w:tcW w:w="5945" w:type="dxa"/>
            <w:tcBorders>
              <w:top w:val="nil"/>
              <w:left w:val="single" w:sz="4" w:space="0" w:color="auto"/>
              <w:bottom w:val="single" w:sz="4" w:space="0" w:color="auto"/>
              <w:right w:val="single" w:sz="4" w:space="0" w:color="auto"/>
            </w:tcBorders>
            <w:vAlign w:val="center"/>
            <w:hideMark/>
          </w:tcPr>
          <w:p w14:paraId="32295F6E" w14:textId="77777777" w:rsidR="00F302C5" w:rsidRPr="00E4628C" w:rsidRDefault="00F302C5" w:rsidP="00C04E8D">
            <w:pPr>
              <w:rPr>
                <w:ins w:id="7938" w:author="Samuel Dent" w:date="2015-09-23T08:32:00Z"/>
                <w:szCs w:val="16"/>
              </w:rPr>
            </w:pPr>
            <w:ins w:id="7939" w:author="Samuel Dent" w:date="2015-09-23T08:32:00Z">
              <w:r w:rsidRPr="00E4628C">
                <w:t>Standard Spiral &gt;=2601 lumens, Residential, Multi-family in unit</w:t>
              </w:r>
            </w:ins>
          </w:p>
        </w:tc>
        <w:tc>
          <w:tcPr>
            <w:tcW w:w="1350" w:type="dxa"/>
            <w:tcBorders>
              <w:top w:val="nil"/>
              <w:left w:val="nil"/>
              <w:bottom w:val="single" w:sz="4" w:space="0" w:color="auto"/>
              <w:right w:val="single" w:sz="4" w:space="0" w:color="auto"/>
            </w:tcBorders>
            <w:noWrap/>
            <w:vAlign w:val="bottom"/>
            <w:hideMark/>
          </w:tcPr>
          <w:p w14:paraId="783ED127" w14:textId="77777777" w:rsidR="00F302C5" w:rsidRPr="00E4628C" w:rsidRDefault="00F302C5" w:rsidP="00C04E8D">
            <w:pPr>
              <w:jc w:val="center"/>
              <w:rPr>
                <w:ins w:id="7940" w:author="Samuel Dent" w:date="2015-09-23T08:32:00Z"/>
                <w:szCs w:val="16"/>
              </w:rPr>
            </w:pPr>
            <w:ins w:id="7941" w:author="Samuel Dent" w:date="2015-09-23T08:32:00Z">
              <w:r w:rsidRPr="00E4628C">
                <w:t>0.071</w:t>
              </w:r>
            </w:ins>
          </w:p>
        </w:tc>
      </w:tr>
      <w:tr w:rsidR="00F302C5" w:rsidRPr="00E4628C" w14:paraId="28E7F993" w14:textId="77777777" w:rsidTr="00C04E8D">
        <w:trPr>
          <w:trHeight w:val="20"/>
          <w:jc w:val="center"/>
          <w:ins w:id="7942" w:author="Samuel Dent" w:date="2015-09-23T08:32:00Z"/>
        </w:trPr>
        <w:tc>
          <w:tcPr>
            <w:tcW w:w="5945" w:type="dxa"/>
            <w:tcBorders>
              <w:top w:val="nil"/>
              <w:left w:val="single" w:sz="4" w:space="0" w:color="auto"/>
              <w:bottom w:val="single" w:sz="4" w:space="0" w:color="auto"/>
              <w:right w:val="single" w:sz="4" w:space="0" w:color="auto"/>
            </w:tcBorders>
            <w:vAlign w:val="center"/>
          </w:tcPr>
          <w:p w14:paraId="7720EDFB" w14:textId="77777777" w:rsidR="00F302C5" w:rsidRPr="00E4628C" w:rsidRDefault="00F302C5" w:rsidP="00C04E8D">
            <w:pPr>
              <w:rPr>
                <w:ins w:id="7943" w:author="Samuel Dent" w:date="2015-09-23T08:32:00Z"/>
                <w:szCs w:val="16"/>
              </w:rPr>
            </w:pPr>
            <w:ins w:id="7944" w:author="Samuel Dent" w:date="2015-09-23T08:32:00Z">
              <w:r w:rsidRPr="00E4628C">
                <w:t>Standard spirals &gt;= 2601 lumens, unknown</w:t>
              </w:r>
            </w:ins>
          </w:p>
        </w:tc>
        <w:tc>
          <w:tcPr>
            <w:tcW w:w="1350" w:type="dxa"/>
            <w:tcBorders>
              <w:top w:val="nil"/>
              <w:left w:val="nil"/>
              <w:bottom w:val="single" w:sz="4" w:space="0" w:color="auto"/>
              <w:right w:val="single" w:sz="4" w:space="0" w:color="auto"/>
            </w:tcBorders>
            <w:noWrap/>
            <w:vAlign w:val="bottom"/>
          </w:tcPr>
          <w:p w14:paraId="4556AAEC" w14:textId="77777777" w:rsidR="00F302C5" w:rsidRPr="00E4628C" w:rsidRDefault="00F302C5" w:rsidP="00C04E8D">
            <w:pPr>
              <w:jc w:val="center"/>
              <w:rPr>
                <w:ins w:id="7945" w:author="Samuel Dent" w:date="2015-09-23T08:32:00Z"/>
                <w:szCs w:val="16"/>
              </w:rPr>
            </w:pPr>
            <w:ins w:id="7946" w:author="Samuel Dent" w:date="2015-09-23T08:32:00Z">
              <w:r w:rsidRPr="00E4628C">
                <w:t>0.081</w:t>
              </w:r>
            </w:ins>
          </w:p>
        </w:tc>
      </w:tr>
      <w:tr w:rsidR="00F302C5" w:rsidRPr="00E4628C" w14:paraId="75D8F378" w14:textId="77777777" w:rsidTr="00C04E8D">
        <w:trPr>
          <w:trHeight w:val="20"/>
          <w:jc w:val="center"/>
          <w:ins w:id="7947" w:author="Samuel Dent" w:date="2015-09-23T08:32:00Z"/>
        </w:trPr>
        <w:tc>
          <w:tcPr>
            <w:tcW w:w="5945" w:type="dxa"/>
            <w:tcBorders>
              <w:top w:val="nil"/>
              <w:left w:val="single" w:sz="4" w:space="0" w:color="auto"/>
              <w:bottom w:val="single" w:sz="4" w:space="0" w:color="auto"/>
              <w:right w:val="single" w:sz="4" w:space="0" w:color="auto"/>
            </w:tcBorders>
            <w:vAlign w:val="center"/>
          </w:tcPr>
          <w:p w14:paraId="665E4E12" w14:textId="77777777" w:rsidR="00F302C5" w:rsidRPr="00E4628C" w:rsidRDefault="00F302C5" w:rsidP="00C04E8D">
            <w:pPr>
              <w:rPr>
                <w:ins w:id="7948" w:author="Samuel Dent" w:date="2015-09-23T08:32:00Z"/>
                <w:szCs w:val="16"/>
              </w:rPr>
            </w:pPr>
            <w:ins w:id="7949" w:author="Samuel Dent" w:date="2015-09-23T08:32:00Z">
              <w:r w:rsidRPr="00E4628C">
                <w:t>Standard spirals &gt;= 2601 lumens, exterior</w:t>
              </w:r>
            </w:ins>
          </w:p>
        </w:tc>
        <w:tc>
          <w:tcPr>
            <w:tcW w:w="1350" w:type="dxa"/>
            <w:tcBorders>
              <w:top w:val="nil"/>
              <w:left w:val="nil"/>
              <w:bottom w:val="single" w:sz="4" w:space="0" w:color="auto"/>
              <w:right w:val="single" w:sz="4" w:space="0" w:color="auto"/>
            </w:tcBorders>
            <w:noWrap/>
            <w:vAlign w:val="bottom"/>
          </w:tcPr>
          <w:p w14:paraId="4AE6084B" w14:textId="77777777" w:rsidR="00F302C5" w:rsidRPr="00E4628C" w:rsidRDefault="00F302C5" w:rsidP="00C04E8D">
            <w:pPr>
              <w:jc w:val="center"/>
              <w:rPr>
                <w:ins w:id="7950" w:author="Samuel Dent" w:date="2015-09-23T08:32:00Z"/>
                <w:szCs w:val="16"/>
              </w:rPr>
            </w:pPr>
            <w:ins w:id="7951" w:author="Samuel Dent" w:date="2015-09-23T08:32:00Z">
              <w:r w:rsidRPr="00E4628C">
                <w:t>0.273</w:t>
              </w:r>
            </w:ins>
          </w:p>
        </w:tc>
      </w:tr>
      <w:tr w:rsidR="00F302C5" w:rsidRPr="00E4628C" w14:paraId="72A3B778" w14:textId="77777777" w:rsidTr="00C04E8D">
        <w:trPr>
          <w:trHeight w:val="20"/>
          <w:jc w:val="center"/>
          <w:ins w:id="7952" w:author="Samuel Dent" w:date="2015-09-23T08:32:00Z"/>
        </w:trPr>
        <w:tc>
          <w:tcPr>
            <w:tcW w:w="5945" w:type="dxa"/>
            <w:tcBorders>
              <w:top w:val="nil"/>
              <w:left w:val="single" w:sz="4" w:space="0" w:color="auto"/>
              <w:bottom w:val="single" w:sz="4" w:space="0" w:color="auto"/>
              <w:right w:val="single" w:sz="4" w:space="0" w:color="auto"/>
            </w:tcBorders>
            <w:vAlign w:val="center"/>
            <w:hideMark/>
          </w:tcPr>
          <w:p w14:paraId="1F0134B6" w14:textId="77777777" w:rsidR="00F302C5" w:rsidRPr="00E4628C" w:rsidRDefault="00F302C5" w:rsidP="00C04E8D">
            <w:pPr>
              <w:rPr>
                <w:ins w:id="7953" w:author="Samuel Dent" w:date="2015-09-23T08:32:00Z"/>
                <w:szCs w:val="16"/>
              </w:rPr>
            </w:pPr>
            <w:ins w:id="7954" w:author="Samuel Dent" w:date="2015-09-23T08:32:00Z">
              <w:r w:rsidRPr="00E4628C">
                <w:t>Specialty - Generic</w:t>
              </w:r>
            </w:ins>
          </w:p>
        </w:tc>
        <w:tc>
          <w:tcPr>
            <w:tcW w:w="1350" w:type="dxa"/>
            <w:tcBorders>
              <w:top w:val="nil"/>
              <w:left w:val="nil"/>
              <w:bottom w:val="single" w:sz="4" w:space="0" w:color="auto"/>
              <w:right w:val="single" w:sz="4" w:space="0" w:color="auto"/>
            </w:tcBorders>
            <w:noWrap/>
            <w:vAlign w:val="bottom"/>
            <w:hideMark/>
          </w:tcPr>
          <w:p w14:paraId="0C4FF62C" w14:textId="77777777" w:rsidR="00F302C5" w:rsidRPr="00E4628C" w:rsidRDefault="00F302C5" w:rsidP="00C04E8D">
            <w:pPr>
              <w:jc w:val="center"/>
              <w:rPr>
                <w:ins w:id="7955" w:author="Samuel Dent" w:date="2015-09-23T08:32:00Z"/>
                <w:szCs w:val="16"/>
              </w:rPr>
            </w:pPr>
            <w:ins w:id="7956" w:author="Samuel Dent" w:date="2015-09-23T08:32:00Z">
              <w:r w:rsidRPr="00E4628C">
                <w:t>0.081</w:t>
              </w:r>
            </w:ins>
          </w:p>
        </w:tc>
      </w:tr>
    </w:tbl>
    <w:p w14:paraId="0DC26D5C" w14:textId="77777777" w:rsidR="00F302C5" w:rsidRDefault="00F302C5" w:rsidP="00F302C5">
      <w:pPr>
        <w:jc w:val="left"/>
        <w:rPr>
          <w:ins w:id="7957" w:author="Samuel Dent" w:date="2015-09-23T08:32:00Z"/>
          <w:rFonts w:cstheme="minorHAnsi"/>
          <w:sz w:val="24"/>
          <w:szCs w:val="24"/>
        </w:rPr>
      </w:pPr>
    </w:p>
    <w:p w14:paraId="76EA1226" w14:textId="77777777" w:rsidR="00F302C5" w:rsidRDefault="00F302C5" w:rsidP="00F302C5">
      <w:pPr>
        <w:jc w:val="left"/>
        <w:rPr>
          <w:ins w:id="7958" w:author="Samuel Dent" w:date="2015-09-23T08:32:00Z"/>
          <w:rFonts w:cstheme="minorHAnsi"/>
          <w:sz w:val="24"/>
          <w:szCs w:val="24"/>
        </w:rPr>
      </w:pPr>
    </w:p>
    <w:p w14:paraId="0CC730B2" w14:textId="77777777" w:rsidR="00F302C5" w:rsidRDefault="00F302C5" w:rsidP="00F302C5">
      <w:pPr>
        <w:jc w:val="left"/>
        <w:rPr>
          <w:ins w:id="7959" w:author="Samuel Dent" w:date="2015-09-23T08:32:00Z"/>
          <w:rFonts w:cstheme="minorHAnsi"/>
          <w:sz w:val="24"/>
          <w:szCs w:val="24"/>
        </w:rPr>
      </w:pPr>
    </w:p>
    <w:p w14:paraId="50A3DDED" w14:textId="77777777" w:rsidR="00F302C5" w:rsidRDefault="00F302C5" w:rsidP="00F302C5">
      <w:pPr>
        <w:jc w:val="left"/>
        <w:rPr>
          <w:ins w:id="7960" w:author="Samuel Dent" w:date="2015-09-23T08:32:00Z"/>
          <w:rFonts w:cstheme="minorHAnsi"/>
          <w:sz w:val="24"/>
          <w:szCs w:val="24"/>
        </w:rPr>
      </w:pPr>
    </w:p>
    <w:p w14:paraId="3985AEF4" w14:textId="77777777" w:rsidR="00F302C5" w:rsidRDefault="00F302C5" w:rsidP="00F302C5">
      <w:pPr>
        <w:jc w:val="left"/>
        <w:rPr>
          <w:ins w:id="7961" w:author="Samuel Dent" w:date="2015-09-23T08:32:00Z"/>
          <w:rFonts w:cstheme="minorHAnsi"/>
          <w:sz w:val="24"/>
          <w:szCs w:val="24"/>
        </w:rPr>
      </w:pPr>
    </w:p>
    <w:p w14:paraId="5895A905" w14:textId="77777777" w:rsidR="00F302C5" w:rsidRPr="00E432E0" w:rsidRDefault="00F302C5" w:rsidP="00F302C5">
      <w:pPr>
        <w:jc w:val="left"/>
        <w:rPr>
          <w:rFonts w:cstheme="minorHAnsi"/>
          <w:sz w:val="24"/>
          <w:szCs w:val="24"/>
        </w:rPr>
      </w:pPr>
    </w:p>
    <w:p w14:paraId="0082119E" w14:textId="77777777" w:rsidR="00F302C5" w:rsidRPr="00E432E0" w:rsidRDefault="00F302C5" w:rsidP="00F302C5">
      <w:pPr>
        <w:pBdr>
          <w:top w:val="double" w:sz="4" w:space="1" w:color="auto"/>
          <w:bottom w:val="double" w:sz="4" w:space="1" w:color="auto"/>
        </w:pBdr>
        <w:spacing w:after="240"/>
        <w:jc w:val="center"/>
        <w:rPr>
          <w:rFonts w:cstheme="minorHAnsi"/>
          <w:b/>
          <w:sz w:val="22"/>
        </w:rPr>
      </w:pPr>
      <w:r w:rsidRPr="00E432E0">
        <w:rPr>
          <w:rFonts w:cstheme="minorHAnsi"/>
          <w:b/>
          <w:sz w:val="22"/>
        </w:rPr>
        <w:lastRenderedPageBreak/>
        <w:t>Algorithm</w:t>
      </w:r>
    </w:p>
    <w:p w14:paraId="18EA83FD" w14:textId="77777777" w:rsidR="00F302C5" w:rsidRPr="00E432E0" w:rsidRDefault="00F302C5" w:rsidP="00F302C5">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Calculation of Savings</w:t>
      </w:r>
    </w:p>
    <w:p w14:paraId="77D62D1E" w14:textId="77777777" w:rsidR="00F302C5" w:rsidRPr="00E432E0" w:rsidRDefault="00F302C5" w:rsidP="00F302C5">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Electric Energy Savings</w:t>
      </w:r>
    </w:p>
    <w:p w14:paraId="6E8DC3AE" w14:textId="77777777" w:rsidR="00F302C5" w:rsidRPr="00E432E0" w:rsidRDefault="00F302C5" w:rsidP="00F302C5">
      <w:pPr>
        <w:spacing w:after="240"/>
        <w:ind w:left="1440" w:hanging="720"/>
        <w:rPr>
          <w:rFonts w:cstheme="minorHAnsi"/>
          <w:noProof/>
        </w:rPr>
      </w:pPr>
      <w:r w:rsidRPr="00E432E0">
        <w:rPr>
          <w:rFonts w:cstheme="minorHAnsi"/>
          <w:noProof/>
        </w:rPr>
        <w:t>∆kWh</w:t>
      </w:r>
      <w:r w:rsidRPr="00E432E0">
        <w:rPr>
          <w:rFonts w:cstheme="minorHAnsi"/>
          <w:noProof/>
        </w:rPr>
        <w:tab/>
        <w:t>= ((WattsBase - WattsEE) / 1000) * ISR * (1-Leakage) * Hours * WHFe</w:t>
      </w:r>
    </w:p>
    <w:p w14:paraId="4F98E278" w14:textId="77777777" w:rsidR="00F302C5" w:rsidRPr="00E432E0" w:rsidRDefault="00F302C5" w:rsidP="00F302C5">
      <w:pPr>
        <w:spacing w:after="240"/>
        <w:rPr>
          <w:rFonts w:cstheme="minorHAnsi"/>
          <w:noProof/>
        </w:rPr>
      </w:pPr>
      <w:r w:rsidRPr="00E432E0">
        <w:rPr>
          <w:rFonts w:cstheme="minorHAnsi"/>
          <w:noProof/>
        </w:rPr>
        <w:t>Where:</w:t>
      </w:r>
      <w:r>
        <w:rPr>
          <w:rFonts w:cstheme="minorHAnsi"/>
          <w:noProof/>
        </w:rPr>
        <w:tab/>
      </w:r>
    </w:p>
    <w:p w14:paraId="373503F7" w14:textId="77777777" w:rsidR="00F302C5" w:rsidRDefault="00F302C5" w:rsidP="00F302C5">
      <w:pPr>
        <w:ind w:left="2160" w:hanging="1440"/>
        <w:rPr>
          <w:ins w:id="7962" w:author="Samuel Dent" w:date="2015-09-23T07:49:00Z"/>
          <w:noProof/>
        </w:rPr>
      </w:pPr>
      <w:r>
        <w:rPr>
          <w:noProof/>
        </w:rPr>
        <w:t>Watts</w:t>
      </w:r>
      <w:r>
        <w:rPr>
          <w:noProof/>
          <w:vertAlign w:val="subscript"/>
        </w:rPr>
        <w:t>base</w:t>
      </w:r>
      <w:r>
        <w:rPr>
          <w:noProof/>
        </w:rPr>
        <w:t xml:space="preserve"> </w:t>
      </w:r>
      <w:r>
        <w:rPr>
          <w:noProof/>
        </w:rPr>
        <w:tab/>
        <w:t>= Input wattage of the existing or baseline system. Reference  the table below for default values.</w:t>
      </w:r>
    </w:p>
    <w:p w14:paraId="07E5E391" w14:textId="77777777" w:rsidR="00F302C5" w:rsidRDefault="00F302C5" w:rsidP="00F302C5">
      <w:pPr>
        <w:ind w:left="720" w:firstLine="720"/>
        <w:rPr>
          <w:ins w:id="7963" w:author="Samuel Dent" w:date="2015-09-23T07:49:00Z"/>
          <w:rFonts w:cstheme="minorHAnsi"/>
          <w:noProof/>
        </w:rPr>
      </w:pPr>
      <w:ins w:id="7964" w:author="Samuel Dent" w:date="2015-09-23T07:49:00Z">
        <w:r>
          <w:rPr>
            <w:rFonts w:cstheme="minorHAnsi"/>
            <w:noProof/>
          </w:rPr>
          <w:t>EISA exempt bulb types: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Change w:id="7965" w:author="Stephanie Baer" w:date="2016-01-21T14:11: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PrChange>
      </w:tblPr>
      <w:tblGrid>
        <w:gridCol w:w="3367"/>
        <w:gridCol w:w="1563"/>
        <w:gridCol w:w="1418"/>
        <w:gridCol w:w="1337"/>
        <w:tblGridChange w:id="7966">
          <w:tblGrid>
            <w:gridCol w:w="3367"/>
            <w:gridCol w:w="1563"/>
            <w:gridCol w:w="1418"/>
            <w:gridCol w:w="1337"/>
          </w:tblGrid>
        </w:tblGridChange>
      </w:tblGrid>
      <w:tr w:rsidR="00F302C5" w14:paraId="27694469" w14:textId="77777777" w:rsidTr="00FF11A2">
        <w:trPr>
          <w:trHeight w:val="506"/>
          <w:tblHeader/>
          <w:jc w:val="center"/>
          <w:ins w:id="7967" w:author="Samuel Dent" w:date="2015-09-23T07:49:00Z"/>
          <w:trPrChange w:id="7968" w:author="Stephanie Baer" w:date="2016-01-21T14:11:00Z">
            <w:trPr>
              <w:trHeight w:val="506"/>
              <w:tblHeader/>
              <w:jc w:val="center"/>
            </w:trPr>
          </w:trPrChange>
        </w:trPr>
        <w:tc>
          <w:tcPr>
            <w:tcW w:w="3367" w:type="dxa"/>
            <w:shd w:val="solid" w:color="808080" w:fill="auto"/>
            <w:vAlign w:val="center"/>
            <w:hideMark/>
            <w:tcPrChange w:id="7969" w:author="Stephanie Baer" w:date="2016-01-21T14:11:00Z">
              <w:tcPr>
                <w:tcW w:w="3367" w:type="dxa"/>
                <w:shd w:val="solid" w:color="808080" w:fill="auto"/>
                <w:hideMark/>
              </w:tcPr>
            </w:tcPrChange>
          </w:tcPr>
          <w:p w14:paraId="1957D412" w14:textId="77777777" w:rsidR="00F302C5" w:rsidRDefault="00F302C5">
            <w:pPr>
              <w:widowControl/>
              <w:autoSpaceDE w:val="0"/>
              <w:autoSpaceDN w:val="0"/>
              <w:adjustRightInd w:val="0"/>
              <w:spacing w:line="276" w:lineRule="auto"/>
              <w:jc w:val="center"/>
              <w:rPr>
                <w:ins w:id="7970" w:author="Samuel Dent" w:date="2015-09-23T07:49:00Z"/>
                <w:rFonts w:eastAsiaTheme="minorHAnsi" w:cs="Calibri"/>
                <w:b/>
                <w:bCs/>
                <w:color w:val="FFFFFF"/>
                <w:szCs w:val="20"/>
              </w:rPr>
            </w:pPr>
            <w:ins w:id="7971" w:author="Samuel Dent" w:date="2015-09-23T07:49:00Z">
              <w:r>
                <w:rPr>
                  <w:rFonts w:eastAsiaTheme="minorHAnsi" w:cs="Calibri"/>
                  <w:b/>
                  <w:bCs/>
                  <w:color w:val="FFFFFF"/>
                  <w:szCs w:val="20"/>
                </w:rPr>
                <w:t>Bulb Type</w:t>
              </w:r>
            </w:ins>
          </w:p>
        </w:tc>
        <w:tc>
          <w:tcPr>
            <w:tcW w:w="1563" w:type="dxa"/>
            <w:shd w:val="solid" w:color="808080" w:fill="auto"/>
            <w:vAlign w:val="center"/>
            <w:hideMark/>
            <w:tcPrChange w:id="7972" w:author="Stephanie Baer" w:date="2016-01-21T14:11:00Z">
              <w:tcPr>
                <w:tcW w:w="1563" w:type="dxa"/>
                <w:shd w:val="solid" w:color="808080" w:fill="auto"/>
                <w:vAlign w:val="center"/>
                <w:hideMark/>
              </w:tcPr>
            </w:tcPrChange>
          </w:tcPr>
          <w:p w14:paraId="596F7853" w14:textId="77777777" w:rsidR="00F302C5" w:rsidRDefault="00F302C5">
            <w:pPr>
              <w:widowControl/>
              <w:autoSpaceDE w:val="0"/>
              <w:autoSpaceDN w:val="0"/>
              <w:adjustRightInd w:val="0"/>
              <w:spacing w:line="276" w:lineRule="auto"/>
              <w:jc w:val="center"/>
              <w:rPr>
                <w:ins w:id="7973" w:author="Samuel Dent" w:date="2015-09-23T07:49:00Z"/>
                <w:rFonts w:eastAsiaTheme="minorHAnsi" w:cs="Calibri"/>
                <w:b/>
                <w:bCs/>
                <w:color w:val="FFFFFF"/>
                <w:szCs w:val="20"/>
              </w:rPr>
            </w:pPr>
            <w:ins w:id="7974" w:author="Samuel Dent" w:date="2015-09-23T07:49:00Z">
              <w:r>
                <w:rPr>
                  <w:rFonts w:eastAsiaTheme="minorHAnsi" w:cs="Calibri"/>
                  <w:b/>
                  <w:bCs/>
                  <w:color w:val="FFFFFF"/>
                  <w:szCs w:val="20"/>
                </w:rPr>
                <w:t>Lower Lumen Range</w:t>
              </w:r>
            </w:ins>
          </w:p>
        </w:tc>
        <w:tc>
          <w:tcPr>
            <w:tcW w:w="1418" w:type="dxa"/>
            <w:shd w:val="solid" w:color="808080" w:fill="auto"/>
            <w:vAlign w:val="center"/>
            <w:hideMark/>
            <w:tcPrChange w:id="7975" w:author="Stephanie Baer" w:date="2016-01-21T14:11:00Z">
              <w:tcPr>
                <w:tcW w:w="1418" w:type="dxa"/>
                <w:shd w:val="solid" w:color="808080" w:fill="auto"/>
                <w:hideMark/>
              </w:tcPr>
            </w:tcPrChange>
          </w:tcPr>
          <w:p w14:paraId="2467F46D" w14:textId="77777777" w:rsidR="00F302C5" w:rsidRDefault="00F302C5">
            <w:pPr>
              <w:widowControl/>
              <w:autoSpaceDE w:val="0"/>
              <w:autoSpaceDN w:val="0"/>
              <w:adjustRightInd w:val="0"/>
              <w:spacing w:line="276" w:lineRule="auto"/>
              <w:jc w:val="center"/>
              <w:rPr>
                <w:ins w:id="7976" w:author="Samuel Dent" w:date="2015-09-23T07:49:00Z"/>
                <w:rFonts w:eastAsiaTheme="minorHAnsi" w:cs="Calibri"/>
                <w:b/>
                <w:bCs/>
                <w:color w:val="FFFFFF"/>
                <w:szCs w:val="20"/>
              </w:rPr>
            </w:pPr>
            <w:ins w:id="7977" w:author="Samuel Dent" w:date="2015-09-23T07:49:00Z">
              <w:r>
                <w:rPr>
                  <w:rFonts w:eastAsiaTheme="minorHAnsi" w:cs="Calibri"/>
                  <w:b/>
                  <w:bCs/>
                  <w:color w:val="FFFFFF"/>
                  <w:szCs w:val="20"/>
                </w:rPr>
                <w:t>Upper Lumen Range</w:t>
              </w:r>
            </w:ins>
          </w:p>
        </w:tc>
        <w:tc>
          <w:tcPr>
            <w:tcW w:w="1337" w:type="dxa"/>
            <w:shd w:val="solid" w:color="808080" w:fill="auto"/>
            <w:vAlign w:val="center"/>
            <w:hideMark/>
            <w:tcPrChange w:id="7978" w:author="Stephanie Baer" w:date="2016-01-21T14:11:00Z">
              <w:tcPr>
                <w:tcW w:w="1337" w:type="dxa"/>
                <w:shd w:val="solid" w:color="808080" w:fill="auto"/>
                <w:hideMark/>
              </w:tcPr>
            </w:tcPrChange>
          </w:tcPr>
          <w:p w14:paraId="4318BF22" w14:textId="77777777" w:rsidR="00F302C5" w:rsidRDefault="00F302C5">
            <w:pPr>
              <w:widowControl/>
              <w:autoSpaceDE w:val="0"/>
              <w:autoSpaceDN w:val="0"/>
              <w:adjustRightInd w:val="0"/>
              <w:spacing w:line="276" w:lineRule="auto"/>
              <w:jc w:val="center"/>
              <w:rPr>
                <w:ins w:id="7979" w:author="Samuel Dent" w:date="2015-09-23T07:49:00Z"/>
                <w:rFonts w:eastAsiaTheme="minorHAnsi" w:cs="Calibri"/>
                <w:b/>
                <w:bCs/>
                <w:color w:val="FFFFFF"/>
                <w:szCs w:val="20"/>
              </w:rPr>
            </w:pPr>
            <w:ins w:id="7980" w:author="Samuel Dent" w:date="2015-09-23T07:49:00Z">
              <w:r>
                <w:rPr>
                  <w:rFonts w:eastAsiaTheme="minorHAnsi" w:cs="Calibri"/>
                  <w:b/>
                  <w:bCs/>
                  <w:color w:val="FFFFFF"/>
                  <w:szCs w:val="20"/>
                </w:rPr>
                <w:t>WattsBase</w:t>
              </w:r>
            </w:ins>
          </w:p>
        </w:tc>
      </w:tr>
      <w:tr w:rsidR="00F302C5" w14:paraId="33434454" w14:textId="77777777" w:rsidTr="00FF11A2">
        <w:tblPrEx>
          <w:tblCellMar>
            <w:left w:w="108" w:type="dxa"/>
            <w:right w:w="108" w:type="dxa"/>
          </w:tblCellMar>
          <w:tblPrExChange w:id="7981" w:author="Stephanie Baer" w:date="2016-01-21T14:11:00Z">
            <w:tblPrEx>
              <w:tblCellMar>
                <w:left w:w="108" w:type="dxa"/>
                <w:right w:w="108" w:type="dxa"/>
              </w:tblCellMar>
            </w:tblPrEx>
          </w:tblPrExChange>
        </w:tblPrEx>
        <w:trPr>
          <w:trHeight w:val="290"/>
          <w:jc w:val="center"/>
          <w:ins w:id="7982" w:author="Samuel Dent" w:date="2015-09-23T07:49:00Z"/>
          <w:trPrChange w:id="7983" w:author="Stephanie Baer" w:date="2016-01-21T14:11:00Z">
            <w:trPr>
              <w:trHeight w:val="290"/>
              <w:jc w:val="center"/>
            </w:trPr>
          </w:trPrChange>
        </w:trPr>
        <w:tc>
          <w:tcPr>
            <w:tcW w:w="3367" w:type="dxa"/>
            <w:vMerge w:val="restart"/>
            <w:vAlign w:val="center"/>
            <w:hideMark/>
            <w:tcPrChange w:id="7984" w:author="Stephanie Baer" w:date="2016-01-21T14:11:00Z">
              <w:tcPr>
                <w:tcW w:w="3367" w:type="dxa"/>
                <w:vMerge w:val="restart"/>
                <w:hideMark/>
              </w:tcPr>
            </w:tcPrChange>
          </w:tcPr>
          <w:p w14:paraId="0C722772" w14:textId="77777777" w:rsidR="00F302C5" w:rsidRDefault="00F302C5">
            <w:pPr>
              <w:widowControl/>
              <w:autoSpaceDE w:val="0"/>
              <w:autoSpaceDN w:val="0"/>
              <w:adjustRightInd w:val="0"/>
              <w:spacing w:line="276" w:lineRule="auto"/>
              <w:jc w:val="center"/>
              <w:rPr>
                <w:ins w:id="7985" w:author="Samuel Dent" w:date="2015-09-23T07:49:00Z"/>
                <w:rFonts w:eastAsiaTheme="minorHAnsi" w:cs="Calibri"/>
                <w:b/>
                <w:bCs/>
                <w:color w:val="000000"/>
                <w:szCs w:val="20"/>
              </w:rPr>
            </w:pPr>
            <w:ins w:id="7986" w:author="Samuel Dent" w:date="2015-09-23T07:49:00Z">
              <w:r>
                <w:rPr>
                  <w:rFonts w:eastAsiaTheme="minorHAnsi" w:cs="Calibri"/>
                  <w:b/>
                  <w:bCs/>
                  <w:color w:val="000000"/>
                  <w:szCs w:val="20"/>
                </w:rPr>
                <w:t>Standard Spirals &gt;=2601</w:t>
              </w:r>
            </w:ins>
          </w:p>
        </w:tc>
        <w:tc>
          <w:tcPr>
            <w:tcW w:w="1563" w:type="dxa"/>
            <w:vAlign w:val="center"/>
            <w:hideMark/>
            <w:tcPrChange w:id="7987" w:author="Stephanie Baer" w:date="2016-01-21T14:11:00Z">
              <w:tcPr>
                <w:tcW w:w="1563" w:type="dxa"/>
                <w:hideMark/>
              </w:tcPr>
            </w:tcPrChange>
          </w:tcPr>
          <w:p w14:paraId="125FF5D7" w14:textId="77777777" w:rsidR="00F302C5" w:rsidRDefault="00F302C5">
            <w:pPr>
              <w:widowControl/>
              <w:autoSpaceDE w:val="0"/>
              <w:autoSpaceDN w:val="0"/>
              <w:adjustRightInd w:val="0"/>
              <w:spacing w:line="276" w:lineRule="auto"/>
              <w:jc w:val="center"/>
              <w:rPr>
                <w:ins w:id="7988" w:author="Samuel Dent" w:date="2015-09-23T07:49:00Z"/>
                <w:rFonts w:eastAsiaTheme="minorHAnsi" w:cs="Calibri"/>
                <w:color w:val="000000"/>
                <w:szCs w:val="20"/>
              </w:rPr>
            </w:pPr>
            <w:ins w:id="7989" w:author="Samuel Dent" w:date="2015-09-23T07:49:00Z">
              <w:r>
                <w:rPr>
                  <w:rFonts w:eastAsiaTheme="minorHAnsi" w:cs="Calibri"/>
                  <w:color w:val="000000"/>
                  <w:szCs w:val="20"/>
                </w:rPr>
                <w:t>2601</w:t>
              </w:r>
            </w:ins>
          </w:p>
        </w:tc>
        <w:tc>
          <w:tcPr>
            <w:tcW w:w="1418" w:type="dxa"/>
            <w:vAlign w:val="center"/>
            <w:hideMark/>
            <w:tcPrChange w:id="7990" w:author="Stephanie Baer" w:date="2016-01-21T14:11:00Z">
              <w:tcPr>
                <w:tcW w:w="1418" w:type="dxa"/>
                <w:hideMark/>
              </w:tcPr>
            </w:tcPrChange>
          </w:tcPr>
          <w:p w14:paraId="06670024" w14:textId="77777777" w:rsidR="00F302C5" w:rsidRDefault="00F302C5">
            <w:pPr>
              <w:widowControl/>
              <w:autoSpaceDE w:val="0"/>
              <w:autoSpaceDN w:val="0"/>
              <w:adjustRightInd w:val="0"/>
              <w:spacing w:line="276" w:lineRule="auto"/>
              <w:jc w:val="center"/>
              <w:rPr>
                <w:ins w:id="7991" w:author="Samuel Dent" w:date="2015-09-23T07:49:00Z"/>
                <w:rFonts w:eastAsiaTheme="minorHAnsi" w:cs="Calibri"/>
                <w:color w:val="000000"/>
                <w:szCs w:val="20"/>
              </w:rPr>
            </w:pPr>
            <w:ins w:id="7992" w:author="Samuel Dent" w:date="2015-09-23T07:49:00Z">
              <w:r>
                <w:rPr>
                  <w:rFonts w:eastAsiaTheme="minorHAnsi" w:cs="Calibri"/>
                  <w:color w:val="000000"/>
                  <w:szCs w:val="20"/>
                </w:rPr>
                <w:t>2999</w:t>
              </w:r>
            </w:ins>
          </w:p>
        </w:tc>
        <w:tc>
          <w:tcPr>
            <w:tcW w:w="1337" w:type="dxa"/>
            <w:vAlign w:val="center"/>
            <w:hideMark/>
            <w:tcPrChange w:id="7993" w:author="Stephanie Baer" w:date="2016-01-21T14:11:00Z">
              <w:tcPr>
                <w:tcW w:w="1337" w:type="dxa"/>
                <w:hideMark/>
              </w:tcPr>
            </w:tcPrChange>
          </w:tcPr>
          <w:p w14:paraId="387D200C" w14:textId="77777777" w:rsidR="00F302C5" w:rsidRDefault="00F302C5">
            <w:pPr>
              <w:widowControl/>
              <w:autoSpaceDE w:val="0"/>
              <w:autoSpaceDN w:val="0"/>
              <w:adjustRightInd w:val="0"/>
              <w:spacing w:line="276" w:lineRule="auto"/>
              <w:jc w:val="center"/>
              <w:rPr>
                <w:ins w:id="7994" w:author="Samuel Dent" w:date="2015-09-23T07:49:00Z"/>
                <w:rFonts w:eastAsiaTheme="minorHAnsi" w:cs="Calibri"/>
                <w:color w:val="000000"/>
                <w:szCs w:val="20"/>
              </w:rPr>
            </w:pPr>
            <w:ins w:id="7995" w:author="Samuel Dent" w:date="2015-09-23T07:49:00Z">
              <w:r>
                <w:rPr>
                  <w:rFonts w:eastAsiaTheme="minorHAnsi" w:cs="Calibri"/>
                  <w:color w:val="000000"/>
                  <w:szCs w:val="20"/>
                </w:rPr>
                <w:t>150</w:t>
              </w:r>
            </w:ins>
          </w:p>
        </w:tc>
      </w:tr>
      <w:tr w:rsidR="00F302C5" w14:paraId="51DEDD8F" w14:textId="77777777" w:rsidTr="00FF11A2">
        <w:tblPrEx>
          <w:tblCellMar>
            <w:left w:w="108" w:type="dxa"/>
            <w:right w:w="108" w:type="dxa"/>
          </w:tblCellMar>
          <w:tblPrExChange w:id="7996" w:author="Stephanie Baer" w:date="2016-01-21T14:11:00Z">
            <w:tblPrEx>
              <w:tblCellMar>
                <w:left w:w="108" w:type="dxa"/>
                <w:right w:w="108" w:type="dxa"/>
              </w:tblCellMar>
            </w:tblPrEx>
          </w:tblPrExChange>
        </w:tblPrEx>
        <w:trPr>
          <w:trHeight w:val="290"/>
          <w:jc w:val="center"/>
          <w:ins w:id="7997" w:author="Samuel Dent" w:date="2015-09-23T07:49:00Z"/>
          <w:trPrChange w:id="7998" w:author="Stephanie Baer" w:date="2016-01-21T14:11:00Z">
            <w:trPr>
              <w:trHeight w:val="290"/>
              <w:jc w:val="center"/>
            </w:trPr>
          </w:trPrChange>
        </w:trPr>
        <w:tc>
          <w:tcPr>
            <w:tcW w:w="3367" w:type="dxa"/>
            <w:vMerge/>
            <w:vAlign w:val="center"/>
            <w:hideMark/>
            <w:tcPrChange w:id="7999" w:author="Stephanie Baer" w:date="2016-01-21T14:11:00Z">
              <w:tcPr>
                <w:tcW w:w="3367" w:type="dxa"/>
                <w:vMerge/>
                <w:hideMark/>
              </w:tcPr>
            </w:tcPrChange>
          </w:tcPr>
          <w:p w14:paraId="36A1076F" w14:textId="77777777" w:rsidR="00F302C5" w:rsidRDefault="00F302C5">
            <w:pPr>
              <w:widowControl/>
              <w:jc w:val="center"/>
              <w:rPr>
                <w:ins w:id="8000" w:author="Samuel Dent" w:date="2015-09-23T07:49:00Z"/>
                <w:rFonts w:eastAsiaTheme="minorHAnsi" w:cs="Calibri"/>
                <w:b/>
                <w:bCs/>
                <w:color w:val="000000"/>
                <w:szCs w:val="20"/>
              </w:rPr>
              <w:pPrChange w:id="8001" w:author="Stephanie Baer" w:date="2016-01-21T14:11:00Z">
                <w:pPr>
                  <w:widowControl/>
                  <w:jc w:val="left"/>
                </w:pPr>
              </w:pPrChange>
            </w:pPr>
          </w:p>
        </w:tc>
        <w:tc>
          <w:tcPr>
            <w:tcW w:w="1563" w:type="dxa"/>
            <w:vAlign w:val="center"/>
            <w:hideMark/>
            <w:tcPrChange w:id="8002" w:author="Stephanie Baer" w:date="2016-01-21T14:11:00Z">
              <w:tcPr>
                <w:tcW w:w="1563" w:type="dxa"/>
                <w:hideMark/>
              </w:tcPr>
            </w:tcPrChange>
          </w:tcPr>
          <w:p w14:paraId="5AA6FAA6" w14:textId="77777777" w:rsidR="00F302C5" w:rsidRDefault="00F302C5">
            <w:pPr>
              <w:widowControl/>
              <w:autoSpaceDE w:val="0"/>
              <w:autoSpaceDN w:val="0"/>
              <w:adjustRightInd w:val="0"/>
              <w:spacing w:line="276" w:lineRule="auto"/>
              <w:jc w:val="center"/>
              <w:rPr>
                <w:ins w:id="8003" w:author="Samuel Dent" w:date="2015-09-23T07:49:00Z"/>
                <w:rFonts w:eastAsiaTheme="minorHAnsi" w:cs="Calibri"/>
                <w:color w:val="000000"/>
                <w:szCs w:val="20"/>
              </w:rPr>
            </w:pPr>
            <w:ins w:id="8004" w:author="Samuel Dent" w:date="2015-09-23T07:49:00Z">
              <w:r>
                <w:rPr>
                  <w:rFonts w:eastAsiaTheme="minorHAnsi" w:cs="Calibri"/>
                  <w:color w:val="000000"/>
                  <w:szCs w:val="20"/>
                </w:rPr>
                <w:t>3000</w:t>
              </w:r>
            </w:ins>
          </w:p>
        </w:tc>
        <w:tc>
          <w:tcPr>
            <w:tcW w:w="1418" w:type="dxa"/>
            <w:vAlign w:val="center"/>
            <w:hideMark/>
            <w:tcPrChange w:id="8005" w:author="Stephanie Baer" w:date="2016-01-21T14:11:00Z">
              <w:tcPr>
                <w:tcW w:w="1418" w:type="dxa"/>
                <w:hideMark/>
              </w:tcPr>
            </w:tcPrChange>
          </w:tcPr>
          <w:p w14:paraId="52EA9D87" w14:textId="77777777" w:rsidR="00F302C5" w:rsidRDefault="00F302C5">
            <w:pPr>
              <w:widowControl/>
              <w:autoSpaceDE w:val="0"/>
              <w:autoSpaceDN w:val="0"/>
              <w:adjustRightInd w:val="0"/>
              <w:spacing w:line="276" w:lineRule="auto"/>
              <w:jc w:val="center"/>
              <w:rPr>
                <w:ins w:id="8006" w:author="Samuel Dent" w:date="2015-09-23T07:49:00Z"/>
                <w:rFonts w:eastAsiaTheme="minorHAnsi" w:cs="Calibri"/>
                <w:color w:val="000000"/>
                <w:szCs w:val="20"/>
              </w:rPr>
            </w:pPr>
            <w:ins w:id="8007" w:author="Samuel Dent" w:date="2015-09-23T07:49:00Z">
              <w:r>
                <w:rPr>
                  <w:rFonts w:eastAsiaTheme="minorHAnsi" w:cs="Calibri"/>
                  <w:color w:val="000000"/>
                  <w:szCs w:val="20"/>
                </w:rPr>
                <w:t>5279</w:t>
              </w:r>
            </w:ins>
          </w:p>
        </w:tc>
        <w:tc>
          <w:tcPr>
            <w:tcW w:w="1337" w:type="dxa"/>
            <w:vAlign w:val="center"/>
            <w:hideMark/>
            <w:tcPrChange w:id="8008" w:author="Stephanie Baer" w:date="2016-01-21T14:11:00Z">
              <w:tcPr>
                <w:tcW w:w="1337" w:type="dxa"/>
                <w:hideMark/>
              </w:tcPr>
            </w:tcPrChange>
          </w:tcPr>
          <w:p w14:paraId="0DAA1B1D" w14:textId="77777777" w:rsidR="00F302C5" w:rsidRDefault="00F302C5">
            <w:pPr>
              <w:widowControl/>
              <w:autoSpaceDE w:val="0"/>
              <w:autoSpaceDN w:val="0"/>
              <w:adjustRightInd w:val="0"/>
              <w:spacing w:line="276" w:lineRule="auto"/>
              <w:jc w:val="center"/>
              <w:rPr>
                <w:ins w:id="8009" w:author="Samuel Dent" w:date="2015-09-23T07:49:00Z"/>
                <w:rFonts w:eastAsiaTheme="minorHAnsi" w:cs="Calibri"/>
                <w:color w:val="000000"/>
                <w:szCs w:val="20"/>
              </w:rPr>
            </w:pPr>
            <w:ins w:id="8010" w:author="Samuel Dent" w:date="2015-09-23T07:49:00Z">
              <w:r>
                <w:rPr>
                  <w:rFonts w:eastAsiaTheme="minorHAnsi" w:cs="Calibri"/>
                  <w:color w:val="000000"/>
                  <w:szCs w:val="20"/>
                </w:rPr>
                <w:t>200</w:t>
              </w:r>
            </w:ins>
          </w:p>
        </w:tc>
      </w:tr>
      <w:tr w:rsidR="00F302C5" w14:paraId="7C68377D" w14:textId="77777777" w:rsidTr="00FF11A2">
        <w:tblPrEx>
          <w:tblCellMar>
            <w:left w:w="108" w:type="dxa"/>
            <w:right w:w="108" w:type="dxa"/>
          </w:tblCellMar>
          <w:tblPrExChange w:id="8011" w:author="Stephanie Baer" w:date="2016-01-21T14:11:00Z">
            <w:tblPrEx>
              <w:tblCellMar>
                <w:left w:w="108" w:type="dxa"/>
                <w:right w:w="108" w:type="dxa"/>
              </w:tblCellMar>
            </w:tblPrEx>
          </w:tblPrExChange>
        </w:tblPrEx>
        <w:trPr>
          <w:trHeight w:val="290"/>
          <w:jc w:val="center"/>
          <w:ins w:id="8012" w:author="Samuel Dent" w:date="2015-09-23T07:49:00Z"/>
          <w:trPrChange w:id="8013" w:author="Stephanie Baer" w:date="2016-01-21T14:11:00Z">
            <w:trPr>
              <w:trHeight w:val="290"/>
              <w:jc w:val="center"/>
            </w:trPr>
          </w:trPrChange>
        </w:trPr>
        <w:tc>
          <w:tcPr>
            <w:tcW w:w="3367" w:type="dxa"/>
            <w:vMerge/>
            <w:vAlign w:val="center"/>
            <w:hideMark/>
            <w:tcPrChange w:id="8014" w:author="Stephanie Baer" w:date="2016-01-21T14:11:00Z">
              <w:tcPr>
                <w:tcW w:w="3367" w:type="dxa"/>
                <w:vMerge/>
                <w:hideMark/>
              </w:tcPr>
            </w:tcPrChange>
          </w:tcPr>
          <w:p w14:paraId="6DE68F5D" w14:textId="77777777" w:rsidR="00F302C5" w:rsidRDefault="00F302C5">
            <w:pPr>
              <w:widowControl/>
              <w:jc w:val="center"/>
              <w:rPr>
                <w:ins w:id="8015" w:author="Samuel Dent" w:date="2015-09-23T07:49:00Z"/>
                <w:rFonts w:eastAsiaTheme="minorHAnsi" w:cs="Calibri"/>
                <w:b/>
                <w:bCs/>
                <w:color w:val="000000"/>
                <w:szCs w:val="20"/>
              </w:rPr>
              <w:pPrChange w:id="8016" w:author="Stephanie Baer" w:date="2016-01-21T14:11:00Z">
                <w:pPr>
                  <w:widowControl/>
                  <w:jc w:val="left"/>
                </w:pPr>
              </w:pPrChange>
            </w:pPr>
          </w:p>
        </w:tc>
        <w:tc>
          <w:tcPr>
            <w:tcW w:w="1563" w:type="dxa"/>
            <w:vAlign w:val="center"/>
            <w:hideMark/>
            <w:tcPrChange w:id="8017" w:author="Stephanie Baer" w:date="2016-01-21T14:11:00Z">
              <w:tcPr>
                <w:tcW w:w="1563" w:type="dxa"/>
                <w:hideMark/>
              </w:tcPr>
            </w:tcPrChange>
          </w:tcPr>
          <w:p w14:paraId="4116C983" w14:textId="77777777" w:rsidR="00F302C5" w:rsidRDefault="00F302C5">
            <w:pPr>
              <w:widowControl/>
              <w:autoSpaceDE w:val="0"/>
              <w:autoSpaceDN w:val="0"/>
              <w:adjustRightInd w:val="0"/>
              <w:spacing w:line="276" w:lineRule="auto"/>
              <w:jc w:val="center"/>
              <w:rPr>
                <w:ins w:id="8018" w:author="Samuel Dent" w:date="2015-09-23T07:49:00Z"/>
                <w:rFonts w:eastAsiaTheme="minorHAnsi" w:cs="Calibri"/>
                <w:color w:val="000000"/>
                <w:szCs w:val="20"/>
              </w:rPr>
            </w:pPr>
            <w:ins w:id="8019" w:author="Samuel Dent" w:date="2015-09-23T07:49:00Z">
              <w:r>
                <w:rPr>
                  <w:rFonts w:eastAsiaTheme="minorHAnsi" w:cs="Calibri"/>
                  <w:color w:val="000000"/>
                  <w:szCs w:val="20"/>
                </w:rPr>
                <w:t>5280</w:t>
              </w:r>
            </w:ins>
          </w:p>
        </w:tc>
        <w:tc>
          <w:tcPr>
            <w:tcW w:w="1418" w:type="dxa"/>
            <w:vAlign w:val="center"/>
            <w:hideMark/>
            <w:tcPrChange w:id="8020" w:author="Stephanie Baer" w:date="2016-01-21T14:11:00Z">
              <w:tcPr>
                <w:tcW w:w="1418" w:type="dxa"/>
                <w:hideMark/>
              </w:tcPr>
            </w:tcPrChange>
          </w:tcPr>
          <w:p w14:paraId="223D81A1" w14:textId="77777777" w:rsidR="00F302C5" w:rsidRDefault="00F302C5">
            <w:pPr>
              <w:widowControl/>
              <w:autoSpaceDE w:val="0"/>
              <w:autoSpaceDN w:val="0"/>
              <w:adjustRightInd w:val="0"/>
              <w:spacing w:line="276" w:lineRule="auto"/>
              <w:jc w:val="center"/>
              <w:rPr>
                <w:ins w:id="8021" w:author="Samuel Dent" w:date="2015-09-23T07:49:00Z"/>
                <w:rFonts w:eastAsiaTheme="minorHAnsi" w:cs="Calibri"/>
                <w:color w:val="000000"/>
                <w:szCs w:val="20"/>
              </w:rPr>
            </w:pPr>
            <w:ins w:id="8022" w:author="Samuel Dent" w:date="2015-09-23T07:49:00Z">
              <w:r>
                <w:rPr>
                  <w:rFonts w:eastAsiaTheme="minorHAnsi" w:cs="Calibri"/>
                  <w:color w:val="000000"/>
                  <w:szCs w:val="20"/>
                </w:rPr>
                <w:t>6209</w:t>
              </w:r>
            </w:ins>
          </w:p>
        </w:tc>
        <w:tc>
          <w:tcPr>
            <w:tcW w:w="1337" w:type="dxa"/>
            <w:vAlign w:val="center"/>
            <w:hideMark/>
            <w:tcPrChange w:id="8023" w:author="Stephanie Baer" w:date="2016-01-21T14:11:00Z">
              <w:tcPr>
                <w:tcW w:w="1337" w:type="dxa"/>
                <w:hideMark/>
              </w:tcPr>
            </w:tcPrChange>
          </w:tcPr>
          <w:p w14:paraId="2CA2CB91" w14:textId="77777777" w:rsidR="00F302C5" w:rsidRDefault="00F302C5">
            <w:pPr>
              <w:widowControl/>
              <w:autoSpaceDE w:val="0"/>
              <w:autoSpaceDN w:val="0"/>
              <w:adjustRightInd w:val="0"/>
              <w:spacing w:line="276" w:lineRule="auto"/>
              <w:jc w:val="center"/>
              <w:rPr>
                <w:ins w:id="8024" w:author="Samuel Dent" w:date="2015-09-23T07:49:00Z"/>
                <w:rFonts w:eastAsiaTheme="minorHAnsi" w:cs="Calibri"/>
                <w:color w:val="000000"/>
                <w:szCs w:val="20"/>
              </w:rPr>
            </w:pPr>
            <w:ins w:id="8025" w:author="Samuel Dent" w:date="2015-09-23T07:49:00Z">
              <w:r>
                <w:rPr>
                  <w:rFonts w:eastAsiaTheme="minorHAnsi" w:cs="Calibri"/>
                  <w:color w:val="000000"/>
                  <w:szCs w:val="20"/>
                </w:rPr>
                <w:t>300</w:t>
              </w:r>
            </w:ins>
          </w:p>
        </w:tc>
      </w:tr>
      <w:tr w:rsidR="00F302C5" w14:paraId="29987747" w14:textId="77777777" w:rsidTr="00FF11A2">
        <w:tblPrEx>
          <w:tblCellMar>
            <w:left w:w="108" w:type="dxa"/>
            <w:right w:w="108" w:type="dxa"/>
          </w:tblCellMar>
          <w:tblPrExChange w:id="8026" w:author="Stephanie Baer" w:date="2016-01-21T14:11:00Z">
            <w:tblPrEx>
              <w:tblCellMar>
                <w:left w:w="108" w:type="dxa"/>
                <w:right w:w="108" w:type="dxa"/>
              </w:tblCellMar>
            </w:tblPrEx>
          </w:tblPrExChange>
        </w:tblPrEx>
        <w:trPr>
          <w:trHeight w:val="290"/>
          <w:jc w:val="center"/>
          <w:ins w:id="8027" w:author="Samuel Dent" w:date="2015-09-23T07:49:00Z"/>
          <w:trPrChange w:id="8028" w:author="Stephanie Baer" w:date="2016-01-21T14:11:00Z">
            <w:trPr>
              <w:trHeight w:val="290"/>
              <w:jc w:val="center"/>
            </w:trPr>
          </w:trPrChange>
        </w:trPr>
        <w:tc>
          <w:tcPr>
            <w:tcW w:w="3367" w:type="dxa"/>
            <w:vMerge w:val="restart"/>
            <w:vAlign w:val="center"/>
            <w:hideMark/>
            <w:tcPrChange w:id="8029" w:author="Stephanie Baer" w:date="2016-01-21T14:11:00Z">
              <w:tcPr>
                <w:tcW w:w="3367" w:type="dxa"/>
                <w:vMerge w:val="restart"/>
                <w:hideMark/>
              </w:tcPr>
            </w:tcPrChange>
          </w:tcPr>
          <w:p w14:paraId="4525B0FE" w14:textId="77777777" w:rsidR="00F302C5" w:rsidRDefault="00F302C5">
            <w:pPr>
              <w:widowControl/>
              <w:autoSpaceDE w:val="0"/>
              <w:autoSpaceDN w:val="0"/>
              <w:adjustRightInd w:val="0"/>
              <w:spacing w:line="276" w:lineRule="auto"/>
              <w:jc w:val="center"/>
              <w:rPr>
                <w:ins w:id="8030" w:author="Samuel Dent" w:date="2015-09-23T07:49:00Z"/>
                <w:rFonts w:eastAsiaTheme="minorHAnsi" w:cs="Calibri"/>
                <w:b/>
                <w:bCs/>
                <w:color w:val="000000"/>
                <w:szCs w:val="20"/>
              </w:rPr>
            </w:pPr>
            <w:ins w:id="8031" w:author="Samuel Dent" w:date="2015-09-23T07:49:00Z">
              <w:r>
                <w:rPr>
                  <w:rFonts w:eastAsiaTheme="minorHAnsi" w:cs="Calibri"/>
                  <w:b/>
                  <w:bCs/>
                  <w:color w:val="000000"/>
                  <w:szCs w:val="20"/>
                </w:rPr>
                <w:t>3-Way</w:t>
              </w:r>
            </w:ins>
          </w:p>
        </w:tc>
        <w:tc>
          <w:tcPr>
            <w:tcW w:w="1563" w:type="dxa"/>
            <w:vAlign w:val="center"/>
            <w:hideMark/>
            <w:tcPrChange w:id="8032" w:author="Stephanie Baer" w:date="2016-01-21T14:11:00Z">
              <w:tcPr>
                <w:tcW w:w="1563" w:type="dxa"/>
                <w:hideMark/>
              </w:tcPr>
            </w:tcPrChange>
          </w:tcPr>
          <w:p w14:paraId="5203E068" w14:textId="77777777" w:rsidR="00F302C5" w:rsidRDefault="00F302C5">
            <w:pPr>
              <w:widowControl/>
              <w:autoSpaceDE w:val="0"/>
              <w:autoSpaceDN w:val="0"/>
              <w:adjustRightInd w:val="0"/>
              <w:spacing w:line="276" w:lineRule="auto"/>
              <w:jc w:val="center"/>
              <w:rPr>
                <w:ins w:id="8033" w:author="Samuel Dent" w:date="2015-09-23T07:49:00Z"/>
                <w:rFonts w:eastAsiaTheme="minorHAnsi" w:cs="Calibri"/>
                <w:color w:val="000000"/>
                <w:szCs w:val="20"/>
              </w:rPr>
            </w:pPr>
            <w:ins w:id="8034" w:author="Samuel Dent" w:date="2015-09-23T07:49:00Z">
              <w:r>
                <w:rPr>
                  <w:rFonts w:eastAsiaTheme="minorHAnsi" w:cs="Calibri"/>
                  <w:color w:val="000000"/>
                  <w:szCs w:val="20"/>
                </w:rPr>
                <w:t>250</w:t>
              </w:r>
            </w:ins>
          </w:p>
        </w:tc>
        <w:tc>
          <w:tcPr>
            <w:tcW w:w="1418" w:type="dxa"/>
            <w:vAlign w:val="center"/>
            <w:hideMark/>
            <w:tcPrChange w:id="8035" w:author="Stephanie Baer" w:date="2016-01-21T14:11:00Z">
              <w:tcPr>
                <w:tcW w:w="1418" w:type="dxa"/>
                <w:hideMark/>
              </w:tcPr>
            </w:tcPrChange>
          </w:tcPr>
          <w:p w14:paraId="79C4D157" w14:textId="77777777" w:rsidR="00F302C5" w:rsidRDefault="00F302C5">
            <w:pPr>
              <w:widowControl/>
              <w:autoSpaceDE w:val="0"/>
              <w:autoSpaceDN w:val="0"/>
              <w:adjustRightInd w:val="0"/>
              <w:spacing w:line="276" w:lineRule="auto"/>
              <w:jc w:val="center"/>
              <w:rPr>
                <w:ins w:id="8036" w:author="Samuel Dent" w:date="2015-09-23T07:49:00Z"/>
                <w:rFonts w:eastAsiaTheme="minorHAnsi" w:cs="Calibri"/>
                <w:color w:val="000000"/>
                <w:szCs w:val="20"/>
              </w:rPr>
            </w:pPr>
            <w:ins w:id="8037" w:author="Samuel Dent" w:date="2015-09-23T07:49:00Z">
              <w:r>
                <w:rPr>
                  <w:rFonts w:eastAsiaTheme="minorHAnsi" w:cs="Calibri"/>
                  <w:color w:val="000000"/>
                  <w:szCs w:val="20"/>
                </w:rPr>
                <w:t>449</w:t>
              </w:r>
            </w:ins>
          </w:p>
        </w:tc>
        <w:tc>
          <w:tcPr>
            <w:tcW w:w="1337" w:type="dxa"/>
            <w:vAlign w:val="center"/>
            <w:hideMark/>
            <w:tcPrChange w:id="8038" w:author="Stephanie Baer" w:date="2016-01-21T14:11:00Z">
              <w:tcPr>
                <w:tcW w:w="1337" w:type="dxa"/>
                <w:hideMark/>
              </w:tcPr>
            </w:tcPrChange>
          </w:tcPr>
          <w:p w14:paraId="0E9FF576" w14:textId="77777777" w:rsidR="00F302C5" w:rsidRDefault="00F302C5">
            <w:pPr>
              <w:widowControl/>
              <w:autoSpaceDE w:val="0"/>
              <w:autoSpaceDN w:val="0"/>
              <w:adjustRightInd w:val="0"/>
              <w:spacing w:line="276" w:lineRule="auto"/>
              <w:jc w:val="center"/>
              <w:rPr>
                <w:ins w:id="8039" w:author="Samuel Dent" w:date="2015-09-23T07:49:00Z"/>
                <w:rFonts w:eastAsiaTheme="minorHAnsi" w:cs="Calibri"/>
                <w:color w:val="000000"/>
                <w:szCs w:val="20"/>
              </w:rPr>
            </w:pPr>
            <w:ins w:id="8040" w:author="Samuel Dent" w:date="2015-09-23T07:49:00Z">
              <w:r>
                <w:rPr>
                  <w:rFonts w:eastAsiaTheme="minorHAnsi" w:cs="Calibri"/>
                  <w:color w:val="000000"/>
                  <w:szCs w:val="20"/>
                </w:rPr>
                <w:t>25</w:t>
              </w:r>
            </w:ins>
          </w:p>
        </w:tc>
      </w:tr>
      <w:tr w:rsidR="00F302C5" w14:paraId="607BD254" w14:textId="77777777" w:rsidTr="00FF11A2">
        <w:tblPrEx>
          <w:tblCellMar>
            <w:left w:w="108" w:type="dxa"/>
            <w:right w:w="108" w:type="dxa"/>
          </w:tblCellMar>
          <w:tblPrExChange w:id="8041" w:author="Stephanie Baer" w:date="2016-01-21T14:11:00Z">
            <w:tblPrEx>
              <w:tblCellMar>
                <w:left w:w="108" w:type="dxa"/>
                <w:right w:w="108" w:type="dxa"/>
              </w:tblCellMar>
            </w:tblPrEx>
          </w:tblPrExChange>
        </w:tblPrEx>
        <w:trPr>
          <w:trHeight w:val="290"/>
          <w:jc w:val="center"/>
          <w:ins w:id="8042" w:author="Samuel Dent" w:date="2015-09-23T07:49:00Z"/>
          <w:trPrChange w:id="8043" w:author="Stephanie Baer" w:date="2016-01-21T14:11:00Z">
            <w:trPr>
              <w:trHeight w:val="290"/>
              <w:jc w:val="center"/>
            </w:trPr>
          </w:trPrChange>
        </w:trPr>
        <w:tc>
          <w:tcPr>
            <w:tcW w:w="3367" w:type="dxa"/>
            <w:vMerge/>
            <w:vAlign w:val="center"/>
            <w:hideMark/>
            <w:tcPrChange w:id="8044" w:author="Stephanie Baer" w:date="2016-01-21T14:11:00Z">
              <w:tcPr>
                <w:tcW w:w="3367" w:type="dxa"/>
                <w:vMerge/>
                <w:hideMark/>
              </w:tcPr>
            </w:tcPrChange>
          </w:tcPr>
          <w:p w14:paraId="5924963D" w14:textId="77777777" w:rsidR="00F302C5" w:rsidRDefault="00F302C5">
            <w:pPr>
              <w:widowControl/>
              <w:jc w:val="center"/>
              <w:rPr>
                <w:ins w:id="8045" w:author="Samuel Dent" w:date="2015-09-23T07:49:00Z"/>
                <w:rFonts w:eastAsiaTheme="minorHAnsi" w:cs="Calibri"/>
                <w:b/>
                <w:bCs/>
                <w:color w:val="000000"/>
                <w:szCs w:val="20"/>
              </w:rPr>
              <w:pPrChange w:id="8046" w:author="Stephanie Baer" w:date="2016-01-21T14:11:00Z">
                <w:pPr>
                  <w:widowControl/>
                  <w:jc w:val="left"/>
                </w:pPr>
              </w:pPrChange>
            </w:pPr>
          </w:p>
        </w:tc>
        <w:tc>
          <w:tcPr>
            <w:tcW w:w="1563" w:type="dxa"/>
            <w:vAlign w:val="center"/>
            <w:hideMark/>
            <w:tcPrChange w:id="8047" w:author="Stephanie Baer" w:date="2016-01-21T14:11:00Z">
              <w:tcPr>
                <w:tcW w:w="1563" w:type="dxa"/>
                <w:hideMark/>
              </w:tcPr>
            </w:tcPrChange>
          </w:tcPr>
          <w:p w14:paraId="6BA48BE2" w14:textId="77777777" w:rsidR="00F302C5" w:rsidRDefault="00F302C5">
            <w:pPr>
              <w:widowControl/>
              <w:autoSpaceDE w:val="0"/>
              <w:autoSpaceDN w:val="0"/>
              <w:adjustRightInd w:val="0"/>
              <w:spacing w:line="276" w:lineRule="auto"/>
              <w:jc w:val="center"/>
              <w:rPr>
                <w:ins w:id="8048" w:author="Samuel Dent" w:date="2015-09-23T07:49:00Z"/>
                <w:rFonts w:eastAsiaTheme="minorHAnsi" w:cs="Calibri"/>
                <w:color w:val="000000"/>
                <w:szCs w:val="20"/>
              </w:rPr>
            </w:pPr>
            <w:ins w:id="8049" w:author="Samuel Dent" w:date="2015-09-23T07:49:00Z">
              <w:r>
                <w:rPr>
                  <w:rFonts w:eastAsiaTheme="minorHAnsi" w:cs="Calibri"/>
                  <w:color w:val="000000"/>
                  <w:szCs w:val="20"/>
                </w:rPr>
                <w:t>450</w:t>
              </w:r>
            </w:ins>
          </w:p>
        </w:tc>
        <w:tc>
          <w:tcPr>
            <w:tcW w:w="1418" w:type="dxa"/>
            <w:vAlign w:val="center"/>
            <w:hideMark/>
            <w:tcPrChange w:id="8050" w:author="Stephanie Baer" w:date="2016-01-21T14:11:00Z">
              <w:tcPr>
                <w:tcW w:w="1418" w:type="dxa"/>
                <w:hideMark/>
              </w:tcPr>
            </w:tcPrChange>
          </w:tcPr>
          <w:p w14:paraId="22974242" w14:textId="77777777" w:rsidR="00F302C5" w:rsidRDefault="00F302C5">
            <w:pPr>
              <w:widowControl/>
              <w:autoSpaceDE w:val="0"/>
              <w:autoSpaceDN w:val="0"/>
              <w:adjustRightInd w:val="0"/>
              <w:spacing w:line="276" w:lineRule="auto"/>
              <w:jc w:val="center"/>
              <w:rPr>
                <w:ins w:id="8051" w:author="Samuel Dent" w:date="2015-09-23T07:49:00Z"/>
                <w:rFonts w:eastAsiaTheme="minorHAnsi" w:cs="Calibri"/>
                <w:color w:val="000000"/>
                <w:szCs w:val="20"/>
              </w:rPr>
            </w:pPr>
            <w:ins w:id="8052" w:author="Samuel Dent" w:date="2015-09-23T07:49:00Z">
              <w:r>
                <w:rPr>
                  <w:rFonts w:eastAsiaTheme="minorHAnsi" w:cs="Calibri"/>
                  <w:color w:val="000000"/>
                  <w:szCs w:val="20"/>
                </w:rPr>
                <w:t>799</w:t>
              </w:r>
            </w:ins>
          </w:p>
        </w:tc>
        <w:tc>
          <w:tcPr>
            <w:tcW w:w="1337" w:type="dxa"/>
            <w:vAlign w:val="center"/>
            <w:hideMark/>
            <w:tcPrChange w:id="8053" w:author="Stephanie Baer" w:date="2016-01-21T14:11:00Z">
              <w:tcPr>
                <w:tcW w:w="1337" w:type="dxa"/>
                <w:hideMark/>
              </w:tcPr>
            </w:tcPrChange>
          </w:tcPr>
          <w:p w14:paraId="1FD599D9" w14:textId="77777777" w:rsidR="00F302C5" w:rsidRDefault="00F302C5">
            <w:pPr>
              <w:widowControl/>
              <w:autoSpaceDE w:val="0"/>
              <w:autoSpaceDN w:val="0"/>
              <w:adjustRightInd w:val="0"/>
              <w:spacing w:line="276" w:lineRule="auto"/>
              <w:jc w:val="center"/>
              <w:rPr>
                <w:ins w:id="8054" w:author="Samuel Dent" w:date="2015-09-23T07:49:00Z"/>
                <w:rFonts w:eastAsiaTheme="minorHAnsi" w:cs="Calibri"/>
                <w:color w:val="000000"/>
                <w:szCs w:val="20"/>
              </w:rPr>
            </w:pPr>
            <w:ins w:id="8055" w:author="Samuel Dent" w:date="2015-09-23T07:49:00Z">
              <w:r>
                <w:rPr>
                  <w:rFonts w:eastAsiaTheme="minorHAnsi" w:cs="Calibri"/>
                  <w:color w:val="000000"/>
                  <w:szCs w:val="20"/>
                </w:rPr>
                <w:t>40</w:t>
              </w:r>
            </w:ins>
          </w:p>
        </w:tc>
      </w:tr>
      <w:tr w:rsidR="00F302C5" w14:paraId="28348DE0" w14:textId="77777777" w:rsidTr="00FF11A2">
        <w:tblPrEx>
          <w:tblCellMar>
            <w:left w:w="108" w:type="dxa"/>
            <w:right w:w="108" w:type="dxa"/>
          </w:tblCellMar>
          <w:tblPrExChange w:id="8056" w:author="Stephanie Baer" w:date="2016-01-21T14:11:00Z">
            <w:tblPrEx>
              <w:tblCellMar>
                <w:left w:w="108" w:type="dxa"/>
                <w:right w:w="108" w:type="dxa"/>
              </w:tblCellMar>
            </w:tblPrEx>
          </w:tblPrExChange>
        </w:tblPrEx>
        <w:trPr>
          <w:trHeight w:val="290"/>
          <w:jc w:val="center"/>
          <w:ins w:id="8057" w:author="Samuel Dent" w:date="2015-09-23T07:49:00Z"/>
          <w:trPrChange w:id="8058" w:author="Stephanie Baer" w:date="2016-01-21T14:11:00Z">
            <w:trPr>
              <w:trHeight w:val="290"/>
              <w:jc w:val="center"/>
            </w:trPr>
          </w:trPrChange>
        </w:trPr>
        <w:tc>
          <w:tcPr>
            <w:tcW w:w="3367" w:type="dxa"/>
            <w:vMerge/>
            <w:vAlign w:val="center"/>
            <w:hideMark/>
            <w:tcPrChange w:id="8059" w:author="Stephanie Baer" w:date="2016-01-21T14:11:00Z">
              <w:tcPr>
                <w:tcW w:w="3367" w:type="dxa"/>
                <w:vMerge/>
                <w:hideMark/>
              </w:tcPr>
            </w:tcPrChange>
          </w:tcPr>
          <w:p w14:paraId="0940B8B6" w14:textId="77777777" w:rsidR="00F302C5" w:rsidRDefault="00F302C5">
            <w:pPr>
              <w:widowControl/>
              <w:jc w:val="center"/>
              <w:rPr>
                <w:ins w:id="8060" w:author="Samuel Dent" w:date="2015-09-23T07:49:00Z"/>
                <w:rFonts w:eastAsiaTheme="minorHAnsi" w:cs="Calibri"/>
                <w:b/>
                <w:bCs/>
                <w:color w:val="000000"/>
                <w:szCs w:val="20"/>
              </w:rPr>
              <w:pPrChange w:id="8061" w:author="Stephanie Baer" w:date="2016-01-21T14:11:00Z">
                <w:pPr>
                  <w:widowControl/>
                  <w:jc w:val="left"/>
                </w:pPr>
              </w:pPrChange>
            </w:pPr>
          </w:p>
        </w:tc>
        <w:tc>
          <w:tcPr>
            <w:tcW w:w="1563" w:type="dxa"/>
            <w:vAlign w:val="center"/>
            <w:hideMark/>
            <w:tcPrChange w:id="8062" w:author="Stephanie Baer" w:date="2016-01-21T14:11:00Z">
              <w:tcPr>
                <w:tcW w:w="1563" w:type="dxa"/>
                <w:hideMark/>
              </w:tcPr>
            </w:tcPrChange>
          </w:tcPr>
          <w:p w14:paraId="12FAC994" w14:textId="77777777" w:rsidR="00F302C5" w:rsidRDefault="00F302C5">
            <w:pPr>
              <w:widowControl/>
              <w:autoSpaceDE w:val="0"/>
              <w:autoSpaceDN w:val="0"/>
              <w:adjustRightInd w:val="0"/>
              <w:spacing w:line="276" w:lineRule="auto"/>
              <w:jc w:val="center"/>
              <w:rPr>
                <w:ins w:id="8063" w:author="Samuel Dent" w:date="2015-09-23T07:49:00Z"/>
                <w:rFonts w:eastAsiaTheme="minorHAnsi" w:cs="Calibri"/>
                <w:color w:val="000000"/>
                <w:szCs w:val="20"/>
              </w:rPr>
            </w:pPr>
            <w:ins w:id="8064" w:author="Samuel Dent" w:date="2015-09-23T07:49:00Z">
              <w:r>
                <w:rPr>
                  <w:rFonts w:eastAsiaTheme="minorHAnsi" w:cs="Calibri"/>
                  <w:color w:val="000000"/>
                  <w:szCs w:val="20"/>
                </w:rPr>
                <w:t>800</w:t>
              </w:r>
            </w:ins>
          </w:p>
        </w:tc>
        <w:tc>
          <w:tcPr>
            <w:tcW w:w="1418" w:type="dxa"/>
            <w:vAlign w:val="center"/>
            <w:hideMark/>
            <w:tcPrChange w:id="8065" w:author="Stephanie Baer" w:date="2016-01-21T14:11:00Z">
              <w:tcPr>
                <w:tcW w:w="1418" w:type="dxa"/>
                <w:hideMark/>
              </w:tcPr>
            </w:tcPrChange>
          </w:tcPr>
          <w:p w14:paraId="3A13F3BB" w14:textId="77777777" w:rsidR="00F302C5" w:rsidRDefault="00F302C5">
            <w:pPr>
              <w:widowControl/>
              <w:autoSpaceDE w:val="0"/>
              <w:autoSpaceDN w:val="0"/>
              <w:adjustRightInd w:val="0"/>
              <w:spacing w:line="276" w:lineRule="auto"/>
              <w:jc w:val="center"/>
              <w:rPr>
                <w:ins w:id="8066" w:author="Samuel Dent" w:date="2015-09-23T07:49:00Z"/>
                <w:rFonts w:eastAsiaTheme="minorHAnsi" w:cs="Calibri"/>
                <w:color w:val="000000"/>
                <w:szCs w:val="20"/>
              </w:rPr>
            </w:pPr>
            <w:ins w:id="8067" w:author="Samuel Dent" w:date="2015-09-23T07:49:00Z">
              <w:r>
                <w:rPr>
                  <w:rFonts w:eastAsiaTheme="minorHAnsi" w:cs="Calibri"/>
                  <w:color w:val="000000"/>
                  <w:szCs w:val="20"/>
                </w:rPr>
                <w:t>1099</w:t>
              </w:r>
            </w:ins>
          </w:p>
        </w:tc>
        <w:tc>
          <w:tcPr>
            <w:tcW w:w="1337" w:type="dxa"/>
            <w:vAlign w:val="center"/>
            <w:hideMark/>
            <w:tcPrChange w:id="8068" w:author="Stephanie Baer" w:date="2016-01-21T14:11:00Z">
              <w:tcPr>
                <w:tcW w:w="1337" w:type="dxa"/>
                <w:hideMark/>
              </w:tcPr>
            </w:tcPrChange>
          </w:tcPr>
          <w:p w14:paraId="2A7A12EB" w14:textId="77777777" w:rsidR="00F302C5" w:rsidRDefault="00F302C5">
            <w:pPr>
              <w:widowControl/>
              <w:autoSpaceDE w:val="0"/>
              <w:autoSpaceDN w:val="0"/>
              <w:adjustRightInd w:val="0"/>
              <w:spacing w:line="276" w:lineRule="auto"/>
              <w:jc w:val="center"/>
              <w:rPr>
                <w:ins w:id="8069" w:author="Samuel Dent" w:date="2015-09-23T07:49:00Z"/>
                <w:rFonts w:eastAsiaTheme="minorHAnsi" w:cs="Calibri"/>
                <w:color w:val="000000"/>
                <w:szCs w:val="20"/>
              </w:rPr>
            </w:pPr>
            <w:ins w:id="8070" w:author="Samuel Dent" w:date="2015-09-23T07:49:00Z">
              <w:r>
                <w:rPr>
                  <w:rFonts w:eastAsiaTheme="minorHAnsi" w:cs="Calibri"/>
                  <w:color w:val="000000"/>
                  <w:szCs w:val="20"/>
                </w:rPr>
                <w:t>60</w:t>
              </w:r>
            </w:ins>
          </w:p>
        </w:tc>
      </w:tr>
      <w:tr w:rsidR="00F302C5" w14:paraId="191A20D2" w14:textId="77777777" w:rsidTr="00FF11A2">
        <w:tblPrEx>
          <w:tblCellMar>
            <w:left w:w="108" w:type="dxa"/>
            <w:right w:w="108" w:type="dxa"/>
          </w:tblCellMar>
          <w:tblPrExChange w:id="8071" w:author="Stephanie Baer" w:date="2016-01-21T14:11:00Z">
            <w:tblPrEx>
              <w:tblCellMar>
                <w:left w:w="108" w:type="dxa"/>
                <w:right w:w="108" w:type="dxa"/>
              </w:tblCellMar>
            </w:tblPrEx>
          </w:tblPrExChange>
        </w:tblPrEx>
        <w:trPr>
          <w:trHeight w:val="290"/>
          <w:jc w:val="center"/>
          <w:ins w:id="8072" w:author="Samuel Dent" w:date="2015-09-23T07:49:00Z"/>
          <w:trPrChange w:id="8073" w:author="Stephanie Baer" w:date="2016-01-21T14:11:00Z">
            <w:trPr>
              <w:trHeight w:val="290"/>
              <w:jc w:val="center"/>
            </w:trPr>
          </w:trPrChange>
        </w:trPr>
        <w:tc>
          <w:tcPr>
            <w:tcW w:w="3367" w:type="dxa"/>
            <w:vMerge/>
            <w:vAlign w:val="center"/>
            <w:hideMark/>
            <w:tcPrChange w:id="8074" w:author="Stephanie Baer" w:date="2016-01-21T14:11:00Z">
              <w:tcPr>
                <w:tcW w:w="3367" w:type="dxa"/>
                <w:vMerge/>
                <w:hideMark/>
              </w:tcPr>
            </w:tcPrChange>
          </w:tcPr>
          <w:p w14:paraId="03338F50" w14:textId="77777777" w:rsidR="00F302C5" w:rsidRDefault="00F302C5">
            <w:pPr>
              <w:widowControl/>
              <w:jc w:val="center"/>
              <w:rPr>
                <w:ins w:id="8075" w:author="Samuel Dent" w:date="2015-09-23T07:49:00Z"/>
                <w:rFonts w:eastAsiaTheme="minorHAnsi" w:cs="Calibri"/>
                <w:b/>
                <w:bCs/>
                <w:color w:val="000000"/>
                <w:szCs w:val="20"/>
              </w:rPr>
              <w:pPrChange w:id="8076" w:author="Stephanie Baer" w:date="2016-01-21T14:11:00Z">
                <w:pPr>
                  <w:widowControl/>
                  <w:jc w:val="left"/>
                </w:pPr>
              </w:pPrChange>
            </w:pPr>
          </w:p>
        </w:tc>
        <w:tc>
          <w:tcPr>
            <w:tcW w:w="1563" w:type="dxa"/>
            <w:vAlign w:val="center"/>
            <w:hideMark/>
            <w:tcPrChange w:id="8077" w:author="Stephanie Baer" w:date="2016-01-21T14:11:00Z">
              <w:tcPr>
                <w:tcW w:w="1563" w:type="dxa"/>
                <w:hideMark/>
              </w:tcPr>
            </w:tcPrChange>
          </w:tcPr>
          <w:p w14:paraId="6C0DA7BB" w14:textId="77777777" w:rsidR="00F302C5" w:rsidRDefault="00F302C5">
            <w:pPr>
              <w:widowControl/>
              <w:autoSpaceDE w:val="0"/>
              <w:autoSpaceDN w:val="0"/>
              <w:adjustRightInd w:val="0"/>
              <w:spacing w:line="276" w:lineRule="auto"/>
              <w:jc w:val="center"/>
              <w:rPr>
                <w:ins w:id="8078" w:author="Samuel Dent" w:date="2015-09-23T07:49:00Z"/>
                <w:rFonts w:eastAsiaTheme="minorHAnsi" w:cs="Calibri"/>
                <w:color w:val="000000"/>
                <w:szCs w:val="20"/>
              </w:rPr>
            </w:pPr>
            <w:ins w:id="8079" w:author="Samuel Dent" w:date="2015-09-23T07:49:00Z">
              <w:r>
                <w:rPr>
                  <w:rFonts w:eastAsiaTheme="minorHAnsi" w:cs="Calibri"/>
                  <w:color w:val="000000"/>
                  <w:szCs w:val="20"/>
                </w:rPr>
                <w:t>1100</w:t>
              </w:r>
            </w:ins>
          </w:p>
        </w:tc>
        <w:tc>
          <w:tcPr>
            <w:tcW w:w="1418" w:type="dxa"/>
            <w:vAlign w:val="center"/>
            <w:hideMark/>
            <w:tcPrChange w:id="8080" w:author="Stephanie Baer" w:date="2016-01-21T14:11:00Z">
              <w:tcPr>
                <w:tcW w:w="1418" w:type="dxa"/>
                <w:hideMark/>
              </w:tcPr>
            </w:tcPrChange>
          </w:tcPr>
          <w:p w14:paraId="62E8AF90" w14:textId="77777777" w:rsidR="00F302C5" w:rsidRDefault="00F302C5">
            <w:pPr>
              <w:widowControl/>
              <w:autoSpaceDE w:val="0"/>
              <w:autoSpaceDN w:val="0"/>
              <w:adjustRightInd w:val="0"/>
              <w:spacing w:line="276" w:lineRule="auto"/>
              <w:jc w:val="center"/>
              <w:rPr>
                <w:ins w:id="8081" w:author="Samuel Dent" w:date="2015-09-23T07:49:00Z"/>
                <w:rFonts w:eastAsiaTheme="minorHAnsi" w:cs="Calibri"/>
                <w:color w:val="000000"/>
                <w:szCs w:val="20"/>
              </w:rPr>
            </w:pPr>
            <w:ins w:id="8082" w:author="Samuel Dent" w:date="2015-09-23T07:49:00Z">
              <w:r>
                <w:rPr>
                  <w:rFonts w:eastAsiaTheme="minorHAnsi" w:cs="Calibri"/>
                  <w:color w:val="000000"/>
                  <w:szCs w:val="20"/>
                </w:rPr>
                <w:t>1599</w:t>
              </w:r>
            </w:ins>
          </w:p>
        </w:tc>
        <w:tc>
          <w:tcPr>
            <w:tcW w:w="1337" w:type="dxa"/>
            <w:vAlign w:val="center"/>
            <w:hideMark/>
            <w:tcPrChange w:id="8083" w:author="Stephanie Baer" w:date="2016-01-21T14:11:00Z">
              <w:tcPr>
                <w:tcW w:w="1337" w:type="dxa"/>
                <w:hideMark/>
              </w:tcPr>
            </w:tcPrChange>
          </w:tcPr>
          <w:p w14:paraId="13A4172F" w14:textId="77777777" w:rsidR="00F302C5" w:rsidRDefault="00F302C5">
            <w:pPr>
              <w:widowControl/>
              <w:autoSpaceDE w:val="0"/>
              <w:autoSpaceDN w:val="0"/>
              <w:adjustRightInd w:val="0"/>
              <w:spacing w:line="276" w:lineRule="auto"/>
              <w:jc w:val="center"/>
              <w:rPr>
                <w:ins w:id="8084" w:author="Samuel Dent" w:date="2015-09-23T07:49:00Z"/>
                <w:rFonts w:eastAsiaTheme="minorHAnsi" w:cs="Calibri"/>
                <w:color w:val="000000"/>
                <w:szCs w:val="20"/>
              </w:rPr>
            </w:pPr>
            <w:ins w:id="8085" w:author="Samuel Dent" w:date="2015-09-23T07:49:00Z">
              <w:r>
                <w:rPr>
                  <w:rFonts w:eastAsiaTheme="minorHAnsi" w:cs="Calibri"/>
                  <w:color w:val="000000"/>
                  <w:szCs w:val="20"/>
                </w:rPr>
                <w:t>75</w:t>
              </w:r>
            </w:ins>
          </w:p>
        </w:tc>
      </w:tr>
      <w:tr w:rsidR="00F302C5" w14:paraId="5EDE8277" w14:textId="77777777" w:rsidTr="00FF11A2">
        <w:tblPrEx>
          <w:tblCellMar>
            <w:left w:w="108" w:type="dxa"/>
            <w:right w:w="108" w:type="dxa"/>
          </w:tblCellMar>
          <w:tblPrExChange w:id="8086" w:author="Stephanie Baer" w:date="2016-01-21T14:11:00Z">
            <w:tblPrEx>
              <w:tblCellMar>
                <w:left w:w="108" w:type="dxa"/>
                <w:right w:w="108" w:type="dxa"/>
              </w:tblCellMar>
            </w:tblPrEx>
          </w:tblPrExChange>
        </w:tblPrEx>
        <w:trPr>
          <w:trHeight w:val="290"/>
          <w:jc w:val="center"/>
          <w:ins w:id="8087" w:author="Samuel Dent" w:date="2015-09-23T07:49:00Z"/>
          <w:trPrChange w:id="8088" w:author="Stephanie Baer" w:date="2016-01-21T14:11:00Z">
            <w:trPr>
              <w:trHeight w:val="290"/>
              <w:jc w:val="center"/>
            </w:trPr>
          </w:trPrChange>
        </w:trPr>
        <w:tc>
          <w:tcPr>
            <w:tcW w:w="3367" w:type="dxa"/>
            <w:vMerge/>
            <w:vAlign w:val="center"/>
            <w:hideMark/>
            <w:tcPrChange w:id="8089" w:author="Stephanie Baer" w:date="2016-01-21T14:11:00Z">
              <w:tcPr>
                <w:tcW w:w="3367" w:type="dxa"/>
                <w:vMerge/>
                <w:hideMark/>
              </w:tcPr>
            </w:tcPrChange>
          </w:tcPr>
          <w:p w14:paraId="1A69DB5A" w14:textId="77777777" w:rsidR="00F302C5" w:rsidRDefault="00F302C5">
            <w:pPr>
              <w:widowControl/>
              <w:jc w:val="center"/>
              <w:rPr>
                <w:ins w:id="8090" w:author="Samuel Dent" w:date="2015-09-23T07:49:00Z"/>
                <w:rFonts w:eastAsiaTheme="minorHAnsi" w:cs="Calibri"/>
                <w:b/>
                <w:bCs/>
                <w:color w:val="000000"/>
                <w:szCs w:val="20"/>
              </w:rPr>
              <w:pPrChange w:id="8091" w:author="Stephanie Baer" w:date="2016-01-21T14:11:00Z">
                <w:pPr>
                  <w:widowControl/>
                  <w:jc w:val="left"/>
                </w:pPr>
              </w:pPrChange>
            </w:pPr>
          </w:p>
        </w:tc>
        <w:tc>
          <w:tcPr>
            <w:tcW w:w="1563" w:type="dxa"/>
            <w:vAlign w:val="center"/>
            <w:hideMark/>
            <w:tcPrChange w:id="8092" w:author="Stephanie Baer" w:date="2016-01-21T14:11:00Z">
              <w:tcPr>
                <w:tcW w:w="1563" w:type="dxa"/>
                <w:hideMark/>
              </w:tcPr>
            </w:tcPrChange>
          </w:tcPr>
          <w:p w14:paraId="6A10D4F9" w14:textId="77777777" w:rsidR="00F302C5" w:rsidRDefault="00F302C5">
            <w:pPr>
              <w:widowControl/>
              <w:autoSpaceDE w:val="0"/>
              <w:autoSpaceDN w:val="0"/>
              <w:adjustRightInd w:val="0"/>
              <w:spacing w:line="276" w:lineRule="auto"/>
              <w:jc w:val="center"/>
              <w:rPr>
                <w:ins w:id="8093" w:author="Samuel Dent" w:date="2015-09-23T07:49:00Z"/>
                <w:rFonts w:eastAsiaTheme="minorHAnsi" w:cs="Calibri"/>
                <w:color w:val="000000"/>
                <w:szCs w:val="20"/>
              </w:rPr>
            </w:pPr>
            <w:ins w:id="8094" w:author="Samuel Dent" w:date="2015-09-23T07:49:00Z">
              <w:r>
                <w:rPr>
                  <w:rFonts w:eastAsiaTheme="minorHAnsi" w:cs="Calibri"/>
                  <w:color w:val="000000"/>
                  <w:szCs w:val="20"/>
                </w:rPr>
                <w:t>1600</w:t>
              </w:r>
            </w:ins>
          </w:p>
        </w:tc>
        <w:tc>
          <w:tcPr>
            <w:tcW w:w="1418" w:type="dxa"/>
            <w:vAlign w:val="center"/>
            <w:hideMark/>
            <w:tcPrChange w:id="8095" w:author="Stephanie Baer" w:date="2016-01-21T14:11:00Z">
              <w:tcPr>
                <w:tcW w:w="1418" w:type="dxa"/>
                <w:hideMark/>
              </w:tcPr>
            </w:tcPrChange>
          </w:tcPr>
          <w:p w14:paraId="22C74706" w14:textId="77777777" w:rsidR="00F302C5" w:rsidRDefault="00F302C5">
            <w:pPr>
              <w:widowControl/>
              <w:autoSpaceDE w:val="0"/>
              <w:autoSpaceDN w:val="0"/>
              <w:adjustRightInd w:val="0"/>
              <w:spacing w:line="276" w:lineRule="auto"/>
              <w:jc w:val="center"/>
              <w:rPr>
                <w:ins w:id="8096" w:author="Samuel Dent" w:date="2015-09-23T07:49:00Z"/>
                <w:rFonts w:eastAsiaTheme="minorHAnsi" w:cs="Calibri"/>
                <w:color w:val="000000"/>
                <w:szCs w:val="20"/>
              </w:rPr>
            </w:pPr>
            <w:ins w:id="8097" w:author="Samuel Dent" w:date="2015-09-23T07:49:00Z">
              <w:r>
                <w:rPr>
                  <w:rFonts w:eastAsiaTheme="minorHAnsi" w:cs="Calibri"/>
                  <w:color w:val="000000"/>
                  <w:szCs w:val="20"/>
                </w:rPr>
                <w:t>1999</w:t>
              </w:r>
            </w:ins>
          </w:p>
        </w:tc>
        <w:tc>
          <w:tcPr>
            <w:tcW w:w="1337" w:type="dxa"/>
            <w:vAlign w:val="center"/>
            <w:hideMark/>
            <w:tcPrChange w:id="8098" w:author="Stephanie Baer" w:date="2016-01-21T14:11:00Z">
              <w:tcPr>
                <w:tcW w:w="1337" w:type="dxa"/>
                <w:hideMark/>
              </w:tcPr>
            </w:tcPrChange>
          </w:tcPr>
          <w:p w14:paraId="51FC809A" w14:textId="77777777" w:rsidR="00F302C5" w:rsidRDefault="00F302C5">
            <w:pPr>
              <w:widowControl/>
              <w:autoSpaceDE w:val="0"/>
              <w:autoSpaceDN w:val="0"/>
              <w:adjustRightInd w:val="0"/>
              <w:spacing w:line="276" w:lineRule="auto"/>
              <w:jc w:val="center"/>
              <w:rPr>
                <w:ins w:id="8099" w:author="Samuel Dent" w:date="2015-09-23T07:49:00Z"/>
                <w:rFonts w:eastAsiaTheme="minorHAnsi" w:cs="Calibri"/>
                <w:color w:val="000000"/>
                <w:szCs w:val="20"/>
              </w:rPr>
            </w:pPr>
            <w:ins w:id="8100" w:author="Samuel Dent" w:date="2015-09-23T07:49:00Z">
              <w:r>
                <w:rPr>
                  <w:rFonts w:eastAsiaTheme="minorHAnsi" w:cs="Calibri"/>
                  <w:color w:val="000000"/>
                  <w:szCs w:val="20"/>
                </w:rPr>
                <w:t>100</w:t>
              </w:r>
            </w:ins>
          </w:p>
        </w:tc>
      </w:tr>
      <w:tr w:rsidR="00F302C5" w14:paraId="3FC55657" w14:textId="77777777" w:rsidTr="00FF11A2">
        <w:tblPrEx>
          <w:tblCellMar>
            <w:left w:w="108" w:type="dxa"/>
            <w:right w:w="108" w:type="dxa"/>
          </w:tblCellMar>
          <w:tblPrExChange w:id="8101" w:author="Stephanie Baer" w:date="2016-01-21T14:11:00Z">
            <w:tblPrEx>
              <w:tblCellMar>
                <w:left w:w="108" w:type="dxa"/>
                <w:right w:w="108" w:type="dxa"/>
              </w:tblCellMar>
            </w:tblPrEx>
          </w:tblPrExChange>
        </w:tblPrEx>
        <w:trPr>
          <w:trHeight w:val="290"/>
          <w:jc w:val="center"/>
          <w:ins w:id="8102" w:author="Samuel Dent" w:date="2015-09-23T07:49:00Z"/>
          <w:trPrChange w:id="8103" w:author="Stephanie Baer" w:date="2016-01-21T14:11:00Z">
            <w:trPr>
              <w:trHeight w:val="290"/>
              <w:jc w:val="center"/>
            </w:trPr>
          </w:trPrChange>
        </w:trPr>
        <w:tc>
          <w:tcPr>
            <w:tcW w:w="3367" w:type="dxa"/>
            <w:vMerge/>
            <w:vAlign w:val="center"/>
            <w:hideMark/>
            <w:tcPrChange w:id="8104" w:author="Stephanie Baer" w:date="2016-01-21T14:11:00Z">
              <w:tcPr>
                <w:tcW w:w="3367" w:type="dxa"/>
                <w:vMerge/>
                <w:hideMark/>
              </w:tcPr>
            </w:tcPrChange>
          </w:tcPr>
          <w:p w14:paraId="193FE600" w14:textId="77777777" w:rsidR="00F302C5" w:rsidRDefault="00F302C5">
            <w:pPr>
              <w:widowControl/>
              <w:jc w:val="center"/>
              <w:rPr>
                <w:ins w:id="8105" w:author="Samuel Dent" w:date="2015-09-23T07:49:00Z"/>
                <w:rFonts w:eastAsiaTheme="minorHAnsi" w:cs="Calibri"/>
                <w:b/>
                <w:bCs/>
                <w:color w:val="000000"/>
                <w:szCs w:val="20"/>
              </w:rPr>
              <w:pPrChange w:id="8106" w:author="Stephanie Baer" w:date="2016-01-21T14:11:00Z">
                <w:pPr>
                  <w:widowControl/>
                  <w:jc w:val="left"/>
                </w:pPr>
              </w:pPrChange>
            </w:pPr>
          </w:p>
        </w:tc>
        <w:tc>
          <w:tcPr>
            <w:tcW w:w="1563" w:type="dxa"/>
            <w:vAlign w:val="center"/>
            <w:hideMark/>
            <w:tcPrChange w:id="8107" w:author="Stephanie Baer" w:date="2016-01-21T14:11:00Z">
              <w:tcPr>
                <w:tcW w:w="1563" w:type="dxa"/>
                <w:hideMark/>
              </w:tcPr>
            </w:tcPrChange>
          </w:tcPr>
          <w:p w14:paraId="43674E83" w14:textId="77777777" w:rsidR="00F302C5" w:rsidRDefault="00F302C5">
            <w:pPr>
              <w:widowControl/>
              <w:autoSpaceDE w:val="0"/>
              <w:autoSpaceDN w:val="0"/>
              <w:adjustRightInd w:val="0"/>
              <w:spacing w:line="276" w:lineRule="auto"/>
              <w:jc w:val="center"/>
              <w:rPr>
                <w:ins w:id="8108" w:author="Samuel Dent" w:date="2015-09-23T07:49:00Z"/>
                <w:rFonts w:eastAsiaTheme="minorHAnsi" w:cs="Calibri"/>
                <w:color w:val="000000"/>
                <w:szCs w:val="20"/>
              </w:rPr>
            </w:pPr>
            <w:ins w:id="8109" w:author="Samuel Dent" w:date="2015-09-23T07:49:00Z">
              <w:r>
                <w:rPr>
                  <w:rFonts w:eastAsiaTheme="minorHAnsi" w:cs="Calibri"/>
                  <w:color w:val="000000"/>
                  <w:szCs w:val="20"/>
                </w:rPr>
                <w:t>2000</w:t>
              </w:r>
            </w:ins>
          </w:p>
        </w:tc>
        <w:tc>
          <w:tcPr>
            <w:tcW w:w="1418" w:type="dxa"/>
            <w:vAlign w:val="center"/>
            <w:hideMark/>
            <w:tcPrChange w:id="8110" w:author="Stephanie Baer" w:date="2016-01-21T14:11:00Z">
              <w:tcPr>
                <w:tcW w:w="1418" w:type="dxa"/>
                <w:hideMark/>
              </w:tcPr>
            </w:tcPrChange>
          </w:tcPr>
          <w:p w14:paraId="6D3BE07D" w14:textId="77777777" w:rsidR="00F302C5" w:rsidRDefault="00F302C5">
            <w:pPr>
              <w:widowControl/>
              <w:autoSpaceDE w:val="0"/>
              <w:autoSpaceDN w:val="0"/>
              <w:adjustRightInd w:val="0"/>
              <w:spacing w:line="276" w:lineRule="auto"/>
              <w:jc w:val="center"/>
              <w:rPr>
                <w:ins w:id="8111" w:author="Samuel Dent" w:date="2015-09-23T07:49:00Z"/>
                <w:rFonts w:eastAsiaTheme="minorHAnsi" w:cs="Calibri"/>
                <w:color w:val="000000"/>
                <w:szCs w:val="20"/>
              </w:rPr>
            </w:pPr>
            <w:ins w:id="8112" w:author="Samuel Dent" w:date="2015-09-23T07:49:00Z">
              <w:r>
                <w:rPr>
                  <w:rFonts w:eastAsiaTheme="minorHAnsi" w:cs="Calibri"/>
                  <w:color w:val="000000"/>
                  <w:szCs w:val="20"/>
                </w:rPr>
                <w:t>2549</w:t>
              </w:r>
            </w:ins>
          </w:p>
        </w:tc>
        <w:tc>
          <w:tcPr>
            <w:tcW w:w="1337" w:type="dxa"/>
            <w:vAlign w:val="center"/>
            <w:hideMark/>
            <w:tcPrChange w:id="8113" w:author="Stephanie Baer" w:date="2016-01-21T14:11:00Z">
              <w:tcPr>
                <w:tcW w:w="1337" w:type="dxa"/>
                <w:hideMark/>
              </w:tcPr>
            </w:tcPrChange>
          </w:tcPr>
          <w:p w14:paraId="2D2000A4" w14:textId="77777777" w:rsidR="00F302C5" w:rsidRDefault="00F302C5">
            <w:pPr>
              <w:widowControl/>
              <w:autoSpaceDE w:val="0"/>
              <w:autoSpaceDN w:val="0"/>
              <w:adjustRightInd w:val="0"/>
              <w:spacing w:line="276" w:lineRule="auto"/>
              <w:jc w:val="center"/>
              <w:rPr>
                <w:ins w:id="8114" w:author="Samuel Dent" w:date="2015-09-23T07:49:00Z"/>
                <w:rFonts w:eastAsiaTheme="minorHAnsi" w:cs="Calibri"/>
                <w:color w:val="000000"/>
                <w:szCs w:val="20"/>
              </w:rPr>
            </w:pPr>
            <w:ins w:id="8115" w:author="Samuel Dent" w:date="2015-09-23T07:49:00Z">
              <w:r>
                <w:rPr>
                  <w:rFonts w:eastAsiaTheme="minorHAnsi" w:cs="Calibri"/>
                  <w:color w:val="000000"/>
                  <w:szCs w:val="20"/>
                </w:rPr>
                <w:t>125</w:t>
              </w:r>
            </w:ins>
          </w:p>
        </w:tc>
      </w:tr>
      <w:tr w:rsidR="00F302C5" w14:paraId="522E55E1" w14:textId="77777777" w:rsidTr="00FF11A2">
        <w:tblPrEx>
          <w:tblCellMar>
            <w:left w:w="108" w:type="dxa"/>
            <w:right w:w="108" w:type="dxa"/>
          </w:tblCellMar>
          <w:tblPrExChange w:id="8116" w:author="Stephanie Baer" w:date="2016-01-21T14:11:00Z">
            <w:tblPrEx>
              <w:tblCellMar>
                <w:left w:w="108" w:type="dxa"/>
                <w:right w:w="108" w:type="dxa"/>
              </w:tblCellMar>
            </w:tblPrEx>
          </w:tblPrExChange>
        </w:tblPrEx>
        <w:trPr>
          <w:trHeight w:val="290"/>
          <w:jc w:val="center"/>
          <w:ins w:id="8117" w:author="Samuel Dent" w:date="2015-09-23T07:49:00Z"/>
          <w:trPrChange w:id="8118" w:author="Stephanie Baer" w:date="2016-01-21T14:11:00Z">
            <w:trPr>
              <w:trHeight w:val="290"/>
              <w:jc w:val="center"/>
            </w:trPr>
          </w:trPrChange>
        </w:trPr>
        <w:tc>
          <w:tcPr>
            <w:tcW w:w="3367" w:type="dxa"/>
            <w:vMerge/>
            <w:vAlign w:val="center"/>
            <w:hideMark/>
            <w:tcPrChange w:id="8119" w:author="Stephanie Baer" w:date="2016-01-21T14:11:00Z">
              <w:tcPr>
                <w:tcW w:w="3367" w:type="dxa"/>
                <w:vMerge/>
                <w:hideMark/>
              </w:tcPr>
            </w:tcPrChange>
          </w:tcPr>
          <w:p w14:paraId="108E1B61" w14:textId="77777777" w:rsidR="00F302C5" w:rsidRDefault="00F302C5">
            <w:pPr>
              <w:widowControl/>
              <w:jc w:val="center"/>
              <w:rPr>
                <w:ins w:id="8120" w:author="Samuel Dent" w:date="2015-09-23T07:49:00Z"/>
                <w:rFonts w:eastAsiaTheme="minorHAnsi" w:cs="Calibri"/>
                <w:b/>
                <w:bCs/>
                <w:color w:val="000000"/>
                <w:szCs w:val="20"/>
              </w:rPr>
              <w:pPrChange w:id="8121" w:author="Stephanie Baer" w:date="2016-01-21T14:11:00Z">
                <w:pPr>
                  <w:widowControl/>
                  <w:jc w:val="left"/>
                </w:pPr>
              </w:pPrChange>
            </w:pPr>
          </w:p>
        </w:tc>
        <w:tc>
          <w:tcPr>
            <w:tcW w:w="1563" w:type="dxa"/>
            <w:vAlign w:val="center"/>
            <w:hideMark/>
            <w:tcPrChange w:id="8122" w:author="Stephanie Baer" w:date="2016-01-21T14:11:00Z">
              <w:tcPr>
                <w:tcW w:w="1563" w:type="dxa"/>
                <w:hideMark/>
              </w:tcPr>
            </w:tcPrChange>
          </w:tcPr>
          <w:p w14:paraId="36BD0E90" w14:textId="77777777" w:rsidR="00F302C5" w:rsidRDefault="00F302C5">
            <w:pPr>
              <w:widowControl/>
              <w:autoSpaceDE w:val="0"/>
              <w:autoSpaceDN w:val="0"/>
              <w:adjustRightInd w:val="0"/>
              <w:spacing w:line="276" w:lineRule="auto"/>
              <w:jc w:val="center"/>
              <w:rPr>
                <w:ins w:id="8123" w:author="Samuel Dent" w:date="2015-09-23T07:49:00Z"/>
                <w:rFonts w:eastAsiaTheme="minorHAnsi" w:cs="Calibri"/>
                <w:color w:val="000000"/>
                <w:szCs w:val="20"/>
              </w:rPr>
            </w:pPr>
            <w:ins w:id="8124" w:author="Samuel Dent" w:date="2015-09-23T07:49:00Z">
              <w:r>
                <w:rPr>
                  <w:rFonts w:eastAsiaTheme="minorHAnsi" w:cs="Calibri"/>
                  <w:color w:val="000000"/>
                  <w:szCs w:val="20"/>
                </w:rPr>
                <w:t>2550</w:t>
              </w:r>
            </w:ins>
          </w:p>
        </w:tc>
        <w:tc>
          <w:tcPr>
            <w:tcW w:w="1418" w:type="dxa"/>
            <w:vAlign w:val="center"/>
            <w:hideMark/>
            <w:tcPrChange w:id="8125" w:author="Stephanie Baer" w:date="2016-01-21T14:11:00Z">
              <w:tcPr>
                <w:tcW w:w="1418" w:type="dxa"/>
                <w:hideMark/>
              </w:tcPr>
            </w:tcPrChange>
          </w:tcPr>
          <w:p w14:paraId="0DE4783E" w14:textId="77777777" w:rsidR="00F302C5" w:rsidRDefault="00F302C5">
            <w:pPr>
              <w:widowControl/>
              <w:autoSpaceDE w:val="0"/>
              <w:autoSpaceDN w:val="0"/>
              <w:adjustRightInd w:val="0"/>
              <w:spacing w:line="276" w:lineRule="auto"/>
              <w:jc w:val="center"/>
              <w:rPr>
                <w:ins w:id="8126" w:author="Samuel Dent" w:date="2015-09-23T07:49:00Z"/>
                <w:rFonts w:eastAsiaTheme="minorHAnsi" w:cs="Calibri"/>
                <w:color w:val="000000"/>
                <w:szCs w:val="20"/>
              </w:rPr>
            </w:pPr>
            <w:ins w:id="8127" w:author="Samuel Dent" w:date="2015-09-23T07:49:00Z">
              <w:r>
                <w:rPr>
                  <w:rFonts w:eastAsiaTheme="minorHAnsi" w:cs="Calibri"/>
                  <w:color w:val="000000"/>
                  <w:szCs w:val="20"/>
                </w:rPr>
                <w:t>2999</w:t>
              </w:r>
            </w:ins>
          </w:p>
        </w:tc>
        <w:tc>
          <w:tcPr>
            <w:tcW w:w="1337" w:type="dxa"/>
            <w:vAlign w:val="center"/>
            <w:hideMark/>
            <w:tcPrChange w:id="8128" w:author="Stephanie Baer" w:date="2016-01-21T14:11:00Z">
              <w:tcPr>
                <w:tcW w:w="1337" w:type="dxa"/>
                <w:hideMark/>
              </w:tcPr>
            </w:tcPrChange>
          </w:tcPr>
          <w:p w14:paraId="10E59268" w14:textId="77777777" w:rsidR="00F302C5" w:rsidRDefault="00F302C5">
            <w:pPr>
              <w:widowControl/>
              <w:autoSpaceDE w:val="0"/>
              <w:autoSpaceDN w:val="0"/>
              <w:adjustRightInd w:val="0"/>
              <w:spacing w:line="276" w:lineRule="auto"/>
              <w:jc w:val="center"/>
              <w:rPr>
                <w:ins w:id="8129" w:author="Samuel Dent" w:date="2015-09-23T07:49:00Z"/>
                <w:rFonts w:eastAsiaTheme="minorHAnsi" w:cs="Calibri"/>
                <w:color w:val="000000"/>
                <w:szCs w:val="20"/>
              </w:rPr>
            </w:pPr>
            <w:ins w:id="8130" w:author="Samuel Dent" w:date="2015-09-23T07:49:00Z">
              <w:r>
                <w:rPr>
                  <w:rFonts w:eastAsiaTheme="minorHAnsi" w:cs="Calibri"/>
                  <w:color w:val="000000"/>
                  <w:szCs w:val="20"/>
                </w:rPr>
                <w:t>150</w:t>
              </w:r>
            </w:ins>
          </w:p>
        </w:tc>
      </w:tr>
      <w:tr w:rsidR="00F302C5" w14:paraId="031F0F2D" w14:textId="77777777" w:rsidTr="00FF11A2">
        <w:tblPrEx>
          <w:tblCellMar>
            <w:left w:w="108" w:type="dxa"/>
            <w:right w:w="108" w:type="dxa"/>
          </w:tblCellMar>
          <w:tblPrExChange w:id="8131" w:author="Stephanie Baer" w:date="2016-01-21T14:11:00Z">
            <w:tblPrEx>
              <w:tblCellMar>
                <w:left w:w="108" w:type="dxa"/>
                <w:right w:w="108" w:type="dxa"/>
              </w:tblCellMar>
            </w:tblPrEx>
          </w:tblPrExChange>
        </w:tblPrEx>
        <w:trPr>
          <w:trHeight w:val="290"/>
          <w:jc w:val="center"/>
          <w:ins w:id="8132" w:author="Samuel Dent" w:date="2015-09-23T07:49:00Z"/>
          <w:trPrChange w:id="8133" w:author="Stephanie Baer" w:date="2016-01-21T14:11:00Z">
            <w:trPr>
              <w:trHeight w:val="290"/>
              <w:jc w:val="center"/>
            </w:trPr>
          </w:trPrChange>
        </w:trPr>
        <w:tc>
          <w:tcPr>
            <w:tcW w:w="3367" w:type="dxa"/>
            <w:vMerge w:val="restart"/>
            <w:vAlign w:val="center"/>
            <w:hideMark/>
            <w:tcPrChange w:id="8134" w:author="Stephanie Baer" w:date="2016-01-21T14:11:00Z">
              <w:tcPr>
                <w:tcW w:w="3367" w:type="dxa"/>
                <w:vMerge w:val="restart"/>
                <w:hideMark/>
              </w:tcPr>
            </w:tcPrChange>
          </w:tcPr>
          <w:p w14:paraId="56A1781F" w14:textId="77777777" w:rsidR="00F302C5" w:rsidRDefault="00F302C5">
            <w:pPr>
              <w:widowControl/>
              <w:autoSpaceDE w:val="0"/>
              <w:autoSpaceDN w:val="0"/>
              <w:adjustRightInd w:val="0"/>
              <w:spacing w:line="276" w:lineRule="auto"/>
              <w:jc w:val="center"/>
              <w:rPr>
                <w:ins w:id="8135" w:author="Samuel Dent" w:date="2015-09-23T07:49:00Z"/>
                <w:rFonts w:eastAsiaTheme="minorHAnsi" w:cs="Calibri"/>
                <w:b/>
                <w:bCs/>
                <w:color w:val="000000"/>
                <w:szCs w:val="20"/>
              </w:rPr>
            </w:pPr>
            <w:ins w:id="8136" w:author="Samuel Dent" w:date="2015-09-23T07:49:00Z">
              <w:r>
                <w:rPr>
                  <w:rFonts w:eastAsiaTheme="minorHAnsi" w:cs="Calibri"/>
                  <w:b/>
                  <w:bCs/>
                  <w:color w:val="000000"/>
                  <w:szCs w:val="20"/>
                </w:rPr>
                <w:t>Globe</w:t>
              </w:r>
            </w:ins>
          </w:p>
          <w:p w14:paraId="0B8A1FDF" w14:textId="77777777" w:rsidR="00F302C5" w:rsidRDefault="00F302C5">
            <w:pPr>
              <w:widowControl/>
              <w:autoSpaceDE w:val="0"/>
              <w:autoSpaceDN w:val="0"/>
              <w:adjustRightInd w:val="0"/>
              <w:spacing w:line="276" w:lineRule="auto"/>
              <w:jc w:val="center"/>
              <w:rPr>
                <w:ins w:id="8137" w:author="Samuel Dent" w:date="2015-09-23T07:49:00Z"/>
                <w:rFonts w:eastAsiaTheme="minorHAnsi" w:cs="Calibri"/>
                <w:b/>
                <w:bCs/>
                <w:color w:val="000000"/>
                <w:szCs w:val="20"/>
              </w:rPr>
            </w:pPr>
            <w:ins w:id="8138" w:author="Samuel Dent" w:date="2015-09-23T07:49:00Z">
              <w:r>
                <w:rPr>
                  <w:rFonts w:eastAsiaTheme="minorHAnsi" w:cs="Calibri"/>
                  <w:b/>
                  <w:bCs/>
                  <w:color w:val="000000"/>
                  <w:szCs w:val="20"/>
                </w:rPr>
                <w:t>(medium and intermediate bases less than 750 lumens)</w:t>
              </w:r>
            </w:ins>
          </w:p>
        </w:tc>
        <w:tc>
          <w:tcPr>
            <w:tcW w:w="1563" w:type="dxa"/>
            <w:vAlign w:val="center"/>
            <w:hideMark/>
            <w:tcPrChange w:id="8139" w:author="Stephanie Baer" w:date="2016-01-21T14:11:00Z">
              <w:tcPr>
                <w:tcW w:w="1563" w:type="dxa"/>
                <w:hideMark/>
              </w:tcPr>
            </w:tcPrChange>
          </w:tcPr>
          <w:p w14:paraId="4CF562FC" w14:textId="77777777" w:rsidR="00F302C5" w:rsidRDefault="00F302C5">
            <w:pPr>
              <w:widowControl/>
              <w:autoSpaceDE w:val="0"/>
              <w:autoSpaceDN w:val="0"/>
              <w:adjustRightInd w:val="0"/>
              <w:spacing w:line="276" w:lineRule="auto"/>
              <w:jc w:val="center"/>
              <w:rPr>
                <w:ins w:id="8140" w:author="Samuel Dent" w:date="2015-09-23T07:49:00Z"/>
                <w:rFonts w:eastAsiaTheme="minorHAnsi" w:cs="Calibri"/>
                <w:color w:val="000000"/>
                <w:szCs w:val="20"/>
              </w:rPr>
            </w:pPr>
            <w:ins w:id="8141" w:author="Samuel Dent" w:date="2015-09-23T07:49:00Z">
              <w:r>
                <w:rPr>
                  <w:rFonts w:eastAsiaTheme="minorHAnsi" w:cs="Calibri"/>
                  <w:color w:val="000000"/>
                  <w:szCs w:val="20"/>
                </w:rPr>
                <w:t>90</w:t>
              </w:r>
            </w:ins>
          </w:p>
        </w:tc>
        <w:tc>
          <w:tcPr>
            <w:tcW w:w="1418" w:type="dxa"/>
            <w:vAlign w:val="center"/>
            <w:hideMark/>
            <w:tcPrChange w:id="8142" w:author="Stephanie Baer" w:date="2016-01-21T14:11:00Z">
              <w:tcPr>
                <w:tcW w:w="1418" w:type="dxa"/>
                <w:hideMark/>
              </w:tcPr>
            </w:tcPrChange>
          </w:tcPr>
          <w:p w14:paraId="7CE3477E" w14:textId="77777777" w:rsidR="00F302C5" w:rsidRDefault="00F302C5">
            <w:pPr>
              <w:widowControl/>
              <w:autoSpaceDE w:val="0"/>
              <w:autoSpaceDN w:val="0"/>
              <w:adjustRightInd w:val="0"/>
              <w:spacing w:line="276" w:lineRule="auto"/>
              <w:jc w:val="center"/>
              <w:rPr>
                <w:ins w:id="8143" w:author="Samuel Dent" w:date="2015-09-23T07:49:00Z"/>
                <w:rFonts w:eastAsiaTheme="minorHAnsi" w:cs="Calibri"/>
                <w:color w:val="000000"/>
                <w:szCs w:val="20"/>
              </w:rPr>
            </w:pPr>
            <w:ins w:id="8144" w:author="Samuel Dent" w:date="2015-09-23T07:49:00Z">
              <w:r>
                <w:rPr>
                  <w:rFonts w:eastAsiaTheme="minorHAnsi" w:cs="Calibri"/>
                  <w:color w:val="000000"/>
                  <w:szCs w:val="20"/>
                </w:rPr>
                <w:t>179</w:t>
              </w:r>
            </w:ins>
          </w:p>
        </w:tc>
        <w:tc>
          <w:tcPr>
            <w:tcW w:w="1337" w:type="dxa"/>
            <w:vAlign w:val="center"/>
            <w:hideMark/>
            <w:tcPrChange w:id="8145" w:author="Stephanie Baer" w:date="2016-01-21T14:11:00Z">
              <w:tcPr>
                <w:tcW w:w="1337" w:type="dxa"/>
                <w:hideMark/>
              </w:tcPr>
            </w:tcPrChange>
          </w:tcPr>
          <w:p w14:paraId="363AA6D5" w14:textId="77777777" w:rsidR="00F302C5" w:rsidRDefault="00F302C5">
            <w:pPr>
              <w:widowControl/>
              <w:autoSpaceDE w:val="0"/>
              <w:autoSpaceDN w:val="0"/>
              <w:adjustRightInd w:val="0"/>
              <w:spacing w:line="276" w:lineRule="auto"/>
              <w:jc w:val="center"/>
              <w:rPr>
                <w:ins w:id="8146" w:author="Samuel Dent" w:date="2015-09-23T07:49:00Z"/>
                <w:rFonts w:eastAsiaTheme="minorHAnsi" w:cs="Calibri"/>
                <w:color w:val="000000"/>
                <w:szCs w:val="20"/>
              </w:rPr>
            </w:pPr>
            <w:ins w:id="8147" w:author="Samuel Dent" w:date="2015-09-23T07:49:00Z">
              <w:r>
                <w:rPr>
                  <w:rFonts w:eastAsiaTheme="minorHAnsi" w:cs="Calibri"/>
                  <w:color w:val="000000"/>
                  <w:szCs w:val="20"/>
                </w:rPr>
                <w:t>10</w:t>
              </w:r>
            </w:ins>
          </w:p>
        </w:tc>
      </w:tr>
      <w:tr w:rsidR="00F302C5" w14:paraId="542CBF55" w14:textId="77777777" w:rsidTr="00FF11A2">
        <w:tblPrEx>
          <w:tblCellMar>
            <w:left w:w="108" w:type="dxa"/>
            <w:right w:w="108" w:type="dxa"/>
          </w:tblCellMar>
          <w:tblPrExChange w:id="8148" w:author="Stephanie Baer" w:date="2016-01-21T14:11:00Z">
            <w:tblPrEx>
              <w:tblCellMar>
                <w:left w:w="108" w:type="dxa"/>
                <w:right w:w="108" w:type="dxa"/>
              </w:tblCellMar>
            </w:tblPrEx>
          </w:tblPrExChange>
        </w:tblPrEx>
        <w:trPr>
          <w:trHeight w:val="290"/>
          <w:jc w:val="center"/>
          <w:ins w:id="8149" w:author="Samuel Dent" w:date="2015-09-23T07:49:00Z"/>
          <w:trPrChange w:id="8150" w:author="Stephanie Baer" w:date="2016-01-21T14:11:00Z">
            <w:trPr>
              <w:trHeight w:val="290"/>
              <w:jc w:val="center"/>
            </w:trPr>
          </w:trPrChange>
        </w:trPr>
        <w:tc>
          <w:tcPr>
            <w:tcW w:w="3367" w:type="dxa"/>
            <w:vMerge/>
            <w:vAlign w:val="center"/>
            <w:hideMark/>
            <w:tcPrChange w:id="8151" w:author="Stephanie Baer" w:date="2016-01-21T14:11:00Z">
              <w:tcPr>
                <w:tcW w:w="3367" w:type="dxa"/>
                <w:vMerge/>
                <w:hideMark/>
              </w:tcPr>
            </w:tcPrChange>
          </w:tcPr>
          <w:p w14:paraId="5995E3FF" w14:textId="77777777" w:rsidR="00F302C5" w:rsidRDefault="00F302C5">
            <w:pPr>
              <w:widowControl/>
              <w:jc w:val="center"/>
              <w:rPr>
                <w:ins w:id="8152" w:author="Samuel Dent" w:date="2015-09-23T07:49:00Z"/>
                <w:rFonts w:eastAsiaTheme="minorHAnsi" w:cs="Calibri"/>
                <w:b/>
                <w:bCs/>
                <w:color w:val="000000"/>
                <w:szCs w:val="20"/>
              </w:rPr>
              <w:pPrChange w:id="8153" w:author="Stephanie Baer" w:date="2016-01-21T14:11:00Z">
                <w:pPr>
                  <w:widowControl/>
                  <w:jc w:val="left"/>
                </w:pPr>
              </w:pPrChange>
            </w:pPr>
          </w:p>
        </w:tc>
        <w:tc>
          <w:tcPr>
            <w:tcW w:w="1563" w:type="dxa"/>
            <w:vAlign w:val="center"/>
            <w:hideMark/>
            <w:tcPrChange w:id="8154" w:author="Stephanie Baer" w:date="2016-01-21T14:11:00Z">
              <w:tcPr>
                <w:tcW w:w="1563" w:type="dxa"/>
                <w:hideMark/>
              </w:tcPr>
            </w:tcPrChange>
          </w:tcPr>
          <w:p w14:paraId="6658A5BF" w14:textId="77777777" w:rsidR="00F302C5" w:rsidRDefault="00F302C5">
            <w:pPr>
              <w:widowControl/>
              <w:autoSpaceDE w:val="0"/>
              <w:autoSpaceDN w:val="0"/>
              <w:adjustRightInd w:val="0"/>
              <w:spacing w:line="276" w:lineRule="auto"/>
              <w:jc w:val="center"/>
              <w:rPr>
                <w:ins w:id="8155" w:author="Samuel Dent" w:date="2015-09-23T07:49:00Z"/>
                <w:rFonts w:eastAsiaTheme="minorHAnsi" w:cs="Calibri"/>
                <w:color w:val="000000"/>
                <w:szCs w:val="20"/>
              </w:rPr>
            </w:pPr>
            <w:ins w:id="8156" w:author="Samuel Dent" w:date="2015-09-23T07:49:00Z">
              <w:r>
                <w:rPr>
                  <w:rFonts w:eastAsiaTheme="minorHAnsi" w:cs="Calibri"/>
                  <w:color w:val="000000"/>
                  <w:szCs w:val="20"/>
                </w:rPr>
                <w:t>180</w:t>
              </w:r>
            </w:ins>
          </w:p>
        </w:tc>
        <w:tc>
          <w:tcPr>
            <w:tcW w:w="1418" w:type="dxa"/>
            <w:vAlign w:val="center"/>
            <w:hideMark/>
            <w:tcPrChange w:id="8157" w:author="Stephanie Baer" w:date="2016-01-21T14:11:00Z">
              <w:tcPr>
                <w:tcW w:w="1418" w:type="dxa"/>
                <w:hideMark/>
              </w:tcPr>
            </w:tcPrChange>
          </w:tcPr>
          <w:p w14:paraId="71DB87BF" w14:textId="77777777" w:rsidR="00F302C5" w:rsidRDefault="00F302C5">
            <w:pPr>
              <w:widowControl/>
              <w:autoSpaceDE w:val="0"/>
              <w:autoSpaceDN w:val="0"/>
              <w:adjustRightInd w:val="0"/>
              <w:spacing w:line="276" w:lineRule="auto"/>
              <w:jc w:val="center"/>
              <w:rPr>
                <w:ins w:id="8158" w:author="Samuel Dent" w:date="2015-09-23T07:49:00Z"/>
                <w:rFonts w:eastAsiaTheme="minorHAnsi" w:cs="Calibri"/>
                <w:color w:val="000000"/>
                <w:szCs w:val="20"/>
              </w:rPr>
            </w:pPr>
            <w:ins w:id="8159" w:author="Samuel Dent" w:date="2015-09-23T07:49:00Z">
              <w:r>
                <w:rPr>
                  <w:rFonts w:eastAsiaTheme="minorHAnsi" w:cs="Calibri"/>
                  <w:color w:val="000000"/>
                  <w:szCs w:val="20"/>
                </w:rPr>
                <w:t>249</w:t>
              </w:r>
            </w:ins>
          </w:p>
        </w:tc>
        <w:tc>
          <w:tcPr>
            <w:tcW w:w="1337" w:type="dxa"/>
            <w:vAlign w:val="center"/>
            <w:hideMark/>
            <w:tcPrChange w:id="8160" w:author="Stephanie Baer" w:date="2016-01-21T14:11:00Z">
              <w:tcPr>
                <w:tcW w:w="1337" w:type="dxa"/>
                <w:hideMark/>
              </w:tcPr>
            </w:tcPrChange>
          </w:tcPr>
          <w:p w14:paraId="0DF391CB" w14:textId="77777777" w:rsidR="00F302C5" w:rsidRDefault="00F302C5">
            <w:pPr>
              <w:widowControl/>
              <w:autoSpaceDE w:val="0"/>
              <w:autoSpaceDN w:val="0"/>
              <w:adjustRightInd w:val="0"/>
              <w:spacing w:line="276" w:lineRule="auto"/>
              <w:jc w:val="center"/>
              <w:rPr>
                <w:ins w:id="8161" w:author="Samuel Dent" w:date="2015-09-23T07:49:00Z"/>
                <w:rFonts w:eastAsiaTheme="minorHAnsi" w:cs="Calibri"/>
                <w:color w:val="000000"/>
                <w:szCs w:val="20"/>
              </w:rPr>
            </w:pPr>
            <w:ins w:id="8162" w:author="Samuel Dent" w:date="2015-09-23T07:49:00Z">
              <w:r>
                <w:rPr>
                  <w:rFonts w:eastAsiaTheme="minorHAnsi" w:cs="Calibri"/>
                  <w:color w:val="000000"/>
                  <w:szCs w:val="20"/>
                </w:rPr>
                <w:t>15</w:t>
              </w:r>
            </w:ins>
          </w:p>
        </w:tc>
      </w:tr>
      <w:tr w:rsidR="00F302C5" w14:paraId="53D7EDDE" w14:textId="77777777" w:rsidTr="00FF11A2">
        <w:tblPrEx>
          <w:tblCellMar>
            <w:left w:w="108" w:type="dxa"/>
            <w:right w:w="108" w:type="dxa"/>
          </w:tblCellMar>
          <w:tblPrExChange w:id="8163" w:author="Stephanie Baer" w:date="2016-01-21T14:11:00Z">
            <w:tblPrEx>
              <w:tblCellMar>
                <w:left w:w="108" w:type="dxa"/>
                <w:right w:w="108" w:type="dxa"/>
              </w:tblCellMar>
            </w:tblPrEx>
          </w:tblPrExChange>
        </w:tblPrEx>
        <w:trPr>
          <w:trHeight w:val="290"/>
          <w:jc w:val="center"/>
          <w:ins w:id="8164" w:author="Samuel Dent" w:date="2015-09-23T07:49:00Z"/>
          <w:trPrChange w:id="8165" w:author="Stephanie Baer" w:date="2016-01-21T14:11:00Z">
            <w:trPr>
              <w:trHeight w:val="290"/>
              <w:jc w:val="center"/>
            </w:trPr>
          </w:trPrChange>
        </w:trPr>
        <w:tc>
          <w:tcPr>
            <w:tcW w:w="3367" w:type="dxa"/>
            <w:vMerge/>
            <w:vAlign w:val="center"/>
            <w:hideMark/>
            <w:tcPrChange w:id="8166" w:author="Stephanie Baer" w:date="2016-01-21T14:11:00Z">
              <w:tcPr>
                <w:tcW w:w="3367" w:type="dxa"/>
                <w:vMerge/>
                <w:hideMark/>
              </w:tcPr>
            </w:tcPrChange>
          </w:tcPr>
          <w:p w14:paraId="53B50E9F" w14:textId="77777777" w:rsidR="00F302C5" w:rsidRDefault="00F302C5">
            <w:pPr>
              <w:widowControl/>
              <w:jc w:val="center"/>
              <w:rPr>
                <w:ins w:id="8167" w:author="Samuel Dent" w:date="2015-09-23T07:49:00Z"/>
                <w:rFonts w:eastAsiaTheme="minorHAnsi" w:cs="Calibri"/>
                <w:b/>
                <w:bCs/>
                <w:color w:val="000000"/>
                <w:szCs w:val="20"/>
              </w:rPr>
              <w:pPrChange w:id="8168" w:author="Stephanie Baer" w:date="2016-01-21T14:11:00Z">
                <w:pPr>
                  <w:widowControl/>
                  <w:jc w:val="left"/>
                </w:pPr>
              </w:pPrChange>
            </w:pPr>
          </w:p>
        </w:tc>
        <w:tc>
          <w:tcPr>
            <w:tcW w:w="1563" w:type="dxa"/>
            <w:vAlign w:val="center"/>
            <w:hideMark/>
            <w:tcPrChange w:id="8169" w:author="Stephanie Baer" w:date="2016-01-21T14:11:00Z">
              <w:tcPr>
                <w:tcW w:w="1563" w:type="dxa"/>
                <w:hideMark/>
              </w:tcPr>
            </w:tcPrChange>
          </w:tcPr>
          <w:p w14:paraId="63FED56F" w14:textId="77777777" w:rsidR="00F302C5" w:rsidRDefault="00F302C5">
            <w:pPr>
              <w:widowControl/>
              <w:autoSpaceDE w:val="0"/>
              <w:autoSpaceDN w:val="0"/>
              <w:adjustRightInd w:val="0"/>
              <w:spacing w:line="276" w:lineRule="auto"/>
              <w:jc w:val="center"/>
              <w:rPr>
                <w:ins w:id="8170" w:author="Samuel Dent" w:date="2015-09-23T07:49:00Z"/>
                <w:rFonts w:eastAsiaTheme="minorHAnsi" w:cs="Calibri"/>
                <w:color w:val="000000"/>
                <w:szCs w:val="20"/>
              </w:rPr>
            </w:pPr>
            <w:ins w:id="8171" w:author="Samuel Dent" w:date="2015-09-23T07:49:00Z">
              <w:r>
                <w:rPr>
                  <w:rFonts w:eastAsiaTheme="minorHAnsi" w:cs="Calibri"/>
                  <w:color w:val="000000"/>
                  <w:szCs w:val="20"/>
                </w:rPr>
                <w:t>250</w:t>
              </w:r>
            </w:ins>
          </w:p>
        </w:tc>
        <w:tc>
          <w:tcPr>
            <w:tcW w:w="1418" w:type="dxa"/>
            <w:vAlign w:val="center"/>
            <w:hideMark/>
            <w:tcPrChange w:id="8172" w:author="Stephanie Baer" w:date="2016-01-21T14:11:00Z">
              <w:tcPr>
                <w:tcW w:w="1418" w:type="dxa"/>
                <w:hideMark/>
              </w:tcPr>
            </w:tcPrChange>
          </w:tcPr>
          <w:p w14:paraId="424EDDD6" w14:textId="77777777" w:rsidR="00F302C5" w:rsidRDefault="00F302C5">
            <w:pPr>
              <w:widowControl/>
              <w:autoSpaceDE w:val="0"/>
              <w:autoSpaceDN w:val="0"/>
              <w:adjustRightInd w:val="0"/>
              <w:spacing w:line="276" w:lineRule="auto"/>
              <w:jc w:val="center"/>
              <w:rPr>
                <w:ins w:id="8173" w:author="Samuel Dent" w:date="2015-09-23T07:49:00Z"/>
                <w:rFonts w:eastAsiaTheme="minorHAnsi" w:cs="Calibri"/>
                <w:color w:val="000000"/>
                <w:szCs w:val="20"/>
              </w:rPr>
            </w:pPr>
            <w:ins w:id="8174" w:author="Samuel Dent" w:date="2015-09-23T07:49:00Z">
              <w:r>
                <w:rPr>
                  <w:rFonts w:eastAsiaTheme="minorHAnsi" w:cs="Calibri"/>
                  <w:color w:val="000000"/>
                  <w:szCs w:val="20"/>
                </w:rPr>
                <w:t>349</w:t>
              </w:r>
            </w:ins>
          </w:p>
        </w:tc>
        <w:tc>
          <w:tcPr>
            <w:tcW w:w="1337" w:type="dxa"/>
            <w:vAlign w:val="center"/>
            <w:hideMark/>
            <w:tcPrChange w:id="8175" w:author="Stephanie Baer" w:date="2016-01-21T14:11:00Z">
              <w:tcPr>
                <w:tcW w:w="1337" w:type="dxa"/>
                <w:hideMark/>
              </w:tcPr>
            </w:tcPrChange>
          </w:tcPr>
          <w:p w14:paraId="66A144C4" w14:textId="77777777" w:rsidR="00F302C5" w:rsidRDefault="00F302C5">
            <w:pPr>
              <w:widowControl/>
              <w:autoSpaceDE w:val="0"/>
              <w:autoSpaceDN w:val="0"/>
              <w:adjustRightInd w:val="0"/>
              <w:spacing w:line="276" w:lineRule="auto"/>
              <w:jc w:val="center"/>
              <w:rPr>
                <w:ins w:id="8176" w:author="Samuel Dent" w:date="2015-09-23T07:49:00Z"/>
                <w:rFonts w:eastAsiaTheme="minorHAnsi" w:cs="Calibri"/>
                <w:color w:val="000000"/>
                <w:szCs w:val="20"/>
              </w:rPr>
            </w:pPr>
            <w:ins w:id="8177" w:author="Samuel Dent" w:date="2015-09-23T07:49:00Z">
              <w:r>
                <w:rPr>
                  <w:rFonts w:eastAsiaTheme="minorHAnsi" w:cs="Calibri"/>
                  <w:color w:val="000000"/>
                  <w:szCs w:val="20"/>
                </w:rPr>
                <w:t>25</w:t>
              </w:r>
            </w:ins>
          </w:p>
        </w:tc>
      </w:tr>
      <w:tr w:rsidR="00F302C5" w14:paraId="13355C2A" w14:textId="77777777" w:rsidTr="00FF11A2">
        <w:tblPrEx>
          <w:tblCellMar>
            <w:left w:w="108" w:type="dxa"/>
            <w:right w:w="108" w:type="dxa"/>
          </w:tblCellMar>
          <w:tblPrExChange w:id="8178" w:author="Stephanie Baer" w:date="2016-01-21T14:11:00Z">
            <w:tblPrEx>
              <w:tblCellMar>
                <w:left w:w="108" w:type="dxa"/>
                <w:right w:w="108" w:type="dxa"/>
              </w:tblCellMar>
            </w:tblPrEx>
          </w:tblPrExChange>
        </w:tblPrEx>
        <w:trPr>
          <w:trHeight w:val="290"/>
          <w:jc w:val="center"/>
          <w:ins w:id="8179" w:author="Samuel Dent" w:date="2015-09-23T07:49:00Z"/>
          <w:trPrChange w:id="8180" w:author="Stephanie Baer" w:date="2016-01-21T14:11:00Z">
            <w:trPr>
              <w:trHeight w:val="290"/>
              <w:jc w:val="center"/>
            </w:trPr>
          </w:trPrChange>
        </w:trPr>
        <w:tc>
          <w:tcPr>
            <w:tcW w:w="3367" w:type="dxa"/>
            <w:vMerge/>
            <w:vAlign w:val="center"/>
            <w:hideMark/>
            <w:tcPrChange w:id="8181" w:author="Stephanie Baer" w:date="2016-01-21T14:11:00Z">
              <w:tcPr>
                <w:tcW w:w="3367" w:type="dxa"/>
                <w:vMerge/>
                <w:hideMark/>
              </w:tcPr>
            </w:tcPrChange>
          </w:tcPr>
          <w:p w14:paraId="1DCD2F3F" w14:textId="77777777" w:rsidR="00F302C5" w:rsidRDefault="00F302C5">
            <w:pPr>
              <w:widowControl/>
              <w:jc w:val="center"/>
              <w:rPr>
                <w:ins w:id="8182" w:author="Samuel Dent" w:date="2015-09-23T07:49:00Z"/>
                <w:rFonts w:eastAsiaTheme="minorHAnsi" w:cs="Calibri"/>
                <w:b/>
                <w:bCs/>
                <w:color w:val="000000"/>
                <w:szCs w:val="20"/>
              </w:rPr>
              <w:pPrChange w:id="8183" w:author="Stephanie Baer" w:date="2016-01-21T14:11:00Z">
                <w:pPr>
                  <w:widowControl/>
                  <w:jc w:val="left"/>
                </w:pPr>
              </w:pPrChange>
            </w:pPr>
          </w:p>
        </w:tc>
        <w:tc>
          <w:tcPr>
            <w:tcW w:w="1563" w:type="dxa"/>
            <w:vAlign w:val="center"/>
            <w:hideMark/>
            <w:tcPrChange w:id="8184" w:author="Stephanie Baer" w:date="2016-01-21T14:11:00Z">
              <w:tcPr>
                <w:tcW w:w="1563" w:type="dxa"/>
                <w:hideMark/>
              </w:tcPr>
            </w:tcPrChange>
          </w:tcPr>
          <w:p w14:paraId="639A564E" w14:textId="77777777" w:rsidR="00F302C5" w:rsidRDefault="00F302C5">
            <w:pPr>
              <w:widowControl/>
              <w:autoSpaceDE w:val="0"/>
              <w:autoSpaceDN w:val="0"/>
              <w:adjustRightInd w:val="0"/>
              <w:spacing w:line="276" w:lineRule="auto"/>
              <w:jc w:val="center"/>
              <w:rPr>
                <w:ins w:id="8185" w:author="Samuel Dent" w:date="2015-09-23T07:49:00Z"/>
                <w:rFonts w:eastAsiaTheme="minorHAnsi" w:cs="Calibri"/>
                <w:color w:val="000000"/>
                <w:szCs w:val="20"/>
              </w:rPr>
            </w:pPr>
            <w:ins w:id="8186" w:author="Samuel Dent" w:date="2015-09-23T07:49:00Z">
              <w:r>
                <w:rPr>
                  <w:rFonts w:eastAsiaTheme="minorHAnsi" w:cs="Calibri"/>
                  <w:color w:val="000000"/>
                  <w:szCs w:val="20"/>
                </w:rPr>
                <w:t>350</w:t>
              </w:r>
            </w:ins>
          </w:p>
        </w:tc>
        <w:tc>
          <w:tcPr>
            <w:tcW w:w="1418" w:type="dxa"/>
            <w:vAlign w:val="center"/>
            <w:hideMark/>
            <w:tcPrChange w:id="8187" w:author="Stephanie Baer" w:date="2016-01-21T14:11:00Z">
              <w:tcPr>
                <w:tcW w:w="1418" w:type="dxa"/>
                <w:hideMark/>
              </w:tcPr>
            </w:tcPrChange>
          </w:tcPr>
          <w:p w14:paraId="32EDE70C" w14:textId="77777777" w:rsidR="00F302C5" w:rsidRDefault="00F302C5">
            <w:pPr>
              <w:widowControl/>
              <w:autoSpaceDE w:val="0"/>
              <w:autoSpaceDN w:val="0"/>
              <w:adjustRightInd w:val="0"/>
              <w:spacing w:line="276" w:lineRule="auto"/>
              <w:jc w:val="center"/>
              <w:rPr>
                <w:ins w:id="8188" w:author="Samuel Dent" w:date="2015-09-23T07:49:00Z"/>
                <w:rFonts w:eastAsiaTheme="minorHAnsi" w:cs="Calibri"/>
                <w:color w:val="000000"/>
                <w:szCs w:val="20"/>
              </w:rPr>
            </w:pPr>
            <w:ins w:id="8189" w:author="Samuel Dent" w:date="2015-09-23T07:49:00Z">
              <w:r>
                <w:rPr>
                  <w:rFonts w:eastAsiaTheme="minorHAnsi" w:cs="Calibri"/>
                  <w:color w:val="000000"/>
                  <w:szCs w:val="20"/>
                </w:rPr>
                <w:t>749</w:t>
              </w:r>
            </w:ins>
          </w:p>
        </w:tc>
        <w:tc>
          <w:tcPr>
            <w:tcW w:w="1337" w:type="dxa"/>
            <w:vAlign w:val="center"/>
            <w:hideMark/>
            <w:tcPrChange w:id="8190" w:author="Stephanie Baer" w:date="2016-01-21T14:11:00Z">
              <w:tcPr>
                <w:tcW w:w="1337" w:type="dxa"/>
                <w:hideMark/>
              </w:tcPr>
            </w:tcPrChange>
          </w:tcPr>
          <w:p w14:paraId="6BC582BC" w14:textId="77777777" w:rsidR="00F302C5" w:rsidRDefault="00F302C5">
            <w:pPr>
              <w:widowControl/>
              <w:autoSpaceDE w:val="0"/>
              <w:autoSpaceDN w:val="0"/>
              <w:adjustRightInd w:val="0"/>
              <w:spacing w:line="276" w:lineRule="auto"/>
              <w:jc w:val="center"/>
              <w:rPr>
                <w:ins w:id="8191" w:author="Samuel Dent" w:date="2015-09-23T07:49:00Z"/>
                <w:rFonts w:eastAsiaTheme="minorHAnsi" w:cs="Calibri"/>
                <w:color w:val="000000"/>
                <w:szCs w:val="20"/>
              </w:rPr>
            </w:pPr>
            <w:ins w:id="8192" w:author="Samuel Dent" w:date="2015-09-23T07:49:00Z">
              <w:r>
                <w:rPr>
                  <w:rFonts w:eastAsiaTheme="minorHAnsi" w:cs="Calibri"/>
                  <w:color w:val="000000"/>
                  <w:szCs w:val="20"/>
                </w:rPr>
                <w:t>40</w:t>
              </w:r>
            </w:ins>
          </w:p>
        </w:tc>
      </w:tr>
      <w:tr w:rsidR="00F302C5" w14:paraId="071E019D" w14:textId="77777777" w:rsidTr="00FF11A2">
        <w:tblPrEx>
          <w:tblCellMar>
            <w:left w:w="108" w:type="dxa"/>
            <w:right w:w="108" w:type="dxa"/>
          </w:tblCellMar>
          <w:tblPrExChange w:id="8193" w:author="Stephanie Baer" w:date="2016-01-21T14:11:00Z">
            <w:tblPrEx>
              <w:tblCellMar>
                <w:left w:w="108" w:type="dxa"/>
                <w:right w:w="108" w:type="dxa"/>
              </w:tblCellMar>
            </w:tblPrEx>
          </w:tblPrExChange>
        </w:tblPrEx>
        <w:trPr>
          <w:trHeight w:val="290"/>
          <w:jc w:val="center"/>
          <w:ins w:id="8194" w:author="Samuel Dent" w:date="2015-09-23T07:49:00Z"/>
          <w:trPrChange w:id="8195" w:author="Stephanie Baer" w:date="2016-01-21T14:11:00Z">
            <w:trPr>
              <w:trHeight w:val="290"/>
              <w:jc w:val="center"/>
            </w:trPr>
          </w:trPrChange>
        </w:trPr>
        <w:tc>
          <w:tcPr>
            <w:tcW w:w="3367" w:type="dxa"/>
            <w:vMerge w:val="restart"/>
            <w:vAlign w:val="center"/>
            <w:hideMark/>
            <w:tcPrChange w:id="8196" w:author="Stephanie Baer" w:date="2016-01-21T14:11:00Z">
              <w:tcPr>
                <w:tcW w:w="3367" w:type="dxa"/>
                <w:vMerge w:val="restart"/>
                <w:hideMark/>
              </w:tcPr>
            </w:tcPrChange>
          </w:tcPr>
          <w:p w14:paraId="011D6019" w14:textId="77777777" w:rsidR="00F302C5" w:rsidRDefault="00F302C5">
            <w:pPr>
              <w:widowControl/>
              <w:autoSpaceDE w:val="0"/>
              <w:autoSpaceDN w:val="0"/>
              <w:adjustRightInd w:val="0"/>
              <w:spacing w:line="276" w:lineRule="auto"/>
              <w:jc w:val="center"/>
              <w:rPr>
                <w:ins w:id="8197" w:author="Samuel Dent" w:date="2015-09-23T07:49:00Z"/>
                <w:rFonts w:eastAsiaTheme="minorHAnsi" w:cs="Calibri"/>
                <w:b/>
                <w:bCs/>
                <w:color w:val="000000"/>
                <w:szCs w:val="20"/>
              </w:rPr>
            </w:pPr>
            <w:ins w:id="8198" w:author="Samuel Dent" w:date="2015-09-23T07:49:00Z">
              <w:r>
                <w:rPr>
                  <w:rFonts w:eastAsiaTheme="minorHAnsi" w:cs="Calibri"/>
                  <w:b/>
                  <w:bCs/>
                  <w:color w:val="000000"/>
                  <w:szCs w:val="20"/>
                </w:rPr>
                <w:t>Decorative</w:t>
              </w:r>
            </w:ins>
          </w:p>
          <w:p w14:paraId="5EFC5255" w14:textId="77777777" w:rsidR="00F302C5" w:rsidRDefault="00F302C5">
            <w:pPr>
              <w:widowControl/>
              <w:autoSpaceDE w:val="0"/>
              <w:autoSpaceDN w:val="0"/>
              <w:adjustRightInd w:val="0"/>
              <w:spacing w:line="276" w:lineRule="auto"/>
              <w:jc w:val="center"/>
              <w:rPr>
                <w:ins w:id="8199" w:author="Samuel Dent" w:date="2015-09-23T07:49:00Z"/>
                <w:rFonts w:eastAsiaTheme="minorHAnsi" w:cs="Calibri"/>
                <w:b/>
                <w:bCs/>
                <w:color w:val="000000"/>
                <w:szCs w:val="20"/>
              </w:rPr>
            </w:pPr>
            <w:ins w:id="8200" w:author="Samuel Dent" w:date="2015-09-23T07:49:00Z">
              <w:r>
                <w:rPr>
                  <w:rFonts w:eastAsiaTheme="minorHAnsi" w:cs="Calibri"/>
                  <w:b/>
                  <w:bCs/>
                  <w:color w:val="000000"/>
                  <w:szCs w:val="20"/>
                </w:rPr>
                <w:t>(Shapes B, BA, C, CA, DC, F, G, medium and intermediate bases less than 750 lumens)</w:t>
              </w:r>
            </w:ins>
          </w:p>
        </w:tc>
        <w:tc>
          <w:tcPr>
            <w:tcW w:w="1563" w:type="dxa"/>
            <w:vAlign w:val="center"/>
            <w:hideMark/>
            <w:tcPrChange w:id="8201" w:author="Stephanie Baer" w:date="2016-01-21T14:11:00Z">
              <w:tcPr>
                <w:tcW w:w="1563" w:type="dxa"/>
                <w:hideMark/>
              </w:tcPr>
            </w:tcPrChange>
          </w:tcPr>
          <w:p w14:paraId="10EF6A03" w14:textId="77777777" w:rsidR="00F302C5" w:rsidRDefault="00F302C5">
            <w:pPr>
              <w:widowControl/>
              <w:autoSpaceDE w:val="0"/>
              <w:autoSpaceDN w:val="0"/>
              <w:adjustRightInd w:val="0"/>
              <w:spacing w:line="276" w:lineRule="auto"/>
              <w:jc w:val="center"/>
              <w:rPr>
                <w:ins w:id="8202" w:author="Samuel Dent" w:date="2015-09-23T07:49:00Z"/>
                <w:rFonts w:eastAsiaTheme="minorHAnsi" w:cs="Calibri"/>
                <w:color w:val="000000"/>
                <w:szCs w:val="20"/>
              </w:rPr>
            </w:pPr>
            <w:ins w:id="8203" w:author="Samuel Dent" w:date="2015-09-23T07:49:00Z">
              <w:r>
                <w:rPr>
                  <w:rFonts w:eastAsiaTheme="minorHAnsi" w:cs="Calibri"/>
                  <w:color w:val="000000"/>
                  <w:szCs w:val="20"/>
                </w:rPr>
                <w:t>70</w:t>
              </w:r>
            </w:ins>
          </w:p>
        </w:tc>
        <w:tc>
          <w:tcPr>
            <w:tcW w:w="1418" w:type="dxa"/>
            <w:vAlign w:val="center"/>
            <w:hideMark/>
            <w:tcPrChange w:id="8204" w:author="Stephanie Baer" w:date="2016-01-21T14:11:00Z">
              <w:tcPr>
                <w:tcW w:w="1418" w:type="dxa"/>
                <w:hideMark/>
              </w:tcPr>
            </w:tcPrChange>
          </w:tcPr>
          <w:p w14:paraId="4BC2BFF1" w14:textId="77777777" w:rsidR="00F302C5" w:rsidRDefault="00F302C5">
            <w:pPr>
              <w:widowControl/>
              <w:autoSpaceDE w:val="0"/>
              <w:autoSpaceDN w:val="0"/>
              <w:adjustRightInd w:val="0"/>
              <w:spacing w:line="276" w:lineRule="auto"/>
              <w:jc w:val="center"/>
              <w:rPr>
                <w:ins w:id="8205" w:author="Samuel Dent" w:date="2015-09-23T07:49:00Z"/>
                <w:rFonts w:eastAsiaTheme="minorHAnsi" w:cs="Calibri"/>
                <w:color w:val="000000"/>
                <w:szCs w:val="20"/>
              </w:rPr>
            </w:pPr>
            <w:ins w:id="8206" w:author="Samuel Dent" w:date="2015-09-23T07:49:00Z">
              <w:r>
                <w:rPr>
                  <w:rFonts w:eastAsiaTheme="minorHAnsi" w:cs="Calibri"/>
                  <w:color w:val="000000"/>
                  <w:szCs w:val="20"/>
                </w:rPr>
                <w:t>89</w:t>
              </w:r>
            </w:ins>
          </w:p>
        </w:tc>
        <w:tc>
          <w:tcPr>
            <w:tcW w:w="1337" w:type="dxa"/>
            <w:vAlign w:val="center"/>
            <w:hideMark/>
            <w:tcPrChange w:id="8207" w:author="Stephanie Baer" w:date="2016-01-21T14:11:00Z">
              <w:tcPr>
                <w:tcW w:w="1337" w:type="dxa"/>
                <w:hideMark/>
              </w:tcPr>
            </w:tcPrChange>
          </w:tcPr>
          <w:p w14:paraId="094A6C00" w14:textId="77777777" w:rsidR="00F302C5" w:rsidRDefault="00F302C5">
            <w:pPr>
              <w:widowControl/>
              <w:autoSpaceDE w:val="0"/>
              <w:autoSpaceDN w:val="0"/>
              <w:adjustRightInd w:val="0"/>
              <w:spacing w:line="276" w:lineRule="auto"/>
              <w:jc w:val="center"/>
              <w:rPr>
                <w:ins w:id="8208" w:author="Samuel Dent" w:date="2015-09-23T07:49:00Z"/>
                <w:rFonts w:eastAsiaTheme="minorHAnsi" w:cs="Calibri"/>
                <w:color w:val="000000"/>
                <w:szCs w:val="20"/>
              </w:rPr>
            </w:pPr>
            <w:ins w:id="8209" w:author="Samuel Dent" w:date="2015-09-23T07:49:00Z">
              <w:r>
                <w:rPr>
                  <w:rFonts w:eastAsiaTheme="minorHAnsi" w:cs="Calibri"/>
                  <w:color w:val="000000"/>
                  <w:szCs w:val="20"/>
                </w:rPr>
                <w:t>10</w:t>
              </w:r>
            </w:ins>
          </w:p>
        </w:tc>
      </w:tr>
      <w:tr w:rsidR="00F302C5" w14:paraId="1F878050" w14:textId="77777777" w:rsidTr="00FF11A2">
        <w:tblPrEx>
          <w:tblCellMar>
            <w:left w:w="108" w:type="dxa"/>
            <w:right w:w="108" w:type="dxa"/>
          </w:tblCellMar>
          <w:tblPrExChange w:id="8210" w:author="Stephanie Baer" w:date="2016-01-21T14:11:00Z">
            <w:tblPrEx>
              <w:tblCellMar>
                <w:left w:w="108" w:type="dxa"/>
                <w:right w:w="108" w:type="dxa"/>
              </w:tblCellMar>
            </w:tblPrEx>
          </w:tblPrExChange>
        </w:tblPrEx>
        <w:trPr>
          <w:trHeight w:val="290"/>
          <w:jc w:val="center"/>
          <w:ins w:id="8211" w:author="Samuel Dent" w:date="2015-09-23T07:49:00Z"/>
          <w:trPrChange w:id="8212" w:author="Stephanie Baer" w:date="2016-01-21T14:11:00Z">
            <w:trPr>
              <w:trHeight w:val="290"/>
              <w:jc w:val="center"/>
            </w:trPr>
          </w:trPrChange>
        </w:trPr>
        <w:tc>
          <w:tcPr>
            <w:tcW w:w="3367" w:type="dxa"/>
            <w:vMerge/>
            <w:vAlign w:val="center"/>
            <w:hideMark/>
            <w:tcPrChange w:id="8213" w:author="Stephanie Baer" w:date="2016-01-21T14:11:00Z">
              <w:tcPr>
                <w:tcW w:w="3367" w:type="dxa"/>
                <w:vMerge/>
                <w:hideMark/>
              </w:tcPr>
            </w:tcPrChange>
          </w:tcPr>
          <w:p w14:paraId="25308DB2" w14:textId="77777777" w:rsidR="00F302C5" w:rsidRDefault="00F302C5">
            <w:pPr>
              <w:widowControl/>
              <w:jc w:val="center"/>
              <w:rPr>
                <w:ins w:id="8214" w:author="Samuel Dent" w:date="2015-09-23T07:49:00Z"/>
                <w:rFonts w:eastAsiaTheme="minorHAnsi" w:cs="Calibri"/>
                <w:b/>
                <w:bCs/>
                <w:color w:val="000000"/>
                <w:szCs w:val="20"/>
              </w:rPr>
              <w:pPrChange w:id="8215" w:author="Stephanie Baer" w:date="2016-01-21T14:11:00Z">
                <w:pPr>
                  <w:widowControl/>
                  <w:jc w:val="left"/>
                </w:pPr>
              </w:pPrChange>
            </w:pPr>
          </w:p>
        </w:tc>
        <w:tc>
          <w:tcPr>
            <w:tcW w:w="1563" w:type="dxa"/>
            <w:vAlign w:val="center"/>
            <w:hideMark/>
            <w:tcPrChange w:id="8216" w:author="Stephanie Baer" w:date="2016-01-21T14:11:00Z">
              <w:tcPr>
                <w:tcW w:w="1563" w:type="dxa"/>
                <w:hideMark/>
              </w:tcPr>
            </w:tcPrChange>
          </w:tcPr>
          <w:p w14:paraId="52B8BF34" w14:textId="77777777" w:rsidR="00F302C5" w:rsidRDefault="00F302C5">
            <w:pPr>
              <w:widowControl/>
              <w:autoSpaceDE w:val="0"/>
              <w:autoSpaceDN w:val="0"/>
              <w:adjustRightInd w:val="0"/>
              <w:spacing w:line="276" w:lineRule="auto"/>
              <w:jc w:val="center"/>
              <w:rPr>
                <w:ins w:id="8217" w:author="Samuel Dent" w:date="2015-09-23T07:49:00Z"/>
                <w:rFonts w:eastAsiaTheme="minorHAnsi" w:cs="Calibri"/>
                <w:color w:val="000000"/>
                <w:szCs w:val="20"/>
              </w:rPr>
            </w:pPr>
            <w:ins w:id="8218" w:author="Samuel Dent" w:date="2015-09-23T07:49:00Z">
              <w:r>
                <w:rPr>
                  <w:rFonts w:eastAsiaTheme="minorHAnsi" w:cs="Calibri"/>
                  <w:color w:val="000000"/>
                  <w:szCs w:val="20"/>
                </w:rPr>
                <w:t>90</w:t>
              </w:r>
            </w:ins>
          </w:p>
        </w:tc>
        <w:tc>
          <w:tcPr>
            <w:tcW w:w="1418" w:type="dxa"/>
            <w:vAlign w:val="center"/>
            <w:hideMark/>
            <w:tcPrChange w:id="8219" w:author="Stephanie Baer" w:date="2016-01-21T14:11:00Z">
              <w:tcPr>
                <w:tcW w:w="1418" w:type="dxa"/>
                <w:hideMark/>
              </w:tcPr>
            </w:tcPrChange>
          </w:tcPr>
          <w:p w14:paraId="148C0A0E" w14:textId="77777777" w:rsidR="00F302C5" w:rsidRDefault="00F302C5">
            <w:pPr>
              <w:widowControl/>
              <w:autoSpaceDE w:val="0"/>
              <w:autoSpaceDN w:val="0"/>
              <w:adjustRightInd w:val="0"/>
              <w:spacing w:line="276" w:lineRule="auto"/>
              <w:jc w:val="center"/>
              <w:rPr>
                <w:ins w:id="8220" w:author="Samuel Dent" w:date="2015-09-23T07:49:00Z"/>
                <w:rFonts w:eastAsiaTheme="minorHAnsi" w:cs="Calibri"/>
                <w:color w:val="000000"/>
                <w:szCs w:val="20"/>
              </w:rPr>
            </w:pPr>
            <w:ins w:id="8221" w:author="Samuel Dent" w:date="2015-09-23T07:49:00Z">
              <w:r>
                <w:rPr>
                  <w:rFonts w:eastAsiaTheme="minorHAnsi" w:cs="Calibri"/>
                  <w:color w:val="000000"/>
                  <w:szCs w:val="20"/>
                </w:rPr>
                <w:t>149</w:t>
              </w:r>
            </w:ins>
          </w:p>
        </w:tc>
        <w:tc>
          <w:tcPr>
            <w:tcW w:w="1337" w:type="dxa"/>
            <w:vAlign w:val="center"/>
            <w:hideMark/>
            <w:tcPrChange w:id="8222" w:author="Stephanie Baer" w:date="2016-01-21T14:11:00Z">
              <w:tcPr>
                <w:tcW w:w="1337" w:type="dxa"/>
                <w:hideMark/>
              </w:tcPr>
            </w:tcPrChange>
          </w:tcPr>
          <w:p w14:paraId="5B6A7E98" w14:textId="77777777" w:rsidR="00F302C5" w:rsidRDefault="00F302C5">
            <w:pPr>
              <w:widowControl/>
              <w:autoSpaceDE w:val="0"/>
              <w:autoSpaceDN w:val="0"/>
              <w:adjustRightInd w:val="0"/>
              <w:spacing w:line="276" w:lineRule="auto"/>
              <w:jc w:val="center"/>
              <w:rPr>
                <w:ins w:id="8223" w:author="Samuel Dent" w:date="2015-09-23T07:49:00Z"/>
                <w:rFonts w:eastAsiaTheme="minorHAnsi" w:cs="Calibri"/>
                <w:color w:val="000000"/>
                <w:szCs w:val="20"/>
              </w:rPr>
            </w:pPr>
            <w:ins w:id="8224" w:author="Samuel Dent" w:date="2015-09-23T07:49:00Z">
              <w:r>
                <w:rPr>
                  <w:rFonts w:eastAsiaTheme="minorHAnsi" w:cs="Calibri"/>
                  <w:color w:val="000000"/>
                  <w:szCs w:val="20"/>
                </w:rPr>
                <w:t>15</w:t>
              </w:r>
            </w:ins>
          </w:p>
        </w:tc>
      </w:tr>
      <w:tr w:rsidR="00F302C5" w14:paraId="2735755D" w14:textId="77777777" w:rsidTr="00FF11A2">
        <w:tblPrEx>
          <w:tblCellMar>
            <w:left w:w="108" w:type="dxa"/>
            <w:right w:w="108" w:type="dxa"/>
          </w:tblCellMar>
          <w:tblPrExChange w:id="8225" w:author="Stephanie Baer" w:date="2016-01-21T14:11:00Z">
            <w:tblPrEx>
              <w:tblCellMar>
                <w:left w:w="108" w:type="dxa"/>
                <w:right w:w="108" w:type="dxa"/>
              </w:tblCellMar>
            </w:tblPrEx>
          </w:tblPrExChange>
        </w:tblPrEx>
        <w:trPr>
          <w:trHeight w:val="290"/>
          <w:jc w:val="center"/>
          <w:ins w:id="8226" w:author="Samuel Dent" w:date="2015-09-23T07:49:00Z"/>
          <w:trPrChange w:id="8227" w:author="Stephanie Baer" w:date="2016-01-21T14:11:00Z">
            <w:trPr>
              <w:trHeight w:val="290"/>
              <w:jc w:val="center"/>
            </w:trPr>
          </w:trPrChange>
        </w:trPr>
        <w:tc>
          <w:tcPr>
            <w:tcW w:w="3367" w:type="dxa"/>
            <w:vMerge/>
            <w:vAlign w:val="center"/>
            <w:hideMark/>
            <w:tcPrChange w:id="8228" w:author="Stephanie Baer" w:date="2016-01-21T14:11:00Z">
              <w:tcPr>
                <w:tcW w:w="3367" w:type="dxa"/>
                <w:vMerge/>
                <w:hideMark/>
              </w:tcPr>
            </w:tcPrChange>
          </w:tcPr>
          <w:p w14:paraId="2C52308A" w14:textId="77777777" w:rsidR="00F302C5" w:rsidRDefault="00F302C5">
            <w:pPr>
              <w:widowControl/>
              <w:jc w:val="center"/>
              <w:rPr>
                <w:ins w:id="8229" w:author="Samuel Dent" w:date="2015-09-23T07:49:00Z"/>
                <w:rFonts w:eastAsiaTheme="minorHAnsi" w:cs="Calibri"/>
                <w:b/>
                <w:bCs/>
                <w:color w:val="000000"/>
                <w:szCs w:val="20"/>
              </w:rPr>
              <w:pPrChange w:id="8230" w:author="Stephanie Baer" w:date="2016-01-21T14:11:00Z">
                <w:pPr>
                  <w:widowControl/>
                  <w:jc w:val="left"/>
                </w:pPr>
              </w:pPrChange>
            </w:pPr>
          </w:p>
        </w:tc>
        <w:tc>
          <w:tcPr>
            <w:tcW w:w="1563" w:type="dxa"/>
            <w:vAlign w:val="center"/>
            <w:hideMark/>
            <w:tcPrChange w:id="8231" w:author="Stephanie Baer" w:date="2016-01-21T14:11:00Z">
              <w:tcPr>
                <w:tcW w:w="1563" w:type="dxa"/>
                <w:hideMark/>
              </w:tcPr>
            </w:tcPrChange>
          </w:tcPr>
          <w:p w14:paraId="681CEFCD" w14:textId="77777777" w:rsidR="00F302C5" w:rsidRDefault="00F302C5">
            <w:pPr>
              <w:widowControl/>
              <w:autoSpaceDE w:val="0"/>
              <w:autoSpaceDN w:val="0"/>
              <w:adjustRightInd w:val="0"/>
              <w:spacing w:line="276" w:lineRule="auto"/>
              <w:jc w:val="center"/>
              <w:rPr>
                <w:ins w:id="8232" w:author="Samuel Dent" w:date="2015-09-23T07:49:00Z"/>
                <w:rFonts w:eastAsiaTheme="minorHAnsi" w:cs="Calibri"/>
                <w:color w:val="000000"/>
                <w:szCs w:val="20"/>
              </w:rPr>
            </w:pPr>
            <w:ins w:id="8233" w:author="Samuel Dent" w:date="2015-09-23T07:49:00Z">
              <w:r>
                <w:rPr>
                  <w:rFonts w:eastAsiaTheme="minorHAnsi" w:cs="Calibri"/>
                  <w:color w:val="000000"/>
                  <w:szCs w:val="20"/>
                </w:rPr>
                <w:t>150</w:t>
              </w:r>
            </w:ins>
          </w:p>
        </w:tc>
        <w:tc>
          <w:tcPr>
            <w:tcW w:w="1418" w:type="dxa"/>
            <w:vAlign w:val="center"/>
            <w:hideMark/>
            <w:tcPrChange w:id="8234" w:author="Stephanie Baer" w:date="2016-01-21T14:11:00Z">
              <w:tcPr>
                <w:tcW w:w="1418" w:type="dxa"/>
                <w:hideMark/>
              </w:tcPr>
            </w:tcPrChange>
          </w:tcPr>
          <w:p w14:paraId="39288B3A" w14:textId="77777777" w:rsidR="00F302C5" w:rsidRDefault="00F302C5">
            <w:pPr>
              <w:widowControl/>
              <w:autoSpaceDE w:val="0"/>
              <w:autoSpaceDN w:val="0"/>
              <w:adjustRightInd w:val="0"/>
              <w:spacing w:line="276" w:lineRule="auto"/>
              <w:jc w:val="center"/>
              <w:rPr>
                <w:ins w:id="8235" w:author="Samuel Dent" w:date="2015-09-23T07:49:00Z"/>
                <w:rFonts w:eastAsiaTheme="minorHAnsi" w:cs="Calibri"/>
                <w:color w:val="000000"/>
                <w:szCs w:val="20"/>
              </w:rPr>
            </w:pPr>
            <w:ins w:id="8236" w:author="Samuel Dent" w:date="2015-09-23T07:49:00Z">
              <w:r>
                <w:rPr>
                  <w:rFonts w:eastAsiaTheme="minorHAnsi" w:cs="Calibri"/>
                  <w:color w:val="000000"/>
                  <w:szCs w:val="20"/>
                </w:rPr>
                <w:t>299</w:t>
              </w:r>
            </w:ins>
          </w:p>
        </w:tc>
        <w:tc>
          <w:tcPr>
            <w:tcW w:w="1337" w:type="dxa"/>
            <w:vAlign w:val="center"/>
            <w:hideMark/>
            <w:tcPrChange w:id="8237" w:author="Stephanie Baer" w:date="2016-01-21T14:11:00Z">
              <w:tcPr>
                <w:tcW w:w="1337" w:type="dxa"/>
                <w:hideMark/>
              </w:tcPr>
            </w:tcPrChange>
          </w:tcPr>
          <w:p w14:paraId="6371FE4B" w14:textId="77777777" w:rsidR="00F302C5" w:rsidRDefault="00F302C5">
            <w:pPr>
              <w:widowControl/>
              <w:autoSpaceDE w:val="0"/>
              <w:autoSpaceDN w:val="0"/>
              <w:adjustRightInd w:val="0"/>
              <w:spacing w:line="276" w:lineRule="auto"/>
              <w:jc w:val="center"/>
              <w:rPr>
                <w:ins w:id="8238" w:author="Samuel Dent" w:date="2015-09-23T07:49:00Z"/>
                <w:rFonts w:eastAsiaTheme="minorHAnsi" w:cs="Calibri"/>
                <w:color w:val="000000"/>
                <w:szCs w:val="20"/>
              </w:rPr>
            </w:pPr>
            <w:ins w:id="8239" w:author="Samuel Dent" w:date="2015-09-23T07:49:00Z">
              <w:r>
                <w:rPr>
                  <w:rFonts w:eastAsiaTheme="minorHAnsi" w:cs="Calibri"/>
                  <w:color w:val="000000"/>
                  <w:szCs w:val="20"/>
                </w:rPr>
                <w:t>25</w:t>
              </w:r>
            </w:ins>
          </w:p>
        </w:tc>
      </w:tr>
      <w:tr w:rsidR="00F302C5" w14:paraId="567FF80F" w14:textId="77777777" w:rsidTr="00FF11A2">
        <w:tblPrEx>
          <w:tblCellMar>
            <w:left w:w="108" w:type="dxa"/>
            <w:right w:w="108" w:type="dxa"/>
          </w:tblCellMar>
          <w:tblPrExChange w:id="8240" w:author="Stephanie Baer" w:date="2016-01-21T14:11:00Z">
            <w:tblPrEx>
              <w:tblCellMar>
                <w:left w:w="108" w:type="dxa"/>
                <w:right w:w="108" w:type="dxa"/>
              </w:tblCellMar>
            </w:tblPrEx>
          </w:tblPrExChange>
        </w:tblPrEx>
        <w:trPr>
          <w:trHeight w:val="290"/>
          <w:jc w:val="center"/>
          <w:ins w:id="8241" w:author="Samuel Dent" w:date="2015-09-23T07:49:00Z"/>
          <w:trPrChange w:id="8242" w:author="Stephanie Baer" w:date="2016-01-21T14:11:00Z">
            <w:trPr>
              <w:trHeight w:val="290"/>
              <w:jc w:val="center"/>
            </w:trPr>
          </w:trPrChange>
        </w:trPr>
        <w:tc>
          <w:tcPr>
            <w:tcW w:w="3367" w:type="dxa"/>
            <w:vMerge/>
            <w:vAlign w:val="center"/>
            <w:hideMark/>
            <w:tcPrChange w:id="8243" w:author="Stephanie Baer" w:date="2016-01-21T14:11:00Z">
              <w:tcPr>
                <w:tcW w:w="3367" w:type="dxa"/>
                <w:vMerge/>
                <w:hideMark/>
              </w:tcPr>
            </w:tcPrChange>
          </w:tcPr>
          <w:p w14:paraId="48E43CC3" w14:textId="77777777" w:rsidR="00F302C5" w:rsidRDefault="00F302C5">
            <w:pPr>
              <w:widowControl/>
              <w:jc w:val="center"/>
              <w:rPr>
                <w:ins w:id="8244" w:author="Samuel Dent" w:date="2015-09-23T07:49:00Z"/>
                <w:rFonts w:eastAsiaTheme="minorHAnsi" w:cs="Calibri"/>
                <w:b/>
                <w:bCs/>
                <w:color w:val="000000"/>
                <w:szCs w:val="20"/>
              </w:rPr>
              <w:pPrChange w:id="8245" w:author="Stephanie Baer" w:date="2016-01-21T14:11:00Z">
                <w:pPr>
                  <w:widowControl/>
                  <w:jc w:val="left"/>
                </w:pPr>
              </w:pPrChange>
            </w:pPr>
          </w:p>
        </w:tc>
        <w:tc>
          <w:tcPr>
            <w:tcW w:w="1563" w:type="dxa"/>
            <w:vAlign w:val="center"/>
            <w:hideMark/>
            <w:tcPrChange w:id="8246" w:author="Stephanie Baer" w:date="2016-01-21T14:11:00Z">
              <w:tcPr>
                <w:tcW w:w="1563" w:type="dxa"/>
                <w:hideMark/>
              </w:tcPr>
            </w:tcPrChange>
          </w:tcPr>
          <w:p w14:paraId="76FBE5B8" w14:textId="77777777" w:rsidR="00F302C5" w:rsidRDefault="00F302C5">
            <w:pPr>
              <w:widowControl/>
              <w:autoSpaceDE w:val="0"/>
              <w:autoSpaceDN w:val="0"/>
              <w:adjustRightInd w:val="0"/>
              <w:spacing w:line="276" w:lineRule="auto"/>
              <w:jc w:val="center"/>
              <w:rPr>
                <w:ins w:id="8247" w:author="Samuel Dent" w:date="2015-09-23T07:49:00Z"/>
                <w:rFonts w:eastAsiaTheme="minorHAnsi" w:cs="Calibri"/>
                <w:color w:val="000000"/>
                <w:szCs w:val="20"/>
              </w:rPr>
            </w:pPr>
            <w:ins w:id="8248" w:author="Samuel Dent" w:date="2015-09-23T07:49:00Z">
              <w:r>
                <w:rPr>
                  <w:rFonts w:eastAsiaTheme="minorHAnsi" w:cs="Calibri"/>
                  <w:color w:val="000000"/>
                  <w:szCs w:val="20"/>
                </w:rPr>
                <w:t>300</w:t>
              </w:r>
            </w:ins>
          </w:p>
        </w:tc>
        <w:tc>
          <w:tcPr>
            <w:tcW w:w="1418" w:type="dxa"/>
            <w:vAlign w:val="center"/>
            <w:hideMark/>
            <w:tcPrChange w:id="8249" w:author="Stephanie Baer" w:date="2016-01-21T14:11:00Z">
              <w:tcPr>
                <w:tcW w:w="1418" w:type="dxa"/>
                <w:hideMark/>
              </w:tcPr>
            </w:tcPrChange>
          </w:tcPr>
          <w:p w14:paraId="38A8BEBA" w14:textId="77777777" w:rsidR="00F302C5" w:rsidRDefault="00F302C5">
            <w:pPr>
              <w:widowControl/>
              <w:autoSpaceDE w:val="0"/>
              <w:autoSpaceDN w:val="0"/>
              <w:adjustRightInd w:val="0"/>
              <w:spacing w:line="276" w:lineRule="auto"/>
              <w:jc w:val="center"/>
              <w:rPr>
                <w:ins w:id="8250" w:author="Samuel Dent" w:date="2015-09-23T07:49:00Z"/>
                <w:rFonts w:eastAsiaTheme="minorHAnsi" w:cs="Calibri"/>
                <w:color w:val="000000"/>
                <w:szCs w:val="20"/>
              </w:rPr>
            </w:pPr>
            <w:ins w:id="8251" w:author="Samuel Dent" w:date="2015-09-23T07:49:00Z">
              <w:r>
                <w:rPr>
                  <w:rFonts w:eastAsiaTheme="minorHAnsi" w:cs="Calibri"/>
                  <w:color w:val="000000"/>
                  <w:szCs w:val="20"/>
                </w:rPr>
                <w:t>749</w:t>
              </w:r>
            </w:ins>
          </w:p>
        </w:tc>
        <w:tc>
          <w:tcPr>
            <w:tcW w:w="1337" w:type="dxa"/>
            <w:vAlign w:val="center"/>
            <w:hideMark/>
            <w:tcPrChange w:id="8252" w:author="Stephanie Baer" w:date="2016-01-21T14:11:00Z">
              <w:tcPr>
                <w:tcW w:w="1337" w:type="dxa"/>
                <w:hideMark/>
              </w:tcPr>
            </w:tcPrChange>
          </w:tcPr>
          <w:p w14:paraId="3CA9BB37" w14:textId="77777777" w:rsidR="00F302C5" w:rsidRDefault="00F302C5">
            <w:pPr>
              <w:widowControl/>
              <w:autoSpaceDE w:val="0"/>
              <w:autoSpaceDN w:val="0"/>
              <w:adjustRightInd w:val="0"/>
              <w:spacing w:line="276" w:lineRule="auto"/>
              <w:jc w:val="center"/>
              <w:rPr>
                <w:ins w:id="8253" w:author="Samuel Dent" w:date="2015-09-23T07:49:00Z"/>
                <w:rFonts w:eastAsiaTheme="minorHAnsi" w:cs="Calibri"/>
                <w:color w:val="000000"/>
                <w:szCs w:val="20"/>
              </w:rPr>
            </w:pPr>
            <w:ins w:id="8254" w:author="Samuel Dent" w:date="2015-09-23T07:49:00Z">
              <w:r>
                <w:rPr>
                  <w:rFonts w:eastAsiaTheme="minorHAnsi" w:cs="Calibri"/>
                  <w:color w:val="000000"/>
                  <w:szCs w:val="20"/>
                </w:rPr>
                <w:t>40</w:t>
              </w:r>
            </w:ins>
          </w:p>
        </w:tc>
      </w:tr>
      <w:tr w:rsidR="00F302C5" w14:paraId="50063411" w14:textId="77777777" w:rsidTr="00FF11A2">
        <w:tblPrEx>
          <w:tblCellMar>
            <w:left w:w="108" w:type="dxa"/>
            <w:right w:w="108" w:type="dxa"/>
          </w:tblCellMar>
          <w:tblPrExChange w:id="8255" w:author="Stephanie Baer" w:date="2016-01-21T14:11:00Z">
            <w:tblPrEx>
              <w:tblCellMar>
                <w:left w:w="108" w:type="dxa"/>
                <w:right w:w="108" w:type="dxa"/>
              </w:tblCellMar>
            </w:tblPrEx>
          </w:tblPrExChange>
        </w:tblPrEx>
        <w:trPr>
          <w:trHeight w:val="290"/>
          <w:jc w:val="center"/>
          <w:ins w:id="8256" w:author="Samuel Dent" w:date="2015-09-23T07:49:00Z"/>
          <w:trPrChange w:id="8257" w:author="Stephanie Baer" w:date="2016-01-21T14:11:00Z">
            <w:trPr>
              <w:trHeight w:val="290"/>
              <w:jc w:val="center"/>
            </w:trPr>
          </w:trPrChange>
        </w:trPr>
        <w:tc>
          <w:tcPr>
            <w:tcW w:w="3367" w:type="dxa"/>
            <w:vMerge w:val="restart"/>
            <w:vAlign w:val="center"/>
            <w:hideMark/>
            <w:tcPrChange w:id="8258" w:author="Stephanie Baer" w:date="2016-01-21T14:11:00Z">
              <w:tcPr>
                <w:tcW w:w="3367" w:type="dxa"/>
                <w:vMerge w:val="restart"/>
                <w:hideMark/>
              </w:tcPr>
            </w:tcPrChange>
          </w:tcPr>
          <w:p w14:paraId="065C3171" w14:textId="77777777" w:rsidR="00F302C5" w:rsidRDefault="00F302C5">
            <w:pPr>
              <w:widowControl/>
              <w:autoSpaceDE w:val="0"/>
              <w:autoSpaceDN w:val="0"/>
              <w:adjustRightInd w:val="0"/>
              <w:spacing w:line="276" w:lineRule="auto"/>
              <w:jc w:val="center"/>
              <w:rPr>
                <w:ins w:id="8259" w:author="Samuel Dent" w:date="2015-09-23T07:49:00Z"/>
                <w:rFonts w:eastAsiaTheme="minorHAnsi" w:cs="Calibri"/>
                <w:b/>
                <w:bCs/>
                <w:color w:val="000000"/>
                <w:szCs w:val="20"/>
              </w:rPr>
            </w:pPr>
            <w:ins w:id="8260" w:author="Samuel Dent" w:date="2015-09-23T07:49:00Z">
              <w:r>
                <w:rPr>
                  <w:rFonts w:eastAsiaTheme="minorHAnsi" w:cs="Calibri"/>
                  <w:b/>
                  <w:bCs/>
                  <w:color w:val="000000"/>
                  <w:szCs w:val="20"/>
                </w:rPr>
                <w:t>Globe</w:t>
              </w:r>
            </w:ins>
          </w:p>
          <w:p w14:paraId="19E1754C" w14:textId="77777777" w:rsidR="00F302C5" w:rsidRDefault="00F302C5">
            <w:pPr>
              <w:widowControl/>
              <w:autoSpaceDE w:val="0"/>
              <w:autoSpaceDN w:val="0"/>
              <w:adjustRightInd w:val="0"/>
              <w:spacing w:line="276" w:lineRule="auto"/>
              <w:jc w:val="center"/>
              <w:rPr>
                <w:ins w:id="8261" w:author="Samuel Dent" w:date="2015-09-23T07:49:00Z"/>
                <w:rFonts w:eastAsiaTheme="minorHAnsi" w:cs="Calibri"/>
                <w:b/>
                <w:bCs/>
                <w:color w:val="000000"/>
                <w:szCs w:val="20"/>
              </w:rPr>
            </w:pPr>
            <w:ins w:id="8262" w:author="Samuel Dent" w:date="2015-09-23T07:49:00Z">
              <w:r>
                <w:rPr>
                  <w:rFonts w:eastAsiaTheme="minorHAnsi" w:cs="Calibri"/>
                  <w:b/>
                  <w:bCs/>
                  <w:color w:val="000000"/>
                  <w:szCs w:val="20"/>
                </w:rPr>
                <w:t>(candelabra bases less than 1050 lumens)</w:t>
              </w:r>
            </w:ins>
          </w:p>
        </w:tc>
        <w:tc>
          <w:tcPr>
            <w:tcW w:w="1563" w:type="dxa"/>
            <w:vAlign w:val="center"/>
            <w:hideMark/>
            <w:tcPrChange w:id="8263" w:author="Stephanie Baer" w:date="2016-01-21T14:11:00Z">
              <w:tcPr>
                <w:tcW w:w="1563" w:type="dxa"/>
                <w:hideMark/>
              </w:tcPr>
            </w:tcPrChange>
          </w:tcPr>
          <w:p w14:paraId="795DB5C1" w14:textId="77777777" w:rsidR="00F302C5" w:rsidRDefault="00F302C5">
            <w:pPr>
              <w:widowControl/>
              <w:autoSpaceDE w:val="0"/>
              <w:autoSpaceDN w:val="0"/>
              <w:adjustRightInd w:val="0"/>
              <w:spacing w:line="276" w:lineRule="auto"/>
              <w:jc w:val="center"/>
              <w:rPr>
                <w:ins w:id="8264" w:author="Samuel Dent" w:date="2015-09-23T07:49:00Z"/>
                <w:rFonts w:eastAsiaTheme="minorHAnsi" w:cs="Calibri"/>
                <w:color w:val="000000"/>
                <w:szCs w:val="20"/>
              </w:rPr>
            </w:pPr>
            <w:ins w:id="8265" w:author="Samuel Dent" w:date="2015-09-23T07:49:00Z">
              <w:r>
                <w:rPr>
                  <w:rFonts w:eastAsiaTheme="minorHAnsi" w:cs="Calibri"/>
                  <w:color w:val="000000"/>
                  <w:szCs w:val="20"/>
                </w:rPr>
                <w:t>90</w:t>
              </w:r>
            </w:ins>
          </w:p>
        </w:tc>
        <w:tc>
          <w:tcPr>
            <w:tcW w:w="1418" w:type="dxa"/>
            <w:vAlign w:val="center"/>
            <w:hideMark/>
            <w:tcPrChange w:id="8266" w:author="Stephanie Baer" w:date="2016-01-21T14:11:00Z">
              <w:tcPr>
                <w:tcW w:w="1418" w:type="dxa"/>
                <w:hideMark/>
              </w:tcPr>
            </w:tcPrChange>
          </w:tcPr>
          <w:p w14:paraId="1B12A274" w14:textId="77777777" w:rsidR="00F302C5" w:rsidRDefault="00F302C5">
            <w:pPr>
              <w:widowControl/>
              <w:autoSpaceDE w:val="0"/>
              <w:autoSpaceDN w:val="0"/>
              <w:adjustRightInd w:val="0"/>
              <w:spacing w:line="276" w:lineRule="auto"/>
              <w:jc w:val="center"/>
              <w:rPr>
                <w:ins w:id="8267" w:author="Samuel Dent" w:date="2015-09-23T07:49:00Z"/>
                <w:rFonts w:eastAsiaTheme="minorHAnsi" w:cs="Calibri"/>
                <w:color w:val="000000"/>
                <w:szCs w:val="20"/>
              </w:rPr>
            </w:pPr>
            <w:ins w:id="8268" w:author="Samuel Dent" w:date="2015-09-23T07:49:00Z">
              <w:r>
                <w:rPr>
                  <w:rFonts w:eastAsiaTheme="minorHAnsi" w:cs="Calibri"/>
                  <w:color w:val="000000"/>
                  <w:szCs w:val="20"/>
                </w:rPr>
                <w:t>179</w:t>
              </w:r>
            </w:ins>
          </w:p>
        </w:tc>
        <w:tc>
          <w:tcPr>
            <w:tcW w:w="1337" w:type="dxa"/>
            <w:vAlign w:val="center"/>
            <w:hideMark/>
            <w:tcPrChange w:id="8269" w:author="Stephanie Baer" w:date="2016-01-21T14:11:00Z">
              <w:tcPr>
                <w:tcW w:w="1337" w:type="dxa"/>
                <w:hideMark/>
              </w:tcPr>
            </w:tcPrChange>
          </w:tcPr>
          <w:p w14:paraId="34EF0100" w14:textId="77777777" w:rsidR="00F302C5" w:rsidRDefault="00F302C5">
            <w:pPr>
              <w:widowControl/>
              <w:autoSpaceDE w:val="0"/>
              <w:autoSpaceDN w:val="0"/>
              <w:adjustRightInd w:val="0"/>
              <w:spacing w:line="276" w:lineRule="auto"/>
              <w:jc w:val="center"/>
              <w:rPr>
                <w:ins w:id="8270" w:author="Samuel Dent" w:date="2015-09-23T07:49:00Z"/>
                <w:rFonts w:eastAsiaTheme="minorHAnsi" w:cs="Calibri"/>
                <w:color w:val="000000"/>
                <w:szCs w:val="20"/>
              </w:rPr>
            </w:pPr>
            <w:ins w:id="8271" w:author="Samuel Dent" w:date="2015-09-23T07:49:00Z">
              <w:r>
                <w:rPr>
                  <w:rFonts w:eastAsiaTheme="minorHAnsi" w:cs="Calibri"/>
                  <w:color w:val="000000"/>
                  <w:szCs w:val="20"/>
                </w:rPr>
                <w:t>10</w:t>
              </w:r>
            </w:ins>
          </w:p>
        </w:tc>
      </w:tr>
      <w:tr w:rsidR="00F302C5" w14:paraId="69BFD261" w14:textId="77777777" w:rsidTr="00FF11A2">
        <w:tblPrEx>
          <w:tblCellMar>
            <w:left w:w="108" w:type="dxa"/>
            <w:right w:w="108" w:type="dxa"/>
          </w:tblCellMar>
          <w:tblPrExChange w:id="8272" w:author="Stephanie Baer" w:date="2016-01-21T14:11:00Z">
            <w:tblPrEx>
              <w:tblCellMar>
                <w:left w:w="108" w:type="dxa"/>
                <w:right w:w="108" w:type="dxa"/>
              </w:tblCellMar>
            </w:tblPrEx>
          </w:tblPrExChange>
        </w:tblPrEx>
        <w:trPr>
          <w:trHeight w:val="290"/>
          <w:jc w:val="center"/>
          <w:ins w:id="8273" w:author="Samuel Dent" w:date="2015-09-23T07:49:00Z"/>
          <w:trPrChange w:id="8274" w:author="Stephanie Baer" w:date="2016-01-21T14:11:00Z">
            <w:trPr>
              <w:trHeight w:val="290"/>
              <w:jc w:val="center"/>
            </w:trPr>
          </w:trPrChange>
        </w:trPr>
        <w:tc>
          <w:tcPr>
            <w:tcW w:w="3367" w:type="dxa"/>
            <w:vMerge/>
            <w:vAlign w:val="center"/>
            <w:hideMark/>
            <w:tcPrChange w:id="8275" w:author="Stephanie Baer" w:date="2016-01-21T14:11:00Z">
              <w:tcPr>
                <w:tcW w:w="3367" w:type="dxa"/>
                <w:vMerge/>
                <w:hideMark/>
              </w:tcPr>
            </w:tcPrChange>
          </w:tcPr>
          <w:p w14:paraId="19084C91" w14:textId="77777777" w:rsidR="00F302C5" w:rsidRDefault="00F302C5">
            <w:pPr>
              <w:widowControl/>
              <w:jc w:val="center"/>
              <w:rPr>
                <w:ins w:id="8276" w:author="Samuel Dent" w:date="2015-09-23T07:49:00Z"/>
                <w:rFonts w:eastAsiaTheme="minorHAnsi" w:cs="Calibri"/>
                <w:b/>
                <w:bCs/>
                <w:color w:val="000000"/>
                <w:szCs w:val="20"/>
              </w:rPr>
              <w:pPrChange w:id="8277" w:author="Stephanie Baer" w:date="2016-01-21T14:11:00Z">
                <w:pPr>
                  <w:widowControl/>
                  <w:jc w:val="left"/>
                </w:pPr>
              </w:pPrChange>
            </w:pPr>
          </w:p>
        </w:tc>
        <w:tc>
          <w:tcPr>
            <w:tcW w:w="1563" w:type="dxa"/>
            <w:vAlign w:val="center"/>
            <w:hideMark/>
            <w:tcPrChange w:id="8278" w:author="Stephanie Baer" w:date="2016-01-21T14:11:00Z">
              <w:tcPr>
                <w:tcW w:w="1563" w:type="dxa"/>
                <w:hideMark/>
              </w:tcPr>
            </w:tcPrChange>
          </w:tcPr>
          <w:p w14:paraId="6E6E08BA" w14:textId="77777777" w:rsidR="00F302C5" w:rsidRDefault="00F302C5">
            <w:pPr>
              <w:widowControl/>
              <w:autoSpaceDE w:val="0"/>
              <w:autoSpaceDN w:val="0"/>
              <w:adjustRightInd w:val="0"/>
              <w:spacing w:line="276" w:lineRule="auto"/>
              <w:jc w:val="center"/>
              <w:rPr>
                <w:ins w:id="8279" w:author="Samuel Dent" w:date="2015-09-23T07:49:00Z"/>
                <w:rFonts w:eastAsiaTheme="minorHAnsi" w:cs="Calibri"/>
                <w:color w:val="000000"/>
                <w:szCs w:val="20"/>
              </w:rPr>
            </w:pPr>
            <w:ins w:id="8280" w:author="Samuel Dent" w:date="2015-09-23T07:49:00Z">
              <w:r>
                <w:rPr>
                  <w:rFonts w:eastAsiaTheme="minorHAnsi" w:cs="Calibri"/>
                  <w:color w:val="000000"/>
                  <w:szCs w:val="20"/>
                </w:rPr>
                <w:t>180</w:t>
              </w:r>
            </w:ins>
          </w:p>
        </w:tc>
        <w:tc>
          <w:tcPr>
            <w:tcW w:w="1418" w:type="dxa"/>
            <w:vAlign w:val="center"/>
            <w:hideMark/>
            <w:tcPrChange w:id="8281" w:author="Stephanie Baer" w:date="2016-01-21T14:11:00Z">
              <w:tcPr>
                <w:tcW w:w="1418" w:type="dxa"/>
                <w:hideMark/>
              </w:tcPr>
            </w:tcPrChange>
          </w:tcPr>
          <w:p w14:paraId="0E51AE4D" w14:textId="77777777" w:rsidR="00F302C5" w:rsidRDefault="00F302C5">
            <w:pPr>
              <w:widowControl/>
              <w:autoSpaceDE w:val="0"/>
              <w:autoSpaceDN w:val="0"/>
              <w:adjustRightInd w:val="0"/>
              <w:spacing w:line="276" w:lineRule="auto"/>
              <w:jc w:val="center"/>
              <w:rPr>
                <w:ins w:id="8282" w:author="Samuel Dent" w:date="2015-09-23T07:49:00Z"/>
                <w:rFonts w:eastAsiaTheme="minorHAnsi" w:cs="Calibri"/>
                <w:color w:val="000000"/>
                <w:szCs w:val="20"/>
              </w:rPr>
            </w:pPr>
            <w:ins w:id="8283" w:author="Samuel Dent" w:date="2015-09-23T07:49:00Z">
              <w:r>
                <w:rPr>
                  <w:rFonts w:eastAsiaTheme="minorHAnsi" w:cs="Calibri"/>
                  <w:color w:val="000000"/>
                  <w:szCs w:val="20"/>
                </w:rPr>
                <w:t>249</w:t>
              </w:r>
            </w:ins>
          </w:p>
        </w:tc>
        <w:tc>
          <w:tcPr>
            <w:tcW w:w="1337" w:type="dxa"/>
            <w:vAlign w:val="center"/>
            <w:hideMark/>
            <w:tcPrChange w:id="8284" w:author="Stephanie Baer" w:date="2016-01-21T14:11:00Z">
              <w:tcPr>
                <w:tcW w:w="1337" w:type="dxa"/>
                <w:hideMark/>
              </w:tcPr>
            </w:tcPrChange>
          </w:tcPr>
          <w:p w14:paraId="6E9874A5" w14:textId="77777777" w:rsidR="00F302C5" w:rsidRDefault="00F302C5">
            <w:pPr>
              <w:widowControl/>
              <w:autoSpaceDE w:val="0"/>
              <w:autoSpaceDN w:val="0"/>
              <w:adjustRightInd w:val="0"/>
              <w:spacing w:line="276" w:lineRule="auto"/>
              <w:jc w:val="center"/>
              <w:rPr>
                <w:ins w:id="8285" w:author="Samuel Dent" w:date="2015-09-23T07:49:00Z"/>
                <w:rFonts w:eastAsiaTheme="minorHAnsi" w:cs="Calibri"/>
                <w:color w:val="000000"/>
                <w:szCs w:val="20"/>
              </w:rPr>
            </w:pPr>
            <w:ins w:id="8286" w:author="Samuel Dent" w:date="2015-09-23T07:49:00Z">
              <w:r>
                <w:rPr>
                  <w:rFonts w:eastAsiaTheme="minorHAnsi" w:cs="Calibri"/>
                  <w:color w:val="000000"/>
                  <w:szCs w:val="20"/>
                </w:rPr>
                <w:t>15</w:t>
              </w:r>
            </w:ins>
          </w:p>
        </w:tc>
      </w:tr>
      <w:tr w:rsidR="00F302C5" w14:paraId="105D439F" w14:textId="77777777" w:rsidTr="00FF11A2">
        <w:tblPrEx>
          <w:tblCellMar>
            <w:left w:w="108" w:type="dxa"/>
            <w:right w:w="108" w:type="dxa"/>
          </w:tblCellMar>
          <w:tblPrExChange w:id="8287" w:author="Stephanie Baer" w:date="2016-01-21T14:11:00Z">
            <w:tblPrEx>
              <w:tblCellMar>
                <w:left w:w="108" w:type="dxa"/>
                <w:right w:w="108" w:type="dxa"/>
              </w:tblCellMar>
            </w:tblPrEx>
          </w:tblPrExChange>
        </w:tblPrEx>
        <w:trPr>
          <w:trHeight w:val="290"/>
          <w:jc w:val="center"/>
          <w:ins w:id="8288" w:author="Samuel Dent" w:date="2015-09-23T07:49:00Z"/>
          <w:trPrChange w:id="8289" w:author="Stephanie Baer" w:date="2016-01-21T14:11:00Z">
            <w:trPr>
              <w:trHeight w:val="290"/>
              <w:jc w:val="center"/>
            </w:trPr>
          </w:trPrChange>
        </w:trPr>
        <w:tc>
          <w:tcPr>
            <w:tcW w:w="3367" w:type="dxa"/>
            <w:vMerge/>
            <w:vAlign w:val="center"/>
            <w:hideMark/>
            <w:tcPrChange w:id="8290" w:author="Stephanie Baer" w:date="2016-01-21T14:11:00Z">
              <w:tcPr>
                <w:tcW w:w="3367" w:type="dxa"/>
                <w:vMerge/>
                <w:hideMark/>
              </w:tcPr>
            </w:tcPrChange>
          </w:tcPr>
          <w:p w14:paraId="7EF6B790" w14:textId="77777777" w:rsidR="00F302C5" w:rsidRDefault="00F302C5">
            <w:pPr>
              <w:widowControl/>
              <w:jc w:val="center"/>
              <w:rPr>
                <w:ins w:id="8291" w:author="Samuel Dent" w:date="2015-09-23T07:49:00Z"/>
                <w:rFonts w:eastAsiaTheme="minorHAnsi" w:cs="Calibri"/>
                <w:b/>
                <w:bCs/>
                <w:color w:val="000000"/>
                <w:szCs w:val="20"/>
              </w:rPr>
              <w:pPrChange w:id="8292" w:author="Stephanie Baer" w:date="2016-01-21T14:11:00Z">
                <w:pPr>
                  <w:widowControl/>
                  <w:jc w:val="left"/>
                </w:pPr>
              </w:pPrChange>
            </w:pPr>
          </w:p>
        </w:tc>
        <w:tc>
          <w:tcPr>
            <w:tcW w:w="1563" w:type="dxa"/>
            <w:vAlign w:val="center"/>
            <w:hideMark/>
            <w:tcPrChange w:id="8293" w:author="Stephanie Baer" w:date="2016-01-21T14:11:00Z">
              <w:tcPr>
                <w:tcW w:w="1563" w:type="dxa"/>
                <w:hideMark/>
              </w:tcPr>
            </w:tcPrChange>
          </w:tcPr>
          <w:p w14:paraId="59ED17D5" w14:textId="77777777" w:rsidR="00F302C5" w:rsidRDefault="00F302C5">
            <w:pPr>
              <w:widowControl/>
              <w:autoSpaceDE w:val="0"/>
              <w:autoSpaceDN w:val="0"/>
              <w:adjustRightInd w:val="0"/>
              <w:spacing w:line="276" w:lineRule="auto"/>
              <w:jc w:val="center"/>
              <w:rPr>
                <w:ins w:id="8294" w:author="Samuel Dent" w:date="2015-09-23T07:49:00Z"/>
                <w:rFonts w:eastAsiaTheme="minorHAnsi" w:cs="Calibri"/>
                <w:color w:val="000000"/>
                <w:szCs w:val="20"/>
              </w:rPr>
            </w:pPr>
            <w:ins w:id="8295" w:author="Samuel Dent" w:date="2015-09-23T07:49:00Z">
              <w:r>
                <w:rPr>
                  <w:rFonts w:eastAsiaTheme="minorHAnsi" w:cs="Calibri"/>
                  <w:color w:val="000000"/>
                  <w:szCs w:val="20"/>
                </w:rPr>
                <w:t>250</w:t>
              </w:r>
            </w:ins>
          </w:p>
        </w:tc>
        <w:tc>
          <w:tcPr>
            <w:tcW w:w="1418" w:type="dxa"/>
            <w:vAlign w:val="center"/>
            <w:hideMark/>
            <w:tcPrChange w:id="8296" w:author="Stephanie Baer" w:date="2016-01-21T14:11:00Z">
              <w:tcPr>
                <w:tcW w:w="1418" w:type="dxa"/>
                <w:hideMark/>
              </w:tcPr>
            </w:tcPrChange>
          </w:tcPr>
          <w:p w14:paraId="77B81E6B" w14:textId="77777777" w:rsidR="00F302C5" w:rsidRDefault="00F302C5">
            <w:pPr>
              <w:widowControl/>
              <w:autoSpaceDE w:val="0"/>
              <w:autoSpaceDN w:val="0"/>
              <w:adjustRightInd w:val="0"/>
              <w:spacing w:line="276" w:lineRule="auto"/>
              <w:jc w:val="center"/>
              <w:rPr>
                <w:ins w:id="8297" w:author="Samuel Dent" w:date="2015-09-23T07:49:00Z"/>
                <w:rFonts w:eastAsiaTheme="minorHAnsi" w:cs="Calibri"/>
                <w:color w:val="000000"/>
                <w:szCs w:val="20"/>
              </w:rPr>
            </w:pPr>
            <w:ins w:id="8298" w:author="Samuel Dent" w:date="2015-09-23T07:49:00Z">
              <w:r>
                <w:rPr>
                  <w:rFonts w:eastAsiaTheme="minorHAnsi" w:cs="Calibri"/>
                  <w:color w:val="000000"/>
                  <w:szCs w:val="20"/>
                </w:rPr>
                <w:t>349</w:t>
              </w:r>
            </w:ins>
          </w:p>
        </w:tc>
        <w:tc>
          <w:tcPr>
            <w:tcW w:w="1337" w:type="dxa"/>
            <w:vAlign w:val="center"/>
            <w:hideMark/>
            <w:tcPrChange w:id="8299" w:author="Stephanie Baer" w:date="2016-01-21T14:11:00Z">
              <w:tcPr>
                <w:tcW w:w="1337" w:type="dxa"/>
                <w:hideMark/>
              </w:tcPr>
            </w:tcPrChange>
          </w:tcPr>
          <w:p w14:paraId="6D73D91E" w14:textId="77777777" w:rsidR="00F302C5" w:rsidRDefault="00F302C5">
            <w:pPr>
              <w:widowControl/>
              <w:autoSpaceDE w:val="0"/>
              <w:autoSpaceDN w:val="0"/>
              <w:adjustRightInd w:val="0"/>
              <w:spacing w:line="276" w:lineRule="auto"/>
              <w:jc w:val="center"/>
              <w:rPr>
                <w:ins w:id="8300" w:author="Samuel Dent" w:date="2015-09-23T07:49:00Z"/>
                <w:rFonts w:eastAsiaTheme="minorHAnsi" w:cs="Calibri"/>
                <w:color w:val="000000"/>
                <w:szCs w:val="20"/>
              </w:rPr>
            </w:pPr>
            <w:ins w:id="8301" w:author="Samuel Dent" w:date="2015-09-23T07:49:00Z">
              <w:r>
                <w:rPr>
                  <w:rFonts w:eastAsiaTheme="minorHAnsi" w:cs="Calibri"/>
                  <w:color w:val="000000"/>
                  <w:szCs w:val="20"/>
                </w:rPr>
                <w:t>25</w:t>
              </w:r>
            </w:ins>
          </w:p>
        </w:tc>
      </w:tr>
      <w:tr w:rsidR="00F302C5" w14:paraId="1FF14107" w14:textId="77777777" w:rsidTr="00FF11A2">
        <w:tblPrEx>
          <w:tblCellMar>
            <w:left w:w="108" w:type="dxa"/>
            <w:right w:w="108" w:type="dxa"/>
          </w:tblCellMar>
          <w:tblPrExChange w:id="8302" w:author="Stephanie Baer" w:date="2016-01-21T14:11:00Z">
            <w:tblPrEx>
              <w:tblCellMar>
                <w:left w:w="108" w:type="dxa"/>
                <w:right w:w="108" w:type="dxa"/>
              </w:tblCellMar>
            </w:tblPrEx>
          </w:tblPrExChange>
        </w:tblPrEx>
        <w:trPr>
          <w:trHeight w:val="290"/>
          <w:jc w:val="center"/>
          <w:ins w:id="8303" w:author="Samuel Dent" w:date="2015-09-23T07:49:00Z"/>
          <w:trPrChange w:id="8304" w:author="Stephanie Baer" w:date="2016-01-21T14:11:00Z">
            <w:trPr>
              <w:trHeight w:val="290"/>
              <w:jc w:val="center"/>
            </w:trPr>
          </w:trPrChange>
        </w:trPr>
        <w:tc>
          <w:tcPr>
            <w:tcW w:w="3367" w:type="dxa"/>
            <w:vMerge/>
            <w:vAlign w:val="center"/>
            <w:hideMark/>
            <w:tcPrChange w:id="8305" w:author="Stephanie Baer" w:date="2016-01-21T14:11:00Z">
              <w:tcPr>
                <w:tcW w:w="3367" w:type="dxa"/>
                <w:vMerge/>
                <w:hideMark/>
              </w:tcPr>
            </w:tcPrChange>
          </w:tcPr>
          <w:p w14:paraId="64F7D7A4" w14:textId="77777777" w:rsidR="00F302C5" w:rsidRDefault="00F302C5">
            <w:pPr>
              <w:widowControl/>
              <w:jc w:val="center"/>
              <w:rPr>
                <w:ins w:id="8306" w:author="Samuel Dent" w:date="2015-09-23T07:49:00Z"/>
                <w:rFonts w:eastAsiaTheme="minorHAnsi" w:cs="Calibri"/>
                <w:b/>
                <w:bCs/>
                <w:color w:val="000000"/>
                <w:szCs w:val="20"/>
              </w:rPr>
              <w:pPrChange w:id="8307" w:author="Stephanie Baer" w:date="2016-01-21T14:11:00Z">
                <w:pPr>
                  <w:widowControl/>
                  <w:jc w:val="left"/>
                </w:pPr>
              </w:pPrChange>
            </w:pPr>
          </w:p>
        </w:tc>
        <w:tc>
          <w:tcPr>
            <w:tcW w:w="1563" w:type="dxa"/>
            <w:vAlign w:val="center"/>
            <w:hideMark/>
            <w:tcPrChange w:id="8308" w:author="Stephanie Baer" w:date="2016-01-21T14:11:00Z">
              <w:tcPr>
                <w:tcW w:w="1563" w:type="dxa"/>
                <w:hideMark/>
              </w:tcPr>
            </w:tcPrChange>
          </w:tcPr>
          <w:p w14:paraId="1318A737" w14:textId="77777777" w:rsidR="00F302C5" w:rsidRDefault="00F302C5">
            <w:pPr>
              <w:widowControl/>
              <w:autoSpaceDE w:val="0"/>
              <w:autoSpaceDN w:val="0"/>
              <w:adjustRightInd w:val="0"/>
              <w:spacing w:line="276" w:lineRule="auto"/>
              <w:jc w:val="center"/>
              <w:rPr>
                <w:ins w:id="8309" w:author="Samuel Dent" w:date="2015-09-23T07:49:00Z"/>
                <w:rFonts w:eastAsiaTheme="minorHAnsi" w:cs="Calibri"/>
                <w:color w:val="000000"/>
                <w:szCs w:val="20"/>
              </w:rPr>
            </w:pPr>
            <w:ins w:id="8310" w:author="Samuel Dent" w:date="2015-09-23T07:49:00Z">
              <w:r>
                <w:rPr>
                  <w:rFonts w:eastAsiaTheme="minorHAnsi" w:cs="Calibri"/>
                  <w:color w:val="000000"/>
                  <w:szCs w:val="20"/>
                </w:rPr>
                <w:t>350</w:t>
              </w:r>
            </w:ins>
          </w:p>
        </w:tc>
        <w:tc>
          <w:tcPr>
            <w:tcW w:w="1418" w:type="dxa"/>
            <w:vAlign w:val="center"/>
            <w:hideMark/>
            <w:tcPrChange w:id="8311" w:author="Stephanie Baer" w:date="2016-01-21T14:11:00Z">
              <w:tcPr>
                <w:tcW w:w="1418" w:type="dxa"/>
                <w:hideMark/>
              </w:tcPr>
            </w:tcPrChange>
          </w:tcPr>
          <w:p w14:paraId="33D3AD64" w14:textId="77777777" w:rsidR="00F302C5" w:rsidRDefault="00F302C5">
            <w:pPr>
              <w:widowControl/>
              <w:autoSpaceDE w:val="0"/>
              <w:autoSpaceDN w:val="0"/>
              <w:adjustRightInd w:val="0"/>
              <w:spacing w:line="276" w:lineRule="auto"/>
              <w:jc w:val="center"/>
              <w:rPr>
                <w:ins w:id="8312" w:author="Samuel Dent" w:date="2015-09-23T07:49:00Z"/>
                <w:rFonts w:eastAsiaTheme="minorHAnsi" w:cs="Calibri"/>
                <w:color w:val="000000"/>
                <w:szCs w:val="20"/>
              </w:rPr>
            </w:pPr>
            <w:ins w:id="8313" w:author="Samuel Dent" w:date="2015-09-23T07:49:00Z">
              <w:r>
                <w:rPr>
                  <w:rFonts w:eastAsiaTheme="minorHAnsi" w:cs="Calibri"/>
                  <w:color w:val="000000"/>
                  <w:szCs w:val="20"/>
                </w:rPr>
                <w:t>499</w:t>
              </w:r>
            </w:ins>
          </w:p>
        </w:tc>
        <w:tc>
          <w:tcPr>
            <w:tcW w:w="1337" w:type="dxa"/>
            <w:vAlign w:val="center"/>
            <w:hideMark/>
            <w:tcPrChange w:id="8314" w:author="Stephanie Baer" w:date="2016-01-21T14:11:00Z">
              <w:tcPr>
                <w:tcW w:w="1337" w:type="dxa"/>
                <w:hideMark/>
              </w:tcPr>
            </w:tcPrChange>
          </w:tcPr>
          <w:p w14:paraId="5AAFA8F2" w14:textId="77777777" w:rsidR="00F302C5" w:rsidRDefault="00F302C5">
            <w:pPr>
              <w:widowControl/>
              <w:autoSpaceDE w:val="0"/>
              <w:autoSpaceDN w:val="0"/>
              <w:adjustRightInd w:val="0"/>
              <w:spacing w:line="276" w:lineRule="auto"/>
              <w:jc w:val="center"/>
              <w:rPr>
                <w:ins w:id="8315" w:author="Samuel Dent" w:date="2015-09-23T07:49:00Z"/>
                <w:rFonts w:eastAsiaTheme="minorHAnsi" w:cs="Calibri"/>
                <w:color w:val="000000"/>
                <w:szCs w:val="20"/>
              </w:rPr>
            </w:pPr>
            <w:ins w:id="8316" w:author="Samuel Dent" w:date="2015-09-23T07:49:00Z">
              <w:r>
                <w:rPr>
                  <w:rFonts w:eastAsiaTheme="minorHAnsi" w:cs="Calibri"/>
                  <w:color w:val="000000"/>
                  <w:szCs w:val="20"/>
                </w:rPr>
                <w:t>40</w:t>
              </w:r>
            </w:ins>
          </w:p>
        </w:tc>
      </w:tr>
      <w:tr w:rsidR="00F302C5" w14:paraId="22EAC6A0" w14:textId="77777777" w:rsidTr="00FF11A2">
        <w:tblPrEx>
          <w:tblCellMar>
            <w:left w:w="108" w:type="dxa"/>
            <w:right w:w="108" w:type="dxa"/>
          </w:tblCellMar>
          <w:tblPrExChange w:id="8317" w:author="Stephanie Baer" w:date="2016-01-21T14:11:00Z">
            <w:tblPrEx>
              <w:tblCellMar>
                <w:left w:w="108" w:type="dxa"/>
                <w:right w:w="108" w:type="dxa"/>
              </w:tblCellMar>
            </w:tblPrEx>
          </w:tblPrExChange>
        </w:tblPrEx>
        <w:trPr>
          <w:trHeight w:val="290"/>
          <w:jc w:val="center"/>
          <w:ins w:id="8318" w:author="Samuel Dent" w:date="2015-09-23T07:49:00Z"/>
          <w:trPrChange w:id="8319" w:author="Stephanie Baer" w:date="2016-01-21T14:11:00Z">
            <w:trPr>
              <w:trHeight w:val="290"/>
              <w:jc w:val="center"/>
            </w:trPr>
          </w:trPrChange>
        </w:trPr>
        <w:tc>
          <w:tcPr>
            <w:tcW w:w="3367" w:type="dxa"/>
            <w:vMerge/>
            <w:vAlign w:val="center"/>
            <w:hideMark/>
            <w:tcPrChange w:id="8320" w:author="Stephanie Baer" w:date="2016-01-21T14:11:00Z">
              <w:tcPr>
                <w:tcW w:w="3367" w:type="dxa"/>
                <w:vMerge/>
                <w:hideMark/>
              </w:tcPr>
            </w:tcPrChange>
          </w:tcPr>
          <w:p w14:paraId="05587FB7" w14:textId="77777777" w:rsidR="00F302C5" w:rsidRDefault="00F302C5">
            <w:pPr>
              <w:widowControl/>
              <w:jc w:val="center"/>
              <w:rPr>
                <w:ins w:id="8321" w:author="Samuel Dent" w:date="2015-09-23T07:49:00Z"/>
                <w:rFonts w:eastAsiaTheme="minorHAnsi" w:cs="Calibri"/>
                <w:b/>
                <w:bCs/>
                <w:color w:val="000000"/>
                <w:szCs w:val="20"/>
              </w:rPr>
              <w:pPrChange w:id="8322" w:author="Stephanie Baer" w:date="2016-01-21T14:11:00Z">
                <w:pPr>
                  <w:widowControl/>
                  <w:jc w:val="left"/>
                </w:pPr>
              </w:pPrChange>
            </w:pPr>
          </w:p>
        </w:tc>
        <w:tc>
          <w:tcPr>
            <w:tcW w:w="1563" w:type="dxa"/>
            <w:vAlign w:val="center"/>
            <w:hideMark/>
            <w:tcPrChange w:id="8323" w:author="Stephanie Baer" w:date="2016-01-21T14:11:00Z">
              <w:tcPr>
                <w:tcW w:w="1563" w:type="dxa"/>
                <w:hideMark/>
              </w:tcPr>
            </w:tcPrChange>
          </w:tcPr>
          <w:p w14:paraId="2F283E9D" w14:textId="77777777" w:rsidR="00F302C5" w:rsidRDefault="00F302C5">
            <w:pPr>
              <w:widowControl/>
              <w:autoSpaceDE w:val="0"/>
              <w:autoSpaceDN w:val="0"/>
              <w:adjustRightInd w:val="0"/>
              <w:spacing w:line="276" w:lineRule="auto"/>
              <w:jc w:val="center"/>
              <w:rPr>
                <w:ins w:id="8324" w:author="Samuel Dent" w:date="2015-09-23T07:49:00Z"/>
                <w:rFonts w:eastAsiaTheme="minorHAnsi" w:cs="Calibri"/>
                <w:color w:val="000000"/>
                <w:szCs w:val="20"/>
              </w:rPr>
            </w:pPr>
            <w:ins w:id="8325" w:author="Samuel Dent" w:date="2015-09-23T07:49:00Z">
              <w:r>
                <w:rPr>
                  <w:rFonts w:eastAsiaTheme="minorHAnsi" w:cs="Calibri"/>
                  <w:color w:val="000000"/>
                  <w:szCs w:val="20"/>
                </w:rPr>
                <w:t>500</w:t>
              </w:r>
            </w:ins>
          </w:p>
        </w:tc>
        <w:tc>
          <w:tcPr>
            <w:tcW w:w="1418" w:type="dxa"/>
            <w:vAlign w:val="center"/>
            <w:hideMark/>
            <w:tcPrChange w:id="8326" w:author="Stephanie Baer" w:date="2016-01-21T14:11:00Z">
              <w:tcPr>
                <w:tcW w:w="1418" w:type="dxa"/>
                <w:hideMark/>
              </w:tcPr>
            </w:tcPrChange>
          </w:tcPr>
          <w:p w14:paraId="35F6CA2D" w14:textId="77777777" w:rsidR="00F302C5" w:rsidRDefault="00F302C5">
            <w:pPr>
              <w:widowControl/>
              <w:autoSpaceDE w:val="0"/>
              <w:autoSpaceDN w:val="0"/>
              <w:adjustRightInd w:val="0"/>
              <w:spacing w:line="276" w:lineRule="auto"/>
              <w:jc w:val="center"/>
              <w:rPr>
                <w:ins w:id="8327" w:author="Samuel Dent" w:date="2015-09-23T07:49:00Z"/>
                <w:rFonts w:eastAsiaTheme="minorHAnsi" w:cs="Calibri"/>
                <w:color w:val="000000"/>
                <w:szCs w:val="20"/>
              </w:rPr>
            </w:pPr>
            <w:ins w:id="8328" w:author="Samuel Dent" w:date="2015-09-23T07:49:00Z">
              <w:r>
                <w:rPr>
                  <w:rFonts w:eastAsiaTheme="minorHAnsi" w:cs="Calibri"/>
                  <w:color w:val="000000"/>
                  <w:szCs w:val="20"/>
                </w:rPr>
                <w:t>1049</w:t>
              </w:r>
            </w:ins>
          </w:p>
        </w:tc>
        <w:tc>
          <w:tcPr>
            <w:tcW w:w="1337" w:type="dxa"/>
            <w:vAlign w:val="center"/>
            <w:hideMark/>
            <w:tcPrChange w:id="8329" w:author="Stephanie Baer" w:date="2016-01-21T14:11:00Z">
              <w:tcPr>
                <w:tcW w:w="1337" w:type="dxa"/>
                <w:hideMark/>
              </w:tcPr>
            </w:tcPrChange>
          </w:tcPr>
          <w:p w14:paraId="57B70294" w14:textId="77777777" w:rsidR="00F302C5" w:rsidRDefault="00F302C5">
            <w:pPr>
              <w:widowControl/>
              <w:autoSpaceDE w:val="0"/>
              <w:autoSpaceDN w:val="0"/>
              <w:adjustRightInd w:val="0"/>
              <w:spacing w:line="276" w:lineRule="auto"/>
              <w:jc w:val="center"/>
              <w:rPr>
                <w:ins w:id="8330" w:author="Samuel Dent" w:date="2015-09-23T07:49:00Z"/>
                <w:rFonts w:eastAsiaTheme="minorHAnsi" w:cs="Calibri"/>
                <w:color w:val="000000"/>
                <w:szCs w:val="20"/>
              </w:rPr>
            </w:pPr>
            <w:ins w:id="8331" w:author="Samuel Dent" w:date="2015-09-23T07:49:00Z">
              <w:r>
                <w:rPr>
                  <w:rFonts w:eastAsiaTheme="minorHAnsi" w:cs="Calibri"/>
                  <w:color w:val="000000"/>
                  <w:szCs w:val="20"/>
                </w:rPr>
                <w:t>60</w:t>
              </w:r>
            </w:ins>
          </w:p>
        </w:tc>
      </w:tr>
      <w:tr w:rsidR="00F302C5" w14:paraId="22032ABC" w14:textId="77777777" w:rsidTr="00FF11A2">
        <w:tblPrEx>
          <w:tblCellMar>
            <w:left w:w="108" w:type="dxa"/>
            <w:right w:w="108" w:type="dxa"/>
          </w:tblCellMar>
          <w:tblPrExChange w:id="8332" w:author="Stephanie Baer" w:date="2016-01-21T14:11:00Z">
            <w:tblPrEx>
              <w:tblCellMar>
                <w:left w:w="108" w:type="dxa"/>
                <w:right w:w="108" w:type="dxa"/>
              </w:tblCellMar>
            </w:tblPrEx>
          </w:tblPrExChange>
        </w:tblPrEx>
        <w:trPr>
          <w:trHeight w:val="290"/>
          <w:jc w:val="center"/>
          <w:ins w:id="8333" w:author="Samuel Dent" w:date="2015-09-23T07:49:00Z"/>
          <w:trPrChange w:id="8334" w:author="Stephanie Baer" w:date="2016-01-21T14:11:00Z">
            <w:trPr>
              <w:trHeight w:val="290"/>
              <w:jc w:val="center"/>
            </w:trPr>
          </w:trPrChange>
        </w:trPr>
        <w:tc>
          <w:tcPr>
            <w:tcW w:w="3367" w:type="dxa"/>
            <w:vMerge w:val="restart"/>
            <w:vAlign w:val="center"/>
            <w:hideMark/>
            <w:tcPrChange w:id="8335" w:author="Stephanie Baer" w:date="2016-01-21T14:11:00Z">
              <w:tcPr>
                <w:tcW w:w="3367" w:type="dxa"/>
                <w:vMerge w:val="restart"/>
                <w:hideMark/>
              </w:tcPr>
            </w:tcPrChange>
          </w:tcPr>
          <w:p w14:paraId="23D2C051" w14:textId="77777777" w:rsidR="00F302C5" w:rsidRDefault="00F302C5">
            <w:pPr>
              <w:widowControl/>
              <w:autoSpaceDE w:val="0"/>
              <w:autoSpaceDN w:val="0"/>
              <w:adjustRightInd w:val="0"/>
              <w:spacing w:line="276" w:lineRule="auto"/>
              <w:jc w:val="center"/>
              <w:rPr>
                <w:ins w:id="8336" w:author="Samuel Dent" w:date="2015-09-23T07:49:00Z"/>
                <w:rFonts w:eastAsiaTheme="minorHAnsi" w:cs="Calibri"/>
                <w:b/>
                <w:bCs/>
                <w:color w:val="000000"/>
                <w:szCs w:val="20"/>
              </w:rPr>
            </w:pPr>
            <w:ins w:id="8337" w:author="Samuel Dent" w:date="2015-09-23T07:49:00Z">
              <w:r>
                <w:rPr>
                  <w:rFonts w:eastAsiaTheme="minorHAnsi" w:cs="Calibri"/>
                  <w:b/>
                  <w:bCs/>
                  <w:color w:val="000000"/>
                  <w:szCs w:val="20"/>
                </w:rPr>
                <w:t>Decorative</w:t>
              </w:r>
            </w:ins>
          </w:p>
          <w:p w14:paraId="6728B53F" w14:textId="77777777" w:rsidR="00F302C5" w:rsidRDefault="00F302C5">
            <w:pPr>
              <w:widowControl/>
              <w:autoSpaceDE w:val="0"/>
              <w:autoSpaceDN w:val="0"/>
              <w:adjustRightInd w:val="0"/>
              <w:spacing w:line="276" w:lineRule="auto"/>
              <w:jc w:val="center"/>
              <w:rPr>
                <w:ins w:id="8338" w:author="Samuel Dent" w:date="2015-09-23T07:49:00Z"/>
                <w:rFonts w:eastAsiaTheme="minorHAnsi" w:cs="Calibri"/>
                <w:b/>
                <w:bCs/>
                <w:color w:val="000000"/>
                <w:szCs w:val="20"/>
              </w:rPr>
            </w:pPr>
            <w:ins w:id="8339" w:author="Samuel Dent" w:date="2015-09-23T07:49:00Z">
              <w:r>
                <w:rPr>
                  <w:rFonts w:eastAsiaTheme="minorHAnsi" w:cs="Calibri"/>
                  <w:b/>
                  <w:bCs/>
                  <w:color w:val="000000"/>
                  <w:szCs w:val="20"/>
                </w:rPr>
                <w:t>(Shapes B, BA, C, CA, DC, F, G, candelabra bases less than 1050 lumens)</w:t>
              </w:r>
            </w:ins>
          </w:p>
        </w:tc>
        <w:tc>
          <w:tcPr>
            <w:tcW w:w="1563" w:type="dxa"/>
            <w:vAlign w:val="center"/>
            <w:hideMark/>
            <w:tcPrChange w:id="8340" w:author="Stephanie Baer" w:date="2016-01-21T14:11:00Z">
              <w:tcPr>
                <w:tcW w:w="1563" w:type="dxa"/>
                <w:hideMark/>
              </w:tcPr>
            </w:tcPrChange>
          </w:tcPr>
          <w:p w14:paraId="1FBE1937" w14:textId="77777777" w:rsidR="00F302C5" w:rsidRDefault="00F302C5">
            <w:pPr>
              <w:widowControl/>
              <w:autoSpaceDE w:val="0"/>
              <w:autoSpaceDN w:val="0"/>
              <w:adjustRightInd w:val="0"/>
              <w:spacing w:line="276" w:lineRule="auto"/>
              <w:jc w:val="center"/>
              <w:rPr>
                <w:ins w:id="8341" w:author="Samuel Dent" w:date="2015-09-23T07:49:00Z"/>
                <w:rFonts w:eastAsiaTheme="minorHAnsi" w:cs="Calibri"/>
                <w:color w:val="000000"/>
                <w:szCs w:val="20"/>
              </w:rPr>
            </w:pPr>
            <w:ins w:id="8342" w:author="Samuel Dent" w:date="2015-09-23T07:49:00Z">
              <w:r>
                <w:rPr>
                  <w:rFonts w:eastAsiaTheme="minorHAnsi" w:cs="Calibri"/>
                  <w:color w:val="000000"/>
                  <w:szCs w:val="20"/>
                </w:rPr>
                <w:t>70</w:t>
              </w:r>
            </w:ins>
          </w:p>
        </w:tc>
        <w:tc>
          <w:tcPr>
            <w:tcW w:w="1418" w:type="dxa"/>
            <w:vAlign w:val="center"/>
            <w:hideMark/>
            <w:tcPrChange w:id="8343" w:author="Stephanie Baer" w:date="2016-01-21T14:11:00Z">
              <w:tcPr>
                <w:tcW w:w="1418" w:type="dxa"/>
                <w:hideMark/>
              </w:tcPr>
            </w:tcPrChange>
          </w:tcPr>
          <w:p w14:paraId="5ADA18F6" w14:textId="77777777" w:rsidR="00F302C5" w:rsidRDefault="00F302C5">
            <w:pPr>
              <w:widowControl/>
              <w:autoSpaceDE w:val="0"/>
              <w:autoSpaceDN w:val="0"/>
              <w:adjustRightInd w:val="0"/>
              <w:spacing w:line="276" w:lineRule="auto"/>
              <w:jc w:val="center"/>
              <w:rPr>
                <w:ins w:id="8344" w:author="Samuel Dent" w:date="2015-09-23T07:49:00Z"/>
                <w:rFonts w:eastAsiaTheme="minorHAnsi" w:cs="Calibri"/>
                <w:color w:val="000000"/>
                <w:szCs w:val="20"/>
              </w:rPr>
            </w:pPr>
            <w:ins w:id="8345" w:author="Samuel Dent" w:date="2015-09-23T07:49:00Z">
              <w:r>
                <w:rPr>
                  <w:rFonts w:eastAsiaTheme="minorHAnsi" w:cs="Calibri"/>
                  <w:color w:val="000000"/>
                  <w:szCs w:val="20"/>
                </w:rPr>
                <w:t>89</w:t>
              </w:r>
            </w:ins>
          </w:p>
        </w:tc>
        <w:tc>
          <w:tcPr>
            <w:tcW w:w="1337" w:type="dxa"/>
            <w:vAlign w:val="center"/>
            <w:hideMark/>
            <w:tcPrChange w:id="8346" w:author="Stephanie Baer" w:date="2016-01-21T14:11:00Z">
              <w:tcPr>
                <w:tcW w:w="1337" w:type="dxa"/>
                <w:hideMark/>
              </w:tcPr>
            </w:tcPrChange>
          </w:tcPr>
          <w:p w14:paraId="7BFC883B" w14:textId="77777777" w:rsidR="00F302C5" w:rsidRDefault="00F302C5">
            <w:pPr>
              <w:widowControl/>
              <w:autoSpaceDE w:val="0"/>
              <w:autoSpaceDN w:val="0"/>
              <w:adjustRightInd w:val="0"/>
              <w:spacing w:line="276" w:lineRule="auto"/>
              <w:jc w:val="center"/>
              <w:rPr>
                <w:ins w:id="8347" w:author="Samuel Dent" w:date="2015-09-23T07:49:00Z"/>
                <w:rFonts w:eastAsiaTheme="minorHAnsi" w:cs="Calibri"/>
                <w:color w:val="000000"/>
                <w:szCs w:val="20"/>
              </w:rPr>
            </w:pPr>
            <w:ins w:id="8348" w:author="Samuel Dent" w:date="2015-09-23T07:49:00Z">
              <w:r>
                <w:rPr>
                  <w:rFonts w:eastAsiaTheme="minorHAnsi" w:cs="Calibri"/>
                  <w:color w:val="000000"/>
                  <w:szCs w:val="20"/>
                </w:rPr>
                <w:t>10</w:t>
              </w:r>
            </w:ins>
          </w:p>
        </w:tc>
      </w:tr>
      <w:tr w:rsidR="00F302C5" w14:paraId="56005BA9" w14:textId="77777777" w:rsidTr="00FF11A2">
        <w:tblPrEx>
          <w:tblCellMar>
            <w:left w:w="108" w:type="dxa"/>
            <w:right w:w="108" w:type="dxa"/>
          </w:tblCellMar>
          <w:tblPrExChange w:id="8349" w:author="Stephanie Baer" w:date="2016-01-21T14:11:00Z">
            <w:tblPrEx>
              <w:tblCellMar>
                <w:left w:w="108" w:type="dxa"/>
                <w:right w:w="108" w:type="dxa"/>
              </w:tblCellMar>
            </w:tblPrEx>
          </w:tblPrExChange>
        </w:tblPrEx>
        <w:trPr>
          <w:trHeight w:val="290"/>
          <w:jc w:val="center"/>
          <w:ins w:id="8350" w:author="Samuel Dent" w:date="2015-09-23T07:49:00Z"/>
          <w:trPrChange w:id="8351" w:author="Stephanie Baer" w:date="2016-01-21T14:11:00Z">
            <w:trPr>
              <w:trHeight w:val="290"/>
              <w:jc w:val="center"/>
            </w:trPr>
          </w:trPrChange>
        </w:trPr>
        <w:tc>
          <w:tcPr>
            <w:tcW w:w="3367" w:type="dxa"/>
            <w:vMerge/>
            <w:vAlign w:val="center"/>
            <w:hideMark/>
            <w:tcPrChange w:id="8352" w:author="Stephanie Baer" w:date="2016-01-21T14:11:00Z">
              <w:tcPr>
                <w:tcW w:w="3367" w:type="dxa"/>
                <w:vMerge/>
                <w:hideMark/>
              </w:tcPr>
            </w:tcPrChange>
          </w:tcPr>
          <w:p w14:paraId="6E8B25F7" w14:textId="77777777" w:rsidR="00F302C5" w:rsidRDefault="00F302C5">
            <w:pPr>
              <w:widowControl/>
              <w:jc w:val="center"/>
              <w:rPr>
                <w:ins w:id="8353" w:author="Samuel Dent" w:date="2015-09-23T07:49:00Z"/>
                <w:rFonts w:eastAsiaTheme="minorHAnsi" w:cs="Calibri"/>
                <w:b/>
                <w:bCs/>
                <w:color w:val="000000"/>
                <w:szCs w:val="20"/>
              </w:rPr>
              <w:pPrChange w:id="8354" w:author="Stephanie Baer" w:date="2016-01-21T14:11:00Z">
                <w:pPr>
                  <w:widowControl/>
                  <w:jc w:val="left"/>
                </w:pPr>
              </w:pPrChange>
            </w:pPr>
          </w:p>
        </w:tc>
        <w:tc>
          <w:tcPr>
            <w:tcW w:w="1563" w:type="dxa"/>
            <w:vAlign w:val="center"/>
            <w:hideMark/>
            <w:tcPrChange w:id="8355" w:author="Stephanie Baer" w:date="2016-01-21T14:11:00Z">
              <w:tcPr>
                <w:tcW w:w="1563" w:type="dxa"/>
                <w:hideMark/>
              </w:tcPr>
            </w:tcPrChange>
          </w:tcPr>
          <w:p w14:paraId="6B3C735B" w14:textId="77777777" w:rsidR="00F302C5" w:rsidRDefault="00F302C5">
            <w:pPr>
              <w:widowControl/>
              <w:autoSpaceDE w:val="0"/>
              <w:autoSpaceDN w:val="0"/>
              <w:adjustRightInd w:val="0"/>
              <w:spacing w:line="276" w:lineRule="auto"/>
              <w:jc w:val="center"/>
              <w:rPr>
                <w:ins w:id="8356" w:author="Samuel Dent" w:date="2015-09-23T07:49:00Z"/>
                <w:rFonts w:eastAsiaTheme="minorHAnsi" w:cs="Calibri"/>
                <w:color w:val="000000"/>
                <w:szCs w:val="20"/>
              </w:rPr>
            </w:pPr>
            <w:ins w:id="8357" w:author="Samuel Dent" w:date="2015-09-23T07:49:00Z">
              <w:r>
                <w:rPr>
                  <w:rFonts w:eastAsiaTheme="minorHAnsi" w:cs="Calibri"/>
                  <w:color w:val="000000"/>
                  <w:szCs w:val="20"/>
                </w:rPr>
                <w:t>90</w:t>
              </w:r>
            </w:ins>
          </w:p>
        </w:tc>
        <w:tc>
          <w:tcPr>
            <w:tcW w:w="1418" w:type="dxa"/>
            <w:vAlign w:val="center"/>
            <w:hideMark/>
            <w:tcPrChange w:id="8358" w:author="Stephanie Baer" w:date="2016-01-21T14:11:00Z">
              <w:tcPr>
                <w:tcW w:w="1418" w:type="dxa"/>
                <w:hideMark/>
              </w:tcPr>
            </w:tcPrChange>
          </w:tcPr>
          <w:p w14:paraId="0922695E" w14:textId="77777777" w:rsidR="00F302C5" w:rsidRDefault="00F302C5">
            <w:pPr>
              <w:widowControl/>
              <w:autoSpaceDE w:val="0"/>
              <w:autoSpaceDN w:val="0"/>
              <w:adjustRightInd w:val="0"/>
              <w:spacing w:line="276" w:lineRule="auto"/>
              <w:jc w:val="center"/>
              <w:rPr>
                <w:ins w:id="8359" w:author="Samuel Dent" w:date="2015-09-23T07:49:00Z"/>
                <w:rFonts w:eastAsiaTheme="minorHAnsi" w:cs="Calibri"/>
                <w:color w:val="000000"/>
                <w:szCs w:val="20"/>
              </w:rPr>
            </w:pPr>
            <w:ins w:id="8360" w:author="Samuel Dent" w:date="2015-09-23T07:49:00Z">
              <w:r>
                <w:rPr>
                  <w:rFonts w:eastAsiaTheme="minorHAnsi" w:cs="Calibri"/>
                  <w:color w:val="000000"/>
                  <w:szCs w:val="20"/>
                </w:rPr>
                <w:t>149</w:t>
              </w:r>
            </w:ins>
          </w:p>
        </w:tc>
        <w:tc>
          <w:tcPr>
            <w:tcW w:w="1337" w:type="dxa"/>
            <w:vAlign w:val="center"/>
            <w:hideMark/>
            <w:tcPrChange w:id="8361" w:author="Stephanie Baer" w:date="2016-01-21T14:11:00Z">
              <w:tcPr>
                <w:tcW w:w="1337" w:type="dxa"/>
                <w:hideMark/>
              </w:tcPr>
            </w:tcPrChange>
          </w:tcPr>
          <w:p w14:paraId="0830DFA4" w14:textId="77777777" w:rsidR="00F302C5" w:rsidRDefault="00F302C5">
            <w:pPr>
              <w:widowControl/>
              <w:autoSpaceDE w:val="0"/>
              <w:autoSpaceDN w:val="0"/>
              <w:adjustRightInd w:val="0"/>
              <w:spacing w:line="276" w:lineRule="auto"/>
              <w:jc w:val="center"/>
              <w:rPr>
                <w:ins w:id="8362" w:author="Samuel Dent" w:date="2015-09-23T07:49:00Z"/>
                <w:rFonts w:eastAsiaTheme="minorHAnsi" w:cs="Calibri"/>
                <w:color w:val="000000"/>
                <w:szCs w:val="20"/>
              </w:rPr>
            </w:pPr>
            <w:ins w:id="8363" w:author="Samuel Dent" w:date="2015-09-23T07:49:00Z">
              <w:r>
                <w:rPr>
                  <w:rFonts w:eastAsiaTheme="minorHAnsi" w:cs="Calibri"/>
                  <w:color w:val="000000"/>
                  <w:szCs w:val="20"/>
                </w:rPr>
                <w:t>15</w:t>
              </w:r>
            </w:ins>
          </w:p>
        </w:tc>
      </w:tr>
      <w:tr w:rsidR="00F302C5" w14:paraId="0B663722" w14:textId="77777777" w:rsidTr="00FF11A2">
        <w:tblPrEx>
          <w:tblCellMar>
            <w:left w:w="108" w:type="dxa"/>
            <w:right w:w="108" w:type="dxa"/>
          </w:tblCellMar>
          <w:tblPrExChange w:id="8364" w:author="Stephanie Baer" w:date="2016-01-21T14:11:00Z">
            <w:tblPrEx>
              <w:tblCellMar>
                <w:left w:w="108" w:type="dxa"/>
                <w:right w:w="108" w:type="dxa"/>
              </w:tblCellMar>
            </w:tblPrEx>
          </w:tblPrExChange>
        </w:tblPrEx>
        <w:trPr>
          <w:trHeight w:val="290"/>
          <w:jc w:val="center"/>
          <w:ins w:id="8365" w:author="Samuel Dent" w:date="2015-09-23T07:49:00Z"/>
          <w:trPrChange w:id="8366" w:author="Stephanie Baer" w:date="2016-01-21T14:11:00Z">
            <w:trPr>
              <w:trHeight w:val="290"/>
              <w:jc w:val="center"/>
            </w:trPr>
          </w:trPrChange>
        </w:trPr>
        <w:tc>
          <w:tcPr>
            <w:tcW w:w="3367" w:type="dxa"/>
            <w:vMerge/>
            <w:vAlign w:val="center"/>
            <w:hideMark/>
            <w:tcPrChange w:id="8367" w:author="Stephanie Baer" w:date="2016-01-21T14:11:00Z">
              <w:tcPr>
                <w:tcW w:w="3367" w:type="dxa"/>
                <w:vMerge/>
                <w:hideMark/>
              </w:tcPr>
            </w:tcPrChange>
          </w:tcPr>
          <w:p w14:paraId="66C94E5D" w14:textId="77777777" w:rsidR="00F302C5" w:rsidRDefault="00F302C5">
            <w:pPr>
              <w:widowControl/>
              <w:jc w:val="center"/>
              <w:rPr>
                <w:ins w:id="8368" w:author="Samuel Dent" w:date="2015-09-23T07:49:00Z"/>
                <w:rFonts w:eastAsiaTheme="minorHAnsi" w:cs="Calibri"/>
                <w:b/>
                <w:bCs/>
                <w:color w:val="000000"/>
                <w:szCs w:val="20"/>
              </w:rPr>
              <w:pPrChange w:id="8369" w:author="Stephanie Baer" w:date="2016-01-21T14:11:00Z">
                <w:pPr>
                  <w:widowControl/>
                  <w:jc w:val="left"/>
                </w:pPr>
              </w:pPrChange>
            </w:pPr>
          </w:p>
        </w:tc>
        <w:tc>
          <w:tcPr>
            <w:tcW w:w="1563" w:type="dxa"/>
            <w:vAlign w:val="center"/>
            <w:hideMark/>
            <w:tcPrChange w:id="8370" w:author="Stephanie Baer" w:date="2016-01-21T14:11:00Z">
              <w:tcPr>
                <w:tcW w:w="1563" w:type="dxa"/>
                <w:hideMark/>
              </w:tcPr>
            </w:tcPrChange>
          </w:tcPr>
          <w:p w14:paraId="53D03C2C" w14:textId="77777777" w:rsidR="00F302C5" w:rsidRDefault="00F302C5">
            <w:pPr>
              <w:widowControl/>
              <w:autoSpaceDE w:val="0"/>
              <w:autoSpaceDN w:val="0"/>
              <w:adjustRightInd w:val="0"/>
              <w:spacing w:line="276" w:lineRule="auto"/>
              <w:jc w:val="center"/>
              <w:rPr>
                <w:ins w:id="8371" w:author="Samuel Dent" w:date="2015-09-23T07:49:00Z"/>
                <w:rFonts w:eastAsiaTheme="minorHAnsi" w:cs="Calibri"/>
                <w:color w:val="000000"/>
                <w:szCs w:val="20"/>
              </w:rPr>
            </w:pPr>
            <w:ins w:id="8372" w:author="Samuel Dent" w:date="2015-09-23T07:49:00Z">
              <w:r>
                <w:rPr>
                  <w:rFonts w:eastAsiaTheme="minorHAnsi" w:cs="Calibri"/>
                  <w:color w:val="000000"/>
                  <w:szCs w:val="20"/>
                </w:rPr>
                <w:t>150</w:t>
              </w:r>
            </w:ins>
          </w:p>
        </w:tc>
        <w:tc>
          <w:tcPr>
            <w:tcW w:w="1418" w:type="dxa"/>
            <w:vAlign w:val="center"/>
            <w:hideMark/>
            <w:tcPrChange w:id="8373" w:author="Stephanie Baer" w:date="2016-01-21T14:11:00Z">
              <w:tcPr>
                <w:tcW w:w="1418" w:type="dxa"/>
                <w:hideMark/>
              </w:tcPr>
            </w:tcPrChange>
          </w:tcPr>
          <w:p w14:paraId="76A13D85" w14:textId="77777777" w:rsidR="00F302C5" w:rsidRDefault="00F302C5">
            <w:pPr>
              <w:widowControl/>
              <w:autoSpaceDE w:val="0"/>
              <w:autoSpaceDN w:val="0"/>
              <w:adjustRightInd w:val="0"/>
              <w:spacing w:line="276" w:lineRule="auto"/>
              <w:jc w:val="center"/>
              <w:rPr>
                <w:ins w:id="8374" w:author="Samuel Dent" w:date="2015-09-23T07:49:00Z"/>
                <w:rFonts w:eastAsiaTheme="minorHAnsi" w:cs="Calibri"/>
                <w:color w:val="000000"/>
                <w:szCs w:val="20"/>
              </w:rPr>
            </w:pPr>
            <w:ins w:id="8375" w:author="Samuel Dent" w:date="2015-09-23T07:49:00Z">
              <w:r>
                <w:rPr>
                  <w:rFonts w:eastAsiaTheme="minorHAnsi" w:cs="Calibri"/>
                  <w:color w:val="000000"/>
                  <w:szCs w:val="20"/>
                </w:rPr>
                <w:t>299</w:t>
              </w:r>
            </w:ins>
          </w:p>
        </w:tc>
        <w:tc>
          <w:tcPr>
            <w:tcW w:w="1337" w:type="dxa"/>
            <w:vAlign w:val="center"/>
            <w:hideMark/>
            <w:tcPrChange w:id="8376" w:author="Stephanie Baer" w:date="2016-01-21T14:11:00Z">
              <w:tcPr>
                <w:tcW w:w="1337" w:type="dxa"/>
                <w:hideMark/>
              </w:tcPr>
            </w:tcPrChange>
          </w:tcPr>
          <w:p w14:paraId="22C219D8" w14:textId="77777777" w:rsidR="00F302C5" w:rsidRDefault="00F302C5">
            <w:pPr>
              <w:widowControl/>
              <w:autoSpaceDE w:val="0"/>
              <w:autoSpaceDN w:val="0"/>
              <w:adjustRightInd w:val="0"/>
              <w:spacing w:line="276" w:lineRule="auto"/>
              <w:jc w:val="center"/>
              <w:rPr>
                <w:ins w:id="8377" w:author="Samuel Dent" w:date="2015-09-23T07:49:00Z"/>
                <w:rFonts w:eastAsiaTheme="minorHAnsi" w:cs="Calibri"/>
                <w:color w:val="000000"/>
                <w:szCs w:val="20"/>
              </w:rPr>
            </w:pPr>
            <w:ins w:id="8378" w:author="Samuel Dent" w:date="2015-09-23T07:49:00Z">
              <w:r>
                <w:rPr>
                  <w:rFonts w:eastAsiaTheme="minorHAnsi" w:cs="Calibri"/>
                  <w:color w:val="000000"/>
                  <w:szCs w:val="20"/>
                </w:rPr>
                <w:t>25</w:t>
              </w:r>
            </w:ins>
          </w:p>
        </w:tc>
      </w:tr>
      <w:tr w:rsidR="00F302C5" w14:paraId="5E9298B9" w14:textId="77777777" w:rsidTr="00FF11A2">
        <w:tblPrEx>
          <w:tblCellMar>
            <w:left w:w="108" w:type="dxa"/>
            <w:right w:w="108" w:type="dxa"/>
          </w:tblCellMar>
          <w:tblPrExChange w:id="8379" w:author="Stephanie Baer" w:date="2016-01-21T14:11:00Z">
            <w:tblPrEx>
              <w:tblCellMar>
                <w:left w:w="108" w:type="dxa"/>
                <w:right w:w="108" w:type="dxa"/>
              </w:tblCellMar>
            </w:tblPrEx>
          </w:tblPrExChange>
        </w:tblPrEx>
        <w:trPr>
          <w:trHeight w:val="290"/>
          <w:jc w:val="center"/>
          <w:ins w:id="8380" w:author="Samuel Dent" w:date="2015-09-23T07:49:00Z"/>
          <w:trPrChange w:id="8381" w:author="Stephanie Baer" w:date="2016-01-21T14:11:00Z">
            <w:trPr>
              <w:trHeight w:val="290"/>
              <w:jc w:val="center"/>
            </w:trPr>
          </w:trPrChange>
        </w:trPr>
        <w:tc>
          <w:tcPr>
            <w:tcW w:w="3367" w:type="dxa"/>
            <w:vMerge/>
            <w:vAlign w:val="center"/>
            <w:hideMark/>
            <w:tcPrChange w:id="8382" w:author="Stephanie Baer" w:date="2016-01-21T14:11:00Z">
              <w:tcPr>
                <w:tcW w:w="3367" w:type="dxa"/>
                <w:vMerge/>
                <w:hideMark/>
              </w:tcPr>
            </w:tcPrChange>
          </w:tcPr>
          <w:p w14:paraId="6B5DC7A6" w14:textId="77777777" w:rsidR="00F302C5" w:rsidRDefault="00F302C5">
            <w:pPr>
              <w:widowControl/>
              <w:jc w:val="center"/>
              <w:rPr>
                <w:ins w:id="8383" w:author="Samuel Dent" w:date="2015-09-23T07:49:00Z"/>
                <w:rFonts w:eastAsiaTheme="minorHAnsi" w:cs="Calibri"/>
                <w:b/>
                <w:bCs/>
                <w:color w:val="000000"/>
                <w:szCs w:val="20"/>
              </w:rPr>
              <w:pPrChange w:id="8384" w:author="Stephanie Baer" w:date="2016-01-21T14:11:00Z">
                <w:pPr>
                  <w:widowControl/>
                  <w:jc w:val="left"/>
                </w:pPr>
              </w:pPrChange>
            </w:pPr>
          </w:p>
        </w:tc>
        <w:tc>
          <w:tcPr>
            <w:tcW w:w="1563" w:type="dxa"/>
            <w:vAlign w:val="center"/>
            <w:hideMark/>
            <w:tcPrChange w:id="8385" w:author="Stephanie Baer" w:date="2016-01-21T14:11:00Z">
              <w:tcPr>
                <w:tcW w:w="1563" w:type="dxa"/>
                <w:hideMark/>
              </w:tcPr>
            </w:tcPrChange>
          </w:tcPr>
          <w:p w14:paraId="07C12345" w14:textId="77777777" w:rsidR="00F302C5" w:rsidRDefault="00F302C5">
            <w:pPr>
              <w:widowControl/>
              <w:autoSpaceDE w:val="0"/>
              <w:autoSpaceDN w:val="0"/>
              <w:adjustRightInd w:val="0"/>
              <w:spacing w:line="276" w:lineRule="auto"/>
              <w:jc w:val="center"/>
              <w:rPr>
                <w:ins w:id="8386" w:author="Samuel Dent" w:date="2015-09-23T07:49:00Z"/>
                <w:rFonts w:eastAsiaTheme="minorHAnsi" w:cs="Calibri"/>
                <w:color w:val="000000"/>
                <w:szCs w:val="20"/>
              </w:rPr>
            </w:pPr>
            <w:ins w:id="8387" w:author="Samuel Dent" w:date="2015-09-23T07:49:00Z">
              <w:r>
                <w:rPr>
                  <w:rFonts w:eastAsiaTheme="minorHAnsi" w:cs="Calibri"/>
                  <w:color w:val="000000"/>
                  <w:szCs w:val="20"/>
                </w:rPr>
                <w:t>300</w:t>
              </w:r>
            </w:ins>
          </w:p>
        </w:tc>
        <w:tc>
          <w:tcPr>
            <w:tcW w:w="1418" w:type="dxa"/>
            <w:vAlign w:val="center"/>
            <w:hideMark/>
            <w:tcPrChange w:id="8388" w:author="Stephanie Baer" w:date="2016-01-21T14:11:00Z">
              <w:tcPr>
                <w:tcW w:w="1418" w:type="dxa"/>
                <w:hideMark/>
              </w:tcPr>
            </w:tcPrChange>
          </w:tcPr>
          <w:p w14:paraId="1772BA34" w14:textId="77777777" w:rsidR="00F302C5" w:rsidRDefault="00F302C5">
            <w:pPr>
              <w:widowControl/>
              <w:autoSpaceDE w:val="0"/>
              <w:autoSpaceDN w:val="0"/>
              <w:adjustRightInd w:val="0"/>
              <w:spacing w:line="276" w:lineRule="auto"/>
              <w:jc w:val="center"/>
              <w:rPr>
                <w:ins w:id="8389" w:author="Samuel Dent" w:date="2015-09-23T07:49:00Z"/>
                <w:rFonts w:eastAsiaTheme="minorHAnsi" w:cs="Calibri"/>
                <w:color w:val="000000"/>
                <w:szCs w:val="20"/>
              </w:rPr>
            </w:pPr>
            <w:ins w:id="8390" w:author="Samuel Dent" w:date="2015-09-23T07:49:00Z">
              <w:r>
                <w:rPr>
                  <w:rFonts w:eastAsiaTheme="minorHAnsi" w:cs="Calibri"/>
                  <w:color w:val="000000"/>
                  <w:szCs w:val="20"/>
                </w:rPr>
                <w:t>499</w:t>
              </w:r>
            </w:ins>
          </w:p>
        </w:tc>
        <w:tc>
          <w:tcPr>
            <w:tcW w:w="1337" w:type="dxa"/>
            <w:vAlign w:val="center"/>
            <w:hideMark/>
            <w:tcPrChange w:id="8391" w:author="Stephanie Baer" w:date="2016-01-21T14:11:00Z">
              <w:tcPr>
                <w:tcW w:w="1337" w:type="dxa"/>
                <w:hideMark/>
              </w:tcPr>
            </w:tcPrChange>
          </w:tcPr>
          <w:p w14:paraId="275E0FD8" w14:textId="77777777" w:rsidR="00F302C5" w:rsidRDefault="00F302C5">
            <w:pPr>
              <w:widowControl/>
              <w:autoSpaceDE w:val="0"/>
              <w:autoSpaceDN w:val="0"/>
              <w:adjustRightInd w:val="0"/>
              <w:spacing w:line="276" w:lineRule="auto"/>
              <w:jc w:val="center"/>
              <w:rPr>
                <w:ins w:id="8392" w:author="Samuel Dent" w:date="2015-09-23T07:49:00Z"/>
                <w:rFonts w:eastAsiaTheme="minorHAnsi" w:cs="Calibri"/>
                <w:color w:val="000000"/>
                <w:szCs w:val="20"/>
              </w:rPr>
            </w:pPr>
            <w:ins w:id="8393" w:author="Samuel Dent" w:date="2015-09-23T07:49:00Z">
              <w:r>
                <w:rPr>
                  <w:rFonts w:eastAsiaTheme="minorHAnsi" w:cs="Calibri"/>
                  <w:color w:val="000000"/>
                  <w:szCs w:val="20"/>
                </w:rPr>
                <w:t>40</w:t>
              </w:r>
            </w:ins>
          </w:p>
        </w:tc>
      </w:tr>
      <w:tr w:rsidR="00F302C5" w14:paraId="7C93C06A" w14:textId="77777777" w:rsidTr="00FF11A2">
        <w:tblPrEx>
          <w:tblCellMar>
            <w:left w:w="108" w:type="dxa"/>
            <w:right w:w="108" w:type="dxa"/>
          </w:tblCellMar>
          <w:tblPrExChange w:id="8394" w:author="Stephanie Baer" w:date="2016-01-21T14:11:00Z">
            <w:tblPrEx>
              <w:tblCellMar>
                <w:left w:w="108" w:type="dxa"/>
                <w:right w:w="108" w:type="dxa"/>
              </w:tblCellMar>
            </w:tblPrEx>
          </w:tblPrExChange>
        </w:tblPrEx>
        <w:trPr>
          <w:trHeight w:val="290"/>
          <w:jc w:val="center"/>
          <w:ins w:id="8395" w:author="Samuel Dent" w:date="2015-09-23T07:49:00Z"/>
          <w:trPrChange w:id="8396" w:author="Stephanie Baer" w:date="2016-01-21T14:11:00Z">
            <w:trPr>
              <w:trHeight w:val="290"/>
              <w:jc w:val="center"/>
            </w:trPr>
          </w:trPrChange>
        </w:trPr>
        <w:tc>
          <w:tcPr>
            <w:tcW w:w="3367" w:type="dxa"/>
            <w:vMerge/>
            <w:vAlign w:val="center"/>
            <w:hideMark/>
            <w:tcPrChange w:id="8397" w:author="Stephanie Baer" w:date="2016-01-21T14:11:00Z">
              <w:tcPr>
                <w:tcW w:w="3367" w:type="dxa"/>
                <w:vMerge/>
                <w:hideMark/>
              </w:tcPr>
            </w:tcPrChange>
          </w:tcPr>
          <w:p w14:paraId="38F9E772" w14:textId="77777777" w:rsidR="00F302C5" w:rsidRDefault="00F302C5">
            <w:pPr>
              <w:widowControl/>
              <w:jc w:val="center"/>
              <w:rPr>
                <w:ins w:id="8398" w:author="Samuel Dent" w:date="2015-09-23T07:49:00Z"/>
                <w:rFonts w:eastAsiaTheme="minorHAnsi" w:cs="Calibri"/>
                <w:b/>
                <w:bCs/>
                <w:color w:val="000000"/>
                <w:szCs w:val="20"/>
              </w:rPr>
              <w:pPrChange w:id="8399" w:author="Stephanie Baer" w:date="2016-01-21T14:11:00Z">
                <w:pPr>
                  <w:widowControl/>
                  <w:jc w:val="left"/>
                </w:pPr>
              </w:pPrChange>
            </w:pPr>
          </w:p>
        </w:tc>
        <w:tc>
          <w:tcPr>
            <w:tcW w:w="1563" w:type="dxa"/>
            <w:vAlign w:val="center"/>
            <w:hideMark/>
            <w:tcPrChange w:id="8400" w:author="Stephanie Baer" w:date="2016-01-21T14:11:00Z">
              <w:tcPr>
                <w:tcW w:w="1563" w:type="dxa"/>
                <w:hideMark/>
              </w:tcPr>
            </w:tcPrChange>
          </w:tcPr>
          <w:p w14:paraId="6630CC04" w14:textId="77777777" w:rsidR="00F302C5" w:rsidRDefault="00F302C5">
            <w:pPr>
              <w:widowControl/>
              <w:autoSpaceDE w:val="0"/>
              <w:autoSpaceDN w:val="0"/>
              <w:adjustRightInd w:val="0"/>
              <w:spacing w:line="276" w:lineRule="auto"/>
              <w:jc w:val="center"/>
              <w:rPr>
                <w:ins w:id="8401" w:author="Samuel Dent" w:date="2015-09-23T07:49:00Z"/>
                <w:rFonts w:eastAsiaTheme="minorHAnsi" w:cs="Calibri"/>
                <w:color w:val="000000"/>
                <w:szCs w:val="20"/>
              </w:rPr>
            </w:pPr>
            <w:ins w:id="8402" w:author="Samuel Dent" w:date="2015-09-23T07:49:00Z">
              <w:r>
                <w:rPr>
                  <w:rFonts w:eastAsiaTheme="minorHAnsi" w:cs="Calibri"/>
                  <w:color w:val="000000"/>
                  <w:szCs w:val="20"/>
                </w:rPr>
                <w:t>500</w:t>
              </w:r>
            </w:ins>
          </w:p>
        </w:tc>
        <w:tc>
          <w:tcPr>
            <w:tcW w:w="1418" w:type="dxa"/>
            <w:vAlign w:val="center"/>
            <w:hideMark/>
            <w:tcPrChange w:id="8403" w:author="Stephanie Baer" w:date="2016-01-21T14:11:00Z">
              <w:tcPr>
                <w:tcW w:w="1418" w:type="dxa"/>
                <w:hideMark/>
              </w:tcPr>
            </w:tcPrChange>
          </w:tcPr>
          <w:p w14:paraId="790F99DB" w14:textId="77777777" w:rsidR="00F302C5" w:rsidRDefault="00F302C5">
            <w:pPr>
              <w:widowControl/>
              <w:autoSpaceDE w:val="0"/>
              <w:autoSpaceDN w:val="0"/>
              <w:adjustRightInd w:val="0"/>
              <w:spacing w:line="276" w:lineRule="auto"/>
              <w:jc w:val="center"/>
              <w:rPr>
                <w:ins w:id="8404" w:author="Samuel Dent" w:date="2015-09-23T07:49:00Z"/>
                <w:rFonts w:eastAsiaTheme="minorHAnsi" w:cs="Calibri"/>
                <w:color w:val="000000"/>
                <w:szCs w:val="20"/>
              </w:rPr>
            </w:pPr>
            <w:ins w:id="8405" w:author="Samuel Dent" w:date="2015-09-23T07:49:00Z">
              <w:r>
                <w:rPr>
                  <w:rFonts w:eastAsiaTheme="minorHAnsi" w:cs="Calibri"/>
                  <w:color w:val="000000"/>
                  <w:szCs w:val="20"/>
                </w:rPr>
                <w:t>1049</w:t>
              </w:r>
            </w:ins>
          </w:p>
        </w:tc>
        <w:tc>
          <w:tcPr>
            <w:tcW w:w="1337" w:type="dxa"/>
            <w:vAlign w:val="center"/>
            <w:hideMark/>
            <w:tcPrChange w:id="8406" w:author="Stephanie Baer" w:date="2016-01-21T14:11:00Z">
              <w:tcPr>
                <w:tcW w:w="1337" w:type="dxa"/>
                <w:hideMark/>
              </w:tcPr>
            </w:tcPrChange>
          </w:tcPr>
          <w:p w14:paraId="668E4FAE" w14:textId="77777777" w:rsidR="00F302C5" w:rsidRDefault="00F302C5">
            <w:pPr>
              <w:widowControl/>
              <w:autoSpaceDE w:val="0"/>
              <w:autoSpaceDN w:val="0"/>
              <w:adjustRightInd w:val="0"/>
              <w:spacing w:line="276" w:lineRule="auto"/>
              <w:jc w:val="center"/>
              <w:rPr>
                <w:ins w:id="8407" w:author="Samuel Dent" w:date="2015-09-23T07:49:00Z"/>
                <w:rFonts w:eastAsiaTheme="minorHAnsi" w:cs="Calibri"/>
                <w:color w:val="000000"/>
                <w:szCs w:val="20"/>
              </w:rPr>
            </w:pPr>
            <w:ins w:id="8408" w:author="Samuel Dent" w:date="2015-09-23T07:49:00Z">
              <w:r>
                <w:rPr>
                  <w:rFonts w:eastAsiaTheme="minorHAnsi" w:cs="Calibri"/>
                  <w:color w:val="000000"/>
                  <w:szCs w:val="20"/>
                </w:rPr>
                <w:t>60</w:t>
              </w:r>
            </w:ins>
          </w:p>
        </w:tc>
      </w:tr>
    </w:tbl>
    <w:p w14:paraId="4B49AC86" w14:textId="77777777" w:rsidR="00F302C5" w:rsidRDefault="00F302C5" w:rsidP="00F302C5">
      <w:pPr>
        <w:ind w:left="1440"/>
        <w:rPr>
          <w:ins w:id="8409" w:author="Samuel Dent" w:date="2015-09-23T07:49:00Z"/>
          <w:rFonts w:cstheme="minorHAnsi"/>
          <w:noProof/>
        </w:rPr>
      </w:pPr>
    </w:p>
    <w:p w14:paraId="646C80FF" w14:textId="77777777" w:rsidR="00F302C5" w:rsidRDefault="00F302C5" w:rsidP="00F302C5">
      <w:pPr>
        <w:ind w:left="1440"/>
        <w:rPr>
          <w:ins w:id="8410" w:author="Samuel Dent" w:date="2015-09-23T07:49:00Z"/>
          <w:noProof/>
        </w:rPr>
      </w:pPr>
      <w:ins w:id="8411" w:author="Samuel Dent" w:date="2015-09-23T07:49:00Z">
        <w:r w:rsidRPr="006512F3">
          <w:rPr>
            <w:b/>
            <w:noProof/>
          </w:rPr>
          <w:t xml:space="preserve">Directional Lamps - </w:t>
        </w:r>
      </w:ins>
    </w:p>
    <w:p w14:paraId="319D9B31" w14:textId="77777777" w:rsidR="00F302C5" w:rsidRDefault="00F302C5" w:rsidP="00F302C5">
      <w:pPr>
        <w:ind w:left="1440"/>
        <w:rPr>
          <w:ins w:id="8412" w:author="Samuel Dent" w:date="2015-09-23T07:49:00Z"/>
          <w:noProof/>
        </w:rPr>
      </w:pPr>
      <w:ins w:id="8413" w:author="Samuel Dent" w:date="2015-09-23T07:49:00Z">
        <w:r>
          <w:rPr>
            <w:noProof/>
          </w:rPr>
          <w:t>For Directional R, BR, and ER lamp types</w:t>
        </w:r>
        <w:r>
          <w:rPr>
            <w:rStyle w:val="FootnoteReference"/>
            <w:noProof/>
          </w:rPr>
          <w:footnoteReference w:id="768"/>
        </w:r>
        <w:r>
          <w:rPr>
            <w:noProof/>
          </w:rPr>
          <w:t>:</w:t>
        </w:r>
      </w:ins>
    </w:p>
    <w:tbl>
      <w:tblPr>
        <w:tblW w:w="4538" w:type="dxa"/>
        <w:jc w:val="center"/>
        <w:tblLook w:val="04A0" w:firstRow="1" w:lastRow="0" w:firstColumn="1" w:lastColumn="0" w:noHBand="0" w:noVBand="1"/>
      </w:tblPr>
      <w:tblGrid>
        <w:gridCol w:w="1653"/>
        <w:gridCol w:w="958"/>
        <w:gridCol w:w="958"/>
        <w:gridCol w:w="969"/>
      </w:tblGrid>
      <w:tr w:rsidR="00F302C5" w:rsidRPr="00EE3637" w14:paraId="205FAD93" w14:textId="77777777" w:rsidTr="00C04E8D">
        <w:trPr>
          <w:trHeight w:val="1080"/>
          <w:tblHeader/>
          <w:jc w:val="center"/>
          <w:ins w:id="8416" w:author="Samuel Dent" w:date="2015-09-23T07:49:00Z"/>
        </w:trPr>
        <w:tc>
          <w:tcPr>
            <w:tcW w:w="1653"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06577781" w14:textId="77777777" w:rsidR="00F302C5" w:rsidRPr="00EE3637" w:rsidRDefault="00F302C5" w:rsidP="00C04E8D">
            <w:pPr>
              <w:widowControl/>
              <w:spacing w:after="0"/>
              <w:jc w:val="center"/>
              <w:rPr>
                <w:ins w:id="8417" w:author="Samuel Dent" w:date="2015-09-23T07:49:00Z"/>
                <w:rFonts w:ascii="Calibri" w:hAnsi="Calibri"/>
                <w:b/>
                <w:bCs/>
                <w:color w:val="FFFFFF"/>
                <w:szCs w:val="20"/>
              </w:rPr>
            </w:pPr>
            <w:ins w:id="8418" w:author="Samuel Dent" w:date="2015-09-23T07:49:00Z">
              <w:r w:rsidRPr="00EE3637">
                <w:rPr>
                  <w:rFonts w:ascii="Calibri" w:hAnsi="Calibri"/>
                  <w:b/>
                  <w:bCs/>
                  <w:color w:val="FFFFFF"/>
                  <w:szCs w:val="20"/>
                </w:rPr>
                <w:t>Bulb Type</w:t>
              </w:r>
            </w:ins>
          </w:p>
        </w:tc>
        <w:tc>
          <w:tcPr>
            <w:tcW w:w="958" w:type="dxa"/>
            <w:tcBorders>
              <w:top w:val="single" w:sz="4" w:space="0" w:color="auto"/>
              <w:left w:val="nil"/>
              <w:bottom w:val="single" w:sz="4" w:space="0" w:color="auto"/>
              <w:right w:val="single" w:sz="4" w:space="0" w:color="auto"/>
            </w:tcBorders>
            <w:shd w:val="clear" w:color="000000" w:fill="808080"/>
            <w:vAlign w:val="center"/>
            <w:hideMark/>
          </w:tcPr>
          <w:p w14:paraId="64903507" w14:textId="77777777" w:rsidR="00F302C5" w:rsidRPr="00EE3637" w:rsidRDefault="00F302C5" w:rsidP="00C04E8D">
            <w:pPr>
              <w:widowControl/>
              <w:spacing w:after="0"/>
              <w:jc w:val="center"/>
              <w:rPr>
                <w:ins w:id="8419" w:author="Samuel Dent" w:date="2015-09-23T07:49:00Z"/>
                <w:rFonts w:ascii="Calibri" w:hAnsi="Calibri"/>
                <w:b/>
                <w:bCs/>
                <w:color w:val="FFFFFF"/>
                <w:szCs w:val="20"/>
              </w:rPr>
            </w:pPr>
            <w:ins w:id="8420" w:author="Samuel Dent" w:date="2015-09-23T07:49:00Z">
              <w:r w:rsidRPr="00EE3637">
                <w:rPr>
                  <w:rFonts w:ascii="Calibri" w:hAnsi="Calibri"/>
                  <w:b/>
                  <w:bCs/>
                  <w:color w:val="FFFFFF"/>
                  <w:szCs w:val="20"/>
                </w:rPr>
                <w:t>Lower Lumen Range</w:t>
              </w:r>
            </w:ins>
          </w:p>
        </w:tc>
        <w:tc>
          <w:tcPr>
            <w:tcW w:w="958" w:type="dxa"/>
            <w:tcBorders>
              <w:top w:val="single" w:sz="4" w:space="0" w:color="auto"/>
              <w:left w:val="nil"/>
              <w:bottom w:val="single" w:sz="4" w:space="0" w:color="auto"/>
              <w:right w:val="single" w:sz="4" w:space="0" w:color="auto"/>
            </w:tcBorders>
            <w:shd w:val="clear" w:color="000000" w:fill="808080"/>
            <w:vAlign w:val="center"/>
            <w:hideMark/>
          </w:tcPr>
          <w:p w14:paraId="0B4F2AFB" w14:textId="77777777" w:rsidR="00F302C5" w:rsidRPr="00EE3637" w:rsidRDefault="00F302C5" w:rsidP="00C04E8D">
            <w:pPr>
              <w:widowControl/>
              <w:spacing w:after="0"/>
              <w:jc w:val="center"/>
              <w:rPr>
                <w:ins w:id="8421" w:author="Samuel Dent" w:date="2015-09-23T07:49:00Z"/>
                <w:rFonts w:ascii="Calibri" w:hAnsi="Calibri"/>
                <w:b/>
                <w:bCs/>
                <w:color w:val="FFFFFF"/>
                <w:szCs w:val="20"/>
              </w:rPr>
            </w:pPr>
            <w:ins w:id="8422" w:author="Samuel Dent" w:date="2015-09-23T07:49:00Z">
              <w:r w:rsidRPr="00EE3637">
                <w:rPr>
                  <w:rFonts w:ascii="Calibri" w:hAnsi="Calibri"/>
                  <w:b/>
                  <w:bCs/>
                  <w:color w:val="FFFFFF"/>
                  <w:szCs w:val="20"/>
                </w:rPr>
                <w:t>Upper Lumen Range</w:t>
              </w:r>
            </w:ins>
          </w:p>
        </w:tc>
        <w:tc>
          <w:tcPr>
            <w:tcW w:w="969" w:type="dxa"/>
            <w:tcBorders>
              <w:top w:val="single" w:sz="4" w:space="0" w:color="auto"/>
              <w:left w:val="nil"/>
              <w:bottom w:val="single" w:sz="4" w:space="0" w:color="auto"/>
              <w:right w:val="single" w:sz="4" w:space="0" w:color="auto"/>
            </w:tcBorders>
            <w:shd w:val="clear" w:color="000000" w:fill="808080"/>
            <w:vAlign w:val="center"/>
            <w:hideMark/>
          </w:tcPr>
          <w:p w14:paraId="7730A610" w14:textId="77777777" w:rsidR="00F302C5" w:rsidRPr="00EE3637" w:rsidRDefault="00F302C5" w:rsidP="00C04E8D">
            <w:pPr>
              <w:widowControl/>
              <w:spacing w:after="0"/>
              <w:jc w:val="center"/>
              <w:rPr>
                <w:ins w:id="8423" w:author="Samuel Dent" w:date="2015-09-23T07:49:00Z"/>
                <w:rFonts w:ascii="Calibri" w:hAnsi="Calibri"/>
                <w:b/>
                <w:bCs/>
                <w:color w:val="FFFFFF"/>
                <w:szCs w:val="20"/>
              </w:rPr>
            </w:pPr>
            <w:ins w:id="8424" w:author="Samuel Dent" w:date="2015-09-23T07:49:00Z">
              <w:r w:rsidRPr="00EE3637">
                <w:rPr>
                  <w:rFonts w:ascii="Calibri" w:hAnsi="Calibri"/>
                  <w:b/>
                  <w:bCs/>
                  <w:color w:val="FFFFFF"/>
                  <w:szCs w:val="20"/>
                </w:rPr>
                <w:t>Watts</w:t>
              </w:r>
              <w:r w:rsidRPr="00EE3637">
                <w:rPr>
                  <w:rFonts w:ascii="Calibri" w:hAnsi="Calibri"/>
                  <w:b/>
                  <w:bCs/>
                  <w:color w:val="FFFFFF"/>
                  <w:szCs w:val="20"/>
                  <w:vertAlign w:val="subscript"/>
                </w:rPr>
                <w:t>Base</w:t>
              </w:r>
            </w:ins>
          </w:p>
        </w:tc>
      </w:tr>
      <w:tr w:rsidR="00F302C5" w:rsidRPr="00EE3637" w14:paraId="3126EA20" w14:textId="77777777" w:rsidTr="00C04E8D">
        <w:trPr>
          <w:trHeight w:val="300"/>
          <w:jc w:val="center"/>
          <w:ins w:id="8425" w:author="Samuel Dent" w:date="2015-09-23T07:49:00Z"/>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14:paraId="11929A53" w14:textId="77777777" w:rsidR="00F302C5" w:rsidRPr="00EE3637" w:rsidRDefault="00F302C5" w:rsidP="00C04E8D">
            <w:pPr>
              <w:widowControl/>
              <w:spacing w:after="0"/>
              <w:jc w:val="center"/>
              <w:rPr>
                <w:ins w:id="8426" w:author="Samuel Dent" w:date="2015-09-23T07:49:00Z"/>
                <w:rFonts w:ascii="Calibri" w:hAnsi="Calibri"/>
                <w:b/>
                <w:bCs/>
                <w:color w:val="000000"/>
                <w:szCs w:val="20"/>
              </w:rPr>
            </w:pPr>
            <w:ins w:id="8427" w:author="Samuel Dent" w:date="2015-09-23T07:49:00Z">
              <w:r w:rsidRPr="00EE3637">
                <w:rPr>
                  <w:rFonts w:ascii="Calibri" w:hAnsi="Calibri"/>
                  <w:b/>
                  <w:bCs/>
                  <w:color w:val="000000"/>
                  <w:szCs w:val="20"/>
                </w:rPr>
                <w:t>R, ER, BR with medium screw bases w/ diameter &gt;2.25" (*see exceptions below)</w:t>
              </w:r>
            </w:ins>
          </w:p>
        </w:tc>
        <w:tc>
          <w:tcPr>
            <w:tcW w:w="958" w:type="dxa"/>
            <w:tcBorders>
              <w:top w:val="nil"/>
              <w:left w:val="nil"/>
              <w:bottom w:val="single" w:sz="4" w:space="0" w:color="auto"/>
              <w:right w:val="single" w:sz="4" w:space="0" w:color="auto"/>
            </w:tcBorders>
            <w:shd w:val="clear" w:color="auto" w:fill="auto"/>
            <w:vAlign w:val="center"/>
            <w:hideMark/>
          </w:tcPr>
          <w:p w14:paraId="4037254A" w14:textId="77777777" w:rsidR="00F302C5" w:rsidRPr="00EE3637" w:rsidRDefault="00F302C5" w:rsidP="00C04E8D">
            <w:pPr>
              <w:widowControl/>
              <w:spacing w:after="0"/>
              <w:jc w:val="center"/>
              <w:rPr>
                <w:ins w:id="8428" w:author="Samuel Dent" w:date="2015-09-23T07:49:00Z"/>
                <w:rFonts w:ascii="Calibri" w:hAnsi="Calibri"/>
                <w:color w:val="000000"/>
                <w:szCs w:val="20"/>
              </w:rPr>
            </w:pPr>
            <w:ins w:id="8429" w:author="Samuel Dent" w:date="2015-09-23T07:49:00Z">
              <w:r w:rsidRPr="00EE3637">
                <w:rPr>
                  <w:rFonts w:ascii="Calibri" w:hAnsi="Calibri"/>
                  <w:color w:val="000000"/>
                  <w:szCs w:val="20"/>
                </w:rPr>
                <w:t>420</w:t>
              </w:r>
            </w:ins>
          </w:p>
        </w:tc>
        <w:tc>
          <w:tcPr>
            <w:tcW w:w="958" w:type="dxa"/>
            <w:tcBorders>
              <w:top w:val="nil"/>
              <w:left w:val="nil"/>
              <w:bottom w:val="single" w:sz="4" w:space="0" w:color="auto"/>
              <w:right w:val="single" w:sz="4" w:space="0" w:color="auto"/>
            </w:tcBorders>
            <w:shd w:val="clear" w:color="auto" w:fill="auto"/>
            <w:vAlign w:val="center"/>
            <w:hideMark/>
          </w:tcPr>
          <w:p w14:paraId="1E9E5822" w14:textId="77777777" w:rsidR="00F302C5" w:rsidRPr="00EE3637" w:rsidRDefault="00F302C5" w:rsidP="00C04E8D">
            <w:pPr>
              <w:widowControl/>
              <w:spacing w:after="0"/>
              <w:jc w:val="center"/>
              <w:rPr>
                <w:ins w:id="8430" w:author="Samuel Dent" w:date="2015-09-23T07:49:00Z"/>
                <w:rFonts w:ascii="Calibri" w:hAnsi="Calibri"/>
                <w:color w:val="000000"/>
                <w:szCs w:val="20"/>
              </w:rPr>
            </w:pPr>
            <w:ins w:id="8431" w:author="Samuel Dent" w:date="2015-09-23T07:49:00Z">
              <w:r w:rsidRPr="00EE3637">
                <w:rPr>
                  <w:rFonts w:ascii="Calibri" w:hAnsi="Calibri"/>
                  <w:color w:val="000000"/>
                  <w:szCs w:val="20"/>
                </w:rPr>
                <w:t>472</w:t>
              </w:r>
            </w:ins>
          </w:p>
        </w:tc>
        <w:tc>
          <w:tcPr>
            <w:tcW w:w="969" w:type="dxa"/>
            <w:tcBorders>
              <w:top w:val="nil"/>
              <w:left w:val="nil"/>
              <w:bottom w:val="single" w:sz="4" w:space="0" w:color="auto"/>
              <w:right w:val="single" w:sz="4" w:space="0" w:color="auto"/>
            </w:tcBorders>
            <w:shd w:val="clear" w:color="auto" w:fill="auto"/>
            <w:vAlign w:val="center"/>
            <w:hideMark/>
          </w:tcPr>
          <w:p w14:paraId="3BA7D86F" w14:textId="77777777" w:rsidR="00F302C5" w:rsidRPr="00EE3637" w:rsidRDefault="00F302C5" w:rsidP="00C04E8D">
            <w:pPr>
              <w:widowControl/>
              <w:spacing w:after="0"/>
              <w:jc w:val="center"/>
              <w:rPr>
                <w:ins w:id="8432" w:author="Samuel Dent" w:date="2015-09-23T07:49:00Z"/>
                <w:rFonts w:ascii="Calibri" w:hAnsi="Calibri"/>
                <w:color w:val="000000"/>
                <w:szCs w:val="20"/>
              </w:rPr>
            </w:pPr>
            <w:ins w:id="8433" w:author="Samuel Dent" w:date="2015-09-23T07:49:00Z">
              <w:r w:rsidRPr="00EE3637">
                <w:rPr>
                  <w:rFonts w:ascii="Calibri" w:hAnsi="Calibri"/>
                  <w:color w:val="000000"/>
                  <w:szCs w:val="20"/>
                </w:rPr>
                <w:t>40</w:t>
              </w:r>
            </w:ins>
          </w:p>
        </w:tc>
      </w:tr>
      <w:tr w:rsidR="00F302C5" w:rsidRPr="00EE3637" w14:paraId="32C5922B" w14:textId="77777777" w:rsidTr="00C04E8D">
        <w:trPr>
          <w:trHeight w:val="300"/>
          <w:jc w:val="center"/>
          <w:ins w:id="8434"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3CF09243" w14:textId="77777777" w:rsidR="00F302C5" w:rsidRPr="00EE3637" w:rsidRDefault="00F302C5" w:rsidP="00C04E8D">
            <w:pPr>
              <w:widowControl/>
              <w:spacing w:after="0"/>
              <w:jc w:val="left"/>
              <w:rPr>
                <w:ins w:id="8435"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7427D680" w14:textId="77777777" w:rsidR="00F302C5" w:rsidRPr="00EE3637" w:rsidRDefault="00F302C5" w:rsidP="00C04E8D">
            <w:pPr>
              <w:widowControl/>
              <w:spacing w:after="0"/>
              <w:jc w:val="center"/>
              <w:rPr>
                <w:ins w:id="8436" w:author="Samuel Dent" w:date="2015-09-23T07:49:00Z"/>
                <w:rFonts w:ascii="Calibri" w:hAnsi="Calibri"/>
                <w:color w:val="000000"/>
                <w:szCs w:val="20"/>
              </w:rPr>
            </w:pPr>
            <w:ins w:id="8437" w:author="Samuel Dent" w:date="2015-09-23T07:49:00Z">
              <w:r w:rsidRPr="00EE3637">
                <w:rPr>
                  <w:rFonts w:ascii="Calibri" w:hAnsi="Calibri"/>
                  <w:color w:val="000000"/>
                  <w:szCs w:val="20"/>
                </w:rPr>
                <w:t>473</w:t>
              </w:r>
            </w:ins>
          </w:p>
        </w:tc>
        <w:tc>
          <w:tcPr>
            <w:tcW w:w="958" w:type="dxa"/>
            <w:tcBorders>
              <w:top w:val="nil"/>
              <w:left w:val="nil"/>
              <w:bottom w:val="single" w:sz="4" w:space="0" w:color="auto"/>
              <w:right w:val="single" w:sz="4" w:space="0" w:color="auto"/>
            </w:tcBorders>
            <w:shd w:val="clear" w:color="auto" w:fill="auto"/>
            <w:vAlign w:val="center"/>
            <w:hideMark/>
          </w:tcPr>
          <w:p w14:paraId="375CD540" w14:textId="77777777" w:rsidR="00F302C5" w:rsidRPr="00EE3637" w:rsidRDefault="00F302C5" w:rsidP="00C04E8D">
            <w:pPr>
              <w:widowControl/>
              <w:spacing w:after="0"/>
              <w:jc w:val="center"/>
              <w:rPr>
                <w:ins w:id="8438" w:author="Samuel Dent" w:date="2015-09-23T07:49:00Z"/>
                <w:rFonts w:ascii="Calibri" w:hAnsi="Calibri"/>
                <w:color w:val="000000"/>
                <w:szCs w:val="20"/>
              </w:rPr>
            </w:pPr>
            <w:ins w:id="8439" w:author="Samuel Dent" w:date="2015-09-23T07:49:00Z">
              <w:r w:rsidRPr="00EE3637">
                <w:rPr>
                  <w:rFonts w:ascii="Calibri" w:hAnsi="Calibri"/>
                  <w:color w:val="000000"/>
                  <w:szCs w:val="20"/>
                </w:rPr>
                <w:t>524</w:t>
              </w:r>
            </w:ins>
          </w:p>
        </w:tc>
        <w:tc>
          <w:tcPr>
            <w:tcW w:w="969" w:type="dxa"/>
            <w:tcBorders>
              <w:top w:val="nil"/>
              <w:left w:val="nil"/>
              <w:bottom w:val="single" w:sz="4" w:space="0" w:color="auto"/>
              <w:right w:val="single" w:sz="4" w:space="0" w:color="auto"/>
            </w:tcBorders>
            <w:shd w:val="clear" w:color="auto" w:fill="auto"/>
            <w:vAlign w:val="center"/>
            <w:hideMark/>
          </w:tcPr>
          <w:p w14:paraId="7F6DCFB0" w14:textId="77777777" w:rsidR="00F302C5" w:rsidRPr="00EE3637" w:rsidRDefault="00F302C5" w:rsidP="00C04E8D">
            <w:pPr>
              <w:widowControl/>
              <w:spacing w:after="0"/>
              <w:jc w:val="center"/>
              <w:rPr>
                <w:ins w:id="8440" w:author="Samuel Dent" w:date="2015-09-23T07:49:00Z"/>
                <w:rFonts w:ascii="Calibri" w:hAnsi="Calibri"/>
                <w:color w:val="000000"/>
                <w:szCs w:val="20"/>
              </w:rPr>
            </w:pPr>
            <w:ins w:id="8441" w:author="Samuel Dent" w:date="2015-09-23T07:49:00Z">
              <w:r w:rsidRPr="00EE3637">
                <w:rPr>
                  <w:rFonts w:ascii="Calibri" w:hAnsi="Calibri"/>
                  <w:color w:val="000000"/>
                  <w:szCs w:val="20"/>
                </w:rPr>
                <w:t>45</w:t>
              </w:r>
            </w:ins>
          </w:p>
        </w:tc>
      </w:tr>
      <w:tr w:rsidR="00F302C5" w:rsidRPr="00EE3637" w14:paraId="7CDEC628" w14:textId="77777777" w:rsidTr="00C04E8D">
        <w:trPr>
          <w:trHeight w:val="300"/>
          <w:jc w:val="center"/>
          <w:ins w:id="8442"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60853F94" w14:textId="77777777" w:rsidR="00F302C5" w:rsidRPr="00EE3637" w:rsidRDefault="00F302C5" w:rsidP="00C04E8D">
            <w:pPr>
              <w:widowControl/>
              <w:spacing w:after="0"/>
              <w:jc w:val="left"/>
              <w:rPr>
                <w:ins w:id="8443"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72E5074D" w14:textId="77777777" w:rsidR="00F302C5" w:rsidRPr="00EE3637" w:rsidRDefault="00F302C5" w:rsidP="00C04E8D">
            <w:pPr>
              <w:widowControl/>
              <w:spacing w:after="0"/>
              <w:jc w:val="center"/>
              <w:rPr>
                <w:ins w:id="8444" w:author="Samuel Dent" w:date="2015-09-23T07:49:00Z"/>
                <w:rFonts w:ascii="Calibri" w:hAnsi="Calibri"/>
                <w:color w:val="000000"/>
                <w:szCs w:val="20"/>
              </w:rPr>
            </w:pPr>
            <w:ins w:id="8445" w:author="Samuel Dent" w:date="2015-09-23T07:49:00Z">
              <w:r w:rsidRPr="00EE3637">
                <w:rPr>
                  <w:rFonts w:ascii="Calibri" w:hAnsi="Calibri"/>
                  <w:color w:val="000000"/>
                  <w:szCs w:val="20"/>
                </w:rPr>
                <w:t>525</w:t>
              </w:r>
            </w:ins>
          </w:p>
        </w:tc>
        <w:tc>
          <w:tcPr>
            <w:tcW w:w="958" w:type="dxa"/>
            <w:tcBorders>
              <w:top w:val="nil"/>
              <w:left w:val="nil"/>
              <w:bottom w:val="single" w:sz="4" w:space="0" w:color="auto"/>
              <w:right w:val="single" w:sz="4" w:space="0" w:color="auto"/>
            </w:tcBorders>
            <w:shd w:val="clear" w:color="auto" w:fill="auto"/>
            <w:vAlign w:val="center"/>
            <w:hideMark/>
          </w:tcPr>
          <w:p w14:paraId="5755FC73" w14:textId="77777777" w:rsidR="00F302C5" w:rsidRPr="00EE3637" w:rsidRDefault="00F302C5" w:rsidP="00C04E8D">
            <w:pPr>
              <w:widowControl/>
              <w:spacing w:after="0"/>
              <w:jc w:val="center"/>
              <w:rPr>
                <w:ins w:id="8446" w:author="Samuel Dent" w:date="2015-09-23T07:49:00Z"/>
                <w:rFonts w:ascii="Calibri" w:hAnsi="Calibri"/>
                <w:color w:val="000000"/>
                <w:szCs w:val="20"/>
              </w:rPr>
            </w:pPr>
            <w:ins w:id="8447" w:author="Samuel Dent" w:date="2015-09-23T07:49:00Z">
              <w:r w:rsidRPr="00EE3637">
                <w:rPr>
                  <w:rFonts w:ascii="Calibri" w:hAnsi="Calibri"/>
                  <w:color w:val="000000"/>
                  <w:szCs w:val="20"/>
                </w:rPr>
                <w:t>714</w:t>
              </w:r>
            </w:ins>
          </w:p>
        </w:tc>
        <w:tc>
          <w:tcPr>
            <w:tcW w:w="969" w:type="dxa"/>
            <w:tcBorders>
              <w:top w:val="nil"/>
              <w:left w:val="nil"/>
              <w:bottom w:val="single" w:sz="4" w:space="0" w:color="auto"/>
              <w:right w:val="single" w:sz="4" w:space="0" w:color="auto"/>
            </w:tcBorders>
            <w:shd w:val="clear" w:color="auto" w:fill="auto"/>
            <w:vAlign w:val="center"/>
            <w:hideMark/>
          </w:tcPr>
          <w:p w14:paraId="18C29BC6" w14:textId="77777777" w:rsidR="00F302C5" w:rsidRPr="00EE3637" w:rsidRDefault="00F302C5" w:rsidP="00C04E8D">
            <w:pPr>
              <w:widowControl/>
              <w:spacing w:after="0"/>
              <w:jc w:val="center"/>
              <w:rPr>
                <w:ins w:id="8448" w:author="Samuel Dent" w:date="2015-09-23T07:49:00Z"/>
                <w:rFonts w:ascii="Calibri" w:hAnsi="Calibri"/>
                <w:color w:val="000000"/>
                <w:szCs w:val="20"/>
              </w:rPr>
            </w:pPr>
            <w:ins w:id="8449" w:author="Samuel Dent" w:date="2015-09-23T07:49:00Z">
              <w:r w:rsidRPr="00EE3637">
                <w:rPr>
                  <w:rFonts w:ascii="Calibri" w:hAnsi="Calibri"/>
                  <w:color w:val="000000"/>
                  <w:szCs w:val="20"/>
                </w:rPr>
                <w:t>50</w:t>
              </w:r>
            </w:ins>
          </w:p>
        </w:tc>
      </w:tr>
      <w:tr w:rsidR="00F302C5" w:rsidRPr="00EE3637" w14:paraId="1C3AB4A6" w14:textId="77777777" w:rsidTr="00C04E8D">
        <w:trPr>
          <w:trHeight w:val="300"/>
          <w:jc w:val="center"/>
          <w:ins w:id="8450"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0964D476" w14:textId="77777777" w:rsidR="00F302C5" w:rsidRPr="00EE3637" w:rsidRDefault="00F302C5" w:rsidP="00C04E8D">
            <w:pPr>
              <w:widowControl/>
              <w:spacing w:after="0"/>
              <w:jc w:val="left"/>
              <w:rPr>
                <w:ins w:id="8451"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7C3763F1" w14:textId="77777777" w:rsidR="00F302C5" w:rsidRPr="00EE3637" w:rsidRDefault="00F302C5" w:rsidP="00C04E8D">
            <w:pPr>
              <w:widowControl/>
              <w:spacing w:after="0"/>
              <w:jc w:val="center"/>
              <w:rPr>
                <w:ins w:id="8452" w:author="Samuel Dent" w:date="2015-09-23T07:49:00Z"/>
                <w:rFonts w:ascii="Calibri" w:hAnsi="Calibri"/>
                <w:color w:val="000000"/>
                <w:szCs w:val="20"/>
              </w:rPr>
            </w:pPr>
            <w:ins w:id="8453" w:author="Samuel Dent" w:date="2015-09-23T07:49:00Z">
              <w:r w:rsidRPr="00EE3637">
                <w:rPr>
                  <w:rFonts w:ascii="Calibri" w:hAnsi="Calibri"/>
                  <w:color w:val="000000"/>
                  <w:szCs w:val="20"/>
                </w:rPr>
                <w:t>715</w:t>
              </w:r>
            </w:ins>
          </w:p>
        </w:tc>
        <w:tc>
          <w:tcPr>
            <w:tcW w:w="958" w:type="dxa"/>
            <w:tcBorders>
              <w:top w:val="nil"/>
              <w:left w:val="nil"/>
              <w:bottom w:val="single" w:sz="4" w:space="0" w:color="auto"/>
              <w:right w:val="single" w:sz="4" w:space="0" w:color="auto"/>
            </w:tcBorders>
            <w:shd w:val="clear" w:color="auto" w:fill="auto"/>
            <w:vAlign w:val="center"/>
            <w:hideMark/>
          </w:tcPr>
          <w:p w14:paraId="740213C7" w14:textId="77777777" w:rsidR="00F302C5" w:rsidRPr="00EE3637" w:rsidRDefault="00F302C5" w:rsidP="00C04E8D">
            <w:pPr>
              <w:widowControl/>
              <w:spacing w:after="0"/>
              <w:jc w:val="center"/>
              <w:rPr>
                <w:ins w:id="8454" w:author="Samuel Dent" w:date="2015-09-23T07:49:00Z"/>
                <w:rFonts w:ascii="Calibri" w:hAnsi="Calibri"/>
                <w:color w:val="000000"/>
                <w:szCs w:val="20"/>
              </w:rPr>
            </w:pPr>
            <w:ins w:id="8455" w:author="Samuel Dent" w:date="2015-09-23T07:49:00Z">
              <w:r w:rsidRPr="00EE3637">
                <w:rPr>
                  <w:rFonts w:ascii="Calibri" w:hAnsi="Calibri"/>
                  <w:color w:val="000000"/>
                  <w:szCs w:val="20"/>
                </w:rPr>
                <w:t>937</w:t>
              </w:r>
            </w:ins>
          </w:p>
        </w:tc>
        <w:tc>
          <w:tcPr>
            <w:tcW w:w="969" w:type="dxa"/>
            <w:tcBorders>
              <w:top w:val="nil"/>
              <w:left w:val="nil"/>
              <w:bottom w:val="single" w:sz="4" w:space="0" w:color="auto"/>
              <w:right w:val="single" w:sz="4" w:space="0" w:color="auto"/>
            </w:tcBorders>
            <w:shd w:val="clear" w:color="auto" w:fill="auto"/>
            <w:vAlign w:val="center"/>
            <w:hideMark/>
          </w:tcPr>
          <w:p w14:paraId="0EBDA39F" w14:textId="77777777" w:rsidR="00F302C5" w:rsidRPr="00EE3637" w:rsidRDefault="00F302C5" w:rsidP="00C04E8D">
            <w:pPr>
              <w:widowControl/>
              <w:spacing w:after="0"/>
              <w:jc w:val="center"/>
              <w:rPr>
                <w:ins w:id="8456" w:author="Samuel Dent" w:date="2015-09-23T07:49:00Z"/>
                <w:rFonts w:ascii="Calibri" w:hAnsi="Calibri"/>
                <w:color w:val="000000"/>
                <w:szCs w:val="20"/>
              </w:rPr>
            </w:pPr>
            <w:ins w:id="8457" w:author="Samuel Dent" w:date="2015-09-23T07:49:00Z">
              <w:r w:rsidRPr="00EE3637">
                <w:rPr>
                  <w:rFonts w:ascii="Calibri" w:hAnsi="Calibri"/>
                  <w:color w:val="000000"/>
                  <w:szCs w:val="20"/>
                </w:rPr>
                <w:t>65</w:t>
              </w:r>
            </w:ins>
          </w:p>
        </w:tc>
      </w:tr>
      <w:tr w:rsidR="00F302C5" w:rsidRPr="00EE3637" w14:paraId="3AC76B74" w14:textId="77777777" w:rsidTr="00C04E8D">
        <w:trPr>
          <w:trHeight w:val="300"/>
          <w:jc w:val="center"/>
          <w:ins w:id="8458"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13310C64" w14:textId="77777777" w:rsidR="00F302C5" w:rsidRPr="00EE3637" w:rsidRDefault="00F302C5" w:rsidP="00C04E8D">
            <w:pPr>
              <w:widowControl/>
              <w:spacing w:after="0"/>
              <w:jc w:val="left"/>
              <w:rPr>
                <w:ins w:id="8459"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5BB501C3" w14:textId="77777777" w:rsidR="00F302C5" w:rsidRPr="00EE3637" w:rsidRDefault="00F302C5" w:rsidP="00C04E8D">
            <w:pPr>
              <w:widowControl/>
              <w:spacing w:after="0"/>
              <w:jc w:val="center"/>
              <w:rPr>
                <w:ins w:id="8460" w:author="Samuel Dent" w:date="2015-09-23T07:49:00Z"/>
                <w:rFonts w:ascii="Calibri" w:hAnsi="Calibri"/>
                <w:color w:val="000000"/>
                <w:szCs w:val="20"/>
              </w:rPr>
            </w:pPr>
            <w:ins w:id="8461" w:author="Samuel Dent" w:date="2015-09-23T07:49:00Z">
              <w:r w:rsidRPr="00EE3637">
                <w:rPr>
                  <w:rFonts w:ascii="Calibri" w:hAnsi="Calibri"/>
                  <w:color w:val="000000"/>
                  <w:szCs w:val="20"/>
                </w:rPr>
                <w:t>938</w:t>
              </w:r>
            </w:ins>
          </w:p>
        </w:tc>
        <w:tc>
          <w:tcPr>
            <w:tcW w:w="958" w:type="dxa"/>
            <w:tcBorders>
              <w:top w:val="nil"/>
              <w:left w:val="nil"/>
              <w:bottom w:val="single" w:sz="4" w:space="0" w:color="auto"/>
              <w:right w:val="single" w:sz="4" w:space="0" w:color="auto"/>
            </w:tcBorders>
            <w:shd w:val="clear" w:color="auto" w:fill="auto"/>
            <w:vAlign w:val="center"/>
            <w:hideMark/>
          </w:tcPr>
          <w:p w14:paraId="4A1180D6" w14:textId="77777777" w:rsidR="00F302C5" w:rsidRPr="00EE3637" w:rsidRDefault="00F302C5" w:rsidP="00C04E8D">
            <w:pPr>
              <w:widowControl/>
              <w:spacing w:after="0"/>
              <w:jc w:val="center"/>
              <w:rPr>
                <w:ins w:id="8462" w:author="Samuel Dent" w:date="2015-09-23T07:49:00Z"/>
                <w:rFonts w:ascii="Calibri" w:hAnsi="Calibri"/>
                <w:color w:val="000000"/>
                <w:szCs w:val="20"/>
              </w:rPr>
            </w:pPr>
            <w:ins w:id="8463" w:author="Samuel Dent" w:date="2015-09-23T07:49:00Z">
              <w:r w:rsidRPr="00EE3637">
                <w:rPr>
                  <w:rFonts w:ascii="Calibri" w:hAnsi="Calibri"/>
                  <w:color w:val="000000"/>
                  <w:szCs w:val="20"/>
                </w:rPr>
                <w:t>1259</w:t>
              </w:r>
            </w:ins>
          </w:p>
        </w:tc>
        <w:tc>
          <w:tcPr>
            <w:tcW w:w="969" w:type="dxa"/>
            <w:tcBorders>
              <w:top w:val="nil"/>
              <w:left w:val="nil"/>
              <w:bottom w:val="single" w:sz="4" w:space="0" w:color="auto"/>
              <w:right w:val="single" w:sz="4" w:space="0" w:color="auto"/>
            </w:tcBorders>
            <w:shd w:val="clear" w:color="auto" w:fill="auto"/>
            <w:vAlign w:val="center"/>
            <w:hideMark/>
          </w:tcPr>
          <w:p w14:paraId="1C887A45" w14:textId="77777777" w:rsidR="00F302C5" w:rsidRPr="00EE3637" w:rsidRDefault="00F302C5" w:rsidP="00C04E8D">
            <w:pPr>
              <w:widowControl/>
              <w:spacing w:after="0"/>
              <w:jc w:val="center"/>
              <w:rPr>
                <w:ins w:id="8464" w:author="Samuel Dent" w:date="2015-09-23T07:49:00Z"/>
                <w:rFonts w:ascii="Calibri" w:hAnsi="Calibri"/>
                <w:color w:val="000000"/>
                <w:szCs w:val="20"/>
              </w:rPr>
            </w:pPr>
            <w:ins w:id="8465" w:author="Samuel Dent" w:date="2015-09-23T07:49:00Z">
              <w:r w:rsidRPr="00EE3637">
                <w:rPr>
                  <w:rFonts w:ascii="Calibri" w:hAnsi="Calibri"/>
                  <w:color w:val="000000"/>
                  <w:szCs w:val="20"/>
                </w:rPr>
                <w:t>75</w:t>
              </w:r>
            </w:ins>
          </w:p>
        </w:tc>
      </w:tr>
      <w:tr w:rsidR="00F302C5" w:rsidRPr="00EE3637" w14:paraId="28DAB812" w14:textId="77777777" w:rsidTr="00C04E8D">
        <w:trPr>
          <w:trHeight w:val="300"/>
          <w:jc w:val="center"/>
          <w:ins w:id="8466"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0F72186F" w14:textId="77777777" w:rsidR="00F302C5" w:rsidRPr="00EE3637" w:rsidRDefault="00F302C5" w:rsidP="00C04E8D">
            <w:pPr>
              <w:widowControl/>
              <w:spacing w:after="0"/>
              <w:jc w:val="left"/>
              <w:rPr>
                <w:ins w:id="8467"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27202541" w14:textId="77777777" w:rsidR="00F302C5" w:rsidRPr="00EE3637" w:rsidRDefault="00F302C5" w:rsidP="00C04E8D">
            <w:pPr>
              <w:widowControl/>
              <w:spacing w:after="0"/>
              <w:jc w:val="center"/>
              <w:rPr>
                <w:ins w:id="8468" w:author="Samuel Dent" w:date="2015-09-23T07:49:00Z"/>
                <w:rFonts w:ascii="Calibri" w:hAnsi="Calibri"/>
                <w:color w:val="000000"/>
                <w:szCs w:val="20"/>
              </w:rPr>
            </w:pPr>
            <w:ins w:id="8469" w:author="Samuel Dent" w:date="2015-09-23T07:49:00Z">
              <w:r w:rsidRPr="00EE3637">
                <w:rPr>
                  <w:rFonts w:ascii="Calibri" w:hAnsi="Calibri"/>
                  <w:color w:val="000000"/>
                  <w:szCs w:val="20"/>
                </w:rPr>
                <w:t>1260</w:t>
              </w:r>
            </w:ins>
          </w:p>
        </w:tc>
        <w:tc>
          <w:tcPr>
            <w:tcW w:w="958" w:type="dxa"/>
            <w:tcBorders>
              <w:top w:val="nil"/>
              <w:left w:val="nil"/>
              <w:bottom w:val="single" w:sz="4" w:space="0" w:color="auto"/>
              <w:right w:val="single" w:sz="4" w:space="0" w:color="auto"/>
            </w:tcBorders>
            <w:shd w:val="clear" w:color="auto" w:fill="auto"/>
            <w:vAlign w:val="center"/>
            <w:hideMark/>
          </w:tcPr>
          <w:p w14:paraId="1741FAAB" w14:textId="77777777" w:rsidR="00F302C5" w:rsidRPr="00EE3637" w:rsidRDefault="00F302C5" w:rsidP="00C04E8D">
            <w:pPr>
              <w:widowControl/>
              <w:spacing w:after="0"/>
              <w:jc w:val="center"/>
              <w:rPr>
                <w:ins w:id="8470" w:author="Samuel Dent" w:date="2015-09-23T07:49:00Z"/>
                <w:rFonts w:ascii="Calibri" w:hAnsi="Calibri"/>
                <w:color w:val="000000"/>
                <w:szCs w:val="20"/>
              </w:rPr>
            </w:pPr>
            <w:ins w:id="8471" w:author="Samuel Dent" w:date="2015-09-23T07:49:00Z">
              <w:r w:rsidRPr="00EE3637">
                <w:rPr>
                  <w:rFonts w:ascii="Calibri" w:hAnsi="Calibri"/>
                  <w:color w:val="000000"/>
                  <w:szCs w:val="20"/>
                </w:rPr>
                <w:t>1399</w:t>
              </w:r>
            </w:ins>
          </w:p>
        </w:tc>
        <w:tc>
          <w:tcPr>
            <w:tcW w:w="969" w:type="dxa"/>
            <w:tcBorders>
              <w:top w:val="nil"/>
              <w:left w:val="nil"/>
              <w:bottom w:val="single" w:sz="4" w:space="0" w:color="auto"/>
              <w:right w:val="single" w:sz="4" w:space="0" w:color="auto"/>
            </w:tcBorders>
            <w:shd w:val="clear" w:color="auto" w:fill="auto"/>
            <w:vAlign w:val="center"/>
            <w:hideMark/>
          </w:tcPr>
          <w:p w14:paraId="593A339B" w14:textId="77777777" w:rsidR="00F302C5" w:rsidRPr="00EE3637" w:rsidRDefault="00F302C5" w:rsidP="00C04E8D">
            <w:pPr>
              <w:widowControl/>
              <w:spacing w:after="0"/>
              <w:jc w:val="center"/>
              <w:rPr>
                <w:ins w:id="8472" w:author="Samuel Dent" w:date="2015-09-23T07:49:00Z"/>
                <w:rFonts w:ascii="Calibri" w:hAnsi="Calibri"/>
                <w:color w:val="000000"/>
                <w:szCs w:val="20"/>
              </w:rPr>
            </w:pPr>
            <w:ins w:id="8473" w:author="Samuel Dent" w:date="2015-09-23T07:49:00Z">
              <w:r w:rsidRPr="00EE3637">
                <w:rPr>
                  <w:rFonts w:ascii="Calibri" w:hAnsi="Calibri"/>
                  <w:color w:val="000000"/>
                  <w:szCs w:val="20"/>
                </w:rPr>
                <w:t>90</w:t>
              </w:r>
            </w:ins>
          </w:p>
        </w:tc>
      </w:tr>
      <w:tr w:rsidR="00F302C5" w:rsidRPr="00EE3637" w14:paraId="7DB26111" w14:textId="77777777" w:rsidTr="00C04E8D">
        <w:trPr>
          <w:trHeight w:val="300"/>
          <w:jc w:val="center"/>
          <w:ins w:id="8474"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69D4608E" w14:textId="77777777" w:rsidR="00F302C5" w:rsidRPr="00EE3637" w:rsidRDefault="00F302C5" w:rsidP="00C04E8D">
            <w:pPr>
              <w:widowControl/>
              <w:spacing w:after="0"/>
              <w:jc w:val="left"/>
              <w:rPr>
                <w:ins w:id="8475"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13891582" w14:textId="77777777" w:rsidR="00F302C5" w:rsidRPr="00EE3637" w:rsidRDefault="00F302C5" w:rsidP="00C04E8D">
            <w:pPr>
              <w:widowControl/>
              <w:spacing w:after="0"/>
              <w:jc w:val="center"/>
              <w:rPr>
                <w:ins w:id="8476" w:author="Samuel Dent" w:date="2015-09-23T07:49:00Z"/>
                <w:rFonts w:ascii="Calibri" w:hAnsi="Calibri"/>
                <w:color w:val="000000"/>
                <w:szCs w:val="20"/>
              </w:rPr>
            </w:pPr>
            <w:ins w:id="8477" w:author="Samuel Dent" w:date="2015-09-23T07:49:00Z">
              <w:r w:rsidRPr="00EE3637">
                <w:rPr>
                  <w:rFonts w:ascii="Calibri" w:hAnsi="Calibri"/>
                  <w:color w:val="000000"/>
                  <w:szCs w:val="20"/>
                </w:rPr>
                <w:t>1400</w:t>
              </w:r>
            </w:ins>
          </w:p>
        </w:tc>
        <w:tc>
          <w:tcPr>
            <w:tcW w:w="958" w:type="dxa"/>
            <w:tcBorders>
              <w:top w:val="nil"/>
              <w:left w:val="nil"/>
              <w:bottom w:val="single" w:sz="4" w:space="0" w:color="auto"/>
              <w:right w:val="single" w:sz="4" w:space="0" w:color="auto"/>
            </w:tcBorders>
            <w:shd w:val="clear" w:color="auto" w:fill="auto"/>
            <w:vAlign w:val="center"/>
            <w:hideMark/>
          </w:tcPr>
          <w:p w14:paraId="0D0AE19D" w14:textId="77777777" w:rsidR="00F302C5" w:rsidRPr="00EE3637" w:rsidRDefault="00F302C5" w:rsidP="00C04E8D">
            <w:pPr>
              <w:widowControl/>
              <w:spacing w:after="0"/>
              <w:jc w:val="center"/>
              <w:rPr>
                <w:ins w:id="8478" w:author="Samuel Dent" w:date="2015-09-23T07:49:00Z"/>
                <w:rFonts w:ascii="Calibri" w:hAnsi="Calibri"/>
                <w:color w:val="000000"/>
                <w:szCs w:val="20"/>
              </w:rPr>
            </w:pPr>
            <w:ins w:id="8479" w:author="Samuel Dent" w:date="2015-09-23T07:49:00Z">
              <w:r w:rsidRPr="00EE3637">
                <w:rPr>
                  <w:rFonts w:ascii="Calibri" w:hAnsi="Calibri"/>
                  <w:color w:val="000000"/>
                  <w:szCs w:val="20"/>
                </w:rPr>
                <w:t>1739</w:t>
              </w:r>
            </w:ins>
          </w:p>
        </w:tc>
        <w:tc>
          <w:tcPr>
            <w:tcW w:w="969" w:type="dxa"/>
            <w:tcBorders>
              <w:top w:val="nil"/>
              <w:left w:val="nil"/>
              <w:bottom w:val="single" w:sz="4" w:space="0" w:color="auto"/>
              <w:right w:val="single" w:sz="4" w:space="0" w:color="auto"/>
            </w:tcBorders>
            <w:shd w:val="clear" w:color="auto" w:fill="auto"/>
            <w:vAlign w:val="center"/>
            <w:hideMark/>
          </w:tcPr>
          <w:p w14:paraId="757DFF27" w14:textId="77777777" w:rsidR="00F302C5" w:rsidRPr="00EE3637" w:rsidRDefault="00F302C5" w:rsidP="00C04E8D">
            <w:pPr>
              <w:widowControl/>
              <w:spacing w:after="0"/>
              <w:jc w:val="center"/>
              <w:rPr>
                <w:ins w:id="8480" w:author="Samuel Dent" w:date="2015-09-23T07:49:00Z"/>
                <w:rFonts w:ascii="Calibri" w:hAnsi="Calibri"/>
                <w:color w:val="000000"/>
                <w:szCs w:val="20"/>
              </w:rPr>
            </w:pPr>
            <w:ins w:id="8481" w:author="Samuel Dent" w:date="2015-09-23T07:49:00Z">
              <w:r w:rsidRPr="00EE3637">
                <w:rPr>
                  <w:rFonts w:ascii="Calibri" w:hAnsi="Calibri"/>
                  <w:color w:val="000000"/>
                  <w:szCs w:val="20"/>
                </w:rPr>
                <w:t>100</w:t>
              </w:r>
            </w:ins>
          </w:p>
        </w:tc>
      </w:tr>
      <w:tr w:rsidR="00F302C5" w:rsidRPr="00EE3637" w14:paraId="06DA9263" w14:textId="77777777" w:rsidTr="00C04E8D">
        <w:trPr>
          <w:trHeight w:val="300"/>
          <w:jc w:val="center"/>
          <w:ins w:id="8482"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3F42CA94" w14:textId="77777777" w:rsidR="00F302C5" w:rsidRPr="00EE3637" w:rsidRDefault="00F302C5" w:rsidP="00C04E8D">
            <w:pPr>
              <w:widowControl/>
              <w:spacing w:after="0"/>
              <w:jc w:val="left"/>
              <w:rPr>
                <w:ins w:id="8483"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00625DEC" w14:textId="77777777" w:rsidR="00F302C5" w:rsidRPr="00EE3637" w:rsidRDefault="00F302C5" w:rsidP="00C04E8D">
            <w:pPr>
              <w:widowControl/>
              <w:spacing w:after="0"/>
              <w:jc w:val="center"/>
              <w:rPr>
                <w:ins w:id="8484" w:author="Samuel Dent" w:date="2015-09-23T07:49:00Z"/>
                <w:rFonts w:ascii="Calibri" w:hAnsi="Calibri"/>
                <w:color w:val="000000"/>
                <w:szCs w:val="20"/>
              </w:rPr>
            </w:pPr>
            <w:ins w:id="8485" w:author="Samuel Dent" w:date="2015-09-23T07:49:00Z">
              <w:r w:rsidRPr="00EE3637">
                <w:rPr>
                  <w:rFonts w:ascii="Calibri" w:hAnsi="Calibri"/>
                  <w:color w:val="000000"/>
                  <w:szCs w:val="20"/>
                </w:rPr>
                <w:t>1740</w:t>
              </w:r>
            </w:ins>
          </w:p>
        </w:tc>
        <w:tc>
          <w:tcPr>
            <w:tcW w:w="958" w:type="dxa"/>
            <w:tcBorders>
              <w:top w:val="nil"/>
              <w:left w:val="nil"/>
              <w:bottom w:val="single" w:sz="4" w:space="0" w:color="auto"/>
              <w:right w:val="single" w:sz="4" w:space="0" w:color="auto"/>
            </w:tcBorders>
            <w:shd w:val="clear" w:color="auto" w:fill="auto"/>
            <w:vAlign w:val="center"/>
            <w:hideMark/>
          </w:tcPr>
          <w:p w14:paraId="58B9C527" w14:textId="77777777" w:rsidR="00F302C5" w:rsidRPr="00EE3637" w:rsidRDefault="00F302C5" w:rsidP="00C04E8D">
            <w:pPr>
              <w:widowControl/>
              <w:spacing w:after="0"/>
              <w:jc w:val="center"/>
              <w:rPr>
                <w:ins w:id="8486" w:author="Samuel Dent" w:date="2015-09-23T07:49:00Z"/>
                <w:rFonts w:ascii="Calibri" w:hAnsi="Calibri"/>
                <w:color w:val="000000"/>
                <w:szCs w:val="20"/>
              </w:rPr>
            </w:pPr>
            <w:ins w:id="8487" w:author="Samuel Dent" w:date="2015-09-23T07:49:00Z">
              <w:r w:rsidRPr="00EE3637">
                <w:rPr>
                  <w:rFonts w:ascii="Calibri" w:hAnsi="Calibri"/>
                  <w:color w:val="000000"/>
                  <w:szCs w:val="20"/>
                </w:rPr>
                <w:t>2174</w:t>
              </w:r>
            </w:ins>
          </w:p>
        </w:tc>
        <w:tc>
          <w:tcPr>
            <w:tcW w:w="969" w:type="dxa"/>
            <w:tcBorders>
              <w:top w:val="nil"/>
              <w:left w:val="nil"/>
              <w:bottom w:val="single" w:sz="4" w:space="0" w:color="auto"/>
              <w:right w:val="single" w:sz="4" w:space="0" w:color="auto"/>
            </w:tcBorders>
            <w:shd w:val="clear" w:color="auto" w:fill="auto"/>
            <w:vAlign w:val="center"/>
            <w:hideMark/>
          </w:tcPr>
          <w:p w14:paraId="69CD5FA1" w14:textId="77777777" w:rsidR="00F302C5" w:rsidRPr="00EE3637" w:rsidRDefault="00F302C5" w:rsidP="00C04E8D">
            <w:pPr>
              <w:widowControl/>
              <w:spacing w:after="0"/>
              <w:jc w:val="center"/>
              <w:rPr>
                <w:ins w:id="8488" w:author="Samuel Dent" w:date="2015-09-23T07:49:00Z"/>
                <w:rFonts w:ascii="Calibri" w:hAnsi="Calibri"/>
                <w:color w:val="000000"/>
                <w:szCs w:val="20"/>
              </w:rPr>
            </w:pPr>
            <w:ins w:id="8489" w:author="Samuel Dent" w:date="2015-09-23T07:49:00Z">
              <w:r w:rsidRPr="00EE3637">
                <w:rPr>
                  <w:rFonts w:ascii="Calibri" w:hAnsi="Calibri"/>
                  <w:color w:val="000000"/>
                  <w:szCs w:val="20"/>
                </w:rPr>
                <w:t>120</w:t>
              </w:r>
            </w:ins>
          </w:p>
        </w:tc>
      </w:tr>
      <w:tr w:rsidR="00F302C5" w:rsidRPr="00EE3637" w14:paraId="25031C7B" w14:textId="77777777" w:rsidTr="00C04E8D">
        <w:trPr>
          <w:trHeight w:val="300"/>
          <w:jc w:val="center"/>
          <w:ins w:id="8490"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0A2E8CDA" w14:textId="77777777" w:rsidR="00F302C5" w:rsidRPr="00EE3637" w:rsidRDefault="00F302C5" w:rsidP="00C04E8D">
            <w:pPr>
              <w:widowControl/>
              <w:spacing w:after="0"/>
              <w:jc w:val="left"/>
              <w:rPr>
                <w:ins w:id="8491"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36DE331B" w14:textId="77777777" w:rsidR="00F302C5" w:rsidRPr="00EE3637" w:rsidRDefault="00F302C5" w:rsidP="00C04E8D">
            <w:pPr>
              <w:widowControl/>
              <w:spacing w:after="0"/>
              <w:jc w:val="center"/>
              <w:rPr>
                <w:ins w:id="8492" w:author="Samuel Dent" w:date="2015-09-23T07:49:00Z"/>
                <w:rFonts w:ascii="Calibri" w:hAnsi="Calibri"/>
                <w:color w:val="000000"/>
                <w:szCs w:val="20"/>
              </w:rPr>
            </w:pPr>
            <w:ins w:id="8493" w:author="Samuel Dent" w:date="2015-09-23T07:49:00Z">
              <w:r w:rsidRPr="00EE3637">
                <w:rPr>
                  <w:rFonts w:ascii="Calibri" w:hAnsi="Calibri"/>
                  <w:color w:val="000000"/>
                  <w:szCs w:val="20"/>
                </w:rPr>
                <w:t>2175</w:t>
              </w:r>
            </w:ins>
          </w:p>
        </w:tc>
        <w:tc>
          <w:tcPr>
            <w:tcW w:w="958" w:type="dxa"/>
            <w:tcBorders>
              <w:top w:val="nil"/>
              <w:left w:val="nil"/>
              <w:bottom w:val="single" w:sz="4" w:space="0" w:color="auto"/>
              <w:right w:val="single" w:sz="4" w:space="0" w:color="auto"/>
            </w:tcBorders>
            <w:shd w:val="clear" w:color="auto" w:fill="auto"/>
            <w:vAlign w:val="center"/>
            <w:hideMark/>
          </w:tcPr>
          <w:p w14:paraId="055B5739" w14:textId="77777777" w:rsidR="00F302C5" w:rsidRPr="00EE3637" w:rsidRDefault="00F302C5" w:rsidP="00C04E8D">
            <w:pPr>
              <w:widowControl/>
              <w:spacing w:after="0"/>
              <w:jc w:val="center"/>
              <w:rPr>
                <w:ins w:id="8494" w:author="Samuel Dent" w:date="2015-09-23T07:49:00Z"/>
                <w:rFonts w:ascii="Calibri" w:hAnsi="Calibri"/>
                <w:color w:val="000000"/>
                <w:szCs w:val="20"/>
              </w:rPr>
            </w:pPr>
            <w:ins w:id="8495" w:author="Samuel Dent" w:date="2015-09-23T07:49:00Z">
              <w:r w:rsidRPr="00EE3637">
                <w:rPr>
                  <w:rFonts w:ascii="Calibri" w:hAnsi="Calibri"/>
                  <w:color w:val="000000"/>
                  <w:szCs w:val="20"/>
                </w:rPr>
                <w:t>2624</w:t>
              </w:r>
            </w:ins>
          </w:p>
        </w:tc>
        <w:tc>
          <w:tcPr>
            <w:tcW w:w="969" w:type="dxa"/>
            <w:tcBorders>
              <w:top w:val="nil"/>
              <w:left w:val="nil"/>
              <w:bottom w:val="single" w:sz="4" w:space="0" w:color="auto"/>
              <w:right w:val="single" w:sz="4" w:space="0" w:color="auto"/>
            </w:tcBorders>
            <w:shd w:val="clear" w:color="auto" w:fill="auto"/>
            <w:vAlign w:val="center"/>
            <w:hideMark/>
          </w:tcPr>
          <w:p w14:paraId="1C2DD2F7" w14:textId="77777777" w:rsidR="00F302C5" w:rsidRPr="00EE3637" w:rsidRDefault="00F302C5" w:rsidP="00C04E8D">
            <w:pPr>
              <w:widowControl/>
              <w:spacing w:after="0"/>
              <w:jc w:val="center"/>
              <w:rPr>
                <w:ins w:id="8496" w:author="Samuel Dent" w:date="2015-09-23T07:49:00Z"/>
                <w:rFonts w:ascii="Calibri" w:hAnsi="Calibri"/>
                <w:color w:val="000000"/>
                <w:szCs w:val="20"/>
              </w:rPr>
            </w:pPr>
            <w:ins w:id="8497" w:author="Samuel Dent" w:date="2015-09-23T07:49:00Z">
              <w:r w:rsidRPr="00EE3637">
                <w:rPr>
                  <w:rFonts w:ascii="Calibri" w:hAnsi="Calibri"/>
                  <w:color w:val="000000"/>
                  <w:szCs w:val="20"/>
                </w:rPr>
                <w:t>150</w:t>
              </w:r>
            </w:ins>
          </w:p>
        </w:tc>
      </w:tr>
      <w:tr w:rsidR="00F302C5" w:rsidRPr="00EE3637" w14:paraId="0E742105" w14:textId="77777777" w:rsidTr="00C04E8D">
        <w:trPr>
          <w:trHeight w:val="300"/>
          <w:jc w:val="center"/>
          <w:ins w:id="8498"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036870DB" w14:textId="77777777" w:rsidR="00F302C5" w:rsidRPr="00EE3637" w:rsidRDefault="00F302C5" w:rsidP="00C04E8D">
            <w:pPr>
              <w:widowControl/>
              <w:spacing w:after="0"/>
              <w:jc w:val="left"/>
              <w:rPr>
                <w:ins w:id="8499"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58BE30B0" w14:textId="77777777" w:rsidR="00F302C5" w:rsidRPr="00EE3637" w:rsidRDefault="00F302C5" w:rsidP="00C04E8D">
            <w:pPr>
              <w:widowControl/>
              <w:spacing w:after="0"/>
              <w:jc w:val="center"/>
              <w:rPr>
                <w:ins w:id="8500" w:author="Samuel Dent" w:date="2015-09-23T07:49:00Z"/>
                <w:rFonts w:ascii="Calibri" w:hAnsi="Calibri"/>
                <w:color w:val="000000"/>
                <w:szCs w:val="20"/>
              </w:rPr>
            </w:pPr>
            <w:ins w:id="8501" w:author="Samuel Dent" w:date="2015-09-23T07:49:00Z">
              <w:r w:rsidRPr="00EE3637">
                <w:rPr>
                  <w:rFonts w:ascii="Calibri" w:hAnsi="Calibri"/>
                  <w:color w:val="000000"/>
                  <w:szCs w:val="20"/>
                </w:rPr>
                <w:t>2625</w:t>
              </w:r>
            </w:ins>
          </w:p>
        </w:tc>
        <w:tc>
          <w:tcPr>
            <w:tcW w:w="958" w:type="dxa"/>
            <w:tcBorders>
              <w:top w:val="nil"/>
              <w:left w:val="nil"/>
              <w:bottom w:val="single" w:sz="4" w:space="0" w:color="auto"/>
              <w:right w:val="single" w:sz="4" w:space="0" w:color="auto"/>
            </w:tcBorders>
            <w:shd w:val="clear" w:color="auto" w:fill="auto"/>
            <w:vAlign w:val="center"/>
            <w:hideMark/>
          </w:tcPr>
          <w:p w14:paraId="135EB372" w14:textId="77777777" w:rsidR="00F302C5" w:rsidRPr="00EE3637" w:rsidRDefault="00F302C5" w:rsidP="00C04E8D">
            <w:pPr>
              <w:widowControl/>
              <w:spacing w:after="0"/>
              <w:jc w:val="center"/>
              <w:rPr>
                <w:ins w:id="8502" w:author="Samuel Dent" w:date="2015-09-23T07:49:00Z"/>
                <w:rFonts w:ascii="Calibri" w:hAnsi="Calibri"/>
                <w:color w:val="000000"/>
                <w:szCs w:val="20"/>
              </w:rPr>
            </w:pPr>
            <w:ins w:id="8503" w:author="Samuel Dent" w:date="2015-09-23T07:49:00Z">
              <w:r w:rsidRPr="00EE3637">
                <w:rPr>
                  <w:rFonts w:ascii="Calibri" w:hAnsi="Calibri"/>
                  <w:color w:val="000000"/>
                  <w:szCs w:val="20"/>
                </w:rPr>
                <w:t>2999</w:t>
              </w:r>
            </w:ins>
          </w:p>
        </w:tc>
        <w:tc>
          <w:tcPr>
            <w:tcW w:w="969" w:type="dxa"/>
            <w:tcBorders>
              <w:top w:val="nil"/>
              <w:left w:val="nil"/>
              <w:bottom w:val="single" w:sz="4" w:space="0" w:color="auto"/>
              <w:right w:val="single" w:sz="4" w:space="0" w:color="auto"/>
            </w:tcBorders>
            <w:shd w:val="clear" w:color="auto" w:fill="auto"/>
            <w:vAlign w:val="center"/>
            <w:hideMark/>
          </w:tcPr>
          <w:p w14:paraId="3316D848" w14:textId="77777777" w:rsidR="00F302C5" w:rsidRPr="00EE3637" w:rsidRDefault="00F302C5" w:rsidP="00C04E8D">
            <w:pPr>
              <w:widowControl/>
              <w:spacing w:after="0"/>
              <w:jc w:val="center"/>
              <w:rPr>
                <w:ins w:id="8504" w:author="Samuel Dent" w:date="2015-09-23T07:49:00Z"/>
                <w:rFonts w:ascii="Calibri" w:hAnsi="Calibri"/>
                <w:color w:val="000000"/>
                <w:szCs w:val="20"/>
              </w:rPr>
            </w:pPr>
            <w:ins w:id="8505" w:author="Samuel Dent" w:date="2015-09-23T07:49:00Z">
              <w:r w:rsidRPr="00EE3637">
                <w:rPr>
                  <w:rFonts w:ascii="Calibri" w:hAnsi="Calibri"/>
                  <w:color w:val="000000"/>
                  <w:szCs w:val="20"/>
                </w:rPr>
                <w:t>175</w:t>
              </w:r>
            </w:ins>
          </w:p>
        </w:tc>
      </w:tr>
      <w:tr w:rsidR="00F302C5" w:rsidRPr="00EE3637" w14:paraId="3C7EA6D0" w14:textId="77777777" w:rsidTr="00C04E8D">
        <w:trPr>
          <w:trHeight w:val="300"/>
          <w:jc w:val="center"/>
          <w:ins w:id="8506"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18236EA5" w14:textId="77777777" w:rsidR="00F302C5" w:rsidRPr="00EE3637" w:rsidRDefault="00F302C5" w:rsidP="00C04E8D">
            <w:pPr>
              <w:widowControl/>
              <w:spacing w:after="0"/>
              <w:jc w:val="left"/>
              <w:rPr>
                <w:ins w:id="8507"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225881C4" w14:textId="77777777" w:rsidR="00F302C5" w:rsidRPr="00EE3637" w:rsidRDefault="00F302C5" w:rsidP="00C04E8D">
            <w:pPr>
              <w:widowControl/>
              <w:spacing w:after="0"/>
              <w:jc w:val="center"/>
              <w:rPr>
                <w:ins w:id="8508" w:author="Samuel Dent" w:date="2015-09-23T07:49:00Z"/>
                <w:rFonts w:ascii="Calibri" w:hAnsi="Calibri"/>
                <w:color w:val="000000"/>
                <w:szCs w:val="20"/>
              </w:rPr>
            </w:pPr>
            <w:ins w:id="8509" w:author="Samuel Dent" w:date="2015-09-23T07:49:00Z">
              <w:r w:rsidRPr="00EE3637">
                <w:rPr>
                  <w:rFonts w:ascii="Calibri" w:hAnsi="Calibri"/>
                  <w:color w:val="000000"/>
                  <w:szCs w:val="20"/>
                </w:rPr>
                <w:t>3000</w:t>
              </w:r>
            </w:ins>
          </w:p>
        </w:tc>
        <w:tc>
          <w:tcPr>
            <w:tcW w:w="958" w:type="dxa"/>
            <w:tcBorders>
              <w:top w:val="nil"/>
              <w:left w:val="nil"/>
              <w:bottom w:val="single" w:sz="4" w:space="0" w:color="auto"/>
              <w:right w:val="single" w:sz="4" w:space="0" w:color="auto"/>
            </w:tcBorders>
            <w:shd w:val="clear" w:color="auto" w:fill="auto"/>
            <w:vAlign w:val="center"/>
            <w:hideMark/>
          </w:tcPr>
          <w:p w14:paraId="3876FD2B" w14:textId="77777777" w:rsidR="00F302C5" w:rsidRPr="00EE3637" w:rsidRDefault="00F302C5" w:rsidP="00C04E8D">
            <w:pPr>
              <w:widowControl/>
              <w:spacing w:after="0"/>
              <w:jc w:val="center"/>
              <w:rPr>
                <w:ins w:id="8510" w:author="Samuel Dent" w:date="2015-09-23T07:49:00Z"/>
                <w:rFonts w:ascii="Calibri" w:hAnsi="Calibri"/>
                <w:color w:val="000000"/>
                <w:szCs w:val="20"/>
              </w:rPr>
            </w:pPr>
            <w:ins w:id="8511" w:author="Samuel Dent" w:date="2015-09-23T07:49:00Z">
              <w:r w:rsidRPr="00EE3637">
                <w:rPr>
                  <w:rFonts w:ascii="Calibri" w:hAnsi="Calibri"/>
                  <w:color w:val="000000"/>
                  <w:szCs w:val="20"/>
                </w:rPr>
                <w:t>4500</w:t>
              </w:r>
            </w:ins>
          </w:p>
        </w:tc>
        <w:tc>
          <w:tcPr>
            <w:tcW w:w="969" w:type="dxa"/>
            <w:tcBorders>
              <w:top w:val="nil"/>
              <w:left w:val="nil"/>
              <w:bottom w:val="single" w:sz="4" w:space="0" w:color="auto"/>
              <w:right w:val="single" w:sz="4" w:space="0" w:color="auto"/>
            </w:tcBorders>
            <w:shd w:val="clear" w:color="auto" w:fill="auto"/>
            <w:vAlign w:val="center"/>
            <w:hideMark/>
          </w:tcPr>
          <w:p w14:paraId="47DB209B" w14:textId="77777777" w:rsidR="00F302C5" w:rsidRPr="00EE3637" w:rsidRDefault="00F302C5" w:rsidP="00C04E8D">
            <w:pPr>
              <w:widowControl/>
              <w:spacing w:after="0"/>
              <w:jc w:val="center"/>
              <w:rPr>
                <w:ins w:id="8512" w:author="Samuel Dent" w:date="2015-09-23T07:49:00Z"/>
                <w:rFonts w:ascii="Calibri" w:hAnsi="Calibri"/>
                <w:color w:val="000000"/>
                <w:szCs w:val="20"/>
              </w:rPr>
            </w:pPr>
            <w:ins w:id="8513" w:author="Samuel Dent" w:date="2015-09-23T07:49:00Z">
              <w:r w:rsidRPr="00EE3637">
                <w:rPr>
                  <w:rFonts w:ascii="Calibri" w:hAnsi="Calibri"/>
                  <w:color w:val="000000"/>
                  <w:szCs w:val="20"/>
                </w:rPr>
                <w:t>200</w:t>
              </w:r>
            </w:ins>
          </w:p>
        </w:tc>
      </w:tr>
      <w:tr w:rsidR="00F302C5" w:rsidRPr="00EE3637" w14:paraId="2BAE1EEA" w14:textId="77777777" w:rsidTr="00C04E8D">
        <w:trPr>
          <w:trHeight w:val="300"/>
          <w:jc w:val="center"/>
          <w:ins w:id="8514" w:author="Samuel Dent" w:date="2015-09-23T07:49:00Z"/>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14:paraId="61D23E7F" w14:textId="77777777" w:rsidR="00F302C5" w:rsidRPr="00EE3637" w:rsidRDefault="00F302C5" w:rsidP="00C04E8D">
            <w:pPr>
              <w:widowControl/>
              <w:spacing w:after="0"/>
              <w:jc w:val="center"/>
              <w:rPr>
                <w:ins w:id="8515" w:author="Samuel Dent" w:date="2015-09-23T07:49:00Z"/>
                <w:rFonts w:ascii="Calibri" w:hAnsi="Calibri"/>
                <w:b/>
                <w:bCs/>
                <w:color w:val="000000"/>
                <w:szCs w:val="20"/>
              </w:rPr>
            </w:pPr>
            <w:ins w:id="8516" w:author="Samuel Dent" w:date="2015-09-23T07:49:00Z">
              <w:r w:rsidRPr="00EE3637">
                <w:rPr>
                  <w:rFonts w:ascii="Calibri" w:hAnsi="Calibri"/>
                  <w:b/>
                  <w:bCs/>
                  <w:color w:val="000000"/>
                  <w:szCs w:val="20"/>
                </w:rPr>
                <w:t>*R, BR, and ER with medium screw bases w/ diameter &lt;=2.25"</w:t>
              </w:r>
            </w:ins>
          </w:p>
        </w:tc>
        <w:tc>
          <w:tcPr>
            <w:tcW w:w="958" w:type="dxa"/>
            <w:tcBorders>
              <w:top w:val="nil"/>
              <w:left w:val="nil"/>
              <w:bottom w:val="single" w:sz="4" w:space="0" w:color="auto"/>
              <w:right w:val="single" w:sz="4" w:space="0" w:color="auto"/>
            </w:tcBorders>
            <w:shd w:val="clear" w:color="auto" w:fill="auto"/>
            <w:vAlign w:val="center"/>
            <w:hideMark/>
          </w:tcPr>
          <w:p w14:paraId="59B46C2C" w14:textId="77777777" w:rsidR="00F302C5" w:rsidRPr="00EE3637" w:rsidRDefault="00F302C5" w:rsidP="00C04E8D">
            <w:pPr>
              <w:widowControl/>
              <w:spacing w:after="0"/>
              <w:jc w:val="center"/>
              <w:rPr>
                <w:ins w:id="8517" w:author="Samuel Dent" w:date="2015-09-23T07:49:00Z"/>
                <w:rFonts w:ascii="Calibri" w:hAnsi="Calibri"/>
                <w:color w:val="000000"/>
                <w:szCs w:val="20"/>
              </w:rPr>
            </w:pPr>
            <w:ins w:id="8518" w:author="Samuel Dent" w:date="2015-09-23T07:49:00Z">
              <w:r w:rsidRPr="00EE3637">
                <w:rPr>
                  <w:rFonts w:ascii="Calibri" w:hAnsi="Calibri"/>
                  <w:color w:val="000000"/>
                  <w:szCs w:val="20"/>
                </w:rPr>
                <w:t>400</w:t>
              </w:r>
            </w:ins>
          </w:p>
        </w:tc>
        <w:tc>
          <w:tcPr>
            <w:tcW w:w="958" w:type="dxa"/>
            <w:tcBorders>
              <w:top w:val="nil"/>
              <w:left w:val="nil"/>
              <w:bottom w:val="single" w:sz="4" w:space="0" w:color="auto"/>
              <w:right w:val="single" w:sz="4" w:space="0" w:color="auto"/>
            </w:tcBorders>
            <w:shd w:val="clear" w:color="auto" w:fill="auto"/>
            <w:vAlign w:val="center"/>
            <w:hideMark/>
          </w:tcPr>
          <w:p w14:paraId="79A6AC3F" w14:textId="77777777" w:rsidR="00F302C5" w:rsidRPr="00EE3637" w:rsidRDefault="00F302C5" w:rsidP="00C04E8D">
            <w:pPr>
              <w:widowControl/>
              <w:spacing w:after="0"/>
              <w:jc w:val="center"/>
              <w:rPr>
                <w:ins w:id="8519" w:author="Samuel Dent" w:date="2015-09-23T07:49:00Z"/>
                <w:rFonts w:ascii="Calibri" w:hAnsi="Calibri"/>
                <w:color w:val="000000"/>
                <w:szCs w:val="20"/>
              </w:rPr>
            </w:pPr>
            <w:ins w:id="8520" w:author="Samuel Dent" w:date="2015-09-23T07:49:00Z">
              <w:r w:rsidRPr="00EE3637">
                <w:rPr>
                  <w:rFonts w:ascii="Calibri" w:hAnsi="Calibri"/>
                  <w:color w:val="000000"/>
                  <w:szCs w:val="20"/>
                </w:rPr>
                <w:t>449</w:t>
              </w:r>
            </w:ins>
          </w:p>
        </w:tc>
        <w:tc>
          <w:tcPr>
            <w:tcW w:w="969" w:type="dxa"/>
            <w:tcBorders>
              <w:top w:val="nil"/>
              <w:left w:val="nil"/>
              <w:bottom w:val="single" w:sz="4" w:space="0" w:color="auto"/>
              <w:right w:val="single" w:sz="4" w:space="0" w:color="auto"/>
            </w:tcBorders>
            <w:shd w:val="clear" w:color="auto" w:fill="auto"/>
            <w:vAlign w:val="center"/>
            <w:hideMark/>
          </w:tcPr>
          <w:p w14:paraId="0A2AEC0B" w14:textId="77777777" w:rsidR="00F302C5" w:rsidRPr="00EE3637" w:rsidRDefault="00F302C5" w:rsidP="00C04E8D">
            <w:pPr>
              <w:widowControl/>
              <w:spacing w:after="0"/>
              <w:jc w:val="center"/>
              <w:rPr>
                <w:ins w:id="8521" w:author="Samuel Dent" w:date="2015-09-23T07:49:00Z"/>
                <w:rFonts w:ascii="Calibri" w:hAnsi="Calibri"/>
                <w:color w:val="000000"/>
                <w:szCs w:val="20"/>
              </w:rPr>
            </w:pPr>
            <w:ins w:id="8522" w:author="Samuel Dent" w:date="2015-09-23T07:49:00Z">
              <w:r w:rsidRPr="00EE3637">
                <w:rPr>
                  <w:rFonts w:ascii="Calibri" w:hAnsi="Calibri"/>
                  <w:color w:val="000000"/>
                  <w:szCs w:val="20"/>
                </w:rPr>
                <w:t>40</w:t>
              </w:r>
            </w:ins>
          </w:p>
        </w:tc>
      </w:tr>
      <w:tr w:rsidR="00F302C5" w:rsidRPr="00EE3637" w14:paraId="18DDA03D" w14:textId="77777777" w:rsidTr="00C04E8D">
        <w:trPr>
          <w:trHeight w:val="300"/>
          <w:jc w:val="center"/>
          <w:ins w:id="8523"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51E4C455" w14:textId="77777777" w:rsidR="00F302C5" w:rsidRPr="00EE3637" w:rsidRDefault="00F302C5" w:rsidP="00C04E8D">
            <w:pPr>
              <w:widowControl/>
              <w:spacing w:after="0"/>
              <w:jc w:val="left"/>
              <w:rPr>
                <w:ins w:id="8524"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504CDC1A" w14:textId="77777777" w:rsidR="00F302C5" w:rsidRPr="00EE3637" w:rsidRDefault="00F302C5" w:rsidP="00C04E8D">
            <w:pPr>
              <w:widowControl/>
              <w:spacing w:after="0"/>
              <w:jc w:val="center"/>
              <w:rPr>
                <w:ins w:id="8525" w:author="Samuel Dent" w:date="2015-09-23T07:49:00Z"/>
                <w:rFonts w:ascii="Calibri" w:hAnsi="Calibri"/>
                <w:color w:val="000000"/>
                <w:szCs w:val="20"/>
              </w:rPr>
            </w:pPr>
            <w:ins w:id="8526" w:author="Samuel Dent" w:date="2015-09-23T07:49:00Z">
              <w:r w:rsidRPr="00EE3637">
                <w:rPr>
                  <w:rFonts w:ascii="Calibri" w:hAnsi="Calibri"/>
                  <w:color w:val="000000"/>
                  <w:szCs w:val="20"/>
                </w:rPr>
                <w:t>450</w:t>
              </w:r>
            </w:ins>
          </w:p>
        </w:tc>
        <w:tc>
          <w:tcPr>
            <w:tcW w:w="958" w:type="dxa"/>
            <w:tcBorders>
              <w:top w:val="nil"/>
              <w:left w:val="nil"/>
              <w:bottom w:val="single" w:sz="4" w:space="0" w:color="auto"/>
              <w:right w:val="single" w:sz="4" w:space="0" w:color="auto"/>
            </w:tcBorders>
            <w:shd w:val="clear" w:color="auto" w:fill="auto"/>
            <w:vAlign w:val="center"/>
            <w:hideMark/>
          </w:tcPr>
          <w:p w14:paraId="2FA4A883" w14:textId="77777777" w:rsidR="00F302C5" w:rsidRPr="00EE3637" w:rsidRDefault="00F302C5" w:rsidP="00C04E8D">
            <w:pPr>
              <w:widowControl/>
              <w:spacing w:after="0"/>
              <w:jc w:val="center"/>
              <w:rPr>
                <w:ins w:id="8527" w:author="Samuel Dent" w:date="2015-09-23T07:49:00Z"/>
                <w:rFonts w:ascii="Calibri" w:hAnsi="Calibri"/>
                <w:color w:val="000000"/>
                <w:szCs w:val="20"/>
              </w:rPr>
            </w:pPr>
            <w:ins w:id="8528" w:author="Samuel Dent" w:date="2015-09-23T07:49:00Z">
              <w:r w:rsidRPr="00EE3637">
                <w:rPr>
                  <w:rFonts w:ascii="Calibri" w:hAnsi="Calibri"/>
                  <w:color w:val="000000"/>
                  <w:szCs w:val="20"/>
                </w:rPr>
                <w:t>499</w:t>
              </w:r>
            </w:ins>
          </w:p>
        </w:tc>
        <w:tc>
          <w:tcPr>
            <w:tcW w:w="969" w:type="dxa"/>
            <w:tcBorders>
              <w:top w:val="nil"/>
              <w:left w:val="nil"/>
              <w:bottom w:val="single" w:sz="4" w:space="0" w:color="auto"/>
              <w:right w:val="single" w:sz="4" w:space="0" w:color="auto"/>
            </w:tcBorders>
            <w:shd w:val="clear" w:color="auto" w:fill="auto"/>
            <w:vAlign w:val="center"/>
            <w:hideMark/>
          </w:tcPr>
          <w:p w14:paraId="5AE185FA" w14:textId="77777777" w:rsidR="00F302C5" w:rsidRPr="00EE3637" w:rsidRDefault="00F302C5" w:rsidP="00C04E8D">
            <w:pPr>
              <w:widowControl/>
              <w:spacing w:after="0"/>
              <w:jc w:val="center"/>
              <w:rPr>
                <w:ins w:id="8529" w:author="Samuel Dent" w:date="2015-09-23T07:49:00Z"/>
                <w:rFonts w:ascii="Calibri" w:hAnsi="Calibri"/>
                <w:color w:val="000000"/>
                <w:szCs w:val="20"/>
              </w:rPr>
            </w:pPr>
            <w:ins w:id="8530" w:author="Samuel Dent" w:date="2015-09-23T07:49:00Z">
              <w:r w:rsidRPr="00EE3637">
                <w:rPr>
                  <w:rFonts w:ascii="Calibri" w:hAnsi="Calibri"/>
                  <w:color w:val="000000"/>
                  <w:szCs w:val="20"/>
                </w:rPr>
                <w:t>45</w:t>
              </w:r>
            </w:ins>
          </w:p>
        </w:tc>
      </w:tr>
      <w:tr w:rsidR="00F302C5" w:rsidRPr="00EE3637" w14:paraId="0F89C33E" w14:textId="77777777" w:rsidTr="00C04E8D">
        <w:trPr>
          <w:trHeight w:val="300"/>
          <w:jc w:val="center"/>
          <w:ins w:id="8531"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09590487" w14:textId="77777777" w:rsidR="00F302C5" w:rsidRPr="00EE3637" w:rsidRDefault="00F302C5" w:rsidP="00C04E8D">
            <w:pPr>
              <w:widowControl/>
              <w:spacing w:after="0"/>
              <w:jc w:val="left"/>
              <w:rPr>
                <w:ins w:id="8532"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370F63A5" w14:textId="77777777" w:rsidR="00F302C5" w:rsidRPr="00EE3637" w:rsidRDefault="00F302C5" w:rsidP="00C04E8D">
            <w:pPr>
              <w:widowControl/>
              <w:spacing w:after="0"/>
              <w:jc w:val="center"/>
              <w:rPr>
                <w:ins w:id="8533" w:author="Samuel Dent" w:date="2015-09-23T07:49:00Z"/>
                <w:rFonts w:ascii="Calibri" w:hAnsi="Calibri"/>
                <w:color w:val="000000"/>
                <w:szCs w:val="20"/>
              </w:rPr>
            </w:pPr>
            <w:ins w:id="8534" w:author="Samuel Dent" w:date="2015-09-23T07:49:00Z">
              <w:r w:rsidRPr="00EE3637">
                <w:rPr>
                  <w:rFonts w:ascii="Calibri" w:hAnsi="Calibri"/>
                  <w:color w:val="000000"/>
                  <w:szCs w:val="20"/>
                </w:rPr>
                <w:t>500</w:t>
              </w:r>
            </w:ins>
          </w:p>
        </w:tc>
        <w:tc>
          <w:tcPr>
            <w:tcW w:w="958" w:type="dxa"/>
            <w:tcBorders>
              <w:top w:val="nil"/>
              <w:left w:val="nil"/>
              <w:bottom w:val="single" w:sz="4" w:space="0" w:color="auto"/>
              <w:right w:val="single" w:sz="4" w:space="0" w:color="auto"/>
            </w:tcBorders>
            <w:shd w:val="clear" w:color="auto" w:fill="auto"/>
            <w:vAlign w:val="center"/>
            <w:hideMark/>
          </w:tcPr>
          <w:p w14:paraId="646E780C" w14:textId="77777777" w:rsidR="00F302C5" w:rsidRPr="00EE3637" w:rsidRDefault="00F302C5" w:rsidP="00C04E8D">
            <w:pPr>
              <w:widowControl/>
              <w:spacing w:after="0"/>
              <w:jc w:val="center"/>
              <w:rPr>
                <w:ins w:id="8535" w:author="Samuel Dent" w:date="2015-09-23T07:49:00Z"/>
                <w:rFonts w:ascii="Calibri" w:hAnsi="Calibri"/>
                <w:color w:val="000000"/>
                <w:szCs w:val="20"/>
              </w:rPr>
            </w:pPr>
            <w:ins w:id="8536" w:author="Samuel Dent" w:date="2015-09-23T07:49:00Z">
              <w:r w:rsidRPr="00EE3637">
                <w:rPr>
                  <w:rFonts w:ascii="Calibri" w:hAnsi="Calibri"/>
                  <w:color w:val="000000"/>
                  <w:szCs w:val="20"/>
                </w:rPr>
                <w:t>649</w:t>
              </w:r>
            </w:ins>
          </w:p>
        </w:tc>
        <w:tc>
          <w:tcPr>
            <w:tcW w:w="969" w:type="dxa"/>
            <w:tcBorders>
              <w:top w:val="nil"/>
              <w:left w:val="nil"/>
              <w:bottom w:val="single" w:sz="4" w:space="0" w:color="auto"/>
              <w:right w:val="single" w:sz="4" w:space="0" w:color="auto"/>
            </w:tcBorders>
            <w:shd w:val="clear" w:color="auto" w:fill="auto"/>
            <w:vAlign w:val="center"/>
            <w:hideMark/>
          </w:tcPr>
          <w:p w14:paraId="7D004CA8" w14:textId="77777777" w:rsidR="00F302C5" w:rsidRPr="00EE3637" w:rsidRDefault="00F302C5" w:rsidP="00C04E8D">
            <w:pPr>
              <w:widowControl/>
              <w:spacing w:after="0"/>
              <w:jc w:val="center"/>
              <w:rPr>
                <w:ins w:id="8537" w:author="Samuel Dent" w:date="2015-09-23T07:49:00Z"/>
                <w:rFonts w:ascii="Calibri" w:hAnsi="Calibri"/>
                <w:color w:val="000000"/>
                <w:szCs w:val="20"/>
              </w:rPr>
            </w:pPr>
            <w:ins w:id="8538" w:author="Samuel Dent" w:date="2015-09-23T07:49:00Z">
              <w:r w:rsidRPr="00EE3637">
                <w:rPr>
                  <w:rFonts w:ascii="Calibri" w:hAnsi="Calibri"/>
                  <w:color w:val="000000"/>
                  <w:szCs w:val="20"/>
                </w:rPr>
                <w:t>50</w:t>
              </w:r>
            </w:ins>
          </w:p>
        </w:tc>
      </w:tr>
      <w:tr w:rsidR="00F302C5" w:rsidRPr="00EE3637" w14:paraId="59274067" w14:textId="77777777" w:rsidTr="00C04E8D">
        <w:trPr>
          <w:trHeight w:val="300"/>
          <w:jc w:val="center"/>
          <w:ins w:id="8539"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3313DEE4" w14:textId="77777777" w:rsidR="00F302C5" w:rsidRPr="00EE3637" w:rsidRDefault="00F302C5" w:rsidP="00C04E8D">
            <w:pPr>
              <w:widowControl/>
              <w:spacing w:after="0"/>
              <w:jc w:val="left"/>
              <w:rPr>
                <w:ins w:id="8540"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1C5AA19A" w14:textId="77777777" w:rsidR="00F302C5" w:rsidRPr="00EE3637" w:rsidRDefault="00F302C5" w:rsidP="00C04E8D">
            <w:pPr>
              <w:widowControl/>
              <w:spacing w:after="0"/>
              <w:jc w:val="center"/>
              <w:rPr>
                <w:ins w:id="8541" w:author="Samuel Dent" w:date="2015-09-23T07:49:00Z"/>
                <w:rFonts w:ascii="Calibri" w:hAnsi="Calibri"/>
                <w:color w:val="000000"/>
                <w:szCs w:val="20"/>
              </w:rPr>
            </w:pPr>
            <w:ins w:id="8542" w:author="Samuel Dent" w:date="2015-09-23T07:49:00Z">
              <w:r w:rsidRPr="00EE3637">
                <w:rPr>
                  <w:rFonts w:ascii="Calibri" w:hAnsi="Calibri"/>
                  <w:color w:val="000000"/>
                  <w:szCs w:val="20"/>
                </w:rPr>
                <w:t>650</w:t>
              </w:r>
            </w:ins>
          </w:p>
        </w:tc>
        <w:tc>
          <w:tcPr>
            <w:tcW w:w="958" w:type="dxa"/>
            <w:tcBorders>
              <w:top w:val="nil"/>
              <w:left w:val="nil"/>
              <w:bottom w:val="single" w:sz="4" w:space="0" w:color="auto"/>
              <w:right w:val="single" w:sz="4" w:space="0" w:color="auto"/>
            </w:tcBorders>
            <w:shd w:val="clear" w:color="auto" w:fill="auto"/>
            <w:vAlign w:val="center"/>
            <w:hideMark/>
          </w:tcPr>
          <w:p w14:paraId="5BF66371" w14:textId="77777777" w:rsidR="00F302C5" w:rsidRPr="00EE3637" w:rsidRDefault="00F302C5" w:rsidP="00C04E8D">
            <w:pPr>
              <w:widowControl/>
              <w:spacing w:after="0"/>
              <w:jc w:val="center"/>
              <w:rPr>
                <w:ins w:id="8543" w:author="Samuel Dent" w:date="2015-09-23T07:49:00Z"/>
                <w:rFonts w:ascii="Calibri" w:hAnsi="Calibri"/>
                <w:color w:val="000000"/>
                <w:szCs w:val="20"/>
              </w:rPr>
            </w:pPr>
            <w:ins w:id="8544" w:author="Samuel Dent" w:date="2015-09-23T07:49:00Z">
              <w:r w:rsidRPr="00EE3637">
                <w:rPr>
                  <w:rFonts w:ascii="Calibri" w:hAnsi="Calibri"/>
                  <w:color w:val="000000"/>
                  <w:szCs w:val="20"/>
                </w:rPr>
                <w:t>1199</w:t>
              </w:r>
            </w:ins>
          </w:p>
        </w:tc>
        <w:tc>
          <w:tcPr>
            <w:tcW w:w="969" w:type="dxa"/>
            <w:tcBorders>
              <w:top w:val="nil"/>
              <w:left w:val="nil"/>
              <w:bottom w:val="single" w:sz="4" w:space="0" w:color="auto"/>
              <w:right w:val="single" w:sz="4" w:space="0" w:color="auto"/>
            </w:tcBorders>
            <w:shd w:val="clear" w:color="auto" w:fill="auto"/>
            <w:vAlign w:val="center"/>
            <w:hideMark/>
          </w:tcPr>
          <w:p w14:paraId="1651BF5E" w14:textId="77777777" w:rsidR="00F302C5" w:rsidRPr="00EE3637" w:rsidRDefault="00F302C5" w:rsidP="00C04E8D">
            <w:pPr>
              <w:widowControl/>
              <w:spacing w:after="0"/>
              <w:jc w:val="center"/>
              <w:rPr>
                <w:ins w:id="8545" w:author="Samuel Dent" w:date="2015-09-23T07:49:00Z"/>
                <w:rFonts w:ascii="Calibri" w:hAnsi="Calibri"/>
                <w:color w:val="000000"/>
                <w:szCs w:val="20"/>
              </w:rPr>
            </w:pPr>
            <w:ins w:id="8546" w:author="Samuel Dent" w:date="2015-09-23T07:49:00Z">
              <w:r w:rsidRPr="00EE3637">
                <w:rPr>
                  <w:rFonts w:ascii="Calibri" w:hAnsi="Calibri"/>
                  <w:color w:val="000000"/>
                  <w:szCs w:val="20"/>
                </w:rPr>
                <w:t>65</w:t>
              </w:r>
            </w:ins>
          </w:p>
        </w:tc>
      </w:tr>
      <w:tr w:rsidR="00F302C5" w:rsidRPr="00EE3637" w14:paraId="499AC46E" w14:textId="77777777" w:rsidTr="00C04E8D">
        <w:trPr>
          <w:trHeight w:val="390"/>
          <w:jc w:val="center"/>
          <w:ins w:id="8547" w:author="Samuel Dent" w:date="2015-09-23T07:49:00Z"/>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14:paraId="51DEA5A7" w14:textId="77777777" w:rsidR="00F302C5" w:rsidRPr="00EE3637" w:rsidRDefault="00F302C5" w:rsidP="00C04E8D">
            <w:pPr>
              <w:widowControl/>
              <w:spacing w:after="0"/>
              <w:jc w:val="center"/>
              <w:rPr>
                <w:ins w:id="8548" w:author="Samuel Dent" w:date="2015-09-23T07:49:00Z"/>
                <w:rFonts w:ascii="Calibri" w:hAnsi="Calibri"/>
                <w:b/>
                <w:bCs/>
                <w:color w:val="000000"/>
                <w:szCs w:val="20"/>
              </w:rPr>
            </w:pPr>
            <w:ins w:id="8549" w:author="Samuel Dent" w:date="2015-09-23T07:49:00Z">
              <w:r w:rsidRPr="00EE3637">
                <w:rPr>
                  <w:rFonts w:ascii="Calibri" w:hAnsi="Calibri"/>
                  <w:b/>
                  <w:bCs/>
                  <w:color w:val="000000"/>
                  <w:szCs w:val="20"/>
                </w:rPr>
                <w:t>*ER30, BR30, BR40, or ER40</w:t>
              </w:r>
            </w:ins>
          </w:p>
        </w:tc>
        <w:tc>
          <w:tcPr>
            <w:tcW w:w="958" w:type="dxa"/>
            <w:tcBorders>
              <w:top w:val="nil"/>
              <w:left w:val="nil"/>
              <w:bottom w:val="single" w:sz="4" w:space="0" w:color="auto"/>
              <w:right w:val="single" w:sz="4" w:space="0" w:color="auto"/>
            </w:tcBorders>
            <w:shd w:val="clear" w:color="auto" w:fill="auto"/>
            <w:vAlign w:val="center"/>
            <w:hideMark/>
          </w:tcPr>
          <w:p w14:paraId="6585E9A2" w14:textId="77777777" w:rsidR="00F302C5" w:rsidRPr="00EE3637" w:rsidRDefault="00F302C5" w:rsidP="00C04E8D">
            <w:pPr>
              <w:widowControl/>
              <w:spacing w:after="0"/>
              <w:jc w:val="center"/>
              <w:rPr>
                <w:ins w:id="8550" w:author="Samuel Dent" w:date="2015-09-23T07:49:00Z"/>
                <w:rFonts w:ascii="Calibri" w:hAnsi="Calibri"/>
                <w:color w:val="000000"/>
                <w:szCs w:val="20"/>
              </w:rPr>
            </w:pPr>
            <w:ins w:id="8551" w:author="Samuel Dent" w:date="2015-09-23T07:49:00Z">
              <w:r w:rsidRPr="00EE3637">
                <w:rPr>
                  <w:rFonts w:ascii="Calibri" w:hAnsi="Calibri"/>
                  <w:color w:val="000000"/>
                  <w:szCs w:val="20"/>
                </w:rPr>
                <w:t>400</w:t>
              </w:r>
            </w:ins>
          </w:p>
        </w:tc>
        <w:tc>
          <w:tcPr>
            <w:tcW w:w="958" w:type="dxa"/>
            <w:tcBorders>
              <w:top w:val="nil"/>
              <w:left w:val="nil"/>
              <w:bottom w:val="single" w:sz="4" w:space="0" w:color="auto"/>
              <w:right w:val="single" w:sz="4" w:space="0" w:color="auto"/>
            </w:tcBorders>
            <w:shd w:val="clear" w:color="auto" w:fill="auto"/>
            <w:vAlign w:val="center"/>
            <w:hideMark/>
          </w:tcPr>
          <w:p w14:paraId="5D60D041" w14:textId="77777777" w:rsidR="00F302C5" w:rsidRPr="00EE3637" w:rsidRDefault="00F302C5" w:rsidP="00C04E8D">
            <w:pPr>
              <w:widowControl/>
              <w:spacing w:after="0"/>
              <w:jc w:val="center"/>
              <w:rPr>
                <w:ins w:id="8552" w:author="Samuel Dent" w:date="2015-09-23T07:49:00Z"/>
                <w:rFonts w:ascii="Calibri" w:hAnsi="Calibri"/>
                <w:color w:val="000000"/>
                <w:szCs w:val="20"/>
              </w:rPr>
            </w:pPr>
            <w:ins w:id="8553" w:author="Samuel Dent" w:date="2015-09-23T07:49:00Z">
              <w:r w:rsidRPr="00EE3637">
                <w:rPr>
                  <w:rFonts w:ascii="Calibri" w:hAnsi="Calibri"/>
                  <w:color w:val="000000"/>
                  <w:szCs w:val="20"/>
                </w:rPr>
                <w:t>449</w:t>
              </w:r>
            </w:ins>
          </w:p>
        </w:tc>
        <w:tc>
          <w:tcPr>
            <w:tcW w:w="969" w:type="dxa"/>
            <w:tcBorders>
              <w:top w:val="nil"/>
              <w:left w:val="nil"/>
              <w:bottom w:val="single" w:sz="4" w:space="0" w:color="auto"/>
              <w:right w:val="single" w:sz="4" w:space="0" w:color="auto"/>
            </w:tcBorders>
            <w:shd w:val="clear" w:color="auto" w:fill="auto"/>
            <w:vAlign w:val="center"/>
            <w:hideMark/>
          </w:tcPr>
          <w:p w14:paraId="662236BC" w14:textId="77777777" w:rsidR="00F302C5" w:rsidRPr="00EE3637" w:rsidRDefault="00F302C5" w:rsidP="00C04E8D">
            <w:pPr>
              <w:widowControl/>
              <w:spacing w:after="0"/>
              <w:jc w:val="center"/>
              <w:rPr>
                <w:ins w:id="8554" w:author="Samuel Dent" w:date="2015-09-23T07:49:00Z"/>
                <w:rFonts w:ascii="Calibri" w:hAnsi="Calibri"/>
                <w:color w:val="000000"/>
                <w:szCs w:val="20"/>
              </w:rPr>
            </w:pPr>
            <w:ins w:id="8555" w:author="Samuel Dent" w:date="2015-09-23T07:49:00Z">
              <w:r w:rsidRPr="00EE3637">
                <w:rPr>
                  <w:rFonts w:ascii="Calibri" w:hAnsi="Calibri"/>
                  <w:color w:val="000000"/>
                  <w:szCs w:val="20"/>
                </w:rPr>
                <w:t>40</w:t>
              </w:r>
            </w:ins>
          </w:p>
        </w:tc>
      </w:tr>
      <w:tr w:rsidR="00F302C5" w:rsidRPr="00EE3637" w14:paraId="69044215" w14:textId="77777777" w:rsidTr="00C04E8D">
        <w:trPr>
          <w:trHeight w:val="300"/>
          <w:jc w:val="center"/>
          <w:ins w:id="8556"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516E8CA6" w14:textId="77777777" w:rsidR="00F302C5" w:rsidRPr="00EE3637" w:rsidRDefault="00F302C5" w:rsidP="00C04E8D">
            <w:pPr>
              <w:widowControl/>
              <w:spacing w:after="0"/>
              <w:jc w:val="left"/>
              <w:rPr>
                <w:ins w:id="8557"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19168A3C" w14:textId="77777777" w:rsidR="00F302C5" w:rsidRPr="00EE3637" w:rsidRDefault="00F302C5" w:rsidP="00C04E8D">
            <w:pPr>
              <w:widowControl/>
              <w:spacing w:after="0"/>
              <w:jc w:val="center"/>
              <w:rPr>
                <w:ins w:id="8558" w:author="Samuel Dent" w:date="2015-09-23T07:49:00Z"/>
                <w:rFonts w:ascii="Calibri" w:hAnsi="Calibri"/>
                <w:color w:val="000000"/>
                <w:szCs w:val="20"/>
              </w:rPr>
            </w:pPr>
            <w:ins w:id="8559" w:author="Samuel Dent" w:date="2015-09-23T07:49:00Z">
              <w:r w:rsidRPr="00EE3637">
                <w:rPr>
                  <w:rFonts w:ascii="Calibri" w:hAnsi="Calibri"/>
                  <w:color w:val="000000"/>
                  <w:szCs w:val="20"/>
                </w:rPr>
                <w:t>450</w:t>
              </w:r>
            </w:ins>
          </w:p>
        </w:tc>
        <w:tc>
          <w:tcPr>
            <w:tcW w:w="958" w:type="dxa"/>
            <w:tcBorders>
              <w:top w:val="nil"/>
              <w:left w:val="nil"/>
              <w:bottom w:val="single" w:sz="4" w:space="0" w:color="auto"/>
              <w:right w:val="single" w:sz="4" w:space="0" w:color="auto"/>
            </w:tcBorders>
            <w:shd w:val="clear" w:color="auto" w:fill="auto"/>
            <w:vAlign w:val="center"/>
            <w:hideMark/>
          </w:tcPr>
          <w:p w14:paraId="10C1CFAE" w14:textId="77777777" w:rsidR="00F302C5" w:rsidRPr="00EE3637" w:rsidRDefault="00F302C5" w:rsidP="00C04E8D">
            <w:pPr>
              <w:widowControl/>
              <w:spacing w:after="0"/>
              <w:jc w:val="center"/>
              <w:rPr>
                <w:ins w:id="8560" w:author="Samuel Dent" w:date="2015-09-23T07:49:00Z"/>
                <w:rFonts w:ascii="Calibri" w:hAnsi="Calibri"/>
                <w:color w:val="000000"/>
                <w:szCs w:val="20"/>
              </w:rPr>
            </w:pPr>
            <w:ins w:id="8561" w:author="Samuel Dent" w:date="2015-09-23T07:49:00Z">
              <w:r w:rsidRPr="00EE3637">
                <w:rPr>
                  <w:rFonts w:ascii="Calibri" w:hAnsi="Calibri"/>
                  <w:color w:val="000000"/>
                  <w:szCs w:val="20"/>
                </w:rPr>
                <w:t>499</w:t>
              </w:r>
            </w:ins>
          </w:p>
        </w:tc>
        <w:tc>
          <w:tcPr>
            <w:tcW w:w="969" w:type="dxa"/>
            <w:tcBorders>
              <w:top w:val="nil"/>
              <w:left w:val="nil"/>
              <w:bottom w:val="single" w:sz="4" w:space="0" w:color="auto"/>
              <w:right w:val="single" w:sz="4" w:space="0" w:color="auto"/>
            </w:tcBorders>
            <w:shd w:val="clear" w:color="auto" w:fill="auto"/>
            <w:vAlign w:val="center"/>
            <w:hideMark/>
          </w:tcPr>
          <w:p w14:paraId="7648FC4E" w14:textId="77777777" w:rsidR="00F302C5" w:rsidRPr="00EE3637" w:rsidRDefault="00F302C5" w:rsidP="00C04E8D">
            <w:pPr>
              <w:widowControl/>
              <w:spacing w:after="0"/>
              <w:jc w:val="center"/>
              <w:rPr>
                <w:ins w:id="8562" w:author="Samuel Dent" w:date="2015-09-23T07:49:00Z"/>
                <w:rFonts w:ascii="Calibri" w:hAnsi="Calibri"/>
                <w:color w:val="000000"/>
                <w:szCs w:val="20"/>
              </w:rPr>
            </w:pPr>
            <w:ins w:id="8563" w:author="Samuel Dent" w:date="2015-09-23T07:49:00Z">
              <w:r w:rsidRPr="00EE3637">
                <w:rPr>
                  <w:rFonts w:ascii="Calibri" w:hAnsi="Calibri"/>
                  <w:color w:val="000000"/>
                  <w:szCs w:val="20"/>
                </w:rPr>
                <w:t>45</w:t>
              </w:r>
            </w:ins>
          </w:p>
        </w:tc>
      </w:tr>
      <w:tr w:rsidR="00F302C5" w:rsidRPr="00EE3637" w14:paraId="56B9875B" w14:textId="77777777" w:rsidTr="00C04E8D">
        <w:trPr>
          <w:trHeight w:val="300"/>
          <w:jc w:val="center"/>
          <w:ins w:id="8564"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6368024F" w14:textId="77777777" w:rsidR="00F302C5" w:rsidRPr="00EE3637" w:rsidRDefault="00F302C5" w:rsidP="00C04E8D">
            <w:pPr>
              <w:widowControl/>
              <w:spacing w:after="0"/>
              <w:jc w:val="left"/>
              <w:rPr>
                <w:ins w:id="8565"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282D7302" w14:textId="77777777" w:rsidR="00F302C5" w:rsidRPr="00EE3637" w:rsidRDefault="00F302C5" w:rsidP="00C04E8D">
            <w:pPr>
              <w:widowControl/>
              <w:spacing w:after="0"/>
              <w:jc w:val="center"/>
              <w:rPr>
                <w:ins w:id="8566" w:author="Samuel Dent" w:date="2015-09-23T07:49:00Z"/>
                <w:rFonts w:ascii="Calibri" w:hAnsi="Calibri"/>
                <w:color w:val="000000"/>
                <w:szCs w:val="20"/>
              </w:rPr>
            </w:pPr>
            <w:ins w:id="8567" w:author="Samuel Dent" w:date="2015-09-23T07:49:00Z">
              <w:r w:rsidRPr="00EE3637">
                <w:rPr>
                  <w:rFonts w:ascii="Calibri" w:hAnsi="Calibri"/>
                  <w:color w:val="000000"/>
                  <w:szCs w:val="20"/>
                </w:rPr>
                <w:t>500</w:t>
              </w:r>
            </w:ins>
          </w:p>
        </w:tc>
        <w:tc>
          <w:tcPr>
            <w:tcW w:w="958" w:type="dxa"/>
            <w:tcBorders>
              <w:top w:val="nil"/>
              <w:left w:val="nil"/>
              <w:bottom w:val="single" w:sz="4" w:space="0" w:color="auto"/>
              <w:right w:val="single" w:sz="4" w:space="0" w:color="auto"/>
            </w:tcBorders>
            <w:shd w:val="clear" w:color="auto" w:fill="auto"/>
            <w:vAlign w:val="center"/>
            <w:hideMark/>
          </w:tcPr>
          <w:p w14:paraId="72A1D330" w14:textId="77777777" w:rsidR="00F302C5" w:rsidRPr="00EE3637" w:rsidRDefault="00F302C5" w:rsidP="00C04E8D">
            <w:pPr>
              <w:widowControl/>
              <w:spacing w:after="0"/>
              <w:jc w:val="center"/>
              <w:rPr>
                <w:ins w:id="8568" w:author="Samuel Dent" w:date="2015-09-23T07:49:00Z"/>
                <w:rFonts w:ascii="Calibri" w:hAnsi="Calibri"/>
                <w:color w:val="000000"/>
                <w:szCs w:val="20"/>
              </w:rPr>
            </w:pPr>
            <w:ins w:id="8569" w:author="Samuel Dent" w:date="2015-09-23T07:49:00Z">
              <w:r w:rsidRPr="00EE3637">
                <w:rPr>
                  <w:rFonts w:ascii="Calibri" w:hAnsi="Calibri"/>
                  <w:color w:val="000000"/>
                  <w:szCs w:val="20"/>
                </w:rPr>
                <w:t>649</w:t>
              </w:r>
            </w:ins>
          </w:p>
        </w:tc>
        <w:tc>
          <w:tcPr>
            <w:tcW w:w="969" w:type="dxa"/>
            <w:tcBorders>
              <w:top w:val="nil"/>
              <w:left w:val="nil"/>
              <w:bottom w:val="single" w:sz="4" w:space="0" w:color="auto"/>
              <w:right w:val="single" w:sz="4" w:space="0" w:color="auto"/>
            </w:tcBorders>
            <w:shd w:val="clear" w:color="auto" w:fill="auto"/>
            <w:vAlign w:val="center"/>
            <w:hideMark/>
          </w:tcPr>
          <w:p w14:paraId="452FD2DF" w14:textId="77777777" w:rsidR="00F302C5" w:rsidRPr="00EE3637" w:rsidRDefault="00F302C5" w:rsidP="00C04E8D">
            <w:pPr>
              <w:widowControl/>
              <w:spacing w:after="0"/>
              <w:jc w:val="center"/>
              <w:rPr>
                <w:ins w:id="8570" w:author="Samuel Dent" w:date="2015-09-23T07:49:00Z"/>
                <w:rFonts w:ascii="Calibri" w:hAnsi="Calibri"/>
                <w:color w:val="000000"/>
                <w:szCs w:val="20"/>
              </w:rPr>
            </w:pPr>
            <w:ins w:id="8571" w:author="Samuel Dent" w:date="2015-09-23T07:49:00Z">
              <w:r w:rsidRPr="00EE3637">
                <w:rPr>
                  <w:rFonts w:ascii="Calibri" w:hAnsi="Calibri"/>
                  <w:color w:val="000000"/>
                  <w:szCs w:val="20"/>
                </w:rPr>
                <w:t>50</w:t>
              </w:r>
            </w:ins>
          </w:p>
        </w:tc>
      </w:tr>
      <w:tr w:rsidR="00F302C5" w:rsidRPr="00EE3637" w14:paraId="16472A2F" w14:textId="77777777" w:rsidTr="00C04E8D">
        <w:trPr>
          <w:trHeight w:val="510"/>
          <w:jc w:val="center"/>
          <w:ins w:id="8572" w:author="Samuel Dent" w:date="2015-09-23T07:49:00Z"/>
        </w:trPr>
        <w:tc>
          <w:tcPr>
            <w:tcW w:w="1653" w:type="dxa"/>
            <w:tcBorders>
              <w:top w:val="nil"/>
              <w:left w:val="single" w:sz="4" w:space="0" w:color="auto"/>
              <w:bottom w:val="single" w:sz="4" w:space="0" w:color="auto"/>
              <w:right w:val="single" w:sz="4" w:space="0" w:color="auto"/>
            </w:tcBorders>
            <w:shd w:val="clear" w:color="auto" w:fill="auto"/>
            <w:vAlign w:val="center"/>
            <w:hideMark/>
          </w:tcPr>
          <w:p w14:paraId="268A9FCD" w14:textId="77777777" w:rsidR="00F302C5" w:rsidRPr="00EE3637" w:rsidRDefault="00F302C5" w:rsidP="00C04E8D">
            <w:pPr>
              <w:widowControl/>
              <w:spacing w:after="0"/>
              <w:jc w:val="center"/>
              <w:rPr>
                <w:ins w:id="8573" w:author="Samuel Dent" w:date="2015-09-23T07:49:00Z"/>
                <w:rFonts w:ascii="Calibri" w:hAnsi="Calibri"/>
                <w:b/>
                <w:bCs/>
                <w:color w:val="000000"/>
                <w:szCs w:val="20"/>
              </w:rPr>
            </w:pPr>
            <w:ins w:id="8574" w:author="Samuel Dent" w:date="2015-09-23T07:49:00Z">
              <w:r w:rsidRPr="00EE3637">
                <w:rPr>
                  <w:rFonts w:ascii="Calibri" w:hAnsi="Calibri"/>
                  <w:b/>
                  <w:bCs/>
                  <w:color w:val="000000"/>
                  <w:szCs w:val="20"/>
                </w:rPr>
                <w:t>*BR30, BR40, or ER40</w:t>
              </w:r>
            </w:ins>
          </w:p>
        </w:tc>
        <w:tc>
          <w:tcPr>
            <w:tcW w:w="958" w:type="dxa"/>
            <w:tcBorders>
              <w:top w:val="nil"/>
              <w:left w:val="nil"/>
              <w:bottom w:val="single" w:sz="4" w:space="0" w:color="auto"/>
              <w:right w:val="single" w:sz="4" w:space="0" w:color="auto"/>
            </w:tcBorders>
            <w:shd w:val="clear" w:color="auto" w:fill="auto"/>
            <w:vAlign w:val="center"/>
            <w:hideMark/>
          </w:tcPr>
          <w:p w14:paraId="2F214AF9" w14:textId="77777777" w:rsidR="00F302C5" w:rsidRPr="00EE3637" w:rsidRDefault="00F302C5" w:rsidP="00C04E8D">
            <w:pPr>
              <w:widowControl/>
              <w:spacing w:after="0"/>
              <w:jc w:val="center"/>
              <w:rPr>
                <w:ins w:id="8575" w:author="Samuel Dent" w:date="2015-09-23T07:49:00Z"/>
                <w:rFonts w:ascii="Calibri" w:hAnsi="Calibri"/>
                <w:color w:val="000000"/>
                <w:szCs w:val="20"/>
              </w:rPr>
            </w:pPr>
            <w:ins w:id="8576" w:author="Samuel Dent" w:date="2015-09-23T07:49:00Z">
              <w:r w:rsidRPr="00EE3637">
                <w:rPr>
                  <w:rFonts w:ascii="Calibri" w:hAnsi="Calibri"/>
                  <w:color w:val="000000"/>
                  <w:szCs w:val="20"/>
                </w:rPr>
                <w:t>650</w:t>
              </w:r>
            </w:ins>
          </w:p>
        </w:tc>
        <w:tc>
          <w:tcPr>
            <w:tcW w:w="958" w:type="dxa"/>
            <w:tcBorders>
              <w:top w:val="nil"/>
              <w:left w:val="nil"/>
              <w:bottom w:val="single" w:sz="4" w:space="0" w:color="auto"/>
              <w:right w:val="single" w:sz="4" w:space="0" w:color="auto"/>
            </w:tcBorders>
            <w:shd w:val="clear" w:color="auto" w:fill="auto"/>
            <w:vAlign w:val="center"/>
            <w:hideMark/>
          </w:tcPr>
          <w:p w14:paraId="2B460195" w14:textId="77777777" w:rsidR="00F302C5" w:rsidRPr="00EE3637" w:rsidRDefault="00F302C5" w:rsidP="00C04E8D">
            <w:pPr>
              <w:widowControl/>
              <w:spacing w:after="0"/>
              <w:jc w:val="center"/>
              <w:rPr>
                <w:ins w:id="8577" w:author="Samuel Dent" w:date="2015-09-23T07:49:00Z"/>
                <w:rFonts w:ascii="Calibri" w:hAnsi="Calibri"/>
                <w:color w:val="000000"/>
                <w:szCs w:val="20"/>
              </w:rPr>
            </w:pPr>
            <w:ins w:id="8578" w:author="Samuel Dent" w:date="2015-09-23T07:49:00Z">
              <w:r w:rsidRPr="00EE3637">
                <w:rPr>
                  <w:rFonts w:ascii="Calibri" w:hAnsi="Calibri"/>
                  <w:color w:val="000000"/>
                  <w:szCs w:val="20"/>
                </w:rPr>
                <w:t>1419</w:t>
              </w:r>
            </w:ins>
          </w:p>
        </w:tc>
        <w:tc>
          <w:tcPr>
            <w:tcW w:w="969" w:type="dxa"/>
            <w:tcBorders>
              <w:top w:val="nil"/>
              <w:left w:val="nil"/>
              <w:bottom w:val="single" w:sz="4" w:space="0" w:color="auto"/>
              <w:right w:val="single" w:sz="4" w:space="0" w:color="auto"/>
            </w:tcBorders>
            <w:shd w:val="clear" w:color="auto" w:fill="auto"/>
            <w:vAlign w:val="center"/>
            <w:hideMark/>
          </w:tcPr>
          <w:p w14:paraId="37B783C7" w14:textId="77777777" w:rsidR="00F302C5" w:rsidRPr="00EE3637" w:rsidRDefault="00F302C5" w:rsidP="00C04E8D">
            <w:pPr>
              <w:widowControl/>
              <w:spacing w:after="0"/>
              <w:jc w:val="center"/>
              <w:rPr>
                <w:ins w:id="8579" w:author="Samuel Dent" w:date="2015-09-23T07:49:00Z"/>
                <w:rFonts w:ascii="Calibri" w:hAnsi="Calibri"/>
                <w:color w:val="000000"/>
                <w:szCs w:val="20"/>
              </w:rPr>
            </w:pPr>
            <w:ins w:id="8580" w:author="Samuel Dent" w:date="2015-09-23T07:49:00Z">
              <w:r w:rsidRPr="00EE3637">
                <w:rPr>
                  <w:rFonts w:ascii="Calibri" w:hAnsi="Calibri"/>
                  <w:color w:val="000000"/>
                  <w:szCs w:val="20"/>
                </w:rPr>
                <w:t>65</w:t>
              </w:r>
            </w:ins>
          </w:p>
        </w:tc>
      </w:tr>
      <w:tr w:rsidR="00F302C5" w:rsidRPr="00EE3637" w14:paraId="68B90BA2" w14:textId="77777777" w:rsidTr="00C04E8D">
        <w:trPr>
          <w:trHeight w:val="300"/>
          <w:jc w:val="center"/>
          <w:ins w:id="8581" w:author="Samuel Dent" w:date="2015-09-23T07:49:00Z"/>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14:paraId="432A0C17" w14:textId="77777777" w:rsidR="00F302C5" w:rsidRPr="00EE3637" w:rsidRDefault="00F302C5" w:rsidP="00C04E8D">
            <w:pPr>
              <w:widowControl/>
              <w:spacing w:after="0"/>
              <w:jc w:val="center"/>
              <w:rPr>
                <w:ins w:id="8582" w:author="Samuel Dent" w:date="2015-09-23T07:49:00Z"/>
                <w:rFonts w:ascii="Calibri" w:hAnsi="Calibri"/>
                <w:b/>
                <w:bCs/>
                <w:color w:val="000000"/>
                <w:szCs w:val="20"/>
              </w:rPr>
            </w:pPr>
            <w:ins w:id="8583" w:author="Samuel Dent" w:date="2015-09-23T07:49:00Z">
              <w:r w:rsidRPr="00EE3637">
                <w:rPr>
                  <w:rFonts w:ascii="Calibri" w:hAnsi="Calibri"/>
                  <w:b/>
                  <w:bCs/>
                  <w:color w:val="000000"/>
                  <w:szCs w:val="20"/>
                </w:rPr>
                <w:t>*R20</w:t>
              </w:r>
            </w:ins>
          </w:p>
        </w:tc>
        <w:tc>
          <w:tcPr>
            <w:tcW w:w="958" w:type="dxa"/>
            <w:tcBorders>
              <w:top w:val="nil"/>
              <w:left w:val="nil"/>
              <w:bottom w:val="single" w:sz="4" w:space="0" w:color="auto"/>
              <w:right w:val="single" w:sz="4" w:space="0" w:color="auto"/>
            </w:tcBorders>
            <w:shd w:val="clear" w:color="auto" w:fill="auto"/>
            <w:vAlign w:val="center"/>
            <w:hideMark/>
          </w:tcPr>
          <w:p w14:paraId="3F1E9EFB" w14:textId="77777777" w:rsidR="00F302C5" w:rsidRPr="00EE3637" w:rsidRDefault="00F302C5" w:rsidP="00C04E8D">
            <w:pPr>
              <w:widowControl/>
              <w:spacing w:after="0"/>
              <w:jc w:val="center"/>
              <w:rPr>
                <w:ins w:id="8584" w:author="Samuel Dent" w:date="2015-09-23T07:49:00Z"/>
                <w:rFonts w:ascii="Calibri" w:hAnsi="Calibri"/>
                <w:color w:val="000000"/>
                <w:szCs w:val="20"/>
              </w:rPr>
            </w:pPr>
            <w:ins w:id="8585" w:author="Samuel Dent" w:date="2015-09-23T07:49:00Z">
              <w:r w:rsidRPr="00EE3637">
                <w:rPr>
                  <w:rFonts w:ascii="Calibri" w:hAnsi="Calibri"/>
                  <w:color w:val="000000"/>
                  <w:szCs w:val="20"/>
                </w:rPr>
                <w:t>400</w:t>
              </w:r>
            </w:ins>
          </w:p>
        </w:tc>
        <w:tc>
          <w:tcPr>
            <w:tcW w:w="958" w:type="dxa"/>
            <w:tcBorders>
              <w:top w:val="nil"/>
              <w:left w:val="nil"/>
              <w:bottom w:val="single" w:sz="4" w:space="0" w:color="auto"/>
              <w:right w:val="single" w:sz="4" w:space="0" w:color="auto"/>
            </w:tcBorders>
            <w:shd w:val="clear" w:color="auto" w:fill="auto"/>
            <w:vAlign w:val="center"/>
            <w:hideMark/>
          </w:tcPr>
          <w:p w14:paraId="14C5C7BF" w14:textId="77777777" w:rsidR="00F302C5" w:rsidRPr="00EE3637" w:rsidRDefault="00F302C5" w:rsidP="00C04E8D">
            <w:pPr>
              <w:widowControl/>
              <w:spacing w:after="0"/>
              <w:jc w:val="center"/>
              <w:rPr>
                <w:ins w:id="8586" w:author="Samuel Dent" w:date="2015-09-23T07:49:00Z"/>
                <w:rFonts w:ascii="Calibri" w:hAnsi="Calibri"/>
                <w:color w:val="000000"/>
                <w:szCs w:val="20"/>
              </w:rPr>
            </w:pPr>
            <w:ins w:id="8587" w:author="Samuel Dent" w:date="2015-09-23T07:49:00Z">
              <w:r w:rsidRPr="00EE3637">
                <w:rPr>
                  <w:rFonts w:ascii="Calibri" w:hAnsi="Calibri"/>
                  <w:color w:val="000000"/>
                  <w:szCs w:val="20"/>
                </w:rPr>
                <w:t>449</w:t>
              </w:r>
            </w:ins>
          </w:p>
        </w:tc>
        <w:tc>
          <w:tcPr>
            <w:tcW w:w="969" w:type="dxa"/>
            <w:tcBorders>
              <w:top w:val="nil"/>
              <w:left w:val="nil"/>
              <w:bottom w:val="single" w:sz="4" w:space="0" w:color="auto"/>
              <w:right w:val="single" w:sz="4" w:space="0" w:color="auto"/>
            </w:tcBorders>
            <w:shd w:val="clear" w:color="auto" w:fill="auto"/>
            <w:vAlign w:val="center"/>
            <w:hideMark/>
          </w:tcPr>
          <w:p w14:paraId="028CA596" w14:textId="77777777" w:rsidR="00F302C5" w:rsidRPr="00EE3637" w:rsidRDefault="00F302C5" w:rsidP="00C04E8D">
            <w:pPr>
              <w:widowControl/>
              <w:spacing w:after="0"/>
              <w:jc w:val="center"/>
              <w:rPr>
                <w:ins w:id="8588" w:author="Samuel Dent" w:date="2015-09-23T07:49:00Z"/>
                <w:rFonts w:ascii="Calibri" w:hAnsi="Calibri"/>
                <w:color w:val="000000"/>
                <w:szCs w:val="20"/>
              </w:rPr>
            </w:pPr>
            <w:ins w:id="8589" w:author="Samuel Dent" w:date="2015-09-23T07:49:00Z">
              <w:r w:rsidRPr="00EE3637">
                <w:rPr>
                  <w:rFonts w:ascii="Calibri" w:hAnsi="Calibri"/>
                  <w:color w:val="000000"/>
                  <w:szCs w:val="20"/>
                </w:rPr>
                <w:t>40</w:t>
              </w:r>
            </w:ins>
          </w:p>
        </w:tc>
      </w:tr>
      <w:tr w:rsidR="00F302C5" w:rsidRPr="00EE3637" w14:paraId="458080FC" w14:textId="77777777" w:rsidTr="00C04E8D">
        <w:trPr>
          <w:trHeight w:val="300"/>
          <w:jc w:val="center"/>
          <w:ins w:id="8590"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1E004323" w14:textId="77777777" w:rsidR="00F302C5" w:rsidRPr="00EE3637" w:rsidRDefault="00F302C5" w:rsidP="00C04E8D">
            <w:pPr>
              <w:widowControl/>
              <w:spacing w:after="0"/>
              <w:jc w:val="left"/>
              <w:rPr>
                <w:ins w:id="8591"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0B1C54CF" w14:textId="77777777" w:rsidR="00F302C5" w:rsidRPr="00EE3637" w:rsidRDefault="00F302C5" w:rsidP="00C04E8D">
            <w:pPr>
              <w:widowControl/>
              <w:spacing w:after="0"/>
              <w:jc w:val="center"/>
              <w:rPr>
                <w:ins w:id="8592" w:author="Samuel Dent" w:date="2015-09-23T07:49:00Z"/>
                <w:rFonts w:ascii="Calibri" w:hAnsi="Calibri"/>
                <w:color w:val="000000"/>
                <w:szCs w:val="20"/>
              </w:rPr>
            </w:pPr>
            <w:ins w:id="8593" w:author="Samuel Dent" w:date="2015-09-23T07:49:00Z">
              <w:r w:rsidRPr="00EE3637">
                <w:rPr>
                  <w:rFonts w:ascii="Calibri" w:hAnsi="Calibri"/>
                  <w:color w:val="000000"/>
                  <w:szCs w:val="20"/>
                </w:rPr>
                <w:t>450</w:t>
              </w:r>
            </w:ins>
          </w:p>
        </w:tc>
        <w:tc>
          <w:tcPr>
            <w:tcW w:w="958" w:type="dxa"/>
            <w:tcBorders>
              <w:top w:val="nil"/>
              <w:left w:val="nil"/>
              <w:bottom w:val="single" w:sz="4" w:space="0" w:color="auto"/>
              <w:right w:val="single" w:sz="4" w:space="0" w:color="auto"/>
            </w:tcBorders>
            <w:shd w:val="clear" w:color="auto" w:fill="auto"/>
            <w:vAlign w:val="center"/>
            <w:hideMark/>
          </w:tcPr>
          <w:p w14:paraId="58EE3A6D" w14:textId="77777777" w:rsidR="00F302C5" w:rsidRPr="00EE3637" w:rsidRDefault="00F302C5" w:rsidP="00C04E8D">
            <w:pPr>
              <w:widowControl/>
              <w:spacing w:after="0"/>
              <w:jc w:val="center"/>
              <w:rPr>
                <w:ins w:id="8594" w:author="Samuel Dent" w:date="2015-09-23T07:49:00Z"/>
                <w:rFonts w:ascii="Calibri" w:hAnsi="Calibri"/>
                <w:color w:val="000000"/>
                <w:szCs w:val="20"/>
              </w:rPr>
            </w:pPr>
            <w:ins w:id="8595" w:author="Samuel Dent" w:date="2015-09-23T07:49:00Z">
              <w:r w:rsidRPr="00EE3637">
                <w:rPr>
                  <w:rFonts w:ascii="Calibri" w:hAnsi="Calibri"/>
                  <w:color w:val="000000"/>
                  <w:szCs w:val="20"/>
                </w:rPr>
                <w:t>719</w:t>
              </w:r>
            </w:ins>
          </w:p>
        </w:tc>
        <w:tc>
          <w:tcPr>
            <w:tcW w:w="969" w:type="dxa"/>
            <w:tcBorders>
              <w:top w:val="nil"/>
              <w:left w:val="nil"/>
              <w:bottom w:val="single" w:sz="4" w:space="0" w:color="auto"/>
              <w:right w:val="single" w:sz="4" w:space="0" w:color="auto"/>
            </w:tcBorders>
            <w:shd w:val="clear" w:color="auto" w:fill="auto"/>
            <w:vAlign w:val="center"/>
            <w:hideMark/>
          </w:tcPr>
          <w:p w14:paraId="46444E66" w14:textId="77777777" w:rsidR="00F302C5" w:rsidRPr="00EE3637" w:rsidRDefault="00F302C5" w:rsidP="00C04E8D">
            <w:pPr>
              <w:widowControl/>
              <w:spacing w:after="0"/>
              <w:jc w:val="center"/>
              <w:rPr>
                <w:ins w:id="8596" w:author="Samuel Dent" w:date="2015-09-23T07:49:00Z"/>
                <w:rFonts w:ascii="Calibri" w:hAnsi="Calibri"/>
                <w:color w:val="000000"/>
                <w:szCs w:val="20"/>
              </w:rPr>
            </w:pPr>
            <w:ins w:id="8597" w:author="Samuel Dent" w:date="2015-09-23T07:49:00Z">
              <w:r w:rsidRPr="00EE3637">
                <w:rPr>
                  <w:rFonts w:ascii="Calibri" w:hAnsi="Calibri"/>
                  <w:color w:val="000000"/>
                  <w:szCs w:val="20"/>
                </w:rPr>
                <w:t>45</w:t>
              </w:r>
            </w:ins>
          </w:p>
        </w:tc>
      </w:tr>
      <w:tr w:rsidR="00F302C5" w:rsidRPr="00EE3637" w14:paraId="582790AA" w14:textId="77777777" w:rsidTr="00C04E8D">
        <w:trPr>
          <w:trHeight w:val="555"/>
          <w:jc w:val="center"/>
          <w:ins w:id="8598" w:author="Samuel Dent" w:date="2015-09-23T07:49:00Z"/>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14:paraId="6DE12CE5" w14:textId="77777777" w:rsidR="00F302C5" w:rsidRPr="00EE3637" w:rsidRDefault="00F302C5" w:rsidP="00C04E8D">
            <w:pPr>
              <w:widowControl/>
              <w:spacing w:after="0"/>
              <w:jc w:val="center"/>
              <w:rPr>
                <w:ins w:id="8599" w:author="Samuel Dent" w:date="2015-09-23T07:49:00Z"/>
                <w:rFonts w:ascii="Calibri" w:hAnsi="Calibri"/>
                <w:b/>
                <w:bCs/>
                <w:color w:val="000000"/>
                <w:szCs w:val="20"/>
              </w:rPr>
            </w:pPr>
            <w:ins w:id="8600" w:author="Samuel Dent" w:date="2015-09-23T07:49:00Z">
              <w:r w:rsidRPr="00EE3637">
                <w:rPr>
                  <w:rFonts w:ascii="Calibri" w:hAnsi="Calibri"/>
                  <w:b/>
                  <w:bCs/>
                  <w:color w:val="000000"/>
                  <w:szCs w:val="20"/>
                </w:rPr>
                <w:t>*All reflector lamps below lumen ranges specified above</w:t>
              </w:r>
            </w:ins>
          </w:p>
        </w:tc>
        <w:tc>
          <w:tcPr>
            <w:tcW w:w="958" w:type="dxa"/>
            <w:tcBorders>
              <w:top w:val="nil"/>
              <w:left w:val="nil"/>
              <w:bottom w:val="single" w:sz="4" w:space="0" w:color="auto"/>
              <w:right w:val="single" w:sz="4" w:space="0" w:color="auto"/>
            </w:tcBorders>
            <w:shd w:val="clear" w:color="auto" w:fill="auto"/>
            <w:vAlign w:val="center"/>
            <w:hideMark/>
          </w:tcPr>
          <w:p w14:paraId="728435DD" w14:textId="77777777" w:rsidR="00F302C5" w:rsidRPr="00EE3637" w:rsidRDefault="00F302C5" w:rsidP="00C04E8D">
            <w:pPr>
              <w:widowControl/>
              <w:spacing w:after="0"/>
              <w:jc w:val="center"/>
              <w:rPr>
                <w:ins w:id="8601" w:author="Samuel Dent" w:date="2015-09-23T07:49:00Z"/>
                <w:rFonts w:ascii="Calibri" w:hAnsi="Calibri"/>
                <w:color w:val="000000"/>
                <w:szCs w:val="20"/>
              </w:rPr>
            </w:pPr>
            <w:ins w:id="8602" w:author="Samuel Dent" w:date="2015-09-23T07:49:00Z">
              <w:r w:rsidRPr="00EE3637">
                <w:rPr>
                  <w:rFonts w:ascii="Calibri" w:hAnsi="Calibri"/>
                  <w:color w:val="000000"/>
                  <w:szCs w:val="20"/>
                </w:rPr>
                <w:t>200</w:t>
              </w:r>
            </w:ins>
          </w:p>
        </w:tc>
        <w:tc>
          <w:tcPr>
            <w:tcW w:w="958" w:type="dxa"/>
            <w:tcBorders>
              <w:top w:val="nil"/>
              <w:left w:val="nil"/>
              <w:bottom w:val="single" w:sz="4" w:space="0" w:color="auto"/>
              <w:right w:val="single" w:sz="4" w:space="0" w:color="auto"/>
            </w:tcBorders>
            <w:shd w:val="clear" w:color="auto" w:fill="auto"/>
            <w:vAlign w:val="center"/>
            <w:hideMark/>
          </w:tcPr>
          <w:p w14:paraId="5513560C" w14:textId="77777777" w:rsidR="00F302C5" w:rsidRPr="00EE3637" w:rsidRDefault="00F302C5" w:rsidP="00C04E8D">
            <w:pPr>
              <w:widowControl/>
              <w:spacing w:after="0"/>
              <w:jc w:val="center"/>
              <w:rPr>
                <w:ins w:id="8603" w:author="Samuel Dent" w:date="2015-09-23T07:49:00Z"/>
                <w:rFonts w:ascii="Calibri" w:hAnsi="Calibri"/>
                <w:color w:val="000000"/>
                <w:szCs w:val="20"/>
              </w:rPr>
            </w:pPr>
            <w:ins w:id="8604" w:author="Samuel Dent" w:date="2015-09-23T07:49:00Z">
              <w:r w:rsidRPr="00EE3637">
                <w:rPr>
                  <w:rFonts w:ascii="Calibri" w:hAnsi="Calibri"/>
                  <w:color w:val="000000"/>
                  <w:szCs w:val="20"/>
                </w:rPr>
                <w:t>299</w:t>
              </w:r>
            </w:ins>
          </w:p>
        </w:tc>
        <w:tc>
          <w:tcPr>
            <w:tcW w:w="969" w:type="dxa"/>
            <w:tcBorders>
              <w:top w:val="nil"/>
              <w:left w:val="nil"/>
              <w:bottom w:val="single" w:sz="4" w:space="0" w:color="auto"/>
              <w:right w:val="single" w:sz="4" w:space="0" w:color="auto"/>
            </w:tcBorders>
            <w:shd w:val="clear" w:color="auto" w:fill="auto"/>
            <w:vAlign w:val="center"/>
            <w:hideMark/>
          </w:tcPr>
          <w:p w14:paraId="61D8E073" w14:textId="77777777" w:rsidR="00F302C5" w:rsidRPr="00EE3637" w:rsidRDefault="00F302C5" w:rsidP="00C04E8D">
            <w:pPr>
              <w:widowControl/>
              <w:spacing w:after="0"/>
              <w:jc w:val="center"/>
              <w:rPr>
                <w:ins w:id="8605" w:author="Samuel Dent" w:date="2015-09-23T07:49:00Z"/>
                <w:rFonts w:ascii="Calibri" w:hAnsi="Calibri"/>
                <w:color w:val="000000"/>
                <w:szCs w:val="20"/>
              </w:rPr>
            </w:pPr>
            <w:ins w:id="8606" w:author="Samuel Dent" w:date="2015-09-23T07:49:00Z">
              <w:r w:rsidRPr="00EE3637">
                <w:rPr>
                  <w:rFonts w:ascii="Calibri" w:hAnsi="Calibri"/>
                  <w:color w:val="000000"/>
                  <w:szCs w:val="20"/>
                </w:rPr>
                <w:t>20</w:t>
              </w:r>
            </w:ins>
          </w:p>
        </w:tc>
      </w:tr>
      <w:tr w:rsidR="00F302C5" w:rsidRPr="00EE3637" w14:paraId="1D95759E" w14:textId="77777777" w:rsidTr="00C04E8D">
        <w:trPr>
          <w:trHeight w:val="555"/>
          <w:jc w:val="center"/>
          <w:ins w:id="8607"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14:paraId="00E5B163" w14:textId="77777777" w:rsidR="00F302C5" w:rsidRPr="00EE3637" w:rsidRDefault="00F302C5" w:rsidP="00C04E8D">
            <w:pPr>
              <w:widowControl/>
              <w:spacing w:after="0"/>
              <w:jc w:val="left"/>
              <w:rPr>
                <w:ins w:id="8608"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14:paraId="06D2DE76" w14:textId="77777777" w:rsidR="00F302C5" w:rsidRPr="00EE3637" w:rsidRDefault="00F302C5" w:rsidP="00C04E8D">
            <w:pPr>
              <w:widowControl/>
              <w:spacing w:after="0"/>
              <w:jc w:val="center"/>
              <w:rPr>
                <w:ins w:id="8609" w:author="Samuel Dent" w:date="2015-09-23T07:49:00Z"/>
                <w:rFonts w:ascii="Calibri" w:hAnsi="Calibri"/>
                <w:color w:val="000000"/>
                <w:szCs w:val="20"/>
              </w:rPr>
            </w:pPr>
            <w:ins w:id="8610" w:author="Samuel Dent" w:date="2015-09-23T07:49:00Z">
              <w:r w:rsidRPr="00EE3637">
                <w:rPr>
                  <w:rFonts w:ascii="Calibri" w:hAnsi="Calibri"/>
                  <w:color w:val="000000"/>
                  <w:szCs w:val="20"/>
                </w:rPr>
                <w:t>300</w:t>
              </w:r>
            </w:ins>
          </w:p>
        </w:tc>
        <w:tc>
          <w:tcPr>
            <w:tcW w:w="958" w:type="dxa"/>
            <w:tcBorders>
              <w:top w:val="nil"/>
              <w:left w:val="nil"/>
              <w:bottom w:val="single" w:sz="4" w:space="0" w:color="auto"/>
              <w:right w:val="single" w:sz="4" w:space="0" w:color="auto"/>
            </w:tcBorders>
            <w:shd w:val="clear" w:color="auto" w:fill="auto"/>
            <w:vAlign w:val="center"/>
            <w:hideMark/>
          </w:tcPr>
          <w:p w14:paraId="62AD10E2" w14:textId="77777777" w:rsidR="00F302C5" w:rsidRPr="00980897" w:rsidRDefault="00F302C5" w:rsidP="00C04E8D">
            <w:pPr>
              <w:widowControl/>
              <w:spacing w:after="0"/>
              <w:jc w:val="center"/>
              <w:rPr>
                <w:ins w:id="8611" w:author="Samuel Dent" w:date="2015-09-23T07:49:00Z"/>
                <w:rFonts w:ascii="Calibri" w:hAnsi="Calibri"/>
                <w:color w:val="000000"/>
                <w:szCs w:val="20"/>
              </w:rPr>
            </w:pPr>
            <w:ins w:id="8612" w:author="Samuel Dent" w:date="2015-09-23T07:49:00Z">
              <w:r w:rsidRPr="00980897">
                <w:rPr>
                  <w:rFonts w:ascii="Calibri" w:hAnsi="Calibri"/>
                  <w:color w:val="000000"/>
                  <w:szCs w:val="20"/>
                </w:rPr>
                <w:footnoteReference w:customMarkFollows="1" w:id="769"/>
                <w:t>399</w:t>
              </w:r>
            </w:ins>
          </w:p>
        </w:tc>
        <w:tc>
          <w:tcPr>
            <w:tcW w:w="969" w:type="dxa"/>
            <w:tcBorders>
              <w:top w:val="nil"/>
              <w:left w:val="nil"/>
              <w:bottom w:val="single" w:sz="4" w:space="0" w:color="auto"/>
              <w:right w:val="single" w:sz="4" w:space="0" w:color="auto"/>
            </w:tcBorders>
            <w:shd w:val="clear" w:color="auto" w:fill="auto"/>
            <w:vAlign w:val="center"/>
            <w:hideMark/>
          </w:tcPr>
          <w:p w14:paraId="246DA667" w14:textId="77777777" w:rsidR="00F302C5" w:rsidRPr="00EE3637" w:rsidRDefault="00F302C5" w:rsidP="00C04E8D">
            <w:pPr>
              <w:widowControl/>
              <w:spacing w:after="0"/>
              <w:jc w:val="center"/>
              <w:rPr>
                <w:ins w:id="8614" w:author="Samuel Dent" w:date="2015-09-23T07:49:00Z"/>
                <w:rFonts w:ascii="Calibri" w:hAnsi="Calibri"/>
                <w:color w:val="000000"/>
                <w:szCs w:val="20"/>
              </w:rPr>
            </w:pPr>
            <w:ins w:id="8615" w:author="Samuel Dent" w:date="2015-09-23T07:49:00Z">
              <w:r w:rsidRPr="00EE3637">
                <w:rPr>
                  <w:rFonts w:ascii="Calibri" w:hAnsi="Calibri"/>
                  <w:color w:val="000000"/>
                  <w:szCs w:val="20"/>
                </w:rPr>
                <w:t>30</w:t>
              </w:r>
            </w:ins>
          </w:p>
        </w:tc>
      </w:tr>
    </w:tbl>
    <w:p w14:paraId="09CDEAB8" w14:textId="77777777" w:rsidR="00F302C5" w:rsidRDefault="00F302C5" w:rsidP="00F302C5">
      <w:pPr>
        <w:ind w:left="2430"/>
        <w:rPr>
          <w:ins w:id="8616" w:author="Samuel Dent" w:date="2015-09-23T07:49:00Z"/>
          <w:noProof/>
        </w:rPr>
      </w:pPr>
      <w:ins w:id="8617" w:author="Samuel Dent" w:date="2015-09-23T07:49:00Z">
        <w:r>
          <w:rPr>
            <w:noProof/>
          </w:rPr>
          <w:t>Directional lamps are exempt from EISA regulations.</w:t>
        </w:r>
      </w:ins>
    </w:p>
    <w:p w14:paraId="3BB250C9" w14:textId="77777777" w:rsidR="00F302C5" w:rsidRDefault="00F302C5" w:rsidP="00F302C5">
      <w:pPr>
        <w:ind w:left="2160" w:hanging="1440"/>
        <w:rPr>
          <w:ins w:id="8618" w:author="Samuel Dent" w:date="2015-09-23T07:49:00Z"/>
          <w:noProof/>
        </w:rPr>
      </w:pPr>
    </w:p>
    <w:p w14:paraId="42D214D9" w14:textId="77777777" w:rsidR="00F302C5" w:rsidRDefault="00F302C5" w:rsidP="00F302C5">
      <w:pPr>
        <w:ind w:firstLine="720"/>
        <w:rPr>
          <w:noProof/>
        </w:rPr>
      </w:pPr>
      <w:moveToRangeStart w:id="8619" w:author="Samuel Dent" w:date="2015-09-23T07:55:00Z" w:name="move430758284"/>
      <w:moveTo w:id="8620" w:author="Samuel Dent" w:date="2015-09-23T07:55:00Z">
        <w:r>
          <w:rPr>
            <w:noProof/>
          </w:rPr>
          <w:t>For PAR, MR, and MRX Lamps Types:</w:t>
        </w:r>
      </w:moveTo>
    </w:p>
    <w:p w14:paraId="10769CE8" w14:textId="77777777" w:rsidR="00F302C5" w:rsidRPr="00022158" w:rsidRDefault="00F302C5" w:rsidP="00F302C5">
      <w:pPr>
        <w:ind w:left="720"/>
        <w:rPr>
          <w:noProof/>
          <w:szCs w:val="20"/>
        </w:rPr>
      </w:pPr>
      <w:moveTo w:id="8621" w:author="Samuel Dent" w:date="2015-09-23T07:55:00Z">
        <w:r>
          <w:rPr>
            <w:noProof/>
          </w:rPr>
          <w:t>For these highly focused directional lamp types, it is necessary to have Center Beam Candle Power (CBCP) and beam angle measurements to accurately estimate the equivalent baseline wattage.  The formula below is based on the Energy Star Center Beam Candle Power tool.</w:t>
        </w:r>
        <w:r>
          <w:rPr>
            <w:rStyle w:val="FootnoteReference"/>
            <w:noProof/>
          </w:rPr>
          <w:footnoteReference w:id="770"/>
        </w:r>
        <w:r>
          <w:rPr>
            <w:noProof/>
          </w:rPr>
          <w:t xml:space="preserve"> </w:t>
        </w:r>
        <w:r>
          <w:rPr>
            <w:noProof/>
            <w:szCs w:val="20"/>
          </w:rPr>
          <w:t>If CBCP and beam angle information are not available</w:t>
        </w:r>
      </w:moveTo>
      <w:ins w:id="8624" w:author="Samuel Dent" w:date="2015-09-23T08:19:00Z">
        <w:r w:rsidRPr="00F7501F">
          <w:rPr>
            <w:noProof/>
            <w:szCs w:val="20"/>
          </w:rPr>
          <w:t xml:space="preserve"> </w:t>
        </w:r>
        <w:r>
          <w:rPr>
            <w:noProof/>
            <w:szCs w:val="20"/>
          </w:rPr>
          <w:t>or if the equation below returns a negative value (or undefined), use the manufacturer’s recommended baseline wattage equivalent.</w:t>
        </w:r>
        <w:r>
          <w:rPr>
            <w:rStyle w:val="FootnoteReference"/>
            <w:noProof/>
            <w:szCs w:val="20"/>
          </w:rPr>
          <w:footnoteReference w:id="771"/>
        </w:r>
      </w:ins>
      <w:moveTo w:id="8627" w:author="Samuel Dent" w:date="2015-09-23T07:55:00Z">
        <w:del w:id="8628" w:author="Samuel Dent" w:date="2015-09-23T08:19:00Z">
          <w:r w:rsidDel="00F7501F">
            <w:rPr>
              <w:noProof/>
              <w:szCs w:val="20"/>
            </w:rPr>
            <w:delText>, refer to the R, BR, and ER lumen based method above.</w:delText>
          </w:r>
        </w:del>
      </w:moveTo>
    </w:p>
    <w:p w14:paraId="316E1C1E" w14:textId="77777777" w:rsidR="00F302C5" w:rsidRPr="009C362B" w:rsidRDefault="00F302C5" w:rsidP="00F302C5">
      <w:pPr>
        <w:rPr>
          <w:noProof/>
          <w:sz w:val="17"/>
          <w:szCs w:val="17"/>
        </w:rPr>
      </w:pPr>
      <m:oMathPara>
        <m:oMathParaPr>
          <m:jc m:val="left"/>
        </m:oMathParaPr>
        <m:oMath>
          <m:r>
            <m:rPr>
              <m:sty m:val="p"/>
            </m:rPr>
            <w:rPr>
              <w:rFonts w:ascii="Cambria Math" w:hAnsi="Cambria Math"/>
              <w:noProof/>
              <w:sz w:val="17"/>
              <w:szCs w:val="17"/>
            </w:rPr>
            <m:t>Wattsbase</m:t>
          </m:r>
          <m:r>
            <w:rPr>
              <w:rFonts w:ascii="Cambria Math" w:hAnsi="Cambria Math"/>
              <w:noProof/>
              <w:sz w:val="17"/>
              <w:szCs w:val="17"/>
            </w:rPr>
            <m:t>=</m:t>
          </m:r>
        </m:oMath>
      </m:oMathPara>
    </w:p>
    <w:p w14:paraId="68396856" w14:textId="77777777" w:rsidR="00F302C5" w:rsidRPr="00980897" w:rsidRDefault="00F302C5" w:rsidP="00F302C5">
      <w:pPr>
        <w:rPr>
          <w:noProof/>
          <w:sz w:val="17"/>
          <w:szCs w:val="17"/>
        </w:rPr>
      </w:pPr>
      <m:oMathPara>
        <m:oMath>
          <m:r>
            <w:rPr>
              <w:rFonts w:ascii="Cambria Math" w:hAnsi="Cambria Math"/>
              <w:noProof/>
              <w:sz w:val="17"/>
              <w:szCs w:val="17"/>
            </w:rPr>
            <m:t>375.1-4.355</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 xml:space="preserve">- </m:t>
          </m:r>
          <m:rad>
            <m:radPr>
              <m:degHide m:val="1"/>
              <m:ctrlPr>
                <w:rPr>
                  <w:rFonts w:ascii="Cambria Math" w:hAnsi="Cambria Math"/>
                  <w:i/>
                  <w:noProof/>
                  <w:sz w:val="17"/>
                  <w:szCs w:val="17"/>
                </w:rPr>
              </m:ctrlPr>
            </m:radPr>
            <m:deg/>
            <m:e>
              <m:r>
                <w:rPr>
                  <w:rFonts w:ascii="Cambria Math" w:hAnsi="Cambria Math"/>
                  <w:noProof/>
                  <w:sz w:val="17"/>
                  <w:szCs w:val="17"/>
                </w:rPr>
                <m:t>227,800-937.9</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-0.9903</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D</m:t>
                      </m:r>
                    </m:e>
                    <m:sup>
                      <m:r>
                        <w:rPr>
                          <w:rFonts w:ascii="Cambria Math" w:hAnsi="Cambria Math"/>
                          <w:noProof/>
                          <w:sz w:val="17"/>
                          <w:szCs w:val="17"/>
                        </w:rPr>
                        <m:t>2</m:t>
                      </m:r>
                    </m:sup>
                  </m:sSup>
                </m:e>
              </m:d>
              <m:r>
                <w:rPr>
                  <w:rFonts w:ascii="Cambria Math" w:hAnsi="Cambria Math"/>
                  <w:noProof/>
                  <w:sz w:val="17"/>
                  <w:szCs w:val="17"/>
                </w:rPr>
                <m:t>-1479</m:t>
              </m:r>
              <m:d>
                <m:dPr>
                  <m:ctrlPr>
                    <w:rPr>
                      <w:rFonts w:ascii="Cambria Math" w:hAnsi="Cambria Math"/>
                      <w:i/>
                      <w:noProof/>
                      <w:sz w:val="17"/>
                      <w:szCs w:val="17"/>
                    </w:rPr>
                  </m:ctrlPr>
                </m:dPr>
                <m:e>
                  <m:r>
                    <w:rPr>
                      <w:rFonts w:ascii="Cambria Math" w:hAnsi="Cambria Math"/>
                      <w:noProof/>
                      <w:sz w:val="17"/>
                      <w:szCs w:val="17"/>
                    </w:rPr>
                    <m:t>BA</m:t>
                  </m:r>
                </m:e>
              </m:d>
              <m:r>
                <w:rPr>
                  <w:rFonts w:ascii="Cambria Math" w:hAnsi="Cambria Math"/>
                  <w:noProof/>
                  <w:sz w:val="17"/>
                  <w:szCs w:val="17"/>
                </w:rPr>
                <m:t>-12.02</m:t>
              </m:r>
              <m:d>
                <m:dPr>
                  <m:ctrlPr>
                    <w:rPr>
                      <w:rFonts w:ascii="Cambria Math" w:hAnsi="Cambria Math"/>
                      <w:i/>
                      <w:noProof/>
                      <w:sz w:val="17"/>
                      <w:szCs w:val="17"/>
                    </w:rPr>
                  </m:ctrlPr>
                </m:dPr>
                <m:e>
                  <m:r>
                    <w:rPr>
                      <w:rFonts w:ascii="Cambria Math" w:hAnsi="Cambria Math"/>
                      <w:noProof/>
                      <w:sz w:val="17"/>
                      <w:szCs w:val="17"/>
                    </w:rPr>
                    <m:t>D*BA</m:t>
                  </m:r>
                </m:e>
              </m:d>
              <m:r>
                <w:rPr>
                  <w:rFonts w:ascii="Cambria Math" w:hAnsi="Cambria Math"/>
                  <w:noProof/>
                  <w:sz w:val="17"/>
                  <w:szCs w:val="17"/>
                </w:rPr>
                <m:t>+14.69</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BA</m:t>
                      </m:r>
                    </m:e>
                    <m:sup>
                      <m:r>
                        <w:rPr>
                          <w:rFonts w:ascii="Cambria Math" w:hAnsi="Cambria Math"/>
                          <w:noProof/>
                          <w:sz w:val="17"/>
                          <w:szCs w:val="17"/>
                        </w:rPr>
                        <m:t>2</m:t>
                      </m:r>
                    </m:sup>
                  </m:sSup>
                </m:e>
              </m:d>
              <m:r>
                <w:rPr>
                  <w:rFonts w:ascii="Cambria Math" w:hAnsi="Cambria Math"/>
                  <w:noProof/>
                  <w:sz w:val="17"/>
                  <w:szCs w:val="17"/>
                </w:rPr>
                <m:t>-16,720*</m:t>
              </m:r>
              <m:r>
                <m:rPr>
                  <m:sty m:val="p"/>
                </m:rPr>
                <w:rPr>
                  <w:rFonts w:ascii="Cambria Math" w:hAnsi="Cambria Math"/>
                  <w:noProof/>
                  <w:sz w:val="17"/>
                  <w:szCs w:val="17"/>
                </w:rPr>
                <m:t>ln⁡</m:t>
              </m:r>
              <m:r>
                <w:rPr>
                  <w:rFonts w:ascii="Cambria Math" w:hAnsi="Cambria Math"/>
                  <w:noProof/>
                  <w:sz w:val="17"/>
                  <w:szCs w:val="17"/>
                </w:rPr>
                <m:t>(CBCP)</m:t>
              </m:r>
            </m:e>
          </m:rad>
        </m:oMath>
      </m:oMathPara>
    </w:p>
    <w:p w14:paraId="7D64A958" w14:textId="77777777" w:rsidR="00F302C5" w:rsidRDefault="00F302C5" w:rsidP="00F302C5">
      <w:pPr>
        <w:rPr>
          <w:noProof/>
          <w:szCs w:val="20"/>
        </w:rPr>
      </w:pPr>
      <w:moveTo w:id="8629" w:author="Samuel Dent" w:date="2015-09-23T07:55:00Z">
        <w:r>
          <w:rPr>
            <w:noProof/>
            <w:szCs w:val="20"/>
          </w:rPr>
          <w:t>Where:</w:t>
        </w:r>
      </w:moveTo>
    </w:p>
    <w:p w14:paraId="19C189B6" w14:textId="77777777" w:rsidR="00F302C5" w:rsidRDefault="00F302C5" w:rsidP="00F302C5">
      <w:pPr>
        <w:rPr>
          <w:noProof/>
          <w:szCs w:val="20"/>
        </w:rPr>
      </w:pPr>
      <w:moveTo w:id="8630" w:author="Samuel Dent" w:date="2015-09-23T07:55:00Z">
        <w:r>
          <w:rPr>
            <w:noProof/>
            <w:szCs w:val="20"/>
          </w:rPr>
          <w:tab/>
          <w:t xml:space="preserve">D </w:t>
        </w:r>
        <w:r>
          <w:rPr>
            <w:noProof/>
            <w:szCs w:val="20"/>
          </w:rPr>
          <w:tab/>
        </w:r>
        <w:r>
          <w:rPr>
            <w:noProof/>
            <w:szCs w:val="20"/>
          </w:rPr>
          <w:tab/>
          <w:t>= Bulb diameter (e.g.  for PAR20 D = 20)</w:t>
        </w:r>
      </w:moveTo>
    </w:p>
    <w:p w14:paraId="30CCBE98" w14:textId="77777777" w:rsidR="00F302C5" w:rsidRDefault="00F302C5" w:rsidP="00F302C5">
      <w:pPr>
        <w:rPr>
          <w:noProof/>
          <w:szCs w:val="20"/>
        </w:rPr>
      </w:pPr>
      <w:moveTo w:id="8631" w:author="Samuel Dent" w:date="2015-09-23T07:55:00Z">
        <w:r>
          <w:rPr>
            <w:noProof/>
            <w:szCs w:val="20"/>
          </w:rPr>
          <w:tab/>
          <w:t>BA</w:t>
        </w:r>
        <w:r>
          <w:rPr>
            <w:noProof/>
            <w:szCs w:val="20"/>
          </w:rPr>
          <w:tab/>
        </w:r>
        <w:r>
          <w:rPr>
            <w:noProof/>
            <w:szCs w:val="20"/>
          </w:rPr>
          <w:tab/>
          <w:t>= Beam angle</w:t>
        </w:r>
      </w:moveTo>
    </w:p>
    <w:p w14:paraId="39B89EE4" w14:textId="77777777" w:rsidR="00F302C5" w:rsidRDefault="00F302C5" w:rsidP="00F302C5">
      <w:pPr>
        <w:rPr>
          <w:noProof/>
          <w:szCs w:val="20"/>
        </w:rPr>
      </w:pPr>
      <w:moveTo w:id="8632" w:author="Samuel Dent" w:date="2015-09-23T07:55:00Z">
        <w:r>
          <w:rPr>
            <w:noProof/>
            <w:szCs w:val="20"/>
          </w:rPr>
          <w:tab/>
          <w:t>CBCP</w:t>
        </w:r>
        <w:r>
          <w:rPr>
            <w:noProof/>
            <w:szCs w:val="20"/>
          </w:rPr>
          <w:tab/>
        </w:r>
        <w:r>
          <w:rPr>
            <w:noProof/>
            <w:szCs w:val="20"/>
          </w:rPr>
          <w:tab/>
          <w:t>= Center beam candle power</w:t>
        </w:r>
      </w:moveTo>
    </w:p>
    <w:p w14:paraId="7AB46A37" w14:textId="77777777" w:rsidR="00F302C5" w:rsidRDefault="00F302C5" w:rsidP="00F302C5">
      <w:pPr>
        <w:rPr>
          <w:noProof/>
          <w:szCs w:val="20"/>
        </w:rPr>
      </w:pPr>
      <w:moveTo w:id="8633" w:author="Samuel Dent" w:date="2015-09-23T07:55:00Z">
        <w:r>
          <w:rPr>
            <w:noProof/>
            <w:szCs w:val="20"/>
          </w:rPr>
          <w:t>The result of the equation above should be rounded DOWN to the nearest wattage established by Energy Star:</w:t>
        </w:r>
      </w:moveTo>
    </w:p>
    <w:tbl>
      <w:tblPr>
        <w:tblW w:w="7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4490"/>
      </w:tblGrid>
      <w:tr w:rsidR="00F302C5" w:rsidRPr="00022158" w14:paraId="0A3007CD" w14:textId="77777777" w:rsidTr="00C04E8D">
        <w:trPr>
          <w:trHeight w:val="510"/>
          <w:jc w:val="center"/>
        </w:trPr>
        <w:tc>
          <w:tcPr>
            <w:tcW w:w="2540" w:type="dxa"/>
            <w:shd w:val="clear" w:color="000000" w:fill="808080"/>
            <w:vAlign w:val="center"/>
            <w:hideMark/>
          </w:tcPr>
          <w:p w14:paraId="765BB491" w14:textId="77777777" w:rsidR="00F302C5" w:rsidRPr="00022158" w:rsidRDefault="00F302C5" w:rsidP="00C04E8D">
            <w:pPr>
              <w:widowControl/>
              <w:spacing w:after="0"/>
              <w:jc w:val="center"/>
              <w:rPr>
                <w:rFonts w:ascii="Calibri" w:hAnsi="Calibri" w:cs="Calibri"/>
                <w:b/>
                <w:bCs/>
                <w:color w:val="FFFFFF"/>
                <w:szCs w:val="20"/>
              </w:rPr>
            </w:pPr>
            <w:moveTo w:id="8634" w:author="Samuel Dent" w:date="2015-09-23T07:55:00Z">
              <w:r w:rsidRPr="00022158">
                <w:rPr>
                  <w:rFonts w:ascii="Calibri" w:hAnsi="Calibri" w:cs="Calibri"/>
                  <w:b/>
                  <w:bCs/>
                  <w:color w:val="FFFFFF"/>
                  <w:szCs w:val="20"/>
                </w:rPr>
                <w:t>Diameter</w:t>
              </w:r>
            </w:moveTo>
          </w:p>
        </w:tc>
        <w:tc>
          <w:tcPr>
            <w:tcW w:w="4490" w:type="dxa"/>
            <w:shd w:val="clear" w:color="000000" w:fill="808080"/>
            <w:vAlign w:val="center"/>
            <w:hideMark/>
          </w:tcPr>
          <w:p w14:paraId="372B10CB" w14:textId="77777777" w:rsidR="00F302C5" w:rsidRPr="00022158" w:rsidRDefault="00F302C5" w:rsidP="00C04E8D">
            <w:pPr>
              <w:widowControl/>
              <w:spacing w:after="0"/>
              <w:jc w:val="center"/>
              <w:rPr>
                <w:rFonts w:ascii="Calibri" w:hAnsi="Calibri" w:cs="Calibri"/>
                <w:b/>
                <w:bCs/>
                <w:color w:val="FFFFFF"/>
                <w:szCs w:val="20"/>
              </w:rPr>
            </w:pPr>
            <w:moveTo w:id="8635" w:author="Samuel Dent" w:date="2015-09-23T07:55:00Z">
              <w:r w:rsidRPr="00022158">
                <w:rPr>
                  <w:rFonts w:ascii="Calibri" w:hAnsi="Calibri" w:cs="Calibri"/>
                  <w:b/>
                  <w:bCs/>
                  <w:color w:val="FFFFFF"/>
                  <w:szCs w:val="20"/>
                </w:rPr>
                <w:t>Permitted Wattages</w:t>
              </w:r>
            </w:moveTo>
          </w:p>
        </w:tc>
      </w:tr>
      <w:tr w:rsidR="00F302C5" w:rsidRPr="00022158" w14:paraId="0DC3324D" w14:textId="77777777" w:rsidTr="00C04E8D">
        <w:trPr>
          <w:trHeight w:val="332"/>
          <w:jc w:val="center"/>
        </w:trPr>
        <w:tc>
          <w:tcPr>
            <w:tcW w:w="2540" w:type="dxa"/>
            <w:shd w:val="clear" w:color="auto" w:fill="auto"/>
            <w:vAlign w:val="center"/>
            <w:hideMark/>
          </w:tcPr>
          <w:p w14:paraId="6FA804F5" w14:textId="77777777" w:rsidR="00F302C5" w:rsidRPr="00022158" w:rsidRDefault="00F302C5" w:rsidP="00C04E8D">
            <w:pPr>
              <w:widowControl/>
              <w:spacing w:after="0"/>
              <w:jc w:val="center"/>
              <w:rPr>
                <w:rFonts w:ascii="Calibri" w:hAnsi="Calibri" w:cs="Calibri"/>
                <w:color w:val="000000"/>
                <w:szCs w:val="20"/>
              </w:rPr>
            </w:pPr>
            <w:moveTo w:id="8636" w:author="Samuel Dent" w:date="2015-09-23T07:55:00Z">
              <w:r w:rsidRPr="00022158">
                <w:rPr>
                  <w:rFonts w:ascii="Calibri" w:hAnsi="Calibri" w:cs="Calibri"/>
                  <w:color w:val="000000"/>
                  <w:szCs w:val="20"/>
                </w:rPr>
                <w:t>16</w:t>
              </w:r>
            </w:moveTo>
          </w:p>
        </w:tc>
        <w:tc>
          <w:tcPr>
            <w:tcW w:w="4490" w:type="dxa"/>
            <w:shd w:val="clear" w:color="auto" w:fill="auto"/>
            <w:vAlign w:val="center"/>
            <w:hideMark/>
          </w:tcPr>
          <w:p w14:paraId="1BD321C5" w14:textId="77777777" w:rsidR="00F302C5" w:rsidRPr="00022158" w:rsidRDefault="00F302C5" w:rsidP="00C04E8D">
            <w:pPr>
              <w:widowControl/>
              <w:spacing w:after="0"/>
              <w:jc w:val="left"/>
              <w:rPr>
                <w:rFonts w:ascii="Calibri" w:hAnsi="Calibri" w:cs="Calibri"/>
                <w:color w:val="000000"/>
                <w:szCs w:val="20"/>
              </w:rPr>
            </w:pPr>
            <w:moveTo w:id="8637" w:author="Samuel Dent" w:date="2015-09-23T07:55:00Z">
              <w:r w:rsidRPr="00022158">
                <w:rPr>
                  <w:rFonts w:ascii="Calibri" w:hAnsi="Calibri" w:cs="Calibri"/>
                  <w:color w:val="000000"/>
                  <w:szCs w:val="20"/>
                </w:rPr>
                <w:t>20, 35, 40, 45, 50, 60, 75</w:t>
              </w:r>
            </w:moveTo>
          </w:p>
        </w:tc>
      </w:tr>
      <w:tr w:rsidR="00F302C5" w:rsidRPr="00022158" w14:paraId="075F37AE" w14:textId="77777777" w:rsidTr="00C04E8D">
        <w:trPr>
          <w:trHeight w:val="315"/>
          <w:jc w:val="center"/>
        </w:trPr>
        <w:tc>
          <w:tcPr>
            <w:tcW w:w="2540" w:type="dxa"/>
            <w:shd w:val="clear" w:color="auto" w:fill="auto"/>
            <w:vAlign w:val="center"/>
            <w:hideMark/>
          </w:tcPr>
          <w:p w14:paraId="146D5C23" w14:textId="77777777" w:rsidR="00F302C5" w:rsidRPr="00022158" w:rsidRDefault="00F302C5" w:rsidP="00C04E8D">
            <w:pPr>
              <w:widowControl/>
              <w:spacing w:after="0"/>
              <w:jc w:val="center"/>
              <w:rPr>
                <w:rFonts w:ascii="Calibri" w:hAnsi="Calibri" w:cs="Calibri"/>
                <w:color w:val="000000"/>
                <w:szCs w:val="20"/>
              </w:rPr>
            </w:pPr>
            <w:moveTo w:id="8638" w:author="Samuel Dent" w:date="2015-09-23T07:55:00Z">
              <w:r w:rsidRPr="00022158">
                <w:rPr>
                  <w:rFonts w:ascii="Calibri" w:hAnsi="Calibri" w:cs="Calibri"/>
                  <w:color w:val="000000"/>
                  <w:szCs w:val="20"/>
                </w:rPr>
                <w:t>20</w:t>
              </w:r>
            </w:moveTo>
          </w:p>
        </w:tc>
        <w:tc>
          <w:tcPr>
            <w:tcW w:w="4490" w:type="dxa"/>
            <w:shd w:val="clear" w:color="auto" w:fill="auto"/>
            <w:vAlign w:val="center"/>
            <w:hideMark/>
          </w:tcPr>
          <w:p w14:paraId="42746BFA" w14:textId="77777777" w:rsidR="00F302C5" w:rsidRPr="00022158" w:rsidRDefault="00F302C5" w:rsidP="00C04E8D">
            <w:pPr>
              <w:widowControl/>
              <w:spacing w:after="0"/>
              <w:jc w:val="left"/>
              <w:rPr>
                <w:rFonts w:ascii="Calibri" w:hAnsi="Calibri" w:cs="Calibri"/>
                <w:color w:val="000000"/>
                <w:szCs w:val="20"/>
              </w:rPr>
            </w:pPr>
            <w:moveTo w:id="8639" w:author="Samuel Dent" w:date="2015-09-23T07:55:00Z">
              <w:r w:rsidRPr="00022158">
                <w:rPr>
                  <w:rFonts w:ascii="Calibri" w:hAnsi="Calibri" w:cs="Calibri"/>
                  <w:color w:val="000000"/>
                  <w:szCs w:val="20"/>
                </w:rPr>
                <w:t>50</w:t>
              </w:r>
            </w:moveTo>
          </w:p>
        </w:tc>
      </w:tr>
      <w:tr w:rsidR="00F302C5" w:rsidRPr="00022158" w14:paraId="6D75B798" w14:textId="77777777" w:rsidTr="00C04E8D">
        <w:trPr>
          <w:trHeight w:val="304"/>
          <w:jc w:val="center"/>
        </w:trPr>
        <w:tc>
          <w:tcPr>
            <w:tcW w:w="2540" w:type="dxa"/>
            <w:shd w:val="clear" w:color="auto" w:fill="auto"/>
            <w:vAlign w:val="center"/>
            <w:hideMark/>
          </w:tcPr>
          <w:p w14:paraId="6AE7CA3A" w14:textId="77777777" w:rsidR="00F302C5" w:rsidRPr="00022158" w:rsidRDefault="00F302C5" w:rsidP="00C04E8D">
            <w:pPr>
              <w:widowControl/>
              <w:spacing w:after="0"/>
              <w:jc w:val="center"/>
              <w:rPr>
                <w:rFonts w:ascii="Calibri" w:hAnsi="Calibri" w:cs="Calibri"/>
                <w:color w:val="000000"/>
                <w:szCs w:val="20"/>
              </w:rPr>
            </w:pPr>
            <w:moveTo w:id="8640" w:author="Samuel Dent" w:date="2015-09-23T07:55:00Z">
              <w:r w:rsidRPr="00022158">
                <w:rPr>
                  <w:rFonts w:ascii="Calibri" w:hAnsi="Calibri" w:cs="Calibri"/>
                  <w:color w:val="000000"/>
                  <w:szCs w:val="20"/>
                </w:rPr>
                <w:t>30S</w:t>
              </w:r>
            </w:moveTo>
          </w:p>
        </w:tc>
        <w:tc>
          <w:tcPr>
            <w:tcW w:w="4490" w:type="dxa"/>
            <w:shd w:val="clear" w:color="auto" w:fill="auto"/>
            <w:vAlign w:val="center"/>
            <w:hideMark/>
          </w:tcPr>
          <w:p w14:paraId="5945FFDD" w14:textId="77777777" w:rsidR="00F302C5" w:rsidRPr="00022158" w:rsidRDefault="00F302C5" w:rsidP="00C04E8D">
            <w:pPr>
              <w:widowControl/>
              <w:spacing w:after="0"/>
              <w:jc w:val="left"/>
              <w:rPr>
                <w:rFonts w:ascii="Calibri" w:hAnsi="Calibri" w:cs="Calibri"/>
                <w:color w:val="000000"/>
                <w:szCs w:val="20"/>
              </w:rPr>
            </w:pPr>
            <w:moveTo w:id="8641" w:author="Samuel Dent" w:date="2015-09-23T07:55:00Z">
              <w:r w:rsidRPr="00022158">
                <w:rPr>
                  <w:rFonts w:ascii="Calibri" w:hAnsi="Calibri" w:cs="Calibri"/>
                  <w:color w:val="000000"/>
                  <w:szCs w:val="20"/>
                </w:rPr>
                <w:t>40, 45, 50, 60, 75</w:t>
              </w:r>
            </w:moveTo>
          </w:p>
        </w:tc>
      </w:tr>
      <w:tr w:rsidR="00F302C5" w:rsidRPr="00022158" w14:paraId="1B571005" w14:textId="77777777" w:rsidTr="00C04E8D">
        <w:trPr>
          <w:trHeight w:val="315"/>
          <w:jc w:val="center"/>
        </w:trPr>
        <w:tc>
          <w:tcPr>
            <w:tcW w:w="2540" w:type="dxa"/>
            <w:shd w:val="clear" w:color="auto" w:fill="auto"/>
            <w:vAlign w:val="center"/>
            <w:hideMark/>
          </w:tcPr>
          <w:p w14:paraId="58113B27" w14:textId="77777777" w:rsidR="00F302C5" w:rsidRPr="00022158" w:rsidRDefault="00F302C5" w:rsidP="00C04E8D">
            <w:pPr>
              <w:widowControl/>
              <w:spacing w:after="0"/>
              <w:jc w:val="center"/>
              <w:rPr>
                <w:rFonts w:ascii="Calibri" w:hAnsi="Calibri" w:cs="Calibri"/>
                <w:color w:val="000000"/>
                <w:szCs w:val="20"/>
              </w:rPr>
            </w:pPr>
            <w:moveTo w:id="8642" w:author="Samuel Dent" w:date="2015-09-23T07:55:00Z">
              <w:r w:rsidRPr="00022158">
                <w:rPr>
                  <w:rFonts w:ascii="Calibri" w:hAnsi="Calibri" w:cs="Calibri"/>
                  <w:color w:val="000000"/>
                  <w:szCs w:val="20"/>
                </w:rPr>
                <w:t>30L</w:t>
              </w:r>
            </w:moveTo>
          </w:p>
        </w:tc>
        <w:tc>
          <w:tcPr>
            <w:tcW w:w="4490" w:type="dxa"/>
            <w:shd w:val="clear" w:color="auto" w:fill="auto"/>
            <w:vAlign w:val="center"/>
            <w:hideMark/>
          </w:tcPr>
          <w:p w14:paraId="2817279A" w14:textId="77777777" w:rsidR="00F302C5" w:rsidRPr="00022158" w:rsidRDefault="00F302C5" w:rsidP="00C04E8D">
            <w:pPr>
              <w:widowControl/>
              <w:spacing w:after="0"/>
              <w:jc w:val="left"/>
              <w:rPr>
                <w:rFonts w:ascii="Calibri" w:hAnsi="Calibri" w:cs="Calibri"/>
                <w:color w:val="000000"/>
                <w:szCs w:val="20"/>
              </w:rPr>
            </w:pPr>
            <w:moveTo w:id="8643" w:author="Samuel Dent" w:date="2015-09-23T07:55:00Z">
              <w:r w:rsidRPr="00022158">
                <w:rPr>
                  <w:rFonts w:ascii="Calibri" w:hAnsi="Calibri" w:cs="Calibri"/>
                  <w:color w:val="000000"/>
                  <w:szCs w:val="20"/>
                </w:rPr>
                <w:t>50, 75</w:t>
              </w:r>
            </w:moveTo>
          </w:p>
        </w:tc>
      </w:tr>
      <w:tr w:rsidR="00F302C5" w:rsidRPr="00022158" w14:paraId="420817CD" w14:textId="77777777" w:rsidTr="00C04E8D">
        <w:trPr>
          <w:trHeight w:val="340"/>
          <w:jc w:val="center"/>
        </w:trPr>
        <w:tc>
          <w:tcPr>
            <w:tcW w:w="2540" w:type="dxa"/>
            <w:shd w:val="clear" w:color="auto" w:fill="auto"/>
            <w:vAlign w:val="center"/>
            <w:hideMark/>
          </w:tcPr>
          <w:p w14:paraId="760E57D2" w14:textId="77777777" w:rsidR="00F302C5" w:rsidRPr="00022158" w:rsidRDefault="00F302C5" w:rsidP="00C04E8D">
            <w:pPr>
              <w:widowControl/>
              <w:spacing w:after="0"/>
              <w:jc w:val="center"/>
              <w:rPr>
                <w:rFonts w:ascii="Calibri" w:hAnsi="Calibri" w:cs="Calibri"/>
                <w:color w:val="000000"/>
                <w:szCs w:val="20"/>
              </w:rPr>
            </w:pPr>
            <w:moveTo w:id="8644" w:author="Samuel Dent" w:date="2015-09-23T07:55:00Z">
              <w:r w:rsidRPr="00022158">
                <w:rPr>
                  <w:rFonts w:ascii="Calibri" w:hAnsi="Calibri" w:cs="Calibri"/>
                  <w:color w:val="000000"/>
                  <w:szCs w:val="20"/>
                </w:rPr>
                <w:t>38</w:t>
              </w:r>
            </w:moveTo>
          </w:p>
        </w:tc>
        <w:tc>
          <w:tcPr>
            <w:tcW w:w="4490" w:type="dxa"/>
            <w:shd w:val="clear" w:color="auto" w:fill="auto"/>
            <w:vAlign w:val="center"/>
            <w:hideMark/>
          </w:tcPr>
          <w:p w14:paraId="1F4C027C" w14:textId="77777777" w:rsidR="00F302C5" w:rsidRPr="00022158" w:rsidRDefault="00F302C5" w:rsidP="00C04E8D">
            <w:pPr>
              <w:widowControl/>
              <w:spacing w:after="0"/>
              <w:jc w:val="left"/>
              <w:rPr>
                <w:rFonts w:ascii="Calibri" w:hAnsi="Calibri" w:cs="Calibri"/>
                <w:color w:val="000000"/>
                <w:szCs w:val="20"/>
              </w:rPr>
            </w:pPr>
            <w:moveTo w:id="8645" w:author="Samuel Dent" w:date="2015-09-23T07:55:00Z">
              <w:r w:rsidRPr="00022158">
                <w:rPr>
                  <w:rFonts w:ascii="Calibri" w:hAnsi="Calibri" w:cs="Calibri"/>
                  <w:color w:val="000000"/>
                  <w:szCs w:val="20"/>
                </w:rPr>
                <w:t>40, 45, 50, 55, 60, 65, 75, 85, 90, 100, 120, 150, 250</w:t>
              </w:r>
            </w:moveTo>
          </w:p>
        </w:tc>
      </w:tr>
      <w:moveToRangeEnd w:id="8619"/>
    </w:tbl>
    <w:p w14:paraId="4B85FB9F" w14:textId="77777777" w:rsidR="00F302C5" w:rsidRDefault="00F302C5" w:rsidP="00F302C5">
      <w:pPr>
        <w:ind w:left="1440"/>
        <w:rPr>
          <w:ins w:id="8646" w:author="Samuel Dent" w:date="2015-09-23T08:09:00Z"/>
          <w:rFonts w:cstheme="minorHAnsi"/>
          <w:noProof/>
        </w:rPr>
      </w:pPr>
    </w:p>
    <w:p w14:paraId="6E12EF08" w14:textId="77777777" w:rsidR="00F302C5" w:rsidRDefault="00F302C5" w:rsidP="00F302C5">
      <w:pPr>
        <w:ind w:left="1440"/>
        <w:rPr>
          <w:ins w:id="8647" w:author="Samuel Dent" w:date="2015-09-23T07:49:00Z"/>
          <w:rFonts w:cstheme="minorHAnsi"/>
          <w:noProof/>
        </w:rPr>
      </w:pPr>
      <w:ins w:id="8648" w:author="Samuel Dent" w:date="2015-09-23T07:49:00Z">
        <w:r>
          <w:rPr>
            <w:rFonts w:cstheme="minorHAnsi"/>
            <w:noProof/>
          </w:rPr>
          <w:t>EISA non-exempt bulb types:</w:t>
        </w:r>
      </w:ins>
    </w:p>
    <w:tbl>
      <w:tblPr>
        <w:tblW w:w="35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Change w:id="8649" w:author="Stephanie Baer" w:date="2016-01-21T14:12:00Z">
          <w:tblPr>
            <w:tblW w:w="35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PrChange>
      </w:tblPr>
      <w:tblGrid>
        <w:gridCol w:w="3534"/>
        <w:gridCol w:w="848"/>
        <w:gridCol w:w="848"/>
        <w:gridCol w:w="1419"/>
        <w:tblGridChange w:id="8650">
          <w:tblGrid>
            <w:gridCol w:w="3534"/>
            <w:gridCol w:w="848"/>
            <w:gridCol w:w="848"/>
            <w:gridCol w:w="1419"/>
          </w:tblGrid>
        </w:tblGridChange>
      </w:tblGrid>
      <w:tr w:rsidR="00F302C5" w14:paraId="39E66103" w14:textId="77777777" w:rsidTr="008C33F6">
        <w:trPr>
          <w:trHeight w:val="1248"/>
          <w:tblHeader/>
          <w:jc w:val="center"/>
          <w:ins w:id="8651" w:author="Samuel Dent" w:date="2015-09-23T07:49:00Z"/>
          <w:trPrChange w:id="8652" w:author="Stephanie Baer" w:date="2016-01-21T14:12:00Z">
            <w:trPr>
              <w:trHeight w:val="1248"/>
              <w:tblHeader/>
              <w:jc w:val="center"/>
            </w:trPr>
          </w:trPrChange>
        </w:trPr>
        <w:tc>
          <w:tcPr>
            <w:tcW w:w="2656" w:type="pct"/>
            <w:shd w:val="solid" w:color="808080" w:fill="auto"/>
            <w:vAlign w:val="center"/>
            <w:hideMark/>
            <w:tcPrChange w:id="8653" w:author="Stephanie Baer" w:date="2016-01-21T14:12:00Z">
              <w:tcPr>
                <w:tcW w:w="2656" w:type="pct"/>
                <w:shd w:val="solid" w:color="808080" w:fill="auto"/>
                <w:hideMark/>
              </w:tcPr>
            </w:tcPrChange>
          </w:tcPr>
          <w:p w14:paraId="6768F1CD" w14:textId="77777777" w:rsidR="00F302C5" w:rsidRDefault="00F302C5">
            <w:pPr>
              <w:widowControl/>
              <w:autoSpaceDE w:val="0"/>
              <w:autoSpaceDN w:val="0"/>
              <w:adjustRightInd w:val="0"/>
              <w:spacing w:line="276" w:lineRule="auto"/>
              <w:jc w:val="center"/>
              <w:rPr>
                <w:ins w:id="8654" w:author="Samuel Dent" w:date="2015-09-23T07:49:00Z"/>
                <w:rFonts w:eastAsiaTheme="minorHAnsi" w:cs="Calibri"/>
                <w:b/>
                <w:bCs/>
                <w:color w:val="FFFFFF"/>
                <w:szCs w:val="20"/>
              </w:rPr>
            </w:pPr>
            <w:ins w:id="8655" w:author="Samuel Dent" w:date="2015-09-23T07:49:00Z">
              <w:r>
                <w:rPr>
                  <w:rFonts w:eastAsiaTheme="minorHAnsi" w:cs="Calibri"/>
                  <w:b/>
                  <w:bCs/>
                  <w:color w:val="FFFFFF"/>
                  <w:szCs w:val="20"/>
                </w:rPr>
                <w:lastRenderedPageBreak/>
                <w:t>Bulb Type</w:t>
              </w:r>
            </w:ins>
          </w:p>
        </w:tc>
        <w:tc>
          <w:tcPr>
            <w:tcW w:w="638" w:type="pct"/>
            <w:shd w:val="solid" w:color="808080" w:fill="auto"/>
            <w:vAlign w:val="center"/>
            <w:hideMark/>
            <w:tcPrChange w:id="8656" w:author="Stephanie Baer" w:date="2016-01-21T14:12:00Z">
              <w:tcPr>
                <w:tcW w:w="638" w:type="pct"/>
                <w:shd w:val="solid" w:color="808080" w:fill="auto"/>
                <w:hideMark/>
              </w:tcPr>
            </w:tcPrChange>
          </w:tcPr>
          <w:p w14:paraId="401134E4" w14:textId="77777777" w:rsidR="00F302C5" w:rsidRDefault="00F302C5">
            <w:pPr>
              <w:widowControl/>
              <w:autoSpaceDE w:val="0"/>
              <w:autoSpaceDN w:val="0"/>
              <w:adjustRightInd w:val="0"/>
              <w:spacing w:line="276" w:lineRule="auto"/>
              <w:jc w:val="center"/>
              <w:rPr>
                <w:ins w:id="8657" w:author="Samuel Dent" w:date="2015-09-23T07:49:00Z"/>
                <w:rFonts w:eastAsiaTheme="minorHAnsi" w:cs="Calibri"/>
                <w:b/>
                <w:bCs/>
                <w:color w:val="FFFFFF"/>
                <w:szCs w:val="20"/>
              </w:rPr>
            </w:pPr>
            <w:ins w:id="8658" w:author="Samuel Dent" w:date="2015-09-23T07:49:00Z">
              <w:r>
                <w:rPr>
                  <w:rFonts w:eastAsiaTheme="minorHAnsi" w:cs="Calibri"/>
                  <w:b/>
                  <w:bCs/>
                  <w:color w:val="FFFFFF"/>
                  <w:szCs w:val="20"/>
                </w:rPr>
                <w:t>Lower Lumen Range</w:t>
              </w:r>
            </w:ins>
          </w:p>
        </w:tc>
        <w:tc>
          <w:tcPr>
            <w:tcW w:w="638" w:type="pct"/>
            <w:shd w:val="solid" w:color="808080" w:fill="auto"/>
            <w:vAlign w:val="center"/>
            <w:hideMark/>
            <w:tcPrChange w:id="8659" w:author="Stephanie Baer" w:date="2016-01-21T14:12:00Z">
              <w:tcPr>
                <w:tcW w:w="638" w:type="pct"/>
                <w:shd w:val="solid" w:color="808080" w:fill="auto"/>
                <w:hideMark/>
              </w:tcPr>
            </w:tcPrChange>
          </w:tcPr>
          <w:p w14:paraId="6F26EC7C" w14:textId="77777777" w:rsidR="00F302C5" w:rsidRDefault="00F302C5">
            <w:pPr>
              <w:widowControl/>
              <w:autoSpaceDE w:val="0"/>
              <w:autoSpaceDN w:val="0"/>
              <w:adjustRightInd w:val="0"/>
              <w:spacing w:line="276" w:lineRule="auto"/>
              <w:jc w:val="center"/>
              <w:rPr>
                <w:ins w:id="8660" w:author="Samuel Dent" w:date="2015-09-23T07:49:00Z"/>
                <w:rFonts w:eastAsiaTheme="minorHAnsi" w:cs="Calibri"/>
                <w:b/>
                <w:bCs/>
                <w:color w:val="FFFFFF"/>
                <w:szCs w:val="20"/>
              </w:rPr>
            </w:pPr>
            <w:ins w:id="8661" w:author="Samuel Dent" w:date="2015-09-23T07:49:00Z">
              <w:r>
                <w:rPr>
                  <w:rFonts w:eastAsiaTheme="minorHAnsi" w:cs="Calibri"/>
                  <w:b/>
                  <w:bCs/>
                  <w:color w:val="FFFFFF"/>
                  <w:szCs w:val="20"/>
                </w:rPr>
                <w:t>Upper Lumen Range</w:t>
              </w:r>
            </w:ins>
          </w:p>
        </w:tc>
        <w:tc>
          <w:tcPr>
            <w:tcW w:w="1067" w:type="pct"/>
            <w:shd w:val="solid" w:color="808080" w:fill="auto"/>
            <w:vAlign w:val="center"/>
            <w:hideMark/>
            <w:tcPrChange w:id="8662" w:author="Stephanie Baer" w:date="2016-01-21T14:12:00Z">
              <w:tcPr>
                <w:tcW w:w="1067" w:type="pct"/>
                <w:shd w:val="solid" w:color="808080" w:fill="auto"/>
                <w:hideMark/>
              </w:tcPr>
            </w:tcPrChange>
          </w:tcPr>
          <w:p w14:paraId="434B5333" w14:textId="77777777" w:rsidR="00F302C5" w:rsidRDefault="00F302C5">
            <w:pPr>
              <w:widowControl/>
              <w:autoSpaceDE w:val="0"/>
              <w:autoSpaceDN w:val="0"/>
              <w:adjustRightInd w:val="0"/>
              <w:spacing w:line="276" w:lineRule="auto"/>
              <w:jc w:val="center"/>
              <w:rPr>
                <w:ins w:id="8663" w:author="Samuel Dent" w:date="2015-09-23T07:49:00Z"/>
                <w:rFonts w:eastAsiaTheme="minorHAnsi" w:cs="Calibri"/>
                <w:b/>
                <w:bCs/>
                <w:color w:val="FFFFFF"/>
                <w:szCs w:val="20"/>
              </w:rPr>
            </w:pPr>
            <w:ins w:id="8664" w:author="Samuel Dent" w:date="2015-09-23T07:49:00Z">
              <w:r>
                <w:rPr>
                  <w:rFonts w:eastAsiaTheme="minorHAnsi" w:cs="Calibri"/>
                  <w:b/>
                  <w:bCs/>
                  <w:color w:val="FFFFFF"/>
                  <w:szCs w:val="20"/>
                </w:rPr>
                <w:t>Incandescent Equivalent</w:t>
              </w:r>
            </w:ins>
          </w:p>
          <w:p w14:paraId="3BC392A3" w14:textId="77777777" w:rsidR="00F302C5" w:rsidRDefault="00F302C5">
            <w:pPr>
              <w:widowControl/>
              <w:autoSpaceDE w:val="0"/>
              <w:autoSpaceDN w:val="0"/>
              <w:adjustRightInd w:val="0"/>
              <w:spacing w:line="276" w:lineRule="auto"/>
              <w:jc w:val="center"/>
              <w:rPr>
                <w:ins w:id="8665" w:author="Samuel Dent" w:date="2015-09-23T07:49:00Z"/>
                <w:rFonts w:eastAsiaTheme="minorHAnsi" w:cs="Calibri"/>
                <w:b/>
                <w:bCs/>
                <w:color w:val="FFFFFF"/>
                <w:szCs w:val="20"/>
              </w:rPr>
            </w:pPr>
            <w:ins w:id="8666" w:author="Samuel Dent" w:date="2015-09-23T07:49:00Z">
              <w:r>
                <w:rPr>
                  <w:rFonts w:eastAsiaTheme="minorHAnsi" w:cs="Calibri"/>
                  <w:b/>
                  <w:bCs/>
                  <w:color w:val="FFFFFF"/>
                  <w:szCs w:val="20"/>
                </w:rPr>
                <w:t>Post-EISA 2007</w:t>
              </w:r>
            </w:ins>
          </w:p>
          <w:p w14:paraId="58DD3927" w14:textId="77777777" w:rsidR="00F302C5" w:rsidRDefault="00F302C5">
            <w:pPr>
              <w:widowControl/>
              <w:autoSpaceDE w:val="0"/>
              <w:autoSpaceDN w:val="0"/>
              <w:adjustRightInd w:val="0"/>
              <w:spacing w:line="276" w:lineRule="auto"/>
              <w:jc w:val="center"/>
              <w:rPr>
                <w:ins w:id="8667" w:author="Samuel Dent" w:date="2015-09-23T07:49:00Z"/>
                <w:rFonts w:eastAsiaTheme="minorHAnsi" w:cs="Calibri"/>
                <w:b/>
                <w:bCs/>
                <w:color w:val="FFFFFF"/>
                <w:szCs w:val="20"/>
              </w:rPr>
            </w:pPr>
            <w:ins w:id="8668" w:author="Samuel Dent" w:date="2015-09-23T07:49:00Z">
              <w:r>
                <w:rPr>
                  <w:rFonts w:eastAsiaTheme="minorHAnsi" w:cs="Calibri"/>
                  <w:b/>
                  <w:bCs/>
                  <w:color w:val="FFFFFF"/>
                  <w:szCs w:val="20"/>
                </w:rPr>
                <w:t>(WattsBase)</w:t>
              </w:r>
            </w:ins>
          </w:p>
        </w:tc>
      </w:tr>
      <w:tr w:rsidR="00F302C5" w14:paraId="10B5E16B" w14:textId="77777777" w:rsidTr="00C04E8D">
        <w:tblPrEx>
          <w:tblCellMar>
            <w:left w:w="108" w:type="dxa"/>
            <w:right w:w="108" w:type="dxa"/>
          </w:tblCellMar>
        </w:tblPrEx>
        <w:trPr>
          <w:trHeight w:val="406"/>
          <w:jc w:val="center"/>
          <w:ins w:id="8669" w:author="Samuel Dent" w:date="2015-09-23T07:49:00Z"/>
        </w:trPr>
        <w:tc>
          <w:tcPr>
            <w:tcW w:w="2656" w:type="pct"/>
            <w:vMerge w:val="restart"/>
            <w:hideMark/>
          </w:tcPr>
          <w:p w14:paraId="562493BE" w14:textId="77777777" w:rsidR="00F302C5" w:rsidRDefault="00F302C5" w:rsidP="00C04E8D">
            <w:pPr>
              <w:widowControl/>
              <w:autoSpaceDE w:val="0"/>
              <w:autoSpaceDN w:val="0"/>
              <w:adjustRightInd w:val="0"/>
              <w:spacing w:line="276" w:lineRule="auto"/>
              <w:jc w:val="center"/>
              <w:rPr>
                <w:ins w:id="8670" w:author="Samuel Dent" w:date="2015-09-23T07:49:00Z"/>
                <w:rFonts w:eastAsiaTheme="minorHAnsi" w:cs="Calibri"/>
                <w:b/>
                <w:bCs/>
                <w:color w:val="000000"/>
                <w:szCs w:val="20"/>
              </w:rPr>
            </w:pPr>
            <w:ins w:id="8671" w:author="Samuel Dent" w:date="2015-09-23T07:49:00Z">
              <w:r>
                <w:rPr>
                  <w:rFonts w:eastAsiaTheme="minorHAnsi" w:cs="Calibri"/>
                  <w:b/>
                  <w:bCs/>
                  <w:color w:val="000000"/>
                  <w:szCs w:val="20"/>
                </w:rPr>
                <w:t>Dimmable Twist, Globe (less than 5" in diameter and &gt; 749 lumens), candle (shapes B, BA, CA &gt; 749 lumens), Candelabra Base Lamps (&gt;1049 lumens), Intermediate Base Lamps (&gt;749 lumens)</w:t>
              </w:r>
            </w:ins>
          </w:p>
        </w:tc>
        <w:tc>
          <w:tcPr>
            <w:tcW w:w="638" w:type="pct"/>
            <w:hideMark/>
          </w:tcPr>
          <w:p w14:paraId="5444D031" w14:textId="77777777" w:rsidR="00F302C5" w:rsidRDefault="00F302C5" w:rsidP="00C04E8D">
            <w:pPr>
              <w:widowControl/>
              <w:autoSpaceDE w:val="0"/>
              <w:autoSpaceDN w:val="0"/>
              <w:adjustRightInd w:val="0"/>
              <w:spacing w:line="276" w:lineRule="auto"/>
              <w:jc w:val="center"/>
              <w:rPr>
                <w:ins w:id="8672" w:author="Samuel Dent" w:date="2015-09-23T07:49:00Z"/>
                <w:rFonts w:eastAsiaTheme="minorHAnsi" w:cs="Calibri"/>
                <w:color w:val="000000"/>
                <w:szCs w:val="20"/>
              </w:rPr>
            </w:pPr>
            <w:ins w:id="8673" w:author="Samuel Dent" w:date="2015-09-23T07:49:00Z">
              <w:r>
                <w:rPr>
                  <w:rFonts w:eastAsiaTheme="minorHAnsi" w:cs="Calibri"/>
                  <w:color w:val="000000"/>
                  <w:szCs w:val="20"/>
                </w:rPr>
                <w:t>310</w:t>
              </w:r>
            </w:ins>
          </w:p>
        </w:tc>
        <w:tc>
          <w:tcPr>
            <w:tcW w:w="638" w:type="pct"/>
            <w:hideMark/>
          </w:tcPr>
          <w:p w14:paraId="6EF3BE6A" w14:textId="77777777" w:rsidR="00F302C5" w:rsidRDefault="00F302C5" w:rsidP="00C04E8D">
            <w:pPr>
              <w:widowControl/>
              <w:autoSpaceDE w:val="0"/>
              <w:autoSpaceDN w:val="0"/>
              <w:adjustRightInd w:val="0"/>
              <w:spacing w:line="276" w:lineRule="auto"/>
              <w:jc w:val="center"/>
              <w:rPr>
                <w:ins w:id="8674" w:author="Samuel Dent" w:date="2015-09-23T07:49:00Z"/>
                <w:rFonts w:eastAsiaTheme="minorHAnsi" w:cs="Calibri"/>
                <w:color w:val="000000"/>
                <w:szCs w:val="20"/>
              </w:rPr>
            </w:pPr>
            <w:ins w:id="8675" w:author="Samuel Dent" w:date="2015-09-23T07:49:00Z">
              <w:r>
                <w:rPr>
                  <w:rFonts w:eastAsiaTheme="minorHAnsi" w:cs="Calibri"/>
                  <w:color w:val="000000"/>
                  <w:szCs w:val="20"/>
                </w:rPr>
                <w:t>749</w:t>
              </w:r>
            </w:ins>
          </w:p>
        </w:tc>
        <w:tc>
          <w:tcPr>
            <w:tcW w:w="1067" w:type="pct"/>
            <w:hideMark/>
          </w:tcPr>
          <w:p w14:paraId="17DCE7D0" w14:textId="77777777" w:rsidR="00F302C5" w:rsidRDefault="00F302C5" w:rsidP="00C04E8D">
            <w:pPr>
              <w:widowControl/>
              <w:autoSpaceDE w:val="0"/>
              <w:autoSpaceDN w:val="0"/>
              <w:adjustRightInd w:val="0"/>
              <w:spacing w:line="276" w:lineRule="auto"/>
              <w:jc w:val="center"/>
              <w:rPr>
                <w:ins w:id="8676" w:author="Samuel Dent" w:date="2015-09-23T07:49:00Z"/>
                <w:rFonts w:eastAsiaTheme="minorHAnsi" w:cs="Calibri"/>
                <w:color w:val="000000"/>
                <w:szCs w:val="20"/>
              </w:rPr>
            </w:pPr>
            <w:ins w:id="8677" w:author="Samuel Dent" w:date="2015-09-23T07:49:00Z">
              <w:r>
                <w:rPr>
                  <w:rFonts w:eastAsiaTheme="minorHAnsi" w:cs="Calibri"/>
                  <w:color w:val="000000"/>
                  <w:szCs w:val="20"/>
                </w:rPr>
                <w:t>29</w:t>
              </w:r>
            </w:ins>
          </w:p>
        </w:tc>
      </w:tr>
      <w:tr w:rsidR="00F302C5" w14:paraId="6F74F0DB" w14:textId="77777777" w:rsidTr="00C04E8D">
        <w:tblPrEx>
          <w:tblCellMar>
            <w:left w:w="108" w:type="dxa"/>
            <w:right w:w="108" w:type="dxa"/>
          </w:tblCellMar>
        </w:tblPrEx>
        <w:trPr>
          <w:trHeight w:val="406"/>
          <w:jc w:val="center"/>
          <w:ins w:id="8678" w:author="Samuel Dent" w:date="2015-09-23T07:49:00Z"/>
        </w:trPr>
        <w:tc>
          <w:tcPr>
            <w:tcW w:w="0" w:type="auto"/>
            <w:vMerge/>
            <w:hideMark/>
          </w:tcPr>
          <w:p w14:paraId="2C958AF5" w14:textId="77777777" w:rsidR="00F302C5" w:rsidRDefault="00F302C5" w:rsidP="00C04E8D">
            <w:pPr>
              <w:widowControl/>
              <w:jc w:val="left"/>
              <w:rPr>
                <w:ins w:id="8679" w:author="Samuel Dent" w:date="2015-09-23T07:49:00Z"/>
                <w:rFonts w:eastAsiaTheme="minorHAnsi" w:cs="Calibri"/>
                <w:b/>
                <w:bCs/>
                <w:color w:val="000000"/>
                <w:szCs w:val="20"/>
              </w:rPr>
            </w:pPr>
          </w:p>
        </w:tc>
        <w:tc>
          <w:tcPr>
            <w:tcW w:w="638" w:type="pct"/>
            <w:hideMark/>
          </w:tcPr>
          <w:p w14:paraId="00009E9E" w14:textId="77777777" w:rsidR="00F302C5" w:rsidRDefault="00F302C5" w:rsidP="00C04E8D">
            <w:pPr>
              <w:widowControl/>
              <w:autoSpaceDE w:val="0"/>
              <w:autoSpaceDN w:val="0"/>
              <w:adjustRightInd w:val="0"/>
              <w:spacing w:line="276" w:lineRule="auto"/>
              <w:jc w:val="center"/>
              <w:rPr>
                <w:ins w:id="8680" w:author="Samuel Dent" w:date="2015-09-23T07:49:00Z"/>
                <w:rFonts w:eastAsiaTheme="minorHAnsi" w:cs="Calibri"/>
                <w:color w:val="000000"/>
                <w:szCs w:val="20"/>
              </w:rPr>
            </w:pPr>
            <w:ins w:id="8681" w:author="Samuel Dent" w:date="2015-09-23T07:49:00Z">
              <w:r>
                <w:rPr>
                  <w:rFonts w:eastAsiaTheme="minorHAnsi" w:cs="Calibri"/>
                  <w:color w:val="000000"/>
                  <w:szCs w:val="20"/>
                </w:rPr>
                <w:t>750</w:t>
              </w:r>
            </w:ins>
          </w:p>
        </w:tc>
        <w:tc>
          <w:tcPr>
            <w:tcW w:w="638" w:type="pct"/>
            <w:hideMark/>
          </w:tcPr>
          <w:p w14:paraId="32D1BD0F" w14:textId="77777777" w:rsidR="00F302C5" w:rsidRDefault="00F302C5" w:rsidP="00C04E8D">
            <w:pPr>
              <w:widowControl/>
              <w:autoSpaceDE w:val="0"/>
              <w:autoSpaceDN w:val="0"/>
              <w:adjustRightInd w:val="0"/>
              <w:spacing w:line="276" w:lineRule="auto"/>
              <w:jc w:val="center"/>
              <w:rPr>
                <w:ins w:id="8682" w:author="Samuel Dent" w:date="2015-09-23T07:49:00Z"/>
                <w:rFonts w:eastAsiaTheme="minorHAnsi" w:cs="Calibri"/>
                <w:color w:val="000000"/>
                <w:szCs w:val="20"/>
              </w:rPr>
            </w:pPr>
            <w:ins w:id="8683" w:author="Samuel Dent" w:date="2015-09-23T07:49:00Z">
              <w:r>
                <w:rPr>
                  <w:rFonts w:eastAsiaTheme="minorHAnsi" w:cs="Calibri"/>
                  <w:color w:val="000000"/>
                  <w:szCs w:val="20"/>
                </w:rPr>
                <w:t>1049</w:t>
              </w:r>
            </w:ins>
          </w:p>
        </w:tc>
        <w:tc>
          <w:tcPr>
            <w:tcW w:w="1067" w:type="pct"/>
            <w:hideMark/>
          </w:tcPr>
          <w:p w14:paraId="334EC1FE" w14:textId="77777777" w:rsidR="00F302C5" w:rsidRDefault="00F302C5" w:rsidP="00C04E8D">
            <w:pPr>
              <w:widowControl/>
              <w:autoSpaceDE w:val="0"/>
              <w:autoSpaceDN w:val="0"/>
              <w:adjustRightInd w:val="0"/>
              <w:spacing w:line="276" w:lineRule="auto"/>
              <w:jc w:val="center"/>
              <w:rPr>
                <w:ins w:id="8684" w:author="Samuel Dent" w:date="2015-09-23T07:49:00Z"/>
                <w:rFonts w:eastAsiaTheme="minorHAnsi" w:cs="Calibri"/>
                <w:color w:val="000000"/>
                <w:szCs w:val="20"/>
              </w:rPr>
            </w:pPr>
            <w:ins w:id="8685" w:author="Samuel Dent" w:date="2015-09-23T07:49:00Z">
              <w:r>
                <w:rPr>
                  <w:rFonts w:eastAsiaTheme="minorHAnsi" w:cs="Calibri"/>
                  <w:color w:val="000000"/>
                  <w:szCs w:val="20"/>
                </w:rPr>
                <w:t>43</w:t>
              </w:r>
            </w:ins>
          </w:p>
        </w:tc>
      </w:tr>
      <w:tr w:rsidR="00F302C5" w14:paraId="2391F1BC" w14:textId="77777777" w:rsidTr="00C04E8D">
        <w:tblPrEx>
          <w:tblCellMar>
            <w:left w:w="108" w:type="dxa"/>
            <w:right w:w="108" w:type="dxa"/>
          </w:tblCellMar>
        </w:tblPrEx>
        <w:trPr>
          <w:trHeight w:val="406"/>
          <w:jc w:val="center"/>
          <w:ins w:id="8686" w:author="Samuel Dent" w:date="2015-09-23T07:49:00Z"/>
        </w:trPr>
        <w:tc>
          <w:tcPr>
            <w:tcW w:w="0" w:type="auto"/>
            <w:vMerge/>
            <w:hideMark/>
          </w:tcPr>
          <w:p w14:paraId="7448FB9D" w14:textId="77777777" w:rsidR="00F302C5" w:rsidRDefault="00F302C5" w:rsidP="00C04E8D">
            <w:pPr>
              <w:widowControl/>
              <w:jc w:val="left"/>
              <w:rPr>
                <w:ins w:id="8687" w:author="Samuel Dent" w:date="2015-09-23T07:49:00Z"/>
                <w:rFonts w:eastAsiaTheme="minorHAnsi" w:cs="Calibri"/>
                <w:b/>
                <w:bCs/>
                <w:color w:val="000000"/>
                <w:szCs w:val="20"/>
              </w:rPr>
            </w:pPr>
          </w:p>
        </w:tc>
        <w:tc>
          <w:tcPr>
            <w:tcW w:w="638" w:type="pct"/>
            <w:hideMark/>
          </w:tcPr>
          <w:p w14:paraId="2EE9B231" w14:textId="77777777" w:rsidR="00F302C5" w:rsidRDefault="00F302C5" w:rsidP="00C04E8D">
            <w:pPr>
              <w:widowControl/>
              <w:autoSpaceDE w:val="0"/>
              <w:autoSpaceDN w:val="0"/>
              <w:adjustRightInd w:val="0"/>
              <w:spacing w:line="276" w:lineRule="auto"/>
              <w:jc w:val="center"/>
              <w:rPr>
                <w:ins w:id="8688" w:author="Samuel Dent" w:date="2015-09-23T07:49:00Z"/>
                <w:rFonts w:eastAsiaTheme="minorHAnsi" w:cs="Calibri"/>
                <w:color w:val="000000"/>
                <w:szCs w:val="20"/>
              </w:rPr>
            </w:pPr>
            <w:ins w:id="8689" w:author="Samuel Dent" w:date="2015-09-23T07:49:00Z">
              <w:r>
                <w:rPr>
                  <w:rFonts w:eastAsiaTheme="minorHAnsi" w:cs="Calibri"/>
                  <w:color w:val="000000"/>
                  <w:szCs w:val="20"/>
                </w:rPr>
                <w:t>1050</w:t>
              </w:r>
            </w:ins>
          </w:p>
        </w:tc>
        <w:tc>
          <w:tcPr>
            <w:tcW w:w="638" w:type="pct"/>
            <w:hideMark/>
          </w:tcPr>
          <w:p w14:paraId="5665DAE4" w14:textId="77777777" w:rsidR="00F302C5" w:rsidRDefault="00F302C5" w:rsidP="00C04E8D">
            <w:pPr>
              <w:widowControl/>
              <w:autoSpaceDE w:val="0"/>
              <w:autoSpaceDN w:val="0"/>
              <w:adjustRightInd w:val="0"/>
              <w:spacing w:line="276" w:lineRule="auto"/>
              <w:jc w:val="center"/>
              <w:rPr>
                <w:ins w:id="8690" w:author="Samuel Dent" w:date="2015-09-23T07:49:00Z"/>
                <w:rFonts w:eastAsiaTheme="minorHAnsi" w:cs="Calibri"/>
                <w:color w:val="000000"/>
                <w:szCs w:val="20"/>
              </w:rPr>
            </w:pPr>
            <w:ins w:id="8691" w:author="Samuel Dent" w:date="2015-09-23T07:49:00Z">
              <w:r>
                <w:rPr>
                  <w:rFonts w:eastAsiaTheme="minorHAnsi" w:cs="Calibri"/>
                  <w:color w:val="000000"/>
                  <w:szCs w:val="20"/>
                </w:rPr>
                <w:t>1489</w:t>
              </w:r>
            </w:ins>
          </w:p>
        </w:tc>
        <w:tc>
          <w:tcPr>
            <w:tcW w:w="1067" w:type="pct"/>
            <w:hideMark/>
          </w:tcPr>
          <w:p w14:paraId="1C8B358C" w14:textId="77777777" w:rsidR="00F302C5" w:rsidRDefault="00F302C5" w:rsidP="00C04E8D">
            <w:pPr>
              <w:widowControl/>
              <w:autoSpaceDE w:val="0"/>
              <w:autoSpaceDN w:val="0"/>
              <w:adjustRightInd w:val="0"/>
              <w:spacing w:line="276" w:lineRule="auto"/>
              <w:jc w:val="center"/>
              <w:rPr>
                <w:ins w:id="8692" w:author="Samuel Dent" w:date="2015-09-23T07:49:00Z"/>
                <w:rFonts w:eastAsiaTheme="minorHAnsi" w:cs="Calibri"/>
                <w:color w:val="000000"/>
                <w:szCs w:val="20"/>
              </w:rPr>
            </w:pPr>
            <w:ins w:id="8693" w:author="Samuel Dent" w:date="2015-09-23T07:49:00Z">
              <w:r>
                <w:rPr>
                  <w:rFonts w:eastAsiaTheme="minorHAnsi" w:cs="Calibri"/>
                  <w:color w:val="000000"/>
                  <w:szCs w:val="20"/>
                </w:rPr>
                <w:t>53</w:t>
              </w:r>
            </w:ins>
          </w:p>
        </w:tc>
      </w:tr>
      <w:tr w:rsidR="00F302C5" w14:paraId="06760CA2" w14:textId="77777777" w:rsidTr="00C04E8D">
        <w:tblPrEx>
          <w:tblCellMar>
            <w:left w:w="108" w:type="dxa"/>
            <w:right w:w="108" w:type="dxa"/>
          </w:tblCellMar>
        </w:tblPrEx>
        <w:trPr>
          <w:trHeight w:val="406"/>
          <w:jc w:val="center"/>
          <w:ins w:id="8694" w:author="Samuel Dent" w:date="2015-09-23T07:49:00Z"/>
        </w:trPr>
        <w:tc>
          <w:tcPr>
            <w:tcW w:w="0" w:type="auto"/>
            <w:vMerge/>
            <w:hideMark/>
          </w:tcPr>
          <w:p w14:paraId="30F383C7" w14:textId="77777777" w:rsidR="00F302C5" w:rsidRDefault="00F302C5" w:rsidP="00C04E8D">
            <w:pPr>
              <w:widowControl/>
              <w:jc w:val="left"/>
              <w:rPr>
                <w:ins w:id="8695" w:author="Samuel Dent" w:date="2015-09-23T07:49:00Z"/>
                <w:rFonts w:eastAsiaTheme="minorHAnsi" w:cs="Calibri"/>
                <w:b/>
                <w:bCs/>
                <w:color w:val="000000"/>
                <w:szCs w:val="20"/>
              </w:rPr>
            </w:pPr>
          </w:p>
        </w:tc>
        <w:tc>
          <w:tcPr>
            <w:tcW w:w="638" w:type="pct"/>
            <w:hideMark/>
          </w:tcPr>
          <w:p w14:paraId="091331E7" w14:textId="77777777" w:rsidR="00F302C5" w:rsidRDefault="00F302C5" w:rsidP="00C04E8D">
            <w:pPr>
              <w:widowControl/>
              <w:autoSpaceDE w:val="0"/>
              <w:autoSpaceDN w:val="0"/>
              <w:adjustRightInd w:val="0"/>
              <w:spacing w:line="276" w:lineRule="auto"/>
              <w:jc w:val="center"/>
              <w:rPr>
                <w:ins w:id="8696" w:author="Samuel Dent" w:date="2015-09-23T07:49:00Z"/>
                <w:rFonts w:eastAsiaTheme="minorHAnsi" w:cs="Calibri"/>
                <w:color w:val="000000"/>
                <w:szCs w:val="20"/>
              </w:rPr>
            </w:pPr>
            <w:ins w:id="8697" w:author="Samuel Dent" w:date="2015-09-23T07:49:00Z">
              <w:r>
                <w:rPr>
                  <w:rFonts w:eastAsiaTheme="minorHAnsi" w:cs="Calibri"/>
                  <w:color w:val="000000"/>
                  <w:szCs w:val="20"/>
                </w:rPr>
                <w:t>1490</w:t>
              </w:r>
            </w:ins>
          </w:p>
        </w:tc>
        <w:tc>
          <w:tcPr>
            <w:tcW w:w="638" w:type="pct"/>
            <w:hideMark/>
          </w:tcPr>
          <w:p w14:paraId="406E1EC5" w14:textId="77777777" w:rsidR="00F302C5" w:rsidRDefault="00F302C5" w:rsidP="00C04E8D">
            <w:pPr>
              <w:widowControl/>
              <w:autoSpaceDE w:val="0"/>
              <w:autoSpaceDN w:val="0"/>
              <w:adjustRightInd w:val="0"/>
              <w:spacing w:line="276" w:lineRule="auto"/>
              <w:jc w:val="center"/>
              <w:rPr>
                <w:ins w:id="8698" w:author="Samuel Dent" w:date="2015-09-23T07:49:00Z"/>
                <w:rFonts w:eastAsiaTheme="minorHAnsi" w:cs="Calibri"/>
                <w:color w:val="000000"/>
                <w:szCs w:val="20"/>
              </w:rPr>
            </w:pPr>
            <w:ins w:id="8699" w:author="Samuel Dent" w:date="2015-09-23T07:49:00Z">
              <w:r>
                <w:rPr>
                  <w:rFonts w:eastAsiaTheme="minorHAnsi" w:cs="Calibri"/>
                  <w:color w:val="000000"/>
                  <w:szCs w:val="20"/>
                </w:rPr>
                <w:t>2600</w:t>
              </w:r>
            </w:ins>
          </w:p>
        </w:tc>
        <w:tc>
          <w:tcPr>
            <w:tcW w:w="1067" w:type="pct"/>
            <w:hideMark/>
          </w:tcPr>
          <w:p w14:paraId="5B9F39B7" w14:textId="77777777" w:rsidR="00F302C5" w:rsidRDefault="00F302C5" w:rsidP="00C04E8D">
            <w:pPr>
              <w:widowControl/>
              <w:autoSpaceDE w:val="0"/>
              <w:autoSpaceDN w:val="0"/>
              <w:adjustRightInd w:val="0"/>
              <w:spacing w:line="276" w:lineRule="auto"/>
              <w:jc w:val="center"/>
              <w:rPr>
                <w:ins w:id="8700" w:author="Samuel Dent" w:date="2015-09-23T07:49:00Z"/>
                <w:rFonts w:eastAsiaTheme="minorHAnsi" w:cs="Calibri"/>
                <w:color w:val="000000"/>
                <w:szCs w:val="20"/>
              </w:rPr>
            </w:pPr>
            <w:ins w:id="8701" w:author="Samuel Dent" w:date="2015-09-23T07:49:00Z">
              <w:r>
                <w:rPr>
                  <w:rFonts w:eastAsiaTheme="minorHAnsi" w:cs="Calibri"/>
                  <w:color w:val="000000"/>
                  <w:szCs w:val="20"/>
                </w:rPr>
                <w:t>72</w:t>
              </w:r>
            </w:ins>
          </w:p>
        </w:tc>
      </w:tr>
    </w:tbl>
    <w:p w14:paraId="79CF4C95" w14:textId="77777777" w:rsidR="00F302C5" w:rsidRDefault="00F302C5" w:rsidP="00F302C5">
      <w:pPr>
        <w:ind w:left="2160" w:hanging="1440"/>
        <w:rPr>
          <w:noProof/>
        </w:rPr>
      </w:pPr>
    </w:p>
    <w:p w14:paraId="20B9F701" w14:textId="77777777" w:rsidR="00F302C5" w:rsidDel="00062CFC" w:rsidRDefault="00F302C5">
      <w:pPr>
        <w:ind w:left="2160" w:hanging="1440"/>
        <w:jc w:val="left"/>
        <w:rPr>
          <w:del w:id="8702" w:author="Samuel Dent" w:date="2015-09-23T07:53:00Z"/>
          <w:noProof/>
        </w:rPr>
        <w:pPrChange w:id="8703" w:author="Samuel Dent" w:date="2015-10-20T08:37:00Z">
          <w:pPr>
            <w:ind w:left="2160" w:hanging="1440"/>
          </w:pPr>
        </w:pPrChange>
      </w:pPr>
      <w:r>
        <w:rPr>
          <w:noProof/>
        </w:rPr>
        <w:t>Watts</w:t>
      </w:r>
      <w:r>
        <w:rPr>
          <w:noProof/>
          <w:vertAlign w:val="subscript"/>
        </w:rPr>
        <w:t>EE</w:t>
      </w:r>
      <w:r>
        <w:rPr>
          <w:noProof/>
        </w:rPr>
        <w:tab/>
        <w:t xml:space="preserve">= </w:t>
      </w:r>
      <w:r w:rsidRPr="00E432E0">
        <w:rPr>
          <w:rFonts w:cstheme="minorHAnsi"/>
          <w:noProof/>
        </w:rPr>
        <w:t xml:space="preserve">Actual wattage of LED purchased / installed. </w:t>
      </w:r>
      <w:del w:id="8704" w:author="Samuel Dent" w:date="2015-10-20T08:37:00Z">
        <w:r w:rsidRPr="00E432E0" w:rsidDel="00056BCA">
          <w:rPr>
            <w:rFonts w:cstheme="minorHAnsi"/>
            <w:noProof/>
          </w:rPr>
          <w:delText>If unknown, use default provided below:</w:delText>
        </w:r>
        <w:r w:rsidDel="00056BCA">
          <w:rPr>
            <w:rFonts w:cstheme="minorHAnsi"/>
            <w:noProof/>
          </w:rPr>
          <w:delText xml:space="preserve"> </w:delText>
        </w:r>
      </w:del>
    </w:p>
    <w:p w14:paraId="1945930B" w14:textId="77777777" w:rsidR="00F302C5" w:rsidDel="00056BCA" w:rsidRDefault="00F302C5">
      <w:pPr>
        <w:ind w:left="2160" w:hanging="1440"/>
        <w:jc w:val="left"/>
        <w:rPr>
          <w:del w:id="8705" w:author="Samuel Dent" w:date="2015-10-20T08:37:00Z"/>
          <w:noProof/>
        </w:rPr>
        <w:pPrChange w:id="8706" w:author="Samuel Dent" w:date="2015-10-20T08:37:00Z">
          <w:pPr>
            <w:ind w:left="1440"/>
          </w:pPr>
        </w:pPrChange>
      </w:pPr>
      <w:del w:id="8707" w:author="Samuel Dent" w:date="2015-10-20T08:37:00Z">
        <w:r w:rsidRPr="006512F3" w:rsidDel="00056BCA">
          <w:rPr>
            <w:b/>
            <w:noProof/>
          </w:rPr>
          <w:delText xml:space="preserve">- </w:delText>
        </w:r>
        <w:r w:rsidRPr="00D52685" w:rsidDel="00056BCA">
          <w:rPr>
            <w:noProof/>
          </w:rPr>
          <w:delText>ENERGY STAR Minimum Luminous Efficacy = 40Lm/W for lamp</w:delText>
        </w:r>
        <w:r w:rsidDel="00056BCA">
          <w:rPr>
            <w:noProof/>
          </w:rPr>
          <w:delText>s with rated wattages less than 20W</w:delText>
        </w:r>
        <w:r w:rsidRPr="00D52685" w:rsidDel="00056BCA">
          <w:rPr>
            <w:noProof/>
          </w:rPr>
          <w:delText xml:space="preserve">and </w:delText>
        </w:r>
        <w:r w:rsidDel="00056BCA">
          <w:rPr>
            <w:noProof/>
          </w:rPr>
          <w:delText>50</w:delText>
        </w:r>
        <w:r w:rsidRPr="00D52685" w:rsidDel="00056BCA">
          <w:rPr>
            <w:noProof/>
          </w:rPr>
          <w:delText xml:space="preserve"> Lm/W for lamp</w:delText>
        </w:r>
        <w:r w:rsidDel="00056BCA">
          <w:rPr>
            <w:noProof/>
          </w:rPr>
          <w:delText>s with rated wattages &gt;= 20 watts</w:delText>
        </w:r>
        <w:r w:rsidDel="00056BCA">
          <w:rPr>
            <w:rStyle w:val="FootnoteReference"/>
            <w:noProof/>
          </w:rPr>
          <w:footnoteReference w:id="772"/>
        </w:r>
        <w:r w:rsidRPr="00D52685" w:rsidDel="00056BCA">
          <w:rPr>
            <w:noProof/>
          </w:rPr>
          <w:delText>.</w:delText>
        </w:r>
      </w:del>
    </w:p>
    <w:p w14:paraId="1D26D0E2" w14:textId="77777777" w:rsidR="00F302C5" w:rsidDel="00056BCA" w:rsidRDefault="00F302C5">
      <w:pPr>
        <w:ind w:left="2160" w:hanging="1440"/>
        <w:jc w:val="left"/>
        <w:rPr>
          <w:del w:id="8710" w:author="Samuel Dent" w:date="2015-10-20T08:37:00Z"/>
          <w:noProof/>
        </w:rPr>
        <w:pPrChange w:id="8711" w:author="Samuel Dent" w:date="2015-10-20T08:37:00Z">
          <w:pPr>
            <w:ind w:left="1440"/>
          </w:pPr>
        </w:pPrChange>
      </w:pPr>
      <w:del w:id="8712" w:author="Samuel Dent" w:date="2015-10-20T08:37:00Z">
        <w:r w:rsidDel="00056BCA">
          <w:rPr>
            <w:noProof/>
          </w:rPr>
          <w:delText>For Directional R, BR, and ER lamp types</w:delText>
        </w:r>
        <w:r w:rsidDel="00056BCA">
          <w:rPr>
            <w:rStyle w:val="FootnoteReference"/>
            <w:noProof/>
          </w:rPr>
          <w:footnoteReference w:id="773"/>
        </w:r>
        <w:r w:rsidDel="00056BCA">
          <w:rPr>
            <w:noProof/>
          </w:rPr>
          <w:delText>:</w:delText>
        </w:r>
      </w:del>
    </w:p>
    <w:tbl>
      <w:tblPr>
        <w:tblW w:w="7880" w:type="dxa"/>
        <w:jc w:val="center"/>
        <w:tblLook w:val="04A0" w:firstRow="1" w:lastRow="0" w:firstColumn="1" w:lastColumn="0" w:noHBand="0" w:noVBand="1"/>
      </w:tblPr>
      <w:tblGrid>
        <w:gridCol w:w="1526"/>
        <w:gridCol w:w="1256"/>
        <w:gridCol w:w="1256"/>
        <w:gridCol w:w="1410"/>
        <w:gridCol w:w="1517"/>
        <w:gridCol w:w="1407"/>
        <w:gridCol w:w="1204"/>
      </w:tblGrid>
      <w:tr w:rsidR="00F302C5" w:rsidRPr="00EE3637" w:rsidDel="00056BCA" w14:paraId="5E597E3F" w14:textId="77777777" w:rsidTr="00C04E8D">
        <w:trPr>
          <w:trHeight w:val="1080"/>
          <w:tblHeader/>
          <w:jc w:val="center"/>
          <w:del w:id="8715" w:author="Samuel Dent" w:date="2015-10-20T08:37:00Z"/>
        </w:trPr>
        <w:tc>
          <w:tcPr>
            <w:tcW w:w="1660"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7528374E" w14:textId="77777777" w:rsidR="00F302C5" w:rsidRPr="00EE3637" w:rsidDel="00056BCA" w:rsidRDefault="00F302C5">
            <w:pPr>
              <w:ind w:left="2160" w:hanging="1440"/>
              <w:jc w:val="left"/>
              <w:rPr>
                <w:del w:id="8716" w:author="Samuel Dent" w:date="2015-10-20T08:37:00Z"/>
                <w:rFonts w:ascii="Calibri" w:hAnsi="Calibri"/>
                <w:b/>
                <w:bCs/>
                <w:color w:val="FFFFFF"/>
                <w:szCs w:val="20"/>
              </w:rPr>
              <w:pPrChange w:id="8717" w:author="Samuel Dent" w:date="2015-10-20T08:37:00Z">
                <w:pPr>
                  <w:widowControl/>
                  <w:spacing w:after="0"/>
                  <w:jc w:val="center"/>
                </w:pPr>
              </w:pPrChange>
            </w:pPr>
            <w:del w:id="8718" w:author="Samuel Dent" w:date="2015-10-20T08:37:00Z">
              <w:r w:rsidRPr="00EE3637" w:rsidDel="00056BCA">
                <w:rPr>
                  <w:rFonts w:ascii="Calibri" w:hAnsi="Calibri"/>
                  <w:b/>
                  <w:bCs/>
                  <w:color w:val="FFFFFF"/>
                  <w:szCs w:val="20"/>
                </w:rPr>
                <w:delText>Bulb Type</w:delText>
              </w:r>
            </w:del>
          </w:p>
        </w:tc>
        <w:tc>
          <w:tcPr>
            <w:tcW w:w="960" w:type="dxa"/>
            <w:tcBorders>
              <w:top w:val="single" w:sz="4" w:space="0" w:color="auto"/>
              <w:left w:val="nil"/>
              <w:bottom w:val="single" w:sz="4" w:space="0" w:color="auto"/>
              <w:right w:val="single" w:sz="4" w:space="0" w:color="auto"/>
            </w:tcBorders>
            <w:shd w:val="clear" w:color="000000" w:fill="808080"/>
            <w:vAlign w:val="center"/>
            <w:hideMark/>
          </w:tcPr>
          <w:p w14:paraId="22DE96EF" w14:textId="77777777" w:rsidR="00F302C5" w:rsidRPr="00EE3637" w:rsidDel="00056BCA" w:rsidRDefault="00F302C5">
            <w:pPr>
              <w:ind w:left="2160" w:hanging="1440"/>
              <w:jc w:val="left"/>
              <w:rPr>
                <w:del w:id="8719" w:author="Samuel Dent" w:date="2015-10-20T08:37:00Z"/>
                <w:rFonts w:ascii="Calibri" w:hAnsi="Calibri"/>
                <w:b/>
                <w:bCs/>
                <w:color w:val="FFFFFF"/>
                <w:szCs w:val="20"/>
              </w:rPr>
              <w:pPrChange w:id="8720" w:author="Samuel Dent" w:date="2015-10-20T08:37:00Z">
                <w:pPr>
                  <w:widowControl/>
                  <w:spacing w:after="0"/>
                  <w:jc w:val="center"/>
                </w:pPr>
              </w:pPrChange>
            </w:pPr>
            <w:del w:id="8721" w:author="Samuel Dent" w:date="2015-10-20T08:37:00Z">
              <w:r w:rsidRPr="00EE3637" w:rsidDel="00056BCA">
                <w:rPr>
                  <w:rFonts w:ascii="Calibri" w:hAnsi="Calibri"/>
                  <w:b/>
                  <w:bCs/>
                  <w:color w:val="FFFFFF"/>
                  <w:szCs w:val="20"/>
                </w:rPr>
                <w:delText>Lower Lumen Range</w:delText>
              </w:r>
            </w:del>
          </w:p>
        </w:tc>
        <w:tc>
          <w:tcPr>
            <w:tcW w:w="960" w:type="dxa"/>
            <w:tcBorders>
              <w:top w:val="single" w:sz="4" w:space="0" w:color="auto"/>
              <w:left w:val="nil"/>
              <w:bottom w:val="single" w:sz="4" w:space="0" w:color="auto"/>
              <w:right w:val="single" w:sz="4" w:space="0" w:color="auto"/>
            </w:tcBorders>
            <w:shd w:val="clear" w:color="000000" w:fill="808080"/>
            <w:vAlign w:val="center"/>
            <w:hideMark/>
          </w:tcPr>
          <w:p w14:paraId="5051225E" w14:textId="77777777" w:rsidR="00F302C5" w:rsidRPr="00EE3637" w:rsidDel="00056BCA" w:rsidRDefault="00F302C5">
            <w:pPr>
              <w:ind w:left="2160" w:hanging="1440"/>
              <w:jc w:val="left"/>
              <w:rPr>
                <w:del w:id="8722" w:author="Samuel Dent" w:date="2015-10-20T08:37:00Z"/>
                <w:rFonts w:ascii="Calibri" w:hAnsi="Calibri"/>
                <w:b/>
                <w:bCs/>
                <w:color w:val="FFFFFF"/>
                <w:szCs w:val="20"/>
              </w:rPr>
              <w:pPrChange w:id="8723" w:author="Samuel Dent" w:date="2015-10-20T08:37:00Z">
                <w:pPr>
                  <w:widowControl/>
                  <w:spacing w:after="0"/>
                  <w:jc w:val="center"/>
                </w:pPr>
              </w:pPrChange>
            </w:pPr>
            <w:del w:id="8724" w:author="Samuel Dent" w:date="2015-10-20T08:37:00Z">
              <w:r w:rsidRPr="00EE3637" w:rsidDel="00056BCA">
                <w:rPr>
                  <w:rFonts w:ascii="Calibri" w:hAnsi="Calibri"/>
                  <w:b/>
                  <w:bCs/>
                  <w:color w:val="FFFFFF"/>
                  <w:szCs w:val="20"/>
                </w:rPr>
                <w:delText>Upper Lumen Range</w:delText>
              </w:r>
            </w:del>
          </w:p>
        </w:tc>
        <w:tc>
          <w:tcPr>
            <w:tcW w:w="960" w:type="dxa"/>
            <w:tcBorders>
              <w:top w:val="single" w:sz="4" w:space="0" w:color="auto"/>
              <w:left w:val="nil"/>
              <w:bottom w:val="single" w:sz="4" w:space="0" w:color="auto"/>
              <w:right w:val="single" w:sz="4" w:space="0" w:color="auto"/>
            </w:tcBorders>
            <w:shd w:val="clear" w:color="000000" w:fill="808080"/>
            <w:vAlign w:val="center"/>
            <w:hideMark/>
          </w:tcPr>
          <w:p w14:paraId="53A05E4B" w14:textId="77777777" w:rsidR="00F302C5" w:rsidRPr="00EE3637" w:rsidDel="00056BCA" w:rsidRDefault="00F302C5">
            <w:pPr>
              <w:ind w:left="2160" w:hanging="1440"/>
              <w:jc w:val="left"/>
              <w:rPr>
                <w:del w:id="8725" w:author="Samuel Dent" w:date="2015-10-20T08:37:00Z"/>
                <w:rFonts w:ascii="Calibri" w:hAnsi="Calibri"/>
                <w:b/>
                <w:bCs/>
                <w:color w:val="FFFFFF"/>
                <w:szCs w:val="20"/>
              </w:rPr>
              <w:pPrChange w:id="8726" w:author="Samuel Dent" w:date="2015-10-20T08:37:00Z">
                <w:pPr>
                  <w:widowControl/>
                  <w:spacing w:after="0"/>
                  <w:jc w:val="center"/>
                </w:pPr>
              </w:pPrChange>
            </w:pPr>
            <w:del w:id="8727" w:author="Samuel Dent" w:date="2015-10-20T08:37:00Z">
              <w:r w:rsidRPr="00EE3637" w:rsidDel="00056BCA">
                <w:rPr>
                  <w:rFonts w:ascii="Calibri" w:hAnsi="Calibri"/>
                  <w:b/>
                  <w:bCs/>
                  <w:color w:val="FFFFFF"/>
                  <w:szCs w:val="20"/>
                </w:rPr>
                <w:delText>Watts</w:delText>
              </w:r>
              <w:r w:rsidRPr="00EE3637" w:rsidDel="00056BCA">
                <w:rPr>
                  <w:rFonts w:ascii="Calibri" w:hAnsi="Calibri"/>
                  <w:b/>
                  <w:bCs/>
                  <w:color w:val="FFFFFF"/>
                  <w:szCs w:val="20"/>
                  <w:vertAlign w:val="subscript"/>
                </w:rPr>
                <w:delText>Base</w:delText>
              </w:r>
            </w:del>
          </w:p>
        </w:tc>
        <w:tc>
          <w:tcPr>
            <w:tcW w:w="1420" w:type="dxa"/>
            <w:tcBorders>
              <w:top w:val="single" w:sz="4" w:space="0" w:color="auto"/>
              <w:left w:val="nil"/>
              <w:bottom w:val="nil"/>
              <w:right w:val="single" w:sz="4" w:space="0" w:color="auto"/>
            </w:tcBorders>
            <w:shd w:val="clear" w:color="000000" w:fill="808080"/>
            <w:vAlign w:val="center"/>
            <w:hideMark/>
          </w:tcPr>
          <w:p w14:paraId="4A4E3D89" w14:textId="77777777" w:rsidR="00F302C5" w:rsidRPr="00EE3637" w:rsidDel="00056BCA" w:rsidRDefault="00F302C5">
            <w:pPr>
              <w:ind w:left="2160" w:hanging="1440"/>
              <w:jc w:val="left"/>
              <w:rPr>
                <w:del w:id="8728" w:author="Samuel Dent" w:date="2015-10-20T08:37:00Z"/>
                <w:rFonts w:ascii="Calibri" w:hAnsi="Calibri"/>
                <w:b/>
                <w:bCs/>
                <w:color w:val="FFFFFF"/>
                <w:szCs w:val="20"/>
              </w:rPr>
              <w:pPrChange w:id="8729" w:author="Samuel Dent" w:date="2015-10-20T08:37:00Z">
                <w:pPr>
                  <w:widowControl/>
                  <w:spacing w:after="0"/>
                  <w:jc w:val="center"/>
                </w:pPr>
              </w:pPrChange>
            </w:pPr>
            <w:del w:id="8730" w:author="Samuel Dent" w:date="2015-10-20T08:37:00Z">
              <w:r w:rsidRPr="00EE3637" w:rsidDel="00056BCA">
                <w:rPr>
                  <w:rFonts w:ascii="Calibri" w:hAnsi="Calibri"/>
                  <w:b/>
                  <w:bCs/>
                  <w:color w:val="FFFFFF"/>
                  <w:szCs w:val="20"/>
                </w:rPr>
                <w:delText>Lumens used to calculate LED Wattage (midpoint)</w:delText>
              </w:r>
            </w:del>
          </w:p>
        </w:tc>
        <w:tc>
          <w:tcPr>
            <w:tcW w:w="960" w:type="dxa"/>
            <w:tcBorders>
              <w:top w:val="single" w:sz="4" w:space="0" w:color="auto"/>
              <w:left w:val="nil"/>
              <w:bottom w:val="nil"/>
              <w:right w:val="single" w:sz="4" w:space="0" w:color="auto"/>
            </w:tcBorders>
            <w:shd w:val="clear" w:color="000000" w:fill="808080"/>
            <w:vAlign w:val="center"/>
            <w:hideMark/>
          </w:tcPr>
          <w:p w14:paraId="369B85E4" w14:textId="77777777" w:rsidR="00F302C5" w:rsidRPr="00EE3637" w:rsidDel="00056BCA" w:rsidRDefault="00F302C5">
            <w:pPr>
              <w:ind w:left="2160" w:hanging="1440"/>
              <w:jc w:val="left"/>
              <w:rPr>
                <w:del w:id="8731" w:author="Samuel Dent" w:date="2015-10-20T08:37:00Z"/>
                <w:rFonts w:ascii="Calibri" w:hAnsi="Calibri"/>
                <w:b/>
                <w:bCs/>
                <w:color w:val="FFFFFF"/>
                <w:szCs w:val="20"/>
              </w:rPr>
              <w:pPrChange w:id="8732" w:author="Samuel Dent" w:date="2015-10-20T08:37:00Z">
                <w:pPr>
                  <w:widowControl/>
                  <w:spacing w:after="0"/>
                  <w:jc w:val="center"/>
                </w:pPr>
              </w:pPrChange>
            </w:pPr>
            <w:del w:id="8733" w:author="Samuel Dent" w:date="2015-10-20T08:37:00Z">
              <w:r w:rsidRPr="00EE3637" w:rsidDel="00056BCA">
                <w:rPr>
                  <w:rFonts w:ascii="Calibri" w:hAnsi="Calibri"/>
                  <w:b/>
                  <w:bCs/>
                  <w:color w:val="FFFFFF"/>
                  <w:szCs w:val="20"/>
                </w:rPr>
                <w:delText>LED Wattage (Watts</w:delText>
              </w:r>
              <w:r w:rsidRPr="00EE3637" w:rsidDel="00056BCA">
                <w:rPr>
                  <w:rFonts w:ascii="Calibri" w:hAnsi="Calibri"/>
                  <w:b/>
                  <w:bCs/>
                  <w:color w:val="FFFFFF"/>
                  <w:szCs w:val="20"/>
                  <w:vertAlign w:val="subscript"/>
                </w:rPr>
                <w:delText>EE</w:delText>
              </w:r>
              <w:r w:rsidRPr="00EE3637" w:rsidDel="00056BCA">
                <w:rPr>
                  <w:rFonts w:ascii="Calibri" w:hAnsi="Calibri"/>
                  <w:b/>
                  <w:bCs/>
                  <w:color w:val="FFFFFF"/>
                  <w:szCs w:val="20"/>
                </w:rPr>
                <w:delText>)</w:delText>
              </w:r>
            </w:del>
          </w:p>
        </w:tc>
        <w:tc>
          <w:tcPr>
            <w:tcW w:w="960" w:type="dxa"/>
            <w:tcBorders>
              <w:top w:val="single" w:sz="4" w:space="0" w:color="auto"/>
              <w:left w:val="nil"/>
              <w:bottom w:val="single" w:sz="4" w:space="0" w:color="auto"/>
              <w:right w:val="single" w:sz="4" w:space="0" w:color="auto"/>
            </w:tcBorders>
            <w:shd w:val="clear" w:color="000000" w:fill="808080"/>
            <w:vAlign w:val="center"/>
            <w:hideMark/>
          </w:tcPr>
          <w:p w14:paraId="076C3C7F" w14:textId="77777777" w:rsidR="00F302C5" w:rsidRPr="00EE3637" w:rsidDel="00056BCA" w:rsidRDefault="00F302C5">
            <w:pPr>
              <w:ind w:left="2160" w:hanging="1440"/>
              <w:jc w:val="left"/>
              <w:rPr>
                <w:del w:id="8734" w:author="Samuel Dent" w:date="2015-10-20T08:37:00Z"/>
                <w:rFonts w:ascii="Calibri" w:hAnsi="Calibri"/>
                <w:b/>
                <w:bCs/>
                <w:color w:val="FFFFFF"/>
                <w:szCs w:val="20"/>
              </w:rPr>
              <w:pPrChange w:id="8735" w:author="Samuel Dent" w:date="2015-10-20T08:37:00Z">
                <w:pPr>
                  <w:widowControl/>
                  <w:spacing w:after="0"/>
                  <w:jc w:val="center"/>
                </w:pPr>
              </w:pPrChange>
            </w:pPr>
            <w:del w:id="8736" w:author="Samuel Dent" w:date="2015-10-20T08:37:00Z">
              <w:r w:rsidRPr="00EE3637" w:rsidDel="00056BCA">
                <w:rPr>
                  <w:rFonts w:ascii="Calibri" w:hAnsi="Calibri"/>
                  <w:b/>
                  <w:bCs/>
                  <w:color w:val="FFFFFF" w:themeColor="background1"/>
                  <w:szCs w:val="20"/>
                </w:rPr>
                <w:delText>Delta Watts</w:delText>
              </w:r>
            </w:del>
          </w:p>
        </w:tc>
      </w:tr>
      <w:tr w:rsidR="00F302C5" w:rsidRPr="00EE3637" w:rsidDel="00056BCA" w14:paraId="11FE5170" w14:textId="77777777" w:rsidTr="00C04E8D">
        <w:trPr>
          <w:trHeight w:val="300"/>
          <w:jc w:val="center"/>
          <w:del w:id="8737" w:author="Samuel Dent" w:date="2015-10-20T08:37:00Z"/>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14:paraId="2A4D13E0" w14:textId="77777777" w:rsidR="00F302C5" w:rsidRPr="00EE3637" w:rsidDel="00056BCA" w:rsidRDefault="00F302C5">
            <w:pPr>
              <w:ind w:left="2160" w:hanging="1440"/>
              <w:jc w:val="left"/>
              <w:rPr>
                <w:del w:id="8738" w:author="Samuel Dent" w:date="2015-10-20T08:37:00Z"/>
                <w:rFonts w:ascii="Calibri" w:hAnsi="Calibri"/>
                <w:b/>
                <w:bCs/>
                <w:color w:val="000000"/>
                <w:szCs w:val="20"/>
              </w:rPr>
              <w:pPrChange w:id="8739" w:author="Samuel Dent" w:date="2015-10-20T08:37:00Z">
                <w:pPr>
                  <w:widowControl/>
                  <w:spacing w:after="0"/>
                  <w:jc w:val="center"/>
                </w:pPr>
              </w:pPrChange>
            </w:pPr>
            <w:del w:id="8740" w:author="Samuel Dent" w:date="2015-10-20T08:37:00Z">
              <w:r w:rsidRPr="00EE3637" w:rsidDel="00056BCA">
                <w:rPr>
                  <w:rFonts w:ascii="Calibri" w:hAnsi="Calibri"/>
                  <w:b/>
                  <w:bCs/>
                  <w:color w:val="000000"/>
                  <w:szCs w:val="20"/>
                </w:rPr>
                <w:delText>R, ER, BR with medium screw bases w/ diameter &gt;2.25" (*see exceptions below)</w:delText>
              </w:r>
            </w:del>
          </w:p>
        </w:tc>
        <w:tc>
          <w:tcPr>
            <w:tcW w:w="960" w:type="dxa"/>
            <w:tcBorders>
              <w:top w:val="nil"/>
              <w:left w:val="nil"/>
              <w:bottom w:val="single" w:sz="4" w:space="0" w:color="auto"/>
              <w:right w:val="single" w:sz="4" w:space="0" w:color="auto"/>
            </w:tcBorders>
            <w:shd w:val="clear" w:color="auto" w:fill="auto"/>
            <w:vAlign w:val="center"/>
            <w:hideMark/>
          </w:tcPr>
          <w:p w14:paraId="6A003BCF" w14:textId="77777777" w:rsidR="00F302C5" w:rsidRPr="00EE3637" w:rsidDel="00056BCA" w:rsidRDefault="00F302C5">
            <w:pPr>
              <w:ind w:left="2160" w:hanging="1440"/>
              <w:jc w:val="left"/>
              <w:rPr>
                <w:del w:id="8741" w:author="Samuel Dent" w:date="2015-10-20T08:37:00Z"/>
                <w:rFonts w:ascii="Calibri" w:hAnsi="Calibri"/>
                <w:color w:val="000000"/>
                <w:szCs w:val="20"/>
              </w:rPr>
              <w:pPrChange w:id="8742" w:author="Samuel Dent" w:date="2015-10-20T08:37:00Z">
                <w:pPr>
                  <w:widowControl/>
                  <w:spacing w:after="0"/>
                  <w:jc w:val="center"/>
                </w:pPr>
              </w:pPrChange>
            </w:pPr>
            <w:del w:id="8743" w:author="Samuel Dent" w:date="2015-10-20T08:37:00Z">
              <w:r w:rsidRPr="00EE3637" w:rsidDel="00056BCA">
                <w:rPr>
                  <w:rFonts w:ascii="Calibri" w:hAnsi="Calibri"/>
                  <w:color w:val="000000"/>
                  <w:szCs w:val="20"/>
                </w:rPr>
                <w:delText>420</w:delText>
              </w:r>
            </w:del>
          </w:p>
        </w:tc>
        <w:tc>
          <w:tcPr>
            <w:tcW w:w="960" w:type="dxa"/>
            <w:tcBorders>
              <w:top w:val="nil"/>
              <w:left w:val="nil"/>
              <w:bottom w:val="single" w:sz="4" w:space="0" w:color="auto"/>
              <w:right w:val="single" w:sz="4" w:space="0" w:color="auto"/>
            </w:tcBorders>
            <w:shd w:val="clear" w:color="auto" w:fill="auto"/>
            <w:vAlign w:val="center"/>
            <w:hideMark/>
          </w:tcPr>
          <w:p w14:paraId="26036053" w14:textId="77777777" w:rsidR="00F302C5" w:rsidRPr="00EE3637" w:rsidDel="00056BCA" w:rsidRDefault="00F302C5">
            <w:pPr>
              <w:ind w:left="2160" w:hanging="1440"/>
              <w:jc w:val="left"/>
              <w:rPr>
                <w:del w:id="8744" w:author="Samuel Dent" w:date="2015-10-20T08:37:00Z"/>
                <w:rFonts w:ascii="Calibri" w:hAnsi="Calibri"/>
                <w:color w:val="000000"/>
                <w:szCs w:val="20"/>
              </w:rPr>
              <w:pPrChange w:id="8745" w:author="Samuel Dent" w:date="2015-10-20T08:37:00Z">
                <w:pPr>
                  <w:widowControl/>
                  <w:spacing w:after="0"/>
                  <w:jc w:val="center"/>
                </w:pPr>
              </w:pPrChange>
            </w:pPr>
            <w:del w:id="8746" w:author="Samuel Dent" w:date="2015-10-20T08:37:00Z">
              <w:r w:rsidRPr="00EE3637" w:rsidDel="00056BCA">
                <w:rPr>
                  <w:rFonts w:ascii="Calibri" w:hAnsi="Calibri"/>
                  <w:color w:val="000000"/>
                  <w:szCs w:val="20"/>
                </w:rPr>
                <w:delText>472</w:delText>
              </w:r>
            </w:del>
          </w:p>
        </w:tc>
        <w:tc>
          <w:tcPr>
            <w:tcW w:w="960" w:type="dxa"/>
            <w:tcBorders>
              <w:top w:val="nil"/>
              <w:left w:val="nil"/>
              <w:bottom w:val="single" w:sz="4" w:space="0" w:color="auto"/>
              <w:right w:val="single" w:sz="4" w:space="0" w:color="auto"/>
            </w:tcBorders>
            <w:shd w:val="clear" w:color="auto" w:fill="auto"/>
            <w:vAlign w:val="center"/>
            <w:hideMark/>
          </w:tcPr>
          <w:p w14:paraId="6A9307BF" w14:textId="77777777" w:rsidR="00F302C5" w:rsidRPr="00EE3637" w:rsidDel="00056BCA" w:rsidRDefault="00F302C5">
            <w:pPr>
              <w:ind w:left="2160" w:hanging="1440"/>
              <w:jc w:val="left"/>
              <w:rPr>
                <w:del w:id="8747" w:author="Samuel Dent" w:date="2015-10-20T08:37:00Z"/>
                <w:rFonts w:ascii="Calibri" w:hAnsi="Calibri"/>
                <w:color w:val="000000"/>
                <w:szCs w:val="20"/>
              </w:rPr>
              <w:pPrChange w:id="8748" w:author="Samuel Dent" w:date="2015-10-20T08:37:00Z">
                <w:pPr>
                  <w:widowControl/>
                  <w:spacing w:after="0"/>
                  <w:jc w:val="center"/>
                </w:pPr>
              </w:pPrChange>
            </w:pPr>
            <w:del w:id="8749" w:author="Samuel Dent" w:date="2015-10-20T08:37:00Z">
              <w:r w:rsidRPr="00EE3637" w:rsidDel="00056BCA">
                <w:rPr>
                  <w:rFonts w:ascii="Calibri" w:hAnsi="Calibri"/>
                  <w:color w:val="000000"/>
                  <w:szCs w:val="20"/>
                </w:rPr>
                <w:delText>40</w:delText>
              </w:r>
            </w:del>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259D220D" w14:textId="77777777" w:rsidR="00F302C5" w:rsidRPr="00980897" w:rsidDel="00056BCA" w:rsidRDefault="00F302C5">
            <w:pPr>
              <w:ind w:left="2160" w:hanging="1440"/>
              <w:jc w:val="left"/>
              <w:rPr>
                <w:del w:id="8750" w:author="Samuel Dent" w:date="2015-10-20T08:37:00Z"/>
                <w:rFonts w:ascii="Calibri" w:hAnsi="Calibri"/>
                <w:color w:val="000000"/>
                <w:szCs w:val="20"/>
              </w:rPr>
              <w:pPrChange w:id="8751" w:author="Samuel Dent" w:date="2015-10-20T08:37:00Z">
                <w:pPr>
                  <w:widowControl/>
                  <w:spacing w:after="0"/>
                  <w:jc w:val="center"/>
                </w:pPr>
              </w:pPrChange>
            </w:pPr>
            <w:del w:id="8752" w:author="Samuel Dent" w:date="2015-10-20T08:37:00Z">
              <w:r w:rsidRPr="00980897" w:rsidDel="00056BCA">
                <w:rPr>
                  <w:rFonts w:ascii="Calibri" w:hAnsi="Calibri"/>
                  <w:color w:val="000000"/>
                  <w:szCs w:val="20"/>
                </w:rPr>
                <w:delText>446</w:delText>
              </w:r>
            </w:del>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8300346" w14:textId="77777777" w:rsidR="00F302C5" w:rsidRPr="00980897" w:rsidDel="00056BCA" w:rsidRDefault="00F302C5">
            <w:pPr>
              <w:ind w:left="2160" w:hanging="1440"/>
              <w:jc w:val="left"/>
              <w:rPr>
                <w:del w:id="8753" w:author="Samuel Dent" w:date="2015-10-20T08:37:00Z"/>
                <w:rFonts w:ascii="Calibri" w:hAnsi="Calibri"/>
                <w:color w:val="000000"/>
                <w:szCs w:val="20"/>
              </w:rPr>
              <w:pPrChange w:id="8754" w:author="Samuel Dent" w:date="2015-10-20T08:37:00Z">
                <w:pPr>
                  <w:widowControl/>
                  <w:spacing w:after="0"/>
                  <w:jc w:val="center"/>
                </w:pPr>
              </w:pPrChange>
            </w:pPr>
            <w:del w:id="8755" w:author="Samuel Dent" w:date="2015-10-20T08:37:00Z">
              <w:r w:rsidRPr="00980897" w:rsidDel="00056BCA">
                <w:rPr>
                  <w:rFonts w:ascii="Calibri" w:hAnsi="Calibri"/>
                  <w:color w:val="000000"/>
                  <w:szCs w:val="20"/>
                </w:rPr>
                <w:delText>11</w:delText>
              </w:r>
            </w:del>
          </w:p>
        </w:tc>
        <w:tc>
          <w:tcPr>
            <w:tcW w:w="960" w:type="dxa"/>
            <w:tcBorders>
              <w:top w:val="nil"/>
              <w:left w:val="nil"/>
              <w:bottom w:val="single" w:sz="4" w:space="0" w:color="auto"/>
              <w:right w:val="single" w:sz="4" w:space="0" w:color="auto"/>
            </w:tcBorders>
            <w:shd w:val="clear" w:color="auto" w:fill="auto"/>
            <w:noWrap/>
            <w:vAlign w:val="center"/>
            <w:hideMark/>
          </w:tcPr>
          <w:p w14:paraId="04FA50E7" w14:textId="77777777" w:rsidR="00F302C5" w:rsidRPr="00980897" w:rsidDel="00056BCA" w:rsidRDefault="00F302C5">
            <w:pPr>
              <w:ind w:left="2160" w:hanging="1440"/>
              <w:jc w:val="left"/>
              <w:rPr>
                <w:del w:id="8756" w:author="Samuel Dent" w:date="2015-10-20T08:37:00Z"/>
                <w:rFonts w:ascii="Calibri" w:hAnsi="Calibri"/>
                <w:color w:val="000000"/>
                <w:szCs w:val="20"/>
              </w:rPr>
              <w:pPrChange w:id="8757" w:author="Samuel Dent" w:date="2015-10-20T08:37:00Z">
                <w:pPr>
                  <w:widowControl/>
                  <w:spacing w:after="0"/>
                  <w:jc w:val="center"/>
                </w:pPr>
              </w:pPrChange>
            </w:pPr>
            <w:del w:id="8758" w:author="Samuel Dent" w:date="2015-10-20T08:37:00Z">
              <w:r w:rsidRPr="00980897" w:rsidDel="00056BCA">
                <w:rPr>
                  <w:rFonts w:ascii="Calibri" w:hAnsi="Calibri"/>
                  <w:color w:val="000000"/>
                  <w:szCs w:val="20"/>
                </w:rPr>
                <w:delText>29</w:delText>
              </w:r>
            </w:del>
          </w:p>
        </w:tc>
      </w:tr>
      <w:tr w:rsidR="00F302C5" w:rsidRPr="00EE3637" w:rsidDel="00056BCA" w14:paraId="214E53C5" w14:textId="77777777" w:rsidTr="00C04E8D">
        <w:trPr>
          <w:trHeight w:val="300"/>
          <w:jc w:val="center"/>
          <w:del w:id="8759"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6486ECE8" w14:textId="77777777" w:rsidR="00F302C5" w:rsidRPr="00EE3637" w:rsidDel="00056BCA" w:rsidRDefault="00F302C5">
            <w:pPr>
              <w:ind w:left="2160" w:hanging="1440"/>
              <w:jc w:val="left"/>
              <w:rPr>
                <w:del w:id="8760" w:author="Samuel Dent" w:date="2015-10-20T08:37:00Z"/>
                <w:rFonts w:ascii="Calibri" w:hAnsi="Calibri"/>
                <w:b/>
                <w:bCs/>
                <w:color w:val="000000"/>
                <w:szCs w:val="20"/>
              </w:rPr>
              <w:pPrChange w:id="8761"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273B7B77" w14:textId="77777777" w:rsidR="00F302C5" w:rsidRPr="00EE3637" w:rsidDel="00056BCA" w:rsidRDefault="00F302C5">
            <w:pPr>
              <w:ind w:left="2160" w:hanging="1440"/>
              <w:jc w:val="left"/>
              <w:rPr>
                <w:del w:id="8762" w:author="Samuel Dent" w:date="2015-10-20T08:37:00Z"/>
                <w:rFonts w:ascii="Calibri" w:hAnsi="Calibri"/>
                <w:color w:val="000000"/>
                <w:szCs w:val="20"/>
              </w:rPr>
              <w:pPrChange w:id="8763" w:author="Samuel Dent" w:date="2015-10-20T08:37:00Z">
                <w:pPr>
                  <w:widowControl/>
                  <w:spacing w:after="0"/>
                  <w:jc w:val="center"/>
                </w:pPr>
              </w:pPrChange>
            </w:pPr>
            <w:del w:id="8764" w:author="Samuel Dent" w:date="2015-10-20T08:37:00Z">
              <w:r w:rsidRPr="00EE3637" w:rsidDel="00056BCA">
                <w:rPr>
                  <w:rFonts w:ascii="Calibri" w:hAnsi="Calibri"/>
                  <w:color w:val="000000"/>
                  <w:szCs w:val="20"/>
                </w:rPr>
                <w:delText>473</w:delText>
              </w:r>
            </w:del>
          </w:p>
        </w:tc>
        <w:tc>
          <w:tcPr>
            <w:tcW w:w="960" w:type="dxa"/>
            <w:tcBorders>
              <w:top w:val="nil"/>
              <w:left w:val="nil"/>
              <w:bottom w:val="single" w:sz="4" w:space="0" w:color="auto"/>
              <w:right w:val="single" w:sz="4" w:space="0" w:color="auto"/>
            </w:tcBorders>
            <w:shd w:val="clear" w:color="auto" w:fill="auto"/>
            <w:vAlign w:val="center"/>
            <w:hideMark/>
          </w:tcPr>
          <w:p w14:paraId="2FFC4F63" w14:textId="77777777" w:rsidR="00F302C5" w:rsidRPr="00EE3637" w:rsidDel="00056BCA" w:rsidRDefault="00F302C5">
            <w:pPr>
              <w:ind w:left="2160" w:hanging="1440"/>
              <w:jc w:val="left"/>
              <w:rPr>
                <w:del w:id="8765" w:author="Samuel Dent" w:date="2015-10-20T08:37:00Z"/>
                <w:rFonts w:ascii="Calibri" w:hAnsi="Calibri"/>
                <w:color w:val="000000"/>
                <w:szCs w:val="20"/>
              </w:rPr>
              <w:pPrChange w:id="8766" w:author="Samuel Dent" w:date="2015-10-20T08:37:00Z">
                <w:pPr>
                  <w:widowControl/>
                  <w:spacing w:after="0"/>
                  <w:jc w:val="center"/>
                </w:pPr>
              </w:pPrChange>
            </w:pPr>
            <w:del w:id="8767" w:author="Samuel Dent" w:date="2015-10-20T08:37:00Z">
              <w:r w:rsidRPr="00EE3637" w:rsidDel="00056BCA">
                <w:rPr>
                  <w:rFonts w:ascii="Calibri" w:hAnsi="Calibri"/>
                  <w:color w:val="000000"/>
                  <w:szCs w:val="20"/>
                </w:rPr>
                <w:delText>524</w:delText>
              </w:r>
            </w:del>
          </w:p>
        </w:tc>
        <w:tc>
          <w:tcPr>
            <w:tcW w:w="960" w:type="dxa"/>
            <w:tcBorders>
              <w:top w:val="nil"/>
              <w:left w:val="nil"/>
              <w:bottom w:val="single" w:sz="4" w:space="0" w:color="auto"/>
              <w:right w:val="single" w:sz="4" w:space="0" w:color="auto"/>
            </w:tcBorders>
            <w:shd w:val="clear" w:color="auto" w:fill="auto"/>
            <w:vAlign w:val="center"/>
            <w:hideMark/>
          </w:tcPr>
          <w:p w14:paraId="7D7E438E" w14:textId="77777777" w:rsidR="00F302C5" w:rsidRPr="00EE3637" w:rsidDel="00056BCA" w:rsidRDefault="00F302C5">
            <w:pPr>
              <w:ind w:left="2160" w:hanging="1440"/>
              <w:jc w:val="left"/>
              <w:rPr>
                <w:del w:id="8768" w:author="Samuel Dent" w:date="2015-10-20T08:37:00Z"/>
                <w:rFonts w:ascii="Calibri" w:hAnsi="Calibri"/>
                <w:color w:val="000000"/>
                <w:szCs w:val="20"/>
              </w:rPr>
              <w:pPrChange w:id="8769" w:author="Samuel Dent" w:date="2015-10-20T08:37:00Z">
                <w:pPr>
                  <w:widowControl/>
                  <w:spacing w:after="0"/>
                  <w:jc w:val="center"/>
                </w:pPr>
              </w:pPrChange>
            </w:pPr>
            <w:del w:id="8770" w:author="Samuel Dent" w:date="2015-10-20T08:37:00Z">
              <w:r w:rsidRPr="00EE3637" w:rsidDel="00056BCA">
                <w:rPr>
                  <w:rFonts w:ascii="Calibri" w:hAnsi="Calibri"/>
                  <w:color w:val="000000"/>
                  <w:szCs w:val="20"/>
                </w:rPr>
                <w:delText>45</w:delText>
              </w:r>
            </w:del>
          </w:p>
        </w:tc>
        <w:tc>
          <w:tcPr>
            <w:tcW w:w="1420" w:type="dxa"/>
            <w:tcBorders>
              <w:top w:val="nil"/>
              <w:left w:val="nil"/>
              <w:bottom w:val="single" w:sz="4" w:space="0" w:color="auto"/>
              <w:right w:val="single" w:sz="4" w:space="0" w:color="auto"/>
            </w:tcBorders>
            <w:shd w:val="clear" w:color="auto" w:fill="auto"/>
            <w:vAlign w:val="center"/>
            <w:hideMark/>
          </w:tcPr>
          <w:p w14:paraId="6FF2A06F" w14:textId="77777777" w:rsidR="00F302C5" w:rsidRPr="00980897" w:rsidDel="00056BCA" w:rsidRDefault="00F302C5">
            <w:pPr>
              <w:ind w:left="2160" w:hanging="1440"/>
              <w:jc w:val="left"/>
              <w:rPr>
                <w:del w:id="8771" w:author="Samuel Dent" w:date="2015-10-20T08:37:00Z"/>
                <w:rFonts w:ascii="Calibri" w:hAnsi="Calibri"/>
                <w:color w:val="000000"/>
                <w:szCs w:val="20"/>
              </w:rPr>
              <w:pPrChange w:id="8772" w:author="Samuel Dent" w:date="2015-10-20T08:37:00Z">
                <w:pPr>
                  <w:widowControl/>
                  <w:spacing w:after="0"/>
                  <w:jc w:val="center"/>
                </w:pPr>
              </w:pPrChange>
            </w:pPr>
            <w:del w:id="8773" w:author="Samuel Dent" w:date="2015-10-20T08:37:00Z">
              <w:r w:rsidRPr="00980897" w:rsidDel="00056BCA">
                <w:rPr>
                  <w:rFonts w:ascii="Calibri" w:hAnsi="Calibri"/>
                  <w:color w:val="000000"/>
                  <w:szCs w:val="20"/>
                </w:rPr>
                <w:delText>499</w:delText>
              </w:r>
            </w:del>
          </w:p>
        </w:tc>
        <w:tc>
          <w:tcPr>
            <w:tcW w:w="960" w:type="dxa"/>
            <w:tcBorders>
              <w:top w:val="nil"/>
              <w:left w:val="nil"/>
              <w:bottom w:val="single" w:sz="4" w:space="0" w:color="auto"/>
              <w:right w:val="single" w:sz="4" w:space="0" w:color="auto"/>
            </w:tcBorders>
            <w:shd w:val="clear" w:color="auto" w:fill="auto"/>
            <w:noWrap/>
            <w:vAlign w:val="center"/>
            <w:hideMark/>
          </w:tcPr>
          <w:p w14:paraId="4A01BA49" w14:textId="77777777" w:rsidR="00F302C5" w:rsidRPr="00980897" w:rsidDel="00056BCA" w:rsidRDefault="00F302C5">
            <w:pPr>
              <w:ind w:left="2160" w:hanging="1440"/>
              <w:jc w:val="left"/>
              <w:rPr>
                <w:del w:id="8774" w:author="Samuel Dent" w:date="2015-10-20T08:37:00Z"/>
                <w:rFonts w:ascii="Calibri" w:hAnsi="Calibri"/>
                <w:color w:val="000000"/>
                <w:szCs w:val="20"/>
              </w:rPr>
              <w:pPrChange w:id="8775" w:author="Samuel Dent" w:date="2015-10-20T08:37:00Z">
                <w:pPr>
                  <w:widowControl/>
                  <w:spacing w:after="0"/>
                  <w:jc w:val="center"/>
                </w:pPr>
              </w:pPrChange>
            </w:pPr>
            <w:del w:id="8776" w:author="Samuel Dent" w:date="2015-10-20T08:37:00Z">
              <w:r w:rsidRPr="00980897" w:rsidDel="00056BCA">
                <w:rPr>
                  <w:rFonts w:ascii="Calibri" w:hAnsi="Calibri"/>
                  <w:color w:val="000000"/>
                  <w:szCs w:val="20"/>
                </w:rPr>
                <w:delText>12</w:delText>
              </w:r>
            </w:del>
          </w:p>
        </w:tc>
        <w:tc>
          <w:tcPr>
            <w:tcW w:w="960" w:type="dxa"/>
            <w:tcBorders>
              <w:top w:val="nil"/>
              <w:left w:val="nil"/>
              <w:bottom w:val="single" w:sz="4" w:space="0" w:color="auto"/>
              <w:right w:val="single" w:sz="4" w:space="0" w:color="auto"/>
            </w:tcBorders>
            <w:shd w:val="clear" w:color="auto" w:fill="auto"/>
            <w:noWrap/>
            <w:vAlign w:val="center"/>
            <w:hideMark/>
          </w:tcPr>
          <w:p w14:paraId="3F545504" w14:textId="77777777" w:rsidR="00F302C5" w:rsidRPr="00980897" w:rsidDel="00056BCA" w:rsidRDefault="00F302C5">
            <w:pPr>
              <w:ind w:left="2160" w:hanging="1440"/>
              <w:jc w:val="left"/>
              <w:rPr>
                <w:del w:id="8777" w:author="Samuel Dent" w:date="2015-10-20T08:37:00Z"/>
                <w:rFonts w:ascii="Calibri" w:hAnsi="Calibri"/>
                <w:color w:val="000000"/>
                <w:szCs w:val="20"/>
              </w:rPr>
              <w:pPrChange w:id="8778" w:author="Samuel Dent" w:date="2015-10-20T08:37:00Z">
                <w:pPr>
                  <w:widowControl/>
                  <w:spacing w:after="0"/>
                  <w:jc w:val="center"/>
                </w:pPr>
              </w:pPrChange>
            </w:pPr>
            <w:del w:id="8779" w:author="Samuel Dent" w:date="2015-10-20T08:37:00Z">
              <w:r w:rsidRPr="00980897" w:rsidDel="00056BCA">
                <w:rPr>
                  <w:rFonts w:ascii="Calibri" w:hAnsi="Calibri"/>
                  <w:color w:val="000000"/>
                  <w:szCs w:val="20"/>
                </w:rPr>
                <w:delText>33</w:delText>
              </w:r>
            </w:del>
          </w:p>
        </w:tc>
      </w:tr>
      <w:tr w:rsidR="00F302C5" w:rsidRPr="00EE3637" w:rsidDel="00056BCA" w14:paraId="2FF5C702" w14:textId="77777777" w:rsidTr="00C04E8D">
        <w:trPr>
          <w:trHeight w:val="300"/>
          <w:jc w:val="center"/>
          <w:del w:id="8780"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54F073D2" w14:textId="77777777" w:rsidR="00F302C5" w:rsidRPr="00EE3637" w:rsidDel="00056BCA" w:rsidRDefault="00F302C5">
            <w:pPr>
              <w:ind w:left="2160" w:hanging="1440"/>
              <w:jc w:val="left"/>
              <w:rPr>
                <w:del w:id="8781" w:author="Samuel Dent" w:date="2015-10-20T08:37:00Z"/>
                <w:rFonts w:ascii="Calibri" w:hAnsi="Calibri"/>
                <w:b/>
                <w:bCs/>
                <w:color w:val="000000"/>
                <w:szCs w:val="20"/>
              </w:rPr>
              <w:pPrChange w:id="8782"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27983587" w14:textId="77777777" w:rsidR="00F302C5" w:rsidRPr="00EE3637" w:rsidDel="00056BCA" w:rsidRDefault="00F302C5">
            <w:pPr>
              <w:ind w:left="2160" w:hanging="1440"/>
              <w:jc w:val="left"/>
              <w:rPr>
                <w:del w:id="8783" w:author="Samuel Dent" w:date="2015-10-20T08:37:00Z"/>
                <w:rFonts w:ascii="Calibri" w:hAnsi="Calibri"/>
                <w:color w:val="000000"/>
                <w:szCs w:val="20"/>
              </w:rPr>
              <w:pPrChange w:id="8784" w:author="Samuel Dent" w:date="2015-10-20T08:37:00Z">
                <w:pPr>
                  <w:widowControl/>
                  <w:spacing w:after="0"/>
                  <w:jc w:val="center"/>
                </w:pPr>
              </w:pPrChange>
            </w:pPr>
            <w:del w:id="8785" w:author="Samuel Dent" w:date="2015-10-20T08:37:00Z">
              <w:r w:rsidRPr="00EE3637" w:rsidDel="00056BCA">
                <w:rPr>
                  <w:rFonts w:ascii="Calibri" w:hAnsi="Calibri"/>
                  <w:color w:val="000000"/>
                  <w:szCs w:val="20"/>
                </w:rPr>
                <w:delText>525</w:delText>
              </w:r>
            </w:del>
          </w:p>
        </w:tc>
        <w:tc>
          <w:tcPr>
            <w:tcW w:w="960" w:type="dxa"/>
            <w:tcBorders>
              <w:top w:val="nil"/>
              <w:left w:val="nil"/>
              <w:bottom w:val="single" w:sz="4" w:space="0" w:color="auto"/>
              <w:right w:val="single" w:sz="4" w:space="0" w:color="auto"/>
            </w:tcBorders>
            <w:shd w:val="clear" w:color="auto" w:fill="auto"/>
            <w:vAlign w:val="center"/>
            <w:hideMark/>
          </w:tcPr>
          <w:p w14:paraId="154A47A6" w14:textId="77777777" w:rsidR="00F302C5" w:rsidRPr="00EE3637" w:rsidDel="00056BCA" w:rsidRDefault="00F302C5">
            <w:pPr>
              <w:ind w:left="2160" w:hanging="1440"/>
              <w:jc w:val="left"/>
              <w:rPr>
                <w:del w:id="8786" w:author="Samuel Dent" w:date="2015-10-20T08:37:00Z"/>
                <w:rFonts w:ascii="Calibri" w:hAnsi="Calibri"/>
                <w:color w:val="000000"/>
                <w:szCs w:val="20"/>
              </w:rPr>
              <w:pPrChange w:id="8787" w:author="Samuel Dent" w:date="2015-10-20T08:37:00Z">
                <w:pPr>
                  <w:widowControl/>
                  <w:spacing w:after="0"/>
                  <w:jc w:val="center"/>
                </w:pPr>
              </w:pPrChange>
            </w:pPr>
            <w:del w:id="8788" w:author="Samuel Dent" w:date="2015-10-20T08:37:00Z">
              <w:r w:rsidRPr="00EE3637" w:rsidDel="00056BCA">
                <w:rPr>
                  <w:rFonts w:ascii="Calibri" w:hAnsi="Calibri"/>
                  <w:color w:val="000000"/>
                  <w:szCs w:val="20"/>
                </w:rPr>
                <w:delText>714</w:delText>
              </w:r>
            </w:del>
          </w:p>
        </w:tc>
        <w:tc>
          <w:tcPr>
            <w:tcW w:w="960" w:type="dxa"/>
            <w:tcBorders>
              <w:top w:val="nil"/>
              <w:left w:val="nil"/>
              <w:bottom w:val="single" w:sz="4" w:space="0" w:color="auto"/>
              <w:right w:val="single" w:sz="4" w:space="0" w:color="auto"/>
            </w:tcBorders>
            <w:shd w:val="clear" w:color="auto" w:fill="auto"/>
            <w:vAlign w:val="center"/>
            <w:hideMark/>
          </w:tcPr>
          <w:p w14:paraId="5DAB6958" w14:textId="77777777" w:rsidR="00F302C5" w:rsidRPr="00EE3637" w:rsidDel="00056BCA" w:rsidRDefault="00F302C5">
            <w:pPr>
              <w:ind w:left="2160" w:hanging="1440"/>
              <w:jc w:val="left"/>
              <w:rPr>
                <w:del w:id="8789" w:author="Samuel Dent" w:date="2015-10-20T08:37:00Z"/>
                <w:rFonts w:ascii="Calibri" w:hAnsi="Calibri"/>
                <w:color w:val="000000"/>
                <w:szCs w:val="20"/>
              </w:rPr>
              <w:pPrChange w:id="8790" w:author="Samuel Dent" w:date="2015-10-20T08:37:00Z">
                <w:pPr>
                  <w:widowControl/>
                  <w:spacing w:after="0"/>
                  <w:jc w:val="center"/>
                </w:pPr>
              </w:pPrChange>
            </w:pPr>
            <w:del w:id="8791" w:author="Samuel Dent" w:date="2015-10-20T08:37:00Z">
              <w:r w:rsidRPr="00EE3637" w:rsidDel="00056BCA">
                <w:rPr>
                  <w:rFonts w:ascii="Calibri" w:hAnsi="Calibri"/>
                  <w:color w:val="000000"/>
                  <w:szCs w:val="20"/>
                </w:rPr>
                <w:delText>50</w:delText>
              </w:r>
            </w:del>
          </w:p>
        </w:tc>
        <w:tc>
          <w:tcPr>
            <w:tcW w:w="1420" w:type="dxa"/>
            <w:tcBorders>
              <w:top w:val="nil"/>
              <w:left w:val="nil"/>
              <w:bottom w:val="single" w:sz="4" w:space="0" w:color="auto"/>
              <w:right w:val="single" w:sz="4" w:space="0" w:color="auto"/>
            </w:tcBorders>
            <w:shd w:val="clear" w:color="auto" w:fill="auto"/>
            <w:vAlign w:val="center"/>
            <w:hideMark/>
          </w:tcPr>
          <w:p w14:paraId="13F53E19" w14:textId="77777777" w:rsidR="00F302C5" w:rsidRPr="00980897" w:rsidDel="00056BCA" w:rsidRDefault="00F302C5">
            <w:pPr>
              <w:ind w:left="2160" w:hanging="1440"/>
              <w:jc w:val="left"/>
              <w:rPr>
                <w:del w:id="8792" w:author="Samuel Dent" w:date="2015-10-20T08:37:00Z"/>
                <w:rFonts w:ascii="Calibri" w:hAnsi="Calibri"/>
                <w:color w:val="000000"/>
                <w:szCs w:val="20"/>
              </w:rPr>
              <w:pPrChange w:id="8793" w:author="Samuel Dent" w:date="2015-10-20T08:37:00Z">
                <w:pPr>
                  <w:widowControl/>
                  <w:spacing w:after="0"/>
                  <w:jc w:val="center"/>
                </w:pPr>
              </w:pPrChange>
            </w:pPr>
            <w:del w:id="8794" w:author="Samuel Dent" w:date="2015-10-20T08:37:00Z">
              <w:r w:rsidRPr="00980897" w:rsidDel="00056BCA">
                <w:rPr>
                  <w:rFonts w:ascii="Calibri" w:hAnsi="Calibri"/>
                  <w:color w:val="000000"/>
                  <w:szCs w:val="20"/>
                </w:rPr>
                <w:delText>620</w:delText>
              </w:r>
            </w:del>
          </w:p>
        </w:tc>
        <w:tc>
          <w:tcPr>
            <w:tcW w:w="960" w:type="dxa"/>
            <w:tcBorders>
              <w:top w:val="nil"/>
              <w:left w:val="nil"/>
              <w:bottom w:val="single" w:sz="4" w:space="0" w:color="auto"/>
              <w:right w:val="single" w:sz="4" w:space="0" w:color="auto"/>
            </w:tcBorders>
            <w:shd w:val="clear" w:color="auto" w:fill="auto"/>
            <w:noWrap/>
            <w:vAlign w:val="center"/>
            <w:hideMark/>
          </w:tcPr>
          <w:p w14:paraId="425BF27D" w14:textId="77777777" w:rsidR="00F302C5" w:rsidRPr="00980897" w:rsidDel="00056BCA" w:rsidRDefault="00F302C5">
            <w:pPr>
              <w:ind w:left="2160" w:hanging="1440"/>
              <w:jc w:val="left"/>
              <w:rPr>
                <w:del w:id="8795" w:author="Samuel Dent" w:date="2015-10-20T08:37:00Z"/>
                <w:rFonts w:ascii="Calibri" w:hAnsi="Calibri"/>
                <w:color w:val="000000"/>
                <w:szCs w:val="20"/>
              </w:rPr>
              <w:pPrChange w:id="8796" w:author="Samuel Dent" w:date="2015-10-20T08:37:00Z">
                <w:pPr>
                  <w:widowControl/>
                  <w:spacing w:after="0"/>
                  <w:jc w:val="center"/>
                </w:pPr>
              </w:pPrChange>
            </w:pPr>
            <w:del w:id="8797" w:author="Samuel Dent" w:date="2015-10-20T08:37:00Z">
              <w:r w:rsidRPr="00980897" w:rsidDel="00056BCA">
                <w:rPr>
                  <w:rFonts w:ascii="Calibri" w:hAnsi="Calibri"/>
                  <w:color w:val="000000"/>
                  <w:szCs w:val="20"/>
                </w:rPr>
                <w:delText>15</w:delText>
              </w:r>
            </w:del>
          </w:p>
        </w:tc>
        <w:tc>
          <w:tcPr>
            <w:tcW w:w="960" w:type="dxa"/>
            <w:tcBorders>
              <w:top w:val="nil"/>
              <w:left w:val="nil"/>
              <w:bottom w:val="single" w:sz="4" w:space="0" w:color="auto"/>
              <w:right w:val="single" w:sz="4" w:space="0" w:color="auto"/>
            </w:tcBorders>
            <w:shd w:val="clear" w:color="auto" w:fill="auto"/>
            <w:noWrap/>
            <w:vAlign w:val="center"/>
            <w:hideMark/>
          </w:tcPr>
          <w:p w14:paraId="5C728218" w14:textId="77777777" w:rsidR="00F302C5" w:rsidRPr="00980897" w:rsidDel="00056BCA" w:rsidRDefault="00F302C5">
            <w:pPr>
              <w:ind w:left="2160" w:hanging="1440"/>
              <w:jc w:val="left"/>
              <w:rPr>
                <w:del w:id="8798" w:author="Samuel Dent" w:date="2015-10-20T08:37:00Z"/>
                <w:rFonts w:ascii="Calibri" w:hAnsi="Calibri"/>
                <w:color w:val="000000"/>
                <w:szCs w:val="20"/>
              </w:rPr>
              <w:pPrChange w:id="8799" w:author="Samuel Dent" w:date="2015-10-20T08:37:00Z">
                <w:pPr>
                  <w:widowControl/>
                  <w:spacing w:after="0"/>
                  <w:jc w:val="center"/>
                </w:pPr>
              </w:pPrChange>
            </w:pPr>
            <w:del w:id="8800" w:author="Samuel Dent" w:date="2015-10-20T08:37:00Z">
              <w:r w:rsidRPr="00980897" w:rsidDel="00056BCA">
                <w:rPr>
                  <w:rFonts w:ascii="Calibri" w:hAnsi="Calibri"/>
                  <w:color w:val="000000"/>
                  <w:szCs w:val="20"/>
                </w:rPr>
                <w:delText>35</w:delText>
              </w:r>
            </w:del>
          </w:p>
        </w:tc>
      </w:tr>
      <w:tr w:rsidR="00F302C5" w:rsidRPr="00EE3637" w:rsidDel="00056BCA" w14:paraId="3AD71746" w14:textId="77777777" w:rsidTr="00C04E8D">
        <w:trPr>
          <w:trHeight w:val="300"/>
          <w:jc w:val="center"/>
          <w:del w:id="8801"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02E06DF9" w14:textId="77777777" w:rsidR="00F302C5" w:rsidRPr="00EE3637" w:rsidDel="00056BCA" w:rsidRDefault="00F302C5">
            <w:pPr>
              <w:ind w:left="2160" w:hanging="1440"/>
              <w:jc w:val="left"/>
              <w:rPr>
                <w:del w:id="8802" w:author="Samuel Dent" w:date="2015-10-20T08:37:00Z"/>
                <w:rFonts w:ascii="Calibri" w:hAnsi="Calibri"/>
                <w:b/>
                <w:bCs/>
                <w:color w:val="000000"/>
                <w:szCs w:val="20"/>
              </w:rPr>
              <w:pPrChange w:id="8803"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76E79F8D" w14:textId="77777777" w:rsidR="00F302C5" w:rsidRPr="00EE3637" w:rsidDel="00056BCA" w:rsidRDefault="00F302C5">
            <w:pPr>
              <w:ind w:left="2160" w:hanging="1440"/>
              <w:jc w:val="left"/>
              <w:rPr>
                <w:del w:id="8804" w:author="Samuel Dent" w:date="2015-10-20T08:37:00Z"/>
                <w:rFonts w:ascii="Calibri" w:hAnsi="Calibri"/>
                <w:color w:val="000000"/>
                <w:szCs w:val="20"/>
              </w:rPr>
              <w:pPrChange w:id="8805" w:author="Samuel Dent" w:date="2015-10-20T08:37:00Z">
                <w:pPr>
                  <w:widowControl/>
                  <w:spacing w:after="0"/>
                  <w:jc w:val="center"/>
                </w:pPr>
              </w:pPrChange>
            </w:pPr>
            <w:del w:id="8806" w:author="Samuel Dent" w:date="2015-10-20T08:37:00Z">
              <w:r w:rsidRPr="00EE3637" w:rsidDel="00056BCA">
                <w:rPr>
                  <w:rFonts w:ascii="Calibri" w:hAnsi="Calibri"/>
                  <w:color w:val="000000"/>
                  <w:szCs w:val="20"/>
                </w:rPr>
                <w:delText>715</w:delText>
              </w:r>
            </w:del>
          </w:p>
        </w:tc>
        <w:tc>
          <w:tcPr>
            <w:tcW w:w="960" w:type="dxa"/>
            <w:tcBorders>
              <w:top w:val="nil"/>
              <w:left w:val="nil"/>
              <w:bottom w:val="single" w:sz="4" w:space="0" w:color="auto"/>
              <w:right w:val="single" w:sz="4" w:space="0" w:color="auto"/>
            </w:tcBorders>
            <w:shd w:val="clear" w:color="auto" w:fill="auto"/>
            <w:vAlign w:val="center"/>
            <w:hideMark/>
          </w:tcPr>
          <w:p w14:paraId="2EE0E9F9" w14:textId="77777777" w:rsidR="00F302C5" w:rsidRPr="00EE3637" w:rsidDel="00056BCA" w:rsidRDefault="00F302C5">
            <w:pPr>
              <w:ind w:left="2160" w:hanging="1440"/>
              <w:jc w:val="left"/>
              <w:rPr>
                <w:del w:id="8807" w:author="Samuel Dent" w:date="2015-10-20T08:37:00Z"/>
                <w:rFonts w:ascii="Calibri" w:hAnsi="Calibri"/>
                <w:color w:val="000000"/>
                <w:szCs w:val="20"/>
              </w:rPr>
              <w:pPrChange w:id="8808" w:author="Samuel Dent" w:date="2015-10-20T08:37:00Z">
                <w:pPr>
                  <w:widowControl/>
                  <w:spacing w:after="0"/>
                  <w:jc w:val="center"/>
                </w:pPr>
              </w:pPrChange>
            </w:pPr>
            <w:del w:id="8809" w:author="Samuel Dent" w:date="2015-10-20T08:37:00Z">
              <w:r w:rsidRPr="00EE3637" w:rsidDel="00056BCA">
                <w:rPr>
                  <w:rFonts w:ascii="Calibri" w:hAnsi="Calibri"/>
                  <w:color w:val="000000"/>
                  <w:szCs w:val="20"/>
                </w:rPr>
                <w:delText>937</w:delText>
              </w:r>
            </w:del>
          </w:p>
        </w:tc>
        <w:tc>
          <w:tcPr>
            <w:tcW w:w="960" w:type="dxa"/>
            <w:tcBorders>
              <w:top w:val="nil"/>
              <w:left w:val="nil"/>
              <w:bottom w:val="single" w:sz="4" w:space="0" w:color="auto"/>
              <w:right w:val="single" w:sz="4" w:space="0" w:color="auto"/>
            </w:tcBorders>
            <w:shd w:val="clear" w:color="auto" w:fill="auto"/>
            <w:vAlign w:val="center"/>
            <w:hideMark/>
          </w:tcPr>
          <w:p w14:paraId="057CC8B5" w14:textId="77777777" w:rsidR="00F302C5" w:rsidRPr="00EE3637" w:rsidDel="00056BCA" w:rsidRDefault="00F302C5">
            <w:pPr>
              <w:ind w:left="2160" w:hanging="1440"/>
              <w:jc w:val="left"/>
              <w:rPr>
                <w:del w:id="8810" w:author="Samuel Dent" w:date="2015-10-20T08:37:00Z"/>
                <w:rFonts w:ascii="Calibri" w:hAnsi="Calibri"/>
                <w:color w:val="000000"/>
                <w:szCs w:val="20"/>
              </w:rPr>
              <w:pPrChange w:id="8811" w:author="Samuel Dent" w:date="2015-10-20T08:37:00Z">
                <w:pPr>
                  <w:widowControl/>
                  <w:spacing w:after="0"/>
                  <w:jc w:val="center"/>
                </w:pPr>
              </w:pPrChange>
            </w:pPr>
            <w:del w:id="8812" w:author="Samuel Dent" w:date="2015-10-20T08:37:00Z">
              <w:r w:rsidRPr="00EE3637" w:rsidDel="00056BCA">
                <w:rPr>
                  <w:rFonts w:ascii="Calibri" w:hAnsi="Calibri"/>
                  <w:color w:val="000000"/>
                  <w:szCs w:val="20"/>
                </w:rPr>
                <w:delText>65</w:delText>
              </w:r>
            </w:del>
          </w:p>
        </w:tc>
        <w:tc>
          <w:tcPr>
            <w:tcW w:w="1420" w:type="dxa"/>
            <w:tcBorders>
              <w:top w:val="nil"/>
              <w:left w:val="nil"/>
              <w:bottom w:val="single" w:sz="4" w:space="0" w:color="auto"/>
              <w:right w:val="single" w:sz="4" w:space="0" w:color="auto"/>
            </w:tcBorders>
            <w:shd w:val="clear" w:color="auto" w:fill="auto"/>
            <w:vAlign w:val="center"/>
            <w:hideMark/>
          </w:tcPr>
          <w:p w14:paraId="1F2C73AA" w14:textId="77777777" w:rsidR="00F302C5" w:rsidRPr="00980897" w:rsidDel="00056BCA" w:rsidRDefault="00F302C5">
            <w:pPr>
              <w:ind w:left="2160" w:hanging="1440"/>
              <w:jc w:val="left"/>
              <w:rPr>
                <w:del w:id="8813" w:author="Samuel Dent" w:date="2015-10-20T08:37:00Z"/>
                <w:rFonts w:ascii="Calibri" w:hAnsi="Calibri"/>
                <w:color w:val="000000"/>
                <w:szCs w:val="20"/>
              </w:rPr>
              <w:pPrChange w:id="8814" w:author="Samuel Dent" w:date="2015-10-20T08:37:00Z">
                <w:pPr>
                  <w:widowControl/>
                  <w:spacing w:after="0"/>
                  <w:jc w:val="center"/>
                </w:pPr>
              </w:pPrChange>
            </w:pPr>
            <w:del w:id="8815" w:author="Samuel Dent" w:date="2015-10-20T08:37:00Z">
              <w:r w:rsidRPr="00980897" w:rsidDel="00056BCA">
                <w:rPr>
                  <w:rFonts w:ascii="Calibri" w:hAnsi="Calibri"/>
                  <w:color w:val="000000"/>
                  <w:szCs w:val="20"/>
                </w:rPr>
                <w:delText>826</w:delText>
              </w:r>
            </w:del>
          </w:p>
        </w:tc>
        <w:tc>
          <w:tcPr>
            <w:tcW w:w="960" w:type="dxa"/>
            <w:tcBorders>
              <w:top w:val="nil"/>
              <w:left w:val="nil"/>
              <w:bottom w:val="single" w:sz="4" w:space="0" w:color="auto"/>
              <w:right w:val="single" w:sz="4" w:space="0" w:color="auto"/>
            </w:tcBorders>
            <w:shd w:val="clear" w:color="auto" w:fill="auto"/>
            <w:noWrap/>
            <w:vAlign w:val="center"/>
            <w:hideMark/>
          </w:tcPr>
          <w:p w14:paraId="075E052C" w14:textId="77777777" w:rsidR="00F302C5" w:rsidRPr="00980897" w:rsidDel="00056BCA" w:rsidRDefault="00F302C5">
            <w:pPr>
              <w:ind w:left="2160" w:hanging="1440"/>
              <w:jc w:val="left"/>
              <w:rPr>
                <w:del w:id="8816" w:author="Samuel Dent" w:date="2015-10-20T08:37:00Z"/>
                <w:rFonts w:ascii="Calibri" w:hAnsi="Calibri"/>
                <w:color w:val="000000"/>
                <w:szCs w:val="20"/>
              </w:rPr>
              <w:pPrChange w:id="8817" w:author="Samuel Dent" w:date="2015-10-20T08:37:00Z">
                <w:pPr>
                  <w:widowControl/>
                  <w:spacing w:after="0"/>
                  <w:jc w:val="center"/>
                </w:pPr>
              </w:pPrChange>
            </w:pPr>
            <w:del w:id="8818" w:author="Samuel Dent" w:date="2015-10-20T08:37:00Z">
              <w:r w:rsidRPr="00980897" w:rsidDel="00056BCA">
                <w:rPr>
                  <w:rFonts w:ascii="Calibri" w:hAnsi="Calibri"/>
                  <w:color w:val="000000"/>
                  <w:szCs w:val="20"/>
                </w:rPr>
                <w:delText>21</w:delText>
              </w:r>
            </w:del>
          </w:p>
        </w:tc>
        <w:tc>
          <w:tcPr>
            <w:tcW w:w="960" w:type="dxa"/>
            <w:tcBorders>
              <w:top w:val="nil"/>
              <w:left w:val="nil"/>
              <w:bottom w:val="single" w:sz="4" w:space="0" w:color="auto"/>
              <w:right w:val="single" w:sz="4" w:space="0" w:color="auto"/>
            </w:tcBorders>
            <w:shd w:val="clear" w:color="auto" w:fill="auto"/>
            <w:noWrap/>
            <w:vAlign w:val="center"/>
            <w:hideMark/>
          </w:tcPr>
          <w:p w14:paraId="3CF9163E" w14:textId="77777777" w:rsidR="00F302C5" w:rsidRPr="00980897" w:rsidDel="00056BCA" w:rsidRDefault="00F302C5">
            <w:pPr>
              <w:ind w:left="2160" w:hanging="1440"/>
              <w:jc w:val="left"/>
              <w:rPr>
                <w:del w:id="8819" w:author="Samuel Dent" w:date="2015-10-20T08:37:00Z"/>
                <w:rFonts w:ascii="Calibri" w:hAnsi="Calibri"/>
                <w:color w:val="000000"/>
                <w:szCs w:val="20"/>
              </w:rPr>
              <w:pPrChange w:id="8820" w:author="Samuel Dent" w:date="2015-10-20T08:37:00Z">
                <w:pPr>
                  <w:widowControl/>
                  <w:spacing w:after="0"/>
                  <w:jc w:val="center"/>
                </w:pPr>
              </w:pPrChange>
            </w:pPr>
            <w:del w:id="8821" w:author="Samuel Dent" w:date="2015-10-20T08:37:00Z">
              <w:r w:rsidRPr="00980897" w:rsidDel="00056BCA">
                <w:rPr>
                  <w:rFonts w:ascii="Calibri" w:hAnsi="Calibri"/>
                  <w:color w:val="000000"/>
                  <w:szCs w:val="20"/>
                </w:rPr>
                <w:delText>44</w:delText>
              </w:r>
            </w:del>
          </w:p>
        </w:tc>
      </w:tr>
      <w:tr w:rsidR="00F302C5" w:rsidRPr="00EE3637" w:rsidDel="00056BCA" w14:paraId="13F8DEB5" w14:textId="77777777" w:rsidTr="00C04E8D">
        <w:trPr>
          <w:trHeight w:val="300"/>
          <w:jc w:val="center"/>
          <w:del w:id="8822"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68A4AE98" w14:textId="77777777" w:rsidR="00F302C5" w:rsidRPr="00EE3637" w:rsidDel="00056BCA" w:rsidRDefault="00F302C5">
            <w:pPr>
              <w:ind w:left="2160" w:hanging="1440"/>
              <w:jc w:val="left"/>
              <w:rPr>
                <w:del w:id="8823" w:author="Samuel Dent" w:date="2015-10-20T08:37:00Z"/>
                <w:rFonts w:ascii="Calibri" w:hAnsi="Calibri"/>
                <w:b/>
                <w:bCs/>
                <w:color w:val="000000"/>
                <w:szCs w:val="20"/>
              </w:rPr>
              <w:pPrChange w:id="8824"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10CAF914" w14:textId="77777777" w:rsidR="00F302C5" w:rsidRPr="00EE3637" w:rsidDel="00056BCA" w:rsidRDefault="00F302C5">
            <w:pPr>
              <w:ind w:left="2160" w:hanging="1440"/>
              <w:jc w:val="left"/>
              <w:rPr>
                <w:del w:id="8825" w:author="Samuel Dent" w:date="2015-10-20T08:37:00Z"/>
                <w:rFonts w:ascii="Calibri" w:hAnsi="Calibri"/>
                <w:color w:val="000000"/>
                <w:szCs w:val="20"/>
              </w:rPr>
              <w:pPrChange w:id="8826" w:author="Samuel Dent" w:date="2015-10-20T08:37:00Z">
                <w:pPr>
                  <w:widowControl/>
                  <w:spacing w:after="0"/>
                  <w:jc w:val="center"/>
                </w:pPr>
              </w:pPrChange>
            </w:pPr>
            <w:del w:id="8827" w:author="Samuel Dent" w:date="2015-10-20T08:37:00Z">
              <w:r w:rsidRPr="00EE3637" w:rsidDel="00056BCA">
                <w:rPr>
                  <w:rFonts w:ascii="Calibri" w:hAnsi="Calibri"/>
                  <w:color w:val="000000"/>
                  <w:szCs w:val="20"/>
                </w:rPr>
                <w:delText>938</w:delText>
              </w:r>
            </w:del>
          </w:p>
        </w:tc>
        <w:tc>
          <w:tcPr>
            <w:tcW w:w="960" w:type="dxa"/>
            <w:tcBorders>
              <w:top w:val="nil"/>
              <w:left w:val="nil"/>
              <w:bottom w:val="single" w:sz="4" w:space="0" w:color="auto"/>
              <w:right w:val="single" w:sz="4" w:space="0" w:color="auto"/>
            </w:tcBorders>
            <w:shd w:val="clear" w:color="auto" w:fill="auto"/>
            <w:vAlign w:val="center"/>
            <w:hideMark/>
          </w:tcPr>
          <w:p w14:paraId="55C23168" w14:textId="77777777" w:rsidR="00F302C5" w:rsidRPr="00EE3637" w:rsidDel="00056BCA" w:rsidRDefault="00F302C5">
            <w:pPr>
              <w:ind w:left="2160" w:hanging="1440"/>
              <w:jc w:val="left"/>
              <w:rPr>
                <w:del w:id="8828" w:author="Samuel Dent" w:date="2015-10-20T08:37:00Z"/>
                <w:rFonts w:ascii="Calibri" w:hAnsi="Calibri"/>
                <w:color w:val="000000"/>
                <w:szCs w:val="20"/>
              </w:rPr>
              <w:pPrChange w:id="8829" w:author="Samuel Dent" w:date="2015-10-20T08:37:00Z">
                <w:pPr>
                  <w:widowControl/>
                  <w:spacing w:after="0"/>
                  <w:jc w:val="center"/>
                </w:pPr>
              </w:pPrChange>
            </w:pPr>
            <w:del w:id="8830" w:author="Samuel Dent" w:date="2015-10-20T08:37:00Z">
              <w:r w:rsidRPr="00EE3637" w:rsidDel="00056BCA">
                <w:rPr>
                  <w:rFonts w:ascii="Calibri" w:hAnsi="Calibri"/>
                  <w:color w:val="000000"/>
                  <w:szCs w:val="20"/>
                </w:rPr>
                <w:delText>1259</w:delText>
              </w:r>
            </w:del>
          </w:p>
        </w:tc>
        <w:tc>
          <w:tcPr>
            <w:tcW w:w="960" w:type="dxa"/>
            <w:tcBorders>
              <w:top w:val="nil"/>
              <w:left w:val="nil"/>
              <w:bottom w:val="single" w:sz="4" w:space="0" w:color="auto"/>
              <w:right w:val="single" w:sz="4" w:space="0" w:color="auto"/>
            </w:tcBorders>
            <w:shd w:val="clear" w:color="auto" w:fill="auto"/>
            <w:vAlign w:val="center"/>
            <w:hideMark/>
          </w:tcPr>
          <w:p w14:paraId="15EE4504" w14:textId="77777777" w:rsidR="00F302C5" w:rsidRPr="00EE3637" w:rsidDel="00056BCA" w:rsidRDefault="00F302C5">
            <w:pPr>
              <w:ind w:left="2160" w:hanging="1440"/>
              <w:jc w:val="left"/>
              <w:rPr>
                <w:del w:id="8831" w:author="Samuel Dent" w:date="2015-10-20T08:37:00Z"/>
                <w:rFonts w:ascii="Calibri" w:hAnsi="Calibri"/>
                <w:color w:val="000000"/>
                <w:szCs w:val="20"/>
              </w:rPr>
              <w:pPrChange w:id="8832" w:author="Samuel Dent" w:date="2015-10-20T08:37:00Z">
                <w:pPr>
                  <w:widowControl/>
                  <w:spacing w:after="0"/>
                  <w:jc w:val="center"/>
                </w:pPr>
              </w:pPrChange>
            </w:pPr>
            <w:del w:id="8833" w:author="Samuel Dent" w:date="2015-10-20T08:37:00Z">
              <w:r w:rsidRPr="00EE3637" w:rsidDel="00056BCA">
                <w:rPr>
                  <w:rFonts w:ascii="Calibri" w:hAnsi="Calibri"/>
                  <w:color w:val="000000"/>
                  <w:szCs w:val="20"/>
                </w:rPr>
                <w:delText>75</w:delText>
              </w:r>
            </w:del>
          </w:p>
        </w:tc>
        <w:tc>
          <w:tcPr>
            <w:tcW w:w="1420" w:type="dxa"/>
            <w:tcBorders>
              <w:top w:val="nil"/>
              <w:left w:val="nil"/>
              <w:bottom w:val="single" w:sz="4" w:space="0" w:color="auto"/>
              <w:right w:val="single" w:sz="4" w:space="0" w:color="auto"/>
            </w:tcBorders>
            <w:shd w:val="clear" w:color="auto" w:fill="auto"/>
            <w:vAlign w:val="center"/>
            <w:hideMark/>
          </w:tcPr>
          <w:p w14:paraId="70DA62F2" w14:textId="77777777" w:rsidR="00F302C5" w:rsidRPr="00980897" w:rsidDel="00056BCA" w:rsidRDefault="00F302C5">
            <w:pPr>
              <w:ind w:left="2160" w:hanging="1440"/>
              <w:jc w:val="left"/>
              <w:rPr>
                <w:del w:id="8834" w:author="Samuel Dent" w:date="2015-10-20T08:37:00Z"/>
                <w:rFonts w:ascii="Calibri" w:hAnsi="Calibri"/>
                <w:color w:val="000000"/>
                <w:szCs w:val="20"/>
              </w:rPr>
              <w:pPrChange w:id="8835" w:author="Samuel Dent" w:date="2015-10-20T08:37:00Z">
                <w:pPr>
                  <w:widowControl/>
                  <w:spacing w:after="0"/>
                  <w:jc w:val="center"/>
                </w:pPr>
              </w:pPrChange>
            </w:pPr>
            <w:del w:id="8836" w:author="Samuel Dent" w:date="2015-10-20T08:37:00Z">
              <w:r w:rsidRPr="00980897" w:rsidDel="00056BCA">
                <w:rPr>
                  <w:rFonts w:ascii="Calibri" w:hAnsi="Calibri"/>
                  <w:color w:val="000000"/>
                  <w:szCs w:val="20"/>
                </w:rPr>
                <w:delText>1099</w:delText>
              </w:r>
            </w:del>
          </w:p>
        </w:tc>
        <w:tc>
          <w:tcPr>
            <w:tcW w:w="960" w:type="dxa"/>
            <w:tcBorders>
              <w:top w:val="nil"/>
              <w:left w:val="nil"/>
              <w:bottom w:val="single" w:sz="4" w:space="0" w:color="auto"/>
              <w:right w:val="single" w:sz="4" w:space="0" w:color="auto"/>
            </w:tcBorders>
            <w:shd w:val="clear" w:color="auto" w:fill="auto"/>
            <w:noWrap/>
            <w:vAlign w:val="center"/>
            <w:hideMark/>
          </w:tcPr>
          <w:p w14:paraId="0512DC79" w14:textId="77777777" w:rsidR="00F302C5" w:rsidRPr="00980897" w:rsidDel="00056BCA" w:rsidRDefault="00F302C5">
            <w:pPr>
              <w:ind w:left="2160" w:hanging="1440"/>
              <w:jc w:val="left"/>
              <w:rPr>
                <w:del w:id="8837" w:author="Samuel Dent" w:date="2015-10-20T08:37:00Z"/>
                <w:rFonts w:ascii="Calibri" w:hAnsi="Calibri"/>
                <w:color w:val="000000"/>
                <w:szCs w:val="20"/>
              </w:rPr>
              <w:pPrChange w:id="8838" w:author="Samuel Dent" w:date="2015-10-20T08:37:00Z">
                <w:pPr>
                  <w:widowControl/>
                  <w:spacing w:after="0"/>
                  <w:jc w:val="center"/>
                </w:pPr>
              </w:pPrChange>
            </w:pPr>
            <w:del w:id="8839" w:author="Samuel Dent" w:date="2015-10-20T08:37:00Z">
              <w:r w:rsidRPr="00980897" w:rsidDel="00056BCA">
                <w:rPr>
                  <w:rFonts w:ascii="Calibri" w:hAnsi="Calibri"/>
                  <w:color w:val="000000"/>
                  <w:szCs w:val="20"/>
                </w:rPr>
                <w:delText>22</w:delText>
              </w:r>
            </w:del>
          </w:p>
        </w:tc>
        <w:tc>
          <w:tcPr>
            <w:tcW w:w="960" w:type="dxa"/>
            <w:tcBorders>
              <w:top w:val="nil"/>
              <w:left w:val="nil"/>
              <w:bottom w:val="single" w:sz="4" w:space="0" w:color="auto"/>
              <w:right w:val="single" w:sz="4" w:space="0" w:color="auto"/>
            </w:tcBorders>
            <w:shd w:val="clear" w:color="auto" w:fill="auto"/>
            <w:noWrap/>
            <w:vAlign w:val="center"/>
            <w:hideMark/>
          </w:tcPr>
          <w:p w14:paraId="3FA0B97E" w14:textId="77777777" w:rsidR="00F302C5" w:rsidRPr="00980897" w:rsidDel="00056BCA" w:rsidRDefault="00F302C5">
            <w:pPr>
              <w:ind w:left="2160" w:hanging="1440"/>
              <w:jc w:val="left"/>
              <w:rPr>
                <w:del w:id="8840" w:author="Samuel Dent" w:date="2015-10-20T08:37:00Z"/>
                <w:rFonts w:ascii="Calibri" w:hAnsi="Calibri"/>
                <w:color w:val="000000"/>
                <w:szCs w:val="20"/>
              </w:rPr>
              <w:pPrChange w:id="8841" w:author="Samuel Dent" w:date="2015-10-20T08:37:00Z">
                <w:pPr>
                  <w:widowControl/>
                  <w:spacing w:after="0"/>
                  <w:jc w:val="center"/>
                </w:pPr>
              </w:pPrChange>
            </w:pPr>
            <w:del w:id="8842" w:author="Samuel Dent" w:date="2015-10-20T08:37:00Z">
              <w:r w:rsidRPr="00980897" w:rsidDel="00056BCA">
                <w:rPr>
                  <w:rFonts w:ascii="Calibri" w:hAnsi="Calibri"/>
                  <w:color w:val="000000"/>
                  <w:szCs w:val="20"/>
                </w:rPr>
                <w:delText>53</w:delText>
              </w:r>
            </w:del>
          </w:p>
        </w:tc>
      </w:tr>
      <w:tr w:rsidR="00F302C5" w:rsidRPr="00EE3637" w:rsidDel="00056BCA" w14:paraId="7BD768CD" w14:textId="77777777" w:rsidTr="00C04E8D">
        <w:trPr>
          <w:trHeight w:val="300"/>
          <w:jc w:val="center"/>
          <w:del w:id="8843"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4D84879E" w14:textId="77777777" w:rsidR="00F302C5" w:rsidRPr="00EE3637" w:rsidDel="00056BCA" w:rsidRDefault="00F302C5">
            <w:pPr>
              <w:ind w:left="2160" w:hanging="1440"/>
              <w:jc w:val="left"/>
              <w:rPr>
                <w:del w:id="8844" w:author="Samuel Dent" w:date="2015-10-20T08:37:00Z"/>
                <w:rFonts w:ascii="Calibri" w:hAnsi="Calibri"/>
                <w:b/>
                <w:bCs/>
                <w:color w:val="000000"/>
                <w:szCs w:val="20"/>
              </w:rPr>
              <w:pPrChange w:id="8845"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70538546" w14:textId="77777777" w:rsidR="00F302C5" w:rsidRPr="00EE3637" w:rsidDel="00056BCA" w:rsidRDefault="00F302C5">
            <w:pPr>
              <w:ind w:left="2160" w:hanging="1440"/>
              <w:jc w:val="left"/>
              <w:rPr>
                <w:del w:id="8846" w:author="Samuel Dent" w:date="2015-10-20T08:37:00Z"/>
                <w:rFonts w:ascii="Calibri" w:hAnsi="Calibri"/>
                <w:color w:val="000000"/>
                <w:szCs w:val="20"/>
              </w:rPr>
              <w:pPrChange w:id="8847" w:author="Samuel Dent" w:date="2015-10-20T08:37:00Z">
                <w:pPr>
                  <w:widowControl/>
                  <w:spacing w:after="0"/>
                  <w:jc w:val="center"/>
                </w:pPr>
              </w:pPrChange>
            </w:pPr>
            <w:del w:id="8848" w:author="Samuel Dent" w:date="2015-10-20T08:37:00Z">
              <w:r w:rsidRPr="00EE3637" w:rsidDel="00056BCA">
                <w:rPr>
                  <w:rFonts w:ascii="Calibri" w:hAnsi="Calibri"/>
                  <w:color w:val="000000"/>
                  <w:szCs w:val="20"/>
                </w:rPr>
                <w:delText>1260</w:delText>
              </w:r>
            </w:del>
          </w:p>
        </w:tc>
        <w:tc>
          <w:tcPr>
            <w:tcW w:w="960" w:type="dxa"/>
            <w:tcBorders>
              <w:top w:val="nil"/>
              <w:left w:val="nil"/>
              <w:bottom w:val="single" w:sz="4" w:space="0" w:color="auto"/>
              <w:right w:val="single" w:sz="4" w:space="0" w:color="auto"/>
            </w:tcBorders>
            <w:shd w:val="clear" w:color="auto" w:fill="auto"/>
            <w:vAlign w:val="center"/>
            <w:hideMark/>
          </w:tcPr>
          <w:p w14:paraId="4F2CB634" w14:textId="77777777" w:rsidR="00F302C5" w:rsidRPr="00EE3637" w:rsidDel="00056BCA" w:rsidRDefault="00F302C5">
            <w:pPr>
              <w:ind w:left="2160" w:hanging="1440"/>
              <w:jc w:val="left"/>
              <w:rPr>
                <w:del w:id="8849" w:author="Samuel Dent" w:date="2015-10-20T08:37:00Z"/>
                <w:rFonts w:ascii="Calibri" w:hAnsi="Calibri"/>
                <w:color w:val="000000"/>
                <w:szCs w:val="20"/>
              </w:rPr>
              <w:pPrChange w:id="8850" w:author="Samuel Dent" w:date="2015-10-20T08:37:00Z">
                <w:pPr>
                  <w:widowControl/>
                  <w:spacing w:after="0"/>
                  <w:jc w:val="center"/>
                </w:pPr>
              </w:pPrChange>
            </w:pPr>
            <w:del w:id="8851" w:author="Samuel Dent" w:date="2015-10-20T08:37:00Z">
              <w:r w:rsidRPr="00EE3637" w:rsidDel="00056BCA">
                <w:rPr>
                  <w:rFonts w:ascii="Calibri" w:hAnsi="Calibri"/>
                  <w:color w:val="000000"/>
                  <w:szCs w:val="20"/>
                </w:rPr>
                <w:delText>1399</w:delText>
              </w:r>
            </w:del>
          </w:p>
        </w:tc>
        <w:tc>
          <w:tcPr>
            <w:tcW w:w="960" w:type="dxa"/>
            <w:tcBorders>
              <w:top w:val="nil"/>
              <w:left w:val="nil"/>
              <w:bottom w:val="single" w:sz="4" w:space="0" w:color="auto"/>
              <w:right w:val="single" w:sz="4" w:space="0" w:color="auto"/>
            </w:tcBorders>
            <w:shd w:val="clear" w:color="auto" w:fill="auto"/>
            <w:vAlign w:val="center"/>
            <w:hideMark/>
          </w:tcPr>
          <w:p w14:paraId="0156D8C3" w14:textId="77777777" w:rsidR="00F302C5" w:rsidRPr="00EE3637" w:rsidDel="00056BCA" w:rsidRDefault="00F302C5">
            <w:pPr>
              <w:ind w:left="2160" w:hanging="1440"/>
              <w:jc w:val="left"/>
              <w:rPr>
                <w:del w:id="8852" w:author="Samuel Dent" w:date="2015-10-20T08:37:00Z"/>
                <w:rFonts w:ascii="Calibri" w:hAnsi="Calibri"/>
                <w:color w:val="000000"/>
                <w:szCs w:val="20"/>
              </w:rPr>
              <w:pPrChange w:id="8853" w:author="Samuel Dent" w:date="2015-10-20T08:37:00Z">
                <w:pPr>
                  <w:widowControl/>
                  <w:spacing w:after="0"/>
                  <w:jc w:val="center"/>
                </w:pPr>
              </w:pPrChange>
            </w:pPr>
            <w:del w:id="8854" w:author="Samuel Dent" w:date="2015-10-20T08:37:00Z">
              <w:r w:rsidRPr="00EE3637" w:rsidDel="00056BCA">
                <w:rPr>
                  <w:rFonts w:ascii="Calibri" w:hAnsi="Calibri"/>
                  <w:color w:val="000000"/>
                  <w:szCs w:val="20"/>
                </w:rPr>
                <w:delText>90</w:delText>
              </w:r>
            </w:del>
          </w:p>
        </w:tc>
        <w:tc>
          <w:tcPr>
            <w:tcW w:w="1420" w:type="dxa"/>
            <w:tcBorders>
              <w:top w:val="nil"/>
              <w:left w:val="nil"/>
              <w:bottom w:val="single" w:sz="4" w:space="0" w:color="auto"/>
              <w:right w:val="single" w:sz="4" w:space="0" w:color="auto"/>
            </w:tcBorders>
            <w:shd w:val="clear" w:color="auto" w:fill="auto"/>
            <w:vAlign w:val="center"/>
            <w:hideMark/>
          </w:tcPr>
          <w:p w14:paraId="7BC66B95" w14:textId="77777777" w:rsidR="00F302C5" w:rsidRPr="00980897" w:rsidDel="00056BCA" w:rsidRDefault="00F302C5">
            <w:pPr>
              <w:ind w:left="2160" w:hanging="1440"/>
              <w:jc w:val="left"/>
              <w:rPr>
                <w:del w:id="8855" w:author="Samuel Dent" w:date="2015-10-20T08:37:00Z"/>
                <w:rFonts w:ascii="Calibri" w:hAnsi="Calibri"/>
                <w:color w:val="000000"/>
                <w:szCs w:val="20"/>
              </w:rPr>
              <w:pPrChange w:id="8856" w:author="Samuel Dent" w:date="2015-10-20T08:37:00Z">
                <w:pPr>
                  <w:widowControl/>
                  <w:spacing w:after="0"/>
                  <w:jc w:val="center"/>
                </w:pPr>
              </w:pPrChange>
            </w:pPr>
            <w:del w:id="8857" w:author="Samuel Dent" w:date="2015-10-20T08:37:00Z">
              <w:r w:rsidRPr="00980897" w:rsidDel="00056BCA">
                <w:rPr>
                  <w:rFonts w:ascii="Calibri" w:hAnsi="Calibri"/>
                  <w:color w:val="000000"/>
                  <w:szCs w:val="20"/>
                </w:rPr>
                <w:delText>1330</w:delText>
              </w:r>
            </w:del>
          </w:p>
        </w:tc>
        <w:tc>
          <w:tcPr>
            <w:tcW w:w="960" w:type="dxa"/>
            <w:tcBorders>
              <w:top w:val="nil"/>
              <w:left w:val="nil"/>
              <w:bottom w:val="single" w:sz="4" w:space="0" w:color="auto"/>
              <w:right w:val="single" w:sz="4" w:space="0" w:color="auto"/>
            </w:tcBorders>
            <w:shd w:val="clear" w:color="auto" w:fill="auto"/>
            <w:noWrap/>
            <w:vAlign w:val="center"/>
            <w:hideMark/>
          </w:tcPr>
          <w:p w14:paraId="061A1C8F" w14:textId="77777777" w:rsidR="00F302C5" w:rsidRPr="00980897" w:rsidDel="00056BCA" w:rsidRDefault="00F302C5">
            <w:pPr>
              <w:ind w:left="2160" w:hanging="1440"/>
              <w:jc w:val="left"/>
              <w:rPr>
                <w:del w:id="8858" w:author="Samuel Dent" w:date="2015-10-20T08:37:00Z"/>
                <w:rFonts w:ascii="Calibri" w:hAnsi="Calibri"/>
                <w:color w:val="000000"/>
                <w:szCs w:val="20"/>
              </w:rPr>
              <w:pPrChange w:id="8859" w:author="Samuel Dent" w:date="2015-10-20T08:37:00Z">
                <w:pPr>
                  <w:widowControl/>
                  <w:spacing w:after="0"/>
                  <w:jc w:val="center"/>
                </w:pPr>
              </w:pPrChange>
            </w:pPr>
            <w:del w:id="8860" w:author="Samuel Dent" w:date="2015-10-20T08:37:00Z">
              <w:r w:rsidRPr="00980897" w:rsidDel="00056BCA">
                <w:rPr>
                  <w:rFonts w:ascii="Calibri" w:hAnsi="Calibri"/>
                  <w:color w:val="000000"/>
                  <w:szCs w:val="20"/>
                </w:rPr>
                <w:delText>27</w:delText>
              </w:r>
            </w:del>
          </w:p>
        </w:tc>
        <w:tc>
          <w:tcPr>
            <w:tcW w:w="960" w:type="dxa"/>
            <w:tcBorders>
              <w:top w:val="nil"/>
              <w:left w:val="nil"/>
              <w:bottom w:val="single" w:sz="4" w:space="0" w:color="auto"/>
              <w:right w:val="single" w:sz="4" w:space="0" w:color="auto"/>
            </w:tcBorders>
            <w:shd w:val="clear" w:color="auto" w:fill="auto"/>
            <w:noWrap/>
            <w:vAlign w:val="center"/>
            <w:hideMark/>
          </w:tcPr>
          <w:p w14:paraId="32C6487B" w14:textId="77777777" w:rsidR="00F302C5" w:rsidRPr="00980897" w:rsidDel="00056BCA" w:rsidRDefault="00F302C5">
            <w:pPr>
              <w:ind w:left="2160" w:hanging="1440"/>
              <w:jc w:val="left"/>
              <w:rPr>
                <w:del w:id="8861" w:author="Samuel Dent" w:date="2015-10-20T08:37:00Z"/>
                <w:rFonts w:ascii="Calibri" w:hAnsi="Calibri"/>
                <w:color w:val="000000"/>
                <w:szCs w:val="20"/>
              </w:rPr>
              <w:pPrChange w:id="8862" w:author="Samuel Dent" w:date="2015-10-20T08:37:00Z">
                <w:pPr>
                  <w:widowControl/>
                  <w:spacing w:after="0"/>
                  <w:jc w:val="center"/>
                </w:pPr>
              </w:pPrChange>
            </w:pPr>
            <w:del w:id="8863" w:author="Samuel Dent" w:date="2015-10-20T08:37:00Z">
              <w:r w:rsidRPr="00980897" w:rsidDel="00056BCA">
                <w:rPr>
                  <w:rFonts w:ascii="Calibri" w:hAnsi="Calibri"/>
                  <w:color w:val="000000"/>
                  <w:szCs w:val="20"/>
                </w:rPr>
                <w:delText>63</w:delText>
              </w:r>
            </w:del>
          </w:p>
        </w:tc>
      </w:tr>
      <w:tr w:rsidR="00F302C5" w:rsidRPr="00EE3637" w:rsidDel="00056BCA" w14:paraId="1DC3E3AE" w14:textId="77777777" w:rsidTr="00C04E8D">
        <w:trPr>
          <w:trHeight w:val="300"/>
          <w:jc w:val="center"/>
          <w:del w:id="8864"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11DC83AD" w14:textId="77777777" w:rsidR="00F302C5" w:rsidRPr="00EE3637" w:rsidDel="00056BCA" w:rsidRDefault="00F302C5">
            <w:pPr>
              <w:ind w:left="2160" w:hanging="1440"/>
              <w:jc w:val="left"/>
              <w:rPr>
                <w:del w:id="8865" w:author="Samuel Dent" w:date="2015-10-20T08:37:00Z"/>
                <w:rFonts w:ascii="Calibri" w:hAnsi="Calibri"/>
                <w:b/>
                <w:bCs/>
                <w:color w:val="000000"/>
                <w:szCs w:val="20"/>
              </w:rPr>
              <w:pPrChange w:id="8866"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53B4396C" w14:textId="77777777" w:rsidR="00F302C5" w:rsidRPr="00EE3637" w:rsidDel="00056BCA" w:rsidRDefault="00F302C5">
            <w:pPr>
              <w:ind w:left="2160" w:hanging="1440"/>
              <w:jc w:val="left"/>
              <w:rPr>
                <w:del w:id="8867" w:author="Samuel Dent" w:date="2015-10-20T08:37:00Z"/>
                <w:rFonts w:ascii="Calibri" w:hAnsi="Calibri"/>
                <w:color w:val="000000"/>
                <w:szCs w:val="20"/>
              </w:rPr>
              <w:pPrChange w:id="8868" w:author="Samuel Dent" w:date="2015-10-20T08:37:00Z">
                <w:pPr>
                  <w:widowControl/>
                  <w:spacing w:after="0"/>
                  <w:jc w:val="center"/>
                </w:pPr>
              </w:pPrChange>
            </w:pPr>
            <w:del w:id="8869" w:author="Samuel Dent" w:date="2015-10-20T08:37:00Z">
              <w:r w:rsidRPr="00EE3637" w:rsidDel="00056BCA">
                <w:rPr>
                  <w:rFonts w:ascii="Calibri" w:hAnsi="Calibri"/>
                  <w:color w:val="000000"/>
                  <w:szCs w:val="20"/>
                </w:rPr>
                <w:delText>1400</w:delText>
              </w:r>
            </w:del>
          </w:p>
        </w:tc>
        <w:tc>
          <w:tcPr>
            <w:tcW w:w="960" w:type="dxa"/>
            <w:tcBorders>
              <w:top w:val="nil"/>
              <w:left w:val="nil"/>
              <w:bottom w:val="single" w:sz="4" w:space="0" w:color="auto"/>
              <w:right w:val="single" w:sz="4" w:space="0" w:color="auto"/>
            </w:tcBorders>
            <w:shd w:val="clear" w:color="auto" w:fill="auto"/>
            <w:vAlign w:val="center"/>
            <w:hideMark/>
          </w:tcPr>
          <w:p w14:paraId="440BB934" w14:textId="77777777" w:rsidR="00F302C5" w:rsidRPr="00EE3637" w:rsidDel="00056BCA" w:rsidRDefault="00F302C5">
            <w:pPr>
              <w:ind w:left="2160" w:hanging="1440"/>
              <w:jc w:val="left"/>
              <w:rPr>
                <w:del w:id="8870" w:author="Samuel Dent" w:date="2015-10-20T08:37:00Z"/>
                <w:rFonts w:ascii="Calibri" w:hAnsi="Calibri"/>
                <w:color w:val="000000"/>
                <w:szCs w:val="20"/>
              </w:rPr>
              <w:pPrChange w:id="8871" w:author="Samuel Dent" w:date="2015-10-20T08:37:00Z">
                <w:pPr>
                  <w:widowControl/>
                  <w:spacing w:after="0"/>
                  <w:jc w:val="center"/>
                </w:pPr>
              </w:pPrChange>
            </w:pPr>
            <w:del w:id="8872" w:author="Samuel Dent" w:date="2015-10-20T08:37:00Z">
              <w:r w:rsidRPr="00EE3637" w:rsidDel="00056BCA">
                <w:rPr>
                  <w:rFonts w:ascii="Calibri" w:hAnsi="Calibri"/>
                  <w:color w:val="000000"/>
                  <w:szCs w:val="20"/>
                </w:rPr>
                <w:delText>1739</w:delText>
              </w:r>
            </w:del>
          </w:p>
        </w:tc>
        <w:tc>
          <w:tcPr>
            <w:tcW w:w="960" w:type="dxa"/>
            <w:tcBorders>
              <w:top w:val="nil"/>
              <w:left w:val="nil"/>
              <w:bottom w:val="single" w:sz="4" w:space="0" w:color="auto"/>
              <w:right w:val="single" w:sz="4" w:space="0" w:color="auto"/>
            </w:tcBorders>
            <w:shd w:val="clear" w:color="auto" w:fill="auto"/>
            <w:vAlign w:val="center"/>
            <w:hideMark/>
          </w:tcPr>
          <w:p w14:paraId="10CCD8FC" w14:textId="77777777" w:rsidR="00F302C5" w:rsidRPr="00EE3637" w:rsidDel="00056BCA" w:rsidRDefault="00F302C5">
            <w:pPr>
              <w:ind w:left="2160" w:hanging="1440"/>
              <w:jc w:val="left"/>
              <w:rPr>
                <w:del w:id="8873" w:author="Samuel Dent" w:date="2015-10-20T08:37:00Z"/>
                <w:rFonts w:ascii="Calibri" w:hAnsi="Calibri"/>
                <w:color w:val="000000"/>
                <w:szCs w:val="20"/>
              </w:rPr>
              <w:pPrChange w:id="8874" w:author="Samuel Dent" w:date="2015-10-20T08:37:00Z">
                <w:pPr>
                  <w:widowControl/>
                  <w:spacing w:after="0"/>
                  <w:jc w:val="center"/>
                </w:pPr>
              </w:pPrChange>
            </w:pPr>
            <w:del w:id="8875" w:author="Samuel Dent" w:date="2015-10-20T08:37:00Z">
              <w:r w:rsidRPr="00EE3637" w:rsidDel="00056BCA">
                <w:rPr>
                  <w:rFonts w:ascii="Calibri" w:hAnsi="Calibri"/>
                  <w:color w:val="000000"/>
                  <w:szCs w:val="20"/>
                </w:rPr>
                <w:delText>100</w:delText>
              </w:r>
            </w:del>
          </w:p>
        </w:tc>
        <w:tc>
          <w:tcPr>
            <w:tcW w:w="1420" w:type="dxa"/>
            <w:tcBorders>
              <w:top w:val="nil"/>
              <w:left w:val="nil"/>
              <w:bottom w:val="single" w:sz="4" w:space="0" w:color="auto"/>
              <w:right w:val="single" w:sz="4" w:space="0" w:color="auto"/>
            </w:tcBorders>
            <w:shd w:val="clear" w:color="auto" w:fill="auto"/>
            <w:vAlign w:val="center"/>
            <w:hideMark/>
          </w:tcPr>
          <w:p w14:paraId="1DACEDE7" w14:textId="77777777" w:rsidR="00F302C5" w:rsidRPr="00980897" w:rsidDel="00056BCA" w:rsidRDefault="00F302C5">
            <w:pPr>
              <w:ind w:left="2160" w:hanging="1440"/>
              <w:jc w:val="left"/>
              <w:rPr>
                <w:del w:id="8876" w:author="Samuel Dent" w:date="2015-10-20T08:37:00Z"/>
                <w:rFonts w:ascii="Calibri" w:hAnsi="Calibri"/>
                <w:color w:val="000000"/>
                <w:szCs w:val="20"/>
              </w:rPr>
              <w:pPrChange w:id="8877" w:author="Samuel Dent" w:date="2015-10-20T08:37:00Z">
                <w:pPr>
                  <w:widowControl/>
                  <w:spacing w:after="0"/>
                  <w:jc w:val="center"/>
                </w:pPr>
              </w:pPrChange>
            </w:pPr>
            <w:del w:id="8878" w:author="Samuel Dent" w:date="2015-10-20T08:37:00Z">
              <w:r w:rsidRPr="00980897" w:rsidDel="00056BCA">
                <w:rPr>
                  <w:rFonts w:ascii="Calibri" w:hAnsi="Calibri"/>
                  <w:color w:val="000000"/>
                  <w:szCs w:val="20"/>
                </w:rPr>
                <w:delText>1570</w:delText>
              </w:r>
            </w:del>
          </w:p>
        </w:tc>
        <w:tc>
          <w:tcPr>
            <w:tcW w:w="960" w:type="dxa"/>
            <w:tcBorders>
              <w:top w:val="nil"/>
              <w:left w:val="nil"/>
              <w:bottom w:val="single" w:sz="4" w:space="0" w:color="auto"/>
              <w:right w:val="single" w:sz="4" w:space="0" w:color="auto"/>
            </w:tcBorders>
            <w:shd w:val="clear" w:color="auto" w:fill="auto"/>
            <w:noWrap/>
            <w:vAlign w:val="center"/>
            <w:hideMark/>
          </w:tcPr>
          <w:p w14:paraId="0E2F6CCB" w14:textId="77777777" w:rsidR="00F302C5" w:rsidRPr="00980897" w:rsidDel="00056BCA" w:rsidRDefault="00F302C5">
            <w:pPr>
              <w:ind w:left="2160" w:hanging="1440"/>
              <w:jc w:val="left"/>
              <w:rPr>
                <w:del w:id="8879" w:author="Samuel Dent" w:date="2015-10-20T08:37:00Z"/>
                <w:rFonts w:ascii="Calibri" w:hAnsi="Calibri"/>
                <w:color w:val="000000"/>
                <w:szCs w:val="20"/>
              </w:rPr>
              <w:pPrChange w:id="8880" w:author="Samuel Dent" w:date="2015-10-20T08:37:00Z">
                <w:pPr>
                  <w:widowControl/>
                  <w:spacing w:after="0"/>
                  <w:jc w:val="center"/>
                </w:pPr>
              </w:pPrChange>
            </w:pPr>
            <w:del w:id="8881" w:author="Samuel Dent" w:date="2015-10-20T08:37:00Z">
              <w:r w:rsidRPr="00980897" w:rsidDel="00056BCA">
                <w:rPr>
                  <w:rFonts w:ascii="Calibri" w:hAnsi="Calibri"/>
                  <w:color w:val="000000"/>
                  <w:szCs w:val="20"/>
                </w:rPr>
                <w:delText>31</w:delText>
              </w:r>
            </w:del>
          </w:p>
        </w:tc>
        <w:tc>
          <w:tcPr>
            <w:tcW w:w="960" w:type="dxa"/>
            <w:tcBorders>
              <w:top w:val="nil"/>
              <w:left w:val="nil"/>
              <w:bottom w:val="single" w:sz="4" w:space="0" w:color="auto"/>
              <w:right w:val="single" w:sz="4" w:space="0" w:color="auto"/>
            </w:tcBorders>
            <w:shd w:val="clear" w:color="auto" w:fill="auto"/>
            <w:noWrap/>
            <w:vAlign w:val="center"/>
            <w:hideMark/>
          </w:tcPr>
          <w:p w14:paraId="4C6D7239" w14:textId="77777777" w:rsidR="00F302C5" w:rsidRPr="00980897" w:rsidDel="00056BCA" w:rsidRDefault="00F302C5">
            <w:pPr>
              <w:ind w:left="2160" w:hanging="1440"/>
              <w:jc w:val="left"/>
              <w:rPr>
                <w:del w:id="8882" w:author="Samuel Dent" w:date="2015-10-20T08:37:00Z"/>
                <w:rFonts w:ascii="Calibri" w:hAnsi="Calibri"/>
                <w:color w:val="000000"/>
                <w:szCs w:val="20"/>
              </w:rPr>
              <w:pPrChange w:id="8883" w:author="Samuel Dent" w:date="2015-10-20T08:37:00Z">
                <w:pPr>
                  <w:widowControl/>
                  <w:spacing w:after="0"/>
                  <w:jc w:val="center"/>
                </w:pPr>
              </w:pPrChange>
            </w:pPr>
            <w:del w:id="8884" w:author="Samuel Dent" w:date="2015-10-20T08:37:00Z">
              <w:r w:rsidRPr="00980897" w:rsidDel="00056BCA">
                <w:rPr>
                  <w:rFonts w:ascii="Calibri" w:hAnsi="Calibri"/>
                  <w:color w:val="000000"/>
                  <w:szCs w:val="20"/>
                </w:rPr>
                <w:delText>69</w:delText>
              </w:r>
            </w:del>
          </w:p>
        </w:tc>
      </w:tr>
      <w:tr w:rsidR="00F302C5" w:rsidRPr="00EE3637" w:rsidDel="00056BCA" w14:paraId="3DDD305E" w14:textId="77777777" w:rsidTr="00C04E8D">
        <w:trPr>
          <w:trHeight w:val="300"/>
          <w:jc w:val="center"/>
          <w:del w:id="8885"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7F023E0F" w14:textId="77777777" w:rsidR="00F302C5" w:rsidRPr="00EE3637" w:rsidDel="00056BCA" w:rsidRDefault="00F302C5">
            <w:pPr>
              <w:ind w:left="2160" w:hanging="1440"/>
              <w:jc w:val="left"/>
              <w:rPr>
                <w:del w:id="8886" w:author="Samuel Dent" w:date="2015-10-20T08:37:00Z"/>
                <w:rFonts w:ascii="Calibri" w:hAnsi="Calibri"/>
                <w:b/>
                <w:bCs/>
                <w:color w:val="000000"/>
                <w:szCs w:val="20"/>
              </w:rPr>
              <w:pPrChange w:id="8887"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1413B9F7" w14:textId="77777777" w:rsidR="00F302C5" w:rsidRPr="00EE3637" w:rsidDel="00056BCA" w:rsidRDefault="00F302C5">
            <w:pPr>
              <w:ind w:left="2160" w:hanging="1440"/>
              <w:jc w:val="left"/>
              <w:rPr>
                <w:del w:id="8888" w:author="Samuel Dent" w:date="2015-10-20T08:37:00Z"/>
                <w:rFonts w:ascii="Calibri" w:hAnsi="Calibri"/>
                <w:color w:val="000000"/>
                <w:szCs w:val="20"/>
              </w:rPr>
              <w:pPrChange w:id="8889" w:author="Samuel Dent" w:date="2015-10-20T08:37:00Z">
                <w:pPr>
                  <w:widowControl/>
                  <w:spacing w:after="0"/>
                  <w:jc w:val="center"/>
                </w:pPr>
              </w:pPrChange>
            </w:pPr>
            <w:del w:id="8890" w:author="Samuel Dent" w:date="2015-10-20T08:37:00Z">
              <w:r w:rsidRPr="00EE3637" w:rsidDel="00056BCA">
                <w:rPr>
                  <w:rFonts w:ascii="Calibri" w:hAnsi="Calibri"/>
                  <w:color w:val="000000"/>
                  <w:szCs w:val="20"/>
                </w:rPr>
                <w:delText>1740</w:delText>
              </w:r>
            </w:del>
          </w:p>
        </w:tc>
        <w:tc>
          <w:tcPr>
            <w:tcW w:w="960" w:type="dxa"/>
            <w:tcBorders>
              <w:top w:val="nil"/>
              <w:left w:val="nil"/>
              <w:bottom w:val="single" w:sz="4" w:space="0" w:color="auto"/>
              <w:right w:val="single" w:sz="4" w:space="0" w:color="auto"/>
            </w:tcBorders>
            <w:shd w:val="clear" w:color="auto" w:fill="auto"/>
            <w:vAlign w:val="center"/>
            <w:hideMark/>
          </w:tcPr>
          <w:p w14:paraId="53D1FD97" w14:textId="77777777" w:rsidR="00F302C5" w:rsidRPr="00EE3637" w:rsidDel="00056BCA" w:rsidRDefault="00F302C5">
            <w:pPr>
              <w:ind w:left="2160" w:hanging="1440"/>
              <w:jc w:val="left"/>
              <w:rPr>
                <w:del w:id="8891" w:author="Samuel Dent" w:date="2015-10-20T08:37:00Z"/>
                <w:rFonts w:ascii="Calibri" w:hAnsi="Calibri"/>
                <w:color w:val="000000"/>
                <w:szCs w:val="20"/>
              </w:rPr>
              <w:pPrChange w:id="8892" w:author="Samuel Dent" w:date="2015-10-20T08:37:00Z">
                <w:pPr>
                  <w:widowControl/>
                  <w:spacing w:after="0"/>
                  <w:jc w:val="center"/>
                </w:pPr>
              </w:pPrChange>
            </w:pPr>
            <w:del w:id="8893" w:author="Samuel Dent" w:date="2015-10-20T08:37:00Z">
              <w:r w:rsidRPr="00EE3637" w:rsidDel="00056BCA">
                <w:rPr>
                  <w:rFonts w:ascii="Calibri" w:hAnsi="Calibri"/>
                  <w:color w:val="000000"/>
                  <w:szCs w:val="20"/>
                </w:rPr>
                <w:delText>2174</w:delText>
              </w:r>
            </w:del>
          </w:p>
        </w:tc>
        <w:tc>
          <w:tcPr>
            <w:tcW w:w="960" w:type="dxa"/>
            <w:tcBorders>
              <w:top w:val="nil"/>
              <w:left w:val="nil"/>
              <w:bottom w:val="single" w:sz="4" w:space="0" w:color="auto"/>
              <w:right w:val="single" w:sz="4" w:space="0" w:color="auto"/>
            </w:tcBorders>
            <w:shd w:val="clear" w:color="auto" w:fill="auto"/>
            <w:vAlign w:val="center"/>
            <w:hideMark/>
          </w:tcPr>
          <w:p w14:paraId="39FA60EC" w14:textId="77777777" w:rsidR="00F302C5" w:rsidRPr="00EE3637" w:rsidDel="00056BCA" w:rsidRDefault="00F302C5">
            <w:pPr>
              <w:ind w:left="2160" w:hanging="1440"/>
              <w:jc w:val="left"/>
              <w:rPr>
                <w:del w:id="8894" w:author="Samuel Dent" w:date="2015-10-20T08:37:00Z"/>
                <w:rFonts w:ascii="Calibri" w:hAnsi="Calibri"/>
                <w:color w:val="000000"/>
                <w:szCs w:val="20"/>
              </w:rPr>
              <w:pPrChange w:id="8895" w:author="Samuel Dent" w:date="2015-10-20T08:37:00Z">
                <w:pPr>
                  <w:widowControl/>
                  <w:spacing w:after="0"/>
                  <w:jc w:val="center"/>
                </w:pPr>
              </w:pPrChange>
            </w:pPr>
            <w:del w:id="8896" w:author="Samuel Dent" w:date="2015-10-20T08:37:00Z">
              <w:r w:rsidRPr="00EE3637" w:rsidDel="00056BCA">
                <w:rPr>
                  <w:rFonts w:ascii="Calibri" w:hAnsi="Calibri"/>
                  <w:color w:val="000000"/>
                  <w:szCs w:val="20"/>
                </w:rPr>
                <w:delText>120</w:delText>
              </w:r>
            </w:del>
          </w:p>
        </w:tc>
        <w:tc>
          <w:tcPr>
            <w:tcW w:w="1420" w:type="dxa"/>
            <w:tcBorders>
              <w:top w:val="nil"/>
              <w:left w:val="nil"/>
              <w:bottom w:val="single" w:sz="4" w:space="0" w:color="auto"/>
              <w:right w:val="single" w:sz="4" w:space="0" w:color="auto"/>
            </w:tcBorders>
            <w:shd w:val="clear" w:color="auto" w:fill="auto"/>
            <w:vAlign w:val="center"/>
            <w:hideMark/>
          </w:tcPr>
          <w:p w14:paraId="55651A1F" w14:textId="77777777" w:rsidR="00F302C5" w:rsidRPr="00980897" w:rsidDel="00056BCA" w:rsidRDefault="00F302C5">
            <w:pPr>
              <w:ind w:left="2160" w:hanging="1440"/>
              <w:jc w:val="left"/>
              <w:rPr>
                <w:del w:id="8897" w:author="Samuel Dent" w:date="2015-10-20T08:37:00Z"/>
                <w:rFonts w:ascii="Calibri" w:hAnsi="Calibri"/>
                <w:color w:val="000000"/>
                <w:szCs w:val="20"/>
              </w:rPr>
              <w:pPrChange w:id="8898" w:author="Samuel Dent" w:date="2015-10-20T08:37:00Z">
                <w:pPr>
                  <w:widowControl/>
                  <w:spacing w:after="0"/>
                  <w:jc w:val="center"/>
                </w:pPr>
              </w:pPrChange>
            </w:pPr>
            <w:del w:id="8899" w:author="Samuel Dent" w:date="2015-10-20T08:37:00Z">
              <w:r w:rsidRPr="00980897" w:rsidDel="00056BCA">
                <w:rPr>
                  <w:rFonts w:ascii="Calibri" w:hAnsi="Calibri"/>
                  <w:color w:val="000000"/>
                  <w:szCs w:val="20"/>
                </w:rPr>
                <w:delText>1957</w:delText>
              </w:r>
            </w:del>
          </w:p>
        </w:tc>
        <w:tc>
          <w:tcPr>
            <w:tcW w:w="960" w:type="dxa"/>
            <w:tcBorders>
              <w:top w:val="nil"/>
              <w:left w:val="nil"/>
              <w:bottom w:val="single" w:sz="4" w:space="0" w:color="auto"/>
              <w:right w:val="single" w:sz="4" w:space="0" w:color="auto"/>
            </w:tcBorders>
            <w:shd w:val="clear" w:color="auto" w:fill="auto"/>
            <w:noWrap/>
            <w:vAlign w:val="center"/>
            <w:hideMark/>
          </w:tcPr>
          <w:p w14:paraId="22A7EFAE" w14:textId="77777777" w:rsidR="00F302C5" w:rsidRPr="00980897" w:rsidDel="00056BCA" w:rsidRDefault="00F302C5">
            <w:pPr>
              <w:ind w:left="2160" w:hanging="1440"/>
              <w:jc w:val="left"/>
              <w:rPr>
                <w:del w:id="8900" w:author="Samuel Dent" w:date="2015-10-20T08:37:00Z"/>
                <w:rFonts w:ascii="Calibri" w:hAnsi="Calibri"/>
                <w:color w:val="000000"/>
                <w:szCs w:val="20"/>
              </w:rPr>
              <w:pPrChange w:id="8901" w:author="Samuel Dent" w:date="2015-10-20T08:37:00Z">
                <w:pPr>
                  <w:widowControl/>
                  <w:spacing w:after="0"/>
                  <w:jc w:val="center"/>
                </w:pPr>
              </w:pPrChange>
            </w:pPr>
            <w:del w:id="8902" w:author="Samuel Dent" w:date="2015-10-20T08:37:00Z">
              <w:r w:rsidRPr="00980897" w:rsidDel="00056BCA">
                <w:rPr>
                  <w:rFonts w:ascii="Calibri" w:hAnsi="Calibri"/>
                  <w:color w:val="000000"/>
                  <w:szCs w:val="20"/>
                </w:rPr>
                <w:delText>39</w:delText>
              </w:r>
            </w:del>
          </w:p>
        </w:tc>
        <w:tc>
          <w:tcPr>
            <w:tcW w:w="960" w:type="dxa"/>
            <w:tcBorders>
              <w:top w:val="nil"/>
              <w:left w:val="nil"/>
              <w:bottom w:val="single" w:sz="4" w:space="0" w:color="auto"/>
              <w:right w:val="single" w:sz="4" w:space="0" w:color="auto"/>
            </w:tcBorders>
            <w:shd w:val="clear" w:color="auto" w:fill="auto"/>
            <w:noWrap/>
            <w:vAlign w:val="center"/>
            <w:hideMark/>
          </w:tcPr>
          <w:p w14:paraId="1FA2A694" w14:textId="77777777" w:rsidR="00F302C5" w:rsidRPr="00980897" w:rsidDel="00056BCA" w:rsidRDefault="00F302C5">
            <w:pPr>
              <w:ind w:left="2160" w:hanging="1440"/>
              <w:jc w:val="left"/>
              <w:rPr>
                <w:del w:id="8903" w:author="Samuel Dent" w:date="2015-10-20T08:37:00Z"/>
                <w:rFonts w:ascii="Calibri" w:hAnsi="Calibri"/>
                <w:color w:val="000000"/>
                <w:szCs w:val="20"/>
              </w:rPr>
              <w:pPrChange w:id="8904" w:author="Samuel Dent" w:date="2015-10-20T08:37:00Z">
                <w:pPr>
                  <w:widowControl/>
                  <w:spacing w:after="0"/>
                  <w:jc w:val="center"/>
                </w:pPr>
              </w:pPrChange>
            </w:pPr>
            <w:del w:id="8905" w:author="Samuel Dent" w:date="2015-10-20T08:37:00Z">
              <w:r w:rsidRPr="00980897" w:rsidDel="00056BCA">
                <w:rPr>
                  <w:rFonts w:ascii="Calibri" w:hAnsi="Calibri"/>
                  <w:color w:val="000000"/>
                  <w:szCs w:val="20"/>
                </w:rPr>
                <w:delText>81</w:delText>
              </w:r>
            </w:del>
          </w:p>
        </w:tc>
      </w:tr>
      <w:tr w:rsidR="00F302C5" w:rsidRPr="00EE3637" w:rsidDel="00056BCA" w14:paraId="52014162" w14:textId="77777777" w:rsidTr="00C04E8D">
        <w:trPr>
          <w:trHeight w:val="300"/>
          <w:jc w:val="center"/>
          <w:del w:id="8906"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69954D41" w14:textId="77777777" w:rsidR="00F302C5" w:rsidRPr="00EE3637" w:rsidDel="00056BCA" w:rsidRDefault="00F302C5">
            <w:pPr>
              <w:ind w:left="2160" w:hanging="1440"/>
              <w:jc w:val="left"/>
              <w:rPr>
                <w:del w:id="8907" w:author="Samuel Dent" w:date="2015-10-20T08:37:00Z"/>
                <w:rFonts w:ascii="Calibri" w:hAnsi="Calibri"/>
                <w:b/>
                <w:bCs/>
                <w:color w:val="000000"/>
                <w:szCs w:val="20"/>
              </w:rPr>
              <w:pPrChange w:id="8908"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1FC19EEA" w14:textId="77777777" w:rsidR="00F302C5" w:rsidRPr="00EE3637" w:rsidDel="00056BCA" w:rsidRDefault="00F302C5">
            <w:pPr>
              <w:ind w:left="2160" w:hanging="1440"/>
              <w:jc w:val="left"/>
              <w:rPr>
                <w:del w:id="8909" w:author="Samuel Dent" w:date="2015-10-20T08:37:00Z"/>
                <w:rFonts w:ascii="Calibri" w:hAnsi="Calibri"/>
                <w:color w:val="000000"/>
                <w:szCs w:val="20"/>
              </w:rPr>
              <w:pPrChange w:id="8910" w:author="Samuel Dent" w:date="2015-10-20T08:37:00Z">
                <w:pPr>
                  <w:widowControl/>
                  <w:spacing w:after="0"/>
                  <w:jc w:val="center"/>
                </w:pPr>
              </w:pPrChange>
            </w:pPr>
            <w:del w:id="8911" w:author="Samuel Dent" w:date="2015-10-20T08:37:00Z">
              <w:r w:rsidRPr="00EE3637" w:rsidDel="00056BCA">
                <w:rPr>
                  <w:rFonts w:ascii="Calibri" w:hAnsi="Calibri"/>
                  <w:color w:val="000000"/>
                  <w:szCs w:val="20"/>
                </w:rPr>
                <w:delText>2175</w:delText>
              </w:r>
            </w:del>
          </w:p>
        </w:tc>
        <w:tc>
          <w:tcPr>
            <w:tcW w:w="960" w:type="dxa"/>
            <w:tcBorders>
              <w:top w:val="nil"/>
              <w:left w:val="nil"/>
              <w:bottom w:val="single" w:sz="4" w:space="0" w:color="auto"/>
              <w:right w:val="single" w:sz="4" w:space="0" w:color="auto"/>
            </w:tcBorders>
            <w:shd w:val="clear" w:color="auto" w:fill="auto"/>
            <w:vAlign w:val="center"/>
            <w:hideMark/>
          </w:tcPr>
          <w:p w14:paraId="61FA4ADA" w14:textId="77777777" w:rsidR="00F302C5" w:rsidRPr="00EE3637" w:rsidDel="00056BCA" w:rsidRDefault="00F302C5">
            <w:pPr>
              <w:ind w:left="2160" w:hanging="1440"/>
              <w:jc w:val="left"/>
              <w:rPr>
                <w:del w:id="8912" w:author="Samuel Dent" w:date="2015-10-20T08:37:00Z"/>
                <w:rFonts w:ascii="Calibri" w:hAnsi="Calibri"/>
                <w:color w:val="000000"/>
                <w:szCs w:val="20"/>
              </w:rPr>
              <w:pPrChange w:id="8913" w:author="Samuel Dent" w:date="2015-10-20T08:37:00Z">
                <w:pPr>
                  <w:widowControl/>
                  <w:spacing w:after="0"/>
                  <w:jc w:val="center"/>
                </w:pPr>
              </w:pPrChange>
            </w:pPr>
            <w:del w:id="8914" w:author="Samuel Dent" w:date="2015-10-20T08:37:00Z">
              <w:r w:rsidRPr="00EE3637" w:rsidDel="00056BCA">
                <w:rPr>
                  <w:rFonts w:ascii="Calibri" w:hAnsi="Calibri"/>
                  <w:color w:val="000000"/>
                  <w:szCs w:val="20"/>
                </w:rPr>
                <w:delText>2624</w:delText>
              </w:r>
            </w:del>
          </w:p>
        </w:tc>
        <w:tc>
          <w:tcPr>
            <w:tcW w:w="960" w:type="dxa"/>
            <w:tcBorders>
              <w:top w:val="nil"/>
              <w:left w:val="nil"/>
              <w:bottom w:val="single" w:sz="4" w:space="0" w:color="auto"/>
              <w:right w:val="single" w:sz="4" w:space="0" w:color="auto"/>
            </w:tcBorders>
            <w:shd w:val="clear" w:color="auto" w:fill="auto"/>
            <w:vAlign w:val="center"/>
            <w:hideMark/>
          </w:tcPr>
          <w:p w14:paraId="5A1670D9" w14:textId="77777777" w:rsidR="00F302C5" w:rsidRPr="00EE3637" w:rsidDel="00056BCA" w:rsidRDefault="00F302C5">
            <w:pPr>
              <w:ind w:left="2160" w:hanging="1440"/>
              <w:jc w:val="left"/>
              <w:rPr>
                <w:del w:id="8915" w:author="Samuel Dent" w:date="2015-10-20T08:37:00Z"/>
                <w:rFonts w:ascii="Calibri" w:hAnsi="Calibri"/>
                <w:color w:val="000000"/>
                <w:szCs w:val="20"/>
              </w:rPr>
              <w:pPrChange w:id="8916" w:author="Samuel Dent" w:date="2015-10-20T08:37:00Z">
                <w:pPr>
                  <w:widowControl/>
                  <w:spacing w:after="0"/>
                  <w:jc w:val="center"/>
                </w:pPr>
              </w:pPrChange>
            </w:pPr>
            <w:del w:id="8917" w:author="Samuel Dent" w:date="2015-10-20T08:37:00Z">
              <w:r w:rsidRPr="00EE3637" w:rsidDel="00056BCA">
                <w:rPr>
                  <w:rFonts w:ascii="Calibri" w:hAnsi="Calibri"/>
                  <w:color w:val="000000"/>
                  <w:szCs w:val="20"/>
                </w:rPr>
                <w:delText>150</w:delText>
              </w:r>
            </w:del>
          </w:p>
        </w:tc>
        <w:tc>
          <w:tcPr>
            <w:tcW w:w="1420" w:type="dxa"/>
            <w:tcBorders>
              <w:top w:val="nil"/>
              <w:left w:val="nil"/>
              <w:bottom w:val="single" w:sz="4" w:space="0" w:color="auto"/>
              <w:right w:val="single" w:sz="4" w:space="0" w:color="auto"/>
            </w:tcBorders>
            <w:shd w:val="clear" w:color="auto" w:fill="auto"/>
            <w:vAlign w:val="center"/>
            <w:hideMark/>
          </w:tcPr>
          <w:p w14:paraId="29F42500" w14:textId="77777777" w:rsidR="00F302C5" w:rsidRPr="00980897" w:rsidDel="00056BCA" w:rsidRDefault="00F302C5">
            <w:pPr>
              <w:ind w:left="2160" w:hanging="1440"/>
              <w:jc w:val="left"/>
              <w:rPr>
                <w:del w:id="8918" w:author="Samuel Dent" w:date="2015-10-20T08:37:00Z"/>
                <w:rFonts w:ascii="Calibri" w:hAnsi="Calibri"/>
                <w:color w:val="000000"/>
                <w:szCs w:val="20"/>
              </w:rPr>
              <w:pPrChange w:id="8919" w:author="Samuel Dent" w:date="2015-10-20T08:37:00Z">
                <w:pPr>
                  <w:widowControl/>
                  <w:spacing w:after="0"/>
                  <w:jc w:val="center"/>
                </w:pPr>
              </w:pPrChange>
            </w:pPr>
            <w:del w:id="8920" w:author="Samuel Dent" w:date="2015-10-20T08:37:00Z">
              <w:r w:rsidRPr="00980897" w:rsidDel="00056BCA">
                <w:rPr>
                  <w:rFonts w:ascii="Calibri" w:hAnsi="Calibri"/>
                  <w:color w:val="000000"/>
                  <w:szCs w:val="20"/>
                </w:rPr>
                <w:delText>2400</w:delText>
              </w:r>
            </w:del>
          </w:p>
        </w:tc>
        <w:tc>
          <w:tcPr>
            <w:tcW w:w="960" w:type="dxa"/>
            <w:tcBorders>
              <w:top w:val="nil"/>
              <w:left w:val="nil"/>
              <w:bottom w:val="single" w:sz="4" w:space="0" w:color="auto"/>
              <w:right w:val="single" w:sz="4" w:space="0" w:color="auto"/>
            </w:tcBorders>
            <w:shd w:val="clear" w:color="auto" w:fill="auto"/>
            <w:noWrap/>
            <w:vAlign w:val="center"/>
            <w:hideMark/>
          </w:tcPr>
          <w:p w14:paraId="163C479F" w14:textId="77777777" w:rsidR="00F302C5" w:rsidRPr="00980897" w:rsidDel="00056BCA" w:rsidRDefault="00F302C5">
            <w:pPr>
              <w:ind w:left="2160" w:hanging="1440"/>
              <w:jc w:val="left"/>
              <w:rPr>
                <w:del w:id="8921" w:author="Samuel Dent" w:date="2015-10-20T08:37:00Z"/>
                <w:rFonts w:ascii="Calibri" w:hAnsi="Calibri"/>
                <w:color w:val="000000"/>
                <w:szCs w:val="20"/>
              </w:rPr>
              <w:pPrChange w:id="8922" w:author="Samuel Dent" w:date="2015-10-20T08:37:00Z">
                <w:pPr>
                  <w:widowControl/>
                  <w:spacing w:after="0"/>
                  <w:jc w:val="center"/>
                </w:pPr>
              </w:pPrChange>
            </w:pPr>
            <w:del w:id="8923" w:author="Samuel Dent" w:date="2015-10-20T08:37:00Z">
              <w:r w:rsidRPr="00980897" w:rsidDel="00056BCA">
                <w:rPr>
                  <w:rFonts w:ascii="Calibri" w:hAnsi="Calibri"/>
                  <w:color w:val="000000"/>
                  <w:szCs w:val="20"/>
                </w:rPr>
                <w:delText>48</w:delText>
              </w:r>
            </w:del>
          </w:p>
        </w:tc>
        <w:tc>
          <w:tcPr>
            <w:tcW w:w="960" w:type="dxa"/>
            <w:tcBorders>
              <w:top w:val="nil"/>
              <w:left w:val="nil"/>
              <w:bottom w:val="single" w:sz="4" w:space="0" w:color="auto"/>
              <w:right w:val="single" w:sz="4" w:space="0" w:color="auto"/>
            </w:tcBorders>
            <w:shd w:val="clear" w:color="auto" w:fill="auto"/>
            <w:noWrap/>
            <w:vAlign w:val="center"/>
            <w:hideMark/>
          </w:tcPr>
          <w:p w14:paraId="21945157" w14:textId="77777777" w:rsidR="00F302C5" w:rsidRPr="00980897" w:rsidDel="00056BCA" w:rsidRDefault="00F302C5">
            <w:pPr>
              <w:ind w:left="2160" w:hanging="1440"/>
              <w:jc w:val="left"/>
              <w:rPr>
                <w:del w:id="8924" w:author="Samuel Dent" w:date="2015-10-20T08:37:00Z"/>
                <w:rFonts w:ascii="Calibri" w:hAnsi="Calibri"/>
                <w:color w:val="000000"/>
                <w:szCs w:val="20"/>
              </w:rPr>
              <w:pPrChange w:id="8925" w:author="Samuel Dent" w:date="2015-10-20T08:37:00Z">
                <w:pPr>
                  <w:widowControl/>
                  <w:spacing w:after="0"/>
                  <w:jc w:val="center"/>
                </w:pPr>
              </w:pPrChange>
            </w:pPr>
            <w:del w:id="8926" w:author="Samuel Dent" w:date="2015-10-20T08:37:00Z">
              <w:r w:rsidRPr="00980897" w:rsidDel="00056BCA">
                <w:rPr>
                  <w:rFonts w:ascii="Calibri" w:hAnsi="Calibri"/>
                  <w:color w:val="000000"/>
                  <w:szCs w:val="20"/>
                </w:rPr>
                <w:delText>102</w:delText>
              </w:r>
            </w:del>
          </w:p>
        </w:tc>
      </w:tr>
      <w:tr w:rsidR="00F302C5" w:rsidRPr="00EE3637" w:rsidDel="00056BCA" w14:paraId="41701EC2" w14:textId="77777777" w:rsidTr="00C04E8D">
        <w:trPr>
          <w:trHeight w:val="300"/>
          <w:jc w:val="center"/>
          <w:del w:id="8927"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15363115" w14:textId="77777777" w:rsidR="00F302C5" w:rsidRPr="00EE3637" w:rsidDel="00056BCA" w:rsidRDefault="00F302C5">
            <w:pPr>
              <w:ind w:left="2160" w:hanging="1440"/>
              <w:jc w:val="left"/>
              <w:rPr>
                <w:del w:id="8928" w:author="Samuel Dent" w:date="2015-10-20T08:37:00Z"/>
                <w:rFonts w:ascii="Calibri" w:hAnsi="Calibri"/>
                <w:b/>
                <w:bCs/>
                <w:color w:val="000000"/>
                <w:szCs w:val="20"/>
              </w:rPr>
              <w:pPrChange w:id="8929"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5B05BC5B" w14:textId="77777777" w:rsidR="00F302C5" w:rsidRPr="00EE3637" w:rsidDel="00056BCA" w:rsidRDefault="00F302C5">
            <w:pPr>
              <w:ind w:left="2160" w:hanging="1440"/>
              <w:jc w:val="left"/>
              <w:rPr>
                <w:del w:id="8930" w:author="Samuel Dent" w:date="2015-10-20T08:37:00Z"/>
                <w:rFonts w:ascii="Calibri" w:hAnsi="Calibri"/>
                <w:color w:val="000000"/>
                <w:szCs w:val="20"/>
              </w:rPr>
              <w:pPrChange w:id="8931" w:author="Samuel Dent" w:date="2015-10-20T08:37:00Z">
                <w:pPr>
                  <w:widowControl/>
                  <w:spacing w:after="0"/>
                  <w:jc w:val="center"/>
                </w:pPr>
              </w:pPrChange>
            </w:pPr>
            <w:del w:id="8932" w:author="Samuel Dent" w:date="2015-10-20T08:37:00Z">
              <w:r w:rsidRPr="00EE3637" w:rsidDel="00056BCA">
                <w:rPr>
                  <w:rFonts w:ascii="Calibri" w:hAnsi="Calibri"/>
                  <w:color w:val="000000"/>
                  <w:szCs w:val="20"/>
                </w:rPr>
                <w:delText>2625</w:delText>
              </w:r>
            </w:del>
          </w:p>
        </w:tc>
        <w:tc>
          <w:tcPr>
            <w:tcW w:w="960" w:type="dxa"/>
            <w:tcBorders>
              <w:top w:val="nil"/>
              <w:left w:val="nil"/>
              <w:bottom w:val="single" w:sz="4" w:space="0" w:color="auto"/>
              <w:right w:val="single" w:sz="4" w:space="0" w:color="auto"/>
            </w:tcBorders>
            <w:shd w:val="clear" w:color="auto" w:fill="auto"/>
            <w:vAlign w:val="center"/>
            <w:hideMark/>
          </w:tcPr>
          <w:p w14:paraId="0617E513" w14:textId="77777777" w:rsidR="00F302C5" w:rsidRPr="00EE3637" w:rsidDel="00056BCA" w:rsidRDefault="00F302C5">
            <w:pPr>
              <w:ind w:left="2160" w:hanging="1440"/>
              <w:jc w:val="left"/>
              <w:rPr>
                <w:del w:id="8933" w:author="Samuel Dent" w:date="2015-10-20T08:37:00Z"/>
                <w:rFonts w:ascii="Calibri" w:hAnsi="Calibri"/>
                <w:color w:val="000000"/>
                <w:szCs w:val="20"/>
              </w:rPr>
              <w:pPrChange w:id="8934" w:author="Samuel Dent" w:date="2015-10-20T08:37:00Z">
                <w:pPr>
                  <w:widowControl/>
                  <w:spacing w:after="0"/>
                  <w:jc w:val="center"/>
                </w:pPr>
              </w:pPrChange>
            </w:pPr>
            <w:del w:id="8935" w:author="Samuel Dent" w:date="2015-10-20T08:37:00Z">
              <w:r w:rsidRPr="00EE3637" w:rsidDel="00056BCA">
                <w:rPr>
                  <w:rFonts w:ascii="Calibri" w:hAnsi="Calibri"/>
                  <w:color w:val="000000"/>
                  <w:szCs w:val="20"/>
                </w:rPr>
                <w:delText>2999</w:delText>
              </w:r>
            </w:del>
          </w:p>
        </w:tc>
        <w:tc>
          <w:tcPr>
            <w:tcW w:w="960" w:type="dxa"/>
            <w:tcBorders>
              <w:top w:val="nil"/>
              <w:left w:val="nil"/>
              <w:bottom w:val="single" w:sz="4" w:space="0" w:color="auto"/>
              <w:right w:val="single" w:sz="4" w:space="0" w:color="auto"/>
            </w:tcBorders>
            <w:shd w:val="clear" w:color="auto" w:fill="auto"/>
            <w:vAlign w:val="center"/>
            <w:hideMark/>
          </w:tcPr>
          <w:p w14:paraId="5DBBC099" w14:textId="77777777" w:rsidR="00F302C5" w:rsidRPr="00EE3637" w:rsidDel="00056BCA" w:rsidRDefault="00F302C5">
            <w:pPr>
              <w:ind w:left="2160" w:hanging="1440"/>
              <w:jc w:val="left"/>
              <w:rPr>
                <w:del w:id="8936" w:author="Samuel Dent" w:date="2015-10-20T08:37:00Z"/>
                <w:rFonts w:ascii="Calibri" w:hAnsi="Calibri"/>
                <w:color w:val="000000"/>
                <w:szCs w:val="20"/>
              </w:rPr>
              <w:pPrChange w:id="8937" w:author="Samuel Dent" w:date="2015-10-20T08:37:00Z">
                <w:pPr>
                  <w:widowControl/>
                  <w:spacing w:after="0"/>
                  <w:jc w:val="center"/>
                </w:pPr>
              </w:pPrChange>
            </w:pPr>
            <w:del w:id="8938" w:author="Samuel Dent" w:date="2015-10-20T08:37:00Z">
              <w:r w:rsidRPr="00EE3637" w:rsidDel="00056BCA">
                <w:rPr>
                  <w:rFonts w:ascii="Calibri" w:hAnsi="Calibri"/>
                  <w:color w:val="000000"/>
                  <w:szCs w:val="20"/>
                </w:rPr>
                <w:delText>175</w:delText>
              </w:r>
            </w:del>
          </w:p>
        </w:tc>
        <w:tc>
          <w:tcPr>
            <w:tcW w:w="1420" w:type="dxa"/>
            <w:tcBorders>
              <w:top w:val="nil"/>
              <w:left w:val="nil"/>
              <w:bottom w:val="single" w:sz="4" w:space="0" w:color="auto"/>
              <w:right w:val="single" w:sz="4" w:space="0" w:color="auto"/>
            </w:tcBorders>
            <w:shd w:val="clear" w:color="auto" w:fill="auto"/>
            <w:vAlign w:val="center"/>
            <w:hideMark/>
          </w:tcPr>
          <w:p w14:paraId="06D89E5A" w14:textId="77777777" w:rsidR="00F302C5" w:rsidRPr="00980897" w:rsidDel="00056BCA" w:rsidRDefault="00F302C5">
            <w:pPr>
              <w:ind w:left="2160" w:hanging="1440"/>
              <w:jc w:val="left"/>
              <w:rPr>
                <w:del w:id="8939" w:author="Samuel Dent" w:date="2015-10-20T08:37:00Z"/>
                <w:rFonts w:ascii="Calibri" w:hAnsi="Calibri"/>
                <w:color w:val="000000"/>
                <w:szCs w:val="20"/>
              </w:rPr>
              <w:pPrChange w:id="8940" w:author="Samuel Dent" w:date="2015-10-20T08:37:00Z">
                <w:pPr>
                  <w:widowControl/>
                  <w:spacing w:after="0"/>
                  <w:jc w:val="center"/>
                </w:pPr>
              </w:pPrChange>
            </w:pPr>
            <w:del w:id="8941" w:author="Samuel Dent" w:date="2015-10-20T08:37:00Z">
              <w:r w:rsidRPr="00980897" w:rsidDel="00056BCA">
                <w:rPr>
                  <w:rFonts w:ascii="Calibri" w:hAnsi="Calibri"/>
                  <w:color w:val="000000"/>
                  <w:szCs w:val="20"/>
                </w:rPr>
                <w:delText>2812</w:delText>
              </w:r>
            </w:del>
          </w:p>
        </w:tc>
        <w:tc>
          <w:tcPr>
            <w:tcW w:w="960" w:type="dxa"/>
            <w:tcBorders>
              <w:top w:val="nil"/>
              <w:left w:val="nil"/>
              <w:bottom w:val="single" w:sz="4" w:space="0" w:color="auto"/>
              <w:right w:val="single" w:sz="4" w:space="0" w:color="auto"/>
            </w:tcBorders>
            <w:shd w:val="clear" w:color="auto" w:fill="auto"/>
            <w:noWrap/>
            <w:vAlign w:val="center"/>
            <w:hideMark/>
          </w:tcPr>
          <w:p w14:paraId="3F3FA455" w14:textId="77777777" w:rsidR="00F302C5" w:rsidRPr="00980897" w:rsidDel="00056BCA" w:rsidRDefault="00F302C5">
            <w:pPr>
              <w:ind w:left="2160" w:hanging="1440"/>
              <w:jc w:val="left"/>
              <w:rPr>
                <w:del w:id="8942" w:author="Samuel Dent" w:date="2015-10-20T08:37:00Z"/>
                <w:rFonts w:ascii="Calibri" w:hAnsi="Calibri"/>
                <w:color w:val="000000"/>
                <w:szCs w:val="20"/>
              </w:rPr>
              <w:pPrChange w:id="8943" w:author="Samuel Dent" w:date="2015-10-20T08:37:00Z">
                <w:pPr>
                  <w:widowControl/>
                  <w:spacing w:after="0"/>
                  <w:jc w:val="center"/>
                </w:pPr>
              </w:pPrChange>
            </w:pPr>
            <w:del w:id="8944" w:author="Samuel Dent" w:date="2015-10-20T08:37:00Z">
              <w:r w:rsidRPr="00980897" w:rsidDel="00056BCA">
                <w:rPr>
                  <w:rFonts w:ascii="Calibri" w:hAnsi="Calibri"/>
                  <w:color w:val="000000"/>
                  <w:szCs w:val="20"/>
                </w:rPr>
                <w:delText>56</w:delText>
              </w:r>
            </w:del>
          </w:p>
        </w:tc>
        <w:tc>
          <w:tcPr>
            <w:tcW w:w="960" w:type="dxa"/>
            <w:tcBorders>
              <w:top w:val="nil"/>
              <w:left w:val="nil"/>
              <w:bottom w:val="single" w:sz="4" w:space="0" w:color="auto"/>
              <w:right w:val="single" w:sz="4" w:space="0" w:color="auto"/>
            </w:tcBorders>
            <w:shd w:val="clear" w:color="auto" w:fill="auto"/>
            <w:noWrap/>
            <w:vAlign w:val="center"/>
            <w:hideMark/>
          </w:tcPr>
          <w:p w14:paraId="07902F38" w14:textId="77777777" w:rsidR="00F302C5" w:rsidRPr="00980897" w:rsidDel="00056BCA" w:rsidRDefault="00F302C5">
            <w:pPr>
              <w:ind w:left="2160" w:hanging="1440"/>
              <w:jc w:val="left"/>
              <w:rPr>
                <w:del w:id="8945" w:author="Samuel Dent" w:date="2015-10-20T08:37:00Z"/>
                <w:rFonts w:ascii="Calibri" w:hAnsi="Calibri"/>
                <w:color w:val="000000"/>
                <w:szCs w:val="20"/>
              </w:rPr>
              <w:pPrChange w:id="8946" w:author="Samuel Dent" w:date="2015-10-20T08:37:00Z">
                <w:pPr>
                  <w:widowControl/>
                  <w:spacing w:after="0"/>
                  <w:jc w:val="center"/>
                </w:pPr>
              </w:pPrChange>
            </w:pPr>
            <w:del w:id="8947" w:author="Samuel Dent" w:date="2015-10-20T08:37:00Z">
              <w:r w:rsidRPr="00980897" w:rsidDel="00056BCA">
                <w:rPr>
                  <w:rFonts w:ascii="Calibri" w:hAnsi="Calibri"/>
                  <w:color w:val="000000"/>
                  <w:szCs w:val="20"/>
                </w:rPr>
                <w:delText>119</w:delText>
              </w:r>
            </w:del>
          </w:p>
        </w:tc>
      </w:tr>
      <w:tr w:rsidR="00F302C5" w:rsidRPr="00EE3637" w:rsidDel="00056BCA" w14:paraId="2692C6F0" w14:textId="77777777" w:rsidTr="00C04E8D">
        <w:trPr>
          <w:trHeight w:val="300"/>
          <w:jc w:val="center"/>
          <w:del w:id="8948"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0558C0C9" w14:textId="77777777" w:rsidR="00F302C5" w:rsidRPr="00EE3637" w:rsidDel="00056BCA" w:rsidRDefault="00F302C5">
            <w:pPr>
              <w:ind w:left="2160" w:hanging="1440"/>
              <w:jc w:val="left"/>
              <w:rPr>
                <w:del w:id="8949" w:author="Samuel Dent" w:date="2015-10-20T08:37:00Z"/>
                <w:rFonts w:ascii="Calibri" w:hAnsi="Calibri"/>
                <w:b/>
                <w:bCs/>
                <w:color w:val="000000"/>
                <w:szCs w:val="20"/>
              </w:rPr>
              <w:pPrChange w:id="8950"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38E89D5C" w14:textId="77777777" w:rsidR="00F302C5" w:rsidRPr="00EE3637" w:rsidDel="00056BCA" w:rsidRDefault="00F302C5">
            <w:pPr>
              <w:ind w:left="2160" w:hanging="1440"/>
              <w:jc w:val="left"/>
              <w:rPr>
                <w:del w:id="8951" w:author="Samuel Dent" w:date="2015-10-20T08:37:00Z"/>
                <w:rFonts w:ascii="Calibri" w:hAnsi="Calibri"/>
                <w:color w:val="000000"/>
                <w:szCs w:val="20"/>
              </w:rPr>
              <w:pPrChange w:id="8952" w:author="Samuel Dent" w:date="2015-10-20T08:37:00Z">
                <w:pPr>
                  <w:widowControl/>
                  <w:spacing w:after="0"/>
                  <w:jc w:val="center"/>
                </w:pPr>
              </w:pPrChange>
            </w:pPr>
            <w:del w:id="8953" w:author="Samuel Dent" w:date="2015-10-20T08:37:00Z">
              <w:r w:rsidRPr="00EE3637" w:rsidDel="00056BCA">
                <w:rPr>
                  <w:rFonts w:ascii="Calibri" w:hAnsi="Calibri"/>
                  <w:color w:val="000000"/>
                  <w:szCs w:val="20"/>
                </w:rPr>
                <w:delText>3000</w:delText>
              </w:r>
            </w:del>
          </w:p>
        </w:tc>
        <w:tc>
          <w:tcPr>
            <w:tcW w:w="960" w:type="dxa"/>
            <w:tcBorders>
              <w:top w:val="nil"/>
              <w:left w:val="nil"/>
              <w:bottom w:val="single" w:sz="4" w:space="0" w:color="auto"/>
              <w:right w:val="single" w:sz="4" w:space="0" w:color="auto"/>
            </w:tcBorders>
            <w:shd w:val="clear" w:color="auto" w:fill="auto"/>
            <w:vAlign w:val="center"/>
            <w:hideMark/>
          </w:tcPr>
          <w:p w14:paraId="4EE9B10E" w14:textId="77777777" w:rsidR="00F302C5" w:rsidRPr="00EE3637" w:rsidDel="00056BCA" w:rsidRDefault="00F302C5">
            <w:pPr>
              <w:ind w:left="2160" w:hanging="1440"/>
              <w:jc w:val="left"/>
              <w:rPr>
                <w:del w:id="8954" w:author="Samuel Dent" w:date="2015-10-20T08:37:00Z"/>
                <w:rFonts w:ascii="Calibri" w:hAnsi="Calibri"/>
                <w:color w:val="000000"/>
                <w:szCs w:val="20"/>
              </w:rPr>
              <w:pPrChange w:id="8955" w:author="Samuel Dent" w:date="2015-10-20T08:37:00Z">
                <w:pPr>
                  <w:widowControl/>
                  <w:spacing w:after="0"/>
                  <w:jc w:val="center"/>
                </w:pPr>
              </w:pPrChange>
            </w:pPr>
            <w:del w:id="8956" w:author="Samuel Dent" w:date="2015-10-20T08:37:00Z">
              <w:r w:rsidRPr="00EE3637" w:rsidDel="00056BCA">
                <w:rPr>
                  <w:rFonts w:ascii="Calibri" w:hAnsi="Calibri"/>
                  <w:color w:val="000000"/>
                  <w:szCs w:val="20"/>
                </w:rPr>
                <w:delText>4500</w:delText>
              </w:r>
            </w:del>
          </w:p>
        </w:tc>
        <w:tc>
          <w:tcPr>
            <w:tcW w:w="960" w:type="dxa"/>
            <w:tcBorders>
              <w:top w:val="nil"/>
              <w:left w:val="nil"/>
              <w:bottom w:val="single" w:sz="4" w:space="0" w:color="auto"/>
              <w:right w:val="single" w:sz="4" w:space="0" w:color="auto"/>
            </w:tcBorders>
            <w:shd w:val="clear" w:color="auto" w:fill="auto"/>
            <w:vAlign w:val="center"/>
            <w:hideMark/>
          </w:tcPr>
          <w:p w14:paraId="763A4FBB" w14:textId="77777777" w:rsidR="00F302C5" w:rsidRPr="00EE3637" w:rsidDel="00056BCA" w:rsidRDefault="00F302C5">
            <w:pPr>
              <w:ind w:left="2160" w:hanging="1440"/>
              <w:jc w:val="left"/>
              <w:rPr>
                <w:del w:id="8957" w:author="Samuel Dent" w:date="2015-10-20T08:37:00Z"/>
                <w:rFonts w:ascii="Calibri" w:hAnsi="Calibri"/>
                <w:color w:val="000000"/>
                <w:szCs w:val="20"/>
              </w:rPr>
              <w:pPrChange w:id="8958" w:author="Samuel Dent" w:date="2015-10-20T08:37:00Z">
                <w:pPr>
                  <w:widowControl/>
                  <w:spacing w:after="0"/>
                  <w:jc w:val="center"/>
                </w:pPr>
              </w:pPrChange>
            </w:pPr>
            <w:del w:id="8959" w:author="Samuel Dent" w:date="2015-10-20T08:37:00Z">
              <w:r w:rsidRPr="00EE3637" w:rsidDel="00056BCA">
                <w:rPr>
                  <w:rFonts w:ascii="Calibri" w:hAnsi="Calibri"/>
                  <w:color w:val="000000"/>
                  <w:szCs w:val="20"/>
                </w:rPr>
                <w:delText>200</w:delText>
              </w:r>
            </w:del>
          </w:p>
        </w:tc>
        <w:tc>
          <w:tcPr>
            <w:tcW w:w="1420" w:type="dxa"/>
            <w:tcBorders>
              <w:top w:val="nil"/>
              <w:left w:val="nil"/>
              <w:bottom w:val="single" w:sz="4" w:space="0" w:color="auto"/>
              <w:right w:val="single" w:sz="4" w:space="0" w:color="auto"/>
            </w:tcBorders>
            <w:shd w:val="clear" w:color="auto" w:fill="auto"/>
            <w:vAlign w:val="center"/>
            <w:hideMark/>
          </w:tcPr>
          <w:p w14:paraId="3611BD7C" w14:textId="77777777" w:rsidR="00F302C5" w:rsidRPr="00980897" w:rsidDel="00056BCA" w:rsidRDefault="00F302C5">
            <w:pPr>
              <w:ind w:left="2160" w:hanging="1440"/>
              <w:jc w:val="left"/>
              <w:rPr>
                <w:del w:id="8960" w:author="Samuel Dent" w:date="2015-10-20T08:37:00Z"/>
                <w:rFonts w:ascii="Calibri" w:hAnsi="Calibri"/>
                <w:color w:val="000000"/>
                <w:szCs w:val="20"/>
              </w:rPr>
              <w:pPrChange w:id="8961" w:author="Samuel Dent" w:date="2015-10-20T08:37:00Z">
                <w:pPr>
                  <w:widowControl/>
                  <w:spacing w:after="0"/>
                  <w:jc w:val="center"/>
                </w:pPr>
              </w:pPrChange>
            </w:pPr>
            <w:del w:id="8962" w:author="Samuel Dent" w:date="2015-10-20T08:37:00Z">
              <w:r w:rsidRPr="00980897" w:rsidDel="00056BCA">
                <w:rPr>
                  <w:rFonts w:ascii="Calibri" w:hAnsi="Calibri"/>
                  <w:color w:val="000000"/>
                  <w:szCs w:val="20"/>
                </w:rPr>
                <w:delText>3750</w:delText>
              </w:r>
            </w:del>
          </w:p>
        </w:tc>
        <w:tc>
          <w:tcPr>
            <w:tcW w:w="960" w:type="dxa"/>
            <w:tcBorders>
              <w:top w:val="nil"/>
              <w:left w:val="nil"/>
              <w:bottom w:val="single" w:sz="4" w:space="0" w:color="auto"/>
              <w:right w:val="single" w:sz="4" w:space="0" w:color="auto"/>
            </w:tcBorders>
            <w:shd w:val="clear" w:color="auto" w:fill="auto"/>
            <w:noWrap/>
            <w:vAlign w:val="center"/>
            <w:hideMark/>
          </w:tcPr>
          <w:p w14:paraId="619EFDF6" w14:textId="77777777" w:rsidR="00F302C5" w:rsidRPr="00980897" w:rsidDel="00056BCA" w:rsidRDefault="00F302C5">
            <w:pPr>
              <w:ind w:left="2160" w:hanging="1440"/>
              <w:jc w:val="left"/>
              <w:rPr>
                <w:del w:id="8963" w:author="Samuel Dent" w:date="2015-10-20T08:37:00Z"/>
                <w:rFonts w:ascii="Calibri" w:hAnsi="Calibri"/>
                <w:color w:val="000000"/>
                <w:szCs w:val="20"/>
              </w:rPr>
              <w:pPrChange w:id="8964" w:author="Samuel Dent" w:date="2015-10-20T08:37:00Z">
                <w:pPr>
                  <w:widowControl/>
                  <w:spacing w:after="0"/>
                  <w:jc w:val="center"/>
                </w:pPr>
              </w:pPrChange>
            </w:pPr>
            <w:del w:id="8965" w:author="Samuel Dent" w:date="2015-10-20T08:37:00Z">
              <w:r w:rsidRPr="00980897" w:rsidDel="00056BCA">
                <w:rPr>
                  <w:rFonts w:ascii="Calibri" w:hAnsi="Calibri"/>
                  <w:color w:val="000000"/>
                  <w:szCs w:val="20"/>
                </w:rPr>
                <w:delText>75</w:delText>
              </w:r>
            </w:del>
          </w:p>
        </w:tc>
        <w:tc>
          <w:tcPr>
            <w:tcW w:w="960" w:type="dxa"/>
            <w:tcBorders>
              <w:top w:val="nil"/>
              <w:left w:val="nil"/>
              <w:bottom w:val="single" w:sz="4" w:space="0" w:color="auto"/>
              <w:right w:val="single" w:sz="4" w:space="0" w:color="auto"/>
            </w:tcBorders>
            <w:shd w:val="clear" w:color="auto" w:fill="auto"/>
            <w:noWrap/>
            <w:vAlign w:val="center"/>
            <w:hideMark/>
          </w:tcPr>
          <w:p w14:paraId="2B819DE3" w14:textId="77777777" w:rsidR="00F302C5" w:rsidRPr="00980897" w:rsidDel="00056BCA" w:rsidRDefault="00F302C5">
            <w:pPr>
              <w:ind w:left="2160" w:hanging="1440"/>
              <w:jc w:val="left"/>
              <w:rPr>
                <w:del w:id="8966" w:author="Samuel Dent" w:date="2015-10-20T08:37:00Z"/>
                <w:rFonts w:ascii="Calibri" w:hAnsi="Calibri"/>
                <w:color w:val="000000"/>
                <w:szCs w:val="20"/>
              </w:rPr>
              <w:pPrChange w:id="8967" w:author="Samuel Dent" w:date="2015-10-20T08:37:00Z">
                <w:pPr>
                  <w:widowControl/>
                  <w:spacing w:after="0"/>
                  <w:jc w:val="center"/>
                </w:pPr>
              </w:pPrChange>
            </w:pPr>
            <w:del w:id="8968" w:author="Samuel Dent" w:date="2015-10-20T08:37:00Z">
              <w:r w:rsidRPr="00980897" w:rsidDel="00056BCA">
                <w:rPr>
                  <w:rFonts w:ascii="Calibri" w:hAnsi="Calibri"/>
                  <w:color w:val="000000"/>
                  <w:szCs w:val="20"/>
                </w:rPr>
                <w:delText>125</w:delText>
              </w:r>
            </w:del>
          </w:p>
        </w:tc>
      </w:tr>
      <w:tr w:rsidR="00F302C5" w:rsidRPr="00EE3637" w:rsidDel="00056BCA" w14:paraId="62F243D1" w14:textId="77777777" w:rsidTr="00C04E8D">
        <w:trPr>
          <w:trHeight w:val="300"/>
          <w:jc w:val="center"/>
          <w:del w:id="8969" w:author="Samuel Dent" w:date="2015-10-20T08:37:00Z"/>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14:paraId="67E6A4E0" w14:textId="77777777" w:rsidR="00F302C5" w:rsidRPr="00EE3637" w:rsidDel="00056BCA" w:rsidRDefault="00F302C5">
            <w:pPr>
              <w:ind w:left="2160" w:hanging="1440"/>
              <w:jc w:val="left"/>
              <w:rPr>
                <w:del w:id="8970" w:author="Samuel Dent" w:date="2015-10-20T08:37:00Z"/>
                <w:rFonts w:ascii="Calibri" w:hAnsi="Calibri"/>
                <w:b/>
                <w:bCs/>
                <w:color w:val="000000"/>
                <w:szCs w:val="20"/>
              </w:rPr>
              <w:pPrChange w:id="8971" w:author="Samuel Dent" w:date="2015-10-20T08:37:00Z">
                <w:pPr>
                  <w:widowControl/>
                  <w:spacing w:after="0"/>
                  <w:jc w:val="center"/>
                </w:pPr>
              </w:pPrChange>
            </w:pPr>
            <w:del w:id="8972" w:author="Samuel Dent" w:date="2015-10-20T08:37:00Z">
              <w:r w:rsidRPr="00EE3637" w:rsidDel="00056BCA">
                <w:rPr>
                  <w:rFonts w:ascii="Calibri" w:hAnsi="Calibri"/>
                  <w:b/>
                  <w:bCs/>
                  <w:color w:val="000000"/>
                  <w:szCs w:val="20"/>
                </w:rPr>
                <w:delText>*R, BR, and ER with medium screw bases w/ diameter &lt;=2.25"</w:delText>
              </w:r>
            </w:del>
          </w:p>
        </w:tc>
        <w:tc>
          <w:tcPr>
            <w:tcW w:w="960" w:type="dxa"/>
            <w:tcBorders>
              <w:top w:val="nil"/>
              <w:left w:val="nil"/>
              <w:bottom w:val="single" w:sz="4" w:space="0" w:color="auto"/>
              <w:right w:val="single" w:sz="4" w:space="0" w:color="auto"/>
            </w:tcBorders>
            <w:shd w:val="clear" w:color="auto" w:fill="auto"/>
            <w:vAlign w:val="center"/>
            <w:hideMark/>
          </w:tcPr>
          <w:p w14:paraId="16500E5A" w14:textId="77777777" w:rsidR="00F302C5" w:rsidRPr="00EE3637" w:rsidDel="00056BCA" w:rsidRDefault="00F302C5">
            <w:pPr>
              <w:ind w:left="2160" w:hanging="1440"/>
              <w:jc w:val="left"/>
              <w:rPr>
                <w:del w:id="8973" w:author="Samuel Dent" w:date="2015-10-20T08:37:00Z"/>
                <w:rFonts w:ascii="Calibri" w:hAnsi="Calibri"/>
                <w:color w:val="000000"/>
                <w:szCs w:val="20"/>
              </w:rPr>
              <w:pPrChange w:id="8974" w:author="Samuel Dent" w:date="2015-10-20T08:37:00Z">
                <w:pPr>
                  <w:widowControl/>
                  <w:spacing w:after="0"/>
                  <w:jc w:val="center"/>
                </w:pPr>
              </w:pPrChange>
            </w:pPr>
            <w:del w:id="8975" w:author="Samuel Dent" w:date="2015-10-20T08:37:00Z">
              <w:r w:rsidRPr="00EE3637" w:rsidDel="00056BCA">
                <w:rPr>
                  <w:rFonts w:ascii="Calibri" w:hAnsi="Calibri"/>
                  <w:color w:val="000000"/>
                  <w:szCs w:val="20"/>
                </w:rPr>
                <w:delText>400</w:delText>
              </w:r>
            </w:del>
          </w:p>
        </w:tc>
        <w:tc>
          <w:tcPr>
            <w:tcW w:w="960" w:type="dxa"/>
            <w:tcBorders>
              <w:top w:val="nil"/>
              <w:left w:val="nil"/>
              <w:bottom w:val="single" w:sz="4" w:space="0" w:color="auto"/>
              <w:right w:val="single" w:sz="4" w:space="0" w:color="auto"/>
            </w:tcBorders>
            <w:shd w:val="clear" w:color="auto" w:fill="auto"/>
            <w:vAlign w:val="center"/>
            <w:hideMark/>
          </w:tcPr>
          <w:p w14:paraId="18435888" w14:textId="77777777" w:rsidR="00F302C5" w:rsidRPr="00EE3637" w:rsidDel="00056BCA" w:rsidRDefault="00F302C5">
            <w:pPr>
              <w:ind w:left="2160" w:hanging="1440"/>
              <w:jc w:val="left"/>
              <w:rPr>
                <w:del w:id="8976" w:author="Samuel Dent" w:date="2015-10-20T08:37:00Z"/>
                <w:rFonts w:ascii="Calibri" w:hAnsi="Calibri"/>
                <w:color w:val="000000"/>
                <w:szCs w:val="20"/>
              </w:rPr>
              <w:pPrChange w:id="8977" w:author="Samuel Dent" w:date="2015-10-20T08:37:00Z">
                <w:pPr>
                  <w:widowControl/>
                  <w:spacing w:after="0"/>
                  <w:jc w:val="center"/>
                </w:pPr>
              </w:pPrChange>
            </w:pPr>
            <w:del w:id="8978" w:author="Samuel Dent" w:date="2015-10-20T08:37:00Z">
              <w:r w:rsidRPr="00EE3637" w:rsidDel="00056BCA">
                <w:rPr>
                  <w:rFonts w:ascii="Calibri" w:hAnsi="Calibri"/>
                  <w:color w:val="000000"/>
                  <w:szCs w:val="20"/>
                </w:rPr>
                <w:delText>449</w:delText>
              </w:r>
            </w:del>
          </w:p>
        </w:tc>
        <w:tc>
          <w:tcPr>
            <w:tcW w:w="960" w:type="dxa"/>
            <w:tcBorders>
              <w:top w:val="nil"/>
              <w:left w:val="nil"/>
              <w:bottom w:val="single" w:sz="4" w:space="0" w:color="auto"/>
              <w:right w:val="single" w:sz="4" w:space="0" w:color="auto"/>
            </w:tcBorders>
            <w:shd w:val="clear" w:color="auto" w:fill="auto"/>
            <w:vAlign w:val="center"/>
            <w:hideMark/>
          </w:tcPr>
          <w:p w14:paraId="6AA817F8" w14:textId="77777777" w:rsidR="00F302C5" w:rsidRPr="00EE3637" w:rsidDel="00056BCA" w:rsidRDefault="00F302C5">
            <w:pPr>
              <w:ind w:left="2160" w:hanging="1440"/>
              <w:jc w:val="left"/>
              <w:rPr>
                <w:del w:id="8979" w:author="Samuel Dent" w:date="2015-10-20T08:37:00Z"/>
                <w:rFonts w:ascii="Calibri" w:hAnsi="Calibri"/>
                <w:color w:val="000000"/>
                <w:szCs w:val="20"/>
              </w:rPr>
              <w:pPrChange w:id="8980" w:author="Samuel Dent" w:date="2015-10-20T08:37:00Z">
                <w:pPr>
                  <w:widowControl/>
                  <w:spacing w:after="0"/>
                  <w:jc w:val="center"/>
                </w:pPr>
              </w:pPrChange>
            </w:pPr>
            <w:del w:id="8981" w:author="Samuel Dent" w:date="2015-10-20T08:37:00Z">
              <w:r w:rsidRPr="00EE3637" w:rsidDel="00056BCA">
                <w:rPr>
                  <w:rFonts w:ascii="Calibri" w:hAnsi="Calibri"/>
                  <w:color w:val="000000"/>
                  <w:szCs w:val="20"/>
                </w:rPr>
                <w:delText>40</w:delText>
              </w:r>
            </w:del>
          </w:p>
        </w:tc>
        <w:tc>
          <w:tcPr>
            <w:tcW w:w="1420" w:type="dxa"/>
            <w:tcBorders>
              <w:top w:val="nil"/>
              <w:left w:val="nil"/>
              <w:bottom w:val="single" w:sz="4" w:space="0" w:color="auto"/>
              <w:right w:val="single" w:sz="4" w:space="0" w:color="auto"/>
            </w:tcBorders>
            <w:shd w:val="clear" w:color="auto" w:fill="auto"/>
            <w:vAlign w:val="center"/>
            <w:hideMark/>
          </w:tcPr>
          <w:p w14:paraId="4DAC78A2" w14:textId="77777777" w:rsidR="00F302C5" w:rsidRPr="00980897" w:rsidDel="00056BCA" w:rsidRDefault="00F302C5">
            <w:pPr>
              <w:ind w:left="2160" w:hanging="1440"/>
              <w:jc w:val="left"/>
              <w:rPr>
                <w:del w:id="8982" w:author="Samuel Dent" w:date="2015-10-20T08:37:00Z"/>
                <w:rFonts w:ascii="Calibri" w:hAnsi="Calibri"/>
                <w:color w:val="000000"/>
                <w:szCs w:val="20"/>
              </w:rPr>
              <w:pPrChange w:id="8983" w:author="Samuel Dent" w:date="2015-10-20T08:37:00Z">
                <w:pPr>
                  <w:widowControl/>
                  <w:spacing w:after="0"/>
                  <w:jc w:val="center"/>
                </w:pPr>
              </w:pPrChange>
            </w:pPr>
            <w:del w:id="8984" w:author="Samuel Dent" w:date="2015-10-20T08:37:00Z">
              <w:r w:rsidRPr="00980897" w:rsidDel="00056BCA">
                <w:rPr>
                  <w:rFonts w:ascii="Calibri" w:hAnsi="Calibri"/>
                  <w:color w:val="000000"/>
                  <w:szCs w:val="20"/>
                </w:rPr>
                <w:delText>425</w:delText>
              </w:r>
            </w:del>
          </w:p>
        </w:tc>
        <w:tc>
          <w:tcPr>
            <w:tcW w:w="960" w:type="dxa"/>
            <w:tcBorders>
              <w:top w:val="nil"/>
              <w:left w:val="nil"/>
              <w:bottom w:val="single" w:sz="4" w:space="0" w:color="auto"/>
              <w:right w:val="single" w:sz="4" w:space="0" w:color="auto"/>
            </w:tcBorders>
            <w:shd w:val="clear" w:color="auto" w:fill="auto"/>
            <w:noWrap/>
            <w:vAlign w:val="center"/>
            <w:hideMark/>
          </w:tcPr>
          <w:p w14:paraId="6C9CBC23" w14:textId="77777777" w:rsidR="00F302C5" w:rsidRPr="00980897" w:rsidDel="00056BCA" w:rsidRDefault="00F302C5">
            <w:pPr>
              <w:ind w:left="2160" w:hanging="1440"/>
              <w:jc w:val="left"/>
              <w:rPr>
                <w:del w:id="8985" w:author="Samuel Dent" w:date="2015-10-20T08:37:00Z"/>
                <w:rFonts w:ascii="Calibri" w:hAnsi="Calibri"/>
                <w:color w:val="000000"/>
                <w:szCs w:val="20"/>
              </w:rPr>
              <w:pPrChange w:id="8986" w:author="Samuel Dent" w:date="2015-10-20T08:37:00Z">
                <w:pPr>
                  <w:widowControl/>
                  <w:spacing w:after="0"/>
                  <w:jc w:val="center"/>
                </w:pPr>
              </w:pPrChange>
            </w:pPr>
            <w:del w:id="8987" w:author="Samuel Dent" w:date="2015-10-20T08:37:00Z">
              <w:r w:rsidRPr="00980897" w:rsidDel="00056BCA">
                <w:rPr>
                  <w:rFonts w:ascii="Calibri" w:hAnsi="Calibri"/>
                  <w:color w:val="000000"/>
                  <w:szCs w:val="20"/>
                </w:rPr>
                <w:delText>11</w:delText>
              </w:r>
            </w:del>
          </w:p>
        </w:tc>
        <w:tc>
          <w:tcPr>
            <w:tcW w:w="960" w:type="dxa"/>
            <w:tcBorders>
              <w:top w:val="nil"/>
              <w:left w:val="nil"/>
              <w:bottom w:val="single" w:sz="4" w:space="0" w:color="auto"/>
              <w:right w:val="single" w:sz="4" w:space="0" w:color="auto"/>
            </w:tcBorders>
            <w:shd w:val="clear" w:color="auto" w:fill="auto"/>
            <w:noWrap/>
            <w:vAlign w:val="center"/>
            <w:hideMark/>
          </w:tcPr>
          <w:p w14:paraId="53EA6A06" w14:textId="77777777" w:rsidR="00F302C5" w:rsidRPr="00980897" w:rsidDel="00056BCA" w:rsidRDefault="00F302C5">
            <w:pPr>
              <w:ind w:left="2160" w:hanging="1440"/>
              <w:jc w:val="left"/>
              <w:rPr>
                <w:del w:id="8988" w:author="Samuel Dent" w:date="2015-10-20T08:37:00Z"/>
                <w:rFonts w:ascii="Calibri" w:hAnsi="Calibri"/>
                <w:color w:val="000000"/>
                <w:szCs w:val="20"/>
              </w:rPr>
              <w:pPrChange w:id="8989" w:author="Samuel Dent" w:date="2015-10-20T08:37:00Z">
                <w:pPr>
                  <w:widowControl/>
                  <w:spacing w:after="0"/>
                  <w:jc w:val="center"/>
                </w:pPr>
              </w:pPrChange>
            </w:pPr>
            <w:del w:id="8990" w:author="Samuel Dent" w:date="2015-10-20T08:37:00Z">
              <w:r w:rsidRPr="00980897" w:rsidDel="00056BCA">
                <w:rPr>
                  <w:rFonts w:ascii="Calibri" w:hAnsi="Calibri"/>
                  <w:color w:val="000000"/>
                  <w:szCs w:val="20"/>
                </w:rPr>
                <w:delText>29</w:delText>
              </w:r>
            </w:del>
          </w:p>
        </w:tc>
      </w:tr>
      <w:tr w:rsidR="00F302C5" w:rsidRPr="00EE3637" w:rsidDel="00056BCA" w14:paraId="6107F367" w14:textId="77777777" w:rsidTr="00C04E8D">
        <w:trPr>
          <w:trHeight w:val="300"/>
          <w:jc w:val="center"/>
          <w:del w:id="8991"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03208863" w14:textId="77777777" w:rsidR="00F302C5" w:rsidRPr="00EE3637" w:rsidDel="00056BCA" w:rsidRDefault="00F302C5">
            <w:pPr>
              <w:ind w:left="2160" w:hanging="1440"/>
              <w:jc w:val="left"/>
              <w:rPr>
                <w:del w:id="8992" w:author="Samuel Dent" w:date="2015-10-20T08:37:00Z"/>
                <w:rFonts w:ascii="Calibri" w:hAnsi="Calibri"/>
                <w:b/>
                <w:bCs/>
                <w:color w:val="000000"/>
                <w:szCs w:val="20"/>
              </w:rPr>
              <w:pPrChange w:id="8993"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121D012E" w14:textId="77777777" w:rsidR="00F302C5" w:rsidRPr="00EE3637" w:rsidDel="00056BCA" w:rsidRDefault="00F302C5">
            <w:pPr>
              <w:ind w:left="2160" w:hanging="1440"/>
              <w:jc w:val="left"/>
              <w:rPr>
                <w:del w:id="8994" w:author="Samuel Dent" w:date="2015-10-20T08:37:00Z"/>
                <w:rFonts w:ascii="Calibri" w:hAnsi="Calibri"/>
                <w:color w:val="000000"/>
                <w:szCs w:val="20"/>
              </w:rPr>
              <w:pPrChange w:id="8995" w:author="Samuel Dent" w:date="2015-10-20T08:37:00Z">
                <w:pPr>
                  <w:widowControl/>
                  <w:spacing w:after="0"/>
                  <w:jc w:val="center"/>
                </w:pPr>
              </w:pPrChange>
            </w:pPr>
            <w:del w:id="8996" w:author="Samuel Dent" w:date="2015-10-20T08:37:00Z">
              <w:r w:rsidRPr="00EE3637" w:rsidDel="00056BCA">
                <w:rPr>
                  <w:rFonts w:ascii="Calibri" w:hAnsi="Calibri"/>
                  <w:color w:val="000000"/>
                  <w:szCs w:val="20"/>
                </w:rPr>
                <w:delText>450</w:delText>
              </w:r>
            </w:del>
          </w:p>
        </w:tc>
        <w:tc>
          <w:tcPr>
            <w:tcW w:w="960" w:type="dxa"/>
            <w:tcBorders>
              <w:top w:val="nil"/>
              <w:left w:val="nil"/>
              <w:bottom w:val="single" w:sz="4" w:space="0" w:color="auto"/>
              <w:right w:val="single" w:sz="4" w:space="0" w:color="auto"/>
            </w:tcBorders>
            <w:shd w:val="clear" w:color="auto" w:fill="auto"/>
            <w:vAlign w:val="center"/>
            <w:hideMark/>
          </w:tcPr>
          <w:p w14:paraId="7DC2F290" w14:textId="77777777" w:rsidR="00F302C5" w:rsidRPr="00EE3637" w:rsidDel="00056BCA" w:rsidRDefault="00F302C5">
            <w:pPr>
              <w:ind w:left="2160" w:hanging="1440"/>
              <w:jc w:val="left"/>
              <w:rPr>
                <w:del w:id="8997" w:author="Samuel Dent" w:date="2015-10-20T08:37:00Z"/>
                <w:rFonts w:ascii="Calibri" w:hAnsi="Calibri"/>
                <w:color w:val="000000"/>
                <w:szCs w:val="20"/>
              </w:rPr>
              <w:pPrChange w:id="8998" w:author="Samuel Dent" w:date="2015-10-20T08:37:00Z">
                <w:pPr>
                  <w:widowControl/>
                  <w:spacing w:after="0"/>
                  <w:jc w:val="center"/>
                </w:pPr>
              </w:pPrChange>
            </w:pPr>
            <w:del w:id="8999" w:author="Samuel Dent" w:date="2015-10-20T08:37:00Z">
              <w:r w:rsidRPr="00EE3637" w:rsidDel="00056BCA">
                <w:rPr>
                  <w:rFonts w:ascii="Calibri" w:hAnsi="Calibri"/>
                  <w:color w:val="000000"/>
                  <w:szCs w:val="20"/>
                </w:rPr>
                <w:delText>499</w:delText>
              </w:r>
            </w:del>
          </w:p>
        </w:tc>
        <w:tc>
          <w:tcPr>
            <w:tcW w:w="960" w:type="dxa"/>
            <w:tcBorders>
              <w:top w:val="nil"/>
              <w:left w:val="nil"/>
              <w:bottom w:val="single" w:sz="4" w:space="0" w:color="auto"/>
              <w:right w:val="single" w:sz="4" w:space="0" w:color="auto"/>
            </w:tcBorders>
            <w:shd w:val="clear" w:color="auto" w:fill="auto"/>
            <w:vAlign w:val="center"/>
            <w:hideMark/>
          </w:tcPr>
          <w:p w14:paraId="3AE07FA4" w14:textId="77777777" w:rsidR="00F302C5" w:rsidRPr="00EE3637" w:rsidDel="00056BCA" w:rsidRDefault="00F302C5">
            <w:pPr>
              <w:ind w:left="2160" w:hanging="1440"/>
              <w:jc w:val="left"/>
              <w:rPr>
                <w:del w:id="9000" w:author="Samuel Dent" w:date="2015-10-20T08:37:00Z"/>
                <w:rFonts w:ascii="Calibri" w:hAnsi="Calibri"/>
                <w:color w:val="000000"/>
                <w:szCs w:val="20"/>
              </w:rPr>
              <w:pPrChange w:id="9001" w:author="Samuel Dent" w:date="2015-10-20T08:37:00Z">
                <w:pPr>
                  <w:widowControl/>
                  <w:spacing w:after="0"/>
                  <w:jc w:val="center"/>
                </w:pPr>
              </w:pPrChange>
            </w:pPr>
            <w:del w:id="9002" w:author="Samuel Dent" w:date="2015-10-20T08:37:00Z">
              <w:r w:rsidRPr="00EE3637" w:rsidDel="00056BCA">
                <w:rPr>
                  <w:rFonts w:ascii="Calibri" w:hAnsi="Calibri"/>
                  <w:color w:val="000000"/>
                  <w:szCs w:val="20"/>
                </w:rPr>
                <w:delText>45</w:delText>
              </w:r>
            </w:del>
          </w:p>
        </w:tc>
        <w:tc>
          <w:tcPr>
            <w:tcW w:w="1420" w:type="dxa"/>
            <w:tcBorders>
              <w:top w:val="nil"/>
              <w:left w:val="nil"/>
              <w:bottom w:val="single" w:sz="4" w:space="0" w:color="auto"/>
              <w:right w:val="single" w:sz="4" w:space="0" w:color="auto"/>
            </w:tcBorders>
            <w:shd w:val="clear" w:color="auto" w:fill="auto"/>
            <w:vAlign w:val="center"/>
            <w:hideMark/>
          </w:tcPr>
          <w:p w14:paraId="518D7DD6" w14:textId="77777777" w:rsidR="00F302C5" w:rsidRPr="00980897" w:rsidDel="00056BCA" w:rsidRDefault="00F302C5">
            <w:pPr>
              <w:ind w:left="2160" w:hanging="1440"/>
              <w:jc w:val="left"/>
              <w:rPr>
                <w:del w:id="9003" w:author="Samuel Dent" w:date="2015-10-20T08:37:00Z"/>
                <w:rFonts w:ascii="Calibri" w:hAnsi="Calibri"/>
                <w:color w:val="000000"/>
                <w:szCs w:val="20"/>
              </w:rPr>
              <w:pPrChange w:id="9004" w:author="Samuel Dent" w:date="2015-10-20T08:37:00Z">
                <w:pPr>
                  <w:widowControl/>
                  <w:spacing w:after="0"/>
                  <w:jc w:val="center"/>
                </w:pPr>
              </w:pPrChange>
            </w:pPr>
            <w:del w:id="9005" w:author="Samuel Dent" w:date="2015-10-20T08:37:00Z">
              <w:r w:rsidRPr="00980897" w:rsidDel="00056BCA">
                <w:rPr>
                  <w:rFonts w:ascii="Calibri" w:hAnsi="Calibri"/>
                  <w:color w:val="000000"/>
                  <w:szCs w:val="20"/>
                </w:rPr>
                <w:delText>475</w:delText>
              </w:r>
            </w:del>
          </w:p>
        </w:tc>
        <w:tc>
          <w:tcPr>
            <w:tcW w:w="960" w:type="dxa"/>
            <w:tcBorders>
              <w:top w:val="nil"/>
              <w:left w:val="nil"/>
              <w:bottom w:val="single" w:sz="4" w:space="0" w:color="auto"/>
              <w:right w:val="single" w:sz="4" w:space="0" w:color="auto"/>
            </w:tcBorders>
            <w:shd w:val="clear" w:color="auto" w:fill="auto"/>
            <w:noWrap/>
            <w:vAlign w:val="center"/>
            <w:hideMark/>
          </w:tcPr>
          <w:p w14:paraId="3C214A9E" w14:textId="77777777" w:rsidR="00F302C5" w:rsidRPr="00980897" w:rsidDel="00056BCA" w:rsidRDefault="00F302C5">
            <w:pPr>
              <w:ind w:left="2160" w:hanging="1440"/>
              <w:jc w:val="left"/>
              <w:rPr>
                <w:del w:id="9006" w:author="Samuel Dent" w:date="2015-10-20T08:37:00Z"/>
                <w:rFonts w:ascii="Calibri" w:hAnsi="Calibri"/>
                <w:color w:val="000000"/>
                <w:szCs w:val="20"/>
              </w:rPr>
              <w:pPrChange w:id="9007" w:author="Samuel Dent" w:date="2015-10-20T08:37:00Z">
                <w:pPr>
                  <w:widowControl/>
                  <w:spacing w:after="0"/>
                  <w:jc w:val="center"/>
                </w:pPr>
              </w:pPrChange>
            </w:pPr>
            <w:del w:id="9008" w:author="Samuel Dent" w:date="2015-10-20T08:37:00Z">
              <w:r w:rsidRPr="00980897" w:rsidDel="00056BCA">
                <w:rPr>
                  <w:rFonts w:ascii="Calibri" w:hAnsi="Calibri"/>
                  <w:color w:val="000000"/>
                  <w:szCs w:val="20"/>
                </w:rPr>
                <w:delText>12</w:delText>
              </w:r>
            </w:del>
          </w:p>
        </w:tc>
        <w:tc>
          <w:tcPr>
            <w:tcW w:w="960" w:type="dxa"/>
            <w:tcBorders>
              <w:top w:val="nil"/>
              <w:left w:val="nil"/>
              <w:bottom w:val="single" w:sz="4" w:space="0" w:color="auto"/>
              <w:right w:val="single" w:sz="4" w:space="0" w:color="auto"/>
            </w:tcBorders>
            <w:shd w:val="clear" w:color="auto" w:fill="auto"/>
            <w:noWrap/>
            <w:vAlign w:val="center"/>
            <w:hideMark/>
          </w:tcPr>
          <w:p w14:paraId="64385B00" w14:textId="77777777" w:rsidR="00F302C5" w:rsidRPr="00980897" w:rsidDel="00056BCA" w:rsidRDefault="00F302C5">
            <w:pPr>
              <w:ind w:left="2160" w:hanging="1440"/>
              <w:jc w:val="left"/>
              <w:rPr>
                <w:del w:id="9009" w:author="Samuel Dent" w:date="2015-10-20T08:37:00Z"/>
                <w:rFonts w:ascii="Calibri" w:hAnsi="Calibri"/>
                <w:color w:val="000000"/>
                <w:szCs w:val="20"/>
              </w:rPr>
              <w:pPrChange w:id="9010" w:author="Samuel Dent" w:date="2015-10-20T08:37:00Z">
                <w:pPr>
                  <w:widowControl/>
                  <w:spacing w:after="0"/>
                  <w:jc w:val="center"/>
                </w:pPr>
              </w:pPrChange>
            </w:pPr>
            <w:del w:id="9011" w:author="Samuel Dent" w:date="2015-10-20T08:37:00Z">
              <w:r w:rsidRPr="00980897" w:rsidDel="00056BCA">
                <w:rPr>
                  <w:rFonts w:ascii="Calibri" w:hAnsi="Calibri"/>
                  <w:color w:val="000000"/>
                  <w:szCs w:val="20"/>
                </w:rPr>
                <w:delText>33</w:delText>
              </w:r>
            </w:del>
          </w:p>
        </w:tc>
      </w:tr>
      <w:tr w:rsidR="00F302C5" w:rsidRPr="00EE3637" w:rsidDel="00056BCA" w14:paraId="07632D23" w14:textId="77777777" w:rsidTr="00C04E8D">
        <w:trPr>
          <w:trHeight w:val="300"/>
          <w:jc w:val="center"/>
          <w:del w:id="9012"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09119F8C" w14:textId="77777777" w:rsidR="00F302C5" w:rsidRPr="00EE3637" w:rsidDel="00056BCA" w:rsidRDefault="00F302C5">
            <w:pPr>
              <w:ind w:left="2160" w:hanging="1440"/>
              <w:jc w:val="left"/>
              <w:rPr>
                <w:del w:id="9013" w:author="Samuel Dent" w:date="2015-10-20T08:37:00Z"/>
                <w:rFonts w:ascii="Calibri" w:hAnsi="Calibri"/>
                <w:b/>
                <w:bCs/>
                <w:color w:val="000000"/>
                <w:szCs w:val="20"/>
              </w:rPr>
              <w:pPrChange w:id="9014"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04226B45" w14:textId="77777777" w:rsidR="00F302C5" w:rsidRPr="00EE3637" w:rsidDel="00056BCA" w:rsidRDefault="00F302C5">
            <w:pPr>
              <w:ind w:left="2160" w:hanging="1440"/>
              <w:jc w:val="left"/>
              <w:rPr>
                <w:del w:id="9015" w:author="Samuel Dent" w:date="2015-10-20T08:37:00Z"/>
                <w:rFonts w:ascii="Calibri" w:hAnsi="Calibri"/>
                <w:color w:val="000000"/>
                <w:szCs w:val="20"/>
              </w:rPr>
              <w:pPrChange w:id="9016" w:author="Samuel Dent" w:date="2015-10-20T08:37:00Z">
                <w:pPr>
                  <w:widowControl/>
                  <w:spacing w:after="0"/>
                  <w:jc w:val="center"/>
                </w:pPr>
              </w:pPrChange>
            </w:pPr>
            <w:del w:id="9017" w:author="Samuel Dent" w:date="2015-10-20T08:37:00Z">
              <w:r w:rsidRPr="00EE3637" w:rsidDel="00056BCA">
                <w:rPr>
                  <w:rFonts w:ascii="Calibri" w:hAnsi="Calibri"/>
                  <w:color w:val="000000"/>
                  <w:szCs w:val="20"/>
                </w:rPr>
                <w:delText>500</w:delText>
              </w:r>
            </w:del>
          </w:p>
        </w:tc>
        <w:tc>
          <w:tcPr>
            <w:tcW w:w="960" w:type="dxa"/>
            <w:tcBorders>
              <w:top w:val="nil"/>
              <w:left w:val="nil"/>
              <w:bottom w:val="single" w:sz="4" w:space="0" w:color="auto"/>
              <w:right w:val="single" w:sz="4" w:space="0" w:color="auto"/>
            </w:tcBorders>
            <w:shd w:val="clear" w:color="auto" w:fill="auto"/>
            <w:vAlign w:val="center"/>
            <w:hideMark/>
          </w:tcPr>
          <w:p w14:paraId="3779EC64" w14:textId="77777777" w:rsidR="00F302C5" w:rsidRPr="00EE3637" w:rsidDel="00056BCA" w:rsidRDefault="00F302C5">
            <w:pPr>
              <w:ind w:left="2160" w:hanging="1440"/>
              <w:jc w:val="left"/>
              <w:rPr>
                <w:del w:id="9018" w:author="Samuel Dent" w:date="2015-10-20T08:37:00Z"/>
                <w:rFonts w:ascii="Calibri" w:hAnsi="Calibri"/>
                <w:color w:val="000000"/>
                <w:szCs w:val="20"/>
              </w:rPr>
              <w:pPrChange w:id="9019" w:author="Samuel Dent" w:date="2015-10-20T08:37:00Z">
                <w:pPr>
                  <w:widowControl/>
                  <w:spacing w:after="0"/>
                  <w:jc w:val="center"/>
                </w:pPr>
              </w:pPrChange>
            </w:pPr>
            <w:del w:id="9020" w:author="Samuel Dent" w:date="2015-10-20T08:37:00Z">
              <w:r w:rsidRPr="00EE3637" w:rsidDel="00056BCA">
                <w:rPr>
                  <w:rFonts w:ascii="Calibri" w:hAnsi="Calibri"/>
                  <w:color w:val="000000"/>
                  <w:szCs w:val="20"/>
                </w:rPr>
                <w:delText>649</w:delText>
              </w:r>
            </w:del>
          </w:p>
        </w:tc>
        <w:tc>
          <w:tcPr>
            <w:tcW w:w="960" w:type="dxa"/>
            <w:tcBorders>
              <w:top w:val="nil"/>
              <w:left w:val="nil"/>
              <w:bottom w:val="single" w:sz="4" w:space="0" w:color="auto"/>
              <w:right w:val="single" w:sz="4" w:space="0" w:color="auto"/>
            </w:tcBorders>
            <w:shd w:val="clear" w:color="auto" w:fill="auto"/>
            <w:vAlign w:val="center"/>
            <w:hideMark/>
          </w:tcPr>
          <w:p w14:paraId="5B6E8641" w14:textId="77777777" w:rsidR="00F302C5" w:rsidRPr="00EE3637" w:rsidDel="00056BCA" w:rsidRDefault="00F302C5">
            <w:pPr>
              <w:ind w:left="2160" w:hanging="1440"/>
              <w:jc w:val="left"/>
              <w:rPr>
                <w:del w:id="9021" w:author="Samuel Dent" w:date="2015-10-20T08:37:00Z"/>
                <w:rFonts w:ascii="Calibri" w:hAnsi="Calibri"/>
                <w:color w:val="000000"/>
                <w:szCs w:val="20"/>
              </w:rPr>
              <w:pPrChange w:id="9022" w:author="Samuel Dent" w:date="2015-10-20T08:37:00Z">
                <w:pPr>
                  <w:widowControl/>
                  <w:spacing w:after="0"/>
                  <w:jc w:val="center"/>
                </w:pPr>
              </w:pPrChange>
            </w:pPr>
            <w:del w:id="9023" w:author="Samuel Dent" w:date="2015-10-20T08:37:00Z">
              <w:r w:rsidRPr="00EE3637" w:rsidDel="00056BCA">
                <w:rPr>
                  <w:rFonts w:ascii="Calibri" w:hAnsi="Calibri"/>
                  <w:color w:val="000000"/>
                  <w:szCs w:val="20"/>
                </w:rPr>
                <w:delText>50</w:delText>
              </w:r>
            </w:del>
          </w:p>
        </w:tc>
        <w:tc>
          <w:tcPr>
            <w:tcW w:w="1420" w:type="dxa"/>
            <w:tcBorders>
              <w:top w:val="nil"/>
              <w:left w:val="nil"/>
              <w:bottom w:val="single" w:sz="4" w:space="0" w:color="auto"/>
              <w:right w:val="single" w:sz="4" w:space="0" w:color="auto"/>
            </w:tcBorders>
            <w:shd w:val="clear" w:color="auto" w:fill="auto"/>
            <w:vAlign w:val="center"/>
            <w:hideMark/>
          </w:tcPr>
          <w:p w14:paraId="3A2141DB" w14:textId="77777777" w:rsidR="00F302C5" w:rsidRPr="00980897" w:rsidDel="00056BCA" w:rsidRDefault="00F302C5">
            <w:pPr>
              <w:ind w:left="2160" w:hanging="1440"/>
              <w:jc w:val="left"/>
              <w:rPr>
                <w:del w:id="9024" w:author="Samuel Dent" w:date="2015-10-20T08:37:00Z"/>
                <w:rFonts w:ascii="Calibri" w:hAnsi="Calibri"/>
                <w:color w:val="000000"/>
                <w:szCs w:val="20"/>
              </w:rPr>
              <w:pPrChange w:id="9025" w:author="Samuel Dent" w:date="2015-10-20T08:37:00Z">
                <w:pPr>
                  <w:widowControl/>
                  <w:spacing w:after="0"/>
                  <w:jc w:val="center"/>
                </w:pPr>
              </w:pPrChange>
            </w:pPr>
            <w:del w:id="9026" w:author="Samuel Dent" w:date="2015-10-20T08:37:00Z">
              <w:r w:rsidRPr="00980897" w:rsidDel="00056BCA">
                <w:rPr>
                  <w:rFonts w:ascii="Calibri" w:hAnsi="Calibri"/>
                  <w:color w:val="000000"/>
                  <w:szCs w:val="20"/>
                </w:rPr>
                <w:delText>575</w:delText>
              </w:r>
            </w:del>
          </w:p>
        </w:tc>
        <w:tc>
          <w:tcPr>
            <w:tcW w:w="960" w:type="dxa"/>
            <w:tcBorders>
              <w:top w:val="nil"/>
              <w:left w:val="nil"/>
              <w:bottom w:val="single" w:sz="4" w:space="0" w:color="auto"/>
              <w:right w:val="single" w:sz="4" w:space="0" w:color="auto"/>
            </w:tcBorders>
            <w:shd w:val="clear" w:color="auto" w:fill="auto"/>
            <w:noWrap/>
            <w:vAlign w:val="center"/>
            <w:hideMark/>
          </w:tcPr>
          <w:p w14:paraId="28E84B06" w14:textId="77777777" w:rsidR="00F302C5" w:rsidRPr="00980897" w:rsidDel="00056BCA" w:rsidRDefault="00F302C5">
            <w:pPr>
              <w:ind w:left="2160" w:hanging="1440"/>
              <w:jc w:val="left"/>
              <w:rPr>
                <w:del w:id="9027" w:author="Samuel Dent" w:date="2015-10-20T08:37:00Z"/>
                <w:rFonts w:ascii="Calibri" w:hAnsi="Calibri"/>
                <w:color w:val="000000"/>
                <w:szCs w:val="20"/>
              </w:rPr>
              <w:pPrChange w:id="9028" w:author="Samuel Dent" w:date="2015-10-20T08:37:00Z">
                <w:pPr>
                  <w:widowControl/>
                  <w:spacing w:after="0"/>
                  <w:jc w:val="center"/>
                </w:pPr>
              </w:pPrChange>
            </w:pPr>
            <w:del w:id="9029" w:author="Samuel Dent" w:date="2015-10-20T08:37:00Z">
              <w:r w:rsidRPr="00980897" w:rsidDel="00056BCA">
                <w:rPr>
                  <w:rFonts w:ascii="Calibri" w:hAnsi="Calibri"/>
                  <w:color w:val="000000"/>
                  <w:szCs w:val="20"/>
                </w:rPr>
                <w:delText>14</w:delText>
              </w:r>
            </w:del>
          </w:p>
        </w:tc>
        <w:tc>
          <w:tcPr>
            <w:tcW w:w="960" w:type="dxa"/>
            <w:tcBorders>
              <w:top w:val="nil"/>
              <w:left w:val="nil"/>
              <w:bottom w:val="single" w:sz="4" w:space="0" w:color="auto"/>
              <w:right w:val="single" w:sz="4" w:space="0" w:color="auto"/>
            </w:tcBorders>
            <w:shd w:val="clear" w:color="auto" w:fill="auto"/>
            <w:noWrap/>
            <w:vAlign w:val="center"/>
            <w:hideMark/>
          </w:tcPr>
          <w:p w14:paraId="7292DE33" w14:textId="77777777" w:rsidR="00F302C5" w:rsidRPr="00980897" w:rsidDel="00056BCA" w:rsidRDefault="00F302C5">
            <w:pPr>
              <w:ind w:left="2160" w:hanging="1440"/>
              <w:jc w:val="left"/>
              <w:rPr>
                <w:del w:id="9030" w:author="Samuel Dent" w:date="2015-10-20T08:37:00Z"/>
                <w:rFonts w:ascii="Calibri" w:hAnsi="Calibri"/>
                <w:color w:val="000000"/>
                <w:szCs w:val="20"/>
              </w:rPr>
              <w:pPrChange w:id="9031" w:author="Samuel Dent" w:date="2015-10-20T08:37:00Z">
                <w:pPr>
                  <w:widowControl/>
                  <w:spacing w:after="0"/>
                  <w:jc w:val="center"/>
                </w:pPr>
              </w:pPrChange>
            </w:pPr>
            <w:del w:id="9032" w:author="Samuel Dent" w:date="2015-10-20T08:37:00Z">
              <w:r w:rsidRPr="00980897" w:rsidDel="00056BCA">
                <w:rPr>
                  <w:rFonts w:ascii="Calibri" w:hAnsi="Calibri"/>
                  <w:color w:val="000000"/>
                  <w:szCs w:val="20"/>
                </w:rPr>
                <w:delText>36</w:delText>
              </w:r>
            </w:del>
          </w:p>
        </w:tc>
      </w:tr>
      <w:tr w:rsidR="00F302C5" w:rsidRPr="00EE3637" w:rsidDel="00056BCA" w14:paraId="5619402B" w14:textId="77777777" w:rsidTr="00C04E8D">
        <w:trPr>
          <w:trHeight w:val="300"/>
          <w:jc w:val="center"/>
          <w:del w:id="9033"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02C74CB1" w14:textId="77777777" w:rsidR="00F302C5" w:rsidRPr="00EE3637" w:rsidDel="00056BCA" w:rsidRDefault="00F302C5">
            <w:pPr>
              <w:ind w:left="2160" w:hanging="1440"/>
              <w:jc w:val="left"/>
              <w:rPr>
                <w:del w:id="9034" w:author="Samuel Dent" w:date="2015-10-20T08:37:00Z"/>
                <w:rFonts w:ascii="Calibri" w:hAnsi="Calibri"/>
                <w:b/>
                <w:bCs/>
                <w:color w:val="000000"/>
                <w:szCs w:val="20"/>
              </w:rPr>
              <w:pPrChange w:id="9035"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32D5E5E3" w14:textId="77777777" w:rsidR="00F302C5" w:rsidRPr="00EE3637" w:rsidDel="00056BCA" w:rsidRDefault="00F302C5">
            <w:pPr>
              <w:ind w:left="2160" w:hanging="1440"/>
              <w:jc w:val="left"/>
              <w:rPr>
                <w:del w:id="9036" w:author="Samuel Dent" w:date="2015-10-20T08:37:00Z"/>
                <w:rFonts w:ascii="Calibri" w:hAnsi="Calibri"/>
                <w:color w:val="000000"/>
                <w:szCs w:val="20"/>
              </w:rPr>
              <w:pPrChange w:id="9037" w:author="Samuel Dent" w:date="2015-10-20T08:37:00Z">
                <w:pPr>
                  <w:widowControl/>
                  <w:spacing w:after="0"/>
                  <w:jc w:val="center"/>
                </w:pPr>
              </w:pPrChange>
            </w:pPr>
            <w:del w:id="9038" w:author="Samuel Dent" w:date="2015-10-20T08:37:00Z">
              <w:r w:rsidRPr="00EE3637" w:rsidDel="00056BCA">
                <w:rPr>
                  <w:rFonts w:ascii="Calibri" w:hAnsi="Calibri"/>
                  <w:color w:val="000000"/>
                  <w:szCs w:val="20"/>
                </w:rPr>
                <w:delText>650</w:delText>
              </w:r>
            </w:del>
          </w:p>
        </w:tc>
        <w:tc>
          <w:tcPr>
            <w:tcW w:w="960" w:type="dxa"/>
            <w:tcBorders>
              <w:top w:val="nil"/>
              <w:left w:val="nil"/>
              <w:bottom w:val="single" w:sz="4" w:space="0" w:color="auto"/>
              <w:right w:val="single" w:sz="4" w:space="0" w:color="auto"/>
            </w:tcBorders>
            <w:shd w:val="clear" w:color="auto" w:fill="auto"/>
            <w:vAlign w:val="center"/>
            <w:hideMark/>
          </w:tcPr>
          <w:p w14:paraId="52E10929" w14:textId="77777777" w:rsidR="00F302C5" w:rsidRPr="00EE3637" w:rsidDel="00056BCA" w:rsidRDefault="00F302C5">
            <w:pPr>
              <w:ind w:left="2160" w:hanging="1440"/>
              <w:jc w:val="left"/>
              <w:rPr>
                <w:del w:id="9039" w:author="Samuel Dent" w:date="2015-10-20T08:37:00Z"/>
                <w:rFonts w:ascii="Calibri" w:hAnsi="Calibri"/>
                <w:color w:val="000000"/>
                <w:szCs w:val="20"/>
              </w:rPr>
              <w:pPrChange w:id="9040" w:author="Samuel Dent" w:date="2015-10-20T08:37:00Z">
                <w:pPr>
                  <w:widowControl/>
                  <w:spacing w:after="0"/>
                  <w:jc w:val="center"/>
                </w:pPr>
              </w:pPrChange>
            </w:pPr>
            <w:del w:id="9041" w:author="Samuel Dent" w:date="2015-10-20T08:37:00Z">
              <w:r w:rsidRPr="00EE3637" w:rsidDel="00056BCA">
                <w:rPr>
                  <w:rFonts w:ascii="Calibri" w:hAnsi="Calibri"/>
                  <w:color w:val="000000"/>
                  <w:szCs w:val="20"/>
                </w:rPr>
                <w:delText>1199</w:delText>
              </w:r>
            </w:del>
          </w:p>
        </w:tc>
        <w:tc>
          <w:tcPr>
            <w:tcW w:w="960" w:type="dxa"/>
            <w:tcBorders>
              <w:top w:val="nil"/>
              <w:left w:val="nil"/>
              <w:bottom w:val="single" w:sz="4" w:space="0" w:color="auto"/>
              <w:right w:val="single" w:sz="4" w:space="0" w:color="auto"/>
            </w:tcBorders>
            <w:shd w:val="clear" w:color="auto" w:fill="auto"/>
            <w:vAlign w:val="center"/>
            <w:hideMark/>
          </w:tcPr>
          <w:p w14:paraId="1E29569E" w14:textId="77777777" w:rsidR="00F302C5" w:rsidRPr="00EE3637" w:rsidDel="00056BCA" w:rsidRDefault="00F302C5">
            <w:pPr>
              <w:ind w:left="2160" w:hanging="1440"/>
              <w:jc w:val="left"/>
              <w:rPr>
                <w:del w:id="9042" w:author="Samuel Dent" w:date="2015-10-20T08:37:00Z"/>
                <w:rFonts w:ascii="Calibri" w:hAnsi="Calibri"/>
                <w:color w:val="000000"/>
                <w:szCs w:val="20"/>
              </w:rPr>
              <w:pPrChange w:id="9043" w:author="Samuel Dent" w:date="2015-10-20T08:37:00Z">
                <w:pPr>
                  <w:widowControl/>
                  <w:spacing w:after="0"/>
                  <w:jc w:val="center"/>
                </w:pPr>
              </w:pPrChange>
            </w:pPr>
            <w:del w:id="9044" w:author="Samuel Dent" w:date="2015-10-20T08:37:00Z">
              <w:r w:rsidRPr="00EE3637" w:rsidDel="00056BCA">
                <w:rPr>
                  <w:rFonts w:ascii="Calibri" w:hAnsi="Calibri"/>
                  <w:color w:val="000000"/>
                  <w:szCs w:val="20"/>
                </w:rPr>
                <w:delText>65</w:delText>
              </w:r>
            </w:del>
          </w:p>
        </w:tc>
        <w:tc>
          <w:tcPr>
            <w:tcW w:w="1420" w:type="dxa"/>
            <w:tcBorders>
              <w:top w:val="nil"/>
              <w:left w:val="nil"/>
              <w:bottom w:val="single" w:sz="4" w:space="0" w:color="auto"/>
              <w:right w:val="single" w:sz="4" w:space="0" w:color="auto"/>
            </w:tcBorders>
            <w:shd w:val="clear" w:color="auto" w:fill="auto"/>
            <w:vAlign w:val="center"/>
            <w:hideMark/>
          </w:tcPr>
          <w:p w14:paraId="32ECB461" w14:textId="77777777" w:rsidR="00F302C5" w:rsidRPr="00980897" w:rsidDel="00056BCA" w:rsidRDefault="00F302C5">
            <w:pPr>
              <w:ind w:left="2160" w:hanging="1440"/>
              <w:jc w:val="left"/>
              <w:rPr>
                <w:del w:id="9045" w:author="Samuel Dent" w:date="2015-10-20T08:37:00Z"/>
                <w:rFonts w:ascii="Calibri" w:hAnsi="Calibri"/>
                <w:color w:val="000000"/>
                <w:szCs w:val="20"/>
              </w:rPr>
              <w:pPrChange w:id="9046" w:author="Samuel Dent" w:date="2015-10-20T08:37:00Z">
                <w:pPr>
                  <w:widowControl/>
                  <w:spacing w:after="0"/>
                  <w:jc w:val="center"/>
                </w:pPr>
              </w:pPrChange>
            </w:pPr>
            <w:del w:id="9047" w:author="Samuel Dent" w:date="2015-10-20T08:37:00Z">
              <w:r w:rsidRPr="00980897" w:rsidDel="00056BCA">
                <w:rPr>
                  <w:rFonts w:ascii="Calibri" w:hAnsi="Calibri"/>
                  <w:color w:val="000000"/>
                  <w:szCs w:val="20"/>
                </w:rPr>
                <w:delText>925</w:delText>
              </w:r>
            </w:del>
          </w:p>
        </w:tc>
        <w:tc>
          <w:tcPr>
            <w:tcW w:w="960" w:type="dxa"/>
            <w:tcBorders>
              <w:top w:val="nil"/>
              <w:left w:val="nil"/>
              <w:bottom w:val="single" w:sz="4" w:space="0" w:color="auto"/>
              <w:right w:val="single" w:sz="4" w:space="0" w:color="auto"/>
            </w:tcBorders>
            <w:shd w:val="clear" w:color="auto" w:fill="auto"/>
            <w:noWrap/>
            <w:vAlign w:val="center"/>
            <w:hideMark/>
          </w:tcPr>
          <w:p w14:paraId="3DD0C3EE" w14:textId="77777777" w:rsidR="00F302C5" w:rsidRPr="00980897" w:rsidDel="00056BCA" w:rsidRDefault="00F302C5">
            <w:pPr>
              <w:ind w:left="2160" w:hanging="1440"/>
              <w:jc w:val="left"/>
              <w:rPr>
                <w:del w:id="9048" w:author="Samuel Dent" w:date="2015-10-20T08:37:00Z"/>
                <w:rFonts w:ascii="Calibri" w:hAnsi="Calibri"/>
                <w:color w:val="000000"/>
                <w:szCs w:val="20"/>
              </w:rPr>
              <w:pPrChange w:id="9049" w:author="Samuel Dent" w:date="2015-10-20T08:37:00Z">
                <w:pPr>
                  <w:widowControl/>
                  <w:spacing w:after="0"/>
                  <w:jc w:val="center"/>
                </w:pPr>
              </w:pPrChange>
            </w:pPr>
            <w:del w:id="9050" w:author="Samuel Dent" w:date="2015-10-20T08:37:00Z">
              <w:r w:rsidRPr="00980897" w:rsidDel="00056BCA">
                <w:rPr>
                  <w:rFonts w:ascii="Calibri" w:hAnsi="Calibri"/>
                  <w:color w:val="000000"/>
                  <w:szCs w:val="20"/>
                </w:rPr>
                <w:delText>23</w:delText>
              </w:r>
            </w:del>
          </w:p>
        </w:tc>
        <w:tc>
          <w:tcPr>
            <w:tcW w:w="960" w:type="dxa"/>
            <w:tcBorders>
              <w:top w:val="nil"/>
              <w:left w:val="nil"/>
              <w:bottom w:val="single" w:sz="4" w:space="0" w:color="auto"/>
              <w:right w:val="single" w:sz="4" w:space="0" w:color="auto"/>
            </w:tcBorders>
            <w:shd w:val="clear" w:color="auto" w:fill="auto"/>
            <w:noWrap/>
            <w:vAlign w:val="center"/>
            <w:hideMark/>
          </w:tcPr>
          <w:p w14:paraId="0CF9615F" w14:textId="77777777" w:rsidR="00F302C5" w:rsidRPr="00980897" w:rsidDel="00056BCA" w:rsidRDefault="00F302C5">
            <w:pPr>
              <w:ind w:left="2160" w:hanging="1440"/>
              <w:jc w:val="left"/>
              <w:rPr>
                <w:del w:id="9051" w:author="Samuel Dent" w:date="2015-10-20T08:37:00Z"/>
                <w:rFonts w:ascii="Calibri" w:hAnsi="Calibri"/>
                <w:color w:val="000000"/>
                <w:szCs w:val="20"/>
              </w:rPr>
              <w:pPrChange w:id="9052" w:author="Samuel Dent" w:date="2015-10-20T08:37:00Z">
                <w:pPr>
                  <w:widowControl/>
                  <w:spacing w:after="0"/>
                  <w:jc w:val="center"/>
                </w:pPr>
              </w:pPrChange>
            </w:pPr>
            <w:del w:id="9053" w:author="Samuel Dent" w:date="2015-10-20T08:37:00Z">
              <w:r w:rsidRPr="00980897" w:rsidDel="00056BCA">
                <w:rPr>
                  <w:rFonts w:ascii="Calibri" w:hAnsi="Calibri"/>
                  <w:color w:val="000000"/>
                  <w:szCs w:val="20"/>
                </w:rPr>
                <w:delText>42</w:delText>
              </w:r>
            </w:del>
          </w:p>
        </w:tc>
      </w:tr>
      <w:tr w:rsidR="00F302C5" w:rsidRPr="00EE3637" w:rsidDel="00056BCA" w14:paraId="7C6F1C47" w14:textId="77777777" w:rsidTr="00C04E8D">
        <w:trPr>
          <w:trHeight w:val="390"/>
          <w:jc w:val="center"/>
          <w:del w:id="9054" w:author="Samuel Dent" w:date="2015-10-20T08:37:00Z"/>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14:paraId="21BF967A" w14:textId="77777777" w:rsidR="00F302C5" w:rsidRPr="00EE3637" w:rsidDel="00056BCA" w:rsidRDefault="00F302C5">
            <w:pPr>
              <w:ind w:left="2160" w:hanging="1440"/>
              <w:jc w:val="left"/>
              <w:rPr>
                <w:del w:id="9055" w:author="Samuel Dent" w:date="2015-10-20T08:37:00Z"/>
                <w:rFonts w:ascii="Calibri" w:hAnsi="Calibri"/>
                <w:b/>
                <w:bCs/>
                <w:color w:val="000000"/>
                <w:szCs w:val="20"/>
              </w:rPr>
              <w:pPrChange w:id="9056" w:author="Samuel Dent" w:date="2015-10-20T08:37:00Z">
                <w:pPr>
                  <w:widowControl/>
                  <w:spacing w:after="0"/>
                  <w:jc w:val="center"/>
                </w:pPr>
              </w:pPrChange>
            </w:pPr>
            <w:del w:id="9057" w:author="Samuel Dent" w:date="2015-10-20T08:37:00Z">
              <w:r w:rsidRPr="00EE3637" w:rsidDel="00056BCA">
                <w:rPr>
                  <w:rFonts w:ascii="Calibri" w:hAnsi="Calibri"/>
                  <w:b/>
                  <w:bCs/>
                  <w:color w:val="000000"/>
                  <w:szCs w:val="20"/>
                </w:rPr>
                <w:delText>*ER30, BR30, BR40, or ER40</w:delText>
              </w:r>
            </w:del>
          </w:p>
        </w:tc>
        <w:tc>
          <w:tcPr>
            <w:tcW w:w="960" w:type="dxa"/>
            <w:tcBorders>
              <w:top w:val="nil"/>
              <w:left w:val="nil"/>
              <w:bottom w:val="single" w:sz="4" w:space="0" w:color="auto"/>
              <w:right w:val="single" w:sz="4" w:space="0" w:color="auto"/>
            </w:tcBorders>
            <w:shd w:val="clear" w:color="auto" w:fill="auto"/>
            <w:vAlign w:val="center"/>
            <w:hideMark/>
          </w:tcPr>
          <w:p w14:paraId="4DFC8C87" w14:textId="77777777" w:rsidR="00F302C5" w:rsidRPr="00EE3637" w:rsidDel="00056BCA" w:rsidRDefault="00F302C5">
            <w:pPr>
              <w:ind w:left="2160" w:hanging="1440"/>
              <w:jc w:val="left"/>
              <w:rPr>
                <w:del w:id="9058" w:author="Samuel Dent" w:date="2015-10-20T08:37:00Z"/>
                <w:rFonts w:ascii="Calibri" w:hAnsi="Calibri"/>
                <w:color w:val="000000"/>
                <w:szCs w:val="20"/>
              </w:rPr>
              <w:pPrChange w:id="9059" w:author="Samuel Dent" w:date="2015-10-20T08:37:00Z">
                <w:pPr>
                  <w:widowControl/>
                  <w:spacing w:after="0"/>
                  <w:jc w:val="center"/>
                </w:pPr>
              </w:pPrChange>
            </w:pPr>
            <w:del w:id="9060" w:author="Samuel Dent" w:date="2015-10-20T08:37:00Z">
              <w:r w:rsidRPr="00EE3637" w:rsidDel="00056BCA">
                <w:rPr>
                  <w:rFonts w:ascii="Calibri" w:hAnsi="Calibri"/>
                  <w:color w:val="000000"/>
                  <w:szCs w:val="20"/>
                </w:rPr>
                <w:delText>400</w:delText>
              </w:r>
            </w:del>
          </w:p>
        </w:tc>
        <w:tc>
          <w:tcPr>
            <w:tcW w:w="960" w:type="dxa"/>
            <w:tcBorders>
              <w:top w:val="nil"/>
              <w:left w:val="nil"/>
              <w:bottom w:val="single" w:sz="4" w:space="0" w:color="auto"/>
              <w:right w:val="single" w:sz="4" w:space="0" w:color="auto"/>
            </w:tcBorders>
            <w:shd w:val="clear" w:color="auto" w:fill="auto"/>
            <w:vAlign w:val="center"/>
            <w:hideMark/>
          </w:tcPr>
          <w:p w14:paraId="6CA7F873" w14:textId="77777777" w:rsidR="00F302C5" w:rsidRPr="00EE3637" w:rsidDel="00056BCA" w:rsidRDefault="00F302C5">
            <w:pPr>
              <w:ind w:left="2160" w:hanging="1440"/>
              <w:jc w:val="left"/>
              <w:rPr>
                <w:del w:id="9061" w:author="Samuel Dent" w:date="2015-10-20T08:37:00Z"/>
                <w:rFonts w:ascii="Calibri" w:hAnsi="Calibri"/>
                <w:color w:val="000000"/>
                <w:szCs w:val="20"/>
              </w:rPr>
              <w:pPrChange w:id="9062" w:author="Samuel Dent" w:date="2015-10-20T08:37:00Z">
                <w:pPr>
                  <w:widowControl/>
                  <w:spacing w:after="0"/>
                  <w:jc w:val="center"/>
                </w:pPr>
              </w:pPrChange>
            </w:pPr>
            <w:del w:id="9063" w:author="Samuel Dent" w:date="2015-10-20T08:37:00Z">
              <w:r w:rsidRPr="00EE3637" w:rsidDel="00056BCA">
                <w:rPr>
                  <w:rFonts w:ascii="Calibri" w:hAnsi="Calibri"/>
                  <w:color w:val="000000"/>
                  <w:szCs w:val="20"/>
                </w:rPr>
                <w:delText>449</w:delText>
              </w:r>
            </w:del>
          </w:p>
        </w:tc>
        <w:tc>
          <w:tcPr>
            <w:tcW w:w="960" w:type="dxa"/>
            <w:tcBorders>
              <w:top w:val="nil"/>
              <w:left w:val="nil"/>
              <w:bottom w:val="single" w:sz="4" w:space="0" w:color="auto"/>
              <w:right w:val="single" w:sz="4" w:space="0" w:color="auto"/>
            </w:tcBorders>
            <w:shd w:val="clear" w:color="auto" w:fill="auto"/>
            <w:vAlign w:val="center"/>
            <w:hideMark/>
          </w:tcPr>
          <w:p w14:paraId="02F332B7" w14:textId="77777777" w:rsidR="00F302C5" w:rsidRPr="00EE3637" w:rsidDel="00056BCA" w:rsidRDefault="00F302C5">
            <w:pPr>
              <w:ind w:left="2160" w:hanging="1440"/>
              <w:jc w:val="left"/>
              <w:rPr>
                <w:del w:id="9064" w:author="Samuel Dent" w:date="2015-10-20T08:37:00Z"/>
                <w:rFonts w:ascii="Calibri" w:hAnsi="Calibri"/>
                <w:color w:val="000000"/>
                <w:szCs w:val="20"/>
              </w:rPr>
              <w:pPrChange w:id="9065" w:author="Samuel Dent" w:date="2015-10-20T08:37:00Z">
                <w:pPr>
                  <w:widowControl/>
                  <w:spacing w:after="0"/>
                  <w:jc w:val="center"/>
                </w:pPr>
              </w:pPrChange>
            </w:pPr>
            <w:del w:id="9066" w:author="Samuel Dent" w:date="2015-10-20T08:37:00Z">
              <w:r w:rsidRPr="00EE3637" w:rsidDel="00056BCA">
                <w:rPr>
                  <w:rFonts w:ascii="Calibri" w:hAnsi="Calibri"/>
                  <w:color w:val="000000"/>
                  <w:szCs w:val="20"/>
                </w:rPr>
                <w:delText>40</w:delText>
              </w:r>
            </w:del>
          </w:p>
        </w:tc>
        <w:tc>
          <w:tcPr>
            <w:tcW w:w="1420" w:type="dxa"/>
            <w:tcBorders>
              <w:top w:val="nil"/>
              <w:left w:val="nil"/>
              <w:bottom w:val="single" w:sz="4" w:space="0" w:color="auto"/>
              <w:right w:val="single" w:sz="4" w:space="0" w:color="auto"/>
            </w:tcBorders>
            <w:shd w:val="clear" w:color="auto" w:fill="auto"/>
            <w:vAlign w:val="center"/>
            <w:hideMark/>
          </w:tcPr>
          <w:p w14:paraId="46ED4F5A" w14:textId="77777777" w:rsidR="00F302C5" w:rsidRPr="00980897" w:rsidDel="00056BCA" w:rsidRDefault="00F302C5">
            <w:pPr>
              <w:ind w:left="2160" w:hanging="1440"/>
              <w:jc w:val="left"/>
              <w:rPr>
                <w:del w:id="9067" w:author="Samuel Dent" w:date="2015-10-20T08:37:00Z"/>
                <w:rFonts w:ascii="Calibri" w:hAnsi="Calibri"/>
                <w:color w:val="000000"/>
                <w:szCs w:val="20"/>
              </w:rPr>
              <w:pPrChange w:id="9068" w:author="Samuel Dent" w:date="2015-10-20T08:37:00Z">
                <w:pPr>
                  <w:widowControl/>
                  <w:spacing w:after="0"/>
                  <w:jc w:val="center"/>
                </w:pPr>
              </w:pPrChange>
            </w:pPr>
            <w:del w:id="9069" w:author="Samuel Dent" w:date="2015-10-20T08:37:00Z">
              <w:r w:rsidRPr="00980897" w:rsidDel="00056BCA">
                <w:rPr>
                  <w:rFonts w:ascii="Calibri" w:hAnsi="Calibri"/>
                  <w:color w:val="000000"/>
                  <w:szCs w:val="20"/>
                </w:rPr>
                <w:delText>425</w:delText>
              </w:r>
            </w:del>
          </w:p>
        </w:tc>
        <w:tc>
          <w:tcPr>
            <w:tcW w:w="960" w:type="dxa"/>
            <w:tcBorders>
              <w:top w:val="nil"/>
              <w:left w:val="nil"/>
              <w:bottom w:val="single" w:sz="4" w:space="0" w:color="auto"/>
              <w:right w:val="single" w:sz="4" w:space="0" w:color="auto"/>
            </w:tcBorders>
            <w:shd w:val="clear" w:color="auto" w:fill="auto"/>
            <w:noWrap/>
            <w:vAlign w:val="center"/>
            <w:hideMark/>
          </w:tcPr>
          <w:p w14:paraId="190A045F" w14:textId="77777777" w:rsidR="00F302C5" w:rsidRPr="00980897" w:rsidDel="00056BCA" w:rsidRDefault="00F302C5">
            <w:pPr>
              <w:ind w:left="2160" w:hanging="1440"/>
              <w:jc w:val="left"/>
              <w:rPr>
                <w:del w:id="9070" w:author="Samuel Dent" w:date="2015-10-20T08:37:00Z"/>
                <w:rFonts w:ascii="Calibri" w:hAnsi="Calibri"/>
                <w:color w:val="000000"/>
                <w:szCs w:val="20"/>
              </w:rPr>
              <w:pPrChange w:id="9071" w:author="Samuel Dent" w:date="2015-10-20T08:37:00Z">
                <w:pPr>
                  <w:widowControl/>
                  <w:spacing w:after="0"/>
                  <w:jc w:val="center"/>
                </w:pPr>
              </w:pPrChange>
            </w:pPr>
            <w:del w:id="9072" w:author="Samuel Dent" w:date="2015-10-20T08:37:00Z">
              <w:r w:rsidRPr="00980897" w:rsidDel="00056BCA">
                <w:rPr>
                  <w:rFonts w:ascii="Calibri" w:hAnsi="Calibri"/>
                  <w:color w:val="000000"/>
                  <w:szCs w:val="20"/>
                </w:rPr>
                <w:delText>11</w:delText>
              </w:r>
            </w:del>
          </w:p>
        </w:tc>
        <w:tc>
          <w:tcPr>
            <w:tcW w:w="960" w:type="dxa"/>
            <w:tcBorders>
              <w:top w:val="nil"/>
              <w:left w:val="nil"/>
              <w:bottom w:val="single" w:sz="4" w:space="0" w:color="auto"/>
              <w:right w:val="single" w:sz="4" w:space="0" w:color="auto"/>
            </w:tcBorders>
            <w:shd w:val="clear" w:color="auto" w:fill="auto"/>
            <w:noWrap/>
            <w:vAlign w:val="center"/>
            <w:hideMark/>
          </w:tcPr>
          <w:p w14:paraId="30565E5E" w14:textId="77777777" w:rsidR="00F302C5" w:rsidRPr="00980897" w:rsidDel="00056BCA" w:rsidRDefault="00F302C5">
            <w:pPr>
              <w:ind w:left="2160" w:hanging="1440"/>
              <w:jc w:val="left"/>
              <w:rPr>
                <w:del w:id="9073" w:author="Samuel Dent" w:date="2015-10-20T08:37:00Z"/>
                <w:rFonts w:ascii="Calibri" w:hAnsi="Calibri"/>
                <w:color w:val="000000"/>
                <w:szCs w:val="20"/>
              </w:rPr>
              <w:pPrChange w:id="9074" w:author="Samuel Dent" w:date="2015-10-20T08:37:00Z">
                <w:pPr>
                  <w:widowControl/>
                  <w:spacing w:after="0"/>
                  <w:jc w:val="center"/>
                </w:pPr>
              </w:pPrChange>
            </w:pPr>
            <w:del w:id="9075" w:author="Samuel Dent" w:date="2015-10-20T08:37:00Z">
              <w:r w:rsidRPr="00980897" w:rsidDel="00056BCA">
                <w:rPr>
                  <w:rFonts w:ascii="Calibri" w:hAnsi="Calibri"/>
                  <w:color w:val="000000"/>
                  <w:szCs w:val="20"/>
                </w:rPr>
                <w:delText>29</w:delText>
              </w:r>
            </w:del>
          </w:p>
        </w:tc>
      </w:tr>
      <w:tr w:rsidR="00F302C5" w:rsidRPr="00EE3637" w:rsidDel="00056BCA" w14:paraId="270EF7DE" w14:textId="77777777" w:rsidTr="00C04E8D">
        <w:trPr>
          <w:trHeight w:val="300"/>
          <w:jc w:val="center"/>
          <w:del w:id="9076"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4D9CD1B8" w14:textId="77777777" w:rsidR="00F302C5" w:rsidRPr="00EE3637" w:rsidDel="00056BCA" w:rsidRDefault="00F302C5">
            <w:pPr>
              <w:ind w:left="2160" w:hanging="1440"/>
              <w:jc w:val="left"/>
              <w:rPr>
                <w:del w:id="9077" w:author="Samuel Dent" w:date="2015-10-20T08:37:00Z"/>
                <w:rFonts w:ascii="Calibri" w:hAnsi="Calibri"/>
                <w:b/>
                <w:bCs/>
                <w:color w:val="000000"/>
                <w:szCs w:val="20"/>
              </w:rPr>
              <w:pPrChange w:id="9078"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1426587D" w14:textId="77777777" w:rsidR="00F302C5" w:rsidRPr="00EE3637" w:rsidDel="00056BCA" w:rsidRDefault="00F302C5">
            <w:pPr>
              <w:ind w:left="2160" w:hanging="1440"/>
              <w:jc w:val="left"/>
              <w:rPr>
                <w:del w:id="9079" w:author="Samuel Dent" w:date="2015-10-20T08:37:00Z"/>
                <w:rFonts w:ascii="Calibri" w:hAnsi="Calibri"/>
                <w:color w:val="000000"/>
                <w:szCs w:val="20"/>
              </w:rPr>
              <w:pPrChange w:id="9080" w:author="Samuel Dent" w:date="2015-10-20T08:37:00Z">
                <w:pPr>
                  <w:widowControl/>
                  <w:spacing w:after="0"/>
                  <w:jc w:val="center"/>
                </w:pPr>
              </w:pPrChange>
            </w:pPr>
            <w:del w:id="9081" w:author="Samuel Dent" w:date="2015-10-20T08:37:00Z">
              <w:r w:rsidRPr="00EE3637" w:rsidDel="00056BCA">
                <w:rPr>
                  <w:rFonts w:ascii="Calibri" w:hAnsi="Calibri"/>
                  <w:color w:val="000000"/>
                  <w:szCs w:val="20"/>
                </w:rPr>
                <w:delText>450</w:delText>
              </w:r>
            </w:del>
          </w:p>
        </w:tc>
        <w:tc>
          <w:tcPr>
            <w:tcW w:w="960" w:type="dxa"/>
            <w:tcBorders>
              <w:top w:val="nil"/>
              <w:left w:val="nil"/>
              <w:bottom w:val="single" w:sz="4" w:space="0" w:color="auto"/>
              <w:right w:val="single" w:sz="4" w:space="0" w:color="auto"/>
            </w:tcBorders>
            <w:shd w:val="clear" w:color="auto" w:fill="auto"/>
            <w:vAlign w:val="center"/>
            <w:hideMark/>
          </w:tcPr>
          <w:p w14:paraId="1E1D6251" w14:textId="77777777" w:rsidR="00F302C5" w:rsidRPr="00EE3637" w:rsidDel="00056BCA" w:rsidRDefault="00F302C5">
            <w:pPr>
              <w:ind w:left="2160" w:hanging="1440"/>
              <w:jc w:val="left"/>
              <w:rPr>
                <w:del w:id="9082" w:author="Samuel Dent" w:date="2015-10-20T08:37:00Z"/>
                <w:rFonts w:ascii="Calibri" w:hAnsi="Calibri"/>
                <w:color w:val="000000"/>
                <w:szCs w:val="20"/>
              </w:rPr>
              <w:pPrChange w:id="9083" w:author="Samuel Dent" w:date="2015-10-20T08:37:00Z">
                <w:pPr>
                  <w:widowControl/>
                  <w:spacing w:after="0"/>
                  <w:jc w:val="center"/>
                </w:pPr>
              </w:pPrChange>
            </w:pPr>
            <w:del w:id="9084" w:author="Samuel Dent" w:date="2015-10-20T08:37:00Z">
              <w:r w:rsidRPr="00EE3637" w:rsidDel="00056BCA">
                <w:rPr>
                  <w:rFonts w:ascii="Calibri" w:hAnsi="Calibri"/>
                  <w:color w:val="000000"/>
                  <w:szCs w:val="20"/>
                </w:rPr>
                <w:delText>499</w:delText>
              </w:r>
            </w:del>
          </w:p>
        </w:tc>
        <w:tc>
          <w:tcPr>
            <w:tcW w:w="960" w:type="dxa"/>
            <w:tcBorders>
              <w:top w:val="nil"/>
              <w:left w:val="nil"/>
              <w:bottom w:val="single" w:sz="4" w:space="0" w:color="auto"/>
              <w:right w:val="single" w:sz="4" w:space="0" w:color="auto"/>
            </w:tcBorders>
            <w:shd w:val="clear" w:color="auto" w:fill="auto"/>
            <w:vAlign w:val="center"/>
            <w:hideMark/>
          </w:tcPr>
          <w:p w14:paraId="68518C06" w14:textId="77777777" w:rsidR="00F302C5" w:rsidRPr="00EE3637" w:rsidDel="00056BCA" w:rsidRDefault="00F302C5">
            <w:pPr>
              <w:ind w:left="2160" w:hanging="1440"/>
              <w:jc w:val="left"/>
              <w:rPr>
                <w:del w:id="9085" w:author="Samuel Dent" w:date="2015-10-20T08:37:00Z"/>
                <w:rFonts w:ascii="Calibri" w:hAnsi="Calibri"/>
                <w:color w:val="000000"/>
                <w:szCs w:val="20"/>
              </w:rPr>
              <w:pPrChange w:id="9086" w:author="Samuel Dent" w:date="2015-10-20T08:37:00Z">
                <w:pPr>
                  <w:widowControl/>
                  <w:spacing w:after="0"/>
                  <w:jc w:val="center"/>
                </w:pPr>
              </w:pPrChange>
            </w:pPr>
            <w:del w:id="9087" w:author="Samuel Dent" w:date="2015-10-20T08:37:00Z">
              <w:r w:rsidRPr="00EE3637" w:rsidDel="00056BCA">
                <w:rPr>
                  <w:rFonts w:ascii="Calibri" w:hAnsi="Calibri"/>
                  <w:color w:val="000000"/>
                  <w:szCs w:val="20"/>
                </w:rPr>
                <w:delText>45</w:delText>
              </w:r>
            </w:del>
          </w:p>
        </w:tc>
        <w:tc>
          <w:tcPr>
            <w:tcW w:w="1420" w:type="dxa"/>
            <w:tcBorders>
              <w:top w:val="nil"/>
              <w:left w:val="nil"/>
              <w:bottom w:val="single" w:sz="4" w:space="0" w:color="auto"/>
              <w:right w:val="single" w:sz="4" w:space="0" w:color="auto"/>
            </w:tcBorders>
            <w:shd w:val="clear" w:color="auto" w:fill="auto"/>
            <w:vAlign w:val="center"/>
            <w:hideMark/>
          </w:tcPr>
          <w:p w14:paraId="1B75B0C7" w14:textId="77777777" w:rsidR="00F302C5" w:rsidRPr="00980897" w:rsidDel="00056BCA" w:rsidRDefault="00F302C5">
            <w:pPr>
              <w:ind w:left="2160" w:hanging="1440"/>
              <w:jc w:val="left"/>
              <w:rPr>
                <w:del w:id="9088" w:author="Samuel Dent" w:date="2015-10-20T08:37:00Z"/>
                <w:rFonts w:ascii="Calibri" w:hAnsi="Calibri"/>
                <w:color w:val="000000"/>
                <w:szCs w:val="20"/>
              </w:rPr>
              <w:pPrChange w:id="9089" w:author="Samuel Dent" w:date="2015-10-20T08:37:00Z">
                <w:pPr>
                  <w:widowControl/>
                  <w:spacing w:after="0"/>
                  <w:jc w:val="center"/>
                </w:pPr>
              </w:pPrChange>
            </w:pPr>
            <w:del w:id="9090" w:author="Samuel Dent" w:date="2015-10-20T08:37:00Z">
              <w:r w:rsidRPr="00980897" w:rsidDel="00056BCA">
                <w:rPr>
                  <w:rFonts w:ascii="Calibri" w:hAnsi="Calibri"/>
                  <w:color w:val="000000"/>
                  <w:szCs w:val="20"/>
                </w:rPr>
                <w:delText>475</w:delText>
              </w:r>
            </w:del>
          </w:p>
        </w:tc>
        <w:tc>
          <w:tcPr>
            <w:tcW w:w="960" w:type="dxa"/>
            <w:tcBorders>
              <w:top w:val="nil"/>
              <w:left w:val="nil"/>
              <w:bottom w:val="single" w:sz="4" w:space="0" w:color="auto"/>
              <w:right w:val="single" w:sz="4" w:space="0" w:color="auto"/>
            </w:tcBorders>
            <w:shd w:val="clear" w:color="auto" w:fill="auto"/>
            <w:noWrap/>
            <w:vAlign w:val="center"/>
            <w:hideMark/>
          </w:tcPr>
          <w:p w14:paraId="0D0B79AB" w14:textId="77777777" w:rsidR="00F302C5" w:rsidRPr="00980897" w:rsidDel="00056BCA" w:rsidRDefault="00F302C5">
            <w:pPr>
              <w:ind w:left="2160" w:hanging="1440"/>
              <w:jc w:val="left"/>
              <w:rPr>
                <w:del w:id="9091" w:author="Samuel Dent" w:date="2015-10-20T08:37:00Z"/>
                <w:rFonts w:ascii="Calibri" w:hAnsi="Calibri"/>
                <w:color w:val="000000"/>
                <w:szCs w:val="20"/>
              </w:rPr>
              <w:pPrChange w:id="9092" w:author="Samuel Dent" w:date="2015-10-20T08:37:00Z">
                <w:pPr>
                  <w:widowControl/>
                  <w:spacing w:after="0"/>
                  <w:jc w:val="center"/>
                </w:pPr>
              </w:pPrChange>
            </w:pPr>
            <w:del w:id="9093" w:author="Samuel Dent" w:date="2015-10-20T08:37:00Z">
              <w:r w:rsidRPr="00980897" w:rsidDel="00056BCA">
                <w:rPr>
                  <w:rFonts w:ascii="Calibri" w:hAnsi="Calibri"/>
                  <w:color w:val="000000"/>
                  <w:szCs w:val="20"/>
                </w:rPr>
                <w:delText>12</w:delText>
              </w:r>
            </w:del>
          </w:p>
        </w:tc>
        <w:tc>
          <w:tcPr>
            <w:tcW w:w="960" w:type="dxa"/>
            <w:tcBorders>
              <w:top w:val="nil"/>
              <w:left w:val="nil"/>
              <w:bottom w:val="single" w:sz="4" w:space="0" w:color="auto"/>
              <w:right w:val="single" w:sz="4" w:space="0" w:color="auto"/>
            </w:tcBorders>
            <w:shd w:val="clear" w:color="auto" w:fill="auto"/>
            <w:noWrap/>
            <w:vAlign w:val="center"/>
            <w:hideMark/>
          </w:tcPr>
          <w:p w14:paraId="0C475184" w14:textId="77777777" w:rsidR="00F302C5" w:rsidRPr="00980897" w:rsidDel="00056BCA" w:rsidRDefault="00F302C5">
            <w:pPr>
              <w:ind w:left="2160" w:hanging="1440"/>
              <w:jc w:val="left"/>
              <w:rPr>
                <w:del w:id="9094" w:author="Samuel Dent" w:date="2015-10-20T08:37:00Z"/>
                <w:rFonts w:ascii="Calibri" w:hAnsi="Calibri"/>
                <w:color w:val="000000"/>
                <w:szCs w:val="20"/>
              </w:rPr>
              <w:pPrChange w:id="9095" w:author="Samuel Dent" w:date="2015-10-20T08:37:00Z">
                <w:pPr>
                  <w:widowControl/>
                  <w:spacing w:after="0"/>
                  <w:jc w:val="center"/>
                </w:pPr>
              </w:pPrChange>
            </w:pPr>
            <w:del w:id="9096" w:author="Samuel Dent" w:date="2015-10-20T08:37:00Z">
              <w:r w:rsidRPr="00980897" w:rsidDel="00056BCA">
                <w:rPr>
                  <w:rFonts w:ascii="Calibri" w:hAnsi="Calibri"/>
                  <w:color w:val="000000"/>
                  <w:szCs w:val="20"/>
                </w:rPr>
                <w:delText>33</w:delText>
              </w:r>
            </w:del>
          </w:p>
        </w:tc>
      </w:tr>
      <w:tr w:rsidR="00F302C5" w:rsidRPr="00EE3637" w:rsidDel="00056BCA" w14:paraId="4D86ABF5" w14:textId="77777777" w:rsidTr="00C04E8D">
        <w:trPr>
          <w:trHeight w:val="300"/>
          <w:jc w:val="center"/>
          <w:del w:id="9097"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0447BAFF" w14:textId="77777777" w:rsidR="00F302C5" w:rsidRPr="00EE3637" w:rsidDel="00056BCA" w:rsidRDefault="00F302C5">
            <w:pPr>
              <w:ind w:left="2160" w:hanging="1440"/>
              <w:jc w:val="left"/>
              <w:rPr>
                <w:del w:id="9098" w:author="Samuel Dent" w:date="2015-10-20T08:37:00Z"/>
                <w:rFonts w:ascii="Calibri" w:hAnsi="Calibri"/>
                <w:b/>
                <w:bCs/>
                <w:color w:val="000000"/>
                <w:szCs w:val="20"/>
              </w:rPr>
              <w:pPrChange w:id="9099"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4EDD76B8" w14:textId="77777777" w:rsidR="00F302C5" w:rsidRPr="00EE3637" w:rsidDel="00056BCA" w:rsidRDefault="00F302C5">
            <w:pPr>
              <w:ind w:left="2160" w:hanging="1440"/>
              <w:jc w:val="left"/>
              <w:rPr>
                <w:del w:id="9100" w:author="Samuel Dent" w:date="2015-10-20T08:37:00Z"/>
                <w:rFonts w:ascii="Calibri" w:hAnsi="Calibri"/>
                <w:color w:val="000000"/>
                <w:szCs w:val="20"/>
              </w:rPr>
              <w:pPrChange w:id="9101" w:author="Samuel Dent" w:date="2015-10-20T08:37:00Z">
                <w:pPr>
                  <w:widowControl/>
                  <w:spacing w:after="0"/>
                  <w:jc w:val="center"/>
                </w:pPr>
              </w:pPrChange>
            </w:pPr>
            <w:del w:id="9102" w:author="Samuel Dent" w:date="2015-10-20T08:37:00Z">
              <w:r w:rsidRPr="00EE3637" w:rsidDel="00056BCA">
                <w:rPr>
                  <w:rFonts w:ascii="Calibri" w:hAnsi="Calibri"/>
                  <w:color w:val="000000"/>
                  <w:szCs w:val="20"/>
                </w:rPr>
                <w:delText>500</w:delText>
              </w:r>
            </w:del>
          </w:p>
        </w:tc>
        <w:tc>
          <w:tcPr>
            <w:tcW w:w="960" w:type="dxa"/>
            <w:tcBorders>
              <w:top w:val="nil"/>
              <w:left w:val="nil"/>
              <w:bottom w:val="single" w:sz="4" w:space="0" w:color="auto"/>
              <w:right w:val="single" w:sz="4" w:space="0" w:color="auto"/>
            </w:tcBorders>
            <w:shd w:val="clear" w:color="auto" w:fill="auto"/>
            <w:vAlign w:val="center"/>
            <w:hideMark/>
          </w:tcPr>
          <w:p w14:paraId="21203F85" w14:textId="77777777" w:rsidR="00F302C5" w:rsidRPr="00EE3637" w:rsidDel="00056BCA" w:rsidRDefault="00F302C5">
            <w:pPr>
              <w:ind w:left="2160" w:hanging="1440"/>
              <w:jc w:val="left"/>
              <w:rPr>
                <w:del w:id="9103" w:author="Samuel Dent" w:date="2015-10-20T08:37:00Z"/>
                <w:rFonts w:ascii="Calibri" w:hAnsi="Calibri"/>
                <w:color w:val="000000"/>
                <w:szCs w:val="20"/>
              </w:rPr>
              <w:pPrChange w:id="9104" w:author="Samuel Dent" w:date="2015-10-20T08:37:00Z">
                <w:pPr>
                  <w:widowControl/>
                  <w:spacing w:after="0"/>
                  <w:jc w:val="center"/>
                </w:pPr>
              </w:pPrChange>
            </w:pPr>
            <w:del w:id="9105" w:author="Samuel Dent" w:date="2015-10-20T08:37:00Z">
              <w:r w:rsidRPr="00EE3637" w:rsidDel="00056BCA">
                <w:rPr>
                  <w:rFonts w:ascii="Calibri" w:hAnsi="Calibri"/>
                  <w:color w:val="000000"/>
                  <w:szCs w:val="20"/>
                </w:rPr>
                <w:delText>649</w:delText>
              </w:r>
            </w:del>
          </w:p>
        </w:tc>
        <w:tc>
          <w:tcPr>
            <w:tcW w:w="960" w:type="dxa"/>
            <w:tcBorders>
              <w:top w:val="nil"/>
              <w:left w:val="nil"/>
              <w:bottom w:val="single" w:sz="4" w:space="0" w:color="auto"/>
              <w:right w:val="single" w:sz="4" w:space="0" w:color="auto"/>
            </w:tcBorders>
            <w:shd w:val="clear" w:color="auto" w:fill="auto"/>
            <w:vAlign w:val="center"/>
            <w:hideMark/>
          </w:tcPr>
          <w:p w14:paraId="6D31A083" w14:textId="77777777" w:rsidR="00F302C5" w:rsidRPr="00EE3637" w:rsidDel="00056BCA" w:rsidRDefault="00F302C5">
            <w:pPr>
              <w:ind w:left="2160" w:hanging="1440"/>
              <w:jc w:val="left"/>
              <w:rPr>
                <w:del w:id="9106" w:author="Samuel Dent" w:date="2015-10-20T08:37:00Z"/>
                <w:rFonts w:ascii="Calibri" w:hAnsi="Calibri"/>
                <w:color w:val="000000"/>
                <w:szCs w:val="20"/>
              </w:rPr>
              <w:pPrChange w:id="9107" w:author="Samuel Dent" w:date="2015-10-20T08:37:00Z">
                <w:pPr>
                  <w:widowControl/>
                  <w:spacing w:after="0"/>
                  <w:jc w:val="center"/>
                </w:pPr>
              </w:pPrChange>
            </w:pPr>
            <w:del w:id="9108" w:author="Samuel Dent" w:date="2015-10-20T08:37:00Z">
              <w:r w:rsidRPr="00EE3637" w:rsidDel="00056BCA">
                <w:rPr>
                  <w:rFonts w:ascii="Calibri" w:hAnsi="Calibri"/>
                  <w:color w:val="000000"/>
                  <w:szCs w:val="20"/>
                </w:rPr>
                <w:delText>50</w:delText>
              </w:r>
            </w:del>
          </w:p>
        </w:tc>
        <w:tc>
          <w:tcPr>
            <w:tcW w:w="1420" w:type="dxa"/>
            <w:tcBorders>
              <w:top w:val="nil"/>
              <w:left w:val="nil"/>
              <w:bottom w:val="single" w:sz="4" w:space="0" w:color="auto"/>
              <w:right w:val="single" w:sz="4" w:space="0" w:color="auto"/>
            </w:tcBorders>
            <w:shd w:val="clear" w:color="auto" w:fill="auto"/>
            <w:vAlign w:val="center"/>
            <w:hideMark/>
          </w:tcPr>
          <w:p w14:paraId="23E7C192" w14:textId="77777777" w:rsidR="00F302C5" w:rsidRPr="00980897" w:rsidDel="00056BCA" w:rsidRDefault="00F302C5">
            <w:pPr>
              <w:ind w:left="2160" w:hanging="1440"/>
              <w:jc w:val="left"/>
              <w:rPr>
                <w:del w:id="9109" w:author="Samuel Dent" w:date="2015-10-20T08:37:00Z"/>
                <w:rFonts w:ascii="Calibri" w:hAnsi="Calibri"/>
                <w:color w:val="000000"/>
                <w:szCs w:val="20"/>
              </w:rPr>
              <w:pPrChange w:id="9110" w:author="Samuel Dent" w:date="2015-10-20T08:37:00Z">
                <w:pPr>
                  <w:widowControl/>
                  <w:spacing w:after="0"/>
                  <w:jc w:val="center"/>
                </w:pPr>
              </w:pPrChange>
            </w:pPr>
            <w:del w:id="9111" w:author="Samuel Dent" w:date="2015-10-20T08:37:00Z">
              <w:r w:rsidRPr="00980897" w:rsidDel="00056BCA">
                <w:rPr>
                  <w:rFonts w:ascii="Calibri" w:hAnsi="Calibri"/>
                  <w:color w:val="000000"/>
                  <w:szCs w:val="20"/>
                </w:rPr>
                <w:delText>575</w:delText>
              </w:r>
            </w:del>
          </w:p>
        </w:tc>
        <w:tc>
          <w:tcPr>
            <w:tcW w:w="960" w:type="dxa"/>
            <w:tcBorders>
              <w:top w:val="nil"/>
              <w:left w:val="nil"/>
              <w:bottom w:val="single" w:sz="4" w:space="0" w:color="auto"/>
              <w:right w:val="single" w:sz="4" w:space="0" w:color="auto"/>
            </w:tcBorders>
            <w:shd w:val="clear" w:color="auto" w:fill="auto"/>
            <w:noWrap/>
            <w:vAlign w:val="center"/>
            <w:hideMark/>
          </w:tcPr>
          <w:p w14:paraId="0CF9BACF" w14:textId="77777777" w:rsidR="00F302C5" w:rsidRPr="00980897" w:rsidDel="00056BCA" w:rsidRDefault="00F302C5">
            <w:pPr>
              <w:ind w:left="2160" w:hanging="1440"/>
              <w:jc w:val="left"/>
              <w:rPr>
                <w:del w:id="9112" w:author="Samuel Dent" w:date="2015-10-20T08:37:00Z"/>
                <w:rFonts w:ascii="Calibri" w:hAnsi="Calibri"/>
                <w:color w:val="000000"/>
                <w:szCs w:val="20"/>
              </w:rPr>
              <w:pPrChange w:id="9113" w:author="Samuel Dent" w:date="2015-10-20T08:37:00Z">
                <w:pPr>
                  <w:widowControl/>
                  <w:spacing w:after="0"/>
                  <w:jc w:val="center"/>
                </w:pPr>
              </w:pPrChange>
            </w:pPr>
            <w:del w:id="9114" w:author="Samuel Dent" w:date="2015-10-20T08:37:00Z">
              <w:r w:rsidRPr="00980897" w:rsidDel="00056BCA">
                <w:rPr>
                  <w:rFonts w:ascii="Calibri" w:hAnsi="Calibri"/>
                  <w:color w:val="000000"/>
                  <w:szCs w:val="20"/>
                </w:rPr>
                <w:delText>14</w:delText>
              </w:r>
            </w:del>
          </w:p>
        </w:tc>
        <w:tc>
          <w:tcPr>
            <w:tcW w:w="960" w:type="dxa"/>
            <w:tcBorders>
              <w:top w:val="nil"/>
              <w:left w:val="nil"/>
              <w:bottom w:val="single" w:sz="4" w:space="0" w:color="auto"/>
              <w:right w:val="single" w:sz="4" w:space="0" w:color="auto"/>
            </w:tcBorders>
            <w:shd w:val="clear" w:color="auto" w:fill="auto"/>
            <w:noWrap/>
            <w:vAlign w:val="center"/>
            <w:hideMark/>
          </w:tcPr>
          <w:p w14:paraId="63805696" w14:textId="77777777" w:rsidR="00F302C5" w:rsidRPr="00980897" w:rsidDel="00056BCA" w:rsidRDefault="00F302C5">
            <w:pPr>
              <w:ind w:left="2160" w:hanging="1440"/>
              <w:jc w:val="left"/>
              <w:rPr>
                <w:del w:id="9115" w:author="Samuel Dent" w:date="2015-10-20T08:37:00Z"/>
                <w:rFonts w:ascii="Calibri" w:hAnsi="Calibri"/>
                <w:color w:val="000000"/>
                <w:szCs w:val="20"/>
              </w:rPr>
              <w:pPrChange w:id="9116" w:author="Samuel Dent" w:date="2015-10-20T08:37:00Z">
                <w:pPr>
                  <w:widowControl/>
                  <w:spacing w:after="0"/>
                  <w:jc w:val="center"/>
                </w:pPr>
              </w:pPrChange>
            </w:pPr>
            <w:del w:id="9117" w:author="Samuel Dent" w:date="2015-10-20T08:37:00Z">
              <w:r w:rsidRPr="00980897" w:rsidDel="00056BCA">
                <w:rPr>
                  <w:rFonts w:ascii="Calibri" w:hAnsi="Calibri"/>
                  <w:color w:val="000000"/>
                  <w:szCs w:val="20"/>
                </w:rPr>
                <w:delText>36</w:delText>
              </w:r>
            </w:del>
          </w:p>
        </w:tc>
      </w:tr>
      <w:tr w:rsidR="00F302C5" w:rsidRPr="00EE3637" w:rsidDel="00056BCA" w14:paraId="7518D2F0" w14:textId="77777777" w:rsidTr="00C04E8D">
        <w:trPr>
          <w:trHeight w:val="510"/>
          <w:jc w:val="center"/>
          <w:del w:id="9118" w:author="Samuel Dent" w:date="2015-10-20T08:37:00Z"/>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27FAC52" w14:textId="77777777" w:rsidR="00F302C5" w:rsidRPr="00EE3637" w:rsidDel="00056BCA" w:rsidRDefault="00F302C5">
            <w:pPr>
              <w:ind w:left="2160" w:hanging="1440"/>
              <w:jc w:val="left"/>
              <w:rPr>
                <w:del w:id="9119" w:author="Samuel Dent" w:date="2015-10-20T08:37:00Z"/>
                <w:rFonts w:ascii="Calibri" w:hAnsi="Calibri"/>
                <w:b/>
                <w:bCs/>
                <w:color w:val="000000"/>
                <w:szCs w:val="20"/>
              </w:rPr>
              <w:pPrChange w:id="9120" w:author="Samuel Dent" w:date="2015-10-20T08:37:00Z">
                <w:pPr>
                  <w:widowControl/>
                  <w:spacing w:after="0"/>
                  <w:jc w:val="center"/>
                </w:pPr>
              </w:pPrChange>
            </w:pPr>
            <w:del w:id="9121" w:author="Samuel Dent" w:date="2015-10-20T08:37:00Z">
              <w:r w:rsidRPr="00EE3637" w:rsidDel="00056BCA">
                <w:rPr>
                  <w:rFonts w:ascii="Calibri" w:hAnsi="Calibri"/>
                  <w:b/>
                  <w:bCs/>
                  <w:color w:val="000000"/>
                  <w:szCs w:val="20"/>
                </w:rPr>
                <w:delText>*BR30, BR40, or ER40</w:delText>
              </w:r>
            </w:del>
          </w:p>
        </w:tc>
        <w:tc>
          <w:tcPr>
            <w:tcW w:w="960" w:type="dxa"/>
            <w:tcBorders>
              <w:top w:val="nil"/>
              <w:left w:val="nil"/>
              <w:bottom w:val="single" w:sz="4" w:space="0" w:color="auto"/>
              <w:right w:val="single" w:sz="4" w:space="0" w:color="auto"/>
            </w:tcBorders>
            <w:shd w:val="clear" w:color="auto" w:fill="auto"/>
            <w:vAlign w:val="center"/>
            <w:hideMark/>
          </w:tcPr>
          <w:p w14:paraId="3702A938" w14:textId="77777777" w:rsidR="00F302C5" w:rsidRPr="00EE3637" w:rsidDel="00056BCA" w:rsidRDefault="00F302C5">
            <w:pPr>
              <w:ind w:left="2160" w:hanging="1440"/>
              <w:jc w:val="left"/>
              <w:rPr>
                <w:del w:id="9122" w:author="Samuel Dent" w:date="2015-10-20T08:37:00Z"/>
                <w:rFonts w:ascii="Calibri" w:hAnsi="Calibri"/>
                <w:color w:val="000000"/>
                <w:szCs w:val="20"/>
              </w:rPr>
              <w:pPrChange w:id="9123" w:author="Samuel Dent" w:date="2015-10-20T08:37:00Z">
                <w:pPr>
                  <w:widowControl/>
                  <w:spacing w:after="0"/>
                  <w:jc w:val="center"/>
                </w:pPr>
              </w:pPrChange>
            </w:pPr>
            <w:del w:id="9124" w:author="Samuel Dent" w:date="2015-10-20T08:37:00Z">
              <w:r w:rsidRPr="00EE3637" w:rsidDel="00056BCA">
                <w:rPr>
                  <w:rFonts w:ascii="Calibri" w:hAnsi="Calibri"/>
                  <w:color w:val="000000"/>
                  <w:szCs w:val="20"/>
                </w:rPr>
                <w:delText>650</w:delText>
              </w:r>
            </w:del>
          </w:p>
        </w:tc>
        <w:tc>
          <w:tcPr>
            <w:tcW w:w="960" w:type="dxa"/>
            <w:tcBorders>
              <w:top w:val="nil"/>
              <w:left w:val="nil"/>
              <w:bottom w:val="single" w:sz="4" w:space="0" w:color="auto"/>
              <w:right w:val="single" w:sz="4" w:space="0" w:color="auto"/>
            </w:tcBorders>
            <w:shd w:val="clear" w:color="auto" w:fill="auto"/>
            <w:vAlign w:val="center"/>
            <w:hideMark/>
          </w:tcPr>
          <w:p w14:paraId="7C22A49A" w14:textId="77777777" w:rsidR="00F302C5" w:rsidRPr="00EE3637" w:rsidDel="00056BCA" w:rsidRDefault="00F302C5">
            <w:pPr>
              <w:ind w:left="2160" w:hanging="1440"/>
              <w:jc w:val="left"/>
              <w:rPr>
                <w:del w:id="9125" w:author="Samuel Dent" w:date="2015-10-20T08:37:00Z"/>
                <w:rFonts w:ascii="Calibri" w:hAnsi="Calibri"/>
                <w:color w:val="000000"/>
                <w:szCs w:val="20"/>
              </w:rPr>
              <w:pPrChange w:id="9126" w:author="Samuel Dent" w:date="2015-10-20T08:37:00Z">
                <w:pPr>
                  <w:widowControl/>
                  <w:spacing w:after="0"/>
                  <w:jc w:val="center"/>
                </w:pPr>
              </w:pPrChange>
            </w:pPr>
            <w:del w:id="9127" w:author="Samuel Dent" w:date="2015-10-20T08:37:00Z">
              <w:r w:rsidRPr="00EE3637" w:rsidDel="00056BCA">
                <w:rPr>
                  <w:rFonts w:ascii="Calibri" w:hAnsi="Calibri"/>
                  <w:color w:val="000000"/>
                  <w:szCs w:val="20"/>
                </w:rPr>
                <w:delText>1419</w:delText>
              </w:r>
            </w:del>
          </w:p>
        </w:tc>
        <w:tc>
          <w:tcPr>
            <w:tcW w:w="960" w:type="dxa"/>
            <w:tcBorders>
              <w:top w:val="nil"/>
              <w:left w:val="nil"/>
              <w:bottom w:val="single" w:sz="4" w:space="0" w:color="auto"/>
              <w:right w:val="single" w:sz="4" w:space="0" w:color="auto"/>
            </w:tcBorders>
            <w:shd w:val="clear" w:color="auto" w:fill="auto"/>
            <w:vAlign w:val="center"/>
            <w:hideMark/>
          </w:tcPr>
          <w:p w14:paraId="5811B14A" w14:textId="77777777" w:rsidR="00F302C5" w:rsidRPr="00EE3637" w:rsidDel="00056BCA" w:rsidRDefault="00F302C5">
            <w:pPr>
              <w:ind w:left="2160" w:hanging="1440"/>
              <w:jc w:val="left"/>
              <w:rPr>
                <w:del w:id="9128" w:author="Samuel Dent" w:date="2015-10-20T08:37:00Z"/>
                <w:rFonts w:ascii="Calibri" w:hAnsi="Calibri"/>
                <w:color w:val="000000"/>
                <w:szCs w:val="20"/>
              </w:rPr>
              <w:pPrChange w:id="9129" w:author="Samuel Dent" w:date="2015-10-20T08:37:00Z">
                <w:pPr>
                  <w:widowControl/>
                  <w:spacing w:after="0"/>
                  <w:jc w:val="center"/>
                </w:pPr>
              </w:pPrChange>
            </w:pPr>
            <w:del w:id="9130" w:author="Samuel Dent" w:date="2015-10-20T08:37:00Z">
              <w:r w:rsidRPr="00EE3637" w:rsidDel="00056BCA">
                <w:rPr>
                  <w:rFonts w:ascii="Calibri" w:hAnsi="Calibri"/>
                  <w:color w:val="000000"/>
                  <w:szCs w:val="20"/>
                </w:rPr>
                <w:delText>65</w:delText>
              </w:r>
            </w:del>
          </w:p>
        </w:tc>
        <w:tc>
          <w:tcPr>
            <w:tcW w:w="1420" w:type="dxa"/>
            <w:tcBorders>
              <w:top w:val="nil"/>
              <w:left w:val="nil"/>
              <w:bottom w:val="single" w:sz="4" w:space="0" w:color="auto"/>
              <w:right w:val="single" w:sz="4" w:space="0" w:color="auto"/>
            </w:tcBorders>
            <w:shd w:val="clear" w:color="auto" w:fill="auto"/>
            <w:vAlign w:val="center"/>
            <w:hideMark/>
          </w:tcPr>
          <w:p w14:paraId="39CB3BC6" w14:textId="77777777" w:rsidR="00F302C5" w:rsidRPr="00980897" w:rsidDel="00056BCA" w:rsidRDefault="00F302C5">
            <w:pPr>
              <w:ind w:left="2160" w:hanging="1440"/>
              <w:jc w:val="left"/>
              <w:rPr>
                <w:del w:id="9131" w:author="Samuel Dent" w:date="2015-10-20T08:37:00Z"/>
                <w:rFonts w:ascii="Calibri" w:hAnsi="Calibri"/>
                <w:color w:val="000000"/>
                <w:szCs w:val="20"/>
              </w:rPr>
              <w:pPrChange w:id="9132" w:author="Samuel Dent" w:date="2015-10-20T08:37:00Z">
                <w:pPr>
                  <w:widowControl/>
                  <w:spacing w:after="0"/>
                  <w:jc w:val="center"/>
                </w:pPr>
              </w:pPrChange>
            </w:pPr>
            <w:del w:id="9133" w:author="Samuel Dent" w:date="2015-10-20T08:37:00Z">
              <w:r w:rsidRPr="00980897" w:rsidDel="00056BCA">
                <w:rPr>
                  <w:rFonts w:ascii="Calibri" w:hAnsi="Calibri"/>
                  <w:color w:val="000000"/>
                  <w:szCs w:val="20"/>
                </w:rPr>
                <w:delText>1035</w:delText>
              </w:r>
            </w:del>
          </w:p>
        </w:tc>
        <w:tc>
          <w:tcPr>
            <w:tcW w:w="960" w:type="dxa"/>
            <w:tcBorders>
              <w:top w:val="nil"/>
              <w:left w:val="nil"/>
              <w:bottom w:val="single" w:sz="4" w:space="0" w:color="auto"/>
              <w:right w:val="single" w:sz="4" w:space="0" w:color="auto"/>
            </w:tcBorders>
            <w:shd w:val="clear" w:color="auto" w:fill="auto"/>
            <w:noWrap/>
            <w:vAlign w:val="center"/>
            <w:hideMark/>
          </w:tcPr>
          <w:p w14:paraId="44C0F73E" w14:textId="77777777" w:rsidR="00F302C5" w:rsidRPr="00980897" w:rsidDel="00056BCA" w:rsidRDefault="00F302C5">
            <w:pPr>
              <w:ind w:left="2160" w:hanging="1440"/>
              <w:jc w:val="left"/>
              <w:rPr>
                <w:del w:id="9134" w:author="Samuel Dent" w:date="2015-10-20T08:37:00Z"/>
                <w:rFonts w:ascii="Calibri" w:hAnsi="Calibri"/>
                <w:color w:val="000000"/>
                <w:szCs w:val="20"/>
              </w:rPr>
              <w:pPrChange w:id="9135" w:author="Samuel Dent" w:date="2015-10-20T08:37:00Z">
                <w:pPr>
                  <w:widowControl/>
                  <w:spacing w:after="0"/>
                  <w:jc w:val="center"/>
                </w:pPr>
              </w:pPrChange>
            </w:pPr>
            <w:del w:id="9136" w:author="Samuel Dent" w:date="2015-10-20T08:37:00Z">
              <w:r w:rsidRPr="00980897" w:rsidDel="00056BCA">
                <w:rPr>
                  <w:rFonts w:ascii="Calibri" w:hAnsi="Calibri"/>
                  <w:color w:val="000000"/>
                  <w:szCs w:val="20"/>
                </w:rPr>
                <w:delText>21</w:delText>
              </w:r>
            </w:del>
          </w:p>
        </w:tc>
        <w:tc>
          <w:tcPr>
            <w:tcW w:w="960" w:type="dxa"/>
            <w:tcBorders>
              <w:top w:val="nil"/>
              <w:left w:val="nil"/>
              <w:bottom w:val="single" w:sz="4" w:space="0" w:color="auto"/>
              <w:right w:val="single" w:sz="4" w:space="0" w:color="auto"/>
            </w:tcBorders>
            <w:shd w:val="clear" w:color="auto" w:fill="auto"/>
            <w:noWrap/>
            <w:vAlign w:val="center"/>
            <w:hideMark/>
          </w:tcPr>
          <w:p w14:paraId="39D9D6F9" w14:textId="77777777" w:rsidR="00F302C5" w:rsidRPr="00980897" w:rsidDel="00056BCA" w:rsidRDefault="00F302C5">
            <w:pPr>
              <w:ind w:left="2160" w:hanging="1440"/>
              <w:jc w:val="left"/>
              <w:rPr>
                <w:del w:id="9137" w:author="Samuel Dent" w:date="2015-10-20T08:37:00Z"/>
                <w:rFonts w:ascii="Calibri" w:hAnsi="Calibri"/>
                <w:color w:val="000000"/>
                <w:szCs w:val="20"/>
              </w:rPr>
              <w:pPrChange w:id="9138" w:author="Samuel Dent" w:date="2015-10-20T08:37:00Z">
                <w:pPr>
                  <w:widowControl/>
                  <w:spacing w:after="0"/>
                  <w:jc w:val="center"/>
                </w:pPr>
              </w:pPrChange>
            </w:pPr>
            <w:del w:id="9139" w:author="Samuel Dent" w:date="2015-10-20T08:37:00Z">
              <w:r w:rsidRPr="00980897" w:rsidDel="00056BCA">
                <w:rPr>
                  <w:rFonts w:ascii="Calibri" w:hAnsi="Calibri"/>
                  <w:color w:val="000000"/>
                  <w:szCs w:val="20"/>
                </w:rPr>
                <w:delText>44</w:delText>
              </w:r>
            </w:del>
          </w:p>
        </w:tc>
      </w:tr>
      <w:tr w:rsidR="00F302C5" w:rsidRPr="00EE3637" w:rsidDel="00056BCA" w14:paraId="6C163832" w14:textId="77777777" w:rsidTr="00C04E8D">
        <w:trPr>
          <w:trHeight w:val="300"/>
          <w:jc w:val="center"/>
          <w:del w:id="9140" w:author="Samuel Dent" w:date="2015-10-20T08:37:00Z"/>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14:paraId="54614223" w14:textId="77777777" w:rsidR="00F302C5" w:rsidRPr="00EE3637" w:rsidDel="00056BCA" w:rsidRDefault="00F302C5">
            <w:pPr>
              <w:ind w:left="2160" w:hanging="1440"/>
              <w:jc w:val="left"/>
              <w:rPr>
                <w:del w:id="9141" w:author="Samuel Dent" w:date="2015-10-20T08:37:00Z"/>
                <w:rFonts w:ascii="Calibri" w:hAnsi="Calibri"/>
                <w:b/>
                <w:bCs/>
                <w:color w:val="000000"/>
                <w:szCs w:val="20"/>
              </w:rPr>
              <w:pPrChange w:id="9142" w:author="Samuel Dent" w:date="2015-10-20T08:37:00Z">
                <w:pPr>
                  <w:widowControl/>
                  <w:spacing w:after="0"/>
                  <w:jc w:val="center"/>
                </w:pPr>
              </w:pPrChange>
            </w:pPr>
            <w:del w:id="9143" w:author="Samuel Dent" w:date="2015-10-20T08:37:00Z">
              <w:r w:rsidRPr="00EE3637" w:rsidDel="00056BCA">
                <w:rPr>
                  <w:rFonts w:ascii="Calibri" w:hAnsi="Calibri"/>
                  <w:b/>
                  <w:bCs/>
                  <w:color w:val="000000"/>
                  <w:szCs w:val="20"/>
                </w:rPr>
                <w:delText>*R20</w:delText>
              </w:r>
            </w:del>
          </w:p>
        </w:tc>
        <w:tc>
          <w:tcPr>
            <w:tcW w:w="960" w:type="dxa"/>
            <w:tcBorders>
              <w:top w:val="nil"/>
              <w:left w:val="nil"/>
              <w:bottom w:val="single" w:sz="4" w:space="0" w:color="auto"/>
              <w:right w:val="single" w:sz="4" w:space="0" w:color="auto"/>
            </w:tcBorders>
            <w:shd w:val="clear" w:color="auto" w:fill="auto"/>
            <w:vAlign w:val="center"/>
            <w:hideMark/>
          </w:tcPr>
          <w:p w14:paraId="323329C8" w14:textId="77777777" w:rsidR="00F302C5" w:rsidRPr="00EE3637" w:rsidDel="00056BCA" w:rsidRDefault="00F302C5">
            <w:pPr>
              <w:ind w:left="2160" w:hanging="1440"/>
              <w:jc w:val="left"/>
              <w:rPr>
                <w:del w:id="9144" w:author="Samuel Dent" w:date="2015-10-20T08:37:00Z"/>
                <w:rFonts w:ascii="Calibri" w:hAnsi="Calibri"/>
                <w:color w:val="000000"/>
                <w:szCs w:val="20"/>
              </w:rPr>
              <w:pPrChange w:id="9145" w:author="Samuel Dent" w:date="2015-10-20T08:37:00Z">
                <w:pPr>
                  <w:widowControl/>
                  <w:spacing w:after="0"/>
                  <w:jc w:val="center"/>
                </w:pPr>
              </w:pPrChange>
            </w:pPr>
            <w:del w:id="9146" w:author="Samuel Dent" w:date="2015-10-20T08:37:00Z">
              <w:r w:rsidRPr="00EE3637" w:rsidDel="00056BCA">
                <w:rPr>
                  <w:rFonts w:ascii="Calibri" w:hAnsi="Calibri"/>
                  <w:color w:val="000000"/>
                  <w:szCs w:val="20"/>
                </w:rPr>
                <w:delText>400</w:delText>
              </w:r>
            </w:del>
          </w:p>
        </w:tc>
        <w:tc>
          <w:tcPr>
            <w:tcW w:w="960" w:type="dxa"/>
            <w:tcBorders>
              <w:top w:val="nil"/>
              <w:left w:val="nil"/>
              <w:bottom w:val="single" w:sz="4" w:space="0" w:color="auto"/>
              <w:right w:val="single" w:sz="4" w:space="0" w:color="auto"/>
            </w:tcBorders>
            <w:shd w:val="clear" w:color="auto" w:fill="auto"/>
            <w:vAlign w:val="center"/>
            <w:hideMark/>
          </w:tcPr>
          <w:p w14:paraId="6FD6BB2A" w14:textId="77777777" w:rsidR="00F302C5" w:rsidRPr="00EE3637" w:rsidDel="00056BCA" w:rsidRDefault="00F302C5">
            <w:pPr>
              <w:ind w:left="2160" w:hanging="1440"/>
              <w:jc w:val="left"/>
              <w:rPr>
                <w:del w:id="9147" w:author="Samuel Dent" w:date="2015-10-20T08:37:00Z"/>
                <w:rFonts w:ascii="Calibri" w:hAnsi="Calibri"/>
                <w:color w:val="000000"/>
                <w:szCs w:val="20"/>
              </w:rPr>
              <w:pPrChange w:id="9148" w:author="Samuel Dent" w:date="2015-10-20T08:37:00Z">
                <w:pPr>
                  <w:widowControl/>
                  <w:spacing w:after="0"/>
                  <w:jc w:val="center"/>
                </w:pPr>
              </w:pPrChange>
            </w:pPr>
            <w:del w:id="9149" w:author="Samuel Dent" w:date="2015-10-20T08:37:00Z">
              <w:r w:rsidRPr="00EE3637" w:rsidDel="00056BCA">
                <w:rPr>
                  <w:rFonts w:ascii="Calibri" w:hAnsi="Calibri"/>
                  <w:color w:val="000000"/>
                  <w:szCs w:val="20"/>
                </w:rPr>
                <w:delText>449</w:delText>
              </w:r>
            </w:del>
          </w:p>
        </w:tc>
        <w:tc>
          <w:tcPr>
            <w:tcW w:w="960" w:type="dxa"/>
            <w:tcBorders>
              <w:top w:val="nil"/>
              <w:left w:val="nil"/>
              <w:bottom w:val="single" w:sz="4" w:space="0" w:color="auto"/>
              <w:right w:val="single" w:sz="4" w:space="0" w:color="auto"/>
            </w:tcBorders>
            <w:shd w:val="clear" w:color="auto" w:fill="auto"/>
            <w:vAlign w:val="center"/>
            <w:hideMark/>
          </w:tcPr>
          <w:p w14:paraId="1BD72E79" w14:textId="77777777" w:rsidR="00F302C5" w:rsidRPr="00EE3637" w:rsidDel="00056BCA" w:rsidRDefault="00F302C5">
            <w:pPr>
              <w:ind w:left="2160" w:hanging="1440"/>
              <w:jc w:val="left"/>
              <w:rPr>
                <w:del w:id="9150" w:author="Samuel Dent" w:date="2015-10-20T08:37:00Z"/>
                <w:rFonts w:ascii="Calibri" w:hAnsi="Calibri"/>
                <w:color w:val="000000"/>
                <w:szCs w:val="20"/>
              </w:rPr>
              <w:pPrChange w:id="9151" w:author="Samuel Dent" w:date="2015-10-20T08:37:00Z">
                <w:pPr>
                  <w:widowControl/>
                  <w:spacing w:after="0"/>
                  <w:jc w:val="center"/>
                </w:pPr>
              </w:pPrChange>
            </w:pPr>
            <w:del w:id="9152" w:author="Samuel Dent" w:date="2015-10-20T08:37:00Z">
              <w:r w:rsidRPr="00EE3637" w:rsidDel="00056BCA">
                <w:rPr>
                  <w:rFonts w:ascii="Calibri" w:hAnsi="Calibri"/>
                  <w:color w:val="000000"/>
                  <w:szCs w:val="20"/>
                </w:rPr>
                <w:delText>40</w:delText>
              </w:r>
            </w:del>
          </w:p>
        </w:tc>
        <w:tc>
          <w:tcPr>
            <w:tcW w:w="1420" w:type="dxa"/>
            <w:tcBorders>
              <w:top w:val="nil"/>
              <w:left w:val="nil"/>
              <w:bottom w:val="single" w:sz="4" w:space="0" w:color="auto"/>
              <w:right w:val="single" w:sz="4" w:space="0" w:color="auto"/>
            </w:tcBorders>
            <w:shd w:val="clear" w:color="auto" w:fill="auto"/>
            <w:vAlign w:val="center"/>
            <w:hideMark/>
          </w:tcPr>
          <w:p w14:paraId="291EA74F" w14:textId="77777777" w:rsidR="00F302C5" w:rsidRPr="00980897" w:rsidDel="00056BCA" w:rsidRDefault="00F302C5">
            <w:pPr>
              <w:ind w:left="2160" w:hanging="1440"/>
              <w:jc w:val="left"/>
              <w:rPr>
                <w:del w:id="9153" w:author="Samuel Dent" w:date="2015-10-20T08:37:00Z"/>
                <w:rFonts w:ascii="Calibri" w:hAnsi="Calibri"/>
                <w:color w:val="000000"/>
                <w:szCs w:val="20"/>
              </w:rPr>
              <w:pPrChange w:id="9154" w:author="Samuel Dent" w:date="2015-10-20T08:37:00Z">
                <w:pPr>
                  <w:widowControl/>
                  <w:spacing w:after="0"/>
                  <w:jc w:val="center"/>
                </w:pPr>
              </w:pPrChange>
            </w:pPr>
            <w:del w:id="9155" w:author="Samuel Dent" w:date="2015-10-20T08:37:00Z">
              <w:r w:rsidRPr="00980897" w:rsidDel="00056BCA">
                <w:rPr>
                  <w:rFonts w:ascii="Calibri" w:hAnsi="Calibri"/>
                  <w:color w:val="000000"/>
                  <w:szCs w:val="20"/>
                </w:rPr>
                <w:delText>425</w:delText>
              </w:r>
            </w:del>
          </w:p>
        </w:tc>
        <w:tc>
          <w:tcPr>
            <w:tcW w:w="960" w:type="dxa"/>
            <w:tcBorders>
              <w:top w:val="nil"/>
              <w:left w:val="nil"/>
              <w:bottom w:val="single" w:sz="4" w:space="0" w:color="auto"/>
              <w:right w:val="single" w:sz="4" w:space="0" w:color="auto"/>
            </w:tcBorders>
            <w:shd w:val="clear" w:color="auto" w:fill="auto"/>
            <w:noWrap/>
            <w:vAlign w:val="center"/>
            <w:hideMark/>
          </w:tcPr>
          <w:p w14:paraId="180542E4" w14:textId="77777777" w:rsidR="00F302C5" w:rsidRPr="00980897" w:rsidDel="00056BCA" w:rsidRDefault="00F302C5">
            <w:pPr>
              <w:ind w:left="2160" w:hanging="1440"/>
              <w:jc w:val="left"/>
              <w:rPr>
                <w:del w:id="9156" w:author="Samuel Dent" w:date="2015-10-20T08:37:00Z"/>
                <w:rFonts w:ascii="Calibri" w:hAnsi="Calibri"/>
                <w:color w:val="000000"/>
                <w:szCs w:val="20"/>
              </w:rPr>
              <w:pPrChange w:id="9157" w:author="Samuel Dent" w:date="2015-10-20T08:37:00Z">
                <w:pPr>
                  <w:widowControl/>
                  <w:spacing w:after="0"/>
                  <w:jc w:val="center"/>
                </w:pPr>
              </w:pPrChange>
            </w:pPr>
            <w:del w:id="9158" w:author="Samuel Dent" w:date="2015-10-20T08:37:00Z">
              <w:r w:rsidRPr="00980897" w:rsidDel="00056BCA">
                <w:rPr>
                  <w:rFonts w:ascii="Calibri" w:hAnsi="Calibri"/>
                  <w:color w:val="000000"/>
                  <w:szCs w:val="20"/>
                </w:rPr>
                <w:delText>11</w:delText>
              </w:r>
            </w:del>
          </w:p>
        </w:tc>
        <w:tc>
          <w:tcPr>
            <w:tcW w:w="960" w:type="dxa"/>
            <w:tcBorders>
              <w:top w:val="nil"/>
              <w:left w:val="nil"/>
              <w:bottom w:val="single" w:sz="4" w:space="0" w:color="auto"/>
              <w:right w:val="single" w:sz="4" w:space="0" w:color="auto"/>
            </w:tcBorders>
            <w:shd w:val="clear" w:color="auto" w:fill="auto"/>
            <w:noWrap/>
            <w:vAlign w:val="center"/>
            <w:hideMark/>
          </w:tcPr>
          <w:p w14:paraId="1CE3D95B" w14:textId="77777777" w:rsidR="00F302C5" w:rsidRPr="00980897" w:rsidDel="00056BCA" w:rsidRDefault="00F302C5">
            <w:pPr>
              <w:ind w:left="2160" w:hanging="1440"/>
              <w:jc w:val="left"/>
              <w:rPr>
                <w:del w:id="9159" w:author="Samuel Dent" w:date="2015-10-20T08:37:00Z"/>
                <w:rFonts w:ascii="Calibri" w:hAnsi="Calibri"/>
                <w:color w:val="000000"/>
                <w:szCs w:val="20"/>
              </w:rPr>
              <w:pPrChange w:id="9160" w:author="Samuel Dent" w:date="2015-10-20T08:37:00Z">
                <w:pPr>
                  <w:widowControl/>
                  <w:spacing w:after="0"/>
                  <w:jc w:val="center"/>
                </w:pPr>
              </w:pPrChange>
            </w:pPr>
            <w:del w:id="9161" w:author="Samuel Dent" w:date="2015-10-20T08:37:00Z">
              <w:r w:rsidRPr="00980897" w:rsidDel="00056BCA">
                <w:rPr>
                  <w:rFonts w:ascii="Calibri" w:hAnsi="Calibri"/>
                  <w:color w:val="000000"/>
                  <w:szCs w:val="20"/>
                </w:rPr>
                <w:delText>29</w:delText>
              </w:r>
            </w:del>
          </w:p>
        </w:tc>
      </w:tr>
      <w:tr w:rsidR="00F302C5" w:rsidRPr="00EE3637" w:rsidDel="00056BCA" w14:paraId="66C13192" w14:textId="77777777" w:rsidTr="00C04E8D">
        <w:trPr>
          <w:trHeight w:val="300"/>
          <w:jc w:val="center"/>
          <w:del w:id="9162"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2B76C296" w14:textId="77777777" w:rsidR="00F302C5" w:rsidRPr="00EE3637" w:rsidDel="00056BCA" w:rsidRDefault="00F302C5">
            <w:pPr>
              <w:ind w:left="2160" w:hanging="1440"/>
              <w:jc w:val="left"/>
              <w:rPr>
                <w:del w:id="9163" w:author="Samuel Dent" w:date="2015-10-20T08:37:00Z"/>
                <w:rFonts w:ascii="Calibri" w:hAnsi="Calibri"/>
                <w:b/>
                <w:bCs/>
                <w:color w:val="000000"/>
                <w:szCs w:val="20"/>
              </w:rPr>
              <w:pPrChange w:id="9164"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0613C80B" w14:textId="77777777" w:rsidR="00F302C5" w:rsidRPr="00EE3637" w:rsidDel="00056BCA" w:rsidRDefault="00F302C5">
            <w:pPr>
              <w:ind w:left="2160" w:hanging="1440"/>
              <w:jc w:val="left"/>
              <w:rPr>
                <w:del w:id="9165" w:author="Samuel Dent" w:date="2015-10-20T08:37:00Z"/>
                <w:rFonts w:ascii="Calibri" w:hAnsi="Calibri"/>
                <w:color w:val="000000"/>
                <w:szCs w:val="20"/>
              </w:rPr>
              <w:pPrChange w:id="9166" w:author="Samuel Dent" w:date="2015-10-20T08:37:00Z">
                <w:pPr>
                  <w:widowControl/>
                  <w:spacing w:after="0"/>
                  <w:jc w:val="center"/>
                </w:pPr>
              </w:pPrChange>
            </w:pPr>
            <w:del w:id="9167" w:author="Samuel Dent" w:date="2015-10-20T08:37:00Z">
              <w:r w:rsidRPr="00EE3637" w:rsidDel="00056BCA">
                <w:rPr>
                  <w:rFonts w:ascii="Calibri" w:hAnsi="Calibri"/>
                  <w:color w:val="000000"/>
                  <w:szCs w:val="20"/>
                </w:rPr>
                <w:delText>450</w:delText>
              </w:r>
            </w:del>
          </w:p>
        </w:tc>
        <w:tc>
          <w:tcPr>
            <w:tcW w:w="960" w:type="dxa"/>
            <w:tcBorders>
              <w:top w:val="nil"/>
              <w:left w:val="nil"/>
              <w:bottom w:val="single" w:sz="4" w:space="0" w:color="auto"/>
              <w:right w:val="single" w:sz="4" w:space="0" w:color="auto"/>
            </w:tcBorders>
            <w:shd w:val="clear" w:color="auto" w:fill="auto"/>
            <w:vAlign w:val="center"/>
            <w:hideMark/>
          </w:tcPr>
          <w:p w14:paraId="3FEDEF6A" w14:textId="77777777" w:rsidR="00F302C5" w:rsidRPr="00EE3637" w:rsidDel="00056BCA" w:rsidRDefault="00F302C5">
            <w:pPr>
              <w:ind w:left="2160" w:hanging="1440"/>
              <w:jc w:val="left"/>
              <w:rPr>
                <w:del w:id="9168" w:author="Samuel Dent" w:date="2015-10-20T08:37:00Z"/>
                <w:rFonts w:ascii="Calibri" w:hAnsi="Calibri"/>
                <w:color w:val="000000"/>
                <w:szCs w:val="20"/>
              </w:rPr>
              <w:pPrChange w:id="9169" w:author="Samuel Dent" w:date="2015-10-20T08:37:00Z">
                <w:pPr>
                  <w:widowControl/>
                  <w:spacing w:after="0"/>
                  <w:jc w:val="center"/>
                </w:pPr>
              </w:pPrChange>
            </w:pPr>
            <w:del w:id="9170" w:author="Samuel Dent" w:date="2015-10-20T08:37:00Z">
              <w:r w:rsidRPr="00EE3637" w:rsidDel="00056BCA">
                <w:rPr>
                  <w:rFonts w:ascii="Calibri" w:hAnsi="Calibri"/>
                  <w:color w:val="000000"/>
                  <w:szCs w:val="20"/>
                </w:rPr>
                <w:delText>719</w:delText>
              </w:r>
            </w:del>
          </w:p>
        </w:tc>
        <w:tc>
          <w:tcPr>
            <w:tcW w:w="960" w:type="dxa"/>
            <w:tcBorders>
              <w:top w:val="nil"/>
              <w:left w:val="nil"/>
              <w:bottom w:val="single" w:sz="4" w:space="0" w:color="auto"/>
              <w:right w:val="single" w:sz="4" w:space="0" w:color="auto"/>
            </w:tcBorders>
            <w:shd w:val="clear" w:color="auto" w:fill="auto"/>
            <w:vAlign w:val="center"/>
            <w:hideMark/>
          </w:tcPr>
          <w:p w14:paraId="26068FCC" w14:textId="77777777" w:rsidR="00F302C5" w:rsidRPr="00EE3637" w:rsidDel="00056BCA" w:rsidRDefault="00F302C5">
            <w:pPr>
              <w:ind w:left="2160" w:hanging="1440"/>
              <w:jc w:val="left"/>
              <w:rPr>
                <w:del w:id="9171" w:author="Samuel Dent" w:date="2015-10-20T08:37:00Z"/>
                <w:rFonts w:ascii="Calibri" w:hAnsi="Calibri"/>
                <w:color w:val="000000"/>
                <w:szCs w:val="20"/>
              </w:rPr>
              <w:pPrChange w:id="9172" w:author="Samuel Dent" w:date="2015-10-20T08:37:00Z">
                <w:pPr>
                  <w:widowControl/>
                  <w:spacing w:after="0"/>
                  <w:jc w:val="center"/>
                </w:pPr>
              </w:pPrChange>
            </w:pPr>
            <w:del w:id="9173" w:author="Samuel Dent" w:date="2015-10-20T08:37:00Z">
              <w:r w:rsidRPr="00EE3637" w:rsidDel="00056BCA">
                <w:rPr>
                  <w:rFonts w:ascii="Calibri" w:hAnsi="Calibri"/>
                  <w:color w:val="000000"/>
                  <w:szCs w:val="20"/>
                </w:rPr>
                <w:delText>45</w:delText>
              </w:r>
            </w:del>
          </w:p>
        </w:tc>
        <w:tc>
          <w:tcPr>
            <w:tcW w:w="1420" w:type="dxa"/>
            <w:tcBorders>
              <w:top w:val="nil"/>
              <w:left w:val="nil"/>
              <w:bottom w:val="single" w:sz="4" w:space="0" w:color="auto"/>
              <w:right w:val="single" w:sz="4" w:space="0" w:color="auto"/>
            </w:tcBorders>
            <w:shd w:val="clear" w:color="auto" w:fill="auto"/>
            <w:vAlign w:val="center"/>
            <w:hideMark/>
          </w:tcPr>
          <w:p w14:paraId="64C75A3A" w14:textId="77777777" w:rsidR="00F302C5" w:rsidRPr="00980897" w:rsidDel="00056BCA" w:rsidRDefault="00F302C5">
            <w:pPr>
              <w:ind w:left="2160" w:hanging="1440"/>
              <w:jc w:val="left"/>
              <w:rPr>
                <w:del w:id="9174" w:author="Samuel Dent" w:date="2015-10-20T08:37:00Z"/>
                <w:rFonts w:ascii="Calibri" w:hAnsi="Calibri"/>
                <w:color w:val="000000"/>
                <w:szCs w:val="20"/>
              </w:rPr>
              <w:pPrChange w:id="9175" w:author="Samuel Dent" w:date="2015-10-20T08:37:00Z">
                <w:pPr>
                  <w:widowControl/>
                  <w:spacing w:after="0"/>
                  <w:jc w:val="center"/>
                </w:pPr>
              </w:pPrChange>
            </w:pPr>
            <w:del w:id="9176" w:author="Samuel Dent" w:date="2015-10-20T08:37:00Z">
              <w:r w:rsidRPr="00980897" w:rsidDel="00056BCA">
                <w:rPr>
                  <w:rFonts w:ascii="Calibri" w:hAnsi="Calibri"/>
                  <w:color w:val="000000"/>
                  <w:szCs w:val="20"/>
                </w:rPr>
                <w:delText>585</w:delText>
              </w:r>
            </w:del>
          </w:p>
        </w:tc>
        <w:tc>
          <w:tcPr>
            <w:tcW w:w="960" w:type="dxa"/>
            <w:tcBorders>
              <w:top w:val="nil"/>
              <w:left w:val="nil"/>
              <w:bottom w:val="single" w:sz="4" w:space="0" w:color="auto"/>
              <w:right w:val="single" w:sz="4" w:space="0" w:color="auto"/>
            </w:tcBorders>
            <w:shd w:val="clear" w:color="auto" w:fill="auto"/>
            <w:noWrap/>
            <w:vAlign w:val="center"/>
            <w:hideMark/>
          </w:tcPr>
          <w:p w14:paraId="4EDD4A19" w14:textId="77777777" w:rsidR="00F302C5" w:rsidRPr="00980897" w:rsidDel="00056BCA" w:rsidRDefault="00F302C5">
            <w:pPr>
              <w:ind w:left="2160" w:hanging="1440"/>
              <w:jc w:val="left"/>
              <w:rPr>
                <w:del w:id="9177" w:author="Samuel Dent" w:date="2015-10-20T08:37:00Z"/>
                <w:rFonts w:ascii="Calibri" w:hAnsi="Calibri"/>
                <w:color w:val="000000"/>
                <w:szCs w:val="20"/>
              </w:rPr>
              <w:pPrChange w:id="9178" w:author="Samuel Dent" w:date="2015-10-20T08:37:00Z">
                <w:pPr>
                  <w:widowControl/>
                  <w:spacing w:after="0"/>
                  <w:jc w:val="center"/>
                </w:pPr>
              </w:pPrChange>
            </w:pPr>
            <w:del w:id="9179" w:author="Samuel Dent" w:date="2015-10-20T08:37:00Z">
              <w:r w:rsidRPr="00980897" w:rsidDel="00056BCA">
                <w:rPr>
                  <w:rFonts w:ascii="Calibri" w:hAnsi="Calibri"/>
                  <w:color w:val="000000"/>
                  <w:szCs w:val="20"/>
                </w:rPr>
                <w:delText>15</w:delText>
              </w:r>
            </w:del>
          </w:p>
        </w:tc>
        <w:tc>
          <w:tcPr>
            <w:tcW w:w="960" w:type="dxa"/>
            <w:tcBorders>
              <w:top w:val="nil"/>
              <w:left w:val="nil"/>
              <w:bottom w:val="single" w:sz="4" w:space="0" w:color="auto"/>
              <w:right w:val="single" w:sz="4" w:space="0" w:color="auto"/>
            </w:tcBorders>
            <w:shd w:val="clear" w:color="auto" w:fill="auto"/>
            <w:noWrap/>
            <w:vAlign w:val="center"/>
            <w:hideMark/>
          </w:tcPr>
          <w:p w14:paraId="1A70718F" w14:textId="77777777" w:rsidR="00F302C5" w:rsidRPr="00980897" w:rsidDel="00056BCA" w:rsidRDefault="00F302C5">
            <w:pPr>
              <w:ind w:left="2160" w:hanging="1440"/>
              <w:jc w:val="left"/>
              <w:rPr>
                <w:del w:id="9180" w:author="Samuel Dent" w:date="2015-10-20T08:37:00Z"/>
                <w:rFonts w:ascii="Calibri" w:hAnsi="Calibri"/>
                <w:color w:val="000000"/>
                <w:szCs w:val="20"/>
              </w:rPr>
              <w:pPrChange w:id="9181" w:author="Samuel Dent" w:date="2015-10-20T08:37:00Z">
                <w:pPr>
                  <w:widowControl/>
                  <w:spacing w:after="0"/>
                  <w:jc w:val="center"/>
                </w:pPr>
              </w:pPrChange>
            </w:pPr>
            <w:del w:id="9182" w:author="Samuel Dent" w:date="2015-10-20T08:37:00Z">
              <w:r w:rsidRPr="00980897" w:rsidDel="00056BCA">
                <w:rPr>
                  <w:rFonts w:ascii="Calibri" w:hAnsi="Calibri"/>
                  <w:color w:val="000000"/>
                  <w:szCs w:val="20"/>
                </w:rPr>
                <w:delText>30</w:delText>
              </w:r>
            </w:del>
          </w:p>
        </w:tc>
      </w:tr>
      <w:tr w:rsidR="00F302C5" w:rsidRPr="00EE3637" w:rsidDel="00056BCA" w14:paraId="701C3117" w14:textId="77777777" w:rsidTr="00C04E8D">
        <w:trPr>
          <w:trHeight w:val="555"/>
          <w:jc w:val="center"/>
          <w:del w:id="9183" w:author="Samuel Dent" w:date="2015-10-20T08:37:00Z"/>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14:paraId="1C9797D7" w14:textId="77777777" w:rsidR="00F302C5" w:rsidRPr="00EE3637" w:rsidDel="00056BCA" w:rsidRDefault="00F302C5">
            <w:pPr>
              <w:ind w:left="2160" w:hanging="1440"/>
              <w:jc w:val="left"/>
              <w:rPr>
                <w:del w:id="9184" w:author="Samuel Dent" w:date="2015-10-20T08:37:00Z"/>
                <w:rFonts w:ascii="Calibri" w:hAnsi="Calibri"/>
                <w:b/>
                <w:bCs/>
                <w:color w:val="000000"/>
                <w:szCs w:val="20"/>
              </w:rPr>
              <w:pPrChange w:id="9185" w:author="Samuel Dent" w:date="2015-10-20T08:37:00Z">
                <w:pPr>
                  <w:widowControl/>
                  <w:spacing w:after="0"/>
                  <w:jc w:val="center"/>
                </w:pPr>
              </w:pPrChange>
            </w:pPr>
            <w:del w:id="9186" w:author="Samuel Dent" w:date="2015-10-20T08:37:00Z">
              <w:r w:rsidRPr="00EE3637" w:rsidDel="00056BCA">
                <w:rPr>
                  <w:rFonts w:ascii="Calibri" w:hAnsi="Calibri"/>
                  <w:b/>
                  <w:bCs/>
                  <w:color w:val="000000"/>
                  <w:szCs w:val="20"/>
                </w:rPr>
                <w:delText>*All reflector lamps below lumen ranges specified above</w:delText>
              </w:r>
            </w:del>
          </w:p>
        </w:tc>
        <w:tc>
          <w:tcPr>
            <w:tcW w:w="960" w:type="dxa"/>
            <w:tcBorders>
              <w:top w:val="nil"/>
              <w:left w:val="nil"/>
              <w:bottom w:val="single" w:sz="4" w:space="0" w:color="auto"/>
              <w:right w:val="single" w:sz="4" w:space="0" w:color="auto"/>
            </w:tcBorders>
            <w:shd w:val="clear" w:color="auto" w:fill="auto"/>
            <w:vAlign w:val="center"/>
            <w:hideMark/>
          </w:tcPr>
          <w:p w14:paraId="7EA8D8DC" w14:textId="77777777" w:rsidR="00F302C5" w:rsidRPr="00EE3637" w:rsidDel="00056BCA" w:rsidRDefault="00F302C5">
            <w:pPr>
              <w:ind w:left="2160" w:hanging="1440"/>
              <w:jc w:val="left"/>
              <w:rPr>
                <w:del w:id="9187" w:author="Samuel Dent" w:date="2015-10-20T08:37:00Z"/>
                <w:rFonts w:ascii="Calibri" w:hAnsi="Calibri"/>
                <w:color w:val="000000"/>
                <w:szCs w:val="20"/>
              </w:rPr>
              <w:pPrChange w:id="9188" w:author="Samuel Dent" w:date="2015-10-20T08:37:00Z">
                <w:pPr>
                  <w:widowControl/>
                  <w:spacing w:after="0"/>
                  <w:jc w:val="center"/>
                </w:pPr>
              </w:pPrChange>
            </w:pPr>
            <w:del w:id="9189" w:author="Samuel Dent" w:date="2015-10-20T08:37:00Z">
              <w:r w:rsidRPr="00EE3637" w:rsidDel="00056BCA">
                <w:rPr>
                  <w:rFonts w:ascii="Calibri" w:hAnsi="Calibri"/>
                  <w:color w:val="000000"/>
                  <w:szCs w:val="20"/>
                </w:rPr>
                <w:delText>200</w:delText>
              </w:r>
            </w:del>
          </w:p>
        </w:tc>
        <w:tc>
          <w:tcPr>
            <w:tcW w:w="960" w:type="dxa"/>
            <w:tcBorders>
              <w:top w:val="nil"/>
              <w:left w:val="nil"/>
              <w:bottom w:val="single" w:sz="4" w:space="0" w:color="auto"/>
              <w:right w:val="single" w:sz="4" w:space="0" w:color="auto"/>
            </w:tcBorders>
            <w:shd w:val="clear" w:color="auto" w:fill="auto"/>
            <w:vAlign w:val="center"/>
            <w:hideMark/>
          </w:tcPr>
          <w:p w14:paraId="2E94743F" w14:textId="77777777" w:rsidR="00F302C5" w:rsidRPr="00EE3637" w:rsidDel="00056BCA" w:rsidRDefault="00F302C5">
            <w:pPr>
              <w:ind w:left="2160" w:hanging="1440"/>
              <w:jc w:val="left"/>
              <w:rPr>
                <w:del w:id="9190" w:author="Samuel Dent" w:date="2015-10-20T08:37:00Z"/>
                <w:rFonts w:ascii="Calibri" w:hAnsi="Calibri"/>
                <w:color w:val="000000"/>
                <w:szCs w:val="20"/>
              </w:rPr>
              <w:pPrChange w:id="9191" w:author="Samuel Dent" w:date="2015-10-20T08:37:00Z">
                <w:pPr>
                  <w:widowControl/>
                  <w:spacing w:after="0"/>
                  <w:jc w:val="center"/>
                </w:pPr>
              </w:pPrChange>
            </w:pPr>
            <w:del w:id="9192" w:author="Samuel Dent" w:date="2015-10-20T08:37:00Z">
              <w:r w:rsidRPr="00EE3637" w:rsidDel="00056BCA">
                <w:rPr>
                  <w:rFonts w:ascii="Calibri" w:hAnsi="Calibri"/>
                  <w:color w:val="000000"/>
                  <w:szCs w:val="20"/>
                </w:rPr>
                <w:delText>299</w:delText>
              </w:r>
            </w:del>
          </w:p>
        </w:tc>
        <w:tc>
          <w:tcPr>
            <w:tcW w:w="960" w:type="dxa"/>
            <w:tcBorders>
              <w:top w:val="nil"/>
              <w:left w:val="nil"/>
              <w:bottom w:val="single" w:sz="4" w:space="0" w:color="auto"/>
              <w:right w:val="single" w:sz="4" w:space="0" w:color="auto"/>
            </w:tcBorders>
            <w:shd w:val="clear" w:color="auto" w:fill="auto"/>
            <w:vAlign w:val="center"/>
            <w:hideMark/>
          </w:tcPr>
          <w:p w14:paraId="103C6656" w14:textId="77777777" w:rsidR="00F302C5" w:rsidRPr="00EE3637" w:rsidDel="00056BCA" w:rsidRDefault="00F302C5">
            <w:pPr>
              <w:ind w:left="2160" w:hanging="1440"/>
              <w:jc w:val="left"/>
              <w:rPr>
                <w:del w:id="9193" w:author="Samuel Dent" w:date="2015-10-20T08:37:00Z"/>
                <w:rFonts w:ascii="Calibri" w:hAnsi="Calibri"/>
                <w:color w:val="000000"/>
                <w:szCs w:val="20"/>
              </w:rPr>
              <w:pPrChange w:id="9194" w:author="Samuel Dent" w:date="2015-10-20T08:37:00Z">
                <w:pPr>
                  <w:widowControl/>
                  <w:spacing w:after="0"/>
                  <w:jc w:val="center"/>
                </w:pPr>
              </w:pPrChange>
            </w:pPr>
            <w:del w:id="9195" w:author="Samuel Dent" w:date="2015-10-20T08:37:00Z">
              <w:r w:rsidRPr="00EE3637" w:rsidDel="00056BCA">
                <w:rPr>
                  <w:rFonts w:ascii="Calibri" w:hAnsi="Calibri"/>
                  <w:color w:val="000000"/>
                  <w:szCs w:val="20"/>
                </w:rPr>
                <w:delText>20</w:delText>
              </w:r>
            </w:del>
          </w:p>
        </w:tc>
        <w:tc>
          <w:tcPr>
            <w:tcW w:w="1420" w:type="dxa"/>
            <w:tcBorders>
              <w:top w:val="nil"/>
              <w:left w:val="nil"/>
              <w:bottom w:val="single" w:sz="4" w:space="0" w:color="auto"/>
              <w:right w:val="single" w:sz="4" w:space="0" w:color="auto"/>
            </w:tcBorders>
            <w:shd w:val="clear" w:color="auto" w:fill="auto"/>
            <w:vAlign w:val="center"/>
            <w:hideMark/>
          </w:tcPr>
          <w:p w14:paraId="782EB5B9" w14:textId="77777777" w:rsidR="00F302C5" w:rsidRPr="00980897" w:rsidDel="00056BCA" w:rsidRDefault="00F302C5">
            <w:pPr>
              <w:ind w:left="2160" w:hanging="1440"/>
              <w:jc w:val="left"/>
              <w:rPr>
                <w:del w:id="9196" w:author="Samuel Dent" w:date="2015-10-20T08:37:00Z"/>
                <w:rFonts w:ascii="Calibri" w:hAnsi="Calibri"/>
                <w:color w:val="000000"/>
                <w:szCs w:val="20"/>
              </w:rPr>
              <w:pPrChange w:id="9197" w:author="Samuel Dent" w:date="2015-10-20T08:37:00Z">
                <w:pPr>
                  <w:widowControl/>
                  <w:spacing w:after="0"/>
                  <w:jc w:val="center"/>
                </w:pPr>
              </w:pPrChange>
            </w:pPr>
            <w:del w:id="9198" w:author="Samuel Dent" w:date="2015-10-20T08:37:00Z">
              <w:r w:rsidRPr="00980897" w:rsidDel="00056BCA">
                <w:rPr>
                  <w:rFonts w:ascii="Calibri" w:hAnsi="Calibri"/>
                  <w:color w:val="000000"/>
                  <w:szCs w:val="20"/>
                </w:rPr>
                <w:delText>250</w:delText>
              </w:r>
            </w:del>
          </w:p>
        </w:tc>
        <w:tc>
          <w:tcPr>
            <w:tcW w:w="960" w:type="dxa"/>
            <w:tcBorders>
              <w:top w:val="nil"/>
              <w:left w:val="nil"/>
              <w:bottom w:val="single" w:sz="4" w:space="0" w:color="auto"/>
              <w:right w:val="single" w:sz="4" w:space="0" w:color="auto"/>
            </w:tcBorders>
            <w:shd w:val="clear" w:color="auto" w:fill="auto"/>
            <w:noWrap/>
            <w:vAlign w:val="center"/>
            <w:hideMark/>
          </w:tcPr>
          <w:p w14:paraId="32FE7B29" w14:textId="77777777" w:rsidR="00F302C5" w:rsidRPr="00980897" w:rsidDel="00056BCA" w:rsidRDefault="00F302C5">
            <w:pPr>
              <w:ind w:left="2160" w:hanging="1440"/>
              <w:jc w:val="left"/>
              <w:rPr>
                <w:del w:id="9199" w:author="Samuel Dent" w:date="2015-10-20T08:37:00Z"/>
                <w:rFonts w:ascii="Calibri" w:hAnsi="Calibri"/>
                <w:color w:val="000000"/>
                <w:szCs w:val="20"/>
              </w:rPr>
              <w:pPrChange w:id="9200" w:author="Samuel Dent" w:date="2015-10-20T08:37:00Z">
                <w:pPr>
                  <w:widowControl/>
                  <w:spacing w:after="0"/>
                  <w:jc w:val="center"/>
                </w:pPr>
              </w:pPrChange>
            </w:pPr>
            <w:del w:id="9201" w:author="Samuel Dent" w:date="2015-10-20T08:37:00Z">
              <w:r w:rsidRPr="00980897" w:rsidDel="00056BCA">
                <w:rPr>
                  <w:rFonts w:ascii="Calibri" w:hAnsi="Calibri"/>
                  <w:color w:val="000000"/>
                  <w:szCs w:val="20"/>
                </w:rPr>
                <w:delText>6</w:delText>
              </w:r>
            </w:del>
          </w:p>
        </w:tc>
        <w:tc>
          <w:tcPr>
            <w:tcW w:w="960" w:type="dxa"/>
            <w:tcBorders>
              <w:top w:val="nil"/>
              <w:left w:val="nil"/>
              <w:bottom w:val="single" w:sz="4" w:space="0" w:color="auto"/>
              <w:right w:val="single" w:sz="4" w:space="0" w:color="auto"/>
            </w:tcBorders>
            <w:shd w:val="clear" w:color="auto" w:fill="auto"/>
            <w:noWrap/>
            <w:vAlign w:val="center"/>
            <w:hideMark/>
          </w:tcPr>
          <w:p w14:paraId="67C79E99" w14:textId="77777777" w:rsidR="00F302C5" w:rsidRPr="00980897" w:rsidDel="00056BCA" w:rsidRDefault="00F302C5">
            <w:pPr>
              <w:ind w:left="2160" w:hanging="1440"/>
              <w:jc w:val="left"/>
              <w:rPr>
                <w:del w:id="9202" w:author="Samuel Dent" w:date="2015-10-20T08:37:00Z"/>
                <w:rFonts w:ascii="Calibri" w:hAnsi="Calibri"/>
                <w:color w:val="000000"/>
                <w:szCs w:val="20"/>
              </w:rPr>
              <w:pPrChange w:id="9203" w:author="Samuel Dent" w:date="2015-10-20T08:37:00Z">
                <w:pPr>
                  <w:widowControl/>
                  <w:spacing w:after="0"/>
                  <w:jc w:val="center"/>
                </w:pPr>
              </w:pPrChange>
            </w:pPr>
            <w:del w:id="9204" w:author="Samuel Dent" w:date="2015-10-20T08:37:00Z">
              <w:r w:rsidRPr="00980897" w:rsidDel="00056BCA">
                <w:rPr>
                  <w:rFonts w:ascii="Calibri" w:hAnsi="Calibri"/>
                  <w:color w:val="000000"/>
                  <w:szCs w:val="20"/>
                </w:rPr>
                <w:delText>14</w:delText>
              </w:r>
            </w:del>
          </w:p>
        </w:tc>
      </w:tr>
      <w:tr w:rsidR="00F302C5" w:rsidRPr="00EE3637" w:rsidDel="00056BCA" w14:paraId="397F4899" w14:textId="77777777" w:rsidTr="00C04E8D">
        <w:trPr>
          <w:trHeight w:val="555"/>
          <w:jc w:val="center"/>
          <w:del w:id="9205"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14:paraId="04943393" w14:textId="77777777" w:rsidR="00F302C5" w:rsidRPr="00EE3637" w:rsidDel="00056BCA" w:rsidRDefault="00F302C5">
            <w:pPr>
              <w:ind w:left="2160" w:hanging="1440"/>
              <w:jc w:val="left"/>
              <w:rPr>
                <w:del w:id="9206" w:author="Samuel Dent" w:date="2015-10-20T08:37:00Z"/>
                <w:rFonts w:ascii="Calibri" w:hAnsi="Calibri"/>
                <w:b/>
                <w:bCs/>
                <w:color w:val="000000"/>
                <w:szCs w:val="20"/>
              </w:rPr>
              <w:pPrChange w:id="9207"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14:paraId="448B3763" w14:textId="77777777" w:rsidR="00F302C5" w:rsidRPr="00EE3637" w:rsidDel="00056BCA" w:rsidRDefault="00F302C5">
            <w:pPr>
              <w:ind w:left="2160" w:hanging="1440"/>
              <w:jc w:val="left"/>
              <w:rPr>
                <w:del w:id="9208" w:author="Samuel Dent" w:date="2015-10-20T08:37:00Z"/>
                <w:rFonts w:ascii="Calibri" w:hAnsi="Calibri"/>
                <w:color w:val="000000"/>
                <w:szCs w:val="20"/>
              </w:rPr>
              <w:pPrChange w:id="9209" w:author="Samuel Dent" w:date="2015-10-20T08:37:00Z">
                <w:pPr>
                  <w:widowControl/>
                  <w:spacing w:after="0"/>
                  <w:jc w:val="center"/>
                </w:pPr>
              </w:pPrChange>
            </w:pPr>
            <w:del w:id="9210" w:author="Samuel Dent" w:date="2015-10-20T08:37:00Z">
              <w:r w:rsidRPr="00EE3637" w:rsidDel="00056BCA">
                <w:rPr>
                  <w:rFonts w:ascii="Calibri" w:hAnsi="Calibri"/>
                  <w:color w:val="000000"/>
                  <w:szCs w:val="20"/>
                </w:rPr>
                <w:delText>300</w:delText>
              </w:r>
            </w:del>
          </w:p>
        </w:tc>
        <w:tc>
          <w:tcPr>
            <w:tcW w:w="960" w:type="dxa"/>
            <w:tcBorders>
              <w:top w:val="nil"/>
              <w:left w:val="nil"/>
              <w:bottom w:val="single" w:sz="4" w:space="0" w:color="auto"/>
              <w:right w:val="single" w:sz="4" w:space="0" w:color="auto"/>
            </w:tcBorders>
            <w:shd w:val="clear" w:color="auto" w:fill="auto"/>
            <w:vAlign w:val="center"/>
            <w:hideMark/>
          </w:tcPr>
          <w:p w14:paraId="2BD8B884" w14:textId="77777777" w:rsidR="00F302C5" w:rsidRPr="00980897" w:rsidDel="00056BCA" w:rsidRDefault="00F302C5">
            <w:pPr>
              <w:ind w:left="2160" w:hanging="1440"/>
              <w:jc w:val="left"/>
              <w:rPr>
                <w:del w:id="9211" w:author="Samuel Dent" w:date="2015-10-20T08:37:00Z"/>
                <w:rFonts w:ascii="Calibri" w:hAnsi="Calibri"/>
                <w:color w:val="000000"/>
                <w:szCs w:val="20"/>
              </w:rPr>
              <w:pPrChange w:id="9212" w:author="Samuel Dent" w:date="2015-10-20T08:37:00Z">
                <w:pPr>
                  <w:widowControl/>
                  <w:spacing w:after="0"/>
                  <w:jc w:val="center"/>
                </w:pPr>
              </w:pPrChange>
            </w:pPr>
            <w:del w:id="9213" w:author="Samuel Dent" w:date="2015-10-20T08:37:00Z">
              <w:r w:rsidRPr="00980897" w:rsidDel="00056BCA">
                <w:rPr>
                  <w:rFonts w:ascii="Calibri" w:hAnsi="Calibri"/>
                  <w:color w:val="000000"/>
                  <w:szCs w:val="20"/>
                </w:rPr>
                <w:footnoteReference w:customMarkFollows="1" w:id="774"/>
                <w:delText>399</w:delText>
              </w:r>
            </w:del>
          </w:p>
        </w:tc>
        <w:tc>
          <w:tcPr>
            <w:tcW w:w="960" w:type="dxa"/>
            <w:tcBorders>
              <w:top w:val="nil"/>
              <w:left w:val="nil"/>
              <w:bottom w:val="single" w:sz="4" w:space="0" w:color="auto"/>
              <w:right w:val="single" w:sz="4" w:space="0" w:color="auto"/>
            </w:tcBorders>
            <w:shd w:val="clear" w:color="auto" w:fill="auto"/>
            <w:vAlign w:val="center"/>
            <w:hideMark/>
          </w:tcPr>
          <w:p w14:paraId="342B7AD8" w14:textId="77777777" w:rsidR="00F302C5" w:rsidRPr="00EE3637" w:rsidDel="00056BCA" w:rsidRDefault="00F302C5">
            <w:pPr>
              <w:ind w:left="2160" w:hanging="1440"/>
              <w:jc w:val="left"/>
              <w:rPr>
                <w:del w:id="9215" w:author="Samuel Dent" w:date="2015-10-20T08:37:00Z"/>
                <w:rFonts w:ascii="Calibri" w:hAnsi="Calibri"/>
                <w:color w:val="000000"/>
                <w:szCs w:val="20"/>
              </w:rPr>
              <w:pPrChange w:id="9216" w:author="Samuel Dent" w:date="2015-10-20T08:37:00Z">
                <w:pPr>
                  <w:widowControl/>
                  <w:spacing w:after="0"/>
                  <w:jc w:val="center"/>
                </w:pPr>
              </w:pPrChange>
            </w:pPr>
            <w:del w:id="9217" w:author="Samuel Dent" w:date="2015-10-20T08:37:00Z">
              <w:r w:rsidRPr="00EE3637" w:rsidDel="00056BCA">
                <w:rPr>
                  <w:rFonts w:ascii="Calibri" w:hAnsi="Calibri"/>
                  <w:color w:val="000000"/>
                  <w:szCs w:val="20"/>
                </w:rPr>
                <w:delText>30</w:delText>
              </w:r>
            </w:del>
          </w:p>
        </w:tc>
        <w:tc>
          <w:tcPr>
            <w:tcW w:w="1420" w:type="dxa"/>
            <w:tcBorders>
              <w:top w:val="nil"/>
              <w:left w:val="nil"/>
              <w:bottom w:val="single" w:sz="4" w:space="0" w:color="auto"/>
              <w:right w:val="single" w:sz="4" w:space="0" w:color="auto"/>
            </w:tcBorders>
            <w:shd w:val="clear" w:color="auto" w:fill="auto"/>
            <w:vAlign w:val="center"/>
            <w:hideMark/>
          </w:tcPr>
          <w:p w14:paraId="0314709D" w14:textId="77777777" w:rsidR="00F302C5" w:rsidRPr="00980897" w:rsidDel="00056BCA" w:rsidRDefault="00F302C5">
            <w:pPr>
              <w:ind w:left="2160" w:hanging="1440"/>
              <w:jc w:val="left"/>
              <w:rPr>
                <w:del w:id="9218" w:author="Samuel Dent" w:date="2015-10-20T08:37:00Z"/>
                <w:rFonts w:ascii="Calibri" w:hAnsi="Calibri"/>
                <w:color w:val="000000"/>
                <w:szCs w:val="20"/>
              </w:rPr>
              <w:pPrChange w:id="9219" w:author="Samuel Dent" w:date="2015-10-20T08:37:00Z">
                <w:pPr>
                  <w:widowControl/>
                  <w:spacing w:after="0"/>
                  <w:jc w:val="center"/>
                </w:pPr>
              </w:pPrChange>
            </w:pPr>
            <w:del w:id="9220" w:author="Samuel Dent" w:date="2015-10-20T08:37:00Z">
              <w:r w:rsidRPr="00980897" w:rsidDel="00056BCA">
                <w:rPr>
                  <w:rFonts w:ascii="Calibri" w:hAnsi="Calibri"/>
                  <w:color w:val="000000"/>
                  <w:szCs w:val="20"/>
                </w:rPr>
                <w:delText>350</w:delText>
              </w:r>
            </w:del>
          </w:p>
        </w:tc>
        <w:tc>
          <w:tcPr>
            <w:tcW w:w="960" w:type="dxa"/>
            <w:tcBorders>
              <w:top w:val="nil"/>
              <w:left w:val="nil"/>
              <w:bottom w:val="single" w:sz="4" w:space="0" w:color="auto"/>
              <w:right w:val="single" w:sz="4" w:space="0" w:color="auto"/>
            </w:tcBorders>
            <w:shd w:val="clear" w:color="auto" w:fill="auto"/>
            <w:noWrap/>
            <w:vAlign w:val="center"/>
            <w:hideMark/>
          </w:tcPr>
          <w:p w14:paraId="4230D6BB" w14:textId="77777777" w:rsidR="00F302C5" w:rsidRPr="00980897" w:rsidDel="00056BCA" w:rsidRDefault="00F302C5">
            <w:pPr>
              <w:ind w:left="2160" w:hanging="1440"/>
              <w:jc w:val="left"/>
              <w:rPr>
                <w:del w:id="9221" w:author="Samuel Dent" w:date="2015-10-20T08:37:00Z"/>
                <w:rFonts w:ascii="Calibri" w:hAnsi="Calibri"/>
                <w:color w:val="000000"/>
                <w:szCs w:val="20"/>
              </w:rPr>
              <w:pPrChange w:id="9222" w:author="Samuel Dent" w:date="2015-10-20T08:37:00Z">
                <w:pPr>
                  <w:widowControl/>
                  <w:spacing w:after="0"/>
                  <w:jc w:val="center"/>
                </w:pPr>
              </w:pPrChange>
            </w:pPr>
            <w:del w:id="9223" w:author="Samuel Dent" w:date="2015-10-20T08:37:00Z">
              <w:r w:rsidRPr="00980897" w:rsidDel="00056BCA">
                <w:rPr>
                  <w:rFonts w:ascii="Calibri" w:hAnsi="Calibri"/>
                  <w:color w:val="000000"/>
                  <w:szCs w:val="20"/>
                </w:rPr>
                <w:delText>9</w:delText>
              </w:r>
            </w:del>
          </w:p>
        </w:tc>
        <w:tc>
          <w:tcPr>
            <w:tcW w:w="960" w:type="dxa"/>
            <w:tcBorders>
              <w:top w:val="nil"/>
              <w:left w:val="nil"/>
              <w:bottom w:val="single" w:sz="4" w:space="0" w:color="auto"/>
              <w:right w:val="single" w:sz="4" w:space="0" w:color="auto"/>
            </w:tcBorders>
            <w:shd w:val="clear" w:color="auto" w:fill="auto"/>
            <w:noWrap/>
            <w:vAlign w:val="center"/>
            <w:hideMark/>
          </w:tcPr>
          <w:p w14:paraId="66AA9767" w14:textId="77777777" w:rsidR="00F302C5" w:rsidRPr="00980897" w:rsidDel="00056BCA" w:rsidRDefault="00F302C5">
            <w:pPr>
              <w:ind w:left="2160" w:hanging="1440"/>
              <w:jc w:val="left"/>
              <w:rPr>
                <w:del w:id="9224" w:author="Samuel Dent" w:date="2015-10-20T08:37:00Z"/>
                <w:rFonts w:ascii="Calibri" w:hAnsi="Calibri"/>
                <w:color w:val="000000"/>
                <w:szCs w:val="20"/>
              </w:rPr>
              <w:pPrChange w:id="9225" w:author="Samuel Dent" w:date="2015-10-20T08:37:00Z">
                <w:pPr>
                  <w:widowControl/>
                  <w:spacing w:after="0"/>
                  <w:jc w:val="center"/>
                </w:pPr>
              </w:pPrChange>
            </w:pPr>
            <w:del w:id="9226" w:author="Samuel Dent" w:date="2015-10-20T08:37:00Z">
              <w:r w:rsidRPr="00980897" w:rsidDel="00056BCA">
                <w:rPr>
                  <w:rFonts w:ascii="Calibri" w:hAnsi="Calibri"/>
                  <w:color w:val="000000"/>
                  <w:szCs w:val="20"/>
                </w:rPr>
                <w:delText>21</w:delText>
              </w:r>
            </w:del>
          </w:p>
        </w:tc>
      </w:tr>
    </w:tbl>
    <w:p w14:paraId="6310EAEC" w14:textId="77777777" w:rsidR="00F302C5" w:rsidDel="00FC3F0B" w:rsidRDefault="00F302C5">
      <w:pPr>
        <w:ind w:left="2160" w:hanging="1440"/>
        <w:jc w:val="left"/>
        <w:rPr>
          <w:del w:id="9227" w:author="Samuel Dent" w:date="2015-09-23T08:43:00Z"/>
          <w:noProof/>
        </w:rPr>
        <w:pPrChange w:id="9228" w:author="Samuel Dent" w:date="2015-10-20T08:37:00Z">
          <w:pPr>
            <w:ind w:left="2430"/>
          </w:pPr>
        </w:pPrChange>
      </w:pPr>
      <w:del w:id="9229" w:author="Samuel Dent" w:date="2015-10-20T08:37:00Z">
        <w:r w:rsidDel="00056BCA">
          <w:rPr>
            <w:noProof/>
          </w:rPr>
          <w:delText>Directional lamps are exempt from EISA regulations.</w:delText>
        </w:r>
      </w:del>
    </w:p>
    <w:p w14:paraId="1B115BAB" w14:textId="77777777" w:rsidR="00F302C5" w:rsidDel="007171D5" w:rsidRDefault="00F302C5">
      <w:pPr>
        <w:ind w:left="2160" w:hanging="1440"/>
        <w:jc w:val="left"/>
        <w:rPr>
          <w:del w:id="9230" w:author="Samuel Dent" w:date="2015-09-23T08:34:00Z"/>
          <w:noProof/>
        </w:rPr>
        <w:pPrChange w:id="9231" w:author="Samuel Dent" w:date="2015-10-20T08:37:00Z">
          <w:pPr>
            <w:ind w:left="2160" w:hanging="1440"/>
          </w:pPr>
        </w:pPrChange>
      </w:pPr>
    </w:p>
    <w:p w14:paraId="03F6733C" w14:textId="77777777" w:rsidR="00F302C5" w:rsidDel="00062CFC" w:rsidRDefault="00F302C5">
      <w:pPr>
        <w:ind w:left="2160" w:hanging="1440"/>
        <w:jc w:val="left"/>
        <w:rPr>
          <w:noProof/>
        </w:rPr>
        <w:pPrChange w:id="9232" w:author="Samuel Dent" w:date="2015-10-20T08:37:00Z">
          <w:pPr>
            <w:ind w:firstLine="720"/>
          </w:pPr>
        </w:pPrChange>
      </w:pPr>
      <w:moveFromRangeStart w:id="9233" w:author="Samuel Dent" w:date="2015-09-23T07:55:00Z" w:name="move430758284"/>
      <w:moveFrom w:id="9234" w:author="Samuel Dent" w:date="2015-09-23T07:55:00Z">
        <w:r w:rsidDel="00062CFC">
          <w:rPr>
            <w:noProof/>
          </w:rPr>
          <w:t>For PAR, MR, and MRX Lamps Types:</w:t>
        </w:r>
      </w:moveFrom>
    </w:p>
    <w:p w14:paraId="20AF7C8C" w14:textId="77777777" w:rsidR="00F302C5" w:rsidRPr="00022158" w:rsidDel="00056BCA" w:rsidRDefault="00F302C5" w:rsidP="00F302C5">
      <w:pPr>
        <w:ind w:left="720"/>
        <w:rPr>
          <w:del w:id="9235" w:author="Samuel Dent" w:date="2015-10-20T08:37:00Z"/>
          <w:noProof/>
          <w:szCs w:val="20"/>
        </w:rPr>
      </w:pPr>
      <w:moveFrom w:id="9236" w:author="Samuel Dent" w:date="2015-09-23T07:55:00Z">
        <w:del w:id="9237" w:author="Samuel Dent" w:date="2015-10-20T08:37:00Z">
          <w:r w:rsidDel="00056BCA">
            <w:rPr>
              <w:noProof/>
            </w:rPr>
            <w:delText>For these highly focused directional lamp types, it is necessary to have Center Beam Candle Power (CBCP) and beam angle measurements to accurately estimate the equivalent baseline wattage.  The formula below is based on the Energy Star Center Beam Candle Power tool.</w:delText>
          </w:r>
          <w:r w:rsidDel="00056BCA">
            <w:rPr>
              <w:rStyle w:val="FootnoteReference"/>
              <w:noProof/>
            </w:rPr>
            <w:footnoteReference w:id="775"/>
          </w:r>
          <w:r w:rsidDel="00056BCA">
            <w:rPr>
              <w:noProof/>
            </w:rPr>
            <w:delText xml:space="preserve"> </w:delText>
          </w:r>
          <w:r w:rsidDel="00056BCA">
            <w:rPr>
              <w:noProof/>
              <w:szCs w:val="20"/>
            </w:rPr>
            <w:delText>If CBCP and beam angle information are not available, refer to the R, BR, and ER lumen based method above.</w:delText>
          </w:r>
        </w:del>
      </w:moveFrom>
    </w:p>
    <w:p w14:paraId="0749BFBC" w14:textId="77777777" w:rsidR="00F302C5" w:rsidRPr="009C362B" w:rsidDel="00FC3F0B" w:rsidRDefault="00F302C5" w:rsidP="00F302C5">
      <w:pPr>
        <w:rPr>
          <w:del w:id="9240" w:author="Samuel Dent" w:date="2015-09-23T08:43:00Z"/>
          <w:noProof/>
          <w:sz w:val="17"/>
          <w:szCs w:val="17"/>
        </w:rPr>
      </w:pPr>
      <m:oMathPara>
        <m:oMathParaPr>
          <m:jc m:val="left"/>
        </m:oMathParaPr>
        <m:oMath>
          <m:r>
            <w:del w:id="9241" w:author="Samuel Dent" w:date="2015-09-23T08:43:00Z">
              <m:rPr>
                <m:sty m:val="p"/>
              </m:rPr>
              <w:rPr>
                <w:rFonts w:ascii="Cambria Math" w:hAnsi="Cambria Math"/>
                <w:noProof/>
                <w:sz w:val="17"/>
                <w:szCs w:val="17"/>
              </w:rPr>
              <m:t>Wattsbase</m:t>
            </w:del>
          </m:r>
          <m:r>
            <w:del w:id="9242" w:author="Samuel Dent" w:date="2015-09-23T08:43:00Z">
              <w:rPr>
                <w:rFonts w:ascii="Cambria Math" w:hAnsi="Cambria Math"/>
                <w:noProof/>
                <w:sz w:val="17"/>
                <w:szCs w:val="17"/>
              </w:rPr>
              <m:t>=</m:t>
            </w:del>
          </m:r>
        </m:oMath>
      </m:oMathPara>
    </w:p>
    <w:p w14:paraId="334D3D9B" w14:textId="77777777" w:rsidR="00F302C5" w:rsidRPr="00980897" w:rsidDel="00FC3F0B" w:rsidRDefault="00F302C5" w:rsidP="00F302C5">
      <w:pPr>
        <w:rPr>
          <w:del w:id="9243" w:author="Samuel Dent" w:date="2015-09-23T08:43:00Z"/>
          <w:noProof/>
          <w:sz w:val="17"/>
          <w:szCs w:val="17"/>
        </w:rPr>
      </w:pPr>
      <m:oMathPara>
        <m:oMath>
          <m:r>
            <w:del w:id="9244" w:author="Samuel Dent" w:date="2015-09-23T08:43:00Z">
              <w:rPr>
                <w:rFonts w:ascii="Cambria Math" w:hAnsi="Cambria Math"/>
                <w:noProof/>
                <w:sz w:val="17"/>
                <w:szCs w:val="17"/>
              </w:rPr>
              <m:t>375.1-4.355</m:t>
            </w:del>
          </m:r>
          <m:d>
            <m:dPr>
              <m:ctrlPr>
                <w:del w:id="9245" w:author="Samuel Dent" w:date="2015-09-23T08:43:00Z">
                  <w:rPr>
                    <w:rFonts w:ascii="Cambria Math" w:hAnsi="Cambria Math"/>
                    <w:i/>
                    <w:noProof/>
                    <w:sz w:val="17"/>
                    <w:szCs w:val="17"/>
                  </w:rPr>
                </w:del>
              </m:ctrlPr>
            </m:dPr>
            <m:e>
              <m:r>
                <w:del w:id="9246" w:author="Samuel Dent" w:date="2015-09-23T08:43:00Z">
                  <w:rPr>
                    <w:rFonts w:ascii="Cambria Math" w:hAnsi="Cambria Math"/>
                    <w:noProof/>
                    <w:sz w:val="17"/>
                    <w:szCs w:val="17"/>
                  </w:rPr>
                  <m:t>D</m:t>
                </w:del>
              </m:r>
            </m:e>
          </m:d>
          <m:r>
            <w:del w:id="9247" w:author="Samuel Dent" w:date="2015-09-23T08:43:00Z">
              <w:rPr>
                <w:rFonts w:ascii="Cambria Math" w:hAnsi="Cambria Math"/>
                <w:noProof/>
                <w:sz w:val="17"/>
                <w:szCs w:val="17"/>
              </w:rPr>
              <m:t xml:space="preserve">- </m:t>
            </w:del>
          </m:r>
          <m:rad>
            <m:radPr>
              <m:degHide m:val="1"/>
              <m:ctrlPr>
                <w:del w:id="9248" w:author="Samuel Dent" w:date="2015-09-23T08:43:00Z">
                  <w:rPr>
                    <w:rFonts w:ascii="Cambria Math" w:hAnsi="Cambria Math"/>
                    <w:i/>
                    <w:noProof/>
                    <w:sz w:val="17"/>
                    <w:szCs w:val="17"/>
                  </w:rPr>
                </w:del>
              </m:ctrlPr>
            </m:radPr>
            <m:deg/>
            <m:e>
              <m:r>
                <w:del w:id="9249" w:author="Samuel Dent" w:date="2015-09-23T08:43:00Z">
                  <w:rPr>
                    <w:rFonts w:ascii="Cambria Math" w:hAnsi="Cambria Math"/>
                    <w:noProof/>
                    <w:sz w:val="17"/>
                    <w:szCs w:val="17"/>
                  </w:rPr>
                  <m:t>227,800-937.9</m:t>
                </w:del>
              </m:r>
              <m:d>
                <m:dPr>
                  <m:ctrlPr>
                    <w:del w:id="9250" w:author="Samuel Dent" w:date="2015-09-23T08:43:00Z">
                      <w:rPr>
                        <w:rFonts w:ascii="Cambria Math" w:hAnsi="Cambria Math"/>
                        <w:i/>
                        <w:noProof/>
                        <w:sz w:val="17"/>
                        <w:szCs w:val="17"/>
                      </w:rPr>
                    </w:del>
                  </m:ctrlPr>
                </m:dPr>
                <m:e>
                  <m:r>
                    <w:del w:id="9251" w:author="Samuel Dent" w:date="2015-09-23T08:43:00Z">
                      <w:rPr>
                        <w:rFonts w:ascii="Cambria Math" w:hAnsi="Cambria Math"/>
                        <w:noProof/>
                        <w:sz w:val="17"/>
                        <w:szCs w:val="17"/>
                      </w:rPr>
                      <m:t>D</m:t>
                    </w:del>
                  </m:r>
                </m:e>
              </m:d>
              <m:r>
                <w:del w:id="9252" w:author="Samuel Dent" w:date="2015-09-23T08:43:00Z">
                  <w:rPr>
                    <w:rFonts w:ascii="Cambria Math" w:hAnsi="Cambria Math"/>
                    <w:noProof/>
                    <w:sz w:val="17"/>
                    <w:szCs w:val="17"/>
                  </w:rPr>
                  <m:t>-0.9903</m:t>
                </w:del>
              </m:r>
              <m:d>
                <m:dPr>
                  <m:ctrlPr>
                    <w:del w:id="9253" w:author="Samuel Dent" w:date="2015-09-23T08:43:00Z">
                      <w:rPr>
                        <w:rFonts w:ascii="Cambria Math" w:hAnsi="Cambria Math"/>
                        <w:i/>
                        <w:noProof/>
                        <w:sz w:val="17"/>
                        <w:szCs w:val="17"/>
                      </w:rPr>
                    </w:del>
                  </m:ctrlPr>
                </m:dPr>
                <m:e>
                  <m:sSup>
                    <m:sSupPr>
                      <m:ctrlPr>
                        <w:del w:id="9254" w:author="Samuel Dent" w:date="2015-09-23T08:43:00Z">
                          <w:rPr>
                            <w:rFonts w:ascii="Cambria Math" w:hAnsi="Cambria Math"/>
                            <w:i/>
                            <w:noProof/>
                            <w:sz w:val="17"/>
                            <w:szCs w:val="17"/>
                          </w:rPr>
                        </w:del>
                      </m:ctrlPr>
                    </m:sSupPr>
                    <m:e>
                      <m:r>
                        <w:del w:id="9255" w:author="Samuel Dent" w:date="2015-09-23T08:43:00Z">
                          <w:rPr>
                            <w:rFonts w:ascii="Cambria Math" w:hAnsi="Cambria Math"/>
                            <w:noProof/>
                            <w:sz w:val="17"/>
                            <w:szCs w:val="17"/>
                          </w:rPr>
                          <m:t>D</m:t>
                        </w:del>
                      </m:r>
                    </m:e>
                    <m:sup>
                      <m:r>
                        <w:del w:id="9256" w:author="Samuel Dent" w:date="2015-09-23T08:43:00Z">
                          <w:rPr>
                            <w:rFonts w:ascii="Cambria Math" w:hAnsi="Cambria Math"/>
                            <w:noProof/>
                            <w:sz w:val="17"/>
                            <w:szCs w:val="17"/>
                          </w:rPr>
                          <m:t>2</m:t>
                        </w:del>
                      </m:r>
                    </m:sup>
                  </m:sSup>
                </m:e>
              </m:d>
              <m:r>
                <w:del w:id="9257" w:author="Samuel Dent" w:date="2015-09-23T08:43:00Z">
                  <w:rPr>
                    <w:rFonts w:ascii="Cambria Math" w:hAnsi="Cambria Math"/>
                    <w:noProof/>
                    <w:sz w:val="17"/>
                    <w:szCs w:val="17"/>
                  </w:rPr>
                  <m:t>-1479</m:t>
                </w:del>
              </m:r>
              <m:d>
                <m:dPr>
                  <m:ctrlPr>
                    <w:del w:id="9258" w:author="Samuel Dent" w:date="2015-09-23T08:43:00Z">
                      <w:rPr>
                        <w:rFonts w:ascii="Cambria Math" w:hAnsi="Cambria Math"/>
                        <w:i/>
                        <w:noProof/>
                        <w:sz w:val="17"/>
                        <w:szCs w:val="17"/>
                      </w:rPr>
                    </w:del>
                  </m:ctrlPr>
                </m:dPr>
                <m:e>
                  <m:r>
                    <w:del w:id="9259" w:author="Samuel Dent" w:date="2015-09-23T08:43:00Z">
                      <w:rPr>
                        <w:rFonts w:ascii="Cambria Math" w:hAnsi="Cambria Math"/>
                        <w:noProof/>
                        <w:sz w:val="17"/>
                        <w:szCs w:val="17"/>
                      </w:rPr>
                      <m:t>BA</m:t>
                    </w:del>
                  </m:r>
                </m:e>
              </m:d>
              <m:r>
                <w:del w:id="9260" w:author="Samuel Dent" w:date="2015-09-23T08:43:00Z">
                  <w:rPr>
                    <w:rFonts w:ascii="Cambria Math" w:hAnsi="Cambria Math"/>
                    <w:noProof/>
                    <w:sz w:val="17"/>
                    <w:szCs w:val="17"/>
                  </w:rPr>
                  <m:t>-12.02</m:t>
                </w:del>
              </m:r>
              <m:d>
                <m:dPr>
                  <m:ctrlPr>
                    <w:del w:id="9261" w:author="Samuel Dent" w:date="2015-09-23T08:43:00Z">
                      <w:rPr>
                        <w:rFonts w:ascii="Cambria Math" w:hAnsi="Cambria Math"/>
                        <w:i/>
                        <w:noProof/>
                        <w:sz w:val="17"/>
                        <w:szCs w:val="17"/>
                      </w:rPr>
                    </w:del>
                  </m:ctrlPr>
                </m:dPr>
                <m:e>
                  <m:r>
                    <w:del w:id="9262" w:author="Samuel Dent" w:date="2015-09-23T08:43:00Z">
                      <w:rPr>
                        <w:rFonts w:ascii="Cambria Math" w:hAnsi="Cambria Math"/>
                        <w:noProof/>
                        <w:sz w:val="17"/>
                        <w:szCs w:val="17"/>
                      </w:rPr>
                      <m:t>D*BA</m:t>
                    </w:del>
                  </m:r>
                </m:e>
              </m:d>
              <m:r>
                <w:del w:id="9263" w:author="Samuel Dent" w:date="2015-09-23T08:43:00Z">
                  <w:rPr>
                    <w:rFonts w:ascii="Cambria Math" w:hAnsi="Cambria Math"/>
                    <w:noProof/>
                    <w:sz w:val="17"/>
                    <w:szCs w:val="17"/>
                  </w:rPr>
                  <m:t>+14.69</m:t>
                </w:del>
              </m:r>
              <m:d>
                <m:dPr>
                  <m:ctrlPr>
                    <w:del w:id="9264" w:author="Samuel Dent" w:date="2015-09-23T08:43:00Z">
                      <w:rPr>
                        <w:rFonts w:ascii="Cambria Math" w:hAnsi="Cambria Math"/>
                        <w:i/>
                        <w:noProof/>
                        <w:sz w:val="17"/>
                        <w:szCs w:val="17"/>
                      </w:rPr>
                    </w:del>
                  </m:ctrlPr>
                </m:dPr>
                <m:e>
                  <m:sSup>
                    <m:sSupPr>
                      <m:ctrlPr>
                        <w:del w:id="9265" w:author="Samuel Dent" w:date="2015-09-23T08:43:00Z">
                          <w:rPr>
                            <w:rFonts w:ascii="Cambria Math" w:hAnsi="Cambria Math"/>
                            <w:i/>
                            <w:noProof/>
                            <w:sz w:val="17"/>
                            <w:szCs w:val="17"/>
                          </w:rPr>
                        </w:del>
                      </m:ctrlPr>
                    </m:sSupPr>
                    <m:e>
                      <m:r>
                        <w:del w:id="9266" w:author="Samuel Dent" w:date="2015-09-23T08:43:00Z">
                          <w:rPr>
                            <w:rFonts w:ascii="Cambria Math" w:hAnsi="Cambria Math"/>
                            <w:noProof/>
                            <w:sz w:val="17"/>
                            <w:szCs w:val="17"/>
                          </w:rPr>
                          <m:t>BA</m:t>
                        </w:del>
                      </m:r>
                    </m:e>
                    <m:sup>
                      <m:r>
                        <w:del w:id="9267" w:author="Samuel Dent" w:date="2015-09-23T08:43:00Z">
                          <w:rPr>
                            <w:rFonts w:ascii="Cambria Math" w:hAnsi="Cambria Math"/>
                            <w:noProof/>
                            <w:sz w:val="17"/>
                            <w:szCs w:val="17"/>
                          </w:rPr>
                          <m:t>2</m:t>
                        </w:del>
                      </m:r>
                    </m:sup>
                  </m:sSup>
                </m:e>
              </m:d>
              <m:r>
                <w:del w:id="9268" w:author="Samuel Dent" w:date="2015-09-23T08:43:00Z">
                  <w:rPr>
                    <w:rFonts w:ascii="Cambria Math" w:hAnsi="Cambria Math"/>
                    <w:noProof/>
                    <w:sz w:val="17"/>
                    <w:szCs w:val="17"/>
                  </w:rPr>
                  <m:t>-16,720*</m:t>
                </w:del>
              </m:r>
              <m:r>
                <w:del w:id="9269" w:author="Samuel Dent" w:date="2015-09-23T08:43:00Z">
                  <m:rPr>
                    <m:sty m:val="p"/>
                  </m:rPr>
                  <w:rPr>
                    <w:rFonts w:ascii="Cambria Math" w:hAnsi="Cambria Math"/>
                    <w:noProof/>
                    <w:sz w:val="17"/>
                    <w:szCs w:val="17"/>
                  </w:rPr>
                  <m:t>ln⁡</m:t>
                </w:del>
              </m:r>
              <m:r>
                <w:del w:id="9270" w:author="Samuel Dent" w:date="2015-09-23T08:43:00Z">
                  <w:rPr>
                    <w:rFonts w:ascii="Cambria Math" w:hAnsi="Cambria Math"/>
                    <w:noProof/>
                    <w:sz w:val="17"/>
                    <w:szCs w:val="17"/>
                  </w:rPr>
                  <m:t>(CBCP)</m:t>
                </w:del>
              </m:r>
            </m:e>
          </m:rad>
        </m:oMath>
      </m:oMathPara>
    </w:p>
    <w:p w14:paraId="35412087" w14:textId="77777777" w:rsidR="00F302C5" w:rsidDel="00FC3F0B" w:rsidRDefault="00F302C5" w:rsidP="00F302C5">
      <w:pPr>
        <w:rPr>
          <w:del w:id="9271" w:author="Samuel Dent" w:date="2015-09-23T08:43:00Z"/>
          <w:noProof/>
          <w:szCs w:val="20"/>
        </w:rPr>
      </w:pPr>
      <w:moveFrom w:id="9272" w:author="Samuel Dent" w:date="2015-09-23T07:55:00Z">
        <w:del w:id="9273" w:author="Samuel Dent" w:date="2015-09-23T08:43:00Z">
          <w:r w:rsidDel="00FC3F0B">
            <w:rPr>
              <w:noProof/>
              <w:szCs w:val="20"/>
            </w:rPr>
            <w:delText>Where:</w:delText>
          </w:r>
        </w:del>
      </w:moveFrom>
    </w:p>
    <w:p w14:paraId="1E899DE2" w14:textId="77777777" w:rsidR="00F302C5" w:rsidDel="00FC3F0B" w:rsidRDefault="00F302C5" w:rsidP="00F302C5">
      <w:pPr>
        <w:rPr>
          <w:del w:id="9274" w:author="Samuel Dent" w:date="2015-09-23T08:43:00Z"/>
          <w:noProof/>
          <w:szCs w:val="20"/>
        </w:rPr>
      </w:pPr>
      <w:moveFrom w:id="9275" w:author="Samuel Dent" w:date="2015-09-23T07:55:00Z">
        <w:del w:id="9276" w:author="Samuel Dent" w:date="2015-09-23T08:43:00Z">
          <w:r w:rsidDel="00FC3F0B">
            <w:rPr>
              <w:noProof/>
              <w:szCs w:val="20"/>
            </w:rPr>
            <w:tab/>
            <w:delText xml:space="preserve">D </w:delText>
          </w:r>
          <w:r w:rsidDel="00FC3F0B">
            <w:rPr>
              <w:noProof/>
              <w:szCs w:val="20"/>
            </w:rPr>
            <w:tab/>
          </w:r>
          <w:r w:rsidDel="00FC3F0B">
            <w:rPr>
              <w:noProof/>
              <w:szCs w:val="20"/>
            </w:rPr>
            <w:tab/>
            <w:delText>= Bulb diameter (e.g.  for PAR20 D = 20)</w:delText>
          </w:r>
        </w:del>
      </w:moveFrom>
    </w:p>
    <w:p w14:paraId="207A9B7B" w14:textId="77777777" w:rsidR="00F302C5" w:rsidDel="00FC3F0B" w:rsidRDefault="00F302C5" w:rsidP="00F302C5">
      <w:pPr>
        <w:rPr>
          <w:del w:id="9277" w:author="Samuel Dent" w:date="2015-09-23T08:43:00Z"/>
          <w:noProof/>
          <w:szCs w:val="20"/>
        </w:rPr>
      </w:pPr>
      <w:moveFrom w:id="9278" w:author="Samuel Dent" w:date="2015-09-23T07:55:00Z">
        <w:del w:id="9279" w:author="Samuel Dent" w:date="2015-09-23T08:43:00Z">
          <w:r w:rsidDel="00FC3F0B">
            <w:rPr>
              <w:noProof/>
              <w:szCs w:val="20"/>
            </w:rPr>
            <w:tab/>
            <w:delText>BA</w:delText>
          </w:r>
          <w:r w:rsidDel="00FC3F0B">
            <w:rPr>
              <w:noProof/>
              <w:szCs w:val="20"/>
            </w:rPr>
            <w:tab/>
          </w:r>
          <w:r w:rsidDel="00FC3F0B">
            <w:rPr>
              <w:noProof/>
              <w:szCs w:val="20"/>
            </w:rPr>
            <w:tab/>
            <w:delText>= Beam angle</w:delText>
          </w:r>
        </w:del>
      </w:moveFrom>
    </w:p>
    <w:p w14:paraId="1AAB6FE3" w14:textId="77777777" w:rsidR="00F302C5" w:rsidDel="00FC3F0B" w:rsidRDefault="00F302C5" w:rsidP="00F302C5">
      <w:pPr>
        <w:rPr>
          <w:del w:id="9280" w:author="Samuel Dent" w:date="2015-09-23T08:43:00Z"/>
          <w:noProof/>
          <w:szCs w:val="20"/>
        </w:rPr>
      </w:pPr>
      <w:moveFrom w:id="9281" w:author="Samuel Dent" w:date="2015-09-23T07:55:00Z">
        <w:del w:id="9282" w:author="Samuel Dent" w:date="2015-09-23T08:43:00Z">
          <w:r w:rsidDel="00FC3F0B">
            <w:rPr>
              <w:noProof/>
              <w:szCs w:val="20"/>
            </w:rPr>
            <w:tab/>
            <w:delText>CBCP</w:delText>
          </w:r>
          <w:r w:rsidDel="00FC3F0B">
            <w:rPr>
              <w:noProof/>
              <w:szCs w:val="20"/>
            </w:rPr>
            <w:tab/>
          </w:r>
          <w:r w:rsidDel="00FC3F0B">
            <w:rPr>
              <w:noProof/>
              <w:szCs w:val="20"/>
            </w:rPr>
            <w:tab/>
            <w:delText>= Center beam candle power</w:delText>
          </w:r>
        </w:del>
      </w:moveFrom>
    </w:p>
    <w:p w14:paraId="3DF025C4" w14:textId="77777777" w:rsidR="00F302C5" w:rsidDel="00FC3F0B" w:rsidRDefault="00F302C5" w:rsidP="00F302C5">
      <w:pPr>
        <w:rPr>
          <w:del w:id="9283" w:author="Samuel Dent" w:date="2015-09-23T08:43:00Z"/>
          <w:noProof/>
          <w:szCs w:val="20"/>
        </w:rPr>
      </w:pPr>
      <w:moveFrom w:id="9284" w:author="Samuel Dent" w:date="2015-09-23T07:55:00Z">
        <w:del w:id="9285" w:author="Samuel Dent" w:date="2015-09-23T08:43:00Z">
          <w:r w:rsidDel="00FC3F0B">
            <w:rPr>
              <w:noProof/>
              <w:szCs w:val="20"/>
            </w:rPr>
            <w:delText>The result of the equation above should be rounded DOWN to the nearest wattage established by Energy Star:</w:delText>
          </w:r>
        </w:del>
      </w:moveFrom>
    </w:p>
    <w:tbl>
      <w:tblPr>
        <w:tblW w:w="7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4490"/>
      </w:tblGrid>
      <w:tr w:rsidR="00F302C5" w:rsidRPr="00022158" w:rsidDel="00FC3F0B" w14:paraId="01C4E2E7" w14:textId="77777777" w:rsidTr="00C04E8D">
        <w:trPr>
          <w:trHeight w:val="510"/>
          <w:jc w:val="center"/>
          <w:del w:id="9286" w:author="Samuel Dent" w:date="2015-09-23T08:43:00Z"/>
        </w:trPr>
        <w:tc>
          <w:tcPr>
            <w:tcW w:w="2540" w:type="dxa"/>
            <w:shd w:val="clear" w:color="000000" w:fill="808080"/>
            <w:vAlign w:val="center"/>
            <w:hideMark/>
          </w:tcPr>
          <w:p w14:paraId="40E5A2ED" w14:textId="77777777" w:rsidR="00F302C5" w:rsidRPr="00022158" w:rsidDel="00FC3F0B" w:rsidRDefault="00F302C5" w:rsidP="00C04E8D">
            <w:pPr>
              <w:widowControl/>
              <w:spacing w:after="0"/>
              <w:jc w:val="center"/>
              <w:rPr>
                <w:del w:id="9287" w:author="Samuel Dent" w:date="2015-09-23T08:43:00Z"/>
                <w:rFonts w:ascii="Calibri" w:hAnsi="Calibri" w:cs="Calibri"/>
                <w:b/>
                <w:bCs/>
                <w:color w:val="FFFFFF"/>
                <w:szCs w:val="20"/>
              </w:rPr>
            </w:pPr>
            <w:moveFrom w:id="9288" w:author="Samuel Dent" w:date="2015-09-23T07:55:00Z">
              <w:del w:id="9289" w:author="Samuel Dent" w:date="2015-09-23T08:43:00Z">
                <w:r w:rsidRPr="00022158" w:rsidDel="00FC3F0B">
                  <w:rPr>
                    <w:rFonts w:ascii="Calibri" w:hAnsi="Calibri" w:cs="Calibri"/>
                    <w:b/>
                    <w:bCs/>
                    <w:color w:val="FFFFFF"/>
                    <w:szCs w:val="20"/>
                  </w:rPr>
                  <w:delText>Diameter</w:delText>
                </w:r>
              </w:del>
            </w:moveFrom>
          </w:p>
        </w:tc>
        <w:tc>
          <w:tcPr>
            <w:tcW w:w="4490" w:type="dxa"/>
            <w:shd w:val="clear" w:color="000000" w:fill="808080"/>
            <w:vAlign w:val="center"/>
            <w:hideMark/>
          </w:tcPr>
          <w:p w14:paraId="44A825F4" w14:textId="77777777" w:rsidR="00F302C5" w:rsidRPr="00022158" w:rsidDel="00FC3F0B" w:rsidRDefault="00F302C5" w:rsidP="00C04E8D">
            <w:pPr>
              <w:widowControl/>
              <w:spacing w:after="0"/>
              <w:jc w:val="center"/>
              <w:rPr>
                <w:del w:id="9290" w:author="Samuel Dent" w:date="2015-09-23T08:43:00Z"/>
                <w:rFonts w:ascii="Calibri" w:hAnsi="Calibri" w:cs="Calibri"/>
                <w:b/>
                <w:bCs/>
                <w:color w:val="FFFFFF"/>
                <w:szCs w:val="20"/>
              </w:rPr>
            </w:pPr>
            <w:moveFrom w:id="9291" w:author="Samuel Dent" w:date="2015-09-23T07:55:00Z">
              <w:del w:id="9292" w:author="Samuel Dent" w:date="2015-09-23T08:43:00Z">
                <w:r w:rsidRPr="00022158" w:rsidDel="00FC3F0B">
                  <w:rPr>
                    <w:rFonts w:ascii="Calibri" w:hAnsi="Calibri" w:cs="Calibri"/>
                    <w:b/>
                    <w:bCs/>
                    <w:color w:val="FFFFFF"/>
                    <w:szCs w:val="20"/>
                  </w:rPr>
                  <w:delText>Permitted Wattages</w:delText>
                </w:r>
              </w:del>
            </w:moveFrom>
          </w:p>
        </w:tc>
      </w:tr>
      <w:tr w:rsidR="00F302C5" w:rsidRPr="00022158" w:rsidDel="00FC3F0B" w14:paraId="1B61B828" w14:textId="77777777" w:rsidTr="00C04E8D">
        <w:trPr>
          <w:trHeight w:val="332"/>
          <w:jc w:val="center"/>
          <w:del w:id="9293" w:author="Samuel Dent" w:date="2015-09-23T08:43:00Z"/>
        </w:trPr>
        <w:tc>
          <w:tcPr>
            <w:tcW w:w="2540" w:type="dxa"/>
            <w:shd w:val="clear" w:color="auto" w:fill="auto"/>
            <w:vAlign w:val="center"/>
            <w:hideMark/>
          </w:tcPr>
          <w:p w14:paraId="7941628D" w14:textId="77777777" w:rsidR="00F302C5" w:rsidRPr="00022158" w:rsidDel="00FC3F0B" w:rsidRDefault="00F302C5" w:rsidP="00C04E8D">
            <w:pPr>
              <w:widowControl/>
              <w:spacing w:after="0"/>
              <w:jc w:val="center"/>
              <w:rPr>
                <w:del w:id="9294" w:author="Samuel Dent" w:date="2015-09-23T08:43:00Z"/>
                <w:rFonts w:ascii="Calibri" w:hAnsi="Calibri" w:cs="Calibri"/>
                <w:color w:val="000000"/>
                <w:szCs w:val="20"/>
              </w:rPr>
            </w:pPr>
            <w:moveFrom w:id="9295" w:author="Samuel Dent" w:date="2015-09-23T07:55:00Z">
              <w:del w:id="9296" w:author="Samuel Dent" w:date="2015-09-23T08:43:00Z">
                <w:r w:rsidRPr="00022158" w:rsidDel="00FC3F0B">
                  <w:rPr>
                    <w:rFonts w:ascii="Calibri" w:hAnsi="Calibri" w:cs="Calibri"/>
                    <w:color w:val="000000"/>
                    <w:szCs w:val="20"/>
                  </w:rPr>
                  <w:delText>16</w:delText>
                </w:r>
              </w:del>
            </w:moveFrom>
          </w:p>
        </w:tc>
        <w:tc>
          <w:tcPr>
            <w:tcW w:w="4490" w:type="dxa"/>
            <w:shd w:val="clear" w:color="auto" w:fill="auto"/>
            <w:vAlign w:val="center"/>
            <w:hideMark/>
          </w:tcPr>
          <w:p w14:paraId="5C6EA2A0" w14:textId="77777777" w:rsidR="00F302C5" w:rsidRPr="00022158" w:rsidDel="00FC3F0B" w:rsidRDefault="00F302C5" w:rsidP="00C04E8D">
            <w:pPr>
              <w:widowControl/>
              <w:spacing w:after="0"/>
              <w:jc w:val="left"/>
              <w:rPr>
                <w:del w:id="9297" w:author="Samuel Dent" w:date="2015-09-23T08:43:00Z"/>
                <w:rFonts w:ascii="Calibri" w:hAnsi="Calibri" w:cs="Calibri"/>
                <w:color w:val="000000"/>
                <w:szCs w:val="20"/>
              </w:rPr>
            </w:pPr>
            <w:moveFrom w:id="9298" w:author="Samuel Dent" w:date="2015-09-23T07:55:00Z">
              <w:del w:id="9299" w:author="Samuel Dent" w:date="2015-09-23T08:43:00Z">
                <w:r w:rsidRPr="00022158" w:rsidDel="00FC3F0B">
                  <w:rPr>
                    <w:rFonts w:ascii="Calibri" w:hAnsi="Calibri" w:cs="Calibri"/>
                    <w:color w:val="000000"/>
                    <w:szCs w:val="20"/>
                  </w:rPr>
                  <w:delText>20, 35, 40, 45, 50, 60, 75</w:delText>
                </w:r>
              </w:del>
            </w:moveFrom>
          </w:p>
        </w:tc>
      </w:tr>
      <w:tr w:rsidR="00F302C5" w:rsidRPr="00022158" w:rsidDel="00FC3F0B" w14:paraId="661E3500" w14:textId="77777777" w:rsidTr="00C04E8D">
        <w:trPr>
          <w:trHeight w:val="315"/>
          <w:jc w:val="center"/>
          <w:del w:id="9300" w:author="Samuel Dent" w:date="2015-09-23T08:43:00Z"/>
        </w:trPr>
        <w:tc>
          <w:tcPr>
            <w:tcW w:w="2540" w:type="dxa"/>
            <w:shd w:val="clear" w:color="auto" w:fill="auto"/>
            <w:vAlign w:val="center"/>
            <w:hideMark/>
          </w:tcPr>
          <w:p w14:paraId="0EE29CD1" w14:textId="77777777" w:rsidR="00F302C5" w:rsidRPr="00022158" w:rsidDel="00FC3F0B" w:rsidRDefault="00F302C5" w:rsidP="00C04E8D">
            <w:pPr>
              <w:widowControl/>
              <w:spacing w:after="0"/>
              <w:jc w:val="center"/>
              <w:rPr>
                <w:del w:id="9301" w:author="Samuel Dent" w:date="2015-09-23T08:43:00Z"/>
                <w:rFonts w:ascii="Calibri" w:hAnsi="Calibri" w:cs="Calibri"/>
                <w:color w:val="000000"/>
                <w:szCs w:val="20"/>
              </w:rPr>
            </w:pPr>
            <w:moveFrom w:id="9302" w:author="Samuel Dent" w:date="2015-09-23T07:55:00Z">
              <w:del w:id="9303" w:author="Samuel Dent" w:date="2015-09-23T08:43:00Z">
                <w:r w:rsidRPr="00022158" w:rsidDel="00FC3F0B">
                  <w:rPr>
                    <w:rFonts w:ascii="Calibri" w:hAnsi="Calibri" w:cs="Calibri"/>
                    <w:color w:val="000000"/>
                    <w:szCs w:val="20"/>
                  </w:rPr>
                  <w:delText>20</w:delText>
                </w:r>
              </w:del>
            </w:moveFrom>
          </w:p>
        </w:tc>
        <w:tc>
          <w:tcPr>
            <w:tcW w:w="4490" w:type="dxa"/>
            <w:shd w:val="clear" w:color="auto" w:fill="auto"/>
            <w:vAlign w:val="center"/>
            <w:hideMark/>
          </w:tcPr>
          <w:p w14:paraId="26A6BFF1" w14:textId="77777777" w:rsidR="00F302C5" w:rsidRPr="00022158" w:rsidDel="00FC3F0B" w:rsidRDefault="00F302C5" w:rsidP="00C04E8D">
            <w:pPr>
              <w:widowControl/>
              <w:spacing w:after="0"/>
              <w:jc w:val="left"/>
              <w:rPr>
                <w:del w:id="9304" w:author="Samuel Dent" w:date="2015-09-23T08:43:00Z"/>
                <w:rFonts w:ascii="Calibri" w:hAnsi="Calibri" w:cs="Calibri"/>
                <w:color w:val="000000"/>
                <w:szCs w:val="20"/>
              </w:rPr>
            </w:pPr>
            <w:moveFrom w:id="9305" w:author="Samuel Dent" w:date="2015-09-23T07:55:00Z">
              <w:del w:id="9306" w:author="Samuel Dent" w:date="2015-09-23T08:43:00Z">
                <w:r w:rsidRPr="00022158" w:rsidDel="00FC3F0B">
                  <w:rPr>
                    <w:rFonts w:ascii="Calibri" w:hAnsi="Calibri" w:cs="Calibri"/>
                    <w:color w:val="000000"/>
                    <w:szCs w:val="20"/>
                  </w:rPr>
                  <w:delText>50</w:delText>
                </w:r>
              </w:del>
            </w:moveFrom>
          </w:p>
        </w:tc>
      </w:tr>
      <w:tr w:rsidR="00F302C5" w:rsidRPr="00022158" w:rsidDel="00FC3F0B" w14:paraId="4E0ECA5F" w14:textId="77777777" w:rsidTr="00C04E8D">
        <w:trPr>
          <w:trHeight w:val="304"/>
          <w:jc w:val="center"/>
          <w:del w:id="9307" w:author="Samuel Dent" w:date="2015-09-23T08:43:00Z"/>
        </w:trPr>
        <w:tc>
          <w:tcPr>
            <w:tcW w:w="2540" w:type="dxa"/>
            <w:shd w:val="clear" w:color="auto" w:fill="auto"/>
            <w:vAlign w:val="center"/>
            <w:hideMark/>
          </w:tcPr>
          <w:p w14:paraId="2FE42089" w14:textId="77777777" w:rsidR="00F302C5" w:rsidRPr="00022158" w:rsidDel="00FC3F0B" w:rsidRDefault="00F302C5" w:rsidP="00C04E8D">
            <w:pPr>
              <w:widowControl/>
              <w:spacing w:after="0"/>
              <w:jc w:val="center"/>
              <w:rPr>
                <w:del w:id="9308" w:author="Samuel Dent" w:date="2015-09-23T08:43:00Z"/>
                <w:rFonts w:ascii="Calibri" w:hAnsi="Calibri" w:cs="Calibri"/>
                <w:color w:val="000000"/>
                <w:szCs w:val="20"/>
              </w:rPr>
            </w:pPr>
            <w:moveFrom w:id="9309" w:author="Samuel Dent" w:date="2015-09-23T07:55:00Z">
              <w:del w:id="9310" w:author="Samuel Dent" w:date="2015-09-23T08:43:00Z">
                <w:r w:rsidRPr="00022158" w:rsidDel="00FC3F0B">
                  <w:rPr>
                    <w:rFonts w:ascii="Calibri" w:hAnsi="Calibri" w:cs="Calibri"/>
                    <w:color w:val="000000"/>
                    <w:szCs w:val="20"/>
                  </w:rPr>
                  <w:delText>30S</w:delText>
                </w:r>
              </w:del>
            </w:moveFrom>
          </w:p>
        </w:tc>
        <w:tc>
          <w:tcPr>
            <w:tcW w:w="4490" w:type="dxa"/>
            <w:shd w:val="clear" w:color="auto" w:fill="auto"/>
            <w:vAlign w:val="center"/>
            <w:hideMark/>
          </w:tcPr>
          <w:p w14:paraId="5DC0F1F2" w14:textId="77777777" w:rsidR="00F302C5" w:rsidRPr="00022158" w:rsidDel="00FC3F0B" w:rsidRDefault="00F302C5" w:rsidP="00C04E8D">
            <w:pPr>
              <w:widowControl/>
              <w:spacing w:after="0"/>
              <w:jc w:val="left"/>
              <w:rPr>
                <w:del w:id="9311" w:author="Samuel Dent" w:date="2015-09-23T08:43:00Z"/>
                <w:rFonts w:ascii="Calibri" w:hAnsi="Calibri" w:cs="Calibri"/>
                <w:color w:val="000000"/>
                <w:szCs w:val="20"/>
              </w:rPr>
            </w:pPr>
            <w:moveFrom w:id="9312" w:author="Samuel Dent" w:date="2015-09-23T07:55:00Z">
              <w:del w:id="9313" w:author="Samuel Dent" w:date="2015-09-23T08:43:00Z">
                <w:r w:rsidRPr="00022158" w:rsidDel="00FC3F0B">
                  <w:rPr>
                    <w:rFonts w:ascii="Calibri" w:hAnsi="Calibri" w:cs="Calibri"/>
                    <w:color w:val="000000"/>
                    <w:szCs w:val="20"/>
                  </w:rPr>
                  <w:delText>40, 45, 50, 60, 75</w:delText>
                </w:r>
              </w:del>
            </w:moveFrom>
          </w:p>
        </w:tc>
      </w:tr>
      <w:tr w:rsidR="00F302C5" w:rsidRPr="00022158" w:rsidDel="00FC3F0B" w14:paraId="0ABC8EF1" w14:textId="77777777" w:rsidTr="00C04E8D">
        <w:trPr>
          <w:trHeight w:val="315"/>
          <w:jc w:val="center"/>
          <w:del w:id="9314" w:author="Samuel Dent" w:date="2015-09-23T08:43:00Z"/>
        </w:trPr>
        <w:tc>
          <w:tcPr>
            <w:tcW w:w="2540" w:type="dxa"/>
            <w:shd w:val="clear" w:color="auto" w:fill="auto"/>
            <w:vAlign w:val="center"/>
            <w:hideMark/>
          </w:tcPr>
          <w:p w14:paraId="28768936" w14:textId="77777777" w:rsidR="00F302C5" w:rsidRPr="00022158" w:rsidDel="00FC3F0B" w:rsidRDefault="00F302C5" w:rsidP="00C04E8D">
            <w:pPr>
              <w:widowControl/>
              <w:spacing w:after="0"/>
              <w:jc w:val="center"/>
              <w:rPr>
                <w:del w:id="9315" w:author="Samuel Dent" w:date="2015-09-23T08:43:00Z"/>
                <w:rFonts w:ascii="Calibri" w:hAnsi="Calibri" w:cs="Calibri"/>
                <w:color w:val="000000"/>
                <w:szCs w:val="20"/>
              </w:rPr>
            </w:pPr>
            <w:moveFrom w:id="9316" w:author="Samuel Dent" w:date="2015-09-23T07:55:00Z">
              <w:del w:id="9317" w:author="Samuel Dent" w:date="2015-09-23T08:43:00Z">
                <w:r w:rsidRPr="00022158" w:rsidDel="00FC3F0B">
                  <w:rPr>
                    <w:rFonts w:ascii="Calibri" w:hAnsi="Calibri" w:cs="Calibri"/>
                    <w:color w:val="000000"/>
                    <w:szCs w:val="20"/>
                  </w:rPr>
                  <w:delText>30L</w:delText>
                </w:r>
              </w:del>
            </w:moveFrom>
          </w:p>
        </w:tc>
        <w:tc>
          <w:tcPr>
            <w:tcW w:w="4490" w:type="dxa"/>
            <w:shd w:val="clear" w:color="auto" w:fill="auto"/>
            <w:vAlign w:val="center"/>
            <w:hideMark/>
          </w:tcPr>
          <w:p w14:paraId="667AA944" w14:textId="77777777" w:rsidR="00F302C5" w:rsidRPr="00022158" w:rsidDel="00FC3F0B" w:rsidRDefault="00F302C5" w:rsidP="00C04E8D">
            <w:pPr>
              <w:widowControl/>
              <w:spacing w:after="0"/>
              <w:jc w:val="left"/>
              <w:rPr>
                <w:del w:id="9318" w:author="Samuel Dent" w:date="2015-09-23T08:43:00Z"/>
                <w:rFonts w:ascii="Calibri" w:hAnsi="Calibri" w:cs="Calibri"/>
                <w:color w:val="000000"/>
                <w:szCs w:val="20"/>
              </w:rPr>
            </w:pPr>
            <w:moveFrom w:id="9319" w:author="Samuel Dent" w:date="2015-09-23T07:55:00Z">
              <w:del w:id="9320" w:author="Samuel Dent" w:date="2015-09-23T08:43:00Z">
                <w:r w:rsidRPr="00022158" w:rsidDel="00FC3F0B">
                  <w:rPr>
                    <w:rFonts w:ascii="Calibri" w:hAnsi="Calibri" w:cs="Calibri"/>
                    <w:color w:val="000000"/>
                    <w:szCs w:val="20"/>
                  </w:rPr>
                  <w:delText>50, 75</w:delText>
                </w:r>
              </w:del>
            </w:moveFrom>
          </w:p>
        </w:tc>
      </w:tr>
      <w:tr w:rsidR="00F302C5" w:rsidRPr="00022158" w:rsidDel="00FC3F0B" w14:paraId="1C784647" w14:textId="77777777" w:rsidTr="00C04E8D">
        <w:trPr>
          <w:trHeight w:val="340"/>
          <w:jc w:val="center"/>
          <w:del w:id="9321" w:author="Samuel Dent" w:date="2015-09-23T08:43:00Z"/>
        </w:trPr>
        <w:tc>
          <w:tcPr>
            <w:tcW w:w="2540" w:type="dxa"/>
            <w:shd w:val="clear" w:color="auto" w:fill="auto"/>
            <w:vAlign w:val="center"/>
            <w:hideMark/>
          </w:tcPr>
          <w:p w14:paraId="7EC462FA" w14:textId="77777777" w:rsidR="00F302C5" w:rsidRPr="00022158" w:rsidDel="00FC3F0B" w:rsidRDefault="00F302C5" w:rsidP="00C04E8D">
            <w:pPr>
              <w:widowControl/>
              <w:spacing w:after="0"/>
              <w:jc w:val="center"/>
              <w:rPr>
                <w:del w:id="9322" w:author="Samuel Dent" w:date="2015-09-23T08:43:00Z"/>
                <w:rFonts w:ascii="Calibri" w:hAnsi="Calibri" w:cs="Calibri"/>
                <w:color w:val="000000"/>
                <w:szCs w:val="20"/>
              </w:rPr>
            </w:pPr>
            <w:moveFrom w:id="9323" w:author="Samuel Dent" w:date="2015-09-23T07:55:00Z">
              <w:del w:id="9324" w:author="Samuel Dent" w:date="2015-09-23T08:43:00Z">
                <w:r w:rsidRPr="00022158" w:rsidDel="00FC3F0B">
                  <w:rPr>
                    <w:rFonts w:ascii="Calibri" w:hAnsi="Calibri" w:cs="Calibri"/>
                    <w:color w:val="000000"/>
                    <w:szCs w:val="20"/>
                  </w:rPr>
                  <w:delText>38</w:delText>
                </w:r>
              </w:del>
            </w:moveFrom>
          </w:p>
        </w:tc>
        <w:tc>
          <w:tcPr>
            <w:tcW w:w="4490" w:type="dxa"/>
            <w:shd w:val="clear" w:color="auto" w:fill="auto"/>
            <w:vAlign w:val="center"/>
            <w:hideMark/>
          </w:tcPr>
          <w:p w14:paraId="4F161033" w14:textId="77777777" w:rsidR="00F302C5" w:rsidRPr="00022158" w:rsidDel="00FC3F0B" w:rsidRDefault="00F302C5" w:rsidP="00C04E8D">
            <w:pPr>
              <w:widowControl/>
              <w:spacing w:after="0"/>
              <w:jc w:val="left"/>
              <w:rPr>
                <w:del w:id="9325" w:author="Samuel Dent" w:date="2015-09-23T08:43:00Z"/>
                <w:rFonts w:ascii="Calibri" w:hAnsi="Calibri" w:cs="Calibri"/>
                <w:color w:val="000000"/>
                <w:szCs w:val="20"/>
              </w:rPr>
            </w:pPr>
            <w:moveFrom w:id="9326" w:author="Samuel Dent" w:date="2015-09-23T07:55:00Z">
              <w:del w:id="9327" w:author="Samuel Dent" w:date="2015-09-23T08:43:00Z">
                <w:r w:rsidRPr="00022158" w:rsidDel="00FC3F0B">
                  <w:rPr>
                    <w:rFonts w:ascii="Calibri" w:hAnsi="Calibri" w:cs="Calibri"/>
                    <w:color w:val="000000"/>
                    <w:szCs w:val="20"/>
                  </w:rPr>
                  <w:delText>40, 45, 50, 55, 60, 65, 75, 85, 90, 100, 120, 150, 250</w:delText>
                </w:r>
              </w:del>
            </w:moveFrom>
          </w:p>
        </w:tc>
      </w:tr>
      <w:moveFromRangeEnd w:id="9233"/>
    </w:tbl>
    <w:p w14:paraId="4D2CCBC9" w14:textId="77777777" w:rsidR="00F302C5" w:rsidRPr="00E432E0" w:rsidDel="007171D5" w:rsidRDefault="00F302C5" w:rsidP="00F302C5">
      <w:pPr>
        <w:spacing w:after="240"/>
        <w:ind w:left="2880" w:hanging="1440"/>
        <w:rPr>
          <w:del w:id="9328" w:author="Samuel Dent" w:date="2015-09-23T08:34:00Z"/>
          <w:rFonts w:cstheme="minorHAnsi"/>
          <w:noProof/>
        </w:rPr>
      </w:pPr>
    </w:p>
    <w:p w14:paraId="4A92CE7D" w14:textId="77777777" w:rsidR="00F302C5" w:rsidRPr="00E432E0" w:rsidRDefault="00F302C5" w:rsidP="00F302C5">
      <w:pPr>
        <w:widowControl/>
        <w:jc w:val="left"/>
        <w:rPr>
          <w:rFonts w:cstheme="minorHAnsi"/>
          <w:noProof/>
        </w:rPr>
      </w:pPr>
      <w:r w:rsidRPr="00E432E0">
        <w:rPr>
          <w:rFonts w:cstheme="minorHAnsi"/>
          <w:noProof/>
        </w:rPr>
        <w:tab/>
        <w:t>ISR</w:t>
      </w:r>
      <w:r w:rsidRPr="00E432E0">
        <w:rPr>
          <w:rFonts w:cstheme="minorHAnsi"/>
          <w:noProof/>
        </w:rPr>
        <w:tab/>
      </w:r>
      <w:r w:rsidRPr="00E432E0">
        <w:rPr>
          <w:rFonts w:cstheme="minorHAnsi"/>
          <w:noProof/>
        </w:rPr>
        <w:tab/>
        <w:t>= In Service Rate or the percentage of units rebated that get installed</w:t>
      </w:r>
      <w:del w:id="9329" w:author="Samuel Dent" w:date="2015-09-23T07:59:00Z">
        <w:r w:rsidRPr="00E432E0" w:rsidDel="00062CFC">
          <w:rPr>
            <w:rFonts w:ascii="Arial" w:hAnsi="Arial"/>
            <w:noProof/>
            <w:vertAlign w:val="superscript"/>
          </w:rPr>
          <w:footnoteReference w:id="776"/>
        </w:r>
      </w:del>
    </w:p>
    <w:p w14:paraId="7D085D89" w14:textId="77777777" w:rsidR="00F302C5" w:rsidRPr="00E432E0" w:rsidDel="00062CFC" w:rsidRDefault="00F302C5" w:rsidP="00F302C5">
      <w:pPr>
        <w:widowControl/>
        <w:jc w:val="left"/>
        <w:rPr>
          <w:del w:id="9332" w:author="Samuel Dent" w:date="2015-09-23T07:56:00Z"/>
          <w:rFonts w:cstheme="minorHAnsi"/>
          <w:noProof/>
        </w:rPr>
      </w:pPr>
    </w:p>
    <w:tbl>
      <w:tblPr>
        <w:tblW w:w="0" w:type="auto"/>
        <w:jc w:val="center"/>
        <w:tblLook w:val="04A0" w:firstRow="1" w:lastRow="0" w:firstColumn="1" w:lastColumn="0" w:noHBand="0" w:noVBand="1"/>
        <w:tblPrChange w:id="9333" w:author="Stephanie Baer" w:date="2016-01-21T14:12:00Z">
          <w:tblPr>
            <w:tblW w:w="0" w:type="auto"/>
            <w:jc w:val="center"/>
            <w:tblLook w:val="04A0" w:firstRow="1" w:lastRow="0" w:firstColumn="1" w:lastColumn="0" w:noHBand="0" w:noVBand="1"/>
          </w:tblPr>
        </w:tblPrChange>
      </w:tblPr>
      <w:tblGrid>
        <w:gridCol w:w="2567"/>
        <w:gridCol w:w="4082"/>
        <w:gridCol w:w="1134"/>
        <w:tblGridChange w:id="9334">
          <w:tblGrid>
            <w:gridCol w:w="2567"/>
            <w:gridCol w:w="2034"/>
            <w:gridCol w:w="1573"/>
            <w:gridCol w:w="222"/>
            <w:gridCol w:w="253"/>
            <w:gridCol w:w="519"/>
            <w:gridCol w:w="615"/>
            <w:gridCol w:w="1873"/>
            <w:gridCol w:w="571"/>
            <w:gridCol w:w="1023"/>
            <w:gridCol w:w="824"/>
          </w:tblGrid>
        </w:tblGridChange>
      </w:tblGrid>
      <w:tr w:rsidR="00F302C5" w:rsidRPr="00E432E0" w14:paraId="50A71350" w14:textId="77777777" w:rsidTr="008C33F6">
        <w:trPr>
          <w:trHeight w:val="270"/>
          <w:jc w:val="center"/>
          <w:trPrChange w:id="9335" w:author="Stephanie Baer" w:date="2016-01-21T14:12:00Z">
            <w:trPr>
              <w:gridBefore w:val="3"/>
              <w:gridAfter w:val="0"/>
              <w:trHeight w:val="270"/>
              <w:jc w:val="center"/>
            </w:trPr>
          </w:trPrChange>
        </w:trPr>
        <w:tc>
          <w:tcPr>
            <w:tcW w:w="2567" w:type="dxa"/>
            <w:tcBorders>
              <w:top w:val="single" w:sz="8" w:space="0" w:color="auto"/>
              <w:left w:val="single" w:sz="8" w:space="0" w:color="auto"/>
              <w:bottom w:val="single" w:sz="8" w:space="0" w:color="auto"/>
              <w:right w:val="single" w:sz="4" w:space="0" w:color="auto"/>
            </w:tcBorders>
            <w:shd w:val="clear" w:color="auto" w:fill="7F7F7F" w:themeFill="text1" w:themeFillTint="80"/>
            <w:vAlign w:val="center"/>
            <w:tcPrChange w:id="9336" w:author="Stephanie Baer" w:date="2016-01-21T14:12:00Z">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tcPr>
            </w:tcPrChange>
          </w:tcPr>
          <w:p w14:paraId="44F93F97" w14:textId="77777777" w:rsidR="00F302C5" w:rsidRPr="00E432E0" w:rsidRDefault="00F302C5">
            <w:pPr>
              <w:jc w:val="left"/>
              <w:rPr>
                <w:b/>
                <w:color w:val="FFFFFF" w:themeColor="background1"/>
              </w:rPr>
              <w:pPrChange w:id="9337" w:author="Stephanie Baer" w:date="2016-01-21T14:12:00Z">
                <w:pPr/>
              </w:pPrChange>
            </w:pPr>
            <w:ins w:id="9338" w:author="Samuel Dent" w:date="2015-09-23T07:57:00Z">
              <w:r>
                <w:rPr>
                  <w:b/>
                  <w:color w:val="FFFFFF" w:themeColor="background1"/>
                </w:rPr>
                <w:t xml:space="preserve">Program </w:t>
              </w:r>
            </w:ins>
          </w:p>
        </w:tc>
        <w:tc>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center"/>
            <w:hideMark/>
            <w:tcPrChange w:id="9339" w:author="Stephanie Baer" w:date="2016-01-21T14:12:00Z">
              <w:tcPr>
                <w:tcW w:w="0" w:type="auto"/>
                <w:gridSpan w:val="4"/>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bottom"/>
                <w:hideMark/>
              </w:tcPr>
            </w:tcPrChange>
          </w:tcPr>
          <w:p w14:paraId="29095036" w14:textId="77777777" w:rsidR="00F302C5" w:rsidRPr="00E432E0" w:rsidRDefault="00F302C5">
            <w:pPr>
              <w:jc w:val="left"/>
              <w:rPr>
                <w:b/>
                <w:color w:val="FFFFFF" w:themeColor="background1"/>
              </w:rPr>
              <w:pPrChange w:id="9340" w:author="Stephanie Baer" w:date="2016-01-21T14:12:00Z">
                <w:pPr/>
              </w:pPrChange>
            </w:pPr>
            <w:r w:rsidRPr="00E432E0">
              <w:rPr>
                <w:b/>
                <w:color w:val="FFFFFF" w:themeColor="background1"/>
              </w:rPr>
              <w:t>Bulb Type</w:t>
            </w:r>
          </w:p>
        </w:tc>
        <w:tc>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center"/>
            <w:hideMark/>
            <w:tcPrChange w:id="9341" w:author="Stephanie Baer" w:date="2016-01-21T14:12:00Z">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bottom"/>
                <w:hideMark/>
              </w:tcPr>
            </w:tcPrChange>
          </w:tcPr>
          <w:p w14:paraId="6556DE9D" w14:textId="77777777" w:rsidR="00F302C5" w:rsidRPr="00E432E0" w:rsidRDefault="00F302C5">
            <w:pPr>
              <w:jc w:val="left"/>
              <w:rPr>
                <w:b/>
                <w:color w:val="FFFFFF" w:themeColor="background1"/>
              </w:rPr>
              <w:pPrChange w:id="9342" w:author="Stephanie Baer" w:date="2016-01-21T14:12:00Z">
                <w:pPr/>
              </w:pPrChange>
            </w:pPr>
            <w:r w:rsidRPr="00E432E0">
              <w:rPr>
                <w:b/>
                <w:color w:val="FFFFFF" w:themeColor="background1"/>
              </w:rPr>
              <w:t>ISR</w:t>
            </w:r>
          </w:p>
        </w:tc>
      </w:tr>
      <w:tr w:rsidR="00F302C5" w:rsidRPr="00E432E0" w14:paraId="44C0B2FA" w14:textId="77777777" w:rsidTr="008C33F6">
        <w:trPr>
          <w:trHeight w:val="292"/>
          <w:jc w:val="center"/>
          <w:trPrChange w:id="9343" w:author="Stephanie Baer" w:date="2016-01-21T14:12:00Z">
            <w:trPr>
              <w:gridAfter w:val="0"/>
              <w:trHeight w:val="292"/>
              <w:jc w:val="center"/>
            </w:trPr>
          </w:trPrChange>
        </w:trPr>
        <w:tc>
          <w:tcPr>
            <w:tcW w:w="2567" w:type="dxa"/>
            <w:vMerge w:val="restart"/>
            <w:tcBorders>
              <w:left w:val="single" w:sz="8" w:space="0" w:color="auto"/>
              <w:right w:val="single" w:sz="4" w:space="0" w:color="auto"/>
            </w:tcBorders>
            <w:vAlign w:val="center"/>
            <w:tcPrChange w:id="9344" w:author="Stephanie Baer" w:date="2016-01-21T14:12:00Z">
              <w:tcPr>
                <w:tcW w:w="2567" w:type="dxa"/>
                <w:vMerge w:val="restart"/>
                <w:tcBorders>
                  <w:left w:val="single" w:sz="8" w:space="0" w:color="auto"/>
                  <w:right w:val="single" w:sz="4" w:space="0" w:color="auto"/>
                </w:tcBorders>
              </w:tcPr>
            </w:tcPrChange>
          </w:tcPr>
          <w:p w14:paraId="349CBB94" w14:textId="77777777" w:rsidR="00F302C5" w:rsidRPr="00E432E0" w:rsidRDefault="00F302C5">
            <w:pPr>
              <w:jc w:val="left"/>
              <w:pPrChange w:id="9345" w:author="Stephanie Baer" w:date="2016-01-21T14:12:00Z">
                <w:pPr/>
              </w:pPrChange>
            </w:pPr>
            <w:ins w:id="9346" w:author="Samuel Dent" w:date="2015-09-23T07:58:00Z">
              <w:r w:rsidRPr="0077765A">
                <w:t>Retail (Time of Sale)</w:t>
              </w:r>
            </w:ins>
          </w:p>
        </w:tc>
        <w:tc>
          <w:tcPr>
            <w:tcW w:w="0" w:type="auto"/>
            <w:tcBorders>
              <w:top w:val="nil"/>
              <w:left w:val="single" w:sz="8" w:space="0" w:color="auto"/>
              <w:bottom w:val="single" w:sz="4" w:space="0" w:color="auto"/>
              <w:right w:val="single" w:sz="4" w:space="0" w:color="auto"/>
            </w:tcBorders>
            <w:noWrap/>
            <w:vAlign w:val="center"/>
            <w:hideMark/>
            <w:tcPrChange w:id="9347" w:author="Stephanie Baer" w:date="2016-01-21T14:12:00Z">
              <w:tcPr>
                <w:tcW w:w="0" w:type="auto"/>
                <w:gridSpan w:val="4"/>
                <w:tcBorders>
                  <w:top w:val="nil"/>
                  <w:left w:val="single" w:sz="8" w:space="0" w:color="auto"/>
                  <w:bottom w:val="single" w:sz="4" w:space="0" w:color="auto"/>
                  <w:right w:val="single" w:sz="4" w:space="0" w:color="auto"/>
                </w:tcBorders>
                <w:noWrap/>
                <w:vAlign w:val="bottom"/>
                <w:hideMark/>
              </w:tcPr>
            </w:tcPrChange>
          </w:tcPr>
          <w:p w14:paraId="7BD4FC98" w14:textId="77777777" w:rsidR="00F302C5" w:rsidRPr="00E432E0" w:rsidRDefault="00F302C5">
            <w:pPr>
              <w:jc w:val="left"/>
              <w:pPrChange w:id="9348" w:author="Stephanie Baer" w:date="2016-01-21T14:12:00Z">
                <w:pPr/>
              </w:pPrChange>
            </w:pPr>
            <w:r w:rsidRPr="00E432E0">
              <w:t>Recessed downlight luminaries</w:t>
            </w:r>
            <w:ins w:id="9349" w:author="Samuel Dent" w:date="2015-09-23T07:58:00Z">
              <w:r>
                <w:t xml:space="preserve"> and Track Lights</w:t>
              </w:r>
            </w:ins>
          </w:p>
        </w:tc>
        <w:tc>
          <w:tcPr>
            <w:tcW w:w="0" w:type="auto"/>
            <w:tcBorders>
              <w:top w:val="nil"/>
              <w:left w:val="nil"/>
              <w:bottom w:val="single" w:sz="4" w:space="0" w:color="auto"/>
              <w:right w:val="single" w:sz="4" w:space="0" w:color="auto"/>
            </w:tcBorders>
            <w:noWrap/>
            <w:vAlign w:val="center"/>
            <w:hideMark/>
            <w:tcPrChange w:id="9350" w:author="Stephanie Baer" w:date="2016-01-21T14:12:00Z">
              <w:tcPr>
                <w:tcW w:w="0" w:type="auto"/>
                <w:gridSpan w:val="2"/>
                <w:tcBorders>
                  <w:top w:val="nil"/>
                  <w:left w:val="nil"/>
                  <w:bottom w:val="single" w:sz="4" w:space="0" w:color="auto"/>
                  <w:right w:val="single" w:sz="4" w:space="0" w:color="auto"/>
                </w:tcBorders>
                <w:noWrap/>
                <w:vAlign w:val="bottom"/>
                <w:hideMark/>
              </w:tcPr>
            </w:tcPrChange>
          </w:tcPr>
          <w:p w14:paraId="34EB5FA3" w14:textId="77777777" w:rsidR="00F302C5" w:rsidRPr="00E432E0" w:rsidRDefault="00F302C5">
            <w:pPr>
              <w:jc w:val="left"/>
              <w:pPrChange w:id="9351" w:author="Stephanie Baer" w:date="2016-01-21T14:12:00Z">
                <w:pPr/>
              </w:pPrChange>
            </w:pPr>
            <w:del w:id="9352" w:author="Samuel Dent" w:date="2015-09-23T07:59:00Z">
              <w:r w:rsidRPr="00E432E0" w:rsidDel="00062CFC">
                <w:delText>1.0</w:delText>
              </w:r>
            </w:del>
            <w:ins w:id="9353" w:author="Samuel Dent" w:date="2015-09-23T07:59:00Z">
              <w:r>
                <w:t>100%</w:t>
              </w:r>
              <w:r w:rsidRPr="00E432E0">
                <w:rPr>
                  <w:rFonts w:ascii="Arial" w:hAnsi="Arial"/>
                  <w:noProof/>
                  <w:vertAlign w:val="superscript"/>
                </w:rPr>
                <w:footnoteReference w:id="777"/>
              </w:r>
            </w:ins>
          </w:p>
        </w:tc>
      </w:tr>
      <w:tr w:rsidR="00F302C5" w:rsidRPr="00E432E0" w14:paraId="7241C87A" w14:textId="77777777" w:rsidTr="008C33F6">
        <w:trPr>
          <w:trHeight w:val="292"/>
          <w:jc w:val="center"/>
          <w:trPrChange w:id="9356" w:author="Stephanie Baer" w:date="2016-01-21T14:12:00Z">
            <w:trPr>
              <w:gridBefore w:val="2"/>
              <w:trHeight w:val="292"/>
              <w:jc w:val="center"/>
            </w:trPr>
          </w:trPrChange>
        </w:trPr>
        <w:tc>
          <w:tcPr>
            <w:tcW w:w="2567" w:type="dxa"/>
            <w:vMerge/>
            <w:tcBorders>
              <w:left w:val="single" w:sz="8" w:space="0" w:color="auto"/>
              <w:bottom w:val="single" w:sz="4" w:space="0" w:color="auto"/>
              <w:right w:val="single" w:sz="4" w:space="0" w:color="auto"/>
            </w:tcBorders>
            <w:vAlign w:val="center"/>
            <w:tcPrChange w:id="9357" w:author="Stephanie Baer" w:date="2016-01-21T14:12:00Z">
              <w:tcPr>
                <w:tcW w:w="2567" w:type="dxa"/>
                <w:gridSpan w:val="4"/>
                <w:vMerge/>
                <w:tcBorders>
                  <w:left w:val="single" w:sz="8" w:space="0" w:color="auto"/>
                  <w:bottom w:val="single" w:sz="8" w:space="0" w:color="auto"/>
                  <w:right w:val="single" w:sz="4" w:space="0" w:color="auto"/>
                </w:tcBorders>
              </w:tcPr>
            </w:tcPrChange>
          </w:tcPr>
          <w:p w14:paraId="2F9EF497" w14:textId="77777777" w:rsidR="00F302C5" w:rsidRPr="00E432E0" w:rsidRDefault="00F302C5">
            <w:pPr>
              <w:jc w:val="left"/>
              <w:pPrChange w:id="9358" w:author="Stephanie Baer" w:date="2016-01-21T14:12:00Z">
                <w:pPr/>
              </w:pPrChange>
            </w:pPr>
          </w:p>
        </w:tc>
        <w:tc>
          <w:tcPr>
            <w:tcW w:w="0" w:type="auto"/>
            <w:tcBorders>
              <w:top w:val="nil"/>
              <w:left w:val="single" w:sz="8" w:space="0" w:color="auto"/>
              <w:bottom w:val="single" w:sz="4" w:space="0" w:color="auto"/>
              <w:right w:val="single" w:sz="4" w:space="0" w:color="auto"/>
            </w:tcBorders>
            <w:noWrap/>
            <w:vAlign w:val="center"/>
            <w:hideMark/>
            <w:tcPrChange w:id="9359" w:author="Stephanie Baer" w:date="2016-01-21T14:12:00Z">
              <w:tcPr>
                <w:tcW w:w="0" w:type="auto"/>
                <w:gridSpan w:val="4"/>
                <w:tcBorders>
                  <w:top w:val="nil"/>
                  <w:left w:val="single" w:sz="8" w:space="0" w:color="auto"/>
                  <w:bottom w:val="single" w:sz="8" w:space="0" w:color="auto"/>
                  <w:right w:val="single" w:sz="4" w:space="0" w:color="auto"/>
                </w:tcBorders>
                <w:noWrap/>
                <w:vAlign w:val="bottom"/>
                <w:hideMark/>
              </w:tcPr>
            </w:tcPrChange>
          </w:tcPr>
          <w:p w14:paraId="001A218C" w14:textId="77777777" w:rsidR="00F302C5" w:rsidRPr="00E432E0" w:rsidRDefault="00F302C5">
            <w:pPr>
              <w:jc w:val="left"/>
              <w:pPrChange w:id="9360" w:author="Stephanie Baer" w:date="2016-01-21T14:12:00Z">
                <w:pPr/>
              </w:pPrChange>
            </w:pPr>
            <w:del w:id="9361" w:author="Samuel Dent" w:date="2015-09-23T07:58:00Z">
              <w:r w:rsidRPr="00E432E0" w:rsidDel="00062CFC">
                <w:delText>Track lights</w:delText>
              </w:r>
            </w:del>
            <w:ins w:id="9362" w:author="Samuel Dent" w:date="2015-09-23T07:58:00Z">
              <w:r>
                <w:t>All other lamps</w:t>
              </w:r>
            </w:ins>
          </w:p>
        </w:tc>
        <w:tc>
          <w:tcPr>
            <w:tcW w:w="0" w:type="auto"/>
            <w:tcBorders>
              <w:top w:val="nil"/>
              <w:left w:val="nil"/>
              <w:bottom w:val="single" w:sz="4" w:space="0" w:color="auto"/>
              <w:right w:val="single" w:sz="4" w:space="0" w:color="auto"/>
            </w:tcBorders>
            <w:noWrap/>
            <w:vAlign w:val="center"/>
            <w:hideMark/>
            <w:tcPrChange w:id="9363" w:author="Stephanie Baer" w:date="2016-01-21T14:12:00Z">
              <w:tcPr>
                <w:tcW w:w="0" w:type="auto"/>
                <w:tcBorders>
                  <w:top w:val="nil"/>
                  <w:left w:val="nil"/>
                  <w:bottom w:val="single" w:sz="8" w:space="0" w:color="auto"/>
                  <w:right w:val="single" w:sz="4" w:space="0" w:color="auto"/>
                </w:tcBorders>
                <w:noWrap/>
                <w:vAlign w:val="bottom"/>
                <w:hideMark/>
              </w:tcPr>
            </w:tcPrChange>
          </w:tcPr>
          <w:p w14:paraId="05859F6D" w14:textId="77777777" w:rsidR="00F302C5" w:rsidRPr="00E432E0" w:rsidRDefault="00F302C5">
            <w:pPr>
              <w:jc w:val="left"/>
              <w:pPrChange w:id="9364" w:author="Stephanie Baer" w:date="2016-01-21T14:12:00Z">
                <w:pPr/>
              </w:pPrChange>
            </w:pPr>
            <w:del w:id="9365" w:author="Samuel Dent" w:date="2015-09-23T07:58:00Z">
              <w:r w:rsidRPr="00E432E0" w:rsidDel="00062CFC">
                <w:delText>1.0</w:delText>
              </w:r>
            </w:del>
            <w:ins w:id="9366" w:author="Samuel Dent" w:date="2015-09-23T07:59:00Z">
              <w:r>
                <w:t>95%</w:t>
              </w:r>
            </w:ins>
          </w:p>
        </w:tc>
      </w:tr>
      <w:tr w:rsidR="00F302C5" w:rsidRPr="00E432E0" w14:paraId="56023D9C" w14:textId="77777777" w:rsidTr="008C33F6">
        <w:trPr>
          <w:trHeight w:val="292"/>
          <w:jc w:val="center"/>
          <w:ins w:id="9367" w:author="Samuel Dent" w:date="2015-09-23T07:58:00Z"/>
          <w:trPrChange w:id="9368" w:author="Stephanie Baer" w:date="2016-01-21T14:12:00Z">
            <w:trPr>
              <w:gridBefore w:val="2"/>
              <w:trHeight w:val="292"/>
              <w:jc w:val="center"/>
            </w:trPr>
          </w:trPrChange>
        </w:trPr>
        <w:tc>
          <w:tcPr>
            <w:tcW w:w="2567" w:type="dxa"/>
            <w:tcBorders>
              <w:top w:val="single" w:sz="4" w:space="0" w:color="auto"/>
              <w:left w:val="single" w:sz="4" w:space="0" w:color="auto"/>
              <w:bottom w:val="single" w:sz="4" w:space="0" w:color="auto"/>
              <w:right w:val="single" w:sz="4" w:space="0" w:color="auto"/>
            </w:tcBorders>
            <w:vAlign w:val="center"/>
            <w:tcPrChange w:id="9369" w:author="Stephanie Baer" w:date="2016-01-21T14:12:00Z">
              <w:tcPr>
                <w:tcW w:w="2567" w:type="dxa"/>
                <w:gridSpan w:val="4"/>
                <w:tcBorders>
                  <w:left w:val="single" w:sz="8" w:space="0" w:color="auto"/>
                  <w:bottom w:val="single" w:sz="8" w:space="0" w:color="auto"/>
                  <w:right w:val="single" w:sz="4" w:space="0" w:color="auto"/>
                </w:tcBorders>
              </w:tcPr>
            </w:tcPrChange>
          </w:tcPr>
          <w:p w14:paraId="60B4DB27" w14:textId="77777777" w:rsidR="00F302C5" w:rsidRPr="00E432E0" w:rsidRDefault="00F302C5">
            <w:pPr>
              <w:jc w:val="left"/>
              <w:rPr>
                <w:ins w:id="9370" w:author="Samuel Dent" w:date="2015-09-23T07:58:00Z"/>
              </w:rPr>
              <w:pPrChange w:id="9371" w:author="Stephanie Baer" w:date="2016-01-21T14:12:00Z">
                <w:pPr/>
              </w:pPrChange>
            </w:pPr>
            <w:ins w:id="9372" w:author="Samuel Dent" w:date="2015-09-23T07:59:00Z">
              <w:r w:rsidRPr="0077765A">
                <w:t>Direct Install</w:t>
              </w:r>
            </w:ins>
          </w:p>
        </w:tc>
        <w:tc>
          <w:tcPr>
            <w:tcW w:w="0" w:type="auto"/>
            <w:tcBorders>
              <w:top w:val="single" w:sz="4" w:space="0" w:color="auto"/>
              <w:left w:val="single" w:sz="4" w:space="0" w:color="auto"/>
              <w:bottom w:val="single" w:sz="4" w:space="0" w:color="auto"/>
              <w:right w:val="single" w:sz="4" w:space="0" w:color="auto"/>
            </w:tcBorders>
            <w:noWrap/>
            <w:vAlign w:val="center"/>
            <w:tcPrChange w:id="9373" w:author="Stephanie Baer" w:date="2016-01-21T14:12:00Z">
              <w:tcPr>
                <w:tcW w:w="0" w:type="auto"/>
                <w:gridSpan w:val="4"/>
                <w:tcBorders>
                  <w:top w:val="nil"/>
                  <w:left w:val="single" w:sz="8" w:space="0" w:color="auto"/>
                  <w:bottom w:val="single" w:sz="8" w:space="0" w:color="auto"/>
                  <w:right w:val="single" w:sz="4" w:space="0" w:color="auto"/>
                </w:tcBorders>
                <w:noWrap/>
                <w:vAlign w:val="bottom"/>
              </w:tcPr>
            </w:tcPrChange>
          </w:tcPr>
          <w:p w14:paraId="15485158" w14:textId="77777777" w:rsidR="00F302C5" w:rsidRPr="00E432E0" w:rsidDel="00062CFC" w:rsidRDefault="00F302C5">
            <w:pPr>
              <w:jc w:val="left"/>
              <w:rPr>
                <w:ins w:id="9374" w:author="Samuel Dent" w:date="2015-09-23T07:58:00Z"/>
              </w:rPr>
              <w:pPrChange w:id="9375" w:author="Stephanie Baer" w:date="2016-01-21T14:12:00Z">
                <w:pPr/>
              </w:pPrChange>
            </w:pPr>
            <w:ins w:id="9376" w:author="Samuel Dent" w:date="2015-09-23T07:59:00Z">
              <w:r>
                <w:t>All lamps</w:t>
              </w:r>
            </w:ins>
          </w:p>
        </w:tc>
        <w:tc>
          <w:tcPr>
            <w:tcW w:w="0" w:type="auto"/>
            <w:tcBorders>
              <w:top w:val="single" w:sz="4" w:space="0" w:color="auto"/>
              <w:left w:val="single" w:sz="4" w:space="0" w:color="auto"/>
              <w:bottom w:val="single" w:sz="4" w:space="0" w:color="auto"/>
              <w:right w:val="single" w:sz="4" w:space="0" w:color="auto"/>
            </w:tcBorders>
            <w:noWrap/>
            <w:vAlign w:val="center"/>
            <w:tcPrChange w:id="9377" w:author="Stephanie Baer" w:date="2016-01-21T14:12:00Z">
              <w:tcPr>
                <w:tcW w:w="0" w:type="auto"/>
                <w:tcBorders>
                  <w:top w:val="nil"/>
                  <w:left w:val="nil"/>
                  <w:bottom w:val="single" w:sz="8" w:space="0" w:color="auto"/>
                  <w:right w:val="single" w:sz="4" w:space="0" w:color="auto"/>
                </w:tcBorders>
                <w:noWrap/>
                <w:vAlign w:val="bottom"/>
              </w:tcPr>
            </w:tcPrChange>
          </w:tcPr>
          <w:p w14:paraId="12655F35" w14:textId="77777777" w:rsidR="00F302C5" w:rsidRPr="00E432E0" w:rsidDel="00062CFC" w:rsidRDefault="00F302C5">
            <w:pPr>
              <w:jc w:val="left"/>
              <w:rPr>
                <w:ins w:id="9378" w:author="Samuel Dent" w:date="2015-09-23T07:58:00Z"/>
              </w:rPr>
              <w:pPrChange w:id="9379" w:author="Stephanie Baer" w:date="2016-01-21T14:12:00Z">
                <w:pPr/>
              </w:pPrChange>
            </w:pPr>
            <w:ins w:id="9380" w:author="Samuel Dent" w:date="2015-09-23T07:59:00Z">
              <w:r w:rsidRPr="0077765A">
                <w:t>96.9%</w:t>
              </w:r>
              <w:r w:rsidRPr="00B66B0F">
                <w:rPr>
                  <w:rFonts w:eastAsiaTheme="majorEastAsia"/>
                  <w:vertAlign w:val="superscript"/>
                </w:rPr>
                <w:footnoteReference w:id="778"/>
              </w:r>
            </w:ins>
          </w:p>
        </w:tc>
      </w:tr>
    </w:tbl>
    <w:p w14:paraId="2F025CD8" w14:textId="77777777" w:rsidR="00F302C5" w:rsidRPr="00E432E0" w:rsidRDefault="00F302C5" w:rsidP="00F302C5">
      <w:pPr>
        <w:spacing w:after="240"/>
        <w:ind w:left="1440"/>
        <w:rPr>
          <w:rFonts w:cstheme="minorHAnsi"/>
          <w:noProof/>
        </w:rPr>
      </w:pPr>
    </w:p>
    <w:p w14:paraId="08B095C6" w14:textId="4B5EBBE9" w:rsidR="00F302C5" w:rsidRPr="00E432E0" w:rsidRDefault="00F302C5" w:rsidP="00F302C5">
      <w:pPr>
        <w:spacing w:after="240"/>
        <w:ind w:left="2160" w:hanging="1440"/>
        <w:rPr>
          <w:rFonts w:cstheme="minorHAnsi"/>
          <w:noProof/>
        </w:rPr>
      </w:pPr>
      <w:r w:rsidRPr="00E432E0">
        <w:rPr>
          <w:rFonts w:cstheme="minorHAnsi"/>
          <w:noProof/>
        </w:rPr>
        <w:t>Leakage</w:t>
      </w:r>
      <w:r w:rsidRPr="00E432E0">
        <w:rPr>
          <w:rFonts w:cstheme="minorHAnsi"/>
          <w:noProof/>
        </w:rPr>
        <w:tab/>
        <w:t xml:space="preserve">= Adjustment to account for the percentage of </w:t>
      </w:r>
      <w:ins w:id="9383" w:author="Samuel Dent" w:date="2016-01-14T06:44:00Z">
        <w:r w:rsidR="00766B88">
          <w:rPr>
            <w:rFonts w:cstheme="minorHAnsi"/>
            <w:noProof/>
          </w:rPr>
          <w:t xml:space="preserve">program </w:t>
        </w:r>
      </w:ins>
      <w:r w:rsidRPr="00E432E0">
        <w:rPr>
          <w:rFonts w:cstheme="minorHAnsi"/>
          <w:noProof/>
        </w:rPr>
        <w:t xml:space="preserve">bulbs </w:t>
      </w:r>
      <w:del w:id="9384" w:author="Samuel Dent" w:date="2016-01-14T06:44:00Z">
        <w:r w:rsidRPr="00E432E0" w:rsidDel="00766B88">
          <w:rPr>
            <w:rFonts w:cstheme="minorHAnsi"/>
            <w:noProof/>
          </w:rPr>
          <w:delText xml:space="preserve">purchased </w:delText>
        </w:r>
      </w:del>
      <w:r w:rsidRPr="00E432E0">
        <w:rPr>
          <w:rFonts w:cstheme="minorHAnsi"/>
          <w:noProof/>
        </w:rPr>
        <w:t>that move out (and in if deemed appropriate</w:t>
      </w:r>
      <w:ins w:id="9385" w:author="Samuel Dent" w:date="2016-01-14T06:44:00Z">
        <w:r w:rsidR="00766B88">
          <w:rPr>
            <w:rStyle w:val="FootnoteReference"/>
            <w:noProof/>
          </w:rPr>
          <w:footnoteReference w:id="779"/>
        </w:r>
      </w:ins>
      <w:r w:rsidRPr="00E432E0">
        <w:rPr>
          <w:rFonts w:cstheme="minorHAnsi"/>
          <w:noProof/>
        </w:rPr>
        <w:t xml:space="preserve">) of the Utility Jurisdiction. </w:t>
      </w:r>
    </w:p>
    <w:p w14:paraId="796E9575" w14:textId="62FBBFEE" w:rsidR="00F302C5" w:rsidRPr="00E432E0" w:rsidRDefault="00F302C5" w:rsidP="00F302C5">
      <w:pPr>
        <w:spacing w:after="240"/>
        <w:ind w:left="2160" w:hanging="720"/>
        <w:rPr>
          <w:rFonts w:cstheme="minorHAnsi"/>
          <w:noProof/>
        </w:rPr>
      </w:pPr>
      <w:r w:rsidRPr="00E432E0">
        <w:rPr>
          <w:rFonts w:cstheme="minorHAnsi"/>
          <w:noProof/>
        </w:rPr>
        <w:t xml:space="preserve">Upstream (TOS) Lighting programs </w:t>
      </w:r>
      <w:ins w:id="9388" w:author="Samuel Dent" w:date="2016-01-14T06:50:00Z">
        <w:r w:rsidR="00626399">
          <w:rPr>
            <w:rFonts w:cstheme="minorHAnsi"/>
            <w:noProof/>
          </w:rPr>
          <w:tab/>
          <w:t>and KITS</w:t>
        </w:r>
      </w:ins>
      <w:r w:rsidRPr="00E432E0">
        <w:rPr>
          <w:rFonts w:cstheme="minorHAnsi"/>
          <w:noProof/>
        </w:rPr>
        <w:tab/>
        <w:t>=  Determined through evaluation</w:t>
      </w:r>
      <w:r w:rsidRPr="00E432E0">
        <w:rPr>
          <w:rFonts w:ascii="Arial" w:hAnsi="Arial"/>
          <w:noProof/>
          <w:vertAlign w:val="superscript"/>
        </w:rPr>
        <w:footnoteReference w:id="780"/>
      </w:r>
      <w:r w:rsidRPr="00E432E0">
        <w:rPr>
          <w:rFonts w:cstheme="minorHAnsi"/>
          <w:noProof/>
        </w:rPr>
        <w:t xml:space="preserve">. </w:t>
      </w:r>
    </w:p>
    <w:p w14:paraId="2268A31D" w14:textId="77777777" w:rsidR="00F302C5" w:rsidRPr="00E432E0" w:rsidRDefault="00F302C5" w:rsidP="00F302C5">
      <w:pPr>
        <w:spacing w:after="240"/>
        <w:ind w:left="2160" w:hanging="720"/>
        <w:rPr>
          <w:rFonts w:cstheme="minorHAnsi"/>
          <w:noProof/>
        </w:rPr>
      </w:pPr>
      <w:r w:rsidRPr="00E432E0">
        <w:rPr>
          <w:rFonts w:cstheme="minorHAnsi"/>
          <w:noProof/>
        </w:rPr>
        <w:t>All other programs</w:t>
      </w:r>
      <w:r w:rsidRPr="00E432E0">
        <w:rPr>
          <w:rFonts w:cstheme="minorHAnsi"/>
          <w:noProof/>
        </w:rPr>
        <w:tab/>
      </w:r>
      <w:r w:rsidRPr="00E432E0">
        <w:rPr>
          <w:rFonts w:cstheme="minorHAnsi"/>
          <w:noProof/>
        </w:rPr>
        <w:tab/>
        <w:t>= 0</w:t>
      </w:r>
    </w:p>
    <w:p w14:paraId="234661E2" w14:textId="77777777" w:rsidR="00F302C5" w:rsidDel="00062CFC" w:rsidRDefault="00F302C5">
      <w:pPr>
        <w:pStyle w:val="TableText"/>
        <w:rPr>
          <w:del w:id="9389" w:author="Samuel Dent" w:date="2015-09-23T08:00:00Z"/>
        </w:rPr>
        <w:pPrChange w:id="9390" w:author="Stephanie Baer" w:date="2016-01-21T14:06:00Z">
          <w:pPr>
            <w:spacing w:after="240"/>
            <w:ind w:left="720"/>
          </w:pPr>
        </w:pPrChange>
      </w:pPr>
      <w:r w:rsidRPr="00E432E0">
        <w:t xml:space="preserve">Hours </w:t>
      </w:r>
      <w:r w:rsidRPr="00E432E0">
        <w:tab/>
      </w:r>
      <w:r w:rsidRPr="00E432E0">
        <w:tab/>
        <w:t>= Average hours of use per yea</w:t>
      </w:r>
      <w:r>
        <w:t>r</w:t>
      </w:r>
      <w:ins w:id="9391" w:author="Samuel Dent" w:date="2015-09-23T08:35:00Z">
        <w:r>
          <w:t xml:space="preserve"> </w:t>
        </w:r>
        <w:r>
          <w:rPr>
            <w:rStyle w:val="FootnoteReference"/>
            <w:rFonts w:eastAsiaTheme="majorEastAsia"/>
          </w:rPr>
          <w:footnoteReference w:id="781"/>
        </w:r>
      </w:ins>
      <w:del w:id="9394" w:author="Samuel Dent" w:date="2015-09-23T08:35:00Z">
        <w:r w:rsidRPr="00E432E0" w:rsidDel="007171D5">
          <w:delText>r</w:delText>
        </w:r>
      </w:del>
    </w:p>
    <w:p w14:paraId="5E25E67A" w14:textId="77777777" w:rsidR="00F302C5" w:rsidRPr="00E432E0" w:rsidDel="00D80B2F" w:rsidRDefault="00F302C5">
      <w:pPr>
        <w:pStyle w:val="TableText"/>
        <w:rPr>
          <w:del w:id="9395" w:author="Samuel Dent" w:date="2015-09-23T08:03:00Z"/>
        </w:rPr>
        <w:pPrChange w:id="9396" w:author="Stephanie Baer" w:date="2016-01-21T14:06:00Z">
          <w:pPr>
            <w:spacing w:after="240"/>
            <w:ind w:left="720"/>
          </w:pPr>
        </w:pPrChange>
      </w:pPr>
    </w:p>
    <w:tbl>
      <w:tblPr>
        <w:tblStyle w:val="TableGrid15"/>
        <w:tblW w:w="0" w:type="auto"/>
        <w:jc w:val="center"/>
        <w:tblLook w:val="04A0" w:firstRow="1" w:lastRow="0" w:firstColumn="1" w:lastColumn="0" w:noHBand="0" w:noVBand="1"/>
      </w:tblPr>
      <w:tblGrid>
        <w:gridCol w:w="4107"/>
        <w:gridCol w:w="1140"/>
      </w:tblGrid>
      <w:tr w:rsidR="00F302C5" w:rsidRPr="00F40C53" w:rsidDel="00D80B2F" w14:paraId="0661D52D" w14:textId="77777777" w:rsidTr="00C04E8D">
        <w:trPr>
          <w:tblHeader/>
          <w:jc w:val="center"/>
          <w:del w:id="9397" w:author="Samuel Dent" w:date="2015-09-23T08:03:00Z"/>
        </w:trPr>
        <w:tc>
          <w:tcPr>
            <w:tcW w:w="4107" w:type="dxa"/>
            <w:tcBorders>
              <w:top w:val="single" w:sz="4" w:space="0" w:color="auto"/>
              <w:left w:val="single" w:sz="4" w:space="0" w:color="auto"/>
              <w:bottom w:val="single" w:sz="8" w:space="0" w:color="auto"/>
              <w:right w:val="single" w:sz="4" w:space="0" w:color="auto"/>
            </w:tcBorders>
            <w:shd w:val="clear" w:color="auto" w:fill="7F7F7F" w:themeFill="text1" w:themeFillTint="80"/>
            <w:vAlign w:val="center"/>
            <w:hideMark/>
          </w:tcPr>
          <w:p w14:paraId="6F07CC2E" w14:textId="77777777" w:rsidR="00F302C5" w:rsidRPr="009C362B" w:rsidDel="00D80B2F" w:rsidRDefault="00F302C5">
            <w:pPr>
              <w:pStyle w:val="TableText"/>
              <w:rPr>
                <w:del w:id="9398" w:author="Samuel Dent" w:date="2015-09-23T08:03:00Z"/>
              </w:rPr>
              <w:pPrChange w:id="9399" w:author="Stephanie Baer" w:date="2016-01-21T14:06:00Z">
                <w:pPr>
                  <w:pStyle w:val="TableText"/>
                  <w:widowControl/>
                  <w:spacing w:after="0"/>
                </w:pPr>
              </w:pPrChange>
            </w:pPr>
            <w:ins w:id="9400" w:author="Samuel Dent" w:date="2015-09-23T08:35:00Z">
              <w:r>
                <w:t xml:space="preserve">   </w:t>
              </w:r>
            </w:ins>
            <w:del w:id="9401" w:author="Samuel Dent" w:date="2015-09-23T08:03:00Z">
              <w:r w:rsidRPr="009C362B" w:rsidDel="00D80B2F">
                <w:delText>Installation Location</w:delText>
              </w:r>
            </w:del>
          </w:p>
        </w:tc>
        <w:tc>
          <w:tcPr>
            <w:tcW w:w="1140" w:type="dxa"/>
            <w:tcBorders>
              <w:top w:val="single" w:sz="4" w:space="0" w:color="auto"/>
              <w:left w:val="single" w:sz="4" w:space="0" w:color="auto"/>
              <w:bottom w:val="single" w:sz="8" w:space="0" w:color="auto"/>
              <w:right w:val="single" w:sz="4" w:space="0" w:color="auto"/>
            </w:tcBorders>
            <w:shd w:val="clear" w:color="auto" w:fill="7F7F7F" w:themeFill="text1" w:themeFillTint="80"/>
            <w:vAlign w:val="center"/>
            <w:hideMark/>
          </w:tcPr>
          <w:p w14:paraId="1930F634" w14:textId="77777777" w:rsidR="00F302C5" w:rsidRPr="009C362B" w:rsidDel="00D80B2F" w:rsidRDefault="00F302C5">
            <w:pPr>
              <w:pStyle w:val="TableText"/>
              <w:rPr>
                <w:del w:id="9402" w:author="Samuel Dent" w:date="2015-09-23T08:03:00Z"/>
              </w:rPr>
              <w:pPrChange w:id="9403" w:author="Stephanie Baer" w:date="2016-01-21T14:06:00Z">
                <w:pPr>
                  <w:pStyle w:val="TableText"/>
                  <w:widowControl/>
                  <w:spacing w:after="0"/>
                </w:pPr>
              </w:pPrChange>
            </w:pPr>
            <w:del w:id="9404" w:author="Samuel Dent" w:date="2015-09-23T08:03:00Z">
              <w:r w:rsidRPr="009C362B" w:rsidDel="00D80B2F">
                <w:delText>Hours</w:delText>
              </w:r>
              <w:r w:rsidRPr="009C362B" w:rsidDel="00D80B2F">
                <w:rPr>
                  <w:vertAlign w:val="superscript"/>
                </w:rPr>
                <w:footnoteReference w:id="782"/>
              </w:r>
            </w:del>
          </w:p>
        </w:tc>
      </w:tr>
      <w:tr w:rsidR="00F302C5" w:rsidRPr="00E432E0" w:rsidDel="00D80B2F" w14:paraId="371BE60C" w14:textId="77777777" w:rsidTr="00C04E8D">
        <w:trPr>
          <w:jc w:val="center"/>
          <w:del w:id="9407" w:author="Samuel Dent" w:date="2015-09-23T08:03:00Z"/>
        </w:trPr>
        <w:tc>
          <w:tcPr>
            <w:tcW w:w="4107" w:type="dxa"/>
            <w:tcBorders>
              <w:top w:val="single" w:sz="8" w:space="0" w:color="auto"/>
              <w:left w:val="single" w:sz="8" w:space="0" w:color="auto"/>
              <w:bottom w:val="single" w:sz="8" w:space="0" w:color="auto"/>
              <w:right w:val="single" w:sz="8" w:space="0" w:color="auto"/>
            </w:tcBorders>
            <w:hideMark/>
          </w:tcPr>
          <w:p w14:paraId="723BE03C" w14:textId="77777777" w:rsidR="00F302C5" w:rsidRPr="00E432E0" w:rsidDel="00D80B2F" w:rsidRDefault="00F302C5">
            <w:pPr>
              <w:pStyle w:val="TableText"/>
              <w:rPr>
                <w:del w:id="9408" w:author="Samuel Dent" w:date="2015-09-23T08:03:00Z"/>
                <w:rFonts w:asciiTheme="minorHAnsi" w:hAnsiTheme="minorHAnsi"/>
                <w:szCs w:val="22"/>
              </w:rPr>
              <w:pPrChange w:id="9409" w:author="Stephanie Baer" w:date="2016-01-21T14:06:00Z">
                <w:pPr>
                  <w:pStyle w:val="TableText"/>
                  <w:widowControl/>
                  <w:spacing w:after="0"/>
                </w:pPr>
              </w:pPrChange>
            </w:pPr>
            <w:del w:id="9410" w:author="Samuel Dent" w:date="2015-09-23T08:03:00Z">
              <w:r w:rsidRPr="00E432E0" w:rsidDel="00D80B2F">
                <w:delText>Residential and in-unit Multi Family</w:delText>
              </w:r>
            </w:del>
          </w:p>
        </w:tc>
        <w:tc>
          <w:tcPr>
            <w:tcW w:w="1140" w:type="dxa"/>
            <w:tcBorders>
              <w:top w:val="single" w:sz="8" w:space="0" w:color="auto"/>
              <w:left w:val="single" w:sz="8" w:space="0" w:color="auto"/>
              <w:bottom w:val="single" w:sz="8" w:space="0" w:color="auto"/>
              <w:right w:val="single" w:sz="8" w:space="0" w:color="auto"/>
            </w:tcBorders>
            <w:hideMark/>
          </w:tcPr>
          <w:p w14:paraId="7E16432C" w14:textId="77777777" w:rsidR="00F302C5" w:rsidRPr="00E432E0" w:rsidDel="00D80B2F" w:rsidRDefault="00F302C5">
            <w:pPr>
              <w:pStyle w:val="TableText"/>
              <w:rPr>
                <w:del w:id="9411" w:author="Samuel Dent" w:date="2015-09-23T08:03:00Z"/>
                <w:rFonts w:asciiTheme="minorHAnsi" w:hAnsiTheme="minorHAnsi"/>
                <w:szCs w:val="22"/>
              </w:rPr>
              <w:pPrChange w:id="9412" w:author="Stephanie Baer" w:date="2016-01-21T14:06:00Z">
                <w:pPr>
                  <w:pStyle w:val="TableText"/>
                  <w:widowControl/>
                  <w:spacing w:after="0"/>
                </w:pPr>
              </w:pPrChange>
            </w:pPr>
            <w:del w:id="9413" w:author="Samuel Dent" w:date="2015-09-23T08:03:00Z">
              <w:r w:rsidRPr="00E432E0" w:rsidDel="00D80B2F">
                <w:delText xml:space="preserve">861 </w:delText>
              </w:r>
            </w:del>
          </w:p>
        </w:tc>
      </w:tr>
      <w:tr w:rsidR="00F302C5" w:rsidRPr="00E432E0" w:rsidDel="00D80B2F" w14:paraId="7D0E98B0" w14:textId="77777777" w:rsidTr="00C04E8D">
        <w:trPr>
          <w:jc w:val="center"/>
          <w:del w:id="9414" w:author="Samuel Dent" w:date="2015-09-23T08:03:00Z"/>
        </w:trPr>
        <w:tc>
          <w:tcPr>
            <w:tcW w:w="4107" w:type="dxa"/>
            <w:tcBorders>
              <w:top w:val="single" w:sz="8" w:space="0" w:color="auto"/>
              <w:left w:val="single" w:sz="8" w:space="0" w:color="auto"/>
              <w:bottom w:val="single" w:sz="8" w:space="0" w:color="auto"/>
              <w:right w:val="single" w:sz="8" w:space="0" w:color="auto"/>
            </w:tcBorders>
            <w:vAlign w:val="center"/>
          </w:tcPr>
          <w:p w14:paraId="445525F6" w14:textId="77777777" w:rsidR="00F302C5" w:rsidRPr="006332C9" w:rsidDel="00D80B2F" w:rsidRDefault="00F302C5">
            <w:pPr>
              <w:pStyle w:val="TableText"/>
              <w:rPr>
                <w:del w:id="9415" w:author="Samuel Dent" w:date="2015-09-23T08:03:00Z"/>
                <w:rFonts w:asciiTheme="minorHAnsi" w:hAnsiTheme="minorHAnsi"/>
                <w:szCs w:val="22"/>
              </w:rPr>
              <w:pPrChange w:id="9416" w:author="Stephanie Baer" w:date="2016-01-21T14:06:00Z">
                <w:pPr>
                  <w:pStyle w:val="TableText"/>
                  <w:widowControl/>
                  <w:spacing w:after="0"/>
                </w:pPr>
              </w:pPrChange>
            </w:pPr>
            <w:del w:id="9417" w:author="Samuel Dent" w:date="2015-09-23T08:03:00Z">
              <w:r w:rsidRPr="00C108C8" w:rsidDel="00D80B2F">
                <w:delText>Unknown location</w:delText>
              </w:r>
            </w:del>
          </w:p>
        </w:tc>
        <w:tc>
          <w:tcPr>
            <w:tcW w:w="1140" w:type="dxa"/>
            <w:tcBorders>
              <w:top w:val="single" w:sz="8" w:space="0" w:color="auto"/>
              <w:left w:val="single" w:sz="8" w:space="0" w:color="auto"/>
              <w:bottom w:val="single" w:sz="8" w:space="0" w:color="auto"/>
              <w:right w:val="single" w:sz="8" w:space="0" w:color="auto"/>
            </w:tcBorders>
            <w:vAlign w:val="center"/>
          </w:tcPr>
          <w:p w14:paraId="119E32C6" w14:textId="77777777" w:rsidR="00F302C5" w:rsidRPr="006332C9" w:rsidDel="00D80B2F" w:rsidRDefault="00F302C5">
            <w:pPr>
              <w:pStyle w:val="TableText"/>
              <w:rPr>
                <w:del w:id="9418" w:author="Samuel Dent" w:date="2015-09-23T08:03:00Z"/>
                <w:rFonts w:asciiTheme="minorHAnsi" w:hAnsiTheme="minorHAnsi"/>
                <w:szCs w:val="22"/>
              </w:rPr>
              <w:pPrChange w:id="9419" w:author="Stephanie Baer" w:date="2016-01-21T14:06:00Z">
                <w:pPr>
                  <w:pStyle w:val="TableText"/>
                  <w:widowControl/>
                  <w:spacing w:after="0"/>
                </w:pPr>
              </w:pPrChange>
            </w:pPr>
            <w:del w:id="9420" w:author="Samuel Dent" w:date="2015-09-23T08:03:00Z">
              <w:r w:rsidRPr="00C108C8" w:rsidDel="00D80B2F">
                <w:delText>891</w:delText>
              </w:r>
            </w:del>
          </w:p>
        </w:tc>
      </w:tr>
      <w:tr w:rsidR="00FF11A2" w:rsidRPr="00E432E0" w:rsidDel="00D80B2F" w14:paraId="30DCD713" w14:textId="77777777" w:rsidTr="00C04E8D">
        <w:trPr>
          <w:jc w:val="center"/>
          <w:del w:id="9421" w:author="Samuel Dent" w:date="2015-09-23T08:03:00Z"/>
        </w:trPr>
        <w:tc>
          <w:tcPr>
            <w:tcW w:w="4107" w:type="dxa"/>
            <w:tcBorders>
              <w:top w:val="single" w:sz="8" w:space="0" w:color="auto"/>
              <w:left w:val="single" w:sz="8" w:space="0" w:color="auto"/>
              <w:bottom w:val="single" w:sz="8" w:space="0" w:color="auto"/>
              <w:right w:val="single" w:sz="8" w:space="0" w:color="auto"/>
            </w:tcBorders>
            <w:vAlign w:val="center"/>
          </w:tcPr>
          <w:p w14:paraId="34049212" w14:textId="77777777" w:rsidR="00F302C5" w:rsidRPr="006332C9" w:rsidDel="00D80B2F" w:rsidRDefault="00F302C5">
            <w:pPr>
              <w:pStyle w:val="TableText"/>
              <w:rPr>
                <w:del w:id="9422" w:author="Samuel Dent" w:date="2015-09-23T08:03:00Z"/>
                <w:rFonts w:asciiTheme="minorHAnsi" w:hAnsiTheme="minorHAnsi"/>
                <w:szCs w:val="22"/>
              </w:rPr>
              <w:pPrChange w:id="9423" w:author="Stephanie Baer" w:date="2016-01-21T14:06:00Z">
                <w:pPr>
                  <w:pStyle w:val="TableText"/>
                  <w:widowControl/>
                  <w:spacing w:after="0"/>
                </w:pPr>
              </w:pPrChange>
            </w:pPr>
            <w:del w:id="9424" w:author="Samuel Dent" w:date="2015-09-23T08:03:00Z">
              <w:r w:rsidRPr="00C108C8" w:rsidDel="00D80B2F">
                <w:delText>Exterior</w:delText>
              </w:r>
            </w:del>
          </w:p>
        </w:tc>
        <w:tc>
          <w:tcPr>
            <w:tcW w:w="1140" w:type="dxa"/>
            <w:tcBorders>
              <w:top w:val="single" w:sz="8" w:space="0" w:color="auto"/>
              <w:left w:val="single" w:sz="8" w:space="0" w:color="auto"/>
              <w:bottom w:val="single" w:sz="8" w:space="0" w:color="auto"/>
              <w:right w:val="single" w:sz="8" w:space="0" w:color="auto"/>
            </w:tcBorders>
            <w:vAlign w:val="center"/>
          </w:tcPr>
          <w:p w14:paraId="2E649960" w14:textId="77777777" w:rsidR="00F302C5" w:rsidRPr="006332C9" w:rsidDel="00D80B2F" w:rsidRDefault="00F302C5">
            <w:pPr>
              <w:pStyle w:val="TableText"/>
              <w:rPr>
                <w:del w:id="9425" w:author="Samuel Dent" w:date="2015-09-23T08:03:00Z"/>
                <w:rFonts w:asciiTheme="minorHAnsi" w:hAnsiTheme="minorHAnsi"/>
                <w:szCs w:val="22"/>
              </w:rPr>
              <w:pPrChange w:id="9426" w:author="Stephanie Baer" w:date="2016-01-21T14:06:00Z">
                <w:pPr>
                  <w:pStyle w:val="TableText"/>
                  <w:widowControl/>
                  <w:spacing w:after="0"/>
                </w:pPr>
              </w:pPrChange>
            </w:pPr>
            <w:del w:id="9427" w:author="Samuel Dent" w:date="2015-09-23T08:03:00Z">
              <w:r w:rsidRPr="00C108C8" w:rsidDel="00D80B2F">
                <w:delText>2475</w:delText>
              </w:r>
            </w:del>
          </w:p>
        </w:tc>
      </w:tr>
    </w:tbl>
    <w:p w14:paraId="5833C7A9" w14:textId="77777777" w:rsidR="00F302C5" w:rsidRDefault="00F302C5" w:rsidP="00733D06">
      <w:pPr>
        <w:pStyle w:val="TableText"/>
        <w:rPr>
          <w:ins w:id="9428" w:author="Samuel Dent" w:date="2015-09-23T08:01:00Z"/>
        </w:rPr>
      </w:pPr>
    </w:p>
    <w:tbl>
      <w:tblPr>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6"/>
        <w:gridCol w:w="1524"/>
        <w:tblGridChange w:id="9429">
          <w:tblGrid>
            <w:gridCol w:w="4236"/>
            <w:gridCol w:w="1524"/>
          </w:tblGrid>
        </w:tblGridChange>
      </w:tblGrid>
      <w:tr w:rsidR="00F302C5" w14:paraId="55D2DD10" w14:textId="77777777" w:rsidTr="00C04E8D">
        <w:trPr>
          <w:trHeight w:val="20"/>
          <w:tblHeader/>
          <w:ins w:id="9430" w:author="Samuel Dent" w:date="2015-09-23T08:01:00Z"/>
        </w:trPr>
        <w:tc>
          <w:tcPr>
            <w:tcW w:w="423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57F7B9B" w14:textId="77777777" w:rsidR="00F302C5" w:rsidRDefault="00F302C5" w:rsidP="00C04E8D">
            <w:pPr>
              <w:spacing w:line="276" w:lineRule="auto"/>
              <w:jc w:val="center"/>
              <w:rPr>
                <w:ins w:id="9431" w:author="Samuel Dent" w:date="2015-09-23T08:01:00Z"/>
                <w:rFonts w:cstheme="minorHAnsi"/>
                <w:b/>
                <w:color w:val="FFFFFF" w:themeColor="background1"/>
              </w:rPr>
            </w:pPr>
            <w:ins w:id="9432" w:author="Samuel Dent" w:date="2015-09-23T08:01:00Z">
              <w:r>
                <w:rPr>
                  <w:rFonts w:cstheme="minorHAnsi"/>
                  <w:b/>
                  <w:color w:val="FFFFFF" w:themeColor="background1"/>
                </w:rPr>
                <w:lastRenderedPageBreak/>
                <w:t>Bulb Type</w:t>
              </w:r>
            </w:ins>
          </w:p>
        </w:tc>
        <w:tc>
          <w:tcPr>
            <w:tcW w:w="152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6B5C1A7" w14:textId="77777777" w:rsidR="00F302C5" w:rsidRDefault="00F302C5" w:rsidP="00C04E8D">
            <w:pPr>
              <w:spacing w:line="276" w:lineRule="auto"/>
              <w:jc w:val="center"/>
              <w:rPr>
                <w:ins w:id="9433" w:author="Samuel Dent" w:date="2015-09-23T08:01:00Z"/>
                <w:rFonts w:cstheme="minorHAnsi"/>
                <w:b/>
                <w:color w:val="FFFFFF" w:themeColor="background1"/>
              </w:rPr>
            </w:pPr>
            <w:ins w:id="9434" w:author="Samuel Dent" w:date="2015-09-23T08:01:00Z">
              <w:r>
                <w:rPr>
                  <w:rFonts w:cstheme="minorHAnsi"/>
                  <w:b/>
                  <w:color w:val="FFFFFF" w:themeColor="background1"/>
                </w:rPr>
                <w:t>Annual hours of use (HOU)</w:t>
              </w:r>
            </w:ins>
          </w:p>
        </w:tc>
      </w:tr>
      <w:tr w:rsidR="00F302C5" w14:paraId="4F6C1757"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435"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436" w:author="Samuel Dent" w:date="2015-09-23T08:01:00Z"/>
          <w:trPrChange w:id="9437"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9438"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15778DE6" w14:textId="77777777" w:rsidR="00F302C5" w:rsidRDefault="00F302C5">
            <w:pPr>
              <w:jc w:val="left"/>
              <w:rPr>
                <w:ins w:id="9439" w:author="Samuel Dent" w:date="2015-09-23T08:01:00Z"/>
              </w:rPr>
              <w:pPrChange w:id="9440" w:author="Stephanie Baer" w:date="2016-01-21T14:12:00Z">
                <w:pPr/>
              </w:pPrChange>
            </w:pPr>
            <w:ins w:id="9441" w:author="Samuel Dent" w:date="2015-09-23T08:01:00Z">
              <w:r>
                <w:t>Three-way</w:t>
              </w:r>
            </w:ins>
          </w:p>
        </w:tc>
        <w:tc>
          <w:tcPr>
            <w:tcW w:w="1524" w:type="dxa"/>
            <w:tcBorders>
              <w:top w:val="single" w:sz="4" w:space="0" w:color="auto"/>
              <w:left w:val="single" w:sz="4" w:space="0" w:color="auto"/>
              <w:bottom w:val="single" w:sz="4" w:space="0" w:color="auto"/>
              <w:right w:val="single" w:sz="4" w:space="0" w:color="auto"/>
            </w:tcBorders>
            <w:vAlign w:val="center"/>
            <w:hideMark/>
            <w:tcPrChange w:id="9442"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268B774A" w14:textId="77777777" w:rsidR="00F302C5" w:rsidRDefault="00F302C5">
            <w:pPr>
              <w:jc w:val="center"/>
              <w:rPr>
                <w:ins w:id="9443" w:author="Samuel Dent" w:date="2015-09-23T08:01:00Z"/>
                <w:szCs w:val="16"/>
              </w:rPr>
            </w:pPr>
            <w:ins w:id="9444" w:author="Samuel Dent" w:date="2015-09-23T08:01:00Z">
              <w:r>
                <w:t>850</w:t>
              </w:r>
            </w:ins>
          </w:p>
        </w:tc>
      </w:tr>
      <w:tr w:rsidR="00F302C5" w14:paraId="19D86711"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445"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446" w:author="Samuel Dent" w:date="2015-09-23T08:01:00Z"/>
          <w:trPrChange w:id="9447"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9448"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00C84D0F" w14:textId="77777777" w:rsidR="00F302C5" w:rsidRDefault="00F302C5">
            <w:pPr>
              <w:jc w:val="left"/>
              <w:rPr>
                <w:ins w:id="9449" w:author="Samuel Dent" w:date="2015-09-23T08:01:00Z"/>
                <w:szCs w:val="16"/>
              </w:rPr>
              <w:pPrChange w:id="9450" w:author="Stephanie Baer" w:date="2016-01-21T14:12:00Z">
                <w:pPr/>
              </w:pPrChange>
            </w:pPr>
            <w:ins w:id="9451" w:author="Samuel Dent" w:date="2015-09-23T08:01:00Z">
              <w:r>
                <w:t>Dimmable</w:t>
              </w:r>
            </w:ins>
          </w:p>
        </w:tc>
        <w:tc>
          <w:tcPr>
            <w:tcW w:w="1524" w:type="dxa"/>
            <w:tcBorders>
              <w:top w:val="single" w:sz="4" w:space="0" w:color="auto"/>
              <w:left w:val="single" w:sz="4" w:space="0" w:color="auto"/>
              <w:bottom w:val="single" w:sz="4" w:space="0" w:color="auto"/>
              <w:right w:val="single" w:sz="4" w:space="0" w:color="auto"/>
            </w:tcBorders>
            <w:vAlign w:val="center"/>
            <w:hideMark/>
            <w:tcPrChange w:id="9452"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1F40F3DF" w14:textId="77777777" w:rsidR="00F302C5" w:rsidRDefault="00F302C5">
            <w:pPr>
              <w:jc w:val="center"/>
              <w:rPr>
                <w:ins w:id="9453" w:author="Samuel Dent" w:date="2015-09-23T08:01:00Z"/>
                <w:szCs w:val="16"/>
              </w:rPr>
            </w:pPr>
            <w:ins w:id="9454" w:author="Samuel Dent" w:date="2015-09-23T08:01:00Z">
              <w:r>
                <w:t>850</w:t>
              </w:r>
            </w:ins>
          </w:p>
        </w:tc>
      </w:tr>
      <w:tr w:rsidR="00F302C5" w14:paraId="4D32F184"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455"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456" w:author="Samuel Dent" w:date="2015-09-23T08:01:00Z"/>
          <w:trPrChange w:id="9457"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9458"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1DF6A6DF" w14:textId="77777777" w:rsidR="00F302C5" w:rsidRDefault="00F302C5">
            <w:pPr>
              <w:jc w:val="left"/>
              <w:rPr>
                <w:ins w:id="9459" w:author="Samuel Dent" w:date="2015-09-23T08:01:00Z"/>
                <w:szCs w:val="16"/>
              </w:rPr>
              <w:pPrChange w:id="9460" w:author="Stephanie Baer" w:date="2016-01-21T14:12:00Z">
                <w:pPr/>
              </w:pPrChange>
            </w:pPr>
            <w:ins w:id="9461" w:author="Samuel Dent" w:date="2015-09-23T08:01:00Z">
              <w:r>
                <w:t>Interior reflector (incl. dimmable)</w:t>
              </w:r>
            </w:ins>
          </w:p>
        </w:tc>
        <w:tc>
          <w:tcPr>
            <w:tcW w:w="1524" w:type="dxa"/>
            <w:tcBorders>
              <w:top w:val="single" w:sz="4" w:space="0" w:color="auto"/>
              <w:left w:val="single" w:sz="4" w:space="0" w:color="auto"/>
              <w:bottom w:val="single" w:sz="4" w:space="0" w:color="auto"/>
              <w:right w:val="single" w:sz="4" w:space="0" w:color="auto"/>
            </w:tcBorders>
            <w:vAlign w:val="center"/>
            <w:hideMark/>
            <w:tcPrChange w:id="9462"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1A6C70E0" w14:textId="77777777" w:rsidR="00F302C5" w:rsidRDefault="00F302C5">
            <w:pPr>
              <w:jc w:val="center"/>
              <w:rPr>
                <w:ins w:id="9463" w:author="Samuel Dent" w:date="2015-09-23T08:01:00Z"/>
                <w:szCs w:val="16"/>
              </w:rPr>
            </w:pPr>
            <w:ins w:id="9464" w:author="Samuel Dent" w:date="2015-09-23T08:01:00Z">
              <w:r>
                <w:t>861</w:t>
              </w:r>
            </w:ins>
          </w:p>
        </w:tc>
      </w:tr>
      <w:tr w:rsidR="00F302C5" w14:paraId="5C5EF2E6"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465"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466" w:author="Samuel Dent" w:date="2015-09-23T08:01:00Z"/>
          <w:trPrChange w:id="9467"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9468"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366836A0" w14:textId="77777777" w:rsidR="00F302C5" w:rsidRDefault="00F302C5">
            <w:pPr>
              <w:jc w:val="left"/>
              <w:rPr>
                <w:ins w:id="9469" w:author="Samuel Dent" w:date="2015-09-23T08:01:00Z"/>
                <w:szCs w:val="16"/>
              </w:rPr>
              <w:pPrChange w:id="9470" w:author="Stephanie Baer" w:date="2016-01-21T14:12:00Z">
                <w:pPr/>
              </w:pPrChange>
            </w:pPr>
            <w:ins w:id="9471" w:author="Samuel Dent" w:date="2015-09-23T08:01:00Z">
              <w:r>
                <w:t>Exterior reflector</w:t>
              </w:r>
            </w:ins>
          </w:p>
        </w:tc>
        <w:tc>
          <w:tcPr>
            <w:tcW w:w="1524" w:type="dxa"/>
            <w:tcBorders>
              <w:top w:val="single" w:sz="4" w:space="0" w:color="auto"/>
              <w:left w:val="single" w:sz="4" w:space="0" w:color="auto"/>
              <w:bottom w:val="single" w:sz="4" w:space="0" w:color="auto"/>
              <w:right w:val="single" w:sz="4" w:space="0" w:color="auto"/>
            </w:tcBorders>
            <w:vAlign w:val="center"/>
            <w:hideMark/>
            <w:tcPrChange w:id="9472"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570455DD" w14:textId="77777777" w:rsidR="00F302C5" w:rsidRDefault="00F302C5">
            <w:pPr>
              <w:jc w:val="center"/>
              <w:rPr>
                <w:ins w:id="9473" w:author="Samuel Dent" w:date="2015-09-23T08:01:00Z"/>
                <w:szCs w:val="16"/>
              </w:rPr>
            </w:pPr>
            <w:ins w:id="9474" w:author="Samuel Dent" w:date="2015-09-23T08:01:00Z">
              <w:r>
                <w:t>2475</w:t>
              </w:r>
            </w:ins>
          </w:p>
        </w:tc>
      </w:tr>
      <w:tr w:rsidR="00F302C5" w14:paraId="21943EFB"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475"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476" w:author="Samuel Dent" w:date="2015-09-23T08:03:00Z"/>
          <w:trPrChange w:id="9477"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tcPrChange w:id="9478"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tcPr>
            </w:tcPrChange>
          </w:tcPr>
          <w:p w14:paraId="419945CF" w14:textId="77777777" w:rsidR="00F302C5" w:rsidRDefault="00F302C5">
            <w:pPr>
              <w:jc w:val="left"/>
              <w:rPr>
                <w:ins w:id="9479" w:author="Samuel Dent" w:date="2015-09-23T08:03:00Z"/>
              </w:rPr>
              <w:pPrChange w:id="9480" w:author="Stephanie Baer" w:date="2016-01-21T14:12:00Z">
                <w:pPr/>
              </w:pPrChange>
            </w:pPr>
            <w:ins w:id="9481" w:author="Samuel Dent" w:date="2015-09-23T08:03:00Z">
              <w:r>
                <w:t>Unknown reflector</w:t>
              </w:r>
            </w:ins>
          </w:p>
        </w:tc>
        <w:tc>
          <w:tcPr>
            <w:tcW w:w="1524" w:type="dxa"/>
            <w:tcBorders>
              <w:top w:val="single" w:sz="4" w:space="0" w:color="auto"/>
              <w:left w:val="single" w:sz="4" w:space="0" w:color="auto"/>
              <w:bottom w:val="single" w:sz="4" w:space="0" w:color="auto"/>
              <w:right w:val="single" w:sz="4" w:space="0" w:color="auto"/>
            </w:tcBorders>
            <w:vAlign w:val="center"/>
            <w:tcPrChange w:id="9482"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tcPr>
            </w:tcPrChange>
          </w:tcPr>
          <w:p w14:paraId="3017F163" w14:textId="77777777" w:rsidR="00F302C5" w:rsidRDefault="00F302C5">
            <w:pPr>
              <w:jc w:val="center"/>
              <w:rPr>
                <w:ins w:id="9483" w:author="Samuel Dent" w:date="2015-09-23T08:03:00Z"/>
              </w:rPr>
            </w:pPr>
            <w:ins w:id="9484" w:author="Samuel Dent" w:date="2015-09-23T08:03:00Z">
              <w:r>
                <w:t>891</w:t>
              </w:r>
            </w:ins>
          </w:p>
        </w:tc>
      </w:tr>
      <w:tr w:rsidR="00F302C5" w14:paraId="73027180"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485"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486" w:author="Samuel Dent" w:date="2015-09-23T08:01:00Z"/>
          <w:trPrChange w:id="9487"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9488"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4F40D8C2" w14:textId="77777777" w:rsidR="00F302C5" w:rsidRDefault="00F302C5">
            <w:pPr>
              <w:jc w:val="left"/>
              <w:rPr>
                <w:ins w:id="9489" w:author="Samuel Dent" w:date="2015-09-23T08:01:00Z"/>
                <w:szCs w:val="16"/>
              </w:rPr>
              <w:pPrChange w:id="9490" w:author="Stephanie Baer" w:date="2016-01-21T14:12:00Z">
                <w:pPr/>
              </w:pPrChange>
            </w:pPr>
            <w:ins w:id="9491" w:author="Samuel Dent" w:date="2015-09-23T08:01:00Z">
              <w:r>
                <w:t>Candelabra base and candle medium and intermediate base</w:t>
              </w:r>
            </w:ins>
          </w:p>
        </w:tc>
        <w:tc>
          <w:tcPr>
            <w:tcW w:w="1524" w:type="dxa"/>
            <w:tcBorders>
              <w:top w:val="single" w:sz="4" w:space="0" w:color="auto"/>
              <w:left w:val="single" w:sz="4" w:space="0" w:color="auto"/>
              <w:bottom w:val="single" w:sz="4" w:space="0" w:color="auto"/>
              <w:right w:val="single" w:sz="4" w:space="0" w:color="auto"/>
            </w:tcBorders>
            <w:vAlign w:val="center"/>
            <w:hideMark/>
            <w:tcPrChange w:id="9492"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05C85F73" w14:textId="77777777" w:rsidR="00F302C5" w:rsidRDefault="00F302C5">
            <w:pPr>
              <w:jc w:val="center"/>
              <w:rPr>
                <w:ins w:id="9493" w:author="Samuel Dent" w:date="2015-09-23T08:01:00Z"/>
                <w:szCs w:val="16"/>
              </w:rPr>
            </w:pPr>
            <w:ins w:id="9494" w:author="Samuel Dent" w:date="2015-09-23T08:01:00Z">
              <w:r>
                <w:t>1190</w:t>
              </w:r>
            </w:ins>
          </w:p>
        </w:tc>
      </w:tr>
      <w:tr w:rsidR="00F302C5" w14:paraId="15141CD8"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495"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496" w:author="Samuel Dent" w:date="2015-09-23T08:01:00Z"/>
          <w:trPrChange w:id="9497"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9498"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3FC93A94" w14:textId="77777777" w:rsidR="00F302C5" w:rsidRDefault="00F302C5">
            <w:pPr>
              <w:jc w:val="left"/>
              <w:rPr>
                <w:ins w:id="9499" w:author="Samuel Dent" w:date="2015-09-23T08:01:00Z"/>
                <w:szCs w:val="16"/>
              </w:rPr>
              <w:pPrChange w:id="9500" w:author="Stephanie Baer" w:date="2016-01-21T14:12:00Z">
                <w:pPr/>
              </w:pPrChange>
            </w:pPr>
            <w:ins w:id="9501" w:author="Samuel Dent" w:date="2015-09-23T08:01:00Z">
              <w:r>
                <w:t>Bug light</w:t>
              </w:r>
            </w:ins>
          </w:p>
        </w:tc>
        <w:tc>
          <w:tcPr>
            <w:tcW w:w="1524" w:type="dxa"/>
            <w:tcBorders>
              <w:top w:val="single" w:sz="4" w:space="0" w:color="auto"/>
              <w:left w:val="single" w:sz="4" w:space="0" w:color="auto"/>
              <w:bottom w:val="single" w:sz="4" w:space="0" w:color="auto"/>
              <w:right w:val="single" w:sz="4" w:space="0" w:color="auto"/>
            </w:tcBorders>
            <w:vAlign w:val="center"/>
            <w:hideMark/>
            <w:tcPrChange w:id="9502"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25D91C01" w14:textId="77777777" w:rsidR="00F302C5" w:rsidRDefault="00F302C5">
            <w:pPr>
              <w:jc w:val="center"/>
              <w:rPr>
                <w:ins w:id="9503" w:author="Samuel Dent" w:date="2015-09-23T08:01:00Z"/>
                <w:szCs w:val="16"/>
              </w:rPr>
            </w:pPr>
            <w:ins w:id="9504" w:author="Samuel Dent" w:date="2015-09-23T08:01:00Z">
              <w:r>
                <w:t>2475</w:t>
              </w:r>
            </w:ins>
          </w:p>
        </w:tc>
      </w:tr>
      <w:tr w:rsidR="00F302C5" w14:paraId="3CDA7F0D"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505"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506" w:author="Samuel Dent" w:date="2015-09-23T08:01:00Z"/>
          <w:trPrChange w:id="9507"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9508"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3FA35313" w14:textId="77777777" w:rsidR="00F302C5" w:rsidRDefault="00F302C5">
            <w:pPr>
              <w:jc w:val="left"/>
              <w:rPr>
                <w:ins w:id="9509" w:author="Samuel Dent" w:date="2015-09-23T08:01:00Z"/>
                <w:szCs w:val="16"/>
              </w:rPr>
              <w:pPrChange w:id="9510" w:author="Stephanie Baer" w:date="2016-01-21T14:12:00Z">
                <w:pPr/>
              </w:pPrChange>
            </w:pPr>
            <w:ins w:id="9511" w:author="Samuel Dent" w:date="2015-09-23T08:01:00Z">
              <w:r>
                <w:t>Post light (&gt;100W)</w:t>
              </w:r>
            </w:ins>
          </w:p>
        </w:tc>
        <w:tc>
          <w:tcPr>
            <w:tcW w:w="1524" w:type="dxa"/>
            <w:tcBorders>
              <w:top w:val="single" w:sz="4" w:space="0" w:color="auto"/>
              <w:left w:val="single" w:sz="4" w:space="0" w:color="auto"/>
              <w:bottom w:val="single" w:sz="4" w:space="0" w:color="auto"/>
              <w:right w:val="single" w:sz="4" w:space="0" w:color="auto"/>
            </w:tcBorders>
            <w:vAlign w:val="center"/>
            <w:hideMark/>
            <w:tcPrChange w:id="9512"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77B6DA1D" w14:textId="77777777" w:rsidR="00F302C5" w:rsidRDefault="00F302C5">
            <w:pPr>
              <w:jc w:val="center"/>
              <w:rPr>
                <w:ins w:id="9513" w:author="Samuel Dent" w:date="2015-09-23T08:01:00Z"/>
                <w:szCs w:val="16"/>
              </w:rPr>
            </w:pPr>
            <w:ins w:id="9514" w:author="Samuel Dent" w:date="2015-09-23T08:01:00Z">
              <w:r>
                <w:t>2475</w:t>
              </w:r>
            </w:ins>
          </w:p>
        </w:tc>
      </w:tr>
      <w:tr w:rsidR="00F302C5" w14:paraId="6462238C"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515"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516" w:author="Samuel Dent" w:date="2015-09-23T08:01:00Z"/>
          <w:trPrChange w:id="9517"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9518"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2548DA95" w14:textId="77777777" w:rsidR="00F302C5" w:rsidRDefault="00F302C5">
            <w:pPr>
              <w:jc w:val="left"/>
              <w:rPr>
                <w:ins w:id="9519" w:author="Samuel Dent" w:date="2015-09-23T08:01:00Z"/>
                <w:szCs w:val="16"/>
              </w:rPr>
              <w:pPrChange w:id="9520" w:author="Stephanie Baer" w:date="2016-01-21T14:12:00Z">
                <w:pPr/>
              </w:pPrChange>
            </w:pPr>
            <w:ins w:id="9521" w:author="Samuel Dent" w:date="2015-09-23T08:01:00Z">
              <w:r>
                <w:t>Daylight</w:t>
              </w:r>
            </w:ins>
          </w:p>
        </w:tc>
        <w:tc>
          <w:tcPr>
            <w:tcW w:w="1524" w:type="dxa"/>
            <w:tcBorders>
              <w:top w:val="single" w:sz="4" w:space="0" w:color="auto"/>
              <w:left w:val="single" w:sz="4" w:space="0" w:color="auto"/>
              <w:bottom w:val="single" w:sz="4" w:space="0" w:color="auto"/>
              <w:right w:val="single" w:sz="4" w:space="0" w:color="auto"/>
            </w:tcBorders>
            <w:vAlign w:val="center"/>
            <w:hideMark/>
            <w:tcPrChange w:id="9522"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76F65D31" w14:textId="77777777" w:rsidR="00F302C5" w:rsidRDefault="00F302C5">
            <w:pPr>
              <w:jc w:val="center"/>
              <w:rPr>
                <w:ins w:id="9523" w:author="Samuel Dent" w:date="2015-09-23T08:01:00Z"/>
                <w:szCs w:val="16"/>
              </w:rPr>
            </w:pPr>
            <w:ins w:id="9524" w:author="Samuel Dent" w:date="2015-09-23T08:01:00Z">
              <w:r>
                <w:t>847</w:t>
              </w:r>
            </w:ins>
          </w:p>
        </w:tc>
      </w:tr>
      <w:tr w:rsidR="00F302C5" w14:paraId="141CB968"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525"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526" w:author="Samuel Dent" w:date="2015-09-23T08:01:00Z"/>
          <w:trPrChange w:id="9527"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9528"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23FAB0B7" w14:textId="77777777" w:rsidR="00F302C5" w:rsidRDefault="00F302C5">
            <w:pPr>
              <w:jc w:val="left"/>
              <w:rPr>
                <w:ins w:id="9529" w:author="Samuel Dent" w:date="2015-09-23T08:01:00Z"/>
                <w:szCs w:val="16"/>
              </w:rPr>
              <w:pPrChange w:id="9530" w:author="Stephanie Baer" w:date="2016-01-21T14:12:00Z">
                <w:pPr/>
              </w:pPrChange>
            </w:pPr>
            <w:ins w:id="9531" w:author="Samuel Dent" w:date="2015-09-23T08:01:00Z">
              <w:r>
                <w:t>Plant light</w:t>
              </w:r>
            </w:ins>
          </w:p>
        </w:tc>
        <w:tc>
          <w:tcPr>
            <w:tcW w:w="1524" w:type="dxa"/>
            <w:tcBorders>
              <w:top w:val="single" w:sz="4" w:space="0" w:color="auto"/>
              <w:left w:val="single" w:sz="4" w:space="0" w:color="auto"/>
              <w:bottom w:val="single" w:sz="4" w:space="0" w:color="auto"/>
              <w:right w:val="single" w:sz="4" w:space="0" w:color="auto"/>
            </w:tcBorders>
            <w:vAlign w:val="center"/>
            <w:hideMark/>
            <w:tcPrChange w:id="9532"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635A23CF" w14:textId="77777777" w:rsidR="00F302C5" w:rsidRDefault="00F302C5">
            <w:pPr>
              <w:jc w:val="center"/>
              <w:rPr>
                <w:ins w:id="9533" w:author="Samuel Dent" w:date="2015-09-23T08:01:00Z"/>
                <w:szCs w:val="16"/>
              </w:rPr>
            </w:pPr>
            <w:ins w:id="9534" w:author="Samuel Dent" w:date="2015-09-23T08:01:00Z">
              <w:r>
                <w:t>847</w:t>
              </w:r>
            </w:ins>
          </w:p>
        </w:tc>
      </w:tr>
      <w:tr w:rsidR="00F302C5" w14:paraId="46E5D980"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535"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536" w:author="Samuel Dent" w:date="2015-09-23T08:01:00Z"/>
          <w:trPrChange w:id="9537"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9538"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2D019244" w14:textId="77777777" w:rsidR="00F302C5" w:rsidRDefault="00F302C5">
            <w:pPr>
              <w:jc w:val="left"/>
              <w:rPr>
                <w:ins w:id="9539" w:author="Samuel Dent" w:date="2015-09-23T08:01:00Z"/>
                <w:szCs w:val="16"/>
              </w:rPr>
              <w:pPrChange w:id="9540" w:author="Stephanie Baer" w:date="2016-01-21T14:12:00Z">
                <w:pPr/>
              </w:pPrChange>
            </w:pPr>
            <w:ins w:id="9541" w:author="Samuel Dent" w:date="2015-09-23T08:01:00Z">
              <w:r>
                <w:t>Globe</w:t>
              </w:r>
            </w:ins>
          </w:p>
        </w:tc>
        <w:tc>
          <w:tcPr>
            <w:tcW w:w="1524" w:type="dxa"/>
            <w:tcBorders>
              <w:top w:val="single" w:sz="4" w:space="0" w:color="auto"/>
              <w:left w:val="single" w:sz="4" w:space="0" w:color="auto"/>
              <w:bottom w:val="single" w:sz="4" w:space="0" w:color="auto"/>
              <w:right w:val="single" w:sz="4" w:space="0" w:color="auto"/>
            </w:tcBorders>
            <w:vAlign w:val="center"/>
            <w:hideMark/>
            <w:tcPrChange w:id="9542"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3054F91F" w14:textId="77777777" w:rsidR="00F302C5" w:rsidRDefault="00F302C5">
            <w:pPr>
              <w:jc w:val="center"/>
              <w:rPr>
                <w:ins w:id="9543" w:author="Samuel Dent" w:date="2015-09-23T08:01:00Z"/>
                <w:szCs w:val="16"/>
              </w:rPr>
            </w:pPr>
            <w:ins w:id="9544" w:author="Samuel Dent" w:date="2015-09-23T08:01:00Z">
              <w:r>
                <w:t>639</w:t>
              </w:r>
            </w:ins>
          </w:p>
        </w:tc>
      </w:tr>
      <w:tr w:rsidR="00F302C5" w14:paraId="35FA1847"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545"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546" w:author="Samuel Dent" w:date="2015-09-23T08:01:00Z"/>
          <w:trPrChange w:id="9547"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9548"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7AD5E906" w14:textId="77777777" w:rsidR="00F302C5" w:rsidRDefault="00F302C5">
            <w:pPr>
              <w:jc w:val="left"/>
              <w:rPr>
                <w:ins w:id="9549" w:author="Samuel Dent" w:date="2015-09-23T08:01:00Z"/>
                <w:szCs w:val="16"/>
              </w:rPr>
              <w:pPrChange w:id="9550" w:author="Stephanie Baer" w:date="2016-01-21T14:12:00Z">
                <w:pPr/>
              </w:pPrChange>
            </w:pPr>
            <w:ins w:id="9551" w:author="Samuel Dent" w:date="2015-09-23T08:01:00Z">
              <w:r>
                <w:t>Vibration or shatterproof</w:t>
              </w:r>
            </w:ins>
          </w:p>
        </w:tc>
        <w:tc>
          <w:tcPr>
            <w:tcW w:w="1524" w:type="dxa"/>
            <w:tcBorders>
              <w:top w:val="single" w:sz="4" w:space="0" w:color="auto"/>
              <w:left w:val="single" w:sz="4" w:space="0" w:color="auto"/>
              <w:bottom w:val="single" w:sz="4" w:space="0" w:color="auto"/>
              <w:right w:val="single" w:sz="4" w:space="0" w:color="auto"/>
            </w:tcBorders>
            <w:vAlign w:val="center"/>
            <w:hideMark/>
            <w:tcPrChange w:id="9552"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7B599019" w14:textId="77777777" w:rsidR="00F302C5" w:rsidRDefault="00F302C5">
            <w:pPr>
              <w:jc w:val="center"/>
              <w:rPr>
                <w:ins w:id="9553" w:author="Samuel Dent" w:date="2015-09-23T08:01:00Z"/>
                <w:szCs w:val="16"/>
              </w:rPr>
            </w:pPr>
            <w:ins w:id="9554" w:author="Samuel Dent" w:date="2015-09-23T08:01:00Z">
              <w:r>
                <w:t>847</w:t>
              </w:r>
            </w:ins>
          </w:p>
        </w:tc>
      </w:tr>
      <w:tr w:rsidR="00F302C5" w14:paraId="3F379240"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555"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556" w:author="Samuel Dent" w:date="2015-09-23T08:01:00Z"/>
          <w:trPrChange w:id="9557"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9558"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568225BF" w14:textId="77777777" w:rsidR="00F302C5" w:rsidRDefault="00F302C5">
            <w:pPr>
              <w:jc w:val="left"/>
              <w:rPr>
                <w:ins w:id="9559" w:author="Samuel Dent" w:date="2015-09-23T08:01:00Z"/>
                <w:szCs w:val="16"/>
              </w:rPr>
              <w:pPrChange w:id="9560" w:author="Stephanie Baer" w:date="2016-01-21T14:12:00Z">
                <w:pPr/>
              </w:pPrChange>
            </w:pPr>
            <w:ins w:id="9561" w:author="Samuel Dent" w:date="2015-09-23T08:01:00Z">
              <w:r>
                <w:t xml:space="preserve">Standard Spiral &gt;2601 lumens, Residential, Multi Family in-unit </w:t>
              </w:r>
            </w:ins>
          </w:p>
        </w:tc>
        <w:tc>
          <w:tcPr>
            <w:tcW w:w="1524" w:type="dxa"/>
            <w:tcBorders>
              <w:top w:val="single" w:sz="4" w:space="0" w:color="auto"/>
              <w:left w:val="single" w:sz="4" w:space="0" w:color="auto"/>
              <w:bottom w:val="single" w:sz="4" w:space="0" w:color="auto"/>
              <w:right w:val="single" w:sz="4" w:space="0" w:color="auto"/>
            </w:tcBorders>
            <w:vAlign w:val="center"/>
            <w:hideMark/>
            <w:tcPrChange w:id="9562"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59EEF4F0" w14:textId="77777777" w:rsidR="00F302C5" w:rsidRDefault="00F302C5">
            <w:pPr>
              <w:jc w:val="center"/>
              <w:rPr>
                <w:ins w:id="9563" w:author="Samuel Dent" w:date="2015-09-23T08:01:00Z"/>
                <w:szCs w:val="16"/>
              </w:rPr>
            </w:pPr>
            <w:ins w:id="9564" w:author="Samuel Dent" w:date="2015-09-23T08:01:00Z">
              <w:r>
                <w:t>759</w:t>
              </w:r>
            </w:ins>
          </w:p>
        </w:tc>
      </w:tr>
      <w:tr w:rsidR="00F302C5" w14:paraId="34B72BD1"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565"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566" w:author="Samuel Dent" w:date="2015-09-23T08:01:00Z"/>
          <w:trPrChange w:id="9567"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tcPrChange w:id="9568"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tcPr>
            </w:tcPrChange>
          </w:tcPr>
          <w:p w14:paraId="51F26CC7" w14:textId="77777777" w:rsidR="00F302C5" w:rsidRDefault="00F302C5">
            <w:pPr>
              <w:jc w:val="left"/>
              <w:rPr>
                <w:ins w:id="9569" w:author="Samuel Dent" w:date="2015-09-23T08:01:00Z"/>
                <w:szCs w:val="16"/>
              </w:rPr>
              <w:pPrChange w:id="9570" w:author="Stephanie Baer" w:date="2016-01-21T14:12:00Z">
                <w:pPr/>
              </w:pPrChange>
            </w:pPr>
            <w:ins w:id="9571" w:author="Samuel Dent" w:date="2015-09-23T08:01:00Z">
              <w:r w:rsidRPr="006E6456">
                <w:t>Standard Spiral &gt;2601 lumens,</w:t>
              </w:r>
              <w:r>
                <w:t xml:space="preserve"> unknown</w:t>
              </w:r>
            </w:ins>
          </w:p>
        </w:tc>
        <w:tc>
          <w:tcPr>
            <w:tcW w:w="1524" w:type="dxa"/>
            <w:tcBorders>
              <w:top w:val="single" w:sz="4" w:space="0" w:color="auto"/>
              <w:left w:val="single" w:sz="4" w:space="0" w:color="auto"/>
              <w:bottom w:val="single" w:sz="4" w:space="0" w:color="auto"/>
              <w:right w:val="single" w:sz="4" w:space="0" w:color="auto"/>
            </w:tcBorders>
            <w:vAlign w:val="center"/>
            <w:tcPrChange w:id="9572"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tcPr>
            </w:tcPrChange>
          </w:tcPr>
          <w:p w14:paraId="5C43EBBA" w14:textId="77777777" w:rsidR="00F302C5" w:rsidRDefault="00F302C5">
            <w:pPr>
              <w:jc w:val="center"/>
              <w:rPr>
                <w:ins w:id="9573" w:author="Samuel Dent" w:date="2015-09-23T08:01:00Z"/>
                <w:szCs w:val="16"/>
              </w:rPr>
            </w:pPr>
            <w:ins w:id="9574" w:author="Samuel Dent" w:date="2015-09-23T08:01:00Z">
              <w:r>
                <w:t>847</w:t>
              </w:r>
            </w:ins>
          </w:p>
        </w:tc>
      </w:tr>
      <w:tr w:rsidR="00F302C5" w14:paraId="4992E22B"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575"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576" w:author="Samuel Dent" w:date="2015-09-23T08:01:00Z"/>
          <w:trPrChange w:id="9577"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9578"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7218C451" w14:textId="77777777" w:rsidR="00F302C5" w:rsidRDefault="00F302C5">
            <w:pPr>
              <w:jc w:val="left"/>
              <w:rPr>
                <w:ins w:id="9579" w:author="Samuel Dent" w:date="2015-09-23T08:01:00Z"/>
                <w:szCs w:val="16"/>
              </w:rPr>
            </w:pPr>
            <w:ins w:id="9580" w:author="Samuel Dent" w:date="2015-09-23T08:01:00Z">
              <w:r>
                <w:t>Standard Spiral &gt;2601 lumens, Exterior</w:t>
              </w:r>
            </w:ins>
          </w:p>
        </w:tc>
        <w:tc>
          <w:tcPr>
            <w:tcW w:w="1524" w:type="dxa"/>
            <w:tcBorders>
              <w:top w:val="single" w:sz="4" w:space="0" w:color="auto"/>
              <w:left w:val="single" w:sz="4" w:space="0" w:color="auto"/>
              <w:bottom w:val="single" w:sz="4" w:space="0" w:color="auto"/>
              <w:right w:val="single" w:sz="4" w:space="0" w:color="auto"/>
            </w:tcBorders>
            <w:vAlign w:val="center"/>
            <w:hideMark/>
            <w:tcPrChange w:id="9581"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3B305DFF" w14:textId="77777777" w:rsidR="00F302C5" w:rsidRDefault="00F302C5">
            <w:pPr>
              <w:jc w:val="center"/>
              <w:rPr>
                <w:ins w:id="9582" w:author="Samuel Dent" w:date="2015-09-23T08:01:00Z"/>
                <w:szCs w:val="16"/>
              </w:rPr>
            </w:pPr>
            <w:ins w:id="9583" w:author="Samuel Dent" w:date="2015-09-23T08:01:00Z">
              <w:r>
                <w:t>2475</w:t>
              </w:r>
            </w:ins>
          </w:p>
        </w:tc>
      </w:tr>
      <w:tr w:rsidR="00F302C5" w14:paraId="76152280"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584"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585" w:author="Samuel Dent" w:date="2015-09-23T08:01:00Z"/>
          <w:trPrChange w:id="9586"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hideMark/>
            <w:tcPrChange w:id="9587"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hideMark/>
              </w:tcPr>
            </w:tcPrChange>
          </w:tcPr>
          <w:p w14:paraId="22FB5FFE" w14:textId="77777777" w:rsidR="00F302C5" w:rsidRDefault="00F302C5">
            <w:pPr>
              <w:jc w:val="left"/>
              <w:rPr>
                <w:ins w:id="9588" w:author="Samuel Dent" w:date="2015-09-23T08:01:00Z"/>
                <w:szCs w:val="16"/>
              </w:rPr>
              <w:pPrChange w:id="9589" w:author="Stephanie Baer" w:date="2016-01-21T14:12:00Z">
                <w:pPr/>
              </w:pPrChange>
            </w:pPr>
            <w:ins w:id="9590" w:author="Samuel Dent" w:date="2015-09-23T08:01:00Z">
              <w:r>
                <w:t xml:space="preserve">Specialty </w:t>
              </w:r>
            </w:ins>
            <w:ins w:id="9591" w:author="Samuel Dent" w:date="2015-09-23T08:02:00Z">
              <w:r>
                <w:t>–</w:t>
              </w:r>
            </w:ins>
            <w:ins w:id="9592" w:author="Samuel Dent" w:date="2015-09-23T08:01:00Z">
              <w:r>
                <w:t xml:space="preserve"> Generic</w:t>
              </w:r>
            </w:ins>
            <w:ins w:id="9593" w:author="Samuel Dent" w:date="2015-09-23T08:02:00Z">
              <w:r>
                <w:t xml:space="preserve"> Interior</w:t>
              </w:r>
            </w:ins>
          </w:p>
        </w:tc>
        <w:tc>
          <w:tcPr>
            <w:tcW w:w="1524" w:type="dxa"/>
            <w:tcBorders>
              <w:top w:val="single" w:sz="4" w:space="0" w:color="auto"/>
              <w:left w:val="single" w:sz="4" w:space="0" w:color="auto"/>
              <w:bottom w:val="single" w:sz="4" w:space="0" w:color="auto"/>
              <w:right w:val="single" w:sz="4" w:space="0" w:color="auto"/>
            </w:tcBorders>
            <w:vAlign w:val="center"/>
            <w:hideMark/>
            <w:tcPrChange w:id="9594"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hideMark/>
              </w:tcPr>
            </w:tcPrChange>
          </w:tcPr>
          <w:p w14:paraId="209E5AFB" w14:textId="77777777" w:rsidR="00F302C5" w:rsidRDefault="00F302C5">
            <w:pPr>
              <w:jc w:val="center"/>
              <w:rPr>
                <w:ins w:id="9595" w:author="Samuel Dent" w:date="2015-09-23T08:01:00Z"/>
                <w:szCs w:val="16"/>
              </w:rPr>
            </w:pPr>
            <w:ins w:id="9596" w:author="Samuel Dent" w:date="2015-09-23T08:01:00Z">
              <w:r>
                <w:t>847</w:t>
              </w:r>
            </w:ins>
          </w:p>
        </w:tc>
      </w:tr>
      <w:tr w:rsidR="00F302C5" w14:paraId="25A956F3" w14:textId="77777777" w:rsidTr="008C33F6">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597" w:author="Stephanie Baer" w:date="2016-01-21T14:12:00Z">
            <w:tblPrEx>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0"/>
          <w:ins w:id="9598" w:author="Samuel Dent" w:date="2015-09-23T08:02:00Z"/>
          <w:trPrChange w:id="9599" w:author="Stephanie Baer" w:date="2016-01-21T14:12:00Z">
            <w:trPr>
              <w:trHeight w:val="20"/>
            </w:trPr>
          </w:trPrChange>
        </w:trPr>
        <w:tc>
          <w:tcPr>
            <w:tcW w:w="4236" w:type="dxa"/>
            <w:tcBorders>
              <w:top w:val="single" w:sz="4" w:space="0" w:color="auto"/>
              <w:left w:val="single" w:sz="4" w:space="0" w:color="auto"/>
              <w:bottom w:val="single" w:sz="4" w:space="0" w:color="auto"/>
              <w:right w:val="single" w:sz="4" w:space="0" w:color="auto"/>
            </w:tcBorders>
            <w:vAlign w:val="center"/>
            <w:tcPrChange w:id="9600" w:author="Stephanie Baer" w:date="2016-01-21T14:12:00Z">
              <w:tcPr>
                <w:tcW w:w="4236" w:type="dxa"/>
                <w:tcBorders>
                  <w:top w:val="single" w:sz="4" w:space="0" w:color="auto"/>
                  <w:left w:val="single" w:sz="4" w:space="0" w:color="auto"/>
                  <w:bottom w:val="single" w:sz="4" w:space="0" w:color="auto"/>
                  <w:right w:val="single" w:sz="4" w:space="0" w:color="auto"/>
                </w:tcBorders>
                <w:vAlign w:val="center"/>
              </w:tcPr>
            </w:tcPrChange>
          </w:tcPr>
          <w:p w14:paraId="23D9881B" w14:textId="77777777" w:rsidR="00F302C5" w:rsidRDefault="00F302C5">
            <w:pPr>
              <w:jc w:val="left"/>
              <w:rPr>
                <w:ins w:id="9601" w:author="Samuel Dent" w:date="2015-09-23T08:02:00Z"/>
              </w:rPr>
              <w:pPrChange w:id="9602" w:author="Stephanie Baer" w:date="2016-01-21T14:12:00Z">
                <w:pPr/>
              </w:pPrChange>
            </w:pPr>
            <w:ins w:id="9603" w:author="Samuel Dent" w:date="2015-09-23T08:02:00Z">
              <w:r>
                <w:t>Specialty – Generic Exterior</w:t>
              </w:r>
            </w:ins>
          </w:p>
        </w:tc>
        <w:tc>
          <w:tcPr>
            <w:tcW w:w="1524" w:type="dxa"/>
            <w:tcBorders>
              <w:top w:val="single" w:sz="4" w:space="0" w:color="auto"/>
              <w:left w:val="single" w:sz="4" w:space="0" w:color="auto"/>
              <w:bottom w:val="single" w:sz="4" w:space="0" w:color="auto"/>
              <w:right w:val="single" w:sz="4" w:space="0" w:color="auto"/>
            </w:tcBorders>
            <w:vAlign w:val="center"/>
            <w:tcPrChange w:id="9604" w:author="Stephanie Baer" w:date="2016-01-21T14:12:00Z">
              <w:tcPr>
                <w:tcW w:w="1524" w:type="dxa"/>
                <w:tcBorders>
                  <w:top w:val="single" w:sz="4" w:space="0" w:color="auto"/>
                  <w:left w:val="single" w:sz="4" w:space="0" w:color="auto"/>
                  <w:bottom w:val="single" w:sz="4" w:space="0" w:color="auto"/>
                  <w:right w:val="single" w:sz="4" w:space="0" w:color="auto"/>
                </w:tcBorders>
                <w:vAlign w:val="bottom"/>
              </w:tcPr>
            </w:tcPrChange>
          </w:tcPr>
          <w:p w14:paraId="6B47342B" w14:textId="77777777" w:rsidR="00F302C5" w:rsidRDefault="00F302C5">
            <w:pPr>
              <w:jc w:val="center"/>
              <w:rPr>
                <w:ins w:id="9605" w:author="Samuel Dent" w:date="2015-09-23T08:02:00Z"/>
              </w:rPr>
            </w:pPr>
            <w:ins w:id="9606" w:author="Samuel Dent" w:date="2015-09-23T08:02:00Z">
              <w:r>
                <w:t>2475</w:t>
              </w:r>
            </w:ins>
          </w:p>
        </w:tc>
      </w:tr>
    </w:tbl>
    <w:p w14:paraId="6C796F88" w14:textId="77777777" w:rsidR="00F302C5" w:rsidRPr="00E432E0" w:rsidRDefault="00F302C5">
      <w:pPr>
        <w:pStyle w:val="TableText"/>
      </w:pPr>
    </w:p>
    <w:p w14:paraId="09B8AAA6" w14:textId="77777777" w:rsidR="00F302C5" w:rsidRPr="00E432E0" w:rsidRDefault="00F302C5" w:rsidP="00F302C5">
      <w:pPr>
        <w:spacing w:after="240"/>
        <w:ind w:left="2880" w:hanging="1440"/>
        <w:rPr>
          <w:rFonts w:cstheme="minorHAnsi"/>
          <w:noProof/>
        </w:rPr>
      </w:pPr>
      <w:r w:rsidRPr="00E432E0">
        <w:rPr>
          <w:rFonts w:cstheme="minorHAnsi"/>
          <w:noProof/>
        </w:rPr>
        <w:t>WHFe</w:t>
      </w:r>
      <w:r w:rsidRPr="00E432E0">
        <w:rPr>
          <w:rFonts w:cstheme="minorHAnsi"/>
          <w:noProof/>
        </w:rPr>
        <w:tab/>
        <w:t xml:space="preserve">= Waste heat factor for energy to account for cooling savings from efficient lighting </w:t>
      </w:r>
    </w:p>
    <w:tbl>
      <w:tblPr>
        <w:tblW w:w="0" w:type="auto"/>
        <w:jc w:val="center"/>
        <w:tblLook w:val="04A0" w:firstRow="1" w:lastRow="0" w:firstColumn="1" w:lastColumn="0" w:noHBand="0" w:noVBand="1"/>
      </w:tblPr>
      <w:tblGrid>
        <w:gridCol w:w="3897"/>
        <w:gridCol w:w="1206"/>
      </w:tblGrid>
      <w:tr w:rsidR="00F302C5" w:rsidRPr="00E432E0" w14:paraId="265DCB76" w14:textId="77777777" w:rsidTr="00C04E8D">
        <w:trPr>
          <w:tblHeader/>
          <w:jc w:val="center"/>
        </w:trPr>
        <w:tc>
          <w:tcPr>
            <w:tcW w:w="389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C7747B3" w14:textId="77777777" w:rsidR="00F302C5" w:rsidRPr="00E432E0" w:rsidRDefault="00F302C5" w:rsidP="00C04E8D">
            <w:pPr>
              <w:jc w:val="center"/>
              <w:rPr>
                <w:b/>
                <w:color w:val="FFFFFF" w:themeColor="background1"/>
              </w:rPr>
            </w:pPr>
            <w:r w:rsidRPr="00E432E0">
              <w:rPr>
                <w:b/>
                <w:color w:val="FFFFFF" w:themeColor="background1"/>
              </w:rPr>
              <w:t>Bulb Location</w:t>
            </w:r>
          </w:p>
        </w:tc>
        <w:tc>
          <w:tcPr>
            <w:tcW w:w="120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70643A4" w14:textId="77777777" w:rsidR="00F302C5" w:rsidRPr="00E432E0" w:rsidRDefault="00F302C5" w:rsidP="00C04E8D">
            <w:pPr>
              <w:jc w:val="center"/>
              <w:rPr>
                <w:b/>
                <w:color w:val="FFFFFF" w:themeColor="background1"/>
              </w:rPr>
            </w:pPr>
            <w:r w:rsidRPr="00E432E0">
              <w:rPr>
                <w:b/>
                <w:color w:val="FFFFFF" w:themeColor="background1"/>
              </w:rPr>
              <w:t>WHFe</w:t>
            </w:r>
          </w:p>
        </w:tc>
      </w:tr>
      <w:tr w:rsidR="00F302C5" w:rsidRPr="00E432E0" w14:paraId="75AC1CD2" w14:textId="77777777" w:rsidTr="00C04E8D">
        <w:trPr>
          <w:jc w:val="center"/>
        </w:trPr>
        <w:tc>
          <w:tcPr>
            <w:tcW w:w="3897" w:type="dxa"/>
            <w:tcBorders>
              <w:top w:val="single" w:sz="4" w:space="0" w:color="auto"/>
              <w:left w:val="single" w:sz="4" w:space="0" w:color="auto"/>
              <w:bottom w:val="single" w:sz="4" w:space="0" w:color="auto"/>
              <w:right w:val="single" w:sz="4" w:space="0" w:color="auto"/>
            </w:tcBorders>
            <w:hideMark/>
          </w:tcPr>
          <w:p w14:paraId="77534262" w14:textId="77777777" w:rsidR="00F302C5" w:rsidRPr="00E432E0" w:rsidRDefault="00F302C5" w:rsidP="00C04E8D">
            <w:r w:rsidRPr="00E432E0">
              <w:t>Interior single family or unknown location</w:t>
            </w:r>
          </w:p>
        </w:tc>
        <w:tc>
          <w:tcPr>
            <w:tcW w:w="1206" w:type="dxa"/>
            <w:tcBorders>
              <w:top w:val="single" w:sz="4" w:space="0" w:color="auto"/>
              <w:left w:val="single" w:sz="4" w:space="0" w:color="auto"/>
              <w:bottom w:val="single" w:sz="4" w:space="0" w:color="auto"/>
              <w:right w:val="single" w:sz="4" w:space="0" w:color="auto"/>
            </w:tcBorders>
            <w:hideMark/>
          </w:tcPr>
          <w:p w14:paraId="5026A59B" w14:textId="77777777" w:rsidR="00F302C5" w:rsidRPr="00E432E0" w:rsidRDefault="00F302C5" w:rsidP="00C04E8D">
            <w:pPr>
              <w:jc w:val="center"/>
            </w:pPr>
            <w:r w:rsidRPr="00E432E0">
              <w:t xml:space="preserve">1.06 </w:t>
            </w:r>
            <w:r w:rsidRPr="009C362B">
              <w:rPr>
                <w:vertAlign w:val="superscript"/>
              </w:rPr>
              <w:footnoteReference w:id="783"/>
            </w:r>
          </w:p>
        </w:tc>
      </w:tr>
      <w:tr w:rsidR="00F302C5" w:rsidRPr="00E432E0" w14:paraId="1F19C529" w14:textId="77777777" w:rsidTr="00C04E8D">
        <w:trPr>
          <w:jc w:val="center"/>
        </w:trPr>
        <w:tc>
          <w:tcPr>
            <w:tcW w:w="3897" w:type="dxa"/>
            <w:tcBorders>
              <w:top w:val="single" w:sz="4" w:space="0" w:color="auto"/>
              <w:left w:val="single" w:sz="4" w:space="0" w:color="auto"/>
              <w:bottom w:val="single" w:sz="4" w:space="0" w:color="auto"/>
              <w:right w:val="single" w:sz="4" w:space="0" w:color="auto"/>
            </w:tcBorders>
            <w:hideMark/>
          </w:tcPr>
          <w:p w14:paraId="66DAAB9C" w14:textId="77777777" w:rsidR="00F302C5" w:rsidRPr="00E432E0" w:rsidRDefault="00F302C5" w:rsidP="00C04E8D">
            <w:r w:rsidRPr="00E432E0">
              <w:t>Multi family in unit</w:t>
            </w:r>
          </w:p>
        </w:tc>
        <w:tc>
          <w:tcPr>
            <w:tcW w:w="1206" w:type="dxa"/>
            <w:tcBorders>
              <w:top w:val="single" w:sz="4" w:space="0" w:color="auto"/>
              <w:left w:val="single" w:sz="4" w:space="0" w:color="auto"/>
              <w:bottom w:val="single" w:sz="4" w:space="0" w:color="auto"/>
              <w:right w:val="single" w:sz="4" w:space="0" w:color="auto"/>
            </w:tcBorders>
            <w:hideMark/>
          </w:tcPr>
          <w:p w14:paraId="6DF65B4F" w14:textId="77777777" w:rsidR="00F302C5" w:rsidRPr="00E432E0" w:rsidRDefault="00F302C5" w:rsidP="00C04E8D">
            <w:pPr>
              <w:jc w:val="center"/>
            </w:pPr>
            <w:r w:rsidRPr="00E432E0">
              <w:t>1.04</w:t>
            </w:r>
            <w:r w:rsidRPr="009C362B">
              <w:rPr>
                <w:vertAlign w:val="superscript"/>
              </w:rPr>
              <w:t xml:space="preserve"> </w:t>
            </w:r>
            <w:r w:rsidRPr="009C362B">
              <w:rPr>
                <w:vertAlign w:val="superscript"/>
              </w:rPr>
              <w:footnoteReference w:id="784"/>
            </w:r>
          </w:p>
        </w:tc>
      </w:tr>
      <w:tr w:rsidR="00F302C5" w:rsidRPr="00E432E0" w14:paraId="39F81C49" w14:textId="77777777" w:rsidTr="00C04E8D">
        <w:trPr>
          <w:jc w:val="center"/>
        </w:trPr>
        <w:tc>
          <w:tcPr>
            <w:tcW w:w="3897" w:type="dxa"/>
            <w:tcBorders>
              <w:top w:val="single" w:sz="4" w:space="0" w:color="auto"/>
              <w:left w:val="single" w:sz="4" w:space="0" w:color="auto"/>
              <w:bottom w:val="single" w:sz="4" w:space="0" w:color="auto"/>
              <w:right w:val="single" w:sz="4" w:space="0" w:color="auto"/>
            </w:tcBorders>
          </w:tcPr>
          <w:p w14:paraId="3AAD7941" w14:textId="77777777" w:rsidR="00F302C5" w:rsidRPr="00E432E0" w:rsidRDefault="00F302C5" w:rsidP="00C04E8D">
            <w:r w:rsidRPr="00E432E0">
              <w:lastRenderedPageBreak/>
              <w:t>Exterior or uncooled location</w:t>
            </w:r>
          </w:p>
        </w:tc>
        <w:tc>
          <w:tcPr>
            <w:tcW w:w="1206" w:type="dxa"/>
            <w:tcBorders>
              <w:top w:val="single" w:sz="4" w:space="0" w:color="auto"/>
              <w:left w:val="single" w:sz="4" w:space="0" w:color="auto"/>
              <w:bottom w:val="single" w:sz="4" w:space="0" w:color="auto"/>
              <w:right w:val="single" w:sz="4" w:space="0" w:color="auto"/>
            </w:tcBorders>
          </w:tcPr>
          <w:p w14:paraId="2C1197C5" w14:textId="77777777" w:rsidR="00F302C5" w:rsidRPr="00E432E0" w:rsidRDefault="00F302C5" w:rsidP="00C04E8D">
            <w:pPr>
              <w:jc w:val="center"/>
            </w:pPr>
            <w:r w:rsidRPr="00E432E0">
              <w:t>1.0</w:t>
            </w:r>
          </w:p>
        </w:tc>
      </w:tr>
    </w:tbl>
    <w:p w14:paraId="7E61ED70" w14:textId="77777777" w:rsidR="00F302C5" w:rsidRPr="00E432E0" w:rsidRDefault="00F302C5" w:rsidP="00F302C5">
      <w:pPr>
        <w:spacing w:before="240" w:after="240"/>
        <w:rPr>
          <w:rFonts w:cstheme="minorHAnsi"/>
        </w:rPr>
      </w:pPr>
      <w:r w:rsidRPr="00E432E0">
        <w:rPr>
          <w:rFonts w:cstheme="minorHAnsi"/>
        </w:rPr>
        <w:t>For example, a 13W PAR20 LED is installed in place of a 750 lumen PAR20 incandescent screw-in lamp</w:t>
      </w:r>
      <w:r w:rsidRPr="00E432E0">
        <w:rPr>
          <w:bCs/>
          <w:color w:val="000000"/>
          <w:szCs w:val="20"/>
        </w:rPr>
        <w:t xml:space="preserve"> with medium screw base, diameter &gt;2.5", </w:t>
      </w:r>
      <w:r w:rsidRPr="00E432E0">
        <w:rPr>
          <w:rFonts w:cstheme="minorHAnsi"/>
        </w:rPr>
        <w:t xml:space="preserve"> installed in single family interior location:</w:t>
      </w:r>
    </w:p>
    <w:p w14:paraId="0DDEE87D" w14:textId="77777777" w:rsidR="00F302C5" w:rsidRPr="00E432E0" w:rsidRDefault="00F302C5" w:rsidP="00F302C5">
      <w:pPr>
        <w:spacing w:after="240"/>
        <w:ind w:left="1440" w:hanging="720"/>
        <w:rPr>
          <w:rFonts w:cstheme="minorHAnsi"/>
        </w:rPr>
      </w:pPr>
      <w:r w:rsidRPr="00E432E0">
        <w:rPr>
          <w:rFonts w:cstheme="minorHAnsi"/>
          <w:noProof/>
        </w:rPr>
        <w:t>ΔkWh</w:t>
      </w:r>
      <w:r w:rsidRPr="00E432E0">
        <w:rPr>
          <w:rFonts w:cstheme="minorHAnsi"/>
        </w:rPr>
        <w:t xml:space="preserve"> </w:t>
      </w:r>
      <w:r w:rsidRPr="00E432E0">
        <w:rPr>
          <w:rFonts w:cstheme="minorHAnsi"/>
        </w:rPr>
        <w:tab/>
        <w:t xml:space="preserve">= </w:t>
      </w:r>
      <w:r w:rsidRPr="00E432E0">
        <w:rPr>
          <w:rFonts w:cstheme="minorHAnsi"/>
          <w:noProof/>
        </w:rPr>
        <w:t>((45 - 13) / 1000) * 0.95 * 861 * 1.06</w:t>
      </w:r>
    </w:p>
    <w:p w14:paraId="3B89AE32" w14:textId="77777777" w:rsidR="00F302C5" w:rsidRPr="00E432E0" w:rsidRDefault="00F302C5" w:rsidP="00F302C5">
      <w:pPr>
        <w:spacing w:after="240"/>
        <w:ind w:left="1440"/>
        <w:rPr>
          <w:rFonts w:cstheme="minorHAnsi"/>
        </w:rPr>
      </w:pPr>
      <w:r w:rsidRPr="00E432E0">
        <w:rPr>
          <w:rFonts w:cstheme="minorHAnsi"/>
        </w:rPr>
        <w:t xml:space="preserve">= </w:t>
      </w:r>
      <w:r w:rsidRPr="00E432E0">
        <w:rPr>
          <w:rFonts w:cstheme="minorHAnsi"/>
          <w:noProof/>
        </w:rPr>
        <w:t>27.7</w:t>
      </w:r>
      <w:r w:rsidRPr="00E432E0">
        <w:rPr>
          <w:rFonts w:cstheme="minorHAnsi"/>
        </w:rPr>
        <w:t xml:space="preserve"> kWh</w:t>
      </w:r>
    </w:p>
    <w:p w14:paraId="2BEC8324" w14:textId="77777777" w:rsidR="00F302C5" w:rsidRPr="00E432E0" w:rsidRDefault="00F302C5" w:rsidP="00F302C5">
      <w:pPr>
        <w:keepNext/>
        <w:keepLines/>
        <w:spacing w:before="200"/>
        <w:outlineLvl w:val="5"/>
        <w:rPr>
          <w:rFonts w:cstheme="majorBidi"/>
          <w:b/>
          <w:iCs/>
          <w:smallCaps/>
          <w:sz w:val="22"/>
        </w:rPr>
      </w:pPr>
      <w:r w:rsidRPr="00E432E0">
        <w:rPr>
          <w:rFonts w:cstheme="majorBidi"/>
          <w:b/>
          <w:iCs/>
          <w:smallCaps/>
          <w:sz w:val="22"/>
        </w:rPr>
        <w:t>Heating Penalty</w:t>
      </w:r>
    </w:p>
    <w:p w14:paraId="2B6FC0CA" w14:textId="77777777" w:rsidR="00F302C5" w:rsidRPr="00E432E0" w:rsidRDefault="00F302C5" w:rsidP="00F302C5">
      <w:pPr>
        <w:spacing w:after="240"/>
        <w:rPr>
          <w:rFonts w:eastAsiaTheme="minorHAnsi" w:cstheme="minorHAnsi"/>
        </w:rPr>
      </w:pPr>
      <w:r w:rsidRPr="00E432E0">
        <w:rPr>
          <w:rFonts w:cstheme="minorHAnsi"/>
        </w:rPr>
        <w:t>If electric heated home (if heating fuel is unknown assume gas, see Natural Gas section):</w:t>
      </w:r>
    </w:p>
    <w:p w14:paraId="7943CE82" w14:textId="77777777" w:rsidR="00F302C5" w:rsidRPr="00E432E0" w:rsidRDefault="00F302C5" w:rsidP="00F302C5">
      <w:pPr>
        <w:spacing w:after="240"/>
        <w:ind w:left="1440"/>
        <w:rPr>
          <w:rFonts w:cstheme="minorHAnsi"/>
        </w:rPr>
      </w:pPr>
      <w:r w:rsidRPr="00E432E0">
        <w:rPr>
          <w:rFonts w:cstheme="minorHAnsi"/>
        </w:rPr>
        <w:t>∆kWh</w:t>
      </w:r>
      <w:r w:rsidRPr="00E432E0">
        <w:rPr>
          <w:rFonts w:ascii="Arial" w:hAnsi="Arial"/>
          <w:vertAlign w:val="superscript"/>
        </w:rPr>
        <w:footnoteReference w:id="785"/>
      </w:r>
      <w:r w:rsidRPr="00E432E0">
        <w:rPr>
          <w:rFonts w:cstheme="minorHAnsi"/>
        </w:rPr>
        <w:t xml:space="preserve">  = - (((WattsBase - WattsEE) / 1000) * ISR * Hours * HF) / ηHeat  </w:t>
      </w:r>
    </w:p>
    <w:p w14:paraId="39565C38" w14:textId="77777777" w:rsidR="00F302C5" w:rsidRPr="00E432E0" w:rsidRDefault="00F302C5" w:rsidP="00F302C5">
      <w:pPr>
        <w:spacing w:after="240"/>
        <w:ind w:left="720" w:hanging="720"/>
        <w:rPr>
          <w:rFonts w:cstheme="minorHAnsi"/>
          <w:lang w:val="nl-NL"/>
        </w:rPr>
      </w:pPr>
      <w:r w:rsidRPr="00E432E0">
        <w:rPr>
          <w:rFonts w:cstheme="minorHAnsi"/>
          <w:lang w:val="nl-NL"/>
        </w:rPr>
        <w:t>Where:</w:t>
      </w:r>
    </w:p>
    <w:p w14:paraId="411CA816" w14:textId="77777777" w:rsidR="00F302C5" w:rsidRPr="00E432E0" w:rsidRDefault="00F302C5" w:rsidP="00F302C5">
      <w:pPr>
        <w:ind w:left="720"/>
        <w:rPr>
          <w:rFonts w:cstheme="minorHAnsi"/>
          <w:lang w:val="nl-NL"/>
        </w:rPr>
      </w:pPr>
      <w:r w:rsidRPr="00E432E0">
        <w:rPr>
          <w:rFonts w:cstheme="minorHAnsi"/>
          <w:lang w:val="nl-NL"/>
        </w:rPr>
        <w:t>HF</w:t>
      </w:r>
      <w:r w:rsidRPr="00E432E0">
        <w:rPr>
          <w:rFonts w:cstheme="minorHAnsi"/>
          <w:lang w:val="nl-NL"/>
        </w:rPr>
        <w:tab/>
      </w:r>
      <w:r>
        <w:rPr>
          <w:rFonts w:cstheme="minorHAnsi"/>
          <w:lang w:val="nl-NL"/>
        </w:rPr>
        <w:tab/>
      </w:r>
      <w:r w:rsidRPr="00E432E0">
        <w:rPr>
          <w:rFonts w:cstheme="minorHAnsi"/>
          <w:lang w:val="nl-NL"/>
        </w:rPr>
        <w:t>= Heating Factor or percentage of light savings that must be heated</w:t>
      </w:r>
    </w:p>
    <w:p w14:paraId="0369225F" w14:textId="77777777" w:rsidR="00F302C5" w:rsidRPr="00E432E0" w:rsidRDefault="00F302C5" w:rsidP="00F302C5">
      <w:pPr>
        <w:spacing w:after="240"/>
        <w:ind w:left="1440" w:firstLine="720"/>
        <w:rPr>
          <w:rFonts w:cstheme="minorHAnsi"/>
          <w:lang w:val="nl-NL"/>
        </w:rPr>
      </w:pPr>
      <w:r w:rsidRPr="00E432E0">
        <w:rPr>
          <w:rFonts w:cstheme="minorHAnsi"/>
          <w:lang w:val="nl-NL"/>
        </w:rPr>
        <w:t>= 49%</w:t>
      </w:r>
      <w:r w:rsidRPr="00E432E0">
        <w:rPr>
          <w:rFonts w:ascii="Arial" w:hAnsi="Arial"/>
          <w:vertAlign w:val="superscript"/>
          <w:lang w:val="nl-NL"/>
        </w:rPr>
        <w:footnoteReference w:id="786"/>
      </w:r>
      <w:r w:rsidRPr="00E432E0">
        <w:rPr>
          <w:rFonts w:cstheme="minorHAnsi"/>
          <w:lang w:val="nl-NL"/>
        </w:rPr>
        <w:t xml:space="preserve"> for interior </w:t>
      </w:r>
      <w:r w:rsidRPr="00E432E0">
        <w:rPr>
          <w:rFonts w:cstheme="minorHAnsi"/>
        </w:rPr>
        <w:t>or unknown</w:t>
      </w:r>
      <w:r w:rsidRPr="00E432E0">
        <w:rPr>
          <w:rFonts w:cstheme="minorHAnsi"/>
          <w:lang w:val="nl-NL"/>
        </w:rPr>
        <w:t xml:space="preserve"> location</w:t>
      </w:r>
    </w:p>
    <w:p w14:paraId="735849D6" w14:textId="77777777" w:rsidR="00F302C5" w:rsidRPr="00E432E0" w:rsidRDefault="00F302C5" w:rsidP="00F302C5">
      <w:pPr>
        <w:spacing w:after="240"/>
        <w:ind w:left="1440" w:firstLine="720"/>
        <w:rPr>
          <w:rFonts w:cstheme="minorHAnsi"/>
          <w:lang w:val="nl-NL"/>
        </w:rPr>
      </w:pPr>
      <w:r w:rsidRPr="00E432E0">
        <w:rPr>
          <w:rFonts w:cstheme="minorHAnsi"/>
          <w:lang w:val="nl-NL"/>
        </w:rPr>
        <w:t>= 0% for exterior location</w:t>
      </w:r>
    </w:p>
    <w:p w14:paraId="1D1580D8" w14:textId="77777777" w:rsidR="00F302C5" w:rsidRPr="00E432E0" w:rsidRDefault="00F302C5" w:rsidP="00F302C5">
      <w:pPr>
        <w:spacing w:after="240"/>
        <w:ind w:firstLine="720"/>
        <w:rPr>
          <w:rFonts w:cstheme="minorHAnsi"/>
        </w:rPr>
      </w:pPr>
      <w:proofErr w:type="gramStart"/>
      <w:r w:rsidRPr="00E432E0">
        <w:rPr>
          <w:rFonts w:cstheme="minorHAnsi"/>
        </w:rPr>
        <w:t>ηHeat</w:t>
      </w:r>
      <w:proofErr w:type="gramEnd"/>
      <w:r w:rsidRPr="00E432E0">
        <w:rPr>
          <w:rFonts w:cstheme="minorHAnsi"/>
        </w:rPr>
        <w:tab/>
      </w:r>
      <w:r>
        <w:rPr>
          <w:rFonts w:cstheme="minorHAnsi"/>
        </w:rPr>
        <w:tab/>
      </w:r>
      <w:r w:rsidRPr="00E432E0">
        <w:rPr>
          <w:rFonts w:cstheme="minorHAnsi"/>
        </w:rPr>
        <w:t xml:space="preserve">= Efficiency in COP of Heating equipment </w:t>
      </w:r>
    </w:p>
    <w:p w14:paraId="5CFC99BC" w14:textId="77777777" w:rsidR="00F302C5" w:rsidRPr="00E432E0" w:rsidRDefault="00F302C5" w:rsidP="00F302C5">
      <w:pPr>
        <w:spacing w:after="240"/>
        <w:ind w:left="1440" w:firstLine="720"/>
        <w:rPr>
          <w:rFonts w:cstheme="minorHAnsi"/>
        </w:rPr>
      </w:pPr>
      <w:r w:rsidRPr="00E432E0">
        <w:rPr>
          <w:rFonts w:cstheme="minorHAnsi"/>
        </w:rPr>
        <w:t>= Actual. If not available use:</w:t>
      </w:r>
      <w:r w:rsidRPr="00E432E0">
        <w:rPr>
          <w:rFonts w:ascii="Arial" w:hAnsi="Arial"/>
          <w:vertAlign w:val="superscript"/>
        </w:rPr>
        <w:footnoteReference w:id="787"/>
      </w:r>
    </w:p>
    <w:tbl>
      <w:tblPr>
        <w:tblW w:w="0" w:type="auto"/>
        <w:jc w:val="center"/>
        <w:tblCellMar>
          <w:left w:w="0" w:type="dxa"/>
          <w:right w:w="0" w:type="dxa"/>
        </w:tblCellMar>
        <w:tblLook w:val="04A0" w:firstRow="1" w:lastRow="0" w:firstColumn="1" w:lastColumn="0" w:noHBand="0" w:noVBand="1"/>
      </w:tblPr>
      <w:tblGrid>
        <w:gridCol w:w="1350"/>
        <w:gridCol w:w="1732"/>
        <w:gridCol w:w="1379"/>
        <w:gridCol w:w="1317"/>
        <w:tblGridChange w:id="9607">
          <w:tblGrid>
            <w:gridCol w:w="108"/>
            <w:gridCol w:w="1242"/>
            <w:gridCol w:w="108"/>
            <w:gridCol w:w="1624"/>
            <w:gridCol w:w="108"/>
            <w:gridCol w:w="1271"/>
            <w:gridCol w:w="108"/>
            <w:gridCol w:w="1209"/>
            <w:gridCol w:w="108"/>
          </w:tblGrid>
        </w:tblGridChange>
      </w:tblGrid>
      <w:tr w:rsidR="00F302C5" w:rsidRPr="00E432E0" w14:paraId="7C63F863" w14:textId="77777777" w:rsidTr="00C04E8D">
        <w:trPr>
          <w:jc w:val="center"/>
        </w:trPr>
        <w:tc>
          <w:tcPr>
            <w:tcW w:w="135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1A2B522" w14:textId="77777777" w:rsidR="00F302C5" w:rsidRPr="00E432E0" w:rsidRDefault="00F302C5" w:rsidP="00C04E8D">
            <w:pPr>
              <w:jc w:val="center"/>
              <w:rPr>
                <w:b/>
                <w:color w:val="FFFFFF" w:themeColor="background1"/>
              </w:rPr>
            </w:pPr>
            <w:r w:rsidRPr="00E432E0">
              <w:rPr>
                <w:b/>
                <w:color w:val="FFFFFF" w:themeColor="background1"/>
              </w:rPr>
              <w:t>System Type</w:t>
            </w:r>
          </w:p>
        </w:tc>
        <w:tc>
          <w:tcPr>
            <w:tcW w:w="1732"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A0BD283" w14:textId="77777777" w:rsidR="00F302C5" w:rsidRPr="00E432E0" w:rsidRDefault="00F302C5" w:rsidP="00C04E8D">
            <w:pPr>
              <w:jc w:val="center"/>
              <w:rPr>
                <w:b/>
                <w:color w:val="FFFFFF" w:themeColor="background1"/>
              </w:rPr>
            </w:pPr>
            <w:r w:rsidRPr="00E432E0">
              <w:rPr>
                <w:b/>
                <w:color w:val="FFFFFF" w:themeColor="background1"/>
              </w:rPr>
              <w:t>Age of Equipment</w:t>
            </w:r>
          </w:p>
        </w:tc>
        <w:tc>
          <w:tcPr>
            <w:tcW w:w="1379"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297BA69" w14:textId="77777777" w:rsidR="00F302C5" w:rsidRPr="00E432E0" w:rsidRDefault="00F302C5" w:rsidP="00C04E8D">
            <w:pPr>
              <w:jc w:val="center"/>
              <w:rPr>
                <w:b/>
                <w:color w:val="FFFFFF" w:themeColor="background1"/>
              </w:rPr>
            </w:pPr>
            <w:r w:rsidRPr="00E432E0">
              <w:rPr>
                <w:b/>
                <w:color w:val="FFFFFF" w:themeColor="background1"/>
              </w:rPr>
              <w:t>HSPF Estimate</w:t>
            </w:r>
          </w:p>
        </w:tc>
        <w:tc>
          <w:tcPr>
            <w:tcW w:w="1317"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1D751A5" w14:textId="77777777" w:rsidR="00F302C5" w:rsidRPr="00E432E0" w:rsidRDefault="00F302C5" w:rsidP="00C04E8D">
            <w:pPr>
              <w:jc w:val="center"/>
              <w:rPr>
                <w:b/>
                <w:color w:val="FFFFFF" w:themeColor="background1"/>
              </w:rPr>
            </w:pPr>
            <w:r w:rsidRPr="00E432E0">
              <w:rPr>
                <w:b/>
                <w:color w:val="FFFFFF" w:themeColor="background1"/>
              </w:rPr>
              <w:t>ηHeat (COP Estimate)</w:t>
            </w:r>
          </w:p>
        </w:tc>
      </w:tr>
      <w:tr w:rsidR="00F302C5" w:rsidRPr="00E432E0" w14:paraId="204EE91F" w14:textId="77777777" w:rsidTr="008C33F6">
        <w:tblPrEx>
          <w:tblW w:w="0" w:type="auto"/>
          <w:jc w:val="center"/>
          <w:tblCellMar>
            <w:left w:w="0" w:type="dxa"/>
            <w:right w:w="0" w:type="dxa"/>
          </w:tblCellMar>
          <w:tblPrExChange w:id="9608" w:author="Stephanie Baer" w:date="2016-01-21T14:12:00Z">
            <w:tblPrEx>
              <w:tblW w:w="0" w:type="auto"/>
              <w:jc w:val="center"/>
              <w:tblCellMar>
                <w:left w:w="0" w:type="dxa"/>
                <w:right w:w="0" w:type="dxa"/>
              </w:tblCellMar>
            </w:tblPrEx>
          </w:tblPrExChange>
        </w:tblPrEx>
        <w:trPr>
          <w:trHeight w:val="323"/>
          <w:jc w:val="center"/>
          <w:trPrChange w:id="9609" w:author="Stephanie Baer" w:date="2016-01-21T14:12:00Z">
            <w:trPr>
              <w:gridBefore w:val="1"/>
              <w:trHeight w:val="323"/>
              <w:jc w:val="center"/>
            </w:trPr>
          </w:trPrChange>
        </w:trPr>
        <w:tc>
          <w:tcPr>
            <w:tcW w:w="1350" w:type="dxa"/>
            <w:vMerge w:val="restart"/>
            <w:tcBorders>
              <w:top w:val="nil"/>
              <w:left w:val="single" w:sz="8" w:space="0" w:color="auto"/>
              <w:right w:val="single" w:sz="8" w:space="0" w:color="auto"/>
            </w:tcBorders>
            <w:tcMar>
              <w:top w:w="0" w:type="dxa"/>
              <w:left w:w="108" w:type="dxa"/>
              <w:bottom w:w="0" w:type="dxa"/>
              <w:right w:w="108" w:type="dxa"/>
            </w:tcMar>
            <w:vAlign w:val="center"/>
            <w:hideMark/>
            <w:tcPrChange w:id="9610" w:author="Stephanie Baer" w:date="2016-01-21T14:12:00Z">
              <w:tcPr>
                <w:tcW w:w="1350" w:type="dxa"/>
                <w:gridSpan w:val="2"/>
                <w:vMerge w:val="restart"/>
                <w:tcBorders>
                  <w:top w:val="nil"/>
                  <w:left w:val="single" w:sz="8" w:space="0" w:color="auto"/>
                  <w:right w:val="single" w:sz="8" w:space="0" w:color="auto"/>
                </w:tcBorders>
                <w:tcMar>
                  <w:top w:w="0" w:type="dxa"/>
                  <w:left w:w="108" w:type="dxa"/>
                  <w:bottom w:w="0" w:type="dxa"/>
                  <w:right w:w="108" w:type="dxa"/>
                </w:tcMar>
                <w:hideMark/>
              </w:tcPr>
            </w:tcPrChange>
          </w:tcPr>
          <w:p w14:paraId="223CD8D1" w14:textId="77777777" w:rsidR="00F302C5" w:rsidRPr="00E432E0" w:rsidRDefault="00F302C5">
            <w:pPr>
              <w:jc w:val="left"/>
              <w:pPrChange w:id="9611" w:author="Stephanie Baer" w:date="2016-01-21T14:12:00Z">
                <w:pPr/>
              </w:pPrChange>
            </w:pPr>
            <w:r w:rsidRPr="00E432E0">
              <w:t>Heat Pump</w:t>
            </w: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Change w:id="9612" w:author="Stephanie Baer" w:date="2016-01-21T14:12:00Z">
              <w:tcPr>
                <w:tcW w:w="1732" w:type="dxa"/>
                <w:gridSpan w:val="2"/>
                <w:tcBorders>
                  <w:top w:val="nil"/>
                  <w:left w:val="nil"/>
                  <w:bottom w:val="single" w:sz="8" w:space="0" w:color="auto"/>
                  <w:right w:val="single" w:sz="8" w:space="0" w:color="auto"/>
                </w:tcBorders>
                <w:tcMar>
                  <w:top w:w="0" w:type="dxa"/>
                  <w:left w:w="108" w:type="dxa"/>
                  <w:bottom w:w="0" w:type="dxa"/>
                  <w:right w:w="108" w:type="dxa"/>
                </w:tcMar>
                <w:hideMark/>
              </w:tcPr>
            </w:tcPrChange>
          </w:tcPr>
          <w:p w14:paraId="13567E4E" w14:textId="77777777" w:rsidR="00F302C5" w:rsidRPr="00E432E0" w:rsidRDefault="00F302C5" w:rsidP="00C04E8D">
            <w:r w:rsidRPr="00E432E0">
              <w:t>Before 2006</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Change w:id="9613" w:author="Stephanie Baer" w:date="2016-01-21T14:12:00Z">
              <w:tcPr>
                <w:tcW w:w="1379" w:type="dxa"/>
                <w:gridSpan w:val="2"/>
                <w:tcBorders>
                  <w:top w:val="nil"/>
                  <w:left w:val="nil"/>
                  <w:bottom w:val="single" w:sz="8" w:space="0" w:color="auto"/>
                  <w:right w:val="single" w:sz="8" w:space="0" w:color="auto"/>
                </w:tcBorders>
                <w:tcMar>
                  <w:top w:w="0" w:type="dxa"/>
                  <w:left w:w="108" w:type="dxa"/>
                  <w:bottom w:w="0" w:type="dxa"/>
                  <w:right w:w="108" w:type="dxa"/>
                </w:tcMar>
                <w:hideMark/>
              </w:tcPr>
            </w:tcPrChange>
          </w:tcPr>
          <w:p w14:paraId="78382889" w14:textId="77777777" w:rsidR="00F302C5" w:rsidRPr="00E432E0" w:rsidRDefault="00F302C5" w:rsidP="00C04E8D">
            <w:r w:rsidRPr="00E432E0">
              <w:t>6.8</w:t>
            </w:r>
          </w:p>
        </w:tc>
        <w:tc>
          <w:tcPr>
            <w:tcW w:w="1317" w:type="dxa"/>
            <w:tcBorders>
              <w:top w:val="nil"/>
              <w:left w:val="nil"/>
              <w:bottom w:val="single" w:sz="8" w:space="0" w:color="auto"/>
              <w:right w:val="single" w:sz="8" w:space="0" w:color="auto"/>
            </w:tcBorders>
            <w:tcMar>
              <w:top w:w="0" w:type="dxa"/>
              <w:left w:w="108" w:type="dxa"/>
              <w:bottom w:w="0" w:type="dxa"/>
              <w:right w:w="108" w:type="dxa"/>
            </w:tcMar>
            <w:hideMark/>
            <w:tcPrChange w:id="9614" w:author="Stephanie Baer" w:date="2016-01-21T14:12:00Z">
              <w:tcPr>
                <w:tcW w:w="1317" w:type="dxa"/>
                <w:gridSpan w:val="2"/>
                <w:tcBorders>
                  <w:top w:val="nil"/>
                  <w:left w:val="nil"/>
                  <w:bottom w:val="single" w:sz="8" w:space="0" w:color="auto"/>
                  <w:right w:val="single" w:sz="8" w:space="0" w:color="auto"/>
                </w:tcBorders>
                <w:tcMar>
                  <w:top w:w="0" w:type="dxa"/>
                  <w:left w:w="108" w:type="dxa"/>
                  <w:bottom w:w="0" w:type="dxa"/>
                  <w:right w:w="108" w:type="dxa"/>
                </w:tcMar>
                <w:hideMark/>
              </w:tcPr>
            </w:tcPrChange>
          </w:tcPr>
          <w:p w14:paraId="1D78046F" w14:textId="77777777" w:rsidR="00F302C5" w:rsidRPr="00E432E0" w:rsidRDefault="00F302C5" w:rsidP="00C04E8D">
            <w:r w:rsidRPr="00E432E0">
              <w:t>2.00</w:t>
            </w:r>
          </w:p>
        </w:tc>
      </w:tr>
      <w:tr w:rsidR="00F302C5" w:rsidRPr="00E432E0" w14:paraId="0FD4526D" w14:textId="77777777" w:rsidTr="00C04E8D">
        <w:trPr>
          <w:jc w:val="center"/>
        </w:trPr>
        <w:tc>
          <w:tcPr>
            <w:tcW w:w="0" w:type="auto"/>
            <w:vMerge/>
            <w:tcBorders>
              <w:left w:val="single" w:sz="8" w:space="0" w:color="auto"/>
              <w:right w:val="single" w:sz="8" w:space="0" w:color="auto"/>
            </w:tcBorders>
            <w:vAlign w:val="center"/>
            <w:hideMark/>
          </w:tcPr>
          <w:p w14:paraId="0E521917" w14:textId="77777777" w:rsidR="00F302C5" w:rsidRPr="00E432E0" w:rsidRDefault="00F302C5" w:rsidP="00C04E8D"/>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
          <w:p w14:paraId="7E993E20" w14:textId="77777777" w:rsidR="00F302C5" w:rsidRPr="00E432E0" w:rsidRDefault="00F302C5" w:rsidP="00C04E8D">
            <w:r w:rsidRPr="00E432E0" w:rsidDel="00011000">
              <w:t xml:space="preserve">After </w:t>
            </w:r>
            <w:r w:rsidRPr="00E432E0">
              <w:t>2006 - 2014</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
          <w:p w14:paraId="57F1495C" w14:textId="77777777" w:rsidR="00F302C5" w:rsidRPr="00E432E0" w:rsidRDefault="00F302C5" w:rsidP="00C04E8D">
            <w:r w:rsidRPr="00E432E0">
              <w:t>7.7</w:t>
            </w:r>
          </w:p>
        </w:tc>
        <w:tc>
          <w:tcPr>
            <w:tcW w:w="1317" w:type="dxa"/>
            <w:tcBorders>
              <w:top w:val="nil"/>
              <w:left w:val="nil"/>
              <w:bottom w:val="single" w:sz="8" w:space="0" w:color="auto"/>
              <w:right w:val="single" w:sz="8" w:space="0" w:color="auto"/>
            </w:tcBorders>
            <w:tcMar>
              <w:top w:w="0" w:type="dxa"/>
              <w:left w:w="108" w:type="dxa"/>
              <w:bottom w:w="0" w:type="dxa"/>
              <w:right w:w="108" w:type="dxa"/>
            </w:tcMar>
            <w:hideMark/>
          </w:tcPr>
          <w:p w14:paraId="5E983273" w14:textId="77777777" w:rsidR="00F302C5" w:rsidRPr="00E432E0" w:rsidRDefault="00F302C5" w:rsidP="00C04E8D">
            <w:r w:rsidRPr="00E432E0">
              <w:t>2.26</w:t>
            </w:r>
          </w:p>
        </w:tc>
      </w:tr>
      <w:tr w:rsidR="00F302C5" w:rsidRPr="00E432E0" w14:paraId="3B3A7BCC" w14:textId="77777777" w:rsidTr="00C04E8D">
        <w:trPr>
          <w:jc w:val="center"/>
        </w:trPr>
        <w:tc>
          <w:tcPr>
            <w:tcW w:w="0" w:type="auto"/>
            <w:vMerge/>
            <w:tcBorders>
              <w:left w:val="single" w:sz="8" w:space="0" w:color="auto"/>
              <w:bottom w:val="single" w:sz="8" w:space="0" w:color="auto"/>
              <w:right w:val="single" w:sz="8" w:space="0" w:color="auto"/>
            </w:tcBorders>
            <w:vAlign w:val="center"/>
          </w:tcPr>
          <w:p w14:paraId="5F6AE19C" w14:textId="77777777" w:rsidR="00F302C5" w:rsidRPr="00E432E0" w:rsidRDefault="00F302C5" w:rsidP="00C04E8D"/>
        </w:tc>
        <w:tc>
          <w:tcPr>
            <w:tcW w:w="1732" w:type="dxa"/>
            <w:tcBorders>
              <w:top w:val="nil"/>
              <w:left w:val="nil"/>
              <w:bottom w:val="single" w:sz="8" w:space="0" w:color="auto"/>
              <w:right w:val="single" w:sz="8" w:space="0" w:color="auto"/>
            </w:tcBorders>
            <w:tcMar>
              <w:top w:w="0" w:type="dxa"/>
              <w:left w:w="108" w:type="dxa"/>
              <w:bottom w:w="0" w:type="dxa"/>
              <w:right w:w="108" w:type="dxa"/>
            </w:tcMar>
          </w:tcPr>
          <w:p w14:paraId="225DF87D" w14:textId="77777777" w:rsidR="00F302C5" w:rsidRPr="00E432E0" w:rsidRDefault="00F302C5" w:rsidP="00C04E8D">
            <w:r w:rsidRPr="00E432E0">
              <w:t xml:space="preserve">2015 on </w:t>
            </w:r>
          </w:p>
        </w:tc>
        <w:tc>
          <w:tcPr>
            <w:tcW w:w="1379" w:type="dxa"/>
            <w:tcBorders>
              <w:top w:val="nil"/>
              <w:left w:val="nil"/>
              <w:bottom w:val="single" w:sz="8" w:space="0" w:color="auto"/>
              <w:right w:val="single" w:sz="8" w:space="0" w:color="auto"/>
            </w:tcBorders>
            <w:tcMar>
              <w:top w:w="0" w:type="dxa"/>
              <w:left w:w="108" w:type="dxa"/>
              <w:bottom w:w="0" w:type="dxa"/>
              <w:right w:w="108" w:type="dxa"/>
            </w:tcMar>
          </w:tcPr>
          <w:p w14:paraId="0A128C96" w14:textId="77777777" w:rsidR="00F302C5" w:rsidRPr="00E432E0" w:rsidRDefault="00F302C5" w:rsidP="00C04E8D">
            <w:r w:rsidRPr="00E432E0">
              <w:t>8.2</w:t>
            </w:r>
          </w:p>
        </w:tc>
        <w:tc>
          <w:tcPr>
            <w:tcW w:w="1317" w:type="dxa"/>
            <w:tcBorders>
              <w:top w:val="nil"/>
              <w:left w:val="nil"/>
              <w:bottom w:val="single" w:sz="8" w:space="0" w:color="auto"/>
              <w:right w:val="single" w:sz="8" w:space="0" w:color="auto"/>
            </w:tcBorders>
            <w:tcMar>
              <w:top w:w="0" w:type="dxa"/>
              <w:left w:w="108" w:type="dxa"/>
              <w:bottom w:w="0" w:type="dxa"/>
              <w:right w:w="108" w:type="dxa"/>
            </w:tcMar>
          </w:tcPr>
          <w:p w14:paraId="04A7FA50" w14:textId="77777777" w:rsidR="00F302C5" w:rsidRPr="00E432E0" w:rsidRDefault="00F302C5" w:rsidP="00C04E8D">
            <w:r w:rsidRPr="00E432E0">
              <w:t>2.40</w:t>
            </w:r>
          </w:p>
        </w:tc>
      </w:tr>
      <w:tr w:rsidR="00F302C5" w:rsidRPr="00E432E0" w14:paraId="7A3CA12E" w14:textId="77777777" w:rsidTr="00C04E8D">
        <w:trPr>
          <w:trHeight w:val="260"/>
          <w:jc w:val="center"/>
        </w:trPr>
        <w:tc>
          <w:tcPr>
            <w:tcW w:w="1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AC0572" w14:textId="77777777" w:rsidR="00F302C5" w:rsidRPr="00E432E0" w:rsidRDefault="00F302C5" w:rsidP="00C04E8D">
            <w:r w:rsidRPr="00E432E0">
              <w:t>Resistance</w:t>
            </w: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
          <w:p w14:paraId="5B59B310" w14:textId="77777777" w:rsidR="00F302C5" w:rsidRPr="00E432E0" w:rsidRDefault="00F302C5" w:rsidP="00C04E8D">
            <w:r w:rsidRPr="00E432E0">
              <w:t>N/A</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
          <w:p w14:paraId="1B37660D" w14:textId="77777777" w:rsidR="00F302C5" w:rsidRPr="00E432E0" w:rsidRDefault="00F302C5" w:rsidP="00C04E8D">
            <w:r w:rsidRPr="00E432E0">
              <w:t>N/A</w:t>
            </w:r>
          </w:p>
        </w:tc>
        <w:tc>
          <w:tcPr>
            <w:tcW w:w="1317" w:type="dxa"/>
            <w:tcBorders>
              <w:top w:val="nil"/>
              <w:left w:val="nil"/>
              <w:bottom w:val="single" w:sz="8" w:space="0" w:color="auto"/>
              <w:right w:val="single" w:sz="8" w:space="0" w:color="auto"/>
            </w:tcBorders>
            <w:tcMar>
              <w:top w:w="0" w:type="dxa"/>
              <w:left w:w="108" w:type="dxa"/>
              <w:bottom w:w="0" w:type="dxa"/>
              <w:right w:w="108" w:type="dxa"/>
            </w:tcMar>
            <w:hideMark/>
          </w:tcPr>
          <w:p w14:paraId="3752B027" w14:textId="77777777" w:rsidR="00F302C5" w:rsidRPr="00E432E0" w:rsidRDefault="00F302C5" w:rsidP="00C04E8D">
            <w:r w:rsidRPr="00E432E0">
              <w:t>1.00</w:t>
            </w:r>
          </w:p>
        </w:tc>
      </w:tr>
    </w:tbl>
    <w:p w14:paraId="030059D3" w14:textId="77777777" w:rsidR="00F302C5" w:rsidRPr="00E432E0" w:rsidRDefault="00F302C5" w:rsidP="00F302C5">
      <w:pPr>
        <w:spacing w:after="240"/>
        <w:ind w:left="1440" w:hanging="720"/>
        <w:rPr>
          <w:rFonts w:eastAsiaTheme="minorHAnsi" w:cstheme="minorHAnsi"/>
          <w:b/>
          <w:bCs/>
          <w:szCs w:val="20"/>
        </w:rPr>
      </w:pPr>
    </w:p>
    <w:p w14:paraId="3F82ADB9" w14:textId="77777777" w:rsidR="00F302C5" w:rsidRPr="00E432E0" w:rsidRDefault="00F302C5" w:rsidP="00F302C5">
      <w:pPr>
        <w:spacing w:after="240"/>
        <w:ind w:left="1440" w:hanging="1440"/>
        <w:rPr>
          <w:rFonts w:eastAsiaTheme="minorHAnsi" w:cstheme="minorHAnsi"/>
          <w:b/>
          <w:bCs/>
          <w:szCs w:val="20"/>
        </w:rPr>
      </w:pPr>
      <w:r w:rsidRPr="00E432E0">
        <w:rPr>
          <w:noProof/>
        </w:rPr>
        <mc:AlternateContent>
          <mc:Choice Requires="wps">
            <w:drawing>
              <wp:inline distT="0" distB="0" distL="0" distR="0" wp14:anchorId="5CDBE92E" wp14:editId="7B8D7767">
                <wp:extent cx="5830570" cy="925032"/>
                <wp:effectExtent l="0" t="0" r="17780" b="27940"/>
                <wp:docPr id="493" name="Text Box 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570" cy="925032"/>
                        </a:xfrm>
                        <a:prstGeom prst="rect">
                          <a:avLst/>
                        </a:prstGeom>
                        <a:solidFill>
                          <a:srgbClr val="FFFFFF"/>
                        </a:solidFill>
                        <a:ln w="9525">
                          <a:solidFill>
                            <a:srgbClr val="000000"/>
                          </a:solidFill>
                          <a:miter lim="800000"/>
                          <a:headEnd/>
                          <a:tailEnd/>
                        </a:ln>
                      </wps:spPr>
                      <wps:txbx>
                        <w:txbxContent>
                          <w:p w14:paraId="6F24E19A" w14:textId="77777777" w:rsidR="00F60751" w:rsidRDefault="00F60751" w:rsidP="00F302C5">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installed in single family interior location:</w:t>
                            </w:r>
                          </w:p>
                          <w:p w14:paraId="74EFB93E" w14:textId="77777777" w:rsidR="00F60751" w:rsidRDefault="00F60751" w:rsidP="00F302C5">
                            <w:pPr>
                              <w:ind w:left="1440" w:hanging="720"/>
                              <w:rPr>
                                <w:rFonts w:cstheme="minorHAnsi"/>
                              </w:rPr>
                            </w:pPr>
                            <w:r>
                              <w:rPr>
                                <w:rFonts w:cstheme="minorHAnsi"/>
                                <w:noProof/>
                              </w:rPr>
                              <w:t>ΔkWh</w:t>
                            </w:r>
                            <w:r>
                              <w:rPr>
                                <w:rFonts w:cstheme="minorHAnsi"/>
                              </w:rPr>
                              <w:t xml:space="preserve"> </w:t>
                            </w:r>
                            <w:r>
                              <w:rPr>
                                <w:rFonts w:cstheme="minorHAnsi"/>
                              </w:rPr>
                              <w:tab/>
                              <w:t xml:space="preserve">= - </w:t>
                            </w:r>
                            <w:r>
                              <w:rPr>
                                <w:rFonts w:cstheme="minorHAnsi"/>
                                <w:noProof/>
                              </w:rPr>
                              <w:t>((45 - 13) / 1000) * 0.95 * 861 * 0.49) / 2.26</w:t>
                            </w:r>
                          </w:p>
                          <w:p w14:paraId="2BA279BC" w14:textId="77777777" w:rsidR="00F60751" w:rsidRDefault="00F60751" w:rsidP="00F302C5">
                            <w:pPr>
                              <w:ind w:left="1440"/>
                              <w:rPr>
                                <w:rFonts w:cstheme="minorHAnsi"/>
                              </w:rPr>
                            </w:pPr>
                            <w:r>
                              <w:rPr>
                                <w:rFonts w:cstheme="minorHAnsi"/>
                              </w:rPr>
                              <w:t xml:space="preserve">= - </w:t>
                            </w:r>
                            <w:r>
                              <w:rPr>
                                <w:rFonts w:cstheme="minorHAnsi"/>
                                <w:noProof/>
                              </w:rPr>
                              <w:t>5.67</w:t>
                            </w:r>
                            <w:r>
                              <w:rPr>
                                <w:rFonts w:cstheme="minorHAnsi"/>
                              </w:rPr>
                              <w:t xml:space="preserve"> kWh</w:t>
                            </w:r>
                          </w:p>
                          <w:p w14:paraId="1324DEAB" w14:textId="77777777" w:rsidR="00F60751" w:rsidRDefault="00F60751" w:rsidP="00F302C5"/>
                        </w:txbxContent>
                      </wps:txbx>
                      <wps:bodyPr rot="0" vert="horz" wrap="square" lIns="91440" tIns="45720" rIns="91440" bIns="45720" anchor="t" anchorCtr="0">
                        <a:noAutofit/>
                      </wps:bodyPr>
                    </wps:wsp>
                  </a:graphicData>
                </a:graphic>
              </wp:inline>
            </w:drawing>
          </mc:Choice>
          <mc:Fallback>
            <w:pict>
              <v:shape w14:anchorId="5CDBE92E" id="Text Box 493" o:spid="_x0000_s1103" type="#_x0000_t202" style="width:459.1pt;height:7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">
                <v:textbox>
                  <w:txbxContent>
                    <w:p w14:paraId="6F24E19A" w14:textId="77777777" w:rsidR="00F60751" w:rsidRDefault="00F60751" w:rsidP="00F302C5">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installed in single family interior location:</w:t>
                      </w:r>
                    </w:p>
                    <w:p w14:paraId="74EFB93E" w14:textId="77777777" w:rsidR="00F60751" w:rsidRDefault="00F60751" w:rsidP="00F302C5">
                      <w:pPr>
                        <w:ind w:left="1440" w:hanging="720"/>
                        <w:rPr>
                          <w:rFonts w:cstheme="minorHAnsi"/>
                        </w:rPr>
                      </w:pPr>
                      <w:r>
                        <w:rPr>
                          <w:rFonts w:cstheme="minorHAnsi"/>
                          <w:noProof/>
                        </w:rPr>
                        <w:t>ΔkWh</w:t>
                      </w:r>
                      <w:r>
                        <w:rPr>
                          <w:rFonts w:cstheme="minorHAnsi"/>
                        </w:rPr>
                        <w:t xml:space="preserve"> </w:t>
                      </w:r>
                      <w:r>
                        <w:rPr>
                          <w:rFonts w:cstheme="minorHAnsi"/>
                        </w:rPr>
                        <w:tab/>
                        <w:t xml:space="preserve">= - </w:t>
                      </w:r>
                      <w:r>
                        <w:rPr>
                          <w:rFonts w:cstheme="minorHAnsi"/>
                          <w:noProof/>
                        </w:rPr>
                        <w:t>((45 - 13) / 1000) * 0.95 * 861 * 0.49) / 2.26</w:t>
                      </w:r>
                    </w:p>
                    <w:p w14:paraId="2BA279BC" w14:textId="77777777" w:rsidR="00F60751" w:rsidRDefault="00F60751" w:rsidP="00F302C5">
                      <w:pPr>
                        <w:ind w:left="1440"/>
                        <w:rPr>
                          <w:rFonts w:cstheme="minorHAnsi"/>
                        </w:rPr>
                      </w:pPr>
                      <w:r>
                        <w:rPr>
                          <w:rFonts w:cstheme="minorHAnsi"/>
                        </w:rPr>
                        <w:t xml:space="preserve">= - </w:t>
                      </w:r>
                      <w:r>
                        <w:rPr>
                          <w:rFonts w:cstheme="minorHAnsi"/>
                          <w:noProof/>
                        </w:rPr>
                        <w:t>5.67</w:t>
                      </w:r>
                      <w:r>
                        <w:rPr>
                          <w:rFonts w:cstheme="minorHAnsi"/>
                        </w:rPr>
                        <w:t xml:space="preserve"> kWh</w:t>
                      </w:r>
                    </w:p>
                    <w:p w14:paraId="1324DEAB" w14:textId="77777777" w:rsidR="00F60751" w:rsidRDefault="00F60751" w:rsidP="00F302C5"/>
                  </w:txbxContent>
                </v:textbox>
                <w10:anchorlock/>
              </v:shape>
            </w:pict>
          </mc:Fallback>
        </mc:AlternateContent>
      </w:r>
    </w:p>
    <w:p w14:paraId="134F6349" w14:textId="77777777" w:rsidR="00F302C5" w:rsidRPr="00E432E0" w:rsidRDefault="00F302C5" w:rsidP="00F302C5">
      <w:pPr>
        <w:keepNext/>
        <w:keepLines/>
        <w:spacing w:before="200"/>
        <w:outlineLvl w:val="5"/>
        <w:rPr>
          <w:rFonts w:eastAsiaTheme="majorEastAsia" w:cstheme="majorBidi"/>
          <w:b/>
          <w:iCs/>
          <w:smallCaps/>
          <w:sz w:val="22"/>
        </w:rPr>
      </w:pPr>
      <w:r w:rsidRPr="00E432E0">
        <w:rPr>
          <w:rFonts w:eastAsiaTheme="majorEastAsia" w:cstheme="majorBidi"/>
          <w:b/>
          <w:iCs/>
          <w:smallCaps/>
          <w:sz w:val="22"/>
        </w:rPr>
        <w:lastRenderedPageBreak/>
        <w:t>Summer Coincident Peak Demand Savings</w:t>
      </w:r>
    </w:p>
    <w:p w14:paraId="67A0A02A" w14:textId="77777777" w:rsidR="00F302C5" w:rsidRPr="00E432E0" w:rsidRDefault="00F302C5" w:rsidP="00F302C5">
      <w:pPr>
        <w:spacing w:after="240"/>
        <w:ind w:left="1440" w:hanging="720"/>
        <w:rPr>
          <w:rFonts w:cstheme="minorHAnsi"/>
          <w:noProof/>
          <w:szCs w:val="20"/>
          <w:lang w:val="nl-NL"/>
        </w:rPr>
      </w:pPr>
      <w:r w:rsidRPr="00E432E0">
        <w:rPr>
          <w:rFonts w:cstheme="minorHAnsi"/>
          <w:noProof/>
        </w:rPr>
        <w:t>∆kW = ((WattsBase - WattsEE) / 1000) * ISR * WHFd * CF</w:t>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p>
    <w:p w14:paraId="182D5163" w14:textId="77777777" w:rsidR="00F302C5" w:rsidRPr="00E432E0" w:rsidRDefault="00F302C5" w:rsidP="00F302C5">
      <w:pPr>
        <w:spacing w:after="240"/>
        <w:ind w:left="720" w:hanging="720"/>
        <w:rPr>
          <w:rFonts w:cstheme="minorHAnsi"/>
          <w:noProof/>
          <w:lang w:val="nl-NL"/>
        </w:rPr>
      </w:pPr>
      <w:r w:rsidRPr="00E432E0">
        <w:rPr>
          <w:rFonts w:cstheme="minorHAnsi"/>
          <w:noProof/>
          <w:lang w:val="nl-NL"/>
        </w:rPr>
        <w:t>Where:</w:t>
      </w:r>
    </w:p>
    <w:p w14:paraId="1D980C8C" w14:textId="77777777" w:rsidR="00F302C5" w:rsidRPr="00E432E0" w:rsidRDefault="00F302C5" w:rsidP="00F302C5">
      <w:pPr>
        <w:spacing w:after="240"/>
        <w:ind w:left="1440" w:hanging="720"/>
        <w:rPr>
          <w:rFonts w:cstheme="minorHAnsi"/>
          <w:noProof/>
        </w:rPr>
      </w:pPr>
      <w:r w:rsidRPr="00E432E0">
        <w:rPr>
          <w:rFonts w:cstheme="minorHAnsi"/>
          <w:noProof/>
        </w:rPr>
        <w:t>WHFd</w:t>
      </w:r>
      <w:r w:rsidRPr="00E432E0">
        <w:rPr>
          <w:rFonts w:cstheme="minorHAnsi"/>
          <w:noProof/>
        </w:rPr>
        <w:tab/>
        <w:t>= Waste heat factor for demand to account for cooling savings from efficient lighting.</w:t>
      </w:r>
    </w:p>
    <w:tbl>
      <w:tblPr>
        <w:tblW w:w="0" w:type="auto"/>
        <w:jc w:val="center"/>
        <w:tblLook w:val="04A0" w:firstRow="1" w:lastRow="0" w:firstColumn="1" w:lastColumn="0" w:noHBand="0" w:noVBand="1"/>
      </w:tblPr>
      <w:tblGrid>
        <w:gridCol w:w="4145"/>
        <w:gridCol w:w="981"/>
      </w:tblGrid>
      <w:tr w:rsidR="00F302C5" w:rsidRPr="00E432E0" w14:paraId="5AC0BF9F" w14:textId="77777777" w:rsidTr="00C04E8D">
        <w:trPr>
          <w:tblHeader/>
          <w:jc w:val="center"/>
        </w:trPr>
        <w:tc>
          <w:tcPr>
            <w:tcW w:w="414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D261892" w14:textId="77777777" w:rsidR="00F302C5" w:rsidRPr="00E432E0" w:rsidRDefault="00F302C5" w:rsidP="00C04E8D">
            <w:pPr>
              <w:jc w:val="center"/>
              <w:rPr>
                <w:b/>
                <w:color w:val="FFFFFF" w:themeColor="background1"/>
              </w:rPr>
            </w:pPr>
            <w:r w:rsidRPr="00E432E0">
              <w:rPr>
                <w:b/>
                <w:color w:val="FFFFFF" w:themeColor="background1"/>
              </w:rPr>
              <w:t>Bulb Location</w:t>
            </w:r>
          </w:p>
        </w:tc>
        <w:tc>
          <w:tcPr>
            <w:tcW w:w="98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9897E57" w14:textId="77777777" w:rsidR="00F302C5" w:rsidRPr="00E432E0" w:rsidRDefault="00F302C5" w:rsidP="00C04E8D">
            <w:pPr>
              <w:jc w:val="center"/>
              <w:rPr>
                <w:b/>
                <w:color w:val="FFFFFF" w:themeColor="background1"/>
              </w:rPr>
            </w:pPr>
            <w:r w:rsidRPr="00E432E0">
              <w:rPr>
                <w:b/>
                <w:color w:val="FFFFFF" w:themeColor="background1"/>
              </w:rPr>
              <w:t>WHFd</w:t>
            </w:r>
          </w:p>
        </w:tc>
      </w:tr>
      <w:tr w:rsidR="00F302C5" w:rsidRPr="00E432E0" w14:paraId="718456D8" w14:textId="77777777" w:rsidTr="00C04E8D">
        <w:trPr>
          <w:jc w:val="center"/>
        </w:trPr>
        <w:tc>
          <w:tcPr>
            <w:tcW w:w="4145" w:type="dxa"/>
            <w:tcBorders>
              <w:top w:val="single" w:sz="4" w:space="0" w:color="auto"/>
              <w:left w:val="single" w:sz="4" w:space="0" w:color="auto"/>
              <w:bottom w:val="single" w:sz="4" w:space="0" w:color="auto"/>
              <w:right w:val="single" w:sz="4" w:space="0" w:color="auto"/>
            </w:tcBorders>
            <w:hideMark/>
          </w:tcPr>
          <w:p w14:paraId="2F8425CF" w14:textId="77777777" w:rsidR="00F302C5" w:rsidRPr="00E432E0" w:rsidRDefault="00F302C5" w:rsidP="00C04E8D">
            <w:r w:rsidRPr="00E432E0">
              <w:t>Interior single family or unknown location</w:t>
            </w:r>
          </w:p>
        </w:tc>
        <w:tc>
          <w:tcPr>
            <w:tcW w:w="981" w:type="dxa"/>
            <w:tcBorders>
              <w:top w:val="single" w:sz="4" w:space="0" w:color="auto"/>
              <w:left w:val="single" w:sz="4" w:space="0" w:color="auto"/>
              <w:bottom w:val="single" w:sz="4" w:space="0" w:color="auto"/>
              <w:right w:val="single" w:sz="4" w:space="0" w:color="auto"/>
            </w:tcBorders>
            <w:hideMark/>
          </w:tcPr>
          <w:p w14:paraId="7BAB3104" w14:textId="77777777" w:rsidR="00F302C5" w:rsidRPr="00E432E0" w:rsidRDefault="00F302C5" w:rsidP="00C04E8D">
            <w:r w:rsidRPr="00E432E0">
              <w:t>1.11</w:t>
            </w:r>
            <w:r w:rsidRPr="009C362B">
              <w:rPr>
                <w:vertAlign w:val="superscript"/>
              </w:rPr>
              <w:footnoteReference w:id="788"/>
            </w:r>
          </w:p>
        </w:tc>
      </w:tr>
      <w:tr w:rsidR="00F302C5" w:rsidRPr="00E432E0" w14:paraId="428B420B" w14:textId="77777777" w:rsidTr="00C04E8D">
        <w:trPr>
          <w:jc w:val="center"/>
        </w:trPr>
        <w:tc>
          <w:tcPr>
            <w:tcW w:w="4145" w:type="dxa"/>
            <w:tcBorders>
              <w:top w:val="single" w:sz="4" w:space="0" w:color="auto"/>
              <w:left w:val="single" w:sz="4" w:space="0" w:color="auto"/>
              <w:bottom w:val="single" w:sz="4" w:space="0" w:color="auto"/>
              <w:right w:val="single" w:sz="4" w:space="0" w:color="auto"/>
            </w:tcBorders>
            <w:hideMark/>
          </w:tcPr>
          <w:p w14:paraId="7D0487FD" w14:textId="77777777" w:rsidR="00F302C5" w:rsidRPr="00E432E0" w:rsidRDefault="00F302C5" w:rsidP="00C04E8D">
            <w:r w:rsidRPr="00E432E0">
              <w:t>Multi family in unit</w:t>
            </w:r>
          </w:p>
        </w:tc>
        <w:tc>
          <w:tcPr>
            <w:tcW w:w="981" w:type="dxa"/>
            <w:tcBorders>
              <w:top w:val="single" w:sz="4" w:space="0" w:color="auto"/>
              <w:left w:val="single" w:sz="4" w:space="0" w:color="auto"/>
              <w:bottom w:val="single" w:sz="4" w:space="0" w:color="auto"/>
              <w:right w:val="single" w:sz="4" w:space="0" w:color="auto"/>
            </w:tcBorders>
            <w:hideMark/>
          </w:tcPr>
          <w:p w14:paraId="31E1E7ED" w14:textId="77777777" w:rsidR="00F302C5" w:rsidRPr="00E432E0" w:rsidRDefault="00F302C5" w:rsidP="00C04E8D">
            <w:r w:rsidRPr="00E432E0">
              <w:t>1.07</w:t>
            </w:r>
            <w:r w:rsidRPr="009C362B">
              <w:rPr>
                <w:vertAlign w:val="superscript"/>
              </w:rPr>
              <w:footnoteReference w:id="789"/>
            </w:r>
          </w:p>
        </w:tc>
      </w:tr>
      <w:tr w:rsidR="00F302C5" w:rsidRPr="00E432E0" w14:paraId="224455B6" w14:textId="77777777" w:rsidTr="00C04E8D">
        <w:trPr>
          <w:jc w:val="center"/>
        </w:trPr>
        <w:tc>
          <w:tcPr>
            <w:tcW w:w="4145" w:type="dxa"/>
            <w:tcBorders>
              <w:top w:val="single" w:sz="4" w:space="0" w:color="auto"/>
              <w:left w:val="single" w:sz="4" w:space="0" w:color="auto"/>
              <w:bottom w:val="single" w:sz="4" w:space="0" w:color="auto"/>
              <w:right w:val="single" w:sz="4" w:space="0" w:color="auto"/>
            </w:tcBorders>
          </w:tcPr>
          <w:p w14:paraId="73717CC1" w14:textId="77777777" w:rsidR="00F302C5" w:rsidRPr="00E432E0" w:rsidRDefault="00F302C5" w:rsidP="00C04E8D">
            <w:r w:rsidRPr="00E432E0">
              <w:t>Exterior or uncooled location</w:t>
            </w:r>
          </w:p>
        </w:tc>
        <w:tc>
          <w:tcPr>
            <w:tcW w:w="981" w:type="dxa"/>
            <w:tcBorders>
              <w:top w:val="single" w:sz="4" w:space="0" w:color="auto"/>
              <w:left w:val="single" w:sz="4" w:space="0" w:color="auto"/>
              <w:bottom w:val="single" w:sz="4" w:space="0" w:color="auto"/>
              <w:right w:val="single" w:sz="4" w:space="0" w:color="auto"/>
            </w:tcBorders>
          </w:tcPr>
          <w:p w14:paraId="63CBF35E" w14:textId="77777777" w:rsidR="00F302C5" w:rsidRPr="00E432E0" w:rsidRDefault="00F302C5" w:rsidP="00C04E8D">
            <w:r w:rsidRPr="00E432E0">
              <w:t>1.0</w:t>
            </w:r>
          </w:p>
        </w:tc>
      </w:tr>
    </w:tbl>
    <w:p w14:paraId="3298E48F" w14:textId="77777777" w:rsidR="00F302C5" w:rsidRDefault="00F302C5">
      <w:pPr>
        <w:spacing w:before="240" w:after="240"/>
        <w:ind w:left="720"/>
        <w:rPr>
          <w:ins w:id="9615" w:author="Samuel Dent" w:date="2015-09-23T08:05:00Z"/>
          <w:rFonts w:cstheme="minorHAnsi"/>
        </w:rPr>
        <w:pPrChange w:id="9616" w:author="Samuel Dent" w:date="2015-09-23T08:04:00Z">
          <w:pPr>
            <w:spacing w:before="240" w:after="240"/>
            <w:ind w:left="1440"/>
          </w:pPr>
        </w:pPrChange>
      </w:pPr>
      <w:r w:rsidRPr="00E432E0">
        <w:rPr>
          <w:rFonts w:cstheme="minorHAnsi"/>
          <w:noProof/>
        </w:rPr>
        <w:t xml:space="preserve">CF </w:t>
      </w:r>
      <w:r w:rsidRPr="00E432E0">
        <w:rPr>
          <w:rFonts w:cstheme="minorHAnsi"/>
          <w:noProof/>
        </w:rPr>
        <w:tab/>
        <w:t>= Summer Peak Coincidence Factor for measure, see above for values.</w:t>
      </w:r>
      <w:ins w:id="9617" w:author="Samuel Dent" w:date="2015-09-23T08:05:00Z">
        <w:r w:rsidRPr="00D80B2F">
          <w:rPr>
            <w:rFonts w:eastAsiaTheme="majorEastAsia"/>
          </w:rPr>
          <w:t xml:space="preserve"> </w:t>
        </w:r>
        <w:r>
          <w:rPr>
            <w:rStyle w:val="FootnoteReference"/>
            <w:rFonts w:eastAsiaTheme="majorEastAsia"/>
          </w:rPr>
          <w:footnoteReference w:id="790"/>
        </w:r>
        <w:r>
          <w:rPr>
            <w:rFonts w:cstheme="minorHAnsi"/>
          </w:rPr>
          <w:t xml:space="preserve">  </w:t>
        </w:r>
      </w:ins>
      <w:r w:rsidRPr="00E432E0">
        <w:rPr>
          <w:rFonts w:cstheme="minorHAnsi"/>
        </w:rPr>
        <w:t xml:space="preserve"> </w:t>
      </w:r>
    </w:p>
    <w:tbl>
      <w:tblPr>
        <w:tblW w:w="7295" w:type="dxa"/>
        <w:jc w:val="center"/>
        <w:tblLook w:val="04A0" w:firstRow="1" w:lastRow="0" w:firstColumn="1" w:lastColumn="0" w:noHBand="0" w:noVBand="1"/>
      </w:tblPr>
      <w:tblGrid>
        <w:gridCol w:w="5945"/>
        <w:gridCol w:w="1350"/>
      </w:tblGrid>
      <w:tr w:rsidR="00F302C5" w:rsidRPr="00E4628C" w14:paraId="3FDDEB8A" w14:textId="77777777" w:rsidTr="00C04E8D">
        <w:trPr>
          <w:trHeight w:val="20"/>
          <w:tblHeader/>
          <w:jc w:val="center"/>
          <w:ins w:id="9620" w:author="Samuel Dent" w:date="2015-09-23T08:05:00Z"/>
        </w:trPr>
        <w:tc>
          <w:tcPr>
            <w:tcW w:w="594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E8519B1" w14:textId="77777777" w:rsidR="00F302C5" w:rsidRPr="00E4628C" w:rsidRDefault="00F302C5" w:rsidP="00C04E8D">
            <w:pPr>
              <w:spacing w:line="276" w:lineRule="auto"/>
              <w:jc w:val="center"/>
              <w:rPr>
                <w:ins w:id="9621" w:author="Samuel Dent" w:date="2015-09-23T08:05:00Z"/>
                <w:rFonts w:cstheme="minorHAnsi"/>
                <w:b/>
                <w:color w:val="FFFFFF" w:themeColor="background1"/>
              </w:rPr>
            </w:pPr>
            <w:ins w:id="9622" w:author="Samuel Dent" w:date="2015-09-23T08:05:00Z">
              <w:r w:rsidRPr="00E4628C">
                <w:rPr>
                  <w:rFonts w:cstheme="minorHAnsi"/>
                  <w:b/>
                  <w:color w:val="FFFFFF" w:themeColor="background1"/>
                </w:rPr>
                <w:t>Bulb Type</w:t>
              </w:r>
            </w:ins>
          </w:p>
        </w:tc>
        <w:tc>
          <w:tcPr>
            <w:tcW w:w="1350" w:type="dxa"/>
            <w:tcBorders>
              <w:top w:val="single" w:sz="4" w:space="0" w:color="auto"/>
              <w:left w:val="nil"/>
              <w:bottom w:val="single" w:sz="4" w:space="0" w:color="auto"/>
              <w:right w:val="single" w:sz="4" w:space="0" w:color="auto"/>
            </w:tcBorders>
            <w:shd w:val="clear" w:color="auto" w:fill="7F7F7F" w:themeFill="text1" w:themeFillTint="80"/>
            <w:vAlign w:val="bottom"/>
            <w:hideMark/>
          </w:tcPr>
          <w:p w14:paraId="433769AD" w14:textId="77777777" w:rsidR="00F302C5" w:rsidRPr="00E4628C" w:rsidRDefault="00F302C5" w:rsidP="00C04E8D">
            <w:pPr>
              <w:spacing w:line="276" w:lineRule="auto"/>
              <w:jc w:val="center"/>
              <w:rPr>
                <w:ins w:id="9623" w:author="Samuel Dent" w:date="2015-09-23T08:05:00Z"/>
                <w:rFonts w:cstheme="minorHAnsi"/>
                <w:b/>
                <w:color w:val="FFFFFF" w:themeColor="background1"/>
              </w:rPr>
            </w:pPr>
            <w:ins w:id="9624" w:author="Samuel Dent" w:date="2015-09-23T08:05:00Z">
              <w:r w:rsidRPr="00E4628C">
                <w:rPr>
                  <w:rFonts w:cstheme="minorHAnsi"/>
                  <w:b/>
                  <w:color w:val="FFFFFF" w:themeColor="background1"/>
                </w:rPr>
                <w:t>Peak CF</w:t>
              </w:r>
            </w:ins>
          </w:p>
        </w:tc>
      </w:tr>
      <w:tr w:rsidR="00F302C5" w:rsidRPr="00E4628C" w14:paraId="711BB5A1" w14:textId="77777777" w:rsidTr="00C04E8D">
        <w:trPr>
          <w:trHeight w:val="20"/>
          <w:jc w:val="center"/>
          <w:ins w:id="9625" w:author="Samuel Dent" w:date="2015-09-23T08:05:00Z"/>
        </w:trPr>
        <w:tc>
          <w:tcPr>
            <w:tcW w:w="5945" w:type="dxa"/>
            <w:tcBorders>
              <w:top w:val="nil"/>
              <w:left w:val="single" w:sz="4" w:space="0" w:color="auto"/>
              <w:bottom w:val="single" w:sz="4" w:space="0" w:color="auto"/>
              <w:right w:val="single" w:sz="4" w:space="0" w:color="auto"/>
            </w:tcBorders>
            <w:vAlign w:val="center"/>
            <w:hideMark/>
          </w:tcPr>
          <w:p w14:paraId="3FA1D0DE" w14:textId="77777777" w:rsidR="00F302C5" w:rsidRPr="00E4628C" w:rsidRDefault="00F302C5" w:rsidP="00C04E8D">
            <w:pPr>
              <w:rPr>
                <w:ins w:id="9626" w:author="Samuel Dent" w:date="2015-09-23T08:05:00Z"/>
              </w:rPr>
            </w:pPr>
            <w:ins w:id="9627" w:author="Samuel Dent" w:date="2015-09-23T08:05:00Z">
              <w:r w:rsidRPr="00E4628C">
                <w:t>Three-way</w:t>
              </w:r>
            </w:ins>
          </w:p>
        </w:tc>
        <w:tc>
          <w:tcPr>
            <w:tcW w:w="1350" w:type="dxa"/>
            <w:tcBorders>
              <w:top w:val="nil"/>
              <w:left w:val="nil"/>
              <w:bottom w:val="single" w:sz="4" w:space="0" w:color="auto"/>
              <w:right w:val="single" w:sz="4" w:space="0" w:color="auto"/>
            </w:tcBorders>
            <w:noWrap/>
            <w:vAlign w:val="bottom"/>
            <w:hideMark/>
          </w:tcPr>
          <w:p w14:paraId="3DD6B648" w14:textId="77777777" w:rsidR="00F302C5" w:rsidRPr="00E4628C" w:rsidRDefault="00F302C5" w:rsidP="00C04E8D">
            <w:pPr>
              <w:jc w:val="center"/>
              <w:rPr>
                <w:ins w:id="9628" w:author="Samuel Dent" w:date="2015-09-23T08:05:00Z"/>
                <w:szCs w:val="16"/>
              </w:rPr>
            </w:pPr>
            <w:ins w:id="9629" w:author="Samuel Dent" w:date="2015-09-23T08:05:00Z">
              <w:r w:rsidRPr="00E4628C">
                <w:t>0.078</w:t>
              </w:r>
              <w:r w:rsidRPr="009C362B">
                <w:rPr>
                  <w:rStyle w:val="FootnoteReference"/>
                </w:rPr>
                <w:footnoteReference w:id="791"/>
              </w:r>
            </w:ins>
          </w:p>
        </w:tc>
      </w:tr>
      <w:tr w:rsidR="00F302C5" w:rsidRPr="00E4628C" w14:paraId="74476BFE" w14:textId="77777777" w:rsidTr="00C04E8D">
        <w:trPr>
          <w:trHeight w:val="20"/>
          <w:jc w:val="center"/>
          <w:ins w:id="9632" w:author="Samuel Dent" w:date="2015-09-23T08:05:00Z"/>
        </w:trPr>
        <w:tc>
          <w:tcPr>
            <w:tcW w:w="5945" w:type="dxa"/>
            <w:tcBorders>
              <w:top w:val="single" w:sz="4" w:space="0" w:color="auto"/>
              <w:left w:val="single" w:sz="4" w:space="0" w:color="auto"/>
              <w:bottom w:val="single" w:sz="4" w:space="0" w:color="auto"/>
              <w:right w:val="single" w:sz="4" w:space="0" w:color="auto"/>
            </w:tcBorders>
            <w:vAlign w:val="center"/>
            <w:hideMark/>
          </w:tcPr>
          <w:p w14:paraId="4F13DAA6" w14:textId="77777777" w:rsidR="00F302C5" w:rsidRPr="00E4628C" w:rsidRDefault="00F302C5" w:rsidP="00C04E8D">
            <w:pPr>
              <w:rPr>
                <w:ins w:id="9633" w:author="Samuel Dent" w:date="2015-09-23T08:05:00Z"/>
                <w:szCs w:val="16"/>
              </w:rPr>
            </w:pPr>
            <w:ins w:id="9634" w:author="Samuel Dent" w:date="2015-09-23T08:05:00Z">
              <w:r w:rsidRPr="00E4628C">
                <w:t>Dimmable</w:t>
              </w:r>
            </w:ins>
          </w:p>
        </w:tc>
        <w:tc>
          <w:tcPr>
            <w:tcW w:w="1350" w:type="dxa"/>
            <w:tcBorders>
              <w:top w:val="single" w:sz="4" w:space="0" w:color="auto"/>
              <w:left w:val="nil"/>
              <w:bottom w:val="single" w:sz="4" w:space="0" w:color="auto"/>
              <w:right w:val="single" w:sz="4" w:space="0" w:color="auto"/>
            </w:tcBorders>
            <w:noWrap/>
            <w:vAlign w:val="bottom"/>
            <w:hideMark/>
          </w:tcPr>
          <w:p w14:paraId="47B7E134" w14:textId="77777777" w:rsidR="00F302C5" w:rsidRPr="00E4628C" w:rsidRDefault="00F302C5" w:rsidP="00C04E8D">
            <w:pPr>
              <w:jc w:val="center"/>
              <w:rPr>
                <w:ins w:id="9635" w:author="Samuel Dent" w:date="2015-09-23T08:05:00Z"/>
                <w:szCs w:val="16"/>
              </w:rPr>
            </w:pPr>
            <w:ins w:id="9636" w:author="Samuel Dent" w:date="2015-09-23T08:05:00Z">
              <w:r w:rsidRPr="00E4628C">
                <w:t>0.078</w:t>
              </w:r>
              <w:r w:rsidRPr="009C362B">
                <w:rPr>
                  <w:rStyle w:val="FootnoteReference"/>
                </w:rPr>
                <w:footnoteReference w:id="792"/>
              </w:r>
            </w:ins>
          </w:p>
        </w:tc>
      </w:tr>
      <w:tr w:rsidR="00F302C5" w:rsidRPr="00E4628C" w14:paraId="74E707F9" w14:textId="77777777" w:rsidTr="00C04E8D">
        <w:trPr>
          <w:trHeight w:val="20"/>
          <w:jc w:val="center"/>
          <w:ins w:id="9639" w:author="Samuel Dent" w:date="2015-09-23T08:05:00Z"/>
        </w:trPr>
        <w:tc>
          <w:tcPr>
            <w:tcW w:w="5945" w:type="dxa"/>
            <w:tcBorders>
              <w:top w:val="single" w:sz="4" w:space="0" w:color="auto"/>
              <w:left w:val="single" w:sz="4" w:space="0" w:color="auto"/>
              <w:bottom w:val="single" w:sz="4" w:space="0" w:color="auto"/>
              <w:right w:val="single" w:sz="4" w:space="0" w:color="auto"/>
            </w:tcBorders>
            <w:vAlign w:val="center"/>
            <w:hideMark/>
          </w:tcPr>
          <w:p w14:paraId="7306E2E3" w14:textId="77777777" w:rsidR="00F302C5" w:rsidRPr="00E4628C" w:rsidRDefault="00F302C5" w:rsidP="00C04E8D">
            <w:pPr>
              <w:rPr>
                <w:ins w:id="9640" w:author="Samuel Dent" w:date="2015-09-23T08:05:00Z"/>
                <w:szCs w:val="16"/>
              </w:rPr>
            </w:pPr>
            <w:ins w:id="9641" w:author="Samuel Dent" w:date="2015-09-23T08:05:00Z">
              <w:r w:rsidRPr="00E4628C">
                <w:t>Interior reflector (incl. dimmable)</w:t>
              </w:r>
            </w:ins>
          </w:p>
        </w:tc>
        <w:tc>
          <w:tcPr>
            <w:tcW w:w="1350" w:type="dxa"/>
            <w:tcBorders>
              <w:top w:val="nil"/>
              <w:left w:val="nil"/>
              <w:bottom w:val="single" w:sz="4" w:space="0" w:color="auto"/>
              <w:right w:val="single" w:sz="4" w:space="0" w:color="auto"/>
            </w:tcBorders>
            <w:noWrap/>
            <w:vAlign w:val="bottom"/>
            <w:hideMark/>
          </w:tcPr>
          <w:p w14:paraId="6A3B02CB" w14:textId="77777777" w:rsidR="00F302C5" w:rsidRPr="00E4628C" w:rsidRDefault="00F302C5" w:rsidP="00C04E8D">
            <w:pPr>
              <w:jc w:val="center"/>
              <w:rPr>
                <w:ins w:id="9642" w:author="Samuel Dent" w:date="2015-09-23T08:05:00Z"/>
                <w:szCs w:val="16"/>
              </w:rPr>
            </w:pPr>
            <w:ins w:id="9643" w:author="Samuel Dent" w:date="2015-09-23T08:05:00Z">
              <w:r w:rsidRPr="00E4628C">
                <w:t>0.091</w:t>
              </w:r>
            </w:ins>
          </w:p>
        </w:tc>
      </w:tr>
      <w:tr w:rsidR="00F302C5" w:rsidRPr="00E4628C" w14:paraId="38683FFB" w14:textId="77777777" w:rsidTr="00C04E8D">
        <w:trPr>
          <w:trHeight w:val="20"/>
          <w:jc w:val="center"/>
          <w:ins w:id="9644" w:author="Samuel Dent" w:date="2015-09-23T08:05:00Z"/>
        </w:trPr>
        <w:tc>
          <w:tcPr>
            <w:tcW w:w="5945" w:type="dxa"/>
            <w:tcBorders>
              <w:top w:val="nil"/>
              <w:left w:val="single" w:sz="4" w:space="0" w:color="auto"/>
              <w:bottom w:val="single" w:sz="4" w:space="0" w:color="auto"/>
              <w:right w:val="single" w:sz="4" w:space="0" w:color="auto"/>
            </w:tcBorders>
            <w:vAlign w:val="center"/>
            <w:hideMark/>
          </w:tcPr>
          <w:p w14:paraId="5E29E0AE" w14:textId="77777777" w:rsidR="00F302C5" w:rsidRPr="00E4628C" w:rsidRDefault="00F302C5" w:rsidP="00C04E8D">
            <w:pPr>
              <w:rPr>
                <w:ins w:id="9645" w:author="Samuel Dent" w:date="2015-09-23T08:05:00Z"/>
                <w:szCs w:val="16"/>
              </w:rPr>
            </w:pPr>
            <w:ins w:id="9646" w:author="Samuel Dent" w:date="2015-09-23T08:05:00Z">
              <w:r w:rsidRPr="00E4628C">
                <w:t>Exterior reflector</w:t>
              </w:r>
            </w:ins>
          </w:p>
        </w:tc>
        <w:tc>
          <w:tcPr>
            <w:tcW w:w="1350" w:type="dxa"/>
            <w:tcBorders>
              <w:top w:val="nil"/>
              <w:left w:val="nil"/>
              <w:bottom w:val="single" w:sz="4" w:space="0" w:color="auto"/>
              <w:right w:val="single" w:sz="4" w:space="0" w:color="auto"/>
            </w:tcBorders>
            <w:noWrap/>
            <w:vAlign w:val="bottom"/>
            <w:hideMark/>
          </w:tcPr>
          <w:p w14:paraId="079D4B8E" w14:textId="77777777" w:rsidR="00F302C5" w:rsidRPr="00E4628C" w:rsidRDefault="00F302C5" w:rsidP="00C04E8D">
            <w:pPr>
              <w:jc w:val="center"/>
              <w:rPr>
                <w:ins w:id="9647" w:author="Samuel Dent" w:date="2015-09-23T08:05:00Z"/>
                <w:szCs w:val="16"/>
              </w:rPr>
            </w:pPr>
            <w:ins w:id="9648" w:author="Samuel Dent" w:date="2015-09-23T08:05:00Z">
              <w:r w:rsidRPr="00E4628C">
                <w:t>0.273</w:t>
              </w:r>
            </w:ins>
          </w:p>
        </w:tc>
      </w:tr>
      <w:tr w:rsidR="00F302C5" w:rsidRPr="00E4628C" w14:paraId="7D4F9DEE" w14:textId="77777777" w:rsidTr="00C04E8D">
        <w:trPr>
          <w:trHeight w:val="20"/>
          <w:jc w:val="center"/>
          <w:ins w:id="9649" w:author="Samuel Dent" w:date="2015-09-23T08:05:00Z"/>
        </w:trPr>
        <w:tc>
          <w:tcPr>
            <w:tcW w:w="5945" w:type="dxa"/>
            <w:tcBorders>
              <w:top w:val="nil"/>
              <w:left w:val="single" w:sz="4" w:space="0" w:color="auto"/>
              <w:bottom w:val="single" w:sz="4" w:space="0" w:color="auto"/>
              <w:right w:val="single" w:sz="4" w:space="0" w:color="auto"/>
            </w:tcBorders>
            <w:vAlign w:val="center"/>
          </w:tcPr>
          <w:p w14:paraId="126B5F45" w14:textId="77777777" w:rsidR="00F302C5" w:rsidRPr="00E4628C" w:rsidRDefault="00F302C5" w:rsidP="00C04E8D">
            <w:pPr>
              <w:rPr>
                <w:ins w:id="9650" w:author="Samuel Dent" w:date="2015-09-23T08:05:00Z"/>
              </w:rPr>
            </w:pPr>
            <w:ins w:id="9651" w:author="Samuel Dent" w:date="2015-09-23T08:05:00Z">
              <w:r>
                <w:t>Unknown reflector</w:t>
              </w:r>
            </w:ins>
          </w:p>
        </w:tc>
        <w:tc>
          <w:tcPr>
            <w:tcW w:w="1350" w:type="dxa"/>
            <w:tcBorders>
              <w:top w:val="nil"/>
              <w:left w:val="nil"/>
              <w:bottom w:val="single" w:sz="4" w:space="0" w:color="auto"/>
              <w:right w:val="single" w:sz="4" w:space="0" w:color="auto"/>
            </w:tcBorders>
            <w:noWrap/>
            <w:vAlign w:val="bottom"/>
          </w:tcPr>
          <w:p w14:paraId="3C32A0CD" w14:textId="77777777" w:rsidR="00F302C5" w:rsidRPr="00E4628C" w:rsidRDefault="00F302C5" w:rsidP="00C04E8D">
            <w:pPr>
              <w:jc w:val="center"/>
              <w:rPr>
                <w:ins w:id="9652" w:author="Samuel Dent" w:date="2015-09-23T08:05:00Z"/>
              </w:rPr>
            </w:pPr>
            <w:ins w:id="9653" w:author="Samuel Dent" w:date="2015-09-23T08:05:00Z">
              <w:r>
                <w:t>0.094</w:t>
              </w:r>
            </w:ins>
          </w:p>
        </w:tc>
      </w:tr>
      <w:tr w:rsidR="00F302C5" w:rsidRPr="00E4628C" w14:paraId="42EABFD4" w14:textId="77777777" w:rsidTr="00C04E8D">
        <w:trPr>
          <w:trHeight w:val="20"/>
          <w:jc w:val="center"/>
          <w:ins w:id="9654" w:author="Samuel Dent" w:date="2015-09-23T08:05:00Z"/>
        </w:trPr>
        <w:tc>
          <w:tcPr>
            <w:tcW w:w="5945" w:type="dxa"/>
            <w:tcBorders>
              <w:top w:val="nil"/>
              <w:left w:val="single" w:sz="4" w:space="0" w:color="auto"/>
              <w:bottom w:val="single" w:sz="4" w:space="0" w:color="auto"/>
              <w:right w:val="single" w:sz="4" w:space="0" w:color="auto"/>
            </w:tcBorders>
            <w:vAlign w:val="center"/>
            <w:hideMark/>
          </w:tcPr>
          <w:p w14:paraId="726A9BE9" w14:textId="77777777" w:rsidR="00F302C5" w:rsidRPr="00E4628C" w:rsidRDefault="00F302C5" w:rsidP="00C04E8D">
            <w:pPr>
              <w:rPr>
                <w:ins w:id="9655" w:author="Samuel Dent" w:date="2015-09-23T08:05:00Z"/>
                <w:szCs w:val="16"/>
              </w:rPr>
            </w:pPr>
            <w:ins w:id="9656" w:author="Samuel Dent" w:date="2015-09-23T08:05:00Z">
              <w:r w:rsidRPr="00E4628C">
                <w:t>Candelabra base and candle medium and intermediate base</w:t>
              </w:r>
            </w:ins>
          </w:p>
        </w:tc>
        <w:tc>
          <w:tcPr>
            <w:tcW w:w="1350" w:type="dxa"/>
            <w:tcBorders>
              <w:top w:val="nil"/>
              <w:left w:val="nil"/>
              <w:bottom w:val="single" w:sz="4" w:space="0" w:color="auto"/>
              <w:right w:val="single" w:sz="4" w:space="0" w:color="auto"/>
            </w:tcBorders>
            <w:noWrap/>
            <w:vAlign w:val="bottom"/>
            <w:hideMark/>
          </w:tcPr>
          <w:p w14:paraId="7EEC1B93" w14:textId="77777777" w:rsidR="00F302C5" w:rsidRPr="00E4628C" w:rsidRDefault="00F302C5" w:rsidP="00C04E8D">
            <w:pPr>
              <w:jc w:val="center"/>
              <w:rPr>
                <w:ins w:id="9657" w:author="Samuel Dent" w:date="2015-09-23T08:05:00Z"/>
                <w:szCs w:val="16"/>
              </w:rPr>
            </w:pPr>
            <w:ins w:id="9658" w:author="Samuel Dent" w:date="2015-09-23T08:05:00Z">
              <w:r w:rsidRPr="00E4628C">
                <w:t>0.121</w:t>
              </w:r>
            </w:ins>
          </w:p>
        </w:tc>
      </w:tr>
      <w:tr w:rsidR="00F302C5" w:rsidRPr="00E4628C" w14:paraId="45D4B0E1" w14:textId="77777777" w:rsidTr="00C04E8D">
        <w:trPr>
          <w:trHeight w:val="20"/>
          <w:jc w:val="center"/>
          <w:ins w:id="9659" w:author="Samuel Dent" w:date="2015-09-23T08:05:00Z"/>
        </w:trPr>
        <w:tc>
          <w:tcPr>
            <w:tcW w:w="5945" w:type="dxa"/>
            <w:tcBorders>
              <w:top w:val="nil"/>
              <w:left w:val="single" w:sz="4" w:space="0" w:color="auto"/>
              <w:bottom w:val="single" w:sz="4" w:space="0" w:color="auto"/>
              <w:right w:val="single" w:sz="4" w:space="0" w:color="auto"/>
            </w:tcBorders>
            <w:vAlign w:val="center"/>
            <w:hideMark/>
          </w:tcPr>
          <w:p w14:paraId="42CDF15F" w14:textId="77777777" w:rsidR="00F302C5" w:rsidRPr="00E4628C" w:rsidRDefault="00F302C5" w:rsidP="00C04E8D">
            <w:pPr>
              <w:rPr>
                <w:ins w:id="9660" w:author="Samuel Dent" w:date="2015-09-23T08:05:00Z"/>
                <w:szCs w:val="16"/>
              </w:rPr>
            </w:pPr>
            <w:ins w:id="9661" w:author="Samuel Dent" w:date="2015-09-23T08:05:00Z">
              <w:r w:rsidRPr="00E4628C">
                <w:t>Bug light</w:t>
              </w:r>
            </w:ins>
          </w:p>
        </w:tc>
        <w:tc>
          <w:tcPr>
            <w:tcW w:w="1350" w:type="dxa"/>
            <w:tcBorders>
              <w:top w:val="nil"/>
              <w:left w:val="nil"/>
              <w:bottom w:val="single" w:sz="4" w:space="0" w:color="auto"/>
              <w:right w:val="single" w:sz="4" w:space="0" w:color="auto"/>
            </w:tcBorders>
            <w:noWrap/>
            <w:vAlign w:val="bottom"/>
            <w:hideMark/>
          </w:tcPr>
          <w:p w14:paraId="71B19CAE" w14:textId="77777777" w:rsidR="00F302C5" w:rsidRPr="00E4628C" w:rsidRDefault="00F302C5" w:rsidP="00C04E8D">
            <w:pPr>
              <w:jc w:val="center"/>
              <w:rPr>
                <w:ins w:id="9662" w:author="Samuel Dent" w:date="2015-09-23T08:05:00Z"/>
                <w:szCs w:val="16"/>
              </w:rPr>
            </w:pPr>
            <w:ins w:id="9663" w:author="Samuel Dent" w:date="2015-09-23T08:05:00Z">
              <w:r w:rsidRPr="00E4628C">
                <w:t>0.273</w:t>
              </w:r>
            </w:ins>
          </w:p>
        </w:tc>
      </w:tr>
      <w:tr w:rsidR="00F302C5" w:rsidRPr="00E4628C" w14:paraId="13AF6B3A" w14:textId="77777777" w:rsidTr="00C04E8D">
        <w:trPr>
          <w:trHeight w:val="20"/>
          <w:jc w:val="center"/>
          <w:ins w:id="9664" w:author="Samuel Dent" w:date="2015-09-23T08:05:00Z"/>
        </w:trPr>
        <w:tc>
          <w:tcPr>
            <w:tcW w:w="5945" w:type="dxa"/>
            <w:tcBorders>
              <w:top w:val="nil"/>
              <w:left w:val="single" w:sz="4" w:space="0" w:color="auto"/>
              <w:bottom w:val="single" w:sz="4" w:space="0" w:color="auto"/>
              <w:right w:val="single" w:sz="4" w:space="0" w:color="auto"/>
            </w:tcBorders>
            <w:vAlign w:val="center"/>
            <w:hideMark/>
          </w:tcPr>
          <w:p w14:paraId="0B927059" w14:textId="77777777" w:rsidR="00F302C5" w:rsidRPr="00E4628C" w:rsidRDefault="00F302C5" w:rsidP="00C04E8D">
            <w:pPr>
              <w:rPr>
                <w:ins w:id="9665" w:author="Samuel Dent" w:date="2015-09-23T08:05:00Z"/>
                <w:szCs w:val="16"/>
              </w:rPr>
            </w:pPr>
            <w:ins w:id="9666" w:author="Samuel Dent" w:date="2015-09-23T08:05:00Z">
              <w:r w:rsidRPr="00E4628C">
                <w:t>Post light (&gt;100W)</w:t>
              </w:r>
            </w:ins>
          </w:p>
        </w:tc>
        <w:tc>
          <w:tcPr>
            <w:tcW w:w="1350" w:type="dxa"/>
            <w:tcBorders>
              <w:top w:val="nil"/>
              <w:left w:val="nil"/>
              <w:bottom w:val="single" w:sz="4" w:space="0" w:color="auto"/>
              <w:right w:val="single" w:sz="4" w:space="0" w:color="auto"/>
            </w:tcBorders>
            <w:noWrap/>
            <w:vAlign w:val="bottom"/>
            <w:hideMark/>
          </w:tcPr>
          <w:p w14:paraId="0BECBA30" w14:textId="77777777" w:rsidR="00F302C5" w:rsidRPr="00E4628C" w:rsidRDefault="00F302C5" w:rsidP="00C04E8D">
            <w:pPr>
              <w:jc w:val="center"/>
              <w:rPr>
                <w:ins w:id="9667" w:author="Samuel Dent" w:date="2015-09-23T08:05:00Z"/>
                <w:szCs w:val="16"/>
              </w:rPr>
            </w:pPr>
            <w:ins w:id="9668" w:author="Samuel Dent" w:date="2015-09-23T08:05:00Z">
              <w:r w:rsidRPr="00E4628C">
                <w:t>0.273</w:t>
              </w:r>
            </w:ins>
          </w:p>
        </w:tc>
      </w:tr>
      <w:tr w:rsidR="00F302C5" w:rsidRPr="00E4628C" w14:paraId="45DE7E8A" w14:textId="77777777" w:rsidTr="00C04E8D">
        <w:trPr>
          <w:trHeight w:val="20"/>
          <w:jc w:val="center"/>
          <w:ins w:id="9669" w:author="Samuel Dent" w:date="2015-09-23T08:05:00Z"/>
        </w:trPr>
        <w:tc>
          <w:tcPr>
            <w:tcW w:w="5945" w:type="dxa"/>
            <w:tcBorders>
              <w:top w:val="nil"/>
              <w:left w:val="single" w:sz="4" w:space="0" w:color="auto"/>
              <w:bottom w:val="single" w:sz="4" w:space="0" w:color="auto"/>
              <w:right w:val="single" w:sz="4" w:space="0" w:color="auto"/>
            </w:tcBorders>
            <w:vAlign w:val="center"/>
            <w:hideMark/>
          </w:tcPr>
          <w:p w14:paraId="4BB154DB" w14:textId="77777777" w:rsidR="00F302C5" w:rsidRPr="00E4628C" w:rsidRDefault="00F302C5" w:rsidP="00C04E8D">
            <w:pPr>
              <w:rPr>
                <w:ins w:id="9670" w:author="Samuel Dent" w:date="2015-09-23T08:05:00Z"/>
                <w:szCs w:val="16"/>
              </w:rPr>
            </w:pPr>
            <w:ins w:id="9671" w:author="Samuel Dent" w:date="2015-09-23T08:05:00Z">
              <w:r w:rsidRPr="00E4628C">
                <w:t>Daylight</w:t>
              </w:r>
            </w:ins>
          </w:p>
        </w:tc>
        <w:tc>
          <w:tcPr>
            <w:tcW w:w="1350" w:type="dxa"/>
            <w:tcBorders>
              <w:top w:val="nil"/>
              <w:left w:val="nil"/>
              <w:bottom w:val="single" w:sz="4" w:space="0" w:color="auto"/>
              <w:right w:val="single" w:sz="4" w:space="0" w:color="auto"/>
            </w:tcBorders>
            <w:noWrap/>
            <w:vAlign w:val="bottom"/>
            <w:hideMark/>
          </w:tcPr>
          <w:p w14:paraId="6D1125A8" w14:textId="77777777" w:rsidR="00F302C5" w:rsidRPr="00E4628C" w:rsidRDefault="00F302C5" w:rsidP="00C04E8D">
            <w:pPr>
              <w:jc w:val="center"/>
              <w:rPr>
                <w:ins w:id="9672" w:author="Samuel Dent" w:date="2015-09-23T08:05:00Z"/>
                <w:szCs w:val="16"/>
              </w:rPr>
            </w:pPr>
            <w:ins w:id="9673" w:author="Samuel Dent" w:date="2015-09-23T08:05:00Z">
              <w:r w:rsidRPr="00E4628C">
                <w:t>0.081</w:t>
              </w:r>
            </w:ins>
          </w:p>
        </w:tc>
      </w:tr>
      <w:tr w:rsidR="00F302C5" w:rsidRPr="00E4628C" w14:paraId="6780AD00" w14:textId="77777777" w:rsidTr="00C04E8D">
        <w:trPr>
          <w:trHeight w:val="20"/>
          <w:jc w:val="center"/>
          <w:ins w:id="9674" w:author="Samuel Dent" w:date="2015-09-23T08:05:00Z"/>
        </w:trPr>
        <w:tc>
          <w:tcPr>
            <w:tcW w:w="5945" w:type="dxa"/>
            <w:tcBorders>
              <w:top w:val="nil"/>
              <w:left w:val="single" w:sz="4" w:space="0" w:color="auto"/>
              <w:bottom w:val="single" w:sz="4" w:space="0" w:color="auto"/>
              <w:right w:val="single" w:sz="4" w:space="0" w:color="auto"/>
            </w:tcBorders>
            <w:vAlign w:val="center"/>
            <w:hideMark/>
          </w:tcPr>
          <w:p w14:paraId="03A94C2D" w14:textId="77777777" w:rsidR="00F302C5" w:rsidRPr="00E4628C" w:rsidRDefault="00F302C5" w:rsidP="00C04E8D">
            <w:pPr>
              <w:rPr>
                <w:ins w:id="9675" w:author="Samuel Dent" w:date="2015-09-23T08:05:00Z"/>
                <w:szCs w:val="16"/>
              </w:rPr>
            </w:pPr>
            <w:ins w:id="9676" w:author="Samuel Dent" w:date="2015-09-23T08:05:00Z">
              <w:r w:rsidRPr="00E4628C">
                <w:t>Plant light</w:t>
              </w:r>
            </w:ins>
          </w:p>
        </w:tc>
        <w:tc>
          <w:tcPr>
            <w:tcW w:w="1350" w:type="dxa"/>
            <w:tcBorders>
              <w:top w:val="nil"/>
              <w:left w:val="nil"/>
              <w:bottom w:val="single" w:sz="4" w:space="0" w:color="auto"/>
              <w:right w:val="single" w:sz="4" w:space="0" w:color="auto"/>
            </w:tcBorders>
            <w:noWrap/>
            <w:vAlign w:val="bottom"/>
            <w:hideMark/>
          </w:tcPr>
          <w:p w14:paraId="10DC1E3C" w14:textId="77777777" w:rsidR="00F302C5" w:rsidRPr="00E4628C" w:rsidRDefault="00F302C5" w:rsidP="00C04E8D">
            <w:pPr>
              <w:jc w:val="center"/>
              <w:rPr>
                <w:ins w:id="9677" w:author="Samuel Dent" w:date="2015-09-23T08:05:00Z"/>
                <w:szCs w:val="16"/>
              </w:rPr>
            </w:pPr>
            <w:ins w:id="9678" w:author="Samuel Dent" w:date="2015-09-23T08:05:00Z">
              <w:r w:rsidRPr="00E4628C">
                <w:t>0.081</w:t>
              </w:r>
            </w:ins>
          </w:p>
        </w:tc>
      </w:tr>
      <w:tr w:rsidR="00F302C5" w:rsidRPr="00E4628C" w14:paraId="0503BAC6" w14:textId="77777777" w:rsidTr="00C04E8D">
        <w:trPr>
          <w:trHeight w:val="20"/>
          <w:jc w:val="center"/>
          <w:ins w:id="9679" w:author="Samuel Dent" w:date="2015-09-23T08:05:00Z"/>
        </w:trPr>
        <w:tc>
          <w:tcPr>
            <w:tcW w:w="5945" w:type="dxa"/>
            <w:tcBorders>
              <w:top w:val="nil"/>
              <w:left w:val="single" w:sz="4" w:space="0" w:color="auto"/>
              <w:bottom w:val="single" w:sz="4" w:space="0" w:color="auto"/>
              <w:right w:val="single" w:sz="4" w:space="0" w:color="auto"/>
            </w:tcBorders>
            <w:vAlign w:val="center"/>
            <w:hideMark/>
          </w:tcPr>
          <w:p w14:paraId="4E79C499" w14:textId="77777777" w:rsidR="00F302C5" w:rsidRPr="00E4628C" w:rsidRDefault="00F302C5" w:rsidP="00C04E8D">
            <w:pPr>
              <w:rPr>
                <w:ins w:id="9680" w:author="Samuel Dent" w:date="2015-09-23T08:05:00Z"/>
                <w:szCs w:val="16"/>
              </w:rPr>
            </w:pPr>
            <w:ins w:id="9681" w:author="Samuel Dent" w:date="2015-09-23T08:05:00Z">
              <w:r w:rsidRPr="00E4628C">
                <w:t>Globe</w:t>
              </w:r>
            </w:ins>
          </w:p>
        </w:tc>
        <w:tc>
          <w:tcPr>
            <w:tcW w:w="1350" w:type="dxa"/>
            <w:tcBorders>
              <w:top w:val="nil"/>
              <w:left w:val="nil"/>
              <w:bottom w:val="single" w:sz="4" w:space="0" w:color="auto"/>
              <w:right w:val="single" w:sz="4" w:space="0" w:color="auto"/>
            </w:tcBorders>
            <w:noWrap/>
            <w:vAlign w:val="bottom"/>
            <w:hideMark/>
          </w:tcPr>
          <w:p w14:paraId="3077F521" w14:textId="77777777" w:rsidR="00F302C5" w:rsidRPr="00E4628C" w:rsidRDefault="00F302C5" w:rsidP="00C04E8D">
            <w:pPr>
              <w:jc w:val="center"/>
              <w:rPr>
                <w:ins w:id="9682" w:author="Samuel Dent" w:date="2015-09-23T08:05:00Z"/>
                <w:szCs w:val="16"/>
              </w:rPr>
            </w:pPr>
            <w:ins w:id="9683" w:author="Samuel Dent" w:date="2015-09-23T08:05:00Z">
              <w:r w:rsidRPr="00E4628C">
                <w:t>0.075</w:t>
              </w:r>
            </w:ins>
          </w:p>
        </w:tc>
      </w:tr>
      <w:tr w:rsidR="00F302C5" w:rsidRPr="00E4628C" w14:paraId="0F2A5AE1" w14:textId="77777777" w:rsidTr="00C04E8D">
        <w:trPr>
          <w:trHeight w:val="20"/>
          <w:jc w:val="center"/>
          <w:ins w:id="9684" w:author="Samuel Dent" w:date="2015-09-23T08:05:00Z"/>
        </w:trPr>
        <w:tc>
          <w:tcPr>
            <w:tcW w:w="5945" w:type="dxa"/>
            <w:tcBorders>
              <w:top w:val="nil"/>
              <w:left w:val="single" w:sz="4" w:space="0" w:color="auto"/>
              <w:bottom w:val="single" w:sz="4" w:space="0" w:color="auto"/>
              <w:right w:val="single" w:sz="4" w:space="0" w:color="auto"/>
            </w:tcBorders>
            <w:vAlign w:val="center"/>
            <w:hideMark/>
          </w:tcPr>
          <w:p w14:paraId="7B20F1DA" w14:textId="77777777" w:rsidR="00F302C5" w:rsidRPr="00E4628C" w:rsidRDefault="00F302C5" w:rsidP="00C04E8D">
            <w:pPr>
              <w:rPr>
                <w:ins w:id="9685" w:author="Samuel Dent" w:date="2015-09-23T08:05:00Z"/>
                <w:szCs w:val="16"/>
              </w:rPr>
            </w:pPr>
            <w:ins w:id="9686" w:author="Samuel Dent" w:date="2015-09-23T08:05:00Z">
              <w:r w:rsidRPr="00E4628C">
                <w:t>Vibration or shatterproof</w:t>
              </w:r>
            </w:ins>
          </w:p>
        </w:tc>
        <w:tc>
          <w:tcPr>
            <w:tcW w:w="1350" w:type="dxa"/>
            <w:tcBorders>
              <w:top w:val="nil"/>
              <w:left w:val="nil"/>
              <w:bottom w:val="single" w:sz="4" w:space="0" w:color="auto"/>
              <w:right w:val="single" w:sz="4" w:space="0" w:color="auto"/>
            </w:tcBorders>
            <w:noWrap/>
            <w:vAlign w:val="bottom"/>
            <w:hideMark/>
          </w:tcPr>
          <w:p w14:paraId="39EB33AE" w14:textId="77777777" w:rsidR="00F302C5" w:rsidRPr="00E4628C" w:rsidRDefault="00F302C5" w:rsidP="00C04E8D">
            <w:pPr>
              <w:jc w:val="center"/>
              <w:rPr>
                <w:ins w:id="9687" w:author="Samuel Dent" w:date="2015-09-23T08:05:00Z"/>
                <w:szCs w:val="16"/>
              </w:rPr>
            </w:pPr>
            <w:ins w:id="9688" w:author="Samuel Dent" w:date="2015-09-23T08:05:00Z">
              <w:r w:rsidRPr="00E4628C">
                <w:t>0.081</w:t>
              </w:r>
            </w:ins>
          </w:p>
        </w:tc>
      </w:tr>
      <w:tr w:rsidR="00F302C5" w:rsidRPr="00E4628C" w14:paraId="3B3963BA" w14:textId="77777777" w:rsidTr="00C04E8D">
        <w:trPr>
          <w:trHeight w:val="20"/>
          <w:jc w:val="center"/>
          <w:ins w:id="9689" w:author="Samuel Dent" w:date="2015-09-23T08:05:00Z"/>
        </w:trPr>
        <w:tc>
          <w:tcPr>
            <w:tcW w:w="5945" w:type="dxa"/>
            <w:tcBorders>
              <w:top w:val="nil"/>
              <w:left w:val="single" w:sz="4" w:space="0" w:color="auto"/>
              <w:bottom w:val="single" w:sz="4" w:space="0" w:color="auto"/>
              <w:right w:val="single" w:sz="4" w:space="0" w:color="auto"/>
            </w:tcBorders>
            <w:vAlign w:val="center"/>
            <w:hideMark/>
          </w:tcPr>
          <w:p w14:paraId="66ED13D9" w14:textId="77777777" w:rsidR="00F302C5" w:rsidRPr="00E4628C" w:rsidRDefault="00F302C5" w:rsidP="00C04E8D">
            <w:pPr>
              <w:rPr>
                <w:ins w:id="9690" w:author="Samuel Dent" w:date="2015-09-23T08:05:00Z"/>
                <w:szCs w:val="16"/>
              </w:rPr>
            </w:pPr>
            <w:ins w:id="9691" w:author="Samuel Dent" w:date="2015-09-23T08:05:00Z">
              <w:r w:rsidRPr="00E4628C">
                <w:t>Standard Spiral &gt;=2601 lumens, Residential, Multi-family in unit</w:t>
              </w:r>
            </w:ins>
          </w:p>
        </w:tc>
        <w:tc>
          <w:tcPr>
            <w:tcW w:w="1350" w:type="dxa"/>
            <w:tcBorders>
              <w:top w:val="nil"/>
              <w:left w:val="nil"/>
              <w:bottom w:val="single" w:sz="4" w:space="0" w:color="auto"/>
              <w:right w:val="single" w:sz="4" w:space="0" w:color="auto"/>
            </w:tcBorders>
            <w:noWrap/>
            <w:vAlign w:val="bottom"/>
            <w:hideMark/>
          </w:tcPr>
          <w:p w14:paraId="301F48D2" w14:textId="77777777" w:rsidR="00F302C5" w:rsidRPr="00E4628C" w:rsidRDefault="00F302C5" w:rsidP="00C04E8D">
            <w:pPr>
              <w:jc w:val="center"/>
              <w:rPr>
                <w:ins w:id="9692" w:author="Samuel Dent" w:date="2015-09-23T08:05:00Z"/>
                <w:szCs w:val="16"/>
              </w:rPr>
            </w:pPr>
            <w:ins w:id="9693" w:author="Samuel Dent" w:date="2015-09-23T08:05:00Z">
              <w:r w:rsidRPr="00E4628C">
                <w:t>0.071</w:t>
              </w:r>
            </w:ins>
          </w:p>
        </w:tc>
      </w:tr>
      <w:tr w:rsidR="00F302C5" w:rsidRPr="00E4628C" w14:paraId="40C7B99E" w14:textId="77777777" w:rsidTr="00C04E8D">
        <w:trPr>
          <w:trHeight w:val="20"/>
          <w:jc w:val="center"/>
          <w:ins w:id="9694" w:author="Samuel Dent" w:date="2015-09-23T08:05:00Z"/>
        </w:trPr>
        <w:tc>
          <w:tcPr>
            <w:tcW w:w="5945" w:type="dxa"/>
            <w:tcBorders>
              <w:top w:val="nil"/>
              <w:left w:val="single" w:sz="4" w:space="0" w:color="auto"/>
              <w:bottom w:val="single" w:sz="4" w:space="0" w:color="auto"/>
              <w:right w:val="single" w:sz="4" w:space="0" w:color="auto"/>
            </w:tcBorders>
            <w:vAlign w:val="center"/>
          </w:tcPr>
          <w:p w14:paraId="23B39C55" w14:textId="77777777" w:rsidR="00F302C5" w:rsidRPr="00E4628C" w:rsidRDefault="00F302C5" w:rsidP="00C04E8D">
            <w:pPr>
              <w:rPr>
                <w:ins w:id="9695" w:author="Samuel Dent" w:date="2015-09-23T08:05:00Z"/>
                <w:szCs w:val="16"/>
              </w:rPr>
            </w:pPr>
            <w:ins w:id="9696" w:author="Samuel Dent" w:date="2015-09-23T08:05:00Z">
              <w:r w:rsidRPr="00E4628C">
                <w:t>Standard spirals &gt;= 2601 lumens, unknown</w:t>
              </w:r>
            </w:ins>
          </w:p>
        </w:tc>
        <w:tc>
          <w:tcPr>
            <w:tcW w:w="1350" w:type="dxa"/>
            <w:tcBorders>
              <w:top w:val="nil"/>
              <w:left w:val="nil"/>
              <w:bottom w:val="single" w:sz="4" w:space="0" w:color="auto"/>
              <w:right w:val="single" w:sz="4" w:space="0" w:color="auto"/>
            </w:tcBorders>
            <w:noWrap/>
            <w:vAlign w:val="bottom"/>
          </w:tcPr>
          <w:p w14:paraId="3C81207A" w14:textId="77777777" w:rsidR="00F302C5" w:rsidRPr="00E4628C" w:rsidRDefault="00F302C5" w:rsidP="00C04E8D">
            <w:pPr>
              <w:jc w:val="center"/>
              <w:rPr>
                <w:ins w:id="9697" w:author="Samuel Dent" w:date="2015-09-23T08:05:00Z"/>
                <w:szCs w:val="16"/>
              </w:rPr>
            </w:pPr>
            <w:ins w:id="9698" w:author="Samuel Dent" w:date="2015-09-23T08:05:00Z">
              <w:r w:rsidRPr="00E4628C">
                <w:t>0.081</w:t>
              </w:r>
            </w:ins>
          </w:p>
        </w:tc>
      </w:tr>
      <w:tr w:rsidR="00F302C5" w:rsidRPr="00E4628C" w14:paraId="2593574A" w14:textId="77777777" w:rsidTr="00C04E8D">
        <w:trPr>
          <w:trHeight w:val="20"/>
          <w:jc w:val="center"/>
          <w:ins w:id="9699" w:author="Samuel Dent" w:date="2015-09-23T08:05:00Z"/>
        </w:trPr>
        <w:tc>
          <w:tcPr>
            <w:tcW w:w="5945" w:type="dxa"/>
            <w:tcBorders>
              <w:top w:val="nil"/>
              <w:left w:val="single" w:sz="4" w:space="0" w:color="auto"/>
              <w:bottom w:val="single" w:sz="4" w:space="0" w:color="auto"/>
              <w:right w:val="single" w:sz="4" w:space="0" w:color="auto"/>
            </w:tcBorders>
            <w:vAlign w:val="center"/>
          </w:tcPr>
          <w:p w14:paraId="4928BF4F" w14:textId="77777777" w:rsidR="00F302C5" w:rsidRPr="00E4628C" w:rsidRDefault="00F302C5" w:rsidP="00C04E8D">
            <w:pPr>
              <w:rPr>
                <w:ins w:id="9700" w:author="Samuel Dent" w:date="2015-09-23T08:05:00Z"/>
                <w:szCs w:val="16"/>
              </w:rPr>
            </w:pPr>
            <w:ins w:id="9701" w:author="Samuel Dent" w:date="2015-09-23T08:05:00Z">
              <w:r w:rsidRPr="00E4628C">
                <w:lastRenderedPageBreak/>
                <w:t>Standard spirals &gt;= 2601 lumens, exterior</w:t>
              </w:r>
            </w:ins>
          </w:p>
        </w:tc>
        <w:tc>
          <w:tcPr>
            <w:tcW w:w="1350" w:type="dxa"/>
            <w:tcBorders>
              <w:top w:val="nil"/>
              <w:left w:val="nil"/>
              <w:bottom w:val="single" w:sz="4" w:space="0" w:color="auto"/>
              <w:right w:val="single" w:sz="4" w:space="0" w:color="auto"/>
            </w:tcBorders>
            <w:noWrap/>
            <w:vAlign w:val="bottom"/>
          </w:tcPr>
          <w:p w14:paraId="3B401C88" w14:textId="77777777" w:rsidR="00F302C5" w:rsidRPr="00E4628C" w:rsidRDefault="00F302C5" w:rsidP="00C04E8D">
            <w:pPr>
              <w:jc w:val="center"/>
              <w:rPr>
                <w:ins w:id="9702" w:author="Samuel Dent" w:date="2015-09-23T08:05:00Z"/>
                <w:szCs w:val="16"/>
              </w:rPr>
            </w:pPr>
            <w:ins w:id="9703" w:author="Samuel Dent" w:date="2015-09-23T08:05:00Z">
              <w:r w:rsidRPr="00E4628C">
                <w:t>0.273</w:t>
              </w:r>
            </w:ins>
          </w:p>
        </w:tc>
      </w:tr>
      <w:tr w:rsidR="00F302C5" w:rsidRPr="00E4628C" w14:paraId="0925BCA5" w14:textId="77777777" w:rsidTr="00C04E8D">
        <w:trPr>
          <w:trHeight w:val="20"/>
          <w:jc w:val="center"/>
          <w:ins w:id="9704" w:author="Samuel Dent" w:date="2015-09-23T08:05:00Z"/>
        </w:trPr>
        <w:tc>
          <w:tcPr>
            <w:tcW w:w="5945" w:type="dxa"/>
            <w:tcBorders>
              <w:top w:val="nil"/>
              <w:left w:val="single" w:sz="4" w:space="0" w:color="auto"/>
              <w:bottom w:val="single" w:sz="4" w:space="0" w:color="auto"/>
              <w:right w:val="single" w:sz="4" w:space="0" w:color="auto"/>
            </w:tcBorders>
            <w:vAlign w:val="center"/>
            <w:hideMark/>
          </w:tcPr>
          <w:p w14:paraId="2088691B" w14:textId="77777777" w:rsidR="00F302C5" w:rsidRPr="00E4628C" w:rsidRDefault="00F302C5" w:rsidP="00C04E8D">
            <w:pPr>
              <w:rPr>
                <w:ins w:id="9705" w:author="Samuel Dent" w:date="2015-09-23T08:05:00Z"/>
                <w:szCs w:val="16"/>
              </w:rPr>
            </w:pPr>
            <w:ins w:id="9706" w:author="Samuel Dent" w:date="2015-09-23T08:05:00Z">
              <w:r w:rsidRPr="00E4628C">
                <w:t>Specialty - Generic</w:t>
              </w:r>
            </w:ins>
          </w:p>
        </w:tc>
        <w:tc>
          <w:tcPr>
            <w:tcW w:w="1350" w:type="dxa"/>
            <w:tcBorders>
              <w:top w:val="nil"/>
              <w:left w:val="nil"/>
              <w:bottom w:val="single" w:sz="4" w:space="0" w:color="auto"/>
              <w:right w:val="single" w:sz="4" w:space="0" w:color="auto"/>
            </w:tcBorders>
            <w:noWrap/>
            <w:vAlign w:val="bottom"/>
            <w:hideMark/>
          </w:tcPr>
          <w:p w14:paraId="2C3505A1" w14:textId="77777777" w:rsidR="00F302C5" w:rsidRPr="00E4628C" w:rsidRDefault="00F302C5" w:rsidP="00C04E8D">
            <w:pPr>
              <w:jc w:val="center"/>
              <w:rPr>
                <w:ins w:id="9707" w:author="Samuel Dent" w:date="2015-09-23T08:05:00Z"/>
                <w:szCs w:val="16"/>
              </w:rPr>
            </w:pPr>
            <w:ins w:id="9708" w:author="Samuel Dent" w:date="2015-09-23T08:05:00Z">
              <w:r w:rsidRPr="00E4628C">
                <w:t>0.081</w:t>
              </w:r>
            </w:ins>
          </w:p>
        </w:tc>
      </w:tr>
    </w:tbl>
    <w:p w14:paraId="07C2C08A" w14:textId="77777777" w:rsidR="00F302C5" w:rsidRPr="00E432E0" w:rsidDel="007171D5" w:rsidRDefault="00F302C5">
      <w:pPr>
        <w:spacing w:before="240" w:after="240"/>
        <w:ind w:left="720"/>
        <w:rPr>
          <w:del w:id="9709" w:author="Samuel Dent" w:date="2015-09-23T08:36:00Z"/>
          <w:rFonts w:cstheme="minorHAnsi"/>
        </w:rPr>
        <w:pPrChange w:id="9710" w:author="Samuel Dent" w:date="2015-09-23T08:04:00Z">
          <w:pPr>
            <w:spacing w:before="240" w:after="240"/>
            <w:ind w:left="1440"/>
          </w:pPr>
        </w:pPrChange>
      </w:pPr>
    </w:p>
    <w:tbl>
      <w:tblPr>
        <w:tblStyle w:val="TableGrid15"/>
        <w:tblW w:w="0" w:type="auto"/>
        <w:jc w:val="center"/>
        <w:tblLook w:val="04A0" w:firstRow="1" w:lastRow="0" w:firstColumn="1" w:lastColumn="0" w:noHBand="0" w:noVBand="1"/>
      </w:tblPr>
      <w:tblGrid>
        <w:gridCol w:w="3888"/>
        <w:gridCol w:w="1440"/>
      </w:tblGrid>
      <w:tr w:rsidR="00F302C5" w:rsidRPr="00E432E0" w:rsidDel="00D80B2F" w14:paraId="2E5935F4" w14:textId="77777777" w:rsidTr="00C04E8D">
        <w:trPr>
          <w:jc w:val="center"/>
          <w:del w:id="9711" w:author="Samuel Dent" w:date="2015-09-23T08:06:00Z"/>
        </w:trPr>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5612342" w14:textId="77777777" w:rsidR="00F302C5" w:rsidRPr="00E432E0" w:rsidDel="00D80B2F" w:rsidRDefault="00F302C5" w:rsidP="00C04E8D">
            <w:pPr>
              <w:jc w:val="center"/>
              <w:rPr>
                <w:del w:id="9712" w:author="Samuel Dent" w:date="2015-09-23T08:06:00Z"/>
                <w:rFonts w:asciiTheme="minorHAnsi" w:hAnsiTheme="minorHAnsi"/>
                <w:b/>
                <w:color w:val="FFFFFF" w:themeColor="background1"/>
              </w:rPr>
            </w:pPr>
            <w:del w:id="9713" w:author="Samuel Dent" w:date="2015-09-23T08:06:00Z">
              <w:r w:rsidRPr="00E432E0" w:rsidDel="00D80B2F">
                <w:rPr>
                  <w:rFonts w:asciiTheme="minorHAnsi" w:hAnsiTheme="minorHAnsi"/>
                  <w:b/>
                  <w:color w:val="FFFFFF" w:themeColor="background1"/>
                </w:rPr>
                <w:delText>Bulb Location</w:delText>
              </w:r>
            </w:del>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A926C81" w14:textId="77777777" w:rsidR="00F302C5" w:rsidRPr="00E432E0" w:rsidDel="00D80B2F" w:rsidRDefault="00F302C5" w:rsidP="00C04E8D">
            <w:pPr>
              <w:jc w:val="center"/>
              <w:rPr>
                <w:del w:id="9714" w:author="Samuel Dent" w:date="2015-09-23T08:06:00Z"/>
                <w:rFonts w:asciiTheme="minorHAnsi" w:hAnsiTheme="minorHAnsi"/>
                <w:b/>
                <w:color w:val="FFFFFF" w:themeColor="background1"/>
              </w:rPr>
            </w:pPr>
            <w:del w:id="9715" w:author="Samuel Dent" w:date="2015-09-23T08:06:00Z">
              <w:r w:rsidRPr="00E432E0" w:rsidDel="00D80B2F">
                <w:rPr>
                  <w:rFonts w:asciiTheme="minorHAnsi" w:hAnsiTheme="minorHAnsi"/>
                  <w:b/>
                  <w:color w:val="FFFFFF" w:themeColor="background1"/>
                </w:rPr>
                <w:delText>CF</w:delText>
              </w:r>
              <w:r w:rsidRPr="009C362B" w:rsidDel="00D80B2F">
                <w:rPr>
                  <w:b/>
                  <w:color w:val="FFFFFF" w:themeColor="background1"/>
                  <w:vertAlign w:val="superscript"/>
                </w:rPr>
                <w:footnoteReference w:id="793"/>
              </w:r>
            </w:del>
          </w:p>
        </w:tc>
      </w:tr>
      <w:tr w:rsidR="00F302C5" w:rsidRPr="00E432E0" w:rsidDel="00D80B2F" w14:paraId="69C8625E" w14:textId="77777777" w:rsidTr="00C04E8D">
        <w:trPr>
          <w:jc w:val="center"/>
          <w:del w:id="9718" w:author="Samuel Dent" w:date="2015-09-23T08:06:00Z"/>
        </w:trPr>
        <w:tc>
          <w:tcPr>
            <w:tcW w:w="3888" w:type="dxa"/>
            <w:tcBorders>
              <w:top w:val="single" w:sz="4" w:space="0" w:color="auto"/>
              <w:left w:val="single" w:sz="4" w:space="0" w:color="auto"/>
              <w:bottom w:val="single" w:sz="4" w:space="0" w:color="auto"/>
              <w:right w:val="single" w:sz="4" w:space="0" w:color="auto"/>
            </w:tcBorders>
            <w:hideMark/>
          </w:tcPr>
          <w:p w14:paraId="2F77A81C" w14:textId="77777777" w:rsidR="00F302C5" w:rsidRPr="00E432E0" w:rsidDel="00D80B2F" w:rsidRDefault="00F302C5" w:rsidP="00C04E8D">
            <w:pPr>
              <w:rPr>
                <w:del w:id="9719" w:author="Samuel Dent" w:date="2015-09-23T08:06:00Z"/>
                <w:rFonts w:asciiTheme="minorHAnsi" w:hAnsiTheme="minorHAnsi"/>
              </w:rPr>
            </w:pPr>
            <w:del w:id="9720" w:author="Samuel Dent" w:date="2015-09-23T08:06:00Z">
              <w:r w:rsidRPr="00E432E0" w:rsidDel="00D80B2F">
                <w:rPr>
                  <w:rFonts w:asciiTheme="minorHAnsi" w:hAnsiTheme="minorHAnsi"/>
                </w:rPr>
                <w:delText>Interior single family or Multi-family in unit</w:delText>
              </w:r>
            </w:del>
          </w:p>
        </w:tc>
        <w:tc>
          <w:tcPr>
            <w:tcW w:w="1440" w:type="dxa"/>
            <w:tcBorders>
              <w:top w:val="single" w:sz="4" w:space="0" w:color="auto"/>
              <w:left w:val="single" w:sz="4" w:space="0" w:color="auto"/>
              <w:bottom w:val="single" w:sz="4" w:space="0" w:color="auto"/>
              <w:right w:val="single" w:sz="4" w:space="0" w:color="auto"/>
            </w:tcBorders>
            <w:hideMark/>
          </w:tcPr>
          <w:p w14:paraId="1C79052D" w14:textId="77777777" w:rsidR="00F302C5" w:rsidRPr="00E432E0" w:rsidDel="00D80B2F" w:rsidRDefault="00F302C5" w:rsidP="00C04E8D">
            <w:pPr>
              <w:jc w:val="center"/>
              <w:rPr>
                <w:del w:id="9721" w:author="Samuel Dent" w:date="2015-09-23T08:06:00Z"/>
                <w:rFonts w:asciiTheme="minorHAnsi" w:hAnsiTheme="minorHAnsi"/>
                <w:szCs w:val="22"/>
              </w:rPr>
            </w:pPr>
            <w:del w:id="9722" w:author="Samuel Dent" w:date="2015-09-23T08:06:00Z">
              <w:r w:rsidRPr="00E432E0" w:rsidDel="00D80B2F">
                <w:rPr>
                  <w:rFonts w:asciiTheme="minorHAnsi" w:hAnsiTheme="minorHAnsi"/>
                </w:rPr>
                <w:delText xml:space="preserve">9.1% </w:delText>
              </w:r>
            </w:del>
          </w:p>
        </w:tc>
      </w:tr>
      <w:tr w:rsidR="00F302C5" w:rsidRPr="00E432E0" w:rsidDel="00D80B2F" w14:paraId="3FB44716" w14:textId="77777777" w:rsidTr="00C04E8D">
        <w:trPr>
          <w:jc w:val="center"/>
          <w:del w:id="9723" w:author="Samuel Dent" w:date="2015-09-23T08:06:00Z"/>
        </w:trPr>
        <w:tc>
          <w:tcPr>
            <w:tcW w:w="3888" w:type="dxa"/>
            <w:tcBorders>
              <w:top w:val="single" w:sz="4" w:space="0" w:color="auto"/>
              <w:left w:val="single" w:sz="4" w:space="0" w:color="auto"/>
              <w:bottom w:val="single" w:sz="4" w:space="0" w:color="auto"/>
              <w:right w:val="single" w:sz="4" w:space="0" w:color="auto"/>
            </w:tcBorders>
            <w:hideMark/>
          </w:tcPr>
          <w:p w14:paraId="477293E1" w14:textId="77777777" w:rsidR="00F302C5" w:rsidRPr="00E432E0" w:rsidDel="00D80B2F" w:rsidRDefault="00F302C5" w:rsidP="00C04E8D">
            <w:pPr>
              <w:rPr>
                <w:del w:id="9724" w:author="Samuel Dent" w:date="2015-09-23T08:06:00Z"/>
                <w:rFonts w:asciiTheme="minorHAnsi" w:hAnsiTheme="minorHAnsi"/>
              </w:rPr>
            </w:pPr>
            <w:del w:id="9725" w:author="Samuel Dent" w:date="2015-09-23T08:06:00Z">
              <w:r w:rsidRPr="00E432E0" w:rsidDel="00D80B2F">
                <w:rPr>
                  <w:rFonts w:asciiTheme="minorHAnsi" w:hAnsiTheme="minorHAnsi"/>
                </w:rPr>
                <w:delText>Unknown Location</w:delText>
              </w:r>
            </w:del>
          </w:p>
        </w:tc>
        <w:tc>
          <w:tcPr>
            <w:tcW w:w="1440" w:type="dxa"/>
            <w:tcBorders>
              <w:top w:val="single" w:sz="4" w:space="0" w:color="auto"/>
              <w:left w:val="single" w:sz="4" w:space="0" w:color="auto"/>
              <w:bottom w:val="single" w:sz="4" w:space="0" w:color="auto"/>
              <w:right w:val="single" w:sz="4" w:space="0" w:color="auto"/>
            </w:tcBorders>
            <w:hideMark/>
          </w:tcPr>
          <w:p w14:paraId="119FEF84" w14:textId="77777777" w:rsidR="00F302C5" w:rsidRPr="00E432E0" w:rsidDel="00D80B2F" w:rsidRDefault="00F302C5" w:rsidP="00C04E8D">
            <w:pPr>
              <w:jc w:val="center"/>
              <w:rPr>
                <w:del w:id="9726" w:author="Samuel Dent" w:date="2015-09-23T08:06:00Z"/>
                <w:rFonts w:asciiTheme="minorHAnsi" w:hAnsiTheme="minorHAnsi"/>
                <w:szCs w:val="22"/>
              </w:rPr>
            </w:pPr>
            <w:del w:id="9727" w:author="Samuel Dent" w:date="2015-09-23T08:06:00Z">
              <w:r w:rsidRPr="00E432E0" w:rsidDel="00D80B2F">
                <w:rPr>
                  <w:rFonts w:asciiTheme="minorHAnsi" w:hAnsiTheme="minorHAnsi"/>
                </w:rPr>
                <w:delText xml:space="preserve">9.4% </w:delText>
              </w:r>
            </w:del>
          </w:p>
        </w:tc>
      </w:tr>
      <w:tr w:rsidR="00F302C5" w:rsidRPr="00E432E0" w:rsidDel="00D80B2F" w14:paraId="7B6BFFE0" w14:textId="77777777" w:rsidTr="00C04E8D">
        <w:trPr>
          <w:jc w:val="center"/>
          <w:del w:id="9728" w:author="Samuel Dent" w:date="2015-09-23T08:06:00Z"/>
        </w:trPr>
        <w:tc>
          <w:tcPr>
            <w:tcW w:w="3888" w:type="dxa"/>
            <w:tcBorders>
              <w:top w:val="single" w:sz="4" w:space="0" w:color="auto"/>
              <w:left w:val="single" w:sz="4" w:space="0" w:color="auto"/>
              <w:bottom w:val="single" w:sz="4" w:space="0" w:color="auto"/>
              <w:right w:val="single" w:sz="4" w:space="0" w:color="auto"/>
            </w:tcBorders>
          </w:tcPr>
          <w:p w14:paraId="0217F050" w14:textId="77777777" w:rsidR="00F302C5" w:rsidRPr="00E432E0" w:rsidDel="00D80B2F" w:rsidRDefault="00F302C5" w:rsidP="00C04E8D">
            <w:pPr>
              <w:rPr>
                <w:del w:id="9729" w:author="Samuel Dent" w:date="2015-09-23T08:06:00Z"/>
                <w:rFonts w:asciiTheme="minorHAnsi" w:hAnsiTheme="minorHAnsi"/>
              </w:rPr>
            </w:pPr>
            <w:del w:id="9730" w:author="Samuel Dent" w:date="2015-09-23T08:06:00Z">
              <w:r w:rsidRPr="00E432E0" w:rsidDel="00D80B2F">
                <w:rPr>
                  <w:rFonts w:asciiTheme="minorHAnsi" w:hAnsiTheme="minorHAnsi"/>
                </w:rPr>
                <w:delText>Exterior Locations</w:delText>
              </w:r>
            </w:del>
          </w:p>
        </w:tc>
        <w:tc>
          <w:tcPr>
            <w:tcW w:w="1440" w:type="dxa"/>
            <w:tcBorders>
              <w:top w:val="single" w:sz="4" w:space="0" w:color="auto"/>
              <w:left w:val="single" w:sz="4" w:space="0" w:color="auto"/>
              <w:bottom w:val="single" w:sz="4" w:space="0" w:color="auto"/>
              <w:right w:val="single" w:sz="4" w:space="0" w:color="auto"/>
            </w:tcBorders>
          </w:tcPr>
          <w:p w14:paraId="6B6ACDF4" w14:textId="77777777" w:rsidR="00F302C5" w:rsidRPr="00E432E0" w:rsidDel="00D80B2F" w:rsidRDefault="00F302C5" w:rsidP="00C04E8D">
            <w:pPr>
              <w:jc w:val="center"/>
              <w:rPr>
                <w:del w:id="9731" w:author="Samuel Dent" w:date="2015-09-23T08:06:00Z"/>
                <w:rFonts w:asciiTheme="minorHAnsi" w:hAnsiTheme="minorHAnsi"/>
                <w:szCs w:val="22"/>
              </w:rPr>
            </w:pPr>
            <w:del w:id="9732" w:author="Samuel Dent" w:date="2015-09-23T08:06:00Z">
              <w:r w:rsidRPr="00E432E0" w:rsidDel="00D80B2F">
                <w:rPr>
                  <w:rFonts w:asciiTheme="minorHAnsi" w:hAnsiTheme="minorHAnsi"/>
                </w:rPr>
                <w:delText>27.3%</w:delText>
              </w:r>
            </w:del>
          </w:p>
        </w:tc>
      </w:tr>
    </w:tbl>
    <w:p w14:paraId="79443D6A" w14:textId="77777777" w:rsidR="00F302C5" w:rsidRPr="00E432E0" w:rsidRDefault="00F302C5" w:rsidP="00F302C5"/>
    <w:p w14:paraId="49F51440" w14:textId="77777777" w:rsidR="00F302C5" w:rsidRPr="00E432E0" w:rsidRDefault="00F302C5" w:rsidP="00F302C5">
      <w:pPr>
        <w:spacing w:after="240"/>
        <w:ind w:left="720" w:firstLine="720"/>
        <w:rPr>
          <w:rFonts w:cstheme="minorHAnsi"/>
        </w:rPr>
      </w:pPr>
      <w:r w:rsidRPr="00E432E0">
        <w:rPr>
          <w:rFonts w:cstheme="minorHAnsi"/>
        </w:rPr>
        <w:t>Other factors as defined above</w:t>
      </w:r>
    </w:p>
    <w:p w14:paraId="5A16C81F" w14:textId="77777777" w:rsidR="00F302C5" w:rsidRPr="00E432E0" w:rsidRDefault="00F302C5" w:rsidP="00F302C5">
      <w:pPr>
        <w:spacing w:after="240"/>
        <w:rPr>
          <w:rFonts w:cstheme="minorHAnsi"/>
        </w:rPr>
      </w:pPr>
      <w:r w:rsidRPr="00E432E0">
        <w:rPr>
          <w:noProof/>
        </w:rPr>
        <mc:AlternateContent>
          <mc:Choice Requires="wps">
            <w:drawing>
              <wp:inline distT="0" distB="0" distL="0" distR="0" wp14:anchorId="7D2AA79F" wp14:editId="686D6CAE">
                <wp:extent cx="5830570" cy="914400"/>
                <wp:effectExtent l="0" t="0" r="17780" b="19050"/>
                <wp:docPr id="494" name="Text Box 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570" cy="914400"/>
                        </a:xfrm>
                        <a:prstGeom prst="rect">
                          <a:avLst/>
                        </a:prstGeom>
                        <a:solidFill>
                          <a:srgbClr val="FFFFFF"/>
                        </a:solidFill>
                        <a:ln w="9525">
                          <a:solidFill>
                            <a:srgbClr val="000000"/>
                          </a:solidFill>
                          <a:miter lim="800000"/>
                          <a:headEnd/>
                          <a:tailEnd/>
                        </a:ln>
                      </wps:spPr>
                      <wps:txbx>
                        <w:txbxContent>
                          <w:p w14:paraId="68F71489" w14:textId="77777777" w:rsidR="00F60751" w:rsidRDefault="00F60751" w:rsidP="00F302C5">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 xml:space="preserve"> installed in single family interior location:</w:t>
                            </w:r>
                          </w:p>
                          <w:p w14:paraId="69DBA827" w14:textId="77777777" w:rsidR="00F60751" w:rsidRDefault="00F60751" w:rsidP="00F302C5">
                            <w:pPr>
                              <w:ind w:firstLine="720"/>
                              <w:rPr>
                                <w:rFonts w:cstheme="minorHAnsi"/>
                                <w:noProof/>
                              </w:rPr>
                            </w:pPr>
                            <w:r>
                              <w:rPr>
                                <w:rFonts w:cstheme="minorHAnsi"/>
                                <w:noProof/>
                              </w:rPr>
                              <w:t>ΔkW</w:t>
                            </w:r>
                            <w:r>
                              <w:rPr>
                                <w:rFonts w:cstheme="minorHAnsi"/>
                              </w:rPr>
                              <w:t xml:space="preserve"> </w:t>
                            </w:r>
                            <w:r>
                              <w:rPr>
                                <w:rFonts w:cstheme="minorHAnsi"/>
                              </w:rPr>
                              <w:tab/>
                              <w:t>= (</w:t>
                            </w:r>
                            <w:r>
                              <w:rPr>
                                <w:rFonts w:cstheme="minorHAnsi"/>
                                <w:noProof/>
                              </w:rPr>
                              <w:t>(45 - 13) / 1000) * 0.95 * 1.11* 0.091</w:t>
                            </w:r>
                          </w:p>
                          <w:p w14:paraId="2ACEDEF3" w14:textId="77777777" w:rsidR="00F60751" w:rsidRDefault="00F60751" w:rsidP="00F302C5">
                            <w:pPr>
                              <w:ind w:left="720" w:firstLine="720"/>
                              <w:rPr>
                                <w:rFonts w:cstheme="minorHAnsi"/>
                              </w:rPr>
                            </w:pPr>
                            <w:r>
                              <w:rPr>
                                <w:rFonts w:cstheme="minorHAnsi"/>
                              </w:rPr>
                              <w:t>= 0.0031 kW</w:t>
                            </w:r>
                          </w:p>
                          <w:p w14:paraId="5D4BD0A4" w14:textId="77777777" w:rsidR="00F60751" w:rsidRDefault="00F60751" w:rsidP="00F302C5"/>
                        </w:txbxContent>
                      </wps:txbx>
                      <wps:bodyPr rot="0" vert="horz" wrap="square" lIns="91440" tIns="45720" rIns="91440" bIns="45720" anchor="t" anchorCtr="0">
                        <a:noAutofit/>
                      </wps:bodyPr>
                    </wps:wsp>
                  </a:graphicData>
                </a:graphic>
              </wp:inline>
            </w:drawing>
          </mc:Choice>
          <mc:Fallback>
            <w:pict>
              <v:shape w14:anchorId="7D2AA79F" id="Text Box 494" o:spid="_x0000_s1104" type="#_x0000_t202" style="width:459.1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">
                <v:textbox>
                  <w:txbxContent>
                    <w:p w14:paraId="68F71489" w14:textId="77777777" w:rsidR="00F60751" w:rsidRDefault="00F60751" w:rsidP="00F302C5">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 xml:space="preserve"> installed in single family interior location:</w:t>
                      </w:r>
                    </w:p>
                    <w:p w14:paraId="69DBA827" w14:textId="77777777" w:rsidR="00F60751" w:rsidRDefault="00F60751" w:rsidP="00F302C5">
                      <w:pPr>
                        <w:ind w:firstLine="720"/>
                        <w:rPr>
                          <w:rFonts w:cstheme="minorHAnsi"/>
                          <w:noProof/>
                        </w:rPr>
                      </w:pPr>
                      <w:r>
                        <w:rPr>
                          <w:rFonts w:cstheme="minorHAnsi"/>
                          <w:noProof/>
                        </w:rPr>
                        <w:t>ΔkW</w:t>
                      </w:r>
                      <w:r>
                        <w:rPr>
                          <w:rFonts w:cstheme="minorHAnsi"/>
                        </w:rPr>
                        <w:t xml:space="preserve"> </w:t>
                      </w:r>
                      <w:r>
                        <w:rPr>
                          <w:rFonts w:cstheme="minorHAnsi"/>
                        </w:rPr>
                        <w:tab/>
                        <w:t>= (</w:t>
                      </w:r>
                      <w:r>
                        <w:rPr>
                          <w:rFonts w:cstheme="minorHAnsi"/>
                          <w:noProof/>
                        </w:rPr>
                        <w:t>(45 - 13) / 1000) * 0.95 * 1.11* 0.091</w:t>
                      </w:r>
                    </w:p>
                    <w:p w14:paraId="2ACEDEF3" w14:textId="77777777" w:rsidR="00F60751" w:rsidRDefault="00F60751" w:rsidP="00F302C5">
                      <w:pPr>
                        <w:ind w:left="720" w:firstLine="720"/>
                        <w:rPr>
                          <w:rFonts w:cstheme="minorHAnsi"/>
                        </w:rPr>
                      </w:pPr>
                      <w:r>
                        <w:rPr>
                          <w:rFonts w:cstheme="minorHAnsi"/>
                        </w:rPr>
                        <w:t>= 0.0031 kW</w:t>
                      </w:r>
                    </w:p>
                    <w:p w14:paraId="5D4BD0A4" w14:textId="77777777" w:rsidR="00F60751" w:rsidRDefault="00F60751" w:rsidP="00F302C5"/>
                  </w:txbxContent>
                </v:textbox>
                <w10:anchorlock/>
              </v:shape>
            </w:pict>
          </mc:Fallback>
        </mc:AlternateContent>
      </w:r>
    </w:p>
    <w:p w14:paraId="3708242E" w14:textId="77777777" w:rsidR="00F302C5" w:rsidRPr="00E432E0" w:rsidRDefault="00F302C5" w:rsidP="00F302C5">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Natural Gas Savings</w:t>
      </w:r>
    </w:p>
    <w:p w14:paraId="4E60C729" w14:textId="77777777" w:rsidR="00F302C5" w:rsidRPr="00E432E0" w:rsidRDefault="00F302C5" w:rsidP="00F302C5">
      <w:pPr>
        <w:spacing w:after="240"/>
        <w:ind w:left="630" w:hanging="630"/>
        <w:rPr>
          <w:rFonts w:cstheme="minorHAnsi"/>
        </w:rPr>
      </w:pPr>
      <w:r w:rsidRPr="00E432E0">
        <w:rPr>
          <w:rFonts w:cstheme="minorHAnsi"/>
        </w:rPr>
        <w:t>Heating penalty if Natural Gas heated home, or if heating fuel is unknown.</w:t>
      </w:r>
    </w:p>
    <w:p w14:paraId="71C5508D" w14:textId="77777777" w:rsidR="00F302C5" w:rsidRPr="00E432E0" w:rsidRDefault="00F302C5" w:rsidP="00F302C5">
      <w:pPr>
        <w:spacing w:after="240"/>
        <w:ind w:left="1440" w:hanging="630"/>
        <w:rPr>
          <w:rFonts w:cstheme="minorHAnsi"/>
        </w:rPr>
      </w:pPr>
      <w:r w:rsidRPr="00E432E0">
        <w:rPr>
          <w:rFonts w:cstheme="minorHAnsi"/>
        </w:rPr>
        <w:t>Δtherms</w:t>
      </w:r>
      <w:r w:rsidRPr="00E432E0">
        <w:rPr>
          <w:rFonts w:cstheme="minorHAnsi"/>
        </w:rPr>
        <w:tab/>
        <w:t>= - (((WattsBase - WattsEE) / 1000) * ISR * Hours * HF * 0.03412) / ηHeat</w:t>
      </w:r>
    </w:p>
    <w:p w14:paraId="39B01733" w14:textId="77777777" w:rsidR="00F302C5" w:rsidRPr="00E432E0" w:rsidRDefault="00F302C5" w:rsidP="00F302C5">
      <w:pPr>
        <w:spacing w:after="240"/>
        <w:ind w:left="720" w:hanging="720"/>
        <w:rPr>
          <w:rFonts w:cstheme="minorHAnsi"/>
          <w:noProof/>
          <w:lang w:val="nl-NL"/>
        </w:rPr>
      </w:pPr>
      <w:r w:rsidRPr="00E432E0">
        <w:rPr>
          <w:rFonts w:cstheme="minorHAnsi"/>
          <w:noProof/>
          <w:lang w:val="nl-NL"/>
        </w:rPr>
        <w:t>Where:</w:t>
      </w:r>
    </w:p>
    <w:p w14:paraId="3376E19C" w14:textId="77777777" w:rsidR="00F302C5" w:rsidRPr="00E432E0" w:rsidRDefault="00F302C5" w:rsidP="00F302C5">
      <w:pPr>
        <w:ind w:left="2160" w:hanging="1440"/>
        <w:rPr>
          <w:rFonts w:cstheme="minorHAnsi"/>
          <w:noProof/>
        </w:rPr>
      </w:pPr>
      <w:r w:rsidRPr="00E432E0">
        <w:rPr>
          <w:rFonts w:cstheme="minorHAnsi"/>
          <w:noProof/>
        </w:rPr>
        <w:t>HF</w:t>
      </w:r>
      <w:r w:rsidRPr="00E432E0">
        <w:rPr>
          <w:rFonts w:cstheme="minorHAnsi"/>
          <w:noProof/>
        </w:rPr>
        <w:tab/>
        <w:t>= Heating factor, or percentage of lighting savings that must be replaced by heating system.</w:t>
      </w:r>
    </w:p>
    <w:p w14:paraId="72B9EE97" w14:textId="77777777" w:rsidR="00F302C5" w:rsidRPr="00E432E0" w:rsidRDefault="00F302C5" w:rsidP="00F302C5">
      <w:pPr>
        <w:ind w:left="1440" w:firstLine="720"/>
        <w:rPr>
          <w:rFonts w:cstheme="minorHAnsi"/>
          <w:noProof/>
        </w:rPr>
      </w:pPr>
      <w:r w:rsidRPr="00E432E0">
        <w:rPr>
          <w:rFonts w:cstheme="minorHAnsi"/>
          <w:noProof/>
        </w:rPr>
        <w:t xml:space="preserve">= 49% </w:t>
      </w:r>
      <w:r w:rsidRPr="00E432E0">
        <w:rPr>
          <w:rFonts w:ascii="Arial" w:hAnsi="Arial"/>
          <w:noProof/>
          <w:vertAlign w:val="superscript"/>
        </w:rPr>
        <w:footnoteReference w:id="794"/>
      </w:r>
      <w:r w:rsidRPr="00E432E0">
        <w:rPr>
          <w:rFonts w:cstheme="minorHAnsi"/>
          <w:noProof/>
        </w:rPr>
        <w:t xml:space="preserve"> for interior or unknown location</w:t>
      </w:r>
    </w:p>
    <w:p w14:paraId="62031DA6" w14:textId="77777777" w:rsidR="00F302C5" w:rsidRPr="00E432E0" w:rsidRDefault="00F302C5" w:rsidP="00F302C5">
      <w:pPr>
        <w:ind w:left="1440" w:firstLine="720"/>
        <w:rPr>
          <w:rFonts w:cstheme="minorHAnsi"/>
          <w:noProof/>
        </w:rPr>
      </w:pPr>
      <w:r w:rsidRPr="00E432E0">
        <w:rPr>
          <w:rFonts w:cstheme="minorHAnsi"/>
          <w:noProof/>
        </w:rPr>
        <w:t>= 0% for exterior location</w:t>
      </w:r>
    </w:p>
    <w:p w14:paraId="2C9560D1" w14:textId="77777777" w:rsidR="00F302C5" w:rsidRPr="00E432E0" w:rsidRDefault="00F302C5" w:rsidP="00F302C5">
      <w:pPr>
        <w:ind w:left="720"/>
        <w:rPr>
          <w:rFonts w:cstheme="minorHAnsi"/>
          <w:noProof/>
          <w:lang w:val="nl-NL"/>
        </w:rPr>
      </w:pPr>
      <w:r w:rsidRPr="00E432E0">
        <w:rPr>
          <w:rFonts w:cstheme="minorHAnsi"/>
          <w:noProof/>
          <w:lang w:val="nl-NL"/>
        </w:rPr>
        <w:t>0.03412</w:t>
      </w:r>
      <w:r w:rsidRPr="00E432E0">
        <w:rPr>
          <w:rFonts w:cstheme="minorHAnsi"/>
          <w:noProof/>
          <w:lang w:val="nl-NL"/>
        </w:rPr>
        <w:tab/>
      </w:r>
      <w:r w:rsidRPr="00E432E0">
        <w:rPr>
          <w:rFonts w:cstheme="minorHAnsi"/>
          <w:noProof/>
          <w:lang w:val="nl-NL"/>
        </w:rPr>
        <w:tab/>
        <w:t>= Converts kWh to Therms</w:t>
      </w:r>
    </w:p>
    <w:p w14:paraId="79B000E6" w14:textId="77777777" w:rsidR="00F302C5" w:rsidRPr="00E432E0" w:rsidRDefault="00F302C5" w:rsidP="00F302C5">
      <w:pPr>
        <w:ind w:left="720"/>
        <w:rPr>
          <w:rFonts w:cstheme="minorHAnsi"/>
        </w:rPr>
      </w:pPr>
      <w:proofErr w:type="gramStart"/>
      <w:r w:rsidRPr="00E432E0">
        <w:rPr>
          <w:rFonts w:cstheme="minorHAnsi"/>
        </w:rPr>
        <w:t>ηHeat</w:t>
      </w:r>
      <w:proofErr w:type="gramEnd"/>
      <w:r w:rsidRPr="00E432E0">
        <w:rPr>
          <w:rFonts w:cstheme="minorHAnsi"/>
          <w:noProof/>
        </w:rPr>
        <w:t xml:space="preserve"> </w:t>
      </w:r>
      <w:r w:rsidRPr="00E432E0">
        <w:rPr>
          <w:rFonts w:cstheme="minorHAnsi"/>
          <w:noProof/>
        </w:rPr>
        <w:tab/>
      </w:r>
      <w:r w:rsidRPr="00E432E0">
        <w:rPr>
          <w:rFonts w:cstheme="minorHAnsi"/>
          <w:noProof/>
        </w:rPr>
        <w:tab/>
        <w:t>= Average heating system efficiency.</w:t>
      </w:r>
      <w:r w:rsidRPr="00E432E0">
        <w:rPr>
          <w:rFonts w:cstheme="minorHAnsi"/>
        </w:rPr>
        <w:t xml:space="preserve"> </w:t>
      </w:r>
    </w:p>
    <w:p w14:paraId="701F62A0" w14:textId="77777777" w:rsidR="00F302C5" w:rsidRPr="00E432E0" w:rsidRDefault="00F302C5" w:rsidP="00F302C5">
      <w:pPr>
        <w:ind w:left="720" w:hanging="720"/>
        <w:rPr>
          <w:rFonts w:cstheme="minorHAnsi"/>
        </w:rPr>
      </w:pPr>
      <w:r w:rsidRPr="00E432E0">
        <w:rPr>
          <w:rFonts w:cstheme="minorHAnsi"/>
        </w:rPr>
        <w:tab/>
      </w:r>
      <w:r w:rsidRPr="00E432E0">
        <w:rPr>
          <w:rFonts w:cstheme="minorHAnsi"/>
        </w:rPr>
        <w:tab/>
      </w:r>
      <w:r w:rsidRPr="00E432E0">
        <w:rPr>
          <w:rFonts w:cstheme="minorHAnsi"/>
        </w:rPr>
        <w:tab/>
        <w:t xml:space="preserve">= 0.70 </w:t>
      </w:r>
      <w:r w:rsidRPr="00E432E0">
        <w:rPr>
          <w:rFonts w:ascii="Arial" w:hAnsi="Arial"/>
          <w:vertAlign w:val="superscript"/>
        </w:rPr>
        <w:footnoteReference w:id="795"/>
      </w:r>
    </w:p>
    <w:p w14:paraId="7F1783B1" w14:textId="77777777" w:rsidR="00F302C5" w:rsidRPr="00E432E0" w:rsidRDefault="00F302C5" w:rsidP="00F302C5">
      <w:pPr>
        <w:spacing w:after="240"/>
        <w:ind w:left="1440" w:firstLine="720"/>
        <w:rPr>
          <w:rFonts w:cstheme="minorHAnsi"/>
        </w:rPr>
      </w:pPr>
      <w:r w:rsidRPr="00E432E0">
        <w:rPr>
          <w:rFonts w:cstheme="minorHAnsi"/>
        </w:rPr>
        <w:t>Other factors as defined above</w:t>
      </w:r>
    </w:p>
    <w:p w14:paraId="442408F9" w14:textId="77777777" w:rsidR="00F302C5" w:rsidRPr="00E432E0" w:rsidRDefault="00F302C5" w:rsidP="00F302C5">
      <w:pPr>
        <w:spacing w:after="240"/>
        <w:rPr>
          <w:rFonts w:cstheme="minorHAnsi"/>
        </w:rPr>
      </w:pPr>
      <w:r w:rsidRPr="00E432E0">
        <w:rPr>
          <w:noProof/>
        </w:rPr>
        <mc:AlternateContent>
          <mc:Choice Requires="wps">
            <w:drawing>
              <wp:inline distT="0" distB="0" distL="0" distR="0" wp14:anchorId="48EF3B08" wp14:editId="1CB88A5C">
                <wp:extent cx="5970270" cy="1162050"/>
                <wp:effectExtent l="0" t="0" r="11430" b="19050"/>
                <wp:docPr id="495"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1162050"/>
                        </a:xfrm>
                        <a:prstGeom prst="rect">
                          <a:avLst/>
                        </a:prstGeom>
                        <a:solidFill>
                          <a:srgbClr val="FFFFFF"/>
                        </a:solidFill>
                        <a:ln w="9525">
                          <a:solidFill>
                            <a:srgbClr val="000000"/>
                          </a:solidFill>
                          <a:miter lim="800000"/>
                          <a:headEnd/>
                          <a:tailEnd/>
                        </a:ln>
                      </wps:spPr>
                      <wps:txbx>
                        <w:txbxContent>
                          <w:p w14:paraId="77591AE9" w14:textId="77777777" w:rsidR="00F60751" w:rsidRDefault="00F60751" w:rsidP="00F302C5">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 xml:space="preserve"> installed in single family interior location with gas heating at 70% total efficiency:</w:t>
                            </w:r>
                          </w:p>
                          <w:p w14:paraId="306A6444" w14:textId="77777777" w:rsidR="00F60751" w:rsidRDefault="00F60751" w:rsidP="00F302C5">
                            <w:pPr>
                              <w:ind w:firstLine="720"/>
                              <w:rPr>
                                <w:rFonts w:cstheme="minorHAnsi"/>
                              </w:rPr>
                            </w:pPr>
                            <w:r>
                              <w:rPr>
                                <w:rFonts w:cstheme="minorHAnsi"/>
                              </w:rPr>
                              <w:t>Δtherms</w:t>
                            </w:r>
                            <w:r>
                              <w:rPr>
                                <w:rFonts w:cstheme="minorHAnsi"/>
                              </w:rPr>
                              <w:tab/>
                            </w:r>
                            <w:r>
                              <w:rPr>
                                <w:rFonts w:cstheme="minorHAnsi"/>
                              </w:rPr>
                              <w:tab/>
                              <w:t>= - (((45 - 13) / 1000) * 0.95 * 861 * 0.49* 0.03412) / 0.70</w:t>
                            </w:r>
                          </w:p>
                          <w:p w14:paraId="7C9555D9" w14:textId="77777777" w:rsidR="00F60751" w:rsidRDefault="00F60751" w:rsidP="00F302C5">
                            <w:pPr>
                              <w:ind w:left="1440" w:firstLine="720"/>
                              <w:rPr>
                                <w:rFonts w:cstheme="minorHAnsi"/>
                              </w:rPr>
                            </w:pPr>
                            <w:r>
                              <w:rPr>
                                <w:rFonts w:cstheme="minorHAnsi"/>
                              </w:rPr>
                              <w:t>= - 0.63 therms</w:t>
                            </w:r>
                          </w:p>
                          <w:p w14:paraId="080B5B2C" w14:textId="77777777" w:rsidR="00F60751" w:rsidRDefault="00F60751" w:rsidP="00F302C5"/>
                        </w:txbxContent>
                      </wps:txbx>
                      <wps:bodyPr rot="0" vert="horz" wrap="square" lIns="91440" tIns="45720" rIns="91440" bIns="45720" anchor="t" anchorCtr="0">
                        <a:noAutofit/>
                      </wps:bodyPr>
                    </wps:wsp>
                  </a:graphicData>
                </a:graphic>
              </wp:inline>
            </w:drawing>
          </mc:Choice>
          <mc:Fallback>
            <w:pict>
              <v:shape w14:anchorId="48EF3B08" id="Text Box 495" o:spid="_x0000_s1105" type="#_x0000_t202" style="width:470.1pt;height:9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">
                <v:textbox>
                  <w:txbxContent>
                    <w:p w14:paraId="77591AE9" w14:textId="77777777" w:rsidR="00F60751" w:rsidRDefault="00F60751" w:rsidP="00F302C5">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 xml:space="preserve"> installed in single family interior location with gas heating at 70% total efficiency:</w:t>
                      </w:r>
                    </w:p>
                    <w:p w14:paraId="306A6444" w14:textId="77777777" w:rsidR="00F60751" w:rsidRDefault="00F60751" w:rsidP="00F302C5">
                      <w:pPr>
                        <w:ind w:firstLine="720"/>
                        <w:rPr>
                          <w:rFonts w:cstheme="minorHAnsi"/>
                        </w:rPr>
                      </w:pPr>
                      <w:r>
                        <w:rPr>
                          <w:rFonts w:cstheme="minorHAnsi"/>
                        </w:rPr>
                        <w:t>Δtherms</w:t>
                      </w:r>
                      <w:r>
                        <w:rPr>
                          <w:rFonts w:cstheme="minorHAnsi"/>
                        </w:rPr>
                        <w:tab/>
                      </w:r>
                      <w:r>
                        <w:rPr>
                          <w:rFonts w:cstheme="minorHAnsi"/>
                        </w:rPr>
                        <w:tab/>
                        <w:t>= - (((45 - 13) / 1000) * 0.95 * 861 * 0.49* 0.03412) / 0.70</w:t>
                      </w:r>
                    </w:p>
                    <w:p w14:paraId="7C9555D9" w14:textId="77777777" w:rsidR="00F60751" w:rsidRDefault="00F60751" w:rsidP="00F302C5">
                      <w:pPr>
                        <w:ind w:left="1440" w:firstLine="720"/>
                        <w:rPr>
                          <w:rFonts w:cstheme="minorHAnsi"/>
                        </w:rPr>
                      </w:pPr>
                      <w:r>
                        <w:rPr>
                          <w:rFonts w:cstheme="minorHAnsi"/>
                        </w:rPr>
                        <w:t>= - 0.63 therms</w:t>
                      </w:r>
                    </w:p>
                    <w:p w14:paraId="080B5B2C" w14:textId="77777777" w:rsidR="00F60751" w:rsidRDefault="00F60751" w:rsidP="00F302C5"/>
                  </w:txbxContent>
                </v:textbox>
                <w10:anchorlock/>
              </v:shape>
            </w:pict>
          </mc:Fallback>
        </mc:AlternateContent>
      </w:r>
    </w:p>
    <w:p w14:paraId="3579130C" w14:textId="77777777" w:rsidR="00F302C5" w:rsidRPr="00E432E0" w:rsidRDefault="00F302C5" w:rsidP="00F302C5">
      <w:pPr>
        <w:keepNext/>
        <w:keepLines/>
        <w:spacing w:before="200"/>
        <w:outlineLvl w:val="5"/>
        <w:rPr>
          <w:rFonts w:eastAsiaTheme="majorEastAsia" w:cstheme="majorBidi"/>
          <w:b/>
          <w:iCs/>
          <w:smallCaps/>
          <w:sz w:val="22"/>
        </w:rPr>
      </w:pPr>
      <w:r w:rsidRPr="00E432E0">
        <w:rPr>
          <w:rFonts w:eastAsiaTheme="majorEastAsia" w:cstheme="majorBidi"/>
          <w:b/>
          <w:iCs/>
          <w:smallCaps/>
          <w:sz w:val="22"/>
        </w:rPr>
        <w:lastRenderedPageBreak/>
        <w:t xml:space="preserve">Water Impact Descriptions and Calculation  </w:t>
      </w:r>
    </w:p>
    <w:p w14:paraId="00DC7DFE" w14:textId="77777777" w:rsidR="00F302C5" w:rsidRPr="00E432E0" w:rsidRDefault="00F302C5" w:rsidP="00F302C5">
      <w:pPr>
        <w:rPr>
          <w:rFonts w:cstheme="minorHAnsi"/>
        </w:rPr>
      </w:pPr>
      <w:r w:rsidRPr="00E432E0">
        <w:rPr>
          <w:rFonts w:cstheme="minorHAnsi"/>
        </w:rPr>
        <w:t>N/A</w:t>
      </w:r>
    </w:p>
    <w:p w14:paraId="25DA2974" w14:textId="77777777" w:rsidR="00F302C5" w:rsidRPr="00E432E0" w:rsidRDefault="00F302C5" w:rsidP="00F302C5">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Deemed O&amp;M Cost Adjustment Calculation</w:t>
      </w:r>
    </w:p>
    <w:p w14:paraId="3D75191D" w14:textId="77777777" w:rsidR="00F302C5" w:rsidRDefault="00F302C5" w:rsidP="00F302C5">
      <w:pPr>
        <w:rPr>
          <w:ins w:id="9733" w:author="Samuel Dent" w:date="2015-09-23T08:07:00Z"/>
          <w:rFonts w:cstheme="minorHAnsi"/>
        </w:rPr>
      </w:pPr>
      <w:moveFromRangeStart w:id="9734" w:author="Samuel Dent" w:date="2015-09-23T08:10:00Z" w:name="move430759162"/>
      <w:moveFrom w:id="9735" w:author="Samuel Dent" w:date="2015-09-23T08:10:00Z">
        <w:r w:rsidRPr="00E432E0" w:rsidDel="00D80B2F">
          <w:rPr>
            <w:rFonts w:cstheme="minorHAnsi"/>
          </w:rPr>
          <w:t>The life of the baseline bulb and the cost of its replacement is presented in the following table:</w:t>
        </w:r>
      </w:moveFrom>
      <w:moveFromRangeEnd w:id="9734"/>
      <w:ins w:id="9736" w:author="Samuel Dent" w:date="2015-09-23T08:07:00Z">
        <w:r>
          <w:rPr>
            <w:rFonts w:cstheme="minorHAnsi"/>
          </w:rPr>
          <w:t xml:space="preserve">For those bulbs types exempt from EISA </w:t>
        </w:r>
      </w:ins>
      <w:ins w:id="9737" w:author="Samuel Dent" w:date="2015-09-23T08:09:00Z">
        <w:r>
          <w:rPr>
            <w:rFonts w:cstheme="minorHAnsi"/>
          </w:rPr>
          <w:t xml:space="preserve">(except for reflectors) </w:t>
        </w:r>
      </w:ins>
      <w:ins w:id="9738" w:author="Samuel Dent" w:date="2015-09-23T08:07:00Z">
        <w:r>
          <w:rPr>
            <w:rFonts w:cstheme="minorHAnsi"/>
          </w:rPr>
          <w:t>the following O&amp;M assumptions should be used: Life of the baseline bulb is assumed to be 1.32 year</w:t>
        </w:r>
        <w:r>
          <w:rPr>
            <w:rStyle w:val="FootnoteReference"/>
            <w:rFonts w:eastAsiaTheme="majorEastAsia"/>
            <w:iCs/>
          </w:rPr>
          <w:footnoteReference w:id="796"/>
        </w:r>
        <w:r>
          <w:rPr>
            <w:rFonts w:cstheme="minorHAnsi"/>
          </w:rPr>
          <w:t>; baseline replacement cost is assumed to be $3.5</w:t>
        </w:r>
        <w:r>
          <w:rPr>
            <w:rStyle w:val="FootnoteReference"/>
            <w:rFonts w:eastAsiaTheme="majorEastAsia"/>
          </w:rPr>
          <w:footnoteReference w:id="797"/>
        </w:r>
        <w:r>
          <w:rPr>
            <w:rFonts w:cstheme="minorHAnsi"/>
          </w:rPr>
          <w:t>.</w:t>
        </w:r>
      </w:ins>
    </w:p>
    <w:p w14:paraId="505147EF" w14:textId="77777777" w:rsidR="00F302C5" w:rsidRDefault="00F302C5" w:rsidP="00F302C5">
      <w:pPr>
        <w:rPr>
          <w:ins w:id="9743" w:author="Samuel Dent" w:date="2015-09-23T08:36:00Z"/>
          <w:rFonts w:cstheme="minorHAnsi"/>
        </w:rPr>
      </w:pPr>
      <w:ins w:id="9744" w:author="Samuel Dent" w:date="2015-09-23T08:10:00Z">
        <w:r>
          <w:rPr>
            <w:rFonts w:cstheme="minorHAnsi"/>
          </w:rPr>
          <w:t xml:space="preserve">For reflectors </w:t>
        </w:r>
      </w:ins>
      <w:moveToRangeStart w:id="9745" w:author="Samuel Dent" w:date="2015-09-23T08:10:00Z" w:name="move430759162"/>
      <w:moveTo w:id="9746" w:author="Samuel Dent" w:date="2015-09-23T08:10:00Z">
        <w:del w:id="9747" w:author="Samuel Dent" w:date="2015-09-23T08:11:00Z">
          <w:r w:rsidRPr="00E432E0" w:rsidDel="00D80B2F">
            <w:rPr>
              <w:rFonts w:cstheme="minorHAnsi"/>
            </w:rPr>
            <w:delText>T</w:delText>
          </w:r>
        </w:del>
      </w:moveTo>
      <w:ins w:id="9748" w:author="Samuel Dent" w:date="2015-09-23T08:11:00Z">
        <w:r>
          <w:rPr>
            <w:rFonts w:cstheme="minorHAnsi"/>
          </w:rPr>
          <w:t>t</w:t>
        </w:r>
      </w:ins>
      <w:moveTo w:id="9749" w:author="Samuel Dent" w:date="2015-09-23T08:10:00Z">
        <w:r w:rsidRPr="00E432E0">
          <w:rPr>
            <w:rFonts w:cstheme="minorHAnsi"/>
          </w:rPr>
          <w:t>he life of the baseline bulb and the cost of its replacement is presented in the following table:</w:t>
        </w:r>
      </w:moveTo>
    </w:p>
    <w:p w14:paraId="59418E9D" w14:textId="77777777" w:rsidR="00F302C5" w:rsidRDefault="00F302C5" w:rsidP="00F302C5">
      <w:pPr>
        <w:rPr>
          <w:rFonts w:cstheme="minorHAnsi"/>
        </w:rPr>
      </w:pPr>
    </w:p>
    <w:moveToRangeEnd w:id="9745"/>
    <w:p w14:paraId="4309015D" w14:textId="77777777" w:rsidR="00F302C5" w:rsidRPr="00E432E0" w:rsidDel="00F7501F" w:rsidRDefault="00F302C5" w:rsidP="00F302C5">
      <w:pPr>
        <w:rPr>
          <w:del w:id="9750" w:author="Samuel Dent" w:date="2015-09-23T08:11:00Z"/>
          <w:rFonts w:cstheme="minorHAnsi"/>
        </w:rPr>
      </w:pPr>
    </w:p>
    <w:tbl>
      <w:tblPr>
        <w:tblW w:w="8144" w:type="dxa"/>
        <w:jc w:val="center"/>
        <w:tblLayout w:type="fixed"/>
        <w:tblCellMar>
          <w:left w:w="30" w:type="dxa"/>
          <w:right w:w="30" w:type="dxa"/>
        </w:tblCellMar>
        <w:tblLook w:val="04A0" w:firstRow="1" w:lastRow="0" w:firstColumn="1" w:lastColumn="0" w:noHBand="0" w:noVBand="1"/>
        <w:tblPrChange w:id="9751" w:author="Samuel Dent" w:date="2015-09-23T08:36:00Z">
          <w:tblPr>
            <w:tblW w:w="8144" w:type="dxa"/>
            <w:jc w:val="center"/>
            <w:tblLayout w:type="fixed"/>
            <w:tblCellMar>
              <w:left w:w="30" w:type="dxa"/>
              <w:right w:w="30" w:type="dxa"/>
            </w:tblCellMar>
            <w:tblLook w:val="04A0" w:firstRow="1" w:lastRow="0" w:firstColumn="1" w:lastColumn="0" w:noHBand="0" w:noVBand="1"/>
          </w:tblPr>
        </w:tblPrChange>
      </w:tblPr>
      <w:tblGrid>
        <w:gridCol w:w="3420"/>
        <w:gridCol w:w="1350"/>
        <w:gridCol w:w="2146"/>
        <w:gridCol w:w="1228"/>
        <w:tblGridChange w:id="9752">
          <w:tblGrid>
            <w:gridCol w:w="955"/>
            <w:gridCol w:w="2465"/>
            <w:gridCol w:w="955"/>
            <w:gridCol w:w="395"/>
            <w:gridCol w:w="955"/>
            <w:gridCol w:w="1191"/>
            <w:gridCol w:w="955"/>
            <w:gridCol w:w="273"/>
            <w:gridCol w:w="955"/>
          </w:tblGrid>
        </w:tblGridChange>
      </w:tblGrid>
      <w:tr w:rsidR="00F302C5" w:rsidRPr="00E432E0" w14:paraId="1205199E" w14:textId="77777777" w:rsidTr="00C04E8D">
        <w:trPr>
          <w:trHeight w:val="795"/>
          <w:tblHeader/>
          <w:jc w:val="center"/>
          <w:trPrChange w:id="9753" w:author="Samuel Dent" w:date="2015-09-23T08:36:00Z">
            <w:trPr>
              <w:gridBefore w:val="1"/>
              <w:trHeight w:val="795"/>
              <w:jc w:val="center"/>
            </w:trPr>
          </w:trPrChange>
        </w:trPr>
        <w:tc>
          <w:tcPr>
            <w:tcW w:w="342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Change w:id="9754" w:author="Samuel Dent" w:date="2015-09-23T08:36:00Z">
              <w:tcPr>
                <w:tcW w:w="3420"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tcPrChange>
          </w:tcPr>
          <w:p w14:paraId="4B862EF1" w14:textId="77777777" w:rsidR="00F302C5" w:rsidRPr="00E432E0" w:rsidRDefault="00F302C5" w:rsidP="00C04E8D">
            <w:pPr>
              <w:jc w:val="center"/>
              <w:rPr>
                <w:rFonts w:eastAsiaTheme="minorHAnsi"/>
                <w:b/>
                <w:color w:val="FFFFFF" w:themeColor="background1"/>
              </w:rPr>
            </w:pPr>
            <w:r w:rsidRPr="00E432E0">
              <w:rPr>
                <w:rFonts w:eastAsiaTheme="minorHAnsi"/>
                <w:b/>
                <w:color w:val="FFFFFF" w:themeColor="background1"/>
              </w:rPr>
              <w:t>Lamp Type</w:t>
            </w:r>
          </w:p>
        </w:tc>
        <w:tc>
          <w:tcPr>
            <w:tcW w:w="135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Change w:id="9755" w:author="Samuel Dent" w:date="2015-09-23T08:36:00Z">
              <w:tcPr>
                <w:tcW w:w="1350"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tcPrChange>
          </w:tcPr>
          <w:p w14:paraId="75C3AB70" w14:textId="77777777" w:rsidR="00F302C5" w:rsidRPr="00E432E0" w:rsidRDefault="00F302C5" w:rsidP="00C04E8D">
            <w:pPr>
              <w:jc w:val="center"/>
              <w:rPr>
                <w:rFonts w:eastAsiaTheme="minorHAnsi"/>
                <w:b/>
                <w:color w:val="FFFFFF" w:themeColor="background1"/>
              </w:rPr>
            </w:pPr>
            <w:r w:rsidRPr="00E432E0">
              <w:rPr>
                <w:rFonts w:eastAsiaTheme="minorHAnsi"/>
                <w:b/>
                <w:color w:val="FFFFFF" w:themeColor="background1"/>
              </w:rPr>
              <w:t>Baseline Lamp Life (hours)</w:t>
            </w:r>
          </w:p>
        </w:tc>
        <w:tc>
          <w:tcPr>
            <w:tcW w:w="214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Change w:id="9756" w:author="Samuel Dent" w:date="2015-09-23T08:36:00Z">
              <w:tcPr>
                <w:tcW w:w="2146"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tcPrChange>
          </w:tcPr>
          <w:p w14:paraId="6E94EA5C" w14:textId="77777777" w:rsidR="00F302C5" w:rsidRPr="00E432E0" w:rsidRDefault="00F302C5" w:rsidP="00C04E8D">
            <w:pPr>
              <w:jc w:val="center"/>
              <w:rPr>
                <w:rFonts w:eastAsiaTheme="minorHAnsi"/>
                <w:b/>
                <w:color w:val="FFFFFF" w:themeColor="background1"/>
              </w:rPr>
            </w:pPr>
            <w:r w:rsidRPr="00E432E0">
              <w:rPr>
                <w:rFonts w:eastAsiaTheme="minorHAnsi"/>
                <w:b/>
                <w:color w:val="FFFFFF" w:themeColor="background1"/>
              </w:rPr>
              <w:t>Baseline Life</w:t>
            </w:r>
          </w:p>
          <w:p w14:paraId="61EFC33B" w14:textId="77777777" w:rsidR="00F302C5" w:rsidRPr="00E432E0" w:rsidRDefault="00F302C5" w:rsidP="00C04E8D">
            <w:pPr>
              <w:jc w:val="center"/>
              <w:rPr>
                <w:rFonts w:eastAsiaTheme="minorHAnsi"/>
                <w:b/>
                <w:color w:val="FFFFFF" w:themeColor="background1"/>
              </w:rPr>
            </w:pPr>
            <w:r w:rsidRPr="00E432E0">
              <w:rPr>
                <w:rFonts w:eastAsiaTheme="minorHAnsi"/>
                <w:b/>
                <w:color w:val="FFFFFF" w:themeColor="background1"/>
              </w:rPr>
              <w:t>(Single Family and in unit Multifamily - 1010 hours)</w:t>
            </w:r>
          </w:p>
        </w:tc>
        <w:tc>
          <w:tcPr>
            <w:tcW w:w="122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Change w:id="9757" w:author="Samuel Dent" w:date="2015-09-23T08:36:00Z">
              <w:tcPr>
                <w:tcW w:w="1228"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tcPrChange>
          </w:tcPr>
          <w:p w14:paraId="4621995B" w14:textId="77777777" w:rsidR="00F302C5" w:rsidRPr="00E432E0" w:rsidRDefault="00F302C5" w:rsidP="00C04E8D">
            <w:pPr>
              <w:jc w:val="center"/>
              <w:rPr>
                <w:rFonts w:eastAsiaTheme="minorHAnsi"/>
                <w:b/>
                <w:color w:val="FFFFFF" w:themeColor="background1"/>
              </w:rPr>
            </w:pPr>
            <w:r w:rsidRPr="00E432E0">
              <w:rPr>
                <w:rFonts w:eastAsiaTheme="minorHAnsi"/>
                <w:b/>
                <w:color w:val="FFFFFF" w:themeColor="background1"/>
              </w:rPr>
              <w:t>Baseline Replacement Cost</w:t>
            </w:r>
          </w:p>
        </w:tc>
      </w:tr>
      <w:tr w:rsidR="00F302C5" w:rsidRPr="00E432E0" w14:paraId="76AE3A2B" w14:textId="77777777" w:rsidTr="00C04E8D">
        <w:trPr>
          <w:trHeight w:val="305"/>
          <w:jc w:val="center"/>
        </w:trPr>
        <w:tc>
          <w:tcPr>
            <w:tcW w:w="3420" w:type="dxa"/>
            <w:tcBorders>
              <w:top w:val="single" w:sz="6" w:space="0" w:color="auto"/>
              <w:left w:val="single" w:sz="6" w:space="0" w:color="auto"/>
              <w:bottom w:val="single" w:sz="6" w:space="0" w:color="auto"/>
              <w:right w:val="nil"/>
            </w:tcBorders>
            <w:vAlign w:val="center"/>
            <w:hideMark/>
          </w:tcPr>
          <w:p w14:paraId="68B488E7" w14:textId="77777777" w:rsidR="00F302C5" w:rsidRPr="00E432E0" w:rsidRDefault="00F302C5" w:rsidP="00C04E8D">
            <w:pPr>
              <w:rPr>
                <w:rFonts w:eastAsiaTheme="minorHAnsi"/>
              </w:rPr>
            </w:pPr>
            <w:r w:rsidRPr="00E432E0">
              <w:rPr>
                <w:rFonts w:eastAsiaTheme="minorHAnsi"/>
              </w:rPr>
              <w:t>PAR20, PAR30, PAR38 screw-in lamps</w:t>
            </w:r>
          </w:p>
        </w:tc>
        <w:tc>
          <w:tcPr>
            <w:tcW w:w="1350" w:type="dxa"/>
            <w:tcBorders>
              <w:top w:val="single" w:sz="6" w:space="0" w:color="auto"/>
              <w:left w:val="single" w:sz="6" w:space="0" w:color="auto"/>
              <w:bottom w:val="single" w:sz="6" w:space="0" w:color="auto"/>
              <w:right w:val="single" w:sz="6" w:space="0" w:color="auto"/>
            </w:tcBorders>
            <w:vAlign w:val="center"/>
            <w:hideMark/>
          </w:tcPr>
          <w:p w14:paraId="70F50332" w14:textId="77777777" w:rsidR="00F302C5" w:rsidRPr="00E432E0" w:rsidRDefault="00F302C5" w:rsidP="00C04E8D">
            <w:pPr>
              <w:jc w:val="center"/>
              <w:rPr>
                <w:rFonts w:eastAsiaTheme="minorHAnsi"/>
              </w:rPr>
            </w:pPr>
            <w:r w:rsidRPr="00E432E0">
              <w:rPr>
                <w:rFonts w:eastAsiaTheme="minorHAnsi"/>
              </w:rPr>
              <w:t>2000</w:t>
            </w:r>
          </w:p>
        </w:tc>
        <w:tc>
          <w:tcPr>
            <w:tcW w:w="2146" w:type="dxa"/>
            <w:tcBorders>
              <w:top w:val="single" w:sz="6" w:space="0" w:color="auto"/>
              <w:left w:val="single" w:sz="6" w:space="0" w:color="auto"/>
              <w:bottom w:val="single" w:sz="6" w:space="0" w:color="auto"/>
              <w:right w:val="single" w:sz="6" w:space="0" w:color="auto"/>
            </w:tcBorders>
            <w:vAlign w:val="center"/>
            <w:hideMark/>
          </w:tcPr>
          <w:p w14:paraId="028889FB" w14:textId="77777777" w:rsidR="00F302C5" w:rsidRPr="00E432E0" w:rsidRDefault="00F302C5" w:rsidP="00C04E8D">
            <w:pPr>
              <w:jc w:val="center"/>
              <w:rPr>
                <w:rFonts w:eastAsiaTheme="minorHAnsi"/>
              </w:rPr>
            </w:pPr>
            <w:r w:rsidRPr="00E432E0">
              <w:rPr>
                <w:rFonts w:eastAsiaTheme="minorHAnsi"/>
              </w:rPr>
              <w:t>2.0</w:t>
            </w:r>
          </w:p>
        </w:tc>
        <w:tc>
          <w:tcPr>
            <w:tcW w:w="1228" w:type="dxa"/>
            <w:tcBorders>
              <w:top w:val="single" w:sz="6" w:space="0" w:color="auto"/>
              <w:left w:val="single" w:sz="6" w:space="0" w:color="auto"/>
              <w:bottom w:val="single" w:sz="6" w:space="0" w:color="auto"/>
              <w:right w:val="single" w:sz="6" w:space="0" w:color="auto"/>
            </w:tcBorders>
            <w:vAlign w:val="center"/>
            <w:hideMark/>
          </w:tcPr>
          <w:p w14:paraId="4B221C8D" w14:textId="77777777" w:rsidR="00F302C5" w:rsidRPr="00E432E0" w:rsidRDefault="00F302C5" w:rsidP="00C04E8D">
            <w:pPr>
              <w:jc w:val="center"/>
              <w:rPr>
                <w:rFonts w:eastAsiaTheme="minorHAnsi"/>
              </w:rPr>
            </w:pPr>
            <w:r w:rsidRPr="00E432E0">
              <w:rPr>
                <w:rFonts w:eastAsiaTheme="minorHAnsi"/>
              </w:rPr>
              <w:t>$4.00</w:t>
            </w:r>
          </w:p>
        </w:tc>
      </w:tr>
      <w:tr w:rsidR="00F302C5" w:rsidRPr="00E432E0" w14:paraId="4EE4CA3E" w14:textId="77777777" w:rsidTr="00C04E8D">
        <w:trPr>
          <w:trHeight w:val="290"/>
          <w:jc w:val="center"/>
        </w:trPr>
        <w:tc>
          <w:tcPr>
            <w:tcW w:w="3420" w:type="dxa"/>
            <w:tcBorders>
              <w:top w:val="single" w:sz="6" w:space="0" w:color="auto"/>
              <w:left w:val="single" w:sz="6" w:space="0" w:color="auto"/>
              <w:bottom w:val="single" w:sz="6" w:space="0" w:color="auto"/>
              <w:right w:val="nil"/>
            </w:tcBorders>
            <w:vAlign w:val="center"/>
            <w:hideMark/>
          </w:tcPr>
          <w:p w14:paraId="14FA7883" w14:textId="77777777" w:rsidR="00F302C5" w:rsidRPr="00E432E0" w:rsidRDefault="00F302C5" w:rsidP="00C04E8D">
            <w:pPr>
              <w:rPr>
                <w:rFonts w:eastAsiaTheme="minorHAnsi"/>
              </w:rPr>
            </w:pPr>
            <w:r w:rsidRPr="00E432E0">
              <w:rPr>
                <w:rFonts w:eastAsiaTheme="minorHAnsi"/>
              </w:rPr>
              <w:t>MR16/PAR16 pin-based lamps</w:t>
            </w:r>
          </w:p>
        </w:tc>
        <w:tc>
          <w:tcPr>
            <w:tcW w:w="1350" w:type="dxa"/>
            <w:tcBorders>
              <w:top w:val="single" w:sz="6" w:space="0" w:color="auto"/>
              <w:left w:val="single" w:sz="6" w:space="0" w:color="auto"/>
              <w:bottom w:val="single" w:sz="6" w:space="0" w:color="auto"/>
              <w:right w:val="single" w:sz="6" w:space="0" w:color="auto"/>
            </w:tcBorders>
            <w:vAlign w:val="center"/>
            <w:hideMark/>
          </w:tcPr>
          <w:p w14:paraId="67EDFADA" w14:textId="77777777" w:rsidR="00F302C5" w:rsidRPr="00E432E0" w:rsidRDefault="00F302C5" w:rsidP="00C04E8D">
            <w:pPr>
              <w:jc w:val="center"/>
              <w:rPr>
                <w:rFonts w:eastAsiaTheme="minorHAnsi"/>
              </w:rPr>
            </w:pPr>
            <w:r w:rsidRPr="00E432E0">
              <w:rPr>
                <w:rFonts w:eastAsiaTheme="minorHAnsi"/>
              </w:rPr>
              <w:t>2000</w:t>
            </w:r>
          </w:p>
        </w:tc>
        <w:tc>
          <w:tcPr>
            <w:tcW w:w="2146" w:type="dxa"/>
            <w:tcBorders>
              <w:top w:val="single" w:sz="6" w:space="0" w:color="auto"/>
              <w:left w:val="single" w:sz="6" w:space="0" w:color="auto"/>
              <w:bottom w:val="single" w:sz="6" w:space="0" w:color="auto"/>
              <w:right w:val="single" w:sz="6" w:space="0" w:color="auto"/>
            </w:tcBorders>
            <w:vAlign w:val="center"/>
            <w:hideMark/>
          </w:tcPr>
          <w:p w14:paraId="2FBD5F0E" w14:textId="77777777" w:rsidR="00F302C5" w:rsidRPr="00E432E0" w:rsidRDefault="00F302C5" w:rsidP="00C04E8D">
            <w:pPr>
              <w:jc w:val="center"/>
              <w:rPr>
                <w:rFonts w:eastAsiaTheme="minorHAnsi"/>
              </w:rPr>
            </w:pPr>
            <w:r w:rsidRPr="00E432E0">
              <w:rPr>
                <w:rFonts w:eastAsiaTheme="minorHAnsi"/>
              </w:rPr>
              <w:t>2.0</w:t>
            </w:r>
          </w:p>
        </w:tc>
        <w:tc>
          <w:tcPr>
            <w:tcW w:w="1228" w:type="dxa"/>
            <w:tcBorders>
              <w:top w:val="single" w:sz="6" w:space="0" w:color="auto"/>
              <w:left w:val="single" w:sz="6" w:space="0" w:color="auto"/>
              <w:bottom w:val="single" w:sz="6" w:space="0" w:color="auto"/>
              <w:right w:val="single" w:sz="6" w:space="0" w:color="auto"/>
            </w:tcBorders>
            <w:vAlign w:val="center"/>
            <w:hideMark/>
          </w:tcPr>
          <w:p w14:paraId="0EF4581B" w14:textId="77777777" w:rsidR="00F302C5" w:rsidRPr="00E432E0" w:rsidRDefault="00F302C5" w:rsidP="00C04E8D">
            <w:pPr>
              <w:jc w:val="center"/>
              <w:rPr>
                <w:rFonts w:eastAsiaTheme="minorHAnsi"/>
              </w:rPr>
            </w:pPr>
            <w:r w:rsidRPr="00E432E0">
              <w:rPr>
                <w:rFonts w:eastAsiaTheme="minorHAnsi"/>
              </w:rPr>
              <w:t>$3.00</w:t>
            </w:r>
          </w:p>
        </w:tc>
      </w:tr>
      <w:tr w:rsidR="00F302C5" w:rsidRPr="00E432E0" w14:paraId="07615EEC" w14:textId="77777777" w:rsidTr="00C04E8D">
        <w:trPr>
          <w:trHeight w:val="305"/>
          <w:jc w:val="center"/>
        </w:trPr>
        <w:tc>
          <w:tcPr>
            <w:tcW w:w="3420" w:type="dxa"/>
            <w:tcBorders>
              <w:top w:val="single" w:sz="6" w:space="0" w:color="auto"/>
              <w:left w:val="single" w:sz="6" w:space="0" w:color="auto"/>
              <w:bottom w:val="single" w:sz="6" w:space="0" w:color="auto"/>
              <w:right w:val="nil"/>
            </w:tcBorders>
            <w:vAlign w:val="center"/>
            <w:hideMark/>
          </w:tcPr>
          <w:p w14:paraId="3A2F7C79" w14:textId="77777777" w:rsidR="00F302C5" w:rsidRPr="00E432E0" w:rsidRDefault="00F302C5" w:rsidP="00C04E8D">
            <w:pPr>
              <w:rPr>
                <w:rFonts w:eastAsiaTheme="minorHAnsi"/>
              </w:rPr>
            </w:pPr>
            <w:r w:rsidRPr="00E432E0">
              <w:rPr>
                <w:rFonts w:eastAsiaTheme="minorHAnsi"/>
              </w:rPr>
              <w:t>Recessed downlight luminaries</w:t>
            </w:r>
          </w:p>
        </w:tc>
        <w:tc>
          <w:tcPr>
            <w:tcW w:w="1350" w:type="dxa"/>
            <w:tcBorders>
              <w:top w:val="single" w:sz="6" w:space="0" w:color="auto"/>
              <w:left w:val="single" w:sz="6" w:space="0" w:color="auto"/>
              <w:bottom w:val="single" w:sz="6" w:space="0" w:color="auto"/>
              <w:right w:val="single" w:sz="6" w:space="0" w:color="auto"/>
            </w:tcBorders>
            <w:vAlign w:val="center"/>
            <w:hideMark/>
          </w:tcPr>
          <w:p w14:paraId="4AC70087" w14:textId="77777777" w:rsidR="00F302C5" w:rsidRPr="00E432E0" w:rsidRDefault="00F302C5" w:rsidP="00C04E8D">
            <w:pPr>
              <w:jc w:val="center"/>
              <w:rPr>
                <w:rFonts w:eastAsiaTheme="minorHAnsi"/>
              </w:rPr>
            </w:pPr>
            <w:r w:rsidRPr="00E432E0">
              <w:rPr>
                <w:rFonts w:eastAsiaTheme="minorHAnsi"/>
              </w:rPr>
              <w:t>2000</w:t>
            </w:r>
          </w:p>
        </w:tc>
        <w:tc>
          <w:tcPr>
            <w:tcW w:w="2146" w:type="dxa"/>
            <w:tcBorders>
              <w:top w:val="single" w:sz="6" w:space="0" w:color="auto"/>
              <w:left w:val="single" w:sz="6" w:space="0" w:color="auto"/>
              <w:bottom w:val="single" w:sz="6" w:space="0" w:color="auto"/>
              <w:right w:val="single" w:sz="6" w:space="0" w:color="auto"/>
            </w:tcBorders>
            <w:vAlign w:val="center"/>
            <w:hideMark/>
          </w:tcPr>
          <w:p w14:paraId="4F6C1B53" w14:textId="77777777" w:rsidR="00F302C5" w:rsidRPr="00E432E0" w:rsidRDefault="00F302C5" w:rsidP="00C04E8D">
            <w:pPr>
              <w:jc w:val="center"/>
              <w:rPr>
                <w:rFonts w:eastAsiaTheme="minorHAnsi"/>
              </w:rPr>
            </w:pPr>
            <w:r w:rsidRPr="00E432E0">
              <w:rPr>
                <w:rFonts w:eastAsiaTheme="minorHAnsi"/>
              </w:rPr>
              <w:t>2.0</w:t>
            </w:r>
          </w:p>
        </w:tc>
        <w:tc>
          <w:tcPr>
            <w:tcW w:w="1228" w:type="dxa"/>
            <w:tcBorders>
              <w:top w:val="single" w:sz="6" w:space="0" w:color="auto"/>
              <w:left w:val="single" w:sz="6" w:space="0" w:color="auto"/>
              <w:bottom w:val="single" w:sz="6" w:space="0" w:color="auto"/>
              <w:right w:val="single" w:sz="6" w:space="0" w:color="auto"/>
            </w:tcBorders>
            <w:vAlign w:val="center"/>
            <w:hideMark/>
          </w:tcPr>
          <w:p w14:paraId="016128A8" w14:textId="77777777" w:rsidR="00F302C5" w:rsidRPr="00E432E0" w:rsidRDefault="00F302C5" w:rsidP="00C04E8D">
            <w:pPr>
              <w:jc w:val="center"/>
              <w:rPr>
                <w:rFonts w:eastAsiaTheme="minorHAnsi"/>
              </w:rPr>
            </w:pPr>
            <w:r w:rsidRPr="00E432E0">
              <w:rPr>
                <w:rFonts w:eastAsiaTheme="minorHAnsi"/>
              </w:rPr>
              <w:t>$4.00</w:t>
            </w:r>
          </w:p>
        </w:tc>
      </w:tr>
      <w:tr w:rsidR="00F302C5" w:rsidRPr="00E432E0" w14:paraId="03E90568" w14:textId="77777777" w:rsidTr="00C04E8D">
        <w:trPr>
          <w:trHeight w:val="305"/>
          <w:jc w:val="center"/>
        </w:trPr>
        <w:tc>
          <w:tcPr>
            <w:tcW w:w="3420" w:type="dxa"/>
            <w:tcBorders>
              <w:top w:val="single" w:sz="6" w:space="0" w:color="auto"/>
              <w:left w:val="single" w:sz="6" w:space="0" w:color="auto"/>
              <w:bottom w:val="single" w:sz="6" w:space="0" w:color="auto"/>
              <w:right w:val="nil"/>
            </w:tcBorders>
            <w:vAlign w:val="center"/>
            <w:hideMark/>
          </w:tcPr>
          <w:p w14:paraId="3D832574" w14:textId="77777777" w:rsidR="00F302C5" w:rsidRPr="00E432E0" w:rsidRDefault="00F302C5" w:rsidP="00C04E8D">
            <w:pPr>
              <w:rPr>
                <w:rFonts w:eastAsiaTheme="minorHAnsi"/>
              </w:rPr>
            </w:pPr>
            <w:r w:rsidRPr="00E432E0">
              <w:rPr>
                <w:rFonts w:eastAsiaTheme="minorHAnsi"/>
              </w:rPr>
              <w:t>Track lights</w:t>
            </w:r>
          </w:p>
        </w:tc>
        <w:tc>
          <w:tcPr>
            <w:tcW w:w="1350" w:type="dxa"/>
            <w:tcBorders>
              <w:top w:val="single" w:sz="6" w:space="0" w:color="auto"/>
              <w:left w:val="single" w:sz="6" w:space="0" w:color="auto"/>
              <w:bottom w:val="single" w:sz="6" w:space="0" w:color="auto"/>
              <w:right w:val="single" w:sz="6" w:space="0" w:color="auto"/>
            </w:tcBorders>
            <w:vAlign w:val="center"/>
            <w:hideMark/>
          </w:tcPr>
          <w:p w14:paraId="6B40AE70" w14:textId="77777777" w:rsidR="00F302C5" w:rsidRPr="00E432E0" w:rsidRDefault="00F302C5" w:rsidP="00C04E8D">
            <w:pPr>
              <w:jc w:val="center"/>
              <w:rPr>
                <w:rFonts w:eastAsiaTheme="minorHAnsi"/>
              </w:rPr>
            </w:pPr>
            <w:r w:rsidRPr="00E432E0">
              <w:rPr>
                <w:rFonts w:eastAsiaTheme="minorHAnsi"/>
              </w:rPr>
              <w:t>2000</w:t>
            </w:r>
          </w:p>
        </w:tc>
        <w:tc>
          <w:tcPr>
            <w:tcW w:w="2146" w:type="dxa"/>
            <w:tcBorders>
              <w:top w:val="single" w:sz="6" w:space="0" w:color="auto"/>
              <w:left w:val="single" w:sz="6" w:space="0" w:color="auto"/>
              <w:bottom w:val="single" w:sz="6" w:space="0" w:color="auto"/>
              <w:right w:val="single" w:sz="6" w:space="0" w:color="auto"/>
            </w:tcBorders>
            <w:vAlign w:val="center"/>
            <w:hideMark/>
          </w:tcPr>
          <w:p w14:paraId="2B70F85F" w14:textId="77777777" w:rsidR="00F302C5" w:rsidRPr="00E432E0" w:rsidRDefault="00F302C5" w:rsidP="00C04E8D">
            <w:pPr>
              <w:jc w:val="center"/>
              <w:rPr>
                <w:rFonts w:eastAsiaTheme="minorHAnsi"/>
              </w:rPr>
            </w:pPr>
            <w:r w:rsidRPr="00E432E0">
              <w:rPr>
                <w:rFonts w:eastAsiaTheme="minorHAnsi"/>
              </w:rPr>
              <w:t>2.0</w:t>
            </w:r>
          </w:p>
        </w:tc>
        <w:tc>
          <w:tcPr>
            <w:tcW w:w="1228" w:type="dxa"/>
            <w:tcBorders>
              <w:top w:val="single" w:sz="6" w:space="0" w:color="auto"/>
              <w:left w:val="single" w:sz="6" w:space="0" w:color="auto"/>
              <w:bottom w:val="single" w:sz="6" w:space="0" w:color="auto"/>
              <w:right w:val="single" w:sz="6" w:space="0" w:color="auto"/>
            </w:tcBorders>
            <w:vAlign w:val="center"/>
            <w:hideMark/>
          </w:tcPr>
          <w:p w14:paraId="27F52DC1" w14:textId="77777777" w:rsidR="00F302C5" w:rsidRPr="00E432E0" w:rsidRDefault="00F302C5" w:rsidP="00C04E8D">
            <w:pPr>
              <w:jc w:val="center"/>
              <w:rPr>
                <w:rFonts w:eastAsiaTheme="minorHAnsi"/>
              </w:rPr>
            </w:pPr>
            <w:r w:rsidRPr="00E432E0">
              <w:rPr>
                <w:rFonts w:eastAsiaTheme="minorHAnsi"/>
              </w:rPr>
              <w:t>$4.00</w:t>
            </w:r>
          </w:p>
        </w:tc>
      </w:tr>
    </w:tbl>
    <w:p w14:paraId="1D81146A" w14:textId="77777777" w:rsidR="00F302C5" w:rsidRDefault="00F302C5" w:rsidP="00F302C5">
      <w:pPr>
        <w:jc w:val="left"/>
        <w:rPr>
          <w:ins w:id="9758" w:author="Samuel Dent" w:date="2015-09-23T08:14:00Z"/>
          <w:rFonts w:cstheme="minorHAnsi"/>
        </w:rPr>
      </w:pPr>
    </w:p>
    <w:p w14:paraId="7BF8F1BC" w14:textId="77777777" w:rsidR="00F302C5" w:rsidRDefault="00F302C5" w:rsidP="00F302C5">
      <w:pPr>
        <w:jc w:val="left"/>
        <w:rPr>
          <w:ins w:id="9759" w:author="Samuel Dent" w:date="2015-09-23T08:10:00Z"/>
          <w:rFonts w:cstheme="minorHAnsi"/>
        </w:rPr>
      </w:pPr>
      <w:ins w:id="9760" w:author="Samuel Dent" w:date="2015-09-23T08:10:00Z">
        <w:r>
          <w:rPr>
            <w:rFonts w:cstheme="minorHAnsi"/>
          </w:rPr>
          <w:t>For non-exempt EISA bulb types defined above, the following O&amp;M assumptions should be used: Life of the baseline bulb is assumed to be 1.32 year</w:t>
        </w:r>
        <w:r>
          <w:rPr>
            <w:rStyle w:val="FootnoteReference"/>
            <w:rFonts w:eastAsiaTheme="majorEastAsia"/>
            <w:iCs/>
          </w:rPr>
          <w:footnoteReference w:id="798"/>
        </w:r>
        <w:r>
          <w:rPr>
            <w:rFonts w:cstheme="minorHAnsi"/>
          </w:rPr>
          <w:t>; baseline replacement cost is assumed to be $5</w:t>
        </w:r>
        <w:r>
          <w:rPr>
            <w:rStyle w:val="FootnoteReference"/>
            <w:rFonts w:eastAsiaTheme="majorEastAsia"/>
          </w:rPr>
          <w:footnoteReference w:id="799"/>
        </w:r>
        <w:r>
          <w:rPr>
            <w:rFonts w:cstheme="minorHAnsi"/>
          </w:rPr>
          <w:t>.</w:t>
        </w:r>
      </w:ins>
    </w:p>
    <w:p w14:paraId="11519B10" w14:textId="77777777" w:rsidR="00AA1243" w:rsidRDefault="00AA1243" w:rsidP="00AA1243">
      <w:pPr>
        <w:jc w:val="left"/>
        <w:rPr>
          <w:ins w:id="9765" w:author="Samuel Dent" w:date="2016-01-14T06:58:00Z"/>
          <w:rFonts w:cstheme="minorHAnsi"/>
        </w:rPr>
      </w:pPr>
      <w:ins w:id="9766" w:author="Samuel Dent" w:date="2016-01-14T06:58:00Z">
        <w:r>
          <w:t>It is important to note that for cost-effectiveness screening purposes, the O&amp;M cost adjustments should only be applied in cases where the light bulbs area actually in service and so should be multiplied by the appropriate ISR.</w:t>
        </w:r>
      </w:ins>
    </w:p>
    <w:p w14:paraId="185EA13A" w14:textId="77777777" w:rsidR="00F302C5" w:rsidRPr="00E432E0" w:rsidRDefault="00F302C5" w:rsidP="00F302C5">
      <w:pPr>
        <w:spacing w:after="240"/>
        <w:rPr>
          <w:rFonts w:cstheme="minorHAnsi"/>
        </w:rPr>
      </w:pPr>
    </w:p>
    <w:p w14:paraId="015BDF27" w14:textId="15B92B5C" w:rsidR="00F302C5" w:rsidRDefault="00F302C5" w:rsidP="00F302C5">
      <w:pPr>
        <w:keepNext/>
        <w:keepLines/>
        <w:spacing w:before="200"/>
        <w:jc w:val="left"/>
        <w:outlineLvl w:val="5"/>
        <w:rPr>
          <w:ins w:id="9767" w:author="Stephanie Baer" w:date="2015-12-16T12:55:00Z"/>
          <w:rFonts w:eastAsiaTheme="majorEastAsia" w:cstheme="majorBidi"/>
          <w:b/>
          <w:iCs/>
          <w:smallCaps/>
          <w:sz w:val="22"/>
        </w:rPr>
      </w:pPr>
      <w:r w:rsidRPr="00E432E0">
        <w:rPr>
          <w:rFonts w:eastAsiaTheme="majorEastAsia" w:cstheme="majorBidi"/>
          <w:b/>
          <w:iCs/>
          <w:smallCaps/>
          <w:sz w:val="22"/>
        </w:rPr>
        <w:t>Measure Code: RS-LTG-LEDD-</w:t>
      </w:r>
      <w:del w:id="9768" w:author="Samuel Dent" w:date="2015-09-23T08:36:00Z">
        <w:r w:rsidRPr="00E432E0" w:rsidDel="007171D5">
          <w:rPr>
            <w:rFonts w:eastAsiaTheme="majorEastAsia" w:cstheme="majorBidi"/>
            <w:b/>
            <w:iCs/>
            <w:smallCaps/>
            <w:sz w:val="22"/>
          </w:rPr>
          <w:delText>V04</w:delText>
        </w:r>
      </w:del>
      <w:ins w:id="9769" w:author="Samuel Dent" w:date="2015-09-23T08:36:00Z">
        <w:r w:rsidRPr="00E432E0">
          <w:rPr>
            <w:rFonts w:eastAsiaTheme="majorEastAsia" w:cstheme="majorBidi"/>
            <w:b/>
            <w:iCs/>
            <w:smallCaps/>
            <w:sz w:val="22"/>
          </w:rPr>
          <w:t>V0</w:t>
        </w:r>
        <w:del w:id="9770" w:author="&quot;sdent&quot;" w:date="2016-01-22T05:18:00Z">
          <w:r w:rsidDel="00733D06">
            <w:rPr>
              <w:rFonts w:eastAsiaTheme="majorEastAsia" w:cstheme="majorBidi"/>
              <w:b/>
              <w:iCs/>
              <w:smallCaps/>
              <w:sz w:val="22"/>
            </w:rPr>
            <w:delText>5</w:delText>
          </w:r>
        </w:del>
      </w:ins>
      <w:ins w:id="9771" w:author="&quot;sdent&quot;" w:date="2016-01-22T05:18:00Z">
        <w:r w:rsidR="00733D06">
          <w:rPr>
            <w:rFonts w:eastAsiaTheme="majorEastAsia" w:cstheme="majorBidi"/>
            <w:b/>
            <w:iCs/>
            <w:smallCaps/>
            <w:sz w:val="22"/>
          </w:rPr>
          <w:t>6</w:t>
        </w:r>
      </w:ins>
      <w:r w:rsidRPr="00E432E0">
        <w:rPr>
          <w:rFonts w:eastAsiaTheme="majorEastAsia" w:cstheme="majorBidi"/>
          <w:b/>
          <w:iCs/>
          <w:smallCaps/>
          <w:sz w:val="22"/>
        </w:rPr>
        <w:t>-1</w:t>
      </w:r>
      <w:del w:id="9772" w:author="&quot;sdent&quot;" w:date="2016-01-22T05:18:00Z">
        <w:r w:rsidRPr="00E432E0" w:rsidDel="00733D06">
          <w:rPr>
            <w:rFonts w:eastAsiaTheme="majorEastAsia" w:cstheme="majorBidi"/>
            <w:b/>
            <w:iCs/>
            <w:smallCaps/>
            <w:sz w:val="22"/>
          </w:rPr>
          <w:delText>5</w:delText>
        </w:r>
      </w:del>
      <w:ins w:id="9773" w:author="&quot;sdent&quot;" w:date="2016-01-22T05:18:00Z">
        <w:r w:rsidR="00733D06">
          <w:rPr>
            <w:rFonts w:eastAsiaTheme="majorEastAsia" w:cstheme="majorBidi"/>
            <w:b/>
            <w:iCs/>
            <w:smallCaps/>
            <w:sz w:val="22"/>
          </w:rPr>
          <w:t>6</w:t>
        </w:r>
      </w:ins>
      <w:r w:rsidRPr="00E432E0">
        <w:rPr>
          <w:rFonts w:eastAsiaTheme="majorEastAsia" w:cstheme="majorBidi"/>
          <w:b/>
          <w:iCs/>
          <w:smallCaps/>
          <w:sz w:val="22"/>
        </w:rPr>
        <w:t>0601</w:t>
      </w:r>
    </w:p>
    <w:p w14:paraId="3C8C8DAC" w14:textId="77777777" w:rsidR="00BB5E33" w:rsidRDefault="00BB5E33" w:rsidP="00BB5E33"/>
    <w:p w14:paraId="7723C34B" w14:textId="77777777" w:rsidR="00BB5E33" w:rsidRPr="00BB5E33" w:rsidRDefault="00BB5E33" w:rsidP="00BB5E33">
      <w:pPr>
        <w:sectPr w:rsidR="00BB5E33" w:rsidRPr="00BB5E33">
          <w:headerReference w:type="default" r:id="rId58"/>
          <w:pgSz w:w="12240" w:h="15840"/>
          <w:pgMar w:top="1440" w:right="1440" w:bottom="1440" w:left="1440" w:header="720" w:footer="720" w:gutter="0"/>
          <w:cols w:space="720"/>
          <w:docGrid w:linePitch="360"/>
        </w:sectPr>
      </w:pPr>
    </w:p>
    <w:p w14:paraId="32080850" w14:textId="77777777" w:rsidR="00841F99" w:rsidRPr="000B7BB6" w:rsidRDefault="00841F99" w:rsidP="00841F99">
      <w:pPr>
        <w:pStyle w:val="Heading3"/>
      </w:pPr>
      <w:bookmarkStart w:id="9774" w:name="_Toc437856009"/>
      <w:bookmarkStart w:id="9775" w:name="_Toc319489392"/>
      <w:bookmarkStart w:id="9776" w:name="_Toc319662663"/>
      <w:bookmarkStart w:id="9777" w:name="_Ref325436417"/>
      <w:bookmarkStart w:id="9778" w:name="_Ref325436421"/>
      <w:bookmarkStart w:id="9779" w:name="_Toc333219105"/>
      <w:bookmarkStart w:id="9780" w:name="_Ref353869936"/>
      <w:bookmarkStart w:id="9781" w:name="_Ref353869941"/>
      <w:bookmarkStart w:id="9782" w:name="_Toc437592994"/>
      <w:bookmarkStart w:id="9783" w:name="_Toc441217063"/>
      <w:r w:rsidRPr="000B7BB6">
        <w:lastRenderedPageBreak/>
        <w:t>LED Exit Signs</w:t>
      </w:r>
      <w:bookmarkEnd w:id="9774"/>
      <w:bookmarkEnd w:id="9775"/>
      <w:bookmarkEnd w:id="9776"/>
      <w:bookmarkEnd w:id="9777"/>
      <w:bookmarkEnd w:id="9778"/>
      <w:bookmarkEnd w:id="9779"/>
      <w:bookmarkEnd w:id="9780"/>
      <w:bookmarkEnd w:id="9781"/>
      <w:bookmarkEnd w:id="9782"/>
      <w:bookmarkEnd w:id="9783"/>
      <w:r w:rsidRPr="000B7BB6">
        <w:t xml:space="preserve"> </w:t>
      </w:r>
    </w:p>
    <w:p w14:paraId="7933A679" w14:textId="77777777" w:rsidR="00841F99" w:rsidRPr="000B7BB6" w:rsidRDefault="00841F99" w:rsidP="00841F99">
      <w:pPr>
        <w:pStyle w:val="Heading6"/>
      </w:pPr>
      <w:r w:rsidRPr="00B41203">
        <w:t xml:space="preserve">Description </w:t>
      </w:r>
    </w:p>
    <w:p w14:paraId="4D865FC0" w14:textId="77777777" w:rsidR="00841F99" w:rsidRPr="00A05FC2" w:rsidRDefault="00841F99" w:rsidP="00841F99">
      <w:pPr>
        <w:rPr>
          <w:rFonts w:cstheme="minorHAnsi"/>
        </w:rPr>
      </w:pPr>
      <w:r w:rsidRPr="00A05FC2">
        <w:rPr>
          <w:rFonts w:cstheme="minorHAnsi"/>
        </w:rPr>
        <w:t xml:space="preserve">This measure characterizes the savings associated with installing a Light Emitting Diode (LED) exit sign in place of a fluorescent or incandescent exit sign in a </w:t>
      </w:r>
      <w:proofErr w:type="gramStart"/>
      <w:r w:rsidRPr="00A05FC2">
        <w:rPr>
          <w:rFonts w:cstheme="minorHAnsi"/>
        </w:rPr>
        <w:t>MultiFamily</w:t>
      </w:r>
      <w:proofErr w:type="gramEnd"/>
      <w:r>
        <w:rPr>
          <w:rFonts w:cstheme="minorHAnsi"/>
        </w:rPr>
        <w:t xml:space="preserve"> building</w:t>
      </w:r>
      <w:r w:rsidRPr="00A05FC2">
        <w:rPr>
          <w:rFonts w:cstheme="minorHAnsi"/>
        </w:rPr>
        <w:t>. Light Emitting Diode exit signs have a string of very small, typically red or green, glowing LEDs arranged in a circle or oval. The LEDs may also be arranged in a line on the side, top or bottom of the exit sign. LED exit signs provide the best balance of safety, low maintenance, and very low energy usage compared to other exit sign technologies.</w:t>
      </w:r>
    </w:p>
    <w:p w14:paraId="371422E4" w14:textId="77777777" w:rsidR="00841F99" w:rsidRPr="000B7BB6" w:rsidRDefault="00841F99" w:rsidP="00841F99">
      <w:pPr>
        <w:widowControl/>
        <w:jc w:val="left"/>
        <w:rPr>
          <w:rFonts w:cstheme="minorHAnsi"/>
          <w:szCs w:val="20"/>
        </w:rPr>
      </w:pPr>
      <w:r w:rsidRPr="000B7BB6">
        <w:rPr>
          <w:rFonts w:cstheme="minorHAnsi"/>
          <w:szCs w:val="20"/>
        </w:rPr>
        <w:t xml:space="preserve">This measure was developed to be applicable to the following program types:  TOS, NC, RF.  </w:t>
      </w:r>
    </w:p>
    <w:p w14:paraId="1A8B4C03" w14:textId="77777777" w:rsidR="00841F99" w:rsidRPr="000B7BB6" w:rsidRDefault="00841F99" w:rsidP="00841F99">
      <w:pPr>
        <w:widowControl/>
        <w:jc w:val="left"/>
        <w:rPr>
          <w:rFonts w:cstheme="minorHAnsi"/>
          <w:szCs w:val="20"/>
        </w:rPr>
      </w:pPr>
      <w:r w:rsidRPr="000B7BB6">
        <w:rPr>
          <w:rFonts w:cstheme="minorHAnsi"/>
          <w:szCs w:val="20"/>
        </w:rPr>
        <w:t>If applied to other program types, the measure savings should be verified.</w:t>
      </w:r>
    </w:p>
    <w:p w14:paraId="6CEFD7FE" w14:textId="77777777" w:rsidR="00841F99" w:rsidRPr="000B7BB6" w:rsidRDefault="00841F99" w:rsidP="00841F99">
      <w:pPr>
        <w:pStyle w:val="Heading6"/>
      </w:pPr>
      <w:r w:rsidRPr="00B41203">
        <w:t xml:space="preserve">Definition of Efficient Equipment </w:t>
      </w:r>
    </w:p>
    <w:p w14:paraId="483E215C" w14:textId="77777777" w:rsidR="00841F99" w:rsidRPr="00A05FC2" w:rsidRDefault="00841F99" w:rsidP="00841F99">
      <w:pPr>
        <w:rPr>
          <w:rFonts w:cstheme="minorHAnsi"/>
        </w:rPr>
      </w:pPr>
      <w:r w:rsidRPr="00A05FC2">
        <w:rPr>
          <w:rFonts w:cstheme="minorHAnsi"/>
        </w:rPr>
        <w:t>The efficient equipment is assumed to be an exit sign illuminated by LEDs.</w:t>
      </w:r>
    </w:p>
    <w:p w14:paraId="1292AA74" w14:textId="77777777" w:rsidR="00841F99" w:rsidRPr="000B7BB6" w:rsidRDefault="00841F99" w:rsidP="00841F99">
      <w:pPr>
        <w:pStyle w:val="Heading6"/>
      </w:pPr>
      <w:r w:rsidRPr="00B41203">
        <w:t xml:space="preserve">Definition of Baseline Equipment </w:t>
      </w:r>
    </w:p>
    <w:p w14:paraId="1FA1EA6D" w14:textId="77777777" w:rsidR="00841F99" w:rsidRPr="00A05FC2" w:rsidRDefault="00841F99" w:rsidP="00841F99">
      <w:pPr>
        <w:keepNext/>
        <w:rPr>
          <w:rFonts w:cstheme="minorHAnsi"/>
        </w:rPr>
      </w:pPr>
      <w:r w:rsidRPr="00A05FC2">
        <w:rPr>
          <w:rFonts w:cstheme="minorHAnsi"/>
        </w:rPr>
        <w:t>The baseline equipment is assumed to be a fluorescent or incandescent model.</w:t>
      </w:r>
    </w:p>
    <w:p w14:paraId="21AB199D" w14:textId="77777777" w:rsidR="00841F99" w:rsidRPr="000B7BB6" w:rsidRDefault="00841F99" w:rsidP="00841F99">
      <w:pPr>
        <w:pStyle w:val="Heading6"/>
      </w:pPr>
      <w:r w:rsidRPr="00B41203">
        <w:t xml:space="preserve">Deemed Lifetime of Efficient Equipment </w:t>
      </w:r>
    </w:p>
    <w:p w14:paraId="3C02507C" w14:textId="77777777" w:rsidR="00841F99" w:rsidRPr="00A05FC2" w:rsidRDefault="00841F99" w:rsidP="00841F99">
      <w:pPr>
        <w:keepNext/>
        <w:rPr>
          <w:rFonts w:cstheme="minorHAnsi"/>
        </w:rPr>
      </w:pPr>
      <w:r w:rsidRPr="00A05FC2">
        <w:rPr>
          <w:rFonts w:cstheme="minorHAnsi"/>
        </w:rPr>
        <w:t>The measure life is assumed to be 16 years</w:t>
      </w:r>
      <w:r w:rsidRPr="00A05FC2">
        <w:rPr>
          <w:rStyle w:val="FootnoteReference"/>
          <w:rFonts w:asciiTheme="minorHAnsi" w:hAnsiTheme="minorHAnsi" w:cstheme="minorHAnsi"/>
        </w:rPr>
        <w:footnoteReference w:id="800"/>
      </w:r>
      <w:r w:rsidRPr="00A05FC2">
        <w:rPr>
          <w:rFonts w:cstheme="minorHAnsi"/>
        </w:rPr>
        <w:t>.</w:t>
      </w:r>
    </w:p>
    <w:p w14:paraId="3FD68495" w14:textId="77777777" w:rsidR="00841F99" w:rsidRPr="000B7BB6" w:rsidRDefault="00841F99" w:rsidP="00841F99">
      <w:pPr>
        <w:pStyle w:val="Heading6"/>
      </w:pPr>
      <w:r w:rsidRPr="00B41203">
        <w:t xml:space="preserve">Deemed Measure Cost </w:t>
      </w:r>
    </w:p>
    <w:p w14:paraId="23A9124F" w14:textId="77777777" w:rsidR="00841F99" w:rsidRPr="00A05FC2" w:rsidRDefault="00841F99" w:rsidP="00841F99">
      <w:pPr>
        <w:rPr>
          <w:rFonts w:cstheme="minorHAnsi"/>
        </w:rPr>
      </w:pPr>
      <w:r w:rsidRPr="00A05FC2">
        <w:rPr>
          <w:rFonts w:cstheme="minorHAnsi"/>
        </w:rPr>
        <w:t>The incremental cost for this measure is assumed to be $30</w:t>
      </w:r>
      <w:r w:rsidRPr="00A05FC2">
        <w:rPr>
          <w:rStyle w:val="FootnoteReference"/>
          <w:rFonts w:asciiTheme="minorHAnsi" w:hAnsiTheme="minorHAnsi" w:cstheme="minorHAnsi"/>
        </w:rPr>
        <w:footnoteReference w:id="801"/>
      </w:r>
      <w:r w:rsidRPr="00A05FC2">
        <w:rPr>
          <w:rFonts w:cstheme="minorHAnsi"/>
        </w:rPr>
        <w:t>.</w:t>
      </w:r>
    </w:p>
    <w:p w14:paraId="283033CC" w14:textId="77777777" w:rsidR="00841F99" w:rsidRPr="000B7BB6" w:rsidRDefault="00841F99" w:rsidP="00841F99">
      <w:pPr>
        <w:pStyle w:val="Heading6"/>
      </w:pPr>
      <w:r w:rsidRPr="00B41203">
        <w:t>Loadshape</w:t>
      </w:r>
    </w:p>
    <w:p w14:paraId="5C3FDD71" w14:textId="77777777" w:rsidR="00841F99" w:rsidRPr="000B7BB6" w:rsidRDefault="00841F99" w:rsidP="00841F99">
      <w:pPr>
        <w:widowControl/>
        <w:rPr>
          <w:rFonts w:cstheme="minorHAnsi"/>
          <w:color w:val="000000"/>
          <w:szCs w:val="20"/>
        </w:rPr>
      </w:pPr>
      <w:r w:rsidRPr="000B7BB6">
        <w:rPr>
          <w:rFonts w:cstheme="minorHAnsi"/>
          <w:color w:val="000000"/>
          <w:szCs w:val="20"/>
        </w:rPr>
        <w:t>Loadshape C53 - Flat</w:t>
      </w:r>
    </w:p>
    <w:p w14:paraId="191F2B12" w14:textId="77777777" w:rsidR="00841F99" w:rsidRPr="000B7BB6" w:rsidRDefault="00841F99" w:rsidP="00841F99">
      <w:pPr>
        <w:pStyle w:val="Heading6"/>
      </w:pPr>
      <w:r w:rsidRPr="00B41203">
        <w:t xml:space="preserve">Coincidence Factor </w:t>
      </w:r>
    </w:p>
    <w:p w14:paraId="5BC3FE0C" w14:textId="77777777" w:rsidR="00841F99" w:rsidRDefault="00841F99" w:rsidP="00841F99">
      <w:pPr>
        <w:rPr>
          <w:rFonts w:cstheme="minorHAnsi"/>
        </w:rPr>
      </w:pPr>
      <w:r w:rsidRPr="00A05FC2">
        <w:rPr>
          <w:rFonts w:cstheme="minorHAnsi"/>
        </w:rPr>
        <w:t>The summer peak coincidence factor for this measure is assumed to be 100%</w:t>
      </w:r>
      <w:r w:rsidRPr="00A05FC2">
        <w:rPr>
          <w:rStyle w:val="FootnoteReference"/>
          <w:rFonts w:asciiTheme="minorHAnsi" w:hAnsiTheme="minorHAnsi" w:cstheme="minorHAnsi"/>
        </w:rPr>
        <w:footnoteReference w:id="802"/>
      </w:r>
      <w:r w:rsidRPr="00A05FC2">
        <w:rPr>
          <w:rFonts w:cstheme="minorHAnsi"/>
        </w:rPr>
        <w:t>.</w:t>
      </w:r>
    </w:p>
    <w:p w14:paraId="08F5E828" w14:textId="77777777" w:rsidR="00841F99" w:rsidRPr="00A05FC2" w:rsidRDefault="00841F99" w:rsidP="00841F99">
      <w:pPr>
        <w:rPr>
          <w:rFonts w:cstheme="minorHAnsi"/>
        </w:rPr>
      </w:pPr>
    </w:p>
    <w:p w14:paraId="5CD7F92E" w14:textId="77777777" w:rsidR="00841F99" w:rsidRPr="00A05FC2" w:rsidRDefault="00841F99" w:rsidP="00841F99">
      <w:pPr>
        <w:keepNext/>
        <w:pBdr>
          <w:top w:val="double" w:sz="4" w:space="1" w:color="auto"/>
          <w:bottom w:val="double" w:sz="4" w:space="1" w:color="auto"/>
        </w:pBdr>
        <w:jc w:val="center"/>
        <w:rPr>
          <w:rFonts w:cstheme="minorHAnsi"/>
          <w:b/>
          <w:szCs w:val="20"/>
        </w:rPr>
      </w:pPr>
      <w:r w:rsidRPr="00A05FC2">
        <w:rPr>
          <w:rFonts w:cstheme="minorHAnsi"/>
          <w:b/>
          <w:szCs w:val="20"/>
        </w:rPr>
        <w:t>Algorithm</w:t>
      </w:r>
    </w:p>
    <w:p w14:paraId="647F51D2" w14:textId="77777777" w:rsidR="00841F99" w:rsidRPr="000B7BB6" w:rsidRDefault="00841F99" w:rsidP="00841F99">
      <w:pPr>
        <w:pStyle w:val="Heading6"/>
      </w:pPr>
      <w:r w:rsidRPr="00B41203">
        <w:t xml:space="preserve">Calculation of Savings </w:t>
      </w:r>
    </w:p>
    <w:p w14:paraId="0372C5A7" w14:textId="77777777" w:rsidR="00841F99" w:rsidRPr="000B7BB6" w:rsidRDefault="00841F99" w:rsidP="00841F99">
      <w:pPr>
        <w:pStyle w:val="Heading6"/>
      </w:pPr>
      <w:r w:rsidRPr="000B7BB6">
        <w:t xml:space="preserve">Electric Energy Savings </w:t>
      </w:r>
    </w:p>
    <w:p w14:paraId="65153B68" w14:textId="77777777" w:rsidR="00841F99" w:rsidRPr="00A05FC2" w:rsidRDefault="00841F99" w:rsidP="00841F99">
      <w:pPr>
        <w:ind w:left="720" w:firstLine="720"/>
        <w:rPr>
          <w:rFonts w:cstheme="minorHAnsi"/>
          <w:noProof/>
        </w:rPr>
      </w:pPr>
      <w:r w:rsidRPr="00A05FC2">
        <w:rPr>
          <w:rFonts w:cstheme="minorHAnsi"/>
          <w:noProof/>
        </w:rPr>
        <w:t>ΔkWh</w:t>
      </w:r>
      <w:r w:rsidRPr="00A05FC2">
        <w:rPr>
          <w:rFonts w:cstheme="minorHAnsi"/>
          <w:noProof/>
        </w:rPr>
        <w:tab/>
        <w:t xml:space="preserve">= </w:t>
      </w:r>
      <w:r w:rsidRPr="00B41203">
        <w:rPr>
          <w:rFonts w:cstheme="minorHAnsi"/>
          <w:noProof/>
        </w:rPr>
        <w:t xml:space="preserve">((WattsBase - WattsEE) / 1000) </w:t>
      </w:r>
      <w:r w:rsidRPr="00A05FC2">
        <w:rPr>
          <w:rFonts w:cstheme="minorHAnsi"/>
          <w:noProof/>
        </w:rPr>
        <w:t xml:space="preserve"> * HOURS * </w:t>
      </w:r>
      <w:r w:rsidRPr="00A05FC2">
        <w:rPr>
          <w:rFonts w:cstheme="minorHAnsi"/>
        </w:rPr>
        <w:t>WHF</w:t>
      </w:r>
      <w:r w:rsidRPr="00A05FC2">
        <w:rPr>
          <w:rFonts w:cstheme="minorHAnsi"/>
          <w:vertAlign w:val="subscript"/>
        </w:rPr>
        <w:t>e</w:t>
      </w:r>
    </w:p>
    <w:p w14:paraId="7A94F745" w14:textId="77777777" w:rsidR="00841F99" w:rsidRPr="00A05FC2" w:rsidRDefault="00841F99" w:rsidP="00841F99">
      <w:pPr>
        <w:rPr>
          <w:rFonts w:cstheme="minorHAnsi"/>
        </w:rPr>
      </w:pPr>
      <w:r w:rsidRPr="00A05FC2">
        <w:rPr>
          <w:rFonts w:cstheme="minorHAnsi"/>
        </w:rPr>
        <w:t>Where:</w:t>
      </w:r>
    </w:p>
    <w:p w14:paraId="3FDF00E3" w14:textId="77777777" w:rsidR="00841F99" w:rsidRPr="000B7BB6" w:rsidRDefault="00841F99" w:rsidP="00841F99">
      <w:pPr>
        <w:ind w:left="2160" w:hanging="1440"/>
        <w:rPr>
          <w:rFonts w:cstheme="minorHAnsi"/>
          <w:noProof/>
        </w:rPr>
      </w:pPr>
      <w:r w:rsidRPr="000B7BB6">
        <w:rPr>
          <w:rFonts w:cstheme="minorHAnsi"/>
          <w:noProof/>
        </w:rPr>
        <w:t xml:space="preserve">WattsBase </w:t>
      </w:r>
      <w:r w:rsidRPr="000B7BB6">
        <w:rPr>
          <w:rFonts w:cstheme="minorHAnsi"/>
          <w:noProof/>
        </w:rPr>
        <w:tab/>
        <w:t>= Actual wattage if known, if unknown assume the following:</w:t>
      </w:r>
    </w:p>
    <w:tbl>
      <w:tblPr>
        <w:tblStyle w:val="TableGrid"/>
        <w:tblW w:w="0" w:type="auto"/>
        <w:jc w:val="center"/>
        <w:tblLook w:val="04A0" w:firstRow="1" w:lastRow="0" w:firstColumn="1" w:lastColumn="0" w:noHBand="0" w:noVBand="1"/>
        <w:tblPrChange w:id="9784" w:author="&quot;sdent&quot;" w:date="2016-01-21T10:36:00Z">
          <w:tblPr>
            <w:tblStyle w:val="TableGrid"/>
            <w:tblW w:w="0" w:type="auto"/>
            <w:jc w:val="center"/>
            <w:tblLook w:val="04A0" w:firstRow="1" w:lastRow="0" w:firstColumn="1" w:lastColumn="0" w:noHBand="0" w:noVBand="1"/>
          </w:tblPr>
        </w:tblPrChange>
      </w:tblPr>
      <w:tblGrid>
        <w:gridCol w:w="4788"/>
        <w:gridCol w:w="4788"/>
        <w:tblGridChange w:id="9785">
          <w:tblGrid>
            <w:gridCol w:w="4788"/>
            <w:gridCol w:w="4788"/>
          </w:tblGrid>
        </w:tblGridChange>
      </w:tblGrid>
      <w:tr w:rsidR="00841F99" w:rsidRPr="00DC124D" w14:paraId="17CB39CD" w14:textId="77777777" w:rsidTr="003125E0">
        <w:trPr>
          <w:tblHeader/>
          <w:jc w:val="center"/>
          <w:trPrChange w:id="9786" w:author="&quot;sdent&quot;" w:date="2016-01-21T10:36:00Z">
            <w:trPr>
              <w:jc w:val="center"/>
            </w:trPr>
          </w:trPrChange>
        </w:trPr>
        <w:tc>
          <w:tcPr>
            <w:tcW w:w="4788" w:type="dxa"/>
            <w:shd w:val="clear" w:color="auto" w:fill="808080" w:themeFill="background1" w:themeFillShade="80"/>
            <w:tcPrChange w:id="9787" w:author="&quot;sdent&quot;" w:date="2016-01-21T10:36:00Z">
              <w:tcPr>
                <w:tcW w:w="4788" w:type="dxa"/>
                <w:shd w:val="clear" w:color="auto" w:fill="808080" w:themeFill="background1" w:themeFillShade="80"/>
              </w:tcPr>
            </w:tcPrChange>
          </w:tcPr>
          <w:p w14:paraId="6931D0D1" w14:textId="77777777" w:rsidR="00841F99" w:rsidRPr="00DC124D" w:rsidRDefault="00841F99" w:rsidP="00841F99">
            <w:pPr>
              <w:jc w:val="center"/>
              <w:rPr>
                <w:rFonts w:asciiTheme="minorHAnsi" w:hAnsiTheme="minorHAnsi" w:cstheme="minorHAnsi"/>
                <w:b/>
                <w:color w:val="FFFFFF" w:themeColor="background1"/>
              </w:rPr>
            </w:pPr>
            <w:r w:rsidRPr="00DC124D">
              <w:rPr>
                <w:rFonts w:asciiTheme="minorHAnsi" w:hAnsiTheme="minorHAnsi" w:cstheme="minorHAnsi"/>
                <w:b/>
                <w:color w:val="FFFFFF" w:themeColor="background1"/>
              </w:rPr>
              <w:t>Baseline Type</w:t>
            </w:r>
          </w:p>
        </w:tc>
        <w:tc>
          <w:tcPr>
            <w:tcW w:w="4788" w:type="dxa"/>
            <w:shd w:val="clear" w:color="auto" w:fill="808080" w:themeFill="background1" w:themeFillShade="80"/>
            <w:tcPrChange w:id="9788" w:author="&quot;sdent&quot;" w:date="2016-01-21T10:36:00Z">
              <w:tcPr>
                <w:tcW w:w="4788" w:type="dxa"/>
                <w:shd w:val="clear" w:color="auto" w:fill="808080" w:themeFill="background1" w:themeFillShade="80"/>
              </w:tcPr>
            </w:tcPrChange>
          </w:tcPr>
          <w:p w14:paraId="3724BF4A" w14:textId="77777777" w:rsidR="00841F99" w:rsidRPr="00DC124D" w:rsidRDefault="00841F99" w:rsidP="00841F99">
            <w:pPr>
              <w:jc w:val="center"/>
              <w:rPr>
                <w:rFonts w:asciiTheme="minorHAnsi" w:hAnsiTheme="minorHAnsi" w:cstheme="minorHAnsi"/>
                <w:b/>
                <w:color w:val="FFFFFF" w:themeColor="background1"/>
              </w:rPr>
            </w:pPr>
            <w:r w:rsidRPr="00DC124D">
              <w:rPr>
                <w:rFonts w:asciiTheme="minorHAnsi" w:hAnsiTheme="minorHAnsi" w:cstheme="minorHAnsi"/>
                <w:b/>
                <w:color w:val="FFFFFF" w:themeColor="background1"/>
              </w:rPr>
              <w:t>WattsBase</w:t>
            </w:r>
          </w:p>
        </w:tc>
      </w:tr>
      <w:tr w:rsidR="00841F99" w:rsidRPr="00DC124D" w14:paraId="5EE5000E" w14:textId="77777777" w:rsidTr="00841F99">
        <w:trPr>
          <w:jc w:val="center"/>
        </w:trPr>
        <w:tc>
          <w:tcPr>
            <w:tcW w:w="4788" w:type="dxa"/>
          </w:tcPr>
          <w:p w14:paraId="6A751EA0" w14:textId="77777777" w:rsidR="00841F99" w:rsidRPr="00DC124D" w:rsidRDefault="00841F99" w:rsidP="00841F99">
            <w:pPr>
              <w:jc w:val="center"/>
              <w:rPr>
                <w:rFonts w:asciiTheme="minorHAnsi" w:hAnsiTheme="minorHAnsi" w:cstheme="minorHAnsi"/>
              </w:rPr>
            </w:pPr>
            <w:r w:rsidRPr="00DC124D">
              <w:rPr>
                <w:rFonts w:asciiTheme="minorHAnsi" w:hAnsiTheme="minorHAnsi" w:cstheme="minorHAnsi"/>
              </w:rPr>
              <w:lastRenderedPageBreak/>
              <w:t>Incandescent</w:t>
            </w:r>
          </w:p>
        </w:tc>
        <w:tc>
          <w:tcPr>
            <w:tcW w:w="4788" w:type="dxa"/>
          </w:tcPr>
          <w:p w14:paraId="2A24BFF6" w14:textId="77777777" w:rsidR="00841F99" w:rsidRPr="00DC124D" w:rsidRDefault="00841F99" w:rsidP="00841F99">
            <w:pPr>
              <w:jc w:val="center"/>
              <w:rPr>
                <w:rFonts w:asciiTheme="minorHAnsi" w:hAnsiTheme="minorHAnsi" w:cstheme="minorHAnsi"/>
              </w:rPr>
            </w:pPr>
            <w:r w:rsidRPr="00DC124D">
              <w:rPr>
                <w:rFonts w:asciiTheme="minorHAnsi" w:hAnsiTheme="minorHAnsi" w:cstheme="minorHAnsi"/>
              </w:rPr>
              <w:t>35W</w:t>
            </w:r>
            <w:r w:rsidRPr="00DC124D">
              <w:rPr>
                <w:rStyle w:val="FootnoteReference"/>
                <w:rFonts w:asciiTheme="minorHAnsi" w:hAnsiTheme="minorHAnsi" w:cstheme="minorHAnsi"/>
                <w:noProof/>
              </w:rPr>
              <w:footnoteReference w:id="803"/>
            </w:r>
          </w:p>
        </w:tc>
      </w:tr>
      <w:tr w:rsidR="00841F99" w:rsidRPr="00DC124D" w14:paraId="43C5CFDF" w14:textId="77777777" w:rsidTr="00841F99">
        <w:trPr>
          <w:jc w:val="center"/>
        </w:trPr>
        <w:tc>
          <w:tcPr>
            <w:tcW w:w="4788" w:type="dxa"/>
          </w:tcPr>
          <w:p w14:paraId="12400210" w14:textId="77777777" w:rsidR="00841F99" w:rsidRPr="00DC124D" w:rsidRDefault="00841F99" w:rsidP="00841F99">
            <w:pPr>
              <w:jc w:val="center"/>
              <w:rPr>
                <w:rFonts w:asciiTheme="minorHAnsi" w:hAnsiTheme="minorHAnsi" w:cstheme="minorHAnsi"/>
              </w:rPr>
            </w:pPr>
            <w:r w:rsidRPr="00DC124D">
              <w:rPr>
                <w:rFonts w:asciiTheme="minorHAnsi" w:hAnsiTheme="minorHAnsi" w:cstheme="minorHAnsi"/>
              </w:rPr>
              <w:t>Fluorescent</w:t>
            </w:r>
          </w:p>
        </w:tc>
        <w:tc>
          <w:tcPr>
            <w:tcW w:w="4788" w:type="dxa"/>
          </w:tcPr>
          <w:p w14:paraId="3C9BE5A5" w14:textId="77777777" w:rsidR="00841F99" w:rsidRPr="00DC124D" w:rsidRDefault="00841F99" w:rsidP="00841F99">
            <w:pPr>
              <w:jc w:val="center"/>
              <w:rPr>
                <w:rFonts w:asciiTheme="minorHAnsi" w:hAnsiTheme="minorHAnsi" w:cstheme="minorHAnsi"/>
              </w:rPr>
            </w:pPr>
            <w:r w:rsidRPr="00DC124D">
              <w:rPr>
                <w:rFonts w:asciiTheme="minorHAnsi" w:hAnsiTheme="minorHAnsi" w:cstheme="minorHAnsi"/>
              </w:rPr>
              <w:t>11W</w:t>
            </w:r>
            <w:r w:rsidRPr="00DC124D">
              <w:rPr>
                <w:rStyle w:val="FootnoteReference"/>
                <w:rFonts w:asciiTheme="minorHAnsi" w:hAnsiTheme="minorHAnsi" w:cstheme="minorHAnsi"/>
                <w:noProof/>
              </w:rPr>
              <w:footnoteReference w:id="804"/>
            </w:r>
          </w:p>
        </w:tc>
      </w:tr>
      <w:tr w:rsidR="00841F99" w:rsidRPr="00DC124D" w14:paraId="23BCB185" w14:textId="77777777" w:rsidTr="00841F99">
        <w:trPr>
          <w:jc w:val="center"/>
        </w:trPr>
        <w:tc>
          <w:tcPr>
            <w:tcW w:w="4788" w:type="dxa"/>
          </w:tcPr>
          <w:p w14:paraId="16C46B31" w14:textId="77777777" w:rsidR="00841F99" w:rsidRPr="00DC124D" w:rsidRDefault="00841F99" w:rsidP="00841F99">
            <w:pPr>
              <w:jc w:val="center"/>
              <w:rPr>
                <w:rFonts w:asciiTheme="minorHAnsi" w:hAnsiTheme="minorHAnsi" w:cstheme="minorHAnsi"/>
              </w:rPr>
            </w:pPr>
            <w:r w:rsidRPr="00DC124D">
              <w:rPr>
                <w:rFonts w:asciiTheme="minorHAnsi" w:hAnsiTheme="minorHAnsi" w:cstheme="minorHAnsi"/>
              </w:rPr>
              <w:t>Unknown (e.g. time of sale)</w:t>
            </w:r>
          </w:p>
        </w:tc>
        <w:tc>
          <w:tcPr>
            <w:tcW w:w="4788" w:type="dxa"/>
          </w:tcPr>
          <w:p w14:paraId="0850EDBA" w14:textId="77777777" w:rsidR="00841F99" w:rsidRPr="00DC124D" w:rsidRDefault="00841F99" w:rsidP="00841F99">
            <w:pPr>
              <w:jc w:val="center"/>
              <w:rPr>
                <w:rFonts w:asciiTheme="minorHAnsi" w:hAnsiTheme="minorHAnsi" w:cstheme="minorHAnsi"/>
              </w:rPr>
            </w:pPr>
            <w:r w:rsidRPr="00DC124D">
              <w:rPr>
                <w:rFonts w:asciiTheme="minorHAnsi" w:hAnsiTheme="minorHAnsi" w:cstheme="minorHAnsi"/>
              </w:rPr>
              <w:t>11W</w:t>
            </w:r>
          </w:p>
        </w:tc>
      </w:tr>
    </w:tbl>
    <w:p w14:paraId="18F2F098" w14:textId="77777777" w:rsidR="00841F99" w:rsidRPr="000B7BB6" w:rsidRDefault="00841F99" w:rsidP="00841F99">
      <w:pPr>
        <w:ind w:left="3600" w:hanging="1440"/>
        <w:rPr>
          <w:rFonts w:cstheme="minorHAnsi"/>
          <w:noProof/>
        </w:rPr>
      </w:pPr>
    </w:p>
    <w:p w14:paraId="3B04B051" w14:textId="77777777" w:rsidR="00841F99" w:rsidRPr="00A05FC2" w:rsidRDefault="00841F99" w:rsidP="00841F99">
      <w:pPr>
        <w:ind w:firstLine="720"/>
        <w:rPr>
          <w:rFonts w:cstheme="minorHAnsi"/>
          <w:noProof/>
        </w:rPr>
      </w:pPr>
      <w:r w:rsidRPr="000B7BB6">
        <w:rPr>
          <w:rFonts w:cstheme="minorHAnsi"/>
          <w:noProof/>
        </w:rPr>
        <w:t>WattsEE</w:t>
      </w:r>
      <w:r w:rsidRPr="000B7BB6">
        <w:rPr>
          <w:rFonts w:cstheme="minorHAnsi"/>
          <w:noProof/>
        </w:rPr>
        <w:tab/>
      </w:r>
      <w:r w:rsidRPr="000B7BB6">
        <w:rPr>
          <w:rFonts w:cstheme="minorHAnsi"/>
          <w:noProof/>
        </w:rPr>
        <w:tab/>
        <w:t>= Actual wattage if known, if unknown assume 2W</w:t>
      </w:r>
      <w:r w:rsidRPr="00A05FC2">
        <w:rPr>
          <w:rStyle w:val="FootnoteReference"/>
          <w:rFonts w:asciiTheme="minorHAnsi" w:hAnsiTheme="minorHAnsi" w:cstheme="minorHAnsi"/>
          <w:noProof/>
        </w:rPr>
        <w:footnoteReference w:id="805"/>
      </w:r>
    </w:p>
    <w:p w14:paraId="3DECD6A3" w14:textId="77777777" w:rsidR="00841F99" w:rsidRPr="00A05FC2" w:rsidRDefault="00841F99" w:rsidP="00841F99">
      <w:pPr>
        <w:rPr>
          <w:rFonts w:cstheme="minorHAnsi"/>
          <w:noProof/>
        </w:rPr>
      </w:pPr>
      <w:r w:rsidRPr="00A05FC2">
        <w:rPr>
          <w:rFonts w:cstheme="minorHAnsi"/>
          <w:noProof/>
        </w:rPr>
        <w:tab/>
        <w:t>HOURS</w:t>
      </w:r>
      <w:r w:rsidRPr="00A05FC2">
        <w:rPr>
          <w:rFonts w:cstheme="minorHAnsi"/>
          <w:noProof/>
        </w:rPr>
        <w:tab/>
      </w:r>
      <w:r w:rsidRPr="00A05FC2">
        <w:rPr>
          <w:rFonts w:cstheme="minorHAnsi"/>
          <w:noProof/>
        </w:rPr>
        <w:tab/>
        <w:t xml:space="preserve">= Annual operating hours </w:t>
      </w:r>
    </w:p>
    <w:p w14:paraId="41F3026E" w14:textId="77777777" w:rsidR="00841F99" w:rsidRPr="00A05FC2" w:rsidRDefault="00841F99" w:rsidP="00841F99">
      <w:pPr>
        <w:ind w:left="1440" w:firstLine="720"/>
        <w:rPr>
          <w:rFonts w:cstheme="minorHAnsi"/>
          <w:noProof/>
        </w:rPr>
      </w:pPr>
      <w:r w:rsidRPr="00A05FC2">
        <w:rPr>
          <w:rFonts w:cstheme="minorHAnsi"/>
          <w:noProof/>
        </w:rPr>
        <w:t>= 876</w:t>
      </w:r>
      <w:r>
        <w:rPr>
          <w:rFonts w:cstheme="minorHAnsi"/>
          <w:noProof/>
        </w:rPr>
        <w:t>6</w:t>
      </w:r>
    </w:p>
    <w:p w14:paraId="22B12049" w14:textId="77777777" w:rsidR="00841F99" w:rsidRPr="00A05FC2" w:rsidRDefault="00841F99" w:rsidP="00841F99">
      <w:pPr>
        <w:autoSpaceDE w:val="0"/>
        <w:autoSpaceDN w:val="0"/>
        <w:adjustRightInd w:val="0"/>
        <w:ind w:left="2160" w:hanging="1440"/>
        <w:rPr>
          <w:rFonts w:cstheme="minorHAnsi"/>
        </w:rPr>
      </w:pPr>
      <w:r w:rsidRPr="00A05FC2">
        <w:rPr>
          <w:rFonts w:cstheme="minorHAnsi"/>
        </w:rPr>
        <w:t>WHF</w:t>
      </w:r>
      <w:r w:rsidRPr="00A05FC2">
        <w:rPr>
          <w:rFonts w:cstheme="minorHAnsi"/>
          <w:vertAlign w:val="subscript"/>
        </w:rPr>
        <w:t>e</w:t>
      </w:r>
      <w:r w:rsidRPr="00A05FC2">
        <w:rPr>
          <w:rFonts w:cstheme="minorHAnsi"/>
        </w:rPr>
        <w:tab/>
        <w:t>= Waste heat factor for energy; accounts for cooling savings from efficient lighting.</w:t>
      </w:r>
    </w:p>
    <w:p w14:paraId="003060B2" w14:textId="77777777" w:rsidR="00841F99" w:rsidRPr="000B7BB6" w:rsidRDefault="00841F99" w:rsidP="00841F99">
      <w:pPr>
        <w:ind w:firstLine="720"/>
        <w:rPr>
          <w:rFonts w:cstheme="minorHAnsi"/>
          <w:noProof/>
        </w:rPr>
      </w:pPr>
      <w:r w:rsidRPr="00A05FC2">
        <w:rPr>
          <w:rFonts w:cstheme="minorHAnsi"/>
        </w:rPr>
        <w:tab/>
      </w:r>
      <w:r w:rsidRPr="00A05FC2">
        <w:rPr>
          <w:rFonts w:cstheme="minorHAnsi"/>
        </w:rPr>
        <w:tab/>
      </w:r>
      <w:r w:rsidRPr="00B41203">
        <w:rPr>
          <w:rFonts w:cstheme="minorHAnsi"/>
          <w:noProof/>
        </w:rPr>
        <w:t>= 1.04</w:t>
      </w:r>
      <w:r w:rsidRPr="000B7BB6">
        <w:rPr>
          <w:rStyle w:val="FootnoteReference"/>
          <w:rFonts w:asciiTheme="minorHAnsi" w:hAnsiTheme="minorHAnsi" w:cstheme="minorHAnsi"/>
          <w:noProof/>
        </w:rPr>
        <w:footnoteReference w:id="806"/>
      </w:r>
      <w:r w:rsidRPr="00B41203">
        <w:rPr>
          <w:rFonts w:cstheme="minorHAnsi"/>
          <w:noProof/>
        </w:rPr>
        <w:t xml:space="preserve"> for multi family buildings</w:t>
      </w:r>
    </w:p>
    <w:p w14:paraId="5AFA4DC7" w14:textId="77777777" w:rsidR="00841F99" w:rsidRDefault="00841F99" w:rsidP="00841F99">
      <w:pPr>
        <w:ind w:firstLine="720"/>
        <w:rPr>
          <w:rFonts w:cstheme="minorHAnsi"/>
        </w:rPr>
      </w:pPr>
    </w:p>
    <w:p w14:paraId="4F869F37" w14:textId="77777777" w:rsidR="00841F99" w:rsidRPr="00A05FC2" w:rsidRDefault="00841F99" w:rsidP="00841F99">
      <w:pPr>
        <w:ind w:firstLine="720"/>
        <w:rPr>
          <w:rFonts w:cstheme="minorHAnsi"/>
        </w:rPr>
      </w:pPr>
      <w:r w:rsidRPr="00A05FC2">
        <w:rPr>
          <w:rFonts w:cstheme="minorHAnsi"/>
        </w:rPr>
        <w:t>Default if replacing incandescent fixture</w:t>
      </w:r>
    </w:p>
    <w:p w14:paraId="7A96D3A0" w14:textId="77777777" w:rsidR="00841F99" w:rsidRPr="00A05FC2" w:rsidRDefault="00841F99" w:rsidP="00841F99">
      <w:pPr>
        <w:ind w:left="720" w:firstLine="720"/>
        <w:rPr>
          <w:rFonts w:cstheme="minorHAnsi"/>
        </w:rPr>
      </w:pPr>
      <w:r w:rsidRPr="00A05FC2">
        <w:rPr>
          <w:rFonts w:cstheme="minorHAnsi"/>
          <w:noProof/>
        </w:rPr>
        <w:t>ΔkWH</w:t>
      </w:r>
      <w:r w:rsidRPr="00A05FC2">
        <w:rPr>
          <w:rFonts w:cstheme="minorHAnsi"/>
          <w:noProof/>
        </w:rPr>
        <w:tab/>
        <w:t>= (35 – 2)/1000 * 876</w:t>
      </w:r>
      <w:r>
        <w:rPr>
          <w:rFonts w:cstheme="minorHAnsi"/>
          <w:noProof/>
        </w:rPr>
        <w:t>6</w:t>
      </w:r>
      <w:r w:rsidRPr="00A05FC2">
        <w:rPr>
          <w:rFonts w:cstheme="minorHAnsi"/>
          <w:noProof/>
        </w:rPr>
        <w:t xml:space="preserve"> * </w:t>
      </w:r>
      <w:r w:rsidRPr="00A05FC2">
        <w:rPr>
          <w:rFonts w:cstheme="minorHAnsi"/>
        </w:rPr>
        <w:t>1.04</w:t>
      </w:r>
    </w:p>
    <w:p w14:paraId="07418861" w14:textId="77777777" w:rsidR="00841F99" w:rsidRPr="00A05FC2" w:rsidRDefault="00841F99" w:rsidP="00841F99">
      <w:pPr>
        <w:ind w:left="2160"/>
        <w:rPr>
          <w:rFonts w:cstheme="minorHAnsi"/>
        </w:rPr>
      </w:pPr>
      <w:r w:rsidRPr="00A05FC2">
        <w:rPr>
          <w:rFonts w:cstheme="minorHAnsi"/>
        </w:rPr>
        <w:t>= 301 kWh</w:t>
      </w:r>
    </w:p>
    <w:p w14:paraId="7819B066" w14:textId="77777777" w:rsidR="00841F99" w:rsidRPr="00A05FC2" w:rsidRDefault="00841F99" w:rsidP="00841F99">
      <w:pPr>
        <w:ind w:firstLine="720"/>
        <w:rPr>
          <w:rFonts w:cstheme="minorHAnsi"/>
        </w:rPr>
      </w:pPr>
      <w:r w:rsidRPr="00A05FC2">
        <w:rPr>
          <w:rFonts w:cstheme="minorHAnsi"/>
        </w:rPr>
        <w:t>Default if replacing fluorescent fixture</w:t>
      </w:r>
    </w:p>
    <w:p w14:paraId="0C913DFB" w14:textId="77777777" w:rsidR="00841F99" w:rsidRPr="00A05FC2" w:rsidRDefault="00841F99" w:rsidP="00841F99">
      <w:pPr>
        <w:ind w:left="720" w:firstLine="720"/>
        <w:rPr>
          <w:rFonts w:cstheme="minorHAnsi"/>
        </w:rPr>
      </w:pPr>
      <w:r w:rsidRPr="00A05FC2">
        <w:rPr>
          <w:rFonts w:cstheme="minorHAnsi"/>
          <w:noProof/>
        </w:rPr>
        <w:t>ΔkWH</w:t>
      </w:r>
      <w:r w:rsidRPr="00A05FC2">
        <w:rPr>
          <w:rFonts w:cstheme="minorHAnsi"/>
          <w:noProof/>
        </w:rPr>
        <w:tab/>
        <w:t>= (11 – 2)/1000 * 876</w:t>
      </w:r>
      <w:r>
        <w:rPr>
          <w:rFonts w:cstheme="minorHAnsi"/>
          <w:noProof/>
        </w:rPr>
        <w:t>6</w:t>
      </w:r>
      <w:r w:rsidRPr="00A05FC2">
        <w:rPr>
          <w:rFonts w:cstheme="minorHAnsi"/>
          <w:noProof/>
        </w:rPr>
        <w:t xml:space="preserve"> * </w:t>
      </w:r>
      <w:r w:rsidRPr="00A05FC2">
        <w:rPr>
          <w:rFonts w:cstheme="minorHAnsi"/>
        </w:rPr>
        <w:t>1.04</w:t>
      </w:r>
    </w:p>
    <w:p w14:paraId="3B0382A7" w14:textId="77777777" w:rsidR="00841F99" w:rsidRPr="00A05FC2" w:rsidRDefault="00841F99" w:rsidP="00841F99">
      <w:pPr>
        <w:ind w:left="1440" w:firstLine="720"/>
        <w:rPr>
          <w:rFonts w:cstheme="minorHAnsi"/>
          <w:noProof/>
        </w:rPr>
      </w:pPr>
      <w:r w:rsidRPr="00A05FC2">
        <w:rPr>
          <w:rFonts w:cstheme="minorHAnsi"/>
        </w:rPr>
        <w:t>= 82 kWh</w:t>
      </w:r>
    </w:p>
    <w:p w14:paraId="10B80A8D" w14:textId="77777777" w:rsidR="00841F99" w:rsidRPr="000B7BB6" w:rsidRDefault="00841F99" w:rsidP="00841F99">
      <w:pPr>
        <w:pStyle w:val="Heading6"/>
      </w:pPr>
      <w:r w:rsidRPr="00B41203">
        <w:t>Heating Penalty</w:t>
      </w:r>
    </w:p>
    <w:p w14:paraId="7F797A71" w14:textId="77777777" w:rsidR="00841F99" w:rsidRPr="000B7BB6" w:rsidRDefault="00841F99" w:rsidP="00841F99">
      <w:pPr>
        <w:rPr>
          <w:rFonts w:eastAsiaTheme="minorHAnsi" w:cstheme="minorHAnsi"/>
        </w:rPr>
      </w:pPr>
      <w:r w:rsidRPr="000B7BB6">
        <w:rPr>
          <w:rFonts w:cstheme="minorHAnsi"/>
        </w:rPr>
        <w:t xml:space="preserve">If electric heated building (if heating fuel is unknown assume gas, see </w:t>
      </w:r>
      <w:r>
        <w:rPr>
          <w:rFonts w:cstheme="minorHAnsi"/>
        </w:rPr>
        <w:t>Natural Gas</w:t>
      </w:r>
      <w:r w:rsidRPr="000B7BB6">
        <w:rPr>
          <w:rFonts w:cstheme="minorHAnsi"/>
        </w:rPr>
        <w:t xml:space="preserve"> section):</w:t>
      </w:r>
    </w:p>
    <w:p w14:paraId="725B3C3B" w14:textId="77777777" w:rsidR="00841F99" w:rsidRPr="000B7BB6" w:rsidRDefault="00841F99" w:rsidP="00841F99">
      <w:pPr>
        <w:ind w:left="1440"/>
        <w:rPr>
          <w:rFonts w:cstheme="minorHAnsi"/>
        </w:rPr>
      </w:pPr>
      <w:r>
        <w:rPr>
          <w:rFonts w:cstheme="minorHAnsi"/>
        </w:rPr>
        <w:t>∆</w:t>
      </w:r>
      <w:r w:rsidRPr="00B41203">
        <w:rPr>
          <w:rFonts w:cstheme="minorHAnsi"/>
        </w:rPr>
        <w:t>kWh</w:t>
      </w:r>
      <w:r w:rsidRPr="000B7BB6">
        <w:rPr>
          <w:rStyle w:val="FootnoteReference"/>
          <w:rFonts w:asciiTheme="minorHAnsi" w:hAnsiTheme="minorHAnsi" w:cstheme="minorHAnsi"/>
        </w:rPr>
        <w:footnoteReference w:id="807"/>
      </w:r>
      <w:r w:rsidRPr="00B41203">
        <w:rPr>
          <w:rFonts w:cstheme="minorHAnsi"/>
        </w:rPr>
        <w:t xml:space="preserve">  = - (((WattsBase - WattsEE) / 1000) * Hours * HF) / ηHeat  </w:t>
      </w:r>
    </w:p>
    <w:p w14:paraId="312294F4" w14:textId="77777777" w:rsidR="00841F99" w:rsidRPr="000B7BB6" w:rsidRDefault="00841F99" w:rsidP="00841F99">
      <w:pPr>
        <w:rPr>
          <w:rFonts w:cstheme="minorHAnsi"/>
          <w:lang w:val="nl-NL"/>
        </w:rPr>
      </w:pPr>
      <w:r w:rsidRPr="000B7BB6">
        <w:rPr>
          <w:rFonts w:cstheme="minorHAnsi"/>
          <w:lang w:val="nl-NL"/>
        </w:rPr>
        <w:t>Where:</w:t>
      </w:r>
    </w:p>
    <w:p w14:paraId="16B90F50" w14:textId="77777777" w:rsidR="00841F99" w:rsidRPr="000B7BB6" w:rsidRDefault="00841F99" w:rsidP="00841F99">
      <w:pPr>
        <w:ind w:left="720"/>
        <w:rPr>
          <w:rFonts w:cstheme="minorHAnsi"/>
          <w:lang w:val="nl-NL"/>
        </w:rPr>
      </w:pPr>
      <w:r w:rsidRPr="000B7BB6">
        <w:rPr>
          <w:rFonts w:cstheme="minorHAnsi"/>
          <w:lang w:val="nl-NL"/>
        </w:rPr>
        <w:t>HF</w:t>
      </w:r>
      <w:r w:rsidRPr="000B7BB6">
        <w:rPr>
          <w:rFonts w:cstheme="minorHAnsi"/>
          <w:lang w:val="nl-NL"/>
        </w:rPr>
        <w:tab/>
      </w:r>
      <w:r>
        <w:rPr>
          <w:rFonts w:cstheme="minorHAnsi"/>
          <w:lang w:val="nl-NL"/>
        </w:rPr>
        <w:tab/>
      </w:r>
      <w:r w:rsidRPr="000B7BB6">
        <w:rPr>
          <w:rFonts w:cstheme="minorHAnsi"/>
          <w:lang w:val="nl-NL"/>
        </w:rPr>
        <w:t>= Heating Factor or percentage of light savings that must be heated</w:t>
      </w:r>
    </w:p>
    <w:p w14:paraId="548D2C27" w14:textId="77777777" w:rsidR="00841F99" w:rsidRPr="000B7BB6" w:rsidRDefault="00841F99" w:rsidP="00841F99">
      <w:pPr>
        <w:ind w:left="1440" w:firstLine="720"/>
        <w:rPr>
          <w:rFonts w:cstheme="minorHAnsi"/>
          <w:lang w:val="nl-NL"/>
        </w:rPr>
      </w:pPr>
      <w:r w:rsidRPr="000B7BB6">
        <w:rPr>
          <w:rFonts w:cstheme="minorHAnsi"/>
          <w:lang w:val="nl-NL"/>
        </w:rPr>
        <w:t>= 49%</w:t>
      </w:r>
      <w:r w:rsidRPr="000B7BB6">
        <w:rPr>
          <w:rStyle w:val="FootnoteReference"/>
          <w:rFonts w:asciiTheme="minorHAnsi" w:hAnsiTheme="minorHAnsi" w:cstheme="minorHAnsi"/>
          <w:lang w:val="nl-NL"/>
        </w:rPr>
        <w:footnoteReference w:id="808"/>
      </w:r>
      <w:r w:rsidRPr="00B41203">
        <w:rPr>
          <w:rFonts w:cstheme="minorHAnsi"/>
          <w:lang w:val="nl-NL"/>
        </w:rPr>
        <w:t xml:space="preserve"> </w:t>
      </w:r>
    </w:p>
    <w:p w14:paraId="46E3C7EF" w14:textId="77777777" w:rsidR="00841F99" w:rsidRPr="000B7BB6" w:rsidRDefault="00841F99" w:rsidP="00841F99">
      <w:pPr>
        <w:ind w:firstLine="720"/>
        <w:rPr>
          <w:rFonts w:cstheme="minorHAnsi"/>
        </w:rPr>
      </w:pPr>
      <w:proofErr w:type="gramStart"/>
      <w:r w:rsidRPr="000B7BB6">
        <w:rPr>
          <w:rFonts w:cstheme="minorHAnsi"/>
        </w:rPr>
        <w:lastRenderedPageBreak/>
        <w:t>ηHeat</w:t>
      </w:r>
      <w:proofErr w:type="gramEnd"/>
      <w:r w:rsidRPr="000B7BB6">
        <w:rPr>
          <w:rFonts w:cstheme="minorHAnsi"/>
        </w:rPr>
        <w:t xml:space="preserve"> </w:t>
      </w:r>
      <w:r>
        <w:rPr>
          <w:rFonts w:cstheme="minorHAnsi"/>
        </w:rPr>
        <w:tab/>
      </w:r>
      <w:r>
        <w:rPr>
          <w:rFonts w:cstheme="minorHAnsi"/>
        </w:rPr>
        <w:tab/>
      </w:r>
      <w:r w:rsidRPr="00B41203">
        <w:rPr>
          <w:rFonts w:cstheme="minorHAnsi"/>
        </w:rPr>
        <w:t xml:space="preserve">= Efficiency in COP of Heating equipment </w:t>
      </w:r>
    </w:p>
    <w:p w14:paraId="2B79E7A7" w14:textId="77777777" w:rsidR="00841F99" w:rsidRPr="00B41203" w:rsidRDefault="00841F99" w:rsidP="00841F99">
      <w:pPr>
        <w:ind w:left="1440" w:firstLine="720"/>
        <w:rPr>
          <w:rFonts w:cstheme="minorHAnsi"/>
        </w:rPr>
      </w:pPr>
      <w:r w:rsidRPr="000B7BB6">
        <w:rPr>
          <w:rFonts w:cstheme="minorHAnsi"/>
        </w:rPr>
        <w:t>= Actual. If not available use:</w:t>
      </w:r>
      <w:r w:rsidRPr="000B7BB6">
        <w:rPr>
          <w:rStyle w:val="FootnoteReference"/>
          <w:rFonts w:asciiTheme="minorHAnsi" w:hAnsiTheme="minorHAnsi" w:cstheme="minorHAnsi"/>
        </w:rPr>
        <w:footnoteReference w:id="809"/>
      </w:r>
    </w:p>
    <w:tbl>
      <w:tblPr>
        <w:tblW w:w="0" w:type="auto"/>
        <w:jc w:val="center"/>
        <w:tblCellMar>
          <w:left w:w="0" w:type="dxa"/>
          <w:right w:w="0" w:type="dxa"/>
        </w:tblCellMar>
        <w:tblLook w:val="04A0" w:firstRow="1" w:lastRow="0" w:firstColumn="1" w:lastColumn="0" w:noHBand="0" w:noVBand="1"/>
      </w:tblPr>
      <w:tblGrid>
        <w:gridCol w:w="1350"/>
        <w:gridCol w:w="1732"/>
        <w:gridCol w:w="1379"/>
        <w:gridCol w:w="1317"/>
        <w:tblGridChange w:id="9789">
          <w:tblGrid>
            <w:gridCol w:w="108"/>
            <w:gridCol w:w="1242"/>
            <w:gridCol w:w="108"/>
            <w:gridCol w:w="1624"/>
            <w:gridCol w:w="108"/>
            <w:gridCol w:w="1271"/>
            <w:gridCol w:w="108"/>
            <w:gridCol w:w="1209"/>
            <w:gridCol w:w="108"/>
          </w:tblGrid>
        </w:tblGridChange>
      </w:tblGrid>
      <w:tr w:rsidR="00841F99" w:rsidRPr="00A05FC2" w14:paraId="4B132FAB" w14:textId="77777777" w:rsidTr="00841F99">
        <w:trPr>
          <w:jc w:val="center"/>
        </w:trPr>
        <w:tc>
          <w:tcPr>
            <w:tcW w:w="135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p w14:paraId="7EB8C49C" w14:textId="77777777" w:rsidR="00841F99" w:rsidRPr="000B7BB6" w:rsidRDefault="00841F99" w:rsidP="00841F99">
            <w:pPr>
              <w:jc w:val="center"/>
              <w:rPr>
                <w:rFonts w:cstheme="minorHAnsi"/>
                <w:b/>
                <w:color w:val="FFFFFF" w:themeColor="background1"/>
              </w:rPr>
            </w:pPr>
            <w:r w:rsidRPr="000B7BB6">
              <w:rPr>
                <w:rFonts w:cstheme="minorHAnsi"/>
                <w:b/>
                <w:color w:val="FFFFFF" w:themeColor="background1"/>
              </w:rPr>
              <w:t>System Type</w:t>
            </w:r>
          </w:p>
        </w:tc>
        <w:tc>
          <w:tcPr>
            <w:tcW w:w="1732"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p w14:paraId="115B97CD" w14:textId="77777777" w:rsidR="00841F99" w:rsidRPr="000B7BB6" w:rsidRDefault="00841F99" w:rsidP="00841F99">
            <w:pPr>
              <w:jc w:val="center"/>
              <w:rPr>
                <w:rFonts w:cstheme="minorHAnsi"/>
                <w:b/>
                <w:color w:val="FFFFFF" w:themeColor="background1"/>
              </w:rPr>
            </w:pPr>
            <w:r w:rsidRPr="000B7BB6">
              <w:rPr>
                <w:rFonts w:cstheme="minorHAnsi"/>
                <w:b/>
                <w:color w:val="FFFFFF" w:themeColor="background1"/>
              </w:rPr>
              <w:t>Age of Equipment</w:t>
            </w:r>
          </w:p>
        </w:tc>
        <w:tc>
          <w:tcPr>
            <w:tcW w:w="1379"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p w14:paraId="01DB4228" w14:textId="77777777" w:rsidR="00841F99" w:rsidRPr="000B7BB6" w:rsidRDefault="00841F99" w:rsidP="00841F99">
            <w:pPr>
              <w:jc w:val="center"/>
              <w:rPr>
                <w:rFonts w:cstheme="minorHAnsi"/>
                <w:b/>
                <w:color w:val="FFFFFF" w:themeColor="background1"/>
              </w:rPr>
            </w:pPr>
            <w:r w:rsidRPr="000B7BB6">
              <w:rPr>
                <w:rFonts w:cstheme="minorHAnsi"/>
                <w:b/>
                <w:color w:val="FFFFFF" w:themeColor="background1"/>
              </w:rPr>
              <w:t>HSPF Estimate</w:t>
            </w:r>
          </w:p>
        </w:tc>
        <w:tc>
          <w:tcPr>
            <w:tcW w:w="1317"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p w14:paraId="5385B23A" w14:textId="77777777" w:rsidR="00841F99" w:rsidRPr="000B7BB6" w:rsidRDefault="00841F99" w:rsidP="00841F99">
            <w:pPr>
              <w:jc w:val="center"/>
              <w:rPr>
                <w:rFonts w:cstheme="minorHAnsi"/>
                <w:b/>
                <w:color w:val="FFFFFF" w:themeColor="background1"/>
              </w:rPr>
            </w:pPr>
            <w:r w:rsidRPr="000B7BB6">
              <w:rPr>
                <w:rFonts w:cstheme="minorHAnsi"/>
                <w:b/>
                <w:color w:val="FFFFFF" w:themeColor="background1"/>
              </w:rPr>
              <w:t>ηHeat (COP Estimate)</w:t>
            </w:r>
          </w:p>
        </w:tc>
      </w:tr>
      <w:tr w:rsidR="00841F99" w:rsidRPr="00A05FC2" w14:paraId="3F49078B" w14:textId="77777777" w:rsidTr="008C33F6">
        <w:tblPrEx>
          <w:tblW w:w="0" w:type="auto"/>
          <w:jc w:val="center"/>
          <w:tblCellMar>
            <w:left w:w="0" w:type="dxa"/>
            <w:right w:w="0" w:type="dxa"/>
          </w:tblCellMar>
          <w:tblPrExChange w:id="9790" w:author="Stephanie Baer" w:date="2016-01-21T14:13:00Z">
            <w:tblPrEx>
              <w:tblW w:w="0" w:type="auto"/>
              <w:jc w:val="center"/>
              <w:tblCellMar>
                <w:left w:w="0" w:type="dxa"/>
                <w:right w:w="0" w:type="dxa"/>
              </w:tblCellMar>
            </w:tblPrEx>
          </w:tblPrExChange>
        </w:tblPrEx>
        <w:trPr>
          <w:trHeight w:val="323"/>
          <w:jc w:val="center"/>
          <w:trPrChange w:id="9791" w:author="Stephanie Baer" w:date="2016-01-21T14:13:00Z">
            <w:trPr>
              <w:gridBefore w:val="1"/>
              <w:trHeight w:val="323"/>
              <w:jc w:val="center"/>
            </w:trPr>
          </w:trPrChange>
        </w:trPr>
        <w:tc>
          <w:tcPr>
            <w:tcW w:w="135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Change w:id="9792" w:author="Stephanie Baer" w:date="2016-01-21T14:13:00Z">
              <w:tcPr>
                <w:tcW w:w="1350" w:type="dxa"/>
                <w:gridSpan w:val="2"/>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3A18805F" w14:textId="77777777" w:rsidR="00841F99" w:rsidRPr="00A05FC2" w:rsidRDefault="00841F99">
            <w:pPr>
              <w:pStyle w:val="TableText"/>
              <w:pPrChange w:id="9793" w:author="Stephanie Baer" w:date="2016-01-21T14:13:00Z">
                <w:pPr>
                  <w:widowControl/>
                  <w:spacing w:after="160" w:line="259" w:lineRule="auto"/>
                  <w:jc w:val="left"/>
                </w:pPr>
              </w:pPrChange>
            </w:pPr>
            <w:r w:rsidRPr="00A05FC2">
              <w:t>Heat Pump</w:t>
            </w: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Change w:id="9794" w:author="Stephanie Baer" w:date="2016-01-21T14:13:00Z">
              <w:tcPr>
                <w:tcW w:w="1732" w:type="dxa"/>
                <w:gridSpan w:val="2"/>
                <w:tcBorders>
                  <w:top w:val="nil"/>
                  <w:left w:val="nil"/>
                  <w:bottom w:val="single" w:sz="8" w:space="0" w:color="auto"/>
                  <w:right w:val="single" w:sz="8" w:space="0" w:color="auto"/>
                </w:tcBorders>
                <w:tcMar>
                  <w:top w:w="0" w:type="dxa"/>
                  <w:left w:w="108" w:type="dxa"/>
                  <w:bottom w:w="0" w:type="dxa"/>
                  <w:right w:w="108" w:type="dxa"/>
                </w:tcMar>
                <w:hideMark/>
              </w:tcPr>
            </w:tcPrChange>
          </w:tcPr>
          <w:p w14:paraId="5901A0C4" w14:textId="77777777" w:rsidR="00841F99" w:rsidRPr="00A05FC2" w:rsidRDefault="00841F99">
            <w:pPr>
              <w:pStyle w:val="TableText"/>
            </w:pPr>
            <w:r w:rsidRPr="00A05FC2">
              <w:t>Before 2006</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Change w:id="9795" w:author="Stephanie Baer" w:date="2016-01-21T14:13:00Z">
              <w:tcPr>
                <w:tcW w:w="1379" w:type="dxa"/>
                <w:gridSpan w:val="2"/>
                <w:tcBorders>
                  <w:top w:val="nil"/>
                  <w:left w:val="nil"/>
                  <w:bottom w:val="single" w:sz="8" w:space="0" w:color="auto"/>
                  <w:right w:val="single" w:sz="8" w:space="0" w:color="auto"/>
                </w:tcBorders>
                <w:tcMar>
                  <w:top w:w="0" w:type="dxa"/>
                  <w:left w:w="108" w:type="dxa"/>
                  <w:bottom w:w="0" w:type="dxa"/>
                  <w:right w:w="108" w:type="dxa"/>
                </w:tcMar>
                <w:hideMark/>
              </w:tcPr>
            </w:tcPrChange>
          </w:tcPr>
          <w:p w14:paraId="2E815A64" w14:textId="77777777" w:rsidR="00841F99" w:rsidRPr="00A05FC2" w:rsidRDefault="00841F99">
            <w:pPr>
              <w:pStyle w:val="TableText"/>
            </w:pPr>
            <w:r w:rsidRPr="00A05FC2">
              <w:t>6.8</w:t>
            </w:r>
          </w:p>
        </w:tc>
        <w:tc>
          <w:tcPr>
            <w:tcW w:w="1317" w:type="dxa"/>
            <w:tcBorders>
              <w:top w:val="nil"/>
              <w:left w:val="nil"/>
              <w:bottom w:val="single" w:sz="8" w:space="0" w:color="auto"/>
              <w:right w:val="single" w:sz="8" w:space="0" w:color="auto"/>
            </w:tcBorders>
            <w:tcMar>
              <w:top w:w="0" w:type="dxa"/>
              <w:left w:w="108" w:type="dxa"/>
              <w:bottom w:w="0" w:type="dxa"/>
              <w:right w:w="108" w:type="dxa"/>
            </w:tcMar>
            <w:hideMark/>
            <w:tcPrChange w:id="9796" w:author="Stephanie Baer" w:date="2016-01-21T14:13:00Z">
              <w:tcPr>
                <w:tcW w:w="1317" w:type="dxa"/>
                <w:gridSpan w:val="2"/>
                <w:tcBorders>
                  <w:top w:val="nil"/>
                  <w:left w:val="nil"/>
                  <w:bottom w:val="single" w:sz="8" w:space="0" w:color="auto"/>
                  <w:right w:val="single" w:sz="8" w:space="0" w:color="auto"/>
                </w:tcBorders>
                <w:tcMar>
                  <w:top w:w="0" w:type="dxa"/>
                  <w:left w:w="108" w:type="dxa"/>
                  <w:bottom w:w="0" w:type="dxa"/>
                  <w:right w:w="108" w:type="dxa"/>
                </w:tcMar>
                <w:hideMark/>
              </w:tcPr>
            </w:tcPrChange>
          </w:tcPr>
          <w:p w14:paraId="33758A57" w14:textId="77777777" w:rsidR="00841F99" w:rsidRPr="00A05FC2" w:rsidRDefault="00841F99">
            <w:pPr>
              <w:pStyle w:val="TableText"/>
            </w:pPr>
            <w:r w:rsidRPr="00A05FC2">
              <w:t>2.00</w:t>
            </w:r>
          </w:p>
        </w:tc>
      </w:tr>
      <w:tr w:rsidR="00841F99" w:rsidRPr="00A05FC2" w14:paraId="12E772D1" w14:textId="77777777" w:rsidTr="00841F99">
        <w:trPr>
          <w:jc w:val="center"/>
        </w:trPr>
        <w:tc>
          <w:tcPr>
            <w:tcW w:w="0" w:type="auto"/>
            <w:vMerge/>
            <w:tcBorders>
              <w:top w:val="nil"/>
              <w:left w:val="single" w:sz="8" w:space="0" w:color="auto"/>
              <w:bottom w:val="single" w:sz="8" w:space="0" w:color="auto"/>
              <w:right w:val="single" w:sz="8" w:space="0" w:color="auto"/>
            </w:tcBorders>
            <w:vAlign w:val="center"/>
            <w:hideMark/>
          </w:tcPr>
          <w:p w14:paraId="6FB33476" w14:textId="77777777" w:rsidR="00841F99" w:rsidRPr="00A05FC2" w:rsidRDefault="00841F99">
            <w:pPr>
              <w:pStyle w:val="TableText"/>
            </w:pP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
          <w:p w14:paraId="48F09252" w14:textId="77777777" w:rsidR="00841F99" w:rsidRPr="00A05FC2" w:rsidRDefault="00841F99">
            <w:pPr>
              <w:pStyle w:val="TableText"/>
            </w:pPr>
            <w:r w:rsidRPr="00A05FC2">
              <w:t>After 2006</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
          <w:p w14:paraId="502A2C94" w14:textId="77777777" w:rsidR="00841F99" w:rsidRPr="00A05FC2" w:rsidRDefault="00841F99">
            <w:pPr>
              <w:pStyle w:val="TableText"/>
            </w:pPr>
            <w:r w:rsidRPr="00A05FC2">
              <w:t>7.7</w:t>
            </w:r>
          </w:p>
        </w:tc>
        <w:tc>
          <w:tcPr>
            <w:tcW w:w="1317" w:type="dxa"/>
            <w:tcBorders>
              <w:top w:val="nil"/>
              <w:left w:val="nil"/>
              <w:bottom w:val="single" w:sz="8" w:space="0" w:color="auto"/>
              <w:right w:val="single" w:sz="8" w:space="0" w:color="auto"/>
            </w:tcBorders>
            <w:tcMar>
              <w:top w:w="0" w:type="dxa"/>
              <w:left w:w="108" w:type="dxa"/>
              <w:bottom w:w="0" w:type="dxa"/>
              <w:right w:w="108" w:type="dxa"/>
            </w:tcMar>
            <w:hideMark/>
          </w:tcPr>
          <w:p w14:paraId="7CFD0CF8" w14:textId="77777777" w:rsidR="00841F99" w:rsidRPr="00A05FC2" w:rsidRDefault="00841F99">
            <w:pPr>
              <w:pStyle w:val="TableText"/>
            </w:pPr>
            <w:r w:rsidRPr="00A05FC2">
              <w:t>2.26</w:t>
            </w:r>
          </w:p>
        </w:tc>
      </w:tr>
      <w:tr w:rsidR="00841F99" w:rsidRPr="00A05FC2" w14:paraId="76BFFD0E" w14:textId="77777777" w:rsidTr="00841F99">
        <w:trPr>
          <w:trHeight w:val="260"/>
          <w:jc w:val="center"/>
        </w:trPr>
        <w:tc>
          <w:tcPr>
            <w:tcW w:w="1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2C84FB" w14:textId="77777777" w:rsidR="00841F99" w:rsidRPr="00A05FC2" w:rsidRDefault="00841F99">
            <w:pPr>
              <w:pStyle w:val="TableText"/>
            </w:pPr>
            <w:r w:rsidRPr="00A05FC2">
              <w:t>Resistance</w:t>
            </w: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
          <w:p w14:paraId="4AF66ED8" w14:textId="77777777" w:rsidR="00841F99" w:rsidRPr="00A05FC2" w:rsidRDefault="00841F99">
            <w:pPr>
              <w:pStyle w:val="TableText"/>
            </w:pPr>
            <w:r w:rsidRPr="00A05FC2">
              <w:t>N/A</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
          <w:p w14:paraId="6B073041" w14:textId="77777777" w:rsidR="00841F99" w:rsidRPr="00A05FC2" w:rsidRDefault="00841F99">
            <w:pPr>
              <w:pStyle w:val="TableText"/>
            </w:pPr>
            <w:r w:rsidRPr="00A05FC2">
              <w:t>N/A</w:t>
            </w:r>
          </w:p>
        </w:tc>
        <w:tc>
          <w:tcPr>
            <w:tcW w:w="1317" w:type="dxa"/>
            <w:tcBorders>
              <w:top w:val="nil"/>
              <w:left w:val="nil"/>
              <w:bottom w:val="single" w:sz="8" w:space="0" w:color="auto"/>
              <w:right w:val="single" w:sz="8" w:space="0" w:color="auto"/>
            </w:tcBorders>
            <w:tcMar>
              <w:top w:w="0" w:type="dxa"/>
              <w:left w:w="108" w:type="dxa"/>
              <w:bottom w:w="0" w:type="dxa"/>
              <w:right w:w="108" w:type="dxa"/>
            </w:tcMar>
            <w:hideMark/>
          </w:tcPr>
          <w:p w14:paraId="0DD31B03" w14:textId="77777777" w:rsidR="00841F99" w:rsidRPr="00A05FC2" w:rsidRDefault="00841F99">
            <w:pPr>
              <w:pStyle w:val="TableText"/>
            </w:pPr>
            <w:r w:rsidRPr="00A05FC2">
              <w:t>1.00</w:t>
            </w:r>
          </w:p>
        </w:tc>
      </w:tr>
    </w:tbl>
    <w:p w14:paraId="3E5C006A" w14:textId="77777777" w:rsidR="00841F99" w:rsidRDefault="00841F99" w:rsidP="00841F99">
      <w:pPr>
        <w:ind w:left="1440" w:hanging="720"/>
        <w:rPr>
          <w:rFonts w:eastAsiaTheme="minorHAnsi" w:cstheme="minorHAnsi"/>
          <w:b/>
          <w:bCs/>
          <w:szCs w:val="20"/>
        </w:rPr>
      </w:pPr>
    </w:p>
    <w:p w14:paraId="6A88C5EF" w14:textId="77777777" w:rsidR="00841F99" w:rsidRPr="000B7BB6" w:rsidRDefault="00841F99" w:rsidP="00841F99">
      <w:pPr>
        <w:ind w:left="1440" w:hanging="1440"/>
        <w:rPr>
          <w:rFonts w:eastAsiaTheme="minorHAnsi" w:cstheme="minorHAnsi"/>
          <w:b/>
          <w:bCs/>
          <w:szCs w:val="20"/>
        </w:rPr>
      </w:pPr>
      <w:r w:rsidRPr="00B41203">
        <w:rPr>
          <w:rFonts w:cstheme="minorHAnsi"/>
          <w:noProof/>
        </w:rPr>
        <mc:AlternateContent>
          <mc:Choice Requires="wps">
            <w:drawing>
              <wp:inline distT="0" distB="0" distL="0" distR="0" wp14:anchorId="34D5A7D4" wp14:editId="03943195">
                <wp:extent cx="5798185" cy="1222744"/>
                <wp:effectExtent l="0" t="0" r="12065" b="15875"/>
                <wp:docPr id="4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185" cy="1222744"/>
                        </a:xfrm>
                        <a:prstGeom prst="rect">
                          <a:avLst/>
                        </a:prstGeom>
                        <a:solidFill>
                          <a:srgbClr val="FFFFFF"/>
                        </a:solidFill>
                        <a:ln w="9525">
                          <a:solidFill>
                            <a:srgbClr val="000000"/>
                          </a:solidFill>
                          <a:miter lim="800000"/>
                          <a:headEnd/>
                          <a:tailEnd/>
                        </a:ln>
                      </wps:spPr>
                      <wps:txbx>
                        <w:txbxContent>
                          <w:p w14:paraId="08DE63E8" w14:textId="77777777" w:rsidR="00F60751" w:rsidRPr="002F2634" w:rsidRDefault="00F60751" w:rsidP="00841F99">
                            <w:pPr>
                              <w:rPr>
                                <w:rFonts w:cstheme="minorHAnsi"/>
                              </w:rPr>
                            </w:pPr>
                            <w:r w:rsidRPr="002F2634">
                              <w:rPr>
                                <w:rFonts w:cstheme="minorHAnsi"/>
                              </w:rPr>
                              <w:t>For example, a 2.0COP Heat Pump heated building:</w:t>
                            </w:r>
                          </w:p>
                          <w:p w14:paraId="56AB6E3B" w14:textId="77777777" w:rsidR="00F60751" w:rsidRPr="002F2634" w:rsidRDefault="00F60751" w:rsidP="00841F99">
                            <w:pPr>
                              <w:ind w:firstLine="720"/>
                              <w:rPr>
                                <w:rFonts w:cstheme="minorHAnsi"/>
                              </w:rPr>
                            </w:pPr>
                            <w:r w:rsidRPr="002F2634">
                              <w:rPr>
                                <w:rFonts w:cstheme="minorHAnsi"/>
                              </w:rPr>
                              <w:t>I</w:t>
                            </w:r>
                            <w:r>
                              <w:rPr>
                                <w:rFonts w:cstheme="minorHAnsi"/>
                              </w:rPr>
                              <w:t xml:space="preserve">f incandescent fixture: </w:t>
                            </w:r>
                            <w:r>
                              <w:rPr>
                                <w:rFonts w:cstheme="minorHAnsi"/>
                              </w:rPr>
                              <w:tab/>
                            </w:r>
                            <w:r w:rsidRPr="002F2634">
                              <w:rPr>
                                <w:rFonts w:cstheme="minorHAnsi"/>
                                <w:noProof/>
                              </w:rPr>
                              <w:t>ΔkWH</w:t>
                            </w:r>
                            <w:r w:rsidRPr="002F2634">
                              <w:rPr>
                                <w:rFonts w:cstheme="minorHAnsi"/>
                                <w:noProof/>
                              </w:rPr>
                              <w:tab/>
                              <w:t>= -((35 – 2)/1000 * 876</w:t>
                            </w:r>
                            <w:r>
                              <w:rPr>
                                <w:rFonts w:cstheme="minorHAnsi"/>
                                <w:noProof/>
                              </w:rPr>
                              <w:t>6</w:t>
                            </w:r>
                            <w:r w:rsidRPr="002F2634">
                              <w:rPr>
                                <w:rFonts w:cstheme="minorHAnsi"/>
                                <w:noProof/>
                              </w:rPr>
                              <w:t xml:space="preserve"> * </w:t>
                            </w:r>
                            <w:r w:rsidRPr="002F2634">
                              <w:rPr>
                                <w:rFonts w:cstheme="minorHAnsi"/>
                              </w:rPr>
                              <w:t>0.49) / 2</w:t>
                            </w:r>
                          </w:p>
                          <w:p w14:paraId="09B0BB0F" w14:textId="77777777" w:rsidR="00F60751" w:rsidRPr="002F2634" w:rsidRDefault="00F60751" w:rsidP="00841F99">
                            <w:pPr>
                              <w:rPr>
                                <w:rFonts w:cstheme="minorHAnsi"/>
                              </w:rPr>
                            </w:pPr>
                            <w:r w:rsidRPr="002F2634">
                              <w:rPr>
                                <w:rFonts w:cstheme="minorHAnsi"/>
                              </w:rPr>
                              <w:tab/>
                            </w:r>
                            <w:r w:rsidRPr="002F2634">
                              <w:rPr>
                                <w:rFonts w:cstheme="minorHAnsi"/>
                              </w:rPr>
                              <w:tab/>
                            </w:r>
                            <w:r w:rsidRPr="002F2634">
                              <w:rPr>
                                <w:rFonts w:cstheme="minorHAnsi"/>
                              </w:rPr>
                              <w:tab/>
                            </w:r>
                            <w:r>
                              <w:rPr>
                                <w:rFonts w:cstheme="minorHAnsi"/>
                              </w:rPr>
                              <w:tab/>
                            </w:r>
                            <w:r>
                              <w:rPr>
                                <w:rFonts w:cstheme="minorHAnsi"/>
                              </w:rPr>
                              <w:tab/>
                            </w:r>
                            <w:r w:rsidRPr="002F2634">
                              <w:rPr>
                                <w:rFonts w:cstheme="minorHAnsi"/>
                              </w:rPr>
                              <w:t>= -7</w:t>
                            </w:r>
                            <w:r>
                              <w:rPr>
                                <w:rFonts w:cstheme="minorHAnsi"/>
                              </w:rPr>
                              <w:t>1</w:t>
                            </w:r>
                            <w:r w:rsidRPr="002F2634">
                              <w:rPr>
                                <w:rFonts w:cstheme="minorHAnsi"/>
                              </w:rPr>
                              <w:t xml:space="preserve"> kWh</w:t>
                            </w:r>
                          </w:p>
                          <w:p w14:paraId="5C04D7F5" w14:textId="77777777" w:rsidR="00F60751" w:rsidRPr="002F2634" w:rsidRDefault="00F60751" w:rsidP="00841F99">
                            <w:pPr>
                              <w:ind w:firstLine="720"/>
                              <w:rPr>
                                <w:rFonts w:cstheme="minorHAnsi"/>
                              </w:rPr>
                            </w:pPr>
                            <w:r w:rsidRPr="002F2634">
                              <w:rPr>
                                <w:rFonts w:cstheme="minorHAnsi"/>
                              </w:rPr>
                              <w:t>If fluorescent fixture</w:t>
                            </w:r>
                            <w:r>
                              <w:rPr>
                                <w:rFonts w:cstheme="minorHAnsi"/>
                              </w:rPr>
                              <w:tab/>
                            </w:r>
                            <w:r w:rsidRPr="002F2634">
                              <w:rPr>
                                <w:rFonts w:cstheme="minorHAnsi"/>
                                <w:noProof/>
                              </w:rPr>
                              <w:t>ΔkWH</w:t>
                            </w:r>
                            <w:r w:rsidRPr="002F2634">
                              <w:rPr>
                                <w:rFonts w:cstheme="minorHAnsi"/>
                                <w:noProof/>
                              </w:rPr>
                              <w:tab/>
                              <w:t>= -((11 – 2)/1000 * 876</w:t>
                            </w:r>
                            <w:r>
                              <w:rPr>
                                <w:rFonts w:cstheme="minorHAnsi"/>
                                <w:noProof/>
                              </w:rPr>
                              <w:t>6</w:t>
                            </w:r>
                            <w:r w:rsidRPr="002F2634">
                              <w:rPr>
                                <w:rFonts w:cstheme="minorHAnsi"/>
                                <w:noProof/>
                              </w:rPr>
                              <w:t xml:space="preserve"> * </w:t>
                            </w:r>
                            <w:r w:rsidRPr="002F2634">
                              <w:rPr>
                                <w:rFonts w:cstheme="minorHAnsi"/>
                              </w:rPr>
                              <w:t>0.49) / 2</w:t>
                            </w:r>
                          </w:p>
                          <w:p w14:paraId="40DDC3F8" w14:textId="77777777" w:rsidR="00F60751" w:rsidRPr="002F2634" w:rsidRDefault="00F60751" w:rsidP="00841F99">
                            <w:pPr>
                              <w:rPr>
                                <w:rFonts w:cstheme="minorHAnsi"/>
                              </w:rPr>
                            </w:pPr>
                            <w:r w:rsidRPr="002F2634">
                              <w:rPr>
                                <w:rFonts w:cstheme="minorHAnsi"/>
                              </w:rPr>
                              <w:tab/>
                            </w:r>
                            <w:r w:rsidRPr="002F2634">
                              <w:rPr>
                                <w:rFonts w:cstheme="minorHAnsi"/>
                              </w:rPr>
                              <w:tab/>
                            </w:r>
                            <w:r w:rsidRPr="002F2634">
                              <w:rPr>
                                <w:rFonts w:cstheme="minorHAnsi"/>
                              </w:rPr>
                              <w:tab/>
                            </w:r>
                            <w:r>
                              <w:rPr>
                                <w:rFonts w:cstheme="minorHAnsi"/>
                              </w:rPr>
                              <w:tab/>
                            </w:r>
                            <w:r>
                              <w:rPr>
                                <w:rFonts w:cstheme="minorHAnsi"/>
                              </w:rPr>
                              <w:tab/>
                            </w:r>
                            <w:r w:rsidRPr="002F2634">
                              <w:rPr>
                                <w:rFonts w:cstheme="minorHAnsi"/>
                              </w:rPr>
                              <w:t>= -19 kWh</w:t>
                            </w:r>
                          </w:p>
                          <w:p w14:paraId="16B3E580" w14:textId="77777777" w:rsidR="00F60751" w:rsidRDefault="00F60751" w:rsidP="00841F99"/>
                        </w:txbxContent>
                      </wps:txbx>
                      <wps:bodyPr rot="0" vert="horz" wrap="square" lIns="91440" tIns="45720" rIns="91440" bIns="45720" anchor="t" anchorCtr="0">
                        <a:noAutofit/>
                      </wps:bodyPr>
                    </wps:wsp>
                  </a:graphicData>
                </a:graphic>
              </wp:inline>
            </w:drawing>
          </mc:Choice>
          <mc:Fallback>
            <w:pict>
              <v:shape w14:anchorId="34D5A7D4" id="_x0000_s1106" type="#_x0000_t202" style="width:456.55pt;height:9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">
                <v:textbox>
                  <w:txbxContent>
                    <w:p w14:paraId="08DE63E8" w14:textId="77777777" w:rsidR="00F60751" w:rsidRPr="002F2634" w:rsidRDefault="00F60751" w:rsidP="00841F99">
                      <w:pPr>
                        <w:rPr>
                          <w:rFonts w:cstheme="minorHAnsi"/>
                        </w:rPr>
                      </w:pPr>
                      <w:r w:rsidRPr="002F2634">
                        <w:rPr>
                          <w:rFonts w:cstheme="minorHAnsi"/>
                        </w:rPr>
                        <w:t>For example, a 2.0COP Heat Pump heated building:</w:t>
                      </w:r>
                    </w:p>
                    <w:p w14:paraId="56AB6E3B" w14:textId="77777777" w:rsidR="00F60751" w:rsidRPr="002F2634" w:rsidRDefault="00F60751" w:rsidP="00841F99">
                      <w:pPr>
                        <w:ind w:firstLine="720"/>
                        <w:rPr>
                          <w:rFonts w:cstheme="minorHAnsi"/>
                        </w:rPr>
                      </w:pPr>
                      <w:r w:rsidRPr="002F2634">
                        <w:rPr>
                          <w:rFonts w:cstheme="minorHAnsi"/>
                        </w:rPr>
                        <w:t>I</w:t>
                      </w:r>
                      <w:r>
                        <w:rPr>
                          <w:rFonts w:cstheme="minorHAnsi"/>
                        </w:rPr>
                        <w:t xml:space="preserve">f incandescent fixture: </w:t>
                      </w:r>
                      <w:r>
                        <w:rPr>
                          <w:rFonts w:cstheme="minorHAnsi"/>
                        </w:rPr>
                        <w:tab/>
                      </w:r>
                      <w:r w:rsidRPr="002F2634">
                        <w:rPr>
                          <w:rFonts w:cstheme="minorHAnsi"/>
                          <w:noProof/>
                        </w:rPr>
                        <w:t>ΔkWH</w:t>
                      </w:r>
                      <w:r w:rsidRPr="002F2634">
                        <w:rPr>
                          <w:rFonts w:cstheme="minorHAnsi"/>
                          <w:noProof/>
                        </w:rPr>
                        <w:tab/>
                        <w:t>= -((35 – 2)/1000 * 876</w:t>
                      </w:r>
                      <w:r>
                        <w:rPr>
                          <w:rFonts w:cstheme="minorHAnsi"/>
                          <w:noProof/>
                        </w:rPr>
                        <w:t>6</w:t>
                      </w:r>
                      <w:r w:rsidRPr="002F2634">
                        <w:rPr>
                          <w:rFonts w:cstheme="minorHAnsi"/>
                          <w:noProof/>
                        </w:rPr>
                        <w:t xml:space="preserve"> * </w:t>
                      </w:r>
                      <w:r w:rsidRPr="002F2634">
                        <w:rPr>
                          <w:rFonts w:cstheme="minorHAnsi"/>
                        </w:rPr>
                        <w:t>0.49) / 2</w:t>
                      </w:r>
                    </w:p>
                    <w:p w14:paraId="09B0BB0F" w14:textId="77777777" w:rsidR="00F60751" w:rsidRPr="002F2634" w:rsidRDefault="00F60751" w:rsidP="00841F99">
                      <w:pPr>
                        <w:rPr>
                          <w:rFonts w:cstheme="minorHAnsi"/>
                        </w:rPr>
                      </w:pPr>
                      <w:r w:rsidRPr="002F2634">
                        <w:rPr>
                          <w:rFonts w:cstheme="minorHAnsi"/>
                        </w:rPr>
                        <w:tab/>
                      </w:r>
                      <w:r w:rsidRPr="002F2634">
                        <w:rPr>
                          <w:rFonts w:cstheme="minorHAnsi"/>
                        </w:rPr>
                        <w:tab/>
                      </w:r>
                      <w:r w:rsidRPr="002F2634">
                        <w:rPr>
                          <w:rFonts w:cstheme="minorHAnsi"/>
                        </w:rPr>
                        <w:tab/>
                      </w:r>
                      <w:r>
                        <w:rPr>
                          <w:rFonts w:cstheme="minorHAnsi"/>
                        </w:rPr>
                        <w:tab/>
                      </w:r>
                      <w:r>
                        <w:rPr>
                          <w:rFonts w:cstheme="minorHAnsi"/>
                        </w:rPr>
                        <w:tab/>
                      </w:r>
                      <w:r w:rsidRPr="002F2634">
                        <w:rPr>
                          <w:rFonts w:cstheme="minorHAnsi"/>
                        </w:rPr>
                        <w:t>= -7</w:t>
                      </w:r>
                      <w:r>
                        <w:rPr>
                          <w:rFonts w:cstheme="minorHAnsi"/>
                        </w:rPr>
                        <w:t>1</w:t>
                      </w:r>
                      <w:r w:rsidRPr="002F2634">
                        <w:rPr>
                          <w:rFonts w:cstheme="minorHAnsi"/>
                        </w:rPr>
                        <w:t xml:space="preserve"> kWh</w:t>
                      </w:r>
                    </w:p>
                    <w:p w14:paraId="5C04D7F5" w14:textId="77777777" w:rsidR="00F60751" w:rsidRPr="002F2634" w:rsidRDefault="00F60751" w:rsidP="00841F99">
                      <w:pPr>
                        <w:ind w:firstLine="720"/>
                        <w:rPr>
                          <w:rFonts w:cstheme="minorHAnsi"/>
                        </w:rPr>
                      </w:pPr>
                      <w:r w:rsidRPr="002F2634">
                        <w:rPr>
                          <w:rFonts w:cstheme="minorHAnsi"/>
                        </w:rPr>
                        <w:t>If fluorescent fixture</w:t>
                      </w:r>
                      <w:r>
                        <w:rPr>
                          <w:rFonts w:cstheme="minorHAnsi"/>
                        </w:rPr>
                        <w:tab/>
                      </w:r>
                      <w:r w:rsidRPr="002F2634">
                        <w:rPr>
                          <w:rFonts w:cstheme="minorHAnsi"/>
                          <w:noProof/>
                        </w:rPr>
                        <w:t>ΔkWH</w:t>
                      </w:r>
                      <w:r w:rsidRPr="002F2634">
                        <w:rPr>
                          <w:rFonts w:cstheme="minorHAnsi"/>
                          <w:noProof/>
                        </w:rPr>
                        <w:tab/>
                        <w:t>= -((11 – 2)/1000 * 876</w:t>
                      </w:r>
                      <w:r>
                        <w:rPr>
                          <w:rFonts w:cstheme="minorHAnsi"/>
                          <w:noProof/>
                        </w:rPr>
                        <w:t>6</w:t>
                      </w:r>
                      <w:r w:rsidRPr="002F2634">
                        <w:rPr>
                          <w:rFonts w:cstheme="minorHAnsi"/>
                          <w:noProof/>
                        </w:rPr>
                        <w:t xml:space="preserve"> * </w:t>
                      </w:r>
                      <w:r w:rsidRPr="002F2634">
                        <w:rPr>
                          <w:rFonts w:cstheme="minorHAnsi"/>
                        </w:rPr>
                        <w:t>0.49) / 2</w:t>
                      </w:r>
                    </w:p>
                    <w:p w14:paraId="40DDC3F8" w14:textId="77777777" w:rsidR="00F60751" w:rsidRPr="002F2634" w:rsidRDefault="00F60751" w:rsidP="00841F99">
                      <w:pPr>
                        <w:rPr>
                          <w:rFonts w:cstheme="minorHAnsi"/>
                        </w:rPr>
                      </w:pPr>
                      <w:r w:rsidRPr="002F2634">
                        <w:rPr>
                          <w:rFonts w:cstheme="minorHAnsi"/>
                        </w:rPr>
                        <w:tab/>
                      </w:r>
                      <w:r w:rsidRPr="002F2634">
                        <w:rPr>
                          <w:rFonts w:cstheme="minorHAnsi"/>
                        </w:rPr>
                        <w:tab/>
                      </w:r>
                      <w:r w:rsidRPr="002F2634">
                        <w:rPr>
                          <w:rFonts w:cstheme="minorHAnsi"/>
                        </w:rPr>
                        <w:tab/>
                      </w:r>
                      <w:r>
                        <w:rPr>
                          <w:rFonts w:cstheme="minorHAnsi"/>
                        </w:rPr>
                        <w:tab/>
                      </w:r>
                      <w:r>
                        <w:rPr>
                          <w:rFonts w:cstheme="minorHAnsi"/>
                        </w:rPr>
                        <w:tab/>
                      </w:r>
                      <w:r w:rsidRPr="002F2634">
                        <w:rPr>
                          <w:rFonts w:cstheme="minorHAnsi"/>
                        </w:rPr>
                        <w:t>= -19 kWh</w:t>
                      </w:r>
                    </w:p>
                    <w:p w14:paraId="16B3E580" w14:textId="77777777" w:rsidR="00F60751" w:rsidRDefault="00F60751" w:rsidP="00841F99"/>
                  </w:txbxContent>
                </v:textbox>
                <w10:anchorlock/>
              </v:shape>
            </w:pict>
          </mc:Fallback>
        </mc:AlternateContent>
      </w:r>
    </w:p>
    <w:p w14:paraId="1C1E6374" w14:textId="77777777" w:rsidR="00841F99" w:rsidRPr="000B7BB6" w:rsidRDefault="00841F99" w:rsidP="00841F99">
      <w:pPr>
        <w:pStyle w:val="Heading6"/>
      </w:pPr>
      <w:r w:rsidRPr="00B41203">
        <w:t>Summer Coincident Peak Demand Savings</w:t>
      </w:r>
    </w:p>
    <w:p w14:paraId="54DA15C2" w14:textId="77777777" w:rsidR="00841F99" w:rsidRPr="00A05FC2" w:rsidRDefault="00841F99" w:rsidP="00841F99">
      <w:pPr>
        <w:ind w:left="720" w:firstLine="720"/>
        <w:rPr>
          <w:rFonts w:cstheme="minorHAnsi"/>
          <w:noProof/>
        </w:rPr>
      </w:pPr>
      <w:r w:rsidRPr="00A05FC2">
        <w:rPr>
          <w:rFonts w:cstheme="minorHAnsi"/>
        </w:rPr>
        <w:tab/>
      </w:r>
      <w:r w:rsidRPr="00A05FC2">
        <w:rPr>
          <w:rFonts w:cstheme="minorHAnsi"/>
        </w:rPr>
        <w:tab/>
      </w:r>
      <w:r w:rsidRPr="00A05FC2">
        <w:rPr>
          <w:rFonts w:cstheme="minorHAnsi"/>
          <w:noProof/>
        </w:rPr>
        <w:t xml:space="preserve">ΔkW </w:t>
      </w:r>
      <w:r w:rsidRPr="00A05FC2">
        <w:rPr>
          <w:rFonts w:cstheme="minorHAnsi"/>
          <w:noProof/>
        </w:rPr>
        <w:tab/>
        <w:t xml:space="preserve">= </w:t>
      </w:r>
      <w:r w:rsidRPr="00B41203">
        <w:rPr>
          <w:rFonts w:cstheme="minorHAnsi"/>
          <w:noProof/>
        </w:rPr>
        <w:t xml:space="preserve">((WattsBase - WattsEE) / 1000) </w:t>
      </w:r>
      <w:r w:rsidRPr="00A05FC2">
        <w:rPr>
          <w:rFonts w:cstheme="minorHAnsi"/>
          <w:noProof/>
        </w:rPr>
        <w:t>* WHF</w:t>
      </w:r>
      <w:r w:rsidRPr="00A05FC2">
        <w:rPr>
          <w:rFonts w:cstheme="minorHAnsi"/>
          <w:noProof/>
          <w:vertAlign w:val="subscript"/>
        </w:rPr>
        <w:t>d</w:t>
      </w:r>
      <w:r w:rsidRPr="00A05FC2">
        <w:rPr>
          <w:rFonts w:cstheme="minorHAnsi"/>
          <w:noProof/>
        </w:rPr>
        <w:t xml:space="preserve"> * CF</w:t>
      </w:r>
    </w:p>
    <w:p w14:paraId="4D818B4B" w14:textId="77777777" w:rsidR="00841F99" w:rsidRPr="00A05FC2" w:rsidRDefault="00841F99" w:rsidP="00841F99">
      <w:pPr>
        <w:keepNext/>
        <w:rPr>
          <w:rFonts w:cstheme="minorHAnsi"/>
        </w:rPr>
      </w:pPr>
      <w:r w:rsidRPr="00A05FC2">
        <w:rPr>
          <w:rFonts w:cstheme="minorHAnsi"/>
        </w:rPr>
        <w:t xml:space="preserve">Where: </w:t>
      </w:r>
    </w:p>
    <w:p w14:paraId="7DC99196" w14:textId="77777777" w:rsidR="00841F99" w:rsidRPr="00A05FC2" w:rsidRDefault="00841F99" w:rsidP="00841F99">
      <w:pPr>
        <w:autoSpaceDE w:val="0"/>
        <w:autoSpaceDN w:val="0"/>
        <w:adjustRightInd w:val="0"/>
        <w:ind w:left="2160" w:hanging="1440"/>
        <w:rPr>
          <w:rFonts w:cstheme="minorHAnsi"/>
          <w:noProof/>
        </w:rPr>
      </w:pPr>
      <w:r w:rsidRPr="00A05FC2">
        <w:rPr>
          <w:rFonts w:cstheme="minorHAnsi"/>
          <w:noProof/>
        </w:rPr>
        <w:t>WHF</w:t>
      </w:r>
      <w:r w:rsidRPr="00A05FC2">
        <w:rPr>
          <w:rFonts w:cstheme="minorHAnsi"/>
          <w:noProof/>
          <w:vertAlign w:val="subscript"/>
        </w:rPr>
        <w:t>d</w:t>
      </w:r>
      <w:r w:rsidRPr="00A05FC2">
        <w:rPr>
          <w:rFonts w:cstheme="minorHAnsi"/>
          <w:noProof/>
        </w:rPr>
        <w:tab/>
        <w:t>=</w:t>
      </w:r>
      <w:r w:rsidRPr="00B41203">
        <w:rPr>
          <w:rFonts w:cstheme="minorHAnsi"/>
        </w:rPr>
        <w:t xml:space="preserve"> </w:t>
      </w:r>
      <w:r w:rsidRPr="00A05FC2">
        <w:rPr>
          <w:rFonts w:cstheme="minorHAnsi"/>
          <w:noProof/>
        </w:rPr>
        <w:t>Waste heat factor for demand to account for cooling savings from efficient lighting. The cooling savings are only added to the summer peak savings.</w:t>
      </w:r>
    </w:p>
    <w:p w14:paraId="38E3236D" w14:textId="77777777" w:rsidR="00841F99" w:rsidRPr="000B7BB6" w:rsidRDefault="00841F99" w:rsidP="00841F99">
      <w:pPr>
        <w:ind w:left="2160"/>
        <w:rPr>
          <w:rFonts w:cstheme="minorHAnsi"/>
          <w:noProof/>
        </w:rPr>
      </w:pPr>
      <w:r w:rsidRPr="00B41203">
        <w:rPr>
          <w:rFonts w:cstheme="minorHAnsi"/>
          <w:noProof/>
        </w:rPr>
        <w:t>=1.07</w:t>
      </w:r>
      <w:r w:rsidRPr="000B7BB6">
        <w:rPr>
          <w:rStyle w:val="FootnoteReference"/>
          <w:rFonts w:asciiTheme="minorHAnsi" w:hAnsiTheme="minorHAnsi" w:cstheme="minorHAnsi"/>
          <w:noProof/>
        </w:rPr>
        <w:footnoteReference w:id="810"/>
      </w:r>
      <w:r w:rsidRPr="00B41203">
        <w:rPr>
          <w:rFonts w:cstheme="minorHAnsi"/>
          <w:noProof/>
          <w:lang w:val="nl-NL"/>
        </w:rPr>
        <w:t xml:space="preserve"> </w:t>
      </w:r>
      <w:r w:rsidRPr="000B7BB6">
        <w:rPr>
          <w:rFonts w:cstheme="minorHAnsi"/>
          <w:noProof/>
        </w:rPr>
        <w:t>for multi family buildings</w:t>
      </w:r>
    </w:p>
    <w:p w14:paraId="7CD2D0DB" w14:textId="77777777" w:rsidR="00841F99" w:rsidRPr="00A05FC2" w:rsidRDefault="00841F99" w:rsidP="00841F99">
      <w:pPr>
        <w:ind w:left="720"/>
        <w:rPr>
          <w:rFonts w:cstheme="minorHAnsi"/>
          <w:noProof/>
        </w:rPr>
      </w:pPr>
      <w:r w:rsidRPr="00A05FC2">
        <w:rPr>
          <w:rFonts w:cstheme="minorHAnsi"/>
          <w:noProof/>
        </w:rPr>
        <w:t>CF</w:t>
      </w:r>
      <w:r w:rsidRPr="00A05FC2">
        <w:rPr>
          <w:rFonts w:cstheme="minorHAnsi"/>
          <w:noProof/>
        </w:rPr>
        <w:tab/>
      </w:r>
      <w:r w:rsidRPr="00A05FC2">
        <w:rPr>
          <w:rFonts w:cstheme="minorHAnsi"/>
          <w:noProof/>
        </w:rPr>
        <w:tab/>
        <w:t>= Summer Peak Coincidence Factor for measure</w:t>
      </w:r>
    </w:p>
    <w:p w14:paraId="3EA34D9B" w14:textId="77777777" w:rsidR="00841F99" w:rsidRPr="00A05FC2" w:rsidRDefault="00841F99" w:rsidP="00841F99">
      <w:pPr>
        <w:ind w:left="2160"/>
        <w:rPr>
          <w:rFonts w:cstheme="minorHAnsi"/>
        </w:rPr>
      </w:pPr>
      <w:r w:rsidRPr="00A05FC2">
        <w:rPr>
          <w:rFonts w:cstheme="minorHAnsi"/>
          <w:noProof/>
        </w:rPr>
        <w:t>= 1.0</w:t>
      </w:r>
    </w:p>
    <w:p w14:paraId="19E50A74" w14:textId="77777777" w:rsidR="00841F99" w:rsidRDefault="00841F99" w:rsidP="00841F99">
      <w:pPr>
        <w:ind w:firstLine="720"/>
        <w:rPr>
          <w:rFonts w:cstheme="minorHAnsi"/>
        </w:rPr>
      </w:pPr>
    </w:p>
    <w:p w14:paraId="02CEC123" w14:textId="77777777" w:rsidR="00841F99" w:rsidRPr="00A05FC2" w:rsidRDefault="00841F99" w:rsidP="00841F99">
      <w:pPr>
        <w:ind w:firstLine="720"/>
        <w:rPr>
          <w:rFonts w:cstheme="minorHAnsi"/>
        </w:rPr>
      </w:pPr>
      <w:r w:rsidRPr="00A05FC2">
        <w:rPr>
          <w:rFonts w:cstheme="minorHAnsi"/>
        </w:rPr>
        <w:t>Default if incandescent fixture</w:t>
      </w:r>
    </w:p>
    <w:p w14:paraId="50D409A5" w14:textId="77777777" w:rsidR="00841F99" w:rsidRPr="00A05FC2" w:rsidRDefault="00841F99" w:rsidP="00841F99">
      <w:pPr>
        <w:ind w:left="720" w:firstLine="720"/>
        <w:rPr>
          <w:rFonts w:cstheme="minorHAnsi"/>
        </w:rPr>
      </w:pPr>
      <w:r w:rsidRPr="00A05FC2">
        <w:rPr>
          <w:rFonts w:cstheme="minorHAnsi"/>
          <w:noProof/>
        </w:rPr>
        <w:t>ΔkW</w:t>
      </w:r>
      <w:r w:rsidRPr="00A05FC2">
        <w:rPr>
          <w:rFonts w:cstheme="minorHAnsi"/>
          <w:noProof/>
        </w:rPr>
        <w:tab/>
        <w:t xml:space="preserve">= (35 – 2)/1000 * </w:t>
      </w:r>
      <w:r w:rsidRPr="00A05FC2">
        <w:rPr>
          <w:rFonts w:cstheme="minorHAnsi"/>
        </w:rPr>
        <w:t>1.07 * 1.0</w:t>
      </w:r>
    </w:p>
    <w:p w14:paraId="7182E60B" w14:textId="77777777" w:rsidR="00841F99" w:rsidRPr="00A05FC2" w:rsidRDefault="00841F99" w:rsidP="00841F99">
      <w:pPr>
        <w:rPr>
          <w:rFonts w:cstheme="minorHAnsi"/>
        </w:rPr>
      </w:pPr>
      <w:r w:rsidRPr="00A05FC2">
        <w:rPr>
          <w:rFonts w:cstheme="minorHAnsi"/>
        </w:rPr>
        <w:tab/>
      </w:r>
      <w:r w:rsidRPr="00A05FC2">
        <w:rPr>
          <w:rFonts w:cstheme="minorHAnsi"/>
        </w:rPr>
        <w:tab/>
      </w:r>
      <w:r w:rsidRPr="00A05FC2">
        <w:rPr>
          <w:rFonts w:cstheme="minorHAnsi"/>
        </w:rPr>
        <w:tab/>
        <w:t>= 0.035 kW</w:t>
      </w:r>
    </w:p>
    <w:p w14:paraId="45C02271" w14:textId="77777777" w:rsidR="00841F99" w:rsidRPr="00A05FC2" w:rsidRDefault="00841F99" w:rsidP="00841F99">
      <w:pPr>
        <w:ind w:firstLine="720"/>
        <w:rPr>
          <w:rFonts w:cstheme="minorHAnsi"/>
        </w:rPr>
      </w:pPr>
      <w:r w:rsidRPr="00A05FC2">
        <w:rPr>
          <w:rFonts w:cstheme="minorHAnsi"/>
        </w:rPr>
        <w:t>Default if fluorescent fixture</w:t>
      </w:r>
    </w:p>
    <w:p w14:paraId="76F618FF" w14:textId="77777777" w:rsidR="00841F99" w:rsidRPr="00A05FC2" w:rsidRDefault="00841F99" w:rsidP="00841F99">
      <w:pPr>
        <w:ind w:left="720" w:firstLine="720"/>
        <w:rPr>
          <w:rFonts w:cstheme="minorHAnsi"/>
        </w:rPr>
      </w:pPr>
      <w:r w:rsidRPr="00A05FC2">
        <w:rPr>
          <w:rFonts w:cstheme="minorHAnsi"/>
          <w:noProof/>
        </w:rPr>
        <w:t>ΔkW</w:t>
      </w:r>
      <w:r w:rsidRPr="00A05FC2">
        <w:rPr>
          <w:rFonts w:cstheme="minorHAnsi"/>
          <w:noProof/>
        </w:rPr>
        <w:tab/>
        <w:t xml:space="preserve">= (11 – 2)/1000 * </w:t>
      </w:r>
      <w:r w:rsidRPr="00A05FC2">
        <w:rPr>
          <w:rFonts w:cstheme="minorHAnsi"/>
        </w:rPr>
        <w:t>1.07 * 1.0</w:t>
      </w:r>
    </w:p>
    <w:p w14:paraId="5A29E792" w14:textId="77777777" w:rsidR="00841F99" w:rsidRPr="00A05FC2" w:rsidRDefault="00841F99" w:rsidP="00841F99">
      <w:pPr>
        <w:ind w:left="1440" w:firstLine="720"/>
        <w:rPr>
          <w:rFonts w:cstheme="minorHAnsi"/>
        </w:rPr>
      </w:pPr>
      <w:r w:rsidRPr="00A05FC2">
        <w:rPr>
          <w:rFonts w:cstheme="minorHAnsi"/>
        </w:rPr>
        <w:t>= 0.0096 kW</w:t>
      </w:r>
    </w:p>
    <w:p w14:paraId="14A5AC7A" w14:textId="77777777" w:rsidR="00841F99" w:rsidRPr="000B7BB6" w:rsidRDefault="00841F99" w:rsidP="00841F99">
      <w:pPr>
        <w:pStyle w:val="Heading6"/>
      </w:pPr>
      <w:r>
        <w:t>Natural Gas</w:t>
      </w:r>
      <w:r w:rsidRPr="00B41203">
        <w:t xml:space="preserve"> Savings </w:t>
      </w:r>
    </w:p>
    <w:p w14:paraId="32D66F08" w14:textId="77777777" w:rsidR="00841F99" w:rsidRPr="000B7BB6" w:rsidRDefault="00841F99" w:rsidP="00841F99">
      <w:pPr>
        <w:ind w:left="630" w:hanging="630"/>
        <w:rPr>
          <w:rFonts w:cstheme="minorHAnsi"/>
        </w:rPr>
      </w:pPr>
      <w:r w:rsidRPr="000B7BB6">
        <w:rPr>
          <w:rFonts w:cstheme="minorHAnsi"/>
        </w:rPr>
        <w:t xml:space="preserve">Heating penalty if </w:t>
      </w:r>
      <w:r>
        <w:rPr>
          <w:rFonts w:cstheme="minorHAnsi"/>
        </w:rPr>
        <w:t>Natural Gas</w:t>
      </w:r>
      <w:r w:rsidRPr="000B7BB6">
        <w:rPr>
          <w:rFonts w:cstheme="minorHAnsi"/>
        </w:rPr>
        <w:t xml:space="preserve"> heated building, or if heating fuel is unknown.</w:t>
      </w:r>
    </w:p>
    <w:p w14:paraId="676E4DE9" w14:textId="77777777" w:rsidR="00841F99" w:rsidRPr="000B7BB6" w:rsidRDefault="00841F99" w:rsidP="00841F99">
      <w:pPr>
        <w:ind w:left="1440" w:hanging="630"/>
        <w:rPr>
          <w:rFonts w:cstheme="minorHAnsi"/>
        </w:rPr>
      </w:pPr>
      <w:r w:rsidRPr="000B7BB6">
        <w:rPr>
          <w:rFonts w:cstheme="minorHAnsi"/>
        </w:rPr>
        <w:lastRenderedPageBreak/>
        <w:t>Δtherms</w:t>
      </w:r>
      <w:r w:rsidRPr="000B7BB6">
        <w:rPr>
          <w:rFonts w:cstheme="minorHAnsi"/>
        </w:rPr>
        <w:tab/>
        <w:t>= - (((WattsBase - WattsEE) / 1000) * Hours * HF * 0.03412) / ηHeat</w:t>
      </w:r>
    </w:p>
    <w:p w14:paraId="0DAFD2D7" w14:textId="77777777" w:rsidR="00841F99" w:rsidRPr="000B7BB6" w:rsidRDefault="00841F99" w:rsidP="00841F99">
      <w:pPr>
        <w:ind w:left="630" w:hanging="630"/>
        <w:rPr>
          <w:rFonts w:cstheme="minorHAnsi"/>
          <w:noProof/>
          <w:lang w:val="nl-NL"/>
        </w:rPr>
      </w:pPr>
      <w:r w:rsidRPr="000B7BB6">
        <w:rPr>
          <w:rFonts w:cstheme="minorHAnsi"/>
          <w:noProof/>
          <w:lang w:val="nl-NL"/>
        </w:rPr>
        <w:t>Where:</w:t>
      </w:r>
    </w:p>
    <w:p w14:paraId="2D384ADD" w14:textId="77777777" w:rsidR="00841F99" w:rsidRPr="000B7BB6" w:rsidRDefault="00841F99" w:rsidP="00841F99">
      <w:pPr>
        <w:ind w:left="2160" w:hanging="1440"/>
        <w:rPr>
          <w:rFonts w:cstheme="minorHAnsi"/>
          <w:noProof/>
        </w:rPr>
      </w:pPr>
      <w:r w:rsidRPr="000B7BB6">
        <w:rPr>
          <w:rFonts w:cstheme="minorHAnsi"/>
          <w:noProof/>
        </w:rPr>
        <w:t>HF</w:t>
      </w:r>
      <w:r w:rsidRPr="000B7BB6">
        <w:rPr>
          <w:rFonts w:cstheme="minorHAnsi"/>
          <w:noProof/>
        </w:rPr>
        <w:tab/>
        <w:t>= Heating factor, or percentage of lighting savings that must be replaced by heating system.</w:t>
      </w:r>
    </w:p>
    <w:p w14:paraId="639CC212" w14:textId="77777777" w:rsidR="00841F99" w:rsidRPr="000B7BB6" w:rsidRDefault="00841F99" w:rsidP="00841F99">
      <w:pPr>
        <w:ind w:left="1440" w:firstLine="720"/>
        <w:rPr>
          <w:rFonts w:cstheme="minorHAnsi"/>
          <w:noProof/>
        </w:rPr>
      </w:pPr>
      <w:r w:rsidRPr="000B7BB6">
        <w:rPr>
          <w:rFonts w:cstheme="minorHAnsi"/>
          <w:noProof/>
        </w:rPr>
        <w:t xml:space="preserve">= 49% </w:t>
      </w:r>
      <w:r w:rsidRPr="000B7BB6">
        <w:rPr>
          <w:rStyle w:val="FootnoteReference"/>
          <w:rFonts w:asciiTheme="minorHAnsi" w:hAnsiTheme="minorHAnsi" w:cstheme="minorHAnsi"/>
          <w:noProof/>
        </w:rPr>
        <w:footnoteReference w:id="811"/>
      </w:r>
      <w:r w:rsidRPr="00B41203">
        <w:rPr>
          <w:rFonts w:cstheme="minorHAnsi"/>
          <w:noProof/>
        </w:rPr>
        <w:t xml:space="preserve"> </w:t>
      </w:r>
    </w:p>
    <w:p w14:paraId="0FCE18D0" w14:textId="77777777" w:rsidR="00841F99" w:rsidRPr="000B7BB6" w:rsidRDefault="00841F99" w:rsidP="00841F99">
      <w:pPr>
        <w:ind w:left="630" w:firstLine="90"/>
        <w:rPr>
          <w:rFonts w:cstheme="minorHAnsi"/>
          <w:noProof/>
          <w:lang w:val="nl-NL"/>
        </w:rPr>
      </w:pPr>
      <w:r w:rsidRPr="000B7BB6">
        <w:rPr>
          <w:rFonts w:cstheme="minorHAnsi"/>
          <w:noProof/>
          <w:lang w:val="nl-NL"/>
        </w:rPr>
        <w:t>0.03412</w:t>
      </w:r>
      <w:r w:rsidRPr="000B7BB6">
        <w:rPr>
          <w:rFonts w:cstheme="minorHAnsi"/>
          <w:noProof/>
          <w:lang w:val="nl-NL"/>
        </w:rPr>
        <w:tab/>
      </w:r>
      <w:r w:rsidRPr="000B7BB6">
        <w:rPr>
          <w:rFonts w:cstheme="minorHAnsi"/>
          <w:noProof/>
          <w:lang w:val="nl-NL"/>
        </w:rPr>
        <w:tab/>
        <w:t>= Converts kWh to Therms</w:t>
      </w:r>
    </w:p>
    <w:p w14:paraId="709AA918" w14:textId="77777777" w:rsidR="00841F99" w:rsidRPr="000B7BB6" w:rsidRDefault="00841F99" w:rsidP="00841F99">
      <w:pPr>
        <w:ind w:firstLine="720"/>
        <w:rPr>
          <w:rFonts w:cstheme="minorHAnsi"/>
        </w:rPr>
      </w:pPr>
      <w:proofErr w:type="gramStart"/>
      <w:r w:rsidRPr="000B7BB6">
        <w:rPr>
          <w:rFonts w:cstheme="minorHAnsi"/>
        </w:rPr>
        <w:t>ηHeat</w:t>
      </w:r>
      <w:proofErr w:type="gramEnd"/>
      <w:r w:rsidRPr="000B7BB6">
        <w:rPr>
          <w:rFonts w:cstheme="minorHAnsi"/>
          <w:noProof/>
        </w:rPr>
        <w:t xml:space="preserve"> </w:t>
      </w:r>
      <w:r w:rsidRPr="000B7BB6">
        <w:rPr>
          <w:rFonts w:cstheme="minorHAnsi"/>
          <w:noProof/>
        </w:rPr>
        <w:tab/>
      </w:r>
      <w:r w:rsidRPr="000B7BB6">
        <w:rPr>
          <w:rFonts w:cstheme="minorHAnsi"/>
          <w:noProof/>
        </w:rPr>
        <w:tab/>
        <w:t>= Average heating system efficiency.</w:t>
      </w:r>
      <w:r w:rsidRPr="000B7BB6">
        <w:rPr>
          <w:rFonts w:cstheme="minorHAnsi"/>
        </w:rPr>
        <w:t xml:space="preserve"> </w:t>
      </w:r>
    </w:p>
    <w:p w14:paraId="7855ED22" w14:textId="77777777" w:rsidR="00841F99" w:rsidRPr="00B41203" w:rsidRDefault="00841F99" w:rsidP="00841F99">
      <w:pPr>
        <w:ind w:left="630" w:hanging="630"/>
        <w:rPr>
          <w:rFonts w:cstheme="minorHAnsi"/>
        </w:rPr>
      </w:pPr>
      <w:r w:rsidRPr="000B7BB6">
        <w:rPr>
          <w:rFonts w:cstheme="minorHAnsi"/>
        </w:rPr>
        <w:tab/>
      </w:r>
      <w:r w:rsidRPr="000B7BB6">
        <w:rPr>
          <w:rFonts w:cstheme="minorHAnsi"/>
        </w:rPr>
        <w:tab/>
      </w:r>
      <w:r w:rsidRPr="000B7BB6">
        <w:rPr>
          <w:rFonts w:cstheme="minorHAnsi"/>
        </w:rPr>
        <w:tab/>
      </w:r>
      <w:r>
        <w:rPr>
          <w:rFonts w:cstheme="minorHAnsi"/>
        </w:rPr>
        <w:tab/>
      </w:r>
      <w:r w:rsidRPr="000B7BB6">
        <w:rPr>
          <w:rFonts w:cstheme="minorHAnsi"/>
        </w:rPr>
        <w:t xml:space="preserve">= 0.70 </w:t>
      </w:r>
      <w:r w:rsidRPr="000B7BB6">
        <w:rPr>
          <w:rStyle w:val="FootnoteReference"/>
          <w:rFonts w:asciiTheme="minorHAnsi" w:hAnsiTheme="minorHAnsi" w:cstheme="minorHAnsi"/>
        </w:rPr>
        <w:footnoteReference w:id="812"/>
      </w:r>
    </w:p>
    <w:p w14:paraId="13773574" w14:textId="77777777" w:rsidR="00841F99" w:rsidRPr="000B7BB6" w:rsidRDefault="00841F99" w:rsidP="00841F99">
      <w:pPr>
        <w:rPr>
          <w:rFonts w:cstheme="minorHAnsi"/>
        </w:rPr>
      </w:pPr>
      <w:r w:rsidRPr="00B41203">
        <w:rPr>
          <w:rFonts w:cstheme="minorHAnsi"/>
        </w:rPr>
        <w:t>Other factors as defined above</w:t>
      </w:r>
    </w:p>
    <w:p w14:paraId="5F4A5F9B" w14:textId="77777777" w:rsidR="00841F99" w:rsidRPr="00A05FC2" w:rsidRDefault="00841F99" w:rsidP="00841F99">
      <w:pPr>
        <w:ind w:firstLine="720"/>
        <w:rPr>
          <w:rFonts w:cstheme="minorHAnsi"/>
        </w:rPr>
      </w:pPr>
      <w:r w:rsidRPr="00A05FC2">
        <w:rPr>
          <w:rFonts w:cstheme="minorHAnsi"/>
        </w:rPr>
        <w:t>Default if incandescent fixture</w:t>
      </w:r>
    </w:p>
    <w:p w14:paraId="4342AD8D" w14:textId="77777777" w:rsidR="00841F99" w:rsidRPr="000B7BB6" w:rsidRDefault="00841F99" w:rsidP="00841F99">
      <w:pPr>
        <w:ind w:left="720" w:firstLine="720"/>
        <w:rPr>
          <w:rFonts w:cstheme="minorHAnsi"/>
        </w:rPr>
      </w:pPr>
      <w:r w:rsidRPr="00B41203">
        <w:rPr>
          <w:rFonts w:cstheme="minorHAnsi"/>
        </w:rPr>
        <w:t>Δtherms</w:t>
      </w:r>
      <w:r w:rsidRPr="00B41203">
        <w:rPr>
          <w:rFonts w:cstheme="minorHAnsi"/>
        </w:rPr>
        <w:tab/>
      </w:r>
      <w:r w:rsidRPr="00B41203">
        <w:rPr>
          <w:rFonts w:cstheme="minorHAnsi"/>
        </w:rPr>
        <w:tab/>
        <w:t>= - (((35 - 2) / 1000) * 876</w:t>
      </w:r>
      <w:r>
        <w:rPr>
          <w:rFonts w:cstheme="minorHAnsi"/>
        </w:rPr>
        <w:t>6</w:t>
      </w:r>
      <w:r w:rsidRPr="00B41203">
        <w:rPr>
          <w:rFonts w:cstheme="minorHAnsi"/>
        </w:rPr>
        <w:t xml:space="preserve"> * 0.49* 0.03412) / 0.70</w:t>
      </w:r>
    </w:p>
    <w:p w14:paraId="7008D7CE" w14:textId="77777777" w:rsidR="00841F99" w:rsidRPr="00A05FC2" w:rsidRDefault="00841F99" w:rsidP="00841F99">
      <w:pPr>
        <w:ind w:left="2160" w:firstLine="720"/>
        <w:rPr>
          <w:rFonts w:cstheme="minorHAnsi"/>
        </w:rPr>
      </w:pPr>
      <w:r w:rsidRPr="00A05FC2">
        <w:rPr>
          <w:rFonts w:cstheme="minorHAnsi"/>
        </w:rPr>
        <w:tab/>
        <w:t>= -6.9 therms</w:t>
      </w:r>
    </w:p>
    <w:p w14:paraId="1E4BF505" w14:textId="77777777" w:rsidR="00841F99" w:rsidRPr="00A05FC2" w:rsidRDefault="00841F99" w:rsidP="00841F99">
      <w:pPr>
        <w:ind w:firstLine="720"/>
        <w:rPr>
          <w:rFonts w:cstheme="minorHAnsi"/>
        </w:rPr>
      </w:pPr>
      <w:r w:rsidRPr="00A05FC2">
        <w:rPr>
          <w:rFonts w:cstheme="minorHAnsi"/>
        </w:rPr>
        <w:t>Default if fluorescent fixture</w:t>
      </w:r>
    </w:p>
    <w:p w14:paraId="63038BF8" w14:textId="77777777" w:rsidR="00841F99" w:rsidRPr="000B7BB6" w:rsidRDefault="00841F99" w:rsidP="00841F99">
      <w:pPr>
        <w:ind w:left="720" w:firstLine="720"/>
        <w:rPr>
          <w:rFonts w:cstheme="minorHAnsi"/>
        </w:rPr>
      </w:pPr>
      <w:r w:rsidRPr="00B41203">
        <w:rPr>
          <w:rFonts w:cstheme="minorHAnsi"/>
        </w:rPr>
        <w:t>Δtherms</w:t>
      </w:r>
      <w:r w:rsidRPr="00B41203">
        <w:rPr>
          <w:rFonts w:cstheme="minorHAnsi"/>
        </w:rPr>
        <w:tab/>
      </w:r>
      <w:r w:rsidRPr="00B41203">
        <w:rPr>
          <w:rFonts w:cstheme="minorHAnsi"/>
        </w:rPr>
        <w:tab/>
        <w:t>= - (((</w:t>
      </w:r>
      <w:r w:rsidRPr="000B7BB6">
        <w:rPr>
          <w:rFonts w:cstheme="minorHAnsi"/>
        </w:rPr>
        <w:t>11 - 2) / 1000) * 876</w:t>
      </w:r>
      <w:r>
        <w:rPr>
          <w:rFonts w:cstheme="minorHAnsi"/>
        </w:rPr>
        <w:t>6</w:t>
      </w:r>
      <w:r w:rsidRPr="000B7BB6">
        <w:rPr>
          <w:rFonts w:cstheme="minorHAnsi"/>
        </w:rPr>
        <w:t xml:space="preserve"> * 0.49* 0.03412) / 0.70</w:t>
      </w:r>
    </w:p>
    <w:p w14:paraId="1A1D8A0E" w14:textId="77777777" w:rsidR="00841F99" w:rsidRPr="00A05FC2" w:rsidRDefault="00841F99" w:rsidP="00841F99">
      <w:pPr>
        <w:ind w:left="2160" w:firstLine="720"/>
        <w:rPr>
          <w:rFonts w:cstheme="minorHAnsi"/>
        </w:rPr>
      </w:pPr>
      <w:r w:rsidRPr="00A05FC2">
        <w:rPr>
          <w:rFonts w:cstheme="minorHAnsi"/>
        </w:rPr>
        <w:tab/>
        <w:t>= -1.9 therms</w:t>
      </w:r>
    </w:p>
    <w:p w14:paraId="7A45F035" w14:textId="77777777" w:rsidR="00841F99" w:rsidRPr="000B7BB6" w:rsidRDefault="00841F99" w:rsidP="00841F99">
      <w:pPr>
        <w:pStyle w:val="Heading6"/>
      </w:pPr>
      <w:r w:rsidRPr="000B7BB6">
        <w:t xml:space="preserve">Water Impact Descriptions and Calculation  </w:t>
      </w:r>
    </w:p>
    <w:p w14:paraId="681D1923" w14:textId="77777777" w:rsidR="00841F99" w:rsidRPr="000B7BB6" w:rsidRDefault="00841F99" w:rsidP="00841F99">
      <w:pPr>
        <w:rPr>
          <w:rFonts w:cstheme="minorHAnsi"/>
          <w:szCs w:val="20"/>
        </w:rPr>
      </w:pPr>
      <w:r w:rsidRPr="000B7BB6">
        <w:rPr>
          <w:rFonts w:cstheme="minorHAnsi"/>
        </w:rPr>
        <w:t>N/A</w:t>
      </w:r>
    </w:p>
    <w:p w14:paraId="3F5A4588" w14:textId="77777777" w:rsidR="00841F99" w:rsidRPr="000B7BB6" w:rsidRDefault="00841F99" w:rsidP="00841F99">
      <w:pPr>
        <w:pStyle w:val="Heading6"/>
      </w:pPr>
      <w:r w:rsidRPr="000B7BB6">
        <w:t xml:space="preserve">Deemed O&amp;M Cost Adjustment Calculation </w:t>
      </w:r>
    </w:p>
    <w:p w14:paraId="052A48E1" w14:textId="77777777" w:rsidR="00841F99" w:rsidRDefault="00841F99" w:rsidP="00841F99">
      <w:pPr>
        <w:keepNext/>
        <w:rPr>
          <w:rStyle w:val="CommentReference"/>
          <w:rFonts w:cstheme="minorHAnsi"/>
        </w:rPr>
      </w:pPr>
      <w:r w:rsidRPr="00A05FC2">
        <w:rPr>
          <w:rFonts w:cstheme="minorHAnsi"/>
        </w:rPr>
        <w:t>The annual O&amp;M Cost Adjustment savings should be calculated using the following component costs and lifetimes.</w:t>
      </w:r>
    </w:p>
    <w:p w14:paraId="423A8461" w14:textId="77777777" w:rsidR="00841F99" w:rsidRPr="00A05FC2" w:rsidRDefault="00841F99" w:rsidP="00841F99">
      <w:pPr>
        <w:keepNext/>
        <w:rPr>
          <w:rFonts w:cstheme="minorHAnsi"/>
        </w:rPr>
      </w:pPr>
      <w:r w:rsidRPr="00B41203">
        <w:rPr>
          <w:rStyle w:val="CommentReference"/>
          <w:rFonts w:cstheme="minorHAnsi"/>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800"/>
        <w:gridCol w:w="1620"/>
      </w:tblGrid>
      <w:tr w:rsidR="00841F99" w:rsidRPr="00A05FC2" w14:paraId="41A40B87" w14:textId="77777777" w:rsidTr="00841F99">
        <w:trPr>
          <w:trHeight w:val="170"/>
          <w:jc w:val="center"/>
        </w:trPr>
        <w:tc>
          <w:tcPr>
            <w:tcW w:w="1188" w:type="dxa"/>
            <w:tcBorders>
              <w:bottom w:val="nil"/>
            </w:tcBorders>
            <w:shd w:val="clear" w:color="auto" w:fill="7F7F7F" w:themeFill="text1" w:themeFillTint="80"/>
            <w:vAlign w:val="center"/>
          </w:tcPr>
          <w:p w14:paraId="59F55042" w14:textId="77777777" w:rsidR="00841F99" w:rsidRPr="000B7BB6" w:rsidRDefault="00841F99" w:rsidP="00841F99">
            <w:pPr>
              <w:jc w:val="center"/>
              <w:rPr>
                <w:rFonts w:cstheme="minorHAnsi"/>
                <w:b/>
                <w:color w:val="FFFFFF" w:themeColor="background1"/>
              </w:rPr>
            </w:pPr>
          </w:p>
        </w:tc>
        <w:tc>
          <w:tcPr>
            <w:tcW w:w="3420" w:type="dxa"/>
            <w:gridSpan w:val="2"/>
            <w:shd w:val="clear" w:color="auto" w:fill="7F7F7F" w:themeFill="text1" w:themeFillTint="80"/>
            <w:vAlign w:val="center"/>
          </w:tcPr>
          <w:p w14:paraId="3314D7B5" w14:textId="77777777" w:rsidR="00841F99" w:rsidRPr="000B7BB6" w:rsidRDefault="00841F99" w:rsidP="00841F99">
            <w:pPr>
              <w:jc w:val="center"/>
              <w:rPr>
                <w:rFonts w:cstheme="minorHAnsi"/>
                <w:b/>
                <w:color w:val="FFFFFF" w:themeColor="background1"/>
              </w:rPr>
            </w:pPr>
            <w:r w:rsidRPr="000B7BB6">
              <w:rPr>
                <w:rFonts w:cstheme="minorHAnsi"/>
                <w:b/>
                <w:color w:val="FFFFFF" w:themeColor="background1"/>
              </w:rPr>
              <w:t>Baseline Measures</w:t>
            </w:r>
          </w:p>
        </w:tc>
      </w:tr>
      <w:tr w:rsidR="00841F99" w:rsidRPr="00A05FC2" w14:paraId="388C7B25" w14:textId="77777777" w:rsidTr="00841F99">
        <w:trPr>
          <w:jc w:val="center"/>
        </w:trPr>
        <w:tc>
          <w:tcPr>
            <w:tcW w:w="1188" w:type="dxa"/>
            <w:tcBorders>
              <w:top w:val="single" w:sz="4" w:space="0" w:color="auto"/>
            </w:tcBorders>
            <w:vAlign w:val="center"/>
          </w:tcPr>
          <w:p w14:paraId="4D5B0C8A" w14:textId="77777777" w:rsidR="00841F99" w:rsidRPr="00A05FC2" w:rsidRDefault="00841F99">
            <w:pPr>
              <w:pStyle w:val="TableText"/>
            </w:pPr>
            <w:r w:rsidRPr="00A05FC2">
              <w:t>Component</w:t>
            </w:r>
          </w:p>
        </w:tc>
        <w:tc>
          <w:tcPr>
            <w:tcW w:w="1800" w:type="dxa"/>
            <w:vAlign w:val="center"/>
          </w:tcPr>
          <w:p w14:paraId="38FCE373" w14:textId="77777777" w:rsidR="00841F99" w:rsidRPr="00A05FC2" w:rsidRDefault="00841F99">
            <w:pPr>
              <w:pStyle w:val="TableText"/>
            </w:pPr>
            <w:r w:rsidRPr="00A05FC2">
              <w:t>Cost</w:t>
            </w:r>
          </w:p>
        </w:tc>
        <w:tc>
          <w:tcPr>
            <w:tcW w:w="1620" w:type="dxa"/>
            <w:vAlign w:val="center"/>
          </w:tcPr>
          <w:p w14:paraId="58AE7A08" w14:textId="77777777" w:rsidR="00841F99" w:rsidRPr="00A05FC2" w:rsidRDefault="00841F99">
            <w:pPr>
              <w:pStyle w:val="TableText"/>
            </w:pPr>
            <w:r w:rsidRPr="00A05FC2">
              <w:t>Life (yrs)</w:t>
            </w:r>
          </w:p>
        </w:tc>
      </w:tr>
      <w:tr w:rsidR="00841F99" w:rsidRPr="00A05FC2" w14:paraId="348B68DC" w14:textId="77777777" w:rsidTr="00841F99">
        <w:trPr>
          <w:jc w:val="center"/>
        </w:trPr>
        <w:tc>
          <w:tcPr>
            <w:tcW w:w="1188" w:type="dxa"/>
            <w:vAlign w:val="center"/>
          </w:tcPr>
          <w:p w14:paraId="005D060C" w14:textId="77777777" w:rsidR="00841F99" w:rsidRPr="00A05FC2" w:rsidRDefault="00841F99">
            <w:pPr>
              <w:pStyle w:val="TableText"/>
            </w:pPr>
            <w:r w:rsidRPr="00A05FC2">
              <w:t>Lamp</w:t>
            </w:r>
          </w:p>
        </w:tc>
        <w:tc>
          <w:tcPr>
            <w:tcW w:w="1800" w:type="dxa"/>
            <w:vAlign w:val="center"/>
          </w:tcPr>
          <w:p w14:paraId="0BBDB867" w14:textId="77777777" w:rsidR="00841F99" w:rsidRPr="00A05FC2" w:rsidRDefault="00841F99">
            <w:pPr>
              <w:pStyle w:val="TableText"/>
            </w:pPr>
            <w:r w:rsidRPr="00A05FC2">
              <w:t>$7.00</w:t>
            </w:r>
            <w:r w:rsidRPr="00B41203">
              <w:rPr>
                <w:rStyle w:val="FootnoteReference"/>
                <w:rFonts w:asciiTheme="minorHAnsi" w:hAnsiTheme="minorHAnsi" w:cstheme="minorHAnsi"/>
              </w:rPr>
              <w:footnoteReference w:id="813"/>
            </w:r>
          </w:p>
        </w:tc>
        <w:tc>
          <w:tcPr>
            <w:tcW w:w="1620" w:type="dxa"/>
            <w:vAlign w:val="center"/>
          </w:tcPr>
          <w:p w14:paraId="08580A2F" w14:textId="77777777" w:rsidR="00841F99" w:rsidRPr="00A05FC2" w:rsidRDefault="00841F99">
            <w:pPr>
              <w:pStyle w:val="TableText"/>
            </w:pPr>
            <w:r w:rsidRPr="00A05FC2">
              <w:t>1.3</w:t>
            </w:r>
            <w:r>
              <w:t>7</w:t>
            </w:r>
            <w:r w:rsidRPr="00A05FC2">
              <w:t xml:space="preserve"> years</w:t>
            </w:r>
            <w:r w:rsidRPr="00A05FC2">
              <w:rPr>
                <w:rStyle w:val="FootnoteReference"/>
                <w:rFonts w:asciiTheme="minorHAnsi" w:eastAsia="Calibri" w:hAnsiTheme="minorHAnsi" w:cstheme="minorHAnsi"/>
              </w:rPr>
              <w:footnoteReference w:id="814"/>
            </w:r>
          </w:p>
        </w:tc>
      </w:tr>
    </w:tbl>
    <w:p w14:paraId="6342888E" w14:textId="77777777" w:rsidR="00841F99" w:rsidRPr="00B41203" w:rsidRDefault="00841F99" w:rsidP="00841F99">
      <w:pPr>
        <w:rPr>
          <w:rFonts w:cstheme="minorHAnsi"/>
        </w:rPr>
      </w:pPr>
    </w:p>
    <w:p w14:paraId="0A7D9139" w14:textId="77777777" w:rsidR="00BB5E33" w:rsidRDefault="00841F99" w:rsidP="00841F99">
      <w:pPr>
        <w:pStyle w:val="Heading6"/>
      </w:pPr>
      <w:r>
        <w:t xml:space="preserve">Measure Code: </w:t>
      </w:r>
      <w:r w:rsidRPr="0069549D">
        <w:t>RS-</w:t>
      </w:r>
      <w:r>
        <w:t>LTG</w:t>
      </w:r>
      <w:r w:rsidRPr="0069549D">
        <w:t>-</w:t>
      </w:r>
      <w:r>
        <w:t>LEDE</w:t>
      </w:r>
      <w:r w:rsidRPr="0069549D">
        <w:t>-V01-</w:t>
      </w:r>
      <w:r>
        <w:t>120601</w:t>
      </w:r>
    </w:p>
    <w:p w14:paraId="0E38DED3" w14:textId="77777777" w:rsidR="00BB5E33" w:rsidRDefault="00BB5E33" w:rsidP="00BB5E33"/>
    <w:p w14:paraId="36C8F116" w14:textId="77777777" w:rsidR="00BB5E33" w:rsidRPr="00BB5E33" w:rsidRDefault="00BB5E33" w:rsidP="00BB5E33">
      <w:pPr>
        <w:sectPr w:rsidR="00BB5E33" w:rsidRPr="00BB5E33">
          <w:headerReference w:type="default" r:id="rId59"/>
          <w:pgSz w:w="12240" w:h="15840"/>
          <w:pgMar w:top="1440" w:right="1440" w:bottom="1440" w:left="1440" w:header="720" w:footer="720" w:gutter="0"/>
          <w:cols w:space="720"/>
          <w:docGrid w:linePitch="360"/>
        </w:sectPr>
      </w:pPr>
    </w:p>
    <w:p w14:paraId="55D5A7D1" w14:textId="77777777" w:rsidR="00841F99" w:rsidRDefault="00841F99" w:rsidP="00841F99">
      <w:pPr>
        <w:pStyle w:val="Heading3"/>
      </w:pPr>
      <w:bookmarkStart w:id="9797" w:name="_Toc371346715"/>
      <w:bookmarkStart w:id="9798" w:name="_Ref376491828"/>
      <w:bookmarkStart w:id="9799" w:name="_Ref376491837"/>
      <w:bookmarkStart w:id="9800" w:name="_Toc437592995"/>
      <w:bookmarkStart w:id="9801" w:name="_Toc437856010"/>
      <w:bookmarkStart w:id="9802" w:name="_Toc319489393"/>
      <w:bookmarkStart w:id="9803" w:name="_Toc319662664"/>
      <w:bookmarkStart w:id="9804" w:name="_Toc333219106"/>
      <w:bookmarkStart w:id="9805" w:name="_Toc441217064"/>
      <w:r>
        <w:lastRenderedPageBreak/>
        <w:t>LED Screw Based Omnidirectional Bulbs</w:t>
      </w:r>
      <w:bookmarkEnd w:id="9797"/>
      <w:bookmarkEnd w:id="9798"/>
      <w:bookmarkEnd w:id="9799"/>
      <w:bookmarkEnd w:id="9800"/>
      <w:bookmarkEnd w:id="9801"/>
      <w:bookmarkEnd w:id="9805"/>
      <w:r>
        <w:t xml:space="preserve"> </w:t>
      </w:r>
    </w:p>
    <w:p w14:paraId="30482563" w14:textId="77777777" w:rsidR="004B4723" w:rsidRPr="00E432E0" w:rsidRDefault="004B4723" w:rsidP="004B4723">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Description </w:t>
      </w:r>
    </w:p>
    <w:p w14:paraId="5ACF01A2" w14:textId="77777777" w:rsidR="004B4723" w:rsidRPr="00E432E0" w:rsidRDefault="004B4723" w:rsidP="004B4723">
      <w:pPr>
        <w:spacing w:after="240"/>
      </w:pPr>
      <w:r w:rsidRPr="00E432E0">
        <w:t xml:space="preserve">This characterization provides savings assumptions for LED Screw Based Omnidirectional (e.g. A-Type lamps) lamps within the residential and multifamily sectors. </w:t>
      </w:r>
      <w:r w:rsidRPr="00E432E0">
        <w:rPr>
          <w:rFonts w:cstheme="minorHAnsi"/>
        </w:rPr>
        <w:t xml:space="preserve">This characterization assumes that the LED lamp or fixture is installed in a residential location. </w:t>
      </w:r>
      <w:r w:rsidRPr="00E432E0">
        <w:rPr>
          <w:rFonts w:cstheme="minorHAnsi"/>
          <w:iCs/>
        </w:rPr>
        <w:t xml:space="preserve">Where the implementation strategy does not allow for the installation location to be known </w:t>
      </w:r>
      <w:r w:rsidRPr="00E432E0">
        <w:rPr>
          <w:rFonts w:cstheme="minorHAnsi"/>
        </w:rPr>
        <w:t xml:space="preserve">(e.g. an upstream retail program) </w:t>
      </w:r>
      <w:r w:rsidRPr="00E432E0">
        <w:rPr>
          <w:rFonts w:cstheme="minorHAnsi"/>
          <w:iCs/>
        </w:rPr>
        <w:t xml:space="preserve">evaluation data </w:t>
      </w:r>
      <w:r w:rsidRPr="00E432E0">
        <w:rPr>
          <w:rFonts w:cstheme="minorHAnsi"/>
        </w:rPr>
        <w:t xml:space="preserve">could be used to determine an </w:t>
      </w:r>
      <w:r w:rsidRPr="00E432E0">
        <w:rPr>
          <w:rFonts w:cstheme="minorHAnsi"/>
          <w:iCs/>
        </w:rPr>
        <w:t xml:space="preserve">appropriate residential v commercial split. </w:t>
      </w:r>
      <w:r w:rsidRPr="00E432E0">
        <w:rPr>
          <w:rFonts w:cstheme="minorHAnsi"/>
        </w:rPr>
        <w:t>If this is not available,</w:t>
      </w:r>
      <w:r w:rsidRPr="00E432E0">
        <w:rPr>
          <w:rFonts w:cstheme="minorHAnsi"/>
          <w:iCs/>
        </w:rPr>
        <w:t xml:space="preserve"> it is recommended to use this residential characterization for all </w:t>
      </w:r>
      <w:r w:rsidRPr="00E432E0">
        <w:rPr>
          <w:rFonts w:cstheme="minorHAnsi"/>
        </w:rPr>
        <w:t xml:space="preserve">installs in unknown locations </w:t>
      </w:r>
      <w:r w:rsidRPr="00E432E0">
        <w:rPr>
          <w:rFonts w:cstheme="minorHAnsi"/>
          <w:iCs/>
        </w:rPr>
        <w:t>to be appropriately conservative in savings assumptions.</w:t>
      </w:r>
    </w:p>
    <w:p w14:paraId="527E864E" w14:textId="42DB9D69" w:rsidR="004B4723" w:rsidRPr="00E432E0" w:rsidRDefault="004B4723" w:rsidP="004B4723">
      <w:pPr>
        <w:rPr>
          <w:rFonts w:ascii="Calibri" w:hAnsi="Calibri" w:cs="Calibri"/>
          <w:szCs w:val="20"/>
        </w:rPr>
      </w:pPr>
      <w:r w:rsidRPr="00E432E0">
        <w:rPr>
          <w:rFonts w:ascii="Calibri" w:hAnsi="Calibri" w:cs="Calibri"/>
          <w:szCs w:val="20"/>
        </w:rPr>
        <w:t>This measure was developed to be applicable to the following program types:  TOS, NC, RF</w:t>
      </w:r>
      <w:ins w:id="9806" w:author="Samuel Dent" w:date="2016-01-14T06:53:00Z">
        <w:r w:rsidR="00AA1243">
          <w:rPr>
            <w:rFonts w:ascii="Calibri" w:hAnsi="Calibri" w:cs="Calibri"/>
            <w:szCs w:val="20"/>
          </w:rPr>
          <w:t>, KITS</w:t>
        </w:r>
      </w:ins>
      <w:r w:rsidRPr="00E432E0">
        <w:rPr>
          <w:rFonts w:ascii="Calibri" w:hAnsi="Calibri" w:cs="Calibri"/>
          <w:szCs w:val="20"/>
        </w:rPr>
        <w:t xml:space="preserve">.  </w:t>
      </w:r>
    </w:p>
    <w:p w14:paraId="5AF35219" w14:textId="77777777" w:rsidR="004B4723" w:rsidRPr="00E432E0" w:rsidRDefault="004B4723" w:rsidP="004B4723">
      <w:pPr>
        <w:rPr>
          <w:rFonts w:ascii="Calibri" w:hAnsi="Calibri" w:cs="Calibri"/>
          <w:szCs w:val="20"/>
        </w:rPr>
      </w:pPr>
      <w:r w:rsidRPr="00E432E0">
        <w:rPr>
          <w:rFonts w:ascii="Calibri" w:hAnsi="Calibri" w:cs="Calibri"/>
          <w:szCs w:val="20"/>
        </w:rPr>
        <w:t>If applied to other program types, the measure savings should be verified.</w:t>
      </w:r>
    </w:p>
    <w:p w14:paraId="43A17B46" w14:textId="77777777" w:rsidR="004B4723" w:rsidRPr="00E432E0" w:rsidRDefault="004B4723" w:rsidP="004B4723">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Definition of Efficient Equipment </w:t>
      </w:r>
    </w:p>
    <w:p w14:paraId="2502FF61" w14:textId="77777777" w:rsidR="004B4723" w:rsidRPr="00E432E0" w:rsidRDefault="004B4723" w:rsidP="004B4723">
      <w:pPr>
        <w:spacing w:after="240"/>
      </w:pPr>
      <w:r w:rsidRPr="00E432E0">
        <w:t xml:space="preserve">In order for this characterization to apply, new lamps must be Energy Star labeled. </w:t>
      </w:r>
    </w:p>
    <w:p w14:paraId="7F0BE2A2" w14:textId="77777777" w:rsidR="004B4723" w:rsidRPr="00E432E0" w:rsidRDefault="004B4723" w:rsidP="004B4723">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Definition of Baseline Equipment </w:t>
      </w:r>
    </w:p>
    <w:p w14:paraId="06025C1D" w14:textId="77777777" w:rsidR="004B4723" w:rsidRPr="00E432E0" w:rsidRDefault="004B4723" w:rsidP="004B4723">
      <w:pPr>
        <w:spacing w:after="240"/>
        <w:rPr>
          <w:b/>
          <w:iCs/>
        </w:rPr>
      </w:pPr>
      <w:r w:rsidRPr="00E432E0">
        <w:t>In 2012, Federal legislation stemming from the Energy Independence and Security Act of 2007 (EIAS) will require all general-purpose light bulbs between 40 watts and 100 watts to have ~30% increased efficiency, essentially phasing out standard incandescent technology.  In 2012, the 100 w lamp standards apply; in 2013 the 75 w lamp standards will apply, followed by restrictions on the 60 w and 40 w lamps in 2014. Since measures installed under this TRM all occur after 2014, baseline equipment are the values after EISA. These are shown in the baseline table below.</w:t>
      </w:r>
    </w:p>
    <w:p w14:paraId="2394705F" w14:textId="77777777" w:rsidR="004B4723" w:rsidRPr="00E432E0" w:rsidRDefault="004B4723" w:rsidP="004B4723">
      <w:pPr>
        <w:keepNext/>
        <w:keepLines/>
        <w:spacing w:before="200"/>
        <w:outlineLvl w:val="5"/>
        <w:rPr>
          <w:rFonts w:eastAsiaTheme="majorEastAsia" w:cstheme="majorBidi"/>
          <w:b/>
          <w:smallCaps/>
          <w:sz w:val="22"/>
        </w:rPr>
      </w:pPr>
      <w:r w:rsidRPr="00E432E0">
        <w:rPr>
          <w:rFonts w:eastAsiaTheme="majorEastAsia" w:cstheme="majorBidi"/>
          <w:b/>
          <w:iCs/>
          <w:smallCaps/>
          <w:sz w:val="22"/>
        </w:rPr>
        <w:t xml:space="preserve">Deemed Lifetime of Efficient Equipment </w:t>
      </w:r>
    </w:p>
    <w:p w14:paraId="10A7A9F5" w14:textId="77777777" w:rsidR="004B4723" w:rsidRPr="00E432E0" w:rsidRDefault="004B4723" w:rsidP="004B4723">
      <w:pPr>
        <w:spacing w:after="240"/>
        <w:rPr>
          <w:b/>
          <w:iCs/>
        </w:rPr>
      </w:pPr>
      <w:r w:rsidRPr="00E432E0">
        <w:t>13.7 years (exterior) to 26 years (residential home), however all installations are capped at 10 years</w:t>
      </w:r>
      <w:r w:rsidRPr="00E432E0">
        <w:rPr>
          <w:rFonts w:ascii="Arial" w:hAnsi="Arial"/>
          <w:vertAlign w:val="superscript"/>
        </w:rPr>
        <w:footnoteReference w:id="815"/>
      </w:r>
      <w:r w:rsidRPr="00E432E0">
        <w:t>.</w:t>
      </w:r>
    </w:p>
    <w:p w14:paraId="0B2FCD63" w14:textId="77777777" w:rsidR="004B4723" w:rsidRPr="00E432E0" w:rsidRDefault="004B4723" w:rsidP="004B4723">
      <w:pPr>
        <w:keepNext/>
        <w:keepLines/>
        <w:spacing w:before="200"/>
        <w:outlineLvl w:val="5"/>
        <w:rPr>
          <w:rFonts w:eastAsiaTheme="majorEastAsia" w:cstheme="majorBidi"/>
          <w:b/>
          <w:smallCaps/>
          <w:sz w:val="22"/>
        </w:rPr>
      </w:pPr>
      <w:r w:rsidRPr="00E432E0">
        <w:rPr>
          <w:rFonts w:eastAsiaTheme="majorEastAsia" w:cstheme="majorBidi"/>
          <w:b/>
          <w:iCs/>
          <w:smallCaps/>
          <w:sz w:val="22"/>
        </w:rPr>
        <w:t xml:space="preserve">Deemed Measure Cost </w:t>
      </w:r>
    </w:p>
    <w:p w14:paraId="43E6F6FA" w14:textId="77777777" w:rsidR="004B4723" w:rsidRPr="00E432E0" w:rsidRDefault="004B4723" w:rsidP="004B4723">
      <w:pPr>
        <w:spacing w:after="240"/>
        <w:rPr>
          <w:b/>
          <w:iCs/>
        </w:rPr>
      </w:pPr>
      <w:r w:rsidRPr="00E432E0">
        <w:t>Wherever possible, actual incremental costs should be used. Refer to reference table “Residential LED component Cost &amp; Lifetime” for defaults.</w:t>
      </w:r>
    </w:p>
    <w:p w14:paraId="0E9DAE83" w14:textId="77777777" w:rsidR="004B4723" w:rsidRPr="00E432E0" w:rsidRDefault="004B4723" w:rsidP="004B4723">
      <w:pPr>
        <w:keepNext/>
        <w:keepLines/>
        <w:spacing w:before="200"/>
        <w:outlineLvl w:val="5"/>
        <w:rPr>
          <w:rFonts w:eastAsiaTheme="majorEastAsia" w:cstheme="majorBidi"/>
          <w:b/>
          <w:smallCaps/>
          <w:sz w:val="22"/>
        </w:rPr>
      </w:pPr>
      <w:r w:rsidRPr="00E432E0">
        <w:rPr>
          <w:rFonts w:eastAsiaTheme="majorEastAsia" w:cstheme="majorBidi"/>
          <w:b/>
          <w:iCs/>
          <w:smallCaps/>
          <w:sz w:val="22"/>
        </w:rPr>
        <w:t>Loadshape</w:t>
      </w:r>
    </w:p>
    <w:tbl>
      <w:tblPr>
        <w:tblW w:w="8120" w:type="dxa"/>
        <w:tblInd w:w="93" w:type="dxa"/>
        <w:tblLook w:val="04A0" w:firstRow="1" w:lastRow="0" w:firstColumn="1" w:lastColumn="0" w:noHBand="0" w:noVBand="1"/>
      </w:tblPr>
      <w:tblGrid>
        <w:gridCol w:w="8120"/>
      </w:tblGrid>
      <w:tr w:rsidR="004B4723" w:rsidRPr="00E432E0" w14:paraId="7A1FA0C8" w14:textId="77777777" w:rsidTr="00C04E8D">
        <w:trPr>
          <w:trHeight w:val="300"/>
        </w:trPr>
        <w:tc>
          <w:tcPr>
            <w:tcW w:w="8120" w:type="dxa"/>
            <w:noWrap/>
            <w:vAlign w:val="center"/>
            <w:hideMark/>
          </w:tcPr>
          <w:p w14:paraId="523C9B53" w14:textId="77777777" w:rsidR="004B4723" w:rsidRPr="00E432E0" w:rsidRDefault="004B4723" w:rsidP="00C04E8D">
            <w:pPr>
              <w:spacing w:line="276" w:lineRule="auto"/>
              <w:rPr>
                <w:rFonts w:ascii="Calibri" w:hAnsi="Calibri" w:cs="Calibri"/>
                <w:color w:val="000000"/>
                <w:szCs w:val="20"/>
              </w:rPr>
            </w:pPr>
            <w:r w:rsidRPr="00E432E0">
              <w:rPr>
                <w:rFonts w:ascii="Calibri" w:hAnsi="Calibri" w:cs="Calibri"/>
                <w:color w:val="000000"/>
                <w:szCs w:val="20"/>
              </w:rPr>
              <w:t>Loadshape R06 – Residential Indoor Lighting</w:t>
            </w:r>
          </w:p>
        </w:tc>
      </w:tr>
      <w:tr w:rsidR="004B4723" w:rsidRPr="00E432E0" w14:paraId="74B43714" w14:textId="77777777" w:rsidTr="00C04E8D">
        <w:trPr>
          <w:trHeight w:val="300"/>
        </w:trPr>
        <w:tc>
          <w:tcPr>
            <w:tcW w:w="8120" w:type="dxa"/>
            <w:noWrap/>
            <w:vAlign w:val="center"/>
            <w:hideMark/>
          </w:tcPr>
          <w:p w14:paraId="2A680C7F" w14:textId="77777777" w:rsidR="004B4723" w:rsidRPr="00E432E0" w:rsidRDefault="004B4723" w:rsidP="00C04E8D">
            <w:pPr>
              <w:spacing w:line="276" w:lineRule="auto"/>
              <w:rPr>
                <w:rFonts w:ascii="Calibri" w:hAnsi="Calibri" w:cs="Calibri"/>
                <w:color w:val="000000"/>
                <w:szCs w:val="20"/>
              </w:rPr>
            </w:pPr>
            <w:r w:rsidRPr="00E432E0">
              <w:rPr>
                <w:rFonts w:ascii="Calibri" w:hAnsi="Calibri" w:cs="Calibri"/>
                <w:color w:val="000000"/>
                <w:szCs w:val="20"/>
              </w:rPr>
              <w:t>Loadshape R07 – Residential Outdoor Lighting</w:t>
            </w:r>
          </w:p>
        </w:tc>
      </w:tr>
    </w:tbl>
    <w:p w14:paraId="40B1FD64" w14:textId="77777777" w:rsidR="004B4723" w:rsidRPr="00E432E0" w:rsidRDefault="004B4723" w:rsidP="004B4723">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Coincidence Factor </w:t>
      </w:r>
    </w:p>
    <w:p w14:paraId="0752BA60" w14:textId="77777777" w:rsidR="004B4723" w:rsidRPr="00E432E0" w:rsidRDefault="004B4723" w:rsidP="004B4723">
      <w:pPr>
        <w:spacing w:after="240"/>
        <w:rPr>
          <w:rFonts w:cstheme="minorHAnsi"/>
        </w:rPr>
      </w:pPr>
      <w:r w:rsidRPr="00E432E0">
        <w:rPr>
          <w:rFonts w:cstheme="minorHAnsi"/>
        </w:rPr>
        <w:t>The summer peak coincidence factor is assumed to be 7.1% for Residential and in-unit Multi Family bulbs, 27.3% for exterior bulbs and 8.1% for unknown</w:t>
      </w:r>
      <w:r w:rsidRPr="00E432E0">
        <w:rPr>
          <w:rFonts w:ascii="Arial" w:eastAsiaTheme="majorEastAsia" w:hAnsi="Arial"/>
          <w:vertAlign w:val="superscript"/>
        </w:rPr>
        <w:footnoteReference w:id="816"/>
      </w:r>
      <w:r w:rsidRPr="00E432E0">
        <w:rPr>
          <w:rFonts w:cstheme="minorHAnsi"/>
        </w:rPr>
        <w:t>.</w:t>
      </w:r>
    </w:p>
    <w:p w14:paraId="0BC4AE93" w14:textId="77777777" w:rsidR="004B4723" w:rsidRPr="00E432E0" w:rsidRDefault="004B4723" w:rsidP="004B4723">
      <w:pPr>
        <w:spacing w:after="240"/>
        <w:rPr>
          <w:rFonts w:cstheme="minorHAnsi"/>
        </w:rPr>
      </w:pPr>
    </w:p>
    <w:p w14:paraId="1369EBA3" w14:textId="77777777" w:rsidR="004B4723" w:rsidRPr="00E432E0" w:rsidRDefault="004B4723" w:rsidP="004B4723">
      <w:pPr>
        <w:keepNext/>
        <w:pBdr>
          <w:top w:val="double" w:sz="4" w:space="1" w:color="auto"/>
          <w:bottom w:val="double" w:sz="4" w:space="1" w:color="auto"/>
        </w:pBdr>
        <w:spacing w:after="240"/>
        <w:jc w:val="center"/>
        <w:rPr>
          <w:rFonts w:cstheme="minorHAnsi"/>
          <w:b/>
          <w:szCs w:val="20"/>
        </w:rPr>
      </w:pPr>
      <w:r w:rsidRPr="00E432E0">
        <w:rPr>
          <w:rFonts w:cstheme="minorHAnsi"/>
          <w:b/>
          <w:szCs w:val="20"/>
        </w:rPr>
        <w:lastRenderedPageBreak/>
        <w:t>Algorithm</w:t>
      </w:r>
    </w:p>
    <w:p w14:paraId="61818276" w14:textId="77777777" w:rsidR="004B4723" w:rsidRPr="00E432E0" w:rsidRDefault="004B4723" w:rsidP="004B4723">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Calculation of Savings</w:t>
      </w:r>
    </w:p>
    <w:p w14:paraId="4076D630" w14:textId="77777777" w:rsidR="004B4723" w:rsidRPr="00E432E0" w:rsidRDefault="004B4723" w:rsidP="004B4723">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Electric Energy Savings </w:t>
      </w:r>
    </w:p>
    <w:p w14:paraId="2A03C9CD" w14:textId="77777777" w:rsidR="004B4723" w:rsidRPr="00E432E0" w:rsidRDefault="004B4723" w:rsidP="004B4723">
      <w:pPr>
        <w:spacing w:after="240"/>
        <w:ind w:left="1440" w:firstLine="720"/>
        <w:rPr>
          <w:noProof/>
        </w:rPr>
      </w:pPr>
      <w:bookmarkStart w:id="9807" w:name="OLE_LINK1"/>
      <w:r w:rsidRPr="00E432E0">
        <w:rPr>
          <w:noProof/>
        </w:rPr>
        <w:t>ΔkWh  = ((Watts</w:t>
      </w:r>
      <w:r w:rsidRPr="00E432E0">
        <w:rPr>
          <w:noProof/>
          <w:vertAlign w:val="subscript"/>
        </w:rPr>
        <w:t>base</w:t>
      </w:r>
      <w:r w:rsidRPr="00E432E0">
        <w:rPr>
          <w:noProof/>
        </w:rPr>
        <w:t>-Watts</w:t>
      </w:r>
      <w:r w:rsidRPr="00E432E0">
        <w:rPr>
          <w:noProof/>
          <w:vertAlign w:val="subscript"/>
        </w:rPr>
        <w:t>EE</w:t>
      </w:r>
      <w:r w:rsidRPr="00E432E0">
        <w:rPr>
          <w:noProof/>
        </w:rPr>
        <w:t>)/1000) * ISR  * (1-Leakage) * Hours *WHF</w:t>
      </w:r>
      <w:r w:rsidRPr="00E432E0">
        <w:rPr>
          <w:noProof/>
          <w:vertAlign w:val="subscript"/>
        </w:rPr>
        <w:t>e</w:t>
      </w:r>
      <w:r w:rsidRPr="00E432E0">
        <w:rPr>
          <w:noProof/>
        </w:rPr>
        <w:t xml:space="preserve"> </w:t>
      </w:r>
    </w:p>
    <w:bookmarkEnd w:id="9807"/>
    <w:p w14:paraId="6E61998F" w14:textId="77777777" w:rsidR="004B4723" w:rsidRPr="00E432E0" w:rsidRDefault="004B4723" w:rsidP="004B4723">
      <w:pPr>
        <w:spacing w:after="240"/>
        <w:rPr>
          <w:noProof/>
        </w:rPr>
      </w:pPr>
      <w:r w:rsidRPr="00E432E0">
        <w:rPr>
          <w:noProof/>
        </w:rPr>
        <w:t>Where:</w:t>
      </w:r>
    </w:p>
    <w:p w14:paraId="314CE5DB" w14:textId="77777777" w:rsidR="004B4723" w:rsidRPr="00E432E0" w:rsidRDefault="004B4723" w:rsidP="004B4723">
      <w:pPr>
        <w:spacing w:after="240"/>
        <w:ind w:left="2160" w:hanging="1440"/>
        <w:rPr>
          <w:noProof/>
        </w:rPr>
      </w:pPr>
      <w:r w:rsidRPr="00E432E0">
        <w:rPr>
          <w:noProof/>
        </w:rPr>
        <w:t>Watts</w:t>
      </w:r>
      <w:r w:rsidRPr="00E432E0">
        <w:rPr>
          <w:noProof/>
          <w:vertAlign w:val="subscript"/>
        </w:rPr>
        <w:t>base</w:t>
      </w:r>
      <w:r w:rsidRPr="00E432E0">
        <w:rPr>
          <w:noProof/>
        </w:rPr>
        <w:t xml:space="preserve"> </w:t>
      </w:r>
      <w:r w:rsidRPr="00E432E0">
        <w:rPr>
          <w:noProof/>
        </w:rPr>
        <w:tab/>
        <w:t xml:space="preserve">= Input wattage of the existing </w:t>
      </w:r>
      <w:r>
        <w:rPr>
          <w:noProof/>
        </w:rPr>
        <w:t xml:space="preserve">or baseline </w:t>
      </w:r>
      <w:r w:rsidRPr="00E432E0">
        <w:rPr>
          <w:noProof/>
        </w:rPr>
        <w:t>system. Reference the “</w:t>
      </w:r>
      <w:r w:rsidRPr="00E432E0">
        <w:t>LED New and Baseline Assumptions</w:t>
      </w:r>
      <w:r w:rsidRPr="00E432E0">
        <w:rPr>
          <w:noProof/>
        </w:rPr>
        <w:t>” table for default values.</w:t>
      </w:r>
    </w:p>
    <w:p w14:paraId="6E1AD367" w14:textId="77777777" w:rsidR="004B4723" w:rsidRPr="00E432E0" w:rsidRDefault="004B4723" w:rsidP="004B4723">
      <w:pPr>
        <w:spacing w:after="240"/>
        <w:ind w:left="2160" w:hanging="1440"/>
        <w:rPr>
          <w:rFonts w:cstheme="minorHAnsi"/>
          <w:noProof/>
        </w:rPr>
      </w:pPr>
      <w:r w:rsidRPr="00E432E0">
        <w:rPr>
          <w:noProof/>
        </w:rPr>
        <w:t>Watts</w:t>
      </w:r>
      <w:r w:rsidRPr="00E432E0">
        <w:rPr>
          <w:noProof/>
          <w:vertAlign w:val="subscript"/>
        </w:rPr>
        <w:t>EE</w:t>
      </w:r>
      <w:r w:rsidRPr="00E432E0">
        <w:rPr>
          <w:noProof/>
        </w:rPr>
        <w:tab/>
      </w:r>
      <w:r w:rsidRPr="00E432E0">
        <w:rPr>
          <w:rFonts w:cstheme="minorHAnsi"/>
          <w:noProof/>
        </w:rPr>
        <w:t>= Actual wattage of LED purchased / installed. If unknown, use default provided below:</w:t>
      </w:r>
    </w:p>
    <w:p w14:paraId="162D1640" w14:textId="77777777" w:rsidR="004B4723" w:rsidRPr="00E432E0" w:rsidRDefault="004B4723" w:rsidP="004B4723">
      <w:pPr>
        <w:ind w:left="2880" w:hanging="1440"/>
        <w:rPr>
          <w:b/>
          <w:noProof/>
        </w:rPr>
      </w:pPr>
      <w:r w:rsidRPr="00E432E0">
        <w:rPr>
          <w:noProof/>
        </w:rPr>
        <w:tab/>
      </w:r>
      <w:r w:rsidRPr="00E432E0">
        <w:rPr>
          <w:b/>
          <w:noProof/>
        </w:rPr>
        <w:t>LED New and Baseline Assumptions Table</w:t>
      </w: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8"/>
        <w:gridCol w:w="1141"/>
        <w:gridCol w:w="1533"/>
        <w:gridCol w:w="1200"/>
        <w:gridCol w:w="1324"/>
        <w:gridCol w:w="1221"/>
        <w:gridCol w:w="1553"/>
        <w:gridCol w:w="1298"/>
      </w:tblGrid>
      <w:tr w:rsidR="004B4723" w:rsidRPr="00E432E0" w14:paraId="5CB95AF8" w14:textId="77777777" w:rsidTr="00C04E8D">
        <w:trPr>
          <w:trHeight w:val="432"/>
        </w:trPr>
        <w:tc>
          <w:tcPr>
            <w:tcW w:w="1158" w:type="dxa"/>
            <w:vMerge w:val="restart"/>
            <w:shd w:val="clear" w:color="auto" w:fill="7F7F7F"/>
            <w:vAlign w:val="center"/>
            <w:hideMark/>
          </w:tcPr>
          <w:p w14:paraId="5ABB443B" w14:textId="77777777" w:rsidR="004B4723" w:rsidRPr="00E432E0" w:rsidRDefault="004B4723" w:rsidP="00C04E8D">
            <w:pPr>
              <w:spacing w:line="276" w:lineRule="auto"/>
              <w:jc w:val="center"/>
              <w:rPr>
                <w:rFonts w:ascii="Calibri" w:hAnsi="Calibri"/>
                <w:b/>
                <w:bCs/>
                <w:color w:val="FFFFFF"/>
                <w:szCs w:val="20"/>
              </w:rPr>
            </w:pPr>
            <w:r w:rsidRPr="00E432E0">
              <w:rPr>
                <w:rFonts w:ascii="Calibri" w:hAnsi="Calibri"/>
                <w:b/>
                <w:bCs/>
                <w:color w:val="FFFFFF"/>
                <w:szCs w:val="20"/>
              </w:rPr>
              <w:t>Minimum Lumens</w:t>
            </w:r>
          </w:p>
        </w:tc>
        <w:tc>
          <w:tcPr>
            <w:tcW w:w="1141" w:type="dxa"/>
            <w:vMerge w:val="restart"/>
            <w:shd w:val="clear" w:color="auto" w:fill="7F7F7F"/>
            <w:vAlign w:val="center"/>
            <w:hideMark/>
          </w:tcPr>
          <w:p w14:paraId="5D356100" w14:textId="77777777" w:rsidR="004B4723" w:rsidRPr="00E432E0" w:rsidRDefault="004B4723" w:rsidP="00C04E8D">
            <w:pPr>
              <w:spacing w:line="276" w:lineRule="auto"/>
              <w:jc w:val="center"/>
              <w:rPr>
                <w:rFonts w:ascii="Calibri" w:hAnsi="Calibri"/>
                <w:b/>
                <w:bCs/>
                <w:color w:val="FFFFFF"/>
                <w:szCs w:val="20"/>
              </w:rPr>
            </w:pPr>
            <w:r w:rsidRPr="00E432E0">
              <w:rPr>
                <w:rFonts w:ascii="Calibri" w:hAnsi="Calibri"/>
                <w:b/>
                <w:bCs/>
                <w:color w:val="FFFFFF"/>
                <w:szCs w:val="20"/>
              </w:rPr>
              <w:t>Maximum Lumens</w:t>
            </w:r>
          </w:p>
        </w:tc>
        <w:tc>
          <w:tcPr>
            <w:tcW w:w="1533" w:type="dxa"/>
            <w:vMerge w:val="restart"/>
            <w:shd w:val="clear" w:color="auto" w:fill="7F7F7F"/>
            <w:vAlign w:val="center"/>
            <w:hideMark/>
          </w:tcPr>
          <w:p w14:paraId="63D72779" w14:textId="77777777" w:rsidR="004B4723" w:rsidRPr="00E432E0" w:rsidRDefault="004B4723" w:rsidP="00C04E8D">
            <w:pPr>
              <w:spacing w:line="276" w:lineRule="auto"/>
              <w:jc w:val="center"/>
              <w:rPr>
                <w:rFonts w:ascii="Calibri" w:hAnsi="Calibri"/>
                <w:b/>
                <w:bCs/>
                <w:color w:val="FFFFFF"/>
                <w:szCs w:val="20"/>
              </w:rPr>
            </w:pPr>
            <w:r w:rsidRPr="00E432E0">
              <w:rPr>
                <w:rFonts w:ascii="Calibri" w:hAnsi="Calibri"/>
                <w:b/>
                <w:bCs/>
                <w:color w:val="FFFFFF"/>
                <w:szCs w:val="20"/>
              </w:rPr>
              <w:t>Lumens used to calculate LED Wattage</w:t>
            </w:r>
          </w:p>
          <w:p w14:paraId="50122B11" w14:textId="77777777" w:rsidR="004B4723" w:rsidRPr="00E432E0" w:rsidRDefault="004B4723" w:rsidP="00C04E8D">
            <w:pPr>
              <w:spacing w:line="276" w:lineRule="auto"/>
              <w:jc w:val="center"/>
              <w:rPr>
                <w:rFonts w:ascii="Calibri" w:hAnsi="Calibri"/>
                <w:b/>
                <w:bCs/>
                <w:color w:val="FFFFFF"/>
                <w:szCs w:val="20"/>
              </w:rPr>
            </w:pPr>
            <w:r w:rsidRPr="00E432E0">
              <w:rPr>
                <w:rFonts w:ascii="Calibri" w:hAnsi="Calibri"/>
                <w:b/>
                <w:bCs/>
                <w:color w:val="FFFFFF"/>
                <w:szCs w:val="20"/>
              </w:rPr>
              <w:t>(midpoint)</w:t>
            </w:r>
          </w:p>
        </w:tc>
        <w:tc>
          <w:tcPr>
            <w:tcW w:w="1200" w:type="dxa"/>
            <w:vMerge w:val="restart"/>
            <w:shd w:val="clear" w:color="auto" w:fill="7F7F7F"/>
            <w:vAlign w:val="center"/>
            <w:hideMark/>
          </w:tcPr>
          <w:p w14:paraId="640B0A68" w14:textId="77777777" w:rsidR="004B4723" w:rsidRPr="00E432E0" w:rsidRDefault="004B4723" w:rsidP="00C04E8D">
            <w:pPr>
              <w:spacing w:line="276" w:lineRule="auto"/>
              <w:jc w:val="center"/>
              <w:rPr>
                <w:rFonts w:ascii="Calibri" w:hAnsi="Calibri"/>
                <w:b/>
                <w:bCs/>
                <w:color w:val="FFFFFF"/>
                <w:szCs w:val="20"/>
              </w:rPr>
            </w:pPr>
            <w:r w:rsidRPr="00E432E0">
              <w:rPr>
                <w:rFonts w:ascii="Calibri" w:hAnsi="Calibri"/>
                <w:b/>
                <w:bCs/>
                <w:color w:val="FFFFFF"/>
                <w:szCs w:val="20"/>
              </w:rPr>
              <w:t xml:space="preserve">LED Wattage </w:t>
            </w:r>
            <w:r w:rsidRPr="00E432E0">
              <w:rPr>
                <w:rFonts w:ascii="Arial" w:hAnsi="Arial"/>
                <w:b/>
                <w:bCs/>
                <w:color w:val="FFFFFF"/>
                <w:vertAlign w:val="superscript"/>
              </w:rPr>
              <w:footnoteReference w:id="817"/>
            </w:r>
            <w:r w:rsidRPr="00E432E0">
              <w:rPr>
                <w:rFonts w:ascii="Calibri" w:hAnsi="Calibri"/>
                <w:b/>
                <w:bCs/>
                <w:color w:val="FFFFFF"/>
                <w:szCs w:val="20"/>
              </w:rPr>
              <w:br/>
              <w:t>(WattsEE)</w:t>
            </w:r>
          </w:p>
        </w:tc>
        <w:tc>
          <w:tcPr>
            <w:tcW w:w="1324" w:type="dxa"/>
            <w:vMerge w:val="restart"/>
            <w:shd w:val="clear" w:color="auto" w:fill="7F7F7F"/>
            <w:vAlign w:val="center"/>
            <w:hideMark/>
          </w:tcPr>
          <w:p w14:paraId="169B32D1" w14:textId="77777777" w:rsidR="004B4723" w:rsidRPr="00E432E0" w:rsidRDefault="004B4723" w:rsidP="00C04E8D">
            <w:pPr>
              <w:spacing w:line="276" w:lineRule="auto"/>
              <w:jc w:val="center"/>
              <w:rPr>
                <w:rFonts w:ascii="Calibri" w:hAnsi="Calibri"/>
                <w:b/>
                <w:bCs/>
                <w:color w:val="FFFFFF"/>
                <w:szCs w:val="20"/>
              </w:rPr>
            </w:pPr>
            <w:r w:rsidRPr="00E432E0">
              <w:rPr>
                <w:rFonts w:ascii="Calibri" w:hAnsi="Calibri"/>
                <w:b/>
                <w:bCs/>
                <w:color w:val="FFFFFF"/>
                <w:szCs w:val="20"/>
              </w:rPr>
              <w:t>Baseline 2014-2019</w:t>
            </w:r>
            <w:r w:rsidRPr="00E432E0">
              <w:rPr>
                <w:rFonts w:ascii="Calibri" w:hAnsi="Calibri"/>
                <w:b/>
                <w:bCs/>
                <w:color w:val="FFFFFF"/>
                <w:szCs w:val="20"/>
              </w:rPr>
              <w:br/>
              <w:t>(WattsBase)</w:t>
            </w:r>
          </w:p>
        </w:tc>
        <w:tc>
          <w:tcPr>
            <w:tcW w:w="1221" w:type="dxa"/>
            <w:vMerge w:val="restart"/>
            <w:shd w:val="clear" w:color="auto" w:fill="7F7F7F"/>
            <w:vAlign w:val="center"/>
            <w:hideMark/>
          </w:tcPr>
          <w:p w14:paraId="5AF93924" w14:textId="77777777" w:rsidR="004B4723" w:rsidRPr="00E432E0" w:rsidRDefault="004B4723" w:rsidP="00C04E8D">
            <w:pPr>
              <w:spacing w:line="276" w:lineRule="auto"/>
              <w:jc w:val="center"/>
              <w:rPr>
                <w:rFonts w:ascii="Calibri" w:hAnsi="Calibri"/>
                <w:b/>
                <w:bCs/>
                <w:color w:val="FFFFFF"/>
                <w:szCs w:val="20"/>
              </w:rPr>
            </w:pPr>
            <w:r w:rsidRPr="00E432E0">
              <w:rPr>
                <w:rFonts w:ascii="Calibri" w:hAnsi="Calibri"/>
                <w:b/>
                <w:bCs/>
                <w:color w:val="FFFFFF"/>
                <w:szCs w:val="20"/>
              </w:rPr>
              <w:t>Delta Watts 2014-2019</w:t>
            </w:r>
            <w:r w:rsidRPr="00E432E0">
              <w:rPr>
                <w:rFonts w:ascii="Calibri" w:hAnsi="Calibri"/>
                <w:b/>
                <w:bCs/>
                <w:color w:val="FFFFFF"/>
                <w:szCs w:val="20"/>
              </w:rPr>
              <w:br/>
              <w:t>(WattsEE)</w:t>
            </w:r>
          </w:p>
        </w:tc>
        <w:tc>
          <w:tcPr>
            <w:tcW w:w="1553" w:type="dxa"/>
            <w:vMerge w:val="restart"/>
            <w:shd w:val="clear" w:color="auto" w:fill="7F7F7F"/>
            <w:vAlign w:val="center"/>
            <w:hideMark/>
          </w:tcPr>
          <w:p w14:paraId="26120348" w14:textId="77777777" w:rsidR="004B4723" w:rsidRPr="00E432E0" w:rsidRDefault="004B4723" w:rsidP="00C04E8D">
            <w:pPr>
              <w:spacing w:line="276" w:lineRule="auto"/>
              <w:jc w:val="center"/>
              <w:rPr>
                <w:rFonts w:ascii="Calibri" w:hAnsi="Calibri"/>
                <w:b/>
                <w:bCs/>
                <w:color w:val="FFFFFF"/>
                <w:szCs w:val="20"/>
              </w:rPr>
            </w:pPr>
            <w:r w:rsidRPr="00E432E0">
              <w:rPr>
                <w:rFonts w:ascii="Calibri" w:hAnsi="Calibri"/>
                <w:b/>
                <w:bCs/>
                <w:color w:val="FFFFFF"/>
                <w:szCs w:val="20"/>
              </w:rPr>
              <w:t>Baseline Post EISA 2020 requirement</w:t>
            </w:r>
            <w:r w:rsidRPr="00E432E0">
              <w:rPr>
                <w:rFonts w:ascii="Arial" w:hAnsi="Arial"/>
                <w:b/>
                <w:bCs/>
                <w:color w:val="FFFFFF"/>
                <w:vertAlign w:val="superscript"/>
              </w:rPr>
              <w:footnoteReference w:id="818"/>
            </w:r>
            <w:r w:rsidRPr="00E432E0">
              <w:rPr>
                <w:rFonts w:ascii="Calibri" w:hAnsi="Calibri"/>
                <w:b/>
                <w:bCs/>
                <w:color w:val="FFFFFF"/>
                <w:szCs w:val="20"/>
              </w:rPr>
              <w:t xml:space="preserve"> </w:t>
            </w:r>
            <w:r w:rsidRPr="00E432E0">
              <w:rPr>
                <w:rFonts w:ascii="Calibri" w:hAnsi="Calibri"/>
                <w:b/>
                <w:bCs/>
                <w:color w:val="FFFFFF"/>
                <w:szCs w:val="20"/>
              </w:rPr>
              <w:br/>
              <w:t>(WattsBase)</w:t>
            </w:r>
          </w:p>
        </w:tc>
        <w:tc>
          <w:tcPr>
            <w:tcW w:w="1298" w:type="dxa"/>
            <w:vMerge w:val="restart"/>
            <w:shd w:val="clear" w:color="auto" w:fill="7F7F7F"/>
            <w:vAlign w:val="center"/>
            <w:hideMark/>
          </w:tcPr>
          <w:p w14:paraId="1C149589" w14:textId="77777777" w:rsidR="004B4723" w:rsidRPr="00E432E0" w:rsidRDefault="004B4723" w:rsidP="00C04E8D">
            <w:pPr>
              <w:spacing w:line="276" w:lineRule="auto"/>
              <w:jc w:val="center"/>
              <w:rPr>
                <w:rFonts w:ascii="Calibri" w:hAnsi="Calibri"/>
                <w:b/>
                <w:bCs/>
                <w:color w:val="FFFFFF"/>
                <w:szCs w:val="20"/>
              </w:rPr>
            </w:pPr>
            <w:r w:rsidRPr="00E432E0">
              <w:rPr>
                <w:rFonts w:ascii="Calibri" w:hAnsi="Calibri"/>
                <w:b/>
                <w:bCs/>
                <w:color w:val="FFFFFF"/>
                <w:szCs w:val="20"/>
              </w:rPr>
              <w:t>Delta Watts Post 2020</w:t>
            </w:r>
            <w:r w:rsidRPr="00E432E0">
              <w:rPr>
                <w:rFonts w:ascii="Calibri" w:hAnsi="Calibri"/>
                <w:b/>
                <w:bCs/>
                <w:color w:val="FFFFFF"/>
                <w:szCs w:val="20"/>
              </w:rPr>
              <w:br/>
              <w:t>(WattsEE)</w:t>
            </w:r>
          </w:p>
        </w:tc>
      </w:tr>
      <w:tr w:rsidR="004B4723" w:rsidRPr="00E432E0" w14:paraId="4EC2335B" w14:textId="77777777" w:rsidTr="00C04E8D">
        <w:trPr>
          <w:trHeight w:val="510"/>
        </w:trPr>
        <w:tc>
          <w:tcPr>
            <w:tcW w:w="1158" w:type="dxa"/>
            <w:vMerge/>
            <w:hideMark/>
          </w:tcPr>
          <w:p w14:paraId="4DE3D0C2" w14:textId="77777777" w:rsidR="004B4723" w:rsidRPr="00E432E0" w:rsidRDefault="004B4723" w:rsidP="00C04E8D">
            <w:pPr>
              <w:widowControl/>
              <w:jc w:val="left"/>
              <w:rPr>
                <w:rFonts w:ascii="Calibri" w:hAnsi="Calibri"/>
                <w:b/>
                <w:bCs/>
                <w:color w:val="FFFFFF"/>
                <w:szCs w:val="20"/>
              </w:rPr>
            </w:pPr>
          </w:p>
        </w:tc>
        <w:tc>
          <w:tcPr>
            <w:tcW w:w="0" w:type="auto"/>
            <w:vMerge/>
            <w:hideMark/>
          </w:tcPr>
          <w:p w14:paraId="37CC7533" w14:textId="77777777" w:rsidR="004B4723" w:rsidRPr="00E432E0" w:rsidRDefault="004B4723" w:rsidP="00C04E8D">
            <w:pPr>
              <w:widowControl/>
              <w:jc w:val="left"/>
              <w:rPr>
                <w:rFonts w:ascii="Calibri" w:hAnsi="Calibri"/>
                <w:b/>
                <w:bCs/>
                <w:color w:val="FFFFFF"/>
                <w:szCs w:val="20"/>
              </w:rPr>
            </w:pPr>
          </w:p>
        </w:tc>
        <w:tc>
          <w:tcPr>
            <w:tcW w:w="0" w:type="auto"/>
            <w:vMerge/>
            <w:hideMark/>
          </w:tcPr>
          <w:p w14:paraId="39B8ED62" w14:textId="77777777" w:rsidR="004B4723" w:rsidRPr="00E432E0" w:rsidRDefault="004B4723" w:rsidP="00C04E8D">
            <w:pPr>
              <w:widowControl/>
              <w:jc w:val="left"/>
              <w:rPr>
                <w:rFonts w:ascii="Calibri" w:hAnsi="Calibri"/>
                <w:b/>
                <w:bCs/>
                <w:color w:val="FFFFFF"/>
                <w:szCs w:val="20"/>
              </w:rPr>
            </w:pPr>
          </w:p>
        </w:tc>
        <w:tc>
          <w:tcPr>
            <w:tcW w:w="0" w:type="auto"/>
            <w:vMerge/>
            <w:hideMark/>
          </w:tcPr>
          <w:p w14:paraId="0677A9DD" w14:textId="77777777" w:rsidR="004B4723" w:rsidRPr="00E432E0" w:rsidRDefault="004B4723" w:rsidP="00C04E8D">
            <w:pPr>
              <w:widowControl/>
              <w:jc w:val="left"/>
              <w:rPr>
                <w:rFonts w:ascii="Calibri" w:hAnsi="Calibri"/>
                <w:b/>
                <w:bCs/>
                <w:color w:val="FFFFFF"/>
                <w:szCs w:val="20"/>
              </w:rPr>
            </w:pPr>
          </w:p>
        </w:tc>
        <w:tc>
          <w:tcPr>
            <w:tcW w:w="0" w:type="auto"/>
            <w:vMerge/>
            <w:hideMark/>
          </w:tcPr>
          <w:p w14:paraId="37BC2DEC" w14:textId="77777777" w:rsidR="004B4723" w:rsidRPr="00E432E0" w:rsidRDefault="004B4723" w:rsidP="00C04E8D">
            <w:pPr>
              <w:widowControl/>
              <w:jc w:val="left"/>
              <w:rPr>
                <w:rFonts w:ascii="Calibri" w:hAnsi="Calibri"/>
                <w:b/>
                <w:bCs/>
                <w:color w:val="FFFFFF"/>
                <w:szCs w:val="20"/>
              </w:rPr>
            </w:pPr>
          </w:p>
        </w:tc>
        <w:tc>
          <w:tcPr>
            <w:tcW w:w="0" w:type="auto"/>
            <w:vMerge/>
            <w:hideMark/>
          </w:tcPr>
          <w:p w14:paraId="493A77C6" w14:textId="77777777" w:rsidR="004B4723" w:rsidRPr="00E432E0" w:rsidRDefault="004B4723" w:rsidP="00C04E8D">
            <w:pPr>
              <w:widowControl/>
              <w:jc w:val="left"/>
              <w:rPr>
                <w:rFonts w:ascii="Calibri" w:hAnsi="Calibri"/>
                <w:b/>
                <w:bCs/>
                <w:color w:val="FFFFFF"/>
                <w:szCs w:val="20"/>
              </w:rPr>
            </w:pPr>
          </w:p>
        </w:tc>
        <w:tc>
          <w:tcPr>
            <w:tcW w:w="0" w:type="auto"/>
            <w:vMerge/>
            <w:hideMark/>
          </w:tcPr>
          <w:p w14:paraId="6311B3E1" w14:textId="77777777" w:rsidR="004B4723" w:rsidRPr="00E432E0" w:rsidRDefault="004B4723" w:rsidP="00C04E8D">
            <w:pPr>
              <w:widowControl/>
              <w:jc w:val="left"/>
              <w:rPr>
                <w:rFonts w:ascii="Calibri" w:hAnsi="Calibri"/>
                <w:b/>
                <w:bCs/>
                <w:color w:val="FFFFFF"/>
                <w:szCs w:val="20"/>
              </w:rPr>
            </w:pPr>
          </w:p>
        </w:tc>
        <w:tc>
          <w:tcPr>
            <w:tcW w:w="0" w:type="auto"/>
            <w:vMerge/>
            <w:hideMark/>
          </w:tcPr>
          <w:p w14:paraId="392EAD7C" w14:textId="77777777" w:rsidR="004B4723" w:rsidRPr="00E432E0" w:rsidRDefault="004B4723" w:rsidP="00C04E8D">
            <w:pPr>
              <w:widowControl/>
              <w:jc w:val="left"/>
              <w:rPr>
                <w:rFonts w:ascii="Calibri" w:hAnsi="Calibri"/>
                <w:b/>
                <w:bCs/>
                <w:color w:val="FFFFFF"/>
                <w:szCs w:val="20"/>
              </w:rPr>
            </w:pPr>
          </w:p>
        </w:tc>
      </w:tr>
      <w:tr w:rsidR="004B4723" w:rsidRPr="00E432E0" w14:paraId="16B0C626" w14:textId="77777777" w:rsidTr="00C04E8D">
        <w:trPr>
          <w:trHeight w:val="364"/>
        </w:trPr>
        <w:tc>
          <w:tcPr>
            <w:tcW w:w="1158" w:type="dxa"/>
            <w:vMerge/>
            <w:hideMark/>
          </w:tcPr>
          <w:p w14:paraId="0B390493" w14:textId="77777777" w:rsidR="004B4723" w:rsidRPr="00E432E0" w:rsidRDefault="004B4723" w:rsidP="00C04E8D">
            <w:pPr>
              <w:widowControl/>
              <w:jc w:val="left"/>
              <w:rPr>
                <w:rFonts w:ascii="Calibri" w:hAnsi="Calibri"/>
                <w:b/>
                <w:bCs/>
                <w:color w:val="FFFFFF"/>
                <w:szCs w:val="20"/>
              </w:rPr>
            </w:pPr>
          </w:p>
        </w:tc>
        <w:tc>
          <w:tcPr>
            <w:tcW w:w="0" w:type="auto"/>
            <w:vMerge/>
            <w:hideMark/>
          </w:tcPr>
          <w:p w14:paraId="25713F11" w14:textId="77777777" w:rsidR="004B4723" w:rsidRPr="00E432E0" w:rsidRDefault="004B4723" w:rsidP="00C04E8D">
            <w:pPr>
              <w:widowControl/>
              <w:jc w:val="left"/>
              <w:rPr>
                <w:rFonts w:ascii="Calibri" w:hAnsi="Calibri"/>
                <w:b/>
                <w:bCs/>
                <w:color w:val="FFFFFF"/>
                <w:szCs w:val="20"/>
              </w:rPr>
            </w:pPr>
          </w:p>
        </w:tc>
        <w:tc>
          <w:tcPr>
            <w:tcW w:w="0" w:type="auto"/>
            <w:vMerge/>
            <w:hideMark/>
          </w:tcPr>
          <w:p w14:paraId="048D237B" w14:textId="77777777" w:rsidR="004B4723" w:rsidRPr="00E432E0" w:rsidRDefault="004B4723" w:rsidP="00C04E8D">
            <w:pPr>
              <w:widowControl/>
              <w:jc w:val="left"/>
              <w:rPr>
                <w:rFonts w:ascii="Calibri" w:hAnsi="Calibri"/>
                <w:b/>
                <w:bCs/>
                <w:color w:val="FFFFFF"/>
                <w:szCs w:val="20"/>
              </w:rPr>
            </w:pPr>
          </w:p>
        </w:tc>
        <w:tc>
          <w:tcPr>
            <w:tcW w:w="0" w:type="auto"/>
            <w:vMerge/>
            <w:hideMark/>
          </w:tcPr>
          <w:p w14:paraId="3596D0EB" w14:textId="77777777" w:rsidR="004B4723" w:rsidRPr="00E432E0" w:rsidRDefault="004B4723" w:rsidP="00C04E8D">
            <w:pPr>
              <w:widowControl/>
              <w:jc w:val="left"/>
              <w:rPr>
                <w:rFonts w:ascii="Calibri" w:hAnsi="Calibri"/>
                <w:b/>
                <w:bCs/>
                <w:color w:val="FFFFFF"/>
                <w:szCs w:val="20"/>
              </w:rPr>
            </w:pPr>
          </w:p>
        </w:tc>
        <w:tc>
          <w:tcPr>
            <w:tcW w:w="0" w:type="auto"/>
            <w:vMerge/>
            <w:hideMark/>
          </w:tcPr>
          <w:p w14:paraId="75D999CA" w14:textId="77777777" w:rsidR="004B4723" w:rsidRPr="00E432E0" w:rsidRDefault="004B4723" w:rsidP="00C04E8D">
            <w:pPr>
              <w:widowControl/>
              <w:jc w:val="left"/>
              <w:rPr>
                <w:rFonts w:ascii="Calibri" w:hAnsi="Calibri"/>
                <w:b/>
                <w:bCs/>
                <w:color w:val="FFFFFF"/>
                <w:szCs w:val="20"/>
              </w:rPr>
            </w:pPr>
          </w:p>
        </w:tc>
        <w:tc>
          <w:tcPr>
            <w:tcW w:w="0" w:type="auto"/>
            <w:vMerge/>
            <w:hideMark/>
          </w:tcPr>
          <w:p w14:paraId="37EDD318" w14:textId="77777777" w:rsidR="004B4723" w:rsidRPr="00E432E0" w:rsidRDefault="004B4723" w:rsidP="00C04E8D">
            <w:pPr>
              <w:widowControl/>
              <w:jc w:val="left"/>
              <w:rPr>
                <w:rFonts w:ascii="Calibri" w:hAnsi="Calibri"/>
                <w:b/>
                <w:bCs/>
                <w:color w:val="FFFFFF"/>
                <w:szCs w:val="20"/>
              </w:rPr>
            </w:pPr>
          </w:p>
        </w:tc>
        <w:tc>
          <w:tcPr>
            <w:tcW w:w="0" w:type="auto"/>
            <w:vMerge/>
            <w:hideMark/>
          </w:tcPr>
          <w:p w14:paraId="39C80B2C" w14:textId="77777777" w:rsidR="004B4723" w:rsidRPr="00E432E0" w:rsidRDefault="004B4723" w:rsidP="00C04E8D">
            <w:pPr>
              <w:widowControl/>
              <w:jc w:val="left"/>
              <w:rPr>
                <w:rFonts w:ascii="Calibri" w:hAnsi="Calibri"/>
                <w:b/>
                <w:bCs/>
                <w:color w:val="FFFFFF"/>
                <w:szCs w:val="20"/>
              </w:rPr>
            </w:pPr>
          </w:p>
        </w:tc>
        <w:tc>
          <w:tcPr>
            <w:tcW w:w="0" w:type="auto"/>
            <w:vMerge/>
            <w:hideMark/>
          </w:tcPr>
          <w:p w14:paraId="4A616D74" w14:textId="77777777" w:rsidR="004B4723" w:rsidRPr="00E432E0" w:rsidRDefault="004B4723" w:rsidP="00C04E8D">
            <w:pPr>
              <w:widowControl/>
              <w:jc w:val="left"/>
              <w:rPr>
                <w:rFonts w:ascii="Calibri" w:hAnsi="Calibri"/>
                <w:b/>
                <w:bCs/>
                <w:color w:val="FFFFFF"/>
                <w:szCs w:val="20"/>
              </w:rPr>
            </w:pPr>
          </w:p>
        </w:tc>
      </w:tr>
      <w:tr w:rsidR="004B4723" w:rsidRPr="00E432E0" w14:paraId="4AF4351A" w14:textId="77777777" w:rsidTr="00C04E8D">
        <w:trPr>
          <w:trHeight w:val="300"/>
        </w:trPr>
        <w:tc>
          <w:tcPr>
            <w:tcW w:w="1158" w:type="dxa"/>
            <w:vAlign w:val="center"/>
            <w:hideMark/>
          </w:tcPr>
          <w:p w14:paraId="16AE4C77"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5280</w:t>
            </w:r>
          </w:p>
        </w:tc>
        <w:tc>
          <w:tcPr>
            <w:tcW w:w="1141" w:type="dxa"/>
            <w:vAlign w:val="center"/>
            <w:hideMark/>
          </w:tcPr>
          <w:p w14:paraId="37B82E99"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6209</w:t>
            </w:r>
          </w:p>
        </w:tc>
        <w:tc>
          <w:tcPr>
            <w:tcW w:w="1533" w:type="dxa"/>
            <w:vAlign w:val="center"/>
            <w:hideMark/>
          </w:tcPr>
          <w:p w14:paraId="2FE0745B"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5745</w:t>
            </w:r>
          </w:p>
        </w:tc>
        <w:tc>
          <w:tcPr>
            <w:tcW w:w="1200" w:type="dxa"/>
            <w:vAlign w:val="center"/>
            <w:hideMark/>
          </w:tcPr>
          <w:p w14:paraId="50DC998E"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104.4</w:t>
            </w:r>
          </w:p>
        </w:tc>
        <w:tc>
          <w:tcPr>
            <w:tcW w:w="1324" w:type="dxa"/>
            <w:vAlign w:val="center"/>
            <w:hideMark/>
          </w:tcPr>
          <w:p w14:paraId="39FBB5E7"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300.0</w:t>
            </w:r>
          </w:p>
        </w:tc>
        <w:tc>
          <w:tcPr>
            <w:tcW w:w="1221" w:type="dxa"/>
            <w:vAlign w:val="center"/>
            <w:hideMark/>
          </w:tcPr>
          <w:p w14:paraId="087E262E"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195.6</w:t>
            </w:r>
          </w:p>
        </w:tc>
        <w:tc>
          <w:tcPr>
            <w:tcW w:w="1553" w:type="dxa"/>
            <w:vAlign w:val="center"/>
            <w:hideMark/>
          </w:tcPr>
          <w:p w14:paraId="6A8B5C38"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300.0</w:t>
            </w:r>
          </w:p>
        </w:tc>
        <w:tc>
          <w:tcPr>
            <w:tcW w:w="1298" w:type="dxa"/>
            <w:vAlign w:val="center"/>
            <w:hideMark/>
          </w:tcPr>
          <w:p w14:paraId="7F5DC24E"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195.6</w:t>
            </w:r>
          </w:p>
        </w:tc>
      </w:tr>
      <w:tr w:rsidR="004B4723" w:rsidRPr="00E432E0" w14:paraId="7616A917" w14:textId="77777777" w:rsidTr="00C04E8D">
        <w:trPr>
          <w:trHeight w:val="300"/>
        </w:trPr>
        <w:tc>
          <w:tcPr>
            <w:tcW w:w="1158" w:type="dxa"/>
            <w:vAlign w:val="center"/>
            <w:hideMark/>
          </w:tcPr>
          <w:p w14:paraId="15A60F93"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3000</w:t>
            </w:r>
          </w:p>
        </w:tc>
        <w:tc>
          <w:tcPr>
            <w:tcW w:w="1141" w:type="dxa"/>
            <w:vAlign w:val="center"/>
            <w:hideMark/>
          </w:tcPr>
          <w:p w14:paraId="1EB027D0"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5279</w:t>
            </w:r>
          </w:p>
        </w:tc>
        <w:tc>
          <w:tcPr>
            <w:tcW w:w="1533" w:type="dxa"/>
            <w:vAlign w:val="center"/>
            <w:hideMark/>
          </w:tcPr>
          <w:p w14:paraId="66F40CE2"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4140</w:t>
            </w:r>
          </w:p>
        </w:tc>
        <w:tc>
          <w:tcPr>
            <w:tcW w:w="1200" w:type="dxa"/>
            <w:vAlign w:val="center"/>
            <w:hideMark/>
          </w:tcPr>
          <w:p w14:paraId="3B9F2E64"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75.3</w:t>
            </w:r>
          </w:p>
        </w:tc>
        <w:tc>
          <w:tcPr>
            <w:tcW w:w="1324" w:type="dxa"/>
            <w:vAlign w:val="center"/>
            <w:hideMark/>
          </w:tcPr>
          <w:p w14:paraId="64C38892"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200.0</w:t>
            </w:r>
          </w:p>
        </w:tc>
        <w:tc>
          <w:tcPr>
            <w:tcW w:w="1221" w:type="dxa"/>
            <w:vAlign w:val="center"/>
            <w:hideMark/>
          </w:tcPr>
          <w:p w14:paraId="3C5B2580"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124.7</w:t>
            </w:r>
          </w:p>
        </w:tc>
        <w:tc>
          <w:tcPr>
            <w:tcW w:w="1553" w:type="dxa"/>
            <w:vAlign w:val="center"/>
            <w:hideMark/>
          </w:tcPr>
          <w:p w14:paraId="0FBA7EE3"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200.0</w:t>
            </w:r>
          </w:p>
        </w:tc>
        <w:tc>
          <w:tcPr>
            <w:tcW w:w="1298" w:type="dxa"/>
            <w:vAlign w:val="center"/>
            <w:hideMark/>
          </w:tcPr>
          <w:p w14:paraId="00A286B6"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124.7</w:t>
            </w:r>
          </w:p>
        </w:tc>
      </w:tr>
      <w:tr w:rsidR="004B4723" w:rsidRPr="00E432E0" w14:paraId="1FE83E76" w14:textId="77777777" w:rsidTr="00C04E8D">
        <w:trPr>
          <w:trHeight w:val="300"/>
        </w:trPr>
        <w:tc>
          <w:tcPr>
            <w:tcW w:w="1158" w:type="dxa"/>
            <w:vAlign w:val="center"/>
            <w:hideMark/>
          </w:tcPr>
          <w:p w14:paraId="5E61C14E"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2601</w:t>
            </w:r>
          </w:p>
        </w:tc>
        <w:tc>
          <w:tcPr>
            <w:tcW w:w="1141" w:type="dxa"/>
            <w:vAlign w:val="center"/>
            <w:hideMark/>
          </w:tcPr>
          <w:p w14:paraId="6741AC91"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2999</w:t>
            </w:r>
          </w:p>
        </w:tc>
        <w:tc>
          <w:tcPr>
            <w:tcW w:w="1533" w:type="dxa"/>
            <w:vAlign w:val="center"/>
            <w:hideMark/>
          </w:tcPr>
          <w:p w14:paraId="5D8631B5"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2800</w:t>
            </w:r>
          </w:p>
        </w:tc>
        <w:tc>
          <w:tcPr>
            <w:tcW w:w="1200" w:type="dxa"/>
            <w:vAlign w:val="center"/>
            <w:hideMark/>
          </w:tcPr>
          <w:p w14:paraId="002DD056"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50.9</w:t>
            </w:r>
          </w:p>
        </w:tc>
        <w:tc>
          <w:tcPr>
            <w:tcW w:w="1324" w:type="dxa"/>
            <w:vAlign w:val="center"/>
            <w:hideMark/>
          </w:tcPr>
          <w:p w14:paraId="789E3613"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150.0</w:t>
            </w:r>
          </w:p>
        </w:tc>
        <w:tc>
          <w:tcPr>
            <w:tcW w:w="1221" w:type="dxa"/>
            <w:vAlign w:val="center"/>
            <w:hideMark/>
          </w:tcPr>
          <w:p w14:paraId="688D7801"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99.1</w:t>
            </w:r>
          </w:p>
        </w:tc>
        <w:tc>
          <w:tcPr>
            <w:tcW w:w="1553" w:type="dxa"/>
            <w:vAlign w:val="center"/>
            <w:hideMark/>
          </w:tcPr>
          <w:p w14:paraId="1641A564"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150.0</w:t>
            </w:r>
          </w:p>
        </w:tc>
        <w:tc>
          <w:tcPr>
            <w:tcW w:w="1298" w:type="dxa"/>
            <w:vAlign w:val="center"/>
            <w:hideMark/>
          </w:tcPr>
          <w:p w14:paraId="6F72BDCC"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99.1</w:t>
            </w:r>
          </w:p>
        </w:tc>
      </w:tr>
      <w:tr w:rsidR="004B4723" w:rsidRPr="00E432E0" w14:paraId="6265BF05" w14:textId="77777777" w:rsidTr="00C04E8D">
        <w:trPr>
          <w:trHeight w:val="300"/>
        </w:trPr>
        <w:tc>
          <w:tcPr>
            <w:tcW w:w="1158" w:type="dxa"/>
            <w:vAlign w:val="center"/>
            <w:hideMark/>
          </w:tcPr>
          <w:p w14:paraId="2BB0F861"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1490</w:t>
            </w:r>
          </w:p>
        </w:tc>
        <w:tc>
          <w:tcPr>
            <w:tcW w:w="1141" w:type="dxa"/>
            <w:vAlign w:val="center"/>
            <w:hideMark/>
          </w:tcPr>
          <w:p w14:paraId="3F356DF7"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2600</w:t>
            </w:r>
          </w:p>
        </w:tc>
        <w:tc>
          <w:tcPr>
            <w:tcW w:w="1533" w:type="dxa"/>
            <w:vAlign w:val="center"/>
            <w:hideMark/>
          </w:tcPr>
          <w:p w14:paraId="7FC87691"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2045</w:t>
            </w:r>
          </w:p>
        </w:tc>
        <w:tc>
          <w:tcPr>
            <w:tcW w:w="1200" w:type="dxa"/>
            <w:vAlign w:val="center"/>
            <w:hideMark/>
          </w:tcPr>
          <w:p w14:paraId="487990B6"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37.2</w:t>
            </w:r>
          </w:p>
        </w:tc>
        <w:tc>
          <w:tcPr>
            <w:tcW w:w="1324" w:type="dxa"/>
            <w:vAlign w:val="center"/>
            <w:hideMark/>
          </w:tcPr>
          <w:p w14:paraId="7AB16FA7"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72.0</w:t>
            </w:r>
          </w:p>
        </w:tc>
        <w:tc>
          <w:tcPr>
            <w:tcW w:w="1221" w:type="dxa"/>
            <w:vAlign w:val="center"/>
            <w:hideMark/>
          </w:tcPr>
          <w:p w14:paraId="04155C32"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34.8</w:t>
            </w:r>
          </w:p>
        </w:tc>
        <w:tc>
          <w:tcPr>
            <w:tcW w:w="1553" w:type="dxa"/>
            <w:vAlign w:val="center"/>
            <w:hideMark/>
          </w:tcPr>
          <w:p w14:paraId="427EADD3"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45.4</w:t>
            </w:r>
          </w:p>
        </w:tc>
        <w:tc>
          <w:tcPr>
            <w:tcW w:w="1298" w:type="dxa"/>
            <w:vAlign w:val="center"/>
            <w:hideMark/>
          </w:tcPr>
          <w:p w14:paraId="10DF5252"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8.3</w:t>
            </w:r>
          </w:p>
        </w:tc>
      </w:tr>
      <w:tr w:rsidR="004B4723" w:rsidRPr="00E432E0" w14:paraId="64FC34F0" w14:textId="77777777" w:rsidTr="00C04E8D">
        <w:trPr>
          <w:trHeight w:val="300"/>
        </w:trPr>
        <w:tc>
          <w:tcPr>
            <w:tcW w:w="1158" w:type="dxa"/>
            <w:vAlign w:val="center"/>
            <w:hideMark/>
          </w:tcPr>
          <w:p w14:paraId="745E1B99"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1050</w:t>
            </w:r>
          </w:p>
        </w:tc>
        <w:tc>
          <w:tcPr>
            <w:tcW w:w="1141" w:type="dxa"/>
            <w:vAlign w:val="center"/>
            <w:hideMark/>
          </w:tcPr>
          <w:p w14:paraId="5955B54A"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1489</w:t>
            </w:r>
          </w:p>
        </w:tc>
        <w:tc>
          <w:tcPr>
            <w:tcW w:w="1533" w:type="dxa"/>
            <w:vAlign w:val="center"/>
            <w:hideMark/>
          </w:tcPr>
          <w:p w14:paraId="4818C9B3"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1270</w:t>
            </w:r>
          </w:p>
        </w:tc>
        <w:tc>
          <w:tcPr>
            <w:tcW w:w="1200" w:type="dxa"/>
            <w:vAlign w:val="center"/>
            <w:hideMark/>
          </w:tcPr>
          <w:p w14:paraId="79FEAE7E"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23.1</w:t>
            </w:r>
          </w:p>
        </w:tc>
        <w:tc>
          <w:tcPr>
            <w:tcW w:w="1324" w:type="dxa"/>
            <w:vAlign w:val="center"/>
            <w:hideMark/>
          </w:tcPr>
          <w:p w14:paraId="3A790924"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53.0</w:t>
            </w:r>
          </w:p>
        </w:tc>
        <w:tc>
          <w:tcPr>
            <w:tcW w:w="1221" w:type="dxa"/>
            <w:vAlign w:val="center"/>
            <w:hideMark/>
          </w:tcPr>
          <w:p w14:paraId="50607D2C"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29.9</w:t>
            </w:r>
          </w:p>
        </w:tc>
        <w:tc>
          <w:tcPr>
            <w:tcW w:w="1553" w:type="dxa"/>
            <w:vAlign w:val="center"/>
            <w:hideMark/>
          </w:tcPr>
          <w:p w14:paraId="20AEEBAF"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28.2</w:t>
            </w:r>
          </w:p>
        </w:tc>
        <w:tc>
          <w:tcPr>
            <w:tcW w:w="1298" w:type="dxa"/>
            <w:vAlign w:val="center"/>
            <w:hideMark/>
          </w:tcPr>
          <w:p w14:paraId="71946539"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5.1</w:t>
            </w:r>
          </w:p>
        </w:tc>
      </w:tr>
      <w:tr w:rsidR="004B4723" w:rsidRPr="00E432E0" w14:paraId="50C9C11B" w14:textId="77777777" w:rsidTr="00C04E8D">
        <w:trPr>
          <w:trHeight w:val="300"/>
        </w:trPr>
        <w:tc>
          <w:tcPr>
            <w:tcW w:w="1158" w:type="dxa"/>
            <w:vAlign w:val="center"/>
            <w:hideMark/>
          </w:tcPr>
          <w:p w14:paraId="3A87D77F"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750</w:t>
            </w:r>
          </w:p>
        </w:tc>
        <w:tc>
          <w:tcPr>
            <w:tcW w:w="1141" w:type="dxa"/>
            <w:vAlign w:val="center"/>
            <w:hideMark/>
          </w:tcPr>
          <w:p w14:paraId="0862E3BB"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1049</w:t>
            </w:r>
          </w:p>
        </w:tc>
        <w:tc>
          <w:tcPr>
            <w:tcW w:w="1533" w:type="dxa"/>
            <w:vAlign w:val="center"/>
            <w:hideMark/>
          </w:tcPr>
          <w:p w14:paraId="54C72013"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900</w:t>
            </w:r>
          </w:p>
        </w:tc>
        <w:tc>
          <w:tcPr>
            <w:tcW w:w="1200" w:type="dxa"/>
            <w:vAlign w:val="center"/>
            <w:hideMark/>
          </w:tcPr>
          <w:p w14:paraId="76265A02"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16.4</w:t>
            </w:r>
          </w:p>
        </w:tc>
        <w:tc>
          <w:tcPr>
            <w:tcW w:w="1324" w:type="dxa"/>
            <w:vAlign w:val="center"/>
            <w:hideMark/>
          </w:tcPr>
          <w:p w14:paraId="3857E827"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43.0</w:t>
            </w:r>
          </w:p>
        </w:tc>
        <w:tc>
          <w:tcPr>
            <w:tcW w:w="1221" w:type="dxa"/>
            <w:vAlign w:val="center"/>
            <w:hideMark/>
          </w:tcPr>
          <w:p w14:paraId="1F71E986"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26.6</w:t>
            </w:r>
          </w:p>
        </w:tc>
        <w:tc>
          <w:tcPr>
            <w:tcW w:w="1553" w:type="dxa"/>
            <w:vAlign w:val="center"/>
            <w:hideMark/>
          </w:tcPr>
          <w:p w14:paraId="70188CD9"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20.0</w:t>
            </w:r>
          </w:p>
        </w:tc>
        <w:tc>
          <w:tcPr>
            <w:tcW w:w="1298" w:type="dxa"/>
            <w:vAlign w:val="center"/>
            <w:hideMark/>
          </w:tcPr>
          <w:p w14:paraId="78E0527F"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3.6</w:t>
            </w:r>
          </w:p>
        </w:tc>
      </w:tr>
      <w:tr w:rsidR="004B4723" w:rsidRPr="00E432E0" w14:paraId="10FBE08E" w14:textId="77777777" w:rsidTr="00C04E8D">
        <w:trPr>
          <w:trHeight w:val="300"/>
        </w:trPr>
        <w:tc>
          <w:tcPr>
            <w:tcW w:w="1158" w:type="dxa"/>
            <w:vAlign w:val="center"/>
            <w:hideMark/>
          </w:tcPr>
          <w:p w14:paraId="67020318"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310</w:t>
            </w:r>
          </w:p>
        </w:tc>
        <w:tc>
          <w:tcPr>
            <w:tcW w:w="1141" w:type="dxa"/>
            <w:vAlign w:val="center"/>
            <w:hideMark/>
          </w:tcPr>
          <w:p w14:paraId="533DAB33"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749</w:t>
            </w:r>
          </w:p>
        </w:tc>
        <w:tc>
          <w:tcPr>
            <w:tcW w:w="1533" w:type="dxa"/>
            <w:vAlign w:val="center"/>
            <w:hideMark/>
          </w:tcPr>
          <w:p w14:paraId="7FDDAA8D"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530</w:t>
            </w:r>
          </w:p>
        </w:tc>
        <w:tc>
          <w:tcPr>
            <w:tcW w:w="1200" w:type="dxa"/>
            <w:vAlign w:val="center"/>
            <w:hideMark/>
          </w:tcPr>
          <w:p w14:paraId="75E4DA0E"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9.6</w:t>
            </w:r>
          </w:p>
        </w:tc>
        <w:tc>
          <w:tcPr>
            <w:tcW w:w="1324" w:type="dxa"/>
            <w:vAlign w:val="center"/>
            <w:hideMark/>
          </w:tcPr>
          <w:p w14:paraId="678E4E95"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29.0</w:t>
            </w:r>
          </w:p>
        </w:tc>
        <w:tc>
          <w:tcPr>
            <w:tcW w:w="1221" w:type="dxa"/>
            <w:vAlign w:val="center"/>
            <w:hideMark/>
          </w:tcPr>
          <w:p w14:paraId="5969A1F0"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19.4</w:t>
            </w:r>
          </w:p>
        </w:tc>
        <w:tc>
          <w:tcPr>
            <w:tcW w:w="1553" w:type="dxa"/>
            <w:vAlign w:val="center"/>
            <w:hideMark/>
          </w:tcPr>
          <w:p w14:paraId="44765F09"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11.8</w:t>
            </w:r>
          </w:p>
        </w:tc>
        <w:tc>
          <w:tcPr>
            <w:tcW w:w="1298" w:type="dxa"/>
            <w:vAlign w:val="center"/>
            <w:hideMark/>
          </w:tcPr>
          <w:p w14:paraId="0C28B6DC"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2.1</w:t>
            </w:r>
          </w:p>
        </w:tc>
      </w:tr>
      <w:tr w:rsidR="004B4723" w:rsidRPr="00E432E0" w14:paraId="733A4D49" w14:textId="77777777" w:rsidTr="00C04E8D">
        <w:trPr>
          <w:trHeight w:val="300"/>
        </w:trPr>
        <w:tc>
          <w:tcPr>
            <w:tcW w:w="1158" w:type="dxa"/>
            <w:vAlign w:val="center"/>
            <w:hideMark/>
          </w:tcPr>
          <w:p w14:paraId="29E257C4"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250</w:t>
            </w:r>
          </w:p>
        </w:tc>
        <w:tc>
          <w:tcPr>
            <w:tcW w:w="1141" w:type="dxa"/>
            <w:vAlign w:val="center"/>
            <w:hideMark/>
          </w:tcPr>
          <w:p w14:paraId="6B4DCC2C"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309</w:t>
            </w:r>
          </w:p>
        </w:tc>
        <w:tc>
          <w:tcPr>
            <w:tcW w:w="1533" w:type="dxa"/>
            <w:vAlign w:val="center"/>
            <w:hideMark/>
          </w:tcPr>
          <w:p w14:paraId="229EA940"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280</w:t>
            </w:r>
          </w:p>
        </w:tc>
        <w:tc>
          <w:tcPr>
            <w:tcW w:w="1200" w:type="dxa"/>
            <w:vAlign w:val="center"/>
            <w:hideMark/>
          </w:tcPr>
          <w:p w14:paraId="3BCFBA11"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5.6</w:t>
            </w:r>
          </w:p>
        </w:tc>
        <w:tc>
          <w:tcPr>
            <w:tcW w:w="1324" w:type="dxa"/>
            <w:vAlign w:val="center"/>
            <w:hideMark/>
          </w:tcPr>
          <w:p w14:paraId="2B21F266"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25.0</w:t>
            </w:r>
          </w:p>
        </w:tc>
        <w:tc>
          <w:tcPr>
            <w:tcW w:w="1221" w:type="dxa"/>
            <w:vAlign w:val="center"/>
            <w:hideMark/>
          </w:tcPr>
          <w:p w14:paraId="505CECD3"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19.4</w:t>
            </w:r>
          </w:p>
        </w:tc>
        <w:tc>
          <w:tcPr>
            <w:tcW w:w="1553" w:type="dxa"/>
            <w:vAlign w:val="center"/>
            <w:hideMark/>
          </w:tcPr>
          <w:p w14:paraId="17F63638"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25.0</w:t>
            </w:r>
          </w:p>
        </w:tc>
        <w:tc>
          <w:tcPr>
            <w:tcW w:w="1298" w:type="dxa"/>
            <w:vAlign w:val="center"/>
            <w:hideMark/>
          </w:tcPr>
          <w:p w14:paraId="5B8AB478"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19.4</w:t>
            </w:r>
          </w:p>
        </w:tc>
      </w:tr>
    </w:tbl>
    <w:p w14:paraId="1EB3E6BA" w14:textId="77777777" w:rsidR="004B4723" w:rsidRPr="00E432E0" w:rsidRDefault="004B4723" w:rsidP="004B4723">
      <w:pPr>
        <w:keepNext/>
        <w:ind w:left="2880" w:hanging="1440"/>
        <w:rPr>
          <w:b/>
          <w:noProof/>
        </w:rPr>
      </w:pPr>
    </w:p>
    <w:p w14:paraId="76A73520" w14:textId="77777777" w:rsidR="004B4723" w:rsidRPr="00E432E0" w:rsidRDefault="004B4723" w:rsidP="004B4723">
      <w:pPr>
        <w:spacing w:after="240"/>
        <w:ind w:left="2880" w:hanging="1440"/>
        <w:rPr>
          <w:rFonts w:cstheme="minorHAnsi"/>
          <w:noProof/>
        </w:rPr>
      </w:pPr>
      <w:r w:rsidRPr="00E432E0">
        <w:rPr>
          <w:rFonts w:cstheme="minorHAnsi"/>
          <w:noProof/>
        </w:rPr>
        <w:t>ISR</w:t>
      </w:r>
      <w:r w:rsidRPr="00E432E0">
        <w:rPr>
          <w:rFonts w:cstheme="minorHAnsi"/>
          <w:noProof/>
        </w:rPr>
        <w:tab/>
        <w:t>= In Service Rate, the percentage of units rebated that are actually in service.</w:t>
      </w:r>
    </w:p>
    <w:tbl>
      <w:tblPr>
        <w:tblW w:w="7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2022"/>
        <w:gridCol w:w="1088"/>
        <w:gridCol w:w="1272"/>
        <w:gridCol w:w="1272"/>
        <w:gridCol w:w="966"/>
        <w:tblGridChange w:id="9808">
          <w:tblGrid>
            <w:gridCol w:w="1049"/>
            <w:gridCol w:w="2022"/>
            <w:gridCol w:w="1088"/>
            <w:gridCol w:w="1272"/>
            <w:gridCol w:w="1272"/>
            <w:gridCol w:w="966"/>
          </w:tblGrid>
        </w:tblGridChange>
      </w:tblGrid>
      <w:tr w:rsidR="004B4723" w:rsidRPr="00E432E0" w14:paraId="2F38BA6C" w14:textId="77777777" w:rsidTr="00C04E8D">
        <w:trPr>
          <w:jc w:val="center"/>
        </w:trPr>
        <w:tc>
          <w:tcPr>
            <w:tcW w:w="3071" w:type="dxa"/>
            <w:gridSpan w:val="2"/>
            <w:shd w:val="clear" w:color="auto" w:fill="7F7F7F" w:themeFill="text1" w:themeFillTint="80"/>
            <w:vAlign w:val="center"/>
            <w:hideMark/>
          </w:tcPr>
          <w:p w14:paraId="07ADF860" w14:textId="77777777" w:rsidR="004B4723" w:rsidRPr="00E432E0" w:rsidRDefault="004B4723" w:rsidP="00C04E8D">
            <w:pPr>
              <w:keepNext/>
              <w:keepLines/>
              <w:jc w:val="center"/>
              <w:rPr>
                <w:rFonts w:cstheme="minorHAnsi"/>
                <w:b/>
                <w:color w:val="FFFFFF" w:themeColor="background1"/>
                <w:szCs w:val="16"/>
              </w:rPr>
            </w:pPr>
            <w:r w:rsidRPr="00E432E0">
              <w:rPr>
                <w:rFonts w:cstheme="minorHAnsi"/>
                <w:b/>
                <w:color w:val="FFFFFF" w:themeColor="background1"/>
                <w:szCs w:val="20"/>
              </w:rPr>
              <w:lastRenderedPageBreak/>
              <w:t>Program</w:t>
            </w:r>
          </w:p>
        </w:tc>
        <w:tc>
          <w:tcPr>
            <w:tcW w:w="1088" w:type="dxa"/>
            <w:shd w:val="clear" w:color="auto" w:fill="7F7F7F" w:themeFill="text1" w:themeFillTint="80"/>
            <w:vAlign w:val="center"/>
            <w:hideMark/>
          </w:tcPr>
          <w:p w14:paraId="381E3625" w14:textId="77777777" w:rsidR="004B4723" w:rsidRPr="00E432E0" w:rsidRDefault="004B4723" w:rsidP="00C04E8D">
            <w:pPr>
              <w:keepNext/>
              <w:keepLines/>
              <w:jc w:val="center"/>
              <w:rPr>
                <w:rFonts w:cstheme="minorHAnsi"/>
                <w:b/>
                <w:color w:val="FFFFFF" w:themeColor="background1"/>
              </w:rPr>
            </w:pPr>
            <w:r w:rsidRPr="00E432E0">
              <w:rPr>
                <w:rFonts w:cstheme="minorHAnsi"/>
                <w:b/>
                <w:color w:val="FFFFFF" w:themeColor="background1"/>
                <w:szCs w:val="20"/>
              </w:rPr>
              <w:t>Weighted Average 1</w:t>
            </w:r>
            <w:r w:rsidRPr="00E432E0">
              <w:rPr>
                <w:rFonts w:cstheme="minorHAnsi"/>
                <w:b/>
                <w:noProof/>
                <w:color w:val="FFFFFF" w:themeColor="background1"/>
                <w:szCs w:val="20"/>
                <w:vertAlign w:val="superscript"/>
              </w:rPr>
              <w:t>st</w:t>
            </w:r>
            <w:r w:rsidRPr="00E432E0">
              <w:rPr>
                <w:rFonts w:cstheme="minorHAnsi"/>
                <w:b/>
                <w:color w:val="FFFFFF" w:themeColor="background1"/>
                <w:szCs w:val="20"/>
              </w:rPr>
              <w:t xml:space="preserve"> year In Service Rate (ISR)</w:t>
            </w:r>
          </w:p>
        </w:tc>
        <w:tc>
          <w:tcPr>
            <w:tcW w:w="1272" w:type="dxa"/>
            <w:shd w:val="clear" w:color="auto" w:fill="7F7F7F" w:themeFill="text1" w:themeFillTint="80"/>
            <w:vAlign w:val="center"/>
            <w:hideMark/>
          </w:tcPr>
          <w:p w14:paraId="7A0FF6EA" w14:textId="77777777" w:rsidR="004B4723" w:rsidRPr="00E432E0" w:rsidRDefault="004B4723" w:rsidP="00C04E8D">
            <w:pPr>
              <w:keepNext/>
              <w:keepLines/>
              <w:jc w:val="center"/>
              <w:rPr>
                <w:rFonts w:cstheme="minorHAnsi"/>
                <w:b/>
                <w:color w:val="FFFFFF" w:themeColor="background1"/>
              </w:rPr>
            </w:pPr>
            <w:r w:rsidRPr="00E432E0">
              <w:rPr>
                <w:rFonts w:cstheme="minorHAnsi"/>
                <w:b/>
                <w:color w:val="FFFFFF" w:themeColor="background1"/>
                <w:szCs w:val="20"/>
              </w:rPr>
              <w:t>2</w:t>
            </w:r>
            <w:r w:rsidRPr="00E432E0">
              <w:rPr>
                <w:rFonts w:cstheme="minorHAnsi"/>
                <w:b/>
                <w:noProof/>
                <w:color w:val="FFFFFF" w:themeColor="background1"/>
                <w:szCs w:val="20"/>
                <w:vertAlign w:val="superscript"/>
              </w:rPr>
              <w:t>nd</w:t>
            </w:r>
            <w:r w:rsidRPr="00E432E0">
              <w:rPr>
                <w:rFonts w:cstheme="minorHAnsi"/>
                <w:b/>
                <w:color w:val="FFFFFF" w:themeColor="background1"/>
                <w:szCs w:val="20"/>
              </w:rPr>
              <w:t xml:space="preserve"> year Installations</w:t>
            </w:r>
          </w:p>
        </w:tc>
        <w:tc>
          <w:tcPr>
            <w:tcW w:w="1272" w:type="dxa"/>
            <w:shd w:val="clear" w:color="auto" w:fill="7F7F7F" w:themeFill="text1" w:themeFillTint="80"/>
            <w:vAlign w:val="center"/>
            <w:hideMark/>
          </w:tcPr>
          <w:p w14:paraId="5180682B" w14:textId="77777777" w:rsidR="004B4723" w:rsidRPr="00E432E0" w:rsidRDefault="004B4723" w:rsidP="00C04E8D">
            <w:pPr>
              <w:keepNext/>
              <w:keepLines/>
              <w:jc w:val="center"/>
              <w:rPr>
                <w:rFonts w:cstheme="minorHAnsi"/>
                <w:b/>
                <w:color w:val="FFFFFF" w:themeColor="background1"/>
              </w:rPr>
            </w:pPr>
            <w:r w:rsidRPr="00E432E0">
              <w:rPr>
                <w:rFonts w:cstheme="minorHAnsi"/>
                <w:b/>
                <w:color w:val="FFFFFF" w:themeColor="background1"/>
                <w:szCs w:val="20"/>
              </w:rPr>
              <w:t>3</w:t>
            </w:r>
            <w:r w:rsidRPr="00E432E0">
              <w:rPr>
                <w:rFonts w:cstheme="minorHAnsi"/>
                <w:b/>
                <w:noProof/>
                <w:color w:val="FFFFFF" w:themeColor="background1"/>
                <w:szCs w:val="20"/>
                <w:vertAlign w:val="superscript"/>
              </w:rPr>
              <w:t>rd</w:t>
            </w:r>
            <w:r w:rsidRPr="00E432E0">
              <w:rPr>
                <w:rFonts w:cstheme="minorHAnsi"/>
                <w:b/>
                <w:color w:val="FFFFFF" w:themeColor="background1"/>
                <w:szCs w:val="20"/>
              </w:rPr>
              <w:t xml:space="preserve"> year Installations</w:t>
            </w:r>
          </w:p>
        </w:tc>
        <w:tc>
          <w:tcPr>
            <w:tcW w:w="966" w:type="dxa"/>
            <w:shd w:val="clear" w:color="auto" w:fill="7F7F7F" w:themeFill="text1" w:themeFillTint="80"/>
            <w:vAlign w:val="center"/>
            <w:hideMark/>
          </w:tcPr>
          <w:p w14:paraId="46290885" w14:textId="77777777" w:rsidR="004B4723" w:rsidRPr="00E432E0" w:rsidRDefault="004B4723" w:rsidP="00C04E8D">
            <w:pPr>
              <w:keepNext/>
              <w:keepLines/>
              <w:jc w:val="center"/>
              <w:rPr>
                <w:rFonts w:cstheme="minorHAnsi"/>
                <w:b/>
                <w:color w:val="FFFFFF" w:themeColor="background1"/>
              </w:rPr>
            </w:pPr>
            <w:r w:rsidRPr="00E432E0">
              <w:rPr>
                <w:rFonts w:cstheme="minorHAnsi"/>
                <w:b/>
                <w:color w:val="FFFFFF" w:themeColor="background1"/>
                <w:szCs w:val="20"/>
              </w:rPr>
              <w:t>Final Lifetime In Service Rate</w:t>
            </w:r>
          </w:p>
        </w:tc>
      </w:tr>
      <w:tr w:rsidR="004B4723" w:rsidRPr="00E432E0" w14:paraId="08A5FB35" w14:textId="77777777" w:rsidTr="00C04E8D">
        <w:trPr>
          <w:trHeight w:val="467"/>
          <w:jc w:val="center"/>
        </w:trPr>
        <w:tc>
          <w:tcPr>
            <w:tcW w:w="3071" w:type="dxa"/>
            <w:gridSpan w:val="2"/>
            <w:vAlign w:val="center"/>
            <w:hideMark/>
          </w:tcPr>
          <w:p w14:paraId="2E548E7D" w14:textId="77777777" w:rsidR="004B4723" w:rsidRPr="00E432E0" w:rsidRDefault="004B4723" w:rsidP="00C04E8D">
            <w:r w:rsidRPr="00E432E0">
              <w:rPr>
                <w:szCs w:val="20"/>
              </w:rPr>
              <w:t xml:space="preserve">Retail (Time of Sale) </w:t>
            </w:r>
          </w:p>
        </w:tc>
        <w:tc>
          <w:tcPr>
            <w:tcW w:w="1088" w:type="dxa"/>
            <w:vAlign w:val="center"/>
            <w:hideMark/>
          </w:tcPr>
          <w:p w14:paraId="7CEB0F4C" w14:textId="77777777" w:rsidR="004B4723" w:rsidRPr="00EC1B62" w:rsidRDefault="004B4723" w:rsidP="00C04E8D">
            <w:pPr>
              <w:jc w:val="center"/>
              <w:rPr>
                <w:szCs w:val="20"/>
              </w:rPr>
            </w:pPr>
            <w:r w:rsidRPr="00E432E0">
              <w:rPr>
                <w:szCs w:val="20"/>
              </w:rPr>
              <w:t>95%</w:t>
            </w:r>
            <w:r w:rsidRPr="00E432E0">
              <w:rPr>
                <w:rFonts w:eastAsiaTheme="majorEastAsia"/>
                <w:szCs w:val="20"/>
                <w:vertAlign w:val="superscript"/>
              </w:rPr>
              <w:footnoteReference w:id="819"/>
            </w:r>
          </w:p>
        </w:tc>
        <w:tc>
          <w:tcPr>
            <w:tcW w:w="1272" w:type="dxa"/>
            <w:vAlign w:val="center"/>
            <w:hideMark/>
          </w:tcPr>
          <w:p w14:paraId="60B6D829" w14:textId="77777777" w:rsidR="004B4723" w:rsidRPr="00E432E0" w:rsidRDefault="004B4723" w:rsidP="00C04E8D">
            <w:pPr>
              <w:jc w:val="center"/>
              <w:rPr>
                <w:szCs w:val="16"/>
              </w:rPr>
            </w:pPr>
            <w:r w:rsidRPr="00E432E0">
              <w:rPr>
                <w:szCs w:val="20"/>
              </w:rPr>
              <w:t>1.6%</w:t>
            </w:r>
          </w:p>
        </w:tc>
        <w:tc>
          <w:tcPr>
            <w:tcW w:w="1272" w:type="dxa"/>
            <w:vAlign w:val="center"/>
            <w:hideMark/>
          </w:tcPr>
          <w:p w14:paraId="618F78FB" w14:textId="77777777" w:rsidR="004B4723" w:rsidRPr="00E432E0" w:rsidRDefault="004B4723" w:rsidP="00C04E8D">
            <w:pPr>
              <w:jc w:val="center"/>
              <w:rPr>
                <w:szCs w:val="16"/>
              </w:rPr>
            </w:pPr>
            <w:r w:rsidRPr="00E432E0">
              <w:rPr>
                <w:szCs w:val="20"/>
              </w:rPr>
              <w:t>1.4%</w:t>
            </w:r>
          </w:p>
        </w:tc>
        <w:tc>
          <w:tcPr>
            <w:tcW w:w="966" w:type="dxa"/>
            <w:vAlign w:val="center"/>
            <w:hideMark/>
          </w:tcPr>
          <w:p w14:paraId="58211816" w14:textId="77777777" w:rsidR="004B4723" w:rsidRPr="00E432E0" w:rsidRDefault="004B4723" w:rsidP="00C04E8D">
            <w:pPr>
              <w:jc w:val="center"/>
              <w:rPr>
                <w:szCs w:val="16"/>
              </w:rPr>
            </w:pPr>
            <w:r w:rsidRPr="00E432E0">
              <w:rPr>
                <w:szCs w:val="20"/>
              </w:rPr>
              <w:t>98.0%</w:t>
            </w:r>
            <w:r w:rsidRPr="00E432E0">
              <w:rPr>
                <w:rFonts w:eastAsiaTheme="majorEastAsia"/>
                <w:szCs w:val="20"/>
                <w:vertAlign w:val="superscript"/>
              </w:rPr>
              <w:footnoteReference w:id="820"/>
            </w:r>
          </w:p>
        </w:tc>
      </w:tr>
      <w:tr w:rsidR="004B4723" w:rsidRPr="00E432E0" w14:paraId="3BB4DE77" w14:textId="77777777" w:rsidTr="00C04E8D">
        <w:trPr>
          <w:trHeight w:val="260"/>
          <w:jc w:val="center"/>
        </w:trPr>
        <w:tc>
          <w:tcPr>
            <w:tcW w:w="3071" w:type="dxa"/>
            <w:gridSpan w:val="2"/>
            <w:vAlign w:val="center"/>
            <w:hideMark/>
          </w:tcPr>
          <w:p w14:paraId="62A2D35A" w14:textId="77777777" w:rsidR="004B4723" w:rsidRPr="00E432E0" w:rsidRDefault="004B4723" w:rsidP="00C04E8D">
            <w:pPr>
              <w:rPr>
                <w:szCs w:val="16"/>
              </w:rPr>
            </w:pPr>
            <w:r w:rsidRPr="00E432E0">
              <w:rPr>
                <w:szCs w:val="20"/>
              </w:rPr>
              <w:t>Direct Install</w:t>
            </w:r>
          </w:p>
        </w:tc>
        <w:tc>
          <w:tcPr>
            <w:tcW w:w="1088" w:type="dxa"/>
            <w:vAlign w:val="center"/>
            <w:hideMark/>
          </w:tcPr>
          <w:p w14:paraId="1B931F41" w14:textId="77777777" w:rsidR="004B4723" w:rsidRPr="00E432E0" w:rsidRDefault="004B4723" w:rsidP="00C04E8D">
            <w:pPr>
              <w:jc w:val="center"/>
              <w:rPr>
                <w:szCs w:val="16"/>
              </w:rPr>
            </w:pPr>
            <w:r w:rsidRPr="00E432E0">
              <w:rPr>
                <w:szCs w:val="20"/>
              </w:rPr>
              <w:t>96.9%</w:t>
            </w:r>
            <w:r w:rsidRPr="00E432E0">
              <w:rPr>
                <w:rFonts w:eastAsiaTheme="majorEastAsia"/>
                <w:szCs w:val="20"/>
                <w:vertAlign w:val="superscript"/>
              </w:rPr>
              <w:footnoteReference w:id="821"/>
            </w:r>
          </w:p>
        </w:tc>
        <w:tc>
          <w:tcPr>
            <w:tcW w:w="1272" w:type="dxa"/>
            <w:shd w:val="clear" w:color="auto" w:fill="A6A6A6" w:themeFill="background1" w:themeFillShade="A6"/>
            <w:vAlign w:val="center"/>
          </w:tcPr>
          <w:p w14:paraId="7622C83E" w14:textId="77777777" w:rsidR="004B4723" w:rsidRPr="00E432E0" w:rsidRDefault="004B4723" w:rsidP="00C04E8D">
            <w:pPr>
              <w:jc w:val="center"/>
            </w:pPr>
          </w:p>
        </w:tc>
        <w:tc>
          <w:tcPr>
            <w:tcW w:w="1272" w:type="dxa"/>
            <w:shd w:val="clear" w:color="auto" w:fill="A6A6A6" w:themeFill="background1" w:themeFillShade="A6"/>
            <w:vAlign w:val="center"/>
          </w:tcPr>
          <w:p w14:paraId="2F68E53D" w14:textId="77777777" w:rsidR="004B4723" w:rsidRPr="00E432E0" w:rsidRDefault="004B4723" w:rsidP="00C04E8D">
            <w:pPr>
              <w:jc w:val="center"/>
            </w:pPr>
          </w:p>
        </w:tc>
        <w:tc>
          <w:tcPr>
            <w:tcW w:w="966" w:type="dxa"/>
            <w:shd w:val="clear" w:color="auto" w:fill="A6A6A6" w:themeFill="background1" w:themeFillShade="A6"/>
            <w:vAlign w:val="center"/>
          </w:tcPr>
          <w:p w14:paraId="662F3298" w14:textId="77777777" w:rsidR="004B4723" w:rsidRPr="00E432E0" w:rsidRDefault="004B4723" w:rsidP="00C04E8D">
            <w:pPr>
              <w:jc w:val="center"/>
            </w:pPr>
          </w:p>
        </w:tc>
      </w:tr>
      <w:tr w:rsidR="004B4723" w:rsidRPr="00E432E0" w14:paraId="69CA69B8" w14:textId="77777777" w:rsidTr="008C33F6">
        <w:tblPrEx>
          <w:tblW w:w="7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809" w:author="Stephanie Baer" w:date="2016-01-21T14:13:00Z">
            <w:tblPrEx>
              <w:tblW w:w="7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60"/>
          <w:jc w:val="center"/>
          <w:trPrChange w:id="9810" w:author="Stephanie Baer" w:date="2016-01-21T14:13:00Z">
            <w:trPr>
              <w:trHeight w:val="260"/>
              <w:jc w:val="center"/>
            </w:trPr>
          </w:trPrChange>
        </w:trPr>
        <w:tc>
          <w:tcPr>
            <w:tcW w:w="1049" w:type="dxa"/>
            <w:vMerge w:val="restart"/>
            <w:vAlign w:val="center"/>
            <w:tcPrChange w:id="9811" w:author="Stephanie Baer" w:date="2016-01-21T14:13:00Z">
              <w:tcPr>
                <w:tcW w:w="1049" w:type="dxa"/>
                <w:vMerge w:val="restart"/>
              </w:tcPr>
            </w:tcPrChange>
          </w:tcPr>
          <w:p w14:paraId="24C74EA1" w14:textId="77777777" w:rsidR="004B4723" w:rsidRPr="00E432E0" w:rsidRDefault="004B4723">
            <w:pPr>
              <w:jc w:val="left"/>
              <w:rPr>
                <w:szCs w:val="20"/>
              </w:rPr>
              <w:pPrChange w:id="9812" w:author="Stephanie Baer" w:date="2016-01-21T14:13:00Z">
                <w:pPr/>
              </w:pPrChange>
            </w:pPr>
            <w:r w:rsidRPr="00E432E0">
              <w:rPr>
                <w:szCs w:val="20"/>
              </w:rPr>
              <w:t>Efficiency Kits</w:t>
            </w:r>
            <w:r w:rsidRPr="00E432E0">
              <w:rPr>
                <w:szCs w:val="20"/>
                <w:vertAlign w:val="superscript"/>
              </w:rPr>
              <w:footnoteReference w:id="822"/>
            </w:r>
          </w:p>
        </w:tc>
        <w:tc>
          <w:tcPr>
            <w:tcW w:w="2022" w:type="dxa"/>
            <w:tcPrChange w:id="9813" w:author="Stephanie Baer" w:date="2016-01-21T14:13:00Z">
              <w:tcPr>
                <w:tcW w:w="2022" w:type="dxa"/>
              </w:tcPr>
            </w:tcPrChange>
          </w:tcPr>
          <w:p w14:paraId="0D203056" w14:textId="77777777" w:rsidR="004B4723" w:rsidRPr="005A5D75" w:rsidRDefault="004B4723" w:rsidP="00C04E8D">
            <w:pPr>
              <w:rPr>
                <w:szCs w:val="20"/>
              </w:rPr>
            </w:pPr>
            <w:r w:rsidRPr="009C362B">
              <w:rPr>
                <w:color w:val="000000"/>
                <w:szCs w:val="20"/>
              </w:rPr>
              <w:t>CFL Distribution</w:t>
            </w:r>
            <w:r w:rsidRPr="009C362B">
              <w:rPr>
                <w:color w:val="000000"/>
                <w:szCs w:val="20"/>
                <w:vertAlign w:val="superscript"/>
              </w:rPr>
              <w:footnoteReference w:id="823"/>
            </w:r>
          </w:p>
        </w:tc>
        <w:tc>
          <w:tcPr>
            <w:tcW w:w="1088" w:type="dxa"/>
            <w:tcPrChange w:id="9814" w:author="Stephanie Baer" w:date="2016-01-21T14:13:00Z">
              <w:tcPr>
                <w:tcW w:w="1088" w:type="dxa"/>
              </w:tcPr>
            </w:tcPrChange>
          </w:tcPr>
          <w:p w14:paraId="26EB0F69" w14:textId="77777777" w:rsidR="004B4723" w:rsidRPr="00E432E0" w:rsidRDefault="004B4723" w:rsidP="00C04E8D">
            <w:pPr>
              <w:jc w:val="center"/>
              <w:rPr>
                <w:szCs w:val="20"/>
              </w:rPr>
            </w:pPr>
            <w:r w:rsidRPr="00E432E0">
              <w:rPr>
                <w:color w:val="000000"/>
                <w:szCs w:val="20"/>
              </w:rPr>
              <w:t>59%</w:t>
            </w:r>
          </w:p>
        </w:tc>
        <w:tc>
          <w:tcPr>
            <w:tcW w:w="1272" w:type="dxa"/>
            <w:shd w:val="clear" w:color="auto" w:fill="auto"/>
            <w:tcPrChange w:id="9815" w:author="Stephanie Baer" w:date="2016-01-21T14:13:00Z">
              <w:tcPr>
                <w:tcW w:w="1272" w:type="dxa"/>
                <w:shd w:val="clear" w:color="auto" w:fill="auto"/>
              </w:tcPr>
            </w:tcPrChange>
          </w:tcPr>
          <w:p w14:paraId="22BB0384" w14:textId="77777777" w:rsidR="004B4723" w:rsidRPr="00C108C8" w:rsidRDefault="004B4723" w:rsidP="00C04E8D">
            <w:pPr>
              <w:jc w:val="center"/>
              <w:rPr>
                <w:szCs w:val="20"/>
              </w:rPr>
            </w:pPr>
            <w:r w:rsidRPr="00C108C8">
              <w:rPr>
                <w:color w:val="000000"/>
                <w:szCs w:val="20"/>
              </w:rPr>
              <w:t>13%</w:t>
            </w:r>
          </w:p>
        </w:tc>
        <w:tc>
          <w:tcPr>
            <w:tcW w:w="1272" w:type="dxa"/>
            <w:shd w:val="clear" w:color="auto" w:fill="auto"/>
            <w:tcPrChange w:id="9816" w:author="Stephanie Baer" w:date="2016-01-21T14:13:00Z">
              <w:tcPr>
                <w:tcW w:w="1272" w:type="dxa"/>
                <w:shd w:val="clear" w:color="auto" w:fill="auto"/>
              </w:tcPr>
            </w:tcPrChange>
          </w:tcPr>
          <w:p w14:paraId="7B82A6A8" w14:textId="77777777" w:rsidR="004B4723" w:rsidRPr="00C108C8" w:rsidRDefault="004B4723" w:rsidP="00C04E8D">
            <w:pPr>
              <w:jc w:val="center"/>
              <w:rPr>
                <w:szCs w:val="20"/>
              </w:rPr>
            </w:pPr>
            <w:r w:rsidRPr="00C108C8">
              <w:rPr>
                <w:color w:val="000000"/>
                <w:szCs w:val="20"/>
              </w:rPr>
              <w:t>11%</w:t>
            </w:r>
          </w:p>
        </w:tc>
        <w:tc>
          <w:tcPr>
            <w:tcW w:w="966" w:type="dxa"/>
            <w:shd w:val="clear" w:color="auto" w:fill="auto"/>
            <w:tcPrChange w:id="9817" w:author="Stephanie Baer" w:date="2016-01-21T14:13:00Z">
              <w:tcPr>
                <w:tcW w:w="966" w:type="dxa"/>
                <w:shd w:val="clear" w:color="auto" w:fill="auto"/>
              </w:tcPr>
            </w:tcPrChange>
          </w:tcPr>
          <w:p w14:paraId="5E4074B7" w14:textId="77777777" w:rsidR="004B4723" w:rsidRPr="00C108C8" w:rsidRDefault="004B4723" w:rsidP="00C04E8D">
            <w:pPr>
              <w:jc w:val="center"/>
              <w:rPr>
                <w:szCs w:val="20"/>
              </w:rPr>
            </w:pPr>
            <w:r w:rsidRPr="00C108C8">
              <w:rPr>
                <w:color w:val="000000"/>
                <w:szCs w:val="20"/>
              </w:rPr>
              <w:t>83%</w:t>
            </w:r>
          </w:p>
        </w:tc>
      </w:tr>
      <w:tr w:rsidR="004B4723" w:rsidRPr="00E432E0" w14:paraId="70DCCCBF" w14:textId="77777777" w:rsidTr="00C04E8D">
        <w:trPr>
          <w:trHeight w:val="260"/>
          <w:jc w:val="center"/>
        </w:trPr>
        <w:tc>
          <w:tcPr>
            <w:tcW w:w="1049" w:type="dxa"/>
            <w:vMerge/>
          </w:tcPr>
          <w:p w14:paraId="15469E80" w14:textId="77777777" w:rsidR="004B4723" w:rsidRPr="00E432E0" w:rsidRDefault="004B4723" w:rsidP="00C04E8D">
            <w:pPr>
              <w:rPr>
                <w:szCs w:val="20"/>
              </w:rPr>
            </w:pPr>
          </w:p>
        </w:tc>
        <w:tc>
          <w:tcPr>
            <w:tcW w:w="2022" w:type="dxa"/>
          </w:tcPr>
          <w:p w14:paraId="513B4221" w14:textId="77777777" w:rsidR="004B4723" w:rsidRPr="005A5D75" w:rsidRDefault="004B4723" w:rsidP="00C04E8D">
            <w:pPr>
              <w:rPr>
                <w:szCs w:val="20"/>
              </w:rPr>
            </w:pPr>
            <w:r w:rsidRPr="009C362B">
              <w:rPr>
                <w:color w:val="000000"/>
                <w:szCs w:val="20"/>
              </w:rPr>
              <w:t>School Kits</w:t>
            </w:r>
            <w:r w:rsidRPr="009C362B">
              <w:rPr>
                <w:color w:val="000000"/>
                <w:szCs w:val="20"/>
                <w:vertAlign w:val="superscript"/>
              </w:rPr>
              <w:footnoteReference w:id="824"/>
            </w:r>
          </w:p>
        </w:tc>
        <w:tc>
          <w:tcPr>
            <w:tcW w:w="1088" w:type="dxa"/>
          </w:tcPr>
          <w:p w14:paraId="6964DD94" w14:textId="77777777" w:rsidR="004B4723" w:rsidRPr="00E432E0" w:rsidRDefault="004B4723" w:rsidP="00C04E8D">
            <w:pPr>
              <w:jc w:val="center"/>
              <w:rPr>
                <w:szCs w:val="20"/>
              </w:rPr>
            </w:pPr>
            <w:r w:rsidRPr="00E432E0">
              <w:rPr>
                <w:color w:val="000000"/>
              </w:rPr>
              <w:t>61%</w:t>
            </w:r>
          </w:p>
        </w:tc>
        <w:tc>
          <w:tcPr>
            <w:tcW w:w="1272" w:type="dxa"/>
            <w:shd w:val="clear" w:color="auto" w:fill="auto"/>
          </w:tcPr>
          <w:p w14:paraId="5D955EB1" w14:textId="77777777" w:rsidR="004B4723" w:rsidRPr="00C108C8" w:rsidRDefault="004B4723" w:rsidP="00C04E8D">
            <w:pPr>
              <w:jc w:val="center"/>
              <w:rPr>
                <w:szCs w:val="20"/>
              </w:rPr>
            </w:pPr>
            <w:r w:rsidRPr="00C108C8">
              <w:rPr>
                <w:color w:val="000000"/>
              </w:rPr>
              <w:t>13%</w:t>
            </w:r>
          </w:p>
        </w:tc>
        <w:tc>
          <w:tcPr>
            <w:tcW w:w="1272" w:type="dxa"/>
            <w:shd w:val="clear" w:color="auto" w:fill="auto"/>
          </w:tcPr>
          <w:p w14:paraId="465E83AB" w14:textId="77777777" w:rsidR="004B4723" w:rsidRPr="00C108C8" w:rsidRDefault="004B4723" w:rsidP="00C04E8D">
            <w:pPr>
              <w:jc w:val="center"/>
              <w:rPr>
                <w:szCs w:val="20"/>
              </w:rPr>
            </w:pPr>
            <w:r w:rsidRPr="00C108C8">
              <w:rPr>
                <w:color w:val="000000"/>
              </w:rPr>
              <w:t>11%</w:t>
            </w:r>
          </w:p>
        </w:tc>
        <w:tc>
          <w:tcPr>
            <w:tcW w:w="966" w:type="dxa"/>
            <w:shd w:val="clear" w:color="auto" w:fill="auto"/>
          </w:tcPr>
          <w:p w14:paraId="32EE0905" w14:textId="77777777" w:rsidR="004B4723" w:rsidRPr="00C108C8" w:rsidRDefault="004B4723" w:rsidP="00C04E8D">
            <w:pPr>
              <w:jc w:val="center"/>
              <w:rPr>
                <w:szCs w:val="20"/>
              </w:rPr>
            </w:pPr>
            <w:r w:rsidRPr="00C108C8">
              <w:rPr>
                <w:color w:val="000000"/>
              </w:rPr>
              <w:t>86%</w:t>
            </w:r>
          </w:p>
        </w:tc>
      </w:tr>
      <w:tr w:rsidR="004B4723" w:rsidRPr="00E432E0" w14:paraId="3C20BBF4" w14:textId="77777777" w:rsidTr="00C04E8D">
        <w:trPr>
          <w:trHeight w:val="260"/>
          <w:jc w:val="center"/>
        </w:trPr>
        <w:tc>
          <w:tcPr>
            <w:tcW w:w="1049" w:type="dxa"/>
            <w:vMerge/>
          </w:tcPr>
          <w:p w14:paraId="61A7A39C" w14:textId="77777777" w:rsidR="004B4723" w:rsidRPr="00E432E0" w:rsidRDefault="004B4723" w:rsidP="00C04E8D">
            <w:pPr>
              <w:rPr>
                <w:szCs w:val="20"/>
              </w:rPr>
            </w:pPr>
          </w:p>
        </w:tc>
        <w:tc>
          <w:tcPr>
            <w:tcW w:w="2022" w:type="dxa"/>
          </w:tcPr>
          <w:p w14:paraId="773C8AFC" w14:textId="77777777" w:rsidR="004B4723" w:rsidRPr="005A5D75" w:rsidRDefault="004B4723" w:rsidP="00C04E8D">
            <w:pPr>
              <w:rPr>
                <w:szCs w:val="20"/>
              </w:rPr>
            </w:pPr>
            <w:r w:rsidRPr="009C362B">
              <w:rPr>
                <w:color w:val="000000"/>
                <w:szCs w:val="20"/>
              </w:rPr>
              <w:t>Direct Mail Kits</w:t>
            </w:r>
            <w:r w:rsidRPr="009C362B">
              <w:rPr>
                <w:color w:val="000000"/>
                <w:szCs w:val="20"/>
                <w:vertAlign w:val="superscript"/>
              </w:rPr>
              <w:footnoteReference w:id="825"/>
            </w:r>
          </w:p>
        </w:tc>
        <w:tc>
          <w:tcPr>
            <w:tcW w:w="1088" w:type="dxa"/>
          </w:tcPr>
          <w:p w14:paraId="68ACD44A" w14:textId="77777777" w:rsidR="004B4723" w:rsidRPr="00E432E0" w:rsidRDefault="004B4723" w:rsidP="00C04E8D">
            <w:pPr>
              <w:jc w:val="center"/>
              <w:rPr>
                <w:szCs w:val="20"/>
              </w:rPr>
            </w:pPr>
            <w:r w:rsidRPr="00E432E0">
              <w:rPr>
                <w:color w:val="000000"/>
              </w:rPr>
              <w:t>66%</w:t>
            </w:r>
          </w:p>
        </w:tc>
        <w:tc>
          <w:tcPr>
            <w:tcW w:w="1272" w:type="dxa"/>
            <w:shd w:val="clear" w:color="auto" w:fill="auto"/>
          </w:tcPr>
          <w:p w14:paraId="495906B4" w14:textId="77777777" w:rsidR="004B4723" w:rsidRPr="00C108C8" w:rsidRDefault="004B4723" w:rsidP="00C04E8D">
            <w:pPr>
              <w:jc w:val="center"/>
              <w:rPr>
                <w:szCs w:val="20"/>
              </w:rPr>
            </w:pPr>
            <w:r w:rsidRPr="00C108C8">
              <w:rPr>
                <w:color w:val="000000"/>
              </w:rPr>
              <w:t>14%</w:t>
            </w:r>
          </w:p>
        </w:tc>
        <w:tc>
          <w:tcPr>
            <w:tcW w:w="1272" w:type="dxa"/>
            <w:shd w:val="clear" w:color="auto" w:fill="auto"/>
          </w:tcPr>
          <w:p w14:paraId="77630FD6" w14:textId="77777777" w:rsidR="004B4723" w:rsidRPr="00C108C8" w:rsidRDefault="004B4723" w:rsidP="00C04E8D">
            <w:pPr>
              <w:jc w:val="center"/>
              <w:rPr>
                <w:szCs w:val="20"/>
              </w:rPr>
            </w:pPr>
            <w:r w:rsidRPr="00C108C8">
              <w:rPr>
                <w:color w:val="000000"/>
              </w:rPr>
              <w:t>12%</w:t>
            </w:r>
          </w:p>
        </w:tc>
        <w:tc>
          <w:tcPr>
            <w:tcW w:w="966" w:type="dxa"/>
            <w:shd w:val="clear" w:color="auto" w:fill="auto"/>
          </w:tcPr>
          <w:p w14:paraId="2E638CE3" w14:textId="77777777" w:rsidR="004B4723" w:rsidRPr="00C108C8" w:rsidRDefault="004B4723" w:rsidP="00C04E8D">
            <w:pPr>
              <w:jc w:val="center"/>
              <w:rPr>
                <w:szCs w:val="20"/>
              </w:rPr>
            </w:pPr>
            <w:r w:rsidRPr="00C108C8">
              <w:rPr>
                <w:color w:val="000000"/>
              </w:rPr>
              <w:t>93%</w:t>
            </w:r>
          </w:p>
        </w:tc>
      </w:tr>
    </w:tbl>
    <w:p w14:paraId="4ED75129" w14:textId="77777777" w:rsidR="004B4723" w:rsidRPr="00E432E0" w:rsidRDefault="004B4723" w:rsidP="004B4723">
      <w:pPr>
        <w:spacing w:after="240"/>
        <w:ind w:left="1440"/>
        <w:rPr>
          <w:rFonts w:cstheme="minorHAnsi"/>
          <w:noProof/>
        </w:rPr>
      </w:pPr>
    </w:p>
    <w:p w14:paraId="355183B6" w14:textId="1A829787" w:rsidR="004B4723" w:rsidRPr="00E432E0" w:rsidRDefault="004B4723" w:rsidP="004B4723">
      <w:pPr>
        <w:spacing w:after="240"/>
        <w:ind w:left="2160" w:hanging="1440"/>
        <w:rPr>
          <w:rFonts w:cstheme="minorHAnsi"/>
          <w:noProof/>
        </w:rPr>
      </w:pPr>
      <w:r w:rsidRPr="00E432E0">
        <w:rPr>
          <w:rFonts w:cstheme="minorHAnsi"/>
          <w:noProof/>
        </w:rPr>
        <w:t>Leakage</w:t>
      </w:r>
      <w:r w:rsidRPr="00E432E0">
        <w:rPr>
          <w:rFonts w:cstheme="minorHAnsi"/>
          <w:noProof/>
        </w:rPr>
        <w:tab/>
        <w:t xml:space="preserve">= Adjustment to account for the percentage of </w:t>
      </w:r>
      <w:ins w:id="9818" w:author="Samuel Dent" w:date="2016-01-14T06:45:00Z">
        <w:r w:rsidR="00766B88">
          <w:rPr>
            <w:rFonts w:cstheme="minorHAnsi"/>
            <w:noProof/>
          </w:rPr>
          <w:t xml:space="preserve">program </w:t>
        </w:r>
      </w:ins>
      <w:r w:rsidRPr="00E432E0">
        <w:rPr>
          <w:rFonts w:cstheme="minorHAnsi"/>
          <w:noProof/>
        </w:rPr>
        <w:t xml:space="preserve">bulbs </w:t>
      </w:r>
      <w:del w:id="9819" w:author="Samuel Dent" w:date="2016-01-14T06:45:00Z">
        <w:r w:rsidRPr="00E432E0" w:rsidDel="00766B88">
          <w:rPr>
            <w:rFonts w:cstheme="minorHAnsi"/>
            <w:noProof/>
          </w:rPr>
          <w:delText xml:space="preserve">purchased </w:delText>
        </w:r>
      </w:del>
      <w:r w:rsidRPr="00E432E0">
        <w:rPr>
          <w:rFonts w:cstheme="minorHAnsi"/>
          <w:noProof/>
        </w:rPr>
        <w:t>that move out (and in if deemed appropriate</w:t>
      </w:r>
      <w:ins w:id="9820" w:author="Samuel Dent" w:date="2016-01-14T06:45:00Z">
        <w:r w:rsidR="00766B88">
          <w:rPr>
            <w:rStyle w:val="FootnoteReference"/>
            <w:noProof/>
          </w:rPr>
          <w:footnoteReference w:id="826"/>
        </w:r>
      </w:ins>
      <w:r w:rsidRPr="00E432E0">
        <w:rPr>
          <w:rFonts w:cstheme="minorHAnsi"/>
          <w:noProof/>
        </w:rPr>
        <w:t xml:space="preserve">) of the Utility Jurisdiction. </w:t>
      </w:r>
    </w:p>
    <w:p w14:paraId="1336B396" w14:textId="6EFEEE45" w:rsidR="004B4723" w:rsidRPr="00E432E0" w:rsidRDefault="004B4723" w:rsidP="004B4723">
      <w:pPr>
        <w:spacing w:after="240"/>
        <w:ind w:left="2160" w:hanging="720"/>
        <w:rPr>
          <w:rFonts w:cstheme="minorHAnsi"/>
          <w:noProof/>
        </w:rPr>
      </w:pPr>
      <w:r w:rsidRPr="00E432E0">
        <w:rPr>
          <w:rFonts w:cstheme="minorHAnsi"/>
          <w:noProof/>
        </w:rPr>
        <w:t xml:space="preserve">Upstream (TOS) Lighting programs </w:t>
      </w:r>
      <w:ins w:id="9823" w:author="Samuel Dent" w:date="2016-01-14T06:50:00Z">
        <w:r w:rsidR="00626399">
          <w:rPr>
            <w:rFonts w:cstheme="minorHAnsi"/>
            <w:noProof/>
          </w:rPr>
          <w:tab/>
          <w:t>and KITS</w:t>
        </w:r>
      </w:ins>
      <w:r w:rsidRPr="00E432E0">
        <w:rPr>
          <w:rFonts w:cstheme="minorHAnsi"/>
          <w:noProof/>
        </w:rPr>
        <w:tab/>
        <w:t>=  Determined through evaluation</w:t>
      </w:r>
      <w:r w:rsidRPr="00E432E0">
        <w:rPr>
          <w:rFonts w:ascii="Arial" w:hAnsi="Arial"/>
          <w:noProof/>
          <w:vertAlign w:val="superscript"/>
        </w:rPr>
        <w:footnoteReference w:id="827"/>
      </w:r>
      <w:r w:rsidRPr="00E432E0">
        <w:rPr>
          <w:rFonts w:cstheme="minorHAnsi"/>
          <w:noProof/>
        </w:rPr>
        <w:t xml:space="preserve">. </w:t>
      </w:r>
    </w:p>
    <w:p w14:paraId="34944C7F" w14:textId="77777777" w:rsidR="004B4723" w:rsidRPr="00E432E0" w:rsidRDefault="004B4723" w:rsidP="004B4723">
      <w:pPr>
        <w:spacing w:after="240"/>
        <w:ind w:left="2160" w:hanging="720"/>
        <w:rPr>
          <w:rFonts w:cstheme="minorHAnsi"/>
          <w:noProof/>
        </w:rPr>
      </w:pPr>
      <w:r w:rsidRPr="00E432E0">
        <w:rPr>
          <w:rFonts w:cstheme="minorHAnsi"/>
          <w:noProof/>
        </w:rPr>
        <w:t>All other programs</w:t>
      </w:r>
      <w:r w:rsidRPr="00E432E0">
        <w:rPr>
          <w:rFonts w:cstheme="minorHAnsi"/>
          <w:noProof/>
        </w:rPr>
        <w:tab/>
      </w:r>
      <w:r w:rsidRPr="00E432E0">
        <w:rPr>
          <w:rFonts w:cstheme="minorHAnsi"/>
          <w:noProof/>
        </w:rPr>
        <w:tab/>
        <w:t>= 0</w:t>
      </w:r>
    </w:p>
    <w:p w14:paraId="38477728" w14:textId="79284197" w:rsidR="00FF2820" w:rsidRDefault="004B4723" w:rsidP="004B4723">
      <w:pPr>
        <w:spacing w:after="240"/>
        <w:ind w:left="720"/>
        <w:rPr>
          <w:ins w:id="9824" w:author="Stephanie Baer" w:date="2016-01-22T09:29:00Z"/>
          <w:rFonts w:cstheme="minorHAnsi"/>
          <w:noProof/>
        </w:rPr>
      </w:pPr>
      <w:r w:rsidRPr="00E432E0">
        <w:rPr>
          <w:rFonts w:cstheme="minorHAnsi"/>
          <w:noProof/>
        </w:rPr>
        <w:t xml:space="preserve">Hours </w:t>
      </w:r>
      <w:r w:rsidRPr="00E432E0">
        <w:rPr>
          <w:rFonts w:cstheme="minorHAnsi"/>
          <w:noProof/>
        </w:rPr>
        <w:tab/>
      </w:r>
      <w:r w:rsidRPr="00E432E0">
        <w:rPr>
          <w:rFonts w:cstheme="minorHAnsi"/>
          <w:noProof/>
        </w:rPr>
        <w:tab/>
        <w:t>= Average hours of use per year</w:t>
      </w:r>
      <w:ins w:id="9825" w:author="Stephanie Baer" w:date="2016-01-22T09:29:00Z">
        <w:r w:rsidR="00FF2820">
          <w:rPr>
            <w:rFonts w:cstheme="minorHAnsi"/>
            <w:noProof/>
          </w:rPr>
          <w:br w:type="page"/>
        </w:r>
      </w:ins>
    </w:p>
    <w:p w14:paraId="186938AA" w14:textId="17AFA083" w:rsidR="004B4723" w:rsidDel="00FF2820" w:rsidRDefault="004B4723" w:rsidP="004B4723">
      <w:pPr>
        <w:spacing w:after="240"/>
        <w:ind w:left="720"/>
        <w:rPr>
          <w:del w:id="9826" w:author="Stephanie Baer" w:date="2016-01-22T09:29:00Z"/>
          <w:rFonts w:cstheme="minorHAnsi"/>
          <w:noProof/>
        </w:rPr>
      </w:pPr>
    </w:p>
    <w:tbl>
      <w:tblPr>
        <w:tblW w:w="4928" w:type="dxa"/>
        <w:jc w:val="center"/>
        <w:tblLook w:val="04A0" w:firstRow="1" w:lastRow="0" w:firstColumn="1" w:lastColumn="0" w:noHBand="0" w:noVBand="1"/>
      </w:tblPr>
      <w:tblGrid>
        <w:gridCol w:w="3477"/>
        <w:gridCol w:w="1451"/>
      </w:tblGrid>
      <w:tr w:rsidR="004B4723" w:rsidRPr="00E432E0" w14:paraId="2AEB7F08" w14:textId="77777777" w:rsidTr="00C04E8D">
        <w:trPr>
          <w:jc w:val="center"/>
        </w:trPr>
        <w:tc>
          <w:tcPr>
            <w:tcW w:w="347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8B31D43" w14:textId="77777777" w:rsidR="004B4723" w:rsidRPr="00E432E0" w:rsidRDefault="004B4723" w:rsidP="00C04E8D">
            <w:pPr>
              <w:jc w:val="center"/>
              <w:rPr>
                <w:b/>
                <w:color w:val="FFFFFF" w:themeColor="background1"/>
              </w:rPr>
            </w:pPr>
            <w:r w:rsidRPr="00E432E0">
              <w:rPr>
                <w:b/>
                <w:color w:val="FFFFFF" w:themeColor="background1"/>
              </w:rPr>
              <w:t>Installation Location</w:t>
            </w:r>
          </w:p>
        </w:tc>
        <w:tc>
          <w:tcPr>
            <w:tcW w:w="145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A76641C" w14:textId="77777777" w:rsidR="004B4723" w:rsidRPr="00E432E0" w:rsidRDefault="004B4723" w:rsidP="00C04E8D">
            <w:pPr>
              <w:jc w:val="center"/>
              <w:rPr>
                <w:b/>
                <w:color w:val="FFFFFF" w:themeColor="background1"/>
              </w:rPr>
            </w:pPr>
            <w:r w:rsidRPr="00E432E0">
              <w:rPr>
                <w:b/>
                <w:color w:val="FFFFFF" w:themeColor="background1"/>
              </w:rPr>
              <w:t>Hours</w:t>
            </w:r>
            <w:r w:rsidRPr="009C362B">
              <w:rPr>
                <w:rFonts w:eastAsiaTheme="majorEastAsia"/>
                <w:b/>
                <w:color w:val="FFFFFF" w:themeColor="background1"/>
                <w:vertAlign w:val="superscript"/>
              </w:rPr>
              <w:footnoteReference w:id="828"/>
            </w:r>
          </w:p>
        </w:tc>
      </w:tr>
      <w:tr w:rsidR="004B4723" w:rsidRPr="00E432E0" w14:paraId="19F1917F" w14:textId="77777777" w:rsidTr="00C04E8D">
        <w:trPr>
          <w:trHeight w:val="323"/>
          <w:jc w:val="center"/>
        </w:trPr>
        <w:tc>
          <w:tcPr>
            <w:tcW w:w="3477" w:type="dxa"/>
            <w:tcBorders>
              <w:top w:val="single" w:sz="4" w:space="0" w:color="auto"/>
              <w:left w:val="single" w:sz="4" w:space="0" w:color="auto"/>
              <w:bottom w:val="single" w:sz="4" w:space="0" w:color="auto"/>
              <w:right w:val="single" w:sz="4" w:space="0" w:color="auto"/>
            </w:tcBorders>
            <w:hideMark/>
          </w:tcPr>
          <w:p w14:paraId="27752F4C" w14:textId="77777777" w:rsidR="004B4723" w:rsidRPr="00E432E0" w:rsidRDefault="004B4723" w:rsidP="00C04E8D">
            <w:r w:rsidRPr="00E432E0">
              <w:t>Residential and in-unit Multi Family</w:t>
            </w:r>
          </w:p>
        </w:tc>
        <w:tc>
          <w:tcPr>
            <w:tcW w:w="1451" w:type="dxa"/>
            <w:tcBorders>
              <w:top w:val="single" w:sz="4" w:space="0" w:color="auto"/>
              <w:left w:val="single" w:sz="4" w:space="0" w:color="auto"/>
              <w:bottom w:val="single" w:sz="4" w:space="0" w:color="auto"/>
              <w:right w:val="single" w:sz="4" w:space="0" w:color="auto"/>
            </w:tcBorders>
            <w:hideMark/>
          </w:tcPr>
          <w:p w14:paraId="55A444D5" w14:textId="77777777" w:rsidR="004B4723" w:rsidRPr="00E432E0" w:rsidRDefault="004B4723" w:rsidP="00C04E8D">
            <w:pPr>
              <w:jc w:val="center"/>
            </w:pPr>
            <w:r w:rsidRPr="00E432E0">
              <w:t xml:space="preserve">759 </w:t>
            </w:r>
          </w:p>
        </w:tc>
      </w:tr>
      <w:tr w:rsidR="004B4723" w:rsidRPr="00E432E0" w14:paraId="3455DB64" w14:textId="77777777" w:rsidTr="00C04E8D">
        <w:trPr>
          <w:jc w:val="center"/>
        </w:trPr>
        <w:tc>
          <w:tcPr>
            <w:tcW w:w="3477" w:type="dxa"/>
            <w:tcBorders>
              <w:top w:val="single" w:sz="4" w:space="0" w:color="auto"/>
              <w:left w:val="single" w:sz="4" w:space="0" w:color="auto"/>
              <w:bottom w:val="single" w:sz="4" w:space="0" w:color="auto"/>
              <w:right w:val="single" w:sz="4" w:space="0" w:color="auto"/>
            </w:tcBorders>
            <w:hideMark/>
          </w:tcPr>
          <w:p w14:paraId="6367811D" w14:textId="77777777" w:rsidR="004B4723" w:rsidRPr="00E432E0" w:rsidRDefault="004B4723" w:rsidP="00C04E8D">
            <w:pPr>
              <w:jc w:val="left"/>
            </w:pPr>
            <w:r w:rsidRPr="00E432E0">
              <w:t>Exterior</w:t>
            </w:r>
          </w:p>
        </w:tc>
        <w:tc>
          <w:tcPr>
            <w:tcW w:w="1451" w:type="dxa"/>
            <w:tcBorders>
              <w:top w:val="single" w:sz="4" w:space="0" w:color="auto"/>
              <w:left w:val="single" w:sz="4" w:space="0" w:color="auto"/>
              <w:bottom w:val="single" w:sz="4" w:space="0" w:color="auto"/>
              <w:right w:val="single" w:sz="4" w:space="0" w:color="auto"/>
            </w:tcBorders>
            <w:hideMark/>
          </w:tcPr>
          <w:p w14:paraId="14D1166C" w14:textId="77777777" w:rsidR="004B4723" w:rsidRPr="00E432E0" w:rsidRDefault="004B4723" w:rsidP="00C04E8D">
            <w:pPr>
              <w:jc w:val="center"/>
            </w:pPr>
            <w:r w:rsidRPr="00E432E0">
              <w:t xml:space="preserve">2475 </w:t>
            </w:r>
          </w:p>
        </w:tc>
      </w:tr>
      <w:tr w:rsidR="004B4723" w:rsidRPr="00E432E0" w14:paraId="474090C2" w14:textId="77777777" w:rsidTr="00C04E8D">
        <w:trPr>
          <w:jc w:val="center"/>
        </w:trPr>
        <w:tc>
          <w:tcPr>
            <w:tcW w:w="3477" w:type="dxa"/>
            <w:tcBorders>
              <w:top w:val="single" w:sz="4" w:space="0" w:color="auto"/>
              <w:left w:val="single" w:sz="4" w:space="0" w:color="auto"/>
              <w:bottom w:val="single" w:sz="4" w:space="0" w:color="auto"/>
              <w:right w:val="single" w:sz="4" w:space="0" w:color="auto"/>
            </w:tcBorders>
            <w:hideMark/>
          </w:tcPr>
          <w:p w14:paraId="5CCE60F8" w14:textId="77777777" w:rsidR="004B4723" w:rsidRPr="00E432E0" w:rsidRDefault="004B4723" w:rsidP="00C04E8D">
            <w:r w:rsidRPr="00E432E0">
              <w:t>Unknown</w:t>
            </w:r>
          </w:p>
        </w:tc>
        <w:tc>
          <w:tcPr>
            <w:tcW w:w="1451" w:type="dxa"/>
            <w:tcBorders>
              <w:top w:val="single" w:sz="4" w:space="0" w:color="auto"/>
              <w:left w:val="single" w:sz="4" w:space="0" w:color="auto"/>
              <w:bottom w:val="single" w:sz="4" w:space="0" w:color="auto"/>
              <w:right w:val="single" w:sz="4" w:space="0" w:color="auto"/>
            </w:tcBorders>
            <w:hideMark/>
          </w:tcPr>
          <w:p w14:paraId="746AFB88" w14:textId="77777777" w:rsidR="004B4723" w:rsidRPr="00E432E0" w:rsidRDefault="004B4723" w:rsidP="00C04E8D">
            <w:pPr>
              <w:jc w:val="center"/>
            </w:pPr>
            <w:r w:rsidRPr="00E432E0">
              <w:t>847</w:t>
            </w:r>
          </w:p>
        </w:tc>
      </w:tr>
    </w:tbl>
    <w:p w14:paraId="25CDCD71" w14:textId="77777777" w:rsidR="00FF2820" w:rsidRDefault="00FF2820" w:rsidP="004B4723">
      <w:pPr>
        <w:ind w:firstLine="720"/>
        <w:rPr>
          <w:ins w:id="9827" w:author="Stephanie Baer" w:date="2016-01-22T09:29:00Z"/>
          <w:rFonts w:cstheme="minorHAnsi"/>
          <w:noProof/>
        </w:rPr>
      </w:pPr>
    </w:p>
    <w:p w14:paraId="12FE422A" w14:textId="77777777" w:rsidR="004B4723" w:rsidRDefault="004B4723" w:rsidP="004B4723">
      <w:pPr>
        <w:ind w:firstLine="720"/>
        <w:rPr>
          <w:ins w:id="9828" w:author="Stephanie Baer" w:date="2016-01-22T09:30:00Z"/>
          <w:rFonts w:cstheme="minorHAnsi"/>
          <w:noProof/>
        </w:rPr>
      </w:pPr>
      <w:r w:rsidRPr="00E432E0">
        <w:rPr>
          <w:rFonts w:cstheme="minorHAnsi"/>
          <w:noProof/>
        </w:rPr>
        <w:t>WHFe</w:t>
      </w:r>
      <w:r w:rsidRPr="00E432E0">
        <w:rPr>
          <w:rFonts w:cstheme="minorHAnsi"/>
          <w:noProof/>
        </w:rPr>
        <w:tab/>
        <w:t xml:space="preserve">= Waste heat factor for energy to account for cooling energy savings from efficient lighting </w:t>
      </w:r>
    </w:p>
    <w:p w14:paraId="634F29E9" w14:textId="77777777" w:rsidR="00FF2820" w:rsidRPr="00E432E0" w:rsidRDefault="00FF2820" w:rsidP="004B4723">
      <w:pPr>
        <w:ind w:firstLine="720"/>
        <w:rPr>
          <w:rFonts w:cstheme="minorHAnsi"/>
          <w:noProof/>
        </w:rPr>
      </w:pPr>
    </w:p>
    <w:tbl>
      <w:tblPr>
        <w:tblW w:w="5175" w:type="dxa"/>
        <w:jc w:val="center"/>
        <w:tblLook w:val="04A0" w:firstRow="1" w:lastRow="0" w:firstColumn="1" w:lastColumn="0" w:noHBand="0" w:noVBand="1"/>
      </w:tblPr>
      <w:tblGrid>
        <w:gridCol w:w="3800"/>
        <w:gridCol w:w="1375"/>
      </w:tblGrid>
      <w:tr w:rsidR="004B4723" w:rsidRPr="00E432E0" w14:paraId="584720FF" w14:textId="77777777" w:rsidTr="00C04E8D">
        <w:trPr>
          <w:jc w:val="center"/>
        </w:trPr>
        <w:tc>
          <w:tcPr>
            <w:tcW w:w="38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F3CF703" w14:textId="77777777" w:rsidR="004B4723" w:rsidRPr="00E432E0" w:rsidRDefault="004B4723" w:rsidP="00C04E8D">
            <w:pPr>
              <w:jc w:val="center"/>
              <w:rPr>
                <w:b/>
                <w:color w:val="FFFFFF" w:themeColor="background1"/>
              </w:rPr>
            </w:pPr>
            <w:r w:rsidRPr="00E432E0">
              <w:rPr>
                <w:b/>
                <w:color w:val="FFFFFF" w:themeColor="background1"/>
              </w:rPr>
              <w:t>Bulb Location</w:t>
            </w:r>
          </w:p>
        </w:tc>
        <w:tc>
          <w:tcPr>
            <w:tcW w:w="137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0DCF8F2" w14:textId="77777777" w:rsidR="004B4723" w:rsidRPr="00E432E0" w:rsidRDefault="004B4723" w:rsidP="00C04E8D">
            <w:pPr>
              <w:jc w:val="center"/>
              <w:rPr>
                <w:b/>
                <w:color w:val="FFFFFF" w:themeColor="background1"/>
              </w:rPr>
            </w:pPr>
            <w:r w:rsidRPr="00E432E0">
              <w:rPr>
                <w:b/>
                <w:color w:val="FFFFFF" w:themeColor="background1"/>
              </w:rPr>
              <w:t>WHFe</w:t>
            </w:r>
          </w:p>
        </w:tc>
      </w:tr>
      <w:tr w:rsidR="004B4723" w:rsidRPr="00E432E0" w14:paraId="7A104833" w14:textId="77777777" w:rsidTr="00C04E8D">
        <w:trPr>
          <w:jc w:val="center"/>
        </w:trPr>
        <w:tc>
          <w:tcPr>
            <w:tcW w:w="3800" w:type="dxa"/>
            <w:tcBorders>
              <w:top w:val="single" w:sz="4" w:space="0" w:color="auto"/>
              <w:left w:val="single" w:sz="4" w:space="0" w:color="auto"/>
              <w:bottom w:val="single" w:sz="4" w:space="0" w:color="auto"/>
              <w:right w:val="single" w:sz="4" w:space="0" w:color="auto"/>
            </w:tcBorders>
            <w:hideMark/>
          </w:tcPr>
          <w:p w14:paraId="3BC9C29C" w14:textId="77777777" w:rsidR="004B4723" w:rsidRPr="00E432E0" w:rsidRDefault="004B4723" w:rsidP="00C04E8D">
            <w:r w:rsidRPr="00E432E0">
              <w:t>Interior single family or unknown location</w:t>
            </w:r>
          </w:p>
        </w:tc>
        <w:tc>
          <w:tcPr>
            <w:tcW w:w="1375" w:type="dxa"/>
            <w:tcBorders>
              <w:top w:val="single" w:sz="4" w:space="0" w:color="auto"/>
              <w:left w:val="single" w:sz="4" w:space="0" w:color="auto"/>
              <w:bottom w:val="single" w:sz="4" w:space="0" w:color="auto"/>
              <w:right w:val="single" w:sz="4" w:space="0" w:color="auto"/>
            </w:tcBorders>
            <w:hideMark/>
          </w:tcPr>
          <w:p w14:paraId="463BAAB2" w14:textId="77777777" w:rsidR="004B4723" w:rsidRPr="00E432E0" w:rsidRDefault="004B4723" w:rsidP="00C04E8D">
            <w:pPr>
              <w:jc w:val="center"/>
            </w:pPr>
            <w:r w:rsidRPr="00E432E0">
              <w:t xml:space="preserve">1.06 </w:t>
            </w:r>
            <w:r w:rsidRPr="005472A0">
              <w:rPr>
                <w:rFonts w:eastAsiaTheme="majorEastAsia"/>
                <w:vertAlign w:val="superscript"/>
              </w:rPr>
              <w:footnoteReference w:id="829"/>
            </w:r>
          </w:p>
        </w:tc>
      </w:tr>
      <w:tr w:rsidR="004B4723" w:rsidRPr="00E432E0" w14:paraId="324AED0D" w14:textId="77777777" w:rsidTr="00C04E8D">
        <w:trPr>
          <w:jc w:val="center"/>
        </w:trPr>
        <w:tc>
          <w:tcPr>
            <w:tcW w:w="3800" w:type="dxa"/>
            <w:tcBorders>
              <w:top w:val="single" w:sz="4" w:space="0" w:color="auto"/>
              <w:left w:val="single" w:sz="4" w:space="0" w:color="auto"/>
              <w:bottom w:val="single" w:sz="4" w:space="0" w:color="auto"/>
              <w:right w:val="single" w:sz="4" w:space="0" w:color="auto"/>
            </w:tcBorders>
            <w:hideMark/>
          </w:tcPr>
          <w:p w14:paraId="5DAECF0D" w14:textId="77777777" w:rsidR="004B4723" w:rsidRPr="00E432E0" w:rsidRDefault="004B4723" w:rsidP="00C04E8D">
            <w:r w:rsidRPr="00E432E0">
              <w:t>Multi family in unit</w:t>
            </w:r>
          </w:p>
        </w:tc>
        <w:tc>
          <w:tcPr>
            <w:tcW w:w="1375" w:type="dxa"/>
            <w:tcBorders>
              <w:top w:val="single" w:sz="4" w:space="0" w:color="auto"/>
              <w:left w:val="single" w:sz="4" w:space="0" w:color="auto"/>
              <w:bottom w:val="single" w:sz="4" w:space="0" w:color="auto"/>
              <w:right w:val="single" w:sz="4" w:space="0" w:color="auto"/>
            </w:tcBorders>
            <w:hideMark/>
          </w:tcPr>
          <w:p w14:paraId="164A0FC0" w14:textId="77777777" w:rsidR="004B4723" w:rsidRPr="00E432E0" w:rsidRDefault="004B4723" w:rsidP="00C04E8D">
            <w:pPr>
              <w:jc w:val="center"/>
            </w:pPr>
            <w:r w:rsidRPr="00E432E0">
              <w:t xml:space="preserve">1.04 </w:t>
            </w:r>
            <w:r w:rsidRPr="005472A0">
              <w:rPr>
                <w:rFonts w:eastAsiaTheme="majorEastAsia"/>
                <w:vertAlign w:val="superscript"/>
              </w:rPr>
              <w:footnoteReference w:id="830"/>
            </w:r>
          </w:p>
        </w:tc>
      </w:tr>
      <w:tr w:rsidR="004B4723" w:rsidRPr="00E432E0" w14:paraId="6A469AF6" w14:textId="77777777" w:rsidTr="00C04E8D">
        <w:trPr>
          <w:jc w:val="center"/>
        </w:trPr>
        <w:tc>
          <w:tcPr>
            <w:tcW w:w="3800" w:type="dxa"/>
            <w:tcBorders>
              <w:top w:val="single" w:sz="4" w:space="0" w:color="auto"/>
              <w:left w:val="single" w:sz="4" w:space="0" w:color="auto"/>
              <w:bottom w:val="single" w:sz="4" w:space="0" w:color="auto"/>
              <w:right w:val="single" w:sz="4" w:space="0" w:color="auto"/>
            </w:tcBorders>
            <w:hideMark/>
          </w:tcPr>
          <w:p w14:paraId="7F74DD51" w14:textId="77777777" w:rsidR="004B4723" w:rsidRPr="00E432E0" w:rsidRDefault="004B4723" w:rsidP="00C04E8D">
            <w:pPr>
              <w:jc w:val="left"/>
            </w:pPr>
            <w:r w:rsidRPr="00E432E0">
              <w:t>Exterior or uncooled location</w:t>
            </w:r>
          </w:p>
        </w:tc>
        <w:tc>
          <w:tcPr>
            <w:tcW w:w="1375" w:type="dxa"/>
            <w:tcBorders>
              <w:top w:val="single" w:sz="4" w:space="0" w:color="auto"/>
              <w:left w:val="single" w:sz="4" w:space="0" w:color="auto"/>
              <w:bottom w:val="single" w:sz="4" w:space="0" w:color="auto"/>
              <w:right w:val="single" w:sz="4" w:space="0" w:color="auto"/>
            </w:tcBorders>
            <w:hideMark/>
          </w:tcPr>
          <w:p w14:paraId="415B6536" w14:textId="77777777" w:rsidR="004B4723" w:rsidRPr="00E432E0" w:rsidRDefault="004B4723" w:rsidP="00C04E8D">
            <w:pPr>
              <w:jc w:val="center"/>
            </w:pPr>
            <w:r w:rsidRPr="00E432E0">
              <w:t>1.0</w:t>
            </w:r>
          </w:p>
        </w:tc>
      </w:tr>
    </w:tbl>
    <w:p w14:paraId="31B3C11C" w14:textId="77777777" w:rsidR="004B4723" w:rsidRPr="00E432E0" w:rsidRDefault="004B4723" w:rsidP="004B4723">
      <w:pPr>
        <w:spacing w:after="240"/>
        <w:ind w:left="2160" w:firstLine="720"/>
        <w:rPr>
          <w:rFonts w:cstheme="minorHAnsi"/>
          <w:noProof/>
        </w:rPr>
      </w:pPr>
    </w:p>
    <w:p w14:paraId="58041EAB" w14:textId="77777777" w:rsidR="004B4723" w:rsidRPr="00E432E0" w:rsidRDefault="004B4723" w:rsidP="004B4723">
      <w:pPr>
        <w:spacing w:after="240"/>
        <w:rPr>
          <w:rFonts w:cstheme="minorHAnsi"/>
          <w:b/>
        </w:rPr>
      </w:pPr>
      <w:r w:rsidRPr="00E432E0">
        <w:rPr>
          <w:rFonts w:cstheme="minorHAnsi"/>
          <w:b/>
        </w:rPr>
        <w:t>Mid Life Baseline Adjustment</w:t>
      </w:r>
    </w:p>
    <w:p w14:paraId="31197B9C" w14:textId="77777777" w:rsidR="004B4723" w:rsidRPr="00E432E0" w:rsidRDefault="004B4723" w:rsidP="004B4723">
      <w:pPr>
        <w:spacing w:after="240"/>
        <w:rPr>
          <w:rFonts w:cstheme="minorHAnsi"/>
        </w:rPr>
      </w:pPr>
      <w:r w:rsidRPr="00E432E0">
        <w:rPr>
          <w:rFonts w:cstheme="minorHAnsi"/>
        </w:rPr>
        <w:t xml:space="preserve">During the lifetime of a standard Omnidirectional LED, the baseline incandescent/halogen bulb would need to be replaced multiple times. Since the baseline bulb changes over time (except for &lt;300 and 2600+ lumen lamps) the annual savings claim must be reduced within the life of the measure to account for this baseline shift.  </w:t>
      </w:r>
    </w:p>
    <w:p w14:paraId="39A7E252" w14:textId="77777777" w:rsidR="004B4723" w:rsidRDefault="004B4723" w:rsidP="004B4723">
      <w:pPr>
        <w:spacing w:after="240"/>
        <w:rPr>
          <w:rFonts w:cstheme="minorHAnsi"/>
        </w:rPr>
      </w:pPr>
      <w:r w:rsidRPr="00E432E0">
        <w:rPr>
          <w:rFonts w:cstheme="minorHAnsi"/>
        </w:rPr>
        <w:t xml:space="preserve">For example, for 60W equivalent bulbs installed in 2014, the full savings (as calculated above in the Algorithm) should be claimed for the first six years, but a reduced annual savings (calculated energy savings above multiplied by the adjustment factor in the table below) claimed for the remainder of the measure life. </w:t>
      </w:r>
    </w:p>
    <w:p w14:paraId="78A224AD" w14:textId="77777777" w:rsidR="004B4723" w:rsidRPr="00E432E0" w:rsidRDefault="004B4723" w:rsidP="004B4723">
      <w:pPr>
        <w:spacing w:after="240"/>
        <w:rPr>
          <w:rFonts w:cstheme="minorHAnsi"/>
        </w:rPr>
      </w:pPr>
    </w:p>
    <w:tbl>
      <w:tblPr>
        <w:tblW w:w="7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1"/>
        <w:gridCol w:w="1148"/>
        <w:gridCol w:w="1206"/>
        <w:gridCol w:w="1227"/>
        <w:gridCol w:w="1303"/>
        <w:gridCol w:w="1833"/>
      </w:tblGrid>
      <w:tr w:rsidR="004B4723" w:rsidRPr="00E432E0" w14:paraId="421E7BD2" w14:textId="77777777" w:rsidTr="00C04E8D">
        <w:trPr>
          <w:trHeight w:val="864"/>
          <w:tblHeader/>
          <w:jc w:val="center"/>
        </w:trPr>
        <w:tc>
          <w:tcPr>
            <w:tcW w:w="1151" w:type="dxa"/>
            <w:tcBorders>
              <w:top w:val="single" w:sz="4" w:space="0" w:color="auto"/>
              <w:left w:val="single" w:sz="4" w:space="0" w:color="auto"/>
              <w:bottom w:val="single" w:sz="4" w:space="0" w:color="auto"/>
              <w:right w:val="single" w:sz="4" w:space="0" w:color="auto"/>
            </w:tcBorders>
            <w:shd w:val="clear" w:color="auto" w:fill="7F7F7F"/>
            <w:vAlign w:val="center"/>
            <w:hideMark/>
          </w:tcPr>
          <w:p w14:paraId="7F65E639" w14:textId="77777777" w:rsidR="004B4723" w:rsidRPr="00E432E0" w:rsidRDefault="004B4723" w:rsidP="00C04E8D">
            <w:pPr>
              <w:spacing w:line="276" w:lineRule="auto"/>
              <w:jc w:val="center"/>
              <w:rPr>
                <w:rFonts w:ascii="Calibri" w:hAnsi="Calibri"/>
                <w:b/>
                <w:bCs/>
                <w:color w:val="FFFFFF"/>
                <w:szCs w:val="20"/>
              </w:rPr>
            </w:pPr>
            <w:r w:rsidRPr="00E432E0">
              <w:rPr>
                <w:rFonts w:ascii="Calibri" w:hAnsi="Calibri"/>
                <w:b/>
                <w:bCs/>
                <w:color w:val="FFFFFF"/>
                <w:szCs w:val="20"/>
              </w:rPr>
              <w:t>Minimum Lumens</w:t>
            </w:r>
          </w:p>
        </w:tc>
        <w:tc>
          <w:tcPr>
            <w:tcW w:w="1148" w:type="dxa"/>
            <w:tcBorders>
              <w:top w:val="single" w:sz="4" w:space="0" w:color="auto"/>
              <w:left w:val="single" w:sz="4" w:space="0" w:color="auto"/>
              <w:bottom w:val="single" w:sz="4" w:space="0" w:color="auto"/>
              <w:right w:val="single" w:sz="4" w:space="0" w:color="auto"/>
            </w:tcBorders>
            <w:shd w:val="clear" w:color="auto" w:fill="7F7F7F"/>
            <w:vAlign w:val="center"/>
            <w:hideMark/>
          </w:tcPr>
          <w:p w14:paraId="033E0FC6" w14:textId="77777777" w:rsidR="004B4723" w:rsidRPr="00E432E0" w:rsidRDefault="004B4723" w:rsidP="00C04E8D">
            <w:pPr>
              <w:spacing w:line="276" w:lineRule="auto"/>
              <w:jc w:val="center"/>
              <w:rPr>
                <w:rFonts w:ascii="Calibri" w:hAnsi="Calibri"/>
                <w:b/>
                <w:bCs/>
                <w:color w:val="FFFFFF"/>
                <w:szCs w:val="20"/>
              </w:rPr>
            </w:pPr>
            <w:r w:rsidRPr="00E432E0">
              <w:rPr>
                <w:rFonts w:ascii="Calibri" w:hAnsi="Calibri"/>
                <w:b/>
                <w:bCs/>
                <w:color w:val="FFFFFF"/>
                <w:szCs w:val="20"/>
              </w:rPr>
              <w:t>Maximum Lumens</w:t>
            </w:r>
          </w:p>
        </w:tc>
        <w:tc>
          <w:tcPr>
            <w:tcW w:w="1206" w:type="dxa"/>
            <w:tcBorders>
              <w:top w:val="single" w:sz="4" w:space="0" w:color="auto"/>
              <w:left w:val="single" w:sz="4" w:space="0" w:color="auto"/>
              <w:bottom w:val="single" w:sz="4" w:space="0" w:color="auto"/>
              <w:right w:val="single" w:sz="4" w:space="0" w:color="auto"/>
            </w:tcBorders>
            <w:shd w:val="clear" w:color="auto" w:fill="7F7F7F"/>
            <w:vAlign w:val="center"/>
            <w:hideMark/>
          </w:tcPr>
          <w:p w14:paraId="7EEFC42A" w14:textId="77777777" w:rsidR="004B4723" w:rsidRPr="00E432E0" w:rsidRDefault="004B4723" w:rsidP="00C04E8D">
            <w:pPr>
              <w:spacing w:line="276" w:lineRule="auto"/>
              <w:jc w:val="center"/>
              <w:rPr>
                <w:rFonts w:ascii="Calibri" w:hAnsi="Calibri"/>
                <w:b/>
                <w:bCs/>
                <w:color w:val="FFFFFF"/>
                <w:szCs w:val="20"/>
              </w:rPr>
            </w:pPr>
            <w:r w:rsidRPr="00E432E0">
              <w:rPr>
                <w:rFonts w:ascii="Calibri" w:hAnsi="Calibri"/>
                <w:b/>
                <w:bCs/>
                <w:color w:val="FFFFFF"/>
                <w:szCs w:val="20"/>
              </w:rPr>
              <w:t>LED Wattage</w:t>
            </w:r>
            <w:r w:rsidRPr="00E432E0">
              <w:rPr>
                <w:rFonts w:ascii="Calibri" w:hAnsi="Calibri"/>
                <w:b/>
                <w:bCs/>
                <w:color w:val="FFFFFF"/>
                <w:szCs w:val="20"/>
              </w:rPr>
              <w:br/>
              <w:t>(WattsEE)</w:t>
            </w:r>
          </w:p>
        </w:tc>
        <w:tc>
          <w:tcPr>
            <w:tcW w:w="1227" w:type="dxa"/>
            <w:tcBorders>
              <w:top w:val="single" w:sz="4" w:space="0" w:color="auto"/>
              <w:left w:val="single" w:sz="4" w:space="0" w:color="auto"/>
              <w:bottom w:val="single" w:sz="4" w:space="0" w:color="auto"/>
              <w:right w:val="single" w:sz="4" w:space="0" w:color="auto"/>
            </w:tcBorders>
            <w:shd w:val="clear" w:color="auto" w:fill="7F7F7F"/>
            <w:vAlign w:val="center"/>
            <w:hideMark/>
          </w:tcPr>
          <w:p w14:paraId="4F458A07" w14:textId="77777777" w:rsidR="004B4723" w:rsidRPr="00E432E0" w:rsidRDefault="004B4723" w:rsidP="00C04E8D">
            <w:pPr>
              <w:spacing w:line="276" w:lineRule="auto"/>
              <w:jc w:val="center"/>
              <w:rPr>
                <w:rFonts w:ascii="Calibri" w:hAnsi="Calibri"/>
                <w:b/>
                <w:bCs/>
                <w:color w:val="FFFFFF"/>
                <w:szCs w:val="20"/>
              </w:rPr>
            </w:pPr>
            <w:r w:rsidRPr="00E432E0">
              <w:rPr>
                <w:rFonts w:ascii="Calibri" w:hAnsi="Calibri"/>
                <w:b/>
                <w:bCs/>
                <w:color w:val="FFFFFF"/>
                <w:szCs w:val="20"/>
              </w:rPr>
              <w:t>Delta Watts 2014-2019</w:t>
            </w:r>
            <w:r w:rsidRPr="00E432E0">
              <w:rPr>
                <w:rFonts w:ascii="Calibri" w:hAnsi="Calibri"/>
                <w:b/>
                <w:bCs/>
                <w:color w:val="FFFFFF"/>
                <w:szCs w:val="20"/>
              </w:rPr>
              <w:br/>
              <w:t>(WattsEE)</w:t>
            </w:r>
          </w:p>
        </w:tc>
        <w:tc>
          <w:tcPr>
            <w:tcW w:w="1303" w:type="dxa"/>
            <w:tcBorders>
              <w:top w:val="single" w:sz="4" w:space="0" w:color="auto"/>
              <w:left w:val="single" w:sz="4" w:space="0" w:color="auto"/>
              <w:bottom w:val="single" w:sz="4" w:space="0" w:color="auto"/>
              <w:right w:val="single" w:sz="4" w:space="0" w:color="auto"/>
            </w:tcBorders>
            <w:shd w:val="clear" w:color="auto" w:fill="7F7F7F"/>
            <w:vAlign w:val="center"/>
            <w:hideMark/>
          </w:tcPr>
          <w:p w14:paraId="39CD0862" w14:textId="77777777" w:rsidR="004B4723" w:rsidRPr="00E432E0" w:rsidRDefault="004B4723" w:rsidP="00C04E8D">
            <w:pPr>
              <w:spacing w:line="276" w:lineRule="auto"/>
              <w:jc w:val="center"/>
              <w:rPr>
                <w:rFonts w:ascii="Calibri" w:hAnsi="Calibri"/>
                <w:b/>
                <w:bCs/>
                <w:color w:val="FFFFFF"/>
                <w:szCs w:val="20"/>
              </w:rPr>
            </w:pPr>
            <w:r w:rsidRPr="00E432E0">
              <w:rPr>
                <w:rFonts w:ascii="Calibri" w:hAnsi="Calibri"/>
                <w:b/>
                <w:bCs/>
                <w:color w:val="FFFFFF"/>
                <w:szCs w:val="20"/>
              </w:rPr>
              <w:t>Delta Watts Post 2020</w:t>
            </w:r>
            <w:r w:rsidRPr="00E432E0">
              <w:rPr>
                <w:rFonts w:ascii="Calibri" w:hAnsi="Calibri"/>
                <w:b/>
                <w:bCs/>
                <w:color w:val="FFFFFF"/>
                <w:szCs w:val="20"/>
              </w:rPr>
              <w:br/>
              <w:t>(WattsEE)</w:t>
            </w:r>
          </w:p>
        </w:tc>
        <w:tc>
          <w:tcPr>
            <w:tcW w:w="1833" w:type="dxa"/>
            <w:tcBorders>
              <w:top w:val="single" w:sz="4" w:space="0" w:color="auto"/>
              <w:left w:val="single" w:sz="4" w:space="0" w:color="auto"/>
              <w:bottom w:val="single" w:sz="4" w:space="0" w:color="auto"/>
              <w:right w:val="single" w:sz="4" w:space="0" w:color="auto"/>
            </w:tcBorders>
            <w:shd w:val="clear" w:color="auto" w:fill="7F7F7F"/>
            <w:vAlign w:val="center"/>
            <w:hideMark/>
          </w:tcPr>
          <w:p w14:paraId="09C76947" w14:textId="77777777" w:rsidR="004B4723" w:rsidRPr="00E432E0" w:rsidRDefault="004B4723" w:rsidP="00C04E8D">
            <w:pPr>
              <w:spacing w:line="276" w:lineRule="auto"/>
              <w:jc w:val="center"/>
              <w:rPr>
                <w:rFonts w:ascii="Calibri" w:hAnsi="Calibri"/>
                <w:b/>
                <w:bCs/>
                <w:color w:val="FFFFFF"/>
                <w:szCs w:val="20"/>
              </w:rPr>
            </w:pPr>
            <w:r w:rsidRPr="00E432E0">
              <w:rPr>
                <w:b/>
                <w:color w:val="FFFFFF" w:themeColor="background1"/>
              </w:rPr>
              <w:t>Mid Life adjustment  (made from June 2020) to first year savings</w:t>
            </w:r>
          </w:p>
        </w:tc>
      </w:tr>
      <w:tr w:rsidR="004B4723" w:rsidRPr="00E432E0" w14:paraId="1BEB9C88" w14:textId="77777777" w:rsidTr="00C04E8D">
        <w:trPr>
          <w:trHeight w:val="300"/>
          <w:jc w:val="center"/>
        </w:trPr>
        <w:tc>
          <w:tcPr>
            <w:tcW w:w="1151" w:type="dxa"/>
            <w:tcBorders>
              <w:top w:val="single" w:sz="4" w:space="0" w:color="auto"/>
              <w:left w:val="single" w:sz="4" w:space="0" w:color="auto"/>
              <w:bottom w:val="single" w:sz="4" w:space="0" w:color="auto"/>
              <w:right w:val="single" w:sz="4" w:space="0" w:color="auto"/>
            </w:tcBorders>
            <w:vAlign w:val="center"/>
            <w:hideMark/>
          </w:tcPr>
          <w:p w14:paraId="2680F584"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1490</w:t>
            </w:r>
          </w:p>
        </w:tc>
        <w:tc>
          <w:tcPr>
            <w:tcW w:w="1148" w:type="dxa"/>
            <w:tcBorders>
              <w:top w:val="single" w:sz="4" w:space="0" w:color="auto"/>
              <w:left w:val="single" w:sz="4" w:space="0" w:color="auto"/>
              <w:bottom w:val="single" w:sz="4" w:space="0" w:color="auto"/>
              <w:right w:val="single" w:sz="4" w:space="0" w:color="auto"/>
            </w:tcBorders>
            <w:vAlign w:val="center"/>
            <w:hideMark/>
          </w:tcPr>
          <w:p w14:paraId="3C5794B5"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2600</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6F0AFBC"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37.2</w:t>
            </w:r>
          </w:p>
        </w:tc>
        <w:tc>
          <w:tcPr>
            <w:tcW w:w="1227" w:type="dxa"/>
            <w:tcBorders>
              <w:top w:val="single" w:sz="4" w:space="0" w:color="auto"/>
              <w:left w:val="single" w:sz="4" w:space="0" w:color="auto"/>
              <w:bottom w:val="single" w:sz="4" w:space="0" w:color="auto"/>
              <w:right w:val="single" w:sz="4" w:space="0" w:color="auto"/>
            </w:tcBorders>
            <w:vAlign w:val="center"/>
            <w:hideMark/>
          </w:tcPr>
          <w:p w14:paraId="5A9279D1"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34.8</w:t>
            </w:r>
          </w:p>
        </w:tc>
        <w:tc>
          <w:tcPr>
            <w:tcW w:w="1303" w:type="dxa"/>
            <w:tcBorders>
              <w:top w:val="single" w:sz="4" w:space="0" w:color="auto"/>
              <w:left w:val="single" w:sz="4" w:space="0" w:color="auto"/>
              <w:bottom w:val="single" w:sz="4" w:space="0" w:color="auto"/>
              <w:right w:val="single" w:sz="4" w:space="0" w:color="auto"/>
            </w:tcBorders>
            <w:vAlign w:val="center"/>
            <w:hideMark/>
          </w:tcPr>
          <w:p w14:paraId="40581B72"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8.3</w:t>
            </w:r>
          </w:p>
        </w:tc>
        <w:tc>
          <w:tcPr>
            <w:tcW w:w="1833" w:type="dxa"/>
            <w:tcBorders>
              <w:top w:val="single" w:sz="4" w:space="0" w:color="auto"/>
              <w:left w:val="single" w:sz="4" w:space="0" w:color="auto"/>
              <w:bottom w:val="single" w:sz="4" w:space="0" w:color="auto"/>
              <w:right w:val="single" w:sz="4" w:space="0" w:color="auto"/>
            </w:tcBorders>
            <w:vAlign w:val="center"/>
            <w:hideMark/>
          </w:tcPr>
          <w:p w14:paraId="0F21BA0F"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23.8%</w:t>
            </w:r>
          </w:p>
        </w:tc>
      </w:tr>
      <w:tr w:rsidR="004B4723" w:rsidRPr="00E432E0" w14:paraId="1A10FEA1" w14:textId="77777777" w:rsidTr="00C04E8D">
        <w:trPr>
          <w:trHeight w:val="300"/>
          <w:jc w:val="center"/>
        </w:trPr>
        <w:tc>
          <w:tcPr>
            <w:tcW w:w="1151" w:type="dxa"/>
            <w:tcBorders>
              <w:top w:val="single" w:sz="4" w:space="0" w:color="auto"/>
              <w:left w:val="single" w:sz="4" w:space="0" w:color="auto"/>
              <w:bottom w:val="single" w:sz="4" w:space="0" w:color="auto"/>
              <w:right w:val="single" w:sz="4" w:space="0" w:color="auto"/>
            </w:tcBorders>
            <w:vAlign w:val="center"/>
            <w:hideMark/>
          </w:tcPr>
          <w:p w14:paraId="38E0C108"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1050</w:t>
            </w:r>
          </w:p>
        </w:tc>
        <w:tc>
          <w:tcPr>
            <w:tcW w:w="1148" w:type="dxa"/>
            <w:tcBorders>
              <w:top w:val="single" w:sz="4" w:space="0" w:color="auto"/>
              <w:left w:val="single" w:sz="4" w:space="0" w:color="auto"/>
              <w:bottom w:val="single" w:sz="4" w:space="0" w:color="auto"/>
              <w:right w:val="single" w:sz="4" w:space="0" w:color="auto"/>
            </w:tcBorders>
            <w:vAlign w:val="center"/>
            <w:hideMark/>
          </w:tcPr>
          <w:p w14:paraId="215A2F84"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1489</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BDDAC1A"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23.1</w:t>
            </w:r>
          </w:p>
        </w:tc>
        <w:tc>
          <w:tcPr>
            <w:tcW w:w="1227" w:type="dxa"/>
            <w:tcBorders>
              <w:top w:val="single" w:sz="4" w:space="0" w:color="auto"/>
              <w:left w:val="single" w:sz="4" w:space="0" w:color="auto"/>
              <w:bottom w:val="single" w:sz="4" w:space="0" w:color="auto"/>
              <w:right w:val="single" w:sz="4" w:space="0" w:color="auto"/>
            </w:tcBorders>
            <w:vAlign w:val="center"/>
            <w:hideMark/>
          </w:tcPr>
          <w:p w14:paraId="2220306C"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29.9</w:t>
            </w:r>
          </w:p>
        </w:tc>
        <w:tc>
          <w:tcPr>
            <w:tcW w:w="1303" w:type="dxa"/>
            <w:tcBorders>
              <w:top w:val="single" w:sz="4" w:space="0" w:color="auto"/>
              <w:left w:val="single" w:sz="4" w:space="0" w:color="auto"/>
              <w:bottom w:val="single" w:sz="4" w:space="0" w:color="auto"/>
              <w:right w:val="single" w:sz="4" w:space="0" w:color="auto"/>
            </w:tcBorders>
            <w:vAlign w:val="center"/>
            <w:hideMark/>
          </w:tcPr>
          <w:p w14:paraId="47EE63F2"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5.1</w:t>
            </w:r>
          </w:p>
        </w:tc>
        <w:tc>
          <w:tcPr>
            <w:tcW w:w="1833" w:type="dxa"/>
            <w:tcBorders>
              <w:top w:val="single" w:sz="4" w:space="0" w:color="auto"/>
              <w:left w:val="single" w:sz="4" w:space="0" w:color="auto"/>
              <w:bottom w:val="single" w:sz="4" w:space="0" w:color="auto"/>
              <w:right w:val="single" w:sz="4" w:space="0" w:color="auto"/>
            </w:tcBorders>
            <w:vAlign w:val="center"/>
            <w:hideMark/>
          </w:tcPr>
          <w:p w14:paraId="1F7D040C"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17.1%</w:t>
            </w:r>
          </w:p>
        </w:tc>
      </w:tr>
      <w:tr w:rsidR="004B4723" w:rsidRPr="00E432E0" w14:paraId="10AAE6C8" w14:textId="77777777" w:rsidTr="00C04E8D">
        <w:trPr>
          <w:trHeight w:val="300"/>
          <w:jc w:val="center"/>
        </w:trPr>
        <w:tc>
          <w:tcPr>
            <w:tcW w:w="1151" w:type="dxa"/>
            <w:tcBorders>
              <w:top w:val="single" w:sz="4" w:space="0" w:color="auto"/>
              <w:left w:val="single" w:sz="4" w:space="0" w:color="auto"/>
              <w:bottom w:val="single" w:sz="4" w:space="0" w:color="auto"/>
              <w:right w:val="single" w:sz="4" w:space="0" w:color="auto"/>
            </w:tcBorders>
            <w:vAlign w:val="center"/>
            <w:hideMark/>
          </w:tcPr>
          <w:p w14:paraId="190517CB"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lastRenderedPageBreak/>
              <w:t>750</w:t>
            </w:r>
          </w:p>
        </w:tc>
        <w:tc>
          <w:tcPr>
            <w:tcW w:w="1148" w:type="dxa"/>
            <w:tcBorders>
              <w:top w:val="single" w:sz="4" w:space="0" w:color="auto"/>
              <w:left w:val="single" w:sz="4" w:space="0" w:color="auto"/>
              <w:bottom w:val="single" w:sz="4" w:space="0" w:color="auto"/>
              <w:right w:val="single" w:sz="4" w:space="0" w:color="auto"/>
            </w:tcBorders>
            <w:vAlign w:val="center"/>
            <w:hideMark/>
          </w:tcPr>
          <w:p w14:paraId="736E8E26"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1049</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3504BFA"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16.4</w:t>
            </w:r>
          </w:p>
        </w:tc>
        <w:tc>
          <w:tcPr>
            <w:tcW w:w="1227" w:type="dxa"/>
            <w:tcBorders>
              <w:top w:val="single" w:sz="4" w:space="0" w:color="auto"/>
              <w:left w:val="single" w:sz="4" w:space="0" w:color="auto"/>
              <w:bottom w:val="single" w:sz="4" w:space="0" w:color="auto"/>
              <w:right w:val="single" w:sz="4" w:space="0" w:color="auto"/>
            </w:tcBorders>
            <w:vAlign w:val="center"/>
            <w:hideMark/>
          </w:tcPr>
          <w:p w14:paraId="6A7F9F8B"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26.6</w:t>
            </w:r>
          </w:p>
        </w:tc>
        <w:tc>
          <w:tcPr>
            <w:tcW w:w="1303" w:type="dxa"/>
            <w:tcBorders>
              <w:top w:val="single" w:sz="4" w:space="0" w:color="auto"/>
              <w:left w:val="single" w:sz="4" w:space="0" w:color="auto"/>
              <w:bottom w:val="single" w:sz="4" w:space="0" w:color="auto"/>
              <w:right w:val="single" w:sz="4" w:space="0" w:color="auto"/>
            </w:tcBorders>
            <w:vAlign w:val="center"/>
            <w:hideMark/>
          </w:tcPr>
          <w:p w14:paraId="3D187CBA"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3.6</w:t>
            </w:r>
          </w:p>
        </w:tc>
        <w:tc>
          <w:tcPr>
            <w:tcW w:w="1833" w:type="dxa"/>
            <w:tcBorders>
              <w:top w:val="single" w:sz="4" w:space="0" w:color="auto"/>
              <w:left w:val="single" w:sz="4" w:space="0" w:color="auto"/>
              <w:bottom w:val="single" w:sz="4" w:space="0" w:color="auto"/>
              <w:right w:val="single" w:sz="4" w:space="0" w:color="auto"/>
            </w:tcBorders>
            <w:vAlign w:val="center"/>
            <w:hideMark/>
          </w:tcPr>
          <w:p w14:paraId="6F75AE41"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13.5%</w:t>
            </w:r>
          </w:p>
        </w:tc>
      </w:tr>
      <w:tr w:rsidR="004B4723" w:rsidRPr="00E432E0" w14:paraId="5120EFA0" w14:textId="77777777" w:rsidTr="00C04E8D">
        <w:trPr>
          <w:trHeight w:val="300"/>
          <w:jc w:val="center"/>
        </w:trPr>
        <w:tc>
          <w:tcPr>
            <w:tcW w:w="1151" w:type="dxa"/>
            <w:tcBorders>
              <w:top w:val="single" w:sz="4" w:space="0" w:color="auto"/>
              <w:left w:val="single" w:sz="4" w:space="0" w:color="auto"/>
              <w:bottom w:val="single" w:sz="4" w:space="0" w:color="auto"/>
              <w:right w:val="single" w:sz="4" w:space="0" w:color="auto"/>
            </w:tcBorders>
            <w:vAlign w:val="center"/>
            <w:hideMark/>
          </w:tcPr>
          <w:p w14:paraId="0764412E"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310</w:t>
            </w:r>
          </w:p>
        </w:tc>
        <w:tc>
          <w:tcPr>
            <w:tcW w:w="1148" w:type="dxa"/>
            <w:tcBorders>
              <w:top w:val="single" w:sz="4" w:space="0" w:color="auto"/>
              <w:left w:val="single" w:sz="4" w:space="0" w:color="auto"/>
              <w:bottom w:val="single" w:sz="4" w:space="0" w:color="auto"/>
              <w:right w:val="single" w:sz="4" w:space="0" w:color="auto"/>
            </w:tcBorders>
            <w:vAlign w:val="center"/>
            <w:hideMark/>
          </w:tcPr>
          <w:p w14:paraId="2C252FDE"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749</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9AA2D4B"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9.6</w:t>
            </w:r>
          </w:p>
        </w:tc>
        <w:tc>
          <w:tcPr>
            <w:tcW w:w="1227" w:type="dxa"/>
            <w:tcBorders>
              <w:top w:val="single" w:sz="4" w:space="0" w:color="auto"/>
              <w:left w:val="single" w:sz="4" w:space="0" w:color="auto"/>
              <w:bottom w:val="single" w:sz="4" w:space="0" w:color="auto"/>
              <w:right w:val="single" w:sz="4" w:space="0" w:color="auto"/>
            </w:tcBorders>
            <w:vAlign w:val="center"/>
            <w:hideMark/>
          </w:tcPr>
          <w:p w14:paraId="00986154"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19.4</w:t>
            </w:r>
          </w:p>
        </w:tc>
        <w:tc>
          <w:tcPr>
            <w:tcW w:w="1303" w:type="dxa"/>
            <w:tcBorders>
              <w:top w:val="single" w:sz="4" w:space="0" w:color="auto"/>
              <w:left w:val="single" w:sz="4" w:space="0" w:color="auto"/>
              <w:bottom w:val="single" w:sz="4" w:space="0" w:color="auto"/>
              <w:right w:val="single" w:sz="4" w:space="0" w:color="auto"/>
            </w:tcBorders>
            <w:vAlign w:val="center"/>
            <w:hideMark/>
          </w:tcPr>
          <w:p w14:paraId="70DA8723"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2.1</w:t>
            </w:r>
          </w:p>
        </w:tc>
        <w:tc>
          <w:tcPr>
            <w:tcW w:w="1833" w:type="dxa"/>
            <w:tcBorders>
              <w:top w:val="single" w:sz="4" w:space="0" w:color="auto"/>
              <w:left w:val="single" w:sz="4" w:space="0" w:color="auto"/>
              <w:bottom w:val="single" w:sz="4" w:space="0" w:color="auto"/>
              <w:right w:val="single" w:sz="4" w:space="0" w:color="auto"/>
            </w:tcBorders>
            <w:vAlign w:val="center"/>
            <w:hideMark/>
          </w:tcPr>
          <w:p w14:paraId="0A7F4FB1" w14:textId="77777777" w:rsidR="004B4723" w:rsidRPr="00E432E0" w:rsidRDefault="004B4723" w:rsidP="00C04E8D">
            <w:pPr>
              <w:spacing w:line="276" w:lineRule="auto"/>
              <w:jc w:val="center"/>
              <w:rPr>
                <w:rFonts w:ascii="Calibri" w:hAnsi="Calibri"/>
                <w:color w:val="000000"/>
                <w:szCs w:val="20"/>
              </w:rPr>
            </w:pPr>
            <w:r w:rsidRPr="00E432E0">
              <w:rPr>
                <w:rFonts w:ascii="Calibri" w:hAnsi="Calibri"/>
                <w:color w:val="000000"/>
                <w:szCs w:val="20"/>
              </w:rPr>
              <w:t>10.8%</w:t>
            </w:r>
          </w:p>
        </w:tc>
      </w:tr>
    </w:tbl>
    <w:p w14:paraId="77959B0C" w14:textId="77777777" w:rsidR="004B4723" w:rsidRPr="00E432E0" w:rsidRDefault="004B4723" w:rsidP="004B4723">
      <w:pPr>
        <w:spacing w:after="240"/>
        <w:ind w:left="720"/>
        <w:rPr>
          <w:rFonts w:cstheme="minorHAnsi"/>
        </w:rPr>
      </w:pPr>
    </w:p>
    <w:p w14:paraId="416A17F7" w14:textId="77777777" w:rsidR="004B4723" w:rsidRPr="00E432E0" w:rsidRDefault="004B4723" w:rsidP="004B4723">
      <w:pPr>
        <w:spacing w:after="240"/>
        <w:rPr>
          <w:rFonts w:cstheme="minorHAnsi"/>
        </w:rPr>
      </w:pPr>
      <w:r w:rsidRPr="00E432E0">
        <w:rPr>
          <w:noProof/>
        </w:rPr>
        <mc:AlternateContent>
          <mc:Choice Requires="wps">
            <w:drawing>
              <wp:inline distT="0" distB="0" distL="0" distR="0" wp14:anchorId="56B6028B" wp14:editId="1F8C7A52">
                <wp:extent cx="5695950" cy="1710690"/>
                <wp:effectExtent l="0" t="0" r="19050" b="14605"/>
                <wp:docPr id="478" name="Text Box 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710055"/>
                        </a:xfrm>
                        <a:prstGeom prst="rect">
                          <a:avLst/>
                        </a:prstGeom>
                        <a:solidFill>
                          <a:srgbClr val="FFFFFF"/>
                        </a:solidFill>
                        <a:ln w="9525">
                          <a:solidFill>
                            <a:srgbClr val="000000"/>
                          </a:solidFill>
                          <a:miter lim="800000"/>
                          <a:headEnd/>
                          <a:tailEnd/>
                        </a:ln>
                      </wps:spPr>
                      <wps:txbx>
                        <w:txbxContent>
                          <w:p w14:paraId="596ECCE5" w14:textId="77777777" w:rsidR="00F60751" w:rsidRDefault="00F60751" w:rsidP="004B4723">
                            <w:pPr>
                              <w:rPr>
                                <w:rFonts w:cstheme="minorHAnsi"/>
                              </w:rPr>
                            </w:pPr>
                            <w:r>
                              <w:rPr>
                                <w:rFonts w:cstheme="minorHAnsi"/>
                              </w:rPr>
                              <w:t>For example, an 8W LED lamp, 450 lumens, is installed in the interior of a home in 2014. The customer purchased the lamp through an upstream program:</w:t>
                            </w:r>
                          </w:p>
                          <w:p w14:paraId="0AB752A6" w14:textId="77777777" w:rsidR="00F60751" w:rsidRDefault="00F60751" w:rsidP="004B4723">
                            <w:pPr>
                              <w:ind w:left="1440"/>
                              <w:rPr>
                                <w:rFonts w:cstheme="minorHAnsi"/>
                              </w:rPr>
                            </w:pPr>
                            <w:r>
                              <w:rPr>
                                <w:rFonts w:cstheme="minorHAnsi"/>
                                <w:noProof/>
                              </w:rPr>
                              <w:t>ΔkWH</w:t>
                            </w:r>
                            <w:r>
                              <w:rPr>
                                <w:rFonts w:cstheme="minorHAnsi"/>
                              </w:rPr>
                              <w:t xml:space="preserve"> </w:t>
                            </w:r>
                            <w:r>
                              <w:rPr>
                                <w:rFonts w:cstheme="minorHAnsi"/>
                              </w:rPr>
                              <w:tab/>
                              <w:t xml:space="preserve">= </w:t>
                            </w:r>
                            <w:r>
                              <w:rPr>
                                <w:rFonts w:cstheme="minorHAnsi"/>
                                <w:noProof/>
                              </w:rPr>
                              <w:t>((29-8 /1000) * 847 * 1.06 * 0.92</w:t>
                            </w:r>
                          </w:p>
                          <w:p w14:paraId="35EA5B89" w14:textId="77777777" w:rsidR="00F60751" w:rsidRDefault="00F60751" w:rsidP="004B4723">
                            <w:pPr>
                              <w:ind w:left="2160"/>
                              <w:rPr>
                                <w:rFonts w:cstheme="minorHAnsi"/>
                              </w:rPr>
                            </w:pPr>
                            <w:r>
                              <w:rPr>
                                <w:rFonts w:cstheme="minorHAnsi"/>
                              </w:rPr>
                              <w:t>= 17.3 kWh</w:t>
                            </w:r>
                          </w:p>
                          <w:p w14:paraId="7AC65734" w14:textId="77777777" w:rsidR="00F60751" w:rsidRDefault="00F60751" w:rsidP="004B4723">
                            <w:pPr>
                              <w:rPr>
                                <w:rFonts w:cstheme="minorHAnsi"/>
                              </w:rPr>
                            </w:pPr>
                            <w:r>
                              <w:rPr>
                                <w:rFonts w:cstheme="minorHAnsi"/>
                                <w:szCs w:val="20"/>
                              </w:rPr>
                              <w:t>Th</w:t>
                            </w:r>
                            <w:r>
                              <w:rPr>
                                <w:rFonts w:cstheme="minorHAnsi"/>
                              </w:rPr>
                              <w:t>is value should be claimed for six years, i.e. June 2014 – May 2020, but from May 2020 until the end of the measure life for that same bulb, savings should be reduced to (17.3 * 0.108 =) 1.9 kWh for the remainder of the measure life. Note these adjustments should be applied to kW and fuel impacts as well.</w:t>
                            </w:r>
                          </w:p>
                        </w:txbxContent>
                      </wps:txbx>
                      <wps:bodyPr rot="0" vert="horz" wrap="square" lIns="91440" tIns="45720" rIns="91440" bIns="45720" anchor="t" anchorCtr="0">
                        <a:spAutoFit/>
                      </wps:bodyPr>
                    </wps:wsp>
                  </a:graphicData>
                </a:graphic>
              </wp:inline>
            </w:drawing>
          </mc:Choice>
          <mc:Fallback>
            <w:pict>
              <v:shape w14:anchorId="56B6028B" id="Text Box 478" o:spid="_x0000_s1107" type="#_x0000_t202" style="width:448.5pt;height:13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">
                <v:textbox style="mso-fit-shape-to-text:t">
                  <w:txbxContent>
                    <w:p w14:paraId="596ECCE5" w14:textId="77777777" w:rsidR="00F60751" w:rsidRDefault="00F60751" w:rsidP="004B4723">
                      <w:pPr>
                        <w:rPr>
                          <w:rFonts w:cstheme="minorHAnsi"/>
                        </w:rPr>
                      </w:pPr>
                      <w:r>
                        <w:rPr>
                          <w:rFonts w:cstheme="minorHAnsi"/>
                        </w:rPr>
                        <w:t>For example, an 8W LED lamp, 450 lumens, is installed in the interior of a home in 2014. The customer purchased the lamp through an upstream program:</w:t>
                      </w:r>
                    </w:p>
                    <w:p w14:paraId="0AB752A6" w14:textId="77777777" w:rsidR="00F60751" w:rsidRDefault="00F60751" w:rsidP="004B4723">
                      <w:pPr>
                        <w:ind w:left="1440"/>
                        <w:rPr>
                          <w:rFonts w:cstheme="minorHAnsi"/>
                        </w:rPr>
                      </w:pPr>
                      <w:r>
                        <w:rPr>
                          <w:rFonts w:cstheme="minorHAnsi"/>
                          <w:noProof/>
                        </w:rPr>
                        <w:t>ΔkWH</w:t>
                      </w:r>
                      <w:r>
                        <w:rPr>
                          <w:rFonts w:cstheme="minorHAnsi"/>
                        </w:rPr>
                        <w:t xml:space="preserve"> </w:t>
                      </w:r>
                      <w:r>
                        <w:rPr>
                          <w:rFonts w:cstheme="minorHAnsi"/>
                        </w:rPr>
                        <w:tab/>
                        <w:t xml:space="preserve">= </w:t>
                      </w:r>
                      <w:r>
                        <w:rPr>
                          <w:rFonts w:cstheme="minorHAnsi"/>
                          <w:noProof/>
                        </w:rPr>
                        <w:t>((29-8 /1000) * 847 * 1.06 * 0.92</w:t>
                      </w:r>
                    </w:p>
                    <w:p w14:paraId="35EA5B89" w14:textId="77777777" w:rsidR="00F60751" w:rsidRDefault="00F60751" w:rsidP="004B4723">
                      <w:pPr>
                        <w:ind w:left="2160"/>
                        <w:rPr>
                          <w:rFonts w:cstheme="minorHAnsi"/>
                        </w:rPr>
                      </w:pPr>
                      <w:r>
                        <w:rPr>
                          <w:rFonts w:cstheme="minorHAnsi"/>
                        </w:rPr>
                        <w:t>= 17.3 kWh</w:t>
                      </w:r>
                    </w:p>
                    <w:p w14:paraId="7AC65734" w14:textId="77777777" w:rsidR="00F60751" w:rsidRDefault="00F60751" w:rsidP="004B4723">
                      <w:pPr>
                        <w:rPr>
                          <w:rFonts w:cstheme="minorHAnsi"/>
                        </w:rPr>
                      </w:pPr>
                      <w:r>
                        <w:rPr>
                          <w:rFonts w:cstheme="minorHAnsi"/>
                          <w:szCs w:val="20"/>
                        </w:rPr>
                        <w:t>Th</w:t>
                      </w:r>
                      <w:r>
                        <w:rPr>
                          <w:rFonts w:cstheme="minorHAnsi"/>
                        </w:rPr>
                        <w:t>is value should be claimed for six years, i.e. June 2014 – May 2020, but from May 2020 until the end of the measure life for that same bulb, savings should be reduced to (17.3 * 0.108 =) 1.9 kWh for the remainder of the measure life. Note these adjustments should be applied to kW and fuel impacts as well.</w:t>
                      </w:r>
                    </w:p>
                  </w:txbxContent>
                </v:textbox>
                <w10:anchorlock/>
              </v:shape>
            </w:pict>
          </mc:Fallback>
        </mc:AlternateContent>
      </w:r>
    </w:p>
    <w:p w14:paraId="1E263B45" w14:textId="77777777" w:rsidR="004B4723" w:rsidRPr="00E432E0" w:rsidRDefault="004B4723" w:rsidP="004B4723">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Deferred Installs</w:t>
      </w:r>
    </w:p>
    <w:p w14:paraId="3BBC860E" w14:textId="77777777" w:rsidR="004B4723" w:rsidRPr="00E432E0" w:rsidRDefault="004B4723" w:rsidP="004B4723">
      <w:pPr>
        <w:spacing w:after="240"/>
      </w:pPr>
      <w:r w:rsidRPr="00E432E0">
        <w:t>As presented above, the characterization assumes that a percentage of bulbs purchased are not installed until Year 2 and Year 3 (see ISR assumption above). The Illinois Technical Advisory Committee has determined the following methodology for calculating the savings of these future installs.</w:t>
      </w:r>
    </w:p>
    <w:p w14:paraId="4A6FA592" w14:textId="77777777" w:rsidR="004B4723" w:rsidRPr="00E432E0" w:rsidRDefault="004B4723" w:rsidP="004B4723">
      <w:pPr>
        <w:spacing w:after="240"/>
        <w:ind w:left="3600" w:hanging="2880"/>
      </w:pPr>
      <w:r w:rsidRPr="00E432E0">
        <w:t>Year 1 (Purchase Year) installs:</w:t>
      </w:r>
      <w:r w:rsidRPr="00E432E0">
        <w:tab/>
        <w:t>Characterized using assumptions provided above or evaluated assumptions if available.</w:t>
      </w:r>
    </w:p>
    <w:p w14:paraId="382FADC1" w14:textId="77777777" w:rsidR="004B4723" w:rsidRPr="00E432E0" w:rsidRDefault="004B4723" w:rsidP="004B4723">
      <w:pPr>
        <w:spacing w:after="240"/>
        <w:ind w:left="3600" w:hanging="2880"/>
      </w:pPr>
      <w:r w:rsidRPr="00E432E0">
        <w:t xml:space="preserve">Year 2 and 3 installs: </w:t>
      </w:r>
      <w:r w:rsidRPr="00E432E0">
        <w:tab/>
        <w:t xml:space="preserve">Characterized using delta watts assumption and hours of use from the Install Year i.e. the actual deemed (or evaluated if available) assumptions active in Year 2 and 3 should be applied. </w:t>
      </w:r>
    </w:p>
    <w:p w14:paraId="1829852E" w14:textId="77777777" w:rsidR="004B4723" w:rsidRPr="00E432E0" w:rsidRDefault="004B4723" w:rsidP="004B4723">
      <w:pPr>
        <w:spacing w:after="240"/>
        <w:ind w:left="3600"/>
      </w:pPr>
      <w:r w:rsidRPr="00E432E0">
        <w:t>The NTG factor for the Purchase Year should be applied.</w:t>
      </w:r>
    </w:p>
    <w:p w14:paraId="0BE6F4CE" w14:textId="77777777" w:rsidR="004B4723" w:rsidRPr="00E432E0" w:rsidRDefault="004B4723" w:rsidP="004B4723">
      <w:pPr>
        <w:spacing w:after="240"/>
      </w:pPr>
      <w:r w:rsidRPr="00E432E0">
        <w:rPr>
          <w:noProof/>
        </w:rPr>
        <mc:AlternateContent>
          <mc:Choice Requires="wps">
            <w:drawing>
              <wp:inline distT="0" distB="0" distL="0" distR="0" wp14:anchorId="6B3D5DE0" wp14:editId="2C473C28">
                <wp:extent cx="5943600" cy="1664898"/>
                <wp:effectExtent l="0" t="0" r="19050" b="12065"/>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664898"/>
                        </a:xfrm>
                        <a:prstGeom prst="rect">
                          <a:avLst/>
                        </a:prstGeom>
                        <a:solidFill>
                          <a:srgbClr val="FFFFFF"/>
                        </a:solidFill>
                        <a:ln w="9525">
                          <a:solidFill>
                            <a:srgbClr val="000000"/>
                          </a:solidFill>
                          <a:miter lim="800000"/>
                          <a:headEnd/>
                          <a:tailEnd/>
                        </a:ln>
                      </wps:spPr>
                      <wps:txbx>
                        <w:txbxContent>
                          <w:p w14:paraId="260C6E30" w14:textId="77777777" w:rsidR="00F60751" w:rsidRDefault="00F60751" w:rsidP="004B4723">
                            <w:r>
                              <w:t>Using the example from above, for an 8W LED, 450 Lumens purchased for the interior of a residential homes through an upstream program in 2014.</w:t>
                            </w:r>
                          </w:p>
                          <w:p w14:paraId="45EBEA80" w14:textId="77777777" w:rsidR="00F60751" w:rsidRDefault="00F60751" w:rsidP="004B4723">
                            <w:pPr>
                              <w:ind w:firstLine="720"/>
                              <w:rPr>
                                <w:rFonts w:cstheme="minorHAnsi"/>
                              </w:rPr>
                            </w:pPr>
                            <w:r>
                              <w:rPr>
                                <w:rFonts w:cstheme="minorHAnsi"/>
                                <w:noProof/>
                              </w:rPr>
                              <w:t>ΔkWH</w:t>
                            </w:r>
                            <w:r>
                              <w:rPr>
                                <w:rFonts w:cstheme="minorHAnsi"/>
                                <w:noProof/>
                                <w:vertAlign w:val="subscript"/>
                              </w:rPr>
                              <w:t>1st year installs</w:t>
                            </w:r>
                            <w:r>
                              <w:rPr>
                                <w:rFonts w:cstheme="minorHAnsi"/>
                              </w:rPr>
                              <w:tab/>
                            </w:r>
                            <w:r>
                              <w:rPr>
                                <w:rFonts w:cstheme="minorHAnsi"/>
                              </w:rPr>
                              <w:tab/>
                              <w:t xml:space="preserve">= </w:t>
                            </w:r>
                            <w:r>
                              <w:rPr>
                                <w:rFonts w:cstheme="minorHAnsi"/>
                                <w:noProof/>
                              </w:rPr>
                              <w:t>((29-8/1000)*847*1.06*0.92</w:t>
                            </w:r>
                          </w:p>
                          <w:p w14:paraId="068FF9C9" w14:textId="77777777" w:rsidR="00F60751" w:rsidRDefault="00F60751" w:rsidP="004B4723">
                            <w:pPr>
                              <w:ind w:left="2160" w:firstLine="720"/>
                              <w:rPr>
                                <w:rFonts w:cstheme="minorHAnsi"/>
                              </w:rPr>
                            </w:pPr>
                            <w:r>
                              <w:rPr>
                                <w:rFonts w:cstheme="minorHAnsi"/>
                              </w:rPr>
                              <w:t xml:space="preserve">= </w:t>
                            </w:r>
                            <w:r>
                              <w:rPr>
                                <w:rFonts w:cstheme="minorHAnsi"/>
                                <w:noProof/>
                              </w:rPr>
                              <w:t xml:space="preserve">17.3 </w:t>
                            </w:r>
                            <w:r>
                              <w:rPr>
                                <w:rFonts w:cstheme="minorHAnsi"/>
                              </w:rPr>
                              <w:t>kWh</w:t>
                            </w:r>
                          </w:p>
                          <w:p w14:paraId="5C6E39DB" w14:textId="77777777" w:rsidR="00F60751" w:rsidRDefault="00F60751" w:rsidP="004B4723">
                            <w:pPr>
                              <w:ind w:firstLine="720"/>
                              <w:rPr>
                                <w:rFonts w:cstheme="minorHAnsi"/>
                              </w:rPr>
                            </w:pPr>
                            <w:r>
                              <w:rPr>
                                <w:rFonts w:cstheme="minorHAnsi"/>
                                <w:noProof/>
                              </w:rPr>
                              <w:t>ΔkWH</w:t>
                            </w:r>
                            <w:r>
                              <w:rPr>
                                <w:rFonts w:cstheme="minorHAnsi"/>
                                <w:noProof/>
                                <w:vertAlign w:val="subscript"/>
                              </w:rPr>
                              <w:t>2nd year installs</w:t>
                            </w:r>
                            <w:r>
                              <w:rPr>
                                <w:rFonts w:cstheme="minorHAnsi"/>
                              </w:rPr>
                              <w:tab/>
                            </w:r>
                            <w:r>
                              <w:rPr>
                                <w:rFonts w:cstheme="minorHAnsi"/>
                              </w:rPr>
                              <w:tab/>
                              <w:t xml:space="preserve">= </w:t>
                            </w:r>
                            <w:r>
                              <w:rPr>
                                <w:rFonts w:cstheme="minorHAnsi"/>
                                <w:noProof/>
                              </w:rPr>
                              <w:t>((29-8/1000)*847*1.06*0.032</w:t>
                            </w:r>
                          </w:p>
                          <w:p w14:paraId="0BAE7C59" w14:textId="77777777" w:rsidR="00F60751" w:rsidRDefault="00F60751" w:rsidP="004B4723">
                            <w:pPr>
                              <w:ind w:left="2160" w:firstLine="720"/>
                              <w:rPr>
                                <w:rFonts w:cstheme="minorHAnsi"/>
                              </w:rPr>
                            </w:pPr>
                            <w:r>
                              <w:rPr>
                                <w:rFonts w:cstheme="minorHAnsi"/>
                              </w:rPr>
                              <w:t>= 0.6 kWh</w:t>
                            </w:r>
                          </w:p>
                          <w:p w14:paraId="3FE52A7D" w14:textId="77777777" w:rsidR="00F60751" w:rsidRDefault="00F60751" w:rsidP="004B4723">
                            <w:r>
                              <w:t xml:space="preserve">Note: Here we assume no change in </w:t>
                            </w:r>
                            <w:proofErr w:type="gramStart"/>
                            <w:r>
                              <w:t>hours</w:t>
                            </w:r>
                            <w:proofErr w:type="gramEnd"/>
                            <w:r>
                              <w:t xml:space="preserve"> assumption. NTG value from Purchase year applied.</w:t>
                            </w:r>
                          </w:p>
                          <w:p w14:paraId="559BD42D" w14:textId="77777777" w:rsidR="00F60751" w:rsidRDefault="00F60751" w:rsidP="004B4723">
                            <w:pPr>
                              <w:ind w:firstLine="720"/>
                              <w:rPr>
                                <w:rFonts w:cstheme="minorHAnsi"/>
                              </w:rPr>
                            </w:pPr>
                            <w:r>
                              <w:rPr>
                                <w:rFonts w:cstheme="minorHAnsi"/>
                                <w:noProof/>
                              </w:rPr>
                              <w:t>ΔkWH</w:t>
                            </w:r>
                            <w:r>
                              <w:rPr>
                                <w:rFonts w:cstheme="minorHAnsi"/>
                                <w:noProof/>
                                <w:vertAlign w:val="subscript"/>
                              </w:rPr>
                              <w:t>3rd year installs</w:t>
                            </w:r>
                            <w:r>
                              <w:rPr>
                                <w:rFonts w:cstheme="minorHAnsi"/>
                              </w:rPr>
                              <w:tab/>
                            </w:r>
                            <w:r>
                              <w:rPr>
                                <w:rFonts w:cstheme="minorHAnsi"/>
                              </w:rPr>
                              <w:tab/>
                              <w:t xml:space="preserve">= </w:t>
                            </w:r>
                            <w:r>
                              <w:rPr>
                                <w:rFonts w:cstheme="minorHAnsi"/>
                                <w:noProof/>
                              </w:rPr>
                              <w:t>((29-8/1000)*847*1.06*0.028</w:t>
                            </w:r>
                          </w:p>
                          <w:p w14:paraId="5627A939" w14:textId="77777777" w:rsidR="00F60751" w:rsidRDefault="00F60751" w:rsidP="004B4723">
                            <w:pPr>
                              <w:ind w:left="2160" w:firstLine="720"/>
                              <w:rPr>
                                <w:rFonts w:cstheme="minorHAnsi"/>
                              </w:rPr>
                            </w:pPr>
                            <w:r>
                              <w:rPr>
                                <w:rFonts w:cstheme="minorHAnsi"/>
                              </w:rPr>
                              <w:t>= 0.5 kWh</w:t>
                            </w:r>
                          </w:p>
                          <w:p w14:paraId="4A93D89B" w14:textId="77777777" w:rsidR="00F60751" w:rsidRDefault="00F60751" w:rsidP="004B4723">
                            <w:pPr>
                              <w:ind w:left="1440" w:firstLine="720"/>
                              <w:rPr>
                                <w:rFonts w:cstheme="minorHAnsi"/>
                              </w:rPr>
                            </w:pPr>
                          </w:p>
                        </w:txbxContent>
                      </wps:txbx>
                      <wps:bodyPr rot="0" vert="horz" wrap="square" lIns="91440" tIns="45720" rIns="91440" bIns="45720" anchor="t" anchorCtr="0">
                        <a:noAutofit/>
                      </wps:bodyPr>
                    </wps:wsp>
                  </a:graphicData>
                </a:graphic>
              </wp:inline>
            </w:drawing>
          </mc:Choice>
          <mc:Fallback>
            <w:pict>
              <v:shape w14:anchorId="6B3D5DE0" id="Text Box 41" o:spid="_x0000_s1108" type="#_x0000_t202" style="width:468pt;height:13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">
                <v:textbox>
                  <w:txbxContent>
                    <w:p w14:paraId="260C6E30" w14:textId="77777777" w:rsidR="00F60751" w:rsidRDefault="00F60751" w:rsidP="004B4723">
                      <w:r>
                        <w:t>Using the example from above, for an 8W LED, 450 Lumens purchased for the interior of a residential homes through an upstream program in 2014.</w:t>
                      </w:r>
                    </w:p>
                    <w:p w14:paraId="45EBEA80" w14:textId="77777777" w:rsidR="00F60751" w:rsidRDefault="00F60751" w:rsidP="004B4723">
                      <w:pPr>
                        <w:ind w:firstLine="720"/>
                        <w:rPr>
                          <w:rFonts w:cstheme="minorHAnsi"/>
                        </w:rPr>
                      </w:pPr>
                      <w:r>
                        <w:rPr>
                          <w:rFonts w:cstheme="minorHAnsi"/>
                          <w:noProof/>
                        </w:rPr>
                        <w:t>ΔkWH</w:t>
                      </w:r>
                      <w:r>
                        <w:rPr>
                          <w:rFonts w:cstheme="minorHAnsi"/>
                          <w:noProof/>
                          <w:vertAlign w:val="subscript"/>
                        </w:rPr>
                        <w:t>1st year installs</w:t>
                      </w:r>
                      <w:r>
                        <w:rPr>
                          <w:rFonts w:cstheme="minorHAnsi"/>
                        </w:rPr>
                        <w:tab/>
                      </w:r>
                      <w:r>
                        <w:rPr>
                          <w:rFonts w:cstheme="minorHAnsi"/>
                        </w:rPr>
                        <w:tab/>
                        <w:t xml:space="preserve">= </w:t>
                      </w:r>
                      <w:r>
                        <w:rPr>
                          <w:rFonts w:cstheme="minorHAnsi"/>
                          <w:noProof/>
                        </w:rPr>
                        <w:t>((29-8/1000)*847*1.06*0.92</w:t>
                      </w:r>
                    </w:p>
                    <w:p w14:paraId="068FF9C9" w14:textId="77777777" w:rsidR="00F60751" w:rsidRDefault="00F60751" w:rsidP="004B4723">
                      <w:pPr>
                        <w:ind w:left="2160" w:firstLine="720"/>
                        <w:rPr>
                          <w:rFonts w:cstheme="minorHAnsi"/>
                        </w:rPr>
                      </w:pPr>
                      <w:r>
                        <w:rPr>
                          <w:rFonts w:cstheme="minorHAnsi"/>
                        </w:rPr>
                        <w:t xml:space="preserve">= </w:t>
                      </w:r>
                      <w:r>
                        <w:rPr>
                          <w:rFonts w:cstheme="minorHAnsi"/>
                          <w:noProof/>
                        </w:rPr>
                        <w:t xml:space="preserve">17.3 </w:t>
                      </w:r>
                      <w:r>
                        <w:rPr>
                          <w:rFonts w:cstheme="minorHAnsi"/>
                        </w:rPr>
                        <w:t>kWh</w:t>
                      </w:r>
                    </w:p>
                    <w:p w14:paraId="5C6E39DB" w14:textId="77777777" w:rsidR="00F60751" w:rsidRDefault="00F60751" w:rsidP="004B4723">
                      <w:pPr>
                        <w:ind w:firstLine="720"/>
                        <w:rPr>
                          <w:rFonts w:cstheme="minorHAnsi"/>
                        </w:rPr>
                      </w:pPr>
                      <w:r>
                        <w:rPr>
                          <w:rFonts w:cstheme="minorHAnsi"/>
                          <w:noProof/>
                        </w:rPr>
                        <w:t>ΔkWH</w:t>
                      </w:r>
                      <w:r>
                        <w:rPr>
                          <w:rFonts w:cstheme="minorHAnsi"/>
                          <w:noProof/>
                          <w:vertAlign w:val="subscript"/>
                        </w:rPr>
                        <w:t>2nd year installs</w:t>
                      </w:r>
                      <w:r>
                        <w:rPr>
                          <w:rFonts w:cstheme="minorHAnsi"/>
                        </w:rPr>
                        <w:tab/>
                      </w:r>
                      <w:r>
                        <w:rPr>
                          <w:rFonts w:cstheme="minorHAnsi"/>
                        </w:rPr>
                        <w:tab/>
                        <w:t xml:space="preserve">= </w:t>
                      </w:r>
                      <w:r>
                        <w:rPr>
                          <w:rFonts w:cstheme="minorHAnsi"/>
                          <w:noProof/>
                        </w:rPr>
                        <w:t>((29-8/1000)*847*1.06*0.032</w:t>
                      </w:r>
                    </w:p>
                    <w:p w14:paraId="0BAE7C59" w14:textId="77777777" w:rsidR="00F60751" w:rsidRDefault="00F60751" w:rsidP="004B4723">
                      <w:pPr>
                        <w:ind w:left="2160" w:firstLine="720"/>
                        <w:rPr>
                          <w:rFonts w:cstheme="minorHAnsi"/>
                        </w:rPr>
                      </w:pPr>
                      <w:r>
                        <w:rPr>
                          <w:rFonts w:cstheme="minorHAnsi"/>
                        </w:rPr>
                        <w:t>= 0.6 kWh</w:t>
                      </w:r>
                    </w:p>
                    <w:p w14:paraId="3FE52A7D" w14:textId="77777777" w:rsidR="00F60751" w:rsidRDefault="00F60751" w:rsidP="004B4723">
                      <w:r>
                        <w:t xml:space="preserve">Note: Here we assume no change in </w:t>
                      </w:r>
                      <w:proofErr w:type="gramStart"/>
                      <w:r>
                        <w:t>hours</w:t>
                      </w:r>
                      <w:proofErr w:type="gramEnd"/>
                      <w:r>
                        <w:t xml:space="preserve"> assumption. NTG value from Purchase year applied.</w:t>
                      </w:r>
                    </w:p>
                    <w:p w14:paraId="559BD42D" w14:textId="77777777" w:rsidR="00F60751" w:rsidRDefault="00F60751" w:rsidP="004B4723">
                      <w:pPr>
                        <w:ind w:firstLine="720"/>
                        <w:rPr>
                          <w:rFonts w:cstheme="minorHAnsi"/>
                        </w:rPr>
                      </w:pPr>
                      <w:r>
                        <w:rPr>
                          <w:rFonts w:cstheme="minorHAnsi"/>
                          <w:noProof/>
                        </w:rPr>
                        <w:t>ΔkWH</w:t>
                      </w:r>
                      <w:r>
                        <w:rPr>
                          <w:rFonts w:cstheme="minorHAnsi"/>
                          <w:noProof/>
                          <w:vertAlign w:val="subscript"/>
                        </w:rPr>
                        <w:t>3rd year installs</w:t>
                      </w:r>
                      <w:r>
                        <w:rPr>
                          <w:rFonts w:cstheme="minorHAnsi"/>
                        </w:rPr>
                        <w:tab/>
                      </w:r>
                      <w:r>
                        <w:rPr>
                          <w:rFonts w:cstheme="minorHAnsi"/>
                        </w:rPr>
                        <w:tab/>
                        <w:t xml:space="preserve">= </w:t>
                      </w:r>
                      <w:r>
                        <w:rPr>
                          <w:rFonts w:cstheme="minorHAnsi"/>
                          <w:noProof/>
                        </w:rPr>
                        <w:t>((29-8/1000)*847*1.06*0.028</w:t>
                      </w:r>
                    </w:p>
                    <w:p w14:paraId="5627A939" w14:textId="77777777" w:rsidR="00F60751" w:rsidRDefault="00F60751" w:rsidP="004B4723">
                      <w:pPr>
                        <w:ind w:left="2160" w:firstLine="720"/>
                        <w:rPr>
                          <w:rFonts w:cstheme="minorHAnsi"/>
                        </w:rPr>
                      </w:pPr>
                      <w:r>
                        <w:rPr>
                          <w:rFonts w:cstheme="minorHAnsi"/>
                        </w:rPr>
                        <w:t>= 0.5 kWh</w:t>
                      </w:r>
                    </w:p>
                    <w:p w14:paraId="4A93D89B" w14:textId="77777777" w:rsidR="00F60751" w:rsidRDefault="00F60751" w:rsidP="004B4723">
                      <w:pPr>
                        <w:ind w:left="1440" w:firstLine="720"/>
                        <w:rPr>
                          <w:rFonts w:cstheme="minorHAnsi"/>
                        </w:rPr>
                      </w:pPr>
                    </w:p>
                  </w:txbxContent>
                </v:textbox>
                <w10:anchorlock/>
              </v:shape>
            </w:pict>
          </mc:Fallback>
        </mc:AlternateContent>
      </w:r>
    </w:p>
    <w:p w14:paraId="364A3411" w14:textId="77777777" w:rsidR="004B4723" w:rsidRPr="00E432E0" w:rsidRDefault="004B4723" w:rsidP="004B4723">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Heating Penalty</w:t>
      </w:r>
    </w:p>
    <w:p w14:paraId="57BC309D" w14:textId="77777777" w:rsidR="004B4723" w:rsidRPr="00E432E0" w:rsidRDefault="004B4723" w:rsidP="004B4723">
      <w:pPr>
        <w:spacing w:after="240"/>
        <w:rPr>
          <w:rFonts w:cstheme="minorHAnsi"/>
          <w:noProof/>
        </w:rPr>
      </w:pPr>
      <w:r w:rsidRPr="00E432E0">
        <w:rPr>
          <w:rFonts w:cstheme="minorHAnsi"/>
          <w:noProof/>
        </w:rPr>
        <w:t>If electric heated home (if heating fuel is unknown assume gas, see Natural Gas section):</w:t>
      </w:r>
    </w:p>
    <w:p w14:paraId="69A1D8F7" w14:textId="77777777" w:rsidR="004B4723" w:rsidRPr="00E432E0" w:rsidRDefault="004B4723" w:rsidP="004B4723">
      <w:pPr>
        <w:spacing w:after="240"/>
        <w:ind w:left="1440"/>
        <w:rPr>
          <w:rFonts w:cstheme="minorHAnsi"/>
          <w:noProof/>
        </w:rPr>
      </w:pPr>
      <w:bookmarkStart w:id="9829" w:name="OLE_LINK3"/>
      <w:r w:rsidRPr="00E432E0">
        <w:rPr>
          <w:rFonts w:cstheme="minorHAnsi"/>
          <w:noProof/>
        </w:rPr>
        <w:lastRenderedPageBreak/>
        <w:t>∆kWh</w:t>
      </w:r>
      <w:r w:rsidRPr="00E432E0">
        <w:rPr>
          <w:rFonts w:ascii="Arial" w:eastAsiaTheme="majorEastAsia" w:hAnsi="Arial"/>
          <w:noProof/>
          <w:vertAlign w:val="superscript"/>
        </w:rPr>
        <w:footnoteReference w:id="831"/>
      </w:r>
      <w:r w:rsidRPr="00E432E0">
        <w:rPr>
          <w:rFonts w:cstheme="minorHAnsi"/>
          <w:noProof/>
        </w:rPr>
        <w:t xml:space="preserve">  = - (((WattsBase - WattsEE) / 1000) * ISR * Hours * HF) / ηHeat</w:t>
      </w:r>
      <w:bookmarkEnd w:id="9829"/>
      <w:r w:rsidRPr="00E432E0">
        <w:rPr>
          <w:rFonts w:cstheme="minorHAnsi"/>
          <w:noProof/>
        </w:rPr>
        <w:tab/>
      </w:r>
    </w:p>
    <w:p w14:paraId="010D6515" w14:textId="77777777" w:rsidR="004B4723" w:rsidRPr="00E432E0" w:rsidRDefault="004B4723" w:rsidP="004B4723">
      <w:pPr>
        <w:spacing w:after="240"/>
        <w:ind w:left="720" w:hanging="720"/>
        <w:rPr>
          <w:rFonts w:cstheme="minorHAnsi"/>
          <w:noProof/>
          <w:lang w:val="nl-NL"/>
        </w:rPr>
      </w:pPr>
      <w:r w:rsidRPr="00E432E0">
        <w:rPr>
          <w:rFonts w:cstheme="minorHAnsi"/>
          <w:noProof/>
          <w:lang w:val="nl-NL"/>
        </w:rPr>
        <w:t>Where:</w:t>
      </w:r>
    </w:p>
    <w:p w14:paraId="79EB98F0" w14:textId="77777777" w:rsidR="004B4723" w:rsidRPr="00E432E0" w:rsidRDefault="004B4723" w:rsidP="004B4723">
      <w:pPr>
        <w:spacing w:after="240"/>
        <w:ind w:left="720" w:hanging="720"/>
        <w:rPr>
          <w:rFonts w:cstheme="minorHAnsi"/>
          <w:noProof/>
          <w:lang w:val="nl-NL"/>
        </w:rPr>
      </w:pPr>
      <w:r w:rsidRPr="00E432E0">
        <w:rPr>
          <w:rFonts w:cstheme="minorHAnsi"/>
          <w:noProof/>
          <w:lang w:val="nl-NL"/>
        </w:rPr>
        <w:tab/>
        <w:t>HF</w:t>
      </w:r>
      <w:r w:rsidRPr="00E432E0">
        <w:rPr>
          <w:rFonts w:cstheme="minorHAnsi"/>
          <w:noProof/>
          <w:lang w:val="nl-NL"/>
        </w:rPr>
        <w:tab/>
      </w:r>
      <w:r w:rsidRPr="00E432E0">
        <w:rPr>
          <w:rFonts w:cstheme="minorHAnsi"/>
          <w:noProof/>
          <w:lang w:val="nl-NL"/>
        </w:rPr>
        <w:tab/>
        <w:t>= Heating Factor or percentage of light savings that must be heated</w:t>
      </w:r>
    </w:p>
    <w:p w14:paraId="5E5725E0" w14:textId="77777777" w:rsidR="004B4723" w:rsidRPr="00E432E0" w:rsidRDefault="004B4723" w:rsidP="004B4723">
      <w:pPr>
        <w:spacing w:after="240"/>
        <w:ind w:left="720" w:hanging="720"/>
        <w:rPr>
          <w:rFonts w:cstheme="minorHAnsi"/>
          <w:noProof/>
          <w:lang w:val="nl-NL"/>
        </w:rPr>
      </w:pPr>
      <w:r w:rsidRPr="00E432E0">
        <w:rPr>
          <w:rFonts w:cstheme="minorHAnsi"/>
          <w:noProof/>
          <w:lang w:val="nl-NL"/>
        </w:rPr>
        <w:tab/>
      </w:r>
      <w:r w:rsidRPr="00E432E0">
        <w:rPr>
          <w:rFonts w:cstheme="minorHAnsi"/>
          <w:noProof/>
          <w:lang w:val="nl-NL"/>
        </w:rPr>
        <w:tab/>
      </w:r>
      <w:r w:rsidRPr="00E432E0">
        <w:rPr>
          <w:rFonts w:cstheme="minorHAnsi"/>
          <w:noProof/>
          <w:lang w:val="nl-NL"/>
        </w:rPr>
        <w:tab/>
        <w:t>= 49%</w:t>
      </w:r>
      <w:r w:rsidRPr="00E432E0">
        <w:rPr>
          <w:rFonts w:ascii="Arial" w:eastAsiaTheme="majorEastAsia" w:hAnsi="Arial"/>
          <w:noProof/>
          <w:vertAlign w:val="superscript"/>
          <w:lang w:val="nl-NL"/>
        </w:rPr>
        <w:footnoteReference w:id="832"/>
      </w:r>
      <w:r w:rsidRPr="00E432E0">
        <w:rPr>
          <w:rFonts w:cstheme="minorHAnsi"/>
          <w:noProof/>
          <w:lang w:val="nl-NL"/>
        </w:rPr>
        <w:t xml:space="preserve"> for interior </w:t>
      </w:r>
      <w:r w:rsidRPr="00E432E0">
        <w:rPr>
          <w:rFonts w:cstheme="minorHAnsi"/>
          <w:noProof/>
        </w:rPr>
        <w:t>or unknown</w:t>
      </w:r>
      <w:r w:rsidRPr="00E432E0">
        <w:rPr>
          <w:rFonts w:cstheme="minorHAnsi"/>
          <w:noProof/>
          <w:lang w:val="nl-NL"/>
        </w:rPr>
        <w:t xml:space="preserve"> location</w:t>
      </w:r>
    </w:p>
    <w:p w14:paraId="5054DCF6" w14:textId="77777777" w:rsidR="004B4723" w:rsidRPr="00E432E0" w:rsidRDefault="004B4723" w:rsidP="004B4723">
      <w:pPr>
        <w:spacing w:after="240"/>
        <w:ind w:left="720" w:hanging="720"/>
        <w:rPr>
          <w:rFonts w:cstheme="minorHAnsi"/>
          <w:noProof/>
        </w:rPr>
      </w:pPr>
      <w:r w:rsidRPr="00E432E0">
        <w:rPr>
          <w:rFonts w:cstheme="minorHAnsi"/>
          <w:noProof/>
          <w:lang w:val="nl-NL"/>
        </w:rPr>
        <w:tab/>
      </w:r>
      <w:r w:rsidRPr="00E432E0">
        <w:rPr>
          <w:rFonts w:cstheme="minorHAnsi"/>
          <w:noProof/>
          <w:lang w:val="nl-NL"/>
        </w:rPr>
        <w:tab/>
      </w:r>
      <w:r w:rsidRPr="00E432E0">
        <w:rPr>
          <w:rFonts w:cstheme="minorHAnsi"/>
          <w:noProof/>
          <w:lang w:val="nl-NL"/>
        </w:rPr>
        <w:tab/>
        <w:t xml:space="preserve">= 0% for exterior </w:t>
      </w:r>
      <w:r w:rsidRPr="00E432E0">
        <w:rPr>
          <w:rFonts w:cstheme="minorHAnsi"/>
          <w:noProof/>
        </w:rPr>
        <w:t xml:space="preserve">or unheated </w:t>
      </w:r>
      <w:r w:rsidRPr="00E432E0">
        <w:rPr>
          <w:rFonts w:cstheme="minorHAnsi"/>
          <w:noProof/>
          <w:lang w:val="nl-NL"/>
        </w:rPr>
        <w:t>location</w:t>
      </w:r>
    </w:p>
    <w:p w14:paraId="62ADBA5B" w14:textId="77777777" w:rsidR="004B4723" w:rsidRPr="00E432E0" w:rsidRDefault="004B4723" w:rsidP="004B4723">
      <w:pPr>
        <w:spacing w:after="240"/>
        <w:ind w:firstLine="720"/>
        <w:rPr>
          <w:rFonts w:cstheme="minorHAnsi"/>
          <w:noProof/>
        </w:rPr>
      </w:pPr>
      <w:r w:rsidRPr="00E432E0">
        <w:rPr>
          <w:rFonts w:cstheme="minorHAnsi"/>
          <w:noProof/>
        </w:rPr>
        <w:t xml:space="preserve">ηHeat </w:t>
      </w:r>
      <w:r w:rsidRPr="00E432E0">
        <w:rPr>
          <w:rFonts w:cstheme="minorHAnsi"/>
          <w:noProof/>
        </w:rPr>
        <w:tab/>
      </w:r>
      <w:r w:rsidRPr="00E432E0">
        <w:rPr>
          <w:rFonts w:cstheme="minorHAnsi"/>
          <w:noProof/>
        </w:rPr>
        <w:tab/>
        <w:t xml:space="preserve">= Efficiency in COP of Heating equipment </w:t>
      </w:r>
    </w:p>
    <w:p w14:paraId="3DD331F7" w14:textId="77777777" w:rsidR="004B4723" w:rsidRPr="00E432E0" w:rsidRDefault="004B4723" w:rsidP="004B4723">
      <w:pPr>
        <w:spacing w:after="240"/>
        <w:ind w:left="1440" w:firstLine="720"/>
        <w:rPr>
          <w:rFonts w:cstheme="minorHAnsi"/>
        </w:rPr>
      </w:pPr>
      <w:r w:rsidRPr="00E432E0">
        <w:rPr>
          <w:rFonts w:cstheme="minorHAnsi"/>
          <w:noProof/>
        </w:rPr>
        <w:t>= actual.</w:t>
      </w:r>
      <w:r w:rsidRPr="00E432E0">
        <w:rPr>
          <w:rFonts w:cstheme="minorHAnsi"/>
        </w:rPr>
        <w:t xml:space="preserve"> If not available use</w:t>
      </w:r>
      <w:r w:rsidRPr="00E432E0">
        <w:rPr>
          <w:rFonts w:ascii="Arial" w:eastAsiaTheme="majorEastAsia" w:hAnsi="Arial"/>
          <w:vertAlign w:val="superscript"/>
        </w:rPr>
        <w:footnoteReference w:id="833"/>
      </w:r>
      <w:r w:rsidRPr="00E432E0">
        <w:rPr>
          <w:rFonts w:cstheme="minorHAnsi"/>
        </w:rPr>
        <w:t>:</w:t>
      </w:r>
    </w:p>
    <w:tbl>
      <w:tblPr>
        <w:tblStyle w:val="TableGrid16"/>
        <w:tblW w:w="0" w:type="auto"/>
        <w:tblInd w:w="2448" w:type="dxa"/>
        <w:tblLayout w:type="fixed"/>
        <w:tblLook w:val="04A0" w:firstRow="1" w:lastRow="0" w:firstColumn="1" w:lastColumn="0" w:noHBand="0" w:noVBand="1"/>
      </w:tblPr>
      <w:tblGrid>
        <w:gridCol w:w="1350"/>
        <w:gridCol w:w="1732"/>
        <w:gridCol w:w="1379"/>
        <w:gridCol w:w="1479"/>
      </w:tblGrid>
      <w:tr w:rsidR="004B4723" w:rsidRPr="00E432E0" w14:paraId="38F7A4FF" w14:textId="77777777" w:rsidTr="00C04E8D">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A30A2B3" w14:textId="77777777" w:rsidR="004B4723" w:rsidRPr="00E432E0" w:rsidRDefault="004B4723" w:rsidP="00C04E8D">
            <w:pPr>
              <w:jc w:val="center"/>
              <w:rPr>
                <w:rFonts w:asciiTheme="minorHAnsi" w:hAnsiTheme="minorHAnsi"/>
                <w:b/>
                <w:color w:val="FFFFFF" w:themeColor="background1"/>
              </w:rPr>
            </w:pPr>
            <w:r w:rsidRPr="00E432E0">
              <w:rPr>
                <w:rFonts w:asciiTheme="minorHAnsi" w:hAnsiTheme="minorHAnsi"/>
                <w:b/>
                <w:color w:val="FFFFFF" w:themeColor="background1"/>
              </w:rPr>
              <w:t>System Type</w:t>
            </w:r>
          </w:p>
        </w:tc>
        <w:tc>
          <w:tcPr>
            <w:tcW w:w="173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6DEA24A" w14:textId="77777777" w:rsidR="004B4723" w:rsidRPr="00E432E0" w:rsidRDefault="004B4723" w:rsidP="00C04E8D">
            <w:pPr>
              <w:jc w:val="center"/>
              <w:rPr>
                <w:rFonts w:asciiTheme="minorHAnsi" w:hAnsiTheme="minorHAnsi"/>
                <w:b/>
                <w:color w:val="FFFFFF" w:themeColor="background1"/>
              </w:rPr>
            </w:pPr>
            <w:r w:rsidRPr="00E432E0">
              <w:rPr>
                <w:rFonts w:asciiTheme="minorHAnsi" w:hAnsiTheme="minorHAnsi"/>
                <w:b/>
                <w:color w:val="FFFFFF" w:themeColor="background1"/>
              </w:rPr>
              <w:t>Age of Equipment</w:t>
            </w:r>
          </w:p>
        </w:tc>
        <w:tc>
          <w:tcPr>
            <w:tcW w:w="13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604D4FE" w14:textId="77777777" w:rsidR="004B4723" w:rsidRPr="00E432E0" w:rsidRDefault="004B4723" w:rsidP="00C04E8D">
            <w:pPr>
              <w:jc w:val="center"/>
              <w:rPr>
                <w:rFonts w:asciiTheme="minorHAnsi" w:hAnsiTheme="minorHAnsi"/>
                <w:b/>
                <w:color w:val="FFFFFF" w:themeColor="background1"/>
              </w:rPr>
            </w:pPr>
            <w:r w:rsidRPr="00E432E0">
              <w:rPr>
                <w:rFonts w:asciiTheme="minorHAnsi" w:hAnsiTheme="minorHAnsi"/>
                <w:b/>
                <w:color w:val="FFFFFF" w:themeColor="background1"/>
              </w:rPr>
              <w:t>HSPF Estimate</w:t>
            </w:r>
          </w:p>
        </w:tc>
        <w:tc>
          <w:tcPr>
            <w:tcW w:w="14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26BBB2A" w14:textId="77777777" w:rsidR="004B4723" w:rsidRPr="00E432E0" w:rsidRDefault="004B4723" w:rsidP="00C04E8D">
            <w:pPr>
              <w:jc w:val="center"/>
              <w:rPr>
                <w:rFonts w:asciiTheme="minorHAnsi" w:hAnsiTheme="minorHAnsi"/>
                <w:b/>
                <w:color w:val="FFFFFF" w:themeColor="background1"/>
              </w:rPr>
            </w:pPr>
            <w:r w:rsidRPr="00E432E0">
              <w:rPr>
                <w:rFonts w:asciiTheme="minorHAnsi" w:hAnsiTheme="minorHAnsi"/>
                <w:b/>
                <w:color w:val="FFFFFF" w:themeColor="background1"/>
              </w:rPr>
              <w:t>ηHeat</w:t>
            </w:r>
          </w:p>
          <w:p w14:paraId="79F7F825" w14:textId="77777777" w:rsidR="004B4723" w:rsidRPr="00E432E0" w:rsidRDefault="004B4723" w:rsidP="00C04E8D">
            <w:pPr>
              <w:jc w:val="center"/>
              <w:rPr>
                <w:rFonts w:asciiTheme="minorHAnsi" w:hAnsiTheme="minorHAnsi"/>
                <w:b/>
                <w:color w:val="FFFFFF" w:themeColor="background1"/>
              </w:rPr>
            </w:pPr>
            <w:r w:rsidRPr="00E432E0">
              <w:rPr>
                <w:rFonts w:asciiTheme="minorHAnsi" w:hAnsiTheme="minorHAnsi"/>
                <w:b/>
                <w:color w:val="FFFFFF" w:themeColor="background1"/>
              </w:rPr>
              <w:t>(COP Estimate)</w:t>
            </w:r>
          </w:p>
        </w:tc>
      </w:tr>
      <w:tr w:rsidR="004B4723" w:rsidRPr="00E432E0" w14:paraId="20077B3B" w14:textId="77777777" w:rsidTr="00C04E8D">
        <w:trPr>
          <w:trHeight w:val="323"/>
        </w:trPr>
        <w:tc>
          <w:tcPr>
            <w:tcW w:w="1350" w:type="dxa"/>
            <w:vMerge w:val="restart"/>
            <w:tcBorders>
              <w:top w:val="single" w:sz="4" w:space="0" w:color="auto"/>
              <w:left w:val="single" w:sz="4" w:space="0" w:color="auto"/>
              <w:right w:val="single" w:sz="4" w:space="0" w:color="auto"/>
            </w:tcBorders>
            <w:vAlign w:val="center"/>
            <w:hideMark/>
          </w:tcPr>
          <w:p w14:paraId="0F81974B" w14:textId="77777777" w:rsidR="004B4723" w:rsidRPr="00E432E0" w:rsidRDefault="004B4723" w:rsidP="00C04E8D">
            <w:pPr>
              <w:rPr>
                <w:rFonts w:asciiTheme="minorHAnsi" w:hAnsiTheme="minorHAnsi"/>
              </w:rPr>
            </w:pPr>
            <w:r w:rsidRPr="00E432E0">
              <w:rPr>
                <w:rFonts w:asciiTheme="minorHAnsi" w:hAnsiTheme="minorHAnsi"/>
              </w:rPr>
              <w:t>Heat Pump</w:t>
            </w:r>
          </w:p>
        </w:tc>
        <w:tc>
          <w:tcPr>
            <w:tcW w:w="1732" w:type="dxa"/>
            <w:tcBorders>
              <w:top w:val="single" w:sz="4" w:space="0" w:color="auto"/>
              <w:left w:val="single" w:sz="4" w:space="0" w:color="auto"/>
              <w:bottom w:val="single" w:sz="4" w:space="0" w:color="auto"/>
              <w:right w:val="single" w:sz="4" w:space="0" w:color="auto"/>
            </w:tcBorders>
            <w:vAlign w:val="center"/>
            <w:hideMark/>
          </w:tcPr>
          <w:p w14:paraId="7995C4C0" w14:textId="77777777" w:rsidR="004B4723" w:rsidRPr="00E432E0" w:rsidRDefault="004B4723" w:rsidP="00C04E8D">
            <w:pPr>
              <w:rPr>
                <w:rFonts w:asciiTheme="minorHAnsi" w:hAnsiTheme="minorHAnsi"/>
              </w:rPr>
            </w:pPr>
            <w:r w:rsidRPr="00E432E0">
              <w:rPr>
                <w:rFonts w:asciiTheme="minorHAnsi" w:hAnsiTheme="minorHAnsi"/>
              </w:rPr>
              <w:t>Before 2006</w:t>
            </w:r>
          </w:p>
        </w:tc>
        <w:tc>
          <w:tcPr>
            <w:tcW w:w="1379" w:type="dxa"/>
            <w:tcBorders>
              <w:top w:val="single" w:sz="4" w:space="0" w:color="auto"/>
              <w:left w:val="single" w:sz="4" w:space="0" w:color="auto"/>
              <w:bottom w:val="single" w:sz="4" w:space="0" w:color="auto"/>
              <w:right w:val="single" w:sz="4" w:space="0" w:color="auto"/>
            </w:tcBorders>
            <w:vAlign w:val="center"/>
            <w:hideMark/>
          </w:tcPr>
          <w:p w14:paraId="01A9F5E9" w14:textId="77777777" w:rsidR="004B4723" w:rsidRPr="00E432E0" w:rsidRDefault="004B4723" w:rsidP="00C04E8D">
            <w:pPr>
              <w:jc w:val="center"/>
              <w:rPr>
                <w:rFonts w:asciiTheme="minorHAnsi" w:hAnsiTheme="minorHAnsi"/>
                <w:szCs w:val="22"/>
              </w:rPr>
            </w:pPr>
            <w:r w:rsidRPr="00E432E0">
              <w:rPr>
                <w:rFonts w:asciiTheme="minorHAnsi" w:hAnsiTheme="minorHAnsi"/>
              </w:rPr>
              <w:t>6.8</w:t>
            </w:r>
          </w:p>
        </w:tc>
        <w:tc>
          <w:tcPr>
            <w:tcW w:w="1479" w:type="dxa"/>
            <w:tcBorders>
              <w:top w:val="single" w:sz="4" w:space="0" w:color="auto"/>
              <w:left w:val="single" w:sz="4" w:space="0" w:color="auto"/>
              <w:bottom w:val="single" w:sz="4" w:space="0" w:color="auto"/>
              <w:right w:val="single" w:sz="4" w:space="0" w:color="auto"/>
            </w:tcBorders>
            <w:vAlign w:val="center"/>
            <w:hideMark/>
          </w:tcPr>
          <w:p w14:paraId="704B9E5E" w14:textId="77777777" w:rsidR="004B4723" w:rsidRPr="00E432E0" w:rsidRDefault="004B4723" w:rsidP="00C04E8D">
            <w:pPr>
              <w:jc w:val="center"/>
              <w:rPr>
                <w:rFonts w:asciiTheme="minorHAnsi" w:hAnsiTheme="minorHAnsi"/>
                <w:szCs w:val="22"/>
              </w:rPr>
            </w:pPr>
            <w:r w:rsidRPr="00E432E0">
              <w:rPr>
                <w:rFonts w:asciiTheme="minorHAnsi" w:hAnsiTheme="minorHAnsi"/>
              </w:rPr>
              <w:t>2.00</w:t>
            </w:r>
          </w:p>
        </w:tc>
      </w:tr>
      <w:tr w:rsidR="004B4723" w:rsidRPr="00E432E0" w14:paraId="218BCF8E" w14:textId="77777777" w:rsidTr="00C04E8D">
        <w:tc>
          <w:tcPr>
            <w:tcW w:w="1350" w:type="dxa"/>
            <w:vMerge/>
            <w:tcBorders>
              <w:left w:val="single" w:sz="4" w:space="0" w:color="auto"/>
              <w:right w:val="single" w:sz="4" w:space="0" w:color="auto"/>
            </w:tcBorders>
            <w:vAlign w:val="center"/>
            <w:hideMark/>
          </w:tcPr>
          <w:p w14:paraId="5A0F47D8" w14:textId="77777777" w:rsidR="004B4723" w:rsidRPr="00E432E0" w:rsidRDefault="004B4723" w:rsidP="00C04E8D">
            <w:pPr>
              <w:rPr>
                <w:rFonts w:asciiTheme="minorHAnsi" w:hAnsiTheme="minorHAnsi"/>
              </w:rPr>
            </w:pPr>
          </w:p>
        </w:tc>
        <w:tc>
          <w:tcPr>
            <w:tcW w:w="1732" w:type="dxa"/>
            <w:tcBorders>
              <w:top w:val="single" w:sz="4" w:space="0" w:color="auto"/>
              <w:left w:val="single" w:sz="4" w:space="0" w:color="auto"/>
              <w:bottom w:val="single" w:sz="4" w:space="0" w:color="auto"/>
              <w:right w:val="single" w:sz="4" w:space="0" w:color="auto"/>
            </w:tcBorders>
            <w:vAlign w:val="center"/>
            <w:hideMark/>
          </w:tcPr>
          <w:p w14:paraId="17441944" w14:textId="77777777" w:rsidR="004B4723" w:rsidRPr="00E432E0" w:rsidRDefault="004B4723" w:rsidP="00C04E8D">
            <w:pPr>
              <w:rPr>
                <w:rFonts w:asciiTheme="minorHAnsi" w:hAnsiTheme="minorHAnsi"/>
              </w:rPr>
            </w:pPr>
            <w:r w:rsidRPr="00E432E0" w:rsidDel="00A6468F">
              <w:rPr>
                <w:rFonts w:asciiTheme="minorHAnsi" w:hAnsiTheme="minorHAnsi"/>
              </w:rPr>
              <w:t xml:space="preserve">After </w:t>
            </w:r>
            <w:r w:rsidRPr="00E432E0">
              <w:rPr>
                <w:rFonts w:asciiTheme="minorHAnsi" w:hAnsiTheme="minorHAnsi"/>
              </w:rPr>
              <w:t>2006 - 2014</w:t>
            </w:r>
          </w:p>
        </w:tc>
        <w:tc>
          <w:tcPr>
            <w:tcW w:w="1379" w:type="dxa"/>
            <w:tcBorders>
              <w:top w:val="single" w:sz="4" w:space="0" w:color="auto"/>
              <w:left w:val="single" w:sz="4" w:space="0" w:color="auto"/>
              <w:bottom w:val="single" w:sz="4" w:space="0" w:color="auto"/>
              <w:right w:val="single" w:sz="4" w:space="0" w:color="auto"/>
            </w:tcBorders>
            <w:vAlign w:val="center"/>
            <w:hideMark/>
          </w:tcPr>
          <w:p w14:paraId="2A89F97B" w14:textId="77777777" w:rsidR="004B4723" w:rsidRPr="00E432E0" w:rsidRDefault="004B4723" w:rsidP="00C04E8D">
            <w:pPr>
              <w:jc w:val="center"/>
              <w:rPr>
                <w:rFonts w:asciiTheme="minorHAnsi" w:hAnsiTheme="minorHAnsi"/>
                <w:szCs w:val="22"/>
              </w:rPr>
            </w:pPr>
            <w:r w:rsidRPr="00E432E0">
              <w:rPr>
                <w:rFonts w:asciiTheme="minorHAnsi" w:hAnsiTheme="minorHAnsi"/>
              </w:rPr>
              <w:t>7.7</w:t>
            </w:r>
          </w:p>
        </w:tc>
        <w:tc>
          <w:tcPr>
            <w:tcW w:w="1479" w:type="dxa"/>
            <w:tcBorders>
              <w:top w:val="single" w:sz="4" w:space="0" w:color="auto"/>
              <w:left w:val="single" w:sz="4" w:space="0" w:color="auto"/>
              <w:bottom w:val="single" w:sz="4" w:space="0" w:color="auto"/>
              <w:right w:val="single" w:sz="4" w:space="0" w:color="auto"/>
            </w:tcBorders>
            <w:vAlign w:val="center"/>
            <w:hideMark/>
          </w:tcPr>
          <w:p w14:paraId="0A34AADE" w14:textId="77777777" w:rsidR="004B4723" w:rsidRPr="00E432E0" w:rsidRDefault="004B4723" w:rsidP="00C04E8D">
            <w:pPr>
              <w:jc w:val="center"/>
              <w:rPr>
                <w:rFonts w:asciiTheme="minorHAnsi" w:hAnsiTheme="minorHAnsi"/>
                <w:szCs w:val="22"/>
              </w:rPr>
            </w:pPr>
            <w:r w:rsidRPr="00E432E0">
              <w:rPr>
                <w:rFonts w:asciiTheme="minorHAnsi" w:hAnsiTheme="minorHAnsi"/>
              </w:rPr>
              <w:t>2.26</w:t>
            </w:r>
          </w:p>
        </w:tc>
      </w:tr>
      <w:tr w:rsidR="004B4723" w:rsidRPr="00E432E0" w14:paraId="0C6583E0" w14:textId="77777777" w:rsidTr="00C04E8D">
        <w:tc>
          <w:tcPr>
            <w:tcW w:w="1350" w:type="dxa"/>
            <w:vMerge/>
            <w:tcBorders>
              <w:left w:val="single" w:sz="4" w:space="0" w:color="auto"/>
              <w:bottom w:val="single" w:sz="4" w:space="0" w:color="auto"/>
              <w:right w:val="single" w:sz="4" w:space="0" w:color="auto"/>
            </w:tcBorders>
            <w:vAlign w:val="center"/>
          </w:tcPr>
          <w:p w14:paraId="0BA64A50" w14:textId="77777777" w:rsidR="004B4723" w:rsidRPr="00E432E0" w:rsidRDefault="004B4723" w:rsidP="00C04E8D">
            <w:pPr>
              <w:rPr>
                <w:rFonts w:asciiTheme="minorHAnsi" w:hAnsiTheme="minorHAnsi"/>
              </w:rPr>
            </w:pPr>
          </w:p>
        </w:tc>
        <w:tc>
          <w:tcPr>
            <w:tcW w:w="1732" w:type="dxa"/>
            <w:tcBorders>
              <w:top w:val="single" w:sz="4" w:space="0" w:color="auto"/>
              <w:left w:val="single" w:sz="4" w:space="0" w:color="auto"/>
              <w:bottom w:val="single" w:sz="4" w:space="0" w:color="auto"/>
              <w:right w:val="single" w:sz="4" w:space="0" w:color="auto"/>
            </w:tcBorders>
          </w:tcPr>
          <w:p w14:paraId="057D9CBB" w14:textId="77777777" w:rsidR="004B4723" w:rsidRPr="00E432E0" w:rsidRDefault="004B4723" w:rsidP="00C04E8D">
            <w:pPr>
              <w:rPr>
                <w:rFonts w:asciiTheme="minorHAnsi" w:hAnsiTheme="minorHAnsi"/>
              </w:rPr>
            </w:pPr>
            <w:r w:rsidRPr="00E432E0">
              <w:rPr>
                <w:rFonts w:asciiTheme="minorHAnsi" w:hAnsiTheme="minorHAnsi"/>
              </w:rPr>
              <w:t xml:space="preserve">2015 on </w:t>
            </w:r>
          </w:p>
        </w:tc>
        <w:tc>
          <w:tcPr>
            <w:tcW w:w="1379" w:type="dxa"/>
            <w:tcBorders>
              <w:top w:val="single" w:sz="4" w:space="0" w:color="auto"/>
              <w:left w:val="single" w:sz="4" w:space="0" w:color="auto"/>
              <w:bottom w:val="single" w:sz="4" w:space="0" w:color="auto"/>
              <w:right w:val="single" w:sz="4" w:space="0" w:color="auto"/>
            </w:tcBorders>
          </w:tcPr>
          <w:p w14:paraId="3EF27837" w14:textId="77777777" w:rsidR="004B4723" w:rsidRPr="00E432E0" w:rsidRDefault="004B4723" w:rsidP="00C04E8D">
            <w:pPr>
              <w:jc w:val="center"/>
              <w:rPr>
                <w:rFonts w:asciiTheme="minorHAnsi" w:hAnsiTheme="minorHAnsi"/>
                <w:szCs w:val="22"/>
              </w:rPr>
            </w:pPr>
            <w:r w:rsidRPr="00E432E0">
              <w:rPr>
                <w:rFonts w:asciiTheme="minorHAnsi" w:hAnsiTheme="minorHAnsi"/>
              </w:rPr>
              <w:t>8.2</w:t>
            </w:r>
          </w:p>
        </w:tc>
        <w:tc>
          <w:tcPr>
            <w:tcW w:w="1479" w:type="dxa"/>
            <w:tcBorders>
              <w:top w:val="single" w:sz="4" w:space="0" w:color="auto"/>
              <w:left w:val="single" w:sz="4" w:space="0" w:color="auto"/>
              <w:bottom w:val="single" w:sz="4" w:space="0" w:color="auto"/>
              <w:right w:val="single" w:sz="4" w:space="0" w:color="auto"/>
            </w:tcBorders>
          </w:tcPr>
          <w:p w14:paraId="76FABE5A" w14:textId="77777777" w:rsidR="004B4723" w:rsidRPr="00E432E0" w:rsidRDefault="004B4723" w:rsidP="00C04E8D">
            <w:pPr>
              <w:jc w:val="center"/>
              <w:rPr>
                <w:rFonts w:asciiTheme="minorHAnsi" w:hAnsiTheme="minorHAnsi"/>
                <w:szCs w:val="22"/>
              </w:rPr>
            </w:pPr>
            <w:r w:rsidRPr="00E432E0">
              <w:rPr>
                <w:rFonts w:asciiTheme="minorHAnsi" w:hAnsiTheme="minorHAnsi"/>
              </w:rPr>
              <w:t>2.40</w:t>
            </w:r>
          </w:p>
        </w:tc>
      </w:tr>
      <w:tr w:rsidR="004B4723" w:rsidRPr="00E432E0" w14:paraId="6EFC71B7" w14:textId="77777777" w:rsidTr="00C04E8D">
        <w:tc>
          <w:tcPr>
            <w:tcW w:w="1350" w:type="dxa"/>
            <w:tcBorders>
              <w:top w:val="single" w:sz="4" w:space="0" w:color="auto"/>
              <w:left w:val="single" w:sz="4" w:space="0" w:color="auto"/>
              <w:bottom w:val="single" w:sz="4" w:space="0" w:color="auto"/>
              <w:right w:val="single" w:sz="4" w:space="0" w:color="auto"/>
            </w:tcBorders>
            <w:vAlign w:val="center"/>
            <w:hideMark/>
          </w:tcPr>
          <w:p w14:paraId="2D80E18C" w14:textId="77777777" w:rsidR="004B4723" w:rsidRPr="00E432E0" w:rsidRDefault="004B4723" w:rsidP="00C04E8D">
            <w:pPr>
              <w:rPr>
                <w:rFonts w:asciiTheme="minorHAnsi" w:hAnsiTheme="minorHAnsi"/>
              </w:rPr>
            </w:pPr>
            <w:r w:rsidRPr="00E432E0">
              <w:rPr>
                <w:rFonts w:asciiTheme="minorHAnsi" w:hAnsiTheme="minorHAnsi"/>
              </w:rPr>
              <w:t>Resistance</w:t>
            </w:r>
          </w:p>
        </w:tc>
        <w:tc>
          <w:tcPr>
            <w:tcW w:w="1732" w:type="dxa"/>
            <w:tcBorders>
              <w:top w:val="single" w:sz="4" w:space="0" w:color="auto"/>
              <w:left w:val="single" w:sz="4" w:space="0" w:color="auto"/>
              <w:bottom w:val="single" w:sz="4" w:space="0" w:color="auto"/>
              <w:right w:val="single" w:sz="4" w:space="0" w:color="auto"/>
            </w:tcBorders>
            <w:vAlign w:val="center"/>
            <w:hideMark/>
          </w:tcPr>
          <w:p w14:paraId="4459820A" w14:textId="77777777" w:rsidR="004B4723" w:rsidRPr="00E432E0" w:rsidRDefault="004B4723" w:rsidP="00C04E8D">
            <w:pPr>
              <w:rPr>
                <w:rFonts w:asciiTheme="minorHAnsi" w:hAnsiTheme="minorHAnsi"/>
              </w:rPr>
            </w:pPr>
            <w:r w:rsidRPr="00E432E0">
              <w:rPr>
                <w:rFonts w:asciiTheme="minorHAnsi" w:hAnsiTheme="minorHAnsi"/>
              </w:rPr>
              <w:t>N/A</w:t>
            </w:r>
          </w:p>
        </w:tc>
        <w:tc>
          <w:tcPr>
            <w:tcW w:w="1379" w:type="dxa"/>
            <w:tcBorders>
              <w:top w:val="single" w:sz="4" w:space="0" w:color="auto"/>
              <w:left w:val="single" w:sz="4" w:space="0" w:color="auto"/>
              <w:bottom w:val="single" w:sz="4" w:space="0" w:color="auto"/>
              <w:right w:val="single" w:sz="4" w:space="0" w:color="auto"/>
            </w:tcBorders>
            <w:vAlign w:val="center"/>
            <w:hideMark/>
          </w:tcPr>
          <w:p w14:paraId="38DE8CBB" w14:textId="77777777" w:rsidR="004B4723" w:rsidRPr="00E432E0" w:rsidRDefault="004B4723" w:rsidP="00C04E8D">
            <w:pPr>
              <w:jc w:val="center"/>
              <w:rPr>
                <w:rFonts w:asciiTheme="minorHAnsi" w:hAnsiTheme="minorHAnsi"/>
                <w:szCs w:val="22"/>
              </w:rPr>
            </w:pPr>
            <w:r w:rsidRPr="00E432E0">
              <w:rPr>
                <w:rFonts w:asciiTheme="minorHAnsi" w:hAnsiTheme="minorHAnsi"/>
              </w:rPr>
              <w:t>N/A</w:t>
            </w:r>
          </w:p>
        </w:tc>
        <w:tc>
          <w:tcPr>
            <w:tcW w:w="1479" w:type="dxa"/>
            <w:tcBorders>
              <w:top w:val="single" w:sz="4" w:space="0" w:color="auto"/>
              <w:left w:val="single" w:sz="4" w:space="0" w:color="auto"/>
              <w:bottom w:val="single" w:sz="4" w:space="0" w:color="auto"/>
              <w:right w:val="single" w:sz="4" w:space="0" w:color="auto"/>
            </w:tcBorders>
            <w:vAlign w:val="center"/>
            <w:hideMark/>
          </w:tcPr>
          <w:p w14:paraId="4CC9A645" w14:textId="77777777" w:rsidR="004B4723" w:rsidRPr="00E432E0" w:rsidRDefault="004B4723" w:rsidP="00C04E8D">
            <w:pPr>
              <w:jc w:val="center"/>
              <w:rPr>
                <w:rFonts w:asciiTheme="minorHAnsi" w:hAnsiTheme="minorHAnsi"/>
                <w:szCs w:val="22"/>
              </w:rPr>
            </w:pPr>
            <w:r w:rsidRPr="00E432E0">
              <w:rPr>
                <w:rFonts w:asciiTheme="minorHAnsi" w:hAnsiTheme="minorHAnsi"/>
              </w:rPr>
              <w:t>1.00</w:t>
            </w:r>
          </w:p>
        </w:tc>
      </w:tr>
    </w:tbl>
    <w:p w14:paraId="65A372B6" w14:textId="77777777" w:rsidR="004B4723" w:rsidRPr="00E432E0" w:rsidRDefault="004B4723" w:rsidP="004B4723">
      <w:pPr>
        <w:spacing w:after="240"/>
        <w:ind w:left="1440" w:hanging="720"/>
        <w:rPr>
          <w:rFonts w:cstheme="minorHAnsi"/>
          <w:b/>
          <w:szCs w:val="20"/>
        </w:rPr>
      </w:pPr>
    </w:p>
    <w:p w14:paraId="4A74AC6C" w14:textId="77777777" w:rsidR="004B4723" w:rsidRPr="00E432E0" w:rsidRDefault="004B4723" w:rsidP="004B4723">
      <w:pPr>
        <w:spacing w:after="240"/>
        <w:ind w:left="1440" w:hanging="1440"/>
        <w:rPr>
          <w:rFonts w:cstheme="minorHAnsi"/>
          <w:b/>
          <w:szCs w:val="20"/>
        </w:rPr>
      </w:pPr>
      <w:r w:rsidRPr="00E432E0">
        <w:rPr>
          <w:noProof/>
        </w:rPr>
        <mc:AlternateContent>
          <mc:Choice Requires="wps">
            <w:drawing>
              <wp:inline distT="0" distB="0" distL="0" distR="0" wp14:anchorId="43DBA605" wp14:editId="5C7CDF56">
                <wp:extent cx="5852160" cy="1254642"/>
                <wp:effectExtent l="0" t="0" r="15240" b="22225"/>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1254642"/>
                        </a:xfrm>
                        <a:prstGeom prst="rect">
                          <a:avLst/>
                        </a:prstGeom>
                        <a:solidFill>
                          <a:srgbClr val="FFFFFF"/>
                        </a:solidFill>
                        <a:ln w="9525">
                          <a:solidFill>
                            <a:srgbClr val="000000"/>
                          </a:solidFill>
                          <a:miter lim="800000"/>
                          <a:headEnd/>
                          <a:tailEnd/>
                        </a:ln>
                      </wps:spPr>
                      <wps:txbx>
                        <w:txbxContent>
                          <w:p w14:paraId="24E9978A" w14:textId="77777777" w:rsidR="00F60751" w:rsidRDefault="00F60751" w:rsidP="004B4723">
                            <w:pPr>
                              <w:rPr>
                                <w:rFonts w:cstheme="minorHAnsi"/>
                                <w:highlight w:val="yellow"/>
                              </w:rPr>
                            </w:pPr>
                            <w:r>
                              <w:rPr>
                                <w:rFonts w:cstheme="minorHAnsi"/>
                              </w:rPr>
                              <w:t>Using the same 8 W LED that is installed in home with 2.0 COP Heat Pump (i.e., the heat pump was installed prior to 2006):</w:t>
                            </w:r>
                          </w:p>
                          <w:p w14:paraId="30674BD2" w14:textId="77777777" w:rsidR="00F60751" w:rsidRDefault="00F60751" w:rsidP="004B4723">
                            <w:pPr>
                              <w:ind w:firstLine="720"/>
                              <w:rPr>
                                <w:rFonts w:cstheme="minorHAnsi"/>
                                <w:noProof/>
                              </w:rPr>
                            </w:pPr>
                            <w:r>
                              <w:rPr>
                                <w:rFonts w:cstheme="minorHAnsi"/>
                                <w:noProof/>
                              </w:rPr>
                              <w:t>∆kWh</w:t>
                            </w:r>
                            <w:r>
                              <w:rPr>
                                <w:rFonts w:cstheme="minorHAnsi"/>
                                <w:noProof/>
                                <w:vertAlign w:val="subscript"/>
                              </w:rPr>
                              <w:t>1st year</w:t>
                            </w:r>
                            <w:r>
                              <w:rPr>
                                <w:rFonts w:cstheme="minorHAnsi"/>
                                <w:noProof/>
                              </w:rPr>
                              <w:t xml:space="preserve">  </w:t>
                            </w:r>
                            <w:r>
                              <w:rPr>
                                <w:rFonts w:cstheme="minorHAnsi"/>
                                <w:noProof/>
                              </w:rPr>
                              <w:tab/>
                              <w:t>= - (((29-8) / 1000) * 0.92 * 759 * 0.49) / 2.0</w:t>
                            </w:r>
                          </w:p>
                          <w:p w14:paraId="05D48418" w14:textId="77777777" w:rsidR="00F60751" w:rsidRDefault="00F60751" w:rsidP="004B4723">
                            <w:pPr>
                              <w:rPr>
                                <w:rFonts w:cstheme="minorHAnsi"/>
                              </w:rPr>
                            </w:pPr>
                            <w:r>
                              <w:rPr>
                                <w:rFonts w:cstheme="minorHAnsi"/>
                              </w:rPr>
                              <w:tab/>
                            </w:r>
                            <w:r>
                              <w:rPr>
                                <w:rFonts w:cstheme="minorHAnsi"/>
                              </w:rPr>
                              <w:tab/>
                            </w:r>
                            <w:r>
                              <w:rPr>
                                <w:rFonts w:cstheme="minorHAnsi"/>
                              </w:rPr>
                              <w:tab/>
                              <w:t>= - 3.6 kWh</w:t>
                            </w:r>
                          </w:p>
                          <w:p w14:paraId="44DC472A" w14:textId="77777777" w:rsidR="00F60751" w:rsidRDefault="00F60751" w:rsidP="004B4723">
                            <w:pPr>
                              <w:rPr>
                                <w:rFonts w:cstheme="minorHAnsi"/>
                              </w:rPr>
                            </w:pPr>
                            <w:r>
                              <w:rPr>
                                <w:rFonts w:cstheme="minorHAnsi"/>
                              </w:rPr>
                              <w:t>Second and third year install savings should be calculated using the appropriate ISR and the delta watts and hours from the install year. The appropriate baseline shift adjustment should then be applied to all installs.</w:t>
                            </w:r>
                          </w:p>
                          <w:p w14:paraId="51A2E3CF" w14:textId="77777777" w:rsidR="00F60751" w:rsidRDefault="00F60751" w:rsidP="004B4723"/>
                        </w:txbxContent>
                      </wps:txbx>
                      <wps:bodyPr rot="0" vert="horz" wrap="square" lIns="91440" tIns="45720" rIns="91440" bIns="45720" anchor="t" anchorCtr="0">
                        <a:noAutofit/>
                      </wps:bodyPr>
                    </wps:wsp>
                  </a:graphicData>
                </a:graphic>
              </wp:inline>
            </w:drawing>
          </mc:Choice>
          <mc:Fallback>
            <w:pict>
              <v:shape w14:anchorId="43DBA605" id="Text Box 44" o:spid="_x0000_s1109" type="#_x0000_t202" style="width:460.8pt;height:9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">
                <v:textbox>
                  <w:txbxContent>
                    <w:p w14:paraId="24E9978A" w14:textId="77777777" w:rsidR="00F60751" w:rsidRDefault="00F60751" w:rsidP="004B4723">
                      <w:pPr>
                        <w:rPr>
                          <w:rFonts w:cstheme="minorHAnsi"/>
                          <w:highlight w:val="yellow"/>
                        </w:rPr>
                      </w:pPr>
                      <w:r>
                        <w:rPr>
                          <w:rFonts w:cstheme="minorHAnsi"/>
                        </w:rPr>
                        <w:t>Using the same 8 W LED that is installed in home with 2.0 COP Heat Pump (i.e., the heat pump was installed prior to 2006):</w:t>
                      </w:r>
                    </w:p>
                    <w:p w14:paraId="30674BD2" w14:textId="77777777" w:rsidR="00F60751" w:rsidRDefault="00F60751" w:rsidP="004B4723">
                      <w:pPr>
                        <w:ind w:firstLine="720"/>
                        <w:rPr>
                          <w:rFonts w:cstheme="minorHAnsi"/>
                          <w:noProof/>
                        </w:rPr>
                      </w:pPr>
                      <w:r>
                        <w:rPr>
                          <w:rFonts w:cstheme="minorHAnsi"/>
                          <w:noProof/>
                        </w:rPr>
                        <w:t>∆kWh</w:t>
                      </w:r>
                      <w:r>
                        <w:rPr>
                          <w:rFonts w:cstheme="minorHAnsi"/>
                          <w:noProof/>
                          <w:vertAlign w:val="subscript"/>
                        </w:rPr>
                        <w:t>1st year</w:t>
                      </w:r>
                      <w:r>
                        <w:rPr>
                          <w:rFonts w:cstheme="minorHAnsi"/>
                          <w:noProof/>
                        </w:rPr>
                        <w:t xml:space="preserve">  </w:t>
                      </w:r>
                      <w:r>
                        <w:rPr>
                          <w:rFonts w:cstheme="minorHAnsi"/>
                          <w:noProof/>
                        </w:rPr>
                        <w:tab/>
                        <w:t>= - (((29-8) / 1000) * 0.92 * 759 * 0.49) / 2.0</w:t>
                      </w:r>
                    </w:p>
                    <w:p w14:paraId="05D48418" w14:textId="77777777" w:rsidR="00F60751" w:rsidRDefault="00F60751" w:rsidP="004B4723">
                      <w:pPr>
                        <w:rPr>
                          <w:rFonts w:cstheme="minorHAnsi"/>
                        </w:rPr>
                      </w:pPr>
                      <w:r>
                        <w:rPr>
                          <w:rFonts w:cstheme="minorHAnsi"/>
                        </w:rPr>
                        <w:tab/>
                      </w:r>
                      <w:r>
                        <w:rPr>
                          <w:rFonts w:cstheme="minorHAnsi"/>
                        </w:rPr>
                        <w:tab/>
                      </w:r>
                      <w:r>
                        <w:rPr>
                          <w:rFonts w:cstheme="minorHAnsi"/>
                        </w:rPr>
                        <w:tab/>
                        <w:t>= - 3.6 kWh</w:t>
                      </w:r>
                    </w:p>
                    <w:p w14:paraId="44DC472A" w14:textId="77777777" w:rsidR="00F60751" w:rsidRDefault="00F60751" w:rsidP="004B4723">
                      <w:pPr>
                        <w:rPr>
                          <w:rFonts w:cstheme="minorHAnsi"/>
                        </w:rPr>
                      </w:pPr>
                      <w:r>
                        <w:rPr>
                          <w:rFonts w:cstheme="minorHAnsi"/>
                        </w:rPr>
                        <w:t>Second and third year install savings should be calculated using the appropriate ISR and the delta watts and hours from the install year. The appropriate baseline shift adjustment should then be applied to all installs.</w:t>
                      </w:r>
                    </w:p>
                    <w:p w14:paraId="51A2E3CF" w14:textId="77777777" w:rsidR="00F60751" w:rsidRDefault="00F60751" w:rsidP="004B4723"/>
                  </w:txbxContent>
                </v:textbox>
                <w10:anchorlock/>
              </v:shape>
            </w:pict>
          </mc:Fallback>
        </mc:AlternateContent>
      </w:r>
    </w:p>
    <w:p w14:paraId="7907922F" w14:textId="77777777" w:rsidR="004B4723" w:rsidRPr="00E432E0" w:rsidRDefault="004B4723" w:rsidP="004B4723">
      <w:pPr>
        <w:widowControl/>
        <w:spacing w:after="200" w:line="276" w:lineRule="auto"/>
        <w:jc w:val="left"/>
        <w:rPr>
          <w:rFonts w:eastAsiaTheme="majorEastAsia" w:cstheme="majorBidi"/>
          <w:b/>
          <w:iCs/>
          <w:smallCaps/>
          <w:sz w:val="22"/>
        </w:rPr>
      </w:pPr>
      <w:del w:id="9830" w:author="Samuel Dent" w:date="2015-12-17T06:09:00Z">
        <w:r w:rsidDel="008329D7">
          <w:rPr>
            <w:rFonts w:eastAsiaTheme="majorEastAsia" w:cstheme="majorBidi"/>
            <w:b/>
            <w:iCs/>
            <w:smallCaps/>
            <w:sz w:val="22"/>
          </w:rPr>
          <w:br w:type="page"/>
        </w:r>
      </w:del>
      <w:r w:rsidRPr="00E432E0">
        <w:rPr>
          <w:rFonts w:eastAsiaTheme="majorEastAsia" w:cstheme="majorBidi"/>
          <w:b/>
          <w:iCs/>
          <w:smallCaps/>
          <w:sz w:val="22"/>
        </w:rPr>
        <w:t>Summer Coincident Peak Demand Savings</w:t>
      </w:r>
    </w:p>
    <w:p w14:paraId="328004F1" w14:textId="77777777" w:rsidR="004B4723" w:rsidRPr="00E432E0" w:rsidRDefault="004B4723" w:rsidP="004B4723">
      <w:pPr>
        <w:spacing w:after="240"/>
        <w:ind w:left="1440"/>
        <w:rPr>
          <w:rFonts w:cstheme="minorHAnsi"/>
          <w:noProof/>
          <w:szCs w:val="20"/>
          <w:lang w:val="nl-NL"/>
        </w:rPr>
      </w:pPr>
      <w:r w:rsidRPr="00E432E0">
        <w:rPr>
          <w:rFonts w:cstheme="minorHAnsi"/>
          <w:noProof/>
        </w:rPr>
        <w:t>∆kW</w:t>
      </w:r>
      <w:r w:rsidRPr="00E432E0">
        <w:rPr>
          <w:rFonts w:cstheme="minorHAnsi"/>
          <w:noProof/>
        </w:rPr>
        <w:tab/>
        <w:t>= ((WattsBase - WattsEE) / 1 000) * ISR * WHFd * CF</w:t>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p>
    <w:p w14:paraId="744A72BB" w14:textId="77777777" w:rsidR="004B4723" w:rsidRPr="00E432E0" w:rsidRDefault="004B4723" w:rsidP="004B4723">
      <w:pPr>
        <w:spacing w:after="240"/>
        <w:rPr>
          <w:rFonts w:cstheme="minorHAnsi"/>
          <w:noProof/>
          <w:lang w:val="nl-NL"/>
        </w:rPr>
      </w:pPr>
      <w:r w:rsidRPr="00E432E0">
        <w:rPr>
          <w:rFonts w:cstheme="minorHAnsi"/>
          <w:noProof/>
          <w:lang w:val="nl-NL"/>
        </w:rPr>
        <w:t>Where:</w:t>
      </w:r>
    </w:p>
    <w:p w14:paraId="67206053" w14:textId="77777777" w:rsidR="004B4723" w:rsidRPr="00E432E0" w:rsidRDefault="004B4723" w:rsidP="004B4723">
      <w:pPr>
        <w:spacing w:after="240"/>
        <w:ind w:firstLine="720"/>
        <w:rPr>
          <w:rFonts w:cstheme="minorHAnsi"/>
          <w:noProof/>
        </w:rPr>
      </w:pPr>
      <w:r w:rsidRPr="00E432E0">
        <w:rPr>
          <w:rFonts w:cstheme="minorHAnsi"/>
          <w:noProof/>
        </w:rPr>
        <w:t>WHFd</w:t>
      </w:r>
      <w:r w:rsidRPr="00E432E0">
        <w:rPr>
          <w:rFonts w:cstheme="minorHAnsi"/>
          <w:noProof/>
        </w:rPr>
        <w:tab/>
      </w:r>
      <w:r>
        <w:rPr>
          <w:rFonts w:cstheme="minorHAnsi"/>
          <w:noProof/>
        </w:rPr>
        <w:tab/>
      </w:r>
      <w:r w:rsidRPr="00E432E0">
        <w:rPr>
          <w:rFonts w:cstheme="minorHAnsi"/>
          <w:noProof/>
        </w:rPr>
        <w:t xml:space="preserve">= Waste heat factor for demand to account for cooling savings from efficient lighting. </w:t>
      </w:r>
    </w:p>
    <w:tbl>
      <w:tblPr>
        <w:tblW w:w="0" w:type="auto"/>
        <w:jc w:val="center"/>
        <w:tblLook w:val="04A0" w:firstRow="1" w:lastRow="0" w:firstColumn="1" w:lastColumn="0" w:noHBand="0" w:noVBand="1"/>
      </w:tblPr>
      <w:tblGrid>
        <w:gridCol w:w="3888"/>
        <w:gridCol w:w="1170"/>
      </w:tblGrid>
      <w:tr w:rsidR="004B4723" w:rsidRPr="00E432E0" w14:paraId="0A5DA981" w14:textId="77777777" w:rsidTr="00C04E8D">
        <w:trPr>
          <w:jc w:val="center"/>
        </w:trPr>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01C3BAC" w14:textId="77777777" w:rsidR="004B4723" w:rsidRPr="00E432E0" w:rsidRDefault="004B4723" w:rsidP="00C04E8D">
            <w:pPr>
              <w:jc w:val="center"/>
              <w:rPr>
                <w:b/>
                <w:color w:val="FFFFFF" w:themeColor="background1"/>
              </w:rPr>
            </w:pPr>
            <w:r w:rsidRPr="00E432E0">
              <w:rPr>
                <w:b/>
                <w:color w:val="FFFFFF" w:themeColor="background1"/>
              </w:rPr>
              <w:t>Bulb Location</w:t>
            </w:r>
          </w:p>
        </w:tc>
        <w:tc>
          <w:tcPr>
            <w:tcW w:w="117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62A286D" w14:textId="77777777" w:rsidR="004B4723" w:rsidRPr="00E432E0" w:rsidRDefault="004B4723" w:rsidP="00C04E8D">
            <w:pPr>
              <w:jc w:val="center"/>
              <w:rPr>
                <w:b/>
                <w:color w:val="FFFFFF" w:themeColor="background1"/>
              </w:rPr>
            </w:pPr>
            <w:r w:rsidRPr="00E432E0">
              <w:rPr>
                <w:b/>
                <w:color w:val="FFFFFF" w:themeColor="background1"/>
              </w:rPr>
              <w:t>WHFd</w:t>
            </w:r>
          </w:p>
        </w:tc>
      </w:tr>
      <w:tr w:rsidR="004B4723" w:rsidRPr="00E432E0" w14:paraId="4D2F0B13" w14:textId="77777777" w:rsidTr="00C04E8D">
        <w:trPr>
          <w:jc w:val="center"/>
        </w:trPr>
        <w:tc>
          <w:tcPr>
            <w:tcW w:w="3888" w:type="dxa"/>
            <w:tcBorders>
              <w:top w:val="single" w:sz="4" w:space="0" w:color="auto"/>
              <w:left w:val="single" w:sz="4" w:space="0" w:color="auto"/>
              <w:bottom w:val="single" w:sz="4" w:space="0" w:color="auto"/>
              <w:right w:val="single" w:sz="4" w:space="0" w:color="auto"/>
            </w:tcBorders>
            <w:vAlign w:val="center"/>
            <w:hideMark/>
          </w:tcPr>
          <w:p w14:paraId="463C6D6A" w14:textId="77777777" w:rsidR="004B4723" w:rsidRPr="00E432E0" w:rsidRDefault="004B4723" w:rsidP="00C04E8D">
            <w:r w:rsidRPr="00E432E0">
              <w:t>Interior single family or unknown location</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73E5427" w14:textId="77777777" w:rsidR="004B4723" w:rsidRPr="00E432E0" w:rsidRDefault="004B4723" w:rsidP="00C04E8D">
            <w:pPr>
              <w:jc w:val="center"/>
            </w:pPr>
            <w:r w:rsidRPr="00E432E0">
              <w:t>1.11</w:t>
            </w:r>
            <w:r w:rsidRPr="009C362B">
              <w:rPr>
                <w:rFonts w:eastAsiaTheme="majorEastAsia"/>
                <w:vertAlign w:val="superscript"/>
              </w:rPr>
              <w:footnoteReference w:id="834"/>
            </w:r>
          </w:p>
        </w:tc>
      </w:tr>
      <w:tr w:rsidR="004B4723" w:rsidRPr="00E432E0" w14:paraId="74215574" w14:textId="77777777" w:rsidTr="00C04E8D">
        <w:trPr>
          <w:jc w:val="center"/>
        </w:trPr>
        <w:tc>
          <w:tcPr>
            <w:tcW w:w="3888" w:type="dxa"/>
            <w:tcBorders>
              <w:top w:val="single" w:sz="4" w:space="0" w:color="auto"/>
              <w:left w:val="single" w:sz="4" w:space="0" w:color="auto"/>
              <w:bottom w:val="single" w:sz="4" w:space="0" w:color="auto"/>
              <w:right w:val="single" w:sz="4" w:space="0" w:color="auto"/>
            </w:tcBorders>
            <w:vAlign w:val="center"/>
            <w:hideMark/>
          </w:tcPr>
          <w:p w14:paraId="20C8A681" w14:textId="77777777" w:rsidR="004B4723" w:rsidRPr="00E432E0" w:rsidRDefault="004B4723" w:rsidP="00C04E8D">
            <w:r w:rsidRPr="00E432E0">
              <w:lastRenderedPageBreak/>
              <w:t>Multi family in unit</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CA86B18" w14:textId="77777777" w:rsidR="004B4723" w:rsidRPr="00E432E0" w:rsidRDefault="004B4723" w:rsidP="00C04E8D">
            <w:pPr>
              <w:jc w:val="center"/>
            </w:pPr>
            <w:r w:rsidRPr="00E432E0">
              <w:t>1.07</w:t>
            </w:r>
            <w:r w:rsidRPr="009C362B">
              <w:rPr>
                <w:rFonts w:eastAsiaTheme="majorEastAsia"/>
                <w:vertAlign w:val="superscript"/>
              </w:rPr>
              <w:footnoteReference w:id="835"/>
            </w:r>
          </w:p>
        </w:tc>
      </w:tr>
      <w:tr w:rsidR="004B4723" w:rsidRPr="00E432E0" w14:paraId="3AEE95AE" w14:textId="77777777" w:rsidTr="00C04E8D">
        <w:trPr>
          <w:jc w:val="center"/>
        </w:trPr>
        <w:tc>
          <w:tcPr>
            <w:tcW w:w="3888" w:type="dxa"/>
            <w:tcBorders>
              <w:top w:val="single" w:sz="4" w:space="0" w:color="auto"/>
              <w:left w:val="single" w:sz="4" w:space="0" w:color="auto"/>
              <w:bottom w:val="single" w:sz="4" w:space="0" w:color="auto"/>
              <w:right w:val="single" w:sz="4" w:space="0" w:color="auto"/>
            </w:tcBorders>
            <w:vAlign w:val="center"/>
          </w:tcPr>
          <w:p w14:paraId="3DD825E6" w14:textId="77777777" w:rsidR="004B4723" w:rsidRPr="00E432E0" w:rsidRDefault="004B4723" w:rsidP="00C04E8D">
            <w:r w:rsidRPr="00E432E0">
              <w:t>Exterior or uncooled location</w:t>
            </w:r>
          </w:p>
        </w:tc>
        <w:tc>
          <w:tcPr>
            <w:tcW w:w="1170" w:type="dxa"/>
            <w:tcBorders>
              <w:top w:val="single" w:sz="4" w:space="0" w:color="auto"/>
              <w:left w:val="single" w:sz="4" w:space="0" w:color="auto"/>
              <w:bottom w:val="single" w:sz="4" w:space="0" w:color="auto"/>
              <w:right w:val="single" w:sz="4" w:space="0" w:color="auto"/>
            </w:tcBorders>
            <w:vAlign w:val="center"/>
          </w:tcPr>
          <w:p w14:paraId="2832AB9E" w14:textId="77777777" w:rsidR="004B4723" w:rsidRPr="00E432E0" w:rsidRDefault="004B4723" w:rsidP="00C04E8D">
            <w:pPr>
              <w:jc w:val="center"/>
            </w:pPr>
            <w:r w:rsidRPr="00E432E0">
              <w:t>1.0</w:t>
            </w:r>
          </w:p>
        </w:tc>
      </w:tr>
    </w:tbl>
    <w:p w14:paraId="6DF10069" w14:textId="77777777" w:rsidR="004B4723" w:rsidRPr="00E432E0" w:rsidDel="008329D7" w:rsidRDefault="004B4723" w:rsidP="004B4723">
      <w:pPr>
        <w:spacing w:after="240"/>
        <w:ind w:left="1440"/>
        <w:rPr>
          <w:del w:id="9831" w:author="Samuel Dent" w:date="2015-12-17T06:09:00Z"/>
          <w:rFonts w:cstheme="minorHAnsi"/>
          <w:noProof/>
        </w:rPr>
      </w:pPr>
    </w:p>
    <w:p w14:paraId="51A9B1EE" w14:textId="77777777" w:rsidR="004B4723" w:rsidRPr="00E432E0" w:rsidRDefault="004B4723" w:rsidP="004B4723">
      <w:pPr>
        <w:spacing w:after="240"/>
        <w:ind w:firstLine="720"/>
        <w:rPr>
          <w:rFonts w:cstheme="minorHAnsi"/>
        </w:rPr>
      </w:pPr>
      <w:r w:rsidRPr="00E432E0">
        <w:rPr>
          <w:rFonts w:cstheme="minorHAnsi"/>
          <w:noProof/>
        </w:rPr>
        <w:t xml:space="preserve">CF </w:t>
      </w:r>
      <w:r w:rsidRPr="00E432E0">
        <w:rPr>
          <w:rFonts w:cstheme="minorHAnsi"/>
          <w:noProof/>
        </w:rPr>
        <w:tab/>
      </w:r>
      <w:r w:rsidRPr="00E432E0">
        <w:rPr>
          <w:rFonts w:cstheme="minorHAnsi"/>
          <w:noProof/>
        </w:rPr>
        <w:tab/>
        <w:t>= Summer Peak Coincidence Factor for measure.</w:t>
      </w:r>
    </w:p>
    <w:tbl>
      <w:tblPr>
        <w:tblW w:w="6948" w:type="dxa"/>
        <w:jc w:val="center"/>
        <w:tblLook w:val="04A0" w:firstRow="1" w:lastRow="0" w:firstColumn="1" w:lastColumn="0" w:noHBand="0" w:noVBand="1"/>
      </w:tblPr>
      <w:tblGrid>
        <w:gridCol w:w="5868"/>
        <w:gridCol w:w="1080"/>
      </w:tblGrid>
      <w:tr w:rsidR="004B4723" w:rsidRPr="00E432E0" w14:paraId="288EE54E" w14:textId="77777777" w:rsidTr="00C04E8D">
        <w:trPr>
          <w:jc w:val="center"/>
        </w:trPr>
        <w:tc>
          <w:tcPr>
            <w:tcW w:w="586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61BE5FA" w14:textId="77777777" w:rsidR="004B4723" w:rsidRPr="00E432E0" w:rsidRDefault="004B4723" w:rsidP="00C04E8D">
            <w:pPr>
              <w:jc w:val="center"/>
              <w:rPr>
                <w:b/>
                <w:color w:val="FFFFFF" w:themeColor="background1"/>
              </w:rPr>
            </w:pPr>
            <w:r w:rsidRPr="00E432E0">
              <w:rPr>
                <w:b/>
                <w:color w:val="FFFFFF" w:themeColor="background1"/>
              </w:rPr>
              <w:t>Bulb Location</w:t>
            </w:r>
          </w:p>
        </w:tc>
        <w:tc>
          <w:tcPr>
            <w:tcW w:w="108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752A4F4" w14:textId="77777777" w:rsidR="004B4723" w:rsidRPr="00E432E0" w:rsidRDefault="004B4723" w:rsidP="00C04E8D">
            <w:pPr>
              <w:jc w:val="center"/>
              <w:rPr>
                <w:b/>
                <w:color w:val="FFFFFF" w:themeColor="background1"/>
              </w:rPr>
            </w:pPr>
            <w:r w:rsidRPr="00E432E0">
              <w:rPr>
                <w:b/>
                <w:color w:val="FFFFFF" w:themeColor="background1"/>
              </w:rPr>
              <w:t>CF</w:t>
            </w:r>
            <w:r w:rsidRPr="009C362B">
              <w:rPr>
                <w:rFonts w:eastAsiaTheme="majorEastAsia"/>
                <w:b/>
                <w:color w:val="FFFFFF" w:themeColor="background1"/>
                <w:vertAlign w:val="superscript"/>
              </w:rPr>
              <w:footnoteReference w:id="836"/>
            </w:r>
          </w:p>
        </w:tc>
      </w:tr>
      <w:tr w:rsidR="004B4723" w:rsidRPr="00E432E0" w14:paraId="070007E0" w14:textId="77777777" w:rsidTr="00C04E8D">
        <w:trPr>
          <w:jc w:val="center"/>
        </w:trPr>
        <w:tc>
          <w:tcPr>
            <w:tcW w:w="5868" w:type="dxa"/>
            <w:tcBorders>
              <w:top w:val="single" w:sz="4" w:space="0" w:color="auto"/>
              <w:left w:val="single" w:sz="4" w:space="0" w:color="auto"/>
              <w:bottom w:val="single" w:sz="4" w:space="0" w:color="auto"/>
              <w:right w:val="single" w:sz="4" w:space="0" w:color="auto"/>
            </w:tcBorders>
            <w:vAlign w:val="center"/>
            <w:hideMark/>
          </w:tcPr>
          <w:p w14:paraId="0CFFB1D0" w14:textId="77777777" w:rsidR="004B4723" w:rsidRPr="00E432E0" w:rsidRDefault="004B4723" w:rsidP="00C04E8D">
            <w:r w:rsidRPr="00E432E0">
              <w:t>Interior single family or unknown location or Multi family in unit</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8552F2F" w14:textId="77777777" w:rsidR="004B4723" w:rsidRPr="00E432E0" w:rsidRDefault="004B4723" w:rsidP="00C04E8D">
            <w:pPr>
              <w:jc w:val="center"/>
            </w:pPr>
            <w:r w:rsidRPr="00E432E0">
              <w:t xml:space="preserve">7.1% </w:t>
            </w:r>
          </w:p>
        </w:tc>
      </w:tr>
      <w:tr w:rsidR="004B4723" w:rsidRPr="00E432E0" w14:paraId="7F389E5B" w14:textId="77777777" w:rsidTr="00C04E8D">
        <w:trPr>
          <w:jc w:val="center"/>
        </w:trPr>
        <w:tc>
          <w:tcPr>
            <w:tcW w:w="5868" w:type="dxa"/>
            <w:tcBorders>
              <w:top w:val="single" w:sz="4" w:space="0" w:color="auto"/>
              <w:left w:val="single" w:sz="4" w:space="0" w:color="auto"/>
              <w:bottom w:val="single" w:sz="4" w:space="0" w:color="auto"/>
              <w:right w:val="single" w:sz="4" w:space="0" w:color="auto"/>
            </w:tcBorders>
            <w:hideMark/>
          </w:tcPr>
          <w:p w14:paraId="273AE223" w14:textId="77777777" w:rsidR="004B4723" w:rsidRPr="00E432E0" w:rsidRDefault="004B4723" w:rsidP="00C04E8D">
            <w:pPr>
              <w:jc w:val="left"/>
            </w:pPr>
            <w:r w:rsidRPr="00E432E0">
              <w:t>Exterior</w:t>
            </w:r>
          </w:p>
        </w:tc>
        <w:tc>
          <w:tcPr>
            <w:tcW w:w="1080" w:type="dxa"/>
            <w:tcBorders>
              <w:top w:val="single" w:sz="4" w:space="0" w:color="auto"/>
              <w:left w:val="single" w:sz="4" w:space="0" w:color="auto"/>
              <w:bottom w:val="single" w:sz="4" w:space="0" w:color="auto"/>
              <w:right w:val="single" w:sz="4" w:space="0" w:color="auto"/>
            </w:tcBorders>
            <w:hideMark/>
          </w:tcPr>
          <w:p w14:paraId="19021050" w14:textId="77777777" w:rsidR="004B4723" w:rsidRPr="00E432E0" w:rsidRDefault="004B4723" w:rsidP="00C04E8D">
            <w:pPr>
              <w:jc w:val="center"/>
            </w:pPr>
            <w:r w:rsidRPr="00E432E0">
              <w:t>27.3%</w:t>
            </w:r>
          </w:p>
        </w:tc>
      </w:tr>
      <w:tr w:rsidR="004B4723" w:rsidRPr="00E432E0" w14:paraId="01163F00" w14:textId="77777777" w:rsidTr="00C04E8D">
        <w:trPr>
          <w:jc w:val="center"/>
        </w:trPr>
        <w:tc>
          <w:tcPr>
            <w:tcW w:w="5868" w:type="dxa"/>
            <w:tcBorders>
              <w:top w:val="single" w:sz="4" w:space="0" w:color="auto"/>
              <w:left w:val="single" w:sz="4" w:space="0" w:color="auto"/>
              <w:bottom w:val="single" w:sz="4" w:space="0" w:color="auto"/>
              <w:right w:val="single" w:sz="4" w:space="0" w:color="auto"/>
            </w:tcBorders>
            <w:hideMark/>
          </w:tcPr>
          <w:p w14:paraId="3A200C55" w14:textId="77777777" w:rsidR="004B4723" w:rsidRPr="00E432E0" w:rsidRDefault="004B4723" w:rsidP="00C04E8D">
            <w:r w:rsidRPr="00E432E0">
              <w:t>Unknown</w:t>
            </w:r>
          </w:p>
        </w:tc>
        <w:tc>
          <w:tcPr>
            <w:tcW w:w="1080" w:type="dxa"/>
            <w:tcBorders>
              <w:top w:val="single" w:sz="4" w:space="0" w:color="auto"/>
              <w:left w:val="single" w:sz="4" w:space="0" w:color="auto"/>
              <w:bottom w:val="single" w:sz="4" w:space="0" w:color="auto"/>
              <w:right w:val="single" w:sz="4" w:space="0" w:color="auto"/>
            </w:tcBorders>
            <w:hideMark/>
          </w:tcPr>
          <w:p w14:paraId="7A85FBB5" w14:textId="77777777" w:rsidR="004B4723" w:rsidRPr="00E432E0" w:rsidRDefault="004B4723" w:rsidP="00C04E8D">
            <w:pPr>
              <w:jc w:val="center"/>
            </w:pPr>
            <w:r w:rsidRPr="00E432E0">
              <w:t>8.1%</w:t>
            </w:r>
          </w:p>
        </w:tc>
      </w:tr>
    </w:tbl>
    <w:p w14:paraId="4D7B9A5F" w14:textId="77777777" w:rsidR="004B4723" w:rsidRDefault="004B4723" w:rsidP="004B4723">
      <w:pPr>
        <w:tabs>
          <w:tab w:val="left" w:pos="2160"/>
        </w:tabs>
        <w:spacing w:after="240"/>
        <w:ind w:left="2160" w:hanging="720"/>
        <w:rPr>
          <w:rFonts w:cstheme="minorHAnsi"/>
        </w:rPr>
      </w:pPr>
      <w:r>
        <w:rPr>
          <w:rFonts w:cstheme="minorHAnsi"/>
        </w:rPr>
        <w:tab/>
      </w:r>
    </w:p>
    <w:p w14:paraId="19DE1145" w14:textId="77777777" w:rsidR="004B4723" w:rsidRPr="00E432E0" w:rsidRDefault="004B4723" w:rsidP="004B4723">
      <w:pPr>
        <w:tabs>
          <w:tab w:val="left" w:pos="2160"/>
        </w:tabs>
        <w:spacing w:after="240"/>
        <w:ind w:left="2160" w:hanging="720"/>
        <w:rPr>
          <w:rFonts w:cstheme="minorHAnsi"/>
        </w:rPr>
      </w:pPr>
      <w:r>
        <w:rPr>
          <w:rFonts w:cstheme="minorHAnsi"/>
        </w:rPr>
        <w:tab/>
      </w:r>
      <w:r w:rsidRPr="00E432E0">
        <w:rPr>
          <w:rFonts w:cstheme="minorHAnsi"/>
        </w:rPr>
        <w:t>Other factors as defined above</w:t>
      </w:r>
    </w:p>
    <w:p w14:paraId="77495270" w14:textId="77777777" w:rsidR="004B4723" w:rsidRPr="00E432E0" w:rsidRDefault="004B4723" w:rsidP="004B4723">
      <w:pPr>
        <w:spacing w:after="240"/>
        <w:rPr>
          <w:rFonts w:cstheme="minorHAnsi"/>
        </w:rPr>
      </w:pPr>
      <w:r w:rsidRPr="00E432E0">
        <w:rPr>
          <w:noProof/>
        </w:rPr>
        <mc:AlternateContent>
          <mc:Choice Requires="wps">
            <w:drawing>
              <wp:inline distT="0" distB="0" distL="0" distR="0" wp14:anchorId="3D90D80F" wp14:editId="78BD8DEA">
                <wp:extent cx="5669280" cy="1275907"/>
                <wp:effectExtent l="0" t="0" r="26670" b="19685"/>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1275907"/>
                        </a:xfrm>
                        <a:prstGeom prst="rect">
                          <a:avLst/>
                        </a:prstGeom>
                        <a:solidFill>
                          <a:srgbClr val="FFFFFF"/>
                        </a:solidFill>
                        <a:ln w="9525">
                          <a:solidFill>
                            <a:srgbClr val="000000"/>
                          </a:solidFill>
                          <a:miter lim="800000"/>
                          <a:headEnd/>
                          <a:tailEnd/>
                        </a:ln>
                      </wps:spPr>
                      <wps:txbx>
                        <w:txbxContent>
                          <w:p w14:paraId="710A55F6" w14:textId="77777777" w:rsidR="00F60751" w:rsidRDefault="00F60751" w:rsidP="004B4723">
                            <w:pPr>
                              <w:rPr>
                                <w:rFonts w:cstheme="minorHAnsi"/>
                              </w:rPr>
                            </w:pPr>
                            <w:r>
                              <w:rPr>
                                <w:rFonts w:cstheme="minorHAnsi"/>
                              </w:rPr>
                              <w:t>For the same 8 W LED that is installed in a single family interior location in 2014, the demand savings are:</w:t>
                            </w:r>
                          </w:p>
                          <w:p w14:paraId="3490AF6F" w14:textId="77777777" w:rsidR="00F60751" w:rsidRDefault="00F60751" w:rsidP="004B4723">
                            <w:pPr>
                              <w:ind w:firstLine="720"/>
                              <w:rPr>
                                <w:rFonts w:cstheme="minorHAnsi"/>
                                <w:noProof/>
                              </w:rPr>
                            </w:pPr>
                            <w:r>
                              <w:rPr>
                                <w:rFonts w:cstheme="minorHAnsi"/>
                                <w:noProof/>
                              </w:rPr>
                              <w:t>ΔkW</w:t>
                            </w:r>
                            <w:r>
                              <w:rPr>
                                <w:rFonts w:cstheme="minorHAnsi"/>
                              </w:rPr>
                              <w:t xml:space="preserve"> </w:t>
                            </w:r>
                            <w:r>
                              <w:rPr>
                                <w:rFonts w:cstheme="minorHAnsi"/>
                              </w:rPr>
                              <w:tab/>
                              <w:t xml:space="preserve">= </w:t>
                            </w:r>
                            <w:r>
                              <w:rPr>
                                <w:rFonts w:cstheme="minorHAnsi"/>
                                <w:noProof/>
                              </w:rPr>
                              <w:t xml:space="preserve">((29-8) / 1000) * 0.92* 1.11 * 0.071 </w:t>
                            </w:r>
                          </w:p>
                          <w:p w14:paraId="2DA712E9" w14:textId="77777777" w:rsidR="00F60751" w:rsidRDefault="00F60751" w:rsidP="004B4723">
                            <w:pPr>
                              <w:ind w:left="720" w:firstLine="720"/>
                              <w:rPr>
                                <w:rFonts w:cstheme="minorHAnsi"/>
                              </w:rPr>
                            </w:pPr>
                            <w:r>
                              <w:rPr>
                                <w:rFonts w:cstheme="minorHAnsi"/>
                              </w:rPr>
                              <w:t>= 0.0015 kW</w:t>
                            </w:r>
                          </w:p>
                          <w:p w14:paraId="7D8D4976" w14:textId="77777777" w:rsidR="00F60751" w:rsidRDefault="00F60751" w:rsidP="004B4723">
                            <w:pPr>
                              <w:rPr>
                                <w:rFonts w:cstheme="minorHAnsi"/>
                              </w:rPr>
                            </w:pPr>
                            <w:r>
                              <w:rPr>
                                <w:rFonts w:cstheme="minorHAnsi"/>
                              </w:rPr>
                              <w:t>Second and third year install savings should be calculated using the appropriate ISR and the delta watts and hours from the install year. The appropriate baseline shift adjustment should then be applied to all installs.</w:t>
                            </w:r>
                          </w:p>
                        </w:txbxContent>
                      </wps:txbx>
                      <wps:bodyPr rot="0" vert="horz" wrap="square" lIns="91440" tIns="45720" rIns="91440" bIns="45720" anchor="t" anchorCtr="0">
                        <a:noAutofit/>
                      </wps:bodyPr>
                    </wps:wsp>
                  </a:graphicData>
                </a:graphic>
              </wp:inline>
            </w:drawing>
          </mc:Choice>
          <mc:Fallback>
            <w:pict>
              <v:shape w14:anchorId="3D90D80F" id="Text Box 45" o:spid="_x0000_s1110" type="#_x0000_t202" style="width:446.4pt;height:10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">
                <v:textbox>
                  <w:txbxContent>
                    <w:p w14:paraId="710A55F6" w14:textId="77777777" w:rsidR="00F60751" w:rsidRDefault="00F60751" w:rsidP="004B4723">
                      <w:pPr>
                        <w:rPr>
                          <w:rFonts w:cstheme="minorHAnsi"/>
                        </w:rPr>
                      </w:pPr>
                      <w:r>
                        <w:rPr>
                          <w:rFonts w:cstheme="minorHAnsi"/>
                        </w:rPr>
                        <w:t>For the same 8 W LED that is installed in a single family interior location in 2014, the demand savings are:</w:t>
                      </w:r>
                    </w:p>
                    <w:p w14:paraId="3490AF6F" w14:textId="77777777" w:rsidR="00F60751" w:rsidRDefault="00F60751" w:rsidP="004B4723">
                      <w:pPr>
                        <w:ind w:firstLine="720"/>
                        <w:rPr>
                          <w:rFonts w:cstheme="minorHAnsi"/>
                          <w:noProof/>
                        </w:rPr>
                      </w:pPr>
                      <w:r>
                        <w:rPr>
                          <w:rFonts w:cstheme="minorHAnsi"/>
                          <w:noProof/>
                        </w:rPr>
                        <w:t>ΔkW</w:t>
                      </w:r>
                      <w:r>
                        <w:rPr>
                          <w:rFonts w:cstheme="minorHAnsi"/>
                        </w:rPr>
                        <w:t xml:space="preserve"> </w:t>
                      </w:r>
                      <w:r>
                        <w:rPr>
                          <w:rFonts w:cstheme="minorHAnsi"/>
                        </w:rPr>
                        <w:tab/>
                        <w:t xml:space="preserve">= </w:t>
                      </w:r>
                      <w:r>
                        <w:rPr>
                          <w:rFonts w:cstheme="minorHAnsi"/>
                          <w:noProof/>
                        </w:rPr>
                        <w:t xml:space="preserve">((29-8) / 1000) * 0.92* 1.11 * 0.071 </w:t>
                      </w:r>
                    </w:p>
                    <w:p w14:paraId="2DA712E9" w14:textId="77777777" w:rsidR="00F60751" w:rsidRDefault="00F60751" w:rsidP="004B4723">
                      <w:pPr>
                        <w:ind w:left="720" w:firstLine="720"/>
                        <w:rPr>
                          <w:rFonts w:cstheme="minorHAnsi"/>
                        </w:rPr>
                      </w:pPr>
                      <w:r>
                        <w:rPr>
                          <w:rFonts w:cstheme="minorHAnsi"/>
                        </w:rPr>
                        <w:t>= 0.0015 kW</w:t>
                      </w:r>
                    </w:p>
                    <w:p w14:paraId="7D8D4976" w14:textId="77777777" w:rsidR="00F60751" w:rsidRDefault="00F60751" w:rsidP="004B4723">
                      <w:pPr>
                        <w:rPr>
                          <w:rFonts w:cstheme="minorHAnsi"/>
                        </w:rPr>
                      </w:pPr>
                      <w:r>
                        <w:rPr>
                          <w:rFonts w:cstheme="minorHAnsi"/>
                        </w:rPr>
                        <w:t>Second and third year install savings should be calculated using the appropriate ISR and the delta watts and hours from the install year. The appropriate baseline shift adjustment should then be applied to all installs.</w:t>
                      </w:r>
                    </w:p>
                  </w:txbxContent>
                </v:textbox>
                <w10:anchorlock/>
              </v:shape>
            </w:pict>
          </mc:Fallback>
        </mc:AlternateContent>
      </w:r>
    </w:p>
    <w:p w14:paraId="52EC92BD" w14:textId="77777777" w:rsidR="004B4723" w:rsidRPr="008329D7" w:rsidRDefault="004B4723" w:rsidP="004B4723">
      <w:pPr>
        <w:keepNext/>
        <w:keepLines/>
        <w:spacing w:before="200"/>
        <w:outlineLvl w:val="5"/>
        <w:rPr>
          <w:ins w:id="9832" w:author="Samuel Dent" w:date="2015-12-17T06:09:00Z"/>
          <w:rFonts w:eastAsiaTheme="majorEastAsia"/>
          <w:b/>
          <w:iCs/>
          <w:smallCaps/>
          <w:sz w:val="22"/>
        </w:rPr>
      </w:pPr>
      <w:ins w:id="9833" w:author="Samuel Dent" w:date="2015-12-17T06:09:00Z">
        <w:r w:rsidRPr="008329D7">
          <w:rPr>
            <w:rFonts w:eastAsiaTheme="majorEastAsia"/>
            <w:b/>
            <w:iCs/>
            <w:smallCaps/>
            <w:sz w:val="22"/>
          </w:rPr>
          <w:t>Natural Gas Savings</w:t>
        </w:r>
      </w:ins>
    </w:p>
    <w:p w14:paraId="58C646D5" w14:textId="77777777" w:rsidR="004B4723" w:rsidRPr="008329D7" w:rsidRDefault="004B4723" w:rsidP="004B4723">
      <w:pPr>
        <w:spacing w:after="240"/>
        <w:ind w:left="630" w:hanging="630"/>
        <w:rPr>
          <w:ins w:id="9834" w:author="Samuel Dent" w:date="2015-12-17T06:09:00Z"/>
          <w:rFonts w:cs="Calibri"/>
        </w:rPr>
      </w:pPr>
      <w:ins w:id="9835" w:author="Samuel Dent" w:date="2015-12-17T06:09:00Z">
        <w:r w:rsidRPr="008329D7">
          <w:rPr>
            <w:rFonts w:cs="Calibri"/>
          </w:rPr>
          <w:t>Heating penalty if Natural Gas heated home, or if heating fuel is unknown.</w:t>
        </w:r>
      </w:ins>
    </w:p>
    <w:p w14:paraId="499841FB" w14:textId="77777777" w:rsidR="004B4723" w:rsidRPr="008329D7" w:rsidRDefault="004B4723" w:rsidP="004B4723">
      <w:pPr>
        <w:spacing w:after="240"/>
        <w:ind w:left="1440" w:hanging="630"/>
        <w:rPr>
          <w:ins w:id="9836" w:author="Samuel Dent" w:date="2015-12-17T06:09:00Z"/>
          <w:rFonts w:cs="Calibri"/>
        </w:rPr>
      </w:pPr>
      <w:ins w:id="9837" w:author="Samuel Dent" w:date="2015-12-17T06:09:00Z">
        <w:r w:rsidRPr="008329D7">
          <w:rPr>
            <w:rFonts w:cs="Calibri"/>
          </w:rPr>
          <w:t>Δ</w:t>
        </w:r>
        <w:r>
          <w:rPr>
            <w:rFonts w:cs="Calibri"/>
          </w:rPr>
          <w:t>T</w:t>
        </w:r>
        <w:r w:rsidRPr="008329D7">
          <w:rPr>
            <w:rFonts w:cs="Calibri"/>
          </w:rPr>
          <w:t>herms</w:t>
        </w:r>
        <w:r w:rsidRPr="008329D7">
          <w:rPr>
            <w:rFonts w:cs="Calibri"/>
          </w:rPr>
          <w:tab/>
          <w:t>= - (((WattsBase - WattsEE) / 1000) * ISR * Hours * HF * 0.03412) / ηHeat</w:t>
        </w:r>
      </w:ins>
    </w:p>
    <w:p w14:paraId="71280389" w14:textId="77777777" w:rsidR="004B4723" w:rsidRPr="008329D7" w:rsidRDefault="004B4723" w:rsidP="004B4723">
      <w:pPr>
        <w:spacing w:after="240"/>
        <w:ind w:left="720" w:hanging="720"/>
        <w:rPr>
          <w:ins w:id="9838" w:author="Samuel Dent" w:date="2015-12-17T06:09:00Z"/>
          <w:rFonts w:cs="Calibri"/>
          <w:noProof/>
          <w:lang w:val="nl-NL"/>
        </w:rPr>
      </w:pPr>
      <w:ins w:id="9839" w:author="Samuel Dent" w:date="2015-12-17T06:09:00Z">
        <w:r w:rsidRPr="008329D7">
          <w:rPr>
            <w:rFonts w:cs="Calibri"/>
            <w:noProof/>
            <w:lang w:val="nl-NL"/>
          </w:rPr>
          <w:t>Where:</w:t>
        </w:r>
      </w:ins>
    </w:p>
    <w:p w14:paraId="271C984E" w14:textId="77777777" w:rsidR="004B4723" w:rsidRPr="008329D7" w:rsidRDefault="004B4723" w:rsidP="004B4723">
      <w:pPr>
        <w:ind w:left="2160" w:hanging="1440"/>
        <w:rPr>
          <w:ins w:id="9840" w:author="Samuel Dent" w:date="2015-12-17T06:09:00Z"/>
          <w:rFonts w:cs="Calibri"/>
          <w:noProof/>
        </w:rPr>
      </w:pPr>
      <w:ins w:id="9841" w:author="Samuel Dent" w:date="2015-12-17T06:09:00Z">
        <w:r w:rsidRPr="008329D7">
          <w:rPr>
            <w:rFonts w:cs="Calibri"/>
            <w:noProof/>
          </w:rPr>
          <w:t>HF</w:t>
        </w:r>
        <w:r w:rsidRPr="008329D7">
          <w:rPr>
            <w:rFonts w:cs="Calibri"/>
            <w:noProof/>
          </w:rPr>
          <w:tab/>
          <w:t>= Heating factor, or percentage of lighting savings that must be replaced by heating system.</w:t>
        </w:r>
      </w:ins>
    </w:p>
    <w:p w14:paraId="0F0BB3CB" w14:textId="77777777" w:rsidR="004B4723" w:rsidRPr="008329D7" w:rsidRDefault="004B4723" w:rsidP="004B4723">
      <w:pPr>
        <w:ind w:left="1440" w:firstLine="720"/>
        <w:rPr>
          <w:ins w:id="9842" w:author="Samuel Dent" w:date="2015-12-17T06:09:00Z"/>
          <w:rFonts w:cs="Calibri"/>
          <w:noProof/>
        </w:rPr>
      </w:pPr>
      <w:ins w:id="9843" w:author="Samuel Dent" w:date="2015-12-17T06:09:00Z">
        <w:r w:rsidRPr="008329D7">
          <w:rPr>
            <w:rFonts w:cs="Calibri"/>
            <w:noProof/>
          </w:rPr>
          <w:t xml:space="preserve">= 49% </w:t>
        </w:r>
        <w:r w:rsidRPr="008329D7">
          <w:rPr>
            <w:rFonts w:ascii="Arial" w:hAnsi="Arial"/>
            <w:noProof/>
            <w:vertAlign w:val="superscript"/>
          </w:rPr>
          <w:footnoteReference w:id="837"/>
        </w:r>
        <w:r w:rsidRPr="008329D7">
          <w:rPr>
            <w:rFonts w:cs="Calibri"/>
            <w:noProof/>
          </w:rPr>
          <w:t xml:space="preserve"> for interior or unknown location</w:t>
        </w:r>
      </w:ins>
    </w:p>
    <w:p w14:paraId="4EFD22D9" w14:textId="77777777" w:rsidR="004B4723" w:rsidRPr="008329D7" w:rsidRDefault="004B4723" w:rsidP="004B4723">
      <w:pPr>
        <w:ind w:left="1440" w:firstLine="720"/>
        <w:rPr>
          <w:ins w:id="9846" w:author="Samuel Dent" w:date="2015-12-17T06:09:00Z"/>
          <w:rFonts w:cs="Calibri"/>
          <w:noProof/>
        </w:rPr>
      </w:pPr>
      <w:ins w:id="9847" w:author="Samuel Dent" w:date="2015-12-17T06:09:00Z">
        <w:r w:rsidRPr="008329D7">
          <w:rPr>
            <w:rFonts w:cs="Calibri"/>
            <w:noProof/>
          </w:rPr>
          <w:t>= 0% for exterior location</w:t>
        </w:r>
      </w:ins>
    </w:p>
    <w:p w14:paraId="602ED032" w14:textId="77777777" w:rsidR="004B4723" w:rsidRPr="008329D7" w:rsidRDefault="004B4723" w:rsidP="004B4723">
      <w:pPr>
        <w:ind w:left="720"/>
        <w:rPr>
          <w:ins w:id="9848" w:author="Samuel Dent" w:date="2015-12-17T06:09:00Z"/>
          <w:rFonts w:cs="Calibri"/>
          <w:noProof/>
          <w:lang w:val="nl-NL"/>
        </w:rPr>
      </w:pPr>
      <w:ins w:id="9849" w:author="Samuel Dent" w:date="2015-12-17T06:09:00Z">
        <w:r w:rsidRPr="008329D7">
          <w:rPr>
            <w:rFonts w:cs="Calibri"/>
            <w:noProof/>
            <w:lang w:val="nl-NL"/>
          </w:rPr>
          <w:t>0.03412</w:t>
        </w:r>
        <w:r w:rsidRPr="008329D7">
          <w:rPr>
            <w:rFonts w:cs="Calibri"/>
            <w:noProof/>
            <w:lang w:val="nl-NL"/>
          </w:rPr>
          <w:tab/>
        </w:r>
        <w:r w:rsidRPr="008329D7">
          <w:rPr>
            <w:rFonts w:cs="Calibri"/>
            <w:noProof/>
            <w:lang w:val="nl-NL"/>
          </w:rPr>
          <w:tab/>
          <w:t>= Converts kWh to Therms</w:t>
        </w:r>
      </w:ins>
    </w:p>
    <w:p w14:paraId="7EF6078B" w14:textId="77777777" w:rsidR="004B4723" w:rsidRPr="008329D7" w:rsidRDefault="004B4723" w:rsidP="004B4723">
      <w:pPr>
        <w:ind w:left="720"/>
        <w:rPr>
          <w:ins w:id="9850" w:author="Samuel Dent" w:date="2015-12-17T06:09:00Z"/>
          <w:rFonts w:cs="Calibri"/>
        </w:rPr>
      </w:pPr>
      <w:proofErr w:type="gramStart"/>
      <w:ins w:id="9851" w:author="Samuel Dent" w:date="2015-12-17T06:09:00Z">
        <w:r w:rsidRPr="008329D7">
          <w:rPr>
            <w:rFonts w:cs="Calibri"/>
          </w:rPr>
          <w:t>ηHeat</w:t>
        </w:r>
        <w:proofErr w:type="gramEnd"/>
        <w:r w:rsidRPr="008329D7">
          <w:rPr>
            <w:rFonts w:cs="Calibri"/>
            <w:noProof/>
          </w:rPr>
          <w:t xml:space="preserve"> </w:t>
        </w:r>
        <w:r w:rsidRPr="008329D7">
          <w:rPr>
            <w:rFonts w:cs="Calibri"/>
            <w:noProof/>
          </w:rPr>
          <w:tab/>
        </w:r>
        <w:r w:rsidRPr="008329D7">
          <w:rPr>
            <w:rFonts w:cs="Calibri"/>
            <w:noProof/>
          </w:rPr>
          <w:tab/>
          <w:t>= Average heating system efficiency.</w:t>
        </w:r>
        <w:r w:rsidRPr="008329D7">
          <w:rPr>
            <w:rFonts w:cs="Calibri"/>
          </w:rPr>
          <w:t xml:space="preserve"> </w:t>
        </w:r>
      </w:ins>
    </w:p>
    <w:p w14:paraId="3F8C6997" w14:textId="77777777" w:rsidR="004B4723" w:rsidRPr="008329D7" w:rsidRDefault="004B4723" w:rsidP="004B4723">
      <w:pPr>
        <w:ind w:left="720" w:hanging="720"/>
        <w:rPr>
          <w:ins w:id="9852" w:author="Samuel Dent" w:date="2015-12-17T06:09:00Z"/>
          <w:rFonts w:cs="Calibri"/>
        </w:rPr>
      </w:pPr>
      <w:ins w:id="9853" w:author="Samuel Dent" w:date="2015-12-17T06:09:00Z">
        <w:r w:rsidRPr="008329D7">
          <w:rPr>
            <w:rFonts w:cs="Calibri"/>
          </w:rPr>
          <w:tab/>
        </w:r>
        <w:r w:rsidRPr="008329D7">
          <w:rPr>
            <w:rFonts w:cs="Calibri"/>
          </w:rPr>
          <w:tab/>
        </w:r>
        <w:r w:rsidRPr="008329D7">
          <w:rPr>
            <w:rFonts w:cs="Calibri"/>
          </w:rPr>
          <w:tab/>
          <w:t xml:space="preserve">= 0.70 </w:t>
        </w:r>
        <w:r w:rsidRPr="008329D7">
          <w:rPr>
            <w:rFonts w:ascii="Arial" w:hAnsi="Arial"/>
            <w:vertAlign w:val="superscript"/>
          </w:rPr>
          <w:footnoteReference w:id="838"/>
        </w:r>
      </w:ins>
    </w:p>
    <w:p w14:paraId="08BB96B5" w14:textId="77777777" w:rsidR="004B4723" w:rsidRPr="00E432E0" w:rsidRDefault="004B4723" w:rsidP="004B4723">
      <w:pPr>
        <w:keepNext/>
        <w:keepLines/>
        <w:spacing w:before="200"/>
        <w:outlineLvl w:val="5"/>
        <w:rPr>
          <w:rFonts w:eastAsiaTheme="majorEastAsia" w:cstheme="majorBidi"/>
          <w:b/>
          <w:iCs/>
          <w:smallCaps/>
          <w:sz w:val="22"/>
        </w:rPr>
      </w:pPr>
      <w:r w:rsidRPr="00E432E0">
        <w:rPr>
          <w:rFonts w:eastAsiaTheme="majorEastAsia" w:cstheme="majorBidi"/>
          <w:b/>
          <w:iCs/>
          <w:smallCaps/>
          <w:sz w:val="22"/>
        </w:rPr>
        <w:lastRenderedPageBreak/>
        <w:t xml:space="preserve">Water Impact Descriptions and Calculation  </w:t>
      </w:r>
    </w:p>
    <w:p w14:paraId="1F9150DB" w14:textId="77777777" w:rsidR="004B4723" w:rsidRPr="00E432E0" w:rsidRDefault="004B4723" w:rsidP="004B4723">
      <w:pPr>
        <w:rPr>
          <w:iCs/>
        </w:rPr>
      </w:pPr>
      <w:r w:rsidRPr="00E432E0">
        <w:t>N/A</w:t>
      </w:r>
    </w:p>
    <w:p w14:paraId="24D7B6C1" w14:textId="77777777" w:rsidR="004B4723" w:rsidRPr="00E432E0" w:rsidRDefault="004B4723" w:rsidP="004B4723">
      <w:pPr>
        <w:keepNext/>
        <w:keepLines/>
        <w:spacing w:before="200"/>
        <w:outlineLvl w:val="5"/>
        <w:rPr>
          <w:rFonts w:eastAsiaTheme="majorEastAsia" w:cstheme="majorBidi"/>
          <w:b/>
          <w:smallCaps/>
          <w:sz w:val="22"/>
        </w:rPr>
      </w:pPr>
      <w:r w:rsidRPr="00E432E0">
        <w:rPr>
          <w:rFonts w:eastAsiaTheme="majorEastAsia" w:cstheme="majorBidi"/>
          <w:b/>
          <w:iCs/>
          <w:smallCaps/>
          <w:sz w:val="22"/>
        </w:rPr>
        <w:t xml:space="preserve">Deemed O&amp;M Cost Adjustment Calculation </w:t>
      </w:r>
    </w:p>
    <w:p w14:paraId="028AD1C0" w14:textId="77777777" w:rsidR="004B4723" w:rsidRPr="00E432E0" w:rsidRDefault="004B4723" w:rsidP="004B4723">
      <w:pPr>
        <w:spacing w:after="240"/>
      </w:pPr>
      <w:r w:rsidRPr="00E432E0">
        <w:t>Bulb replacement costs assumed in the O&amp;M calculations are provided below</w:t>
      </w:r>
      <w:r w:rsidRPr="00E432E0">
        <w:rPr>
          <w:rFonts w:ascii="Arial" w:hAnsi="Arial"/>
          <w:vertAlign w:val="superscript"/>
        </w:rPr>
        <w:footnoteReference w:id="839"/>
      </w:r>
      <w:r w:rsidRPr="00E432E0">
        <w:t>.</w:t>
      </w:r>
    </w:p>
    <w:tbl>
      <w:tblPr>
        <w:tblStyle w:val="TableGrid17"/>
        <w:tblW w:w="7740" w:type="dxa"/>
        <w:jc w:val="center"/>
        <w:tblLook w:val="04A0" w:firstRow="1" w:lastRow="0" w:firstColumn="1" w:lastColumn="0" w:noHBand="0" w:noVBand="1"/>
      </w:tblPr>
      <w:tblGrid>
        <w:gridCol w:w="2068"/>
        <w:gridCol w:w="1308"/>
        <w:gridCol w:w="1748"/>
        <w:gridCol w:w="1308"/>
        <w:gridCol w:w="1308"/>
      </w:tblGrid>
      <w:tr w:rsidR="004B4723" w:rsidRPr="00E432E0" w14:paraId="422F53CA" w14:textId="77777777" w:rsidTr="00C04E8D">
        <w:trPr>
          <w:trHeight w:val="300"/>
          <w:jc w:val="center"/>
        </w:trPr>
        <w:tc>
          <w:tcPr>
            <w:tcW w:w="206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229D58BE" w14:textId="77777777" w:rsidR="004B4723" w:rsidRPr="00E432E0" w:rsidRDefault="004B4723" w:rsidP="00C04E8D">
            <w:pPr>
              <w:rPr>
                <w:rFonts w:asciiTheme="minorHAnsi" w:hAnsiTheme="minorHAnsi"/>
                <w:b/>
                <w:color w:val="FFFFFF" w:themeColor="background1"/>
              </w:rPr>
            </w:pPr>
            <w:bookmarkStart w:id="9860" w:name="OLE_LINK4"/>
          </w:p>
        </w:tc>
        <w:tc>
          <w:tcPr>
            <w:tcW w:w="130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9622807" w14:textId="77777777" w:rsidR="004B4723" w:rsidRPr="00E432E0" w:rsidRDefault="004B4723" w:rsidP="00C04E8D">
            <w:pPr>
              <w:jc w:val="center"/>
              <w:rPr>
                <w:rFonts w:asciiTheme="minorHAnsi" w:hAnsiTheme="minorHAnsi"/>
                <w:b/>
                <w:color w:val="FFFFFF" w:themeColor="background1"/>
                <w:szCs w:val="22"/>
              </w:rPr>
            </w:pPr>
            <w:r w:rsidRPr="00E432E0">
              <w:rPr>
                <w:rFonts w:asciiTheme="minorHAnsi" w:hAnsiTheme="minorHAnsi"/>
                <w:b/>
                <w:color w:val="FFFFFF" w:themeColor="background1"/>
              </w:rPr>
              <w:t>Std Inc.</w:t>
            </w:r>
          </w:p>
        </w:tc>
        <w:tc>
          <w:tcPr>
            <w:tcW w:w="174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15A64519" w14:textId="77777777" w:rsidR="004B4723" w:rsidRPr="00E432E0" w:rsidRDefault="004B4723" w:rsidP="00C04E8D">
            <w:pPr>
              <w:jc w:val="center"/>
              <w:rPr>
                <w:rFonts w:asciiTheme="minorHAnsi" w:hAnsiTheme="minorHAnsi"/>
                <w:b/>
                <w:color w:val="FFFFFF" w:themeColor="background1"/>
                <w:szCs w:val="22"/>
              </w:rPr>
            </w:pPr>
            <w:r w:rsidRPr="00E432E0">
              <w:rPr>
                <w:rFonts w:asciiTheme="minorHAnsi" w:hAnsiTheme="minorHAnsi"/>
                <w:b/>
                <w:color w:val="FFFFFF" w:themeColor="background1"/>
              </w:rPr>
              <w:t>EISA Compliant Halogen</w:t>
            </w:r>
          </w:p>
        </w:tc>
        <w:tc>
          <w:tcPr>
            <w:tcW w:w="130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6B59E89" w14:textId="77777777" w:rsidR="004B4723" w:rsidRPr="00E432E0" w:rsidRDefault="004B4723" w:rsidP="00C04E8D">
            <w:pPr>
              <w:jc w:val="center"/>
              <w:rPr>
                <w:rFonts w:asciiTheme="minorHAnsi" w:hAnsiTheme="minorHAnsi"/>
                <w:b/>
                <w:color w:val="FFFFFF" w:themeColor="background1"/>
                <w:szCs w:val="22"/>
              </w:rPr>
            </w:pPr>
            <w:r w:rsidRPr="00E432E0">
              <w:rPr>
                <w:rFonts w:asciiTheme="minorHAnsi" w:hAnsiTheme="minorHAnsi"/>
                <w:b/>
                <w:color w:val="FFFFFF" w:themeColor="background1"/>
              </w:rPr>
              <w:t>CFL</w:t>
            </w:r>
          </w:p>
        </w:tc>
        <w:tc>
          <w:tcPr>
            <w:tcW w:w="130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208FA811" w14:textId="77777777" w:rsidR="004B4723" w:rsidRPr="00E432E0" w:rsidRDefault="004B4723" w:rsidP="00C04E8D">
            <w:pPr>
              <w:jc w:val="center"/>
              <w:rPr>
                <w:rFonts w:asciiTheme="minorHAnsi" w:hAnsiTheme="minorHAnsi"/>
                <w:b/>
                <w:color w:val="FFFFFF" w:themeColor="background1"/>
                <w:szCs w:val="22"/>
              </w:rPr>
            </w:pPr>
            <w:r w:rsidRPr="00E432E0">
              <w:rPr>
                <w:rFonts w:asciiTheme="minorHAnsi" w:hAnsiTheme="minorHAnsi"/>
                <w:b/>
                <w:color w:val="FFFFFF" w:themeColor="background1"/>
              </w:rPr>
              <w:t>LED-A</w:t>
            </w:r>
          </w:p>
        </w:tc>
      </w:tr>
      <w:tr w:rsidR="004B4723" w:rsidRPr="00E432E0" w14:paraId="3D8D5094" w14:textId="77777777" w:rsidTr="00C04E8D">
        <w:trPr>
          <w:trHeight w:val="300"/>
          <w:jc w:val="center"/>
        </w:trPr>
        <w:tc>
          <w:tcPr>
            <w:tcW w:w="2068" w:type="dxa"/>
            <w:tcBorders>
              <w:top w:val="single" w:sz="4" w:space="0" w:color="auto"/>
              <w:left w:val="single" w:sz="4" w:space="0" w:color="auto"/>
              <w:bottom w:val="single" w:sz="4" w:space="0" w:color="auto"/>
              <w:right w:val="single" w:sz="4" w:space="0" w:color="auto"/>
            </w:tcBorders>
            <w:noWrap/>
            <w:vAlign w:val="center"/>
            <w:hideMark/>
          </w:tcPr>
          <w:p w14:paraId="2CAE4E64" w14:textId="77777777" w:rsidR="004B4723" w:rsidRPr="00E432E0" w:rsidRDefault="004B4723" w:rsidP="00C04E8D">
            <w:pPr>
              <w:rPr>
                <w:rFonts w:asciiTheme="minorHAnsi" w:hAnsiTheme="minorHAnsi"/>
              </w:rPr>
            </w:pPr>
            <w:r w:rsidRPr="00E432E0">
              <w:rPr>
                <w:rFonts w:asciiTheme="minorHAnsi" w:hAnsiTheme="minorHAnsi"/>
              </w:rPr>
              <w:t>2014</w:t>
            </w:r>
          </w:p>
        </w:tc>
        <w:tc>
          <w:tcPr>
            <w:tcW w:w="1308" w:type="dxa"/>
            <w:tcBorders>
              <w:top w:val="single" w:sz="4" w:space="0" w:color="auto"/>
              <w:left w:val="single" w:sz="4" w:space="0" w:color="auto"/>
              <w:bottom w:val="single" w:sz="4" w:space="0" w:color="auto"/>
              <w:right w:val="single" w:sz="4" w:space="0" w:color="auto"/>
            </w:tcBorders>
            <w:noWrap/>
            <w:vAlign w:val="center"/>
            <w:hideMark/>
          </w:tcPr>
          <w:p w14:paraId="36021C49" w14:textId="77777777" w:rsidR="004B4723" w:rsidRPr="00E432E0" w:rsidRDefault="004B4723" w:rsidP="00C04E8D">
            <w:pPr>
              <w:jc w:val="center"/>
              <w:rPr>
                <w:rFonts w:asciiTheme="minorHAnsi" w:hAnsiTheme="minorHAnsi"/>
                <w:szCs w:val="22"/>
              </w:rPr>
            </w:pPr>
            <w:r w:rsidRPr="00E432E0">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vAlign w:val="center"/>
            <w:hideMark/>
          </w:tcPr>
          <w:p w14:paraId="0A03DAB7" w14:textId="77777777" w:rsidR="004B4723" w:rsidRPr="00E432E0" w:rsidRDefault="004B4723" w:rsidP="00C04E8D">
            <w:pPr>
              <w:jc w:val="center"/>
              <w:rPr>
                <w:rFonts w:asciiTheme="minorHAnsi" w:hAnsiTheme="minorHAnsi"/>
                <w:szCs w:val="22"/>
              </w:rPr>
            </w:pPr>
            <w:r w:rsidRPr="00E432E0">
              <w:rPr>
                <w:rFonts w:asciiTheme="minorHAnsi" w:hAnsiTheme="minorHAnsi"/>
              </w:rPr>
              <w:t>$1.25</w:t>
            </w:r>
          </w:p>
        </w:tc>
        <w:tc>
          <w:tcPr>
            <w:tcW w:w="1308" w:type="dxa"/>
            <w:tcBorders>
              <w:top w:val="single" w:sz="4" w:space="0" w:color="auto"/>
              <w:left w:val="single" w:sz="4" w:space="0" w:color="auto"/>
              <w:bottom w:val="single" w:sz="4" w:space="0" w:color="auto"/>
              <w:right w:val="single" w:sz="4" w:space="0" w:color="auto"/>
            </w:tcBorders>
            <w:vAlign w:val="center"/>
            <w:hideMark/>
          </w:tcPr>
          <w:p w14:paraId="50EA48D0" w14:textId="77777777" w:rsidR="004B4723" w:rsidRPr="00E432E0" w:rsidRDefault="004B4723" w:rsidP="00C04E8D">
            <w:pPr>
              <w:jc w:val="center"/>
              <w:rPr>
                <w:rFonts w:asciiTheme="minorHAnsi" w:hAnsiTheme="minorHAnsi"/>
                <w:szCs w:val="22"/>
              </w:rPr>
            </w:pPr>
            <w:r w:rsidRPr="00E432E0">
              <w:rPr>
                <w:rFonts w:asciiTheme="minorHAnsi" w:hAnsiTheme="minorHAnsi"/>
              </w:rPr>
              <w:t>$2.50</w:t>
            </w:r>
          </w:p>
        </w:tc>
        <w:tc>
          <w:tcPr>
            <w:tcW w:w="1308" w:type="dxa"/>
            <w:tcBorders>
              <w:top w:val="single" w:sz="4" w:space="0" w:color="auto"/>
              <w:left w:val="single" w:sz="4" w:space="0" w:color="auto"/>
              <w:bottom w:val="single" w:sz="4" w:space="0" w:color="auto"/>
              <w:right w:val="single" w:sz="4" w:space="0" w:color="auto"/>
            </w:tcBorders>
            <w:noWrap/>
            <w:vAlign w:val="center"/>
            <w:hideMark/>
          </w:tcPr>
          <w:p w14:paraId="46F84574" w14:textId="77777777" w:rsidR="004B4723" w:rsidRPr="00E432E0" w:rsidRDefault="004B4723" w:rsidP="00C04E8D">
            <w:pPr>
              <w:jc w:val="center"/>
              <w:rPr>
                <w:rFonts w:asciiTheme="minorHAnsi" w:hAnsiTheme="minorHAnsi"/>
                <w:szCs w:val="22"/>
              </w:rPr>
            </w:pPr>
            <w:r w:rsidRPr="00E432E0">
              <w:rPr>
                <w:rFonts w:asciiTheme="minorHAnsi" w:hAnsiTheme="minorHAnsi"/>
              </w:rPr>
              <w:t>$13.81</w:t>
            </w:r>
          </w:p>
        </w:tc>
      </w:tr>
      <w:tr w:rsidR="004B4723" w:rsidRPr="00E432E0" w14:paraId="05093E45" w14:textId="77777777" w:rsidTr="00C04E8D">
        <w:trPr>
          <w:trHeight w:val="300"/>
          <w:jc w:val="center"/>
        </w:trPr>
        <w:tc>
          <w:tcPr>
            <w:tcW w:w="2068" w:type="dxa"/>
            <w:tcBorders>
              <w:top w:val="single" w:sz="4" w:space="0" w:color="auto"/>
              <w:left w:val="single" w:sz="4" w:space="0" w:color="auto"/>
              <w:bottom w:val="single" w:sz="4" w:space="0" w:color="auto"/>
              <w:right w:val="single" w:sz="4" w:space="0" w:color="auto"/>
            </w:tcBorders>
            <w:noWrap/>
            <w:vAlign w:val="center"/>
            <w:hideMark/>
          </w:tcPr>
          <w:p w14:paraId="715904A5" w14:textId="77777777" w:rsidR="004B4723" w:rsidRPr="00E432E0" w:rsidRDefault="004B4723" w:rsidP="00C04E8D">
            <w:pPr>
              <w:rPr>
                <w:rFonts w:asciiTheme="minorHAnsi" w:hAnsiTheme="minorHAnsi"/>
              </w:rPr>
            </w:pPr>
            <w:r w:rsidRPr="00E432E0">
              <w:rPr>
                <w:rFonts w:asciiTheme="minorHAnsi" w:hAnsiTheme="minorHAnsi"/>
              </w:rPr>
              <w:t>2015</w:t>
            </w:r>
          </w:p>
        </w:tc>
        <w:tc>
          <w:tcPr>
            <w:tcW w:w="1308" w:type="dxa"/>
            <w:tcBorders>
              <w:top w:val="single" w:sz="4" w:space="0" w:color="auto"/>
              <w:left w:val="single" w:sz="4" w:space="0" w:color="auto"/>
              <w:bottom w:val="single" w:sz="4" w:space="0" w:color="auto"/>
              <w:right w:val="single" w:sz="4" w:space="0" w:color="auto"/>
            </w:tcBorders>
            <w:noWrap/>
            <w:vAlign w:val="center"/>
            <w:hideMark/>
          </w:tcPr>
          <w:p w14:paraId="7F1427B2" w14:textId="77777777" w:rsidR="004B4723" w:rsidRPr="00E432E0" w:rsidRDefault="004B4723" w:rsidP="00C04E8D">
            <w:pPr>
              <w:jc w:val="center"/>
              <w:rPr>
                <w:rFonts w:asciiTheme="minorHAnsi" w:hAnsiTheme="minorHAnsi"/>
                <w:szCs w:val="22"/>
              </w:rPr>
            </w:pPr>
            <w:r w:rsidRPr="00E432E0">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vAlign w:val="center"/>
            <w:hideMark/>
          </w:tcPr>
          <w:p w14:paraId="4343DE4F" w14:textId="77777777" w:rsidR="004B4723" w:rsidRPr="00E432E0" w:rsidRDefault="004B4723" w:rsidP="00C04E8D">
            <w:pPr>
              <w:jc w:val="center"/>
              <w:rPr>
                <w:rFonts w:asciiTheme="minorHAnsi" w:hAnsiTheme="minorHAnsi"/>
                <w:szCs w:val="22"/>
              </w:rPr>
            </w:pPr>
            <w:r w:rsidRPr="00E432E0">
              <w:rPr>
                <w:rFonts w:asciiTheme="minorHAnsi" w:hAnsiTheme="minorHAnsi"/>
              </w:rPr>
              <w:t>$0.90</w:t>
            </w:r>
          </w:p>
        </w:tc>
        <w:tc>
          <w:tcPr>
            <w:tcW w:w="1308" w:type="dxa"/>
            <w:tcBorders>
              <w:top w:val="single" w:sz="4" w:space="0" w:color="auto"/>
              <w:left w:val="single" w:sz="4" w:space="0" w:color="auto"/>
              <w:bottom w:val="single" w:sz="4" w:space="0" w:color="auto"/>
              <w:right w:val="single" w:sz="4" w:space="0" w:color="auto"/>
            </w:tcBorders>
            <w:vAlign w:val="center"/>
            <w:hideMark/>
          </w:tcPr>
          <w:p w14:paraId="1DB46647" w14:textId="77777777" w:rsidR="004B4723" w:rsidRPr="00E432E0" w:rsidRDefault="004B4723" w:rsidP="00C04E8D">
            <w:pPr>
              <w:jc w:val="center"/>
              <w:rPr>
                <w:rFonts w:asciiTheme="minorHAnsi" w:hAnsiTheme="minorHAnsi"/>
                <w:szCs w:val="22"/>
              </w:rPr>
            </w:pPr>
            <w:r w:rsidRPr="00E432E0">
              <w:rPr>
                <w:rFonts w:asciiTheme="minorHAnsi" w:hAnsiTheme="minorHAnsi"/>
              </w:rPr>
              <w:t>$2.50</w:t>
            </w:r>
          </w:p>
        </w:tc>
        <w:tc>
          <w:tcPr>
            <w:tcW w:w="1308" w:type="dxa"/>
            <w:tcBorders>
              <w:top w:val="single" w:sz="4" w:space="0" w:color="auto"/>
              <w:left w:val="single" w:sz="4" w:space="0" w:color="auto"/>
              <w:bottom w:val="single" w:sz="4" w:space="0" w:color="auto"/>
              <w:right w:val="single" w:sz="4" w:space="0" w:color="auto"/>
            </w:tcBorders>
            <w:noWrap/>
            <w:vAlign w:val="center"/>
            <w:hideMark/>
          </w:tcPr>
          <w:p w14:paraId="2CC462A6" w14:textId="77777777" w:rsidR="004B4723" w:rsidRPr="00E432E0" w:rsidRDefault="004B4723" w:rsidP="00C04E8D">
            <w:pPr>
              <w:jc w:val="center"/>
              <w:rPr>
                <w:rFonts w:asciiTheme="minorHAnsi" w:hAnsiTheme="minorHAnsi"/>
                <w:szCs w:val="22"/>
              </w:rPr>
            </w:pPr>
            <w:r w:rsidRPr="00E432E0">
              <w:rPr>
                <w:rFonts w:asciiTheme="minorHAnsi" w:hAnsiTheme="minorHAnsi"/>
              </w:rPr>
              <w:t>$10.86</w:t>
            </w:r>
          </w:p>
        </w:tc>
      </w:tr>
      <w:tr w:rsidR="004B4723" w:rsidRPr="00E432E0" w14:paraId="0DA822E9" w14:textId="77777777" w:rsidTr="00C04E8D">
        <w:trPr>
          <w:trHeight w:val="300"/>
          <w:jc w:val="center"/>
        </w:trPr>
        <w:tc>
          <w:tcPr>
            <w:tcW w:w="2068" w:type="dxa"/>
            <w:tcBorders>
              <w:top w:val="single" w:sz="4" w:space="0" w:color="auto"/>
              <w:left w:val="single" w:sz="4" w:space="0" w:color="auto"/>
              <w:bottom w:val="single" w:sz="4" w:space="0" w:color="auto"/>
              <w:right w:val="single" w:sz="4" w:space="0" w:color="auto"/>
            </w:tcBorders>
            <w:noWrap/>
            <w:vAlign w:val="center"/>
            <w:hideMark/>
          </w:tcPr>
          <w:p w14:paraId="4EA686E0" w14:textId="77777777" w:rsidR="004B4723" w:rsidRPr="00E432E0" w:rsidRDefault="004B4723" w:rsidP="00C04E8D">
            <w:pPr>
              <w:rPr>
                <w:rFonts w:asciiTheme="minorHAnsi" w:hAnsiTheme="minorHAnsi"/>
              </w:rPr>
            </w:pPr>
            <w:r w:rsidRPr="00E432E0">
              <w:rPr>
                <w:rFonts w:asciiTheme="minorHAnsi" w:hAnsiTheme="minorHAnsi"/>
              </w:rPr>
              <w:t>2016</w:t>
            </w:r>
          </w:p>
        </w:tc>
        <w:tc>
          <w:tcPr>
            <w:tcW w:w="1308" w:type="dxa"/>
            <w:tcBorders>
              <w:top w:val="single" w:sz="4" w:space="0" w:color="auto"/>
              <w:left w:val="single" w:sz="4" w:space="0" w:color="auto"/>
              <w:bottom w:val="single" w:sz="4" w:space="0" w:color="auto"/>
              <w:right w:val="single" w:sz="4" w:space="0" w:color="auto"/>
            </w:tcBorders>
            <w:noWrap/>
            <w:vAlign w:val="center"/>
            <w:hideMark/>
          </w:tcPr>
          <w:p w14:paraId="659126D9" w14:textId="77777777" w:rsidR="004B4723" w:rsidRPr="00E432E0" w:rsidRDefault="004B4723" w:rsidP="00C04E8D">
            <w:pPr>
              <w:jc w:val="center"/>
              <w:rPr>
                <w:rFonts w:asciiTheme="minorHAnsi" w:hAnsiTheme="minorHAnsi"/>
                <w:szCs w:val="22"/>
              </w:rPr>
            </w:pPr>
            <w:r w:rsidRPr="00E432E0">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vAlign w:val="center"/>
            <w:hideMark/>
          </w:tcPr>
          <w:p w14:paraId="0C8C4D1E" w14:textId="77777777" w:rsidR="004B4723" w:rsidRPr="00E432E0" w:rsidRDefault="004B4723" w:rsidP="00C04E8D">
            <w:pPr>
              <w:jc w:val="center"/>
              <w:rPr>
                <w:rFonts w:asciiTheme="minorHAnsi" w:hAnsiTheme="minorHAnsi"/>
                <w:szCs w:val="22"/>
              </w:rPr>
            </w:pPr>
            <w:r w:rsidRPr="00E432E0">
              <w:rPr>
                <w:rFonts w:asciiTheme="minorHAnsi" w:hAnsiTheme="minorHAnsi"/>
              </w:rPr>
              <w:t>$0.80</w:t>
            </w:r>
          </w:p>
        </w:tc>
        <w:tc>
          <w:tcPr>
            <w:tcW w:w="1308" w:type="dxa"/>
            <w:tcBorders>
              <w:top w:val="single" w:sz="4" w:space="0" w:color="auto"/>
              <w:left w:val="single" w:sz="4" w:space="0" w:color="auto"/>
              <w:bottom w:val="single" w:sz="4" w:space="0" w:color="auto"/>
              <w:right w:val="single" w:sz="4" w:space="0" w:color="auto"/>
            </w:tcBorders>
            <w:vAlign w:val="center"/>
            <w:hideMark/>
          </w:tcPr>
          <w:p w14:paraId="7D773C28" w14:textId="77777777" w:rsidR="004B4723" w:rsidRPr="00E432E0" w:rsidRDefault="004B4723" w:rsidP="00C04E8D">
            <w:pPr>
              <w:jc w:val="center"/>
              <w:rPr>
                <w:rFonts w:asciiTheme="minorHAnsi" w:hAnsiTheme="minorHAnsi"/>
                <w:szCs w:val="22"/>
              </w:rPr>
            </w:pPr>
            <w:r w:rsidRPr="00E432E0">
              <w:rPr>
                <w:rFonts w:asciiTheme="minorHAnsi" w:hAnsiTheme="minorHAnsi"/>
              </w:rPr>
              <w:t>$2.50</w:t>
            </w:r>
          </w:p>
        </w:tc>
        <w:tc>
          <w:tcPr>
            <w:tcW w:w="1308" w:type="dxa"/>
            <w:tcBorders>
              <w:top w:val="single" w:sz="4" w:space="0" w:color="auto"/>
              <w:left w:val="single" w:sz="4" w:space="0" w:color="auto"/>
              <w:bottom w:val="single" w:sz="4" w:space="0" w:color="auto"/>
              <w:right w:val="single" w:sz="4" w:space="0" w:color="auto"/>
            </w:tcBorders>
            <w:noWrap/>
            <w:vAlign w:val="center"/>
            <w:hideMark/>
          </w:tcPr>
          <w:p w14:paraId="624BB693" w14:textId="77777777" w:rsidR="004B4723" w:rsidRPr="00E432E0" w:rsidRDefault="004B4723" w:rsidP="00C04E8D">
            <w:pPr>
              <w:jc w:val="center"/>
              <w:rPr>
                <w:rFonts w:asciiTheme="minorHAnsi" w:hAnsiTheme="minorHAnsi"/>
                <w:szCs w:val="22"/>
              </w:rPr>
            </w:pPr>
            <w:r w:rsidRPr="00E432E0">
              <w:rPr>
                <w:rFonts w:asciiTheme="minorHAnsi" w:hAnsiTheme="minorHAnsi"/>
              </w:rPr>
              <w:t>$8.60</w:t>
            </w:r>
          </w:p>
        </w:tc>
      </w:tr>
      <w:tr w:rsidR="004B4723" w:rsidRPr="00E432E0" w14:paraId="5E689ED2" w14:textId="77777777" w:rsidTr="00C04E8D">
        <w:trPr>
          <w:trHeight w:val="300"/>
          <w:jc w:val="center"/>
        </w:trPr>
        <w:tc>
          <w:tcPr>
            <w:tcW w:w="2068" w:type="dxa"/>
            <w:tcBorders>
              <w:top w:val="single" w:sz="4" w:space="0" w:color="auto"/>
              <w:left w:val="single" w:sz="4" w:space="0" w:color="auto"/>
              <w:bottom w:val="single" w:sz="4" w:space="0" w:color="auto"/>
              <w:right w:val="single" w:sz="4" w:space="0" w:color="auto"/>
            </w:tcBorders>
            <w:noWrap/>
            <w:vAlign w:val="center"/>
            <w:hideMark/>
          </w:tcPr>
          <w:p w14:paraId="065001A4" w14:textId="77777777" w:rsidR="004B4723" w:rsidRPr="00E432E0" w:rsidRDefault="004B4723" w:rsidP="00C04E8D">
            <w:pPr>
              <w:rPr>
                <w:rFonts w:asciiTheme="minorHAnsi" w:hAnsiTheme="minorHAnsi"/>
              </w:rPr>
            </w:pPr>
            <w:r w:rsidRPr="00E432E0">
              <w:rPr>
                <w:rFonts w:asciiTheme="minorHAnsi" w:hAnsiTheme="minorHAnsi"/>
              </w:rPr>
              <w:t>2017</w:t>
            </w:r>
          </w:p>
        </w:tc>
        <w:tc>
          <w:tcPr>
            <w:tcW w:w="1308" w:type="dxa"/>
            <w:tcBorders>
              <w:top w:val="single" w:sz="4" w:space="0" w:color="auto"/>
              <w:left w:val="single" w:sz="4" w:space="0" w:color="auto"/>
              <w:bottom w:val="single" w:sz="4" w:space="0" w:color="auto"/>
              <w:right w:val="single" w:sz="4" w:space="0" w:color="auto"/>
            </w:tcBorders>
            <w:noWrap/>
            <w:vAlign w:val="center"/>
            <w:hideMark/>
          </w:tcPr>
          <w:p w14:paraId="465B9E82" w14:textId="77777777" w:rsidR="004B4723" w:rsidRPr="00E432E0" w:rsidRDefault="004B4723" w:rsidP="00C04E8D">
            <w:pPr>
              <w:jc w:val="center"/>
              <w:rPr>
                <w:rFonts w:asciiTheme="minorHAnsi" w:hAnsiTheme="minorHAnsi"/>
                <w:szCs w:val="22"/>
              </w:rPr>
            </w:pPr>
            <w:r w:rsidRPr="00E432E0">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vAlign w:val="center"/>
            <w:hideMark/>
          </w:tcPr>
          <w:p w14:paraId="43DCC854" w14:textId="77777777" w:rsidR="004B4723" w:rsidRPr="00E432E0" w:rsidRDefault="004B4723" w:rsidP="00C04E8D">
            <w:pPr>
              <w:jc w:val="center"/>
              <w:rPr>
                <w:rFonts w:asciiTheme="minorHAnsi" w:hAnsiTheme="minorHAnsi"/>
                <w:szCs w:val="22"/>
              </w:rPr>
            </w:pPr>
            <w:r w:rsidRPr="00E432E0">
              <w:rPr>
                <w:rFonts w:asciiTheme="minorHAnsi" w:hAnsiTheme="minorHAnsi"/>
              </w:rPr>
              <w:t>$0.70</w:t>
            </w:r>
          </w:p>
        </w:tc>
        <w:tc>
          <w:tcPr>
            <w:tcW w:w="1308" w:type="dxa"/>
            <w:tcBorders>
              <w:top w:val="single" w:sz="4" w:space="0" w:color="auto"/>
              <w:left w:val="single" w:sz="4" w:space="0" w:color="auto"/>
              <w:bottom w:val="single" w:sz="4" w:space="0" w:color="auto"/>
              <w:right w:val="single" w:sz="4" w:space="0" w:color="auto"/>
            </w:tcBorders>
            <w:vAlign w:val="center"/>
            <w:hideMark/>
          </w:tcPr>
          <w:p w14:paraId="07FE15F6" w14:textId="77777777" w:rsidR="004B4723" w:rsidRPr="00E432E0" w:rsidRDefault="004B4723" w:rsidP="00C04E8D">
            <w:pPr>
              <w:jc w:val="center"/>
              <w:rPr>
                <w:rFonts w:asciiTheme="minorHAnsi" w:hAnsiTheme="minorHAnsi"/>
                <w:szCs w:val="22"/>
              </w:rPr>
            </w:pPr>
            <w:r w:rsidRPr="00E432E0">
              <w:rPr>
                <w:rFonts w:asciiTheme="minorHAnsi" w:hAnsiTheme="minorHAnsi"/>
              </w:rPr>
              <w:t>$2.50</w:t>
            </w:r>
          </w:p>
        </w:tc>
        <w:tc>
          <w:tcPr>
            <w:tcW w:w="1308" w:type="dxa"/>
            <w:tcBorders>
              <w:top w:val="single" w:sz="4" w:space="0" w:color="auto"/>
              <w:left w:val="single" w:sz="4" w:space="0" w:color="auto"/>
              <w:bottom w:val="single" w:sz="4" w:space="0" w:color="auto"/>
              <w:right w:val="single" w:sz="4" w:space="0" w:color="auto"/>
            </w:tcBorders>
            <w:noWrap/>
            <w:vAlign w:val="center"/>
            <w:hideMark/>
          </w:tcPr>
          <w:p w14:paraId="399D30DF" w14:textId="77777777" w:rsidR="004B4723" w:rsidRPr="00E432E0" w:rsidRDefault="004B4723" w:rsidP="00C04E8D">
            <w:pPr>
              <w:jc w:val="center"/>
              <w:rPr>
                <w:rFonts w:asciiTheme="minorHAnsi" w:hAnsiTheme="minorHAnsi"/>
                <w:szCs w:val="22"/>
              </w:rPr>
            </w:pPr>
            <w:r w:rsidRPr="00E432E0">
              <w:rPr>
                <w:rFonts w:asciiTheme="minorHAnsi" w:hAnsiTheme="minorHAnsi"/>
              </w:rPr>
              <w:t>$7.74</w:t>
            </w:r>
          </w:p>
        </w:tc>
      </w:tr>
      <w:tr w:rsidR="004B4723" w:rsidRPr="00E432E0" w14:paraId="4DBD3411" w14:textId="77777777" w:rsidTr="00C04E8D">
        <w:trPr>
          <w:trHeight w:val="300"/>
          <w:jc w:val="center"/>
        </w:trPr>
        <w:tc>
          <w:tcPr>
            <w:tcW w:w="2068" w:type="dxa"/>
            <w:tcBorders>
              <w:top w:val="single" w:sz="4" w:space="0" w:color="auto"/>
              <w:left w:val="single" w:sz="4" w:space="0" w:color="auto"/>
              <w:bottom w:val="single" w:sz="4" w:space="0" w:color="auto"/>
              <w:right w:val="single" w:sz="4" w:space="0" w:color="auto"/>
            </w:tcBorders>
            <w:noWrap/>
            <w:vAlign w:val="center"/>
            <w:hideMark/>
          </w:tcPr>
          <w:p w14:paraId="6EA1C6E3" w14:textId="77777777" w:rsidR="004B4723" w:rsidRPr="00E432E0" w:rsidRDefault="004B4723" w:rsidP="00C04E8D">
            <w:pPr>
              <w:rPr>
                <w:rFonts w:asciiTheme="minorHAnsi" w:hAnsiTheme="minorHAnsi"/>
              </w:rPr>
            </w:pPr>
            <w:r w:rsidRPr="00E432E0">
              <w:rPr>
                <w:rFonts w:asciiTheme="minorHAnsi" w:hAnsiTheme="minorHAnsi"/>
              </w:rPr>
              <w:t>2018</w:t>
            </w:r>
          </w:p>
        </w:tc>
        <w:tc>
          <w:tcPr>
            <w:tcW w:w="1308" w:type="dxa"/>
            <w:tcBorders>
              <w:top w:val="single" w:sz="4" w:space="0" w:color="auto"/>
              <w:left w:val="single" w:sz="4" w:space="0" w:color="auto"/>
              <w:bottom w:val="single" w:sz="4" w:space="0" w:color="auto"/>
              <w:right w:val="single" w:sz="4" w:space="0" w:color="auto"/>
            </w:tcBorders>
            <w:noWrap/>
            <w:vAlign w:val="center"/>
            <w:hideMark/>
          </w:tcPr>
          <w:p w14:paraId="4F57E22F" w14:textId="77777777" w:rsidR="004B4723" w:rsidRPr="00E432E0" w:rsidRDefault="004B4723" w:rsidP="00C04E8D">
            <w:pPr>
              <w:jc w:val="center"/>
              <w:rPr>
                <w:rFonts w:asciiTheme="minorHAnsi" w:hAnsiTheme="minorHAnsi"/>
                <w:szCs w:val="22"/>
              </w:rPr>
            </w:pPr>
            <w:r w:rsidRPr="00E432E0">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vAlign w:val="center"/>
            <w:hideMark/>
          </w:tcPr>
          <w:p w14:paraId="798CF851" w14:textId="77777777" w:rsidR="004B4723" w:rsidRPr="00E432E0" w:rsidRDefault="004B4723" w:rsidP="00C04E8D">
            <w:pPr>
              <w:jc w:val="center"/>
              <w:rPr>
                <w:rFonts w:asciiTheme="minorHAnsi" w:hAnsiTheme="minorHAnsi"/>
                <w:szCs w:val="22"/>
              </w:rPr>
            </w:pPr>
            <w:r w:rsidRPr="00E432E0">
              <w:rPr>
                <w:rFonts w:asciiTheme="minorHAnsi" w:hAnsiTheme="minorHAnsi"/>
              </w:rPr>
              <w:t>$0.60</w:t>
            </w:r>
          </w:p>
        </w:tc>
        <w:tc>
          <w:tcPr>
            <w:tcW w:w="1308" w:type="dxa"/>
            <w:tcBorders>
              <w:top w:val="single" w:sz="4" w:space="0" w:color="auto"/>
              <w:left w:val="single" w:sz="4" w:space="0" w:color="auto"/>
              <w:bottom w:val="single" w:sz="4" w:space="0" w:color="auto"/>
              <w:right w:val="single" w:sz="4" w:space="0" w:color="auto"/>
            </w:tcBorders>
            <w:vAlign w:val="center"/>
            <w:hideMark/>
          </w:tcPr>
          <w:p w14:paraId="301F3410" w14:textId="77777777" w:rsidR="004B4723" w:rsidRPr="00E432E0" w:rsidRDefault="004B4723" w:rsidP="00C04E8D">
            <w:pPr>
              <w:jc w:val="center"/>
              <w:rPr>
                <w:rFonts w:asciiTheme="minorHAnsi" w:hAnsiTheme="minorHAnsi"/>
                <w:szCs w:val="22"/>
              </w:rPr>
            </w:pPr>
            <w:r w:rsidRPr="00E432E0">
              <w:rPr>
                <w:rFonts w:asciiTheme="minorHAnsi" w:hAnsiTheme="minorHAnsi"/>
              </w:rPr>
              <w:t>$2.50</w:t>
            </w:r>
          </w:p>
        </w:tc>
        <w:tc>
          <w:tcPr>
            <w:tcW w:w="1308" w:type="dxa"/>
            <w:tcBorders>
              <w:top w:val="single" w:sz="4" w:space="0" w:color="auto"/>
              <w:left w:val="single" w:sz="4" w:space="0" w:color="auto"/>
              <w:bottom w:val="single" w:sz="4" w:space="0" w:color="auto"/>
              <w:right w:val="single" w:sz="4" w:space="0" w:color="auto"/>
            </w:tcBorders>
            <w:noWrap/>
            <w:vAlign w:val="center"/>
            <w:hideMark/>
          </w:tcPr>
          <w:p w14:paraId="381D0E5F" w14:textId="77777777" w:rsidR="004B4723" w:rsidRPr="00E432E0" w:rsidRDefault="004B4723" w:rsidP="00C04E8D">
            <w:pPr>
              <w:jc w:val="center"/>
              <w:rPr>
                <w:rFonts w:asciiTheme="minorHAnsi" w:hAnsiTheme="minorHAnsi"/>
                <w:szCs w:val="22"/>
              </w:rPr>
            </w:pPr>
            <w:r w:rsidRPr="00E432E0">
              <w:rPr>
                <w:rFonts w:asciiTheme="minorHAnsi" w:hAnsiTheme="minorHAnsi"/>
              </w:rPr>
              <w:t>$6.96</w:t>
            </w:r>
          </w:p>
        </w:tc>
      </w:tr>
      <w:tr w:rsidR="004B4723" w:rsidRPr="00E432E0" w14:paraId="3F70CCF2" w14:textId="77777777" w:rsidTr="00C04E8D">
        <w:trPr>
          <w:trHeight w:val="300"/>
          <w:jc w:val="center"/>
        </w:trPr>
        <w:tc>
          <w:tcPr>
            <w:tcW w:w="2068" w:type="dxa"/>
            <w:tcBorders>
              <w:top w:val="single" w:sz="4" w:space="0" w:color="auto"/>
              <w:left w:val="single" w:sz="4" w:space="0" w:color="auto"/>
              <w:bottom w:val="single" w:sz="4" w:space="0" w:color="auto"/>
              <w:right w:val="single" w:sz="4" w:space="0" w:color="auto"/>
            </w:tcBorders>
            <w:noWrap/>
            <w:vAlign w:val="center"/>
            <w:hideMark/>
          </w:tcPr>
          <w:p w14:paraId="6E835D0B" w14:textId="77777777" w:rsidR="004B4723" w:rsidRPr="00E432E0" w:rsidRDefault="004B4723" w:rsidP="00C04E8D">
            <w:pPr>
              <w:rPr>
                <w:rFonts w:asciiTheme="minorHAnsi" w:hAnsiTheme="minorHAnsi"/>
              </w:rPr>
            </w:pPr>
            <w:r w:rsidRPr="00E432E0">
              <w:rPr>
                <w:rFonts w:asciiTheme="minorHAnsi" w:hAnsiTheme="minorHAnsi"/>
              </w:rPr>
              <w:t>2019</w:t>
            </w:r>
          </w:p>
        </w:tc>
        <w:tc>
          <w:tcPr>
            <w:tcW w:w="1308" w:type="dxa"/>
            <w:tcBorders>
              <w:top w:val="single" w:sz="4" w:space="0" w:color="auto"/>
              <w:left w:val="single" w:sz="4" w:space="0" w:color="auto"/>
              <w:bottom w:val="single" w:sz="4" w:space="0" w:color="auto"/>
              <w:right w:val="single" w:sz="4" w:space="0" w:color="auto"/>
            </w:tcBorders>
            <w:noWrap/>
            <w:vAlign w:val="center"/>
            <w:hideMark/>
          </w:tcPr>
          <w:p w14:paraId="40956C47" w14:textId="77777777" w:rsidR="004B4723" w:rsidRPr="00E432E0" w:rsidRDefault="004B4723" w:rsidP="00C04E8D">
            <w:pPr>
              <w:jc w:val="center"/>
              <w:rPr>
                <w:rFonts w:asciiTheme="minorHAnsi" w:hAnsiTheme="minorHAnsi"/>
                <w:szCs w:val="22"/>
              </w:rPr>
            </w:pPr>
            <w:r w:rsidRPr="00E432E0">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vAlign w:val="center"/>
            <w:hideMark/>
          </w:tcPr>
          <w:p w14:paraId="3F67AE3E" w14:textId="77777777" w:rsidR="004B4723" w:rsidRPr="00E432E0" w:rsidRDefault="004B4723" w:rsidP="00C04E8D">
            <w:pPr>
              <w:jc w:val="center"/>
              <w:rPr>
                <w:rFonts w:asciiTheme="minorHAnsi" w:hAnsiTheme="minorHAnsi"/>
                <w:szCs w:val="22"/>
              </w:rPr>
            </w:pPr>
            <w:r w:rsidRPr="00E432E0">
              <w:rPr>
                <w:rFonts w:asciiTheme="minorHAnsi" w:hAnsiTheme="minorHAnsi"/>
              </w:rPr>
              <w:t>$0.60</w:t>
            </w:r>
          </w:p>
        </w:tc>
        <w:tc>
          <w:tcPr>
            <w:tcW w:w="1308" w:type="dxa"/>
            <w:tcBorders>
              <w:top w:val="single" w:sz="4" w:space="0" w:color="auto"/>
              <w:left w:val="single" w:sz="4" w:space="0" w:color="auto"/>
              <w:bottom w:val="single" w:sz="4" w:space="0" w:color="auto"/>
              <w:right w:val="single" w:sz="4" w:space="0" w:color="auto"/>
            </w:tcBorders>
            <w:vAlign w:val="center"/>
            <w:hideMark/>
          </w:tcPr>
          <w:p w14:paraId="0794612F" w14:textId="77777777" w:rsidR="004B4723" w:rsidRPr="00E432E0" w:rsidRDefault="004B4723" w:rsidP="00C04E8D">
            <w:pPr>
              <w:jc w:val="center"/>
              <w:rPr>
                <w:rFonts w:asciiTheme="minorHAnsi" w:hAnsiTheme="minorHAnsi"/>
                <w:szCs w:val="22"/>
              </w:rPr>
            </w:pPr>
            <w:r w:rsidRPr="00E432E0">
              <w:rPr>
                <w:rFonts w:asciiTheme="minorHAnsi" w:hAnsiTheme="minorHAnsi"/>
              </w:rPr>
              <w:t>$2.50</w:t>
            </w:r>
          </w:p>
        </w:tc>
        <w:tc>
          <w:tcPr>
            <w:tcW w:w="1308" w:type="dxa"/>
            <w:tcBorders>
              <w:top w:val="single" w:sz="4" w:space="0" w:color="auto"/>
              <w:left w:val="single" w:sz="4" w:space="0" w:color="auto"/>
              <w:bottom w:val="single" w:sz="4" w:space="0" w:color="auto"/>
              <w:right w:val="single" w:sz="4" w:space="0" w:color="auto"/>
            </w:tcBorders>
            <w:noWrap/>
            <w:vAlign w:val="center"/>
            <w:hideMark/>
          </w:tcPr>
          <w:p w14:paraId="626107B0" w14:textId="77777777" w:rsidR="004B4723" w:rsidRPr="00E432E0" w:rsidRDefault="004B4723" w:rsidP="00C04E8D">
            <w:pPr>
              <w:jc w:val="center"/>
              <w:rPr>
                <w:rFonts w:asciiTheme="minorHAnsi" w:hAnsiTheme="minorHAnsi"/>
                <w:szCs w:val="22"/>
              </w:rPr>
            </w:pPr>
            <w:r w:rsidRPr="00E432E0">
              <w:rPr>
                <w:rFonts w:asciiTheme="minorHAnsi" w:hAnsiTheme="minorHAnsi"/>
              </w:rPr>
              <w:t>$6.27</w:t>
            </w:r>
          </w:p>
        </w:tc>
      </w:tr>
      <w:tr w:rsidR="004B4723" w:rsidRPr="00E432E0" w14:paraId="34F0C084" w14:textId="77777777" w:rsidTr="00C04E8D">
        <w:trPr>
          <w:trHeight w:val="300"/>
          <w:jc w:val="center"/>
        </w:trPr>
        <w:tc>
          <w:tcPr>
            <w:tcW w:w="2068" w:type="dxa"/>
            <w:tcBorders>
              <w:top w:val="single" w:sz="4" w:space="0" w:color="auto"/>
              <w:left w:val="single" w:sz="4" w:space="0" w:color="auto"/>
              <w:bottom w:val="single" w:sz="4" w:space="0" w:color="auto"/>
              <w:right w:val="single" w:sz="4" w:space="0" w:color="auto"/>
            </w:tcBorders>
            <w:noWrap/>
            <w:vAlign w:val="center"/>
            <w:hideMark/>
          </w:tcPr>
          <w:p w14:paraId="657329DE" w14:textId="77777777" w:rsidR="004B4723" w:rsidRPr="00E432E0" w:rsidRDefault="004B4723" w:rsidP="00C04E8D">
            <w:pPr>
              <w:rPr>
                <w:rFonts w:asciiTheme="minorHAnsi" w:hAnsiTheme="minorHAnsi"/>
              </w:rPr>
            </w:pPr>
            <w:r w:rsidRPr="00E432E0">
              <w:rPr>
                <w:rFonts w:asciiTheme="minorHAnsi" w:hAnsiTheme="minorHAnsi"/>
              </w:rPr>
              <w:t>2020 &amp; after</w:t>
            </w:r>
          </w:p>
        </w:tc>
        <w:tc>
          <w:tcPr>
            <w:tcW w:w="1308" w:type="dxa"/>
            <w:tcBorders>
              <w:top w:val="single" w:sz="4" w:space="0" w:color="auto"/>
              <w:left w:val="single" w:sz="4" w:space="0" w:color="auto"/>
              <w:bottom w:val="single" w:sz="4" w:space="0" w:color="auto"/>
              <w:right w:val="single" w:sz="4" w:space="0" w:color="auto"/>
            </w:tcBorders>
            <w:noWrap/>
            <w:vAlign w:val="center"/>
            <w:hideMark/>
          </w:tcPr>
          <w:p w14:paraId="0E1A0E35" w14:textId="77777777" w:rsidR="004B4723" w:rsidRPr="00E432E0" w:rsidRDefault="004B4723" w:rsidP="00C04E8D">
            <w:pPr>
              <w:jc w:val="center"/>
              <w:rPr>
                <w:rFonts w:asciiTheme="minorHAnsi" w:hAnsiTheme="minorHAnsi"/>
                <w:szCs w:val="22"/>
              </w:rPr>
            </w:pPr>
            <w:r w:rsidRPr="00E432E0">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vAlign w:val="center"/>
            <w:hideMark/>
          </w:tcPr>
          <w:p w14:paraId="189FB197" w14:textId="77777777" w:rsidR="004B4723" w:rsidRPr="00E432E0" w:rsidRDefault="004B4723" w:rsidP="00C04E8D">
            <w:pPr>
              <w:jc w:val="center"/>
              <w:rPr>
                <w:rFonts w:asciiTheme="minorHAnsi" w:hAnsiTheme="minorHAnsi"/>
                <w:szCs w:val="22"/>
              </w:rPr>
            </w:pPr>
            <w:r w:rsidRPr="00E432E0">
              <w:rPr>
                <w:rFonts w:asciiTheme="minorHAnsi" w:hAnsiTheme="minorHAnsi"/>
              </w:rPr>
              <w:t>N/A</w:t>
            </w:r>
          </w:p>
        </w:tc>
        <w:tc>
          <w:tcPr>
            <w:tcW w:w="1308" w:type="dxa"/>
            <w:tcBorders>
              <w:top w:val="single" w:sz="4" w:space="0" w:color="auto"/>
              <w:left w:val="single" w:sz="4" w:space="0" w:color="auto"/>
              <w:bottom w:val="single" w:sz="4" w:space="0" w:color="auto"/>
              <w:right w:val="single" w:sz="4" w:space="0" w:color="auto"/>
            </w:tcBorders>
            <w:vAlign w:val="center"/>
            <w:hideMark/>
          </w:tcPr>
          <w:p w14:paraId="416CB962" w14:textId="77777777" w:rsidR="004B4723" w:rsidRPr="00E432E0" w:rsidRDefault="004B4723" w:rsidP="00C04E8D">
            <w:pPr>
              <w:jc w:val="center"/>
              <w:rPr>
                <w:rFonts w:asciiTheme="minorHAnsi" w:hAnsiTheme="minorHAnsi"/>
                <w:szCs w:val="22"/>
              </w:rPr>
            </w:pPr>
            <w:r w:rsidRPr="00E432E0">
              <w:rPr>
                <w:rFonts w:asciiTheme="minorHAnsi" w:hAnsiTheme="minorHAnsi"/>
              </w:rPr>
              <w:t>$2.50</w:t>
            </w:r>
          </w:p>
        </w:tc>
        <w:tc>
          <w:tcPr>
            <w:tcW w:w="1308" w:type="dxa"/>
            <w:tcBorders>
              <w:top w:val="single" w:sz="4" w:space="0" w:color="auto"/>
              <w:left w:val="single" w:sz="4" w:space="0" w:color="auto"/>
              <w:bottom w:val="single" w:sz="4" w:space="0" w:color="auto"/>
              <w:right w:val="single" w:sz="4" w:space="0" w:color="auto"/>
            </w:tcBorders>
            <w:noWrap/>
            <w:vAlign w:val="center"/>
            <w:hideMark/>
          </w:tcPr>
          <w:p w14:paraId="0310C20B" w14:textId="77777777" w:rsidR="004B4723" w:rsidRPr="00E432E0" w:rsidRDefault="004B4723" w:rsidP="00C04E8D">
            <w:pPr>
              <w:jc w:val="center"/>
              <w:rPr>
                <w:rFonts w:asciiTheme="minorHAnsi" w:hAnsiTheme="minorHAnsi"/>
                <w:szCs w:val="22"/>
              </w:rPr>
            </w:pPr>
            <w:r w:rsidRPr="00E432E0">
              <w:rPr>
                <w:rFonts w:asciiTheme="minorHAnsi" w:hAnsiTheme="minorHAnsi"/>
              </w:rPr>
              <w:t>$5.64</w:t>
            </w:r>
          </w:p>
        </w:tc>
      </w:tr>
      <w:bookmarkEnd w:id="9860"/>
    </w:tbl>
    <w:p w14:paraId="13165B5B" w14:textId="77777777" w:rsidR="004B4723" w:rsidRPr="00E432E0" w:rsidRDefault="004B4723" w:rsidP="004B4723">
      <w:pPr>
        <w:spacing w:after="240"/>
      </w:pPr>
    </w:p>
    <w:p w14:paraId="5BBB5C8B" w14:textId="77777777" w:rsidR="004B4723" w:rsidRPr="00E432E0" w:rsidRDefault="004B4723" w:rsidP="004B4723">
      <w:pPr>
        <w:spacing w:after="240"/>
      </w:pPr>
      <w:r w:rsidRPr="00E432E0">
        <w:t>In order to account for the shift in baseline due to the Energy Independence and Security Act of 2007, an equivalent annual levelized baseline replacement cost over the lifetime of the LED bulb is calculated. The key assumptions used in this calculation are documented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611"/>
        <w:gridCol w:w="1611"/>
        <w:gridCol w:w="1552"/>
      </w:tblGrid>
      <w:tr w:rsidR="004B4723" w:rsidRPr="00E432E0" w14:paraId="1E123018" w14:textId="77777777" w:rsidTr="00C04E8D">
        <w:trPr>
          <w:tblHeader/>
          <w:jc w:val="center"/>
        </w:trPr>
        <w:tc>
          <w:tcPr>
            <w:tcW w:w="314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DDA19F6" w14:textId="77777777" w:rsidR="004B4723" w:rsidRPr="00E432E0" w:rsidRDefault="004B4723" w:rsidP="00C04E8D">
            <w:pPr>
              <w:jc w:val="center"/>
              <w:rPr>
                <w:b/>
                <w:color w:val="FFFFFF" w:themeColor="background1"/>
              </w:rPr>
            </w:pPr>
            <w:r w:rsidRPr="00E432E0">
              <w:rPr>
                <w:b/>
                <w:color w:val="FFFFFF" w:themeColor="background1"/>
              </w:rPr>
              <w:t>Installation Location</w:t>
            </w:r>
          </w:p>
        </w:tc>
        <w:tc>
          <w:tcPr>
            <w:tcW w:w="161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322C78F" w14:textId="77777777" w:rsidR="004B4723" w:rsidRPr="00E432E0" w:rsidRDefault="004B4723" w:rsidP="00C04E8D">
            <w:pPr>
              <w:jc w:val="center"/>
              <w:rPr>
                <w:b/>
                <w:color w:val="FFFFFF" w:themeColor="background1"/>
              </w:rPr>
            </w:pPr>
            <w:r w:rsidRPr="00E432E0">
              <w:rPr>
                <w:b/>
                <w:color w:val="FFFFFF" w:themeColor="background1"/>
              </w:rPr>
              <w:t>Omnidirectional LED Measure Hours</w:t>
            </w:r>
          </w:p>
        </w:tc>
        <w:tc>
          <w:tcPr>
            <w:tcW w:w="161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84EA6F2" w14:textId="77777777" w:rsidR="004B4723" w:rsidRPr="00E432E0" w:rsidRDefault="004B4723" w:rsidP="00C04E8D">
            <w:pPr>
              <w:jc w:val="center"/>
              <w:rPr>
                <w:b/>
                <w:color w:val="FFFFFF" w:themeColor="background1"/>
              </w:rPr>
            </w:pPr>
            <w:r w:rsidRPr="00E432E0">
              <w:rPr>
                <w:b/>
                <w:color w:val="FFFFFF" w:themeColor="background1"/>
              </w:rPr>
              <w:t xml:space="preserve">Hours of Use per year </w:t>
            </w:r>
            <w:r w:rsidRPr="009C362B">
              <w:rPr>
                <w:rFonts w:eastAsiaTheme="majorEastAsia"/>
                <w:b/>
                <w:color w:val="FFFFFF" w:themeColor="background1"/>
                <w:vertAlign w:val="superscript"/>
              </w:rPr>
              <w:footnoteReference w:id="840"/>
            </w:r>
          </w:p>
        </w:tc>
        <w:tc>
          <w:tcPr>
            <w:tcW w:w="155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C675E45" w14:textId="77777777" w:rsidR="004B4723" w:rsidRPr="00E432E0" w:rsidRDefault="004B4723" w:rsidP="00C04E8D">
            <w:pPr>
              <w:jc w:val="center"/>
              <w:rPr>
                <w:b/>
                <w:color w:val="FFFFFF" w:themeColor="background1"/>
              </w:rPr>
            </w:pPr>
            <w:r w:rsidRPr="00E432E0">
              <w:rPr>
                <w:b/>
                <w:color w:val="FFFFFF" w:themeColor="background1"/>
              </w:rPr>
              <w:t>Measure Life in Years</w:t>
            </w:r>
          </w:p>
          <w:p w14:paraId="44983410" w14:textId="77777777" w:rsidR="004B4723" w:rsidRPr="00E432E0" w:rsidRDefault="004B4723" w:rsidP="00C04E8D">
            <w:pPr>
              <w:jc w:val="center"/>
              <w:rPr>
                <w:b/>
                <w:color w:val="FFFFFF" w:themeColor="background1"/>
              </w:rPr>
            </w:pPr>
            <w:r w:rsidRPr="00E432E0">
              <w:rPr>
                <w:b/>
                <w:color w:val="FFFFFF" w:themeColor="background1"/>
              </w:rPr>
              <w:t>(capped at 10)</w:t>
            </w:r>
          </w:p>
        </w:tc>
      </w:tr>
      <w:tr w:rsidR="004B4723" w:rsidRPr="00E432E0" w14:paraId="1B26FD28" w14:textId="77777777" w:rsidTr="00C04E8D">
        <w:trPr>
          <w:trHeight w:val="359"/>
          <w:jc w:val="center"/>
        </w:trPr>
        <w:tc>
          <w:tcPr>
            <w:tcW w:w="3146" w:type="dxa"/>
            <w:tcBorders>
              <w:top w:val="single" w:sz="4" w:space="0" w:color="auto"/>
              <w:left w:val="single" w:sz="4" w:space="0" w:color="auto"/>
              <w:bottom w:val="single" w:sz="4" w:space="0" w:color="auto"/>
              <w:right w:val="single" w:sz="4" w:space="0" w:color="auto"/>
            </w:tcBorders>
            <w:hideMark/>
          </w:tcPr>
          <w:p w14:paraId="3ACBB9DF" w14:textId="77777777" w:rsidR="004B4723" w:rsidRPr="00E432E0" w:rsidRDefault="004B4723" w:rsidP="00C04E8D">
            <w:r w:rsidRPr="00E432E0">
              <w:t>Residential and in-unit Multi Family</w:t>
            </w:r>
          </w:p>
        </w:tc>
        <w:tc>
          <w:tcPr>
            <w:tcW w:w="1611" w:type="dxa"/>
            <w:tcBorders>
              <w:top w:val="single" w:sz="4" w:space="0" w:color="auto"/>
              <w:left w:val="single" w:sz="4" w:space="0" w:color="auto"/>
              <w:bottom w:val="single" w:sz="4" w:space="0" w:color="auto"/>
              <w:right w:val="single" w:sz="4" w:space="0" w:color="auto"/>
            </w:tcBorders>
            <w:hideMark/>
          </w:tcPr>
          <w:p w14:paraId="34A67FD9" w14:textId="77777777" w:rsidR="004B4723" w:rsidRPr="00E432E0" w:rsidRDefault="004B4723" w:rsidP="00C04E8D">
            <w:pPr>
              <w:jc w:val="center"/>
            </w:pPr>
            <w:r w:rsidRPr="00E432E0">
              <w:t>25,000</w:t>
            </w:r>
          </w:p>
        </w:tc>
        <w:tc>
          <w:tcPr>
            <w:tcW w:w="1611" w:type="dxa"/>
            <w:tcBorders>
              <w:top w:val="single" w:sz="4" w:space="0" w:color="auto"/>
              <w:left w:val="single" w:sz="4" w:space="0" w:color="auto"/>
              <w:bottom w:val="single" w:sz="4" w:space="0" w:color="auto"/>
              <w:right w:val="single" w:sz="4" w:space="0" w:color="auto"/>
            </w:tcBorders>
            <w:hideMark/>
          </w:tcPr>
          <w:p w14:paraId="72836785" w14:textId="77777777" w:rsidR="004B4723" w:rsidRPr="00E432E0" w:rsidRDefault="004B4723" w:rsidP="00C04E8D">
            <w:pPr>
              <w:jc w:val="center"/>
            </w:pPr>
            <w:r w:rsidRPr="00E432E0">
              <w:t xml:space="preserve">759 </w:t>
            </w:r>
          </w:p>
        </w:tc>
        <w:tc>
          <w:tcPr>
            <w:tcW w:w="1552" w:type="dxa"/>
            <w:tcBorders>
              <w:top w:val="single" w:sz="4" w:space="0" w:color="auto"/>
              <w:left w:val="single" w:sz="4" w:space="0" w:color="auto"/>
              <w:bottom w:val="single" w:sz="4" w:space="0" w:color="auto"/>
              <w:right w:val="single" w:sz="4" w:space="0" w:color="auto"/>
            </w:tcBorders>
            <w:hideMark/>
          </w:tcPr>
          <w:p w14:paraId="3627424B" w14:textId="77777777" w:rsidR="004B4723" w:rsidRPr="00E432E0" w:rsidRDefault="004B4723" w:rsidP="00C04E8D">
            <w:pPr>
              <w:jc w:val="center"/>
            </w:pPr>
            <w:r w:rsidRPr="00E432E0">
              <w:t>10</w:t>
            </w:r>
          </w:p>
        </w:tc>
      </w:tr>
      <w:tr w:rsidR="004B4723" w:rsidRPr="00E432E0" w14:paraId="29C56943" w14:textId="77777777" w:rsidTr="00C04E8D">
        <w:trPr>
          <w:jc w:val="center"/>
        </w:trPr>
        <w:tc>
          <w:tcPr>
            <w:tcW w:w="3146" w:type="dxa"/>
            <w:tcBorders>
              <w:top w:val="single" w:sz="4" w:space="0" w:color="auto"/>
              <w:left w:val="single" w:sz="4" w:space="0" w:color="auto"/>
              <w:bottom w:val="single" w:sz="4" w:space="0" w:color="auto"/>
              <w:right w:val="single" w:sz="4" w:space="0" w:color="auto"/>
            </w:tcBorders>
            <w:hideMark/>
          </w:tcPr>
          <w:p w14:paraId="41CAAD11" w14:textId="77777777" w:rsidR="004B4723" w:rsidRPr="00E432E0" w:rsidRDefault="004B4723" w:rsidP="00C04E8D">
            <w:pPr>
              <w:jc w:val="left"/>
            </w:pPr>
            <w:r w:rsidRPr="00E432E0">
              <w:t>Exterior</w:t>
            </w:r>
          </w:p>
        </w:tc>
        <w:tc>
          <w:tcPr>
            <w:tcW w:w="1611" w:type="dxa"/>
            <w:tcBorders>
              <w:top w:val="single" w:sz="4" w:space="0" w:color="auto"/>
              <w:left w:val="single" w:sz="4" w:space="0" w:color="auto"/>
              <w:bottom w:val="single" w:sz="4" w:space="0" w:color="auto"/>
              <w:right w:val="single" w:sz="4" w:space="0" w:color="auto"/>
            </w:tcBorders>
            <w:hideMark/>
          </w:tcPr>
          <w:p w14:paraId="175E2E3C" w14:textId="77777777" w:rsidR="004B4723" w:rsidRPr="00E432E0" w:rsidRDefault="004B4723" w:rsidP="00C04E8D">
            <w:pPr>
              <w:jc w:val="center"/>
            </w:pPr>
            <w:r w:rsidRPr="00E432E0">
              <w:t>25,000</w:t>
            </w:r>
          </w:p>
        </w:tc>
        <w:tc>
          <w:tcPr>
            <w:tcW w:w="1611" w:type="dxa"/>
            <w:tcBorders>
              <w:top w:val="single" w:sz="4" w:space="0" w:color="auto"/>
              <w:left w:val="single" w:sz="4" w:space="0" w:color="auto"/>
              <w:bottom w:val="single" w:sz="4" w:space="0" w:color="auto"/>
              <w:right w:val="single" w:sz="4" w:space="0" w:color="auto"/>
            </w:tcBorders>
            <w:hideMark/>
          </w:tcPr>
          <w:p w14:paraId="13206B19" w14:textId="77777777" w:rsidR="004B4723" w:rsidRPr="00E432E0" w:rsidRDefault="004B4723" w:rsidP="00C04E8D">
            <w:pPr>
              <w:jc w:val="center"/>
            </w:pPr>
            <w:r w:rsidRPr="00E432E0">
              <w:t xml:space="preserve">2475 </w:t>
            </w:r>
          </w:p>
        </w:tc>
        <w:tc>
          <w:tcPr>
            <w:tcW w:w="1552" w:type="dxa"/>
            <w:tcBorders>
              <w:top w:val="single" w:sz="4" w:space="0" w:color="auto"/>
              <w:left w:val="single" w:sz="4" w:space="0" w:color="auto"/>
              <w:bottom w:val="single" w:sz="4" w:space="0" w:color="auto"/>
              <w:right w:val="single" w:sz="4" w:space="0" w:color="auto"/>
            </w:tcBorders>
            <w:hideMark/>
          </w:tcPr>
          <w:p w14:paraId="5DB95381" w14:textId="77777777" w:rsidR="004B4723" w:rsidRPr="00E432E0" w:rsidRDefault="004B4723" w:rsidP="00C04E8D">
            <w:pPr>
              <w:jc w:val="center"/>
            </w:pPr>
            <w:r w:rsidRPr="00E432E0">
              <w:t>10</w:t>
            </w:r>
          </w:p>
        </w:tc>
      </w:tr>
      <w:tr w:rsidR="004B4723" w:rsidRPr="00E432E0" w14:paraId="3896B33A" w14:textId="77777777" w:rsidTr="00C04E8D">
        <w:trPr>
          <w:jc w:val="center"/>
        </w:trPr>
        <w:tc>
          <w:tcPr>
            <w:tcW w:w="3146" w:type="dxa"/>
            <w:tcBorders>
              <w:top w:val="single" w:sz="4" w:space="0" w:color="auto"/>
              <w:left w:val="single" w:sz="4" w:space="0" w:color="auto"/>
              <w:bottom w:val="single" w:sz="4" w:space="0" w:color="auto"/>
              <w:right w:val="single" w:sz="4" w:space="0" w:color="auto"/>
            </w:tcBorders>
            <w:hideMark/>
          </w:tcPr>
          <w:p w14:paraId="1563EA50" w14:textId="77777777" w:rsidR="004B4723" w:rsidRPr="00E432E0" w:rsidRDefault="004B4723" w:rsidP="00C04E8D">
            <w:r w:rsidRPr="00E432E0">
              <w:t>Unknown</w:t>
            </w:r>
          </w:p>
        </w:tc>
        <w:tc>
          <w:tcPr>
            <w:tcW w:w="1611" w:type="dxa"/>
            <w:tcBorders>
              <w:top w:val="single" w:sz="4" w:space="0" w:color="auto"/>
              <w:left w:val="single" w:sz="4" w:space="0" w:color="auto"/>
              <w:bottom w:val="single" w:sz="4" w:space="0" w:color="auto"/>
              <w:right w:val="single" w:sz="4" w:space="0" w:color="auto"/>
            </w:tcBorders>
            <w:hideMark/>
          </w:tcPr>
          <w:p w14:paraId="3520B0AB" w14:textId="77777777" w:rsidR="004B4723" w:rsidRPr="00E432E0" w:rsidRDefault="004B4723" w:rsidP="00C04E8D">
            <w:pPr>
              <w:jc w:val="center"/>
            </w:pPr>
            <w:r w:rsidRPr="00E432E0">
              <w:t>25,000</w:t>
            </w:r>
          </w:p>
        </w:tc>
        <w:tc>
          <w:tcPr>
            <w:tcW w:w="1611" w:type="dxa"/>
            <w:tcBorders>
              <w:top w:val="single" w:sz="4" w:space="0" w:color="auto"/>
              <w:left w:val="single" w:sz="4" w:space="0" w:color="auto"/>
              <w:bottom w:val="single" w:sz="4" w:space="0" w:color="auto"/>
              <w:right w:val="single" w:sz="4" w:space="0" w:color="auto"/>
            </w:tcBorders>
            <w:hideMark/>
          </w:tcPr>
          <w:p w14:paraId="42264D0A" w14:textId="77777777" w:rsidR="004B4723" w:rsidRPr="00E432E0" w:rsidRDefault="004B4723" w:rsidP="00C04E8D">
            <w:pPr>
              <w:jc w:val="center"/>
            </w:pPr>
            <w:r w:rsidRPr="00E432E0">
              <w:t xml:space="preserve">847 </w:t>
            </w:r>
          </w:p>
        </w:tc>
        <w:tc>
          <w:tcPr>
            <w:tcW w:w="1552" w:type="dxa"/>
            <w:tcBorders>
              <w:top w:val="single" w:sz="4" w:space="0" w:color="auto"/>
              <w:left w:val="single" w:sz="4" w:space="0" w:color="auto"/>
              <w:bottom w:val="single" w:sz="4" w:space="0" w:color="auto"/>
              <w:right w:val="single" w:sz="4" w:space="0" w:color="auto"/>
            </w:tcBorders>
            <w:hideMark/>
          </w:tcPr>
          <w:p w14:paraId="526645F5" w14:textId="77777777" w:rsidR="004B4723" w:rsidRPr="00E432E0" w:rsidRDefault="004B4723" w:rsidP="00C04E8D">
            <w:pPr>
              <w:jc w:val="center"/>
            </w:pPr>
            <w:r w:rsidRPr="00E432E0">
              <w:t>10</w:t>
            </w:r>
          </w:p>
        </w:tc>
      </w:tr>
    </w:tbl>
    <w:p w14:paraId="08668F24" w14:textId="77777777" w:rsidR="004B4723" w:rsidRPr="00E432E0" w:rsidRDefault="004B4723" w:rsidP="004B4723">
      <w:pPr>
        <w:spacing w:after="240"/>
      </w:pPr>
    </w:p>
    <w:p w14:paraId="618E0E1A" w14:textId="6B0A9069" w:rsidR="004B4723" w:rsidRPr="00E432E0" w:rsidRDefault="004B4723">
      <w:pPr>
        <w:jc w:val="left"/>
        <w:rPr>
          <w:rFonts w:cstheme="minorHAnsi"/>
        </w:rPr>
        <w:pPrChange w:id="9861" w:author="Samuel Dent" w:date="2016-01-14T06:58:00Z">
          <w:pPr>
            <w:spacing w:after="240"/>
          </w:pPr>
        </w:pPrChange>
      </w:pPr>
      <w:r w:rsidRPr="00E432E0">
        <w:rPr>
          <w:rFonts w:cstheme="minorHAnsi"/>
        </w:rPr>
        <w:t>The NPV for replacement lamps and annual levelized replacement costs using the statewide real discount rate of 5.</w:t>
      </w:r>
      <w:del w:id="9862" w:author="Samuel Dent" w:date="2016-01-15T08:37:00Z">
        <w:r w:rsidRPr="00E432E0" w:rsidDel="00AA477A">
          <w:rPr>
            <w:rFonts w:cstheme="minorHAnsi"/>
          </w:rPr>
          <w:delText>23</w:delText>
        </w:r>
      </w:del>
      <w:ins w:id="9863" w:author="Samuel Dent" w:date="2016-01-15T08:37:00Z">
        <w:r w:rsidR="00AA477A">
          <w:rPr>
            <w:rFonts w:cstheme="minorHAnsi"/>
          </w:rPr>
          <w:t>34</w:t>
        </w:r>
      </w:ins>
      <w:r w:rsidRPr="00E432E0">
        <w:rPr>
          <w:rFonts w:cstheme="minorHAnsi"/>
        </w:rPr>
        <w:t>% are presented below</w:t>
      </w:r>
      <w:ins w:id="9864" w:author="Samuel Dent" w:date="2016-01-14T06:58:00Z">
        <w:r w:rsidR="00AA1243">
          <w:rPr>
            <w:rFonts w:cstheme="minorHAnsi"/>
          </w:rPr>
          <w:t xml:space="preserve">. </w:t>
        </w:r>
        <w:r w:rsidR="00AA1243">
          <w:t>It is important to note that for cost-effectiveness screening purposes, the O&amp;M cost adjustments should only be applied in cases where the light bulbs area actually in service and so should be multiplied by the appropriate ISR</w:t>
        </w:r>
      </w:ins>
      <w:r w:rsidRPr="00E432E0">
        <w:rPr>
          <w:rFonts w:cstheme="minorHAnsi"/>
        </w:rPr>
        <w:t>:</w:t>
      </w:r>
    </w:p>
    <w:tbl>
      <w:tblPr>
        <w:tblW w:w="54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9865" w:author="Stephanie Baer" w:date="2016-01-21T14:13:00Z">
          <w:tblPr>
            <w:tblW w:w="54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115"/>
        <w:gridCol w:w="2235"/>
        <w:gridCol w:w="1174"/>
        <w:gridCol w:w="1174"/>
        <w:gridCol w:w="1174"/>
        <w:gridCol w:w="1174"/>
        <w:gridCol w:w="1174"/>
        <w:gridCol w:w="1172"/>
        <w:tblGridChange w:id="9866">
          <w:tblGrid>
            <w:gridCol w:w="1115"/>
            <w:gridCol w:w="2235"/>
            <w:gridCol w:w="1174"/>
            <w:gridCol w:w="1174"/>
            <w:gridCol w:w="1174"/>
            <w:gridCol w:w="1174"/>
            <w:gridCol w:w="1174"/>
            <w:gridCol w:w="1172"/>
          </w:tblGrid>
        </w:tblGridChange>
      </w:tblGrid>
      <w:tr w:rsidR="004B4723" w:rsidRPr="00E432E0" w14:paraId="0471D24A" w14:textId="77777777" w:rsidTr="008C33F6">
        <w:trPr>
          <w:trHeight w:val="672"/>
          <w:tblHeader/>
          <w:trPrChange w:id="9867" w:author="Stephanie Baer" w:date="2016-01-21T14:13:00Z">
            <w:trPr>
              <w:trHeight w:val="672"/>
            </w:trPr>
          </w:trPrChange>
        </w:trPr>
        <w:tc>
          <w:tcPr>
            <w:tcW w:w="536" w:type="pct"/>
            <w:vMerge w:val="restart"/>
            <w:shd w:val="clear" w:color="auto" w:fill="7F7F7F"/>
            <w:vAlign w:val="center"/>
            <w:hideMark/>
            <w:tcPrChange w:id="9868" w:author="Stephanie Baer" w:date="2016-01-21T14:13:00Z">
              <w:tcPr>
                <w:tcW w:w="536" w:type="pct"/>
                <w:vMerge w:val="restart"/>
                <w:shd w:val="clear" w:color="auto" w:fill="7F7F7F"/>
                <w:hideMark/>
              </w:tcPr>
            </w:tcPrChange>
          </w:tcPr>
          <w:p w14:paraId="21BFD3DD" w14:textId="77777777" w:rsidR="004B4723" w:rsidRPr="00E432E0" w:rsidRDefault="004B4723">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lastRenderedPageBreak/>
              <w:t>Location</w:t>
            </w:r>
          </w:p>
        </w:tc>
        <w:tc>
          <w:tcPr>
            <w:tcW w:w="1075" w:type="pct"/>
            <w:vMerge w:val="restart"/>
            <w:shd w:val="clear" w:color="auto" w:fill="7F7F7F"/>
            <w:vAlign w:val="center"/>
            <w:hideMark/>
            <w:tcPrChange w:id="9869" w:author="Stephanie Baer" w:date="2016-01-21T14:13:00Z">
              <w:tcPr>
                <w:tcW w:w="1075" w:type="pct"/>
                <w:vMerge w:val="restart"/>
                <w:shd w:val="clear" w:color="auto" w:fill="7F7F7F"/>
                <w:hideMark/>
              </w:tcPr>
            </w:tcPrChange>
          </w:tcPr>
          <w:p w14:paraId="572F85A6" w14:textId="77777777" w:rsidR="004B4723" w:rsidRPr="00E432E0" w:rsidRDefault="004B4723">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Lumen Level</w:t>
            </w:r>
          </w:p>
        </w:tc>
        <w:tc>
          <w:tcPr>
            <w:tcW w:w="1695" w:type="pct"/>
            <w:gridSpan w:val="3"/>
            <w:shd w:val="clear" w:color="auto" w:fill="7F7F7F"/>
            <w:vAlign w:val="center"/>
            <w:hideMark/>
            <w:tcPrChange w:id="9870" w:author="Stephanie Baer" w:date="2016-01-21T14:13:00Z">
              <w:tcPr>
                <w:tcW w:w="1695" w:type="pct"/>
                <w:gridSpan w:val="3"/>
                <w:shd w:val="clear" w:color="auto" w:fill="7F7F7F"/>
                <w:hideMark/>
              </w:tcPr>
            </w:tcPrChange>
          </w:tcPr>
          <w:p w14:paraId="55270C44" w14:textId="77777777" w:rsidR="004B4723" w:rsidRPr="00E432E0" w:rsidRDefault="004B4723">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NPV of replacement costs for period</w:t>
            </w:r>
          </w:p>
        </w:tc>
        <w:tc>
          <w:tcPr>
            <w:tcW w:w="1695" w:type="pct"/>
            <w:gridSpan w:val="3"/>
            <w:shd w:val="clear" w:color="auto" w:fill="7F7F7F"/>
            <w:vAlign w:val="center"/>
            <w:hideMark/>
            <w:tcPrChange w:id="9871" w:author="Stephanie Baer" w:date="2016-01-21T14:13:00Z">
              <w:tcPr>
                <w:tcW w:w="1695" w:type="pct"/>
                <w:gridSpan w:val="3"/>
                <w:shd w:val="clear" w:color="auto" w:fill="7F7F7F"/>
                <w:hideMark/>
              </w:tcPr>
            </w:tcPrChange>
          </w:tcPr>
          <w:p w14:paraId="560E7A2C" w14:textId="77777777" w:rsidR="004B4723" w:rsidRPr="00E432E0" w:rsidRDefault="004B4723">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Levelized annual replacement cost savings</w:t>
            </w:r>
          </w:p>
        </w:tc>
      </w:tr>
      <w:tr w:rsidR="004B4723" w:rsidRPr="00E432E0" w14:paraId="31F66275" w14:textId="77777777" w:rsidTr="008C33F6">
        <w:trPr>
          <w:trHeight w:val="780"/>
          <w:tblHeader/>
          <w:trPrChange w:id="9872" w:author="Stephanie Baer" w:date="2016-01-21T14:13:00Z">
            <w:trPr>
              <w:trHeight w:val="780"/>
            </w:trPr>
          </w:trPrChange>
        </w:trPr>
        <w:tc>
          <w:tcPr>
            <w:tcW w:w="0" w:type="auto"/>
            <w:vMerge/>
            <w:vAlign w:val="center"/>
            <w:hideMark/>
            <w:tcPrChange w:id="9873" w:author="Stephanie Baer" w:date="2016-01-21T14:13:00Z">
              <w:tcPr>
                <w:tcW w:w="0" w:type="auto"/>
                <w:vMerge/>
                <w:vAlign w:val="center"/>
                <w:hideMark/>
              </w:tcPr>
            </w:tcPrChange>
          </w:tcPr>
          <w:p w14:paraId="1D9D0E5E" w14:textId="77777777" w:rsidR="004B4723" w:rsidRPr="00E432E0" w:rsidRDefault="004B4723">
            <w:pPr>
              <w:widowControl/>
              <w:jc w:val="center"/>
              <w:rPr>
                <w:rFonts w:ascii="Calibri" w:hAnsi="Calibri"/>
                <w:b/>
                <w:bCs/>
                <w:color w:val="FFFFFF"/>
                <w:szCs w:val="20"/>
              </w:rPr>
              <w:pPrChange w:id="9874" w:author="Stephanie Baer" w:date="2016-01-21T14:13:00Z">
                <w:pPr>
                  <w:widowControl/>
                  <w:jc w:val="left"/>
                </w:pPr>
              </w:pPrChange>
            </w:pPr>
          </w:p>
        </w:tc>
        <w:tc>
          <w:tcPr>
            <w:tcW w:w="1075" w:type="pct"/>
            <w:vMerge/>
            <w:vAlign w:val="center"/>
            <w:hideMark/>
            <w:tcPrChange w:id="9875" w:author="Stephanie Baer" w:date="2016-01-21T14:13:00Z">
              <w:tcPr>
                <w:tcW w:w="1075" w:type="pct"/>
                <w:vMerge/>
                <w:vAlign w:val="center"/>
                <w:hideMark/>
              </w:tcPr>
            </w:tcPrChange>
          </w:tcPr>
          <w:p w14:paraId="2D3CE971" w14:textId="77777777" w:rsidR="004B4723" w:rsidRPr="00E432E0" w:rsidRDefault="004B4723">
            <w:pPr>
              <w:widowControl/>
              <w:jc w:val="center"/>
              <w:rPr>
                <w:rFonts w:ascii="Calibri" w:hAnsi="Calibri"/>
                <w:b/>
                <w:bCs/>
                <w:color w:val="FFFFFF"/>
                <w:szCs w:val="20"/>
              </w:rPr>
              <w:pPrChange w:id="9876" w:author="Stephanie Baer" w:date="2016-01-21T14:13:00Z">
                <w:pPr>
                  <w:widowControl/>
                  <w:jc w:val="left"/>
                </w:pPr>
              </w:pPrChange>
            </w:pPr>
          </w:p>
        </w:tc>
        <w:tc>
          <w:tcPr>
            <w:tcW w:w="565" w:type="pct"/>
            <w:shd w:val="clear" w:color="auto" w:fill="7F7F7F"/>
            <w:vAlign w:val="center"/>
            <w:hideMark/>
            <w:tcPrChange w:id="9877" w:author="Stephanie Baer" w:date="2016-01-21T14:13:00Z">
              <w:tcPr>
                <w:tcW w:w="565" w:type="pct"/>
                <w:shd w:val="clear" w:color="auto" w:fill="7F7F7F"/>
                <w:vAlign w:val="center"/>
                <w:hideMark/>
              </w:tcPr>
            </w:tcPrChange>
          </w:tcPr>
          <w:p w14:paraId="14D45DDC" w14:textId="77777777" w:rsidR="004B4723" w:rsidRPr="00E432E0" w:rsidRDefault="004B4723">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June 2015 - May 2016</w:t>
            </w:r>
          </w:p>
        </w:tc>
        <w:tc>
          <w:tcPr>
            <w:tcW w:w="565" w:type="pct"/>
            <w:shd w:val="clear" w:color="auto" w:fill="7F7F7F"/>
            <w:vAlign w:val="center"/>
            <w:hideMark/>
            <w:tcPrChange w:id="9878" w:author="Stephanie Baer" w:date="2016-01-21T14:13:00Z">
              <w:tcPr>
                <w:tcW w:w="565" w:type="pct"/>
                <w:shd w:val="clear" w:color="auto" w:fill="7F7F7F"/>
                <w:vAlign w:val="center"/>
                <w:hideMark/>
              </w:tcPr>
            </w:tcPrChange>
          </w:tcPr>
          <w:p w14:paraId="3221712D" w14:textId="77777777" w:rsidR="004B4723" w:rsidRPr="00E432E0" w:rsidRDefault="004B4723">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June 2016 - May 2017</w:t>
            </w:r>
          </w:p>
        </w:tc>
        <w:tc>
          <w:tcPr>
            <w:tcW w:w="565" w:type="pct"/>
            <w:shd w:val="clear" w:color="auto" w:fill="7F7F7F"/>
            <w:vAlign w:val="center"/>
            <w:hideMark/>
            <w:tcPrChange w:id="9879" w:author="Stephanie Baer" w:date="2016-01-21T14:13:00Z">
              <w:tcPr>
                <w:tcW w:w="565" w:type="pct"/>
                <w:shd w:val="clear" w:color="auto" w:fill="7F7F7F"/>
                <w:vAlign w:val="center"/>
                <w:hideMark/>
              </w:tcPr>
            </w:tcPrChange>
          </w:tcPr>
          <w:p w14:paraId="47FFA44A" w14:textId="77777777" w:rsidR="004B4723" w:rsidRPr="00E432E0" w:rsidRDefault="004B4723">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June 2017 - May 2018</w:t>
            </w:r>
          </w:p>
        </w:tc>
        <w:tc>
          <w:tcPr>
            <w:tcW w:w="565" w:type="pct"/>
            <w:shd w:val="clear" w:color="auto" w:fill="7F7F7F"/>
            <w:vAlign w:val="center"/>
            <w:hideMark/>
            <w:tcPrChange w:id="9880" w:author="Stephanie Baer" w:date="2016-01-21T14:13:00Z">
              <w:tcPr>
                <w:tcW w:w="565" w:type="pct"/>
                <w:shd w:val="clear" w:color="auto" w:fill="7F7F7F"/>
                <w:vAlign w:val="center"/>
                <w:hideMark/>
              </w:tcPr>
            </w:tcPrChange>
          </w:tcPr>
          <w:p w14:paraId="354E75AA" w14:textId="77777777" w:rsidR="004B4723" w:rsidRPr="00E432E0" w:rsidRDefault="004B4723">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June 2015 - May 2016</w:t>
            </w:r>
          </w:p>
        </w:tc>
        <w:tc>
          <w:tcPr>
            <w:tcW w:w="565" w:type="pct"/>
            <w:shd w:val="clear" w:color="auto" w:fill="7F7F7F"/>
            <w:vAlign w:val="center"/>
            <w:hideMark/>
            <w:tcPrChange w:id="9881" w:author="Stephanie Baer" w:date="2016-01-21T14:13:00Z">
              <w:tcPr>
                <w:tcW w:w="565" w:type="pct"/>
                <w:shd w:val="clear" w:color="auto" w:fill="7F7F7F"/>
                <w:vAlign w:val="center"/>
                <w:hideMark/>
              </w:tcPr>
            </w:tcPrChange>
          </w:tcPr>
          <w:p w14:paraId="1E04B8E0" w14:textId="77777777" w:rsidR="004B4723" w:rsidRPr="00E432E0" w:rsidRDefault="004B4723">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June 2016 - May 2017</w:t>
            </w:r>
          </w:p>
        </w:tc>
        <w:tc>
          <w:tcPr>
            <w:tcW w:w="565" w:type="pct"/>
            <w:shd w:val="clear" w:color="auto" w:fill="7F7F7F"/>
            <w:vAlign w:val="center"/>
            <w:hideMark/>
            <w:tcPrChange w:id="9882" w:author="Stephanie Baer" w:date="2016-01-21T14:13:00Z">
              <w:tcPr>
                <w:tcW w:w="565" w:type="pct"/>
                <w:shd w:val="clear" w:color="auto" w:fill="7F7F7F"/>
                <w:vAlign w:val="center"/>
                <w:hideMark/>
              </w:tcPr>
            </w:tcPrChange>
          </w:tcPr>
          <w:p w14:paraId="3635331B" w14:textId="77777777" w:rsidR="004B4723" w:rsidRPr="00E432E0" w:rsidRDefault="004B4723">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June 2017 - May 2018</w:t>
            </w:r>
          </w:p>
        </w:tc>
      </w:tr>
      <w:tr w:rsidR="004B4723" w:rsidRPr="00E432E0" w14:paraId="33424D82" w14:textId="77777777" w:rsidTr="00C04E8D">
        <w:trPr>
          <w:trHeight w:val="510"/>
        </w:trPr>
        <w:tc>
          <w:tcPr>
            <w:tcW w:w="536" w:type="pct"/>
            <w:vMerge w:val="restart"/>
            <w:vAlign w:val="center"/>
            <w:hideMark/>
          </w:tcPr>
          <w:p w14:paraId="542BFF90" w14:textId="77777777" w:rsidR="004B4723" w:rsidRPr="00E432E0" w:rsidRDefault="004B4723" w:rsidP="00C04E8D">
            <w:pPr>
              <w:keepNext/>
              <w:keepLines/>
              <w:widowControl/>
              <w:spacing w:line="276" w:lineRule="auto"/>
              <w:jc w:val="center"/>
              <w:rPr>
                <w:rFonts w:ascii="Calibri" w:hAnsi="Calibri"/>
                <w:color w:val="000000"/>
                <w:szCs w:val="20"/>
              </w:rPr>
            </w:pPr>
            <w:r w:rsidRPr="00E432E0">
              <w:rPr>
                <w:rFonts w:ascii="Calibri" w:hAnsi="Calibri"/>
                <w:color w:val="000000"/>
                <w:szCs w:val="20"/>
              </w:rPr>
              <w:t>Residential and in-unit Multi Family</w:t>
            </w:r>
          </w:p>
        </w:tc>
        <w:tc>
          <w:tcPr>
            <w:tcW w:w="1075" w:type="pct"/>
            <w:shd w:val="clear" w:color="auto" w:fill="FFFFFF"/>
            <w:vAlign w:val="center"/>
            <w:hideMark/>
          </w:tcPr>
          <w:p w14:paraId="36F82815" w14:textId="77777777" w:rsidR="004B4723" w:rsidRPr="00E432E0" w:rsidRDefault="004B4723" w:rsidP="00C04E8D">
            <w:pPr>
              <w:keepNext/>
              <w:keepLines/>
              <w:widowControl/>
              <w:spacing w:line="276" w:lineRule="auto"/>
              <w:rPr>
                <w:rFonts w:ascii="Calibri" w:hAnsi="Calibri"/>
                <w:color w:val="000000"/>
                <w:szCs w:val="20"/>
              </w:rPr>
            </w:pPr>
            <w:r w:rsidRPr="00E432E0">
              <w:rPr>
                <w:rFonts w:ascii="Calibri" w:hAnsi="Calibri"/>
                <w:color w:val="000000"/>
                <w:szCs w:val="20"/>
              </w:rPr>
              <w:t>Lumens &lt;310 or &gt;2600 (non-EISA compliant)</w:t>
            </w:r>
          </w:p>
        </w:tc>
        <w:tc>
          <w:tcPr>
            <w:tcW w:w="565" w:type="pct"/>
            <w:shd w:val="clear" w:color="auto" w:fill="FFFFFF"/>
            <w:noWrap/>
            <w:vAlign w:val="center"/>
            <w:hideMark/>
          </w:tcPr>
          <w:p w14:paraId="69266F44" w14:textId="0F5308C1"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$1.7</w:t>
            </w:r>
            <w:ins w:id="9883" w:author="Samuel Dent" w:date="2016-01-15T08:38:00Z">
              <w:r w:rsidR="00AA477A">
                <w:rPr>
                  <w:rFonts w:ascii="Calibri" w:hAnsi="Calibri"/>
                  <w:color w:val="000000"/>
                  <w:szCs w:val="20"/>
                </w:rPr>
                <w:t>2</w:t>
              </w:r>
            </w:ins>
            <w:del w:id="9884" w:author="Samuel Dent" w:date="2016-01-15T08:38:00Z">
              <w:r w:rsidRPr="00E432E0" w:rsidDel="00AA477A">
                <w:rPr>
                  <w:rFonts w:ascii="Calibri" w:hAnsi="Calibri"/>
                  <w:color w:val="000000"/>
                  <w:szCs w:val="20"/>
                </w:rPr>
                <w:delText>3</w:delText>
              </w:r>
            </w:del>
            <w:r w:rsidRPr="00E432E0">
              <w:rPr>
                <w:rFonts w:ascii="Calibri" w:hAnsi="Calibri"/>
                <w:color w:val="000000"/>
                <w:szCs w:val="20"/>
              </w:rPr>
              <w:t xml:space="preserve"> </w:t>
            </w:r>
          </w:p>
        </w:tc>
        <w:tc>
          <w:tcPr>
            <w:tcW w:w="565" w:type="pct"/>
            <w:shd w:val="clear" w:color="auto" w:fill="FFFFFF"/>
            <w:noWrap/>
            <w:vAlign w:val="center"/>
            <w:hideMark/>
          </w:tcPr>
          <w:p w14:paraId="0287620B" w14:textId="2A666FE9"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$1.</w:t>
            </w:r>
            <w:del w:id="9885" w:author="Samuel Dent" w:date="2016-01-15T08:38:00Z">
              <w:r w:rsidRPr="00E432E0" w:rsidDel="00AA477A">
                <w:rPr>
                  <w:rFonts w:ascii="Calibri" w:hAnsi="Calibri"/>
                  <w:color w:val="000000"/>
                  <w:szCs w:val="20"/>
                </w:rPr>
                <w:delText xml:space="preserve">73 </w:delText>
              </w:r>
            </w:del>
            <w:ins w:id="9886" w:author="Samuel Dent" w:date="2016-01-15T08:38:00Z">
              <w:r w:rsidR="00AA477A" w:rsidRPr="00E432E0">
                <w:rPr>
                  <w:rFonts w:ascii="Calibri" w:hAnsi="Calibri"/>
                  <w:color w:val="000000"/>
                  <w:szCs w:val="20"/>
                </w:rPr>
                <w:t>7</w:t>
              </w:r>
              <w:r w:rsidR="00AA477A">
                <w:rPr>
                  <w:rFonts w:ascii="Calibri" w:hAnsi="Calibri"/>
                  <w:color w:val="000000"/>
                  <w:szCs w:val="20"/>
                </w:rPr>
                <w:t>2</w:t>
              </w:r>
              <w:r w:rsidR="00AA477A" w:rsidRPr="00E432E0">
                <w:rPr>
                  <w:rFonts w:ascii="Calibri" w:hAnsi="Calibri"/>
                  <w:color w:val="000000"/>
                  <w:szCs w:val="20"/>
                </w:rPr>
                <w:t xml:space="preserve"> </w:t>
              </w:r>
            </w:ins>
          </w:p>
        </w:tc>
        <w:tc>
          <w:tcPr>
            <w:tcW w:w="565" w:type="pct"/>
            <w:shd w:val="clear" w:color="auto" w:fill="FFFFFF"/>
            <w:noWrap/>
            <w:vAlign w:val="center"/>
            <w:hideMark/>
          </w:tcPr>
          <w:p w14:paraId="1EC8E769" w14:textId="1F7834CE"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$1.</w:t>
            </w:r>
            <w:del w:id="9887" w:author="Samuel Dent" w:date="2016-01-15T08:38:00Z">
              <w:r w:rsidRPr="00E432E0" w:rsidDel="00AA477A">
                <w:rPr>
                  <w:rFonts w:ascii="Calibri" w:hAnsi="Calibri"/>
                  <w:color w:val="000000"/>
                  <w:szCs w:val="20"/>
                </w:rPr>
                <w:delText xml:space="preserve">73 </w:delText>
              </w:r>
            </w:del>
            <w:ins w:id="9888" w:author="Samuel Dent" w:date="2016-01-15T08:38:00Z">
              <w:r w:rsidR="00AA477A" w:rsidRPr="00E432E0">
                <w:rPr>
                  <w:rFonts w:ascii="Calibri" w:hAnsi="Calibri"/>
                  <w:color w:val="000000"/>
                  <w:szCs w:val="20"/>
                </w:rPr>
                <w:t>7</w:t>
              </w:r>
              <w:r w:rsidR="00AA477A">
                <w:rPr>
                  <w:rFonts w:ascii="Calibri" w:hAnsi="Calibri"/>
                  <w:color w:val="000000"/>
                  <w:szCs w:val="20"/>
                </w:rPr>
                <w:t>2</w:t>
              </w:r>
              <w:r w:rsidR="00AA477A" w:rsidRPr="00E432E0">
                <w:rPr>
                  <w:rFonts w:ascii="Calibri" w:hAnsi="Calibri"/>
                  <w:color w:val="000000"/>
                  <w:szCs w:val="20"/>
                </w:rPr>
                <w:t xml:space="preserve"> </w:t>
              </w:r>
            </w:ins>
          </w:p>
        </w:tc>
        <w:tc>
          <w:tcPr>
            <w:tcW w:w="565" w:type="pct"/>
            <w:shd w:val="clear" w:color="auto" w:fill="FFFFFF"/>
            <w:noWrap/>
            <w:vAlign w:val="center"/>
            <w:hideMark/>
          </w:tcPr>
          <w:p w14:paraId="1C626F75"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$0.23 </w:t>
            </w:r>
          </w:p>
        </w:tc>
        <w:tc>
          <w:tcPr>
            <w:tcW w:w="565" w:type="pct"/>
            <w:shd w:val="clear" w:color="auto" w:fill="FFFFFF"/>
            <w:noWrap/>
            <w:vAlign w:val="center"/>
            <w:hideMark/>
          </w:tcPr>
          <w:p w14:paraId="075A8A7D"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$0.23 </w:t>
            </w:r>
          </w:p>
        </w:tc>
        <w:tc>
          <w:tcPr>
            <w:tcW w:w="565" w:type="pct"/>
            <w:shd w:val="clear" w:color="auto" w:fill="FFFFFF"/>
            <w:noWrap/>
            <w:vAlign w:val="center"/>
            <w:hideMark/>
          </w:tcPr>
          <w:p w14:paraId="377F8C9E"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$0.23 </w:t>
            </w:r>
          </w:p>
        </w:tc>
      </w:tr>
      <w:tr w:rsidR="004B4723" w:rsidRPr="00E432E0" w14:paraId="361CC97C" w14:textId="77777777" w:rsidTr="00C04E8D">
        <w:trPr>
          <w:trHeight w:val="300"/>
        </w:trPr>
        <w:tc>
          <w:tcPr>
            <w:tcW w:w="0" w:type="auto"/>
            <w:vMerge/>
            <w:vAlign w:val="center"/>
            <w:hideMark/>
          </w:tcPr>
          <w:p w14:paraId="11A45257" w14:textId="77777777" w:rsidR="004B4723" w:rsidRPr="00E432E0" w:rsidRDefault="004B4723" w:rsidP="00C04E8D">
            <w:pPr>
              <w:widowControl/>
              <w:jc w:val="left"/>
              <w:rPr>
                <w:rFonts w:ascii="Calibri" w:hAnsi="Calibri"/>
                <w:color w:val="000000"/>
                <w:szCs w:val="20"/>
              </w:rPr>
            </w:pPr>
          </w:p>
        </w:tc>
        <w:tc>
          <w:tcPr>
            <w:tcW w:w="1075" w:type="pct"/>
            <w:shd w:val="clear" w:color="auto" w:fill="FFFFFF"/>
            <w:vAlign w:val="center"/>
            <w:hideMark/>
          </w:tcPr>
          <w:p w14:paraId="67F78C79" w14:textId="77777777" w:rsidR="004B4723" w:rsidRPr="00E432E0" w:rsidRDefault="004B4723" w:rsidP="00C04E8D">
            <w:pPr>
              <w:keepNext/>
              <w:keepLines/>
              <w:widowControl/>
              <w:spacing w:line="276" w:lineRule="auto"/>
              <w:rPr>
                <w:rFonts w:ascii="Calibri" w:hAnsi="Calibri"/>
                <w:color w:val="000000"/>
                <w:szCs w:val="20"/>
              </w:rPr>
            </w:pPr>
            <w:r w:rsidRPr="00E432E0">
              <w:rPr>
                <w:rFonts w:ascii="Calibri" w:hAnsi="Calibri"/>
                <w:color w:val="000000"/>
                <w:szCs w:val="20"/>
              </w:rPr>
              <w:t>Lumens ≥ 310 and ≤ 2600 (EISA compliant)</w:t>
            </w:r>
          </w:p>
        </w:tc>
        <w:tc>
          <w:tcPr>
            <w:tcW w:w="565" w:type="pct"/>
            <w:shd w:val="clear" w:color="auto" w:fill="FFFFFF"/>
            <w:noWrap/>
            <w:vAlign w:val="center"/>
            <w:hideMark/>
          </w:tcPr>
          <w:p w14:paraId="1ED4F8FE" w14:textId="6C2DE822"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$2.</w:t>
            </w:r>
            <w:del w:id="9889" w:author="Samuel Dent" w:date="2016-01-15T08:38:00Z">
              <w:r w:rsidRPr="00E432E0" w:rsidDel="00AA477A">
                <w:rPr>
                  <w:rFonts w:ascii="Calibri" w:hAnsi="Calibri"/>
                  <w:color w:val="000000"/>
                  <w:szCs w:val="20"/>
                </w:rPr>
                <w:delText xml:space="preserve">52 </w:delText>
              </w:r>
            </w:del>
            <w:ins w:id="9890" w:author="Samuel Dent" w:date="2016-01-15T08:38:00Z">
              <w:r w:rsidR="00AA477A" w:rsidRPr="00E432E0">
                <w:rPr>
                  <w:rFonts w:ascii="Calibri" w:hAnsi="Calibri"/>
                  <w:color w:val="000000"/>
                  <w:szCs w:val="20"/>
                </w:rPr>
                <w:t>5</w:t>
              </w:r>
              <w:r w:rsidR="00AA477A">
                <w:rPr>
                  <w:rFonts w:ascii="Calibri" w:hAnsi="Calibri"/>
                  <w:color w:val="000000"/>
                  <w:szCs w:val="20"/>
                </w:rPr>
                <w:t>1</w:t>
              </w:r>
            </w:ins>
          </w:p>
        </w:tc>
        <w:tc>
          <w:tcPr>
            <w:tcW w:w="565" w:type="pct"/>
            <w:shd w:val="clear" w:color="auto" w:fill="FFFFFF"/>
            <w:noWrap/>
            <w:vAlign w:val="center"/>
            <w:hideMark/>
          </w:tcPr>
          <w:p w14:paraId="6B60E57D" w14:textId="54938962"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$2.</w:t>
            </w:r>
            <w:del w:id="9891" w:author="Samuel Dent" w:date="2016-01-15T08:38:00Z">
              <w:r w:rsidRPr="00E432E0" w:rsidDel="00AA477A">
                <w:rPr>
                  <w:rFonts w:ascii="Calibri" w:hAnsi="Calibri"/>
                  <w:color w:val="000000"/>
                  <w:szCs w:val="20"/>
                </w:rPr>
                <w:delText xml:space="preserve">22 </w:delText>
              </w:r>
            </w:del>
            <w:ins w:id="9892" w:author="Samuel Dent" w:date="2016-01-15T08:38:00Z">
              <w:r w:rsidR="00AA477A" w:rsidRPr="00E432E0">
                <w:rPr>
                  <w:rFonts w:ascii="Calibri" w:hAnsi="Calibri"/>
                  <w:color w:val="000000"/>
                  <w:szCs w:val="20"/>
                </w:rPr>
                <w:t>2</w:t>
              </w:r>
              <w:r w:rsidR="00AA477A">
                <w:rPr>
                  <w:rFonts w:ascii="Calibri" w:hAnsi="Calibri"/>
                  <w:color w:val="000000"/>
                  <w:szCs w:val="20"/>
                </w:rPr>
                <w:t>1</w:t>
              </w:r>
              <w:r w:rsidR="00AA477A" w:rsidRPr="00E432E0">
                <w:rPr>
                  <w:rFonts w:ascii="Calibri" w:hAnsi="Calibri"/>
                  <w:color w:val="000000"/>
                  <w:szCs w:val="20"/>
                </w:rPr>
                <w:t xml:space="preserve"> </w:t>
              </w:r>
            </w:ins>
          </w:p>
        </w:tc>
        <w:tc>
          <w:tcPr>
            <w:tcW w:w="565" w:type="pct"/>
            <w:shd w:val="clear" w:color="auto" w:fill="FFFFFF"/>
            <w:noWrap/>
            <w:vAlign w:val="center"/>
            <w:hideMark/>
          </w:tcPr>
          <w:p w14:paraId="7F50D59B" w14:textId="749BDC16"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$1.</w:t>
            </w:r>
            <w:del w:id="9893" w:author="Samuel Dent" w:date="2016-01-15T08:38:00Z">
              <w:r w:rsidRPr="00E432E0" w:rsidDel="00AA477A">
                <w:rPr>
                  <w:rFonts w:ascii="Calibri" w:hAnsi="Calibri"/>
                  <w:color w:val="000000"/>
                  <w:szCs w:val="20"/>
                </w:rPr>
                <w:delText xml:space="preserve">97 </w:delText>
              </w:r>
            </w:del>
            <w:ins w:id="9894" w:author="Samuel Dent" w:date="2016-01-15T08:38:00Z">
              <w:r w:rsidR="00AA477A" w:rsidRPr="00E432E0">
                <w:rPr>
                  <w:rFonts w:ascii="Calibri" w:hAnsi="Calibri"/>
                  <w:color w:val="000000"/>
                  <w:szCs w:val="20"/>
                </w:rPr>
                <w:t>9</w:t>
              </w:r>
              <w:r w:rsidR="00AA477A">
                <w:rPr>
                  <w:rFonts w:ascii="Calibri" w:hAnsi="Calibri"/>
                  <w:color w:val="000000"/>
                  <w:szCs w:val="20"/>
                </w:rPr>
                <w:t>6</w:t>
              </w:r>
            </w:ins>
          </w:p>
        </w:tc>
        <w:tc>
          <w:tcPr>
            <w:tcW w:w="565" w:type="pct"/>
            <w:shd w:val="clear" w:color="auto" w:fill="FFFFFF"/>
            <w:noWrap/>
            <w:vAlign w:val="center"/>
            <w:hideMark/>
          </w:tcPr>
          <w:p w14:paraId="5B1F9C69"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$0.33 </w:t>
            </w:r>
          </w:p>
        </w:tc>
        <w:tc>
          <w:tcPr>
            <w:tcW w:w="565" w:type="pct"/>
            <w:shd w:val="clear" w:color="auto" w:fill="FFFFFF"/>
            <w:noWrap/>
            <w:vAlign w:val="center"/>
            <w:hideMark/>
          </w:tcPr>
          <w:p w14:paraId="66C040C8"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$0.29 </w:t>
            </w:r>
          </w:p>
        </w:tc>
        <w:tc>
          <w:tcPr>
            <w:tcW w:w="565" w:type="pct"/>
            <w:shd w:val="clear" w:color="auto" w:fill="FFFFFF"/>
            <w:noWrap/>
            <w:vAlign w:val="center"/>
            <w:hideMark/>
          </w:tcPr>
          <w:p w14:paraId="78823449"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$0.26 </w:t>
            </w:r>
          </w:p>
        </w:tc>
      </w:tr>
      <w:tr w:rsidR="004B4723" w:rsidRPr="00E432E0" w14:paraId="3B0AB01A" w14:textId="77777777" w:rsidTr="00C04E8D">
        <w:trPr>
          <w:trHeight w:val="510"/>
        </w:trPr>
        <w:tc>
          <w:tcPr>
            <w:tcW w:w="536" w:type="pct"/>
            <w:vMerge w:val="restart"/>
            <w:vAlign w:val="center"/>
            <w:hideMark/>
          </w:tcPr>
          <w:p w14:paraId="096A625B" w14:textId="77777777" w:rsidR="004B4723" w:rsidRPr="00E432E0" w:rsidRDefault="004B4723" w:rsidP="00C04E8D">
            <w:pPr>
              <w:keepNext/>
              <w:keepLines/>
              <w:widowControl/>
              <w:spacing w:line="276" w:lineRule="auto"/>
              <w:jc w:val="center"/>
              <w:rPr>
                <w:rFonts w:ascii="Calibri" w:hAnsi="Calibri"/>
                <w:color w:val="000000"/>
                <w:szCs w:val="20"/>
              </w:rPr>
            </w:pPr>
            <w:r w:rsidRPr="00E432E0">
              <w:rPr>
                <w:rFonts w:ascii="Calibri" w:hAnsi="Calibri"/>
                <w:color w:val="000000"/>
                <w:szCs w:val="20"/>
              </w:rPr>
              <w:t>Exterior</w:t>
            </w:r>
          </w:p>
        </w:tc>
        <w:tc>
          <w:tcPr>
            <w:tcW w:w="1075" w:type="pct"/>
            <w:shd w:val="clear" w:color="auto" w:fill="FFFFFF"/>
            <w:vAlign w:val="center"/>
            <w:hideMark/>
          </w:tcPr>
          <w:p w14:paraId="514BFB66" w14:textId="77777777" w:rsidR="004B4723" w:rsidRPr="00E432E0" w:rsidRDefault="004B4723" w:rsidP="00C04E8D">
            <w:pPr>
              <w:keepNext/>
              <w:keepLines/>
              <w:widowControl/>
              <w:spacing w:line="276" w:lineRule="auto"/>
              <w:rPr>
                <w:rFonts w:ascii="Calibri" w:hAnsi="Calibri"/>
                <w:color w:val="000000"/>
                <w:szCs w:val="20"/>
              </w:rPr>
            </w:pPr>
            <w:r w:rsidRPr="00E432E0">
              <w:rPr>
                <w:rFonts w:ascii="Calibri" w:hAnsi="Calibri"/>
                <w:color w:val="000000"/>
                <w:szCs w:val="20"/>
              </w:rPr>
              <w:t>Lumens &lt;310 or &gt;2600 (non-EISA compliant)</w:t>
            </w:r>
          </w:p>
        </w:tc>
        <w:tc>
          <w:tcPr>
            <w:tcW w:w="565" w:type="pct"/>
            <w:shd w:val="clear" w:color="auto" w:fill="FFFFFF"/>
            <w:noWrap/>
            <w:vAlign w:val="center"/>
            <w:hideMark/>
          </w:tcPr>
          <w:p w14:paraId="6AF856B0" w14:textId="168C8EA6"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$6.</w:t>
            </w:r>
            <w:del w:id="9895" w:author="Samuel Dent" w:date="2016-01-15T08:38:00Z">
              <w:r w:rsidRPr="00E432E0" w:rsidDel="00AA477A">
                <w:rPr>
                  <w:rFonts w:ascii="Calibri" w:hAnsi="Calibri"/>
                  <w:color w:val="000000"/>
                  <w:szCs w:val="20"/>
                </w:rPr>
                <w:delText xml:space="preserve">10 </w:delText>
              </w:r>
            </w:del>
            <w:ins w:id="9896" w:author="Samuel Dent" w:date="2016-01-15T08:38:00Z">
              <w:r w:rsidR="00AA477A">
                <w:rPr>
                  <w:rFonts w:ascii="Calibri" w:hAnsi="Calibri"/>
                  <w:color w:val="000000"/>
                  <w:szCs w:val="20"/>
                </w:rPr>
                <w:t>07</w:t>
              </w:r>
            </w:ins>
          </w:p>
        </w:tc>
        <w:tc>
          <w:tcPr>
            <w:tcW w:w="565" w:type="pct"/>
            <w:shd w:val="clear" w:color="auto" w:fill="FFFFFF"/>
            <w:noWrap/>
            <w:vAlign w:val="center"/>
            <w:hideMark/>
          </w:tcPr>
          <w:p w14:paraId="54228796" w14:textId="057E2329"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$6.</w:t>
            </w:r>
            <w:del w:id="9897" w:author="Samuel Dent" w:date="2016-01-15T08:38:00Z">
              <w:r w:rsidRPr="00E432E0" w:rsidDel="00AA477A">
                <w:rPr>
                  <w:rFonts w:ascii="Calibri" w:hAnsi="Calibri"/>
                  <w:color w:val="000000"/>
                  <w:szCs w:val="20"/>
                </w:rPr>
                <w:delText xml:space="preserve">10 </w:delText>
              </w:r>
            </w:del>
            <w:ins w:id="9898" w:author="Samuel Dent" w:date="2016-01-15T08:38:00Z">
              <w:r w:rsidR="00AA477A">
                <w:rPr>
                  <w:rFonts w:ascii="Calibri" w:hAnsi="Calibri"/>
                  <w:color w:val="000000"/>
                  <w:szCs w:val="20"/>
                </w:rPr>
                <w:t>07</w:t>
              </w:r>
            </w:ins>
          </w:p>
        </w:tc>
        <w:tc>
          <w:tcPr>
            <w:tcW w:w="565" w:type="pct"/>
            <w:shd w:val="clear" w:color="auto" w:fill="FFFFFF"/>
            <w:noWrap/>
            <w:vAlign w:val="center"/>
            <w:hideMark/>
          </w:tcPr>
          <w:p w14:paraId="4BB863D4" w14:textId="77B920BC"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$6.</w:t>
            </w:r>
            <w:del w:id="9899" w:author="Samuel Dent" w:date="2016-01-15T08:38:00Z">
              <w:r w:rsidRPr="00E432E0" w:rsidDel="00AA477A">
                <w:rPr>
                  <w:rFonts w:ascii="Calibri" w:hAnsi="Calibri"/>
                  <w:color w:val="000000"/>
                  <w:szCs w:val="20"/>
                </w:rPr>
                <w:delText xml:space="preserve">10 </w:delText>
              </w:r>
            </w:del>
            <w:ins w:id="9900" w:author="Samuel Dent" w:date="2016-01-15T08:38:00Z">
              <w:r w:rsidR="00AA477A">
                <w:rPr>
                  <w:rFonts w:ascii="Calibri" w:hAnsi="Calibri"/>
                  <w:color w:val="000000"/>
                  <w:szCs w:val="20"/>
                </w:rPr>
                <w:t>07</w:t>
              </w:r>
            </w:ins>
          </w:p>
        </w:tc>
        <w:tc>
          <w:tcPr>
            <w:tcW w:w="565" w:type="pct"/>
            <w:shd w:val="clear" w:color="auto" w:fill="FFFFFF"/>
            <w:noWrap/>
            <w:vAlign w:val="center"/>
            <w:hideMark/>
          </w:tcPr>
          <w:p w14:paraId="7BDA89CA"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$0.80 </w:t>
            </w:r>
          </w:p>
        </w:tc>
        <w:tc>
          <w:tcPr>
            <w:tcW w:w="565" w:type="pct"/>
            <w:shd w:val="clear" w:color="auto" w:fill="FFFFFF"/>
            <w:noWrap/>
            <w:vAlign w:val="center"/>
            <w:hideMark/>
          </w:tcPr>
          <w:p w14:paraId="09E4F90E"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$0.80 </w:t>
            </w:r>
          </w:p>
        </w:tc>
        <w:tc>
          <w:tcPr>
            <w:tcW w:w="565" w:type="pct"/>
            <w:shd w:val="clear" w:color="auto" w:fill="FFFFFF"/>
            <w:noWrap/>
            <w:vAlign w:val="center"/>
            <w:hideMark/>
          </w:tcPr>
          <w:p w14:paraId="30334C81"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$0.80 </w:t>
            </w:r>
          </w:p>
        </w:tc>
      </w:tr>
      <w:tr w:rsidR="004B4723" w:rsidRPr="00E432E0" w14:paraId="4A13E4B4" w14:textId="77777777" w:rsidTr="00C04E8D">
        <w:trPr>
          <w:trHeight w:val="300"/>
        </w:trPr>
        <w:tc>
          <w:tcPr>
            <w:tcW w:w="0" w:type="auto"/>
            <w:vMerge/>
            <w:vAlign w:val="center"/>
            <w:hideMark/>
          </w:tcPr>
          <w:p w14:paraId="2412BAFA" w14:textId="77777777" w:rsidR="004B4723" w:rsidRPr="00E432E0" w:rsidRDefault="004B4723" w:rsidP="00C04E8D">
            <w:pPr>
              <w:widowControl/>
              <w:jc w:val="left"/>
              <w:rPr>
                <w:rFonts w:ascii="Calibri" w:hAnsi="Calibri"/>
                <w:color w:val="000000"/>
                <w:szCs w:val="20"/>
              </w:rPr>
            </w:pPr>
          </w:p>
        </w:tc>
        <w:tc>
          <w:tcPr>
            <w:tcW w:w="1075" w:type="pct"/>
            <w:shd w:val="clear" w:color="auto" w:fill="FFFFFF"/>
            <w:vAlign w:val="center"/>
            <w:hideMark/>
          </w:tcPr>
          <w:p w14:paraId="7D9BC103" w14:textId="77777777" w:rsidR="004B4723" w:rsidRPr="00E432E0" w:rsidRDefault="004B4723" w:rsidP="00C04E8D">
            <w:pPr>
              <w:keepNext/>
              <w:keepLines/>
              <w:widowControl/>
              <w:spacing w:line="276" w:lineRule="auto"/>
              <w:rPr>
                <w:rFonts w:ascii="Calibri" w:hAnsi="Calibri"/>
                <w:color w:val="000000"/>
                <w:szCs w:val="20"/>
              </w:rPr>
            </w:pPr>
            <w:r w:rsidRPr="00E432E0">
              <w:rPr>
                <w:rFonts w:ascii="Calibri" w:hAnsi="Calibri"/>
                <w:color w:val="000000"/>
                <w:szCs w:val="20"/>
              </w:rPr>
              <w:t>Lumens ≥ 310 and ≤ 2600 (EISA compliant)</w:t>
            </w:r>
          </w:p>
        </w:tc>
        <w:tc>
          <w:tcPr>
            <w:tcW w:w="565" w:type="pct"/>
            <w:shd w:val="clear" w:color="auto" w:fill="FFFFFF"/>
            <w:noWrap/>
            <w:vAlign w:val="center"/>
            <w:hideMark/>
          </w:tcPr>
          <w:p w14:paraId="5B489922" w14:textId="0756A65D"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$9.</w:t>
            </w:r>
            <w:del w:id="9901" w:author="Samuel Dent" w:date="2016-01-15T08:38:00Z">
              <w:r w:rsidRPr="00E432E0" w:rsidDel="00AA477A">
                <w:rPr>
                  <w:rFonts w:ascii="Calibri" w:hAnsi="Calibri"/>
                  <w:color w:val="000000"/>
                  <w:szCs w:val="20"/>
                </w:rPr>
                <w:delText xml:space="preserve">48 </w:delText>
              </w:r>
            </w:del>
            <w:ins w:id="9902" w:author="Samuel Dent" w:date="2016-01-15T08:38:00Z">
              <w:r w:rsidR="00AA477A" w:rsidRPr="00E432E0">
                <w:rPr>
                  <w:rFonts w:ascii="Calibri" w:hAnsi="Calibri"/>
                  <w:color w:val="000000"/>
                  <w:szCs w:val="20"/>
                </w:rPr>
                <w:t>4</w:t>
              </w:r>
              <w:r w:rsidR="00AA477A">
                <w:rPr>
                  <w:rFonts w:ascii="Calibri" w:hAnsi="Calibri"/>
                  <w:color w:val="000000"/>
                  <w:szCs w:val="20"/>
                </w:rPr>
                <w:t>4</w:t>
              </w:r>
              <w:r w:rsidR="00AA477A" w:rsidRPr="00E432E0">
                <w:rPr>
                  <w:rFonts w:ascii="Calibri" w:hAnsi="Calibri"/>
                  <w:color w:val="000000"/>
                  <w:szCs w:val="20"/>
                </w:rPr>
                <w:t xml:space="preserve"> </w:t>
              </w:r>
            </w:ins>
          </w:p>
        </w:tc>
        <w:tc>
          <w:tcPr>
            <w:tcW w:w="565" w:type="pct"/>
            <w:shd w:val="clear" w:color="auto" w:fill="FFFFFF"/>
            <w:noWrap/>
            <w:vAlign w:val="center"/>
            <w:hideMark/>
          </w:tcPr>
          <w:p w14:paraId="0B278FBC" w14:textId="046D251E"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$8.</w:t>
            </w:r>
            <w:del w:id="9903" w:author="Samuel Dent" w:date="2016-01-15T08:38:00Z">
              <w:r w:rsidRPr="00E432E0" w:rsidDel="00AA477A">
                <w:rPr>
                  <w:rFonts w:ascii="Calibri" w:hAnsi="Calibri"/>
                  <w:color w:val="000000"/>
                  <w:szCs w:val="20"/>
                </w:rPr>
                <w:delText xml:space="preserve">35 </w:delText>
              </w:r>
            </w:del>
            <w:ins w:id="9904" w:author="Samuel Dent" w:date="2016-01-15T08:38:00Z">
              <w:r w:rsidR="00AA477A" w:rsidRPr="00E432E0">
                <w:rPr>
                  <w:rFonts w:ascii="Calibri" w:hAnsi="Calibri"/>
                  <w:color w:val="000000"/>
                  <w:szCs w:val="20"/>
                </w:rPr>
                <w:t>3</w:t>
              </w:r>
              <w:r w:rsidR="00AA477A">
                <w:rPr>
                  <w:rFonts w:ascii="Calibri" w:hAnsi="Calibri"/>
                  <w:color w:val="000000"/>
                  <w:szCs w:val="20"/>
                </w:rPr>
                <w:t>1</w:t>
              </w:r>
            </w:ins>
          </w:p>
        </w:tc>
        <w:tc>
          <w:tcPr>
            <w:tcW w:w="565" w:type="pct"/>
            <w:shd w:val="clear" w:color="auto" w:fill="FFFFFF"/>
            <w:noWrap/>
            <w:vAlign w:val="center"/>
            <w:hideMark/>
          </w:tcPr>
          <w:p w14:paraId="07C1E5BC" w14:textId="3D16F4D7"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$7.</w:t>
            </w:r>
            <w:del w:id="9905" w:author="Samuel Dent" w:date="2016-01-15T08:39:00Z">
              <w:r w:rsidRPr="00E432E0" w:rsidDel="00AA477A">
                <w:rPr>
                  <w:rFonts w:ascii="Calibri" w:hAnsi="Calibri"/>
                  <w:color w:val="000000"/>
                  <w:szCs w:val="20"/>
                </w:rPr>
                <w:delText xml:space="preserve">55 </w:delText>
              </w:r>
            </w:del>
            <w:ins w:id="9906" w:author="Samuel Dent" w:date="2016-01-15T08:39:00Z">
              <w:r w:rsidR="00AA477A" w:rsidRPr="00E432E0">
                <w:rPr>
                  <w:rFonts w:ascii="Calibri" w:hAnsi="Calibri"/>
                  <w:color w:val="000000"/>
                  <w:szCs w:val="20"/>
                </w:rPr>
                <w:t>5</w:t>
              </w:r>
              <w:r w:rsidR="00AA477A">
                <w:rPr>
                  <w:rFonts w:ascii="Calibri" w:hAnsi="Calibri"/>
                  <w:color w:val="000000"/>
                  <w:szCs w:val="20"/>
                </w:rPr>
                <w:t>1</w:t>
              </w:r>
            </w:ins>
          </w:p>
        </w:tc>
        <w:tc>
          <w:tcPr>
            <w:tcW w:w="565" w:type="pct"/>
            <w:shd w:val="clear" w:color="auto" w:fill="FFFFFF"/>
            <w:noWrap/>
            <w:vAlign w:val="center"/>
            <w:hideMark/>
          </w:tcPr>
          <w:p w14:paraId="349706E2"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$1.24 </w:t>
            </w:r>
          </w:p>
        </w:tc>
        <w:tc>
          <w:tcPr>
            <w:tcW w:w="565" w:type="pct"/>
            <w:shd w:val="clear" w:color="auto" w:fill="FFFFFF"/>
            <w:noWrap/>
            <w:vAlign w:val="center"/>
            <w:hideMark/>
          </w:tcPr>
          <w:p w14:paraId="20EFDEAD"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$1.09 </w:t>
            </w:r>
          </w:p>
        </w:tc>
        <w:tc>
          <w:tcPr>
            <w:tcW w:w="565" w:type="pct"/>
            <w:shd w:val="clear" w:color="auto" w:fill="FFFFFF"/>
            <w:noWrap/>
            <w:vAlign w:val="center"/>
            <w:hideMark/>
          </w:tcPr>
          <w:p w14:paraId="2D3E4CC5"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$0.99 </w:t>
            </w:r>
          </w:p>
        </w:tc>
      </w:tr>
      <w:tr w:rsidR="004B4723" w:rsidRPr="00E432E0" w14:paraId="3FA33296" w14:textId="77777777" w:rsidTr="00C04E8D">
        <w:trPr>
          <w:trHeight w:val="510"/>
        </w:trPr>
        <w:tc>
          <w:tcPr>
            <w:tcW w:w="536" w:type="pct"/>
            <w:vMerge w:val="restart"/>
            <w:vAlign w:val="center"/>
            <w:hideMark/>
          </w:tcPr>
          <w:p w14:paraId="78399DA3" w14:textId="77777777" w:rsidR="004B4723" w:rsidRPr="00E432E0" w:rsidRDefault="004B4723" w:rsidP="00C04E8D">
            <w:pPr>
              <w:keepNext/>
              <w:keepLines/>
              <w:widowControl/>
              <w:spacing w:line="276" w:lineRule="auto"/>
              <w:jc w:val="center"/>
              <w:rPr>
                <w:rFonts w:ascii="Calibri" w:hAnsi="Calibri"/>
                <w:color w:val="000000"/>
                <w:szCs w:val="20"/>
              </w:rPr>
            </w:pPr>
            <w:r w:rsidRPr="00E432E0">
              <w:rPr>
                <w:rFonts w:ascii="Calibri" w:hAnsi="Calibri"/>
                <w:color w:val="000000"/>
                <w:szCs w:val="20"/>
              </w:rPr>
              <w:t>Unknown</w:t>
            </w:r>
          </w:p>
        </w:tc>
        <w:tc>
          <w:tcPr>
            <w:tcW w:w="1075" w:type="pct"/>
            <w:shd w:val="clear" w:color="auto" w:fill="FFFFFF"/>
            <w:vAlign w:val="center"/>
            <w:hideMark/>
          </w:tcPr>
          <w:p w14:paraId="556164A8" w14:textId="77777777" w:rsidR="004B4723" w:rsidRPr="00E432E0" w:rsidRDefault="004B4723" w:rsidP="00C04E8D">
            <w:pPr>
              <w:keepNext/>
              <w:keepLines/>
              <w:widowControl/>
              <w:spacing w:line="276" w:lineRule="auto"/>
              <w:rPr>
                <w:rFonts w:ascii="Calibri" w:hAnsi="Calibri"/>
                <w:color w:val="000000"/>
                <w:szCs w:val="20"/>
              </w:rPr>
            </w:pPr>
            <w:r w:rsidRPr="00E432E0">
              <w:rPr>
                <w:rFonts w:ascii="Calibri" w:hAnsi="Calibri"/>
                <w:color w:val="000000"/>
                <w:szCs w:val="20"/>
              </w:rPr>
              <w:t>Lumens &lt;310 or &gt;2600 (non-EISA compliant)</w:t>
            </w:r>
          </w:p>
        </w:tc>
        <w:tc>
          <w:tcPr>
            <w:tcW w:w="565" w:type="pct"/>
            <w:shd w:val="clear" w:color="auto" w:fill="FFFFFF"/>
            <w:noWrap/>
            <w:vAlign w:val="center"/>
            <w:hideMark/>
          </w:tcPr>
          <w:p w14:paraId="145F7759" w14:textId="6AF4454D"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$1.</w:t>
            </w:r>
            <w:del w:id="9907" w:author="Samuel Dent" w:date="2016-01-15T08:39:00Z">
              <w:r w:rsidRPr="00E432E0" w:rsidDel="00AA477A">
                <w:rPr>
                  <w:rFonts w:ascii="Calibri" w:hAnsi="Calibri"/>
                  <w:color w:val="000000"/>
                  <w:szCs w:val="20"/>
                </w:rPr>
                <w:delText xml:space="preserve">93 </w:delText>
              </w:r>
            </w:del>
            <w:ins w:id="9908" w:author="Samuel Dent" w:date="2016-01-15T08:39:00Z">
              <w:r w:rsidR="00AA477A" w:rsidRPr="00E432E0">
                <w:rPr>
                  <w:rFonts w:ascii="Calibri" w:hAnsi="Calibri"/>
                  <w:color w:val="000000"/>
                  <w:szCs w:val="20"/>
                </w:rPr>
                <w:t>9</w:t>
              </w:r>
              <w:r w:rsidR="00AA477A">
                <w:rPr>
                  <w:rFonts w:ascii="Calibri" w:hAnsi="Calibri"/>
                  <w:color w:val="000000"/>
                  <w:szCs w:val="20"/>
                </w:rPr>
                <w:t>1</w:t>
              </w:r>
            </w:ins>
          </w:p>
        </w:tc>
        <w:tc>
          <w:tcPr>
            <w:tcW w:w="565" w:type="pct"/>
            <w:shd w:val="clear" w:color="auto" w:fill="FFFFFF"/>
            <w:noWrap/>
            <w:vAlign w:val="center"/>
            <w:hideMark/>
          </w:tcPr>
          <w:p w14:paraId="2D723D8B" w14:textId="668EDDA1"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$1.</w:t>
            </w:r>
            <w:del w:id="9909" w:author="Samuel Dent" w:date="2016-01-15T08:39:00Z">
              <w:r w:rsidRPr="00E432E0" w:rsidDel="00AA477A">
                <w:rPr>
                  <w:rFonts w:ascii="Calibri" w:hAnsi="Calibri"/>
                  <w:color w:val="000000"/>
                  <w:szCs w:val="20"/>
                </w:rPr>
                <w:delText xml:space="preserve">93 </w:delText>
              </w:r>
            </w:del>
            <w:ins w:id="9910" w:author="Samuel Dent" w:date="2016-01-15T08:39:00Z">
              <w:r w:rsidR="00AA477A" w:rsidRPr="00E432E0">
                <w:rPr>
                  <w:rFonts w:ascii="Calibri" w:hAnsi="Calibri"/>
                  <w:color w:val="000000"/>
                  <w:szCs w:val="20"/>
                </w:rPr>
                <w:t>9</w:t>
              </w:r>
              <w:r w:rsidR="00AA477A">
                <w:rPr>
                  <w:rFonts w:ascii="Calibri" w:hAnsi="Calibri"/>
                  <w:color w:val="000000"/>
                  <w:szCs w:val="20"/>
                </w:rPr>
                <w:t>1</w:t>
              </w:r>
            </w:ins>
          </w:p>
        </w:tc>
        <w:tc>
          <w:tcPr>
            <w:tcW w:w="565" w:type="pct"/>
            <w:shd w:val="clear" w:color="auto" w:fill="FFFFFF"/>
            <w:noWrap/>
            <w:vAlign w:val="center"/>
            <w:hideMark/>
          </w:tcPr>
          <w:p w14:paraId="12AFB76B" w14:textId="690AA946"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$1.</w:t>
            </w:r>
            <w:del w:id="9911" w:author="Samuel Dent" w:date="2016-01-15T08:39:00Z">
              <w:r w:rsidRPr="00E432E0" w:rsidDel="00AA477A">
                <w:rPr>
                  <w:rFonts w:ascii="Calibri" w:hAnsi="Calibri"/>
                  <w:color w:val="000000"/>
                  <w:szCs w:val="20"/>
                </w:rPr>
                <w:delText xml:space="preserve">93 </w:delText>
              </w:r>
            </w:del>
            <w:ins w:id="9912" w:author="Samuel Dent" w:date="2016-01-15T08:39:00Z">
              <w:r w:rsidR="00AA477A" w:rsidRPr="00E432E0">
                <w:rPr>
                  <w:rFonts w:ascii="Calibri" w:hAnsi="Calibri"/>
                  <w:color w:val="000000"/>
                  <w:szCs w:val="20"/>
                </w:rPr>
                <w:t>9</w:t>
              </w:r>
              <w:r w:rsidR="00AA477A">
                <w:rPr>
                  <w:rFonts w:ascii="Calibri" w:hAnsi="Calibri"/>
                  <w:color w:val="000000"/>
                  <w:szCs w:val="20"/>
                </w:rPr>
                <w:t>1</w:t>
              </w:r>
              <w:r w:rsidR="00AA477A" w:rsidRPr="00E432E0">
                <w:rPr>
                  <w:rFonts w:ascii="Calibri" w:hAnsi="Calibri"/>
                  <w:color w:val="000000"/>
                  <w:szCs w:val="20"/>
                </w:rPr>
                <w:t xml:space="preserve"> </w:t>
              </w:r>
            </w:ins>
          </w:p>
        </w:tc>
        <w:tc>
          <w:tcPr>
            <w:tcW w:w="565" w:type="pct"/>
            <w:shd w:val="clear" w:color="auto" w:fill="FFFFFF"/>
            <w:noWrap/>
            <w:vAlign w:val="center"/>
            <w:hideMark/>
          </w:tcPr>
          <w:p w14:paraId="7A1C4701"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$0.25 </w:t>
            </w:r>
          </w:p>
        </w:tc>
        <w:tc>
          <w:tcPr>
            <w:tcW w:w="565" w:type="pct"/>
            <w:shd w:val="clear" w:color="auto" w:fill="FFFFFF"/>
            <w:noWrap/>
            <w:vAlign w:val="center"/>
            <w:hideMark/>
          </w:tcPr>
          <w:p w14:paraId="29DCE7FA"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$0.25 </w:t>
            </w:r>
          </w:p>
        </w:tc>
        <w:tc>
          <w:tcPr>
            <w:tcW w:w="565" w:type="pct"/>
            <w:shd w:val="clear" w:color="auto" w:fill="FFFFFF"/>
            <w:noWrap/>
            <w:vAlign w:val="center"/>
            <w:hideMark/>
          </w:tcPr>
          <w:p w14:paraId="1ABC29FB"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$0.25 </w:t>
            </w:r>
          </w:p>
        </w:tc>
      </w:tr>
      <w:tr w:rsidR="004B4723" w:rsidRPr="00E432E0" w14:paraId="4F27CD80" w14:textId="77777777" w:rsidTr="00C04E8D">
        <w:trPr>
          <w:trHeight w:val="315"/>
        </w:trPr>
        <w:tc>
          <w:tcPr>
            <w:tcW w:w="0" w:type="auto"/>
            <w:vMerge/>
            <w:vAlign w:val="center"/>
            <w:hideMark/>
          </w:tcPr>
          <w:p w14:paraId="72D88B5E" w14:textId="77777777" w:rsidR="004B4723" w:rsidRPr="00E432E0" w:rsidRDefault="004B4723" w:rsidP="00C04E8D">
            <w:pPr>
              <w:widowControl/>
              <w:jc w:val="left"/>
              <w:rPr>
                <w:rFonts w:ascii="Calibri" w:hAnsi="Calibri"/>
                <w:color w:val="000000"/>
                <w:szCs w:val="20"/>
              </w:rPr>
            </w:pPr>
          </w:p>
        </w:tc>
        <w:tc>
          <w:tcPr>
            <w:tcW w:w="1075" w:type="pct"/>
            <w:shd w:val="clear" w:color="auto" w:fill="FFFFFF"/>
            <w:vAlign w:val="center"/>
            <w:hideMark/>
          </w:tcPr>
          <w:p w14:paraId="78677E0C" w14:textId="77777777" w:rsidR="004B4723" w:rsidRPr="00E432E0" w:rsidRDefault="004B4723" w:rsidP="00C04E8D">
            <w:pPr>
              <w:keepNext/>
              <w:keepLines/>
              <w:widowControl/>
              <w:spacing w:line="276" w:lineRule="auto"/>
              <w:rPr>
                <w:rFonts w:ascii="Calibri" w:hAnsi="Calibri"/>
                <w:color w:val="000000"/>
                <w:szCs w:val="20"/>
              </w:rPr>
            </w:pPr>
            <w:r w:rsidRPr="00E432E0">
              <w:rPr>
                <w:rFonts w:ascii="Calibri" w:hAnsi="Calibri"/>
                <w:color w:val="000000"/>
                <w:szCs w:val="20"/>
              </w:rPr>
              <w:t>Lumens ≥ 310 and ≤ 2600 (EISA compliant)</w:t>
            </w:r>
          </w:p>
        </w:tc>
        <w:tc>
          <w:tcPr>
            <w:tcW w:w="565" w:type="pct"/>
            <w:shd w:val="clear" w:color="auto" w:fill="FFFFFF"/>
            <w:noWrap/>
            <w:vAlign w:val="center"/>
            <w:hideMark/>
          </w:tcPr>
          <w:p w14:paraId="355B7797" w14:textId="4353097E"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$2.</w:t>
            </w:r>
            <w:del w:id="9913" w:author="Samuel Dent" w:date="2016-01-15T08:39:00Z">
              <w:r w:rsidRPr="00E432E0" w:rsidDel="00AA477A">
                <w:rPr>
                  <w:rFonts w:ascii="Calibri" w:hAnsi="Calibri"/>
                  <w:color w:val="000000"/>
                  <w:szCs w:val="20"/>
                </w:rPr>
                <w:delText xml:space="preserve">81 </w:delText>
              </w:r>
            </w:del>
            <w:ins w:id="9914" w:author="Samuel Dent" w:date="2016-01-15T08:39:00Z">
              <w:r w:rsidR="00AA477A" w:rsidRPr="00E432E0">
                <w:rPr>
                  <w:rFonts w:ascii="Calibri" w:hAnsi="Calibri"/>
                  <w:color w:val="000000"/>
                  <w:szCs w:val="20"/>
                </w:rPr>
                <w:t>8</w:t>
              </w:r>
              <w:r w:rsidR="00AA477A">
                <w:rPr>
                  <w:rFonts w:ascii="Calibri" w:hAnsi="Calibri"/>
                  <w:color w:val="000000"/>
                  <w:szCs w:val="20"/>
                </w:rPr>
                <w:t>0</w:t>
              </w:r>
              <w:r w:rsidR="00AA477A" w:rsidRPr="00E432E0">
                <w:rPr>
                  <w:rFonts w:ascii="Calibri" w:hAnsi="Calibri"/>
                  <w:color w:val="000000"/>
                  <w:szCs w:val="20"/>
                </w:rPr>
                <w:t xml:space="preserve"> </w:t>
              </w:r>
            </w:ins>
          </w:p>
        </w:tc>
        <w:tc>
          <w:tcPr>
            <w:tcW w:w="565" w:type="pct"/>
            <w:shd w:val="clear" w:color="auto" w:fill="FFFFFF"/>
            <w:noWrap/>
            <w:vAlign w:val="center"/>
            <w:hideMark/>
          </w:tcPr>
          <w:p w14:paraId="11079E9F" w14:textId="53AD3CB3"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$2.</w:t>
            </w:r>
            <w:del w:id="9915" w:author="Samuel Dent" w:date="2016-01-15T08:39:00Z">
              <w:r w:rsidRPr="00E432E0" w:rsidDel="00AA477A">
                <w:rPr>
                  <w:rFonts w:ascii="Calibri" w:hAnsi="Calibri"/>
                  <w:color w:val="000000"/>
                  <w:szCs w:val="20"/>
                </w:rPr>
                <w:delText xml:space="preserve">47 </w:delText>
              </w:r>
            </w:del>
            <w:ins w:id="9916" w:author="Samuel Dent" w:date="2016-01-15T08:39:00Z">
              <w:r w:rsidR="00AA477A" w:rsidRPr="00E432E0">
                <w:rPr>
                  <w:rFonts w:ascii="Calibri" w:hAnsi="Calibri"/>
                  <w:color w:val="000000"/>
                  <w:szCs w:val="20"/>
                </w:rPr>
                <w:t>4</w:t>
              </w:r>
              <w:r w:rsidR="00AA477A">
                <w:rPr>
                  <w:rFonts w:ascii="Calibri" w:hAnsi="Calibri"/>
                  <w:color w:val="000000"/>
                  <w:szCs w:val="20"/>
                </w:rPr>
                <w:t>6</w:t>
              </w:r>
              <w:r w:rsidR="00AA477A" w:rsidRPr="00E432E0">
                <w:rPr>
                  <w:rFonts w:ascii="Calibri" w:hAnsi="Calibri"/>
                  <w:color w:val="000000"/>
                  <w:szCs w:val="20"/>
                </w:rPr>
                <w:t xml:space="preserve"> </w:t>
              </w:r>
            </w:ins>
          </w:p>
        </w:tc>
        <w:tc>
          <w:tcPr>
            <w:tcW w:w="565" w:type="pct"/>
            <w:shd w:val="clear" w:color="auto" w:fill="FFFFFF"/>
            <w:noWrap/>
            <w:vAlign w:val="center"/>
            <w:hideMark/>
          </w:tcPr>
          <w:p w14:paraId="6C5CE72A" w14:textId="063A43D9" w:rsidR="004B4723" w:rsidRPr="00E432E0" w:rsidRDefault="004B4723" w:rsidP="00AA477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$2.</w:t>
            </w:r>
            <w:del w:id="9917" w:author="Samuel Dent" w:date="2016-01-15T08:39:00Z">
              <w:r w:rsidRPr="00E432E0" w:rsidDel="00AA477A">
                <w:rPr>
                  <w:rFonts w:ascii="Calibri" w:hAnsi="Calibri"/>
                  <w:color w:val="000000"/>
                  <w:szCs w:val="20"/>
                </w:rPr>
                <w:delText xml:space="preserve">20 </w:delText>
              </w:r>
            </w:del>
            <w:ins w:id="9918" w:author="Samuel Dent" w:date="2016-01-15T08:39:00Z">
              <w:r w:rsidR="00AA477A">
                <w:rPr>
                  <w:rFonts w:ascii="Calibri" w:hAnsi="Calibri"/>
                  <w:color w:val="000000"/>
                  <w:szCs w:val="20"/>
                </w:rPr>
                <w:t>19</w:t>
              </w:r>
              <w:r w:rsidR="00AA477A" w:rsidRPr="00E432E0">
                <w:rPr>
                  <w:rFonts w:ascii="Calibri" w:hAnsi="Calibri"/>
                  <w:color w:val="000000"/>
                  <w:szCs w:val="20"/>
                </w:rPr>
                <w:t xml:space="preserve"> </w:t>
              </w:r>
            </w:ins>
          </w:p>
        </w:tc>
        <w:tc>
          <w:tcPr>
            <w:tcW w:w="565" w:type="pct"/>
            <w:shd w:val="clear" w:color="auto" w:fill="FFFFFF"/>
            <w:noWrap/>
            <w:vAlign w:val="center"/>
            <w:hideMark/>
          </w:tcPr>
          <w:p w14:paraId="431D394F"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$0.37 </w:t>
            </w:r>
          </w:p>
        </w:tc>
        <w:tc>
          <w:tcPr>
            <w:tcW w:w="565" w:type="pct"/>
            <w:shd w:val="clear" w:color="auto" w:fill="FFFFFF"/>
            <w:noWrap/>
            <w:vAlign w:val="center"/>
            <w:hideMark/>
          </w:tcPr>
          <w:p w14:paraId="532C59B3"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$0.32 </w:t>
            </w:r>
          </w:p>
        </w:tc>
        <w:tc>
          <w:tcPr>
            <w:tcW w:w="565" w:type="pct"/>
            <w:shd w:val="clear" w:color="auto" w:fill="FFFFFF"/>
            <w:noWrap/>
            <w:vAlign w:val="center"/>
            <w:hideMark/>
          </w:tcPr>
          <w:p w14:paraId="677A053C" w14:textId="77777777" w:rsidR="004B4723" w:rsidRPr="00E432E0" w:rsidRDefault="004B4723" w:rsidP="00C04E8D">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$0.29 </w:t>
            </w:r>
          </w:p>
        </w:tc>
      </w:tr>
    </w:tbl>
    <w:p w14:paraId="45038742" w14:textId="77777777" w:rsidR="004B4723" w:rsidRPr="00E432E0" w:rsidRDefault="004B4723" w:rsidP="004B4723">
      <w:pPr>
        <w:spacing w:before="120" w:after="240"/>
      </w:pPr>
      <w:r w:rsidRPr="00E432E0">
        <w:t>Note incandescent lamps in lumen range &lt;310 and &gt;2600 are exempt from EISA. For halogen bulbs, we assume the same replacement cycle as incandescent bulbs.</w:t>
      </w:r>
      <w:r w:rsidRPr="00E432E0">
        <w:rPr>
          <w:rFonts w:ascii="Arial" w:hAnsi="Arial"/>
          <w:vertAlign w:val="superscript"/>
        </w:rPr>
        <w:footnoteReference w:id="841"/>
      </w:r>
      <w:r w:rsidRPr="00E432E0">
        <w:t xml:space="preserve"> The replacement cycle is based on the location of the lamp and varies based on the hours of use for that location. Both incandescent and halogen lamps are assumed to last for 1,000 hours before needing replacement.</w:t>
      </w:r>
    </w:p>
    <w:p w14:paraId="3368CE10" w14:textId="77777777" w:rsidR="004B4723" w:rsidRDefault="004B4723" w:rsidP="004B4723">
      <w:pPr>
        <w:keepNext/>
        <w:keepLines/>
        <w:spacing w:before="200"/>
        <w:jc w:val="left"/>
        <w:outlineLvl w:val="5"/>
        <w:rPr>
          <w:rFonts w:eastAsiaTheme="majorEastAsia" w:cstheme="majorBidi"/>
          <w:b/>
          <w:iCs/>
          <w:smallCaps/>
          <w:sz w:val="22"/>
        </w:rPr>
      </w:pPr>
      <w:r w:rsidRPr="00E432E0">
        <w:rPr>
          <w:rFonts w:eastAsiaTheme="majorEastAsia" w:cstheme="majorBidi"/>
          <w:b/>
          <w:iCs/>
          <w:smallCaps/>
          <w:sz w:val="22"/>
        </w:rPr>
        <w:t>Measure Code: RS-LTG-LEDA-</w:t>
      </w:r>
      <w:del w:id="9919" w:author="Samuel Dent" w:date="2015-12-17T06:07:00Z">
        <w:r w:rsidRPr="00E432E0" w:rsidDel="008329D7">
          <w:rPr>
            <w:rFonts w:eastAsiaTheme="majorEastAsia" w:cstheme="majorBidi"/>
            <w:b/>
            <w:iCs/>
            <w:smallCaps/>
            <w:sz w:val="22"/>
          </w:rPr>
          <w:delText>V03</w:delText>
        </w:r>
      </w:del>
      <w:ins w:id="9920" w:author="Samuel Dent" w:date="2015-12-17T06:07:00Z">
        <w:r w:rsidRPr="00E432E0">
          <w:rPr>
            <w:rFonts w:eastAsiaTheme="majorEastAsia" w:cstheme="majorBidi"/>
            <w:b/>
            <w:iCs/>
            <w:smallCaps/>
            <w:sz w:val="22"/>
          </w:rPr>
          <w:t>V0</w:t>
        </w:r>
        <w:r>
          <w:rPr>
            <w:rFonts w:eastAsiaTheme="majorEastAsia" w:cstheme="majorBidi"/>
            <w:b/>
            <w:iCs/>
            <w:smallCaps/>
            <w:sz w:val="22"/>
          </w:rPr>
          <w:t>4</w:t>
        </w:r>
      </w:ins>
      <w:r w:rsidRPr="00E432E0">
        <w:rPr>
          <w:rFonts w:eastAsiaTheme="majorEastAsia" w:cstheme="majorBidi"/>
          <w:b/>
          <w:iCs/>
          <w:smallCaps/>
          <w:sz w:val="22"/>
        </w:rPr>
        <w:t>-</w:t>
      </w:r>
      <w:del w:id="9921" w:author="Samuel Dent" w:date="2015-12-17T06:08:00Z">
        <w:r w:rsidRPr="00E432E0" w:rsidDel="008329D7">
          <w:rPr>
            <w:rFonts w:eastAsiaTheme="majorEastAsia" w:cstheme="majorBidi"/>
            <w:b/>
            <w:iCs/>
            <w:smallCaps/>
            <w:sz w:val="22"/>
          </w:rPr>
          <w:delText>150601</w:delText>
        </w:r>
      </w:del>
      <w:ins w:id="9922" w:author="Samuel Dent" w:date="2015-12-17T06:08:00Z">
        <w:r w:rsidRPr="00E432E0">
          <w:rPr>
            <w:rFonts w:eastAsiaTheme="majorEastAsia" w:cstheme="majorBidi"/>
            <w:b/>
            <w:iCs/>
            <w:smallCaps/>
            <w:sz w:val="22"/>
          </w:rPr>
          <w:t>1</w:t>
        </w:r>
        <w:r>
          <w:rPr>
            <w:rFonts w:eastAsiaTheme="majorEastAsia" w:cstheme="majorBidi"/>
            <w:b/>
            <w:iCs/>
            <w:smallCaps/>
            <w:sz w:val="22"/>
          </w:rPr>
          <w:t>6</w:t>
        </w:r>
        <w:r w:rsidRPr="00E432E0">
          <w:rPr>
            <w:rFonts w:eastAsiaTheme="majorEastAsia" w:cstheme="majorBidi"/>
            <w:b/>
            <w:iCs/>
            <w:smallCaps/>
            <w:sz w:val="22"/>
          </w:rPr>
          <w:t>0601</w:t>
        </w:r>
      </w:ins>
    </w:p>
    <w:p w14:paraId="5B6DC48A" w14:textId="77777777" w:rsidR="00BB5E33" w:rsidRDefault="00BB5E33" w:rsidP="00BB5E33"/>
    <w:p w14:paraId="1D19B8FA" w14:textId="77777777" w:rsidR="00BB5E33" w:rsidRPr="00BB5E33" w:rsidRDefault="00BB5E33" w:rsidP="00BB5E33">
      <w:pPr>
        <w:sectPr w:rsidR="00BB5E33" w:rsidRPr="00BB5E33">
          <w:headerReference w:type="default" r:id="rId60"/>
          <w:pgSz w:w="12240" w:h="15840"/>
          <w:pgMar w:top="1440" w:right="1440" w:bottom="1440" w:left="1440" w:header="720" w:footer="720" w:gutter="0"/>
          <w:cols w:space="720"/>
          <w:docGrid w:linePitch="360"/>
        </w:sectPr>
      </w:pPr>
    </w:p>
    <w:p w14:paraId="7EDA164C" w14:textId="77777777" w:rsidR="00841F99" w:rsidRPr="000B7BB6" w:rsidRDefault="00841F99" w:rsidP="00841F99">
      <w:pPr>
        <w:pStyle w:val="Heading2"/>
      </w:pPr>
      <w:bookmarkStart w:id="9923" w:name="_Toc437856011"/>
      <w:bookmarkStart w:id="9924" w:name="_Toc437592996"/>
      <w:bookmarkStart w:id="9925" w:name="_Toc441217065"/>
      <w:r w:rsidRPr="000B7BB6">
        <w:lastRenderedPageBreak/>
        <w:t>Shell End Use</w:t>
      </w:r>
      <w:bookmarkEnd w:id="9802"/>
      <w:bookmarkEnd w:id="9803"/>
      <w:bookmarkEnd w:id="9804"/>
      <w:bookmarkEnd w:id="9923"/>
      <w:bookmarkEnd w:id="9924"/>
      <w:bookmarkEnd w:id="9925"/>
    </w:p>
    <w:p w14:paraId="0F966CC1" w14:textId="77777777" w:rsidR="00841F99" w:rsidRPr="000B7BB6" w:rsidRDefault="00841F99" w:rsidP="00841F99">
      <w:pPr>
        <w:pStyle w:val="Heading3"/>
      </w:pPr>
      <w:bookmarkStart w:id="9926" w:name="_Air_Sealing"/>
      <w:bookmarkStart w:id="9927" w:name="_Toc315447663"/>
      <w:bookmarkStart w:id="9928" w:name="_Toc319489394"/>
      <w:bookmarkStart w:id="9929" w:name="_Toc319662665"/>
      <w:bookmarkStart w:id="9930" w:name="_Ref325436461"/>
      <w:bookmarkStart w:id="9931" w:name="_Ref325436566"/>
      <w:bookmarkStart w:id="9932" w:name="_Toc333219107"/>
      <w:bookmarkStart w:id="9933" w:name="_Ref355961235"/>
      <w:bookmarkStart w:id="9934" w:name="_Ref378937526"/>
      <w:bookmarkStart w:id="9935" w:name="_Ref378937532"/>
      <w:bookmarkStart w:id="9936" w:name="_Toc437592997"/>
      <w:bookmarkStart w:id="9937" w:name="_Toc437856012"/>
      <w:bookmarkStart w:id="9938" w:name="_Toc441217066"/>
      <w:bookmarkEnd w:id="9926"/>
      <w:r w:rsidRPr="000B7BB6">
        <w:t>Air Sealing</w:t>
      </w:r>
      <w:bookmarkEnd w:id="9927"/>
      <w:bookmarkEnd w:id="9928"/>
      <w:bookmarkEnd w:id="9929"/>
      <w:bookmarkEnd w:id="9930"/>
      <w:bookmarkEnd w:id="9931"/>
      <w:bookmarkEnd w:id="9932"/>
      <w:bookmarkEnd w:id="9933"/>
      <w:bookmarkEnd w:id="9934"/>
      <w:bookmarkEnd w:id="9935"/>
      <w:bookmarkEnd w:id="9936"/>
      <w:bookmarkEnd w:id="9937"/>
      <w:bookmarkEnd w:id="9938"/>
    </w:p>
    <w:p w14:paraId="2FFC4079" w14:textId="77777777" w:rsidR="00693397" w:rsidRPr="000B7BB6" w:rsidRDefault="00693397" w:rsidP="00693397">
      <w:pPr>
        <w:pStyle w:val="Heading6"/>
      </w:pPr>
      <w:r w:rsidRPr="00B41203">
        <w:t xml:space="preserve">Description </w:t>
      </w:r>
    </w:p>
    <w:p w14:paraId="7B42417D" w14:textId="77777777" w:rsidR="00693397" w:rsidRDefault="00693397" w:rsidP="00693397">
      <w:pPr>
        <w:rPr>
          <w:ins w:id="9939" w:author="Samuel Dent" w:date="2015-11-05T07:44:00Z"/>
          <w:rFonts w:cstheme="minorHAnsi"/>
        </w:rPr>
      </w:pPr>
      <w:r w:rsidRPr="000B7BB6">
        <w:rPr>
          <w:rFonts w:cstheme="minorHAnsi"/>
        </w:rPr>
        <w:t xml:space="preserve">Thermal shell air leaks are sealed through strategic use and location of air-tight materials.  Leaks are detected and leakage rates measured with the assistance of a blower-door.  </w:t>
      </w:r>
      <w:r>
        <w:rPr>
          <w:rFonts w:cstheme="minorHAnsi"/>
        </w:rPr>
        <w:t>The algorithm for this measure can be used when the program implementation does not allow for more detailed forecasting through the use of residential modeling software.</w:t>
      </w:r>
    </w:p>
    <w:p w14:paraId="37D748F4" w14:textId="77777777" w:rsidR="00693397" w:rsidRPr="000B7BB6" w:rsidRDefault="00693397" w:rsidP="00693397">
      <w:pPr>
        <w:rPr>
          <w:rFonts w:cstheme="minorHAnsi"/>
        </w:rPr>
      </w:pPr>
      <w:ins w:id="9940" w:author="Samuel Dent" w:date="2015-11-05T07:44:00Z">
        <w:r>
          <w:rPr>
            <w:rFonts w:cstheme="minorHAnsi"/>
          </w:rPr>
          <w:t>Prescriptive savings are provided for use only where a blower door test is not possible (for example in large multi family buildings).</w:t>
        </w:r>
      </w:ins>
    </w:p>
    <w:p w14:paraId="59168BE2" w14:textId="77777777" w:rsidR="00693397" w:rsidRPr="000B7BB6" w:rsidRDefault="00693397" w:rsidP="00693397">
      <w:pPr>
        <w:widowControl/>
        <w:jc w:val="left"/>
        <w:rPr>
          <w:rFonts w:cstheme="minorHAnsi"/>
          <w:szCs w:val="20"/>
        </w:rPr>
      </w:pPr>
      <w:r w:rsidRPr="000B7BB6">
        <w:rPr>
          <w:rFonts w:cstheme="minorHAnsi"/>
          <w:szCs w:val="20"/>
        </w:rPr>
        <w:t xml:space="preserve">This measure was developed to be applicable to the following program types:  RF.  </w:t>
      </w:r>
    </w:p>
    <w:p w14:paraId="510155BC" w14:textId="77777777" w:rsidR="00693397" w:rsidRPr="000B7BB6" w:rsidRDefault="00693397" w:rsidP="00693397">
      <w:pPr>
        <w:widowControl/>
        <w:jc w:val="left"/>
        <w:rPr>
          <w:rFonts w:cstheme="minorHAnsi"/>
          <w:szCs w:val="20"/>
        </w:rPr>
      </w:pPr>
      <w:r w:rsidRPr="000B7BB6">
        <w:rPr>
          <w:rFonts w:cstheme="minorHAnsi"/>
          <w:szCs w:val="20"/>
        </w:rPr>
        <w:t>If applied to other program types, the measure savings should be verified.</w:t>
      </w:r>
    </w:p>
    <w:p w14:paraId="3B42F812" w14:textId="77777777" w:rsidR="00693397" w:rsidRPr="000B7BB6" w:rsidRDefault="00693397" w:rsidP="00693397">
      <w:pPr>
        <w:pStyle w:val="Heading6"/>
      </w:pPr>
      <w:r w:rsidRPr="00B41203">
        <w:t xml:space="preserve">Definition of Efficient Equipment </w:t>
      </w:r>
    </w:p>
    <w:p w14:paraId="13339E29" w14:textId="77777777" w:rsidR="00693397" w:rsidRPr="000B7BB6" w:rsidRDefault="00693397" w:rsidP="00693397">
      <w:pPr>
        <w:rPr>
          <w:rFonts w:cstheme="minorHAnsi"/>
        </w:rPr>
      </w:pPr>
      <w:r w:rsidRPr="000B7BB6">
        <w:rPr>
          <w:rFonts w:cstheme="minorHAnsi"/>
        </w:rPr>
        <w:t xml:space="preserve">Air sealing materials and diagnostic testing should meet all eligibility program qualification criteria.  The initial and final tested leakage rates should be performed in such a manner that the identified reductions can be properly discerned, particularly in situations wherein multiple building envelope measures may be implemented simultaneously. </w:t>
      </w:r>
    </w:p>
    <w:p w14:paraId="3E4759A5" w14:textId="77777777" w:rsidR="00693397" w:rsidRPr="000B7BB6" w:rsidRDefault="00693397" w:rsidP="00693397">
      <w:pPr>
        <w:pStyle w:val="Heading6"/>
      </w:pPr>
      <w:r w:rsidRPr="000B7BB6">
        <w:t xml:space="preserve">Definition of Baseline Equipment </w:t>
      </w:r>
    </w:p>
    <w:p w14:paraId="5246E51C" w14:textId="77777777" w:rsidR="00693397" w:rsidRPr="000B7BB6" w:rsidRDefault="00693397" w:rsidP="00693397">
      <w:pPr>
        <w:rPr>
          <w:rFonts w:cstheme="minorHAnsi"/>
        </w:rPr>
      </w:pPr>
      <w:r w:rsidRPr="000B7BB6">
        <w:rPr>
          <w:rFonts w:cstheme="minorHAnsi"/>
        </w:rPr>
        <w:t xml:space="preserve">The existing air leakage should be determined through approved and appropriate test methods using a blower door.  The baseline condition of a building upon first inspection significantly impacts the opportunity for cost-effective energy savings through air-sealing. </w:t>
      </w:r>
    </w:p>
    <w:p w14:paraId="04D038AB" w14:textId="77777777" w:rsidR="00693397" w:rsidRPr="000B7BB6" w:rsidRDefault="00693397" w:rsidP="00693397">
      <w:pPr>
        <w:pStyle w:val="Heading6"/>
      </w:pPr>
      <w:r w:rsidRPr="000B7BB6">
        <w:t xml:space="preserve">Deemed Lifetime of Efficient Equipment </w:t>
      </w:r>
    </w:p>
    <w:p w14:paraId="431AB543" w14:textId="77777777" w:rsidR="00693397" w:rsidRPr="00B41203" w:rsidRDefault="00693397" w:rsidP="00693397">
      <w:pPr>
        <w:rPr>
          <w:rFonts w:cstheme="minorHAnsi"/>
        </w:rPr>
      </w:pPr>
      <w:r w:rsidRPr="000B7BB6">
        <w:rPr>
          <w:rFonts w:cstheme="minorHAnsi"/>
        </w:rPr>
        <w:t xml:space="preserve">The expected </w:t>
      </w:r>
      <w:r w:rsidRPr="000B7BB6">
        <w:rPr>
          <w:rFonts w:cstheme="minorHAnsi"/>
          <w:iCs/>
        </w:rPr>
        <w:t>measure</w:t>
      </w:r>
      <w:r w:rsidRPr="000B7BB6">
        <w:rPr>
          <w:rFonts w:cstheme="minorHAnsi"/>
        </w:rPr>
        <w:t xml:space="preserve"> life is assumed to be </w:t>
      </w:r>
      <w:r w:rsidRPr="000B7BB6">
        <w:rPr>
          <w:rFonts w:cstheme="minorHAnsi"/>
          <w:noProof/>
        </w:rPr>
        <w:t>15 years.</w:t>
      </w:r>
      <w:r w:rsidRPr="00B41203">
        <w:rPr>
          <w:rFonts w:cstheme="minorHAnsi"/>
          <w:vertAlign w:val="superscript"/>
        </w:rPr>
        <w:footnoteReference w:id="842"/>
      </w:r>
    </w:p>
    <w:p w14:paraId="72A8AD91" w14:textId="77777777" w:rsidR="00693397" w:rsidRPr="000B7BB6" w:rsidRDefault="00693397" w:rsidP="00693397">
      <w:pPr>
        <w:pStyle w:val="Heading6"/>
      </w:pPr>
      <w:r w:rsidRPr="000B7BB6">
        <w:t xml:space="preserve">Deemed Measure Cost </w:t>
      </w:r>
    </w:p>
    <w:p w14:paraId="4C1798E6" w14:textId="77777777" w:rsidR="00693397" w:rsidRPr="000B7BB6" w:rsidRDefault="00693397" w:rsidP="00693397">
      <w:pPr>
        <w:rPr>
          <w:rFonts w:cstheme="minorHAnsi"/>
        </w:rPr>
      </w:pPr>
      <w:r w:rsidRPr="000B7BB6">
        <w:rPr>
          <w:rFonts w:cstheme="minorHAnsi"/>
        </w:rPr>
        <w:t>The actual capital cost for this measure should be used in screening.</w:t>
      </w:r>
    </w:p>
    <w:p w14:paraId="405187E5" w14:textId="77777777" w:rsidR="00693397" w:rsidRPr="00A05FC2" w:rsidRDefault="00693397" w:rsidP="00693397">
      <w:pPr>
        <w:pStyle w:val="Heading6"/>
      </w:pPr>
      <w:r w:rsidRPr="00A05FC2">
        <w:t>Loadshape</w:t>
      </w:r>
    </w:p>
    <w:tbl>
      <w:tblPr>
        <w:tblW w:w="8136" w:type="dxa"/>
        <w:tblInd w:w="108" w:type="dxa"/>
        <w:tblLook w:val="04A0" w:firstRow="1" w:lastRow="0" w:firstColumn="1" w:lastColumn="0" w:noHBand="0" w:noVBand="1"/>
      </w:tblPr>
      <w:tblGrid>
        <w:gridCol w:w="8136"/>
      </w:tblGrid>
      <w:tr w:rsidR="00693397" w:rsidRPr="00A05FC2" w14:paraId="6623B85C" w14:textId="77777777" w:rsidTr="00C04E8D">
        <w:trPr>
          <w:trHeight w:val="300"/>
        </w:trPr>
        <w:tc>
          <w:tcPr>
            <w:tcW w:w="8136" w:type="dxa"/>
            <w:tcBorders>
              <w:top w:val="nil"/>
              <w:left w:val="nil"/>
              <w:bottom w:val="nil"/>
              <w:right w:val="nil"/>
            </w:tcBorders>
            <w:shd w:val="clear" w:color="auto" w:fill="auto"/>
            <w:noWrap/>
            <w:vAlign w:val="center"/>
            <w:hideMark/>
          </w:tcPr>
          <w:p w14:paraId="12D73BF4" w14:textId="77777777" w:rsidR="00693397" w:rsidRPr="000B7BB6" w:rsidRDefault="00693397" w:rsidP="00C04E8D">
            <w:pPr>
              <w:widowControl/>
              <w:jc w:val="left"/>
              <w:rPr>
                <w:rFonts w:cstheme="minorHAnsi"/>
                <w:color w:val="000000"/>
                <w:szCs w:val="20"/>
              </w:rPr>
            </w:pPr>
            <w:r w:rsidRPr="000B7BB6">
              <w:rPr>
                <w:rFonts w:cstheme="minorHAnsi"/>
                <w:color w:val="000000"/>
                <w:szCs w:val="20"/>
              </w:rPr>
              <w:t>Loadshape R08 - Residential Cooling</w:t>
            </w:r>
          </w:p>
        </w:tc>
      </w:tr>
      <w:tr w:rsidR="00693397" w:rsidRPr="00A05FC2" w14:paraId="43BC49C6" w14:textId="77777777" w:rsidTr="00C04E8D">
        <w:trPr>
          <w:trHeight w:val="300"/>
        </w:trPr>
        <w:tc>
          <w:tcPr>
            <w:tcW w:w="8136" w:type="dxa"/>
            <w:tcBorders>
              <w:top w:val="nil"/>
              <w:left w:val="nil"/>
              <w:bottom w:val="nil"/>
              <w:right w:val="nil"/>
            </w:tcBorders>
            <w:shd w:val="clear" w:color="auto" w:fill="auto"/>
            <w:noWrap/>
            <w:vAlign w:val="center"/>
            <w:hideMark/>
          </w:tcPr>
          <w:p w14:paraId="03648E86" w14:textId="77777777" w:rsidR="00693397" w:rsidRPr="000B7BB6" w:rsidRDefault="00693397" w:rsidP="00C04E8D">
            <w:pPr>
              <w:widowControl/>
              <w:jc w:val="left"/>
              <w:rPr>
                <w:rFonts w:cstheme="minorHAnsi"/>
                <w:color w:val="000000"/>
                <w:szCs w:val="20"/>
              </w:rPr>
            </w:pPr>
            <w:r w:rsidRPr="000B7BB6">
              <w:rPr>
                <w:rFonts w:cstheme="minorHAnsi"/>
                <w:color w:val="000000"/>
                <w:szCs w:val="20"/>
              </w:rPr>
              <w:t>Loadshape R09 - Residential Electric Space Heat</w:t>
            </w:r>
          </w:p>
        </w:tc>
      </w:tr>
      <w:tr w:rsidR="00693397" w:rsidRPr="00A05FC2" w14:paraId="73458004" w14:textId="77777777" w:rsidTr="00C04E8D">
        <w:trPr>
          <w:trHeight w:val="300"/>
        </w:trPr>
        <w:tc>
          <w:tcPr>
            <w:tcW w:w="8136" w:type="dxa"/>
            <w:tcBorders>
              <w:top w:val="nil"/>
              <w:left w:val="nil"/>
              <w:bottom w:val="nil"/>
              <w:right w:val="nil"/>
            </w:tcBorders>
            <w:shd w:val="clear" w:color="auto" w:fill="auto"/>
            <w:noWrap/>
            <w:vAlign w:val="center"/>
            <w:hideMark/>
          </w:tcPr>
          <w:p w14:paraId="29671962" w14:textId="77777777" w:rsidR="00693397" w:rsidRPr="000B7BB6" w:rsidRDefault="00693397" w:rsidP="00C04E8D">
            <w:pPr>
              <w:widowControl/>
              <w:jc w:val="left"/>
              <w:rPr>
                <w:rFonts w:cstheme="minorHAnsi"/>
                <w:color w:val="000000"/>
                <w:szCs w:val="20"/>
              </w:rPr>
            </w:pPr>
            <w:r w:rsidRPr="000B7BB6">
              <w:rPr>
                <w:rFonts w:cstheme="minorHAnsi"/>
                <w:color w:val="000000"/>
                <w:szCs w:val="20"/>
              </w:rPr>
              <w:t xml:space="preserve">Loadshape R10 - Residential Electric Heating and Cooling </w:t>
            </w:r>
          </w:p>
        </w:tc>
      </w:tr>
    </w:tbl>
    <w:p w14:paraId="4C4D1B3A" w14:textId="77777777" w:rsidR="00693397" w:rsidRPr="000B7BB6" w:rsidRDefault="00693397" w:rsidP="00693397">
      <w:pPr>
        <w:pStyle w:val="Heading6"/>
      </w:pPr>
      <w:r w:rsidRPr="00B41203">
        <w:t xml:space="preserve">Coincidence Factor </w:t>
      </w:r>
    </w:p>
    <w:p w14:paraId="451A70FD" w14:textId="77777777" w:rsidR="00693397" w:rsidRPr="000B7BB6" w:rsidRDefault="00693397" w:rsidP="00693397">
      <w:pPr>
        <w:rPr>
          <w:rFonts w:cstheme="minorHAnsi"/>
        </w:rPr>
      </w:pPr>
      <w:r w:rsidRPr="000B7BB6">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0B7BB6">
        <w:rPr>
          <w:rFonts w:cstheme="minorHAnsi"/>
          <w:i/>
          <w:iCs/>
        </w:rPr>
        <w:t>average</w:t>
      </w:r>
      <w:r w:rsidRPr="000B7BB6">
        <w:rPr>
          <w:rFonts w:cstheme="minorHAnsi"/>
        </w:rPr>
        <w:t xml:space="preserve"> savings over the defined summer peak period, and is presented so that savings can be bid into PJM’s Forward Capacity Market.  </w:t>
      </w:r>
    </w:p>
    <w:p w14:paraId="226D697C" w14:textId="77777777" w:rsidR="00693397" w:rsidRPr="000B7BB6" w:rsidRDefault="00693397" w:rsidP="00693397">
      <w:pPr>
        <w:ind w:left="720"/>
        <w:jc w:val="left"/>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Central A/C (during utility peak hour) </w:t>
      </w:r>
    </w:p>
    <w:p w14:paraId="5A749023" w14:textId="77777777" w:rsidR="00693397" w:rsidRPr="00B41203" w:rsidRDefault="00693397" w:rsidP="00693397">
      <w:pPr>
        <w:ind w:left="720" w:firstLine="720"/>
        <w:rPr>
          <w:rFonts w:cstheme="minorHAnsi"/>
        </w:rPr>
      </w:pPr>
      <w:r w:rsidRPr="000B7BB6">
        <w:rPr>
          <w:rFonts w:cstheme="minorHAnsi"/>
        </w:rPr>
        <w:lastRenderedPageBreak/>
        <w:t xml:space="preserve">= </w:t>
      </w:r>
      <w:r>
        <w:rPr>
          <w:rFonts w:cstheme="minorHAnsi"/>
        </w:rPr>
        <w:t>68</w:t>
      </w:r>
      <w:r w:rsidRPr="000B7BB6">
        <w:rPr>
          <w:rFonts w:cstheme="minorHAnsi"/>
        </w:rPr>
        <w:t>%</w:t>
      </w:r>
      <w:r w:rsidRPr="000B7BB6">
        <w:rPr>
          <w:rStyle w:val="FootnoteReference"/>
          <w:rFonts w:eastAsiaTheme="minorEastAsia"/>
        </w:rPr>
        <w:footnoteReference w:id="843"/>
      </w:r>
    </w:p>
    <w:p w14:paraId="44CA839A" w14:textId="77777777" w:rsidR="00693397" w:rsidRPr="000B7BB6" w:rsidRDefault="00693397" w:rsidP="00693397">
      <w:pPr>
        <w:ind w:left="720"/>
        <w:jc w:val="left"/>
        <w:rPr>
          <w:rFonts w:cstheme="minorHAnsi"/>
        </w:rPr>
      </w:pPr>
      <w:r w:rsidRPr="00B41203">
        <w:rPr>
          <w:rFonts w:cstheme="minorHAnsi"/>
        </w:rPr>
        <w:t>CF</w:t>
      </w:r>
      <w:r w:rsidRPr="000B7BB6">
        <w:rPr>
          <w:rFonts w:cstheme="minorHAnsi"/>
          <w:vertAlign w:val="subscript"/>
        </w:rPr>
        <w:t>SSP</w:t>
      </w:r>
      <w:r>
        <w:rPr>
          <w:rFonts w:cstheme="minorHAnsi"/>
        </w:rPr>
        <w:t xml:space="preserve">  </w:t>
      </w:r>
      <w:r>
        <w:rPr>
          <w:rFonts w:cstheme="minorHAnsi"/>
        </w:rPr>
        <w:tab/>
      </w:r>
      <w:r w:rsidRPr="000B7BB6">
        <w:rPr>
          <w:rFonts w:cstheme="minorHAnsi"/>
        </w:rPr>
        <w:t xml:space="preserve">= Summer System Peak Coincidence Factor for </w:t>
      </w:r>
      <w:r>
        <w:rPr>
          <w:rFonts w:cstheme="minorHAnsi"/>
        </w:rPr>
        <w:t>Heat Pumps</w:t>
      </w:r>
      <w:r w:rsidRPr="000B7BB6">
        <w:rPr>
          <w:rFonts w:cstheme="minorHAnsi"/>
        </w:rPr>
        <w:t xml:space="preserve"> (during system peak hour)</w:t>
      </w:r>
    </w:p>
    <w:p w14:paraId="28279293" w14:textId="77777777" w:rsidR="00693397" w:rsidRDefault="00693397" w:rsidP="00693397">
      <w:pPr>
        <w:ind w:left="720"/>
        <w:jc w:val="left"/>
        <w:rPr>
          <w:rFonts w:cstheme="minorHAnsi"/>
        </w:rPr>
      </w:pPr>
      <w:r w:rsidRPr="000B7BB6">
        <w:rPr>
          <w:rFonts w:cstheme="minorHAnsi"/>
        </w:rPr>
        <w:tab/>
        <w:t xml:space="preserve">= </w:t>
      </w:r>
      <w:r>
        <w:rPr>
          <w:rFonts w:cstheme="minorHAnsi"/>
        </w:rPr>
        <w:t>72%</w:t>
      </w:r>
      <w:r w:rsidRPr="000B7BB6">
        <w:rPr>
          <w:rFonts w:cstheme="minorHAnsi"/>
        </w:rPr>
        <w:t>%</w:t>
      </w:r>
      <w:r w:rsidRPr="000B7BB6">
        <w:rPr>
          <w:rStyle w:val="FootnoteReference"/>
          <w:rFonts w:eastAsiaTheme="minorEastAsia"/>
        </w:rPr>
        <w:footnoteReference w:id="844"/>
      </w:r>
    </w:p>
    <w:p w14:paraId="112ECCE6" w14:textId="77777777" w:rsidR="00693397" w:rsidRPr="00B41203" w:rsidRDefault="00693397" w:rsidP="00693397">
      <w:pPr>
        <w:ind w:left="720"/>
        <w:jc w:val="left"/>
        <w:rPr>
          <w:rFonts w:cstheme="minorHAnsi"/>
        </w:rPr>
      </w:pPr>
    </w:p>
    <w:p w14:paraId="4B774F92" w14:textId="77777777" w:rsidR="00693397" w:rsidRPr="000B7BB6" w:rsidRDefault="00693397" w:rsidP="00693397">
      <w:pPr>
        <w:ind w:left="720"/>
        <w:jc w:val="left"/>
        <w:rPr>
          <w:rFonts w:cstheme="minorHAnsi"/>
        </w:rPr>
      </w:pPr>
      <w:r w:rsidRPr="000B7BB6">
        <w:rPr>
          <w:rFonts w:cstheme="minorHAnsi"/>
        </w:rPr>
        <w:t>CF</w:t>
      </w:r>
      <w:r w:rsidRPr="000B7BB6">
        <w:rPr>
          <w:rFonts w:cstheme="minorHAnsi"/>
          <w:vertAlign w:val="subscript"/>
        </w:rPr>
        <w:t xml:space="preserve">PJM </w:t>
      </w:r>
      <w:r w:rsidRPr="000B7BB6">
        <w:rPr>
          <w:rFonts w:cstheme="minorHAnsi"/>
        </w:rPr>
        <w:t> </w:t>
      </w:r>
      <w:r w:rsidRPr="000B7BB6">
        <w:rPr>
          <w:rFonts w:cstheme="minorHAnsi"/>
        </w:rPr>
        <w:tab/>
        <w:t>= PJM Summer Peak Coincidence Factor for Central A/C (average during PJM peak period)</w:t>
      </w:r>
    </w:p>
    <w:p w14:paraId="3B3480D6" w14:textId="77777777" w:rsidR="00693397" w:rsidRPr="00B41203" w:rsidRDefault="00693397" w:rsidP="00693397">
      <w:pPr>
        <w:ind w:left="720" w:firstLine="720"/>
        <w:rPr>
          <w:rFonts w:cstheme="minorHAnsi"/>
        </w:rPr>
      </w:pPr>
      <w:r w:rsidRPr="000B7BB6">
        <w:rPr>
          <w:rFonts w:cstheme="minorHAnsi"/>
        </w:rPr>
        <w:t>= 46.6%</w:t>
      </w:r>
      <w:r w:rsidRPr="000B7BB6">
        <w:rPr>
          <w:rStyle w:val="FootnoteReference"/>
          <w:rFonts w:eastAsiaTheme="minorEastAsia"/>
        </w:rPr>
        <w:footnoteReference w:id="845"/>
      </w:r>
    </w:p>
    <w:p w14:paraId="683F61B0" w14:textId="77777777" w:rsidR="00693397" w:rsidRPr="00A05FC2" w:rsidRDefault="00693397" w:rsidP="00693397">
      <w:pPr>
        <w:pStyle w:val="AlgorithmHeading"/>
      </w:pPr>
      <w:r w:rsidRPr="00A05FC2">
        <w:t>Algorithm</w:t>
      </w:r>
    </w:p>
    <w:p w14:paraId="629395DF" w14:textId="77777777" w:rsidR="00693397" w:rsidRPr="000B7BB6" w:rsidRDefault="00693397" w:rsidP="00693397">
      <w:pPr>
        <w:pStyle w:val="Heading6"/>
      </w:pPr>
      <w:r w:rsidRPr="00B41203">
        <w:t xml:space="preserve">Calculation of Savings </w:t>
      </w:r>
    </w:p>
    <w:p w14:paraId="52E96C4B" w14:textId="77777777" w:rsidR="00693397" w:rsidRPr="000B7BB6" w:rsidRDefault="00693397" w:rsidP="00693397">
      <w:pPr>
        <w:pStyle w:val="Heading6"/>
      </w:pPr>
      <w:r w:rsidRPr="000B7BB6">
        <w:t xml:space="preserve">Electric Energy Savings </w:t>
      </w:r>
    </w:p>
    <w:p w14:paraId="5FEC62BE" w14:textId="77777777" w:rsidR="00693397" w:rsidRDefault="00693397" w:rsidP="00693397">
      <w:pPr>
        <w:rPr>
          <w:ins w:id="9941" w:author="Samuel Dent" w:date="2015-11-05T07:45:00Z"/>
          <w:b/>
          <w:i/>
        </w:rPr>
      </w:pPr>
      <w:ins w:id="9942" w:author="Samuel Dent" w:date="2015-11-05T07:45:00Z">
        <w:r>
          <w:rPr>
            <w:b/>
            <w:i/>
          </w:rPr>
          <w:t xml:space="preserve">Methodology 1: Blower Door Test </w:t>
        </w:r>
      </w:ins>
    </w:p>
    <w:p w14:paraId="0A9509A3" w14:textId="77777777" w:rsidR="00693397" w:rsidRPr="00985B42" w:rsidRDefault="00693397" w:rsidP="00693397">
      <w:pPr>
        <w:rPr>
          <w:ins w:id="9943" w:author="Samuel Dent" w:date="2015-11-05T07:45:00Z"/>
          <w:rPrChange w:id="9944" w:author="Samuel Dent" w:date="2015-11-05T07:45:00Z">
            <w:rPr>
              <w:ins w:id="9945" w:author="Samuel Dent" w:date="2015-11-05T07:45:00Z"/>
              <w:b/>
              <w:i/>
            </w:rPr>
          </w:rPrChange>
        </w:rPr>
      </w:pPr>
      <w:ins w:id="9946" w:author="Samuel Dent" w:date="2015-11-05T07:45:00Z">
        <w:r>
          <w:t>Pr</w:t>
        </w:r>
        <w:r w:rsidRPr="00985B42">
          <w:rPr>
            <w:rPrChange w:id="9947" w:author="Samuel Dent" w:date="2015-11-05T07:45:00Z">
              <w:rPr>
                <w:b/>
                <w:i/>
              </w:rPr>
            </w:rPrChange>
          </w:rPr>
          <w:t>eferred methodology unless blow</w:t>
        </w:r>
        <w:r w:rsidRPr="00985B42">
          <w:t>er door testing is not possible</w:t>
        </w:r>
        <w:r>
          <w:t>.</w:t>
        </w:r>
      </w:ins>
    </w:p>
    <w:p w14:paraId="129F7A4D" w14:textId="77777777" w:rsidR="00693397" w:rsidRDefault="00693397" w:rsidP="00693397">
      <w:pPr>
        <w:ind w:left="1440" w:firstLine="720"/>
        <w:rPr>
          <w:ins w:id="9948" w:author="Samuel Dent" w:date="2015-11-05T07:45:00Z"/>
          <w:rFonts w:cstheme="minorHAnsi"/>
          <w:noProof/>
        </w:rPr>
      </w:pPr>
    </w:p>
    <w:p w14:paraId="0B238569" w14:textId="77777777" w:rsidR="00693397" w:rsidRPr="000B7BB6" w:rsidRDefault="00693397" w:rsidP="00693397">
      <w:pPr>
        <w:ind w:left="1440" w:firstLine="720"/>
        <w:rPr>
          <w:rFonts w:cstheme="minorHAnsi"/>
          <w:noProof/>
        </w:rPr>
      </w:pPr>
      <w:r w:rsidRPr="000B7BB6">
        <w:rPr>
          <w:rFonts w:cstheme="minorHAnsi"/>
          <w:noProof/>
        </w:rPr>
        <w:t>ΔkWh</w:t>
      </w:r>
      <w:r w:rsidRPr="000B7BB6">
        <w:rPr>
          <w:rFonts w:cstheme="minorHAnsi"/>
          <w:noProof/>
        </w:rPr>
        <w:tab/>
        <w:t>= ΔkWh_cooling + ΔkWh_heating</w:t>
      </w:r>
    </w:p>
    <w:p w14:paraId="6CC1D1C7" w14:textId="77777777" w:rsidR="00693397" w:rsidRPr="000B7BB6" w:rsidRDefault="00693397" w:rsidP="00693397">
      <w:pPr>
        <w:ind w:left="720" w:hanging="720"/>
        <w:rPr>
          <w:rFonts w:cstheme="minorHAnsi"/>
          <w:noProof/>
        </w:rPr>
      </w:pPr>
      <w:r w:rsidRPr="000B7BB6">
        <w:rPr>
          <w:rFonts w:cstheme="minorHAnsi"/>
          <w:noProof/>
        </w:rPr>
        <w:t>Where:</w:t>
      </w:r>
    </w:p>
    <w:p w14:paraId="6299A7D1" w14:textId="77777777" w:rsidR="00693397" w:rsidRPr="000B7BB6" w:rsidRDefault="00693397" w:rsidP="00693397">
      <w:pPr>
        <w:ind w:left="720"/>
        <w:rPr>
          <w:rFonts w:cstheme="minorHAnsi"/>
        </w:rPr>
      </w:pPr>
      <w:r w:rsidRPr="000B7BB6">
        <w:rPr>
          <w:rFonts w:cstheme="minorHAnsi"/>
          <w:noProof/>
        </w:rPr>
        <w:t xml:space="preserve">ΔkWh_cooling </w:t>
      </w:r>
      <w:r w:rsidRPr="000B7BB6">
        <w:rPr>
          <w:rFonts w:cstheme="minorHAnsi"/>
          <w:noProof/>
        </w:rPr>
        <w:tab/>
        <w:t xml:space="preserve">= If central cooling, </w:t>
      </w:r>
      <w:r w:rsidRPr="000B7BB6">
        <w:rPr>
          <w:rFonts w:cstheme="minorHAnsi"/>
        </w:rPr>
        <w:t>reduction in annual cooling requirement due to air sealing</w:t>
      </w:r>
    </w:p>
    <w:p w14:paraId="3BC7E5C0" w14:textId="77777777" w:rsidR="00693397" w:rsidRPr="000B7BB6" w:rsidRDefault="00693397" w:rsidP="00693397">
      <w:pPr>
        <w:ind w:left="2160"/>
        <w:rPr>
          <w:rFonts w:cstheme="minorHAnsi"/>
        </w:rPr>
      </w:pPr>
      <w:r w:rsidRPr="000B7BB6">
        <w:rPr>
          <w:rFonts w:cstheme="minorHAnsi"/>
        </w:rPr>
        <w:t xml:space="preserve">= [(((CFM50_existing - CFM50_new)/N_cool) * 60 * 24 * CDD * DUA * 0.018) / (1000 </w:t>
      </w:r>
      <w:proofErr w:type="gramStart"/>
      <w:r w:rsidRPr="000B7BB6">
        <w:rPr>
          <w:rFonts w:cstheme="minorHAnsi"/>
        </w:rPr>
        <w:t>*  ηCool</w:t>
      </w:r>
      <w:proofErr w:type="gramEnd"/>
      <w:r w:rsidRPr="000B7BB6">
        <w:rPr>
          <w:rFonts w:cstheme="minorHAnsi"/>
        </w:rPr>
        <w:t>)] * LM</w:t>
      </w:r>
    </w:p>
    <w:p w14:paraId="7EC5D502" w14:textId="77777777" w:rsidR="00693397" w:rsidRPr="000B7BB6" w:rsidRDefault="00693397" w:rsidP="00693397">
      <w:pPr>
        <w:ind w:left="720"/>
        <w:rPr>
          <w:rFonts w:cstheme="minorHAnsi"/>
        </w:rPr>
      </w:pPr>
      <w:r w:rsidRPr="000B7BB6">
        <w:rPr>
          <w:rFonts w:cstheme="minorHAnsi"/>
        </w:rPr>
        <w:t>CFM50_existing</w:t>
      </w:r>
      <w:r w:rsidRPr="000B7BB6">
        <w:rPr>
          <w:rFonts w:cstheme="minorHAnsi"/>
        </w:rPr>
        <w:tab/>
        <w:t>= Infiltration at 50 Pascals as measured by blower door before air sealing.</w:t>
      </w:r>
    </w:p>
    <w:p w14:paraId="06899AE7" w14:textId="77777777" w:rsidR="00693397" w:rsidRPr="000B7BB6" w:rsidRDefault="00693397" w:rsidP="00693397">
      <w:pPr>
        <w:ind w:left="720" w:hanging="720"/>
        <w:rPr>
          <w:rFonts w:cstheme="minorHAnsi"/>
        </w:rPr>
      </w:pPr>
      <w:r w:rsidRPr="000B7BB6">
        <w:rPr>
          <w:rFonts w:cstheme="minorHAnsi"/>
        </w:rPr>
        <w:tab/>
      </w:r>
      <w:r w:rsidRPr="000B7BB6">
        <w:rPr>
          <w:rFonts w:cstheme="minorHAnsi"/>
        </w:rPr>
        <w:tab/>
      </w:r>
      <w:r w:rsidRPr="000B7BB6">
        <w:rPr>
          <w:rFonts w:cstheme="minorHAnsi"/>
        </w:rPr>
        <w:tab/>
        <w:t>= Actual</w:t>
      </w:r>
    </w:p>
    <w:p w14:paraId="6808360E" w14:textId="77777777" w:rsidR="00693397" w:rsidRPr="000B7BB6" w:rsidRDefault="00693397" w:rsidP="00693397">
      <w:pPr>
        <w:ind w:firstLine="720"/>
        <w:jc w:val="left"/>
        <w:rPr>
          <w:rFonts w:cstheme="minorHAnsi"/>
        </w:rPr>
      </w:pPr>
      <w:r w:rsidRPr="000B7BB6">
        <w:rPr>
          <w:rFonts w:cstheme="minorHAnsi"/>
        </w:rPr>
        <w:t>CFM50_new</w:t>
      </w:r>
      <w:r w:rsidRPr="000B7BB6">
        <w:rPr>
          <w:rFonts w:cstheme="minorHAnsi"/>
        </w:rPr>
        <w:tab/>
        <w:t>= Infiltration at 50 Pascals as measured by blower door after air sealing.</w:t>
      </w:r>
    </w:p>
    <w:p w14:paraId="1E0EA263" w14:textId="77777777" w:rsidR="00693397" w:rsidRPr="000B7BB6" w:rsidRDefault="00693397" w:rsidP="00693397">
      <w:pPr>
        <w:ind w:left="720" w:firstLine="720"/>
        <w:rPr>
          <w:rFonts w:cstheme="minorHAnsi"/>
        </w:rPr>
      </w:pPr>
      <w:r w:rsidRPr="000B7BB6">
        <w:rPr>
          <w:rFonts w:cstheme="minorHAnsi"/>
        </w:rPr>
        <w:tab/>
        <w:t>= Actual</w:t>
      </w:r>
    </w:p>
    <w:p w14:paraId="327867A3" w14:textId="77777777" w:rsidR="00693397" w:rsidRPr="000B7BB6" w:rsidRDefault="00693397" w:rsidP="00693397">
      <w:pPr>
        <w:widowControl/>
        <w:ind w:firstLine="720"/>
        <w:jc w:val="left"/>
        <w:rPr>
          <w:rFonts w:cstheme="minorHAnsi"/>
        </w:rPr>
      </w:pPr>
      <w:r w:rsidRPr="000B7BB6">
        <w:rPr>
          <w:rFonts w:cstheme="minorHAnsi"/>
        </w:rPr>
        <w:t>N_cool</w:t>
      </w:r>
      <w:r w:rsidRPr="000B7BB6">
        <w:rPr>
          <w:rFonts w:cstheme="minorHAnsi"/>
        </w:rPr>
        <w:tab/>
      </w:r>
      <w:r w:rsidRPr="000B7BB6">
        <w:rPr>
          <w:rFonts w:cstheme="minorHAnsi"/>
        </w:rPr>
        <w:tab/>
        <w:t>= Conversion factor from leakage at 50 Pascal to leakage at natural conditions</w:t>
      </w:r>
    </w:p>
    <w:p w14:paraId="502CB07B" w14:textId="77777777" w:rsidR="00693397" w:rsidRDefault="00693397" w:rsidP="00693397">
      <w:pPr>
        <w:ind w:hanging="720"/>
        <w:rPr>
          <w:rFonts w:cstheme="minorHAnsi"/>
        </w:rPr>
      </w:pPr>
      <w:r w:rsidRPr="000B7BB6">
        <w:rPr>
          <w:rFonts w:cstheme="minorHAnsi"/>
        </w:rPr>
        <w:tab/>
      </w:r>
      <w:r w:rsidRPr="000B7BB6">
        <w:rPr>
          <w:rFonts w:cstheme="minorHAnsi"/>
        </w:rPr>
        <w:tab/>
      </w:r>
      <w:r w:rsidRPr="000B7BB6">
        <w:rPr>
          <w:rFonts w:cstheme="minorHAnsi"/>
        </w:rPr>
        <w:tab/>
      </w:r>
      <w:r w:rsidRPr="000B7BB6">
        <w:rPr>
          <w:rFonts w:cstheme="minorHAnsi"/>
        </w:rPr>
        <w:tab/>
        <w:t xml:space="preserve">=Dependent on </w:t>
      </w:r>
      <w:del w:id="9949" w:author="Samuel Dent" w:date="2015-11-19T10:16:00Z">
        <w:r w:rsidRPr="000B7BB6" w:rsidDel="00840D1F">
          <w:rPr>
            <w:rFonts w:cstheme="minorHAnsi"/>
          </w:rPr>
          <w:delText>exposure</w:delText>
        </w:r>
      </w:del>
      <w:ins w:id="9950" w:author="Samuel Dent" w:date="2015-11-19T10:16:00Z">
        <w:r>
          <w:rPr>
            <w:rFonts w:cstheme="minorHAnsi"/>
          </w:rPr>
          <w:t>location and number of stories</w:t>
        </w:r>
      </w:ins>
      <w:r w:rsidRPr="000B7BB6">
        <w:rPr>
          <w:rFonts w:cstheme="minorHAnsi"/>
        </w:rPr>
        <w:t>:</w:t>
      </w:r>
      <w:r w:rsidRPr="000B7BB6">
        <w:rPr>
          <w:rStyle w:val="FootnoteReference"/>
          <w:rFonts w:eastAsiaTheme="minorEastAsia"/>
        </w:rPr>
        <w:footnoteReference w:id="846"/>
      </w:r>
    </w:p>
    <w:tbl>
      <w:tblPr>
        <w:tblW w:w="5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9967" w:author="Samuel Dent" w:date="2015-11-19T10:30:00Z">
          <w:tblPr>
            <w:tblW w:w="5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996"/>
        <w:gridCol w:w="957"/>
        <w:gridCol w:w="957"/>
        <w:gridCol w:w="957"/>
        <w:gridCol w:w="957"/>
        <w:gridCol w:w="1657"/>
        <w:tblGridChange w:id="9968">
          <w:tblGrid>
            <w:gridCol w:w="1180"/>
            <w:gridCol w:w="27"/>
            <w:gridCol w:w="930"/>
            <w:gridCol w:w="27"/>
            <w:gridCol w:w="930"/>
            <w:gridCol w:w="27"/>
            <w:gridCol w:w="930"/>
            <w:gridCol w:w="27"/>
            <w:gridCol w:w="930"/>
            <w:gridCol w:w="27"/>
            <w:gridCol w:w="1657"/>
          </w:tblGrid>
        </w:tblGridChange>
      </w:tblGrid>
      <w:tr w:rsidR="00693397" w:rsidRPr="00A05FC2" w:rsidDel="00840D1F" w14:paraId="1E03A362" w14:textId="77777777" w:rsidTr="00C04E8D">
        <w:trPr>
          <w:trHeight w:val="255"/>
          <w:tblHeader/>
          <w:jc w:val="center"/>
          <w:del w:id="9969" w:author="Samuel Dent" w:date="2015-11-19T10:16:00Z"/>
          <w:trPrChange w:id="9970" w:author="Samuel Dent" w:date="2015-11-19T10:30:00Z">
            <w:trPr>
              <w:trHeight w:val="255"/>
              <w:tblHeader/>
              <w:jc w:val="center"/>
            </w:trPr>
          </w:trPrChange>
        </w:trPr>
        <w:tc>
          <w:tcPr>
            <w:tcW w:w="2953" w:type="dxa"/>
            <w:gridSpan w:val="2"/>
            <w:shd w:val="clear" w:color="auto" w:fill="7F7F7F" w:themeFill="text1" w:themeFillTint="80"/>
            <w:noWrap/>
            <w:vAlign w:val="center"/>
            <w:tcPrChange w:id="9971" w:author="Samuel Dent" w:date="2015-11-19T10:30:00Z">
              <w:tcPr>
                <w:tcW w:w="2137" w:type="dxa"/>
                <w:gridSpan w:val="4"/>
                <w:shd w:val="clear" w:color="auto" w:fill="7F7F7F" w:themeFill="text1" w:themeFillTint="80"/>
                <w:noWrap/>
                <w:vAlign w:val="center"/>
              </w:tcPr>
            </w:tcPrChange>
          </w:tcPr>
          <w:p w14:paraId="5D7B3779" w14:textId="77777777" w:rsidR="00693397" w:rsidRPr="000B7BB6" w:rsidDel="00840D1F" w:rsidRDefault="00693397" w:rsidP="00C04E8D">
            <w:pPr>
              <w:jc w:val="center"/>
              <w:rPr>
                <w:del w:id="9972" w:author="Samuel Dent" w:date="2015-11-19T10:16:00Z"/>
                <w:rFonts w:cstheme="minorHAnsi"/>
                <w:b/>
                <w:color w:val="FFFFFF" w:themeColor="background1"/>
              </w:rPr>
            </w:pPr>
            <w:del w:id="9973" w:author="Samuel Dent" w:date="2015-11-19T10:16:00Z">
              <w:r w:rsidRPr="000B7BB6" w:rsidDel="00840D1F">
                <w:rPr>
                  <w:rFonts w:cstheme="minorHAnsi"/>
                  <w:b/>
                  <w:color w:val="FFFFFF" w:themeColor="background1"/>
                </w:rPr>
                <w:delText>Climate Zone</w:delText>
              </w:r>
            </w:del>
          </w:p>
        </w:tc>
        <w:tc>
          <w:tcPr>
            <w:tcW w:w="2871" w:type="dxa"/>
            <w:gridSpan w:val="3"/>
            <w:shd w:val="clear" w:color="auto" w:fill="7F7F7F" w:themeFill="text1" w:themeFillTint="80"/>
            <w:noWrap/>
            <w:vAlign w:val="bottom"/>
            <w:tcPrChange w:id="9974" w:author="Samuel Dent" w:date="2015-11-19T10:30:00Z">
              <w:tcPr>
                <w:tcW w:w="2871" w:type="dxa"/>
                <w:gridSpan w:val="6"/>
                <w:shd w:val="clear" w:color="auto" w:fill="7F7F7F" w:themeFill="text1" w:themeFillTint="80"/>
                <w:noWrap/>
                <w:vAlign w:val="bottom"/>
              </w:tcPr>
            </w:tcPrChange>
          </w:tcPr>
          <w:p w14:paraId="5B0C0029" w14:textId="77777777" w:rsidR="00693397" w:rsidRPr="000B7BB6" w:rsidDel="00840D1F" w:rsidRDefault="00693397" w:rsidP="00C04E8D">
            <w:pPr>
              <w:jc w:val="center"/>
              <w:rPr>
                <w:del w:id="9975" w:author="Samuel Dent" w:date="2015-11-19T10:16:00Z"/>
                <w:rFonts w:cstheme="minorHAnsi"/>
                <w:b/>
                <w:color w:val="FFFFFF" w:themeColor="background1"/>
              </w:rPr>
            </w:pPr>
            <w:del w:id="9976" w:author="Samuel Dent" w:date="2015-11-19T10:16:00Z">
              <w:r w:rsidRPr="000B7BB6" w:rsidDel="00840D1F">
                <w:rPr>
                  <w:rFonts w:cstheme="minorHAnsi"/>
                  <w:b/>
                  <w:color w:val="FFFFFF" w:themeColor="background1"/>
                </w:rPr>
                <w:delText>Exposure</w:delText>
              </w:r>
            </w:del>
          </w:p>
        </w:tc>
        <w:tc>
          <w:tcPr>
            <w:tcW w:w="1657" w:type="dxa"/>
            <w:shd w:val="clear" w:color="auto" w:fill="7F7F7F" w:themeFill="text1" w:themeFillTint="80"/>
            <w:noWrap/>
            <w:vAlign w:val="bottom"/>
            <w:tcPrChange w:id="9977" w:author="Samuel Dent" w:date="2015-11-19T10:30:00Z">
              <w:tcPr>
                <w:tcW w:w="1657" w:type="dxa"/>
                <w:shd w:val="clear" w:color="auto" w:fill="7F7F7F" w:themeFill="text1" w:themeFillTint="80"/>
                <w:noWrap/>
                <w:vAlign w:val="bottom"/>
              </w:tcPr>
            </w:tcPrChange>
          </w:tcPr>
          <w:p w14:paraId="766F119D" w14:textId="77777777" w:rsidR="00693397" w:rsidRPr="000B7BB6" w:rsidDel="00840D1F" w:rsidRDefault="00693397" w:rsidP="00C04E8D">
            <w:pPr>
              <w:jc w:val="center"/>
              <w:rPr>
                <w:del w:id="9978" w:author="Samuel Dent" w:date="2015-11-19T10:16:00Z"/>
                <w:rFonts w:cstheme="minorHAnsi"/>
                <w:b/>
                <w:color w:val="FFFFFF" w:themeColor="background1"/>
              </w:rPr>
            </w:pPr>
            <w:del w:id="9979" w:author="Samuel Dent" w:date="2015-11-19T10:16:00Z">
              <w:r w:rsidRPr="000B7BB6" w:rsidDel="00840D1F">
                <w:rPr>
                  <w:rFonts w:cstheme="minorHAnsi"/>
                  <w:b/>
                  <w:color w:val="FFFFFF" w:themeColor="background1"/>
                </w:rPr>
                <w:delText>N-Factor</w:delText>
              </w:r>
            </w:del>
          </w:p>
        </w:tc>
      </w:tr>
      <w:tr w:rsidR="00693397" w:rsidRPr="00A05FC2" w:rsidDel="00840D1F" w14:paraId="303A55E2" w14:textId="77777777" w:rsidTr="00C04E8D">
        <w:trPr>
          <w:trHeight w:val="255"/>
          <w:jc w:val="center"/>
          <w:del w:id="9980" w:author="Samuel Dent" w:date="2015-11-19T10:16:00Z"/>
          <w:trPrChange w:id="9981" w:author="Samuel Dent" w:date="2015-11-19T10:30:00Z">
            <w:trPr>
              <w:trHeight w:val="255"/>
              <w:jc w:val="center"/>
            </w:trPr>
          </w:trPrChange>
        </w:trPr>
        <w:tc>
          <w:tcPr>
            <w:tcW w:w="2953" w:type="dxa"/>
            <w:gridSpan w:val="2"/>
            <w:vMerge w:val="restart"/>
            <w:shd w:val="clear" w:color="auto" w:fill="auto"/>
            <w:noWrap/>
            <w:vAlign w:val="center"/>
            <w:hideMark/>
            <w:tcPrChange w:id="9982" w:author="Samuel Dent" w:date="2015-11-19T10:30:00Z">
              <w:tcPr>
                <w:tcW w:w="2137" w:type="dxa"/>
                <w:gridSpan w:val="4"/>
                <w:vMerge w:val="restart"/>
                <w:shd w:val="clear" w:color="auto" w:fill="auto"/>
                <w:noWrap/>
                <w:vAlign w:val="center"/>
                <w:hideMark/>
              </w:tcPr>
            </w:tcPrChange>
          </w:tcPr>
          <w:p w14:paraId="0C9F9715" w14:textId="77777777" w:rsidR="00693397" w:rsidRPr="00A05FC2" w:rsidDel="00840D1F" w:rsidRDefault="00693397" w:rsidP="00C04E8D">
            <w:pPr>
              <w:rPr>
                <w:del w:id="9983" w:author="Samuel Dent" w:date="2015-11-19T10:16:00Z"/>
              </w:rPr>
            </w:pPr>
            <w:del w:id="9984" w:author="Samuel Dent" w:date="2015-11-19T10:16:00Z">
              <w:r w:rsidRPr="00A05FC2" w:rsidDel="00840D1F">
                <w:delText>Zone 2</w:delText>
              </w:r>
            </w:del>
          </w:p>
        </w:tc>
        <w:tc>
          <w:tcPr>
            <w:tcW w:w="2871" w:type="dxa"/>
            <w:gridSpan w:val="3"/>
            <w:shd w:val="clear" w:color="auto" w:fill="auto"/>
            <w:noWrap/>
            <w:vAlign w:val="bottom"/>
            <w:hideMark/>
            <w:tcPrChange w:id="9985" w:author="Samuel Dent" w:date="2015-11-19T10:30:00Z">
              <w:tcPr>
                <w:tcW w:w="2871" w:type="dxa"/>
                <w:gridSpan w:val="6"/>
                <w:shd w:val="clear" w:color="auto" w:fill="auto"/>
                <w:noWrap/>
                <w:vAlign w:val="bottom"/>
                <w:hideMark/>
              </w:tcPr>
            </w:tcPrChange>
          </w:tcPr>
          <w:p w14:paraId="6173C81C" w14:textId="77777777" w:rsidR="00693397" w:rsidRPr="00A05FC2" w:rsidDel="00840D1F" w:rsidRDefault="00693397" w:rsidP="00C04E8D">
            <w:pPr>
              <w:rPr>
                <w:del w:id="9986" w:author="Samuel Dent" w:date="2015-11-19T10:16:00Z"/>
              </w:rPr>
            </w:pPr>
            <w:del w:id="9987" w:author="Samuel Dent" w:date="2015-11-19T10:16:00Z">
              <w:r w:rsidRPr="00A05FC2" w:rsidDel="00840D1F">
                <w:delText>Well Shielded</w:delText>
              </w:r>
            </w:del>
          </w:p>
        </w:tc>
        <w:tc>
          <w:tcPr>
            <w:tcW w:w="1657" w:type="dxa"/>
            <w:shd w:val="clear" w:color="auto" w:fill="auto"/>
            <w:noWrap/>
            <w:vAlign w:val="bottom"/>
            <w:hideMark/>
            <w:tcPrChange w:id="9988" w:author="Samuel Dent" w:date="2015-11-19T10:30:00Z">
              <w:tcPr>
                <w:tcW w:w="1657" w:type="dxa"/>
                <w:shd w:val="clear" w:color="auto" w:fill="auto"/>
                <w:noWrap/>
                <w:vAlign w:val="bottom"/>
                <w:hideMark/>
              </w:tcPr>
            </w:tcPrChange>
          </w:tcPr>
          <w:p w14:paraId="31D0BEF4" w14:textId="77777777" w:rsidR="00693397" w:rsidRPr="00A05FC2" w:rsidDel="00840D1F" w:rsidRDefault="00693397" w:rsidP="00C04E8D">
            <w:pPr>
              <w:rPr>
                <w:del w:id="9989" w:author="Samuel Dent" w:date="2015-11-19T10:16:00Z"/>
              </w:rPr>
            </w:pPr>
            <w:del w:id="9990" w:author="Samuel Dent" w:date="2015-11-19T10:16:00Z">
              <w:r w:rsidRPr="00A05FC2" w:rsidDel="00840D1F">
                <w:delText>22.2</w:delText>
              </w:r>
            </w:del>
          </w:p>
        </w:tc>
      </w:tr>
      <w:tr w:rsidR="00693397" w:rsidRPr="00A05FC2" w:rsidDel="00840D1F" w14:paraId="2720F820" w14:textId="77777777" w:rsidTr="00C04E8D">
        <w:trPr>
          <w:trHeight w:val="255"/>
          <w:jc w:val="center"/>
          <w:del w:id="9991" w:author="Samuel Dent" w:date="2015-11-19T10:16:00Z"/>
          <w:trPrChange w:id="9992" w:author="Samuel Dent" w:date="2015-11-19T10:30:00Z">
            <w:trPr>
              <w:trHeight w:val="255"/>
              <w:jc w:val="center"/>
            </w:trPr>
          </w:trPrChange>
        </w:trPr>
        <w:tc>
          <w:tcPr>
            <w:tcW w:w="2953" w:type="dxa"/>
            <w:gridSpan w:val="2"/>
            <w:vMerge/>
            <w:vAlign w:val="center"/>
            <w:hideMark/>
            <w:tcPrChange w:id="9993" w:author="Samuel Dent" w:date="2015-11-19T10:30:00Z">
              <w:tcPr>
                <w:tcW w:w="2137" w:type="dxa"/>
                <w:gridSpan w:val="4"/>
                <w:vMerge/>
                <w:vAlign w:val="center"/>
                <w:hideMark/>
              </w:tcPr>
            </w:tcPrChange>
          </w:tcPr>
          <w:p w14:paraId="48FD7E44" w14:textId="77777777" w:rsidR="00693397" w:rsidRPr="00A05FC2" w:rsidDel="00840D1F" w:rsidRDefault="00693397" w:rsidP="00C04E8D">
            <w:pPr>
              <w:rPr>
                <w:del w:id="9994" w:author="Samuel Dent" w:date="2015-11-19T10:16:00Z"/>
              </w:rPr>
            </w:pPr>
          </w:p>
        </w:tc>
        <w:tc>
          <w:tcPr>
            <w:tcW w:w="2871" w:type="dxa"/>
            <w:gridSpan w:val="3"/>
            <w:shd w:val="clear" w:color="auto" w:fill="auto"/>
            <w:noWrap/>
            <w:vAlign w:val="bottom"/>
            <w:hideMark/>
            <w:tcPrChange w:id="9995" w:author="Samuel Dent" w:date="2015-11-19T10:30:00Z">
              <w:tcPr>
                <w:tcW w:w="2871" w:type="dxa"/>
                <w:gridSpan w:val="6"/>
                <w:shd w:val="clear" w:color="auto" w:fill="auto"/>
                <w:noWrap/>
                <w:vAlign w:val="bottom"/>
                <w:hideMark/>
              </w:tcPr>
            </w:tcPrChange>
          </w:tcPr>
          <w:p w14:paraId="3FE1D543" w14:textId="77777777" w:rsidR="00693397" w:rsidRPr="00A05FC2" w:rsidDel="00840D1F" w:rsidRDefault="00693397" w:rsidP="00C04E8D">
            <w:pPr>
              <w:rPr>
                <w:del w:id="9996" w:author="Samuel Dent" w:date="2015-11-19T10:16:00Z"/>
              </w:rPr>
            </w:pPr>
            <w:del w:id="9997" w:author="Samuel Dent" w:date="2015-11-19T10:16:00Z">
              <w:r w:rsidRPr="00A05FC2" w:rsidDel="00840D1F">
                <w:delText>Normal</w:delText>
              </w:r>
            </w:del>
          </w:p>
        </w:tc>
        <w:tc>
          <w:tcPr>
            <w:tcW w:w="1657" w:type="dxa"/>
            <w:shd w:val="clear" w:color="auto" w:fill="auto"/>
            <w:noWrap/>
            <w:vAlign w:val="bottom"/>
            <w:hideMark/>
            <w:tcPrChange w:id="9998" w:author="Samuel Dent" w:date="2015-11-19T10:30:00Z">
              <w:tcPr>
                <w:tcW w:w="1657" w:type="dxa"/>
                <w:shd w:val="clear" w:color="auto" w:fill="auto"/>
                <w:noWrap/>
                <w:vAlign w:val="bottom"/>
                <w:hideMark/>
              </w:tcPr>
            </w:tcPrChange>
          </w:tcPr>
          <w:p w14:paraId="55BF4E05" w14:textId="77777777" w:rsidR="00693397" w:rsidRPr="00A05FC2" w:rsidDel="00840D1F" w:rsidRDefault="00693397" w:rsidP="00C04E8D">
            <w:pPr>
              <w:rPr>
                <w:del w:id="9999" w:author="Samuel Dent" w:date="2015-11-19T10:16:00Z"/>
              </w:rPr>
            </w:pPr>
            <w:del w:id="10000" w:author="Samuel Dent" w:date="2015-11-19T10:16:00Z">
              <w:r w:rsidRPr="00A05FC2" w:rsidDel="00840D1F">
                <w:delText>18.5</w:delText>
              </w:r>
            </w:del>
          </w:p>
        </w:tc>
      </w:tr>
      <w:tr w:rsidR="00693397" w:rsidRPr="00A05FC2" w:rsidDel="00840D1F" w14:paraId="48A39F8D" w14:textId="77777777" w:rsidTr="00C04E8D">
        <w:trPr>
          <w:trHeight w:val="255"/>
          <w:jc w:val="center"/>
          <w:del w:id="10001" w:author="Samuel Dent" w:date="2015-11-19T10:16:00Z"/>
          <w:trPrChange w:id="10002" w:author="Samuel Dent" w:date="2015-11-19T10:30:00Z">
            <w:trPr>
              <w:trHeight w:val="255"/>
              <w:jc w:val="center"/>
            </w:trPr>
          </w:trPrChange>
        </w:trPr>
        <w:tc>
          <w:tcPr>
            <w:tcW w:w="2953" w:type="dxa"/>
            <w:gridSpan w:val="2"/>
            <w:vMerge/>
            <w:vAlign w:val="center"/>
            <w:hideMark/>
            <w:tcPrChange w:id="10003" w:author="Samuel Dent" w:date="2015-11-19T10:30:00Z">
              <w:tcPr>
                <w:tcW w:w="2137" w:type="dxa"/>
                <w:gridSpan w:val="4"/>
                <w:vMerge/>
                <w:vAlign w:val="center"/>
                <w:hideMark/>
              </w:tcPr>
            </w:tcPrChange>
          </w:tcPr>
          <w:p w14:paraId="36DBA317" w14:textId="77777777" w:rsidR="00693397" w:rsidRPr="00A05FC2" w:rsidDel="00840D1F" w:rsidRDefault="00693397" w:rsidP="00C04E8D">
            <w:pPr>
              <w:rPr>
                <w:del w:id="10004" w:author="Samuel Dent" w:date="2015-11-19T10:16:00Z"/>
              </w:rPr>
            </w:pPr>
          </w:p>
        </w:tc>
        <w:tc>
          <w:tcPr>
            <w:tcW w:w="2871" w:type="dxa"/>
            <w:gridSpan w:val="3"/>
            <w:shd w:val="clear" w:color="auto" w:fill="auto"/>
            <w:noWrap/>
            <w:vAlign w:val="bottom"/>
            <w:hideMark/>
            <w:tcPrChange w:id="10005" w:author="Samuel Dent" w:date="2015-11-19T10:30:00Z">
              <w:tcPr>
                <w:tcW w:w="2871" w:type="dxa"/>
                <w:gridSpan w:val="6"/>
                <w:shd w:val="clear" w:color="auto" w:fill="auto"/>
                <w:noWrap/>
                <w:vAlign w:val="bottom"/>
                <w:hideMark/>
              </w:tcPr>
            </w:tcPrChange>
          </w:tcPr>
          <w:p w14:paraId="230C7D6D" w14:textId="77777777" w:rsidR="00693397" w:rsidRPr="00A05FC2" w:rsidDel="00840D1F" w:rsidRDefault="00693397" w:rsidP="00C04E8D">
            <w:pPr>
              <w:rPr>
                <w:del w:id="10006" w:author="Samuel Dent" w:date="2015-11-19T10:16:00Z"/>
              </w:rPr>
            </w:pPr>
            <w:del w:id="10007" w:author="Samuel Dent" w:date="2015-11-19T10:16:00Z">
              <w:r w:rsidRPr="00A05FC2" w:rsidDel="00840D1F">
                <w:delText>Exposed</w:delText>
              </w:r>
            </w:del>
          </w:p>
        </w:tc>
        <w:tc>
          <w:tcPr>
            <w:tcW w:w="1657" w:type="dxa"/>
            <w:shd w:val="clear" w:color="auto" w:fill="auto"/>
            <w:noWrap/>
            <w:vAlign w:val="bottom"/>
            <w:hideMark/>
            <w:tcPrChange w:id="10008" w:author="Samuel Dent" w:date="2015-11-19T10:30:00Z">
              <w:tcPr>
                <w:tcW w:w="1657" w:type="dxa"/>
                <w:shd w:val="clear" w:color="auto" w:fill="auto"/>
                <w:noWrap/>
                <w:vAlign w:val="bottom"/>
                <w:hideMark/>
              </w:tcPr>
            </w:tcPrChange>
          </w:tcPr>
          <w:p w14:paraId="313490CC" w14:textId="77777777" w:rsidR="00693397" w:rsidRPr="00A05FC2" w:rsidDel="00840D1F" w:rsidRDefault="00693397" w:rsidP="00C04E8D">
            <w:pPr>
              <w:rPr>
                <w:del w:id="10009" w:author="Samuel Dent" w:date="2015-11-19T10:16:00Z"/>
              </w:rPr>
            </w:pPr>
            <w:del w:id="10010" w:author="Samuel Dent" w:date="2015-11-19T10:16:00Z">
              <w:r w:rsidRPr="00A05FC2" w:rsidDel="00840D1F">
                <w:delText>16.7</w:delText>
              </w:r>
            </w:del>
          </w:p>
        </w:tc>
      </w:tr>
      <w:tr w:rsidR="00693397" w:rsidRPr="00A05FC2" w:rsidDel="00840D1F" w14:paraId="3E60AC4F" w14:textId="77777777" w:rsidTr="00C04E8D">
        <w:trPr>
          <w:trHeight w:val="255"/>
          <w:jc w:val="center"/>
          <w:del w:id="10011" w:author="Samuel Dent" w:date="2015-11-19T10:16:00Z"/>
          <w:trPrChange w:id="10012" w:author="Samuel Dent" w:date="2015-11-19T10:30:00Z">
            <w:trPr>
              <w:trHeight w:val="255"/>
              <w:jc w:val="center"/>
            </w:trPr>
          </w:trPrChange>
        </w:trPr>
        <w:tc>
          <w:tcPr>
            <w:tcW w:w="2953" w:type="dxa"/>
            <w:gridSpan w:val="2"/>
            <w:vMerge w:val="restart"/>
            <w:vAlign w:val="center"/>
            <w:tcPrChange w:id="10013" w:author="Samuel Dent" w:date="2015-11-19T10:30:00Z">
              <w:tcPr>
                <w:tcW w:w="2137" w:type="dxa"/>
                <w:gridSpan w:val="4"/>
                <w:vMerge w:val="restart"/>
                <w:vAlign w:val="center"/>
              </w:tcPr>
            </w:tcPrChange>
          </w:tcPr>
          <w:p w14:paraId="482CBBF7" w14:textId="77777777" w:rsidR="00693397" w:rsidRPr="00A05FC2" w:rsidDel="00840D1F" w:rsidRDefault="00693397" w:rsidP="00C04E8D">
            <w:pPr>
              <w:rPr>
                <w:del w:id="10014" w:author="Samuel Dent" w:date="2015-11-19T10:16:00Z"/>
              </w:rPr>
            </w:pPr>
            <w:del w:id="10015" w:author="Samuel Dent" w:date="2015-11-19T10:16:00Z">
              <w:r w:rsidRPr="00A05FC2" w:rsidDel="00840D1F">
                <w:delText>Zone 3</w:delText>
              </w:r>
            </w:del>
          </w:p>
        </w:tc>
        <w:tc>
          <w:tcPr>
            <w:tcW w:w="2871" w:type="dxa"/>
            <w:gridSpan w:val="3"/>
            <w:shd w:val="clear" w:color="auto" w:fill="auto"/>
            <w:noWrap/>
            <w:vAlign w:val="bottom"/>
            <w:tcPrChange w:id="10016" w:author="Samuel Dent" w:date="2015-11-19T10:30:00Z">
              <w:tcPr>
                <w:tcW w:w="2871" w:type="dxa"/>
                <w:gridSpan w:val="6"/>
                <w:shd w:val="clear" w:color="auto" w:fill="auto"/>
                <w:noWrap/>
                <w:vAlign w:val="bottom"/>
              </w:tcPr>
            </w:tcPrChange>
          </w:tcPr>
          <w:p w14:paraId="7733C11A" w14:textId="77777777" w:rsidR="00693397" w:rsidRPr="00A05FC2" w:rsidDel="00840D1F" w:rsidRDefault="00693397" w:rsidP="00C04E8D">
            <w:pPr>
              <w:rPr>
                <w:del w:id="10017" w:author="Samuel Dent" w:date="2015-11-19T10:16:00Z"/>
              </w:rPr>
            </w:pPr>
            <w:del w:id="10018" w:author="Samuel Dent" w:date="2015-11-19T10:16:00Z">
              <w:r w:rsidRPr="00A05FC2" w:rsidDel="00840D1F">
                <w:delText>Well Shielded</w:delText>
              </w:r>
            </w:del>
          </w:p>
        </w:tc>
        <w:tc>
          <w:tcPr>
            <w:tcW w:w="1657" w:type="dxa"/>
            <w:shd w:val="clear" w:color="auto" w:fill="auto"/>
            <w:noWrap/>
            <w:vAlign w:val="bottom"/>
            <w:tcPrChange w:id="10019" w:author="Samuel Dent" w:date="2015-11-19T10:30:00Z">
              <w:tcPr>
                <w:tcW w:w="1657" w:type="dxa"/>
                <w:shd w:val="clear" w:color="auto" w:fill="auto"/>
                <w:noWrap/>
                <w:vAlign w:val="bottom"/>
              </w:tcPr>
            </w:tcPrChange>
          </w:tcPr>
          <w:p w14:paraId="17840280" w14:textId="77777777" w:rsidR="00693397" w:rsidRPr="00A05FC2" w:rsidDel="00840D1F" w:rsidRDefault="00693397" w:rsidP="00C04E8D">
            <w:pPr>
              <w:rPr>
                <w:del w:id="10020" w:author="Samuel Dent" w:date="2015-11-19T10:16:00Z"/>
              </w:rPr>
            </w:pPr>
            <w:del w:id="10021" w:author="Samuel Dent" w:date="2015-11-19T10:16:00Z">
              <w:r w:rsidRPr="00A05FC2" w:rsidDel="00840D1F">
                <w:delText>25.8</w:delText>
              </w:r>
            </w:del>
          </w:p>
        </w:tc>
      </w:tr>
      <w:tr w:rsidR="00693397" w:rsidRPr="00A05FC2" w:rsidDel="00840D1F" w14:paraId="7D2CA23D" w14:textId="77777777" w:rsidTr="00C04E8D">
        <w:trPr>
          <w:trHeight w:val="255"/>
          <w:jc w:val="center"/>
          <w:del w:id="10022" w:author="Samuel Dent" w:date="2015-11-19T10:16:00Z"/>
          <w:trPrChange w:id="10023" w:author="Samuel Dent" w:date="2015-11-19T10:30:00Z">
            <w:trPr>
              <w:trHeight w:val="255"/>
              <w:jc w:val="center"/>
            </w:trPr>
          </w:trPrChange>
        </w:trPr>
        <w:tc>
          <w:tcPr>
            <w:tcW w:w="2953" w:type="dxa"/>
            <w:gridSpan w:val="2"/>
            <w:vMerge/>
            <w:vAlign w:val="center"/>
            <w:tcPrChange w:id="10024" w:author="Samuel Dent" w:date="2015-11-19T10:30:00Z">
              <w:tcPr>
                <w:tcW w:w="2137" w:type="dxa"/>
                <w:gridSpan w:val="4"/>
                <w:vMerge/>
                <w:vAlign w:val="center"/>
              </w:tcPr>
            </w:tcPrChange>
          </w:tcPr>
          <w:p w14:paraId="1DBF3B4D" w14:textId="77777777" w:rsidR="00693397" w:rsidRPr="00A05FC2" w:rsidDel="00840D1F" w:rsidRDefault="00693397" w:rsidP="00C04E8D">
            <w:pPr>
              <w:rPr>
                <w:del w:id="10025" w:author="Samuel Dent" w:date="2015-11-19T10:16:00Z"/>
              </w:rPr>
            </w:pPr>
          </w:p>
        </w:tc>
        <w:tc>
          <w:tcPr>
            <w:tcW w:w="2871" w:type="dxa"/>
            <w:gridSpan w:val="3"/>
            <w:shd w:val="clear" w:color="auto" w:fill="auto"/>
            <w:noWrap/>
            <w:vAlign w:val="bottom"/>
            <w:tcPrChange w:id="10026" w:author="Samuel Dent" w:date="2015-11-19T10:30:00Z">
              <w:tcPr>
                <w:tcW w:w="2871" w:type="dxa"/>
                <w:gridSpan w:val="6"/>
                <w:shd w:val="clear" w:color="auto" w:fill="auto"/>
                <w:noWrap/>
                <w:vAlign w:val="bottom"/>
              </w:tcPr>
            </w:tcPrChange>
          </w:tcPr>
          <w:p w14:paraId="4C52C254" w14:textId="77777777" w:rsidR="00693397" w:rsidRPr="00A05FC2" w:rsidDel="00840D1F" w:rsidRDefault="00693397" w:rsidP="00C04E8D">
            <w:pPr>
              <w:rPr>
                <w:del w:id="10027" w:author="Samuel Dent" w:date="2015-11-19T10:16:00Z"/>
              </w:rPr>
            </w:pPr>
            <w:del w:id="10028" w:author="Samuel Dent" w:date="2015-11-19T10:16:00Z">
              <w:r w:rsidRPr="00A05FC2" w:rsidDel="00840D1F">
                <w:delText>Normal</w:delText>
              </w:r>
            </w:del>
          </w:p>
        </w:tc>
        <w:tc>
          <w:tcPr>
            <w:tcW w:w="1657" w:type="dxa"/>
            <w:shd w:val="clear" w:color="auto" w:fill="auto"/>
            <w:noWrap/>
            <w:vAlign w:val="bottom"/>
            <w:tcPrChange w:id="10029" w:author="Samuel Dent" w:date="2015-11-19T10:30:00Z">
              <w:tcPr>
                <w:tcW w:w="1657" w:type="dxa"/>
                <w:shd w:val="clear" w:color="auto" w:fill="auto"/>
                <w:noWrap/>
                <w:vAlign w:val="bottom"/>
              </w:tcPr>
            </w:tcPrChange>
          </w:tcPr>
          <w:p w14:paraId="1DF5E3B0" w14:textId="77777777" w:rsidR="00693397" w:rsidRPr="00A05FC2" w:rsidDel="00840D1F" w:rsidRDefault="00693397" w:rsidP="00C04E8D">
            <w:pPr>
              <w:rPr>
                <w:del w:id="10030" w:author="Samuel Dent" w:date="2015-11-19T10:16:00Z"/>
              </w:rPr>
            </w:pPr>
            <w:del w:id="10031" w:author="Samuel Dent" w:date="2015-11-19T10:16:00Z">
              <w:r w:rsidRPr="00A05FC2" w:rsidDel="00840D1F">
                <w:delText>21.5</w:delText>
              </w:r>
            </w:del>
          </w:p>
        </w:tc>
      </w:tr>
      <w:tr w:rsidR="00693397" w:rsidRPr="00A05FC2" w:rsidDel="00840D1F" w14:paraId="6B6D7C93" w14:textId="77777777" w:rsidTr="00C04E8D">
        <w:trPr>
          <w:trHeight w:val="255"/>
          <w:jc w:val="center"/>
          <w:del w:id="10032" w:author="Samuel Dent" w:date="2015-11-19T10:16:00Z"/>
          <w:trPrChange w:id="10033" w:author="Samuel Dent" w:date="2015-11-19T10:30:00Z">
            <w:trPr>
              <w:trHeight w:val="255"/>
              <w:jc w:val="center"/>
            </w:trPr>
          </w:trPrChange>
        </w:trPr>
        <w:tc>
          <w:tcPr>
            <w:tcW w:w="2953" w:type="dxa"/>
            <w:gridSpan w:val="2"/>
            <w:vMerge/>
            <w:vAlign w:val="center"/>
            <w:tcPrChange w:id="10034" w:author="Samuel Dent" w:date="2015-11-19T10:30:00Z">
              <w:tcPr>
                <w:tcW w:w="2137" w:type="dxa"/>
                <w:gridSpan w:val="4"/>
                <w:vMerge/>
                <w:vAlign w:val="center"/>
              </w:tcPr>
            </w:tcPrChange>
          </w:tcPr>
          <w:p w14:paraId="3458ED0E" w14:textId="77777777" w:rsidR="00693397" w:rsidRPr="00A05FC2" w:rsidDel="00840D1F" w:rsidRDefault="00693397" w:rsidP="00C04E8D">
            <w:pPr>
              <w:rPr>
                <w:del w:id="10035" w:author="Samuel Dent" w:date="2015-11-19T10:16:00Z"/>
              </w:rPr>
            </w:pPr>
          </w:p>
        </w:tc>
        <w:tc>
          <w:tcPr>
            <w:tcW w:w="2871" w:type="dxa"/>
            <w:gridSpan w:val="3"/>
            <w:shd w:val="clear" w:color="auto" w:fill="auto"/>
            <w:noWrap/>
            <w:vAlign w:val="bottom"/>
            <w:tcPrChange w:id="10036" w:author="Samuel Dent" w:date="2015-11-19T10:30:00Z">
              <w:tcPr>
                <w:tcW w:w="2871" w:type="dxa"/>
                <w:gridSpan w:val="6"/>
                <w:shd w:val="clear" w:color="auto" w:fill="auto"/>
                <w:noWrap/>
                <w:vAlign w:val="bottom"/>
              </w:tcPr>
            </w:tcPrChange>
          </w:tcPr>
          <w:p w14:paraId="528B0555" w14:textId="77777777" w:rsidR="00693397" w:rsidRPr="00A05FC2" w:rsidDel="00840D1F" w:rsidRDefault="00693397" w:rsidP="00C04E8D">
            <w:pPr>
              <w:rPr>
                <w:del w:id="10037" w:author="Samuel Dent" w:date="2015-11-19T10:16:00Z"/>
              </w:rPr>
            </w:pPr>
            <w:del w:id="10038" w:author="Samuel Dent" w:date="2015-11-19T10:16:00Z">
              <w:r w:rsidRPr="00A05FC2" w:rsidDel="00840D1F">
                <w:delText>Exposed</w:delText>
              </w:r>
            </w:del>
          </w:p>
        </w:tc>
        <w:tc>
          <w:tcPr>
            <w:tcW w:w="1657" w:type="dxa"/>
            <w:shd w:val="clear" w:color="auto" w:fill="auto"/>
            <w:noWrap/>
            <w:vAlign w:val="bottom"/>
            <w:tcPrChange w:id="10039" w:author="Samuel Dent" w:date="2015-11-19T10:30:00Z">
              <w:tcPr>
                <w:tcW w:w="1657" w:type="dxa"/>
                <w:shd w:val="clear" w:color="auto" w:fill="auto"/>
                <w:noWrap/>
                <w:vAlign w:val="bottom"/>
              </w:tcPr>
            </w:tcPrChange>
          </w:tcPr>
          <w:p w14:paraId="3A586027" w14:textId="77777777" w:rsidR="00693397" w:rsidRPr="00A05FC2" w:rsidDel="00840D1F" w:rsidRDefault="00693397" w:rsidP="00C04E8D">
            <w:pPr>
              <w:rPr>
                <w:del w:id="10040" w:author="Samuel Dent" w:date="2015-11-19T10:16:00Z"/>
              </w:rPr>
            </w:pPr>
            <w:del w:id="10041" w:author="Samuel Dent" w:date="2015-11-19T10:16:00Z">
              <w:r w:rsidRPr="00A05FC2" w:rsidDel="00840D1F">
                <w:delText>19.4</w:delText>
              </w:r>
            </w:del>
          </w:p>
        </w:tc>
      </w:tr>
      <w:tr w:rsidR="00693397" w14:paraId="49C70BA6" w14:textId="77777777" w:rsidTr="008C33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0042" w:author="Stephanie Baer" w:date="2016-01-21T14:14: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gridAfter w:val="1"/>
          <w:wAfter w:w="1657" w:type="dxa"/>
          <w:trHeight w:val="255"/>
          <w:tblHeader/>
          <w:jc w:val="center"/>
          <w:ins w:id="10043" w:author="Samuel Dent" w:date="2015-11-19T10:17:00Z"/>
          <w:trPrChange w:id="10044" w:author="Stephanie Baer" w:date="2016-01-21T14:14:00Z">
            <w:trPr>
              <w:gridAfter w:val="1"/>
              <w:trHeight w:val="255"/>
              <w:tblHeader/>
              <w:jc w:val="center"/>
            </w:trPr>
          </w:trPrChange>
        </w:trPr>
        <w:tc>
          <w:tcPr>
            <w:tcW w:w="1996" w:type="dxa"/>
            <w:vMerge w:val="restart"/>
            <w:tcBorders>
              <w:top w:val="single" w:sz="4" w:space="0" w:color="auto"/>
              <w:left w:val="single" w:sz="4" w:space="0" w:color="auto"/>
              <w:right w:val="single" w:sz="4" w:space="0" w:color="auto"/>
            </w:tcBorders>
            <w:shd w:val="clear" w:color="auto" w:fill="7F7F7F" w:themeFill="text1" w:themeFillTint="80"/>
            <w:noWrap/>
            <w:vAlign w:val="center"/>
            <w:tcPrChange w:id="10045" w:author="Stephanie Baer" w:date="2016-01-21T14:14:00Z">
              <w:tcPr>
                <w:tcW w:w="1180" w:type="dxa"/>
                <w:gridSpan w:val="2"/>
                <w:vMerge w:val="restart"/>
                <w:tcBorders>
                  <w:top w:val="single" w:sz="4" w:space="0" w:color="auto"/>
                  <w:left w:val="single" w:sz="4" w:space="0" w:color="auto"/>
                  <w:right w:val="single" w:sz="4" w:space="0" w:color="auto"/>
                </w:tcBorders>
                <w:shd w:val="clear" w:color="auto" w:fill="7F7F7F" w:themeFill="text1" w:themeFillTint="80"/>
                <w:noWrap/>
                <w:vAlign w:val="bottom"/>
              </w:tcPr>
            </w:tcPrChange>
          </w:tcPr>
          <w:p w14:paraId="62510D62" w14:textId="77777777" w:rsidR="00693397" w:rsidRDefault="00693397">
            <w:pPr>
              <w:jc w:val="center"/>
              <w:rPr>
                <w:ins w:id="10046" w:author="Samuel Dent" w:date="2015-11-19T10:17:00Z"/>
                <w:rFonts w:cstheme="minorHAnsi"/>
                <w:b/>
                <w:color w:val="FFFFFF" w:themeColor="background1"/>
              </w:rPr>
              <w:pPrChange w:id="10047" w:author="Stephanie Baer" w:date="2016-01-21T14:14:00Z">
                <w:pPr>
                  <w:spacing w:after="100" w:afterAutospacing="1" w:line="276" w:lineRule="auto"/>
                  <w:jc w:val="right"/>
                </w:pPr>
              </w:pPrChange>
            </w:pPr>
            <w:ins w:id="10048" w:author="Samuel Dent" w:date="2015-11-19T10:30:00Z">
              <w:r w:rsidRPr="00C30554">
                <w:rPr>
                  <w:b/>
                  <w:color w:val="FFFFFF" w:themeColor="background1"/>
                </w:rPr>
                <w:t>Climate Zone</w:t>
              </w:r>
              <w:r>
                <w:rPr>
                  <w:b/>
                  <w:color w:val="FFFFFF" w:themeColor="background1"/>
                </w:rPr>
                <w:t xml:space="preserve">         </w:t>
              </w:r>
              <w:r w:rsidRPr="00C30554">
                <w:rPr>
                  <w:b/>
                  <w:color w:val="FFFFFF" w:themeColor="background1"/>
                </w:rPr>
                <w:t>(City based upon)</w:t>
              </w:r>
            </w:ins>
          </w:p>
        </w:tc>
        <w:tc>
          <w:tcPr>
            <w:tcW w:w="3828"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tcPrChange w:id="10049" w:author="Stephanie Baer" w:date="2016-01-21T14:14:00Z">
              <w:tcPr>
                <w:tcW w:w="3828" w:type="dxa"/>
                <w:gridSpan w:val="8"/>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tcPrChange>
          </w:tcPr>
          <w:p w14:paraId="5A7B5DB7" w14:textId="77777777" w:rsidR="00693397" w:rsidRDefault="00693397">
            <w:pPr>
              <w:spacing w:after="100" w:afterAutospacing="1" w:line="276" w:lineRule="auto"/>
              <w:jc w:val="center"/>
              <w:rPr>
                <w:ins w:id="10050" w:author="Samuel Dent" w:date="2015-11-19T10:17:00Z"/>
                <w:rFonts w:cstheme="minorHAnsi"/>
                <w:b/>
                <w:color w:val="FFFFFF" w:themeColor="background1"/>
              </w:rPr>
            </w:pPr>
            <w:ins w:id="10051" w:author="Samuel Dent" w:date="2015-11-19T10:26:00Z">
              <w:r>
                <w:rPr>
                  <w:rFonts w:cstheme="minorHAnsi"/>
                  <w:b/>
                  <w:color w:val="FFFFFF" w:themeColor="background1"/>
                </w:rPr>
                <w:t>N_cool</w:t>
              </w:r>
            </w:ins>
            <w:ins w:id="10052" w:author="Samuel Dent" w:date="2015-11-19T10:24:00Z">
              <w:r>
                <w:rPr>
                  <w:rFonts w:cstheme="minorHAnsi"/>
                  <w:b/>
                  <w:color w:val="FFFFFF" w:themeColor="background1"/>
                </w:rPr>
                <w:t xml:space="preserve">                                  </w:t>
              </w:r>
            </w:ins>
            <w:ins w:id="10053" w:author="Samuel Dent" w:date="2015-11-19T10:25:00Z">
              <w:r>
                <w:rPr>
                  <w:rFonts w:cstheme="minorHAnsi"/>
                  <w:b/>
                  <w:color w:val="FFFFFF" w:themeColor="background1"/>
                </w:rPr>
                <w:t xml:space="preserve">                         </w:t>
              </w:r>
            </w:ins>
            <w:ins w:id="10054" w:author="Samuel Dent" w:date="2015-11-19T10:24:00Z">
              <w:r>
                <w:rPr>
                  <w:rFonts w:cstheme="minorHAnsi"/>
                  <w:b/>
                  <w:color w:val="FFFFFF" w:themeColor="background1"/>
                </w:rPr>
                <w:t xml:space="preserve">    </w:t>
              </w:r>
            </w:ins>
            <w:ins w:id="10055" w:author="Samuel Dent" w:date="2015-11-19T10:25:00Z">
              <w:r>
                <w:rPr>
                  <w:rFonts w:cstheme="minorHAnsi"/>
                  <w:b/>
                  <w:color w:val="FFFFFF" w:themeColor="background1"/>
                </w:rPr>
                <w:t>(by # of stories)</w:t>
              </w:r>
            </w:ins>
          </w:p>
        </w:tc>
      </w:tr>
      <w:tr w:rsidR="00693397" w14:paraId="5B575FC2" w14:textId="77777777" w:rsidTr="00C04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0056" w:author="Samuel Dent" w:date="2015-11-19T10:30: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gridAfter w:val="1"/>
          <w:wAfter w:w="1657" w:type="dxa"/>
          <w:trHeight w:val="255"/>
          <w:tblHeader/>
          <w:jc w:val="center"/>
          <w:ins w:id="10057" w:author="Samuel Dent" w:date="2015-11-19T10:16:00Z"/>
          <w:trPrChange w:id="10058" w:author="Samuel Dent" w:date="2015-11-19T10:30:00Z">
            <w:trPr>
              <w:gridAfter w:val="1"/>
              <w:trHeight w:val="255"/>
              <w:tblHeader/>
              <w:jc w:val="center"/>
            </w:trPr>
          </w:trPrChange>
        </w:trPr>
        <w:tc>
          <w:tcPr>
            <w:tcW w:w="1996" w:type="dxa"/>
            <w:vMerge/>
            <w:tcBorders>
              <w:left w:val="single" w:sz="4" w:space="0" w:color="auto"/>
              <w:bottom w:val="single" w:sz="4" w:space="0" w:color="auto"/>
              <w:right w:val="single" w:sz="4" w:space="0" w:color="auto"/>
            </w:tcBorders>
            <w:shd w:val="clear" w:color="auto" w:fill="7F7F7F" w:themeFill="text1" w:themeFillTint="80"/>
            <w:noWrap/>
            <w:vAlign w:val="bottom"/>
            <w:hideMark/>
            <w:tcPrChange w:id="10059" w:author="Samuel Dent" w:date="2015-11-19T10:30:00Z">
              <w:tcPr>
                <w:tcW w:w="1180" w:type="dxa"/>
                <w:gridSpan w:val="2"/>
                <w:vMerge/>
                <w:tcBorders>
                  <w:left w:val="single" w:sz="4" w:space="0" w:color="auto"/>
                  <w:bottom w:val="single" w:sz="4" w:space="0" w:color="auto"/>
                  <w:right w:val="single" w:sz="4" w:space="0" w:color="auto"/>
                </w:tcBorders>
                <w:shd w:val="clear" w:color="auto" w:fill="7F7F7F" w:themeFill="text1" w:themeFillTint="80"/>
                <w:noWrap/>
                <w:vAlign w:val="bottom"/>
                <w:hideMark/>
              </w:tcPr>
            </w:tcPrChange>
          </w:tcPr>
          <w:p w14:paraId="7416B4CC" w14:textId="77777777" w:rsidR="00693397" w:rsidRDefault="00693397">
            <w:pPr>
              <w:spacing w:after="100" w:afterAutospacing="1" w:line="276" w:lineRule="auto"/>
              <w:jc w:val="right"/>
              <w:rPr>
                <w:ins w:id="10060" w:author="Samuel Dent" w:date="2015-11-19T10:16:00Z"/>
                <w:color w:val="FFFFFF" w:themeColor="background1"/>
              </w:rPr>
              <w:pPrChange w:id="10061" w:author="Samuel Dent" w:date="2015-11-19T10:17:00Z">
                <w:pPr>
                  <w:spacing w:after="100" w:afterAutospacing="1" w:line="276" w:lineRule="auto"/>
                  <w:jc w:val="center"/>
                </w:pPr>
              </w:pPrChange>
            </w:pPr>
          </w:p>
        </w:tc>
        <w:tc>
          <w:tcPr>
            <w:tcW w:w="9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Change w:id="10062" w:author="Samuel Dent" w:date="2015-11-19T10:30:00Z">
              <w:tcPr>
                <w:tcW w:w="957"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tcPrChange>
          </w:tcPr>
          <w:p w14:paraId="2622D99E" w14:textId="77777777" w:rsidR="00693397" w:rsidRDefault="00693397" w:rsidP="00C04E8D">
            <w:pPr>
              <w:spacing w:after="100" w:afterAutospacing="1" w:line="276" w:lineRule="auto"/>
              <w:jc w:val="center"/>
              <w:rPr>
                <w:ins w:id="10063" w:author="Samuel Dent" w:date="2015-11-19T10:16:00Z"/>
                <w:rFonts w:cstheme="minorHAnsi"/>
                <w:b/>
                <w:color w:val="FFFFFF" w:themeColor="background1"/>
              </w:rPr>
            </w:pPr>
            <w:ins w:id="10064" w:author="Samuel Dent" w:date="2015-11-19T10:16:00Z">
              <w:r>
                <w:rPr>
                  <w:rFonts w:cstheme="minorHAnsi"/>
                  <w:b/>
                  <w:color w:val="FFFFFF" w:themeColor="background1"/>
                </w:rPr>
                <w:t>1</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Change w:id="10065" w:author="Samuel Dent" w:date="2015-11-19T10:30:00Z">
              <w:tcPr>
                <w:tcW w:w="957" w:type="dxa"/>
                <w:gridSpan w:val="2"/>
                <w:tcBorders>
                  <w:top w:val="single" w:sz="4" w:space="0" w:color="auto"/>
                  <w:left w:val="nil"/>
                  <w:bottom w:val="single" w:sz="4" w:space="0" w:color="auto"/>
                  <w:right w:val="single" w:sz="4" w:space="0" w:color="auto"/>
                </w:tcBorders>
                <w:shd w:val="clear" w:color="auto" w:fill="7F7F7F" w:themeFill="text1" w:themeFillTint="80"/>
                <w:noWrap/>
                <w:vAlign w:val="bottom"/>
                <w:hideMark/>
              </w:tcPr>
            </w:tcPrChange>
          </w:tcPr>
          <w:p w14:paraId="22033E45" w14:textId="77777777" w:rsidR="00693397" w:rsidRDefault="00693397" w:rsidP="00C04E8D">
            <w:pPr>
              <w:spacing w:after="100" w:afterAutospacing="1" w:line="276" w:lineRule="auto"/>
              <w:jc w:val="center"/>
              <w:rPr>
                <w:ins w:id="10066" w:author="Samuel Dent" w:date="2015-11-19T10:16:00Z"/>
                <w:rFonts w:cstheme="minorHAnsi"/>
                <w:b/>
                <w:color w:val="FFFFFF" w:themeColor="background1"/>
              </w:rPr>
            </w:pPr>
            <w:ins w:id="10067" w:author="Samuel Dent" w:date="2015-11-19T10:16:00Z">
              <w:r>
                <w:rPr>
                  <w:rFonts w:cstheme="minorHAnsi"/>
                  <w:b/>
                  <w:color w:val="FFFFFF" w:themeColor="background1"/>
                </w:rPr>
                <w:t>1.5</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Change w:id="10068" w:author="Samuel Dent" w:date="2015-11-19T10:30:00Z">
              <w:tcPr>
                <w:tcW w:w="957" w:type="dxa"/>
                <w:gridSpan w:val="2"/>
                <w:tcBorders>
                  <w:top w:val="single" w:sz="4" w:space="0" w:color="auto"/>
                  <w:left w:val="nil"/>
                  <w:bottom w:val="single" w:sz="4" w:space="0" w:color="auto"/>
                  <w:right w:val="single" w:sz="4" w:space="0" w:color="auto"/>
                </w:tcBorders>
                <w:shd w:val="clear" w:color="auto" w:fill="7F7F7F" w:themeFill="text1" w:themeFillTint="80"/>
                <w:noWrap/>
                <w:vAlign w:val="bottom"/>
                <w:hideMark/>
              </w:tcPr>
            </w:tcPrChange>
          </w:tcPr>
          <w:p w14:paraId="7178958F" w14:textId="77777777" w:rsidR="00693397" w:rsidRDefault="00693397" w:rsidP="00C04E8D">
            <w:pPr>
              <w:spacing w:after="100" w:afterAutospacing="1" w:line="276" w:lineRule="auto"/>
              <w:jc w:val="center"/>
              <w:rPr>
                <w:ins w:id="10069" w:author="Samuel Dent" w:date="2015-11-19T10:16:00Z"/>
                <w:rFonts w:cstheme="minorHAnsi"/>
                <w:b/>
                <w:color w:val="FFFFFF" w:themeColor="background1"/>
              </w:rPr>
            </w:pPr>
            <w:ins w:id="10070" w:author="Samuel Dent" w:date="2015-11-19T10:16:00Z">
              <w:r>
                <w:rPr>
                  <w:rFonts w:cstheme="minorHAnsi"/>
                  <w:b/>
                  <w:color w:val="FFFFFF" w:themeColor="background1"/>
                </w:rPr>
                <w:t>2</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Change w:id="10071" w:author="Samuel Dent" w:date="2015-11-19T10:30:00Z">
              <w:tcPr>
                <w:tcW w:w="957" w:type="dxa"/>
                <w:gridSpan w:val="2"/>
                <w:tcBorders>
                  <w:top w:val="single" w:sz="4" w:space="0" w:color="auto"/>
                  <w:left w:val="nil"/>
                  <w:bottom w:val="single" w:sz="4" w:space="0" w:color="auto"/>
                  <w:right w:val="single" w:sz="4" w:space="0" w:color="auto"/>
                </w:tcBorders>
                <w:shd w:val="clear" w:color="auto" w:fill="7F7F7F" w:themeFill="text1" w:themeFillTint="80"/>
                <w:noWrap/>
                <w:vAlign w:val="bottom"/>
                <w:hideMark/>
              </w:tcPr>
            </w:tcPrChange>
          </w:tcPr>
          <w:p w14:paraId="3A0E8D81" w14:textId="77777777" w:rsidR="00693397" w:rsidRDefault="00693397" w:rsidP="00C04E8D">
            <w:pPr>
              <w:spacing w:after="100" w:afterAutospacing="1" w:line="276" w:lineRule="auto"/>
              <w:jc w:val="center"/>
              <w:rPr>
                <w:ins w:id="10072" w:author="Samuel Dent" w:date="2015-11-19T10:16:00Z"/>
                <w:rFonts w:cstheme="minorHAnsi"/>
                <w:b/>
                <w:color w:val="FFFFFF" w:themeColor="background1"/>
              </w:rPr>
            </w:pPr>
            <w:ins w:id="10073" w:author="Samuel Dent" w:date="2015-11-19T10:16:00Z">
              <w:r>
                <w:rPr>
                  <w:rFonts w:cstheme="minorHAnsi"/>
                  <w:b/>
                  <w:color w:val="FFFFFF" w:themeColor="background1"/>
                </w:rPr>
                <w:t>3</w:t>
              </w:r>
            </w:ins>
          </w:p>
        </w:tc>
      </w:tr>
      <w:tr w:rsidR="00693397" w14:paraId="758DB852" w14:textId="77777777" w:rsidTr="00C04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0074" w:author="Samuel Dent" w:date="2015-11-23T05:08: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gridAfter w:val="1"/>
          <w:wAfter w:w="1657" w:type="dxa"/>
          <w:trHeight w:val="255"/>
          <w:jc w:val="center"/>
          <w:ins w:id="10075" w:author="Samuel Dent" w:date="2015-11-19T10:16:00Z"/>
          <w:trPrChange w:id="10076" w:author="Samuel Dent" w:date="2015-11-23T05:08:00Z">
            <w:trPr>
              <w:gridAfter w:val="1"/>
              <w:trHeight w:val="255"/>
              <w:jc w:val="center"/>
            </w:trPr>
          </w:trPrChange>
        </w:trPr>
        <w:tc>
          <w:tcPr>
            <w:tcW w:w="1996" w:type="dxa"/>
            <w:tcBorders>
              <w:top w:val="single" w:sz="4" w:space="0" w:color="auto"/>
              <w:left w:val="single" w:sz="4" w:space="0" w:color="auto"/>
              <w:bottom w:val="single" w:sz="4" w:space="0" w:color="auto"/>
              <w:right w:val="single" w:sz="4" w:space="0" w:color="auto"/>
            </w:tcBorders>
            <w:noWrap/>
            <w:vAlign w:val="bottom"/>
            <w:hideMark/>
            <w:tcPrChange w:id="10077" w:author="Samuel Dent" w:date="2015-11-23T05:08:00Z">
              <w:tcPr>
                <w:tcW w:w="1180" w:type="dxa"/>
                <w:tcBorders>
                  <w:top w:val="single" w:sz="4" w:space="0" w:color="auto"/>
                  <w:left w:val="single" w:sz="4" w:space="0" w:color="auto"/>
                  <w:bottom w:val="single" w:sz="4" w:space="0" w:color="auto"/>
                  <w:right w:val="single" w:sz="4" w:space="0" w:color="auto"/>
                </w:tcBorders>
                <w:noWrap/>
                <w:vAlign w:val="center"/>
                <w:hideMark/>
              </w:tcPr>
            </w:tcPrChange>
          </w:tcPr>
          <w:p w14:paraId="420183C5" w14:textId="77777777" w:rsidR="00693397" w:rsidRPr="00840D1F" w:rsidRDefault="00693397" w:rsidP="00C04E8D">
            <w:pPr>
              <w:spacing w:line="276" w:lineRule="auto"/>
              <w:rPr>
                <w:ins w:id="10078" w:author="Samuel Dent" w:date="2015-11-19T10:16:00Z"/>
                <w:sz w:val="18"/>
                <w:szCs w:val="18"/>
                <w:rPrChange w:id="10079" w:author="Samuel Dent" w:date="2015-11-19T10:17:00Z">
                  <w:rPr>
                    <w:ins w:id="10080" w:author="Samuel Dent" w:date="2015-11-19T10:16:00Z"/>
                  </w:rPr>
                </w:rPrChange>
              </w:rPr>
            </w:pPr>
            <w:ins w:id="10081" w:author="Samuel Dent" w:date="2015-11-19T10:29:00Z">
              <w:r w:rsidRPr="000563D8">
                <w:t>1 (Rockford)</w:t>
              </w:r>
            </w:ins>
          </w:p>
        </w:tc>
        <w:tc>
          <w:tcPr>
            <w:tcW w:w="957" w:type="dxa"/>
            <w:tcBorders>
              <w:top w:val="single" w:sz="4" w:space="0" w:color="auto"/>
              <w:left w:val="nil"/>
              <w:bottom w:val="single" w:sz="4" w:space="0" w:color="auto"/>
              <w:right w:val="single" w:sz="4" w:space="0" w:color="auto"/>
            </w:tcBorders>
            <w:noWrap/>
            <w:hideMark/>
            <w:tcPrChange w:id="10082"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4F2904CB" w14:textId="77777777" w:rsidR="00693397" w:rsidRPr="002914CF" w:rsidRDefault="00693397">
            <w:pPr>
              <w:spacing w:line="276" w:lineRule="auto"/>
              <w:jc w:val="center"/>
              <w:rPr>
                <w:ins w:id="10083" w:author="Samuel Dent" w:date="2015-11-19T10:16:00Z"/>
                <w:rFonts w:ascii="Calibri" w:hAnsi="Calibri"/>
                <w:bCs/>
                <w:color w:val="000000"/>
                <w:sz w:val="18"/>
                <w:szCs w:val="18"/>
                <w:rPrChange w:id="10084" w:author="Samuel Dent" w:date="2015-11-23T05:08:00Z">
                  <w:rPr>
                    <w:ins w:id="10085" w:author="Samuel Dent" w:date="2015-11-19T10:16:00Z"/>
                    <w:rFonts w:ascii="Calibri" w:hAnsi="Calibri"/>
                    <w:b/>
                    <w:bCs/>
                    <w:color w:val="000000"/>
                    <w:sz w:val="22"/>
                    <w:highlight w:val="yellow"/>
                  </w:rPr>
                </w:rPrChange>
              </w:rPr>
              <w:pPrChange w:id="10086" w:author="Samuel Dent" w:date="2015-11-19T10:17:00Z">
                <w:pPr>
                  <w:spacing w:line="276" w:lineRule="auto"/>
                  <w:jc w:val="right"/>
                </w:pPr>
              </w:pPrChange>
            </w:pPr>
            <w:ins w:id="10087" w:author="Samuel Dent" w:date="2015-12-17T10:09:00Z">
              <w:r>
                <w:rPr>
                  <w:rFonts w:ascii="Calibri" w:eastAsiaTheme="minorHAnsi" w:hAnsi="Calibri" w:cs="Calibri"/>
                  <w:color w:val="000000"/>
                  <w:szCs w:val="20"/>
                </w:rPr>
                <w:t>39.5</w:t>
              </w:r>
            </w:ins>
          </w:p>
        </w:tc>
        <w:tc>
          <w:tcPr>
            <w:tcW w:w="957" w:type="dxa"/>
            <w:tcBorders>
              <w:top w:val="single" w:sz="4" w:space="0" w:color="auto"/>
              <w:left w:val="nil"/>
              <w:bottom w:val="single" w:sz="4" w:space="0" w:color="auto"/>
              <w:right w:val="single" w:sz="4" w:space="0" w:color="auto"/>
            </w:tcBorders>
            <w:noWrap/>
            <w:hideMark/>
            <w:tcPrChange w:id="10088"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73A9AC9F" w14:textId="5BA6CDA0" w:rsidR="00693397" w:rsidRPr="002914CF" w:rsidRDefault="00693397">
            <w:pPr>
              <w:spacing w:line="276" w:lineRule="auto"/>
              <w:jc w:val="center"/>
              <w:rPr>
                <w:ins w:id="10089" w:author="Samuel Dent" w:date="2015-11-19T10:16:00Z"/>
                <w:rFonts w:ascii="Calibri" w:hAnsi="Calibri"/>
                <w:color w:val="000000"/>
                <w:sz w:val="18"/>
                <w:szCs w:val="18"/>
                <w:rPrChange w:id="10090" w:author="Samuel Dent" w:date="2015-11-23T05:08:00Z">
                  <w:rPr>
                    <w:ins w:id="10091" w:author="Samuel Dent" w:date="2015-11-19T10:16:00Z"/>
                    <w:rFonts w:ascii="Calibri" w:hAnsi="Calibri"/>
                    <w:color w:val="000000"/>
                    <w:sz w:val="22"/>
                    <w:highlight w:val="yellow"/>
                  </w:rPr>
                </w:rPrChange>
              </w:rPr>
              <w:pPrChange w:id="10092" w:author="Samuel Dent" w:date="2015-11-19T10:17:00Z">
                <w:pPr>
                  <w:spacing w:line="276" w:lineRule="auto"/>
                  <w:jc w:val="right"/>
                </w:pPr>
              </w:pPrChange>
            </w:pPr>
            <w:ins w:id="10093" w:author="Samuel Dent" w:date="2015-12-17T10:09:00Z">
              <w:r>
                <w:rPr>
                  <w:rFonts w:ascii="Calibri" w:eastAsiaTheme="minorHAnsi" w:hAnsi="Calibri" w:cs="Calibri"/>
                  <w:color w:val="000000"/>
                  <w:szCs w:val="20"/>
                </w:rPr>
                <w:t>35</w:t>
              </w:r>
            </w:ins>
            <w:ins w:id="10094" w:author="Samuel Dent" w:date="2015-12-18T06:17:00Z">
              <w:r w:rsidR="007C2A6D">
                <w:rPr>
                  <w:rFonts w:ascii="Calibri" w:eastAsiaTheme="minorHAnsi" w:hAnsi="Calibri" w:cs="Calibri"/>
                  <w:color w:val="000000"/>
                  <w:szCs w:val="20"/>
                </w:rPr>
                <w:t>.0</w:t>
              </w:r>
            </w:ins>
          </w:p>
        </w:tc>
        <w:tc>
          <w:tcPr>
            <w:tcW w:w="957" w:type="dxa"/>
            <w:tcBorders>
              <w:top w:val="single" w:sz="4" w:space="0" w:color="auto"/>
              <w:left w:val="nil"/>
              <w:bottom w:val="single" w:sz="4" w:space="0" w:color="auto"/>
              <w:right w:val="single" w:sz="4" w:space="0" w:color="auto"/>
            </w:tcBorders>
            <w:noWrap/>
            <w:hideMark/>
            <w:tcPrChange w:id="10095"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4F503789" w14:textId="77777777" w:rsidR="00693397" w:rsidRPr="002914CF" w:rsidRDefault="00693397">
            <w:pPr>
              <w:spacing w:line="276" w:lineRule="auto"/>
              <w:jc w:val="center"/>
              <w:rPr>
                <w:ins w:id="10096" w:author="Samuel Dent" w:date="2015-11-19T10:16:00Z"/>
                <w:rFonts w:ascii="Calibri" w:hAnsi="Calibri"/>
                <w:color w:val="000000"/>
                <w:sz w:val="18"/>
                <w:szCs w:val="18"/>
                <w:rPrChange w:id="10097" w:author="Samuel Dent" w:date="2015-11-23T05:08:00Z">
                  <w:rPr>
                    <w:ins w:id="10098" w:author="Samuel Dent" w:date="2015-11-19T10:16:00Z"/>
                    <w:rFonts w:ascii="Calibri" w:hAnsi="Calibri"/>
                    <w:color w:val="000000"/>
                    <w:sz w:val="22"/>
                    <w:highlight w:val="yellow"/>
                  </w:rPr>
                </w:rPrChange>
              </w:rPr>
              <w:pPrChange w:id="10099" w:author="Samuel Dent" w:date="2015-11-19T10:17:00Z">
                <w:pPr>
                  <w:spacing w:line="276" w:lineRule="auto"/>
                  <w:jc w:val="right"/>
                </w:pPr>
              </w:pPrChange>
            </w:pPr>
            <w:ins w:id="10100" w:author="Samuel Dent" w:date="2015-12-17T10:09:00Z">
              <w:r>
                <w:rPr>
                  <w:rFonts w:ascii="Calibri" w:eastAsiaTheme="minorHAnsi" w:hAnsi="Calibri" w:cs="Calibri"/>
                  <w:color w:val="000000"/>
                  <w:szCs w:val="20"/>
                </w:rPr>
                <w:t>32.1</w:t>
              </w:r>
            </w:ins>
          </w:p>
        </w:tc>
        <w:tc>
          <w:tcPr>
            <w:tcW w:w="957" w:type="dxa"/>
            <w:tcBorders>
              <w:top w:val="single" w:sz="4" w:space="0" w:color="auto"/>
              <w:left w:val="nil"/>
              <w:bottom w:val="single" w:sz="4" w:space="0" w:color="auto"/>
              <w:right w:val="single" w:sz="4" w:space="0" w:color="auto"/>
            </w:tcBorders>
            <w:noWrap/>
            <w:hideMark/>
            <w:tcPrChange w:id="10101"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536F72A3" w14:textId="77777777" w:rsidR="00693397" w:rsidRPr="002914CF" w:rsidRDefault="00693397">
            <w:pPr>
              <w:spacing w:line="276" w:lineRule="auto"/>
              <w:jc w:val="center"/>
              <w:rPr>
                <w:ins w:id="10102" w:author="Samuel Dent" w:date="2015-11-19T10:16:00Z"/>
                <w:rFonts w:ascii="Calibri" w:hAnsi="Calibri"/>
                <w:color w:val="000000"/>
                <w:sz w:val="18"/>
                <w:szCs w:val="18"/>
                <w:rPrChange w:id="10103" w:author="Samuel Dent" w:date="2015-11-23T05:08:00Z">
                  <w:rPr>
                    <w:ins w:id="10104" w:author="Samuel Dent" w:date="2015-11-19T10:16:00Z"/>
                    <w:rFonts w:ascii="Calibri" w:hAnsi="Calibri"/>
                    <w:color w:val="000000"/>
                    <w:sz w:val="22"/>
                    <w:highlight w:val="yellow"/>
                  </w:rPr>
                </w:rPrChange>
              </w:rPr>
              <w:pPrChange w:id="10105" w:author="Samuel Dent" w:date="2015-11-19T10:17:00Z">
                <w:pPr>
                  <w:spacing w:line="276" w:lineRule="auto"/>
                  <w:jc w:val="right"/>
                </w:pPr>
              </w:pPrChange>
            </w:pPr>
            <w:ins w:id="10106" w:author="Samuel Dent" w:date="2015-12-17T10:09:00Z">
              <w:r>
                <w:rPr>
                  <w:rFonts w:ascii="Calibri" w:eastAsiaTheme="minorHAnsi" w:hAnsi="Calibri" w:cs="Calibri"/>
                  <w:color w:val="000000"/>
                  <w:szCs w:val="20"/>
                </w:rPr>
                <w:t>28.4</w:t>
              </w:r>
            </w:ins>
          </w:p>
        </w:tc>
      </w:tr>
      <w:tr w:rsidR="00693397" w14:paraId="144858F8" w14:textId="77777777" w:rsidTr="00C04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0107" w:author="Samuel Dent" w:date="2015-11-23T05:08: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gridAfter w:val="1"/>
          <w:wAfter w:w="1657" w:type="dxa"/>
          <w:trHeight w:val="255"/>
          <w:jc w:val="center"/>
          <w:ins w:id="10108" w:author="Samuel Dent" w:date="2015-11-19T10:16:00Z"/>
          <w:trPrChange w:id="10109" w:author="Samuel Dent" w:date="2015-11-23T05:08:00Z">
            <w:trPr>
              <w:gridAfter w:val="1"/>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10110" w:author="Samuel Dent" w:date="2015-11-23T05:08:00Z">
              <w:tcPr>
                <w:tcW w:w="1180" w:type="dxa"/>
                <w:tcBorders>
                  <w:top w:val="single" w:sz="4" w:space="0" w:color="auto"/>
                  <w:left w:val="single" w:sz="4" w:space="0" w:color="auto"/>
                  <w:bottom w:val="single" w:sz="4" w:space="0" w:color="auto"/>
                  <w:right w:val="single" w:sz="4" w:space="0" w:color="auto"/>
                </w:tcBorders>
                <w:vAlign w:val="center"/>
                <w:hideMark/>
              </w:tcPr>
            </w:tcPrChange>
          </w:tcPr>
          <w:p w14:paraId="58E50B36" w14:textId="77777777" w:rsidR="00693397" w:rsidRPr="00840D1F" w:rsidRDefault="00693397" w:rsidP="00C04E8D">
            <w:pPr>
              <w:spacing w:line="276" w:lineRule="auto"/>
              <w:rPr>
                <w:ins w:id="10111" w:author="Samuel Dent" w:date="2015-11-19T10:16:00Z"/>
                <w:sz w:val="18"/>
                <w:szCs w:val="18"/>
                <w:rPrChange w:id="10112" w:author="Samuel Dent" w:date="2015-11-19T10:17:00Z">
                  <w:rPr>
                    <w:ins w:id="10113" w:author="Samuel Dent" w:date="2015-11-19T10:16:00Z"/>
                    <w:highlight w:val="yellow"/>
                  </w:rPr>
                </w:rPrChange>
              </w:rPr>
            </w:pPr>
            <w:ins w:id="10114" w:author="Samuel Dent" w:date="2015-11-19T10:29:00Z">
              <w:r w:rsidRPr="000563D8">
                <w:t>2 (Chicago)</w:t>
              </w:r>
            </w:ins>
          </w:p>
        </w:tc>
        <w:tc>
          <w:tcPr>
            <w:tcW w:w="957" w:type="dxa"/>
            <w:tcBorders>
              <w:top w:val="single" w:sz="4" w:space="0" w:color="auto"/>
              <w:left w:val="nil"/>
              <w:bottom w:val="single" w:sz="4" w:space="0" w:color="auto"/>
              <w:right w:val="single" w:sz="4" w:space="0" w:color="auto"/>
            </w:tcBorders>
            <w:noWrap/>
            <w:hideMark/>
            <w:tcPrChange w:id="10115"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65EC0655" w14:textId="77777777" w:rsidR="00693397" w:rsidRPr="002914CF" w:rsidRDefault="00693397">
            <w:pPr>
              <w:spacing w:line="276" w:lineRule="auto"/>
              <w:jc w:val="center"/>
              <w:rPr>
                <w:ins w:id="10116" w:author="Samuel Dent" w:date="2015-11-19T10:16:00Z"/>
                <w:rFonts w:ascii="Calibri" w:hAnsi="Calibri"/>
                <w:bCs/>
                <w:color w:val="000000"/>
                <w:sz w:val="18"/>
                <w:szCs w:val="18"/>
                <w:rPrChange w:id="10117" w:author="Samuel Dent" w:date="2015-11-23T05:08:00Z">
                  <w:rPr>
                    <w:ins w:id="10118" w:author="Samuel Dent" w:date="2015-11-19T10:16:00Z"/>
                    <w:rFonts w:ascii="Calibri" w:hAnsi="Calibri"/>
                    <w:b/>
                    <w:bCs/>
                    <w:color w:val="000000"/>
                    <w:sz w:val="22"/>
                    <w:highlight w:val="yellow"/>
                  </w:rPr>
                </w:rPrChange>
              </w:rPr>
              <w:pPrChange w:id="10119" w:author="Samuel Dent" w:date="2015-11-19T10:17:00Z">
                <w:pPr>
                  <w:spacing w:line="276" w:lineRule="auto"/>
                  <w:jc w:val="right"/>
                </w:pPr>
              </w:pPrChange>
            </w:pPr>
            <w:ins w:id="10120" w:author="Samuel Dent" w:date="2015-12-17T10:09:00Z">
              <w:r>
                <w:rPr>
                  <w:rFonts w:ascii="Calibri" w:eastAsiaTheme="minorHAnsi" w:hAnsi="Calibri" w:cs="Calibri"/>
                  <w:color w:val="000000"/>
                  <w:szCs w:val="20"/>
                </w:rPr>
                <w:t>38.9</w:t>
              </w:r>
            </w:ins>
          </w:p>
        </w:tc>
        <w:tc>
          <w:tcPr>
            <w:tcW w:w="957" w:type="dxa"/>
            <w:tcBorders>
              <w:top w:val="single" w:sz="4" w:space="0" w:color="auto"/>
              <w:left w:val="nil"/>
              <w:bottom w:val="single" w:sz="4" w:space="0" w:color="auto"/>
              <w:right w:val="single" w:sz="4" w:space="0" w:color="auto"/>
            </w:tcBorders>
            <w:noWrap/>
            <w:hideMark/>
            <w:tcPrChange w:id="10121"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2ABBE46A" w14:textId="77777777" w:rsidR="00693397" w:rsidRPr="002914CF" w:rsidRDefault="00693397">
            <w:pPr>
              <w:spacing w:line="276" w:lineRule="auto"/>
              <w:jc w:val="center"/>
              <w:rPr>
                <w:ins w:id="10122" w:author="Samuel Dent" w:date="2015-11-19T10:16:00Z"/>
                <w:rFonts w:ascii="Calibri" w:hAnsi="Calibri"/>
                <w:color w:val="000000"/>
                <w:sz w:val="18"/>
                <w:szCs w:val="18"/>
                <w:rPrChange w:id="10123" w:author="Samuel Dent" w:date="2015-11-23T05:08:00Z">
                  <w:rPr>
                    <w:ins w:id="10124" w:author="Samuel Dent" w:date="2015-11-19T10:16:00Z"/>
                    <w:rFonts w:ascii="Calibri" w:hAnsi="Calibri"/>
                    <w:color w:val="000000"/>
                    <w:sz w:val="22"/>
                    <w:highlight w:val="yellow"/>
                  </w:rPr>
                </w:rPrChange>
              </w:rPr>
              <w:pPrChange w:id="10125" w:author="Samuel Dent" w:date="2015-11-19T10:17:00Z">
                <w:pPr>
                  <w:spacing w:line="276" w:lineRule="auto"/>
                  <w:jc w:val="right"/>
                </w:pPr>
              </w:pPrChange>
            </w:pPr>
            <w:ins w:id="10126" w:author="Samuel Dent" w:date="2015-12-17T10:09:00Z">
              <w:r>
                <w:rPr>
                  <w:rFonts w:ascii="Calibri" w:eastAsiaTheme="minorHAnsi" w:hAnsi="Calibri" w:cs="Calibri"/>
                  <w:color w:val="000000"/>
                  <w:szCs w:val="20"/>
                </w:rPr>
                <w:t>34.4</w:t>
              </w:r>
            </w:ins>
          </w:p>
        </w:tc>
        <w:tc>
          <w:tcPr>
            <w:tcW w:w="957" w:type="dxa"/>
            <w:tcBorders>
              <w:top w:val="single" w:sz="4" w:space="0" w:color="auto"/>
              <w:left w:val="nil"/>
              <w:bottom w:val="single" w:sz="4" w:space="0" w:color="auto"/>
              <w:right w:val="single" w:sz="4" w:space="0" w:color="auto"/>
            </w:tcBorders>
            <w:noWrap/>
            <w:hideMark/>
            <w:tcPrChange w:id="10127"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053681D1" w14:textId="77777777" w:rsidR="00693397" w:rsidRPr="002914CF" w:rsidRDefault="00693397">
            <w:pPr>
              <w:spacing w:line="276" w:lineRule="auto"/>
              <w:jc w:val="center"/>
              <w:rPr>
                <w:ins w:id="10128" w:author="Samuel Dent" w:date="2015-11-19T10:16:00Z"/>
                <w:rFonts w:ascii="Calibri" w:hAnsi="Calibri"/>
                <w:color w:val="000000"/>
                <w:sz w:val="18"/>
                <w:szCs w:val="18"/>
                <w:rPrChange w:id="10129" w:author="Samuel Dent" w:date="2015-11-23T05:08:00Z">
                  <w:rPr>
                    <w:ins w:id="10130" w:author="Samuel Dent" w:date="2015-11-19T10:16:00Z"/>
                    <w:rFonts w:ascii="Calibri" w:hAnsi="Calibri"/>
                    <w:color w:val="000000"/>
                    <w:sz w:val="22"/>
                    <w:highlight w:val="yellow"/>
                  </w:rPr>
                </w:rPrChange>
              </w:rPr>
              <w:pPrChange w:id="10131" w:author="Samuel Dent" w:date="2015-11-19T10:17:00Z">
                <w:pPr>
                  <w:spacing w:line="276" w:lineRule="auto"/>
                  <w:jc w:val="right"/>
                </w:pPr>
              </w:pPrChange>
            </w:pPr>
            <w:ins w:id="10132" w:author="Samuel Dent" w:date="2015-12-17T10:09:00Z">
              <w:r>
                <w:rPr>
                  <w:rFonts w:ascii="Calibri" w:eastAsiaTheme="minorHAnsi" w:hAnsi="Calibri" w:cs="Calibri"/>
                  <w:color w:val="000000"/>
                  <w:szCs w:val="20"/>
                </w:rPr>
                <w:t>31.6</w:t>
              </w:r>
            </w:ins>
          </w:p>
        </w:tc>
        <w:tc>
          <w:tcPr>
            <w:tcW w:w="957" w:type="dxa"/>
            <w:tcBorders>
              <w:top w:val="single" w:sz="4" w:space="0" w:color="auto"/>
              <w:left w:val="nil"/>
              <w:bottom w:val="single" w:sz="4" w:space="0" w:color="auto"/>
              <w:right w:val="single" w:sz="4" w:space="0" w:color="auto"/>
            </w:tcBorders>
            <w:noWrap/>
            <w:hideMark/>
            <w:tcPrChange w:id="10133"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171ED119" w14:textId="292B5B6D" w:rsidR="00693397" w:rsidRPr="002914CF" w:rsidRDefault="00693397">
            <w:pPr>
              <w:spacing w:line="276" w:lineRule="auto"/>
              <w:jc w:val="center"/>
              <w:rPr>
                <w:ins w:id="10134" w:author="Samuel Dent" w:date="2015-11-19T10:16:00Z"/>
                <w:rFonts w:ascii="Calibri" w:hAnsi="Calibri"/>
                <w:color w:val="000000"/>
                <w:sz w:val="18"/>
                <w:szCs w:val="18"/>
                <w:rPrChange w:id="10135" w:author="Samuel Dent" w:date="2015-11-23T05:08:00Z">
                  <w:rPr>
                    <w:ins w:id="10136" w:author="Samuel Dent" w:date="2015-11-19T10:16:00Z"/>
                    <w:rFonts w:ascii="Calibri" w:hAnsi="Calibri"/>
                    <w:color w:val="000000"/>
                    <w:sz w:val="22"/>
                    <w:highlight w:val="yellow"/>
                  </w:rPr>
                </w:rPrChange>
              </w:rPr>
              <w:pPrChange w:id="10137" w:author="Samuel Dent" w:date="2015-11-19T10:17:00Z">
                <w:pPr>
                  <w:spacing w:line="276" w:lineRule="auto"/>
                  <w:jc w:val="right"/>
                </w:pPr>
              </w:pPrChange>
            </w:pPr>
            <w:ins w:id="10138" w:author="Samuel Dent" w:date="2015-12-17T10:09:00Z">
              <w:r>
                <w:rPr>
                  <w:rFonts w:ascii="Calibri" w:eastAsiaTheme="minorHAnsi" w:hAnsi="Calibri" w:cs="Calibri"/>
                  <w:color w:val="000000"/>
                  <w:szCs w:val="20"/>
                </w:rPr>
                <w:t>28</w:t>
              </w:r>
            </w:ins>
            <w:ins w:id="10139" w:author="Samuel Dent" w:date="2015-12-18T06:17:00Z">
              <w:r w:rsidR="007C2A6D">
                <w:rPr>
                  <w:rFonts w:ascii="Calibri" w:eastAsiaTheme="minorHAnsi" w:hAnsi="Calibri" w:cs="Calibri"/>
                  <w:color w:val="000000"/>
                  <w:szCs w:val="20"/>
                </w:rPr>
                <w:t>.0</w:t>
              </w:r>
            </w:ins>
          </w:p>
        </w:tc>
      </w:tr>
      <w:tr w:rsidR="00693397" w14:paraId="3EB17F9E" w14:textId="77777777" w:rsidTr="00C04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0140" w:author="Samuel Dent" w:date="2015-11-23T05:08: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gridAfter w:val="1"/>
          <w:wAfter w:w="1657" w:type="dxa"/>
          <w:trHeight w:val="255"/>
          <w:jc w:val="center"/>
          <w:ins w:id="10141" w:author="Samuel Dent" w:date="2015-11-19T10:16:00Z"/>
          <w:trPrChange w:id="10142" w:author="Samuel Dent" w:date="2015-11-23T05:08:00Z">
            <w:trPr>
              <w:gridAfter w:val="1"/>
              <w:trHeight w:val="255"/>
              <w:jc w:val="center"/>
            </w:trPr>
          </w:trPrChange>
        </w:trPr>
        <w:tc>
          <w:tcPr>
            <w:tcW w:w="1996" w:type="dxa"/>
            <w:tcBorders>
              <w:top w:val="nil"/>
              <w:left w:val="single" w:sz="4" w:space="0" w:color="auto"/>
              <w:bottom w:val="nil"/>
              <w:right w:val="single" w:sz="4" w:space="0" w:color="auto"/>
            </w:tcBorders>
            <w:vAlign w:val="bottom"/>
            <w:hideMark/>
            <w:tcPrChange w:id="10143" w:author="Samuel Dent" w:date="2015-11-23T05:08:00Z">
              <w:tcPr>
                <w:tcW w:w="1180" w:type="dxa"/>
                <w:tcBorders>
                  <w:top w:val="nil"/>
                  <w:left w:val="single" w:sz="4" w:space="0" w:color="auto"/>
                  <w:bottom w:val="nil"/>
                  <w:right w:val="single" w:sz="4" w:space="0" w:color="auto"/>
                </w:tcBorders>
                <w:vAlign w:val="center"/>
                <w:hideMark/>
              </w:tcPr>
            </w:tcPrChange>
          </w:tcPr>
          <w:p w14:paraId="3689CE01" w14:textId="77777777" w:rsidR="00693397" w:rsidRPr="00840D1F" w:rsidRDefault="00693397" w:rsidP="00C04E8D">
            <w:pPr>
              <w:spacing w:line="276" w:lineRule="auto"/>
              <w:rPr>
                <w:ins w:id="10144" w:author="Samuel Dent" w:date="2015-11-19T10:16:00Z"/>
                <w:sz w:val="18"/>
                <w:szCs w:val="18"/>
                <w:rPrChange w:id="10145" w:author="Samuel Dent" w:date="2015-11-19T10:17:00Z">
                  <w:rPr>
                    <w:ins w:id="10146" w:author="Samuel Dent" w:date="2015-11-19T10:16:00Z"/>
                    <w:highlight w:val="yellow"/>
                  </w:rPr>
                </w:rPrChange>
              </w:rPr>
            </w:pPr>
            <w:ins w:id="10147" w:author="Samuel Dent" w:date="2015-11-19T10:29:00Z">
              <w:r w:rsidRPr="000563D8">
                <w:lastRenderedPageBreak/>
                <w:t>3 (Springfield)</w:t>
              </w:r>
            </w:ins>
          </w:p>
        </w:tc>
        <w:tc>
          <w:tcPr>
            <w:tcW w:w="957" w:type="dxa"/>
            <w:tcBorders>
              <w:top w:val="single" w:sz="4" w:space="0" w:color="auto"/>
              <w:left w:val="nil"/>
              <w:bottom w:val="single" w:sz="4" w:space="0" w:color="auto"/>
              <w:right w:val="single" w:sz="4" w:space="0" w:color="auto"/>
            </w:tcBorders>
            <w:noWrap/>
            <w:hideMark/>
            <w:tcPrChange w:id="10148"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5FB0C0C5" w14:textId="77777777" w:rsidR="00693397" w:rsidRPr="002914CF" w:rsidRDefault="00693397">
            <w:pPr>
              <w:spacing w:line="276" w:lineRule="auto"/>
              <w:jc w:val="center"/>
              <w:rPr>
                <w:ins w:id="10149" w:author="Samuel Dent" w:date="2015-11-19T10:16:00Z"/>
                <w:rFonts w:ascii="Calibri" w:hAnsi="Calibri"/>
                <w:bCs/>
                <w:color w:val="000000"/>
                <w:sz w:val="18"/>
                <w:szCs w:val="18"/>
                <w:rPrChange w:id="10150" w:author="Samuel Dent" w:date="2015-11-23T05:08:00Z">
                  <w:rPr>
                    <w:ins w:id="10151" w:author="Samuel Dent" w:date="2015-11-19T10:16:00Z"/>
                    <w:rFonts w:ascii="Calibri" w:hAnsi="Calibri"/>
                    <w:b/>
                    <w:bCs/>
                    <w:color w:val="000000"/>
                    <w:sz w:val="22"/>
                    <w:highlight w:val="yellow"/>
                  </w:rPr>
                </w:rPrChange>
              </w:rPr>
              <w:pPrChange w:id="10152" w:author="Samuel Dent" w:date="2015-11-19T10:17:00Z">
                <w:pPr>
                  <w:spacing w:line="276" w:lineRule="auto"/>
                  <w:jc w:val="right"/>
                </w:pPr>
              </w:pPrChange>
            </w:pPr>
            <w:ins w:id="10153" w:author="Samuel Dent" w:date="2015-12-17T10:09:00Z">
              <w:r>
                <w:rPr>
                  <w:rFonts w:ascii="Calibri" w:eastAsiaTheme="minorHAnsi" w:hAnsi="Calibri" w:cs="Calibri"/>
                  <w:color w:val="000000"/>
                  <w:szCs w:val="20"/>
                </w:rPr>
                <w:t>41.2</w:t>
              </w:r>
            </w:ins>
          </w:p>
        </w:tc>
        <w:tc>
          <w:tcPr>
            <w:tcW w:w="957" w:type="dxa"/>
            <w:tcBorders>
              <w:top w:val="single" w:sz="4" w:space="0" w:color="auto"/>
              <w:left w:val="nil"/>
              <w:bottom w:val="single" w:sz="4" w:space="0" w:color="auto"/>
              <w:right w:val="single" w:sz="4" w:space="0" w:color="auto"/>
            </w:tcBorders>
            <w:noWrap/>
            <w:hideMark/>
            <w:tcPrChange w:id="10154"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1AE03F8D" w14:textId="77777777" w:rsidR="00693397" w:rsidRPr="002914CF" w:rsidRDefault="00693397">
            <w:pPr>
              <w:spacing w:line="276" w:lineRule="auto"/>
              <w:jc w:val="center"/>
              <w:rPr>
                <w:ins w:id="10155" w:author="Samuel Dent" w:date="2015-11-19T10:16:00Z"/>
                <w:rFonts w:ascii="Calibri" w:hAnsi="Calibri"/>
                <w:color w:val="000000"/>
                <w:sz w:val="18"/>
                <w:szCs w:val="18"/>
                <w:rPrChange w:id="10156" w:author="Samuel Dent" w:date="2015-11-23T05:08:00Z">
                  <w:rPr>
                    <w:ins w:id="10157" w:author="Samuel Dent" w:date="2015-11-19T10:16:00Z"/>
                    <w:rFonts w:ascii="Calibri" w:hAnsi="Calibri"/>
                    <w:color w:val="000000"/>
                    <w:sz w:val="22"/>
                    <w:highlight w:val="yellow"/>
                  </w:rPr>
                </w:rPrChange>
              </w:rPr>
              <w:pPrChange w:id="10158" w:author="Samuel Dent" w:date="2015-11-19T10:17:00Z">
                <w:pPr>
                  <w:spacing w:line="276" w:lineRule="auto"/>
                  <w:jc w:val="right"/>
                </w:pPr>
              </w:pPrChange>
            </w:pPr>
            <w:ins w:id="10159" w:author="Samuel Dent" w:date="2015-12-17T10:09:00Z">
              <w:r>
                <w:rPr>
                  <w:rFonts w:ascii="Calibri" w:eastAsiaTheme="minorHAnsi" w:hAnsi="Calibri" w:cs="Calibri"/>
                  <w:color w:val="000000"/>
                  <w:szCs w:val="20"/>
                </w:rPr>
                <w:t>36.5</w:t>
              </w:r>
            </w:ins>
          </w:p>
        </w:tc>
        <w:tc>
          <w:tcPr>
            <w:tcW w:w="957" w:type="dxa"/>
            <w:tcBorders>
              <w:top w:val="single" w:sz="4" w:space="0" w:color="auto"/>
              <w:left w:val="nil"/>
              <w:bottom w:val="single" w:sz="4" w:space="0" w:color="auto"/>
              <w:right w:val="single" w:sz="4" w:space="0" w:color="auto"/>
            </w:tcBorders>
            <w:noWrap/>
            <w:hideMark/>
            <w:tcPrChange w:id="10160"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27F2D2F9" w14:textId="77777777" w:rsidR="00693397" w:rsidRPr="002914CF" w:rsidRDefault="00693397">
            <w:pPr>
              <w:spacing w:line="276" w:lineRule="auto"/>
              <w:jc w:val="center"/>
              <w:rPr>
                <w:ins w:id="10161" w:author="Samuel Dent" w:date="2015-11-19T10:16:00Z"/>
                <w:rFonts w:ascii="Calibri" w:hAnsi="Calibri"/>
                <w:color w:val="000000"/>
                <w:sz w:val="18"/>
                <w:szCs w:val="18"/>
                <w:rPrChange w:id="10162" w:author="Samuel Dent" w:date="2015-11-23T05:08:00Z">
                  <w:rPr>
                    <w:ins w:id="10163" w:author="Samuel Dent" w:date="2015-11-19T10:16:00Z"/>
                    <w:rFonts w:ascii="Calibri" w:hAnsi="Calibri"/>
                    <w:color w:val="000000"/>
                    <w:sz w:val="22"/>
                    <w:highlight w:val="yellow"/>
                  </w:rPr>
                </w:rPrChange>
              </w:rPr>
              <w:pPrChange w:id="10164" w:author="Samuel Dent" w:date="2015-11-19T10:17:00Z">
                <w:pPr>
                  <w:spacing w:line="276" w:lineRule="auto"/>
                  <w:jc w:val="right"/>
                </w:pPr>
              </w:pPrChange>
            </w:pPr>
            <w:ins w:id="10165" w:author="Samuel Dent" w:date="2015-12-17T10:09:00Z">
              <w:r>
                <w:rPr>
                  <w:rFonts w:ascii="Calibri" w:eastAsiaTheme="minorHAnsi" w:hAnsi="Calibri" w:cs="Calibri"/>
                  <w:color w:val="000000"/>
                  <w:szCs w:val="20"/>
                </w:rPr>
                <w:t>33.4</w:t>
              </w:r>
            </w:ins>
          </w:p>
        </w:tc>
        <w:tc>
          <w:tcPr>
            <w:tcW w:w="957" w:type="dxa"/>
            <w:tcBorders>
              <w:top w:val="single" w:sz="4" w:space="0" w:color="auto"/>
              <w:left w:val="nil"/>
              <w:bottom w:val="single" w:sz="4" w:space="0" w:color="auto"/>
              <w:right w:val="single" w:sz="4" w:space="0" w:color="auto"/>
            </w:tcBorders>
            <w:noWrap/>
            <w:hideMark/>
            <w:tcPrChange w:id="10166"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299470A0" w14:textId="77777777" w:rsidR="00693397" w:rsidRPr="002914CF" w:rsidRDefault="00693397">
            <w:pPr>
              <w:spacing w:line="276" w:lineRule="auto"/>
              <w:jc w:val="center"/>
              <w:rPr>
                <w:ins w:id="10167" w:author="Samuel Dent" w:date="2015-11-19T10:16:00Z"/>
                <w:rFonts w:ascii="Calibri" w:hAnsi="Calibri"/>
                <w:color w:val="000000"/>
                <w:sz w:val="18"/>
                <w:szCs w:val="18"/>
                <w:rPrChange w:id="10168" w:author="Samuel Dent" w:date="2015-11-23T05:08:00Z">
                  <w:rPr>
                    <w:ins w:id="10169" w:author="Samuel Dent" w:date="2015-11-19T10:16:00Z"/>
                    <w:rFonts w:ascii="Calibri" w:hAnsi="Calibri"/>
                    <w:color w:val="000000"/>
                    <w:sz w:val="22"/>
                    <w:highlight w:val="yellow"/>
                  </w:rPr>
                </w:rPrChange>
              </w:rPr>
              <w:pPrChange w:id="10170" w:author="Samuel Dent" w:date="2015-11-19T10:17:00Z">
                <w:pPr>
                  <w:spacing w:line="276" w:lineRule="auto"/>
                  <w:jc w:val="right"/>
                </w:pPr>
              </w:pPrChange>
            </w:pPr>
            <w:ins w:id="10171" w:author="Samuel Dent" w:date="2015-12-17T10:09:00Z">
              <w:r>
                <w:rPr>
                  <w:rFonts w:ascii="Calibri" w:eastAsiaTheme="minorHAnsi" w:hAnsi="Calibri" w:cs="Calibri"/>
                  <w:color w:val="000000"/>
                  <w:szCs w:val="20"/>
                </w:rPr>
                <w:t>29.6</w:t>
              </w:r>
            </w:ins>
          </w:p>
        </w:tc>
      </w:tr>
      <w:tr w:rsidR="00693397" w14:paraId="07011269" w14:textId="77777777" w:rsidTr="00C04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0172" w:author="Samuel Dent" w:date="2015-11-23T05:08: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gridAfter w:val="1"/>
          <w:wAfter w:w="1657" w:type="dxa"/>
          <w:trHeight w:val="255"/>
          <w:jc w:val="center"/>
          <w:ins w:id="10173" w:author="Samuel Dent" w:date="2015-11-19T10:16:00Z"/>
          <w:trPrChange w:id="10174" w:author="Samuel Dent" w:date="2015-11-23T05:08:00Z">
            <w:trPr>
              <w:gridAfter w:val="1"/>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10175" w:author="Samuel Dent" w:date="2015-11-23T05:08:00Z">
              <w:tcPr>
                <w:tcW w:w="1180" w:type="dxa"/>
                <w:tcBorders>
                  <w:top w:val="single" w:sz="4" w:space="0" w:color="auto"/>
                  <w:left w:val="single" w:sz="4" w:space="0" w:color="auto"/>
                  <w:bottom w:val="single" w:sz="4" w:space="0" w:color="auto"/>
                  <w:right w:val="single" w:sz="4" w:space="0" w:color="auto"/>
                </w:tcBorders>
                <w:vAlign w:val="center"/>
                <w:hideMark/>
              </w:tcPr>
            </w:tcPrChange>
          </w:tcPr>
          <w:p w14:paraId="3A79B3E7" w14:textId="77777777" w:rsidR="00693397" w:rsidRPr="00840D1F" w:rsidRDefault="00693397" w:rsidP="00C04E8D">
            <w:pPr>
              <w:spacing w:line="276" w:lineRule="auto"/>
              <w:rPr>
                <w:ins w:id="10176" w:author="Samuel Dent" w:date="2015-11-19T10:16:00Z"/>
                <w:sz w:val="18"/>
                <w:szCs w:val="18"/>
                <w:rPrChange w:id="10177" w:author="Samuel Dent" w:date="2015-11-19T10:17:00Z">
                  <w:rPr>
                    <w:ins w:id="10178" w:author="Samuel Dent" w:date="2015-11-19T10:16:00Z"/>
                    <w:highlight w:val="yellow"/>
                  </w:rPr>
                </w:rPrChange>
              </w:rPr>
            </w:pPr>
            <w:ins w:id="10179" w:author="Samuel Dent" w:date="2015-11-19T10:29:00Z">
              <w:r w:rsidRPr="000563D8">
                <w:t>4 (</w:t>
              </w:r>
            </w:ins>
            <w:ins w:id="10180" w:author="Samuel Dent" w:date="2015-11-23T05:10:00Z">
              <w:r>
                <w:t>St Louis, MO</w:t>
              </w:r>
            </w:ins>
            <w:ins w:id="10181" w:author="Samuel Dent" w:date="2015-11-19T10:29:00Z">
              <w:r w:rsidRPr="000563D8">
                <w:t>)</w:t>
              </w:r>
            </w:ins>
          </w:p>
        </w:tc>
        <w:tc>
          <w:tcPr>
            <w:tcW w:w="957" w:type="dxa"/>
            <w:tcBorders>
              <w:top w:val="single" w:sz="4" w:space="0" w:color="auto"/>
              <w:left w:val="nil"/>
              <w:bottom w:val="single" w:sz="4" w:space="0" w:color="auto"/>
              <w:right w:val="single" w:sz="4" w:space="0" w:color="auto"/>
            </w:tcBorders>
            <w:noWrap/>
            <w:hideMark/>
            <w:tcPrChange w:id="10182"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69F78726" w14:textId="77777777" w:rsidR="00693397" w:rsidRPr="002914CF" w:rsidRDefault="00693397">
            <w:pPr>
              <w:spacing w:line="276" w:lineRule="auto"/>
              <w:jc w:val="center"/>
              <w:rPr>
                <w:ins w:id="10183" w:author="Samuel Dent" w:date="2015-11-19T10:16:00Z"/>
                <w:rFonts w:ascii="Calibri" w:hAnsi="Calibri"/>
                <w:bCs/>
                <w:color w:val="000000"/>
                <w:sz w:val="18"/>
                <w:szCs w:val="18"/>
                <w:rPrChange w:id="10184" w:author="Samuel Dent" w:date="2015-11-23T05:08:00Z">
                  <w:rPr>
                    <w:ins w:id="10185" w:author="Samuel Dent" w:date="2015-11-19T10:16:00Z"/>
                    <w:rFonts w:ascii="Calibri" w:hAnsi="Calibri"/>
                    <w:b/>
                    <w:bCs/>
                    <w:color w:val="000000"/>
                    <w:sz w:val="22"/>
                    <w:highlight w:val="yellow"/>
                  </w:rPr>
                </w:rPrChange>
              </w:rPr>
              <w:pPrChange w:id="10186" w:author="Samuel Dent" w:date="2015-11-19T10:17:00Z">
                <w:pPr>
                  <w:spacing w:line="276" w:lineRule="auto"/>
                  <w:jc w:val="right"/>
                </w:pPr>
              </w:pPrChange>
            </w:pPr>
            <w:ins w:id="10187" w:author="Samuel Dent" w:date="2015-12-17T10:09:00Z">
              <w:r>
                <w:rPr>
                  <w:rFonts w:ascii="Calibri" w:eastAsiaTheme="minorHAnsi" w:hAnsi="Calibri" w:cs="Calibri"/>
                  <w:color w:val="000000"/>
                  <w:szCs w:val="20"/>
                </w:rPr>
                <w:t>40.4</w:t>
              </w:r>
            </w:ins>
          </w:p>
        </w:tc>
        <w:tc>
          <w:tcPr>
            <w:tcW w:w="957" w:type="dxa"/>
            <w:tcBorders>
              <w:top w:val="single" w:sz="4" w:space="0" w:color="auto"/>
              <w:left w:val="nil"/>
              <w:bottom w:val="single" w:sz="4" w:space="0" w:color="auto"/>
              <w:right w:val="single" w:sz="4" w:space="0" w:color="auto"/>
            </w:tcBorders>
            <w:noWrap/>
            <w:hideMark/>
            <w:tcPrChange w:id="10188"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58089BAA" w14:textId="77777777" w:rsidR="00693397" w:rsidRPr="002914CF" w:rsidRDefault="00693397">
            <w:pPr>
              <w:spacing w:line="276" w:lineRule="auto"/>
              <w:jc w:val="center"/>
              <w:rPr>
                <w:ins w:id="10189" w:author="Samuel Dent" w:date="2015-11-19T10:16:00Z"/>
                <w:rFonts w:ascii="Calibri" w:hAnsi="Calibri"/>
                <w:color w:val="000000"/>
                <w:sz w:val="18"/>
                <w:szCs w:val="18"/>
                <w:rPrChange w:id="10190" w:author="Samuel Dent" w:date="2015-11-23T05:08:00Z">
                  <w:rPr>
                    <w:ins w:id="10191" w:author="Samuel Dent" w:date="2015-11-19T10:16:00Z"/>
                    <w:rFonts w:ascii="Calibri" w:hAnsi="Calibri"/>
                    <w:color w:val="000000"/>
                    <w:sz w:val="22"/>
                    <w:highlight w:val="yellow"/>
                  </w:rPr>
                </w:rPrChange>
              </w:rPr>
              <w:pPrChange w:id="10192" w:author="Samuel Dent" w:date="2015-11-19T10:17:00Z">
                <w:pPr>
                  <w:spacing w:line="276" w:lineRule="auto"/>
                  <w:jc w:val="right"/>
                </w:pPr>
              </w:pPrChange>
            </w:pPr>
            <w:ins w:id="10193" w:author="Samuel Dent" w:date="2015-12-17T10:09:00Z">
              <w:r>
                <w:rPr>
                  <w:rFonts w:ascii="Calibri" w:eastAsiaTheme="minorHAnsi" w:hAnsi="Calibri" w:cs="Calibri"/>
                  <w:color w:val="000000"/>
                  <w:szCs w:val="20"/>
                </w:rPr>
                <w:t>35.8</w:t>
              </w:r>
            </w:ins>
          </w:p>
        </w:tc>
        <w:tc>
          <w:tcPr>
            <w:tcW w:w="957" w:type="dxa"/>
            <w:tcBorders>
              <w:top w:val="single" w:sz="4" w:space="0" w:color="auto"/>
              <w:left w:val="nil"/>
              <w:bottom w:val="single" w:sz="4" w:space="0" w:color="auto"/>
              <w:right w:val="single" w:sz="4" w:space="0" w:color="auto"/>
            </w:tcBorders>
            <w:noWrap/>
            <w:hideMark/>
            <w:tcPrChange w:id="10194"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5D48A0F2" w14:textId="77777777" w:rsidR="00693397" w:rsidRPr="002914CF" w:rsidRDefault="00693397">
            <w:pPr>
              <w:spacing w:line="276" w:lineRule="auto"/>
              <w:jc w:val="center"/>
              <w:rPr>
                <w:ins w:id="10195" w:author="Samuel Dent" w:date="2015-11-19T10:16:00Z"/>
                <w:rFonts w:ascii="Calibri" w:hAnsi="Calibri"/>
                <w:color w:val="000000"/>
                <w:sz w:val="18"/>
                <w:szCs w:val="18"/>
                <w:rPrChange w:id="10196" w:author="Samuel Dent" w:date="2015-11-23T05:08:00Z">
                  <w:rPr>
                    <w:ins w:id="10197" w:author="Samuel Dent" w:date="2015-11-19T10:16:00Z"/>
                    <w:rFonts w:ascii="Calibri" w:hAnsi="Calibri"/>
                    <w:color w:val="000000"/>
                    <w:sz w:val="22"/>
                    <w:highlight w:val="yellow"/>
                  </w:rPr>
                </w:rPrChange>
              </w:rPr>
              <w:pPrChange w:id="10198" w:author="Samuel Dent" w:date="2015-11-19T10:17:00Z">
                <w:pPr>
                  <w:spacing w:line="276" w:lineRule="auto"/>
                  <w:jc w:val="right"/>
                </w:pPr>
              </w:pPrChange>
            </w:pPr>
            <w:ins w:id="10199" w:author="Samuel Dent" w:date="2015-12-17T10:09:00Z">
              <w:r>
                <w:rPr>
                  <w:rFonts w:ascii="Calibri" w:eastAsiaTheme="minorHAnsi" w:hAnsi="Calibri" w:cs="Calibri"/>
                  <w:color w:val="000000"/>
                  <w:szCs w:val="20"/>
                </w:rPr>
                <w:t>32.9</w:t>
              </w:r>
            </w:ins>
          </w:p>
        </w:tc>
        <w:tc>
          <w:tcPr>
            <w:tcW w:w="957" w:type="dxa"/>
            <w:tcBorders>
              <w:top w:val="single" w:sz="4" w:space="0" w:color="auto"/>
              <w:left w:val="nil"/>
              <w:bottom w:val="single" w:sz="4" w:space="0" w:color="auto"/>
              <w:right w:val="single" w:sz="4" w:space="0" w:color="auto"/>
            </w:tcBorders>
            <w:noWrap/>
            <w:hideMark/>
            <w:tcPrChange w:id="10200"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46535C19" w14:textId="77777777" w:rsidR="00693397" w:rsidRPr="002914CF" w:rsidRDefault="00693397">
            <w:pPr>
              <w:spacing w:line="276" w:lineRule="auto"/>
              <w:jc w:val="center"/>
              <w:rPr>
                <w:ins w:id="10201" w:author="Samuel Dent" w:date="2015-11-19T10:16:00Z"/>
                <w:rFonts w:ascii="Calibri" w:hAnsi="Calibri"/>
                <w:color w:val="000000"/>
                <w:sz w:val="18"/>
                <w:szCs w:val="18"/>
                <w:rPrChange w:id="10202" w:author="Samuel Dent" w:date="2015-11-23T05:08:00Z">
                  <w:rPr>
                    <w:ins w:id="10203" w:author="Samuel Dent" w:date="2015-11-19T10:16:00Z"/>
                    <w:rFonts w:ascii="Calibri" w:hAnsi="Calibri"/>
                    <w:color w:val="000000"/>
                    <w:sz w:val="22"/>
                    <w:highlight w:val="yellow"/>
                  </w:rPr>
                </w:rPrChange>
              </w:rPr>
              <w:pPrChange w:id="10204" w:author="Samuel Dent" w:date="2015-11-19T10:17:00Z">
                <w:pPr>
                  <w:spacing w:line="276" w:lineRule="auto"/>
                  <w:jc w:val="right"/>
                </w:pPr>
              </w:pPrChange>
            </w:pPr>
            <w:ins w:id="10205" w:author="Samuel Dent" w:date="2015-12-17T10:09:00Z">
              <w:r>
                <w:rPr>
                  <w:rFonts w:ascii="Calibri" w:eastAsiaTheme="minorHAnsi" w:hAnsi="Calibri" w:cs="Calibri"/>
                  <w:color w:val="000000"/>
                  <w:szCs w:val="20"/>
                </w:rPr>
                <w:t>29.1</w:t>
              </w:r>
            </w:ins>
          </w:p>
        </w:tc>
      </w:tr>
      <w:tr w:rsidR="00693397" w14:paraId="581F5F18" w14:textId="77777777" w:rsidTr="00C04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0206" w:author="Samuel Dent" w:date="2015-11-23T05:08: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gridAfter w:val="1"/>
          <w:wAfter w:w="1657" w:type="dxa"/>
          <w:trHeight w:val="255"/>
          <w:jc w:val="center"/>
          <w:ins w:id="10207" w:author="Samuel Dent" w:date="2015-11-19T10:16:00Z"/>
          <w:trPrChange w:id="10208" w:author="Samuel Dent" w:date="2015-11-23T05:08:00Z">
            <w:trPr>
              <w:gridAfter w:val="1"/>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10209" w:author="Samuel Dent" w:date="2015-11-23T05:08:00Z">
              <w:tcPr>
                <w:tcW w:w="1180" w:type="dxa"/>
                <w:tcBorders>
                  <w:top w:val="single" w:sz="4" w:space="0" w:color="auto"/>
                  <w:left w:val="single" w:sz="4" w:space="0" w:color="auto"/>
                  <w:bottom w:val="single" w:sz="4" w:space="0" w:color="auto"/>
                  <w:right w:val="single" w:sz="4" w:space="0" w:color="auto"/>
                </w:tcBorders>
                <w:vAlign w:val="center"/>
                <w:hideMark/>
              </w:tcPr>
            </w:tcPrChange>
          </w:tcPr>
          <w:p w14:paraId="4F2C0C21" w14:textId="77777777" w:rsidR="00693397" w:rsidRPr="00840D1F" w:rsidRDefault="00693397" w:rsidP="00C04E8D">
            <w:pPr>
              <w:spacing w:line="276" w:lineRule="auto"/>
              <w:rPr>
                <w:ins w:id="10210" w:author="Samuel Dent" w:date="2015-11-19T10:16:00Z"/>
                <w:sz w:val="18"/>
                <w:szCs w:val="18"/>
                <w:rPrChange w:id="10211" w:author="Samuel Dent" w:date="2015-11-19T10:17:00Z">
                  <w:rPr>
                    <w:ins w:id="10212" w:author="Samuel Dent" w:date="2015-11-19T10:16:00Z"/>
                  </w:rPr>
                </w:rPrChange>
              </w:rPr>
            </w:pPr>
            <w:ins w:id="10213" w:author="Samuel Dent" w:date="2015-11-19T10:29:00Z">
              <w:r w:rsidRPr="0026250F">
                <w:t>5 (</w:t>
              </w:r>
            </w:ins>
            <w:ins w:id="10214" w:author="Samuel Dent" w:date="2015-11-23T05:11:00Z">
              <w:r w:rsidRPr="0026250F">
                <w:rPr>
                  <w:rPrChange w:id="10215" w:author="Samuel Dent" w:date="2015-12-17T07:41:00Z">
                    <w:rPr>
                      <w:color w:val="1F497D"/>
                    </w:rPr>
                  </w:rPrChange>
                </w:rPr>
                <w:t>Paducah, KY</w:t>
              </w:r>
            </w:ins>
            <w:ins w:id="10216" w:author="Samuel Dent" w:date="2015-11-19T10:29:00Z">
              <w:r w:rsidRPr="0026250F">
                <w:t>)</w:t>
              </w:r>
            </w:ins>
          </w:p>
        </w:tc>
        <w:tc>
          <w:tcPr>
            <w:tcW w:w="957" w:type="dxa"/>
            <w:tcBorders>
              <w:top w:val="single" w:sz="4" w:space="0" w:color="auto"/>
              <w:left w:val="nil"/>
              <w:bottom w:val="single" w:sz="4" w:space="0" w:color="auto"/>
              <w:right w:val="single" w:sz="4" w:space="0" w:color="auto"/>
            </w:tcBorders>
            <w:noWrap/>
            <w:hideMark/>
            <w:tcPrChange w:id="10217"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67DA1A7D" w14:textId="77777777" w:rsidR="00693397" w:rsidRPr="002914CF" w:rsidRDefault="00693397">
            <w:pPr>
              <w:spacing w:line="276" w:lineRule="auto"/>
              <w:jc w:val="center"/>
              <w:rPr>
                <w:ins w:id="10218" w:author="Samuel Dent" w:date="2015-11-19T10:16:00Z"/>
                <w:rFonts w:ascii="Calibri" w:hAnsi="Calibri"/>
                <w:bCs/>
                <w:color w:val="000000"/>
                <w:sz w:val="18"/>
                <w:szCs w:val="18"/>
                <w:rPrChange w:id="10219" w:author="Samuel Dent" w:date="2015-11-23T05:08:00Z">
                  <w:rPr>
                    <w:ins w:id="10220" w:author="Samuel Dent" w:date="2015-11-19T10:16:00Z"/>
                    <w:rFonts w:ascii="Calibri" w:hAnsi="Calibri"/>
                    <w:b/>
                    <w:bCs/>
                    <w:color w:val="000000"/>
                    <w:sz w:val="22"/>
                    <w:highlight w:val="yellow"/>
                  </w:rPr>
                </w:rPrChange>
              </w:rPr>
              <w:pPrChange w:id="10221" w:author="Samuel Dent" w:date="2015-11-19T10:17:00Z">
                <w:pPr>
                  <w:spacing w:line="276" w:lineRule="auto"/>
                  <w:jc w:val="right"/>
                </w:pPr>
              </w:pPrChange>
            </w:pPr>
            <w:ins w:id="10222" w:author="Samuel Dent" w:date="2015-12-17T10:09:00Z">
              <w:r>
                <w:rPr>
                  <w:rFonts w:ascii="Calibri" w:eastAsiaTheme="minorHAnsi" w:hAnsi="Calibri" w:cs="Calibri"/>
                  <w:color w:val="000000"/>
                  <w:szCs w:val="20"/>
                </w:rPr>
                <w:t>43.6</w:t>
              </w:r>
            </w:ins>
          </w:p>
        </w:tc>
        <w:tc>
          <w:tcPr>
            <w:tcW w:w="957" w:type="dxa"/>
            <w:tcBorders>
              <w:top w:val="single" w:sz="4" w:space="0" w:color="auto"/>
              <w:left w:val="nil"/>
              <w:bottom w:val="single" w:sz="4" w:space="0" w:color="auto"/>
              <w:right w:val="single" w:sz="4" w:space="0" w:color="auto"/>
            </w:tcBorders>
            <w:noWrap/>
            <w:hideMark/>
            <w:tcPrChange w:id="10223"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353718B5" w14:textId="77777777" w:rsidR="00693397" w:rsidRPr="002914CF" w:rsidRDefault="00693397">
            <w:pPr>
              <w:spacing w:line="276" w:lineRule="auto"/>
              <w:jc w:val="center"/>
              <w:rPr>
                <w:ins w:id="10224" w:author="Samuel Dent" w:date="2015-11-19T10:16:00Z"/>
                <w:rFonts w:ascii="Calibri" w:hAnsi="Calibri"/>
                <w:color w:val="000000"/>
                <w:sz w:val="18"/>
                <w:szCs w:val="18"/>
                <w:rPrChange w:id="10225" w:author="Samuel Dent" w:date="2015-11-23T05:08:00Z">
                  <w:rPr>
                    <w:ins w:id="10226" w:author="Samuel Dent" w:date="2015-11-19T10:16:00Z"/>
                    <w:rFonts w:ascii="Calibri" w:hAnsi="Calibri"/>
                    <w:color w:val="000000"/>
                    <w:sz w:val="22"/>
                    <w:highlight w:val="yellow"/>
                  </w:rPr>
                </w:rPrChange>
              </w:rPr>
              <w:pPrChange w:id="10227" w:author="Samuel Dent" w:date="2015-11-19T10:17:00Z">
                <w:pPr>
                  <w:spacing w:line="276" w:lineRule="auto"/>
                  <w:jc w:val="right"/>
                </w:pPr>
              </w:pPrChange>
            </w:pPr>
            <w:ins w:id="10228" w:author="Samuel Dent" w:date="2015-12-17T10:09:00Z">
              <w:r>
                <w:rPr>
                  <w:rFonts w:ascii="Calibri" w:eastAsiaTheme="minorHAnsi" w:hAnsi="Calibri" w:cs="Calibri"/>
                  <w:color w:val="000000"/>
                  <w:szCs w:val="20"/>
                </w:rPr>
                <w:t>38.6</w:t>
              </w:r>
            </w:ins>
          </w:p>
        </w:tc>
        <w:tc>
          <w:tcPr>
            <w:tcW w:w="957" w:type="dxa"/>
            <w:tcBorders>
              <w:top w:val="single" w:sz="4" w:space="0" w:color="auto"/>
              <w:left w:val="nil"/>
              <w:bottom w:val="single" w:sz="4" w:space="0" w:color="auto"/>
              <w:right w:val="single" w:sz="4" w:space="0" w:color="auto"/>
            </w:tcBorders>
            <w:noWrap/>
            <w:hideMark/>
            <w:tcPrChange w:id="10229"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1DBBB5CB" w14:textId="77777777" w:rsidR="00693397" w:rsidRPr="002914CF" w:rsidRDefault="00693397">
            <w:pPr>
              <w:spacing w:line="276" w:lineRule="auto"/>
              <w:jc w:val="center"/>
              <w:rPr>
                <w:ins w:id="10230" w:author="Samuel Dent" w:date="2015-11-19T10:16:00Z"/>
                <w:rFonts w:ascii="Calibri" w:hAnsi="Calibri"/>
                <w:color w:val="000000"/>
                <w:sz w:val="18"/>
                <w:szCs w:val="18"/>
                <w:rPrChange w:id="10231" w:author="Samuel Dent" w:date="2015-11-23T05:08:00Z">
                  <w:rPr>
                    <w:ins w:id="10232" w:author="Samuel Dent" w:date="2015-11-19T10:16:00Z"/>
                    <w:rFonts w:ascii="Calibri" w:hAnsi="Calibri"/>
                    <w:color w:val="000000"/>
                    <w:sz w:val="22"/>
                    <w:highlight w:val="yellow"/>
                  </w:rPr>
                </w:rPrChange>
              </w:rPr>
              <w:pPrChange w:id="10233" w:author="Samuel Dent" w:date="2015-11-19T10:17:00Z">
                <w:pPr>
                  <w:spacing w:line="276" w:lineRule="auto"/>
                  <w:jc w:val="right"/>
                </w:pPr>
              </w:pPrChange>
            </w:pPr>
            <w:ins w:id="10234" w:author="Samuel Dent" w:date="2015-12-17T10:09:00Z">
              <w:r>
                <w:rPr>
                  <w:rFonts w:ascii="Calibri" w:eastAsiaTheme="minorHAnsi" w:hAnsi="Calibri" w:cs="Calibri"/>
                  <w:color w:val="000000"/>
                  <w:szCs w:val="20"/>
                </w:rPr>
                <w:t>35.4</w:t>
              </w:r>
            </w:ins>
          </w:p>
        </w:tc>
        <w:tc>
          <w:tcPr>
            <w:tcW w:w="957" w:type="dxa"/>
            <w:tcBorders>
              <w:top w:val="single" w:sz="4" w:space="0" w:color="auto"/>
              <w:left w:val="nil"/>
              <w:bottom w:val="single" w:sz="4" w:space="0" w:color="auto"/>
              <w:right w:val="single" w:sz="4" w:space="0" w:color="auto"/>
            </w:tcBorders>
            <w:noWrap/>
            <w:hideMark/>
            <w:tcPrChange w:id="10235"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4539DEA6" w14:textId="77777777" w:rsidR="00693397" w:rsidRPr="002914CF" w:rsidRDefault="00693397">
            <w:pPr>
              <w:spacing w:line="276" w:lineRule="auto"/>
              <w:jc w:val="center"/>
              <w:rPr>
                <w:ins w:id="10236" w:author="Samuel Dent" w:date="2015-11-19T10:16:00Z"/>
                <w:rFonts w:ascii="Calibri" w:hAnsi="Calibri"/>
                <w:color w:val="000000"/>
                <w:sz w:val="18"/>
                <w:szCs w:val="18"/>
                <w:rPrChange w:id="10237" w:author="Samuel Dent" w:date="2015-11-23T05:08:00Z">
                  <w:rPr>
                    <w:ins w:id="10238" w:author="Samuel Dent" w:date="2015-11-19T10:16:00Z"/>
                    <w:rFonts w:ascii="Calibri" w:hAnsi="Calibri"/>
                    <w:color w:val="000000"/>
                    <w:sz w:val="22"/>
                    <w:highlight w:val="yellow"/>
                  </w:rPr>
                </w:rPrChange>
              </w:rPr>
              <w:pPrChange w:id="10239" w:author="Samuel Dent" w:date="2015-11-19T10:17:00Z">
                <w:pPr>
                  <w:spacing w:line="276" w:lineRule="auto"/>
                  <w:jc w:val="right"/>
                </w:pPr>
              </w:pPrChange>
            </w:pPr>
            <w:ins w:id="10240" w:author="Samuel Dent" w:date="2015-12-17T10:09:00Z">
              <w:r>
                <w:rPr>
                  <w:rFonts w:ascii="Calibri" w:eastAsiaTheme="minorHAnsi" w:hAnsi="Calibri" w:cs="Calibri"/>
                  <w:color w:val="000000"/>
                  <w:szCs w:val="20"/>
                </w:rPr>
                <w:t>31.3</w:t>
              </w:r>
            </w:ins>
          </w:p>
        </w:tc>
      </w:tr>
    </w:tbl>
    <w:p w14:paraId="468FFEEC" w14:textId="77777777" w:rsidR="00693397" w:rsidRPr="00B41203" w:rsidRDefault="00693397" w:rsidP="00693397">
      <w:pPr>
        <w:ind w:left="720"/>
        <w:rPr>
          <w:rFonts w:cstheme="minorHAnsi"/>
        </w:rPr>
      </w:pPr>
    </w:p>
    <w:p w14:paraId="1D339075" w14:textId="77777777" w:rsidR="00693397" w:rsidRPr="000B7BB6" w:rsidRDefault="00693397" w:rsidP="00693397">
      <w:pPr>
        <w:ind w:firstLine="720"/>
        <w:rPr>
          <w:rFonts w:cstheme="minorHAnsi"/>
        </w:rPr>
      </w:pPr>
      <w:r w:rsidRPr="000B7BB6">
        <w:rPr>
          <w:rFonts w:cstheme="minorHAnsi"/>
        </w:rPr>
        <w:t xml:space="preserve">60 * 24 </w:t>
      </w:r>
      <w:r w:rsidRPr="000B7BB6">
        <w:rPr>
          <w:rFonts w:cstheme="minorHAnsi"/>
        </w:rPr>
        <w:tab/>
      </w:r>
      <w:r w:rsidRPr="000B7BB6">
        <w:rPr>
          <w:rFonts w:cstheme="minorHAnsi"/>
        </w:rPr>
        <w:tab/>
        <w:t>= Converts Cubic Feet per Minute to Cubic Feet per Day</w:t>
      </w:r>
    </w:p>
    <w:p w14:paraId="5E39A17C" w14:textId="77777777" w:rsidR="00693397" w:rsidRPr="000B7BB6" w:rsidRDefault="00693397" w:rsidP="00693397">
      <w:pPr>
        <w:ind w:firstLine="720"/>
        <w:rPr>
          <w:rFonts w:cstheme="minorHAnsi"/>
        </w:rPr>
      </w:pPr>
      <w:r w:rsidRPr="000B7BB6">
        <w:rPr>
          <w:rFonts w:cstheme="minorHAnsi"/>
        </w:rPr>
        <w:t>CDD</w:t>
      </w:r>
      <w:r w:rsidRPr="000B7BB6">
        <w:rPr>
          <w:rFonts w:cstheme="minorHAnsi"/>
        </w:rPr>
        <w:tab/>
      </w:r>
      <w:r w:rsidRPr="000B7BB6">
        <w:rPr>
          <w:rFonts w:cstheme="minorHAnsi"/>
        </w:rPr>
        <w:tab/>
        <w:t>= Cooling Degree Days</w:t>
      </w:r>
    </w:p>
    <w:p w14:paraId="63F4E8BD" w14:textId="77777777" w:rsidR="00693397" w:rsidRPr="000B7BB6" w:rsidRDefault="00693397" w:rsidP="00693397">
      <w:pPr>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847"/>
      </w:r>
      <w:r w:rsidRPr="00B41203">
        <w:rPr>
          <w:rFonts w:cstheme="minorHAnsi"/>
        </w:rPr>
        <w:t>:</w:t>
      </w:r>
    </w:p>
    <w:tbl>
      <w:tblPr>
        <w:tblW w:w="0" w:type="auto"/>
        <w:tblInd w:w="30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19"/>
        <w:gridCol w:w="855"/>
      </w:tblGrid>
      <w:tr w:rsidR="00693397" w:rsidRPr="00A05FC2" w14:paraId="27D30685" w14:textId="77777777" w:rsidTr="00C04E8D">
        <w:tc>
          <w:tcPr>
            <w:tcW w:w="1519" w:type="dxa"/>
            <w:shd w:val="clear" w:color="auto" w:fill="7F7F7F" w:themeFill="text1" w:themeFillTint="80"/>
            <w:noWrap/>
            <w:vAlign w:val="center"/>
            <w:hideMark/>
          </w:tcPr>
          <w:p w14:paraId="45917A91" w14:textId="77777777" w:rsidR="00693397" w:rsidRPr="000B7BB6" w:rsidRDefault="00693397" w:rsidP="00C04E8D">
            <w:pPr>
              <w:jc w:val="center"/>
              <w:rPr>
                <w:rFonts w:cstheme="minorHAnsi"/>
                <w:b/>
                <w:color w:val="FFFFFF" w:themeColor="background1"/>
              </w:rPr>
            </w:pPr>
            <w:r w:rsidRPr="000B7BB6">
              <w:rPr>
                <w:rFonts w:cstheme="minorHAnsi"/>
                <w:b/>
                <w:color w:val="FFFFFF" w:themeColor="background1"/>
              </w:rPr>
              <w:t>Climate Zone</w:t>
            </w:r>
            <w:r>
              <w:rPr>
                <w:rFonts w:cstheme="minorHAnsi"/>
                <w:b/>
                <w:color w:val="FFFFFF" w:themeColor="background1"/>
              </w:rPr>
              <w:t xml:space="preserve"> </w:t>
            </w:r>
            <w:r w:rsidRPr="000B7BB6">
              <w:rPr>
                <w:rFonts w:cstheme="minorHAnsi"/>
                <w:b/>
                <w:color w:val="FFFFFF" w:themeColor="background1"/>
              </w:rPr>
              <w:t>(City based upon)</w:t>
            </w:r>
          </w:p>
        </w:tc>
        <w:tc>
          <w:tcPr>
            <w:tcW w:w="855" w:type="dxa"/>
            <w:shd w:val="clear" w:color="auto" w:fill="7F7F7F" w:themeFill="text1" w:themeFillTint="80"/>
            <w:noWrap/>
            <w:vAlign w:val="center"/>
            <w:hideMark/>
          </w:tcPr>
          <w:p w14:paraId="7917F9B1" w14:textId="77777777" w:rsidR="00693397" w:rsidRPr="000B7BB6" w:rsidRDefault="00693397" w:rsidP="00C04E8D">
            <w:pPr>
              <w:jc w:val="center"/>
              <w:rPr>
                <w:rFonts w:cstheme="minorHAnsi"/>
                <w:b/>
                <w:color w:val="FFFFFF" w:themeColor="background1"/>
              </w:rPr>
            </w:pPr>
            <w:r w:rsidRPr="000B7BB6">
              <w:rPr>
                <w:rFonts w:cstheme="minorHAnsi"/>
                <w:b/>
                <w:color w:val="FFFFFF" w:themeColor="background1"/>
              </w:rPr>
              <w:t>CDD 65</w:t>
            </w:r>
          </w:p>
        </w:tc>
      </w:tr>
      <w:tr w:rsidR="00693397" w:rsidRPr="00A05FC2" w14:paraId="0A7ACEB6" w14:textId="77777777" w:rsidTr="00C04E8D">
        <w:tc>
          <w:tcPr>
            <w:tcW w:w="1519" w:type="dxa"/>
            <w:shd w:val="clear" w:color="auto" w:fill="auto"/>
            <w:noWrap/>
            <w:vAlign w:val="center"/>
            <w:hideMark/>
          </w:tcPr>
          <w:p w14:paraId="65ADE2AC" w14:textId="77777777" w:rsidR="00693397" w:rsidRPr="00A05FC2" w:rsidRDefault="00693397" w:rsidP="00C04E8D">
            <w:r w:rsidRPr="00A05FC2">
              <w:t>1 (Rockford)</w:t>
            </w:r>
          </w:p>
        </w:tc>
        <w:tc>
          <w:tcPr>
            <w:tcW w:w="855" w:type="dxa"/>
            <w:shd w:val="clear" w:color="auto" w:fill="auto"/>
            <w:noWrap/>
            <w:vAlign w:val="center"/>
            <w:hideMark/>
          </w:tcPr>
          <w:p w14:paraId="5ADDCFD4" w14:textId="77777777" w:rsidR="00693397" w:rsidRPr="00A05FC2" w:rsidRDefault="00693397" w:rsidP="00C04E8D">
            <w:pPr>
              <w:jc w:val="center"/>
            </w:pPr>
            <w:r w:rsidRPr="000B7BB6">
              <w:t>820</w:t>
            </w:r>
          </w:p>
        </w:tc>
      </w:tr>
      <w:tr w:rsidR="00693397" w:rsidRPr="00A05FC2" w14:paraId="2F82445D" w14:textId="77777777" w:rsidTr="00C04E8D">
        <w:tc>
          <w:tcPr>
            <w:tcW w:w="1519" w:type="dxa"/>
            <w:shd w:val="clear" w:color="auto" w:fill="auto"/>
            <w:noWrap/>
            <w:vAlign w:val="center"/>
            <w:hideMark/>
          </w:tcPr>
          <w:p w14:paraId="2458D5AA" w14:textId="77777777" w:rsidR="00693397" w:rsidRPr="00A05FC2" w:rsidRDefault="00693397" w:rsidP="00C04E8D">
            <w:r w:rsidRPr="00A05FC2">
              <w:t>2 (Chicago)</w:t>
            </w:r>
          </w:p>
        </w:tc>
        <w:tc>
          <w:tcPr>
            <w:tcW w:w="855" w:type="dxa"/>
            <w:shd w:val="clear" w:color="auto" w:fill="auto"/>
            <w:noWrap/>
            <w:vAlign w:val="center"/>
            <w:hideMark/>
          </w:tcPr>
          <w:p w14:paraId="7F09A169" w14:textId="77777777" w:rsidR="00693397" w:rsidRPr="00A05FC2" w:rsidRDefault="00693397" w:rsidP="00C04E8D">
            <w:pPr>
              <w:jc w:val="center"/>
            </w:pPr>
            <w:r w:rsidRPr="000B7BB6">
              <w:t>842</w:t>
            </w:r>
          </w:p>
        </w:tc>
      </w:tr>
      <w:tr w:rsidR="00693397" w:rsidRPr="00A05FC2" w14:paraId="323FC3ED" w14:textId="77777777" w:rsidTr="00C04E8D">
        <w:tc>
          <w:tcPr>
            <w:tcW w:w="1519" w:type="dxa"/>
            <w:shd w:val="clear" w:color="auto" w:fill="auto"/>
            <w:noWrap/>
            <w:vAlign w:val="center"/>
            <w:hideMark/>
          </w:tcPr>
          <w:p w14:paraId="33856A25" w14:textId="77777777" w:rsidR="00693397" w:rsidRPr="00A05FC2" w:rsidRDefault="00693397" w:rsidP="00C04E8D">
            <w:r w:rsidRPr="00A05FC2">
              <w:t>3 (Springfield)</w:t>
            </w:r>
          </w:p>
        </w:tc>
        <w:tc>
          <w:tcPr>
            <w:tcW w:w="855" w:type="dxa"/>
            <w:shd w:val="clear" w:color="auto" w:fill="auto"/>
            <w:noWrap/>
            <w:vAlign w:val="center"/>
            <w:hideMark/>
          </w:tcPr>
          <w:p w14:paraId="2045D66C" w14:textId="77777777" w:rsidR="00693397" w:rsidRPr="00A05FC2" w:rsidRDefault="00693397" w:rsidP="00C04E8D">
            <w:pPr>
              <w:jc w:val="center"/>
            </w:pPr>
            <w:r w:rsidRPr="000B7BB6">
              <w:t>1,108</w:t>
            </w:r>
          </w:p>
        </w:tc>
      </w:tr>
      <w:tr w:rsidR="00693397" w:rsidRPr="00A05FC2" w14:paraId="1316CE75" w14:textId="77777777" w:rsidTr="00C04E8D">
        <w:trPr>
          <w:trHeight w:val="67"/>
        </w:trPr>
        <w:tc>
          <w:tcPr>
            <w:tcW w:w="1519" w:type="dxa"/>
            <w:shd w:val="clear" w:color="auto" w:fill="auto"/>
            <w:noWrap/>
            <w:vAlign w:val="center"/>
            <w:hideMark/>
          </w:tcPr>
          <w:p w14:paraId="534C3B01" w14:textId="77777777" w:rsidR="00693397" w:rsidRPr="00A05FC2" w:rsidRDefault="00693397" w:rsidP="00C04E8D">
            <w:r w:rsidRPr="00A05FC2">
              <w:t>4 (Belleville)</w:t>
            </w:r>
          </w:p>
        </w:tc>
        <w:tc>
          <w:tcPr>
            <w:tcW w:w="855" w:type="dxa"/>
            <w:shd w:val="clear" w:color="auto" w:fill="auto"/>
            <w:noWrap/>
            <w:vAlign w:val="center"/>
            <w:hideMark/>
          </w:tcPr>
          <w:p w14:paraId="2E808263" w14:textId="77777777" w:rsidR="00693397" w:rsidRPr="00A05FC2" w:rsidRDefault="00693397" w:rsidP="00C04E8D">
            <w:pPr>
              <w:jc w:val="center"/>
            </w:pPr>
            <w:r w:rsidRPr="000B7BB6">
              <w:t>1,570</w:t>
            </w:r>
          </w:p>
        </w:tc>
      </w:tr>
      <w:tr w:rsidR="00693397" w:rsidRPr="00A05FC2" w14:paraId="4544629D" w14:textId="77777777" w:rsidTr="00C04E8D">
        <w:tc>
          <w:tcPr>
            <w:tcW w:w="1519" w:type="dxa"/>
            <w:shd w:val="clear" w:color="auto" w:fill="auto"/>
            <w:noWrap/>
            <w:vAlign w:val="center"/>
            <w:hideMark/>
          </w:tcPr>
          <w:p w14:paraId="6CFB24B6" w14:textId="77777777" w:rsidR="00693397" w:rsidRPr="00A05FC2" w:rsidRDefault="00693397" w:rsidP="00C04E8D">
            <w:r w:rsidRPr="00A05FC2">
              <w:t>5 (Marion)</w:t>
            </w:r>
          </w:p>
        </w:tc>
        <w:tc>
          <w:tcPr>
            <w:tcW w:w="855" w:type="dxa"/>
            <w:shd w:val="clear" w:color="auto" w:fill="auto"/>
            <w:vAlign w:val="center"/>
            <w:hideMark/>
          </w:tcPr>
          <w:p w14:paraId="79BC3B85" w14:textId="77777777" w:rsidR="00693397" w:rsidRPr="00A05FC2" w:rsidRDefault="00693397" w:rsidP="00C04E8D">
            <w:pPr>
              <w:jc w:val="center"/>
            </w:pPr>
            <w:r w:rsidRPr="000B7BB6">
              <w:t>1,370</w:t>
            </w:r>
          </w:p>
        </w:tc>
      </w:tr>
    </w:tbl>
    <w:p w14:paraId="6B880044" w14:textId="77777777" w:rsidR="00693397" w:rsidRPr="00B41203" w:rsidRDefault="00693397" w:rsidP="00693397">
      <w:pPr>
        <w:ind w:left="2880" w:hanging="1440"/>
        <w:rPr>
          <w:rFonts w:cstheme="minorHAnsi"/>
        </w:rPr>
      </w:pPr>
    </w:p>
    <w:p w14:paraId="5B7F2BBC" w14:textId="77777777" w:rsidR="00693397" w:rsidRPr="000B7BB6" w:rsidRDefault="00693397" w:rsidP="00693397">
      <w:pPr>
        <w:ind w:left="2160" w:hanging="1440"/>
        <w:rPr>
          <w:rFonts w:cstheme="minorHAnsi"/>
        </w:rPr>
      </w:pPr>
      <w:r w:rsidRPr="000B7BB6">
        <w:rPr>
          <w:rFonts w:cstheme="minorHAnsi"/>
        </w:rPr>
        <w:t>DUA</w:t>
      </w:r>
      <w:r w:rsidRPr="000B7BB6">
        <w:rPr>
          <w:rFonts w:cstheme="minorHAnsi"/>
        </w:rPr>
        <w:tab/>
        <w:t>= Discretionary Use Adjustment (reflects the fact that people do not always operate their AC when conditions may call for it).</w:t>
      </w:r>
    </w:p>
    <w:p w14:paraId="38BDAF07" w14:textId="77777777" w:rsidR="00693397" w:rsidRPr="000B7BB6" w:rsidRDefault="00693397" w:rsidP="00693397">
      <w:pPr>
        <w:ind w:left="1440" w:firstLine="720"/>
        <w:rPr>
          <w:rFonts w:cstheme="minorHAnsi"/>
        </w:rPr>
      </w:pPr>
      <w:r w:rsidRPr="000B7BB6">
        <w:rPr>
          <w:rFonts w:cstheme="minorHAnsi"/>
        </w:rPr>
        <w:t xml:space="preserve">= 0.75 </w:t>
      </w:r>
      <w:r w:rsidRPr="000B7BB6">
        <w:rPr>
          <w:rStyle w:val="FootnoteReference"/>
          <w:rFonts w:eastAsiaTheme="minorEastAsia"/>
        </w:rPr>
        <w:footnoteReference w:id="848"/>
      </w:r>
      <w:r w:rsidRPr="00B41203">
        <w:rPr>
          <w:rFonts w:cstheme="minorHAnsi"/>
        </w:rPr>
        <w:t xml:space="preserve"> </w:t>
      </w:r>
    </w:p>
    <w:p w14:paraId="5FF07050" w14:textId="77777777" w:rsidR="00693397" w:rsidRPr="000B7BB6" w:rsidRDefault="00693397" w:rsidP="00693397">
      <w:pPr>
        <w:ind w:firstLine="720"/>
        <w:rPr>
          <w:rFonts w:cstheme="minorHAnsi"/>
        </w:rPr>
      </w:pPr>
      <w:r w:rsidRPr="000B7BB6">
        <w:rPr>
          <w:rFonts w:cstheme="minorHAnsi"/>
        </w:rPr>
        <w:t>0.018</w:t>
      </w:r>
      <w:r w:rsidRPr="000B7BB6">
        <w:rPr>
          <w:rFonts w:cstheme="minorHAnsi"/>
        </w:rPr>
        <w:tab/>
      </w:r>
      <w:r w:rsidRPr="000B7BB6">
        <w:rPr>
          <w:rFonts w:cstheme="minorHAnsi"/>
        </w:rPr>
        <w:tab/>
        <w:t>= Specific Heat Capacity of Air (</w:t>
      </w:r>
      <w:r>
        <w:rPr>
          <w:rFonts w:cstheme="minorHAnsi"/>
        </w:rPr>
        <w:t>Btu</w:t>
      </w:r>
      <w:r w:rsidRPr="000B7BB6">
        <w:rPr>
          <w:rFonts w:cstheme="minorHAnsi"/>
        </w:rPr>
        <w:t>/ft</w:t>
      </w:r>
      <w:r w:rsidRPr="000B7BB6">
        <w:rPr>
          <w:rFonts w:cstheme="minorHAnsi"/>
          <w:vertAlign w:val="superscript"/>
        </w:rPr>
        <w:t>3</w:t>
      </w:r>
      <w:r w:rsidRPr="000B7BB6">
        <w:rPr>
          <w:rFonts w:cstheme="minorHAnsi"/>
        </w:rPr>
        <w:t>*°F)</w:t>
      </w:r>
    </w:p>
    <w:p w14:paraId="2611A5EC" w14:textId="77777777" w:rsidR="00693397" w:rsidRPr="00A05FC2" w:rsidRDefault="00693397" w:rsidP="00693397">
      <w:pPr>
        <w:ind w:left="720"/>
        <w:rPr>
          <w:rFonts w:cstheme="minorHAnsi"/>
          <w:noProof/>
        </w:rPr>
      </w:pPr>
      <w:r w:rsidRPr="00A05FC2">
        <w:rPr>
          <w:rFonts w:cstheme="minorHAnsi"/>
          <w:noProof/>
        </w:rPr>
        <w:t>1000</w:t>
      </w:r>
      <w:r w:rsidRPr="00A05FC2">
        <w:rPr>
          <w:rFonts w:cstheme="minorHAnsi"/>
          <w:noProof/>
        </w:rPr>
        <w:tab/>
      </w:r>
      <w:r w:rsidRPr="00A05FC2">
        <w:rPr>
          <w:rFonts w:cstheme="minorHAnsi"/>
          <w:noProof/>
        </w:rPr>
        <w:tab/>
        <w:t>= Converts Btu to kBtu</w:t>
      </w:r>
    </w:p>
    <w:p w14:paraId="0E17280D" w14:textId="77777777" w:rsidR="00693397" w:rsidRPr="00A05FC2" w:rsidRDefault="00693397" w:rsidP="00693397">
      <w:pPr>
        <w:rPr>
          <w:rFonts w:cstheme="minorHAnsi"/>
        </w:rPr>
      </w:pPr>
      <w:r>
        <w:rPr>
          <w:rFonts w:cstheme="minorHAnsi"/>
        </w:rPr>
        <w:tab/>
      </w:r>
      <w:proofErr w:type="gramStart"/>
      <w:r w:rsidRPr="00A05FC2">
        <w:rPr>
          <w:rFonts w:cstheme="minorHAnsi"/>
        </w:rPr>
        <w:t>ηCool</w:t>
      </w:r>
      <w:proofErr w:type="gramEnd"/>
      <w:r w:rsidRPr="00A05FC2">
        <w:rPr>
          <w:rFonts w:cstheme="minorHAnsi"/>
        </w:rPr>
        <w:tab/>
      </w:r>
      <w:r w:rsidRPr="00A05FC2">
        <w:rPr>
          <w:rFonts w:cstheme="minorHAnsi"/>
        </w:rPr>
        <w:tab/>
        <w:t>= Efficiency (SEER) of Air Conditioning equipment (kBtu/kWh)</w:t>
      </w:r>
    </w:p>
    <w:p w14:paraId="296841FB" w14:textId="77777777" w:rsidR="00693397" w:rsidRPr="000B7BB6" w:rsidRDefault="00693397" w:rsidP="00693397">
      <w:pPr>
        <w:ind w:left="2160"/>
        <w:rPr>
          <w:rFonts w:cstheme="minorHAnsi"/>
          <w:i/>
        </w:rPr>
      </w:pPr>
      <w:r w:rsidRPr="00A05FC2">
        <w:rPr>
          <w:rFonts w:cstheme="minorHAnsi"/>
          <w:noProof/>
        </w:rPr>
        <w:t xml:space="preserve">= Actual </w:t>
      </w:r>
      <w:r w:rsidRPr="00B41203">
        <w:rPr>
          <w:rFonts w:cstheme="minorHAnsi"/>
        </w:rPr>
        <w:t>(where it is possible to measure or reasonably estimate)</w:t>
      </w:r>
      <w:r w:rsidRPr="00A05FC2">
        <w:rPr>
          <w:rFonts w:cstheme="minorHAnsi"/>
          <w:noProof/>
        </w:rPr>
        <w:t>.</w:t>
      </w:r>
      <w:r w:rsidRPr="00A05FC2">
        <w:rPr>
          <w:rFonts w:cstheme="minorHAnsi"/>
        </w:rPr>
        <w:t xml:space="preserve"> If unknown </w:t>
      </w:r>
      <w:r w:rsidRPr="000B7BB6">
        <w:rPr>
          <w:rFonts w:cstheme="minorHAnsi"/>
        </w:rPr>
        <w:t>assume the following</w:t>
      </w:r>
      <w:r w:rsidRPr="000B7BB6">
        <w:rPr>
          <w:rStyle w:val="FootnoteReference"/>
          <w:rFonts w:eastAsiaTheme="minorEastAsia"/>
        </w:rPr>
        <w:footnoteReference w:id="849"/>
      </w:r>
      <w:r w:rsidRPr="000B7BB6">
        <w:rPr>
          <w:rFonts w:cstheme="minorHAnsi"/>
        </w:rPr>
        <w:t>:</w:t>
      </w:r>
    </w:p>
    <w:tbl>
      <w:tblPr>
        <w:tblStyle w:val="TableGrid"/>
        <w:tblW w:w="4320" w:type="dxa"/>
        <w:jc w:val="center"/>
        <w:tblLook w:val="04A0" w:firstRow="1" w:lastRow="0" w:firstColumn="1" w:lastColumn="0" w:noHBand="0" w:noVBand="1"/>
      </w:tblPr>
      <w:tblGrid>
        <w:gridCol w:w="2790"/>
        <w:gridCol w:w="1530"/>
      </w:tblGrid>
      <w:tr w:rsidR="00693397" w:rsidRPr="00E432E0" w14:paraId="6809B020" w14:textId="77777777" w:rsidTr="00C04E8D">
        <w:trPr>
          <w:tblHeader/>
          <w:jc w:val="center"/>
        </w:trPr>
        <w:tc>
          <w:tcPr>
            <w:tcW w:w="2790" w:type="dxa"/>
            <w:shd w:val="clear" w:color="auto" w:fill="7F7F7F" w:themeFill="text1" w:themeFillTint="80"/>
          </w:tcPr>
          <w:p w14:paraId="1FB80A0F" w14:textId="77777777" w:rsidR="00693397" w:rsidRPr="00E432E0" w:rsidRDefault="00693397" w:rsidP="00C04E8D">
            <w:pPr>
              <w:jc w:val="center"/>
              <w:rPr>
                <w:rFonts w:asciiTheme="minorHAnsi" w:hAnsiTheme="minorHAnsi"/>
                <w:b/>
                <w:color w:val="FFFFFF" w:themeColor="background1"/>
              </w:rPr>
            </w:pPr>
            <w:r w:rsidRPr="00E432E0">
              <w:rPr>
                <w:rFonts w:asciiTheme="minorHAnsi" w:hAnsiTheme="minorHAnsi"/>
                <w:b/>
                <w:color w:val="FFFFFF" w:themeColor="background1"/>
              </w:rPr>
              <w:t>Age of Equipment</w:t>
            </w:r>
          </w:p>
        </w:tc>
        <w:tc>
          <w:tcPr>
            <w:tcW w:w="1530" w:type="dxa"/>
            <w:shd w:val="clear" w:color="auto" w:fill="7F7F7F" w:themeFill="text1" w:themeFillTint="80"/>
          </w:tcPr>
          <w:p w14:paraId="7266AD0D" w14:textId="77777777" w:rsidR="00693397" w:rsidRPr="00E432E0" w:rsidRDefault="00693397" w:rsidP="00C04E8D">
            <w:pPr>
              <w:jc w:val="center"/>
              <w:rPr>
                <w:rFonts w:asciiTheme="minorHAnsi" w:hAnsiTheme="minorHAnsi"/>
                <w:b/>
                <w:color w:val="FFFFFF" w:themeColor="background1"/>
              </w:rPr>
            </w:pPr>
            <w:r w:rsidRPr="00E432E0">
              <w:rPr>
                <w:rFonts w:asciiTheme="minorHAnsi" w:hAnsiTheme="minorHAnsi"/>
                <w:b/>
                <w:color w:val="FFFFFF" w:themeColor="background1"/>
              </w:rPr>
              <w:t>SEER Estimate</w:t>
            </w:r>
          </w:p>
        </w:tc>
      </w:tr>
      <w:tr w:rsidR="00693397" w:rsidRPr="00E432E0" w14:paraId="6E6E2400" w14:textId="77777777" w:rsidTr="00C04E8D">
        <w:trPr>
          <w:jc w:val="center"/>
        </w:trPr>
        <w:tc>
          <w:tcPr>
            <w:tcW w:w="2790" w:type="dxa"/>
          </w:tcPr>
          <w:p w14:paraId="56B6A4C0" w14:textId="77777777" w:rsidR="00693397" w:rsidRPr="00E432E0" w:rsidRDefault="00693397" w:rsidP="00C04E8D">
            <w:pPr>
              <w:rPr>
                <w:rFonts w:asciiTheme="minorHAnsi" w:hAnsiTheme="minorHAnsi"/>
                <w:szCs w:val="22"/>
              </w:rPr>
            </w:pPr>
            <w:r w:rsidRPr="00E432E0">
              <w:rPr>
                <w:rFonts w:asciiTheme="minorHAnsi" w:hAnsiTheme="minorHAnsi"/>
              </w:rPr>
              <w:t>Before 2006</w:t>
            </w:r>
          </w:p>
        </w:tc>
        <w:tc>
          <w:tcPr>
            <w:tcW w:w="1530" w:type="dxa"/>
          </w:tcPr>
          <w:p w14:paraId="37DB2D85" w14:textId="77777777" w:rsidR="00693397" w:rsidRPr="00E432E0" w:rsidRDefault="00693397" w:rsidP="00C04E8D">
            <w:pPr>
              <w:jc w:val="center"/>
              <w:rPr>
                <w:rFonts w:asciiTheme="minorHAnsi" w:hAnsiTheme="minorHAnsi"/>
                <w:szCs w:val="22"/>
              </w:rPr>
            </w:pPr>
            <w:r w:rsidRPr="00E432E0">
              <w:rPr>
                <w:rFonts w:asciiTheme="minorHAnsi" w:hAnsiTheme="minorHAnsi"/>
              </w:rPr>
              <w:t>10</w:t>
            </w:r>
          </w:p>
        </w:tc>
      </w:tr>
      <w:tr w:rsidR="00693397" w:rsidRPr="00E432E0" w14:paraId="39870916" w14:textId="77777777" w:rsidTr="00C04E8D">
        <w:trPr>
          <w:jc w:val="center"/>
        </w:trPr>
        <w:tc>
          <w:tcPr>
            <w:tcW w:w="2790" w:type="dxa"/>
          </w:tcPr>
          <w:p w14:paraId="1268084B" w14:textId="77777777" w:rsidR="00693397" w:rsidRPr="00E432E0" w:rsidRDefault="00693397" w:rsidP="00C04E8D">
            <w:pPr>
              <w:rPr>
                <w:rFonts w:asciiTheme="minorHAnsi" w:hAnsiTheme="minorHAnsi"/>
                <w:szCs w:val="22"/>
              </w:rPr>
            </w:pPr>
            <w:r w:rsidRPr="00E432E0">
              <w:rPr>
                <w:rFonts w:asciiTheme="minorHAnsi" w:hAnsiTheme="minorHAnsi"/>
              </w:rPr>
              <w:t>2006 - 2014</w:t>
            </w:r>
          </w:p>
        </w:tc>
        <w:tc>
          <w:tcPr>
            <w:tcW w:w="1530" w:type="dxa"/>
          </w:tcPr>
          <w:p w14:paraId="3C12D520" w14:textId="77777777" w:rsidR="00693397" w:rsidRPr="00E432E0" w:rsidRDefault="00693397" w:rsidP="00C04E8D">
            <w:pPr>
              <w:jc w:val="center"/>
              <w:rPr>
                <w:rFonts w:asciiTheme="minorHAnsi" w:hAnsiTheme="minorHAnsi"/>
                <w:szCs w:val="22"/>
              </w:rPr>
            </w:pPr>
            <w:r w:rsidRPr="00E432E0">
              <w:rPr>
                <w:rFonts w:asciiTheme="minorHAnsi" w:hAnsiTheme="minorHAnsi"/>
              </w:rPr>
              <w:t>13</w:t>
            </w:r>
          </w:p>
        </w:tc>
      </w:tr>
      <w:tr w:rsidR="00693397" w:rsidRPr="00E432E0" w14:paraId="4E614B05" w14:textId="77777777" w:rsidTr="00C04E8D">
        <w:trPr>
          <w:jc w:val="center"/>
        </w:trPr>
        <w:tc>
          <w:tcPr>
            <w:tcW w:w="2790" w:type="dxa"/>
          </w:tcPr>
          <w:p w14:paraId="0C747061" w14:textId="77777777" w:rsidR="00693397" w:rsidRPr="00E432E0" w:rsidRDefault="00693397" w:rsidP="00C04E8D">
            <w:pPr>
              <w:rPr>
                <w:rFonts w:asciiTheme="minorHAnsi" w:hAnsiTheme="minorHAnsi"/>
                <w:szCs w:val="22"/>
              </w:rPr>
            </w:pPr>
            <w:r w:rsidRPr="00E432E0">
              <w:rPr>
                <w:rFonts w:asciiTheme="minorHAnsi" w:hAnsiTheme="minorHAnsi"/>
              </w:rPr>
              <w:t>Central AC After 1/1/2015</w:t>
            </w:r>
          </w:p>
        </w:tc>
        <w:tc>
          <w:tcPr>
            <w:tcW w:w="1530" w:type="dxa"/>
          </w:tcPr>
          <w:p w14:paraId="6A07F57A" w14:textId="77777777" w:rsidR="00693397" w:rsidRPr="00E432E0" w:rsidRDefault="00693397" w:rsidP="00C04E8D">
            <w:pPr>
              <w:jc w:val="center"/>
              <w:rPr>
                <w:rFonts w:asciiTheme="minorHAnsi" w:hAnsiTheme="minorHAnsi"/>
                <w:szCs w:val="22"/>
              </w:rPr>
            </w:pPr>
            <w:r w:rsidRPr="00E432E0">
              <w:rPr>
                <w:rFonts w:asciiTheme="minorHAnsi" w:hAnsiTheme="minorHAnsi"/>
              </w:rPr>
              <w:t>13</w:t>
            </w:r>
          </w:p>
        </w:tc>
      </w:tr>
      <w:tr w:rsidR="00693397" w:rsidRPr="00E432E0" w14:paraId="02EC9F47" w14:textId="77777777" w:rsidTr="00C04E8D">
        <w:trPr>
          <w:jc w:val="center"/>
        </w:trPr>
        <w:tc>
          <w:tcPr>
            <w:tcW w:w="2790" w:type="dxa"/>
          </w:tcPr>
          <w:p w14:paraId="0587E8C5" w14:textId="77777777" w:rsidR="00693397" w:rsidRPr="00E432E0" w:rsidRDefault="00693397" w:rsidP="00C04E8D">
            <w:pPr>
              <w:rPr>
                <w:rFonts w:asciiTheme="minorHAnsi" w:hAnsiTheme="minorHAnsi"/>
                <w:szCs w:val="22"/>
              </w:rPr>
            </w:pPr>
            <w:r w:rsidRPr="00E432E0">
              <w:rPr>
                <w:rFonts w:asciiTheme="minorHAnsi" w:hAnsiTheme="minorHAnsi"/>
              </w:rPr>
              <w:t>Heat Pump After 1/1/2015</w:t>
            </w:r>
          </w:p>
        </w:tc>
        <w:tc>
          <w:tcPr>
            <w:tcW w:w="1530" w:type="dxa"/>
          </w:tcPr>
          <w:p w14:paraId="49F97AE6" w14:textId="77777777" w:rsidR="00693397" w:rsidRPr="00E432E0" w:rsidRDefault="00693397" w:rsidP="00C04E8D">
            <w:pPr>
              <w:jc w:val="center"/>
              <w:rPr>
                <w:rFonts w:asciiTheme="minorHAnsi" w:hAnsiTheme="minorHAnsi"/>
                <w:szCs w:val="22"/>
              </w:rPr>
            </w:pPr>
            <w:r w:rsidRPr="00E432E0">
              <w:rPr>
                <w:rFonts w:asciiTheme="minorHAnsi" w:hAnsiTheme="minorHAnsi"/>
              </w:rPr>
              <w:t>14</w:t>
            </w:r>
          </w:p>
        </w:tc>
      </w:tr>
    </w:tbl>
    <w:p w14:paraId="4AA7127A" w14:textId="77777777" w:rsidR="00693397" w:rsidRPr="000B7BB6" w:rsidRDefault="00693397" w:rsidP="00693397">
      <w:pPr>
        <w:rPr>
          <w:rFonts w:cstheme="minorHAnsi"/>
        </w:rPr>
      </w:pPr>
    </w:p>
    <w:p w14:paraId="067CA832" w14:textId="77777777" w:rsidR="00693397" w:rsidRPr="000B7BB6" w:rsidRDefault="00693397" w:rsidP="00693397">
      <w:pPr>
        <w:ind w:firstLine="720"/>
        <w:rPr>
          <w:rFonts w:cstheme="minorHAnsi"/>
        </w:rPr>
      </w:pPr>
      <w:r w:rsidRPr="000B7BB6">
        <w:rPr>
          <w:rFonts w:cstheme="minorHAnsi"/>
        </w:rPr>
        <w:t>LM</w:t>
      </w:r>
      <w:r w:rsidRPr="000B7BB6">
        <w:rPr>
          <w:rFonts w:cstheme="minorHAnsi"/>
        </w:rPr>
        <w:tab/>
      </w:r>
      <w:r w:rsidRPr="000B7BB6">
        <w:rPr>
          <w:rFonts w:cstheme="minorHAnsi"/>
        </w:rPr>
        <w:tab/>
        <w:t>= Latent multiplier to account for latent cooling demand</w:t>
      </w:r>
      <w:ins w:id="10241" w:author="Samuel Dent" w:date="2015-11-23T05:14:00Z">
        <w:r>
          <w:rPr>
            <w:rStyle w:val="FootnoteReference"/>
          </w:rPr>
          <w:footnoteReference w:id="850"/>
        </w:r>
      </w:ins>
    </w:p>
    <w:p w14:paraId="774D306C" w14:textId="77777777" w:rsidR="00693397" w:rsidRPr="00B41203" w:rsidDel="0051506E" w:rsidRDefault="00693397" w:rsidP="00693397">
      <w:pPr>
        <w:rPr>
          <w:del w:id="10244" w:author="Samuel Dent" w:date="2015-11-05T07:36:00Z"/>
          <w:rFonts w:cstheme="minorHAnsi"/>
        </w:rPr>
      </w:pPr>
      <w:del w:id="10245" w:author="Samuel Dent" w:date="2015-11-05T07:36:00Z">
        <w:r w:rsidRPr="000B7BB6" w:rsidDel="0051506E">
          <w:rPr>
            <w:rFonts w:cstheme="minorHAnsi"/>
          </w:rPr>
          <w:tab/>
        </w:r>
        <w:r w:rsidRPr="000B7BB6" w:rsidDel="0051506E">
          <w:rPr>
            <w:rFonts w:cstheme="minorHAnsi"/>
          </w:rPr>
          <w:tab/>
        </w:r>
        <w:r w:rsidRPr="000B7BB6" w:rsidDel="0051506E">
          <w:rPr>
            <w:rFonts w:cstheme="minorHAnsi"/>
          </w:rPr>
          <w:tab/>
          <w:delText>= dependent on location:</w:delText>
        </w:r>
        <w:r w:rsidRPr="000B7BB6" w:rsidDel="0051506E">
          <w:rPr>
            <w:rStyle w:val="FootnoteReference"/>
            <w:rFonts w:eastAsiaTheme="minorEastAsia"/>
          </w:rPr>
          <w:delText xml:space="preserve"> </w:delText>
        </w:r>
        <w:r w:rsidRPr="000B7BB6" w:rsidDel="0051506E">
          <w:rPr>
            <w:rStyle w:val="FootnoteReference"/>
            <w:rFonts w:eastAsiaTheme="minorEastAsia"/>
          </w:rPr>
          <w:footnoteReference w:id="851"/>
        </w:r>
      </w:del>
    </w:p>
    <w:tbl>
      <w:tblPr>
        <w:tblW w:w="0" w:type="auto"/>
        <w:jc w:val="center"/>
        <w:tblLook w:val="04A0" w:firstRow="1" w:lastRow="0" w:firstColumn="1" w:lastColumn="0" w:noHBand="0" w:noVBand="1"/>
        <w:tblPrChange w:id="10248" w:author="Samuel Dent" w:date="2015-11-19T10:15:00Z">
          <w:tblPr>
            <w:tblW w:w="0" w:type="auto"/>
            <w:jc w:val="center"/>
            <w:tblLook w:val="04A0" w:firstRow="1" w:lastRow="0" w:firstColumn="1" w:lastColumn="0" w:noHBand="0" w:noVBand="1"/>
          </w:tblPr>
        </w:tblPrChange>
      </w:tblPr>
      <w:tblGrid>
        <w:gridCol w:w="2745"/>
        <w:gridCol w:w="990"/>
        <w:tblGridChange w:id="10249">
          <w:tblGrid>
            <w:gridCol w:w="2745"/>
            <w:gridCol w:w="125"/>
            <w:gridCol w:w="865"/>
            <w:gridCol w:w="1295"/>
            <w:gridCol w:w="990"/>
          </w:tblGrid>
        </w:tblGridChange>
      </w:tblGrid>
      <w:tr w:rsidR="00693397" w:rsidRPr="00A05FC2" w:rsidDel="0051506E" w14:paraId="3E104918" w14:textId="77777777" w:rsidTr="00C04E8D">
        <w:trPr>
          <w:trHeight w:val="270"/>
          <w:tblHeader/>
          <w:jc w:val="center"/>
          <w:del w:id="10250" w:author="Samuel Dent" w:date="2015-11-05T07:36:00Z"/>
          <w:trPrChange w:id="10251" w:author="Samuel Dent" w:date="2015-11-19T10:15:00Z">
            <w:trPr>
              <w:gridBefore w:val="2"/>
              <w:trHeight w:val="270"/>
              <w:tblHeader/>
              <w:jc w:val="center"/>
            </w:trPr>
          </w:trPrChange>
        </w:trPr>
        <w:tc>
          <w:tcPr>
            <w:tcW w:w="2745"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Change w:id="10252" w:author="Samuel Dent" w:date="2015-11-19T10:15:00Z">
              <w:tcPr>
                <w:tcW w:w="2160" w:type="dxa"/>
                <w:gridSpan w:val="2"/>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tcPrChange>
          </w:tcPr>
          <w:p w14:paraId="67478A28" w14:textId="77777777" w:rsidR="00693397" w:rsidRPr="000B7BB6" w:rsidDel="0051506E" w:rsidRDefault="00693397">
            <w:pPr>
              <w:rPr>
                <w:del w:id="10253" w:author="Samuel Dent" w:date="2015-11-05T07:36:00Z"/>
                <w:rFonts w:cstheme="minorHAnsi"/>
                <w:b/>
                <w:color w:val="FFFFFF" w:themeColor="background1"/>
              </w:rPr>
              <w:pPrChange w:id="10254" w:author="Samuel Dent" w:date="2015-11-05T07:36:00Z">
                <w:pPr>
                  <w:jc w:val="center"/>
                </w:pPr>
              </w:pPrChange>
            </w:pPr>
            <w:del w:id="10255" w:author="Samuel Dent" w:date="2015-11-05T07:36:00Z">
              <w:r w:rsidRPr="000B7BB6" w:rsidDel="0051506E">
                <w:rPr>
                  <w:rFonts w:cstheme="minorHAnsi"/>
                  <w:b/>
                  <w:color w:val="FFFFFF" w:themeColor="background1"/>
                </w:rPr>
                <w:delText>Climate Zone</w:delText>
              </w:r>
            </w:del>
          </w:p>
          <w:p w14:paraId="3E8C022A" w14:textId="77777777" w:rsidR="00693397" w:rsidRPr="000B7BB6" w:rsidDel="0051506E" w:rsidRDefault="00693397">
            <w:pPr>
              <w:rPr>
                <w:del w:id="10256" w:author="Samuel Dent" w:date="2015-11-05T07:36:00Z"/>
                <w:rFonts w:cstheme="minorHAnsi"/>
                <w:b/>
                <w:color w:val="FFFFFF" w:themeColor="background1"/>
              </w:rPr>
              <w:pPrChange w:id="10257" w:author="Samuel Dent" w:date="2015-11-05T07:36:00Z">
                <w:pPr>
                  <w:jc w:val="center"/>
                </w:pPr>
              </w:pPrChange>
            </w:pPr>
            <w:del w:id="10258" w:author="Samuel Dent" w:date="2015-11-05T07:36:00Z">
              <w:r w:rsidRPr="000B7BB6" w:rsidDel="0051506E">
                <w:rPr>
                  <w:rFonts w:cstheme="minorHAnsi"/>
                  <w:b/>
                  <w:color w:val="FFFFFF" w:themeColor="background1"/>
                </w:rPr>
                <w:delText>(City based upon)</w:delText>
              </w:r>
            </w:del>
          </w:p>
        </w:tc>
        <w:tc>
          <w:tcPr>
            <w:tcW w:w="9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Change w:id="10259" w:author="Samuel Dent" w:date="2015-11-19T10:15:00Z">
              <w:tcPr>
                <w:tcW w:w="9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tcPrChange>
          </w:tcPr>
          <w:p w14:paraId="1C3BD2BC" w14:textId="77777777" w:rsidR="00693397" w:rsidRPr="000B7BB6" w:rsidDel="0051506E" w:rsidRDefault="00693397">
            <w:pPr>
              <w:rPr>
                <w:del w:id="10260" w:author="Samuel Dent" w:date="2015-11-05T07:36:00Z"/>
                <w:rFonts w:cstheme="minorHAnsi"/>
                <w:b/>
                <w:color w:val="FFFFFF" w:themeColor="background1"/>
              </w:rPr>
              <w:pPrChange w:id="10261" w:author="Samuel Dent" w:date="2015-11-05T07:36:00Z">
                <w:pPr>
                  <w:jc w:val="center"/>
                </w:pPr>
              </w:pPrChange>
            </w:pPr>
            <w:del w:id="10262" w:author="Samuel Dent" w:date="2015-11-05T07:36:00Z">
              <w:r w:rsidRPr="000B7BB6" w:rsidDel="0051506E">
                <w:rPr>
                  <w:rFonts w:cstheme="minorHAnsi"/>
                  <w:b/>
                  <w:color w:val="FFFFFF" w:themeColor="background1"/>
                </w:rPr>
                <w:delText>LM</w:delText>
              </w:r>
            </w:del>
          </w:p>
        </w:tc>
      </w:tr>
      <w:tr w:rsidR="00693397" w:rsidRPr="00A05FC2" w:rsidDel="0051506E" w14:paraId="45EDB139" w14:textId="77777777" w:rsidTr="00C04E8D">
        <w:trPr>
          <w:trHeight w:val="300"/>
          <w:tblHeader/>
          <w:jc w:val="center"/>
          <w:del w:id="10263" w:author="Samuel Dent" w:date="2015-11-05T07:36:00Z"/>
          <w:trPrChange w:id="10264" w:author="Samuel Dent" w:date="2015-11-19T10:15:00Z">
            <w:trPr>
              <w:gridBefore w:val="2"/>
              <w:trHeight w:val="300"/>
              <w:jc w:val="center"/>
            </w:trPr>
          </w:trPrChange>
        </w:trPr>
        <w:tc>
          <w:tcPr>
            <w:tcW w:w="2745" w:type="dxa"/>
            <w:tcBorders>
              <w:top w:val="nil"/>
              <w:left w:val="single" w:sz="4" w:space="0" w:color="auto"/>
              <w:bottom w:val="single" w:sz="4" w:space="0" w:color="auto"/>
              <w:right w:val="single" w:sz="4" w:space="0" w:color="auto"/>
            </w:tcBorders>
            <w:shd w:val="clear" w:color="auto" w:fill="auto"/>
            <w:noWrap/>
            <w:vAlign w:val="center"/>
            <w:hideMark/>
            <w:tcPrChange w:id="10265" w:author="Samuel Dent" w:date="2015-11-19T10:15:00Z">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tcPrChange>
          </w:tcPr>
          <w:p w14:paraId="11D0EC8C" w14:textId="77777777" w:rsidR="00693397" w:rsidRPr="00A05FC2" w:rsidDel="0051506E" w:rsidRDefault="00693397" w:rsidP="00C04E8D">
            <w:pPr>
              <w:rPr>
                <w:del w:id="10266" w:author="Samuel Dent" w:date="2015-11-05T07:36:00Z"/>
              </w:rPr>
            </w:pPr>
            <w:del w:id="10267" w:author="Samuel Dent" w:date="2015-11-05T07:36:00Z">
              <w:r w:rsidRPr="00A05FC2" w:rsidDel="0051506E">
                <w:delText>1 (Rockford)</w:delText>
              </w:r>
            </w:del>
          </w:p>
        </w:tc>
        <w:tc>
          <w:tcPr>
            <w:tcW w:w="990" w:type="dxa"/>
            <w:tcBorders>
              <w:top w:val="nil"/>
              <w:left w:val="nil"/>
              <w:bottom w:val="single" w:sz="4" w:space="0" w:color="auto"/>
              <w:right w:val="single" w:sz="4" w:space="0" w:color="auto"/>
            </w:tcBorders>
            <w:shd w:val="clear" w:color="auto" w:fill="auto"/>
            <w:noWrap/>
            <w:vAlign w:val="center"/>
            <w:hideMark/>
            <w:tcPrChange w:id="10268" w:author="Samuel Dent" w:date="2015-11-19T10:15:00Z">
              <w:tcPr>
                <w:tcW w:w="990" w:type="dxa"/>
                <w:tcBorders>
                  <w:top w:val="nil"/>
                  <w:left w:val="nil"/>
                  <w:bottom w:val="single" w:sz="4" w:space="0" w:color="auto"/>
                  <w:right w:val="single" w:sz="4" w:space="0" w:color="auto"/>
                </w:tcBorders>
                <w:shd w:val="clear" w:color="auto" w:fill="auto"/>
                <w:noWrap/>
                <w:vAlign w:val="center"/>
                <w:hideMark/>
              </w:tcPr>
            </w:tcPrChange>
          </w:tcPr>
          <w:p w14:paraId="170F6DA3" w14:textId="77777777" w:rsidR="00693397" w:rsidRPr="00A05FC2" w:rsidDel="0051506E" w:rsidRDefault="00693397">
            <w:pPr>
              <w:rPr>
                <w:del w:id="10269" w:author="Samuel Dent" w:date="2015-11-05T07:36:00Z"/>
              </w:rPr>
              <w:pPrChange w:id="10270" w:author="Samuel Dent" w:date="2015-11-05T07:36:00Z">
                <w:pPr>
                  <w:jc w:val="center"/>
                </w:pPr>
              </w:pPrChange>
            </w:pPr>
            <w:del w:id="10271" w:author="Samuel Dent" w:date="2015-11-05T07:36:00Z">
              <w:r w:rsidRPr="00A05FC2" w:rsidDel="0051506E">
                <w:delText>8.5</w:delText>
              </w:r>
            </w:del>
          </w:p>
        </w:tc>
      </w:tr>
      <w:tr w:rsidR="00693397" w:rsidRPr="00A05FC2" w:rsidDel="0051506E" w14:paraId="5117BD25" w14:textId="77777777" w:rsidTr="00C04E8D">
        <w:trPr>
          <w:trHeight w:val="300"/>
          <w:tblHeader/>
          <w:jc w:val="center"/>
          <w:del w:id="10272" w:author="Samuel Dent" w:date="2015-11-05T07:36:00Z"/>
          <w:trPrChange w:id="10273" w:author="Samuel Dent" w:date="2015-11-19T10:15:00Z">
            <w:trPr>
              <w:gridBefore w:val="2"/>
              <w:trHeight w:val="300"/>
              <w:jc w:val="center"/>
            </w:trPr>
          </w:trPrChange>
        </w:trPr>
        <w:tc>
          <w:tcPr>
            <w:tcW w:w="2745" w:type="dxa"/>
            <w:tcBorders>
              <w:top w:val="nil"/>
              <w:left w:val="single" w:sz="4" w:space="0" w:color="auto"/>
              <w:bottom w:val="single" w:sz="4" w:space="0" w:color="auto"/>
              <w:right w:val="single" w:sz="4" w:space="0" w:color="auto"/>
            </w:tcBorders>
            <w:shd w:val="clear" w:color="auto" w:fill="auto"/>
            <w:noWrap/>
            <w:vAlign w:val="center"/>
            <w:hideMark/>
            <w:tcPrChange w:id="10274" w:author="Samuel Dent" w:date="2015-11-19T10:15:00Z">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tcPrChange>
          </w:tcPr>
          <w:p w14:paraId="4AB4BB96" w14:textId="77777777" w:rsidR="00693397" w:rsidRPr="00A05FC2" w:rsidDel="0051506E" w:rsidRDefault="00693397" w:rsidP="00C04E8D">
            <w:pPr>
              <w:rPr>
                <w:del w:id="10275" w:author="Samuel Dent" w:date="2015-11-05T07:36:00Z"/>
              </w:rPr>
            </w:pPr>
            <w:del w:id="10276" w:author="Samuel Dent" w:date="2015-11-05T07:36:00Z">
              <w:r w:rsidRPr="00A05FC2" w:rsidDel="0051506E">
                <w:delText>2 (Chicago)</w:delText>
              </w:r>
            </w:del>
          </w:p>
        </w:tc>
        <w:tc>
          <w:tcPr>
            <w:tcW w:w="990" w:type="dxa"/>
            <w:tcBorders>
              <w:top w:val="nil"/>
              <w:left w:val="nil"/>
              <w:bottom w:val="single" w:sz="4" w:space="0" w:color="auto"/>
              <w:right w:val="single" w:sz="4" w:space="0" w:color="auto"/>
            </w:tcBorders>
            <w:shd w:val="clear" w:color="auto" w:fill="auto"/>
            <w:noWrap/>
            <w:vAlign w:val="center"/>
            <w:hideMark/>
            <w:tcPrChange w:id="10277" w:author="Samuel Dent" w:date="2015-11-19T10:15:00Z">
              <w:tcPr>
                <w:tcW w:w="990" w:type="dxa"/>
                <w:tcBorders>
                  <w:top w:val="nil"/>
                  <w:left w:val="nil"/>
                  <w:bottom w:val="single" w:sz="4" w:space="0" w:color="auto"/>
                  <w:right w:val="single" w:sz="4" w:space="0" w:color="auto"/>
                </w:tcBorders>
                <w:shd w:val="clear" w:color="auto" w:fill="auto"/>
                <w:noWrap/>
                <w:vAlign w:val="center"/>
                <w:hideMark/>
              </w:tcPr>
            </w:tcPrChange>
          </w:tcPr>
          <w:p w14:paraId="128D4834" w14:textId="77777777" w:rsidR="00693397" w:rsidRPr="00A05FC2" w:rsidDel="0051506E" w:rsidRDefault="00693397">
            <w:pPr>
              <w:rPr>
                <w:del w:id="10278" w:author="Samuel Dent" w:date="2015-11-05T07:36:00Z"/>
              </w:rPr>
              <w:pPrChange w:id="10279" w:author="Samuel Dent" w:date="2015-11-05T07:36:00Z">
                <w:pPr>
                  <w:jc w:val="center"/>
                </w:pPr>
              </w:pPrChange>
            </w:pPr>
            <w:del w:id="10280" w:author="Samuel Dent" w:date="2015-11-05T07:36:00Z">
              <w:r w:rsidRPr="00A05FC2" w:rsidDel="0051506E">
                <w:delText>6.2</w:delText>
              </w:r>
            </w:del>
          </w:p>
        </w:tc>
      </w:tr>
      <w:tr w:rsidR="00693397" w:rsidRPr="00A05FC2" w:rsidDel="0051506E" w14:paraId="57B62913" w14:textId="77777777" w:rsidTr="00C04E8D">
        <w:trPr>
          <w:trHeight w:val="300"/>
          <w:tblHeader/>
          <w:jc w:val="center"/>
          <w:del w:id="10281" w:author="Samuel Dent" w:date="2015-11-05T07:36:00Z"/>
          <w:trPrChange w:id="10282" w:author="Samuel Dent" w:date="2015-11-19T10:15:00Z">
            <w:trPr>
              <w:gridBefore w:val="2"/>
              <w:trHeight w:val="300"/>
              <w:jc w:val="center"/>
            </w:trPr>
          </w:trPrChange>
        </w:trPr>
        <w:tc>
          <w:tcPr>
            <w:tcW w:w="2745" w:type="dxa"/>
            <w:tcBorders>
              <w:top w:val="nil"/>
              <w:left w:val="single" w:sz="4" w:space="0" w:color="auto"/>
              <w:bottom w:val="single" w:sz="4" w:space="0" w:color="auto"/>
              <w:right w:val="single" w:sz="4" w:space="0" w:color="auto"/>
            </w:tcBorders>
            <w:shd w:val="clear" w:color="auto" w:fill="auto"/>
            <w:noWrap/>
            <w:vAlign w:val="center"/>
            <w:hideMark/>
            <w:tcPrChange w:id="10283" w:author="Samuel Dent" w:date="2015-11-19T10:15:00Z">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tcPrChange>
          </w:tcPr>
          <w:p w14:paraId="16C00E82" w14:textId="77777777" w:rsidR="00693397" w:rsidRPr="00A05FC2" w:rsidDel="0051506E" w:rsidRDefault="00693397" w:rsidP="00C04E8D">
            <w:pPr>
              <w:rPr>
                <w:del w:id="10284" w:author="Samuel Dent" w:date="2015-11-05T07:36:00Z"/>
              </w:rPr>
            </w:pPr>
            <w:del w:id="10285" w:author="Samuel Dent" w:date="2015-11-05T07:36:00Z">
              <w:r w:rsidRPr="00A05FC2" w:rsidDel="0051506E">
                <w:delText>3 (Springfield)</w:delText>
              </w:r>
            </w:del>
          </w:p>
        </w:tc>
        <w:tc>
          <w:tcPr>
            <w:tcW w:w="990" w:type="dxa"/>
            <w:tcBorders>
              <w:top w:val="nil"/>
              <w:left w:val="nil"/>
              <w:bottom w:val="single" w:sz="4" w:space="0" w:color="auto"/>
              <w:right w:val="single" w:sz="4" w:space="0" w:color="auto"/>
            </w:tcBorders>
            <w:shd w:val="clear" w:color="auto" w:fill="auto"/>
            <w:noWrap/>
            <w:vAlign w:val="center"/>
            <w:hideMark/>
            <w:tcPrChange w:id="10286" w:author="Samuel Dent" w:date="2015-11-19T10:15:00Z">
              <w:tcPr>
                <w:tcW w:w="990" w:type="dxa"/>
                <w:tcBorders>
                  <w:top w:val="nil"/>
                  <w:left w:val="nil"/>
                  <w:bottom w:val="single" w:sz="4" w:space="0" w:color="auto"/>
                  <w:right w:val="single" w:sz="4" w:space="0" w:color="auto"/>
                </w:tcBorders>
                <w:shd w:val="clear" w:color="auto" w:fill="auto"/>
                <w:noWrap/>
                <w:vAlign w:val="center"/>
                <w:hideMark/>
              </w:tcPr>
            </w:tcPrChange>
          </w:tcPr>
          <w:p w14:paraId="60F95170" w14:textId="77777777" w:rsidR="00693397" w:rsidRPr="00A05FC2" w:rsidDel="0051506E" w:rsidRDefault="00693397">
            <w:pPr>
              <w:rPr>
                <w:del w:id="10287" w:author="Samuel Dent" w:date="2015-11-05T07:36:00Z"/>
              </w:rPr>
              <w:pPrChange w:id="10288" w:author="Samuel Dent" w:date="2015-11-05T07:36:00Z">
                <w:pPr>
                  <w:jc w:val="center"/>
                </w:pPr>
              </w:pPrChange>
            </w:pPr>
            <w:del w:id="10289" w:author="Samuel Dent" w:date="2015-11-05T07:36:00Z">
              <w:r w:rsidRPr="00A05FC2" w:rsidDel="0051506E">
                <w:delText>6.6</w:delText>
              </w:r>
            </w:del>
          </w:p>
        </w:tc>
      </w:tr>
      <w:tr w:rsidR="00693397" w:rsidRPr="00A05FC2" w:rsidDel="0051506E" w14:paraId="4DC8D662" w14:textId="77777777" w:rsidTr="00C04E8D">
        <w:trPr>
          <w:trHeight w:val="300"/>
          <w:tblHeader/>
          <w:jc w:val="center"/>
          <w:del w:id="10290" w:author="Samuel Dent" w:date="2015-11-05T07:36:00Z"/>
          <w:trPrChange w:id="10291" w:author="Samuel Dent" w:date="2015-11-19T10:15:00Z">
            <w:trPr>
              <w:gridBefore w:val="2"/>
              <w:trHeight w:val="300"/>
              <w:jc w:val="center"/>
            </w:trPr>
          </w:trPrChange>
        </w:trPr>
        <w:tc>
          <w:tcPr>
            <w:tcW w:w="2745" w:type="dxa"/>
            <w:tcBorders>
              <w:top w:val="nil"/>
              <w:left w:val="single" w:sz="4" w:space="0" w:color="auto"/>
              <w:bottom w:val="single" w:sz="4" w:space="0" w:color="auto"/>
              <w:right w:val="single" w:sz="4" w:space="0" w:color="auto"/>
            </w:tcBorders>
            <w:shd w:val="clear" w:color="auto" w:fill="auto"/>
            <w:noWrap/>
            <w:vAlign w:val="center"/>
            <w:hideMark/>
            <w:tcPrChange w:id="10292" w:author="Samuel Dent" w:date="2015-11-19T10:15:00Z">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tcPrChange>
          </w:tcPr>
          <w:p w14:paraId="0252B39E" w14:textId="77777777" w:rsidR="00693397" w:rsidRPr="00A05FC2" w:rsidDel="0051506E" w:rsidRDefault="00693397" w:rsidP="00C04E8D">
            <w:pPr>
              <w:rPr>
                <w:del w:id="10293" w:author="Samuel Dent" w:date="2015-11-05T07:36:00Z"/>
              </w:rPr>
            </w:pPr>
            <w:del w:id="10294" w:author="Samuel Dent" w:date="2015-11-05T07:36:00Z">
              <w:r w:rsidRPr="00A05FC2" w:rsidDel="0051506E">
                <w:delText>4 (St. Louis, MO)</w:delText>
              </w:r>
            </w:del>
          </w:p>
        </w:tc>
        <w:tc>
          <w:tcPr>
            <w:tcW w:w="990" w:type="dxa"/>
            <w:tcBorders>
              <w:top w:val="nil"/>
              <w:left w:val="nil"/>
              <w:bottom w:val="single" w:sz="4" w:space="0" w:color="auto"/>
              <w:right w:val="single" w:sz="4" w:space="0" w:color="auto"/>
            </w:tcBorders>
            <w:shd w:val="clear" w:color="auto" w:fill="auto"/>
            <w:noWrap/>
            <w:vAlign w:val="center"/>
            <w:hideMark/>
            <w:tcPrChange w:id="10295" w:author="Samuel Dent" w:date="2015-11-19T10:15:00Z">
              <w:tcPr>
                <w:tcW w:w="990" w:type="dxa"/>
                <w:tcBorders>
                  <w:top w:val="nil"/>
                  <w:left w:val="nil"/>
                  <w:bottom w:val="single" w:sz="4" w:space="0" w:color="auto"/>
                  <w:right w:val="single" w:sz="4" w:space="0" w:color="auto"/>
                </w:tcBorders>
                <w:shd w:val="clear" w:color="auto" w:fill="auto"/>
                <w:noWrap/>
                <w:vAlign w:val="center"/>
                <w:hideMark/>
              </w:tcPr>
            </w:tcPrChange>
          </w:tcPr>
          <w:p w14:paraId="39C17596" w14:textId="77777777" w:rsidR="00693397" w:rsidRPr="00A05FC2" w:rsidDel="0051506E" w:rsidRDefault="00693397">
            <w:pPr>
              <w:rPr>
                <w:del w:id="10296" w:author="Samuel Dent" w:date="2015-11-05T07:36:00Z"/>
              </w:rPr>
              <w:pPrChange w:id="10297" w:author="Samuel Dent" w:date="2015-11-05T07:36:00Z">
                <w:pPr>
                  <w:jc w:val="center"/>
                </w:pPr>
              </w:pPrChange>
            </w:pPr>
            <w:del w:id="10298" w:author="Samuel Dent" w:date="2015-11-05T07:36:00Z">
              <w:r w:rsidRPr="00A05FC2" w:rsidDel="0051506E">
                <w:delText>5.8</w:delText>
              </w:r>
            </w:del>
          </w:p>
        </w:tc>
      </w:tr>
      <w:tr w:rsidR="00693397" w:rsidRPr="00A05FC2" w:rsidDel="0051506E" w14:paraId="7F702D87" w14:textId="77777777" w:rsidTr="00C04E8D">
        <w:trPr>
          <w:trHeight w:val="315"/>
          <w:tblHeader/>
          <w:jc w:val="center"/>
          <w:del w:id="10299" w:author="Samuel Dent" w:date="2015-11-05T07:36:00Z"/>
          <w:trPrChange w:id="10300" w:author="Samuel Dent" w:date="2015-11-19T10:15:00Z">
            <w:trPr>
              <w:gridBefore w:val="2"/>
              <w:trHeight w:val="315"/>
              <w:jc w:val="center"/>
            </w:trPr>
          </w:trPrChange>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301" w:author="Samuel Dent" w:date="2015-11-19T10:15:00Z">
              <w:tcPr>
                <w:tcW w:w="2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CD544BF" w14:textId="77777777" w:rsidR="00693397" w:rsidRPr="00A05FC2" w:rsidDel="0051506E" w:rsidRDefault="00693397" w:rsidP="00C04E8D">
            <w:pPr>
              <w:rPr>
                <w:del w:id="10302" w:author="Samuel Dent" w:date="2015-11-05T07:36:00Z"/>
              </w:rPr>
            </w:pPr>
            <w:del w:id="10303" w:author="Samuel Dent" w:date="2015-11-05T07:36:00Z">
              <w:r w:rsidRPr="00A05FC2" w:rsidDel="0051506E">
                <w:delText>5 (Evansville, IN)</w:delText>
              </w:r>
            </w:del>
          </w:p>
        </w:tc>
        <w:tc>
          <w:tcPr>
            <w:tcW w:w="990" w:type="dxa"/>
            <w:tcBorders>
              <w:top w:val="single" w:sz="4" w:space="0" w:color="auto"/>
              <w:left w:val="nil"/>
              <w:bottom w:val="single" w:sz="4" w:space="0" w:color="auto"/>
              <w:right w:val="single" w:sz="4" w:space="0" w:color="auto"/>
            </w:tcBorders>
            <w:shd w:val="clear" w:color="auto" w:fill="auto"/>
            <w:vAlign w:val="center"/>
            <w:hideMark/>
            <w:tcPrChange w:id="10304" w:author="Samuel Dent" w:date="2015-11-19T10:15: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14:paraId="0CBB1062" w14:textId="77777777" w:rsidR="00693397" w:rsidRPr="00A05FC2" w:rsidDel="0051506E" w:rsidRDefault="00693397">
            <w:pPr>
              <w:rPr>
                <w:del w:id="10305" w:author="Samuel Dent" w:date="2015-11-05T07:36:00Z"/>
              </w:rPr>
              <w:pPrChange w:id="10306" w:author="Samuel Dent" w:date="2015-11-05T07:36:00Z">
                <w:pPr>
                  <w:jc w:val="center"/>
                </w:pPr>
              </w:pPrChange>
            </w:pPr>
            <w:del w:id="10307" w:author="Samuel Dent" w:date="2015-11-05T07:36:00Z">
              <w:r w:rsidRPr="00A05FC2" w:rsidDel="0051506E">
                <w:delText>6.6</w:delText>
              </w:r>
            </w:del>
          </w:p>
        </w:tc>
      </w:tr>
      <w:tr w:rsidR="00693397" w:rsidRPr="0026250F" w14:paraId="10B2ABFD" w14:textId="77777777" w:rsidTr="00C04E8D">
        <w:trPr>
          <w:trHeight w:val="315"/>
          <w:tblHeader/>
          <w:jc w:val="center"/>
          <w:ins w:id="10308" w:author="Samuel Dent" w:date="2015-11-19T10:15:00Z"/>
        </w:trPr>
        <w:tc>
          <w:tcPr>
            <w:tcW w:w="2745"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0D8FA183" w14:textId="77777777" w:rsidR="00693397" w:rsidRPr="0026250F" w:rsidRDefault="00693397" w:rsidP="00C04E8D">
            <w:pPr>
              <w:spacing w:line="276" w:lineRule="auto"/>
              <w:jc w:val="center"/>
              <w:rPr>
                <w:ins w:id="10309" w:author="Samuel Dent" w:date="2015-11-19T10:15:00Z"/>
                <w:b/>
                <w:color w:val="FFFFFF" w:themeColor="background1"/>
                <w:rPrChange w:id="10310" w:author="Samuel Dent" w:date="2015-12-17T07:41:00Z">
                  <w:rPr>
                    <w:ins w:id="10311" w:author="Samuel Dent" w:date="2015-11-19T10:15:00Z"/>
                  </w:rPr>
                </w:rPrChange>
              </w:rPr>
            </w:pPr>
            <w:ins w:id="10312" w:author="Samuel Dent" w:date="2015-11-19T10:15:00Z">
              <w:r w:rsidRPr="0026250F">
                <w:rPr>
                  <w:b/>
                  <w:color w:val="FFFFFF" w:themeColor="background1"/>
                  <w:rPrChange w:id="10313" w:author="Samuel Dent" w:date="2015-12-17T07:41:00Z">
                    <w:rPr/>
                  </w:rPrChange>
                </w:rPr>
                <w:t>Climate Zone                          (City based upon)</w:t>
              </w:r>
            </w:ins>
          </w:p>
        </w:tc>
        <w:tc>
          <w:tcPr>
            <w:tcW w:w="99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14:paraId="5A33CFAB" w14:textId="77777777" w:rsidR="00693397" w:rsidRPr="0026250F" w:rsidRDefault="00693397" w:rsidP="00C04E8D">
            <w:pPr>
              <w:spacing w:line="276" w:lineRule="auto"/>
              <w:jc w:val="center"/>
              <w:rPr>
                <w:ins w:id="10314" w:author="Samuel Dent" w:date="2015-11-19T10:15:00Z"/>
                <w:b/>
                <w:color w:val="FFFFFF" w:themeColor="background1"/>
                <w:rPrChange w:id="10315" w:author="Samuel Dent" w:date="2015-12-17T07:41:00Z">
                  <w:rPr>
                    <w:ins w:id="10316" w:author="Samuel Dent" w:date="2015-11-19T10:15:00Z"/>
                  </w:rPr>
                </w:rPrChange>
              </w:rPr>
            </w:pPr>
            <w:ins w:id="10317" w:author="Samuel Dent" w:date="2015-11-19T10:15:00Z">
              <w:r w:rsidRPr="0026250F">
                <w:rPr>
                  <w:b/>
                  <w:color w:val="FFFFFF" w:themeColor="background1"/>
                  <w:rPrChange w:id="10318" w:author="Samuel Dent" w:date="2015-12-17T07:41:00Z">
                    <w:rPr/>
                  </w:rPrChange>
                </w:rPr>
                <w:t>LM</w:t>
              </w:r>
            </w:ins>
          </w:p>
        </w:tc>
      </w:tr>
      <w:tr w:rsidR="00693397" w14:paraId="2CACB9C5" w14:textId="77777777" w:rsidTr="00C04E8D">
        <w:trPr>
          <w:trHeight w:val="315"/>
          <w:jc w:val="center"/>
          <w:ins w:id="10319" w:author="Samuel Dent" w:date="2015-11-19T10:15:00Z"/>
          <w:trPrChange w:id="10320" w:author="Samuel Dent" w:date="2015-11-23T05:25:00Z">
            <w:trPr>
              <w:gridBefore w:val="2"/>
              <w:trHeight w:val="315"/>
              <w:jc w:val="center"/>
            </w:trPr>
          </w:trPrChange>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321" w:author="Samuel Dent" w:date="2015-11-23T05:25:00Z">
              <w:tcPr>
                <w:tcW w:w="2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17CCCB9" w14:textId="77777777" w:rsidR="00693397" w:rsidRDefault="00693397" w:rsidP="00C04E8D">
            <w:pPr>
              <w:spacing w:line="276" w:lineRule="auto"/>
              <w:jc w:val="center"/>
              <w:rPr>
                <w:ins w:id="10322" w:author="Samuel Dent" w:date="2015-11-19T10:15:00Z"/>
              </w:rPr>
            </w:pPr>
            <w:ins w:id="10323" w:author="Samuel Dent" w:date="2015-11-19T10:15:00Z">
              <w:r>
                <w:t>1 (Rockford)</w:t>
              </w:r>
            </w:ins>
          </w:p>
        </w:tc>
        <w:tc>
          <w:tcPr>
            <w:tcW w:w="990" w:type="dxa"/>
            <w:tcBorders>
              <w:top w:val="single" w:sz="4" w:space="0" w:color="auto"/>
              <w:left w:val="nil"/>
              <w:bottom w:val="single" w:sz="4" w:space="0" w:color="auto"/>
              <w:right w:val="single" w:sz="4" w:space="0" w:color="auto"/>
            </w:tcBorders>
            <w:shd w:val="clear" w:color="auto" w:fill="auto"/>
            <w:hideMark/>
            <w:tcPrChange w:id="10324" w:author="Samuel Dent" w:date="2015-11-23T05:25: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14:paraId="1BC69772" w14:textId="77777777" w:rsidR="00693397" w:rsidRPr="00747CA4" w:rsidRDefault="00693397" w:rsidP="00C04E8D">
            <w:pPr>
              <w:spacing w:line="276" w:lineRule="auto"/>
              <w:jc w:val="center"/>
              <w:rPr>
                <w:ins w:id="10325" w:author="Samuel Dent" w:date="2015-11-19T10:15:00Z"/>
              </w:rPr>
            </w:pPr>
            <w:ins w:id="10326" w:author="Samuel Dent" w:date="2015-11-23T05:25:00Z">
              <w:r w:rsidRPr="00747CA4">
                <w:t>3.3</w:t>
              </w:r>
            </w:ins>
          </w:p>
        </w:tc>
      </w:tr>
      <w:tr w:rsidR="00693397" w14:paraId="1D8E0A57" w14:textId="77777777" w:rsidTr="00C04E8D">
        <w:trPr>
          <w:trHeight w:val="315"/>
          <w:jc w:val="center"/>
          <w:ins w:id="10327" w:author="Samuel Dent" w:date="2015-11-19T10:15:00Z"/>
          <w:trPrChange w:id="10328" w:author="Samuel Dent" w:date="2015-11-23T05:25:00Z">
            <w:trPr>
              <w:gridBefore w:val="2"/>
              <w:trHeight w:val="315"/>
              <w:jc w:val="center"/>
            </w:trPr>
          </w:trPrChange>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329" w:author="Samuel Dent" w:date="2015-11-23T05:25:00Z">
              <w:tcPr>
                <w:tcW w:w="2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95F8DBC" w14:textId="77777777" w:rsidR="00693397" w:rsidRDefault="00693397" w:rsidP="00C04E8D">
            <w:pPr>
              <w:spacing w:line="276" w:lineRule="auto"/>
              <w:jc w:val="center"/>
              <w:rPr>
                <w:ins w:id="10330" w:author="Samuel Dent" w:date="2015-11-19T10:15:00Z"/>
              </w:rPr>
            </w:pPr>
            <w:ins w:id="10331" w:author="Samuel Dent" w:date="2015-11-19T10:15:00Z">
              <w:r>
                <w:t>2 (Chicago)</w:t>
              </w:r>
            </w:ins>
          </w:p>
        </w:tc>
        <w:tc>
          <w:tcPr>
            <w:tcW w:w="990" w:type="dxa"/>
            <w:tcBorders>
              <w:top w:val="single" w:sz="4" w:space="0" w:color="auto"/>
              <w:left w:val="nil"/>
              <w:bottom w:val="single" w:sz="4" w:space="0" w:color="auto"/>
              <w:right w:val="single" w:sz="4" w:space="0" w:color="auto"/>
            </w:tcBorders>
            <w:shd w:val="clear" w:color="auto" w:fill="auto"/>
            <w:hideMark/>
            <w:tcPrChange w:id="10332" w:author="Samuel Dent" w:date="2015-11-23T05:25: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14:paraId="61CD56F6" w14:textId="77777777" w:rsidR="00693397" w:rsidRPr="00747CA4" w:rsidRDefault="00693397" w:rsidP="00C04E8D">
            <w:pPr>
              <w:spacing w:line="276" w:lineRule="auto"/>
              <w:jc w:val="center"/>
              <w:rPr>
                <w:ins w:id="10333" w:author="Samuel Dent" w:date="2015-11-19T10:15:00Z"/>
              </w:rPr>
            </w:pPr>
            <w:ins w:id="10334" w:author="Samuel Dent" w:date="2015-11-23T05:25:00Z">
              <w:r w:rsidRPr="00747CA4">
                <w:t>3.2</w:t>
              </w:r>
            </w:ins>
          </w:p>
        </w:tc>
      </w:tr>
      <w:tr w:rsidR="00693397" w14:paraId="0A43C6E5" w14:textId="77777777" w:rsidTr="00C04E8D">
        <w:trPr>
          <w:trHeight w:val="315"/>
          <w:jc w:val="center"/>
          <w:ins w:id="10335" w:author="Samuel Dent" w:date="2015-11-19T10:15:00Z"/>
          <w:trPrChange w:id="10336" w:author="Samuel Dent" w:date="2015-11-23T05:25:00Z">
            <w:trPr>
              <w:gridBefore w:val="2"/>
              <w:trHeight w:val="315"/>
              <w:jc w:val="center"/>
            </w:trPr>
          </w:trPrChange>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337" w:author="Samuel Dent" w:date="2015-11-23T05:25:00Z">
              <w:tcPr>
                <w:tcW w:w="2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D2F5F74" w14:textId="77777777" w:rsidR="00693397" w:rsidRDefault="00693397" w:rsidP="00C04E8D">
            <w:pPr>
              <w:spacing w:line="276" w:lineRule="auto"/>
              <w:jc w:val="center"/>
              <w:rPr>
                <w:ins w:id="10338" w:author="Samuel Dent" w:date="2015-11-19T10:15:00Z"/>
              </w:rPr>
            </w:pPr>
            <w:ins w:id="10339" w:author="Samuel Dent" w:date="2015-11-19T10:15:00Z">
              <w:r>
                <w:t>3 (Springfield)</w:t>
              </w:r>
            </w:ins>
          </w:p>
        </w:tc>
        <w:tc>
          <w:tcPr>
            <w:tcW w:w="990" w:type="dxa"/>
            <w:tcBorders>
              <w:top w:val="single" w:sz="4" w:space="0" w:color="auto"/>
              <w:left w:val="nil"/>
              <w:bottom w:val="single" w:sz="4" w:space="0" w:color="auto"/>
              <w:right w:val="single" w:sz="4" w:space="0" w:color="auto"/>
            </w:tcBorders>
            <w:shd w:val="clear" w:color="auto" w:fill="auto"/>
            <w:hideMark/>
            <w:tcPrChange w:id="10340" w:author="Samuel Dent" w:date="2015-11-23T05:25: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14:paraId="4D6DD9A7" w14:textId="77777777" w:rsidR="00693397" w:rsidRPr="00747CA4" w:rsidRDefault="00693397" w:rsidP="00C04E8D">
            <w:pPr>
              <w:spacing w:line="276" w:lineRule="auto"/>
              <w:jc w:val="center"/>
              <w:rPr>
                <w:ins w:id="10341" w:author="Samuel Dent" w:date="2015-11-19T10:15:00Z"/>
              </w:rPr>
            </w:pPr>
            <w:ins w:id="10342" w:author="Samuel Dent" w:date="2015-11-23T05:25:00Z">
              <w:r w:rsidRPr="00747CA4">
                <w:t>3.</w:t>
              </w:r>
            </w:ins>
            <w:ins w:id="10343" w:author="Samuel Dent" w:date="2015-12-17T07:41:00Z">
              <w:r>
                <w:t>7</w:t>
              </w:r>
            </w:ins>
          </w:p>
        </w:tc>
      </w:tr>
      <w:tr w:rsidR="00693397" w14:paraId="1E9C062F" w14:textId="77777777" w:rsidTr="00C04E8D">
        <w:trPr>
          <w:trHeight w:val="315"/>
          <w:jc w:val="center"/>
          <w:ins w:id="10344" w:author="Samuel Dent" w:date="2015-11-19T10:15:00Z"/>
          <w:trPrChange w:id="10345" w:author="Samuel Dent" w:date="2015-11-23T05:25:00Z">
            <w:trPr>
              <w:gridBefore w:val="2"/>
              <w:trHeight w:val="315"/>
              <w:jc w:val="center"/>
            </w:trPr>
          </w:trPrChange>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10346" w:author="Samuel Dent" w:date="2015-11-23T05:25:00Z">
              <w:tcPr>
                <w:tcW w:w="2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531EFE5" w14:textId="77777777" w:rsidR="00693397" w:rsidRDefault="00693397" w:rsidP="00C04E8D">
            <w:pPr>
              <w:spacing w:line="276" w:lineRule="auto"/>
              <w:jc w:val="center"/>
              <w:rPr>
                <w:ins w:id="10347" w:author="Samuel Dent" w:date="2015-11-19T10:15:00Z"/>
              </w:rPr>
            </w:pPr>
            <w:ins w:id="10348" w:author="Samuel Dent" w:date="2015-11-23T05:24:00Z">
              <w:r w:rsidRPr="000563D8">
                <w:t>4 (</w:t>
              </w:r>
              <w:r>
                <w:t>St Louis, MO</w:t>
              </w:r>
              <w:r w:rsidRPr="000563D8">
                <w:t>)</w:t>
              </w:r>
            </w:ins>
          </w:p>
        </w:tc>
        <w:tc>
          <w:tcPr>
            <w:tcW w:w="990" w:type="dxa"/>
            <w:tcBorders>
              <w:top w:val="single" w:sz="4" w:space="0" w:color="auto"/>
              <w:left w:val="nil"/>
              <w:bottom w:val="single" w:sz="4" w:space="0" w:color="auto"/>
              <w:right w:val="single" w:sz="4" w:space="0" w:color="auto"/>
            </w:tcBorders>
            <w:shd w:val="clear" w:color="auto" w:fill="auto"/>
            <w:hideMark/>
            <w:tcPrChange w:id="10349" w:author="Samuel Dent" w:date="2015-11-23T05:25: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14:paraId="47CD0094" w14:textId="77777777" w:rsidR="00693397" w:rsidRPr="00747CA4" w:rsidRDefault="00693397" w:rsidP="00C04E8D">
            <w:pPr>
              <w:spacing w:line="276" w:lineRule="auto"/>
              <w:jc w:val="center"/>
              <w:rPr>
                <w:ins w:id="10350" w:author="Samuel Dent" w:date="2015-11-19T10:15:00Z"/>
              </w:rPr>
            </w:pPr>
            <w:ins w:id="10351" w:author="Samuel Dent" w:date="2015-11-23T05:25:00Z">
              <w:r w:rsidRPr="00747CA4">
                <w:t>3.</w:t>
              </w:r>
            </w:ins>
            <w:ins w:id="10352" w:author="Samuel Dent" w:date="2015-12-17T07:41:00Z">
              <w:r>
                <w:t>6</w:t>
              </w:r>
            </w:ins>
          </w:p>
        </w:tc>
      </w:tr>
      <w:tr w:rsidR="00693397" w14:paraId="1F4185C7" w14:textId="77777777" w:rsidTr="00C04E8D">
        <w:trPr>
          <w:trHeight w:val="315"/>
          <w:jc w:val="center"/>
          <w:ins w:id="10353" w:author="Samuel Dent" w:date="2015-11-19T10:15:00Z"/>
          <w:trPrChange w:id="10354" w:author="Samuel Dent" w:date="2015-11-23T05:25:00Z">
            <w:trPr>
              <w:gridBefore w:val="2"/>
              <w:trHeight w:val="315"/>
              <w:jc w:val="center"/>
            </w:trPr>
          </w:trPrChange>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10355" w:author="Samuel Dent" w:date="2015-11-23T05:25:00Z">
              <w:tcPr>
                <w:tcW w:w="2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2A5F970" w14:textId="77777777" w:rsidR="00693397" w:rsidRDefault="00693397" w:rsidP="00C04E8D">
            <w:pPr>
              <w:spacing w:line="276" w:lineRule="auto"/>
              <w:jc w:val="center"/>
              <w:rPr>
                <w:ins w:id="10356" w:author="Samuel Dent" w:date="2015-11-19T10:15:00Z"/>
              </w:rPr>
            </w:pPr>
            <w:ins w:id="10357" w:author="Samuel Dent" w:date="2015-11-23T05:24:00Z">
              <w:r w:rsidRPr="000563D8">
                <w:t xml:space="preserve">5 </w:t>
              </w:r>
              <w:r w:rsidRPr="0026250F">
                <w:rPr>
                  <w:color w:val="000000" w:themeColor="text1"/>
                  <w:rPrChange w:id="10358" w:author="Samuel Dent" w:date="2015-12-17T07:41:00Z">
                    <w:rPr/>
                  </w:rPrChange>
                </w:rPr>
                <w:t>(Paducah, KY)</w:t>
              </w:r>
            </w:ins>
          </w:p>
        </w:tc>
        <w:tc>
          <w:tcPr>
            <w:tcW w:w="990" w:type="dxa"/>
            <w:tcBorders>
              <w:top w:val="single" w:sz="4" w:space="0" w:color="auto"/>
              <w:left w:val="nil"/>
              <w:bottom w:val="single" w:sz="4" w:space="0" w:color="auto"/>
              <w:right w:val="single" w:sz="4" w:space="0" w:color="auto"/>
            </w:tcBorders>
            <w:shd w:val="clear" w:color="auto" w:fill="auto"/>
            <w:hideMark/>
            <w:tcPrChange w:id="10359" w:author="Samuel Dent" w:date="2015-11-23T05:25: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14:paraId="145F18A7" w14:textId="77777777" w:rsidR="00693397" w:rsidRPr="00747CA4" w:rsidRDefault="00693397" w:rsidP="00C04E8D">
            <w:pPr>
              <w:spacing w:line="276" w:lineRule="auto"/>
              <w:jc w:val="center"/>
              <w:rPr>
                <w:ins w:id="10360" w:author="Samuel Dent" w:date="2015-11-19T10:15:00Z"/>
              </w:rPr>
            </w:pPr>
            <w:ins w:id="10361" w:author="Samuel Dent" w:date="2015-11-23T05:25:00Z">
              <w:r w:rsidRPr="00747CA4">
                <w:t>3</w:t>
              </w:r>
              <w:r>
                <w:t>.</w:t>
              </w:r>
            </w:ins>
            <w:ins w:id="10362" w:author="Samuel Dent" w:date="2015-12-17T07:41:00Z">
              <w:r>
                <w:t>7</w:t>
              </w:r>
            </w:ins>
          </w:p>
        </w:tc>
      </w:tr>
    </w:tbl>
    <w:p w14:paraId="2FB5E53B" w14:textId="77777777" w:rsidR="00693397" w:rsidRDefault="00693397" w:rsidP="00693397">
      <w:pPr>
        <w:ind w:firstLine="720"/>
        <w:rPr>
          <w:ins w:id="10363" w:author="Samuel Dent" w:date="2015-12-17T07:41:00Z"/>
          <w:rFonts w:cstheme="minorHAnsi"/>
        </w:rPr>
      </w:pPr>
    </w:p>
    <w:p w14:paraId="7027DC47" w14:textId="77777777" w:rsidR="00693397" w:rsidRPr="000B7BB6" w:rsidDel="00840D1F" w:rsidRDefault="00693397">
      <w:pPr>
        <w:ind w:left="1440" w:firstLine="720"/>
        <w:rPr>
          <w:del w:id="10364" w:author="Samuel Dent" w:date="2015-11-19T10:15:00Z"/>
          <w:rFonts w:cstheme="minorHAnsi"/>
        </w:rPr>
        <w:pPrChange w:id="10365" w:author="Samuel Dent" w:date="2015-11-05T07:36:00Z">
          <w:pPr>
            <w:ind w:left="1440" w:hanging="720"/>
          </w:pPr>
        </w:pPrChange>
      </w:pPr>
      <w:del w:id="10366" w:author="Samuel Dent" w:date="2015-11-19T10:15:00Z">
        <w:r w:rsidRPr="00B41203" w:rsidDel="00840D1F">
          <w:rPr>
            <w:rFonts w:cstheme="minorHAnsi"/>
          </w:rPr>
          <w:tab/>
        </w:r>
      </w:del>
    </w:p>
    <w:p w14:paraId="443A7373" w14:textId="77777777" w:rsidR="00693397" w:rsidRPr="000B7BB6" w:rsidRDefault="00693397" w:rsidP="00693397">
      <w:pPr>
        <w:ind w:firstLine="720"/>
        <w:rPr>
          <w:rFonts w:cstheme="minorHAnsi"/>
        </w:rPr>
      </w:pPr>
      <w:r w:rsidRPr="000B7BB6">
        <w:rPr>
          <w:rFonts w:cstheme="minorHAnsi"/>
        </w:rPr>
        <w:t xml:space="preserve">ΔkWh_heating </w:t>
      </w:r>
      <w:r w:rsidRPr="000B7BB6">
        <w:rPr>
          <w:rFonts w:cstheme="minorHAnsi"/>
        </w:rPr>
        <w:tab/>
        <w:t>= If electric heat (resistance or heat pump), reduction in annual electric heating due to</w:t>
      </w:r>
      <w:r>
        <w:rPr>
          <w:rFonts w:cstheme="minorHAnsi"/>
        </w:rPr>
        <w:tab/>
      </w:r>
      <w:r>
        <w:rPr>
          <w:rFonts w:cstheme="minorHAnsi"/>
        </w:rPr>
        <w:tab/>
      </w:r>
      <w:r>
        <w:rPr>
          <w:rFonts w:cstheme="minorHAnsi"/>
        </w:rPr>
        <w:tab/>
      </w:r>
      <w:r>
        <w:rPr>
          <w:rFonts w:cstheme="minorHAnsi"/>
        </w:rPr>
        <w:tab/>
      </w:r>
      <w:r w:rsidRPr="000B7BB6">
        <w:rPr>
          <w:rFonts w:cstheme="minorHAnsi"/>
        </w:rPr>
        <w:t>air sealing</w:t>
      </w:r>
    </w:p>
    <w:p w14:paraId="116BCCBC" w14:textId="77777777" w:rsidR="00693397" w:rsidRPr="000B7BB6" w:rsidRDefault="00693397" w:rsidP="00693397">
      <w:pPr>
        <w:ind w:left="1440" w:firstLine="720"/>
        <w:rPr>
          <w:rFonts w:cstheme="minorHAnsi"/>
        </w:rPr>
      </w:pPr>
      <w:r w:rsidRPr="000B7BB6">
        <w:rPr>
          <w:rFonts w:cstheme="minorHAnsi"/>
        </w:rPr>
        <w:t xml:space="preserve">= (((CFM50_existing - CFM50_new)/N_heat) * 60 * 24 * HDD * 0.018) / (ηHeat * 3,412) </w:t>
      </w:r>
    </w:p>
    <w:p w14:paraId="6F9A067C" w14:textId="77777777" w:rsidR="00693397" w:rsidRPr="000B7BB6" w:rsidRDefault="00693397" w:rsidP="00693397">
      <w:pPr>
        <w:widowControl/>
        <w:ind w:left="720" w:firstLine="720"/>
        <w:jc w:val="left"/>
        <w:rPr>
          <w:rFonts w:cstheme="minorHAnsi"/>
        </w:rPr>
      </w:pPr>
      <w:r w:rsidRPr="000B7BB6">
        <w:rPr>
          <w:rFonts w:cstheme="minorHAnsi"/>
        </w:rPr>
        <w:t>N_heat</w:t>
      </w:r>
      <w:r w:rsidRPr="000B7BB6">
        <w:rPr>
          <w:rFonts w:cstheme="minorHAnsi"/>
        </w:rPr>
        <w:tab/>
      </w:r>
      <w:r w:rsidRPr="000B7BB6">
        <w:rPr>
          <w:rFonts w:cstheme="minorHAnsi"/>
        </w:rPr>
        <w:tab/>
        <w:t>= Conversion factor from leakage at 50 Pascal to leakage at natural conditions</w:t>
      </w:r>
    </w:p>
    <w:p w14:paraId="02F7BA1D" w14:textId="77777777" w:rsidR="00693397" w:rsidRDefault="00693397" w:rsidP="00693397">
      <w:pPr>
        <w:ind w:left="1440" w:hanging="720"/>
        <w:rPr>
          <w:ins w:id="10367" w:author="Samuel Dent" w:date="2015-11-19T10:37:00Z"/>
          <w:rFonts w:cstheme="minorHAnsi"/>
        </w:rPr>
      </w:pPr>
      <w:r w:rsidRPr="000B7BB6">
        <w:rPr>
          <w:rFonts w:cstheme="minorHAnsi"/>
        </w:rPr>
        <w:tab/>
      </w:r>
      <w:r w:rsidRPr="000B7BB6">
        <w:rPr>
          <w:rFonts w:cstheme="minorHAnsi"/>
        </w:rPr>
        <w:tab/>
      </w:r>
      <w:r w:rsidRPr="000B7BB6">
        <w:rPr>
          <w:rFonts w:cstheme="minorHAnsi"/>
        </w:rPr>
        <w:tab/>
        <w:t>= Based on climate zone, building height and exposure level:</w:t>
      </w:r>
      <w:r w:rsidRPr="000B7BB6">
        <w:rPr>
          <w:rStyle w:val="FootnoteReference"/>
          <w:rFonts w:eastAsiaTheme="minorEastAsia"/>
        </w:rPr>
        <w:footnoteReference w:id="852"/>
      </w:r>
    </w:p>
    <w:tbl>
      <w:tblPr>
        <w:tblW w:w="5824" w:type="dxa"/>
        <w:jc w:val="center"/>
        <w:tblLook w:val="04A0" w:firstRow="1" w:lastRow="0" w:firstColumn="1" w:lastColumn="0" w:noHBand="0" w:noVBand="1"/>
        <w:tblPrChange w:id="10370" w:author="Stephanie Baer" w:date="2016-01-21T14:14:00Z">
          <w:tblPr>
            <w:tblW w:w="5824" w:type="dxa"/>
            <w:jc w:val="center"/>
            <w:tblLook w:val="04A0" w:firstRow="1" w:lastRow="0" w:firstColumn="1" w:lastColumn="0" w:noHBand="0" w:noVBand="1"/>
          </w:tblPr>
        </w:tblPrChange>
      </w:tblPr>
      <w:tblGrid>
        <w:gridCol w:w="1996"/>
        <w:gridCol w:w="957"/>
        <w:gridCol w:w="957"/>
        <w:gridCol w:w="957"/>
        <w:gridCol w:w="957"/>
        <w:tblGridChange w:id="10371">
          <w:tblGrid>
            <w:gridCol w:w="1875"/>
            <w:gridCol w:w="121"/>
            <w:gridCol w:w="957"/>
            <w:gridCol w:w="918"/>
            <w:gridCol w:w="39"/>
            <w:gridCol w:w="918"/>
            <w:gridCol w:w="39"/>
            <w:gridCol w:w="918"/>
            <w:gridCol w:w="39"/>
            <w:gridCol w:w="918"/>
            <w:gridCol w:w="957"/>
          </w:tblGrid>
        </w:tblGridChange>
      </w:tblGrid>
      <w:tr w:rsidR="00693397" w14:paraId="3F365415" w14:textId="77777777" w:rsidTr="008C33F6">
        <w:trPr>
          <w:trHeight w:val="255"/>
          <w:tblHeader/>
          <w:jc w:val="center"/>
          <w:ins w:id="10372" w:author="Samuel Dent" w:date="2015-11-19T10:37:00Z"/>
          <w:trPrChange w:id="10373" w:author="Stephanie Baer" w:date="2016-01-21T14:14:00Z">
            <w:trPr>
              <w:gridAfter w:val="0"/>
              <w:trHeight w:val="255"/>
              <w:tblHeader/>
              <w:jc w:val="center"/>
            </w:trPr>
          </w:trPrChange>
        </w:trPr>
        <w:tc>
          <w:tcPr>
            <w:tcW w:w="1996" w:type="dxa"/>
            <w:vMerge w:val="restart"/>
            <w:tcBorders>
              <w:top w:val="single" w:sz="4" w:space="0" w:color="auto"/>
              <w:left w:val="single" w:sz="4" w:space="0" w:color="auto"/>
              <w:right w:val="single" w:sz="4" w:space="0" w:color="auto"/>
            </w:tcBorders>
            <w:shd w:val="clear" w:color="auto" w:fill="7F7F7F" w:themeFill="text1" w:themeFillTint="80"/>
            <w:noWrap/>
            <w:vAlign w:val="center"/>
            <w:tcPrChange w:id="10374" w:author="Stephanie Baer" w:date="2016-01-21T14:14:00Z">
              <w:tcPr>
                <w:tcW w:w="1996" w:type="dxa"/>
                <w:gridSpan w:val="2"/>
                <w:vMerge w:val="restart"/>
                <w:tcBorders>
                  <w:top w:val="single" w:sz="4" w:space="0" w:color="auto"/>
                  <w:left w:val="single" w:sz="4" w:space="0" w:color="auto"/>
                  <w:right w:val="single" w:sz="4" w:space="0" w:color="auto"/>
                </w:tcBorders>
                <w:shd w:val="clear" w:color="auto" w:fill="7F7F7F" w:themeFill="text1" w:themeFillTint="80"/>
                <w:noWrap/>
                <w:vAlign w:val="bottom"/>
              </w:tcPr>
            </w:tcPrChange>
          </w:tcPr>
          <w:p w14:paraId="74AB8FC6" w14:textId="77777777" w:rsidR="00693397" w:rsidRDefault="00693397">
            <w:pPr>
              <w:jc w:val="center"/>
              <w:rPr>
                <w:ins w:id="10375" w:author="Samuel Dent" w:date="2015-11-19T10:37:00Z"/>
                <w:rFonts w:cstheme="minorHAnsi"/>
                <w:b/>
                <w:color w:val="FFFFFF" w:themeColor="background1"/>
              </w:rPr>
            </w:pPr>
            <w:ins w:id="10376" w:author="Samuel Dent" w:date="2015-11-19T10:37:00Z">
              <w:r w:rsidRPr="00C30554">
                <w:rPr>
                  <w:b/>
                  <w:color w:val="FFFFFF" w:themeColor="background1"/>
                </w:rPr>
                <w:t>Climate Zone</w:t>
              </w:r>
              <w:r>
                <w:rPr>
                  <w:b/>
                  <w:color w:val="FFFFFF" w:themeColor="background1"/>
                </w:rPr>
                <w:t xml:space="preserve">         </w:t>
              </w:r>
              <w:r w:rsidRPr="00C30554">
                <w:rPr>
                  <w:b/>
                  <w:color w:val="FFFFFF" w:themeColor="background1"/>
                </w:rPr>
                <w:t>(City based upon)</w:t>
              </w:r>
            </w:ins>
          </w:p>
        </w:tc>
        <w:tc>
          <w:tcPr>
            <w:tcW w:w="3828"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tcPrChange w:id="10377" w:author="Stephanie Baer" w:date="2016-01-21T14:14:00Z">
              <w:tcPr>
                <w:tcW w:w="3828" w:type="dxa"/>
                <w:gridSpan w:val="7"/>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tcPrChange>
          </w:tcPr>
          <w:p w14:paraId="74B78355" w14:textId="77777777" w:rsidR="00693397" w:rsidRDefault="00693397">
            <w:pPr>
              <w:spacing w:after="100" w:afterAutospacing="1" w:line="276" w:lineRule="auto"/>
              <w:jc w:val="center"/>
              <w:rPr>
                <w:ins w:id="10378" w:author="Samuel Dent" w:date="2015-11-19T10:37:00Z"/>
                <w:rFonts w:cstheme="minorHAnsi"/>
                <w:b/>
                <w:color w:val="FFFFFF" w:themeColor="background1"/>
              </w:rPr>
            </w:pPr>
            <w:ins w:id="10379" w:author="Samuel Dent" w:date="2015-11-19T10:37:00Z">
              <w:r>
                <w:rPr>
                  <w:rFonts w:cstheme="minorHAnsi"/>
                  <w:b/>
                  <w:color w:val="FFFFFF" w:themeColor="background1"/>
                </w:rPr>
                <w:t>N_</w:t>
              </w:r>
            </w:ins>
            <w:ins w:id="10380" w:author="Samuel Dent" w:date="2015-11-19T10:54:00Z">
              <w:r>
                <w:rPr>
                  <w:rFonts w:cstheme="minorHAnsi"/>
                  <w:b/>
                  <w:color w:val="FFFFFF" w:themeColor="background1"/>
                </w:rPr>
                <w:t xml:space="preserve">heat                                                                     </w:t>
              </w:r>
            </w:ins>
            <w:ins w:id="10381" w:author="Samuel Dent" w:date="2015-11-19T10:37:00Z">
              <w:r>
                <w:rPr>
                  <w:rFonts w:cstheme="minorHAnsi"/>
                  <w:b/>
                  <w:color w:val="FFFFFF" w:themeColor="background1"/>
                </w:rPr>
                <w:t>(by # of stories)</w:t>
              </w:r>
            </w:ins>
          </w:p>
        </w:tc>
      </w:tr>
      <w:tr w:rsidR="00693397" w14:paraId="2FC19134" w14:textId="77777777" w:rsidTr="00C04E8D">
        <w:trPr>
          <w:trHeight w:val="255"/>
          <w:tblHeader/>
          <w:jc w:val="center"/>
          <w:ins w:id="10382" w:author="Samuel Dent" w:date="2015-11-19T10:37:00Z"/>
        </w:trPr>
        <w:tc>
          <w:tcPr>
            <w:tcW w:w="1996" w:type="dxa"/>
            <w:vMerge/>
            <w:tcBorders>
              <w:left w:val="single" w:sz="4" w:space="0" w:color="auto"/>
              <w:bottom w:val="single" w:sz="4" w:space="0" w:color="auto"/>
              <w:right w:val="single" w:sz="4" w:space="0" w:color="auto"/>
            </w:tcBorders>
            <w:shd w:val="clear" w:color="auto" w:fill="7F7F7F" w:themeFill="text1" w:themeFillTint="80"/>
            <w:noWrap/>
            <w:vAlign w:val="bottom"/>
            <w:hideMark/>
          </w:tcPr>
          <w:p w14:paraId="22447B61" w14:textId="77777777" w:rsidR="00693397" w:rsidRDefault="00693397" w:rsidP="00C04E8D">
            <w:pPr>
              <w:spacing w:after="100" w:afterAutospacing="1" w:line="276" w:lineRule="auto"/>
              <w:jc w:val="right"/>
              <w:rPr>
                <w:ins w:id="10383" w:author="Samuel Dent" w:date="2015-11-19T10:37:00Z"/>
                <w:color w:val="FFFFFF" w:themeColor="background1"/>
              </w:rPr>
            </w:pPr>
          </w:p>
        </w:tc>
        <w:tc>
          <w:tcPr>
            <w:tcW w:w="9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383DF23C" w14:textId="77777777" w:rsidR="00693397" w:rsidRDefault="00693397" w:rsidP="00C04E8D">
            <w:pPr>
              <w:spacing w:after="100" w:afterAutospacing="1" w:line="276" w:lineRule="auto"/>
              <w:jc w:val="center"/>
              <w:rPr>
                <w:ins w:id="10384" w:author="Samuel Dent" w:date="2015-11-19T10:37:00Z"/>
                <w:rFonts w:cstheme="minorHAnsi"/>
                <w:b/>
                <w:color w:val="FFFFFF" w:themeColor="background1"/>
              </w:rPr>
            </w:pPr>
            <w:ins w:id="10385" w:author="Samuel Dent" w:date="2015-11-19T10:37:00Z">
              <w:r>
                <w:rPr>
                  <w:rFonts w:cstheme="minorHAnsi"/>
                  <w:b/>
                  <w:color w:val="FFFFFF" w:themeColor="background1"/>
                </w:rPr>
                <w:t>1</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3B82B1E7" w14:textId="77777777" w:rsidR="00693397" w:rsidRDefault="00693397" w:rsidP="00C04E8D">
            <w:pPr>
              <w:spacing w:after="100" w:afterAutospacing="1" w:line="276" w:lineRule="auto"/>
              <w:jc w:val="center"/>
              <w:rPr>
                <w:ins w:id="10386" w:author="Samuel Dent" w:date="2015-11-19T10:37:00Z"/>
                <w:rFonts w:cstheme="minorHAnsi"/>
                <w:b/>
                <w:color w:val="FFFFFF" w:themeColor="background1"/>
              </w:rPr>
            </w:pPr>
            <w:ins w:id="10387" w:author="Samuel Dent" w:date="2015-11-19T10:37:00Z">
              <w:r>
                <w:rPr>
                  <w:rFonts w:cstheme="minorHAnsi"/>
                  <w:b/>
                  <w:color w:val="FFFFFF" w:themeColor="background1"/>
                </w:rPr>
                <w:t>1.5</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FEFB70C" w14:textId="77777777" w:rsidR="00693397" w:rsidRDefault="00693397" w:rsidP="00C04E8D">
            <w:pPr>
              <w:spacing w:after="100" w:afterAutospacing="1" w:line="276" w:lineRule="auto"/>
              <w:jc w:val="center"/>
              <w:rPr>
                <w:ins w:id="10388" w:author="Samuel Dent" w:date="2015-11-19T10:37:00Z"/>
                <w:rFonts w:cstheme="minorHAnsi"/>
                <w:b/>
                <w:color w:val="FFFFFF" w:themeColor="background1"/>
              </w:rPr>
            </w:pPr>
            <w:ins w:id="10389" w:author="Samuel Dent" w:date="2015-11-19T10:37:00Z">
              <w:r>
                <w:rPr>
                  <w:rFonts w:cstheme="minorHAnsi"/>
                  <w:b/>
                  <w:color w:val="FFFFFF" w:themeColor="background1"/>
                </w:rPr>
                <w:t>2</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A4E0FD1" w14:textId="77777777" w:rsidR="00693397" w:rsidRDefault="00693397" w:rsidP="00C04E8D">
            <w:pPr>
              <w:spacing w:after="100" w:afterAutospacing="1" w:line="276" w:lineRule="auto"/>
              <w:jc w:val="center"/>
              <w:rPr>
                <w:ins w:id="10390" w:author="Samuel Dent" w:date="2015-11-19T10:37:00Z"/>
                <w:rFonts w:cstheme="minorHAnsi"/>
                <w:b/>
                <w:color w:val="FFFFFF" w:themeColor="background1"/>
              </w:rPr>
            </w:pPr>
            <w:ins w:id="10391" w:author="Samuel Dent" w:date="2015-11-19T10:37:00Z">
              <w:r>
                <w:rPr>
                  <w:rFonts w:cstheme="minorHAnsi"/>
                  <w:b/>
                  <w:color w:val="FFFFFF" w:themeColor="background1"/>
                </w:rPr>
                <w:t>3</w:t>
              </w:r>
            </w:ins>
          </w:p>
        </w:tc>
      </w:tr>
      <w:tr w:rsidR="00693397" w:rsidRPr="007D60B2" w14:paraId="4CE2ED81" w14:textId="77777777" w:rsidTr="00C04E8D">
        <w:trPr>
          <w:trHeight w:val="255"/>
          <w:jc w:val="center"/>
          <w:ins w:id="10392" w:author="Samuel Dent" w:date="2015-11-19T10:37:00Z"/>
          <w:trPrChange w:id="10393" w:author="Samuel Dent" w:date="2015-11-23T05:19:00Z">
            <w:trPr>
              <w:gridBefore w:val="1"/>
              <w:trHeight w:val="255"/>
              <w:jc w:val="center"/>
            </w:trPr>
          </w:trPrChange>
        </w:trPr>
        <w:tc>
          <w:tcPr>
            <w:tcW w:w="1996" w:type="dxa"/>
            <w:tcBorders>
              <w:top w:val="single" w:sz="4" w:space="0" w:color="auto"/>
              <w:left w:val="single" w:sz="4" w:space="0" w:color="auto"/>
              <w:bottom w:val="single" w:sz="4" w:space="0" w:color="auto"/>
              <w:right w:val="single" w:sz="4" w:space="0" w:color="auto"/>
            </w:tcBorders>
            <w:noWrap/>
            <w:vAlign w:val="bottom"/>
            <w:hideMark/>
            <w:tcPrChange w:id="10394" w:author="Samuel Dent" w:date="2015-11-23T05:19:00Z">
              <w:tcPr>
                <w:tcW w:w="1996" w:type="dxa"/>
                <w:gridSpan w:val="3"/>
                <w:tcBorders>
                  <w:top w:val="single" w:sz="4" w:space="0" w:color="auto"/>
                  <w:left w:val="single" w:sz="4" w:space="0" w:color="auto"/>
                  <w:bottom w:val="single" w:sz="4" w:space="0" w:color="auto"/>
                  <w:right w:val="single" w:sz="4" w:space="0" w:color="auto"/>
                </w:tcBorders>
                <w:noWrap/>
                <w:vAlign w:val="bottom"/>
                <w:hideMark/>
              </w:tcPr>
            </w:tcPrChange>
          </w:tcPr>
          <w:p w14:paraId="2FEC4E49" w14:textId="77777777" w:rsidR="00693397" w:rsidRPr="007D60B2" w:rsidRDefault="00693397" w:rsidP="00C04E8D">
            <w:pPr>
              <w:spacing w:line="276" w:lineRule="auto"/>
              <w:rPr>
                <w:ins w:id="10395" w:author="Samuel Dent" w:date="2015-11-19T10:37:00Z"/>
                <w:sz w:val="18"/>
                <w:szCs w:val="18"/>
              </w:rPr>
            </w:pPr>
            <w:ins w:id="10396" w:author="Samuel Dent" w:date="2015-11-19T10:37:00Z">
              <w:r w:rsidRPr="000563D8">
                <w:t>1 (Rockford)</w:t>
              </w:r>
            </w:ins>
          </w:p>
        </w:tc>
        <w:tc>
          <w:tcPr>
            <w:tcW w:w="957" w:type="dxa"/>
            <w:tcBorders>
              <w:top w:val="single" w:sz="4" w:space="0" w:color="auto"/>
              <w:left w:val="nil"/>
              <w:bottom w:val="single" w:sz="4" w:space="0" w:color="auto"/>
              <w:right w:val="single" w:sz="4" w:space="0" w:color="auto"/>
            </w:tcBorders>
            <w:noWrap/>
            <w:hideMark/>
            <w:tcPrChange w:id="10397" w:author="Samuel Dent" w:date="2015-11-23T05:19: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17840A8F" w14:textId="77777777" w:rsidR="00693397" w:rsidRPr="00282471" w:rsidRDefault="00693397" w:rsidP="00C04E8D">
            <w:pPr>
              <w:spacing w:line="276" w:lineRule="auto"/>
              <w:jc w:val="center"/>
              <w:rPr>
                <w:ins w:id="10398" w:author="Samuel Dent" w:date="2015-11-19T10:37:00Z"/>
                <w:rFonts w:ascii="Calibri" w:hAnsi="Calibri"/>
                <w:bCs/>
                <w:color w:val="000000"/>
                <w:sz w:val="18"/>
                <w:szCs w:val="18"/>
              </w:rPr>
            </w:pPr>
            <w:ins w:id="10399" w:author="Samuel Dent" w:date="2015-11-23T05:19:00Z">
              <w:r w:rsidRPr="00282471">
                <w:t>23.8</w:t>
              </w:r>
            </w:ins>
          </w:p>
        </w:tc>
        <w:tc>
          <w:tcPr>
            <w:tcW w:w="957" w:type="dxa"/>
            <w:tcBorders>
              <w:top w:val="single" w:sz="4" w:space="0" w:color="auto"/>
              <w:left w:val="nil"/>
              <w:bottom w:val="single" w:sz="4" w:space="0" w:color="auto"/>
              <w:right w:val="single" w:sz="4" w:space="0" w:color="auto"/>
            </w:tcBorders>
            <w:noWrap/>
            <w:hideMark/>
            <w:tcPrChange w:id="10400" w:author="Samuel Dent" w:date="2015-11-23T05:19: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3F95C0BA" w14:textId="77777777" w:rsidR="00693397" w:rsidRPr="00282471" w:rsidRDefault="00693397" w:rsidP="00C04E8D">
            <w:pPr>
              <w:spacing w:line="276" w:lineRule="auto"/>
              <w:jc w:val="center"/>
              <w:rPr>
                <w:ins w:id="10401" w:author="Samuel Dent" w:date="2015-11-19T10:37:00Z"/>
                <w:rFonts w:ascii="Calibri" w:hAnsi="Calibri"/>
                <w:color w:val="000000"/>
                <w:sz w:val="18"/>
                <w:szCs w:val="18"/>
              </w:rPr>
            </w:pPr>
            <w:ins w:id="10402" w:author="Samuel Dent" w:date="2015-11-23T05:19:00Z">
              <w:r w:rsidRPr="00282471">
                <w:t>21.1</w:t>
              </w:r>
            </w:ins>
          </w:p>
        </w:tc>
        <w:tc>
          <w:tcPr>
            <w:tcW w:w="957" w:type="dxa"/>
            <w:tcBorders>
              <w:top w:val="single" w:sz="4" w:space="0" w:color="auto"/>
              <w:left w:val="nil"/>
              <w:bottom w:val="single" w:sz="4" w:space="0" w:color="auto"/>
              <w:right w:val="single" w:sz="4" w:space="0" w:color="auto"/>
            </w:tcBorders>
            <w:noWrap/>
            <w:hideMark/>
            <w:tcPrChange w:id="10403" w:author="Samuel Dent" w:date="2015-11-23T05:19: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6F0F82EC" w14:textId="77777777" w:rsidR="00693397" w:rsidRPr="00282471" w:rsidRDefault="00693397" w:rsidP="00C04E8D">
            <w:pPr>
              <w:spacing w:line="276" w:lineRule="auto"/>
              <w:jc w:val="center"/>
              <w:rPr>
                <w:ins w:id="10404" w:author="Samuel Dent" w:date="2015-11-19T10:37:00Z"/>
                <w:rFonts w:ascii="Calibri" w:hAnsi="Calibri"/>
                <w:color w:val="000000"/>
                <w:sz w:val="18"/>
                <w:szCs w:val="18"/>
              </w:rPr>
            </w:pPr>
            <w:ins w:id="10405" w:author="Samuel Dent" w:date="2015-11-23T05:19:00Z">
              <w:r w:rsidRPr="00282471">
                <w:t>19.3</w:t>
              </w:r>
            </w:ins>
          </w:p>
        </w:tc>
        <w:tc>
          <w:tcPr>
            <w:tcW w:w="957" w:type="dxa"/>
            <w:tcBorders>
              <w:top w:val="single" w:sz="4" w:space="0" w:color="auto"/>
              <w:left w:val="nil"/>
              <w:bottom w:val="single" w:sz="4" w:space="0" w:color="auto"/>
              <w:right w:val="single" w:sz="4" w:space="0" w:color="auto"/>
            </w:tcBorders>
            <w:noWrap/>
            <w:hideMark/>
            <w:tcPrChange w:id="10406"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14:paraId="411E9264" w14:textId="77777777" w:rsidR="00693397" w:rsidRPr="00282471" w:rsidRDefault="00693397" w:rsidP="00C04E8D">
            <w:pPr>
              <w:spacing w:line="276" w:lineRule="auto"/>
              <w:jc w:val="center"/>
              <w:rPr>
                <w:ins w:id="10407" w:author="Samuel Dent" w:date="2015-11-19T10:37:00Z"/>
                <w:rFonts w:ascii="Calibri" w:hAnsi="Calibri"/>
                <w:color w:val="000000"/>
                <w:sz w:val="18"/>
                <w:szCs w:val="18"/>
              </w:rPr>
            </w:pPr>
            <w:ins w:id="10408" w:author="Samuel Dent" w:date="2015-11-23T05:19:00Z">
              <w:r w:rsidRPr="00282471">
                <w:t>17.1</w:t>
              </w:r>
            </w:ins>
          </w:p>
        </w:tc>
      </w:tr>
      <w:tr w:rsidR="00693397" w:rsidRPr="007D60B2" w14:paraId="2F6F4BDF" w14:textId="77777777" w:rsidTr="00C04E8D">
        <w:trPr>
          <w:trHeight w:val="255"/>
          <w:jc w:val="center"/>
          <w:ins w:id="10409" w:author="Samuel Dent" w:date="2015-11-19T10:37:00Z"/>
          <w:trPrChange w:id="10410" w:author="Samuel Dent" w:date="2015-11-23T05:19:00Z">
            <w:trPr>
              <w:gridBefore w:val="1"/>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10411" w:author="Samuel Dent" w:date="2015-11-23T05:19:00Z">
              <w:tcPr>
                <w:tcW w:w="1996"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8BE4C46" w14:textId="77777777" w:rsidR="00693397" w:rsidRPr="007D60B2" w:rsidRDefault="00693397" w:rsidP="00C04E8D">
            <w:pPr>
              <w:spacing w:line="276" w:lineRule="auto"/>
              <w:rPr>
                <w:ins w:id="10412" w:author="Samuel Dent" w:date="2015-11-19T10:37:00Z"/>
                <w:sz w:val="18"/>
                <w:szCs w:val="18"/>
              </w:rPr>
            </w:pPr>
            <w:ins w:id="10413" w:author="Samuel Dent" w:date="2015-11-19T10:37:00Z">
              <w:r w:rsidRPr="000563D8">
                <w:t>2 (Chicago)</w:t>
              </w:r>
            </w:ins>
          </w:p>
        </w:tc>
        <w:tc>
          <w:tcPr>
            <w:tcW w:w="957" w:type="dxa"/>
            <w:tcBorders>
              <w:top w:val="single" w:sz="4" w:space="0" w:color="auto"/>
              <w:left w:val="nil"/>
              <w:bottom w:val="single" w:sz="4" w:space="0" w:color="auto"/>
              <w:right w:val="single" w:sz="4" w:space="0" w:color="auto"/>
            </w:tcBorders>
            <w:noWrap/>
            <w:hideMark/>
            <w:tcPrChange w:id="10414" w:author="Samuel Dent" w:date="2015-11-23T05:19: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7780EE2C" w14:textId="77777777" w:rsidR="00693397" w:rsidRPr="00282471" w:rsidRDefault="00693397" w:rsidP="00C04E8D">
            <w:pPr>
              <w:spacing w:line="276" w:lineRule="auto"/>
              <w:jc w:val="center"/>
              <w:rPr>
                <w:ins w:id="10415" w:author="Samuel Dent" w:date="2015-11-19T10:37:00Z"/>
                <w:rFonts w:ascii="Calibri" w:hAnsi="Calibri"/>
                <w:bCs/>
                <w:color w:val="000000"/>
                <w:sz w:val="18"/>
                <w:szCs w:val="18"/>
              </w:rPr>
            </w:pPr>
            <w:ins w:id="10416" w:author="Samuel Dent" w:date="2015-11-23T05:19:00Z">
              <w:r w:rsidRPr="00282471">
                <w:t>23.9</w:t>
              </w:r>
            </w:ins>
          </w:p>
        </w:tc>
        <w:tc>
          <w:tcPr>
            <w:tcW w:w="957" w:type="dxa"/>
            <w:tcBorders>
              <w:top w:val="single" w:sz="4" w:space="0" w:color="auto"/>
              <w:left w:val="nil"/>
              <w:bottom w:val="single" w:sz="4" w:space="0" w:color="auto"/>
              <w:right w:val="single" w:sz="4" w:space="0" w:color="auto"/>
            </w:tcBorders>
            <w:noWrap/>
            <w:hideMark/>
            <w:tcPrChange w:id="10417" w:author="Samuel Dent" w:date="2015-11-23T05:19: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283DF889" w14:textId="77777777" w:rsidR="00693397" w:rsidRPr="00282471" w:rsidRDefault="00693397" w:rsidP="00C04E8D">
            <w:pPr>
              <w:spacing w:line="276" w:lineRule="auto"/>
              <w:jc w:val="center"/>
              <w:rPr>
                <w:ins w:id="10418" w:author="Samuel Dent" w:date="2015-11-19T10:37:00Z"/>
                <w:rFonts w:ascii="Calibri" w:hAnsi="Calibri"/>
                <w:color w:val="000000"/>
                <w:sz w:val="18"/>
                <w:szCs w:val="18"/>
              </w:rPr>
            </w:pPr>
            <w:ins w:id="10419" w:author="Samuel Dent" w:date="2015-11-23T05:19:00Z">
              <w:r w:rsidRPr="00282471">
                <w:t>21.1</w:t>
              </w:r>
            </w:ins>
          </w:p>
        </w:tc>
        <w:tc>
          <w:tcPr>
            <w:tcW w:w="957" w:type="dxa"/>
            <w:tcBorders>
              <w:top w:val="single" w:sz="4" w:space="0" w:color="auto"/>
              <w:left w:val="nil"/>
              <w:bottom w:val="single" w:sz="4" w:space="0" w:color="auto"/>
              <w:right w:val="single" w:sz="4" w:space="0" w:color="auto"/>
            </w:tcBorders>
            <w:noWrap/>
            <w:hideMark/>
            <w:tcPrChange w:id="10420" w:author="Samuel Dent" w:date="2015-11-23T05:19: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6C745EA2" w14:textId="77777777" w:rsidR="00693397" w:rsidRPr="00282471" w:rsidRDefault="00693397" w:rsidP="00C04E8D">
            <w:pPr>
              <w:spacing w:line="276" w:lineRule="auto"/>
              <w:jc w:val="center"/>
              <w:rPr>
                <w:ins w:id="10421" w:author="Samuel Dent" w:date="2015-11-19T10:37:00Z"/>
                <w:rFonts w:ascii="Calibri" w:hAnsi="Calibri"/>
                <w:color w:val="000000"/>
                <w:sz w:val="18"/>
                <w:szCs w:val="18"/>
              </w:rPr>
            </w:pPr>
            <w:ins w:id="10422" w:author="Samuel Dent" w:date="2015-11-23T05:19:00Z">
              <w:r w:rsidRPr="00282471">
                <w:t>19.4</w:t>
              </w:r>
            </w:ins>
          </w:p>
        </w:tc>
        <w:tc>
          <w:tcPr>
            <w:tcW w:w="957" w:type="dxa"/>
            <w:tcBorders>
              <w:top w:val="single" w:sz="4" w:space="0" w:color="auto"/>
              <w:left w:val="nil"/>
              <w:bottom w:val="single" w:sz="4" w:space="0" w:color="auto"/>
              <w:right w:val="single" w:sz="4" w:space="0" w:color="auto"/>
            </w:tcBorders>
            <w:noWrap/>
            <w:hideMark/>
            <w:tcPrChange w:id="10423"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14:paraId="475F55E7" w14:textId="77777777" w:rsidR="00693397" w:rsidRPr="00282471" w:rsidRDefault="00693397" w:rsidP="00C04E8D">
            <w:pPr>
              <w:spacing w:line="276" w:lineRule="auto"/>
              <w:jc w:val="center"/>
              <w:rPr>
                <w:ins w:id="10424" w:author="Samuel Dent" w:date="2015-11-19T10:37:00Z"/>
                <w:rFonts w:ascii="Calibri" w:hAnsi="Calibri"/>
                <w:color w:val="000000"/>
                <w:sz w:val="18"/>
                <w:szCs w:val="18"/>
              </w:rPr>
            </w:pPr>
            <w:ins w:id="10425" w:author="Samuel Dent" w:date="2015-11-23T05:19:00Z">
              <w:r w:rsidRPr="00282471">
                <w:t>17.2</w:t>
              </w:r>
            </w:ins>
          </w:p>
        </w:tc>
      </w:tr>
      <w:tr w:rsidR="00693397" w:rsidRPr="007D60B2" w14:paraId="48A938A0" w14:textId="77777777" w:rsidTr="00C04E8D">
        <w:trPr>
          <w:trHeight w:val="255"/>
          <w:jc w:val="center"/>
          <w:ins w:id="10426" w:author="Samuel Dent" w:date="2015-11-19T10:37:00Z"/>
          <w:trPrChange w:id="10427" w:author="Samuel Dent" w:date="2015-11-23T05:19:00Z">
            <w:trPr>
              <w:gridBefore w:val="1"/>
              <w:trHeight w:val="255"/>
              <w:jc w:val="center"/>
            </w:trPr>
          </w:trPrChange>
        </w:trPr>
        <w:tc>
          <w:tcPr>
            <w:tcW w:w="1996" w:type="dxa"/>
            <w:tcBorders>
              <w:top w:val="nil"/>
              <w:left w:val="single" w:sz="4" w:space="0" w:color="auto"/>
              <w:bottom w:val="nil"/>
              <w:right w:val="single" w:sz="4" w:space="0" w:color="auto"/>
            </w:tcBorders>
            <w:vAlign w:val="bottom"/>
            <w:hideMark/>
            <w:tcPrChange w:id="10428" w:author="Samuel Dent" w:date="2015-11-23T05:19:00Z">
              <w:tcPr>
                <w:tcW w:w="1996" w:type="dxa"/>
                <w:gridSpan w:val="3"/>
                <w:tcBorders>
                  <w:top w:val="nil"/>
                  <w:left w:val="single" w:sz="4" w:space="0" w:color="auto"/>
                  <w:bottom w:val="nil"/>
                  <w:right w:val="single" w:sz="4" w:space="0" w:color="auto"/>
                </w:tcBorders>
                <w:vAlign w:val="bottom"/>
                <w:hideMark/>
              </w:tcPr>
            </w:tcPrChange>
          </w:tcPr>
          <w:p w14:paraId="5BBE7264" w14:textId="77777777" w:rsidR="00693397" w:rsidRPr="007D60B2" w:rsidRDefault="00693397" w:rsidP="00C04E8D">
            <w:pPr>
              <w:spacing w:line="276" w:lineRule="auto"/>
              <w:rPr>
                <w:ins w:id="10429" w:author="Samuel Dent" w:date="2015-11-19T10:37:00Z"/>
                <w:sz w:val="18"/>
                <w:szCs w:val="18"/>
              </w:rPr>
            </w:pPr>
            <w:ins w:id="10430" w:author="Samuel Dent" w:date="2015-11-19T10:37:00Z">
              <w:r w:rsidRPr="000563D8">
                <w:t>3 (Springfield)</w:t>
              </w:r>
            </w:ins>
          </w:p>
        </w:tc>
        <w:tc>
          <w:tcPr>
            <w:tcW w:w="957" w:type="dxa"/>
            <w:tcBorders>
              <w:top w:val="single" w:sz="4" w:space="0" w:color="auto"/>
              <w:left w:val="nil"/>
              <w:bottom w:val="single" w:sz="4" w:space="0" w:color="auto"/>
              <w:right w:val="single" w:sz="4" w:space="0" w:color="auto"/>
            </w:tcBorders>
            <w:noWrap/>
            <w:hideMark/>
            <w:tcPrChange w:id="10431" w:author="Samuel Dent" w:date="2015-11-23T05:19: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34375200" w14:textId="77777777" w:rsidR="00693397" w:rsidRPr="00282471" w:rsidRDefault="00693397" w:rsidP="00C04E8D">
            <w:pPr>
              <w:spacing w:line="276" w:lineRule="auto"/>
              <w:jc w:val="center"/>
              <w:rPr>
                <w:ins w:id="10432" w:author="Samuel Dent" w:date="2015-11-19T10:37:00Z"/>
                <w:rFonts w:ascii="Calibri" w:hAnsi="Calibri"/>
                <w:bCs/>
                <w:color w:val="000000"/>
                <w:sz w:val="18"/>
                <w:szCs w:val="18"/>
              </w:rPr>
            </w:pPr>
            <w:ins w:id="10433" w:author="Samuel Dent" w:date="2015-11-23T05:19:00Z">
              <w:r w:rsidRPr="00282471">
                <w:t>24.2</w:t>
              </w:r>
            </w:ins>
          </w:p>
        </w:tc>
        <w:tc>
          <w:tcPr>
            <w:tcW w:w="957" w:type="dxa"/>
            <w:tcBorders>
              <w:top w:val="single" w:sz="4" w:space="0" w:color="auto"/>
              <w:left w:val="nil"/>
              <w:bottom w:val="single" w:sz="4" w:space="0" w:color="auto"/>
              <w:right w:val="single" w:sz="4" w:space="0" w:color="auto"/>
            </w:tcBorders>
            <w:noWrap/>
            <w:hideMark/>
            <w:tcPrChange w:id="10434" w:author="Samuel Dent" w:date="2015-11-23T05:19: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4951A483" w14:textId="77777777" w:rsidR="00693397" w:rsidRPr="00282471" w:rsidRDefault="00693397" w:rsidP="00C04E8D">
            <w:pPr>
              <w:spacing w:line="276" w:lineRule="auto"/>
              <w:jc w:val="center"/>
              <w:rPr>
                <w:ins w:id="10435" w:author="Samuel Dent" w:date="2015-11-19T10:37:00Z"/>
                <w:rFonts w:ascii="Calibri" w:hAnsi="Calibri"/>
                <w:color w:val="000000"/>
                <w:sz w:val="18"/>
                <w:szCs w:val="18"/>
              </w:rPr>
            </w:pPr>
            <w:ins w:id="10436" w:author="Samuel Dent" w:date="2015-11-23T05:19:00Z">
              <w:r w:rsidRPr="00282471">
                <w:t>21.5</w:t>
              </w:r>
            </w:ins>
          </w:p>
        </w:tc>
        <w:tc>
          <w:tcPr>
            <w:tcW w:w="957" w:type="dxa"/>
            <w:tcBorders>
              <w:top w:val="single" w:sz="4" w:space="0" w:color="auto"/>
              <w:left w:val="nil"/>
              <w:bottom w:val="single" w:sz="4" w:space="0" w:color="auto"/>
              <w:right w:val="single" w:sz="4" w:space="0" w:color="auto"/>
            </w:tcBorders>
            <w:noWrap/>
            <w:hideMark/>
            <w:tcPrChange w:id="10437" w:author="Samuel Dent" w:date="2015-11-23T05:19: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5C211F9D" w14:textId="77777777" w:rsidR="00693397" w:rsidRPr="00282471" w:rsidRDefault="00693397" w:rsidP="00C04E8D">
            <w:pPr>
              <w:spacing w:line="276" w:lineRule="auto"/>
              <w:jc w:val="center"/>
              <w:rPr>
                <w:ins w:id="10438" w:author="Samuel Dent" w:date="2015-11-19T10:37:00Z"/>
                <w:rFonts w:ascii="Calibri" w:hAnsi="Calibri"/>
                <w:color w:val="000000"/>
                <w:sz w:val="18"/>
                <w:szCs w:val="18"/>
              </w:rPr>
            </w:pPr>
            <w:ins w:id="10439" w:author="Samuel Dent" w:date="2015-11-23T05:19:00Z">
              <w:r w:rsidRPr="00282471">
                <w:t>19.7</w:t>
              </w:r>
            </w:ins>
          </w:p>
        </w:tc>
        <w:tc>
          <w:tcPr>
            <w:tcW w:w="957" w:type="dxa"/>
            <w:tcBorders>
              <w:top w:val="single" w:sz="4" w:space="0" w:color="auto"/>
              <w:left w:val="nil"/>
              <w:bottom w:val="single" w:sz="4" w:space="0" w:color="auto"/>
              <w:right w:val="single" w:sz="4" w:space="0" w:color="auto"/>
            </w:tcBorders>
            <w:noWrap/>
            <w:hideMark/>
            <w:tcPrChange w:id="10440"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14:paraId="7DC6A4B2" w14:textId="77777777" w:rsidR="00693397" w:rsidRPr="00282471" w:rsidRDefault="00693397" w:rsidP="00C04E8D">
            <w:pPr>
              <w:spacing w:line="276" w:lineRule="auto"/>
              <w:jc w:val="center"/>
              <w:rPr>
                <w:ins w:id="10441" w:author="Samuel Dent" w:date="2015-11-19T10:37:00Z"/>
                <w:rFonts w:ascii="Calibri" w:hAnsi="Calibri"/>
                <w:color w:val="000000"/>
                <w:sz w:val="18"/>
                <w:szCs w:val="18"/>
              </w:rPr>
            </w:pPr>
            <w:ins w:id="10442" w:author="Samuel Dent" w:date="2015-11-23T05:19:00Z">
              <w:r w:rsidRPr="00282471">
                <w:t>17.4</w:t>
              </w:r>
            </w:ins>
          </w:p>
        </w:tc>
      </w:tr>
      <w:tr w:rsidR="00693397" w:rsidRPr="007D60B2" w14:paraId="49E06FD7" w14:textId="77777777" w:rsidTr="00C04E8D">
        <w:trPr>
          <w:trHeight w:val="255"/>
          <w:jc w:val="center"/>
          <w:ins w:id="10443" w:author="Samuel Dent" w:date="2015-11-19T10:37:00Z"/>
          <w:trPrChange w:id="10444" w:author="Samuel Dent" w:date="2015-11-23T05:19:00Z">
            <w:trPr>
              <w:gridBefore w:val="1"/>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10445" w:author="Samuel Dent" w:date="2015-11-23T05:19:00Z">
              <w:tcPr>
                <w:tcW w:w="1996"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EEE24A0" w14:textId="77777777" w:rsidR="00693397" w:rsidRPr="007D60B2" w:rsidRDefault="00693397" w:rsidP="00C04E8D">
            <w:pPr>
              <w:spacing w:line="276" w:lineRule="auto"/>
              <w:rPr>
                <w:ins w:id="10446" w:author="Samuel Dent" w:date="2015-11-19T10:37:00Z"/>
                <w:sz w:val="18"/>
                <w:szCs w:val="18"/>
              </w:rPr>
            </w:pPr>
            <w:ins w:id="10447" w:author="Samuel Dent" w:date="2015-11-23T05:24:00Z">
              <w:r w:rsidRPr="000563D8">
                <w:t>4 (</w:t>
              </w:r>
              <w:r>
                <w:t>St Louis, MO</w:t>
              </w:r>
              <w:r w:rsidRPr="000563D8">
                <w:t>)</w:t>
              </w:r>
            </w:ins>
          </w:p>
        </w:tc>
        <w:tc>
          <w:tcPr>
            <w:tcW w:w="957" w:type="dxa"/>
            <w:tcBorders>
              <w:top w:val="single" w:sz="4" w:space="0" w:color="auto"/>
              <w:left w:val="nil"/>
              <w:bottom w:val="single" w:sz="4" w:space="0" w:color="auto"/>
              <w:right w:val="single" w:sz="4" w:space="0" w:color="auto"/>
            </w:tcBorders>
            <w:noWrap/>
            <w:hideMark/>
            <w:tcPrChange w:id="10448" w:author="Samuel Dent" w:date="2015-11-23T05:19: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30FFC114" w14:textId="77777777" w:rsidR="00693397" w:rsidRPr="00282471" w:rsidRDefault="00693397" w:rsidP="00C04E8D">
            <w:pPr>
              <w:spacing w:line="276" w:lineRule="auto"/>
              <w:jc w:val="center"/>
              <w:rPr>
                <w:ins w:id="10449" w:author="Samuel Dent" w:date="2015-11-19T10:37:00Z"/>
                <w:rFonts w:ascii="Calibri" w:hAnsi="Calibri"/>
                <w:bCs/>
                <w:color w:val="000000"/>
                <w:sz w:val="18"/>
                <w:szCs w:val="18"/>
              </w:rPr>
            </w:pPr>
            <w:ins w:id="10450" w:author="Samuel Dent" w:date="2015-11-23T05:19:00Z">
              <w:r w:rsidRPr="00282471">
                <w:t>25.4</w:t>
              </w:r>
            </w:ins>
          </w:p>
        </w:tc>
        <w:tc>
          <w:tcPr>
            <w:tcW w:w="957" w:type="dxa"/>
            <w:tcBorders>
              <w:top w:val="single" w:sz="4" w:space="0" w:color="auto"/>
              <w:left w:val="nil"/>
              <w:bottom w:val="single" w:sz="4" w:space="0" w:color="auto"/>
              <w:right w:val="single" w:sz="4" w:space="0" w:color="auto"/>
            </w:tcBorders>
            <w:noWrap/>
            <w:hideMark/>
            <w:tcPrChange w:id="10451" w:author="Samuel Dent" w:date="2015-11-23T05:19: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5E9EE385" w14:textId="77777777" w:rsidR="00693397" w:rsidRPr="00282471" w:rsidRDefault="00693397" w:rsidP="00C04E8D">
            <w:pPr>
              <w:spacing w:line="276" w:lineRule="auto"/>
              <w:jc w:val="center"/>
              <w:rPr>
                <w:ins w:id="10452" w:author="Samuel Dent" w:date="2015-11-19T10:37:00Z"/>
                <w:rFonts w:ascii="Calibri" w:hAnsi="Calibri"/>
                <w:color w:val="000000"/>
                <w:sz w:val="18"/>
                <w:szCs w:val="18"/>
              </w:rPr>
            </w:pPr>
            <w:ins w:id="10453" w:author="Samuel Dent" w:date="2015-11-23T05:19:00Z">
              <w:r w:rsidRPr="00282471">
                <w:t>22.5</w:t>
              </w:r>
            </w:ins>
          </w:p>
        </w:tc>
        <w:tc>
          <w:tcPr>
            <w:tcW w:w="957" w:type="dxa"/>
            <w:tcBorders>
              <w:top w:val="single" w:sz="4" w:space="0" w:color="auto"/>
              <w:left w:val="nil"/>
              <w:bottom w:val="single" w:sz="4" w:space="0" w:color="auto"/>
              <w:right w:val="single" w:sz="4" w:space="0" w:color="auto"/>
            </w:tcBorders>
            <w:noWrap/>
            <w:hideMark/>
            <w:tcPrChange w:id="10454" w:author="Samuel Dent" w:date="2015-11-23T05:19: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108B5B8E" w14:textId="77777777" w:rsidR="00693397" w:rsidRPr="00282471" w:rsidRDefault="00693397" w:rsidP="00C04E8D">
            <w:pPr>
              <w:spacing w:line="276" w:lineRule="auto"/>
              <w:jc w:val="center"/>
              <w:rPr>
                <w:ins w:id="10455" w:author="Samuel Dent" w:date="2015-11-19T10:37:00Z"/>
                <w:rFonts w:ascii="Calibri" w:hAnsi="Calibri"/>
                <w:color w:val="000000"/>
                <w:sz w:val="18"/>
                <w:szCs w:val="18"/>
              </w:rPr>
            </w:pPr>
            <w:ins w:id="10456" w:author="Samuel Dent" w:date="2015-11-23T05:19:00Z">
              <w:r w:rsidRPr="00282471">
                <w:t>20.7</w:t>
              </w:r>
            </w:ins>
          </w:p>
        </w:tc>
        <w:tc>
          <w:tcPr>
            <w:tcW w:w="957" w:type="dxa"/>
            <w:tcBorders>
              <w:top w:val="single" w:sz="4" w:space="0" w:color="auto"/>
              <w:left w:val="nil"/>
              <w:bottom w:val="single" w:sz="4" w:space="0" w:color="auto"/>
              <w:right w:val="single" w:sz="4" w:space="0" w:color="auto"/>
            </w:tcBorders>
            <w:noWrap/>
            <w:hideMark/>
            <w:tcPrChange w:id="10457"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14:paraId="4D442230" w14:textId="77777777" w:rsidR="00693397" w:rsidRPr="00282471" w:rsidRDefault="00693397" w:rsidP="00C04E8D">
            <w:pPr>
              <w:spacing w:line="276" w:lineRule="auto"/>
              <w:jc w:val="center"/>
              <w:rPr>
                <w:ins w:id="10458" w:author="Samuel Dent" w:date="2015-11-19T10:37:00Z"/>
                <w:rFonts w:ascii="Calibri" w:hAnsi="Calibri"/>
                <w:color w:val="000000"/>
                <w:sz w:val="18"/>
                <w:szCs w:val="18"/>
              </w:rPr>
            </w:pPr>
            <w:ins w:id="10459" w:author="Samuel Dent" w:date="2015-11-23T05:19:00Z">
              <w:r w:rsidRPr="00282471">
                <w:t>18.3</w:t>
              </w:r>
            </w:ins>
          </w:p>
        </w:tc>
      </w:tr>
      <w:tr w:rsidR="00693397" w:rsidRPr="007D60B2" w14:paraId="315771F5" w14:textId="77777777" w:rsidTr="00C04E8D">
        <w:trPr>
          <w:trHeight w:val="255"/>
          <w:jc w:val="center"/>
          <w:ins w:id="10460" w:author="Samuel Dent" w:date="2015-11-19T10:37:00Z"/>
          <w:trPrChange w:id="10461" w:author="Samuel Dent" w:date="2015-11-23T05:19:00Z">
            <w:trPr>
              <w:gridBefore w:val="1"/>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10462" w:author="Samuel Dent" w:date="2015-11-23T05:19:00Z">
              <w:tcPr>
                <w:tcW w:w="1996"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22F743B" w14:textId="77777777" w:rsidR="00693397" w:rsidRPr="007D60B2" w:rsidRDefault="00693397" w:rsidP="00C04E8D">
            <w:pPr>
              <w:spacing w:line="276" w:lineRule="auto"/>
              <w:rPr>
                <w:ins w:id="10463" w:author="Samuel Dent" w:date="2015-11-19T10:37:00Z"/>
                <w:sz w:val="18"/>
                <w:szCs w:val="18"/>
              </w:rPr>
            </w:pPr>
            <w:ins w:id="10464" w:author="Samuel Dent" w:date="2015-11-23T05:24:00Z">
              <w:r w:rsidRPr="0026250F">
                <w:rPr>
                  <w:color w:val="000000" w:themeColor="text1"/>
                  <w:rPrChange w:id="10465" w:author="Samuel Dent" w:date="2015-12-17T07:42:00Z">
                    <w:rPr/>
                  </w:rPrChange>
                </w:rPr>
                <w:t>5 (Paducah, KY)</w:t>
              </w:r>
            </w:ins>
          </w:p>
        </w:tc>
        <w:tc>
          <w:tcPr>
            <w:tcW w:w="957" w:type="dxa"/>
            <w:tcBorders>
              <w:top w:val="single" w:sz="4" w:space="0" w:color="auto"/>
              <w:left w:val="nil"/>
              <w:bottom w:val="single" w:sz="4" w:space="0" w:color="auto"/>
              <w:right w:val="single" w:sz="4" w:space="0" w:color="auto"/>
            </w:tcBorders>
            <w:noWrap/>
            <w:hideMark/>
            <w:tcPrChange w:id="10466" w:author="Samuel Dent" w:date="2015-11-23T05:19: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318ACF34" w14:textId="77777777" w:rsidR="00693397" w:rsidRPr="00282471" w:rsidRDefault="00693397" w:rsidP="00C04E8D">
            <w:pPr>
              <w:spacing w:line="276" w:lineRule="auto"/>
              <w:jc w:val="center"/>
              <w:rPr>
                <w:ins w:id="10467" w:author="Samuel Dent" w:date="2015-11-19T10:37:00Z"/>
                <w:rFonts w:ascii="Calibri" w:hAnsi="Calibri"/>
                <w:bCs/>
                <w:color w:val="000000"/>
                <w:sz w:val="18"/>
                <w:szCs w:val="18"/>
              </w:rPr>
            </w:pPr>
            <w:ins w:id="10468" w:author="Samuel Dent" w:date="2015-11-23T05:19:00Z">
              <w:r w:rsidRPr="00282471">
                <w:t>27.8</w:t>
              </w:r>
            </w:ins>
          </w:p>
        </w:tc>
        <w:tc>
          <w:tcPr>
            <w:tcW w:w="957" w:type="dxa"/>
            <w:tcBorders>
              <w:top w:val="single" w:sz="4" w:space="0" w:color="auto"/>
              <w:left w:val="nil"/>
              <w:bottom w:val="single" w:sz="4" w:space="0" w:color="auto"/>
              <w:right w:val="single" w:sz="4" w:space="0" w:color="auto"/>
            </w:tcBorders>
            <w:noWrap/>
            <w:hideMark/>
            <w:tcPrChange w:id="10469" w:author="Samuel Dent" w:date="2015-11-23T05:19: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353BDA94" w14:textId="77777777" w:rsidR="00693397" w:rsidRPr="00282471" w:rsidRDefault="00693397" w:rsidP="00C04E8D">
            <w:pPr>
              <w:spacing w:line="276" w:lineRule="auto"/>
              <w:jc w:val="center"/>
              <w:rPr>
                <w:ins w:id="10470" w:author="Samuel Dent" w:date="2015-11-19T10:37:00Z"/>
                <w:rFonts w:ascii="Calibri" w:hAnsi="Calibri"/>
                <w:color w:val="000000"/>
                <w:sz w:val="18"/>
                <w:szCs w:val="18"/>
              </w:rPr>
            </w:pPr>
            <w:ins w:id="10471" w:author="Samuel Dent" w:date="2015-11-23T05:19:00Z">
              <w:r w:rsidRPr="00282471">
                <w:t>24.6</w:t>
              </w:r>
            </w:ins>
          </w:p>
        </w:tc>
        <w:tc>
          <w:tcPr>
            <w:tcW w:w="957" w:type="dxa"/>
            <w:tcBorders>
              <w:top w:val="single" w:sz="4" w:space="0" w:color="auto"/>
              <w:left w:val="nil"/>
              <w:bottom w:val="single" w:sz="4" w:space="0" w:color="auto"/>
              <w:right w:val="single" w:sz="4" w:space="0" w:color="auto"/>
            </w:tcBorders>
            <w:noWrap/>
            <w:hideMark/>
            <w:tcPrChange w:id="10472" w:author="Samuel Dent" w:date="2015-11-23T05:19: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543D2DB1" w14:textId="77777777" w:rsidR="00693397" w:rsidRPr="00282471" w:rsidRDefault="00693397" w:rsidP="00C04E8D">
            <w:pPr>
              <w:spacing w:line="276" w:lineRule="auto"/>
              <w:jc w:val="center"/>
              <w:rPr>
                <w:ins w:id="10473" w:author="Samuel Dent" w:date="2015-11-19T10:37:00Z"/>
                <w:rFonts w:ascii="Calibri" w:hAnsi="Calibri"/>
                <w:color w:val="000000"/>
                <w:sz w:val="18"/>
                <w:szCs w:val="18"/>
              </w:rPr>
            </w:pPr>
            <w:ins w:id="10474" w:author="Samuel Dent" w:date="2015-11-23T05:19:00Z">
              <w:r w:rsidRPr="00282471">
                <w:t>22.6</w:t>
              </w:r>
            </w:ins>
          </w:p>
        </w:tc>
        <w:tc>
          <w:tcPr>
            <w:tcW w:w="957" w:type="dxa"/>
            <w:tcBorders>
              <w:top w:val="single" w:sz="4" w:space="0" w:color="auto"/>
              <w:left w:val="nil"/>
              <w:bottom w:val="single" w:sz="4" w:space="0" w:color="auto"/>
              <w:right w:val="single" w:sz="4" w:space="0" w:color="auto"/>
            </w:tcBorders>
            <w:noWrap/>
            <w:hideMark/>
            <w:tcPrChange w:id="10475"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14:paraId="4A0EB58B" w14:textId="77777777" w:rsidR="00693397" w:rsidRPr="00282471" w:rsidRDefault="00693397" w:rsidP="00C04E8D">
            <w:pPr>
              <w:spacing w:line="276" w:lineRule="auto"/>
              <w:jc w:val="center"/>
              <w:rPr>
                <w:ins w:id="10476" w:author="Samuel Dent" w:date="2015-11-19T10:37:00Z"/>
                <w:rFonts w:ascii="Calibri" w:hAnsi="Calibri"/>
                <w:color w:val="000000"/>
                <w:sz w:val="18"/>
                <w:szCs w:val="18"/>
              </w:rPr>
            </w:pPr>
            <w:ins w:id="10477" w:author="Samuel Dent" w:date="2015-11-23T05:19:00Z">
              <w:r w:rsidRPr="00282471">
                <w:t>20.0</w:t>
              </w:r>
            </w:ins>
          </w:p>
        </w:tc>
      </w:tr>
    </w:tbl>
    <w:p w14:paraId="02BBA364" w14:textId="77777777" w:rsidR="00693397" w:rsidRDefault="00693397" w:rsidP="00693397">
      <w:pPr>
        <w:ind w:left="1440" w:hanging="720"/>
        <w:rPr>
          <w:ins w:id="10478" w:author="Samuel Dent" w:date="2015-11-19T10:37:00Z"/>
          <w:rFonts w:cstheme="minorHAnsi"/>
        </w:rPr>
      </w:pPr>
    </w:p>
    <w:p w14:paraId="7377EF91" w14:textId="77777777" w:rsidR="00693397" w:rsidRPr="00B41203" w:rsidDel="008649A3" w:rsidRDefault="00693397" w:rsidP="00693397">
      <w:pPr>
        <w:ind w:left="1440" w:hanging="720"/>
        <w:rPr>
          <w:del w:id="10479" w:author="Samuel Dent" w:date="2015-11-19T10:38:00Z"/>
          <w:rFonts w:cstheme="minorHAnsi"/>
        </w:rPr>
      </w:pPr>
    </w:p>
    <w:tbl>
      <w:tblPr>
        <w:tblW w:w="6798" w:type="dxa"/>
        <w:jc w:val="center"/>
        <w:tblLook w:val="04A0" w:firstRow="1" w:lastRow="0" w:firstColumn="1" w:lastColumn="0" w:noHBand="0" w:noVBand="1"/>
      </w:tblPr>
      <w:tblGrid>
        <w:gridCol w:w="1180"/>
        <w:gridCol w:w="1790"/>
        <w:gridCol w:w="957"/>
        <w:gridCol w:w="957"/>
        <w:gridCol w:w="957"/>
        <w:gridCol w:w="957"/>
      </w:tblGrid>
      <w:tr w:rsidR="00693397" w:rsidRPr="00A05FC2" w:rsidDel="008649A3" w14:paraId="58D1B253" w14:textId="77777777" w:rsidTr="00C04E8D">
        <w:trPr>
          <w:trHeight w:val="255"/>
          <w:tblHeader/>
          <w:jc w:val="center"/>
          <w:del w:id="10480" w:author="Samuel Dent" w:date="2015-11-19T10:38:00Z"/>
        </w:trPr>
        <w:tc>
          <w:tcPr>
            <w:tcW w:w="1180" w:type="dxa"/>
            <w:tcBorders>
              <w:top w:val="nil"/>
              <w:left w:val="nil"/>
              <w:bottom w:val="nil"/>
              <w:right w:val="nil"/>
            </w:tcBorders>
            <w:shd w:val="clear" w:color="auto" w:fill="auto"/>
            <w:noWrap/>
            <w:vAlign w:val="bottom"/>
            <w:hideMark/>
          </w:tcPr>
          <w:p w14:paraId="5B2E8F61" w14:textId="77777777" w:rsidR="00693397" w:rsidRPr="00A05FC2" w:rsidDel="008649A3" w:rsidRDefault="00693397" w:rsidP="00C04E8D">
            <w:pPr>
              <w:rPr>
                <w:del w:id="10481" w:author="Samuel Dent" w:date="2015-11-19T10:38:00Z"/>
              </w:rPr>
            </w:pPr>
          </w:p>
        </w:tc>
        <w:tc>
          <w:tcPr>
            <w:tcW w:w="179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243F56D4" w14:textId="77777777" w:rsidR="00693397" w:rsidRPr="000B7BB6" w:rsidDel="008649A3" w:rsidRDefault="00693397" w:rsidP="00C04E8D">
            <w:pPr>
              <w:spacing w:after="100" w:afterAutospacing="1"/>
              <w:jc w:val="center"/>
              <w:rPr>
                <w:del w:id="10482" w:author="Samuel Dent" w:date="2015-11-19T10:38:00Z"/>
                <w:rFonts w:cstheme="minorHAnsi"/>
                <w:b/>
                <w:color w:val="FFFFFF" w:themeColor="background1"/>
              </w:rPr>
            </w:pPr>
            <w:del w:id="10483" w:author="Samuel Dent" w:date="2015-11-19T10:38:00Z">
              <w:r w:rsidRPr="000B7BB6" w:rsidDel="008649A3">
                <w:rPr>
                  <w:rFonts w:cstheme="minorHAnsi"/>
                  <w:b/>
                  <w:color w:val="FFFFFF" w:themeColor="background1"/>
                </w:rPr>
                <w:delText># Stories:</w:delText>
              </w:r>
            </w:del>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CF2CDA5" w14:textId="77777777" w:rsidR="00693397" w:rsidRPr="000B7BB6" w:rsidDel="008649A3" w:rsidRDefault="00693397" w:rsidP="00C04E8D">
            <w:pPr>
              <w:spacing w:after="100" w:afterAutospacing="1"/>
              <w:jc w:val="center"/>
              <w:rPr>
                <w:del w:id="10484" w:author="Samuel Dent" w:date="2015-11-19T10:38:00Z"/>
                <w:rFonts w:cstheme="minorHAnsi"/>
                <w:b/>
                <w:color w:val="FFFFFF" w:themeColor="background1"/>
              </w:rPr>
            </w:pPr>
            <w:del w:id="10485" w:author="Samuel Dent" w:date="2015-11-19T10:38:00Z">
              <w:r w:rsidRPr="000B7BB6" w:rsidDel="008649A3">
                <w:rPr>
                  <w:rFonts w:cstheme="minorHAnsi"/>
                  <w:b/>
                  <w:color w:val="FFFFFF" w:themeColor="background1"/>
                </w:rPr>
                <w:delText>1</w:delText>
              </w:r>
            </w:del>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79C8097B" w14:textId="77777777" w:rsidR="00693397" w:rsidRPr="000B7BB6" w:rsidDel="008649A3" w:rsidRDefault="00693397" w:rsidP="00C04E8D">
            <w:pPr>
              <w:spacing w:after="100" w:afterAutospacing="1"/>
              <w:jc w:val="center"/>
              <w:rPr>
                <w:del w:id="10486" w:author="Samuel Dent" w:date="2015-11-19T10:38:00Z"/>
                <w:rFonts w:cstheme="minorHAnsi"/>
                <w:b/>
                <w:color w:val="FFFFFF" w:themeColor="background1"/>
              </w:rPr>
            </w:pPr>
            <w:del w:id="10487" w:author="Samuel Dent" w:date="2015-11-19T10:38:00Z">
              <w:r w:rsidRPr="000B7BB6" w:rsidDel="008649A3">
                <w:rPr>
                  <w:rFonts w:cstheme="minorHAnsi"/>
                  <w:b/>
                  <w:color w:val="FFFFFF" w:themeColor="background1"/>
                </w:rPr>
                <w:delText>1.5</w:delText>
              </w:r>
            </w:del>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0A20AC06" w14:textId="77777777" w:rsidR="00693397" w:rsidRPr="000B7BB6" w:rsidDel="008649A3" w:rsidRDefault="00693397" w:rsidP="00C04E8D">
            <w:pPr>
              <w:spacing w:after="100" w:afterAutospacing="1"/>
              <w:jc w:val="center"/>
              <w:rPr>
                <w:del w:id="10488" w:author="Samuel Dent" w:date="2015-11-19T10:38:00Z"/>
                <w:rFonts w:cstheme="minorHAnsi"/>
                <w:b/>
                <w:color w:val="FFFFFF" w:themeColor="background1"/>
              </w:rPr>
            </w:pPr>
            <w:del w:id="10489" w:author="Samuel Dent" w:date="2015-11-19T10:38:00Z">
              <w:r w:rsidRPr="000B7BB6" w:rsidDel="008649A3">
                <w:rPr>
                  <w:rFonts w:cstheme="minorHAnsi"/>
                  <w:b/>
                  <w:color w:val="FFFFFF" w:themeColor="background1"/>
                </w:rPr>
                <w:delText>2</w:delText>
              </w:r>
            </w:del>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2740ADE" w14:textId="77777777" w:rsidR="00693397" w:rsidRPr="000B7BB6" w:rsidDel="008649A3" w:rsidRDefault="00693397" w:rsidP="00C04E8D">
            <w:pPr>
              <w:spacing w:after="100" w:afterAutospacing="1"/>
              <w:jc w:val="center"/>
              <w:rPr>
                <w:del w:id="10490" w:author="Samuel Dent" w:date="2015-11-19T10:38:00Z"/>
                <w:rFonts w:cstheme="minorHAnsi"/>
                <w:b/>
                <w:color w:val="FFFFFF" w:themeColor="background1"/>
              </w:rPr>
            </w:pPr>
            <w:del w:id="10491" w:author="Samuel Dent" w:date="2015-11-19T10:38:00Z">
              <w:r w:rsidRPr="000B7BB6" w:rsidDel="008649A3">
                <w:rPr>
                  <w:rFonts w:cstheme="minorHAnsi"/>
                  <w:b/>
                  <w:color w:val="FFFFFF" w:themeColor="background1"/>
                </w:rPr>
                <w:delText>3</w:delText>
              </w:r>
            </w:del>
          </w:p>
        </w:tc>
      </w:tr>
      <w:tr w:rsidR="00693397" w:rsidRPr="00A05FC2" w:rsidDel="008649A3" w14:paraId="3678E032" w14:textId="77777777" w:rsidTr="00C04E8D">
        <w:trPr>
          <w:trHeight w:val="255"/>
          <w:jc w:val="center"/>
          <w:del w:id="10492" w:author="Samuel Dent" w:date="2015-11-19T10:38:00Z"/>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0585" w14:textId="77777777" w:rsidR="00693397" w:rsidRPr="00A05FC2" w:rsidDel="008649A3" w:rsidRDefault="00693397" w:rsidP="00C04E8D">
            <w:pPr>
              <w:rPr>
                <w:del w:id="10493" w:author="Samuel Dent" w:date="2015-11-19T10:38:00Z"/>
              </w:rPr>
            </w:pPr>
            <w:del w:id="10494" w:author="Samuel Dent" w:date="2015-11-19T10:38:00Z">
              <w:r w:rsidRPr="00A05FC2" w:rsidDel="008649A3">
                <w:delText>Zone 2</w:delText>
              </w:r>
            </w:del>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14:paraId="11E7CAB0" w14:textId="77777777" w:rsidR="00693397" w:rsidRPr="00A05FC2" w:rsidDel="008649A3" w:rsidRDefault="00693397" w:rsidP="00C04E8D">
            <w:pPr>
              <w:rPr>
                <w:del w:id="10495" w:author="Samuel Dent" w:date="2015-11-19T10:38:00Z"/>
              </w:rPr>
            </w:pPr>
            <w:del w:id="10496" w:author="Samuel Dent" w:date="2015-11-19T10:38:00Z">
              <w:r w:rsidRPr="00A05FC2" w:rsidDel="008649A3">
                <w:delText>Well Shielded</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04576FB9" w14:textId="77777777" w:rsidR="00693397" w:rsidRPr="00A05FC2" w:rsidDel="008649A3" w:rsidRDefault="00693397" w:rsidP="00C04E8D">
            <w:pPr>
              <w:jc w:val="center"/>
              <w:rPr>
                <w:del w:id="10497" w:author="Samuel Dent" w:date="2015-11-19T10:38:00Z"/>
              </w:rPr>
            </w:pPr>
            <w:del w:id="10498" w:author="Samuel Dent" w:date="2015-11-19T10:38:00Z">
              <w:r w:rsidRPr="00A05FC2" w:rsidDel="008649A3">
                <w:delText>22.2</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2965BF03" w14:textId="77777777" w:rsidR="00693397" w:rsidRPr="00A05FC2" w:rsidDel="008649A3" w:rsidRDefault="00693397" w:rsidP="00C04E8D">
            <w:pPr>
              <w:jc w:val="center"/>
              <w:rPr>
                <w:del w:id="10499" w:author="Samuel Dent" w:date="2015-11-19T10:38:00Z"/>
              </w:rPr>
            </w:pPr>
            <w:del w:id="10500" w:author="Samuel Dent" w:date="2015-11-19T10:38:00Z">
              <w:r w:rsidRPr="00A05FC2" w:rsidDel="008649A3">
                <w:delText>20.0</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3F5D8F69" w14:textId="77777777" w:rsidR="00693397" w:rsidRPr="00A05FC2" w:rsidDel="008649A3" w:rsidRDefault="00693397" w:rsidP="00C04E8D">
            <w:pPr>
              <w:jc w:val="center"/>
              <w:rPr>
                <w:del w:id="10501" w:author="Samuel Dent" w:date="2015-11-19T10:38:00Z"/>
              </w:rPr>
            </w:pPr>
            <w:del w:id="10502" w:author="Samuel Dent" w:date="2015-11-19T10:38:00Z">
              <w:r w:rsidRPr="00A05FC2" w:rsidDel="008649A3">
                <w:delText>17.8</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03538744" w14:textId="77777777" w:rsidR="00693397" w:rsidRPr="00A05FC2" w:rsidDel="008649A3" w:rsidRDefault="00693397" w:rsidP="00C04E8D">
            <w:pPr>
              <w:jc w:val="center"/>
              <w:rPr>
                <w:del w:id="10503" w:author="Samuel Dent" w:date="2015-11-19T10:38:00Z"/>
              </w:rPr>
            </w:pPr>
            <w:del w:id="10504" w:author="Samuel Dent" w:date="2015-11-19T10:38:00Z">
              <w:r w:rsidRPr="00A05FC2" w:rsidDel="008649A3">
                <w:delText>15.5</w:delText>
              </w:r>
            </w:del>
          </w:p>
        </w:tc>
      </w:tr>
      <w:tr w:rsidR="00693397" w:rsidRPr="00A05FC2" w:rsidDel="008649A3" w14:paraId="470E21D6" w14:textId="77777777" w:rsidTr="00C04E8D">
        <w:trPr>
          <w:trHeight w:val="255"/>
          <w:jc w:val="center"/>
          <w:del w:id="10505" w:author="Samuel Dent" w:date="2015-11-19T10:38:00Z"/>
        </w:trPr>
        <w:tc>
          <w:tcPr>
            <w:tcW w:w="1180" w:type="dxa"/>
            <w:vMerge/>
            <w:tcBorders>
              <w:top w:val="single" w:sz="4" w:space="0" w:color="auto"/>
              <w:left w:val="single" w:sz="4" w:space="0" w:color="auto"/>
              <w:bottom w:val="single" w:sz="4" w:space="0" w:color="auto"/>
              <w:right w:val="single" w:sz="4" w:space="0" w:color="auto"/>
            </w:tcBorders>
            <w:vAlign w:val="center"/>
            <w:hideMark/>
          </w:tcPr>
          <w:p w14:paraId="563DA340" w14:textId="77777777" w:rsidR="00693397" w:rsidRPr="00A05FC2" w:rsidDel="008649A3" w:rsidRDefault="00693397" w:rsidP="00C04E8D">
            <w:pPr>
              <w:rPr>
                <w:del w:id="10506" w:author="Samuel Dent" w:date="2015-11-19T10:38:00Z"/>
              </w:rPr>
            </w:pP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14:paraId="15ACAADD" w14:textId="77777777" w:rsidR="00693397" w:rsidRPr="00A05FC2" w:rsidDel="008649A3" w:rsidRDefault="00693397" w:rsidP="00C04E8D">
            <w:pPr>
              <w:rPr>
                <w:del w:id="10507" w:author="Samuel Dent" w:date="2015-11-19T10:38:00Z"/>
              </w:rPr>
            </w:pPr>
            <w:del w:id="10508" w:author="Samuel Dent" w:date="2015-11-19T10:38:00Z">
              <w:r w:rsidRPr="00A05FC2" w:rsidDel="008649A3">
                <w:delText xml:space="preserve">Normal </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1C23A73F" w14:textId="77777777" w:rsidR="00693397" w:rsidRPr="00A05FC2" w:rsidDel="008649A3" w:rsidRDefault="00693397" w:rsidP="00C04E8D">
            <w:pPr>
              <w:jc w:val="center"/>
              <w:rPr>
                <w:del w:id="10509" w:author="Samuel Dent" w:date="2015-11-19T10:38:00Z"/>
              </w:rPr>
            </w:pPr>
            <w:del w:id="10510" w:author="Samuel Dent" w:date="2015-11-19T10:38:00Z">
              <w:r w:rsidRPr="00A05FC2" w:rsidDel="008649A3">
                <w:delText>18.5</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1ED3CFE4" w14:textId="77777777" w:rsidR="00693397" w:rsidRPr="00A05FC2" w:rsidDel="008649A3" w:rsidRDefault="00693397" w:rsidP="00C04E8D">
            <w:pPr>
              <w:jc w:val="center"/>
              <w:rPr>
                <w:del w:id="10511" w:author="Samuel Dent" w:date="2015-11-19T10:38:00Z"/>
              </w:rPr>
            </w:pPr>
            <w:del w:id="10512" w:author="Samuel Dent" w:date="2015-11-19T10:38:00Z">
              <w:r w:rsidRPr="00A05FC2" w:rsidDel="008649A3">
                <w:delText>16.7</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3EDB138D" w14:textId="77777777" w:rsidR="00693397" w:rsidRPr="00A05FC2" w:rsidDel="008649A3" w:rsidRDefault="00693397" w:rsidP="00C04E8D">
            <w:pPr>
              <w:jc w:val="center"/>
              <w:rPr>
                <w:del w:id="10513" w:author="Samuel Dent" w:date="2015-11-19T10:38:00Z"/>
              </w:rPr>
            </w:pPr>
            <w:del w:id="10514" w:author="Samuel Dent" w:date="2015-11-19T10:38:00Z">
              <w:r w:rsidRPr="00A05FC2" w:rsidDel="008649A3">
                <w:delText>14.8</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7589EB20" w14:textId="77777777" w:rsidR="00693397" w:rsidRPr="00A05FC2" w:rsidDel="008649A3" w:rsidRDefault="00693397" w:rsidP="00C04E8D">
            <w:pPr>
              <w:jc w:val="center"/>
              <w:rPr>
                <w:del w:id="10515" w:author="Samuel Dent" w:date="2015-11-19T10:38:00Z"/>
              </w:rPr>
            </w:pPr>
            <w:del w:id="10516" w:author="Samuel Dent" w:date="2015-11-19T10:38:00Z">
              <w:r w:rsidRPr="00A05FC2" w:rsidDel="008649A3">
                <w:delText>13.0</w:delText>
              </w:r>
            </w:del>
          </w:p>
        </w:tc>
      </w:tr>
      <w:tr w:rsidR="00693397" w:rsidRPr="00A05FC2" w:rsidDel="008649A3" w14:paraId="3A591E62" w14:textId="77777777" w:rsidTr="00C04E8D">
        <w:trPr>
          <w:trHeight w:val="255"/>
          <w:jc w:val="center"/>
          <w:del w:id="10517" w:author="Samuel Dent" w:date="2015-11-19T10:38:00Z"/>
        </w:trPr>
        <w:tc>
          <w:tcPr>
            <w:tcW w:w="1180" w:type="dxa"/>
            <w:vMerge/>
            <w:tcBorders>
              <w:top w:val="single" w:sz="4" w:space="0" w:color="auto"/>
              <w:left w:val="single" w:sz="4" w:space="0" w:color="auto"/>
              <w:bottom w:val="single" w:sz="4" w:space="0" w:color="auto"/>
              <w:right w:val="single" w:sz="4" w:space="0" w:color="auto"/>
            </w:tcBorders>
            <w:vAlign w:val="center"/>
            <w:hideMark/>
          </w:tcPr>
          <w:p w14:paraId="0434E849" w14:textId="77777777" w:rsidR="00693397" w:rsidRPr="00A05FC2" w:rsidDel="008649A3" w:rsidRDefault="00693397" w:rsidP="00C04E8D">
            <w:pPr>
              <w:rPr>
                <w:del w:id="10518" w:author="Samuel Dent" w:date="2015-11-19T10:38:00Z"/>
              </w:rPr>
            </w:pP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14:paraId="7CBFEE51" w14:textId="77777777" w:rsidR="00693397" w:rsidRPr="00A05FC2" w:rsidDel="008649A3" w:rsidRDefault="00693397" w:rsidP="00C04E8D">
            <w:pPr>
              <w:rPr>
                <w:del w:id="10519" w:author="Samuel Dent" w:date="2015-11-19T10:38:00Z"/>
              </w:rPr>
            </w:pPr>
            <w:del w:id="10520" w:author="Samuel Dent" w:date="2015-11-19T10:38:00Z">
              <w:r w:rsidRPr="00A05FC2" w:rsidDel="008649A3">
                <w:delText>Exposed</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6A26834C" w14:textId="77777777" w:rsidR="00693397" w:rsidRPr="00A05FC2" w:rsidDel="008649A3" w:rsidRDefault="00693397" w:rsidP="00C04E8D">
            <w:pPr>
              <w:jc w:val="center"/>
              <w:rPr>
                <w:del w:id="10521" w:author="Samuel Dent" w:date="2015-11-19T10:38:00Z"/>
              </w:rPr>
            </w:pPr>
            <w:del w:id="10522" w:author="Samuel Dent" w:date="2015-11-19T10:38:00Z">
              <w:r w:rsidRPr="00A05FC2" w:rsidDel="008649A3">
                <w:delText>16.7</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6287EDC6" w14:textId="77777777" w:rsidR="00693397" w:rsidRPr="00A05FC2" w:rsidDel="008649A3" w:rsidRDefault="00693397" w:rsidP="00C04E8D">
            <w:pPr>
              <w:jc w:val="center"/>
              <w:rPr>
                <w:del w:id="10523" w:author="Samuel Dent" w:date="2015-11-19T10:38:00Z"/>
              </w:rPr>
            </w:pPr>
            <w:del w:id="10524" w:author="Samuel Dent" w:date="2015-11-19T10:38:00Z">
              <w:r w:rsidRPr="00A05FC2" w:rsidDel="008649A3">
                <w:delText>15.0</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13B9A5BD" w14:textId="77777777" w:rsidR="00693397" w:rsidRPr="00A05FC2" w:rsidDel="008649A3" w:rsidRDefault="00693397" w:rsidP="00C04E8D">
            <w:pPr>
              <w:jc w:val="center"/>
              <w:rPr>
                <w:del w:id="10525" w:author="Samuel Dent" w:date="2015-11-19T10:38:00Z"/>
              </w:rPr>
            </w:pPr>
            <w:del w:id="10526" w:author="Samuel Dent" w:date="2015-11-19T10:38:00Z">
              <w:r w:rsidRPr="00A05FC2" w:rsidDel="008649A3">
                <w:delText>13.3</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54181136" w14:textId="77777777" w:rsidR="00693397" w:rsidRPr="00A05FC2" w:rsidDel="008649A3" w:rsidRDefault="00693397" w:rsidP="00C04E8D">
            <w:pPr>
              <w:jc w:val="center"/>
              <w:rPr>
                <w:del w:id="10527" w:author="Samuel Dent" w:date="2015-11-19T10:38:00Z"/>
              </w:rPr>
            </w:pPr>
            <w:del w:id="10528" w:author="Samuel Dent" w:date="2015-11-19T10:38:00Z">
              <w:r w:rsidRPr="00A05FC2" w:rsidDel="008649A3">
                <w:delText>11.7</w:delText>
              </w:r>
            </w:del>
          </w:p>
        </w:tc>
      </w:tr>
      <w:tr w:rsidR="00693397" w:rsidRPr="00A05FC2" w:rsidDel="008649A3" w14:paraId="50161B14" w14:textId="77777777" w:rsidTr="00C04E8D">
        <w:trPr>
          <w:trHeight w:val="255"/>
          <w:jc w:val="center"/>
          <w:del w:id="10529" w:author="Samuel Dent" w:date="2015-11-19T10:38:00Z"/>
        </w:trPr>
        <w:tc>
          <w:tcPr>
            <w:tcW w:w="1180" w:type="dxa"/>
            <w:vMerge w:val="restart"/>
            <w:tcBorders>
              <w:top w:val="single" w:sz="4" w:space="0" w:color="auto"/>
              <w:left w:val="single" w:sz="4" w:space="0" w:color="auto"/>
              <w:right w:val="single" w:sz="4" w:space="0" w:color="auto"/>
            </w:tcBorders>
            <w:vAlign w:val="center"/>
          </w:tcPr>
          <w:p w14:paraId="07EF604F" w14:textId="77777777" w:rsidR="00693397" w:rsidRPr="00A05FC2" w:rsidDel="008649A3" w:rsidRDefault="00693397" w:rsidP="00C04E8D">
            <w:pPr>
              <w:rPr>
                <w:del w:id="10530" w:author="Samuel Dent" w:date="2015-11-19T10:38:00Z"/>
              </w:rPr>
            </w:pPr>
            <w:del w:id="10531" w:author="Samuel Dent" w:date="2015-11-19T10:38:00Z">
              <w:r w:rsidRPr="00A05FC2" w:rsidDel="008649A3">
                <w:delText>Zone 3</w:delText>
              </w:r>
            </w:del>
          </w:p>
        </w:tc>
        <w:tc>
          <w:tcPr>
            <w:tcW w:w="1790" w:type="dxa"/>
            <w:tcBorders>
              <w:top w:val="single" w:sz="4" w:space="0" w:color="auto"/>
              <w:left w:val="nil"/>
              <w:bottom w:val="single" w:sz="4" w:space="0" w:color="auto"/>
              <w:right w:val="single" w:sz="4" w:space="0" w:color="auto"/>
            </w:tcBorders>
            <w:shd w:val="clear" w:color="auto" w:fill="auto"/>
            <w:noWrap/>
            <w:vAlign w:val="bottom"/>
          </w:tcPr>
          <w:p w14:paraId="054E6DDA" w14:textId="77777777" w:rsidR="00693397" w:rsidRPr="00A05FC2" w:rsidDel="008649A3" w:rsidRDefault="00693397" w:rsidP="00C04E8D">
            <w:pPr>
              <w:rPr>
                <w:del w:id="10532" w:author="Samuel Dent" w:date="2015-11-19T10:38:00Z"/>
              </w:rPr>
            </w:pPr>
            <w:del w:id="10533" w:author="Samuel Dent" w:date="2015-11-19T10:38:00Z">
              <w:r w:rsidRPr="00A05FC2" w:rsidDel="008649A3">
                <w:delText>Well Shielded</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2CD8EBAF" w14:textId="77777777" w:rsidR="00693397" w:rsidRPr="00A05FC2" w:rsidDel="008649A3" w:rsidRDefault="00693397" w:rsidP="00C04E8D">
            <w:pPr>
              <w:jc w:val="center"/>
              <w:rPr>
                <w:del w:id="10534" w:author="Samuel Dent" w:date="2015-11-19T10:38:00Z"/>
              </w:rPr>
            </w:pPr>
            <w:del w:id="10535" w:author="Samuel Dent" w:date="2015-11-19T10:38:00Z">
              <w:r w:rsidRPr="00A05FC2" w:rsidDel="008649A3">
                <w:delText>25.8</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18D667DA" w14:textId="77777777" w:rsidR="00693397" w:rsidRPr="00A05FC2" w:rsidDel="008649A3" w:rsidRDefault="00693397" w:rsidP="00C04E8D">
            <w:pPr>
              <w:jc w:val="center"/>
              <w:rPr>
                <w:del w:id="10536" w:author="Samuel Dent" w:date="2015-11-19T10:38:00Z"/>
              </w:rPr>
            </w:pPr>
            <w:del w:id="10537" w:author="Samuel Dent" w:date="2015-11-19T10:38:00Z">
              <w:r w:rsidRPr="00A05FC2" w:rsidDel="008649A3">
                <w:delText>23.2</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745AD069" w14:textId="77777777" w:rsidR="00693397" w:rsidRPr="00A05FC2" w:rsidDel="008649A3" w:rsidRDefault="00693397" w:rsidP="00C04E8D">
            <w:pPr>
              <w:jc w:val="center"/>
              <w:rPr>
                <w:del w:id="10538" w:author="Samuel Dent" w:date="2015-11-19T10:38:00Z"/>
              </w:rPr>
            </w:pPr>
            <w:del w:id="10539" w:author="Samuel Dent" w:date="2015-11-19T10:38:00Z">
              <w:r w:rsidRPr="00A05FC2" w:rsidDel="008649A3">
                <w:delText>20.6</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5AFA5184" w14:textId="77777777" w:rsidR="00693397" w:rsidRPr="00A05FC2" w:rsidDel="008649A3" w:rsidRDefault="00693397" w:rsidP="00C04E8D">
            <w:pPr>
              <w:jc w:val="center"/>
              <w:rPr>
                <w:del w:id="10540" w:author="Samuel Dent" w:date="2015-11-19T10:38:00Z"/>
              </w:rPr>
            </w:pPr>
            <w:del w:id="10541" w:author="Samuel Dent" w:date="2015-11-19T10:38:00Z">
              <w:r w:rsidRPr="00A05FC2" w:rsidDel="008649A3">
                <w:delText>18.1</w:delText>
              </w:r>
            </w:del>
          </w:p>
        </w:tc>
      </w:tr>
      <w:tr w:rsidR="00693397" w:rsidRPr="00A05FC2" w:rsidDel="008649A3" w14:paraId="3F7BA7D1" w14:textId="77777777" w:rsidTr="00C04E8D">
        <w:trPr>
          <w:trHeight w:val="255"/>
          <w:jc w:val="center"/>
          <w:del w:id="10542" w:author="Samuel Dent" w:date="2015-11-19T10:38:00Z"/>
        </w:trPr>
        <w:tc>
          <w:tcPr>
            <w:tcW w:w="1180" w:type="dxa"/>
            <w:vMerge/>
            <w:tcBorders>
              <w:left w:val="single" w:sz="4" w:space="0" w:color="auto"/>
              <w:right w:val="single" w:sz="4" w:space="0" w:color="auto"/>
            </w:tcBorders>
            <w:vAlign w:val="center"/>
          </w:tcPr>
          <w:p w14:paraId="7B19BE35" w14:textId="77777777" w:rsidR="00693397" w:rsidRPr="00A05FC2" w:rsidDel="008649A3" w:rsidRDefault="00693397" w:rsidP="00C04E8D">
            <w:pPr>
              <w:rPr>
                <w:del w:id="10543" w:author="Samuel Dent" w:date="2015-11-19T10:38:00Z"/>
              </w:rPr>
            </w:pPr>
          </w:p>
        </w:tc>
        <w:tc>
          <w:tcPr>
            <w:tcW w:w="1790" w:type="dxa"/>
            <w:tcBorders>
              <w:top w:val="single" w:sz="4" w:space="0" w:color="auto"/>
              <w:left w:val="nil"/>
              <w:bottom w:val="single" w:sz="4" w:space="0" w:color="auto"/>
              <w:right w:val="single" w:sz="4" w:space="0" w:color="auto"/>
            </w:tcBorders>
            <w:shd w:val="clear" w:color="auto" w:fill="auto"/>
            <w:noWrap/>
            <w:vAlign w:val="bottom"/>
          </w:tcPr>
          <w:p w14:paraId="25A2DF55" w14:textId="77777777" w:rsidR="00693397" w:rsidRPr="00A05FC2" w:rsidDel="008649A3" w:rsidRDefault="00693397" w:rsidP="00C04E8D">
            <w:pPr>
              <w:rPr>
                <w:del w:id="10544" w:author="Samuel Dent" w:date="2015-11-19T10:38:00Z"/>
              </w:rPr>
            </w:pPr>
            <w:del w:id="10545" w:author="Samuel Dent" w:date="2015-11-19T10:38:00Z">
              <w:r w:rsidRPr="00A05FC2" w:rsidDel="008649A3">
                <w:delText xml:space="preserve">Normal </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745E7EE4" w14:textId="77777777" w:rsidR="00693397" w:rsidRPr="00A05FC2" w:rsidDel="008649A3" w:rsidRDefault="00693397" w:rsidP="00C04E8D">
            <w:pPr>
              <w:jc w:val="center"/>
              <w:rPr>
                <w:del w:id="10546" w:author="Samuel Dent" w:date="2015-11-19T10:38:00Z"/>
              </w:rPr>
            </w:pPr>
            <w:del w:id="10547" w:author="Samuel Dent" w:date="2015-11-19T10:38:00Z">
              <w:r w:rsidRPr="00A05FC2" w:rsidDel="008649A3">
                <w:delText>21.5</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6836E7D0" w14:textId="77777777" w:rsidR="00693397" w:rsidRPr="00A05FC2" w:rsidDel="008649A3" w:rsidRDefault="00693397" w:rsidP="00C04E8D">
            <w:pPr>
              <w:jc w:val="center"/>
              <w:rPr>
                <w:del w:id="10548" w:author="Samuel Dent" w:date="2015-11-19T10:38:00Z"/>
              </w:rPr>
            </w:pPr>
            <w:del w:id="10549" w:author="Samuel Dent" w:date="2015-11-19T10:38:00Z">
              <w:r w:rsidRPr="00A05FC2" w:rsidDel="008649A3">
                <w:delText>19.4</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1D68017D" w14:textId="77777777" w:rsidR="00693397" w:rsidRPr="00A05FC2" w:rsidDel="008649A3" w:rsidRDefault="00693397" w:rsidP="00C04E8D">
            <w:pPr>
              <w:jc w:val="center"/>
              <w:rPr>
                <w:del w:id="10550" w:author="Samuel Dent" w:date="2015-11-19T10:38:00Z"/>
              </w:rPr>
            </w:pPr>
            <w:del w:id="10551" w:author="Samuel Dent" w:date="2015-11-19T10:38:00Z">
              <w:r w:rsidRPr="00A05FC2" w:rsidDel="008649A3">
                <w:delText>17.2</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3A0DD39B" w14:textId="77777777" w:rsidR="00693397" w:rsidRPr="00A05FC2" w:rsidDel="008649A3" w:rsidRDefault="00693397" w:rsidP="00C04E8D">
            <w:pPr>
              <w:jc w:val="center"/>
              <w:rPr>
                <w:del w:id="10552" w:author="Samuel Dent" w:date="2015-11-19T10:38:00Z"/>
              </w:rPr>
            </w:pPr>
            <w:del w:id="10553" w:author="Samuel Dent" w:date="2015-11-19T10:38:00Z">
              <w:r w:rsidRPr="00A05FC2" w:rsidDel="008649A3">
                <w:delText>15.1</w:delText>
              </w:r>
            </w:del>
          </w:p>
        </w:tc>
      </w:tr>
      <w:tr w:rsidR="00693397" w:rsidRPr="00A05FC2" w:rsidDel="008649A3" w14:paraId="2F516541" w14:textId="77777777" w:rsidTr="00C04E8D">
        <w:trPr>
          <w:trHeight w:val="255"/>
          <w:jc w:val="center"/>
          <w:del w:id="10554" w:author="Samuel Dent" w:date="2015-11-19T10:38:00Z"/>
        </w:trPr>
        <w:tc>
          <w:tcPr>
            <w:tcW w:w="1180" w:type="dxa"/>
            <w:vMerge/>
            <w:tcBorders>
              <w:left w:val="single" w:sz="4" w:space="0" w:color="auto"/>
              <w:bottom w:val="single" w:sz="4" w:space="0" w:color="auto"/>
              <w:right w:val="single" w:sz="4" w:space="0" w:color="auto"/>
            </w:tcBorders>
            <w:vAlign w:val="center"/>
          </w:tcPr>
          <w:p w14:paraId="05E1D3D9" w14:textId="77777777" w:rsidR="00693397" w:rsidRPr="00A05FC2" w:rsidDel="008649A3" w:rsidRDefault="00693397" w:rsidP="00C04E8D">
            <w:pPr>
              <w:rPr>
                <w:del w:id="10555" w:author="Samuel Dent" w:date="2015-11-19T10:38:00Z"/>
              </w:rPr>
            </w:pPr>
          </w:p>
        </w:tc>
        <w:tc>
          <w:tcPr>
            <w:tcW w:w="1790" w:type="dxa"/>
            <w:tcBorders>
              <w:top w:val="single" w:sz="4" w:space="0" w:color="auto"/>
              <w:left w:val="nil"/>
              <w:bottom w:val="single" w:sz="4" w:space="0" w:color="auto"/>
              <w:right w:val="single" w:sz="4" w:space="0" w:color="auto"/>
            </w:tcBorders>
            <w:shd w:val="clear" w:color="auto" w:fill="auto"/>
            <w:noWrap/>
            <w:vAlign w:val="bottom"/>
          </w:tcPr>
          <w:p w14:paraId="4388D3EB" w14:textId="77777777" w:rsidR="00693397" w:rsidRPr="00A05FC2" w:rsidDel="008649A3" w:rsidRDefault="00693397" w:rsidP="00C04E8D">
            <w:pPr>
              <w:rPr>
                <w:del w:id="10556" w:author="Samuel Dent" w:date="2015-11-19T10:38:00Z"/>
              </w:rPr>
            </w:pPr>
            <w:del w:id="10557" w:author="Samuel Dent" w:date="2015-11-19T10:38:00Z">
              <w:r w:rsidRPr="00A05FC2" w:rsidDel="008649A3">
                <w:delText>Exposed</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7336BF07" w14:textId="77777777" w:rsidR="00693397" w:rsidRPr="00A05FC2" w:rsidDel="008649A3" w:rsidRDefault="00693397" w:rsidP="00C04E8D">
            <w:pPr>
              <w:jc w:val="center"/>
              <w:rPr>
                <w:del w:id="10558" w:author="Samuel Dent" w:date="2015-11-19T10:38:00Z"/>
              </w:rPr>
            </w:pPr>
            <w:del w:id="10559" w:author="Samuel Dent" w:date="2015-11-19T10:38:00Z">
              <w:r w:rsidRPr="00A05FC2" w:rsidDel="008649A3">
                <w:delText>19.4</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164B5586" w14:textId="77777777" w:rsidR="00693397" w:rsidRPr="00A05FC2" w:rsidDel="008649A3" w:rsidRDefault="00693397" w:rsidP="00C04E8D">
            <w:pPr>
              <w:jc w:val="center"/>
              <w:rPr>
                <w:del w:id="10560" w:author="Samuel Dent" w:date="2015-11-19T10:38:00Z"/>
              </w:rPr>
            </w:pPr>
            <w:del w:id="10561" w:author="Samuel Dent" w:date="2015-11-19T10:38:00Z">
              <w:r w:rsidRPr="00A05FC2" w:rsidDel="008649A3">
                <w:delText>17.4</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631CB165" w14:textId="77777777" w:rsidR="00693397" w:rsidRPr="00A05FC2" w:rsidDel="008649A3" w:rsidRDefault="00693397" w:rsidP="00C04E8D">
            <w:pPr>
              <w:jc w:val="center"/>
              <w:rPr>
                <w:del w:id="10562" w:author="Samuel Dent" w:date="2015-11-19T10:38:00Z"/>
              </w:rPr>
            </w:pPr>
            <w:del w:id="10563" w:author="Samuel Dent" w:date="2015-11-19T10:38:00Z">
              <w:r w:rsidRPr="00A05FC2" w:rsidDel="008649A3">
                <w:delText>15.5</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5ECE66FA" w14:textId="77777777" w:rsidR="00693397" w:rsidRPr="00A05FC2" w:rsidDel="008649A3" w:rsidRDefault="00693397" w:rsidP="00C04E8D">
            <w:pPr>
              <w:jc w:val="center"/>
              <w:rPr>
                <w:del w:id="10564" w:author="Samuel Dent" w:date="2015-11-19T10:38:00Z"/>
              </w:rPr>
            </w:pPr>
            <w:del w:id="10565" w:author="Samuel Dent" w:date="2015-11-19T10:38:00Z">
              <w:r w:rsidRPr="00A05FC2" w:rsidDel="008649A3">
                <w:delText>13.5</w:delText>
              </w:r>
            </w:del>
          </w:p>
        </w:tc>
      </w:tr>
    </w:tbl>
    <w:p w14:paraId="60A63FAF" w14:textId="77777777" w:rsidR="00693397" w:rsidRPr="000B7BB6" w:rsidDel="008649A3" w:rsidRDefault="00693397" w:rsidP="00693397">
      <w:pPr>
        <w:ind w:left="1440" w:hanging="720"/>
        <w:rPr>
          <w:del w:id="10566" w:author="Samuel Dent" w:date="2015-11-19T10:38:00Z"/>
          <w:rFonts w:cstheme="minorHAnsi"/>
        </w:rPr>
      </w:pPr>
      <w:r w:rsidRPr="00B41203">
        <w:rPr>
          <w:rFonts w:cstheme="minorHAnsi"/>
        </w:rPr>
        <w:tab/>
      </w:r>
    </w:p>
    <w:p w14:paraId="64E60AF1" w14:textId="77777777" w:rsidR="00693397" w:rsidRPr="000B7BB6" w:rsidRDefault="00693397" w:rsidP="00693397">
      <w:pPr>
        <w:ind w:left="1440" w:hanging="720"/>
        <w:rPr>
          <w:rFonts w:cstheme="minorHAnsi"/>
        </w:rPr>
      </w:pPr>
      <w:del w:id="10567" w:author="Samuel Dent" w:date="2015-11-19T10:38:00Z">
        <w:r w:rsidRPr="000B7BB6" w:rsidDel="008649A3">
          <w:rPr>
            <w:rFonts w:cstheme="minorHAnsi"/>
          </w:rPr>
          <w:tab/>
        </w:r>
      </w:del>
      <w:r w:rsidRPr="000B7BB6">
        <w:rPr>
          <w:rFonts w:cstheme="minorHAnsi"/>
        </w:rPr>
        <w:t>HDD</w:t>
      </w:r>
      <w:r w:rsidRPr="000B7BB6">
        <w:rPr>
          <w:rFonts w:cstheme="minorHAnsi"/>
        </w:rPr>
        <w:tab/>
      </w:r>
      <w:r w:rsidRPr="000B7BB6">
        <w:rPr>
          <w:rFonts w:cstheme="minorHAnsi"/>
        </w:rPr>
        <w:tab/>
        <w:t>= Heating Degree Days</w:t>
      </w:r>
    </w:p>
    <w:p w14:paraId="683EAEBE" w14:textId="77777777" w:rsidR="00693397" w:rsidRPr="00B41203" w:rsidRDefault="00693397" w:rsidP="00693397">
      <w:pPr>
        <w:ind w:left="1440" w:hanging="720"/>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853"/>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Change w:id="10571" w:author="Samuel Dent" w:date="2015-11-23T05:16:00Z">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PrChange>
      </w:tblPr>
      <w:tblGrid>
        <w:gridCol w:w="1800"/>
        <w:gridCol w:w="1127"/>
        <w:tblGridChange w:id="10572">
          <w:tblGrid>
            <w:gridCol w:w="1800"/>
            <w:gridCol w:w="991"/>
          </w:tblGrid>
        </w:tblGridChange>
      </w:tblGrid>
      <w:tr w:rsidR="00693397" w:rsidRPr="00A05FC2" w14:paraId="0AB68981" w14:textId="77777777" w:rsidTr="00C04E8D">
        <w:trPr>
          <w:trHeight w:val="297"/>
          <w:tblHeader/>
          <w:jc w:val="center"/>
          <w:trPrChange w:id="10573" w:author="Samuel Dent" w:date="2015-11-23T05:16:00Z">
            <w:trPr>
              <w:trHeight w:val="297"/>
              <w:jc w:val="center"/>
            </w:trPr>
          </w:trPrChange>
        </w:trPr>
        <w:tc>
          <w:tcPr>
            <w:tcW w:w="1800" w:type="dxa"/>
            <w:shd w:val="clear" w:color="auto" w:fill="7F7F7F" w:themeFill="text1" w:themeFillTint="80"/>
            <w:vAlign w:val="center"/>
            <w:tcPrChange w:id="10574" w:author="Samuel Dent" w:date="2015-11-23T05:16:00Z">
              <w:tcPr>
                <w:tcW w:w="1800" w:type="dxa"/>
                <w:shd w:val="clear" w:color="auto" w:fill="7F7F7F" w:themeFill="text1" w:themeFillTint="80"/>
                <w:vAlign w:val="center"/>
              </w:tcPr>
            </w:tcPrChange>
          </w:tcPr>
          <w:p w14:paraId="47C29E24" w14:textId="77777777" w:rsidR="00693397" w:rsidRPr="000B7BB6" w:rsidRDefault="00693397" w:rsidP="00C04E8D">
            <w:pPr>
              <w:jc w:val="center"/>
              <w:rPr>
                <w:rFonts w:cstheme="minorHAnsi"/>
                <w:b/>
                <w:color w:val="FFFFFF" w:themeColor="background1"/>
              </w:rPr>
            </w:pPr>
            <w:r w:rsidRPr="000B7BB6">
              <w:rPr>
                <w:rFonts w:cstheme="minorHAnsi"/>
                <w:b/>
                <w:color w:val="FFFFFF" w:themeColor="background1"/>
              </w:rPr>
              <w:t>Climate Zone</w:t>
            </w:r>
          </w:p>
          <w:p w14:paraId="1039B33B" w14:textId="77777777" w:rsidR="00693397" w:rsidRPr="000B7BB6" w:rsidRDefault="00693397" w:rsidP="00C04E8D">
            <w:pPr>
              <w:jc w:val="center"/>
              <w:rPr>
                <w:rFonts w:cstheme="minorHAnsi"/>
                <w:b/>
                <w:color w:val="FFFFFF" w:themeColor="background1"/>
              </w:rPr>
            </w:pPr>
            <w:r w:rsidRPr="000B7BB6">
              <w:rPr>
                <w:rFonts w:cstheme="minorHAnsi"/>
                <w:b/>
                <w:color w:val="FFFFFF" w:themeColor="background1"/>
              </w:rPr>
              <w:t>(City based upon)</w:t>
            </w:r>
          </w:p>
        </w:tc>
        <w:tc>
          <w:tcPr>
            <w:tcW w:w="991" w:type="dxa"/>
            <w:shd w:val="clear" w:color="auto" w:fill="7F7F7F" w:themeFill="text1" w:themeFillTint="80"/>
            <w:noWrap/>
            <w:vAlign w:val="center"/>
            <w:hideMark/>
            <w:tcPrChange w:id="10575" w:author="Samuel Dent" w:date="2015-11-23T05:16:00Z">
              <w:tcPr>
                <w:tcW w:w="991" w:type="dxa"/>
                <w:shd w:val="clear" w:color="auto" w:fill="7F7F7F" w:themeFill="text1" w:themeFillTint="80"/>
                <w:noWrap/>
                <w:vAlign w:val="bottom"/>
                <w:hideMark/>
              </w:tcPr>
            </w:tcPrChange>
          </w:tcPr>
          <w:p w14:paraId="109DA458" w14:textId="77777777" w:rsidR="00693397" w:rsidRPr="000B7BB6" w:rsidRDefault="00693397" w:rsidP="00C04E8D">
            <w:pPr>
              <w:jc w:val="center"/>
              <w:rPr>
                <w:rFonts w:cstheme="minorHAnsi"/>
                <w:b/>
                <w:color w:val="FFFFFF" w:themeColor="background1"/>
              </w:rPr>
            </w:pPr>
            <w:ins w:id="10576" w:author="Samuel Dent" w:date="2015-11-19T10:39:00Z">
              <w:r>
                <w:rPr>
                  <w:rFonts w:cstheme="minorHAnsi"/>
                  <w:b/>
                  <w:color w:val="FFFFFF" w:themeColor="background1"/>
                </w:rPr>
                <w:t>HDD 60</w:t>
              </w:r>
            </w:ins>
            <w:del w:id="10577" w:author="Samuel Dent" w:date="2015-11-19T10:39:00Z">
              <w:r w:rsidRPr="000B7BB6" w:rsidDel="004D5F95">
                <w:rPr>
                  <w:rFonts w:cstheme="minorHAnsi"/>
                  <w:b/>
                  <w:color w:val="FFFFFF" w:themeColor="background1"/>
                </w:rPr>
                <w:delText>HDD 6</w:delText>
              </w:r>
              <w:r w:rsidDel="004D5F95">
                <w:rPr>
                  <w:rFonts w:cstheme="minorHAnsi"/>
                  <w:b/>
                  <w:color w:val="FFFFFF" w:themeColor="background1"/>
                </w:rPr>
                <w:delText>5</w:delText>
              </w:r>
            </w:del>
          </w:p>
        </w:tc>
      </w:tr>
      <w:tr w:rsidR="00693397" w:rsidRPr="00A05FC2" w14:paraId="7EDC21B1" w14:textId="77777777" w:rsidTr="00C04E8D">
        <w:trPr>
          <w:trHeight w:val="297"/>
          <w:jc w:val="center"/>
          <w:trPrChange w:id="10578" w:author="Samuel Dent" w:date="2015-11-19T10:39:00Z">
            <w:trPr>
              <w:trHeight w:val="297"/>
              <w:jc w:val="center"/>
            </w:trPr>
          </w:trPrChange>
        </w:trPr>
        <w:tc>
          <w:tcPr>
            <w:tcW w:w="1800" w:type="dxa"/>
            <w:vAlign w:val="center"/>
            <w:tcPrChange w:id="10579" w:author="Samuel Dent" w:date="2015-11-19T10:39:00Z">
              <w:tcPr>
                <w:tcW w:w="1800" w:type="dxa"/>
                <w:vAlign w:val="center"/>
              </w:tcPr>
            </w:tcPrChange>
          </w:tcPr>
          <w:p w14:paraId="17C5E2EC" w14:textId="77777777" w:rsidR="00693397" w:rsidRPr="00A05FC2" w:rsidRDefault="00693397" w:rsidP="00C04E8D">
            <w:r w:rsidRPr="00A05FC2">
              <w:t>1 (Rockford)</w:t>
            </w:r>
          </w:p>
        </w:tc>
        <w:tc>
          <w:tcPr>
            <w:tcW w:w="991" w:type="dxa"/>
            <w:shd w:val="clear" w:color="auto" w:fill="auto"/>
            <w:noWrap/>
            <w:hideMark/>
            <w:tcPrChange w:id="10580" w:author="Samuel Dent" w:date="2015-11-19T10:39:00Z">
              <w:tcPr>
                <w:tcW w:w="991" w:type="dxa"/>
                <w:shd w:val="clear" w:color="auto" w:fill="auto"/>
                <w:noWrap/>
                <w:vAlign w:val="bottom"/>
                <w:hideMark/>
              </w:tcPr>
            </w:tcPrChange>
          </w:tcPr>
          <w:p w14:paraId="1D9F2F09" w14:textId="77777777" w:rsidR="00693397" w:rsidRPr="00A05FC2" w:rsidRDefault="00693397" w:rsidP="00C04E8D">
            <w:pPr>
              <w:jc w:val="center"/>
            </w:pPr>
            <w:ins w:id="10581" w:author="Samuel Dent" w:date="2015-11-19T10:39:00Z">
              <w:r>
                <w:t>5,352</w:t>
              </w:r>
            </w:ins>
            <w:del w:id="10582" w:author="Samuel Dent" w:date="2015-11-19T10:39:00Z">
              <w:r w:rsidDel="004D5F95">
                <w:delText>6,569</w:delText>
              </w:r>
            </w:del>
          </w:p>
        </w:tc>
      </w:tr>
      <w:tr w:rsidR="00693397" w:rsidRPr="00A05FC2" w14:paraId="3D74379A" w14:textId="77777777" w:rsidTr="00C04E8D">
        <w:trPr>
          <w:trHeight w:val="297"/>
          <w:jc w:val="center"/>
          <w:trPrChange w:id="10583" w:author="Samuel Dent" w:date="2015-11-19T10:39:00Z">
            <w:trPr>
              <w:trHeight w:val="297"/>
              <w:jc w:val="center"/>
            </w:trPr>
          </w:trPrChange>
        </w:trPr>
        <w:tc>
          <w:tcPr>
            <w:tcW w:w="1800" w:type="dxa"/>
            <w:vAlign w:val="center"/>
            <w:tcPrChange w:id="10584" w:author="Samuel Dent" w:date="2015-11-19T10:39:00Z">
              <w:tcPr>
                <w:tcW w:w="1800" w:type="dxa"/>
                <w:vAlign w:val="center"/>
              </w:tcPr>
            </w:tcPrChange>
          </w:tcPr>
          <w:p w14:paraId="5E0570B2" w14:textId="77777777" w:rsidR="00693397" w:rsidRPr="00A05FC2" w:rsidRDefault="00693397" w:rsidP="00C04E8D">
            <w:r w:rsidRPr="00A05FC2">
              <w:lastRenderedPageBreak/>
              <w:t>2 (Chicago)</w:t>
            </w:r>
          </w:p>
        </w:tc>
        <w:tc>
          <w:tcPr>
            <w:tcW w:w="991" w:type="dxa"/>
            <w:shd w:val="clear" w:color="auto" w:fill="auto"/>
            <w:noWrap/>
            <w:hideMark/>
            <w:tcPrChange w:id="10585" w:author="Samuel Dent" w:date="2015-11-19T10:39:00Z">
              <w:tcPr>
                <w:tcW w:w="991" w:type="dxa"/>
                <w:shd w:val="clear" w:color="auto" w:fill="auto"/>
                <w:noWrap/>
                <w:vAlign w:val="bottom"/>
                <w:hideMark/>
              </w:tcPr>
            </w:tcPrChange>
          </w:tcPr>
          <w:p w14:paraId="11C13E00" w14:textId="77777777" w:rsidR="00693397" w:rsidRPr="00A05FC2" w:rsidRDefault="00693397" w:rsidP="00C04E8D">
            <w:pPr>
              <w:jc w:val="center"/>
            </w:pPr>
            <w:ins w:id="10586" w:author="Samuel Dent" w:date="2015-11-19T10:39:00Z">
              <w:r>
                <w:t>5,113</w:t>
              </w:r>
            </w:ins>
            <w:del w:id="10587" w:author="Samuel Dent" w:date="2015-11-19T10:39:00Z">
              <w:r w:rsidDel="004D5F95">
                <w:delText>6,339</w:delText>
              </w:r>
            </w:del>
          </w:p>
        </w:tc>
      </w:tr>
      <w:tr w:rsidR="00693397" w:rsidRPr="00A05FC2" w14:paraId="1B73D5EB" w14:textId="77777777" w:rsidTr="00C04E8D">
        <w:trPr>
          <w:trHeight w:val="297"/>
          <w:jc w:val="center"/>
          <w:trPrChange w:id="10588" w:author="Samuel Dent" w:date="2015-11-19T10:39:00Z">
            <w:trPr>
              <w:trHeight w:val="297"/>
              <w:jc w:val="center"/>
            </w:trPr>
          </w:trPrChange>
        </w:trPr>
        <w:tc>
          <w:tcPr>
            <w:tcW w:w="1800" w:type="dxa"/>
            <w:vAlign w:val="center"/>
            <w:tcPrChange w:id="10589" w:author="Samuel Dent" w:date="2015-11-19T10:39:00Z">
              <w:tcPr>
                <w:tcW w:w="1800" w:type="dxa"/>
                <w:vAlign w:val="center"/>
              </w:tcPr>
            </w:tcPrChange>
          </w:tcPr>
          <w:p w14:paraId="2E85F23A" w14:textId="77777777" w:rsidR="00693397" w:rsidRPr="00A05FC2" w:rsidRDefault="00693397" w:rsidP="00C04E8D">
            <w:r w:rsidRPr="00A05FC2">
              <w:t>3 (Springfield)</w:t>
            </w:r>
          </w:p>
        </w:tc>
        <w:tc>
          <w:tcPr>
            <w:tcW w:w="991" w:type="dxa"/>
            <w:shd w:val="clear" w:color="auto" w:fill="auto"/>
            <w:noWrap/>
            <w:hideMark/>
            <w:tcPrChange w:id="10590" w:author="Samuel Dent" w:date="2015-11-19T10:39:00Z">
              <w:tcPr>
                <w:tcW w:w="991" w:type="dxa"/>
                <w:shd w:val="clear" w:color="auto" w:fill="auto"/>
                <w:noWrap/>
                <w:vAlign w:val="bottom"/>
                <w:hideMark/>
              </w:tcPr>
            </w:tcPrChange>
          </w:tcPr>
          <w:p w14:paraId="63AA6865" w14:textId="77777777" w:rsidR="00693397" w:rsidRPr="00A05FC2" w:rsidRDefault="00693397" w:rsidP="00C04E8D">
            <w:pPr>
              <w:jc w:val="center"/>
            </w:pPr>
            <w:ins w:id="10591" w:author="Samuel Dent" w:date="2015-11-19T10:39:00Z">
              <w:r>
                <w:t>4,379</w:t>
              </w:r>
            </w:ins>
            <w:del w:id="10592" w:author="Samuel Dent" w:date="2015-11-19T10:39:00Z">
              <w:r w:rsidDel="004D5F95">
                <w:delText>5,497</w:delText>
              </w:r>
            </w:del>
          </w:p>
        </w:tc>
      </w:tr>
      <w:tr w:rsidR="00693397" w:rsidRPr="00A05FC2" w14:paraId="2A3B014D" w14:textId="77777777" w:rsidTr="00C04E8D">
        <w:trPr>
          <w:trHeight w:val="297"/>
          <w:jc w:val="center"/>
          <w:trPrChange w:id="10593" w:author="Samuel Dent" w:date="2015-11-19T10:39:00Z">
            <w:trPr>
              <w:trHeight w:val="297"/>
              <w:jc w:val="center"/>
            </w:trPr>
          </w:trPrChange>
        </w:trPr>
        <w:tc>
          <w:tcPr>
            <w:tcW w:w="1800" w:type="dxa"/>
            <w:vAlign w:val="center"/>
            <w:tcPrChange w:id="10594" w:author="Samuel Dent" w:date="2015-11-19T10:39:00Z">
              <w:tcPr>
                <w:tcW w:w="1800" w:type="dxa"/>
                <w:vAlign w:val="center"/>
              </w:tcPr>
            </w:tcPrChange>
          </w:tcPr>
          <w:p w14:paraId="45E24913" w14:textId="77777777" w:rsidR="00693397" w:rsidRPr="00A05FC2" w:rsidRDefault="00693397" w:rsidP="00C04E8D">
            <w:r w:rsidRPr="00A05FC2">
              <w:t>4 (Belleville)</w:t>
            </w:r>
          </w:p>
        </w:tc>
        <w:tc>
          <w:tcPr>
            <w:tcW w:w="991" w:type="dxa"/>
            <w:shd w:val="clear" w:color="auto" w:fill="auto"/>
            <w:noWrap/>
            <w:hideMark/>
            <w:tcPrChange w:id="10595" w:author="Samuel Dent" w:date="2015-11-19T10:39:00Z">
              <w:tcPr>
                <w:tcW w:w="991" w:type="dxa"/>
                <w:shd w:val="clear" w:color="auto" w:fill="auto"/>
                <w:noWrap/>
                <w:vAlign w:val="bottom"/>
                <w:hideMark/>
              </w:tcPr>
            </w:tcPrChange>
          </w:tcPr>
          <w:p w14:paraId="151A3A4B" w14:textId="77777777" w:rsidR="00693397" w:rsidRPr="00A05FC2" w:rsidRDefault="00693397" w:rsidP="00C04E8D">
            <w:pPr>
              <w:jc w:val="center"/>
            </w:pPr>
            <w:ins w:id="10596" w:author="Samuel Dent" w:date="2015-11-19T10:39:00Z">
              <w:r>
                <w:t>3,378</w:t>
              </w:r>
            </w:ins>
            <w:del w:id="10597" w:author="Samuel Dent" w:date="2015-11-19T10:39:00Z">
              <w:r w:rsidDel="004D5F95">
                <w:delText>4,379</w:delText>
              </w:r>
            </w:del>
          </w:p>
        </w:tc>
      </w:tr>
      <w:tr w:rsidR="00693397" w:rsidRPr="00A05FC2" w14:paraId="6F45DD5C" w14:textId="77777777" w:rsidTr="00C04E8D">
        <w:trPr>
          <w:trHeight w:val="297"/>
          <w:jc w:val="center"/>
          <w:trPrChange w:id="10598" w:author="Samuel Dent" w:date="2015-11-19T10:39:00Z">
            <w:trPr>
              <w:trHeight w:val="297"/>
              <w:jc w:val="center"/>
            </w:trPr>
          </w:trPrChange>
        </w:trPr>
        <w:tc>
          <w:tcPr>
            <w:tcW w:w="1800" w:type="dxa"/>
            <w:vAlign w:val="center"/>
            <w:tcPrChange w:id="10599" w:author="Samuel Dent" w:date="2015-11-19T10:39:00Z">
              <w:tcPr>
                <w:tcW w:w="1800" w:type="dxa"/>
                <w:vAlign w:val="center"/>
              </w:tcPr>
            </w:tcPrChange>
          </w:tcPr>
          <w:p w14:paraId="34ADA756" w14:textId="77777777" w:rsidR="00693397" w:rsidRPr="00A05FC2" w:rsidRDefault="00693397" w:rsidP="00C04E8D">
            <w:r w:rsidRPr="00A05FC2">
              <w:t>5 (Marion)</w:t>
            </w:r>
          </w:p>
        </w:tc>
        <w:tc>
          <w:tcPr>
            <w:tcW w:w="991" w:type="dxa"/>
            <w:shd w:val="clear" w:color="auto" w:fill="auto"/>
            <w:hideMark/>
            <w:tcPrChange w:id="10600" w:author="Samuel Dent" w:date="2015-11-19T10:39:00Z">
              <w:tcPr>
                <w:tcW w:w="991" w:type="dxa"/>
                <w:shd w:val="clear" w:color="auto" w:fill="auto"/>
                <w:vAlign w:val="bottom"/>
                <w:hideMark/>
              </w:tcPr>
            </w:tcPrChange>
          </w:tcPr>
          <w:p w14:paraId="04F96936" w14:textId="77777777" w:rsidR="00693397" w:rsidRPr="00A05FC2" w:rsidRDefault="00693397" w:rsidP="00C04E8D">
            <w:pPr>
              <w:jc w:val="center"/>
            </w:pPr>
            <w:ins w:id="10601" w:author="Samuel Dent" w:date="2015-11-19T10:39:00Z">
              <w:r>
                <w:t>3,438</w:t>
              </w:r>
            </w:ins>
            <w:del w:id="10602" w:author="Samuel Dent" w:date="2015-11-19T10:39:00Z">
              <w:r w:rsidDel="004D5F95">
                <w:delText>4,476</w:delText>
              </w:r>
            </w:del>
          </w:p>
        </w:tc>
      </w:tr>
    </w:tbl>
    <w:p w14:paraId="6649FAB8" w14:textId="77777777" w:rsidR="00693397" w:rsidRPr="00B41203" w:rsidRDefault="00693397" w:rsidP="00693397">
      <w:pPr>
        <w:rPr>
          <w:rFonts w:cstheme="minorHAnsi"/>
        </w:rPr>
      </w:pPr>
    </w:p>
    <w:p w14:paraId="3F245F0D" w14:textId="77777777" w:rsidR="00693397" w:rsidRPr="000B7BB6" w:rsidRDefault="00693397" w:rsidP="00693397">
      <w:pPr>
        <w:widowControl/>
        <w:ind w:left="720" w:firstLine="720"/>
        <w:jc w:val="left"/>
        <w:rPr>
          <w:rFonts w:cstheme="minorHAnsi"/>
        </w:rPr>
      </w:pPr>
      <w:proofErr w:type="gramStart"/>
      <w:r w:rsidRPr="00B41203">
        <w:rPr>
          <w:rFonts w:cstheme="minorHAnsi"/>
        </w:rPr>
        <w:t>ηHeat</w:t>
      </w:r>
      <w:proofErr w:type="gramEnd"/>
      <w:r w:rsidRPr="00B41203">
        <w:rPr>
          <w:rFonts w:cstheme="minorHAnsi"/>
        </w:rPr>
        <w:tab/>
      </w:r>
      <w:r w:rsidRPr="00B41203">
        <w:rPr>
          <w:rFonts w:cstheme="minorHAnsi"/>
        </w:rPr>
        <w:tab/>
        <w:t xml:space="preserve">= </w:t>
      </w:r>
      <w:r w:rsidRPr="000B7BB6">
        <w:rPr>
          <w:rFonts w:cstheme="minorHAnsi"/>
        </w:rPr>
        <w:t>Efficiency of heating system</w:t>
      </w:r>
    </w:p>
    <w:p w14:paraId="715F5960" w14:textId="77777777" w:rsidR="00693397" w:rsidRPr="000B7BB6" w:rsidRDefault="00693397" w:rsidP="00693397">
      <w:pPr>
        <w:rPr>
          <w:rFonts w:cstheme="minorHAnsi"/>
        </w:rPr>
      </w:pPr>
      <w:r w:rsidRPr="000B7BB6">
        <w:rPr>
          <w:rFonts w:cstheme="minorHAnsi"/>
        </w:rPr>
        <w:tab/>
      </w:r>
      <w:r w:rsidRPr="000B7BB6">
        <w:rPr>
          <w:rFonts w:cstheme="minorHAnsi"/>
        </w:rPr>
        <w:tab/>
      </w:r>
      <w:r w:rsidRPr="000B7BB6">
        <w:rPr>
          <w:rFonts w:cstheme="minorHAnsi"/>
        </w:rPr>
        <w:tab/>
      </w:r>
      <w:r w:rsidRPr="000B7BB6">
        <w:rPr>
          <w:rFonts w:cstheme="minorHAnsi"/>
        </w:rPr>
        <w:tab/>
        <w:t>= Actual. If not available refer to default table below</w:t>
      </w:r>
      <w:r w:rsidRPr="000B7BB6">
        <w:rPr>
          <w:rStyle w:val="FootnoteReference"/>
          <w:rFonts w:eastAsiaTheme="minorEastAsia"/>
        </w:rPr>
        <w:footnoteReference w:id="854"/>
      </w:r>
      <w:r w:rsidRPr="00B41203">
        <w:rPr>
          <w:rFonts w:cstheme="minorHAnsi"/>
        </w:rPr>
        <w:t>:</w:t>
      </w:r>
      <w:r w:rsidRPr="00B41203">
        <w:rPr>
          <w:rFonts w:cstheme="minorHAnsi"/>
        </w:rPr>
        <w:tab/>
      </w:r>
    </w:p>
    <w:tbl>
      <w:tblPr>
        <w:tblW w:w="5625" w:type="dxa"/>
        <w:jc w:val="center"/>
        <w:tblLook w:val="04A0" w:firstRow="1" w:lastRow="0" w:firstColumn="1" w:lastColumn="0" w:noHBand="0" w:noVBand="1"/>
      </w:tblPr>
      <w:tblGrid>
        <w:gridCol w:w="1464"/>
        <w:gridCol w:w="1317"/>
        <w:gridCol w:w="1082"/>
        <w:gridCol w:w="1762"/>
      </w:tblGrid>
      <w:tr w:rsidR="00693397" w:rsidRPr="00A05FC2" w14:paraId="72CD5427" w14:textId="77777777" w:rsidTr="00C04E8D">
        <w:trPr>
          <w:trHeight w:val="780"/>
          <w:jc w:val="center"/>
        </w:trPr>
        <w:tc>
          <w:tcPr>
            <w:tcW w:w="14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1F4A80A" w14:textId="77777777" w:rsidR="00693397" w:rsidRPr="000B7BB6" w:rsidRDefault="00693397" w:rsidP="00C04E8D">
            <w:pPr>
              <w:jc w:val="center"/>
              <w:rPr>
                <w:rFonts w:cstheme="minorHAnsi"/>
                <w:b/>
                <w:color w:val="FFFFFF" w:themeColor="background1"/>
              </w:rPr>
            </w:pPr>
            <w:r w:rsidRPr="000B7BB6">
              <w:rPr>
                <w:rFonts w:cstheme="minorHAnsi"/>
                <w:b/>
                <w:color w:val="FFFFFF" w:themeColor="background1"/>
              </w:rPr>
              <w:t>System Type</w:t>
            </w:r>
          </w:p>
        </w:tc>
        <w:tc>
          <w:tcPr>
            <w:tcW w:w="131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1DF84B0" w14:textId="77777777" w:rsidR="00693397" w:rsidRPr="000B7BB6" w:rsidRDefault="00693397" w:rsidP="00C04E8D">
            <w:pPr>
              <w:jc w:val="center"/>
              <w:rPr>
                <w:rFonts w:cstheme="minorHAnsi"/>
                <w:b/>
                <w:color w:val="FFFFFF" w:themeColor="background1"/>
              </w:rPr>
            </w:pPr>
            <w:r w:rsidRPr="000B7BB6">
              <w:rPr>
                <w:rFonts w:cstheme="minorHAnsi"/>
                <w:b/>
                <w:color w:val="FFFFFF" w:themeColor="background1"/>
              </w:rPr>
              <w:t>Age of Equipment</w:t>
            </w:r>
          </w:p>
        </w:tc>
        <w:tc>
          <w:tcPr>
            <w:tcW w:w="108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6F233ED" w14:textId="77777777" w:rsidR="00693397" w:rsidRPr="000B7BB6" w:rsidRDefault="00693397" w:rsidP="00C04E8D">
            <w:pPr>
              <w:jc w:val="center"/>
              <w:rPr>
                <w:rFonts w:cstheme="minorHAnsi"/>
                <w:b/>
                <w:color w:val="FFFFFF" w:themeColor="background1"/>
              </w:rPr>
            </w:pPr>
            <w:r w:rsidRPr="000B7BB6">
              <w:rPr>
                <w:rFonts w:cstheme="minorHAnsi"/>
                <w:b/>
                <w:color w:val="FFFFFF" w:themeColor="background1"/>
              </w:rPr>
              <w:t>HSPF Estimate</w:t>
            </w:r>
          </w:p>
        </w:tc>
        <w:tc>
          <w:tcPr>
            <w:tcW w:w="176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4BEB25D" w14:textId="77777777" w:rsidR="00693397" w:rsidRPr="000B7BB6" w:rsidRDefault="00693397" w:rsidP="00C04E8D">
            <w:pPr>
              <w:jc w:val="center"/>
              <w:rPr>
                <w:rFonts w:cstheme="minorHAnsi"/>
                <w:b/>
                <w:color w:val="FFFFFF" w:themeColor="background1"/>
              </w:rPr>
            </w:pPr>
            <w:r w:rsidRPr="000B7BB6">
              <w:rPr>
                <w:rFonts w:cstheme="minorHAnsi"/>
                <w:b/>
                <w:color w:val="FFFFFF" w:themeColor="background1"/>
              </w:rPr>
              <w:t>ηHeat (Effective COP Estimate)= (HSPF/3.413)*0.85</w:t>
            </w:r>
          </w:p>
        </w:tc>
      </w:tr>
      <w:tr w:rsidR="00693397" w:rsidRPr="00A05FC2" w14:paraId="7C0C5BE7" w14:textId="77777777" w:rsidTr="00C04E8D">
        <w:trPr>
          <w:trHeight w:val="60"/>
          <w:jc w:val="center"/>
        </w:trPr>
        <w:tc>
          <w:tcPr>
            <w:tcW w:w="1464" w:type="dxa"/>
            <w:vMerge w:val="restart"/>
            <w:tcBorders>
              <w:top w:val="single" w:sz="4" w:space="0" w:color="auto"/>
              <w:left w:val="single" w:sz="8" w:space="0" w:color="auto"/>
              <w:right w:val="single" w:sz="8" w:space="0" w:color="auto"/>
            </w:tcBorders>
            <w:shd w:val="clear" w:color="auto" w:fill="auto"/>
            <w:vAlign w:val="center"/>
            <w:hideMark/>
          </w:tcPr>
          <w:p w14:paraId="4A22491D" w14:textId="77777777" w:rsidR="00693397" w:rsidRPr="00A05FC2" w:rsidRDefault="00693397" w:rsidP="00C04E8D">
            <w:r w:rsidRPr="00A05FC2">
              <w:t>Heat Pump</w:t>
            </w:r>
          </w:p>
        </w:tc>
        <w:tc>
          <w:tcPr>
            <w:tcW w:w="1317" w:type="dxa"/>
            <w:tcBorders>
              <w:top w:val="single" w:sz="4" w:space="0" w:color="auto"/>
              <w:left w:val="nil"/>
              <w:bottom w:val="single" w:sz="8" w:space="0" w:color="auto"/>
              <w:right w:val="single" w:sz="8" w:space="0" w:color="auto"/>
            </w:tcBorders>
            <w:shd w:val="clear" w:color="auto" w:fill="auto"/>
            <w:vAlign w:val="center"/>
            <w:hideMark/>
          </w:tcPr>
          <w:p w14:paraId="205BBB93" w14:textId="77777777" w:rsidR="00693397" w:rsidRPr="00A05FC2" w:rsidRDefault="00693397" w:rsidP="00C04E8D">
            <w:r w:rsidRPr="00A05FC2">
              <w:t>Before 2006</w:t>
            </w:r>
          </w:p>
        </w:tc>
        <w:tc>
          <w:tcPr>
            <w:tcW w:w="1082" w:type="dxa"/>
            <w:tcBorders>
              <w:top w:val="single" w:sz="4" w:space="0" w:color="auto"/>
              <w:left w:val="nil"/>
              <w:bottom w:val="single" w:sz="8" w:space="0" w:color="auto"/>
              <w:right w:val="single" w:sz="8" w:space="0" w:color="auto"/>
            </w:tcBorders>
            <w:shd w:val="clear" w:color="auto" w:fill="auto"/>
            <w:vAlign w:val="center"/>
            <w:hideMark/>
          </w:tcPr>
          <w:p w14:paraId="7A37A84D" w14:textId="77777777" w:rsidR="00693397" w:rsidRPr="00A05FC2" w:rsidRDefault="00693397" w:rsidP="00C04E8D">
            <w:pPr>
              <w:jc w:val="center"/>
            </w:pPr>
            <w:r w:rsidRPr="00A05FC2">
              <w:t>6.8</w:t>
            </w:r>
          </w:p>
        </w:tc>
        <w:tc>
          <w:tcPr>
            <w:tcW w:w="1762" w:type="dxa"/>
            <w:tcBorders>
              <w:top w:val="single" w:sz="4" w:space="0" w:color="auto"/>
              <w:left w:val="nil"/>
              <w:bottom w:val="single" w:sz="8" w:space="0" w:color="auto"/>
              <w:right w:val="single" w:sz="8" w:space="0" w:color="auto"/>
            </w:tcBorders>
            <w:shd w:val="clear" w:color="auto" w:fill="auto"/>
            <w:vAlign w:val="center"/>
            <w:hideMark/>
          </w:tcPr>
          <w:p w14:paraId="44409120" w14:textId="77777777" w:rsidR="00693397" w:rsidRPr="00A05FC2" w:rsidRDefault="00693397" w:rsidP="00C04E8D">
            <w:pPr>
              <w:jc w:val="center"/>
            </w:pPr>
            <w:r w:rsidRPr="00A05FC2">
              <w:t>1.7</w:t>
            </w:r>
          </w:p>
        </w:tc>
      </w:tr>
      <w:tr w:rsidR="00693397" w:rsidRPr="00A05FC2" w14:paraId="29454B78" w14:textId="77777777" w:rsidTr="00C04E8D">
        <w:trPr>
          <w:trHeight w:val="60"/>
          <w:jc w:val="center"/>
        </w:trPr>
        <w:tc>
          <w:tcPr>
            <w:tcW w:w="1464" w:type="dxa"/>
            <w:vMerge/>
            <w:tcBorders>
              <w:left w:val="single" w:sz="8" w:space="0" w:color="auto"/>
              <w:right w:val="single" w:sz="8" w:space="0" w:color="auto"/>
            </w:tcBorders>
            <w:vAlign w:val="center"/>
            <w:hideMark/>
          </w:tcPr>
          <w:p w14:paraId="012EA09D" w14:textId="77777777" w:rsidR="00693397" w:rsidRPr="00A05FC2" w:rsidRDefault="00693397" w:rsidP="00C04E8D"/>
        </w:tc>
        <w:tc>
          <w:tcPr>
            <w:tcW w:w="1317" w:type="dxa"/>
            <w:tcBorders>
              <w:top w:val="nil"/>
              <w:left w:val="nil"/>
              <w:bottom w:val="single" w:sz="8" w:space="0" w:color="auto"/>
              <w:right w:val="single" w:sz="8" w:space="0" w:color="auto"/>
            </w:tcBorders>
            <w:shd w:val="clear" w:color="auto" w:fill="auto"/>
            <w:vAlign w:val="center"/>
            <w:hideMark/>
          </w:tcPr>
          <w:p w14:paraId="74D44587" w14:textId="77777777" w:rsidR="00693397" w:rsidRPr="00A05FC2" w:rsidRDefault="00693397" w:rsidP="00C04E8D">
            <w:r w:rsidRPr="00A05FC2">
              <w:t>2006</w:t>
            </w:r>
            <w:r>
              <w:t xml:space="preserve"> - 2014</w:t>
            </w:r>
          </w:p>
        </w:tc>
        <w:tc>
          <w:tcPr>
            <w:tcW w:w="1082" w:type="dxa"/>
            <w:tcBorders>
              <w:top w:val="nil"/>
              <w:left w:val="nil"/>
              <w:bottom w:val="single" w:sz="8" w:space="0" w:color="auto"/>
              <w:right w:val="single" w:sz="8" w:space="0" w:color="auto"/>
            </w:tcBorders>
            <w:shd w:val="clear" w:color="auto" w:fill="auto"/>
            <w:vAlign w:val="center"/>
            <w:hideMark/>
          </w:tcPr>
          <w:p w14:paraId="0E7C497A" w14:textId="77777777" w:rsidR="00693397" w:rsidRPr="00A05FC2" w:rsidRDefault="00693397" w:rsidP="00C04E8D">
            <w:pPr>
              <w:jc w:val="center"/>
            </w:pPr>
            <w:r w:rsidRPr="00A05FC2">
              <w:t>7.7</w:t>
            </w:r>
          </w:p>
        </w:tc>
        <w:tc>
          <w:tcPr>
            <w:tcW w:w="1762" w:type="dxa"/>
            <w:tcBorders>
              <w:top w:val="nil"/>
              <w:left w:val="nil"/>
              <w:bottom w:val="single" w:sz="8" w:space="0" w:color="auto"/>
              <w:right w:val="single" w:sz="8" w:space="0" w:color="auto"/>
            </w:tcBorders>
            <w:shd w:val="clear" w:color="auto" w:fill="auto"/>
            <w:vAlign w:val="center"/>
            <w:hideMark/>
          </w:tcPr>
          <w:p w14:paraId="511B8EE2" w14:textId="77777777" w:rsidR="00693397" w:rsidRPr="00A05FC2" w:rsidRDefault="00693397" w:rsidP="00C04E8D">
            <w:pPr>
              <w:jc w:val="center"/>
            </w:pPr>
            <w:r w:rsidRPr="00A05FC2">
              <w:t>1.92</w:t>
            </w:r>
          </w:p>
        </w:tc>
      </w:tr>
      <w:tr w:rsidR="00693397" w:rsidRPr="00A05FC2" w14:paraId="4D617934" w14:textId="77777777" w:rsidTr="00C04E8D">
        <w:trPr>
          <w:trHeight w:val="270"/>
          <w:jc w:val="center"/>
        </w:trPr>
        <w:tc>
          <w:tcPr>
            <w:tcW w:w="1464" w:type="dxa"/>
            <w:vMerge/>
            <w:tcBorders>
              <w:left w:val="single" w:sz="8" w:space="0" w:color="auto"/>
              <w:bottom w:val="single" w:sz="8" w:space="0" w:color="auto"/>
              <w:right w:val="single" w:sz="8" w:space="0" w:color="auto"/>
            </w:tcBorders>
            <w:shd w:val="clear" w:color="auto" w:fill="auto"/>
            <w:vAlign w:val="center"/>
          </w:tcPr>
          <w:p w14:paraId="626D0C7D" w14:textId="77777777" w:rsidR="00693397" w:rsidRPr="00A05FC2" w:rsidRDefault="00693397" w:rsidP="00C04E8D"/>
        </w:tc>
        <w:tc>
          <w:tcPr>
            <w:tcW w:w="1317" w:type="dxa"/>
            <w:tcBorders>
              <w:top w:val="nil"/>
              <w:left w:val="nil"/>
              <w:bottom w:val="single" w:sz="8" w:space="0" w:color="auto"/>
              <w:right w:val="single" w:sz="8" w:space="0" w:color="auto"/>
            </w:tcBorders>
            <w:shd w:val="clear" w:color="auto" w:fill="auto"/>
          </w:tcPr>
          <w:p w14:paraId="0C8505B5" w14:textId="77777777" w:rsidR="00693397" w:rsidRPr="00A05FC2" w:rsidRDefault="00693397" w:rsidP="00C04E8D">
            <w:r>
              <w:t xml:space="preserve">2015 on </w:t>
            </w:r>
          </w:p>
        </w:tc>
        <w:tc>
          <w:tcPr>
            <w:tcW w:w="1082" w:type="dxa"/>
            <w:tcBorders>
              <w:top w:val="nil"/>
              <w:left w:val="nil"/>
              <w:bottom w:val="single" w:sz="8" w:space="0" w:color="auto"/>
              <w:right w:val="single" w:sz="8" w:space="0" w:color="auto"/>
            </w:tcBorders>
            <w:shd w:val="clear" w:color="auto" w:fill="auto"/>
          </w:tcPr>
          <w:p w14:paraId="6638B29D" w14:textId="77777777" w:rsidR="00693397" w:rsidRPr="00A05FC2" w:rsidRDefault="00693397" w:rsidP="00C04E8D">
            <w:pPr>
              <w:jc w:val="center"/>
            </w:pPr>
            <w:r>
              <w:t>8.2</w:t>
            </w:r>
          </w:p>
        </w:tc>
        <w:tc>
          <w:tcPr>
            <w:tcW w:w="1762" w:type="dxa"/>
            <w:tcBorders>
              <w:top w:val="nil"/>
              <w:left w:val="nil"/>
              <w:bottom w:val="single" w:sz="8" w:space="0" w:color="auto"/>
              <w:right w:val="single" w:sz="8" w:space="0" w:color="auto"/>
            </w:tcBorders>
            <w:shd w:val="clear" w:color="auto" w:fill="auto"/>
          </w:tcPr>
          <w:p w14:paraId="28292447" w14:textId="77777777" w:rsidR="00693397" w:rsidRPr="00A05FC2" w:rsidRDefault="00693397" w:rsidP="00C04E8D">
            <w:pPr>
              <w:jc w:val="center"/>
            </w:pPr>
            <w:r>
              <w:t>2.40</w:t>
            </w:r>
          </w:p>
        </w:tc>
      </w:tr>
      <w:tr w:rsidR="00693397" w:rsidRPr="00A05FC2" w14:paraId="13858C7C" w14:textId="77777777" w:rsidTr="00C04E8D">
        <w:trPr>
          <w:trHeight w:val="270"/>
          <w:jc w:val="center"/>
        </w:trPr>
        <w:tc>
          <w:tcPr>
            <w:tcW w:w="1464" w:type="dxa"/>
            <w:tcBorders>
              <w:top w:val="nil"/>
              <w:left w:val="single" w:sz="8" w:space="0" w:color="auto"/>
              <w:bottom w:val="single" w:sz="8" w:space="0" w:color="auto"/>
              <w:right w:val="single" w:sz="8" w:space="0" w:color="auto"/>
            </w:tcBorders>
            <w:shd w:val="clear" w:color="auto" w:fill="auto"/>
            <w:vAlign w:val="center"/>
            <w:hideMark/>
          </w:tcPr>
          <w:p w14:paraId="2F73AFAF" w14:textId="77777777" w:rsidR="00693397" w:rsidRPr="00A05FC2" w:rsidRDefault="00693397" w:rsidP="00C04E8D">
            <w:r w:rsidRPr="00A05FC2">
              <w:t>Resistance</w:t>
            </w:r>
          </w:p>
        </w:tc>
        <w:tc>
          <w:tcPr>
            <w:tcW w:w="1317" w:type="dxa"/>
            <w:tcBorders>
              <w:top w:val="nil"/>
              <w:left w:val="nil"/>
              <w:bottom w:val="single" w:sz="8" w:space="0" w:color="auto"/>
              <w:right w:val="single" w:sz="8" w:space="0" w:color="auto"/>
            </w:tcBorders>
            <w:shd w:val="clear" w:color="auto" w:fill="auto"/>
            <w:vAlign w:val="center"/>
            <w:hideMark/>
          </w:tcPr>
          <w:p w14:paraId="0427A6B8" w14:textId="77777777" w:rsidR="00693397" w:rsidRPr="00A05FC2" w:rsidRDefault="00693397" w:rsidP="00C04E8D">
            <w:r w:rsidRPr="00A05FC2">
              <w:t>N/A</w:t>
            </w:r>
          </w:p>
        </w:tc>
        <w:tc>
          <w:tcPr>
            <w:tcW w:w="1082" w:type="dxa"/>
            <w:tcBorders>
              <w:top w:val="nil"/>
              <w:left w:val="nil"/>
              <w:bottom w:val="single" w:sz="8" w:space="0" w:color="auto"/>
              <w:right w:val="single" w:sz="8" w:space="0" w:color="auto"/>
            </w:tcBorders>
            <w:shd w:val="clear" w:color="auto" w:fill="auto"/>
            <w:vAlign w:val="center"/>
            <w:hideMark/>
          </w:tcPr>
          <w:p w14:paraId="003381AB" w14:textId="77777777" w:rsidR="00693397" w:rsidRPr="00A05FC2" w:rsidRDefault="00693397" w:rsidP="00C04E8D">
            <w:pPr>
              <w:jc w:val="center"/>
            </w:pPr>
            <w:r w:rsidRPr="00A05FC2">
              <w:t>N/A</w:t>
            </w:r>
          </w:p>
        </w:tc>
        <w:tc>
          <w:tcPr>
            <w:tcW w:w="1762" w:type="dxa"/>
            <w:tcBorders>
              <w:top w:val="nil"/>
              <w:left w:val="nil"/>
              <w:bottom w:val="single" w:sz="8" w:space="0" w:color="auto"/>
              <w:right w:val="single" w:sz="8" w:space="0" w:color="auto"/>
            </w:tcBorders>
            <w:shd w:val="clear" w:color="auto" w:fill="auto"/>
            <w:vAlign w:val="center"/>
            <w:hideMark/>
          </w:tcPr>
          <w:p w14:paraId="53021FAA" w14:textId="77777777" w:rsidR="00693397" w:rsidRPr="00A05FC2" w:rsidRDefault="00693397" w:rsidP="00C04E8D">
            <w:pPr>
              <w:jc w:val="center"/>
            </w:pPr>
            <w:r w:rsidRPr="00A05FC2">
              <w:t>1</w:t>
            </w:r>
          </w:p>
        </w:tc>
      </w:tr>
    </w:tbl>
    <w:p w14:paraId="056B3D1A" w14:textId="77777777" w:rsidR="00693397" w:rsidRPr="00A05FC2" w:rsidRDefault="00693397" w:rsidP="00693397"/>
    <w:p w14:paraId="7E13CFEE" w14:textId="77777777" w:rsidR="00693397" w:rsidRPr="00A05FC2" w:rsidRDefault="00693397" w:rsidP="00693397">
      <w:pPr>
        <w:ind w:left="2160" w:hanging="720"/>
        <w:rPr>
          <w:rFonts w:cstheme="minorHAnsi"/>
          <w:noProof/>
        </w:rPr>
      </w:pPr>
      <w:r w:rsidRPr="00A05FC2">
        <w:rPr>
          <w:rFonts w:cstheme="minorHAnsi"/>
          <w:noProof/>
        </w:rPr>
        <w:t>3412</w:t>
      </w:r>
      <w:r w:rsidRPr="00A05FC2">
        <w:rPr>
          <w:rFonts w:cstheme="minorHAnsi"/>
          <w:noProof/>
        </w:rPr>
        <w:tab/>
      </w:r>
      <w:r w:rsidRPr="00A05FC2">
        <w:rPr>
          <w:rFonts w:cstheme="minorHAnsi"/>
          <w:noProof/>
        </w:rPr>
        <w:tab/>
        <w:t>= Converts Btu to kWh</w:t>
      </w:r>
    </w:p>
    <w:p w14:paraId="591CD439" w14:textId="77777777" w:rsidR="00693397" w:rsidRDefault="00693397" w:rsidP="00693397">
      <w:r w:rsidRPr="007E08FC">
        <w:rPr>
          <w:noProof/>
        </w:rPr>
        <mc:AlternateContent>
          <mc:Choice Requires="wps">
            <w:drawing>
              <wp:inline distT="0" distB="0" distL="0" distR="0" wp14:anchorId="07E4F1DB" wp14:editId="751F0631">
                <wp:extent cx="5862918" cy="1711841"/>
                <wp:effectExtent l="0" t="0" r="24130" b="22225"/>
                <wp:docPr id="4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2918" cy="1711841"/>
                        </a:xfrm>
                        <a:prstGeom prst="rect">
                          <a:avLst/>
                        </a:prstGeom>
                        <a:solidFill>
                          <a:srgbClr val="FFFFFF"/>
                        </a:solidFill>
                        <a:ln w="9525">
                          <a:solidFill>
                            <a:srgbClr val="000000"/>
                          </a:solidFill>
                          <a:miter lim="800000"/>
                          <a:headEnd/>
                          <a:tailEnd/>
                        </a:ln>
                      </wps:spPr>
                      <wps:txbx>
                        <w:txbxContent>
                          <w:p w14:paraId="478812AB" w14:textId="77777777" w:rsidR="00F60751" w:rsidRPr="002F2634" w:rsidRDefault="00F60751" w:rsidP="00693397">
                            <w:pPr>
                              <w:rPr>
                                <w:rFonts w:cstheme="minorHAnsi"/>
                              </w:rPr>
                            </w:pPr>
                            <w:r w:rsidRPr="002F2634">
                              <w:rPr>
                                <w:rFonts w:cstheme="minorHAnsi"/>
                              </w:rPr>
                              <w:t xml:space="preserve">For example, </w:t>
                            </w:r>
                            <w:del w:id="10603" w:author="Samuel Dent" w:date="2015-11-23T05:18:00Z">
                              <w:r w:rsidRPr="002F2634" w:rsidDel="00282471">
                                <w:rPr>
                                  <w:rFonts w:cstheme="minorHAnsi"/>
                                </w:rPr>
                                <w:delText>a well shielded,</w:delText>
                              </w:r>
                            </w:del>
                            <w:ins w:id="10604" w:author="Samuel Dent" w:date="2015-11-23T05:18:00Z">
                              <w:r>
                                <w:rPr>
                                  <w:rFonts w:cstheme="minorHAnsi"/>
                                </w:rPr>
                                <w:t>a</w:t>
                              </w:r>
                            </w:ins>
                            <w:r w:rsidRPr="002F2634">
                              <w:rPr>
                                <w:rFonts w:cstheme="minorHAnsi"/>
                              </w:rPr>
                              <w:t xml:space="preserve"> 2 story single family home in Chicago with 10.5 SEER central cooling and a heat pump with COP of 2 (1.92 including distribution losses), has pre and post blower door test results of 3,400 and 2,250:</w:t>
                            </w:r>
                          </w:p>
                          <w:p w14:paraId="4A41035C" w14:textId="77777777" w:rsidR="00F60751" w:rsidRPr="002F2634" w:rsidRDefault="00F60751" w:rsidP="00693397">
                            <w:pPr>
                              <w:ind w:left="1440" w:hanging="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ΔkWh_cooling + ΔkWh_heating</w:t>
                            </w:r>
                          </w:p>
                          <w:p w14:paraId="3B2AC713" w14:textId="77777777" w:rsidR="00F60751" w:rsidRPr="002F2634" w:rsidRDefault="00F60751" w:rsidP="00693397">
                            <w:pPr>
                              <w:ind w:left="1440"/>
                              <w:rPr>
                                <w:rFonts w:cstheme="minorHAnsi"/>
                              </w:rPr>
                            </w:pPr>
                            <w:r w:rsidRPr="002F2634">
                              <w:rPr>
                                <w:rFonts w:cstheme="minorHAnsi"/>
                              </w:rPr>
                              <w:t xml:space="preserve">= [((((3,400 – 2,250) / </w:t>
                            </w:r>
                            <w:del w:id="10605" w:author="Samuel Dent" w:date="2015-11-19T10:49:00Z">
                              <w:r w:rsidRPr="002F2634" w:rsidDel="00393CE7">
                                <w:rPr>
                                  <w:rFonts w:cstheme="minorHAnsi"/>
                                </w:rPr>
                                <w:delText>22.2</w:delText>
                              </w:r>
                            </w:del>
                            <w:ins w:id="10606" w:author="Samuel Dent" w:date="2015-12-17T10:10:00Z">
                              <w:r>
                                <w:rPr>
                                  <w:rFonts w:cstheme="minorHAnsi"/>
                                </w:rPr>
                                <w:t>31.6</w:t>
                              </w:r>
                            </w:ins>
                            <w:r w:rsidRPr="002F2634">
                              <w:rPr>
                                <w:rFonts w:cstheme="minorHAnsi"/>
                              </w:rPr>
                              <w:t xml:space="preserve">) * 60 * 24 * 842 * 0.75 * 0.018) / (1000 * 10.5)) * </w:t>
                            </w:r>
                            <w:del w:id="10607" w:author="Samuel Dent" w:date="2015-11-05T07:36:00Z">
                              <w:r w:rsidRPr="002F2634" w:rsidDel="0051506E">
                                <w:rPr>
                                  <w:rFonts w:cstheme="minorHAnsi"/>
                                </w:rPr>
                                <w:delText>6.2</w:delText>
                              </w:r>
                            </w:del>
                            <w:ins w:id="10608" w:author="Samuel Dent" w:date="2015-11-19T10:49:00Z">
                              <w:r>
                                <w:rPr>
                                  <w:rFonts w:cstheme="minorHAnsi"/>
                                </w:rPr>
                                <w:t>3.</w:t>
                              </w:r>
                            </w:ins>
                            <w:ins w:id="10609" w:author="Samuel Dent" w:date="2015-11-23T05:25:00Z">
                              <w:r>
                                <w:rPr>
                                  <w:rFonts w:cstheme="minorHAnsi"/>
                                </w:rPr>
                                <w:t>2</w:t>
                              </w:r>
                            </w:ins>
                            <w:r w:rsidRPr="002F2634">
                              <w:rPr>
                                <w:rFonts w:cstheme="minorHAnsi"/>
                              </w:rPr>
                              <w:t xml:space="preserve">] + [((3,400 – 2,250) / </w:t>
                            </w:r>
                            <w:del w:id="10610" w:author="Samuel Dent" w:date="2015-11-19T10:49:00Z">
                              <w:r w:rsidRPr="002F2634" w:rsidDel="00393CE7">
                                <w:rPr>
                                  <w:rFonts w:cstheme="minorHAnsi"/>
                                </w:rPr>
                                <w:delText>17.8</w:delText>
                              </w:r>
                            </w:del>
                            <w:ins w:id="10611" w:author="Samuel Dent" w:date="2015-11-19T10:49:00Z">
                              <w:r>
                                <w:rPr>
                                  <w:rFonts w:cstheme="minorHAnsi"/>
                                </w:rPr>
                                <w:t>19.</w:t>
                              </w:r>
                            </w:ins>
                            <w:ins w:id="10612" w:author="Samuel Dent" w:date="2015-11-23T05:20:00Z">
                              <w:r>
                                <w:rPr>
                                  <w:rFonts w:cstheme="minorHAnsi"/>
                                </w:rPr>
                                <w:t>4</w:t>
                              </w:r>
                            </w:ins>
                            <w:r w:rsidRPr="002F2634">
                              <w:rPr>
                                <w:rFonts w:cstheme="minorHAnsi"/>
                              </w:rPr>
                              <w:t xml:space="preserve">)) * 60 * 24 * </w:t>
                            </w:r>
                            <w:del w:id="10613" w:author="Samuel Dent" w:date="2015-11-19T10:49:00Z">
                              <w:r w:rsidDel="00393CE7">
                                <w:rPr>
                                  <w:rFonts w:cstheme="minorHAnsi"/>
                                </w:rPr>
                                <w:delText>6339</w:delText>
                              </w:r>
                              <w:r w:rsidRPr="002F2634" w:rsidDel="00393CE7">
                                <w:rPr>
                                  <w:rFonts w:cstheme="minorHAnsi"/>
                                </w:rPr>
                                <w:delText xml:space="preserve"> </w:delText>
                              </w:r>
                            </w:del>
                            <w:ins w:id="10614" w:author="Samuel Dent" w:date="2015-11-19T10:49:00Z">
                              <w:r>
                                <w:rPr>
                                  <w:rFonts w:cstheme="minorHAnsi"/>
                                </w:rPr>
                                <w:t>5113</w:t>
                              </w:r>
                              <w:r w:rsidRPr="002F2634">
                                <w:rPr>
                                  <w:rFonts w:cstheme="minorHAnsi"/>
                                </w:rPr>
                                <w:t xml:space="preserve"> </w:t>
                              </w:r>
                            </w:ins>
                            <w:r w:rsidRPr="002F2634">
                              <w:rPr>
                                <w:rFonts w:cstheme="minorHAnsi"/>
                              </w:rPr>
                              <w:t>* 0.018 / (1.92 * 3,412)]</w:t>
                            </w:r>
                            <w:ins w:id="10615" w:author="Samuel Dent" w:date="2015-11-19T09:25:00Z">
                              <w:r>
                                <w:rPr>
                                  <w:rFonts w:cstheme="minorHAnsi"/>
                                </w:rPr>
                                <w:t xml:space="preserve"> </w:t>
                              </w:r>
                            </w:ins>
                          </w:p>
                          <w:p w14:paraId="7323F7E5" w14:textId="77777777" w:rsidR="00F60751" w:rsidRPr="002F2634" w:rsidRDefault="00F60751" w:rsidP="00693397">
                            <w:pPr>
                              <w:ind w:left="1440"/>
                              <w:rPr>
                                <w:rFonts w:cstheme="minorHAnsi"/>
                              </w:rPr>
                            </w:pPr>
                            <w:r w:rsidRPr="002F2634">
                              <w:rPr>
                                <w:rFonts w:cstheme="minorHAnsi"/>
                              </w:rPr>
                              <w:t xml:space="preserve">= </w:t>
                            </w:r>
                            <w:del w:id="10616" w:author="Samuel Dent" w:date="2015-11-05T07:37:00Z">
                              <w:r w:rsidRPr="002F2634" w:rsidDel="0051506E">
                                <w:rPr>
                                  <w:rFonts w:cstheme="minorHAnsi"/>
                                </w:rPr>
                                <w:delText>501</w:delText>
                              </w:r>
                            </w:del>
                            <w:ins w:id="10617" w:author="Samuel Dent" w:date="2015-11-23T05:21:00Z">
                              <w:r>
                                <w:rPr>
                                  <w:rFonts w:cstheme="minorHAnsi"/>
                                </w:rPr>
                                <w:t>1</w:t>
                              </w:r>
                            </w:ins>
                            <w:ins w:id="10618" w:author="Samuel Dent" w:date="2015-12-17T10:10:00Z">
                              <w:r>
                                <w:rPr>
                                  <w:rFonts w:cstheme="minorHAnsi"/>
                                </w:rPr>
                                <w:t>82</w:t>
                              </w:r>
                            </w:ins>
                            <w:r w:rsidRPr="002F2634">
                              <w:rPr>
                                <w:rFonts w:cstheme="minorHAnsi"/>
                              </w:rPr>
                              <w:t xml:space="preserve"> + </w:t>
                            </w:r>
                            <w:del w:id="10619" w:author="Samuel Dent" w:date="2015-11-19T10:51:00Z">
                              <w:r w:rsidDel="00393CE7">
                                <w:rPr>
                                  <w:rFonts w:cstheme="minorHAnsi"/>
                                </w:rPr>
                                <w:delText>1620</w:delText>
                              </w:r>
                            </w:del>
                            <w:ins w:id="10620" w:author="Samuel Dent" w:date="2015-11-19T10:51:00Z">
                              <w:r>
                                <w:rPr>
                                  <w:rFonts w:cstheme="minorHAnsi"/>
                                </w:rPr>
                                <w:t>1</w:t>
                              </w:r>
                            </w:ins>
                            <w:ins w:id="10621" w:author="Samuel Dent" w:date="2015-11-23T05:21:00Z">
                              <w:r>
                                <w:rPr>
                                  <w:rFonts w:cstheme="minorHAnsi"/>
                                </w:rPr>
                                <w:t>199</w:t>
                              </w:r>
                            </w:ins>
                            <w:del w:id="10622" w:author="Samuel Dent" w:date="2015-11-19T09:26:00Z">
                              <w:r w:rsidRPr="002F2634" w:rsidDel="00A107A7">
                                <w:rPr>
                                  <w:rFonts w:cstheme="minorHAnsi"/>
                                </w:rPr>
                                <w:delText xml:space="preserve">  </w:delText>
                              </w:r>
                            </w:del>
                          </w:p>
                          <w:p w14:paraId="45E9FDC8" w14:textId="77777777" w:rsidR="00F60751" w:rsidRPr="002F2634" w:rsidRDefault="00F60751" w:rsidP="00693397">
                            <w:pPr>
                              <w:ind w:left="1440"/>
                              <w:rPr>
                                <w:rFonts w:cstheme="minorHAnsi"/>
                              </w:rPr>
                            </w:pPr>
                            <w:r w:rsidRPr="002F2634">
                              <w:rPr>
                                <w:rFonts w:cstheme="minorHAnsi"/>
                              </w:rPr>
                              <w:t xml:space="preserve">= </w:t>
                            </w:r>
                            <w:del w:id="10623" w:author="Samuel Dent" w:date="2015-11-05T07:38:00Z">
                              <w:r w:rsidDel="0051506E">
                                <w:rPr>
                                  <w:rFonts w:cstheme="minorHAnsi"/>
                                </w:rPr>
                                <w:delText>2,121</w:delText>
                              </w:r>
                              <w:r w:rsidRPr="002F2634" w:rsidDel="0051506E">
                                <w:rPr>
                                  <w:rFonts w:cstheme="minorHAnsi"/>
                                </w:rPr>
                                <w:delText xml:space="preserve"> </w:delText>
                              </w:r>
                            </w:del>
                            <w:ins w:id="10624" w:author="Samuel Dent" w:date="2015-11-05T07:38:00Z">
                              <w:r>
                                <w:rPr>
                                  <w:rFonts w:cstheme="minorHAnsi"/>
                                </w:rPr>
                                <w:t>1,</w:t>
                              </w:r>
                            </w:ins>
                            <w:ins w:id="10625" w:author="Samuel Dent" w:date="2015-11-23T05:22:00Z">
                              <w:r>
                                <w:rPr>
                                  <w:rFonts w:cstheme="minorHAnsi"/>
                                </w:rPr>
                                <w:t>3</w:t>
                              </w:r>
                            </w:ins>
                            <w:ins w:id="10626" w:author="Samuel Dent" w:date="2015-12-17T10:10:00Z">
                              <w:r>
                                <w:rPr>
                                  <w:rFonts w:cstheme="minorHAnsi"/>
                                </w:rPr>
                                <w:t>81</w:t>
                              </w:r>
                            </w:ins>
                            <w:ins w:id="10627" w:author="Samuel Dent" w:date="2015-11-05T07:38:00Z">
                              <w:r>
                                <w:rPr>
                                  <w:rFonts w:cstheme="minorHAnsi"/>
                                </w:rPr>
                                <w:t xml:space="preserve"> </w:t>
                              </w:r>
                            </w:ins>
                            <w:r w:rsidRPr="002F2634">
                              <w:rPr>
                                <w:rFonts w:cstheme="minorHAnsi"/>
                              </w:rPr>
                              <w:t>kWh</w:t>
                            </w:r>
                          </w:p>
                          <w:p w14:paraId="3CB9C995" w14:textId="77777777" w:rsidR="00F60751" w:rsidRDefault="00F60751" w:rsidP="00693397"/>
                        </w:txbxContent>
                      </wps:txbx>
                      <wps:bodyPr rot="0" vert="horz" wrap="square" lIns="91440" tIns="45720" rIns="91440" bIns="45720" anchor="t" anchorCtr="0">
                        <a:noAutofit/>
                      </wps:bodyPr>
                    </wps:wsp>
                  </a:graphicData>
                </a:graphic>
              </wp:inline>
            </w:drawing>
          </mc:Choice>
          <mc:Fallback>
            <w:pict>
              <v:shape w14:anchorId="07E4F1DB" id="_x0000_s1111" type="#_x0000_t202" style="width:461.65pt;height:13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">
                <v:textbox>
                  <w:txbxContent>
                    <w:p w14:paraId="478812AB" w14:textId="77777777" w:rsidR="00F60751" w:rsidRPr="002F2634" w:rsidRDefault="00F60751" w:rsidP="00693397">
                      <w:pPr>
                        <w:rPr>
                          <w:rFonts w:cstheme="minorHAnsi"/>
                        </w:rPr>
                      </w:pPr>
                      <w:r w:rsidRPr="002F2634">
                        <w:rPr>
                          <w:rFonts w:cstheme="minorHAnsi"/>
                        </w:rPr>
                        <w:t xml:space="preserve">For example, </w:t>
                      </w:r>
                      <w:del w:id="10628" w:author="Samuel Dent" w:date="2015-11-23T05:18:00Z">
                        <w:r w:rsidRPr="002F2634" w:rsidDel="00282471">
                          <w:rPr>
                            <w:rFonts w:cstheme="minorHAnsi"/>
                          </w:rPr>
                          <w:delText>a well shielded,</w:delText>
                        </w:r>
                      </w:del>
                      <w:ins w:id="10629" w:author="Samuel Dent" w:date="2015-11-23T05:18:00Z">
                        <w:r>
                          <w:rPr>
                            <w:rFonts w:cstheme="minorHAnsi"/>
                          </w:rPr>
                          <w:t>a</w:t>
                        </w:r>
                      </w:ins>
                      <w:r w:rsidRPr="002F2634">
                        <w:rPr>
                          <w:rFonts w:cstheme="minorHAnsi"/>
                        </w:rPr>
                        <w:t xml:space="preserve"> 2 story single family home in Chicago with 10.5 SEER central cooling and a heat pump with COP of 2 (1.92 including distribution losses), has pre and post blower door test results of 3,400 and 2,250:</w:t>
                      </w:r>
                    </w:p>
                    <w:p w14:paraId="4A41035C" w14:textId="77777777" w:rsidR="00F60751" w:rsidRPr="002F2634" w:rsidRDefault="00F60751" w:rsidP="00693397">
                      <w:pPr>
                        <w:ind w:left="1440" w:hanging="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ΔkWh_cooling + ΔkWh_heating</w:t>
                      </w:r>
                    </w:p>
                    <w:p w14:paraId="3B2AC713" w14:textId="77777777" w:rsidR="00F60751" w:rsidRPr="002F2634" w:rsidRDefault="00F60751" w:rsidP="00693397">
                      <w:pPr>
                        <w:ind w:left="1440"/>
                        <w:rPr>
                          <w:rFonts w:cstheme="minorHAnsi"/>
                        </w:rPr>
                      </w:pPr>
                      <w:r w:rsidRPr="002F2634">
                        <w:rPr>
                          <w:rFonts w:cstheme="minorHAnsi"/>
                        </w:rPr>
                        <w:t xml:space="preserve">= [((((3,400 – 2,250) / </w:t>
                      </w:r>
                      <w:del w:id="10630" w:author="Samuel Dent" w:date="2015-11-19T10:49:00Z">
                        <w:r w:rsidRPr="002F2634" w:rsidDel="00393CE7">
                          <w:rPr>
                            <w:rFonts w:cstheme="minorHAnsi"/>
                          </w:rPr>
                          <w:delText>22.2</w:delText>
                        </w:r>
                      </w:del>
                      <w:ins w:id="10631" w:author="Samuel Dent" w:date="2015-12-17T10:10:00Z">
                        <w:r>
                          <w:rPr>
                            <w:rFonts w:cstheme="minorHAnsi"/>
                          </w:rPr>
                          <w:t>31.6</w:t>
                        </w:r>
                      </w:ins>
                      <w:r w:rsidRPr="002F2634">
                        <w:rPr>
                          <w:rFonts w:cstheme="minorHAnsi"/>
                        </w:rPr>
                        <w:t xml:space="preserve">) * 60 * 24 * 842 * 0.75 * 0.018) / (1000 * 10.5)) * </w:t>
                      </w:r>
                      <w:del w:id="10632" w:author="Samuel Dent" w:date="2015-11-05T07:36:00Z">
                        <w:r w:rsidRPr="002F2634" w:rsidDel="0051506E">
                          <w:rPr>
                            <w:rFonts w:cstheme="minorHAnsi"/>
                          </w:rPr>
                          <w:delText>6.2</w:delText>
                        </w:r>
                      </w:del>
                      <w:ins w:id="10633" w:author="Samuel Dent" w:date="2015-11-19T10:49:00Z">
                        <w:r>
                          <w:rPr>
                            <w:rFonts w:cstheme="minorHAnsi"/>
                          </w:rPr>
                          <w:t>3.</w:t>
                        </w:r>
                      </w:ins>
                      <w:ins w:id="10634" w:author="Samuel Dent" w:date="2015-11-23T05:25:00Z">
                        <w:r>
                          <w:rPr>
                            <w:rFonts w:cstheme="minorHAnsi"/>
                          </w:rPr>
                          <w:t>2</w:t>
                        </w:r>
                      </w:ins>
                      <w:r w:rsidRPr="002F2634">
                        <w:rPr>
                          <w:rFonts w:cstheme="minorHAnsi"/>
                        </w:rPr>
                        <w:t xml:space="preserve">] + [((3,400 – 2,250) / </w:t>
                      </w:r>
                      <w:del w:id="10635" w:author="Samuel Dent" w:date="2015-11-19T10:49:00Z">
                        <w:r w:rsidRPr="002F2634" w:rsidDel="00393CE7">
                          <w:rPr>
                            <w:rFonts w:cstheme="minorHAnsi"/>
                          </w:rPr>
                          <w:delText>17.8</w:delText>
                        </w:r>
                      </w:del>
                      <w:ins w:id="10636" w:author="Samuel Dent" w:date="2015-11-19T10:49:00Z">
                        <w:r>
                          <w:rPr>
                            <w:rFonts w:cstheme="minorHAnsi"/>
                          </w:rPr>
                          <w:t>19.</w:t>
                        </w:r>
                      </w:ins>
                      <w:ins w:id="10637" w:author="Samuel Dent" w:date="2015-11-23T05:20:00Z">
                        <w:r>
                          <w:rPr>
                            <w:rFonts w:cstheme="minorHAnsi"/>
                          </w:rPr>
                          <w:t>4</w:t>
                        </w:r>
                      </w:ins>
                      <w:r w:rsidRPr="002F2634">
                        <w:rPr>
                          <w:rFonts w:cstheme="minorHAnsi"/>
                        </w:rPr>
                        <w:t xml:space="preserve">)) * 60 * 24 * </w:t>
                      </w:r>
                      <w:del w:id="10638" w:author="Samuel Dent" w:date="2015-11-19T10:49:00Z">
                        <w:r w:rsidDel="00393CE7">
                          <w:rPr>
                            <w:rFonts w:cstheme="minorHAnsi"/>
                          </w:rPr>
                          <w:delText>6339</w:delText>
                        </w:r>
                        <w:r w:rsidRPr="002F2634" w:rsidDel="00393CE7">
                          <w:rPr>
                            <w:rFonts w:cstheme="minorHAnsi"/>
                          </w:rPr>
                          <w:delText xml:space="preserve"> </w:delText>
                        </w:r>
                      </w:del>
                      <w:ins w:id="10639" w:author="Samuel Dent" w:date="2015-11-19T10:49:00Z">
                        <w:r>
                          <w:rPr>
                            <w:rFonts w:cstheme="minorHAnsi"/>
                          </w:rPr>
                          <w:t>5113</w:t>
                        </w:r>
                        <w:r w:rsidRPr="002F2634">
                          <w:rPr>
                            <w:rFonts w:cstheme="minorHAnsi"/>
                          </w:rPr>
                          <w:t xml:space="preserve"> </w:t>
                        </w:r>
                      </w:ins>
                      <w:r w:rsidRPr="002F2634">
                        <w:rPr>
                          <w:rFonts w:cstheme="minorHAnsi"/>
                        </w:rPr>
                        <w:t>* 0.018 / (1.92 * 3,412)]</w:t>
                      </w:r>
                      <w:ins w:id="10640" w:author="Samuel Dent" w:date="2015-11-19T09:25:00Z">
                        <w:r>
                          <w:rPr>
                            <w:rFonts w:cstheme="minorHAnsi"/>
                          </w:rPr>
                          <w:t xml:space="preserve"> </w:t>
                        </w:r>
                      </w:ins>
                    </w:p>
                    <w:p w14:paraId="7323F7E5" w14:textId="77777777" w:rsidR="00F60751" w:rsidRPr="002F2634" w:rsidRDefault="00F60751" w:rsidP="00693397">
                      <w:pPr>
                        <w:ind w:left="1440"/>
                        <w:rPr>
                          <w:rFonts w:cstheme="minorHAnsi"/>
                        </w:rPr>
                      </w:pPr>
                      <w:r w:rsidRPr="002F2634">
                        <w:rPr>
                          <w:rFonts w:cstheme="minorHAnsi"/>
                        </w:rPr>
                        <w:t xml:space="preserve">= </w:t>
                      </w:r>
                      <w:del w:id="10641" w:author="Samuel Dent" w:date="2015-11-05T07:37:00Z">
                        <w:r w:rsidRPr="002F2634" w:rsidDel="0051506E">
                          <w:rPr>
                            <w:rFonts w:cstheme="minorHAnsi"/>
                          </w:rPr>
                          <w:delText>501</w:delText>
                        </w:r>
                      </w:del>
                      <w:ins w:id="10642" w:author="Samuel Dent" w:date="2015-11-23T05:21:00Z">
                        <w:r>
                          <w:rPr>
                            <w:rFonts w:cstheme="minorHAnsi"/>
                          </w:rPr>
                          <w:t>1</w:t>
                        </w:r>
                      </w:ins>
                      <w:ins w:id="10643" w:author="Samuel Dent" w:date="2015-12-17T10:10:00Z">
                        <w:r>
                          <w:rPr>
                            <w:rFonts w:cstheme="minorHAnsi"/>
                          </w:rPr>
                          <w:t>82</w:t>
                        </w:r>
                      </w:ins>
                      <w:r w:rsidRPr="002F2634">
                        <w:rPr>
                          <w:rFonts w:cstheme="minorHAnsi"/>
                        </w:rPr>
                        <w:t xml:space="preserve"> + </w:t>
                      </w:r>
                      <w:del w:id="10644" w:author="Samuel Dent" w:date="2015-11-19T10:51:00Z">
                        <w:r w:rsidDel="00393CE7">
                          <w:rPr>
                            <w:rFonts w:cstheme="minorHAnsi"/>
                          </w:rPr>
                          <w:delText>1620</w:delText>
                        </w:r>
                      </w:del>
                      <w:ins w:id="10645" w:author="Samuel Dent" w:date="2015-11-19T10:51:00Z">
                        <w:r>
                          <w:rPr>
                            <w:rFonts w:cstheme="minorHAnsi"/>
                          </w:rPr>
                          <w:t>1</w:t>
                        </w:r>
                      </w:ins>
                      <w:ins w:id="10646" w:author="Samuel Dent" w:date="2015-11-23T05:21:00Z">
                        <w:r>
                          <w:rPr>
                            <w:rFonts w:cstheme="minorHAnsi"/>
                          </w:rPr>
                          <w:t>199</w:t>
                        </w:r>
                      </w:ins>
                      <w:del w:id="10647" w:author="Samuel Dent" w:date="2015-11-19T09:26:00Z">
                        <w:r w:rsidRPr="002F2634" w:rsidDel="00A107A7">
                          <w:rPr>
                            <w:rFonts w:cstheme="minorHAnsi"/>
                          </w:rPr>
                          <w:delText xml:space="preserve">  </w:delText>
                        </w:r>
                      </w:del>
                    </w:p>
                    <w:p w14:paraId="45E9FDC8" w14:textId="77777777" w:rsidR="00F60751" w:rsidRPr="002F2634" w:rsidRDefault="00F60751" w:rsidP="00693397">
                      <w:pPr>
                        <w:ind w:left="1440"/>
                        <w:rPr>
                          <w:rFonts w:cstheme="minorHAnsi"/>
                        </w:rPr>
                      </w:pPr>
                      <w:r w:rsidRPr="002F2634">
                        <w:rPr>
                          <w:rFonts w:cstheme="minorHAnsi"/>
                        </w:rPr>
                        <w:t xml:space="preserve">= </w:t>
                      </w:r>
                      <w:del w:id="10648" w:author="Samuel Dent" w:date="2015-11-05T07:38:00Z">
                        <w:r w:rsidDel="0051506E">
                          <w:rPr>
                            <w:rFonts w:cstheme="minorHAnsi"/>
                          </w:rPr>
                          <w:delText>2,121</w:delText>
                        </w:r>
                        <w:r w:rsidRPr="002F2634" w:rsidDel="0051506E">
                          <w:rPr>
                            <w:rFonts w:cstheme="minorHAnsi"/>
                          </w:rPr>
                          <w:delText xml:space="preserve"> </w:delText>
                        </w:r>
                      </w:del>
                      <w:ins w:id="10649" w:author="Samuel Dent" w:date="2015-11-05T07:38:00Z">
                        <w:r>
                          <w:rPr>
                            <w:rFonts w:cstheme="minorHAnsi"/>
                          </w:rPr>
                          <w:t>1,</w:t>
                        </w:r>
                      </w:ins>
                      <w:ins w:id="10650" w:author="Samuel Dent" w:date="2015-11-23T05:22:00Z">
                        <w:r>
                          <w:rPr>
                            <w:rFonts w:cstheme="minorHAnsi"/>
                          </w:rPr>
                          <w:t>3</w:t>
                        </w:r>
                      </w:ins>
                      <w:ins w:id="10651" w:author="Samuel Dent" w:date="2015-12-17T10:10:00Z">
                        <w:r>
                          <w:rPr>
                            <w:rFonts w:cstheme="minorHAnsi"/>
                          </w:rPr>
                          <w:t>81</w:t>
                        </w:r>
                      </w:ins>
                      <w:ins w:id="10652" w:author="Samuel Dent" w:date="2015-11-05T07:38:00Z">
                        <w:r>
                          <w:rPr>
                            <w:rFonts w:cstheme="minorHAnsi"/>
                          </w:rPr>
                          <w:t xml:space="preserve"> </w:t>
                        </w:r>
                      </w:ins>
                      <w:r w:rsidRPr="002F2634">
                        <w:rPr>
                          <w:rFonts w:cstheme="minorHAnsi"/>
                        </w:rPr>
                        <w:t>kWh</w:t>
                      </w:r>
                    </w:p>
                    <w:p w14:paraId="3CB9C995" w14:textId="77777777" w:rsidR="00F60751" w:rsidRDefault="00F60751" w:rsidP="00693397"/>
                  </w:txbxContent>
                </v:textbox>
                <w10:anchorlock/>
              </v:shape>
            </w:pict>
          </mc:Fallback>
        </mc:AlternateContent>
      </w:r>
    </w:p>
    <w:p w14:paraId="420664CD" w14:textId="77777777" w:rsidR="00693397" w:rsidRDefault="00693397" w:rsidP="00693397"/>
    <w:p w14:paraId="0A55DB00" w14:textId="77777777" w:rsidR="00693397" w:rsidRDefault="00693397">
      <w:pPr>
        <w:ind w:firstLine="720"/>
        <w:rPr>
          <w:rFonts w:cstheme="minorHAnsi"/>
        </w:rPr>
        <w:pPrChange w:id="10653" w:author="Samuel Dent" w:date="2015-11-19T09:06:00Z">
          <w:pPr>
            <w:ind w:left="720" w:firstLine="720"/>
          </w:pPr>
        </w:pPrChange>
      </w:pPr>
      <w:r w:rsidRPr="000B7BB6">
        <w:rPr>
          <w:rFonts w:cstheme="minorHAnsi"/>
        </w:rPr>
        <w:t>ΔkWh_heating</w:t>
      </w:r>
      <w:r>
        <w:rPr>
          <w:rFonts w:cstheme="minorHAnsi"/>
        </w:rPr>
        <w:tab/>
        <w:t xml:space="preserve">= If gas </w:t>
      </w:r>
      <w:r w:rsidRPr="001831E0">
        <w:rPr>
          <w:rFonts w:cstheme="minorHAnsi"/>
          <w:i/>
        </w:rPr>
        <w:t>furnace</w:t>
      </w:r>
      <w:r>
        <w:rPr>
          <w:rFonts w:cstheme="minorHAnsi"/>
        </w:rPr>
        <w:t xml:space="preserve"> heat, kWh savings for reduction in fan run time</w:t>
      </w:r>
    </w:p>
    <w:p w14:paraId="1ABF5044" w14:textId="77777777" w:rsidR="00693397" w:rsidRDefault="00693397" w:rsidP="00693397">
      <w:pPr>
        <w:widowControl/>
        <w:jc w:val="left"/>
        <w:rPr>
          <w:rFonts w:cstheme="minorHAnsi"/>
        </w:rPr>
      </w:pPr>
      <w:r>
        <w:rPr>
          <w:rFonts w:cstheme="minorHAnsi"/>
        </w:rPr>
        <w:tab/>
      </w:r>
      <w:r>
        <w:rPr>
          <w:rFonts w:cstheme="minorHAnsi"/>
        </w:rPr>
        <w:tab/>
      </w:r>
      <w:r>
        <w:rPr>
          <w:rFonts w:cstheme="minorHAnsi"/>
        </w:rPr>
        <w:tab/>
      </w:r>
      <w:r>
        <w:rPr>
          <w:rFonts w:cstheme="minorHAnsi"/>
        </w:rPr>
        <w:tab/>
        <w:t xml:space="preserve">= </w:t>
      </w:r>
      <w:r w:rsidRPr="000B7BB6">
        <w:rPr>
          <w:rFonts w:cstheme="minorHAnsi"/>
        </w:rPr>
        <w:t>ΔTherms</w:t>
      </w:r>
      <w:r>
        <w:rPr>
          <w:rFonts w:cstheme="minorHAnsi"/>
        </w:rPr>
        <w:t xml:space="preserve"> * </w:t>
      </w:r>
      <w:r w:rsidRPr="00B41203">
        <w:rPr>
          <w:rFonts w:cstheme="minorHAnsi"/>
          <w:noProof/>
        </w:rPr>
        <w:t>F</w:t>
      </w:r>
      <w:r w:rsidRPr="000B7BB6">
        <w:rPr>
          <w:rFonts w:cstheme="minorHAnsi"/>
          <w:noProof/>
          <w:vertAlign w:val="subscript"/>
        </w:rPr>
        <w:t>e</w:t>
      </w:r>
      <w:r>
        <w:rPr>
          <w:rFonts w:cstheme="minorHAnsi"/>
          <w:noProof/>
          <w:vertAlign w:val="subscript"/>
        </w:rPr>
        <w:t xml:space="preserve"> </w:t>
      </w:r>
      <w:r w:rsidRPr="00CB4C78">
        <w:rPr>
          <w:rFonts w:cstheme="minorHAnsi"/>
        </w:rPr>
        <w:t>* 29.3</w:t>
      </w:r>
    </w:p>
    <w:p w14:paraId="3876FC32" w14:textId="77777777" w:rsidR="00693397" w:rsidRDefault="00693397" w:rsidP="00693397">
      <w:pPr>
        <w:widowControl/>
        <w:jc w:val="left"/>
        <w:rPr>
          <w:rFonts w:cstheme="minorHAnsi"/>
        </w:rPr>
      </w:pPr>
    </w:p>
    <w:p w14:paraId="47B5EC8B" w14:textId="77777777" w:rsidR="00693397" w:rsidRPr="000B7BB6" w:rsidRDefault="00693397" w:rsidP="00693397">
      <w:pPr>
        <w:ind w:left="2160" w:hanging="720"/>
        <w:rPr>
          <w:rFonts w:cstheme="minorHAnsi"/>
          <w:noProof/>
        </w:rPr>
      </w:pPr>
      <w:r w:rsidRPr="00B41203">
        <w:rPr>
          <w:rFonts w:cstheme="minorHAnsi"/>
          <w:noProof/>
        </w:rPr>
        <w:t>F</w:t>
      </w:r>
      <w:r w:rsidRPr="000B7BB6">
        <w:rPr>
          <w:rFonts w:cstheme="minorHAnsi"/>
          <w:noProof/>
          <w:vertAlign w:val="subscript"/>
        </w:rPr>
        <w:t>e</w:t>
      </w:r>
      <w:r>
        <w:rPr>
          <w:rFonts w:cstheme="minorHAnsi"/>
          <w:noProof/>
          <w:vertAlign w:val="subscript"/>
        </w:rPr>
        <w:tab/>
      </w:r>
      <w:r>
        <w:rPr>
          <w:rFonts w:cstheme="minorHAnsi"/>
          <w:noProof/>
          <w:vertAlign w:val="subscript"/>
        </w:rPr>
        <w:tab/>
      </w:r>
      <w:r w:rsidRPr="000B7BB6">
        <w:rPr>
          <w:rFonts w:cstheme="minorHAnsi"/>
          <w:noProof/>
        </w:rPr>
        <w:t>= Furnace Fan energy consumption as a percentage of annual fuel consumption</w:t>
      </w:r>
    </w:p>
    <w:p w14:paraId="29407D4B" w14:textId="77777777" w:rsidR="00693397" w:rsidRPr="00B41203" w:rsidRDefault="00693397" w:rsidP="00693397">
      <w:pPr>
        <w:ind w:left="2160" w:hanging="720"/>
        <w:rPr>
          <w:rFonts w:cstheme="minorHAnsi"/>
          <w:noProof/>
        </w:rPr>
      </w:pPr>
      <w:r w:rsidRPr="000B7BB6">
        <w:rPr>
          <w:rFonts w:cstheme="minorHAnsi"/>
          <w:noProof/>
        </w:rPr>
        <w:tab/>
      </w:r>
      <w:r>
        <w:rPr>
          <w:rFonts w:cstheme="minorHAnsi"/>
          <w:noProof/>
        </w:rPr>
        <w:tab/>
      </w:r>
      <w:r w:rsidRPr="000B7BB6">
        <w:rPr>
          <w:rFonts w:cstheme="minorHAnsi"/>
          <w:noProof/>
        </w:rPr>
        <w:t>= 3.14%</w:t>
      </w:r>
      <w:r w:rsidRPr="00CB4C78">
        <w:rPr>
          <w:rStyle w:val="FootnoteReference"/>
          <w:rFonts w:eastAsiaTheme="minorEastAsia"/>
          <w:noProof/>
        </w:rPr>
        <w:footnoteReference w:id="855"/>
      </w:r>
    </w:p>
    <w:p w14:paraId="2A137632" w14:textId="77777777" w:rsidR="00693397" w:rsidRPr="000B7BB6" w:rsidRDefault="00693397" w:rsidP="00693397">
      <w:pPr>
        <w:ind w:left="2160" w:hanging="720"/>
        <w:rPr>
          <w:rFonts w:cstheme="minorHAnsi"/>
          <w:noProof/>
        </w:rPr>
      </w:pPr>
      <w:r w:rsidRPr="000B7BB6">
        <w:rPr>
          <w:rFonts w:cstheme="minorHAnsi"/>
          <w:noProof/>
        </w:rPr>
        <w:lastRenderedPageBreak/>
        <w:t>29.3</w:t>
      </w:r>
      <w:r w:rsidRPr="000B7BB6">
        <w:rPr>
          <w:rFonts w:cstheme="minorHAnsi"/>
          <w:noProof/>
        </w:rPr>
        <w:tab/>
      </w:r>
      <w:r>
        <w:rPr>
          <w:rFonts w:cstheme="minorHAnsi"/>
          <w:noProof/>
        </w:rPr>
        <w:tab/>
      </w:r>
      <w:r w:rsidRPr="000B7BB6">
        <w:rPr>
          <w:rFonts w:cstheme="minorHAnsi"/>
          <w:noProof/>
        </w:rPr>
        <w:t>= kWh per therm</w:t>
      </w:r>
    </w:p>
    <w:p w14:paraId="47AA2EBC" w14:textId="77777777" w:rsidR="00693397" w:rsidRDefault="00693397" w:rsidP="00693397">
      <w:pPr>
        <w:rPr>
          <w:rFonts w:cstheme="minorHAnsi"/>
        </w:rPr>
      </w:pPr>
      <w:r w:rsidRPr="00EF53B2">
        <w:rPr>
          <w:rFonts w:cstheme="minorHAnsi"/>
          <w:noProof/>
        </w:rPr>
        <mc:AlternateContent>
          <mc:Choice Requires="wps">
            <w:drawing>
              <wp:inline distT="0" distB="0" distL="0" distR="0" wp14:anchorId="423D8960" wp14:editId="4DCC0037">
                <wp:extent cx="5895190" cy="1105786"/>
                <wp:effectExtent l="0" t="0" r="10795" b="18415"/>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190" cy="1105786"/>
                        </a:xfrm>
                        <a:prstGeom prst="rect">
                          <a:avLst/>
                        </a:prstGeom>
                        <a:solidFill>
                          <a:srgbClr val="FFFFFF"/>
                        </a:solidFill>
                        <a:ln w="9525">
                          <a:solidFill>
                            <a:srgbClr val="000000"/>
                          </a:solidFill>
                          <a:miter lim="800000"/>
                          <a:headEnd/>
                          <a:tailEnd/>
                        </a:ln>
                      </wps:spPr>
                      <wps:txbx>
                        <w:txbxContent>
                          <w:p w14:paraId="3E77307F" w14:textId="77777777" w:rsidR="00F60751" w:rsidRPr="002F2634" w:rsidRDefault="00F60751" w:rsidP="00693397">
                            <w:pPr>
                              <w:rPr>
                                <w:rFonts w:cstheme="minorHAnsi"/>
                              </w:rPr>
                            </w:pPr>
                            <w:r w:rsidRPr="008B4A59">
                              <w:rPr>
                                <w:rFonts w:cstheme="minorHAnsi"/>
                              </w:rPr>
                              <w:t xml:space="preserve"> </w:t>
                            </w:r>
                            <w:r w:rsidRPr="002F2634">
                              <w:rPr>
                                <w:rFonts w:cstheme="minorHAnsi"/>
                              </w:rPr>
                              <w:t>For example, a well shielded, 2 story single family home in Chicago with a gas furnace with system efficiency of 70%, has pre and post blower door test results of 3,400 and 2,250</w:t>
                            </w:r>
                            <w:r>
                              <w:rPr>
                                <w:rFonts w:cstheme="minorHAnsi"/>
                              </w:rPr>
                              <w:t xml:space="preserve">  (see therm calculation in Natural Gas Savings section</w:t>
                            </w:r>
                            <w:r w:rsidRPr="002F2634">
                              <w:rPr>
                                <w:rFonts w:cstheme="minorHAnsi"/>
                              </w:rPr>
                              <w:t>:</w:t>
                            </w:r>
                          </w:p>
                          <w:p w14:paraId="7D8C4A08" w14:textId="77777777" w:rsidR="00F60751" w:rsidRPr="002F2634" w:rsidRDefault="00F60751" w:rsidP="00693397">
                            <w:pPr>
                              <w:ind w:left="1440" w:hanging="720"/>
                              <w:rPr>
                                <w:rFonts w:cstheme="minorHAnsi"/>
                              </w:rPr>
                            </w:pPr>
                            <w:r w:rsidRPr="002F2634">
                              <w:rPr>
                                <w:rFonts w:cstheme="minorHAnsi"/>
                                <w:noProof/>
                              </w:rPr>
                              <w:t>Δ</w:t>
                            </w:r>
                            <w:r>
                              <w:rPr>
                                <w:rFonts w:cstheme="minorHAnsi"/>
                                <w:noProof/>
                              </w:rPr>
                              <w:t>kWh</w:t>
                            </w:r>
                            <w:r w:rsidRPr="002F2634">
                              <w:rPr>
                                <w:rFonts w:cstheme="minorHAnsi"/>
                              </w:rPr>
                              <w:tab/>
                            </w:r>
                            <w:r>
                              <w:rPr>
                                <w:rFonts w:cstheme="minorHAnsi"/>
                              </w:rPr>
                              <w:tab/>
                            </w:r>
                            <w:r w:rsidRPr="002F2634">
                              <w:rPr>
                                <w:rFonts w:cstheme="minorHAnsi"/>
                              </w:rPr>
                              <w:t xml:space="preserve">= </w:t>
                            </w:r>
                            <w:r>
                              <w:rPr>
                                <w:rFonts w:cstheme="minorHAnsi"/>
                              </w:rPr>
                              <w:t>1</w:t>
                            </w:r>
                            <w:del w:id="10654" w:author="Samuel Dent" w:date="2015-11-19T09:27:00Z">
                              <w:r w:rsidDel="00A107A7">
                                <w:rPr>
                                  <w:rFonts w:cstheme="minorHAnsi"/>
                                </w:rPr>
                                <w:delText>52</w:delText>
                              </w:r>
                            </w:del>
                            <w:ins w:id="10655" w:author="Samuel Dent" w:date="2015-11-23T05:23:00Z">
                              <w:r>
                                <w:rPr>
                                  <w:rFonts w:cstheme="minorHAnsi"/>
                                </w:rPr>
                                <w:t>09.1</w:t>
                              </w:r>
                            </w:ins>
                            <w:r>
                              <w:rPr>
                                <w:rFonts w:cstheme="minorHAnsi"/>
                              </w:rPr>
                              <w:t xml:space="preserve"> * 0.0314 * 29.3</w:t>
                            </w:r>
                          </w:p>
                          <w:p w14:paraId="0A010334" w14:textId="77777777" w:rsidR="00F60751" w:rsidRPr="002F2634" w:rsidRDefault="00F60751" w:rsidP="00693397">
                            <w:pPr>
                              <w:ind w:left="1440" w:firstLine="720"/>
                              <w:rPr>
                                <w:rFonts w:cstheme="minorHAnsi"/>
                              </w:rPr>
                            </w:pPr>
                            <w:r w:rsidRPr="002F2634">
                              <w:rPr>
                                <w:rFonts w:cstheme="minorHAnsi"/>
                              </w:rPr>
                              <w:t xml:space="preserve">= </w:t>
                            </w:r>
                            <w:r>
                              <w:rPr>
                                <w:rFonts w:cstheme="minorHAnsi"/>
                              </w:rPr>
                              <w:t>1</w:t>
                            </w:r>
                            <w:del w:id="10656" w:author="Samuel Dent" w:date="2015-11-19T09:27:00Z">
                              <w:r w:rsidDel="00A107A7">
                                <w:rPr>
                                  <w:rFonts w:cstheme="minorHAnsi"/>
                                </w:rPr>
                                <w:delText>40</w:delText>
                              </w:r>
                            </w:del>
                            <w:ins w:id="10657" w:author="Samuel Dent" w:date="2015-11-19T09:27:00Z">
                              <w:r>
                                <w:rPr>
                                  <w:rFonts w:cstheme="minorHAnsi"/>
                                </w:rPr>
                                <w:t>0</w:t>
                              </w:r>
                            </w:ins>
                            <w:ins w:id="10658" w:author="Samuel Dent" w:date="2015-11-23T05:23:00Z">
                              <w:r>
                                <w:rPr>
                                  <w:rFonts w:cstheme="minorHAnsi"/>
                                </w:rPr>
                                <w:t>0</w:t>
                              </w:r>
                            </w:ins>
                            <w:r>
                              <w:rPr>
                                <w:rFonts w:cstheme="minorHAnsi"/>
                              </w:rPr>
                              <w:t xml:space="preserve"> kWh</w:t>
                            </w:r>
                          </w:p>
                          <w:p w14:paraId="63E4A3C0" w14:textId="77777777" w:rsidR="00F60751" w:rsidRDefault="00F60751" w:rsidP="00693397"/>
                        </w:txbxContent>
                      </wps:txbx>
                      <wps:bodyPr rot="0" vert="horz" wrap="square" lIns="91440" tIns="45720" rIns="91440" bIns="45720" anchor="t" anchorCtr="0">
                        <a:noAutofit/>
                      </wps:bodyPr>
                    </wps:wsp>
                  </a:graphicData>
                </a:graphic>
              </wp:inline>
            </w:drawing>
          </mc:Choice>
          <mc:Fallback>
            <w:pict>
              <v:shape w14:anchorId="423D8960" id="_x0000_s1112" type="#_x0000_t202" style="width:464.2pt;height:8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">
                <v:textbox>
                  <w:txbxContent>
                    <w:p w14:paraId="3E77307F" w14:textId="77777777" w:rsidR="00F60751" w:rsidRPr="002F2634" w:rsidRDefault="00F60751" w:rsidP="00693397">
                      <w:pPr>
                        <w:rPr>
                          <w:rFonts w:cstheme="minorHAnsi"/>
                        </w:rPr>
                      </w:pPr>
                      <w:r w:rsidRPr="008B4A59">
                        <w:rPr>
                          <w:rFonts w:cstheme="minorHAnsi"/>
                        </w:rPr>
                        <w:t xml:space="preserve"> </w:t>
                      </w:r>
                      <w:r w:rsidRPr="002F2634">
                        <w:rPr>
                          <w:rFonts w:cstheme="minorHAnsi"/>
                        </w:rPr>
                        <w:t>For example, a well shielded, 2 story single family home in Chicago with a gas furnace with system efficiency of 70%, has pre and post blower door test results of 3,400 and 2,250</w:t>
                      </w:r>
                      <w:r>
                        <w:rPr>
                          <w:rFonts w:cstheme="minorHAnsi"/>
                        </w:rPr>
                        <w:t xml:space="preserve">  (see therm calculation in Natural Gas Savings section</w:t>
                      </w:r>
                      <w:r w:rsidRPr="002F2634">
                        <w:rPr>
                          <w:rFonts w:cstheme="minorHAnsi"/>
                        </w:rPr>
                        <w:t>:</w:t>
                      </w:r>
                    </w:p>
                    <w:p w14:paraId="7D8C4A08" w14:textId="77777777" w:rsidR="00F60751" w:rsidRPr="002F2634" w:rsidRDefault="00F60751" w:rsidP="00693397">
                      <w:pPr>
                        <w:ind w:left="1440" w:hanging="720"/>
                        <w:rPr>
                          <w:rFonts w:cstheme="minorHAnsi"/>
                        </w:rPr>
                      </w:pPr>
                      <w:r w:rsidRPr="002F2634">
                        <w:rPr>
                          <w:rFonts w:cstheme="minorHAnsi"/>
                          <w:noProof/>
                        </w:rPr>
                        <w:t>Δ</w:t>
                      </w:r>
                      <w:r>
                        <w:rPr>
                          <w:rFonts w:cstheme="minorHAnsi"/>
                          <w:noProof/>
                        </w:rPr>
                        <w:t>kWh</w:t>
                      </w:r>
                      <w:r w:rsidRPr="002F2634">
                        <w:rPr>
                          <w:rFonts w:cstheme="minorHAnsi"/>
                        </w:rPr>
                        <w:tab/>
                      </w:r>
                      <w:r>
                        <w:rPr>
                          <w:rFonts w:cstheme="minorHAnsi"/>
                        </w:rPr>
                        <w:tab/>
                      </w:r>
                      <w:r w:rsidRPr="002F2634">
                        <w:rPr>
                          <w:rFonts w:cstheme="minorHAnsi"/>
                        </w:rPr>
                        <w:t xml:space="preserve">= </w:t>
                      </w:r>
                      <w:r>
                        <w:rPr>
                          <w:rFonts w:cstheme="minorHAnsi"/>
                        </w:rPr>
                        <w:t>1</w:t>
                      </w:r>
                      <w:del w:id="10659" w:author="Samuel Dent" w:date="2015-11-19T09:27:00Z">
                        <w:r w:rsidDel="00A107A7">
                          <w:rPr>
                            <w:rFonts w:cstheme="minorHAnsi"/>
                          </w:rPr>
                          <w:delText>52</w:delText>
                        </w:r>
                      </w:del>
                      <w:ins w:id="10660" w:author="Samuel Dent" w:date="2015-11-23T05:23:00Z">
                        <w:r>
                          <w:rPr>
                            <w:rFonts w:cstheme="minorHAnsi"/>
                          </w:rPr>
                          <w:t>09.1</w:t>
                        </w:r>
                      </w:ins>
                      <w:r>
                        <w:rPr>
                          <w:rFonts w:cstheme="minorHAnsi"/>
                        </w:rPr>
                        <w:t xml:space="preserve"> * 0.0314 * 29.3</w:t>
                      </w:r>
                    </w:p>
                    <w:p w14:paraId="0A010334" w14:textId="77777777" w:rsidR="00F60751" w:rsidRPr="002F2634" w:rsidRDefault="00F60751" w:rsidP="00693397">
                      <w:pPr>
                        <w:ind w:left="1440" w:firstLine="720"/>
                        <w:rPr>
                          <w:rFonts w:cstheme="minorHAnsi"/>
                        </w:rPr>
                      </w:pPr>
                      <w:r w:rsidRPr="002F2634">
                        <w:rPr>
                          <w:rFonts w:cstheme="minorHAnsi"/>
                        </w:rPr>
                        <w:t xml:space="preserve">= </w:t>
                      </w:r>
                      <w:r>
                        <w:rPr>
                          <w:rFonts w:cstheme="minorHAnsi"/>
                        </w:rPr>
                        <w:t>1</w:t>
                      </w:r>
                      <w:del w:id="10661" w:author="Samuel Dent" w:date="2015-11-19T09:27:00Z">
                        <w:r w:rsidDel="00A107A7">
                          <w:rPr>
                            <w:rFonts w:cstheme="minorHAnsi"/>
                          </w:rPr>
                          <w:delText>40</w:delText>
                        </w:r>
                      </w:del>
                      <w:ins w:id="10662" w:author="Samuel Dent" w:date="2015-11-19T09:27:00Z">
                        <w:r>
                          <w:rPr>
                            <w:rFonts w:cstheme="minorHAnsi"/>
                          </w:rPr>
                          <w:t>0</w:t>
                        </w:r>
                      </w:ins>
                      <w:ins w:id="10663" w:author="Samuel Dent" w:date="2015-11-23T05:23:00Z">
                        <w:r>
                          <w:rPr>
                            <w:rFonts w:cstheme="minorHAnsi"/>
                          </w:rPr>
                          <w:t>0</w:t>
                        </w:r>
                      </w:ins>
                      <w:r>
                        <w:rPr>
                          <w:rFonts w:cstheme="minorHAnsi"/>
                        </w:rPr>
                        <w:t xml:space="preserve"> kWh</w:t>
                      </w:r>
                    </w:p>
                    <w:p w14:paraId="63E4A3C0" w14:textId="77777777" w:rsidR="00F60751" w:rsidRDefault="00F60751" w:rsidP="00693397"/>
                  </w:txbxContent>
                </v:textbox>
                <w10:anchorlock/>
              </v:shape>
            </w:pict>
          </mc:Fallback>
        </mc:AlternateContent>
      </w:r>
    </w:p>
    <w:p w14:paraId="66CFC294" w14:textId="77777777" w:rsidR="00693397" w:rsidRDefault="00693397" w:rsidP="00693397">
      <w:pPr>
        <w:widowControl/>
        <w:spacing w:after="200" w:line="276" w:lineRule="auto"/>
        <w:jc w:val="left"/>
        <w:rPr>
          <w:ins w:id="10664" w:author="Samuel Dent" w:date="2015-11-05T07:46:00Z"/>
          <w:b/>
          <w:i/>
        </w:rPr>
      </w:pPr>
    </w:p>
    <w:p w14:paraId="4B689144" w14:textId="77777777" w:rsidR="00693397" w:rsidRDefault="00693397" w:rsidP="00693397">
      <w:pPr>
        <w:widowControl/>
        <w:spacing w:after="200" w:line="276" w:lineRule="auto"/>
        <w:jc w:val="left"/>
        <w:rPr>
          <w:ins w:id="10665" w:author="Samuel Dent" w:date="2015-11-05T07:46:00Z"/>
          <w:b/>
          <w:i/>
        </w:rPr>
      </w:pPr>
      <w:ins w:id="10666" w:author="Samuel Dent" w:date="2015-11-05T07:46:00Z">
        <w:r>
          <w:rPr>
            <w:b/>
            <w:i/>
          </w:rPr>
          <w:t>Methodology 2: Prescriptive Infiltration Reduction Measures</w:t>
        </w:r>
        <w:r>
          <w:rPr>
            <w:rStyle w:val="FootnoteReference"/>
            <w:b/>
            <w:i/>
          </w:rPr>
          <w:footnoteReference w:id="856"/>
        </w:r>
      </w:ins>
    </w:p>
    <w:p w14:paraId="0599ADF5" w14:textId="77777777" w:rsidR="00693397" w:rsidRDefault="00693397" w:rsidP="00693397">
      <w:pPr>
        <w:widowControl/>
        <w:spacing w:after="200" w:line="276" w:lineRule="auto"/>
        <w:jc w:val="left"/>
        <w:rPr>
          <w:ins w:id="10676" w:author="Samuel Dent" w:date="2015-11-05T07:46:00Z"/>
        </w:rPr>
      </w:pPr>
      <w:ins w:id="10677" w:author="Samuel Dent" w:date="2015-11-05T07:46:00Z">
        <w:r w:rsidRPr="00C67304">
          <w:t xml:space="preserve">Savings shall only be calculated via Methodology 2 if a blower door test is not feasible. </w:t>
        </w:r>
        <w:r>
          <w:t>Cooling savings are not quantified using Methodology 2.</w:t>
        </w:r>
      </w:ins>
    </w:p>
    <w:p w14:paraId="73B331B8" w14:textId="77777777" w:rsidR="00693397" w:rsidRDefault="00693397">
      <w:pPr>
        <w:widowControl/>
        <w:spacing w:after="200" w:line="276" w:lineRule="auto"/>
        <w:ind w:left="2160" w:hanging="1440"/>
        <w:jc w:val="left"/>
        <w:rPr>
          <w:ins w:id="10678" w:author="Samuel Dent" w:date="2015-11-05T07:46:00Z"/>
          <w:vertAlign w:val="subscript"/>
        </w:rPr>
        <w:pPrChange w:id="10679" w:author="Samuel Dent" w:date="2015-11-19T09:14:00Z">
          <w:pPr>
            <w:widowControl/>
            <w:spacing w:after="200" w:line="276" w:lineRule="auto"/>
            <w:jc w:val="left"/>
          </w:pPr>
        </w:pPrChange>
      </w:pPr>
      <w:ins w:id="10680" w:author="Samuel Dent" w:date="2015-11-05T07:46:00Z">
        <w:r>
          <w:t>ΔkWh</w:t>
        </w:r>
        <w:r w:rsidRPr="000B7BB6">
          <w:rPr>
            <w:rFonts w:cstheme="minorHAnsi"/>
            <w:noProof/>
          </w:rPr>
          <w:t>_heating</w:t>
        </w:r>
        <w:r>
          <w:tab/>
          <w:t xml:space="preserve">= </w:t>
        </w:r>
      </w:ins>
      <w:ins w:id="10681" w:author="Samuel Dent" w:date="2015-11-19T09:13:00Z">
        <w:r>
          <w:t>(</w:t>
        </w:r>
      </w:ins>
      <w:ins w:id="10682" w:author="Samuel Dent" w:date="2015-11-05T07:46:00Z">
        <w:r>
          <w:t>ΔkWh</w:t>
        </w:r>
        <w:r w:rsidRPr="00C75AF8">
          <w:rPr>
            <w:vertAlign w:val="subscript"/>
            <w:rPrChange w:id="10683" w:author="Karen Kaminsky" w:date="2015-07-30T14:46:00Z">
              <w:rPr/>
            </w:rPrChange>
          </w:rPr>
          <w:t>gasket</w:t>
        </w:r>
        <w:r>
          <w:t xml:space="preserve"> * n</w:t>
        </w:r>
        <w:r w:rsidRPr="00683EB2">
          <w:rPr>
            <w:vertAlign w:val="subscript"/>
            <w:rPrChange w:id="10684" w:author="Karen Kaminsky" w:date="2015-07-30T14:48:00Z">
              <w:rPr/>
            </w:rPrChange>
          </w:rPr>
          <w:t>gasket</w:t>
        </w:r>
        <w:r>
          <w:t xml:space="preserve"> + ΔkWh</w:t>
        </w:r>
        <w:r w:rsidRPr="00683EB2">
          <w:rPr>
            <w:vertAlign w:val="subscript"/>
            <w:rPrChange w:id="10685" w:author="Karen Kaminsky" w:date="2015-07-30T14:48:00Z">
              <w:rPr/>
            </w:rPrChange>
          </w:rPr>
          <w:t>sweep</w:t>
        </w:r>
        <w:r>
          <w:t xml:space="preserve"> * n</w:t>
        </w:r>
        <w:r w:rsidRPr="00683EB2">
          <w:rPr>
            <w:vertAlign w:val="subscript"/>
            <w:rPrChange w:id="10686" w:author="Karen Kaminsky" w:date="2015-07-30T14:48:00Z">
              <w:rPr/>
            </w:rPrChange>
          </w:rPr>
          <w:t>sweep</w:t>
        </w:r>
        <w:r>
          <w:t xml:space="preserve"> + ΔkWh</w:t>
        </w:r>
        <w:r w:rsidRPr="00683EB2">
          <w:rPr>
            <w:vertAlign w:val="subscript"/>
            <w:rPrChange w:id="10687" w:author="Karen Kaminsky" w:date="2015-07-30T14:48:00Z">
              <w:rPr/>
            </w:rPrChange>
          </w:rPr>
          <w:t>sealing</w:t>
        </w:r>
        <w:r>
          <w:t xml:space="preserve"> * lf</w:t>
        </w:r>
        <w:r w:rsidRPr="00683EB2">
          <w:rPr>
            <w:vertAlign w:val="subscript"/>
            <w:rPrChange w:id="10688" w:author="Karen Kaminsky" w:date="2015-07-30T14:48:00Z">
              <w:rPr/>
            </w:rPrChange>
          </w:rPr>
          <w:t>sealing</w:t>
        </w:r>
        <w:r>
          <w:t xml:space="preserve"> + ΔkWh</w:t>
        </w:r>
        <w:r w:rsidRPr="00683EB2">
          <w:rPr>
            <w:vertAlign w:val="subscript"/>
            <w:rPrChange w:id="10689" w:author="Karen Kaminsky" w:date="2015-07-30T14:48:00Z">
              <w:rPr/>
            </w:rPrChange>
          </w:rPr>
          <w:t>WX</w:t>
        </w:r>
        <w:r>
          <w:t xml:space="preserve"> * lf</w:t>
        </w:r>
        <w:r w:rsidRPr="00683EB2">
          <w:rPr>
            <w:vertAlign w:val="subscript"/>
            <w:rPrChange w:id="10690" w:author="Karen Kaminsky" w:date="2015-07-30T14:48:00Z">
              <w:rPr/>
            </w:rPrChange>
          </w:rPr>
          <w:t>WX</w:t>
        </w:r>
      </w:ins>
      <w:ins w:id="10691" w:author="Samuel Dent" w:date="2015-11-19T09:13:00Z">
        <w:r w:rsidRPr="00DF494D">
          <w:rPr>
            <w:rPrChange w:id="10692" w:author="Samuel Dent" w:date="2015-11-19T09:13:00Z">
              <w:rPr>
                <w:vertAlign w:val="subscript"/>
              </w:rPr>
            </w:rPrChange>
          </w:rPr>
          <w:t>)</w:t>
        </w:r>
        <w:r>
          <w:t xml:space="preserve"> * </w:t>
        </w:r>
      </w:ins>
      <w:ins w:id="10693" w:author="Samuel Dent" w:date="2015-11-19T09:14:00Z">
        <w:r>
          <w:rPr>
            <w:rFonts w:cstheme="minorHAnsi"/>
            <w:noProof/>
          </w:rPr>
          <w:t>ADJ</w:t>
        </w:r>
      </w:ins>
      <w:ins w:id="10694" w:author="Samuel Dent" w:date="2015-11-19T09:17:00Z">
        <w:r w:rsidRPr="00DA3195">
          <w:rPr>
            <w:rFonts w:cstheme="minorHAnsi"/>
            <w:noProof/>
            <w:vertAlign w:val="subscript"/>
            <w:rPrChange w:id="10695" w:author="Samuel Dent" w:date="2015-11-19T09:17:00Z">
              <w:rPr>
                <w:rFonts w:cstheme="minorHAnsi"/>
                <w:noProof/>
              </w:rPr>
            </w:rPrChange>
          </w:rPr>
          <w:t>R</w:t>
        </w:r>
        <w:r>
          <w:rPr>
            <w:rFonts w:cstheme="minorHAnsi"/>
            <w:noProof/>
            <w:vertAlign w:val="subscript"/>
          </w:rPr>
          <w:t>x</w:t>
        </w:r>
        <w:r w:rsidRPr="00DA3195">
          <w:rPr>
            <w:rFonts w:cstheme="minorHAnsi"/>
            <w:noProof/>
            <w:vertAlign w:val="subscript"/>
            <w:rPrChange w:id="10696" w:author="Samuel Dent" w:date="2015-11-19T09:17:00Z">
              <w:rPr>
                <w:rFonts w:cstheme="minorHAnsi"/>
                <w:noProof/>
              </w:rPr>
            </w:rPrChange>
          </w:rPr>
          <w:t>A</w:t>
        </w:r>
      </w:ins>
      <w:ins w:id="10697" w:author="Samuel Dent" w:date="2015-11-19T09:14:00Z">
        <w:r w:rsidRPr="007D60B2">
          <w:rPr>
            <w:rFonts w:cstheme="minorHAnsi"/>
            <w:noProof/>
            <w:vertAlign w:val="subscript"/>
          </w:rPr>
          <w:t>irsealing</w:t>
        </w:r>
      </w:ins>
    </w:p>
    <w:p w14:paraId="3C875602" w14:textId="77777777" w:rsidR="00693397" w:rsidRDefault="00693397">
      <w:pPr>
        <w:widowControl/>
        <w:spacing w:line="276" w:lineRule="auto"/>
        <w:jc w:val="left"/>
        <w:rPr>
          <w:ins w:id="10698" w:author="Samuel Dent" w:date="2015-11-05T07:46:00Z"/>
        </w:rPr>
        <w:pPrChange w:id="10699" w:author="Samuel Dent" w:date="2015-11-05T07:47:00Z">
          <w:pPr>
            <w:widowControl/>
            <w:spacing w:after="200" w:line="276" w:lineRule="auto"/>
            <w:jc w:val="left"/>
          </w:pPr>
        </w:pPrChange>
      </w:pPr>
      <w:ins w:id="10700" w:author="Samuel Dent" w:date="2015-11-05T07:46:00Z">
        <w:r>
          <w:t>Where:</w:t>
        </w:r>
      </w:ins>
    </w:p>
    <w:p w14:paraId="2EFB4F70" w14:textId="77777777" w:rsidR="00693397" w:rsidRDefault="00693397">
      <w:pPr>
        <w:widowControl/>
        <w:spacing w:line="276" w:lineRule="auto"/>
        <w:ind w:left="720"/>
        <w:jc w:val="left"/>
        <w:rPr>
          <w:ins w:id="10701" w:author="Samuel Dent" w:date="2015-11-23T05:16:00Z"/>
        </w:rPr>
        <w:pPrChange w:id="10702" w:author="Samuel Dent" w:date="2015-11-05T07:47:00Z">
          <w:pPr>
            <w:widowControl/>
            <w:spacing w:after="200" w:line="276" w:lineRule="auto"/>
            <w:jc w:val="left"/>
          </w:pPr>
        </w:pPrChange>
      </w:pPr>
      <w:ins w:id="10703" w:author="Samuel Dent" w:date="2015-11-05T07:46:00Z">
        <w:r>
          <w:t>ΔkWh</w:t>
        </w:r>
        <w:r w:rsidRPr="00C55190">
          <w:rPr>
            <w:vertAlign w:val="subscript"/>
          </w:rPr>
          <w:t>gasket</w:t>
        </w:r>
        <w:r>
          <w:tab/>
          <w:t>= Annual kWh savings from installation of air sealing gasket on an electric outlet</w:t>
        </w:r>
      </w:ins>
    </w:p>
    <w:tbl>
      <w:tblPr>
        <w:tblStyle w:val="TableGrid"/>
        <w:tblW w:w="0" w:type="auto"/>
        <w:jc w:val="center"/>
        <w:tblLook w:val="04A0" w:firstRow="1" w:lastRow="0" w:firstColumn="1" w:lastColumn="0" w:noHBand="0" w:noVBand="1"/>
        <w:tblPrChange w:id="10704" w:author="Stephanie Baer" w:date="2016-01-21T14:15:00Z">
          <w:tblPr>
            <w:tblStyle w:val="TableGrid"/>
            <w:tblW w:w="0" w:type="auto"/>
            <w:jc w:val="center"/>
            <w:tblLook w:val="04A0" w:firstRow="1" w:lastRow="0" w:firstColumn="1" w:lastColumn="0" w:noHBand="0" w:noVBand="1"/>
          </w:tblPr>
        </w:tblPrChange>
      </w:tblPr>
      <w:tblGrid>
        <w:gridCol w:w="2049"/>
        <w:gridCol w:w="2358"/>
        <w:gridCol w:w="1569"/>
        <w:tblGridChange w:id="10705">
          <w:tblGrid>
            <w:gridCol w:w="2049"/>
            <w:gridCol w:w="2358"/>
            <w:gridCol w:w="1569"/>
          </w:tblGrid>
        </w:tblGridChange>
      </w:tblGrid>
      <w:tr w:rsidR="00693397" w:rsidRPr="00917294" w14:paraId="351A2154" w14:textId="77777777" w:rsidTr="008C33F6">
        <w:trPr>
          <w:trHeight w:val="260"/>
          <w:jc w:val="center"/>
          <w:ins w:id="10706" w:author="Samuel Dent" w:date="2015-11-23T05:16:00Z"/>
          <w:trPrChange w:id="10707" w:author="Stephanie Baer" w:date="2016-01-21T14:15:00Z">
            <w:trPr>
              <w:trHeight w:val="260"/>
              <w:jc w:val="center"/>
            </w:trPr>
          </w:trPrChange>
        </w:trPr>
        <w:tc>
          <w:tcPr>
            <w:tcW w:w="2049" w:type="dxa"/>
            <w:vMerge w:val="restart"/>
            <w:shd w:val="clear" w:color="auto" w:fill="808080" w:themeFill="background1" w:themeFillShade="80"/>
            <w:vAlign w:val="center"/>
            <w:tcPrChange w:id="10708" w:author="Stephanie Baer" w:date="2016-01-21T14:15:00Z">
              <w:tcPr>
                <w:tcW w:w="2049" w:type="dxa"/>
                <w:vMerge w:val="restart"/>
                <w:shd w:val="clear" w:color="auto" w:fill="808080" w:themeFill="background1" w:themeFillShade="80"/>
              </w:tcPr>
            </w:tcPrChange>
          </w:tcPr>
          <w:p w14:paraId="7A2344D0" w14:textId="77777777" w:rsidR="00693397" w:rsidRPr="00917294" w:rsidRDefault="00693397">
            <w:pPr>
              <w:jc w:val="center"/>
              <w:rPr>
                <w:ins w:id="10709" w:author="Samuel Dent" w:date="2015-11-23T05:16:00Z"/>
                <w:rFonts w:asciiTheme="minorHAnsi" w:hAnsiTheme="minorHAnsi" w:cstheme="minorHAnsi"/>
                <w:b/>
                <w:color w:val="FFFFFF" w:themeColor="background1"/>
                <w:szCs w:val="22"/>
              </w:rPr>
            </w:pPr>
            <w:ins w:id="10710" w:author="Samuel Dent" w:date="2015-11-23T05:16: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3927" w:type="dxa"/>
            <w:gridSpan w:val="2"/>
            <w:shd w:val="clear" w:color="auto" w:fill="808080" w:themeFill="background1" w:themeFillShade="80"/>
            <w:vAlign w:val="center"/>
            <w:tcPrChange w:id="10711" w:author="Stephanie Baer" w:date="2016-01-21T14:15:00Z">
              <w:tcPr>
                <w:tcW w:w="3927" w:type="dxa"/>
                <w:gridSpan w:val="2"/>
                <w:shd w:val="clear" w:color="auto" w:fill="808080" w:themeFill="background1" w:themeFillShade="80"/>
              </w:tcPr>
            </w:tcPrChange>
          </w:tcPr>
          <w:p w14:paraId="3613EA8E" w14:textId="77777777" w:rsidR="00693397" w:rsidRPr="00917294" w:rsidRDefault="00693397">
            <w:pPr>
              <w:keepNext/>
              <w:keepLines/>
              <w:jc w:val="center"/>
              <w:outlineLvl w:val="7"/>
              <w:rPr>
                <w:ins w:id="10712" w:author="Samuel Dent" w:date="2015-11-23T05:16:00Z"/>
                <w:rFonts w:asciiTheme="minorHAnsi" w:hAnsiTheme="minorHAnsi" w:cstheme="minorHAnsi"/>
                <w:b/>
                <w:color w:val="FFFFFF" w:themeColor="background1"/>
                <w:szCs w:val="22"/>
              </w:rPr>
            </w:pPr>
            <w:ins w:id="10713" w:author="Samuel Dent" w:date="2015-11-23T05:16:00Z">
              <w:r>
                <w:rPr>
                  <w:rFonts w:asciiTheme="minorHAnsi" w:hAnsiTheme="minorHAnsi" w:cstheme="minorHAnsi"/>
                  <w:b/>
                  <w:color w:val="FFFFFF" w:themeColor="background1"/>
                </w:rPr>
                <w:t>ΔkWh</w:t>
              </w:r>
              <w:r>
                <w:rPr>
                  <w:rFonts w:asciiTheme="minorHAnsi" w:hAnsiTheme="minorHAnsi" w:cstheme="minorHAnsi"/>
                  <w:b/>
                  <w:color w:val="FFFFFF" w:themeColor="background1"/>
                  <w:vertAlign w:val="subscript"/>
                </w:rPr>
                <w:t xml:space="preserve">gasket </w:t>
              </w:r>
              <w:r>
                <w:rPr>
                  <w:rFonts w:asciiTheme="minorHAnsi" w:hAnsiTheme="minorHAnsi" w:cstheme="minorHAnsi"/>
                  <w:b/>
                  <w:color w:val="FFFFFF" w:themeColor="background1"/>
                </w:rPr>
                <w:t>/ gasket</w:t>
              </w:r>
            </w:ins>
          </w:p>
        </w:tc>
      </w:tr>
      <w:tr w:rsidR="00693397" w:rsidRPr="00917294" w14:paraId="2174875B" w14:textId="77777777" w:rsidTr="00C04E8D">
        <w:trPr>
          <w:trHeight w:val="242"/>
          <w:jc w:val="center"/>
          <w:ins w:id="10714" w:author="Samuel Dent" w:date="2015-11-23T05:16:00Z"/>
        </w:trPr>
        <w:tc>
          <w:tcPr>
            <w:tcW w:w="2049" w:type="dxa"/>
            <w:vMerge/>
            <w:shd w:val="clear" w:color="auto" w:fill="808080" w:themeFill="background1" w:themeFillShade="80"/>
          </w:tcPr>
          <w:p w14:paraId="467D61E4" w14:textId="77777777" w:rsidR="00693397" w:rsidRPr="00917294" w:rsidRDefault="00693397" w:rsidP="00C04E8D">
            <w:pPr>
              <w:jc w:val="center"/>
              <w:rPr>
                <w:ins w:id="10715" w:author="Samuel Dent" w:date="2015-11-23T05:16:00Z"/>
                <w:rFonts w:asciiTheme="minorHAnsi" w:hAnsiTheme="minorHAnsi" w:cstheme="minorHAnsi"/>
                <w:b/>
                <w:color w:val="FFFFFF" w:themeColor="background1"/>
              </w:rPr>
            </w:pPr>
          </w:p>
        </w:tc>
        <w:tc>
          <w:tcPr>
            <w:tcW w:w="2358" w:type="dxa"/>
            <w:shd w:val="clear" w:color="auto" w:fill="808080" w:themeFill="background1" w:themeFillShade="80"/>
          </w:tcPr>
          <w:p w14:paraId="53214184" w14:textId="77777777" w:rsidR="00693397" w:rsidRPr="00917294" w:rsidRDefault="00693397" w:rsidP="00C04E8D">
            <w:pPr>
              <w:keepNext/>
              <w:keepLines/>
              <w:jc w:val="center"/>
              <w:outlineLvl w:val="7"/>
              <w:rPr>
                <w:ins w:id="10716" w:author="Samuel Dent" w:date="2015-11-23T05:16:00Z"/>
                <w:rFonts w:asciiTheme="minorHAnsi" w:hAnsiTheme="minorHAnsi" w:cstheme="minorHAnsi"/>
                <w:b/>
                <w:color w:val="FFFFFF" w:themeColor="background1"/>
                <w:vertAlign w:val="subscript"/>
              </w:rPr>
            </w:pPr>
            <w:ins w:id="10717" w:author="Samuel Dent" w:date="2015-11-23T05:16:00Z">
              <w:r w:rsidRPr="00917294">
                <w:rPr>
                  <w:rFonts w:asciiTheme="minorHAnsi" w:hAnsiTheme="minorHAnsi" w:cstheme="minorHAnsi"/>
                  <w:b/>
                  <w:color w:val="FFFFFF" w:themeColor="background1"/>
                </w:rPr>
                <w:t>Electric Resistance</w:t>
              </w:r>
            </w:ins>
          </w:p>
        </w:tc>
        <w:tc>
          <w:tcPr>
            <w:tcW w:w="1569" w:type="dxa"/>
            <w:shd w:val="clear" w:color="auto" w:fill="808080" w:themeFill="background1" w:themeFillShade="80"/>
          </w:tcPr>
          <w:p w14:paraId="3DDB4F0D" w14:textId="77777777" w:rsidR="00693397" w:rsidRPr="00917294" w:rsidRDefault="00693397" w:rsidP="00C04E8D">
            <w:pPr>
              <w:keepNext/>
              <w:keepLines/>
              <w:jc w:val="center"/>
              <w:outlineLvl w:val="7"/>
              <w:rPr>
                <w:ins w:id="10718" w:author="Samuel Dent" w:date="2015-11-23T05:16:00Z"/>
                <w:rFonts w:asciiTheme="minorHAnsi" w:hAnsiTheme="minorHAnsi" w:cstheme="minorHAnsi"/>
                <w:b/>
                <w:color w:val="FFFFFF" w:themeColor="background1"/>
              </w:rPr>
            </w:pPr>
            <w:ins w:id="10719" w:author="Samuel Dent" w:date="2015-11-23T05:16:00Z">
              <w:r w:rsidRPr="00917294">
                <w:rPr>
                  <w:rFonts w:asciiTheme="minorHAnsi" w:hAnsiTheme="minorHAnsi" w:cstheme="minorHAnsi"/>
                  <w:b/>
                  <w:color w:val="FFFFFF" w:themeColor="background1"/>
                </w:rPr>
                <w:t>Heat Pump</w:t>
              </w:r>
            </w:ins>
          </w:p>
        </w:tc>
      </w:tr>
      <w:tr w:rsidR="00693397" w:rsidRPr="00917294" w14:paraId="3B1AE1A3" w14:textId="77777777" w:rsidTr="00C04E8D">
        <w:trPr>
          <w:jc w:val="center"/>
          <w:ins w:id="10720" w:author="Samuel Dent" w:date="2015-11-23T05:16:00Z"/>
        </w:trPr>
        <w:tc>
          <w:tcPr>
            <w:tcW w:w="2049" w:type="dxa"/>
            <w:vAlign w:val="center"/>
          </w:tcPr>
          <w:p w14:paraId="0E797B8A" w14:textId="77777777" w:rsidR="00693397" w:rsidRPr="00917294" w:rsidRDefault="00693397" w:rsidP="00C04E8D">
            <w:pPr>
              <w:jc w:val="center"/>
              <w:rPr>
                <w:ins w:id="10721" w:author="Samuel Dent" w:date="2015-11-23T05:16:00Z"/>
                <w:rFonts w:asciiTheme="minorHAnsi" w:hAnsiTheme="minorHAnsi" w:cstheme="minorHAnsi"/>
              </w:rPr>
            </w:pPr>
            <w:ins w:id="10722" w:author="Samuel Dent" w:date="2015-11-23T05:16:00Z">
              <w:r w:rsidRPr="00917294">
                <w:rPr>
                  <w:rFonts w:asciiTheme="minorHAnsi" w:hAnsiTheme="minorHAnsi"/>
                </w:rPr>
                <w:t>1 (Rockford)</w:t>
              </w:r>
            </w:ins>
          </w:p>
        </w:tc>
        <w:tc>
          <w:tcPr>
            <w:tcW w:w="2358" w:type="dxa"/>
            <w:vAlign w:val="bottom"/>
          </w:tcPr>
          <w:p w14:paraId="65850990" w14:textId="77777777" w:rsidR="00693397" w:rsidRPr="00917294" w:rsidRDefault="00693397" w:rsidP="00C04E8D">
            <w:pPr>
              <w:jc w:val="center"/>
              <w:rPr>
                <w:ins w:id="10723" w:author="Samuel Dent" w:date="2015-11-23T05:16:00Z"/>
                <w:rFonts w:asciiTheme="minorHAnsi" w:hAnsiTheme="minorHAnsi" w:cstheme="minorHAnsi"/>
              </w:rPr>
            </w:pPr>
            <w:ins w:id="10724" w:author="Samuel Dent" w:date="2015-11-23T05:17:00Z">
              <w:r w:rsidRPr="00196CC3">
                <w:rPr>
                  <w:rFonts w:asciiTheme="minorHAnsi" w:hAnsiTheme="minorHAnsi"/>
                  <w:color w:val="000000"/>
                </w:rPr>
                <w:t>10.5</w:t>
              </w:r>
            </w:ins>
          </w:p>
        </w:tc>
        <w:tc>
          <w:tcPr>
            <w:tcW w:w="1569" w:type="dxa"/>
            <w:vAlign w:val="bottom"/>
          </w:tcPr>
          <w:p w14:paraId="3BCCCE80" w14:textId="77777777" w:rsidR="00693397" w:rsidRPr="00917294" w:rsidRDefault="00693397" w:rsidP="00C04E8D">
            <w:pPr>
              <w:jc w:val="center"/>
              <w:rPr>
                <w:ins w:id="10725" w:author="Samuel Dent" w:date="2015-11-23T05:16:00Z"/>
                <w:rFonts w:asciiTheme="minorHAnsi" w:hAnsiTheme="minorHAnsi" w:cstheme="minorHAnsi"/>
              </w:rPr>
            </w:pPr>
            <w:ins w:id="10726" w:author="Samuel Dent" w:date="2015-11-23T05:17:00Z">
              <w:r w:rsidRPr="00196CC3">
                <w:rPr>
                  <w:rFonts w:asciiTheme="minorHAnsi" w:hAnsiTheme="minorHAnsi"/>
                  <w:color w:val="000000"/>
                </w:rPr>
                <w:t>5.3</w:t>
              </w:r>
            </w:ins>
          </w:p>
        </w:tc>
      </w:tr>
      <w:tr w:rsidR="00693397" w:rsidRPr="00917294" w14:paraId="72BDD8F5" w14:textId="77777777" w:rsidTr="00C04E8D">
        <w:trPr>
          <w:jc w:val="center"/>
          <w:ins w:id="10727" w:author="Samuel Dent" w:date="2015-11-23T05:16:00Z"/>
        </w:trPr>
        <w:tc>
          <w:tcPr>
            <w:tcW w:w="2049" w:type="dxa"/>
            <w:vAlign w:val="center"/>
          </w:tcPr>
          <w:p w14:paraId="114EFB97" w14:textId="77777777" w:rsidR="00693397" w:rsidRPr="00917294" w:rsidRDefault="00693397" w:rsidP="00C04E8D">
            <w:pPr>
              <w:jc w:val="center"/>
              <w:rPr>
                <w:ins w:id="10728" w:author="Samuel Dent" w:date="2015-11-23T05:16:00Z"/>
                <w:rFonts w:asciiTheme="minorHAnsi" w:hAnsiTheme="minorHAnsi" w:cstheme="minorHAnsi"/>
              </w:rPr>
            </w:pPr>
            <w:ins w:id="10729" w:author="Samuel Dent" w:date="2015-11-23T05:16:00Z">
              <w:r w:rsidRPr="00917294">
                <w:rPr>
                  <w:rFonts w:asciiTheme="minorHAnsi" w:hAnsiTheme="minorHAnsi"/>
                </w:rPr>
                <w:t>2 (Chicago)</w:t>
              </w:r>
            </w:ins>
          </w:p>
        </w:tc>
        <w:tc>
          <w:tcPr>
            <w:tcW w:w="2358" w:type="dxa"/>
            <w:vAlign w:val="bottom"/>
          </w:tcPr>
          <w:p w14:paraId="1E168D60" w14:textId="77777777" w:rsidR="00693397" w:rsidRPr="00917294" w:rsidRDefault="00693397" w:rsidP="00C04E8D">
            <w:pPr>
              <w:jc w:val="center"/>
              <w:rPr>
                <w:ins w:id="10730" w:author="Samuel Dent" w:date="2015-11-23T05:16:00Z"/>
                <w:rFonts w:asciiTheme="minorHAnsi" w:hAnsiTheme="minorHAnsi" w:cstheme="minorHAnsi"/>
              </w:rPr>
            </w:pPr>
            <w:ins w:id="10731" w:author="Samuel Dent" w:date="2015-11-23T05:17:00Z">
              <w:r w:rsidRPr="00196CC3">
                <w:rPr>
                  <w:rFonts w:asciiTheme="minorHAnsi" w:hAnsiTheme="minorHAnsi"/>
                  <w:color w:val="000000"/>
                </w:rPr>
                <w:t>10.2</w:t>
              </w:r>
            </w:ins>
          </w:p>
        </w:tc>
        <w:tc>
          <w:tcPr>
            <w:tcW w:w="1569" w:type="dxa"/>
            <w:vAlign w:val="bottom"/>
          </w:tcPr>
          <w:p w14:paraId="623A5438" w14:textId="77777777" w:rsidR="00693397" w:rsidRPr="00917294" w:rsidRDefault="00693397" w:rsidP="00C04E8D">
            <w:pPr>
              <w:jc w:val="center"/>
              <w:rPr>
                <w:ins w:id="10732" w:author="Samuel Dent" w:date="2015-11-23T05:16:00Z"/>
                <w:rFonts w:asciiTheme="minorHAnsi" w:hAnsiTheme="minorHAnsi" w:cstheme="minorHAnsi"/>
              </w:rPr>
            </w:pPr>
            <w:ins w:id="10733" w:author="Samuel Dent" w:date="2015-11-23T05:17:00Z">
              <w:r w:rsidRPr="00196CC3">
                <w:rPr>
                  <w:rFonts w:asciiTheme="minorHAnsi" w:hAnsiTheme="minorHAnsi"/>
                  <w:color w:val="000000"/>
                </w:rPr>
                <w:t>5.1</w:t>
              </w:r>
            </w:ins>
          </w:p>
        </w:tc>
      </w:tr>
      <w:tr w:rsidR="00693397" w:rsidRPr="00917294" w14:paraId="275033E6" w14:textId="77777777" w:rsidTr="00C04E8D">
        <w:trPr>
          <w:jc w:val="center"/>
          <w:ins w:id="10734" w:author="Samuel Dent" w:date="2015-11-23T05:16:00Z"/>
        </w:trPr>
        <w:tc>
          <w:tcPr>
            <w:tcW w:w="2049" w:type="dxa"/>
            <w:vAlign w:val="center"/>
          </w:tcPr>
          <w:p w14:paraId="78392F6E" w14:textId="77777777" w:rsidR="00693397" w:rsidRPr="00917294" w:rsidRDefault="00693397" w:rsidP="00C04E8D">
            <w:pPr>
              <w:jc w:val="center"/>
              <w:rPr>
                <w:ins w:id="10735" w:author="Samuel Dent" w:date="2015-11-23T05:16:00Z"/>
                <w:rFonts w:asciiTheme="minorHAnsi" w:hAnsiTheme="minorHAnsi" w:cstheme="minorHAnsi"/>
              </w:rPr>
            </w:pPr>
            <w:ins w:id="10736" w:author="Samuel Dent" w:date="2015-11-23T05:16:00Z">
              <w:r w:rsidRPr="00917294">
                <w:rPr>
                  <w:rFonts w:asciiTheme="minorHAnsi" w:hAnsiTheme="minorHAnsi"/>
                </w:rPr>
                <w:t>3 (Springfield)</w:t>
              </w:r>
            </w:ins>
          </w:p>
        </w:tc>
        <w:tc>
          <w:tcPr>
            <w:tcW w:w="2358" w:type="dxa"/>
            <w:vAlign w:val="bottom"/>
          </w:tcPr>
          <w:p w14:paraId="44DD75B0" w14:textId="77777777" w:rsidR="00693397" w:rsidRPr="00917294" w:rsidRDefault="00693397" w:rsidP="00C04E8D">
            <w:pPr>
              <w:jc w:val="center"/>
              <w:rPr>
                <w:ins w:id="10737" w:author="Samuel Dent" w:date="2015-11-23T05:16:00Z"/>
                <w:rFonts w:asciiTheme="minorHAnsi" w:hAnsiTheme="minorHAnsi" w:cstheme="minorHAnsi"/>
              </w:rPr>
            </w:pPr>
            <w:ins w:id="10738" w:author="Samuel Dent" w:date="2015-11-23T05:17:00Z">
              <w:r w:rsidRPr="00196CC3">
                <w:rPr>
                  <w:rFonts w:asciiTheme="minorHAnsi" w:hAnsiTheme="minorHAnsi"/>
                  <w:color w:val="000000"/>
                </w:rPr>
                <w:t>8.8</w:t>
              </w:r>
            </w:ins>
          </w:p>
        </w:tc>
        <w:tc>
          <w:tcPr>
            <w:tcW w:w="1569" w:type="dxa"/>
            <w:vAlign w:val="bottom"/>
          </w:tcPr>
          <w:p w14:paraId="7EF8BBF9" w14:textId="77777777" w:rsidR="00693397" w:rsidRPr="00917294" w:rsidRDefault="00693397" w:rsidP="00C04E8D">
            <w:pPr>
              <w:jc w:val="center"/>
              <w:rPr>
                <w:ins w:id="10739" w:author="Samuel Dent" w:date="2015-11-23T05:16:00Z"/>
                <w:rFonts w:asciiTheme="minorHAnsi" w:hAnsiTheme="minorHAnsi" w:cstheme="minorHAnsi"/>
              </w:rPr>
            </w:pPr>
            <w:ins w:id="10740" w:author="Samuel Dent" w:date="2015-11-23T05:17:00Z">
              <w:r w:rsidRPr="00196CC3">
                <w:rPr>
                  <w:rFonts w:asciiTheme="minorHAnsi" w:hAnsiTheme="minorHAnsi"/>
                  <w:color w:val="000000"/>
                </w:rPr>
                <w:t>4.4</w:t>
              </w:r>
            </w:ins>
          </w:p>
        </w:tc>
      </w:tr>
      <w:tr w:rsidR="00693397" w:rsidRPr="00917294" w14:paraId="1A09D225" w14:textId="77777777" w:rsidTr="00C04E8D">
        <w:trPr>
          <w:jc w:val="center"/>
          <w:ins w:id="10741" w:author="Samuel Dent" w:date="2015-11-23T05:16:00Z"/>
        </w:trPr>
        <w:tc>
          <w:tcPr>
            <w:tcW w:w="2049" w:type="dxa"/>
            <w:vAlign w:val="center"/>
          </w:tcPr>
          <w:p w14:paraId="4AE3BC85" w14:textId="77777777" w:rsidR="00693397" w:rsidRPr="00917294" w:rsidRDefault="00693397" w:rsidP="00C04E8D">
            <w:pPr>
              <w:jc w:val="center"/>
              <w:rPr>
                <w:ins w:id="10742" w:author="Samuel Dent" w:date="2015-11-23T05:16:00Z"/>
                <w:rFonts w:asciiTheme="minorHAnsi" w:hAnsiTheme="minorHAnsi" w:cstheme="minorHAnsi"/>
              </w:rPr>
            </w:pPr>
            <w:ins w:id="10743" w:author="Samuel Dent" w:date="2015-11-23T05:16:00Z">
              <w:r w:rsidRPr="00917294">
                <w:rPr>
                  <w:rFonts w:asciiTheme="minorHAnsi" w:hAnsiTheme="minorHAnsi"/>
                </w:rPr>
                <w:t>4 (Belleville)</w:t>
              </w:r>
            </w:ins>
          </w:p>
        </w:tc>
        <w:tc>
          <w:tcPr>
            <w:tcW w:w="2358" w:type="dxa"/>
            <w:vAlign w:val="bottom"/>
          </w:tcPr>
          <w:p w14:paraId="1DC41C7A" w14:textId="77777777" w:rsidR="00693397" w:rsidRPr="00917294" w:rsidRDefault="00693397" w:rsidP="00C04E8D">
            <w:pPr>
              <w:jc w:val="center"/>
              <w:rPr>
                <w:ins w:id="10744" w:author="Samuel Dent" w:date="2015-11-23T05:16:00Z"/>
                <w:rFonts w:asciiTheme="minorHAnsi" w:hAnsiTheme="minorHAnsi" w:cstheme="minorHAnsi"/>
              </w:rPr>
            </w:pPr>
            <w:ins w:id="10745" w:author="Samuel Dent" w:date="2015-11-23T05:17:00Z">
              <w:r w:rsidRPr="00196CC3">
                <w:rPr>
                  <w:rFonts w:asciiTheme="minorHAnsi" w:hAnsiTheme="minorHAnsi"/>
                  <w:color w:val="000000"/>
                </w:rPr>
                <w:t>7.0</w:t>
              </w:r>
            </w:ins>
          </w:p>
        </w:tc>
        <w:tc>
          <w:tcPr>
            <w:tcW w:w="1569" w:type="dxa"/>
            <w:vAlign w:val="bottom"/>
          </w:tcPr>
          <w:p w14:paraId="078525DA" w14:textId="77777777" w:rsidR="00693397" w:rsidRPr="00917294" w:rsidRDefault="00693397" w:rsidP="00C04E8D">
            <w:pPr>
              <w:jc w:val="center"/>
              <w:rPr>
                <w:ins w:id="10746" w:author="Samuel Dent" w:date="2015-11-23T05:16:00Z"/>
                <w:rFonts w:asciiTheme="minorHAnsi" w:hAnsiTheme="minorHAnsi" w:cstheme="minorHAnsi"/>
              </w:rPr>
            </w:pPr>
            <w:ins w:id="10747" w:author="Samuel Dent" w:date="2015-11-23T05:17:00Z">
              <w:r w:rsidRPr="00196CC3">
                <w:rPr>
                  <w:rFonts w:asciiTheme="minorHAnsi" w:hAnsiTheme="minorHAnsi"/>
                  <w:color w:val="000000"/>
                </w:rPr>
                <w:t>3.5</w:t>
              </w:r>
            </w:ins>
          </w:p>
        </w:tc>
      </w:tr>
      <w:tr w:rsidR="00693397" w:rsidRPr="00917294" w14:paraId="1B20D14D" w14:textId="77777777" w:rsidTr="00C04E8D">
        <w:trPr>
          <w:jc w:val="center"/>
          <w:ins w:id="10748" w:author="Samuel Dent" w:date="2015-11-23T05:16:00Z"/>
        </w:trPr>
        <w:tc>
          <w:tcPr>
            <w:tcW w:w="2049" w:type="dxa"/>
            <w:vAlign w:val="center"/>
          </w:tcPr>
          <w:p w14:paraId="05CFA6E4" w14:textId="77777777" w:rsidR="00693397" w:rsidRPr="00917294" w:rsidRDefault="00693397" w:rsidP="00C04E8D">
            <w:pPr>
              <w:jc w:val="center"/>
              <w:rPr>
                <w:ins w:id="10749" w:author="Samuel Dent" w:date="2015-11-23T05:16:00Z"/>
                <w:rFonts w:asciiTheme="minorHAnsi" w:hAnsiTheme="minorHAnsi" w:cstheme="minorHAnsi"/>
              </w:rPr>
            </w:pPr>
            <w:ins w:id="10750" w:author="Samuel Dent" w:date="2015-11-23T05:16:00Z">
              <w:r w:rsidRPr="00917294">
                <w:rPr>
                  <w:rFonts w:asciiTheme="minorHAnsi" w:hAnsiTheme="minorHAnsi"/>
                </w:rPr>
                <w:t>5 (Marion)</w:t>
              </w:r>
            </w:ins>
          </w:p>
        </w:tc>
        <w:tc>
          <w:tcPr>
            <w:tcW w:w="2358" w:type="dxa"/>
            <w:vAlign w:val="bottom"/>
          </w:tcPr>
          <w:p w14:paraId="0A423D51" w14:textId="77777777" w:rsidR="00693397" w:rsidRPr="00917294" w:rsidRDefault="00693397" w:rsidP="00C04E8D">
            <w:pPr>
              <w:jc w:val="center"/>
              <w:rPr>
                <w:ins w:id="10751" w:author="Samuel Dent" w:date="2015-11-23T05:16:00Z"/>
                <w:rFonts w:asciiTheme="minorHAnsi" w:hAnsiTheme="minorHAnsi" w:cstheme="minorHAnsi"/>
              </w:rPr>
            </w:pPr>
            <w:ins w:id="10752" w:author="Samuel Dent" w:date="2015-11-23T05:17:00Z">
              <w:r w:rsidRPr="00196CC3">
                <w:rPr>
                  <w:rFonts w:asciiTheme="minorHAnsi" w:hAnsiTheme="minorHAnsi"/>
                  <w:color w:val="000000"/>
                </w:rPr>
                <w:t>7.2</w:t>
              </w:r>
            </w:ins>
          </w:p>
        </w:tc>
        <w:tc>
          <w:tcPr>
            <w:tcW w:w="1569" w:type="dxa"/>
            <w:vAlign w:val="bottom"/>
          </w:tcPr>
          <w:p w14:paraId="2A3700A7" w14:textId="77777777" w:rsidR="00693397" w:rsidRPr="00917294" w:rsidRDefault="00693397" w:rsidP="00C04E8D">
            <w:pPr>
              <w:jc w:val="center"/>
              <w:rPr>
                <w:ins w:id="10753" w:author="Samuel Dent" w:date="2015-11-23T05:16:00Z"/>
                <w:rFonts w:asciiTheme="minorHAnsi" w:hAnsiTheme="minorHAnsi" w:cstheme="minorHAnsi"/>
              </w:rPr>
            </w:pPr>
            <w:ins w:id="10754" w:author="Samuel Dent" w:date="2015-11-23T05:17:00Z">
              <w:r w:rsidRPr="00196CC3">
                <w:rPr>
                  <w:rFonts w:asciiTheme="minorHAnsi" w:hAnsiTheme="minorHAnsi"/>
                  <w:color w:val="000000"/>
                </w:rPr>
                <w:t>3.6</w:t>
              </w:r>
            </w:ins>
          </w:p>
        </w:tc>
      </w:tr>
    </w:tbl>
    <w:p w14:paraId="550A2727" w14:textId="77777777" w:rsidR="00693397" w:rsidRDefault="00693397">
      <w:pPr>
        <w:widowControl/>
        <w:spacing w:line="276" w:lineRule="auto"/>
        <w:ind w:left="720"/>
        <w:jc w:val="left"/>
        <w:rPr>
          <w:ins w:id="10755" w:author="Samuel Dent" w:date="2015-11-23T05:17:00Z"/>
        </w:rPr>
        <w:pPrChange w:id="10756" w:author="Samuel Dent" w:date="2015-11-05T07:47:00Z">
          <w:pPr>
            <w:widowControl/>
            <w:spacing w:after="200" w:line="276" w:lineRule="auto"/>
            <w:jc w:val="left"/>
          </w:pPr>
        </w:pPrChange>
      </w:pPr>
    </w:p>
    <w:p w14:paraId="018CD525" w14:textId="77777777" w:rsidR="00693397" w:rsidRDefault="00693397">
      <w:pPr>
        <w:widowControl/>
        <w:spacing w:line="276" w:lineRule="auto"/>
        <w:ind w:left="720"/>
        <w:jc w:val="left"/>
        <w:rPr>
          <w:ins w:id="10757" w:author="Samuel Dent" w:date="2015-11-05T07:46:00Z"/>
        </w:rPr>
        <w:pPrChange w:id="10758" w:author="Samuel Dent" w:date="2015-11-05T07:47:00Z">
          <w:pPr>
            <w:widowControl/>
            <w:spacing w:after="200" w:line="276" w:lineRule="auto"/>
            <w:jc w:val="left"/>
          </w:pPr>
        </w:pPrChange>
      </w:pPr>
      <w:proofErr w:type="gramStart"/>
      <w:ins w:id="10759" w:author="Samuel Dent" w:date="2015-11-05T07:46:00Z">
        <w:r>
          <w:t>n</w:t>
        </w:r>
        <w:r w:rsidRPr="00C55190">
          <w:rPr>
            <w:vertAlign w:val="subscript"/>
          </w:rPr>
          <w:t>gasket</w:t>
        </w:r>
        <w:proofErr w:type="gramEnd"/>
        <w:r>
          <w:tab/>
        </w:r>
        <w:r>
          <w:tab/>
          <w:t>= Number of gaskets installed</w:t>
        </w:r>
      </w:ins>
    </w:p>
    <w:p w14:paraId="12D994FB" w14:textId="77777777" w:rsidR="00693397" w:rsidRDefault="00693397">
      <w:pPr>
        <w:widowControl/>
        <w:spacing w:line="276" w:lineRule="auto"/>
        <w:ind w:left="720"/>
        <w:jc w:val="left"/>
        <w:rPr>
          <w:ins w:id="10760" w:author="Samuel Dent" w:date="2015-11-05T07:59:00Z"/>
        </w:rPr>
        <w:pPrChange w:id="10761" w:author="Samuel Dent" w:date="2015-11-05T07:47:00Z">
          <w:pPr>
            <w:widowControl/>
            <w:spacing w:after="200" w:line="276" w:lineRule="auto"/>
            <w:jc w:val="left"/>
          </w:pPr>
        </w:pPrChange>
      </w:pPr>
      <w:ins w:id="10762" w:author="Samuel Dent" w:date="2015-11-05T07:46:00Z">
        <w:r>
          <w:t>ΔkWh</w:t>
        </w:r>
        <w:r w:rsidRPr="00C55190">
          <w:rPr>
            <w:vertAlign w:val="subscript"/>
          </w:rPr>
          <w:t>sweep</w:t>
        </w:r>
        <w:r>
          <w:tab/>
          <w:t>=Annual kWh savings from installation of door sweep</w:t>
        </w:r>
      </w:ins>
    </w:p>
    <w:tbl>
      <w:tblPr>
        <w:tblStyle w:val="TableGrid"/>
        <w:tblW w:w="0" w:type="auto"/>
        <w:jc w:val="center"/>
        <w:tblLook w:val="04A0" w:firstRow="1" w:lastRow="0" w:firstColumn="1" w:lastColumn="0" w:noHBand="0" w:noVBand="1"/>
        <w:tblPrChange w:id="10763" w:author="Stephanie Baer" w:date="2016-01-21T14:15:00Z">
          <w:tblPr>
            <w:tblStyle w:val="TableGrid"/>
            <w:tblW w:w="0" w:type="auto"/>
            <w:jc w:val="center"/>
            <w:tblLook w:val="04A0" w:firstRow="1" w:lastRow="0" w:firstColumn="1" w:lastColumn="0" w:noHBand="0" w:noVBand="1"/>
          </w:tblPr>
        </w:tblPrChange>
      </w:tblPr>
      <w:tblGrid>
        <w:gridCol w:w="2049"/>
        <w:gridCol w:w="2358"/>
        <w:gridCol w:w="1569"/>
        <w:tblGridChange w:id="10764">
          <w:tblGrid>
            <w:gridCol w:w="2049"/>
            <w:gridCol w:w="2358"/>
            <w:gridCol w:w="1569"/>
          </w:tblGrid>
        </w:tblGridChange>
      </w:tblGrid>
      <w:tr w:rsidR="00693397" w:rsidRPr="00917294" w14:paraId="2C4171C6" w14:textId="77777777" w:rsidTr="008C33F6">
        <w:trPr>
          <w:trHeight w:val="260"/>
          <w:jc w:val="center"/>
          <w:ins w:id="10765" w:author="Samuel Dent" w:date="2015-11-05T07:59:00Z"/>
          <w:trPrChange w:id="10766" w:author="Stephanie Baer" w:date="2016-01-21T14:15:00Z">
            <w:trPr>
              <w:trHeight w:val="260"/>
              <w:jc w:val="center"/>
            </w:trPr>
          </w:trPrChange>
        </w:trPr>
        <w:tc>
          <w:tcPr>
            <w:tcW w:w="2049" w:type="dxa"/>
            <w:vMerge w:val="restart"/>
            <w:shd w:val="clear" w:color="auto" w:fill="808080" w:themeFill="background1" w:themeFillShade="80"/>
            <w:vAlign w:val="center"/>
            <w:tcPrChange w:id="10767" w:author="Stephanie Baer" w:date="2016-01-21T14:15:00Z">
              <w:tcPr>
                <w:tcW w:w="2049" w:type="dxa"/>
                <w:vMerge w:val="restart"/>
                <w:shd w:val="clear" w:color="auto" w:fill="808080" w:themeFill="background1" w:themeFillShade="80"/>
              </w:tcPr>
            </w:tcPrChange>
          </w:tcPr>
          <w:p w14:paraId="40351EED" w14:textId="77777777" w:rsidR="00693397" w:rsidRPr="00917294" w:rsidRDefault="00693397">
            <w:pPr>
              <w:jc w:val="center"/>
              <w:rPr>
                <w:ins w:id="10768" w:author="Samuel Dent" w:date="2015-11-05T07:59:00Z"/>
                <w:rFonts w:asciiTheme="minorHAnsi" w:hAnsiTheme="minorHAnsi" w:cstheme="minorHAnsi"/>
                <w:b/>
                <w:color w:val="FFFFFF" w:themeColor="background1"/>
                <w:szCs w:val="22"/>
              </w:rPr>
            </w:pPr>
            <w:ins w:id="10769" w:author="Samuel Dent" w:date="2015-11-05T07:59: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3927" w:type="dxa"/>
            <w:gridSpan w:val="2"/>
            <w:shd w:val="clear" w:color="auto" w:fill="808080" w:themeFill="background1" w:themeFillShade="80"/>
            <w:vAlign w:val="center"/>
            <w:tcPrChange w:id="10770" w:author="Stephanie Baer" w:date="2016-01-21T14:15:00Z">
              <w:tcPr>
                <w:tcW w:w="3927" w:type="dxa"/>
                <w:gridSpan w:val="2"/>
                <w:shd w:val="clear" w:color="auto" w:fill="808080" w:themeFill="background1" w:themeFillShade="80"/>
              </w:tcPr>
            </w:tcPrChange>
          </w:tcPr>
          <w:p w14:paraId="50F042D9" w14:textId="77777777" w:rsidR="00693397" w:rsidRPr="00917294" w:rsidRDefault="00693397">
            <w:pPr>
              <w:keepNext/>
              <w:keepLines/>
              <w:jc w:val="center"/>
              <w:outlineLvl w:val="7"/>
              <w:rPr>
                <w:ins w:id="10771" w:author="Samuel Dent" w:date="2015-11-05T07:59:00Z"/>
                <w:rFonts w:asciiTheme="minorHAnsi" w:hAnsiTheme="minorHAnsi" w:cstheme="minorHAnsi"/>
                <w:b/>
                <w:color w:val="FFFFFF" w:themeColor="background1"/>
                <w:szCs w:val="22"/>
              </w:rPr>
            </w:pPr>
            <w:ins w:id="10772" w:author="Samuel Dent" w:date="2015-11-05T07:59:00Z">
              <w:r>
                <w:rPr>
                  <w:rFonts w:asciiTheme="minorHAnsi" w:hAnsiTheme="minorHAnsi" w:cstheme="minorHAnsi"/>
                  <w:b/>
                  <w:color w:val="FFFFFF" w:themeColor="background1"/>
                </w:rPr>
                <w:t>ΔkWh</w:t>
              </w:r>
              <w:r>
                <w:rPr>
                  <w:rFonts w:asciiTheme="minorHAnsi" w:hAnsiTheme="minorHAnsi" w:cstheme="minorHAnsi"/>
                  <w:b/>
                  <w:color w:val="FFFFFF" w:themeColor="background1"/>
                  <w:vertAlign w:val="subscript"/>
                </w:rPr>
                <w:t>sweep</w:t>
              </w:r>
            </w:ins>
            <w:ins w:id="10773" w:author="Samuel Dent" w:date="2015-11-05T08:01:00Z">
              <w:r>
                <w:rPr>
                  <w:rFonts w:asciiTheme="minorHAnsi" w:hAnsiTheme="minorHAnsi" w:cstheme="minorHAnsi"/>
                  <w:b/>
                  <w:color w:val="FFFFFF" w:themeColor="background1"/>
                  <w:vertAlign w:val="subscript"/>
                </w:rPr>
                <w:t xml:space="preserve"> </w:t>
              </w:r>
              <w:r>
                <w:rPr>
                  <w:rFonts w:asciiTheme="minorHAnsi" w:hAnsiTheme="minorHAnsi" w:cstheme="minorHAnsi"/>
                  <w:b/>
                  <w:color w:val="FFFFFF" w:themeColor="background1"/>
                </w:rPr>
                <w:t>/ sweep</w:t>
              </w:r>
            </w:ins>
          </w:p>
        </w:tc>
      </w:tr>
      <w:tr w:rsidR="00693397" w:rsidRPr="00917294" w14:paraId="4454BBBC" w14:textId="77777777" w:rsidTr="00C04E8D">
        <w:trPr>
          <w:trHeight w:val="242"/>
          <w:jc w:val="center"/>
          <w:ins w:id="10774" w:author="Samuel Dent" w:date="2015-11-05T07:59:00Z"/>
        </w:trPr>
        <w:tc>
          <w:tcPr>
            <w:tcW w:w="2049" w:type="dxa"/>
            <w:vMerge/>
            <w:shd w:val="clear" w:color="auto" w:fill="808080" w:themeFill="background1" w:themeFillShade="80"/>
          </w:tcPr>
          <w:p w14:paraId="65B684D4" w14:textId="77777777" w:rsidR="00693397" w:rsidRPr="00917294" w:rsidRDefault="00693397" w:rsidP="00C04E8D">
            <w:pPr>
              <w:jc w:val="center"/>
              <w:rPr>
                <w:ins w:id="10775" w:author="Samuel Dent" w:date="2015-11-05T07:59:00Z"/>
                <w:rFonts w:asciiTheme="minorHAnsi" w:hAnsiTheme="minorHAnsi" w:cstheme="minorHAnsi"/>
                <w:b/>
                <w:color w:val="FFFFFF" w:themeColor="background1"/>
              </w:rPr>
            </w:pPr>
          </w:p>
        </w:tc>
        <w:tc>
          <w:tcPr>
            <w:tcW w:w="2358" w:type="dxa"/>
            <w:shd w:val="clear" w:color="auto" w:fill="808080" w:themeFill="background1" w:themeFillShade="80"/>
          </w:tcPr>
          <w:p w14:paraId="2612B94B" w14:textId="77777777" w:rsidR="00693397" w:rsidRPr="00917294" w:rsidRDefault="00693397" w:rsidP="00C04E8D">
            <w:pPr>
              <w:keepNext/>
              <w:keepLines/>
              <w:jc w:val="center"/>
              <w:outlineLvl w:val="7"/>
              <w:rPr>
                <w:ins w:id="10776" w:author="Samuel Dent" w:date="2015-11-05T07:59:00Z"/>
                <w:rFonts w:asciiTheme="minorHAnsi" w:hAnsiTheme="minorHAnsi" w:cstheme="minorHAnsi"/>
                <w:b/>
                <w:color w:val="FFFFFF" w:themeColor="background1"/>
                <w:vertAlign w:val="subscript"/>
              </w:rPr>
            </w:pPr>
            <w:ins w:id="10777" w:author="Samuel Dent" w:date="2015-11-05T07:59:00Z">
              <w:r w:rsidRPr="00917294">
                <w:rPr>
                  <w:rFonts w:asciiTheme="minorHAnsi" w:hAnsiTheme="minorHAnsi" w:cstheme="minorHAnsi"/>
                  <w:b/>
                  <w:color w:val="FFFFFF" w:themeColor="background1"/>
                </w:rPr>
                <w:t>Electric Resistance</w:t>
              </w:r>
            </w:ins>
          </w:p>
        </w:tc>
        <w:tc>
          <w:tcPr>
            <w:tcW w:w="1569" w:type="dxa"/>
            <w:shd w:val="clear" w:color="auto" w:fill="808080" w:themeFill="background1" w:themeFillShade="80"/>
          </w:tcPr>
          <w:p w14:paraId="375B4AE3" w14:textId="77777777" w:rsidR="00693397" w:rsidRPr="00917294" w:rsidRDefault="00693397" w:rsidP="00C04E8D">
            <w:pPr>
              <w:keepNext/>
              <w:keepLines/>
              <w:jc w:val="center"/>
              <w:outlineLvl w:val="7"/>
              <w:rPr>
                <w:ins w:id="10778" w:author="Samuel Dent" w:date="2015-11-05T07:59:00Z"/>
                <w:rFonts w:asciiTheme="minorHAnsi" w:hAnsiTheme="minorHAnsi" w:cstheme="minorHAnsi"/>
                <w:b/>
                <w:color w:val="FFFFFF" w:themeColor="background1"/>
              </w:rPr>
            </w:pPr>
            <w:ins w:id="10779" w:author="Samuel Dent" w:date="2015-11-05T07:59:00Z">
              <w:r w:rsidRPr="00917294">
                <w:rPr>
                  <w:rFonts w:asciiTheme="minorHAnsi" w:hAnsiTheme="minorHAnsi" w:cstheme="minorHAnsi"/>
                  <w:b/>
                  <w:color w:val="FFFFFF" w:themeColor="background1"/>
                </w:rPr>
                <w:t>Heat Pump</w:t>
              </w:r>
            </w:ins>
          </w:p>
        </w:tc>
      </w:tr>
      <w:tr w:rsidR="00693397" w:rsidRPr="00917294" w14:paraId="6F5175DF" w14:textId="77777777" w:rsidTr="00C04E8D">
        <w:trPr>
          <w:jc w:val="center"/>
          <w:ins w:id="10780" w:author="Samuel Dent" w:date="2015-11-05T07:59:00Z"/>
        </w:trPr>
        <w:tc>
          <w:tcPr>
            <w:tcW w:w="2049" w:type="dxa"/>
            <w:vAlign w:val="center"/>
          </w:tcPr>
          <w:p w14:paraId="01B2E9E7" w14:textId="77777777" w:rsidR="00693397" w:rsidRPr="00917294" w:rsidRDefault="00693397" w:rsidP="00C04E8D">
            <w:pPr>
              <w:jc w:val="center"/>
              <w:rPr>
                <w:ins w:id="10781" w:author="Samuel Dent" w:date="2015-11-05T07:59:00Z"/>
                <w:rFonts w:asciiTheme="minorHAnsi" w:hAnsiTheme="minorHAnsi" w:cstheme="minorHAnsi"/>
              </w:rPr>
            </w:pPr>
            <w:ins w:id="10782" w:author="Samuel Dent" w:date="2015-11-05T07:59:00Z">
              <w:r w:rsidRPr="00917294">
                <w:rPr>
                  <w:rFonts w:asciiTheme="minorHAnsi" w:hAnsiTheme="minorHAnsi"/>
                </w:rPr>
                <w:t>1 (Rockford)</w:t>
              </w:r>
            </w:ins>
          </w:p>
        </w:tc>
        <w:tc>
          <w:tcPr>
            <w:tcW w:w="2358" w:type="dxa"/>
            <w:vAlign w:val="bottom"/>
          </w:tcPr>
          <w:p w14:paraId="47C3E4C9" w14:textId="77777777" w:rsidR="00693397" w:rsidRPr="00917294" w:rsidRDefault="00693397" w:rsidP="00C04E8D">
            <w:pPr>
              <w:jc w:val="center"/>
              <w:rPr>
                <w:ins w:id="10783" w:author="Samuel Dent" w:date="2015-11-05T07:59:00Z"/>
                <w:rFonts w:asciiTheme="minorHAnsi" w:hAnsiTheme="minorHAnsi" w:cstheme="minorHAnsi"/>
              </w:rPr>
            </w:pPr>
            <w:ins w:id="10784" w:author="Samuel Dent" w:date="2015-11-05T07:59:00Z">
              <w:r>
                <w:rPr>
                  <w:rFonts w:ascii="Calibri" w:hAnsi="Calibri"/>
                  <w:color w:val="000000"/>
                </w:rPr>
                <w:t>202.4</w:t>
              </w:r>
            </w:ins>
          </w:p>
        </w:tc>
        <w:tc>
          <w:tcPr>
            <w:tcW w:w="1569" w:type="dxa"/>
            <w:vAlign w:val="bottom"/>
          </w:tcPr>
          <w:p w14:paraId="412CD0C2" w14:textId="77777777" w:rsidR="00693397" w:rsidRPr="00917294" w:rsidRDefault="00693397" w:rsidP="00C04E8D">
            <w:pPr>
              <w:jc w:val="center"/>
              <w:rPr>
                <w:ins w:id="10785" w:author="Samuel Dent" w:date="2015-11-05T07:59:00Z"/>
                <w:rFonts w:asciiTheme="minorHAnsi" w:hAnsiTheme="minorHAnsi" w:cstheme="minorHAnsi"/>
              </w:rPr>
            </w:pPr>
            <w:ins w:id="10786" w:author="Samuel Dent" w:date="2015-11-05T07:59:00Z">
              <w:r>
                <w:rPr>
                  <w:rFonts w:ascii="Calibri" w:hAnsi="Calibri"/>
                  <w:color w:val="000000"/>
                </w:rPr>
                <w:t>101.2</w:t>
              </w:r>
            </w:ins>
          </w:p>
        </w:tc>
      </w:tr>
      <w:tr w:rsidR="00693397" w:rsidRPr="00917294" w14:paraId="5B770A17" w14:textId="77777777" w:rsidTr="00C04E8D">
        <w:trPr>
          <w:jc w:val="center"/>
          <w:ins w:id="10787" w:author="Samuel Dent" w:date="2015-11-05T07:59:00Z"/>
        </w:trPr>
        <w:tc>
          <w:tcPr>
            <w:tcW w:w="2049" w:type="dxa"/>
            <w:vAlign w:val="center"/>
          </w:tcPr>
          <w:p w14:paraId="2323CC39" w14:textId="77777777" w:rsidR="00693397" w:rsidRPr="00917294" w:rsidRDefault="00693397" w:rsidP="00C04E8D">
            <w:pPr>
              <w:jc w:val="center"/>
              <w:rPr>
                <w:ins w:id="10788" w:author="Samuel Dent" w:date="2015-11-05T07:59:00Z"/>
                <w:rFonts w:asciiTheme="minorHAnsi" w:hAnsiTheme="minorHAnsi" w:cstheme="minorHAnsi"/>
              </w:rPr>
            </w:pPr>
            <w:ins w:id="10789" w:author="Samuel Dent" w:date="2015-11-05T07:59:00Z">
              <w:r w:rsidRPr="00917294">
                <w:rPr>
                  <w:rFonts w:asciiTheme="minorHAnsi" w:hAnsiTheme="minorHAnsi"/>
                </w:rPr>
                <w:t>2 (Chicago)</w:t>
              </w:r>
            </w:ins>
          </w:p>
        </w:tc>
        <w:tc>
          <w:tcPr>
            <w:tcW w:w="2358" w:type="dxa"/>
            <w:vAlign w:val="bottom"/>
          </w:tcPr>
          <w:p w14:paraId="2F5E62E0" w14:textId="77777777" w:rsidR="00693397" w:rsidRPr="00917294" w:rsidRDefault="00693397" w:rsidP="00C04E8D">
            <w:pPr>
              <w:jc w:val="center"/>
              <w:rPr>
                <w:ins w:id="10790" w:author="Samuel Dent" w:date="2015-11-05T07:59:00Z"/>
                <w:rFonts w:asciiTheme="minorHAnsi" w:hAnsiTheme="minorHAnsi" w:cstheme="minorHAnsi"/>
              </w:rPr>
            </w:pPr>
            <w:ins w:id="10791" w:author="Samuel Dent" w:date="2015-11-05T07:59:00Z">
              <w:r>
                <w:rPr>
                  <w:rFonts w:ascii="Calibri" w:hAnsi="Calibri"/>
                  <w:color w:val="000000"/>
                </w:rPr>
                <w:t>195.3</w:t>
              </w:r>
            </w:ins>
          </w:p>
        </w:tc>
        <w:tc>
          <w:tcPr>
            <w:tcW w:w="1569" w:type="dxa"/>
            <w:vAlign w:val="bottom"/>
          </w:tcPr>
          <w:p w14:paraId="5303FFBE" w14:textId="77777777" w:rsidR="00693397" w:rsidRPr="00917294" w:rsidRDefault="00693397" w:rsidP="00C04E8D">
            <w:pPr>
              <w:jc w:val="center"/>
              <w:rPr>
                <w:ins w:id="10792" w:author="Samuel Dent" w:date="2015-11-05T07:59:00Z"/>
                <w:rFonts w:asciiTheme="minorHAnsi" w:hAnsiTheme="minorHAnsi" w:cstheme="minorHAnsi"/>
              </w:rPr>
            </w:pPr>
            <w:ins w:id="10793" w:author="Samuel Dent" w:date="2015-11-05T07:59:00Z">
              <w:r>
                <w:rPr>
                  <w:rFonts w:ascii="Calibri" w:hAnsi="Calibri"/>
                  <w:color w:val="000000"/>
                </w:rPr>
                <w:t>97.6</w:t>
              </w:r>
            </w:ins>
          </w:p>
        </w:tc>
      </w:tr>
      <w:tr w:rsidR="00693397" w:rsidRPr="00917294" w14:paraId="09222442" w14:textId="77777777" w:rsidTr="00C04E8D">
        <w:trPr>
          <w:jc w:val="center"/>
          <w:ins w:id="10794" w:author="Samuel Dent" w:date="2015-11-05T07:59:00Z"/>
        </w:trPr>
        <w:tc>
          <w:tcPr>
            <w:tcW w:w="2049" w:type="dxa"/>
            <w:vAlign w:val="center"/>
          </w:tcPr>
          <w:p w14:paraId="00CB0E0B" w14:textId="77777777" w:rsidR="00693397" w:rsidRPr="00917294" w:rsidRDefault="00693397" w:rsidP="00C04E8D">
            <w:pPr>
              <w:jc w:val="center"/>
              <w:rPr>
                <w:ins w:id="10795" w:author="Samuel Dent" w:date="2015-11-05T07:59:00Z"/>
                <w:rFonts w:asciiTheme="minorHAnsi" w:hAnsiTheme="minorHAnsi" w:cstheme="minorHAnsi"/>
              </w:rPr>
            </w:pPr>
            <w:ins w:id="10796" w:author="Samuel Dent" w:date="2015-11-05T07:59:00Z">
              <w:r w:rsidRPr="00917294">
                <w:rPr>
                  <w:rFonts w:asciiTheme="minorHAnsi" w:hAnsiTheme="minorHAnsi"/>
                </w:rPr>
                <w:lastRenderedPageBreak/>
                <w:t>3 (Springfield)</w:t>
              </w:r>
            </w:ins>
          </w:p>
        </w:tc>
        <w:tc>
          <w:tcPr>
            <w:tcW w:w="2358" w:type="dxa"/>
            <w:vAlign w:val="bottom"/>
          </w:tcPr>
          <w:p w14:paraId="08E66EE0" w14:textId="77777777" w:rsidR="00693397" w:rsidRPr="00917294" w:rsidRDefault="00693397" w:rsidP="00C04E8D">
            <w:pPr>
              <w:jc w:val="center"/>
              <w:rPr>
                <w:ins w:id="10797" w:author="Samuel Dent" w:date="2015-11-05T07:59:00Z"/>
                <w:rFonts w:asciiTheme="minorHAnsi" w:hAnsiTheme="minorHAnsi" w:cstheme="minorHAnsi"/>
              </w:rPr>
            </w:pPr>
            <w:ins w:id="10798" w:author="Samuel Dent" w:date="2015-11-05T07:59:00Z">
              <w:r>
                <w:rPr>
                  <w:rFonts w:ascii="Calibri" w:hAnsi="Calibri"/>
                  <w:color w:val="000000"/>
                </w:rPr>
                <w:t>169.3</w:t>
              </w:r>
            </w:ins>
          </w:p>
        </w:tc>
        <w:tc>
          <w:tcPr>
            <w:tcW w:w="1569" w:type="dxa"/>
            <w:vAlign w:val="bottom"/>
          </w:tcPr>
          <w:p w14:paraId="0B3847AB" w14:textId="77777777" w:rsidR="00693397" w:rsidRPr="00917294" w:rsidRDefault="00693397" w:rsidP="00C04E8D">
            <w:pPr>
              <w:jc w:val="center"/>
              <w:rPr>
                <w:ins w:id="10799" w:author="Samuel Dent" w:date="2015-11-05T07:59:00Z"/>
                <w:rFonts w:asciiTheme="minorHAnsi" w:hAnsiTheme="minorHAnsi" w:cstheme="minorHAnsi"/>
              </w:rPr>
            </w:pPr>
            <w:ins w:id="10800" w:author="Samuel Dent" w:date="2015-11-05T07:59:00Z">
              <w:r>
                <w:rPr>
                  <w:rFonts w:ascii="Calibri" w:hAnsi="Calibri"/>
                  <w:color w:val="000000"/>
                </w:rPr>
                <w:t>84.7</w:t>
              </w:r>
            </w:ins>
          </w:p>
        </w:tc>
      </w:tr>
      <w:tr w:rsidR="00693397" w:rsidRPr="00917294" w14:paraId="3B92ACC6" w14:textId="77777777" w:rsidTr="00C04E8D">
        <w:trPr>
          <w:jc w:val="center"/>
          <w:ins w:id="10801" w:author="Samuel Dent" w:date="2015-11-05T07:59:00Z"/>
        </w:trPr>
        <w:tc>
          <w:tcPr>
            <w:tcW w:w="2049" w:type="dxa"/>
            <w:vAlign w:val="center"/>
          </w:tcPr>
          <w:p w14:paraId="7DD5AB7C" w14:textId="77777777" w:rsidR="00693397" w:rsidRPr="00917294" w:rsidRDefault="00693397" w:rsidP="00C04E8D">
            <w:pPr>
              <w:jc w:val="center"/>
              <w:rPr>
                <w:ins w:id="10802" w:author="Samuel Dent" w:date="2015-11-05T07:59:00Z"/>
                <w:rFonts w:asciiTheme="minorHAnsi" w:hAnsiTheme="minorHAnsi" w:cstheme="minorHAnsi"/>
              </w:rPr>
            </w:pPr>
            <w:ins w:id="10803" w:author="Samuel Dent" w:date="2015-11-05T07:59:00Z">
              <w:r w:rsidRPr="00917294">
                <w:rPr>
                  <w:rFonts w:asciiTheme="minorHAnsi" w:hAnsiTheme="minorHAnsi"/>
                </w:rPr>
                <w:t>4 (Belleville)</w:t>
              </w:r>
            </w:ins>
          </w:p>
        </w:tc>
        <w:tc>
          <w:tcPr>
            <w:tcW w:w="2358" w:type="dxa"/>
            <w:vAlign w:val="bottom"/>
          </w:tcPr>
          <w:p w14:paraId="0920C2C0" w14:textId="77777777" w:rsidR="00693397" w:rsidRPr="00917294" w:rsidRDefault="00693397" w:rsidP="00C04E8D">
            <w:pPr>
              <w:jc w:val="center"/>
              <w:rPr>
                <w:ins w:id="10804" w:author="Samuel Dent" w:date="2015-11-05T07:59:00Z"/>
                <w:rFonts w:asciiTheme="minorHAnsi" w:hAnsiTheme="minorHAnsi" w:cstheme="minorHAnsi"/>
              </w:rPr>
            </w:pPr>
            <w:ins w:id="10805" w:author="Samuel Dent" w:date="2015-11-05T07:59:00Z">
              <w:r>
                <w:rPr>
                  <w:rFonts w:ascii="Calibri" w:hAnsi="Calibri"/>
                  <w:color w:val="000000"/>
                </w:rPr>
                <w:t>134.9</w:t>
              </w:r>
            </w:ins>
          </w:p>
        </w:tc>
        <w:tc>
          <w:tcPr>
            <w:tcW w:w="1569" w:type="dxa"/>
            <w:vAlign w:val="bottom"/>
          </w:tcPr>
          <w:p w14:paraId="48DC0402" w14:textId="77777777" w:rsidR="00693397" w:rsidRPr="00917294" w:rsidRDefault="00693397" w:rsidP="00C04E8D">
            <w:pPr>
              <w:jc w:val="center"/>
              <w:rPr>
                <w:ins w:id="10806" w:author="Samuel Dent" w:date="2015-11-05T07:59:00Z"/>
                <w:rFonts w:asciiTheme="minorHAnsi" w:hAnsiTheme="minorHAnsi" w:cstheme="minorHAnsi"/>
              </w:rPr>
            </w:pPr>
            <w:ins w:id="10807" w:author="Samuel Dent" w:date="2015-11-05T07:59:00Z">
              <w:r>
                <w:rPr>
                  <w:rFonts w:ascii="Calibri" w:hAnsi="Calibri"/>
                  <w:color w:val="000000"/>
                </w:rPr>
                <w:t>67.5</w:t>
              </w:r>
            </w:ins>
          </w:p>
        </w:tc>
      </w:tr>
      <w:tr w:rsidR="00693397" w:rsidRPr="00917294" w14:paraId="3C8144BE" w14:textId="77777777" w:rsidTr="00C04E8D">
        <w:trPr>
          <w:jc w:val="center"/>
          <w:ins w:id="10808" w:author="Samuel Dent" w:date="2015-11-05T07:59:00Z"/>
        </w:trPr>
        <w:tc>
          <w:tcPr>
            <w:tcW w:w="2049" w:type="dxa"/>
            <w:vAlign w:val="center"/>
          </w:tcPr>
          <w:p w14:paraId="04FAFEED" w14:textId="77777777" w:rsidR="00693397" w:rsidRPr="00917294" w:rsidRDefault="00693397" w:rsidP="00C04E8D">
            <w:pPr>
              <w:jc w:val="center"/>
              <w:rPr>
                <w:ins w:id="10809" w:author="Samuel Dent" w:date="2015-11-05T07:59:00Z"/>
                <w:rFonts w:asciiTheme="minorHAnsi" w:hAnsiTheme="minorHAnsi" w:cstheme="minorHAnsi"/>
              </w:rPr>
            </w:pPr>
            <w:ins w:id="10810" w:author="Samuel Dent" w:date="2015-11-05T07:59:00Z">
              <w:r w:rsidRPr="00917294">
                <w:rPr>
                  <w:rFonts w:asciiTheme="minorHAnsi" w:hAnsiTheme="minorHAnsi"/>
                </w:rPr>
                <w:t>5 (Marion)</w:t>
              </w:r>
            </w:ins>
          </w:p>
        </w:tc>
        <w:tc>
          <w:tcPr>
            <w:tcW w:w="2358" w:type="dxa"/>
            <w:vAlign w:val="bottom"/>
          </w:tcPr>
          <w:p w14:paraId="2C127927" w14:textId="77777777" w:rsidR="00693397" w:rsidRPr="00917294" w:rsidRDefault="00693397" w:rsidP="00C04E8D">
            <w:pPr>
              <w:jc w:val="center"/>
              <w:rPr>
                <w:ins w:id="10811" w:author="Samuel Dent" w:date="2015-11-05T07:59:00Z"/>
                <w:rFonts w:asciiTheme="minorHAnsi" w:hAnsiTheme="minorHAnsi" w:cstheme="minorHAnsi"/>
              </w:rPr>
            </w:pPr>
            <w:ins w:id="10812" w:author="Samuel Dent" w:date="2015-11-05T07:59:00Z">
              <w:r>
                <w:rPr>
                  <w:rFonts w:ascii="Calibri" w:hAnsi="Calibri"/>
                  <w:color w:val="000000"/>
                </w:rPr>
                <w:t>137.9</w:t>
              </w:r>
            </w:ins>
          </w:p>
        </w:tc>
        <w:tc>
          <w:tcPr>
            <w:tcW w:w="1569" w:type="dxa"/>
            <w:vAlign w:val="bottom"/>
          </w:tcPr>
          <w:p w14:paraId="5BBEA9B4" w14:textId="77777777" w:rsidR="00693397" w:rsidRPr="00917294" w:rsidRDefault="00693397" w:rsidP="00C04E8D">
            <w:pPr>
              <w:jc w:val="center"/>
              <w:rPr>
                <w:ins w:id="10813" w:author="Samuel Dent" w:date="2015-11-05T07:59:00Z"/>
                <w:rFonts w:asciiTheme="minorHAnsi" w:hAnsiTheme="minorHAnsi" w:cstheme="minorHAnsi"/>
              </w:rPr>
            </w:pPr>
            <w:ins w:id="10814" w:author="Samuel Dent" w:date="2015-11-05T07:59:00Z">
              <w:r>
                <w:rPr>
                  <w:rFonts w:ascii="Calibri" w:hAnsi="Calibri"/>
                  <w:color w:val="000000"/>
                </w:rPr>
                <w:t>68.9</w:t>
              </w:r>
            </w:ins>
          </w:p>
        </w:tc>
      </w:tr>
    </w:tbl>
    <w:p w14:paraId="46370B82" w14:textId="77777777" w:rsidR="00693397" w:rsidRDefault="00693397">
      <w:pPr>
        <w:widowControl/>
        <w:spacing w:line="276" w:lineRule="auto"/>
        <w:ind w:left="720"/>
        <w:jc w:val="left"/>
        <w:rPr>
          <w:ins w:id="10815" w:author="Samuel Dent" w:date="2015-11-05T07:46:00Z"/>
        </w:rPr>
        <w:pPrChange w:id="10816" w:author="Samuel Dent" w:date="2015-11-05T07:47:00Z">
          <w:pPr>
            <w:widowControl/>
            <w:spacing w:after="200" w:line="276" w:lineRule="auto"/>
            <w:jc w:val="left"/>
          </w:pPr>
        </w:pPrChange>
      </w:pPr>
      <w:proofErr w:type="gramStart"/>
      <w:ins w:id="10817" w:author="Samuel Dent" w:date="2015-11-05T07:46:00Z">
        <w:r>
          <w:t>n</w:t>
        </w:r>
        <w:r w:rsidRPr="00C55190">
          <w:rPr>
            <w:vertAlign w:val="subscript"/>
          </w:rPr>
          <w:t>sweep</w:t>
        </w:r>
        <w:proofErr w:type="gramEnd"/>
        <w:r>
          <w:tab/>
        </w:r>
        <w:r>
          <w:tab/>
          <w:t>= Number of sweeps installed</w:t>
        </w:r>
      </w:ins>
    </w:p>
    <w:p w14:paraId="48C155F0" w14:textId="77777777" w:rsidR="00693397" w:rsidRDefault="00693397">
      <w:pPr>
        <w:widowControl/>
        <w:spacing w:line="276" w:lineRule="auto"/>
        <w:ind w:left="720"/>
        <w:jc w:val="left"/>
        <w:rPr>
          <w:ins w:id="10818" w:author="Samuel Dent" w:date="2015-11-05T08:00:00Z"/>
        </w:rPr>
        <w:pPrChange w:id="10819" w:author="Samuel Dent" w:date="2015-11-05T07:47:00Z">
          <w:pPr>
            <w:widowControl/>
            <w:spacing w:after="200" w:line="276" w:lineRule="auto"/>
            <w:jc w:val="left"/>
          </w:pPr>
        </w:pPrChange>
      </w:pPr>
      <w:ins w:id="10820" w:author="Samuel Dent" w:date="2015-11-05T07:46:00Z">
        <w:r>
          <w:t>ΔkWh</w:t>
        </w:r>
        <w:r w:rsidRPr="00C55190">
          <w:rPr>
            <w:vertAlign w:val="subscript"/>
          </w:rPr>
          <w:t>sealing</w:t>
        </w:r>
        <w:r>
          <w:tab/>
          <w:t>= Annual kWh savings from foot of caulking, sealing, or polyethlylene tape</w:t>
        </w:r>
      </w:ins>
    </w:p>
    <w:tbl>
      <w:tblPr>
        <w:tblStyle w:val="TableGrid"/>
        <w:tblW w:w="0" w:type="auto"/>
        <w:jc w:val="center"/>
        <w:tblLook w:val="04A0" w:firstRow="1" w:lastRow="0" w:firstColumn="1" w:lastColumn="0" w:noHBand="0" w:noVBand="1"/>
        <w:tblPrChange w:id="10821" w:author="Stephanie Baer" w:date="2016-01-21T14:15:00Z">
          <w:tblPr>
            <w:tblStyle w:val="TableGrid"/>
            <w:tblW w:w="0" w:type="auto"/>
            <w:jc w:val="center"/>
            <w:tblLook w:val="04A0" w:firstRow="1" w:lastRow="0" w:firstColumn="1" w:lastColumn="0" w:noHBand="0" w:noVBand="1"/>
          </w:tblPr>
        </w:tblPrChange>
      </w:tblPr>
      <w:tblGrid>
        <w:gridCol w:w="2049"/>
        <w:gridCol w:w="2358"/>
        <w:gridCol w:w="1569"/>
        <w:tblGridChange w:id="10822">
          <w:tblGrid>
            <w:gridCol w:w="2049"/>
            <w:gridCol w:w="1438"/>
            <w:gridCol w:w="920"/>
            <w:gridCol w:w="1129"/>
            <w:gridCol w:w="440"/>
            <w:gridCol w:w="1918"/>
            <w:gridCol w:w="1569"/>
          </w:tblGrid>
        </w:tblGridChange>
      </w:tblGrid>
      <w:tr w:rsidR="00693397" w:rsidRPr="00917294" w14:paraId="3417FD01" w14:textId="77777777" w:rsidTr="008C33F6">
        <w:trPr>
          <w:trHeight w:val="260"/>
          <w:tblHeader/>
          <w:jc w:val="center"/>
          <w:ins w:id="10823" w:author="Samuel Dent" w:date="2015-11-05T08:00:00Z"/>
          <w:trPrChange w:id="10824" w:author="Stephanie Baer" w:date="2016-01-21T14:15:00Z">
            <w:trPr>
              <w:gridBefore w:val="2"/>
              <w:trHeight w:val="260"/>
              <w:jc w:val="center"/>
            </w:trPr>
          </w:trPrChange>
        </w:trPr>
        <w:tc>
          <w:tcPr>
            <w:tcW w:w="2049" w:type="dxa"/>
            <w:vMerge w:val="restart"/>
            <w:shd w:val="clear" w:color="auto" w:fill="808080" w:themeFill="background1" w:themeFillShade="80"/>
            <w:vAlign w:val="center"/>
            <w:tcPrChange w:id="10825" w:author="Stephanie Baer" w:date="2016-01-21T14:15:00Z">
              <w:tcPr>
                <w:tcW w:w="2049" w:type="dxa"/>
                <w:gridSpan w:val="2"/>
                <w:vMerge w:val="restart"/>
                <w:shd w:val="clear" w:color="auto" w:fill="808080" w:themeFill="background1" w:themeFillShade="80"/>
              </w:tcPr>
            </w:tcPrChange>
          </w:tcPr>
          <w:p w14:paraId="3C0ABE9D" w14:textId="77777777" w:rsidR="00693397" w:rsidRPr="00917294" w:rsidRDefault="00693397">
            <w:pPr>
              <w:jc w:val="center"/>
              <w:rPr>
                <w:ins w:id="10826" w:author="Samuel Dent" w:date="2015-11-05T08:00:00Z"/>
                <w:rFonts w:asciiTheme="minorHAnsi" w:hAnsiTheme="minorHAnsi" w:cstheme="minorHAnsi"/>
                <w:b/>
                <w:color w:val="FFFFFF" w:themeColor="background1"/>
                <w:szCs w:val="22"/>
              </w:rPr>
            </w:pPr>
            <w:ins w:id="10827" w:author="Samuel Dent" w:date="2015-11-05T08:00: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3927" w:type="dxa"/>
            <w:gridSpan w:val="2"/>
            <w:shd w:val="clear" w:color="auto" w:fill="808080" w:themeFill="background1" w:themeFillShade="80"/>
            <w:vAlign w:val="center"/>
            <w:tcPrChange w:id="10828" w:author="Stephanie Baer" w:date="2016-01-21T14:15:00Z">
              <w:tcPr>
                <w:tcW w:w="3927" w:type="dxa"/>
                <w:gridSpan w:val="3"/>
                <w:shd w:val="clear" w:color="auto" w:fill="808080" w:themeFill="background1" w:themeFillShade="80"/>
              </w:tcPr>
            </w:tcPrChange>
          </w:tcPr>
          <w:p w14:paraId="033F727E" w14:textId="77777777" w:rsidR="00693397" w:rsidRPr="00917294" w:rsidRDefault="00693397">
            <w:pPr>
              <w:keepNext/>
              <w:keepLines/>
              <w:jc w:val="center"/>
              <w:outlineLvl w:val="7"/>
              <w:rPr>
                <w:ins w:id="10829" w:author="Samuel Dent" w:date="2015-11-05T08:00:00Z"/>
                <w:rFonts w:asciiTheme="minorHAnsi" w:hAnsiTheme="minorHAnsi" w:cstheme="minorHAnsi"/>
                <w:b/>
                <w:color w:val="FFFFFF" w:themeColor="background1"/>
                <w:szCs w:val="22"/>
              </w:rPr>
            </w:pPr>
            <w:ins w:id="10830" w:author="Samuel Dent" w:date="2015-11-05T08:00:00Z">
              <w:r>
                <w:rPr>
                  <w:rFonts w:asciiTheme="minorHAnsi" w:hAnsiTheme="minorHAnsi" w:cstheme="minorHAnsi"/>
                  <w:b/>
                  <w:color w:val="FFFFFF" w:themeColor="background1"/>
                </w:rPr>
                <w:t>ΔkWh</w:t>
              </w:r>
              <w:r>
                <w:rPr>
                  <w:rFonts w:asciiTheme="minorHAnsi" w:hAnsiTheme="minorHAnsi" w:cstheme="minorHAnsi"/>
                  <w:b/>
                  <w:color w:val="FFFFFF" w:themeColor="background1"/>
                  <w:vertAlign w:val="subscript"/>
                </w:rPr>
                <w:t>sealing</w:t>
              </w:r>
            </w:ins>
            <w:ins w:id="10831" w:author="Samuel Dent" w:date="2015-11-05T08:01:00Z">
              <w:r>
                <w:rPr>
                  <w:rFonts w:asciiTheme="minorHAnsi" w:hAnsiTheme="minorHAnsi" w:cstheme="minorHAnsi"/>
                  <w:b/>
                  <w:color w:val="FFFFFF" w:themeColor="background1"/>
                  <w:vertAlign w:val="subscript"/>
                </w:rPr>
                <w:t xml:space="preserve"> </w:t>
              </w:r>
              <w:r w:rsidRPr="00917294">
                <w:rPr>
                  <w:rFonts w:asciiTheme="minorHAnsi" w:hAnsiTheme="minorHAnsi" w:cstheme="minorHAnsi"/>
                  <w:b/>
                  <w:color w:val="FFFFFF" w:themeColor="background1"/>
                </w:rPr>
                <w:t>/ ft</w:t>
              </w:r>
            </w:ins>
          </w:p>
        </w:tc>
      </w:tr>
      <w:tr w:rsidR="00693397" w:rsidRPr="00917294" w14:paraId="4F363150" w14:textId="77777777" w:rsidTr="008C33F6">
        <w:trPr>
          <w:trHeight w:val="242"/>
          <w:tblHeader/>
          <w:jc w:val="center"/>
          <w:ins w:id="10832" w:author="Samuel Dent" w:date="2015-11-05T08:00:00Z"/>
          <w:trPrChange w:id="10833" w:author="Stephanie Baer" w:date="2016-01-21T14:14:00Z">
            <w:trPr>
              <w:gridBefore w:val="2"/>
              <w:trHeight w:val="242"/>
              <w:jc w:val="center"/>
            </w:trPr>
          </w:trPrChange>
        </w:trPr>
        <w:tc>
          <w:tcPr>
            <w:tcW w:w="2049" w:type="dxa"/>
            <w:vMerge/>
            <w:shd w:val="clear" w:color="auto" w:fill="808080" w:themeFill="background1" w:themeFillShade="80"/>
            <w:tcPrChange w:id="10834" w:author="Stephanie Baer" w:date="2016-01-21T14:14:00Z">
              <w:tcPr>
                <w:tcW w:w="2049" w:type="dxa"/>
                <w:gridSpan w:val="2"/>
                <w:vMerge/>
                <w:shd w:val="clear" w:color="auto" w:fill="808080" w:themeFill="background1" w:themeFillShade="80"/>
              </w:tcPr>
            </w:tcPrChange>
          </w:tcPr>
          <w:p w14:paraId="1751CFCF" w14:textId="77777777" w:rsidR="00693397" w:rsidRPr="00917294" w:rsidRDefault="00693397" w:rsidP="00C04E8D">
            <w:pPr>
              <w:jc w:val="center"/>
              <w:rPr>
                <w:ins w:id="10835" w:author="Samuel Dent" w:date="2015-11-05T08:00:00Z"/>
                <w:rFonts w:asciiTheme="minorHAnsi" w:hAnsiTheme="minorHAnsi" w:cstheme="minorHAnsi"/>
                <w:b/>
                <w:color w:val="FFFFFF" w:themeColor="background1"/>
              </w:rPr>
            </w:pPr>
          </w:p>
        </w:tc>
        <w:tc>
          <w:tcPr>
            <w:tcW w:w="2358" w:type="dxa"/>
            <w:shd w:val="clear" w:color="auto" w:fill="808080" w:themeFill="background1" w:themeFillShade="80"/>
            <w:vAlign w:val="center"/>
            <w:tcPrChange w:id="10836" w:author="Stephanie Baer" w:date="2016-01-21T14:14:00Z">
              <w:tcPr>
                <w:tcW w:w="2358" w:type="dxa"/>
                <w:gridSpan w:val="2"/>
                <w:shd w:val="clear" w:color="auto" w:fill="808080" w:themeFill="background1" w:themeFillShade="80"/>
              </w:tcPr>
            </w:tcPrChange>
          </w:tcPr>
          <w:p w14:paraId="389DE468" w14:textId="77777777" w:rsidR="00693397" w:rsidRPr="00917294" w:rsidRDefault="00693397">
            <w:pPr>
              <w:keepNext/>
              <w:keepLines/>
              <w:jc w:val="center"/>
              <w:outlineLvl w:val="7"/>
              <w:rPr>
                <w:ins w:id="10837" w:author="Samuel Dent" w:date="2015-11-05T08:00:00Z"/>
                <w:rFonts w:asciiTheme="minorHAnsi" w:hAnsiTheme="minorHAnsi" w:cstheme="minorHAnsi"/>
                <w:b/>
                <w:color w:val="FFFFFF" w:themeColor="background1"/>
                <w:szCs w:val="22"/>
                <w:vertAlign w:val="subscript"/>
              </w:rPr>
            </w:pPr>
            <w:ins w:id="10838" w:author="Samuel Dent" w:date="2015-11-05T08:00:00Z">
              <w:r w:rsidRPr="00917294">
                <w:rPr>
                  <w:rFonts w:asciiTheme="minorHAnsi" w:hAnsiTheme="minorHAnsi" w:cstheme="minorHAnsi"/>
                  <w:b/>
                  <w:color w:val="FFFFFF" w:themeColor="background1"/>
                </w:rPr>
                <w:t>Electric Resistance</w:t>
              </w:r>
            </w:ins>
          </w:p>
        </w:tc>
        <w:tc>
          <w:tcPr>
            <w:tcW w:w="1569" w:type="dxa"/>
            <w:shd w:val="clear" w:color="auto" w:fill="808080" w:themeFill="background1" w:themeFillShade="80"/>
            <w:vAlign w:val="center"/>
            <w:tcPrChange w:id="10839" w:author="Stephanie Baer" w:date="2016-01-21T14:14:00Z">
              <w:tcPr>
                <w:tcW w:w="1569" w:type="dxa"/>
                <w:shd w:val="clear" w:color="auto" w:fill="808080" w:themeFill="background1" w:themeFillShade="80"/>
              </w:tcPr>
            </w:tcPrChange>
          </w:tcPr>
          <w:p w14:paraId="1C504A11" w14:textId="77777777" w:rsidR="00693397" w:rsidRPr="00917294" w:rsidRDefault="00693397">
            <w:pPr>
              <w:keepNext/>
              <w:keepLines/>
              <w:jc w:val="center"/>
              <w:outlineLvl w:val="7"/>
              <w:rPr>
                <w:ins w:id="10840" w:author="Samuel Dent" w:date="2015-11-05T08:00:00Z"/>
                <w:rFonts w:asciiTheme="minorHAnsi" w:hAnsiTheme="minorHAnsi" w:cstheme="minorHAnsi"/>
                <w:b/>
                <w:color w:val="FFFFFF" w:themeColor="background1"/>
                <w:szCs w:val="22"/>
              </w:rPr>
            </w:pPr>
            <w:ins w:id="10841" w:author="Samuel Dent" w:date="2015-11-05T08:00:00Z">
              <w:r w:rsidRPr="00917294">
                <w:rPr>
                  <w:rFonts w:asciiTheme="minorHAnsi" w:hAnsiTheme="minorHAnsi" w:cstheme="minorHAnsi"/>
                  <w:b/>
                  <w:color w:val="FFFFFF" w:themeColor="background1"/>
                </w:rPr>
                <w:t>Heat Pump</w:t>
              </w:r>
            </w:ins>
          </w:p>
        </w:tc>
      </w:tr>
      <w:tr w:rsidR="00693397" w:rsidRPr="00917294" w14:paraId="2CC58CE7" w14:textId="77777777" w:rsidTr="00C04E8D">
        <w:trPr>
          <w:jc w:val="center"/>
          <w:ins w:id="10842" w:author="Samuel Dent" w:date="2015-11-05T08:00:00Z"/>
        </w:trPr>
        <w:tc>
          <w:tcPr>
            <w:tcW w:w="2049" w:type="dxa"/>
            <w:vAlign w:val="center"/>
          </w:tcPr>
          <w:p w14:paraId="6D0E9A4F" w14:textId="77777777" w:rsidR="00693397" w:rsidRPr="00917294" w:rsidRDefault="00693397" w:rsidP="00C04E8D">
            <w:pPr>
              <w:jc w:val="center"/>
              <w:rPr>
                <w:ins w:id="10843" w:author="Samuel Dent" w:date="2015-11-05T08:00:00Z"/>
                <w:rFonts w:asciiTheme="minorHAnsi" w:hAnsiTheme="minorHAnsi" w:cstheme="minorHAnsi"/>
              </w:rPr>
            </w:pPr>
            <w:ins w:id="10844" w:author="Samuel Dent" w:date="2015-11-05T08:00:00Z">
              <w:r w:rsidRPr="00917294">
                <w:rPr>
                  <w:rFonts w:asciiTheme="minorHAnsi" w:hAnsiTheme="minorHAnsi"/>
                </w:rPr>
                <w:t>1 (Rockford)</w:t>
              </w:r>
            </w:ins>
          </w:p>
        </w:tc>
        <w:tc>
          <w:tcPr>
            <w:tcW w:w="2358" w:type="dxa"/>
            <w:vAlign w:val="bottom"/>
          </w:tcPr>
          <w:p w14:paraId="6442B724" w14:textId="77777777" w:rsidR="00693397" w:rsidRPr="00917294" w:rsidRDefault="00693397" w:rsidP="00C04E8D">
            <w:pPr>
              <w:jc w:val="center"/>
              <w:rPr>
                <w:ins w:id="10845" w:author="Samuel Dent" w:date="2015-11-05T08:00:00Z"/>
                <w:rFonts w:asciiTheme="minorHAnsi" w:hAnsiTheme="minorHAnsi" w:cstheme="minorHAnsi"/>
              </w:rPr>
            </w:pPr>
            <w:ins w:id="10846" w:author="Samuel Dent" w:date="2015-11-05T08:00:00Z">
              <w:r>
                <w:rPr>
                  <w:rFonts w:ascii="Calibri" w:hAnsi="Calibri"/>
                  <w:color w:val="000000"/>
                </w:rPr>
                <w:t>11.6</w:t>
              </w:r>
            </w:ins>
          </w:p>
        </w:tc>
        <w:tc>
          <w:tcPr>
            <w:tcW w:w="1569" w:type="dxa"/>
            <w:vAlign w:val="bottom"/>
          </w:tcPr>
          <w:p w14:paraId="6E78D663" w14:textId="77777777" w:rsidR="00693397" w:rsidRPr="00917294" w:rsidRDefault="00693397" w:rsidP="00C04E8D">
            <w:pPr>
              <w:jc w:val="center"/>
              <w:rPr>
                <w:ins w:id="10847" w:author="Samuel Dent" w:date="2015-11-05T08:00:00Z"/>
                <w:rFonts w:asciiTheme="minorHAnsi" w:hAnsiTheme="minorHAnsi" w:cstheme="minorHAnsi"/>
              </w:rPr>
            </w:pPr>
            <w:ins w:id="10848" w:author="Samuel Dent" w:date="2015-11-05T08:00:00Z">
              <w:r>
                <w:rPr>
                  <w:rFonts w:ascii="Calibri" w:hAnsi="Calibri"/>
                  <w:color w:val="000000"/>
                </w:rPr>
                <w:t>5.8</w:t>
              </w:r>
            </w:ins>
          </w:p>
        </w:tc>
      </w:tr>
      <w:tr w:rsidR="00693397" w:rsidRPr="00917294" w14:paraId="52C6987E" w14:textId="77777777" w:rsidTr="00C04E8D">
        <w:trPr>
          <w:jc w:val="center"/>
          <w:ins w:id="10849" w:author="Samuel Dent" w:date="2015-11-05T08:00:00Z"/>
        </w:trPr>
        <w:tc>
          <w:tcPr>
            <w:tcW w:w="2049" w:type="dxa"/>
            <w:vAlign w:val="center"/>
          </w:tcPr>
          <w:p w14:paraId="31BB33FD" w14:textId="77777777" w:rsidR="00693397" w:rsidRPr="00917294" w:rsidRDefault="00693397" w:rsidP="00C04E8D">
            <w:pPr>
              <w:jc w:val="center"/>
              <w:rPr>
                <w:ins w:id="10850" w:author="Samuel Dent" w:date="2015-11-05T08:00:00Z"/>
                <w:rFonts w:asciiTheme="minorHAnsi" w:hAnsiTheme="minorHAnsi" w:cstheme="minorHAnsi"/>
              </w:rPr>
            </w:pPr>
            <w:ins w:id="10851" w:author="Samuel Dent" w:date="2015-11-05T08:00:00Z">
              <w:r w:rsidRPr="00917294">
                <w:rPr>
                  <w:rFonts w:asciiTheme="minorHAnsi" w:hAnsiTheme="minorHAnsi"/>
                </w:rPr>
                <w:t>2 (Chicago)</w:t>
              </w:r>
            </w:ins>
          </w:p>
        </w:tc>
        <w:tc>
          <w:tcPr>
            <w:tcW w:w="2358" w:type="dxa"/>
            <w:vAlign w:val="bottom"/>
          </w:tcPr>
          <w:p w14:paraId="75C641FB" w14:textId="77777777" w:rsidR="00693397" w:rsidRPr="00917294" w:rsidRDefault="00693397" w:rsidP="00C04E8D">
            <w:pPr>
              <w:jc w:val="center"/>
              <w:rPr>
                <w:ins w:id="10852" w:author="Samuel Dent" w:date="2015-11-05T08:00:00Z"/>
                <w:rFonts w:asciiTheme="minorHAnsi" w:hAnsiTheme="minorHAnsi" w:cstheme="minorHAnsi"/>
              </w:rPr>
            </w:pPr>
            <w:ins w:id="10853" w:author="Samuel Dent" w:date="2015-11-05T08:00:00Z">
              <w:r>
                <w:rPr>
                  <w:rFonts w:ascii="Calibri" w:hAnsi="Calibri"/>
                  <w:color w:val="000000"/>
                </w:rPr>
                <w:t>11.2</w:t>
              </w:r>
            </w:ins>
          </w:p>
        </w:tc>
        <w:tc>
          <w:tcPr>
            <w:tcW w:w="1569" w:type="dxa"/>
            <w:vAlign w:val="bottom"/>
          </w:tcPr>
          <w:p w14:paraId="51DE288D" w14:textId="77777777" w:rsidR="00693397" w:rsidRPr="00917294" w:rsidRDefault="00693397" w:rsidP="00C04E8D">
            <w:pPr>
              <w:jc w:val="center"/>
              <w:rPr>
                <w:ins w:id="10854" w:author="Samuel Dent" w:date="2015-11-05T08:00:00Z"/>
                <w:rFonts w:asciiTheme="minorHAnsi" w:hAnsiTheme="minorHAnsi" w:cstheme="minorHAnsi"/>
              </w:rPr>
            </w:pPr>
            <w:ins w:id="10855" w:author="Samuel Dent" w:date="2015-11-05T08:00:00Z">
              <w:r>
                <w:rPr>
                  <w:rFonts w:ascii="Calibri" w:hAnsi="Calibri"/>
                  <w:color w:val="000000"/>
                </w:rPr>
                <w:t>5.6</w:t>
              </w:r>
            </w:ins>
          </w:p>
        </w:tc>
      </w:tr>
      <w:tr w:rsidR="00693397" w:rsidRPr="00917294" w14:paraId="64D15A4B" w14:textId="77777777" w:rsidTr="00C04E8D">
        <w:trPr>
          <w:jc w:val="center"/>
          <w:ins w:id="10856" w:author="Samuel Dent" w:date="2015-11-05T08:00:00Z"/>
        </w:trPr>
        <w:tc>
          <w:tcPr>
            <w:tcW w:w="2049" w:type="dxa"/>
            <w:vAlign w:val="center"/>
          </w:tcPr>
          <w:p w14:paraId="27D4E980" w14:textId="77777777" w:rsidR="00693397" w:rsidRPr="00917294" w:rsidRDefault="00693397" w:rsidP="00C04E8D">
            <w:pPr>
              <w:jc w:val="center"/>
              <w:rPr>
                <w:ins w:id="10857" w:author="Samuel Dent" w:date="2015-11-05T08:00:00Z"/>
                <w:rFonts w:asciiTheme="minorHAnsi" w:hAnsiTheme="minorHAnsi" w:cstheme="minorHAnsi"/>
              </w:rPr>
            </w:pPr>
            <w:ins w:id="10858" w:author="Samuel Dent" w:date="2015-11-05T08:00:00Z">
              <w:r w:rsidRPr="00917294">
                <w:rPr>
                  <w:rFonts w:asciiTheme="minorHAnsi" w:hAnsiTheme="minorHAnsi"/>
                </w:rPr>
                <w:t>3 (Springfield)</w:t>
              </w:r>
            </w:ins>
          </w:p>
        </w:tc>
        <w:tc>
          <w:tcPr>
            <w:tcW w:w="2358" w:type="dxa"/>
            <w:vAlign w:val="bottom"/>
          </w:tcPr>
          <w:p w14:paraId="2E0E912B" w14:textId="77777777" w:rsidR="00693397" w:rsidRPr="00917294" w:rsidRDefault="00693397" w:rsidP="00C04E8D">
            <w:pPr>
              <w:jc w:val="center"/>
              <w:rPr>
                <w:ins w:id="10859" w:author="Samuel Dent" w:date="2015-11-05T08:00:00Z"/>
                <w:rFonts w:asciiTheme="minorHAnsi" w:hAnsiTheme="minorHAnsi" w:cstheme="minorHAnsi"/>
              </w:rPr>
            </w:pPr>
            <w:ins w:id="10860" w:author="Samuel Dent" w:date="2015-11-05T08:00:00Z">
              <w:r>
                <w:rPr>
                  <w:rFonts w:ascii="Calibri" w:hAnsi="Calibri"/>
                  <w:color w:val="000000"/>
                </w:rPr>
                <w:t>9.7</w:t>
              </w:r>
            </w:ins>
          </w:p>
        </w:tc>
        <w:tc>
          <w:tcPr>
            <w:tcW w:w="1569" w:type="dxa"/>
            <w:vAlign w:val="bottom"/>
          </w:tcPr>
          <w:p w14:paraId="7FE3E4E6" w14:textId="77777777" w:rsidR="00693397" w:rsidRPr="00917294" w:rsidRDefault="00693397" w:rsidP="00C04E8D">
            <w:pPr>
              <w:jc w:val="center"/>
              <w:rPr>
                <w:ins w:id="10861" w:author="Samuel Dent" w:date="2015-11-05T08:00:00Z"/>
                <w:rFonts w:asciiTheme="minorHAnsi" w:hAnsiTheme="minorHAnsi" w:cstheme="minorHAnsi"/>
              </w:rPr>
            </w:pPr>
            <w:ins w:id="10862" w:author="Samuel Dent" w:date="2015-11-05T08:00:00Z">
              <w:r>
                <w:rPr>
                  <w:rFonts w:ascii="Calibri" w:hAnsi="Calibri"/>
                  <w:color w:val="000000"/>
                </w:rPr>
                <w:t>4.8</w:t>
              </w:r>
            </w:ins>
          </w:p>
        </w:tc>
      </w:tr>
      <w:tr w:rsidR="00693397" w:rsidRPr="00917294" w14:paraId="371DBBDF" w14:textId="77777777" w:rsidTr="00C04E8D">
        <w:trPr>
          <w:jc w:val="center"/>
          <w:ins w:id="10863" w:author="Samuel Dent" w:date="2015-11-05T08:00:00Z"/>
        </w:trPr>
        <w:tc>
          <w:tcPr>
            <w:tcW w:w="2049" w:type="dxa"/>
            <w:vAlign w:val="center"/>
          </w:tcPr>
          <w:p w14:paraId="4E81CA22" w14:textId="77777777" w:rsidR="00693397" w:rsidRPr="00917294" w:rsidRDefault="00693397" w:rsidP="00C04E8D">
            <w:pPr>
              <w:jc w:val="center"/>
              <w:rPr>
                <w:ins w:id="10864" w:author="Samuel Dent" w:date="2015-11-05T08:00:00Z"/>
                <w:rFonts w:asciiTheme="minorHAnsi" w:hAnsiTheme="minorHAnsi" w:cstheme="minorHAnsi"/>
              </w:rPr>
            </w:pPr>
            <w:ins w:id="10865" w:author="Samuel Dent" w:date="2015-11-05T08:00:00Z">
              <w:r w:rsidRPr="00917294">
                <w:rPr>
                  <w:rFonts w:asciiTheme="minorHAnsi" w:hAnsiTheme="minorHAnsi"/>
                </w:rPr>
                <w:t>4 (Belleville)</w:t>
              </w:r>
            </w:ins>
          </w:p>
        </w:tc>
        <w:tc>
          <w:tcPr>
            <w:tcW w:w="2358" w:type="dxa"/>
            <w:vAlign w:val="bottom"/>
          </w:tcPr>
          <w:p w14:paraId="643460DA" w14:textId="77777777" w:rsidR="00693397" w:rsidRPr="00917294" w:rsidRDefault="00693397" w:rsidP="00C04E8D">
            <w:pPr>
              <w:jc w:val="center"/>
              <w:rPr>
                <w:ins w:id="10866" w:author="Samuel Dent" w:date="2015-11-05T08:00:00Z"/>
                <w:rFonts w:asciiTheme="minorHAnsi" w:hAnsiTheme="minorHAnsi" w:cstheme="minorHAnsi"/>
              </w:rPr>
            </w:pPr>
            <w:ins w:id="10867" w:author="Samuel Dent" w:date="2015-11-05T08:00:00Z">
              <w:r>
                <w:rPr>
                  <w:rFonts w:ascii="Calibri" w:hAnsi="Calibri"/>
                  <w:color w:val="000000"/>
                </w:rPr>
                <w:t>7.7</w:t>
              </w:r>
            </w:ins>
          </w:p>
        </w:tc>
        <w:tc>
          <w:tcPr>
            <w:tcW w:w="1569" w:type="dxa"/>
            <w:vAlign w:val="bottom"/>
          </w:tcPr>
          <w:p w14:paraId="4874779E" w14:textId="77777777" w:rsidR="00693397" w:rsidRPr="00917294" w:rsidRDefault="00693397" w:rsidP="00C04E8D">
            <w:pPr>
              <w:jc w:val="center"/>
              <w:rPr>
                <w:ins w:id="10868" w:author="Samuel Dent" w:date="2015-11-05T08:00:00Z"/>
                <w:rFonts w:asciiTheme="minorHAnsi" w:hAnsiTheme="minorHAnsi" w:cstheme="minorHAnsi"/>
              </w:rPr>
            </w:pPr>
            <w:ins w:id="10869" w:author="Samuel Dent" w:date="2015-11-05T08:00:00Z">
              <w:r>
                <w:rPr>
                  <w:rFonts w:ascii="Calibri" w:hAnsi="Calibri"/>
                  <w:color w:val="000000"/>
                </w:rPr>
                <w:t>3.9</w:t>
              </w:r>
            </w:ins>
          </w:p>
        </w:tc>
      </w:tr>
      <w:tr w:rsidR="00693397" w:rsidRPr="00917294" w14:paraId="037EEB23" w14:textId="77777777" w:rsidTr="00C04E8D">
        <w:trPr>
          <w:jc w:val="center"/>
          <w:ins w:id="10870" w:author="Samuel Dent" w:date="2015-11-05T08:00:00Z"/>
        </w:trPr>
        <w:tc>
          <w:tcPr>
            <w:tcW w:w="2049" w:type="dxa"/>
            <w:vAlign w:val="center"/>
          </w:tcPr>
          <w:p w14:paraId="0ABD1AD4" w14:textId="77777777" w:rsidR="00693397" w:rsidRPr="00917294" w:rsidRDefault="00693397" w:rsidP="00C04E8D">
            <w:pPr>
              <w:jc w:val="center"/>
              <w:rPr>
                <w:ins w:id="10871" w:author="Samuel Dent" w:date="2015-11-05T08:00:00Z"/>
                <w:rFonts w:asciiTheme="minorHAnsi" w:hAnsiTheme="minorHAnsi" w:cstheme="minorHAnsi"/>
              </w:rPr>
            </w:pPr>
            <w:ins w:id="10872" w:author="Samuel Dent" w:date="2015-11-05T08:00:00Z">
              <w:r w:rsidRPr="00917294">
                <w:rPr>
                  <w:rFonts w:asciiTheme="minorHAnsi" w:hAnsiTheme="minorHAnsi"/>
                </w:rPr>
                <w:t>5 (Marion)</w:t>
              </w:r>
            </w:ins>
          </w:p>
        </w:tc>
        <w:tc>
          <w:tcPr>
            <w:tcW w:w="2358" w:type="dxa"/>
            <w:vAlign w:val="bottom"/>
          </w:tcPr>
          <w:p w14:paraId="13BAEF11" w14:textId="77777777" w:rsidR="00693397" w:rsidRPr="00917294" w:rsidRDefault="00693397" w:rsidP="00C04E8D">
            <w:pPr>
              <w:jc w:val="center"/>
              <w:rPr>
                <w:ins w:id="10873" w:author="Samuel Dent" w:date="2015-11-05T08:00:00Z"/>
                <w:rFonts w:asciiTheme="minorHAnsi" w:hAnsiTheme="minorHAnsi" w:cstheme="minorHAnsi"/>
              </w:rPr>
            </w:pPr>
            <w:ins w:id="10874" w:author="Samuel Dent" w:date="2015-11-05T08:00:00Z">
              <w:r>
                <w:rPr>
                  <w:rFonts w:ascii="Calibri" w:hAnsi="Calibri"/>
                  <w:color w:val="000000"/>
                </w:rPr>
                <w:t>7.9</w:t>
              </w:r>
            </w:ins>
          </w:p>
        </w:tc>
        <w:tc>
          <w:tcPr>
            <w:tcW w:w="1569" w:type="dxa"/>
            <w:vAlign w:val="bottom"/>
          </w:tcPr>
          <w:p w14:paraId="05720D8F" w14:textId="77777777" w:rsidR="00693397" w:rsidRPr="00917294" w:rsidRDefault="00693397" w:rsidP="00C04E8D">
            <w:pPr>
              <w:jc w:val="center"/>
              <w:rPr>
                <w:ins w:id="10875" w:author="Samuel Dent" w:date="2015-11-05T08:00:00Z"/>
                <w:rFonts w:asciiTheme="minorHAnsi" w:hAnsiTheme="minorHAnsi" w:cstheme="minorHAnsi"/>
              </w:rPr>
            </w:pPr>
            <w:ins w:id="10876" w:author="Samuel Dent" w:date="2015-11-05T08:00:00Z">
              <w:r>
                <w:rPr>
                  <w:rFonts w:ascii="Calibri" w:hAnsi="Calibri"/>
                  <w:color w:val="000000"/>
                </w:rPr>
                <w:t>3.9</w:t>
              </w:r>
            </w:ins>
          </w:p>
        </w:tc>
      </w:tr>
    </w:tbl>
    <w:p w14:paraId="370F5C6E" w14:textId="77777777" w:rsidR="00693397" w:rsidRDefault="00693397">
      <w:pPr>
        <w:widowControl/>
        <w:spacing w:line="276" w:lineRule="auto"/>
        <w:ind w:left="720"/>
        <w:jc w:val="left"/>
        <w:rPr>
          <w:ins w:id="10877" w:author="Samuel Dent" w:date="2015-11-05T07:46:00Z"/>
        </w:rPr>
        <w:pPrChange w:id="10878" w:author="Samuel Dent" w:date="2015-11-05T07:47:00Z">
          <w:pPr>
            <w:widowControl/>
            <w:spacing w:after="200" w:line="276" w:lineRule="auto"/>
            <w:jc w:val="left"/>
          </w:pPr>
        </w:pPrChange>
      </w:pPr>
      <w:proofErr w:type="gramStart"/>
      <w:ins w:id="10879" w:author="Samuel Dent" w:date="2015-11-05T07:46:00Z">
        <w:r>
          <w:t>lf</w:t>
        </w:r>
        <w:r w:rsidRPr="00C55190">
          <w:rPr>
            <w:vertAlign w:val="subscript"/>
          </w:rPr>
          <w:t>sealing</w:t>
        </w:r>
        <w:proofErr w:type="gramEnd"/>
        <w:r>
          <w:tab/>
        </w:r>
        <w:r>
          <w:tab/>
          <w:t>= linear feet of caulking, sealing, or polyethylene tape</w:t>
        </w:r>
      </w:ins>
    </w:p>
    <w:p w14:paraId="6359C312" w14:textId="77777777" w:rsidR="00693397" w:rsidRDefault="00693397">
      <w:pPr>
        <w:widowControl/>
        <w:spacing w:line="276" w:lineRule="auto"/>
        <w:ind w:left="2160" w:hanging="1440"/>
        <w:jc w:val="left"/>
        <w:rPr>
          <w:ins w:id="10880" w:author="Samuel Dent" w:date="2015-11-05T08:00:00Z"/>
        </w:rPr>
        <w:pPrChange w:id="10881" w:author="Samuel Dent" w:date="2015-11-05T07:47:00Z">
          <w:pPr>
            <w:widowControl/>
            <w:spacing w:after="200" w:line="276" w:lineRule="auto"/>
            <w:jc w:val="left"/>
          </w:pPr>
        </w:pPrChange>
      </w:pPr>
      <w:ins w:id="10882" w:author="Samuel Dent" w:date="2015-11-05T07:46:00Z">
        <w:r>
          <w:t>ΔkWh</w:t>
        </w:r>
        <w:r w:rsidRPr="00C55190">
          <w:rPr>
            <w:vertAlign w:val="subscript"/>
          </w:rPr>
          <w:t>W</w:t>
        </w:r>
        <w:r>
          <w:rPr>
            <w:vertAlign w:val="subscript"/>
          </w:rPr>
          <w:t>X</w:t>
        </w:r>
        <w:r>
          <w:tab/>
          <w:t>= Annual kWh savings from window weatherstripping or door weatherstripping</w:t>
        </w:r>
      </w:ins>
    </w:p>
    <w:tbl>
      <w:tblPr>
        <w:tblStyle w:val="TableGrid"/>
        <w:tblW w:w="0" w:type="auto"/>
        <w:jc w:val="center"/>
        <w:tblLook w:val="04A0" w:firstRow="1" w:lastRow="0" w:firstColumn="1" w:lastColumn="0" w:noHBand="0" w:noVBand="1"/>
        <w:tblPrChange w:id="10883" w:author="Stephanie Baer" w:date="2016-01-21T14:15:00Z">
          <w:tblPr>
            <w:tblStyle w:val="TableGrid"/>
            <w:tblW w:w="0" w:type="auto"/>
            <w:jc w:val="center"/>
            <w:tblLook w:val="04A0" w:firstRow="1" w:lastRow="0" w:firstColumn="1" w:lastColumn="0" w:noHBand="0" w:noVBand="1"/>
          </w:tblPr>
        </w:tblPrChange>
      </w:tblPr>
      <w:tblGrid>
        <w:gridCol w:w="2049"/>
        <w:gridCol w:w="2358"/>
        <w:gridCol w:w="1569"/>
        <w:tblGridChange w:id="10884">
          <w:tblGrid>
            <w:gridCol w:w="2049"/>
            <w:gridCol w:w="2358"/>
            <w:gridCol w:w="1569"/>
          </w:tblGrid>
        </w:tblGridChange>
      </w:tblGrid>
      <w:tr w:rsidR="00693397" w:rsidRPr="00917294" w14:paraId="765E800C" w14:textId="77777777" w:rsidTr="008C33F6">
        <w:trPr>
          <w:trHeight w:val="260"/>
          <w:tblHeader/>
          <w:jc w:val="center"/>
          <w:ins w:id="10885" w:author="Samuel Dent" w:date="2015-11-05T08:01:00Z"/>
          <w:trPrChange w:id="10886" w:author="Stephanie Baer" w:date="2016-01-21T14:15:00Z">
            <w:trPr>
              <w:trHeight w:val="260"/>
              <w:tblHeader/>
              <w:jc w:val="center"/>
            </w:trPr>
          </w:trPrChange>
        </w:trPr>
        <w:tc>
          <w:tcPr>
            <w:tcW w:w="2049" w:type="dxa"/>
            <w:vMerge w:val="restart"/>
            <w:shd w:val="clear" w:color="auto" w:fill="808080" w:themeFill="background1" w:themeFillShade="80"/>
            <w:vAlign w:val="center"/>
            <w:tcPrChange w:id="10887" w:author="Stephanie Baer" w:date="2016-01-21T14:15:00Z">
              <w:tcPr>
                <w:tcW w:w="2049" w:type="dxa"/>
                <w:vMerge w:val="restart"/>
                <w:shd w:val="clear" w:color="auto" w:fill="808080" w:themeFill="background1" w:themeFillShade="80"/>
              </w:tcPr>
            </w:tcPrChange>
          </w:tcPr>
          <w:p w14:paraId="059D84F3" w14:textId="77777777" w:rsidR="00693397" w:rsidRPr="00917294" w:rsidRDefault="00693397">
            <w:pPr>
              <w:jc w:val="center"/>
              <w:rPr>
                <w:ins w:id="10888" w:author="Samuel Dent" w:date="2015-11-05T08:01:00Z"/>
                <w:rFonts w:asciiTheme="minorHAnsi" w:hAnsiTheme="minorHAnsi" w:cstheme="minorHAnsi"/>
                <w:b/>
                <w:color w:val="FFFFFF" w:themeColor="background1"/>
                <w:szCs w:val="22"/>
              </w:rPr>
            </w:pPr>
            <w:ins w:id="10889" w:author="Samuel Dent" w:date="2015-11-05T08:01: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3927" w:type="dxa"/>
            <w:gridSpan w:val="2"/>
            <w:shd w:val="clear" w:color="auto" w:fill="808080" w:themeFill="background1" w:themeFillShade="80"/>
            <w:vAlign w:val="center"/>
            <w:tcPrChange w:id="10890" w:author="Stephanie Baer" w:date="2016-01-21T14:15:00Z">
              <w:tcPr>
                <w:tcW w:w="3927" w:type="dxa"/>
                <w:gridSpan w:val="2"/>
                <w:shd w:val="clear" w:color="auto" w:fill="808080" w:themeFill="background1" w:themeFillShade="80"/>
              </w:tcPr>
            </w:tcPrChange>
          </w:tcPr>
          <w:p w14:paraId="070217FA" w14:textId="77777777" w:rsidR="00693397" w:rsidRPr="00917294" w:rsidRDefault="00693397">
            <w:pPr>
              <w:keepNext/>
              <w:keepLines/>
              <w:jc w:val="center"/>
              <w:outlineLvl w:val="7"/>
              <w:rPr>
                <w:ins w:id="10891" w:author="Samuel Dent" w:date="2015-11-05T08:01:00Z"/>
                <w:rFonts w:asciiTheme="minorHAnsi" w:hAnsiTheme="minorHAnsi" w:cstheme="minorHAnsi"/>
                <w:b/>
                <w:color w:val="FFFFFF" w:themeColor="background1"/>
                <w:szCs w:val="22"/>
              </w:rPr>
            </w:pPr>
            <w:ins w:id="10892" w:author="Samuel Dent" w:date="2015-11-05T08:01:00Z">
              <w:r>
                <w:rPr>
                  <w:rFonts w:asciiTheme="minorHAnsi" w:hAnsiTheme="minorHAnsi" w:cstheme="minorHAnsi"/>
                  <w:b/>
                  <w:color w:val="FFFFFF" w:themeColor="background1"/>
                </w:rPr>
                <w:t>ΔkWh</w:t>
              </w:r>
              <w:r>
                <w:rPr>
                  <w:rFonts w:asciiTheme="minorHAnsi" w:hAnsiTheme="minorHAnsi" w:cstheme="minorHAnsi"/>
                  <w:b/>
                  <w:color w:val="FFFFFF" w:themeColor="background1"/>
                  <w:vertAlign w:val="subscript"/>
                </w:rPr>
                <w:t xml:space="preserve">WX </w:t>
              </w:r>
              <w:r w:rsidRPr="00247E79">
                <w:rPr>
                  <w:rFonts w:cstheme="minorHAnsi"/>
                  <w:b/>
                  <w:color w:val="FFFFFF" w:themeColor="background1"/>
                  <w:rPrChange w:id="10893" w:author="Samuel Dent" w:date="2015-11-05T08:01:00Z">
                    <w:rPr>
                      <w:rFonts w:cstheme="minorHAnsi"/>
                      <w:b/>
                      <w:color w:val="FFFFFF" w:themeColor="background1"/>
                      <w:vertAlign w:val="subscript"/>
                    </w:rPr>
                  </w:rPrChange>
                </w:rPr>
                <w:t>/ ft</w:t>
              </w:r>
            </w:ins>
          </w:p>
        </w:tc>
      </w:tr>
      <w:tr w:rsidR="00693397" w:rsidRPr="00917294" w14:paraId="6AA5D1EA" w14:textId="77777777" w:rsidTr="008C33F6">
        <w:trPr>
          <w:trHeight w:val="242"/>
          <w:tblHeader/>
          <w:jc w:val="center"/>
          <w:ins w:id="10894" w:author="Samuel Dent" w:date="2015-11-05T08:01:00Z"/>
          <w:trPrChange w:id="10895" w:author="Stephanie Baer" w:date="2016-01-21T14:14:00Z">
            <w:trPr>
              <w:trHeight w:val="242"/>
              <w:tblHeader/>
              <w:jc w:val="center"/>
            </w:trPr>
          </w:trPrChange>
        </w:trPr>
        <w:tc>
          <w:tcPr>
            <w:tcW w:w="2049" w:type="dxa"/>
            <w:vMerge/>
            <w:shd w:val="clear" w:color="auto" w:fill="808080" w:themeFill="background1" w:themeFillShade="80"/>
            <w:tcPrChange w:id="10896" w:author="Stephanie Baer" w:date="2016-01-21T14:14:00Z">
              <w:tcPr>
                <w:tcW w:w="2049" w:type="dxa"/>
                <w:vMerge/>
                <w:shd w:val="clear" w:color="auto" w:fill="808080" w:themeFill="background1" w:themeFillShade="80"/>
              </w:tcPr>
            </w:tcPrChange>
          </w:tcPr>
          <w:p w14:paraId="22634F56" w14:textId="77777777" w:rsidR="00693397" w:rsidRPr="00917294" w:rsidRDefault="00693397" w:rsidP="00C04E8D">
            <w:pPr>
              <w:jc w:val="center"/>
              <w:rPr>
                <w:ins w:id="10897" w:author="Samuel Dent" w:date="2015-11-05T08:01:00Z"/>
                <w:rFonts w:asciiTheme="minorHAnsi" w:hAnsiTheme="minorHAnsi" w:cstheme="minorHAnsi"/>
                <w:b/>
                <w:color w:val="FFFFFF" w:themeColor="background1"/>
              </w:rPr>
            </w:pPr>
          </w:p>
        </w:tc>
        <w:tc>
          <w:tcPr>
            <w:tcW w:w="2358" w:type="dxa"/>
            <w:shd w:val="clear" w:color="auto" w:fill="808080" w:themeFill="background1" w:themeFillShade="80"/>
            <w:vAlign w:val="center"/>
            <w:tcPrChange w:id="10898" w:author="Stephanie Baer" w:date="2016-01-21T14:14:00Z">
              <w:tcPr>
                <w:tcW w:w="2358" w:type="dxa"/>
                <w:shd w:val="clear" w:color="auto" w:fill="808080" w:themeFill="background1" w:themeFillShade="80"/>
              </w:tcPr>
            </w:tcPrChange>
          </w:tcPr>
          <w:p w14:paraId="56E75D33" w14:textId="77777777" w:rsidR="00693397" w:rsidRPr="00917294" w:rsidRDefault="00693397">
            <w:pPr>
              <w:keepNext/>
              <w:keepLines/>
              <w:jc w:val="center"/>
              <w:outlineLvl w:val="7"/>
              <w:rPr>
                <w:ins w:id="10899" w:author="Samuel Dent" w:date="2015-11-05T08:01:00Z"/>
                <w:rFonts w:asciiTheme="minorHAnsi" w:hAnsiTheme="minorHAnsi" w:cstheme="minorHAnsi"/>
                <w:b/>
                <w:color w:val="FFFFFF" w:themeColor="background1"/>
                <w:szCs w:val="22"/>
                <w:vertAlign w:val="subscript"/>
              </w:rPr>
            </w:pPr>
            <w:ins w:id="10900" w:author="Samuel Dent" w:date="2015-11-05T08:01:00Z">
              <w:r w:rsidRPr="00917294">
                <w:rPr>
                  <w:rFonts w:asciiTheme="minorHAnsi" w:hAnsiTheme="minorHAnsi" w:cstheme="minorHAnsi"/>
                  <w:b/>
                  <w:color w:val="FFFFFF" w:themeColor="background1"/>
                </w:rPr>
                <w:t>Electric Resistance</w:t>
              </w:r>
            </w:ins>
          </w:p>
        </w:tc>
        <w:tc>
          <w:tcPr>
            <w:tcW w:w="1569" w:type="dxa"/>
            <w:shd w:val="clear" w:color="auto" w:fill="808080" w:themeFill="background1" w:themeFillShade="80"/>
            <w:vAlign w:val="center"/>
            <w:tcPrChange w:id="10901" w:author="Stephanie Baer" w:date="2016-01-21T14:14:00Z">
              <w:tcPr>
                <w:tcW w:w="1569" w:type="dxa"/>
                <w:shd w:val="clear" w:color="auto" w:fill="808080" w:themeFill="background1" w:themeFillShade="80"/>
              </w:tcPr>
            </w:tcPrChange>
          </w:tcPr>
          <w:p w14:paraId="04EF47E5" w14:textId="77777777" w:rsidR="00693397" w:rsidRPr="00917294" w:rsidRDefault="00693397">
            <w:pPr>
              <w:keepNext/>
              <w:keepLines/>
              <w:jc w:val="center"/>
              <w:outlineLvl w:val="7"/>
              <w:rPr>
                <w:ins w:id="10902" w:author="Samuel Dent" w:date="2015-11-05T08:01:00Z"/>
                <w:rFonts w:asciiTheme="minorHAnsi" w:hAnsiTheme="minorHAnsi" w:cstheme="minorHAnsi"/>
                <w:b/>
                <w:color w:val="FFFFFF" w:themeColor="background1"/>
                <w:szCs w:val="22"/>
              </w:rPr>
            </w:pPr>
            <w:ins w:id="10903" w:author="Samuel Dent" w:date="2015-11-05T08:01:00Z">
              <w:r w:rsidRPr="00917294">
                <w:rPr>
                  <w:rFonts w:asciiTheme="minorHAnsi" w:hAnsiTheme="minorHAnsi" w:cstheme="minorHAnsi"/>
                  <w:b/>
                  <w:color w:val="FFFFFF" w:themeColor="background1"/>
                </w:rPr>
                <w:t>Heat Pump</w:t>
              </w:r>
            </w:ins>
          </w:p>
        </w:tc>
      </w:tr>
      <w:tr w:rsidR="00693397" w:rsidRPr="00917294" w14:paraId="01FCC33F" w14:textId="77777777" w:rsidTr="00C04E8D">
        <w:trPr>
          <w:jc w:val="center"/>
          <w:ins w:id="10904" w:author="Samuel Dent" w:date="2015-11-05T08:01:00Z"/>
        </w:trPr>
        <w:tc>
          <w:tcPr>
            <w:tcW w:w="2049" w:type="dxa"/>
            <w:vAlign w:val="center"/>
          </w:tcPr>
          <w:p w14:paraId="7672E0E9" w14:textId="77777777" w:rsidR="00693397" w:rsidRPr="00917294" w:rsidRDefault="00693397" w:rsidP="00C04E8D">
            <w:pPr>
              <w:jc w:val="center"/>
              <w:rPr>
                <w:ins w:id="10905" w:author="Samuel Dent" w:date="2015-11-05T08:01:00Z"/>
                <w:rFonts w:asciiTheme="minorHAnsi" w:hAnsiTheme="minorHAnsi" w:cstheme="minorHAnsi"/>
              </w:rPr>
            </w:pPr>
            <w:ins w:id="10906" w:author="Samuel Dent" w:date="2015-11-05T08:01:00Z">
              <w:r w:rsidRPr="00917294">
                <w:rPr>
                  <w:rFonts w:asciiTheme="minorHAnsi" w:hAnsiTheme="minorHAnsi"/>
                </w:rPr>
                <w:t>1 (Rockford)</w:t>
              </w:r>
            </w:ins>
          </w:p>
        </w:tc>
        <w:tc>
          <w:tcPr>
            <w:tcW w:w="2358" w:type="dxa"/>
            <w:vAlign w:val="bottom"/>
          </w:tcPr>
          <w:p w14:paraId="302B41DB" w14:textId="77777777" w:rsidR="00693397" w:rsidRPr="00917294" w:rsidRDefault="00693397" w:rsidP="00C04E8D">
            <w:pPr>
              <w:jc w:val="center"/>
              <w:rPr>
                <w:ins w:id="10907" w:author="Samuel Dent" w:date="2015-11-05T08:01:00Z"/>
                <w:rFonts w:asciiTheme="minorHAnsi" w:hAnsiTheme="minorHAnsi" w:cstheme="minorHAnsi"/>
              </w:rPr>
            </w:pPr>
            <w:ins w:id="10908" w:author="Samuel Dent" w:date="2015-11-05T08:01:00Z">
              <w:r>
                <w:rPr>
                  <w:rFonts w:ascii="Calibri" w:hAnsi="Calibri"/>
                  <w:color w:val="000000"/>
                </w:rPr>
                <w:t>13.5</w:t>
              </w:r>
            </w:ins>
          </w:p>
        </w:tc>
        <w:tc>
          <w:tcPr>
            <w:tcW w:w="1569" w:type="dxa"/>
            <w:vAlign w:val="bottom"/>
          </w:tcPr>
          <w:p w14:paraId="068A481A" w14:textId="77777777" w:rsidR="00693397" w:rsidRPr="00917294" w:rsidRDefault="00693397" w:rsidP="00C04E8D">
            <w:pPr>
              <w:jc w:val="center"/>
              <w:rPr>
                <w:ins w:id="10909" w:author="Samuel Dent" w:date="2015-11-05T08:01:00Z"/>
                <w:rFonts w:asciiTheme="minorHAnsi" w:hAnsiTheme="minorHAnsi" w:cstheme="minorHAnsi"/>
              </w:rPr>
            </w:pPr>
            <w:ins w:id="10910" w:author="Samuel Dent" w:date="2015-11-05T08:01:00Z">
              <w:r>
                <w:rPr>
                  <w:rFonts w:ascii="Calibri" w:hAnsi="Calibri"/>
                  <w:color w:val="000000"/>
                </w:rPr>
                <w:t>6.7</w:t>
              </w:r>
            </w:ins>
          </w:p>
        </w:tc>
      </w:tr>
      <w:tr w:rsidR="00693397" w:rsidRPr="00917294" w14:paraId="75B9501A" w14:textId="77777777" w:rsidTr="00C04E8D">
        <w:trPr>
          <w:jc w:val="center"/>
          <w:ins w:id="10911" w:author="Samuel Dent" w:date="2015-11-05T08:01:00Z"/>
        </w:trPr>
        <w:tc>
          <w:tcPr>
            <w:tcW w:w="2049" w:type="dxa"/>
            <w:vAlign w:val="center"/>
          </w:tcPr>
          <w:p w14:paraId="58DB0B65" w14:textId="77777777" w:rsidR="00693397" w:rsidRPr="00917294" w:rsidRDefault="00693397" w:rsidP="00C04E8D">
            <w:pPr>
              <w:jc w:val="center"/>
              <w:rPr>
                <w:ins w:id="10912" w:author="Samuel Dent" w:date="2015-11-05T08:01:00Z"/>
                <w:rFonts w:asciiTheme="minorHAnsi" w:hAnsiTheme="minorHAnsi" w:cstheme="minorHAnsi"/>
              </w:rPr>
            </w:pPr>
            <w:ins w:id="10913" w:author="Samuel Dent" w:date="2015-11-05T08:01:00Z">
              <w:r w:rsidRPr="00917294">
                <w:rPr>
                  <w:rFonts w:asciiTheme="minorHAnsi" w:hAnsiTheme="minorHAnsi"/>
                </w:rPr>
                <w:t>2 (Chicago)</w:t>
              </w:r>
            </w:ins>
          </w:p>
        </w:tc>
        <w:tc>
          <w:tcPr>
            <w:tcW w:w="2358" w:type="dxa"/>
            <w:vAlign w:val="bottom"/>
          </w:tcPr>
          <w:p w14:paraId="665114C8" w14:textId="77777777" w:rsidR="00693397" w:rsidRPr="00917294" w:rsidRDefault="00693397" w:rsidP="00C04E8D">
            <w:pPr>
              <w:jc w:val="center"/>
              <w:rPr>
                <w:ins w:id="10914" w:author="Samuel Dent" w:date="2015-11-05T08:01:00Z"/>
                <w:rFonts w:asciiTheme="minorHAnsi" w:hAnsiTheme="minorHAnsi" w:cstheme="minorHAnsi"/>
              </w:rPr>
            </w:pPr>
            <w:ins w:id="10915" w:author="Samuel Dent" w:date="2015-11-05T08:01:00Z">
              <w:r>
                <w:rPr>
                  <w:rFonts w:ascii="Calibri" w:hAnsi="Calibri"/>
                  <w:color w:val="000000"/>
                </w:rPr>
                <w:t>13.0</w:t>
              </w:r>
            </w:ins>
          </w:p>
        </w:tc>
        <w:tc>
          <w:tcPr>
            <w:tcW w:w="1569" w:type="dxa"/>
            <w:vAlign w:val="bottom"/>
          </w:tcPr>
          <w:p w14:paraId="4F972D7F" w14:textId="77777777" w:rsidR="00693397" w:rsidRPr="00917294" w:rsidRDefault="00693397" w:rsidP="00C04E8D">
            <w:pPr>
              <w:jc w:val="center"/>
              <w:rPr>
                <w:ins w:id="10916" w:author="Samuel Dent" w:date="2015-11-05T08:01:00Z"/>
                <w:rFonts w:asciiTheme="minorHAnsi" w:hAnsiTheme="minorHAnsi" w:cstheme="minorHAnsi"/>
              </w:rPr>
            </w:pPr>
            <w:ins w:id="10917" w:author="Samuel Dent" w:date="2015-11-05T08:01:00Z">
              <w:r>
                <w:rPr>
                  <w:rFonts w:ascii="Calibri" w:hAnsi="Calibri"/>
                  <w:color w:val="000000"/>
                </w:rPr>
                <w:t>6.5</w:t>
              </w:r>
            </w:ins>
          </w:p>
        </w:tc>
      </w:tr>
      <w:tr w:rsidR="00693397" w:rsidRPr="00917294" w14:paraId="5CB548DB" w14:textId="77777777" w:rsidTr="00C04E8D">
        <w:trPr>
          <w:jc w:val="center"/>
          <w:ins w:id="10918" w:author="Samuel Dent" w:date="2015-11-05T08:01:00Z"/>
        </w:trPr>
        <w:tc>
          <w:tcPr>
            <w:tcW w:w="2049" w:type="dxa"/>
            <w:vAlign w:val="center"/>
          </w:tcPr>
          <w:p w14:paraId="6142F605" w14:textId="77777777" w:rsidR="00693397" w:rsidRPr="00917294" w:rsidRDefault="00693397" w:rsidP="00C04E8D">
            <w:pPr>
              <w:jc w:val="center"/>
              <w:rPr>
                <w:ins w:id="10919" w:author="Samuel Dent" w:date="2015-11-05T08:01:00Z"/>
                <w:rFonts w:asciiTheme="minorHAnsi" w:hAnsiTheme="minorHAnsi" w:cstheme="minorHAnsi"/>
              </w:rPr>
            </w:pPr>
            <w:ins w:id="10920" w:author="Samuel Dent" w:date="2015-11-05T08:01:00Z">
              <w:r w:rsidRPr="00917294">
                <w:rPr>
                  <w:rFonts w:asciiTheme="minorHAnsi" w:hAnsiTheme="minorHAnsi"/>
                </w:rPr>
                <w:t>3 (Springfield)</w:t>
              </w:r>
            </w:ins>
          </w:p>
        </w:tc>
        <w:tc>
          <w:tcPr>
            <w:tcW w:w="2358" w:type="dxa"/>
            <w:vAlign w:val="bottom"/>
          </w:tcPr>
          <w:p w14:paraId="60E51254" w14:textId="77777777" w:rsidR="00693397" w:rsidRPr="00917294" w:rsidRDefault="00693397" w:rsidP="00C04E8D">
            <w:pPr>
              <w:jc w:val="center"/>
              <w:rPr>
                <w:ins w:id="10921" w:author="Samuel Dent" w:date="2015-11-05T08:01:00Z"/>
                <w:rFonts w:asciiTheme="minorHAnsi" w:hAnsiTheme="minorHAnsi" w:cstheme="minorHAnsi"/>
              </w:rPr>
            </w:pPr>
            <w:ins w:id="10922" w:author="Samuel Dent" w:date="2015-11-05T08:01:00Z">
              <w:r>
                <w:rPr>
                  <w:rFonts w:ascii="Calibri" w:hAnsi="Calibri"/>
                  <w:color w:val="000000"/>
                </w:rPr>
                <w:t>11.3</w:t>
              </w:r>
            </w:ins>
          </w:p>
        </w:tc>
        <w:tc>
          <w:tcPr>
            <w:tcW w:w="1569" w:type="dxa"/>
            <w:vAlign w:val="bottom"/>
          </w:tcPr>
          <w:p w14:paraId="4EFD0BAA" w14:textId="77777777" w:rsidR="00693397" w:rsidRPr="00917294" w:rsidRDefault="00693397" w:rsidP="00C04E8D">
            <w:pPr>
              <w:jc w:val="center"/>
              <w:rPr>
                <w:ins w:id="10923" w:author="Samuel Dent" w:date="2015-11-05T08:01:00Z"/>
                <w:rFonts w:asciiTheme="minorHAnsi" w:hAnsiTheme="minorHAnsi" w:cstheme="minorHAnsi"/>
              </w:rPr>
            </w:pPr>
            <w:ins w:id="10924" w:author="Samuel Dent" w:date="2015-11-05T08:01:00Z">
              <w:r>
                <w:rPr>
                  <w:rFonts w:ascii="Calibri" w:hAnsi="Calibri"/>
                  <w:color w:val="000000"/>
                </w:rPr>
                <w:t>5.6</w:t>
              </w:r>
            </w:ins>
          </w:p>
        </w:tc>
      </w:tr>
      <w:tr w:rsidR="00693397" w:rsidRPr="00917294" w14:paraId="5E8AEEA3" w14:textId="77777777" w:rsidTr="00C04E8D">
        <w:trPr>
          <w:jc w:val="center"/>
          <w:ins w:id="10925" w:author="Samuel Dent" w:date="2015-11-05T08:01:00Z"/>
        </w:trPr>
        <w:tc>
          <w:tcPr>
            <w:tcW w:w="2049" w:type="dxa"/>
            <w:vAlign w:val="center"/>
          </w:tcPr>
          <w:p w14:paraId="31B8DA11" w14:textId="77777777" w:rsidR="00693397" w:rsidRPr="00917294" w:rsidRDefault="00693397" w:rsidP="00C04E8D">
            <w:pPr>
              <w:jc w:val="center"/>
              <w:rPr>
                <w:ins w:id="10926" w:author="Samuel Dent" w:date="2015-11-05T08:01:00Z"/>
                <w:rFonts w:asciiTheme="minorHAnsi" w:hAnsiTheme="minorHAnsi" w:cstheme="minorHAnsi"/>
              </w:rPr>
            </w:pPr>
            <w:ins w:id="10927" w:author="Samuel Dent" w:date="2015-11-05T08:01:00Z">
              <w:r w:rsidRPr="00917294">
                <w:rPr>
                  <w:rFonts w:asciiTheme="minorHAnsi" w:hAnsiTheme="minorHAnsi"/>
                </w:rPr>
                <w:t>4 (Belleville)</w:t>
              </w:r>
            </w:ins>
          </w:p>
        </w:tc>
        <w:tc>
          <w:tcPr>
            <w:tcW w:w="2358" w:type="dxa"/>
            <w:vAlign w:val="bottom"/>
          </w:tcPr>
          <w:p w14:paraId="1B929638" w14:textId="77777777" w:rsidR="00693397" w:rsidRPr="00917294" w:rsidRDefault="00693397" w:rsidP="00C04E8D">
            <w:pPr>
              <w:jc w:val="center"/>
              <w:rPr>
                <w:ins w:id="10928" w:author="Samuel Dent" w:date="2015-11-05T08:01:00Z"/>
                <w:rFonts w:asciiTheme="minorHAnsi" w:hAnsiTheme="minorHAnsi" w:cstheme="minorHAnsi"/>
              </w:rPr>
            </w:pPr>
            <w:ins w:id="10929" w:author="Samuel Dent" w:date="2015-11-05T08:01:00Z">
              <w:r>
                <w:rPr>
                  <w:rFonts w:ascii="Calibri" w:hAnsi="Calibri"/>
                  <w:color w:val="000000"/>
                </w:rPr>
                <w:t>9.0</w:t>
              </w:r>
            </w:ins>
          </w:p>
        </w:tc>
        <w:tc>
          <w:tcPr>
            <w:tcW w:w="1569" w:type="dxa"/>
            <w:vAlign w:val="bottom"/>
          </w:tcPr>
          <w:p w14:paraId="6199A63A" w14:textId="77777777" w:rsidR="00693397" w:rsidRPr="00917294" w:rsidRDefault="00693397" w:rsidP="00C04E8D">
            <w:pPr>
              <w:jc w:val="center"/>
              <w:rPr>
                <w:ins w:id="10930" w:author="Samuel Dent" w:date="2015-11-05T08:01:00Z"/>
                <w:rFonts w:asciiTheme="minorHAnsi" w:hAnsiTheme="minorHAnsi" w:cstheme="minorHAnsi"/>
              </w:rPr>
            </w:pPr>
            <w:ins w:id="10931" w:author="Samuel Dent" w:date="2015-11-05T08:01:00Z">
              <w:r>
                <w:rPr>
                  <w:rFonts w:ascii="Calibri" w:hAnsi="Calibri"/>
                  <w:color w:val="000000"/>
                </w:rPr>
                <w:t>4.5</w:t>
              </w:r>
            </w:ins>
          </w:p>
        </w:tc>
      </w:tr>
      <w:tr w:rsidR="00693397" w:rsidRPr="00917294" w14:paraId="18C91CEF" w14:textId="77777777" w:rsidTr="00C04E8D">
        <w:trPr>
          <w:jc w:val="center"/>
          <w:ins w:id="10932" w:author="Samuel Dent" w:date="2015-11-05T08:01:00Z"/>
        </w:trPr>
        <w:tc>
          <w:tcPr>
            <w:tcW w:w="2049" w:type="dxa"/>
            <w:vAlign w:val="center"/>
          </w:tcPr>
          <w:p w14:paraId="12F1CED1" w14:textId="77777777" w:rsidR="00693397" w:rsidRPr="00917294" w:rsidRDefault="00693397" w:rsidP="00C04E8D">
            <w:pPr>
              <w:jc w:val="center"/>
              <w:rPr>
                <w:ins w:id="10933" w:author="Samuel Dent" w:date="2015-11-05T08:01:00Z"/>
                <w:rFonts w:asciiTheme="minorHAnsi" w:hAnsiTheme="minorHAnsi" w:cstheme="minorHAnsi"/>
              </w:rPr>
            </w:pPr>
            <w:ins w:id="10934" w:author="Samuel Dent" w:date="2015-11-05T08:01:00Z">
              <w:r w:rsidRPr="00917294">
                <w:rPr>
                  <w:rFonts w:asciiTheme="minorHAnsi" w:hAnsiTheme="minorHAnsi"/>
                </w:rPr>
                <w:t>5 (Marion)</w:t>
              </w:r>
            </w:ins>
          </w:p>
        </w:tc>
        <w:tc>
          <w:tcPr>
            <w:tcW w:w="2358" w:type="dxa"/>
            <w:vAlign w:val="bottom"/>
          </w:tcPr>
          <w:p w14:paraId="6197D51B" w14:textId="77777777" w:rsidR="00693397" w:rsidRPr="00917294" w:rsidRDefault="00693397" w:rsidP="00C04E8D">
            <w:pPr>
              <w:jc w:val="center"/>
              <w:rPr>
                <w:ins w:id="10935" w:author="Samuel Dent" w:date="2015-11-05T08:01:00Z"/>
                <w:rFonts w:asciiTheme="minorHAnsi" w:hAnsiTheme="minorHAnsi" w:cstheme="minorHAnsi"/>
              </w:rPr>
            </w:pPr>
            <w:ins w:id="10936" w:author="Samuel Dent" w:date="2015-11-05T08:01:00Z">
              <w:r>
                <w:rPr>
                  <w:rFonts w:ascii="Calibri" w:hAnsi="Calibri"/>
                  <w:color w:val="000000"/>
                </w:rPr>
                <w:t>9.2</w:t>
              </w:r>
            </w:ins>
          </w:p>
        </w:tc>
        <w:tc>
          <w:tcPr>
            <w:tcW w:w="1569" w:type="dxa"/>
            <w:vAlign w:val="bottom"/>
          </w:tcPr>
          <w:p w14:paraId="18D75AF5" w14:textId="77777777" w:rsidR="00693397" w:rsidRPr="00917294" w:rsidRDefault="00693397" w:rsidP="00C04E8D">
            <w:pPr>
              <w:jc w:val="center"/>
              <w:rPr>
                <w:ins w:id="10937" w:author="Samuel Dent" w:date="2015-11-05T08:01:00Z"/>
                <w:rFonts w:asciiTheme="minorHAnsi" w:hAnsiTheme="minorHAnsi" w:cstheme="minorHAnsi"/>
              </w:rPr>
            </w:pPr>
            <w:ins w:id="10938" w:author="Samuel Dent" w:date="2015-11-05T08:01:00Z">
              <w:r>
                <w:rPr>
                  <w:rFonts w:ascii="Calibri" w:hAnsi="Calibri"/>
                  <w:color w:val="000000"/>
                </w:rPr>
                <w:t>4.6</w:t>
              </w:r>
            </w:ins>
          </w:p>
        </w:tc>
      </w:tr>
    </w:tbl>
    <w:p w14:paraId="7667AB94" w14:textId="77777777" w:rsidR="00693397" w:rsidRPr="00683EB2" w:rsidRDefault="00693397">
      <w:pPr>
        <w:widowControl/>
        <w:spacing w:line="276" w:lineRule="auto"/>
        <w:ind w:left="720"/>
        <w:jc w:val="left"/>
        <w:rPr>
          <w:ins w:id="10939" w:author="Samuel Dent" w:date="2015-11-05T07:46:00Z"/>
        </w:rPr>
        <w:pPrChange w:id="10940" w:author="Samuel Dent" w:date="2015-11-05T07:47:00Z">
          <w:pPr>
            <w:widowControl/>
            <w:spacing w:after="200" w:line="276" w:lineRule="auto"/>
            <w:jc w:val="left"/>
          </w:pPr>
        </w:pPrChange>
      </w:pPr>
      <w:proofErr w:type="gramStart"/>
      <w:ins w:id="10941" w:author="Samuel Dent" w:date="2015-11-05T07:46:00Z">
        <w:r>
          <w:t>lf</w:t>
        </w:r>
        <w:r w:rsidRPr="00C55190">
          <w:rPr>
            <w:vertAlign w:val="subscript"/>
          </w:rPr>
          <w:t>WX</w:t>
        </w:r>
        <w:proofErr w:type="gramEnd"/>
        <w:r>
          <w:tab/>
        </w:r>
        <w:r>
          <w:tab/>
          <w:t>= Linear feet of window weatherstripping or door weatherstripping</w:t>
        </w:r>
      </w:ins>
    </w:p>
    <w:p w14:paraId="022E33CC" w14:textId="77777777" w:rsidR="00693397" w:rsidRDefault="00693397" w:rsidP="00693397">
      <w:pPr>
        <w:widowControl/>
        <w:spacing w:after="200" w:line="276" w:lineRule="auto"/>
        <w:ind w:left="2160" w:hanging="1440"/>
        <w:jc w:val="left"/>
        <w:rPr>
          <w:ins w:id="10942" w:author="Samuel Dent" w:date="2015-11-19T09:16:00Z"/>
          <w:rFonts w:cstheme="minorHAnsi"/>
          <w:noProof/>
        </w:rPr>
      </w:pPr>
      <w:ins w:id="10943" w:author="Samuel Dent" w:date="2015-11-19T09:16:00Z">
        <w:r>
          <w:rPr>
            <w:rFonts w:cstheme="minorHAnsi"/>
            <w:noProof/>
          </w:rPr>
          <w:t>ADJ</w:t>
        </w:r>
      </w:ins>
      <w:ins w:id="10944" w:author="Samuel Dent" w:date="2015-11-19T09:17:00Z">
        <w:r w:rsidRPr="007D60B2">
          <w:rPr>
            <w:rFonts w:cstheme="minorHAnsi"/>
            <w:noProof/>
            <w:vertAlign w:val="subscript"/>
          </w:rPr>
          <w:t>R</w:t>
        </w:r>
        <w:r>
          <w:rPr>
            <w:rFonts w:cstheme="minorHAnsi"/>
            <w:noProof/>
            <w:vertAlign w:val="subscript"/>
          </w:rPr>
          <w:t>x</w:t>
        </w:r>
        <w:r w:rsidRPr="007D60B2">
          <w:rPr>
            <w:rFonts w:cstheme="minorHAnsi"/>
            <w:noProof/>
            <w:vertAlign w:val="subscript"/>
          </w:rPr>
          <w:t>Airsealing</w:t>
        </w:r>
      </w:ins>
      <w:ins w:id="10945" w:author="Samuel Dent" w:date="2015-11-19T09:16:00Z">
        <w:r>
          <w:rPr>
            <w:rFonts w:cstheme="minorHAnsi"/>
            <w:noProof/>
            <w:vertAlign w:val="subscript"/>
          </w:rPr>
          <w:tab/>
        </w:r>
        <w:r>
          <w:rPr>
            <w:rFonts w:cstheme="minorHAnsi"/>
            <w:noProof/>
          </w:rPr>
          <w:t>= Adjustment for air sealing savings to account for prescriptive estimates overclaiming savings</w:t>
        </w:r>
        <w:r>
          <w:rPr>
            <w:rStyle w:val="FootnoteReference"/>
            <w:noProof/>
          </w:rPr>
          <w:footnoteReference w:id="857"/>
        </w:r>
        <w:r>
          <w:rPr>
            <w:rFonts w:cstheme="minorHAnsi"/>
            <w:noProof/>
          </w:rPr>
          <w:t>.</w:t>
        </w:r>
      </w:ins>
    </w:p>
    <w:p w14:paraId="4185C34B" w14:textId="77777777" w:rsidR="00693397" w:rsidRPr="00DF494D" w:rsidRDefault="00693397" w:rsidP="00693397">
      <w:pPr>
        <w:widowControl/>
        <w:spacing w:after="200" w:line="276" w:lineRule="auto"/>
        <w:ind w:left="2160" w:hanging="1440"/>
        <w:jc w:val="left"/>
        <w:rPr>
          <w:ins w:id="10958" w:author="Samuel Dent" w:date="2015-11-19T09:16:00Z"/>
          <w:b/>
          <w:i/>
        </w:rPr>
      </w:pPr>
      <w:ins w:id="10959" w:author="Samuel Dent" w:date="2015-11-19T09:16:00Z">
        <w:r>
          <w:rPr>
            <w:rFonts w:cstheme="minorHAnsi"/>
            <w:noProof/>
          </w:rPr>
          <w:tab/>
          <w:t>= 80%</w:t>
        </w:r>
      </w:ins>
    </w:p>
    <w:p w14:paraId="43A1F834" w14:textId="77777777" w:rsidR="00693397" w:rsidRPr="000B7BB6" w:rsidRDefault="00693397" w:rsidP="00693397">
      <w:pPr>
        <w:pStyle w:val="Heading6"/>
      </w:pPr>
      <w:r w:rsidRPr="000B7BB6">
        <w:t xml:space="preserve">Summer Coincident Peak Demand Savings </w:t>
      </w:r>
    </w:p>
    <w:p w14:paraId="37BBB935" w14:textId="77777777" w:rsidR="00693397" w:rsidRPr="000B7BB6" w:rsidRDefault="00693397" w:rsidP="00693397">
      <w:pPr>
        <w:ind w:left="1440" w:hanging="720"/>
        <w:rPr>
          <w:rFonts w:cstheme="minorHAnsi"/>
          <w:noProof/>
          <w:szCs w:val="20"/>
          <w:lang w:val="nl-NL"/>
        </w:rPr>
      </w:pPr>
      <w:r w:rsidRPr="000B7BB6">
        <w:rPr>
          <w:rFonts w:cstheme="minorHAnsi"/>
          <w:noProof/>
        </w:rPr>
        <w:t>Δ</w:t>
      </w:r>
      <w:r w:rsidRPr="000B7BB6">
        <w:rPr>
          <w:rFonts w:cstheme="minorHAnsi"/>
          <w:noProof/>
          <w:lang w:val="nl-NL"/>
        </w:rPr>
        <w:t xml:space="preserve">kW </w:t>
      </w:r>
      <w:r w:rsidRPr="000B7BB6">
        <w:rPr>
          <w:rFonts w:cstheme="minorHAnsi"/>
          <w:noProof/>
          <w:lang w:val="nl-NL"/>
        </w:rPr>
        <w:tab/>
        <w:t>= (ΔkWh_cooling / FLH_cooling) * CF</w:t>
      </w:r>
    </w:p>
    <w:p w14:paraId="37BD09AF" w14:textId="77777777" w:rsidR="00693397" w:rsidRPr="000B7BB6" w:rsidRDefault="00693397" w:rsidP="00693397">
      <w:pPr>
        <w:ind w:left="720" w:hanging="720"/>
        <w:rPr>
          <w:rFonts w:cstheme="minorHAnsi"/>
          <w:noProof/>
          <w:lang w:val="nl-NL"/>
        </w:rPr>
      </w:pPr>
      <w:r w:rsidRPr="00B41203">
        <w:rPr>
          <w:rFonts w:cstheme="minorHAnsi"/>
          <w:noProof/>
          <w:lang w:val="nl-NL"/>
        </w:rPr>
        <w:t>Where:</w:t>
      </w:r>
    </w:p>
    <w:p w14:paraId="6A2959D6" w14:textId="77777777" w:rsidR="00693397" w:rsidRPr="000B7BB6" w:rsidRDefault="00693397" w:rsidP="00693397">
      <w:pPr>
        <w:ind w:left="720"/>
        <w:rPr>
          <w:rFonts w:cstheme="minorHAnsi"/>
          <w:noProof/>
        </w:rPr>
      </w:pPr>
      <w:r w:rsidRPr="000B7BB6">
        <w:rPr>
          <w:rFonts w:cstheme="minorHAnsi"/>
          <w:noProof/>
          <w:lang w:val="nl-NL"/>
        </w:rPr>
        <w:t>FLH_cooling</w:t>
      </w:r>
      <w:r w:rsidRPr="000B7BB6">
        <w:rPr>
          <w:rFonts w:cstheme="minorHAnsi"/>
          <w:noProof/>
        </w:rPr>
        <w:tab/>
        <w:t>= Full load hours of air conditioning</w:t>
      </w:r>
    </w:p>
    <w:p w14:paraId="4F6849B9" w14:textId="77777777" w:rsidR="00693397" w:rsidRPr="000B7BB6" w:rsidRDefault="00693397" w:rsidP="00693397">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Dependent on location</w:t>
      </w:r>
      <w:r w:rsidRPr="000B7BB6">
        <w:rPr>
          <w:rStyle w:val="FootnoteReference"/>
          <w:rFonts w:eastAsiaTheme="minorEastAsia"/>
          <w:noProof/>
        </w:rPr>
        <w:footnoteReference w:id="858"/>
      </w:r>
      <w:r w:rsidRPr="00B41203">
        <w:rPr>
          <w:rFonts w:cstheme="minorHAnsi"/>
          <w:noProof/>
        </w:rPr>
        <w:t>:</w:t>
      </w:r>
    </w:p>
    <w:tbl>
      <w:tblPr>
        <w:tblW w:w="3960" w:type="dxa"/>
        <w:jc w:val="center"/>
        <w:tblLayout w:type="fixed"/>
        <w:tblLook w:val="04A0" w:firstRow="1" w:lastRow="0" w:firstColumn="1" w:lastColumn="0" w:noHBand="0" w:noVBand="1"/>
        <w:tblPrChange w:id="10960" w:author="Samuel Dent" w:date="2015-11-19T09:21:00Z">
          <w:tblPr>
            <w:tblW w:w="3960" w:type="dxa"/>
            <w:jc w:val="center"/>
            <w:tblLayout w:type="fixed"/>
            <w:tblLook w:val="04A0" w:firstRow="1" w:lastRow="0" w:firstColumn="1" w:lastColumn="0" w:noHBand="0" w:noVBand="1"/>
          </w:tblPr>
        </w:tblPrChange>
      </w:tblPr>
      <w:tblGrid>
        <w:gridCol w:w="1620"/>
        <w:gridCol w:w="1080"/>
        <w:gridCol w:w="1260"/>
        <w:tblGridChange w:id="10961">
          <w:tblGrid>
            <w:gridCol w:w="1620"/>
            <w:gridCol w:w="1080"/>
            <w:gridCol w:w="170"/>
            <w:gridCol w:w="1090"/>
            <w:gridCol w:w="530"/>
            <w:gridCol w:w="1080"/>
            <w:gridCol w:w="1260"/>
          </w:tblGrid>
        </w:tblGridChange>
      </w:tblGrid>
      <w:tr w:rsidR="00693397" w:rsidRPr="00A05FC2" w14:paraId="1995776D" w14:textId="77777777" w:rsidTr="00C04E8D">
        <w:trPr>
          <w:trHeight w:val="270"/>
          <w:tblHeader/>
          <w:jc w:val="center"/>
          <w:trPrChange w:id="10962" w:author="Samuel Dent" w:date="2015-11-19T09:21:00Z">
            <w:trPr>
              <w:gridBefore w:val="3"/>
              <w:trHeight w:val="270"/>
              <w:jc w:val="center"/>
            </w:trPr>
          </w:trPrChange>
        </w:trPr>
        <w:tc>
          <w:tcPr>
            <w:tcW w:w="1620" w:type="dxa"/>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tcPrChange w:id="10963" w:author="Samuel Dent" w:date="2015-11-19T09:21:00Z">
              <w:tcPr>
                <w:tcW w:w="1620" w:type="dxa"/>
                <w:gridSpan w:val="2"/>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tcPr>
            </w:tcPrChange>
          </w:tcPr>
          <w:p w14:paraId="6EE11605" w14:textId="77777777" w:rsidR="00693397" w:rsidRPr="000B7BB6" w:rsidRDefault="00693397" w:rsidP="00C04E8D">
            <w:pPr>
              <w:jc w:val="center"/>
              <w:rPr>
                <w:rFonts w:cstheme="minorHAnsi"/>
                <w:b/>
                <w:color w:val="FFFFFF" w:themeColor="background1"/>
              </w:rPr>
            </w:pPr>
            <w:r w:rsidRPr="000B7BB6">
              <w:rPr>
                <w:rFonts w:cstheme="minorHAnsi"/>
                <w:b/>
                <w:color w:val="FFFFFF" w:themeColor="background1"/>
              </w:rPr>
              <w:lastRenderedPageBreak/>
              <w:t>Climate Zone</w:t>
            </w:r>
          </w:p>
          <w:p w14:paraId="4C16B986" w14:textId="77777777" w:rsidR="00693397" w:rsidRPr="000B7BB6" w:rsidRDefault="00693397" w:rsidP="00C04E8D">
            <w:pPr>
              <w:jc w:val="center"/>
              <w:rPr>
                <w:rFonts w:cstheme="minorHAnsi"/>
                <w:b/>
                <w:color w:val="FFFFFF" w:themeColor="background1"/>
              </w:rPr>
            </w:pPr>
            <w:r w:rsidRPr="000B7BB6">
              <w:rPr>
                <w:rFonts w:cstheme="minorHAnsi"/>
                <w:b/>
                <w:color w:val="FFFFFF" w:themeColor="background1"/>
              </w:rPr>
              <w:t>(City based upon)</w:t>
            </w:r>
          </w:p>
        </w:tc>
        <w:tc>
          <w:tcPr>
            <w:tcW w:w="1080" w:type="dxa"/>
            <w:tcBorders>
              <w:top w:val="single" w:sz="8" w:space="0" w:color="auto"/>
              <w:left w:val="nil"/>
              <w:bottom w:val="single" w:sz="8" w:space="0" w:color="auto"/>
              <w:right w:val="single" w:sz="8" w:space="0" w:color="auto"/>
            </w:tcBorders>
            <w:shd w:val="clear" w:color="auto" w:fill="808080" w:themeFill="background1" w:themeFillShade="80"/>
            <w:noWrap/>
            <w:vAlign w:val="center"/>
            <w:hideMark/>
            <w:tcPrChange w:id="10964" w:author="Samuel Dent" w:date="2015-11-19T09:21:00Z">
              <w:tcPr>
                <w:tcW w:w="1080" w:type="dxa"/>
                <w:tcBorders>
                  <w:top w:val="single" w:sz="8" w:space="0" w:color="auto"/>
                  <w:left w:val="nil"/>
                  <w:bottom w:val="single" w:sz="8" w:space="0" w:color="auto"/>
                  <w:right w:val="single" w:sz="8" w:space="0" w:color="auto"/>
                </w:tcBorders>
                <w:shd w:val="clear" w:color="auto" w:fill="808080" w:themeFill="background1" w:themeFillShade="80"/>
                <w:noWrap/>
                <w:vAlign w:val="center"/>
                <w:hideMark/>
              </w:tcPr>
            </w:tcPrChange>
          </w:tcPr>
          <w:p w14:paraId="1ED81F53" w14:textId="77777777" w:rsidR="00693397" w:rsidRPr="000B7BB6" w:rsidRDefault="00693397" w:rsidP="00C04E8D">
            <w:pPr>
              <w:jc w:val="center"/>
              <w:rPr>
                <w:rFonts w:cstheme="minorHAnsi"/>
                <w:b/>
                <w:color w:val="FFFFFF" w:themeColor="background1"/>
              </w:rPr>
            </w:pPr>
            <w:r w:rsidRPr="000B7BB6">
              <w:rPr>
                <w:rFonts w:cstheme="minorHAnsi"/>
                <w:b/>
                <w:color w:val="FFFFFF" w:themeColor="background1"/>
              </w:rPr>
              <w:t>Single Family</w:t>
            </w:r>
          </w:p>
        </w:tc>
        <w:tc>
          <w:tcPr>
            <w:tcW w:w="1260" w:type="dxa"/>
            <w:tcBorders>
              <w:top w:val="single" w:sz="8" w:space="0" w:color="auto"/>
              <w:left w:val="nil"/>
              <w:bottom w:val="single" w:sz="8" w:space="0" w:color="auto"/>
              <w:right w:val="single" w:sz="8" w:space="0" w:color="auto"/>
            </w:tcBorders>
            <w:shd w:val="clear" w:color="auto" w:fill="808080" w:themeFill="background1" w:themeFillShade="80"/>
            <w:vAlign w:val="center"/>
            <w:tcPrChange w:id="10965" w:author="Samuel Dent" w:date="2015-11-19T09:21:00Z">
              <w:tcPr>
                <w:tcW w:w="1260" w:type="dxa"/>
                <w:tcBorders>
                  <w:top w:val="single" w:sz="8" w:space="0" w:color="auto"/>
                  <w:left w:val="nil"/>
                  <w:bottom w:val="single" w:sz="8" w:space="0" w:color="auto"/>
                  <w:right w:val="single" w:sz="8" w:space="0" w:color="auto"/>
                </w:tcBorders>
                <w:shd w:val="clear" w:color="auto" w:fill="808080" w:themeFill="background1" w:themeFillShade="80"/>
                <w:vAlign w:val="center"/>
              </w:tcPr>
            </w:tcPrChange>
          </w:tcPr>
          <w:p w14:paraId="64367E3B" w14:textId="77777777" w:rsidR="00693397" w:rsidRPr="000B7BB6" w:rsidRDefault="00693397" w:rsidP="00C04E8D">
            <w:pPr>
              <w:jc w:val="center"/>
              <w:rPr>
                <w:rFonts w:cstheme="minorHAnsi"/>
                <w:b/>
                <w:color w:val="FFFFFF" w:themeColor="background1"/>
              </w:rPr>
            </w:pPr>
            <w:r w:rsidRPr="000B7BB6">
              <w:rPr>
                <w:rFonts w:cstheme="minorHAnsi"/>
                <w:b/>
                <w:color w:val="FFFFFF" w:themeColor="background1"/>
              </w:rPr>
              <w:t>Multifamily</w:t>
            </w:r>
          </w:p>
        </w:tc>
      </w:tr>
      <w:tr w:rsidR="00693397" w:rsidRPr="00A05FC2" w14:paraId="4F5987BC" w14:textId="77777777" w:rsidTr="00C04E8D">
        <w:trPr>
          <w:trHeight w:val="187"/>
          <w:jc w:val="center"/>
        </w:trPr>
        <w:tc>
          <w:tcPr>
            <w:tcW w:w="1620" w:type="dxa"/>
            <w:tcBorders>
              <w:top w:val="nil"/>
              <w:left w:val="single" w:sz="8" w:space="0" w:color="auto"/>
              <w:bottom w:val="single" w:sz="8" w:space="0" w:color="auto"/>
              <w:right w:val="single" w:sz="8" w:space="0" w:color="auto"/>
            </w:tcBorders>
            <w:vAlign w:val="center"/>
          </w:tcPr>
          <w:p w14:paraId="161349D9" w14:textId="77777777" w:rsidR="00693397" w:rsidRPr="00A05FC2" w:rsidRDefault="00693397" w:rsidP="00C04E8D">
            <w:r w:rsidRPr="00A05FC2">
              <w:t>1 (Rockford)</w:t>
            </w:r>
          </w:p>
        </w:tc>
        <w:tc>
          <w:tcPr>
            <w:tcW w:w="1080" w:type="dxa"/>
            <w:tcBorders>
              <w:top w:val="nil"/>
              <w:left w:val="nil"/>
              <w:bottom w:val="single" w:sz="8" w:space="0" w:color="auto"/>
              <w:right w:val="single" w:sz="8" w:space="0" w:color="auto"/>
            </w:tcBorders>
            <w:shd w:val="clear" w:color="auto" w:fill="auto"/>
            <w:vAlign w:val="center"/>
            <w:hideMark/>
          </w:tcPr>
          <w:p w14:paraId="7D04B49D" w14:textId="77777777" w:rsidR="00693397" w:rsidRPr="00A05FC2" w:rsidRDefault="00693397" w:rsidP="00C04E8D">
            <w:pPr>
              <w:jc w:val="center"/>
            </w:pPr>
            <w:r w:rsidRPr="000B7BB6">
              <w:t>512</w:t>
            </w:r>
          </w:p>
        </w:tc>
        <w:tc>
          <w:tcPr>
            <w:tcW w:w="1260" w:type="dxa"/>
            <w:tcBorders>
              <w:top w:val="nil"/>
              <w:left w:val="nil"/>
              <w:bottom w:val="single" w:sz="8" w:space="0" w:color="auto"/>
              <w:right w:val="single" w:sz="8" w:space="0" w:color="auto"/>
            </w:tcBorders>
            <w:vAlign w:val="center"/>
          </w:tcPr>
          <w:p w14:paraId="3891E060" w14:textId="77777777" w:rsidR="00693397" w:rsidRPr="00A05FC2" w:rsidRDefault="00693397" w:rsidP="00C04E8D">
            <w:pPr>
              <w:jc w:val="center"/>
            </w:pPr>
            <w:r w:rsidRPr="000B7BB6">
              <w:t>467</w:t>
            </w:r>
          </w:p>
        </w:tc>
      </w:tr>
      <w:tr w:rsidR="00693397" w:rsidRPr="00A05FC2" w14:paraId="50FF51C8" w14:textId="77777777" w:rsidTr="00C04E8D">
        <w:trPr>
          <w:trHeight w:val="187"/>
          <w:jc w:val="center"/>
        </w:trPr>
        <w:tc>
          <w:tcPr>
            <w:tcW w:w="1620" w:type="dxa"/>
            <w:tcBorders>
              <w:top w:val="nil"/>
              <w:left w:val="single" w:sz="8" w:space="0" w:color="auto"/>
              <w:bottom w:val="single" w:sz="8" w:space="0" w:color="auto"/>
              <w:right w:val="single" w:sz="8" w:space="0" w:color="auto"/>
            </w:tcBorders>
            <w:vAlign w:val="center"/>
          </w:tcPr>
          <w:p w14:paraId="38B90E5D" w14:textId="77777777" w:rsidR="00693397" w:rsidRPr="00A05FC2" w:rsidRDefault="00693397" w:rsidP="00C04E8D">
            <w:r w:rsidRPr="00A05FC2">
              <w:t>2 (Chicago)</w:t>
            </w:r>
          </w:p>
        </w:tc>
        <w:tc>
          <w:tcPr>
            <w:tcW w:w="1080" w:type="dxa"/>
            <w:tcBorders>
              <w:top w:val="nil"/>
              <w:left w:val="nil"/>
              <w:bottom w:val="single" w:sz="8" w:space="0" w:color="auto"/>
              <w:right w:val="single" w:sz="8" w:space="0" w:color="auto"/>
            </w:tcBorders>
            <w:shd w:val="clear" w:color="auto" w:fill="auto"/>
            <w:vAlign w:val="center"/>
            <w:hideMark/>
          </w:tcPr>
          <w:p w14:paraId="2E68E22C" w14:textId="77777777" w:rsidR="00693397" w:rsidRPr="00A05FC2" w:rsidRDefault="00693397" w:rsidP="00C04E8D">
            <w:pPr>
              <w:jc w:val="center"/>
            </w:pPr>
            <w:r w:rsidRPr="000B7BB6">
              <w:t>570</w:t>
            </w:r>
          </w:p>
        </w:tc>
        <w:tc>
          <w:tcPr>
            <w:tcW w:w="1260" w:type="dxa"/>
            <w:tcBorders>
              <w:top w:val="nil"/>
              <w:left w:val="nil"/>
              <w:bottom w:val="single" w:sz="8" w:space="0" w:color="auto"/>
              <w:right w:val="single" w:sz="8" w:space="0" w:color="auto"/>
            </w:tcBorders>
            <w:vAlign w:val="center"/>
          </w:tcPr>
          <w:p w14:paraId="08B98A67" w14:textId="77777777" w:rsidR="00693397" w:rsidRPr="00A05FC2" w:rsidRDefault="00693397" w:rsidP="00C04E8D">
            <w:pPr>
              <w:jc w:val="center"/>
            </w:pPr>
            <w:r w:rsidRPr="000B7BB6">
              <w:t>506</w:t>
            </w:r>
          </w:p>
        </w:tc>
      </w:tr>
      <w:tr w:rsidR="00693397" w:rsidRPr="00A05FC2" w14:paraId="70A743FD" w14:textId="77777777" w:rsidTr="00C04E8D">
        <w:trPr>
          <w:trHeight w:val="187"/>
          <w:jc w:val="center"/>
        </w:trPr>
        <w:tc>
          <w:tcPr>
            <w:tcW w:w="1620" w:type="dxa"/>
            <w:tcBorders>
              <w:top w:val="nil"/>
              <w:left w:val="single" w:sz="8" w:space="0" w:color="auto"/>
              <w:bottom w:val="single" w:sz="8" w:space="0" w:color="auto"/>
              <w:right w:val="single" w:sz="8" w:space="0" w:color="auto"/>
            </w:tcBorders>
            <w:vAlign w:val="center"/>
          </w:tcPr>
          <w:p w14:paraId="6DF1409E" w14:textId="77777777" w:rsidR="00693397" w:rsidRPr="00A05FC2" w:rsidRDefault="00693397" w:rsidP="00C04E8D">
            <w:r w:rsidRPr="00A05FC2">
              <w:t>3 (Springfield)</w:t>
            </w:r>
          </w:p>
        </w:tc>
        <w:tc>
          <w:tcPr>
            <w:tcW w:w="1080" w:type="dxa"/>
            <w:tcBorders>
              <w:top w:val="nil"/>
              <w:left w:val="nil"/>
              <w:bottom w:val="single" w:sz="8" w:space="0" w:color="auto"/>
              <w:right w:val="single" w:sz="8" w:space="0" w:color="auto"/>
            </w:tcBorders>
            <w:shd w:val="clear" w:color="auto" w:fill="auto"/>
            <w:vAlign w:val="center"/>
            <w:hideMark/>
          </w:tcPr>
          <w:p w14:paraId="5B48DADE" w14:textId="77777777" w:rsidR="00693397" w:rsidRPr="00A05FC2" w:rsidRDefault="00693397" w:rsidP="00C04E8D">
            <w:pPr>
              <w:jc w:val="center"/>
            </w:pPr>
            <w:r w:rsidRPr="000B7BB6">
              <w:t>730</w:t>
            </w:r>
          </w:p>
        </w:tc>
        <w:tc>
          <w:tcPr>
            <w:tcW w:w="1260" w:type="dxa"/>
            <w:tcBorders>
              <w:top w:val="nil"/>
              <w:left w:val="nil"/>
              <w:bottom w:val="single" w:sz="8" w:space="0" w:color="auto"/>
              <w:right w:val="single" w:sz="8" w:space="0" w:color="auto"/>
            </w:tcBorders>
            <w:vAlign w:val="center"/>
          </w:tcPr>
          <w:p w14:paraId="15015F07" w14:textId="77777777" w:rsidR="00693397" w:rsidRPr="00A05FC2" w:rsidRDefault="00693397" w:rsidP="00C04E8D">
            <w:pPr>
              <w:jc w:val="center"/>
            </w:pPr>
            <w:r w:rsidRPr="000B7BB6">
              <w:t>663</w:t>
            </w:r>
          </w:p>
        </w:tc>
      </w:tr>
      <w:tr w:rsidR="00693397" w:rsidRPr="00A05FC2" w14:paraId="046A629F" w14:textId="77777777" w:rsidTr="00C04E8D">
        <w:trPr>
          <w:trHeight w:val="115"/>
          <w:jc w:val="center"/>
        </w:trPr>
        <w:tc>
          <w:tcPr>
            <w:tcW w:w="1620" w:type="dxa"/>
            <w:tcBorders>
              <w:top w:val="nil"/>
              <w:left w:val="single" w:sz="8" w:space="0" w:color="auto"/>
              <w:bottom w:val="single" w:sz="8" w:space="0" w:color="auto"/>
              <w:right w:val="single" w:sz="8" w:space="0" w:color="auto"/>
            </w:tcBorders>
            <w:vAlign w:val="center"/>
          </w:tcPr>
          <w:p w14:paraId="5BE846CE" w14:textId="77777777" w:rsidR="00693397" w:rsidRPr="00A05FC2" w:rsidRDefault="00693397" w:rsidP="00C04E8D">
            <w:r w:rsidRPr="00A05FC2">
              <w:t>4 (Belleville)</w:t>
            </w:r>
          </w:p>
        </w:tc>
        <w:tc>
          <w:tcPr>
            <w:tcW w:w="1080" w:type="dxa"/>
            <w:tcBorders>
              <w:top w:val="nil"/>
              <w:left w:val="nil"/>
              <w:bottom w:val="single" w:sz="8" w:space="0" w:color="auto"/>
              <w:right w:val="single" w:sz="8" w:space="0" w:color="auto"/>
            </w:tcBorders>
            <w:shd w:val="clear" w:color="auto" w:fill="auto"/>
            <w:vAlign w:val="center"/>
            <w:hideMark/>
          </w:tcPr>
          <w:p w14:paraId="78F13D73" w14:textId="77777777" w:rsidR="00693397" w:rsidRPr="00A05FC2" w:rsidRDefault="00693397" w:rsidP="00C04E8D">
            <w:pPr>
              <w:jc w:val="center"/>
            </w:pPr>
            <w:r w:rsidRPr="000B7BB6">
              <w:t>1,035</w:t>
            </w:r>
          </w:p>
        </w:tc>
        <w:tc>
          <w:tcPr>
            <w:tcW w:w="1260" w:type="dxa"/>
            <w:tcBorders>
              <w:top w:val="nil"/>
              <w:left w:val="nil"/>
              <w:bottom w:val="single" w:sz="8" w:space="0" w:color="auto"/>
              <w:right w:val="single" w:sz="8" w:space="0" w:color="auto"/>
            </w:tcBorders>
            <w:vAlign w:val="center"/>
          </w:tcPr>
          <w:p w14:paraId="59CF6534" w14:textId="77777777" w:rsidR="00693397" w:rsidRPr="00A05FC2" w:rsidRDefault="00693397" w:rsidP="00C04E8D">
            <w:pPr>
              <w:jc w:val="center"/>
            </w:pPr>
            <w:r w:rsidRPr="000B7BB6">
              <w:t>940</w:t>
            </w:r>
          </w:p>
        </w:tc>
      </w:tr>
      <w:tr w:rsidR="00693397" w:rsidRPr="00A05FC2" w14:paraId="14934B35" w14:textId="77777777" w:rsidTr="00C04E8D">
        <w:trPr>
          <w:trHeight w:val="115"/>
          <w:jc w:val="center"/>
        </w:trPr>
        <w:tc>
          <w:tcPr>
            <w:tcW w:w="1620" w:type="dxa"/>
            <w:tcBorders>
              <w:top w:val="nil"/>
              <w:left w:val="single" w:sz="8" w:space="0" w:color="auto"/>
              <w:bottom w:val="single" w:sz="8" w:space="0" w:color="auto"/>
              <w:right w:val="single" w:sz="8" w:space="0" w:color="auto"/>
            </w:tcBorders>
            <w:vAlign w:val="center"/>
          </w:tcPr>
          <w:p w14:paraId="0056225E" w14:textId="77777777" w:rsidR="00693397" w:rsidRPr="00A05FC2" w:rsidRDefault="00693397" w:rsidP="00C04E8D">
            <w:r w:rsidRPr="00A05FC2">
              <w:t>5 (Marion)</w:t>
            </w:r>
          </w:p>
        </w:tc>
        <w:tc>
          <w:tcPr>
            <w:tcW w:w="1080" w:type="dxa"/>
            <w:tcBorders>
              <w:top w:val="nil"/>
              <w:left w:val="nil"/>
              <w:bottom w:val="single" w:sz="8" w:space="0" w:color="auto"/>
              <w:right w:val="single" w:sz="8" w:space="0" w:color="auto"/>
            </w:tcBorders>
            <w:shd w:val="clear" w:color="auto" w:fill="auto"/>
            <w:vAlign w:val="center"/>
            <w:hideMark/>
          </w:tcPr>
          <w:p w14:paraId="037110E5" w14:textId="77777777" w:rsidR="00693397" w:rsidRPr="00A05FC2" w:rsidRDefault="00693397" w:rsidP="00C04E8D">
            <w:pPr>
              <w:jc w:val="center"/>
            </w:pPr>
            <w:r w:rsidRPr="000B7BB6">
              <w:t>903</w:t>
            </w:r>
          </w:p>
        </w:tc>
        <w:tc>
          <w:tcPr>
            <w:tcW w:w="1260" w:type="dxa"/>
            <w:tcBorders>
              <w:top w:val="nil"/>
              <w:left w:val="nil"/>
              <w:bottom w:val="single" w:sz="8" w:space="0" w:color="auto"/>
              <w:right w:val="single" w:sz="8" w:space="0" w:color="auto"/>
            </w:tcBorders>
            <w:vAlign w:val="center"/>
          </w:tcPr>
          <w:p w14:paraId="23A1E322" w14:textId="77777777" w:rsidR="00693397" w:rsidRPr="00A05FC2" w:rsidRDefault="00693397" w:rsidP="00C04E8D">
            <w:pPr>
              <w:jc w:val="center"/>
            </w:pPr>
            <w:r w:rsidRPr="000B7BB6">
              <w:t>820</w:t>
            </w:r>
          </w:p>
        </w:tc>
      </w:tr>
    </w:tbl>
    <w:p w14:paraId="71B8F838" w14:textId="77777777" w:rsidR="00693397" w:rsidRPr="00B41203" w:rsidRDefault="00693397" w:rsidP="00693397">
      <w:pPr>
        <w:ind w:left="1440" w:hanging="720"/>
        <w:rPr>
          <w:rFonts w:cstheme="minorHAnsi"/>
          <w:noProof/>
        </w:rPr>
      </w:pPr>
    </w:p>
    <w:p w14:paraId="60177B3C" w14:textId="77777777" w:rsidR="00693397" w:rsidRPr="000B7BB6" w:rsidRDefault="00693397" w:rsidP="00693397">
      <w:pPr>
        <w:ind w:left="2160" w:hanging="1440"/>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Summer System Peak Coincidence Factor for Central A/C (during system peak hour)</w:t>
      </w:r>
    </w:p>
    <w:p w14:paraId="7FDF8AD4" w14:textId="77777777" w:rsidR="00693397" w:rsidRPr="00B41203" w:rsidRDefault="00693397" w:rsidP="00693397">
      <w:pPr>
        <w:ind w:left="720" w:firstLine="720"/>
        <w:rPr>
          <w:rFonts w:cstheme="minorHAnsi"/>
        </w:rPr>
      </w:pPr>
      <w:r w:rsidRPr="000B7BB6">
        <w:rPr>
          <w:rFonts w:cstheme="minorHAnsi"/>
        </w:rPr>
        <w:tab/>
        <w:t xml:space="preserve">= </w:t>
      </w:r>
      <w:r>
        <w:rPr>
          <w:rFonts w:cstheme="minorHAnsi"/>
        </w:rPr>
        <w:t>68</w:t>
      </w:r>
      <w:r w:rsidRPr="000B7BB6">
        <w:rPr>
          <w:rFonts w:cstheme="minorHAnsi"/>
        </w:rPr>
        <w:t>%</w:t>
      </w:r>
      <w:r w:rsidRPr="000B7BB6">
        <w:rPr>
          <w:rStyle w:val="FootnoteReference"/>
          <w:rFonts w:eastAsiaTheme="minorEastAsia"/>
        </w:rPr>
        <w:footnoteReference w:id="859"/>
      </w:r>
    </w:p>
    <w:p w14:paraId="3DDDE5A5" w14:textId="77777777" w:rsidR="00693397" w:rsidRPr="000B7BB6" w:rsidRDefault="00693397" w:rsidP="00693397">
      <w:pPr>
        <w:ind w:left="2160" w:hanging="144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w:t>
      </w:r>
      <w:r>
        <w:rPr>
          <w:rFonts w:cstheme="minorHAnsi"/>
        </w:rPr>
        <w:t>Heat Pumps</w:t>
      </w:r>
      <w:r w:rsidRPr="000B7BB6">
        <w:rPr>
          <w:rFonts w:cstheme="minorHAnsi"/>
        </w:rPr>
        <w:t xml:space="preserve"> (during system peak hour)</w:t>
      </w:r>
    </w:p>
    <w:p w14:paraId="04BFC3E3" w14:textId="77777777" w:rsidR="00693397" w:rsidRPr="00B41203" w:rsidRDefault="00693397" w:rsidP="00693397">
      <w:pPr>
        <w:ind w:firstLine="720"/>
        <w:rPr>
          <w:rFonts w:cstheme="minorHAnsi"/>
        </w:rPr>
      </w:pPr>
      <w:r w:rsidRPr="000B7BB6">
        <w:rPr>
          <w:rFonts w:cstheme="minorHAnsi"/>
        </w:rPr>
        <w:tab/>
      </w:r>
      <w:r>
        <w:rPr>
          <w:rFonts w:cstheme="minorHAnsi"/>
        </w:rPr>
        <w:tab/>
      </w:r>
      <w:r w:rsidRPr="000B7BB6">
        <w:rPr>
          <w:rFonts w:cstheme="minorHAnsi"/>
        </w:rPr>
        <w:t xml:space="preserve">= </w:t>
      </w:r>
      <w:r>
        <w:rPr>
          <w:rFonts w:cstheme="minorHAnsi"/>
        </w:rPr>
        <w:t>72%</w:t>
      </w:r>
      <w:r w:rsidRPr="000B7BB6">
        <w:rPr>
          <w:rFonts w:cstheme="minorHAnsi"/>
        </w:rPr>
        <w:t>%</w:t>
      </w:r>
      <w:r w:rsidRPr="000B7BB6">
        <w:rPr>
          <w:rStyle w:val="FootnoteReference"/>
          <w:rFonts w:eastAsiaTheme="minorEastAsia"/>
        </w:rPr>
        <w:footnoteReference w:id="860"/>
      </w:r>
    </w:p>
    <w:p w14:paraId="4BCA7FE1" w14:textId="77777777" w:rsidR="00693397" w:rsidRPr="000B7BB6" w:rsidRDefault="00693397" w:rsidP="00693397">
      <w:pPr>
        <w:ind w:left="2160" w:hanging="1440"/>
        <w:rPr>
          <w:rFonts w:cstheme="minorHAnsi"/>
        </w:rPr>
      </w:pPr>
      <w:r w:rsidRPr="000B7BB6">
        <w:rPr>
          <w:rFonts w:cstheme="minorHAnsi"/>
        </w:rPr>
        <w:t>CF</w:t>
      </w:r>
      <w:r w:rsidRPr="000B7BB6">
        <w:rPr>
          <w:rFonts w:cstheme="minorHAnsi"/>
          <w:vertAlign w:val="subscript"/>
        </w:rPr>
        <w:t>PJM</w:t>
      </w:r>
      <w:r>
        <w:rPr>
          <w:rFonts w:cstheme="minorHAnsi"/>
        </w:rPr>
        <w:tab/>
      </w:r>
      <w:r w:rsidRPr="000B7BB6">
        <w:rPr>
          <w:rFonts w:cstheme="minorHAnsi"/>
        </w:rPr>
        <w:t>= PJM Summer Peak Coincidence Factor for Central A/C (average during peak period)</w:t>
      </w:r>
    </w:p>
    <w:p w14:paraId="3298BF38" w14:textId="77777777" w:rsidR="00693397" w:rsidRPr="00B41203" w:rsidRDefault="00693397" w:rsidP="00693397">
      <w:pPr>
        <w:ind w:left="1440" w:firstLine="720"/>
        <w:rPr>
          <w:rFonts w:cstheme="minorHAnsi"/>
        </w:rPr>
      </w:pPr>
      <w:r w:rsidRPr="000B7BB6">
        <w:rPr>
          <w:rFonts w:cstheme="minorHAnsi"/>
        </w:rPr>
        <w:t>= 46.6%</w:t>
      </w:r>
      <w:r w:rsidRPr="000B7BB6">
        <w:rPr>
          <w:rStyle w:val="FootnoteReference"/>
          <w:rFonts w:eastAsiaTheme="minorEastAsia"/>
        </w:rPr>
        <w:footnoteReference w:id="861"/>
      </w:r>
    </w:p>
    <w:p w14:paraId="28EC9113" w14:textId="77777777" w:rsidR="00693397" w:rsidRPr="000B7BB6" w:rsidRDefault="00693397" w:rsidP="00693397">
      <w:pPr>
        <w:rPr>
          <w:rFonts w:cstheme="minorHAnsi"/>
        </w:rPr>
      </w:pPr>
      <w:r w:rsidRPr="000B7BB6">
        <w:rPr>
          <w:rFonts w:cstheme="minorHAnsi"/>
          <w:noProof/>
        </w:rPr>
        <w:tab/>
      </w:r>
      <w:r w:rsidRPr="000B7BB6">
        <w:rPr>
          <w:rFonts w:cstheme="minorHAnsi"/>
          <w:noProof/>
        </w:rPr>
        <w:tab/>
      </w:r>
      <w:r>
        <w:rPr>
          <w:rFonts w:cstheme="minorHAnsi"/>
          <w:noProof/>
        </w:rPr>
        <w:tab/>
      </w:r>
      <w:r w:rsidRPr="000B7BB6">
        <w:rPr>
          <w:rFonts w:cstheme="minorHAnsi"/>
        </w:rPr>
        <w:t>Other factors as defined above</w:t>
      </w:r>
    </w:p>
    <w:p w14:paraId="1686558E" w14:textId="77777777" w:rsidR="00693397" w:rsidRDefault="00693397" w:rsidP="00693397">
      <w:pPr>
        <w:rPr>
          <w:rFonts w:cstheme="minorHAnsi"/>
        </w:rPr>
      </w:pPr>
      <w:r w:rsidRPr="00B41203">
        <w:rPr>
          <w:rFonts w:cstheme="minorHAnsi"/>
          <w:noProof/>
        </w:rPr>
        <mc:AlternateContent>
          <mc:Choice Requires="wps">
            <w:drawing>
              <wp:inline distT="0" distB="0" distL="0" distR="0" wp14:anchorId="26311DBE" wp14:editId="454EBABF">
                <wp:extent cx="5905948" cy="1414130"/>
                <wp:effectExtent l="0" t="0" r="19050" b="15240"/>
                <wp:docPr id="4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948" cy="1414130"/>
                        </a:xfrm>
                        <a:prstGeom prst="rect">
                          <a:avLst/>
                        </a:prstGeom>
                        <a:solidFill>
                          <a:srgbClr val="FFFFFF"/>
                        </a:solidFill>
                        <a:ln w="9525">
                          <a:solidFill>
                            <a:srgbClr val="000000"/>
                          </a:solidFill>
                          <a:miter lim="800000"/>
                          <a:headEnd/>
                          <a:tailEnd/>
                        </a:ln>
                      </wps:spPr>
                      <wps:txbx>
                        <w:txbxContent>
                          <w:p w14:paraId="556AEFFD" w14:textId="77777777" w:rsidR="00F60751" w:rsidRPr="002F2634" w:rsidRDefault="00F60751" w:rsidP="00693397">
                            <w:pPr>
                              <w:rPr>
                                <w:rFonts w:cstheme="minorHAnsi"/>
                              </w:rPr>
                            </w:pPr>
                            <w:r w:rsidRPr="002F2634">
                              <w:rPr>
                                <w:rFonts w:cstheme="minorHAnsi"/>
                              </w:rPr>
                              <w:t>For example, a well shielded, 2 story single family home in Chicago with 10.5 SEER central cooling and a heat pump with COP of 2.0, has pre and post blower door test results of 3,400 and 2,250:</w:t>
                            </w:r>
                          </w:p>
                          <w:p w14:paraId="0285A4B1" w14:textId="77777777" w:rsidR="00F60751" w:rsidRPr="002F2634" w:rsidRDefault="00F60751" w:rsidP="00693397">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xml:space="preserve">= </w:t>
                            </w:r>
                            <w:del w:id="10966" w:author="Samuel Dent" w:date="2015-11-05T07:38:00Z">
                              <w:r w:rsidRPr="002F2634" w:rsidDel="0051506E">
                                <w:rPr>
                                  <w:rFonts w:cstheme="minorHAnsi"/>
                                </w:rPr>
                                <w:delText>501</w:delText>
                              </w:r>
                            </w:del>
                            <w:ins w:id="10967" w:author="Samuel Dent" w:date="2015-11-23T05:23:00Z">
                              <w:r>
                                <w:rPr>
                                  <w:rFonts w:cstheme="minorHAnsi"/>
                                </w:rPr>
                                <w:t>1</w:t>
                              </w:r>
                            </w:ins>
                            <w:ins w:id="10968" w:author="Samuel Dent" w:date="2015-12-17T10:11:00Z">
                              <w:r>
                                <w:rPr>
                                  <w:rFonts w:cstheme="minorHAnsi"/>
                                </w:rPr>
                                <w:t>82</w:t>
                              </w:r>
                            </w:ins>
                            <w:r w:rsidRPr="002F2634">
                              <w:rPr>
                                <w:rFonts w:cstheme="minorHAnsi"/>
                              </w:rPr>
                              <w:t xml:space="preserve"> / 570 * 0.</w:t>
                            </w:r>
                            <w:r>
                              <w:rPr>
                                <w:rFonts w:cstheme="minorHAnsi"/>
                              </w:rPr>
                              <w:t>68</w:t>
                            </w:r>
                          </w:p>
                          <w:p w14:paraId="5C0BBD5E" w14:textId="77777777" w:rsidR="00F60751" w:rsidRPr="002F2634" w:rsidRDefault="00F60751" w:rsidP="00693397">
                            <w:pPr>
                              <w:ind w:left="1440"/>
                              <w:rPr>
                                <w:rFonts w:cstheme="minorHAnsi"/>
                              </w:rPr>
                            </w:pPr>
                            <w:r w:rsidRPr="002F2634">
                              <w:rPr>
                                <w:rFonts w:cstheme="minorHAnsi"/>
                              </w:rPr>
                              <w:t>= 0.</w:t>
                            </w:r>
                            <w:del w:id="10969" w:author="Samuel Dent" w:date="2015-11-05T07:39:00Z">
                              <w:r w:rsidDel="0051506E">
                                <w:rPr>
                                  <w:rFonts w:cstheme="minorHAnsi"/>
                                </w:rPr>
                                <w:delText>60</w:delText>
                              </w:r>
                            </w:del>
                            <w:ins w:id="10970" w:author="Samuel Dent" w:date="2015-11-19T10:53:00Z">
                              <w:r>
                                <w:rPr>
                                  <w:rFonts w:cstheme="minorHAnsi"/>
                                </w:rPr>
                                <w:t>2</w:t>
                              </w:r>
                            </w:ins>
                            <w:ins w:id="10971" w:author="Samuel Dent" w:date="2015-12-17T10:11:00Z">
                              <w:r>
                                <w:rPr>
                                  <w:rFonts w:cstheme="minorHAnsi"/>
                                </w:rPr>
                                <w:t>2</w:t>
                              </w:r>
                            </w:ins>
                            <w:r>
                              <w:rPr>
                                <w:rFonts w:cstheme="minorHAnsi"/>
                              </w:rPr>
                              <w:t xml:space="preserve"> </w:t>
                            </w:r>
                            <w:r w:rsidRPr="002F2634">
                              <w:rPr>
                                <w:rFonts w:cstheme="minorHAnsi"/>
                              </w:rPr>
                              <w:t>kW</w:t>
                            </w:r>
                          </w:p>
                          <w:p w14:paraId="496C994A" w14:textId="77777777" w:rsidR="00F60751" w:rsidRPr="002F2634" w:rsidRDefault="00F60751" w:rsidP="00693397">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xml:space="preserve">= </w:t>
                            </w:r>
                            <w:ins w:id="10972" w:author="Samuel Dent" w:date="2015-11-23T05:23:00Z">
                              <w:r>
                                <w:rPr>
                                  <w:rFonts w:cstheme="minorHAnsi"/>
                                </w:rPr>
                                <w:t>1</w:t>
                              </w:r>
                            </w:ins>
                            <w:ins w:id="10973" w:author="Samuel Dent" w:date="2015-12-17T10:11:00Z">
                              <w:r>
                                <w:rPr>
                                  <w:rFonts w:cstheme="minorHAnsi"/>
                                </w:rPr>
                                <w:t>82</w:t>
                              </w:r>
                            </w:ins>
                            <w:del w:id="10974" w:author="Samuel Dent" w:date="2015-11-05T07:38:00Z">
                              <w:r w:rsidRPr="002F2634" w:rsidDel="0051506E">
                                <w:rPr>
                                  <w:rFonts w:cstheme="minorHAnsi"/>
                                </w:rPr>
                                <w:delText>501</w:delText>
                              </w:r>
                            </w:del>
                            <w:r w:rsidRPr="002F2634">
                              <w:rPr>
                                <w:rFonts w:cstheme="minorHAnsi"/>
                              </w:rPr>
                              <w:t xml:space="preserve"> / 570 * 0.466</w:t>
                            </w:r>
                          </w:p>
                          <w:p w14:paraId="66418A11" w14:textId="77777777" w:rsidR="00F60751" w:rsidRPr="002F2634" w:rsidRDefault="00F60751" w:rsidP="00693397">
                            <w:pPr>
                              <w:ind w:left="1440"/>
                              <w:rPr>
                                <w:rFonts w:cstheme="minorHAnsi"/>
                              </w:rPr>
                            </w:pPr>
                            <w:r w:rsidRPr="002F2634">
                              <w:rPr>
                                <w:rFonts w:cstheme="minorHAnsi"/>
                              </w:rPr>
                              <w:t>= 0.</w:t>
                            </w:r>
                            <w:del w:id="10975" w:author="Samuel Dent" w:date="2015-11-05T07:39:00Z">
                              <w:r w:rsidRPr="002F2634" w:rsidDel="0051506E">
                                <w:rPr>
                                  <w:rFonts w:cstheme="minorHAnsi"/>
                                </w:rPr>
                                <w:delText>410</w:delText>
                              </w:r>
                            </w:del>
                            <w:ins w:id="10976" w:author="Samuel Dent" w:date="2015-11-19T10:53:00Z">
                              <w:r>
                                <w:rPr>
                                  <w:rFonts w:cstheme="minorHAnsi"/>
                                </w:rPr>
                                <w:t>1</w:t>
                              </w:r>
                            </w:ins>
                            <w:ins w:id="10977" w:author="Samuel Dent" w:date="2015-12-17T10:11:00Z">
                              <w:r>
                                <w:rPr>
                                  <w:rFonts w:cstheme="minorHAnsi"/>
                                </w:rPr>
                                <w:t>5</w:t>
                              </w:r>
                            </w:ins>
                            <w:r w:rsidRPr="002F2634">
                              <w:rPr>
                                <w:rFonts w:cstheme="minorHAnsi"/>
                              </w:rPr>
                              <w:t xml:space="preserve"> kW</w:t>
                            </w:r>
                            <w:r w:rsidRPr="002F2634">
                              <w:rPr>
                                <w:rFonts w:cstheme="minorHAnsi"/>
                              </w:rPr>
                              <w:tab/>
                            </w:r>
                          </w:p>
                          <w:p w14:paraId="7B5A9460" w14:textId="77777777" w:rsidR="00F60751" w:rsidRDefault="00F60751" w:rsidP="00693397"/>
                        </w:txbxContent>
                      </wps:txbx>
                      <wps:bodyPr rot="0" vert="horz" wrap="square" lIns="91440" tIns="45720" rIns="91440" bIns="45720" anchor="t" anchorCtr="0">
                        <a:noAutofit/>
                      </wps:bodyPr>
                    </wps:wsp>
                  </a:graphicData>
                </a:graphic>
              </wp:inline>
            </w:drawing>
          </mc:Choice>
          <mc:Fallback>
            <w:pict>
              <v:shape w14:anchorId="26311DBE" id="_x0000_s1113" type="#_x0000_t202" style="width:465.05pt;height:1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">
                <v:textbox>
                  <w:txbxContent>
                    <w:p w14:paraId="556AEFFD" w14:textId="77777777" w:rsidR="00F60751" w:rsidRPr="002F2634" w:rsidRDefault="00F60751" w:rsidP="00693397">
                      <w:pPr>
                        <w:rPr>
                          <w:rFonts w:cstheme="minorHAnsi"/>
                        </w:rPr>
                      </w:pPr>
                      <w:r w:rsidRPr="002F2634">
                        <w:rPr>
                          <w:rFonts w:cstheme="minorHAnsi"/>
                        </w:rPr>
                        <w:t>For example, a well shielded, 2 story single family home in Chicago with 10.5 SEER central cooling and a heat pump with COP of 2.0, has pre and post blower door test results of 3,400 and 2,250:</w:t>
                      </w:r>
                    </w:p>
                    <w:p w14:paraId="0285A4B1" w14:textId="77777777" w:rsidR="00F60751" w:rsidRPr="002F2634" w:rsidRDefault="00F60751" w:rsidP="00693397">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xml:space="preserve">= </w:t>
                      </w:r>
                      <w:del w:id="10978" w:author="Samuel Dent" w:date="2015-11-05T07:38:00Z">
                        <w:r w:rsidRPr="002F2634" w:rsidDel="0051506E">
                          <w:rPr>
                            <w:rFonts w:cstheme="minorHAnsi"/>
                          </w:rPr>
                          <w:delText>501</w:delText>
                        </w:r>
                      </w:del>
                      <w:ins w:id="10979" w:author="Samuel Dent" w:date="2015-11-23T05:23:00Z">
                        <w:r>
                          <w:rPr>
                            <w:rFonts w:cstheme="minorHAnsi"/>
                          </w:rPr>
                          <w:t>1</w:t>
                        </w:r>
                      </w:ins>
                      <w:ins w:id="10980" w:author="Samuel Dent" w:date="2015-12-17T10:11:00Z">
                        <w:r>
                          <w:rPr>
                            <w:rFonts w:cstheme="minorHAnsi"/>
                          </w:rPr>
                          <w:t>82</w:t>
                        </w:r>
                      </w:ins>
                      <w:r w:rsidRPr="002F2634">
                        <w:rPr>
                          <w:rFonts w:cstheme="minorHAnsi"/>
                        </w:rPr>
                        <w:t xml:space="preserve"> / 570 * 0.</w:t>
                      </w:r>
                      <w:r>
                        <w:rPr>
                          <w:rFonts w:cstheme="minorHAnsi"/>
                        </w:rPr>
                        <w:t>68</w:t>
                      </w:r>
                    </w:p>
                    <w:p w14:paraId="5C0BBD5E" w14:textId="77777777" w:rsidR="00F60751" w:rsidRPr="002F2634" w:rsidRDefault="00F60751" w:rsidP="00693397">
                      <w:pPr>
                        <w:ind w:left="1440"/>
                        <w:rPr>
                          <w:rFonts w:cstheme="minorHAnsi"/>
                        </w:rPr>
                      </w:pPr>
                      <w:r w:rsidRPr="002F2634">
                        <w:rPr>
                          <w:rFonts w:cstheme="minorHAnsi"/>
                        </w:rPr>
                        <w:t>= 0.</w:t>
                      </w:r>
                      <w:del w:id="10981" w:author="Samuel Dent" w:date="2015-11-05T07:39:00Z">
                        <w:r w:rsidDel="0051506E">
                          <w:rPr>
                            <w:rFonts w:cstheme="minorHAnsi"/>
                          </w:rPr>
                          <w:delText>60</w:delText>
                        </w:r>
                      </w:del>
                      <w:ins w:id="10982" w:author="Samuel Dent" w:date="2015-11-19T10:53:00Z">
                        <w:r>
                          <w:rPr>
                            <w:rFonts w:cstheme="minorHAnsi"/>
                          </w:rPr>
                          <w:t>2</w:t>
                        </w:r>
                      </w:ins>
                      <w:ins w:id="10983" w:author="Samuel Dent" w:date="2015-12-17T10:11:00Z">
                        <w:r>
                          <w:rPr>
                            <w:rFonts w:cstheme="minorHAnsi"/>
                          </w:rPr>
                          <w:t>2</w:t>
                        </w:r>
                      </w:ins>
                      <w:r>
                        <w:rPr>
                          <w:rFonts w:cstheme="minorHAnsi"/>
                        </w:rPr>
                        <w:t xml:space="preserve"> </w:t>
                      </w:r>
                      <w:r w:rsidRPr="002F2634">
                        <w:rPr>
                          <w:rFonts w:cstheme="minorHAnsi"/>
                        </w:rPr>
                        <w:t>kW</w:t>
                      </w:r>
                    </w:p>
                    <w:p w14:paraId="496C994A" w14:textId="77777777" w:rsidR="00F60751" w:rsidRPr="002F2634" w:rsidRDefault="00F60751" w:rsidP="00693397">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xml:space="preserve">= </w:t>
                      </w:r>
                      <w:ins w:id="10984" w:author="Samuel Dent" w:date="2015-11-23T05:23:00Z">
                        <w:r>
                          <w:rPr>
                            <w:rFonts w:cstheme="minorHAnsi"/>
                          </w:rPr>
                          <w:t>1</w:t>
                        </w:r>
                      </w:ins>
                      <w:ins w:id="10985" w:author="Samuel Dent" w:date="2015-12-17T10:11:00Z">
                        <w:r>
                          <w:rPr>
                            <w:rFonts w:cstheme="minorHAnsi"/>
                          </w:rPr>
                          <w:t>82</w:t>
                        </w:r>
                      </w:ins>
                      <w:del w:id="10986" w:author="Samuel Dent" w:date="2015-11-05T07:38:00Z">
                        <w:r w:rsidRPr="002F2634" w:rsidDel="0051506E">
                          <w:rPr>
                            <w:rFonts w:cstheme="minorHAnsi"/>
                          </w:rPr>
                          <w:delText>501</w:delText>
                        </w:r>
                      </w:del>
                      <w:r w:rsidRPr="002F2634">
                        <w:rPr>
                          <w:rFonts w:cstheme="minorHAnsi"/>
                        </w:rPr>
                        <w:t xml:space="preserve"> / 570 * 0.466</w:t>
                      </w:r>
                    </w:p>
                    <w:p w14:paraId="66418A11" w14:textId="77777777" w:rsidR="00F60751" w:rsidRPr="002F2634" w:rsidRDefault="00F60751" w:rsidP="00693397">
                      <w:pPr>
                        <w:ind w:left="1440"/>
                        <w:rPr>
                          <w:rFonts w:cstheme="minorHAnsi"/>
                        </w:rPr>
                      </w:pPr>
                      <w:r w:rsidRPr="002F2634">
                        <w:rPr>
                          <w:rFonts w:cstheme="minorHAnsi"/>
                        </w:rPr>
                        <w:t>= 0.</w:t>
                      </w:r>
                      <w:del w:id="10987" w:author="Samuel Dent" w:date="2015-11-05T07:39:00Z">
                        <w:r w:rsidRPr="002F2634" w:rsidDel="0051506E">
                          <w:rPr>
                            <w:rFonts w:cstheme="minorHAnsi"/>
                          </w:rPr>
                          <w:delText>410</w:delText>
                        </w:r>
                      </w:del>
                      <w:ins w:id="10988" w:author="Samuel Dent" w:date="2015-11-19T10:53:00Z">
                        <w:r>
                          <w:rPr>
                            <w:rFonts w:cstheme="minorHAnsi"/>
                          </w:rPr>
                          <w:t>1</w:t>
                        </w:r>
                      </w:ins>
                      <w:ins w:id="10989" w:author="Samuel Dent" w:date="2015-12-17T10:11:00Z">
                        <w:r>
                          <w:rPr>
                            <w:rFonts w:cstheme="minorHAnsi"/>
                          </w:rPr>
                          <w:t>5</w:t>
                        </w:r>
                      </w:ins>
                      <w:r w:rsidRPr="002F2634">
                        <w:rPr>
                          <w:rFonts w:cstheme="minorHAnsi"/>
                        </w:rPr>
                        <w:t xml:space="preserve"> kW</w:t>
                      </w:r>
                      <w:r w:rsidRPr="002F2634">
                        <w:rPr>
                          <w:rFonts w:cstheme="minorHAnsi"/>
                        </w:rPr>
                        <w:tab/>
                      </w:r>
                    </w:p>
                    <w:p w14:paraId="7B5A9460" w14:textId="77777777" w:rsidR="00F60751" w:rsidRDefault="00F60751" w:rsidP="00693397"/>
                  </w:txbxContent>
                </v:textbox>
                <w10:anchorlock/>
              </v:shape>
            </w:pict>
          </mc:Fallback>
        </mc:AlternateContent>
      </w:r>
    </w:p>
    <w:p w14:paraId="3A8CDF49" w14:textId="77777777" w:rsidR="00693397" w:rsidRPr="000B7BB6" w:rsidRDefault="00693397" w:rsidP="00693397">
      <w:pPr>
        <w:pStyle w:val="Heading6"/>
      </w:pPr>
      <w:r>
        <w:t>Natural Gas</w:t>
      </w:r>
      <w:r w:rsidRPr="000B7BB6">
        <w:t xml:space="preserve"> Savings </w:t>
      </w:r>
    </w:p>
    <w:p w14:paraId="495EBDEC" w14:textId="77777777" w:rsidR="00693397" w:rsidRDefault="00693397" w:rsidP="00693397">
      <w:pPr>
        <w:rPr>
          <w:ins w:id="10990" w:author="Samuel Dent" w:date="2015-11-05T08:11:00Z"/>
          <w:b/>
          <w:i/>
        </w:rPr>
      </w:pPr>
      <w:ins w:id="10991" w:author="Samuel Dent" w:date="2015-11-05T08:11:00Z">
        <w:r>
          <w:rPr>
            <w:b/>
            <w:i/>
          </w:rPr>
          <w:t xml:space="preserve">Methodology 1: Blower Door Test </w:t>
        </w:r>
      </w:ins>
    </w:p>
    <w:p w14:paraId="52A8EEBC" w14:textId="77777777" w:rsidR="00693397" w:rsidRPr="00917294" w:rsidRDefault="00693397" w:rsidP="00693397">
      <w:pPr>
        <w:rPr>
          <w:ins w:id="10992" w:author="Samuel Dent" w:date="2015-11-05T08:11:00Z"/>
        </w:rPr>
      </w:pPr>
      <w:ins w:id="10993" w:author="Samuel Dent" w:date="2015-11-05T08:11:00Z">
        <w:r>
          <w:t>Pr</w:t>
        </w:r>
        <w:r w:rsidRPr="00917294">
          <w:t>eferred methodology unless blow</w:t>
        </w:r>
        <w:r w:rsidRPr="00985B42">
          <w:t>er door testing is not possible</w:t>
        </w:r>
        <w:r>
          <w:t>.</w:t>
        </w:r>
      </w:ins>
    </w:p>
    <w:p w14:paraId="35DB80A2" w14:textId="77777777" w:rsidR="00693397" w:rsidRPr="000B7BB6" w:rsidRDefault="00693397" w:rsidP="00693397">
      <w:pPr>
        <w:rPr>
          <w:rFonts w:cstheme="minorHAnsi"/>
        </w:rPr>
      </w:pPr>
      <w:r w:rsidRPr="000B7BB6">
        <w:rPr>
          <w:rFonts w:cstheme="minorHAnsi"/>
        </w:rPr>
        <w:t xml:space="preserve">If </w:t>
      </w:r>
      <w:r>
        <w:rPr>
          <w:rFonts w:cstheme="minorHAnsi"/>
        </w:rPr>
        <w:t>Natural Gas</w:t>
      </w:r>
      <w:r w:rsidRPr="000B7BB6">
        <w:rPr>
          <w:rFonts w:cstheme="minorHAnsi"/>
        </w:rPr>
        <w:t xml:space="preserve"> heating:</w:t>
      </w:r>
    </w:p>
    <w:p w14:paraId="40E294A1" w14:textId="77777777" w:rsidR="00693397" w:rsidRPr="000B7BB6" w:rsidRDefault="00693397" w:rsidP="00693397">
      <w:pPr>
        <w:ind w:left="1440" w:hanging="720"/>
        <w:rPr>
          <w:rFonts w:cstheme="minorHAnsi"/>
        </w:rPr>
      </w:pPr>
      <w:r w:rsidRPr="000B7BB6">
        <w:rPr>
          <w:rFonts w:cstheme="minorHAnsi"/>
        </w:rPr>
        <w:t>ΔTherms = (((CFM50_existing - CFM50_new)/N_heat) * 60 * 24 * HDD * 0.018) / (ηHeat * 100,000)</w:t>
      </w:r>
    </w:p>
    <w:p w14:paraId="4F6CACCB" w14:textId="77777777" w:rsidR="00693397" w:rsidRPr="000B7BB6" w:rsidRDefault="00693397" w:rsidP="00693397">
      <w:pPr>
        <w:ind w:left="720" w:hanging="720"/>
        <w:rPr>
          <w:rFonts w:cstheme="minorHAnsi"/>
          <w:noProof/>
          <w:lang w:val="nl-NL"/>
        </w:rPr>
      </w:pPr>
      <w:r w:rsidRPr="000B7BB6">
        <w:rPr>
          <w:rFonts w:cstheme="minorHAnsi"/>
          <w:noProof/>
          <w:lang w:val="nl-NL"/>
        </w:rPr>
        <w:t>Where:</w:t>
      </w:r>
    </w:p>
    <w:p w14:paraId="172DCC74" w14:textId="77777777" w:rsidR="00693397" w:rsidRPr="000B7BB6" w:rsidRDefault="00693397" w:rsidP="00693397">
      <w:pPr>
        <w:ind w:firstLine="720"/>
        <w:rPr>
          <w:rFonts w:cstheme="minorHAnsi"/>
        </w:rPr>
      </w:pPr>
      <w:r w:rsidRPr="000B7BB6">
        <w:rPr>
          <w:rFonts w:cstheme="minorHAnsi"/>
        </w:rPr>
        <w:t>N_heat</w:t>
      </w:r>
      <w:r w:rsidRPr="000B7BB6">
        <w:rPr>
          <w:rFonts w:cstheme="minorHAnsi"/>
        </w:rPr>
        <w:tab/>
      </w:r>
      <w:r w:rsidRPr="000B7BB6">
        <w:rPr>
          <w:rFonts w:cstheme="minorHAnsi"/>
        </w:rPr>
        <w:tab/>
        <w:t>= Conversion factor from leakage at 50 Pascal to leakage at natural conditions</w:t>
      </w:r>
    </w:p>
    <w:p w14:paraId="53093669" w14:textId="77777777" w:rsidR="00693397" w:rsidRDefault="00693397" w:rsidP="00693397">
      <w:pPr>
        <w:ind w:left="1440" w:hanging="720"/>
        <w:rPr>
          <w:ins w:id="10994" w:author="Samuel Dent" w:date="2015-11-23T05:17:00Z"/>
          <w:rFonts w:cstheme="minorHAnsi"/>
        </w:rPr>
      </w:pPr>
      <w:r w:rsidRPr="000B7BB6">
        <w:rPr>
          <w:rFonts w:cstheme="minorHAnsi"/>
        </w:rPr>
        <w:lastRenderedPageBreak/>
        <w:tab/>
      </w:r>
      <w:r w:rsidRPr="000B7BB6">
        <w:rPr>
          <w:rFonts w:cstheme="minorHAnsi"/>
        </w:rPr>
        <w:tab/>
      </w:r>
      <w:r w:rsidRPr="000B7BB6">
        <w:rPr>
          <w:rFonts w:cstheme="minorHAnsi"/>
        </w:rPr>
        <w:tab/>
        <w:t>= Based on climate zone</w:t>
      </w:r>
      <w:ins w:id="10995" w:author="Samuel Dent" w:date="2015-11-23T05:18:00Z">
        <w:r>
          <w:rPr>
            <w:rFonts w:cstheme="minorHAnsi"/>
          </w:rPr>
          <w:t xml:space="preserve"> and </w:t>
        </w:r>
      </w:ins>
      <w:del w:id="10996" w:author="Samuel Dent" w:date="2015-11-23T05:18:00Z">
        <w:r w:rsidRPr="000B7BB6" w:rsidDel="00282471">
          <w:rPr>
            <w:rFonts w:cstheme="minorHAnsi"/>
          </w:rPr>
          <w:delText xml:space="preserve">, </w:delText>
        </w:r>
      </w:del>
      <w:r w:rsidRPr="000B7BB6">
        <w:rPr>
          <w:rFonts w:cstheme="minorHAnsi"/>
        </w:rPr>
        <w:t>building height</w:t>
      </w:r>
      <w:del w:id="10997" w:author="Samuel Dent" w:date="2015-11-19T10:54:00Z">
        <w:r w:rsidRPr="000B7BB6" w:rsidDel="00393CE7">
          <w:rPr>
            <w:rFonts w:cstheme="minorHAnsi"/>
          </w:rPr>
          <w:delText xml:space="preserve"> and exposure level</w:delText>
        </w:r>
      </w:del>
      <w:ins w:id="10998" w:author="Samuel Dent" w:date="2015-11-23T05:17:00Z">
        <w:r w:rsidRPr="000B7BB6">
          <w:rPr>
            <w:rStyle w:val="FootnoteReference"/>
            <w:rFonts w:eastAsiaTheme="minorEastAsia"/>
          </w:rPr>
          <w:footnoteReference w:id="862"/>
        </w:r>
      </w:ins>
    </w:p>
    <w:tbl>
      <w:tblPr>
        <w:tblW w:w="5824" w:type="dxa"/>
        <w:jc w:val="center"/>
        <w:tblLook w:val="04A0" w:firstRow="1" w:lastRow="0" w:firstColumn="1" w:lastColumn="0" w:noHBand="0" w:noVBand="1"/>
      </w:tblPr>
      <w:tblGrid>
        <w:gridCol w:w="1996"/>
        <w:gridCol w:w="957"/>
        <w:gridCol w:w="957"/>
        <w:gridCol w:w="957"/>
        <w:gridCol w:w="957"/>
        <w:tblGridChange w:id="11001">
          <w:tblGrid>
            <w:gridCol w:w="1875"/>
            <w:gridCol w:w="121"/>
            <w:gridCol w:w="957"/>
            <w:gridCol w:w="918"/>
            <w:gridCol w:w="39"/>
            <w:gridCol w:w="918"/>
            <w:gridCol w:w="39"/>
            <w:gridCol w:w="918"/>
            <w:gridCol w:w="39"/>
            <w:gridCol w:w="918"/>
            <w:gridCol w:w="957"/>
          </w:tblGrid>
        </w:tblGridChange>
      </w:tblGrid>
      <w:tr w:rsidR="00693397" w14:paraId="446CB0AA" w14:textId="77777777" w:rsidTr="00C04E8D">
        <w:trPr>
          <w:trHeight w:val="255"/>
          <w:tblHeader/>
          <w:jc w:val="center"/>
          <w:ins w:id="11002" w:author="Samuel Dent" w:date="2015-11-23T05:17:00Z"/>
        </w:trPr>
        <w:tc>
          <w:tcPr>
            <w:tcW w:w="1996" w:type="dxa"/>
            <w:vMerge w:val="restart"/>
            <w:tcBorders>
              <w:top w:val="single" w:sz="4" w:space="0" w:color="auto"/>
              <w:left w:val="single" w:sz="4" w:space="0" w:color="auto"/>
              <w:right w:val="single" w:sz="4" w:space="0" w:color="auto"/>
            </w:tcBorders>
            <w:shd w:val="clear" w:color="auto" w:fill="7F7F7F" w:themeFill="text1" w:themeFillTint="80"/>
            <w:noWrap/>
            <w:vAlign w:val="bottom"/>
          </w:tcPr>
          <w:p w14:paraId="237943CC" w14:textId="77777777" w:rsidR="00693397" w:rsidRDefault="00693397" w:rsidP="00C04E8D">
            <w:pPr>
              <w:jc w:val="center"/>
              <w:rPr>
                <w:ins w:id="11003" w:author="Samuel Dent" w:date="2015-11-23T05:17:00Z"/>
                <w:rFonts w:cstheme="minorHAnsi"/>
                <w:b/>
                <w:color w:val="FFFFFF" w:themeColor="background1"/>
              </w:rPr>
            </w:pPr>
            <w:ins w:id="11004" w:author="Samuel Dent" w:date="2015-11-23T05:17:00Z">
              <w:r w:rsidRPr="00C30554">
                <w:rPr>
                  <w:b/>
                  <w:color w:val="FFFFFF" w:themeColor="background1"/>
                </w:rPr>
                <w:t>Climate Zone</w:t>
              </w:r>
              <w:r>
                <w:rPr>
                  <w:b/>
                  <w:color w:val="FFFFFF" w:themeColor="background1"/>
                </w:rPr>
                <w:t xml:space="preserve">         </w:t>
              </w:r>
              <w:r w:rsidRPr="00C30554">
                <w:rPr>
                  <w:b/>
                  <w:color w:val="FFFFFF" w:themeColor="background1"/>
                </w:rPr>
                <w:t>(City based upon)</w:t>
              </w:r>
            </w:ins>
          </w:p>
        </w:tc>
        <w:tc>
          <w:tcPr>
            <w:tcW w:w="3828"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7E2AA0ED" w14:textId="77777777" w:rsidR="00693397" w:rsidRDefault="00693397" w:rsidP="00C04E8D">
            <w:pPr>
              <w:spacing w:after="100" w:afterAutospacing="1" w:line="276" w:lineRule="auto"/>
              <w:jc w:val="center"/>
              <w:rPr>
                <w:ins w:id="11005" w:author="Samuel Dent" w:date="2015-11-23T05:17:00Z"/>
                <w:rFonts w:cstheme="minorHAnsi"/>
                <w:b/>
                <w:color w:val="FFFFFF" w:themeColor="background1"/>
              </w:rPr>
            </w:pPr>
            <w:ins w:id="11006" w:author="Samuel Dent" w:date="2015-11-23T05:17:00Z">
              <w:r>
                <w:rPr>
                  <w:rFonts w:cstheme="minorHAnsi"/>
                  <w:b/>
                  <w:color w:val="FFFFFF" w:themeColor="background1"/>
                </w:rPr>
                <w:t>N_heat                                                                     (by # of stories)</w:t>
              </w:r>
            </w:ins>
          </w:p>
        </w:tc>
      </w:tr>
      <w:tr w:rsidR="00693397" w14:paraId="1A94E725" w14:textId="77777777" w:rsidTr="00C04E8D">
        <w:trPr>
          <w:trHeight w:val="255"/>
          <w:tblHeader/>
          <w:jc w:val="center"/>
          <w:ins w:id="11007" w:author="Samuel Dent" w:date="2015-11-23T05:17:00Z"/>
        </w:trPr>
        <w:tc>
          <w:tcPr>
            <w:tcW w:w="1996" w:type="dxa"/>
            <w:vMerge/>
            <w:tcBorders>
              <w:left w:val="single" w:sz="4" w:space="0" w:color="auto"/>
              <w:bottom w:val="single" w:sz="4" w:space="0" w:color="auto"/>
              <w:right w:val="single" w:sz="4" w:space="0" w:color="auto"/>
            </w:tcBorders>
            <w:shd w:val="clear" w:color="auto" w:fill="7F7F7F" w:themeFill="text1" w:themeFillTint="80"/>
            <w:noWrap/>
            <w:vAlign w:val="bottom"/>
            <w:hideMark/>
          </w:tcPr>
          <w:p w14:paraId="18C23A4F" w14:textId="77777777" w:rsidR="00693397" w:rsidRDefault="00693397" w:rsidP="00C04E8D">
            <w:pPr>
              <w:spacing w:after="100" w:afterAutospacing="1" w:line="276" w:lineRule="auto"/>
              <w:jc w:val="right"/>
              <w:rPr>
                <w:ins w:id="11008" w:author="Samuel Dent" w:date="2015-11-23T05:17:00Z"/>
                <w:color w:val="FFFFFF" w:themeColor="background1"/>
              </w:rPr>
            </w:pPr>
          </w:p>
        </w:tc>
        <w:tc>
          <w:tcPr>
            <w:tcW w:w="9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6E43A64A" w14:textId="77777777" w:rsidR="00693397" w:rsidRDefault="00693397" w:rsidP="00C04E8D">
            <w:pPr>
              <w:spacing w:after="100" w:afterAutospacing="1" w:line="276" w:lineRule="auto"/>
              <w:jc w:val="center"/>
              <w:rPr>
                <w:ins w:id="11009" w:author="Samuel Dent" w:date="2015-11-23T05:17:00Z"/>
                <w:rFonts w:cstheme="minorHAnsi"/>
                <w:b/>
                <w:color w:val="FFFFFF" w:themeColor="background1"/>
              </w:rPr>
            </w:pPr>
            <w:ins w:id="11010" w:author="Samuel Dent" w:date="2015-11-23T05:17:00Z">
              <w:r>
                <w:rPr>
                  <w:rFonts w:cstheme="minorHAnsi"/>
                  <w:b/>
                  <w:color w:val="FFFFFF" w:themeColor="background1"/>
                </w:rPr>
                <w:t>1</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344F4A90" w14:textId="77777777" w:rsidR="00693397" w:rsidRDefault="00693397" w:rsidP="00C04E8D">
            <w:pPr>
              <w:spacing w:after="100" w:afterAutospacing="1" w:line="276" w:lineRule="auto"/>
              <w:jc w:val="center"/>
              <w:rPr>
                <w:ins w:id="11011" w:author="Samuel Dent" w:date="2015-11-23T05:17:00Z"/>
                <w:rFonts w:cstheme="minorHAnsi"/>
                <w:b/>
                <w:color w:val="FFFFFF" w:themeColor="background1"/>
              </w:rPr>
            </w:pPr>
            <w:ins w:id="11012" w:author="Samuel Dent" w:date="2015-11-23T05:17:00Z">
              <w:r>
                <w:rPr>
                  <w:rFonts w:cstheme="minorHAnsi"/>
                  <w:b/>
                  <w:color w:val="FFFFFF" w:themeColor="background1"/>
                </w:rPr>
                <w:t>1.5</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0EC3C85" w14:textId="77777777" w:rsidR="00693397" w:rsidRDefault="00693397" w:rsidP="00C04E8D">
            <w:pPr>
              <w:spacing w:after="100" w:afterAutospacing="1" w:line="276" w:lineRule="auto"/>
              <w:jc w:val="center"/>
              <w:rPr>
                <w:ins w:id="11013" w:author="Samuel Dent" w:date="2015-11-23T05:17:00Z"/>
                <w:rFonts w:cstheme="minorHAnsi"/>
                <w:b/>
                <w:color w:val="FFFFFF" w:themeColor="background1"/>
              </w:rPr>
            </w:pPr>
            <w:ins w:id="11014" w:author="Samuel Dent" w:date="2015-11-23T05:17:00Z">
              <w:r>
                <w:rPr>
                  <w:rFonts w:cstheme="minorHAnsi"/>
                  <w:b/>
                  <w:color w:val="FFFFFF" w:themeColor="background1"/>
                </w:rPr>
                <w:t>2</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1DA9BB9" w14:textId="77777777" w:rsidR="00693397" w:rsidRDefault="00693397" w:rsidP="00C04E8D">
            <w:pPr>
              <w:spacing w:after="100" w:afterAutospacing="1" w:line="276" w:lineRule="auto"/>
              <w:jc w:val="center"/>
              <w:rPr>
                <w:ins w:id="11015" w:author="Samuel Dent" w:date="2015-11-23T05:17:00Z"/>
                <w:rFonts w:cstheme="minorHAnsi"/>
                <w:b/>
                <w:color w:val="FFFFFF" w:themeColor="background1"/>
              </w:rPr>
            </w:pPr>
            <w:ins w:id="11016" w:author="Samuel Dent" w:date="2015-11-23T05:17:00Z">
              <w:r>
                <w:rPr>
                  <w:rFonts w:cstheme="minorHAnsi"/>
                  <w:b/>
                  <w:color w:val="FFFFFF" w:themeColor="background1"/>
                </w:rPr>
                <w:t>3</w:t>
              </w:r>
            </w:ins>
          </w:p>
        </w:tc>
      </w:tr>
      <w:tr w:rsidR="00693397" w:rsidRPr="007D60B2" w14:paraId="6DC8C5CA" w14:textId="77777777" w:rsidTr="00C04E8D">
        <w:tblPrEx>
          <w:tblW w:w="5824" w:type="dxa"/>
          <w:jc w:val="center"/>
          <w:tblPrExChange w:id="11017" w:author="Samuel Dent" w:date="2015-11-23T05:20:00Z">
            <w:tblPrEx>
              <w:tblW w:w="5824" w:type="dxa"/>
              <w:jc w:val="center"/>
            </w:tblPrEx>
          </w:tblPrExChange>
        </w:tblPrEx>
        <w:trPr>
          <w:trHeight w:val="255"/>
          <w:jc w:val="center"/>
          <w:ins w:id="11018" w:author="Samuel Dent" w:date="2015-11-23T05:17:00Z"/>
          <w:trPrChange w:id="11019" w:author="Samuel Dent" w:date="2015-11-23T05:20:00Z">
            <w:trPr>
              <w:gridBefore w:val="1"/>
              <w:trHeight w:val="255"/>
              <w:jc w:val="center"/>
            </w:trPr>
          </w:trPrChange>
        </w:trPr>
        <w:tc>
          <w:tcPr>
            <w:tcW w:w="1996" w:type="dxa"/>
            <w:tcBorders>
              <w:top w:val="single" w:sz="4" w:space="0" w:color="auto"/>
              <w:left w:val="single" w:sz="4" w:space="0" w:color="auto"/>
              <w:bottom w:val="single" w:sz="4" w:space="0" w:color="auto"/>
              <w:right w:val="single" w:sz="4" w:space="0" w:color="auto"/>
            </w:tcBorders>
            <w:noWrap/>
            <w:vAlign w:val="bottom"/>
            <w:hideMark/>
            <w:tcPrChange w:id="11020" w:author="Samuel Dent" w:date="2015-11-23T05:20:00Z">
              <w:tcPr>
                <w:tcW w:w="1996" w:type="dxa"/>
                <w:gridSpan w:val="3"/>
                <w:tcBorders>
                  <w:top w:val="single" w:sz="4" w:space="0" w:color="auto"/>
                  <w:left w:val="single" w:sz="4" w:space="0" w:color="auto"/>
                  <w:bottom w:val="single" w:sz="4" w:space="0" w:color="auto"/>
                  <w:right w:val="single" w:sz="4" w:space="0" w:color="auto"/>
                </w:tcBorders>
                <w:noWrap/>
                <w:vAlign w:val="bottom"/>
                <w:hideMark/>
              </w:tcPr>
            </w:tcPrChange>
          </w:tcPr>
          <w:p w14:paraId="5D742F3C" w14:textId="77777777" w:rsidR="00693397" w:rsidRPr="007D60B2" w:rsidRDefault="00693397" w:rsidP="00C04E8D">
            <w:pPr>
              <w:spacing w:line="276" w:lineRule="auto"/>
              <w:rPr>
                <w:ins w:id="11021" w:author="Samuel Dent" w:date="2015-11-23T05:17:00Z"/>
                <w:sz w:val="18"/>
                <w:szCs w:val="18"/>
              </w:rPr>
            </w:pPr>
            <w:ins w:id="11022" w:author="Samuel Dent" w:date="2015-11-23T05:17:00Z">
              <w:r w:rsidRPr="000563D8">
                <w:t>1 (Rockford)</w:t>
              </w:r>
            </w:ins>
          </w:p>
        </w:tc>
        <w:tc>
          <w:tcPr>
            <w:tcW w:w="957" w:type="dxa"/>
            <w:tcBorders>
              <w:top w:val="single" w:sz="4" w:space="0" w:color="auto"/>
              <w:left w:val="nil"/>
              <w:bottom w:val="single" w:sz="4" w:space="0" w:color="auto"/>
              <w:right w:val="single" w:sz="4" w:space="0" w:color="auto"/>
            </w:tcBorders>
            <w:noWrap/>
            <w:hideMark/>
            <w:tcPrChange w:id="11023" w:author="Samuel Dent" w:date="2015-11-23T05:20: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4D4504DC" w14:textId="77777777" w:rsidR="00693397" w:rsidRPr="007D60B2" w:rsidRDefault="00693397" w:rsidP="00C04E8D">
            <w:pPr>
              <w:spacing w:line="276" w:lineRule="auto"/>
              <w:jc w:val="center"/>
              <w:rPr>
                <w:ins w:id="11024" w:author="Samuel Dent" w:date="2015-11-23T05:17:00Z"/>
                <w:rFonts w:ascii="Calibri" w:hAnsi="Calibri"/>
                <w:bCs/>
                <w:color w:val="000000"/>
                <w:sz w:val="18"/>
                <w:szCs w:val="18"/>
              </w:rPr>
            </w:pPr>
            <w:ins w:id="11025" w:author="Samuel Dent" w:date="2015-11-23T05:20:00Z">
              <w:r w:rsidRPr="00282471">
                <w:t>23.8</w:t>
              </w:r>
            </w:ins>
          </w:p>
        </w:tc>
        <w:tc>
          <w:tcPr>
            <w:tcW w:w="957" w:type="dxa"/>
            <w:tcBorders>
              <w:top w:val="single" w:sz="4" w:space="0" w:color="auto"/>
              <w:left w:val="nil"/>
              <w:bottom w:val="single" w:sz="4" w:space="0" w:color="auto"/>
              <w:right w:val="single" w:sz="4" w:space="0" w:color="auto"/>
            </w:tcBorders>
            <w:noWrap/>
            <w:hideMark/>
            <w:tcPrChange w:id="11026" w:author="Samuel Dent" w:date="2015-11-23T05:20: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6BD8539F" w14:textId="77777777" w:rsidR="00693397" w:rsidRPr="007D60B2" w:rsidRDefault="00693397" w:rsidP="00C04E8D">
            <w:pPr>
              <w:spacing w:line="276" w:lineRule="auto"/>
              <w:jc w:val="center"/>
              <w:rPr>
                <w:ins w:id="11027" w:author="Samuel Dent" w:date="2015-11-23T05:17:00Z"/>
                <w:rFonts w:ascii="Calibri" w:hAnsi="Calibri"/>
                <w:color w:val="000000"/>
                <w:sz w:val="18"/>
                <w:szCs w:val="18"/>
              </w:rPr>
            </w:pPr>
            <w:ins w:id="11028" w:author="Samuel Dent" w:date="2015-11-23T05:20:00Z">
              <w:r w:rsidRPr="00282471">
                <w:t>21.1</w:t>
              </w:r>
            </w:ins>
          </w:p>
        </w:tc>
        <w:tc>
          <w:tcPr>
            <w:tcW w:w="957" w:type="dxa"/>
            <w:tcBorders>
              <w:top w:val="single" w:sz="4" w:space="0" w:color="auto"/>
              <w:left w:val="nil"/>
              <w:bottom w:val="single" w:sz="4" w:space="0" w:color="auto"/>
              <w:right w:val="single" w:sz="4" w:space="0" w:color="auto"/>
            </w:tcBorders>
            <w:noWrap/>
            <w:hideMark/>
            <w:tcPrChange w:id="11029" w:author="Samuel Dent" w:date="2015-11-23T05:20: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650CE396" w14:textId="77777777" w:rsidR="00693397" w:rsidRPr="007D60B2" w:rsidRDefault="00693397" w:rsidP="00C04E8D">
            <w:pPr>
              <w:spacing w:line="276" w:lineRule="auto"/>
              <w:jc w:val="center"/>
              <w:rPr>
                <w:ins w:id="11030" w:author="Samuel Dent" w:date="2015-11-23T05:17:00Z"/>
                <w:rFonts w:ascii="Calibri" w:hAnsi="Calibri"/>
                <w:color w:val="000000"/>
                <w:sz w:val="18"/>
                <w:szCs w:val="18"/>
              </w:rPr>
            </w:pPr>
            <w:ins w:id="11031" w:author="Samuel Dent" w:date="2015-11-23T05:20:00Z">
              <w:r w:rsidRPr="00282471">
                <w:t>19.3</w:t>
              </w:r>
            </w:ins>
          </w:p>
        </w:tc>
        <w:tc>
          <w:tcPr>
            <w:tcW w:w="957" w:type="dxa"/>
            <w:tcBorders>
              <w:top w:val="single" w:sz="4" w:space="0" w:color="auto"/>
              <w:left w:val="nil"/>
              <w:bottom w:val="single" w:sz="4" w:space="0" w:color="auto"/>
              <w:right w:val="single" w:sz="4" w:space="0" w:color="auto"/>
            </w:tcBorders>
            <w:noWrap/>
            <w:hideMark/>
            <w:tcPrChange w:id="11032"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14:paraId="3A83CFD4" w14:textId="77777777" w:rsidR="00693397" w:rsidRPr="007D60B2" w:rsidRDefault="00693397" w:rsidP="00C04E8D">
            <w:pPr>
              <w:spacing w:line="276" w:lineRule="auto"/>
              <w:jc w:val="center"/>
              <w:rPr>
                <w:ins w:id="11033" w:author="Samuel Dent" w:date="2015-11-23T05:17:00Z"/>
                <w:rFonts w:ascii="Calibri" w:hAnsi="Calibri"/>
                <w:color w:val="000000"/>
                <w:sz w:val="18"/>
                <w:szCs w:val="18"/>
              </w:rPr>
            </w:pPr>
            <w:ins w:id="11034" w:author="Samuel Dent" w:date="2015-11-23T05:20:00Z">
              <w:r w:rsidRPr="00282471">
                <w:t>17.1</w:t>
              </w:r>
            </w:ins>
          </w:p>
        </w:tc>
      </w:tr>
      <w:tr w:rsidR="00693397" w:rsidRPr="007D60B2" w14:paraId="384C7523" w14:textId="77777777" w:rsidTr="00C04E8D">
        <w:tblPrEx>
          <w:tblW w:w="5824" w:type="dxa"/>
          <w:jc w:val="center"/>
          <w:tblPrExChange w:id="11035" w:author="Samuel Dent" w:date="2015-11-23T05:20:00Z">
            <w:tblPrEx>
              <w:tblW w:w="5824" w:type="dxa"/>
              <w:jc w:val="center"/>
            </w:tblPrEx>
          </w:tblPrExChange>
        </w:tblPrEx>
        <w:trPr>
          <w:trHeight w:val="255"/>
          <w:jc w:val="center"/>
          <w:ins w:id="11036" w:author="Samuel Dent" w:date="2015-11-23T05:17:00Z"/>
          <w:trPrChange w:id="11037" w:author="Samuel Dent" w:date="2015-11-23T05:20:00Z">
            <w:trPr>
              <w:gridBefore w:val="1"/>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11038" w:author="Samuel Dent" w:date="2015-11-23T05:20:00Z">
              <w:tcPr>
                <w:tcW w:w="1996"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A58C50D" w14:textId="77777777" w:rsidR="00693397" w:rsidRPr="007D60B2" w:rsidRDefault="00693397" w:rsidP="00C04E8D">
            <w:pPr>
              <w:spacing w:line="276" w:lineRule="auto"/>
              <w:rPr>
                <w:ins w:id="11039" w:author="Samuel Dent" w:date="2015-11-23T05:17:00Z"/>
                <w:sz w:val="18"/>
                <w:szCs w:val="18"/>
              </w:rPr>
            </w:pPr>
            <w:ins w:id="11040" w:author="Samuel Dent" w:date="2015-11-23T05:17:00Z">
              <w:r w:rsidRPr="000563D8">
                <w:t>2 (Chicago)</w:t>
              </w:r>
            </w:ins>
          </w:p>
        </w:tc>
        <w:tc>
          <w:tcPr>
            <w:tcW w:w="957" w:type="dxa"/>
            <w:tcBorders>
              <w:top w:val="single" w:sz="4" w:space="0" w:color="auto"/>
              <w:left w:val="nil"/>
              <w:bottom w:val="single" w:sz="4" w:space="0" w:color="auto"/>
              <w:right w:val="single" w:sz="4" w:space="0" w:color="auto"/>
            </w:tcBorders>
            <w:noWrap/>
            <w:hideMark/>
            <w:tcPrChange w:id="11041" w:author="Samuel Dent" w:date="2015-11-23T05:20: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4A8C6880" w14:textId="77777777" w:rsidR="00693397" w:rsidRPr="007D60B2" w:rsidRDefault="00693397" w:rsidP="00C04E8D">
            <w:pPr>
              <w:spacing w:line="276" w:lineRule="auto"/>
              <w:jc w:val="center"/>
              <w:rPr>
                <w:ins w:id="11042" w:author="Samuel Dent" w:date="2015-11-23T05:17:00Z"/>
                <w:rFonts w:ascii="Calibri" w:hAnsi="Calibri"/>
                <w:bCs/>
                <w:color w:val="000000"/>
                <w:sz w:val="18"/>
                <w:szCs w:val="18"/>
              </w:rPr>
            </w:pPr>
            <w:ins w:id="11043" w:author="Samuel Dent" w:date="2015-11-23T05:20:00Z">
              <w:r w:rsidRPr="00282471">
                <w:t>23.9</w:t>
              </w:r>
            </w:ins>
          </w:p>
        </w:tc>
        <w:tc>
          <w:tcPr>
            <w:tcW w:w="957" w:type="dxa"/>
            <w:tcBorders>
              <w:top w:val="single" w:sz="4" w:space="0" w:color="auto"/>
              <w:left w:val="nil"/>
              <w:bottom w:val="single" w:sz="4" w:space="0" w:color="auto"/>
              <w:right w:val="single" w:sz="4" w:space="0" w:color="auto"/>
            </w:tcBorders>
            <w:noWrap/>
            <w:hideMark/>
            <w:tcPrChange w:id="11044" w:author="Samuel Dent" w:date="2015-11-23T05:20: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0791DC1B" w14:textId="77777777" w:rsidR="00693397" w:rsidRPr="007D60B2" w:rsidRDefault="00693397" w:rsidP="00C04E8D">
            <w:pPr>
              <w:spacing w:line="276" w:lineRule="auto"/>
              <w:jc w:val="center"/>
              <w:rPr>
                <w:ins w:id="11045" w:author="Samuel Dent" w:date="2015-11-23T05:17:00Z"/>
                <w:rFonts w:ascii="Calibri" w:hAnsi="Calibri"/>
                <w:color w:val="000000"/>
                <w:sz w:val="18"/>
                <w:szCs w:val="18"/>
              </w:rPr>
            </w:pPr>
            <w:ins w:id="11046" w:author="Samuel Dent" w:date="2015-11-23T05:20:00Z">
              <w:r w:rsidRPr="00282471">
                <w:t>21.1</w:t>
              </w:r>
            </w:ins>
          </w:p>
        </w:tc>
        <w:tc>
          <w:tcPr>
            <w:tcW w:w="957" w:type="dxa"/>
            <w:tcBorders>
              <w:top w:val="single" w:sz="4" w:space="0" w:color="auto"/>
              <w:left w:val="nil"/>
              <w:bottom w:val="single" w:sz="4" w:space="0" w:color="auto"/>
              <w:right w:val="single" w:sz="4" w:space="0" w:color="auto"/>
            </w:tcBorders>
            <w:noWrap/>
            <w:hideMark/>
            <w:tcPrChange w:id="11047" w:author="Samuel Dent" w:date="2015-11-23T05:20: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01B5B6FA" w14:textId="77777777" w:rsidR="00693397" w:rsidRPr="007D60B2" w:rsidRDefault="00693397" w:rsidP="00C04E8D">
            <w:pPr>
              <w:spacing w:line="276" w:lineRule="auto"/>
              <w:jc w:val="center"/>
              <w:rPr>
                <w:ins w:id="11048" w:author="Samuel Dent" w:date="2015-11-23T05:17:00Z"/>
                <w:rFonts w:ascii="Calibri" w:hAnsi="Calibri"/>
                <w:color w:val="000000"/>
                <w:sz w:val="18"/>
                <w:szCs w:val="18"/>
              </w:rPr>
            </w:pPr>
            <w:ins w:id="11049" w:author="Samuel Dent" w:date="2015-11-23T05:20:00Z">
              <w:r w:rsidRPr="00282471">
                <w:t>19.4</w:t>
              </w:r>
            </w:ins>
          </w:p>
        </w:tc>
        <w:tc>
          <w:tcPr>
            <w:tcW w:w="957" w:type="dxa"/>
            <w:tcBorders>
              <w:top w:val="single" w:sz="4" w:space="0" w:color="auto"/>
              <w:left w:val="nil"/>
              <w:bottom w:val="single" w:sz="4" w:space="0" w:color="auto"/>
              <w:right w:val="single" w:sz="4" w:space="0" w:color="auto"/>
            </w:tcBorders>
            <w:noWrap/>
            <w:hideMark/>
            <w:tcPrChange w:id="11050"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14:paraId="33394D05" w14:textId="77777777" w:rsidR="00693397" w:rsidRPr="007D60B2" w:rsidRDefault="00693397" w:rsidP="00C04E8D">
            <w:pPr>
              <w:spacing w:line="276" w:lineRule="auto"/>
              <w:jc w:val="center"/>
              <w:rPr>
                <w:ins w:id="11051" w:author="Samuel Dent" w:date="2015-11-23T05:17:00Z"/>
                <w:rFonts w:ascii="Calibri" w:hAnsi="Calibri"/>
                <w:color w:val="000000"/>
                <w:sz w:val="18"/>
                <w:szCs w:val="18"/>
              </w:rPr>
            </w:pPr>
            <w:ins w:id="11052" w:author="Samuel Dent" w:date="2015-11-23T05:20:00Z">
              <w:r w:rsidRPr="00282471">
                <w:t>17.2</w:t>
              </w:r>
            </w:ins>
          </w:p>
        </w:tc>
      </w:tr>
      <w:tr w:rsidR="00693397" w:rsidRPr="007D60B2" w14:paraId="58705A12" w14:textId="77777777" w:rsidTr="00C04E8D">
        <w:tblPrEx>
          <w:tblW w:w="5824" w:type="dxa"/>
          <w:jc w:val="center"/>
          <w:tblPrExChange w:id="11053" w:author="Samuel Dent" w:date="2015-11-23T05:20:00Z">
            <w:tblPrEx>
              <w:tblW w:w="5824" w:type="dxa"/>
              <w:jc w:val="center"/>
            </w:tblPrEx>
          </w:tblPrExChange>
        </w:tblPrEx>
        <w:trPr>
          <w:trHeight w:val="255"/>
          <w:jc w:val="center"/>
          <w:ins w:id="11054" w:author="Samuel Dent" w:date="2015-11-23T05:17:00Z"/>
          <w:trPrChange w:id="11055" w:author="Samuel Dent" w:date="2015-11-23T05:20:00Z">
            <w:trPr>
              <w:gridBefore w:val="1"/>
              <w:trHeight w:val="255"/>
              <w:jc w:val="center"/>
            </w:trPr>
          </w:trPrChange>
        </w:trPr>
        <w:tc>
          <w:tcPr>
            <w:tcW w:w="1996" w:type="dxa"/>
            <w:tcBorders>
              <w:top w:val="nil"/>
              <w:left w:val="single" w:sz="4" w:space="0" w:color="auto"/>
              <w:bottom w:val="nil"/>
              <w:right w:val="single" w:sz="4" w:space="0" w:color="auto"/>
            </w:tcBorders>
            <w:vAlign w:val="bottom"/>
            <w:hideMark/>
            <w:tcPrChange w:id="11056" w:author="Samuel Dent" w:date="2015-11-23T05:20:00Z">
              <w:tcPr>
                <w:tcW w:w="1996" w:type="dxa"/>
                <w:gridSpan w:val="3"/>
                <w:tcBorders>
                  <w:top w:val="nil"/>
                  <w:left w:val="single" w:sz="4" w:space="0" w:color="auto"/>
                  <w:bottom w:val="nil"/>
                  <w:right w:val="single" w:sz="4" w:space="0" w:color="auto"/>
                </w:tcBorders>
                <w:vAlign w:val="bottom"/>
                <w:hideMark/>
              </w:tcPr>
            </w:tcPrChange>
          </w:tcPr>
          <w:p w14:paraId="683692A9" w14:textId="77777777" w:rsidR="00693397" w:rsidRPr="007D60B2" w:rsidRDefault="00693397" w:rsidP="00C04E8D">
            <w:pPr>
              <w:spacing w:line="276" w:lineRule="auto"/>
              <w:rPr>
                <w:ins w:id="11057" w:author="Samuel Dent" w:date="2015-11-23T05:17:00Z"/>
                <w:sz w:val="18"/>
                <w:szCs w:val="18"/>
              </w:rPr>
            </w:pPr>
            <w:ins w:id="11058" w:author="Samuel Dent" w:date="2015-11-23T05:17:00Z">
              <w:r w:rsidRPr="000563D8">
                <w:t>3 (Springfield)</w:t>
              </w:r>
            </w:ins>
          </w:p>
        </w:tc>
        <w:tc>
          <w:tcPr>
            <w:tcW w:w="957" w:type="dxa"/>
            <w:tcBorders>
              <w:top w:val="single" w:sz="4" w:space="0" w:color="auto"/>
              <w:left w:val="nil"/>
              <w:bottom w:val="single" w:sz="4" w:space="0" w:color="auto"/>
              <w:right w:val="single" w:sz="4" w:space="0" w:color="auto"/>
            </w:tcBorders>
            <w:noWrap/>
            <w:hideMark/>
            <w:tcPrChange w:id="11059" w:author="Samuel Dent" w:date="2015-11-23T05:20: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10A53A29" w14:textId="77777777" w:rsidR="00693397" w:rsidRPr="007D60B2" w:rsidRDefault="00693397" w:rsidP="00C04E8D">
            <w:pPr>
              <w:spacing w:line="276" w:lineRule="auto"/>
              <w:jc w:val="center"/>
              <w:rPr>
                <w:ins w:id="11060" w:author="Samuel Dent" w:date="2015-11-23T05:17:00Z"/>
                <w:rFonts w:ascii="Calibri" w:hAnsi="Calibri"/>
                <w:bCs/>
                <w:color w:val="000000"/>
                <w:sz w:val="18"/>
                <w:szCs w:val="18"/>
              </w:rPr>
            </w:pPr>
            <w:ins w:id="11061" w:author="Samuel Dent" w:date="2015-11-23T05:20:00Z">
              <w:r w:rsidRPr="00282471">
                <w:t>24.2</w:t>
              </w:r>
            </w:ins>
          </w:p>
        </w:tc>
        <w:tc>
          <w:tcPr>
            <w:tcW w:w="957" w:type="dxa"/>
            <w:tcBorders>
              <w:top w:val="single" w:sz="4" w:space="0" w:color="auto"/>
              <w:left w:val="nil"/>
              <w:bottom w:val="single" w:sz="4" w:space="0" w:color="auto"/>
              <w:right w:val="single" w:sz="4" w:space="0" w:color="auto"/>
            </w:tcBorders>
            <w:noWrap/>
            <w:hideMark/>
            <w:tcPrChange w:id="11062" w:author="Samuel Dent" w:date="2015-11-23T05:20: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2DB4E56D" w14:textId="77777777" w:rsidR="00693397" w:rsidRPr="007D60B2" w:rsidRDefault="00693397" w:rsidP="00C04E8D">
            <w:pPr>
              <w:spacing w:line="276" w:lineRule="auto"/>
              <w:jc w:val="center"/>
              <w:rPr>
                <w:ins w:id="11063" w:author="Samuel Dent" w:date="2015-11-23T05:17:00Z"/>
                <w:rFonts w:ascii="Calibri" w:hAnsi="Calibri"/>
                <w:color w:val="000000"/>
                <w:sz w:val="18"/>
                <w:szCs w:val="18"/>
              </w:rPr>
            </w:pPr>
            <w:ins w:id="11064" w:author="Samuel Dent" w:date="2015-11-23T05:20:00Z">
              <w:r w:rsidRPr="00282471">
                <w:t>21.5</w:t>
              </w:r>
            </w:ins>
          </w:p>
        </w:tc>
        <w:tc>
          <w:tcPr>
            <w:tcW w:w="957" w:type="dxa"/>
            <w:tcBorders>
              <w:top w:val="single" w:sz="4" w:space="0" w:color="auto"/>
              <w:left w:val="nil"/>
              <w:bottom w:val="single" w:sz="4" w:space="0" w:color="auto"/>
              <w:right w:val="single" w:sz="4" w:space="0" w:color="auto"/>
            </w:tcBorders>
            <w:noWrap/>
            <w:hideMark/>
            <w:tcPrChange w:id="11065" w:author="Samuel Dent" w:date="2015-11-23T05:20: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0FD258B9" w14:textId="77777777" w:rsidR="00693397" w:rsidRPr="007D60B2" w:rsidRDefault="00693397" w:rsidP="00C04E8D">
            <w:pPr>
              <w:spacing w:line="276" w:lineRule="auto"/>
              <w:jc w:val="center"/>
              <w:rPr>
                <w:ins w:id="11066" w:author="Samuel Dent" w:date="2015-11-23T05:17:00Z"/>
                <w:rFonts w:ascii="Calibri" w:hAnsi="Calibri"/>
                <w:color w:val="000000"/>
                <w:sz w:val="18"/>
                <w:szCs w:val="18"/>
              </w:rPr>
            </w:pPr>
            <w:ins w:id="11067" w:author="Samuel Dent" w:date="2015-11-23T05:20:00Z">
              <w:r w:rsidRPr="00282471">
                <w:t>19.7</w:t>
              </w:r>
            </w:ins>
          </w:p>
        </w:tc>
        <w:tc>
          <w:tcPr>
            <w:tcW w:w="957" w:type="dxa"/>
            <w:tcBorders>
              <w:top w:val="single" w:sz="4" w:space="0" w:color="auto"/>
              <w:left w:val="nil"/>
              <w:bottom w:val="single" w:sz="4" w:space="0" w:color="auto"/>
              <w:right w:val="single" w:sz="4" w:space="0" w:color="auto"/>
            </w:tcBorders>
            <w:noWrap/>
            <w:hideMark/>
            <w:tcPrChange w:id="11068"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14:paraId="13A267AF" w14:textId="77777777" w:rsidR="00693397" w:rsidRPr="007D60B2" w:rsidRDefault="00693397" w:rsidP="00C04E8D">
            <w:pPr>
              <w:spacing w:line="276" w:lineRule="auto"/>
              <w:jc w:val="center"/>
              <w:rPr>
                <w:ins w:id="11069" w:author="Samuel Dent" w:date="2015-11-23T05:17:00Z"/>
                <w:rFonts w:ascii="Calibri" w:hAnsi="Calibri"/>
                <w:color w:val="000000"/>
                <w:sz w:val="18"/>
                <w:szCs w:val="18"/>
              </w:rPr>
            </w:pPr>
            <w:ins w:id="11070" w:author="Samuel Dent" w:date="2015-11-23T05:20:00Z">
              <w:r w:rsidRPr="00282471">
                <w:t>17.4</w:t>
              </w:r>
            </w:ins>
          </w:p>
        </w:tc>
      </w:tr>
      <w:tr w:rsidR="00693397" w:rsidRPr="007D60B2" w14:paraId="2C4775C3" w14:textId="77777777" w:rsidTr="00C04E8D">
        <w:tblPrEx>
          <w:tblW w:w="5824" w:type="dxa"/>
          <w:jc w:val="center"/>
          <w:tblPrExChange w:id="11071" w:author="Samuel Dent" w:date="2015-11-23T05:20:00Z">
            <w:tblPrEx>
              <w:tblW w:w="5824" w:type="dxa"/>
              <w:jc w:val="center"/>
            </w:tblPrEx>
          </w:tblPrExChange>
        </w:tblPrEx>
        <w:trPr>
          <w:trHeight w:val="255"/>
          <w:jc w:val="center"/>
          <w:ins w:id="11072" w:author="Samuel Dent" w:date="2015-11-23T05:17:00Z"/>
          <w:trPrChange w:id="11073" w:author="Samuel Dent" w:date="2015-11-23T05:20:00Z">
            <w:trPr>
              <w:gridBefore w:val="1"/>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11074" w:author="Samuel Dent" w:date="2015-11-23T05:20:00Z">
              <w:tcPr>
                <w:tcW w:w="1996" w:type="dxa"/>
                <w:gridSpan w:val="3"/>
                <w:tcBorders>
                  <w:top w:val="single" w:sz="4" w:space="0" w:color="auto"/>
                  <w:left w:val="single" w:sz="4" w:space="0" w:color="auto"/>
                  <w:bottom w:val="single" w:sz="4" w:space="0" w:color="auto"/>
                  <w:right w:val="single" w:sz="4" w:space="0" w:color="auto"/>
                </w:tcBorders>
                <w:vAlign w:val="bottom"/>
                <w:hideMark/>
              </w:tcPr>
            </w:tcPrChange>
          </w:tcPr>
          <w:p w14:paraId="693C58E7" w14:textId="77777777" w:rsidR="00693397" w:rsidRPr="007D60B2" w:rsidRDefault="00693397" w:rsidP="00C04E8D">
            <w:pPr>
              <w:spacing w:line="276" w:lineRule="auto"/>
              <w:rPr>
                <w:ins w:id="11075" w:author="Samuel Dent" w:date="2015-11-23T05:17:00Z"/>
                <w:sz w:val="18"/>
                <w:szCs w:val="18"/>
              </w:rPr>
            </w:pPr>
            <w:ins w:id="11076" w:author="Samuel Dent" w:date="2015-11-23T05:24:00Z">
              <w:r w:rsidRPr="000563D8">
                <w:t>4 (</w:t>
              </w:r>
              <w:r>
                <w:t>St Louis, MO</w:t>
              </w:r>
              <w:r w:rsidRPr="000563D8">
                <w:t>)</w:t>
              </w:r>
            </w:ins>
          </w:p>
        </w:tc>
        <w:tc>
          <w:tcPr>
            <w:tcW w:w="957" w:type="dxa"/>
            <w:tcBorders>
              <w:top w:val="single" w:sz="4" w:space="0" w:color="auto"/>
              <w:left w:val="nil"/>
              <w:bottom w:val="single" w:sz="4" w:space="0" w:color="auto"/>
              <w:right w:val="single" w:sz="4" w:space="0" w:color="auto"/>
            </w:tcBorders>
            <w:noWrap/>
            <w:hideMark/>
            <w:tcPrChange w:id="11077" w:author="Samuel Dent" w:date="2015-11-23T05:20: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4B2B7321" w14:textId="77777777" w:rsidR="00693397" w:rsidRPr="007D60B2" w:rsidRDefault="00693397" w:rsidP="00C04E8D">
            <w:pPr>
              <w:spacing w:line="276" w:lineRule="auto"/>
              <w:jc w:val="center"/>
              <w:rPr>
                <w:ins w:id="11078" w:author="Samuel Dent" w:date="2015-11-23T05:17:00Z"/>
                <w:rFonts w:ascii="Calibri" w:hAnsi="Calibri"/>
                <w:bCs/>
                <w:color w:val="000000"/>
                <w:sz w:val="18"/>
                <w:szCs w:val="18"/>
              </w:rPr>
            </w:pPr>
            <w:ins w:id="11079" w:author="Samuel Dent" w:date="2015-11-23T05:20:00Z">
              <w:r w:rsidRPr="00282471">
                <w:t>25.4</w:t>
              </w:r>
            </w:ins>
          </w:p>
        </w:tc>
        <w:tc>
          <w:tcPr>
            <w:tcW w:w="957" w:type="dxa"/>
            <w:tcBorders>
              <w:top w:val="single" w:sz="4" w:space="0" w:color="auto"/>
              <w:left w:val="nil"/>
              <w:bottom w:val="single" w:sz="4" w:space="0" w:color="auto"/>
              <w:right w:val="single" w:sz="4" w:space="0" w:color="auto"/>
            </w:tcBorders>
            <w:noWrap/>
            <w:hideMark/>
            <w:tcPrChange w:id="11080" w:author="Samuel Dent" w:date="2015-11-23T05:20: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5CEC9154" w14:textId="77777777" w:rsidR="00693397" w:rsidRPr="007D60B2" w:rsidRDefault="00693397" w:rsidP="00C04E8D">
            <w:pPr>
              <w:spacing w:line="276" w:lineRule="auto"/>
              <w:jc w:val="center"/>
              <w:rPr>
                <w:ins w:id="11081" w:author="Samuel Dent" w:date="2015-11-23T05:17:00Z"/>
                <w:rFonts w:ascii="Calibri" w:hAnsi="Calibri"/>
                <w:color w:val="000000"/>
                <w:sz w:val="18"/>
                <w:szCs w:val="18"/>
              </w:rPr>
            </w:pPr>
            <w:ins w:id="11082" w:author="Samuel Dent" w:date="2015-11-23T05:20:00Z">
              <w:r w:rsidRPr="00282471">
                <w:t>22.5</w:t>
              </w:r>
            </w:ins>
          </w:p>
        </w:tc>
        <w:tc>
          <w:tcPr>
            <w:tcW w:w="957" w:type="dxa"/>
            <w:tcBorders>
              <w:top w:val="single" w:sz="4" w:space="0" w:color="auto"/>
              <w:left w:val="nil"/>
              <w:bottom w:val="single" w:sz="4" w:space="0" w:color="auto"/>
              <w:right w:val="single" w:sz="4" w:space="0" w:color="auto"/>
            </w:tcBorders>
            <w:noWrap/>
            <w:hideMark/>
            <w:tcPrChange w:id="11083" w:author="Samuel Dent" w:date="2015-11-23T05:20: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7A902345" w14:textId="77777777" w:rsidR="00693397" w:rsidRPr="007D60B2" w:rsidRDefault="00693397" w:rsidP="00C04E8D">
            <w:pPr>
              <w:spacing w:line="276" w:lineRule="auto"/>
              <w:jc w:val="center"/>
              <w:rPr>
                <w:ins w:id="11084" w:author="Samuel Dent" w:date="2015-11-23T05:17:00Z"/>
                <w:rFonts w:ascii="Calibri" w:hAnsi="Calibri"/>
                <w:color w:val="000000"/>
                <w:sz w:val="18"/>
                <w:szCs w:val="18"/>
              </w:rPr>
            </w:pPr>
            <w:ins w:id="11085" w:author="Samuel Dent" w:date="2015-11-23T05:20:00Z">
              <w:r w:rsidRPr="00282471">
                <w:t>20.7</w:t>
              </w:r>
            </w:ins>
          </w:p>
        </w:tc>
        <w:tc>
          <w:tcPr>
            <w:tcW w:w="957" w:type="dxa"/>
            <w:tcBorders>
              <w:top w:val="single" w:sz="4" w:space="0" w:color="auto"/>
              <w:left w:val="nil"/>
              <w:bottom w:val="single" w:sz="4" w:space="0" w:color="auto"/>
              <w:right w:val="single" w:sz="4" w:space="0" w:color="auto"/>
            </w:tcBorders>
            <w:noWrap/>
            <w:hideMark/>
            <w:tcPrChange w:id="11086"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14:paraId="06A61384" w14:textId="77777777" w:rsidR="00693397" w:rsidRPr="007D60B2" w:rsidRDefault="00693397" w:rsidP="00C04E8D">
            <w:pPr>
              <w:spacing w:line="276" w:lineRule="auto"/>
              <w:jc w:val="center"/>
              <w:rPr>
                <w:ins w:id="11087" w:author="Samuel Dent" w:date="2015-11-23T05:17:00Z"/>
                <w:rFonts w:ascii="Calibri" w:hAnsi="Calibri"/>
                <w:color w:val="000000"/>
                <w:sz w:val="18"/>
                <w:szCs w:val="18"/>
              </w:rPr>
            </w:pPr>
            <w:ins w:id="11088" w:author="Samuel Dent" w:date="2015-11-23T05:20:00Z">
              <w:r w:rsidRPr="00282471">
                <w:t>18.3</w:t>
              </w:r>
            </w:ins>
          </w:p>
        </w:tc>
      </w:tr>
      <w:tr w:rsidR="00693397" w:rsidRPr="007D60B2" w14:paraId="54D4ACD7" w14:textId="77777777" w:rsidTr="00C04E8D">
        <w:tblPrEx>
          <w:tblW w:w="5824" w:type="dxa"/>
          <w:jc w:val="center"/>
          <w:tblPrExChange w:id="11089" w:author="Samuel Dent" w:date="2015-11-23T05:20:00Z">
            <w:tblPrEx>
              <w:tblW w:w="5824" w:type="dxa"/>
              <w:jc w:val="center"/>
            </w:tblPrEx>
          </w:tblPrExChange>
        </w:tblPrEx>
        <w:trPr>
          <w:trHeight w:val="255"/>
          <w:jc w:val="center"/>
          <w:ins w:id="11090" w:author="Samuel Dent" w:date="2015-11-23T05:17:00Z"/>
          <w:trPrChange w:id="11091" w:author="Samuel Dent" w:date="2015-11-23T05:20:00Z">
            <w:trPr>
              <w:gridBefore w:val="1"/>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11092" w:author="Samuel Dent" w:date="2015-11-23T05:20:00Z">
              <w:tcPr>
                <w:tcW w:w="1996"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C7D8644" w14:textId="77777777" w:rsidR="00693397" w:rsidRPr="007D60B2" w:rsidRDefault="00693397" w:rsidP="00C04E8D">
            <w:pPr>
              <w:spacing w:line="276" w:lineRule="auto"/>
              <w:rPr>
                <w:ins w:id="11093" w:author="Samuel Dent" w:date="2015-11-23T05:17:00Z"/>
                <w:sz w:val="18"/>
                <w:szCs w:val="18"/>
              </w:rPr>
            </w:pPr>
            <w:ins w:id="11094" w:author="Samuel Dent" w:date="2015-11-23T05:24:00Z">
              <w:r w:rsidRPr="0026250F">
                <w:rPr>
                  <w:color w:val="000000" w:themeColor="text1"/>
                  <w:rPrChange w:id="11095" w:author="Samuel Dent" w:date="2015-12-17T07:42:00Z">
                    <w:rPr/>
                  </w:rPrChange>
                </w:rPr>
                <w:t>5 (Paducah, KY)</w:t>
              </w:r>
            </w:ins>
          </w:p>
        </w:tc>
        <w:tc>
          <w:tcPr>
            <w:tcW w:w="957" w:type="dxa"/>
            <w:tcBorders>
              <w:top w:val="single" w:sz="4" w:space="0" w:color="auto"/>
              <w:left w:val="nil"/>
              <w:bottom w:val="single" w:sz="4" w:space="0" w:color="auto"/>
              <w:right w:val="single" w:sz="4" w:space="0" w:color="auto"/>
            </w:tcBorders>
            <w:noWrap/>
            <w:hideMark/>
            <w:tcPrChange w:id="11096" w:author="Samuel Dent" w:date="2015-11-23T05:20: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0694C309" w14:textId="77777777" w:rsidR="00693397" w:rsidRPr="007D60B2" w:rsidRDefault="00693397" w:rsidP="00C04E8D">
            <w:pPr>
              <w:spacing w:line="276" w:lineRule="auto"/>
              <w:jc w:val="center"/>
              <w:rPr>
                <w:ins w:id="11097" w:author="Samuel Dent" w:date="2015-11-23T05:17:00Z"/>
                <w:rFonts w:ascii="Calibri" w:hAnsi="Calibri"/>
                <w:bCs/>
                <w:color w:val="000000"/>
                <w:sz w:val="18"/>
                <w:szCs w:val="18"/>
              </w:rPr>
            </w:pPr>
            <w:ins w:id="11098" w:author="Samuel Dent" w:date="2015-11-23T05:20:00Z">
              <w:r w:rsidRPr="00282471">
                <w:t>27.8</w:t>
              </w:r>
            </w:ins>
          </w:p>
        </w:tc>
        <w:tc>
          <w:tcPr>
            <w:tcW w:w="957" w:type="dxa"/>
            <w:tcBorders>
              <w:top w:val="single" w:sz="4" w:space="0" w:color="auto"/>
              <w:left w:val="nil"/>
              <w:bottom w:val="single" w:sz="4" w:space="0" w:color="auto"/>
              <w:right w:val="single" w:sz="4" w:space="0" w:color="auto"/>
            </w:tcBorders>
            <w:noWrap/>
            <w:hideMark/>
            <w:tcPrChange w:id="11099" w:author="Samuel Dent" w:date="2015-11-23T05:20: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140AEC11" w14:textId="77777777" w:rsidR="00693397" w:rsidRPr="007D60B2" w:rsidRDefault="00693397" w:rsidP="00C04E8D">
            <w:pPr>
              <w:spacing w:line="276" w:lineRule="auto"/>
              <w:jc w:val="center"/>
              <w:rPr>
                <w:ins w:id="11100" w:author="Samuel Dent" w:date="2015-11-23T05:17:00Z"/>
                <w:rFonts w:ascii="Calibri" w:hAnsi="Calibri"/>
                <w:color w:val="000000"/>
                <w:sz w:val="18"/>
                <w:szCs w:val="18"/>
              </w:rPr>
            </w:pPr>
            <w:ins w:id="11101" w:author="Samuel Dent" w:date="2015-11-23T05:20:00Z">
              <w:r w:rsidRPr="00282471">
                <w:t>24.6</w:t>
              </w:r>
            </w:ins>
          </w:p>
        </w:tc>
        <w:tc>
          <w:tcPr>
            <w:tcW w:w="957" w:type="dxa"/>
            <w:tcBorders>
              <w:top w:val="single" w:sz="4" w:space="0" w:color="auto"/>
              <w:left w:val="nil"/>
              <w:bottom w:val="single" w:sz="4" w:space="0" w:color="auto"/>
              <w:right w:val="single" w:sz="4" w:space="0" w:color="auto"/>
            </w:tcBorders>
            <w:noWrap/>
            <w:hideMark/>
            <w:tcPrChange w:id="11102" w:author="Samuel Dent" w:date="2015-11-23T05:20:00Z">
              <w:tcPr>
                <w:tcW w:w="957" w:type="dxa"/>
                <w:gridSpan w:val="2"/>
                <w:tcBorders>
                  <w:top w:val="single" w:sz="4" w:space="0" w:color="auto"/>
                  <w:left w:val="nil"/>
                  <w:bottom w:val="single" w:sz="4" w:space="0" w:color="auto"/>
                  <w:right w:val="single" w:sz="4" w:space="0" w:color="auto"/>
                </w:tcBorders>
                <w:noWrap/>
                <w:vAlign w:val="bottom"/>
                <w:hideMark/>
              </w:tcPr>
            </w:tcPrChange>
          </w:tcPr>
          <w:p w14:paraId="020EF9B5" w14:textId="77777777" w:rsidR="00693397" w:rsidRPr="007D60B2" w:rsidRDefault="00693397" w:rsidP="00C04E8D">
            <w:pPr>
              <w:spacing w:line="276" w:lineRule="auto"/>
              <w:jc w:val="center"/>
              <w:rPr>
                <w:ins w:id="11103" w:author="Samuel Dent" w:date="2015-11-23T05:17:00Z"/>
                <w:rFonts w:ascii="Calibri" w:hAnsi="Calibri"/>
                <w:color w:val="000000"/>
                <w:sz w:val="18"/>
                <w:szCs w:val="18"/>
              </w:rPr>
            </w:pPr>
            <w:ins w:id="11104" w:author="Samuel Dent" w:date="2015-11-23T05:20:00Z">
              <w:r w:rsidRPr="00282471">
                <w:t>22.6</w:t>
              </w:r>
            </w:ins>
          </w:p>
        </w:tc>
        <w:tc>
          <w:tcPr>
            <w:tcW w:w="957" w:type="dxa"/>
            <w:tcBorders>
              <w:top w:val="single" w:sz="4" w:space="0" w:color="auto"/>
              <w:left w:val="nil"/>
              <w:bottom w:val="single" w:sz="4" w:space="0" w:color="auto"/>
              <w:right w:val="single" w:sz="4" w:space="0" w:color="auto"/>
            </w:tcBorders>
            <w:noWrap/>
            <w:hideMark/>
            <w:tcPrChange w:id="11105"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14:paraId="138E4AB5" w14:textId="77777777" w:rsidR="00693397" w:rsidRPr="007D60B2" w:rsidRDefault="00693397" w:rsidP="00C04E8D">
            <w:pPr>
              <w:spacing w:line="276" w:lineRule="auto"/>
              <w:jc w:val="center"/>
              <w:rPr>
                <w:ins w:id="11106" w:author="Samuel Dent" w:date="2015-11-23T05:17:00Z"/>
                <w:rFonts w:ascii="Calibri" w:hAnsi="Calibri"/>
                <w:color w:val="000000"/>
                <w:sz w:val="18"/>
                <w:szCs w:val="18"/>
              </w:rPr>
            </w:pPr>
            <w:ins w:id="11107" w:author="Samuel Dent" w:date="2015-11-23T05:20:00Z">
              <w:r w:rsidRPr="00282471">
                <w:t>20.0</w:t>
              </w:r>
            </w:ins>
          </w:p>
        </w:tc>
      </w:tr>
    </w:tbl>
    <w:p w14:paraId="7DF78F97" w14:textId="77777777" w:rsidR="00693397" w:rsidRPr="000B7BB6" w:rsidDel="00282471" w:rsidRDefault="00693397" w:rsidP="00693397">
      <w:pPr>
        <w:ind w:left="720" w:hanging="720"/>
        <w:rPr>
          <w:del w:id="11108" w:author="Samuel Dent" w:date="2015-11-23T05:17:00Z"/>
          <w:rFonts w:cstheme="minorHAnsi"/>
        </w:rPr>
      </w:pPr>
      <w:del w:id="11109" w:author="Samuel Dent" w:date="2015-11-23T05:17:00Z">
        <w:r w:rsidRPr="000B7BB6" w:rsidDel="00282471">
          <w:rPr>
            <w:rStyle w:val="FootnoteReference"/>
            <w:rFonts w:eastAsiaTheme="minorEastAsia"/>
          </w:rPr>
          <w:footnoteReference w:id="863"/>
        </w:r>
        <w:r w:rsidRPr="00B41203" w:rsidDel="00282471">
          <w:rPr>
            <w:rFonts w:cstheme="minorHAnsi"/>
          </w:rPr>
          <w:delText>:</w:delText>
        </w:r>
      </w:del>
    </w:p>
    <w:tbl>
      <w:tblPr>
        <w:tblW w:w="6798" w:type="dxa"/>
        <w:jc w:val="center"/>
        <w:tblLook w:val="04A0" w:firstRow="1" w:lastRow="0" w:firstColumn="1" w:lastColumn="0" w:noHBand="0" w:noVBand="1"/>
      </w:tblPr>
      <w:tblGrid>
        <w:gridCol w:w="1180"/>
        <w:gridCol w:w="1790"/>
        <w:gridCol w:w="957"/>
        <w:gridCol w:w="957"/>
        <w:gridCol w:w="957"/>
        <w:gridCol w:w="957"/>
      </w:tblGrid>
      <w:tr w:rsidR="00693397" w:rsidRPr="00A05FC2" w:rsidDel="00393CE7" w14:paraId="42655CA4" w14:textId="77777777" w:rsidTr="00C04E8D">
        <w:trPr>
          <w:trHeight w:val="255"/>
          <w:jc w:val="center"/>
          <w:del w:id="11112" w:author="Samuel Dent" w:date="2015-11-19T10:54:00Z"/>
        </w:trPr>
        <w:tc>
          <w:tcPr>
            <w:tcW w:w="1180" w:type="dxa"/>
            <w:tcBorders>
              <w:top w:val="nil"/>
              <w:left w:val="nil"/>
              <w:bottom w:val="nil"/>
              <w:right w:val="nil"/>
            </w:tcBorders>
            <w:shd w:val="clear" w:color="auto" w:fill="auto"/>
            <w:noWrap/>
            <w:vAlign w:val="bottom"/>
            <w:hideMark/>
          </w:tcPr>
          <w:p w14:paraId="1D4C8BBE" w14:textId="77777777" w:rsidR="00693397" w:rsidRPr="00A05FC2" w:rsidDel="00393CE7" w:rsidRDefault="00693397" w:rsidP="00C04E8D">
            <w:pPr>
              <w:ind w:left="720" w:hanging="720"/>
              <w:rPr>
                <w:del w:id="11113" w:author="Samuel Dent" w:date="2015-11-19T10:54:00Z"/>
              </w:rPr>
            </w:pPr>
          </w:p>
        </w:tc>
        <w:tc>
          <w:tcPr>
            <w:tcW w:w="179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1C99C37B" w14:textId="77777777" w:rsidR="00693397" w:rsidRPr="000B7BB6" w:rsidDel="00393CE7" w:rsidRDefault="00693397" w:rsidP="00C04E8D">
            <w:pPr>
              <w:ind w:left="720" w:hanging="720"/>
              <w:rPr>
                <w:del w:id="11114" w:author="Samuel Dent" w:date="2015-11-19T10:54:00Z"/>
                <w:rFonts w:cstheme="minorHAnsi"/>
                <w:b/>
                <w:color w:val="FFFFFF" w:themeColor="background1"/>
              </w:rPr>
            </w:pPr>
            <w:del w:id="11115" w:author="Samuel Dent" w:date="2015-11-19T10:54:00Z">
              <w:r w:rsidRPr="000B7BB6" w:rsidDel="00393CE7">
                <w:rPr>
                  <w:rFonts w:cstheme="minorHAnsi"/>
                  <w:b/>
                  <w:color w:val="FFFFFF" w:themeColor="background1"/>
                </w:rPr>
                <w:delText># Stories:</w:delText>
              </w:r>
            </w:del>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51ECF5C9" w14:textId="77777777" w:rsidR="00693397" w:rsidRPr="000B7BB6" w:rsidDel="00393CE7" w:rsidRDefault="00693397" w:rsidP="00C04E8D">
            <w:pPr>
              <w:ind w:left="720" w:hanging="720"/>
              <w:rPr>
                <w:del w:id="11116" w:author="Samuel Dent" w:date="2015-11-19T10:54:00Z"/>
                <w:rFonts w:cstheme="minorHAnsi"/>
                <w:b/>
                <w:color w:val="FFFFFF" w:themeColor="background1"/>
              </w:rPr>
            </w:pPr>
            <w:del w:id="11117" w:author="Samuel Dent" w:date="2015-11-19T10:54:00Z">
              <w:r w:rsidRPr="000B7BB6" w:rsidDel="00393CE7">
                <w:rPr>
                  <w:rFonts w:cstheme="minorHAnsi"/>
                  <w:b/>
                  <w:color w:val="FFFFFF" w:themeColor="background1"/>
                </w:rPr>
                <w:delText>1</w:delText>
              </w:r>
            </w:del>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0A9E1164" w14:textId="77777777" w:rsidR="00693397" w:rsidRPr="000B7BB6" w:rsidDel="00393CE7" w:rsidRDefault="00693397" w:rsidP="00C04E8D">
            <w:pPr>
              <w:ind w:left="720" w:hanging="720"/>
              <w:rPr>
                <w:del w:id="11118" w:author="Samuel Dent" w:date="2015-11-19T10:54:00Z"/>
                <w:rFonts w:cstheme="minorHAnsi"/>
                <w:b/>
                <w:color w:val="FFFFFF" w:themeColor="background1"/>
              </w:rPr>
            </w:pPr>
            <w:del w:id="11119" w:author="Samuel Dent" w:date="2015-11-19T10:54:00Z">
              <w:r w:rsidRPr="000B7BB6" w:rsidDel="00393CE7">
                <w:rPr>
                  <w:rFonts w:cstheme="minorHAnsi"/>
                  <w:b/>
                  <w:color w:val="FFFFFF" w:themeColor="background1"/>
                </w:rPr>
                <w:delText>1.5</w:delText>
              </w:r>
            </w:del>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D0DD5FC" w14:textId="77777777" w:rsidR="00693397" w:rsidRPr="000B7BB6" w:rsidDel="00393CE7" w:rsidRDefault="00693397" w:rsidP="00C04E8D">
            <w:pPr>
              <w:ind w:left="720" w:hanging="720"/>
              <w:rPr>
                <w:del w:id="11120" w:author="Samuel Dent" w:date="2015-11-19T10:54:00Z"/>
                <w:rFonts w:cstheme="minorHAnsi"/>
                <w:b/>
                <w:color w:val="FFFFFF" w:themeColor="background1"/>
              </w:rPr>
            </w:pPr>
            <w:del w:id="11121" w:author="Samuel Dent" w:date="2015-11-19T10:54:00Z">
              <w:r w:rsidRPr="000B7BB6" w:rsidDel="00393CE7">
                <w:rPr>
                  <w:rFonts w:cstheme="minorHAnsi"/>
                  <w:b/>
                  <w:color w:val="FFFFFF" w:themeColor="background1"/>
                </w:rPr>
                <w:delText>2</w:delText>
              </w:r>
            </w:del>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6D70847" w14:textId="77777777" w:rsidR="00693397" w:rsidRPr="000B7BB6" w:rsidDel="00393CE7" w:rsidRDefault="00693397" w:rsidP="00C04E8D">
            <w:pPr>
              <w:ind w:left="720" w:hanging="720"/>
              <w:rPr>
                <w:del w:id="11122" w:author="Samuel Dent" w:date="2015-11-19T10:54:00Z"/>
                <w:rFonts w:cstheme="minorHAnsi"/>
                <w:b/>
                <w:color w:val="FFFFFF" w:themeColor="background1"/>
              </w:rPr>
            </w:pPr>
            <w:del w:id="11123" w:author="Samuel Dent" w:date="2015-11-19T10:54:00Z">
              <w:r w:rsidRPr="000B7BB6" w:rsidDel="00393CE7">
                <w:rPr>
                  <w:rFonts w:cstheme="minorHAnsi"/>
                  <w:b/>
                  <w:color w:val="FFFFFF" w:themeColor="background1"/>
                </w:rPr>
                <w:delText>3</w:delText>
              </w:r>
            </w:del>
          </w:p>
        </w:tc>
      </w:tr>
      <w:tr w:rsidR="00693397" w:rsidRPr="00A05FC2" w:rsidDel="00393CE7" w14:paraId="2A4572ED" w14:textId="77777777" w:rsidTr="00C04E8D">
        <w:trPr>
          <w:trHeight w:val="255"/>
          <w:jc w:val="center"/>
          <w:del w:id="11124" w:author="Samuel Dent" w:date="2015-11-19T10:54:00Z"/>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FD90B" w14:textId="77777777" w:rsidR="00693397" w:rsidRPr="00A05FC2" w:rsidDel="00393CE7" w:rsidRDefault="00693397" w:rsidP="00C04E8D">
            <w:pPr>
              <w:ind w:left="720" w:hanging="720"/>
              <w:rPr>
                <w:del w:id="11125" w:author="Samuel Dent" w:date="2015-11-19T10:54:00Z"/>
              </w:rPr>
            </w:pPr>
            <w:del w:id="11126" w:author="Samuel Dent" w:date="2015-11-19T10:54:00Z">
              <w:r w:rsidRPr="00A05FC2" w:rsidDel="00393CE7">
                <w:delText>Zone 2</w:delText>
              </w:r>
            </w:del>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14:paraId="20565031" w14:textId="77777777" w:rsidR="00693397" w:rsidRPr="00A05FC2" w:rsidDel="00393CE7" w:rsidRDefault="00693397" w:rsidP="00C04E8D">
            <w:pPr>
              <w:ind w:left="720" w:hanging="720"/>
              <w:rPr>
                <w:del w:id="11127" w:author="Samuel Dent" w:date="2015-11-19T10:54:00Z"/>
              </w:rPr>
            </w:pPr>
            <w:del w:id="11128" w:author="Samuel Dent" w:date="2015-11-19T10:54:00Z">
              <w:r w:rsidRPr="00A05FC2" w:rsidDel="00393CE7">
                <w:delText>Well Shielded</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2A4F2F6F" w14:textId="77777777" w:rsidR="00693397" w:rsidRPr="00A05FC2" w:rsidDel="00393CE7" w:rsidRDefault="00693397" w:rsidP="00C04E8D">
            <w:pPr>
              <w:ind w:left="720" w:hanging="720"/>
              <w:rPr>
                <w:del w:id="11129" w:author="Samuel Dent" w:date="2015-11-19T10:54:00Z"/>
              </w:rPr>
            </w:pPr>
            <w:del w:id="11130" w:author="Samuel Dent" w:date="2015-11-19T10:54:00Z">
              <w:r w:rsidRPr="00A05FC2" w:rsidDel="00393CE7">
                <w:delText>22.2</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3ADB81AD" w14:textId="77777777" w:rsidR="00693397" w:rsidRPr="00A05FC2" w:rsidDel="00393CE7" w:rsidRDefault="00693397" w:rsidP="00C04E8D">
            <w:pPr>
              <w:ind w:left="720" w:hanging="720"/>
              <w:rPr>
                <w:del w:id="11131" w:author="Samuel Dent" w:date="2015-11-19T10:54:00Z"/>
              </w:rPr>
            </w:pPr>
            <w:del w:id="11132" w:author="Samuel Dent" w:date="2015-11-19T10:54:00Z">
              <w:r w:rsidRPr="00A05FC2" w:rsidDel="00393CE7">
                <w:delText>20.0</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120AA736" w14:textId="77777777" w:rsidR="00693397" w:rsidRPr="00A05FC2" w:rsidDel="00393CE7" w:rsidRDefault="00693397" w:rsidP="00C04E8D">
            <w:pPr>
              <w:ind w:left="720" w:hanging="720"/>
              <w:rPr>
                <w:del w:id="11133" w:author="Samuel Dent" w:date="2015-11-19T10:54:00Z"/>
              </w:rPr>
            </w:pPr>
            <w:del w:id="11134" w:author="Samuel Dent" w:date="2015-11-19T10:54:00Z">
              <w:r w:rsidRPr="00A05FC2" w:rsidDel="00393CE7">
                <w:delText>17.8</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3DBD8288" w14:textId="77777777" w:rsidR="00693397" w:rsidRPr="00A05FC2" w:rsidDel="00393CE7" w:rsidRDefault="00693397" w:rsidP="00C04E8D">
            <w:pPr>
              <w:ind w:left="720" w:hanging="720"/>
              <w:rPr>
                <w:del w:id="11135" w:author="Samuel Dent" w:date="2015-11-19T10:54:00Z"/>
              </w:rPr>
            </w:pPr>
            <w:del w:id="11136" w:author="Samuel Dent" w:date="2015-11-19T10:54:00Z">
              <w:r w:rsidRPr="00A05FC2" w:rsidDel="00393CE7">
                <w:delText>15.5</w:delText>
              </w:r>
            </w:del>
          </w:p>
        </w:tc>
      </w:tr>
      <w:tr w:rsidR="00693397" w:rsidRPr="00A05FC2" w:rsidDel="00393CE7" w14:paraId="606E2BE7" w14:textId="77777777" w:rsidTr="00C04E8D">
        <w:trPr>
          <w:trHeight w:val="255"/>
          <w:jc w:val="center"/>
          <w:del w:id="11137" w:author="Samuel Dent" w:date="2015-11-19T10:54:00Z"/>
        </w:trPr>
        <w:tc>
          <w:tcPr>
            <w:tcW w:w="1180" w:type="dxa"/>
            <w:vMerge/>
            <w:tcBorders>
              <w:top w:val="single" w:sz="4" w:space="0" w:color="auto"/>
              <w:left w:val="single" w:sz="4" w:space="0" w:color="auto"/>
              <w:bottom w:val="single" w:sz="4" w:space="0" w:color="auto"/>
              <w:right w:val="single" w:sz="4" w:space="0" w:color="auto"/>
            </w:tcBorders>
            <w:vAlign w:val="center"/>
            <w:hideMark/>
          </w:tcPr>
          <w:p w14:paraId="4556A791" w14:textId="77777777" w:rsidR="00693397" w:rsidRPr="00A05FC2" w:rsidDel="00393CE7" w:rsidRDefault="00693397" w:rsidP="00C04E8D">
            <w:pPr>
              <w:ind w:left="720" w:hanging="720"/>
              <w:rPr>
                <w:del w:id="11138" w:author="Samuel Dent" w:date="2015-11-19T10:54:00Z"/>
              </w:rPr>
            </w:pP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14:paraId="28674BBB" w14:textId="77777777" w:rsidR="00693397" w:rsidRPr="00A05FC2" w:rsidDel="00393CE7" w:rsidRDefault="00693397" w:rsidP="00C04E8D">
            <w:pPr>
              <w:ind w:left="720" w:hanging="720"/>
              <w:rPr>
                <w:del w:id="11139" w:author="Samuel Dent" w:date="2015-11-19T10:54:00Z"/>
              </w:rPr>
            </w:pPr>
            <w:del w:id="11140" w:author="Samuel Dent" w:date="2015-11-19T10:54:00Z">
              <w:r w:rsidRPr="00A05FC2" w:rsidDel="00393CE7">
                <w:delText xml:space="preserve">Normal </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1DD1078C" w14:textId="77777777" w:rsidR="00693397" w:rsidRPr="00A05FC2" w:rsidDel="00393CE7" w:rsidRDefault="00693397" w:rsidP="00C04E8D">
            <w:pPr>
              <w:ind w:left="720" w:hanging="720"/>
              <w:rPr>
                <w:del w:id="11141" w:author="Samuel Dent" w:date="2015-11-19T10:54:00Z"/>
              </w:rPr>
            </w:pPr>
            <w:del w:id="11142" w:author="Samuel Dent" w:date="2015-11-19T10:54:00Z">
              <w:r w:rsidRPr="00A05FC2" w:rsidDel="00393CE7">
                <w:delText>18.5</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771B4BB1" w14:textId="77777777" w:rsidR="00693397" w:rsidRPr="00A05FC2" w:rsidDel="00393CE7" w:rsidRDefault="00693397" w:rsidP="00C04E8D">
            <w:pPr>
              <w:ind w:left="720" w:hanging="720"/>
              <w:rPr>
                <w:del w:id="11143" w:author="Samuel Dent" w:date="2015-11-19T10:54:00Z"/>
              </w:rPr>
            </w:pPr>
            <w:del w:id="11144" w:author="Samuel Dent" w:date="2015-11-19T10:54:00Z">
              <w:r w:rsidRPr="00A05FC2" w:rsidDel="00393CE7">
                <w:delText>16.7</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6D33AA3A" w14:textId="77777777" w:rsidR="00693397" w:rsidRPr="00A05FC2" w:rsidDel="00393CE7" w:rsidRDefault="00693397" w:rsidP="00C04E8D">
            <w:pPr>
              <w:ind w:left="720" w:hanging="720"/>
              <w:rPr>
                <w:del w:id="11145" w:author="Samuel Dent" w:date="2015-11-19T10:54:00Z"/>
              </w:rPr>
            </w:pPr>
            <w:del w:id="11146" w:author="Samuel Dent" w:date="2015-11-19T10:54:00Z">
              <w:r w:rsidRPr="00A05FC2" w:rsidDel="00393CE7">
                <w:delText>14.8</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721666AF" w14:textId="77777777" w:rsidR="00693397" w:rsidRPr="00A05FC2" w:rsidDel="00393CE7" w:rsidRDefault="00693397" w:rsidP="00C04E8D">
            <w:pPr>
              <w:ind w:left="720" w:hanging="720"/>
              <w:rPr>
                <w:del w:id="11147" w:author="Samuel Dent" w:date="2015-11-19T10:54:00Z"/>
              </w:rPr>
            </w:pPr>
            <w:del w:id="11148" w:author="Samuel Dent" w:date="2015-11-19T10:54:00Z">
              <w:r w:rsidRPr="00A05FC2" w:rsidDel="00393CE7">
                <w:delText>13.0</w:delText>
              </w:r>
            </w:del>
          </w:p>
        </w:tc>
      </w:tr>
      <w:tr w:rsidR="00693397" w:rsidRPr="00A05FC2" w:rsidDel="00393CE7" w14:paraId="04EADD61" w14:textId="77777777" w:rsidTr="00C04E8D">
        <w:trPr>
          <w:trHeight w:val="255"/>
          <w:jc w:val="center"/>
          <w:del w:id="11149" w:author="Samuel Dent" w:date="2015-11-19T10:54:00Z"/>
        </w:trPr>
        <w:tc>
          <w:tcPr>
            <w:tcW w:w="1180" w:type="dxa"/>
            <w:vMerge/>
            <w:tcBorders>
              <w:top w:val="single" w:sz="4" w:space="0" w:color="auto"/>
              <w:left w:val="single" w:sz="4" w:space="0" w:color="auto"/>
              <w:bottom w:val="single" w:sz="4" w:space="0" w:color="auto"/>
              <w:right w:val="single" w:sz="4" w:space="0" w:color="auto"/>
            </w:tcBorders>
            <w:vAlign w:val="center"/>
            <w:hideMark/>
          </w:tcPr>
          <w:p w14:paraId="7D971F25" w14:textId="77777777" w:rsidR="00693397" w:rsidRPr="00A05FC2" w:rsidDel="00393CE7" w:rsidRDefault="00693397" w:rsidP="00C04E8D">
            <w:pPr>
              <w:ind w:left="720" w:hanging="720"/>
              <w:rPr>
                <w:del w:id="11150" w:author="Samuel Dent" w:date="2015-11-19T10:54:00Z"/>
              </w:rPr>
            </w:pP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14:paraId="2992D3AA" w14:textId="77777777" w:rsidR="00693397" w:rsidRPr="00A05FC2" w:rsidDel="00393CE7" w:rsidRDefault="00693397" w:rsidP="00C04E8D">
            <w:pPr>
              <w:ind w:left="720" w:hanging="720"/>
              <w:rPr>
                <w:del w:id="11151" w:author="Samuel Dent" w:date="2015-11-19T10:54:00Z"/>
              </w:rPr>
            </w:pPr>
            <w:del w:id="11152" w:author="Samuel Dent" w:date="2015-11-19T10:54:00Z">
              <w:r w:rsidRPr="00A05FC2" w:rsidDel="00393CE7">
                <w:delText>Exposed</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00CEF91A" w14:textId="77777777" w:rsidR="00693397" w:rsidRPr="00A05FC2" w:rsidDel="00393CE7" w:rsidRDefault="00693397" w:rsidP="00C04E8D">
            <w:pPr>
              <w:ind w:left="720" w:hanging="720"/>
              <w:rPr>
                <w:del w:id="11153" w:author="Samuel Dent" w:date="2015-11-19T10:54:00Z"/>
              </w:rPr>
            </w:pPr>
            <w:del w:id="11154" w:author="Samuel Dent" w:date="2015-11-19T10:54:00Z">
              <w:r w:rsidRPr="00A05FC2" w:rsidDel="00393CE7">
                <w:delText>16.7</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1F3713D8" w14:textId="77777777" w:rsidR="00693397" w:rsidRPr="00A05FC2" w:rsidDel="00393CE7" w:rsidRDefault="00693397" w:rsidP="00C04E8D">
            <w:pPr>
              <w:ind w:left="720" w:hanging="720"/>
              <w:rPr>
                <w:del w:id="11155" w:author="Samuel Dent" w:date="2015-11-19T10:54:00Z"/>
              </w:rPr>
            </w:pPr>
            <w:del w:id="11156" w:author="Samuel Dent" w:date="2015-11-19T10:54:00Z">
              <w:r w:rsidRPr="00A05FC2" w:rsidDel="00393CE7">
                <w:delText>15.0</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1F00FE31" w14:textId="77777777" w:rsidR="00693397" w:rsidRPr="00A05FC2" w:rsidDel="00393CE7" w:rsidRDefault="00693397" w:rsidP="00C04E8D">
            <w:pPr>
              <w:ind w:left="720" w:hanging="720"/>
              <w:rPr>
                <w:del w:id="11157" w:author="Samuel Dent" w:date="2015-11-19T10:54:00Z"/>
              </w:rPr>
            </w:pPr>
            <w:del w:id="11158" w:author="Samuel Dent" w:date="2015-11-19T10:54:00Z">
              <w:r w:rsidRPr="00A05FC2" w:rsidDel="00393CE7">
                <w:delText>13.3</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0424700A" w14:textId="77777777" w:rsidR="00693397" w:rsidRPr="00A05FC2" w:rsidDel="00393CE7" w:rsidRDefault="00693397" w:rsidP="00C04E8D">
            <w:pPr>
              <w:ind w:left="720" w:hanging="720"/>
              <w:rPr>
                <w:del w:id="11159" w:author="Samuel Dent" w:date="2015-11-19T10:54:00Z"/>
              </w:rPr>
            </w:pPr>
            <w:del w:id="11160" w:author="Samuel Dent" w:date="2015-11-19T10:54:00Z">
              <w:r w:rsidRPr="00A05FC2" w:rsidDel="00393CE7">
                <w:delText>11.7</w:delText>
              </w:r>
            </w:del>
          </w:p>
        </w:tc>
      </w:tr>
      <w:tr w:rsidR="00693397" w:rsidRPr="00A05FC2" w:rsidDel="00393CE7" w14:paraId="1C6BB1D9" w14:textId="77777777" w:rsidTr="00C04E8D">
        <w:trPr>
          <w:trHeight w:val="255"/>
          <w:jc w:val="center"/>
          <w:del w:id="11161" w:author="Samuel Dent" w:date="2015-11-19T10:54:00Z"/>
        </w:trPr>
        <w:tc>
          <w:tcPr>
            <w:tcW w:w="1180" w:type="dxa"/>
            <w:vMerge w:val="restart"/>
            <w:tcBorders>
              <w:top w:val="single" w:sz="4" w:space="0" w:color="auto"/>
              <w:left w:val="single" w:sz="4" w:space="0" w:color="auto"/>
              <w:right w:val="single" w:sz="4" w:space="0" w:color="auto"/>
            </w:tcBorders>
            <w:vAlign w:val="center"/>
          </w:tcPr>
          <w:p w14:paraId="413B94BD" w14:textId="77777777" w:rsidR="00693397" w:rsidRPr="00A05FC2" w:rsidDel="00393CE7" w:rsidRDefault="00693397" w:rsidP="00C04E8D">
            <w:pPr>
              <w:ind w:left="720" w:hanging="720"/>
              <w:rPr>
                <w:del w:id="11162" w:author="Samuel Dent" w:date="2015-11-19T10:54:00Z"/>
              </w:rPr>
            </w:pPr>
            <w:del w:id="11163" w:author="Samuel Dent" w:date="2015-11-19T10:54:00Z">
              <w:r w:rsidRPr="00A05FC2" w:rsidDel="00393CE7">
                <w:delText>Zone 3</w:delText>
              </w:r>
            </w:del>
          </w:p>
        </w:tc>
        <w:tc>
          <w:tcPr>
            <w:tcW w:w="1790" w:type="dxa"/>
            <w:tcBorders>
              <w:top w:val="single" w:sz="4" w:space="0" w:color="auto"/>
              <w:left w:val="nil"/>
              <w:bottom w:val="single" w:sz="4" w:space="0" w:color="auto"/>
              <w:right w:val="single" w:sz="4" w:space="0" w:color="auto"/>
            </w:tcBorders>
            <w:shd w:val="clear" w:color="auto" w:fill="auto"/>
            <w:noWrap/>
            <w:vAlign w:val="bottom"/>
          </w:tcPr>
          <w:p w14:paraId="25C5E539" w14:textId="77777777" w:rsidR="00693397" w:rsidRPr="00A05FC2" w:rsidDel="00393CE7" w:rsidRDefault="00693397" w:rsidP="00C04E8D">
            <w:pPr>
              <w:ind w:left="720" w:hanging="720"/>
              <w:rPr>
                <w:del w:id="11164" w:author="Samuel Dent" w:date="2015-11-19T10:54:00Z"/>
              </w:rPr>
            </w:pPr>
            <w:del w:id="11165" w:author="Samuel Dent" w:date="2015-11-19T10:54:00Z">
              <w:r w:rsidRPr="00A05FC2" w:rsidDel="00393CE7">
                <w:delText>Well Shielded</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33F793AD" w14:textId="77777777" w:rsidR="00693397" w:rsidRPr="00A05FC2" w:rsidDel="00393CE7" w:rsidRDefault="00693397" w:rsidP="00C04E8D">
            <w:pPr>
              <w:ind w:left="720" w:hanging="720"/>
              <w:rPr>
                <w:del w:id="11166" w:author="Samuel Dent" w:date="2015-11-19T10:54:00Z"/>
              </w:rPr>
            </w:pPr>
            <w:del w:id="11167" w:author="Samuel Dent" w:date="2015-11-19T10:54:00Z">
              <w:r w:rsidRPr="00A05FC2" w:rsidDel="00393CE7">
                <w:delText>25.8</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3BE910C4" w14:textId="77777777" w:rsidR="00693397" w:rsidRPr="00A05FC2" w:rsidDel="00393CE7" w:rsidRDefault="00693397" w:rsidP="00C04E8D">
            <w:pPr>
              <w:ind w:left="720" w:hanging="720"/>
              <w:rPr>
                <w:del w:id="11168" w:author="Samuel Dent" w:date="2015-11-19T10:54:00Z"/>
              </w:rPr>
            </w:pPr>
            <w:del w:id="11169" w:author="Samuel Dent" w:date="2015-11-19T10:54:00Z">
              <w:r w:rsidRPr="00A05FC2" w:rsidDel="00393CE7">
                <w:delText>23.2</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7734FC87" w14:textId="77777777" w:rsidR="00693397" w:rsidRPr="00A05FC2" w:rsidDel="00393CE7" w:rsidRDefault="00693397" w:rsidP="00C04E8D">
            <w:pPr>
              <w:ind w:left="720" w:hanging="720"/>
              <w:rPr>
                <w:del w:id="11170" w:author="Samuel Dent" w:date="2015-11-19T10:54:00Z"/>
              </w:rPr>
            </w:pPr>
            <w:del w:id="11171" w:author="Samuel Dent" w:date="2015-11-19T10:54:00Z">
              <w:r w:rsidRPr="00A05FC2" w:rsidDel="00393CE7">
                <w:delText>20.6</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46C8B244" w14:textId="77777777" w:rsidR="00693397" w:rsidRPr="00A05FC2" w:rsidDel="00393CE7" w:rsidRDefault="00693397" w:rsidP="00C04E8D">
            <w:pPr>
              <w:ind w:left="720" w:hanging="720"/>
              <w:rPr>
                <w:del w:id="11172" w:author="Samuel Dent" w:date="2015-11-19T10:54:00Z"/>
              </w:rPr>
            </w:pPr>
            <w:del w:id="11173" w:author="Samuel Dent" w:date="2015-11-19T10:54:00Z">
              <w:r w:rsidRPr="00A05FC2" w:rsidDel="00393CE7">
                <w:delText>18.1</w:delText>
              </w:r>
            </w:del>
          </w:p>
        </w:tc>
      </w:tr>
      <w:tr w:rsidR="00693397" w:rsidRPr="00A05FC2" w:rsidDel="00393CE7" w14:paraId="65C89093" w14:textId="77777777" w:rsidTr="00C04E8D">
        <w:trPr>
          <w:trHeight w:val="255"/>
          <w:jc w:val="center"/>
          <w:del w:id="11174" w:author="Samuel Dent" w:date="2015-11-19T10:54:00Z"/>
        </w:trPr>
        <w:tc>
          <w:tcPr>
            <w:tcW w:w="1180" w:type="dxa"/>
            <w:vMerge/>
            <w:tcBorders>
              <w:left w:val="single" w:sz="4" w:space="0" w:color="auto"/>
              <w:right w:val="single" w:sz="4" w:space="0" w:color="auto"/>
            </w:tcBorders>
            <w:vAlign w:val="center"/>
          </w:tcPr>
          <w:p w14:paraId="6A928ED2" w14:textId="77777777" w:rsidR="00693397" w:rsidRPr="00A05FC2" w:rsidDel="00393CE7" w:rsidRDefault="00693397" w:rsidP="00C04E8D">
            <w:pPr>
              <w:ind w:left="720" w:hanging="720"/>
              <w:rPr>
                <w:del w:id="11175" w:author="Samuel Dent" w:date="2015-11-19T10:54:00Z"/>
              </w:rPr>
            </w:pPr>
          </w:p>
        </w:tc>
        <w:tc>
          <w:tcPr>
            <w:tcW w:w="1790" w:type="dxa"/>
            <w:tcBorders>
              <w:top w:val="single" w:sz="4" w:space="0" w:color="auto"/>
              <w:left w:val="nil"/>
              <w:bottom w:val="single" w:sz="4" w:space="0" w:color="auto"/>
              <w:right w:val="single" w:sz="4" w:space="0" w:color="auto"/>
            </w:tcBorders>
            <w:shd w:val="clear" w:color="auto" w:fill="auto"/>
            <w:noWrap/>
            <w:vAlign w:val="bottom"/>
          </w:tcPr>
          <w:p w14:paraId="137E08F3" w14:textId="77777777" w:rsidR="00693397" w:rsidRPr="00A05FC2" w:rsidDel="00393CE7" w:rsidRDefault="00693397" w:rsidP="00C04E8D">
            <w:pPr>
              <w:ind w:left="720" w:hanging="720"/>
              <w:rPr>
                <w:del w:id="11176" w:author="Samuel Dent" w:date="2015-11-19T10:54:00Z"/>
              </w:rPr>
            </w:pPr>
            <w:del w:id="11177" w:author="Samuel Dent" w:date="2015-11-19T10:54:00Z">
              <w:r w:rsidRPr="00A05FC2" w:rsidDel="00393CE7">
                <w:delText xml:space="preserve">Normal </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652A1303" w14:textId="77777777" w:rsidR="00693397" w:rsidRPr="00A05FC2" w:rsidDel="00393CE7" w:rsidRDefault="00693397" w:rsidP="00C04E8D">
            <w:pPr>
              <w:ind w:left="720" w:hanging="720"/>
              <w:rPr>
                <w:del w:id="11178" w:author="Samuel Dent" w:date="2015-11-19T10:54:00Z"/>
              </w:rPr>
            </w:pPr>
            <w:del w:id="11179" w:author="Samuel Dent" w:date="2015-11-19T10:54:00Z">
              <w:r w:rsidRPr="00A05FC2" w:rsidDel="00393CE7">
                <w:delText>21.5</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1A2857E6" w14:textId="77777777" w:rsidR="00693397" w:rsidRPr="00A05FC2" w:rsidDel="00393CE7" w:rsidRDefault="00693397" w:rsidP="00C04E8D">
            <w:pPr>
              <w:ind w:left="720" w:hanging="720"/>
              <w:rPr>
                <w:del w:id="11180" w:author="Samuel Dent" w:date="2015-11-19T10:54:00Z"/>
              </w:rPr>
            </w:pPr>
            <w:del w:id="11181" w:author="Samuel Dent" w:date="2015-11-19T10:54:00Z">
              <w:r w:rsidRPr="00A05FC2" w:rsidDel="00393CE7">
                <w:delText>19.4</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18C0C50F" w14:textId="77777777" w:rsidR="00693397" w:rsidRPr="00A05FC2" w:rsidDel="00393CE7" w:rsidRDefault="00693397" w:rsidP="00C04E8D">
            <w:pPr>
              <w:ind w:left="720" w:hanging="720"/>
              <w:rPr>
                <w:del w:id="11182" w:author="Samuel Dent" w:date="2015-11-19T10:54:00Z"/>
              </w:rPr>
            </w:pPr>
            <w:del w:id="11183" w:author="Samuel Dent" w:date="2015-11-19T10:54:00Z">
              <w:r w:rsidRPr="00A05FC2" w:rsidDel="00393CE7">
                <w:delText>17.2</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36549443" w14:textId="77777777" w:rsidR="00693397" w:rsidRPr="00A05FC2" w:rsidDel="00393CE7" w:rsidRDefault="00693397" w:rsidP="00C04E8D">
            <w:pPr>
              <w:ind w:left="720" w:hanging="720"/>
              <w:rPr>
                <w:del w:id="11184" w:author="Samuel Dent" w:date="2015-11-19T10:54:00Z"/>
              </w:rPr>
            </w:pPr>
            <w:del w:id="11185" w:author="Samuel Dent" w:date="2015-11-19T10:54:00Z">
              <w:r w:rsidRPr="00A05FC2" w:rsidDel="00393CE7">
                <w:delText>15.1</w:delText>
              </w:r>
            </w:del>
          </w:p>
        </w:tc>
      </w:tr>
      <w:tr w:rsidR="00693397" w:rsidRPr="00A05FC2" w:rsidDel="00393CE7" w14:paraId="38026467" w14:textId="77777777" w:rsidTr="00C04E8D">
        <w:trPr>
          <w:trHeight w:val="255"/>
          <w:jc w:val="center"/>
          <w:del w:id="11186" w:author="Samuel Dent" w:date="2015-11-19T10:54:00Z"/>
        </w:trPr>
        <w:tc>
          <w:tcPr>
            <w:tcW w:w="1180" w:type="dxa"/>
            <w:vMerge/>
            <w:tcBorders>
              <w:left w:val="single" w:sz="4" w:space="0" w:color="auto"/>
              <w:bottom w:val="single" w:sz="4" w:space="0" w:color="auto"/>
              <w:right w:val="single" w:sz="4" w:space="0" w:color="auto"/>
            </w:tcBorders>
            <w:vAlign w:val="center"/>
          </w:tcPr>
          <w:p w14:paraId="5A5F471F" w14:textId="77777777" w:rsidR="00693397" w:rsidRPr="00A05FC2" w:rsidDel="00393CE7" w:rsidRDefault="00693397" w:rsidP="00C04E8D">
            <w:pPr>
              <w:ind w:left="720" w:hanging="720"/>
              <w:rPr>
                <w:del w:id="11187" w:author="Samuel Dent" w:date="2015-11-19T10:54:00Z"/>
              </w:rPr>
            </w:pPr>
          </w:p>
        </w:tc>
        <w:tc>
          <w:tcPr>
            <w:tcW w:w="1790" w:type="dxa"/>
            <w:tcBorders>
              <w:top w:val="single" w:sz="4" w:space="0" w:color="auto"/>
              <w:left w:val="nil"/>
              <w:bottom w:val="single" w:sz="4" w:space="0" w:color="auto"/>
              <w:right w:val="single" w:sz="4" w:space="0" w:color="auto"/>
            </w:tcBorders>
            <w:shd w:val="clear" w:color="auto" w:fill="auto"/>
            <w:noWrap/>
            <w:vAlign w:val="bottom"/>
          </w:tcPr>
          <w:p w14:paraId="1438436F" w14:textId="77777777" w:rsidR="00693397" w:rsidRPr="00A05FC2" w:rsidDel="00393CE7" w:rsidRDefault="00693397" w:rsidP="00C04E8D">
            <w:pPr>
              <w:ind w:left="720" w:hanging="720"/>
              <w:rPr>
                <w:del w:id="11188" w:author="Samuel Dent" w:date="2015-11-19T10:54:00Z"/>
              </w:rPr>
            </w:pPr>
            <w:del w:id="11189" w:author="Samuel Dent" w:date="2015-11-19T10:54:00Z">
              <w:r w:rsidRPr="00A05FC2" w:rsidDel="00393CE7">
                <w:delText>Exposed</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4D7FC4A0" w14:textId="77777777" w:rsidR="00693397" w:rsidRPr="00A05FC2" w:rsidDel="00393CE7" w:rsidRDefault="00693397" w:rsidP="00C04E8D">
            <w:pPr>
              <w:ind w:left="720" w:hanging="720"/>
              <w:rPr>
                <w:del w:id="11190" w:author="Samuel Dent" w:date="2015-11-19T10:54:00Z"/>
              </w:rPr>
            </w:pPr>
            <w:del w:id="11191" w:author="Samuel Dent" w:date="2015-11-19T10:54:00Z">
              <w:r w:rsidRPr="00A05FC2" w:rsidDel="00393CE7">
                <w:delText>19.4</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39A71D05" w14:textId="77777777" w:rsidR="00693397" w:rsidRPr="00A05FC2" w:rsidDel="00393CE7" w:rsidRDefault="00693397" w:rsidP="00C04E8D">
            <w:pPr>
              <w:ind w:left="720" w:hanging="720"/>
              <w:rPr>
                <w:del w:id="11192" w:author="Samuel Dent" w:date="2015-11-19T10:54:00Z"/>
              </w:rPr>
            </w:pPr>
            <w:del w:id="11193" w:author="Samuel Dent" w:date="2015-11-19T10:54:00Z">
              <w:r w:rsidRPr="00A05FC2" w:rsidDel="00393CE7">
                <w:delText>17.4</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5B111C0F" w14:textId="77777777" w:rsidR="00693397" w:rsidRPr="00A05FC2" w:rsidDel="00393CE7" w:rsidRDefault="00693397" w:rsidP="00C04E8D">
            <w:pPr>
              <w:ind w:left="720" w:hanging="720"/>
              <w:rPr>
                <w:del w:id="11194" w:author="Samuel Dent" w:date="2015-11-19T10:54:00Z"/>
              </w:rPr>
            </w:pPr>
            <w:del w:id="11195" w:author="Samuel Dent" w:date="2015-11-19T10:54:00Z">
              <w:r w:rsidRPr="00A05FC2" w:rsidDel="00393CE7">
                <w:delText>15.5</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3A6E6416" w14:textId="77777777" w:rsidR="00693397" w:rsidRPr="00A05FC2" w:rsidDel="00393CE7" w:rsidRDefault="00693397" w:rsidP="00C04E8D">
            <w:pPr>
              <w:ind w:left="720" w:hanging="720"/>
              <w:rPr>
                <w:del w:id="11196" w:author="Samuel Dent" w:date="2015-11-19T10:54:00Z"/>
              </w:rPr>
            </w:pPr>
            <w:del w:id="11197" w:author="Samuel Dent" w:date="2015-11-19T10:54:00Z">
              <w:r w:rsidRPr="00A05FC2" w:rsidDel="00393CE7">
                <w:delText>13.5</w:delText>
              </w:r>
            </w:del>
          </w:p>
        </w:tc>
      </w:tr>
    </w:tbl>
    <w:p w14:paraId="4ED2970A" w14:textId="77777777" w:rsidR="00693397" w:rsidRPr="00B41203" w:rsidDel="00282471" w:rsidRDefault="00693397" w:rsidP="00693397">
      <w:pPr>
        <w:ind w:left="720" w:hanging="720"/>
        <w:rPr>
          <w:del w:id="11198" w:author="Samuel Dent" w:date="2015-11-23T05:17:00Z"/>
          <w:rFonts w:cstheme="minorHAnsi"/>
        </w:rPr>
      </w:pPr>
    </w:p>
    <w:p w14:paraId="7FF92961" w14:textId="77777777" w:rsidR="00693397" w:rsidRDefault="00693397" w:rsidP="00693397">
      <w:pPr>
        <w:ind w:left="720" w:hanging="720"/>
        <w:rPr>
          <w:ins w:id="11199" w:author="Samuel Dent" w:date="2015-11-19T10:55:00Z"/>
          <w:rFonts w:cstheme="minorHAnsi"/>
        </w:rPr>
      </w:pPr>
    </w:p>
    <w:p w14:paraId="14B56AC6" w14:textId="77777777" w:rsidR="00693397" w:rsidRPr="000B7BB6" w:rsidRDefault="00693397" w:rsidP="00693397">
      <w:pPr>
        <w:widowControl/>
        <w:ind w:firstLine="720"/>
        <w:jc w:val="left"/>
        <w:rPr>
          <w:rFonts w:cstheme="minorHAnsi"/>
        </w:rPr>
      </w:pPr>
      <w:r w:rsidRPr="000B7BB6">
        <w:rPr>
          <w:rFonts w:cstheme="minorHAnsi"/>
        </w:rPr>
        <w:t>HDD</w:t>
      </w:r>
      <w:r w:rsidRPr="000B7BB6">
        <w:rPr>
          <w:rFonts w:cstheme="minorHAnsi"/>
        </w:rPr>
        <w:tab/>
      </w:r>
      <w:r w:rsidRPr="000B7BB6">
        <w:rPr>
          <w:rFonts w:cstheme="minorHAnsi"/>
        </w:rPr>
        <w:tab/>
        <w:t>= Heating Degree Days</w:t>
      </w:r>
    </w:p>
    <w:p w14:paraId="0ECDDD36" w14:textId="77777777" w:rsidR="00693397" w:rsidRDefault="00693397" w:rsidP="00693397">
      <w:pPr>
        <w:ind w:left="720" w:hanging="720"/>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864"/>
      </w:r>
      <w:r w:rsidRPr="00B41203">
        <w:rPr>
          <w:rFonts w:cstheme="minorHAnsi"/>
        </w:rPr>
        <w:t>:</w:t>
      </w:r>
    </w:p>
    <w:tbl>
      <w:tblPr>
        <w:tblW w:w="2632" w:type="dxa"/>
        <w:jc w:val="center"/>
        <w:tblLook w:val="04A0" w:firstRow="1" w:lastRow="0" w:firstColumn="1" w:lastColumn="0" w:noHBand="0" w:noVBand="1"/>
        <w:tblPrChange w:id="11200" w:author="Samuel Dent" w:date="2015-11-19T10:56:00Z">
          <w:tblPr>
            <w:tblW w:w="3554" w:type="dxa"/>
            <w:jc w:val="center"/>
            <w:tblLook w:val="04A0" w:firstRow="1" w:lastRow="0" w:firstColumn="1" w:lastColumn="0" w:noHBand="0" w:noVBand="1"/>
          </w:tblPr>
        </w:tblPrChange>
      </w:tblPr>
      <w:tblGrid>
        <w:gridCol w:w="1710"/>
        <w:gridCol w:w="922"/>
        <w:tblGridChange w:id="11201">
          <w:tblGrid>
            <w:gridCol w:w="1710"/>
            <w:gridCol w:w="922"/>
          </w:tblGrid>
        </w:tblGridChange>
      </w:tblGrid>
      <w:tr w:rsidR="00693397" w:rsidRPr="00A05FC2" w14:paraId="39EB0FF1" w14:textId="77777777" w:rsidTr="00C04E8D">
        <w:trPr>
          <w:trHeight w:val="270"/>
          <w:jc w:val="center"/>
          <w:trPrChange w:id="11202" w:author="Samuel Dent" w:date="2015-11-19T10:56:00Z">
            <w:trPr>
              <w:trHeight w:val="270"/>
              <w:jc w:val="center"/>
            </w:trPr>
          </w:trPrChange>
        </w:trPr>
        <w:tc>
          <w:tcPr>
            <w:tcW w:w="1710" w:type="dxa"/>
            <w:tcBorders>
              <w:top w:val="single" w:sz="8" w:space="0" w:color="auto"/>
              <w:left w:val="single" w:sz="8" w:space="0" w:color="auto"/>
              <w:bottom w:val="single" w:sz="8" w:space="0" w:color="auto"/>
              <w:right w:val="single" w:sz="4" w:space="0" w:color="auto"/>
            </w:tcBorders>
            <w:shd w:val="clear" w:color="auto" w:fill="7F7F7F" w:themeFill="text1" w:themeFillTint="80"/>
            <w:vAlign w:val="center"/>
            <w:tcPrChange w:id="11203" w:author="Samuel Dent" w:date="2015-11-19T10:56:00Z">
              <w:tcPr>
                <w:tcW w:w="1710" w:type="dxa"/>
                <w:tcBorders>
                  <w:top w:val="single" w:sz="8" w:space="0" w:color="auto"/>
                  <w:left w:val="single" w:sz="8" w:space="0" w:color="auto"/>
                  <w:bottom w:val="single" w:sz="8" w:space="0" w:color="auto"/>
                  <w:right w:val="single" w:sz="4" w:space="0" w:color="auto"/>
                </w:tcBorders>
                <w:shd w:val="clear" w:color="auto" w:fill="7F7F7F" w:themeFill="text1" w:themeFillTint="80"/>
                <w:vAlign w:val="center"/>
              </w:tcPr>
            </w:tcPrChange>
          </w:tcPr>
          <w:p w14:paraId="0AAC2BB3" w14:textId="77777777" w:rsidR="00693397" w:rsidRPr="000B7BB6" w:rsidRDefault="00693397" w:rsidP="00C04E8D">
            <w:pPr>
              <w:jc w:val="center"/>
              <w:rPr>
                <w:rFonts w:cstheme="minorHAnsi"/>
                <w:b/>
                <w:color w:val="FFFFFF" w:themeColor="background1"/>
              </w:rPr>
            </w:pPr>
            <w:r w:rsidRPr="000B7BB6">
              <w:rPr>
                <w:rFonts w:cstheme="minorHAnsi"/>
                <w:b/>
                <w:color w:val="FFFFFF" w:themeColor="background1"/>
              </w:rPr>
              <w:t>Climate Zone</w:t>
            </w:r>
          </w:p>
          <w:p w14:paraId="0A1525A8" w14:textId="77777777" w:rsidR="00693397" w:rsidRPr="000B7BB6" w:rsidRDefault="00693397" w:rsidP="00C04E8D">
            <w:pPr>
              <w:jc w:val="center"/>
              <w:rPr>
                <w:rFonts w:cstheme="minorHAnsi"/>
                <w:b/>
                <w:color w:val="FFFFFF" w:themeColor="background1"/>
              </w:rPr>
            </w:pPr>
            <w:r w:rsidRPr="000B7BB6">
              <w:rPr>
                <w:rFonts w:cstheme="minorHAnsi"/>
                <w:b/>
                <w:color w:val="FFFFFF" w:themeColor="background1"/>
              </w:rPr>
              <w:t>(City based upon)</w:t>
            </w:r>
          </w:p>
        </w:tc>
        <w:tc>
          <w:tcPr>
            <w:tcW w:w="922" w:type="dxa"/>
            <w:tcBorders>
              <w:top w:val="single" w:sz="4" w:space="0" w:color="auto"/>
              <w:left w:val="nil"/>
              <w:bottom w:val="single" w:sz="4" w:space="0" w:color="auto"/>
              <w:right w:val="single" w:sz="4" w:space="0" w:color="auto"/>
            </w:tcBorders>
            <w:shd w:val="clear" w:color="auto" w:fill="7F7F7F" w:themeFill="text1" w:themeFillTint="80"/>
            <w:vAlign w:val="center"/>
            <w:tcPrChange w:id="11204" w:author="Samuel Dent" w:date="2015-11-19T10:56:00Z">
              <w:tcPr>
                <w:tcW w:w="922" w:type="dxa"/>
                <w:tcBorders>
                  <w:top w:val="single" w:sz="8" w:space="0" w:color="auto"/>
                  <w:left w:val="nil"/>
                  <w:bottom w:val="single" w:sz="8" w:space="0" w:color="auto"/>
                  <w:right w:val="nil"/>
                </w:tcBorders>
                <w:shd w:val="clear" w:color="auto" w:fill="7F7F7F" w:themeFill="text1" w:themeFillTint="80"/>
                <w:vAlign w:val="center"/>
              </w:tcPr>
            </w:tcPrChange>
          </w:tcPr>
          <w:p w14:paraId="68525746" w14:textId="77777777" w:rsidR="00693397" w:rsidRPr="000B7BB6" w:rsidRDefault="00693397" w:rsidP="00C04E8D">
            <w:pPr>
              <w:jc w:val="center"/>
              <w:rPr>
                <w:rFonts w:cstheme="minorHAnsi"/>
                <w:b/>
                <w:color w:val="FFFFFF" w:themeColor="background1"/>
              </w:rPr>
            </w:pPr>
            <w:ins w:id="11205" w:author="Samuel Dent" w:date="2015-11-19T10:56:00Z">
              <w:r>
                <w:rPr>
                  <w:rFonts w:cstheme="minorHAnsi"/>
                  <w:b/>
                  <w:color w:val="FFFFFF" w:themeColor="background1"/>
                </w:rPr>
                <w:t>HDD 60</w:t>
              </w:r>
            </w:ins>
          </w:p>
        </w:tc>
      </w:tr>
      <w:tr w:rsidR="00693397" w:rsidRPr="00A05FC2" w14:paraId="09F4EF3F" w14:textId="77777777" w:rsidTr="00C04E8D">
        <w:trPr>
          <w:trHeight w:val="270"/>
          <w:jc w:val="center"/>
          <w:trPrChange w:id="11206" w:author="Samuel Dent" w:date="2015-11-19T10:56:00Z">
            <w:trPr>
              <w:trHeight w:val="270"/>
              <w:jc w:val="center"/>
            </w:trPr>
          </w:trPrChange>
        </w:trPr>
        <w:tc>
          <w:tcPr>
            <w:tcW w:w="1710" w:type="dxa"/>
            <w:tcBorders>
              <w:top w:val="single" w:sz="8" w:space="0" w:color="auto"/>
              <w:left w:val="single" w:sz="8" w:space="0" w:color="auto"/>
              <w:bottom w:val="single" w:sz="8" w:space="0" w:color="auto"/>
              <w:right w:val="single" w:sz="4" w:space="0" w:color="auto"/>
            </w:tcBorders>
            <w:vAlign w:val="center"/>
            <w:tcPrChange w:id="11207" w:author="Samuel Dent" w:date="2015-11-19T10:56:00Z">
              <w:tcPr>
                <w:tcW w:w="1710" w:type="dxa"/>
                <w:tcBorders>
                  <w:top w:val="single" w:sz="8" w:space="0" w:color="auto"/>
                  <w:left w:val="single" w:sz="8" w:space="0" w:color="auto"/>
                  <w:bottom w:val="single" w:sz="8" w:space="0" w:color="auto"/>
                  <w:right w:val="single" w:sz="4" w:space="0" w:color="auto"/>
                </w:tcBorders>
                <w:vAlign w:val="center"/>
              </w:tcPr>
            </w:tcPrChange>
          </w:tcPr>
          <w:p w14:paraId="09CF5F87" w14:textId="77777777" w:rsidR="00693397" w:rsidRPr="00A05FC2" w:rsidRDefault="00693397" w:rsidP="00C04E8D">
            <w:r w:rsidRPr="00A05FC2">
              <w:t>1 (Rockford)</w:t>
            </w:r>
          </w:p>
        </w:tc>
        <w:tc>
          <w:tcPr>
            <w:tcW w:w="922" w:type="dxa"/>
            <w:tcBorders>
              <w:top w:val="single" w:sz="4" w:space="0" w:color="auto"/>
              <w:left w:val="nil"/>
              <w:bottom w:val="single" w:sz="4" w:space="0" w:color="auto"/>
              <w:right w:val="single" w:sz="4" w:space="0" w:color="auto"/>
            </w:tcBorders>
            <w:tcPrChange w:id="11208" w:author="Samuel Dent" w:date="2015-11-19T10:56:00Z">
              <w:tcPr>
                <w:tcW w:w="922" w:type="dxa"/>
                <w:tcBorders>
                  <w:top w:val="single" w:sz="8" w:space="0" w:color="auto"/>
                  <w:left w:val="nil"/>
                  <w:bottom w:val="single" w:sz="8" w:space="0" w:color="auto"/>
                  <w:right w:val="nil"/>
                </w:tcBorders>
              </w:tcPr>
            </w:tcPrChange>
          </w:tcPr>
          <w:p w14:paraId="739082C0" w14:textId="77777777" w:rsidR="00693397" w:rsidRDefault="00693397">
            <w:pPr>
              <w:jc w:val="center"/>
              <w:pPrChange w:id="11209" w:author="Samuel Dent" w:date="2015-11-19T10:56:00Z">
                <w:pPr/>
              </w:pPrChange>
            </w:pPr>
            <w:ins w:id="11210" w:author="Samuel Dent" w:date="2015-11-19T10:56:00Z">
              <w:r>
                <w:t>5,352</w:t>
              </w:r>
            </w:ins>
          </w:p>
        </w:tc>
      </w:tr>
      <w:tr w:rsidR="00693397" w:rsidRPr="00A05FC2" w14:paraId="768EFE25" w14:textId="77777777" w:rsidTr="00C04E8D">
        <w:trPr>
          <w:trHeight w:val="270"/>
          <w:jc w:val="center"/>
          <w:trPrChange w:id="11211" w:author="Samuel Dent" w:date="2015-11-19T10:56:00Z">
            <w:trPr>
              <w:trHeight w:val="270"/>
              <w:jc w:val="center"/>
            </w:trPr>
          </w:trPrChange>
        </w:trPr>
        <w:tc>
          <w:tcPr>
            <w:tcW w:w="1710" w:type="dxa"/>
            <w:tcBorders>
              <w:top w:val="single" w:sz="8" w:space="0" w:color="auto"/>
              <w:left w:val="single" w:sz="8" w:space="0" w:color="auto"/>
              <w:bottom w:val="single" w:sz="8" w:space="0" w:color="auto"/>
              <w:right w:val="single" w:sz="4" w:space="0" w:color="auto"/>
            </w:tcBorders>
            <w:vAlign w:val="center"/>
            <w:tcPrChange w:id="11212" w:author="Samuel Dent" w:date="2015-11-19T10:56:00Z">
              <w:tcPr>
                <w:tcW w:w="1710" w:type="dxa"/>
                <w:tcBorders>
                  <w:top w:val="single" w:sz="8" w:space="0" w:color="auto"/>
                  <w:left w:val="single" w:sz="8" w:space="0" w:color="auto"/>
                  <w:bottom w:val="single" w:sz="8" w:space="0" w:color="auto"/>
                  <w:right w:val="single" w:sz="4" w:space="0" w:color="auto"/>
                </w:tcBorders>
                <w:vAlign w:val="center"/>
              </w:tcPr>
            </w:tcPrChange>
          </w:tcPr>
          <w:p w14:paraId="148B0228" w14:textId="77777777" w:rsidR="00693397" w:rsidRPr="00A05FC2" w:rsidRDefault="00693397" w:rsidP="00C04E8D">
            <w:r w:rsidRPr="00A05FC2">
              <w:t>2 (Chicago)</w:t>
            </w:r>
          </w:p>
        </w:tc>
        <w:tc>
          <w:tcPr>
            <w:tcW w:w="922" w:type="dxa"/>
            <w:tcBorders>
              <w:top w:val="single" w:sz="4" w:space="0" w:color="auto"/>
              <w:left w:val="nil"/>
              <w:bottom w:val="single" w:sz="4" w:space="0" w:color="auto"/>
              <w:right w:val="single" w:sz="4" w:space="0" w:color="auto"/>
            </w:tcBorders>
            <w:tcPrChange w:id="11213" w:author="Samuel Dent" w:date="2015-11-19T10:56:00Z">
              <w:tcPr>
                <w:tcW w:w="922" w:type="dxa"/>
                <w:tcBorders>
                  <w:top w:val="single" w:sz="8" w:space="0" w:color="auto"/>
                  <w:left w:val="nil"/>
                  <w:bottom w:val="single" w:sz="8" w:space="0" w:color="auto"/>
                  <w:right w:val="nil"/>
                </w:tcBorders>
              </w:tcPr>
            </w:tcPrChange>
          </w:tcPr>
          <w:p w14:paraId="33DE69D6" w14:textId="77777777" w:rsidR="00693397" w:rsidRDefault="00693397">
            <w:pPr>
              <w:jc w:val="center"/>
              <w:pPrChange w:id="11214" w:author="Samuel Dent" w:date="2015-11-19T10:56:00Z">
                <w:pPr/>
              </w:pPrChange>
            </w:pPr>
            <w:ins w:id="11215" w:author="Samuel Dent" w:date="2015-11-19T10:56:00Z">
              <w:r>
                <w:t>5,113</w:t>
              </w:r>
            </w:ins>
          </w:p>
        </w:tc>
      </w:tr>
      <w:tr w:rsidR="00693397" w:rsidRPr="00A05FC2" w14:paraId="6766E4A1" w14:textId="77777777" w:rsidTr="00C04E8D">
        <w:trPr>
          <w:trHeight w:val="270"/>
          <w:jc w:val="center"/>
          <w:trPrChange w:id="11216" w:author="Samuel Dent" w:date="2015-11-19T10:56:00Z">
            <w:trPr>
              <w:trHeight w:val="270"/>
              <w:jc w:val="center"/>
            </w:trPr>
          </w:trPrChange>
        </w:trPr>
        <w:tc>
          <w:tcPr>
            <w:tcW w:w="1710" w:type="dxa"/>
            <w:tcBorders>
              <w:top w:val="single" w:sz="8" w:space="0" w:color="auto"/>
              <w:left w:val="single" w:sz="8" w:space="0" w:color="auto"/>
              <w:bottom w:val="single" w:sz="8" w:space="0" w:color="auto"/>
              <w:right w:val="single" w:sz="4" w:space="0" w:color="auto"/>
            </w:tcBorders>
            <w:vAlign w:val="center"/>
            <w:tcPrChange w:id="11217" w:author="Samuel Dent" w:date="2015-11-19T10:56:00Z">
              <w:tcPr>
                <w:tcW w:w="1710" w:type="dxa"/>
                <w:tcBorders>
                  <w:top w:val="single" w:sz="8" w:space="0" w:color="auto"/>
                  <w:left w:val="single" w:sz="8" w:space="0" w:color="auto"/>
                  <w:bottom w:val="single" w:sz="8" w:space="0" w:color="auto"/>
                  <w:right w:val="single" w:sz="4" w:space="0" w:color="auto"/>
                </w:tcBorders>
                <w:vAlign w:val="center"/>
              </w:tcPr>
            </w:tcPrChange>
          </w:tcPr>
          <w:p w14:paraId="66B8D59D" w14:textId="77777777" w:rsidR="00693397" w:rsidRPr="00A05FC2" w:rsidRDefault="00693397" w:rsidP="00C04E8D">
            <w:r w:rsidRPr="00A05FC2">
              <w:t>3 (Springfield)</w:t>
            </w:r>
          </w:p>
        </w:tc>
        <w:tc>
          <w:tcPr>
            <w:tcW w:w="922" w:type="dxa"/>
            <w:tcBorders>
              <w:top w:val="single" w:sz="4" w:space="0" w:color="auto"/>
              <w:left w:val="nil"/>
              <w:bottom w:val="single" w:sz="4" w:space="0" w:color="auto"/>
              <w:right w:val="single" w:sz="4" w:space="0" w:color="auto"/>
            </w:tcBorders>
            <w:tcPrChange w:id="11218" w:author="Samuel Dent" w:date="2015-11-19T10:56:00Z">
              <w:tcPr>
                <w:tcW w:w="922" w:type="dxa"/>
                <w:tcBorders>
                  <w:top w:val="single" w:sz="8" w:space="0" w:color="auto"/>
                  <w:left w:val="nil"/>
                  <w:bottom w:val="single" w:sz="8" w:space="0" w:color="auto"/>
                  <w:right w:val="nil"/>
                </w:tcBorders>
              </w:tcPr>
            </w:tcPrChange>
          </w:tcPr>
          <w:p w14:paraId="5BE7D1C2" w14:textId="77777777" w:rsidR="00693397" w:rsidRDefault="00693397">
            <w:pPr>
              <w:jc w:val="center"/>
              <w:pPrChange w:id="11219" w:author="Samuel Dent" w:date="2015-11-19T10:56:00Z">
                <w:pPr/>
              </w:pPrChange>
            </w:pPr>
            <w:ins w:id="11220" w:author="Samuel Dent" w:date="2015-11-19T10:56:00Z">
              <w:r>
                <w:t>4,379</w:t>
              </w:r>
            </w:ins>
          </w:p>
        </w:tc>
      </w:tr>
      <w:tr w:rsidR="00693397" w:rsidRPr="00A05FC2" w14:paraId="10BD10CE" w14:textId="77777777" w:rsidTr="00C04E8D">
        <w:trPr>
          <w:trHeight w:val="270"/>
          <w:jc w:val="center"/>
          <w:trPrChange w:id="11221" w:author="Samuel Dent" w:date="2015-11-19T10:56:00Z">
            <w:trPr>
              <w:trHeight w:val="270"/>
              <w:jc w:val="center"/>
            </w:trPr>
          </w:trPrChange>
        </w:trPr>
        <w:tc>
          <w:tcPr>
            <w:tcW w:w="1710" w:type="dxa"/>
            <w:tcBorders>
              <w:top w:val="single" w:sz="8" w:space="0" w:color="auto"/>
              <w:left w:val="single" w:sz="8" w:space="0" w:color="auto"/>
              <w:bottom w:val="single" w:sz="8" w:space="0" w:color="auto"/>
              <w:right w:val="single" w:sz="4" w:space="0" w:color="auto"/>
            </w:tcBorders>
            <w:vAlign w:val="center"/>
            <w:tcPrChange w:id="11222" w:author="Samuel Dent" w:date="2015-11-19T10:56:00Z">
              <w:tcPr>
                <w:tcW w:w="1710" w:type="dxa"/>
                <w:tcBorders>
                  <w:top w:val="single" w:sz="8" w:space="0" w:color="auto"/>
                  <w:left w:val="single" w:sz="8" w:space="0" w:color="auto"/>
                  <w:bottom w:val="single" w:sz="8" w:space="0" w:color="auto"/>
                  <w:right w:val="single" w:sz="4" w:space="0" w:color="auto"/>
                </w:tcBorders>
                <w:vAlign w:val="center"/>
              </w:tcPr>
            </w:tcPrChange>
          </w:tcPr>
          <w:p w14:paraId="715DD691" w14:textId="77777777" w:rsidR="00693397" w:rsidRPr="00A05FC2" w:rsidRDefault="00693397" w:rsidP="00C04E8D">
            <w:r w:rsidRPr="00A05FC2">
              <w:t>4 (Belleville)</w:t>
            </w:r>
          </w:p>
        </w:tc>
        <w:tc>
          <w:tcPr>
            <w:tcW w:w="922" w:type="dxa"/>
            <w:tcBorders>
              <w:top w:val="single" w:sz="4" w:space="0" w:color="auto"/>
              <w:left w:val="nil"/>
              <w:bottom w:val="single" w:sz="4" w:space="0" w:color="auto"/>
              <w:right w:val="single" w:sz="4" w:space="0" w:color="auto"/>
            </w:tcBorders>
            <w:tcPrChange w:id="11223" w:author="Samuel Dent" w:date="2015-11-19T10:56:00Z">
              <w:tcPr>
                <w:tcW w:w="922" w:type="dxa"/>
                <w:tcBorders>
                  <w:top w:val="single" w:sz="8" w:space="0" w:color="auto"/>
                  <w:left w:val="nil"/>
                  <w:bottom w:val="single" w:sz="8" w:space="0" w:color="auto"/>
                  <w:right w:val="nil"/>
                </w:tcBorders>
              </w:tcPr>
            </w:tcPrChange>
          </w:tcPr>
          <w:p w14:paraId="37FD6FF6" w14:textId="77777777" w:rsidR="00693397" w:rsidRDefault="00693397">
            <w:pPr>
              <w:jc w:val="center"/>
              <w:pPrChange w:id="11224" w:author="Samuel Dent" w:date="2015-11-19T10:56:00Z">
                <w:pPr/>
              </w:pPrChange>
            </w:pPr>
            <w:ins w:id="11225" w:author="Samuel Dent" w:date="2015-11-19T10:56:00Z">
              <w:r>
                <w:t>3,378</w:t>
              </w:r>
            </w:ins>
          </w:p>
        </w:tc>
      </w:tr>
      <w:tr w:rsidR="00693397" w:rsidRPr="00A05FC2" w14:paraId="61C2687A" w14:textId="77777777" w:rsidTr="00C04E8D">
        <w:trPr>
          <w:trHeight w:val="270"/>
          <w:jc w:val="center"/>
          <w:trPrChange w:id="11226" w:author="Samuel Dent" w:date="2015-11-19T10:56:00Z">
            <w:trPr>
              <w:trHeight w:val="270"/>
              <w:jc w:val="center"/>
            </w:trPr>
          </w:trPrChange>
        </w:trPr>
        <w:tc>
          <w:tcPr>
            <w:tcW w:w="1710" w:type="dxa"/>
            <w:tcBorders>
              <w:top w:val="single" w:sz="8" w:space="0" w:color="auto"/>
              <w:left w:val="single" w:sz="8" w:space="0" w:color="auto"/>
              <w:bottom w:val="single" w:sz="8" w:space="0" w:color="auto"/>
              <w:right w:val="single" w:sz="4" w:space="0" w:color="auto"/>
            </w:tcBorders>
            <w:vAlign w:val="center"/>
            <w:tcPrChange w:id="11227" w:author="Samuel Dent" w:date="2015-11-19T10:56:00Z">
              <w:tcPr>
                <w:tcW w:w="1710" w:type="dxa"/>
                <w:tcBorders>
                  <w:top w:val="single" w:sz="8" w:space="0" w:color="auto"/>
                  <w:left w:val="single" w:sz="8" w:space="0" w:color="auto"/>
                  <w:bottom w:val="single" w:sz="8" w:space="0" w:color="auto"/>
                  <w:right w:val="single" w:sz="4" w:space="0" w:color="auto"/>
                </w:tcBorders>
                <w:vAlign w:val="center"/>
              </w:tcPr>
            </w:tcPrChange>
          </w:tcPr>
          <w:p w14:paraId="403A598C" w14:textId="77777777" w:rsidR="00693397" w:rsidRPr="00A05FC2" w:rsidRDefault="00693397" w:rsidP="00C04E8D">
            <w:r w:rsidRPr="00A05FC2">
              <w:t>5 (Marion)</w:t>
            </w:r>
          </w:p>
        </w:tc>
        <w:tc>
          <w:tcPr>
            <w:tcW w:w="922" w:type="dxa"/>
            <w:tcBorders>
              <w:top w:val="single" w:sz="4" w:space="0" w:color="auto"/>
              <w:left w:val="nil"/>
              <w:bottom w:val="single" w:sz="4" w:space="0" w:color="auto"/>
              <w:right w:val="single" w:sz="4" w:space="0" w:color="auto"/>
            </w:tcBorders>
            <w:tcPrChange w:id="11228" w:author="Samuel Dent" w:date="2015-11-19T10:56:00Z">
              <w:tcPr>
                <w:tcW w:w="922" w:type="dxa"/>
                <w:tcBorders>
                  <w:top w:val="single" w:sz="8" w:space="0" w:color="auto"/>
                  <w:left w:val="nil"/>
                  <w:bottom w:val="single" w:sz="8" w:space="0" w:color="auto"/>
                  <w:right w:val="nil"/>
                </w:tcBorders>
              </w:tcPr>
            </w:tcPrChange>
          </w:tcPr>
          <w:p w14:paraId="198A17DE" w14:textId="77777777" w:rsidR="00693397" w:rsidRDefault="00693397">
            <w:pPr>
              <w:jc w:val="center"/>
              <w:pPrChange w:id="11229" w:author="Samuel Dent" w:date="2015-11-19T10:56:00Z">
                <w:pPr/>
              </w:pPrChange>
            </w:pPr>
            <w:ins w:id="11230" w:author="Samuel Dent" w:date="2015-11-19T10:56:00Z">
              <w:r>
                <w:t>3,438</w:t>
              </w:r>
            </w:ins>
          </w:p>
        </w:tc>
      </w:tr>
    </w:tbl>
    <w:p w14:paraId="7A2EFF70" w14:textId="77777777" w:rsidR="00693397" w:rsidRPr="00B41203" w:rsidRDefault="00693397" w:rsidP="00693397">
      <w:pPr>
        <w:ind w:left="720" w:firstLine="720"/>
        <w:rPr>
          <w:rFonts w:cstheme="minorHAnsi"/>
        </w:rPr>
      </w:pPr>
    </w:p>
    <w:p w14:paraId="780A53D6" w14:textId="77777777" w:rsidR="00693397" w:rsidRPr="000B7BB6" w:rsidRDefault="00693397" w:rsidP="00693397">
      <w:pPr>
        <w:ind w:left="720"/>
        <w:rPr>
          <w:rFonts w:cstheme="minorHAnsi"/>
        </w:rPr>
      </w:pPr>
      <w:proofErr w:type="gramStart"/>
      <w:r w:rsidRPr="000B7BB6">
        <w:rPr>
          <w:rFonts w:cstheme="minorHAnsi"/>
        </w:rPr>
        <w:t>ηHeat</w:t>
      </w:r>
      <w:proofErr w:type="gramEnd"/>
      <w:r w:rsidRPr="000B7BB6">
        <w:rPr>
          <w:rFonts w:cstheme="minorHAnsi"/>
        </w:rPr>
        <w:tab/>
      </w:r>
      <w:r w:rsidRPr="000B7BB6">
        <w:rPr>
          <w:rFonts w:cstheme="minorHAnsi"/>
        </w:rPr>
        <w:tab/>
        <w:t>= Efficiency of heating system</w:t>
      </w:r>
    </w:p>
    <w:p w14:paraId="3F3F252A" w14:textId="77777777" w:rsidR="00693397" w:rsidRPr="000B7BB6" w:rsidRDefault="00693397" w:rsidP="00693397">
      <w:pPr>
        <w:ind w:left="1440" w:firstLine="720"/>
        <w:rPr>
          <w:rFonts w:cstheme="minorHAnsi"/>
        </w:rPr>
      </w:pPr>
      <w:r w:rsidRPr="000B7BB6">
        <w:rPr>
          <w:rFonts w:cstheme="minorHAnsi"/>
        </w:rPr>
        <w:t>= Equipment efficiency * distribution efficiency</w:t>
      </w:r>
    </w:p>
    <w:p w14:paraId="74818FCD" w14:textId="77777777" w:rsidR="00693397" w:rsidRPr="000B7BB6" w:rsidRDefault="00693397" w:rsidP="00693397">
      <w:pPr>
        <w:ind w:left="1440" w:firstLine="720"/>
        <w:rPr>
          <w:rFonts w:cstheme="minorHAnsi"/>
        </w:rPr>
      </w:pPr>
      <w:r w:rsidRPr="000B7BB6">
        <w:rPr>
          <w:rFonts w:cstheme="minorHAnsi"/>
        </w:rPr>
        <w:t>= Actual</w:t>
      </w:r>
      <w:r w:rsidRPr="000B7BB6">
        <w:rPr>
          <w:rStyle w:val="FootnoteReference"/>
          <w:rFonts w:eastAsiaTheme="minorEastAsia"/>
        </w:rPr>
        <w:footnoteReference w:id="865"/>
      </w:r>
      <w:r w:rsidRPr="00B41203">
        <w:rPr>
          <w:rFonts w:cstheme="minorHAnsi"/>
        </w:rPr>
        <w:t xml:space="preserve">. If not available use </w:t>
      </w:r>
      <w:del w:id="11231" w:author="Samuel Dent" w:date="2015-11-19T09:03:00Z">
        <w:r w:rsidRPr="000B7BB6" w:rsidDel="00DF494D">
          <w:rPr>
            <w:rFonts w:cstheme="minorHAnsi"/>
            <w:noProof/>
          </w:rPr>
          <w:delText>70</w:delText>
        </w:r>
      </w:del>
      <w:ins w:id="11232" w:author="Samuel Dent" w:date="2015-11-19T09:03:00Z">
        <w:r w:rsidRPr="000B7BB6">
          <w:rPr>
            <w:rFonts w:cstheme="minorHAnsi"/>
            <w:noProof/>
          </w:rPr>
          <w:t>7</w:t>
        </w:r>
        <w:r>
          <w:rPr>
            <w:rFonts w:cstheme="minorHAnsi"/>
            <w:noProof/>
          </w:rPr>
          <w:t>2</w:t>
        </w:r>
      </w:ins>
      <w:r w:rsidRPr="000B7BB6">
        <w:rPr>
          <w:rFonts w:cstheme="minorHAnsi"/>
          <w:noProof/>
        </w:rPr>
        <w:t>%</w:t>
      </w:r>
      <w:r w:rsidRPr="000B7BB6">
        <w:rPr>
          <w:rStyle w:val="FootnoteReference"/>
          <w:rFonts w:eastAsiaTheme="minorEastAsia"/>
          <w:noProof/>
        </w:rPr>
        <w:footnoteReference w:id="866"/>
      </w:r>
      <w:r w:rsidRPr="00B41203">
        <w:rPr>
          <w:rFonts w:cstheme="minorHAnsi"/>
          <w:noProof/>
        </w:rPr>
        <w:t>.</w:t>
      </w:r>
    </w:p>
    <w:p w14:paraId="2976999E" w14:textId="77777777" w:rsidR="00693397" w:rsidRDefault="00693397">
      <w:pPr>
        <w:rPr>
          <w:ins w:id="11239" w:author="Samuel Dent" w:date="2015-11-19T09:22:00Z"/>
          <w:rFonts w:cstheme="minorHAnsi"/>
        </w:rPr>
        <w:pPrChange w:id="11240" w:author="Samuel Dent" w:date="2015-11-19T09:22:00Z">
          <w:pPr>
            <w:ind w:left="1440" w:firstLine="720"/>
          </w:pPr>
        </w:pPrChange>
      </w:pPr>
    </w:p>
    <w:p w14:paraId="45F01CD6" w14:textId="77777777" w:rsidR="00693397" w:rsidRPr="000B7BB6" w:rsidRDefault="00693397">
      <w:pPr>
        <w:ind w:firstLine="720"/>
        <w:rPr>
          <w:rFonts w:cstheme="minorHAnsi"/>
        </w:rPr>
        <w:pPrChange w:id="11241" w:author="Samuel Dent" w:date="2015-11-19T09:22:00Z">
          <w:pPr>
            <w:ind w:left="1440" w:firstLine="720"/>
          </w:pPr>
        </w:pPrChange>
      </w:pPr>
      <w:r w:rsidRPr="000B7BB6">
        <w:rPr>
          <w:rFonts w:cstheme="minorHAnsi"/>
        </w:rPr>
        <w:t>Other factors as defined above</w:t>
      </w:r>
    </w:p>
    <w:p w14:paraId="278F20CD" w14:textId="77777777" w:rsidR="00693397" w:rsidRDefault="00693397" w:rsidP="00693397">
      <w:pPr>
        <w:rPr>
          <w:rFonts w:cstheme="minorHAnsi"/>
        </w:rPr>
      </w:pPr>
    </w:p>
    <w:p w14:paraId="38EA10E5" w14:textId="77777777" w:rsidR="00693397" w:rsidRDefault="00693397" w:rsidP="00693397">
      <w:pPr>
        <w:rPr>
          <w:rFonts w:cstheme="minorHAnsi"/>
        </w:rPr>
      </w:pPr>
      <w:r w:rsidRPr="00B41203">
        <w:rPr>
          <w:rFonts w:cstheme="minorHAnsi"/>
          <w:noProof/>
        </w:rPr>
        <w:lastRenderedPageBreak/>
        <mc:AlternateContent>
          <mc:Choice Requires="wps">
            <w:drawing>
              <wp:inline distT="0" distB="0" distL="0" distR="0" wp14:anchorId="785EF81E" wp14:editId="6E6182B8">
                <wp:extent cx="5895190" cy="925033"/>
                <wp:effectExtent l="0" t="0" r="10795" b="27940"/>
                <wp:docPr id="3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190" cy="925033"/>
                        </a:xfrm>
                        <a:prstGeom prst="rect">
                          <a:avLst/>
                        </a:prstGeom>
                        <a:solidFill>
                          <a:srgbClr val="FFFFFF"/>
                        </a:solidFill>
                        <a:ln w="9525">
                          <a:solidFill>
                            <a:srgbClr val="000000"/>
                          </a:solidFill>
                          <a:miter lim="800000"/>
                          <a:headEnd/>
                          <a:tailEnd/>
                        </a:ln>
                      </wps:spPr>
                      <wps:txbx>
                        <w:txbxContent>
                          <w:p w14:paraId="5CFB1DC9" w14:textId="77777777" w:rsidR="00F60751" w:rsidRPr="002F2634" w:rsidRDefault="00F60751" w:rsidP="00693397">
                            <w:pPr>
                              <w:rPr>
                                <w:rFonts w:cstheme="minorHAnsi"/>
                              </w:rPr>
                            </w:pPr>
                            <w:r w:rsidRPr="002F2634">
                              <w:rPr>
                                <w:rFonts w:cstheme="minorHAnsi"/>
                              </w:rPr>
                              <w:t xml:space="preserve">For example, a </w:t>
                            </w:r>
                            <w:del w:id="11242" w:author="Samuel Dent" w:date="2015-11-23T05:22:00Z">
                              <w:r w:rsidRPr="002F2634" w:rsidDel="00282471">
                                <w:rPr>
                                  <w:rFonts w:cstheme="minorHAnsi"/>
                                </w:rPr>
                                <w:delText xml:space="preserve">well shielded, </w:delText>
                              </w:r>
                            </w:del>
                            <w:r w:rsidRPr="002F2634">
                              <w:rPr>
                                <w:rFonts w:cstheme="minorHAnsi"/>
                              </w:rPr>
                              <w:t>2 story single family home in Chicago with a gas furnace with system efficiency of 70%, has pre and post blower door test results of 3,400 and 2,250:</w:t>
                            </w:r>
                          </w:p>
                          <w:p w14:paraId="28B28C0D" w14:textId="77777777" w:rsidR="00F60751" w:rsidRPr="002F2634" w:rsidRDefault="00F60751" w:rsidP="00693397">
                            <w:pPr>
                              <w:ind w:left="1440" w:hanging="720"/>
                              <w:rPr>
                                <w:rFonts w:cstheme="minorHAnsi"/>
                              </w:rPr>
                            </w:pPr>
                            <w:r w:rsidRPr="002F2634">
                              <w:rPr>
                                <w:rFonts w:cstheme="minorHAnsi"/>
                                <w:noProof/>
                              </w:rPr>
                              <w:t>ΔTherms</w:t>
                            </w:r>
                            <w:r w:rsidRPr="002F2634">
                              <w:rPr>
                                <w:rFonts w:cstheme="minorHAnsi"/>
                              </w:rPr>
                              <w:tab/>
                              <w:t>= ((3,400 – 2,250)/</w:t>
                            </w:r>
                            <w:del w:id="11243" w:author="Samuel Dent" w:date="2015-11-19T10:57:00Z">
                              <w:r w:rsidRPr="002F2634" w:rsidDel="00393CE7">
                                <w:rPr>
                                  <w:rFonts w:cstheme="minorHAnsi"/>
                                </w:rPr>
                                <w:delText>17.8</w:delText>
                              </w:r>
                            </w:del>
                            <w:ins w:id="11244" w:author="Samuel Dent" w:date="2015-11-19T10:57:00Z">
                              <w:r>
                                <w:rPr>
                                  <w:rFonts w:cstheme="minorHAnsi"/>
                                </w:rPr>
                                <w:t>19.</w:t>
                              </w:r>
                            </w:ins>
                            <w:ins w:id="11245" w:author="Samuel Dent" w:date="2015-11-23T05:22:00Z">
                              <w:r>
                                <w:rPr>
                                  <w:rFonts w:cstheme="minorHAnsi"/>
                                </w:rPr>
                                <w:t>4</w:t>
                              </w:r>
                            </w:ins>
                            <w:r w:rsidRPr="002F2634">
                              <w:rPr>
                                <w:rFonts w:cstheme="minorHAnsi"/>
                              </w:rPr>
                              <w:t xml:space="preserve">) * 60 * 24 * </w:t>
                            </w:r>
                            <w:del w:id="11246" w:author="Samuel Dent" w:date="2015-11-19T10:57:00Z">
                              <w:r w:rsidDel="00393CE7">
                                <w:rPr>
                                  <w:rFonts w:cstheme="minorHAnsi"/>
                                </w:rPr>
                                <w:delText>6339</w:delText>
                              </w:r>
                              <w:r w:rsidRPr="002F2634" w:rsidDel="00393CE7">
                                <w:rPr>
                                  <w:rFonts w:cstheme="minorHAnsi"/>
                                </w:rPr>
                                <w:delText xml:space="preserve"> </w:delText>
                              </w:r>
                            </w:del>
                            <w:ins w:id="11247" w:author="Samuel Dent" w:date="2015-11-19T10:57:00Z">
                              <w:r>
                                <w:rPr>
                                  <w:rFonts w:cstheme="minorHAnsi"/>
                                </w:rPr>
                                <w:t>5113</w:t>
                              </w:r>
                              <w:r w:rsidRPr="002F2634">
                                <w:rPr>
                                  <w:rFonts w:cstheme="minorHAnsi"/>
                                </w:rPr>
                                <w:t xml:space="preserve"> </w:t>
                              </w:r>
                            </w:ins>
                            <w:r w:rsidRPr="002F2634">
                              <w:rPr>
                                <w:rFonts w:cstheme="minorHAnsi"/>
                              </w:rPr>
                              <w:t>* 0.018) / (0.7</w:t>
                            </w:r>
                            <w:ins w:id="11248" w:author="Samuel Dent" w:date="2015-11-19T09:04:00Z">
                              <w:r>
                                <w:rPr>
                                  <w:rFonts w:cstheme="minorHAnsi"/>
                                </w:rPr>
                                <w:t>2</w:t>
                              </w:r>
                            </w:ins>
                            <w:r w:rsidRPr="002F2634">
                              <w:rPr>
                                <w:rFonts w:cstheme="minorHAnsi"/>
                              </w:rPr>
                              <w:t xml:space="preserve"> * 100,000)</w:t>
                            </w:r>
                          </w:p>
                          <w:p w14:paraId="64B39501" w14:textId="77777777" w:rsidR="00F60751" w:rsidRPr="002F2634" w:rsidRDefault="00F60751" w:rsidP="00693397">
                            <w:pPr>
                              <w:ind w:left="1440" w:firstLine="720"/>
                              <w:rPr>
                                <w:rFonts w:cstheme="minorHAnsi"/>
                              </w:rPr>
                            </w:pPr>
                            <w:r w:rsidRPr="002F2634">
                              <w:rPr>
                                <w:rFonts w:cstheme="minorHAnsi"/>
                              </w:rPr>
                              <w:t xml:space="preserve">= </w:t>
                            </w:r>
                            <w:del w:id="11249" w:author="Samuel Dent" w:date="2015-11-19T09:25:00Z">
                              <w:r w:rsidDel="00DA3195">
                                <w:rPr>
                                  <w:rFonts w:cstheme="minorHAnsi"/>
                                </w:rPr>
                                <w:delText>1</w:delText>
                              </w:r>
                            </w:del>
                            <w:del w:id="11250" w:author="Samuel Dent" w:date="2015-11-19T09:24:00Z">
                              <w:r w:rsidDel="00DA3195">
                                <w:rPr>
                                  <w:rFonts w:cstheme="minorHAnsi"/>
                                </w:rPr>
                                <w:delText>52</w:delText>
                              </w:r>
                            </w:del>
                            <w:ins w:id="11251" w:author="Samuel Dent" w:date="2015-11-19T09:25:00Z">
                              <w:r>
                                <w:rPr>
                                  <w:rFonts w:cstheme="minorHAnsi"/>
                                </w:rPr>
                                <w:t>1</w:t>
                              </w:r>
                            </w:ins>
                            <w:del w:id="11252" w:author="Samuel Dent" w:date="2015-11-23T05:22:00Z">
                              <w:r w:rsidRPr="002F2634" w:rsidDel="00282471">
                                <w:rPr>
                                  <w:rFonts w:cstheme="minorHAnsi"/>
                                </w:rPr>
                                <w:delText xml:space="preserve"> </w:delText>
                              </w:r>
                            </w:del>
                            <w:ins w:id="11253" w:author="Samuel Dent" w:date="2015-11-23T05:22:00Z">
                              <w:r>
                                <w:rPr>
                                  <w:rFonts w:cstheme="minorHAnsi"/>
                                </w:rPr>
                                <w:t xml:space="preserve">09.1 </w:t>
                              </w:r>
                            </w:ins>
                            <w:r w:rsidRPr="002F2634">
                              <w:rPr>
                                <w:rFonts w:cstheme="minorHAnsi"/>
                              </w:rPr>
                              <w:t>therms</w:t>
                            </w:r>
                          </w:p>
                          <w:p w14:paraId="58682FBD" w14:textId="77777777" w:rsidR="00F60751" w:rsidRDefault="00F60751" w:rsidP="00693397"/>
                        </w:txbxContent>
                      </wps:txbx>
                      <wps:bodyPr rot="0" vert="horz" wrap="square" lIns="91440" tIns="45720" rIns="91440" bIns="45720" anchor="t" anchorCtr="0">
                        <a:noAutofit/>
                      </wps:bodyPr>
                    </wps:wsp>
                  </a:graphicData>
                </a:graphic>
              </wp:inline>
            </w:drawing>
          </mc:Choice>
          <mc:Fallback>
            <w:pict>
              <v:shape w14:anchorId="785EF81E" id="_x0000_s1114" type="#_x0000_t202" style="width:464.2pt;height:7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">
                <v:textbox>
                  <w:txbxContent>
                    <w:p w14:paraId="5CFB1DC9" w14:textId="77777777" w:rsidR="00F60751" w:rsidRPr="002F2634" w:rsidRDefault="00F60751" w:rsidP="00693397">
                      <w:pPr>
                        <w:rPr>
                          <w:rFonts w:cstheme="minorHAnsi"/>
                        </w:rPr>
                      </w:pPr>
                      <w:r w:rsidRPr="002F2634">
                        <w:rPr>
                          <w:rFonts w:cstheme="minorHAnsi"/>
                        </w:rPr>
                        <w:t xml:space="preserve">For example, a </w:t>
                      </w:r>
                      <w:del w:id="11254" w:author="Samuel Dent" w:date="2015-11-23T05:22:00Z">
                        <w:r w:rsidRPr="002F2634" w:rsidDel="00282471">
                          <w:rPr>
                            <w:rFonts w:cstheme="minorHAnsi"/>
                          </w:rPr>
                          <w:delText xml:space="preserve">well shielded, </w:delText>
                        </w:r>
                      </w:del>
                      <w:r w:rsidRPr="002F2634">
                        <w:rPr>
                          <w:rFonts w:cstheme="minorHAnsi"/>
                        </w:rPr>
                        <w:t>2 story single family home in Chicago with a gas furnace with system efficiency of 70%, has pre and post blower door test results of 3,400 and 2,250:</w:t>
                      </w:r>
                    </w:p>
                    <w:p w14:paraId="28B28C0D" w14:textId="77777777" w:rsidR="00F60751" w:rsidRPr="002F2634" w:rsidRDefault="00F60751" w:rsidP="00693397">
                      <w:pPr>
                        <w:ind w:left="1440" w:hanging="720"/>
                        <w:rPr>
                          <w:rFonts w:cstheme="minorHAnsi"/>
                        </w:rPr>
                      </w:pPr>
                      <w:r w:rsidRPr="002F2634">
                        <w:rPr>
                          <w:rFonts w:cstheme="minorHAnsi"/>
                          <w:noProof/>
                        </w:rPr>
                        <w:t>ΔTherms</w:t>
                      </w:r>
                      <w:r w:rsidRPr="002F2634">
                        <w:rPr>
                          <w:rFonts w:cstheme="minorHAnsi"/>
                        </w:rPr>
                        <w:tab/>
                        <w:t>= ((3,400 – 2,250)/</w:t>
                      </w:r>
                      <w:del w:id="11255" w:author="Samuel Dent" w:date="2015-11-19T10:57:00Z">
                        <w:r w:rsidRPr="002F2634" w:rsidDel="00393CE7">
                          <w:rPr>
                            <w:rFonts w:cstheme="minorHAnsi"/>
                          </w:rPr>
                          <w:delText>17.8</w:delText>
                        </w:r>
                      </w:del>
                      <w:ins w:id="11256" w:author="Samuel Dent" w:date="2015-11-19T10:57:00Z">
                        <w:r>
                          <w:rPr>
                            <w:rFonts w:cstheme="minorHAnsi"/>
                          </w:rPr>
                          <w:t>19.</w:t>
                        </w:r>
                      </w:ins>
                      <w:ins w:id="11257" w:author="Samuel Dent" w:date="2015-11-23T05:22:00Z">
                        <w:r>
                          <w:rPr>
                            <w:rFonts w:cstheme="minorHAnsi"/>
                          </w:rPr>
                          <w:t>4</w:t>
                        </w:r>
                      </w:ins>
                      <w:r w:rsidRPr="002F2634">
                        <w:rPr>
                          <w:rFonts w:cstheme="minorHAnsi"/>
                        </w:rPr>
                        <w:t xml:space="preserve">) * 60 * 24 * </w:t>
                      </w:r>
                      <w:del w:id="11258" w:author="Samuel Dent" w:date="2015-11-19T10:57:00Z">
                        <w:r w:rsidDel="00393CE7">
                          <w:rPr>
                            <w:rFonts w:cstheme="minorHAnsi"/>
                          </w:rPr>
                          <w:delText>6339</w:delText>
                        </w:r>
                        <w:r w:rsidRPr="002F2634" w:rsidDel="00393CE7">
                          <w:rPr>
                            <w:rFonts w:cstheme="minorHAnsi"/>
                          </w:rPr>
                          <w:delText xml:space="preserve"> </w:delText>
                        </w:r>
                      </w:del>
                      <w:ins w:id="11259" w:author="Samuel Dent" w:date="2015-11-19T10:57:00Z">
                        <w:r>
                          <w:rPr>
                            <w:rFonts w:cstheme="minorHAnsi"/>
                          </w:rPr>
                          <w:t>5113</w:t>
                        </w:r>
                        <w:r w:rsidRPr="002F2634">
                          <w:rPr>
                            <w:rFonts w:cstheme="minorHAnsi"/>
                          </w:rPr>
                          <w:t xml:space="preserve"> </w:t>
                        </w:r>
                      </w:ins>
                      <w:r w:rsidRPr="002F2634">
                        <w:rPr>
                          <w:rFonts w:cstheme="minorHAnsi"/>
                        </w:rPr>
                        <w:t>* 0.018) / (0.7</w:t>
                      </w:r>
                      <w:ins w:id="11260" w:author="Samuel Dent" w:date="2015-11-19T09:04:00Z">
                        <w:r>
                          <w:rPr>
                            <w:rFonts w:cstheme="minorHAnsi"/>
                          </w:rPr>
                          <w:t>2</w:t>
                        </w:r>
                      </w:ins>
                      <w:r w:rsidRPr="002F2634">
                        <w:rPr>
                          <w:rFonts w:cstheme="minorHAnsi"/>
                        </w:rPr>
                        <w:t xml:space="preserve"> * 100,000)</w:t>
                      </w:r>
                    </w:p>
                    <w:p w14:paraId="64B39501" w14:textId="77777777" w:rsidR="00F60751" w:rsidRPr="002F2634" w:rsidRDefault="00F60751" w:rsidP="00693397">
                      <w:pPr>
                        <w:ind w:left="1440" w:firstLine="720"/>
                        <w:rPr>
                          <w:rFonts w:cstheme="minorHAnsi"/>
                        </w:rPr>
                      </w:pPr>
                      <w:r w:rsidRPr="002F2634">
                        <w:rPr>
                          <w:rFonts w:cstheme="minorHAnsi"/>
                        </w:rPr>
                        <w:t xml:space="preserve">= </w:t>
                      </w:r>
                      <w:del w:id="11261" w:author="Samuel Dent" w:date="2015-11-19T09:25:00Z">
                        <w:r w:rsidDel="00DA3195">
                          <w:rPr>
                            <w:rFonts w:cstheme="minorHAnsi"/>
                          </w:rPr>
                          <w:delText>1</w:delText>
                        </w:r>
                      </w:del>
                      <w:del w:id="11262" w:author="Samuel Dent" w:date="2015-11-19T09:24:00Z">
                        <w:r w:rsidDel="00DA3195">
                          <w:rPr>
                            <w:rFonts w:cstheme="minorHAnsi"/>
                          </w:rPr>
                          <w:delText>52</w:delText>
                        </w:r>
                      </w:del>
                      <w:ins w:id="11263" w:author="Samuel Dent" w:date="2015-11-19T09:25:00Z">
                        <w:r>
                          <w:rPr>
                            <w:rFonts w:cstheme="minorHAnsi"/>
                          </w:rPr>
                          <w:t>1</w:t>
                        </w:r>
                      </w:ins>
                      <w:del w:id="11264" w:author="Samuel Dent" w:date="2015-11-23T05:22:00Z">
                        <w:r w:rsidRPr="002F2634" w:rsidDel="00282471">
                          <w:rPr>
                            <w:rFonts w:cstheme="minorHAnsi"/>
                          </w:rPr>
                          <w:delText xml:space="preserve"> </w:delText>
                        </w:r>
                      </w:del>
                      <w:ins w:id="11265" w:author="Samuel Dent" w:date="2015-11-23T05:22:00Z">
                        <w:r>
                          <w:rPr>
                            <w:rFonts w:cstheme="minorHAnsi"/>
                          </w:rPr>
                          <w:t xml:space="preserve">09.1 </w:t>
                        </w:r>
                      </w:ins>
                      <w:r w:rsidRPr="002F2634">
                        <w:rPr>
                          <w:rFonts w:cstheme="minorHAnsi"/>
                        </w:rPr>
                        <w:t>therms</w:t>
                      </w:r>
                    </w:p>
                    <w:p w14:paraId="58682FBD" w14:textId="77777777" w:rsidR="00F60751" w:rsidRDefault="00F60751" w:rsidP="00693397"/>
                  </w:txbxContent>
                </v:textbox>
                <w10:anchorlock/>
              </v:shape>
            </w:pict>
          </mc:Fallback>
        </mc:AlternateContent>
      </w:r>
    </w:p>
    <w:p w14:paraId="0696F26B" w14:textId="77777777" w:rsidR="00693397" w:rsidRDefault="00693397" w:rsidP="00693397">
      <w:pPr>
        <w:widowControl/>
        <w:spacing w:after="200" w:line="276" w:lineRule="auto"/>
        <w:jc w:val="left"/>
        <w:rPr>
          <w:ins w:id="11266" w:author="Samuel Dent" w:date="2015-11-05T08:12:00Z"/>
          <w:b/>
          <w:i/>
        </w:rPr>
      </w:pPr>
    </w:p>
    <w:p w14:paraId="67DEA273" w14:textId="77777777" w:rsidR="00693397" w:rsidRDefault="00693397" w:rsidP="00693397">
      <w:pPr>
        <w:widowControl/>
        <w:spacing w:after="200" w:line="276" w:lineRule="auto"/>
        <w:jc w:val="left"/>
        <w:rPr>
          <w:ins w:id="11267" w:author="Samuel Dent" w:date="2015-11-05T08:12:00Z"/>
          <w:b/>
          <w:i/>
        </w:rPr>
      </w:pPr>
      <w:ins w:id="11268" w:author="Samuel Dent" w:date="2015-11-05T08:12:00Z">
        <w:r>
          <w:rPr>
            <w:b/>
            <w:i/>
          </w:rPr>
          <w:t>Methodology 2: Prescriptive Infiltration Reduction Measures</w:t>
        </w:r>
        <w:r>
          <w:rPr>
            <w:rStyle w:val="FootnoteReference"/>
            <w:b/>
            <w:i/>
          </w:rPr>
          <w:footnoteReference w:id="867"/>
        </w:r>
      </w:ins>
    </w:p>
    <w:p w14:paraId="630AFCBA" w14:textId="77777777" w:rsidR="00693397" w:rsidRDefault="00693397" w:rsidP="00693397">
      <w:pPr>
        <w:widowControl/>
        <w:spacing w:after="200" w:line="276" w:lineRule="auto"/>
        <w:jc w:val="left"/>
        <w:rPr>
          <w:ins w:id="11272" w:author="Samuel Dent" w:date="2015-11-05T08:12:00Z"/>
        </w:rPr>
      </w:pPr>
      <w:ins w:id="11273" w:author="Samuel Dent" w:date="2015-11-05T08:12:00Z">
        <w:r w:rsidRPr="00C67304">
          <w:t xml:space="preserve">Savings shall only be calculated via Methodology 2 if a blower door test is not feasible. </w:t>
        </w:r>
      </w:ins>
    </w:p>
    <w:p w14:paraId="378E5B70" w14:textId="77777777" w:rsidR="00693397" w:rsidRDefault="00693397">
      <w:pPr>
        <w:widowControl/>
        <w:spacing w:line="276" w:lineRule="auto"/>
        <w:ind w:left="2160" w:hanging="1440"/>
        <w:jc w:val="left"/>
        <w:rPr>
          <w:ins w:id="11274" w:author="Samuel Dent" w:date="2015-11-05T08:12:00Z"/>
        </w:rPr>
        <w:pPrChange w:id="11275" w:author="Samuel Dent" w:date="2015-11-19T09:23:00Z">
          <w:pPr>
            <w:widowControl/>
            <w:spacing w:line="276" w:lineRule="auto"/>
            <w:jc w:val="left"/>
          </w:pPr>
        </w:pPrChange>
      </w:pPr>
      <w:ins w:id="11276" w:author="Samuel Dent" w:date="2015-11-05T08:12:00Z">
        <w:r>
          <w:t>Δtherms</w:t>
        </w:r>
        <w:r>
          <w:tab/>
          <w:t xml:space="preserve">= </w:t>
        </w:r>
      </w:ins>
      <w:ins w:id="11277" w:author="Samuel Dent" w:date="2015-11-19T09:23:00Z">
        <w:r>
          <w:t>(</w:t>
        </w:r>
      </w:ins>
      <w:ins w:id="11278" w:author="Samuel Dent" w:date="2015-11-05T08:12:00Z">
        <w:r>
          <w:t>Δtherms</w:t>
        </w:r>
        <w:r w:rsidRPr="00C55190">
          <w:rPr>
            <w:vertAlign w:val="subscript"/>
          </w:rPr>
          <w:t>gasket</w:t>
        </w:r>
        <w:r>
          <w:t xml:space="preserve"> * n</w:t>
        </w:r>
        <w:r w:rsidRPr="00C55190">
          <w:rPr>
            <w:vertAlign w:val="subscript"/>
          </w:rPr>
          <w:t>gasket</w:t>
        </w:r>
        <w:r>
          <w:t xml:space="preserve"> + Δtherms</w:t>
        </w:r>
        <w:r w:rsidRPr="00C55190">
          <w:rPr>
            <w:vertAlign w:val="subscript"/>
          </w:rPr>
          <w:t>sweep</w:t>
        </w:r>
        <w:r>
          <w:t xml:space="preserve"> * n</w:t>
        </w:r>
        <w:r w:rsidRPr="00C55190">
          <w:rPr>
            <w:vertAlign w:val="subscript"/>
          </w:rPr>
          <w:t>sweep</w:t>
        </w:r>
        <w:r>
          <w:t xml:space="preserve"> + Δtherms</w:t>
        </w:r>
        <w:r w:rsidRPr="00C55190">
          <w:rPr>
            <w:vertAlign w:val="subscript"/>
          </w:rPr>
          <w:t>sealing</w:t>
        </w:r>
        <w:r>
          <w:t xml:space="preserve"> * lf</w:t>
        </w:r>
        <w:r w:rsidRPr="00C55190">
          <w:rPr>
            <w:vertAlign w:val="subscript"/>
          </w:rPr>
          <w:t>sealing</w:t>
        </w:r>
        <w:r>
          <w:t xml:space="preserve"> + Δtherms</w:t>
        </w:r>
        <w:r w:rsidRPr="00C55190">
          <w:rPr>
            <w:vertAlign w:val="subscript"/>
          </w:rPr>
          <w:t>WX</w:t>
        </w:r>
        <w:r>
          <w:t xml:space="preserve"> * lf</w:t>
        </w:r>
        <w:r w:rsidRPr="00C55190">
          <w:rPr>
            <w:vertAlign w:val="subscript"/>
          </w:rPr>
          <w:t>WX</w:t>
        </w:r>
      </w:ins>
      <w:ins w:id="11279" w:author="Samuel Dent" w:date="2015-11-19T09:23:00Z">
        <w:r>
          <w:t>)</w:t>
        </w:r>
        <w:r w:rsidRPr="00DA3195">
          <w:rPr>
            <w:rFonts w:cstheme="minorHAnsi"/>
            <w:noProof/>
          </w:rPr>
          <w:t xml:space="preserve"> </w:t>
        </w:r>
        <w:r>
          <w:rPr>
            <w:rFonts w:cstheme="minorHAnsi"/>
            <w:noProof/>
          </w:rPr>
          <w:t>* ADJ</w:t>
        </w:r>
        <w:r w:rsidRPr="007D60B2">
          <w:rPr>
            <w:rFonts w:cstheme="minorHAnsi"/>
            <w:noProof/>
            <w:vertAlign w:val="subscript"/>
          </w:rPr>
          <w:t>R</w:t>
        </w:r>
        <w:r>
          <w:rPr>
            <w:rFonts w:cstheme="minorHAnsi"/>
            <w:noProof/>
            <w:vertAlign w:val="subscript"/>
          </w:rPr>
          <w:t>x</w:t>
        </w:r>
        <w:r w:rsidRPr="007D60B2">
          <w:rPr>
            <w:rFonts w:cstheme="minorHAnsi"/>
            <w:noProof/>
            <w:vertAlign w:val="subscript"/>
          </w:rPr>
          <w:t>Airsealing</w:t>
        </w:r>
      </w:ins>
    </w:p>
    <w:p w14:paraId="6B56B8CB" w14:textId="77777777" w:rsidR="00693397" w:rsidRDefault="00693397" w:rsidP="00693397">
      <w:pPr>
        <w:widowControl/>
        <w:spacing w:line="276" w:lineRule="auto"/>
        <w:jc w:val="left"/>
        <w:rPr>
          <w:ins w:id="11280" w:author="Samuel Dent" w:date="2015-11-05T08:12:00Z"/>
        </w:rPr>
      </w:pPr>
      <w:ins w:id="11281" w:author="Samuel Dent" w:date="2015-11-05T08:12:00Z">
        <w:r>
          <w:t>Where:</w:t>
        </w:r>
      </w:ins>
    </w:p>
    <w:p w14:paraId="78FC2D2B" w14:textId="77777777" w:rsidR="00693397" w:rsidRDefault="00693397" w:rsidP="00693397">
      <w:pPr>
        <w:widowControl/>
        <w:spacing w:after="200" w:line="276" w:lineRule="auto"/>
        <w:ind w:left="720"/>
        <w:jc w:val="left"/>
        <w:rPr>
          <w:ins w:id="11282" w:author="Samuel Dent" w:date="2015-11-05T08:13:00Z"/>
        </w:rPr>
      </w:pPr>
      <w:ins w:id="11283" w:author="Samuel Dent" w:date="2015-11-05T08:13:00Z">
        <w:r>
          <w:t>Δtherms</w:t>
        </w:r>
        <w:r w:rsidRPr="00C55190">
          <w:rPr>
            <w:vertAlign w:val="subscript"/>
          </w:rPr>
          <w:t>gasket</w:t>
        </w:r>
        <w:r>
          <w:tab/>
          <w:t>= Annual therm savings from installation of air sealing gasket on an electric outlet</w:t>
        </w:r>
      </w:ins>
    </w:p>
    <w:tbl>
      <w:tblPr>
        <w:tblStyle w:val="TableGrid"/>
        <w:tblW w:w="0" w:type="auto"/>
        <w:jc w:val="center"/>
        <w:tblLook w:val="04A0" w:firstRow="1" w:lastRow="0" w:firstColumn="1" w:lastColumn="0" w:noHBand="0" w:noVBand="1"/>
        <w:tblPrChange w:id="11284" w:author="Samuel Dent" w:date="2015-11-05T08:14:00Z">
          <w:tblPr>
            <w:tblStyle w:val="TableGrid"/>
            <w:tblW w:w="0" w:type="auto"/>
            <w:jc w:val="center"/>
            <w:tblLook w:val="04A0" w:firstRow="1" w:lastRow="0" w:firstColumn="1" w:lastColumn="0" w:noHBand="0" w:noVBand="1"/>
          </w:tblPr>
        </w:tblPrChange>
      </w:tblPr>
      <w:tblGrid>
        <w:gridCol w:w="2049"/>
        <w:gridCol w:w="2379"/>
        <w:tblGridChange w:id="11285">
          <w:tblGrid>
            <w:gridCol w:w="2049"/>
            <w:gridCol w:w="1438"/>
            <w:gridCol w:w="941"/>
            <w:gridCol w:w="1108"/>
            <w:gridCol w:w="2379"/>
          </w:tblGrid>
        </w:tblGridChange>
      </w:tblGrid>
      <w:tr w:rsidR="00693397" w:rsidRPr="00840D1F" w14:paraId="381466E0" w14:textId="77777777" w:rsidTr="00C04E8D">
        <w:trPr>
          <w:trHeight w:val="440"/>
          <w:jc w:val="center"/>
          <w:ins w:id="11286" w:author="Samuel Dent" w:date="2015-11-05T08:12:00Z"/>
          <w:trPrChange w:id="11287" w:author="Samuel Dent" w:date="2015-11-05T08:14:00Z">
            <w:trPr>
              <w:gridBefore w:val="2"/>
              <w:trHeight w:val="738"/>
              <w:jc w:val="center"/>
            </w:trPr>
          </w:trPrChange>
        </w:trPr>
        <w:tc>
          <w:tcPr>
            <w:tcW w:w="2049" w:type="dxa"/>
            <w:shd w:val="clear" w:color="auto" w:fill="808080" w:themeFill="background1" w:themeFillShade="80"/>
            <w:tcPrChange w:id="11288" w:author="Samuel Dent" w:date="2015-11-05T08:14:00Z">
              <w:tcPr>
                <w:tcW w:w="2049" w:type="dxa"/>
                <w:gridSpan w:val="2"/>
                <w:shd w:val="clear" w:color="auto" w:fill="808080" w:themeFill="background1" w:themeFillShade="80"/>
              </w:tcPr>
            </w:tcPrChange>
          </w:tcPr>
          <w:p w14:paraId="7D5DBA56" w14:textId="77777777" w:rsidR="00693397" w:rsidRPr="000815CD" w:rsidRDefault="00693397" w:rsidP="00C04E8D">
            <w:pPr>
              <w:jc w:val="center"/>
              <w:rPr>
                <w:ins w:id="11289" w:author="Samuel Dent" w:date="2015-11-05T08:12:00Z"/>
                <w:rFonts w:asciiTheme="minorHAnsi" w:hAnsiTheme="minorHAnsi" w:cstheme="minorHAnsi"/>
                <w:b/>
                <w:color w:val="FFFFFF" w:themeColor="background1"/>
              </w:rPr>
            </w:pPr>
            <w:ins w:id="11290" w:author="Samuel Dent" w:date="2015-11-05T08:12:00Z">
              <w:r w:rsidRPr="00DA3195">
                <w:rPr>
                  <w:rFonts w:asciiTheme="minorHAnsi" w:hAnsiTheme="minorHAnsi" w:cstheme="minorHAnsi"/>
                  <w:b/>
                  <w:color w:val="FFFFFF" w:themeColor="background1"/>
                </w:rPr>
                <w:t>Climate Zone</w:t>
              </w:r>
              <w:r w:rsidRPr="00A107A7">
                <w:rPr>
                  <w:rFonts w:asciiTheme="minorHAnsi" w:hAnsiTheme="minorHAnsi" w:cstheme="minorHAnsi"/>
                  <w:b/>
                  <w:color w:val="FFFFFF" w:themeColor="background1"/>
                </w:rPr>
                <w:t xml:space="preserve">        </w:t>
              </w:r>
              <w:r w:rsidRPr="000815CD">
                <w:rPr>
                  <w:rFonts w:asciiTheme="minorHAnsi" w:hAnsiTheme="minorHAnsi" w:cstheme="minorHAnsi"/>
                  <w:b/>
                  <w:color w:val="FFFFFF" w:themeColor="background1"/>
                </w:rPr>
                <w:t>(City based upon)</w:t>
              </w:r>
            </w:ins>
          </w:p>
        </w:tc>
        <w:tc>
          <w:tcPr>
            <w:tcW w:w="2379" w:type="dxa"/>
            <w:shd w:val="clear" w:color="auto" w:fill="808080" w:themeFill="background1" w:themeFillShade="80"/>
            <w:tcPrChange w:id="11291" w:author="Samuel Dent" w:date="2015-11-05T08:14:00Z">
              <w:tcPr>
                <w:tcW w:w="2379" w:type="dxa"/>
                <w:shd w:val="clear" w:color="auto" w:fill="808080" w:themeFill="background1" w:themeFillShade="80"/>
              </w:tcPr>
            </w:tcPrChange>
          </w:tcPr>
          <w:p w14:paraId="0FC26EDB" w14:textId="77777777" w:rsidR="00693397" w:rsidRPr="00EF5765" w:rsidRDefault="00693397">
            <w:pPr>
              <w:keepNext/>
              <w:keepLines/>
              <w:spacing w:after="0"/>
              <w:jc w:val="center"/>
              <w:outlineLvl w:val="7"/>
              <w:rPr>
                <w:ins w:id="11292" w:author="Samuel Dent" w:date="2015-11-05T08:12:00Z"/>
                <w:rFonts w:asciiTheme="minorHAnsi" w:hAnsiTheme="minorHAnsi" w:cstheme="minorHAnsi"/>
                <w:b/>
                <w:color w:val="FFFFFF" w:themeColor="background1"/>
                <w:szCs w:val="22"/>
              </w:rPr>
              <w:pPrChange w:id="11293" w:author="Samuel Dent" w:date="2015-11-05T08:14:00Z">
                <w:pPr>
                  <w:keepNext/>
                  <w:keepLines/>
                  <w:jc w:val="center"/>
                  <w:outlineLvl w:val="7"/>
                </w:pPr>
              </w:pPrChange>
            </w:pPr>
            <w:ins w:id="11294" w:author="Samuel Dent" w:date="2015-11-05T08:14:00Z">
              <w:r w:rsidRPr="00DA3195">
                <w:rPr>
                  <w:b/>
                  <w:color w:val="FFFFFF" w:themeColor="background1"/>
                  <w:rPrChange w:id="11295" w:author="Samuel Dent" w:date="2015-11-19T09:25:00Z">
                    <w:rPr/>
                  </w:rPrChange>
                </w:rPr>
                <w:t>Δtherms</w:t>
              </w:r>
              <w:r w:rsidRPr="00DA3195">
                <w:rPr>
                  <w:b/>
                  <w:color w:val="FFFFFF" w:themeColor="background1"/>
                  <w:vertAlign w:val="subscript"/>
                  <w:rPrChange w:id="11296" w:author="Samuel Dent" w:date="2015-11-19T09:25:00Z">
                    <w:rPr>
                      <w:vertAlign w:val="subscript"/>
                    </w:rPr>
                  </w:rPrChange>
                </w:rPr>
                <w:t>gasket</w:t>
              </w:r>
            </w:ins>
            <w:ins w:id="11297" w:author="Samuel Dent" w:date="2015-11-05T08:12:00Z">
              <w:r w:rsidRPr="00DA3195">
                <w:rPr>
                  <w:rFonts w:asciiTheme="minorHAnsi" w:hAnsiTheme="minorHAnsi" w:cstheme="minorHAnsi"/>
                  <w:b/>
                  <w:color w:val="FFFFFF" w:themeColor="background1"/>
                  <w:vertAlign w:val="subscript"/>
                </w:rPr>
                <w:t xml:space="preserve"> </w:t>
              </w:r>
              <w:r w:rsidRPr="00A107A7">
                <w:rPr>
                  <w:rFonts w:asciiTheme="minorHAnsi" w:hAnsiTheme="minorHAnsi" w:cstheme="minorHAnsi"/>
                  <w:b/>
                  <w:color w:val="FFFFFF" w:themeColor="background1"/>
                </w:rPr>
                <w:t xml:space="preserve">/ </w:t>
              </w:r>
              <w:r w:rsidRPr="000815CD">
                <w:rPr>
                  <w:rFonts w:asciiTheme="minorHAnsi" w:hAnsiTheme="minorHAnsi" w:cstheme="minorHAnsi"/>
                  <w:b/>
                  <w:color w:val="FFFFFF" w:themeColor="background1"/>
                </w:rPr>
                <w:t>gasket</w:t>
              </w:r>
            </w:ins>
          </w:p>
          <w:p w14:paraId="3123738B" w14:textId="77777777" w:rsidR="00693397" w:rsidRPr="00B77748" w:rsidRDefault="00693397" w:rsidP="00C04E8D">
            <w:pPr>
              <w:keepNext/>
              <w:keepLines/>
              <w:jc w:val="center"/>
              <w:outlineLvl w:val="7"/>
              <w:rPr>
                <w:ins w:id="11298" w:author="Samuel Dent" w:date="2015-11-05T08:12:00Z"/>
                <w:rFonts w:asciiTheme="minorHAnsi" w:hAnsiTheme="minorHAnsi" w:cstheme="minorHAnsi"/>
                <w:b/>
                <w:color w:val="FFFFFF" w:themeColor="background1"/>
              </w:rPr>
            </w:pPr>
            <w:ins w:id="11299" w:author="Samuel Dent" w:date="2015-11-05T08:14:00Z">
              <w:r w:rsidRPr="00EF5765">
                <w:rPr>
                  <w:rFonts w:asciiTheme="minorHAnsi" w:hAnsiTheme="minorHAnsi" w:cstheme="minorHAnsi"/>
                  <w:b/>
                  <w:color w:val="FFFFFF" w:themeColor="background1"/>
                </w:rPr>
                <w:t>Gas Heat</w:t>
              </w:r>
            </w:ins>
          </w:p>
        </w:tc>
      </w:tr>
      <w:tr w:rsidR="00693397" w:rsidRPr="00840D1F" w14:paraId="2B983F26" w14:textId="77777777" w:rsidTr="00C04E8D">
        <w:trPr>
          <w:jc w:val="center"/>
          <w:ins w:id="11300" w:author="Samuel Dent" w:date="2015-11-05T08:12:00Z"/>
        </w:trPr>
        <w:tc>
          <w:tcPr>
            <w:tcW w:w="2049" w:type="dxa"/>
            <w:vAlign w:val="center"/>
          </w:tcPr>
          <w:p w14:paraId="01BB6EE1" w14:textId="77777777" w:rsidR="00693397" w:rsidRPr="00840D1F" w:rsidRDefault="00693397" w:rsidP="00C04E8D">
            <w:pPr>
              <w:jc w:val="center"/>
              <w:rPr>
                <w:ins w:id="11301" w:author="Samuel Dent" w:date="2015-11-05T08:12:00Z"/>
                <w:rFonts w:asciiTheme="minorHAnsi" w:hAnsiTheme="minorHAnsi" w:cstheme="minorHAnsi"/>
              </w:rPr>
            </w:pPr>
            <w:ins w:id="11302" w:author="Samuel Dent" w:date="2015-11-05T08:12:00Z">
              <w:r w:rsidRPr="00840D1F">
                <w:rPr>
                  <w:rFonts w:asciiTheme="minorHAnsi" w:hAnsiTheme="minorHAnsi"/>
                </w:rPr>
                <w:t>1 (Rockford)</w:t>
              </w:r>
            </w:ins>
          </w:p>
        </w:tc>
        <w:tc>
          <w:tcPr>
            <w:tcW w:w="2379" w:type="dxa"/>
            <w:vAlign w:val="bottom"/>
          </w:tcPr>
          <w:p w14:paraId="0E995681" w14:textId="77777777" w:rsidR="00693397" w:rsidRPr="00DA3195" w:rsidRDefault="00693397" w:rsidP="00C04E8D">
            <w:pPr>
              <w:jc w:val="center"/>
              <w:rPr>
                <w:ins w:id="11303" w:author="Samuel Dent" w:date="2015-11-05T08:12:00Z"/>
                <w:rFonts w:asciiTheme="minorHAnsi" w:hAnsiTheme="minorHAnsi" w:cstheme="minorHAnsi"/>
              </w:rPr>
            </w:pPr>
            <w:ins w:id="11304" w:author="Samuel Dent" w:date="2015-11-05T08:15:00Z">
              <w:r w:rsidRPr="00DA3195">
                <w:rPr>
                  <w:rFonts w:asciiTheme="minorHAnsi" w:hAnsiTheme="minorHAnsi"/>
                  <w:color w:val="000000"/>
                  <w:rPrChange w:id="11305" w:author="Samuel Dent" w:date="2015-11-19T09:25:00Z">
                    <w:rPr>
                      <w:rFonts w:ascii="Calibri" w:hAnsi="Calibri"/>
                      <w:color w:val="000000"/>
                    </w:rPr>
                  </w:rPrChange>
                </w:rPr>
                <w:t>0.49</w:t>
              </w:r>
            </w:ins>
          </w:p>
        </w:tc>
      </w:tr>
      <w:tr w:rsidR="00693397" w:rsidRPr="00840D1F" w14:paraId="36A27C45" w14:textId="77777777" w:rsidTr="00C04E8D">
        <w:trPr>
          <w:jc w:val="center"/>
          <w:ins w:id="11306" w:author="Samuel Dent" w:date="2015-11-05T08:12:00Z"/>
        </w:trPr>
        <w:tc>
          <w:tcPr>
            <w:tcW w:w="2049" w:type="dxa"/>
            <w:vAlign w:val="center"/>
          </w:tcPr>
          <w:p w14:paraId="0ABB6CB3" w14:textId="77777777" w:rsidR="00693397" w:rsidRPr="00840D1F" w:rsidRDefault="00693397" w:rsidP="00C04E8D">
            <w:pPr>
              <w:jc w:val="center"/>
              <w:rPr>
                <w:ins w:id="11307" w:author="Samuel Dent" w:date="2015-11-05T08:12:00Z"/>
                <w:rFonts w:asciiTheme="minorHAnsi" w:hAnsiTheme="minorHAnsi" w:cstheme="minorHAnsi"/>
              </w:rPr>
            </w:pPr>
            <w:ins w:id="11308" w:author="Samuel Dent" w:date="2015-11-05T08:12:00Z">
              <w:r w:rsidRPr="00840D1F">
                <w:rPr>
                  <w:rFonts w:asciiTheme="minorHAnsi" w:hAnsiTheme="minorHAnsi"/>
                </w:rPr>
                <w:t>2 (Chicago)</w:t>
              </w:r>
            </w:ins>
          </w:p>
        </w:tc>
        <w:tc>
          <w:tcPr>
            <w:tcW w:w="2379" w:type="dxa"/>
            <w:vAlign w:val="bottom"/>
          </w:tcPr>
          <w:p w14:paraId="5345C4FA" w14:textId="77777777" w:rsidR="00693397" w:rsidRPr="00DA3195" w:rsidRDefault="00693397" w:rsidP="00C04E8D">
            <w:pPr>
              <w:jc w:val="center"/>
              <w:rPr>
                <w:ins w:id="11309" w:author="Samuel Dent" w:date="2015-11-05T08:12:00Z"/>
                <w:rFonts w:asciiTheme="minorHAnsi" w:hAnsiTheme="minorHAnsi" w:cstheme="minorHAnsi"/>
              </w:rPr>
            </w:pPr>
            <w:ins w:id="11310" w:author="Samuel Dent" w:date="2015-11-05T08:15:00Z">
              <w:r w:rsidRPr="00DA3195">
                <w:rPr>
                  <w:rFonts w:asciiTheme="minorHAnsi" w:hAnsiTheme="minorHAnsi"/>
                  <w:color w:val="000000"/>
                  <w:rPrChange w:id="11311" w:author="Samuel Dent" w:date="2015-11-19T09:25:00Z">
                    <w:rPr>
                      <w:rFonts w:ascii="Calibri" w:hAnsi="Calibri"/>
                      <w:color w:val="000000"/>
                    </w:rPr>
                  </w:rPrChange>
                </w:rPr>
                <w:t>0.47</w:t>
              </w:r>
            </w:ins>
          </w:p>
        </w:tc>
      </w:tr>
      <w:tr w:rsidR="00693397" w:rsidRPr="00840D1F" w14:paraId="30E5C431" w14:textId="77777777" w:rsidTr="00C04E8D">
        <w:trPr>
          <w:jc w:val="center"/>
          <w:ins w:id="11312" w:author="Samuel Dent" w:date="2015-11-05T08:12:00Z"/>
        </w:trPr>
        <w:tc>
          <w:tcPr>
            <w:tcW w:w="2049" w:type="dxa"/>
            <w:vAlign w:val="center"/>
          </w:tcPr>
          <w:p w14:paraId="1286278E" w14:textId="77777777" w:rsidR="00693397" w:rsidRPr="00840D1F" w:rsidRDefault="00693397" w:rsidP="00C04E8D">
            <w:pPr>
              <w:jc w:val="center"/>
              <w:rPr>
                <w:ins w:id="11313" w:author="Samuel Dent" w:date="2015-11-05T08:12:00Z"/>
                <w:rFonts w:asciiTheme="minorHAnsi" w:hAnsiTheme="minorHAnsi" w:cstheme="minorHAnsi"/>
              </w:rPr>
            </w:pPr>
            <w:ins w:id="11314" w:author="Samuel Dent" w:date="2015-11-05T08:12:00Z">
              <w:r w:rsidRPr="00840D1F">
                <w:rPr>
                  <w:rFonts w:asciiTheme="minorHAnsi" w:hAnsiTheme="minorHAnsi"/>
                </w:rPr>
                <w:t>3 (Springfield)</w:t>
              </w:r>
            </w:ins>
          </w:p>
        </w:tc>
        <w:tc>
          <w:tcPr>
            <w:tcW w:w="2379" w:type="dxa"/>
            <w:vAlign w:val="bottom"/>
          </w:tcPr>
          <w:p w14:paraId="3FA826D0" w14:textId="77777777" w:rsidR="00693397" w:rsidRPr="00DA3195" w:rsidRDefault="00693397" w:rsidP="00C04E8D">
            <w:pPr>
              <w:jc w:val="center"/>
              <w:rPr>
                <w:ins w:id="11315" w:author="Samuel Dent" w:date="2015-11-05T08:12:00Z"/>
                <w:rFonts w:asciiTheme="minorHAnsi" w:hAnsiTheme="minorHAnsi" w:cstheme="minorHAnsi"/>
              </w:rPr>
            </w:pPr>
            <w:ins w:id="11316" w:author="Samuel Dent" w:date="2015-11-05T08:15:00Z">
              <w:r w:rsidRPr="00DA3195">
                <w:rPr>
                  <w:rFonts w:asciiTheme="minorHAnsi" w:hAnsiTheme="minorHAnsi"/>
                  <w:color w:val="000000"/>
                  <w:rPrChange w:id="11317" w:author="Samuel Dent" w:date="2015-11-19T09:25:00Z">
                    <w:rPr>
                      <w:rFonts w:ascii="Calibri" w:hAnsi="Calibri"/>
                      <w:color w:val="000000"/>
                    </w:rPr>
                  </w:rPrChange>
                </w:rPr>
                <w:t>0.41</w:t>
              </w:r>
            </w:ins>
          </w:p>
        </w:tc>
      </w:tr>
      <w:tr w:rsidR="00693397" w:rsidRPr="00840D1F" w14:paraId="4C343B9A" w14:textId="77777777" w:rsidTr="00C04E8D">
        <w:trPr>
          <w:jc w:val="center"/>
          <w:ins w:id="11318" w:author="Samuel Dent" w:date="2015-11-05T08:12:00Z"/>
        </w:trPr>
        <w:tc>
          <w:tcPr>
            <w:tcW w:w="2049" w:type="dxa"/>
            <w:vAlign w:val="center"/>
          </w:tcPr>
          <w:p w14:paraId="79A46257" w14:textId="77777777" w:rsidR="00693397" w:rsidRPr="00840D1F" w:rsidRDefault="00693397" w:rsidP="00C04E8D">
            <w:pPr>
              <w:jc w:val="center"/>
              <w:rPr>
                <w:ins w:id="11319" w:author="Samuel Dent" w:date="2015-11-05T08:12:00Z"/>
                <w:rFonts w:asciiTheme="minorHAnsi" w:hAnsiTheme="minorHAnsi" w:cstheme="minorHAnsi"/>
              </w:rPr>
            </w:pPr>
            <w:ins w:id="11320" w:author="Samuel Dent" w:date="2015-11-05T08:12:00Z">
              <w:r w:rsidRPr="00840D1F">
                <w:rPr>
                  <w:rFonts w:asciiTheme="minorHAnsi" w:hAnsiTheme="minorHAnsi"/>
                </w:rPr>
                <w:t>4 (Belleville)</w:t>
              </w:r>
            </w:ins>
          </w:p>
        </w:tc>
        <w:tc>
          <w:tcPr>
            <w:tcW w:w="2379" w:type="dxa"/>
            <w:vAlign w:val="bottom"/>
          </w:tcPr>
          <w:p w14:paraId="325D9BF1" w14:textId="77777777" w:rsidR="00693397" w:rsidRPr="00DA3195" w:rsidRDefault="00693397" w:rsidP="00C04E8D">
            <w:pPr>
              <w:jc w:val="center"/>
              <w:rPr>
                <w:ins w:id="11321" w:author="Samuel Dent" w:date="2015-11-05T08:12:00Z"/>
                <w:rFonts w:asciiTheme="minorHAnsi" w:hAnsiTheme="minorHAnsi" w:cstheme="minorHAnsi"/>
              </w:rPr>
            </w:pPr>
            <w:ins w:id="11322" w:author="Samuel Dent" w:date="2015-11-05T08:15:00Z">
              <w:r w:rsidRPr="00DA3195">
                <w:rPr>
                  <w:rFonts w:asciiTheme="minorHAnsi" w:hAnsiTheme="minorHAnsi"/>
                  <w:color w:val="000000"/>
                  <w:rPrChange w:id="11323" w:author="Samuel Dent" w:date="2015-11-19T09:25:00Z">
                    <w:rPr>
                      <w:rFonts w:ascii="Calibri" w:hAnsi="Calibri"/>
                      <w:color w:val="000000"/>
                    </w:rPr>
                  </w:rPrChange>
                </w:rPr>
                <w:t>0.33</w:t>
              </w:r>
            </w:ins>
          </w:p>
        </w:tc>
      </w:tr>
      <w:tr w:rsidR="00693397" w:rsidRPr="00840D1F" w14:paraId="03AF9E5C" w14:textId="77777777" w:rsidTr="00C04E8D">
        <w:trPr>
          <w:jc w:val="center"/>
          <w:ins w:id="11324" w:author="Samuel Dent" w:date="2015-11-05T08:12:00Z"/>
        </w:trPr>
        <w:tc>
          <w:tcPr>
            <w:tcW w:w="2049" w:type="dxa"/>
            <w:vAlign w:val="center"/>
          </w:tcPr>
          <w:p w14:paraId="0ADF4EA0" w14:textId="77777777" w:rsidR="00693397" w:rsidRPr="00840D1F" w:rsidRDefault="00693397" w:rsidP="00C04E8D">
            <w:pPr>
              <w:jc w:val="center"/>
              <w:rPr>
                <w:ins w:id="11325" w:author="Samuel Dent" w:date="2015-11-05T08:12:00Z"/>
                <w:rFonts w:asciiTheme="minorHAnsi" w:hAnsiTheme="minorHAnsi" w:cstheme="minorHAnsi"/>
              </w:rPr>
            </w:pPr>
            <w:ins w:id="11326" w:author="Samuel Dent" w:date="2015-11-05T08:12:00Z">
              <w:r w:rsidRPr="00840D1F">
                <w:rPr>
                  <w:rFonts w:asciiTheme="minorHAnsi" w:hAnsiTheme="minorHAnsi"/>
                </w:rPr>
                <w:t>5 (Marion)</w:t>
              </w:r>
            </w:ins>
          </w:p>
        </w:tc>
        <w:tc>
          <w:tcPr>
            <w:tcW w:w="2379" w:type="dxa"/>
            <w:vAlign w:val="bottom"/>
          </w:tcPr>
          <w:p w14:paraId="33D81523" w14:textId="77777777" w:rsidR="00693397" w:rsidRPr="00DA3195" w:rsidRDefault="00693397" w:rsidP="00C04E8D">
            <w:pPr>
              <w:jc w:val="center"/>
              <w:rPr>
                <w:ins w:id="11327" w:author="Samuel Dent" w:date="2015-11-05T08:12:00Z"/>
                <w:rFonts w:asciiTheme="minorHAnsi" w:hAnsiTheme="minorHAnsi" w:cstheme="minorHAnsi"/>
              </w:rPr>
            </w:pPr>
            <w:ins w:id="11328" w:author="Samuel Dent" w:date="2015-11-05T08:15:00Z">
              <w:r w:rsidRPr="00DA3195">
                <w:rPr>
                  <w:rFonts w:asciiTheme="minorHAnsi" w:hAnsiTheme="minorHAnsi"/>
                  <w:color w:val="000000"/>
                  <w:rPrChange w:id="11329" w:author="Samuel Dent" w:date="2015-11-19T09:25:00Z">
                    <w:rPr>
                      <w:rFonts w:ascii="Calibri" w:hAnsi="Calibri"/>
                      <w:color w:val="000000"/>
                    </w:rPr>
                  </w:rPrChange>
                </w:rPr>
                <w:t>0.33</w:t>
              </w:r>
            </w:ins>
          </w:p>
        </w:tc>
      </w:tr>
    </w:tbl>
    <w:p w14:paraId="035ADD35" w14:textId="77777777" w:rsidR="00693397" w:rsidRDefault="00693397" w:rsidP="00693397">
      <w:pPr>
        <w:widowControl/>
        <w:spacing w:line="276" w:lineRule="auto"/>
        <w:ind w:left="720"/>
        <w:jc w:val="left"/>
        <w:rPr>
          <w:ins w:id="11330" w:author="Samuel Dent" w:date="2015-11-05T08:12:00Z"/>
        </w:rPr>
      </w:pPr>
      <w:proofErr w:type="gramStart"/>
      <w:ins w:id="11331" w:author="Samuel Dent" w:date="2015-11-05T08:12:00Z">
        <w:r>
          <w:t>n</w:t>
        </w:r>
        <w:r w:rsidRPr="00C55190">
          <w:rPr>
            <w:vertAlign w:val="subscript"/>
          </w:rPr>
          <w:t>gasket</w:t>
        </w:r>
        <w:proofErr w:type="gramEnd"/>
        <w:r>
          <w:tab/>
        </w:r>
        <w:r>
          <w:tab/>
          <w:t>= Number of gaskets installed</w:t>
        </w:r>
      </w:ins>
    </w:p>
    <w:p w14:paraId="4FE4ED0E" w14:textId="77777777" w:rsidR="00693397" w:rsidRDefault="00693397" w:rsidP="00693397">
      <w:pPr>
        <w:widowControl/>
        <w:spacing w:after="200" w:line="276" w:lineRule="auto"/>
        <w:ind w:left="720"/>
        <w:jc w:val="left"/>
        <w:rPr>
          <w:ins w:id="11332" w:author="Samuel Dent" w:date="2015-11-05T08:15:00Z"/>
        </w:rPr>
      </w:pPr>
      <w:ins w:id="11333" w:author="Samuel Dent" w:date="2015-11-05T08:15:00Z">
        <w:r>
          <w:t>Δtherms</w:t>
        </w:r>
        <w:r w:rsidRPr="00C55190">
          <w:rPr>
            <w:vertAlign w:val="subscript"/>
          </w:rPr>
          <w:t>sweep</w:t>
        </w:r>
        <w:r>
          <w:tab/>
          <w:t>= Annual therm savings from installation of door sweep</w:t>
        </w:r>
      </w:ins>
    </w:p>
    <w:tbl>
      <w:tblPr>
        <w:tblStyle w:val="TableGrid"/>
        <w:tblW w:w="0" w:type="auto"/>
        <w:jc w:val="center"/>
        <w:tblLook w:val="04A0" w:firstRow="1" w:lastRow="0" w:firstColumn="1" w:lastColumn="0" w:noHBand="0" w:noVBand="1"/>
      </w:tblPr>
      <w:tblGrid>
        <w:gridCol w:w="2049"/>
        <w:gridCol w:w="2379"/>
      </w:tblGrid>
      <w:tr w:rsidR="00693397" w:rsidRPr="00917294" w14:paraId="57190F0B" w14:textId="77777777" w:rsidTr="00C04E8D">
        <w:trPr>
          <w:trHeight w:val="440"/>
          <w:jc w:val="center"/>
          <w:ins w:id="11334" w:author="Samuel Dent" w:date="2015-11-05T08:15:00Z"/>
        </w:trPr>
        <w:tc>
          <w:tcPr>
            <w:tcW w:w="2049" w:type="dxa"/>
            <w:shd w:val="clear" w:color="auto" w:fill="808080" w:themeFill="background1" w:themeFillShade="80"/>
          </w:tcPr>
          <w:p w14:paraId="1C6711C6" w14:textId="77777777" w:rsidR="00693397" w:rsidRPr="00917294" w:rsidRDefault="00693397" w:rsidP="00C04E8D">
            <w:pPr>
              <w:jc w:val="center"/>
              <w:rPr>
                <w:ins w:id="11335" w:author="Samuel Dent" w:date="2015-11-05T08:15:00Z"/>
                <w:rFonts w:asciiTheme="minorHAnsi" w:hAnsiTheme="minorHAnsi" w:cstheme="minorHAnsi"/>
                <w:b/>
                <w:color w:val="FFFFFF" w:themeColor="background1"/>
              </w:rPr>
            </w:pPr>
            <w:ins w:id="11336" w:author="Samuel Dent" w:date="2015-11-05T08:15: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2379" w:type="dxa"/>
            <w:shd w:val="clear" w:color="auto" w:fill="808080" w:themeFill="background1" w:themeFillShade="80"/>
          </w:tcPr>
          <w:p w14:paraId="39218AAF" w14:textId="77777777" w:rsidR="00693397" w:rsidRPr="00917294" w:rsidRDefault="00693397" w:rsidP="00C04E8D">
            <w:pPr>
              <w:keepNext/>
              <w:keepLines/>
              <w:spacing w:after="0"/>
              <w:jc w:val="center"/>
              <w:outlineLvl w:val="7"/>
              <w:rPr>
                <w:ins w:id="11337" w:author="Samuel Dent" w:date="2015-11-05T08:15:00Z"/>
                <w:rFonts w:cstheme="minorHAnsi"/>
                <w:b/>
                <w:color w:val="FFFFFF" w:themeColor="background1"/>
              </w:rPr>
            </w:pPr>
            <w:ins w:id="11338" w:author="Samuel Dent" w:date="2015-11-05T08:15:00Z">
              <w:r w:rsidRPr="00917294">
                <w:rPr>
                  <w:rFonts w:asciiTheme="minorHAnsi" w:hAnsiTheme="minorHAnsi"/>
                  <w:b/>
                  <w:color w:val="FFFFFF" w:themeColor="background1"/>
                </w:rPr>
                <w:t>Δtherm</w:t>
              </w:r>
              <w:r>
                <w:rPr>
                  <w:rFonts w:asciiTheme="minorHAnsi" w:hAnsiTheme="minorHAnsi"/>
                  <w:b/>
                  <w:color w:val="FFFFFF" w:themeColor="background1"/>
                </w:rPr>
                <w:t>s</w:t>
              </w:r>
              <w:r w:rsidRPr="00917294">
                <w:rPr>
                  <w:rFonts w:asciiTheme="minorHAnsi" w:hAnsiTheme="minorHAnsi"/>
                  <w:b/>
                  <w:color w:val="FFFFFF" w:themeColor="background1"/>
                  <w:vertAlign w:val="subscript"/>
                </w:rPr>
                <w:t>s</w:t>
              </w:r>
              <w:r>
                <w:rPr>
                  <w:rFonts w:asciiTheme="minorHAnsi" w:hAnsiTheme="minorHAnsi"/>
                  <w:b/>
                  <w:color w:val="FFFFFF" w:themeColor="background1"/>
                  <w:vertAlign w:val="subscript"/>
                </w:rPr>
                <w:t>weep</w:t>
              </w:r>
              <w:r w:rsidRPr="00917294">
                <w:rPr>
                  <w:rFonts w:asciiTheme="minorHAnsi" w:hAnsiTheme="minorHAnsi" w:cstheme="minorHAnsi"/>
                  <w:b/>
                  <w:color w:val="FFFFFF" w:themeColor="background1"/>
                  <w:vertAlign w:val="subscript"/>
                </w:rPr>
                <w:t xml:space="preserve"> </w:t>
              </w:r>
              <w:r w:rsidRPr="00917294">
                <w:rPr>
                  <w:rFonts w:asciiTheme="minorHAnsi" w:hAnsiTheme="minorHAnsi" w:cstheme="minorHAnsi"/>
                  <w:b/>
                  <w:color w:val="FFFFFF" w:themeColor="background1"/>
                </w:rPr>
                <w:t>/</w:t>
              </w:r>
              <w:r>
                <w:rPr>
                  <w:rFonts w:asciiTheme="minorHAnsi" w:hAnsiTheme="minorHAnsi" w:cstheme="minorHAnsi"/>
                  <w:b/>
                  <w:color w:val="FFFFFF" w:themeColor="background1"/>
                </w:rPr>
                <w:t xml:space="preserve"> sweep</w:t>
              </w:r>
            </w:ins>
          </w:p>
          <w:p w14:paraId="56D2266D" w14:textId="77777777" w:rsidR="00693397" w:rsidRPr="00917294" w:rsidRDefault="00693397" w:rsidP="00C04E8D">
            <w:pPr>
              <w:keepNext/>
              <w:keepLines/>
              <w:jc w:val="center"/>
              <w:outlineLvl w:val="7"/>
              <w:rPr>
                <w:ins w:id="11339" w:author="Samuel Dent" w:date="2015-11-05T08:15:00Z"/>
                <w:rFonts w:cstheme="minorHAnsi"/>
                <w:b/>
                <w:color w:val="FFFFFF" w:themeColor="background1"/>
              </w:rPr>
            </w:pPr>
            <w:ins w:id="11340" w:author="Samuel Dent" w:date="2015-11-05T08:15:00Z">
              <w:r>
                <w:rPr>
                  <w:rFonts w:asciiTheme="minorHAnsi" w:hAnsiTheme="minorHAnsi" w:cstheme="minorHAnsi"/>
                  <w:b/>
                  <w:color w:val="FFFFFF" w:themeColor="background1"/>
                </w:rPr>
                <w:t>Gas Heat</w:t>
              </w:r>
            </w:ins>
          </w:p>
        </w:tc>
      </w:tr>
      <w:tr w:rsidR="00693397" w:rsidRPr="00917294" w14:paraId="3A074E70" w14:textId="77777777" w:rsidTr="00C04E8D">
        <w:trPr>
          <w:jc w:val="center"/>
          <w:ins w:id="11341" w:author="Samuel Dent" w:date="2015-11-05T08:15:00Z"/>
        </w:trPr>
        <w:tc>
          <w:tcPr>
            <w:tcW w:w="2049" w:type="dxa"/>
            <w:vAlign w:val="center"/>
          </w:tcPr>
          <w:p w14:paraId="776304F7" w14:textId="77777777" w:rsidR="00693397" w:rsidRPr="00917294" w:rsidRDefault="00693397" w:rsidP="00C04E8D">
            <w:pPr>
              <w:jc w:val="center"/>
              <w:rPr>
                <w:ins w:id="11342" w:author="Samuel Dent" w:date="2015-11-05T08:15:00Z"/>
                <w:rFonts w:asciiTheme="minorHAnsi" w:hAnsiTheme="minorHAnsi" w:cstheme="minorHAnsi"/>
              </w:rPr>
            </w:pPr>
            <w:ins w:id="11343" w:author="Samuel Dent" w:date="2015-11-05T08:15:00Z">
              <w:r w:rsidRPr="00917294">
                <w:rPr>
                  <w:rFonts w:asciiTheme="minorHAnsi" w:hAnsiTheme="minorHAnsi"/>
                </w:rPr>
                <w:t>1 (Rockford)</w:t>
              </w:r>
            </w:ins>
          </w:p>
        </w:tc>
        <w:tc>
          <w:tcPr>
            <w:tcW w:w="2379" w:type="dxa"/>
            <w:vAlign w:val="bottom"/>
          </w:tcPr>
          <w:p w14:paraId="2CC26E1E" w14:textId="77777777" w:rsidR="00693397" w:rsidRPr="00917294" w:rsidRDefault="00693397" w:rsidP="00C04E8D">
            <w:pPr>
              <w:jc w:val="center"/>
              <w:rPr>
                <w:ins w:id="11344" w:author="Samuel Dent" w:date="2015-11-05T08:15:00Z"/>
                <w:rFonts w:asciiTheme="minorHAnsi" w:hAnsiTheme="minorHAnsi" w:cstheme="minorHAnsi"/>
              </w:rPr>
            </w:pPr>
            <w:ins w:id="11345" w:author="Samuel Dent" w:date="2015-11-05T08:17:00Z">
              <w:r>
                <w:rPr>
                  <w:rFonts w:ascii="Calibri" w:hAnsi="Calibri"/>
                  <w:color w:val="000000"/>
                </w:rPr>
                <w:t>9.46</w:t>
              </w:r>
            </w:ins>
          </w:p>
        </w:tc>
      </w:tr>
      <w:tr w:rsidR="00693397" w:rsidRPr="00917294" w14:paraId="626B2C7B" w14:textId="77777777" w:rsidTr="00C04E8D">
        <w:trPr>
          <w:jc w:val="center"/>
          <w:ins w:id="11346" w:author="Samuel Dent" w:date="2015-11-05T08:15:00Z"/>
        </w:trPr>
        <w:tc>
          <w:tcPr>
            <w:tcW w:w="2049" w:type="dxa"/>
            <w:vAlign w:val="center"/>
          </w:tcPr>
          <w:p w14:paraId="4558FAD9" w14:textId="77777777" w:rsidR="00693397" w:rsidRPr="00917294" w:rsidRDefault="00693397" w:rsidP="00C04E8D">
            <w:pPr>
              <w:jc w:val="center"/>
              <w:rPr>
                <w:ins w:id="11347" w:author="Samuel Dent" w:date="2015-11-05T08:15:00Z"/>
                <w:rFonts w:asciiTheme="minorHAnsi" w:hAnsiTheme="minorHAnsi" w:cstheme="minorHAnsi"/>
              </w:rPr>
            </w:pPr>
            <w:ins w:id="11348" w:author="Samuel Dent" w:date="2015-11-05T08:15:00Z">
              <w:r w:rsidRPr="00917294">
                <w:rPr>
                  <w:rFonts w:asciiTheme="minorHAnsi" w:hAnsiTheme="minorHAnsi"/>
                </w:rPr>
                <w:t>2 (Chicago)</w:t>
              </w:r>
            </w:ins>
          </w:p>
        </w:tc>
        <w:tc>
          <w:tcPr>
            <w:tcW w:w="2379" w:type="dxa"/>
            <w:vAlign w:val="bottom"/>
          </w:tcPr>
          <w:p w14:paraId="019C40B6" w14:textId="77777777" w:rsidR="00693397" w:rsidRPr="00917294" w:rsidRDefault="00693397" w:rsidP="00C04E8D">
            <w:pPr>
              <w:jc w:val="center"/>
              <w:rPr>
                <w:ins w:id="11349" w:author="Samuel Dent" w:date="2015-11-05T08:15:00Z"/>
                <w:rFonts w:asciiTheme="minorHAnsi" w:hAnsiTheme="minorHAnsi" w:cstheme="minorHAnsi"/>
              </w:rPr>
            </w:pPr>
            <w:ins w:id="11350" w:author="Samuel Dent" w:date="2015-11-05T08:17:00Z">
              <w:r>
                <w:rPr>
                  <w:rFonts w:ascii="Calibri" w:hAnsi="Calibri"/>
                  <w:color w:val="000000"/>
                </w:rPr>
                <w:t>9.13</w:t>
              </w:r>
            </w:ins>
          </w:p>
        </w:tc>
      </w:tr>
      <w:tr w:rsidR="00693397" w:rsidRPr="00917294" w14:paraId="6019144C" w14:textId="77777777" w:rsidTr="00C04E8D">
        <w:trPr>
          <w:jc w:val="center"/>
          <w:ins w:id="11351" w:author="Samuel Dent" w:date="2015-11-05T08:15:00Z"/>
        </w:trPr>
        <w:tc>
          <w:tcPr>
            <w:tcW w:w="2049" w:type="dxa"/>
            <w:vAlign w:val="center"/>
          </w:tcPr>
          <w:p w14:paraId="44964486" w14:textId="77777777" w:rsidR="00693397" w:rsidRPr="00917294" w:rsidRDefault="00693397" w:rsidP="00C04E8D">
            <w:pPr>
              <w:jc w:val="center"/>
              <w:rPr>
                <w:ins w:id="11352" w:author="Samuel Dent" w:date="2015-11-05T08:15:00Z"/>
                <w:rFonts w:asciiTheme="minorHAnsi" w:hAnsiTheme="minorHAnsi" w:cstheme="minorHAnsi"/>
              </w:rPr>
            </w:pPr>
            <w:ins w:id="11353" w:author="Samuel Dent" w:date="2015-11-05T08:15:00Z">
              <w:r w:rsidRPr="00917294">
                <w:rPr>
                  <w:rFonts w:asciiTheme="minorHAnsi" w:hAnsiTheme="minorHAnsi"/>
                </w:rPr>
                <w:t>3 (Springfield)</w:t>
              </w:r>
            </w:ins>
          </w:p>
        </w:tc>
        <w:tc>
          <w:tcPr>
            <w:tcW w:w="2379" w:type="dxa"/>
            <w:vAlign w:val="bottom"/>
          </w:tcPr>
          <w:p w14:paraId="53CFA5D1" w14:textId="77777777" w:rsidR="00693397" w:rsidRPr="00917294" w:rsidRDefault="00693397" w:rsidP="00C04E8D">
            <w:pPr>
              <w:jc w:val="center"/>
              <w:rPr>
                <w:ins w:id="11354" w:author="Samuel Dent" w:date="2015-11-05T08:15:00Z"/>
                <w:rFonts w:asciiTheme="minorHAnsi" w:hAnsiTheme="minorHAnsi" w:cstheme="minorHAnsi"/>
              </w:rPr>
            </w:pPr>
            <w:ins w:id="11355" w:author="Samuel Dent" w:date="2015-11-05T08:17:00Z">
              <w:r>
                <w:rPr>
                  <w:rFonts w:ascii="Calibri" w:hAnsi="Calibri"/>
                  <w:color w:val="000000"/>
                </w:rPr>
                <w:t>7.92</w:t>
              </w:r>
            </w:ins>
          </w:p>
        </w:tc>
      </w:tr>
      <w:tr w:rsidR="00693397" w:rsidRPr="00917294" w14:paraId="46008484" w14:textId="77777777" w:rsidTr="00C04E8D">
        <w:trPr>
          <w:jc w:val="center"/>
          <w:ins w:id="11356" w:author="Samuel Dent" w:date="2015-11-05T08:15:00Z"/>
        </w:trPr>
        <w:tc>
          <w:tcPr>
            <w:tcW w:w="2049" w:type="dxa"/>
            <w:vAlign w:val="center"/>
          </w:tcPr>
          <w:p w14:paraId="3D2C8B7D" w14:textId="77777777" w:rsidR="00693397" w:rsidRPr="00917294" w:rsidRDefault="00693397" w:rsidP="00C04E8D">
            <w:pPr>
              <w:jc w:val="center"/>
              <w:rPr>
                <w:ins w:id="11357" w:author="Samuel Dent" w:date="2015-11-05T08:15:00Z"/>
                <w:rFonts w:asciiTheme="minorHAnsi" w:hAnsiTheme="minorHAnsi" w:cstheme="minorHAnsi"/>
              </w:rPr>
            </w:pPr>
            <w:ins w:id="11358" w:author="Samuel Dent" w:date="2015-11-05T08:15:00Z">
              <w:r w:rsidRPr="00917294">
                <w:rPr>
                  <w:rFonts w:asciiTheme="minorHAnsi" w:hAnsiTheme="minorHAnsi"/>
                </w:rPr>
                <w:t>4 (Belleville)</w:t>
              </w:r>
            </w:ins>
          </w:p>
        </w:tc>
        <w:tc>
          <w:tcPr>
            <w:tcW w:w="2379" w:type="dxa"/>
            <w:vAlign w:val="bottom"/>
          </w:tcPr>
          <w:p w14:paraId="70F0191E" w14:textId="77777777" w:rsidR="00693397" w:rsidRPr="00917294" w:rsidRDefault="00693397" w:rsidP="00C04E8D">
            <w:pPr>
              <w:jc w:val="center"/>
              <w:rPr>
                <w:ins w:id="11359" w:author="Samuel Dent" w:date="2015-11-05T08:15:00Z"/>
                <w:rFonts w:asciiTheme="minorHAnsi" w:hAnsiTheme="minorHAnsi" w:cstheme="minorHAnsi"/>
              </w:rPr>
            </w:pPr>
            <w:ins w:id="11360" w:author="Samuel Dent" w:date="2015-11-05T08:17:00Z">
              <w:r>
                <w:rPr>
                  <w:rFonts w:ascii="Calibri" w:hAnsi="Calibri"/>
                  <w:color w:val="000000"/>
                </w:rPr>
                <w:t>6.31</w:t>
              </w:r>
            </w:ins>
          </w:p>
        </w:tc>
      </w:tr>
      <w:tr w:rsidR="00693397" w:rsidRPr="00917294" w14:paraId="3197AFD3" w14:textId="77777777" w:rsidTr="00C04E8D">
        <w:trPr>
          <w:jc w:val="center"/>
          <w:ins w:id="11361" w:author="Samuel Dent" w:date="2015-11-05T08:15:00Z"/>
        </w:trPr>
        <w:tc>
          <w:tcPr>
            <w:tcW w:w="2049" w:type="dxa"/>
            <w:vAlign w:val="center"/>
          </w:tcPr>
          <w:p w14:paraId="1CE89618" w14:textId="77777777" w:rsidR="00693397" w:rsidRPr="00917294" w:rsidRDefault="00693397" w:rsidP="00C04E8D">
            <w:pPr>
              <w:jc w:val="center"/>
              <w:rPr>
                <w:ins w:id="11362" w:author="Samuel Dent" w:date="2015-11-05T08:15:00Z"/>
                <w:rFonts w:asciiTheme="minorHAnsi" w:hAnsiTheme="minorHAnsi" w:cstheme="minorHAnsi"/>
              </w:rPr>
            </w:pPr>
            <w:ins w:id="11363" w:author="Samuel Dent" w:date="2015-11-05T08:15:00Z">
              <w:r w:rsidRPr="00917294">
                <w:rPr>
                  <w:rFonts w:asciiTheme="minorHAnsi" w:hAnsiTheme="minorHAnsi"/>
                </w:rPr>
                <w:t>5 (Marion)</w:t>
              </w:r>
            </w:ins>
          </w:p>
        </w:tc>
        <w:tc>
          <w:tcPr>
            <w:tcW w:w="2379" w:type="dxa"/>
            <w:vAlign w:val="bottom"/>
          </w:tcPr>
          <w:p w14:paraId="21D2DDE7" w14:textId="77777777" w:rsidR="00693397" w:rsidRPr="00917294" w:rsidRDefault="00693397" w:rsidP="00C04E8D">
            <w:pPr>
              <w:jc w:val="center"/>
              <w:rPr>
                <w:ins w:id="11364" w:author="Samuel Dent" w:date="2015-11-05T08:15:00Z"/>
                <w:rFonts w:asciiTheme="minorHAnsi" w:hAnsiTheme="minorHAnsi" w:cstheme="minorHAnsi"/>
              </w:rPr>
            </w:pPr>
            <w:ins w:id="11365" w:author="Samuel Dent" w:date="2015-11-05T08:17:00Z">
              <w:r>
                <w:rPr>
                  <w:rFonts w:ascii="Calibri" w:hAnsi="Calibri"/>
                  <w:color w:val="000000"/>
                </w:rPr>
                <w:t>6.45</w:t>
              </w:r>
            </w:ins>
          </w:p>
        </w:tc>
      </w:tr>
    </w:tbl>
    <w:p w14:paraId="23410161" w14:textId="77777777" w:rsidR="00693397" w:rsidRDefault="00693397" w:rsidP="00693397">
      <w:pPr>
        <w:widowControl/>
        <w:spacing w:line="276" w:lineRule="auto"/>
        <w:ind w:left="720"/>
        <w:jc w:val="left"/>
        <w:rPr>
          <w:ins w:id="11366" w:author="Samuel Dent" w:date="2015-11-05T08:12:00Z"/>
        </w:rPr>
      </w:pPr>
      <w:proofErr w:type="gramStart"/>
      <w:ins w:id="11367" w:author="Samuel Dent" w:date="2015-11-05T08:12:00Z">
        <w:r>
          <w:t>n</w:t>
        </w:r>
        <w:r w:rsidRPr="00C55190">
          <w:rPr>
            <w:vertAlign w:val="subscript"/>
          </w:rPr>
          <w:t>sweep</w:t>
        </w:r>
        <w:proofErr w:type="gramEnd"/>
        <w:r>
          <w:tab/>
        </w:r>
        <w:r>
          <w:tab/>
          <w:t>= Number of sweeps installed</w:t>
        </w:r>
      </w:ins>
    </w:p>
    <w:p w14:paraId="0FDEA3E8" w14:textId="77777777" w:rsidR="00693397" w:rsidRDefault="00693397" w:rsidP="00693397">
      <w:pPr>
        <w:widowControl/>
        <w:spacing w:after="200" w:line="276" w:lineRule="auto"/>
        <w:ind w:left="720"/>
        <w:jc w:val="left"/>
        <w:rPr>
          <w:ins w:id="11368" w:author="Samuel Dent" w:date="2015-11-05T08:16:00Z"/>
        </w:rPr>
      </w:pPr>
      <w:ins w:id="11369" w:author="Samuel Dent" w:date="2015-11-05T08:16:00Z">
        <w:r>
          <w:t>Δtherms</w:t>
        </w:r>
        <w:r w:rsidRPr="00C55190">
          <w:rPr>
            <w:vertAlign w:val="subscript"/>
          </w:rPr>
          <w:t>sealing</w:t>
        </w:r>
        <w:r>
          <w:tab/>
          <w:t>= Annual therm savings from foot of caulking, sealing, or polyethlylene tape</w:t>
        </w:r>
      </w:ins>
    </w:p>
    <w:tbl>
      <w:tblPr>
        <w:tblStyle w:val="TableGrid"/>
        <w:tblW w:w="0" w:type="auto"/>
        <w:jc w:val="center"/>
        <w:tblLook w:val="04A0" w:firstRow="1" w:lastRow="0" w:firstColumn="1" w:lastColumn="0" w:noHBand="0" w:noVBand="1"/>
        <w:tblPrChange w:id="11370" w:author="Samuel Dent" w:date="2015-11-05T08:16:00Z">
          <w:tblPr>
            <w:tblStyle w:val="TableGrid"/>
            <w:tblW w:w="0" w:type="auto"/>
            <w:jc w:val="center"/>
            <w:tblLook w:val="04A0" w:firstRow="1" w:lastRow="0" w:firstColumn="1" w:lastColumn="0" w:noHBand="0" w:noVBand="1"/>
          </w:tblPr>
        </w:tblPrChange>
      </w:tblPr>
      <w:tblGrid>
        <w:gridCol w:w="2049"/>
        <w:gridCol w:w="2379"/>
        <w:tblGridChange w:id="11371">
          <w:tblGrid>
            <w:gridCol w:w="2049"/>
            <w:gridCol w:w="1438"/>
            <w:gridCol w:w="941"/>
            <w:gridCol w:w="1108"/>
            <w:gridCol w:w="2379"/>
          </w:tblGrid>
        </w:tblGridChange>
      </w:tblGrid>
      <w:tr w:rsidR="00693397" w:rsidRPr="00917294" w14:paraId="64BDB83A" w14:textId="77777777" w:rsidTr="00C04E8D">
        <w:trPr>
          <w:trHeight w:val="440"/>
          <w:tblHeader/>
          <w:jc w:val="center"/>
          <w:ins w:id="11372" w:author="Samuel Dent" w:date="2015-11-05T08:16:00Z"/>
          <w:trPrChange w:id="11373" w:author="Samuel Dent" w:date="2015-11-05T08:16:00Z">
            <w:trPr>
              <w:gridBefore w:val="2"/>
              <w:trHeight w:val="440"/>
              <w:jc w:val="center"/>
            </w:trPr>
          </w:trPrChange>
        </w:trPr>
        <w:tc>
          <w:tcPr>
            <w:tcW w:w="2049" w:type="dxa"/>
            <w:shd w:val="clear" w:color="auto" w:fill="808080" w:themeFill="background1" w:themeFillShade="80"/>
            <w:tcPrChange w:id="11374" w:author="Samuel Dent" w:date="2015-11-05T08:16:00Z">
              <w:tcPr>
                <w:tcW w:w="2049" w:type="dxa"/>
                <w:gridSpan w:val="2"/>
                <w:shd w:val="clear" w:color="auto" w:fill="808080" w:themeFill="background1" w:themeFillShade="80"/>
              </w:tcPr>
            </w:tcPrChange>
          </w:tcPr>
          <w:p w14:paraId="6B42C190" w14:textId="77777777" w:rsidR="00693397" w:rsidRPr="00917294" w:rsidRDefault="00693397" w:rsidP="00C04E8D">
            <w:pPr>
              <w:jc w:val="center"/>
              <w:rPr>
                <w:ins w:id="11375" w:author="Samuel Dent" w:date="2015-11-05T08:16:00Z"/>
                <w:rFonts w:asciiTheme="minorHAnsi" w:hAnsiTheme="minorHAnsi" w:cstheme="minorHAnsi"/>
                <w:b/>
                <w:color w:val="FFFFFF" w:themeColor="background1"/>
              </w:rPr>
            </w:pPr>
            <w:ins w:id="11376" w:author="Samuel Dent" w:date="2015-11-05T08:16:00Z">
              <w:r w:rsidRPr="00917294">
                <w:rPr>
                  <w:rFonts w:asciiTheme="minorHAnsi" w:hAnsiTheme="minorHAnsi" w:cstheme="minorHAnsi"/>
                  <w:b/>
                  <w:color w:val="FFFFFF" w:themeColor="background1"/>
                </w:rPr>
                <w:lastRenderedPageBreak/>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2379" w:type="dxa"/>
            <w:shd w:val="clear" w:color="auto" w:fill="808080" w:themeFill="background1" w:themeFillShade="80"/>
            <w:tcPrChange w:id="11377" w:author="Samuel Dent" w:date="2015-11-05T08:16:00Z">
              <w:tcPr>
                <w:tcW w:w="2379" w:type="dxa"/>
                <w:shd w:val="clear" w:color="auto" w:fill="808080" w:themeFill="background1" w:themeFillShade="80"/>
              </w:tcPr>
            </w:tcPrChange>
          </w:tcPr>
          <w:p w14:paraId="7B0899AF" w14:textId="77777777" w:rsidR="00693397" w:rsidRPr="00917294" w:rsidRDefault="00693397" w:rsidP="00C04E8D">
            <w:pPr>
              <w:keepNext/>
              <w:keepLines/>
              <w:spacing w:after="0"/>
              <w:jc w:val="center"/>
              <w:outlineLvl w:val="7"/>
              <w:rPr>
                <w:ins w:id="11378" w:author="Samuel Dent" w:date="2015-11-05T08:16:00Z"/>
                <w:rFonts w:cstheme="minorHAnsi"/>
                <w:b/>
                <w:color w:val="FFFFFF" w:themeColor="background1"/>
              </w:rPr>
            </w:pPr>
            <w:ins w:id="11379" w:author="Samuel Dent" w:date="2015-11-05T08:16:00Z">
              <w:r w:rsidRPr="00917294">
                <w:rPr>
                  <w:rFonts w:asciiTheme="minorHAnsi" w:hAnsiTheme="minorHAnsi"/>
                  <w:b/>
                  <w:color w:val="FFFFFF" w:themeColor="background1"/>
                </w:rPr>
                <w:t>Δtherm</w:t>
              </w:r>
              <w:r>
                <w:rPr>
                  <w:rFonts w:asciiTheme="minorHAnsi" w:hAnsiTheme="minorHAnsi"/>
                  <w:b/>
                  <w:color w:val="FFFFFF" w:themeColor="background1"/>
                </w:rPr>
                <w:t>s</w:t>
              </w:r>
              <w:r w:rsidRPr="00917294">
                <w:rPr>
                  <w:rFonts w:asciiTheme="minorHAnsi" w:hAnsiTheme="minorHAnsi"/>
                  <w:b/>
                  <w:color w:val="FFFFFF" w:themeColor="background1"/>
                  <w:vertAlign w:val="subscript"/>
                </w:rPr>
                <w:t>s</w:t>
              </w:r>
              <w:r>
                <w:rPr>
                  <w:rFonts w:asciiTheme="minorHAnsi" w:hAnsiTheme="minorHAnsi"/>
                  <w:b/>
                  <w:color w:val="FFFFFF" w:themeColor="background1"/>
                  <w:vertAlign w:val="subscript"/>
                </w:rPr>
                <w:t>ealing</w:t>
              </w:r>
              <w:r w:rsidRPr="00917294">
                <w:rPr>
                  <w:rFonts w:asciiTheme="minorHAnsi" w:hAnsiTheme="minorHAnsi" w:cstheme="minorHAnsi"/>
                  <w:b/>
                  <w:color w:val="FFFFFF" w:themeColor="background1"/>
                  <w:vertAlign w:val="subscript"/>
                </w:rPr>
                <w:t xml:space="preserve"> </w:t>
              </w:r>
              <w:r w:rsidRPr="00917294">
                <w:rPr>
                  <w:rFonts w:asciiTheme="minorHAnsi" w:hAnsiTheme="minorHAnsi" w:cstheme="minorHAnsi"/>
                  <w:b/>
                  <w:color w:val="FFFFFF" w:themeColor="background1"/>
                </w:rPr>
                <w:t>/</w:t>
              </w:r>
              <w:r>
                <w:rPr>
                  <w:rFonts w:asciiTheme="minorHAnsi" w:hAnsiTheme="minorHAnsi" w:cstheme="minorHAnsi"/>
                  <w:b/>
                  <w:color w:val="FFFFFF" w:themeColor="background1"/>
                </w:rPr>
                <w:t xml:space="preserve"> ft</w:t>
              </w:r>
            </w:ins>
          </w:p>
          <w:p w14:paraId="13FCCFD4" w14:textId="77777777" w:rsidR="00693397" w:rsidRPr="00917294" w:rsidRDefault="00693397" w:rsidP="00C04E8D">
            <w:pPr>
              <w:keepNext/>
              <w:keepLines/>
              <w:jc w:val="center"/>
              <w:outlineLvl w:val="7"/>
              <w:rPr>
                <w:ins w:id="11380" w:author="Samuel Dent" w:date="2015-11-05T08:16:00Z"/>
                <w:rFonts w:cstheme="minorHAnsi"/>
                <w:b/>
                <w:color w:val="FFFFFF" w:themeColor="background1"/>
              </w:rPr>
            </w:pPr>
            <w:ins w:id="11381" w:author="Samuel Dent" w:date="2015-11-05T08:16:00Z">
              <w:r>
                <w:rPr>
                  <w:rFonts w:asciiTheme="minorHAnsi" w:hAnsiTheme="minorHAnsi" w:cstheme="minorHAnsi"/>
                  <w:b/>
                  <w:color w:val="FFFFFF" w:themeColor="background1"/>
                </w:rPr>
                <w:t>Gas Heat</w:t>
              </w:r>
            </w:ins>
          </w:p>
        </w:tc>
      </w:tr>
      <w:tr w:rsidR="00693397" w:rsidRPr="00917294" w14:paraId="6D634787" w14:textId="77777777" w:rsidTr="00C04E8D">
        <w:trPr>
          <w:jc w:val="center"/>
          <w:ins w:id="11382" w:author="Samuel Dent" w:date="2015-11-05T08:16:00Z"/>
        </w:trPr>
        <w:tc>
          <w:tcPr>
            <w:tcW w:w="2049" w:type="dxa"/>
            <w:vAlign w:val="center"/>
          </w:tcPr>
          <w:p w14:paraId="5D517C75" w14:textId="77777777" w:rsidR="00693397" w:rsidRPr="00917294" w:rsidRDefault="00693397" w:rsidP="00C04E8D">
            <w:pPr>
              <w:jc w:val="center"/>
              <w:rPr>
                <w:ins w:id="11383" w:author="Samuel Dent" w:date="2015-11-05T08:16:00Z"/>
                <w:rFonts w:asciiTheme="minorHAnsi" w:hAnsiTheme="minorHAnsi" w:cstheme="minorHAnsi"/>
              </w:rPr>
            </w:pPr>
            <w:ins w:id="11384" w:author="Samuel Dent" w:date="2015-11-05T08:16:00Z">
              <w:r w:rsidRPr="00917294">
                <w:rPr>
                  <w:rFonts w:asciiTheme="minorHAnsi" w:hAnsiTheme="minorHAnsi"/>
                </w:rPr>
                <w:t>1 (Rockford)</w:t>
              </w:r>
            </w:ins>
          </w:p>
        </w:tc>
        <w:tc>
          <w:tcPr>
            <w:tcW w:w="2379" w:type="dxa"/>
            <w:vAlign w:val="bottom"/>
          </w:tcPr>
          <w:p w14:paraId="1A208A38" w14:textId="77777777" w:rsidR="00693397" w:rsidRPr="00917294" w:rsidRDefault="00693397" w:rsidP="00C04E8D">
            <w:pPr>
              <w:jc w:val="center"/>
              <w:rPr>
                <w:ins w:id="11385" w:author="Samuel Dent" w:date="2015-11-05T08:16:00Z"/>
                <w:rFonts w:asciiTheme="minorHAnsi" w:hAnsiTheme="minorHAnsi" w:cstheme="minorHAnsi"/>
              </w:rPr>
            </w:pPr>
            <w:ins w:id="11386" w:author="Samuel Dent" w:date="2015-11-05T08:17:00Z">
              <w:r>
                <w:rPr>
                  <w:rFonts w:ascii="Calibri" w:hAnsi="Calibri"/>
                  <w:color w:val="000000"/>
                </w:rPr>
                <w:t>0.54</w:t>
              </w:r>
            </w:ins>
          </w:p>
        </w:tc>
      </w:tr>
      <w:tr w:rsidR="00693397" w:rsidRPr="00917294" w14:paraId="59EFA1AD" w14:textId="77777777" w:rsidTr="00C04E8D">
        <w:trPr>
          <w:jc w:val="center"/>
          <w:ins w:id="11387" w:author="Samuel Dent" w:date="2015-11-05T08:16:00Z"/>
        </w:trPr>
        <w:tc>
          <w:tcPr>
            <w:tcW w:w="2049" w:type="dxa"/>
            <w:vAlign w:val="center"/>
          </w:tcPr>
          <w:p w14:paraId="14BC074C" w14:textId="77777777" w:rsidR="00693397" w:rsidRPr="00917294" w:rsidRDefault="00693397" w:rsidP="00C04E8D">
            <w:pPr>
              <w:jc w:val="center"/>
              <w:rPr>
                <w:ins w:id="11388" w:author="Samuel Dent" w:date="2015-11-05T08:16:00Z"/>
                <w:rFonts w:asciiTheme="minorHAnsi" w:hAnsiTheme="minorHAnsi" w:cstheme="minorHAnsi"/>
              </w:rPr>
            </w:pPr>
            <w:ins w:id="11389" w:author="Samuel Dent" w:date="2015-11-05T08:16:00Z">
              <w:r w:rsidRPr="00917294">
                <w:rPr>
                  <w:rFonts w:asciiTheme="minorHAnsi" w:hAnsiTheme="minorHAnsi"/>
                </w:rPr>
                <w:t>2 (Chicago)</w:t>
              </w:r>
            </w:ins>
          </w:p>
        </w:tc>
        <w:tc>
          <w:tcPr>
            <w:tcW w:w="2379" w:type="dxa"/>
            <w:vAlign w:val="bottom"/>
          </w:tcPr>
          <w:p w14:paraId="0C70AED4" w14:textId="77777777" w:rsidR="00693397" w:rsidRPr="00917294" w:rsidRDefault="00693397" w:rsidP="00C04E8D">
            <w:pPr>
              <w:jc w:val="center"/>
              <w:rPr>
                <w:ins w:id="11390" w:author="Samuel Dent" w:date="2015-11-05T08:16:00Z"/>
                <w:rFonts w:asciiTheme="minorHAnsi" w:hAnsiTheme="minorHAnsi" w:cstheme="minorHAnsi"/>
              </w:rPr>
            </w:pPr>
            <w:ins w:id="11391" w:author="Samuel Dent" w:date="2015-11-05T08:17:00Z">
              <w:r>
                <w:rPr>
                  <w:rFonts w:ascii="Calibri" w:hAnsi="Calibri"/>
                  <w:color w:val="000000"/>
                </w:rPr>
                <w:t>0.52</w:t>
              </w:r>
            </w:ins>
          </w:p>
        </w:tc>
      </w:tr>
      <w:tr w:rsidR="00693397" w:rsidRPr="00917294" w14:paraId="5E0E8163" w14:textId="77777777" w:rsidTr="00C04E8D">
        <w:trPr>
          <w:jc w:val="center"/>
          <w:ins w:id="11392" w:author="Samuel Dent" w:date="2015-11-05T08:16:00Z"/>
        </w:trPr>
        <w:tc>
          <w:tcPr>
            <w:tcW w:w="2049" w:type="dxa"/>
            <w:vAlign w:val="center"/>
          </w:tcPr>
          <w:p w14:paraId="591A5F8F" w14:textId="77777777" w:rsidR="00693397" w:rsidRPr="00917294" w:rsidRDefault="00693397" w:rsidP="00C04E8D">
            <w:pPr>
              <w:jc w:val="center"/>
              <w:rPr>
                <w:ins w:id="11393" w:author="Samuel Dent" w:date="2015-11-05T08:16:00Z"/>
                <w:rFonts w:asciiTheme="minorHAnsi" w:hAnsiTheme="minorHAnsi" w:cstheme="minorHAnsi"/>
              </w:rPr>
            </w:pPr>
            <w:ins w:id="11394" w:author="Samuel Dent" w:date="2015-11-05T08:16:00Z">
              <w:r w:rsidRPr="00917294">
                <w:rPr>
                  <w:rFonts w:asciiTheme="minorHAnsi" w:hAnsiTheme="minorHAnsi"/>
                </w:rPr>
                <w:t>3 (Springfield)</w:t>
              </w:r>
            </w:ins>
          </w:p>
        </w:tc>
        <w:tc>
          <w:tcPr>
            <w:tcW w:w="2379" w:type="dxa"/>
            <w:vAlign w:val="bottom"/>
          </w:tcPr>
          <w:p w14:paraId="63D0D880" w14:textId="77777777" w:rsidR="00693397" w:rsidRPr="00917294" w:rsidRDefault="00693397" w:rsidP="00C04E8D">
            <w:pPr>
              <w:jc w:val="center"/>
              <w:rPr>
                <w:ins w:id="11395" w:author="Samuel Dent" w:date="2015-11-05T08:16:00Z"/>
                <w:rFonts w:asciiTheme="minorHAnsi" w:hAnsiTheme="minorHAnsi" w:cstheme="minorHAnsi"/>
              </w:rPr>
            </w:pPr>
            <w:ins w:id="11396" w:author="Samuel Dent" w:date="2015-11-05T08:17:00Z">
              <w:r>
                <w:rPr>
                  <w:rFonts w:ascii="Calibri" w:hAnsi="Calibri"/>
                  <w:color w:val="000000"/>
                </w:rPr>
                <w:t>0.45</w:t>
              </w:r>
            </w:ins>
          </w:p>
        </w:tc>
      </w:tr>
      <w:tr w:rsidR="00693397" w:rsidRPr="00917294" w14:paraId="0A9B1837" w14:textId="77777777" w:rsidTr="00C04E8D">
        <w:trPr>
          <w:jc w:val="center"/>
          <w:ins w:id="11397" w:author="Samuel Dent" w:date="2015-11-05T08:16:00Z"/>
        </w:trPr>
        <w:tc>
          <w:tcPr>
            <w:tcW w:w="2049" w:type="dxa"/>
            <w:vAlign w:val="center"/>
          </w:tcPr>
          <w:p w14:paraId="6D869977" w14:textId="77777777" w:rsidR="00693397" w:rsidRPr="00917294" w:rsidRDefault="00693397" w:rsidP="00C04E8D">
            <w:pPr>
              <w:jc w:val="center"/>
              <w:rPr>
                <w:ins w:id="11398" w:author="Samuel Dent" w:date="2015-11-05T08:16:00Z"/>
                <w:rFonts w:asciiTheme="minorHAnsi" w:hAnsiTheme="minorHAnsi" w:cstheme="minorHAnsi"/>
              </w:rPr>
            </w:pPr>
            <w:ins w:id="11399" w:author="Samuel Dent" w:date="2015-11-05T08:16:00Z">
              <w:r w:rsidRPr="00917294">
                <w:rPr>
                  <w:rFonts w:asciiTheme="minorHAnsi" w:hAnsiTheme="minorHAnsi"/>
                </w:rPr>
                <w:t>4 (Belleville)</w:t>
              </w:r>
            </w:ins>
          </w:p>
        </w:tc>
        <w:tc>
          <w:tcPr>
            <w:tcW w:w="2379" w:type="dxa"/>
            <w:vAlign w:val="bottom"/>
          </w:tcPr>
          <w:p w14:paraId="5FBA56A6" w14:textId="77777777" w:rsidR="00693397" w:rsidRPr="00917294" w:rsidRDefault="00693397" w:rsidP="00C04E8D">
            <w:pPr>
              <w:jc w:val="center"/>
              <w:rPr>
                <w:ins w:id="11400" w:author="Samuel Dent" w:date="2015-11-05T08:16:00Z"/>
                <w:rFonts w:asciiTheme="minorHAnsi" w:hAnsiTheme="minorHAnsi" w:cstheme="minorHAnsi"/>
              </w:rPr>
            </w:pPr>
            <w:ins w:id="11401" w:author="Samuel Dent" w:date="2015-11-05T08:17:00Z">
              <w:r>
                <w:rPr>
                  <w:rFonts w:ascii="Calibri" w:hAnsi="Calibri"/>
                  <w:color w:val="000000"/>
                </w:rPr>
                <w:t>0.36</w:t>
              </w:r>
            </w:ins>
          </w:p>
        </w:tc>
      </w:tr>
      <w:tr w:rsidR="00693397" w:rsidRPr="00917294" w14:paraId="6326132E" w14:textId="77777777" w:rsidTr="00C04E8D">
        <w:trPr>
          <w:jc w:val="center"/>
          <w:ins w:id="11402" w:author="Samuel Dent" w:date="2015-11-05T08:16:00Z"/>
        </w:trPr>
        <w:tc>
          <w:tcPr>
            <w:tcW w:w="2049" w:type="dxa"/>
            <w:vAlign w:val="center"/>
          </w:tcPr>
          <w:p w14:paraId="7AFCBDC2" w14:textId="77777777" w:rsidR="00693397" w:rsidRPr="00917294" w:rsidRDefault="00693397" w:rsidP="00C04E8D">
            <w:pPr>
              <w:jc w:val="center"/>
              <w:rPr>
                <w:ins w:id="11403" w:author="Samuel Dent" w:date="2015-11-05T08:16:00Z"/>
                <w:rFonts w:asciiTheme="minorHAnsi" w:hAnsiTheme="minorHAnsi" w:cstheme="minorHAnsi"/>
              </w:rPr>
            </w:pPr>
            <w:ins w:id="11404" w:author="Samuel Dent" w:date="2015-11-05T08:16:00Z">
              <w:r w:rsidRPr="00917294">
                <w:rPr>
                  <w:rFonts w:asciiTheme="minorHAnsi" w:hAnsiTheme="minorHAnsi"/>
                </w:rPr>
                <w:t>5 (Marion)</w:t>
              </w:r>
            </w:ins>
          </w:p>
        </w:tc>
        <w:tc>
          <w:tcPr>
            <w:tcW w:w="2379" w:type="dxa"/>
            <w:vAlign w:val="bottom"/>
          </w:tcPr>
          <w:p w14:paraId="4D08BC21" w14:textId="77777777" w:rsidR="00693397" w:rsidRPr="00917294" w:rsidRDefault="00693397" w:rsidP="00C04E8D">
            <w:pPr>
              <w:jc w:val="center"/>
              <w:rPr>
                <w:ins w:id="11405" w:author="Samuel Dent" w:date="2015-11-05T08:16:00Z"/>
                <w:rFonts w:asciiTheme="minorHAnsi" w:hAnsiTheme="minorHAnsi" w:cstheme="minorHAnsi"/>
              </w:rPr>
            </w:pPr>
            <w:ins w:id="11406" w:author="Samuel Dent" w:date="2015-11-05T08:17:00Z">
              <w:r>
                <w:rPr>
                  <w:rFonts w:ascii="Calibri" w:hAnsi="Calibri"/>
                  <w:color w:val="000000"/>
                </w:rPr>
                <w:t>0.37</w:t>
              </w:r>
            </w:ins>
          </w:p>
        </w:tc>
      </w:tr>
    </w:tbl>
    <w:p w14:paraId="46BAB9B5" w14:textId="77777777" w:rsidR="00693397" w:rsidRDefault="00693397" w:rsidP="00693397">
      <w:pPr>
        <w:widowControl/>
        <w:spacing w:line="276" w:lineRule="auto"/>
        <w:ind w:left="720"/>
        <w:jc w:val="left"/>
        <w:rPr>
          <w:ins w:id="11407" w:author="Samuel Dent" w:date="2015-11-05T08:12:00Z"/>
        </w:rPr>
      </w:pPr>
      <w:proofErr w:type="gramStart"/>
      <w:ins w:id="11408" w:author="Samuel Dent" w:date="2015-11-05T08:12:00Z">
        <w:r>
          <w:t>lf</w:t>
        </w:r>
        <w:r w:rsidRPr="00C55190">
          <w:rPr>
            <w:vertAlign w:val="subscript"/>
          </w:rPr>
          <w:t>sealing</w:t>
        </w:r>
        <w:proofErr w:type="gramEnd"/>
        <w:r>
          <w:tab/>
        </w:r>
        <w:r>
          <w:tab/>
          <w:t>= linear feet of caulking, sealing, or polyethylene tape</w:t>
        </w:r>
      </w:ins>
    </w:p>
    <w:p w14:paraId="0473211C" w14:textId="77777777" w:rsidR="00693397" w:rsidRDefault="00693397" w:rsidP="00693397">
      <w:pPr>
        <w:widowControl/>
        <w:spacing w:after="200" w:line="276" w:lineRule="auto"/>
        <w:ind w:left="2160" w:hanging="1440"/>
        <w:jc w:val="left"/>
        <w:rPr>
          <w:ins w:id="11409" w:author="Samuel Dent" w:date="2015-11-05T08:17:00Z"/>
        </w:rPr>
      </w:pPr>
      <w:ins w:id="11410" w:author="Samuel Dent" w:date="2015-11-05T08:17:00Z">
        <w:r>
          <w:t>Δtherms</w:t>
        </w:r>
        <w:r w:rsidRPr="00C55190">
          <w:rPr>
            <w:vertAlign w:val="subscript"/>
          </w:rPr>
          <w:t>W</w:t>
        </w:r>
        <w:r>
          <w:rPr>
            <w:vertAlign w:val="subscript"/>
          </w:rPr>
          <w:t>X</w:t>
        </w:r>
        <w:r>
          <w:tab/>
          <w:t>= Annual therm savings from window weatherstripping or door weatherstripping</w:t>
        </w:r>
      </w:ins>
    </w:p>
    <w:tbl>
      <w:tblPr>
        <w:tblStyle w:val="TableGrid"/>
        <w:tblW w:w="0" w:type="auto"/>
        <w:jc w:val="center"/>
        <w:tblLook w:val="04A0" w:firstRow="1" w:lastRow="0" w:firstColumn="1" w:lastColumn="0" w:noHBand="0" w:noVBand="1"/>
      </w:tblPr>
      <w:tblGrid>
        <w:gridCol w:w="2049"/>
        <w:gridCol w:w="2379"/>
      </w:tblGrid>
      <w:tr w:rsidR="00693397" w:rsidRPr="00917294" w14:paraId="5005125F" w14:textId="77777777" w:rsidTr="00C04E8D">
        <w:trPr>
          <w:trHeight w:val="440"/>
          <w:tblHeader/>
          <w:jc w:val="center"/>
          <w:ins w:id="11411" w:author="Samuel Dent" w:date="2015-11-05T08:17:00Z"/>
        </w:trPr>
        <w:tc>
          <w:tcPr>
            <w:tcW w:w="2049" w:type="dxa"/>
            <w:shd w:val="clear" w:color="auto" w:fill="808080" w:themeFill="background1" w:themeFillShade="80"/>
          </w:tcPr>
          <w:p w14:paraId="4FC9E62B" w14:textId="77777777" w:rsidR="00693397" w:rsidRPr="00917294" w:rsidRDefault="00693397" w:rsidP="00C04E8D">
            <w:pPr>
              <w:jc w:val="center"/>
              <w:rPr>
                <w:ins w:id="11412" w:author="Samuel Dent" w:date="2015-11-05T08:17:00Z"/>
                <w:rFonts w:asciiTheme="minorHAnsi" w:hAnsiTheme="minorHAnsi" w:cstheme="minorHAnsi"/>
                <w:b/>
                <w:color w:val="FFFFFF" w:themeColor="background1"/>
              </w:rPr>
            </w:pPr>
            <w:ins w:id="11413" w:author="Samuel Dent" w:date="2015-11-05T08:17: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2379" w:type="dxa"/>
            <w:shd w:val="clear" w:color="auto" w:fill="808080" w:themeFill="background1" w:themeFillShade="80"/>
          </w:tcPr>
          <w:p w14:paraId="0F8FE5E7" w14:textId="77777777" w:rsidR="00693397" w:rsidRPr="00917294" w:rsidRDefault="00693397" w:rsidP="00C04E8D">
            <w:pPr>
              <w:keepNext/>
              <w:keepLines/>
              <w:spacing w:after="0"/>
              <w:jc w:val="center"/>
              <w:outlineLvl w:val="7"/>
              <w:rPr>
                <w:ins w:id="11414" w:author="Samuel Dent" w:date="2015-11-05T08:17:00Z"/>
                <w:rFonts w:cstheme="minorHAnsi"/>
                <w:b/>
                <w:color w:val="FFFFFF" w:themeColor="background1"/>
              </w:rPr>
            </w:pPr>
            <w:ins w:id="11415" w:author="Samuel Dent" w:date="2015-11-05T08:17:00Z">
              <w:r w:rsidRPr="00917294">
                <w:rPr>
                  <w:rFonts w:asciiTheme="minorHAnsi" w:hAnsiTheme="minorHAnsi"/>
                  <w:b/>
                  <w:color w:val="FFFFFF" w:themeColor="background1"/>
                </w:rPr>
                <w:t>Δtherm</w:t>
              </w:r>
              <w:r>
                <w:rPr>
                  <w:rFonts w:asciiTheme="minorHAnsi" w:hAnsiTheme="minorHAnsi"/>
                  <w:b/>
                  <w:color w:val="FFFFFF" w:themeColor="background1"/>
                </w:rPr>
                <w:t>s</w:t>
              </w:r>
              <w:r w:rsidRPr="00917294">
                <w:rPr>
                  <w:rFonts w:asciiTheme="minorHAnsi" w:hAnsiTheme="minorHAnsi"/>
                  <w:b/>
                  <w:color w:val="FFFFFF" w:themeColor="background1"/>
                  <w:vertAlign w:val="subscript"/>
                </w:rPr>
                <w:t>s</w:t>
              </w:r>
              <w:r>
                <w:rPr>
                  <w:rFonts w:asciiTheme="minorHAnsi" w:hAnsiTheme="minorHAnsi"/>
                  <w:b/>
                  <w:color w:val="FFFFFF" w:themeColor="background1"/>
                  <w:vertAlign w:val="subscript"/>
                </w:rPr>
                <w:t>x</w:t>
              </w:r>
              <w:r w:rsidRPr="00917294">
                <w:rPr>
                  <w:rFonts w:asciiTheme="minorHAnsi" w:hAnsiTheme="minorHAnsi" w:cstheme="minorHAnsi"/>
                  <w:b/>
                  <w:color w:val="FFFFFF" w:themeColor="background1"/>
                  <w:vertAlign w:val="subscript"/>
                </w:rPr>
                <w:t xml:space="preserve"> </w:t>
              </w:r>
              <w:r w:rsidRPr="00917294">
                <w:rPr>
                  <w:rFonts w:asciiTheme="minorHAnsi" w:hAnsiTheme="minorHAnsi" w:cstheme="minorHAnsi"/>
                  <w:b/>
                  <w:color w:val="FFFFFF" w:themeColor="background1"/>
                </w:rPr>
                <w:t>/</w:t>
              </w:r>
              <w:r>
                <w:rPr>
                  <w:rFonts w:asciiTheme="minorHAnsi" w:hAnsiTheme="minorHAnsi" w:cstheme="minorHAnsi"/>
                  <w:b/>
                  <w:color w:val="FFFFFF" w:themeColor="background1"/>
                </w:rPr>
                <w:t xml:space="preserve"> ft</w:t>
              </w:r>
            </w:ins>
          </w:p>
          <w:p w14:paraId="1E738013" w14:textId="77777777" w:rsidR="00693397" w:rsidRPr="00917294" w:rsidRDefault="00693397" w:rsidP="00C04E8D">
            <w:pPr>
              <w:keepNext/>
              <w:keepLines/>
              <w:jc w:val="center"/>
              <w:outlineLvl w:val="7"/>
              <w:rPr>
                <w:ins w:id="11416" w:author="Samuel Dent" w:date="2015-11-05T08:17:00Z"/>
                <w:rFonts w:cstheme="minorHAnsi"/>
                <w:b/>
                <w:color w:val="FFFFFF" w:themeColor="background1"/>
              </w:rPr>
            </w:pPr>
            <w:ins w:id="11417" w:author="Samuel Dent" w:date="2015-11-05T08:17:00Z">
              <w:r>
                <w:rPr>
                  <w:rFonts w:asciiTheme="minorHAnsi" w:hAnsiTheme="minorHAnsi" w:cstheme="minorHAnsi"/>
                  <w:b/>
                  <w:color w:val="FFFFFF" w:themeColor="background1"/>
                </w:rPr>
                <w:t>Gas Heat</w:t>
              </w:r>
            </w:ins>
          </w:p>
        </w:tc>
      </w:tr>
      <w:tr w:rsidR="00693397" w:rsidRPr="00917294" w14:paraId="1FBE51CB" w14:textId="77777777" w:rsidTr="00C04E8D">
        <w:trPr>
          <w:jc w:val="center"/>
          <w:ins w:id="11418" w:author="Samuel Dent" w:date="2015-11-05T08:17:00Z"/>
        </w:trPr>
        <w:tc>
          <w:tcPr>
            <w:tcW w:w="2049" w:type="dxa"/>
            <w:vAlign w:val="center"/>
          </w:tcPr>
          <w:p w14:paraId="6D9EAC90" w14:textId="77777777" w:rsidR="00693397" w:rsidRPr="00917294" w:rsidRDefault="00693397" w:rsidP="00C04E8D">
            <w:pPr>
              <w:jc w:val="center"/>
              <w:rPr>
                <w:ins w:id="11419" w:author="Samuel Dent" w:date="2015-11-05T08:17:00Z"/>
                <w:rFonts w:asciiTheme="minorHAnsi" w:hAnsiTheme="minorHAnsi" w:cstheme="minorHAnsi"/>
              </w:rPr>
            </w:pPr>
            <w:ins w:id="11420" w:author="Samuel Dent" w:date="2015-11-05T08:17:00Z">
              <w:r w:rsidRPr="00917294">
                <w:rPr>
                  <w:rFonts w:asciiTheme="minorHAnsi" w:hAnsiTheme="minorHAnsi"/>
                </w:rPr>
                <w:t>1 (Rockford)</w:t>
              </w:r>
            </w:ins>
          </w:p>
        </w:tc>
        <w:tc>
          <w:tcPr>
            <w:tcW w:w="2379" w:type="dxa"/>
            <w:vAlign w:val="bottom"/>
          </w:tcPr>
          <w:p w14:paraId="7B4EF949" w14:textId="77777777" w:rsidR="00693397" w:rsidRPr="00917294" w:rsidRDefault="00693397" w:rsidP="00C04E8D">
            <w:pPr>
              <w:jc w:val="center"/>
              <w:rPr>
                <w:ins w:id="11421" w:author="Samuel Dent" w:date="2015-11-05T08:17:00Z"/>
                <w:rFonts w:asciiTheme="minorHAnsi" w:hAnsiTheme="minorHAnsi" w:cstheme="minorHAnsi"/>
              </w:rPr>
            </w:pPr>
            <w:ins w:id="11422" w:author="Samuel Dent" w:date="2015-11-05T08:18:00Z">
              <w:r>
                <w:rPr>
                  <w:rFonts w:ascii="Calibri" w:hAnsi="Calibri"/>
                  <w:color w:val="000000"/>
                </w:rPr>
                <w:t>0.63</w:t>
              </w:r>
            </w:ins>
          </w:p>
        </w:tc>
      </w:tr>
      <w:tr w:rsidR="00693397" w:rsidRPr="00917294" w14:paraId="38D3D42B" w14:textId="77777777" w:rsidTr="00C04E8D">
        <w:trPr>
          <w:jc w:val="center"/>
          <w:ins w:id="11423" w:author="Samuel Dent" w:date="2015-11-05T08:17:00Z"/>
        </w:trPr>
        <w:tc>
          <w:tcPr>
            <w:tcW w:w="2049" w:type="dxa"/>
            <w:vAlign w:val="center"/>
          </w:tcPr>
          <w:p w14:paraId="63549E5A" w14:textId="77777777" w:rsidR="00693397" w:rsidRPr="00917294" w:rsidRDefault="00693397" w:rsidP="00C04E8D">
            <w:pPr>
              <w:jc w:val="center"/>
              <w:rPr>
                <w:ins w:id="11424" w:author="Samuel Dent" w:date="2015-11-05T08:17:00Z"/>
                <w:rFonts w:asciiTheme="minorHAnsi" w:hAnsiTheme="minorHAnsi" w:cstheme="minorHAnsi"/>
              </w:rPr>
            </w:pPr>
            <w:ins w:id="11425" w:author="Samuel Dent" w:date="2015-11-05T08:17:00Z">
              <w:r w:rsidRPr="00917294">
                <w:rPr>
                  <w:rFonts w:asciiTheme="minorHAnsi" w:hAnsiTheme="minorHAnsi"/>
                </w:rPr>
                <w:t>2 (Chicago)</w:t>
              </w:r>
            </w:ins>
          </w:p>
        </w:tc>
        <w:tc>
          <w:tcPr>
            <w:tcW w:w="2379" w:type="dxa"/>
            <w:vAlign w:val="bottom"/>
          </w:tcPr>
          <w:p w14:paraId="404BD915" w14:textId="77777777" w:rsidR="00693397" w:rsidRPr="00917294" w:rsidRDefault="00693397" w:rsidP="00C04E8D">
            <w:pPr>
              <w:jc w:val="center"/>
              <w:rPr>
                <w:ins w:id="11426" w:author="Samuel Dent" w:date="2015-11-05T08:17:00Z"/>
                <w:rFonts w:asciiTheme="minorHAnsi" w:hAnsiTheme="minorHAnsi" w:cstheme="minorHAnsi"/>
              </w:rPr>
            </w:pPr>
            <w:ins w:id="11427" w:author="Samuel Dent" w:date="2015-11-05T08:18:00Z">
              <w:r>
                <w:rPr>
                  <w:rFonts w:ascii="Calibri" w:hAnsi="Calibri"/>
                  <w:color w:val="000000"/>
                </w:rPr>
                <w:t>0.61</w:t>
              </w:r>
            </w:ins>
          </w:p>
        </w:tc>
      </w:tr>
      <w:tr w:rsidR="00693397" w:rsidRPr="00917294" w14:paraId="2204E123" w14:textId="77777777" w:rsidTr="00C04E8D">
        <w:trPr>
          <w:jc w:val="center"/>
          <w:ins w:id="11428" w:author="Samuel Dent" w:date="2015-11-05T08:17:00Z"/>
        </w:trPr>
        <w:tc>
          <w:tcPr>
            <w:tcW w:w="2049" w:type="dxa"/>
            <w:vAlign w:val="center"/>
          </w:tcPr>
          <w:p w14:paraId="317F51C9" w14:textId="77777777" w:rsidR="00693397" w:rsidRPr="00917294" w:rsidRDefault="00693397" w:rsidP="00C04E8D">
            <w:pPr>
              <w:jc w:val="center"/>
              <w:rPr>
                <w:ins w:id="11429" w:author="Samuel Dent" w:date="2015-11-05T08:17:00Z"/>
                <w:rFonts w:asciiTheme="minorHAnsi" w:hAnsiTheme="minorHAnsi" w:cstheme="minorHAnsi"/>
              </w:rPr>
            </w:pPr>
            <w:ins w:id="11430" w:author="Samuel Dent" w:date="2015-11-05T08:17:00Z">
              <w:r w:rsidRPr="00917294">
                <w:rPr>
                  <w:rFonts w:asciiTheme="minorHAnsi" w:hAnsiTheme="minorHAnsi"/>
                </w:rPr>
                <w:t>3 (Springfield)</w:t>
              </w:r>
            </w:ins>
          </w:p>
        </w:tc>
        <w:tc>
          <w:tcPr>
            <w:tcW w:w="2379" w:type="dxa"/>
            <w:vAlign w:val="bottom"/>
          </w:tcPr>
          <w:p w14:paraId="7C714F87" w14:textId="77777777" w:rsidR="00693397" w:rsidRPr="00917294" w:rsidRDefault="00693397" w:rsidP="00C04E8D">
            <w:pPr>
              <w:jc w:val="center"/>
              <w:rPr>
                <w:ins w:id="11431" w:author="Samuel Dent" w:date="2015-11-05T08:17:00Z"/>
                <w:rFonts w:asciiTheme="minorHAnsi" w:hAnsiTheme="minorHAnsi" w:cstheme="minorHAnsi"/>
              </w:rPr>
            </w:pPr>
            <w:ins w:id="11432" w:author="Samuel Dent" w:date="2015-11-05T08:18:00Z">
              <w:r>
                <w:rPr>
                  <w:rFonts w:ascii="Calibri" w:hAnsi="Calibri"/>
                  <w:color w:val="000000"/>
                </w:rPr>
                <w:t>0.53</w:t>
              </w:r>
            </w:ins>
          </w:p>
        </w:tc>
      </w:tr>
      <w:tr w:rsidR="00693397" w:rsidRPr="00917294" w14:paraId="6B294758" w14:textId="77777777" w:rsidTr="00C04E8D">
        <w:trPr>
          <w:jc w:val="center"/>
          <w:ins w:id="11433" w:author="Samuel Dent" w:date="2015-11-05T08:17:00Z"/>
        </w:trPr>
        <w:tc>
          <w:tcPr>
            <w:tcW w:w="2049" w:type="dxa"/>
            <w:vAlign w:val="center"/>
          </w:tcPr>
          <w:p w14:paraId="303DAF31" w14:textId="77777777" w:rsidR="00693397" w:rsidRPr="00917294" w:rsidRDefault="00693397" w:rsidP="00C04E8D">
            <w:pPr>
              <w:jc w:val="center"/>
              <w:rPr>
                <w:ins w:id="11434" w:author="Samuel Dent" w:date="2015-11-05T08:17:00Z"/>
                <w:rFonts w:asciiTheme="minorHAnsi" w:hAnsiTheme="minorHAnsi" w:cstheme="minorHAnsi"/>
              </w:rPr>
            </w:pPr>
            <w:ins w:id="11435" w:author="Samuel Dent" w:date="2015-11-05T08:17:00Z">
              <w:r w:rsidRPr="00917294">
                <w:rPr>
                  <w:rFonts w:asciiTheme="minorHAnsi" w:hAnsiTheme="minorHAnsi"/>
                </w:rPr>
                <w:t>4 (Belleville)</w:t>
              </w:r>
            </w:ins>
          </w:p>
        </w:tc>
        <w:tc>
          <w:tcPr>
            <w:tcW w:w="2379" w:type="dxa"/>
            <w:vAlign w:val="bottom"/>
          </w:tcPr>
          <w:p w14:paraId="4976BC79" w14:textId="77777777" w:rsidR="00693397" w:rsidRPr="00917294" w:rsidRDefault="00693397" w:rsidP="00C04E8D">
            <w:pPr>
              <w:jc w:val="center"/>
              <w:rPr>
                <w:ins w:id="11436" w:author="Samuel Dent" w:date="2015-11-05T08:17:00Z"/>
                <w:rFonts w:asciiTheme="minorHAnsi" w:hAnsiTheme="minorHAnsi" w:cstheme="minorHAnsi"/>
              </w:rPr>
            </w:pPr>
            <w:ins w:id="11437" w:author="Samuel Dent" w:date="2015-11-05T08:18:00Z">
              <w:r>
                <w:rPr>
                  <w:rFonts w:ascii="Calibri" w:hAnsi="Calibri"/>
                  <w:color w:val="000000"/>
                </w:rPr>
                <w:t>0.42</w:t>
              </w:r>
            </w:ins>
          </w:p>
        </w:tc>
      </w:tr>
      <w:tr w:rsidR="00693397" w:rsidRPr="00917294" w14:paraId="576D215E" w14:textId="77777777" w:rsidTr="00C04E8D">
        <w:trPr>
          <w:jc w:val="center"/>
          <w:ins w:id="11438" w:author="Samuel Dent" w:date="2015-11-05T08:17:00Z"/>
        </w:trPr>
        <w:tc>
          <w:tcPr>
            <w:tcW w:w="2049" w:type="dxa"/>
            <w:vAlign w:val="center"/>
          </w:tcPr>
          <w:p w14:paraId="29A2EF8F" w14:textId="77777777" w:rsidR="00693397" w:rsidRPr="00917294" w:rsidRDefault="00693397" w:rsidP="00C04E8D">
            <w:pPr>
              <w:jc w:val="center"/>
              <w:rPr>
                <w:ins w:id="11439" w:author="Samuel Dent" w:date="2015-11-05T08:17:00Z"/>
                <w:rFonts w:asciiTheme="minorHAnsi" w:hAnsiTheme="minorHAnsi" w:cstheme="minorHAnsi"/>
              </w:rPr>
            </w:pPr>
            <w:ins w:id="11440" w:author="Samuel Dent" w:date="2015-11-05T08:17:00Z">
              <w:r w:rsidRPr="00917294">
                <w:rPr>
                  <w:rFonts w:asciiTheme="minorHAnsi" w:hAnsiTheme="minorHAnsi"/>
                </w:rPr>
                <w:t>5 (Marion)</w:t>
              </w:r>
            </w:ins>
          </w:p>
        </w:tc>
        <w:tc>
          <w:tcPr>
            <w:tcW w:w="2379" w:type="dxa"/>
            <w:vAlign w:val="bottom"/>
          </w:tcPr>
          <w:p w14:paraId="6ACD0CB3" w14:textId="77777777" w:rsidR="00693397" w:rsidRPr="00917294" w:rsidRDefault="00693397" w:rsidP="00C04E8D">
            <w:pPr>
              <w:jc w:val="center"/>
              <w:rPr>
                <w:ins w:id="11441" w:author="Samuel Dent" w:date="2015-11-05T08:17:00Z"/>
                <w:rFonts w:asciiTheme="minorHAnsi" w:hAnsiTheme="minorHAnsi" w:cstheme="minorHAnsi"/>
              </w:rPr>
            </w:pPr>
            <w:ins w:id="11442" w:author="Samuel Dent" w:date="2015-11-05T08:18:00Z">
              <w:r>
                <w:rPr>
                  <w:rFonts w:ascii="Calibri" w:hAnsi="Calibri"/>
                  <w:color w:val="000000"/>
                </w:rPr>
                <w:t>0.43</w:t>
              </w:r>
            </w:ins>
          </w:p>
        </w:tc>
      </w:tr>
    </w:tbl>
    <w:p w14:paraId="10A5F42F" w14:textId="77777777" w:rsidR="00693397" w:rsidRPr="00683EB2" w:rsidRDefault="00693397" w:rsidP="00693397">
      <w:pPr>
        <w:widowControl/>
        <w:spacing w:line="276" w:lineRule="auto"/>
        <w:ind w:left="720"/>
        <w:jc w:val="left"/>
        <w:rPr>
          <w:ins w:id="11443" w:author="Samuel Dent" w:date="2015-11-05T08:12:00Z"/>
        </w:rPr>
      </w:pPr>
      <w:proofErr w:type="gramStart"/>
      <w:ins w:id="11444" w:author="Samuel Dent" w:date="2015-11-05T08:12:00Z">
        <w:r>
          <w:t>lf</w:t>
        </w:r>
        <w:r w:rsidRPr="00C55190">
          <w:rPr>
            <w:vertAlign w:val="subscript"/>
          </w:rPr>
          <w:t>WX</w:t>
        </w:r>
        <w:proofErr w:type="gramEnd"/>
        <w:r>
          <w:tab/>
        </w:r>
        <w:r>
          <w:tab/>
          <w:t>= Linear feet of window weatherstripping or door weatherstripping</w:t>
        </w:r>
      </w:ins>
    </w:p>
    <w:p w14:paraId="49956B2B" w14:textId="77777777" w:rsidR="00693397" w:rsidRDefault="00693397" w:rsidP="00693397">
      <w:pPr>
        <w:widowControl/>
        <w:spacing w:after="200" w:line="276" w:lineRule="auto"/>
        <w:ind w:left="2160" w:hanging="1440"/>
        <w:jc w:val="left"/>
        <w:rPr>
          <w:ins w:id="11445" w:author="Samuel Dent" w:date="2015-11-19T09:23:00Z"/>
          <w:rFonts w:cstheme="minorHAnsi"/>
          <w:noProof/>
        </w:rPr>
      </w:pPr>
      <w:ins w:id="11446" w:author="Samuel Dent" w:date="2015-11-19T09:23:00Z">
        <w:r>
          <w:rPr>
            <w:rFonts w:cstheme="minorHAnsi"/>
            <w:noProof/>
          </w:rPr>
          <w:t>ADJ</w:t>
        </w:r>
        <w:r w:rsidRPr="007D60B2">
          <w:rPr>
            <w:rFonts w:cstheme="minorHAnsi"/>
            <w:noProof/>
            <w:vertAlign w:val="subscript"/>
          </w:rPr>
          <w:t>R</w:t>
        </w:r>
        <w:r>
          <w:rPr>
            <w:rFonts w:cstheme="minorHAnsi"/>
            <w:noProof/>
            <w:vertAlign w:val="subscript"/>
          </w:rPr>
          <w:t>x</w:t>
        </w:r>
        <w:r w:rsidRPr="007D60B2">
          <w:rPr>
            <w:rFonts w:cstheme="minorHAnsi"/>
            <w:noProof/>
            <w:vertAlign w:val="subscript"/>
          </w:rPr>
          <w:t>Airsealing</w:t>
        </w:r>
        <w:r>
          <w:rPr>
            <w:rFonts w:cstheme="minorHAnsi"/>
            <w:noProof/>
            <w:vertAlign w:val="subscript"/>
          </w:rPr>
          <w:tab/>
        </w:r>
        <w:r>
          <w:rPr>
            <w:rFonts w:cstheme="minorHAnsi"/>
            <w:noProof/>
          </w:rPr>
          <w:t>= Adjustment for air sealing savings to account for prescriptive estimates overclaiming savings</w:t>
        </w:r>
        <w:r>
          <w:rPr>
            <w:rStyle w:val="FootnoteReference"/>
            <w:noProof/>
          </w:rPr>
          <w:footnoteReference w:id="868"/>
        </w:r>
        <w:r>
          <w:rPr>
            <w:rFonts w:cstheme="minorHAnsi"/>
            <w:noProof/>
          </w:rPr>
          <w:t>.</w:t>
        </w:r>
      </w:ins>
    </w:p>
    <w:p w14:paraId="043D1E07" w14:textId="77777777" w:rsidR="00693397" w:rsidRPr="00DF494D" w:rsidRDefault="00693397" w:rsidP="00693397">
      <w:pPr>
        <w:widowControl/>
        <w:spacing w:after="200" w:line="276" w:lineRule="auto"/>
        <w:ind w:left="2160" w:hanging="1440"/>
        <w:jc w:val="left"/>
        <w:rPr>
          <w:ins w:id="11451" w:author="Samuel Dent" w:date="2015-11-19T09:23:00Z"/>
          <w:b/>
          <w:i/>
        </w:rPr>
      </w:pPr>
      <w:ins w:id="11452" w:author="Samuel Dent" w:date="2015-11-19T09:23:00Z">
        <w:r>
          <w:rPr>
            <w:rFonts w:cstheme="minorHAnsi"/>
            <w:noProof/>
          </w:rPr>
          <w:tab/>
          <w:t>= 80%</w:t>
        </w:r>
      </w:ins>
    </w:p>
    <w:p w14:paraId="37B59802" w14:textId="77777777" w:rsidR="00693397" w:rsidRDefault="00693397" w:rsidP="00E4585B">
      <w:pPr>
        <w:rPr>
          <w:ins w:id="11453" w:author="Samuel Dent" w:date="2015-11-05T08:12:00Z"/>
        </w:rPr>
      </w:pPr>
    </w:p>
    <w:p w14:paraId="4C9557AC" w14:textId="77777777" w:rsidR="00693397" w:rsidRPr="000B7BB6" w:rsidRDefault="00693397" w:rsidP="00693397">
      <w:pPr>
        <w:pStyle w:val="Heading6"/>
      </w:pPr>
      <w:r w:rsidRPr="000B7BB6">
        <w:t xml:space="preserve">Water Impact Descriptions and Calculation  </w:t>
      </w:r>
    </w:p>
    <w:p w14:paraId="18513E40" w14:textId="77777777" w:rsidR="00693397" w:rsidRPr="000B7BB6" w:rsidRDefault="00693397" w:rsidP="00693397">
      <w:pPr>
        <w:rPr>
          <w:rFonts w:cstheme="minorHAnsi"/>
        </w:rPr>
      </w:pPr>
      <w:r w:rsidRPr="000B7BB6">
        <w:rPr>
          <w:rFonts w:cstheme="minorHAnsi"/>
        </w:rPr>
        <w:t>N/A</w:t>
      </w:r>
    </w:p>
    <w:p w14:paraId="7FCDCBC7" w14:textId="77777777" w:rsidR="00693397" w:rsidRPr="000B7BB6" w:rsidRDefault="00693397" w:rsidP="00693397">
      <w:pPr>
        <w:pStyle w:val="Heading6"/>
      </w:pPr>
      <w:r w:rsidRPr="000B7BB6">
        <w:t xml:space="preserve">Deemed O&amp;M Cost Adjustment Calculation </w:t>
      </w:r>
    </w:p>
    <w:p w14:paraId="150F89C8" w14:textId="77777777" w:rsidR="00693397" w:rsidRPr="000B7BB6" w:rsidRDefault="00693397" w:rsidP="00693397">
      <w:pPr>
        <w:rPr>
          <w:rFonts w:cstheme="minorHAnsi"/>
        </w:rPr>
      </w:pPr>
      <w:r w:rsidRPr="000B7BB6">
        <w:rPr>
          <w:rFonts w:cstheme="minorHAnsi"/>
        </w:rPr>
        <w:t>N/A</w:t>
      </w:r>
    </w:p>
    <w:p w14:paraId="10257422" w14:textId="35340662" w:rsidR="00693397" w:rsidRDefault="00693397" w:rsidP="00147F64">
      <w:pPr>
        <w:pStyle w:val="Heading6"/>
      </w:pPr>
      <w:r>
        <w:t xml:space="preserve">Measure Code: </w:t>
      </w:r>
      <w:r w:rsidRPr="0069549D">
        <w:t>RS-</w:t>
      </w:r>
      <w:r>
        <w:t>SHL</w:t>
      </w:r>
      <w:r w:rsidRPr="0069549D">
        <w:t>-</w:t>
      </w:r>
      <w:r>
        <w:t>AIRS</w:t>
      </w:r>
      <w:r w:rsidRPr="0069549D">
        <w:t>-</w:t>
      </w:r>
      <w:del w:id="11454" w:author="Samuel Dent" w:date="2015-11-05T07:39:00Z">
        <w:r w:rsidRPr="0069549D" w:rsidDel="0051506E">
          <w:delText>V0</w:delText>
        </w:r>
        <w:r w:rsidDel="0051506E">
          <w:delText>3</w:delText>
        </w:r>
      </w:del>
      <w:ins w:id="11455" w:author="Samuel Dent" w:date="2015-11-05T07:39:00Z">
        <w:r w:rsidRPr="0069549D">
          <w:t>V0</w:t>
        </w:r>
      </w:ins>
      <w:ins w:id="11456" w:author="&quot;sdent&quot;" w:date="2016-01-21T10:39:00Z">
        <w:r w:rsidR="003125E0">
          <w:t>5</w:t>
        </w:r>
      </w:ins>
      <w:ins w:id="11457" w:author="Samuel Dent" w:date="2015-11-05T08:18:00Z">
        <w:del w:id="11458" w:author="&quot;sdent&quot;" w:date="2016-01-21T10:39:00Z">
          <w:r w:rsidDel="003125E0">
            <w:delText>6</w:delText>
          </w:r>
        </w:del>
      </w:ins>
      <w:r w:rsidRPr="0069549D">
        <w:t>-</w:t>
      </w:r>
      <w:del w:id="11459" w:author="Samuel Dent" w:date="2015-11-05T08:18:00Z">
        <w:r w:rsidDel="00572C68">
          <w:delText>150601</w:delText>
        </w:r>
      </w:del>
      <w:ins w:id="11460" w:author="Samuel Dent" w:date="2015-11-05T08:18:00Z">
        <w:r>
          <w:t>160601</w:t>
        </w:r>
      </w:ins>
    </w:p>
    <w:p w14:paraId="6293BC37" w14:textId="77777777" w:rsidR="00E4585B" w:rsidRDefault="00E4585B" w:rsidP="00E4585B"/>
    <w:p w14:paraId="58A876DA" w14:textId="77777777" w:rsidR="00E4585B" w:rsidRPr="00E4585B" w:rsidDel="0024252C" w:rsidRDefault="00E4585B" w:rsidP="00E4585B">
      <w:pPr>
        <w:rPr>
          <w:del w:id="11461" w:author="Samuel Dent" w:date="2015-11-19T11:00:00Z"/>
        </w:rPr>
      </w:pPr>
    </w:p>
    <w:p w14:paraId="678F2E27" w14:textId="77777777" w:rsidR="00147F64" w:rsidRPr="00147F64" w:rsidDel="0024252C" w:rsidRDefault="00147F64" w:rsidP="00147F64">
      <w:pPr>
        <w:rPr>
          <w:del w:id="11462" w:author="Samuel Dent" w:date="2015-11-19T11:00:00Z"/>
        </w:rPr>
      </w:pPr>
    </w:p>
    <w:p w14:paraId="7E612FFF" w14:textId="77777777" w:rsidR="00147F64" w:rsidRDefault="00147F64" w:rsidP="00147F64">
      <w:pPr>
        <w:pStyle w:val="Heading6"/>
        <w:rPr>
          <w:rFonts w:cstheme="majorBidi"/>
          <w:iCs/>
        </w:rPr>
        <w:sectPr w:rsidR="00147F64">
          <w:headerReference w:type="default" r:id="rId61"/>
          <w:pgSz w:w="12240" w:h="15840"/>
          <w:pgMar w:top="1440" w:right="1440" w:bottom="1440" w:left="1440" w:header="720" w:footer="720" w:gutter="0"/>
          <w:cols w:space="720"/>
          <w:docGrid w:linePitch="360"/>
        </w:sectPr>
      </w:pPr>
    </w:p>
    <w:p w14:paraId="57511570" w14:textId="77777777" w:rsidR="003125E0" w:rsidRPr="000B7BB6" w:rsidRDefault="003125E0" w:rsidP="003125E0">
      <w:pPr>
        <w:pStyle w:val="Heading3"/>
        <w:numPr>
          <w:ilvl w:val="2"/>
          <w:numId w:val="57"/>
        </w:numPr>
      </w:pPr>
      <w:bookmarkStart w:id="11463" w:name="_Toc315447665"/>
      <w:bookmarkStart w:id="11464" w:name="_Toc319489395"/>
      <w:bookmarkStart w:id="11465" w:name="_Toc319662666"/>
      <w:bookmarkStart w:id="11466" w:name="_Ref325436612"/>
      <w:bookmarkStart w:id="11467" w:name="_Ref325436615"/>
      <w:bookmarkStart w:id="11468" w:name="_Toc333219108"/>
      <w:bookmarkStart w:id="11469" w:name="_Ref355961241"/>
      <w:bookmarkStart w:id="11470" w:name="_Ref378911260"/>
      <w:bookmarkStart w:id="11471" w:name="_Ref378911273"/>
      <w:bookmarkStart w:id="11472" w:name="_Ref378930262"/>
      <w:bookmarkStart w:id="11473" w:name="_Toc411593574"/>
      <w:bookmarkStart w:id="11474" w:name="_Toc319489396"/>
      <w:bookmarkStart w:id="11475" w:name="_Toc319662667"/>
      <w:bookmarkStart w:id="11476" w:name="_Ref325436646"/>
      <w:bookmarkStart w:id="11477" w:name="_Ref325436650"/>
      <w:bookmarkStart w:id="11478" w:name="_Toc333219109"/>
      <w:bookmarkStart w:id="11479" w:name="_Ref378911478"/>
      <w:bookmarkStart w:id="11480" w:name="_Ref378911482"/>
      <w:bookmarkStart w:id="11481" w:name="_Toc437592999"/>
      <w:bookmarkStart w:id="11482" w:name="_Toc437856014"/>
      <w:bookmarkStart w:id="11483" w:name="_Toc441217067"/>
      <w:r w:rsidRPr="000B7BB6">
        <w:lastRenderedPageBreak/>
        <w:t>Basement Sidewall Insulation</w:t>
      </w:r>
      <w:bookmarkEnd w:id="11463"/>
      <w:bookmarkEnd w:id="11464"/>
      <w:bookmarkEnd w:id="11465"/>
      <w:bookmarkEnd w:id="11466"/>
      <w:bookmarkEnd w:id="11467"/>
      <w:bookmarkEnd w:id="11468"/>
      <w:bookmarkEnd w:id="11469"/>
      <w:bookmarkEnd w:id="11470"/>
      <w:bookmarkEnd w:id="11471"/>
      <w:bookmarkEnd w:id="11472"/>
      <w:bookmarkEnd w:id="11473"/>
      <w:bookmarkEnd w:id="11483"/>
    </w:p>
    <w:p w14:paraId="5CB042DA" w14:textId="77777777" w:rsidR="003125E0" w:rsidRPr="00C55D7F" w:rsidRDefault="003125E0" w:rsidP="003125E0">
      <w:pPr>
        <w:pStyle w:val="Heading6"/>
      </w:pPr>
      <w:r>
        <w:t xml:space="preserve"> </w:t>
      </w:r>
      <w:r w:rsidRPr="00C55D7F">
        <w:t xml:space="preserve">Description </w:t>
      </w:r>
    </w:p>
    <w:p w14:paraId="710184E0" w14:textId="77777777" w:rsidR="003125E0" w:rsidRPr="00C55D7F" w:rsidRDefault="003125E0" w:rsidP="003125E0">
      <w:pPr>
        <w:spacing w:after="240"/>
        <w:rPr>
          <w:rFonts w:cstheme="minorHAnsi"/>
        </w:rPr>
      </w:pPr>
      <w:r w:rsidRPr="00C55D7F">
        <w:rPr>
          <w:rFonts w:cstheme="minorHAnsi"/>
        </w:rPr>
        <w:t>Insulation is added to a basement or crawl space. Insulation added above ground in conditioned space is modeled the same as wall insulation. Below ground insulation is adjusted with an approximation of the thermal resistance of the ground. Insulation in unconditioned spaces is modeled by reducing the degree days to reflect the smaller but non-zero contribution to heating and cooling load. Cooling savings only consider above grade insulation, as below grade has little temperature difference during the cooling season.</w:t>
      </w:r>
    </w:p>
    <w:p w14:paraId="625383DA" w14:textId="77777777" w:rsidR="003125E0" w:rsidRPr="00C55D7F" w:rsidRDefault="003125E0" w:rsidP="003125E0">
      <w:pPr>
        <w:widowControl/>
        <w:jc w:val="left"/>
        <w:rPr>
          <w:rFonts w:cstheme="minorHAnsi"/>
          <w:szCs w:val="20"/>
        </w:rPr>
      </w:pPr>
      <w:r w:rsidRPr="00C55D7F">
        <w:rPr>
          <w:rFonts w:cstheme="minorHAnsi"/>
          <w:szCs w:val="20"/>
        </w:rPr>
        <w:t xml:space="preserve">This measure was developed to be applicable to the following program types:  RF.  </w:t>
      </w:r>
    </w:p>
    <w:p w14:paraId="38F6336A" w14:textId="77777777" w:rsidR="003125E0" w:rsidRPr="00C55D7F" w:rsidRDefault="003125E0" w:rsidP="003125E0">
      <w:pPr>
        <w:widowControl/>
        <w:jc w:val="left"/>
        <w:rPr>
          <w:rFonts w:cstheme="minorHAnsi"/>
          <w:szCs w:val="20"/>
        </w:rPr>
      </w:pPr>
      <w:r w:rsidRPr="00C55D7F">
        <w:rPr>
          <w:rFonts w:cstheme="minorHAnsi"/>
          <w:szCs w:val="20"/>
        </w:rPr>
        <w:t>If applied to other program types, the measure savings should be verified.</w:t>
      </w:r>
    </w:p>
    <w:p w14:paraId="581F2E97" w14:textId="77777777" w:rsidR="003125E0" w:rsidRPr="00C55D7F" w:rsidRDefault="003125E0" w:rsidP="003125E0">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Definition of Efficient Equipment </w:t>
      </w:r>
    </w:p>
    <w:p w14:paraId="3F4B42D4" w14:textId="77777777" w:rsidR="003125E0" w:rsidRPr="00C55D7F" w:rsidRDefault="003125E0" w:rsidP="003125E0">
      <w:pPr>
        <w:spacing w:after="240"/>
        <w:rPr>
          <w:rFonts w:cstheme="minorHAnsi"/>
        </w:rPr>
      </w:pPr>
      <w:r w:rsidRPr="00C55D7F">
        <w:rPr>
          <w:rFonts w:cstheme="minorHAnsi"/>
        </w:rPr>
        <w:t xml:space="preserve">This measure requires a member of the implementation staff or a participating contractor to evaluate the pre and post R-values and measure surface areas. The requirements for participation in the program will be defined by the </w:t>
      </w:r>
      <w:r>
        <w:rPr>
          <w:rFonts w:cstheme="minorHAnsi"/>
        </w:rPr>
        <w:t>utilities</w:t>
      </w:r>
      <w:r w:rsidRPr="00C55D7F">
        <w:rPr>
          <w:rFonts w:cstheme="minorHAnsi"/>
        </w:rPr>
        <w:t>.</w:t>
      </w:r>
    </w:p>
    <w:p w14:paraId="454F8F0A" w14:textId="77777777" w:rsidR="003125E0" w:rsidRPr="00C55D7F" w:rsidRDefault="003125E0" w:rsidP="003125E0">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Definition of Baseline Equipment </w:t>
      </w:r>
    </w:p>
    <w:p w14:paraId="182F4C2D" w14:textId="77777777" w:rsidR="003125E0" w:rsidRPr="00C55D7F" w:rsidRDefault="003125E0" w:rsidP="003125E0">
      <w:pPr>
        <w:spacing w:after="240"/>
        <w:rPr>
          <w:rFonts w:cstheme="minorHAnsi"/>
        </w:rPr>
      </w:pPr>
      <w:r w:rsidRPr="00C55D7F">
        <w:rPr>
          <w:rFonts w:cstheme="minorHAnsi"/>
        </w:rPr>
        <w:t>The existing condition will be evaluated by implementation staff or a participating contractor and is likely to be no basement wall or ceiling insulation.</w:t>
      </w:r>
    </w:p>
    <w:p w14:paraId="698A1025" w14:textId="77777777" w:rsidR="003125E0" w:rsidRPr="00C55D7F" w:rsidRDefault="003125E0" w:rsidP="003125E0">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Deemed Lifetime of Efficient Equipment </w:t>
      </w:r>
    </w:p>
    <w:p w14:paraId="709A4550" w14:textId="77777777" w:rsidR="003125E0" w:rsidRPr="00C55D7F" w:rsidRDefault="003125E0" w:rsidP="003125E0">
      <w:pPr>
        <w:spacing w:after="240"/>
        <w:rPr>
          <w:rFonts w:cstheme="minorHAnsi"/>
        </w:rPr>
      </w:pPr>
      <w:r w:rsidRPr="00C55D7F">
        <w:rPr>
          <w:rFonts w:cstheme="minorHAnsi"/>
        </w:rPr>
        <w:t xml:space="preserve">The expected </w:t>
      </w:r>
      <w:r w:rsidRPr="00C55D7F">
        <w:rPr>
          <w:rFonts w:cstheme="minorHAnsi"/>
          <w:iCs/>
        </w:rPr>
        <w:t>measure</w:t>
      </w:r>
      <w:r w:rsidRPr="00C55D7F">
        <w:rPr>
          <w:rFonts w:cstheme="minorHAnsi"/>
        </w:rPr>
        <w:t xml:space="preserve"> life is assumed to be </w:t>
      </w:r>
      <w:r w:rsidRPr="00C55D7F">
        <w:rPr>
          <w:rFonts w:cstheme="minorHAnsi"/>
          <w:noProof/>
        </w:rPr>
        <w:t>25 years.</w:t>
      </w:r>
      <w:r w:rsidRPr="00C55D7F">
        <w:rPr>
          <w:rFonts w:cstheme="minorHAnsi"/>
          <w:vertAlign w:val="superscript"/>
        </w:rPr>
        <w:footnoteReference w:id="869"/>
      </w:r>
    </w:p>
    <w:p w14:paraId="69620126" w14:textId="77777777" w:rsidR="003125E0" w:rsidRPr="00C55D7F" w:rsidRDefault="003125E0" w:rsidP="003125E0">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Deemed Measure Cost </w:t>
      </w:r>
    </w:p>
    <w:p w14:paraId="6FD30F01" w14:textId="77777777" w:rsidR="003125E0" w:rsidRPr="00C55D7F" w:rsidRDefault="003125E0" w:rsidP="003125E0">
      <w:pPr>
        <w:spacing w:after="240"/>
        <w:rPr>
          <w:rFonts w:cstheme="minorHAnsi"/>
        </w:rPr>
      </w:pPr>
      <w:r w:rsidRPr="00C55D7F">
        <w:rPr>
          <w:rFonts w:cstheme="minorHAnsi"/>
        </w:rPr>
        <w:t>The actual installed cost for this measure should be used in screening.</w:t>
      </w:r>
    </w:p>
    <w:p w14:paraId="0EF39167" w14:textId="77777777" w:rsidR="003125E0" w:rsidRPr="00C55D7F" w:rsidRDefault="003125E0" w:rsidP="003125E0">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Deemed O&amp;M Cost Adjustments </w:t>
      </w:r>
    </w:p>
    <w:p w14:paraId="311DCF72" w14:textId="77777777" w:rsidR="003125E0" w:rsidRPr="00C55D7F" w:rsidRDefault="003125E0" w:rsidP="003125E0">
      <w:pPr>
        <w:spacing w:after="240"/>
        <w:rPr>
          <w:rFonts w:cstheme="minorHAnsi"/>
        </w:rPr>
      </w:pPr>
      <w:r w:rsidRPr="00C55D7F">
        <w:rPr>
          <w:rFonts w:cstheme="minorHAnsi"/>
        </w:rPr>
        <w:t>N/A</w:t>
      </w:r>
    </w:p>
    <w:p w14:paraId="5FAC16A3" w14:textId="77777777" w:rsidR="003125E0" w:rsidRPr="00C55D7F" w:rsidRDefault="003125E0" w:rsidP="003125E0">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Loadshape</w:t>
      </w:r>
    </w:p>
    <w:tbl>
      <w:tblPr>
        <w:tblW w:w="8136" w:type="dxa"/>
        <w:tblInd w:w="108" w:type="dxa"/>
        <w:tblLook w:val="04A0" w:firstRow="1" w:lastRow="0" w:firstColumn="1" w:lastColumn="0" w:noHBand="0" w:noVBand="1"/>
      </w:tblPr>
      <w:tblGrid>
        <w:gridCol w:w="8136"/>
      </w:tblGrid>
      <w:tr w:rsidR="003125E0" w:rsidRPr="00C55D7F" w14:paraId="182251DC" w14:textId="77777777" w:rsidTr="00552DE4">
        <w:trPr>
          <w:trHeight w:val="300"/>
        </w:trPr>
        <w:tc>
          <w:tcPr>
            <w:tcW w:w="8136" w:type="dxa"/>
            <w:noWrap/>
            <w:vAlign w:val="center"/>
            <w:hideMark/>
          </w:tcPr>
          <w:p w14:paraId="67ED5D54" w14:textId="77777777" w:rsidR="003125E0" w:rsidRPr="00C55D7F" w:rsidRDefault="003125E0" w:rsidP="00552DE4">
            <w:pPr>
              <w:widowControl/>
              <w:spacing w:line="276" w:lineRule="auto"/>
              <w:jc w:val="left"/>
              <w:rPr>
                <w:rFonts w:cstheme="minorHAnsi"/>
                <w:color w:val="000000"/>
                <w:szCs w:val="20"/>
              </w:rPr>
            </w:pPr>
            <w:r w:rsidRPr="00C55D7F">
              <w:rPr>
                <w:rFonts w:cstheme="minorHAnsi"/>
                <w:color w:val="000000"/>
                <w:szCs w:val="20"/>
              </w:rPr>
              <w:t>Loadshape R08 - Residential Cooling</w:t>
            </w:r>
          </w:p>
        </w:tc>
      </w:tr>
      <w:tr w:rsidR="003125E0" w:rsidRPr="00C55D7F" w14:paraId="7AE20691" w14:textId="77777777" w:rsidTr="00552DE4">
        <w:trPr>
          <w:trHeight w:val="300"/>
        </w:trPr>
        <w:tc>
          <w:tcPr>
            <w:tcW w:w="8136" w:type="dxa"/>
            <w:noWrap/>
            <w:vAlign w:val="center"/>
            <w:hideMark/>
          </w:tcPr>
          <w:p w14:paraId="77AB1F70" w14:textId="77777777" w:rsidR="003125E0" w:rsidRPr="00C55D7F" w:rsidRDefault="003125E0" w:rsidP="00552DE4">
            <w:pPr>
              <w:widowControl/>
              <w:spacing w:line="276" w:lineRule="auto"/>
              <w:jc w:val="left"/>
              <w:rPr>
                <w:rFonts w:cstheme="minorHAnsi"/>
                <w:color w:val="000000"/>
                <w:szCs w:val="20"/>
              </w:rPr>
            </w:pPr>
            <w:r w:rsidRPr="00C55D7F">
              <w:rPr>
                <w:rFonts w:cstheme="minorHAnsi"/>
                <w:color w:val="000000"/>
                <w:szCs w:val="20"/>
              </w:rPr>
              <w:t>Loadshape R09 - Residential Electric Space Heat</w:t>
            </w:r>
          </w:p>
        </w:tc>
      </w:tr>
      <w:tr w:rsidR="003125E0" w:rsidRPr="00C55D7F" w14:paraId="71ABD8B9" w14:textId="77777777" w:rsidTr="00552DE4">
        <w:trPr>
          <w:trHeight w:val="300"/>
        </w:trPr>
        <w:tc>
          <w:tcPr>
            <w:tcW w:w="8136" w:type="dxa"/>
            <w:noWrap/>
            <w:vAlign w:val="center"/>
            <w:hideMark/>
          </w:tcPr>
          <w:p w14:paraId="4C22E4AF" w14:textId="77777777" w:rsidR="003125E0" w:rsidRPr="00C55D7F" w:rsidRDefault="003125E0" w:rsidP="00552DE4">
            <w:pPr>
              <w:widowControl/>
              <w:spacing w:line="276" w:lineRule="auto"/>
              <w:jc w:val="left"/>
              <w:rPr>
                <w:rFonts w:cstheme="minorHAnsi"/>
                <w:color w:val="000000"/>
                <w:szCs w:val="20"/>
              </w:rPr>
            </w:pPr>
            <w:r w:rsidRPr="00C55D7F">
              <w:rPr>
                <w:rFonts w:cstheme="minorHAnsi"/>
                <w:color w:val="000000"/>
                <w:szCs w:val="20"/>
              </w:rPr>
              <w:t xml:space="preserve">Loadshape R10 - Residential Electric Heating and Cooling </w:t>
            </w:r>
          </w:p>
        </w:tc>
      </w:tr>
    </w:tbl>
    <w:p w14:paraId="68A63886" w14:textId="77777777" w:rsidR="003125E0" w:rsidRPr="00C55D7F" w:rsidRDefault="003125E0" w:rsidP="003125E0">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Coincidence Factor </w:t>
      </w:r>
    </w:p>
    <w:p w14:paraId="4BD36E88" w14:textId="77777777" w:rsidR="003125E0" w:rsidRPr="00C55D7F" w:rsidRDefault="003125E0" w:rsidP="003125E0">
      <w:pPr>
        <w:spacing w:after="240"/>
        <w:rPr>
          <w:rFonts w:cstheme="minorHAnsi"/>
        </w:rPr>
      </w:pPr>
      <w:r w:rsidRPr="00C55D7F">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C55D7F">
        <w:rPr>
          <w:rFonts w:cstheme="minorHAnsi"/>
          <w:i/>
          <w:iCs/>
        </w:rPr>
        <w:t>average</w:t>
      </w:r>
      <w:r w:rsidRPr="00C55D7F">
        <w:rPr>
          <w:rFonts w:cstheme="minorHAnsi"/>
        </w:rPr>
        <w:t xml:space="preserve"> savings over the defined summer peak period, and is presented so that savings can be bid into PJM’s Forward Capacity Market.  </w:t>
      </w:r>
    </w:p>
    <w:p w14:paraId="094428EF" w14:textId="77777777" w:rsidR="003125E0" w:rsidRPr="00C55D7F" w:rsidRDefault="003125E0" w:rsidP="003125E0">
      <w:pPr>
        <w:ind w:left="720"/>
        <w:jc w:val="left"/>
        <w:rPr>
          <w:rFonts w:cstheme="minorHAnsi"/>
        </w:rPr>
      </w:pPr>
      <w:r w:rsidRPr="00C55D7F">
        <w:rPr>
          <w:rFonts w:cstheme="minorHAnsi"/>
        </w:rPr>
        <w:t>CF</w:t>
      </w:r>
      <w:r w:rsidRPr="00C55D7F">
        <w:rPr>
          <w:rFonts w:cstheme="minorHAnsi"/>
          <w:vertAlign w:val="subscript"/>
        </w:rPr>
        <w:t>SSP</w:t>
      </w:r>
      <w:r w:rsidRPr="00C55D7F">
        <w:rPr>
          <w:rFonts w:cstheme="minorHAnsi"/>
        </w:rPr>
        <w:t xml:space="preserve"> </w:t>
      </w:r>
      <w:r w:rsidRPr="00C55D7F">
        <w:rPr>
          <w:rFonts w:cstheme="minorHAnsi"/>
        </w:rPr>
        <w:tab/>
        <w:t xml:space="preserve">= Summer System Peak Coincidence Factor for Central A/C (during utility peak hour) </w:t>
      </w:r>
    </w:p>
    <w:p w14:paraId="16E2FDEB" w14:textId="77777777" w:rsidR="003125E0" w:rsidRPr="00C55D7F" w:rsidRDefault="003125E0" w:rsidP="003125E0">
      <w:pPr>
        <w:spacing w:after="240"/>
        <w:ind w:left="720" w:firstLine="720"/>
        <w:rPr>
          <w:rFonts w:cstheme="minorHAnsi"/>
        </w:rPr>
      </w:pPr>
      <w:r w:rsidRPr="00C55D7F">
        <w:rPr>
          <w:rFonts w:cstheme="minorHAnsi"/>
        </w:rPr>
        <w:t>= 68%</w:t>
      </w:r>
      <w:r w:rsidRPr="00C55D7F">
        <w:rPr>
          <w:rFonts w:ascii="Arial" w:hAnsi="Arial" w:cstheme="minorHAnsi"/>
          <w:vertAlign w:val="superscript"/>
        </w:rPr>
        <w:footnoteReference w:id="870"/>
      </w:r>
    </w:p>
    <w:p w14:paraId="1D33D07A" w14:textId="77777777" w:rsidR="003125E0" w:rsidRPr="00C55D7F" w:rsidRDefault="003125E0" w:rsidP="003125E0">
      <w:pPr>
        <w:ind w:left="720"/>
        <w:jc w:val="left"/>
        <w:rPr>
          <w:rFonts w:cstheme="minorHAnsi"/>
        </w:rPr>
      </w:pPr>
      <w:r w:rsidRPr="00C55D7F">
        <w:rPr>
          <w:rFonts w:cstheme="minorHAnsi"/>
        </w:rPr>
        <w:lastRenderedPageBreak/>
        <w:t>CF</w:t>
      </w:r>
      <w:r w:rsidRPr="00C55D7F">
        <w:rPr>
          <w:rFonts w:cstheme="minorHAnsi"/>
          <w:vertAlign w:val="subscript"/>
        </w:rPr>
        <w:t>SSP</w:t>
      </w:r>
      <w:r w:rsidRPr="00C55D7F">
        <w:rPr>
          <w:rFonts w:cstheme="minorHAnsi"/>
        </w:rPr>
        <w:t xml:space="preserve">  </w:t>
      </w:r>
      <w:r w:rsidRPr="00C55D7F">
        <w:rPr>
          <w:rFonts w:cstheme="minorHAnsi"/>
        </w:rPr>
        <w:tab/>
        <w:t>= Summer System Peak Coincidence Factor for Heat Pumps (during system peak hour)</w:t>
      </w:r>
    </w:p>
    <w:p w14:paraId="67D1A352" w14:textId="77777777" w:rsidR="003125E0" w:rsidRPr="00C55D7F" w:rsidRDefault="003125E0" w:rsidP="003125E0">
      <w:pPr>
        <w:ind w:left="720"/>
        <w:jc w:val="left"/>
        <w:rPr>
          <w:rFonts w:cstheme="minorHAnsi"/>
        </w:rPr>
      </w:pPr>
      <w:r w:rsidRPr="00C55D7F">
        <w:rPr>
          <w:rFonts w:cstheme="minorHAnsi"/>
        </w:rPr>
        <w:tab/>
        <w:t>= 72%%</w:t>
      </w:r>
      <w:r w:rsidRPr="00C55D7F">
        <w:rPr>
          <w:rFonts w:ascii="Arial" w:eastAsiaTheme="minorEastAsia" w:hAnsi="Arial"/>
          <w:vertAlign w:val="superscript"/>
        </w:rPr>
        <w:footnoteReference w:id="871"/>
      </w:r>
    </w:p>
    <w:p w14:paraId="70737A2C" w14:textId="77777777" w:rsidR="003125E0" w:rsidRPr="00C55D7F" w:rsidRDefault="003125E0" w:rsidP="003125E0">
      <w:pPr>
        <w:ind w:left="720"/>
        <w:jc w:val="left"/>
        <w:rPr>
          <w:rFonts w:cstheme="minorHAnsi"/>
        </w:rPr>
      </w:pPr>
      <w:r w:rsidRPr="00C55D7F">
        <w:rPr>
          <w:rFonts w:cstheme="minorHAnsi"/>
        </w:rPr>
        <w:t>CF</w:t>
      </w:r>
      <w:r w:rsidRPr="00C55D7F">
        <w:rPr>
          <w:rFonts w:cstheme="minorHAnsi"/>
          <w:vertAlign w:val="subscript"/>
        </w:rPr>
        <w:t xml:space="preserve">PJM </w:t>
      </w:r>
      <w:r w:rsidRPr="00C55D7F">
        <w:rPr>
          <w:rFonts w:cstheme="minorHAnsi"/>
        </w:rPr>
        <w:t> </w:t>
      </w:r>
      <w:r w:rsidRPr="00C55D7F">
        <w:rPr>
          <w:rFonts w:cstheme="minorHAnsi"/>
        </w:rPr>
        <w:tab/>
        <w:t>= PJM Summer Peak Coincidence Factor for Central A/C (average during PJM peak period)</w:t>
      </w:r>
    </w:p>
    <w:p w14:paraId="1922CDB7" w14:textId="77777777" w:rsidR="003125E0" w:rsidRPr="00C55D7F" w:rsidRDefault="003125E0" w:rsidP="003125E0">
      <w:pPr>
        <w:ind w:left="720" w:firstLine="720"/>
        <w:jc w:val="left"/>
        <w:rPr>
          <w:rFonts w:cstheme="minorHAnsi"/>
        </w:rPr>
      </w:pPr>
      <w:r w:rsidRPr="00C55D7F">
        <w:rPr>
          <w:rFonts w:cstheme="minorHAnsi"/>
        </w:rPr>
        <w:t>= 46.6%</w:t>
      </w:r>
      <w:r w:rsidRPr="00C55D7F">
        <w:rPr>
          <w:rFonts w:ascii="Arial" w:hAnsi="Arial" w:cstheme="minorHAnsi"/>
          <w:vertAlign w:val="superscript"/>
        </w:rPr>
        <w:footnoteReference w:id="872"/>
      </w:r>
    </w:p>
    <w:p w14:paraId="673AB653" w14:textId="77777777" w:rsidR="003125E0" w:rsidRPr="00C55D7F" w:rsidRDefault="003125E0" w:rsidP="003125E0">
      <w:pPr>
        <w:ind w:left="720" w:firstLine="720"/>
        <w:jc w:val="left"/>
        <w:rPr>
          <w:rFonts w:cstheme="minorHAnsi"/>
        </w:rPr>
      </w:pPr>
    </w:p>
    <w:p w14:paraId="52718DFB" w14:textId="77777777" w:rsidR="003125E0" w:rsidRPr="00C55D7F" w:rsidRDefault="003125E0" w:rsidP="003125E0">
      <w:pPr>
        <w:pBdr>
          <w:top w:val="double" w:sz="4" w:space="1" w:color="auto"/>
          <w:bottom w:val="double" w:sz="4" w:space="1" w:color="auto"/>
        </w:pBdr>
        <w:spacing w:after="240"/>
        <w:jc w:val="center"/>
        <w:rPr>
          <w:rFonts w:cstheme="minorHAnsi"/>
          <w:b/>
          <w:sz w:val="22"/>
        </w:rPr>
      </w:pPr>
      <w:r w:rsidRPr="00C55D7F">
        <w:rPr>
          <w:rFonts w:cstheme="minorHAnsi"/>
          <w:b/>
          <w:sz w:val="22"/>
        </w:rPr>
        <w:t>Algorithm</w:t>
      </w:r>
    </w:p>
    <w:p w14:paraId="6960AB60" w14:textId="77777777" w:rsidR="003125E0" w:rsidRPr="00C55D7F" w:rsidRDefault="003125E0" w:rsidP="003125E0">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Calculation of Savings </w:t>
      </w:r>
    </w:p>
    <w:p w14:paraId="3C9B6FDF" w14:textId="77777777" w:rsidR="003125E0" w:rsidRPr="00C55D7F" w:rsidRDefault="003125E0" w:rsidP="003125E0">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Electric Energy Savings </w:t>
      </w:r>
    </w:p>
    <w:p w14:paraId="321F8A5D" w14:textId="77777777" w:rsidR="003125E0" w:rsidRPr="00C55D7F" w:rsidRDefault="003125E0" w:rsidP="003125E0">
      <w:pPr>
        <w:spacing w:after="240"/>
        <w:rPr>
          <w:rFonts w:cstheme="minorHAnsi"/>
          <w:noProof/>
        </w:rPr>
      </w:pPr>
      <w:r w:rsidRPr="00C55D7F">
        <w:rPr>
          <w:rFonts w:cstheme="minorHAnsi"/>
          <w:noProof/>
        </w:rPr>
        <w:t xml:space="preserve">Where available savings from shell insulation measures should be determined through a custom analysis. When that is not feasible for the program the following engineering algorithms can be used with the inclusion of an adjustment factor to de-rate the heating savings. </w:t>
      </w:r>
    </w:p>
    <w:p w14:paraId="7F0BEF24" w14:textId="77777777" w:rsidR="003125E0" w:rsidRPr="00C55D7F" w:rsidRDefault="003125E0" w:rsidP="003125E0">
      <w:pPr>
        <w:spacing w:after="240"/>
        <w:ind w:left="1440" w:hanging="288"/>
        <w:rPr>
          <w:rFonts w:cstheme="minorHAnsi"/>
          <w:noProof/>
        </w:rPr>
      </w:pPr>
      <w:r w:rsidRPr="00C55D7F">
        <w:rPr>
          <w:rFonts w:cstheme="minorHAnsi"/>
          <w:noProof/>
        </w:rPr>
        <w:t>ΔkWh</w:t>
      </w:r>
      <w:r w:rsidRPr="00C55D7F">
        <w:rPr>
          <w:rFonts w:cstheme="minorHAnsi"/>
          <w:noProof/>
        </w:rPr>
        <w:tab/>
        <w:t xml:space="preserve">= (ΔkWh_cooling + ΔkWh_heating) </w:t>
      </w:r>
    </w:p>
    <w:p w14:paraId="07E244B9" w14:textId="77777777" w:rsidR="003125E0" w:rsidRPr="00C55D7F" w:rsidRDefault="003125E0" w:rsidP="003125E0">
      <w:pPr>
        <w:spacing w:after="240"/>
        <w:ind w:left="720" w:hanging="720"/>
        <w:rPr>
          <w:rFonts w:cstheme="minorHAnsi"/>
          <w:noProof/>
        </w:rPr>
      </w:pPr>
      <w:r w:rsidRPr="00C55D7F">
        <w:rPr>
          <w:rFonts w:cstheme="minorHAnsi"/>
          <w:noProof/>
        </w:rPr>
        <w:t>Where:</w:t>
      </w:r>
    </w:p>
    <w:p w14:paraId="0E731E70" w14:textId="77777777" w:rsidR="003125E0" w:rsidRPr="00C55D7F" w:rsidRDefault="003125E0" w:rsidP="003125E0">
      <w:pPr>
        <w:spacing w:after="240"/>
        <w:rPr>
          <w:rFonts w:cstheme="minorHAnsi"/>
        </w:rPr>
      </w:pPr>
      <w:r w:rsidRPr="00C55D7F">
        <w:rPr>
          <w:rFonts w:ascii="Arial" w:hAnsi="Arial"/>
          <w:noProof/>
          <w:vertAlign w:val="superscript"/>
        </w:rPr>
        <w:tab/>
      </w:r>
      <w:r w:rsidRPr="00C55D7F">
        <w:rPr>
          <w:rFonts w:ascii="Arial" w:hAnsi="Arial"/>
          <w:noProof/>
          <w:vertAlign w:val="superscript"/>
        </w:rPr>
        <w:tab/>
      </w:r>
      <w:r w:rsidRPr="00C55D7F">
        <w:rPr>
          <w:rFonts w:cstheme="minorHAnsi"/>
          <w:noProof/>
        </w:rPr>
        <w:t xml:space="preserve">ΔkWh_cooling </w:t>
      </w:r>
      <w:r w:rsidRPr="00C55D7F">
        <w:rPr>
          <w:rFonts w:cstheme="minorHAnsi"/>
          <w:noProof/>
        </w:rPr>
        <w:tab/>
        <w:t xml:space="preserve">= If central cooling, </w:t>
      </w:r>
      <w:r w:rsidRPr="00C55D7F">
        <w:rPr>
          <w:rFonts w:cstheme="minorHAnsi"/>
        </w:rPr>
        <w:t>reduction in annual cooling requirement due to insulation</w:t>
      </w:r>
    </w:p>
    <w:p w14:paraId="71636F20" w14:textId="77777777" w:rsidR="003125E0" w:rsidRPr="00C55D7F" w:rsidRDefault="003125E0" w:rsidP="003125E0">
      <w:pPr>
        <w:spacing w:after="240"/>
        <w:ind w:left="2160"/>
        <w:jc w:val="left"/>
        <w:rPr>
          <w:rFonts w:cstheme="minorHAnsi"/>
        </w:rPr>
      </w:pPr>
      <w:r w:rsidRPr="00C55D7F">
        <w:rPr>
          <w:rFonts w:cstheme="minorHAnsi"/>
        </w:rPr>
        <w:t xml:space="preserve">= </w:t>
      </w:r>
      <w:ins w:id="11484" w:author="Samuel Dent" w:date="2015-11-20T08:59:00Z">
        <w:r>
          <w:rPr>
            <w:rFonts w:cstheme="minorHAnsi"/>
          </w:rPr>
          <w:t>(</w:t>
        </w:r>
      </w:ins>
      <w:r w:rsidRPr="00C55D7F">
        <w:rPr>
          <w:rFonts w:cstheme="minorHAnsi"/>
        </w:rPr>
        <w:t>(((1/R_old_</w:t>
      </w:r>
      <w:proofErr w:type="gramStart"/>
      <w:r w:rsidRPr="00C55D7F">
        <w:rPr>
          <w:rFonts w:cstheme="minorHAnsi"/>
        </w:rPr>
        <w:t>AG  -</w:t>
      </w:r>
      <w:proofErr w:type="gramEnd"/>
      <w:r w:rsidRPr="00C55D7F">
        <w:rPr>
          <w:rFonts w:cstheme="minorHAnsi"/>
        </w:rPr>
        <w:t xml:space="preserve"> 1/(R_added+R_old_AG)) * L_basement_wall_total * H_basement_wall_AG * (1-Framing_factor)) * 24 * CDD * DUA) / (1000 * ηCool))</w:t>
      </w:r>
      <w:ins w:id="11485" w:author="Samuel Dent" w:date="2015-11-20T08:59:00Z">
        <w:r>
          <w:rPr>
            <w:rFonts w:cstheme="minorHAnsi"/>
          </w:rPr>
          <w:t xml:space="preserve">) * </w:t>
        </w:r>
        <w:r w:rsidRPr="00C55D7F">
          <w:rPr>
            <w:rFonts w:cstheme="minorHAnsi"/>
          </w:rPr>
          <w:t>ADJ</w:t>
        </w:r>
        <w:r w:rsidRPr="00C55D7F">
          <w:rPr>
            <w:rFonts w:cstheme="minorHAnsi"/>
            <w:vertAlign w:val="subscript"/>
          </w:rPr>
          <w:t>Basement</w:t>
        </w:r>
        <w:r>
          <w:rPr>
            <w:rFonts w:cstheme="minorHAnsi"/>
            <w:vertAlign w:val="subscript"/>
          </w:rPr>
          <w:t>Cool</w:t>
        </w:r>
      </w:ins>
    </w:p>
    <w:p w14:paraId="0EAB008F" w14:textId="77777777" w:rsidR="003125E0" w:rsidRPr="00C55D7F" w:rsidRDefault="003125E0" w:rsidP="003125E0">
      <w:pPr>
        <w:spacing w:after="240"/>
        <w:ind w:left="720"/>
        <w:rPr>
          <w:rFonts w:cstheme="minorHAnsi"/>
        </w:rPr>
      </w:pPr>
      <w:r w:rsidRPr="00C55D7F">
        <w:rPr>
          <w:rFonts w:cstheme="minorHAnsi"/>
        </w:rPr>
        <w:t>R_added</w:t>
      </w:r>
      <w:r w:rsidRPr="00C55D7F">
        <w:rPr>
          <w:rFonts w:cstheme="minorHAnsi"/>
        </w:rPr>
        <w:tab/>
      </w:r>
      <w:r w:rsidRPr="00C55D7F">
        <w:rPr>
          <w:rFonts w:cstheme="minorHAnsi"/>
        </w:rPr>
        <w:tab/>
        <w:t>= R-value of additional spray foam, rigid foam, or cavity insulation.</w:t>
      </w:r>
    </w:p>
    <w:p w14:paraId="51413102" w14:textId="77777777" w:rsidR="003125E0" w:rsidRPr="00C55D7F" w:rsidRDefault="003125E0" w:rsidP="003125E0">
      <w:pPr>
        <w:spacing w:after="240"/>
        <w:ind w:left="720"/>
        <w:rPr>
          <w:rFonts w:cstheme="minorHAnsi"/>
        </w:rPr>
      </w:pPr>
      <w:r w:rsidRPr="00C55D7F">
        <w:rPr>
          <w:rFonts w:cstheme="minorHAnsi"/>
        </w:rPr>
        <w:t>R_old_AG</w:t>
      </w:r>
      <w:r w:rsidRPr="00C55D7F">
        <w:rPr>
          <w:rFonts w:cstheme="minorHAnsi"/>
        </w:rPr>
        <w:tab/>
        <w:t>= R-value value of foundation wall above grade.</w:t>
      </w:r>
    </w:p>
    <w:p w14:paraId="4D02095F" w14:textId="77777777" w:rsidR="003125E0" w:rsidRPr="00C55D7F" w:rsidRDefault="003125E0" w:rsidP="003125E0">
      <w:pPr>
        <w:spacing w:after="240"/>
        <w:ind w:left="720" w:hanging="720"/>
        <w:rPr>
          <w:rFonts w:cstheme="minorHAnsi"/>
        </w:rPr>
      </w:pPr>
      <w:r w:rsidRPr="00C55D7F">
        <w:rPr>
          <w:rFonts w:cstheme="minorHAnsi"/>
        </w:rPr>
        <w:tab/>
      </w:r>
      <w:r w:rsidRPr="00C55D7F">
        <w:rPr>
          <w:rFonts w:cstheme="minorHAnsi"/>
        </w:rPr>
        <w:tab/>
      </w:r>
      <w:r w:rsidRPr="00C55D7F">
        <w:rPr>
          <w:rFonts w:cstheme="minorHAnsi"/>
        </w:rPr>
        <w:tab/>
        <w:t>= Actual, if unknown assume 1.0</w:t>
      </w:r>
      <w:r w:rsidRPr="00C55D7F">
        <w:rPr>
          <w:rFonts w:ascii="Arial" w:hAnsi="Arial" w:cstheme="minorHAnsi"/>
          <w:vertAlign w:val="superscript"/>
        </w:rPr>
        <w:footnoteReference w:id="873"/>
      </w:r>
    </w:p>
    <w:p w14:paraId="622E4DB6" w14:textId="77777777" w:rsidR="003125E0" w:rsidRPr="00C55D7F" w:rsidRDefault="003125E0" w:rsidP="003125E0">
      <w:pPr>
        <w:spacing w:after="240"/>
        <w:ind w:left="720"/>
        <w:rPr>
          <w:rFonts w:cstheme="minorHAnsi"/>
        </w:rPr>
      </w:pPr>
      <w:r w:rsidRPr="00C55D7F">
        <w:rPr>
          <w:rFonts w:cstheme="minorHAnsi"/>
        </w:rPr>
        <w:t xml:space="preserve">L_basement_wall_total </w:t>
      </w:r>
      <w:r w:rsidRPr="00C55D7F">
        <w:rPr>
          <w:rFonts w:cstheme="minorHAnsi"/>
        </w:rPr>
        <w:tab/>
        <w:t>= Length of basement wall around the entire insulated perimeter (ft)</w:t>
      </w:r>
    </w:p>
    <w:p w14:paraId="256834E8" w14:textId="77777777" w:rsidR="003125E0" w:rsidRPr="00C55D7F" w:rsidRDefault="003125E0" w:rsidP="003125E0">
      <w:pPr>
        <w:spacing w:after="240"/>
        <w:ind w:left="720"/>
        <w:rPr>
          <w:rFonts w:cstheme="minorHAnsi"/>
        </w:rPr>
      </w:pPr>
      <w:r w:rsidRPr="00C55D7F">
        <w:rPr>
          <w:rFonts w:cstheme="minorHAnsi"/>
        </w:rPr>
        <w:t xml:space="preserve">H_basement_wall_AG </w:t>
      </w:r>
      <w:r w:rsidRPr="00C55D7F">
        <w:rPr>
          <w:rFonts w:cstheme="minorHAnsi"/>
        </w:rPr>
        <w:tab/>
        <w:t>= Height of insulated basement wall above grade (ft)</w:t>
      </w:r>
    </w:p>
    <w:p w14:paraId="29C27070" w14:textId="77777777" w:rsidR="003125E0" w:rsidRPr="00C55D7F" w:rsidRDefault="003125E0" w:rsidP="003125E0">
      <w:pPr>
        <w:spacing w:after="240"/>
        <w:ind w:left="720"/>
        <w:rPr>
          <w:rFonts w:cstheme="minorHAnsi"/>
        </w:rPr>
      </w:pPr>
      <w:r w:rsidRPr="00C55D7F">
        <w:rPr>
          <w:rFonts w:cstheme="minorHAnsi"/>
        </w:rPr>
        <w:t>Framing_factor</w:t>
      </w:r>
      <w:r w:rsidRPr="00C55D7F">
        <w:rPr>
          <w:rFonts w:cstheme="minorHAnsi"/>
        </w:rPr>
        <w:tab/>
        <w:t>= Adjustment to account for area of framing when cavity insulation is used</w:t>
      </w:r>
    </w:p>
    <w:p w14:paraId="23604F75" w14:textId="77777777" w:rsidR="003125E0" w:rsidRPr="00C55D7F" w:rsidRDefault="003125E0" w:rsidP="003125E0">
      <w:pPr>
        <w:spacing w:after="240"/>
        <w:ind w:left="720" w:hanging="720"/>
        <w:rPr>
          <w:rFonts w:cstheme="minorHAnsi"/>
        </w:rPr>
      </w:pPr>
      <w:r w:rsidRPr="00C55D7F">
        <w:rPr>
          <w:rFonts w:cstheme="minorHAnsi"/>
        </w:rPr>
        <w:tab/>
      </w:r>
      <w:r w:rsidRPr="00C55D7F">
        <w:rPr>
          <w:rFonts w:cstheme="minorHAnsi"/>
        </w:rPr>
        <w:tab/>
      </w:r>
      <w:r w:rsidRPr="00C55D7F">
        <w:rPr>
          <w:rFonts w:cstheme="minorHAnsi"/>
        </w:rPr>
        <w:tab/>
        <w:t xml:space="preserve">= 0% if Spray Foam or External Rigid Foam </w:t>
      </w:r>
    </w:p>
    <w:p w14:paraId="40D4FC04" w14:textId="77777777" w:rsidR="003125E0" w:rsidRPr="00C55D7F" w:rsidRDefault="003125E0" w:rsidP="003125E0">
      <w:pPr>
        <w:spacing w:after="240"/>
        <w:ind w:left="1440" w:firstLine="720"/>
        <w:rPr>
          <w:rFonts w:cstheme="minorHAnsi"/>
        </w:rPr>
      </w:pPr>
      <w:r w:rsidRPr="00C55D7F">
        <w:rPr>
          <w:rFonts w:cstheme="minorHAnsi"/>
        </w:rPr>
        <w:t>= 25% if studs and cavity insulation</w:t>
      </w:r>
      <w:r w:rsidRPr="00C55D7F">
        <w:rPr>
          <w:rFonts w:ascii="Arial" w:hAnsi="Arial" w:cstheme="minorHAnsi"/>
          <w:vertAlign w:val="superscript"/>
        </w:rPr>
        <w:footnoteReference w:id="874"/>
      </w:r>
    </w:p>
    <w:p w14:paraId="45D50E5A" w14:textId="77777777" w:rsidR="003125E0" w:rsidRPr="00C55D7F" w:rsidRDefault="003125E0" w:rsidP="003125E0">
      <w:pPr>
        <w:spacing w:after="240"/>
        <w:ind w:left="720"/>
        <w:rPr>
          <w:rFonts w:cstheme="minorHAnsi"/>
        </w:rPr>
      </w:pPr>
      <w:r w:rsidRPr="00C55D7F">
        <w:rPr>
          <w:rFonts w:cstheme="minorHAnsi"/>
        </w:rPr>
        <w:t>24</w:t>
      </w:r>
      <w:r w:rsidRPr="00C55D7F">
        <w:rPr>
          <w:rFonts w:cstheme="minorHAnsi"/>
        </w:rPr>
        <w:tab/>
      </w:r>
      <w:r w:rsidRPr="00C55D7F">
        <w:rPr>
          <w:rFonts w:cstheme="minorHAnsi"/>
        </w:rPr>
        <w:tab/>
        <w:t>= Converts hours to days</w:t>
      </w:r>
    </w:p>
    <w:p w14:paraId="199477ED" w14:textId="77777777" w:rsidR="003125E0" w:rsidRPr="00C55D7F" w:rsidRDefault="003125E0" w:rsidP="003125E0">
      <w:pPr>
        <w:spacing w:after="240"/>
        <w:ind w:left="720"/>
        <w:rPr>
          <w:rFonts w:cstheme="minorHAnsi"/>
        </w:rPr>
      </w:pPr>
      <w:r w:rsidRPr="00C55D7F">
        <w:rPr>
          <w:rFonts w:cstheme="minorHAnsi"/>
        </w:rPr>
        <w:lastRenderedPageBreak/>
        <w:t>CDD</w:t>
      </w:r>
      <w:r w:rsidRPr="00C55D7F">
        <w:rPr>
          <w:rFonts w:cstheme="minorHAnsi"/>
        </w:rPr>
        <w:tab/>
      </w:r>
      <w:r w:rsidRPr="00C55D7F">
        <w:rPr>
          <w:rFonts w:cstheme="minorHAnsi"/>
        </w:rPr>
        <w:tab/>
        <w:t xml:space="preserve">= Cooling Degree Days </w:t>
      </w:r>
    </w:p>
    <w:p w14:paraId="6FC981C8" w14:textId="77777777" w:rsidR="003125E0" w:rsidRPr="00C55D7F" w:rsidRDefault="003125E0" w:rsidP="003125E0">
      <w:pPr>
        <w:spacing w:after="240"/>
        <w:ind w:left="720" w:hanging="720"/>
        <w:rPr>
          <w:rFonts w:cstheme="minorHAnsi"/>
        </w:rPr>
      </w:pPr>
      <w:r w:rsidRPr="00C55D7F">
        <w:rPr>
          <w:rFonts w:cstheme="minorHAnsi"/>
        </w:rPr>
        <w:tab/>
      </w:r>
      <w:r w:rsidRPr="00C55D7F">
        <w:rPr>
          <w:rFonts w:cstheme="minorHAnsi"/>
        </w:rPr>
        <w:tab/>
      </w:r>
      <w:r w:rsidRPr="00C55D7F">
        <w:rPr>
          <w:rFonts w:cstheme="minorHAnsi"/>
        </w:rPr>
        <w:tab/>
        <w:t>= Dependent on location and whether basement is conditioned:</w:t>
      </w:r>
      <w:r w:rsidRPr="00C55D7F">
        <w:rPr>
          <w:rFonts w:ascii="Arial" w:hAnsi="Arial" w:cstheme="minorHAnsi"/>
          <w:vertAlign w:val="superscript"/>
        </w:rPr>
        <w:footnoteReference w:id="875"/>
      </w:r>
      <w:r w:rsidRPr="00C55D7F">
        <w:rPr>
          <w:rFonts w:cstheme="minorHAnsi"/>
        </w:rPr>
        <w:t xml:space="preserve">  </w:t>
      </w:r>
    </w:p>
    <w:tbl>
      <w:tblPr>
        <w:tblW w:w="4413" w:type="dxa"/>
        <w:jc w:val="center"/>
        <w:tblLook w:val="04A0" w:firstRow="1" w:lastRow="0" w:firstColumn="1" w:lastColumn="0" w:noHBand="0" w:noVBand="1"/>
      </w:tblPr>
      <w:tblGrid>
        <w:gridCol w:w="1727"/>
        <w:gridCol w:w="1235"/>
        <w:gridCol w:w="1451"/>
      </w:tblGrid>
      <w:tr w:rsidR="003125E0" w:rsidRPr="00C55D7F" w14:paraId="0E0ADF54" w14:textId="77777777" w:rsidTr="00552DE4">
        <w:trPr>
          <w:trHeight w:val="270"/>
          <w:jc w:val="center"/>
        </w:trPr>
        <w:tc>
          <w:tcPr>
            <w:tcW w:w="1727" w:type="dxa"/>
            <w:tcBorders>
              <w:top w:val="single" w:sz="8" w:space="0" w:color="auto"/>
              <w:left w:val="single" w:sz="8" w:space="0" w:color="auto"/>
              <w:bottom w:val="single" w:sz="4" w:space="0" w:color="auto"/>
              <w:right w:val="single" w:sz="8" w:space="0" w:color="auto"/>
            </w:tcBorders>
            <w:shd w:val="clear" w:color="auto" w:fill="7F7F7F" w:themeFill="text1" w:themeFillTint="80"/>
            <w:noWrap/>
            <w:vAlign w:val="center"/>
            <w:hideMark/>
          </w:tcPr>
          <w:p w14:paraId="2084C8D3" w14:textId="77777777" w:rsidR="003125E0" w:rsidRPr="00C55D7F" w:rsidRDefault="003125E0" w:rsidP="00552DE4">
            <w:pPr>
              <w:jc w:val="center"/>
              <w:rPr>
                <w:b/>
                <w:color w:val="FFFFFF" w:themeColor="background1"/>
              </w:rPr>
            </w:pPr>
            <w:r w:rsidRPr="00C55D7F">
              <w:rPr>
                <w:b/>
                <w:color w:val="FFFFFF" w:themeColor="background1"/>
              </w:rPr>
              <w:t>Climate Zone</w:t>
            </w:r>
          </w:p>
          <w:p w14:paraId="2119012C" w14:textId="77777777" w:rsidR="003125E0" w:rsidRPr="00C55D7F" w:rsidRDefault="003125E0" w:rsidP="00552DE4">
            <w:pPr>
              <w:jc w:val="center"/>
              <w:rPr>
                <w:b/>
                <w:color w:val="FFFFFF" w:themeColor="background1"/>
              </w:rPr>
            </w:pPr>
            <w:r w:rsidRPr="00C55D7F">
              <w:rPr>
                <w:b/>
                <w:color w:val="FFFFFF" w:themeColor="background1"/>
              </w:rPr>
              <w:t>(City based upon)</w:t>
            </w:r>
          </w:p>
        </w:tc>
        <w:tc>
          <w:tcPr>
            <w:tcW w:w="1235" w:type="dxa"/>
            <w:tcBorders>
              <w:top w:val="single" w:sz="8" w:space="0" w:color="auto"/>
              <w:left w:val="nil"/>
              <w:bottom w:val="single" w:sz="4" w:space="0" w:color="auto"/>
              <w:right w:val="single" w:sz="8" w:space="0" w:color="auto"/>
            </w:tcBorders>
            <w:shd w:val="clear" w:color="auto" w:fill="7F7F7F" w:themeFill="text1" w:themeFillTint="80"/>
            <w:noWrap/>
            <w:vAlign w:val="center"/>
            <w:hideMark/>
          </w:tcPr>
          <w:p w14:paraId="574EC981" w14:textId="77777777" w:rsidR="003125E0" w:rsidRPr="00C55D7F" w:rsidRDefault="003125E0" w:rsidP="00552DE4">
            <w:pPr>
              <w:jc w:val="center"/>
              <w:rPr>
                <w:b/>
                <w:color w:val="FFFFFF" w:themeColor="background1"/>
              </w:rPr>
            </w:pPr>
            <w:r w:rsidRPr="00C55D7F">
              <w:rPr>
                <w:b/>
                <w:color w:val="FFFFFF" w:themeColor="background1"/>
              </w:rPr>
              <w:t>Conditioned CDD 65</w:t>
            </w:r>
          </w:p>
        </w:tc>
        <w:tc>
          <w:tcPr>
            <w:tcW w:w="1451" w:type="dxa"/>
            <w:tcBorders>
              <w:top w:val="single" w:sz="8" w:space="0" w:color="auto"/>
              <w:left w:val="single" w:sz="8" w:space="0" w:color="auto"/>
              <w:bottom w:val="single" w:sz="4" w:space="0" w:color="auto"/>
              <w:right w:val="single" w:sz="8" w:space="0" w:color="auto"/>
            </w:tcBorders>
            <w:shd w:val="clear" w:color="auto" w:fill="7F7F7F" w:themeFill="text1" w:themeFillTint="80"/>
            <w:vAlign w:val="center"/>
            <w:hideMark/>
          </w:tcPr>
          <w:p w14:paraId="04952F83" w14:textId="77777777" w:rsidR="003125E0" w:rsidRPr="00C55D7F" w:rsidRDefault="003125E0" w:rsidP="00552DE4">
            <w:pPr>
              <w:jc w:val="center"/>
              <w:rPr>
                <w:b/>
                <w:color w:val="FFFFFF" w:themeColor="background1"/>
              </w:rPr>
            </w:pPr>
            <w:r w:rsidRPr="00C55D7F">
              <w:rPr>
                <w:b/>
                <w:color w:val="FFFFFF" w:themeColor="background1"/>
              </w:rPr>
              <w:t>Unconditioned</w:t>
            </w:r>
          </w:p>
          <w:p w14:paraId="6A4C594D" w14:textId="77777777" w:rsidR="003125E0" w:rsidRPr="00C55D7F" w:rsidRDefault="003125E0" w:rsidP="00552DE4">
            <w:pPr>
              <w:jc w:val="center"/>
              <w:rPr>
                <w:b/>
                <w:color w:val="FFFFFF" w:themeColor="background1"/>
              </w:rPr>
            </w:pPr>
            <w:r w:rsidRPr="00C55D7F">
              <w:rPr>
                <w:b/>
                <w:color w:val="FFFFFF" w:themeColor="background1"/>
              </w:rPr>
              <w:t>CDD 65</w:t>
            </w:r>
            <w:r w:rsidRPr="009C362B">
              <w:rPr>
                <w:b/>
                <w:color w:val="FFFFFF" w:themeColor="background1"/>
                <w:vertAlign w:val="superscript"/>
              </w:rPr>
              <w:footnoteReference w:id="876"/>
            </w:r>
          </w:p>
        </w:tc>
      </w:tr>
      <w:tr w:rsidR="003125E0" w:rsidRPr="00C55D7F" w14:paraId="38614C2D" w14:textId="77777777" w:rsidTr="00552DE4">
        <w:trPr>
          <w:trHeight w:val="300"/>
          <w:jc w:val="center"/>
        </w:trPr>
        <w:tc>
          <w:tcPr>
            <w:tcW w:w="1727" w:type="dxa"/>
            <w:tcBorders>
              <w:top w:val="single" w:sz="4" w:space="0" w:color="auto"/>
              <w:left w:val="single" w:sz="4" w:space="0" w:color="auto"/>
              <w:bottom w:val="single" w:sz="4" w:space="0" w:color="auto"/>
              <w:right w:val="single" w:sz="4" w:space="0" w:color="auto"/>
            </w:tcBorders>
            <w:noWrap/>
            <w:vAlign w:val="center"/>
            <w:hideMark/>
          </w:tcPr>
          <w:p w14:paraId="522652C3" w14:textId="77777777" w:rsidR="003125E0" w:rsidRPr="00C55D7F" w:rsidRDefault="003125E0" w:rsidP="00552DE4">
            <w:r w:rsidRPr="00C55D7F">
              <w:t>1 (Rockford)</w:t>
            </w:r>
          </w:p>
        </w:tc>
        <w:tc>
          <w:tcPr>
            <w:tcW w:w="1235" w:type="dxa"/>
            <w:tcBorders>
              <w:top w:val="single" w:sz="4" w:space="0" w:color="auto"/>
              <w:left w:val="single" w:sz="4" w:space="0" w:color="auto"/>
              <w:bottom w:val="single" w:sz="4" w:space="0" w:color="auto"/>
              <w:right w:val="single" w:sz="4" w:space="0" w:color="auto"/>
            </w:tcBorders>
            <w:noWrap/>
            <w:vAlign w:val="center"/>
            <w:hideMark/>
          </w:tcPr>
          <w:p w14:paraId="2341D3FD" w14:textId="77777777" w:rsidR="003125E0" w:rsidRPr="00C55D7F" w:rsidRDefault="003125E0" w:rsidP="00552DE4">
            <w:pPr>
              <w:jc w:val="center"/>
            </w:pPr>
            <w:r w:rsidRPr="00C55D7F">
              <w:t>820</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F6E5FE3" w14:textId="77777777" w:rsidR="003125E0" w:rsidRPr="00C55D7F" w:rsidRDefault="003125E0" w:rsidP="00552DE4">
            <w:pPr>
              <w:jc w:val="center"/>
            </w:pPr>
            <w:r w:rsidRPr="00C55D7F">
              <w:t>263</w:t>
            </w:r>
          </w:p>
        </w:tc>
      </w:tr>
      <w:tr w:rsidR="003125E0" w:rsidRPr="00C55D7F" w14:paraId="298DE353" w14:textId="77777777" w:rsidTr="00552DE4">
        <w:trPr>
          <w:trHeight w:val="300"/>
          <w:jc w:val="center"/>
        </w:trPr>
        <w:tc>
          <w:tcPr>
            <w:tcW w:w="1727" w:type="dxa"/>
            <w:tcBorders>
              <w:top w:val="single" w:sz="4" w:space="0" w:color="auto"/>
              <w:left w:val="single" w:sz="4" w:space="0" w:color="auto"/>
              <w:bottom w:val="single" w:sz="4" w:space="0" w:color="auto"/>
              <w:right w:val="single" w:sz="4" w:space="0" w:color="auto"/>
            </w:tcBorders>
            <w:noWrap/>
            <w:vAlign w:val="center"/>
            <w:hideMark/>
          </w:tcPr>
          <w:p w14:paraId="07B4237B" w14:textId="77777777" w:rsidR="003125E0" w:rsidRPr="00C55D7F" w:rsidRDefault="003125E0" w:rsidP="00552DE4">
            <w:r w:rsidRPr="00C55D7F">
              <w:t>2 (Chicago)</w:t>
            </w:r>
          </w:p>
        </w:tc>
        <w:tc>
          <w:tcPr>
            <w:tcW w:w="1235" w:type="dxa"/>
            <w:tcBorders>
              <w:top w:val="single" w:sz="4" w:space="0" w:color="auto"/>
              <w:left w:val="single" w:sz="4" w:space="0" w:color="auto"/>
              <w:bottom w:val="single" w:sz="4" w:space="0" w:color="auto"/>
              <w:right w:val="single" w:sz="4" w:space="0" w:color="auto"/>
            </w:tcBorders>
            <w:noWrap/>
            <w:vAlign w:val="center"/>
            <w:hideMark/>
          </w:tcPr>
          <w:p w14:paraId="24C1E3F3" w14:textId="77777777" w:rsidR="003125E0" w:rsidRPr="00C55D7F" w:rsidRDefault="003125E0" w:rsidP="00552DE4">
            <w:pPr>
              <w:jc w:val="center"/>
            </w:pPr>
            <w:r w:rsidRPr="00C55D7F">
              <w:t>842</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D52B8F2" w14:textId="77777777" w:rsidR="003125E0" w:rsidRPr="00C55D7F" w:rsidRDefault="003125E0" w:rsidP="00552DE4">
            <w:pPr>
              <w:jc w:val="center"/>
            </w:pPr>
            <w:r w:rsidRPr="00C55D7F">
              <w:t>281</w:t>
            </w:r>
          </w:p>
        </w:tc>
      </w:tr>
      <w:tr w:rsidR="003125E0" w:rsidRPr="00C55D7F" w14:paraId="7D2BA37D" w14:textId="77777777" w:rsidTr="00552DE4">
        <w:trPr>
          <w:trHeight w:val="300"/>
          <w:jc w:val="center"/>
        </w:trPr>
        <w:tc>
          <w:tcPr>
            <w:tcW w:w="1727" w:type="dxa"/>
            <w:tcBorders>
              <w:top w:val="single" w:sz="4" w:space="0" w:color="auto"/>
              <w:left w:val="single" w:sz="4" w:space="0" w:color="auto"/>
              <w:bottom w:val="single" w:sz="4" w:space="0" w:color="auto"/>
              <w:right w:val="single" w:sz="4" w:space="0" w:color="auto"/>
            </w:tcBorders>
            <w:noWrap/>
            <w:vAlign w:val="center"/>
            <w:hideMark/>
          </w:tcPr>
          <w:p w14:paraId="43569E99" w14:textId="77777777" w:rsidR="003125E0" w:rsidRPr="00C55D7F" w:rsidRDefault="003125E0" w:rsidP="00552DE4">
            <w:r w:rsidRPr="00C55D7F">
              <w:t>3 (Springfield)</w:t>
            </w:r>
          </w:p>
        </w:tc>
        <w:tc>
          <w:tcPr>
            <w:tcW w:w="1235" w:type="dxa"/>
            <w:tcBorders>
              <w:top w:val="single" w:sz="4" w:space="0" w:color="auto"/>
              <w:left w:val="single" w:sz="4" w:space="0" w:color="auto"/>
              <w:bottom w:val="single" w:sz="4" w:space="0" w:color="auto"/>
              <w:right w:val="single" w:sz="4" w:space="0" w:color="auto"/>
            </w:tcBorders>
            <w:noWrap/>
            <w:vAlign w:val="center"/>
            <w:hideMark/>
          </w:tcPr>
          <w:p w14:paraId="6D0F3D4E" w14:textId="77777777" w:rsidR="003125E0" w:rsidRPr="00C55D7F" w:rsidRDefault="003125E0" w:rsidP="00552DE4">
            <w:pPr>
              <w:jc w:val="center"/>
            </w:pPr>
            <w:r w:rsidRPr="00C55D7F">
              <w:t>1,108</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CAFBE7C" w14:textId="77777777" w:rsidR="003125E0" w:rsidRPr="00C55D7F" w:rsidRDefault="003125E0" w:rsidP="00552DE4">
            <w:pPr>
              <w:jc w:val="center"/>
            </w:pPr>
            <w:r w:rsidRPr="00C55D7F">
              <w:t>436</w:t>
            </w:r>
          </w:p>
        </w:tc>
      </w:tr>
      <w:tr w:rsidR="003125E0" w:rsidRPr="00C55D7F" w14:paraId="2F1412A2" w14:textId="77777777" w:rsidTr="00552DE4">
        <w:trPr>
          <w:trHeight w:val="300"/>
          <w:jc w:val="center"/>
        </w:trPr>
        <w:tc>
          <w:tcPr>
            <w:tcW w:w="1727" w:type="dxa"/>
            <w:tcBorders>
              <w:top w:val="single" w:sz="4" w:space="0" w:color="auto"/>
              <w:left w:val="single" w:sz="4" w:space="0" w:color="auto"/>
              <w:bottom w:val="single" w:sz="4" w:space="0" w:color="auto"/>
              <w:right w:val="single" w:sz="4" w:space="0" w:color="auto"/>
            </w:tcBorders>
            <w:noWrap/>
            <w:vAlign w:val="center"/>
            <w:hideMark/>
          </w:tcPr>
          <w:p w14:paraId="0E2BE9C6" w14:textId="77777777" w:rsidR="003125E0" w:rsidRPr="00C55D7F" w:rsidRDefault="003125E0" w:rsidP="00552DE4">
            <w:r w:rsidRPr="00C55D7F">
              <w:t>4 (Belleville)</w:t>
            </w:r>
          </w:p>
        </w:tc>
        <w:tc>
          <w:tcPr>
            <w:tcW w:w="1235" w:type="dxa"/>
            <w:tcBorders>
              <w:top w:val="single" w:sz="4" w:space="0" w:color="auto"/>
              <w:left w:val="single" w:sz="4" w:space="0" w:color="auto"/>
              <w:bottom w:val="single" w:sz="4" w:space="0" w:color="auto"/>
              <w:right w:val="single" w:sz="4" w:space="0" w:color="auto"/>
            </w:tcBorders>
            <w:noWrap/>
            <w:vAlign w:val="center"/>
            <w:hideMark/>
          </w:tcPr>
          <w:p w14:paraId="45B4120B" w14:textId="77777777" w:rsidR="003125E0" w:rsidRPr="00C55D7F" w:rsidRDefault="003125E0" w:rsidP="00552DE4">
            <w:pPr>
              <w:jc w:val="center"/>
            </w:pPr>
            <w:r w:rsidRPr="00C55D7F">
              <w:t>1,570</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82503EB" w14:textId="77777777" w:rsidR="003125E0" w:rsidRPr="00C55D7F" w:rsidRDefault="003125E0" w:rsidP="00552DE4">
            <w:pPr>
              <w:jc w:val="center"/>
            </w:pPr>
            <w:r w:rsidRPr="00C55D7F">
              <w:t>538</w:t>
            </w:r>
          </w:p>
        </w:tc>
      </w:tr>
      <w:tr w:rsidR="003125E0" w:rsidRPr="00C55D7F" w14:paraId="68C49283" w14:textId="77777777" w:rsidTr="00552DE4">
        <w:trPr>
          <w:trHeight w:val="315"/>
          <w:jc w:val="center"/>
        </w:trPr>
        <w:tc>
          <w:tcPr>
            <w:tcW w:w="1727" w:type="dxa"/>
            <w:tcBorders>
              <w:top w:val="single" w:sz="4" w:space="0" w:color="auto"/>
              <w:left w:val="single" w:sz="4" w:space="0" w:color="auto"/>
              <w:bottom w:val="single" w:sz="4" w:space="0" w:color="auto"/>
              <w:right w:val="single" w:sz="4" w:space="0" w:color="auto"/>
            </w:tcBorders>
            <w:noWrap/>
            <w:vAlign w:val="center"/>
            <w:hideMark/>
          </w:tcPr>
          <w:p w14:paraId="301B9689" w14:textId="77777777" w:rsidR="003125E0" w:rsidRPr="00C55D7F" w:rsidRDefault="003125E0" w:rsidP="00552DE4">
            <w:r w:rsidRPr="00C55D7F">
              <w:t>5 (Marion)</w:t>
            </w:r>
          </w:p>
        </w:tc>
        <w:tc>
          <w:tcPr>
            <w:tcW w:w="1235" w:type="dxa"/>
            <w:tcBorders>
              <w:top w:val="single" w:sz="4" w:space="0" w:color="auto"/>
              <w:left w:val="single" w:sz="4" w:space="0" w:color="auto"/>
              <w:bottom w:val="single" w:sz="4" w:space="0" w:color="auto"/>
              <w:right w:val="single" w:sz="4" w:space="0" w:color="auto"/>
            </w:tcBorders>
            <w:vAlign w:val="center"/>
            <w:hideMark/>
          </w:tcPr>
          <w:p w14:paraId="2D6ADCC3" w14:textId="77777777" w:rsidR="003125E0" w:rsidRPr="00C55D7F" w:rsidRDefault="003125E0" w:rsidP="00552DE4">
            <w:pPr>
              <w:jc w:val="center"/>
            </w:pPr>
            <w:r w:rsidRPr="00C55D7F">
              <w:t>1,370</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7A3FA41" w14:textId="77777777" w:rsidR="003125E0" w:rsidRPr="00C55D7F" w:rsidRDefault="003125E0" w:rsidP="00552DE4">
            <w:pPr>
              <w:jc w:val="center"/>
            </w:pPr>
            <w:r w:rsidRPr="00C55D7F">
              <w:t>570</w:t>
            </w:r>
          </w:p>
        </w:tc>
      </w:tr>
      <w:tr w:rsidR="003125E0" w:rsidRPr="00C55D7F" w14:paraId="2B3568D1" w14:textId="77777777" w:rsidTr="00552DE4">
        <w:trPr>
          <w:trHeight w:val="270"/>
          <w:jc w:val="center"/>
        </w:trPr>
        <w:tc>
          <w:tcPr>
            <w:tcW w:w="1727" w:type="dxa"/>
            <w:tcBorders>
              <w:top w:val="single" w:sz="4" w:space="0" w:color="auto"/>
              <w:left w:val="single" w:sz="4" w:space="0" w:color="auto"/>
              <w:bottom w:val="single" w:sz="4" w:space="0" w:color="auto"/>
              <w:right w:val="single" w:sz="4" w:space="0" w:color="auto"/>
            </w:tcBorders>
            <w:noWrap/>
            <w:vAlign w:val="center"/>
            <w:hideMark/>
          </w:tcPr>
          <w:p w14:paraId="58359204" w14:textId="77777777" w:rsidR="003125E0" w:rsidRPr="00C55D7F" w:rsidRDefault="003125E0" w:rsidP="00552DE4">
            <w:r w:rsidRPr="00C55D7F">
              <w:t>Weighted Average</w:t>
            </w:r>
            <w:r w:rsidRPr="009C362B">
              <w:rPr>
                <w:vertAlign w:val="superscript"/>
              </w:rPr>
              <w:footnoteReference w:id="877"/>
            </w:r>
          </w:p>
        </w:tc>
        <w:tc>
          <w:tcPr>
            <w:tcW w:w="1235" w:type="dxa"/>
            <w:tcBorders>
              <w:top w:val="single" w:sz="4" w:space="0" w:color="auto"/>
              <w:left w:val="single" w:sz="4" w:space="0" w:color="auto"/>
              <w:bottom w:val="single" w:sz="4" w:space="0" w:color="auto"/>
              <w:right w:val="single" w:sz="4" w:space="0" w:color="auto"/>
            </w:tcBorders>
            <w:noWrap/>
            <w:vAlign w:val="center"/>
            <w:hideMark/>
          </w:tcPr>
          <w:p w14:paraId="1A2F88E9" w14:textId="77777777" w:rsidR="003125E0" w:rsidRPr="00C55D7F" w:rsidRDefault="003125E0" w:rsidP="00552DE4">
            <w:pPr>
              <w:jc w:val="center"/>
            </w:pPr>
            <w:r w:rsidRPr="00C55D7F">
              <w:t>947</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CA403E0" w14:textId="77777777" w:rsidR="003125E0" w:rsidRPr="00C55D7F" w:rsidRDefault="003125E0" w:rsidP="00552DE4">
            <w:pPr>
              <w:jc w:val="center"/>
            </w:pPr>
            <w:r w:rsidRPr="00C55D7F">
              <w:t>325</w:t>
            </w:r>
          </w:p>
        </w:tc>
      </w:tr>
    </w:tbl>
    <w:p w14:paraId="3B02D57F" w14:textId="77777777" w:rsidR="003125E0" w:rsidRPr="00C55D7F" w:rsidRDefault="003125E0" w:rsidP="003125E0">
      <w:pPr>
        <w:spacing w:after="240"/>
        <w:rPr>
          <w:rFonts w:cstheme="minorHAnsi"/>
        </w:rPr>
      </w:pPr>
    </w:p>
    <w:p w14:paraId="76C52C1F" w14:textId="77777777" w:rsidR="003125E0" w:rsidRPr="00C55D7F" w:rsidRDefault="003125E0" w:rsidP="003125E0">
      <w:pPr>
        <w:spacing w:after="240"/>
        <w:ind w:left="2160" w:hanging="1440"/>
        <w:rPr>
          <w:rFonts w:cstheme="minorHAnsi"/>
        </w:rPr>
      </w:pPr>
      <w:r w:rsidRPr="00C55D7F">
        <w:rPr>
          <w:rFonts w:cstheme="minorHAnsi"/>
        </w:rPr>
        <w:t>DUA</w:t>
      </w:r>
      <w:r w:rsidRPr="00C55D7F">
        <w:rPr>
          <w:rFonts w:cstheme="minorHAnsi"/>
        </w:rPr>
        <w:tab/>
        <w:t>= Discretionary Use Adjustment (reflects the fact that people do not always operate their AC when conditions may call for it).</w:t>
      </w:r>
    </w:p>
    <w:p w14:paraId="053A89F1" w14:textId="77777777" w:rsidR="003125E0" w:rsidRPr="00C55D7F" w:rsidRDefault="003125E0" w:rsidP="003125E0">
      <w:pPr>
        <w:spacing w:after="240"/>
        <w:ind w:left="1440" w:firstLine="720"/>
        <w:rPr>
          <w:rFonts w:cstheme="minorHAnsi"/>
        </w:rPr>
      </w:pPr>
      <w:r w:rsidRPr="00C55D7F">
        <w:rPr>
          <w:rFonts w:cstheme="minorHAnsi"/>
        </w:rPr>
        <w:t xml:space="preserve">= 0.75 </w:t>
      </w:r>
      <w:r w:rsidRPr="00C55D7F">
        <w:rPr>
          <w:rFonts w:ascii="Arial" w:hAnsi="Arial" w:cstheme="minorHAnsi"/>
          <w:vertAlign w:val="superscript"/>
        </w:rPr>
        <w:footnoteReference w:id="878"/>
      </w:r>
      <w:r w:rsidRPr="00C55D7F">
        <w:rPr>
          <w:rFonts w:cstheme="minorHAnsi"/>
        </w:rPr>
        <w:t xml:space="preserve"> </w:t>
      </w:r>
    </w:p>
    <w:p w14:paraId="31CA8C96" w14:textId="77777777" w:rsidR="003125E0" w:rsidRPr="00C55D7F" w:rsidRDefault="003125E0" w:rsidP="003125E0">
      <w:pPr>
        <w:spacing w:after="240"/>
        <w:ind w:left="720"/>
        <w:rPr>
          <w:rFonts w:cstheme="minorHAnsi"/>
        </w:rPr>
      </w:pPr>
      <w:r w:rsidRPr="00C55D7F">
        <w:rPr>
          <w:rFonts w:cstheme="minorHAnsi"/>
        </w:rPr>
        <w:t>1000</w:t>
      </w:r>
      <w:r w:rsidRPr="00C55D7F">
        <w:rPr>
          <w:rFonts w:cstheme="minorHAnsi"/>
        </w:rPr>
        <w:tab/>
      </w:r>
      <w:r w:rsidRPr="00C55D7F">
        <w:rPr>
          <w:rFonts w:cstheme="minorHAnsi"/>
        </w:rPr>
        <w:tab/>
        <w:t>= Converts Btu to kBtu</w:t>
      </w:r>
    </w:p>
    <w:p w14:paraId="42802C83" w14:textId="77777777" w:rsidR="003125E0" w:rsidRPr="00C55D7F" w:rsidRDefault="003125E0" w:rsidP="003125E0">
      <w:pPr>
        <w:spacing w:after="240"/>
        <w:ind w:left="720"/>
        <w:rPr>
          <w:rFonts w:cstheme="minorHAnsi"/>
        </w:rPr>
      </w:pPr>
      <w:proofErr w:type="gramStart"/>
      <w:r w:rsidRPr="00C55D7F">
        <w:rPr>
          <w:rFonts w:cstheme="minorHAnsi"/>
        </w:rPr>
        <w:t>ηCool</w:t>
      </w:r>
      <w:proofErr w:type="gramEnd"/>
      <w:r w:rsidRPr="00C55D7F">
        <w:rPr>
          <w:rFonts w:cstheme="minorHAnsi"/>
        </w:rPr>
        <w:tab/>
      </w:r>
      <w:r w:rsidRPr="00C55D7F">
        <w:rPr>
          <w:rFonts w:cstheme="minorHAnsi"/>
        </w:rPr>
        <w:tab/>
        <w:t>= Seasonal Energy Efficiency Ratio of cooling system (kBtu/kWh)</w:t>
      </w:r>
    </w:p>
    <w:p w14:paraId="4A386525" w14:textId="77777777" w:rsidR="003125E0" w:rsidRPr="00C55D7F" w:rsidRDefault="003125E0" w:rsidP="003125E0">
      <w:pPr>
        <w:spacing w:after="240"/>
        <w:ind w:left="2160"/>
        <w:rPr>
          <w:rFonts w:cstheme="minorHAnsi"/>
          <w:i/>
        </w:rPr>
      </w:pPr>
      <w:r w:rsidRPr="00C55D7F">
        <w:rPr>
          <w:rFonts w:cstheme="minorHAnsi"/>
          <w:noProof/>
        </w:rPr>
        <w:t xml:space="preserve">= Actual </w:t>
      </w:r>
      <w:r w:rsidRPr="00C55D7F">
        <w:rPr>
          <w:rFonts w:cstheme="minorHAnsi"/>
        </w:rPr>
        <w:t>(where it is possible to measure or reasonably estimate)</w:t>
      </w:r>
      <w:r w:rsidRPr="00C55D7F">
        <w:rPr>
          <w:rFonts w:cstheme="minorHAnsi"/>
          <w:noProof/>
        </w:rPr>
        <w:t>.</w:t>
      </w:r>
      <w:r w:rsidRPr="00C55D7F">
        <w:rPr>
          <w:rFonts w:cstheme="minorHAnsi"/>
        </w:rPr>
        <w:t xml:space="preserve"> If unknown assume the following:</w:t>
      </w:r>
      <w:r w:rsidRPr="00C55D7F">
        <w:rPr>
          <w:rFonts w:ascii="Arial" w:hAnsi="Arial" w:cstheme="minorHAnsi"/>
          <w:vertAlign w:val="superscript"/>
        </w:rPr>
        <w:footnoteReference w:id="879"/>
      </w:r>
    </w:p>
    <w:tbl>
      <w:tblPr>
        <w:tblStyle w:val="TableGrid18"/>
        <w:tblW w:w="4680" w:type="dxa"/>
        <w:jc w:val="center"/>
        <w:tblLook w:val="04A0" w:firstRow="1" w:lastRow="0" w:firstColumn="1" w:lastColumn="0" w:noHBand="0" w:noVBand="1"/>
      </w:tblPr>
      <w:tblGrid>
        <w:gridCol w:w="2790"/>
        <w:gridCol w:w="1890"/>
      </w:tblGrid>
      <w:tr w:rsidR="003125E0" w:rsidRPr="00C55D7F" w14:paraId="59830F59" w14:textId="77777777" w:rsidTr="00552DE4">
        <w:trPr>
          <w:jc w:val="cent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708D2830" w14:textId="77777777" w:rsidR="003125E0" w:rsidRPr="00C55D7F" w:rsidRDefault="003125E0" w:rsidP="00552DE4">
            <w:pPr>
              <w:jc w:val="center"/>
              <w:rPr>
                <w:rFonts w:asciiTheme="minorHAnsi" w:hAnsiTheme="minorHAnsi"/>
                <w:b/>
                <w:color w:val="FFFFFF" w:themeColor="background1"/>
              </w:rPr>
            </w:pPr>
            <w:r w:rsidRPr="00C55D7F">
              <w:rPr>
                <w:rFonts w:asciiTheme="minorHAnsi" w:hAnsiTheme="minorHAnsi"/>
                <w:b/>
                <w:color w:val="FFFFFF" w:themeColor="background1"/>
              </w:rPr>
              <w:t>Age of Equipment</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724B9AEB" w14:textId="77777777" w:rsidR="003125E0" w:rsidRPr="00C55D7F" w:rsidRDefault="003125E0" w:rsidP="00552DE4">
            <w:pPr>
              <w:jc w:val="center"/>
              <w:rPr>
                <w:rFonts w:asciiTheme="minorHAnsi" w:hAnsiTheme="minorHAnsi"/>
                <w:b/>
                <w:color w:val="FFFFFF" w:themeColor="background1"/>
              </w:rPr>
            </w:pPr>
            <w:r w:rsidRPr="00C55D7F">
              <w:rPr>
                <w:rFonts w:asciiTheme="minorHAnsi" w:hAnsiTheme="minorHAnsi"/>
                <w:b/>
                <w:color w:val="FFFFFF" w:themeColor="background1"/>
              </w:rPr>
              <w:t>ηCool Estimate</w:t>
            </w:r>
          </w:p>
        </w:tc>
      </w:tr>
      <w:tr w:rsidR="003125E0" w:rsidRPr="00C55D7F" w14:paraId="2251A665" w14:textId="77777777" w:rsidTr="00552DE4">
        <w:trPr>
          <w:jc w:val="center"/>
        </w:trPr>
        <w:tc>
          <w:tcPr>
            <w:tcW w:w="2790" w:type="dxa"/>
            <w:tcBorders>
              <w:top w:val="single" w:sz="4" w:space="0" w:color="auto"/>
              <w:left w:val="single" w:sz="4" w:space="0" w:color="auto"/>
              <w:bottom w:val="single" w:sz="4" w:space="0" w:color="auto"/>
              <w:right w:val="single" w:sz="4" w:space="0" w:color="auto"/>
            </w:tcBorders>
            <w:hideMark/>
          </w:tcPr>
          <w:p w14:paraId="13F0AB6B" w14:textId="77777777" w:rsidR="003125E0" w:rsidRPr="00C55D7F" w:rsidRDefault="003125E0" w:rsidP="00552DE4">
            <w:pPr>
              <w:rPr>
                <w:rFonts w:asciiTheme="minorHAnsi" w:hAnsiTheme="minorHAnsi"/>
              </w:rPr>
            </w:pPr>
            <w:r w:rsidRPr="00C55D7F">
              <w:rPr>
                <w:rFonts w:asciiTheme="minorHAnsi" w:hAnsiTheme="minorHAnsi"/>
              </w:rPr>
              <w:t>Before 2006</w:t>
            </w:r>
          </w:p>
        </w:tc>
        <w:tc>
          <w:tcPr>
            <w:tcW w:w="1890" w:type="dxa"/>
            <w:tcBorders>
              <w:top w:val="single" w:sz="4" w:space="0" w:color="auto"/>
              <w:left w:val="single" w:sz="4" w:space="0" w:color="auto"/>
              <w:bottom w:val="single" w:sz="4" w:space="0" w:color="auto"/>
              <w:right w:val="single" w:sz="4" w:space="0" w:color="auto"/>
            </w:tcBorders>
            <w:hideMark/>
          </w:tcPr>
          <w:p w14:paraId="12ECD26F" w14:textId="77777777" w:rsidR="003125E0" w:rsidRPr="00C55D7F" w:rsidRDefault="003125E0" w:rsidP="00552DE4">
            <w:pPr>
              <w:jc w:val="center"/>
              <w:rPr>
                <w:rFonts w:asciiTheme="minorHAnsi" w:hAnsiTheme="minorHAnsi"/>
                <w:szCs w:val="22"/>
              </w:rPr>
            </w:pPr>
            <w:r w:rsidRPr="00C55D7F">
              <w:rPr>
                <w:rFonts w:asciiTheme="minorHAnsi" w:hAnsiTheme="minorHAnsi"/>
              </w:rPr>
              <w:t>10</w:t>
            </w:r>
          </w:p>
        </w:tc>
      </w:tr>
      <w:tr w:rsidR="003125E0" w:rsidRPr="00C55D7F" w14:paraId="3AD01473" w14:textId="77777777" w:rsidTr="00552DE4">
        <w:trPr>
          <w:jc w:val="center"/>
        </w:trPr>
        <w:tc>
          <w:tcPr>
            <w:tcW w:w="2790" w:type="dxa"/>
            <w:tcBorders>
              <w:top w:val="single" w:sz="4" w:space="0" w:color="auto"/>
              <w:left w:val="single" w:sz="4" w:space="0" w:color="auto"/>
              <w:bottom w:val="single" w:sz="4" w:space="0" w:color="auto"/>
              <w:right w:val="single" w:sz="4" w:space="0" w:color="auto"/>
            </w:tcBorders>
            <w:hideMark/>
          </w:tcPr>
          <w:p w14:paraId="316941C4" w14:textId="77777777" w:rsidR="003125E0" w:rsidRPr="00C55D7F" w:rsidRDefault="003125E0" w:rsidP="00552DE4">
            <w:pPr>
              <w:rPr>
                <w:rFonts w:asciiTheme="minorHAnsi" w:hAnsiTheme="minorHAnsi"/>
              </w:rPr>
            </w:pPr>
            <w:r w:rsidRPr="00C55D7F">
              <w:rPr>
                <w:rFonts w:asciiTheme="minorHAnsi" w:hAnsiTheme="minorHAnsi"/>
              </w:rPr>
              <w:t>2006 - 2014</w:t>
            </w:r>
          </w:p>
        </w:tc>
        <w:tc>
          <w:tcPr>
            <w:tcW w:w="1890" w:type="dxa"/>
            <w:tcBorders>
              <w:top w:val="single" w:sz="4" w:space="0" w:color="auto"/>
              <w:left w:val="single" w:sz="4" w:space="0" w:color="auto"/>
              <w:bottom w:val="single" w:sz="4" w:space="0" w:color="auto"/>
              <w:right w:val="single" w:sz="4" w:space="0" w:color="auto"/>
            </w:tcBorders>
            <w:hideMark/>
          </w:tcPr>
          <w:p w14:paraId="2E0CC436" w14:textId="77777777" w:rsidR="003125E0" w:rsidRPr="00C55D7F" w:rsidRDefault="003125E0" w:rsidP="00552DE4">
            <w:pPr>
              <w:jc w:val="center"/>
              <w:rPr>
                <w:rFonts w:asciiTheme="minorHAnsi" w:hAnsiTheme="minorHAnsi"/>
                <w:szCs w:val="22"/>
              </w:rPr>
            </w:pPr>
            <w:r w:rsidRPr="00C55D7F">
              <w:rPr>
                <w:rFonts w:asciiTheme="minorHAnsi" w:hAnsiTheme="minorHAnsi"/>
              </w:rPr>
              <w:t>13</w:t>
            </w:r>
          </w:p>
        </w:tc>
      </w:tr>
      <w:tr w:rsidR="003125E0" w:rsidRPr="00C55D7F" w14:paraId="084540DC" w14:textId="77777777" w:rsidTr="00552DE4">
        <w:trPr>
          <w:jc w:val="center"/>
        </w:trPr>
        <w:tc>
          <w:tcPr>
            <w:tcW w:w="2790" w:type="dxa"/>
            <w:tcBorders>
              <w:top w:val="single" w:sz="4" w:space="0" w:color="auto"/>
              <w:left w:val="single" w:sz="4" w:space="0" w:color="auto"/>
              <w:bottom w:val="single" w:sz="4" w:space="0" w:color="auto"/>
              <w:right w:val="single" w:sz="4" w:space="0" w:color="auto"/>
            </w:tcBorders>
          </w:tcPr>
          <w:p w14:paraId="5BAD4888" w14:textId="77777777" w:rsidR="003125E0" w:rsidRPr="00C55D7F" w:rsidRDefault="003125E0" w:rsidP="00552DE4">
            <w:pPr>
              <w:rPr>
                <w:rFonts w:asciiTheme="minorHAnsi" w:hAnsiTheme="minorHAnsi"/>
              </w:rPr>
            </w:pPr>
            <w:r w:rsidRPr="00C55D7F">
              <w:rPr>
                <w:rFonts w:asciiTheme="minorHAnsi" w:hAnsiTheme="minorHAnsi"/>
              </w:rPr>
              <w:t>Central AC After 1/1/2015</w:t>
            </w:r>
          </w:p>
        </w:tc>
        <w:tc>
          <w:tcPr>
            <w:tcW w:w="1890" w:type="dxa"/>
            <w:tcBorders>
              <w:top w:val="single" w:sz="4" w:space="0" w:color="auto"/>
              <w:left w:val="single" w:sz="4" w:space="0" w:color="auto"/>
              <w:bottom w:val="single" w:sz="4" w:space="0" w:color="auto"/>
              <w:right w:val="single" w:sz="4" w:space="0" w:color="auto"/>
            </w:tcBorders>
          </w:tcPr>
          <w:p w14:paraId="21C4718F" w14:textId="77777777" w:rsidR="003125E0" w:rsidRPr="00C55D7F" w:rsidRDefault="003125E0" w:rsidP="00552DE4">
            <w:pPr>
              <w:jc w:val="center"/>
              <w:rPr>
                <w:rFonts w:asciiTheme="minorHAnsi" w:hAnsiTheme="minorHAnsi"/>
                <w:szCs w:val="22"/>
              </w:rPr>
            </w:pPr>
            <w:r w:rsidRPr="00C55D7F">
              <w:rPr>
                <w:rFonts w:asciiTheme="minorHAnsi" w:hAnsiTheme="minorHAnsi"/>
              </w:rPr>
              <w:t>13</w:t>
            </w:r>
          </w:p>
        </w:tc>
      </w:tr>
      <w:tr w:rsidR="003125E0" w:rsidRPr="00C55D7F" w14:paraId="16F85D9D" w14:textId="77777777" w:rsidTr="00552DE4">
        <w:trPr>
          <w:jc w:val="center"/>
        </w:trPr>
        <w:tc>
          <w:tcPr>
            <w:tcW w:w="2790" w:type="dxa"/>
            <w:tcBorders>
              <w:top w:val="single" w:sz="4" w:space="0" w:color="auto"/>
              <w:left w:val="single" w:sz="4" w:space="0" w:color="auto"/>
              <w:bottom w:val="single" w:sz="4" w:space="0" w:color="auto"/>
              <w:right w:val="single" w:sz="4" w:space="0" w:color="auto"/>
            </w:tcBorders>
          </w:tcPr>
          <w:p w14:paraId="63D5FD74" w14:textId="77777777" w:rsidR="003125E0" w:rsidRPr="00C55D7F" w:rsidRDefault="003125E0" w:rsidP="00552DE4">
            <w:pPr>
              <w:rPr>
                <w:rFonts w:asciiTheme="minorHAnsi" w:hAnsiTheme="minorHAnsi"/>
              </w:rPr>
            </w:pPr>
            <w:r w:rsidRPr="00C55D7F">
              <w:rPr>
                <w:rFonts w:asciiTheme="minorHAnsi" w:hAnsiTheme="minorHAnsi"/>
              </w:rPr>
              <w:t>Heat Pump After 1/1/2015</w:t>
            </w:r>
          </w:p>
        </w:tc>
        <w:tc>
          <w:tcPr>
            <w:tcW w:w="1890" w:type="dxa"/>
            <w:tcBorders>
              <w:top w:val="single" w:sz="4" w:space="0" w:color="auto"/>
              <w:left w:val="single" w:sz="4" w:space="0" w:color="auto"/>
              <w:bottom w:val="single" w:sz="4" w:space="0" w:color="auto"/>
              <w:right w:val="single" w:sz="4" w:space="0" w:color="auto"/>
            </w:tcBorders>
          </w:tcPr>
          <w:p w14:paraId="23693A90" w14:textId="77777777" w:rsidR="003125E0" w:rsidRPr="00C55D7F" w:rsidRDefault="003125E0" w:rsidP="00552DE4">
            <w:pPr>
              <w:jc w:val="center"/>
              <w:rPr>
                <w:rFonts w:asciiTheme="minorHAnsi" w:hAnsiTheme="minorHAnsi"/>
                <w:szCs w:val="22"/>
              </w:rPr>
            </w:pPr>
            <w:r w:rsidRPr="00C55D7F">
              <w:rPr>
                <w:rFonts w:asciiTheme="minorHAnsi" w:hAnsiTheme="minorHAnsi"/>
              </w:rPr>
              <w:t>14</w:t>
            </w:r>
          </w:p>
        </w:tc>
      </w:tr>
    </w:tbl>
    <w:p w14:paraId="512C0575" w14:textId="77777777" w:rsidR="003125E0" w:rsidRPr="00C55D7F" w:rsidRDefault="003125E0" w:rsidP="003125E0">
      <w:pPr>
        <w:spacing w:after="240"/>
        <w:ind w:left="1440" w:hanging="720"/>
        <w:rPr>
          <w:rFonts w:cstheme="minorHAnsi"/>
        </w:rPr>
      </w:pPr>
    </w:p>
    <w:p w14:paraId="20DA46E7" w14:textId="77777777" w:rsidR="003125E0" w:rsidRDefault="003125E0" w:rsidP="003125E0">
      <w:pPr>
        <w:widowControl/>
        <w:spacing w:after="200" w:line="276" w:lineRule="auto"/>
        <w:ind w:left="2160" w:hanging="1440"/>
        <w:jc w:val="left"/>
        <w:rPr>
          <w:ins w:id="11486" w:author="Samuel Dent" w:date="2015-11-20T09:02:00Z"/>
          <w:rFonts w:cstheme="minorHAnsi"/>
          <w:noProof/>
        </w:rPr>
      </w:pPr>
      <w:ins w:id="11487" w:author="Samuel Dent" w:date="2015-11-20T09:00:00Z">
        <w:r w:rsidRPr="00C55D7F">
          <w:rPr>
            <w:rFonts w:cstheme="minorHAnsi"/>
          </w:rPr>
          <w:lastRenderedPageBreak/>
          <w:t>ADJ</w:t>
        </w:r>
        <w:r w:rsidRPr="00C55D7F">
          <w:rPr>
            <w:rFonts w:cstheme="minorHAnsi"/>
            <w:vertAlign w:val="subscript"/>
          </w:rPr>
          <w:t>Basement</w:t>
        </w:r>
        <w:r>
          <w:rPr>
            <w:rFonts w:cstheme="minorHAnsi"/>
            <w:vertAlign w:val="subscript"/>
          </w:rPr>
          <w:t>Cool</w:t>
        </w:r>
        <w:r w:rsidRPr="00C55D7F">
          <w:rPr>
            <w:rFonts w:cstheme="minorHAnsi"/>
          </w:rPr>
          <w:t xml:space="preserve"> </w:t>
        </w:r>
        <w:r>
          <w:rPr>
            <w:rFonts w:cstheme="minorHAnsi"/>
          </w:rPr>
          <w:tab/>
          <w:t xml:space="preserve">= </w:t>
        </w:r>
        <w:r w:rsidRPr="00C55D7F">
          <w:rPr>
            <w:rFonts w:cstheme="minorHAnsi"/>
            <w:noProof/>
          </w:rPr>
          <w:t xml:space="preserve">Adjustment for </w:t>
        </w:r>
        <w:r>
          <w:rPr>
            <w:rFonts w:cstheme="minorHAnsi"/>
            <w:noProof/>
          </w:rPr>
          <w:t xml:space="preserve">cooling savings from </w:t>
        </w:r>
        <w:r w:rsidRPr="00C55D7F">
          <w:rPr>
            <w:rFonts w:cstheme="minorHAnsi"/>
            <w:noProof/>
          </w:rPr>
          <w:t>basement wall insulation to account for prescriptive engineering algorithms overclaiming savings</w:t>
        </w:r>
      </w:ins>
      <w:ins w:id="11488" w:author="Samuel Dent" w:date="2015-11-20T09:02:00Z">
        <w:r>
          <w:rPr>
            <w:rStyle w:val="FootnoteReference"/>
            <w:noProof/>
          </w:rPr>
          <w:footnoteReference w:id="880"/>
        </w:r>
        <w:r>
          <w:rPr>
            <w:rFonts w:cstheme="minorHAnsi"/>
            <w:noProof/>
          </w:rPr>
          <w:t>.</w:t>
        </w:r>
      </w:ins>
    </w:p>
    <w:p w14:paraId="70DEC6E2" w14:textId="77777777" w:rsidR="003125E0" w:rsidRPr="00C55D7F" w:rsidRDefault="003125E0">
      <w:pPr>
        <w:widowControl/>
        <w:spacing w:after="200" w:line="276" w:lineRule="auto"/>
        <w:ind w:left="2160" w:hanging="1440"/>
        <w:jc w:val="left"/>
        <w:rPr>
          <w:ins w:id="11491" w:author="Samuel Dent" w:date="2015-11-20T09:00:00Z"/>
          <w:rFonts w:ascii="Arial" w:hAnsi="Arial"/>
          <w:vertAlign w:val="superscript"/>
        </w:rPr>
        <w:pPrChange w:id="11492" w:author="Samuel Dent" w:date="2015-11-20T09:02:00Z">
          <w:pPr>
            <w:spacing w:after="240"/>
            <w:ind w:left="2880" w:hanging="1440"/>
          </w:pPr>
        </w:pPrChange>
      </w:pPr>
      <w:ins w:id="11493" w:author="Samuel Dent" w:date="2015-11-20T09:02:00Z">
        <w:r>
          <w:rPr>
            <w:rFonts w:cstheme="minorHAnsi"/>
            <w:noProof/>
          </w:rPr>
          <w:tab/>
          <w:t>= 80%</w:t>
        </w:r>
      </w:ins>
    </w:p>
    <w:p w14:paraId="2D80CA6F" w14:textId="77777777" w:rsidR="003125E0" w:rsidRDefault="003125E0" w:rsidP="003125E0">
      <w:pPr>
        <w:spacing w:after="240"/>
        <w:ind w:left="1440" w:hanging="720"/>
        <w:rPr>
          <w:ins w:id="11494" w:author="Samuel Dent" w:date="2015-11-20T09:00:00Z"/>
          <w:rFonts w:cstheme="minorHAnsi"/>
        </w:rPr>
      </w:pPr>
    </w:p>
    <w:p w14:paraId="40E2C13E" w14:textId="77777777" w:rsidR="003125E0" w:rsidRPr="00C55D7F" w:rsidRDefault="003125E0" w:rsidP="003125E0">
      <w:pPr>
        <w:spacing w:after="240"/>
        <w:ind w:left="1440" w:hanging="720"/>
        <w:rPr>
          <w:rFonts w:cstheme="minorHAnsi"/>
        </w:rPr>
      </w:pPr>
      <w:r w:rsidRPr="00C55D7F">
        <w:rPr>
          <w:rFonts w:cstheme="minorHAnsi"/>
        </w:rPr>
        <w:t xml:space="preserve">ΔkWh_heating </w:t>
      </w:r>
      <w:r w:rsidRPr="00C55D7F">
        <w:rPr>
          <w:rFonts w:cstheme="minorHAnsi"/>
        </w:rPr>
        <w:tab/>
        <w:t>= If electric heat (resistance or heat pump), reduction in annual electric heating due to insulation</w:t>
      </w:r>
    </w:p>
    <w:p w14:paraId="561C34D9" w14:textId="77777777" w:rsidR="003125E0" w:rsidRPr="00C55D7F" w:rsidRDefault="003125E0" w:rsidP="003125E0">
      <w:pPr>
        <w:spacing w:after="240"/>
        <w:ind w:left="1440"/>
        <w:jc w:val="left"/>
        <w:rPr>
          <w:rFonts w:cstheme="minorHAnsi"/>
        </w:rPr>
      </w:pPr>
      <w:r w:rsidRPr="00C55D7F">
        <w:rPr>
          <w:rFonts w:cstheme="minorHAnsi"/>
        </w:rPr>
        <w:t>= ([((1/R_old_AG - 1</w:t>
      </w:r>
      <w:proofErr w:type="gramStart"/>
      <w:r w:rsidRPr="00C55D7F">
        <w:rPr>
          <w:rFonts w:cstheme="minorHAnsi"/>
        </w:rPr>
        <w:t>/(</w:t>
      </w:r>
      <w:proofErr w:type="gramEnd"/>
      <w:r w:rsidRPr="00C55D7F">
        <w:rPr>
          <w:rFonts w:cstheme="minorHAnsi"/>
        </w:rPr>
        <w:t>R_added+R_old_AG)) * L_basement_wall_total * H_basement_wall_AG * (1-Framing_factor)) + ((1/(R_old_BG - 1/(R_added+R_old_BG)) * L_basement_wall_total * (H_basement_wall_total - H_basement_wall_AG) * (1-Framing_factor))] * 24 * HDD) / (3,412 * ηHeat))  * ADJ</w:t>
      </w:r>
      <w:r w:rsidRPr="00C55D7F">
        <w:rPr>
          <w:rFonts w:cstheme="minorHAnsi"/>
          <w:vertAlign w:val="subscript"/>
        </w:rPr>
        <w:t>Basement</w:t>
      </w:r>
      <w:ins w:id="11495" w:author="Samuel Dent" w:date="2015-11-20T09:06:00Z">
        <w:r>
          <w:rPr>
            <w:rFonts w:cstheme="minorHAnsi"/>
            <w:vertAlign w:val="subscript"/>
          </w:rPr>
          <w:t>Heat</w:t>
        </w:r>
      </w:ins>
    </w:p>
    <w:p w14:paraId="1324540F" w14:textId="77777777" w:rsidR="003125E0" w:rsidRPr="00C55D7F" w:rsidRDefault="003125E0" w:rsidP="003125E0">
      <w:pPr>
        <w:spacing w:after="240"/>
        <w:ind w:firstLine="720"/>
        <w:jc w:val="left"/>
        <w:rPr>
          <w:rFonts w:cstheme="minorHAnsi"/>
        </w:rPr>
      </w:pPr>
      <w:r>
        <w:rPr>
          <w:rFonts w:cstheme="minorHAnsi"/>
        </w:rPr>
        <w:t>Where</w:t>
      </w:r>
    </w:p>
    <w:p w14:paraId="73B97426" w14:textId="77777777" w:rsidR="003125E0" w:rsidRPr="00C55D7F" w:rsidRDefault="003125E0" w:rsidP="003125E0">
      <w:pPr>
        <w:spacing w:after="240"/>
        <w:ind w:left="2880" w:hanging="1440"/>
        <w:jc w:val="left"/>
        <w:rPr>
          <w:rFonts w:cstheme="minorHAnsi"/>
        </w:rPr>
      </w:pPr>
      <w:r w:rsidRPr="00C55D7F">
        <w:rPr>
          <w:rFonts w:cstheme="minorHAnsi"/>
        </w:rPr>
        <w:t>R_old_BG</w:t>
      </w:r>
      <w:r w:rsidRPr="00C55D7F">
        <w:rPr>
          <w:rFonts w:cstheme="minorHAnsi"/>
        </w:rPr>
        <w:tab/>
        <w:t>= R-value value of foundation wall below grade (including thermal resistance of the earth)</w:t>
      </w:r>
      <w:r w:rsidRPr="00C55D7F">
        <w:rPr>
          <w:rFonts w:ascii="Arial" w:hAnsi="Arial" w:cstheme="minorHAnsi"/>
          <w:vertAlign w:val="superscript"/>
        </w:rPr>
        <w:t xml:space="preserve"> </w:t>
      </w:r>
      <w:r w:rsidRPr="00C55D7F">
        <w:rPr>
          <w:rFonts w:ascii="Arial" w:hAnsi="Arial" w:cstheme="minorHAnsi"/>
          <w:vertAlign w:val="superscript"/>
        </w:rPr>
        <w:footnoteReference w:id="881"/>
      </w:r>
    </w:p>
    <w:p w14:paraId="2CA9D88E" w14:textId="77777777" w:rsidR="003125E0" w:rsidRPr="00C55D7F" w:rsidRDefault="003125E0" w:rsidP="003125E0">
      <w:pPr>
        <w:spacing w:after="240"/>
        <w:ind w:left="2880"/>
        <w:rPr>
          <w:rFonts w:cstheme="minorHAnsi"/>
        </w:rPr>
      </w:pPr>
      <w:r w:rsidRPr="00C55D7F">
        <w:rPr>
          <w:rFonts w:cstheme="minorHAnsi"/>
        </w:rPr>
        <w:t>= dependent on depth of foundation (H_basement_wall_total – H_basement_wall_AG):</w:t>
      </w:r>
    </w:p>
    <w:p w14:paraId="0AE59814" w14:textId="77777777" w:rsidR="003125E0" w:rsidRPr="00C55D7F" w:rsidRDefault="003125E0" w:rsidP="003125E0">
      <w:pPr>
        <w:spacing w:after="240"/>
        <w:ind w:left="2880"/>
        <w:rPr>
          <w:rFonts w:cstheme="minorHAnsi"/>
        </w:rPr>
      </w:pPr>
      <w:r w:rsidRPr="00C55D7F">
        <w:rPr>
          <w:rFonts w:cstheme="minorHAnsi"/>
        </w:rPr>
        <w:t>= Actual R-value of wall plus average earth R-value by depth in table below</w:t>
      </w:r>
    </w:p>
    <w:tbl>
      <w:tblPr>
        <w:tblW w:w="0" w:type="auto"/>
        <w:tblInd w:w="98" w:type="dxa"/>
        <w:tblLayout w:type="fixed"/>
        <w:tblLook w:val="04A0" w:firstRow="1" w:lastRow="0" w:firstColumn="1" w:lastColumn="0" w:noHBand="0" w:noVBand="1"/>
      </w:tblPr>
      <w:tblGrid>
        <w:gridCol w:w="2299"/>
        <w:gridCol w:w="797"/>
        <w:gridCol w:w="798"/>
        <w:gridCol w:w="798"/>
        <w:gridCol w:w="797"/>
        <w:gridCol w:w="798"/>
        <w:gridCol w:w="798"/>
        <w:gridCol w:w="797"/>
        <w:gridCol w:w="798"/>
        <w:gridCol w:w="798"/>
        <w:tblGridChange w:id="11496">
          <w:tblGrid>
            <w:gridCol w:w="2299"/>
            <w:gridCol w:w="797"/>
            <w:gridCol w:w="798"/>
            <w:gridCol w:w="798"/>
            <w:gridCol w:w="797"/>
            <w:gridCol w:w="798"/>
            <w:gridCol w:w="798"/>
            <w:gridCol w:w="797"/>
            <w:gridCol w:w="798"/>
            <w:gridCol w:w="798"/>
          </w:tblGrid>
        </w:tblGridChange>
      </w:tblGrid>
      <w:tr w:rsidR="003125E0" w:rsidRPr="00C55D7F" w14:paraId="5E4CE6C3" w14:textId="77777777" w:rsidTr="00552DE4">
        <w:trPr>
          <w:trHeight w:val="270"/>
        </w:trPr>
        <w:tc>
          <w:tcPr>
            <w:tcW w:w="2299"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p w14:paraId="2507FE99" w14:textId="77777777" w:rsidR="003125E0" w:rsidRPr="00C55D7F" w:rsidRDefault="003125E0" w:rsidP="00552DE4">
            <w:pPr>
              <w:spacing w:line="276" w:lineRule="auto"/>
              <w:jc w:val="center"/>
              <w:rPr>
                <w:rFonts w:cstheme="minorHAnsi"/>
                <w:b/>
                <w:color w:val="FFFFFF" w:themeColor="background1"/>
              </w:rPr>
            </w:pPr>
            <w:r w:rsidRPr="00C55D7F">
              <w:rPr>
                <w:rFonts w:cstheme="minorHAnsi"/>
                <w:b/>
                <w:color w:val="FFFFFF" w:themeColor="background1"/>
              </w:rPr>
              <w:t>Below Grade R-value</w:t>
            </w:r>
          </w:p>
        </w:tc>
        <w:tc>
          <w:tcPr>
            <w:tcW w:w="797" w:type="dxa"/>
            <w:tcBorders>
              <w:top w:val="nil"/>
              <w:left w:val="nil"/>
              <w:bottom w:val="single" w:sz="8" w:space="0" w:color="auto"/>
              <w:right w:val="nil"/>
            </w:tcBorders>
            <w:noWrap/>
            <w:vAlign w:val="bottom"/>
            <w:hideMark/>
          </w:tcPr>
          <w:p w14:paraId="3EBF0A6D" w14:textId="77777777" w:rsidR="003125E0" w:rsidRPr="00C55D7F" w:rsidRDefault="003125E0" w:rsidP="00552DE4">
            <w:pPr>
              <w:widowControl/>
              <w:spacing w:line="276" w:lineRule="auto"/>
              <w:jc w:val="left"/>
              <w:rPr>
                <w:rFonts w:eastAsiaTheme="minorHAnsi"/>
                <w:sz w:val="22"/>
              </w:rPr>
            </w:pPr>
          </w:p>
        </w:tc>
        <w:tc>
          <w:tcPr>
            <w:tcW w:w="798" w:type="dxa"/>
            <w:tcBorders>
              <w:top w:val="nil"/>
              <w:left w:val="nil"/>
              <w:bottom w:val="single" w:sz="8" w:space="0" w:color="auto"/>
              <w:right w:val="nil"/>
            </w:tcBorders>
            <w:noWrap/>
            <w:vAlign w:val="bottom"/>
            <w:hideMark/>
          </w:tcPr>
          <w:p w14:paraId="41FFBF14" w14:textId="77777777" w:rsidR="003125E0" w:rsidRPr="00C55D7F" w:rsidRDefault="003125E0" w:rsidP="00552DE4">
            <w:pPr>
              <w:widowControl/>
              <w:spacing w:line="276" w:lineRule="auto"/>
              <w:jc w:val="left"/>
              <w:rPr>
                <w:rFonts w:eastAsiaTheme="minorHAnsi"/>
                <w:sz w:val="22"/>
              </w:rPr>
            </w:pPr>
          </w:p>
        </w:tc>
        <w:tc>
          <w:tcPr>
            <w:tcW w:w="798" w:type="dxa"/>
            <w:tcBorders>
              <w:top w:val="nil"/>
              <w:left w:val="nil"/>
              <w:bottom w:val="single" w:sz="8" w:space="0" w:color="auto"/>
              <w:right w:val="nil"/>
            </w:tcBorders>
            <w:noWrap/>
            <w:vAlign w:val="bottom"/>
            <w:hideMark/>
          </w:tcPr>
          <w:p w14:paraId="0B52470C" w14:textId="77777777" w:rsidR="003125E0" w:rsidRPr="00C55D7F" w:rsidRDefault="003125E0" w:rsidP="00552DE4">
            <w:pPr>
              <w:widowControl/>
              <w:spacing w:line="276" w:lineRule="auto"/>
              <w:jc w:val="left"/>
              <w:rPr>
                <w:rFonts w:eastAsiaTheme="minorHAnsi"/>
                <w:sz w:val="22"/>
              </w:rPr>
            </w:pPr>
          </w:p>
        </w:tc>
        <w:tc>
          <w:tcPr>
            <w:tcW w:w="797" w:type="dxa"/>
            <w:tcBorders>
              <w:top w:val="nil"/>
              <w:left w:val="nil"/>
              <w:bottom w:val="single" w:sz="8" w:space="0" w:color="auto"/>
              <w:right w:val="nil"/>
            </w:tcBorders>
            <w:noWrap/>
            <w:vAlign w:val="bottom"/>
            <w:hideMark/>
          </w:tcPr>
          <w:p w14:paraId="6E7C5699" w14:textId="77777777" w:rsidR="003125E0" w:rsidRPr="00C55D7F" w:rsidRDefault="003125E0" w:rsidP="00552DE4">
            <w:pPr>
              <w:widowControl/>
              <w:spacing w:line="276" w:lineRule="auto"/>
              <w:jc w:val="left"/>
              <w:rPr>
                <w:rFonts w:eastAsiaTheme="minorHAnsi"/>
                <w:sz w:val="22"/>
              </w:rPr>
            </w:pPr>
          </w:p>
        </w:tc>
        <w:tc>
          <w:tcPr>
            <w:tcW w:w="798" w:type="dxa"/>
            <w:tcBorders>
              <w:top w:val="nil"/>
              <w:left w:val="nil"/>
              <w:bottom w:val="single" w:sz="8" w:space="0" w:color="auto"/>
              <w:right w:val="nil"/>
            </w:tcBorders>
            <w:noWrap/>
            <w:vAlign w:val="bottom"/>
            <w:hideMark/>
          </w:tcPr>
          <w:p w14:paraId="3313111C" w14:textId="77777777" w:rsidR="003125E0" w:rsidRPr="00C55D7F" w:rsidRDefault="003125E0" w:rsidP="00552DE4">
            <w:pPr>
              <w:widowControl/>
              <w:spacing w:line="276" w:lineRule="auto"/>
              <w:jc w:val="left"/>
              <w:rPr>
                <w:rFonts w:eastAsiaTheme="minorHAnsi"/>
                <w:sz w:val="22"/>
              </w:rPr>
            </w:pPr>
          </w:p>
        </w:tc>
        <w:tc>
          <w:tcPr>
            <w:tcW w:w="798" w:type="dxa"/>
            <w:tcBorders>
              <w:top w:val="nil"/>
              <w:left w:val="nil"/>
              <w:bottom w:val="single" w:sz="8" w:space="0" w:color="auto"/>
              <w:right w:val="nil"/>
            </w:tcBorders>
            <w:noWrap/>
            <w:vAlign w:val="bottom"/>
            <w:hideMark/>
          </w:tcPr>
          <w:p w14:paraId="7D843DCE" w14:textId="77777777" w:rsidR="003125E0" w:rsidRPr="00C55D7F" w:rsidRDefault="003125E0" w:rsidP="00552DE4">
            <w:pPr>
              <w:widowControl/>
              <w:spacing w:line="276" w:lineRule="auto"/>
              <w:jc w:val="left"/>
              <w:rPr>
                <w:rFonts w:eastAsiaTheme="minorHAnsi"/>
                <w:sz w:val="22"/>
              </w:rPr>
            </w:pPr>
          </w:p>
        </w:tc>
        <w:tc>
          <w:tcPr>
            <w:tcW w:w="797" w:type="dxa"/>
            <w:tcBorders>
              <w:top w:val="nil"/>
              <w:left w:val="nil"/>
              <w:bottom w:val="single" w:sz="8" w:space="0" w:color="auto"/>
              <w:right w:val="nil"/>
            </w:tcBorders>
            <w:noWrap/>
            <w:vAlign w:val="bottom"/>
            <w:hideMark/>
          </w:tcPr>
          <w:p w14:paraId="5543F17C" w14:textId="77777777" w:rsidR="003125E0" w:rsidRPr="00C55D7F" w:rsidRDefault="003125E0" w:rsidP="00552DE4">
            <w:pPr>
              <w:widowControl/>
              <w:spacing w:line="276" w:lineRule="auto"/>
              <w:jc w:val="left"/>
              <w:rPr>
                <w:rFonts w:eastAsiaTheme="minorHAnsi"/>
                <w:sz w:val="22"/>
              </w:rPr>
            </w:pPr>
          </w:p>
        </w:tc>
        <w:tc>
          <w:tcPr>
            <w:tcW w:w="798" w:type="dxa"/>
            <w:tcBorders>
              <w:top w:val="nil"/>
              <w:left w:val="nil"/>
              <w:bottom w:val="single" w:sz="8" w:space="0" w:color="auto"/>
              <w:right w:val="nil"/>
            </w:tcBorders>
            <w:noWrap/>
            <w:vAlign w:val="bottom"/>
            <w:hideMark/>
          </w:tcPr>
          <w:p w14:paraId="2A94003C" w14:textId="77777777" w:rsidR="003125E0" w:rsidRPr="00C55D7F" w:rsidRDefault="003125E0" w:rsidP="00552DE4">
            <w:pPr>
              <w:widowControl/>
              <w:spacing w:line="276" w:lineRule="auto"/>
              <w:jc w:val="left"/>
              <w:rPr>
                <w:rFonts w:eastAsiaTheme="minorHAnsi"/>
                <w:sz w:val="22"/>
              </w:rPr>
            </w:pPr>
          </w:p>
        </w:tc>
        <w:tc>
          <w:tcPr>
            <w:tcW w:w="798" w:type="dxa"/>
            <w:tcBorders>
              <w:top w:val="nil"/>
              <w:left w:val="nil"/>
              <w:bottom w:val="single" w:sz="8" w:space="0" w:color="auto"/>
              <w:right w:val="nil"/>
            </w:tcBorders>
            <w:noWrap/>
            <w:vAlign w:val="bottom"/>
            <w:hideMark/>
          </w:tcPr>
          <w:p w14:paraId="0AD9BDA4" w14:textId="77777777" w:rsidR="003125E0" w:rsidRPr="00C55D7F" w:rsidRDefault="003125E0" w:rsidP="00552DE4">
            <w:pPr>
              <w:widowControl/>
              <w:spacing w:line="276" w:lineRule="auto"/>
              <w:jc w:val="left"/>
              <w:rPr>
                <w:rFonts w:eastAsiaTheme="minorHAnsi"/>
                <w:sz w:val="22"/>
              </w:rPr>
            </w:pPr>
          </w:p>
        </w:tc>
      </w:tr>
      <w:tr w:rsidR="003125E0" w:rsidRPr="00C55D7F" w14:paraId="09D35789" w14:textId="77777777" w:rsidTr="00552DE4">
        <w:trPr>
          <w:trHeight w:val="255"/>
        </w:trPr>
        <w:tc>
          <w:tcPr>
            <w:tcW w:w="2299" w:type="dxa"/>
            <w:tcBorders>
              <w:top w:val="single" w:sz="8" w:space="0" w:color="auto"/>
              <w:left w:val="single" w:sz="8" w:space="0" w:color="auto"/>
              <w:bottom w:val="single" w:sz="4" w:space="0" w:color="auto"/>
              <w:right w:val="single" w:sz="4" w:space="0" w:color="auto"/>
            </w:tcBorders>
            <w:shd w:val="clear" w:color="auto" w:fill="7F7F7F" w:themeFill="text1" w:themeFillTint="80"/>
            <w:noWrap/>
            <w:vAlign w:val="bottom"/>
            <w:hideMark/>
          </w:tcPr>
          <w:p w14:paraId="473DAACB" w14:textId="77777777" w:rsidR="003125E0" w:rsidRPr="00C55D7F" w:rsidRDefault="003125E0" w:rsidP="00552DE4">
            <w:pPr>
              <w:spacing w:line="276" w:lineRule="auto"/>
              <w:jc w:val="center"/>
              <w:rPr>
                <w:rFonts w:cstheme="minorHAnsi"/>
                <w:b/>
                <w:color w:val="FFFFFF" w:themeColor="background1"/>
              </w:rPr>
            </w:pPr>
            <w:r w:rsidRPr="00C55D7F">
              <w:rPr>
                <w:rFonts w:cstheme="minorHAnsi"/>
                <w:b/>
                <w:color w:val="FFFFFF" w:themeColor="background1"/>
              </w:rPr>
              <w:t>Depth below grade (ft)</w:t>
            </w:r>
          </w:p>
        </w:tc>
        <w:tc>
          <w:tcPr>
            <w:tcW w:w="797" w:type="dxa"/>
            <w:tcBorders>
              <w:top w:val="single" w:sz="8" w:space="0" w:color="auto"/>
              <w:left w:val="nil"/>
              <w:bottom w:val="single" w:sz="4" w:space="0" w:color="auto"/>
              <w:right w:val="single" w:sz="4" w:space="0" w:color="auto"/>
            </w:tcBorders>
            <w:shd w:val="clear" w:color="auto" w:fill="7F7F7F" w:themeFill="text1" w:themeFillTint="80"/>
            <w:noWrap/>
            <w:vAlign w:val="bottom"/>
            <w:hideMark/>
          </w:tcPr>
          <w:p w14:paraId="23CE136D" w14:textId="77777777" w:rsidR="003125E0" w:rsidRPr="00C55D7F" w:rsidRDefault="003125E0" w:rsidP="00552DE4">
            <w:pPr>
              <w:spacing w:line="276" w:lineRule="auto"/>
              <w:jc w:val="center"/>
              <w:rPr>
                <w:rFonts w:cstheme="minorHAnsi"/>
                <w:b/>
                <w:color w:val="FFFFFF" w:themeColor="background1"/>
              </w:rPr>
            </w:pPr>
            <w:r w:rsidRPr="00C55D7F">
              <w:rPr>
                <w:rFonts w:cstheme="minorHAnsi"/>
                <w:b/>
                <w:color w:val="FFFFFF" w:themeColor="background1"/>
              </w:rPr>
              <w:t>0</w:t>
            </w:r>
          </w:p>
        </w:tc>
        <w:tc>
          <w:tcPr>
            <w:tcW w:w="798" w:type="dxa"/>
            <w:tcBorders>
              <w:top w:val="single" w:sz="8" w:space="0" w:color="auto"/>
              <w:left w:val="nil"/>
              <w:bottom w:val="single" w:sz="4" w:space="0" w:color="auto"/>
              <w:right w:val="single" w:sz="4" w:space="0" w:color="auto"/>
            </w:tcBorders>
            <w:shd w:val="clear" w:color="auto" w:fill="7F7F7F" w:themeFill="text1" w:themeFillTint="80"/>
            <w:noWrap/>
            <w:vAlign w:val="bottom"/>
            <w:hideMark/>
          </w:tcPr>
          <w:p w14:paraId="33CC02BB" w14:textId="77777777" w:rsidR="003125E0" w:rsidRPr="00C55D7F" w:rsidRDefault="003125E0" w:rsidP="00552DE4">
            <w:pPr>
              <w:spacing w:line="276" w:lineRule="auto"/>
              <w:jc w:val="center"/>
              <w:rPr>
                <w:rFonts w:cstheme="minorHAnsi"/>
                <w:b/>
                <w:color w:val="FFFFFF" w:themeColor="background1"/>
              </w:rPr>
            </w:pPr>
            <w:r w:rsidRPr="00C55D7F">
              <w:rPr>
                <w:rFonts w:cstheme="minorHAnsi"/>
                <w:b/>
                <w:color w:val="FFFFFF" w:themeColor="background1"/>
              </w:rPr>
              <w:t>1</w:t>
            </w:r>
          </w:p>
        </w:tc>
        <w:tc>
          <w:tcPr>
            <w:tcW w:w="798" w:type="dxa"/>
            <w:tcBorders>
              <w:top w:val="single" w:sz="8" w:space="0" w:color="auto"/>
              <w:left w:val="nil"/>
              <w:bottom w:val="single" w:sz="4" w:space="0" w:color="auto"/>
              <w:right w:val="single" w:sz="4" w:space="0" w:color="auto"/>
            </w:tcBorders>
            <w:shd w:val="clear" w:color="auto" w:fill="7F7F7F" w:themeFill="text1" w:themeFillTint="80"/>
            <w:noWrap/>
            <w:vAlign w:val="bottom"/>
            <w:hideMark/>
          </w:tcPr>
          <w:p w14:paraId="34919A60" w14:textId="77777777" w:rsidR="003125E0" w:rsidRPr="00C55D7F" w:rsidRDefault="003125E0" w:rsidP="00552DE4">
            <w:pPr>
              <w:spacing w:line="276" w:lineRule="auto"/>
              <w:jc w:val="center"/>
              <w:rPr>
                <w:rFonts w:cstheme="minorHAnsi"/>
                <w:b/>
                <w:color w:val="FFFFFF" w:themeColor="background1"/>
              </w:rPr>
            </w:pPr>
            <w:r w:rsidRPr="00C55D7F">
              <w:rPr>
                <w:rFonts w:cstheme="minorHAnsi"/>
                <w:b/>
                <w:color w:val="FFFFFF" w:themeColor="background1"/>
              </w:rPr>
              <w:t>2</w:t>
            </w:r>
          </w:p>
        </w:tc>
        <w:tc>
          <w:tcPr>
            <w:tcW w:w="797" w:type="dxa"/>
            <w:tcBorders>
              <w:top w:val="single" w:sz="8" w:space="0" w:color="auto"/>
              <w:left w:val="nil"/>
              <w:bottom w:val="single" w:sz="4" w:space="0" w:color="auto"/>
              <w:right w:val="single" w:sz="4" w:space="0" w:color="auto"/>
            </w:tcBorders>
            <w:shd w:val="clear" w:color="auto" w:fill="7F7F7F" w:themeFill="text1" w:themeFillTint="80"/>
            <w:noWrap/>
            <w:vAlign w:val="bottom"/>
            <w:hideMark/>
          </w:tcPr>
          <w:p w14:paraId="50DC1191" w14:textId="77777777" w:rsidR="003125E0" w:rsidRPr="00C55D7F" w:rsidRDefault="003125E0" w:rsidP="00552DE4">
            <w:pPr>
              <w:spacing w:line="276" w:lineRule="auto"/>
              <w:jc w:val="center"/>
              <w:rPr>
                <w:rFonts w:cstheme="minorHAnsi"/>
                <w:b/>
                <w:color w:val="FFFFFF" w:themeColor="background1"/>
              </w:rPr>
            </w:pPr>
            <w:r w:rsidRPr="00C55D7F">
              <w:rPr>
                <w:rFonts w:cstheme="minorHAnsi"/>
                <w:b/>
                <w:color w:val="FFFFFF" w:themeColor="background1"/>
              </w:rPr>
              <w:t>3</w:t>
            </w:r>
          </w:p>
        </w:tc>
        <w:tc>
          <w:tcPr>
            <w:tcW w:w="798" w:type="dxa"/>
            <w:tcBorders>
              <w:top w:val="single" w:sz="8" w:space="0" w:color="auto"/>
              <w:left w:val="nil"/>
              <w:bottom w:val="single" w:sz="4" w:space="0" w:color="auto"/>
              <w:right w:val="single" w:sz="4" w:space="0" w:color="auto"/>
            </w:tcBorders>
            <w:shd w:val="clear" w:color="auto" w:fill="7F7F7F" w:themeFill="text1" w:themeFillTint="80"/>
            <w:noWrap/>
            <w:vAlign w:val="bottom"/>
            <w:hideMark/>
          </w:tcPr>
          <w:p w14:paraId="259AC676" w14:textId="77777777" w:rsidR="003125E0" w:rsidRPr="00C55D7F" w:rsidRDefault="003125E0" w:rsidP="00552DE4">
            <w:pPr>
              <w:spacing w:line="276" w:lineRule="auto"/>
              <w:jc w:val="center"/>
              <w:rPr>
                <w:rFonts w:cstheme="minorHAnsi"/>
                <w:b/>
                <w:color w:val="FFFFFF" w:themeColor="background1"/>
              </w:rPr>
            </w:pPr>
            <w:r w:rsidRPr="00C55D7F">
              <w:rPr>
                <w:rFonts w:cstheme="minorHAnsi"/>
                <w:b/>
                <w:color w:val="FFFFFF" w:themeColor="background1"/>
              </w:rPr>
              <w:t>4</w:t>
            </w:r>
          </w:p>
        </w:tc>
        <w:tc>
          <w:tcPr>
            <w:tcW w:w="798" w:type="dxa"/>
            <w:tcBorders>
              <w:top w:val="single" w:sz="8" w:space="0" w:color="auto"/>
              <w:left w:val="nil"/>
              <w:bottom w:val="single" w:sz="4" w:space="0" w:color="auto"/>
              <w:right w:val="single" w:sz="4" w:space="0" w:color="auto"/>
            </w:tcBorders>
            <w:shd w:val="clear" w:color="auto" w:fill="7F7F7F" w:themeFill="text1" w:themeFillTint="80"/>
            <w:noWrap/>
            <w:vAlign w:val="bottom"/>
            <w:hideMark/>
          </w:tcPr>
          <w:p w14:paraId="3DBC6E17" w14:textId="77777777" w:rsidR="003125E0" w:rsidRPr="00C55D7F" w:rsidRDefault="003125E0" w:rsidP="00552DE4">
            <w:pPr>
              <w:spacing w:line="276" w:lineRule="auto"/>
              <w:jc w:val="center"/>
              <w:rPr>
                <w:rFonts w:cstheme="minorHAnsi"/>
                <w:b/>
                <w:color w:val="FFFFFF" w:themeColor="background1"/>
              </w:rPr>
            </w:pPr>
            <w:r w:rsidRPr="00C55D7F">
              <w:rPr>
                <w:rFonts w:cstheme="minorHAnsi"/>
                <w:b/>
                <w:color w:val="FFFFFF" w:themeColor="background1"/>
              </w:rPr>
              <w:t>5</w:t>
            </w:r>
          </w:p>
        </w:tc>
        <w:tc>
          <w:tcPr>
            <w:tcW w:w="797" w:type="dxa"/>
            <w:tcBorders>
              <w:top w:val="single" w:sz="8" w:space="0" w:color="auto"/>
              <w:left w:val="nil"/>
              <w:bottom w:val="single" w:sz="4" w:space="0" w:color="auto"/>
              <w:right w:val="single" w:sz="4" w:space="0" w:color="auto"/>
            </w:tcBorders>
            <w:shd w:val="clear" w:color="auto" w:fill="7F7F7F" w:themeFill="text1" w:themeFillTint="80"/>
            <w:noWrap/>
            <w:vAlign w:val="bottom"/>
            <w:hideMark/>
          </w:tcPr>
          <w:p w14:paraId="00D83E4D" w14:textId="77777777" w:rsidR="003125E0" w:rsidRPr="00C55D7F" w:rsidRDefault="003125E0" w:rsidP="00552DE4">
            <w:pPr>
              <w:spacing w:line="276" w:lineRule="auto"/>
              <w:jc w:val="center"/>
              <w:rPr>
                <w:rFonts w:cstheme="minorHAnsi"/>
                <w:b/>
                <w:color w:val="FFFFFF" w:themeColor="background1"/>
              </w:rPr>
            </w:pPr>
            <w:r w:rsidRPr="00C55D7F">
              <w:rPr>
                <w:rFonts w:cstheme="minorHAnsi"/>
                <w:b/>
                <w:color w:val="FFFFFF" w:themeColor="background1"/>
              </w:rPr>
              <w:t>6</w:t>
            </w:r>
          </w:p>
        </w:tc>
        <w:tc>
          <w:tcPr>
            <w:tcW w:w="798" w:type="dxa"/>
            <w:tcBorders>
              <w:top w:val="single" w:sz="8" w:space="0" w:color="auto"/>
              <w:left w:val="nil"/>
              <w:bottom w:val="single" w:sz="4" w:space="0" w:color="auto"/>
              <w:right w:val="single" w:sz="4" w:space="0" w:color="auto"/>
            </w:tcBorders>
            <w:shd w:val="clear" w:color="auto" w:fill="7F7F7F" w:themeFill="text1" w:themeFillTint="80"/>
            <w:noWrap/>
            <w:vAlign w:val="bottom"/>
            <w:hideMark/>
          </w:tcPr>
          <w:p w14:paraId="02DAD091" w14:textId="77777777" w:rsidR="003125E0" w:rsidRPr="00C55D7F" w:rsidRDefault="003125E0" w:rsidP="00552DE4">
            <w:pPr>
              <w:spacing w:line="276" w:lineRule="auto"/>
              <w:jc w:val="center"/>
              <w:rPr>
                <w:rFonts w:cstheme="minorHAnsi"/>
                <w:b/>
                <w:color w:val="FFFFFF" w:themeColor="background1"/>
              </w:rPr>
            </w:pPr>
            <w:r w:rsidRPr="00C55D7F">
              <w:rPr>
                <w:rFonts w:cstheme="minorHAnsi"/>
                <w:b/>
                <w:color w:val="FFFFFF" w:themeColor="background1"/>
              </w:rPr>
              <w:t>7</w:t>
            </w:r>
          </w:p>
        </w:tc>
        <w:tc>
          <w:tcPr>
            <w:tcW w:w="798" w:type="dxa"/>
            <w:tcBorders>
              <w:top w:val="single" w:sz="8" w:space="0" w:color="auto"/>
              <w:left w:val="nil"/>
              <w:bottom w:val="single" w:sz="4" w:space="0" w:color="auto"/>
              <w:right w:val="single" w:sz="8" w:space="0" w:color="auto"/>
            </w:tcBorders>
            <w:shd w:val="clear" w:color="auto" w:fill="7F7F7F" w:themeFill="text1" w:themeFillTint="80"/>
            <w:noWrap/>
            <w:vAlign w:val="bottom"/>
            <w:hideMark/>
          </w:tcPr>
          <w:p w14:paraId="1F7FEDD2" w14:textId="77777777" w:rsidR="003125E0" w:rsidRPr="00C55D7F" w:rsidRDefault="003125E0" w:rsidP="00552DE4">
            <w:pPr>
              <w:spacing w:line="276" w:lineRule="auto"/>
              <w:jc w:val="center"/>
              <w:rPr>
                <w:rFonts w:cstheme="minorHAnsi"/>
                <w:b/>
                <w:color w:val="FFFFFF" w:themeColor="background1"/>
              </w:rPr>
            </w:pPr>
            <w:r w:rsidRPr="00C55D7F">
              <w:rPr>
                <w:rFonts w:cstheme="minorHAnsi"/>
                <w:b/>
                <w:color w:val="FFFFFF" w:themeColor="background1"/>
              </w:rPr>
              <w:t>8</w:t>
            </w:r>
          </w:p>
        </w:tc>
      </w:tr>
      <w:tr w:rsidR="003125E0" w:rsidRPr="00C55D7F" w14:paraId="1C330AEB" w14:textId="77777777" w:rsidTr="008C33F6">
        <w:tblPrEx>
          <w:tblW w:w="0" w:type="auto"/>
          <w:tblInd w:w="98" w:type="dxa"/>
          <w:tblLayout w:type="fixed"/>
          <w:tblPrExChange w:id="11497" w:author="Stephanie Baer" w:date="2016-01-21T14:15:00Z">
            <w:tblPrEx>
              <w:tblW w:w="0" w:type="auto"/>
              <w:tblInd w:w="98" w:type="dxa"/>
              <w:tblLayout w:type="fixed"/>
            </w:tblPrEx>
          </w:tblPrExChange>
        </w:tblPrEx>
        <w:trPr>
          <w:trHeight w:val="255"/>
          <w:trPrChange w:id="11498" w:author="Stephanie Baer" w:date="2016-01-21T14:15:00Z">
            <w:trPr>
              <w:trHeight w:val="255"/>
            </w:trPr>
          </w:trPrChange>
        </w:trPr>
        <w:tc>
          <w:tcPr>
            <w:tcW w:w="2299" w:type="dxa"/>
            <w:tcBorders>
              <w:top w:val="nil"/>
              <w:left w:val="single" w:sz="8" w:space="0" w:color="auto"/>
              <w:bottom w:val="single" w:sz="4" w:space="0" w:color="auto"/>
              <w:right w:val="single" w:sz="4" w:space="0" w:color="auto"/>
            </w:tcBorders>
            <w:noWrap/>
            <w:vAlign w:val="center"/>
            <w:hideMark/>
            <w:tcPrChange w:id="11499" w:author="Stephanie Baer" w:date="2016-01-21T14:15:00Z">
              <w:tcPr>
                <w:tcW w:w="2299" w:type="dxa"/>
                <w:tcBorders>
                  <w:top w:val="nil"/>
                  <w:left w:val="single" w:sz="8" w:space="0" w:color="auto"/>
                  <w:bottom w:val="single" w:sz="4" w:space="0" w:color="auto"/>
                  <w:right w:val="single" w:sz="4" w:space="0" w:color="auto"/>
                </w:tcBorders>
                <w:noWrap/>
                <w:vAlign w:val="bottom"/>
                <w:hideMark/>
              </w:tcPr>
            </w:tcPrChange>
          </w:tcPr>
          <w:p w14:paraId="0BD1DD7B" w14:textId="77777777" w:rsidR="003125E0" w:rsidRPr="00C55D7F" w:rsidRDefault="003125E0">
            <w:pPr>
              <w:spacing w:after="240"/>
              <w:jc w:val="left"/>
              <w:rPr>
                <w:szCs w:val="16"/>
              </w:rPr>
            </w:pPr>
            <w:r w:rsidRPr="00C55D7F">
              <w:t xml:space="preserve">Earth R-value </w:t>
            </w:r>
            <w:r>
              <w:t xml:space="preserve">                </w:t>
            </w:r>
            <w:r w:rsidRPr="00C55D7F">
              <w:t>(°F-ft</w:t>
            </w:r>
            <w:r w:rsidRPr="00C55D7F">
              <w:rPr>
                <w:vertAlign w:val="superscript"/>
              </w:rPr>
              <w:t>2</w:t>
            </w:r>
            <w:r w:rsidRPr="00C55D7F">
              <w:t>-h/Btu)</w:t>
            </w:r>
          </w:p>
        </w:tc>
        <w:tc>
          <w:tcPr>
            <w:tcW w:w="797" w:type="dxa"/>
            <w:tcBorders>
              <w:top w:val="nil"/>
              <w:left w:val="nil"/>
              <w:bottom w:val="single" w:sz="4" w:space="0" w:color="auto"/>
              <w:right w:val="single" w:sz="4" w:space="0" w:color="auto"/>
            </w:tcBorders>
            <w:noWrap/>
            <w:vAlign w:val="center"/>
            <w:hideMark/>
            <w:tcPrChange w:id="11500" w:author="Stephanie Baer" w:date="2016-01-21T14:15:00Z">
              <w:tcPr>
                <w:tcW w:w="797" w:type="dxa"/>
                <w:tcBorders>
                  <w:top w:val="nil"/>
                  <w:left w:val="nil"/>
                  <w:bottom w:val="single" w:sz="4" w:space="0" w:color="auto"/>
                  <w:right w:val="single" w:sz="4" w:space="0" w:color="auto"/>
                </w:tcBorders>
                <w:noWrap/>
                <w:vAlign w:val="center"/>
                <w:hideMark/>
              </w:tcPr>
            </w:tcPrChange>
          </w:tcPr>
          <w:p w14:paraId="0D2A6415" w14:textId="77777777" w:rsidR="003125E0" w:rsidRPr="00C55D7F" w:rsidRDefault="003125E0" w:rsidP="00552DE4">
            <w:pPr>
              <w:spacing w:after="240"/>
              <w:jc w:val="center"/>
              <w:rPr>
                <w:szCs w:val="16"/>
              </w:rPr>
            </w:pPr>
            <w:r w:rsidRPr="00C55D7F">
              <w:t>2.44</w:t>
            </w:r>
          </w:p>
        </w:tc>
        <w:tc>
          <w:tcPr>
            <w:tcW w:w="798" w:type="dxa"/>
            <w:tcBorders>
              <w:top w:val="nil"/>
              <w:left w:val="nil"/>
              <w:bottom w:val="single" w:sz="4" w:space="0" w:color="auto"/>
              <w:right w:val="single" w:sz="4" w:space="0" w:color="auto"/>
            </w:tcBorders>
            <w:noWrap/>
            <w:vAlign w:val="center"/>
            <w:hideMark/>
            <w:tcPrChange w:id="11501" w:author="Stephanie Baer" w:date="2016-01-21T14:15:00Z">
              <w:tcPr>
                <w:tcW w:w="798" w:type="dxa"/>
                <w:tcBorders>
                  <w:top w:val="nil"/>
                  <w:left w:val="nil"/>
                  <w:bottom w:val="single" w:sz="4" w:space="0" w:color="auto"/>
                  <w:right w:val="single" w:sz="4" w:space="0" w:color="auto"/>
                </w:tcBorders>
                <w:noWrap/>
                <w:vAlign w:val="center"/>
                <w:hideMark/>
              </w:tcPr>
            </w:tcPrChange>
          </w:tcPr>
          <w:p w14:paraId="2E4E31CA" w14:textId="77777777" w:rsidR="003125E0" w:rsidRPr="00C55D7F" w:rsidRDefault="003125E0" w:rsidP="00552DE4">
            <w:pPr>
              <w:spacing w:after="240"/>
              <w:jc w:val="center"/>
              <w:rPr>
                <w:szCs w:val="16"/>
              </w:rPr>
            </w:pPr>
            <w:r w:rsidRPr="00C55D7F">
              <w:t>4.50</w:t>
            </w:r>
          </w:p>
        </w:tc>
        <w:tc>
          <w:tcPr>
            <w:tcW w:w="798" w:type="dxa"/>
            <w:tcBorders>
              <w:top w:val="nil"/>
              <w:left w:val="nil"/>
              <w:bottom w:val="single" w:sz="4" w:space="0" w:color="auto"/>
              <w:right w:val="single" w:sz="4" w:space="0" w:color="auto"/>
            </w:tcBorders>
            <w:noWrap/>
            <w:vAlign w:val="center"/>
            <w:hideMark/>
            <w:tcPrChange w:id="11502" w:author="Stephanie Baer" w:date="2016-01-21T14:15:00Z">
              <w:tcPr>
                <w:tcW w:w="798" w:type="dxa"/>
                <w:tcBorders>
                  <w:top w:val="nil"/>
                  <w:left w:val="nil"/>
                  <w:bottom w:val="single" w:sz="4" w:space="0" w:color="auto"/>
                  <w:right w:val="single" w:sz="4" w:space="0" w:color="auto"/>
                </w:tcBorders>
                <w:noWrap/>
                <w:vAlign w:val="center"/>
                <w:hideMark/>
              </w:tcPr>
            </w:tcPrChange>
          </w:tcPr>
          <w:p w14:paraId="08D8DE67" w14:textId="77777777" w:rsidR="003125E0" w:rsidRPr="00C55D7F" w:rsidRDefault="003125E0" w:rsidP="00552DE4">
            <w:pPr>
              <w:spacing w:after="240"/>
              <w:jc w:val="center"/>
              <w:rPr>
                <w:szCs w:val="16"/>
              </w:rPr>
            </w:pPr>
            <w:r w:rsidRPr="00C55D7F">
              <w:t>6.30</w:t>
            </w:r>
          </w:p>
        </w:tc>
        <w:tc>
          <w:tcPr>
            <w:tcW w:w="797" w:type="dxa"/>
            <w:tcBorders>
              <w:top w:val="nil"/>
              <w:left w:val="nil"/>
              <w:bottom w:val="single" w:sz="4" w:space="0" w:color="auto"/>
              <w:right w:val="single" w:sz="4" w:space="0" w:color="auto"/>
            </w:tcBorders>
            <w:noWrap/>
            <w:vAlign w:val="center"/>
            <w:hideMark/>
            <w:tcPrChange w:id="11503" w:author="Stephanie Baer" w:date="2016-01-21T14:15:00Z">
              <w:tcPr>
                <w:tcW w:w="797" w:type="dxa"/>
                <w:tcBorders>
                  <w:top w:val="nil"/>
                  <w:left w:val="nil"/>
                  <w:bottom w:val="single" w:sz="4" w:space="0" w:color="auto"/>
                  <w:right w:val="single" w:sz="4" w:space="0" w:color="auto"/>
                </w:tcBorders>
                <w:noWrap/>
                <w:vAlign w:val="center"/>
                <w:hideMark/>
              </w:tcPr>
            </w:tcPrChange>
          </w:tcPr>
          <w:p w14:paraId="02D8C03E" w14:textId="77777777" w:rsidR="003125E0" w:rsidRPr="00C55D7F" w:rsidRDefault="003125E0" w:rsidP="00552DE4">
            <w:pPr>
              <w:spacing w:after="240"/>
              <w:jc w:val="center"/>
              <w:rPr>
                <w:szCs w:val="16"/>
              </w:rPr>
            </w:pPr>
            <w:r w:rsidRPr="00C55D7F">
              <w:t>8.40</w:t>
            </w:r>
          </w:p>
        </w:tc>
        <w:tc>
          <w:tcPr>
            <w:tcW w:w="798" w:type="dxa"/>
            <w:tcBorders>
              <w:top w:val="nil"/>
              <w:left w:val="nil"/>
              <w:bottom w:val="single" w:sz="4" w:space="0" w:color="auto"/>
              <w:right w:val="single" w:sz="4" w:space="0" w:color="auto"/>
            </w:tcBorders>
            <w:noWrap/>
            <w:vAlign w:val="center"/>
            <w:hideMark/>
            <w:tcPrChange w:id="11504" w:author="Stephanie Baer" w:date="2016-01-21T14:15:00Z">
              <w:tcPr>
                <w:tcW w:w="798" w:type="dxa"/>
                <w:tcBorders>
                  <w:top w:val="nil"/>
                  <w:left w:val="nil"/>
                  <w:bottom w:val="single" w:sz="4" w:space="0" w:color="auto"/>
                  <w:right w:val="single" w:sz="4" w:space="0" w:color="auto"/>
                </w:tcBorders>
                <w:noWrap/>
                <w:vAlign w:val="center"/>
                <w:hideMark/>
              </w:tcPr>
            </w:tcPrChange>
          </w:tcPr>
          <w:p w14:paraId="5053C9CD" w14:textId="77777777" w:rsidR="003125E0" w:rsidRPr="00C55D7F" w:rsidRDefault="003125E0" w:rsidP="00552DE4">
            <w:pPr>
              <w:spacing w:after="240"/>
              <w:jc w:val="center"/>
              <w:rPr>
                <w:szCs w:val="16"/>
              </w:rPr>
            </w:pPr>
            <w:r w:rsidRPr="00C55D7F">
              <w:t>10.44</w:t>
            </w:r>
          </w:p>
        </w:tc>
        <w:tc>
          <w:tcPr>
            <w:tcW w:w="798" w:type="dxa"/>
            <w:tcBorders>
              <w:top w:val="nil"/>
              <w:left w:val="nil"/>
              <w:bottom w:val="single" w:sz="4" w:space="0" w:color="auto"/>
              <w:right w:val="single" w:sz="4" w:space="0" w:color="auto"/>
            </w:tcBorders>
            <w:noWrap/>
            <w:vAlign w:val="center"/>
            <w:hideMark/>
            <w:tcPrChange w:id="11505" w:author="Stephanie Baer" w:date="2016-01-21T14:15:00Z">
              <w:tcPr>
                <w:tcW w:w="798" w:type="dxa"/>
                <w:tcBorders>
                  <w:top w:val="nil"/>
                  <w:left w:val="nil"/>
                  <w:bottom w:val="single" w:sz="4" w:space="0" w:color="auto"/>
                  <w:right w:val="single" w:sz="4" w:space="0" w:color="auto"/>
                </w:tcBorders>
                <w:noWrap/>
                <w:vAlign w:val="center"/>
                <w:hideMark/>
              </w:tcPr>
            </w:tcPrChange>
          </w:tcPr>
          <w:p w14:paraId="3971934E" w14:textId="77777777" w:rsidR="003125E0" w:rsidRPr="00C55D7F" w:rsidRDefault="003125E0" w:rsidP="00552DE4">
            <w:pPr>
              <w:spacing w:after="240"/>
              <w:jc w:val="center"/>
              <w:rPr>
                <w:szCs w:val="16"/>
              </w:rPr>
            </w:pPr>
            <w:r w:rsidRPr="00C55D7F">
              <w:t>12.66</w:t>
            </w:r>
          </w:p>
        </w:tc>
        <w:tc>
          <w:tcPr>
            <w:tcW w:w="797" w:type="dxa"/>
            <w:tcBorders>
              <w:top w:val="nil"/>
              <w:left w:val="nil"/>
              <w:bottom w:val="single" w:sz="4" w:space="0" w:color="auto"/>
              <w:right w:val="single" w:sz="4" w:space="0" w:color="auto"/>
            </w:tcBorders>
            <w:noWrap/>
            <w:vAlign w:val="center"/>
            <w:hideMark/>
            <w:tcPrChange w:id="11506" w:author="Stephanie Baer" w:date="2016-01-21T14:15:00Z">
              <w:tcPr>
                <w:tcW w:w="797" w:type="dxa"/>
                <w:tcBorders>
                  <w:top w:val="nil"/>
                  <w:left w:val="nil"/>
                  <w:bottom w:val="single" w:sz="4" w:space="0" w:color="auto"/>
                  <w:right w:val="single" w:sz="4" w:space="0" w:color="auto"/>
                </w:tcBorders>
                <w:noWrap/>
                <w:vAlign w:val="center"/>
                <w:hideMark/>
              </w:tcPr>
            </w:tcPrChange>
          </w:tcPr>
          <w:p w14:paraId="552CF79E" w14:textId="77777777" w:rsidR="003125E0" w:rsidRPr="00C55D7F" w:rsidRDefault="003125E0" w:rsidP="00552DE4">
            <w:pPr>
              <w:spacing w:after="240"/>
              <w:jc w:val="center"/>
              <w:rPr>
                <w:szCs w:val="16"/>
              </w:rPr>
            </w:pPr>
            <w:r w:rsidRPr="00C55D7F">
              <w:t>14.49</w:t>
            </w:r>
          </w:p>
        </w:tc>
        <w:tc>
          <w:tcPr>
            <w:tcW w:w="798" w:type="dxa"/>
            <w:tcBorders>
              <w:top w:val="nil"/>
              <w:left w:val="nil"/>
              <w:bottom w:val="single" w:sz="4" w:space="0" w:color="auto"/>
              <w:right w:val="single" w:sz="4" w:space="0" w:color="auto"/>
            </w:tcBorders>
            <w:noWrap/>
            <w:vAlign w:val="center"/>
            <w:hideMark/>
            <w:tcPrChange w:id="11507" w:author="Stephanie Baer" w:date="2016-01-21T14:15:00Z">
              <w:tcPr>
                <w:tcW w:w="798" w:type="dxa"/>
                <w:tcBorders>
                  <w:top w:val="nil"/>
                  <w:left w:val="nil"/>
                  <w:bottom w:val="single" w:sz="4" w:space="0" w:color="auto"/>
                  <w:right w:val="single" w:sz="4" w:space="0" w:color="auto"/>
                </w:tcBorders>
                <w:noWrap/>
                <w:vAlign w:val="center"/>
                <w:hideMark/>
              </w:tcPr>
            </w:tcPrChange>
          </w:tcPr>
          <w:p w14:paraId="392451E6" w14:textId="77777777" w:rsidR="003125E0" w:rsidRPr="00C55D7F" w:rsidRDefault="003125E0" w:rsidP="00552DE4">
            <w:pPr>
              <w:spacing w:after="240"/>
              <w:jc w:val="center"/>
              <w:rPr>
                <w:szCs w:val="16"/>
              </w:rPr>
            </w:pPr>
            <w:r w:rsidRPr="00C55D7F">
              <w:t>17.00</w:t>
            </w:r>
          </w:p>
        </w:tc>
        <w:tc>
          <w:tcPr>
            <w:tcW w:w="798" w:type="dxa"/>
            <w:tcBorders>
              <w:top w:val="nil"/>
              <w:left w:val="nil"/>
              <w:bottom w:val="single" w:sz="4" w:space="0" w:color="auto"/>
              <w:right w:val="single" w:sz="8" w:space="0" w:color="auto"/>
            </w:tcBorders>
            <w:noWrap/>
            <w:vAlign w:val="center"/>
            <w:hideMark/>
            <w:tcPrChange w:id="11508" w:author="Stephanie Baer" w:date="2016-01-21T14:15:00Z">
              <w:tcPr>
                <w:tcW w:w="798" w:type="dxa"/>
                <w:tcBorders>
                  <w:top w:val="nil"/>
                  <w:left w:val="nil"/>
                  <w:bottom w:val="single" w:sz="4" w:space="0" w:color="auto"/>
                  <w:right w:val="single" w:sz="8" w:space="0" w:color="auto"/>
                </w:tcBorders>
                <w:noWrap/>
                <w:vAlign w:val="center"/>
                <w:hideMark/>
              </w:tcPr>
            </w:tcPrChange>
          </w:tcPr>
          <w:p w14:paraId="4166B4CE" w14:textId="77777777" w:rsidR="003125E0" w:rsidRPr="00C55D7F" w:rsidRDefault="003125E0" w:rsidP="00552DE4">
            <w:pPr>
              <w:spacing w:after="240"/>
              <w:jc w:val="center"/>
              <w:rPr>
                <w:szCs w:val="16"/>
              </w:rPr>
            </w:pPr>
            <w:r w:rsidRPr="00C55D7F">
              <w:t>20.00</w:t>
            </w:r>
          </w:p>
        </w:tc>
      </w:tr>
      <w:tr w:rsidR="003125E0" w:rsidRPr="00C55D7F" w14:paraId="65B87FA7" w14:textId="77777777" w:rsidTr="008C33F6">
        <w:tblPrEx>
          <w:tblW w:w="0" w:type="auto"/>
          <w:tblInd w:w="98" w:type="dxa"/>
          <w:tblLayout w:type="fixed"/>
          <w:tblPrExChange w:id="11509" w:author="Stephanie Baer" w:date="2016-01-21T14:15:00Z">
            <w:tblPrEx>
              <w:tblW w:w="0" w:type="auto"/>
              <w:tblInd w:w="98" w:type="dxa"/>
              <w:tblLayout w:type="fixed"/>
            </w:tblPrEx>
          </w:tblPrExChange>
        </w:tblPrEx>
        <w:trPr>
          <w:trHeight w:val="255"/>
          <w:trPrChange w:id="11510" w:author="Stephanie Baer" w:date="2016-01-21T14:15:00Z">
            <w:trPr>
              <w:trHeight w:val="255"/>
            </w:trPr>
          </w:trPrChange>
        </w:trPr>
        <w:tc>
          <w:tcPr>
            <w:tcW w:w="2299" w:type="dxa"/>
            <w:tcBorders>
              <w:top w:val="nil"/>
              <w:left w:val="single" w:sz="8" w:space="0" w:color="auto"/>
              <w:bottom w:val="single" w:sz="4" w:space="0" w:color="auto"/>
              <w:right w:val="single" w:sz="4" w:space="0" w:color="auto"/>
            </w:tcBorders>
            <w:noWrap/>
            <w:vAlign w:val="center"/>
            <w:hideMark/>
            <w:tcPrChange w:id="11511" w:author="Stephanie Baer" w:date="2016-01-21T14:15:00Z">
              <w:tcPr>
                <w:tcW w:w="2299" w:type="dxa"/>
                <w:tcBorders>
                  <w:top w:val="nil"/>
                  <w:left w:val="single" w:sz="8" w:space="0" w:color="auto"/>
                  <w:bottom w:val="single" w:sz="4" w:space="0" w:color="auto"/>
                  <w:right w:val="single" w:sz="4" w:space="0" w:color="auto"/>
                </w:tcBorders>
                <w:noWrap/>
                <w:vAlign w:val="bottom"/>
                <w:hideMark/>
              </w:tcPr>
            </w:tcPrChange>
          </w:tcPr>
          <w:p w14:paraId="6D36A92B" w14:textId="77777777" w:rsidR="003125E0" w:rsidRPr="00C55D7F" w:rsidRDefault="003125E0">
            <w:pPr>
              <w:spacing w:after="240"/>
              <w:jc w:val="left"/>
              <w:rPr>
                <w:szCs w:val="16"/>
              </w:rPr>
            </w:pPr>
            <w:r w:rsidRPr="00C55D7F">
              <w:t>Average Earth R-value (°F-ft2-h/Btu)</w:t>
            </w:r>
          </w:p>
        </w:tc>
        <w:tc>
          <w:tcPr>
            <w:tcW w:w="797" w:type="dxa"/>
            <w:tcBorders>
              <w:top w:val="nil"/>
              <w:left w:val="nil"/>
              <w:bottom w:val="single" w:sz="4" w:space="0" w:color="auto"/>
              <w:right w:val="single" w:sz="4" w:space="0" w:color="auto"/>
            </w:tcBorders>
            <w:noWrap/>
            <w:vAlign w:val="center"/>
            <w:hideMark/>
            <w:tcPrChange w:id="11512" w:author="Stephanie Baer" w:date="2016-01-21T14:15:00Z">
              <w:tcPr>
                <w:tcW w:w="797" w:type="dxa"/>
                <w:tcBorders>
                  <w:top w:val="nil"/>
                  <w:left w:val="nil"/>
                  <w:bottom w:val="single" w:sz="4" w:space="0" w:color="auto"/>
                  <w:right w:val="single" w:sz="4" w:space="0" w:color="auto"/>
                </w:tcBorders>
                <w:noWrap/>
                <w:vAlign w:val="center"/>
                <w:hideMark/>
              </w:tcPr>
            </w:tcPrChange>
          </w:tcPr>
          <w:p w14:paraId="6504C19E" w14:textId="77777777" w:rsidR="003125E0" w:rsidRPr="00C55D7F" w:rsidRDefault="003125E0" w:rsidP="00552DE4">
            <w:pPr>
              <w:spacing w:after="240"/>
              <w:jc w:val="center"/>
              <w:rPr>
                <w:szCs w:val="16"/>
              </w:rPr>
            </w:pPr>
            <w:r w:rsidRPr="00C55D7F">
              <w:t>2.44</w:t>
            </w:r>
          </w:p>
        </w:tc>
        <w:tc>
          <w:tcPr>
            <w:tcW w:w="798" w:type="dxa"/>
            <w:tcBorders>
              <w:top w:val="nil"/>
              <w:left w:val="nil"/>
              <w:bottom w:val="single" w:sz="4" w:space="0" w:color="auto"/>
              <w:right w:val="single" w:sz="4" w:space="0" w:color="auto"/>
            </w:tcBorders>
            <w:noWrap/>
            <w:vAlign w:val="center"/>
            <w:hideMark/>
            <w:tcPrChange w:id="11513" w:author="Stephanie Baer" w:date="2016-01-21T14:15:00Z">
              <w:tcPr>
                <w:tcW w:w="798" w:type="dxa"/>
                <w:tcBorders>
                  <w:top w:val="nil"/>
                  <w:left w:val="nil"/>
                  <w:bottom w:val="single" w:sz="4" w:space="0" w:color="auto"/>
                  <w:right w:val="single" w:sz="4" w:space="0" w:color="auto"/>
                </w:tcBorders>
                <w:noWrap/>
                <w:vAlign w:val="center"/>
                <w:hideMark/>
              </w:tcPr>
            </w:tcPrChange>
          </w:tcPr>
          <w:p w14:paraId="0284B2ED" w14:textId="77777777" w:rsidR="003125E0" w:rsidRPr="00C55D7F" w:rsidRDefault="003125E0" w:rsidP="00552DE4">
            <w:pPr>
              <w:spacing w:after="240"/>
              <w:jc w:val="center"/>
              <w:rPr>
                <w:szCs w:val="16"/>
              </w:rPr>
            </w:pPr>
            <w:r w:rsidRPr="00C55D7F">
              <w:t>3.47</w:t>
            </w:r>
          </w:p>
        </w:tc>
        <w:tc>
          <w:tcPr>
            <w:tcW w:w="798" w:type="dxa"/>
            <w:tcBorders>
              <w:top w:val="nil"/>
              <w:left w:val="nil"/>
              <w:bottom w:val="single" w:sz="4" w:space="0" w:color="auto"/>
              <w:right w:val="single" w:sz="4" w:space="0" w:color="auto"/>
            </w:tcBorders>
            <w:noWrap/>
            <w:vAlign w:val="center"/>
            <w:hideMark/>
            <w:tcPrChange w:id="11514" w:author="Stephanie Baer" w:date="2016-01-21T14:15:00Z">
              <w:tcPr>
                <w:tcW w:w="798" w:type="dxa"/>
                <w:tcBorders>
                  <w:top w:val="nil"/>
                  <w:left w:val="nil"/>
                  <w:bottom w:val="single" w:sz="4" w:space="0" w:color="auto"/>
                  <w:right w:val="single" w:sz="4" w:space="0" w:color="auto"/>
                </w:tcBorders>
                <w:noWrap/>
                <w:vAlign w:val="center"/>
                <w:hideMark/>
              </w:tcPr>
            </w:tcPrChange>
          </w:tcPr>
          <w:p w14:paraId="37D0F07C" w14:textId="77777777" w:rsidR="003125E0" w:rsidRPr="00C55D7F" w:rsidRDefault="003125E0" w:rsidP="00552DE4">
            <w:pPr>
              <w:spacing w:after="240"/>
              <w:jc w:val="center"/>
              <w:rPr>
                <w:szCs w:val="16"/>
              </w:rPr>
            </w:pPr>
            <w:r w:rsidRPr="00C55D7F">
              <w:t>4.41</w:t>
            </w:r>
          </w:p>
        </w:tc>
        <w:tc>
          <w:tcPr>
            <w:tcW w:w="797" w:type="dxa"/>
            <w:tcBorders>
              <w:top w:val="nil"/>
              <w:left w:val="nil"/>
              <w:bottom w:val="single" w:sz="4" w:space="0" w:color="auto"/>
              <w:right w:val="single" w:sz="4" w:space="0" w:color="auto"/>
            </w:tcBorders>
            <w:noWrap/>
            <w:vAlign w:val="center"/>
            <w:hideMark/>
            <w:tcPrChange w:id="11515" w:author="Stephanie Baer" w:date="2016-01-21T14:15:00Z">
              <w:tcPr>
                <w:tcW w:w="797" w:type="dxa"/>
                <w:tcBorders>
                  <w:top w:val="nil"/>
                  <w:left w:val="nil"/>
                  <w:bottom w:val="single" w:sz="4" w:space="0" w:color="auto"/>
                  <w:right w:val="single" w:sz="4" w:space="0" w:color="auto"/>
                </w:tcBorders>
                <w:noWrap/>
                <w:vAlign w:val="center"/>
                <w:hideMark/>
              </w:tcPr>
            </w:tcPrChange>
          </w:tcPr>
          <w:p w14:paraId="65A69C57" w14:textId="77777777" w:rsidR="003125E0" w:rsidRPr="00C55D7F" w:rsidRDefault="003125E0" w:rsidP="00552DE4">
            <w:pPr>
              <w:spacing w:after="240"/>
              <w:jc w:val="center"/>
              <w:rPr>
                <w:szCs w:val="16"/>
              </w:rPr>
            </w:pPr>
            <w:r w:rsidRPr="00C55D7F">
              <w:t>5.41</w:t>
            </w:r>
          </w:p>
        </w:tc>
        <w:tc>
          <w:tcPr>
            <w:tcW w:w="798" w:type="dxa"/>
            <w:tcBorders>
              <w:top w:val="nil"/>
              <w:left w:val="nil"/>
              <w:bottom w:val="single" w:sz="4" w:space="0" w:color="auto"/>
              <w:right w:val="single" w:sz="4" w:space="0" w:color="auto"/>
            </w:tcBorders>
            <w:noWrap/>
            <w:vAlign w:val="center"/>
            <w:hideMark/>
            <w:tcPrChange w:id="11516" w:author="Stephanie Baer" w:date="2016-01-21T14:15:00Z">
              <w:tcPr>
                <w:tcW w:w="798" w:type="dxa"/>
                <w:tcBorders>
                  <w:top w:val="nil"/>
                  <w:left w:val="nil"/>
                  <w:bottom w:val="single" w:sz="4" w:space="0" w:color="auto"/>
                  <w:right w:val="single" w:sz="4" w:space="0" w:color="auto"/>
                </w:tcBorders>
                <w:noWrap/>
                <w:vAlign w:val="center"/>
                <w:hideMark/>
              </w:tcPr>
            </w:tcPrChange>
          </w:tcPr>
          <w:p w14:paraId="43C89789" w14:textId="77777777" w:rsidR="003125E0" w:rsidRPr="00C55D7F" w:rsidRDefault="003125E0" w:rsidP="00552DE4">
            <w:pPr>
              <w:spacing w:after="240"/>
              <w:jc w:val="center"/>
              <w:rPr>
                <w:szCs w:val="16"/>
              </w:rPr>
            </w:pPr>
            <w:r w:rsidRPr="00C55D7F">
              <w:t>6.42</w:t>
            </w:r>
          </w:p>
        </w:tc>
        <w:tc>
          <w:tcPr>
            <w:tcW w:w="798" w:type="dxa"/>
            <w:tcBorders>
              <w:top w:val="nil"/>
              <w:left w:val="nil"/>
              <w:bottom w:val="single" w:sz="4" w:space="0" w:color="auto"/>
              <w:right w:val="single" w:sz="4" w:space="0" w:color="auto"/>
            </w:tcBorders>
            <w:noWrap/>
            <w:vAlign w:val="center"/>
            <w:hideMark/>
            <w:tcPrChange w:id="11517" w:author="Stephanie Baer" w:date="2016-01-21T14:15:00Z">
              <w:tcPr>
                <w:tcW w:w="798" w:type="dxa"/>
                <w:tcBorders>
                  <w:top w:val="nil"/>
                  <w:left w:val="nil"/>
                  <w:bottom w:val="single" w:sz="4" w:space="0" w:color="auto"/>
                  <w:right w:val="single" w:sz="4" w:space="0" w:color="auto"/>
                </w:tcBorders>
                <w:noWrap/>
                <w:vAlign w:val="center"/>
                <w:hideMark/>
              </w:tcPr>
            </w:tcPrChange>
          </w:tcPr>
          <w:p w14:paraId="016A4C1F" w14:textId="77777777" w:rsidR="003125E0" w:rsidRPr="00C55D7F" w:rsidRDefault="003125E0" w:rsidP="00552DE4">
            <w:pPr>
              <w:spacing w:after="240"/>
              <w:jc w:val="center"/>
              <w:rPr>
                <w:szCs w:val="16"/>
              </w:rPr>
            </w:pPr>
            <w:r w:rsidRPr="00C55D7F">
              <w:t>7.46</w:t>
            </w:r>
          </w:p>
        </w:tc>
        <w:tc>
          <w:tcPr>
            <w:tcW w:w="797" w:type="dxa"/>
            <w:tcBorders>
              <w:top w:val="nil"/>
              <w:left w:val="nil"/>
              <w:bottom w:val="single" w:sz="4" w:space="0" w:color="auto"/>
              <w:right w:val="single" w:sz="4" w:space="0" w:color="auto"/>
            </w:tcBorders>
            <w:noWrap/>
            <w:vAlign w:val="center"/>
            <w:hideMark/>
            <w:tcPrChange w:id="11518" w:author="Stephanie Baer" w:date="2016-01-21T14:15:00Z">
              <w:tcPr>
                <w:tcW w:w="797" w:type="dxa"/>
                <w:tcBorders>
                  <w:top w:val="nil"/>
                  <w:left w:val="nil"/>
                  <w:bottom w:val="single" w:sz="4" w:space="0" w:color="auto"/>
                  <w:right w:val="single" w:sz="4" w:space="0" w:color="auto"/>
                </w:tcBorders>
                <w:noWrap/>
                <w:vAlign w:val="center"/>
                <w:hideMark/>
              </w:tcPr>
            </w:tcPrChange>
          </w:tcPr>
          <w:p w14:paraId="65F70392" w14:textId="77777777" w:rsidR="003125E0" w:rsidRPr="00C55D7F" w:rsidRDefault="003125E0" w:rsidP="00552DE4">
            <w:pPr>
              <w:spacing w:after="240"/>
              <w:jc w:val="center"/>
              <w:rPr>
                <w:szCs w:val="16"/>
              </w:rPr>
            </w:pPr>
            <w:r w:rsidRPr="00C55D7F">
              <w:t>8.46</w:t>
            </w:r>
          </w:p>
        </w:tc>
        <w:tc>
          <w:tcPr>
            <w:tcW w:w="798" w:type="dxa"/>
            <w:tcBorders>
              <w:top w:val="nil"/>
              <w:left w:val="nil"/>
              <w:bottom w:val="single" w:sz="4" w:space="0" w:color="auto"/>
              <w:right w:val="single" w:sz="4" w:space="0" w:color="auto"/>
            </w:tcBorders>
            <w:noWrap/>
            <w:vAlign w:val="center"/>
            <w:hideMark/>
            <w:tcPrChange w:id="11519" w:author="Stephanie Baer" w:date="2016-01-21T14:15:00Z">
              <w:tcPr>
                <w:tcW w:w="798" w:type="dxa"/>
                <w:tcBorders>
                  <w:top w:val="nil"/>
                  <w:left w:val="nil"/>
                  <w:bottom w:val="single" w:sz="4" w:space="0" w:color="auto"/>
                  <w:right w:val="single" w:sz="4" w:space="0" w:color="auto"/>
                </w:tcBorders>
                <w:noWrap/>
                <w:vAlign w:val="center"/>
                <w:hideMark/>
              </w:tcPr>
            </w:tcPrChange>
          </w:tcPr>
          <w:p w14:paraId="5050EEBA" w14:textId="77777777" w:rsidR="003125E0" w:rsidRPr="00C55D7F" w:rsidRDefault="003125E0" w:rsidP="00552DE4">
            <w:pPr>
              <w:spacing w:after="240"/>
              <w:jc w:val="center"/>
              <w:rPr>
                <w:szCs w:val="16"/>
              </w:rPr>
            </w:pPr>
            <w:r w:rsidRPr="00C55D7F">
              <w:t>9.53</w:t>
            </w:r>
          </w:p>
        </w:tc>
        <w:tc>
          <w:tcPr>
            <w:tcW w:w="798" w:type="dxa"/>
            <w:tcBorders>
              <w:top w:val="nil"/>
              <w:left w:val="nil"/>
              <w:bottom w:val="single" w:sz="4" w:space="0" w:color="auto"/>
              <w:right w:val="single" w:sz="8" w:space="0" w:color="auto"/>
            </w:tcBorders>
            <w:noWrap/>
            <w:vAlign w:val="center"/>
            <w:hideMark/>
            <w:tcPrChange w:id="11520" w:author="Stephanie Baer" w:date="2016-01-21T14:15:00Z">
              <w:tcPr>
                <w:tcW w:w="798" w:type="dxa"/>
                <w:tcBorders>
                  <w:top w:val="nil"/>
                  <w:left w:val="nil"/>
                  <w:bottom w:val="single" w:sz="4" w:space="0" w:color="auto"/>
                  <w:right w:val="single" w:sz="8" w:space="0" w:color="auto"/>
                </w:tcBorders>
                <w:noWrap/>
                <w:vAlign w:val="center"/>
                <w:hideMark/>
              </w:tcPr>
            </w:tcPrChange>
          </w:tcPr>
          <w:p w14:paraId="4BE33015" w14:textId="77777777" w:rsidR="003125E0" w:rsidRPr="00C55D7F" w:rsidRDefault="003125E0" w:rsidP="00552DE4">
            <w:pPr>
              <w:spacing w:after="240"/>
              <w:jc w:val="center"/>
              <w:rPr>
                <w:szCs w:val="16"/>
              </w:rPr>
            </w:pPr>
            <w:r w:rsidRPr="00C55D7F">
              <w:t>10.69</w:t>
            </w:r>
          </w:p>
        </w:tc>
      </w:tr>
      <w:tr w:rsidR="003125E0" w:rsidRPr="00C55D7F" w14:paraId="5A86F0D6" w14:textId="77777777" w:rsidTr="008C33F6">
        <w:tblPrEx>
          <w:tblW w:w="0" w:type="auto"/>
          <w:tblInd w:w="98" w:type="dxa"/>
          <w:tblLayout w:type="fixed"/>
          <w:tblPrExChange w:id="11521" w:author="Stephanie Baer" w:date="2016-01-21T14:15:00Z">
            <w:tblPrEx>
              <w:tblW w:w="0" w:type="auto"/>
              <w:tblInd w:w="98" w:type="dxa"/>
              <w:tblLayout w:type="fixed"/>
            </w:tblPrEx>
          </w:tblPrExChange>
        </w:tblPrEx>
        <w:trPr>
          <w:trHeight w:val="270"/>
          <w:trPrChange w:id="11522" w:author="Stephanie Baer" w:date="2016-01-21T14:15:00Z">
            <w:trPr>
              <w:trHeight w:val="270"/>
            </w:trPr>
          </w:trPrChange>
        </w:trPr>
        <w:tc>
          <w:tcPr>
            <w:tcW w:w="2299" w:type="dxa"/>
            <w:tcBorders>
              <w:top w:val="nil"/>
              <w:left w:val="single" w:sz="8" w:space="0" w:color="auto"/>
              <w:bottom w:val="single" w:sz="8" w:space="0" w:color="auto"/>
              <w:right w:val="single" w:sz="4" w:space="0" w:color="auto"/>
            </w:tcBorders>
            <w:noWrap/>
            <w:vAlign w:val="center"/>
            <w:hideMark/>
            <w:tcPrChange w:id="11523" w:author="Stephanie Baer" w:date="2016-01-21T14:15:00Z">
              <w:tcPr>
                <w:tcW w:w="2299" w:type="dxa"/>
                <w:tcBorders>
                  <w:top w:val="nil"/>
                  <w:left w:val="single" w:sz="8" w:space="0" w:color="auto"/>
                  <w:bottom w:val="single" w:sz="8" w:space="0" w:color="auto"/>
                  <w:right w:val="single" w:sz="4" w:space="0" w:color="auto"/>
                </w:tcBorders>
                <w:noWrap/>
                <w:vAlign w:val="bottom"/>
                <w:hideMark/>
              </w:tcPr>
            </w:tcPrChange>
          </w:tcPr>
          <w:p w14:paraId="72060454" w14:textId="77777777" w:rsidR="003125E0" w:rsidRPr="00C55D7F" w:rsidRDefault="003125E0">
            <w:pPr>
              <w:spacing w:after="240"/>
              <w:jc w:val="left"/>
              <w:rPr>
                <w:szCs w:val="16"/>
              </w:rPr>
            </w:pPr>
            <w:r w:rsidRPr="00C55D7F">
              <w:t>Total BG R-value (earth + R-1.0 foundation) default</w:t>
            </w:r>
          </w:p>
        </w:tc>
        <w:tc>
          <w:tcPr>
            <w:tcW w:w="797" w:type="dxa"/>
            <w:tcBorders>
              <w:top w:val="nil"/>
              <w:left w:val="nil"/>
              <w:bottom w:val="single" w:sz="8" w:space="0" w:color="auto"/>
              <w:right w:val="single" w:sz="4" w:space="0" w:color="auto"/>
            </w:tcBorders>
            <w:noWrap/>
            <w:vAlign w:val="center"/>
            <w:hideMark/>
            <w:tcPrChange w:id="11524" w:author="Stephanie Baer" w:date="2016-01-21T14:15:00Z">
              <w:tcPr>
                <w:tcW w:w="797" w:type="dxa"/>
                <w:tcBorders>
                  <w:top w:val="nil"/>
                  <w:left w:val="nil"/>
                  <w:bottom w:val="single" w:sz="8" w:space="0" w:color="auto"/>
                  <w:right w:val="single" w:sz="4" w:space="0" w:color="auto"/>
                </w:tcBorders>
                <w:noWrap/>
                <w:vAlign w:val="center"/>
                <w:hideMark/>
              </w:tcPr>
            </w:tcPrChange>
          </w:tcPr>
          <w:p w14:paraId="6BE10279" w14:textId="77777777" w:rsidR="003125E0" w:rsidRPr="00C55D7F" w:rsidRDefault="003125E0" w:rsidP="00552DE4">
            <w:pPr>
              <w:spacing w:after="240"/>
              <w:jc w:val="center"/>
              <w:rPr>
                <w:szCs w:val="16"/>
              </w:rPr>
            </w:pPr>
            <w:r w:rsidRPr="00C55D7F">
              <w:t>3.44</w:t>
            </w:r>
          </w:p>
        </w:tc>
        <w:tc>
          <w:tcPr>
            <w:tcW w:w="798" w:type="dxa"/>
            <w:tcBorders>
              <w:top w:val="nil"/>
              <w:left w:val="nil"/>
              <w:bottom w:val="single" w:sz="8" w:space="0" w:color="auto"/>
              <w:right w:val="single" w:sz="4" w:space="0" w:color="auto"/>
            </w:tcBorders>
            <w:noWrap/>
            <w:vAlign w:val="center"/>
            <w:hideMark/>
            <w:tcPrChange w:id="11525" w:author="Stephanie Baer" w:date="2016-01-21T14:15:00Z">
              <w:tcPr>
                <w:tcW w:w="798" w:type="dxa"/>
                <w:tcBorders>
                  <w:top w:val="nil"/>
                  <w:left w:val="nil"/>
                  <w:bottom w:val="single" w:sz="8" w:space="0" w:color="auto"/>
                  <w:right w:val="single" w:sz="4" w:space="0" w:color="auto"/>
                </w:tcBorders>
                <w:noWrap/>
                <w:vAlign w:val="center"/>
                <w:hideMark/>
              </w:tcPr>
            </w:tcPrChange>
          </w:tcPr>
          <w:p w14:paraId="3228D4D1" w14:textId="77777777" w:rsidR="003125E0" w:rsidRPr="00C55D7F" w:rsidRDefault="003125E0" w:rsidP="00552DE4">
            <w:pPr>
              <w:spacing w:after="240"/>
              <w:jc w:val="center"/>
              <w:rPr>
                <w:szCs w:val="16"/>
              </w:rPr>
            </w:pPr>
            <w:r w:rsidRPr="00C55D7F">
              <w:t>4.47</w:t>
            </w:r>
          </w:p>
        </w:tc>
        <w:tc>
          <w:tcPr>
            <w:tcW w:w="798" w:type="dxa"/>
            <w:tcBorders>
              <w:top w:val="nil"/>
              <w:left w:val="nil"/>
              <w:bottom w:val="single" w:sz="8" w:space="0" w:color="auto"/>
              <w:right w:val="single" w:sz="4" w:space="0" w:color="auto"/>
            </w:tcBorders>
            <w:noWrap/>
            <w:vAlign w:val="center"/>
            <w:hideMark/>
            <w:tcPrChange w:id="11526" w:author="Stephanie Baer" w:date="2016-01-21T14:15:00Z">
              <w:tcPr>
                <w:tcW w:w="798" w:type="dxa"/>
                <w:tcBorders>
                  <w:top w:val="nil"/>
                  <w:left w:val="nil"/>
                  <w:bottom w:val="single" w:sz="8" w:space="0" w:color="auto"/>
                  <w:right w:val="single" w:sz="4" w:space="0" w:color="auto"/>
                </w:tcBorders>
                <w:noWrap/>
                <w:vAlign w:val="center"/>
                <w:hideMark/>
              </w:tcPr>
            </w:tcPrChange>
          </w:tcPr>
          <w:p w14:paraId="63792F50" w14:textId="77777777" w:rsidR="003125E0" w:rsidRPr="00C55D7F" w:rsidRDefault="003125E0" w:rsidP="00552DE4">
            <w:pPr>
              <w:spacing w:after="240"/>
              <w:jc w:val="center"/>
              <w:rPr>
                <w:szCs w:val="16"/>
              </w:rPr>
            </w:pPr>
            <w:r w:rsidRPr="00C55D7F">
              <w:t>5.41</w:t>
            </w:r>
          </w:p>
        </w:tc>
        <w:tc>
          <w:tcPr>
            <w:tcW w:w="797" w:type="dxa"/>
            <w:tcBorders>
              <w:top w:val="nil"/>
              <w:left w:val="nil"/>
              <w:bottom w:val="single" w:sz="8" w:space="0" w:color="auto"/>
              <w:right w:val="single" w:sz="4" w:space="0" w:color="auto"/>
            </w:tcBorders>
            <w:noWrap/>
            <w:vAlign w:val="center"/>
            <w:hideMark/>
            <w:tcPrChange w:id="11527" w:author="Stephanie Baer" w:date="2016-01-21T14:15:00Z">
              <w:tcPr>
                <w:tcW w:w="797" w:type="dxa"/>
                <w:tcBorders>
                  <w:top w:val="nil"/>
                  <w:left w:val="nil"/>
                  <w:bottom w:val="single" w:sz="8" w:space="0" w:color="auto"/>
                  <w:right w:val="single" w:sz="4" w:space="0" w:color="auto"/>
                </w:tcBorders>
                <w:noWrap/>
                <w:vAlign w:val="center"/>
                <w:hideMark/>
              </w:tcPr>
            </w:tcPrChange>
          </w:tcPr>
          <w:p w14:paraId="3B1904A7" w14:textId="77777777" w:rsidR="003125E0" w:rsidRPr="00C55D7F" w:rsidRDefault="003125E0" w:rsidP="00552DE4">
            <w:pPr>
              <w:spacing w:after="240"/>
              <w:jc w:val="center"/>
              <w:rPr>
                <w:szCs w:val="16"/>
              </w:rPr>
            </w:pPr>
            <w:r w:rsidRPr="00C55D7F">
              <w:t>6.41</w:t>
            </w:r>
          </w:p>
        </w:tc>
        <w:tc>
          <w:tcPr>
            <w:tcW w:w="798" w:type="dxa"/>
            <w:tcBorders>
              <w:top w:val="nil"/>
              <w:left w:val="nil"/>
              <w:bottom w:val="single" w:sz="8" w:space="0" w:color="auto"/>
              <w:right w:val="single" w:sz="4" w:space="0" w:color="auto"/>
            </w:tcBorders>
            <w:noWrap/>
            <w:vAlign w:val="center"/>
            <w:hideMark/>
            <w:tcPrChange w:id="11528" w:author="Stephanie Baer" w:date="2016-01-21T14:15:00Z">
              <w:tcPr>
                <w:tcW w:w="798" w:type="dxa"/>
                <w:tcBorders>
                  <w:top w:val="nil"/>
                  <w:left w:val="nil"/>
                  <w:bottom w:val="single" w:sz="8" w:space="0" w:color="auto"/>
                  <w:right w:val="single" w:sz="4" w:space="0" w:color="auto"/>
                </w:tcBorders>
                <w:noWrap/>
                <w:vAlign w:val="center"/>
                <w:hideMark/>
              </w:tcPr>
            </w:tcPrChange>
          </w:tcPr>
          <w:p w14:paraId="49D4466C" w14:textId="77777777" w:rsidR="003125E0" w:rsidRPr="00C55D7F" w:rsidRDefault="003125E0" w:rsidP="00552DE4">
            <w:pPr>
              <w:spacing w:after="240"/>
              <w:jc w:val="center"/>
              <w:rPr>
                <w:szCs w:val="16"/>
              </w:rPr>
            </w:pPr>
            <w:r w:rsidRPr="00C55D7F">
              <w:t>7.42</w:t>
            </w:r>
          </w:p>
        </w:tc>
        <w:tc>
          <w:tcPr>
            <w:tcW w:w="798" w:type="dxa"/>
            <w:tcBorders>
              <w:top w:val="nil"/>
              <w:left w:val="nil"/>
              <w:bottom w:val="single" w:sz="8" w:space="0" w:color="auto"/>
              <w:right w:val="single" w:sz="4" w:space="0" w:color="auto"/>
            </w:tcBorders>
            <w:noWrap/>
            <w:vAlign w:val="center"/>
            <w:hideMark/>
            <w:tcPrChange w:id="11529" w:author="Stephanie Baer" w:date="2016-01-21T14:15:00Z">
              <w:tcPr>
                <w:tcW w:w="798" w:type="dxa"/>
                <w:tcBorders>
                  <w:top w:val="nil"/>
                  <w:left w:val="nil"/>
                  <w:bottom w:val="single" w:sz="8" w:space="0" w:color="auto"/>
                  <w:right w:val="single" w:sz="4" w:space="0" w:color="auto"/>
                </w:tcBorders>
                <w:noWrap/>
                <w:vAlign w:val="center"/>
                <w:hideMark/>
              </w:tcPr>
            </w:tcPrChange>
          </w:tcPr>
          <w:p w14:paraId="6F9E6936" w14:textId="77777777" w:rsidR="003125E0" w:rsidRPr="00C55D7F" w:rsidRDefault="003125E0" w:rsidP="00552DE4">
            <w:pPr>
              <w:spacing w:after="240"/>
              <w:jc w:val="center"/>
              <w:rPr>
                <w:szCs w:val="16"/>
              </w:rPr>
            </w:pPr>
            <w:r w:rsidRPr="00C55D7F">
              <w:t>8.46</w:t>
            </w:r>
          </w:p>
        </w:tc>
        <w:tc>
          <w:tcPr>
            <w:tcW w:w="797" w:type="dxa"/>
            <w:tcBorders>
              <w:top w:val="nil"/>
              <w:left w:val="nil"/>
              <w:bottom w:val="single" w:sz="8" w:space="0" w:color="auto"/>
              <w:right w:val="single" w:sz="4" w:space="0" w:color="auto"/>
            </w:tcBorders>
            <w:noWrap/>
            <w:vAlign w:val="center"/>
            <w:hideMark/>
            <w:tcPrChange w:id="11530" w:author="Stephanie Baer" w:date="2016-01-21T14:15:00Z">
              <w:tcPr>
                <w:tcW w:w="797" w:type="dxa"/>
                <w:tcBorders>
                  <w:top w:val="nil"/>
                  <w:left w:val="nil"/>
                  <w:bottom w:val="single" w:sz="8" w:space="0" w:color="auto"/>
                  <w:right w:val="single" w:sz="4" w:space="0" w:color="auto"/>
                </w:tcBorders>
                <w:noWrap/>
                <w:vAlign w:val="center"/>
                <w:hideMark/>
              </w:tcPr>
            </w:tcPrChange>
          </w:tcPr>
          <w:p w14:paraId="2B371D80" w14:textId="77777777" w:rsidR="003125E0" w:rsidRPr="00C55D7F" w:rsidRDefault="003125E0" w:rsidP="00552DE4">
            <w:pPr>
              <w:spacing w:after="240"/>
              <w:jc w:val="center"/>
              <w:rPr>
                <w:szCs w:val="16"/>
              </w:rPr>
            </w:pPr>
            <w:r w:rsidRPr="00C55D7F">
              <w:t>9.46</w:t>
            </w:r>
          </w:p>
        </w:tc>
        <w:tc>
          <w:tcPr>
            <w:tcW w:w="798" w:type="dxa"/>
            <w:tcBorders>
              <w:top w:val="nil"/>
              <w:left w:val="nil"/>
              <w:bottom w:val="single" w:sz="8" w:space="0" w:color="auto"/>
              <w:right w:val="single" w:sz="4" w:space="0" w:color="auto"/>
            </w:tcBorders>
            <w:noWrap/>
            <w:vAlign w:val="center"/>
            <w:hideMark/>
            <w:tcPrChange w:id="11531" w:author="Stephanie Baer" w:date="2016-01-21T14:15:00Z">
              <w:tcPr>
                <w:tcW w:w="798" w:type="dxa"/>
                <w:tcBorders>
                  <w:top w:val="nil"/>
                  <w:left w:val="nil"/>
                  <w:bottom w:val="single" w:sz="8" w:space="0" w:color="auto"/>
                  <w:right w:val="single" w:sz="4" w:space="0" w:color="auto"/>
                </w:tcBorders>
                <w:noWrap/>
                <w:vAlign w:val="center"/>
                <w:hideMark/>
              </w:tcPr>
            </w:tcPrChange>
          </w:tcPr>
          <w:p w14:paraId="7C738C17" w14:textId="77777777" w:rsidR="003125E0" w:rsidRPr="00C55D7F" w:rsidRDefault="003125E0" w:rsidP="00552DE4">
            <w:pPr>
              <w:spacing w:after="240"/>
              <w:jc w:val="center"/>
              <w:rPr>
                <w:szCs w:val="16"/>
              </w:rPr>
            </w:pPr>
            <w:r w:rsidRPr="00C55D7F">
              <w:t>10.53</w:t>
            </w:r>
          </w:p>
        </w:tc>
        <w:tc>
          <w:tcPr>
            <w:tcW w:w="798" w:type="dxa"/>
            <w:tcBorders>
              <w:top w:val="nil"/>
              <w:left w:val="nil"/>
              <w:bottom w:val="single" w:sz="8" w:space="0" w:color="auto"/>
              <w:right w:val="single" w:sz="8" w:space="0" w:color="auto"/>
            </w:tcBorders>
            <w:noWrap/>
            <w:vAlign w:val="center"/>
            <w:hideMark/>
            <w:tcPrChange w:id="11532" w:author="Stephanie Baer" w:date="2016-01-21T14:15:00Z">
              <w:tcPr>
                <w:tcW w:w="798" w:type="dxa"/>
                <w:tcBorders>
                  <w:top w:val="nil"/>
                  <w:left w:val="nil"/>
                  <w:bottom w:val="single" w:sz="8" w:space="0" w:color="auto"/>
                  <w:right w:val="single" w:sz="8" w:space="0" w:color="auto"/>
                </w:tcBorders>
                <w:noWrap/>
                <w:vAlign w:val="center"/>
                <w:hideMark/>
              </w:tcPr>
            </w:tcPrChange>
          </w:tcPr>
          <w:p w14:paraId="77D25154" w14:textId="77777777" w:rsidR="003125E0" w:rsidRPr="00C55D7F" w:rsidRDefault="003125E0" w:rsidP="00552DE4">
            <w:pPr>
              <w:spacing w:after="240"/>
              <w:jc w:val="center"/>
              <w:rPr>
                <w:szCs w:val="16"/>
              </w:rPr>
            </w:pPr>
            <w:r w:rsidRPr="00C55D7F">
              <w:t>11.69</w:t>
            </w:r>
          </w:p>
        </w:tc>
      </w:tr>
    </w:tbl>
    <w:p w14:paraId="05D21C2F" w14:textId="77777777" w:rsidR="003125E0" w:rsidRPr="00C55D7F" w:rsidRDefault="003125E0" w:rsidP="003125E0">
      <w:pPr>
        <w:spacing w:after="240"/>
        <w:ind w:left="1440" w:hanging="720"/>
        <w:rPr>
          <w:rFonts w:cstheme="minorHAnsi"/>
        </w:rPr>
      </w:pPr>
    </w:p>
    <w:p w14:paraId="688FF3C4" w14:textId="77777777" w:rsidR="003125E0" w:rsidRPr="00C55D7F" w:rsidRDefault="003125E0" w:rsidP="003125E0">
      <w:pPr>
        <w:spacing w:after="240"/>
        <w:ind w:left="1440"/>
        <w:rPr>
          <w:rFonts w:cstheme="minorHAnsi"/>
        </w:rPr>
      </w:pPr>
      <w:r w:rsidRPr="00C55D7F">
        <w:rPr>
          <w:rFonts w:cstheme="minorHAnsi"/>
        </w:rPr>
        <w:t xml:space="preserve">H_basement_wall_total </w:t>
      </w:r>
      <w:r w:rsidRPr="00C55D7F">
        <w:rPr>
          <w:rFonts w:cstheme="minorHAnsi"/>
        </w:rPr>
        <w:tab/>
        <w:t>= Total height of basement wall (ft)</w:t>
      </w:r>
    </w:p>
    <w:p w14:paraId="758784FC" w14:textId="77777777" w:rsidR="003125E0" w:rsidRPr="00C55D7F" w:rsidRDefault="003125E0" w:rsidP="003125E0">
      <w:pPr>
        <w:jc w:val="left"/>
        <w:rPr>
          <w:rFonts w:cstheme="minorHAnsi"/>
        </w:rPr>
      </w:pPr>
    </w:p>
    <w:p w14:paraId="6B05AF21" w14:textId="77777777" w:rsidR="003125E0" w:rsidRPr="00C55D7F" w:rsidRDefault="003125E0" w:rsidP="003125E0">
      <w:pPr>
        <w:spacing w:after="240"/>
        <w:ind w:left="1440"/>
        <w:rPr>
          <w:rFonts w:cstheme="minorHAnsi"/>
        </w:rPr>
      </w:pPr>
      <w:r w:rsidRPr="00C55D7F">
        <w:rPr>
          <w:rFonts w:cstheme="minorHAnsi"/>
        </w:rPr>
        <w:t>HDD</w:t>
      </w:r>
      <w:r w:rsidRPr="00C55D7F">
        <w:rPr>
          <w:rFonts w:cstheme="minorHAnsi"/>
        </w:rPr>
        <w:tab/>
      </w:r>
      <w:r w:rsidRPr="00C55D7F">
        <w:rPr>
          <w:rFonts w:cstheme="minorHAnsi"/>
        </w:rPr>
        <w:tab/>
        <w:t>= Heating Degree Days</w:t>
      </w:r>
    </w:p>
    <w:p w14:paraId="541C814B" w14:textId="77777777" w:rsidR="003125E0" w:rsidRPr="00C55D7F" w:rsidRDefault="003125E0" w:rsidP="003125E0">
      <w:pPr>
        <w:spacing w:after="240"/>
        <w:ind w:left="1440" w:hanging="720"/>
        <w:rPr>
          <w:rFonts w:cstheme="minorHAnsi"/>
        </w:rPr>
      </w:pPr>
      <w:r w:rsidRPr="00C55D7F">
        <w:rPr>
          <w:rFonts w:cstheme="minorHAnsi"/>
        </w:rPr>
        <w:tab/>
      </w:r>
      <w:r w:rsidRPr="00C55D7F">
        <w:rPr>
          <w:rFonts w:cstheme="minorHAnsi"/>
        </w:rPr>
        <w:tab/>
      </w:r>
      <w:r w:rsidRPr="00C55D7F">
        <w:rPr>
          <w:rFonts w:cstheme="minorHAnsi"/>
        </w:rPr>
        <w:tab/>
        <w:t>= dependent on location and whether basement is conditioned:</w:t>
      </w:r>
      <w:r w:rsidRPr="00C55D7F">
        <w:rPr>
          <w:rFonts w:ascii="Arial" w:hAnsi="Arial" w:cstheme="minorHAnsi"/>
          <w:vertAlign w:val="superscript"/>
        </w:rPr>
        <w:footnoteReference w:id="882"/>
      </w:r>
    </w:p>
    <w:tbl>
      <w:tblPr>
        <w:tblW w:w="4435" w:type="dxa"/>
        <w:jc w:val="center"/>
        <w:tblLook w:val="04A0" w:firstRow="1" w:lastRow="0" w:firstColumn="1" w:lastColumn="0" w:noHBand="0" w:noVBand="1"/>
      </w:tblPr>
      <w:tblGrid>
        <w:gridCol w:w="1749"/>
        <w:gridCol w:w="1235"/>
        <w:gridCol w:w="1451"/>
      </w:tblGrid>
      <w:tr w:rsidR="003125E0" w:rsidRPr="00C55D7F" w14:paraId="3AC6D994" w14:textId="77777777" w:rsidTr="00552DE4">
        <w:trPr>
          <w:trHeight w:val="270"/>
          <w:tblHeader/>
          <w:jc w:val="center"/>
        </w:trPr>
        <w:tc>
          <w:tcPr>
            <w:tcW w:w="1749"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64990145" w14:textId="77777777" w:rsidR="003125E0" w:rsidRPr="00C55D7F" w:rsidRDefault="003125E0" w:rsidP="00552DE4">
            <w:pPr>
              <w:jc w:val="center"/>
              <w:rPr>
                <w:b/>
                <w:color w:val="FFFFFF" w:themeColor="background1"/>
              </w:rPr>
            </w:pPr>
            <w:r w:rsidRPr="00C55D7F">
              <w:rPr>
                <w:b/>
                <w:color w:val="FFFFFF" w:themeColor="background1"/>
              </w:rPr>
              <w:lastRenderedPageBreak/>
              <w:t>Climate Zone</w:t>
            </w:r>
          </w:p>
          <w:p w14:paraId="5CD2AAE7" w14:textId="77777777" w:rsidR="003125E0" w:rsidRPr="00C55D7F" w:rsidRDefault="003125E0" w:rsidP="00552DE4">
            <w:pPr>
              <w:jc w:val="center"/>
              <w:rPr>
                <w:b/>
                <w:color w:val="FFFFFF" w:themeColor="background1"/>
              </w:rPr>
            </w:pPr>
            <w:r w:rsidRPr="00C55D7F">
              <w:rPr>
                <w:b/>
                <w:color w:val="FFFFFF" w:themeColor="background1"/>
              </w:rPr>
              <w:t>(City based upon)</w:t>
            </w:r>
          </w:p>
        </w:tc>
        <w:tc>
          <w:tcPr>
            <w:tcW w:w="1235" w:type="dxa"/>
            <w:tcBorders>
              <w:top w:val="single" w:sz="8" w:space="0" w:color="auto"/>
              <w:left w:val="nil"/>
              <w:bottom w:val="single" w:sz="8" w:space="0" w:color="auto"/>
              <w:right w:val="single" w:sz="8" w:space="0" w:color="auto"/>
            </w:tcBorders>
            <w:shd w:val="clear" w:color="auto" w:fill="7F7F7F" w:themeFill="text1" w:themeFillTint="80"/>
            <w:noWrap/>
            <w:vAlign w:val="bottom"/>
            <w:hideMark/>
          </w:tcPr>
          <w:p w14:paraId="18F33CE8" w14:textId="77777777" w:rsidR="003125E0" w:rsidRPr="00C55D7F" w:rsidRDefault="003125E0" w:rsidP="00552DE4">
            <w:pPr>
              <w:jc w:val="center"/>
              <w:rPr>
                <w:b/>
                <w:color w:val="FFFFFF" w:themeColor="background1"/>
              </w:rPr>
            </w:pPr>
            <w:r w:rsidRPr="00C55D7F">
              <w:rPr>
                <w:b/>
                <w:color w:val="FFFFFF" w:themeColor="background1"/>
              </w:rPr>
              <w:t>Conditioned</w:t>
            </w:r>
          </w:p>
          <w:p w14:paraId="467453B7" w14:textId="77777777" w:rsidR="003125E0" w:rsidRPr="00C55D7F" w:rsidRDefault="003125E0" w:rsidP="00552DE4">
            <w:pPr>
              <w:jc w:val="center"/>
              <w:rPr>
                <w:b/>
                <w:color w:val="FFFFFF" w:themeColor="background1"/>
              </w:rPr>
            </w:pPr>
            <w:r w:rsidRPr="00C55D7F">
              <w:rPr>
                <w:b/>
                <w:color w:val="FFFFFF" w:themeColor="background1"/>
              </w:rPr>
              <w:t>HDD 60</w:t>
            </w:r>
          </w:p>
        </w:tc>
        <w:tc>
          <w:tcPr>
            <w:tcW w:w="1451" w:type="dxa"/>
            <w:tcBorders>
              <w:top w:val="single" w:sz="8" w:space="0" w:color="auto"/>
              <w:left w:val="nil"/>
              <w:bottom w:val="single" w:sz="8" w:space="0" w:color="auto"/>
              <w:right w:val="single" w:sz="8" w:space="0" w:color="auto"/>
            </w:tcBorders>
            <w:shd w:val="clear" w:color="auto" w:fill="7F7F7F" w:themeFill="text1" w:themeFillTint="80"/>
            <w:hideMark/>
          </w:tcPr>
          <w:p w14:paraId="77BC7F99" w14:textId="77777777" w:rsidR="003125E0" w:rsidRPr="00C55D7F" w:rsidRDefault="003125E0" w:rsidP="00552DE4">
            <w:pPr>
              <w:jc w:val="center"/>
              <w:rPr>
                <w:b/>
                <w:color w:val="FFFFFF" w:themeColor="background1"/>
              </w:rPr>
            </w:pPr>
            <w:r w:rsidRPr="00C55D7F">
              <w:rPr>
                <w:b/>
                <w:color w:val="FFFFFF" w:themeColor="background1"/>
              </w:rPr>
              <w:t>Unconditioned</w:t>
            </w:r>
          </w:p>
          <w:p w14:paraId="157814E9" w14:textId="77777777" w:rsidR="003125E0" w:rsidRPr="00C55D7F" w:rsidRDefault="003125E0" w:rsidP="00552DE4">
            <w:pPr>
              <w:jc w:val="center"/>
              <w:rPr>
                <w:b/>
                <w:color w:val="FFFFFF" w:themeColor="background1"/>
              </w:rPr>
            </w:pPr>
            <w:r w:rsidRPr="00C55D7F">
              <w:rPr>
                <w:b/>
                <w:color w:val="FFFFFF" w:themeColor="background1"/>
              </w:rPr>
              <w:t>HDD 50</w:t>
            </w:r>
          </w:p>
        </w:tc>
      </w:tr>
      <w:tr w:rsidR="003125E0" w:rsidRPr="00C55D7F" w14:paraId="69705ACF" w14:textId="77777777" w:rsidTr="00552DE4">
        <w:trPr>
          <w:trHeight w:val="300"/>
          <w:jc w:val="center"/>
        </w:trPr>
        <w:tc>
          <w:tcPr>
            <w:tcW w:w="1749" w:type="dxa"/>
            <w:tcBorders>
              <w:top w:val="nil"/>
              <w:left w:val="single" w:sz="4" w:space="0" w:color="auto"/>
              <w:bottom w:val="single" w:sz="4" w:space="0" w:color="auto"/>
              <w:right w:val="single" w:sz="4" w:space="0" w:color="auto"/>
            </w:tcBorders>
            <w:noWrap/>
            <w:vAlign w:val="center"/>
            <w:hideMark/>
          </w:tcPr>
          <w:p w14:paraId="7995DFAC" w14:textId="77777777" w:rsidR="003125E0" w:rsidRPr="00C55D7F" w:rsidRDefault="003125E0" w:rsidP="00552DE4">
            <w:r w:rsidRPr="00C55D7F">
              <w:t>1 (Rockford)</w:t>
            </w:r>
          </w:p>
        </w:tc>
        <w:tc>
          <w:tcPr>
            <w:tcW w:w="1235" w:type="dxa"/>
            <w:tcBorders>
              <w:top w:val="nil"/>
              <w:left w:val="nil"/>
              <w:bottom w:val="single" w:sz="4" w:space="0" w:color="auto"/>
              <w:right w:val="single" w:sz="8" w:space="0" w:color="auto"/>
            </w:tcBorders>
            <w:noWrap/>
            <w:vAlign w:val="bottom"/>
            <w:hideMark/>
          </w:tcPr>
          <w:p w14:paraId="05B2D2AF" w14:textId="77777777" w:rsidR="003125E0" w:rsidRPr="00C55D7F" w:rsidRDefault="003125E0" w:rsidP="00552DE4">
            <w:pPr>
              <w:jc w:val="center"/>
            </w:pPr>
            <w:r w:rsidRPr="00C55D7F">
              <w:t>5,352</w:t>
            </w:r>
          </w:p>
        </w:tc>
        <w:tc>
          <w:tcPr>
            <w:tcW w:w="1451" w:type="dxa"/>
            <w:tcBorders>
              <w:top w:val="single" w:sz="8" w:space="0" w:color="auto"/>
              <w:left w:val="single" w:sz="8" w:space="0" w:color="auto"/>
              <w:bottom w:val="single" w:sz="8" w:space="0" w:color="auto"/>
              <w:right w:val="single" w:sz="8" w:space="0" w:color="auto"/>
            </w:tcBorders>
            <w:vAlign w:val="bottom"/>
            <w:hideMark/>
          </w:tcPr>
          <w:p w14:paraId="3849272A" w14:textId="77777777" w:rsidR="003125E0" w:rsidRPr="00C55D7F" w:rsidRDefault="003125E0" w:rsidP="00552DE4">
            <w:pPr>
              <w:jc w:val="center"/>
            </w:pPr>
            <w:r w:rsidRPr="00C55D7F">
              <w:t>3,322</w:t>
            </w:r>
          </w:p>
        </w:tc>
      </w:tr>
      <w:tr w:rsidR="003125E0" w:rsidRPr="00C55D7F" w14:paraId="00B80FE1" w14:textId="77777777" w:rsidTr="00552DE4">
        <w:trPr>
          <w:trHeight w:val="300"/>
          <w:jc w:val="center"/>
        </w:trPr>
        <w:tc>
          <w:tcPr>
            <w:tcW w:w="1749" w:type="dxa"/>
            <w:tcBorders>
              <w:top w:val="nil"/>
              <w:left w:val="single" w:sz="4" w:space="0" w:color="auto"/>
              <w:bottom w:val="single" w:sz="4" w:space="0" w:color="auto"/>
              <w:right w:val="single" w:sz="4" w:space="0" w:color="auto"/>
            </w:tcBorders>
            <w:noWrap/>
            <w:vAlign w:val="center"/>
            <w:hideMark/>
          </w:tcPr>
          <w:p w14:paraId="1658AE43" w14:textId="77777777" w:rsidR="003125E0" w:rsidRPr="00C55D7F" w:rsidRDefault="003125E0" w:rsidP="00552DE4">
            <w:r w:rsidRPr="00C55D7F">
              <w:t>2 (Chicago)</w:t>
            </w:r>
          </w:p>
        </w:tc>
        <w:tc>
          <w:tcPr>
            <w:tcW w:w="1235" w:type="dxa"/>
            <w:tcBorders>
              <w:top w:val="nil"/>
              <w:left w:val="nil"/>
              <w:bottom w:val="single" w:sz="4" w:space="0" w:color="auto"/>
              <w:right w:val="single" w:sz="8" w:space="0" w:color="auto"/>
            </w:tcBorders>
            <w:noWrap/>
            <w:vAlign w:val="bottom"/>
            <w:hideMark/>
          </w:tcPr>
          <w:p w14:paraId="63220BDE" w14:textId="77777777" w:rsidR="003125E0" w:rsidRPr="00C55D7F" w:rsidRDefault="003125E0" w:rsidP="00552DE4">
            <w:pPr>
              <w:jc w:val="center"/>
            </w:pPr>
            <w:r w:rsidRPr="00C55D7F">
              <w:t>5,113</w:t>
            </w:r>
          </w:p>
        </w:tc>
        <w:tc>
          <w:tcPr>
            <w:tcW w:w="1451" w:type="dxa"/>
            <w:tcBorders>
              <w:top w:val="single" w:sz="8" w:space="0" w:color="auto"/>
              <w:left w:val="single" w:sz="8" w:space="0" w:color="auto"/>
              <w:bottom w:val="single" w:sz="8" w:space="0" w:color="auto"/>
              <w:right w:val="single" w:sz="8" w:space="0" w:color="auto"/>
            </w:tcBorders>
            <w:vAlign w:val="bottom"/>
            <w:hideMark/>
          </w:tcPr>
          <w:p w14:paraId="2C2E2116" w14:textId="77777777" w:rsidR="003125E0" w:rsidRPr="00C55D7F" w:rsidRDefault="003125E0" w:rsidP="00552DE4">
            <w:pPr>
              <w:jc w:val="center"/>
            </w:pPr>
            <w:r w:rsidRPr="00C55D7F">
              <w:t>3,079</w:t>
            </w:r>
          </w:p>
        </w:tc>
      </w:tr>
      <w:tr w:rsidR="003125E0" w:rsidRPr="00C55D7F" w14:paraId="7E90D562" w14:textId="77777777" w:rsidTr="00552DE4">
        <w:trPr>
          <w:trHeight w:val="300"/>
          <w:jc w:val="center"/>
        </w:trPr>
        <w:tc>
          <w:tcPr>
            <w:tcW w:w="1749" w:type="dxa"/>
            <w:tcBorders>
              <w:top w:val="nil"/>
              <w:left w:val="single" w:sz="4" w:space="0" w:color="auto"/>
              <w:bottom w:val="single" w:sz="4" w:space="0" w:color="auto"/>
              <w:right w:val="single" w:sz="4" w:space="0" w:color="auto"/>
            </w:tcBorders>
            <w:noWrap/>
            <w:vAlign w:val="center"/>
            <w:hideMark/>
          </w:tcPr>
          <w:p w14:paraId="3045D7C5" w14:textId="77777777" w:rsidR="003125E0" w:rsidRPr="00C55D7F" w:rsidRDefault="003125E0" w:rsidP="00552DE4">
            <w:r w:rsidRPr="00C55D7F">
              <w:t>3 (Springfield)</w:t>
            </w:r>
          </w:p>
        </w:tc>
        <w:tc>
          <w:tcPr>
            <w:tcW w:w="1235" w:type="dxa"/>
            <w:tcBorders>
              <w:top w:val="nil"/>
              <w:left w:val="nil"/>
              <w:bottom w:val="single" w:sz="4" w:space="0" w:color="auto"/>
              <w:right w:val="single" w:sz="8" w:space="0" w:color="auto"/>
            </w:tcBorders>
            <w:noWrap/>
            <w:vAlign w:val="bottom"/>
            <w:hideMark/>
          </w:tcPr>
          <w:p w14:paraId="027380C8" w14:textId="77777777" w:rsidR="003125E0" w:rsidRPr="00C55D7F" w:rsidRDefault="003125E0" w:rsidP="00552DE4">
            <w:pPr>
              <w:jc w:val="center"/>
            </w:pPr>
            <w:r w:rsidRPr="00C55D7F">
              <w:t>4,379</w:t>
            </w:r>
          </w:p>
        </w:tc>
        <w:tc>
          <w:tcPr>
            <w:tcW w:w="1451" w:type="dxa"/>
            <w:tcBorders>
              <w:top w:val="single" w:sz="8" w:space="0" w:color="auto"/>
              <w:left w:val="single" w:sz="8" w:space="0" w:color="auto"/>
              <w:bottom w:val="single" w:sz="8" w:space="0" w:color="auto"/>
              <w:right w:val="single" w:sz="8" w:space="0" w:color="auto"/>
            </w:tcBorders>
            <w:vAlign w:val="bottom"/>
            <w:hideMark/>
          </w:tcPr>
          <w:p w14:paraId="242019F7" w14:textId="77777777" w:rsidR="003125E0" w:rsidRPr="00C55D7F" w:rsidRDefault="003125E0" w:rsidP="00552DE4">
            <w:pPr>
              <w:jc w:val="center"/>
            </w:pPr>
            <w:r w:rsidRPr="00C55D7F">
              <w:t>2,550</w:t>
            </w:r>
          </w:p>
        </w:tc>
      </w:tr>
      <w:tr w:rsidR="003125E0" w:rsidRPr="00C55D7F" w14:paraId="2772CADE" w14:textId="77777777" w:rsidTr="00552DE4">
        <w:trPr>
          <w:trHeight w:val="300"/>
          <w:jc w:val="center"/>
        </w:trPr>
        <w:tc>
          <w:tcPr>
            <w:tcW w:w="1749" w:type="dxa"/>
            <w:tcBorders>
              <w:top w:val="nil"/>
              <w:left w:val="single" w:sz="4" w:space="0" w:color="auto"/>
              <w:bottom w:val="single" w:sz="4" w:space="0" w:color="auto"/>
              <w:right w:val="single" w:sz="4" w:space="0" w:color="auto"/>
            </w:tcBorders>
            <w:noWrap/>
            <w:vAlign w:val="center"/>
            <w:hideMark/>
          </w:tcPr>
          <w:p w14:paraId="15571617" w14:textId="77777777" w:rsidR="003125E0" w:rsidRPr="00C55D7F" w:rsidRDefault="003125E0" w:rsidP="00552DE4">
            <w:r w:rsidRPr="00C55D7F">
              <w:t>4 (Belleville)</w:t>
            </w:r>
          </w:p>
        </w:tc>
        <w:tc>
          <w:tcPr>
            <w:tcW w:w="1235" w:type="dxa"/>
            <w:tcBorders>
              <w:top w:val="nil"/>
              <w:left w:val="nil"/>
              <w:bottom w:val="single" w:sz="4" w:space="0" w:color="auto"/>
              <w:right w:val="single" w:sz="8" w:space="0" w:color="auto"/>
            </w:tcBorders>
            <w:noWrap/>
            <w:vAlign w:val="bottom"/>
            <w:hideMark/>
          </w:tcPr>
          <w:p w14:paraId="48F7276D" w14:textId="77777777" w:rsidR="003125E0" w:rsidRPr="00C55D7F" w:rsidRDefault="003125E0" w:rsidP="00552DE4">
            <w:pPr>
              <w:jc w:val="center"/>
            </w:pPr>
            <w:r w:rsidRPr="00C55D7F">
              <w:t>3,378</w:t>
            </w:r>
          </w:p>
        </w:tc>
        <w:tc>
          <w:tcPr>
            <w:tcW w:w="1451" w:type="dxa"/>
            <w:tcBorders>
              <w:top w:val="single" w:sz="8" w:space="0" w:color="auto"/>
              <w:left w:val="single" w:sz="8" w:space="0" w:color="auto"/>
              <w:bottom w:val="single" w:sz="8" w:space="0" w:color="auto"/>
              <w:right w:val="single" w:sz="8" w:space="0" w:color="auto"/>
            </w:tcBorders>
            <w:vAlign w:val="bottom"/>
            <w:hideMark/>
          </w:tcPr>
          <w:p w14:paraId="4CB06DD8" w14:textId="77777777" w:rsidR="003125E0" w:rsidRPr="00C55D7F" w:rsidRDefault="003125E0" w:rsidP="00552DE4">
            <w:pPr>
              <w:jc w:val="center"/>
            </w:pPr>
            <w:r w:rsidRPr="00C55D7F">
              <w:t>1,789</w:t>
            </w:r>
          </w:p>
        </w:tc>
      </w:tr>
      <w:tr w:rsidR="003125E0" w:rsidRPr="00C55D7F" w14:paraId="06A27F56" w14:textId="77777777" w:rsidTr="00552DE4">
        <w:trPr>
          <w:trHeight w:val="315"/>
          <w:jc w:val="center"/>
        </w:trPr>
        <w:tc>
          <w:tcPr>
            <w:tcW w:w="1749" w:type="dxa"/>
            <w:tcBorders>
              <w:top w:val="nil"/>
              <w:left w:val="single" w:sz="4" w:space="0" w:color="auto"/>
              <w:bottom w:val="nil"/>
              <w:right w:val="single" w:sz="4" w:space="0" w:color="auto"/>
            </w:tcBorders>
            <w:noWrap/>
            <w:vAlign w:val="center"/>
            <w:hideMark/>
          </w:tcPr>
          <w:p w14:paraId="79DD607D" w14:textId="77777777" w:rsidR="003125E0" w:rsidRPr="00C55D7F" w:rsidRDefault="003125E0" w:rsidP="00552DE4">
            <w:r w:rsidRPr="00C55D7F">
              <w:t>5 (Marion)</w:t>
            </w:r>
          </w:p>
        </w:tc>
        <w:tc>
          <w:tcPr>
            <w:tcW w:w="1235" w:type="dxa"/>
            <w:tcBorders>
              <w:top w:val="nil"/>
              <w:left w:val="nil"/>
              <w:bottom w:val="nil"/>
              <w:right w:val="single" w:sz="8" w:space="0" w:color="auto"/>
            </w:tcBorders>
            <w:vAlign w:val="bottom"/>
            <w:hideMark/>
          </w:tcPr>
          <w:p w14:paraId="3CCBA44E" w14:textId="77777777" w:rsidR="003125E0" w:rsidRPr="00C55D7F" w:rsidRDefault="003125E0" w:rsidP="00552DE4">
            <w:pPr>
              <w:jc w:val="center"/>
            </w:pPr>
            <w:r w:rsidRPr="00C55D7F">
              <w:t>3,438</w:t>
            </w:r>
          </w:p>
        </w:tc>
        <w:tc>
          <w:tcPr>
            <w:tcW w:w="1451" w:type="dxa"/>
            <w:tcBorders>
              <w:top w:val="single" w:sz="8" w:space="0" w:color="auto"/>
              <w:left w:val="single" w:sz="8" w:space="0" w:color="auto"/>
              <w:bottom w:val="single" w:sz="8" w:space="0" w:color="auto"/>
              <w:right w:val="single" w:sz="8" w:space="0" w:color="auto"/>
            </w:tcBorders>
            <w:vAlign w:val="bottom"/>
            <w:hideMark/>
          </w:tcPr>
          <w:p w14:paraId="6B6B18C7" w14:textId="77777777" w:rsidR="003125E0" w:rsidRPr="00C55D7F" w:rsidRDefault="003125E0" w:rsidP="00552DE4">
            <w:pPr>
              <w:jc w:val="center"/>
            </w:pPr>
            <w:r w:rsidRPr="00C55D7F">
              <w:t>1,796</w:t>
            </w:r>
          </w:p>
        </w:tc>
      </w:tr>
      <w:tr w:rsidR="003125E0" w:rsidRPr="00C55D7F" w14:paraId="0C831F68" w14:textId="77777777" w:rsidTr="00552DE4">
        <w:trPr>
          <w:trHeight w:val="270"/>
          <w:jc w:val="center"/>
        </w:trPr>
        <w:tc>
          <w:tcPr>
            <w:tcW w:w="1749" w:type="dxa"/>
            <w:tcBorders>
              <w:top w:val="single" w:sz="8" w:space="0" w:color="auto"/>
              <w:left w:val="single" w:sz="8" w:space="0" w:color="auto"/>
              <w:bottom w:val="single" w:sz="8" w:space="0" w:color="auto"/>
              <w:right w:val="single" w:sz="4" w:space="0" w:color="auto"/>
            </w:tcBorders>
            <w:noWrap/>
            <w:vAlign w:val="bottom"/>
            <w:hideMark/>
          </w:tcPr>
          <w:p w14:paraId="22FBAF15" w14:textId="77777777" w:rsidR="003125E0" w:rsidRPr="00C55D7F" w:rsidRDefault="003125E0" w:rsidP="00552DE4">
            <w:r w:rsidRPr="00C55D7F">
              <w:t>Weighted Average</w:t>
            </w:r>
            <w:r w:rsidRPr="009C362B">
              <w:rPr>
                <w:vertAlign w:val="superscript"/>
              </w:rPr>
              <w:footnoteReference w:id="883"/>
            </w:r>
          </w:p>
        </w:tc>
        <w:tc>
          <w:tcPr>
            <w:tcW w:w="1235" w:type="dxa"/>
            <w:tcBorders>
              <w:top w:val="single" w:sz="8" w:space="0" w:color="auto"/>
              <w:left w:val="nil"/>
              <w:bottom w:val="single" w:sz="8" w:space="0" w:color="auto"/>
              <w:right w:val="single" w:sz="8" w:space="0" w:color="auto"/>
            </w:tcBorders>
            <w:noWrap/>
            <w:vAlign w:val="bottom"/>
            <w:hideMark/>
          </w:tcPr>
          <w:p w14:paraId="2C786BE2" w14:textId="77777777" w:rsidR="003125E0" w:rsidRPr="00C55D7F" w:rsidRDefault="003125E0" w:rsidP="00552DE4">
            <w:pPr>
              <w:jc w:val="center"/>
            </w:pPr>
            <w:r w:rsidRPr="00C55D7F">
              <w:t>4,860</w:t>
            </w:r>
          </w:p>
        </w:tc>
        <w:tc>
          <w:tcPr>
            <w:tcW w:w="1451" w:type="dxa"/>
            <w:tcBorders>
              <w:top w:val="single" w:sz="8" w:space="0" w:color="auto"/>
              <w:left w:val="single" w:sz="8" w:space="0" w:color="auto"/>
              <w:bottom w:val="single" w:sz="8" w:space="0" w:color="auto"/>
              <w:right w:val="single" w:sz="8" w:space="0" w:color="auto"/>
            </w:tcBorders>
            <w:vAlign w:val="bottom"/>
            <w:hideMark/>
          </w:tcPr>
          <w:p w14:paraId="22CF79DF" w14:textId="77777777" w:rsidR="003125E0" w:rsidRPr="00C55D7F" w:rsidRDefault="003125E0" w:rsidP="00552DE4">
            <w:pPr>
              <w:jc w:val="center"/>
            </w:pPr>
            <w:r w:rsidRPr="00C55D7F">
              <w:t>2,895</w:t>
            </w:r>
          </w:p>
        </w:tc>
      </w:tr>
    </w:tbl>
    <w:p w14:paraId="1D587F86" w14:textId="77777777" w:rsidR="003125E0" w:rsidRPr="00C55D7F" w:rsidRDefault="003125E0" w:rsidP="003125E0">
      <w:pPr>
        <w:spacing w:after="240"/>
        <w:rPr>
          <w:rFonts w:cstheme="minorHAnsi"/>
        </w:rPr>
      </w:pPr>
    </w:p>
    <w:p w14:paraId="6720E7A2" w14:textId="77777777" w:rsidR="003125E0" w:rsidRPr="00C55D7F" w:rsidRDefault="003125E0" w:rsidP="003125E0">
      <w:pPr>
        <w:spacing w:after="240"/>
        <w:ind w:left="2160" w:hanging="720"/>
        <w:rPr>
          <w:rFonts w:cstheme="minorHAnsi"/>
        </w:rPr>
      </w:pPr>
      <w:proofErr w:type="gramStart"/>
      <w:r w:rsidRPr="00C55D7F">
        <w:rPr>
          <w:rFonts w:cstheme="minorHAnsi"/>
        </w:rPr>
        <w:t>ηHeat</w:t>
      </w:r>
      <w:proofErr w:type="gramEnd"/>
      <w:r w:rsidRPr="00C55D7F">
        <w:rPr>
          <w:rFonts w:cstheme="minorHAnsi"/>
        </w:rPr>
        <w:tab/>
      </w:r>
      <w:r w:rsidRPr="00C55D7F">
        <w:rPr>
          <w:rFonts w:cstheme="minorHAnsi"/>
        </w:rPr>
        <w:tab/>
        <w:t>= Efficiency of heating system</w:t>
      </w:r>
    </w:p>
    <w:p w14:paraId="74631547" w14:textId="77777777" w:rsidR="003125E0" w:rsidRPr="00C55D7F" w:rsidRDefault="003125E0" w:rsidP="003125E0">
      <w:pPr>
        <w:spacing w:after="240"/>
        <w:ind w:left="2160" w:hanging="720"/>
        <w:rPr>
          <w:rFonts w:cstheme="minorHAnsi"/>
        </w:rPr>
      </w:pPr>
      <w:r w:rsidRPr="00C55D7F">
        <w:rPr>
          <w:rFonts w:cstheme="minorHAnsi"/>
        </w:rPr>
        <w:tab/>
      </w:r>
      <w:r w:rsidRPr="00C55D7F">
        <w:rPr>
          <w:rFonts w:cstheme="minorHAnsi"/>
        </w:rPr>
        <w:tab/>
        <w:t>= Actual. If not available refer to default table below:</w:t>
      </w:r>
      <w:r w:rsidRPr="00C55D7F">
        <w:rPr>
          <w:rFonts w:ascii="Arial" w:hAnsi="Arial" w:cstheme="minorHAnsi"/>
          <w:vertAlign w:val="superscript"/>
        </w:rPr>
        <w:footnoteReference w:id="884"/>
      </w:r>
    </w:p>
    <w:tbl>
      <w:tblPr>
        <w:tblW w:w="6588" w:type="dxa"/>
        <w:jc w:val="center"/>
        <w:shd w:val="clear" w:color="auto" w:fill="FFFFFF" w:themeFill="background1"/>
        <w:tblLook w:val="04A0" w:firstRow="1" w:lastRow="0" w:firstColumn="1" w:lastColumn="0" w:noHBand="0" w:noVBand="1"/>
      </w:tblPr>
      <w:tblGrid>
        <w:gridCol w:w="1536"/>
        <w:gridCol w:w="1559"/>
        <w:gridCol w:w="1409"/>
        <w:gridCol w:w="2084"/>
      </w:tblGrid>
      <w:tr w:rsidR="003125E0" w:rsidRPr="00C55D7F" w14:paraId="701337E4" w14:textId="77777777" w:rsidTr="00552DE4">
        <w:trPr>
          <w:trHeight w:val="780"/>
          <w:jc w:val="center"/>
        </w:trPr>
        <w:tc>
          <w:tcPr>
            <w:tcW w:w="1536"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p w14:paraId="1834466C" w14:textId="77777777" w:rsidR="003125E0" w:rsidRPr="00C55D7F" w:rsidRDefault="003125E0" w:rsidP="00552DE4">
            <w:pPr>
              <w:jc w:val="center"/>
              <w:rPr>
                <w:b/>
                <w:color w:val="FFFFFF" w:themeColor="background1"/>
              </w:rPr>
            </w:pPr>
            <w:r w:rsidRPr="00C55D7F">
              <w:rPr>
                <w:b/>
                <w:color w:val="FFFFFF" w:themeColor="background1"/>
              </w:rPr>
              <w:t>System Type</w:t>
            </w:r>
          </w:p>
        </w:tc>
        <w:tc>
          <w:tcPr>
            <w:tcW w:w="1559"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287E59DA" w14:textId="77777777" w:rsidR="003125E0" w:rsidRPr="00C55D7F" w:rsidRDefault="003125E0" w:rsidP="00552DE4">
            <w:pPr>
              <w:jc w:val="center"/>
              <w:rPr>
                <w:b/>
                <w:color w:val="FFFFFF" w:themeColor="background1"/>
              </w:rPr>
            </w:pPr>
            <w:r w:rsidRPr="00C55D7F">
              <w:rPr>
                <w:b/>
                <w:color w:val="FFFFFF" w:themeColor="background1"/>
              </w:rPr>
              <w:t>Age of Equipment</w:t>
            </w:r>
          </w:p>
        </w:tc>
        <w:tc>
          <w:tcPr>
            <w:tcW w:w="1409"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1249D804" w14:textId="77777777" w:rsidR="003125E0" w:rsidRPr="00C55D7F" w:rsidRDefault="003125E0" w:rsidP="00552DE4">
            <w:pPr>
              <w:jc w:val="center"/>
              <w:rPr>
                <w:b/>
                <w:color w:val="FFFFFF" w:themeColor="background1"/>
              </w:rPr>
            </w:pPr>
            <w:r w:rsidRPr="00C55D7F">
              <w:rPr>
                <w:b/>
                <w:color w:val="FFFFFF" w:themeColor="background1"/>
              </w:rPr>
              <w:t>HSPF Estimate</w:t>
            </w:r>
          </w:p>
        </w:tc>
        <w:tc>
          <w:tcPr>
            <w:tcW w:w="2084"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35F0C06F" w14:textId="77777777" w:rsidR="003125E0" w:rsidRPr="00C55D7F" w:rsidRDefault="003125E0" w:rsidP="00552DE4">
            <w:pPr>
              <w:jc w:val="center"/>
              <w:rPr>
                <w:b/>
                <w:color w:val="FFFFFF" w:themeColor="background1"/>
              </w:rPr>
            </w:pPr>
            <w:r w:rsidRPr="00C55D7F">
              <w:rPr>
                <w:b/>
                <w:color w:val="FFFFFF" w:themeColor="background1"/>
              </w:rPr>
              <w:t>ηHeat (Effective COP Estimate) (HSPF/3.413)*0.85</w:t>
            </w:r>
          </w:p>
        </w:tc>
      </w:tr>
      <w:tr w:rsidR="003125E0" w:rsidRPr="00C55D7F" w14:paraId="326CEA6D" w14:textId="77777777" w:rsidTr="00552DE4">
        <w:trPr>
          <w:trHeight w:val="60"/>
          <w:jc w:val="center"/>
        </w:trPr>
        <w:tc>
          <w:tcPr>
            <w:tcW w:w="1536" w:type="dxa"/>
            <w:vMerge w:val="restart"/>
            <w:tcBorders>
              <w:top w:val="nil"/>
              <w:left w:val="single" w:sz="8" w:space="0" w:color="auto"/>
              <w:right w:val="single" w:sz="8" w:space="0" w:color="auto"/>
            </w:tcBorders>
            <w:shd w:val="clear" w:color="auto" w:fill="FFFFFF" w:themeFill="background1"/>
            <w:vAlign w:val="center"/>
            <w:hideMark/>
          </w:tcPr>
          <w:p w14:paraId="2C54104E" w14:textId="77777777" w:rsidR="003125E0" w:rsidRPr="00C55D7F" w:rsidRDefault="003125E0" w:rsidP="00552DE4">
            <w:r w:rsidRPr="00C55D7F">
              <w:t>Heat Pump</w:t>
            </w:r>
          </w:p>
        </w:tc>
        <w:tc>
          <w:tcPr>
            <w:tcW w:w="1559" w:type="dxa"/>
            <w:tcBorders>
              <w:top w:val="nil"/>
              <w:left w:val="nil"/>
              <w:bottom w:val="single" w:sz="8" w:space="0" w:color="auto"/>
              <w:right w:val="single" w:sz="8" w:space="0" w:color="auto"/>
            </w:tcBorders>
            <w:shd w:val="clear" w:color="auto" w:fill="FFFFFF" w:themeFill="background1"/>
            <w:vAlign w:val="center"/>
            <w:hideMark/>
          </w:tcPr>
          <w:p w14:paraId="30023829" w14:textId="77777777" w:rsidR="003125E0" w:rsidRPr="00C55D7F" w:rsidRDefault="003125E0" w:rsidP="00552DE4">
            <w:pPr>
              <w:jc w:val="left"/>
            </w:pPr>
            <w:r w:rsidRPr="00C55D7F">
              <w:t>Before 2006</w:t>
            </w:r>
          </w:p>
        </w:tc>
        <w:tc>
          <w:tcPr>
            <w:tcW w:w="1409" w:type="dxa"/>
            <w:tcBorders>
              <w:top w:val="nil"/>
              <w:left w:val="nil"/>
              <w:bottom w:val="single" w:sz="8" w:space="0" w:color="auto"/>
              <w:right w:val="single" w:sz="8" w:space="0" w:color="auto"/>
            </w:tcBorders>
            <w:shd w:val="clear" w:color="auto" w:fill="FFFFFF" w:themeFill="background1"/>
            <w:vAlign w:val="center"/>
            <w:hideMark/>
          </w:tcPr>
          <w:p w14:paraId="60313CBB" w14:textId="77777777" w:rsidR="003125E0" w:rsidRPr="00C55D7F" w:rsidRDefault="003125E0" w:rsidP="00552DE4">
            <w:pPr>
              <w:jc w:val="center"/>
            </w:pPr>
            <w:r w:rsidRPr="00C55D7F">
              <w:t>6.8</w:t>
            </w:r>
          </w:p>
        </w:tc>
        <w:tc>
          <w:tcPr>
            <w:tcW w:w="2084" w:type="dxa"/>
            <w:tcBorders>
              <w:top w:val="nil"/>
              <w:left w:val="nil"/>
              <w:bottom w:val="single" w:sz="8" w:space="0" w:color="auto"/>
              <w:right w:val="single" w:sz="8" w:space="0" w:color="auto"/>
            </w:tcBorders>
            <w:shd w:val="clear" w:color="auto" w:fill="FFFFFF" w:themeFill="background1"/>
            <w:vAlign w:val="center"/>
            <w:hideMark/>
          </w:tcPr>
          <w:p w14:paraId="5BF3C8D8" w14:textId="77777777" w:rsidR="003125E0" w:rsidRPr="00C55D7F" w:rsidRDefault="003125E0" w:rsidP="00552DE4">
            <w:pPr>
              <w:jc w:val="center"/>
            </w:pPr>
            <w:r w:rsidRPr="00C55D7F">
              <w:t>1.7</w:t>
            </w:r>
          </w:p>
        </w:tc>
      </w:tr>
      <w:tr w:rsidR="003125E0" w:rsidRPr="00C55D7F" w14:paraId="3380EA83" w14:textId="77777777" w:rsidTr="00552DE4">
        <w:trPr>
          <w:trHeight w:val="60"/>
          <w:jc w:val="center"/>
        </w:trPr>
        <w:tc>
          <w:tcPr>
            <w:tcW w:w="0" w:type="auto"/>
            <w:vMerge/>
            <w:tcBorders>
              <w:left w:val="single" w:sz="8" w:space="0" w:color="auto"/>
              <w:right w:val="single" w:sz="8" w:space="0" w:color="auto"/>
            </w:tcBorders>
            <w:shd w:val="clear" w:color="auto" w:fill="FFFFFF" w:themeFill="background1"/>
            <w:vAlign w:val="center"/>
            <w:hideMark/>
          </w:tcPr>
          <w:p w14:paraId="176A16EA" w14:textId="77777777" w:rsidR="003125E0" w:rsidRPr="00C55D7F" w:rsidRDefault="003125E0" w:rsidP="00552DE4"/>
        </w:tc>
        <w:tc>
          <w:tcPr>
            <w:tcW w:w="1559" w:type="dxa"/>
            <w:tcBorders>
              <w:top w:val="nil"/>
              <w:left w:val="nil"/>
              <w:bottom w:val="single" w:sz="8" w:space="0" w:color="auto"/>
              <w:right w:val="single" w:sz="8" w:space="0" w:color="auto"/>
            </w:tcBorders>
            <w:shd w:val="clear" w:color="auto" w:fill="FFFFFF" w:themeFill="background1"/>
            <w:vAlign w:val="center"/>
            <w:hideMark/>
          </w:tcPr>
          <w:p w14:paraId="5BFDD524" w14:textId="77777777" w:rsidR="003125E0" w:rsidRPr="00C55D7F" w:rsidRDefault="003125E0" w:rsidP="00552DE4">
            <w:pPr>
              <w:jc w:val="left"/>
            </w:pPr>
            <w:r w:rsidRPr="00C55D7F" w:rsidDel="00CF0D6D">
              <w:t xml:space="preserve">After </w:t>
            </w:r>
            <w:r w:rsidRPr="00C55D7F">
              <w:t>2006 -2014</w:t>
            </w:r>
          </w:p>
        </w:tc>
        <w:tc>
          <w:tcPr>
            <w:tcW w:w="1409" w:type="dxa"/>
            <w:tcBorders>
              <w:top w:val="nil"/>
              <w:left w:val="nil"/>
              <w:bottom w:val="single" w:sz="8" w:space="0" w:color="auto"/>
              <w:right w:val="single" w:sz="8" w:space="0" w:color="auto"/>
            </w:tcBorders>
            <w:shd w:val="clear" w:color="auto" w:fill="FFFFFF" w:themeFill="background1"/>
            <w:vAlign w:val="center"/>
            <w:hideMark/>
          </w:tcPr>
          <w:p w14:paraId="33E6A085" w14:textId="77777777" w:rsidR="003125E0" w:rsidRPr="00C55D7F" w:rsidRDefault="003125E0" w:rsidP="00552DE4">
            <w:pPr>
              <w:jc w:val="center"/>
            </w:pPr>
            <w:r w:rsidRPr="00C55D7F">
              <w:t>7.7</w:t>
            </w:r>
          </w:p>
        </w:tc>
        <w:tc>
          <w:tcPr>
            <w:tcW w:w="2084" w:type="dxa"/>
            <w:tcBorders>
              <w:top w:val="nil"/>
              <w:left w:val="nil"/>
              <w:bottom w:val="single" w:sz="8" w:space="0" w:color="auto"/>
              <w:right w:val="single" w:sz="8" w:space="0" w:color="auto"/>
            </w:tcBorders>
            <w:shd w:val="clear" w:color="auto" w:fill="FFFFFF" w:themeFill="background1"/>
            <w:vAlign w:val="center"/>
            <w:hideMark/>
          </w:tcPr>
          <w:p w14:paraId="31A8CB02" w14:textId="77777777" w:rsidR="003125E0" w:rsidRPr="00C55D7F" w:rsidRDefault="003125E0" w:rsidP="00552DE4">
            <w:pPr>
              <w:jc w:val="center"/>
            </w:pPr>
            <w:r w:rsidRPr="00C55D7F">
              <w:t>1.92</w:t>
            </w:r>
          </w:p>
        </w:tc>
      </w:tr>
      <w:tr w:rsidR="003125E0" w:rsidRPr="00C55D7F" w14:paraId="267B81D5" w14:textId="77777777" w:rsidTr="00552DE4">
        <w:trPr>
          <w:trHeight w:val="270"/>
          <w:jc w:val="center"/>
        </w:trPr>
        <w:tc>
          <w:tcPr>
            <w:tcW w:w="1536" w:type="dxa"/>
            <w:vMerge/>
            <w:tcBorders>
              <w:left w:val="single" w:sz="8" w:space="0" w:color="auto"/>
              <w:bottom w:val="single" w:sz="8" w:space="0" w:color="auto"/>
              <w:right w:val="single" w:sz="8" w:space="0" w:color="auto"/>
            </w:tcBorders>
            <w:shd w:val="clear" w:color="auto" w:fill="FFFFFF" w:themeFill="background1"/>
            <w:vAlign w:val="center"/>
          </w:tcPr>
          <w:p w14:paraId="73B174CF" w14:textId="77777777" w:rsidR="003125E0" w:rsidRPr="00C55D7F" w:rsidRDefault="003125E0" w:rsidP="00552DE4"/>
        </w:tc>
        <w:tc>
          <w:tcPr>
            <w:tcW w:w="1559" w:type="dxa"/>
            <w:tcBorders>
              <w:top w:val="nil"/>
              <w:left w:val="nil"/>
              <w:bottom w:val="single" w:sz="8" w:space="0" w:color="auto"/>
              <w:right w:val="single" w:sz="8" w:space="0" w:color="auto"/>
            </w:tcBorders>
            <w:shd w:val="clear" w:color="auto" w:fill="FFFFFF" w:themeFill="background1"/>
          </w:tcPr>
          <w:p w14:paraId="79DB2581" w14:textId="77777777" w:rsidR="003125E0" w:rsidRPr="00C55D7F" w:rsidRDefault="003125E0" w:rsidP="00552DE4">
            <w:pPr>
              <w:jc w:val="left"/>
            </w:pPr>
            <w:r w:rsidRPr="00C55D7F">
              <w:t xml:space="preserve">2015 on </w:t>
            </w:r>
          </w:p>
        </w:tc>
        <w:tc>
          <w:tcPr>
            <w:tcW w:w="1409" w:type="dxa"/>
            <w:tcBorders>
              <w:top w:val="nil"/>
              <w:left w:val="nil"/>
              <w:bottom w:val="single" w:sz="8" w:space="0" w:color="auto"/>
              <w:right w:val="single" w:sz="8" w:space="0" w:color="auto"/>
            </w:tcBorders>
            <w:shd w:val="clear" w:color="auto" w:fill="FFFFFF" w:themeFill="background1"/>
          </w:tcPr>
          <w:p w14:paraId="673AACE3" w14:textId="77777777" w:rsidR="003125E0" w:rsidRPr="00C55D7F" w:rsidRDefault="003125E0" w:rsidP="00552DE4">
            <w:pPr>
              <w:jc w:val="center"/>
            </w:pPr>
            <w:r w:rsidRPr="00C55D7F">
              <w:t>8.2</w:t>
            </w:r>
          </w:p>
        </w:tc>
        <w:tc>
          <w:tcPr>
            <w:tcW w:w="2084" w:type="dxa"/>
            <w:tcBorders>
              <w:top w:val="nil"/>
              <w:left w:val="nil"/>
              <w:bottom w:val="single" w:sz="8" w:space="0" w:color="auto"/>
              <w:right w:val="single" w:sz="8" w:space="0" w:color="auto"/>
            </w:tcBorders>
            <w:shd w:val="clear" w:color="auto" w:fill="FFFFFF" w:themeFill="background1"/>
          </w:tcPr>
          <w:p w14:paraId="51077760" w14:textId="77777777" w:rsidR="003125E0" w:rsidRPr="00C55D7F" w:rsidRDefault="003125E0" w:rsidP="00552DE4">
            <w:pPr>
              <w:jc w:val="center"/>
            </w:pPr>
            <w:r w:rsidRPr="00C55D7F">
              <w:t>2.40</w:t>
            </w:r>
          </w:p>
        </w:tc>
      </w:tr>
      <w:tr w:rsidR="003125E0" w:rsidRPr="00C55D7F" w14:paraId="2CE375CB" w14:textId="77777777" w:rsidTr="00552DE4">
        <w:trPr>
          <w:trHeight w:val="270"/>
          <w:jc w:val="center"/>
        </w:trPr>
        <w:tc>
          <w:tcPr>
            <w:tcW w:w="1536" w:type="dxa"/>
            <w:tcBorders>
              <w:top w:val="nil"/>
              <w:left w:val="single" w:sz="8" w:space="0" w:color="auto"/>
              <w:bottom w:val="single" w:sz="8" w:space="0" w:color="auto"/>
              <w:right w:val="single" w:sz="8" w:space="0" w:color="auto"/>
            </w:tcBorders>
            <w:shd w:val="clear" w:color="auto" w:fill="FFFFFF" w:themeFill="background1"/>
            <w:vAlign w:val="center"/>
            <w:hideMark/>
          </w:tcPr>
          <w:p w14:paraId="6B3087B1" w14:textId="77777777" w:rsidR="003125E0" w:rsidRPr="00C55D7F" w:rsidRDefault="003125E0" w:rsidP="00552DE4">
            <w:r w:rsidRPr="00C55D7F">
              <w:t>Resistance</w:t>
            </w:r>
          </w:p>
        </w:tc>
        <w:tc>
          <w:tcPr>
            <w:tcW w:w="1559" w:type="dxa"/>
            <w:tcBorders>
              <w:top w:val="nil"/>
              <w:left w:val="nil"/>
              <w:bottom w:val="single" w:sz="8" w:space="0" w:color="auto"/>
              <w:right w:val="single" w:sz="8" w:space="0" w:color="auto"/>
            </w:tcBorders>
            <w:shd w:val="clear" w:color="auto" w:fill="FFFFFF" w:themeFill="background1"/>
            <w:vAlign w:val="center"/>
            <w:hideMark/>
          </w:tcPr>
          <w:p w14:paraId="3FD27DCC" w14:textId="77777777" w:rsidR="003125E0" w:rsidRPr="00C55D7F" w:rsidRDefault="003125E0" w:rsidP="00552DE4">
            <w:pPr>
              <w:jc w:val="left"/>
            </w:pPr>
            <w:r w:rsidRPr="00C55D7F">
              <w:t>N/A</w:t>
            </w:r>
          </w:p>
        </w:tc>
        <w:tc>
          <w:tcPr>
            <w:tcW w:w="1409" w:type="dxa"/>
            <w:tcBorders>
              <w:top w:val="nil"/>
              <w:left w:val="nil"/>
              <w:bottom w:val="single" w:sz="8" w:space="0" w:color="auto"/>
              <w:right w:val="single" w:sz="8" w:space="0" w:color="auto"/>
            </w:tcBorders>
            <w:shd w:val="clear" w:color="auto" w:fill="FFFFFF" w:themeFill="background1"/>
            <w:vAlign w:val="center"/>
            <w:hideMark/>
          </w:tcPr>
          <w:p w14:paraId="0930D58D" w14:textId="77777777" w:rsidR="003125E0" w:rsidRPr="00C55D7F" w:rsidRDefault="003125E0" w:rsidP="00552DE4">
            <w:pPr>
              <w:jc w:val="center"/>
            </w:pPr>
            <w:r w:rsidRPr="00C55D7F">
              <w:t>N/A</w:t>
            </w:r>
          </w:p>
        </w:tc>
        <w:tc>
          <w:tcPr>
            <w:tcW w:w="2084" w:type="dxa"/>
            <w:tcBorders>
              <w:top w:val="nil"/>
              <w:left w:val="nil"/>
              <w:bottom w:val="single" w:sz="8" w:space="0" w:color="auto"/>
              <w:right w:val="single" w:sz="8" w:space="0" w:color="auto"/>
            </w:tcBorders>
            <w:shd w:val="clear" w:color="auto" w:fill="FFFFFF" w:themeFill="background1"/>
            <w:vAlign w:val="center"/>
            <w:hideMark/>
          </w:tcPr>
          <w:p w14:paraId="317D3EEA" w14:textId="77777777" w:rsidR="003125E0" w:rsidRPr="00C55D7F" w:rsidRDefault="003125E0" w:rsidP="00552DE4">
            <w:pPr>
              <w:jc w:val="center"/>
            </w:pPr>
            <w:r w:rsidRPr="00C55D7F">
              <w:t>1</w:t>
            </w:r>
          </w:p>
        </w:tc>
      </w:tr>
    </w:tbl>
    <w:p w14:paraId="2D2ABDF8" w14:textId="77777777" w:rsidR="003125E0" w:rsidRPr="00C55D7F" w:rsidRDefault="003125E0" w:rsidP="003125E0">
      <w:pPr>
        <w:spacing w:after="240"/>
        <w:ind w:left="2880" w:hanging="1440"/>
        <w:rPr>
          <w:rFonts w:cstheme="minorHAnsi"/>
          <w:noProof/>
        </w:rPr>
      </w:pPr>
    </w:p>
    <w:p w14:paraId="5BC6A909" w14:textId="77777777" w:rsidR="003125E0" w:rsidRDefault="003125E0" w:rsidP="003125E0">
      <w:pPr>
        <w:widowControl/>
        <w:spacing w:after="200" w:line="276" w:lineRule="auto"/>
        <w:ind w:left="2160" w:hanging="1440"/>
        <w:jc w:val="left"/>
        <w:rPr>
          <w:ins w:id="11533" w:author="Samuel Dent" w:date="2015-11-20T09:03:00Z"/>
          <w:rFonts w:cstheme="minorHAnsi"/>
          <w:noProof/>
        </w:rPr>
      </w:pPr>
      <w:r w:rsidRPr="00C55D7F">
        <w:rPr>
          <w:rFonts w:cstheme="minorHAnsi"/>
        </w:rPr>
        <w:t>ADJ</w:t>
      </w:r>
      <w:r w:rsidRPr="00C55D7F">
        <w:rPr>
          <w:rFonts w:cstheme="minorHAnsi"/>
          <w:vertAlign w:val="subscript"/>
        </w:rPr>
        <w:t>Basement</w:t>
      </w:r>
      <w:ins w:id="11534" w:author="Samuel Dent" w:date="2015-11-20T09:06:00Z">
        <w:r>
          <w:rPr>
            <w:rFonts w:cstheme="minorHAnsi"/>
            <w:vertAlign w:val="subscript"/>
          </w:rPr>
          <w:t>Heat</w:t>
        </w:r>
      </w:ins>
      <w:r w:rsidRPr="00C55D7F">
        <w:rPr>
          <w:rFonts w:cstheme="minorHAnsi"/>
          <w:noProof/>
        </w:rPr>
        <w:tab/>
        <w:t>= Adjustment for basement wall insulation to account for prescriptive engineering algorithms overclaiming savings</w:t>
      </w:r>
      <w:ins w:id="11535" w:author="Samuel Dent" w:date="2015-11-20T09:03:00Z">
        <w:r>
          <w:rPr>
            <w:rStyle w:val="FootnoteReference"/>
            <w:noProof/>
          </w:rPr>
          <w:footnoteReference w:id="885"/>
        </w:r>
        <w:r>
          <w:rPr>
            <w:rFonts w:cstheme="minorHAnsi"/>
            <w:noProof/>
          </w:rPr>
          <w:t>.</w:t>
        </w:r>
      </w:ins>
    </w:p>
    <w:p w14:paraId="6F4FA538" w14:textId="77777777" w:rsidR="003125E0" w:rsidRPr="00C55D7F" w:rsidRDefault="003125E0" w:rsidP="003125E0">
      <w:pPr>
        <w:widowControl/>
        <w:spacing w:after="200" w:line="276" w:lineRule="auto"/>
        <w:ind w:left="2160" w:hanging="1440"/>
        <w:jc w:val="left"/>
        <w:rPr>
          <w:ins w:id="11540" w:author="Samuel Dent" w:date="2015-11-20T09:03:00Z"/>
          <w:rFonts w:ascii="Arial" w:hAnsi="Arial"/>
          <w:vertAlign w:val="superscript"/>
        </w:rPr>
      </w:pPr>
      <w:ins w:id="11541" w:author="Samuel Dent" w:date="2015-11-20T09:03:00Z">
        <w:r>
          <w:rPr>
            <w:rFonts w:cstheme="minorHAnsi"/>
            <w:noProof/>
          </w:rPr>
          <w:tab/>
          <w:t>= 60%</w:t>
        </w:r>
      </w:ins>
    </w:p>
    <w:p w14:paraId="5D824536" w14:textId="77777777" w:rsidR="003125E0" w:rsidRPr="00C55D7F" w:rsidDel="00C87704" w:rsidRDefault="003125E0" w:rsidP="003125E0">
      <w:pPr>
        <w:spacing w:after="240"/>
        <w:ind w:left="2880" w:hanging="1440"/>
        <w:rPr>
          <w:del w:id="11542" w:author="Samuel Dent" w:date="2015-11-20T09:03:00Z"/>
          <w:rFonts w:cstheme="minorHAnsi"/>
          <w:noProof/>
        </w:rPr>
      </w:pPr>
      <w:r w:rsidRPr="00C55D7F">
        <w:rPr>
          <w:rFonts w:cstheme="minorHAnsi"/>
          <w:noProof/>
        </w:rPr>
        <w:t>.</w:t>
      </w:r>
    </w:p>
    <w:p w14:paraId="69A609CC" w14:textId="77777777" w:rsidR="003125E0" w:rsidRPr="00C55D7F" w:rsidDel="00C87704" w:rsidRDefault="003125E0" w:rsidP="003125E0">
      <w:pPr>
        <w:spacing w:after="240"/>
        <w:ind w:left="2880" w:hanging="1440"/>
        <w:rPr>
          <w:del w:id="11543" w:author="Samuel Dent" w:date="2015-11-20T09:03:00Z"/>
          <w:rFonts w:ascii="Arial" w:hAnsi="Arial"/>
          <w:vertAlign w:val="superscript"/>
        </w:rPr>
      </w:pPr>
      <w:del w:id="11544" w:author="Samuel Dent" w:date="2015-11-20T09:03:00Z">
        <w:r w:rsidRPr="00C55D7F" w:rsidDel="00C87704">
          <w:rPr>
            <w:rFonts w:cstheme="minorHAnsi"/>
            <w:noProof/>
          </w:rPr>
          <w:tab/>
          <w:delText>= 88%</w:delText>
        </w:r>
        <w:r w:rsidRPr="00C55D7F" w:rsidDel="00C87704">
          <w:rPr>
            <w:rFonts w:ascii="Arial" w:hAnsi="Arial"/>
            <w:noProof/>
            <w:vertAlign w:val="superscript"/>
          </w:rPr>
          <w:footnoteReference w:id="886"/>
        </w:r>
      </w:del>
    </w:p>
    <w:p w14:paraId="21D2C781" w14:textId="77777777" w:rsidR="003125E0" w:rsidRPr="00C55D7F" w:rsidRDefault="003125E0">
      <w:pPr>
        <w:spacing w:after="240"/>
        <w:ind w:left="2880" w:hanging="1440"/>
        <w:rPr>
          <w:rFonts w:cstheme="minorHAnsi"/>
        </w:rPr>
        <w:pPrChange w:id="11547" w:author="Samuel Dent" w:date="2015-11-20T09:03:00Z">
          <w:pPr>
            <w:spacing w:after="240"/>
          </w:pPr>
        </w:pPrChange>
      </w:pPr>
    </w:p>
    <w:p w14:paraId="2E3C6506" w14:textId="77777777" w:rsidR="003125E0" w:rsidRPr="00C55D7F" w:rsidRDefault="003125E0" w:rsidP="003125E0">
      <w:pPr>
        <w:spacing w:after="240"/>
        <w:rPr>
          <w:rFonts w:cstheme="minorHAnsi"/>
        </w:rPr>
      </w:pPr>
      <w:r w:rsidRPr="00C55D7F">
        <w:rPr>
          <w:noProof/>
        </w:rPr>
        <w:lastRenderedPageBreak/>
        <mc:AlternateContent>
          <mc:Choice Requires="wps">
            <w:drawing>
              <wp:inline distT="0" distB="0" distL="0" distR="0" wp14:anchorId="09A03B2D" wp14:editId="630AD535">
                <wp:extent cx="5894705" cy="1733107"/>
                <wp:effectExtent l="0" t="0" r="10795" b="19685"/>
                <wp:docPr id="325" name="Text Box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4705" cy="1733107"/>
                        </a:xfrm>
                        <a:prstGeom prst="rect">
                          <a:avLst/>
                        </a:prstGeom>
                        <a:solidFill>
                          <a:srgbClr val="FFFFFF"/>
                        </a:solidFill>
                        <a:ln w="9525">
                          <a:solidFill>
                            <a:srgbClr val="000000"/>
                          </a:solidFill>
                          <a:miter lim="800000"/>
                          <a:headEnd/>
                          <a:tailEnd/>
                        </a:ln>
                      </wps:spPr>
                      <wps:txbx>
                        <w:txbxContent>
                          <w:p w14:paraId="5F2FCDF2" w14:textId="77777777" w:rsidR="00F60751" w:rsidRDefault="00F60751" w:rsidP="003125E0">
                            <w:pPr>
                              <w:rPr>
                                <w:rFonts w:cstheme="minorHAnsi"/>
                              </w:rPr>
                            </w:pPr>
                            <w:r>
                              <w:rPr>
                                <w:rFonts w:cstheme="minorHAnsi"/>
                              </w:rPr>
                              <w:t>For example, a single family home in Chicago with a 20 by 25 by 7 foot R-2.25 basement, with 3 feet above grade, insulated with R-13 of interior spray foam, 10.5 SEER Central AC and 2.26 COP Heat Pump:</w:t>
                            </w:r>
                          </w:p>
                          <w:p w14:paraId="47FCA238" w14:textId="77777777" w:rsidR="00F60751" w:rsidRDefault="00F60751" w:rsidP="003125E0">
                            <w:pPr>
                              <w:ind w:left="1440" w:hanging="720"/>
                              <w:rPr>
                                <w:rFonts w:cstheme="minorHAnsi"/>
                                <w:noProof/>
                              </w:rPr>
                            </w:pPr>
                            <w:r>
                              <w:rPr>
                                <w:rFonts w:cstheme="minorHAnsi"/>
                                <w:noProof/>
                              </w:rPr>
                              <w:t>ΔkWh</w:t>
                            </w:r>
                            <w:r>
                              <w:rPr>
                                <w:rFonts w:cstheme="minorHAnsi"/>
                              </w:rPr>
                              <w:t xml:space="preserve"> </w:t>
                            </w:r>
                            <w:r>
                              <w:rPr>
                                <w:rFonts w:cstheme="minorHAnsi"/>
                              </w:rPr>
                              <w:tab/>
                            </w:r>
                            <w:r>
                              <w:rPr>
                                <w:rFonts w:cstheme="minorHAnsi"/>
                                <w:noProof/>
                              </w:rPr>
                              <w:t xml:space="preserve">= (ΔkWh_cooling + ΔkWh_heating) </w:t>
                            </w:r>
                          </w:p>
                          <w:p w14:paraId="41E80800" w14:textId="77777777" w:rsidR="00F60751" w:rsidRDefault="00F60751" w:rsidP="003125E0">
                            <w:pPr>
                              <w:ind w:left="1440"/>
                              <w:jc w:val="left"/>
                              <w:rPr>
                                <w:rFonts w:cstheme="minorHAnsi"/>
                                <w:noProof/>
                              </w:rPr>
                            </w:pPr>
                            <w:r>
                              <w:rPr>
                                <w:rFonts w:cstheme="minorHAnsi"/>
                                <w:noProof/>
                              </w:rPr>
                              <w:t>= [</w:t>
                            </w:r>
                            <w:ins w:id="11548" w:author="Samuel Dent" w:date="2015-11-20T09:03:00Z">
                              <w:r>
                                <w:rPr>
                                  <w:rFonts w:cstheme="minorHAnsi"/>
                                  <w:noProof/>
                                </w:rPr>
                                <w:t>(</w:t>
                              </w:r>
                            </w:ins>
                            <w:r>
                              <w:rPr>
                                <w:rFonts w:cstheme="minorHAnsi"/>
                                <w:noProof/>
                              </w:rPr>
                              <w:t>(((1/2.25 - 1/(13 + 2.25))*(20+25+20+25) * 3 * (1 - 0)) * 24 * 281 * 0.75)/(1000 * 10.5)</w:t>
                            </w:r>
                            <w:ins w:id="11549" w:author="Samuel Dent" w:date="2015-11-20T09:03:00Z">
                              <w:r>
                                <w:rPr>
                                  <w:rFonts w:cstheme="minorHAnsi"/>
                                  <w:noProof/>
                                </w:rPr>
                                <w:t>) * 0.8</w:t>
                              </w:r>
                            </w:ins>
                            <w:r>
                              <w:rPr>
                                <w:rFonts w:cstheme="minorHAnsi"/>
                                <w:noProof/>
                              </w:rPr>
                              <w:t>] + [(((((1/2.25 - 1/(13 + 2.25)) * (20+25+20+25) * 3 * (1-0)) + ((1 / (2.25 + 6.42) – 1 / (13 + 2.25 + 6.42)) * (20+25+20+25) * 4 * (1-0))) * 24 * 3079) / (3412 * 1.92)) * 0.</w:t>
                            </w:r>
                            <w:del w:id="11550" w:author="Samuel Dent" w:date="2015-11-20T09:04:00Z">
                              <w:r w:rsidDel="00C87704">
                                <w:rPr>
                                  <w:rFonts w:cstheme="minorHAnsi"/>
                                  <w:noProof/>
                                </w:rPr>
                                <w:delText>88</w:delText>
                              </w:r>
                            </w:del>
                            <w:ins w:id="11551" w:author="Samuel Dent" w:date="2015-11-20T09:04:00Z">
                              <w:r>
                                <w:rPr>
                                  <w:rFonts w:cstheme="minorHAnsi"/>
                                  <w:noProof/>
                                </w:rPr>
                                <w:t>6</w:t>
                              </w:r>
                            </w:ins>
                            <w:r>
                              <w:rPr>
                                <w:rFonts w:cstheme="minorHAnsi"/>
                                <w:noProof/>
                              </w:rPr>
                              <w:t xml:space="preserve">]  </w:t>
                            </w:r>
                          </w:p>
                          <w:p w14:paraId="7D87B0AD" w14:textId="77777777" w:rsidR="00F60751" w:rsidRDefault="00F60751" w:rsidP="003125E0">
                            <w:pPr>
                              <w:ind w:left="1440"/>
                              <w:rPr>
                                <w:rFonts w:cstheme="minorHAnsi"/>
                                <w:noProof/>
                              </w:rPr>
                            </w:pPr>
                            <w:r>
                              <w:rPr>
                                <w:rFonts w:cstheme="minorHAnsi"/>
                                <w:noProof/>
                              </w:rPr>
                              <w:t>= (</w:t>
                            </w:r>
                            <w:del w:id="11552" w:author="Samuel Dent" w:date="2015-11-20T09:05:00Z">
                              <w:r w:rsidDel="00C87704">
                                <w:rPr>
                                  <w:rFonts w:cstheme="minorHAnsi"/>
                                  <w:noProof/>
                                </w:rPr>
                                <w:delText>49.3</w:delText>
                              </w:r>
                            </w:del>
                            <w:ins w:id="11553" w:author="Samuel Dent" w:date="2015-11-20T09:05:00Z">
                              <w:r>
                                <w:rPr>
                                  <w:rFonts w:cstheme="minorHAnsi"/>
                                  <w:noProof/>
                                </w:rPr>
                                <w:t>39.4</w:t>
                              </w:r>
                            </w:ins>
                            <w:r>
                              <w:rPr>
                                <w:rFonts w:cstheme="minorHAnsi"/>
                                <w:noProof/>
                              </w:rPr>
                              <w:t xml:space="preserve"> + </w:t>
                            </w:r>
                            <w:del w:id="11554" w:author="Samuel Dent" w:date="2015-11-20T09:05:00Z">
                              <w:r w:rsidDel="00C87704">
                                <w:rPr>
                                  <w:rFonts w:cstheme="minorHAnsi"/>
                                  <w:noProof/>
                                </w:rPr>
                                <w:delText>1263.0</w:delText>
                              </w:r>
                            </w:del>
                            <w:ins w:id="11555" w:author="Samuel Dent" w:date="2015-11-20T09:05:00Z">
                              <w:r>
                                <w:rPr>
                                  <w:rFonts w:cstheme="minorHAnsi"/>
                                  <w:noProof/>
                                </w:rPr>
                                <w:t>860.9</w:t>
                              </w:r>
                            </w:ins>
                            <w:r>
                              <w:rPr>
                                <w:rFonts w:cstheme="minorHAnsi"/>
                                <w:noProof/>
                              </w:rPr>
                              <w:t xml:space="preserve">) </w:t>
                            </w:r>
                          </w:p>
                          <w:p w14:paraId="5991E464" w14:textId="77777777" w:rsidR="00F60751" w:rsidRDefault="00F60751" w:rsidP="003125E0">
                            <w:pPr>
                              <w:ind w:left="720" w:firstLine="720"/>
                              <w:rPr>
                                <w:rFonts w:cstheme="minorHAnsi"/>
                                <w:noProof/>
                              </w:rPr>
                            </w:pPr>
                            <w:r>
                              <w:rPr>
                                <w:rFonts w:cstheme="minorHAnsi"/>
                                <w:noProof/>
                              </w:rPr>
                              <w:t xml:space="preserve">= </w:t>
                            </w:r>
                            <w:del w:id="11556" w:author="Samuel Dent" w:date="2015-11-20T09:05:00Z">
                              <w:r w:rsidDel="00C87704">
                                <w:rPr>
                                  <w:rFonts w:cstheme="minorHAnsi"/>
                                  <w:noProof/>
                                </w:rPr>
                                <w:delText>1312</w:delText>
                              </w:r>
                            </w:del>
                            <w:ins w:id="11557" w:author="Samuel Dent" w:date="2015-11-20T09:05:00Z">
                              <w:r>
                                <w:rPr>
                                  <w:rFonts w:cstheme="minorHAnsi"/>
                                  <w:noProof/>
                                </w:rPr>
                                <w:t>900</w:t>
                              </w:r>
                            </w:ins>
                            <w:r>
                              <w:rPr>
                                <w:rFonts w:cstheme="minorHAnsi"/>
                                <w:noProof/>
                              </w:rPr>
                              <w:t>.3 kWh</w:t>
                            </w:r>
                          </w:p>
                          <w:p w14:paraId="4CF3C0CC" w14:textId="77777777" w:rsidR="00F60751" w:rsidRDefault="00F60751" w:rsidP="003125E0"/>
                        </w:txbxContent>
                      </wps:txbx>
                      <wps:bodyPr rot="0" vert="horz" wrap="square" lIns="91440" tIns="45720" rIns="91440" bIns="45720" anchor="t" anchorCtr="0">
                        <a:noAutofit/>
                      </wps:bodyPr>
                    </wps:wsp>
                  </a:graphicData>
                </a:graphic>
              </wp:inline>
            </w:drawing>
          </mc:Choice>
          <mc:Fallback>
            <w:pict>
              <v:shape w14:anchorId="09A03B2D" id="Text Box 325" o:spid="_x0000_s1115" type="#_x0000_t202" style="width:464.15pt;height:13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">
                <v:textbox>
                  <w:txbxContent>
                    <w:p w14:paraId="5F2FCDF2" w14:textId="77777777" w:rsidR="00F60751" w:rsidRDefault="00F60751" w:rsidP="003125E0">
                      <w:pPr>
                        <w:rPr>
                          <w:rFonts w:cstheme="minorHAnsi"/>
                        </w:rPr>
                      </w:pPr>
                      <w:r>
                        <w:rPr>
                          <w:rFonts w:cstheme="minorHAnsi"/>
                        </w:rPr>
                        <w:t>For example, a single family home in Chicago with a 20 by 25 by 7 foot R-2.25 basement, with 3 feet above grade, insulated with R-13 of interior spray foam, 10.5 SEER Central AC and 2.26 COP Heat Pump:</w:t>
                      </w:r>
                    </w:p>
                    <w:p w14:paraId="47FCA238" w14:textId="77777777" w:rsidR="00F60751" w:rsidRDefault="00F60751" w:rsidP="003125E0">
                      <w:pPr>
                        <w:ind w:left="1440" w:hanging="720"/>
                        <w:rPr>
                          <w:rFonts w:cstheme="minorHAnsi"/>
                          <w:noProof/>
                        </w:rPr>
                      </w:pPr>
                      <w:r>
                        <w:rPr>
                          <w:rFonts w:cstheme="minorHAnsi"/>
                          <w:noProof/>
                        </w:rPr>
                        <w:t>ΔkWh</w:t>
                      </w:r>
                      <w:r>
                        <w:rPr>
                          <w:rFonts w:cstheme="minorHAnsi"/>
                        </w:rPr>
                        <w:t xml:space="preserve"> </w:t>
                      </w:r>
                      <w:r>
                        <w:rPr>
                          <w:rFonts w:cstheme="minorHAnsi"/>
                        </w:rPr>
                        <w:tab/>
                      </w:r>
                      <w:r>
                        <w:rPr>
                          <w:rFonts w:cstheme="minorHAnsi"/>
                          <w:noProof/>
                        </w:rPr>
                        <w:t xml:space="preserve">= (ΔkWh_cooling + ΔkWh_heating) </w:t>
                      </w:r>
                    </w:p>
                    <w:p w14:paraId="41E80800" w14:textId="77777777" w:rsidR="00F60751" w:rsidRDefault="00F60751" w:rsidP="003125E0">
                      <w:pPr>
                        <w:ind w:left="1440"/>
                        <w:jc w:val="left"/>
                        <w:rPr>
                          <w:rFonts w:cstheme="minorHAnsi"/>
                          <w:noProof/>
                        </w:rPr>
                      </w:pPr>
                      <w:r>
                        <w:rPr>
                          <w:rFonts w:cstheme="minorHAnsi"/>
                          <w:noProof/>
                        </w:rPr>
                        <w:t>= [</w:t>
                      </w:r>
                      <w:ins w:id="11558" w:author="Samuel Dent" w:date="2015-11-20T09:03:00Z">
                        <w:r>
                          <w:rPr>
                            <w:rFonts w:cstheme="minorHAnsi"/>
                            <w:noProof/>
                          </w:rPr>
                          <w:t>(</w:t>
                        </w:r>
                      </w:ins>
                      <w:r>
                        <w:rPr>
                          <w:rFonts w:cstheme="minorHAnsi"/>
                          <w:noProof/>
                        </w:rPr>
                        <w:t>(((1/2.25 - 1/(13 + 2.25))*(20+25+20+25) * 3 * (1 - 0)) * 24 * 281 * 0.75)/(1000 * 10.5)</w:t>
                      </w:r>
                      <w:ins w:id="11559" w:author="Samuel Dent" w:date="2015-11-20T09:03:00Z">
                        <w:r>
                          <w:rPr>
                            <w:rFonts w:cstheme="minorHAnsi"/>
                            <w:noProof/>
                          </w:rPr>
                          <w:t>) * 0.8</w:t>
                        </w:r>
                      </w:ins>
                      <w:r>
                        <w:rPr>
                          <w:rFonts w:cstheme="minorHAnsi"/>
                          <w:noProof/>
                        </w:rPr>
                        <w:t>] + [(((((1/2.25 - 1/(13 + 2.25)) * (20+25+20+25) * 3 * (1-0)) + ((1 / (2.25 + 6.42) – 1 / (13 + 2.25 + 6.42)) * (20+25+20+25) * 4 * (1-0))) * 24 * 3079) / (3412 * 1.92)) * 0.</w:t>
                      </w:r>
                      <w:del w:id="11560" w:author="Samuel Dent" w:date="2015-11-20T09:04:00Z">
                        <w:r w:rsidDel="00C87704">
                          <w:rPr>
                            <w:rFonts w:cstheme="minorHAnsi"/>
                            <w:noProof/>
                          </w:rPr>
                          <w:delText>88</w:delText>
                        </w:r>
                      </w:del>
                      <w:ins w:id="11561" w:author="Samuel Dent" w:date="2015-11-20T09:04:00Z">
                        <w:r>
                          <w:rPr>
                            <w:rFonts w:cstheme="minorHAnsi"/>
                            <w:noProof/>
                          </w:rPr>
                          <w:t>6</w:t>
                        </w:r>
                      </w:ins>
                      <w:r>
                        <w:rPr>
                          <w:rFonts w:cstheme="minorHAnsi"/>
                          <w:noProof/>
                        </w:rPr>
                        <w:t xml:space="preserve">]  </w:t>
                      </w:r>
                    </w:p>
                    <w:p w14:paraId="7D87B0AD" w14:textId="77777777" w:rsidR="00F60751" w:rsidRDefault="00F60751" w:rsidP="003125E0">
                      <w:pPr>
                        <w:ind w:left="1440"/>
                        <w:rPr>
                          <w:rFonts w:cstheme="minorHAnsi"/>
                          <w:noProof/>
                        </w:rPr>
                      </w:pPr>
                      <w:r>
                        <w:rPr>
                          <w:rFonts w:cstheme="minorHAnsi"/>
                          <w:noProof/>
                        </w:rPr>
                        <w:t>= (</w:t>
                      </w:r>
                      <w:del w:id="11562" w:author="Samuel Dent" w:date="2015-11-20T09:05:00Z">
                        <w:r w:rsidDel="00C87704">
                          <w:rPr>
                            <w:rFonts w:cstheme="minorHAnsi"/>
                            <w:noProof/>
                          </w:rPr>
                          <w:delText>49.3</w:delText>
                        </w:r>
                      </w:del>
                      <w:ins w:id="11563" w:author="Samuel Dent" w:date="2015-11-20T09:05:00Z">
                        <w:r>
                          <w:rPr>
                            <w:rFonts w:cstheme="minorHAnsi"/>
                            <w:noProof/>
                          </w:rPr>
                          <w:t>39.4</w:t>
                        </w:r>
                      </w:ins>
                      <w:r>
                        <w:rPr>
                          <w:rFonts w:cstheme="minorHAnsi"/>
                          <w:noProof/>
                        </w:rPr>
                        <w:t xml:space="preserve"> + </w:t>
                      </w:r>
                      <w:del w:id="11564" w:author="Samuel Dent" w:date="2015-11-20T09:05:00Z">
                        <w:r w:rsidDel="00C87704">
                          <w:rPr>
                            <w:rFonts w:cstheme="minorHAnsi"/>
                            <w:noProof/>
                          </w:rPr>
                          <w:delText>1263.0</w:delText>
                        </w:r>
                      </w:del>
                      <w:ins w:id="11565" w:author="Samuel Dent" w:date="2015-11-20T09:05:00Z">
                        <w:r>
                          <w:rPr>
                            <w:rFonts w:cstheme="minorHAnsi"/>
                            <w:noProof/>
                          </w:rPr>
                          <w:t>860.9</w:t>
                        </w:r>
                      </w:ins>
                      <w:r>
                        <w:rPr>
                          <w:rFonts w:cstheme="minorHAnsi"/>
                          <w:noProof/>
                        </w:rPr>
                        <w:t xml:space="preserve">) </w:t>
                      </w:r>
                    </w:p>
                    <w:p w14:paraId="5991E464" w14:textId="77777777" w:rsidR="00F60751" w:rsidRDefault="00F60751" w:rsidP="003125E0">
                      <w:pPr>
                        <w:ind w:left="720" w:firstLine="720"/>
                        <w:rPr>
                          <w:rFonts w:cstheme="minorHAnsi"/>
                          <w:noProof/>
                        </w:rPr>
                      </w:pPr>
                      <w:r>
                        <w:rPr>
                          <w:rFonts w:cstheme="minorHAnsi"/>
                          <w:noProof/>
                        </w:rPr>
                        <w:t xml:space="preserve">= </w:t>
                      </w:r>
                      <w:del w:id="11566" w:author="Samuel Dent" w:date="2015-11-20T09:05:00Z">
                        <w:r w:rsidDel="00C87704">
                          <w:rPr>
                            <w:rFonts w:cstheme="minorHAnsi"/>
                            <w:noProof/>
                          </w:rPr>
                          <w:delText>1312</w:delText>
                        </w:r>
                      </w:del>
                      <w:ins w:id="11567" w:author="Samuel Dent" w:date="2015-11-20T09:05:00Z">
                        <w:r>
                          <w:rPr>
                            <w:rFonts w:cstheme="minorHAnsi"/>
                            <w:noProof/>
                          </w:rPr>
                          <w:t>900</w:t>
                        </w:r>
                      </w:ins>
                      <w:r>
                        <w:rPr>
                          <w:rFonts w:cstheme="minorHAnsi"/>
                          <w:noProof/>
                        </w:rPr>
                        <w:t>.3 kWh</w:t>
                      </w:r>
                    </w:p>
                    <w:p w14:paraId="4CF3C0CC" w14:textId="77777777" w:rsidR="00F60751" w:rsidRDefault="00F60751" w:rsidP="003125E0"/>
                  </w:txbxContent>
                </v:textbox>
                <w10:anchorlock/>
              </v:shape>
            </w:pict>
          </mc:Fallback>
        </mc:AlternateContent>
      </w:r>
    </w:p>
    <w:p w14:paraId="5DFC63C1" w14:textId="77777777" w:rsidR="003125E0" w:rsidRPr="00C55D7F" w:rsidRDefault="003125E0" w:rsidP="003125E0">
      <w:pPr>
        <w:spacing w:after="240"/>
        <w:ind w:left="720" w:firstLine="720"/>
        <w:rPr>
          <w:rFonts w:cstheme="minorHAnsi"/>
        </w:rPr>
      </w:pPr>
      <w:r w:rsidRPr="00C55D7F">
        <w:rPr>
          <w:rFonts w:cstheme="minorHAnsi"/>
        </w:rPr>
        <w:t>ΔkWh_heating</w:t>
      </w:r>
      <w:r w:rsidRPr="00C55D7F">
        <w:rPr>
          <w:rFonts w:cstheme="minorHAnsi"/>
        </w:rPr>
        <w:tab/>
        <w:t xml:space="preserve">= If gas </w:t>
      </w:r>
      <w:r w:rsidRPr="00C55D7F">
        <w:rPr>
          <w:rFonts w:cstheme="minorHAnsi"/>
          <w:i/>
        </w:rPr>
        <w:t>furnace</w:t>
      </w:r>
      <w:r w:rsidRPr="00C55D7F">
        <w:rPr>
          <w:rFonts w:cstheme="minorHAnsi"/>
        </w:rPr>
        <w:t xml:space="preserve"> heat, kWh savings for reduction in fan run time</w:t>
      </w:r>
    </w:p>
    <w:p w14:paraId="368BD561" w14:textId="77777777" w:rsidR="003125E0" w:rsidRPr="00C55D7F" w:rsidRDefault="003125E0" w:rsidP="003125E0">
      <w:pPr>
        <w:widowControl/>
        <w:jc w:val="left"/>
        <w:rPr>
          <w:rFonts w:cstheme="minorHAnsi"/>
        </w:rPr>
      </w:pPr>
      <w:r w:rsidRPr="00C55D7F">
        <w:rPr>
          <w:rFonts w:cstheme="minorHAnsi"/>
        </w:rPr>
        <w:tab/>
      </w:r>
      <w:r w:rsidRPr="00C55D7F">
        <w:rPr>
          <w:rFonts w:cstheme="minorHAnsi"/>
        </w:rPr>
        <w:tab/>
      </w:r>
      <w:r w:rsidRPr="00C55D7F">
        <w:rPr>
          <w:rFonts w:cstheme="minorHAnsi"/>
        </w:rPr>
        <w:tab/>
      </w:r>
      <w:r w:rsidRPr="00C55D7F">
        <w:rPr>
          <w:rFonts w:cstheme="minorHAnsi"/>
        </w:rPr>
        <w:tab/>
        <w:t xml:space="preserve">= ΔTherms * </w:t>
      </w:r>
      <w:r w:rsidRPr="00C55D7F">
        <w:rPr>
          <w:rFonts w:cstheme="minorHAnsi"/>
          <w:noProof/>
        </w:rPr>
        <w:t>F</w:t>
      </w:r>
      <w:r w:rsidRPr="00C55D7F">
        <w:rPr>
          <w:rFonts w:cstheme="minorHAnsi"/>
          <w:noProof/>
          <w:vertAlign w:val="subscript"/>
        </w:rPr>
        <w:t xml:space="preserve">e </w:t>
      </w:r>
      <w:r w:rsidRPr="00C55D7F">
        <w:rPr>
          <w:rFonts w:cstheme="minorHAnsi"/>
        </w:rPr>
        <w:t>* 29.3</w:t>
      </w:r>
    </w:p>
    <w:p w14:paraId="2D85C427" w14:textId="77777777" w:rsidR="003125E0" w:rsidRPr="00C55D7F" w:rsidRDefault="003125E0" w:rsidP="003125E0">
      <w:pPr>
        <w:widowControl/>
        <w:jc w:val="left"/>
        <w:rPr>
          <w:rFonts w:cstheme="minorHAnsi"/>
        </w:rPr>
      </w:pPr>
    </w:p>
    <w:p w14:paraId="7FC2E4CE" w14:textId="77777777" w:rsidR="003125E0" w:rsidRPr="00C55D7F" w:rsidRDefault="003125E0" w:rsidP="003125E0">
      <w:pPr>
        <w:spacing w:after="240"/>
        <w:ind w:left="2160" w:hanging="720"/>
        <w:rPr>
          <w:rFonts w:cstheme="minorHAnsi"/>
          <w:noProof/>
        </w:rPr>
      </w:pPr>
      <w:r w:rsidRPr="00C55D7F">
        <w:rPr>
          <w:rFonts w:cstheme="minorHAnsi"/>
          <w:noProof/>
        </w:rPr>
        <w:t>F</w:t>
      </w:r>
      <w:r w:rsidRPr="00C55D7F">
        <w:rPr>
          <w:rFonts w:cstheme="minorHAnsi"/>
          <w:noProof/>
          <w:vertAlign w:val="subscript"/>
        </w:rPr>
        <w:t>e</w:t>
      </w:r>
      <w:r w:rsidRPr="00C55D7F">
        <w:rPr>
          <w:rFonts w:cstheme="minorHAnsi"/>
          <w:noProof/>
          <w:vertAlign w:val="subscript"/>
        </w:rPr>
        <w:tab/>
      </w:r>
      <w:r w:rsidRPr="00C55D7F">
        <w:rPr>
          <w:rFonts w:cstheme="minorHAnsi"/>
          <w:noProof/>
          <w:vertAlign w:val="subscript"/>
        </w:rPr>
        <w:tab/>
      </w:r>
      <w:r w:rsidRPr="00C55D7F">
        <w:rPr>
          <w:rFonts w:cstheme="minorHAnsi"/>
          <w:noProof/>
        </w:rPr>
        <w:t>= Furnace Fan energy consumption as a percentage of annual fuel consumption</w:t>
      </w:r>
    </w:p>
    <w:p w14:paraId="72D0AE77" w14:textId="77777777" w:rsidR="003125E0" w:rsidRPr="00C55D7F" w:rsidRDefault="003125E0" w:rsidP="003125E0">
      <w:pPr>
        <w:spacing w:after="240"/>
        <w:ind w:left="2160" w:hanging="720"/>
        <w:rPr>
          <w:rFonts w:cstheme="minorHAnsi"/>
          <w:noProof/>
        </w:rPr>
      </w:pPr>
      <w:r w:rsidRPr="00C55D7F">
        <w:rPr>
          <w:rFonts w:cstheme="minorHAnsi"/>
          <w:noProof/>
        </w:rPr>
        <w:tab/>
      </w:r>
      <w:r w:rsidRPr="00C55D7F">
        <w:rPr>
          <w:rFonts w:cstheme="minorHAnsi"/>
          <w:noProof/>
        </w:rPr>
        <w:tab/>
        <w:t>= 3.14%</w:t>
      </w:r>
      <w:r w:rsidRPr="00C55D7F">
        <w:rPr>
          <w:rFonts w:ascii="Arial" w:hAnsi="Arial" w:cstheme="minorHAnsi"/>
          <w:noProof/>
          <w:vertAlign w:val="superscript"/>
        </w:rPr>
        <w:footnoteReference w:id="887"/>
      </w:r>
    </w:p>
    <w:p w14:paraId="4AC20031" w14:textId="77777777" w:rsidR="003125E0" w:rsidRPr="00C55D7F" w:rsidRDefault="003125E0" w:rsidP="003125E0">
      <w:pPr>
        <w:spacing w:after="240"/>
        <w:ind w:left="720" w:firstLine="720"/>
        <w:rPr>
          <w:noProof/>
        </w:rPr>
      </w:pPr>
      <w:r w:rsidRPr="00C55D7F">
        <w:rPr>
          <w:noProof/>
        </w:rPr>
        <w:t>29.3</w:t>
      </w:r>
      <w:r w:rsidRPr="00C55D7F">
        <w:rPr>
          <w:noProof/>
        </w:rPr>
        <w:tab/>
      </w:r>
      <w:r w:rsidRPr="00C55D7F">
        <w:rPr>
          <w:noProof/>
        </w:rPr>
        <w:tab/>
        <w:t>= kWh per therm</w:t>
      </w:r>
    </w:p>
    <w:p w14:paraId="0F8E4679" w14:textId="77777777" w:rsidR="003125E0" w:rsidRPr="00C55D7F" w:rsidRDefault="003125E0" w:rsidP="003125E0">
      <w:pPr>
        <w:spacing w:after="240"/>
      </w:pPr>
      <w:r w:rsidRPr="00C55D7F">
        <w:rPr>
          <w:noProof/>
        </w:rPr>
        <mc:AlternateContent>
          <mc:Choice Requires="wps">
            <w:drawing>
              <wp:inline distT="0" distB="0" distL="0" distR="0" wp14:anchorId="31A2445F" wp14:editId="3925BC7D">
                <wp:extent cx="5943600" cy="1084521"/>
                <wp:effectExtent l="0" t="0" r="19050" b="20955"/>
                <wp:docPr id="476"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84521"/>
                        </a:xfrm>
                        <a:prstGeom prst="rect">
                          <a:avLst/>
                        </a:prstGeom>
                        <a:solidFill>
                          <a:srgbClr val="FFFFFF"/>
                        </a:solidFill>
                        <a:ln w="9525">
                          <a:solidFill>
                            <a:srgbClr val="000000"/>
                          </a:solidFill>
                          <a:miter lim="800000"/>
                          <a:headEnd/>
                          <a:tailEnd/>
                        </a:ln>
                      </wps:spPr>
                      <wps:txbx>
                        <w:txbxContent>
                          <w:p w14:paraId="09ECD29F" w14:textId="77777777" w:rsidR="00F60751" w:rsidRDefault="00F60751" w:rsidP="003125E0">
                            <w:pPr>
                              <w:rPr>
                                <w:rFonts w:cstheme="minorHAnsi"/>
                              </w:rPr>
                            </w:pPr>
                            <w:r>
                              <w:rPr>
                                <w:rFonts w:cstheme="minorHAnsi"/>
                              </w:rPr>
                              <w:t>For example, a single family home in Chicago with a 20 by 25 by 7 foot unconditioned basement, with 3 feet above grade, insulated with R-13 of interior spray foam, and a 70% efficient furnace (for therm calculation see Natural Gas Savings section :</w:t>
                            </w:r>
                          </w:p>
                          <w:p w14:paraId="5D58C3AD" w14:textId="77777777" w:rsidR="00F60751" w:rsidRDefault="00F60751" w:rsidP="003125E0">
                            <w:pPr>
                              <w:jc w:val="left"/>
                              <w:rPr>
                                <w:rFonts w:cstheme="minorHAnsi"/>
                              </w:rPr>
                            </w:pPr>
                            <w:r>
                              <w:rPr>
                                <w:rFonts w:cstheme="minorHAnsi"/>
                              </w:rPr>
                              <w:tab/>
                            </w:r>
                            <w:r>
                              <w:rPr>
                                <w:rFonts w:cstheme="minorHAnsi"/>
                              </w:rPr>
                              <w:tab/>
                              <w:t xml:space="preserve">= </w:t>
                            </w:r>
                            <w:del w:id="11568" w:author="Samuel Dent" w:date="2015-11-20T09:14:00Z">
                              <w:r w:rsidDel="00DF3B31">
                                <w:rPr>
                                  <w:rFonts w:cstheme="minorHAnsi"/>
                                </w:rPr>
                                <w:delText>118.1</w:delText>
                              </w:r>
                            </w:del>
                            <w:ins w:id="11569" w:author="Samuel Dent" w:date="2015-11-20T09:31:00Z">
                              <w:r>
                                <w:rPr>
                                  <w:rFonts w:cstheme="minorHAnsi"/>
                                </w:rPr>
                                <w:t>78.3</w:t>
                              </w:r>
                            </w:ins>
                            <w:r>
                              <w:rPr>
                                <w:rFonts w:cstheme="minorHAnsi"/>
                                <w:noProof/>
                              </w:rPr>
                              <w:t xml:space="preserve"> </w:t>
                            </w:r>
                            <w:r>
                              <w:rPr>
                                <w:rFonts w:cstheme="minorHAnsi"/>
                              </w:rPr>
                              <w:t>* 0.0314 * 29.3</w:t>
                            </w:r>
                          </w:p>
                          <w:p w14:paraId="31579A3E" w14:textId="77777777" w:rsidR="00F60751" w:rsidRDefault="00F60751" w:rsidP="003125E0">
                            <w:pPr>
                              <w:ind w:left="1440"/>
                              <w:rPr>
                                <w:rFonts w:cstheme="minorHAnsi"/>
                              </w:rPr>
                            </w:pPr>
                            <w:r>
                              <w:rPr>
                                <w:rFonts w:cstheme="minorHAnsi"/>
                              </w:rPr>
                              <w:t xml:space="preserve">= </w:t>
                            </w:r>
                            <w:del w:id="11570" w:author="Samuel Dent" w:date="2015-11-20T09:14:00Z">
                              <w:r w:rsidDel="00DF3B31">
                                <w:rPr>
                                  <w:rFonts w:cstheme="minorHAnsi"/>
                                </w:rPr>
                                <w:delText xml:space="preserve">109 </w:delText>
                              </w:r>
                            </w:del>
                            <w:ins w:id="11571" w:author="Samuel Dent" w:date="2015-11-20T09:14:00Z">
                              <w:r>
                                <w:rPr>
                                  <w:rFonts w:cstheme="minorHAnsi"/>
                                </w:rPr>
                                <w:t>7</w:t>
                              </w:r>
                            </w:ins>
                            <w:ins w:id="11572" w:author="Samuel Dent" w:date="2015-11-20T09:31:00Z">
                              <w:r>
                                <w:rPr>
                                  <w:rFonts w:cstheme="minorHAnsi"/>
                                </w:rPr>
                                <w:t>2.0</w:t>
                              </w:r>
                            </w:ins>
                            <w:ins w:id="11573" w:author="Samuel Dent" w:date="2015-11-20T09:14:00Z">
                              <w:r>
                                <w:rPr>
                                  <w:rFonts w:cstheme="minorHAnsi"/>
                                </w:rPr>
                                <w:t xml:space="preserve"> </w:t>
                              </w:r>
                            </w:ins>
                            <w:r>
                              <w:rPr>
                                <w:rFonts w:cstheme="minorHAnsi"/>
                              </w:rPr>
                              <w:t>kWh</w:t>
                            </w:r>
                          </w:p>
                          <w:p w14:paraId="08C50090" w14:textId="77777777" w:rsidR="00F60751" w:rsidRDefault="00F60751" w:rsidP="003125E0"/>
                        </w:txbxContent>
                      </wps:txbx>
                      <wps:bodyPr rot="0" vert="horz" wrap="square" lIns="91440" tIns="45720" rIns="91440" bIns="45720" anchor="t" anchorCtr="0">
                        <a:noAutofit/>
                      </wps:bodyPr>
                    </wps:wsp>
                  </a:graphicData>
                </a:graphic>
              </wp:inline>
            </w:drawing>
          </mc:Choice>
          <mc:Fallback>
            <w:pict>
              <v:shape w14:anchorId="31A2445F" id="Text Box 476" o:spid="_x0000_s1116" type="#_x0000_t202" style="width:468pt;height:8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">
                <v:textbox>
                  <w:txbxContent>
                    <w:p w14:paraId="09ECD29F" w14:textId="77777777" w:rsidR="00F60751" w:rsidRDefault="00F60751" w:rsidP="003125E0">
                      <w:pPr>
                        <w:rPr>
                          <w:rFonts w:cstheme="minorHAnsi"/>
                        </w:rPr>
                      </w:pPr>
                      <w:r>
                        <w:rPr>
                          <w:rFonts w:cstheme="minorHAnsi"/>
                        </w:rPr>
                        <w:t>For example, a single family home in Chicago with a 20 by 25 by 7 foot unconditioned basement, with 3 feet above grade, insulated with R-13 of interior spray foam, and a 70% efficient furnace (for therm calculation see Natural Gas Savings section :</w:t>
                      </w:r>
                    </w:p>
                    <w:p w14:paraId="5D58C3AD" w14:textId="77777777" w:rsidR="00F60751" w:rsidRDefault="00F60751" w:rsidP="003125E0">
                      <w:pPr>
                        <w:jc w:val="left"/>
                        <w:rPr>
                          <w:rFonts w:cstheme="minorHAnsi"/>
                        </w:rPr>
                      </w:pPr>
                      <w:r>
                        <w:rPr>
                          <w:rFonts w:cstheme="minorHAnsi"/>
                        </w:rPr>
                        <w:tab/>
                      </w:r>
                      <w:r>
                        <w:rPr>
                          <w:rFonts w:cstheme="minorHAnsi"/>
                        </w:rPr>
                        <w:tab/>
                        <w:t xml:space="preserve">= </w:t>
                      </w:r>
                      <w:del w:id="11574" w:author="Samuel Dent" w:date="2015-11-20T09:14:00Z">
                        <w:r w:rsidDel="00DF3B31">
                          <w:rPr>
                            <w:rFonts w:cstheme="minorHAnsi"/>
                          </w:rPr>
                          <w:delText>118.1</w:delText>
                        </w:r>
                      </w:del>
                      <w:ins w:id="11575" w:author="Samuel Dent" w:date="2015-11-20T09:31:00Z">
                        <w:r>
                          <w:rPr>
                            <w:rFonts w:cstheme="minorHAnsi"/>
                          </w:rPr>
                          <w:t>78.3</w:t>
                        </w:r>
                      </w:ins>
                      <w:r>
                        <w:rPr>
                          <w:rFonts w:cstheme="minorHAnsi"/>
                          <w:noProof/>
                        </w:rPr>
                        <w:t xml:space="preserve"> </w:t>
                      </w:r>
                      <w:r>
                        <w:rPr>
                          <w:rFonts w:cstheme="minorHAnsi"/>
                        </w:rPr>
                        <w:t>* 0.0314 * 29.3</w:t>
                      </w:r>
                    </w:p>
                    <w:p w14:paraId="31579A3E" w14:textId="77777777" w:rsidR="00F60751" w:rsidRDefault="00F60751" w:rsidP="003125E0">
                      <w:pPr>
                        <w:ind w:left="1440"/>
                        <w:rPr>
                          <w:rFonts w:cstheme="minorHAnsi"/>
                        </w:rPr>
                      </w:pPr>
                      <w:r>
                        <w:rPr>
                          <w:rFonts w:cstheme="minorHAnsi"/>
                        </w:rPr>
                        <w:t xml:space="preserve">= </w:t>
                      </w:r>
                      <w:del w:id="11576" w:author="Samuel Dent" w:date="2015-11-20T09:14:00Z">
                        <w:r w:rsidDel="00DF3B31">
                          <w:rPr>
                            <w:rFonts w:cstheme="minorHAnsi"/>
                          </w:rPr>
                          <w:delText xml:space="preserve">109 </w:delText>
                        </w:r>
                      </w:del>
                      <w:ins w:id="11577" w:author="Samuel Dent" w:date="2015-11-20T09:14:00Z">
                        <w:r>
                          <w:rPr>
                            <w:rFonts w:cstheme="minorHAnsi"/>
                          </w:rPr>
                          <w:t>7</w:t>
                        </w:r>
                      </w:ins>
                      <w:ins w:id="11578" w:author="Samuel Dent" w:date="2015-11-20T09:31:00Z">
                        <w:r>
                          <w:rPr>
                            <w:rFonts w:cstheme="minorHAnsi"/>
                          </w:rPr>
                          <w:t>2.0</w:t>
                        </w:r>
                      </w:ins>
                      <w:ins w:id="11579" w:author="Samuel Dent" w:date="2015-11-20T09:14:00Z">
                        <w:r>
                          <w:rPr>
                            <w:rFonts w:cstheme="minorHAnsi"/>
                          </w:rPr>
                          <w:t xml:space="preserve"> </w:t>
                        </w:r>
                      </w:ins>
                      <w:r>
                        <w:rPr>
                          <w:rFonts w:cstheme="minorHAnsi"/>
                        </w:rPr>
                        <w:t>kWh</w:t>
                      </w:r>
                    </w:p>
                    <w:p w14:paraId="08C50090" w14:textId="77777777" w:rsidR="00F60751" w:rsidRDefault="00F60751" w:rsidP="003125E0"/>
                  </w:txbxContent>
                </v:textbox>
                <w10:anchorlock/>
              </v:shape>
            </w:pict>
          </mc:Fallback>
        </mc:AlternateContent>
      </w:r>
    </w:p>
    <w:p w14:paraId="60324E4C" w14:textId="77777777" w:rsidR="003125E0" w:rsidRPr="00C55D7F" w:rsidRDefault="003125E0" w:rsidP="003125E0">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Summer Coincident Peak Demand </w:t>
      </w:r>
    </w:p>
    <w:p w14:paraId="04F2983F" w14:textId="77777777" w:rsidR="003125E0" w:rsidRPr="00C55D7F" w:rsidRDefault="003125E0" w:rsidP="003125E0">
      <w:pPr>
        <w:spacing w:after="240"/>
        <w:ind w:left="1440" w:hanging="720"/>
        <w:rPr>
          <w:rFonts w:cstheme="minorHAnsi"/>
          <w:noProof/>
          <w:szCs w:val="20"/>
          <w:lang w:val="nl-NL"/>
        </w:rPr>
      </w:pPr>
      <w:r w:rsidRPr="00C55D7F">
        <w:rPr>
          <w:rFonts w:cstheme="minorHAnsi"/>
          <w:noProof/>
        </w:rPr>
        <w:t>Δ</w:t>
      </w:r>
      <w:r w:rsidRPr="00C55D7F">
        <w:rPr>
          <w:rFonts w:cstheme="minorHAnsi"/>
          <w:noProof/>
          <w:lang w:val="nl-NL"/>
        </w:rPr>
        <w:t xml:space="preserve">kW </w:t>
      </w:r>
      <w:r w:rsidRPr="00C55D7F">
        <w:rPr>
          <w:rFonts w:cstheme="minorHAnsi"/>
          <w:noProof/>
          <w:lang w:val="nl-NL"/>
        </w:rPr>
        <w:tab/>
        <w:t xml:space="preserve">= (ΔkWh_cooling / FLH_cooling) * CF </w:t>
      </w:r>
    </w:p>
    <w:p w14:paraId="69C76C2C" w14:textId="77777777" w:rsidR="003125E0" w:rsidRPr="00C55D7F" w:rsidRDefault="003125E0" w:rsidP="003125E0">
      <w:pPr>
        <w:spacing w:after="240"/>
        <w:ind w:left="720" w:hanging="720"/>
        <w:rPr>
          <w:rFonts w:cstheme="minorHAnsi"/>
          <w:noProof/>
          <w:lang w:val="nl-NL"/>
        </w:rPr>
      </w:pPr>
      <w:r w:rsidRPr="00C55D7F">
        <w:rPr>
          <w:rFonts w:cstheme="minorHAnsi"/>
          <w:noProof/>
          <w:lang w:val="nl-NL"/>
        </w:rPr>
        <w:t>Where:</w:t>
      </w:r>
    </w:p>
    <w:p w14:paraId="228DB22C" w14:textId="77777777" w:rsidR="003125E0" w:rsidRPr="00C55D7F" w:rsidRDefault="003125E0" w:rsidP="003125E0">
      <w:pPr>
        <w:widowControl/>
        <w:jc w:val="left"/>
        <w:rPr>
          <w:rFonts w:cstheme="minorHAnsi"/>
          <w:noProof/>
          <w:lang w:val="nl-NL"/>
        </w:rPr>
      </w:pPr>
    </w:p>
    <w:p w14:paraId="30F901D3" w14:textId="77777777" w:rsidR="003125E0" w:rsidRPr="00C55D7F" w:rsidRDefault="003125E0" w:rsidP="003125E0">
      <w:pPr>
        <w:spacing w:after="240"/>
        <w:ind w:left="720"/>
        <w:rPr>
          <w:rFonts w:cstheme="minorHAnsi"/>
          <w:noProof/>
        </w:rPr>
      </w:pPr>
      <w:r w:rsidRPr="00C55D7F">
        <w:rPr>
          <w:rFonts w:cstheme="minorHAnsi"/>
          <w:noProof/>
          <w:lang w:val="nl-NL"/>
        </w:rPr>
        <w:t>FLH_cooling</w:t>
      </w:r>
      <w:r w:rsidRPr="00C55D7F">
        <w:rPr>
          <w:rFonts w:cstheme="minorHAnsi"/>
          <w:noProof/>
        </w:rPr>
        <w:tab/>
        <w:t>= Full load hours of air conditioning</w:t>
      </w:r>
    </w:p>
    <w:p w14:paraId="5BC7CC33" w14:textId="77777777" w:rsidR="003125E0" w:rsidRPr="00C55D7F" w:rsidRDefault="003125E0" w:rsidP="003125E0">
      <w:pPr>
        <w:spacing w:after="240"/>
        <w:rPr>
          <w:rFonts w:cstheme="minorHAnsi"/>
        </w:rPr>
      </w:pPr>
      <w:r w:rsidRPr="00C55D7F">
        <w:rPr>
          <w:rFonts w:cstheme="minorHAnsi"/>
          <w:noProof/>
        </w:rPr>
        <w:tab/>
      </w:r>
      <w:r w:rsidRPr="00C55D7F">
        <w:rPr>
          <w:rFonts w:cstheme="minorHAnsi"/>
          <w:noProof/>
        </w:rPr>
        <w:tab/>
      </w:r>
      <w:r w:rsidRPr="00C55D7F">
        <w:rPr>
          <w:rFonts w:cstheme="minorHAnsi"/>
          <w:noProof/>
        </w:rPr>
        <w:tab/>
        <w:t>= dependent on location</w:t>
      </w:r>
      <w:r w:rsidRPr="00C55D7F">
        <w:rPr>
          <w:rFonts w:ascii="Arial" w:hAnsi="Arial" w:cstheme="minorHAnsi"/>
          <w:noProof/>
          <w:vertAlign w:val="superscript"/>
        </w:rPr>
        <w:footnoteReference w:id="888"/>
      </w:r>
      <w:r w:rsidRPr="00C55D7F">
        <w:rPr>
          <w:rFonts w:cstheme="minorHAnsi"/>
          <w:noProof/>
        </w:rPr>
        <w:t>:</w:t>
      </w:r>
    </w:p>
    <w:tbl>
      <w:tblPr>
        <w:tblW w:w="5656" w:type="dxa"/>
        <w:tblInd w:w="2088" w:type="dxa"/>
        <w:tblLook w:val="04A0" w:firstRow="1" w:lastRow="0" w:firstColumn="1" w:lastColumn="0" w:noHBand="0" w:noVBand="1"/>
      </w:tblPr>
      <w:tblGrid>
        <w:gridCol w:w="2700"/>
        <w:gridCol w:w="1478"/>
        <w:gridCol w:w="1478"/>
      </w:tblGrid>
      <w:tr w:rsidR="003125E0" w:rsidRPr="00C55D7F" w14:paraId="1E40BA42" w14:textId="77777777" w:rsidTr="00552DE4">
        <w:trPr>
          <w:trHeight w:val="270"/>
        </w:trPr>
        <w:tc>
          <w:tcPr>
            <w:tcW w:w="270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1AF1A47C" w14:textId="77777777" w:rsidR="003125E0" w:rsidRPr="00C55D7F" w:rsidRDefault="003125E0" w:rsidP="00552DE4">
            <w:pPr>
              <w:jc w:val="center"/>
              <w:rPr>
                <w:b/>
                <w:color w:val="FFFFFF" w:themeColor="background1"/>
              </w:rPr>
            </w:pPr>
            <w:r w:rsidRPr="00C55D7F">
              <w:rPr>
                <w:b/>
                <w:color w:val="FFFFFF" w:themeColor="background1"/>
              </w:rPr>
              <w:lastRenderedPageBreak/>
              <w:t>Climate Zone</w:t>
            </w:r>
          </w:p>
          <w:p w14:paraId="433FE85D" w14:textId="77777777" w:rsidR="003125E0" w:rsidRPr="00C55D7F" w:rsidRDefault="003125E0" w:rsidP="00552DE4">
            <w:pPr>
              <w:jc w:val="center"/>
              <w:rPr>
                <w:b/>
                <w:color w:val="FFFFFF" w:themeColor="background1"/>
              </w:rPr>
            </w:pPr>
            <w:r w:rsidRPr="00C55D7F">
              <w:rPr>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05C1FDEC" w14:textId="77777777" w:rsidR="003125E0" w:rsidRPr="00C55D7F" w:rsidRDefault="003125E0" w:rsidP="00552DE4">
            <w:pPr>
              <w:jc w:val="center"/>
              <w:rPr>
                <w:b/>
                <w:color w:val="FFFFFF" w:themeColor="background1"/>
              </w:rPr>
            </w:pPr>
            <w:r w:rsidRPr="00C55D7F">
              <w:rPr>
                <w:b/>
                <w:color w:val="FFFFFF" w:themeColor="background1"/>
              </w:rPr>
              <w:t>Single Family</w:t>
            </w:r>
          </w:p>
        </w:tc>
        <w:tc>
          <w:tcPr>
            <w:tcW w:w="1478"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7E36FACE" w14:textId="77777777" w:rsidR="003125E0" w:rsidRPr="00C55D7F" w:rsidRDefault="003125E0" w:rsidP="00552DE4">
            <w:pPr>
              <w:jc w:val="center"/>
              <w:rPr>
                <w:b/>
                <w:color w:val="FFFFFF" w:themeColor="background1"/>
              </w:rPr>
            </w:pPr>
            <w:r w:rsidRPr="00C55D7F">
              <w:rPr>
                <w:b/>
                <w:color w:val="FFFFFF" w:themeColor="background1"/>
              </w:rPr>
              <w:t>Multifamily</w:t>
            </w:r>
          </w:p>
        </w:tc>
      </w:tr>
      <w:tr w:rsidR="003125E0" w:rsidRPr="00C55D7F" w14:paraId="1FE75840" w14:textId="77777777" w:rsidTr="00552DE4">
        <w:trPr>
          <w:trHeight w:val="187"/>
        </w:trPr>
        <w:tc>
          <w:tcPr>
            <w:tcW w:w="27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34362E66" w14:textId="77777777" w:rsidR="003125E0" w:rsidRPr="00C55D7F" w:rsidRDefault="003125E0" w:rsidP="00552DE4">
            <w:r w:rsidRPr="00C55D7F">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1D9ED048" w14:textId="77777777" w:rsidR="003125E0" w:rsidRPr="00C55D7F" w:rsidRDefault="003125E0" w:rsidP="00552DE4">
            <w:pPr>
              <w:jc w:val="center"/>
            </w:pPr>
            <w:r w:rsidRPr="00C55D7F">
              <w:t>512</w:t>
            </w:r>
          </w:p>
        </w:tc>
        <w:tc>
          <w:tcPr>
            <w:tcW w:w="1478" w:type="dxa"/>
            <w:tcBorders>
              <w:top w:val="nil"/>
              <w:left w:val="nil"/>
              <w:bottom w:val="single" w:sz="8" w:space="0" w:color="auto"/>
              <w:right w:val="single" w:sz="8" w:space="0" w:color="auto"/>
            </w:tcBorders>
            <w:shd w:val="clear" w:color="auto" w:fill="FFFFFF" w:themeFill="background1"/>
            <w:hideMark/>
          </w:tcPr>
          <w:p w14:paraId="70A909BC" w14:textId="77777777" w:rsidR="003125E0" w:rsidRPr="00C55D7F" w:rsidRDefault="003125E0" w:rsidP="00552DE4">
            <w:pPr>
              <w:jc w:val="center"/>
            </w:pPr>
            <w:r w:rsidRPr="00C55D7F">
              <w:t>467</w:t>
            </w:r>
          </w:p>
        </w:tc>
      </w:tr>
      <w:tr w:rsidR="003125E0" w:rsidRPr="00C55D7F" w14:paraId="0136F4DA" w14:textId="77777777" w:rsidTr="00552DE4">
        <w:trPr>
          <w:trHeight w:val="187"/>
        </w:trPr>
        <w:tc>
          <w:tcPr>
            <w:tcW w:w="27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093158C2" w14:textId="77777777" w:rsidR="003125E0" w:rsidRPr="00C55D7F" w:rsidRDefault="003125E0" w:rsidP="00552DE4">
            <w:r w:rsidRPr="00C55D7F">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4526C538" w14:textId="77777777" w:rsidR="003125E0" w:rsidRPr="00C55D7F" w:rsidRDefault="003125E0" w:rsidP="00552DE4">
            <w:pPr>
              <w:jc w:val="center"/>
            </w:pPr>
            <w:r w:rsidRPr="00C55D7F">
              <w:t>570</w:t>
            </w:r>
          </w:p>
        </w:tc>
        <w:tc>
          <w:tcPr>
            <w:tcW w:w="1478" w:type="dxa"/>
            <w:tcBorders>
              <w:top w:val="nil"/>
              <w:left w:val="nil"/>
              <w:bottom w:val="single" w:sz="8" w:space="0" w:color="auto"/>
              <w:right w:val="single" w:sz="8" w:space="0" w:color="auto"/>
            </w:tcBorders>
            <w:shd w:val="clear" w:color="auto" w:fill="FFFFFF" w:themeFill="background1"/>
            <w:hideMark/>
          </w:tcPr>
          <w:p w14:paraId="7B68DEC4" w14:textId="77777777" w:rsidR="003125E0" w:rsidRPr="00C55D7F" w:rsidRDefault="003125E0" w:rsidP="00552DE4">
            <w:pPr>
              <w:jc w:val="center"/>
            </w:pPr>
            <w:r w:rsidRPr="00C55D7F">
              <w:t>506</w:t>
            </w:r>
          </w:p>
        </w:tc>
      </w:tr>
      <w:tr w:rsidR="003125E0" w:rsidRPr="00C55D7F" w14:paraId="2B4BE03E" w14:textId="77777777" w:rsidTr="00552DE4">
        <w:trPr>
          <w:trHeight w:val="187"/>
        </w:trPr>
        <w:tc>
          <w:tcPr>
            <w:tcW w:w="27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345BF509" w14:textId="77777777" w:rsidR="003125E0" w:rsidRPr="00C55D7F" w:rsidRDefault="003125E0" w:rsidP="00552DE4">
            <w:r w:rsidRPr="00C55D7F">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46D429B2" w14:textId="77777777" w:rsidR="003125E0" w:rsidRPr="00C55D7F" w:rsidRDefault="003125E0" w:rsidP="00552DE4">
            <w:pPr>
              <w:jc w:val="center"/>
            </w:pPr>
            <w:r w:rsidRPr="00C55D7F">
              <w:t>730</w:t>
            </w:r>
          </w:p>
        </w:tc>
        <w:tc>
          <w:tcPr>
            <w:tcW w:w="1478" w:type="dxa"/>
            <w:tcBorders>
              <w:top w:val="nil"/>
              <w:left w:val="nil"/>
              <w:bottom w:val="single" w:sz="8" w:space="0" w:color="auto"/>
              <w:right w:val="single" w:sz="8" w:space="0" w:color="auto"/>
            </w:tcBorders>
            <w:shd w:val="clear" w:color="auto" w:fill="FFFFFF" w:themeFill="background1"/>
            <w:hideMark/>
          </w:tcPr>
          <w:p w14:paraId="54506552" w14:textId="77777777" w:rsidR="003125E0" w:rsidRPr="00C55D7F" w:rsidRDefault="003125E0" w:rsidP="00552DE4">
            <w:pPr>
              <w:jc w:val="center"/>
            </w:pPr>
            <w:r w:rsidRPr="00C55D7F">
              <w:t>663</w:t>
            </w:r>
          </w:p>
        </w:tc>
      </w:tr>
      <w:tr w:rsidR="003125E0" w:rsidRPr="00C55D7F" w14:paraId="7BCC1355" w14:textId="77777777" w:rsidTr="00552DE4">
        <w:trPr>
          <w:trHeight w:val="115"/>
        </w:trPr>
        <w:tc>
          <w:tcPr>
            <w:tcW w:w="27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18E6821E" w14:textId="77777777" w:rsidR="003125E0" w:rsidRPr="00C55D7F" w:rsidRDefault="003125E0" w:rsidP="00552DE4">
            <w:r w:rsidRPr="00C55D7F">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5E1A7956" w14:textId="77777777" w:rsidR="003125E0" w:rsidRPr="00C55D7F" w:rsidRDefault="003125E0" w:rsidP="00552DE4">
            <w:pPr>
              <w:jc w:val="center"/>
            </w:pPr>
            <w:r w:rsidRPr="00C55D7F">
              <w:t>1,035</w:t>
            </w:r>
          </w:p>
        </w:tc>
        <w:tc>
          <w:tcPr>
            <w:tcW w:w="1478" w:type="dxa"/>
            <w:tcBorders>
              <w:top w:val="nil"/>
              <w:left w:val="nil"/>
              <w:bottom w:val="single" w:sz="8" w:space="0" w:color="auto"/>
              <w:right w:val="single" w:sz="8" w:space="0" w:color="auto"/>
            </w:tcBorders>
            <w:shd w:val="clear" w:color="auto" w:fill="FFFFFF" w:themeFill="background1"/>
            <w:hideMark/>
          </w:tcPr>
          <w:p w14:paraId="38ADBA2D" w14:textId="77777777" w:rsidR="003125E0" w:rsidRPr="00C55D7F" w:rsidRDefault="003125E0" w:rsidP="00552DE4">
            <w:pPr>
              <w:jc w:val="center"/>
            </w:pPr>
            <w:r w:rsidRPr="00C55D7F">
              <w:t>940</w:t>
            </w:r>
          </w:p>
        </w:tc>
      </w:tr>
      <w:tr w:rsidR="003125E0" w:rsidRPr="00C55D7F" w14:paraId="3DA1E23C" w14:textId="77777777" w:rsidTr="00552DE4">
        <w:trPr>
          <w:trHeight w:val="115"/>
        </w:trPr>
        <w:tc>
          <w:tcPr>
            <w:tcW w:w="27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5F0E8C8D" w14:textId="77777777" w:rsidR="003125E0" w:rsidRPr="00C55D7F" w:rsidRDefault="003125E0" w:rsidP="00552DE4">
            <w:r w:rsidRPr="00C55D7F">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4C32F3FC" w14:textId="77777777" w:rsidR="003125E0" w:rsidRPr="00C55D7F" w:rsidRDefault="003125E0" w:rsidP="00552DE4">
            <w:pPr>
              <w:jc w:val="center"/>
            </w:pPr>
            <w:r w:rsidRPr="00C55D7F">
              <w:t>903</w:t>
            </w:r>
          </w:p>
        </w:tc>
        <w:tc>
          <w:tcPr>
            <w:tcW w:w="1478" w:type="dxa"/>
            <w:tcBorders>
              <w:top w:val="nil"/>
              <w:left w:val="nil"/>
              <w:bottom w:val="single" w:sz="8" w:space="0" w:color="auto"/>
              <w:right w:val="single" w:sz="8" w:space="0" w:color="auto"/>
            </w:tcBorders>
            <w:shd w:val="clear" w:color="auto" w:fill="FFFFFF" w:themeFill="background1"/>
            <w:hideMark/>
          </w:tcPr>
          <w:p w14:paraId="59C6E090" w14:textId="77777777" w:rsidR="003125E0" w:rsidRPr="00C55D7F" w:rsidRDefault="003125E0" w:rsidP="00552DE4">
            <w:pPr>
              <w:jc w:val="center"/>
            </w:pPr>
            <w:r w:rsidRPr="00C55D7F">
              <w:t>820</w:t>
            </w:r>
          </w:p>
        </w:tc>
      </w:tr>
      <w:tr w:rsidR="003125E0" w:rsidRPr="00C55D7F" w14:paraId="7C20C46D" w14:textId="77777777" w:rsidTr="00552DE4">
        <w:trPr>
          <w:trHeight w:val="133"/>
        </w:trPr>
        <w:tc>
          <w:tcPr>
            <w:tcW w:w="2700" w:type="dxa"/>
            <w:tcBorders>
              <w:top w:val="nil"/>
              <w:left w:val="single" w:sz="8" w:space="0" w:color="auto"/>
              <w:bottom w:val="single" w:sz="8" w:space="0" w:color="auto"/>
              <w:right w:val="single" w:sz="8" w:space="0" w:color="auto"/>
            </w:tcBorders>
            <w:noWrap/>
            <w:vAlign w:val="center"/>
            <w:hideMark/>
          </w:tcPr>
          <w:p w14:paraId="0670DD2F" w14:textId="77777777" w:rsidR="003125E0" w:rsidRPr="00C55D7F" w:rsidRDefault="003125E0" w:rsidP="00552DE4">
            <w:r w:rsidRPr="00C55D7F">
              <w:t>Weighted Average</w:t>
            </w:r>
            <w:r w:rsidRPr="009C362B">
              <w:rPr>
                <w:vertAlign w:val="superscript"/>
              </w:rPr>
              <w:footnoteReference w:id="889"/>
            </w:r>
          </w:p>
        </w:tc>
        <w:tc>
          <w:tcPr>
            <w:tcW w:w="1478" w:type="dxa"/>
            <w:tcBorders>
              <w:top w:val="nil"/>
              <w:left w:val="nil"/>
              <w:bottom w:val="single" w:sz="8" w:space="0" w:color="auto"/>
              <w:right w:val="single" w:sz="8" w:space="0" w:color="auto"/>
            </w:tcBorders>
            <w:vAlign w:val="center"/>
            <w:hideMark/>
          </w:tcPr>
          <w:p w14:paraId="32E20F32" w14:textId="77777777" w:rsidR="003125E0" w:rsidRPr="00C55D7F" w:rsidRDefault="003125E0" w:rsidP="00552DE4">
            <w:pPr>
              <w:jc w:val="center"/>
            </w:pPr>
            <w:r w:rsidRPr="00C55D7F">
              <w:t>629</w:t>
            </w:r>
          </w:p>
        </w:tc>
        <w:tc>
          <w:tcPr>
            <w:tcW w:w="1478" w:type="dxa"/>
            <w:tcBorders>
              <w:top w:val="nil"/>
              <w:left w:val="nil"/>
              <w:bottom w:val="single" w:sz="8" w:space="0" w:color="auto"/>
              <w:right w:val="single" w:sz="8" w:space="0" w:color="auto"/>
            </w:tcBorders>
            <w:hideMark/>
          </w:tcPr>
          <w:p w14:paraId="256DB0B5" w14:textId="77777777" w:rsidR="003125E0" w:rsidRPr="00C55D7F" w:rsidRDefault="003125E0" w:rsidP="00552DE4">
            <w:pPr>
              <w:jc w:val="center"/>
            </w:pPr>
            <w:r w:rsidRPr="00C55D7F">
              <w:t>564</w:t>
            </w:r>
          </w:p>
        </w:tc>
      </w:tr>
    </w:tbl>
    <w:p w14:paraId="101C7E0A" w14:textId="77777777" w:rsidR="003125E0" w:rsidRPr="00C55D7F" w:rsidRDefault="003125E0" w:rsidP="003125E0">
      <w:pPr>
        <w:spacing w:after="240"/>
      </w:pPr>
    </w:p>
    <w:p w14:paraId="301C0373" w14:textId="77777777" w:rsidR="003125E0" w:rsidRPr="00BE6B57" w:rsidRDefault="003125E0" w:rsidP="003125E0">
      <w:pPr>
        <w:ind w:left="2160" w:hanging="1440"/>
        <w:rPr>
          <w:rFonts w:cstheme="minorHAnsi"/>
        </w:rPr>
      </w:pPr>
      <w:r w:rsidRPr="00C55D7F">
        <w:rPr>
          <w:rFonts w:cstheme="minorHAnsi"/>
        </w:rPr>
        <w:t>CF</w:t>
      </w:r>
      <w:r w:rsidRPr="00C55D7F">
        <w:rPr>
          <w:rFonts w:cstheme="minorHAnsi"/>
          <w:vertAlign w:val="subscript"/>
        </w:rPr>
        <w:t>S</w:t>
      </w:r>
      <w:r w:rsidRPr="00BE6B57">
        <w:rPr>
          <w:rFonts w:cstheme="minorHAnsi"/>
          <w:vertAlign w:val="subscript"/>
        </w:rPr>
        <w:t>SP</w:t>
      </w:r>
      <w:r w:rsidRPr="00BE6B57">
        <w:rPr>
          <w:rFonts w:cstheme="minorHAnsi"/>
        </w:rPr>
        <w:t xml:space="preserve">  </w:t>
      </w:r>
      <w:r w:rsidRPr="00BE6B57">
        <w:rPr>
          <w:rFonts w:cstheme="minorHAnsi"/>
        </w:rPr>
        <w:tab/>
        <w:t>= Summer System Peak Coincidence Factor for Central A/C (during system peak hour)</w:t>
      </w:r>
    </w:p>
    <w:p w14:paraId="3DBD26FF" w14:textId="77777777" w:rsidR="003125E0" w:rsidRPr="00BE6B57" w:rsidRDefault="003125E0" w:rsidP="003125E0">
      <w:pPr>
        <w:ind w:left="720" w:firstLine="720"/>
        <w:rPr>
          <w:rFonts w:cstheme="minorHAnsi"/>
        </w:rPr>
      </w:pPr>
      <w:r w:rsidRPr="00BE6B57">
        <w:rPr>
          <w:rFonts w:cstheme="minorHAnsi"/>
        </w:rPr>
        <w:tab/>
        <w:t>= 68%</w:t>
      </w:r>
      <w:r w:rsidRPr="00BE6B57">
        <w:rPr>
          <w:rFonts w:ascii="Arial" w:hAnsi="Arial" w:cstheme="minorHAnsi"/>
          <w:vertAlign w:val="superscript"/>
        </w:rPr>
        <w:footnoteReference w:id="890"/>
      </w:r>
    </w:p>
    <w:p w14:paraId="1C8DE4C6" w14:textId="77777777" w:rsidR="003125E0" w:rsidRPr="00BE6B57" w:rsidRDefault="003125E0" w:rsidP="003125E0">
      <w:pPr>
        <w:ind w:left="2160" w:hanging="1440"/>
        <w:rPr>
          <w:rFonts w:cstheme="minorHAnsi"/>
        </w:rPr>
      </w:pPr>
      <w:r w:rsidRPr="00BE6B57">
        <w:rPr>
          <w:rFonts w:cstheme="minorHAnsi"/>
        </w:rPr>
        <w:t>CF</w:t>
      </w:r>
      <w:r w:rsidRPr="00BE6B57">
        <w:rPr>
          <w:rFonts w:cstheme="minorHAnsi"/>
          <w:vertAlign w:val="subscript"/>
        </w:rPr>
        <w:t>SSP</w:t>
      </w:r>
      <w:r w:rsidRPr="00BE6B57">
        <w:rPr>
          <w:rFonts w:cstheme="minorHAnsi"/>
        </w:rPr>
        <w:t xml:space="preserve">  </w:t>
      </w:r>
      <w:r w:rsidRPr="00BE6B57">
        <w:rPr>
          <w:rFonts w:cstheme="minorHAnsi"/>
        </w:rPr>
        <w:tab/>
        <w:t>= Summer System Peak Coincidence Factor for Heat Pumps (during system peak hour)</w:t>
      </w:r>
    </w:p>
    <w:p w14:paraId="0A8E3522" w14:textId="77777777" w:rsidR="003125E0" w:rsidRPr="00BE6B57" w:rsidRDefault="003125E0" w:rsidP="003125E0">
      <w:pPr>
        <w:jc w:val="left"/>
        <w:rPr>
          <w:rFonts w:cstheme="minorHAnsi"/>
        </w:rPr>
      </w:pPr>
      <w:r w:rsidRPr="00BE6B57">
        <w:rPr>
          <w:rFonts w:cstheme="minorHAnsi"/>
        </w:rPr>
        <w:tab/>
      </w:r>
      <w:r w:rsidRPr="00BE6B57">
        <w:rPr>
          <w:rFonts w:cstheme="minorHAnsi"/>
        </w:rPr>
        <w:tab/>
      </w:r>
      <w:r w:rsidRPr="00BE6B57">
        <w:rPr>
          <w:rFonts w:cstheme="minorHAnsi"/>
        </w:rPr>
        <w:tab/>
        <w:t>= 72%%</w:t>
      </w:r>
      <w:r w:rsidRPr="00BE6B57">
        <w:rPr>
          <w:rFonts w:ascii="Arial" w:eastAsiaTheme="minorEastAsia" w:hAnsi="Arial"/>
          <w:vertAlign w:val="superscript"/>
        </w:rPr>
        <w:footnoteReference w:id="891"/>
      </w:r>
    </w:p>
    <w:p w14:paraId="0C990B7B" w14:textId="77777777" w:rsidR="003125E0" w:rsidRPr="00BE6B57" w:rsidRDefault="003125E0" w:rsidP="003125E0">
      <w:pPr>
        <w:ind w:left="2160" w:hanging="1440"/>
        <w:rPr>
          <w:rFonts w:cstheme="minorHAnsi"/>
        </w:rPr>
      </w:pPr>
      <w:r w:rsidRPr="00BE6B57">
        <w:rPr>
          <w:rFonts w:cstheme="minorHAnsi"/>
        </w:rPr>
        <w:t>CF</w:t>
      </w:r>
      <w:r w:rsidRPr="00BE6B57">
        <w:rPr>
          <w:rFonts w:cstheme="minorHAnsi"/>
          <w:vertAlign w:val="subscript"/>
        </w:rPr>
        <w:t>PJM</w:t>
      </w:r>
      <w:r w:rsidRPr="00BE6B57">
        <w:rPr>
          <w:rFonts w:cstheme="minorHAnsi"/>
        </w:rPr>
        <w:tab/>
        <w:t>= PJM Summer Peak Coincidence Factor for Central A/C (average during peak period)</w:t>
      </w:r>
    </w:p>
    <w:p w14:paraId="665A3503" w14:textId="77777777" w:rsidR="003125E0" w:rsidRPr="00BE6B57" w:rsidRDefault="003125E0" w:rsidP="003125E0">
      <w:pPr>
        <w:spacing w:after="240"/>
        <w:ind w:left="1440" w:firstLine="720"/>
        <w:rPr>
          <w:rFonts w:cstheme="minorHAnsi"/>
        </w:rPr>
      </w:pPr>
      <w:r w:rsidRPr="00BE6B57">
        <w:rPr>
          <w:rFonts w:cstheme="minorHAnsi"/>
        </w:rPr>
        <w:t>= 46.6%</w:t>
      </w:r>
      <w:r w:rsidRPr="00BE6B57">
        <w:rPr>
          <w:rFonts w:ascii="Arial" w:hAnsi="Arial" w:cstheme="minorHAnsi"/>
          <w:vertAlign w:val="superscript"/>
        </w:rPr>
        <w:footnoteReference w:id="892"/>
      </w:r>
    </w:p>
    <w:p w14:paraId="2DB0B14C" w14:textId="77777777" w:rsidR="003125E0" w:rsidRPr="00C55D7F" w:rsidRDefault="003125E0" w:rsidP="003125E0">
      <w:pPr>
        <w:spacing w:after="240"/>
        <w:rPr>
          <w:rFonts w:cstheme="minorHAnsi"/>
        </w:rPr>
      </w:pPr>
      <w:r w:rsidRPr="00C55D7F">
        <w:rPr>
          <w:noProof/>
        </w:rPr>
        <mc:AlternateContent>
          <mc:Choice Requires="wps">
            <w:drawing>
              <wp:inline distT="0" distB="0" distL="0" distR="0" wp14:anchorId="77BCE84A" wp14:editId="252859C4">
                <wp:extent cx="5981065" cy="1382233"/>
                <wp:effectExtent l="0" t="0" r="19685" b="27940"/>
                <wp:docPr id="326" name="Text Box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065" cy="1382233"/>
                        </a:xfrm>
                        <a:prstGeom prst="rect">
                          <a:avLst/>
                        </a:prstGeom>
                        <a:solidFill>
                          <a:srgbClr val="FFFFFF"/>
                        </a:solidFill>
                        <a:ln w="9525">
                          <a:solidFill>
                            <a:srgbClr val="000000"/>
                          </a:solidFill>
                          <a:miter lim="800000"/>
                          <a:headEnd/>
                          <a:tailEnd/>
                        </a:ln>
                      </wps:spPr>
                      <wps:txbx>
                        <w:txbxContent>
                          <w:p w14:paraId="606E66B5" w14:textId="77777777" w:rsidR="00F60751" w:rsidRDefault="00F60751" w:rsidP="003125E0">
                            <w:pPr>
                              <w:rPr>
                                <w:rFonts w:cstheme="minorHAnsi"/>
                              </w:rPr>
                            </w:pPr>
                            <w:r>
                              <w:rPr>
                                <w:rFonts w:cstheme="minorHAnsi"/>
                              </w:rPr>
                              <w:t>For example, a single family home in Chicago with a 20 by 25 by 7 foot unconditioned basement, with 3 feet above grade, insulated with R-13 of interior spray foam, 10.5 SEER Central AC and 2.26 COP Heat Pump:</w:t>
                            </w:r>
                          </w:p>
                          <w:p w14:paraId="0667286A" w14:textId="77777777" w:rsidR="00F60751" w:rsidRDefault="00F60751" w:rsidP="003125E0">
                            <w:pPr>
                              <w:ind w:left="1440" w:hanging="720"/>
                              <w:rPr>
                                <w:rFonts w:cstheme="minorHAnsi"/>
                              </w:rPr>
                            </w:pPr>
                            <w:r>
                              <w:rPr>
                                <w:rFonts w:cstheme="minorHAnsi"/>
                                <w:noProof/>
                              </w:rPr>
                              <w:t>ΔkW</w:t>
                            </w:r>
                            <w:r>
                              <w:rPr>
                                <w:rFonts w:cstheme="minorHAnsi"/>
                                <w:vertAlign w:val="subscript"/>
                              </w:rPr>
                              <w:t>SSP</w:t>
                            </w:r>
                            <w:r>
                              <w:rPr>
                                <w:rFonts w:cstheme="minorHAnsi"/>
                              </w:rPr>
                              <w:t xml:space="preserve"> </w:t>
                            </w:r>
                            <w:r>
                              <w:rPr>
                                <w:rFonts w:cstheme="minorHAnsi"/>
                              </w:rPr>
                              <w:tab/>
                              <w:t xml:space="preserve">= </w:t>
                            </w:r>
                            <w:del w:id="11580" w:author="Samuel Dent" w:date="2015-11-20T09:06:00Z">
                              <w:r w:rsidDel="00C87704">
                                <w:rPr>
                                  <w:rFonts w:cstheme="minorHAnsi"/>
                                </w:rPr>
                                <w:delText>49.3</w:delText>
                              </w:r>
                            </w:del>
                            <w:ins w:id="11581" w:author="Samuel Dent" w:date="2015-11-20T09:06:00Z">
                              <w:r>
                                <w:rPr>
                                  <w:rFonts w:cstheme="minorHAnsi"/>
                                </w:rPr>
                                <w:t>39.4</w:t>
                              </w:r>
                            </w:ins>
                            <w:r>
                              <w:rPr>
                                <w:rFonts w:cstheme="minorHAnsi"/>
                              </w:rPr>
                              <w:t xml:space="preserve"> / 570 * 0.68 </w:t>
                            </w:r>
                            <w:r>
                              <w:rPr>
                                <w:rFonts w:cstheme="minorHAnsi"/>
                                <w:noProof/>
                              </w:rPr>
                              <w:t xml:space="preserve"> </w:t>
                            </w:r>
                          </w:p>
                          <w:p w14:paraId="3E862B3F" w14:textId="77777777" w:rsidR="00F60751" w:rsidRDefault="00F60751" w:rsidP="003125E0">
                            <w:pPr>
                              <w:ind w:left="1440"/>
                              <w:rPr>
                                <w:rFonts w:cstheme="minorHAnsi"/>
                              </w:rPr>
                            </w:pPr>
                            <w:r>
                              <w:rPr>
                                <w:rFonts w:cstheme="minorHAnsi"/>
                              </w:rPr>
                              <w:t>= 0.0</w:t>
                            </w:r>
                            <w:del w:id="11582" w:author="Samuel Dent" w:date="2015-11-20T09:06:00Z">
                              <w:r w:rsidDel="00C87704">
                                <w:rPr>
                                  <w:rFonts w:cstheme="minorHAnsi"/>
                                </w:rPr>
                                <w:delText>59</w:delText>
                              </w:r>
                            </w:del>
                            <w:ins w:id="11583" w:author="Samuel Dent" w:date="2015-11-20T09:06:00Z">
                              <w:r>
                                <w:rPr>
                                  <w:rFonts w:cstheme="minorHAnsi"/>
                                </w:rPr>
                                <w:t>47</w:t>
                              </w:r>
                            </w:ins>
                            <w:r>
                              <w:rPr>
                                <w:rFonts w:cstheme="minorHAnsi"/>
                              </w:rPr>
                              <w:t xml:space="preserve"> kW</w:t>
                            </w:r>
                          </w:p>
                          <w:p w14:paraId="3C35E754" w14:textId="77777777" w:rsidR="00F60751" w:rsidRDefault="00F60751" w:rsidP="003125E0">
                            <w:pPr>
                              <w:ind w:left="1440" w:hanging="720"/>
                              <w:rPr>
                                <w:rFonts w:cstheme="minorHAnsi"/>
                              </w:rPr>
                            </w:pPr>
                            <w:r>
                              <w:rPr>
                                <w:rFonts w:cstheme="minorHAnsi"/>
                                <w:noProof/>
                              </w:rPr>
                              <w:t>ΔkW</w:t>
                            </w:r>
                            <w:r>
                              <w:rPr>
                                <w:rFonts w:cstheme="minorHAnsi"/>
                                <w:vertAlign w:val="subscript"/>
                              </w:rPr>
                              <w:t>PJM</w:t>
                            </w:r>
                            <w:r>
                              <w:rPr>
                                <w:rFonts w:cstheme="minorHAnsi"/>
                              </w:rPr>
                              <w:t xml:space="preserve"> </w:t>
                            </w:r>
                            <w:r>
                              <w:rPr>
                                <w:rFonts w:cstheme="minorHAnsi"/>
                              </w:rPr>
                              <w:tab/>
                              <w:t xml:space="preserve">= </w:t>
                            </w:r>
                            <w:del w:id="11584" w:author="Samuel Dent" w:date="2015-11-20T09:06:00Z">
                              <w:r w:rsidDel="00C87704">
                                <w:rPr>
                                  <w:rFonts w:cstheme="minorHAnsi"/>
                                </w:rPr>
                                <w:delText>49.3</w:delText>
                              </w:r>
                            </w:del>
                            <w:ins w:id="11585" w:author="Samuel Dent" w:date="2015-11-20T09:06:00Z">
                              <w:r>
                                <w:rPr>
                                  <w:rFonts w:cstheme="minorHAnsi"/>
                                </w:rPr>
                                <w:t>39.4</w:t>
                              </w:r>
                            </w:ins>
                            <w:r>
                              <w:rPr>
                                <w:rFonts w:cstheme="minorHAnsi"/>
                              </w:rPr>
                              <w:t xml:space="preserve"> / 570 * 0.466</w:t>
                            </w:r>
                            <w:r>
                              <w:rPr>
                                <w:rFonts w:cstheme="minorHAnsi"/>
                                <w:noProof/>
                              </w:rPr>
                              <w:t xml:space="preserve"> </w:t>
                            </w:r>
                          </w:p>
                          <w:p w14:paraId="7AF85A61" w14:textId="77777777" w:rsidR="00F60751" w:rsidRDefault="00F60751" w:rsidP="003125E0">
                            <w:pPr>
                              <w:ind w:left="1440"/>
                              <w:rPr>
                                <w:rFonts w:cstheme="minorHAnsi"/>
                              </w:rPr>
                            </w:pPr>
                            <w:r>
                              <w:rPr>
                                <w:rFonts w:cstheme="minorHAnsi"/>
                              </w:rPr>
                              <w:t>= 0.0</w:t>
                            </w:r>
                            <w:del w:id="11586" w:author="Samuel Dent" w:date="2015-11-20T09:06:00Z">
                              <w:r w:rsidDel="00C87704">
                                <w:rPr>
                                  <w:rFonts w:cstheme="minorHAnsi"/>
                                </w:rPr>
                                <w:delText>40</w:delText>
                              </w:r>
                            </w:del>
                            <w:ins w:id="11587" w:author="Samuel Dent" w:date="2015-11-20T09:06:00Z">
                              <w:r>
                                <w:rPr>
                                  <w:rFonts w:cstheme="minorHAnsi"/>
                                </w:rPr>
                                <w:t>32</w:t>
                              </w:r>
                            </w:ins>
                            <w:r>
                              <w:rPr>
                                <w:rFonts w:cstheme="minorHAnsi"/>
                              </w:rPr>
                              <w:t xml:space="preserve"> kW</w:t>
                            </w:r>
                          </w:p>
                          <w:p w14:paraId="24B0256A" w14:textId="77777777" w:rsidR="00F60751" w:rsidRDefault="00F60751" w:rsidP="003125E0"/>
                        </w:txbxContent>
                      </wps:txbx>
                      <wps:bodyPr rot="0" vert="horz" wrap="square" lIns="91440" tIns="45720" rIns="91440" bIns="45720" anchor="t" anchorCtr="0">
                        <a:noAutofit/>
                      </wps:bodyPr>
                    </wps:wsp>
                  </a:graphicData>
                </a:graphic>
              </wp:inline>
            </w:drawing>
          </mc:Choice>
          <mc:Fallback>
            <w:pict>
              <v:shape w14:anchorId="77BCE84A" id="Text Box 326" o:spid="_x0000_s1117" type="#_x0000_t202" style="width:470.95pt;height:10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">
                <v:textbox>
                  <w:txbxContent>
                    <w:p w14:paraId="606E66B5" w14:textId="77777777" w:rsidR="00F60751" w:rsidRDefault="00F60751" w:rsidP="003125E0">
                      <w:pPr>
                        <w:rPr>
                          <w:rFonts w:cstheme="minorHAnsi"/>
                        </w:rPr>
                      </w:pPr>
                      <w:r>
                        <w:rPr>
                          <w:rFonts w:cstheme="minorHAnsi"/>
                        </w:rPr>
                        <w:t>For example, a single family home in Chicago with a 20 by 25 by 7 foot unconditioned basement, with 3 feet above grade, insulated with R-13 of interior spray foam, 10.5 SEER Central AC and 2.26 COP Heat Pump:</w:t>
                      </w:r>
                    </w:p>
                    <w:p w14:paraId="0667286A" w14:textId="77777777" w:rsidR="00F60751" w:rsidRDefault="00F60751" w:rsidP="003125E0">
                      <w:pPr>
                        <w:ind w:left="1440" w:hanging="720"/>
                        <w:rPr>
                          <w:rFonts w:cstheme="minorHAnsi"/>
                        </w:rPr>
                      </w:pPr>
                      <w:r>
                        <w:rPr>
                          <w:rFonts w:cstheme="minorHAnsi"/>
                          <w:noProof/>
                        </w:rPr>
                        <w:t>ΔkW</w:t>
                      </w:r>
                      <w:r>
                        <w:rPr>
                          <w:rFonts w:cstheme="minorHAnsi"/>
                          <w:vertAlign w:val="subscript"/>
                        </w:rPr>
                        <w:t>SSP</w:t>
                      </w:r>
                      <w:r>
                        <w:rPr>
                          <w:rFonts w:cstheme="minorHAnsi"/>
                        </w:rPr>
                        <w:t xml:space="preserve"> </w:t>
                      </w:r>
                      <w:r>
                        <w:rPr>
                          <w:rFonts w:cstheme="minorHAnsi"/>
                        </w:rPr>
                        <w:tab/>
                        <w:t xml:space="preserve">= </w:t>
                      </w:r>
                      <w:del w:id="11588" w:author="Samuel Dent" w:date="2015-11-20T09:06:00Z">
                        <w:r w:rsidDel="00C87704">
                          <w:rPr>
                            <w:rFonts w:cstheme="minorHAnsi"/>
                          </w:rPr>
                          <w:delText>49.3</w:delText>
                        </w:r>
                      </w:del>
                      <w:ins w:id="11589" w:author="Samuel Dent" w:date="2015-11-20T09:06:00Z">
                        <w:r>
                          <w:rPr>
                            <w:rFonts w:cstheme="minorHAnsi"/>
                          </w:rPr>
                          <w:t>39.4</w:t>
                        </w:r>
                      </w:ins>
                      <w:r>
                        <w:rPr>
                          <w:rFonts w:cstheme="minorHAnsi"/>
                        </w:rPr>
                        <w:t xml:space="preserve"> / 570 * 0.68 </w:t>
                      </w:r>
                      <w:r>
                        <w:rPr>
                          <w:rFonts w:cstheme="minorHAnsi"/>
                          <w:noProof/>
                        </w:rPr>
                        <w:t xml:space="preserve"> </w:t>
                      </w:r>
                    </w:p>
                    <w:p w14:paraId="3E862B3F" w14:textId="77777777" w:rsidR="00F60751" w:rsidRDefault="00F60751" w:rsidP="003125E0">
                      <w:pPr>
                        <w:ind w:left="1440"/>
                        <w:rPr>
                          <w:rFonts w:cstheme="minorHAnsi"/>
                        </w:rPr>
                      </w:pPr>
                      <w:r>
                        <w:rPr>
                          <w:rFonts w:cstheme="minorHAnsi"/>
                        </w:rPr>
                        <w:t>= 0.0</w:t>
                      </w:r>
                      <w:del w:id="11590" w:author="Samuel Dent" w:date="2015-11-20T09:06:00Z">
                        <w:r w:rsidDel="00C87704">
                          <w:rPr>
                            <w:rFonts w:cstheme="minorHAnsi"/>
                          </w:rPr>
                          <w:delText>59</w:delText>
                        </w:r>
                      </w:del>
                      <w:ins w:id="11591" w:author="Samuel Dent" w:date="2015-11-20T09:06:00Z">
                        <w:r>
                          <w:rPr>
                            <w:rFonts w:cstheme="minorHAnsi"/>
                          </w:rPr>
                          <w:t>47</w:t>
                        </w:r>
                      </w:ins>
                      <w:r>
                        <w:rPr>
                          <w:rFonts w:cstheme="minorHAnsi"/>
                        </w:rPr>
                        <w:t xml:space="preserve"> kW</w:t>
                      </w:r>
                    </w:p>
                    <w:p w14:paraId="3C35E754" w14:textId="77777777" w:rsidR="00F60751" w:rsidRDefault="00F60751" w:rsidP="003125E0">
                      <w:pPr>
                        <w:ind w:left="1440" w:hanging="720"/>
                        <w:rPr>
                          <w:rFonts w:cstheme="minorHAnsi"/>
                        </w:rPr>
                      </w:pPr>
                      <w:r>
                        <w:rPr>
                          <w:rFonts w:cstheme="minorHAnsi"/>
                          <w:noProof/>
                        </w:rPr>
                        <w:t>ΔkW</w:t>
                      </w:r>
                      <w:r>
                        <w:rPr>
                          <w:rFonts w:cstheme="minorHAnsi"/>
                          <w:vertAlign w:val="subscript"/>
                        </w:rPr>
                        <w:t>PJM</w:t>
                      </w:r>
                      <w:r>
                        <w:rPr>
                          <w:rFonts w:cstheme="minorHAnsi"/>
                        </w:rPr>
                        <w:t xml:space="preserve"> </w:t>
                      </w:r>
                      <w:r>
                        <w:rPr>
                          <w:rFonts w:cstheme="minorHAnsi"/>
                        </w:rPr>
                        <w:tab/>
                        <w:t xml:space="preserve">= </w:t>
                      </w:r>
                      <w:del w:id="11592" w:author="Samuel Dent" w:date="2015-11-20T09:06:00Z">
                        <w:r w:rsidDel="00C87704">
                          <w:rPr>
                            <w:rFonts w:cstheme="minorHAnsi"/>
                          </w:rPr>
                          <w:delText>49.3</w:delText>
                        </w:r>
                      </w:del>
                      <w:ins w:id="11593" w:author="Samuel Dent" w:date="2015-11-20T09:06:00Z">
                        <w:r>
                          <w:rPr>
                            <w:rFonts w:cstheme="minorHAnsi"/>
                          </w:rPr>
                          <w:t>39.4</w:t>
                        </w:r>
                      </w:ins>
                      <w:r>
                        <w:rPr>
                          <w:rFonts w:cstheme="minorHAnsi"/>
                        </w:rPr>
                        <w:t xml:space="preserve"> / 570 * 0.466</w:t>
                      </w:r>
                      <w:r>
                        <w:rPr>
                          <w:rFonts w:cstheme="minorHAnsi"/>
                          <w:noProof/>
                        </w:rPr>
                        <w:t xml:space="preserve"> </w:t>
                      </w:r>
                    </w:p>
                    <w:p w14:paraId="7AF85A61" w14:textId="77777777" w:rsidR="00F60751" w:rsidRDefault="00F60751" w:rsidP="003125E0">
                      <w:pPr>
                        <w:ind w:left="1440"/>
                        <w:rPr>
                          <w:rFonts w:cstheme="minorHAnsi"/>
                        </w:rPr>
                      </w:pPr>
                      <w:r>
                        <w:rPr>
                          <w:rFonts w:cstheme="minorHAnsi"/>
                        </w:rPr>
                        <w:t>= 0.0</w:t>
                      </w:r>
                      <w:del w:id="11594" w:author="Samuel Dent" w:date="2015-11-20T09:06:00Z">
                        <w:r w:rsidDel="00C87704">
                          <w:rPr>
                            <w:rFonts w:cstheme="minorHAnsi"/>
                          </w:rPr>
                          <w:delText>40</w:delText>
                        </w:r>
                      </w:del>
                      <w:ins w:id="11595" w:author="Samuel Dent" w:date="2015-11-20T09:06:00Z">
                        <w:r>
                          <w:rPr>
                            <w:rFonts w:cstheme="minorHAnsi"/>
                          </w:rPr>
                          <w:t>32</w:t>
                        </w:r>
                      </w:ins>
                      <w:r>
                        <w:rPr>
                          <w:rFonts w:cstheme="minorHAnsi"/>
                        </w:rPr>
                        <w:t xml:space="preserve"> kW</w:t>
                      </w:r>
                    </w:p>
                    <w:p w14:paraId="24B0256A" w14:textId="77777777" w:rsidR="00F60751" w:rsidRDefault="00F60751" w:rsidP="003125E0"/>
                  </w:txbxContent>
                </v:textbox>
                <w10:anchorlock/>
              </v:shape>
            </w:pict>
          </mc:Fallback>
        </mc:AlternateContent>
      </w:r>
    </w:p>
    <w:p w14:paraId="6E8E7817" w14:textId="77777777" w:rsidR="003125E0" w:rsidRPr="00C55D7F" w:rsidRDefault="003125E0" w:rsidP="003125E0">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Natural Gas Savings </w:t>
      </w:r>
    </w:p>
    <w:p w14:paraId="6AA1EF22" w14:textId="77777777" w:rsidR="003125E0" w:rsidRPr="00C55D7F" w:rsidRDefault="003125E0" w:rsidP="003125E0">
      <w:pPr>
        <w:spacing w:after="240"/>
        <w:rPr>
          <w:rFonts w:cstheme="minorHAnsi"/>
        </w:rPr>
      </w:pPr>
      <w:r w:rsidRPr="00C55D7F">
        <w:rPr>
          <w:rFonts w:cstheme="minorHAnsi"/>
        </w:rPr>
        <w:t>If Natural Gas heating:</w:t>
      </w:r>
    </w:p>
    <w:p w14:paraId="615FD107" w14:textId="77777777" w:rsidR="003125E0" w:rsidRPr="00C55D7F" w:rsidRDefault="003125E0" w:rsidP="003125E0">
      <w:pPr>
        <w:spacing w:after="240"/>
        <w:ind w:left="2160" w:hanging="720"/>
        <w:jc w:val="left"/>
        <w:rPr>
          <w:rFonts w:cstheme="minorHAnsi"/>
          <w:vertAlign w:val="subscript"/>
        </w:rPr>
      </w:pPr>
      <w:r w:rsidRPr="00C55D7F">
        <w:rPr>
          <w:rFonts w:cstheme="minorHAnsi"/>
        </w:rPr>
        <w:t xml:space="preserve">ΔTherms </w:t>
      </w:r>
      <w:r>
        <w:rPr>
          <w:rFonts w:cstheme="minorHAnsi"/>
        </w:rPr>
        <w:tab/>
      </w:r>
      <w:r w:rsidRPr="00C55D7F">
        <w:rPr>
          <w:rFonts w:cstheme="minorHAnsi"/>
        </w:rPr>
        <w:t>= [(([((1/R_old_AG - 1</w:t>
      </w:r>
      <w:proofErr w:type="gramStart"/>
      <w:r w:rsidRPr="00C55D7F">
        <w:rPr>
          <w:rFonts w:cstheme="minorHAnsi"/>
        </w:rPr>
        <w:t>/(</w:t>
      </w:r>
      <w:proofErr w:type="gramEnd"/>
      <w:r w:rsidRPr="00C55D7F">
        <w:rPr>
          <w:rFonts w:cstheme="minorHAnsi"/>
        </w:rPr>
        <w:t>R_added+R_old_AG)) * L_basement_wall_total * H_basement_wall_AG * (1-Framing_factor) + (1/(R_old_BG - 1/(R_added+R_old_BG)) * L_basement_wall_total * (H_basement_wall_total - H_basement_wall_AG) * (1-Framing_factor)] * 24 * HDD) / (ηHeat * 100,067)]  * ADJ</w:t>
      </w:r>
      <w:r w:rsidRPr="00C55D7F">
        <w:rPr>
          <w:rFonts w:cstheme="minorHAnsi"/>
          <w:vertAlign w:val="subscript"/>
        </w:rPr>
        <w:t>Basement</w:t>
      </w:r>
      <w:ins w:id="11596" w:author="Samuel Dent" w:date="2015-11-20T09:06:00Z">
        <w:r>
          <w:rPr>
            <w:rFonts w:cstheme="minorHAnsi"/>
            <w:vertAlign w:val="subscript"/>
          </w:rPr>
          <w:t>Heat</w:t>
        </w:r>
      </w:ins>
    </w:p>
    <w:p w14:paraId="33E2E60A" w14:textId="77777777" w:rsidR="003125E0" w:rsidRPr="00C55D7F" w:rsidRDefault="003125E0" w:rsidP="003125E0">
      <w:pPr>
        <w:spacing w:after="240"/>
        <w:ind w:left="720"/>
        <w:rPr>
          <w:rFonts w:cstheme="minorHAnsi"/>
          <w:noProof/>
        </w:rPr>
      </w:pPr>
      <w:r w:rsidRPr="00C55D7F">
        <w:rPr>
          <w:rFonts w:cstheme="minorHAnsi"/>
          <w:noProof/>
        </w:rPr>
        <w:t>ηHeat</w:t>
      </w:r>
      <w:r w:rsidRPr="00C55D7F">
        <w:rPr>
          <w:rFonts w:cstheme="minorHAnsi"/>
          <w:noProof/>
        </w:rPr>
        <w:tab/>
      </w:r>
      <w:r w:rsidRPr="00C55D7F">
        <w:rPr>
          <w:rFonts w:cstheme="minorHAnsi"/>
          <w:noProof/>
        </w:rPr>
        <w:tab/>
        <w:t>= Efficiency of heating system</w:t>
      </w:r>
    </w:p>
    <w:p w14:paraId="229FE813" w14:textId="77777777" w:rsidR="003125E0" w:rsidRPr="00C55D7F" w:rsidRDefault="003125E0" w:rsidP="003125E0">
      <w:pPr>
        <w:spacing w:after="240"/>
        <w:ind w:left="1440" w:firstLine="720"/>
        <w:rPr>
          <w:rFonts w:cstheme="minorHAnsi"/>
        </w:rPr>
      </w:pPr>
      <w:r w:rsidRPr="00C55D7F">
        <w:rPr>
          <w:rFonts w:cstheme="minorHAnsi"/>
        </w:rPr>
        <w:t>= Equipment efficiency * distribution efficiency</w:t>
      </w:r>
    </w:p>
    <w:p w14:paraId="6B96DD98" w14:textId="77777777" w:rsidR="003125E0" w:rsidRPr="00C55D7F" w:rsidRDefault="003125E0" w:rsidP="003125E0">
      <w:pPr>
        <w:spacing w:after="240"/>
        <w:ind w:left="1440" w:firstLine="720"/>
        <w:rPr>
          <w:rFonts w:cstheme="minorHAnsi"/>
          <w:b/>
          <w:szCs w:val="20"/>
        </w:rPr>
      </w:pPr>
      <w:r w:rsidRPr="00C55D7F">
        <w:rPr>
          <w:rFonts w:cstheme="minorHAnsi"/>
          <w:noProof/>
        </w:rPr>
        <w:lastRenderedPageBreak/>
        <w:t>= Actual. If unknown assume 7</w:t>
      </w:r>
      <w:del w:id="11597" w:author="Samuel Dent" w:date="2015-11-20T09:29:00Z">
        <w:r w:rsidRPr="00C55D7F" w:rsidDel="00DF3B31">
          <w:rPr>
            <w:rFonts w:cstheme="minorHAnsi"/>
            <w:noProof/>
          </w:rPr>
          <w:delText>0</w:delText>
        </w:r>
      </w:del>
      <w:ins w:id="11598" w:author="Samuel Dent" w:date="2015-11-20T09:29:00Z">
        <w:r>
          <w:rPr>
            <w:rFonts w:cstheme="minorHAnsi"/>
            <w:noProof/>
          </w:rPr>
          <w:t>2</w:t>
        </w:r>
      </w:ins>
      <w:r w:rsidRPr="00C55D7F">
        <w:rPr>
          <w:rFonts w:cstheme="minorHAnsi"/>
          <w:noProof/>
        </w:rPr>
        <w:t>%</w:t>
      </w:r>
      <w:r w:rsidRPr="00C55D7F">
        <w:rPr>
          <w:rFonts w:ascii="Arial" w:hAnsi="Arial" w:cstheme="minorHAnsi"/>
          <w:noProof/>
          <w:vertAlign w:val="superscript"/>
        </w:rPr>
        <w:footnoteReference w:id="893"/>
      </w:r>
      <w:r w:rsidRPr="00C55D7F">
        <w:rPr>
          <w:rFonts w:cstheme="minorHAnsi"/>
          <w:noProof/>
        </w:rPr>
        <w:tab/>
      </w:r>
    </w:p>
    <w:p w14:paraId="15BFEF02" w14:textId="77777777" w:rsidR="003125E0" w:rsidRPr="00C55D7F" w:rsidRDefault="003125E0" w:rsidP="003125E0">
      <w:pPr>
        <w:spacing w:after="240"/>
        <w:ind w:left="1440" w:firstLine="720"/>
        <w:rPr>
          <w:rFonts w:cstheme="minorHAnsi"/>
        </w:rPr>
      </w:pPr>
      <w:r w:rsidRPr="00C55D7F">
        <w:rPr>
          <w:rFonts w:cstheme="minorHAnsi"/>
        </w:rPr>
        <w:t>Other factors as defined above</w:t>
      </w:r>
    </w:p>
    <w:p w14:paraId="7F40CAA8" w14:textId="77777777" w:rsidR="003125E0" w:rsidRPr="00C55D7F" w:rsidRDefault="003125E0" w:rsidP="003125E0">
      <w:pPr>
        <w:spacing w:after="240"/>
        <w:rPr>
          <w:rFonts w:cstheme="minorHAnsi"/>
        </w:rPr>
      </w:pPr>
      <w:r w:rsidRPr="00C55D7F">
        <w:rPr>
          <w:noProof/>
        </w:rPr>
        <mc:AlternateContent>
          <mc:Choice Requires="wps">
            <w:drawing>
              <wp:inline distT="0" distB="0" distL="0" distR="0" wp14:anchorId="180889D9" wp14:editId="1A9D14EA">
                <wp:extent cx="5948680" cy="1105786"/>
                <wp:effectExtent l="0" t="0" r="13970" b="18415"/>
                <wp:docPr id="327" name="Text Box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8680" cy="1105786"/>
                        </a:xfrm>
                        <a:prstGeom prst="rect">
                          <a:avLst/>
                        </a:prstGeom>
                        <a:solidFill>
                          <a:srgbClr val="FFFFFF"/>
                        </a:solidFill>
                        <a:ln w="9525">
                          <a:solidFill>
                            <a:srgbClr val="000000"/>
                          </a:solidFill>
                          <a:miter lim="800000"/>
                          <a:headEnd/>
                          <a:tailEnd/>
                        </a:ln>
                      </wps:spPr>
                      <wps:txbx>
                        <w:txbxContent>
                          <w:p w14:paraId="2989E99D" w14:textId="77777777" w:rsidR="00F60751" w:rsidRDefault="00F60751" w:rsidP="003125E0">
                            <w:pPr>
                              <w:rPr>
                                <w:rFonts w:cstheme="minorHAnsi"/>
                              </w:rPr>
                            </w:pPr>
                            <w:r>
                              <w:rPr>
                                <w:rFonts w:cstheme="minorHAnsi"/>
                              </w:rPr>
                              <w:t xml:space="preserve">For example, a single family home in Chicago with a 20 by 25 by 7 foot R-2.25 basement, with 3 feet above grade, insulated with R-13 of interior spray foam, and a </w:t>
                            </w:r>
                            <w:del w:id="11605" w:author="Samuel Dent" w:date="2015-11-20T09:30:00Z">
                              <w:r w:rsidDel="00DF3B31">
                                <w:rPr>
                                  <w:rFonts w:cstheme="minorHAnsi"/>
                                </w:rPr>
                                <w:delText>70</w:delText>
                              </w:r>
                            </w:del>
                            <w:ins w:id="11606" w:author="Samuel Dent" w:date="2015-11-20T09:30:00Z">
                              <w:r>
                                <w:rPr>
                                  <w:rFonts w:cstheme="minorHAnsi"/>
                                </w:rPr>
                                <w:t>72</w:t>
                              </w:r>
                            </w:ins>
                            <w:r>
                              <w:rPr>
                                <w:rFonts w:cstheme="minorHAnsi"/>
                              </w:rPr>
                              <w:t>% efficient furnace:</w:t>
                            </w:r>
                          </w:p>
                          <w:p w14:paraId="2AD3FB16" w14:textId="77777777" w:rsidR="00F60751" w:rsidRDefault="00F60751" w:rsidP="003125E0">
                            <w:pPr>
                              <w:ind w:left="1440" w:hanging="288"/>
                              <w:jc w:val="left"/>
                              <w:rPr>
                                <w:rFonts w:cstheme="minorHAnsi"/>
                              </w:rPr>
                            </w:pPr>
                            <w:r>
                              <w:rPr>
                                <w:rFonts w:cstheme="minorHAnsi"/>
                              </w:rPr>
                              <w:t>= ((1/2.25 - 1</w:t>
                            </w:r>
                            <w:proofErr w:type="gramStart"/>
                            <w:r>
                              <w:rPr>
                                <w:rFonts w:cstheme="minorHAnsi"/>
                              </w:rPr>
                              <w:t>/(</w:t>
                            </w:r>
                            <w:proofErr w:type="gramEnd"/>
                            <w:r>
                              <w:rPr>
                                <w:rFonts w:cstheme="minorHAnsi"/>
                              </w:rPr>
                              <w:t>13 + 2.25)) * (20+25+20+25) * 3 * (1-0) + (1/8.67 - 1/(13 + 8.67)) * (20+25+20+25) * 4 * (1 - 0)) * 24 * 3079) / (0.7</w:t>
                            </w:r>
                            <w:ins w:id="11607" w:author="Samuel Dent" w:date="2015-11-20T09:30:00Z">
                              <w:r>
                                <w:rPr>
                                  <w:rFonts w:cstheme="minorHAnsi"/>
                                </w:rPr>
                                <w:t>2</w:t>
                              </w:r>
                            </w:ins>
                            <w:r>
                              <w:rPr>
                                <w:rFonts w:cstheme="minorHAnsi"/>
                              </w:rPr>
                              <w:t xml:space="preserve"> * 100,067)</w:t>
                            </w:r>
                            <w:r>
                              <w:rPr>
                                <w:rFonts w:cstheme="minorHAnsi"/>
                                <w:noProof/>
                              </w:rPr>
                              <w:t xml:space="preserve"> * 0.</w:t>
                            </w:r>
                            <w:del w:id="11608" w:author="Samuel Dent" w:date="2015-11-20T09:07:00Z">
                              <w:r w:rsidDel="00C87704">
                                <w:rPr>
                                  <w:rFonts w:cstheme="minorHAnsi"/>
                                  <w:noProof/>
                                </w:rPr>
                                <w:delText>88</w:delText>
                              </w:r>
                            </w:del>
                            <w:ins w:id="11609" w:author="Samuel Dent" w:date="2015-11-20T09:07:00Z">
                              <w:r>
                                <w:rPr>
                                  <w:rFonts w:cstheme="minorHAnsi"/>
                                  <w:noProof/>
                                </w:rPr>
                                <w:t>60</w:t>
                              </w:r>
                            </w:ins>
                          </w:p>
                          <w:p w14:paraId="215446AC" w14:textId="77777777" w:rsidR="00F60751" w:rsidRDefault="00F60751" w:rsidP="003125E0">
                            <w:pPr>
                              <w:ind w:left="1440" w:hanging="288"/>
                              <w:rPr>
                                <w:rFonts w:cstheme="minorHAnsi"/>
                              </w:rPr>
                            </w:pPr>
                            <w:r>
                              <w:rPr>
                                <w:rFonts w:cstheme="minorHAnsi"/>
                              </w:rPr>
                              <w:t xml:space="preserve">= </w:t>
                            </w:r>
                            <w:del w:id="11610" w:author="Samuel Dent" w:date="2015-11-20T09:08:00Z">
                              <w:r w:rsidDel="00C87704">
                                <w:rPr>
                                  <w:rFonts w:cstheme="minorHAnsi"/>
                                </w:rPr>
                                <w:delText>118.1</w:delText>
                              </w:r>
                            </w:del>
                            <w:ins w:id="11611" w:author="Samuel Dent" w:date="2015-11-20T09:30:00Z">
                              <w:r>
                                <w:rPr>
                                  <w:rFonts w:cstheme="minorHAnsi"/>
                                </w:rPr>
                                <w:t>78.3</w:t>
                              </w:r>
                            </w:ins>
                            <w:r>
                              <w:rPr>
                                <w:rFonts w:cstheme="minorHAnsi"/>
                              </w:rPr>
                              <w:t xml:space="preserve"> therms</w:t>
                            </w:r>
                          </w:p>
                          <w:p w14:paraId="3927F97E" w14:textId="77777777" w:rsidR="00F60751" w:rsidRDefault="00F60751" w:rsidP="003125E0"/>
                        </w:txbxContent>
                      </wps:txbx>
                      <wps:bodyPr rot="0" vert="horz" wrap="square" lIns="91440" tIns="45720" rIns="91440" bIns="45720" anchor="t" anchorCtr="0">
                        <a:noAutofit/>
                      </wps:bodyPr>
                    </wps:wsp>
                  </a:graphicData>
                </a:graphic>
              </wp:inline>
            </w:drawing>
          </mc:Choice>
          <mc:Fallback>
            <w:pict>
              <v:shape w14:anchorId="180889D9" id="Text Box 327" o:spid="_x0000_s1118" type="#_x0000_t202" style="width:468.4pt;height:8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">
                <v:textbox>
                  <w:txbxContent>
                    <w:p w14:paraId="2989E99D" w14:textId="77777777" w:rsidR="00F60751" w:rsidRDefault="00F60751" w:rsidP="003125E0">
                      <w:pPr>
                        <w:rPr>
                          <w:rFonts w:cstheme="minorHAnsi"/>
                        </w:rPr>
                      </w:pPr>
                      <w:r>
                        <w:rPr>
                          <w:rFonts w:cstheme="minorHAnsi"/>
                        </w:rPr>
                        <w:t xml:space="preserve">For example, a single family home in Chicago with a 20 by 25 by 7 foot R-2.25 basement, with 3 feet above grade, insulated with R-13 of interior spray foam, and a </w:t>
                      </w:r>
                      <w:del w:id="11612" w:author="Samuel Dent" w:date="2015-11-20T09:30:00Z">
                        <w:r w:rsidDel="00DF3B31">
                          <w:rPr>
                            <w:rFonts w:cstheme="minorHAnsi"/>
                          </w:rPr>
                          <w:delText>70</w:delText>
                        </w:r>
                      </w:del>
                      <w:ins w:id="11613" w:author="Samuel Dent" w:date="2015-11-20T09:30:00Z">
                        <w:r>
                          <w:rPr>
                            <w:rFonts w:cstheme="minorHAnsi"/>
                          </w:rPr>
                          <w:t>72</w:t>
                        </w:r>
                      </w:ins>
                      <w:r>
                        <w:rPr>
                          <w:rFonts w:cstheme="minorHAnsi"/>
                        </w:rPr>
                        <w:t>% efficient furnace:</w:t>
                      </w:r>
                    </w:p>
                    <w:p w14:paraId="2AD3FB16" w14:textId="77777777" w:rsidR="00F60751" w:rsidRDefault="00F60751" w:rsidP="003125E0">
                      <w:pPr>
                        <w:ind w:left="1440" w:hanging="288"/>
                        <w:jc w:val="left"/>
                        <w:rPr>
                          <w:rFonts w:cstheme="minorHAnsi"/>
                        </w:rPr>
                      </w:pPr>
                      <w:r>
                        <w:rPr>
                          <w:rFonts w:cstheme="minorHAnsi"/>
                        </w:rPr>
                        <w:t>= ((1/2.25 - 1</w:t>
                      </w:r>
                      <w:proofErr w:type="gramStart"/>
                      <w:r>
                        <w:rPr>
                          <w:rFonts w:cstheme="minorHAnsi"/>
                        </w:rPr>
                        <w:t>/(</w:t>
                      </w:r>
                      <w:proofErr w:type="gramEnd"/>
                      <w:r>
                        <w:rPr>
                          <w:rFonts w:cstheme="minorHAnsi"/>
                        </w:rPr>
                        <w:t>13 + 2.25)) * (20+25+20+25) * 3 * (1-0) + (1/8.67 - 1/(13 + 8.67)) * (20+25+20+25) * 4 * (1 - 0)) * 24 * 3079) / (0.7</w:t>
                      </w:r>
                      <w:ins w:id="11614" w:author="Samuel Dent" w:date="2015-11-20T09:30:00Z">
                        <w:r>
                          <w:rPr>
                            <w:rFonts w:cstheme="minorHAnsi"/>
                          </w:rPr>
                          <w:t>2</w:t>
                        </w:r>
                      </w:ins>
                      <w:r>
                        <w:rPr>
                          <w:rFonts w:cstheme="minorHAnsi"/>
                        </w:rPr>
                        <w:t xml:space="preserve"> * 100,067)</w:t>
                      </w:r>
                      <w:r>
                        <w:rPr>
                          <w:rFonts w:cstheme="minorHAnsi"/>
                          <w:noProof/>
                        </w:rPr>
                        <w:t xml:space="preserve"> * 0.</w:t>
                      </w:r>
                      <w:del w:id="11615" w:author="Samuel Dent" w:date="2015-11-20T09:07:00Z">
                        <w:r w:rsidDel="00C87704">
                          <w:rPr>
                            <w:rFonts w:cstheme="minorHAnsi"/>
                            <w:noProof/>
                          </w:rPr>
                          <w:delText>88</w:delText>
                        </w:r>
                      </w:del>
                      <w:ins w:id="11616" w:author="Samuel Dent" w:date="2015-11-20T09:07:00Z">
                        <w:r>
                          <w:rPr>
                            <w:rFonts w:cstheme="minorHAnsi"/>
                            <w:noProof/>
                          </w:rPr>
                          <w:t>60</w:t>
                        </w:r>
                      </w:ins>
                    </w:p>
                    <w:p w14:paraId="215446AC" w14:textId="77777777" w:rsidR="00F60751" w:rsidRDefault="00F60751" w:rsidP="003125E0">
                      <w:pPr>
                        <w:ind w:left="1440" w:hanging="288"/>
                        <w:rPr>
                          <w:rFonts w:cstheme="minorHAnsi"/>
                        </w:rPr>
                      </w:pPr>
                      <w:r>
                        <w:rPr>
                          <w:rFonts w:cstheme="minorHAnsi"/>
                        </w:rPr>
                        <w:t xml:space="preserve">= </w:t>
                      </w:r>
                      <w:del w:id="11617" w:author="Samuel Dent" w:date="2015-11-20T09:08:00Z">
                        <w:r w:rsidDel="00C87704">
                          <w:rPr>
                            <w:rFonts w:cstheme="minorHAnsi"/>
                          </w:rPr>
                          <w:delText>118.1</w:delText>
                        </w:r>
                      </w:del>
                      <w:ins w:id="11618" w:author="Samuel Dent" w:date="2015-11-20T09:30:00Z">
                        <w:r>
                          <w:rPr>
                            <w:rFonts w:cstheme="minorHAnsi"/>
                          </w:rPr>
                          <w:t>78.3</w:t>
                        </w:r>
                      </w:ins>
                      <w:r>
                        <w:rPr>
                          <w:rFonts w:cstheme="minorHAnsi"/>
                        </w:rPr>
                        <w:t xml:space="preserve"> therms</w:t>
                      </w:r>
                    </w:p>
                    <w:p w14:paraId="3927F97E" w14:textId="77777777" w:rsidR="00F60751" w:rsidRDefault="00F60751" w:rsidP="003125E0"/>
                  </w:txbxContent>
                </v:textbox>
                <w10:anchorlock/>
              </v:shape>
            </w:pict>
          </mc:Fallback>
        </mc:AlternateContent>
      </w:r>
    </w:p>
    <w:p w14:paraId="73AB924E" w14:textId="77777777" w:rsidR="003125E0" w:rsidRPr="00C55D7F" w:rsidRDefault="003125E0" w:rsidP="003125E0">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Water Impact Descriptions and Calculation  </w:t>
      </w:r>
    </w:p>
    <w:p w14:paraId="18189D2B" w14:textId="77777777" w:rsidR="003125E0" w:rsidRPr="00C55D7F" w:rsidRDefault="003125E0" w:rsidP="003125E0">
      <w:pPr>
        <w:spacing w:after="240"/>
      </w:pPr>
      <w:r w:rsidRPr="00C55D7F">
        <w:t>N/A</w:t>
      </w:r>
    </w:p>
    <w:p w14:paraId="03524494" w14:textId="77777777" w:rsidR="003125E0" w:rsidRPr="00C55D7F" w:rsidRDefault="003125E0" w:rsidP="003125E0">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Deemed O&amp;M Cost Adjustment Calculation </w:t>
      </w:r>
    </w:p>
    <w:p w14:paraId="061D9FF6" w14:textId="77777777" w:rsidR="003125E0" w:rsidRPr="00C55D7F" w:rsidRDefault="003125E0" w:rsidP="003125E0">
      <w:pPr>
        <w:spacing w:after="240"/>
        <w:rPr>
          <w:rFonts w:cstheme="minorHAnsi"/>
        </w:rPr>
      </w:pPr>
      <w:r w:rsidRPr="00C55D7F">
        <w:rPr>
          <w:rFonts w:cstheme="minorHAnsi"/>
        </w:rPr>
        <w:t>N/A</w:t>
      </w:r>
    </w:p>
    <w:p w14:paraId="398E4AB4" w14:textId="77777777" w:rsidR="003125E0" w:rsidRPr="00C55D7F" w:rsidRDefault="003125E0" w:rsidP="003125E0">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Measure Code: RS-SHL-BINS-</w:t>
      </w:r>
      <w:del w:id="11619" w:author="Samuel Dent" w:date="2015-11-20T09:08:00Z">
        <w:r w:rsidRPr="00C55D7F" w:rsidDel="00684FE6">
          <w:rPr>
            <w:rFonts w:eastAsiaTheme="majorEastAsia" w:cstheme="majorBidi"/>
            <w:b/>
            <w:iCs/>
            <w:smallCaps/>
            <w:sz w:val="22"/>
          </w:rPr>
          <w:delText>V06</w:delText>
        </w:r>
      </w:del>
      <w:ins w:id="11620" w:author="Samuel Dent" w:date="2015-11-20T09:08:00Z">
        <w:r w:rsidRPr="00C55D7F">
          <w:rPr>
            <w:rFonts w:eastAsiaTheme="majorEastAsia" w:cstheme="majorBidi"/>
            <w:b/>
            <w:iCs/>
            <w:smallCaps/>
            <w:sz w:val="22"/>
          </w:rPr>
          <w:t>V0</w:t>
        </w:r>
        <w:r>
          <w:rPr>
            <w:rFonts w:eastAsiaTheme="majorEastAsia" w:cstheme="majorBidi"/>
            <w:b/>
            <w:iCs/>
            <w:smallCaps/>
            <w:sz w:val="22"/>
          </w:rPr>
          <w:t>7</w:t>
        </w:r>
      </w:ins>
      <w:r w:rsidRPr="00C55D7F">
        <w:rPr>
          <w:rFonts w:eastAsiaTheme="majorEastAsia" w:cstheme="majorBidi"/>
          <w:b/>
          <w:iCs/>
          <w:smallCaps/>
          <w:sz w:val="22"/>
        </w:rPr>
        <w:t>-</w:t>
      </w:r>
      <w:del w:id="11621" w:author="Samuel Dent" w:date="2015-11-20T09:08:00Z">
        <w:r w:rsidRPr="00C55D7F" w:rsidDel="00684FE6">
          <w:rPr>
            <w:rFonts w:eastAsiaTheme="majorEastAsia" w:cstheme="majorBidi"/>
            <w:b/>
            <w:iCs/>
            <w:smallCaps/>
            <w:sz w:val="22"/>
          </w:rPr>
          <w:delText>150601</w:delText>
        </w:r>
      </w:del>
      <w:ins w:id="11622" w:author="Samuel Dent" w:date="2015-11-20T09:08:00Z">
        <w:r w:rsidRPr="00C55D7F">
          <w:rPr>
            <w:rFonts w:eastAsiaTheme="majorEastAsia" w:cstheme="majorBidi"/>
            <w:b/>
            <w:iCs/>
            <w:smallCaps/>
            <w:sz w:val="22"/>
          </w:rPr>
          <w:t>1</w:t>
        </w:r>
        <w:r>
          <w:rPr>
            <w:rFonts w:eastAsiaTheme="majorEastAsia" w:cstheme="majorBidi"/>
            <w:b/>
            <w:iCs/>
            <w:smallCaps/>
            <w:sz w:val="22"/>
          </w:rPr>
          <w:t>6</w:t>
        </w:r>
        <w:r w:rsidRPr="00C55D7F">
          <w:rPr>
            <w:rFonts w:eastAsiaTheme="majorEastAsia" w:cstheme="majorBidi"/>
            <w:b/>
            <w:iCs/>
            <w:smallCaps/>
            <w:sz w:val="22"/>
          </w:rPr>
          <w:t>0601</w:t>
        </w:r>
      </w:ins>
    </w:p>
    <w:p w14:paraId="22D4BDEB" w14:textId="77777777" w:rsidR="003125E0" w:rsidRDefault="003125E0" w:rsidP="003125E0">
      <w:pPr>
        <w:widowControl/>
        <w:jc w:val="left"/>
      </w:pPr>
    </w:p>
    <w:p w14:paraId="5686AD19" w14:textId="77777777" w:rsidR="003125E0" w:rsidRDefault="003125E0" w:rsidP="003125E0">
      <w:pPr>
        <w:widowControl/>
        <w:jc w:val="left"/>
      </w:pPr>
    </w:p>
    <w:p w14:paraId="07AB71ED" w14:textId="77777777" w:rsidR="003125E0" w:rsidRDefault="003125E0" w:rsidP="003125E0">
      <w:pPr>
        <w:widowControl/>
        <w:jc w:val="left"/>
        <w:sectPr w:rsidR="003125E0" w:rsidSect="00552DE4">
          <w:headerReference w:type="default" r:id="rId62"/>
          <w:pgSz w:w="12240" w:h="15840" w:code="1"/>
          <w:pgMar w:top="1440" w:right="1440" w:bottom="1440" w:left="1440" w:header="720" w:footer="720" w:gutter="0"/>
          <w:cols w:space="720"/>
          <w:docGrid w:linePitch="360"/>
        </w:sectPr>
      </w:pPr>
    </w:p>
    <w:p w14:paraId="573E3C68" w14:textId="11BB643F" w:rsidR="003125E0" w:rsidDel="00FF2820" w:rsidRDefault="003125E0" w:rsidP="003125E0">
      <w:pPr>
        <w:rPr>
          <w:del w:id="11623" w:author="Stephanie Baer" w:date="2016-01-22T09:31:00Z"/>
        </w:rPr>
      </w:pPr>
    </w:p>
    <w:p w14:paraId="3D2509DC" w14:textId="1342C02D" w:rsidR="00841F99" w:rsidRPr="000B7BB6" w:rsidRDefault="003125E0" w:rsidP="003125E0">
      <w:pPr>
        <w:pStyle w:val="Heading3"/>
        <w:numPr>
          <w:ilvl w:val="0"/>
          <w:numId w:val="0"/>
        </w:numPr>
        <w:rPr>
          <w:rFonts w:eastAsiaTheme="majorEastAsia"/>
          <w:b/>
          <w:smallCaps/>
          <w:szCs w:val="22"/>
        </w:rPr>
      </w:pPr>
      <w:bookmarkStart w:id="11624" w:name="_Toc441217068"/>
      <w:r>
        <w:t>5.6.3</w:t>
      </w:r>
      <w:r>
        <w:tab/>
      </w:r>
      <w:r w:rsidR="00841F99" w:rsidRPr="000B7BB6">
        <w:t xml:space="preserve">Floor </w:t>
      </w:r>
      <w:r w:rsidR="00841F99">
        <w:t>I</w:t>
      </w:r>
      <w:r w:rsidR="00841F99" w:rsidRPr="000B7BB6">
        <w:t xml:space="preserve">nsulation </w:t>
      </w:r>
      <w:proofErr w:type="gramStart"/>
      <w:r w:rsidR="00841F99">
        <w:t>A</w:t>
      </w:r>
      <w:r w:rsidR="00841F99" w:rsidRPr="000B7BB6">
        <w:t>bove</w:t>
      </w:r>
      <w:proofErr w:type="gramEnd"/>
      <w:r w:rsidR="00841F99" w:rsidRPr="000B7BB6">
        <w:t xml:space="preserve"> </w:t>
      </w:r>
      <w:r w:rsidR="00841F99">
        <w:t>C</w:t>
      </w:r>
      <w:r w:rsidR="00841F99" w:rsidRPr="000B7BB6">
        <w:t>rawlspace</w:t>
      </w:r>
      <w:bookmarkEnd w:id="11474"/>
      <w:bookmarkEnd w:id="11475"/>
      <w:bookmarkEnd w:id="11476"/>
      <w:bookmarkEnd w:id="11477"/>
      <w:bookmarkEnd w:id="11478"/>
      <w:bookmarkEnd w:id="11479"/>
      <w:bookmarkEnd w:id="11480"/>
      <w:bookmarkEnd w:id="11481"/>
      <w:bookmarkEnd w:id="11482"/>
      <w:bookmarkEnd w:id="11624"/>
      <w:r w:rsidR="00841F99" w:rsidRPr="000B7BB6">
        <w:t xml:space="preserve"> </w:t>
      </w:r>
    </w:p>
    <w:p w14:paraId="65B50F8D" w14:textId="77777777" w:rsidR="00094917" w:rsidRPr="00A05FC2" w:rsidRDefault="00094917" w:rsidP="00094917">
      <w:pPr>
        <w:keepNext/>
        <w:keepLines/>
        <w:spacing w:before="200" w:line="276" w:lineRule="auto"/>
        <w:ind w:left="1152" w:hanging="1152"/>
        <w:outlineLvl w:val="5"/>
        <w:rPr>
          <w:rFonts w:eastAsiaTheme="majorEastAsia" w:cstheme="minorHAnsi"/>
          <w:b/>
          <w:smallCaps/>
        </w:rPr>
      </w:pPr>
      <w:bookmarkStart w:id="11625" w:name="_Toc315447664"/>
      <w:bookmarkStart w:id="11626" w:name="_Toc319489397"/>
      <w:bookmarkStart w:id="11627" w:name="_Toc319662668"/>
      <w:bookmarkStart w:id="11628" w:name="_Ref325436689"/>
      <w:bookmarkStart w:id="11629" w:name="_Ref325436692"/>
      <w:bookmarkStart w:id="11630" w:name="_Ref326033300"/>
      <w:bookmarkStart w:id="11631" w:name="_Ref326033308"/>
      <w:bookmarkStart w:id="11632" w:name="_Ref350097072"/>
      <w:bookmarkStart w:id="11633" w:name="_Ref350097154"/>
      <w:bookmarkStart w:id="11634" w:name="_Ref350097201"/>
      <w:bookmarkStart w:id="11635" w:name="_Ref350097217"/>
      <w:bookmarkStart w:id="11636" w:name="_Ref350097252"/>
      <w:bookmarkStart w:id="11637" w:name="_Ref350097269"/>
      <w:bookmarkStart w:id="11638" w:name="_Ref350097307"/>
      <w:bookmarkStart w:id="11639" w:name="_Toc333219110"/>
      <w:bookmarkStart w:id="11640" w:name="_Ref355961249"/>
      <w:r w:rsidRPr="00A05FC2">
        <w:rPr>
          <w:rFonts w:eastAsiaTheme="majorEastAsia" w:cstheme="minorHAnsi"/>
          <w:b/>
          <w:smallCaps/>
        </w:rPr>
        <w:t xml:space="preserve">Description </w:t>
      </w:r>
    </w:p>
    <w:p w14:paraId="6E22806B" w14:textId="77777777" w:rsidR="00094917" w:rsidRPr="000B7BB6" w:rsidRDefault="00094917" w:rsidP="00094917">
      <w:pPr>
        <w:rPr>
          <w:rFonts w:cstheme="minorHAnsi"/>
        </w:rPr>
      </w:pPr>
      <w:r w:rsidRPr="00B41203">
        <w:rPr>
          <w:rFonts w:cstheme="minorHAnsi"/>
        </w:rPr>
        <w:t>Insulation is added</w:t>
      </w:r>
      <w:r w:rsidRPr="000B7BB6">
        <w:rPr>
          <w:rFonts w:cstheme="minorHAnsi"/>
        </w:rPr>
        <w:t xml:space="preserve"> to the floor above a vented crawl space that does not contain pipes or HVAC equipment. If there are pipes, HVAC, or a basement, it is desirable to keep them within the conditioned space by insulating the crawl space walls and ground. Insulating the floor separates the conditioned space above from the space below the floor, and is only acceptable when there is nothing underneath that could freeze or would operate less efficiently in an environment resembling the outdoors. Even in the case of an empty, unvented crawl space, it is still considered best practice to seal and insulate the crawl space perimeter rather than the floor. Not only is there generally less area to insulate this way, but there are also moisture control benefits. There is a “Basement Insulation” measure for perimeter sealing and insulation. This measure assumes the insulation is installed above an unvented crawl space and should not be used in other situations.</w:t>
      </w:r>
    </w:p>
    <w:p w14:paraId="3CA57C30" w14:textId="77777777" w:rsidR="00094917" w:rsidRPr="000B7BB6" w:rsidRDefault="00094917" w:rsidP="00094917">
      <w:pPr>
        <w:widowControl/>
        <w:jc w:val="left"/>
        <w:rPr>
          <w:rFonts w:cstheme="minorHAnsi"/>
          <w:szCs w:val="20"/>
        </w:rPr>
      </w:pPr>
      <w:r w:rsidRPr="000B7BB6">
        <w:rPr>
          <w:rFonts w:cstheme="minorHAnsi"/>
          <w:szCs w:val="20"/>
        </w:rPr>
        <w:t xml:space="preserve">This measure was developed to be applicable to the following program types:  RF.  </w:t>
      </w:r>
    </w:p>
    <w:p w14:paraId="339A05E5" w14:textId="77777777" w:rsidR="00094917" w:rsidRPr="000B7BB6" w:rsidRDefault="00094917" w:rsidP="00094917">
      <w:pPr>
        <w:widowControl/>
        <w:jc w:val="left"/>
        <w:rPr>
          <w:rFonts w:cstheme="minorHAnsi"/>
          <w:szCs w:val="20"/>
        </w:rPr>
      </w:pPr>
      <w:r w:rsidRPr="000B7BB6">
        <w:rPr>
          <w:rFonts w:cstheme="minorHAnsi"/>
          <w:szCs w:val="20"/>
        </w:rPr>
        <w:t>If applied to other program types, the measure savings should be verified.</w:t>
      </w:r>
    </w:p>
    <w:p w14:paraId="36E0EE78" w14:textId="77777777" w:rsidR="00094917" w:rsidRPr="00A05FC2" w:rsidRDefault="00094917" w:rsidP="00094917">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Definition of Efficient Equipment </w:t>
      </w:r>
    </w:p>
    <w:p w14:paraId="6E2947FC" w14:textId="77777777" w:rsidR="00094917" w:rsidRPr="000B7BB6" w:rsidRDefault="00094917" w:rsidP="00094917">
      <w:pPr>
        <w:rPr>
          <w:rFonts w:cstheme="minorHAnsi"/>
        </w:rPr>
      </w:pPr>
      <w:r w:rsidRPr="00B41203">
        <w:rPr>
          <w:rFonts w:cstheme="minorHAnsi"/>
        </w:rPr>
        <w:t xml:space="preserve">This measure requires a member of the implementation staff </w:t>
      </w:r>
      <w:r w:rsidRPr="000B7BB6">
        <w:rPr>
          <w:rFonts w:cstheme="minorHAnsi"/>
        </w:rPr>
        <w:t xml:space="preserve">or a participating contractor to evaluate the pre and post R-values and measure surface areas. The requirements for participation in the program will be defined by the </w:t>
      </w:r>
      <w:r>
        <w:rPr>
          <w:rFonts w:cstheme="minorHAnsi"/>
        </w:rPr>
        <w:t>utilities</w:t>
      </w:r>
      <w:r w:rsidRPr="000B7BB6">
        <w:rPr>
          <w:rFonts w:cstheme="minorHAnsi"/>
        </w:rPr>
        <w:t>.</w:t>
      </w:r>
    </w:p>
    <w:p w14:paraId="40BB78F2" w14:textId="77777777" w:rsidR="00094917" w:rsidRPr="00A05FC2" w:rsidRDefault="00094917" w:rsidP="00094917">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Definition of Baseline Equipment </w:t>
      </w:r>
    </w:p>
    <w:p w14:paraId="731BB30E" w14:textId="77777777" w:rsidR="00094917" w:rsidRPr="000B7BB6" w:rsidRDefault="00094917" w:rsidP="00094917">
      <w:pPr>
        <w:rPr>
          <w:rFonts w:cstheme="minorHAnsi"/>
          <w:szCs w:val="24"/>
        </w:rPr>
      </w:pPr>
      <w:r w:rsidRPr="00B41203">
        <w:rPr>
          <w:rFonts w:cstheme="minorHAnsi"/>
        </w:rPr>
        <w:t>The existing condition will be evaluated by implementation staff</w:t>
      </w:r>
      <w:r w:rsidRPr="000B7BB6">
        <w:rPr>
          <w:rFonts w:cstheme="minorHAnsi"/>
        </w:rPr>
        <w:t xml:space="preserve"> or a participating contractor and is likely to be no insulation on any surface surrounding a crawl space.</w:t>
      </w:r>
    </w:p>
    <w:p w14:paraId="08B10372" w14:textId="77777777" w:rsidR="00094917" w:rsidRPr="00A05FC2" w:rsidRDefault="00094917" w:rsidP="00094917">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Deemed Lifetime of Efficient Equipment </w:t>
      </w:r>
    </w:p>
    <w:p w14:paraId="09DDDA80" w14:textId="77777777" w:rsidR="00094917" w:rsidRPr="000B7BB6" w:rsidRDefault="00094917" w:rsidP="00094917">
      <w:pPr>
        <w:rPr>
          <w:rFonts w:cstheme="minorHAnsi"/>
          <w:szCs w:val="24"/>
        </w:rPr>
      </w:pPr>
      <w:r w:rsidRPr="00B41203">
        <w:rPr>
          <w:rFonts w:cstheme="minorHAnsi"/>
        </w:rPr>
        <w:t xml:space="preserve">The expected measure life is assumed to be </w:t>
      </w:r>
      <w:r w:rsidRPr="000B7BB6">
        <w:rPr>
          <w:rFonts w:cstheme="minorHAnsi"/>
          <w:noProof/>
        </w:rPr>
        <w:t>25 years</w:t>
      </w:r>
      <w:r>
        <w:rPr>
          <w:rFonts w:cstheme="minorHAnsi"/>
          <w:noProof/>
        </w:rPr>
        <w:t>.</w:t>
      </w:r>
      <w:r w:rsidRPr="00B41203">
        <w:rPr>
          <w:rFonts w:cstheme="minorHAnsi"/>
          <w:vertAlign w:val="superscript"/>
        </w:rPr>
        <w:footnoteReference w:id="894"/>
      </w:r>
      <w:r w:rsidRPr="000B7BB6">
        <w:rPr>
          <w:rFonts w:cstheme="minorHAnsi"/>
        </w:rPr>
        <w:t xml:space="preserve"> </w:t>
      </w:r>
    </w:p>
    <w:p w14:paraId="1F1408D0" w14:textId="77777777" w:rsidR="00094917" w:rsidRPr="00A05FC2" w:rsidRDefault="00094917" w:rsidP="00094917">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Deemed Measure Cost </w:t>
      </w:r>
    </w:p>
    <w:p w14:paraId="5EA2E2C3" w14:textId="77777777" w:rsidR="00094917" w:rsidRPr="000B7BB6" w:rsidRDefault="00094917" w:rsidP="00094917">
      <w:pPr>
        <w:rPr>
          <w:rFonts w:cstheme="minorHAnsi"/>
          <w:szCs w:val="24"/>
        </w:rPr>
      </w:pPr>
      <w:r w:rsidRPr="00B41203">
        <w:rPr>
          <w:rFonts w:cstheme="minorHAnsi"/>
        </w:rPr>
        <w:t>The actual installed cost for this measure should be used in screening.</w:t>
      </w:r>
    </w:p>
    <w:p w14:paraId="29E22C75" w14:textId="77777777" w:rsidR="00094917" w:rsidRPr="00A05FC2" w:rsidRDefault="00094917" w:rsidP="00094917">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Deemed O&amp;M Cost Adjustments </w:t>
      </w:r>
    </w:p>
    <w:p w14:paraId="64D04145" w14:textId="77777777" w:rsidR="00094917" w:rsidRPr="000B7BB6" w:rsidRDefault="00094917" w:rsidP="00094917">
      <w:pPr>
        <w:rPr>
          <w:rFonts w:cstheme="minorHAnsi"/>
          <w:szCs w:val="24"/>
        </w:rPr>
      </w:pPr>
      <w:r w:rsidRPr="00B41203">
        <w:rPr>
          <w:rFonts w:cstheme="minorHAnsi"/>
        </w:rPr>
        <w:t>N/A</w:t>
      </w:r>
    </w:p>
    <w:p w14:paraId="2464D9D2" w14:textId="77777777" w:rsidR="00094917" w:rsidRPr="00A05FC2" w:rsidRDefault="00094917" w:rsidP="00094917">
      <w:pPr>
        <w:pStyle w:val="Heading6"/>
      </w:pPr>
      <w:r w:rsidRPr="00A05FC2">
        <w:t>Loadshape</w:t>
      </w:r>
    </w:p>
    <w:tbl>
      <w:tblPr>
        <w:tblW w:w="8136" w:type="dxa"/>
        <w:tblInd w:w="108" w:type="dxa"/>
        <w:tblLook w:val="04A0" w:firstRow="1" w:lastRow="0" w:firstColumn="1" w:lastColumn="0" w:noHBand="0" w:noVBand="1"/>
      </w:tblPr>
      <w:tblGrid>
        <w:gridCol w:w="8136"/>
      </w:tblGrid>
      <w:tr w:rsidR="00094917" w:rsidRPr="00A05FC2" w14:paraId="7AD244A4" w14:textId="77777777" w:rsidTr="00C04E8D">
        <w:trPr>
          <w:trHeight w:val="300"/>
        </w:trPr>
        <w:tc>
          <w:tcPr>
            <w:tcW w:w="8136" w:type="dxa"/>
            <w:tcBorders>
              <w:top w:val="nil"/>
              <w:left w:val="nil"/>
              <w:bottom w:val="nil"/>
              <w:right w:val="nil"/>
            </w:tcBorders>
            <w:shd w:val="clear" w:color="auto" w:fill="auto"/>
            <w:noWrap/>
            <w:vAlign w:val="center"/>
            <w:hideMark/>
          </w:tcPr>
          <w:p w14:paraId="4C051A64" w14:textId="77777777" w:rsidR="00094917" w:rsidRPr="000B7BB6" w:rsidRDefault="00094917" w:rsidP="00C04E8D">
            <w:pPr>
              <w:widowControl/>
              <w:jc w:val="left"/>
              <w:rPr>
                <w:rFonts w:cstheme="minorHAnsi"/>
                <w:color w:val="000000"/>
                <w:szCs w:val="20"/>
              </w:rPr>
            </w:pPr>
            <w:r w:rsidRPr="000B7BB6">
              <w:rPr>
                <w:rFonts w:cstheme="minorHAnsi"/>
                <w:color w:val="000000"/>
                <w:szCs w:val="20"/>
              </w:rPr>
              <w:t>Loadshape R08 - Residential Cooling</w:t>
            </w:r>
          </w:p>
        </w:tc>
      </w:tr>
      <w:tr w:rsidR="00094917" w:rsidRPr="00A05FC2" w14:paraId="745E84D9" w14:textId="77777777" w:rsidTr="00C04E8D">
        <w:trPr>
          <w:trHeight w:val="300"/>
        </w:trPr>
        <w:tc>
          <w:tcPr>
            <w:tcW w:w="8136" w:type="dxa"/>
            <w:tcBorders>
              <w:top w:val="nil"/>
              <w:left w:val="nil"/>
              <w:bottom w:val="nil"/>
              <w:right w:val="nil"/>
            </w:tcBorders>
            <w:shd w:val="clear" w:color="auto" w:fill="auto"/>
            <w:noWrap/>
            <w:vAlign w:val="center"/>
            <w:hideMark/>
          </w:tcPr>
          <w:p w14:paraId="6FA0515E" w14:textId="77777777" w:rsidR="00094917" w:rsidRPr="000B7BB6" w:rsidRDefault="00094917" w:rsidP="00C04E8D">
            <w:pPr>
              <w:widowControl/>
              <w:jc w:val="left"/>
              <w:rPr>
                <w:rFonts w:cstheme="minorHAnsi"/>
                <w:color w:val="000000"/>
                <w:szCs w:val="20"/>
              </w:rPr>
            </w:pPr>
            <w:r w:rsidRPr="000B7BB6">
              <w:rPr>
                <w:rFonts w:cstheme="minorHAnsi"/>
                <w:color w:val="000000"/>
                <w:szCs w:val="20"/>
              </w:rPr>
              <w:t>Loadshape R09 - Residential Electric Space Heat</w:t>
            </w:r>
          </w:p>
        </w:tc>
      </w:tr>
      <w:tr w:rsidR="00094917" w:rsidRPr="00A05FC2" w14:paraId="5AAC464C" w14:textId="77777777" w:rsidTr="00C04E8D">
        <w:trPr>
          <w:trHeight w:val="300"/>
        </w:trPr>
        <w:tc>
          <w:tcPr>
            <w:tcW w:w="8136" w:type="dxa"/>
            <w:tcBorders>
              <w:top w:val="nil"/>
              <w:left w:val="nil"/>
              <w:bottom w:val="nil"/>
              <w:right w:val="nil"/>
            </w:tcBorders>
            <w:shd w:val="clear" w:color="auto" w:fill="auto"/>
            <w:noWrap/>
            <w:vAlign w:val="center"/>
            <w:hideMark/>
          </w:tcPr>
          <w:p w14:paraId="691B62DA" w14:textId="77777777" w:rsidR="00094917" w:rsidRPr="000B7BB6" w:rsidRDefault="00094917" w:rsidP="00C04E8D">
            <w:pPr>
              <w:widowControl/>
              <w:jc w:val="left"/>
              <w:rPr>
                <w:rFonts w:cstheme="minorHAnsi"/>
                <w:color w:val="000000"/>
                <w:szCs w:val="20"/>
              </w:rPr>
            </w:pPr>
            <w:r w:rsidRPr="000B7BB6">
              <w:rPr>
                <w:rFonts w:cstheme="minorHAnsi"/>
                <w:color w:val="000000"/>
                <w:szCs w:val="20"/>
              </w:rPr>
              <w:t xml:space="preserve">Loadshape R10 - Residential Electric Heating and Cooling </w:t>
            </w:r>
          </w:p>
        </w:tc>
      </w:tr>
    </w:tbl>
    <w:p w14:paraId="1E11AA2D" w14:textId="77777777" w:rsidR="00094917" w:rsidRPr="00A05FC2" w:rsidRDefault="00094917" w:rsidP="00094917">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Coincidence Factor </w:t>
      </w:r>
    </w:p>
    <w:p w14:paraId="26BA4EA6" w14:textId="77777777" w:rsidR="00094917" w:rsidRPr="000B7BB6" w:rsidRDefault="00094917" w:rsidP="00094917">
      <w:pPr>
        <w:rPr>
          <w:rFonts w:cstheme="minorHAnsi"/>
          <w:szCs w:val="24"/>
        </w:rPr>
      </w:pPr>
      <w:r w:rsidRPr="00B41203">
        <w:rPr>
          <w:rFonts w:cstheme="minorHAnsi"/>
        </w:rPr>
        <w:t>The summer peak coincidence factor for cooling is provide</w:t>
      </w:r>
      <w:r w:rsidRPr="000B7BB6">
        <w:rPr>
          <w:rFonts w:cstheme="minorHAnsi"/>
        </w:rPr>
        <w:t xml:space="preserve">d in two different ways below. The first is used to estimate peak savings during the utility peak hour and is most indicative of actual peak benefits, and the second represents the </w:t>
      </w:r>
      <w:r w:rsidRPr="000B7BB6">
        <w:rPr>
          <w:rFonts w:cstheme="minorHAnsi"/>
          <w:i/>
          <w:iCs/>
        </w:rPr>
        <w:t>average</w:t>
      </w:r>
      <w:r w:rsidRPr="000B7BB6">
        <w:rPr>
          <w:rFonts w:cstheme="minorHAnsi"/>
        </w:rPr>
        <w:t xml:space="preserve"> savings over the defined summer peak period, and is presented so that savings can be bid into PJM’s Forward Capacity Market.  </w:t>
      </w:r>
    </w:p>
    <w:p w14:paraId="54680906" w14:textId="77777777" w:rsidR="00094917" w:rsidRPr="000B7BB6" w:rsidRDefault="00094917" w:rsidP="00094917">
      <w:pPr>
        <w:ind w:left="720"/>
        <w:rPr>
          <w:rFonts w:cstheme="minorHAnsi"/>
        </w:rPr>
      </w:pPr>
      <w:r w:rsidRPr="00B41203">
        <w:rPr>
          <w:rFonts w:cstheme="minorHAnsi"/>
        </w:rPr>
        <w:lastRenderedPageBreak/>
        <w:t>C</w:t>
      </w:r>
      <w:r w:rsidRPr="000B7BB6">
        <w:rPr>
          <w:rFonts w:cstheme="minorHAnsi"/>
        </w:rPr>
        <w:t>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Central A/C (during utility peak hour) </w:t>
      </w:r>
    </w:p>
    <w:p w14:paraId="362F1966" w14:textId="77777777" w:rsidR="00094917" w:rsidRPr="00B41203" w:rsidRDefault="00094917" w:rsidP="00094917">
      <w:pPr>
        <w:ind w:left="720" w:firstLine="720"/>
        <w:rPr>
          <w:rFonts w:cstheme="minorHAnsi"/>
        </w:rPr>
      </w:pPr>
      <w:r w:rsidRPr="000B7BB6">
        <w:rPr>
          <w:rFonts w:cstheme="minorHAnsi"/>
        </w:rPr>
        <w:t xml:space="preserve">= </w:t>
      </w:r>
      <w:r>
        <w:rPr>
          <w:rFonts w:cstheme="minorHAnsi"/>
        </w:rPr>
        <w:t>68</w:t>
      </w:r>
      <w:r w:rsidRPr="000B7BB6">
        <w:rPr>
          <w:rFonts w:cstheme="minorHAnsi"/>
        </w:rPr>
        <w:t>%</w:t>
      </w:r>
      <w:r w:rsidRPr="000B7BB6">
        <w:rPr>
          <w:rStyle w:val="FootnoteReference"/>
        </w:rPr>
        <w:footnoteReference w:id="895"/>
      </w:r>
    </w:p>
    <w:p w14:paraId="47EE3F50" w14:textId="77777777" w:rsidR="00094917" w:rsidRPr="000B7BB6" w:rsidRDefault="00094917" w:rsidP="00094917">
      <w:pPr>
        <w:ind w:firstLine="72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w:t>
      </w:r>
      <w:r>
        <w:rPr>
          <w:rFonts w:cstheme="minorHAnsi"/>
        </w:rPr>
        <w:t>Heat Pumps</w:t>
      </w:r>
      <w:r w:rsidRPr="000B7BB6">
        <w:rPr>
          <w:rFonts w:cstheme="minorHAnsi"/>
        </w:rPr>
        <w:t xml:space="preserve"> (during system peak hour)</w:t>
      </w:r>
    </w:p>
    <w:p w14:paraId="19FFB110" w14:textId="77777777" w:rsidR="00094917" w:rsidRDefault="00094917" w:rsidP="00094917">
      <w:pPr>
        <w:ind w:firstLine="720"/>
        <w:rPr>
          <w:rFonts w:cstheme="minorHAnsi"/>
        </w:rPr>
      </w:pPr>
      <w:r w:rsidRPr="000B7BB6">
        <w:rPr>
          <w:rFonts w:cstheme="minorHAnsi"/>
        </w:rPr>
        <w:tab/>
        <w:t xml:space="preserve">= </w:t>
      </w:r>
      <w:r>
        <w:rPr>
          <w:rFonts w:cstheme="minorHAnsi"/>
        </w:rPr>
        <w:t>72%</w:t>
      </w:r>
      <w:r w:rsidRPr="000B7BB6">
        <w:rPr>
          <w:rFonts w:cstheme="minorHAnsi"/>
        </w:rPr>
        <w:t>%</w:t>
      </w:r>
      <w:r w:rsidRPr="000B7BB6">
        <w:rPr>
          <w:rStyle w:val="FootnoteReference"/>
          <w:rFonts w:eastAsiaTheme="minorEastAsia"/>
        </w:rPr>
        <w:footnoteReference w:id="896"/>
      </w:r>
    </w:p>
    <w:p w14:paraId="013873DB" w14:textId="77777777" w:rsidR="00094917" w:rsidRPr="000B7BB6" w:rsidRDefault="00094917" w:rsidP="00094917">
      <w:pPr>
        <w:ind w:left="720"/>
        <w:rPr>
          <w:rFonts w:cstheme="minorHAnsi"/>
        </w:rPr>
      </w:pPr>
      <w:r w:rsidRPr="000B7BB6">
        <w:rPr>
          <w:rFonts w:cstheme="minorHAnsi"/>
        </w:rPr>
        <w:t>CF</w:t>
      </w:r>
      <w:r w:rsidRPr="000B7BB6">
        <w:rPr>
          <w:rFonts w:cstheme="minorHAnsi"/>
          <w:vertAlign w:val="subscript"/>
        </w:rPr>
        <w:t xml:space="preserve">PJM </w:t>
      </w:r>
      <w:r w:rsidRPr="000B7BB6">
        <w:rPr>
          <w:rFonts w:cstheme="minorHAnsi"/>
        </w:rPr>
        <w:t> </w:t>
      </w:r>
      <w:r w:rsidRPr="000B7BB6">
        <w:rPr>
          <w:rFonts w:cstheme="minorHAnsi"/>
        </w:rPr>
        <w:tab/>
        <w:t>= PJM Summer Peak Coincidence Factor for Central A/C (average during PJM peak period)</w:t>
      </w:r>
    </w:p>
    <w:p w14:paraId="6DC13F25" w14:textId="77777777" w:rsidR="00094917" w:rsidRDefault="00094917" w:rsidP="00094917">
      <w:pPr>
        <w:ind w:left="720" w:firstLine="720"/>
        <w:rPr>
          <w:rFonts w:cstheme="minorHAnsi"/>
        </w:rPr>
      </w:pPr>
      <w:r w:rsidRPr="000B7BB6">
        <w:rPr>
          <w:rFonts w:cstheme="minorHAnsi"/>
        </w:rPr>
        <w:t>= 46.6%</w:t>
      </w:r>
      <w:r w:rsidRPr="000B7BB6">
        <w:rPr>
          <w:rStyle w:val="FootnoteReference"/>
        </w:rPr>
        <w:footnoteReference w:id="897"/>
      </w:r>
    </w:p>
    <w:p w14:paraId="29A05D30" w14:textId="77777777" w:rsidR="00094917" w:rsidRPr="00B41203" w:rsidRDefault="00094917" w:rsidP="00094917">
      <w:pPr>
        <w:ind w:left="720" w:firstLine="720"/>
        <w:rPr>
          <w:rFonts w:cstheme="minorHAnsi"/>
        </w:rPr>
      </w:pPr>
    </w:p>
    <w:p w14:paraId="0823CB4A" w14:textId="77777777" w:rsidR="00094917" w:rsidRPr="00A05FC2" w:rsidRDefault="00094917" w:rsidP="00094917">
      <w:pPr>
        <w:keepNext/>
        <w:pBdr>
          <w:top w:val="double" w:sz="4" w:space="1" w:color="auto"/>
          <w:bottom w:val="double" w:sz="4" w:space="1" w:color="auto"/>
        </w:pBdr>
        <w:jc w:val="center"/>
        <w:rPr>
          <w:rFonts w:cstheme="minorHAnsi"/>
          <w:b/>
          <w:szCs w:val="20"/>
        </w:rPr>
      </w:pPr>
      <w:r w:rsidRPr="00A05FC2">
        <w:rPr>
          <w:rFonts w:cstheme="minorHAnsi"/>
          <w:b/>
          <w:szCs w:val="20"/>
        </w:rPr>
        <w:t>Algorithm</w:t>
      </w:r>
    </w:p>
    <w:p w14:paraId="603A88FB" w14:textId="77777777" w:rsidR="00094917" w:rsidRPr="00A05FC2" w:rsidRDefault="00094917" w:rsidP="00094917">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Calculation of Savings </w:t>
      </w:r>
    </w:p>
    <w:p w14:paraId="40A600BE" w14:textId="77777777" w:rsidR="00094917" w:rsidRPr="00A05FC2" w:rsidRDefault="00094917" w:rsidP="00094917">
      <w:pPr>
        <w:keepNext/>
        <w:keepLines/>
        <w:spacing w:before="200" w:line="276" w:lineRule="auto"/>
        <w:ind w:left="1152" w:hanging="1152"/>
        <w:outlineLvl w:val="5"/>
        <w:rPr>
          <w:rFonts w:eastAsiaTheme="majorEastAsia" w:cstheme="minorHAnsi"/>
          <w:b/>
          <w:smallCaps/>
        </w:rPr>
      </w:pPr>
      <w:r w:rsidRPr="0009467B">
        <w:rPr>
          <w:rFonts w:eastAsiaTheme="majorEastAsia" w:cstheme="minorHAnsi"/>
          <w:b/>
          <w:smallCaps/>
        </w:rPr>
        <w:t xml:space="preserve">Electric </w:t>
      </w:r>
      <w:r w:rsidRPr="00A05FC2">
        <w:rPr>
          <w:rFonts w:eastAsiaTheme="majorEastAsia" w:cstheme="minorHAnsi"/>
          <w:b/>
          <w:smallCaps/>
        </w:rPr>
        <w:t xml:space="preserve">Energy Savings </w:t>
      </w:r>
    </w:p>
    <w:p w14:paraId="3B7740A8" w14:textId="77777777" w:rsidR="00094917" w:rsidRDefault="00094917" w:rsidP="00094917">
      <w:pPr>
        <w:ind w:firstLine="1152"/>
        <w:rPr>
          <w:rFonts w:cstheme="minorHAnsi"/>
          <w:noProof/>
        </w:rPr>
      </w:pPr>
      <w:r>
        <w:rPr>
          <w:rFonts w:cstheme="minorHAnsi"/>
          <w:noProof/>
        </w:rPr>
        <w:t xml:space="preserve">Where available savings from shell insulation measures should be determined through a custom analysis. When that is not feasible for the program the following engineering algorithms can be used with the inclusion of an adjustment factor to de-rate the heating savings. </w:t>
      </w:r>
    </w:p>
    <w:p w14:paraId="68F83962" w14:textId="77777777" w:rsidR="00094917" w:rsidRPr="00A05FC2" w:rsidRDefault="00094917" w:rsidP="00094917">
      <w:pPr>
        <w:ind w:left="2160" w:hanging="720"/>
        <w:rPr>
          <w:rFonts w:cstheme="minorHAnsi"/>
          <w:noProof/>
          <w:szCs w:val="24"/>
        </w:rPr>
      </w:pPr>
      <w:r w:rsidRPr="00A05FC2">
        <w:rPr>
          <w:rFonts w:cstheme="minorHAnsi"/>
          <w:noProof/>
        </w:rPr>
        <w:t>ΔkWh</w:t>
      </w:r>
      <w:r w:rsidRPr="00A05FC2">
        <w:rPr>
          <w:rFonts w:cstheme="minorHAnsi"/>
          <w:noProof/>
        </w:rPr>
        <w:tab/>
        <w:t xml:space="preserve">= </w:t>
      </w:r>
      <w:r>
        <w:rPr>
          <w:rFonts w:cstheme="minorHAnsi"/>
          <w:noProof/>
        </w:rPr>
        <w:t>(</w:t>
      </w:r>
      <w:r w:rsidRPr="00A05FC2">
        <w:rPr>
          <w:rFonts w:cstheme="minorHAnsi"/>
          <w:noProof/>
        </w:rPr>
        <w:t>ΔkWh_cooling + ΔkWh_heating</w:t>
      </w:r>
      <w:r>
        <w:rPr>
          <w:rFonts w:cstheme="minorHAnsi"/>
          <w:noProof/>
        </w:rPr>
        <w:t xml:space="preserve">) </w:t>
      </w:r>
    </w:p>
    <w:p w14:paraId="15BE41F7" w14:textId="77777777" w:rsidR="00094917" w:rsidRDefault="00094917" w:rsidP="00094917">
      <w:pPr>
        <w:rPr>
          <w:rFonts w:cstheme="minorHAnsi"/>
          <w:noProof/>
        </w:rPr>
      </w:pPr>
      <w:r w:rsidRPr="00A05FC2">
        <w:rPr>
          <w:rFonts w:cstheme="minorHAnsi"/>
          <w:noProof/>
        </w:rPr>
        <w:t>Where:</w:t>
      </w:r>
      <w:r>
        <w:rPr>
          <w:rFonts w:cstheme="minorHAnsi"/>
          <w:noProof/>
        </w:rPr>
        <w:tab/>
      </w:r>
      <w:r>
        <w:rPr>
          <w:rFonts w:cstheme="minorHAnsi"/>
          <w:noProof/>
        </w:rPr>
        <w:tab/>
      </w:r>
    </w:p>
    <w:p w14:paraId="3EF560A5" w14:textId="77777777" w:rsidR="00094917" w:rsidRPr="00A05FC2" w:rsidRDefault="00094917" w:rsidP="00094917">
      <w:pPr>
        <w:ind w:firstLine="720"/>
        <w:rPr>
          <w:rFonts w:cstheme="minorHAnsi"/>
        </w:rPr>
      </w:pPr>
      <w:r w:rsidRPr="00A05FC2">
        <w:rPr>
          <w:rFonts w:cstheme="minorHAnsi"/>
          <w:noProof/>
        </w:rPr>
        <w:t xml:space="preserve">ΔkWh_cooling </w:t>
      </w:r>
      <w:r w:rsidRPr="00A05FC2">
        <w:rPr>
          <w:rFonts w:cstheme="minorHAnsi"/>
          <w:noProof/>
        </w:rPr>
        <w:tab/>
        <w:t xml:space="preserve">= If central cooling, </w:t>
      </w:r>
      <w:r w:rsidRPr="00A05FC2">
        <w:rPr>
          <w:rFonts w:cstheme="minorHAnsi"/>
        </w:rPr>
        <w:t>reduction in annual cooling requirement due to insulation</w:t>
      </w:r>
    </w:p>
    <w:p w14:paraId="66897175" w14:textId="77777777" w:rsidR="00094917" w:rsidRPr="000B7BB6" w:rsidRDefault="00094917">
      <w:pPr>
        <w:spacing w:after="240"/>
        <w:ind w:left="2160"/>
        <w:jc w:val="left"/>
        <w:rPr>
          <w:rFonts w:cstheme="minorHAnsi"/>
        </w:rPr>
        <w:pPrChange w:id="11641" w:author="Samuel Dent" w:date="2015-11-20T09:11:00Z">
          <w:pPr>
            <w:ind w:left="2160"/>
            <w:jc w:val="left"/>
          </w:pPr>
        </w:pPrChange>
      </w:pPr>
      <w:r w:rsidRPr="00B41203">
        <w:rPr>
          <w:rFonts w:cstheme="minorHAnsi"/>
        </w:rPr>
        <w:t xml:space="preserve">= </w:t>
      </w:r>
      <w:ins w:id="11642" w:author="Samuel Dent" w:date="2015-11-20T09:10:00Z">
        <w:r>
          <w:rPr>
            <w:rFonts w:cstheme="minorHAnsi"/>
          </w:rPr>
          <w:t>(</w:t>
        </w:r>
      </w:ins>
      <w:r w:rsidRPr="00B41203">
        <w:rPr>
          <w:rFonts w:cstheme="minorHAnsi"/>
        </w:rPr>
        <w:t>(((1/R_old - 1</w:t>
      </w:r>
      <w:proofErr w:type="gramStart"/>
      <w:r w:rsidRPr="00B41203">
        <w:rPr>
          <w:rFonts w:cstheme="minorHAnsi"/>
        </w:rPr>
        <w:t>/(</w:t>
      </w:r>
      <w:proofErr w:type="gramEnd"/>
      <w:r w:rsidRPr="00B41203">
        <w:rPr>
          <w:rFonts w:cstheme="minorHAnsi"/>
        </w:rPr>
        <w:t xml:space="preserve">R_added+R_old)) * </w:t>
      </w:r>
      <w:r w:rsidRPr="000B7BB6">
        <w:rPr>
          <w:rFonts w:cstheme="minorHAnsi"/>
        </w:rPr>
        <w:t>Area * (1-Framing_factor)) * 24 * CDD * DUA) / (1000 * ηCool))</w:t>
      </w:r>
      <w:ins w:id="11643" w:author="Samuel Dent" w:date="2015-11-20T09:11:00Z">
        <w:r>
          <w:rPr>
            <w:rFonts w:cstheme="minorHAnsi"/>
          </w:rPr>
          <w:t xml:space="preserve">) * </w:t>
        </w:r>
        <w:r w:rsidRPr="00C55D7F">
          <w:rPr>
            <w:rFonts w:cstheme="minorHAnsi"/>
          </w:rPr>
          <w:t>ADJ</w:t>
        </w:r>
        <w:r>
          <w:rPr>
            <w:rFonts w:cstheme="minorHAnsi"/>
            <w:vertAlign w:val="subscript"/>
          </w:rPr>
          <w:t>FloorCool</w:t>
        </w:r>
      </w:ins>
      <w:del w:id="11644" w:author="Samuel Dent" w:date="2015-11-20T09:11:00Z">
        <w:r w:rsidRPr="000B7BB6" w:rsidDel="009A52CA">
          <w:rPr>
            <w:rFonts w:cstheme="minorHAnsi"/>
          </w:rPr>
          <w:delText xml:space="preserve">  </w:delText>
        </w:r>
      </w:del>
      <w:r w:rsidRPr="000B7BB6">
        <w:rPr>
          <w:rFonts w:cstheme="minorHAnsi"/>
        </w:rPr>
        <w:t xml:space="preserve"> </w:t>
      </w:r>
    </w:p>
    <w:p w14:paraId="41D27556" w14:textId="77777777" w:rsidR="00094917" w:rsidRPr="00A05FC2" w:rsidRDefault="00094917" w:rsidP="00094917">
      <w:pPr>
        <w:ind w:left="2160" w:hanging="1440"/>
        <w:rPr>
          <w:rFonts w:cstheme="minorHAnsi"/>
        </w:rPr>
      </w:pPr>
      <w:r w:rsidRPr="00A05FC2">
        <w:rPr>
          <w:rFonts w:cstheme="minorHAnsi"/>
        </w:rPr>
        <w:t>R_old</w:t>
      </w:r>
      <w:r w:rsidRPr="00A05FC2">
        <w:rPr>
          <w:rFonts w:cstheme="minorHAnsi"/>
        </w:rPr>
        <w:tab/>
        <w:t>= R-value value of floor before insulation, assuming 3/4” plywood subfloor and carpet with pad</w:t>
      </w:r>
    </w:p>
    <w:p w14:paraId="41EC4A4B" w14:textId="77777777" w:rsidR="00094917" w:rsidRPr="00A05FC2" w:rsidRDefault="00094917" w:rsidP="00094917">
      <w:pPr>
        <w:ind w:left="720"/>
        <w:rPr>
          <w:rFonts w:cstheme="minorHAnsi"/>
        </w:rPr>
      </w:pPr>
      <w:r w:rsidRPr="00A05FC2">
        <w:rPr>
          <w:rFonts w:cstheme="minorHAnsi"/>
        </w:rPr>
        <w:tab/>
      </w:r>
      <w:r w:rsidRPr="00A05FC2">
        <w:rPr>
          <w:rFonts w:cstheme="minorHAnsi"/>
        </w:rPr>
        <w:tab/>
        <w:t xml:space="preserve">= </w:t>
      </w:r>
      <w:r>
        <w:rPr>
          <w:rFonts w:cstheme="minorHAnsi"/>
        </w:rPr>
        <w:t>Actual. If unknown assume 3.96</w:t>
      </w:r>
      <w:r w:rsidRPr="00A05FC2">
        <w:rPr>
          <w:rFonts w:cstheme="minorHAnsi"/>
        </w:rPr>
        <w:t xml:space="preserve"> </w:t>
      </w:r>
      <w:r w:rsidRPr="000B7BB6">
        <w:rPr>
          <w:rStyle w:val="FootnoteReference"/>
        </w:rPr>
        <w:footnoteReference w:id="898"/>
      </w:r>
    </w:p>
    <w:p w14:paraId="20EB0839" w14:textId="77777777" w:rsidR="00094917" w:rsidRPr="00A05FC2" w:rsidRDefault="00094917" w:rsidP="00094917">
      <w:pPr>
        <w:ind w:left="2160" w:hanging="1440"/>
        <w:rPr>
          <w:rFonts w:cstheme="minorHAnsi"/>
        </w:rPr>
      </w:pPr>
      <w:r w:rsidRPr="00A05FC2">
        <w:rPr>
          <w:rFonts w:cstheme="minorHAnsi"/>
        </w:rPr>
        <w:t>R_added</w:t>
      </w:r>
      <w:r w:rsidRPr="00A05FC2">
        <w:rPr>
          <w:rFonts w:cstheme="minorHAnsi"/>
        </w:rPr>
        <w:tab/>
        <w:t>= R-value of additional spray foam, rigid foam, or cavity insulation.</w:t>
      </w:r>
    </w:p>
    <w:p w14:paraId="73A7388A" w14:textId="77777777" w:rsidR="00094917" w:rsidRPr="00A05FC2" w:rsidRDefault="00094917" w:rsidP="00094917">
      <w:pPr>
        <w:ind w:left="720"/>
        <w:rPr>
          <w:rFonts w:cstheme="minorHAnsi"/>
        </w:rPr>
      </w:pPr>
      <w:r w:rsidRPr="00A05FC2">
        <w:rPr>
          <w:rFonts w:cstheme="minorHAnsi"/>
        </w:rPr>
        <w:t>Area</w:t>
      </w:r>
      <w:r w:rsidRPr="00A05FC2">
        <w:rPr>
          <w:rFonts w:cstheme="minorHAnsi"/>
        </w:rPr>
        <w:tab/>
        <w:t xml:space="preserve"> </w:t>
      </w:r>
      <w:r w:rsidRPr="00A05FC2">
        <w:rPr>
          <w:rFonts w:cstheme="minorHAnsi"/>
        </w:rPr>
        <w:tab/>
        <w:t>= Total floor area to be insulated</w:t>
      </w:r>
    </w:p>
    <w:p w14:paraId="7130EB0F" w14:textId="77777777" w:rsidR="00094917" w:rsidRPr="00A05FC2" w:rsidRDefault="00094917" w:rsidP="00094917">
      <w:pPr>
        <w:ind w:left="720"/>
        <w:rPr>
          <w:rFonts w:cstheme="minorHAnsi"/>
        </w:rPr>
      </w:pPr>
      <w:r w:rsidRPr="00A05FC2">
        <w:rPr>
          <w:rFonts w:cstheme="minorHAnsi"/>
        </w:rPr>
        <w:t>Framing_factor</w:t>
      </w:r>
      <w:r w:rsidRPr="00A05FC2">
        <w:rPr>
          <w:rFonts w:cstheme="minorHAnsi"/>
        </w:rPr>
        <w:tab/>
        <w:t xml:space="preserve">= Adjustment to account for area of framing </w:t>
      </w:r>
    </w:p>
    <w:p w14:paraId="7CB6920F" w14:textId="77777777" w:rsidR="00094917" w:rsidRPr="00A05FC2" w:rsidRDefault="00094917" w:rsidP="00094917">
      <w:pPr>
        <w:ind w:left="1440" w:firstLine="720"/>
        <w:rPr>
          <w:rFonts w:cstheme="minorHAnsi"/>
        </w:rPr>
      </w:pPr>
      <w:r>
        <w:rPr>
          <w:rFonts w:cstheme="minorHAnsi"/>
        </w:rPr>
        <w:t>= 12</w:t>
      </w:r>
      <w:r w:rsidRPr="00A05FC2">
        <w:rPr>
          <w:rFonts w:cstheme="minorHAnsi"/>
        </w:rPr>
        <w:t xml:space="preserve">% </w:t>
      </w:r>
      <w:r w:rsidRPr="000B7BB6">
        <w:rPr>
          <w:rStyle w:val="FootnoteReference"/>
        </w:rPr>
        <w:footnoteReference w:id="899"/>
      </w:r>
    </w:p>
    <w:p w14:paraId="030E5425" w14:textId="77777777" w:rsidR="00094917" w:rsidRPr="000B7BB6" w:rsidRDefault="00094917" w:rsidP="00094917">
      <w:pPr>
        <w:ind w:left="720"/>
        <w:rPr>
          <w:rFonts w:cstheme="minorHAnsi"/>
        </w:rPr>
      </w:pPr>
      <w:r w:rsidRPr="00B41203">
        <w:rPr>
          <w:rFonts w:cstheme="minorHAnsi"/>
        </w:rPr>
        <w:t>24</w:t>
      </w:r>
      <w:r w:rsidRPr="00B41203">
        <w:rPr>
          <w:rFonts w:cstheme="minorHAnsi"/>
        </w:rPr>
        <w:tab/>
      </w:r>
      <w:r w:rsidRPr="00B41203">
        <w:rPr>
          <w:rFonts w:cstheme="minorHAnsi"/>
        </w:rPr>
        <w:tab/>
        <w:t>= Converts hours to days</w:t>
      </w:r>
    </w:p>
    <w:p w14:paraId="57BECB4F" w14:textId="77777777" w:rsidR="00094917" w:rsidRPr="00A05FC2" w:rsidRDefault="00094917" w:rsidP="00094917">
      <w:pPr>
        <w:ind w:left="2160" w:hanging="1440"/>
        <w:rPr>
          <w:rFonts w:cstheme="minorHAnsi"/>
        </w:rPr>
      </w:pPr>
      <w:r w:rsidRPr="00A05FC2">
        <w:rPr>
          <w:rFonts w:cstheme="minorHAnsi"/>
        </w:rPr>
        <w:t>CDD</w:t>
      </w:r>
      <w:r w:rsidRPr="00A05FC2">
        <w:rPr>
          <w:rFonts w:cstheme="minorHAnsi"/>
        </w:rPr>
        <w:tab/>
        <w:t xml:space="preserve">= Cooling Degree Days </w:t>
      </w:r>
      <w:r w:rsidRPr="00A05FC2">
        <w:rPr>
          <w:rFonts w:cstheme="minorHAnsi"/>
        </w:rPr>
        <w:tab/>
      </w:r>
    </w:p>
    <w:tbl>
      <w:tblPr>
        <w:tblW w:w="3178" w:type="dxa"/>
        <w:jc w:val="center"/>
        <w:tblLook w:val="04A0" w:firstRow="1" w:lastRow="0" w:firstColumn="1" w:lastColumn="0" w:noHBand="0" w:noVBand="1"/>
        <w:tblPrChange w:id="11645" w:author="&quot;sdent&quot;" w:date="2016-01-21T10:39:00Z">
          <w:tblPr>
            <w:tblW w:w="3178" w:type="dxa"/>
            <w:jc w:val="center"/>
            <w:tblLook w:val="04A0" w:firstRow="1" w:lastRow="0" w:firstColumn="1" w:lastColumn="0" w:noHBand="0" w:noVBand="1"/>
          </w:tblPr>
        </w:tblPrChange>
      </w:tblPr>
      <w:tblGrid>
        <w:gridCol w:w="1727"/>
        <w:gridCol w:w="1451"/>
        <w:tblGridChange w:id="11646">
          <w:tblGrid>
            <w:gridCol w:w="1727"/>
            <w:gridCol w:w="1451"/>
          </w:tblGrid>
        </w:tblGridChange>
      </w:tblGrid>
      <w:tr w:rsidR="00094917" w:rsidRPr="00A05FC2" w14:paraId="78167055" w14:textId="77777777" w:rsidTr="003125E0">
        <w:trPr>
          <w:trHeight w:val="270"/>
          <w:tblHeader/>
          <w:jc w:val="center"/>
          <w:trPrChange w:id="11647" w:author="&quot;sdent&quot;" w:date="2016-01-21T10:39:00Z">
            <w:trPr>
              <w:trHeight w:val="270"/>
              <w:jc w:val="center"/>
            </w:trPr>
          </w:trPrChange>
        </w:trPr>
        <w:tc>
          <w:tcPr>
            <w:tcW w:w="1727"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Change w:id="11648" w:author="&quot;sdent&quot;" w:date="2016-01-21T10:39:00Z">
              <w:tcPr>
                <w:tcW w:w="1727"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tcPrChange>
          </w:tcPr>
          <w:p w14:paraId="4D8A748F" w14:textId="77777777" w:rsidR="00094917" w:rsidRPr="000B7BB6" w:rsidRDefault="00094917" w:rsidP="00C04E8D">
            <w:pPr>
              <w:jc w:val="center"/>
              <w:rPr>
                <w:rFonts w:cstheme="minorHAnsi"/>
                <w:b/>
                <w:color w:val="FFFFFF" w:themeColor="background1"/>
              </w:rPr>
            </w:pPr>
            <w:r w:rsidRPr="000B7BB6">
              <w:rPr>
                <w:rFonts w:cstheme="minorHAnsi"/>
                <w:b/>
                <w:color w:val="FFFFFF" w:themeColor="background1"/>
              </w:rPr>
              <w:t>Climate Zone</w:t>
            </w:r>
          </w:p>
          <w:p w14:paraId="53A68124" w14:textId="77777777" w:rsidR="00094917" w:rsidRPr="000B7BB6" w:rsidRDefault="00094917" w:rsidP="00C04E8D">
            <w:pPr>
              <w:jc w:val="center"/>
              <w:rPr>
                <w:rFonts w:cstheme="minorHAnsi"/>
                <w:b/>
                <w:color w:val="FFFFFF" w:themeColor="background1"/>
              </w:rPr>
            </w:pPr>
            <w:r w:rsidRPr="000B7BB6">
              <w:rPr>
                <w:rFonts w:cstheme="minorHAnsi"/>
                <w:b/>
                <w:color w:val="FFFFFF" w:themeColor="background1"/>
              </w:rPr>
              <w:t>(City based upon)</w:t>
            </w:r>
          </w:p>
        </w:tc>
        <w:tc>
          <w:tcPr>
            <w:tcW w:w="1451" w:type="dxa"/>
            <w:tcBorders>
              <w:top w:val="single" w:sz="8" w:space="0" w:color="auto"/>
              <w:left w:val="single" w:sz="8" w:space="0" w:color="auto"/>
              <w:bottom w:val="single" w:sz="8" w:space="0" w:color="auto"/>
              <w:right w:val="single" w:sz="8" w:space="0" w:color="auto"/>
            </w:tcBorders>
            <w:shd w:val="clear" w:color="auto" w:fill="7F7F7F" w:themeFill="text1" w:themeFillTint="80"/>
            <w:hideMark/>
            <w:tcPrChange w:id="11649" w:author="&quot;sdent&quot;" w:date="2016-01-21T10:39:00Z">
              <w:tcPr>
                <w:tcW w:w="1451" w:type="dxa"/>
                <w:tcBorders>
                  <w:top w:val="single" w:sz="8" w:space="0" w:color="auto"/>
                  <w:left w:val="single" w:sz="8" w:space="0" w:color="auto"/>
                  <w:bottom w:val="single" w:sz="8" w:space="0" w:color="auto"/>
                  <w:right w:val="single" w:sz="8" w:space="0" w:color="auto"/>
                </w:tcBorders>
                <w:shd w:val="clear" w:color="auto" w:fill="7F7F7F" w:themeFill="text1" w:themeFillTint="80"/>
                <w:hideMark/>
              </w:tcPr>
            </w:tcPrChange>
          </w:tcPr>
          <w:p w14:paraId="35B53133" w14:textId="77777777" w:rsidR="00094917" w:rsidRPr="000B7BB6" w:rsidRDefault="00094917" w:rsidP="00C04E8D">
            <w:pPr>
              <w:jc w:val="center"/>
              <w:rPr>
                <w:rFonts w:cstheme="minorHAnsi"/>
                <w:b/>
                <w:color w:val="FFFFFF" w:themeColor="background1"/>
              </w:rPr>
            </w:pPr>
            <w:r w:rsidRPr="000B7BB6">
              <w:rPr>
                <w:rFonts w:cstheme="minorHAnsi"/>
                <w:b/>
                <w:color w:val="FFFFFF" w:themeColor="background1"/>
              </w:rPr>
              <w:t>Unconditioned</w:t>
            </w:r>
          </w:p>
          <w:p w14:paraId="032D3352" w14:textId="77777777" w:rsidR="00094917" w:rsidRPr="000B7BB6" w:rsidRDefault="00094917" w:rsidP="00C04E8D">
            <w:pPr>
              <w:jc w:val="center"/>
              <w:rPr>
                <w:rFonts w:cstheme="minorHAnsi"/>
                <w:b/>
                <w:color w:val="FFFFFF" w:themeColor="background1"/>
              </w:rPr>
            </w:pPr>
            <w:r w:rsidRPr="000B7BB6">
              <w:rPr>
                <w:rFonts w:cstheme="minorHAnsi"/>
                <w:b/>
                <w:color w:val="FFFFFF" w:themeColor="background1"/>
              </w:rPr>
              <w:t>CDD</w:t>
            </w:r>
            <w:r w:rsidRPr="000B7BB6">
              <w:rPr>
                <w:rStyle w:val="FootnoteReference"/>
                <w:b/>
                <w:color w:val="FFFFFF" w:themeColor="background1"/>
              </w:rPr>
              <w:footnoteReference w:id="900"/>
            </w:r>
          </w:p>
        </w:tc>
      </w:tr>
      <w:tr w:rsidR="00094917" w:rsidRPr="00A05FC2" w14:paraId="1028F32A" w14:textId="77777777" w:rsidTr="00C04E8D">
        <w:trPr>
          <w:trHeight w:val="300"/>
          <w:jc w:val="center"/>
        </w:trPr>
        <w:tc>
          <w:tcPr>
            <w:tcW w:w="1727" w:type="dxa"/>
            <w:tcBorders>
              <w:top w:val="nil"/>
              <w:left w:val="single" w:sz="4" w:space="0" w:color="auto"/>
              <w:bottom w:val="single" w:sz="4" w:space="0" w:color="auto"/>
              <w:right w:val="single" w:sz="4" w:space="0" w:color="auto"/>
            </w:tcBorders>
            <w:noWrap/>
            <w:vAlign w:val="center"/>
            <w:hideMark/>
          </w:tcPr>
          <w:p w14:paraId="0FE058C8" w14:textId="77777777" w:rsidR="00094917" w:rsidRPr="00A05FC2" w:rsidRDefault="00094917" w:rsidP="00C04E8D">
            <w:r w:rsidRPr="00A05FC2">
              <w:lastRenderedPageBreak/>
              <w:t>1 (Rockford)</w:t>
            </w:r>
          </w:p>
        </w:tc>
        <w:tc>
          <w:tcPr>
            <w:tcW w:w="1451" w:type="dxa"/>
            <w:tcBorders>
              <w:top w:val="single" w:sz="8" w:space="0" w:color="auto"/>
              <w:left w:val="single" w:sz="8" w:space="0" w:color="auto"/>
              <w:bottom w:val="single" w:sz="8" w:space="0" w:color="auto"/>
              <w:right w:val="single" w:sz="8" w:space="0" w:color="auto"/>
            </w:tcBorders>
            <w:vAlign w:val="center"/>
            <w:hideMark/>
          </w:tcPr>
          <w:p w14:paraId="2CBAAA6D" w14:textId="77777777" w:rsidR="00094917" w:rsidRPr="00A05FC2" w:rsidRDefault="00094917" w:rsidP="00C04E8D">
            <w:pPr>
              <w:jc w:val="center"/>
            </w:pPr>
            <w:r w:rsidRPr="000B7BB6">
              <w:t>263</w:t>
            </w:r>
          </w:p>
        </w:tc>
      </w:tr>
      <w:tr w:rsidR="00094917" w:rsidRPr="00A05FC2" w14:paraId="2EC4A774" w14:textId="77777777" w:rsidTr="00C04E8D">
        <w:trPr>
          <w:trHeight w:val="300"/>
          <w:jc w:val="center"/>
        </w:trPr>
        <w:tc>
          <w:tcPr>
            <w:tcW w:w="1727" w:type="dxa"/>
            <w:tcBorders>
              <w:top w:val="nil"/>
              <w:left w:val="single" w:sz="4" w:space="0" w:color="auto"/>
              <w:bottom w:val="single" w:sz="4" w:space="0" w:color="auto"/>
              <w:right w:val="single" w:sz="4" w:space="0" w:color="auto"/>
            </w:tcBorders>
            <w:noWrap/>
            <w:vAlign w:val="center"/>
            <w:hideMark/>
          </w:tcPr>
          <w:p w14:paraId="0E054463" w14:textId="77777777" w:rsidR="00094917" w:rsidRPr="00A05FC2" w:rsidRDefault="00094917" w:rsidP="00C04E8D">
            <w:r w:rsidRPr="00A05FC2">
              <w:t>2 (Chicago)</w:t>
            </w:r>
          </w:p>
        </w:tc>
        <w:tc>
          <w:tcPr>
            <w:tcW w:w="1451" w:type="dxa"/>
            <w:tcBorders>
              <w:top w:val="single" w:sz="8" w:space="0" w:color="auto"/>
              <w:left w:val="single" w:sz="8" w:space="0" w:color="auto"/>
              <w:bottom w:val="single" w:sz="8" w:space="0" w:color="auto"/>
              <w:right w:val="single" w:sz="8" w:space="0" w:color="auto"/>
            </w:tcBorders>
            <w:vAlign w:val="center"/>
            <w:hideMark/>
          </w:tcPr>
          <w:p w14:paraId="7B1D514B" w14:textId="77777777" w:rsidR="00094917" w:rsidRPr="00A05FC2" w:rsidRDefault="00094917" w:rsidP="00C04E8D">
            <w:pPr>
              <w:jc w:val="center"/>
            </w:pPr>
            <w:r w:rsidRPr="000B7BB6">
              <w:t>281</w:t>
            </w:r>
          </w:p>
        </w:tc>
      </w:tr>
      <w:tr w:rsidR="00094917" w:rsidRPr="00A05FC2" w14:paraId="305149A1" w14:textId="77777777" w:rsidTr="00C04E8D">
        <w:trPr>
          <w:trHeight w:val="300"/>
          <w:jc w:val="center"/>
        </w:trPr>
        <w:tc>
          <w:tcPr>
            <w:tcW w:w="1727" w:type="dxa"/>
            <w:tcBorders>
              <w:top w:val="nil"/>
              <w:left w:val="single" w:sz="4" w:space="0" w:color="auto"/>
              <w:bottom w:val="single" w:sz="4" w:space="0" w:color="auto"/>
              <w:right w:val="single" w:sz="4" w:space="0" w:color="auto"/>
            </w:tcBorders>
            <w:noWrap/>
            <w:vAlign w:val="center"/>
            <w:hideMark/>
          </w:tcPr>
          <w:p w14:paraId="4958D4B2" w14:textId="77777777" w:rsidR="00094917" w:rsidRPr="00A05FC2" w:rsidRDefault="00094917" w:rsidP="00C04E8D">
            <w:r w:rsidRPr="00A05FC2">
              <w:t>3 (Springfield)</w:t>
            </w:r>
          </w:p>
        </w:tc>
        <w:tc>
          <w:tcPr>
            <w:tcW w:w="1451" w:type="dxa"/>
            <w:tcBorders>
              <w:top w:val="single" w:sz="8" w:space="0" w:color="auto"/>
              <w:left w:val="single" w:sz="8" w:space="0" w:color="auto"/>
              <w:bottom w:val="single" w:sz="8" w:space="0" w:color="auto"/>
              <w:right w:val="single" w:sz="8" w:space="0" w:color="auto"/>
            </w:tcBorders>
            <w:vAlign w:val="center"/>
            <w:hideMark/>
          </w:tcPr>
          <w:p w14:paraId="6FE49C69" w14:textId="77777777" w:rsidR="00094917" w:rsidRPr="00A05FC2" w:rsidRDefault="00094917" w:rsidP="00C04E8D">
            <w:pPr>
              <w:jc w:val="center"/>
            </w:pPr>
            <w:r w:rsidRPr="000B7BB6">
              <w:t>436</w:t>
            </w:r>
          </w:p>
        </w:tc>
      </w:tr>
      <w:tr w:rsidR="00094917" w:rsidRPr="00A05FC2" w14:paraId="34B2C419" w14:textId="77777777" w:rsidTr="00C04E8D">
        <w:trPr>
          <w:trHeight w:val="300"/>
          <w:jc w:val="center"/>
        </w:trPr>
        <w:tc>
          <w:tcPr>
            <w:tcW w:w="1727" w:type="dxa"/>
            <w:tcBorders>
              <w:top w:val="nil"/>
              <w:left w:val="single" w:sz="4" w:space="0" w:color="auto"/>
              <w:bottom w:val="single" w:sz="4" w:space="0" w:color="auto"/>
              <w:right w:val="single" w:sz="4" w:space="0" w:color="auto"/>
            </w:tcBorders>
            <w:noWrap/>
            <w:vAlign w:val="center"/>
            <w:hideMark/>
          </w:tcPr>
          <w:p w14:paraId="3982651A" w14:textId="77777777" w:rsidR="00094917" w:rsidRPr="00A05FC2" w:rsidRDefault="00094917" w:rsidP="00C04E8D">
            <w:r w:rsidRPr="00A05FC2">
              <w:t>4 (Belleville)</w:t>
            </w:r>
          </w:p>
        </w:tc>
        <w:tc>
          <w:tcPr>
            <w:tcW w:w="1451" w:type="dxa"/>
            <w:tcBorders>
              <w:top w:val="single" w:sz="8" w:space="0" w:color="auto"/>
              <w:left w:val="single" w:sz="8" w:space="0" w:color="auto"/>
              <w:bottom w:val="single" w:sz="8" w:space="0" w:color="auto"/>
              <w:right w:val="single" w:sz="8" w:space="0" w:color="auto"/>
            </w:tcBorders>
            <w:vAlign w:val="center"/>
            <w:hideMark/>
          </w:tcPr>
          <w:p w14:paraId="5A6D7873" w14:textId="77777777" w:rsidR="00094917" w:rsidRPr="00A05FC2" w:rsidRDefault="00094917" w:rsidP="00C04E8D">
            <w:pPr>
              <w:jc w:val="center"/>
            </w:pPr>
            <w:r w:rsidRPr="000B7BB6">
              <w:t>538</w:t>
            </w:r>
          </w:p>
        </w:tc>
      </w:tr>
      <w:tr w:rsidR="00094917" w:rsidRPr="00A05FC2" w14:paraId="53F60C84" w14:textId="77777777" w:rsidTr="00C04E8D">
        <w:trPr>
          <w:trHeight w:val="315"/>
          <w:jc w:val="center"/>
        </w:trPr>
        <w:tc>
          <w:tcPr>
            <w:tcW w:w="1727" w:type="dxa"/>
            <w:tcBorders>
              <w:top w:val="nil"/>
              <w:left w:val="single" w:sz="4" w:space="0" w:color="auto"/>
              <w:bottom w:val="nil"/>
              <w:right w:val="single" w:sz="4" w:space="0" w:color="auto"/>
            </w:tcBorders>
            <w:noWrap/>
            <w:vAlign w:val="center"/>
            <w:hideMark/>
          </w:tcPr>
          <w:p w14:paraId="4919B146" w14:textId="77777777" w:rsidR="00094917" w:rsidRPr="00A05FC2" w:rsidRDefault="00094917" w:rsidP="00C04E8D">
            <w:r w:rsidRPr="00A05FC2">
              <w:t>5 (Marion)</w:t>
            </w:r>
          </w:p>
        </w:tc>
        <w:tc>
          <w:tcPr>
            <w:tcW w:w="1451" w:type="dxa"/>
            <w:tcBorders>
              <w:top w:val="single" w:sz="8" w:space="0" w:color="auto"/>
              <w:left w:val="single" w:sz="8" w:space="0" w:color="auto"/>
              <w:bottom w:val="single" w:sz="8" w:space="0" w:color="auto"/>
              <w:right w:val="single" w:sz="8" w:space="0" w:color="auto"/>
            </w:tcBorders>
            <w:vAlign w:val="center"/>
            <w:hideMark/>
          </w:tcPr>
          <w:p w14:paraId="79B29B20" w14:textId="77777777" w:rsidR="00094917" w:rsidRPr="00A05FC2" w:rsidRDefault="00094917" w:rsidP="00C04E8D">
            <w:pPr>
              <w:jc w:val="center"/>
            </w:pPr>
            <w:r w:rsidRPr="000B7BB6">
              <w:t>570</w:t>
            </w:r>
          </w:p>
        </w:tc>
      </w:tr>
      <w:tr w:rsidR="00094917" w:rsidRPr="00A05FC2" w14:paraId="55BD8B03" w14:textId="77777777" w:rsidTr="00C04E8D">
        <w:trPr>
          <w:trHeight w:val="270"/>
          <w:jc w:val="center"/>
        </w:trPr>
        <w:tc>
          <w:tcPr>
            <w:tcW w:w="1727" w:type="dxa"/>
            <w:tcBorders>
              <w:top w:val="single" w:sz="8" w:space="0" w:color="auto"/>
              <w:left w:val="single" w:sz="8" w:space="0" w:color="auto"/>
              <w:bottom w:val="single" w:sz="8" w:space="0" w:color="auto"/>
              <w:right w:val="single" w:sz="4" w:space="0" w:color="auto"/>
            </w:tcBorders>
            <w:noWrap/>
            <w:vAlign w:val="bottom"/>
            <w:hideMark/>
          </w:tcPr>
          <w:p w14:paraId="214B0164" w14:textId="77777777" w:rsidR="00094917" w:rsidRPr="00A05FC2" w:rsidRDefault="00094917" w:rsidP="00C04E8D">
            <w:r w:rsidRPr="000B7BB6">
              <w:t>Weighted Average</w:t>
            </w:r>
            <w:r w:rsidRPr="000B7BB6">
              <w:rPr>
                <w:rStyle w:val="FootnoteReference"/>
              </w:rPr>
              <w:footnoteReference w:id="901"/>
            </w:r>
          </w:p>
        </w:tc>
        <w:tc>
          <w:tcPr>
            <w:tcW w:w="1451" w:type="dxa"/>
            <w:tcBorders>
              <w:top w:val="single" w:sz="8" w:space="0" w:color="auto"/>
              <w:left w:val="single" w:sz="8" w:space="0" w:color="auto"/>
              <w:bottom w:val="single" w:sz="8" w:space="0" w:color="auto"/>
              <w:right w:val="single" w:sz="8" w:space="0" w:color="auto"/>
            </w:tcBorders>
            <w:vAlign w:val="center"/>
            <w:hideMark/>
          </w:tcPr>
          <w:p w14:paraId="55812036" w14:textId="77777777" w:rsidR="00094917" w:rsidRPr="00A05FC2" w:rsidRDefault="00094917" w:rsidP="00C04E8D">
            <w:pPr>
              <w:jc w:val="center"/>
            </w:pPr>
            <w:r w:rsidRPr="000B7BB6">
              <w:t>325</w:t>
            </w:r>
          </w:p>
        </w:tc>
      </w:tr>
    </w:tbl>
    <w:p w14:paraId="638AD24C" w14:textId="77777777" w:rsidR="00094917" w:rsidRPr="00A05FC2" w:rsidRDefault="00094917" w:rsidP="00094917">
      <w:pPr>
        <w:rPr>
          <w:rFonts w:cstheme="minorHAnsi"/>
        </w:rPr>
      </w:pPr>
    </w:p>
    <w:p w14:paraId="5FB29023" w14:textId="77777777" w:rsidR="00094917" w:rsidRPr="00A05FC2" w:rsidRDefault="00094917" w:rsidP="00094917">
      <w:pPr>
        <w:ind w:left="2160" w:hanging="1440"/>
        <w:rPr>
          <w:rFonts w:cstheme="minorHAnsi"/>
        </w:rPr>
      </w:pPr>
      <w:r w:rsidRPr="00A05FC2">
        <w:rPr>
          <w:rFonts w:cstheme="minorHAnsi"/>
        </w:rPr>
        <w:t>DUA</w:t>
      </w:r>
      <w:r w:rsidRPr="00A05FC2">
        <w:rPr>
          <w:rFonts w:cstheme="minorHAnsi"/>
        </w:rPr>
        <w:tab/>
        <w:t>= Discretionary Use Adjustment (reflects the fact that people do not always operate their AC when conditions may call for it).</w:t>
      </w:r>
    </w:p>
    <w:p w14:paraId="60508972" w14:textId="77777777" w:rsidR="00094917" w:rsidRPr="00A05FC2" w:rsidRDefault="00094917" w:rsidP="00094917">
      <w:pPr>
        <w:ind w:left="2160"/>
        <w:rPr>
          <w:rFonts w:cstheme="minorHAnsi"/>
        </w:rPr>
      </w:pPr>
      <w:r w:rsidRPr="00A05FC2">
        <w:rPr>
          <w:rFonts w:cstheme="minorHAnsi"/>
        </w:rPr>
        <w:t xml:space="preserve">= 0.75 </w:t>
      </w:r>
      <w:r w:rsidRPr="000B7BB6">
        <w:rPr>
          <w:rStyle w:val="FootnoteReference"/>
        </w:rPr>
        <w:footnoteReference w:id="902"/>
      </w:r>
      <w:r w:rsidRPr="00A05FC2">
        <w:rPr>
          <w:rFonts w:cstheme="minorHAnsi"/>
        </w:rPr>
        <w:t xml:space="preserve"> </w:t>
      </w:r>
    </w:p>
    <w:p w14:paraId="0CB5C87D" w14:textId="77777777" w:rsidR="00094917" w:rsidRPr="00A05FC2" w:rsidRDefault="00094917" w:rsidP="00094917">
      <w:pPr>
        <w:ind w:left="720"/>
        <w:rPr>
          <w:rFonts w:cstheme="minorHAnsi"/>
        </w:rPr>
      </w:pPr>
      <w:r w:rsidRPr="00A05FC2">
        <w:rPr>
          <w:rFonts w:cstheme="minorHAnsi"/>
        </w:rPr>
        <w:t>1000</w:t>
      </w:r>
      <w:r w:rsidRPr="00A05FC2">
        <w:rPr>
          <w:rFonts w:cstheme="minorHAnsi"/>
        </w:rPr>
        <w:tab/>
      </w:r>
      <w:r w:rsidRPr="00A05FC2">
        <w:rPr>
          <w:rFonts w:cstheme="minorHAnsi"/>
        </w:rPr>
        <w:tab/>
        <w:t>= Converts Btu to kBtu</w:t>
      </w:r>
    </w:p>
    <w:p w14:paraId="34D9105E" w14:textId="77777777" w:rsidR="00094917" w:rsidRPr="000B7BB6" w:rsidRDefault="00094917" w:rsidP="00094917">
      <w:pPr>
        <w:ind w:left="720"/>
        <w:rPr>
          <w:rFonts w:cstheme="minorHAnsi"/>
        </w:rPr>
      </w:pPr>
      <w:proofErr w:type="gramStart"/>
      <w:r w:rsidRPr="00A05FC2">
        <w:rPr>
          <w:rFonts w:cstheme="minorHAnsi"/>
        </w:rPr>
        <w:t>ηCool</w:t>
      </w:r>
      <w:proofErr w:type="gramEnd"/>
      <w:r w:rsidRPr="00B41203">
        <w:rPr>
          <w:rFonts w:cstheme="minorHAnsi"/>
        </w:rPr>
        <w:tab/>
      </w:r>
      <w:r w:rsidRPr="00B41203">
        <w:rPr>
          <w:rFonts w:cstheme="minorHAnsi"/>
        </w:rPr>
        <w:tab/>
        <w:t>= Seasonal Energy Efficiency Ratio of cooling system (kBtu/kWh)</w:t>
      </w:r>
    </w:p>
    <w:p w14:paraId="0655BF64" w14:textId="77777777" w:rsidR="00094917" w:rsidRPr="00A05FC2" w:rsidRDefault="00094917" w:rsidP="00094917">
      <w:pPr>
        <w:ind w:left="2160"/>
        <w:rPr>
          <w:rFonts w:cstheme="minorHAnsi"/>
          <w:i/>
        </w:rPr>
      </w:pPr>
      <w:r w:rsidRPr="00A05FC2">
        <w:rPr>
          <w:rFonts w:cstheme="minorHAnsi"/>
          <w:noProof/>
        </w:rPr>
        <w:t xml:space="preserve">= Actual </w:t>
      </w:r>
      <w:r w:rsidRPr="00B41203">
        <w:rPr>
          <w:rFonts w:cstheme="minorHAnsi"/>
        </w:rPr>
        <w:t>(where it is possible to measu</w:t>
      </w:r>
      <w:r w:rsidRPr="000B7BB6">
        <w:rPr>
          <w:rFonts w:cstheme="minorHAnsi"/>
        </w:rPr>
        <w:t>re or reasonably estimate)</w:t>
      </w:r>
      <w:r w:rsidRPr="00A05FC2">
        <w:rPr>
          <w:rFonts w:cstheme="minorHAnsi"/>
          <w:noProof/>
        </w:rPr>
        <w:t>.</w:t>
      </w:r>
      <w:r w:rsidRPr="00A05FC2">
        <w:rPr>
          <w:rFonts w:cstheme="minorHAnsi"/>
        </w:rPr>
        <w:t xml:space="preserve"> If unknown assume the following:</w:t>
      </w:r>
      <w:r w:rsidRPr="000B7BB6">
        <w:rPr>
          <w:rStyle w:val="FootnoteReference"/>
        </w:rPr>
        <w:footnoteReference w:id="903"/>
      </w:r>
    </w:p>
    <w:tbl>
      <w:tblPr>
        <w:tblStyle w:val="TableGrid"/>
        <w:tblW w:w="4680" w:type="dxa"/>
        <w:jc w:val="center"/>
        <w:tblLook w:val="04A0" w:firstRow="1" w:lastRow="0" w:firstColumn="1" w:lastColumn="0" w:noHBand="0" w:noVBand="1"/>
      </w:tblPr>
      <w:tblGrid>
        <w:gridCol w:w="2790"/>
        <w:gridCol w:w="1890"/>
      </w:tblGrid>
      <w:tr w:rsidR="00094917" w:rsidRPr="00C55D7F" w14:paraId="72FC21EB" w14:textId="77777777" w:rsidTr="00C04E8D">
        <w:trPr>
          <w:jc w:val="cent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29C1F9E" w14:textId="77777777" w:rsidR="00094917" w:rsidRPr="00C55D7F" w:rsidRDefault="00094917" w:rsidP="00C04E8D">
            <w:pPr>
              <w:jc w:val="center"/>
              <w:rPr>
                <w:rFonts w:asciiTheme="minorHAnsi" w:hAnsiTheme="minorHAnsi"/>
                <w:b/>
                <w:color w:val="FFFFFF" w:themeColor="background1"/>
              </w:rPr>
            </w:pPr>
            <w:r w:rsidRPr="00C55D7F">
              <w:rPr>
                <w:rFonts w:asciiTheme="minorHAnsi" w:hAnsiTheme="minorHAnsi"/>
                <w:b/>
                <w:color w:val="FFFFFF" w:themeColor="background1"/>
              </w:rPr>
              <w:t>Age of Equipment</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A75C464" w14:textId="77777777" w:rsidR="00094917" w:rsidRPr="00C55D7F" w:rsidRDefault="00094917" w:rsidP="00C04E8D">
            <w:pPr>
              <w:jc w:val="center"/>
              <w:rPr>
                <w:rFonts w:asciiTheme="minorHAnsi" w:hAnsiTheme="minorHAnsi"/>
                <w:b/>
                <w:color w:val="FFFFFF" w:themeColor="background1"/>
              </w:rPr>
            </w:pPr>
            <w:r w:rsidRPr="00C55D7F">
              <w:rPr>
                <w:rFonts w:asciiTheme="minorHAnsi" w:hAnsiTheme="minorHAnsi"/>
                <w:b/>
                <w:color w:val="FFFFFF" w:themeColor="background1"/>
              </w:rPr>
              <w:t>ηCool Estimate</w:t>
            </w:r>
          </w:p>
        </w:tc>
      </w:tr>
      <w:tr w:rsidR="00094917" w:rsidRPr="00C55D7F" w14:paraId="77FE3696" w14:textId="77777777" w:rsidTr="00C04E8D">
        <w:trPr>
          <w:jc w:val="center"/>
        </w:trPr>
        <w:tc>
          <w:tcPr>
            <w:tcW w:w="2790" w:type="dxa"/>
            <w:tcBorders>
              <w:top w:val="single" w:sz="4" w:space="0" w:color="auto"/>
              <w:left w:val="single" w:sz="4" w:space="0" w:color="auto"/>
              <w:bottom w:val="single" w:sz="4" w:space="0" w:color="auto"/>
              <w:right w:val="single" w:sz="4" w:space="0" w:color="auto"/>
            </w:tcBorders>
            <w:hideMark/>
          </w:tcPr>
          <w:p w14:paraId="4DAE1C4C" w14:textId="77777777" w:rsidR="00094917" w:rsidRPr="00C55D7F" w:rsidRDefault="00094917" w:rsidP="00C04E8D">
            <w:pPr>
              <w:rPr>
                <w:rFonts w:asciiTheme="minorHAnsi" w:hAnsiTheme="minorHAnsi"/>
              </w:rPr>
            </w:pPr>
            <w:r w:rsidRPr="00C55D7F">
              <w:rPr>
                <w:rFonts w:asciiTheme="minorHAnsi" w:hAnsiTheme="minorHAnsi"/>
              </w:rPr>
              <w:t>Before 2006</w:t>
            </w:r>
          </w:p>
        </w:tc>
        <w:tc>
          <w:tcPr>
            <w:tcW w:w="1890" w:type="dxa"/>
            <w:tcBorders>
              <w:top w:val="single" w:sz="4" w:space="0" w:color="auto"/>
              <w:left w:val="single" w:sz="4" w:space="0" w:color="auto"/>
              <w:bottom w:val="single" w:sz="4" w:space="0" w:color="auto"/>
              <w:right w:val="single" w:sz="4" w:space="0" w:color="auto"/>
            </w:tcBorders>
            <w:hideMark/>
          </w:tcPr>
          <w:p w14:paraId="2B80670D" w14:textId="77777777" w:rsidR="00094917" w:rsidRPr="00C55D7F" w:rsidRDefault="00094917" w:rsidP="00C04E8D">
            <w:pPr>
              <w:jc w:val="center"/>
              <w:rPr>
                <w:rFonts w:asciiTheme="minorHAnsi" w:hAnsiTheme="minorHAnsi"/>
                <w:szCs w:val="22"/>
              </w:rPr>
            </w:pPr>
            <w:r w:rsidRPr="00C55D7F">
              <w:rPr>
                <w:rFonts w:asciiTheme="minorHAnsi" w:hAnsiTheme="minorHAnsi"/>
              </w:rPr>
              <w:t>10</w:t>
            </w:r>
          </w:p>
        </w:tc>
      </w:tr>
      <w:tr w:rsidR="00094917" w:rsidRPr="00C55D7F" w14:paraId="2A5F9EB9" w14:textId="77777777" w:rsidTr="00C04E8D">
        <w:trPr>
          <w:jc w:val="center"/>
        </w:trPr>
        <w:tc>
          <w:tcPr>
            <w:tcW w:w="2790" w:type="dxa"/>
            <w:tcBorders>
              <w:top w:val="single" w:sz="4" w:space="0" w:color="auto"/>
              <w:left w:val="single" w:sz="4" w:space="0" w:color="auto"/>
              <w:bottom w:val="single" w:sz="4" w:space="0" w:color="auto"/>
              <w:right w:val="single" w:sz="4" w:space="0" w:color="auto"/>
            </w:tcBorders>
            <w:hideMark/>
          </w:tcPr>
          <w:p w14:paraId="6E8102AA" w14:textId="77777777" w:rsidR="00094917" w:rsidRPr="00C55D7F" w:rsidRDefault="00094917" w:rsidP="00C04E8D">
            <w:pPr>
              <w:rPr>
                <w:rFonts w:asciiTheme="minorHAnsi" w:hAnsiTheme="minorHAnsi"/>
              </w:rPr>
            </w:pPr>
            <w:r w:rsidRPr="00C55D7F">
              <w:rPr>
                <w:rFonts w:asciiTheme="minorHAnsi" w:hAnsiTheme="minorHAnsi"/>
              </w:rPr>
              <w:t>2006 - 2014</w:t>
            </w:r>
          </w:p>
        </w:tc>
        <w:tc>
          <w:tcPr>
            <w:tcW w:w="1890" w:type="dxa"/>
            <w:tcBorders>
              <w:top w:val="single" w:sz="4" w:space="0" w:color="auto"/>
              <w:left w:val="single" w:sz="4" w:space="0" w:color="auto"/>
              <w:bottom w:val="single" w:sz="4" w:space="0" w:color="auto"/>
              <w:right w:val="single" w:sz="4" w:space="0" w:color="auto"/>
            </w:tcBorders>
            <w:hideMark/>
          </w:tcPr>
          <w:p w14:paraId="66501C6E" w14:textId="77777777" w:rsidR="00094917" w:rsidRPr="00C55D7F" w:rsidRDefault="00094917" w:rsidP="00C04E8D">
            <w:pPr>
              <w:jc w:val="center"/>
              <w:rPr>
                <w:rFonts w:asciiTheme="minorHAnsi" w:hAnsiTheme="minorHAnsi"/>
                <w:szCs w:val="22"/>
              </w:rPr>
            </w:pPr>
            <w:r w:rsidRPr="00C55D7F">
              <w:rPr>
                <w:rFonts w:asciiTheme="minorHAnsi" w:hAnsiTheme="minorHAnsi"/>
              </w:rPr>
              <w:t>13</w:t>
            </w:r>
          </w:p>
        </w:tc>
      </w:tr>
      <w:tr w:rsidR="00094917" w:rsidRPr="00C55D7F" w14:paraId="587ADADF" w14:textId="77777777" w:rsidTr="00C04E8D">
        <w:trPr>
          <w:jc w:val="center"/>
        </w:trPr>
        <w:tc>
          <w:tcPr>
            <w:tcW w:w="2790" w:type="dxa"/>
            <w:tcBorders>
              <w:top w:val="single" w:sz="4" w:space="0" w:color="auto"/>
              <w:left w:val="single" w:sz="4" w:space="0" w:color="auto"/>
              <w:bottom w:val="single" w:sz="4" w:space="0" w:color="auto"/>
              <w:right w:val="single" w:sz="4" w:space="0" w:color="auto"/>
            </w:tcBorders>
          </w:tcPr>
          <w:p w14:paraId="3158F53A" w14:textId="77777777" w:rsidR="00094917" w:rsidRPr="00C55D7F" w:rsidRDefault="00094917" w:rsidP="00C04E8D">
            <w:pPr>
              <w:rPr>
                <w:rFonts w:asciiTheme="minorHAnsi" w:hAnsiTheme="minorHAnsi"/>
              </w:rPr>
            </w:pPr>
            <w:r w:rsidRPr="00C55D7F">
              <w:rPr>
                <w:rFonts w:asciiTheme="minorHAnsi" w:hAnsiTheme="minorHAnsi"/>
              </w:rPr>
              <w:t>Central AC After 1/1/2015</w:t>
            </w:r>
          </w:p>
        </w:tc>
        <w:tc>
          <w:tcPr>
            <w:tcW w:w="1890" w:type="dxa"/>
            <w:tcBorders>
              <w:top w:val="single" w:sz="4" w:space="0" w:color="auto"/>
              <w:left w:val="single" w:sz="4" w:space="0" w:color="auto"/>
              <w:bottom w:val="single" w:sz="4" w:space="0" w:color="auto"/>
              <w:right w:val="single" w:sz="4" w:space="0" w:color="auto"/>
            </w:tcBorders>
          </w:tcPr>
          <w:p w14:paraId="3CC479A1" w14:textId="77777777" w:rsidR="00094917" w:rsidRPr="00C55D7F" w:rsidRDefault="00094917" w:rsidP="00C04E8D">
            <w:pPr>
              <w:jc w:val="center"/>
              <w:rPr>
                <w:rFonts w:asciiTheme="minorHAnsi" w:hAnsiTheme="minorHAnsi"/>
                <w:szCs w:val="22"/>
              </w:rPr>
            </w:pPr>
            <w:r w:rsidRPr="00C55D7F">
              <w:rPr>
                <w:rFonts w:asciiTheme="minorHAnsi" w:hAnsiTheme="minorHAnsi"/>
              </w:rPr>
              <w:t>13</w:t>
            </w:r>
          </w:p>
        </w:tc>
      </w:tr>
      <w:tr w:rsidR="00094917" w:rsidRPr="00C55D7F" w14:paraId="496800E3" w14:textId="77777777" w:rsidTr="00C04E8D">
        <w:trPr>
          <w:jc w:val="center"/>
        </w:trPr>
        <w:tc>
          <w:tcPr>
            <w:tcW w:w="2790" w:type="dxa"/>
            <w:tcBorders>
              <w:top w:val="single" w:sz="4" w:space="0" w:color="auto"/>
              <w:left w:val="single" w:sz="4" w:space="0" w:color="auto"/>
              <w:bottom w:val="single" w:sz="4" w:space="0" w:color="auto"/>
              <w:right w:val="single" w:sz="4" w:space="0" w:color="auto"/>
            </w:tcBorders>
          </w:tcPr>
          <w:p w14:paraId="7C2B7E7D" w14:textId="77777777" w:rsidR="00094917" w:rsidRPr="00C55D7F" w:rsidRDefault="00094917" w:rsidP="00C04E8D">
            <w:pPr>
              <w:rPr>
                <w:rFonts w:asciiTheme="minorHAnsi" w:hAnsiTheme="minorHAnsi"/>
              </w:rPr>
            </w:pPr>
            <w:r w:rsidRPr="00C55D7F">
              <w:rPr>
                <w:rFonts w:asciiTheme="minorHAnsi" w:hAnsiTheme="minorHAnsi"/>
              </w:rPr>
              <w:t>Heat Pump After 1/1/2015</w:t>
            </w:r>
          </w:p>
        </w:tc>
        <w:tc>
          <w:tcPr>
            <w:tcW w:w="1890" w:type="dxa"/>
            <w:tcBorders>
              <w:top w:val="single" w:sz="4" w:space="0" w:color="auto"/>
              <w:left w:val="single" w:sz="4" w:space="0" w:color="auto"/>
              <w:bottom w:val="single" w:sz="4" w:space="0" w:color="auto"/>
              <w:right w:val="single" w:sz="4" w:space="0" w:color="auto"/>
            </w:tcBorders>
          </w:tcPr>
          <w:p w14:paraId="2BA08DAD" w14:textId="77777777" w:rsidR="00094917" w:rsidRPr="00C55D7F" w:rsidRDefault="00094917" w:rsidP="00C04E8D">
            <w:pPr>
              <w:jc w:val="center"/>
              <w:rPr>
                <w:rFonts w:asciiTheme="minorHAnsi" w:hAnsiTheme="minorHAnsi"/>
                <w:szCs w:val="22"/>
              </w:rPr>
            </w:pPr>
            <w:r w:rsidRPr="00C55D7F">
              <w:rPr>
                <w:rFonts w:asciiTheme="minorHAnsi" w:hAnsiTheme="minorHAnsi"/>
              </w:rPr>
              <w:t>14</w:t>
            </w:r>
          </w:p>
        </w:tc>
      </w:tr>
    </w:tbl>
    <w:p w14:paraId="35F6D28B" w14:textId="77777777" w:rsidR="00094917" w:rsidRDefault="00094917" w:rsidP="00094917">
      <w:pPr>
        <w:widowControl/>
        <w:spacing w:after="200" w:line="276" w:lineRule="auto"/>
        <w:ind w:left="2160" w:hanging="1440"/>
        <w:jc w:val="left"/>
        <w:rPr>
          <w:ins w:id="11650" w:author="Samuel Dent" w:date="2015-11-20T09:11:00Z"/>
          <w:rFonts w:cstheme="minorHAnsi"/>
        </w:rPr>
      </w:pPr>
    </w:p>
    <w:p w14:paraId="58F7DC50" w14:textId="77777777" w:rsidR="00094917" w:rsidRDefault="00094917" w:rsidP="00094917">
      <w:pPr>
        <w:widowControl/>
        <w:spacing w:after="200" w:line="276" w:lineRule="auto"/>
        <w:ind w:left="2160" w:hanging="1440"/>
        <w:jc w:val="left"/>
        <w:rPr>
          <w:ins w:id="11651" w:author="Samuel Dent" w:date="2015-11-20T09:11:00Z"/>
          <w:rFonts w:cstheme="minorHAnsi"/>
          <w:noProof/>
        </w:rPr>
      </w:pPr>
      <w:ins w:id="11652" w:author="Samuel Dent" w:date="2015-11-20T09:11:00Z">
        <w:r w:rsidRPr="00C55D7F">
          <w:rPr>
            <w:rFonts w:cstheme="minorHAnsi"/>
          </w:rPr>
          <w:t>ADJ</w:t>
        </w:r>
        <w:r>
          <w:rPr>
            <w:rFonts w:cstheme="minorHAnsi"/>
            <w:vertAlign w:val="subscript"/>
          </w:rPr>
          <w:t>FloorCool</w:t>
        </w:r>
        <w:r w:rsidRPr="000B7BB6">
          <w:rPr>
            <w:rFonts w:cstheme="minorHAnsi"/>
          </w:rPr>
          <w:t xml:space="preserve"> </w:t>
        </w:r>
        <w:r>
          <w:rPr>
            <w:rFonts w:cstheme="minorHAnsi"/>
          </w:rPr>
          <w:tab/>
          <w:t xml:space="preserve">= </w:t>
        </w:r>
        <w:r w:rsidRPr="00C55D7F">
          <w:rPr>
            <w:rFonts w:cstheme="minorHAnsi"/>
            <w:noProof/>
          </w:rPr>
          <w:t xml:space="preserve">Adjustment for </w:t>
        </w:r>
        <w:r>
          <w:rPr>
            <w:rFonts w:cstheme="minorHAnsi"/>
            <w:noProof/>
          </w:rPr>
          <w:t>cooling savings from floor</w:t>
        </w:r>
        <w:r w:rsidRPr="00C55D7F">
          <w:rPr>
            <w:rFonts w:cstheme="minorHAnsi"/>
            <w:noProof/>
          </w:rPr>
          <w:t xml:space="preserve"> to account for prescriptive engineering algorithms overclaiming savings</w:t>
        </w:r>
        <w:r>
          <w:rPr>
            <w:rStyle w:val="FootnoteReference"/>
            <w:noProof/>
          </w:rPr>
          <w:footnoteReference w:id="904"/>
        </w:r>
        <w:r>
          <w:rPr>
            <w:rFonts w:cstheme="minorHAnsi"/>
            <w:noProof/>
          </w:rPr>
          <w:t>.</w:t>
        </w:r>
      </w:ins>
    </w:p>
    <w:p w14:paraId="37CBBD48" w14:textId="77777777" w:rsidR="00094917" w:rsidRPr="00C55D7F" w:rsidRDefault="00094917" w:rsidP="00094917">
      <w:pPr>
        <w:widowControl/>
        <w:spacing w:after="200" w:line="276" w:lineRule="auto"/>
        <w:ind w:left="2160" w:hanging="1440"/>
        <w:jc w:val="left"/>
        <w:rPr>
          <w:ins w:id="11655" w:author="Samuel Dent" w:date="2015-11-20T09:11:00Z"/>
          <w:rFonts w:ascii="Arial" w:hAnsi="Arial"/>
          <w:vertAlign w:val="superscript"/>
        </w:rPr>
      </w:pPr>
      <w:ins w:id="11656" w:author="Samuel Dent" w:date="2015-11-20T09:11:00Z">
        <w:r>
          <w:rPr>
            <w:rFonts w:cstheme="minorHAnsi"/>
            <w:noProof/>
          </w:rPr>
          <w:tab/>
          <w:t>= 80%</w:t>
        </w:r>
      </w:ins>
    </w:p>
    <w:p w14:paraId="1E29534B" w14:textId="77777777" w:rsidR="00094917" w:rsidRDefault="00094917" w:rsidP="00094917">
      <w:pPr>
        <w:spacing w:before="240"/>
        <w:ind w:left="2160" w:hanging="1440"/>
        <w:rPr>
          <w:ins w:id="11657" w:author="Samuel Dent" w:date="2015-11-20T09:11:00Z"/>
          <w:rFonts w:cstheme="minorHAnsi"/>
        </w:rPr>
      </w:pPr>
    </w:p>
    <w:p w14:paraId="326D1972" w14:textId="77777777" w:rsidR="00094917" w:rsidRPr="00A05FC2" w:rsidRDefault="00094917" w:rsidP="00094917">
      <w:pPr>
        <w:spacing w:before="240"/>
        <w:ind w:left="2160" w:hanging="1440"/>
        <w:rPr>
          <w:rFonts w:cstheme="minorHAnsi"/>
        </w:rPr>
      </w:pPr>
      <w:r w:rsidRPr="00A05FC2">
        <w:rPr>
          <w:rFonts w:cstheme="minorHAnsi"/>
        </w:rPr>
        <w:t xml:space="preserve">ΔkWh_heating </w:t>
      </w:r>
      <w:r w:rsidRPr="00A05FC2">
        <w:rPr>
          <w:rFonts w:cstheme="minorHAnsi"/>
        </w:rPr>
        <w:tab/>
        <w:t xml:space="preserve">= If electric heat (resistance or heat pump), reduction in annual electric heating due to </w:t>
      </w:r>
      <w:r w:rsidRPr="00A05FC2">
        <w:rPr>
          <w:rFonts w:cstheme="minorHAnsi"/>
        </w:rPr>
        <w:lastRenderedPageBreak/>
        <w:t>insulation</w:t>
      </w:r>
    </w:p>
    <w:p w14:paraId="1E7602E8" w14:textId="77777777" w:rsidR="00094917" w:rsidRPr="0009467B" w:rsidRDefault="00094917" w:rsidP="00094917">
      <w:pPr>
        <w:ind w:left="2160"/>
        <w:rPr>
          <w:rFonts w:cstheme="minorHAnsi"/>
          <w:vertAlign w:val="subscript"/>
        </w:rPr>
      </w:pPr>
      <w:r w:rsidRPr="00A05FC2">
        <w:rPr>
          <w:rFonts w:cstheme="minorHAnsi"/>
        </w:rPr>
        <w:t xml:space="preserve">= </w:t>
      </w:r>
      <w:r>
        <w:rPr>
          <w:rFonts w:cstheme="minorHAnsi"/>
        </w:rPr>
        <w:t>((</w:t>
      </w:r>
      <w:r w:rsidRPr="00A05FC2">
        <w:rPr>
          <w:rFonts w:cstheme="minorHAnsi"/>
        </w:rPr>
        <w:t>((1/R_old - 1</w:t>
      </w:r>
      <w:proofErr w:type="gramStart"/>
      <w:r w:rsidRPr="00A05FC2">
        <w:rPr>
          <w:rFonts w:cstheme="minorHAnsi"/>
        </w:rPr>
        <w:t>/(</w:t>
      </w:r>
      <w:proofErr w:type="gramEnd"/>
      <w:r w:rsidRPr="00A05FC2">
        <w:rPr>
          <w:rFonts w:cstheme="minorHAnsi"/>
        </w:rPr>
        <w:t xml:space="preserve">R_added + R_old)) * Area * (1-Framing_factor) * 24 * HDD)/ (3,412 * ηHeat)) </w:t>
      </w:r>
      <w:r>
        <w:rPr>
          <w:rFonts w:cstheme="minorHAnsi"/>
        </w:rPr>
        <w:t>* ADJ</w:t>
      </w:r>
      <w:r>
        <w:rPr>
          <w:rFonts w:cstheme="minorHAnsi"/>
          <w:vertAlign w:val="subscript"/>
        </w:rPr>
        <w:t>Floor</w:t>
      </w:r>
      <w:ins w:id="11658" w:author="Samuel Dent" w:date="2015-11-20T09:12:00Z">
        <w:r>
          <w:rPr>
            <w:rFonts w:cstheme="minorHAnsi"/>
            <w:vertAlign w:val="subscript"/>
          </w:rPr>
          <w:t>Heat</w:t>
        </w:r>
      </w:ins>
    </w:p>
    <w:p w14:paraId="305A459D" w14:textId="77777777" w:rsidR="00094917" w:rsidRPr="00A05FC2" w:rsidRDefault="00094917" w:rsidP="00094917">
      <w:pPr>
        <w:ind w:left="720"/>
        <w:rPr>
          <w:rFonts w:cstheme="minorHAnsi"/>
        </w:rPr>
      </w:pPr>
      <w:r w:rsidRPr="00A05FC2">
        <w:rPr>
          <w:rFonts w:cstheme="minorHAnsi"/>
        </w:rPr>
        <w:t>HDD</w:t>
      </w:r>
      <w:r w:rsidRPr="00A05FC2">
        <w:rPr>
          <w:rFonts w:cstheme="minorHAnsi"/>
        </w:rPr>
        <w:tab/>
      </w:r>
      <w:r w:rsidRPr="00A05FC2">
        <w:rPr>
          <w:rFonts w:cstheme="minorHAnsi"/>
        </w:rPr>
        <w:tab/>
        <w:t>= Heating Degree Days</w:t>
      </w:r>
      <w:r>
        <w:rPr>
          <w:rFonts w:cstheme="minorHAnsi"/>
        </w:rPr>
        <w:t>:</w:t>
      </w:r>
      <w:r w:rsidRPr="000B7BB6">
        <w:rPr>
          <w:rStyle w:val="FootnoteReference"/>
        </w:rPr>
        <w:footnoteReference w:id="905"/>
      </w:r>
    </w:p>
    <w:tbl>
      <w:tblPr>
        <w:tblW w:w="3497" w:type="dxa"/>
        <w:jc w:val="center"/>
        <w:tblLook w:val="04A0" w:firstRow="1" w:lastRow="0" w:firstColumn="1" w:lastColumn="0" w:noHBand="0" w:noVBand="1"/>
      </w:tblPr>
      <w:tblGrid>
        <w:gridCol w:w="1697"/>
        <w:gridCol w:w="1800"/>
      </w:tblGrid>
      <w:tr w:rsidR="00094917" w:rsidRPr="00C55D7F" w14:paraId="09BAECF1" w14:textId="77777777" w:rsidTr="00C04E8D">
        <w:trPr>
          <w:trHeight w:val="270"/>
          <w:jc w:val="center"/>
        </w:trPr>
        <w:tc>
          <w:tcPr>
            <w:tcW w:w="1697"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122D6EE1" w14:textId="77777777" w:rsidR="00094917" w:rsidRPr="00C55D7F" w:rsidRDefault="00094917" w:rsidP="00C04E8D">
            <w:pPr>
              <w:jc w:val="center"/>
              <w:rPr>
                <w:b/>
                <w:color w:val="FFFFFF" w:themeColor="background1"/>
              </w:rPr>
            </w:pPr>
            <w:r w:rsidRPr="00C55D7F">
              <w:rPr>
                <w:b/>
                <w:color w:val="FFFFFF" w:themeColor="background1"/>
              </w:rPr>
              <w:t>Climate Zone</w:t>
            </w:r>
          </w:p>
          <w:p w14:paraId="74037538" w14:textId="77777777" w:rsidR="00094917" w:rsidRPr="00C55D7F" w:rsidRDefault="00094917" w:rsidP="00C04E8D">
            <w:pPr>
              <w:jc w:val="center"/>
              <w:rPr>
                <w:b/>
                <w:color w:val="FFFFFF" w:themeColor="background1"/>
              </w:rPr>
            </w:pPr>
            <w:r w:rsidRPr="00C55D7F">
              <w:rPr>
                <w:b/>
                <w:color w:val="FFFFFF" w:themeColor="background1"/>
              </w:rPr>
              <w:t>(City based upon)</w:t>
            </w:r>
          </w:p>
        </w:tc>
        <w:tc>
          <w:tcPr>
            <w:tcW w:w="1800" w:type="dxa"/>
            <w:tcBorders>
              <w:top w:val="single" w:sz="8" w:space="0" w:color="auto"/>
              <w:left w:val="nil"/>
              <w:bottom w:val="single" w:sz="8" w:space="0" w:color="auto"/>
              <w:right w:val="single" w:sz="8" w:space="0" w:color="auto"/>
            </w:tcBorders>
            <w:shd w:val="clear" w:color="auto" w:fill="7F7F7F" w:themeFill="text1" w:themeFillTint="80"/>
            <w:vAlign w:val="bottom"/>
            <w:hideMark/>
          </w:tcPr>
          <w:p w14:paraId="43B4CA1F" w14:textId="77777777" w:rsidR="00094917" w:rsidRPr="00C55D7F" w:rsidRDefault="00094917" w:rsidP="00C04E8D">
            <w:pPr>
              <w:jc w:val="center"/>
              <w:rPr>
                <w:b/>
                <w:color w:val="FFFFFF" w:themeColor="background1"/>
              </w:rPr>
            </w:pPr>
            <w:r w:rsidRPr="00C55D7F">
              <w:rPr>
                <w:b/>
                <w:color w:val="FFFFFF" w:themeColor="background1"/>
              </w:rPr>
              <w:t>Unconditioned HDD</w:t>
            </w:r>
          </w:p>
        </w:tc>
      </w:tr>
      <w:tr w:rsidR="00094917" w:rsidRPr="00C55D7F" w14:paraId="50377125" w14:textId="77777777" w:rsidTr="00C04E8D">
        <w:trPr>
          <w:trHeight w:val="300"/>
          <w:jc w:val="center"/>
        </w:trPr>
        <w:tc>
          <w:tcPr>
            <w:tcW w:w="1697" w:type="dxa"/>
            <w:tcBorders>
              <w:top w:val="nil"/>
              <w:left w:val="single" w:sz="4" w:space="0" w:color="auto"/>
              <w:bottom w:val="single" w:sz="4" w:space="0" w:color="auto"/>
              <w:right w:val="single" w:sz="4" w:space="0" w:color="auto"/>
            </w:tcBorders>
            <w:noWrap/>
            <w:vAlign w:val="center"/>
            <w:hideMark/>
          </w:tcPr>
          <w:p w14:paraId="63209FAF" w14:textId="77777777" w:rsidR="00094917" w:rsidRPr="00C55D7F" w:rsidRDefault="00094917" w:rsidP="00C04E8D">
            <w:r w:rsidRPr="00C55D7F">
              <w:t>1 (Rockford)</w:t>
            </w:r>
          </w:p>
        </w:tc>
        <w:tc>
          <w:tcPr>
            <w:tcW w:w="1800" w:type="dxa"/>
            <w:tcBorders>
              <w:top w:val="single" w:sz="8" w:space="0" w:color="auto"/>
              <w:left w:val="single" w:sz="8" w:space="0" w:color="auto"/>
              <w:bottom w:val="single" w:sz="8" w:space="0" w:color="auto"/>
              <w:right w:val="single" w:sz="8" w:space="0" w:color="auto"/>
            </w:tcBorders>
            <w:vAlign w:val="bottom"/>
            <w:hideMark/>
          </w:tcPr>
          <w:p w14:paraId="759AD702" w14:textId="77777777" w:rsidR="00094917" w:rsidRPr="00C55D7F" w:rsidRDefault="00094917" w:rsidP="00C04E8D">
            <w:pPr>
              <w:jc w:val="center"/>
            </w:pPr>
            <w:r w:rsidRPr="00C55D7F">
              <w:t>3,322</w:t>
            </w:r>
          </w:p>
        </w:tc>
      </w:tr>
      <w:tr w:rsidR="00094917" w:rsidRPr="00C55D7F" w14:paraId="73D5901E" w14:textId="77777777" w:rsidTr="00C04E8D">
        <w:trPr>
          <w:trHeight w:val="300"/>
          <w:jc w:val="center"/>
        </w:trPr>
        <w:tc>
          <w:tcPr>
            <w:tcW w:w="1697" w:type="dxa"/>
            <w:tcBorders>
              <w:top w:val="nil"/>
              <w:left w:val="single" w:sz="4" w:space="0" w:color="auto"/>
              <w:bottom w:val="single" w:sz="4" w:space="0" w:color="auto"/>
              <w:right w:val="single" w:sz="4" w:space="0" w:color="auto"/>
            </w:tcBorders>
            <w:noWrap/>
            <w:vAlign w:val="center"/>
            <w:hideMark/>
          </w:tcPr>
          <w:p w14:paraId="79FC775F" w14:textId="77777777" w:rsidR="00094917" w:rsidRPr="00C55D7F" w:rsidRDefault="00094917" w:rsidP="00C04E8D">
            <w:r w:rsidRPr="00C55D7F">
              <w:t>2 (Chicago)</w:t>
            </w:r>
          </w:p>
        </w:tc>
        <w:tc>
          <w:tcPr>
            <w:tcW w:w="1800" w:type="dxa"/>
            <w:tcBorders>
              <w:top w:val="single" w:sz="8" w:space="0" w:color="auto"/>
              <w:left w:val="single" w:sz="8" w:space="0" w:color="auto"/>
              <w:bottom w:val="single" w:sz="8" w:space="0" w:color="auto"/>
              <w:right w:val="single" w:sz="8" w:space="0" w:color="auto"/>
            </w:tcBorders>
            <w:vAlign w:val="bottom"/>
            <w:hideMark/>
          </w:tcPr>
          <w:p w14:paraId="657C7D08" w14:textId="77777777" w:rsidR="00094917" w:rsidRPr="00C55D7F" w:rsidRDefault="00094917" w:rsidP="00C04E8D">
            <w:pPr>
              <w:jc w:val="center"/>
            </w:pPr>
            <w:r w:rsidRPr="00C55D7F">
              <w:t>3,079</w:t>
            </w:r>
          </w:p>
        </w:tc>
      </w:tr>
      <w:tr w:rsidR="00094917" w:rsidRPr="00C55D7F" w14:paraId="66B6C772" w14:textId="77777777" w:rsidTr="00C04E8D">
        <w:trPr>
          <w:trHeight w:val="300"/>
          <w:jc w:val="center"/>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6306C489" w14:textId="77777777" w:rsidR="00094917" w:rsidRPr="00C55D7F" w:rsidRDefault="00094917" w:rsidP="00C04E8D">
            <w:r w:rsidRPr="00C55D7F">
              <w:t>3 (Springfield)</w:t>
            </w:r>
          </w:p>
        </w:tc>
        <w:tc>
          <w:tcPr>
            <w:tcW w:w="1800" w:type="dxa"/>
            <w:tcBorders>
              <w:top w:val="single" w:sz="8" w:space="0" w:color="auto"/>
              <w:left w:val="single" w:sz="4" w:space="0" w:color="auto"/>
              <w:bottom w:val="single" w:sz="8" w:space="0" w:color="auto"/>
              <w:right w:val="single" w:sz="8" w:space="0" w:color="auto"/>
            </w:tcBorders>
            <w:vAlign w:val="bottom"/>
            <w:hideMark/>
          </w:tcPr>
          <w:p w14:paraId="15AE9C81" w14:textId="77777777" w:rsidR="00094917" w:rsidRPr="00C55D7F" w:rsidRDefault="00094917" w:rsidP="00C04E8D">
            <w:pPr>
              <w:jc w:val="center"/>
            </w:pPr>
            <w:r w:rsidRPr="00C55D7F">
              <w:t>2,550</w:t>
            </w:r>
          </w:p>
        </w:tc>
      </w:tr>
      <w:tr w:rsidR="00094917" w:rsidRPr="00C55D7F" w14:paraId="155B9D02" w14:textId="77777777" w:rsidTr="00C04E8D">
        <w:trPr>
          <w:trHeight w:val="300"/>
          <w:jc w:val="center"/>
        </w:trPr>
        <w:tc>
          <w:tcPr>
            <w:tcW w:w="1697" w:type="dxa"/>
            <w:tcBorders>
              <w:top w:val="nil"/>
              <w:left w:val="single" w:sz="4" w:space="0" w:color="auto"/>
              <w:bottom w:val="single" w:sz="4" w:space="0" w:color="auto"/>
              <w:right w:val="single" w:sz="4" w:space="0" w:color="auto"/>
            </w:tcBorders>
            <w:noWrap/>
            <w:vAlign w:val="center"/>
            <w:hideMark/>
          </w:tcPr>
          <w:p w14:paraId="0D0E3E4D" w14:textId="77777777" w:rsidR="00094917" w:rsidRPr="00C55D7F" w:rsidRDefault="00094917" w:rsidP="00C04E8D">
            <w:r w:rsidRPr="00C55D7F">
              <w:t>4 (Belleville)</w:t>
            </w:r>
          </w:p>
        </w:tc>
        <w:tc>
          <w:tcPr>
            <w:tcW w:w="1800" w:type="dxa"/>
            <w:tcBorders>
              <w:top w:val="single" w:sz="8" w:space="0" w:color="auto"/>
              <w:left w:val="single" w:sz="8" w:space="0" w:color="auto"/>
              <w:bottom w:val="single" w:sz="8" w:space="0" w:color="auto"/>
              <w:right w:val="single" w:sz="8" w:space="0" w:color="auto"/>
            </w:tcBorders>
            <w:vAlign w:val="bottom"/>
            <w:hideMark/>
          </w:tcPr>
          <w:p w14:paraId="7678DA4C" w14:textId="77777777" w:rsidR="00094917" w:rsidRPr="00C55D7F" w:rsidRDefault="00094917" w:rsidP="00C04E8D">
            <w:pPr>
              <w:jc w:val="center"/>
            </w:pPr>
            <w:r w:rsidRPr="00C55D7F">
              <w:t>1,789</w:t>
            </w:r>
          </w:p>
        </w:tc>
      </w:tr>
      <w:tr w:rsidR="00094917" w:rsidRPr="00C55D7F" w14:paraId="3356262B" w14:textId="77777777" w:rsidTr="00C04E8D">
        <w:trPr>
          <w:trHeight w:val="315"/>
          <w:jc w:val="center"/>
        </w:trPr>
        <w:tc>
          <w:tcPr>
            <w:tcW w:w="1697" w:type="dxa"/>
            <w:tcBorders>
              <w:top w:val="nil"/>
              <w:left w:val="single" w:sz="4" w:space="0" w:color="auto"/>
              <w:bottom w:val="nil"/>
              <w:right w:val="single" w:sz="4" w:space="0" w:color="auto"/>
            </w:tcBorders>
            <w:noWrap/>
            <w:vAlign w:val="center"/>
            <w:hideMark/>
          </w:tcPr>
          <w:p w14:paraId="76A311E4" w14:textId="77777777" w:rsidR="00094917" w:rsidRPr="00C55D7F" w:rsidRDefault="00094917" w:rsidP="00C04E8D">
            <w:r w:rsidRPr="00C55D7F">
              <w:t>5 (Marion)</w:t>
            </w:r>
          </w:p>
        </w:tc>
        <w:tc>
          <w:tcPr>
            <w:tcW w:w="1800" w:type="dxa"/>
            <w:tcBorders>
              <w:top w:val="single" w:sz="8" w:space="0" w:color="auto"/>
              <w:left w:val="single" w:sz="8" w:space="0" w:color="auto"/>
              <w:bottom w:val="single" w:sz="8" w:space="0" w:color="auto"/>
              <w:right w:val="single" w:sz="8" w:space="0" w:color="auto"/>
            </w:tcBorders>
            <w:vAlign w:val="bottom"/>
            <w:hideMark/>
          </w:tcPr>
          <w:p w14:paraId="68F2528F" w14:textId="77777777" w:rsidR="00094917" w:rsidRPr="00C55D7F" w:rsidRDefault="00094917" w:rsidP="00C04E8D">
            <w:pPr>
              <w:jc w:val="center"/>
            </w:pPr>
            <w:r w:rsidRPr="00C55D7F">
              <w:t>1,796</w:t>
            </w:r>
          </w:p>
        </w:tc>
      </w:tr>
      <w:tr w:rsidR="00094917" w:rsidRPr="00C55D7F" w14:paraId="37549BB3" w14:textId="77777777" w:rsidTr="00C04E8D">
        <w:trPr>
          <w:trHeight w:val="270"/>
          <w:jc w:val="center"/>
        </w:trPr>
        <w:tc>
          <w:tcPr>
            <w:tcW w:w="1697" w:type="dxa"/>
            <w:tcBorders>
              <w:top w:val="single" w:sz="8" w:space="0" w:color="auto"/>
              <w:left w:val="single" w:sz="8" w:space="0" w:color="auto"/>
              <w:bottom w:val="single" w:sz="8" w:space="0" w:color="auto"/>
              <w:right w:val="single" w:sz="4" w:space="0" w:color="auto"/>
            </w:tcBorders>
            <w:noWrap/>
            <w:vAlign w:val="bottom"/>
            <w:hideMark/>
          </w:tcPr>
          <w:p w14:paraId="0B0320E2" w14:textId="77777777" w:rsidR="00094917" w:rsidRPr="00C55D7F" w:rsidRDefault="00094917" w:rsidP="00C04E8D">
            <w:r w:rsidRPr="00C55D7F">
              <w:t>Weighted Average</w:t>
            </w:r>
            <w:r w:rsidRPr="009C362B">
              <w:rPr>
                <w:vertAlign w:val="superscript"/>
              </w:rPr>
              <w:footnoteReference w:id="906"/>
            </w:r>
          </w:p>
        </w:tc>
        <w:tc>
          <w:tcPr>
            <w:tcW w:w="1800" w:type="dxa"/>
            <w:tcBorders>
              <w:top w:val="single" w:sz="8" w:space="0" w:color="auto"/>
              <w:left w:val="single" w:sz="8" w:space="0" w:color="auto"/>
              <w:bottom w:val="single" w:sz="8" w:space="0" w:color="auto"/>
              <w:right w:val="single" w:sz="8" w:space="0" w:color="auto"/>
            </w:tcBorders>
            <w:vAlign w:val="bottom"/>
            <w:hideMark/>
          </w:tcPr>
          <w:p w14:paraId="121128BD" w14:textId="77777777" w:rsidR="00094917" w:rsidRPr="00C55D7F" w:rsidRDefault="00094917" w:rsidP="00C04E8D">
            <w:pPr>
              <w:jc w:val="center"/>
            </w:pPr>
            <w:r w:rsidRPr="00C55D7F">
              <w:t>2,895</w:t>
            </w:r>
          </w:p>
        </w:tc>
      </w:tr>
    </w:tbl>
    <w:p w14:paraId="43E5EEFB" w14:textId="77777777" w:rsidR="00094917" w:rsidRPr="00A05FC2" w:rsidRDefault="00094917" w:rsidP="00094917">
      <w:pPr>
        <w:rPr>
          <w:rFonts w:cstheme="minorHAnsi"/>
        </w:rPr>
      </w:pPr>
    </w:p>
    <w:p w14:paraId="670DDB90" w14:textId="77777777" w:rsidR="00094917" w:rsidRPr="00A05FC2" w:rsidRDefault="00094917" w:rsidP="00094917">
      <w:pPr>
        <w:ind w:left="2160" w:hanging="1440"/>
        <w:rPr>
          <w:rFonts w:cstheme="minorHAnsi"/>
        </w:rPr>
      </w:pPr>
      <w:proofErr w:type="gramStart"/>
      <w:r w:rsidRPr="00A05FC2">
        <w:rPr>
          <w:rFonts w:cstheme="minorHAnsi"/>
        </w:rPr>
        <w:t>ηHeat</w:t>
      </w:r>
      <w:proofErr w:type="gramEnd"/>
      <w:r w:rsidRPr="00A05FC2">
        <w:rPr>
          <w:rFonts w:cstheme="minorHAnsi"/>
        </w:rPr>
        <w:tab/>
        <w:t>= Efficiency of heating system</w:t>
      </w:r>
    </w:p>
    <w:p w14:paraId="19AD0EFD" w14:textId="77777777" w:rsidR="00094917" w:rsidRPr="00A05FC2" w:rsidRDefault="00094917" w:rsidP="00094917">
      <w:pPr>
        <w:ind w:left="2160" w:hanging="1440"/>
        <w:rPr>
          <w:rFonts w:cstheme="minorHAnsi"/>
        </w:rPr>
      </w:pPr>
      <w:r w:rsidRPr="00A05FC2">
        <w:rPr>
          <w:rFonts w:cstheme="minorHAnsi"/>
        </w:rPr>
        <w:tab/>
        <w:t>= Actual. If not available refer to default table below:</w:t>
      </w:r>
      <w:r w:rsidRPr="000B7BB6">
        <w:rPr>
          <w:rStyle w:val="FootnoteReference"/>
        </w:rPr>
        <w:footnoteReference w:id="907"/>
      </w:r>
      <w:r w:rsidRPr="00A05FC2">
        <w:rPr>
          <w:rFonts w:cstheme="minorHAnsi"/>
        </w:rPr>
        <w:tab/>
      </w:r>
    </w:p>
    <w:tbl>
      <w:tblPr>
        <w:tblW w:w="6588" w:type="dxa"/>
        <w:jc w:val="center"/>
        <w:shd w:val="clear" w:color="auto" w:fill="FFFFFF" w:themeFill="background1"/>
        <w:tblLook w:val="04A0" w:firstRow="1" w:lastRow="0" w:firstColumn="1" w:lastColumn="0" w:noHBand="0" w:noVBand="1"/>
      </w:tblPr>
      <w:tblGrid>
        <w:gridCol w:w="1536"/>
        <w:gridCol w:w="1559"/>
        <w:gridCol w:w="1409"/>
        <w:gridCol w:w="2084"/>
      </w:tblGrid>
      <w:tr w:rsidR="00094917" w:rsidRPr="00C55D7F" w14:paraId="72FF29D7" w14:textId="77777777" w:rsidTr="00C04E8D">
        <w:trPr>
          <w:trHeight w:val="780"/>
          <w:jc w:val="center"/>
        </w:trPr>
        <w:tc>
          <w:tcPr>
            <w:tcW w:w="1536"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p w14:paraId="1F24B410" w14:textId="77777777" w:rsidR="00094917" w:rsidRPr="00C55D7F" w:rsidRDefault="00094917" w:rsidP="00C04E8D">
            <w:pPr>
              <w:jc w:val="center"/>
              <w:rPr>
                <w:b/>
                <w:color w:val="FFFFFF" w:themeColor="background1"/>
              </w:rPr>
            </w:pPr>
            <w:r w:rsidRPr="00C55D7F">
              <w:rPr>
                <w:b/>
                <w:color w:val="FFFFFF" w:themeColor="background1"/>
              </w:rPr>
              <w:t>System Type</w:t>
            </w:r>
          </w:p>
        </w:tc>
        <w:tc>
          <w:tcPr>
            <w:tcW w:w="1559"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5E1C8D79" w14:textId="77777777" w:rsidR="00094917" w:rsidRPr="00C55D7F" w:rsidRDefault="00094917" w:rsidP="00C04E8D">
            <w:pPr>
              <w:jc w:val="center"/>
              <w:rPr>
                <w:b/>
                <w:color w:val="FFFFFF" w:themeColor="background1"/>
              </w:rPr>
            </w:pPr>
            <w:r w:rsidRPr="00C55D7F">
              <w:rPr>
                <w:b/>
                <w:color w:val="FFFFFF" w:themeColor="background1"/>
              </w:rPr>
              <w:t>Age of Equipment</w:t>
            </w:r>
          </w:p>
        </w:tc>
        <w:tc>
          <w:tcPr>
            <w:tcW w:w="1409"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086C35A0" w14:textId="77777777" w:rsidR="00094917" w:rsidRPr="00C55D7F" w:rsidRDefault="00094917" w:rsidP="00C04E8D">
            <w:pPr>
              <w:jc w:val="center"/>
              <w:rPr>
                <w:b/>
                <w:color w:val="FFFFFF" w:themeColor="background1"/>
              </w:rPr>
            </w:pPr>
            <w:r w:rsidRPr="00C55D7F">
              <w:rPr>
                <w:b/>
                <w:color w:val="FFFFFF" w:themeColor="background1"/>
              </w:rPr>
              <w:t>HSPF Estimate</w:t>
            </w:r>
          </w:p>
        </w:tc>
        <w:tc>
          <w:tcPr>
            <w:tcW w:w="2084"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3A51E65C" w14:textId="77777777" w:rsidR="00094917" w:rsidRPr="00C55D7F" w:rsidRDefault="00094917" w:rsidP="00C04E8D">
            <w:pPr>
              <w:jc w:val="center"/>
              <w:rPr>
                <w:b/>
                <w:color w:val="FFFFFF" w:themeColor="background1"/>
              </w:rPr>
            </w:pPr>
            <w:r w:rsidRPr="00C55D7F">
              <w:rPr>
                <w:b/>
                <w:color w:val="FFFFFF" w:themeColor="background1"/>
              </w:rPr>
              <w:t>ηHeat (Effective COP Estimate) (HSPF/3.413)*0.85</w:t>
            </w:r>
          </w:p>
        </w:tc>
      </w:tr>
      <w:tr w:rsidR="00094917" w:rsidRPr="00C55D7F" w14:paraId="3E19F450" w14:textId="77777777" w:rsidTr="00C04E8D">
        <w:trPr>
          <w:trHeight w:val="60"/>
          <w:jc w:val="center"/>
        </w:trPr>
        <w:tc>
          <w:tcPr>
            <w:tcW w:w="1536" w:type="dxa"/>
            <w:vMerge w:val="restart"/>
            <w:tcBorders>
              <w:top w:val="nil"/>
              <w:left w:val="single" w:sz="8" w:space="0" w:color="auto"/>
              <w:right w:val="single" w:sz="8" w:space="0" w:color="auto"/>
            </w:tcBorders>
            <w:shd w:val="clear" w:color="auto" w:fill="FFFFFF" w:themeFill="background1"/>
            <w:vAlign w:val="center"/>
            <w:hideMark/>
          </w:tcPr>
          <w:p w14:paraId="41F515D1" w14:textId="77777777" w:rsidR="00094917" w:rsidRPr="00C55D7F" w:rsidRDefault="00094917" w:rsidP="00C04E8D">
            <w:r w:rsidRPr="00C55D7F">
              <w:t>Heat Pump</w:t>
            </w:r>
          </w:p>
        </w:tc>
        <w:tc>
          <w:tcPr>
            <w:tcW w:w="1559" w:type="dxa"/>
            <w:tcBorders>
              <w:top w:val="nil"/>
              <w:left w:val="nil"/>
              <w:bottom w:val="single" w:sz="8" w:space="0" w:color="auto"/>
              <w:right w:val="single" w:sz="8" w:space="0" w:color="auto"/>
            </w:tcBorders>
            <w:shd w:val="clear" w:color="auto" w:fill="FFFFFF" w:themeFill="background1"/>
            <w:vAlign w:val="center"/>
            <w:hideMark/>
          </w:tcPr>
          <w:p w14:paraId="7252BE60" w14:textId="77777777" w:rsidR="00094917" w:rsidRPr="00C55D7F" w:rsidRDefault="00094917" w:rsidP="00C04E8D">
            <w:r w:rsidRPr="00C55D7F">
              <w:t>Before 2006</w:t>
            </w:r>
          </w:p>
        </w:tc>
        <w:tc>
          <w:tcPr>
            <w:tcW w:w="1409" w:type="dxa"/>
            <w:tcBorders>
              <w:top w:val="nil"/>
              <w:left w:val="nil"/>
              <w:bottom w:val="single" w:sz="8" w:space="0" w:color="auto"/>
              <w:right w:val="single" w:sz="8" w:space="0" w:color="auto"/>
            </w:tcBorders>
            <w:shd w:val="clear" w:color="auto" w:fill="FFFFFF" w:themeFill="background1"/>
            <w:vAlign w:val="center"/>
            <w:hideMark/>
          </w:tcPr>
          <w:p w14:paraId="6B5E65B4" w14:textId="77777777" w:rsidR="00094917" w:rsidRPr="00C55D7F" w:rsidRDefault="00094917" w:rsidP="00C04E8D">
            <w:pPr>
              <w:jc w:val="center"/>
            </w:pPr>
            <w:r w:rsidRPr="00C55D7F">
              <w:t>6.8</w:t>
            </w:r>
          </w:p>
        </w:tc>
        <w:tc>
          <w:tcPr>
            <w:tcW w:w="2084" w:type="dxa"/>
            <w:tcBorders>
              <w:top w:val="nil"/>
              <w:left w:val="nil"/>
              <w:bottom w:val="single" w:sz="8" w:space="0" w:color="auto"/>
              <w:right w:val="single" w:sz="8" w:space="0" w:color="auto"/>
            </w:tcBorders>
            <w:shd w:val="clear" w:color="auto" w:fill="FFFFFF" w:themeFill="background1"/>
            <w:vAlign w:val="center"/>
            <w:hideMark/>
          </w:tcPr>
          <w:p w14:paraId="1F709BE9" w14:textId="77777777" w:rsidR="00094917" w:rsidRPr="00C55D7F" w:rsidRDefault="00094917" w:rsidP="00C04E8D">
            <w:pPr>
              <w:jc w:val="center"/>
            </w:pPr>
            <w:r w:rsidRPr="00C55D7F">
              <w:t>1.7</w:t>
            </w:r>
          </w:p>
        </w:tc>
      </w:tr>
      <w:tr w:rsidR="00094917" w:rsidRPr="00C55D7F" w14:paraId="15EA55CD" w14:textId="77777777" w:rsidTr="00C04E8D">
        <w:trPr>
          <w:trHeight w:val="60"/>
          <w:jc w:val="center"/>
        </w:trPr>
        <w:tc>
          <w:tcPr>
            <w:tcW w:w="0" w:type="auto"/>
            <w:vMerge/>
            <w:tcBorders>
              <w:left w:val="single" w:sz="8" w:space="0" w:color="auto"/>
              <w:right w:val="single" w:sz="8" w:space="0" w:color="auto"/>
            </w:tcBorders>
            <w:shd w:val="clear" w:color="auto" w:fill="FFFFFF" w:themeFill="background1"/>
            <w:vAlign w:val="center"/>
            <w:hideMark/>
          </w:tcPr>
          <w:p w14:paraId="04BE8386" w14:textId="77777777" w:rsidR="00094917" w:rsidRPr="00C55D7F" w:rsidRDefault="00094917" w:rsidP="00C04E8D"/>
        </w:tc>
        <w:tc>
          <w:tcPr>
            <w:tcW w:w="1559" w:type="dxa"/>
            <w:tcBorders>
              <w:top w:val="nil"/>
              <w:left w:val="nil"/>
              <w:bottom w:val="single" w:sz="8" w:space="0" w:color="auto"/>
              <w:right w:val="single" w:sz="8" w:space="0" w:color="auto"/>
            </w:tcBorders>
            <w:shd w:val="clear" w:color="auto" w:fill="FFFFFF" w:themeFill="background1"/>
            <w:vAlign w:val="center"/>
            <w:hideMark/>
          </w:tcPr>
          <w:p w14:paraId="1BC852B8" w14:textId="77777777" w:rsidR="00094917" w:rsidRPr="00C55D7F" w:rsidRDefault="00094917" w:rsidP="00C04E8D">
            <w:r w:rsidRPr="00C55D7F">
              <w:t>2006 - 2014</w:t>
            </w:r>
          </w:p>
        </w:tc>
        <w:tc>
          <w:tcPr>
            <w:tcW w:w="1409" w:type="dxa"/>
            <w:tcBorders>
              <w:top w:val="nil"/>
              <w:left w:val="nil"/>
              <w:bottom w:val="single" w:sz="8" w:space="0" w:color="auto"/>
              <w:right w:val="single" w:sz="8" w:space="0" w:color="auto"/>
            </w:tcBorders>
            <w:shd w:val="clear" w:color="auto" w:fill="FFFFFF" w:themeFill="background1"/>
            <w:vAlign w:val="center"/>
            <w:hideMark/>
          </w:tcPr>
          <w:p w14:paraId="6F1A28AB" w14:textId="77777777" w:rsidR="00094917" w:rsidRPr="00C55D7F" w:rsidRDefault="00094917" w:rsidP="00C04E8D">
            <w:pPr>
              <w:jc w:val="center"/>
            </w:pPr>
            <w:r w:rsidRPr="00C55D7F">
              <w:t>7.7</w:t>
            </w:r>
          </w:p>
        </w:tc>
        <w:tc>
          <w:tcPr>
            <w:tcW w:w="2084" w:type="dxa"/>
            <w:tcBorders>
              <w:top w:val="nil"/>
              <w:left w:val="nil"/>
              <w:bottom w:val="single" w:sz="8" w:space="0" w:color="auto"/>
              <w:right w:val="single" w:sz="8" w:space="0" w:color="auto"/>
            </w:tcBorders>
            <w:shd w:val="clear" w:color="auto" w:fill="FFFFFF" w:themeFill="background1"/>
            <w:vAlign w:val="center"/>
            <w:hideMark/>
          </w:tcPr>
          <w:p w14:paraId="5997216E" w14:textId="77777777" w:rsidR="00094917" w:rsidRPr="00C55D7F" w:rsidRDefault="00094917" w:rsidP="00C04E8D">
            <w:pPr>
              <w:jc w:val="center"/>
            </w:pPr>
            <w:r w:rsidRPr="00C55D7F">
              <w:t>1.92</w:t>
            </w:r>
          </w:p>
        </w:tc>
      </w:tr>
      <w:tr w:rsidR="00094917" w:rsidRPr="00C55D7F" w14:paraId="60699D0C" w14:textId="77777777" w:rsidTr="00C04E8D">
        <w:trPr>
          <w:trHeight w:val="270"/>
          <w:jc w:val="center"/>
        </w:trPr>
        <w:tc>
          <w:tcPr>
            <w:tcW w:w="1536" w:type="dxa"/>
            <w:vMerge/>
            <w:tcBorders>
              <w:left w:val="single" w:sz="8" w:space="0" w:color="auto"/>
              <w:bottom w:val="single" w:sz="8" w:space="0" w:color="auto"/>
              <w:right w:val="single" w:sz="8" w:space="0" w:color="auto"/>
            </w:tcBorders>
            <w:shd w:val="clear" w:color="auto" w:fill="FFFFFF" w:themeFill="background1"/>
            <w:vAlign w:val="center"/>
          </w:tcPr>
          <w:p w14:paraId="59EA4EF8" w14:textId="77777777" w:rsidR="00094917" w:rsidRPr="00C55D7F" w:rsidRDefault="00094917" w:rsidP="00C04E8D"/>
        </w:tc>
        <w:tc>
          <w:tcPr>
            <w:tcW w:w="1559" w:type="dxa"/>
            <w:tcBorders>
              <w:top w:val="nil"/>
              <w:left w:val="nil"/>
              <w:bottom w:val="single" w:sz="8" w:space="0" w:color="auto"/>
              <w:right w:val="single" w:sz="8" w:space="0" w:color="auto"/>
            </w:tcBorders>
            <w:shd w:val="clear" w:color="auto" w:fill="FFFFFF" w:themeFill="background1"/>
          </w:tcPr>
          <w:p w14:paraId="0CE47476" w14:textId="77777777" w:rsidR="00094917" w:rsidRPr="00C55D7F" w:rsidRDefault="00094917" w:rsidP="00C04E8D">
            <w:r w:rsidRPr="00C55D7F">
              <w:t xml:space="preserve">2015 on </w:t>
            </w:r>
          </w:p>
        </w:tc>
        <w:tc>
          <w:tcPr>
            <w:tcW w:w="1409" w:type="dxa"/>
            <w:tcBorders>
              <w:top w:val="nil"/>
              <w:left w:val="nil"/>
              <w:bottom w:val="single" w:sz="8" w:space="0" w:color="auto"/>
              <w:right w:val="single" w:sz="8" w:space="0" w:color="auto"/>
            </w:tcBorders>
            <w:shd w:val="clear" w:color="auto" w:fill="FFFFFF" w:themeFill="background1"/>
          </w:tcPr>
          <w:p w14:paraId="335489B7" w14:textId="77777777" w:rsidR="00094917" w:rsidRPr="00C55D7F" w:rsidRDefault="00094917" w:rsidP="00C04E8D">
            <w:pPr>
              <w:jc w:val="center"/>
            </w:pPr>
            <w:r w:rsidRPr="00C55D7F">
              <w:t>8.2</w:t>
            </w:r>
          </w:p>
        </w:tc>
        <w:tc>
          <w:tcPr>
            <w:tcW w:w="2084" w:type="dxa"/>
            <w:tcBorders>
              <w:top w:val="nil"/>
              <w:left w:val="nil"/>
              <w:bottom w:val="single" w:sz="8" w:space="0" w:color="auto"/>
              <w:right w:val="single" w:sz="8" w:space="0" w:color="auto"/>
            </w:tcBorders>
            <w:shd w:val="clear" w:color="auto" w:fill="FFFFFF" w:themeFill="background1"/>
          </w:tcPr>
          <w:p w14:paraId="4D3409D2" w14:textId="77777777" w:rsidR="00094917" w:rsidRPr="00C55D7F" w:rsidRDefault="00094917" w:rsidP="00C04E8D">
            <w:pPr>
              <w:jc w:val="center"/>
            </w:pPr>
            <w:r w:rsidRPr="00C55D7F">
              <w:t>2.40</w:t>
            </w:r>
          </w:p>
        </w:tc>
      </w:tr>
      <w:tr w:rsidR="00094917" w:rsidRPr="00C55D7F" w14:paraId="1B18A00A" w14:textId="77777777" w:rsidTr="00C04E8D">
        <w:trPr>
          <w:trHeight w:val="270"/>
          <w:jc w:val="center"/>
        </w:trPr>
        <w:tc>
          <w:tcPr>
            <w:tcW w:w="1536" w:type="dxa"/>
            <w:tcBorders>
              <w:top w:val="nil"/>
              <w:left w:val="single" w:sz="8" w:space="0" w:color="auto"/>
              <w:bottom w:val="single" w:sz="8" w:space="0" w:color="auto"/>
              <w:right w:val="single" w:sz="8" w:space="0" w:color="auto"/>
            </w:tcBorders>
            <w:shd w:val="clear" w:color="auto" w:fill="FFFFFF" w:themeFill="background1"/>
            <w:vAlign w:val="center"/>
            <w:hideMark/>
          </w:tcPr>
          <w:p w14:paraId="4EBAB471" w14:textId="77777777" w:rsidR="00094917" w:rsidRPr="00C55D7F" w:rsidRDefault="00094917" w:rsidP="00C04E8D">
            <w:r w:rsidRPr="00C55D7F">
              <w:t>Resistance</w:t>
            </w:r>
          </w:p>
        </w:tc>
        <w:tc>
          <w:tcPr>
            <w:tcW w:w="1559" w:type="dxa"/>
            <w:tcBorders>
              <w:top w:val="nil"/>
              <w:left w:val="nil"/>
              <w:bottom w:val="single" w:sz="8" w:space="0" w:color="auto"/>
              <w:right w:val="single" w:sz="8" w:space="0" w:color="auto"/>
            </w:tcBorders>
            <w:shd w:val="clear" w:color="auto" w:fill="FFFFFF" w:themeFill="background1"/>
            <w:vAlign w:val="center"/>
            <w:hideMark/>
          </w:tcPr>
          <w:p w14:paraId="6BA94025" w14:textId="77777777" w:rsidR="00094917" w:rsidRPr="00C55D7F" w:rsidRDefault="00094917" w:rsidP="00C04E8D">
            <w:r w:rsidRPr="00C55D7F">
              <w:t>N/A</w:t>
            </w:r>
          </w:p>
        </w:tc>
        <w:tc>
          <w:tcPr>
            <w:tcW w:w="1409" w:type="dxa"/>
            <w:tcBorders>
              <w:top w:val="nil"/>
              <w:left w:val="nil"/>
              <w:bottom w:val="single" w:sz="8" w:space="0" w:color="auto"/>
              <w:right w:val="single" w:sz="8" w:space="0" w:color="auto"/>
            </w:tcBorders>
            <w:shd w:val="clear" w:color="auto" w:fill="FFFFFF" w:themeFill="background1"/>
            <w:vAlign w:val="center"/>
            <w:hideMark/>
          </w:tcPr>
          <w:p w14:paraId="570EB743" w14:textId="77777777" w:rsidR="00094917" w:rsidRPr="00C55D7F" w:rsidRDefault="00094917" w:rsidP="00C04E8D">
            <w:pPr>
              <w:jc w:val="center"/>
            </w:pPr>
            <w:r w:rsidRPr="00C55D7F">
              <w:t>N/A</w:t>
            </w:r>
          </w:p>
        </w:tc>
        <w:tc>
          <w:tcPr>
            <w:tcW w:w="2084" w:type="dxa"/>
            <w:tcBorders>
              <w:top w:val="nil"/>
              <w:left w:val="nil"/>
              <w:bottom w:val="single" w:sz="8" w:space="0" w:color="auto"/>
              <w:right w:val="single" w:sz="8" w:space="0" w:color="auto"/>
            </w:tcBorders>
            <w:shd w:val="clear" w:color="auto" w:fill="FFFFFF" w:themeFill="background1"/>
            <w:vAlign w:val="center"/>
            <w:hideMark/>
          </w:tcPr>
          <w:p w14:paraId="6A996DDD" w14:textId="77777777" w:rsidR="00094917" w:rsidRPr="00C55D7F" w:rsidRDefault="00094917" w:rsidP="00C04E8D">
            <w:pPr>
              <w:jc w:val="center"/>
            </w:pPr>
            <w:r w:rsidRPr="00C55D7F">
              <w:t>1</w:t>
            </w:r>
          </w:p>
        </w:tc>
      </w:tr>
    </w:tbl>
    <w:p w14:paraId="1AC05090" w14:textId="77777777" w:rsidR="00094917" w:rsidRDefault="00094917" w:rsidP="00094917">
      <w:pPr>
        <w:ind w:left="2880" w:hanging="1440"/>
        <w:rPr>
          <w:rFonts w:cstheme="minorHAnsi"/>
          <w:noProof/>
        </w:rPr>
      </w:pPr>
    </w:p>
    <w:p w14:paraId="5EDF6F3D" w14:textId="77777777" w:rsidR="00094917" w:rsidRDefault="00094917" w:rsidP="00094917">
      <w:pPr>
        <w:ind w:left="2160" w:hanging="1440"/>
        <w:rPr>
          <w:rFonts w:cstheme="minorHAnsi"/>
          <w:noProof/>
        </w:rPr>
      </w:pPr>
      <w:r>
        <w:rPr>
          <w:rFonts w:cstheme="minorHAnsi"/>
        </w:rPr>
        <w:t>ADJ</w:t>
      </w:r>
      <w:r>
        <w:rPr>
          <w:rFonts w:cstheme="minorHAnsi"/>
          <w:vertAlign w:val="subscript"/>
        </w:rPr>
        <w:t>Floor</w:t>
      </w:r>
      <w:ins w:id="11659" w:author="Samuel Dent" w:date="2015-11-20T09:12:00Z">
        <w:r>
          <w:rPr>
            <w:rFonts w:cstheme="minorHAnsi"/>
            <w:vertAlign w:val="subscript"/>
          </w:rPr>
          <w:t>Heat</w:t>
        </w:r>
      </w:ins>
      <w:r>
        <w:rPr>
          <w:rFonts w:cstheme="minorHAnsi"/>
          <w:noProof/>
        </w:rPr>
        <w:tab/>
        <w:t>= Adjustment</w:t>
      </w:r>
      <w:r w:rsidRPr="002E279C">
        <w:rPr>
          <w:rFonts w:cstheme="minorHAnsi"/>
          <w:noProof/>
        </w:rPr>
        <w:t xml:space="preserve"> </w:t>
      </w:r>
      <w:r>
        <w:rPr>
          <w:rFonts w:cstheme="minorHAnsi"/>
          <w:noProof/>
        </w:rPr>
        <w:t>for floor insulation to account for prescriptive engineering algorithms overclaiming savings</w:t>
      </w:r>
      <w:ins w:id="11660" w:author="Samuel Dent" w:date="2015-11-20T09:12:00Z">
        <w:r>
          <w:rPr>
            <w:rStyle w:val="FootnoteReference"/>
            <w:noProof/>
          </w:rPr>
          <w:footnoteReference w:id="908"/>
        </w:r>
      </w:ins>
      <w:r>
        <w:rPr>
          <w:rFonts w:cstheme="minorHAnsi"/>
          <w:noProof/>
        </w:rPr>
        <w:t>.</w:t>
      </w:r>
      <w:r w:rsidRPr="006E77E8">
        <w:rPr>
          <w:rFonts w:cstheme="minorHAnsi"/>
          <w:noProof/>
        </w:rPr>
        <w:t xml:space="preserve"> </w:t>
      </w:r>
    </w:p>
    <w:p w14:paraId="3CBB6994" w14:textId="77777777" w:rsidR="00094917" w:rsidDel="00BC7AEE" w:rsidRDefault="00094917" w:rsidP="00094917">
      <w:pPr>
        <w:ind w:left="2160" w:hanging="1440"/>
        <w:rPr>
          <w:rFonts w:cstheme="minorHAnsi"/>
          <w:noProof/>
        </w:rPr>
      </w:pPr>
      <w:r>
        <w:rPr>
          <w:rFonts w:cstheme="minorHAnsi"/>
          <w:noProof/>
        </w:rPr>
        <w:tab/>
        <w:t xml:space="preserve">= </w:t>
      </w:r>
      <w:del w:id="11663" w:author="Samuel Dent" w:date="2015-11-20T09:12:00Z">
        <w:r w:rsidDel="009A52CA">
          <w:rPr>
            <w:rFonts w:cstheme="minorHAnsi"/>
            <w:noProof/>
          </w:rPr>
          <w:delText>88</w:delText>
        </w:r>
      </w:del>
      <w:ins w:id="11664" w:author="Samuel Dent" w:date="2015-11-20T09:12:00Z">
        <w:r>
          <w:rPr>
            <w:rFonts w:cstheme="minorHAnsi"/>
            <w:noProof/>
          </w:rPr>
          <w:t>60</w:t>
        </w:r>
      </w:ins>
      <w:r>
        <w:rPr>
          <w:rFonts w:cstheme="minorHAnsi"/>
          <w:noProof/>
        </w:rPr>
        <w:t>%</w:t>
      </w:r>
      <w:del w:id="11665" w:author="Samuel Dent" w:date="2015-11-20T09:12:00Z">
        <w:r w:rsidDel="009A52CA">
          <w:rPr>
            <w:rStyle w:val="FootnoteReference"/>
            <w:noProof/>
          </w:rPr>
          <w:footnoteReference w:id="909"/>
        </w:r>
      </w:del>
    </w:p>
    <w:p w14:paraId="7CCE1440" w14:textId="77777777" w:rsidR="00094917" w:rsidRPr="00A05FC2" w:rsidRDefault="00094917" w:rsidP="00094917">
      <w:pPr>
        <w:ind w:left="1440"/>
        <w:rPr>
          <w:rFonts w:cstheme="minorHAnsi"/>
        </w:rPr>
      </w:pPr>
      <w:r w:rsidRPr="00A05FC2">
        <w:rPr>
          <w:rFonts w:cstheme="minorHAnsi"/>
        </w:rPr>
        <w:t>Other factors as defined above</w:t>
      </w:r>
    </w:p>
    <w:p w14:paraId="08EBD204" w14:textId="77777777" w:rsidR="00094917" w:rsidRDefault="00094917" w:rsidP="00094917">
      <w:pPr>
        <w:ind w:left="720" w:hanging="720"/>
        <w:rPr>
          <w:rFonts w:cstheme="minorHAnsi"/>
        </w:rPr>
      </w:pPr>
      <w:r w:rsidRPr="00B41203">
        <w:rPr>
          <w:rFonts w:cstheme="minorHAnsi"/>
          <w:noProof/>
        </w:rPr>
        <w:lastRenderedPageBreak/>
        <mc:AlternateContent>
          <mc:Choice Requires="wps">
            <w:drawing>
              <wp:inline distT="0" distB="0" distL="0" distR="0" wp14:anchorId="65B34275" wp14:editId="290982B5">
                <wp:extent cx="5970494" cy="1594884"/>
                <wp:effectExtent l="0" t="0" r="11430" b="24765"/>
                <wp:docPr id="4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494" cy="1594884"/>
                        </a:xfrm>
                        <a:prstGeom prst="rect">
                          <a:avLst/>
                        </a:prstGeom>
                        <a:solidFill>
                          <a:srgbClr val="FFFFFF"/>
                        </a:solidFill>
                        <a:ln w="9525">
                          <a:solidFill>
                            <a:srgbClr val="000000"/>
                          </a:solidFill>
                          <a:miter lim="800000"/>
                          <a:headEnd/>
                          <a:tailEnd/>
                        </a:ln>
                      </wps:spPr>
                      <wps:txbx>
                        <w:txbxContent>
                          <w:p w14:paraId="22B6EEF6" w14:textId="77777777" w:rsidR="00F60751" w:rsidRPr="002F2634" w:rsidRDefault="00F60751" w:rsidP="00094917">
                            <w:pPr>
                              <w:rPr>
                                <w:rFonts w:cstheme="minorHAnsi"/>
                              </w:rPr>
                            </w:pPr>
                            <w:r w:rsidRPr="002F2634">
                              <w:rPr>
                                <w:rFonts w:cstheme="minorHAnsi"/>
                              </w:rPr>
                              <w:t xml:space="preserve">For example, a </w:t>
                            </w:r>
                            <w:r>
                              <w:rPr>
                                <w:rFonts w:cstheme="minorHAnsi"/>
                              </w:rPr>
                              <w:t xml:space="preserve">single family </w:t>
                            </w:r>
                            <w:r w:rsidRPr="002F2634">
                              <w:rPr>
                                <w:rFonts w:cstheme="minorHAnsi"/>
                              </w:rPr>
                              <w:t>home in Chicago with a 20 by 25 footprint, insulated with R-30 spray foam above the crawlspace, a 10.5 SEER Central AC and a newer heat pump:</w:t>
                            </w:r>
                          </w:p>
                          <w:p w14:paraId="5EFA1A19" w14:textId="77777777" w:rsidR="00F60751" w:rsidRPr="002F2634" w:rsidRDefault="00F60751" w:rsidP="00094917">
                            <w:pPr>
                              <w:ind w:firstLine="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xml:space="preserve">= </w:t>
                            </w:r>
                            <w:r>
                              <w:rPr>
                                <w:rFonts w:cstheme="minorHAnsi"/>
                                <w:noProof/>
                              </w:rPr>
                              <w:t>(</w:t>
                            </w:r>
                            <w:r w:rsidRPr="002F2634">
                              <w:rPr>
                                <w:rFonts w:cstheme="minorHAnsi"/>
                                <w:noProof/>
                              </w:rPr>
                              <w:t>ΔkWh_cooling + ΔkWh_heating</w:t>
                            </w:r>
                            <w:r>
                              <w:rPr>
                                <w:rFonts w:cstheme="minorHAnsi"/>
                                <w:noProof/>
                              </w:rPr>
                              <w:t xml:space="preserve">) </w:t>
                            </w:r>
                          </w:p>
                          <w:p w14:paraId="3BC81CE8" w14:textId="77777777" w:rsidR="00F60751" w:rsidRPr="002F2634" w:rsidRDefault="00F60751" w:rsidP="00094917">
                            <w:pPr>
                              <w:ind w:left="1440"/>
                              <w:jc w:val="left"/>
                              <w:rPr>
                                <w:rFonts w:cstheme="minorHAnsi"/>
                                <w:noProof/>
                              </w:rPr>
                            </w:pPr>
                            <w:r w:rsidRPr="002F2634">
                              <w:rPr>
                                <w:rFonts w:cstheme="minorHAnsi"/>
                                <w:noProof/>
                              </w:rPr>
                              <w:t>=</w:t>
                            </w:r>
                            <w:r>
                              <w:rPr>
                                <w:rFonts w:cstheme="minorHAnsi"/>
                                <w:noProof/>
                              </w:rPr>
                              <w:t xml:space="preserve"> </w:t>
                            </w:r>
                            <w:ins w:id="11668" w:author="Samuel Dent" w:date="2015-11-20T09:12:00Z">
                              <w:r>
                                <w:rPr>
                                  <w:rFonts w:cstheme="minorHAnsi"/>
                                  <w:noProof/>
                                </w:rPr>
                                <w:t>(</w:t>
                              </w:r>
                            </w:ins>
                            <w:r w:rsidRPr="002F2634">
                              <w:rPr>
                                <w:rFonts w:cstheme="minorHAnsi"/>
                                <w:noProof/>
                              </w:rPr>
                              <w:t>(((1/</w:t>
                            </w:r>
                            <w:r>
                              <w:rPr>
                                <w:rFonts w:cstheme="minorHAnsi"/>
                                <w:noProof/>
                              </w:rPr>
                              <w:t>3.96 -1/(30+3.96))*(20*25)*(1-0.12</w:t>
                            </w:r>
                            <w:r w:rsidRPr="002F2634">
                              <w:rPr>
                                <w:rFonts w:cstheme="minorHAnsi"/>
                                <w:noProof/>
                              </w:rPr>
                              <w:t>)* 24 * 281*0.75)/(1000*10.5)</w:t>
                            </w:r>
                            <w:ins w:id="11669" w:author="Samuel Dent" w:date="2015-11-20T09:12:00Z">
                              <w:r>
                                <w:rPr>
                                  <w:rFonts w:cstheme="minorHAnsi"/>
                                  <w:noProof/>
                                </w:rPr>
                                <w:t>) * 0.8</w:t>
                              </w:r>
                            </w:ins>
                            <w:r w:rsidRPr="002F2634">
                              <w:rPr>
                                <w:rFonts w:cstheme="minorHAnsi"/>
                                <w:noProof/>
                              </w:rPr>
                              <w:t xml:space="preserve"> + </w:t>
                            </w:r>
                            <w:r>
                              <w:rPr>
                                <w:rFonts w:cstheme="minorHAnsi"/>
                                <w:noProof/>
                              </w:rPr>
                              <w:t>(</w:t>
                            </w:r>
                            <w:r w:rsidRPr="002F2634">
                              <w:rPr>
                                <w:rFonts w:cstheme="minorHAnsi"/>
                                <w:noProof/>
                              </w:rPr>
                              <w:t>((1/</w:t>
                            </w:r>
                            <w:r>
                              <w:rPr>
                                <w:rFonts w:cstheme="minorHAnsi"/>
                                <w:noProof/>
                              </w:rPr>
                              <w:t xml:space="preserve">3.96 </w:t>
                            </w:r>
                            <w:r w:rsidRPr="002F2634">
                              <w:rPr>
                                <w:rFonts w:cstheme="minorHAnsi"/>
                                <w:noProof/>
                              </w:rPr>
                              <w:t>-1/(30+</w:t>
                            </w:r>
                            <w:r>
                              <w:rPr>
                                <w:rFonts w:cstheme="minorHAnsi"/>
                                <w:noProof/>
                              </w:rPr>
                              <w:t>3.96</w:t>
                            </w:r>
                            <w:r w:rsidRPr="002F2634">
                              <w:rPr>
                                <w:rFonts w:cstheme="minorHAnsi"/>
                                <w:noProof/>
                              </w:rPr>
                              <w:t>))*(20*25)*(1-0.15) * 24 * 3079)/(3412*1.92)</w:t>
                            </w:r>
                            <w:r>
                              <w:rPr>
                                <w:rFonts w:cstheme="minorHAnsi"/>
                                <w:noProof/>
                              </w:rPr>
                              <w:t>) * 0.</w:t>
                            </w:r>
                            <w:del w:id="11670" w:author="Samuel Dent" w:date="2015-11-20T09:13:00Z">
                              <w:r w:rsidDel="009A52CA">
                                <w:rPr>
                                  <w:rFonts w:cstheme="minorHAnsi"/>
                                  <w:noProof/>
                                </w:rPr>
                                <w:delText>88</w:delText>
                              </w:r>
                            </w:del>
                            <w:ins w:id="11671" w:author="Samuel Dent" w:date="2015-11-20T09:13:00Z">
                              <w:r>
                                <w:rPr>
                                  <w:rFonts w:cstheme="minorHAnsi"/>
                                  <w:noProof/>
                                </w:rPr>
                                <w:t>6</w:t>
                              </w:r>
                            </w:ins>
                            <w:r>
                              <w:rPr>
                                <w:rFonts w:cstheme="minorHAnsi"/>
                                <w:noProof/>
                              </w:rPr>
                              <w:t>)</w:t>
                            </w:r>
                          </w:p>
                          <w:p w14:paraId="0709B25F" w14:textId="77777777" w:rsidR="00F60751" w:rsidRPr="002F2634" w:rsidRDefault="00F60751" w:rsidP="00094917">
                            <w:pPr>
                              <w:ind w:left="1440"/>
                              <w:rPr>
                                <w:rFonts w:cstheme="minorHAnsi"/>
                                <w:noProof/>
                              </w:rPr>
                            </w:pPr>
                            <w:r w:rsidRPr="002F2634">
                              <w:rPr>
                                <w:rFonts w:cstheme="minorHAnsi"/>
                                <w:noProof/>
                              </w:rPr>
                              <w:t xml:space="preserve">= </w:t>
                            </w:r>
                            <w:r>
                              <w:rPr>
                                <w:rFonts w:cstheme="minorHAnsi"/>
                                <w:noProof/>
                              </w:rPr>
                              <w:t>(</w:t>
                            </w:r>
                            <w:del w:id="11672" w:author="Samuel Dent" w:date="2015-11-20T09:14:00Z">
                              <w:r w:rsidDel="009A52CA">
                                <w:rPr>
                                  <w:rFonts w:cstheme="minorHAnsi"/>
                                  <w:noProof/>
                                </w:rPr>
                                <w:delText>47.3</w:delText>
                              </w:r>
                            </w:del>
                            <w:ins w:id="11673" w:author="Samuel Dent" w:date="2015-11-20T09:14:00Z">
                              <w:r>
                                <w:rPr>
                                  <w:rFonts w:cstheme="minorHAnsi"/>
                                  <w:noProof/>
                                </w:rPr>
                                <w:t>37.8</w:t>
                              </w:r>
                            </w:ins>
                            <w:r w:rsidRPr="002F2634">
                              <w:rPr>
                                <w:rFonts w:cstheme="minorHAnsi"/>
                                <w:noProof/>
                              </w:rPr>
                              <w:t xml:space="preserve"> + </w:t>
                            </w:r>
                            <w:del w:id="11674" w:author="Samuel Dent" w:date="2015-11-20T09:13:00Z">
                              <w:r w:rsidDel="009A52CA">
                                <w:rPr>
                                  <w:rFonts w:cstheme="minorHAnsi"/>
                                  <w:noProof/>
                                </w:rPr>
                                <w:delText>941.1</w:delText>
                              </w:r>
                            </w:del>
                            <w:ins w:id="11675" w:author="Samuel Dent" w:date="2015-11-20T09:13:00Z">
                              <w:r>
                                <w:rPr>
                                  <w:rFonts w:cstheme="minorHAnsi"/>
                                  <w:noProof/>
                                </w:rPr>
                                <w:t>641.7</w:t>
                              </w:r>
                            </w:ins>
                            <w:r>
                              <w:rPr>
                                <w:rFonts w:cstheme="minorHAnsi"/>
                                <w:noProof/>
                              </w:rPr>
                              <w:t xml:space="preserve">) </w:t>
                            </w:r>
                          </w:p>
                          <w:p w14:paraId="1A0CA1EF" w14:textId="77777777" w:rsidR="00F60751" w:rsidRPr="002F2634" w:rsidRDefault="00F60751" w:rsidP="00094917">
                            <w:pPr>
                              <w:ind w:left="720" w:firstLine="720"/>
                              <w:rPr>
                                <w:rFonts w:cstheme="minorHAnsi"/>
                                <w:noProof/>
                              </w:rPr>
                            </w:pPr>
                            <w:r>
                              <w:rPr>
                                <w:rFonts w:cstheme="minorHAnsi"/>
                                <w:noProof/>
                              </w:rPr>
                              <w:t xml:space="preserve">= </w:t>
                            </w:r>
                            <w:del w:id="11676" w:author="Samuel Dent" w:date="2015-11-20T09:14:00Z">
                              <w:r w:rsidDel="009A52CA">
                                <w:rPr>
                                  <w:rFonts w:cstheme="minorHAnsi"/>
                                  <w:noProof/>
                                </w:rPr>
                                <w:delText>988.4</w:delText>
                              </w:r>
                            </w:del>
                            <w:ins w:id="11677" w:author="Samuel Dent" w:date="2015-11-20T09:14:00Z">
                              <w:r>
                                <w:rPr>
                                  <w:rFonts w:cstheme="minorHAnsi"/>
                                  <w:noProof/>
                                </w:rPr>
                                <w:t>679.5</w:t>
                              </w:r>
                            </w:ins>
                            <w:r w:rsidRPr="002F2634">
                              <w:rPr>
                                <w:rFonts w:cstheme="minorHAnsi"/>
                                <w:noProof/>
                              </w:rPr>
                              <w:t xml:space="preserve"> kWh</w:t>
                            </w:r>
                          </w:p>
                          <w:p w14:paraId="71AD02DF" w14:textId="77777777" w:rsidR="00F60751" w:rsidRDefault="00F60751" w:rsidP="00094917"/>
                        </w:txbxContent>
                      </wps:txbx>
                      <wps:bodyPr rot="0" vert="horz" wrap="square" lIns="91440" tIns="45720" rIns="91440" bIns="45720" anchor="t" anchorCtr="0">
                        <a:noAutofit/>
                      </wps:bodyPr>
                    </wps:wsp>
                  </a:graphicData>
                </a:graphic>
              </wp:inline>
            </w:drawing>
          </mc:Choice>
          <mc:Fallback>
            <w:pict>
              <v:shape w14:anchorId="65B34275" id="_x0000_s1119" type="#_x0000_t202" style="width:470.1pt;height:12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">
                <v:textbox>
                  <w:txbxContent>
                    <w:p w14:paraId="22B6EEF6" w14:textId="77777777" w:rsidR="00F60751" w:rsidRPr="002F2634" w:rsidRDefault="00F60751" w:rsidP="00094917">
                      <w:pPr>
                        <w:rPr>
                          <w:rFonts w:cstheme="minorHAnsi"/>
                        </w:rPr>
                      </w:pPr>
                      <w:r w:rsidRPr="002F2634">
                        <w:rPr>
                          <w:rFonts w:cstheme="minorHAnsi"/>
                        </w:rPr>
                        <w:t xml:space="preserve">For example, a </w:t>
                      </w:r>
                      <w:r>
                        <w:rPr>
                          <w:rFonts w:cstheme="minorHAnsi"/>
                        </w:rPr>
                        <w:t xml:space="preserve">single family </w:t>
                      </w:r>
                      <w:r w:rsidRPr="002F2634">
                        <w:rPr>
                          <w:rFonts w:cstheme="minorHAnsi"/>
                        </w:rPr>
                        <w:t>home in Chicago with a 20 by 25 footprint, insulated with R-30 spray foam above the crawlspace, a 10.5 SEER Central AC and a newer heat pump:</w:t>
                      </w:r>
                    </w:p>
                    <w:p w14:paraId="5EFA1A19" w14:textId="77777777" w:rsidR="00F60751" w:rsidRPr="002F2634" w:rsidRDefault="00F60751" w:rsidP="00094917">
                      <w:pPr>
                        <w:ind w:firstLine="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xml:space="preserve">= </w:t>
                      </w:r>
                      <w:r>
                        <w:rPr>
                          <w:rFonts w:cstheme="minorHAnsi"/>
                          <w:noProof/>
                        </w:rPr>
                        <w:t>(</w:t>
                      </w:r>
                      <w:r w:rsidRPr="002F2634">
                        <w:rPr>
                          <w:rFonts w:cstheme="minorHAnsi"/>
                          <w:noProof/>
                        </w:rPr>
                        <w:t>ΔkWh_cooling + ΔkWh_heating</w:t>
                      </w:r>
                      <w:r>
                        <w:rPr>
                          <w:rFonts w:cstheme="minorHAnsi"/>
                          <w:noProof/>
                        </w:rPr>
                        <w:t xml:space="preserve">) </w:t>
                      </w:r>
                    </w:p>
                    <w:p w14:paraId="3BC81CE8" w14:textId="77777777" w:rsidR="00F60751" w:rsidRPr="002F2634" w:rsidRDefault="00F60751" w:rsidP="00094917">
                      <w:pPr>
                        <w:ind w:left="1440"/>
                        <w:jc w:val="left"/>
                        <w:rPr>
                          <w:rFonts w:cstheme="minorHAnsi"/>
                          <w:noProof/>
                        </w:rPr>
                      </w:pPr>
                      <w:r w:rsidRPr="002F2634">
                        <w:rPr>
                          <w:rFonts w:cstheme="minorHAnsi"/>
                          <w:noProof/>
                        </w:rPr>
                        <w:t>=</w:t>
                      </w:r>
                      <w:r>
                        <w:rPr>
                          <w:rFonts w:cstheme="minorHAnsi"/>
                          <w:noProof/>
                        </w:rPr>
                        <w:t xml:space="preserve"> </w:t>
                      </w:r>
                      <w:ins w:id="11678" w:author="Samuel Dent" w:date="2015-11-20T09:12:00Z">
                        <w:r>
                          <w:rPr>
                            <w:rFonts w:cstheme="minorHAnsi"/>
                            <w:noProof/>
                          </w:rPr>
                          <w:t>(</w:t>
                        </w:r>
                      </w:ins>
                      <w:r w:rsidRPr="002F2634">
                        <w:rPr>
                          <w:rFonts w:cstheme="minorHAnsi"/>
                          <w:noProof/>
                        </w:rPr>
                        <w:t>(((1/</w:t>
                      </w:r>
                      <w:r>
                        <w:rPr>
                          <w:rFonts w:cstheme="minorHAnsi"/>
                          <w:noProof/>
                        </w:rPr>
                        <w:t>3.96 -1/(30+3.96))*(20*25)*(1-0.12</w:t>
                      </w:r>
                      <w:r w:rsidRPr="002F2634">
                        <w:rPr>
                          <w:rFonts w:cstheme="minorHAnsi"/>
                          <w:noProof/>
                        </w:rPr>
                        <w:t>)* 24 * 281*0.75)/(1000*10.5)</w:t>
                      </w:r>
                      <w:ins w:id="11679" w:author="Samuel Dent" w:date="2015-11-20T09:12:00Z">
                        <w:r>
                          <w:rPr>
                            <w:rFonts w:cstheme="minorHAnsi"/>
                            <w:noProof/>
                          </w:rPr>
                          <w:t>) * 0.8</w:t>
                        </w:r>
                      </w:ins>
                      <w:r w:rsidRPr="002F2634">
                        <w:rPr>
                          <w:rFonts w:cstheme="minorHAnsi"/>
                          <w:noProof/>
                        </w:rPr>
                        <w:t xml:space="preserve"> + </w:t>
                      </w:r>
                      <w:r>
                        <w:rPr>
                          <w:rFonts w:cstheme="minorHAnsi"/>
                          <w:noProof/>
                        </w:rPr>
                        <w:t>(</w:t>
                      </w:r>
                      <w:r w:rsidRPr="002F2634">
                        <w:rPr>
                          <w:rFonts w:cstheme="minorHAnsi"/>
                          <w:noProof/>
                        </w:rPr>
                        <w:t>((1/</w:t>
                      </w:r>
                      <w:r>
                        <w:rPr>
                          <w:rFonts w:cstheme="minorHAnsi"/>
                          <w:noProof/>
                        </w:rPr>
                        <w:t xml:space="preserve">3.96 </w:t>
                      </w:r>
                      <w:r w:rsidRPr="002F2634">
                        <w:rPr>
                          <w:rFonts w:cstheme="minorHAnsi"/>
                          <w:noProof/>
                        </w:rPr>
                        <w:t>-1/(30+</w:t>
                      </w:r>
                      <w:r>
                        <w:rPr>
                          <w:rFonts w:cstheme="minorHAnsi"/>
                          <w:noProof/>
                        </w:rPr>
                        <w:t>3.96</w:t>
                      </w:r>
                      <w:r w:rsidRPr="002F2634">
                        <w:rPr>
                          <w:rFonts w:cstheme="minorHAnsi"/>
                          <w:noProof/>
                        </w:rPr>
                        <w:t>))*(20*25)*(1-0.15) * 24 * 3079)/(3412*1.92)</w:t>
                      </w:r>
                      <w:r>
                        <w:rPr>
                          <w:rFonts w:cstheme="minorHAnsi"/>
                          <w:noProof/>
                        </w:rPr>
                        <w:t>) * 0.</w:t>
                      </w:r>
                      <w:del w:id="11680" w:author="Samuel Dent" w:date="2015-11-20T09:13:00Z">
                        <w:r w:rsidDel="009A52CA">
                          <w:rPr>
                            <w:rFonts w:cstheme="minorHAnsi"/>
                            <w:noProof/>
                          </w:rPr>
                          <w:delText>88</w:delText>
                        </w:r>
                      </w:del>
                      <w:ins w:id="11681" w:author="Samuel Dent" w:date="2015-11-20T09:13:00Z">
                        <w:r>
                          <w:rPr>
                            <w:rFonts w:cstheme="minorHAnsi"/>
                            <w:noProof/>
                          </w:rPr>
                          <w:t>6</w:t>
                        </w:r>
                      </w:ins>
                      <w:r>
                        <w:rPr>
                          <w:rFonts w:cstheme="minorHAnsi"/>
                          <w:noProof/>
                        </w:rPr>
                        <w:t>)</w:t>
                      </w:r>
                    </w:p>
                    <w:p w14:paraId="0709B25F" w14:textId="77777777" w:rsidR="00F60751" w:rsidRPr="002F2634" w:rsidRDefault="00F60751" w:rsidP="00094917">
                      <w:pPr>
                        <w:ind w:left="1440"/>
                        <w:rPr>
                          <w:rFonts w:cstheme="minorHAnsi"/>
                          <w:noProof/>
                        </w:rPr>
                      </w:pPr>
                      <w:r w:rsidRPr="002F2634">
                        <w:rPr>
                          <w:rFonts w:cstheme="minorHAnsi"/>
                          <w:noProof/>
                        </w:rPr>
                        <w:t xml:space="preserve">= </w:t>
                      </w:r>
                      <w:r>
                        <w:rPr>
                          <w:rFonts w:cstheme="minorHAnsi"/>
                          <w:noProof/>
                        </w:rPr>
                        <w:t>(</w:t>
                      </w:r>
                      <w:del w:id="11682" w:author="Samuel Dent" w:date="2015-11-20T09:14:00Z">
                        <w:r w:rsidDel="009A52CA">
                          <w:rPr>
                            <w:rFonts w:cstheme="minorHAnsi"/>
                            <w:noProof/>
                          </w:rPr>
                          <w:delText>47.3</w:delText>
                        </w:r>
                      </w:del>
                      <w:ins w:id="11683" w:author="Samuel Dent" w:date="2015-11-20T09:14:00Z">
                        <w:r>
                          <w:rPr>
                            <w:rFonts w:cstheme="minorHAnsi"/>
                            <w:noProof/>
                          </w:rPr>
                          <w:t>37.8</w:t>
                        </w:r>
                      </w:ins>
                      <w:r w:rsidRPr="002F2634">
                        <w:rPr>
                          <w:rFonts w:cstheme="minorHAnsi"/>
                          <w:noProof/>
                        </w:rPr>
                        <w:t xml:space="preserve"> + </w:t>
                      </w:r>
                      <w:del w:id="11684" w:author="Samuel Dent" w:date="2015-11-20T09:13:00Z">
                        <w:r w:rsidDel="009A52CA">
                          <w:rPr>
                            <w:rFonts w:cstheme="minorHAnsi"/>
                            <w:noProof/>
                          </w:rPr>
                          <w:delText>941.1</w:delText>
                        </w:r>
                      </w:del>
                      <w:ins w:id="11685" w:author="Samuel Dent" w:date="2015-11-20T09:13:00Z">
                        <w:r>
                          <w:rPr>
                            <w:rFonts w:cstheme="minorHAnsi"/>
                            <w:noProof/>
                          </w:rPr>
                          <w:t>641.7</w:t>
                        </w:r>
                      </w:ins>
                      <w:r>
                        <w:rPr>
                          <w:rFonts w:cstheme="minorHAnsi"/>
                          <w:noProof/>
                        </w:rPr>
                        <w:t xml:space="preserve">) </w:t>
                      </w:r>
                    </w:p>
                    <w:p w14:paraId="1A0CA1EF" w14:textId="77777777" w:rsidR="00F60751" w:rsidRPr="002F2634" w:rsidRDefault="00F60751" w:rsidP="00094917">
                      <w:pPr>
                        <w:ind w:left="720" w:firstLine="720"/>
                        <w:rPr>
                          <w:rFonts w:cstheme="minorHAnsi"/>
                          <w:noProof/>
                        </w:rPr>
                      </w:pPr>
                      <w:r>
                        <w:rPr>
                          <w:rFonts w:cstheme="minorHAnsi"/>
                          <w:noProof/>
                        </w:rPr>
                        <w:t xml:space="preserve">= </w:t>
                      </w:r>
                      <w:del w:id="11686" w:author="Samuel Dent" w:date="2015-11-20T09:14:00Z">
                        <w:r w:rsidDel="009A52CA">
                          <w:rPr>
                            <w:rFonts w:cstheme="minorHAnsi"/>
                            <w:noProof/>
                          </w:rPr>
                          <w:delText>988.4</w:delText>
                        </w:r>
                      </w:del>
                      <w:ins w:id="11687" w:author="Samuel Dent" w:date="2015-11-20T09:14:00Z">
                        <w:r>
                          <w:rPr>
                            <w:rFonts w:cstheme="minorHAnsi"/>
                            <w:noProof/>
                          </w:rPr>
                          <w:t>679.5</w:t>
                        </w:r>
                      </w:ins>
                      <w:r w:rsidRPr="002F2634">
                        <w:rPr>
                          <w:rFonts w:cstheme="minorHAnsi"/>
                          <w:noProof/>
                        </w:rPr>
                        <w:t xml:space="preserve"> kWh</w:t>
                      </w:r>
                    </w:p>
                    <w:p w14:paraId="71AD02DF" w14:textId="77777777" w:rsidR="00F60751" w:rsidRDefault="00F60751" w:rsidP="00094917"/>
                  </w:txbxContent>
                </v:textbox>
                <w10:anchorlock/>
              </v:shape>
            </w:pict>
          </mc:Fallback>
        </mc:AlternateContent>
      </w:r>
    </w:p>
    <w:p w14:paraId="59E4932E" w14:textId="77777777" w:rsidR="00094917" w:rsidRDefault="00094917" w:rsidP="00094917">
      <w:pPr>
        <w:ind w:firstLine="720"/>
        <w:rPr>
          <w:rFonts w:cstheme="minorHAnsi"/>
        </w:rPr>
      </w:pPr>
      <w:r w:rsidRPr="000B7BB6">
        <w:rPr>
          <w:rFonts w:cstheme="minorHAnsi"/>
        </w:rPr>
        <w:t>ΔkWh_heating</w:t>
      </w:r>
      <w:r>
        <w:rPr>
          <w:rFonts w:cstheme="minorHAnsi"/>
        </w:rPr>
        <w:tab/>
        <w:t xml:space="preserve">= If gas </w:t>
      </w:r>
      <w:r w:rsidRPr="001831E0">
        <w:rPr>
          <w:rFonts w:cstheme="minorHAnsi"/>
          <w:i/>
        </w:rPr>
        <w:t>furnace</w:t>
      </w:r>
      <w:r>
        <w:rPr>
          <w:rFonts w:cstheme="minorHAnsi"/>
        </w:rPr>
        <w:t xml:space="preserve"> heat, kWh savings for reduction in fan run time</w:t>
      </w:r>
    </w:p>
    <w:p w14:paraId="30EF409A" w14:textId="77777777" w:rsidR="00094917" w:rsidRDefault="00094917" w:rsidP="00094917">
      <w:pPr>
        <w:widowControl/>
        <w:jc w:val="left"/>
        <w:rPr>
          <w:rFonts w:cstheme="minorHAnsi"/>
        </w:rPr>
      </w:pPr>
      <w:r>
        <w:rPr>
          <w:rFonts w:cstheme="minorHAnsi"/>
        </w:rPr>
        <w:tab/>
      </w:r>
      <w:r>
        <w:rPr>
          <w:rFonts w:cstheme="minorHAnsi"/>
        </w:rPr>
        <w:tab/>
      </w:r>
      <w:r>
        <w:rPr>
          <w:rFonts w:cstheme="minorHAnsi"/>
        </w:rPr>
        <w:tab/>
        <w:t xml:space="preserve">= </w:t>
      </w:r>
      <w:r w:rsidRPr="000B7BB6">
        <w:rPr>
          <w:rFonts w:cstheme="minorHAnsi"/>
        </w:rPr>
        <w:t>ΔTherms</w:t>
      </w:r>
      <w:r>
        <w:rPr>
          <w:rFonts w:cstheme="minorHAnsi"/>
        </w:rPr>
        <w:t xml:space="preserve"> * </w:t>
      </w:r>
      <w:r w:rsidRPr="00B41203">
        <w:rPr>
          <w:rFonts w:cstheme="minorHAnsi"/>
          <w:noProof/>
        </w:rPr>
        <w:t>F</w:t>
      </w:r>
      <w:r w:rsidRPr="000B7BB6">
        <w:rPr>
          <w:rFonts w:cstheme="minorHAnsi"/>
          <w:noProof/>
          <w:vertAlign w:val="subscript"/>
        </w:rPr>
        <w:t>e</w:t>
      </w:r>
      <w:r>
        <w:rPr>
          <w:rFonts w:cstheme="minorHAnsi"/>
          <w:noProof/>
          <w:vertAlign w:val="subscript"/>
        </w:rPr>
        <w:t xml:space="preserve"> </w:t>
      </w:r>
      <w:r w:rsidRPr="00CB4C78">
        <w:rPr>
          <w:rFonts w:cstheme="minorHAnsi"/>
        </w:rPr>
        <w:t>* 29.3</w:t>
      </w:r>
    </w:p>
    <w:p w14:paraId="658E1535" w14:textId="77777777" w:rsidR="00094917" w:rsidRPr="000B7BB6" w:rsidRDefault="00094917" w:rsidP="00094917">
      <w:pPr>
        <w:ind w:left="1440" w:hanging="720"/>
        <w:rPr>
          <w:rFonts w:cstheme="minorHAnsi"/>
          <w:noProof/>
        </w:rPr>
      </w:pPr>
      <w:r w:rsidRPr="00B41203">
        <w:rPr>
          <w:rFonts w:cstheme="minorHAnsi"/>
          <w:noProof/>
        </w:rPr>
        <w:t>F</w:t>
      </w:r>
      <w:r w:rsidRPr="000B7BB6">
        <w:rPr>
          <w:rFonts w:cstheme="minorHAnsi"/>
          <w:noProof/>
          <w:vertAlign w:val="subscript"/>
        </w:rPr>
        <w:t>e</w:t>
      </w:r>
      <w:r>
        <w:rPr>
          <w:rFonts w:cstheme="minorHAnsi"/>
          <w:noProof/>
          <w:vertAlign w:val="subscript"/>
        </w:rPr>
        <w:tab/>
      </w:r>
      <w:r>
        <w:rPr>
          <w:rFonts w:cstheme="minorHAnsi"/>
          <w:noProof/>
          <w:vertAlign w:val="subscript"/>
        </w:rPr>
        <w:tab/>
      </w:r>
      <w:r w:rsidRPr="000B7BB6">
        <w:rPr>
          <w:rFonts w:cstheme="minorHAnsi"/>
          <w:noProof/>
        </w:rPr>
        <w:t>= Furnace Fan energy consumption as a percentage of annual fuel consumption</w:t>
      </w:r>
    </w:p>
    <w:p w14:paraId="16D0741D" w14:textId="77777777" w:rsidR="00094917" w:rsidRPr="00B41203" w:rsidRDefault="00094917" w:rsidP="00094917">
      <w:pPr>
        <w:ind w:left="1440" w:hanging="720"/>
        <w:rPr>
          <w:rFonts w:cstheme="minorHAnsi"/>
          <w:noProof/>
        </w:rPr>
      </w:pPr>
      <w:r w:rsidRPr="000B7BB6">
        <w:rPr>
          <w:rFonts w:cstheme="minorHAnsi"/>
          <w:noProof/>
        </w:rPr>
        <w:tab/>
      </w:r>
      <w:r>
        <w:rPr>
          <w:rFonts w:cstheme="minorHAnsi"/>
          <w:noProof/>
        </w:rPr>
        <w:tab/>
      </w:r>
      <w:r w:rsidRPr="000B7BB6">
        <w:rPr>
          <w:rFonts w:cstheme="minorHAnsi"/>
          <w:noProof/>
        </w:rPr>
        <w:t>= 3.14%</w:t>
      </w:r>
      <w:r w:rsidRPr="00CB4C78">
        <w:rPr>
          <w:rStyle w:val="FootnoteReference"/>
          <w:noProof/>
        </w:rPr>
        <w:footnoteReference w:id="910"/>
      </w:r>
    </w:p>
    <w:p w14:paraId="5603388D" w14:textId="77777777" w:rsidR="00094917" w:rsidRPr="000B7BB6" w:rsidRDefault="00094917" w:rsidP="00094917">
      <w:pPr>
        <w:ind w:firstLine="720"/>
        <w:rPr>
          <w:noProof/>
        </w:rPr>
      </w:pPr>
      <w:r w:rsidRPr="000B7BB6">
        <w:rPr>
          <w:noProof/>
        </w:rPr>
        <w:t>29.3</w:t>
      </w:r>
      <w:r w:rsidRPr="000B7BB6">
        <w:rPr>
          <w:noProof/>
        </w:rPr>
        <w:tab/>
      </w:r>
      <w:r>
        <w:rPr>
          <w:noProof/>
        </w:rPr>
        <w:tab/>
      </w:r>
      <w:r w:rsidRPr="000B7BB6">
        <w:rPr>
          <w:noProof/>
        </w:rPr>
        <w:t>= kWh per therm</w:t>
      </w:r>
    </w:p>
    <w:p w14:paraId="549D6605" w14:textId="77777777" w:rsidR="00094917" w:rsidRDefault="00094917" w:rsidP="00094917">
      <w:pPr>
        <w:rPr>
          <w:rFonts w:eastAsiaTheme="majorEastAsia"/>
          <w:b/>
          <w:smallCaps/>
        </w:rPr>
      </w:pPr>
      <w:r w:rsidRPr="00B674E5">
        <w:rPr>
          <w:noProof/>
        </w:rPr>
        <mc:AlternateContent>
          <mc:Choice Requires="wps">
            <w:drawing>
              <wp:inline distT="0" distB="0" distL="0" distR="0" wp14:anchorId="6CE82B6C" wp14:editId="21D6CDFD">
                <wp:extent cx="5943600" cy="903767"/>
                <wp:effectExtent l="0" t="0" r="19050" b="10795"/>
                <wp:docPr id="4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03767"/>
                        </a:xfrm>
                        <a:prstGeom prst="rect">
                          <a:avLst/>
                        </a:prstGeom>
                        <a:solidFill>
                          <a:srgbClr val="FFFFFF"/>
                        </a:solidFill>
                        <a:ln w="9525">
                          <a:solidFill>
                            <a:srgbClr val="000000"/>
                          </a:solidFill>
                          <a:miter lim="800000"/>
                          <a:headEnd/>
                          <a:tailEnd/>
                        </a:ln>
                      </wps:spPr>
                      <wps:txbx>
                        <w:txbxContent>
                          <w:p w14:paraId="155415EE" w14:textId="77777777" w:rsidR="00F60751" w:rsidRPr="002F2634" w:rsidRDefault="00F60751" w:rsidP="00094917">
                            <w:pPr>
                              <w:rPr>
                                <w:rFonts w:cstheme="minorHAnsi"/>
                              </w:rPr>
                            </w:pPr>
                            <w:r w:rsidRPr="002F2634">
                              <w:rPr>
                                <w:rFonts w:cstheme="minorHAnsi"/>
                              </w:rPr>
                              <w:t xml:space="preserve">For example, a single family home in Chicago with a 20 by 25 footprint, insulated with R-30 spray foam above the crawlspace, and a 70% efficient </w:t>
                            </w:r>
                            <w:r>
                              <w:rPr>
                                <w:rFonts w:cstheme="minorHAnsi"/>
                              </w:rPr>
                              <w:t>furnace (for therm calculation see Natural Gas Savings section)</w:t>
                            </w:r>
                            <w:r w:rsidRPr="002F2634">
                              <w:rPr>
                                <w:rFonts w:cstheme="minorHAnsi"/>
                              </w:rPr>
                              <w:t>:</w:t>
                            </w:r>
                          </w:p>
                          <w:p w14:paraId="55DA1B1C" w14:textId="77777777" w:rsidR="00F60751" w:rsidRPr="002F2634" w:rsidRDefault="00F60751" w:rsidP="00094917">
                            <w:pPr>
                              <w:ind w:left="720" w:firstLine="720"/>
                              <w:rPr>
                                <w:rFonts w:cstheme="minorHAnsi"/>
                                <w:szCs w:val="20"/>
                              </w:rPr>
                            </w:pPr>
                            <w:r w:rsidRPr="00A05FC2">
                              <w:rPr>
                                <w:rFonts w:cstheme="minorHAnsi"/>
                              </w:rPr>
                              <w:t>Δ</w:t>
                            </w:r>
                            <w:r>
                              <w:rPr>
                                <w:rFonts w:cstheme="minorHAnsi"/>
                              </w:rPr>
                              <w:t>kWh</w:t>
                            </w:r>
                            <w:r w:rsidRPr="002F2634">
                              <w:rPr>
                                <w:rFonts w:cstheme="minorHAnsi"/>
                              </w:rPr>
                              <w:t xml:space="preserve"> </w:t>
                            </w:r>
                            <w:r>
                              <w:rPr>
                                <w:rFonts w:cstheme="minorHAnsi"/>
                              </w:rPr>
                              <w:tab/>
                            </w:r>
                            <w:r w:rsidRPr="002F2634">
                              <w:rPr>
                                <w:rFonts w:cstheme="minorHAnsi"/>
                              </w:rPr>
                              <w:t xml:space="preserve">= </w:t>
                            </w:r>
                            <w:del w:id="11688" w:author="Samuel Dent" w:date="2015-11-20T09:16:00Z">
                              <w:r w:rsidDel="009A52CA">
                                <w:rPr>
                                  <w:rFonts w:cstheme="minorHAnsi"/>
                                </w:rPr>
                                <w:delText>91</w:delText>
                              </w:r>
                            </w:del>
                            <w:ins w:id="11689" w:author="Samuel Dent" w:date="2015-11-20T09:16:00Z">
                              <w:r>
                                <w:rPr>
                                  <w:rFonts w:cstheme="minorHAnsi"/>
                                </w:rPr>
                                <w:t>6</w:t>
                              </w:r>
                            </w:ins>
                            <w:del w:id="11690" w:author="Samuel Dent" w:date="2015-11-20T09:34:00Z">
                              <w:r w:rsidDel="00913F0A">
                                <w:rPr>
                                  <w:rFonts w:cstheme="minorHAnsi"/>
                                </w:rPr>
                                <w:delText>.2</w:delText>
                              </w:r>
                            </w:del>
                            <w:ins w:id="11691" w:author="Samuel Dent" w:date="2015-11-20T09:34:00Z">
                              <w:r>
                                <w:rPr>
                                  <w:rFonts w:cstheme="minorHAnsi"/>
                                </w:rPr>
                                <w:t>0.4</w:t>
                              </w:r>
                            </w:ins>
                            <w:r>
                              <w:rPr>
                                <w:rFonts w:cstheme="minorHAnsi"/>
                              </w:rPr>
                              <w:t xml:space="preserve"> </w:t>
                            </w:r>
                            <w:r>
                              <w:rPr>
                                <w:rFonts w:cstheme="minorHAnsi"/>
                                <w:noProof/>
                              </w:rPr>
                              <w:t>* 0.0314 * 29.3</w:t>
                            </w:r>
                            <w:r w:rsidRPr="002F2634">
                              <w:rPr>
                                <w:rFonts w:cstheme="minorHAnsi"/>
                                <w:szCs w:val="20"/>
                              </w:rPr>
                              <w:t xml:space="preserve"> </w:t>
                            </w:r>
                          </w:p>
                          <w:p w14:paraId="2B4EDE3C" w14:textId="77777777" w:rsidR="00F60751" w:rsidRPr="002F2634" w:rsidRDefault="00F60751" w:rsidP="00094917">
                            <w:pPr>
                              <w:keepNext/>
                              <w:ind w:left="2880" w:hanging="720"/>
                              <w:rPr>
                                <w:rFonts w:cstheme="minorHAnsi"/>
                                <w:szCs w:val="24"/>
                              </w:rPr>
                            </w:pPr>
                            <w:r w:rsidRPr="002F2634">
                              <w:rPr>
                                <w:rFonts w:cstheme="minorHAnsi"/>
                              </w:rPr>
                              <w:t xml:space="preserve">= </w:t>
                            </w:r>
                            <w:del w:id="11692" w:author="Samuel Dent" w:date="2015-11-20T09:17:00Z">
                              <w:r w:rsidDel="009A52CA">
                                <w:rPr>
                                  <w:rFonts w:cstheme="minorHAnsi"/>
                                </w:rPr>
                                <w:delText>83.9</w:delText>
                              </w:r>
                            </w:del>
                            <w:ins w:id="11693" w:author="Samuel Dent" w:date="2015-11-20T09:17:00Z">
                              <w:r>
                                <w:rPr>
                                  <w:rFonts w:cstheme="minorHAnsi"/>
                                </w:rPr>
                                <w:t>5</w:t>
                              </w:r>
                            </w:ins>
                            <w:ins w:id="11694" w:author="Samuel Dent" w:date="2015-11-20T09:34:00Z">
                              <w:r>
                                <w:rPr>
                                  <w:rFonts w:cstheme="minorHAnsi"/>
                                </w:rPr>
                                <w:t>5.6</w:t>
                              </w:r>
                            </w:ins>
                            <w:r>
                              <w:rPr>
                                <w:rFonts w:cstheme="minorHAnsi"/>
                              </w:rPr>
                              <w:t xml:space="preserve"> kWh</w:t>
                            </w:r>
                          </w:p>
                          <w:p w14:paraId="0BB06E34" w14:textId="77777777" w:rsidR="00F60751" w:rsidRDefault="00F60751" w:rsidP="00094917"/>
                        </w:txbxContent>
                      </wps:txbx>
                      <wps:bodyPr rot="0" vert="horz" wrap="square" lIns="91440" tIns="45720" rIns="91440" bIns="45720" anchor="t" anchorCtr="0">
                        <a:noAutofit/>
                      </wps:bodyPr>
                    </wps:wsp>
                  </a:graphicData>
                </a:graphic>
              </wp:inline>
            </w:drawing>
          </mc:Choice>
          <mc:Fallback>
            <w:pict>
              <v:shape w14:anchorId="6CE82B6C" id="_x0000_s1120" type="#_x0000_t202" style="width:468pt;height:7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">
                <v:textbox>
                  <w:txbxContent>
                    <w:p w14:paraId="155415EE" w14:textId="77777777" w:rsidR="00F60751" w:rsidRPr="002F2634" w:rsidRDefault="00F60751" w:rsidP="00094917">
                      <w:pPr>
                        <w:rPr>
                          <w:rFonts w:cstheme="minorHAnsi"/>
                        </w:rPr>
                      </w:pPr>
                      <w:r w:rsidRPr="002F2634">
                        <w:rPr>
                          <w:rFonts w:cstheme="minorHAnsi"/>
                        </w:rPr>
                        <w:t xml:space="preserve">For example, a single family home in Chicago with a 20 by 25 footprint, insulated with R-30 spray foam above the crawlspace, and a 70% efficient </w:t>
                      </w:r>
                      <w:r>
                        <w:rPr>
                          <w:rFonts w:cstheme="minorHAnsi"/>
                        </w:rPr>
                        <w:t>furnace (for therm calculation see Natural Gas Savings section)</w:t>
                      </w:r>
                      <w:r w:rsidRPr="002F2634">
                        <w:rPr>
                          <w:rFonts w:cstheme="minorHAnsi"/>
                        </w:rPr>
                        <w:t>:</w:t>
                      </w:r>
                    </w:p>
                    <w:p w14:paraId="55DA1B1C" w14:textId="77777777" w:rsidR="00F60751" w:rsidRPr="002F2634" w:rsidRDefault="00F60751" w:rsidP="00094917">
                      <w:pPr>
                        <w:ind w:left="720" w:firstLine="720"/>
                        <w:rPr>
                          <w:rFonts w:cstheme="minorHAnsi"/>
                          <w:szCs w:val="20"/>
                        </w:rPr>
                      </w:pPr>
                      <w:r w:rsidRPr="00A05FC2">
                        <w:rPr>
                          <w:rFonts w:cstheme="minorHAnsi"/>
                        </w:rPr>
                        <w:t>Δ</w:t>
                      </w:r>
                      <w:r>
                        <w:rPr>
                          <w:rFonts w:cstheme="minorHAnsi"/>
                        </w:rPr>
                        <w:t>kWh</w:t>
                      </w:r>
                      <w:r w:rsidRPr="002F2634">
                        <w:rPr>
                          <w:rFonts w:cstheme="minorHAnsi"/>
                        </w:rPr>
                        <w:t xml:space="preserve"> </w:t>
                      </w:r>
                      <w:r>
                        <w:rPr>
                          <w:rFonts w:cstheme="minorHAnsi"/>
                        </w:rPr>
                        <w:tab/>
                      </w:r>
                      <w:r w:rsidRPr="002F2634">
                        <w:rPr>
                          <w:rFonts w:cstheme="minorHAnsi"/>
                        </w:rPr>
                        <w:t xml:space="preserve">= </w:t>
                      </w:r>
                      <w:del w:id="11695" w:author="Samuel Dent" w:date="2015-11-20T09:16:00Z">
                        <w:r w:rsidDel="009A52CA">
                          <w:rPr>
                            <w:rFonts w:cstheme="minorHAnsi"/>
                          </w:rPr>
                          <w:delText>91</w:delText>
                        </w:r>
                      </w:del>
                      <w:ins w:id="11696" w:author="Samuel Dent" w:date="2015-11-20T09:16:00Z">
                        <w:r>
                          <w:rPr>
                            <w:rFonts w:cstheme="minorHAnsi"/>
                          </w:rPr>
                          <w:t>6</w:t>
                        </w:r>
                      </w:ins>
                      <w:del w:id="11697" w:author="Samuel Dent" w:date="2015-11-20T09:34:00Z">
                        <w:r w:rsidDel="00913F0A">
                          <w:rPr>
                            <w:rFonts w:cstheme="minorHAnsi"/>
                          </w:rPr>
                          <w:delText>.2</w:delText>
                        </w:r>
                      </w:del>
                      <w:ins w:id="11698" w:author="Samuel Dent" w:date="2015-11-20T09:34:00Z">
                        <w:r>
                          <w:rPr>
                            <w:rFonts w:cstheme="minorHAnsi"/>
                          </w:rPr>
                          <w:t>0.4</w:t>
                        </w:r>
                      </w:ins>
                      <w:r>
                        <w:rPr>
                          <w:rFonts w:cstheme="minorHAnsi"/>
                        </w:rPr>
                        <w:t xml:space="preserve"> </w:t>
                      </w:r>
                      <w:r>
                        <w:rPr>
                          <w:rFonts w:cstheme="minorHAnsi"/>
                          <w:noProof/>
                        </w:rPr>
                        <w:t>* 0.0314 * 29.3</w:t>
                      </w:r>
                      <w:r w:rsidRPr="002F2634">
                        <w:rPr>
                          <w:rFonts w:cstheme="minorHAnsi"/>
                          <w:szCs w:val="20"/>
                        </w:rPr>
                        <w:t xml:space="preserve"> </w:t>
                      </w:r>
                    </w:p>
                    <w:p w14:paraId="2B4EDE3C" w14:textId="77777777" w:rsidR="00F60751" w:rsidRPr="002F2634" w:rsidRDefault="00F60751" w:rsidP="00094917">
                      <w:pPr>
                        <w:keepNext/>
                        <w:ind w:left="2880" w:hanging="720"/>
                        <w:rPr>
                          <w:rFonts w:cstheme="minorHAnsi"/>
                          <w:szCs w:val="24"/>
                        </w:rPr>
                      </w:pPr>
                      <w:r w:rsidRPr="002F2634">
                        <w:rPr>
                          <w:rFonts w:cstheme="minorHAnsi"/>
                        </w:rPr>
                        <w:t xml:space="preserve">= </w:t>
                      </w:r>
                      <w:del w:id="11699" w:author="Samuel Dent" w:date="2015-11-20T09:17:00Z">
                        <w:r w:rsidDel="009A52CA">
                          <w:rPr>
                            <w:rFonts w:cstheme="minorHAnsi"/>
                          </w:rPr>
                          <w:delText>83.9</w:delText>
                        </w:r>
                      </w:del>
                      <w:ins w:id="11700" w:author="Samuel Dent" w:date="2015-11-20T09:17:00Z">
                        <w:r>
                          <w:rPr>
                            <w:rFonts w:cstheme="minorHAnsi"/>
                          </w:rPr>
                          <w:t>5</w:t>
                        </w:r>
                      </w:ins>
                      <w:ins w:id="11701" w:author="Samuel Dent" w:date="2015-11-20T09:34:00Z">
                        <w:r>
                          <w:rPr>
                            <w:rFonts w:cstheme="minorHAnsi"/>
                          </w:rPr>
                          <w:t>5.6</w:t>
                        </w:r>
                      </w:ins>
                      <w:r>
                        <w:rPr>
                          <w:rFonts w:cstheme="minorHAnsi"/>
                        </w:rPr>
                        <w:t xml:space="preserve"> kWh</w:t>
                      </w:r>
                    </w:p>
                    <w:p w14:paraId="0BB06E34" w14:textId="77777777" w:rsidR="00F60751" w:rsidRDefault="00F60751" w:rsidP="00094917"/>
                  </w:txbxContent>
                </v:textbox>
                <w10:anchorlock/>
              </v:shape>
            </w:pict>
          </mc:Fallback>
        </mc:AlternateContent>
      </w:r>
    </w:p>
    <w:p w14:paraId="355F9DC4" w14:textId="77777777" w:rsidR="00094917" w:rsidRPr="00A05FC2" w:rsidRDefault="00094917" w:rsidP="00094917">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Summer Coincident Peak Demand Savings </w:t>
      </w:r>
    </w:p>
    <w:p w14:paraId="30343AC7" w14:textId="77777777" w:rsidR="00094917" w:rsidRPr="00A05FC2" w:rsidRDefault="00094917" w:rsidP="00094917">
      <w:pPr>
        <w:ind w:left="1440"/>
        <w:rPr>
          <w:rFonts w:cstheme="minorHAnsi"/>
          <w:noProof/>
          <w:szCs w:val="20"/>
          <w:lang w:val="nl-NL"/>
        </w:rPr>
      </w:pPr>
      <w:r w:rsidRPr="00A05FC2">
        <w:rPr>
          <w:rFonts w:cstheme="minorHAnsi"/>
          <w:noProof/>
        </w:rPr>
        <w:t>Δ</w:t>
      </w:r>
      <w:r w:rsidRPr="00A05FC2">
        <w:rPr>
          <w:rFonts w:cstheme="minorHAnsi"/>
          <w:noProof/>
          <w:lang w:val="nl-NL"/>
        </w:rPr>
        <w:t xml:space="preserve">kW </w:t>
      </w:r>
      <w:r w:rsidRPr="00A05FC2">
        <w:rPr>
          <w:rFonts w:cstheme="minorHAnsi"/>
          <w:noProof/>
          <w:lang w:val="nl-NL"/>
        </w:rPr>
        <w:tab/>
        <w:t>= (ΔkWh_cooling / FLH_cooling) * CF</w:t>
      </w:r>
      <w:r>
        <w:rPr>
          <w:rFonts w:cstheme="minorHAnsi"/>
          <w:noProof/>
          <w:lang w:val="nl-NL"/>
        </w:rPr>
        <w:t xml:space="preserve"> </w:t>
      </w:r>
    </w:p>
    <w:p w14:paraId="5EBF9E36" w14:textId="77777777" w:rsidR="00094917" w:rsidRPr="00A05FC2" w:rsidRDefault="00094917" w:rsidP="00094917">
      <w:pPr>
        <w:rPr>
          <w:rFonts w:cstheme="minorHAnsi"/>
          <w:noProof/>
          <w:szCs w:val="24"/>
          <w:lang w:val="nl-NL"/>
        </w:rPr>
      </w:pPr>
      <w:r w:rsidRPr="00A05FC2">
        <w:rPr>
          <w:rFonts w:cstheme="minorHAnsi"/>
          <w:noProof/>
          <w:lang w:val="nl-NL"/>
        </w:rPr>
        <w:t>Where:</w:t>
      </w:r>
    </w:p>
    <w:p w14:paraId="7825671D" w14:textId="77777777" w:rsidR="00094917" w:rsidRPr="00A05FC2" w:rsidRDefault="00094917" w:rsidP="00094917">
      <w:pPr>
        <w:ind w:firstLine="720"/>
        <w:rPr>
          <w:rFonts w:cstheme="minorHAnsi"/>
          <w:noProof/>
        </w:rPr>
      </w:pPr>
      <w:r w:rsidRPr="00A05FC2">
        <w:rPr>
          <w:rFonts w:cstheme="minorHAnsi"/>
          <w:noProof/>
          <w:lang w:val="nl-NL"/>
        </w:rPr>
        <w:t>FLH_cooling</w:t>
      </w:r>
      <w:r w:rsidRPr="00A05FC2">
        <w:rPr>
          <w:rFonts w:cstheme="minorHAnsi"/>
          <w:noProof/>
        </w:rPr>
        <w:tab/>
        <w:t>= Full load hours of air conditioning</w:t>
      </w:r>
    </w:p>
    <w:p w14:paraId="4DF1BA25" w14:textId="77777777" w:rsidR="00094917" w:rsidRPr="00A05FC2" w:rsidRDefault="00094917" w:rsidP="00094917">
      <w:pPr>
        <w:ind w:firstLine="720"/>
        <w:rPr>
          <w:rFonts w:cstheme="minorHAnsi"/>
          <w:noProof/>
        </w:rPr>
      </w:pPr>
      <w:r w:rsidRPr="00A05FC2">
        <w:rPr>
          <w:rFonts w:cstheme="minorHAnsi"/>
          <w:noProof/>
        </w:rPr>
        <w:tab/>
      </w:r>
      <w:r w:rsidRPr="00A05FC2">
        <w:rPr>
          <w:rFonts w:cstheme="minorHAnsi"/>
          <w:noProof/>
        </w:rPr>
        <w:tab/>
        <w:t>= Dependent on location</w:t>
      </w:r>
      <w:r>
        <w:rPr>
          <w:rFonts w:cstheme="minorHAnsi"/>
          <w:noProof/>
        </w:rPr>
        <w:t>:</w:t>
      </w:r>
      <w:r w:rsidRPr="000B7BB6">
        <w:rPr>
          <w:rStyle w:val="FootnoteReference"/>
          <w:noProof/>
        </w:rPr>
        <w:footnoteReference w:id="911"/>
      </w:r>
    </w:p>
    <w:tbl>
      <w:tblPr>
        <w:tblW w:w="4756" w:type="dxa"/>
        <w:jc w:val="center"/>
        <w:tblLook w:val="04A0" w:firstRow="1" w:lastRow="0" w:firstColumn="1" w:lastColumn="0" w:noHBand="0" w:noVBand="1"/>
      </w:tblPr>
      <w:tblGrid>
        <w:gridCol w:w="1800"/>
        <w:gridCol w:w="1478"/>
        <w:gridCol w:w="1478"/>
      </w:tblGrid>
      <w:tr w:rsidR="00094917" w:rsidRPr="00A05FC2" w14:paraId="6CE25A52" w14:textId="77777777" w:rsidTr="00C04E8D">
        <w:trPr>
          <w:trHeight w:val="270"/>
          <w:tblHeader/>
          <w:jc w:val="center"/>
        </w:trPr>
        <w:tc>
          <w:tcPr>
            <w:tcW w:w="180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4D7F0BF6" w14:textId="77777777" w:rsidR="00094917" w:rsidRPr="000B7BB6" w:rsidRDefault="00094917" w:rsidP="00C04E8D">
            <w:pPr>
              <w:jc w:val="center"/>
              <w:rPr>
                <w:rFonts w:cstheme="minorHAnsi"/>
                <w:b/>
                <w:color w:val="FFFFFF" w:themeColor="background1"/>
              </w:rPr>
            </w:pPr>
            <w:r w:rsidRPr="000B7BB6">
              <w:rPr>
                <w:rFonts w:cstheme="minorHAnsi"/>
                <w:b/>
                <w:color w:val="FFFFFF" w:themeColor="background1"/>
              </w:rPr>
              <w:t>Climate Zone</w:t>
            </w:r>
          </w:p>
          <w:p w14:paraId="1DFAB323" w14:textId="77777777" w:rsidR="00094917" w:rsidRPr="000B7BB6" w:rsidRDefault="00094917" w:rsidP="00C04E8D">
            <w:pPr>
              <w:jc w:val="center"/>
              <w:rPr>
                <w:rFonts w:cstheme="minorHAnsi"/>
                <w:b/>
                <w:color w:val="FFFFFF" w:themeColor="background1"/>
              </w:rPr>
            </w:pPr>
            <w:r w:rsidRPr="000B7BB6">
              <w:rPr>
                <w:rFonts w:cstheme="minorHAnsi"/>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35B7063B" w14:textId="77777777" w:rsidR="00094917" w:rsidRPr="000B7BB6" w:rsidRDefault="00094917" w:rsidP="00C04E8D">
            <w:pPr>
              <w:jc w:val="center"/>
              <w:rPr>
                <w:rFonts w:cstheme="minorHAnsi"/>
                <w:b/>
                <w:color w:val="FFFFFF" w:themeColor="background1"/>
              </w:rPr>
            </w:pPr>
            <w:r w:rsidRPr="000B7BB6">
              <w:rPr>
                <w:rFonts w:cstheme="minorHAnsi"/>
                <w:b/>
                <w:color w:val="FFFFFF" w:themeColor="background1"/>
              </w:rPr>
              <w:t>Single Family</w:t>
            </w:r>
          </w:p>
        </w:tc>
        <w:tc>
          <w:tcPr>
            <w:tcW w:w="1478"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4976C7F8" w14:textId="77777777" w:rsidR="00094917" w:rsidRPr="000B7BB6" w:rsidRDefault="00094917" w:rsidP="00C04E8D">
            <w:pPr>
              <w:jc w:val="center"/>
              <w:rPr>
                <w:rFonts w:cstheme="minorHAnsi"/>
                <w:b/>
                <w:color w:val="FFFFFF" w:themeColor="background1"/>
              </w:rPr>
            </w:pPr>
            <w:r w:rsidRPr="000B7BB6">
              <w:rPr>
                <w:rFonts w:cstheme="minorHAnsi"/>
                <w:b/>
                <w:color w:val="FFFFFF" w:themeColor="background1"/>
              </w:rPr>
              <w:t>Multifamily</w:t>
            </w:r>
          </w:p>
        </w:tc>
      </w:tr>
      <w:tr w:rsidR="00094917" w:rsidRPr="00A05FC2" w14:paraId="1C459CD7" w14:textId="77777777" w:rsidTr="00C04E8D">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42AFE4D7" w14:textId="77777777" w:rsidR="00094917" w:rsidRPr="00A05FC2" w:rsidRDefault="00094917" w:rsidP="00C04E8D">
            <w:r w:rsidRPr="00A05FC2">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70EAD90E" w14:textId="77777777" w:rsidR="00094917" w:rsidRPr="00A05FC2" w:rsidRDefault="00094917" w:rsidP="00C04E8D">
            <w:pPr>
              <w:jc w:val="center"/>
            </w:pPr>
            <w:r w:rsidRPr="000B7BB6">
              <w:t>512</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7C95DCD4" w14:textId="77777777" w:rsidR="00094917" w:rsidRPr="00A05FC2" w:rsidRDefault="00094917" w:rsidP="00C04E8D">
            <w:pPr>
              <w:jc w:val="center"/>
            </w:pPr>
            <w:r w:rsidRPr="000B7BB6">
              <w:t>467</w:t>
            </w:r>
          </w:p>
        </w:tc>
      </w:tr>
      <w:tr w:rsidR="00094917" w:rsidRPr="00A05FC2" w14:paraId="3AEF0141" w14:textId="77777777" w:rsidTr="00C04E8D">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359EA645" w14:textId="77777777" w:rsidR="00094917" w:rsidRPr="00A05FC2" w:rsidRDefault="00094917" w:rsidP="00C04E8D">
            <w:r w:rsidRPr="00A05FC2">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225D6774" w14:textId="77777777" w:rsidR="00094917" w:rsidRPr="00A05FC2" w:rsidRDefault="00094917" w:rsidP="00C04E8D">
            <w:pPr>
              <w:jc w:val="center"/>
            </w:pPr>
            <w:r w:rsidRPr="000B7BB6">
              <w:t>570</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7456A46E" w14:textId="77777777" w:rsidR="00094917" w:rsidRPr="00A05FC2" w:rsidRDefault="00094917" w:rsidP="00C04E8D">
            <w:pPr>
              <w:jc w:val="center"/>
            </w:pPr>
            <w:r w:rsidRPr="000B7BB6">
              <w:t>506</w:t>
            </w:r>
          </w:p>
        </w:tc>
      </w:tr>
      <w:tr w:rsidR="00094917" w:rsidRPr="00A05FC2" w14:paraId="503FBC4C" w14:textId="77777777" w:rsidTr="00C04E8D">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7E0FE6A9" w14:textId="77777777" w:rsidR="00094917" w:rsidRPr="00A05FC2" w:rsidRDefault="00094917" w:rsidP="00C04E8D">
            <w:r w:rsidRPr="00A05FC2">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4310EF9C" w14:textId="77777777" w:rsidR="00094917" w:rsidRPr="00A05FC2" w:rsidRDefault="00094917" w:rsidP="00C04E8D">
            <w:pPr>
              <w:jc w:val="center"/>
            </w:pPr>
            <w:r w:rsidRPr="000B7BB6">
              <w:t>730</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7BC50437" w14:textId="77777777" w:rsidR="00094917" w:rsidRPr="00A05FC2" w:rsidRDefault="00094917" w:rsidP="00C04E8D">
            <w:pPr>
              <w:jc w:val="center"/>
            </w:pPr>
            <w:r w:rsidRPr="000B7BB6">
              <w:t>663</w:t>
            </w:r>
          </w:p>
        </w:tc>
      </w:tr>
      <w:tr w:rsidR="00094917" w:rsidRPr="00A05FC2" w14:paraId="0FCFE34B" w14:textId="77777777" w:rsidTr="00C04E8D">
        <w:trPr>
          <w:trHeight w:val="115"/>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38279570" w14:textId="77777777" w:rsidR="00094917" w:rsidRPr="00A05FC2" w:rsidRDefault="00094917" w:rsidP="00C04E8D">
            <w:r w:rsidRPr="00A05FC2">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619CBDC1" w14:textId="77777777" w:rsidR="00094917" w:rsidRPr="00A05FC2" w:rsidRDefault="00094917" w:rsidP="00C04E8D">
            <w:pPr>
              <w:jc w:val="center"/>
            </w:pPr>
            <w:r w:rsidRPr="000B7BB6">
              <w:t>1,035</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55288DAC" w14:textId="77777777" w:rsidR="00094917" w:rsidRPr="00A05FC2" w:rsidRDefault="00094917" w:rsidP="00C04E8D">
            <w:pPr>
              <w:jc w:val="center"/>
            </w:pPr>
            <w:r w:rsidRPr="000B7BB6">
              <w:t>940</w:t>
            </w:r>
          </w:p>
        </w:tc>
      </w:tr>
      <w:tr w:rsidR="00094917" w:rsidRPr="00A05FC2" w14:paraId="36E50489" w14:textId="77777777" w:rsidTr="00C04E8D">
        <w:trPr>
          <w:trHeight w:val="115"/>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354F65A0" w14:textId="77777777" w:rsidR="00094917" w:rsidRPr="00A05FC2" w:rsidRDefault="00094917" w:rsidP="00C04E8D">
            <w:r w:rsidRPr="00A05FC2">
              <w:lastRenderedPageBreak/>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41FA7980" w14:textId="77777777" w:rsidR="00094917" w:rsidRPr="00A05FC2" w:rsidRDefault="00094917" w:rsidP="00C04E8D">
            <w:pPr>
              <w:jc w:val="center"/>
            </w:pPr>
            <w:r w:rsidRPr="000B7BB6">
              <w:t>903</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4113FD30" w14:textId="77777777" w:rsidR="00094917" w:rsidRPr="00A05FC2" w:rsidRDefault="00094917" w:rsidP="00C04E8D">
            <w:pPr>
              <w:jc w:val="center"/>
            </w:pPr>
            <w:r w:rsidRPr="000B7BB6">
              <w:t>820</w:t>
            </w:r>
          </w:p>
        </w:tc>
      </w:tr>
      <w:tr w:rsidR="00094917" w:rsidRPr="00A05FC2" w14:paraId="023EDCBD" w14:textId="77777777" w:rsidTr="00C04E8D">
        <w:trPr>
          <w:trHeight w:val="133"/>
          <w:jc w:val="center"/>
        </w:trPr>
        <w:tc>
          <w:tcPr>
            <w:tcW w:w="1800" w:type="dxa"/>
            <w:tcBorders>
              <w:top w:val="nil"/>
              <w:left w:val="single" w:sz="8" w:space="0" w:color="auto"/>
              <w:bottom w:val="single" w:sz="8" w:space="0" w:color="auto"/>
              <w:right w:val="single" w:sz="8" w:space="0" w:color="auto"/>
            </w:tcBorders>
            <w:noWrap/>
            <w:vAlign w:val="center"/>
            <w:hideMark/>
          </w:tcPr>
          <w:p w14:paraId="0AEBDD68" w14:textId="77777777" w:rsidR="00094917" w:rsidRPr="00A05FC2" w:rsidRDefault="00094917" w:rsidP="00C04E8D">
            <w:r w:rsidRPr="000B7BB6">
              <w:t>Weighted Average</w:t>
            </w:r>
            <w:r w:rsidRPr="000B7BB6">
              <w:rPr>
                <w:rStyle w:val="FootnoteReference"/>
              </w:rPr>
              <w:footnoteReference w:id="912"/>
            </w:r>
          </w:p>
        </w:tc>
        <w:tc>
          <w:tcPr>
            <w:tcW w:w="1478" w:type="dxa"/>
            <w:tcBorders>
              <w:top w:val="nil"/>
              <w:left w:val="nil"/>
              <w:bottom w:val="single" w:sz="8" w:space="0" w:color="auto"/>
              <w:right w:val="single" w:sz="8" w:space="0" w:color="auto"/>
            </w:tcBorders>
            <w:vAlign w:val="center"/>
            <w:hideMark/>
          </w:tcPr>
          <w:p w14:paraId="159985E6" w14:textId="77777777" w:rsidR="00094917" w:rsidRPr="00A05FC2" w:rsidRDefault="00094917" w:rsidP="00C04E8D">
            <w:pPr>
              <w:jc w:val="center"/>
            </w:pPr>
            <w:r w:rsidRPr="000B7BB6">
              <w:t>629</w:t>
            </w:r>
          </w:p>
        </w:tc>
        <w:tc>
          <w:tcPr>
            <w:tcW w:w="1478" w:type="dxa"/>
            <w:tcBorders>
              <w:top w:val="nil"/>
              <w:left w:val="nil"/>
              <w:bottom w:val="single" w:sz="8" w:space="0" w:color="auto"/>
              <w:right w:val="single" w:sz="8" w:space="0" w:color="auto"/>
            </w:tcBorders>
            <w:vAlign w:val="center"/>
            <w:hideMark/>
          </w:tcPr>
          <w:p w14:paraId="3DB274FD" w14:textId="77777777" w:rsidR="00094917" w:rsidRPr="00A05FC2" w:rsidRDefault="00094917" w:rsidP="00C04E8D">
            <w:pPr>
              <w:jc w:val="center"/>
            </w:pPr>
            <w:r w:rsidRPr="000B7BB6">
              <w:t>564</w:t>
            </w:r>
          </w:p>
        </w:tc>
      </w:tr>
    </w:tbl>
    <w:p w14:paraId="40A6F56F" w14:textId="77777777" w:rsidR="00094917" w:rsidRPr="00A05FC2" w:rsidRDefault="00094917" w:rsidP="00094917">
      <w:pPr>
        <w:ind w:left="1440"/>
        <w:rPr>
          <w:rFonts w:cstheme="minorHAnsi"/>
          <w:noProof/>
        </w:rPr>
      </w:pPr>
    </w:p>
    <w:p w14:paraId="602274B2" w14:textId="77777777" w:rsidR="00094917" w:rsidRPr="000B7BB6" w:rsidRDefault="00094917" w:rsidP="00094917">
      <w:pPr>
        <w:ind w:left="2880" w:hanging="1440"/>
        <w:rPr>
          <w:rFonts w:cstheme="minorHAnsi"/>
        </w:rPr>
      </w:pPr>
      <w:r w:rsidRPr="00B41203">
        <w:rPr>
          <w:rFonts w:cstheme="minorHAnsi"/>
        </w:rPr>
        <w:t>CF</w:t>
      </w:r>
      <w:r w:rsidRPr="00B41203">
        <w:rPr>
          <w:rFonts w:cstheme="minorHAnsi"/>
          <w:vertAlign w:val="subscript"/>
        </w:rPr>
        <w:t>SSP</w:t>
      </w:r>
      <w:r w:rsidRPr="00B41203">
        <w:rPr>
          <w:rFonts w:cstheme="minorHAnsi"/>
        </w:rPr>
        <w:t xml:space="preserve"> </w:t>
      </w:r>
      <w:r w:rsidRPr="000B7BB6">
        <w:rPr>
          <w:rFonts w:cstheme="minorHAnsi"/>
        </w:rPr>
        <w:t xml:space="preserve"> </w:t>
      </w:r>
      <w:r w:rsidRPr="000B7BB6">
        <w:rPr>
          <w:rFonts w:cstheme="minorHAnsi"/>
        </w:rPr>
        <w:tab/>
        <w:t>= Summer System Peak Coincidence Factor for Central A/C (during system peak hour)</w:t>
      </w:r>
    </w:p>
    <w:p w14:paraId="24E3CB8C" w14:textId="77777777" w:rsidR="00094917" w:rsidRPr="00B41203" w:rsidRDefault="00094917" w:rsidP="00094917">
      <w:pPr>
        <w:ind w:left="1440" w:firstLine="720"/>
        <w:rPr>
          <w:rFonts w:cstheme="minorHAnsi"/>
        </w:rPr>
      </w:pPr>
      <w:r w:rsidRPr="00B41203">
        <w:rPr>
          <w:rFonts w:cstheme="minorHAnsi"/>
        </w:rPr>
        <w:tab/>
        <w:t xml:space="preserve">= </w:t>
      </w:r>
      <w:r>
        <w:rPr>
          <w:rFonts w:cstheme="minorHAnsi"/>
        </w:rPr>
        <w:t>68</w:t>
      </w:r>
      <w:r w:rsidRPr="000B7BB6">
        <w:rPr>
          <w:rFonts w:cstheme="minorHAnsi"/>
        </w:rPr>
        <w:t>%</w:t>
      </w:r>
      <w:r w:rsidRPr="000B7BB6">
        <w:rPr>
          <w:rStyle w:val="FootnoteReference"/>
        </w:rPr>
        <w:footnoteReference w:id="913"/>
      </w:r>
    </w:p>
    <w:p w14:paraId="52048F80" w14:textId="77777777" w:rsidR="00094917" w:rsidRPr="000B7BB6" w:rsidRDefault="00094917" w:rsidP="00094917">
      <w:pPr>
        <w:ind w:left="2880" w:hanging="144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w:t>
      </w:r>
      <w:r>
        <w:rPr>
          <w:rFonts w:cstheme="minorHAnsi"/>
        </w:rPr>
        <w:t>Heat Pumps</w:t>
      </w:r>
      <w:r w:rsidRPr="000B7BB6">
        <w:rPr>
          <w:rFonts w:cstheme="minorHAnsi"/>
        </w:rPr>
        <w:t xml:space="preserve"> (during system peak hour)</w:t>
      </w:r>
    </w:p>
    <w:p w14:paraId="140212F2" w14:textId="77777777" w:rsidR="00094917" w:rsidRDefault="00094917" w:rsidP="00094917">
      <w:pPr>
        <w:ind w:firstLine="720"/>
        <w:rPr>
          <w:rFonts w:cstheme="minorHAnsi"/>
        </w:rPr>
      </w:pPr>
      <w:r w:rsidRPr="000B7BB6">
        <w:rPr>
          <w:rFonts w:cstheme="minorHAnsi"/>
        </w:rPr>
        <w:tab/>
      </w:r>
      <w:r>
        <w:rPr>
          <w:rFonts w:cstheme="minorHAnsi"/>
        </w:rPr>
        <w:tab/>
      </w:r>
      <w:r>
        <w:rPr>
          <w:rFonts w:cstheme="minorHAnsi"/>
        </w:rPr>
        <w:tab/>
      </w:r>
      <w:r w:rsidRPr="000B7BB6">
        <w:rPr>
          <w:rFonts w:cstheme="minorHAnsi"/>
        </w:rPr>
        <w:t xml:space="preserve">= </w:t>
      </w:r>
      <w:r>
        <w:rPr>
          <w:rFonts w:cstheme="minorHAnsi"/>
        </w:rPr>
        <w:t>72%</w:t>
      </w:r>
      <w:r w:rsidRPr="000B7BB6">
        <w:rPr>
          <w:rFonts w:cstheme="minorHAnsi"/>
        </w:rPr>
        <w:t>%</w:t>
      </w:r>
      <w:r w:rsidRPr="000B7BB6">
        <w:rPr>
          <w:rStyle w:val="FootnoteReference"/>
          <w:rFonts w:eastAsiaTheme="minorEastAsia"/>
        </w:rPr>
        <w:footnoteReference w:id="914"/>
      </w:r>
    </w:p>
    <w:p w14:paraId="2E9D818B" w14:textId="77777777" w:rsidR="00094917" w:rsidRPr="000B7BB6" w:rsidRDefault="00094917" w:rsidP="00094917">
      <w:pPr>
        <w:ind w:left="2880" w:hanging="1440"/>
        <w:rPr>
          <w:rFonts w:cstheme="minorHAnsi"/>
        </w:rPr>
      </w:pPr>
      <w:r w:rsidRPr="00B41203">
        <w:rPr>
          <w:rFonts w:cstheme="minorHAnsi"/>
        </w:rPr>
        <w:t>CF</w:t>
      </w:r>
      <w:r w:rsidRPr="000B7BB6">
        <w:rPr>
          <w:rFonts w:cstheme="minorHAnsi"/>
          <w:vertAlign w:val="subscript"/>
        </w:rPr>
        <w:t>PJM</w:t>
      </w:r>
      <w:r w:rsidRPr="000B7BB6">
        <w:rPr>
          <w:rFonts w:cstheme="minorHAnsi"/>
        </w:rPr>
        <w:tab/>
        <w:t>= PJM Summer Peak Coincidence Factor for Central A/C (average during peak period)</w:t>
      </w:r>
    </w:p>
    <w:p w14:paraId="6B7F6ABD" w14:textId="77777777" w:rsidR="00094917" w:rsidRPr="00B41203" w:rsidRDefault="00094917" w:rsidP="00094917">
      <w:pPr>
        <w:ind w:left="2160" w:firstLine="720"/>
        <w:rPr>
          <w:rFonts w:cstheme="minorHAnsi"/>
        </w:rPr>
      </w:pPr>
      <w:r w:rsidRPr="000B7BB6">
        <w:rPr>
          <w:rFonts w:cstheme="minorHAnsi"/>
        </w:rPr>
        <w:t>= 46.6%</w:t>
      </w:r>
      <w:r w:rsidRPr="000B7BB6">
        <w:rPr>
          <w:rStyle w:val="FootnoteReference"/>
        </w:rPr>
        <w:footnoteReference w:id="915"/>
      </w:r>
    </w:p>
    <w:p w14:paraId="122ECC2D" w14:textId="77777777" w:rsidR="00094917" w:rsidRDefault="00094917" w:rsidP="00094917">
      <w:pPr>
        <w:rPr>
          <w:rFonts w:cstheme="minorHAnsi"/>
        </w:rPr>
      </w:pPr>
      <w:r w:rsidRPr="00B41203">
        <w:rPr>
          <w:rFonts w:cstheme="minorHAnsi"/>
          <w:noProof/>
        </w:rPr>
        <mc:AlternateContent>
          <mc:Choice Requires="wps">
            <w:drawing>
              <wp:inline distT="0" distB="0" distL="0" distR="0" wp14:anchorId="48A93136" wp14:editId="1DD1B757">
                <wp:extent cx="6045798" cy="1403498"/>
                <wp:effectExtent l="0" t="0" r="12700" b="25400"/>
                <wp:docPr id="4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798" cy="1403498"/>
                        </a:xfrm>
                        <a:prstGeom prst="rect">
                          <a:avLst/>
                        </a:prstGeom>
                        <a:solidFill>
                          <a:srgbClr val="FFFFFF"/>
                        </a:solidFill>
                        <a:ln w="9525">
                          <a:solidFill>
                            <a:srgbClr val="000000"/>
                          </a:solidFill>
                          <a:miter lim="800000"/>
                          <a:headEnd/>
                          <a:tailEnd/>
                        </a:ln>
                      </wps:spPr>
                      <wps:txbx>
                        <w:txbxContent>
                          <w:p w14:paraId="0A808288" w14:textId="77777777" w:rsidR="00F60751" w:rsidRPr="002F2634" w:rsidRDefault="00F60751" w:rsidP="00094917">
                            <w:pPr>
                              <w:rPr>
                                <w:rFonts w:cstheme="minorHAnsi"/>
                              </w:rPr>
                            </w:pPr>
                            <w:r w:rsidRPr="002F2634">
                              <w:rPr>
                                <w:rFonts w:cstheme="minorHAnsi"/>
                              </w:rPr>
                              <w:t>For example, a</w:t>
                            </w:r>
                            <w:r>
                              <w:rPr>
                                <w:rFonts w:cstheme="minorHAnsi"/>
                              </w:rPr>
                              <w:t xml:space="preserve"> </w:t>
                            </w:r>
                            <w:r w:rsidRPr="002F2634">
                              <w:rPr>
                                <w:rFonts w:cstheme="minorHAnsi"/>
                              </w:rPr>
                              <w:t>single family home in Chicago with a 20 by 25 footprint, insulated with R-30 spray foam above the crawlspace, a 10.5 SEER Central AC and a newer heat pump:</w:t>
                            </w:r>
                          </w:p>
                          <w:p w14:paraId="7F1C5360" w14:textId="77777777" w:rsidR="00F60751" w:rsidRPr="002F2634" w:rsidRDefault="00F60751" w:rsidP="00094917">
                            <w:pPr>
                              <w:ind w:left="1440"/>
                              <w:rPr>
                                <w:rFonts w:cstheme="minorHAnsi"/>
                              </w:rPr>
                            </w:pPr>
                            <w:r w:rsidRPr="002F2634">
                              <w:rPr>
                                <w:rFonts w:cstheme="minorHAnsi"/>
                                <w:noProof/>
                              </w:rPr>
                              <w:t>ΔkW</w:t>
                            </w:r>
                            <w:r w:rsidRPr="002F2634">
                              <w:rPr>
                                <w:rFonts w:cstheme="minorHAnsi"/>
                                <w:noProof/>
                                <w:vertAlign w:val="subscript"/>
                              </w:rPr>
                              <w:t>SSP</w:t>
                            </w:r>
                            <w:r w:rsidRPr="002F2634">
                              <w:rPr>
                                <w:rFonts w:cstheme="minorHAnsi"/>
                              </w:rPr>
                              <w:t xml:space="preserve"> </w:t>
                            </w:r>
                            <w:r w:rsidRPr="002F2634">
                              <w:rPr>
                                <w:rFonts w:cstheme="minorHAnsi"/>
                              </w:rPr>
                              <w:tab/>
                              <w:t xml:space="preserve">= </w:t>
                            </w:r>
                            <w:del w:id="11702" w:author="Samuel Dent" w:date="2015-11-20T09:15:00Z">
                              <w:r w:rsidDel="009A52CA">
                                <w:rPr>
                                  <w:rFonts w:cstheme="minorHAnsi"/>
                                </w:rPr>
                                <w:delText>47.3</w:delText>
                              </w:r>
                            </w:del>
                            <w:ins w:id="11703" w:author="Samuel Dent" w:date="2015-11-20T09:15:00Z">
                              <w:r>
                                <w:rPr>
                                  <w:rFonts w:cstheme="minorHAnsi"/>
                                </w:rPr>
                                <w:t>37.8</w:t>
                              </w:r>
                            </w:ins>
                            <w:r>
                              <w:rPr>
                                <w:rFonts w:cstheme="minorHAnsi"/>
                              </w:rPr>
                              <w:t xml:space="preserve"> </w:t>
                            </w:r>
                            <w:r w:rsidRPr="002F2634">
                              <w:rPr>
                                <w:rFonts w:cstheme="minorHAnsi"/>
                              </w:rPr>
                              <w:t>/ 570 * 0.</w:t>
                            </w:r>
                            <w:r>
                              <w:rPr>
                                <w:rFonts w:cstheme="minorHAnsi"/>
                              </w:rPr>
                              <w:t>68</w:t>
                            </w:r>
                            <w:r>
                              <w:rPr>
                                <w:rFonts w:cstheme="minorHAnsi"/>
                                <w:noProof/>
                              </w:rPr>
                              <w:t xml:space="preserve"> </w:t>
                            </w:r>
                          </w:p>
                          <w:p w14:paraId="7CB77E03" w14:textId="77777777" w:rsidR="00F60751" w:rsidRPr="002F2634" w:rsidRDefault="00F60751" w:rsidP="00094917">
                            <w:pPr>
                              <w:ind w:left="2160"/>
                              <w:rPr>
                                <w:rFonts w:cstheme="minorHAnsi"/>
                              </w:rPr>
                            </w:pPr>
                            <w:r>
                              <w:rPr>
                                <w:rFonts w:cstheme="minorHAnsi"/>
                              </w:rPr>
                              <w:t>= 0.0</w:t>
                            </w:r>
                            <w:del w:id="11704" w:author="Samuel Dent" w:date="2015-11-20T09:15:00Z">
                              <w:r w:rsidDel="009A52CA">
                                <w:rPr>
                                  <w:rFonts w:cstheme="minorHAnsi"/>
                                </w:rPr>
                                <w:delText>56</w:delText>
                              </w:r>
                            </w:del>
                            <w:ins w:id="11705" w:author="Samuel Dent" w:date="2015-11-20T09:15:00Z">
                              <w:r>
                                <w:rPr>
                                  <w:rFonts w:cstheme="minorHAnsi"/>
                                </w:rPr>
                                <w:t>45</w:t>
                              </w:r>
                            </w:ins>
                            <w:r w:rsidRPr="002F2634">
                              <w:rPr>
                                <w:rFonts w:cstheme="minorHAnsi"/>
                              </w:rPr>
                              <w:t xml:space="preserve"> kW</w:t>
                            </w:r>
                          </w:p>
                          <w:p w14:paraId="266A27E9" w14:textId="77777777" w:rsidR="00F60751" w:rsidRPr="002F2634" w:rsidRDefault="00F60751" w:rsidP="00094917">
                            <w:pPr>
                              <w:ind w:left="1440"/>
                              <w:rPr>
                                <w:rFonts w:cstheme="minorHAnsi"/>
                              </w:rPr>
                            </w:pPr>
                            <w:r w:rsidRPr="002F2634">
                              <w:rPr>
                                <w:rFonts w:cstheme="minorHAnsi"/>
                                <w:noProof/>
                              </w:rPr>
                              <w:t>ΔkW</w:t>
                            </w:r>
                            <w:r w:rsidRPr="002F2634">
                              <w:rPr>
                                <w:rFonts w:cstheme="minorHAnsi"/>
                                <w:noProof/>
                                <w:vertAlign w:val="subscript"/>
                              </w:rPr>
                              <w:t>SSP</w:t>
                            </w:r>
                            <w:r>
                              <w:rPr>
                                <w:rFonts w:cstheme="minorHAnsi"/>
                              </w:rPr>
                              <w:t xml:space="preserve"> </w:t>
                            </w:r>
                            <w:r>
                              <w:rPr>
                                <w:rFonts w:cstheme="minorHAnsi"/>
                              </w:rPr>
                              <w:tab/>
                              <w:t xml:space="preserve">= </w:t>
                            </w:r>
                            <w:del w:id="11706" w:author="Samuel Dent" w:date="2015-11-20T09:15:00Z">
                              <w:r w:rsidDel="009A52CA">
                                <w:rPr>
                                  <w:rFonts w:cstheme="minorHAnsi"/>
                                </w:rPr>
                                <w:delText>47.3</w:delText>
                              </w:r>
                            </w:del>
                            <w:ins w:id="11707" w:author="Samuel Dent" w:date="2015-11-20T09:15:00Z">
                              <w:r>
                                <w:rPr>
                                  <w:rFonts w:cstheme="minorHAnsi"/>
                                </w:rPr>
                                <w:t>37.8</w:t>
                              </w:r>
                            </w:ins>
                            <w:r w:rsidRPr="002F2634">
                              <w:rPr>
                                <w:rFonts w:cstheme="minorHAnsi"/>
                              </w:rPr>
                              <w:t xml:space="preserve"> / 570 * 0.466</w:t>
                            </w:r>
                            <w:r>
                              <w:rPr>
                                <w:rFonts w:cstheme="minorHAnsi"/>
                                <w:noProof/>
                              </w:rPr>
                              <w:t xml:space="preserve"> </w:t>
                            </w:r>
                          </w:p>
                          <w:p w14:paraId="5189E1FF" w14:textId="77777777" w:rsidR="00F60751" w:rsidRPr="002F2634" w:rsidRDefault="00F60751" w:rsidP="00094917">
                            <w:pPr>
                              <w:ind w:left="2160"/>
                              <w:rPr>
                                <w:rFonts w:cstheme="minorHAnsi"/>
                              </w:rPr>
                            </w:pPr>
                            <w:r>
                              <w:rPr>
                                <w:rFonts w:cstheme="minorHAnsi"/>
                              </w:rPr>
                              <w:t>= 0.03</w:t>
                            </w:r>
                            <w:del w:id="11708" w:author="Samuel Dent" w:date="2015-11-20T09:15:00Z">
                              <w:r w:rsidDel="009A52CA">
                                <w:rPr>
                                  <w:rFonts w:cstheme="minorHAnsi"/>
                                </w:rPr>
                                <w:delText>9</w:delText>
                              </w:r>
                            </w:del>
                            <w:ins w:id="11709" w:author="Samuel Dent" w:date="2015-11-20T09:15:00Z">
                              <w:r>
                                <w:rPr>
                                  <w:rFonts w:cstheme="minorHAnsi"/>
                                </w:rPr>
                                <w:t>1</w:t>
                              </w:r>
                            </w:ins>
                            <w:r w:rsidRPr="002F2634">
                              <w:rPr>
                                <w:rFonts w:cstheme="minorHAnsi"/>
                              </w:rPr>
                              <w:t xml:space="preserve"> kW</w:t>
                            </w:r>
                          </w:p>
                          <w:p w14:paraId="31AFD100" w14:textId="77777777" w:rsidR="00F60751" w:rsidRDefault="00F60751" w:rsidP="00094917"/>
                        </w:txbxContent>
                      </wps:txbx>
                      <wps:bodyPr rot="0" vert="horz" wrap="square" lIns="91440" tIns="45720" rIns="91440" bIns="45720" anchor="t" anchorCtr="0">
                        <a:noAutofit/>
                      </wps:bodyPr>
                    </wps:wsp>
                  </a:graphicData>
                </a:graphic>
              </wp:inline>
            </w:drawing>
          </mc:Choice>
          <mc:Fallback>
            <w:pict>
              <v:shape w14:anchorId="48A93136" id="_x0000_s1121" type="#_x0000_t202" style="width:476.05pt;height:1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">
                <v:textbox>
                  <w:txbxContent>
                    <w:p w14:paraId="0A808288" w14:textId="77777777" w:rsidR="00F60751" w:rsidRPr="002F2634" w:rsidRDefault="00F60751" w:rsidP="00094917">
                      <w:pPr>
                        <w:rPr>
                          <w:rFonts w:cstheme="minorHAnsi"/>
                        </w:rPr>
                      </w:pPr>
                      <w:r w:rsidRPr="002F2634">
                        <w:rPr>
                          <w:rFonts w:cstheme="minorHAnsi"/>
                        </w:rPr>
                        <w:t>For example, a</w:t>
                      </w:r>
                      <w:r>
                        <w:rPr>
                          <w:rFonts w:cstheme="minorHAnsi"/>
                        </w:rPr>
                        <w:t xml:space="preserve"> </w:t>
                      </w:r>
                      <w:r w:rsidRPr="002F2634">
                        <w:rPr>
                          <w:rFonts w:cstheme="minorHAnsi"/>
                        </w:rPr>
                        <w:t>single family home in Chicago with a 20 by 25 footprint, insulated with R-30 spray foam above the crawlspace, a 10.5 SEER Central AC and a newer heat pump:</w:t>
                      </w:r>
                    </w:p>
                    <w:p w14:paraId="7F1C5360" w14:textId="77777777" w:rsidR="00F60751" w:rsidRPr="002F2634" w:rsidRDefault="00F60751" w:rsidP="00094917">
                      <w:pPr>
                        <w:ind w:left="1440"/>
                        <w:rPr>
                          <w:rFonts w:cstheme="minorHAnsi"/>
                        </w:rPr>
                      </w:pPr>
                      <w:r w:rsidRPr="002F2634">
                        <w:rPr>
                          <w:rFonts w:cstheme="minorHAnsi"/>
                          <w:noProof/>
                        </w:rPr>
                        <w:t>ΔkW</w:t>
                      </w:r>
                      <w:r w:rsidRPr="002F2634">
                        <w:rPr>
                          <w:rFonts w:cstheme="minorHAnsi"/>
                          <w:noProof/>
                          <w:vertAlign w:val="subscript"/>
                        </w:rPr>
                        <w:t>SSP</w:t>
                      </w:r>
                      <w:r w:rsidRPr="002F2634">
                        <w:rPr>
                          <w:rFonts w:cstheme="minorHAnsi"/>
                        </w:rPr>
                        <w:t xml:space="preserve"> </w:t>
                      </w:r>
                      <w:r w:rsidRPr="002F2634">
                        <w:rPr>
                          <w:rFonts w:cstheme="minorHAnsi"/>
                        </w:rPr>
                        <w:tab/>
                        <w:t xml:space="preserve">= </w:t>
                      </w:r>
                      <w:del w:id="11710" w:author="Samuel Dent" w:date="2015-11-20T09:15:00Z">
                        <w:r w:rsidDel="009A52CA">
                          <w:rPr>
                            <w:rFonts w:cstheme="minorHAnsi"/>
                          </w:rPr>
                          <w:delText>47.3</w:delText>
                        </w:r>
                      </w:del>
                      <w:ins w:id="11711" w:author="Samuel Dent" w:date="2015-11-20T09:15:00Z">
                        <w:r>
                          <w:rPr>
                            <w:rFonts w:cstheme="minorHAnsi"/>
                          </w:rPr>
                          <w:t>37.8</w:t>
                        </w:r>
                      </w:ins>
                      <w:r>
                        <w:rPr>
                          <w:rFonts w:cstheme="minorHAnsi"/>
                        </w:rPr>
                        <w:t xml:space="preserve"> </w:t>
                      </w:r>
                      <w:r w:rsidRPr="002F2634">
                        <w:rPr>
                          <w:rFonts w:cstheme="minorHAnsi"/>
                        </w:rPr>
                        <w:t>/ 570 * 0.</w:t>
                      </w:r>
                      <w:r>
                        <w:rPr>
                          <w:rFonts w:cstheme="minorHAnsi"/>
                        </w:rPr>
                        <w:t>68</w:t>
                      </w:r>
                      <w:r>
                        <w:rPr>
                          <w:rFonts w:cstheme="minorHAnsi"/>
                          <w:noProof/>
                        </w:rPr>
                        <w:t xml:space="preserve"> </w:t>
                      </w:r>
                    </w:p>
                    <w:p w14:paraId="7CB77E03" w14:textId="77777777" w:rsidR="00F60751" w:rsidRPr="002F2634" w:rsidRDefault="00F60751" w:rsidP="00094917">
                      <w:pPr>
                        <w:ind w:left="2160"/>
                        <w:rPr>
                          <w:rFonts w:cstheme="minorHAnsi"/>
                        </w:rPr>
                      </w:pPr>
                      <w:r>
                        <w:rPr>
                          <w:rFonts w:cstheme="minorHAnsi"/>
                        </w:rPr>
                        <w:t>= 0.0</w:t>
                      </w:r>
                      <w:del w:id="11712" w:author="Samuel Dent" w:date="2015-11-20T09:15:00Z">
                        <w:r w:rsidDel="009A52CA">
                          <w:rPr>
                            <w:rFonts w:cstheme="minorHAnsi"/>
                          </w:rPr>
                          <w:delText>56</w:delText>
                        </w:r>
                      </w:del>
                      <w:ins w:id="11713" w:author="Samuel Dent" w:date="2015-11-20T09:15:00Z">
                        <w:r>
                          <w:rPr>
                            <w:rFonts w:cstheme="minorHAnsi"/>
                          </w:rPr>
                          <w:t>45</w:t>
                        </w:r>
                      </w:ins>
                      <w:r w:rsidRPr="002F2634">
                        <w:rPr>
                          <w:rFonts w:cstheme="minorHAnsi"/>
                        </w:rPr>
                        <w:t xml:space="preserve"> kW</w:t>
                      </w:r>
                    </w:p>
                    <w:p w14:paraId="266A27E9" w14:textId="77777777" w:rsidR="00F60751" w:rsidRPr="002F2634" w:rsidRDefault="00F60751" w:rsidP="00094917">
                      <w:pPr>
                        <w:ind w:left="1440"/>
                        <w:rPr>
                          <w:rFonts w:cstheme="minorHAnsi"/>
                        </w:rPr>
                      </w:pPr>
                      <w:r w:rsidRPr="002F2634">
                        <w:rPr>
                          <w:rFonts w:cstheme="minorHAnsi"/>
                          <w:noProof/>
                        </w:rPr>
                        <w:t>ΔkW</w:t>
                      </w:r>
                      <w:r w:rsidRPr="002F2634">
                        <w:rPr>
                          <w:rFonts w:cstheme="minorHAnsi"/>
                          <w:noProof/>
                          <w:vertAlign w:val="subscript"/>
                        </w:rPr>
                        <w:t>SSP</w:t>
                      </w:r>
                      <w:r>
                        <w:rPr>
                          <w:rFonts w:cstheme="minorHAnsi"/>
                        </w:rPr>
                        <w:t xml:space="preserve"> </w:t>
                      </w:r>
                      <w:r>
                        <w:rPr>
                          <w:rFonts w:cstheme="minorHAnsi"/>
                        </w:rPr>
                        <w:tab/>
                        <w:t xml:space="preserve">= </w:t>
                      </w:r>
                      <w:del w:id="11714" w:author="Samuel Dent" w:date="2015-11-20T09:15:00Z">
                        <w:r w:rsidDel="009A52CA">
                          <w:rPr>
                            <w:rFonts w:cstheme="minorHAnsi"/>
                          </w:rPr>
                          <w:delText>47.3</w:delText>
                        </w:r>
                      </w:del>
                      <w:ins w:id="11715" w:author="Samuel Dent" w:date="2015-11-20T09:15:00Z">
                        <w:r>
                          <w:rPr>
                            <w:rFonts w:cstheme="minorHAnsi"/>
                          </w:rPr>
                          <w:t>37.8</w:t>
                        </w:r>
                      </w:ins>
                      <w:r w:rsidRPr="002F2634">
                        <w:rPr>
                          <w:rFonts w:cstheme="minorHAnsi"/>
                        </w:rPr>
                        <w:t xml:space="preserve"> / 570 * 0.466</w:t>
                      </w:r>
                      <w:r>
                        <w:rPr>
                          <w:rFonts w:cstheme="minorHAnsi"/>
                          <w:noProof/>
                        </w:rPr>
                        <w:t xml:space="preserve"> </w:t>
                      </w:r>
                    </w:p>
                    <w:p w14:paraId="5189E1FF" w14:textId="77777777" w:rsidR="00F60751" w:rsidRPr="002F2634" w:rsidRDefault="00F60751" w:rsidP="00094917">
                      <w:pPr>
                        <w:ind w:left="2160"/>
                        <w:rPr>
                          <w:rFonts w:cstheme="minorHAnsi"/>
                        </w:rPr>
                      </w:pPr>
                      <w:r>
                        <w:rPr>
                          <w:rFonts w:cstheme="minorHAnsi"/>
                        </w:rPr>
                        <w:t>= 0.03</w:t>
                      </w:r>
                      <w:del w:id="11716" w:author="Samuel Dent" w:date="2015-11-20T09:15:00Z">
                        <w:r w:rsidDel="009A52CA">
                          <w:rPr>
                            <w:rFonts w:cstheme="minorHAnsi"/>
                          </w:rPr>
                          <w:delText>9</w:delText>
                        </w:r>
                      </w:del>
                      <w:ins w:id="11717" w:author="Samuel Dent" w:date="2015-11-20T09:15:00Z">
                        <w:r>
                          <w:rPr>
                            <w:rFonts w:cstheme="minorHAnsi"/>
                          </w:rPr>
                          <w:t>1</w:t>
                        </w:r>
                      </w:ins>
                      <w:r w:rsidRPr="002F2634">
                        <w:rPr>
                          <w:rFonts w:cstheme="minorHAnsi"/>
                        </w:rPr>
                        <w:t xml:space="preserve"> kW</w:t>
                      </w:r>
                    </w:p>
                    <w:p w14:paraId="31AFD100" w14:textId="77777777" w:rsidR="00F60751" w:rsidRDefault="00F60751" w:rsidP="00094917"/>
                  </w:txbxContent>
                </v:textbox>
                <w10:anchorlock/>
              </v:shape>
            </w:pict>
          </mc:Fallback>
        </mc:AlternateContent>
      </w:r>
    </w:p>
    <w:p w14:paraId="285B8309" w14:textId="77777777" w:rsidR="00094917" w:rsidRPr="000B7BB6" w:rsidRDefault="00094917" w:rsidP="00094917">
      <w:pPr>
        <w:pStyle w:val="Heading6"/>
      </w:pPr>
      <w:r>
        <w:t>Natural Gas</w:t>
      </w:r>
      <w:r w:rsidRPr="000B7BB6">
        <w:t xml:space="preserve"> </w:t>
      </w:r>
      <w:r>
        <w:t>Savings</w:t>
      </w:r>
      <w:r w:rsidRPr="000B7BB6">
        <w:t xml:space="preserve"> </w:t>
      </w:r>
    </w:p>
    <w:p w14:paraId="59BEBBF2" w14:textId="77777777" w:rsidR="00094917" w:rsidRPr="00A05FC2" w:rsidRDefault="00094917" w:rsidP="00094917">
      <w:pPr>
        <w:keepNext/>
        <w:ind w:firstLine="720"/>
        <w:rPr>
          <w:rFonts w:cstheme="minorHAnsi"/>
          <w:szCs w:val="24"/>
        </w:rPr>
      </w:pPr>
      <w:r w:rsidRPr="00A05FC2">
        <w:rPr>
          <w:rFonts w:cstheme="minorHAnsi"/>
        </w:rPr>
        <w:t xml:space="preserve">If </w:t>
      </w:r>
      <w:r>
        <w:rPr>
          <w:rFonts w:cstheme="minorHAnsi"/>
        </w:rPr>
        <w:t>Natural Gas</w:t>
      </w:r>
      <w:r w:rsidRPr="00A05FC2">
        <w:rPr>
          <w:rFonts w:cstheme="minorHAnsi"/>
        </w:rPr>
        <w:t xml:space="preserve"> heating:</w:t>
      </w:r>
    </w:p>
    <w:p w14:paraId="053D1E4A" w14:textId="77777777" w:rsidR="00094917" w:rsidRDefault="00094917" w:rsidP="00094917">
      <w:pPr>
        <w:ind w:left="2880" w:hanging="1440"/>
        <w:rPr>
          <w:rFonts w:cstheme="minorHAnsi"/>
          <w:vertAlign w:val="subscript"/>
        </w:rPr>
      </w:pPr>
      <w:r w:rsidRPr="00A05FC2">
        <w:rPr>
          <w:rFonts w:cstheme="minorHAnsi"/>
        </w:rPr>
        <w:t xml:space="preserve">ΔTherms </w:t>
      </w:r>
      <w:r w:rsidRPr="00A05FC2">
        <w:rPr>
          <w:rFonts w:cstheme="minorHAnsi"/>
        </w:rPr>
        <w:tab/>
        <w:t>= (1/R_old - 1</w:t>
      </w:r>
      <w:proofErr w:type="gramStart"/>
      <w:r w:rsidRPr="00A05FC2">
        <w:rPr>
          <w:rFonts w:cstheme="minorHAnsi"/>
        </w:rPr>
        <w:t>/(</w:t>
      </w:r>
      <w:proofErr w:type="gramEnd"/>
      <w:r w:rsidRPr="00A05FC2">
        <w:rPr>
          <w:rFonts w:cstheme="minorHAnsi"/>
        </w:rPr>
        <w:t xml:space="preserve">R_added+R_old)) * Area * (1-Framing_factor)) * 24 * HDD) / (100,000 * ηHeat) * </w:t>
      </w:r>
      <w:r>
        <w:rPr>
          <w:rFonts w:cstheme="minorHAnsi"/>
        </w:rPr>
        <w:t>ADJ</w:t>
      </w:r>
      <w:r w:rsidRPr="0009467B">
        <w:rPr>
          <w:rFonts w:cstheme="minorHAnsi"/>
          <w:vertAlign w:val="subscript"/>
        </w:rPr>
        <w:t>Floor</w:t>
      </w:r>
      <w:del w:id="11718" w:author="Samuel Dent" w:date="2015-11-20T09:15:00Z">
        <w:r w:rsidDel="009A52CA">
          <w:rPr>
            <w:rFonts w:cstheme="minorHAnsi"/>
            <w:vertAlign w:val="subscript"/>
          </w:rPr>
          <w:delText>Gas</w:delText>
        </w:r>
      </w:del>
      <w:r>
        <w:rPr>
          <w:rFonts w:cstheme="minorHAnsi"/>
          <w:vertAlign w:val="subscript"/>
        </w:rPr>
        <w:t>Heat</w:t>
      </w:r>
    </w:p>
    <w:p w14:paraId="14BFBB87" w14:textId="77777777" w:rsidR="00094917" w:rsidRPr="00BE6B57" w:rsidRDefault="00094917" w:rsidP="00094917">
      <w:pPr>
        <w:rPr>
          <w:rFonts w:cstheme="minorHAnsi"/>
        </w:rPr>
      </w:pPr>
      <w:r w:rsidRPr="009C362B">
        <w:rPr>
          <w:rFonts w:cstheme="minorHAnsi"/>
        </w:rPr>
        <w:t>Where</w:t>
      </w:r>
    </w:p>
    <w:p w14:paraId="1A89D7D4" w14:textId="77777777" w:rsidR="00094917" w:rsidRDefault="00094917" w:rsidP="00094917">
      <w:pPr>
        <w:keepNext/>
        <w:ind w:left="720" w:firstLine="720"/>
        <w:rPr>
          <w:rFonts w:cstheme="minorHAnsi"/>
          <w:noProof/>
        </w:rPr>
      </w:pPr>
    </w:p>
    <w:p w14:paraId="352992D1" w14:textId="77777777" w:rsidR="00094917" w:rsidRPr="00A05FC2" w:rsidRDefault="00094917" w:rsidP="00094917">
      <w:pPr>
        <w:keepNext/>
        <w:ind w:firstLine="720"/>
        <w:rPr>
          <w:rFonts w:cstheme="minorHAnsi"/>
          <w:noProof/>
        </w:rPr>
      </w:pPr>
      <w:r w:rsidRPr="00A05FC2">
        <w:rPr>
          <w:rFonts w:cstheme="minorHAnsi"/>
          <w:noProof/>
        </w:rPr>
        <w:t>ηHeat</w:t>
      </w:r>
      <w:r w:rsidRPr="00A05FC2">
        <w:rPr>
          <w:rFonts w:cstheme="minorHAnsi"/>
          <w:noProof/>
        </w:rPr>
        <w:tab/>
      </w:r>
      <w:r w:rsidRPr="00A05FC2">
        <w:rPr>
          <w:rFonts w:cstheme="minorHAnsi"/>
          <w:noProof/>
        </w:rPr>
        <w:tab/>
        <w:t>= Efficiency of heating system</w:t>
      </w:r>
    </w:p>
    <w:p w14:paraId="16F23B9D" w14:textId="77777777" w:rsidR="00094917" w:rsidRPr="00A05FC2" w:rsidRDefault="00094917" w:rsidP="00094917">
      <w:pPr>
        <w:ind w:left="2160"/>
        <w:rPr>
          <w:rFonts w:cstheme="minorHAnsi"/>
        </w:rPr>
      </w:pPr>
      <w:r w:rsidRPr="00A05FC2">
        <w:rPr>
          <w:rFonts w:cstheme="minorHAnsi"/>
        </w:rPr>
        <w:t>= Equipment efficiency * distribution efficiency</w:t>
      </w:r>
    </w:p>
    <w:p w14:paraId="65E5A7C9" w14:textId="77777777" w:rsidR="00094917" w:rsidRPr="00A05FC2" w:rsidRDefault="00094917" w:rsidP="00094917">
      <w:pPr>
        <w:ind w:left="2160"/>
        <w:rPr>
          <w:rFonts w:cstheme="minorHAnsi"/>
          <w:b/>
          <w:szCs w:val="20"/>
        </w:rPr>
      </w:pPr>
      <w:r w:rsidRPr="00A05FC2">
        <w:rPr>
          <w:rFonts w:cstheme="minorHAnsi"/>
          <w:noProof/>
        </w:rPr>
        <w:t>= Actual. If unknown assume 7</w:t>
      </w:r>
      <w:del w:id="11719" w:author="Samuel Dent" w:date="2015-11-20T09:32:00Z">
        <w:r w:rsidRPr="00A05FC2" w:rsidDel="00913F0A">
          <w:rPr>
            <w:rFonts w:cstheme="minorHAnsi"/>
            <w:noProof/>
          </w:rPr>
          <w:delText>0</w:delText>
        </w:r>
      </w:del>
      <w:ins w:id="11720" w:author="Samuel Dent" w:date="2015-11-20T09:32:00Z">
        <w:r>
          <w:rPr>
            <w:rFonts w:cstheme="minorHAnsi"/>
            <w:noProof/>
          </w:rPr>
          <w:t>2</w:t>
        </w:r>
      </w:ins>
      <w:r w:rsidRPr="00A05FC2">
        <w:rPr>
          <w:rFonts w:cstheme="minorHAnsi"/>
          <w:noProof/>
        </w:rPr>
        <w:t>%</w:t>
      </w:r>
      <w:r w:rsidRPr="000B7BB6">
        <w:rPr>
          <w:rStyle w:val="FootnoteReference"/>
          <w:noProof/>
        </w:rPr>
        <w:footnoteReference w:id="916"/>
      </w:r>
      <w:r w:rsidRPr="00A05FC2">
        <w:rPr>
          <w:rFonts w:cstheme="minorHAnsi"/>
          <w:noProof/>
        </w:rPr>
        <w:tab/>
      </w:r>
    </w:p>
    <w:p w14:paraId="3662BB3D" w14:textId="77777777" w:rsidR="00094917" w:rsidRPr="00A05FC2" w:rsidRDefault="00094917" w:rsidP="00094917">
      <w:pPr>
        <w:ind w:left="1440" w:firstLine="720"/>
        <w:rPr>
          <w:rFonts w:cstheme="minorHAnsi"/>
          <w:szCs w:val="24"/>
        </w:rPr>
      </w:pPr>
      <w:r w:rsidRPr="00A05FC2">
        <w:rPr>
          <w:rFonts w:cstheme="minorHAnsi"/>
        </w:rPr>
        <w:t>Other factors as defined above</w:t>
      </w:r>
    </w:p>
    <w:p w14:paraId="04B5D83F" w14:textId="77777777" w:rsidR="00094917" w:rsidRDefault="00094917" w:rsidP="00094917">
      <w:pPr>
        <w:ind w:left="720" w:hanging="720"/>
        <w:rPr>
          <w:rFonts w:cstheme="minorHAnsi"/>
        </w:rPr>
      </w:pPr>
      <w:r w:rsidRPr="00B41203">
        <w:rPr>
          <w:rFonts w:cstheme="minorHAnsi"/>
          <w:noProof/>
        </w:rPr>
        <w:lastRenderedPageBreak/>
        <mc:AlternateContent>
          <mc:Choice Requires="wps">
            <w:drawing>
              <wp:inline distT="0" distB="0" distL="0" distR="0" wp14:anchorId="11734C77" wp14:editId="0F492C21">
                <wp:extent cx="6067313" cy="893135"/>
                <wp:effectExtent l="0" t="0" r="10160" b="21590"/>
                <wp:docPr id="4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313" cy="893135"/>
                        </a:xfrm>
                        <a:prstGeom prst="rect">
                          <a:avLst/>
                        </a:prstGeom>
                        <a:solidFill>
                          <a:srgbClr val="FFFFFF"/>
                        </a:solidFill>
                        <a:ln w="9525">
                          <a:solidFill>
                            <a:srgbClr val="000000"/>
                          </a:solidFill>
                          <a:miter lim="800000"/>
                          <a:headEnd/>
                          <a:tailEnd/>
                        </a:ln>
                      </wps:spPr>
                      <wps:txbx>
                        <w:txbxContent>
                          <w:p w14:paraId="40F1ACEA" w14:textId="77777777" w:rsidR="00F60751" w:rsidRPr="002F2634" w:rsidRDefault="00F60751" w:rsidP="00094917">
                            <w:pPr>
                              <w:rPr>
                                <w:rFonts w:cstheme="minorHAnsi"/>
                              </w:rPr>
                            </w:pPr>
                            <w:r w:rsidRPr="002F2634">
                              <w:rPr>
                                <w:rFonts w:cstheme="minorHAnsi"/>
                              </w:rPr>
                              <w:t xml:space="preserve">For example, a single family home in Chicago with a 20 by 25 footprint, insulated with R-30 spray foam above the crawlspace, and a </w:t>
                            </w:r>
                            <w:del w:id="11728" w:author="Samuel Dent" w:date="2015-11-20T09:33:00Z">
                              <w:r w:rsidRPr="002F2634" w:rsidDel="00913F0A">
                                <w:rPr>
                                  <w:rFonts w:cstheme="minorHAnsi"/>
                                </w:rPr>
                                <w:delText>70</w:delText>
                              </w:r>
                            </w:del>
                            <w:ins w:id="11729" w:author="Samuel Dent" w:date="2015-11-20T09:33:00Z">
                              <w:r w:rsidRPr="002F2634">
                                <w:rPr>
                                  <w:rFonts w:cstheme="minorHAnsi"/>
                                </w:rPr>
                                <w:t>7</w:t>
                              </w:r>
                              <w:r>
                                <w:rPr>
                                  <w:rFonts w:cstheme="minorHAnsi"/>
                                </w:rPr>
                                <w:t>2</w:t>
                              </w:r>
                            </w:ins>
                            <w:r w:rsidRPr="002F2634">
                              <w:rPr>
                                <w:rFonts w:cstheme="minorHAnsi"/>
                              </w:rPr>
                              <w:t>% efficient furnace:</w:t>
                            </w:r>
                          </w:p>
                          <w:p w14:paraId="12836487" w14:textId="77777777" w:rsidR="00F60751" w:rsidRPr="002F2634" w:rsidRDefault="00F60751" w:rsidP="00094917">
                            <w:pPr>
                              <w:ind w:left="720" w:firstLine="720"/>
                              <w:rPr>
                                <w:rFonts w:cstheme="minorHAnsi"/>
                                <w:szCs w:val="20"/>
                              </w:rPr>
                            </w:pPr>
                            <w:r w:rsidRPr="00A05FC2">
                              <w:rPr>
                                <w:rFonts w:cstheme="minorHAnsi"/>
                              </w:rPr>
                              <w:t>ΔTherms</w:t>
                            </w:r>
                            <w:r w:rsidRPr="002F2634">
                              <w:rPr>
                                <w:rFonts w:cstheme="minorHAnsi"/>
                              </w:rPr>
                              <w:t xml:space="preserve"> = </w:t>
                            </w:r>
                            <w:r w:rsidRPr="002F2634">
                              <w:rPr>
                                <w:rFonts w:cstheme="minorHAnsi"/>
                                <w:noProof/>
                              </w:rPr>
                              <w:t xml:space="preserve">(1 / </w:t>
                            </w:r>
                            <w:r>
                              <w:rPr>
                                <w:rFonts w:cstheme="minorHAnsi"/>
                                <w:noProof/>
                              </w:rPr>
                              <w:t>3.96</w:t>
                            </w:r>
                            <w:r w:rsidRPr="002F2634">
                              <w:rPr>
                                <w:rFonts w:cstheme="minorHAnsi"/>
                                <w:noProof/>
                              </w:rPr>
                              <w:t xml:space="preserve"> – 1 /(3</w:t>
                            </w:r>
                            <w:r>
                              <w:rPr>
                                <w:rFonts w:cstheme="minorHAnsi"/>
                                <w:noProof/>
                              </w:rPr>
                              <w:t>0 + 3.96))*(20 * 25) * (1 - 0.12</w:t>
                            </w:r>
                            <w:r w:rsidRPr="002F2634">
                              <w:rPr>
                                <w:rFonts w:cstheme="minorHAnsi"/>
                                <w:noProof/>
                              </w:rPr>
                              <w:t>) * 24 *</w:t>
                            </w:r>
                            <w:r w:rsidRPr="002F2634">
                              <w:rPr>
                                <w:rFonts w:cstheme="minorHAnsi"/>
                                <w:szCs w:val="20"/>
                              </w:rPr>
                              <w:t xml:space="preserve"> 3079) / (100,000 * 0.</w:t>
                            </w:r>
                            <w:del w:id="11730" w:author="Samuel Dent" w:date="2015-11-20T09:33:00Z">
                              <w:r w:rsidRPr="002F2634" w:rsidDel="00913F0A">
                                <w:rPr>
                                  <w:rFonts w:cstheme="minorHAnsi"/>
                                  <w:szCs w:val="20"/>
                                </w:rPr>
                                <w:delText>70</w:delText>
                              </w:r>
                            </w:del>
                            <w:ins w:id="11731" w:author="Samuel Dent" w:date="2015-11-20T09:33:00Z">
                              <w:r w:rsidRPr="002F2634">
                                <w:rPr>
                                  <w:rFonts w:cstheme="minorHAnsi"/>
                                  <w:szCs w:val="20"/>
                                </w:rPr>
                                <w:t>7</w:t>
                              </w:r>
                              <w:r>
                                <w:rPr>
                                  <w:rFonts w:cstheme="minorHAnsi"/>
                                  <w:szCs w:val="20"/>
                                </w:rPr>
                                <w:t>2</w:t>
                              </w:r>
                            </w:ins>
                            <w:r w:rsidRPr="002F2634">
                              <w:rPr>
                                <w:rFonts w:cstheme="minorHAnsi"/>
                                <w:szCs w:val="20"/>
                              </w:rPr>
                              <w:t xml:space="preserve">) </w:t>
                            </w:r>
                            <w:r>
                              <w:rPr>
                                <w:rFonts w:cstheme="minorHAnsi"/>
                                <w:noProof/>
                              </w:rPr>
                              <w:t>* 0.</w:t>
                            </w:r>
                            <w:del w:id="11732" w:author="Samuel Dent" w:date="2015-11-20T09:16:00Z">
                              <w:r w:rsidDel="009A52CA">
                                <w:rPr>
                                  <w:rFonts w:cstheme="minorHAnsi"/>
                                  <w:noProof/>
                                </w:rPr>
                                <w:delText>88</w:delText>
                              </w:r>
                            </w:del>
                            <w:ins w:id="11733" w:author="Samuel Dent" w:date="2015-11-20T09:16:00Z">
                              <w:r>
                                <w:rPr>
                                  <w:rFonts w:cstheme="minorHAnsi"/>
                                  <w:noProof/>
                                </w:rPr>
                                <w:t>60</w:t>
                              </w:r>
                            </w:ins>
                          </w:p>
                          <w:p w14:paraId="55B44883" w14:textId="77777777" w:rsidR="00F60751" w:rsidRPr="002F2634" w:rsidRDefault="00F60751" w:rsidP="00094917">
                            <w:pPr>
                              <w:keepNext/>
                              <w:ind w:left="2880" w:hanging="720"/>
                              <w:rPr>
                                <w:rFonts w:cstheme="minorHAnsi"/>
                                <w:szCs w:val="24"/>
                              </w:rPr>
                            </w:pPr>
                            <w:r w:rsidRPr="002F2634">
                              <w:rPr>
                                <w:rFonts w:cstheme="minorHAnsi"/>
                              </w:rPr>
                              <w:t xml:space="preserve">= </w:t>
                            </w:r>
                            <w:del w:id="11734" w:author="Samuel Dent" w:date="2015-11-20T09:16:00Z">
                              <w:r w:rsidDel="009A52CA">
                                <w:rPr>
                                  <w:rFonts w:cstheme="minorHAnsi"/>
                                </w:rPr>
                                <w:delText>91</w:delText>
                              </w:r>
                            </w:del>
                            <w:ins w:id="11735" w:author="Samuel Dent" w:date="2015-11-20T09:16:00Z">
                              <w:r>
                                <w:rPr>
                                  <w:rFonts w:cstheme="minorHAnsi"/>
                                </w:rPr>
                                <w:t>6</w:t>
                              </w:r>
                            </w:ins>
                            <w:del w:id="11736" w:author="Samuel Dent" w:date="2015-11-20T09:34:00Z">
                              <w:r w:rsidDel="00913F0A">
                                <w:rPr>
                                  <w:rFonts w:cstheme="minorHAnsi"/>
                                </w:rPr>
                                <w:delText>.2</w:delText>
                              </w:r>
                            </w:del>
                            <w:ins w:id="11737" w:author="Samuel Dent" w:date="2015-11-20T09:34:00Z">
                              <w:r>
                                <w:rPr>
                                  <w:rFonts w:cstheme="minorHAnsi"/>
                                </w:rPr>
                                <w:t>0.4</w:t>
                              </w:r>
                            </w:ins>
                            <w:r>
                              <w:rPr>
                                <w:rFonts w:cstheme="minorHAnsi"/>
                                <w:noProof/>
                              </w:rPr>
                              <w:t xml:space="preserve"> </w:t>
                            </w:r>
                            <w:r w:rsidRPr="002F2634">
                              <w:rPr>
                                <w:rFonts w:cstheme="minorHAnsi"/>
                              </w:rPr>
                              <w:t>therms</w:t>
                            </w:r>
                          </w:p>
                          <w:p w14:paraId="004EAFA5" w14:textId="77777777" w:rsidR="00F60751" w:rsidRDefault="00F60751" w:rsidP="00094917"/>
                        </w:txbxContent>
                      </wps:txbx>
                      <wps:bodyPr rot="0" vert="horz" wrap="square" lIns="91440" tIns="45720" rIns="91440" bIns="45720" anchor="t" anchorCtr="0">
                        <a:noAutofit/>
                      </wps:bodyPr>
                    </wps:wsp>
                  </a:graphicData>
                </a:graphic>
              </wp:inline>
            </w:drawing>
          </mc:Choice>
          <mc:Fallback>
            <w:pict>
              <v:shape w14:anchorId="11734C77" id="_x0000_s1122" type="#_x0000_t202" style="width:477.75pt;height:7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">
                <v:textbox>
                  <w:txbxContent>
                    <w:p w14:paraId="40F1ACEA" w14:textId="77777777" w:rsidR="00F60751" w:rsidRPr="002F2634" w:rsidRDefault="00F60751" w:rsidP="00094917">
                      <w:pPr>
                        <w:rPr>
                          <w:rFonts w:cstheme="minorHAnsi"/>
                        </w:rPr>
                      </w:pPr>
                      <w:r w:rsidRPr="002F2634">
                        <w:rPr>
                          <w:rFonts w:cstheme="minorHAnsi"/>
                        </w:rPr>
                        <w:t xml:space="preserve">For example, a single family home in Chicago with a 20 by 25 footprint, insulated with R-30 spray foam above the crawlspace, and a </w:t>
                      </w:r>
                      <w:del w:id="11738" w:author="Samuel Dent" w:date="2015-11-20T09:33:00Z">
                        <w:r w:rsidRPr="002F2634" w:rsidDel="00913F0A">
                          <w:rPr>
                            <w:rFonts w:cstheme="minorHAnsi"/>
                          </w:rPr>
                          <w:delText>70</w:delText>
                        </w:r>
                      </w:del>
                      <w:ins w:id="11739" w:author="Samuel Dent" w:date="2015-11-20T09:33:00Z">
                        <w:r w:rsidRPr="002F2634">
                          <w:rPr>
                            <w:rFonts w:cstheme="minorHAnsi"/>
                          </w:rPr>
                          <w:t>7</w:t>
                        </w:r>
                        <w:r>
                          <w:rPr>
                            <w:rFonts w:cstheme="minorHAnsi"/>
                          </w:rPr>
                          <w:t>2</w:t>
                        </w:r>
                      </w:ins>
                      <w:r w:rsidRPr="002F2634">
                        <w:rPr>
                          <w:rFonts w:cstheme="minorHAnsi"/>
                        </w:rPr>
                        <w:t>% efficient furnace:</w:t>
                      </w:r>
                    </w:p>
                    <w:p w14:paraId="12836487" w14:textId="77777777" w:rsidR="00F60751" w:rsidRPr="002F2634" w:rsidRDefault="00F60751" w:rsidP="00094917">
                      <w:pPr>
                        <w:ind w:left="720" w:firstLine="720"/>
                        <w:rPr>
                          <w:rFonts w:cstheme="minorHAnsi"/>
                          <w:szCs w:val="20"/>
                        </w:rPr>
                      </w:pPr>
                      <w:r w:rsidRPr="00A05FC2">
                        <w:rPr>
                          <w:rFonts w:cstheme="minorHAnsi"/>
                        </w:rPr>
                        <w:t>ΔTherms</w:t>
                      </w:r>
                      <w:r w:rsidRPr="002F2634">
                        <w:rPr>
                          <w:rFonts w:cstheme="minorHAnsi"/>
                        </w:rPr>
                        <w:t xml:space="preserve"> = </w:t>
                      </w:r>
                      <w:r w:rsidRPr="002F2634">
                        <w:rPr>
                          <w:rFonts w:cstheme="minorHAnsi"/>
                          <w:noProof/>
                        </w:rPr>
                        <w:t xml:space="preserve">(1 / </w:t>
                      </w:r>
                      <w:r>
                        <w:rPr>
                          <w:rFonts w:cstheme="minorHAnsi"/>
                          <w:noProof/>
                        </w:rPr>
                        <w:t>3.96</w:t>
                      </w:r>
                      <w:r w:rsidRPr="002F2634">
                        <w:rPr>
                          <w:rFonts w:cstheme="minorHAnsi"/>
                          <w:noProof/>
                        </w:rPr>
                        <w:t xml:space="preserve"> – 1 /(3</w:t>
                      </w:r>
                      <w:r>
                        <w:rPr>
                          <w:rFonts w:cstheme="minorHAnsi"/>
                          <w:noProof/>
                        </w:rPr>
                        <w:t>0 + 3.96))*(20 * 25) * (1 - 0.12</w:t>
                      </w:r>
                      <w:r w:rsidRPr="002F2634">
                        <w:rPr>
                          <w:rFonts w:cstheme="minorHAnsi"/>
                          <w:noProof/>
                        </w:rPr>
                        <w:t>) * 24 *</w:t>
                      </w:r>
                      <w:r w:rsidRPr="002F2634">
                        <w:rPr>
                          <w:rFonts w:cstheme="minorHAnsi"/>
                          <w:szCs w:val="20"/>
                        </w:rPr>
                        <w:t xml:space="preserve"> 3079) / (100,000 * 0.</w:t>
                      </w:r>
                      <w:del w:id="11740" w:author="Samuel Dent" w:date="2015-11-20T09:33:00Z">
                        <w:r w:rsidRPr="002F2634" w:rsidDel="00913F0A">
                          <w:rPr>
                            <w:rFonts w:cstheme="minorHAnsi"/>
                            <w:szCs w:val="20"/>
                          </w:rPr>
                          <w:delText>70</w:delText>
                        </w:r>
                      </w:del>
                      <w:ins w:id="11741" w:author="Samuel Dent" w:date="2015-11-20T09:33:00Z">
                        <w:r w:rsidRPr="002F2634">
                          <w:rPr>
                            <w:rFonts w:cstheme="minorHAnsi"/>
                            <w:szCs w:val="20"/>
                          </w:rPr>
                          <w:t>7</w:t>
                        </w:r>
                        <w:r>
                          <w:rPr>
                            <w:rFonts w:cstheme="minorHAnsi"/>
                            <w:szCs w:val="20"/>
                          </w:rPr>
                          <w:t>2</w:t>
                        </w:r>
                      </w:ins>
                      <w:r w:rsidRPr="002F2634">
                        <w:rPr>
                          <w:rFonts w:cstheme="minorHAnsi"/>
                          <w:szCs w:val="20"/>
                        </w:rPr>
                        <w:t xml:space="preserve">) </w:t>
                      </w:r>
                      <w:r>
                        <w:rPr>
                          <w:rFonts w:cstheme="minorHAnsi"/>
                          <w:noProof/>
                        </w:rPr>
                        <w:t>* 0.</w:t>
                      </w:r>
                      <w:del w:id="11742" w:author="Samuel Dent" w:date="2015-11-20T09:16:00Z">
                        <w:r w:rsidDel="009A52CA">
                          <w:rPr>
                            <w:rFonts w:cstheme="minorHAnsi"/>
                            <w:noProof/>
                          </w:rPr>
                          <w:delText>88</w:delText>
                        </w:r>
                      </w:del>
                      <w:ins w:id="11743" w:author="Samuel Dent" w:date="2015-11-20T09:16:00Z">
                        <w:r>
                          <w:rPr>
                            <w:rFonts w:cstheme="minorHAnsi"/>
                            <w:noProof/>
                          </w:rPr>
                          <w:t>60</w:t>
                        </w:r>
                      </w:ins>
                    </w:p>
                    <w:p w14:paraId="55B44883" w14:textId="77777777" w:rsidR="00F60751" w:rsidRPr="002F2634" w:rsidRDefault="00F60751" w:rsidP="00094917">
                      <w:pPr>
                        <w:keepNext/>
                        <w:ind w:left="2880" w:hanging="720"/>
                        <w:rPr>
                          <w:rFonts w:cstheme="minorHAnsi"/>
                          <w:szCs w:val="24"/>
                        </w:rPr>
                      </w:pPr>
                      <w:r w:rsidRPr="002F2634">
                        <w:rPr>
                          <w:rFonts w:cstheme="minorHAnsi"/>
                        </w:rPr>
                        <w:t xml:space="preserve">= </w:t>
                      </w:r>
                      <w:del w:id="11744" w:author="Samuel Dent" w:date="2015-11-20T09:16:00Z">
                        <w:r w:rsidDel="009A52CA">
                          <w:rPr>
                            <w:rFonts w:cstheme="minorHAnsi"/>
                          </w:rPr>
                          <w:delText>91</w:delText>
                        </w:r>
                      </w:del>
                      <w:ins w:id="11745" w:author="Samuel Dent" w:date="2015-11-20T09:16:00Z">
                        <w:r>
                          <w:rPr>
                            <w:rFonts w:cstheme="minorHAnsi"/>
                          </w:rPr>
                          <w:t>6</w:t>
                        </w:r>
                      </w:ins>
                      <w:del w:id="11746" w:author="Samuel Dent" w:date="2015-11-20T09:34:00Z">
                        <w:r w:rsidDel="00913F0A">
                          <w:rPr>
                            <w:rFonts w:cstheme="minorHAnsi"/>
                          </w:rPr>
                          <w:delText>.2</w:delText>
                        </w:r>
                      </w:del>
                      <w:ins w:id="11747" w:author="Samuel Dent" w:date="2015-11-20T09:34:00Z">
                        <w:r>
                          <w:rPr>
                            <w:rFonts w:cstheme="minorHAnsi"/>
                          </w:rPr>
                          <w:t>0.4</w:t>
                        </w:r>
                      </w:ins>
                      <w:r>
                        <w:rPr>
                          <w:rFonts w:cstheme="minorHAnsi"/>
                          <w:noProof/>
                        </w:rPr>
                        <w:t xml:space="preserve"> </w:t>
                      </w:r>
                      <w:r w:rsidRPr="002F2634">
                        <w:rPr>
                          <w:rFonts w:cstheme="minorHAnsi"/>
                        </w:rPr>
                        <w:t>therms</w:t>
                      </w:r>
                    </w:p>
                    <w:p w14:paraId="004EAFA5" w14:textId="77777777" w:rsidR="00F60751" w:rsidRDefault="00F60751" w:rsidP="00094917"/>
                  </w:txbxContent>
                </v:textbox>
                <w10:anchorlock/>
              </v:shape>
            </w:pict>
          </mc:Fallback>
        </mc:AlternateContent>
      </w:r>
    </w:p>
    <w:p w14:paraId="4F35AE7F" w14:textId="77777777" w:rsidR="00094917" w:rsidRPr="00A05FC2" w:rsidRDefault="00094917" w:rsidP="00094917">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Water Impact Descriptions and Calculation  </w:t>
      </w:r>
    </w:p>
    <w:p w14:paraId="59740E29" w14:textId="77777777" w:rsidR="00094917" w:rsidRPr="00A05FC2" w:rsidRDefault="00094917" w:rsidP="00094917">
      <w:pPr>
        <w:rPr>
          <w:rFonts w:cstheme="minorHAnsi"/>
        </w:rPr>
      </w:pPr>
      <w:r w:rsidRPr="00A05FC2">
        <w:rPr>
          <w:rFonts w:cstheme="minorHAnsi"/>
        </w:rPr>
        <w:t>N/A</w:t>
      </w:r>
    </w:p>
    <w:p w14:paraId="5450146F" w14:textId="77777777" w:rsidR="00094917" w:rsidRPr="00A05FC2" w:rsidRDefault="00094917" w:rsidP="00094917">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Deemed O&amp;M Cost Adjustment Calculation </w:t>
      </w:r>
    </w:p>
    <w:p w14:paraId="1F2CC27D" w14:textId="77777777" w:rsidR="00094917" w:rsidRPr="00A05FC2" w:rsidRDefault="00094917" w:rsidP="00094917">
      <w:pPr>
        <w:rPr>
          <w:rFonts w:cstheme="minorHAnsi"/>
        </w:rPr>
      </w:pPr>
      <w:r w:rsidRPr="00A05FC2">
        <w:rPr>
          <w:rFonts w:cstheme="minorHAnsi"/>
        </w:rPr>
        <w:t>N/A</w:t>
      </w:r>
    </w:p>
    <w:p w14:paraId="132DF8EC" w14:textId="77777777" w:rsidR="00094917" w:rsidRDefault="00094917" w:rsidP="00094917">
      <w:pPr>
        <w:pStyle w:val="Heading6"/>
      </w:pPr>
      <w:r w:rsidRPr="008952AC">
        <w:t>Measure Code:</w:t>
      </w:r>
      <w:r>
        <w:t xml:space="preserve"> </w:t>
      </w:r>
      <w:r w:rsidRPr="008952AC">
        <w:t>RS-SHL-FINS-</w:t>
      </w:r>
      <w:del w:id="11748" w:author="Samuel Dent" w:date="2015-11-20T09:17:00Z">
        <w:r w:rsidRPr="008952AC" w:rsidDel="009A52CA">
          <w:delText>V0</w:delText>
        </w:r>
        <w:r w:rsidDel="009A52CA">
          <w:delText>6</w:delText>
        </w:r>
      </w:del>
      <w:ins w:id="11749" w:author="Samuel Dent" w:date="2015-11-20T09:17:00Z">
        <w:r w:rsidRPr="008952AC">
          <w:t>V0</w:t>
        </w:r>
        <w:r>
          <w:t>7</w:t>
        </w:r>
      </w:ins>
      <w:r w:rsidRPr="008952AC">
        <w:t>-</w:t>
      </w:r>
      <w:del w:id="11750" w:author="Samuel Dent" w:date="2015-11-20T09:17:00Z">
        <w:r w:rsidRPr="008952AC" w:rsidDel="009A52CA">
          <w:delText>1</w:delText>
        </w:r>
        <w:r w:rsidDel="009A52CA">
          <w:delText>5</w:delText>
        </w:r>
        <w:r w:rsidRPr="008952AC" w:rsidDel="009A52CA">
          <w:delText>0</w:delText>
        </w:r>
        <w:r w:rsidDel="009A52CA">
          <w:delText>6</w:delText>
        </w:r>
        <w:r w:rsidRPr="008952AC" w:rsidDel="009A52CA">
          <w:delText>01</w:delText>
        </w:r>
      </w:del>
      <w:ins w:id="11751" w:author="Samuel Dent" w:date="2015-11-20T09:17:00Z">
        <w:r w:rsidRPr="008952AC">
          <w:t>1</w:t>
        </w:r>
        <w:r>
          <w:t>6</w:t>
        </w:r>
        <w:r w:rsidRPr="008952AC">
          <w:t>0</w:t>
        </w:r>
        <w:r>
          <w:t>6</w:t>
        </w:r>
        <w:r w:rsidRPr="008952AC">
          <w:t>01</w:t>
        </w:r>
      </w:ins>
    </w:p>
    <w:p w14:paraId="7380ADC6" w14:textId="77777777" w:rsidR="00BB5E33" w:rsidRDefault="00BB5E33" w:rsidP="00BB5E33"/>
    <w:p w14:paraId="2A97832F" w14:textId="77777777" w:rsidR="00BB5E33" w:rsidRPr="00BB5E33" w:rsidRDefault="00BB5E33" w:rsidP="00BB5E33">
      <w:pPr>
        <w:sectPr w:rsidR="00BB5E33" w:rsidRPr="00BB5E33">
          <w:headerReference w:type="default" r:id="rId63"/>
          <w:pgSz w:w="12240" w:h="15840"/>
          <w:pgMar w:top="1440" w:right="1440" w:bottom="1440" w:left="1440" w:header="720" w:footer="720" w:gutter="0"/>
          <w:cols w:space="720"/>
          <w:docGrid w:linePitch="360"/>
        </w:sectPr>
      </w:pPr>
    </w:p>
    <w:p w14:paraId="11907E77" w14:textId="2430D1BD" w:rsidR="00841F99" w:rsidRDefault="003125E0" w:rsidP="003125E0">
      <w:pPr>
        <w:pStyle w:val="Heading3"/>
        <w:numPr>
          <w:ilvl w:val="0"/>
          <w:numId w:val="0"/>
        </w:numPr>
        <w:ind w:left="720" w:hanging="720"/>
      </w:pPr>
      <w:bookmarkStart w:id="11752" w:name="_Toc380062586"/>
      <w:bookmarkStart w:id="11753" w:name="_Toc380062769"/>
      <w:bookmarkStart w:id="11754" w:name="_Toc380062930"/>
      <w:bookmarkStart w:id="11755" w:name="_Ref378911568"/>
      <w:bookmarkStart w:id="11756" w:name="_Ref378911573"/>
      <w:bookmarkStart w:id="11757" w:name="_Ref378911665"/>
      <w:bookmarkStart w:id="11758" w:name="_Ref378911699"/>
      <w:bookmarkStart w:id="11759" w:name="_Ref378911709"/>
      <w:bookmarkStart w:id="11760" w:name="_Ref378930276"/>
      <w:bookmarkStart w:id="11761" w:name="_Toc437593000"/>
      <w:bookmarkStart w:id="11762" w:name="_Toc437856015"/>
      <w:bookmarkStart w:id="11763" w:name="_Toc441217069"/>
      <w:bookmarkEnd w:id="11752"/>
      <w:bookmarkEnd w:id="11753"/>
      <w:bookmarkEnd w:id="11754"/>
      <w:r>
        <w:lastRenderedPageBreak/>
        <w:t>5.6.4</w:t>
      </w:r>
      <w:r>
        <w:tab/>
      </w:r>
      <w:r w:rsidR="00841F99" w:rsidRPr="000B7BB6">
        <w:t>Wall and Ceiling/Attic Insulation</w:t>
      </w:r>
      <w:bookmarkEnd w:id="11625"/>
      <w:bookmarkEnd w:id="11626"/>
      <w:bookmarkEnd w:id="11627"/>
      <w:bookmarkEnd w:id="11628"/>
      <w:bookmarkEnd w:id="11629"/>
      <w:bookmarkEnd w:id="11630"/>
      <w:bookmarkEnd w:id="11631"/>
      <w:bookmarkEnd w:id="11632"/>
      <w:bookmarkEnd w:id="11633"/>
      <w:bookmarkEnd w:id="11634"/>
      <w:bookmarkEnd w:id="11635"/>
      <w:bookmarkEnd w:id="11636"/>
      <w:bookmarkEnd w:id="11637"/>
      <w:bookmarkEnd w:id="11638"/>
      <w:bookmarkEnd w:id="11639"/>
      <w:bookmarkEnd w:id="11640"/>
      <w:bookmarkEnd w:id="11755"/>
      <w:bookmarkEnd w:id="11756"/>
      <w:bookmarkEnd w:id="11757"/>
      <w:bookmarkEnd w:id="11758"/>
      <w:bookmarkEnd w:id="11759"/>
      <w:bookmarkEnd w:id="11760"/>
      <w:bookmarkEnd w:id="11761"/>
      <w:bookmarkEnd w:id="11762"/>
      <w:bookmarkEnd w:id="11763"/>
    </w:p>
    <w:p w14:paraId="1C0380FA" w14:textId="77777777" w:rsidR="004C6A0C" w:rsidRDefault="004C6A0C" w:rsidP="004C6A0C">
      <w:pPr>
        <w:pStyle w:val="Heading6"/>
      </w:pPr>
      <w:r>
        <w:t xml:space="preserve">Description </w:t>
      </w:r>
    </w:p>
    <w:p w14:paraId="4D77B4C9" w14:textId="77777777" w:rsidR="004C6A0C" w:rsidRDefault="004C6A0C" w:rsidP="004C6A0C">
      <w:pPr>
        <w:rPr>
          <w:rFonts w:cstheme="minorHAnsi"/>
        </w:rPr>
      </w:pPr>
      <w:r>
        <w:rPr>
          <w:rFonts w:cstheme="minorHAnsi"/>
        </w:rPr>
        <w:t>Insulation is added to wall cavities, and/or attic. This measure requires a member of the implementation staff evaluating the pre and post R-values and measure surface areas. The efficiency of the heating and cooling equipment in the home should also be evaluated if possible.</w:t>
      </w:r>
    </w:p>
    <w:p w14:paraId="045F652E" w14:textId="77777777" w:rsidR="004C6A0C" w:rsidRDefault="004C6A0C" w:rsidP="004C6A0C">
      <w:pPr>
        <w:widowControl/>
        <w:jc w:val="left"/>
        <w:rPr>
          <w:rFonts w:cstheme="minorHAnsi"/>
          <w:szCs w:val="20"/>
        </w:rPr>
      </w:pPr>
      <w:r>
        <w:rPr>
          <w:rFonts w:cstheme="minorHAnsi"/>
          <w:szCs w:val="20"/>
        </w:rPr>
        <w:t xml:space="preserve">This measure was developed to be applicable to the following program types:  RF.  </w:t>
      </w:r>
    </w:p>
    <w:p w14:paraId="5AB9473D" w14:textId="77777777" w:rsidR="004C6A0C" w:rsidRDefault="004C6A0C" w:rsidP="004C6A0C">
      <w:pPr>
        <w:widowControl/>
        <w:jc w:val="left"/>
        <w:rPr>
          <w:rFonts w:cstheme="minorHAnsi"/>
          <w:szCs w:val="20"/>
        </w:rPr>
      </w:pPr>
      <w:r>
        <w:rPr>
          <w:rFonts w:cstheme="minorHAnsi"/>
          <w:szCs w:val="20"/>
        </w:rPr>
        <w:t>If applied to other program types, the measure savings should be verified.</w:t>
      </w:r>
    </w:p>
    <w:p w14:paraId="10EECB7A" w14:textId="77777777" w:rsidR="004C6A0C" w:rsidRDefault="004C6A0C" w:rsidP="004C6A0C">
      <w:pPr>
        <w:pStyle w:val="Heading6"/>
      </w:pPr>
      <w:r>
        <w:t xml:space="preserve">Definition of Efficient Equipment </w:t>
      </w:r>
    </w:p>
    <w:p w14:paraId="3400B268" w14:textId="77777777" w:rsidR="004C6A0C" w:rsidRDefault="004C6A0C" w:rsidP="004C6A0C">
      <w:pPr>
        <w:rPr>
          <w:rFonts w:cstheme="minorHAnsi"/>
        </w:rPr>
      </w:pPr>
      <w:r>
        <w:rPr>
          <w:rFonts w:cstheme="minorHAnsi"/>
        </w:rPr>
        <w:t xml:space="preserve"> This measure requires a member of the implementation staff or a participating contractor to evaluate the pre and post R-values and measure surface areas. The requirements for participation in the program will be defined by the utilities.</w:t>
      </w:r>
    </w:p>
    <w:p w14:paraId="19C90445" w14:textId="77777777" w:rsidR="004C6A0C" w:rsidRDefault="004C6A0C" w:rsidP="004C6A0C">
      <w:pPr>
        <w:pStyle w:val="Heading6"/>
      </w:pPr>
      <w:r>
        <w:t xml:space="preserve">Definition of Baseline Equipment </w:t>
      </w:r>
    </w:p>
    <w:p w14:paraId="4FB57F4A" w14:textId="77777777" w:rsidR="004C6A0C" w:rsidRDefault="004C6A0C" w:rsidP="004C6A0C">
      <w:pPr>
        <w:rPr>
          <w:rFonts w:cstheme="minorHAnsi"/>
        </w:rPr>
      </w:pPr>
      <w:r>
        <w:rPr>
          <w:rFonts w:cstheme="minorHAnsi"/>
        </w:rPr>
        <w:t>The existing condition will be evaluated by implementation staff or a participating contractor and is likely to be empty wall cavities and little or no attic insulation.</w:t>
      </w:r>
    </w:p>
    <w:p w14:paraId="00E12AE1" w14:textId="77777777" w:rsidR="004C6A0C" w:rsidRDefault="004C6A0C" w:rsidP="004C6A0C">
      <w:pPr>
        <w:pStyle w:val="Heading6"/>
      </w:pPr>
      <w:r>
        <w:t xml:space="preserve">Deemed Lifetime of Efficient Equipment </w:t>
      </w:r>
    </w:p>
    <w:p w14:paraId="5936A9EA" w14:textId="77777777" w:rsidR="004C6A0C" w:rsidRDefault="004C6A0C" w:rsidP="004C6A0C">
      <w:pPr>
        <w:rPr>
          <w:rFonts w:cstheme="minorHAnsi"/>
        </w:rPr>
      </w:pPr>
      <w:r>
        <w:rPr>
          <w:rFonts w:cstheme="minorHAnsi"/>
        </w:rPr>
        <w:t xml:space="preserve">The expected </w:t>
      </w:r>
      <w:r>
        <w:rPr>
          <w:rFonts w:cstheme="minorHAnsi"/>
          <w:iCs/>
        </w:rPr>
        <w:t>measure</w:t>
      </w:r>
      <w:r>
        <w:rPr>
          <w:rFonts w:cstheme="minorHAnsi"/>
        </w:rPr>
        <w:t xml:space="preserve"> life is assumed to be </w:t>
      </w:r>
      <w:r>
        <w:rPr>
          <w:rFonts w:cstheme="minorHAnsi"/>
          <w:noProof/>
        </w:rPr>
        <w:t>25 years.</w:t>
      </w:r>
      <w:r>
        <w:rPr>
          <w:rFonts w:cstheme="minorHAnsi"/>
          <w:vertAlign w:val="superscript"/>
        </w:rPr>
        <w:footnoteReference w:id="917"/>
      </w:r>
    </w:p>
    <w:p w14:paraId="21216E59" w14:textId="77777777" w:rsidR="004C6A0C" w:rsidRDefault="004C6A0C" w:rsidP="004C6A0C">
      <w:pPr>
        <w:pStyle w:val="Heading6"/>
      </w:pPr>
      <w:r>
        <w:t xml:space="preserve">Deemed Measure Cost </w:t>
      </w:r>
    </w:p>
    <w:p w14:paraId="1A930056" w14:textId="77777777" w:rsidR="004C6A0C" w:rsidRDefault="004C6A0C" w:rsidP="004C6A0C">
      <w:pPr>
        <w:rPr>
          <w:rFonts w:cstheme="minorHAnsi"/>
        </w:rPr>
      </w:pPr>
      <w:r>
        <w:rPr>
          <w:rFonts w:cstheme="minorHAnsi"/>
        </w:rPr>
        <w:t>The actual installed cost for this measure should be used in screening.</w:t>
      </w:r>
    </w:p>
    <w:p w14:paraId="148098F8" w14:textId="77777777" w:rsidR="004C6A0C" w:rsidRDefault="004C6A0C" w:rsidP="004C6A0C">
      <w:pPr>
        <w:pStyle w:val="Heading6"/>
      </w:pPr>
      <w:r>
        <w:t>Loadshape</w:t>
      </w:r>
    </w:p>
    <w:tbl>
      <w:tblPr>
        <w:tblW w:w="8136" w:type="dxa"/>
        <w:tblInd w:w="108" w:type="dxa"/>
        <w:tblLook w:val="04A0" w:firstRow="1" w:lastRow="0" w:firstColumn="1" w:lastColumn="0" w:noHBand="0" w:noVBand="1"/>
      </w:tblPr>
      <w:tblGrid>
        <w:gridCol w:w="8136"/>
      </w:tblGrid>
      <w:tr w:rsidR="004C6A0C" w14:paraId="55992410" w14:textId="77777777" w:rsidTr="00C04E8D">
        <w:trPr>
          <w:trHeight w:val="300"/>
        </w:trPr>
        <w:tc>
          <w:tcPr>
            <w:tcW w:w="8136" w:type="dxa"/>
            <w:noWrap/>
            <w:vAlign w:val="center"/>
            <w:hideMark/>
          </w:tcPr>
          <w:p w14:paraId="24791EA3" w14:textId="77777777" w:rsidR="004C6A0C" w:rsidRDefault="004C6A0C" w:rsidP="00C04E8D">
            <w:pPr>
              <w:widowControl/>
              <w:spacing w:line="276" w:lineRule="auto"/>
              <w:jc w:val="left"/>
              <w:rPr>
                <w:rFonts w:cstheme="minorHAnsi"/>
                <w:color w:val="000000"/>
                <w:szCs w:val="20"/>
              </w:rPr>
            </w:pPr>
            <w:r>
              <w:rPr>
                <w:rFonts w:cstheme="minorHAnsi"/>
                <w:color w:val="000000"/>
                <w:szCs w:val="20"/>
              </w:rPr>
              <w:t>Loadshape R08 - Residential Cooling</w:t>
            </w:r>
          </w:p>
        </w:tc>
      </w:tr>
      <w:tr w:rsidR="004C6A0C" w14:paraId="53CC9FFC" w14:textId="77777777" w:rsidTr="00C04E8D">
        <w:trPr>
          <w:trHeight w:val="300"/>
        </w:trPr>
        <w:tc>
          <w:tcPr>
            <w:tcW w:w="8136" w:type="dxa"/>
            <w:noWrap/>
            <w:vAlign w:val="center"/>
            <w:hideMark/>
          </w:tcPr>
          <w:p w14:paraId="6F095346" w14:textId="77777777" w:rsidR="004C6A0C" w:rsidRDefault="004C6A0C" w:rsidP="00C04E8D">
            <w:pPr>
              <w:widowControl/>
              <w:spacing w:line="276" w:lineRule="auto"/>
              <w:jc w:val="left"/>
              <w:rPr>
                <w:rFonts w:cstheme="minorHAnsi"/>
                <w:color w:val="000000"/>
                <w:szCs w:val="20"/>
              </w:rPr>
            </w:pPr>
            <w:r>
              <w:rPr>
                <w:rFonts w:cstheme="minorHAnsi"/>
                <w:color w:val="000000"/>
                <w:szCs w:val="20"/>
              </w:rPr>
              <w:t>Loadshape R09 - Residential Electric Space Heat</w:t>
            </w:r>
          </w:p>
        </w:tc>
      </w:tr>
      <w:tr w:rsidR="004C6A0C" w14:paraId="00E0A4B9" w14:textId="77777777" w:rsidTr="00C04E8D">
        <w:trPr>
          <w:trHeight w:val="300"/>
        </w:trPr>
        <w:tc>
          <w:tcPr>
            <w:tcW w:w="8136" w:type="dxa"/>
            <w:noWrap/>
            <w:vAlign w:val="center"/>
            <w:hideMark/>
          </w:tcPr>
          <w:p w14:paraId="6C22749D" w14:textId="77777777" w:rsidR="004C6A0C" w:rsidRDefault="004C6A0C" w:rsidP="00C04E8D">
            <w:pPr>
              <w:widowControl/>
              <w:spacing w:line="276" w:lineRule="auto"/>
              <w:jc w:val="left"/>
              <w:rPr>
                <w:rFonts w:cstheme="minorHAnsi"/>
                <w:color w:val="000000"/>
                <w:szCs w:val="20"/>
              </w:rPr>
            </w:pPr>
            <w:r>
              <w:rPr>
                <w:rFonts w:cstheme="minorHAnsi"/>
                <w:color w:val="000000"/>
                <w:szCs w:val="20"/>
              </w:rPr>
              <w:t xml:space="preserve">Loadshape R10 - Residential Electric Heating and Cooling </w:t>
            </w:r>
          </w:p>
        </w:tc>
      </w:tr>
    </w:tbl>
    <w:p w14:paraId="451C0015" w14:textId="77777777" w:rsidR="004C6A0C" w:rsidRDefault="004C6A0C" w:rsidP="004C6A0C">
      <w:pPr>
        <w:pStyle w:val="Heading6"/>
      </w:pPr>
      <w:r>
        <w:t xml:space="preserve">Coincidence Factor </w:t>
      </w:r>
    </w:p>
    <w:p w14:paraId="5E3C0C48" w14:textId="77777777" w:rsidR="004C6A0C" w:rsidRDefault="004C6A0C" w:rsidP="004C6A0C">
      <w:pPr>
        <w:rPr>
          <w:rFonts w:cstheme="minorHAnsi"/>
        </w:rPr>
      </w:pPr>
      <w:r>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Pr>
          <w:rFonts w:cstheme="minorHAnsi"/>
          <w:i/>
          <w:iCs/>
        </w:rPr>
        <w:t>average</w:t>
      </w:r>
      <w:r>
        <w:rPr>
          <w:rFonts w:cstheme="minorHAnsi"/>
        </w:rPr>
        <w:t xml:space="preserve"> savings over the defined summer peak period, and is presented so that savings can be bid into PJM’s Forward Capacity Market.  </w:t>
      </w:r>
    </w:p>
    <w:p w14:paraId="40B0059D" w14:textId="77777777" w:rsidR="004C6A0C" w:rsidRDefault="004C6A0C" w:rsidP="004C6A0C">
      <w:pPr>
        <w:ind w:left="720"/>
        <w:jc w:val="left"/>
        <w:rPr>
          <w:rFonts w:cstheme="minorHAnsi"/>
        </w:rPr>
      </w:pPr>
      <w:r>
        <w:rPr>
          <w:rFonts w:cstheme="minorHAnsi"/>
        </w:rPr>
        <w:t>CF</w:t>
      </w:r>
      <w:r>
        <w:rPr>
          <w:rFonts w:cstheme="minorHAnsi"/>
          <w:vertAlign w:val="subscript"/>
        </w:rPr>
        <w:t>SSP</w:t>
      </w:r>
      <w:r>
        <w:rPr>
          <w:rFonts w:cstheme="minorHAnsi"/>
        </w:rPr>
        <w:t xml:space="preserve"> </w:t>
      </w:r>
      <w:r>
        <w:rPr>
          <w:rFonts w:cstheme="minorHAnsi"/>
        </w:rPr>
        <w:tab/>
        <w:t xml:space="preserve">= Summer System Peak Coincidence Factor for Central A/C (during utility peak hour) </w:t>
      </w:r>
    </w:p>
    <w:p w14:paraId="3BD4419C" w14:textId="77777777" w:rsidR="004C6A0C" w:rsidRDefault="004C6A0C" w:rsidP="004C6A0C">
      <w:pPr>
        <w:ind w:left="720" w:firstLine="720"/>
        <w:rPr>
          <w:rFonts w:cstheme="minorHAnsi"/>
        </w:rPr>
      </w:pPr>
      <w:r>
        <w:rPr>
          <w:rFonts w:cstheme="minorHAnsi"/>
        </w:rPr>
        <w:t>= 68%</w:t>
      </w:r>
      <w:r>
        <w:rPr>
          <w:rStyle w:val="FootnoteReference"/>
        </w:rPr>
        <w:footnoteReference w:id="918"/>
      </w:r>
    </w:p>
    <w:p w14:paraId="58E5D4E3" w14:textId="77777777" w:rsidR="004C6A0C" w:rsidRDefault="004C6A0C" w:rsidP="004C6A0C">
      <w:pPr>
        <w:ind w:firstLine="720"/>
        <w:rPr>
          <w:rFonts w:cstheme="minorHAnsi"/>
        </w:rPr>
      </w:pPr>
      <w:r>
        <w:rPr>
          <w:rFonts w:cstheme="minorHAnsi"/>
        </w:rPr>
        <w:t>CF</w:t>
      </w:r>
      <w:r>
        <w:rPr>
          <w:rFonts w:cstheme="minorHAnsi"/>
          <w:vertAlign w:val="subscript"/>
        </w:rPr>
        <w:t>SSP</w:t>
      </w:r>
      <w:r>
        <w:rPr>
          <w:rFonts w:cstheme="minorHAnsi"/>
        </w:rPr>
        <w:t xml:space="preserve">  </w:t>
      </w:r>
      <w:r>
        <w:rPr>
          <w:rFonts w:cstheme="minorHAnsi"/>
        </w:rPr>
        <w:tab/>
        <w:t>= Summer System Peak Coincidence Factor for Heat Pumps (during system peak hour)</w:t>
      </w:r>
    </w:p>
    <w:p w14:paraId="0424F2CB" w14:textId="77777777" w:rsidR="004C6A0C" w:rsidRDefault="004C6A0C" w:rsidP="004C6A0C">
      <w:pPr>
        <w:ind w:firstLine="720"/>
        <w:rPr>
          <w:rFonts w:cstheme="minorHAnsi"/>
        </w:rPr>
      </w:pPr>
      <w:r>
        <w:rPr>
          <w:rFonts w:cstheme="minorHAnsi"/>
        </w:rPr>
        <w:tab/>
        <w:t>= 72%%</w:t>
      </w:r>
      <w:r>
        <w:rPr>
          <w:rStyle w:val="FootnoteReference"/>
          <w:rFonts w:eastAsiaTheme="minorEastAsia"/>
        </w:rPr>
        <w:footnoteReference w:id="919"/>
      </w:r>
    </w:p>
    <w:p w14:paraId="1882FF8F" w14:textId="77777777" w:rsidR="004C6A0C" w:rsidRDefault="004C6A0C" w:rsidP="004C6A0C">
      <w:pPr>
        <w:ind w:left="720"/>
        <w:jc w:val="left"/>
        <w:rPr>
          <w:rFonts w:cstheme="minorHAnsi"/>
        </w:rPr>
      </w:pPr>
      <w:r>
        <w:rPr>
          <w:rFonts w:cstheme="minorHAnsi"/>
        </w:rPr>
        <w:lastRenderedPageBreak/>
        <w:t>CF</w:t>
      </w:r>
      <w:r>
        <w:rPr>
          <w:rFonts w:cstheme="minorHAnsi"/>
          <w:vertAlign w:val="subscript"/>
        </w:rPr>
        <w:t xml:space="preserve">PJM </w:t>
      </w:r>
      <w:r>
        <w:rPr>
          <w:rFonts w:cstheme="minorHAnsi"/>
        </w:rPr>
        <w:t> </w:t>
      </w:r>
      <w:r>
        <w:rPr>
          <w:rFonts w:cstheme="minorHAnsi"/>
        </w:rPr>
        <w:tab/>
        <w:t>= PJM Summer Peak Coincidence Factor for Central A/C (average during PJM peak period)</w:t>
      </w:r>
    </w:p>
    <w:p w14:paraId="7492D20F" w14:textId="77777777" w:rsidR="004C6A0C" w:rsidRDefault="004C6A0C" w:rsidP="004C6A0C">
      <w:pPr>
        <w:ind w:left="720" w:firstLine="720"/>
        <w:rPr>
          <w:rFonts w:cstheme="minorHAnsi"/>
        </w:rPr>
      </w:pPr>
      <w:r>
        <w:rPr>
          <w:rFonts w:cstheme="minorHAnsi"/>
        </w:rPr>
        <w:t>= 46.6%</w:t>
      </w:r>
      <w:r>
        <w:rPr>
          <w:rStyle w:val="FootnoteReference"/>
        </w:rPr>
        <w:footnoteReference w:id="920"/>
      </w:r>
    </w:p>
    <w:p w14:paraId="3F9183BC" w14:textId="77777777" w:rsidR="004C6A0C" w:rsidRDefault="004C6A0C" w:rsidP="004C6A0C">
      <w:pPr>
        <w:ind w:left="720" w:firstLine="720"/>
        <w:rPr>
          <w:rFonts w:cstheme="minorHAnsi"/>
        </w:rPr>
      </w:pPr>
    </w:p>
    <w:p w14:paraId="4C77878E" w14:textId="77777777" w:rsidR="004C6A0C" w:rsidRDefault="004C6A0C" w:rsidP="004C6A0C">
      <w:pPr>
        <w:pStyle w:val="AlgorithmHeading"/>
      </w:pPr>
      <w:r>
        <w:t>Algorithm</w:t>
      </w:r>
    </w:p>
    <w:p w14:paraId="20983EA3" w14:textId="77777777" w:rsidR="004C6A0C" w:rsidRDefault="004C6A0C" w:rsidP="004C6A0C">
      <w:pPr>
        <w:pStyle w:val="Heading6"/>
      </w:pPr>
      <w:r>
        <w:t xml:space="preserve">Calculation of Savings </w:t>
      </w:r>
    </w:p>
    <w:p w14:paraId="0BA7A3D9" w14:textId="77777777" w:rsidR="004C6A0C" w:rsidRDefault="004C6A0C" w:rsidP="004C6A0C">
      <w:pPr>
        <w:pStyle w:val="Heading6"/>
      </w:pPr>
      <w:r>
        <w:t xml:space="preserve">Electric Energy Savings </w:t>
      </w:r>
    </w:p>
    <w:p w14:paraId="39456AE3" w14:textId="77777777" w:rsidR="004C6A0C" w:rsidRDefault="004C6A0C" w:rsidP="004C6A0C">
      <w:pPr>
        <w:ind w:firstLine="1152"/>
        <w:rPr>
          <w:rFonts w:cstheme="minorHAnsi"/>
          <w:noProof/>
        </w:rPr>
      </w:pPr>
      <w:r>
        <w:rPr>
          <w:rFonts w:cstheme="minorHAnsi"/>
          <w:noProof/>
        </w:rPr>
        <w:t xml:space="preserve">Where available savings from shell insulation measures should be determined through a custom analysis. When that is not feasible for the program the following engineering algorithms can be used with the inclusion of an adjustment factor to de-rate the heating savings. </w:t>
      </w:r>
    </w:p>
    <w:p w14:paraId="37226301" w14:textId="77777777" w:rsidR="004C6A0C" w:rsidRDefault="004C6A0C" w:rsidP="004C6A0C">
      <w:pPr>
        <w:ind w:left="1440" w:hanging="288"/>
        <w:rPr>
          <w:rFonts w:cstheme="minorHAnsi"/>
          <w:noProof/>
        </w:rPr>
      </w:pPr>
      <w:r>
        <w:rPr>
          <w:rFonts w:cstheme="minorHAnsi"/>
          <w:noProof/>
        </w:rPr>
        <w:t>ΔkWh</w:t>
      </w:r>
      <w:r>
        <w:rPr>
          <w:rFonts w:cstheme="minorHAnsi"/>
          <w:noProof/>
        </w:rPr>
        <w:tab/>
        <w:t xml:space="preserve">= (ΔkWh_cooling + ΔkWh_heating) </w:t>
      </w:r>
    </w:p>
    <w:p w14:paraId="3D3CDD5A" w14:textId="77777777" w:rsidR="004C6A0C" w:rsidRDefault="004C6A0C" w:rsidP="004C6A0C">
      <w:pPr>
        <w:rPr>
          <w:rFonts w:cstheme="minorHAnsi"/>
          <w:noProof/>
        </w:rPr>
      </w:pPr>
      <w:r>
        <w:rPr>
          <w:rFonts w:cstheme="minorHAnsi"/>
          <w:noProof/>
        </w:rPr>
        <w:t>Where</w:t>
      </w:r>
    </w:p>
    <w:p w14:paraId="6304A42E" w14:textId="77777777" w:rsidR="004C6A0C" w:rsidRDefault="004C6A0C" w:rsidP="004C6A0C">
      <w:pPr>
        <w:ind w:left="720"/>
        <w:rPr>
          <w:rFonts w:cstheme="minorHAnsi"/>
        </w:rPr>
      </w:pPr>
      <w:r>
        <w:rPr>
          <w:rFonts w:cstheme="minorHAnsi"/>
          <w:noProof/>
        </w:rPr>
        <w:t xml:space="preserve">ΔkWh_cooling </w:t>
      </w:r>
      <w:r>
        <w:rPr>
          <w:rFonts w:cstheme="minorHAnsi"/>
          <w:noProof/>
        </w:rPr>
        <w:tab/>
        <w:t xml:space="preserve">= If central cooling, </w:t>
      </w:r>
      <w:r>
        <w:rPr>
          <w:rFonts w:cstheme="minorHAnsi"/>
        </w:rPr>
        <w:t>reduction in annual cooling requirement due to insulation</w:t>
      </w:r>
    </w:p>
    <w:p w14:paraId="441B546C" w14:textId="77777777" w:rsidR="004C6A0C" w:rsidRDefault="004C6A0C" w:rsidP="004C6A0C">
      <w:pPr>
        <w:ind w:left="2160"/>
        <w:jc w:val="left"/>
        <w:rPr>
          <w:rFonts w:cstheme="minorHAnsi"/>
        </w:rPr>
      </w:pPr>
      <w:r>
        <w:rPr>
          <w:rFonts w:cstheme="minorHAnsi"/>
        </w:rPr>
        <w:t xml:space="preserve">= </w:t>
      </w:r>
      <w:ins w:id="11764" w:author="Samuel Dent" w:date="2015-11-20T09:18:00Z">
        <w:r>
          <w:rPr>
            <w:rFonts w:cstheme="minorHAnsi"/>
          </w:rPr>
          <w:t>(</w:t>
        </w:r>
      </w:ins>
      <w:del w:id="11765" w:author="Samuel Dent" w:date="2015-11-20T09:18:00Z">
        <w:r w:rsidDel="009921F3">
          <w:rPr>
            <w:rFonts w:cstheme="minorHAnsi"/>
          </w:rPr>
          <w:delText>[</w:delText>
        </w:r>
      </w:del>
      <w:ins w:id="11766" w:author="Samuel Dent" w:date="2015-11-20T09:18:00Z">
        <w:r>
          <w:rPr>
            <w:rFonts w:cstheme="minorHAnsi"/>
          </w:rPr>
          <w:t>(</w:t>
        </w:r>
      </w:ins>
      <w:r>
        <w:rPr>
          <w:rFonts w:cstheme="minorHAnsi"/>
        </w:rPr>
        <w:t>((1/R_old - 1/R_wall) * A_wall * (1-Framing_factor_wall) + (1/R_old - 1/R_attic) * A_attic * (1-Framing_factor_attic)) * 24 * CDD * DUA</w:t>
      </w:r>
      <w:del w:id="11767" w:author="Samuel Dent" w:date="2015-11-20T09:18:00Z">
        <w:r w:rsidDel="009921F3">
          <w:rPr>
            <w:rFonts w:cstheme="minorHAnsi"/>
          </w:rPr>
          <w:delText>]</w:delText>
        </w:r>
      </w:del>
      <w:ins w:id="11768" w:author="Samuel Dent" w:date="2015-11-20T09:18:00Z">
        <w:r>
          <w:rPr>
            <w:rFonts w:cstheme="minorHAnsi"/>
          </w:rPr>
          <w:t>)</w:t>
        </w:r>
      </w:ins>
      <w:r>
        <w:rPr>
          <w:rFonts w:cstheme="minorHAnsi"/>
        </w:rPr>
        <w:t xml:space="preserve"> / (1000 * ηCool)</w:t>
      </w:r>
      <w:del w:id="11769" w:author="Samuel Dent" w:date="2015-11-20T09:18:00Z">
        <w:r w:rsidDel="009921F3">
          <w:rPr>
            <w:rFonts w:cstheme="minorHAnsi"/>
          </w:rPr>
          <w:delText xml:space="preserve"> </w:delText>
        </w:r>
      </w:del>
      <w:ins w:id="11770" w:author="Samuel Dent" w:date="2015-11-20T09:18:00Z">
        <w:r>
          <w:rPr>
            <w:rFonts w:cstheme="minorHAnsi"/>
          </w:rPr>
          <w:t xml:space="preserve">) </w:t>
        </w:r>
      </w:ins>
      <w:ins w:id="11771" w:author="Samuel Dent" w:date="2015-11-20T09:19:00Z">
        <w:r>
          <w:rPr>
            <w:rFonts w:cstheme="minorHAnsi"/>
          </w:rPr>
          <w:t xml:space="preserve">* </w:t>
        </w:r>
        <w:r w:rsidRPr="00C55D7F">
          <w:rPr>
            <w:rFonts w:cstheme="minorHAnsi"/>
          </w:rPr>
          <w:t>ADJ</w:t>
        </w:r>
        <w:r>
          <w:rPr>
            <w:rFonts w:cstheme="minorHAnsi"/>
            <w:vertAlign w:val="subscript"/>
          </w:rPr>
          <w:t>WallAtticCool</w:t>
        </w:r>
      </w:ins>
    </w:p>
    <w:p w14:paraId="678299A9" w14:textId="77777777" w:rsidR="004C6A0C" w:rsidRDefault="004C6A0C" w:rsidP="004C6A0C">
      <w:pPr>
        <w:ind w:left="2160" w:hanging="1440"/>
        <w:rPr>
          <w:rFonts w:cstheme="minorHAnsi"/>
        </w:rPr>
      </w:pPr>
      <w:r>
        <w:rPr>
          <w:rFonts w:cstheme="minorHAnsi"/>
        </w:rPr>
        <w:t>R_wall</w:t>
      </w:r>
      <w:r>
        <w:rPr>
          <w:rFonts w:cstheme="minorHAnsi"/>
        </w:rPr>
        <w:tab/>
        <w:t xml:space="preserve">= R-value of new wall assembly (including all layers between inside air and outside air). </w:t>
      </w:r>
    </w:p>
    <w:p w14:paraId="184DCDDA" w14:textId="77777777" w:rsidR="004C6A0C" w:rsidRDefault="004C6A0C" w:rsidP="004C6A0C">
      <w:pPr>
        <w:ind w:left="2160" w:hanging="1440"/>
        <w:rPr>
          <w:rFonts w:cstheme="minorHAnsi"/>
        </w:rPr>
      </w:pPr>
      <w:r>
        <w:rPr>
          <w:rFonts w:cstheme="minorHAnsi"/>
        </w:rPr>
        <w:t>R_attic</w:t>
      </w:r>
      <w:r>
        <w:rPr>
          <w:rFonts w:cstheme="minorHAnsi"/>
        </w:rPr>
        <w:tab/>
        <w:t>= R-value of new attic assembly (including all layers between inside air and outside air).</w:t>
      </w:r>
    </w:p>
    <w:p w14:paraId="7BDED56B" w14:textId="77777777" w:rsidR="004C6A0C" w:rsidRDefault="004C6A0C" w:rsidP="004C6A0C">
      <w:pPr>
        <w:ind w:left="1440" w:hanging="720"/>
        <w:rPr>
          <w:rFonts w:cstheme="minorHAnsi"/>
        </w:rPr>
      </w:pPr>
      <w:r>
        <w:rPr>
          <w:rFonts w:cstheme="minorHAnsi"/>
        </w:rPr>
        <w:t>R_old</w:t>
      </w:r>
      <w:r>
        <w:rPr>
          <w:rFonts w:cstheme="minorHAnsi"/>
        </w:rPr>
        <w:tab/>
      </w:r>
      <w:r>
        <w:rPr>
          <w:rFonts w:cstheme="minorHAnsi"/>
        </w:rPr>
        <w:tab/>
        <w:t xml:space="preserve">= R-value value of existing assemble and any existing insulation. </w:t>
      </w:r>
    </w:p>
    <w:p w14:paraId="2EAE770A" w14:textId="77777777" w:rsidR="004C6A0C" w:rsidRDefault="004C6A0C" w:rsidP="004C6A0C">
      <w:pPr>
        <w:ind w:left="1440" w:firstLine="720"/>
        <w:rPr>
          <w:rFonts w:cstheme="minorHAnsi"/>
        </w:rPr>
      </w:pPr>
      <w:r>
        <w:rPr>
          <w:rFonts w:cstheme="minorHAnsi"/>
        </w:rPr>
        <w:t>(Minimum of R-5 for uninsulated assemblies</w:t>
      </w:r>
      <w:r>
        <w:rPr>
          <w:rStyle w:val="FootnoteReference"/>
        </w:rPr>
        <w:footnoteReference w:id="921"/>
      </w:r>
      <w:r>
        <w:rPr>
          <w:rFonts w:cstheme="minorHAnsi"/>
        </w:rPr>
        <w:t xml:space="preserve">) </w:t>
      </w:r>
    </w:p>
    <w:p w14:paraId="76197633" w14:textId="77777777" w:rsidR="004C6A0C" w:rsidRDefault="004C6A0C" w:rsidP="004C6A0C">
      <w:pPr>
        <w:ind w:left="1440" w:hanging="720"/>
        <w:rPr>
          <w:rFonts w:cstheme="minorHAnsi"/>
        </w:rPr>
      </w:pPr>
      <w:r>
        <w:rPr>
          <w:rFonts w:cstheme="minorHAnsi"/>
        </w:rPr>
        <w:t>A_wall</w:t>
      </w:r>
      <w:r>
        <w:rPr>
          <w:rFonts w:cstheme="minorHAnsi"/>
        </w:rPr>
        <w:tab/>
      </w:r>
      <w:r>
        <w:rPr>
          <w:rFonts w:cstheme="minorHAnsi"/>
        </w:rPr>
        <w:tab/>
        <w:t>= Net area of insulated wall (ft</w:t>
      </w:r>
      <w:r>
        <w:rPr>
          <w:rFonts w:cstheme="minorHAnsi"/>
          <w:vertAlign w:val="superscript"/>
        </w:rPr>
        <w:t>2</w:t>
      </w:r>
      <w:r>
        <w:rPr>
          <w:rFonts w:cstheme="minorHAnsi"/>
        </w:rPr>
        <w:t>)</w:t>
      </w:r>
    </w:p>
    <w:p w14:paraId="49D86BE0" w14:textId="77777777" w:rsidR="004C6A0C" w:rsidRDefault="004C6A0C" w:rsidP="004C6A0C">
      <w:pPr>
        <w:ind w:left="1440" w:hanging="720"/>
        <w:rPr>
          <w:rFonts w:cstheme="minorHAnsi"/>
        </w:rPr>
      </w:pPr>
      <w:r>
        <w:rPr>
          <w:rFonts w:cstheme="minorHAnsi"/>
        </w:rPr>
        <w:t>A_attic</w:t>
      </w:r>
      <w:r>
        <w:rPr>
          <w:rFonts w:cstheme="minorHAnsi"/>
        </w:rPr>
        <w:tab/>
      </w:r>
      <w:r>
        <w:rPr>
          <w:rFonts w:cstheme="minorHAnsi"/>
        </w:rPr>
        <w:tab/>
        <w:t>= Total area of insulated ceiling/attic (ft</w:t>
      </w:r>
      <w:r>
        <w:rPr>
          <w:rFonts w:cstheme="minorHAnsi"/>
          <w:vertAlign w:val="superscript"/>
        </w:rPr>
        <w:t>2</w:t>
      </w:r>
      <w:r>
        <w:rPr>
          <w:rFonts w:cstheme="minorHAnsi"/>
        </w:rPr>
        <w:t>)</w:t>
      </w:r>
    </w:p>
    <w:p w14:paraId="0EAF5934" w14:textId="77777777" w:rsidR="004C6A0C" w:rsidRDefault="004C6A0C" w:rsidP="004C6A0C">
      <w:pPr>
        <w:ind w:left="1440" w:hanging="720"/>
        <w:rPr>
          <w:rFonts w:cstheme="minorHAnsi"/>
        </w:rPr>
      </w:pPr>
      <w:r>
        <w:rPr>
          <w:rFonts w:cstheme="minorHAnsi"/>
        </w:rPr>
        <w:t>Framing_factor_wall</w:t>
      </w:r>
      <w:r>
        <w:rPr>
          <w:rFonts w:cstheme="minorHAnsi"/>
        </w:rPr>
        <w:tab/>
        <w:t>= Adjustment to account for area of framing</w:t>
      </w:r>
    </w:p>
    <w:p w14:paraId="77FDD7C9" w14:textId="77777777" w:rsidR="004C6A0C" w:rsidRDefault="004C6A0C" w:rsidP="004C6A0C">
      <w:pPr>
        <w:ind w:left="1440" w:hanging="720"/>
        <w:rPr>
          <w:rFonts w:cstheme="minorHAnsi"/>
        </w:rPr>
      </w:pPr>
      <w:r>
        <w:rPr>
          <w:rFonts w:cstheme="minorHAnsi"/>
        </w:rPr>
        <w:tab/>
      </w:r>
      <w:r>
        <w:rPr>
          <w:rFonts w:cstheme="minorHAnsi"/>
        </w:rPr>
        <w:tab/>
        <w:t>= 25%</w:t>
      </w:r>
      <w:r>
        <w:rPr>
          <w:rStyle w:val="FootnoteReference"/>
        </w:rPr>
        <w:footnoteReference w:id="922"/>
      </w:r>
    </w:p>
    <w:p w14:paraId="604C2730" w14:textId="77777777" w:rsidR="004C6A0C" w:rsidRDefault="004C6A0C" w:rsidP="004C6A0C">
      <w:pPr>
        <w:ind w:left="1440" w:hanging="720"/>
        <w:rPr>
          <w:rFonts w:cstheme="minorHAnsi"/>
        </w:rPr>
      </w:pPr>
      <w:r>
        <w:rPr>
          <w:rFonts w:cstheme="minorHAnsi"/>
        </w:rPr>
        <w:t>Framing_factor_attic</w:t>
      </w:r>
      <w:r>
        <w:rPr>
          <w:rFonts w:cstheme="minorHAnsi"/>
        </w:rPr>
        <w:tab/>
        <w:t>= Adjustment to account for area of framing</w:t>
      </w:r>
    </w:p>
    <w:p w14:paraId="64884F4D" w14:textId="77777777" w:rsidR="004C6A0C" w:rsidRDefault="004C6A0C" w:rsidP="004C6A0C">
      <w:pPr>
        <w:ind w:left="1440" w:hanging="720"/>
        <w:rPr>
          <w:rFonts w:cstheme="minorHAnsi"/>
        </w:rPr>
      </w:pPr>
      <w:r>
        <w:rPr>
          <w:rFonts w:cstheme="minorHAnsi"/>
        </w:rPr>
        <w:tab/>
      </w:r>
      <w:r>
        <w:rPr>
          <w:rFonts w:cstheme="minorHAnsi"/>
        </w:rPr>
        <w:tab/>
        <w:t>= 7%</w:t>
      </w:r>
      <w:r>
        <w:rPr>
          <w:rStyle w:val="FootnoteReference"/>
        </w:rPr>
        <w:footnoteReference w:id="923"/>
      </w:r>
    </w:p>
    <w:p w14:paraId="5C572845" w14:textId="77777777" w:rsidR="004C6A0C" w:rsidRDefault="004C6A0C" w:rsidP="004C6A0C">
      <w:pPr>
        <w:ind w:left="720"/>
        <w:rPr>
          <w:rFonts w:cstheme="minorHAnsi"/>
        </w:rPr>
      </w:pPr>
      <w:r>
        <w:rPr>
          <w:rFonts w:cstheme="minorHAnsi"/>
        </w:rPr>
        <w:t>24</w:t>
      </w:r>
      <w:r>
        <w:rPr>
          <w:rFonts w:cstheme="minorHAnsi"/>
        </w:rPr>
        <w:tab/>
      </w:r>
      <w:r>
        <w:rPr>
          <w:rFonts w:cstheme="minorHAnsi"/>
        </w:rPr>
        <w:tab/>
        <w:t>= Converts hours to days</w:t>
      </w:r>
    </w:p>
    <w:p w14:paraId="16B0BD1B" w14:textId="77777777" w:rsidR="004C6A0C" w:rsidRDefault="004C6A0C" w:rsidP="004C6A0C">
      <w:pPr>
        <w:ind w:left="720"/>
        <w:rPr>
          <w:rFonts w:cstheme="minorHAnsi"/>
        </w:rPr>
      </w:pPr>
      <w:r>
        <w:rPr>
          <w:rFonts w:cstheme="minorHAnsi"/>
        </w:rPr>
        <w:t>CDD</w:t>
      </w:r>
      <w:r>
        <w:rPr>
          <w:rFonts w:cstheme="minorHAnsi"/>
        </w:rPr>
        <w:tab/>
      </w:r>
      <w:r>
        <w:rPr>
          <w:rFonts w:cstheme="minorHAnsi"/>
        </w:rPr>
        <w:tab/>
        <w:t>= Cooling Degree Days</w:t>
      </w:r>
    </w:p>
    <w:p w14:paraId="155366B7" w14:textId="03A1BD88" w:rsidR="001F48F5" w:rsidRDefault="004C6A0C" w:rsidP="004C6A0C">
      <w:pPr>
        <w:ind w:left="720" w:hanging="720"/>
        <w:rPr>
          <w:ins w:id="11772" w:author="Stephanie Baer" w:date="2016-01-22T09:32:00Z"/>
          <w:rFonts w:cstheme="minorHAnsi"/>
        </w:rPr>
      </w:pPr>
      <w:r>
        <w:rPr>
          <w:rFonts w:cstheme="minorHAnsi"/>
        </w:rPr>
        <w:tab/>
      </w:r>
      <w:r>
        <w:rPr>
          <w:rFonts w:cstheme="minorHAnsi"/>
        </w:rPr>
        <w:tab/>
      </w:r>
      <w:r>
        <w:rPr>
          <w:rFonts w:cstheme="minorHAnsi"/>
        </w:rPr>
        <w:tab/>
        <w:t>= dependent on location:</w:t>
      </w:r>
      <w:r>
        <w:rPr>
          <w:rStyle w:val="FootnoteReference"/>
        </w:rPr>
        <w:footnoteReference w:id="924"/>
      </w:r>
      <w:ins w:id="11773" w:author="Stephanie Baer" w:date="2016-01-22T09:32:00Z">
        <w:r w:rsidR="001F48F5">
          <w:rPr>
            <w:rFonts w:cstheme="minorHAnsi"/>
          </w:rPr>
          <w:br w:type="page"/>
        </w:r>
      </w:ins>
    </w:p>
    <w:p w14:paraId="6EF0BEA1" w14:textId="24CE177B" w:rsidR="004C6A0C" w:rsidDel="001F48F5" w:rsidRDefault="004C6A0C" w:rsidP="004C6A0C">
      <w:pPr>
        <w:ind w:left="720" w:hanging="720"/>
        <w:rPr>
          <w:del w:id="11774" w:author="Stephanie Baer" w:date="2016-01-22T09:32:00Z"/>
          <w:rFonts w:cstheme="minorHAnsi"/>
        </w:rPr>
      </w:pPr>
    </w:p>
    <w:tbl>
      <w:tblPr>
        <w:tblW w:w="0" w:type="auto"/>
        <w:tblInd w:w="29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710"/>
        <w:gridCol w:w="1080"/>
      </w:tblGrid>
      <w:tr w:rsidR="004C6A0C" w14:paraId="12D0268D" w14:textId="77777777" w:rsidTr="00C04E8D">
        <w:trPr>
          <w:trHeight w:val="270"/>
        </w:trPr>
        <w:tc>
          <w:tcPr>
            <w:tcW w:w="171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3B982CE8"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t>Climate Zone</w:t>
            </w:r>
          </w:p>
          <w:p w14:paraId="57FFA37C"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t>(City based upon)</w:t>
            </w:r>
          </w:p>
        </w:tc>
        <w:tc>
          <w:tcPr>
            <w:tcW w:w="108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052FB8C6"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t>CDD 65</w:t>
            </w:r>
          </w:p>
        </w:tc>
      </w:tr>
      <w:tr w:rsidR="004C6A0C" w14:paraId="042D1303" w14:textId="77777777" w:rsidTr="00C04E8D">
        <w:trPr>
          <w:trHeight w:val="300"/>
        </w:trPr>
        <w:tc>
          <w:tcPr>
            <w:tcW w:w="1710"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14:paraId="56639F8D" w14:textId="77777777" w:rsidR="004C6A0C" w:rsidRDefault="004C6A0C" w:rsidP="00C04E8D">
            <w:r>
              <w:lastRenderedPageBreak/>
              <w:t>1 (Rockford)</w:t>
            </w:r>
          </w:p>
        </w:tc>
        <w:tc>
          <w:tcPr>
            <w:tcW w:w="1080"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14:paraId="46ECC421" w14:textId="77777777" w:rsidR="004C6A0C" w:rsidRDefault="004C6A0C" w:rsidP="00C04E8D">
            <w:pPr>
              <w:jc w:val="center"/>
              <w:rPr>
                <w:szCs w:val="16"/>
              </w:rPr>
            </w:pPr>
            <w:r>
              <w:t>820</w:t>
            </w:r>
          </w:p>
        </w:tc>
      </w:tr>
      <w:tr w:rsidR="004C6A0C" w14:paraId="2AF80EA7" w14:textId="77777777" w:rsidTr="00C04E8D">
        <w:trPr>
          <w:trHeight w:val="300"/>
        </w:trPr>
        <w:tc>
          <w:tcPr>
            <w:tcW w:w="1710" w:type="dxa"/>
            <w:tcBorders>
              <w:top w:val="single" w:sz="8" w:space="0" w:color="auto"/>
              <w:left w:val="single" w:sz="8" w:space="0" w:color="auto"/>
              <w:bottom w:val="single" w:sz="8" w:space="0" w:color="auto"/>
              <w:right w:val="single" w:sz="8" w:space="0" w:color="auto"/>
            </w:tcBorders>
            <w:noWrap/>
            <w:vAlign w:val="center"/>
            <w:hideMark/>
          </w:tcPr>
          <w:p w14:paraId="503F1894" w14:textId="77777777" w:rsidR="004C6A0C" w:rsidRDefault="004C6A0C" w:rsidP="00C04E8D">
            <w:pPr>
              <w:rPr>
                <w:szCs w:val="16"/>
              </w:rPr>
            </w:pPr>
            <w:r>
              <w:t>2 (Chicago)</w:t>
            </w:r>
          </w:p>
        </w:tc>
        <w:tc>
          <w:tcPr>
            <w:tcW w:w="1080" w:type="dxa"/>
            <w:tcBorders>
              <w:top w:val="single" w:sz="8" w:space="0" w:color="auto"/>
              <w:left w:val="single" w:sz="8" w:space="0" w:color="auto"/>
              <w:bottom w:val="single" w:sz="8" w:space="0" w:color="auto"/>
              <w:right w:val="single" w:sz="8" w:space="0" w:color="auto"/>
            </w:tcBorders>
            <w:noWrap/>
            <w:vAlign w:val="center"/>
            <w:hideMark/>
          </w:tcPr>
          <w:p w14:paraId="1F9ED257" w14:textId="77777777" w:rsidR="004C6A0C" w:rsidRDefault="004C6A0C" w:rsidP="00C04E8D">
            <w:pPr>
              <w:jc w:val="center"/>
              <w:rPr>
                <w:szCs w:val="16"/>
              </w:rPr>
            </w:pPr>
            <w:r>
              <w:t>842</w:t>
            </w:r>
          </w:p>
        </w:tc>
      </w:tr>
      <w:tr w:rsidR="004C6A0C" w14:paraId="11F86B7E" w14:textId="77777777" w:rsidTr="00C04E8D">
        <w:trPr>
          <w:trHeight w:val="300"/>
        </w:trPr>
        <w:tc>
          <w:tcPr>
            <w:tcW w:w="1710" w:type="dxa"/>
            <w:tcBorders>
              <w:top w:val="single" w:sz="8" w:space="0" w:color="auto"/>
              <w:left w:val="single" w:sz="8" w:space="0" w:color="auto"/>
              <w:bottom w:val="single" w:sz="8" w:space="0" w:color="auto"/>
              <w:right w:val="single" w:sz="8" w:space="0" w:color="auto"/>
            </w:tcBorders>
            <w:noWrap/>
            <w:vAlign w:val="center"/>
            <w:hideMark/>
          </w:tcPr>
          <w:p w14:paraId="0956D53E" w14:textId="77777777" w:rsidR="004C6A0C" w:rsidRDefault="004C6A0C" w:rsidP="00C04E8D">
            <w:pPr>
              <w:rPr>
                <w:szCs w:val="16"/>
              </w:rPr>
            </w:pPr>
            <w:r>
              <w:t>3 (Springfield)</w:t>
            </w:r>
          </w:p>
        </w:tc>
        <w:tc>
          <w:tcPr>
            <w:tcW w:w="1080" w:type="dxa"/>
            <w:tcBorders>
              <w:top w:val="single" w:sz="8" w:space="0" w:color="auto"/>
              <w:left w:val="single" w:sz="8" w:space="0" w:color="auto"/>
              <w:bottom w:val="single" w:sz="8" w:space="0" w:color="auto"/>
              <w:right w:val="single" w:sz="8" w:space="0" w:color="auto"/>
            </w:tcBorders>
            <w:noWrap/>
            <w:vAlign w:val="center"/>
            <w:hideMark/>
          </w:tcPr>
          <w:p w14:paraId="633F6451" w14:textId="77777777" w:rsidR="004C6A0C" w:rsidRDefault="004C6A0C" w:rsidP="00C04E8D">
            <w:pPr>
              <w:jc w:val="center"/>
              <w:rPr>
                <w:szCs w:val="16"/>
              </w:rPr>
            </w:pPr>
            <w:r>
              <w:t>1,108</w:t>
            </w:r>
          </w:p>
        </w:tc>
      </w:tr>
      <w:tr w:rsidR="004C6A0C" w14:paraId="5CE598E6" w14:textId="77777777" w:rsidTr="00C04E8D">
        <w:trPr>
          <w:trHeight w:val="300"/>
        </w:trPr>
        <w:tc>
          <w:tcPr>
            <w:tcW w:w="1710" w:type="dxa"/>
            <w:tcBorders>
              <w:top w:val="single" w:sz="8" w:space="0" w:color="auto"/>
              <w:left w:val="single" w:sz="8" w:space="0" w:color="auto"/>
              <w:bottom w:val="single" w:sz="8" w:space="0" w:color="auto"/>
              <w:right w:val="single" w:sz="8" w:space="0" w:color="auto"/>
            </w:tcBorders>
            <w:noWrap/>
            <w:vAlign w:val="center"/>
            <w:hideMark/>
          </w:tcPr>
          <w:p w14:paraId="0240821D" w14:textId="77777777" w:rsidR="004C6A0C" w:rsidRDefault="004C6A0C" w:rsidP="00C04E8D">
            <w:pPr>
              <w:rPr>
                <w:szCs w:val="16"/>
              </w:rPr>
            </w:pPr>
            <w:r>
              <w:t>4 (Belleville)</w:t>
            </w:r>
          </w:p>
        </w:tc>
        <w:tc>
          <w:tcPr>
            <w:tcW w:w="1080" w:type="dxa"/>
            <w:tcBorders>
              <w:top w:val="single" w:sz="8" w:space="0" w:color="auto"/>
              <w:left w:val="single" w:sz="8" w:space="0" w:color="auto"/>
              <w:bottom w:val="single" w:sz="8" w:space="0" w:color="auto"/>
              <w:right w:val="single" w:sz="8" w:space="0" w:color="auto"/>
            </w:tcBorders>
            <w:noWrap/>
            <w:vAlign w:val="center"/>
            <w:hideMark/>
          </w:tcPr>
          <w:p w14:paraId="7FCC54FE" w14:textId="77777777" w:rsidR="004C6A0C" w:rsidRDefault="004C6A0C" w:rsidP="00C04E8D">
            <w:pPr>
              <w:jc w:val="center"/>
              <w:rPr>
                <w:szCs w:val="16"/>
              </w:rPr>
            </w:pPr>
            <w:r>
              <w:t>1,570</w:t>
            </w:r>
          </w:p>
        </w:tc>
      </w:tr>
      <w:tr w:rsidR="004C6A0C" w14:paraId="0A845446" w14:textId="77777777" w:rsidTr="00C04E8D">
        <w:trPr>
          <w:trHeight w:val="315"/>
        </w:trPr>
        <w:tc>
          <w:tcPr>
            <w:tcW w:w="1710" w:type="dxa"/>
            <w:tcBorders>
              <w:top w:val="single" w:sz="8" w:space="0" w:color="auto"/>
              <w:left w:val="single" w:sz="8" w:space="0" w:color="auto"/>
              <w:bottom w:val="single" w:sz="8" w:space="0" w:color="auto"/>
              <w:right w:val="single" w:sz="8" w:space="0" w:color="auto"/>
            </w:tcBorders>
            <w:noWrap/>
            <w:vAlign w:val="center"/>
            <w:hideMark/>
          </w:tcPr>
          <w:p w14:paraId="6F278D70" w14:textId="77777777" w:rsidR="004C6A0C" w:rsidRDefault="004C6A0C" w:rsidP="00C04E8D">
            <w:pPr>
              <w:rPr>
                <w:szCs w:val="16"/>
              </w:rPr>
            </w:pPr>
            <w:r>
              <w:t>5 (Marion)</w:t>
            </w:r>
          </w:p>
        </w:tc>
        <w:tc>
          <w:tcPr>
            <w:tcW w:w="1080" w:type="dxa"/>
            <w:tcBorders>
              <w:top w:val="single" w:sz="8" w:space="0" w:color="auto"/>
              <w:left w:val="single" w:sz="8" w:space="0" w:color="auto"/>
              <w:bottom w:val="single" w:sz="8" w:space="0" w:color="auto"/>
              <w:right w:val="single" w:sz="8" w:space="0" w:color="auto"/>
            </w:tcBorders>
            <w:vAlign w:val="center"/>
            <w:hideMark/>
          </w:tcPr>
          <w:p w14:paraId="5B69F261" w14:textId="77777777" w:rsidR="004C6A0C" w:rsidRDefault="004C6A0C" w:rsidP="00C04E8D">
            <w:pPr>
              <w:jc w:val="center"/>
              <w:rPr>
                <w:szCs w:val="16"/>
              </w:rPr>
            </w:pPr>
            <w:r>
              <w:t>1,370</w:t>
            </w:r>
          </w:p>
        </w:tc>
      </w:tr>
      <w:tr w:rsidR="004C6A0C" w14:paraId="1B147075" w14:textId="77777777" w:rsidTr="00C04E8D">
        <w:trPr>
          <w:trHeight w:val="315"/>
        </w:trPr>
        <w:tc>
          <w:tcPr>
            <w:tcW w:w="1710" w:type="dxa"/>
            <w:tcBorders>
              <w:top w:val="single" w:sz="8" w:space="0" w:color="auto"/>
              <w:left w:val="single" w:sz="8" w:space="0" w:color="auto"/>
              <w:bottom w:val="single" w:sz="8" w:space="0" w:color="auto"/>
              <w:right w:val="single" w:sz="8" w:space="0" w:color="auto"/>
            </w:tcBorders>
            <w:noWrap/>
            <w:vAlign w:val="center"/>
            <w:hideMark/>
          </w:tcPr>
          <w:p w14:paraId="11A1BD86" w14:textId="77777777" w:rsidR="004C6A0C" w:rsidRDefault="004C6A0C" w:rsidP="00C04E8D">
            <w:pPr>
              <w:rPr>
                <w:szCs w:val="16"/>
              </w:rPr>
            </w:pPr>
            <w:r>
              <w:t>Weighted Average</w:t>
            </w:r>
            <w:r>
              <w:rPr>
                <w:rStyle w:val="FootnoteReference"/>
              </w:rPr>
              <w:footnoteReference w:id="925"/>
            </w:r>
          </w:p>
        </w:tc>
        <w:tc>
          <w:tcPr>
            <w:tcW w:w="1080" w:type="dxa"/>
            <w:tcBorders>
              <w:top w:val="single" w:sz="8" w:space="0" w:color="auto"/>
              <w:left w:val="single" w:sz="8" w:space="0" w:color="auto"/>
              <w:bottom w:val="single" w:sz="8" w:space="0" w:color="auto"/>
              <w:right w:val="single" w:sz="8" w:space="0" w:color="auto"/>
            </w:tcBorders>
            <w:vAlign w:val="center"/>
            <w:hideMark/>
          </w:tcPr>
          <w:p w14:paraId="04F08B16" w14:textId="77777777" w:rsidR="004C6A0C" w:rsidRDefault="004C6A0C" w:rsidP="00C04E8D">
            <w:pPr>
              <w:jc w:val="center"/>
              <w:rPr>
                <w:szCs w:val="16"/>
              </w:rPr>
            </w:pPr>
            <w:r>
              <w:t>947</w:t>
            </w:r>
          </w:p>
        </w:tc>
      </w:tr>
    </w:tbl>
    <w:p w14:paraId="7A2B0B72" w14:textId="77777777" w:rsidR="004C6A0C" w:rsidRDefault="004C6A0C" w:rsidP="004C6A0C">
      <w:pPr>
        <w:ind w:left="1440" w:hanging="720"/>
        <w:rPr>
          <w:rFonts w:cstheme="minorHAnsi"/>
        </w:rPr>
      </w:pPr>
    </w:p>
    <w:p w14:paraId="60631789" w14:textId="77777777" w:rsidR="004C6A0C" w:rsidRDefault="004C6A0C" w:rsidP="004C6A0C">
      <w:pPr>
        <w:ind w:left="2160" w:hanging="1440"/>
        <w:rPr>
          <w:rFonts w:cstheme="minorHAnsi"/>
        </w:rPr>
      </w:pPr>
      <w:r>
        <w:rPr>
          <w:rFonts w:cstheme="minorHAnsi"/>
        </w:rPr>
        <w:t>DUA</w:t>
      </w:r>
      <w:r>
        <w:rPr>
          <w:rFonts w:cstheme="minorHAnsi"/>
        </w:rPr>
        <w:tab/>
        <w:t>= Discretionary Use Adjustment (reflects the fact that people do not always operate their AC when conditions may call for it).</w:t>
      </w:r>
    </w:p>
    <w:p w14:paraId="548ADE2D" w14:textId="77777777" w:rsidR="004C6A0C" w:rsidRDefault="004C6A0C" w:rsidP="004C6A0C">
      <w:pPr>
        <w:ind w:left="1440" w:firstLine="720"/>
        <w:rPr>
          <w:rFonts w:cstheme="minorHAnsi"/>
        </w:rPr>
      </w:pPr>
      <w:r>
        <w:rPr>
          <w:rFonts w:cstheme="minorHAnsi"/>
        </w:rPr>
        <w:t xml:space="preserve">= 0.75 </w:t>
      </w:r>
      <w:r>
        <w:rPr>
          <w:rStyle w:val="FootnoteReference"/>
        </w:rPr>
        <w:footnoteReference w:id="926"/>
      </w:r>
      <w:r>
        <w:rPr>
          <w:rFonts w:cstheme="minorHAnsi"/>
        </w:rPr>
        <w:t xml:space="preserve"> </w:t>
      </w:r>
    </w:p>
    <w:p w14:paraId="6E7A4467" w14:textId="77777777" w:rsidR="004C6A0C" w:rsidRDefault="004C6A0C" w:rsidP="004C6A0C">
      <w:pPr>
        <w:ind w:left="720"/>
        <w:rPr>
          <w:rFonts w:cstheme="minorHAnsi"/>
        </w:rPr>
      </w:pPr>
      <w:r>
        <w:rPr>
          <w:rFonts w:cstheme="minorHAnsi"/>
        </w:rPr>
        <w:t>1000</w:t>
      </w:r>
      <w:r>
        <w:rPr>
          <w:rFonts w:cstheme="minorHAnsi"/>
        </w:rPr>
        <w:tab/>
      </w:r>
      <w:r>
        <w:rPr>
          <w:rFonts w:cstheme="minorHAnsi"/>
        </w:rPr>
        <w:tab/>
        <w:t>= Converts Btu to kBtu</w:t>
      </w:r>
    </w:p>
    <w:p w14:paraId="639F1E60" w14:textId="77777777" w:rsidR="004C6A0C" w:rsidRDefault="004C6A0C" w:rsidP="004C6A0C">
      <w:pPr>
        <w:ind w:left="720"/>
        <w:rPr>
          <w:rFonts w:cstheme="minorHAnsi"/>
        </w:rPr>
      </w:pPr>
      <w:proofErr w:type="gramStart"/>
      <w:r>
        <w:rPr>
          <w:rFonts w:cstheme="minorHAnsi"/>
        </w:rPr>
        <w:t>ηCool</w:t>
      </w:r>
      <w:proofErr w:type="gramEnd"/>
      <w:r>
        <w:rPr>
          <w:rFonts w:cstheme="minorHAnsi"/>
        </w:rPr>
        <w:tab/>
      </w:r>
      <w:r>
        <w:rPr>
          <w:rFonts w:cstheme="minorHAnsi"/>
        </w:rPr>
        <w:tab/>
        <w:t>= Seasonal Energy Efficiency Ratio of cooling system (kBtu/kWh)</w:t>
      </w:r>
    </w:p>
    <w:p w14:paraId="6A5D258F" w14:textId="77777777" w:rsidR="004C6A0C" w:rsidRDefault="004C6A0C" w:rsidP="004C6A0C">
      <w:pPr>
        <w:ind w:left="2160"/>
        <w:rPr>
          <w:rFonts w:cstheme="minorHAnsi"/>
          <w:i/>
        </w:rPr>
      </w:pPr>
      <w:r>
        <w:rPr>
          <w:rFonts w:cstheme="minorHAnsi"/>
          <w:noProof/>
        </w:rPr>
        <w:t xml:space="preserve">= Actual </w:t>
      </w:r>
      <w:r>
        <w:rPr>
          <w:rFonts w:cstheme="minorHAnsi"/>
        </w:rPr>
        <w:t>(where it is possible to measure or reasonably estimate)</w:t>
      </w:r>
      <w:r>
        <w:rPr>
          <w:rFonts w:cstheme="minorHAnsi"/>
          <w:noProof/>
        </w:rPr>
        <w:t>.</w:t>
      </w:r>
      <w:r>
        <w:rPr>
          <w:rFonts w:cstheme="minorHAnsi"/>
        </w:rPr>
        <w:t xml:space="preserve"> If unknown assume the following:</w:t>
      </w:r>
      <w:r>
        <w:rPr>
          <w:rStyle w:val="FootnoteReference"/>
        </w:rPr>
        <w:footnoteReference w:id="927"/>
      </w:r>
    </w:p>
    <w:tbl>
      <w:tblPr>
        <w:tblStyle w:val="TableGrid"/>
        <w:tblW w:w="4680" w:type="dxa"/>
        <w:jc w:val="center"/>
        <w:tblLook w:val="04A0" w:firstRow="1" w:lastRow="0" w:firstColumn="1" w:lastColumn="0" w:noHBand="0" w:noVBand="1"/>
      </w:tblPr>
      <w:tblGrid>
        <w:gridCol w:w="2790"/>
        <w:gridCol w:w="1890"/>
      </w:tblGrid>
      <w:tr w:rsidR="004C6A0C" w:rsidRPr="000D591F" w14:paraId="5B46C8E1" w14:textId="77777777" w:rsidTr="00C04E8D">
        <w:trPr>
          <w:jc w:val="cent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1276D33E" w14:textId="77777777" w:rsidR="004C6A0C" w:rsidRPr="000D591F" w:rsidRDefault="004C6A0C" w:rsidP="00C04E8D">
            <w:pPr>
              <w:rPr>
                <w:rFonts w:asciiTheme="minorHAnsi" w:hAnsiTheme="minorHAnsi"/>
                <w:b/>
                <w:color w:val="FFFFFF" w:themeColor="background1"/>
              </w:rPr>
            </w:pPr>
            <w:r w:rsidRPr="000D591F">
              <w:rPr>
                <w:rFonts w:asciiTheme="minorHAnsi" w:hAnsiTheme="minorHAnsi"/>
                <w:b/>
                <w:color w:val="FFFFFF" w:themeColor="background1"/>
              </w:rPr>
              <w:tab/>
              <w:t>Age of Equipment</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7392A166" w14:textId="77777777" w:rsidR="004C6A0C" w:rsidRPr="000D591F" w:rsidRDefault="004C6A0C" w:rsidP="00C04E8D">
            <w:pPr>
              <w:jc w:val="center"/>
              <w:rPr>
                <w:rFonts w:asciiTheme="minorHAnsi" w:hAnsiTheme="minorHAnsi"/>
                <w:b/>
                <w:color w:val="FFFFFF" w:themeColor="background1"/>
                <w:szCs w:val="22"/>
              </w:rPr>
            </w:pPr>
            <w:r w:rsidRPr="000D591F">
              <w:rPr>
                <w:rFonts w:asciiTheme="minorHAnsi" w:hAnsiTheme="minorHAnsi"/>
                <w:b/>
                <w:color w:val="FFFFFF" w:themeColor="background1"/>
              </w:rPr>
              <w:t>ηCool Estimate</w:t>
            </w:r>
          </w:p>
        </w:tc>
      </w:tr>
      <w:tr w:rsidR="004C6A0C" w:rsidRPr="000D591F" w14:paraId="39D475C5" w14:textId="77777777" w:rsidTr="00C04E8D">
        <w:trPr>
          <w:jc w:val="center"/>
        </w:trPr>
        <w:tc>
          <w:tcPr>
            <w:tcW w:w="2790" w:type="dxa"/>
            <w:tcBorders>
              <w:top w:val="single" w:sz="4" w:space="0" w:color="auto"/>
              <w:left w:val="single" w:sz="4" w:space="0" w:color="auto"/>
              <w:bottom w:val="single" w:sz="4" w:space="0" w:color="auto"/>
              <w:right w:val="single" w:sz="4" w:space="0" w:color="auto"/>
            </w:tcBorders>
            <w:hideMark/>
          </w:tcPr>
          <w:p w14:paraId="45953F46" w14:textId="77777777" w:rsidR="004C6A0C" w:rsidRPr="000D591F" w:rsidRDefault="004C6A0C" w:rsidP="00C04E8D">
            <w:pPr>
              <w:rPr>
                <w:rFonts w:asciiTheme="minorHAnsi" w:hAnsiTheme="minorHAnsi"/>
              </w:rPr>
            </w:pPr>
            <w:r w:rsidRPr="000D591F">
              <w:rPr>
                <w:rFonts w:asciiTheme="minorHAnsi" w:hAnsiTheme="minorHAnsi"/>
              </w:rPr>
              <w:t>Before 2006</w:t>
            </w:r>
          </w:p>
        </w:tc>
        <w:tc>
          <w:tcPr>
            <w:tcW w:w="1890" w:type="dxa"/>
            <w:tcBorders>
              <w:top w:val="single" w:sz="4" w:space="0" w:color="auto"/>
              <w:left w:val="single" w:sz="4" w:space="0" w:color="auto"/>
              <w:bottom w:val="single" w:sz="4" w:space="0" w:color="auto"/>
              <w:right w:val="single" w:sz="4" w:space="0" w:color="auto"/>
            </w:tcBorders>
            <w:hideMark/>
          </w:tcPr>
          <w:p w14:paraId="09A92A9D" w14:textId="77777777" w:rsidR="004C6A0C" w:rsidRPr="000D591F" w:rsidRDefault="004C6A0C" w:rsidP="00C04E8D">
            <w:pPr>
              <w:jc w:val="center"/>
              <w:rPr>
                <w:rFonts w:asciiTheme="minorHAnsi" w:hAnsiTheme="minorHAnsi"/>
                <w:szCs w:val="22"/>
              </w:rPr>
            </w:pPr>
            <w:r w:rsidRPr="000D591F">
              <w:rPr>
                <w:rFonts w:asciiTheme="minorHAnsi" w:hAnsiTheme="minorHAnsi"/>
              </w:rPr>
              <w:t>10</w:t>
            </w:r>
          </w:p>
        </w:tc>
      </w:tr>
      <w:tr w:rsidR="004C6A0C" w:rsidRPr="000D591F" w14:paraId="13BECFEA" w14:textId="77777777" w:rsidTr="00C04E8D">
        <w:trPr>
          <w:jc w:val="center"/>
        </w:trPr>
        <w:tc>
          <w:tcPr>
            <w:tcW w:w="2790" w:type="dxa"/>
            <w:tcBorders>
              <w:top w:val="single" w:sz="4" w:space="0" w:color="auto"/>
              <w:left w:val="single" w:sz="4" w:space="0" w:color="auto"/>
              <w:bottom w:val="single" w:sz="4" w:space="0" w:color="auto"/>
              <w:right w:val="single" w:sz="4" w:space="0" w:color="auto"/>
            </w:tcBorders>
            <w:hideMark/>
          </w:tcPr>
          <w:p w14:paraId="26B6CAE7" w14:textId="77777777" w:rsidR="004C6A0C" w:rsidRPr="000D591F" w:rsidRDefault="004C6A0C" w:rsidP="00C04E8D">
            <w:pPr>
              <w:rPr>
                <w:rFonts w:asciiTheme="minorHAnsi" w:hAnsiTheme="minorHAnsi"/>
              </w:rPr>
            </w:pPr>
            <w:r w:rsidRPr="000D591F">
              <w:rPr>
                <w:rFonts w:asciiTheme="minorHAnsi" w:hAnsiTheme="minorHAnsi"/>
              </w:rPr>
              <w:t>2006 - 2014</w:t>
            </w:r>
          </w:p>
        </w:tc>
        <w:tc>
          <w:tcPr>
            <w:tcW w:w="1890" w:type="dxa"/>
            <w:tcBorders>
              <w:top w:val="single" w:sz="4" w:space="0" w:color="auto"/>
              <w:left w:val="single" w:sz="4" w:space="0" w:color="auto"/>
              <w:bottom w:val="single" w:sz="4" w:space="0" w:color="auto"/>
              <w:right w:val="single" w:sz="4" w:space="0" w:color="auto"/>
            </w:tcBorders>
            <w:hideMark/>
          </w:tcPr>
          <w:p w14:paraId="4D92CC92" w14:textId="77777777" w:rsidR="004C6A0C" w:rsidRPr="000D591F" w:rsidRDefault="004C6A0C" w:rsidP="00C04E8D">
            <w:pPr>
              <w:jc w:val="center"/>
              <w:rPr>
                <w:rFonts w:asciiTheme="minorHAnsi" w:hAnsiTheme="minorHAnsi"/>
                <w:szCs w:val="22"/>
              </w:rPr>
            </w:pPr>
            <w:r w:rsidRPr="000D591F">
              <w:rPr>
                <w:rFonts w:asciiTheme="minorHAnsi" w:hAnsiTheme="minorHAnsi"/>
              </w:rPr>
              <w:t>13</w:t>
            </w:r>
          </w:p>
        </w:tc>
      </w:tr>
      <w:tr w:rsidR="004C6A0C" w:rsidRPr="000D591F" w14:paraId="45811323" w14:textId="77777777" w:rsidTr="00C04E8D">
        <w:trPr>
          <w:jc w:val="center"/>
        </w:trPr>
        <w:tc>
          <w:tcPr>
            <w:tcW w:w="2790" w:type="dxa"/>
            <w:tcBorders>
              <w:top w:val="single" w:sz="4" w:space="0" w:color="auto"/>
              <w:left w:val="single" w:sz="4" w:space="0" w:color="auto"/>
              <w:bottom w:val="single" w:sz="4" w:space="0" w:color="auto"/>
              <w:right w:val="single" w:sz="4" w:space="0" w:color="auto"/>
            </w:tcBorders>
          </w:tcPr>
          <w:p w14:paraId="1A3AF371" w14:textId="77777777" w:rsidR="004C6A0C" w:rsidRPr="000D591F" w:rsidRDefault="004C6A0C" w:rsidP="00C04E8D">
            <w:pPr>
              <w:rPr>
                <w:rFonts w:asciiTheme="minorHAnsi" w:hAnsiTheme="minorHAnsi"/>
              </w:rPr>
            </w:pPr>
            <w:r w:rsidRPr="000D591F">
              <w:rPr>
                <w:rFonts w:asciiTheme="minorHAnsi" w:hAnsiTheme="minorHAnsi"/>
              </w:rPr>
              <w:t>Central AC After 1/1/2015</w:t>
            </w:r>
          </w:p>
        </w:tc>
        <w:tc>
          <w:tcPr>
            <w:tcW w:w="1890" w:type="dxa"/>
            <w:tcBorders>
              <w:top w:val="single" w:sz="4" w:space="0" w:color="auto"/>
              <w:left w:val="single" w:sz="4" w:space="0" w:color="auto"/>
              <w:bottom w:val="single" w:sz="4" w:space="0" w:color="auto"/>
              <w:right w:val="single" w:sz="4" w:space="0" w:color="auto"/>
            </w:tcBorders>
          </w:tcPr>
          <w:p w14:paraId="6299E8B3" w14:textId="77777777" w:rsidR="004C6A0C" w:rsidRPr="000D591F" w:rsidRDefault="004C6A0C" w:rsidP="00C04E8D">
            <w:pPr>
              <w:jc w:val="center"/>
              <w:rPr>
                <w:rFonts w:asciiTheme="minorHAnsi" w:hAnsiTheme="minorHAnsi"/>
                <w:szCs w:val="22"/>
              </w:rPr>
            </w:pPr>
            <w:r w:rsidRPr="000D591F">
              <w:rPr>
                <w:rFonts w:asciiTheme="minorHAnsi" w:hAnsiTheme="minorHAnsi"/>
              </w:rPr>
              <w:t>13</w:t>
            </w:r>
          </w:p>
        </w:tc>
      </w:tr>
      <w:tr w:rsidR="004C6A0C" w:rsidRPr="000D591F" w14:paraId="606805DA" w14:textId="77777777" w:rsidTr="00C04E8D">
        <w:trPr>
          <w:jc w:val="center"/>
        </w:trPr>
        <w:tc>
          <w:tcPr>
            <w:tcW w:w="2790" w:type="dxa"/>
            <w:tcBorders>
              <w:top w:val="single" w:sz="4" w:space="0" w:color="auto"/>
              <w:left w:val="single" w:sz="4" w:space="0" w:color="auto"/>
              <w:bottom w:val="single" w:sz="4" w:space="0" w:color="auto"/>
              <w:right w:val="single" w:sz="4" w:space="0" w:color="auto"/>
            </w:tcBorders>
          </w:tcPr>
          <w:p w14:paraId="03C80614" w14:textId="77777777" w:rsidR="004C6A0C" w:rsidRPr="000D591F" w:rsidRDefault="004C6A0C" w:rsidP="00C04E8D">
            <w:pPr>
              <w:rPr>
                <w:rFonts w:asciiTheme="minorHAnsi" w:hAnsiTheme="minorHAnsi"/>
              </w:rPr>
            </w:pPr>
            <w:r w:rsidRPr="000D591F">
              <w:rPr>
                <w:rFonts w:asciiTheme="minorHAnsi" w:hAnsiTheme="minorHAnsi"/>
              </w:rPr>
              <w:t>Heat Pump After 1/1/2015</w:t>
            </w:r>
          </w:p>
        </w:tc>
        <w:tc>
          <w:tcPr>
            <w:tcW w:w="1890" w:type="dxa"/>
            <w:tcBorders>
              <w:top w:val="single" w:sz="4" w:space="0" w:color="auto"/>
              <w:left w:val="single" w:sz="4" w:space="0" w:color="auto"/>
              <w:bottom w:val="single" w:sz="4" w:space="0" w:color="auto"/>
              <w:right w:val="single" w:sz="4" w:space="0" w:color="auto"/>
            </w:tcBorders>
          </w:tcPr>
          <w:p w14:paraId="2B9DD102" w14:textId="77777777" w:rsidR="004C6A0C" w:rsidRPr="000D591F" w:rsidRDefault="004C6A0C" w:rsidP="00C04E8D">
            <w:pPr>
              <w:jc w:val="center"/>
              <w:rPr>
                <w:rFonts w:asciiTheme="minorHAnsi" w:hAnsiTheme="minorHAnsi"/>
                <w:szCs w:val="22"/>
              </w:rPr>
            </w:pPr>
            <w:r w:rsidRPr="000D591F">
              <w:rPr>
                <w:rFonts w:asciiTheme="minorHAnsi" w:hAnsiTheme="minorHAnsi"/>
              </w:rPr>
              <w:t>14</w:t>
            </w:r>
          </w:p>
        </w:tc>
      </w:tr>
    </w:tbl>
    <w:p w14:paraId="11B56B04" w14:textId="77777777" w:rsidR="004C6A0C" w:rsidRDefault="004C6A0C" w:rsidP="004C6A0C">
      <w:pPr>
        <w:ind w:left="2880" w:hanging="1440"/>
        <w:rPr>
          <w:rFonts w:cstheme="minorHAnsi"/>
        </w:rPr>
      </w:pPr>
    </w:p>
    <w:p w14:paraId="77D744BA" w14:textId="77777777" w:rsidR="004C6A0C" w:rsidRDefault="004C6A0C" w:rsidP="004C6A0C">
      <w:pPr>
        <w:widowControl/>
        <w:spacing w:after="200" w:line="276" w:lineRule="auto"/>
        <w:ind w:left="2160" w:hanging="1440"/>
        <w:jc w:val="left"/>
        <w:rPr>
          <w:ins w:id="11775" w:author="Samuel Dent" w:date="2015-11-20T09:19:00Z"/>
          <w:rFonts w:cstheme="minorHAnsi"/>
          <w:noProof/>
        </w:rPr>
      </w:pPr>
      <w:ins w:id="11776" w:author="Samuel Dent" w:date="2015-11-20T09:19:00Z">
        <w:r w:rsidRPr="00C55D7F">
          <w:rPr>
            <w:rFonts w:cstheme="minorHAnsi"/>
          </w:rPr>
          <w:t>ADJ</w:t>
        </w:r>
        <w:r w:rsidRPr="009921F3">
          <w:rPr>
            <w:rFonts w:cstheme="minorHAnsi"/>
            <w:vertAlign w:val="subscript"/>
            <w:rPrChange w:id="11777" w:author="Samuel Dent" w:date="2015-11-20T09:19:00Z">
              <w:rPr>
                <w:rFonts w:cstheme="minorHAnsi"/>
              </w:rPr>
            </w:rPrChange>
          </w:rPr>
          <w:t>WallAttic</w:t>
        </w:r>
        <w:r>
          <w:rPr>
            <w:rFonts w:cstheme="minorHAnsi"/>
            <w:vertAlign w:val="subscript"/>
          </w:rPr>
          <w:t>Cool</w:t>
        </w:r>
        <w:r w:rsidRPr="00C55D7F">
          <w:rPr>
            <w:rFonts w:cstheme="minorHAnsi"/>
          </w:rPr>
          <w:t xml:space="preserve"> </w:t>
        </w:r>
        <w:r>
          <w:rPr>
            <w:rFonts w:cstheme="minorHAnsi"/>
          </w:rPr>
          <w:tab/>
          <w:t xml:space="preserve">= </w:t>
        </w:r>
        <w:r w:rsidRPr="00C55D7F">
          <w:rPr>
            <w:rFonts w:cstheme="minorHAnsi"/>
            <w:noProof/>
          </w:rPr>
          <w:t xml:space="preserve">Adjustment for </w:t>
        </w:r>
        <w:r>
          <w:rPr>
            <w:rFonts w:cstheme="minorHAnsi"/>
            <w:noProof/>
          </w:rPr>
          <w:t xml:space="preserve">cooling savings from </w:t>
        </w:r>
        <w:r w:rsidRPr="00C55D7F">
          <w:rPr>
            <w:rFonts w:cstheme="minorHAnsi"/>
            <w:noProof/>
          </w:rPr>
          <w:t>basement wall insulation to account for prescriptive engineering algorithms overclaiming savings</w:t>
        </w:r>
        <w:r>
          <w:rPr>
            <w:rStyle w:val="FootnoteReference"/>
            <w:noProof/>
          </w:rPr>
          <w:footnoteReference w:id="928"/>
        </w:r>
        <w:r>
          <w:rPr>
            <w:rFonts w:cstheme="minorHAnsi"/>
            <w:noProof/>
          </w:rPr>
          <w:t>.</w:t>
        </w:r>
      </w:ins>
    </w:p>
    <w:p w14:paraId="18749054" w14:textId="77777777" w:rsidR="004C6A0C" w:rsidRPr="00C55D7F" w:rsidRDefault="004C6A0C" w:rsidP="004C6A0C">
      <w:pPr>
        <w:widowControl/>
        <w:spacing w:after="200" w:line="276" w:lineRule="auto"/>
        <w:ind w:left="2160" w:hanging="1440"/>
        <w:jc w:val="left"/>
        <w:rPr>
          <w:ins w:id="11780" w:author="Samuel Dent" w:date="2015-11-20T09:19:00Z"/>
          <w:rFonts w:ascii="Arial" w:hAnsi="Arial"/>
          <w:vertAlign w:val="superscript"/>
        </w:rPr>
      </w:pPr>
      <w:ins w:id="11781" w:author="Samuel Dent" w:date="2015-11-20T09:19:00Z">
        <w:r>
          <w:rPr>
            <w:rFonts w:cstheme="minorHAnsi"/>
            <w:noProof/>
          </w:rPr>
          <w:tab/>
          <w:t>= 80%</w:t>
        </w:r>
      </w:ins>
    </w:p>
    <w:p w14:paraId="4AD1AAA0" w14:textId="77777777" w:rsidR="004C6A0C" w:rsidRDefault="004C6A0C" w:rsidP="004C6A0C">
      <w:pPr>
        <w:ind w:left="2160" w:hanging="1440"/>
        <w:rPr>
          <w:rFonts w:cstheme="minorHAnsi"/>
        </w:rPr>
      </w:pPr>
      <w:r>
        <w:rPr>
          <w:rFonts w:cstheme="minorHAnsi"/>
        </w:rPr>
        <w:t xml:space="preserve">kWh_heating </w:t>
      </w:r>
      <w:r>
        <w:rPr>
          <w:rFonts w:cstheme="minorHAnsi"/>
        </w:rPr>
        <w:tab/>
        <w:t>= If electric heat (resistance or heat pump), reduction in annual electric heating due to insulation</w:t>
      </w:r>
    </w:p>
    <w:p w14:paraId="688B9A3C" w14:textId="77777777" w:rsidR="004C6A0C" w:rsidRDefault="004C6A0C" w:rsidP="004C6A0C">
      <w:pPr>
        <w:ind w:left="1440"/>
        <w:jc w:val="left"/>
        <w:rPr>
          <w:rFonts w:cstheme="minorHAnsi"/>
        </w:rPr>
      </w:pPr>
      <w:r>
        <w:rPr>
          <w:rFonts w:cstheme="minorHAnsi"/>
        </w:rPr>
        <w:t xml:space="preserve">= </w:t>
      </w:r>
      <w:ins w:id="11782" w:author="Samuel Dent" w:date="2015-11-20T09:20:00Z">
        <w:r>
          <w:rPr>
            <w:rFonts w:cstheme="minorHAnsi"/>
          </w:rPr>
          <w:t>(</w:t>
        </w:r>
      </w:ins>
      <w:r>
        <w:rPr>
          <w:rFonts w:cstheme="minorHAnsi"/>
        </w:rPr>
        <w:t>(((1/R_old - 1/R_wall) * A_wall * (1-Framing_factor_wall)</w:t>
      </w:r>
      <w:del w:id="11783" w:author="Samuel Dent" w:date="2015-11-20T09:20:00Z">
        <w:r w:rsidDel="009921F3">
          <w:rPr>
            <w:rFonts w:cstheme="minorHAnsi"/>
          </w:rPr>
          <w:delText xml:space="preserve"> * ADJ</w:delText>
        </w:r>
        <w:r w:rsidDel="009921F3">
          <w:rPr>
            <w:rFonts w:cstheme="minorHAnsi"/>
            <w:vertAlign w:val="subscript"/>
          </w:rPr>
          <w:delText>Wall</w:delText>
        </w:r>
        <w:r w:rsidDel="009921F3">
          <w:rPr>
            <w:rFonts w:cstheme="minorHAnsi"/>
          </w:rPr>
          <w:delText xml:space="preserve"> </w:delText>
        </w:r>
      </w:del>
      <w:r>
        <w:rPr>
          <w:rFonts w:cstheme="minorHAnsi"/>
        </w:rPr>
        <w:t>) + (1/R_old - 1/R_attic) * A_attic * (1-Framing_factor_attic)</w:t>
      </w:r>
      <w:del w:id="11784" w:author="Samuel Dent" w:date="2015-11-20T09:20:00Z">
        <w:r w:rsidDel="009921F3">
          <w:rPr>
            <w:rFonts w:cstheme="minorHAnsi"/>
          </w:rPr>
          <w:delText xml:space="preserve"> * ADJ</w:delText>
        </w:r>
        <w:r w:rsidDel="009921F3">
          <w:rPr>
            <w:rFonts w:cstheme="minorHAnsi"/>
            <w:vertAlign w:val="subscript"/>
          </w:rPr>
          <w:delText>Attic</w:delText>
        </w:r>
      </w:del>
      <w:r>
        <w:rPr>
          <w:rFonts w:cstheme="minorHAnsi"/>
        </w:rPr>
        <w:t>) * 24 * HDD] / (ηHeat * 3412)</w:t>
      </w:r>
      <w:ins w:id="11785" w:author="Samuel Dent" w:date="2015-11-20T09:20:00Z">
        <w:r>
          <w:rPr>
            <w:rFonts w:cstheme="minorHAnsi"/>
          </w:rPr>
          <w:t xml:space="preserve">) </w:t>
        </w:r>
        <w:r w:rsidRPr="00C55D7F">
          <w:rPr>
            <w:rFonts w:cstheme="minorHAnsi"/>
          </w:rPr>
          <w:t>* ADJ</w:t>
        </w:r>
        <w:r w:rsidRPr="009921F3">
          <w:rPr>
            <w:rFonts w:cstheme="minorHAnsi"/>
            <w:vertAlign w:val="subscript"/>
            <w:rPrChange w:id="11786" w:author="Samuel Dent" w:date="2015-11-20T09:21:00Z">
              <w:rPr>
                <w:rFonts w:cstheme="minorHAnsi"/>
              </w:rPr>
            </w:rPrChange>
          </w:rPr>
          <w:t>WallAttic</w:t>
        </w:r>
        <w:r>
          <w:rPr>
            <w:rFonts w:cstheme="minorHAnsi"/>
            <w:vertAlign w:val="subscript"/>
          </w:rPr>
          <w:t>Heat</w:t>
        </w:r>
      </w:ins>
      <w:r>
        <w:rPr>
          <w:rFonts w:cstheme="minorHAnsi"/>
        </w:rPr>
        <w:t xml:space="preserve"> </w:t>
      </w:r>
    </w:p>
    <w:p w14:paraId="4EA8CF08" w14:textId="77777777" w:rsidR="004C6A0C" w:rsidRDefault="004C6A0C" w:rsidP="004C6A0C">
      <w:pPr>
        <w:ind w:left="720" w:firstLine="720"/>
        <w:rPr>
          <w:rFonts w:cstheme="minorHAnsi"/>
        </w:rPr>
      </w:pPr>
      <w:r>
        <w:rPr>
          <w:rFonts w:cstheme="minorHAnsi"/>
        </w:rPr>
        <w:t>HDD</w:t>
      </w:r>
      <w:r>
        <w:rPr>
          <w:rFonts w:cstheme="minorHAnsi"/>
        </w:rPr>
        <w:tab/>
      </w:r>
      <w:r>
        <w:rPr>
          <w:rFonts w:cstheme="minorHAnsi"/>
        </w:rPr>
        <w:tab/>
        <w:t>= Heating Degree Days</w:t>
      </w:r>
    </w:p>
    <w:p w14:paraId="3D1B3A93" w14:textId="77777777" w:rsidR="004C6A0C" w:rsidRDefault="004C6A0C" w:rsidP="004C6A0C">
      <w:pPr>
        <w:ind w:left="720" w:hanging="720"/>
        <w:rPr>
          <w:rFonts w:cstheme="minorHAnsi"/>
        </w:rPr>
      </w:pPr>
      <w:r>
        <w:rPr>
          <w:rFonts w:cstheme="minorHAnsi"/>
        </w:rPr>
        <w:tab/>
      </w:r>
      <w:r>
        <w:rPr>
          <w:rFonts w:cstheme="minorHAnsi"/>
        </w:rPr>
        <w:tab/>
      </w:r>
      <w:r>
        <w:rPr>
          <w:rFonts w:cstheme="minorHAnsi"/>
        </w:rPr>
        <w:tab/>
      </w:r>
      <w:r>
        <w:rPr>
          <w:rFonts w:cstheme="minorHAnsi"/>
        </w:rPr>
        <w:tab/>
        <w:t>= Dependent on location:</w:t>
      </w:r>
      <w:r>
        <w:rPr>
          <w:rStyle w:val="FootnoteReference"/>
        </w:rPr>
        <w:footnoteReference w:id="929"/>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843"/>
      </w:tblGrid>
      <w:tr w:rsidR="004C6A0C" w14:paraId="703F263E" w14:textId="77777777" w:rsidTr="00C04E8D">
        <w:trPr>
          <w:trHeight w:val="270"/>
          <w:jc w:val="center"/>
        </w:trPr>
        <w:tc>
          <w:tcPr>
            <w:tcW w:w="0" w:type="auto"/>
            <w:tcBorders>
              <w:top w:val="single" w:sz="4" w:space="0" w:color="auto"/>
              <w:left w:val="single" w:sz="4" w:space="0" w:color="auto"/>
              <w:bottom w:val="single" w:sz="4" w:space="0" w:color="auto"/>
              <w:right w:val="single" w:sz="4" w:space="0" w:color="auto"/>
            </w:tcBorders>
            <w:shd w:val="clear" w:color="auto" w:fill="7F7F7F" w:themeFill="text1" w:themeFillTint="80"/>
            <w:noWrap/>
            <w:hideMark/>
          </w:tcPr>
          <w:p w14:paraId="58A2FCFB"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lastRenderedPageBreak/>
              <w:t>Climate Zone</w:t>
            </w:r>
          </w:p>
          <w:p w14:paraId="7FD01261"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t>(City based upon)</w:t>
            </w:r>
          </w:p>
        </w:tc>
        <w:tc>
          <w:tcPr>
            <w:tcW w:w="0" w:type="auto"/>
            <w:tcBorders>
              <w:top w:val="single" w:sz="4" w:space="0" w:color="auto"/>
              <w:left w:val="single" w:sz="4" w:space="0" w:color="auto"/>
              <w:bottom w:val="single" w:sz="4" w:space="0" w:color="auto"/>
              <w:right w:val="single" w:sz="4" w:space="0" w:color="auto"/>
            </w:tcBorders>
            <w:shd w:val="clear" w:color="auto" w:fill="7F7F7F" w:themeFill="text1" w:themeFillTint="80"/>
            <w:noWrap/>
            <w:hideMark/>
          </w:tcPr>
          <w:p w14:paraId="6C5E1456"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t>HDD 60</w:t>
            </w:r>
          </w:p>
        </w:tc>
      </w:tr>
      <w:tr w:rsidR="004C6A0C" w14:paraId="72B45757" w14:textId="77777777" w:rsidTr="00C04E8D">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41AB143B" w14:textId="77777777" w:rsidR="004C6A0C" w:rsidRDefault="004C6A0C" w:rsidP="00C04E8D">
            <w:r>
              <w:t>1 (Rockford)</w:t>
            </w:r>
          </w:p>
        </w:tc>
        <w:tc>
          <w:tcPr>
            <w:tcW w:w="0" w:type="auto"/>
            <w:tcBorders>
              <w:top w:val="single" w:sz="4" w:space="0" w:color="auto"/>
              <w:left w:val="single" w:sz="4" w:space="0" w:color="auto"/>
              <w:bottom w:val="single" w:sz="4" w:space="0" w:color="auto"/>
              <w:right w:val="single" w:sz="4" w:space="0" w:color="auto"/>
            </w:tcBorders>
            <w:noWrap/>
            <w:hideMark/>
          </w:tcPr>
          <w:p w14:paraId="5B33F113" w14:textId="77777777" w:rsidR="004C6A0C" w:rsidRDefault="004C6A0C" w:rsidP="00C04E8D">
            <w:pPr>
              <w:jc w:val="center"/>
              <w:rPr>
                <w:szCs w:val="16"/>
              </w:rPr>
            </w:pPr>
            <w:r>
              <w:t>5,352</w:t>
            </w:r>
          </w:p>
        </w:tc>
      </w:tr>
      <w:tr w:rsidR="004C6A0C" w14:paraId="66027A0D" w14:textId="77777777" w:rsidTr="00C04E8D">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0B87A4F6" w14:textId="77777777" w:rsidR="004C6A0C" w:rsidRDefault="004C6A0C" w:rsidP="00C04E8D">
            <w:pPr>
              <w:rPr>
                <w:szCs w:val="16"/>
              </w:rPr>
            </w:pPr>
            <w:r>
              <w:t>2 (Chicago)</w:t>
            </w:r>
          </w:p>
        </w:tc>
        <w:tc>
          <w:tcPr>
            <w:tcW w:w="0" w:type="auto"/>
            <w:tcBorders>
              <w:top w:val="single" w:sz="4" w:space="0" w:color="auto"/>
              <w:left w:val="single" w:sz="4" w:space="0" w:color="auto"/>
              <w:bottom w:val="single" w:sz="4" w:space="0" w:color="auto"/>
              <w:right w:val="single" w:sz="4" w:space="0" w:color="auto"/>
            </w:tcBorders>
            <w:noWrap/>
            <w:hideMark/>
          </w:tcPr>
          <w:p w14:paraId="6DD02AAF" w14:textId="77777777" w:rsidR="004C6A0C" w:rsidRDefault="004C6A0C" w:rsidP="00C04E8D">
            <w:pPr>
              <w:jc w:val="center"/>
              <w:rPr>
                <w:szCs w:val="16"/>
              </w:rPr>
            </w:pPr>
            <w:r>
              <w:t>5,113</w:t>
            </w:r>
          </w:p>
        </w:tc>
      </w:tr>
      <w:tr w:rsidR="004C6A0C" w14:paraId="5216E9D3" w14:textId="77777777" w:rsidTr="00C04E8D">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081135F1" w14:textId="77777777" w:rsidR="004C6A0C" w:rsidRDefault="004C6A0C" w:rsidP="00C04E8D">
            <w:pPr>
              <w:rPr>
                <w:szCs w:val="16"/>
              </w:rPr>
            </w:pPr>
            <w:r>
              <w:t>3 (Springfield)</w:t>
            </w:r>
          </w:p>
        </w:tc>
        <w:tc>
          <w:tcPr>
            <w:tcW w:w="0" w:type="auto"/>
            <w:tcBorders>
              <w:top w:val="single" w:sz="4" w:space="0" w:color="auto"/>
              <w:left w:val="single" w:sz="4" w:space="0" w:color="auto"/>
              <w:bottom w:val="single" w:sz="4" w:space="0" w:color="auto"/>
              <w:right w:val="single" w:sz="4" w:space="0" w:color="auto"/>
            </w:tcBorders>
            <w:noWrap/>
            <w:hideMark/>
          </w:tcPr>
          <w:p w14:paraId="174F23A3" w14:textId="77777777" w:rsidR="004C6A0C" w:rsidRDefault="004C6A0C" w:rsidP="00C04E8D">
            <w:pPr>
              <w:jc w:val="center"/>
              <w:rPr>
                <w:szCs w:val="16"/>
              </w:rPr>
            </w:pPr>
            <w:r>
              <w:t>4,379</w:t>
            </w:r>
          </w:p>
        </w:tc>
      </w:tr>
      <w:tr w:rsidR="004C6A0C" w14:paraId="7A288B20" w14:textId="77777777" w:rsidTr="00C04E8D">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541513AD" w14:textId="77777777" w:rsidR="004C6A0C" w:rsidRDefault="004C6A0C" w:rsidP="00C04E8D">
            <w:pPr>
              <w:rPr>
                <w:szCs w:val="16"/>
              </w:rPr>
            </w:pPr>
            <w:r>
              <w:t>4 (Belleville)</w:t>
            </w:r>
          </w:p>
        </w:tc>
        <w:tc>
          <w:tcPr>
            <w:tcW w:w="0" w:type="auto"/>
            <w:tcBorders>
              <w:top w:val="single" w:sz="4" w:space="0" w:color="auto"/>
              <w:left w:val="single" w:sz="4" w:space="0" w:color="auto"/>
              <w:bottom w:val="single" w:sz="4" w:space="0" w:color="auto"/>
              <w:right w:val="single" w:sz="4" w:space="0" w:color="auto"/>
            </w:tcBorders>
            <w:noWrap/>
            <w:hideMark/>
          </w:tcPr>
          <w:p w14:paraId="47A0AD63" w14:textId="77777777" w:rsidR="004C6A0C" w:rsidRDefault="004C6A0C" w:rsidP="00C04E8D">
            <w:pPr>
              <w:jc w:val="center"/>
              <w:rPr>
                <w:szCs w:val="16"/>
              </w:rPr>
            </w:pPr>
            <w:r>
              <w:t>3,378</w:t>
            </w:r>
          </w:p>
        </w:tc>
      </w:tr>
      <w:tr w:rsidR="004C6A0C" w14:paraId="33E36DC8" w14:textId="77777777" w:rsidTr="00C04E8D">
        <w:trPr>
          <w:trHeight w:val="315"/>
          <w:jc w:val="center"/>
        </w:trPr>
        <w:tc>
          <w:tcPr>
            <w:tcW w:w="0" w:type="auto"/>
            <w:tcBorders>
              <w:top w:val="single" w:sz="4" w:space="0" w:color="auto"/>
              <w:left w:val="single" w:sz="4" w:space="0" w:color="auto"/>
              <w:bottom w:val="single" w:sz="4" w:space="0" w:color="auto"/>
              <w:right w:val="single" w:sz="4" w:space="0" w:color="auto"/>
            </w:tcBorders>
            <w:noWrap/>
            <w:hideMark/>
          </w:tcPr>
          <w:p w14:paraId="006E3481" w14:textId="77777777" w:rsidR="004C6A0C" w:rsidRDefault="004C6A0C" w:rsidP="00C04E8D">
            <w:pPr>
              <w:rPr>
                <w:szCs w:val="16"/>
              </w:rPr>
            </w:pPr>
            <w:r>
              <w:t>5 (Marion)</w:t>
            </w:r>
          </w:p>
        </w:tc>
        <w:tc>
          <w:tcPr>
            <w:tcW w:w="0" w:type="auto"/>
            <w:tcBorders>
              <w:top w:val="single" w:sz="4" w:space="0" w:color="auto"/>
              <w:left w:val="single" w:sz="4" w:space="0" w:color="auto"/>
              <w:bottom w:val="single" w:sz="4" w:space="0" w:color="auto"/>
              <w:right w:val="single" w:sz="4" w:space="0" w:color="auto"/>
            </w:tcBorders>
            <w:hideMark/>
          </w:tcPr>
          <w:p w14:paraId="1EE0DF4E" w14:textId="77777777" w:rsidR="004C6A0C" w:rsidRDefault="004C6A0C" w:rsidP="00C04E8D">
            <w:pPr>
              <w:jc w:val="center"/>
              <w:rPr>
                <w:szCs w:val="16"/>
              </w:rPr>
            </w:pPr>
            <w:r>
              <w:t>3,438</w:t>
            </w:r>
          </w:p>
        </w:tc>
      </w:tr>
      <w:tr w:rsidR="004C6A0C" w14:paraId="51525EB3" w14:textId="77777777" w:rsidTr="00C04E8D">
        <w:trPr>
          <w:trHeight w:val="315"/>
          <w:jc w:val="center"/>
        </w:trPr>
        <w:tc>
          <w:tcPr>
            <w:tcW w:w="0" w:type="auto"/>
            <w:tcBorders>
              <w:top w:val="single" w:sz="4" w:space="0" w:color="auto"/>
              <w:left w:val="single" w:sz="4" w:space="0" w:color="auto"/>
              <w:bottom w:val="single" w:sz="4" w:space="0" w:color="auto"/>
              <w:right w:val="single" w:sz="4" w:space="0" w:color="auto"/>
            </w:tcBorders>
            <w:noWrap/>
            <w:hideMark/>
          </w:tcPr>
          <w:p w14:paraId="36F76AB6" w14:textId="77777777" w:rsidR="004C6A0C" w:rsidRDefault="004C6A0C" w:rsidP="00C04E8D">
            <w:pPr>
              <w:rPr>
                <w:szCs w:val="16"/>
              </w:rPr>
            </w:pPr>
            <w:r>
              <w:t>Weighted Average</w:t>
            </w:r>
            <w:r>
              <w:rPr>
                <w:rStyle w:val="FootnoteReference"/>
              </w:rPr>
              <w:footnoteReference w:id="930"/>
            </w:r>
          </w:p>
        </w:tc>
        <w:tc>
          <w:tcPr>
            <w:tcW w:w="0" w:type="auto"/>
            <w:tcBorders>
              <w:top w:val="single" w:sz="4" w:space="0" w:color="auto"/>
              <w:left w:val="single" w:sz="4" w:space="0" w:color="auto"/>
              <w:bottom w:val="single" w:sz="4" w:space="0" w:color="auto"/>
              <w:right w:val="single" w:sz="4" w:space="0" w:color="auto"/>
            </w:tcBorders>
            <w:hideMark/>
          </w:tcPr>
          <w:p w14:paraId="4CC58A2B" w14:textId="77777777" w:rsidR="004C6A0C" w:rsidRDefault="004C6A0C" w:rsidP="00C04E8D">
            <w:pPr>
              <w:jc w:val="center"/>
              <w:rPr>
                <w:szCs w:val="16"/>
              </w:rPr>
            </w:pPr>
            <w:r>
              <w:t>4,860</w:t>
            </w:r>
          </w:p>
        </w:tc>
      </w:tr>
    </w:tbl>
    <w:p w14:paraId="6007D304" w14:textId="77777777" w:rsidR="004C6A0C" w:rsidRDefault="004C6A0C" w:rsidP="004C6A0C">
      <w:pPr>
        <w:ind w:left="720"/>
        <w:jc w:val="center"/>
        <w:rPr>
          <w:rFonts w:cstheme="minorHAnsi"/>
        </w:rPr>
      </w:pPr>
    </w:p>
    <w:p w14:paraId="27372010" w14:textId="77777777" w:rsidR="004C6A0C" w:rsidRDefault="004C6A0C" w:rsidP="004C6A0C">
      <w:pPr>
        <w:ind w:left="720" w:firstLine="720"/>
        <w:rPr>
          <w:rFonts w:cstheme="minorHAnsi"/>
        </w:rPr>
      </w:pPr>
      <w:proofErr w:type="gramStart"/>
      <w:r>
        <w:rPr>
          <w:rFonts w:cstheme="minorHAnsi"/>
        </w:rPr>
        <w:t>ηHeat</w:t>
      </w:r>
      <w:proofErr w:type="gramEnd"/>
      <w:r>
        <w:rPr>
          <w:rFonts w:cstheme="minorHAnsi"/>
        </w:rPr>
        <w:tab/>
      </w:r>
      <w:r>
        <w:rPr>
          <w:rFonts w:cstheme="minorHAnsi"/>
        </w:rPr>
        <w:tab/>
        <w:t>= Efficiency of heating system</w:t>
      </w:r>
    </w:p>
    <w:p w14:paraId="08D5D6F7" w14:textId="77777777" w:rsidR="004C6A0C" w:rsidRDefault="004C6A0C" w:rsidP="004C6A0C">
      <w:pPr>
        <w:ind w:left="720"/>
        <w:rPr>
          <w:rFonts w:cstheme="minorHAnsi"/>
        </w:rPr>
      </w:pPr>
      <w:r>
        <w:rPr>
          <w:rFonts w:cstheme="minorHAnsi"/>
        </w:rPr>
        <w:tab/>
      </w:r>
      <w:r>
        <w:rPr>
          <w:rFonts w:cstheme="minorHAnsi"/>
        </w:rPr>
        <w:tab/>
      </w:r>
      <w:r>
        <w:rPr>
          <w:rFonts w:cstheme="minorHAnsi"/>
        </w:rPr>
        <w:tab/>
        <w:t>= Actual. If not available refer to default table below:</w:t>
      </w:r>
      <w:r>
        <w:rPr>
          <w:rStyle w:val="FootnoteReference"/>
        </w:rPr>
        <w:footnoteReference w:id="931"/>
      </w:r>
      <w:r>
        <w:rPr>
          <w:rFonts w:cstheme="minorHAnsi"/>
        </w:rPr>
        <w:tab/>
      </w:r>
    </w:p>
    <w:tbl>
      <w:tblPr>
        <w:tblW w:w="5625" w:type="dxa"/>
        <w:jc w:val="center"/>
        <w:tblLook w:val="04A0" w:firstRow="1" w:lastRow="0" w:firstColumn="1" w:lastColumn="0" w:noHBand="0" w:noVBand="1"/>
      </w:tblPr>
      <w:tblGrid>
        <w:gridCol w:w="1474"/>
        <w:gridCol w:w="1313"/>
        <w:gridCol w:w="1076"/>
        <w:gridCol w:w="1762"/>
      </w:tblGrid>
      <w:tr w:rsidR="004C6A0C" w14:paraId="37C65577" w14:textId="77777777" w:rsidTr="00C04E8D">
        <w:trPr>
          <w:trHeight w:val="780"/>
          <w:tblHeader/>
          <w:jc w:val="center"/>
        </w:trPr>
        <w:tc>
          <w:tcPr>
            <w:tcW w:w="1474"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p w14:paraId="0EA46A58"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t>System Type</w:t>
            </w:r>
          </w:p>
        </w:tc>
        <w:tc>
          <w:tcPr>
            <w:tcW w:w="1313"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549076AD"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t>Age of Equipment</w:t>
            </w:r>
          </w:p>
        </w:tc>
        <w:tc>
          <w:tcPr>
            <w:tcW w:w="1076"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4525BA57"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t>HSPF Estimate</w:t>
            </w:r>
          </w:p>
        </w:tc>
        <w:tc>
          <w:tcPr>
            <w:tcW w:w="1762"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536A803C"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t>ηHeat (Effective COP Estimate) (HSPF/3.413)*0.85</w:t>
            </w:r>
          </w:p>
        </w:tc>
      </w:tr>
      <w:tr w:rsidR="004C6A0C" w14:paraId="688B369E" w14:textId="77777777" w:rsidTr="00C04E8D">
        <w:trPr>
          <w:trHeight w:val="60"/>
          <w:jc w:val="center"/>
        </w:trPr>
        <w:tc>
          <w:tcPr>
            <w:tcW w:w="1474" w:type="dxa"/>
            <w:vMerge w:val="restart"/>
            <w:tcBorders>
              <w:top w:val="nil"/>
              <w:left w:val="single" w:sz="8" w:space="0" w:color="auto"/>
              <w:right w:val="single" w:sz="8" w:space="0" w:color="auto"/>
            </w:tcBorders>
            <w:vAlign w:val="center"/>
            <w:hideMark/>
          </w:tcPr>
          <w:p w14:paraId="4EC97DA3" w14:textId="77777777" w:rsidR="004C6A0C" w:rsidRDefault="004C6A0C" w:rsidP="00C04E8D">
            <w:r>
              <w:t>Heat Pump</w:t>
            </w:r>
          </w:p>
        </w:tc>
        <w:tc>
          <w:tcPr>
            <w:tcW w:w="1313" w:type="dxa"/>
            <w:tcBorders>
              <w:top w:val="nil"/>
              <w:left w:val="nil"/>
              <w:bottom w:val="single" w:sz="8" w:space="0" w:color="auto"/>
              <w:right w:val="single" w:sz="8" w:space="0" w:color="auto"/>
            </w:tcBorders>
            <w:vAlign w:val="center"/>
            <w:hideMark/>
          </w:tcPr>
          <w:p w14:paraId="22E5B407" w14:textId="77777777" w:rsidR="004C6A0C" w:rsidRDefault="004C6A0C" w:rsidP="00C04E8D">
            <w:pPr>
              <w:rPr>
                <w:szCs w:val="16"/>
              </w:rPr>
            </w:pPr>
            <w:r>
              <w:t>Before 2006</w:t>
            </w:r>
          </w:p>
        </w:tc>
        <w:tc>
          <w:tcPr>
            <w:tcW w:w="1076" w:type="dxa"/>
            <w:tcBorders>
              <w:top w:val="nil"/>
              <w:left w:val="nil"/>
              <w:bottom w:val="single" w:sz="8" w:space="0" w:color="auto"/>
              <w:right w:val="single" w:sz="8" w:space="0" w:color="auto"/>
            </w:tcBorders>
            <w:vAlign w:val="center"/>
            <w:hideMark/>
          </w:tcPr>
          <w:p w14:paraId="613833E7" w14:textId="77777777" w:rsidR="004C6A0C" w:rsidRDefault="004C6A0C" w:rsidP="00C04E8D">
            <w:pPr>
              <w:jc w:val="center"/>
              <w:rPr>
                <w:szCs w:val="16"/>
              </w:rPr>
            </w:pPr>
            <w:r>
              <w:t>6.8</w:t>
            </w:r>
          </w:p>
        </w:tc>
        <w:tc>
          <w:tcPr>
            <w:tcW w:w="1762" w:type="dxa"/>
            <w:tcBorders>
              <w:top w:val="nil"/>
              <w:left w:val="nil"/>
              <w:bottom w:val="single" w:sz="8" w:space="0" w:color="auto"/>
              <w:right w:val="single" w:sz="8" w:space="0" w:color="auto"/>
            </w:tcBorders>
            <w:vAlign w:val="center"/>
            <w:hideMark/>
          </w:tcPr>
          <w:p w14:paraId="442C0A12" w14:textId="77777777" w:rsidR="004C6A0C" w:rsidRDefault="004C6A0C" w:rsidP="00C04E8D">
            <w:pPr>
              <w:jc w:val="center"/>
              <w:rPr>
                <w:szCs w:val="16"/>
              </w:rPr>
            </w:pPr>
            <w:r>
              <w:t>1.7</w:t>
            </w:r>
          </w:p>
        </w:tc>
      </w:tr>
      <w:tr w:rsidR="004C6A0C" w14:paraId="1F23E084" w14:textId="77777777" w:rsidTr="00C04E8D">
        <w:trPr>
          <w:trHeight w:val="60"/>
          <w:jc w:val="center"/>
        </w:trPr>
        <w:tc>
          <w:tcPr>
            <w:tcW w:w="0" w:type="auto"/>
            <w:vMerge/>
            <w:tcBorders>
              <w:left w:val="single" w:sz="8" w:space="0" w:color="auto"/>
              <w:right w:val="single" w:sz="8" w:space="0" w:color="auto"/>
            </w:tcBorders>
            <w:vAlign w:val="center"/>
            <w:hideMark/>
          </w:tcPr>
          <w:p w14:paraId="3FBB42AF" w14:textId="77777777" w:rsidR="004C6A0C" w:rsidRDefault="004C6A0C" w:rsidP="00C04E8D">
            <w:pPr>
              <w:widowControl/>
              <w:jc w:val="left"/>
              <w:rPr>
                <w:rFonts w:cs="Arial"/>
                <w:noProof/>
                <w:szCs w:val="18"/>
                <w:lang w:val="en"/>
              </w:rPr>
            </w:pPr>
          </w:p>
        </w:tc>
        <w:tc>
          <w:tcPr>
            <w:tcW w:w="1313" w:type="dxa"/>
            <w:tcBorders>
              <w:top w:val="nil"/>
              <w:left w:val="nil"/>
              <w:bottom w:val="single" w:sz="8" w:space="0" w:color="auto"/>
              <w:right w:val="single" w:sz="8" w:space="0" w:color="auto"/>
            </w:tcBorders>
            <w:vAlign w:val="center"/>
            <w:hideMark/>
          </w:tcPr>
          <w:p w14:paraId="0DFA1403" w14:textId="77777777" w:rsidR="004C6A0C" w:rsidRDefault="004C6A0C" w:rsidP="00C04E8D">
            <w:pPr>
              <w:rPr>
                <w:szCs w:val="16"/>
              </w:rPr>
            </w:pPr>
            <w:r>
              <w:t xml:space="preserve">2006 - 2014 </w:t>
            </w:r>
          </w:p>
        </w:tc>
        <w:tc>
          <w:tcPr>
            <w:tcW w:w="1076" w:type="dxa"/>
            <w:tcBorders>
              <w:top w:val="nil"/>
              <w:left w:val="nil"/>
              <w:bottom w:val="single" w:sz="8" w:space="0" w:color="auto"/>
              <w:right w:val="single" w:sz="8" w:space="0" w:color="auto"/>
            </w:tcBorders>
            <w:vAlign w:val="center"/>
            <w:hideMark/>
          </w:tcPr>
          <w:p w14:paraId="4DDE61CC" w14:textId="77777777" w:rsidR="004C6A0C" w:rsidRDefault="004C6A0C" w:rsidP="00C04E8D">
            <w:pPr>
              <w:jc w:val="center"/>
              <w:rPr>
                <w:szCs w:val="16"/>
              </w:rPr>
            </w:pPr>
            <w:r>
              <w:t>7.7</w:t>
            </w:r>
          </w:p>
        </w:tc>
        <w:tc>
          <w:tcPr>
            <w:tcW w:w="1762" w:type="dxa"/>
            <w:tcBorders>
              <w:top w:val="nil"/>
              <w:left w:val="nil"/>
              <w:bottom w:val="single" w:sz="8" w:space="0" w:color="auto"/>
              <w:right w:val="single" w:sz="8" w:space="0" w:color="auto"/>
            </w:tcBorders>
            <w:vAlign w:val="center"/>
            <w:hideMark/>
          </w:tcPr>
          <w:p w14:paraId="675ABD7A" w14:textId="77777777" w:rsidR="004C6A0C" w:rsidRDefault="004C6A0C" w:rsidP="00C04E8D">
            <w:pPr>
              <w:jc w:val="center"/>
              <w:rPr>
                <w:szCs w:val="16"/>
              </w:rPr>
            </w:pPr>
            <w:r>
              <w:t>1.92</w:t>
            </w:r>
          </w:p>
        </w:tc>
      </w:tr>
      <w:tr w:rsidR="004C6A0C" w14:paraId="1367A24D" w14:textId="77777777" w:rsidTr="00C04E8D">
        <w:trPr>
          <w:trHeight w:val="270"/>
          <w:jc w:val="center"/>
        </w:trPr>
        <w:tc>
          <w:tcPr>
            <w:tcW w:w="1474" w:type="dxa"/>
            <w:vMerge/>
            <w:tcBorders>
              <w:left w:val="single" w:sz="8" w:space="0" w:color="auto"/>
              <w:bottom w:val="single" w:sz="8" w:space="0" w:color="auto"/>
              <w:right w:val="single" w:sz="8" w:space="0" w:color="auto"/>
            </w:tcBorders>
            <w:vAlign w:val="center"/>
          </w:tcPr>
          <w:p w14:paraId="3E68F0B5" w14:textId="77777777" w:rsidR="004C6A0C" w:rsidRDefault="004C6A0C" w:rsidP="00C04E8D"/>
        </w:tc>
        <w:tc>
          <w:tcPr>
            <w:tcW w:w="1313" w:type="dxa"/>
            <w:tcBorders>
              <w:top w:val="nil"/>
              <w:left w:val="nil"/>
              <w:bottom w:val="single" w:sz="8" w:space="0" w:color="auto"/>
              <w:right w:val="single" w:sz="8" w:space="0" w:color="auto"/>
            </w:tcBorders>
          </w:tcPr>
          <w:p w14:paraId="5AE737E7" w14:textId="77777777" w:rsidR="004C6A0C" w:rsidRDefault="004C6A0C" w:rsidP="00C04E8D">
            <w:pPr>
              <w:rPr>
                <w:szCs w:val="16"/>
              </w:rPr>
            </w:pPr>
            <w:r>
              <w:t xml:space="preserve">2015 on </w:t>
            </w:r>
          </w:p>
        </w:tc>
        <w:tc>
          <w:tcPr>
            <w:tcW w:w="1076" w:type="dxa"/>
            <w:tcBorders>
              <w:top w:val="nil"/>
              <w:left w:val="nil"/>
              <w:bottom w:val="single" w:sz="8" w:space="0" w:color="auto"/>
              <w:right w:val="single" w:sz="8" w:space="0" w:color="auto"/>
            </w:tcBorders>
          </w:tcPr>
          <w:p w14:paraId="73588530" w14:textId="77777777" w:rsidR="004C6A0C" w:rsidRDefault="004C6A0C" w:rsidP="00C04E8D">
            <w:pPr>
              <w:jc w:val="center"/>
              <w:rPr>
                <w:szCs w:val="16"/>
              </w:rPr>
            </w:pPr>
            <w:r>
              <w:t>8.2</w:t>
            </w:r>
          </w:p>
        </w:tc>
        <w:tc>
          <w:tcPr>
            <w:tcW w:w="1762" w:type="dxa"/>
            <w:tcBorders>
              <w:top w:val="nil"/>
              <w:left w:val="nil"/>
              <w:bottom w:val="single" w:sz="8" w:space="0" w:color="auto"/>
              <w:right w:val="single" w:sz="8" w:space="0" w:color="auto"/>
            </w:tcBorders>
          </w:tcPr>
          <w:p w14:paraId="25FA6E56" w14:textId="77777777" w:rsidR="004C6A0C" w:rsidRDefault="004C6A0C" w:rsidP="00C04E8D">
            <w:pPr>
              <w:jc w:val="center"/>
              <w:rPr>
                <w:szCs w:val="16"/>
              </w:rPr>
            </w:pPr>
            <w:r>
              <w:t>2.40</w:t>
            </w:r>
          </w:p>
        </w:tc>
      </w:tr>
      <w:tr w:rsidR="004C6A0C" w14:paraId="2FABA07B" w14:textId="77777777" w:rsidTr="00C04E8D">
        <w:trPr>
          <w:trHeight w:val="270"/>
          <w:jc w:val="center"/>
        </w:trPr>
        <w:tc>
          <w:tcPr>
            <w:tcW w:w="1474" w:type="dxa"/>
            <w:tcBorders>
              <w:top w:val="nil"/>
              <w:left w:val="single" w:sz="8" w:space="0" w:color="auto"/>
              <w:bottom w:val="single" w:sz="8" w:space="0" w:color="auto"/>
              <w:right w:val="single" w:sz="8" w:space="0" w:color="auto"/>
            </w:tcBorders>
            <w:vAlign w:val="center"/>
            <w:hideMark/>
          </w:tcPr>
          <w:p w14:paraId="09CA1B46" w14:textId="77777777" w:rsidR="004C6A0C" w:rsidRDefault="004C6A0C" w:rsidP="00C04E8D">
            <w:pPr>
              <w:rPr>
                <w:szCs w:val="16"/>
              </w:rPr>
            </w:pPr>
            <w:r>
              <w:t>Resistance</w:t>
            </w:r>
          </w:p>
        </w:tc>
        <w:tc>
          <w:tcPr>
            <w:tcW w:w="1313" w:type="dxa"/>
            <w:tcBorders>
              <w:top w:val="nil"/>
              <w:left w:val="nil"/>
              <w:bottom w:val="single" w:sz="8" w:space="0" w:color="auto"/>
              <w:right w:val="single" w:sz="8" w:space="0" w:color="auto"/>
            </w:tcBorders>
            <w:vAlign w:val="center"/>
            <w:hideMark/>
          </w:tcPr>
          <w:p w14:paraId="298501DB" w14:textId="77777777" w:rsidR="004C6A0C" w:rsidRDefault="004C6A0C" w:rsidP="00C04E8D">
            <w:pPr>
              <w:rPr>
                <w:szCs w:val="16"/>
              </w:rPr>
            </w:pPr>
            <w:r>
              <w:t>N/A</w:t>
            </w:r>
          </w:p>
        </w:tc>
        <w:tc>
          <w:tcPr>
            <w:tcW w:w="1076" w:type="dxa"/>
            <w:tcBorders>
              <w:top w:val="nil"/>
              <w:left w:val="nil"/>
              <w:bottom w:val="single" w:sz="8" w:space="0" w:color="auto"/>
              <w:right w:val="single" w:sz="8" w:space="0" w:color="auto"/>
            </w:tcBorders>
            <w:vAlign w:val="center"/>
            <w:hideMark/>
          </w:tcPr>
          <w:p w14:paraId="6EA4F597" w14:textId="77777777" w:rsidR="004C6A0C" w:rsidRDefault="004C6A0C" w:rsidP="00C04E8D">
            <w:pPr>
              <w:jc w:val="center"/>
              <w:rPr>
                <w:szCs w:val="16"/>
              </w:rPr>
            </w:pPr>
            <w:r>
              <w:t>N/A</w:t>
            </w:r>
          </w:p>
        </w:tc>
        <w:tc>
          <w:tcPr>
            <w:tcW w:w="1762" w:type="dxa"/>
            <w:tcBorders>
              <w:top w:val="nil"/>
              <w:left w:val="nil"/>
              <w:bottom w:val="single" w:sz="8" w:space="0" w:color="auto"/>
              <w:right w:val="single" w:sz="8" w:space="0" w:color="auto"/>
            </w:tcBorders>
            <w:vAlign w:val="center"/>
            <w:hideMark/>
          </w:tcPr>
          <w:p w14:paraId="496E8330" w14:textId="77777777" w:rsidR="004C6A0C" w:rsidRDefault="004C6A0C" w:rsidP="00C04E8D">
            <w:pPr>
              <w:jc w:val="center"/>
              <w:rPr>
                <w:szCs w:val="16"/>
              </w:rPr>
            </w:pPr>
            <w:r>
              <w:t>1</w:t>
            </w:r>
          </w:p>
        </w:tc>
      </w:tr>
    </w:tbl>
    <w:p w14:paraId="66385291" w14:textId="77777777" w:rsidR="004C6A0C" w:rsidRDefault="004C6A0C" w:rsidP="004C6A0C">
      <w:pPr>
        <w:rPr>
          <w:rFonts w:cstheme="minorHAnsi"/>
        </w:rPr>
      </w:pPr>
    </w:p>
    <w:p w14:paraId="19C4743F" w14:textId="77777777" w:rsidR="004C6A0C" w:rsidRDefault="004C6A0C" w:rsidP="004C6A0C">
      <w:pPr>
        <w:ind w:left="2880" w:hanging="1440"/>
        <w:rPr>
          <w:rFonts w:cstheme="minorHAnsi"/>
          <w:noProof/>
        </w:rPr>
      </w:pPr>
      <w:r>
        <w:rPr>
          <w:rFonts w:cstheme="minorHAnsi"/>
          <w:noProof/>
        </w:rPr>
        <w:t>3412</w:t>
      </w:r>
      <w:r>
        <w:rPr>
          <w:rFonts w:cstheme="minorHAnsi"/>
          <w:noProof/>
        </w:rPr>
        <w:tab/>
        <w:t>= Converts Btu to kWh</w:t>
      </w:r>
    </w:p>
    <w:p w14:paraId="20AC5A1F" w14:textId="77777777" w:rsidR="004C6A0C" w:rsidDel="009921F3" w:rsidRDefault="004C6A0C" w:rsidP="004C6A0C">
      <w:pPr>
        <w:ind w:left="2880" w:hanging="1440"/>
        <w:rPr>
          <w:del w:id="11787" w:author="Samuel Dent" w:date="2015-11-20T09:21:00Z"/>
          <w:rFonts w:cstheme="minorHAnsi"/>
          <w:noProof/>
        </w:rPr>
      </w:pPr>
      <w:r>
        <w:rPr>
          <w:rFonts w:cstheme="minorHAnsi"/>
          <w:noProof/>
        </w:rPr>
        <w:t xml:space="preserve"> </w:t>
      </w:r>
      <w:del w:id="11788" w:author="Samuel Dent" w:date="2015-11-20T09:21:00Z">
        <w:r w:rsidDel="009921F3">
          <w:rPr>
            <w:rFonts w:cstheme="minorHAnsi"/>
            <w:noProof/>
          </w:rPr>
          <w:delText>ADJ</w:delText>
        </w:r>
        <w:r w:rsidDel="009921F3">
          <w:rPr>
            <w:rFonts w:cstheme="minorHAnsi"/>
            <w:noProof/>
            <w:vertAlign w:val="subscript"/>
          </w:rPr>
          <w:delText>Wall</w:delText>
        </w:r>
        <w:r w:rsidDel="009921F3">
          <w:rPr>
            <w:rFonts w:cstheme="minorHAnsi"/>
            <w:noProof/>
          </w:rPr>
          <w:tab/>
          <w:delText xml:space="preserve">= Adjustment for wall insulation to account for prescriptive engineering algorithms overclaiming savings. </w:delText>
        </w:r>
      </w:del>
    </w:p>
    <w:p w14:paraId="0F0A2ACF" w14:textId="77777777" w:rsidR="004C6A0C" w:rsidDel="009921F3" w:rsidRDefault="004C6A0C" w:rsidP="004C6A0C">
      <w:pPr>
        <w:ind w:left="2880" w:hanging="1440"/>
        <w:rPr>
          <w:del w:id="11789" w:author="Samuel Dent" w:date="2015-11-20T09:21:00Z"/>
          <w:rFonts w:cstheme="minorHAnsi"/>
          <w:noProof/>
        </w:rPr>
      </w:pPr>
      <w:del w:id="11790" w:author="Samuel Dent" w:date="2015-11-20T09:21:00Z">
        <w:r w:rsidDel="009921F3">
          <w:rPr>
            <w:rFonts w:cstheme="minorHAnsi"/>
            <w:noProof/>
          </w:rPr>
          <w:tab/>
          <w:delText>= 63%</w:delText>
        </w:r>
        <w:r w:rsidDel="009921F3">
          <w:rPr>
            <w:rStyle w:val="FootnoteReference"/>
            <w:noProof/>
          </w:rPr>
          <w:footnoteReference w:id="932"/>
        </w:r>
      </w:del>
    </w:p>
    <w:p w14:paraId="14190EFC" w14:textId="77777777" w:rsidR="004C6A0C" w:rsidDel="009921F3" w:rsidRDefault="004C6A0C" w:rsidP="004C6A0C">
      <w:pPr>
        <w:ind w:left="2880" w:hanging="1440"/>
        <w:rPr>
          <w:del w:id="11793" w:author="Samuel Dent" w:date="2015-11-20T09:21:00Z"/>
          <w:rFonts w:cstheme="minorHAnsi"/>
          <w:noProof/>
        </w:rPr>
      </w:pPr>
    </w:p>
    <w:p w14:paraId="20608D79" w14:textId="77777777" w:rsidR="004C6A0C" w:rsidRDefault="004C6A0C" w:rsidP="004C6A0C">
      <w:pPr>
        <w:ind w:left="2880" w:hanging="1440"/>
        <w:rPr>
          <w:rFonts w:cstheme="minorHAnsi"/>
          <w:noProof/>
        </w:rPr>
      </w:pPr>
      <w:r>
        <w:rPr>
          <w:rFonts w:cstheme="minorHAnsi"/>
          <w:noProof/>
        </w:rPr>
        <w:t>ADJ</w:t>
      </w:r>
      <w:ins w:id="11794" w:author="Samuel Dent" w:date="2015-11-20T09:21:00Z">
        <w:r w:rsidRPr="009921F3">
          <w:rPr>
            <w:rFonts w:cstheme="minorHAnsi"/>
            <w:noProof/>
            <w:vertAlign w:val="subscript"/>
            <w:rPrChange w:id="11795" w:author="Samuel Dent" w:date="2015-11-20T09:21:00Z">
              <w:rPr>
                <w:rFonts w:cstheme="minorHAnsi"/>
                <w:noProof/>
              </w:rPr>
            </w:rPrChange>
          </w:rPr>
          <w:t>Wall</w:t>
        </w:r>
      </w:ins>
      <w:r>
        <w:rPr>
          <w:rFonts w:cstheme="minorHAnsi"/>
          <w:noProof/>
          <w:vertAlign w:val="subscript"/>
        </w:rPr>
        <w:t>Attic</w:t>
      </w:r>
      <w:ins w:id="11796" w:author="Samuel Dent" w:date="2015-11-20T09:21:00Z">
        <w:r>
          <w:rPr>
            <w:rFonts w:cstheme="minorHAnsi"/>
            <w:noProof/>
            <w:vertAlign w:val="subscript"/>
          </w:rPr>
          <w:t>Heat</w:t>
        </w:r>
      </w:ins>
      <w:r>
        <w:rPr>
          <w:rFonts w:cstheme="minorHAnsi"/>
          <w:noProof/>
        </w:rPr>
        <w:tab/>
        <w:t xml:space="preserve">= Adjustment for </w:t>
      </w:r>
      <w:ins w:id="11797" w:author="Samuel Dent" w:date="2015-11-20T09:21:00Z">
        <w:r>
          <w:rPr>
            <w:rFonts w:cstheme="minorHAnsi"/>
            <w:noProof/>
          </w:rPr>
          <w:t xml:space="preserve">wall and </w:t>
        </w:r>
      </w:ins>
      <w:r>
        <w:rPr>
          <w:rFonts w:cstheme="minorHAnsi"/>
          <w:noProof/>
        </w:rPr>
        <w:t>attic insulation to account for prescriptive engineering algorithms overclaiming savings</w:t>
      </w:r>
      <w:ins w:id="11798" w:author="Samuel Dent" w:date="2015-11-20T09:21:00Z">
        <w:r>
          <w:rPr>
            <w:rStyle w:val="FootnoteReference"/>
            <w:noProof/>
          </w:rPr>
          <w:footnoteReference w:id="933"/>
        </w:r>
      </w:ins>
      <w:r>
        <w:rPr>
          <w:rFonts w:cstheme="minorHAnsi"/>
          <w:noProof/>
        </w:rPr>
        <w:t xml:space="preserve">. </w:t>
      </w:r>
    </w:p>
    <w:p w14:paraId="33203014" w14:textId="77777777" w:rsidR="004C6A0C" w:rsidRDefault="004C6A0C" w:rsidP="004C6A0C">
      <w:pPr>
        <w:ind w:left="2880" w:hanging="1440"/>
        <w:rPr>
          <w:rFonts w:cstheme="minorHAnsi"/>
          <w:noProof/>
        </w:rPr>
      </w:pPr>
      <w:r>
        <w:rPr>
          <w:rFonts w:cstheme="minorHAnsi"/>
          <w:noProof/>
        </w:rPr>
        <w:tab/>
        <w:t xml:space="preserve">= </w:t>
      </w:r>
      <w:del w:id="11801" w:author="Samuel Dent" w:date="2015-11-20T09:21:00Z">
        <w:r w:rsidDel="009921F3">
          <w:rPr>
            <w:rFonts w:cstheme="minorHAnsi"/>
            <w:noProof/>
          </w:rPr>
          <w:delText>74</w:delText>
        </w:r>
      </w:del>
      <w:ins w:id="11802" w:author="Samuel Dent" w:date="2015-11-20T09:21:00Z">
        <w:r>
          <w:rPr>
            <w:rFonts w:cstheme="minorHAnsi"/>
            <w:noProof/>
          </w:rPr>
          <w:t>60</w:t>
        </w:r>
      </w:ins>
      <w:r>
        <w:rPr>
          <w:rFonts w:cstheme="minorHAnsi"/>
          <w:noProof/>
        </w:rPr>
        <w:t>%</w:t>
      </w:r>
      <w:del w:id="11803" w:author="Samuel Dent" w:date="2015-11-20T09:21:00Z">
        <w:r w:rsidDel="009921F3">
          <w:rPr>
            <w:rStyle w:val="FootnoteReference"/>
            <w:noProof/>
          </w:rPr>
          <w:footnoteReference w:id="934"/>
        </w:r>
      </w:del>
    </w:p>
    <w:p w14:paraId="74E12FED" w14:textId="77777777" w:rsidR="004C6A0C" w:rsidRDefault="004C6A0C" w:rsidP="004C6A0C">
      <w:pPr>
        <w:ind w:left="2160" w:hanging="720"/>
        <w:rPr>
          <w:rFonts w:cstheme="minorHAnsi"/>
          <w:noProof/>
        </w:rPr>
      </w:pPr>
    </w:p>
    <w:p w14:paraId="7DF88DEE" w14:textId="77777777" w:rsidR="004C6A0C" w:rsidRDefault="004C6A0C" w:rsidP="004C6A0C">
      <w:pPr>
        <w:rPr>
          <w:rFonts w:cstheme="minorHAnsi"/>
        </w:rPr>
      </w:pPr>
      <w:r>
        <w:rPr>
          <w:noProof/>
        </w:rPr>
        <w:lastRenderedPageBreak/>
        <mc:AlternateContent>
          <mc:Choice Requires="wps">
            <w:drawing>
              <wp:inline distT="0" distB="0" distL="0" distR="0" wp14:anchorId="1B82D6AB" wp14:editId="057223BC">
                <wp:extent cx="5894705" cy="1733107"/>
                <wp:effectExtent l="0" t="0" r="10795" b="19685"/>
                <wp:docPr id="331" name="Text Box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4705" cy="1733107"/>
                        </a:xfrm>
                        <a:prstGeom prst="rect">
                          <a:avLst/>
                        </a:prstGeom>
                        <a:solidFill>
                          <a:srgbClr val="FFFFFF"/>
                        </a:solidFill>
                        <a:ln w="9525">
                          <a:solidFill>
                            <a:srgbClr val="000000"/>
                          </a:solidFill>
                          <a:miter lim="800000"/>
                          <a:headEnd/>
                          <a:tailEnd/>
                        </a:ln>
                      </wps:spPr>
                      <wps:txbx>
                        <w:txbxContent>
                          <w:p w14:paraId="399B22D5" w14:textId="77777777" w:rsidR="00F60751" w:rsidRDefault="00F60751" w:rsidP="004C6A0C">
                            <w:pPr>
                              <w:rPr>
                                <w:rFonts w:cstheme="minorHAnsi"/>
                              </w:rPr>
                            </w:pPr>
                            <w:r>
                              <w:rPr>
                                <w:rFonts w:cstheme="minorHAnsi"/>
                              </w:rPr>
                              <w:t>For example, a single family home in Chicago with 990 ft</w:t>
                            </w:r>
                            <w:r>
                              <w:rPr>
                                <w:rFonts w:cstheme="minorHAnsi"/>
                                <w:vertAlign w:val="superscript"/>
                              </w:rPr>
                              <w:t>2</w:t>
                            </w:r>
                            <w:r>
                              <w:rPr>
                                <w:rFonts w:cstheme="minorHAnsi"/>
                              </w:rPr>
                              <w:t xml:space="preserve"> of R-5 walls insulated to R-11 and 700 ft</w:t>
                            </w:r>
                            <w:r>
                              <w:rPr>
                                <w:rFonts w:cstheme="minorHAnsi"/>
                                <w:vertAlign w:val="superscript"/>
                              </w:rPr>
                              <w:t xml:space="preserve">2 </w:t>
                            </w:r>
                            <w:r>
                              <w:rPr>
                                <w:rFonts w:cstheme="minorHAnsi"/>
                              </w:rPr>
                              <w:t>of R-5 attic insulated to R-38, 10.5 SEER Central AC and 2.26 (1.92 including distribution losses) COP Heat Pump:</w:t>
                            </w:r>
                          </w:p>
                          <w:p w14:paraId="0F942909" w14:textId="77777777" w:rsidR="00F60751" w:rsidRDefault="00F60751" w:rsidP="004C6A0C">
                            <w:pPr>
                              <w:ind w:left="1440" w:hanging="720"/>
                              <w:rPr>
                                <w:rFonts w:cstheme="minorHAnsi"/>
                                <w:noProof/>
                              </w:rPr>
                            </w:pPr>
                            <w:r>
                              <w:rPr>
                                <w:rFonts w:cstheme="minorHAnsi"/>
                                <w:noProof/>
                              </w:rPr>
                              <w:t>ΔkWh</w:t>
                            </w:r>
                            <w:r>
                              <w:rPr>
                                <w:rFonts w:cstheme="minorHAnsi"/>
                              </w:rPr>
                              <w:t xml:space="preserve"> </w:t>
                            </w:r>
                            <w:r>
                              <w:rPr>
                                <w:rFonts w:cstheme="minorHAnsi"/>
                              </w:rPr>
                              <w:tab/>
                            </w:r>
                            <w:r>
                              <w:rPr>
                                <w:rFonts w:cstheme="minorHAnsi"/>
                                <w:noProof/>
                              </w:rPr>
                              <w:t xml:space="preserve">= (ΔkWh_cooling + ΔkWh_heating) </w:t>
                            </w:r>
                          </w:p>
                          <w:p w14:paraId="41F70813" w14:textId="77777777" w:rsidR="00F60751" w:rsidRDefault="00F60751" w:rsidP="004C6A0C">
                            <w:pPr>
                              <w:ind w:left="1440"/>
                              <w:jc w:val="left"/>
                              <w:rPr>
                                <w:rFonts w:cstheme="minorHAnsi"/>
                              </w:rPr>
                            </w:pPr>
                            <w:r>
                              <w:rPr>
                                <w:rFonts w:cstheme="minorHAnsi"/>
                                <w:szCs w:val="20"/>
                              </w:rPr>
                              <w:t xml:space="preserve">= </w:t>
                            </w:r>
                            <w:ins w:id="11806" w:author="Samuel Dent" w:date="2015-11-20T09:22:00Z">
                              <w:r>
                                <w:rPr>
                                  <w:rFonts w:cstheme="minorHAnsi"/>
                                  <w:szCs w:val="20"/>
                                </w:rPr>
                                <w:t>(</w:t>
                              </w:r>
                            </w:ins>
                            <w:r>
                              <w:rPr>
                                <w:rFonts w:cstheme="minorHAnsi"/>
                              </w:rPr>
                              <w:t>((((1/5 - 1/11) * 990 * (1-0.25)) + ((1/5 - 1/38) * 700 * (1-0.07))) *</w:t>
                            </w:r>
                            <w:r>
                              <w:rPr>
                                <w:rFonts w:cstheme="minorHAnsi"/>
                                <w:szCs w:val="20"/>
                              </w:rPr>
                              <w:t xml:space="preserve"> </w:t>
                            </w:r>
                            <w:r>
                              <w:rPr>
                                <w:rFonts w:cstheme="minorHAnsi"/>
                              </w:rPr>
                              <w:t>842 * 0.75 * 24)/ (1000 * 10.5))</w:t>
                            </w:r>
                            <w:ins w:id="11807" w:author="Samuel Dent" w:date="2015-11-20T09:22:00Z">
                              <w:r>
                                <w:rPr>
                                  <w:rFonts w:cstheme="minorHAnsi"/>
                                </w:rPr>
                                <w:t xml:space="preserve"> * 0.8)</w:t>
                              </w:r>
                            </w:ins>
                            <w:r>
                              <w:rPr>
                                <w:rFonts w:cstheme="minorHAnsi"/>
                              </w:rPr>
                              <w:t xml:space="preserve"> + </w:t>
                            </w:r>
                            <w:ins w:id="11808" w:author="Samuel Dent" w:date="2015-11-20T09:23:00Z">
                              <w:r>
                                <w:rPr>
                                  <w:rFonts w:cstheme="minorHAnsi"/>
                                </w:rPr>
                                <w:t>(</w:t>
                              </w:r>
                            </w:ins>
                            <w:r>
                              <w:rPr>
                                <w:rFonts w:cstheme="minorHAnsi"/>
                              </w:rPr>
                              <w:t>(((((1/5 - 1/11) * 990 * (1-0.25)</w:t>
                            </w:r>
                            <w:del w:id="11809" w:author="Samuel Dent" w:date="2015-11-20T09:23:00Z">
                              <w:r w:rsidDel="009921F3">
                                <w:rPr>
                                  <w:rFonts w:cstheme="minorHAnsi"/>
                                </w:rPr>
                                <w:delText xml:space="preserve"> * 0.63</w:delText>
                              </w:r>
                            </w:del>
                            <w:r>
                              <w:rPr>
                                <w:rFonts w:cstheme="minorHAnsi"/>
                              </w:rPr>
                              <w:t>) + ((1/5 - 1/38) * 700 * (1-0.07)</w:t>
                            </w:r>
                            <w:del w:id="11810" w:author="Samuel Dent" w:date="2015-11-20T09:23:00Z">
                              <w:r w:rsidDel="009921F3">
                                <w:rPr>
                                  <w:rFonts w:cstheme="minorHAnsi"/>
                                </w:rPr>
                                <w:delText xml:space="preserve"> * 0.74</w:delText>
                              </w:r>
                            </w:del>
                            <w:r>
                              <w:rPr>
                                <w:rFonts w:cstheme="minorHAnsi"/>
                              </w:rPr>
                              <w:t>)) * 5113 * 24) / (1.92 * 3412))</w:t>
                            </w:r>
                            <w:ins w:id="11811" w:author="Samuel Dent" w:date="2015-11-20T09:24:00Z">
                              <w:r>
                                <w:rPr>
                                  <w:rFonts w:cstheme="minorHAnsi"/>
                                </w:rPr>
                                <w:t xml:space="preserve"> </w:t>
                              </w:r>
                            </w:ins>
                            <w:ins w:id="11812" w:author="Samuel Dent" w:date="2015-11-20T09:23:00Z">
                              <w:r>
                                <w:rPr>
                                  <w:rFonts w:cstheme="minorHAnsi"/>
                                </w:rPr>
                                <w:t>*</w:t>
                              </w:r>
                            </w:ins>
                            <w:r>
                              <w:rPr>
                                <w:rFonts w:cstheme="minorHAnsi"/>
                              </w:rPr>
                              <w:t xml:space="preserve"> </w:t>
                            </w:r>
                            <w:ins w:id="11813" w:author="Samuel Dent" w:date="2015-11-20T09:24:00Z">
                              <w:r>
                                <w:rPr>
                                  <w:rFonts w:cstheme="minorHAnsi"/>
                                </w:rPr>
                                <w:t>0.6)</w:t>
                              </w:r>
                            </w:ins>
                          </w:p>
                          <w:p w14:paraId="3CFD9785" w14:textId="77777777" w:rsidR="00F60751" w:rsidRDefault="00F60751" w:rsidP="004C6A0C">
                            <w:pPr>
                              <w:ind w:left="1440"/>
                              <w:rPr>
                                <w:rFonts w:cstheme="minorHAnsi"/>
                              </w:rPr>
                            </w:pPr>
                            <w:r>
                              <w:rPr>
                                <w:rFonts w:cstheme="minorHAnsi"/>
                              </w:rPr>
                              <w:t xml:space="preserve">= </w:t>
                            </w:r>
                            <w:del w:id="11814" w:author="Samuel Dent" w:date="2015-11-20T09:25:00Z">
                              <w:r w:rsidDel="009921F3">
                                <w:rPr>
                                  <w:rFonts w:cstheme="minorHAnsi"/>
                                </w:rPr>
                                <w:delText xml:space="preserve">280 </w:delText>
                              </w:r>
                            </w:del>
                            <w:ins w:id="11815" w:author="Samuel Dent" w:date="2015-11-20T09:25:00Z">
                              <w:r>
                                <w:rPr>
                                  <w:rFonts w:cstheme="minorHAnsi"/>
                                </w:rPr>
                                <w:t xml:space="preserve">224 </w:t>
                              </w:r>
                            </w:ins>
                            <w:r>
                              <w:rPr>
                                <w:rFonts w:cstheme="minorHAnsi"/>
                              </w:rPr>
                              <w:t xml:space="preserve">+ </w:t>
                            </w:r>
                            <w:del w:id="11816" w:author="Samuel Dent" w:date="2015-11-20T09:24:00Z">
                              <w:r w:rsidDel="009921F3">
                                <w:rPr>
                                  <w:rFonts w:cstheme="minorHAnsi"/>
                                </w:rPr>
                                <w:delText>2523</w:delText>
                              </w:r>
                            </w:del>
                            <w:ins w:id="11817" w:author="Samuel Dent" w:date="2015-11-20T09:24:00Z">
                              <w:r>
                                <w:rPr>
                                  <w:rFonts w:cstheme="minorHAnsi"/>
                                </w:rPr>
                                <w:t>2181</w:t>
                              </w:r>
                            </w:ins>
                          </w:p>
                          <w:p w14:paraId="67AAA241" w14:textId="77777777" w:rsidR="00F60751" w:rsidRDefault="00F60751" w:rsidP="004C6A0C">
                            <w:pPr>
                              <w:ind w:left="1440"/>
                              <w:rPr>
                                <w:rFonts w:cstheme="minorHAnsi"/>
                              </w:rPr>
                            </w:pPr>
                            <w:r>
                              <w:rPr>
                                <w:rFonts w:cstheme="minorHAnsi"/>
                              </w:rPr>
                              <w:t>= 2</w:t>
                            </w:r>
                            <w:del w:id="11818" w:author="Samuel Dent" w:date="2015-11-20T09:25:00Z">
                              <w:r w:rsidDel="009921F3">
                                <w:rPr>
                                  <w:rFonts w:cstheme="minorHAnsi"/>
                                </w:rPr>
                                <w:delText>803</w:delText>
                              </w:r>
                            </w:del>
                            <w:ins w:id="11819" w:author="Samuel Dent" w:date="2015-11-20T09:25:00Z">
                              <w:r>
                                <w:rPr>
                                  <w:rFonts w:cstheme="minorHAnsi"/>
                                </w:rPr>
                                <w:t>405</w:t>
                              </w:r>
                            </w:ins>
                            <w:r>
                              <w:rPr>
                                <w:rFonts w:cstheme="minorHAnsi"/>
                              </w:rPr>
                              <w:t xml:space="preserve"> kWh</w:t>
                            </w:r>
                            <w:r>
                              <w:rPr>
                                <w:rFonts w:cstheme="minorHAnsi"/>
                              </w:rPr>
                              <w:tab/>
                            </w:r>
                          </w:p>
                          <w:p w14:paraId="181F88C2" w14:textId="77777777" w:rsidR="00F60751" w:rsidRDefault="00F60751" w:rsidP="004C6A0C"/>
                        </w:txbxContent>
                      </wps:txbx>
                      <wps:bodyPr rot="0" vert="horz" wrap="square" lIns="91440" tIns="45720" rIns="91440" bIns="45720" anchor="t" anchorCtr="0">
                        <a:noAutofit/>
                      </wps:bodyPr>
                    </wps:wsp>
                  </a:graphicData>
                </a:graphic>
              </wp:inline>
            </w:drawing>
          </mc:Choice>
          <mc:Fallback>
            <w:pict>
              <v:shape w14:anchorId="1B82D6AB" id="Text Box 331" o:spid="_x0000_s1123" type="#_x0000_t202" style="width:464.15pt;height:13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">
                <v:textbox>
                  <w:txbxContent>
                    <w:p w14:paraId="399B22D5" w14:textId="77777777" w:rsidR="00F60751" w:rsidRDefault="00F60751" w:rsidP="004C6A0C">
                      <w:pPr>
                        <w:rPr>
                          <w:rFonts w:cstheme="minorHAnsi"/>
                        </w:rPr>
                      </w:pPr>
                      <w:r>
                        <w:rPr>
                          <w:rFonts w:cstheme="minorHAnsi"/>
                        </w:rPr>
                        <w:t>For example, a single family home in Chicago with 990 ft</w:t>
                      </w:r>
                      <w:r>
                        <w:rPr>
                          <w:rFonts w:cstheme="minorHAnsi"/>
                          <w:vertAlign w:val="superscript"/>
                        </w:rPr>
                        <w:t>2</w:t>
                      </w:r>
                      <w:r>
                        <w:rPr>
                          <w:rFonts w:cstheme="minorHAnsi"/>
                        </w:rPr>
                        <w:t xml:space="preserve"> of R-5 walls insulated to R-11 and 700 ft</w:t>
                      </w:r>
                      <w:r>
                        <w:rPr>
                          <w:rFonts w:cstheme="minorHAnsi"/>
                          <w:vertAlign w:val="superscript"/>
                        </w:rPr>
                        <w:t xml:space="preserve">2 </w:t>
                      </w:r>
                      <w:r>
                        <w:rPr>
                          <w:rFonts w:cstheme="minorHAnsi"/>
                        </w:rPr>
                        <w:t>of R-5 attic insulated to R-38, 10.5 SEER Central AC and 2.26 (1.92 including distribution losses) COP Heat Pump:</w:t>
                      </w:r>
                    </w:p>
                    <w:p w14:paraId="0F942909" w14:textId="77777777" w:rsidR="00F60751" w:rsidRDefault="00F60751" w:rsidP="004C6A0C">
                      <w:pPr>
                        <w:ind w:left="1440" w:hanging="720"/>
                        <w:rPr>
                          <w:rFonts w:cstheme="minorHAnsi"/>
                          <w:noProof/>
                        </w:rPr>
                      </w:pPr>
                      <w:r>
                        <w:rPr>
                          <w:rFonts w:cstheme="minorHAnsi"/>
                          <w:noProof/>
                        </w:rPr>
                        <w:t>ΔkWh</w:t>
                      </w:r>
                      <w:r>
                        <w:rPr>
                          <w:rFonts w:cstheme="minorHAnsi"/>
                        </w:rPr>
                        <w:t xml:space="preserve"> </w:t>
                      </w:r>
                      <w:r>
                        <w:rPr>
                          <w:rFonts w:cstheme="minorHAnsi"/>
                        </w:rPr>
                        <w:tab/>
                      </w:r>
                      <w:r>
                        <w:rPr>
                          <w:rFonts w:cstheme="minorHAnsi"/>
                          <w:noProof/>
                        </w:rPr>
                        <w:t xml:space="preserve">= (ΔkWh_cooling + ΔkWh_heating) </w:t>
                      </w:r>
                    </w:p>
                    <w:p w14:paraId="41F70813" w14:textId="77777777" w:rsidR="00F60751" w:rsidRDefault="00F60751" w:rsidP="004C6A0C">
                      <w:pPr>
                        <w:ind w:left="1440"/>
                        <w:jc w:val="left"/>
                        <w:rPr>
                          <w:rFonts w:cstheme="minorHAnsi"/>
                        </w:rPr>
                      </w:pPr>
                      <w:r>
                        <w:rPr>
                          <w:rFonts w:cstheme="minorHAnsi"/>
                          <w:szCs w:val="20"/>
                        </w:rPr>
                        <w:t xml:space="preserve">= </w:t>
                      </w:r>
                      <w:ins w:id="11820" w:author="Samuel Dent" w:date="2015-11-20T09:22:00Z">
                        <w:r>
                          <w:rPr>
                            <w:rFonts w:cstheme="minorHAnsi"/>
                            <w:szCs w:val="20"/>
                          </w:rPr>
                          <w:t>(</w:t>
                        </w:r>
                      </w:ins>
                      <w:r>
                        <w:rPr>
                          <w:rFonts w:cstheme="minorHAnsi"/>
                        </w:rPr>
                        <w:t>((((1/5 - 1/11) * 990 * (1-0.25)) + ((1/5 - 1/38) * 700 * (1-0.07))) *</w:t>
                      </w:r>
                      <w:r>
                        <w:rPr>
                          <w:rFonts w:cstheme="minorHAnsi"/>
                          <w:szCs w:val="20"/>
                        </w:rPr>
                        <w:t xml:space="preserve"> </w:t>
                      </w:r>
                      <w:r>
                        <w:rPr>
                          <w:rFonts w:cstheme="minorHAnsi"/>
                        </w:rPr>
                        <w:t>842 * 0.75 * 24)/ (1000 * 10.5))</w:t>
                      </w:r>
                      <w:ins w:id="11821" w:author="Samuel Dent" w:date="2015-11-20T09:22:00Z">
                        <w:r>
                          <w:rPr>
                            <w:rFonts w:cstheme="minorHAnsi"/>
                          </w:rPr>
                          <w:t xml:space="preserve"> * 0.8)</w:t>
                        </w:r>
                      </w:ins>
                      <w:r>
                        <w:rPr>
                          <w:rFonts w:cstheme="minorHAnsi"/>
                        </w:rPr>
                        <w:t xml:space="preserve"> + </w:t>
                      </w:r>
                      <w:ins w:id="11822" w:author="Samuel Dent" w:date="2015-11-20T09:23:00Z">
                        <w:r>
                          <w:rPr>
                            <w:rFonts w:cstheme="minorHAnsi"/>
                          </w:rPr>
                          <w:t>(</w:t>
                        </w:r>
                      </w:ins>
                      <w:r>
                        <w:rPr>
                          <w:rFonts w:cstheme="minorHAnsi"/>
                        </w:rPr>
                        <w:t>(((((1/5 - 1/11) * 990 * (1-0.25)</w:t>
                      </w:r>
                      <w:del w:id="11823" w:author="Samuel Dent" w:date="2015-11-20T09:23:00Z">
                        <w:r w:rsidDel="009921F3">
                          <w:rPr>
                            <w:rFonts w:cstheme="minorHAnsi"/>
                          </w:rPr>
                          <w:delText xml:space="preserve"> * 0.63</w:delText>
                        </w:r>
                      </w:del>
                      <w:r>
                        <w:rPr>
                          <w:rFonts w:cstheme="minorHAnsi"/>
                        </w:rPr>
                        <w:t>) + ((1/5 - 1/38) * 700 * (1-0.07)</w:t>
                      </w:r>
                      <w:del w:id="11824" w:author="Samuel Dent" w:date="2015-11-20T09:23:00Z">
                        <w:r w:rsidDel="009921F3">
                          <w:rPr>
                            <w:rFonts w:cstheme="minorHAnsi"/>
                          </w:rPr>
                          <w:delText xml:space="preserve"> * 0.74</w:delText>
                        </w:r>
                      </w:del>
                      <w:r>
                        <w:rPr>
                          <w:rFonts w:cstheme="minorHAnsi"/>
                        </w:rPr>
                        <w:t>)) * 5113 * 24) / (1.92 * 3412))</w:t>
                      </w:r>
                      <w:ins w:id="11825" w:author="Samuel Dent" w:date="2015-11-20T09:24:00Z">
                        <w:r>
                          <w:rPr>
                            <w:rFonts w:cstheme="minorHAnsi"/>
                          </w:rPr>
                          <w:t xml:space="preserve"> </w:t>
                        </w:r>
                      </w:ins>
                      <w:ins w:id="11826" w:author="Samuel Dent" w:date="2015-11-20T09:23:00Z">
                        <w:r>
                          <w:rPr>
                            <w:rFonts w:cstheme="minorHAnsi"/>
                          </w:rPr>
                          <w:t>*</w:t>
                        </w:r>
                      </w:ins>
                      <w:r>
                        <w:rPr>
                          <w:rFonts w:cstheme="minorHAnsi"/>
                        </w:rPr>
                        <w:t xml:space="preserve"> </w:t>
                      </w:r>
                      <w:ins w:id="11827" w:author="Samuel Dent" w:date="2015-11-20T09:24:00Z">
                        <w:r>
                          <w:rPr>
                            <w:rFonts w:cstheme="minorHAnsi"/>
                          </w:rPr>
                          <w:t>0.6)</w:t>
                        </w:r>
                      </w:ins>
                    </w:p>
                    <w:p w14:paraId="3CFD9785" w14:textId="77777777" w:rsidR="00F60751" w:rsidRDefault="00F60751" w:rsidP="004C6A0C">
                      <w:pPr>
                        <w:ind w:left="1440"/>
                        <w:rPr>
                          <w:rFonts w:cstheme="minorHAnsi"/>
                        </w:rPr>
                      </w:pPr>
                      <w:r>
                        <w:rPr>
                          <w:rFonts w:cstheme="minorHAnsi"/>
                        </w:rPr>
                        <w:t xml:space="preserve">= </w:t>
                      </w:r>
                      <w:del w:id="11828" w:author="Samuel Dent" w:date="2015-11-20T09:25:00Z">
                        <w:r w:rsidDel="009921F3">
                          <w:rPr>
                            <w:rFonts w:cstheme="minorHAnsi"/>
                          </w:rPr>
                          <w:delText xml:space="preserve">280 </w:delText>
                        </w:r>
                      </w:del>
                      <w:ins w:id="11829" w:author="Samuel Dent" w:date="2015-11-20T09:25:00Z">
                        <w:r>
                          <w:rPr>
                            <w:rFonts w:cstheme="minorHAnsi"/>
                          </w:rPr>
                          <w:t xml:space="preserve">224 </w:t>
                        </w:r>
                      </w:ins>
                      <w:r>
                        <w:rPr>
                          <w:rFonts w:cstheme="minorHAnsi"/>
                        </w:rPr>
                        <w:t xml:space="preserve">+ </w:t>
                      </w:r>
                      <w:del w:id="11830" w:author="Samuel Dent" w:date="2015-11-20T09:24:00Z">
                        <w:r w:rsidDel="009921F3">
                          <w:rPr>
                            <w:rFonts w:cstheme="minorHAnsi"/>
                          </w:rPr>
                          <w:delText>2523</w:delText>
                        </w:r>
                      </w:del>
                      <w:ins w:id="11831" w:author="Samuel Dent" w:date="2015-11-20T09:24:00Z">
                        <w:r>
                          <w:rPr>
                            <w:rFonts w:cstheme="minorHAnsi"/>
                          </w:rPr>
                          <w:t>2181</w:t>
                        </w:r>
                      </w:ins>
                    </w:p>
                    <w:p w14:paraId="67AAA241" w14:textId="77777777" w:rsidR="00F60751" w:rsidRDefault="00F60751" w:rsidP="004C6A0C">
                      <w:pPr>
                        <w:ind w:left="1440"/>
                        <w:rPr>
                          <w:rFonts w:cstheme="minorHAnsi"/>
                        </w:rPr>
                      </w:pPr>
                      <w:r>
                        <w:rPr>
                          <w:rFonts w:cstheme="minorHAnsi"/>
                        </w:rPr>
                        <w:t>= 2</w:t>
                      </w:r>
                      <w:del w:id="11832" w:author="Samuel Dent" w:date="2015-11-20T09:25:00Z">
                        <w:r w:rsidDel="009921F3">
                          <w:rPr>
                            <w:rFonts w:cstheme="minorHAnsi"/>
                          </w:rPr>
                          <w:delText>803</w:delText>
                        </w:r>
                      </w:del>
                      <w:ins w:id="11833" w:author="Samuel Dent" w:date="2015-11-20T09:25:00Z">
                        <w:r>
                          <w:rPr>
                            <w:rFonts w:cstheme="minorHAnsi"/>
                          </w:rPr>
                          <w:t>405</w:t>
                        </w:r>
                      </w:ins>
                      <w:r>
                        <w:rPr>
                          <w:rFonts w:cstheme="minorHAnsi"/>
                        </w:rPr>
                        <w:t xml:space="preserve"> kWh</w:t>
                      </w:r>
                      <w:r>
                        <w:rPr>
                          <w:rFonts w:cstheme="minorHAnsi"/>
                        </w:rPr>
                        <w:tab/>
                      </w:r>
                    </w:p>
                    <w:p w14:paraId="181F88C2" w14:textId="77777777" w:rsidR="00F60751" w:rsidRDefault="00F60751" w:rsidP="004C6A0C"/>
                  </w:txbxContent>
                </v:textbox>
                <w10:anchorlock/>
              </v:shape>
            </w:pict>
          </mc:Fallback>
        </mc:AlternateContent>
      </w:r>
    </w:p>
    <w:p w14:paraId="4369E6F6" w14:textId="77777777" w:rsidR="004C6A0C" w:rsidRDefault="004C6A0C" w:rsidP="004C6A0C">
      <w:pPr>
        <w:ind w:left="720" w:firstLine="720"/>
        <w:rPr>
          <w:rFonts w:cstheme="minorHAnsi"/>
        </w:rPr>
      </w:pPr>
      <w:r>
        <w:rPr>
          <w:rFonts w:cstheme="minorHAnsi"/>
        </w:rPr>
        <w:t>ΔkWh_heating</w:t>
      </w:r>
      <w:r>
        <w:rPr>
          <w:rFonts w:cstheme="minorHAnsi"/>
        </w:rPr>
        <w:tab/>
        <w:t xml:space="preserve">= If gas </w:t>
      </w:r>
      <w:r>
        <w:rPr>
          <w:rFonts w:cstheme="minorHAnsi"/>
          <w:i/>
        </w:rPr>
        <w:t>furnace</w:t>
      </w:r>
      <w:r>
        <w:rPr>
          <w:rFonts w:cstheme="minorHAnsi"/>
        </w:rPr>
        <w:t xml:space="preserve"> heat, kWh savings for reduction in fan run time</w:t>
      </w:r>
    </w:p>
    <w:p w14:paraId="50CE3CD0" w14:textId="77777777" w:rsidR="004C6A0C" w:rsidRDefault="004C6A0C" w:rsidP="004C6A0C">
      <w:pPr>
        <w:widowControl/>
        <w:jc w:val="left"/>
        <w:rPr>
          <w:rFonts w:cstheme="minorHAnsi"/>
        </w:rPr>
      </w:pPr>
      <w:r>
        <w:rPr>
          <w:rFonts w:cstheme="minorHAnsi"/>
        </w:rPr>
        <w:tab/>
      </w:r>
      <w:r>
        <w:rPr>
          <w:rFonts w:cstheme="minorHAnsi"/>
        </w:rPr>
        <w:tab/>
      </w:r>
      <w:r>
        <w:rPr>
          <w:rFonts w:cstheme="minorHAnsi"/>
        </w:rPr>
        <w:tab/>
      </w:r>
      <w:r>
        <w:rPr>
          <w:rFonts w:cstheme="minorHAnsi"/>
        </w:rPr>
        <w:tab/>
        <w:t xml:space="preserve">= ΔTherms * </w:t>
      </w:r>
      <w:r>
        <w:rPr>
          <w:rFonts w:cstheme="minorHAnsi"/>
          <w:noProof/>
        </w:rPr>
        <w:t>F</w:t>
      </w:r>
      <w:r>
        <w:rPr>
          <w:rFonts w:cstheme="minorHAnsi"/>
          <w:noProof/>
          <w:vertAlign w:val="subscript"/>
        </w:rPr>
        <w:t xml:space="preserve">e </w:t>
      </w:r>
      <w:r>
        <w:rPr>
          <w:rFonts w:cstheme="minorHAnsi"/>
        </w:rPr>
        <w:t>* 29.3</w:t>
      </w:r>
    </w:p>
    <w:p w14:paraId="12FFE26A" w14:textId="77777777" w:rsidR="004C6A0C" w:rsidRDefault="004C6A0C" w:rsidP="004C6A0C">
      <w:pPr>
        <w:widowControl/>
        <w:jc w:val="left"/>
        <w:rPr>
          <w:rFonts w:cstheme="minorHAnsi"/>
        </w:rPr>
      </w:pPr>
    </w:p>
    <w:p w14:paraId="7D9DB0BB" w14:textId="77777777" w:rsidR="004C6A0C" w:rsidRDefault="004C6A0C" w:rsidP="004C6A0C">
      <w:pPr>
        <w:ind w:left="2160" w:hanging="720"/>
        <w:rPr>
          <w:rFonts w:cstheme="minorHAnsi"/>
          <w:noProof/>
        </w:rPr>
      </w:pPr>
      <w:r>
        <w:rPr>
          <w:rFonts w:cstheme="minorHAnsi"/>
          <w:noProof/>
        </w:rPr>
        <w:t>F</w:t>
      </w:r>
      <w:r>
        <w:rPr>
          <w:rFonts w:cstheme="minorHAnsi"/>
          <w:noProof/>
          <w:vertAlign w:val="subscript"/>
        </w:rPr>
        <w:t>e</w:t>
      </w:r>
      <w:r>
        <w:rPr>
          <w:rFonts w:cstheme="minorHAnsi"/>
          <w:noProof/>
          <w:vertAlign w:val="subscript"/>
        </w:rPr>
        <w:tab/>
      </w:r>
      <w:r>
        <w:rPr>
          <w:rFonts w:cstheme="minorHAnsi"/>
          <w:noProof/>
          <w:vertAlign w:val="subscript"/>
        </w:rPr>
        <w:tab/>
      </w:r>
      <w:r>
        <w:rPr>
          <w:rFonts w:cstheme="minorHAnsi"/>
          <w:noProof/>
        </w:rPr>
        <w:t>= Furnace Fan energy consumption as a percentage of annual fuel consumption</w:t>
      </w:r>
    </w:p>
    <w:p w14:paraId="2591E6ED" w14:textId="77777777" w:rsidR="004C6A0C" w:rsidRDefault="004C6A0C" w:rsidP="004C6A0C">
      <w:pPr>
        <w:ind w:left="2160" w:hanging="720"/>
        <w:rPr>
          <w:rFonts w:cstheme="minorHAnsi"/>
          <w:noProof/>
        </w:rPr>
      </w:pPr>
      <w:r>
        <w:rPr>
          <w:rFonts w:cstheme="minorHAnsi"/>
          <w:noProof/>
        </w:rPr>
        <w:tab/>
      </w:r>
      <w:r>
        <w:rPr>
          <w:rFonts w:cstheme="minorHAnsi"/>
          <w:noProof/>
        </w:rPr>
        <w:tab/>
        <w:t>= 3.14%</w:t>
      </w:r>
      <w:r>
        <w:rPr>
          <w:rStyle w:val="FootnoteReference"/>
        </w:rPr>
        <w:footnoteReference w:id="935"/>
      </w:r>
    </w:p>
    <w:p w14:paraId="6954E8A3" w14:textId="77777777" w:rsidR="004C6A0C" w:rsidRDefault="004C6A0C" w:rsidP="004C6A0C">
      <w:pPr>
        <w:ind w:left="720" w:firstLine="720"/>
        <w:rPr>
          <w:noProof/>
        </w:rPr>
      </w:pPr>
      <w:r>
        <w:rPr>
          <w:noProof/>
        </w:rPr>
        <w:t>29.3</w:t>
      </w:r>
      <w:r>
        <w:rPr>
          <w:noProof/>
        </w:rPr>
        <w:tab/>
      </w:r>
      <w:r>
        <w:rPr>
          <w:noProof/>
        </w:rPr>
        <w:tab/>
        <w:t>= kWh per therm</w:t>
      </w:r>
    </w:p>
    <w:p w14:paraId="796DAD8C" w14:textId="77777777" w:rsidR="004C6A0C" w:rsidRDefault="004C6A0C" w:rsidP="004C6A0C">
      <w:r>
        <w:rPr>
          <w:noProof/>
        </w:rPr>
        <mc:AlternateContent>
          <mc:Choice Requires="wps">
            <w:drawing>
              <wp:inline distT="0" distB="0" distL="0" distR="0" wp14:anchorId="06D18CF6" wp14:editId="30196C8B">
                <wp:extent cx="5884545" cy="1209675"/>
                <wp:effectExtent l="0" t="0" r="20955" b="28575"/>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10" cy="1209675"/>
                        </a:xfrm>
                        <a:prstGeom prst="rect">
                          <a:avLst/>
                        </a:prstGeom>
                        <a:solidFill>
                          <a:srgbClr val="FFFFFF"/>
                        </a:solidFill>
                        <a:ln w="9525">
                          <a:solidFill>
                            <a:srgbClr val="000000"/>
                          </a:solidFill>
                          <a:miter lim="800000"/>
                          <a:headEnd/>
                          <a:tailEnd/>
                        </a:ln>
                      </wps:spPr>
                      <wps:txbx>
                        <w:txbxContent>
                          <w:p w14:paraId="0CCE3898" w14:textId="77777777" w:rsidR="00F60751" w:rsidRDefault="00F60751" w:rsidP="004C6A0C">
                            <w:pPr>
                              <w:rPr>
                                <w:rFonts w:cstheme="minorHAnsi"/>
                              </w:rPr>
                            </w:pPr>
                            <w:r>
                              <w:rPr>
                                <w:rFonts w:cstheme="minorHAnsi"/>
                              </w:rPr>
                              <w:t>For example, a single family home in Chicago with 990 ft</w:t>
                            </w:r>
                            <w:r>
                              <w:rPr>
                                <w:rFonts w:cstheme="minorHAnsi"/>
                                <w:vertAlign w:val="superscript"/>
                              </w:rPr>
                              <w:t>2</w:t>
                            </w:r>
                            <w:r>
                              <w:rPr>
                                <w:rFonts w:cstheme="minorHAnsi"/>
                              </w:rPr>
                              <w:t xml:space="preserve"> of R-5 walls insulated to R-11 and 700 ft</w:t>
                            </w:r>
                            <w:r>
                              <w:rPr>
                                <w:rFonts w:cstheme="minorHAnsi"/>
                                <w:vertAlign w:val="superscript"/>
                              </w:rPr>
                              <w:t xml:space="preserve">2 </w:t>
                            </w:r>
                            <w:r>
                              <w:rPr>
                                <w:rFonts w:cstheme="minorHAnsi"/>
                              </w:rPr>
                              <w:t>of R-5 attic insulated to R-38, with a gas furnace with system efficiency of 66% (for therm calculation see Natural Gas Savings section):</w:t>
                            </w:r>
                          </w:p>
                          <w:p w14:paraId="5E5DE8F2" w14:textId="77777777" w:rsidR="00F60751" w:rsidRDefault="00F60751" w:rsidP="004C6A0C">
                            <w:pPr>
                              <w:ind w:left="1440" w:hanging="720"/>
                              <w:rPr>
                                <w:rFonts w:cstheme="minorHAnsi"/>
                              </w:rPr>
                            </w:pPr>
                            <w:r>
                              <w:rPr>
                                <w:rFonts w:cstheme="minorHAnsi"/>
                                <w:noProof/>
                              </w:rPr>
                              <w:t>ΔkWh</w:t>
                            </w:r>
                            <w:r>
                              <w:rPr>
                                <w:rFonts w:cstheme="minorHAnsi"/>
                                <w:noProof/>
                              </w:rPr>
                              <w:tab/>
                            </w:r>
                            <w:r>
                              <w:rPr>
                                <w:rFonts w:cstheme="minorHAnsi"/>
                              </w:rPr>
                              <w:tab/>
                            </w:r>
                            <w:r>
                              <w:rPr>
                                <w:rFonts w:cstheme="minorHAnsi"/>
                                <w:noProof/>
                              </w:rPr>
                              <w:t xml:space="preserve">= </w:t>
                            </w:r>
                            <w:del w:id="11834" w:author="Samuel Dent" w:date="2015-11-20T09:29:00Z">
                              <w:r w:rsidDel="0020023E">
                                <w:rPr>
                                  <w:rFonts w:cstheme="minorHAnsi"/>
                                  <w:noProof/>
                                </w:rPr>
                                <w:delText>250.3</w:delText>
                              </w:r>
                            </w:del>
                            <w:ins w:id="11835" w:author="Samuel Dent" w:date="2015-11-20T09:29:00Z">
                              <w:r>
                                <w:rPr>
                                  <w:rFonts w:cstheme="minorHAnsi"/>
                                  <w:noProof/>
                                </w:rPr>
                                <w:t>216.4</w:t>
                              </w:r>
                            </w:ins>
                            <w:r>
                              <w:rPr>
                                <w:rFonts w:cstheme="minorHAnsi"/>
                                <w:noProof/>
                              </w:rPr>
                              <w:t xml:space="preserve"> * 0.0314 * 29.3</w:t>
                            </w:r>
                          </w:p>
                          <w:p w14:paraId="53BE81ED" w14:textId="77777777" w:rsidR="00F60751" w:rsidRDefault="00F60751" w:rsidP="004C6A0C">
                            <w:pPr>
                              <w:ind w:left="1440" w:firstLine="720"/>
                              <w:rPr>
                                <w:rFonts w:cstheme="minorHAnsi"/>
                              </w:rPr>
                            </w:pPr>
                            <w:r>
                              <w:rPr>
                                <w:rFonts w:cstheme="minorHAnsi"/>
                              </w:rPr>
                              <w:t xml:space="preserve">= </w:t>
                            </w:r>
                            <w:del w:id="11836" w:author="Samuel Dent" w:date="2015-11-20T09:29:00Z">
                              <w:r w:rsidDel="0020023E">
                                <w:rPr>
                                  <w:rFonts w:cstheme="minorHAnsi"/>
                                </w:rPr>
                                <w:delText xml:space="preserve">230 </w:delText>
                              </w:r>
                            </w:del>
                            <w:ins w:id="11837" w:author="Samuel Dent" w:date="2015-11-20T09:29:00Z">
                              <w:r>
                                <w:rPr>
                                  <w:rFonts w:cstheme="minorHAnsi"/>
                                </w:rPr>
                                <w:t xml:space="preserve">199.1 </w:t>
                              </w:r>
                            </w:ins>
                            <w:r>
                              <w:rPr>
                                <w:rFonts w:cstheme="minorHAnsi"/>
                              </w:rPr>
                              <w:t>kWh</w:t>
                            </w:r>
                          </w:p>
                          <w:p w14:paraId="4E8B3E28" w14:textId="77777777" w:rsidR="00F60751" w:rsidRDefault="00F60751" w:rsidP="004C6A0C"/>
                        </w:txbxContent>
                      </wps:txbx>
                      <wps:bodyPr rot="0" vert="horz" wrap="square" lIns="91440" tIns="45720" rIns="91440" bIns="45720" anchor="t" anchorCtr="0">
                        <a:noAutofit/>
                      </wps:bodyPr>
                    </wps:wsp>
                  </a:graphicData>
                </a:graphic>
              </wp:inline>
            </w:drawing>
          </mc:Choice>
          <mc:Fallback>
            <w:pict>
              <v:shape w14:anchorId="06D18CF6" id="Text Box 43" o:spid="_x0000_s1124" type="#_x0000_t202" style="width:463.35pt;height:9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">
                <v:textbox>
                  <w:txbxContent>
                    <w:p w14:paraId="0CCE3898" w14:textId="77777777" w:rsidR="00F60751" w:rsidRDefault="00F60751" w:rsidP="004C6A0C">
                      <w:pPr>
                        <w:rPr>
                          <w:rFonts w:cstheme="minorHAnsi"/>
                        </w:rPr>
                      </w:pPr>
                      <w:r>
                        <w:rPr>
                          <w:rFonts w:cstheme="minorHAnsi"/>
                        </w:rPr>
                        <w:t>For example, a single family home in Chicago with 990 ft</w:t>
                      </w:r>
                      <w:r>
                        <w:rPr>
                          <w:rFonts w:cstheme="minorHAnsi"/>
                          <w:vertAlign w:val="superscript"/>
                        </w:rPr>
                        <w:t>2</w:t>
                      </w:r>
                      <w:r>
                        <w:rPr>
                          <w:rFonts w:cstheme="minorHAnsi"/>
                        </w:rPr>
                        <w:t xml:space="preserve"> of R-5 walls insulated to R-11 and 700 ft</w:t>
                      </w:r>
                      <w:r>
                        <w:rPr>
                          <w:rFonts w:cstheme="minorHAnsi"/>
                          <w:vertAlign w:val="superscript"/>
                        </w:rPr>
                        <w:t xml:space="preserve">2 </w:t>
                      </w:r>
                      <w:r>
                        <w:rPr>
                          <w:rFonts w:cstheme="minorHAnsi"/>
                        </w:rPr>
                        <w:t>of R-5 attic insulated to R-38, with a gas furnace with system efficiency of 66% (for therm calculation see Natural Gas Savings section):</w:t>
                      </w:r>
                    </w:p>
                    <w:p w14:paraId="5E5DE8F2" w14:textId="77777777" w:rsidR="00F60751" w:rsidRDefault="00F60751" w:rsidP="004C6A0C">
                      <w:pPr>
                        <w:ind w:left="1440" w:hanging="720"/>
                        <w:rPr>
                          <w:rFonts w:cstheme="minorHAnsi"/>
                        </w:rPr>
                      </w:pPr>
                      <w:r>
                        <w:rPr>
                          <w:rFonts w:cstheme="minorHAnsi"/>
                          <w:noProof/>
                        </w:rPr>
                        <w:t>ΔkWh</w:t>
                      </w:r>
                      <w:r>
                        <w:rPr>
                          <w:rFonts w:cstheme="minorHAnsi"/>
                          <w:noProof/>
                        </w:rPr>
                        <w:tab/>
                      </w:r>
                      <w:r>
                        <w:rPr>
                          <w:rFonts w:cstheme="minorHAnsi"/>
                        </w:rPr>
                        <w:tab/>
                      </w:r>
                      <w:r>
                        <w:rPr>
                          <w:rFonts w:cstheme="minorHAnsi"/>
                          <w:noProof/>
                        </w:rPr>
                        <w:t xml:space="preserve">= </w:t>
                      </w:r>
                      <w:del w:id="11838" w:author="Samuel Dent" w:date="2015-11-20T09:29:00Z">
                        <w:r w:rsidDel="0020023E">
                          <w:rPr>
                            <w:rFonts w:cstheme="minorHAnsi"/>
                            <w:noProof/>
                          </w:rPr>
                          <w:delText>250.3</w:delText>
                        </w:r>
                      </w:del>
                      <w:ins w:id="11839" w:author="Samuel Dent" w:date="2015-11-20T09:29:00Z">
                        <w:r>
                          <w:rPr>
                            <w:rFonts w:cstheme="minorHAnsi"/>
                            <w:noProof/>
                          </w:rPr>
                          <w:t>216.4</w:t>
                        </w:r>
                      </w:ins>
                      <w:r>
                        <w:rPr>
                          <w:rFonts w:cstheme="minorHAnsi"/>
                          <w:noProof/>
                        </w:rPr>
                        <w:t xml:space="preserve"> * 0.0314 * 29.3</w:t>
                      </w:r>
                    </w:p>
                    <w:p w14:paraId="53BE81ED" w14:textId="77777777" w:rsidR="00F60751" w:rsidRDefault="00F60751" w:rsidP="004C6A0C">
                      <w:pPr>
                        <w:ind w:left="1440" w:firstLine="720"/>
                        <w:rPr>
                          <w:rFonts w:cstheme="minorHAnsi"/>
                        </w:rPr>
                      </w:pPr>
                      <w:r>
                        <w:rPr>
                          <w:rFonts w:cstheme="minorHAnsi"/>
                        </w:rPr>
                        <w:t xml:space="preserve">= </w:t>
                      </w:r>
                      <w:del w:id="11840" w:author="Samuel Dent" w:date="2015-11-20T09:29:00Z">
                        <w:r w:rsidDel="0020023E">
                          <w:rPr>
                            <w:rFonts w:cstheme="minorHAnsi"/>
                          </w:rPr>
                          <w:delText xml:space="preserve">230 </w:delText>
                        </w:r>
                      </w:del>
                      <w:ins w:id="11841" w:author="Samuel Dent" w:date="2015-11-20T09:29:00Z">
                        <w:r>
                          <w:rPr>
                            <w:rFonts w:cstheme="minorHAnsi"/>
                          </w:rPr>
                          <w:t xml:space="preserve">199.1 </w:t>
                        </w:r>
                      </w:ins>
                      <w:r>
                        <w:rPr>
                          <w:rFonts w:cstheme="minorHAnsi"/>
                        </w:rPr>
                        <w:t>kWh</w:t>
                      </w:r>
                    </w:p>
                    <w:p w14:paraId="4E8B3E28" w14:textId="77777777" w:rsidR="00F60751" w:rsidRDefault="00F60751" w:rsidP="004C6A0C"/>
                  </w:txbxContent>
                </v:textbox>
                <w10:anchorlock/>
              </v:shape>
            </w:pict>
          </mc:Fallback>
        </mc:AlternateContent>
      </w:r>
    </w:p>
    <w:p w14:paraId="7FA7C91E" w14:textId="77777777" w:rsidR="004C6A0C" w:rsidRDefault="004C6A0C" w:rsidP="004C6A0C">
      <w:pPr>
        <w:pStyle w:val="Heading6"/>
      </w:pPr>
      <w:r>
        <w:t xml:space="preserve">Summer Coincident Peak Demand Savings </w:t>
      </w:r>
    </w:p>
    <w:p w14:paraId="62DB8E70" w14:textId="77777777" w:rsidR="004C6A0C" w:rsidRDefault="004C6A0C" w:rsidP="004C6A0C">
      <w:pPr>
        <w:ind w:left="1440" w:hanging="288"/>
        <w:rPr>
          <w:rFonts w:cstheme="minorHAnsi"/>
          <w:noProof/>
          <w:szCs w:val="20"/>
          <w:lang w:val="nl-NL"/>
        </w:rPr>
      </w:pPr>
      <w:r>
        <w:rPr>
          <w:rFonts w:cstheme="minorHAnsi"/>
          <w:noProof/>
        </w:rPr>
        <w:t>Δ</w:t>
      </w:r>
      <w:r>
        <w:rPr>
          <w:rFonts w:cstheme="minorHAnsi"/>
          <w:noProof/>
          <w:lang w:val="nl-NL"/>
        </w:rPr>
        <w:t xml:space="preserve">kW </w:t>
      </w:r>
      <w:r>
        <w:rPr>
          <w:rFonts w:cstheme="minorHAnsi"/>
          <w:noProof/>
          <w:lang w:val="nl-NL"/>
        </w:rPr>
        <w:tab/>
        <w:t xml:space="preserve">= (ΔkWh_cooling / FLH_cooling) * CF  </w:t>
      </w:r>
    </w:p>
    <w:p w14:paraId="1BF45959" w14:textId="77777777" w:rsidR="004C6A0C" w:rsidRDefault="004C6A0C" w:rsidP="004C6A0C">
      <w:pPr>
        <w:rPr>
          <w:rFonts w:cstheme="minorHAnsi"/>
          <w:noProof/>
          <w:lang w:val="nl-NL"/>
        </w:rPr>
      </w:pPr>
      <w:r>
        <w:rPr>
          <w:rFonts w:cstheme="minorHAnsi"/>
          <w:noProof/>
          <w:lang w:val="nl-NL"/>
        </w:rPr>
        <w:t>Where:</w:t>
      </w:r>
    </w:p>
    <w:p w14:paraId="08146C13" w14:textId="77777777" w:rsidR="004C6A0C" w:rsidRDefault="004C6A0C" w:rsidP="004C6A0C">
      <w:pPr>
        <w:ind w:left="1440" w:hanging="720"/>
        <w:rPr>
          <w:rFonts w:cstheme="minorHAnsi"/>
          <w:noProof/>
        </w:rPr>
      </w:pPr>
      <w:r>
        <w:rPr>
          <w:rFonts w:cstheme="minorHAnsi"/>
          <w:noProof/>
          <w:lang w:val="nl-NL"/>
        </w:rPr>
        <w:t>FLH_cooling</w:t>
      </w:r>
      <w:r>
        <w:rPr>
          <w:rFonts w:cstheme="minorHAnsi"/>
          <w:noProof/>
        </w:rPr>
        <w:tab/>
        <w:t>= Full load hours of air conditioning</w:t>
      </w:r>
    </w:p>
    <w:p w14:paraId="1282C5FC" w14:textId="77777777" w:rsidR="004C6A0C" w:rsidRDefault="004C6A0C" w:rsidP="004C6A0C">
      <w:pPr>
        <w:ind w:left="1440" w:firstLine="720"/>
        <w:rPr>
          <w:rFonts w:cstheme="minorHAnsi"/>
          <w:noProof/>
          <w:szCs w:val="20"/>
        </w:rPr>
      </w:pPr>
      <w:r>
        <w:rPr>
          <w:rFonts w:cstheme="minorHAnsi"/>
          <w:noProof/>
        </w:rPr>
        <w:t xml:space="preserve">= </w:t>
      </w:r>
      <w:r>
        <w:rPr>
          <w:rFonts w:cstheme="minorHAnsi"/>
          <w:noProof/>
          <w:szCs w:val="20"/>
        </w:rPr>
        <w:t>Dependent on location as below:</w:t>
      </w:r>
      <w:r>
        <w:rPr>
          <w:rStyle w:val="FootnoteReference"/>
          <w:rFonts w:eastAsia="Calibri"/>
        </w:rPr>
        <w:footnoteReference w:id="936"/>
      </w:r>
    </w:p>
    <w:tbl>
      <w:tblPr>
        <w:tblW w:w="4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478"/>
        <w:gridCol w:w="1478"/>
      </w:tblGrid>
      <w:tr w:rsidR="004C6A0C" w14:paraId="51BC55CC" w14:textId="77777777" w:rsidTr="00C04E8D">
        <w:trPr>
          <w:trHeight w:val="270"/>
          <w:jc w:val="center"/>
        </w:trPr>
        <w:tc>
          <w:tcPr>
            <w:tcW w:w="180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3DF2070D"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t>Climate Zone</w:t>
            </w:r>
          </w:p>
          <w:p w14:paraId="09054189"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29AFE702"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t>Single Family</w:t>
            </w:r>
          </w:p>
        </w:tc>
        <w:tc>
          <w:tcPr>
            <w:tcW w:w="1478"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5C3E0114"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t>Multifamily</w:t>
            </w:r>
          </w:p>
        </w:tc>
      </w:tr>
      <w:tr w:rsidR="004C6A0C" w14:paraId="616534D3" w14:textId="77777777" w:rsidTr="00C04E8D">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413464C7" w14:textId="77777777" w:rsidR="004C6A0C" w:rsidRDefault="004C6A0C" w:rsidP="00C04E8D">
            <w:r>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120AEED4" w14:textId="77777777" w:rsidR="004C6A0C" w:rsidRDefault="004C6A0C" w:rsidP="00C04E8D">
            <w:pPr>
              <w:jc w:val="center"/>
              <w:rPr>
                <w:szCs w:val="16"/>
              </w:rPr>
            </w:pPr>
            <w:r>
              <w:t>512</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4878E7E6" w14:textId="77777777" w:rsidR="004C6A0C" w:rsidRDefault="004C6A0C" w:rsidP="00C04E8D">
            <w:pPr>
              <w:jc w:val="center"/>
              <w:rPr>
                <w:szCs w:val="16"/>
              </w:rPr>
            </w:pPr>
            <w:r>
              <w:t>467</w:t>
            </w:r>
          </w:p>
        </w:tc>
      </w:tr>
      <w:tr w:rsidR="004C6A0C" w14:paraId="78F25EE3" w14:textId="77777777" w:rsidTr="00C04E8D">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02A86D6E" w14:textId="77777777" w:rsidR="004C6A0C" w:rsidRDefault="004C6A0C" w:rsidP="00C04E8D">
            <w:pPr>
              <w:rPr>
                <w:szCs w:val="16"/>
              </w:rPr>
            </w:pPr>
            <w:r>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127AC239" w14:textId="77777777" w:rsidR="004C6A0C" w:rsidRDefault="004C6A0C" w:rsidP="00C04E8D">
            <w:pPr>
              <w:jc w:val="center"/>
              <w:rPr>
                <w:szCs w:val="16"/>
              </w:rPr>
            </w:pPr>
            <w:r>
              <w:t>570</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0A79AD19" w14:textId="77777777" w:rsidR="004C6A0C" w:rsidRDefault="004C6A0C" w:rsidP="00C04E8D">
            <w:pPr>
              <w:jc w:val="center"/>
              <w:rPr>
                <w:szCs w:val="16"/>
              </w:rPr>
            </w:pPr>
            <w:r>
              <w:t>506</w:t>
            </w:r>
          </w:p>
        </w:tc>
      </w:tr>
      <w:tr w:rsidR="004C6A0C" w14:paraId="2A0394CC" w14:textId="77777777" w:rsidTr="00C04E8D">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052F1D42" w14:textId="77777777" w:rsidR="004C6A0C" w:rsidRDefault="004C6A0C" w:rsidP="00C04E8D">
            <w:pPr>
              <w:rPr>
                <w:szCs w:val="16"/>
              </w:rPr>
            </w:pPr>
            <w:r>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7B822AF0" w14:textId="77777777" w:rsidR="004C6A0C" w:rsidRDefault="004C6A0C" w:rsidP="00C04E8D">
            <w:pPr>
              <w:jc w:val="center"/>
              <w:rPr>
                <w:szCs w:val="16"/>
              </w:rPr>
            </w:pPr>
            <w:r>
              <w:t>730</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4BB641B5" w14:textId="77777777" w:rsidR="004C6A0C" w:rsidRDefault="004C6A0C" w:rsidP="00C04E8D">
            <w:pPr>
              <w:jc w:val="center"/>
              <w:rPr>
                <w:szCs w:val="16"/>
              </w:rPr>
            </w:pPr>
            <w:r>
              <w:t>663</w:t>
            </w:r>
          </w:p>
        </w:tc>
      </w:tr>
      <w:tr w:rsidR="004C6A0C" w14:paraId="1EC537F0" w14:textId="77777777" w:rsidTr="00C04E8D">
        <w:trPr>
          <w:trHeight w:val="115"/>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667019FE" w14:textId="77777777" w:rsidR="004C6A0C" w:rsidRDefault="004C6A0C" w:rsidP="00C04E8D">
            <w:pPr>
              <w:rPr>
                <w:szCs w:val="16"/>
              </w:rPr>
            </w:pPr>
            <w:r>
              <w:lastRenderedPageBreak/>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75A214D7" w14:textId="77777777" w:rsidR="004C6A0C" w:rsidRDefault="004C6A0C" w:rsidP="00C04E8D">
            <w:pPr>
              <w:jc w:val="center"/>
              <w:rPr>
                <w:szCs w:val="16"/>
              </w:rPr>
            </w:pPr>
            <w:r>
              <w:t>1,035</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660667B3" w14:textId="77777777" w:rsidR="004C6A0C" w:rsidRDefault="004C6A0C" w:rsidP="00C04E8D">
            <w:pPr>
              <w:jc w:val="center"/>
              <w:rPr>
                <w:szCs w:val="16"/>
              </w:rPr>
            </w:pPr>
            <w:r>
              <w:t>940</w:t>
            </w:r>
          </w:p>
        </w:tc>
      </w:tr>
      <w:tr w:rsidR="004C6A0C" w14:paraId="5B7F2EDE" w14:textId="77777777" w:rsidTr="00C04E8D">
        <w:trPr>
          <w:trHeight w:val="115"/>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0EFFB9F9" w14:textId="77777777" w:rsidR="004C6A0C" w:rsidRDefault="004C6A0C" w:rsidP="00C04E8D">
            <w:pPr>
              <w:rPr>
                <w:szCs w:val="16"/>
              </w:rPr>
            </w:pPr>
            <w:r>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038E3963" w14:textId="77777777" w:rsidR="004C6A0C" w:rsidRDefault="004C6A0C" w:rsidP="00C04E8D">
            <w:pPr>
              <w:jc w:val="center"/>
              <w:rPr>
                <w:szCs w:val="16"/>
              </w:rPr>
            </w:pPr>
            <w:r>
              <w:t>903</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023C39B9" w14:textId="77777777" w:rsidR="004C6A0C" w:rsidRDefault="004C6A0C" w:rsidP="00C04E8D">
            <w:pPr>
              <w:jc w:val="center"/>
              <w:rPr>
                <w:szCs w:val="16"/>
              </w:rPr>
            </w:pPr>
            <w:r>
              <w:t>820</w:t>
            </w:r>
          </w:p>
        </w:tc>
      </w:tr>
      <w:tr w:rsidR="004C6A0C" w14:paraId="3C1144F2" w14:textId="77777777" w:rsidTr="00C04E8D">
        <w:trPr>
          <w:trHeight w:val="133"/>
          <w:jc w:val="center"/>
        </w:trPr>
        <w:tc>
          <w:tcPr>
            <w:tcW w:w="1800" w:type="dxa"/>
            <w:tcBorders>
              <w:top w:val="nil"/>
              <w:left w:val="single" w:sz="8" w:space="0" w:color="auto"/>
              <w:bottom w:val="single" w:sz="8" w:space="0" w:color="auto"/>
              <w:right w:val="single" w:sz="8" w:space="0" w:color="auto"/>
            </w:tcBorders>
            <w:noWrap/>
            <w:vAlign w:val="center"/>
            <w:hideMark/>
          </w:tcPr>
          <w:p w14:paraId="3935F17D" w14:textId="77777777" w:rsidR="004C6A0C" w:rsidRDefault="004C6A0C" w:rsidP="00C04E8D">
            <w:pPr>
              <w:rPr>
                <w:szCs w:val="16"/>
              </w:rPr>
            </w:pPr>
            <w:r>
              <w:t>Weighted Average</w:t>
            </w:r>
            <w:r>
              <w:rPr>
                <w:rStyle w:val="FootnoteReference"/>
              </w:rPr>
              <w:footnoteReference w:id="937"/>
            </w:r>
          </w:p>
        </w:tc>
        <w:tc>
          <w:tcPr>
            <w:tcW w:w="1478" w:type="dxa"/>
            <w:tcBorders>
              <w:top w:val="nil"/>
              <w:left w:val="nil"/>
              <w:bottom w:val="single" w:sz="8" w:space="0" w:color="auto"/>
              <w:right w:val="single" w:sz="8" w:space="0" w:color="auto"/>
            </w:tcBorders>
            <w:vAlign w:val="center"/>
            <w:hideMark/>
          </w:tcPr>
          <w:p w14:paraId="657E1609" w14:textId="77777777" w:rsidR="004C6A0C" w:rsidRDefault="004C6A0C" w:rsidP="00C04E8D">
            <w:pPr>
              <w:jc w:val="center"/>
              <w:rPr>
                <w:szCs w:val="16"/>
              </w:rPr>
            </w:pPr>
            <w:r>
              <w:t>629</w:t>
            </w:r>
          </w:p>
        </w:tc>
        <w:tc>
          <w:tcPr>
            <w:tcW w:w="1478" w:type="dxa"/>
            <w:tcBorders>
              <w:top w:val="nil"/>
              <w:left w:val="nil"/>
              <w:bottom w:val="single" w:sz="8" w:space="0" w:color="auto"/>
              <w:right w:val="single" w:sz="8" w:space="0" w:color="auto"/>
            </w:tcBorders>
            <w:vAlign w:val="center"/>
            <w:hideMark/>
          </w:tcPr>
          <w:p w14:paraId="31203801" w14:textId="77777777" w:rsidR="004C6A0C" w:rsidRDefault="004C6A0C" w:rsidP="00C04E8D">
            <w:pPr>
              <w:jc w:val="center"/>
              <w:rPr>
                <w:szCs w:val="16"/>
              </w:rPr>
            </w:pPr>
            <w:r>
              <w:t>564</w:t>
            </w:r>
          </w:p>
        </w:tc>
      </w:tr>
    </w:tbl>
    <w:p w14:paraId="7D8ED5CC" w14:textId="77777777" w:rsidR="004C6A0C" w:rsidRDefault="004C6A0C" w:rsidP="004C6A0C">
      <w:pPr>
        <w:spacing w:before="120"/>
        <w:ind w:left="2160" w:hanging="1440"/>
        <w:rPr>
          <w:rFonts w:cstheme="minorHAnsi"/>
        </w:rPr>
      </w:pPr>
      <w:r>
        <w:rPr>
          <w:rFonts w:cstheme="minorHAnsi"/>
        </w:rPr>
        <w:t>CF</w:t>
      </w:r>
      <w:r>
        <w:rPr>
          <w:rFonts w:cstheme="minorHAnsi"/>
          <w:vertAlign w:val="subscript"/>
        </w:rPr>
        <w:t>SSP</w:t>
      </w:r>
      <w:r>
        <w:rPr>
          <w:rFonts w:cstheme="minorHAnsi"/>
        </w:rPr>
        <w:t xml:space="preserve">  </w:t>
      </w:r>
      <w:r>
        <w:rPr>
          <w:rFonts w:cstheme="minorHAnsi"/>
        </w:rPr>
        <w:tab/>
        <w:t>= Summer System Peak Coincidence Factor for Central A/C (during system peak hour)</w:t>
      </w:r>
    </w:p>
    <w:p w14:paraId="6BACE3CD" w14:textId="77777777" w:rsidR="004C6A0C" w:rsidRDefault="004C6A0C" w:rsidP="004C6A0C">
      <w:pPr>
        <w:ind w:left="720" w:firstLine="720"/>
        <w:rPr>
          <w:rFonts w:cstheme="minorHAnsi"/>
        </w:rPr>
      </w:pPr>
      <w:r>
        <w:rPr>
          <w:rFonts w:cstheme="minorHAnsi"/>
        </w:rPr>
        <w:tab/>
        <w:t>= 68%</w:t>
      </w:r>
      <w:r>
        <w:rPr>
          <w:rStyle w:val="FootnoteReference"/>
        </w:rPr>
        <w:footnoteReference w:id="938"/>
      </w:r>
    </w:p>
    <w:p w14:paraId="62AC1081" w14:textId="77777777" w:rsidR="004C6A0C" w:rsidRDefault="004C6A0C" w:rsidP="004C6A0C">
      <w:pPr>
        <w:ind w:firstLine="720"/>
        <w:rPr>
          <w:rFonts w:cstheme="minorHAnsi"/>
        </w:rPr>
      </w:pPr>
      <w:r>
        <w:rPr>
          <w:rFonts w:cstheme="minorHAnsi"/>
        </w:rPr>
        <w:t>CF</w:t>
      </w:r>
      <w:r>
        <w:rPr>
          <w:rFonts w:cstheme="minorHAnsi"/>
          <w:vertAlign w:val="subscript"/>
        </w:rPr>
        <w:t>SSP</w:t>
      </w:r>
      <w:r>
        <w:rPr>
          <w:rFonts w:cstheme="minorHAnsi"/>
        </w:rPr>
        <w:t xml:space="preserve">  </w:t>
      </w:r>
      <w:r>
        <w:rPr>
          <w:rFonts w:cstheme="minorHAnsi"/>
        </w:rPr>
        <w:tab/>
      </w:r>
      <w:r>
        <w:rPr>
          <w:rFonts w:cstheme="minorHAnsi"/>
        </w:rPr>
        <w:tab/>
        <w:t>= Summer System Peak Coincidence Factor for Heat Pumps (during system peak hour)</w:t>
      </w:r>
    </w:p>
    <w:p w14:paraId="7E020764" w14:textId="77777777" w:rsidR="004C6A0C" w:rsidRDefault="004C6A0C" w:rsidP="004C6A0C">
      <w:pPr>
        <w:ind w:firstLine="720"/>
        <w:rPr>
          <w:rFonts w:cstheme="minorHAnsi"/>
        </w:rPr>
      </w:pPr>
      <w:r>
        <w:rPr>
          <w:rFonts w:cstheme="minorHAnsi"/>
        </w:rPr>
        <w:tab/>
      </w:r>
      <w:r>
        <w:rPr>
          <w:rFonts w:cstheme="minorHAnsi"/>
        </w:rPr>
        <w:tab/>
        <w:t xml:space="preserve"> 72%%</w:t>
      </w:r>
      <w:r>
        <w:rPr>
          <w:rStyle w:val="FootnoteReference"/>
          <w:rFonts w:eastAsiaTheme="minorEastAsia"/>
        </w:rPr>
        <w:footnoteReference w:id="939"/>
      </w:r>
    </w:p>
    <w:p w14:paraId="2EE28210" w14:textId="77777777" w:rsidR="004C6A0C" w:rsidRDefault="004C6A0C" w:rsidP="004C6A0C">
      <w:pPr>
        <w:ind w:left="2160" w:hanging="1440"/>
        <w:rPr>
          <w:rFonts w:cstheme="minorHAnsi"/>
        </w:rPr>
      </w:pPr>
      <w:r>
        <w:rPr>
          <w:rFonts w:cstheme="minorHAnsi"/>
        </w:rPr>
        <w:t>CF</w:t>
      </w:r>
      <w:r>
        <w:rPr>
          <w:rFonts w:cstheme="minorHAnsi"/>
          <w:vertAlign w:val="subscript"/>
        </w:rPr>
        <w:t>PJM</w:t>
      </w:r>
      <w:r>
        <w:rPr>
          <w:rFonts w:cstheme="minorHAnsi"/>
        </w:rPr>
        <w:tab/>
        <w:t>= PJM Summer Peak Coincidence Factor for Central A/C (average during peak period)</w:t>
      </w:r>
    </w:p>
    <w:p w14:paraId="42A467AB" w14:textId="77777777" w:rsidR="004C6A0C" w:rsidRDefault="004C6A0C" w:rsidP="004C6A0C">
      <w:pPr>
        <w:ind w:left="1440" w:firstLine="720"/>
        <w:rPr>
          <w:rFonts w:cstheme="minorHAnsi"/>
        </w:rPr>
      </w:pPr>
      <w:r>
        <w:rPr>
          <w:rFonts w:cstheme="minorHAnsi"/>
        </w:rPr>
        <w:t>= 46.6%</w:t>
      </w:r>
      <w:r>
        <w:rPr>
          <w:rStyle w:val="FootnoteReference"/>
        </w:rPr>
        <w:footnoteReference w:id="940"/>
      </w:r>
    </w:p>
    <w:p w14:paraId="3829EC61" w14:textId="77777777" w:rsidR="004C6A0C" w:rsidRDefault="004C6A0C" w:rsidP="004C6A0C">
      <w:pPr>
        <w:rPr>
          <w:rFonts w:cstheme="minorHAnsi"/>
        </w:rPr>
      </w:pPr>
      <w:r>
        <w:rPr>
          <w:noProof/>
        </w:rPr>
        <mc:AlternateContent>
          <mc:Choice Requires="wps">
            <w:drawing>
              <wp:inline distT="0" distB="0" distL="0" distR="0" wp14:anchorId="5A65ECA8" wp14:editId="1334D2E8">
                <wp:extent cx="5970270" cy="1435395"/>
                <wp:effectExtent l="0" t="0" r="11430" b="12700"/>
                <wp:docPr id="332" name="Text Box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1435395"/>
                        </a:xfrm>
                        <a:prstGeom prst="rect">
                          <a:avLst/>
                        </a:prstGeom>
                        <a:solidFill>
                          <a:srgbClr val="FFFFFF"/>
                        </a:solidFill>
                        <a:ln w="9525">
                          <a:solidFill>
                            <a:srgbClr val="000000"/>
                          </a:solidFill>
                          <a:miter lim="800000"/>
                          <a:headEnd/>
                          <a:tailEnd/>
                        </a:ln>
                      </wps:spPr>
                      <wps:txbx>
                        <w:txbxContent>
                          <w:p w14:paraId="4EDC754C" w14:textId="77777777" w:rsidR="00F60751" w:rsidRDefault="00F60751" w:rsidP="004C6A0C">
                            <w:pPr>
                              <w:rPr>
                                <w:rFonts w:cstheme="minorHAnsi"/>
                              </w:rPr>
                            </w:pPr>
                            <w:r>
                              <w:rPr>
                                <w:rFonts w:cstheme="minorHAnsi"/>
                              </w:rPr>
                              <w:t>For example, a single family home in Chicago with 990 ft</w:t>
                            </w:r>
                            <w:r>
                              <w:rPr>
                                <w:rFonts w:cstheme="minorHAnsi"/>
                                <w:vertAlign w:val="superscript"/>
                              </w:rPr>
                              <w:t>2</w:t>
                            </w:r>
                            <w:r>
                              <w:rPr>
                                <w:rFonts w:cstheme="minorHAnsi"/>
                              </w:rPr>
                              <w:t xml:space="preserve"> of R-5 walls insulated to R-11 and 700 ft</w:t>
                            </w:r>
                            <w:r>
                              <w:rPr>
                                <w:rFonts w:cstheme="minorHAnsi"/>
                                <w:vertAlign w:val="superscript"/>
                              </w:rPr>
                              <w:t xml:space="preserve">2 </w:t>
                            </w:r>
                            <w:r>
                              <w:rPr>
                                <w:rFonts w:cstheme="minorHAnsi"/>
                              </w:rPr>
                              <w:t>of R-5 attic insulated to R-38, 10.5SEER Central AC and 2.26 COP Heat Pump:</w:t>
                            </w:r>
                          </w:p>
                          <w:p w14:paraId="7A8CCC9B" w14:textId="77777777" w:rsidR="00F60751" w:rsidRDefault="00F60751" w:rsidP="004C6A0C">
                            <w:pPr>
                              <w:ind w:left="1440" w:hanging="720"/>
                              <w:rPr>
                                <w:rFonts w:cstheme="minorHAnsi"/>
                              </w:rPr>
                            </w:pPr>
                            <w:r>
                              <w:rPr>
                                <w:rFonts w:cstheme="minorHAnsi"/>
                                <w:noProof/>
                              </w:rPr>
                              <w:t>ΔkW</w:t>
                            </w:r>
                            <w:r>
                              <w:rPr>
                                <w:rFonts w:cstheme="minorHAnsi"/>
                                <w:noProof/>
                                <w:vertAlign w:val="subscript"/>
                              </w:rPr>
                              <w:t>SSP</w:t>
                            </w:r>
                            <w:r>
                              <w:rPr>
                                <w:rFonts w:cstheme="minorHAnsi"/>
                              </w:rPr>
                              <w:t xml:space="preserve"> </w:t>
                            </w:r>
                            <w:r>
                              <w:rPr>
                                <w:rFonts w:cstheme="minorHAnsi"/>
                              </w:rPr>
                              <w:tab/>
                              <w:t xml:space="preserve">= </w:t>
                            </w:r>
                            <w:del w:id="11842" w:author="Samuel Dent" w:date="2015-11-20T09:26:00Z">
                              <w:r w:rsidDel="009921F3">
                                <w:rPr>
                                  <w:rFonts w:cstheme="minorHAnsi"/>
                                </w:rPr>
                                <w:delText xml:space="preserve">280 </w:delText>
                              </w:r>
                            </w:del>
                            <w:ins w:id="11843" w:author="Samuel Dent" w:date="2015-11-20T09:26:00Z">
                              <w:r>
                                <w:rPr>
                                  <w:rFonts w:cstheme="minorHAnsi"/>
                                </w:rPr>
                                <w:t xml:space="preserve">224 </w:t>
                              </w:r>
                            </w:ins>
                            <w:r>
                              <w:rPr>
                                <w:rFonts w:cstheme="minorHAnsi"/>
                              </w:rPr>
                              <w:t>/ 570 * 0.68</w:t>
                            </w:r>
                          </w:p>
                          <w:p w14:paraId="06925B03" w14:textId="77777777" w:rsidR="00F60751" w:rsidRDefault="00F60751" w:rsidP="004C6A0C">
                            <w:pPr>
                              <w:ind w:left="1440"/>
                              <w:rPr>
                                <w:rFonts w:cstheme="minorHAnsi"/>
                              </w:rPr>
                            </w:pPr>
                            <w:r>
                              <w:rPr>
                                <w:rFonts w:cstheme="minorHAnsi"/>
                              </w:rPr>
                              <w:t>= 0.</w:t>
                            </w:r>
                            <w:del w:id="11844" w:author="Samuel Dent" w:date="2015-11-20T09:26:00Z">
                              <w:r w:rsidDel="009921F3">
                                <w:rPr>
                                  <w:rFonts w:cstheme="minorHAnsi"/>
                                </w:rPr>
                                <w:delText>33</w:delText>
                              </w:r>
                            </w:del>
                            <w:ins w:id="11845" w:author="Samuel Dent" w:date="2015-11-20T09:26:00Z">
                              <w:r>
                                <w:rPr>
                                  <w:rFonts w:cstheme="minorHAnsi"/>
                                </w:rPr>
                                <w:t>27</w:t>
                              </w:r>
                            </w:ins>
                            <w:r>
                              <w:rPr>
                                <w:rFonts w:cstheme="minorHAnsi"/>
                              </w:rPr>
                              <w:t xml:space="preserve"> kW</w:t>
                            </w:r>
                          </w:p>
                          <w:p w14:paraId="37BA2994" w14:textId="77777777" w:rsidR="00F60751" w:rsidRDefault="00F60751" w:rsidP="004C6A0C">
                            <w:pPr>
                              <w:ind w:left="1440" w:hanging="720"/>
                              <w:rPr>
                                <w:rFonts w:cstheme="minorHAnsi"/>
                              </w:rPr>
                            </w:pPr>
                            <w:r>
                              <w:rPr>
                                <w:rFonts w:cstheme="minorHAnsi"/>
                                <w:noProof/>
                              </w:rPr>
                              <w:t>ΔkW</w:t>
                            </w:r>
                            <w:r>
                              <w:rPr>
                                <w:rFonts w:cstheme="minorHAnsi"/>
                                <w:noProof/>
                                <w:vertAlign w:val="subscript"/>
                              </w:rPr>
                              <w:t>PJM</w:t>
                            </w:r>
                            <w:r>
                              <w:rPr>
                                <w:rFonts w:cstheme="minorHAnsi"/>
                              </w:rPr>
                              <w:t xml:space="preserve"> </w:t>
                            </w:r>
                            <w:r>
                              <w:rPr>
                                <w:rFonts w:cstheme="minorHAnsi"/>
                              </w:rPr>
                              <w:tab/>
                              <w:t xml:space="preserve">= </w:t>
                            </w:r>
                            <w:del w:id="11846" w:author="Samuel Dent" w:date="2015-11-20T09:26:00Z">
                              <w:r w:rsidDel="009921F3">
                                <w:rPr>
                                  <w:rFonts w:cstheme="minorHAnsi"/>
                                </w:rPr>
                                <w:delText xml:space="preserve">280 </w:delText>
                              </w:r>
                            </w:del>
                            <w:ins w:id="11847" w:author="Samuel Dent" w:date="2015-11-20T09:26:00Z">
                              <w:r>
                                <w:rPr>
                                  <w:rFonts w:cstheme="minorHAnsi"/>
                                </w:rPr>
                                <w:t xml:space="preserve">224 </w:t>
                              </w:r>
                            </w:ins>
                            <w:r>
                              <w:rPr>
                                <w:rFonts w:cstheme="minorHAnsi"/>
                              </w:rPr>
                              <w:t>/ 570 * 0.466</w:t>
                            </w:r>
                            <w:r>
                              <w:rPr>
                                <w:rFonts w:cstheme="minorHAnsi"/>
                                <w:noProof/>
                              </w:rPr>
                              <w:t xml:space="preserve"> </w:t>
                            </w:r>
                          </w:p>
                          <w:p w14:paraId="7BD9E209" w14:textId="77777777" w:rsidR="00F60751" w:rsidRDefault="00F60751" w:rsidP="004C6A0C">
                            <w:pPr>
                              <w:ind w:left="720" w:firstLine="720"/>
                            </w:pPr>
                            <w:r>
                              <w:rPr>
                                <w:rFonts w:cstheme="minorHAnsi"/>
                              </w:rPr>
                              <w:t>= 0.</w:t>
                            </w:r>
                            <w:del w:id="11848" w:author="Samuel Dent" w:date="2015-11-20T09:26:00Z">
                              <w:r w:rsidDel="009921F3">
                                <w:rPr>
                                  <w:rFonts w:cstheme="minorHAnsi"/>
                                </w:rPr>
                                <w:delText>23</w:delText>
                              </w:r>
                            </w:del>
                            <w:ins w:id="11849" w:author="Samuel Dent" w:date="2015-11-20T09:26:00Z">
                              <w:r>
                                <w:rPr>
                                  <w:rFonts w:cstheme="minorHAnsi"/>
                                </w:rPr>
                                <w:t>18</w:t>
                              </w:r>
                            </w:ins>
                            <w:r>
                              <w:rPr>
                                <w:rFonts w:cstheme="minorHAnsi"/>
                              </w:rPr>
                              <w:t xml:space="preserve"> kW</w:t>
                            </w:r>
                          </w:p>
                        </w:txbxContent>
                      </wps:txbx>
                      <wps:bodyPr rot="0" vert="horz" wrap="square" lIns="91440" tIns="45720" rIns="91440" bIns="45720" anchor="t" anchorCtr="0">
                        <a:noAutofit/>
                      </wps:bodyPr>
                    </wps:wsp>
                  </a:graphicData>
                </a:graphic>
              </wp:inline>
            </w:drawing>
          </mc:Choice>
          <mc:Fallback>
            <w:pict>
              <v:shape w14:anchorId="5A65ECA8" id="Text Box 332" o:spid="_x0000_s1125" type="#_x0000_t202" style="width:470.1pt;height:1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">
                <v:textbox>
                  <w:txbxContent>
                    <w:p w14:paraId="4EDC754C" w14:textId="77777777" w:rsidR="00F60751" w:rsidRDefault="00F60751" w:rsidP="004C6A0C">
                      <w:pPr>
                        <w:rPr>
                          <w:rFonts w:cstheme="minorHAnsi"/>
                        </w:rPr>
                      </w:pPr>
                      <w:r>
                        <w:rPr>
                          <w:rFonts w:cstheme="minorHAnsi"/>
                        </w:rPr>
                        <w:t>For example, a single family home in Chicago with 990 ft</w:t>
                      </w:r>
                      <w:r>
                        <w:rPr>
                          <w:rFonts w:cstheme="minorHAnsi"/>
                          <w:vertAlign w:val="superscript"/>
                        </w:rPr>
                        <w:t>2</w:t>
                      </w:r>
                      <w:r>
                        <w:rPr>
                          <w:rFonts w:cstheme="minorHAnsi"/>
                        </w:rPr>
                        <w:t xml:space="preserve"> of R-5 walls insulated to R-11 and 700 ft</w:t>
                      </w:r>
                      <w:r>
                        <w:rPr>
                          <w:rFonts w:cstheme="minorHAnsi"/>
                          <w:vertAlign w:val="superscript"/>
                        </w:rPr>
                        <w:t xml:space="preserve">2 </w:t>
                      </w:r>
                      <w:r>
                        <w:rPr>
                          <w:rFonts w:cstheme="minorHAnsi"/>
                        </w:rPr>
                        <w:t>of R-5 attic insulated to R-38, 10.5SEER Central AC and 2.26 COP Heat Pump:</w:t>
                      </w:r>
                    </w:p>
                    <w:p w14:paraId="7A8CCC9B" w14:textId="77777777" w:rsidR="00F60751" w:rsidRDefault="00F60751" w:rsidP="004C6A0C">
                      <w:pPr>
                        <w:ind w:left="1440" w:hanging="720"/>
                        <w:rPr>
                          <w:rFonts w:cstheme="minorHAnsi"/>
                        </w:rPr>
                      </w:pPr>
                      <w:r>
                        <w:rPr>
                          <w:rFonts w:cstheme="minorHAnsi"/>
                          <w:noProof/>
                        </w:rPr>
                        <w:t>ΔkW</w:t>
                      </w:r>
                      <w:r>
                        <w:rPr>
                          <w:rFonts w:cstheme="minorHAnsi"/>
                          <w:noProof/>
                          <w:vertAlign w:val="subscript"/>
                        </w:rPr>
                        <w:t>SSP</w:t>
                      </w:r>
                      <w:r>
                        <w:rPr>
                          <w:rFonts w:cstheme="minorHAnsi"/>
                        </w:rPr>
                        <w:t xml:space="preserve"> </w:t>
                      </w:r>
                      <w:r>
                        <w:rPr>
                          <w:rFonts w:cstheme="minorHAnsi"/>
                        </w:rPr>
                        <w:tab/>
                        <w:t xml:space="preserve">= </w:t>
                      </w:r>
                      <w:del w:id="11850" w:author="Samuel Dent" w:date="2015-11-20T09:26:00Z">
                        <w:r w:rsidDel="009921F3">
                          <w:rPr>
                            <w:rFonts w:cstheme="minorHAnsi"/>
                          </w:rPr>
                          <w:delText xml:space="preserve">280 </w:delText>
                        </w:r>
                      </w:del>
                      <w:ins w:id="11851" w:author="Samuel Dent" w:date="2015-11-20T09:26:00Z">
                        <w:r>
                          <w:rPr>
                            <w:rFonts w:cstheme="minorHAnsi"/>
                          </w:rPr>
                          <w:t xml:space="preserve">224 </w:t>
                        </w:r>
                      </w:ins>
                      <w:r>
                        <w:rPr>
                          <w:rFonts w:cstheme="minorHAnsi"/>
                        </w:rPr>
                        <w:t>/ 570 * 0.68</w:t>
                      </w:r>
                    </w:p>
                    <w:p w14:paraId="06925B03" w14:textId="77777777" w:rsidR="00F60751" w:rsidRDefault="00F60751" w:rsidP="004C6A0C">
                      <w:pPr>
                        <w:ind w:left="1440"/>
                        <w:rPr>
                          <w:rFonts w:cstheme="minorHAnsi"/>
                        </w:rPr>
                      </w:pPr>
                      <w:r>
                        <w:rPr>
                          <w:rFonts w:cstheme="minorHAnsi"/>
                        </w:rPr>
                        <w:t>= 0.</w:t>
                      </w:r>
                      <w:del w:id="11852" w:author="Samuel Dent" w:date="2015-11-20T09:26:00Z">
                        <w:r w:rsidDel="009921F3">
                          <w:rPr>
                            <w:rFonts w:cstheme="minorHAnsi"/>
                          </w:rPr>
                          <w:delText>33</w:delText>
                        </w:r>
                      </w:del>
                      <w:ins w:id="11853" w:author="Samuel Dent" w:date="2015-11-20T09:26:00Z">
                        <w:r>
                          <w:rPr>
                            <w:rFonts w:cstheme="minorHAnsi"/>
                          </w:rPr>
                          <w:t>27</w:t>
                        </w:r>
                      </w:ins>
                      <w:r>
                        <w:rPr>
                          <w:rFonts w:cstheme="minorHAnsi"/>
                        </w:rPr>
                        <w:t xml:space="preserve"> kW</w:t>
                      </w:r>
                    </w:p>
                    <w:p w14:paraId="37BA2994" w14:textId="77777777" w:rsidR="00F60751" w:rsidRDefault="00F60751" w:rsidP="004C6A0C">
                      <w:pPr>
                        <w:ind w:left="1440" w:hanging="720"/>
                        <w:rPr>
                          <w:rFonts w:cstheme="minorHAnsi"/>
                        </w:rPr>
                      </w:pPr>
                      <w:r>
                        <w:rPr>
                          <w:rFonts w:cstheme="minorHAnsi"/>
                          <w:noProof/>
                        </w:rPr>
                        <w:t>ΔkW</w:t>
                      </w:r>
                      <w:r>
                        <w:rPr>
                          <w:rFonts w:cstheme="minorHAnsi"/>
                          <w:noProof/>
                          <w:vertAlign w:val="subscript"/>
                        </w:rPr>
                        <w:t>PJM</w:t>
                      </w:r>
                      <w:r>
                        <w:rPr>
                          <w:rFonts w:cstheme="minorHAnsi"/>
                        </w:rPr>
                        <w:t xml:space="preserve"> </w:t>
                      </w:r>
                      <w:r>
                        <w:rPr>
                          <w:rFonts w:cstheme="minorHAnsi"/>
                        </w:rPr>
                        <w:tab/>
                        <w:t xml:space="preserve">= </w:t>
                      </w:r>
                      <w:del w:id="11854" w:author="Samuel Dent" w:date="2015-11-20T09:26:00Z">
                        <w:r w:rsidDel="009921F3">
                          <w:rPr>
                            <w:rFonts w:cstheme="minorHAnsi"/>
                          </w:rPr>
                          <w:delText xml:space="preserve">280 </w:delText>
                        </w:r>
                      </w:del>
                      <w:ins w:id="11855" w:author="Samuel Dent" w:date="2015-11-20T09:26:00Z">
                        <w:r>
                          <w:rPr>
                            <w:rFonts w:cstheme="minorHAnsi"/>
                          </w:rPr>
                          <w:t xml:space="preserve">224 </w:t>
                        </w:r>
                      </w:ins>
                      <w:r>
                        <w:rPr>
                          <w:rFonts w:cstheme="minorHAnsi"/>
                        </w:rPr>
                        <w:t>/ 570 * 0.466</w:t>
                      </w:r>
                      <w:r>
                        <w:rPr>
                          <w:rFonts w:cstheme="minorHAnsi"/>
                          <w:noProof/>
                        </w:rPr>
                        <w:t xml:space="preserve"> </w:t>
                      </w:r>
                    </w:p>
                    <w:p w14:paraId="7BD9E209" w14:textId="77777777" w:rsidR="00F60751" w:rsidRDefault="00F60751" w:rsidP="004C6A0C">
                      <w:pPr>
                        <w:ind w:left="720" w:firstLine="720"/>
                      </w:pPr>
                      <w:r>
                        <w:rPr>
                          <w:rFonts w:cstheme="minorHAnsi"/>
                        </w:rPr>
                        <w:t>= 0.</w:t>
                      </w:r>
                      <w:del w:id="11856" w:author="Samuel Dent" w:date="2015-11-20T09:26:00Z">
                        <w:r w:rsidDel="009921F3">
                          <w:rPr>
                            <w:rFonts w:cstheme="minorHAnsi"/>
                          </w:rPr>
                          <w:delText>23</w:delText>
                        </w:r>
                      </w:del>
                      <w:ins w:id="11857" w:author="Samuel Dent" w:date="2015-11-20T09:26:00Z">
                        <w:r>
                          <w:rPr>
                            <w:rFonts w:cstheme="minorHAnsi"/>
                          </w:rPr>
                          <w:t>18</w:t>
                        </w:r>
                      </w:ins>
                      <w:r>
                        <w:rPr>
                          <w:rFonts w:cstheme="minorHAnsi"/>
                        </w:rPr>
                        <w:t xml:space="preserve"> kW</w:t>
                      </w:r>
                    </w:p>
                  </w:txbxContent>
                </v:textbox>
                <w10:anchorlock/>
              </v:shape>
            </w:pict>
          </mc:Fallback>
        </mc:AlternateContent>
      </w:r>
    </w:p>
    <w:p w14:paraId="3B5E163D" w14:textId="77777777" w:rsidR="004C6A0C" w:rsidRDefault="004C6A0C" w:rsidP="004C6A0C">
      <w:pPr>
        <w:widowControl/>
        <w:spacing w:after="200" w:line="276" w:lineRule="auto"/>
        <w:jc w:val="left"/>
        <w:rPr>
          <w:b/>
          <w:smallCaps/>
          <w:sz w:val="22"/>
          <w:szCs w:val="18"/>
        </w:rPr>
      </w:pPr>
      <w:r>
        <w:br w:type="page"/>
      </w:r>
    </w:p>
    <w:p w14:paraId="2387E333" w14:textId="77777777" w:rsidR="004C6A0C" w:rsidRDefault="004C6A0C" w:rsidP="004C6A0C">
      <w:pPr>
        <w:pStyle w:val="Heading6"/>
      </w:pPr>
      <w:r>
        <w:lastRenderedPageBreak/>
        <w:t xml:space="preserve">Natural Gas Savings </w:t>
      </w:r>
    </w:p>
    <w:p w14:paraId="2F23E87B" w14:textId="77777777" w:rsidR="004C6A0C" w:rsidRDefault="004C6A0C" w:rsidP="004C6A0C">
      <w:pPr>
        <w:rPr>
          <w:rFonts w:cstheme="minorHAnsi"/>
        </w:rPr>
      </w:pPr>
      <w:r>
        <w:rPr>
          <w:rFonts w:cstheme="minorHAnsi"/>
        </w:rPr>
        <w:t>If Natural Gas heating:</w:t>
      </w:r>
    </w:p>
    <w:p w14:paraId="0F9A7F11" w14:textId="77777777" w:rsidR="004C6A0C" w:rsidRDefault="004C6A0C" w:rsidP="004C6A0C">
      <w:pPr>
        <w:ind w:left="1440" w:hanging="720"/>
        <w:jc w:val="left"/>
        <w:rPr>
          <w:rFonts w:cstheme="minorHAnsi"/>
        </w:rPr>
      </w:pPr>
      <w:r>
        <w:rPr>
          <w:rFonts w:cstheme="minorHAnsi"/>
        </w:rPr>
        <w:t>ΔTherms = ((((1/R_old - 1/R_wall) * A_wall * (1-Framing_factor_wall)</w:t>
      </w:r>
      <w:del w:id="11858" w:author="Samuel Dent" w:date="2015-11-20T09:26:00Z">
        <w:r w:rsidDel="009921F3">
          <w:rPr>
            <w:rFonts w:cstheme="minorHAnsi"/>
          </w:rPr>
          <w:delText xml:space="preserve"> * ADJ</w:delText>
        </w:r>
        <w:r w:rsidDel="009921F3">
          <w:rPr>
            <w:rFonts w:cstheme="minorHAnsi"/>
            <w:vertAlign w:val="subscript"/>
          </w:rPr>
          <w:delText>Wall</w:delText>
        </w:r>
        <w:r w:rsidDel="009921F3">
          <w:rPr>
            <w:rFonts w:cstheme="minorHAnsi"/>
          </w:rPr>
          <w:delText xml:space="preserve"> </w:delText>
        </w:r>
      </w:del>
      <w:r>
        <w:rPr>
          <w:rFonts w:cstheme="minorHAnsi"/>
        </w:rPr>
        <w:t>) + ((1/R_old - 1/R_attic) * A_attic * (1-Framing_factor_attic)</w:t>
      </w:r>
      <w:del w:id="11859" w:author="Samuel Dent" w:date="2015-11-20T09:26:00Z">
        <w:r w:rsidDel="009921F3">
          <w:rPr>
            <w:rFonts w:cstheme="minorHAnsi"/>
          </w:rPr>
          <w:delText xml:space="preserve"> * ADJ</w:delText>
        </w:r>
        <w:r w:rsidDel="009921F3">
          <w:rPr>
            <w:rFonts w:cstheme="minorHAnsi"/>
            <w:vertAlign w:val="subscript"/>
          </w:rPr>
          <w:delText>Attic</w:delText>
        </w:r>
      </w:del>
      <w:r>
        <w:rPr>
          <w:rFonts w:cstheme="minorHAnsi"/>
        </w:rPr>
        <w:t>)) * 24 * HDD) / (ηHeat * 100,067 Btu/therm)</w:t>
      </w:r>
      <w:r>
        <w:rPr>
          <w:rFonts w:cstheme="minorHAnsi"/>
          <w:noProof/>
        </w:rPr>
        <w:t xml:space="preserve"> </w:t>
      </w:r>
      <w:ins w:id="11860" w:author="Samuel Dent" w:date="2015-11-20T09:27:00Z">
        <w:r>
          <w:rPr>
            <w:rFonts w:cstheme="minorHAnsi"/>
            <w:noProof/>
          </w:rPr>
          <w:t xml:space="preserve">* </w:t>
        </w:r>
        <w:r w:rsidRPr="00C55D7F">
          <w:rPr>
            <w:rFonts w:cstheme="minorHAnsi"/>
          </w:rPr>
          <w:t>ADJ</w:t>
        </w:r>
        <w:r>
          <w:rPr>
            <w:rFonts w:cstheme="minorHAnsi"/>
            <w:vertAlign w:val="subscript"/>
          </w:rPr>
          <w:t>WallAtticHeat</w:t>
        </w:r>
      </w:ins>
    </w:p>
    <w:p w14:paraId="3509747C" w14:textId="77777777" w:rsidR="004C6A0C" w:rsidRDefault="004C6A0C" w:rsidP="004C6A0C">
      <w:pPr>
        <w:rPr>
          <w:rFonts w:cstheme="minorHAnsi"/>
          <w:noProof/>
          <w:lang w:val="nl-NL"/>
        </w:rPr>
      </w:pPr>
      <w:r>
        <w:rPr>
          <w:rFonts w:cstheme="minorHAnsi"/>
          <w:noProof/>
          <w:lang w:val="nl-NL"/>
        </w:rPr>
        <w:t>Where:</w:t>
      </w:r>
    </w:p>
    <w:p w14:paraId="46C6938F" w14:textId="77777777" w:rsidR="004C6A0C" w:rsidRDefault="004C6A0C" w:rsidP="004C6A0C">
      <w:pPr>
        <w:ind w:left="1440" w:hanging="720"/>
        <w:rPr>
          <w:rFonts w:cstheme="minorHAnsi"/>
        </w:rPr>
      </w:pPr>
      <w:r>
        <w:rPr>
          <w:rFonts w:cstheme="minorHAnsi"/>
        </w:rPr>
        <w:t>HDD</w:t>
      </w:r>
      <w:r>
        <w:rPr>
          <w:rFonts w:cstheme="minorHAnsi"/>
        </w:rPr>
        <w:tab/>
      </w:r>
      <w:r>
        <w:rPr>
          <w:rFonts w:cstheme="minorHAnsi"/>
        </w:rPr>
        <w:tab/>
        <w:t>= Heating Degree Days</w:t>
      </w:r>
    </w:p>
    <w:p w14:paraId="4B17BEF9" w14:textId="77777777" w:rsidR="004C6A0C" w:rsidRDefault="004C6A0C" w:rsidP="004C6A0C">
      <w:pPr>
        <w:ind w:left="1440" w:hanging="720"/>
        <w:rPr>
          <w:rFonts w:cstheme="minorHAnsi"/>
        </w:rPr>
      </w:pPr>
      <w:r>
        <w:rPr>
          <w:rFonts w:cstheme="minorHAnsi"/>
        </w:rPr>
        <w:tab/>
      </w:r>
      <w:r>
        <w:rPr>
          <w:rFonts w:cstheme="minorHAnsi"/>
        </w:rPr>
        <w:tab/>
        <w:t>= Dependent on location:</w:t>
      </w:r>
      <w:r>
        <w:rPr>
          <w:rStyle w:val="FootnoteReference"/>
        </w:rPr>
        <w:footnoteReference w:id="941"/>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843"/>
      </w:tblGrid>
      <w:tr w:rsidR="004C6A0C" w14:paraId="3BF2FF51" w14:textId="77777777" w:rsidTr="00C04E8D">
        <w:trPr>
          <w:trHeight w:val="270"/>
          <w:jc w:val="center"/>
        </w:trPr>
        <w:tc>
          <w:tcPr>
            <w:tcW w:w="0" w:type="auto"/>
            <w:tcBorders>
              <w:top w:val="single" w:sz="4" w:space="0" w:color="auto"/>
              <w:left w:val="single" w:sz="4" w:space="0" w:color="auto"/>
              <w:bottom w:val="single" w:sz="4" w:space="0" w:color="auto"/>
              <w:right w:val="single" w:sz="4" w:space="0" w:color="auto"/>
            </w:tcBorders>
            <w:shd w:val="clear" w:color="auto" w:fill="7F7F7F" w:themeFill="text1" w:themeFillTint="80"/>
            <w:noWrap/>
            <w:hideMark/>
          </w:tcPr>
          <w:p w14:paraId="6906311E"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t>Climate Zone</w:t>
            </w:r>
          </w:p>
          <w:p w14:paraId="2D9743DC"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t>(City based upon)</w:t>
            </w:r>
          </w:p>
        </w:tc>
        <w:tc>
          <w:tcPr>
            <w:tcW w:w="0" w:type="auto"/>
            <w:tcBorders>
              <w:top w:val="single" w:sz="4" w:space="0" w:color="auto"/>
              <w:left w:val="single" w:sz="4" w:space="0" w:color="auto"/>
              <w:bottom w:val="single" w:sz="4" w:space="0" w:color="auto"/>
              <w:right w:val="single" w:sz="4" w:space="0" w:color="auto"/>
            </w:tcBorders>
            <w:shd w:val="clear" w:color="auto" w:fill="7F7F7F" w:themeFill="text1" w:themeFillTint="80"/>
            <w:noWrap/>
            <w:hideMark/>
          </w:tcPr>
          <w:p w14:paraId="1F132158" w14:textId="77777777" w:rsidR="004C6A0C" w:rsidRDefault="004C6A0C" w:rsidP="00C04E8D">
            <w:pPr>
              <w:spacing w:line="276" w:lineRule="auto"/>
              <w:jc w:val="center"/>
              <w:rPr>
                <w:rFonts w:cstheme="minorHAnsi"/>
                <w:b/>
                <w:color w:val="FFFFFF" w:themeColor="background1"/>
              </w:rPr>
            </w:pPr>
            <w:r>
              <w:rPr>
                <w:rFonts w:cstheme="minorHAnsi"/>
                <w:b/>
                <w:color w:val="FFFFFF" w:themeColor="background1"/>
              </w:rPr>
              <w:t>HDD 60</w:t>
            </w:r>
          </w:p>
        </w:tc>
      </w:tr>
      <w:tr w:rsidR="004C6A0C" w14:paraId="660BC170" w14:textId="77777777" w:rsidTr="00C04E8D">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743991CD" w14:textId="77777777" w:rsidR="004C6A0C" w:rsidRDefault="004C6A0C" w:rsidP="00C04E8D">
            <w:r>
              <w:t>1 (Rockford)</w:t>
            </w:r>
          </w:p>
        </w:tc>
        <w:tc>
          <w:tcPr>
            <w:tcW w:w="0" w:type="auto"/>
            <w:tcBorders>
              <w:top w:val="single" w:sz="4" w:space="0" w:color="auto"/>
              <w:left w:val="single" w:sz="4" w:space="0" w:color="auto"/>
              <w:bottom w:val="single" w:sz="4" w:space="0" w:color="auto"/>
              <w:right w:val="single" w:sz="4" w:space="0" w:color="auto"/>
            </w:tcBorders>
            <w:noWrap/>
            <w:hideMark/>
          </w:tcPr>
          <w:p w14:paraId="5F9B5B55" w14:textId="77777777" w:rsidR="004C6A0C" w:rsidRDefault="004C6A0C" w:rsidP="00C04E8D">
            <w:pPr>
              <w:jc w:val="center"/>
              <w:rPr>
                <w:szCs w:val="16"/>
              </w:rPr>
            </w:pPr>
            <w:r>
              <w:t>5,352</w:t>
            </w:r>
          </w:p>
        </w:tc>
      </w:tr>
      <w:tr w:rsidR="004C6A0C" w14:paraId="68D3234A" w14:textId="77777777" w:rsidTr="00C04E8D">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6C08E5AA" w14:textId="77777777" w:rsidR="004C6A0C" w:rsidRDefault="004C6A0C" w:rsidP="00C04E8D">
            <w:pPr>
              <w:rPr>
                <w:szCs w:val="16"/>
              </w:rPr>
            </w:pPr>
            <w:r>
              <w:t>2 (Chicago)</w:t>
            </w:r>
          </w:p>
        </w:tc>
        <w:tc>
          <w:tcPr>
            <w:tcW w:w="0" w:type="auto"/>
            <w:tcBorders>
              <w:top w:val="single" w:sz="4" w:space="0" w:color="auto"/>
              <w:left w:val="single" w:sz="4" w:space="0" w:color="auto"/>
              <w:bottom w:val="single" w:sz="4" w:space="0" w:color="auto"/>
              <w:right w:val="single" w:sz="4" w:space="0" w:color="auto"/>
            </w:tcBorders>
            <w:noWrap/>
            <w:hideMark/>
          </w:tcPr>
          <w:p w14:paraId="2C5F8DE4" w14:textId="77777777" w:rsidR="004C6A0C" w:rsidRDefault="004C6A0C" w:rsidP="00C04E8D">
            <w:pPr>
              <w:jc w:val="center"/>
              <w:rPr>
                <w:szCs w:val="16"/>
              </w:rPr>
            </w:pPr>
            <w:r>
              <w:t>5,113</w:t>
            </w:r>
          </w:p>
        </w:tc>
      </w:tr>
      <w:tr w:rsidR="004C6A0C" w14:paraId="397DC091" w14:textId="77777777" w:rsidTr="00C04E8D">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06FDC852" w14:textId="77777777" w:rsidR="004C6A0C" w:rsidRDefault="004C6A0C" w:rsidP="00C04E8D">
            <w:pPr>
              <w:rPr>
                <w:szCs w:val="16"/>
              </w:rPr>
            </w:pPr>
            <w:r>
              <w:t>3 (Springfield)</w:t>
            </w:r>
          </w:p>
        </w:tc>
        <w:tc>
          <w:tcPr>
            <w:tcW w:w="0" w:type="auto"/>
            <w:tcBorders>
              <w:top w:val="single" w:sz="4" w:space="0" w:color="auto"/>
              <w:left w:val="single" w:sz="4" w:space="0" w:color="auto"/>
              <w:bottom w:val="single" w:sz="4" w:space="0" w:color="auto"/>
              <w:right w:val="single" w:sz="4" w:space="0" w:color="auto"/>
            </w:tcBorders>
            <w:noWrap/>
            <w:hideMark/>
          </w:tcPr>
          <w:p w14:paraId="50FA9D9F" w14:textId="77777777" w:rsidR="004C6A0C" w:rsidRDefault="004C6A0C" w:rsidP="00C04E8D">
            <w:pPr>
              <w:jc w:val="center"/>
              <w:rPr>
                <w:szCs w:val="16"/>
              </w:rPr>
            </w:pPr>
            <w:r>
              <w:t>4,379</w:t>
            </w:r>
          </w:p>
        </w:tc>
      </w:tr>
      <w:tr w:rsidR="004C6A0C" w14:paraId="1BDDC794" w14:textId="77777777" w:rsidTr="00C04E8D">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14:paraId="2851526B" w14:textId="77777777" w:rsidR="004C6A0C" w:rsidRDefault="004C6A0C" w:rsidP="00C04E8D">
            <w:pPr>
              <w:rPr>
                <w:szCs w:val="16"/>
              </w:rPr>
            </w:pPr>
            <w:r>
              <w:t>4 (Belleville)</w:t>
            </w:r>
          </w:p>
        </w:tc>
        <w:tc>
          <w:tcPr>
            <w:tcW w:w="0" w:type="auto"/>
            <w:tcBorders>
              <w:top w:val="single" w:sz="4" w:space="0" w:color="auto"/>
              <w:left w:val="single" w:sz="4" w:space="0" w:color="auto"/>
              <w:bottom w:val="single" w:sz="4" w:space="0" w:color="auto"/>
              <w:right w:val="single" w:sz="4" w:space="0" w:color="auto"/>
            </w:tcBorders>
            <w:noWrap/>
            <w:hideMark/>
          </w:tcPr>
          <w:p w14:paraId="52D3A13F" w14:textId="77777777" w:rsidR="004C6A0C" w:rsidRDefault="004C6A0C" w:rsidP="00C04E8D">
            <w:pPr>
              <w:jc w:val="center"/>
              <w:rPr>
                <w:szCs w:val="16"/>
              </w:rPr>
            </w:pPr>
            <w:r>
              <w:t>3,378</w:t>
            </w:r>
          </w:p>
        </w:tc>
      </w:tr>
      <w:tr w:rsidR="004C6A0C" w14:paraId="7540D1D3" w14:textId="77777777" w:rsidTr="00C04E8D">
        <w:trPr>
          <w:trHeight w:val="315"/>
          <w:jc w:val="center"/>
        </w:trPr>
        <w:tc>
          <w:tcPr>
            <w:tcW w:w="0" w:type="auto"/>
            <w:tcBorders>
              <w:top w:val="single" w:sz="4" w:space="0" w:color="auto"/>
              <w:left w:val="single" w:sz="4" w:space="0" w:color="auto"/>
              <w:bottom w:val="single" w:sz="4" w:space="0" w:color="auto"/>
              <w:right w:val="single" w:sz="4" w:space="0" w:color="auto"/>
            </w:tcBorders>
            <w:noWrap/>
            <w:hideMark/>
          </w:tcPr>
          <w:p w14:paraId="263E3C81" w14:textId="77777777" w:rsidR="004C6A0C" w:rsidRDefault="004C6A0C" w:rsidP="00C04E8D">
            <w:pPr>
              <w:rPr>
                <w:szCs w:val="16"/>
              </w:rPr>
            </w:pPr>
            <w:r>
              <w:t>5 (Marion)</w:t>
            </w:r>
          </w:p>
        </w:tc>
        <w:tc>
          <w:tcPr>
            <w:tcW w:w="0" w:type="auto"/>
            <w:tcBorders>
              <w:top w:val="single" w:sz="4" w:space="0" w:color="auto"/>
              <w:left w:val="single" w:sz="4" w:space="0" w:color="auto"/>
              <w:bottom w:val="single" w:sz="4" w:space="0" w:color="auto"/>
              <w:right w:val="single" w:sz="4" w:space="0" w:color="auto"/>
            </w:tcBorders>
            <w:hideMark/>
          </w:tcPr>
          <w:p w14:paraId="3CA3DC22" w14:textId="77777777" w:rsidR="004C6A0C" w:rsidRDefault="004C6A0C" w:rsidP="00C04E8D">
            <w:pPr>
              <w:jc w:val="center"/>
              <w:rPr>
                <w:szCs w:val="16"/>
              </w:rPr>
            </w:pPr>
            <w:r>
              <w:t>3,438</w:t>
            </w:r>
          </w:p>
        </w:tc>
      </w:tr>
      <w:tr w:rsidR="004C6A0C" w14:paraId="1C3E08F9" w14:textId="77777777" w:rsidTr="00C04E8D">
        <w:trPr>
          <w:trHeight w:val="315"/>
          <w:jc w:val="center"/>
        </w:trPr>
        <w:tc>
          <w:tcPr>
            <w:tcW w:w="0" w:type="auto"/>
            <w:tcBorders>
              <w:top w:val="single" w:sz="4" w:space="0" w:color="auto"/>
              <w:left w:val="single" w:sz="4" w:space="0" w:color="auto"/>
              <w:bottom w:val="single" w:sz="4" w:space="0" w:color="auto"/>
              <w:right w:val="single" w:sz="4" w:space="0" w:color="auto"/>
            </w:tcBorders>
            <w:noWrap/>
            <w:hideMark/>
          </w:tcPr>
          <w:p w14:paraId="52BE84D0" w14:textId="77777777" w:rsidR="004C6A0C" w:rsidRDefault="004C6A0C" w:rsidP="00C04E8D">
            <w:pPr>
              <w:rPr>
                <w:szCs w:val="16"/>
              </w:rPr>
            </w:pPr>
            <w:r>
              <w:t>Weighted Average</w:t>
            </w:r>
            <w:r>
              <w:rPr>
                <w:rStyle w:val="FootnoteReference"/>
              </w:rPr>
              <w:footnoteReference w:id="942"/>
            </w:r>
          </w:p>
        </w:tc>
        <w:tc>
          <w:tcPr>
            <w:tcW w:w="0" w:type="auto"/>
            <w:tcBorders>
              <w:top w:val="single" w:sz="4" w:space="0" w:color="auto"/>
              <w:left w:val="single" w:sz="4" w:space="0" w:color="auto"/>
              <w:bottom w:val="single" w:sz="4" w:space="0" w:color="auto"/>
              <w:right w:val="single" w:sz="4" w:space="0" w:color="auto"/>
            </w:tcBorders>
            <w:hideMark/>
          </w:tcPr>
          <w:p w14:paraId="71F9EE76" w14:textId="77777777" w:rsidR="004C6A0C" w:rsidRDefault="004C6A0C" w:rsidP="00C04E8D">
            <w:pPr>
              <w:jc w:val="center"/>
              <w:rPr>
                <w:szCs w:val="16"/>
              </w:rPr>
            </w:pPr>
            <w:r>
              <w:t>4,860</w:t>
            </w:r>
          </w:p>
        </w:tc>
      </w:tr>
    </w:tbl>
    <w:p w14:paraId="12EB05B6" w14:textId="77777777" w:rsidR="004C6A0C" w:rsidRDefault="004C6A0C" w:rsidP="004C6A0C">
      <w:pPr>
        <w:ind w:left="1440" w:hanging="720"/>
        <w:rPr>
          <w:rFonts w:cstheme="minorHAnsi"/>
        </w:rPr>
      </w:pPr>
    </w:p>
    <w:p w14:paraId="5D46D502" w14:textId="77777777" w:rsidR="004C6A0C" w:rsidRDefault="004C6A0C" w:rsidP="004C6A0C">
      <w:pPr>
        <w:ind w:left="1440" w:hanging="720"/>
        <w:rPr>
          <w:rFonts w:cstheme="minorHAnsi"/>
        </w:rPr>
      </w:pPr>
      <w:proofErr w:type="gramStart"/>
      <w:r>
        <w:rPr>
          <w:rFonts w:cstheme="minorHAnsi"/>
        </w:rPr>
        <w:t>ηHeat</w:t>
      </w:r>
      <w:proofErr w:type="gramEnd"/>
      <w:r>
        <w:rPr>
          <w:rFonts w:cstheme="minorHAnsi"/>
        </w:rPr>
        <w:tab/>
      </w:r>
      <w:r>
        <w:rPr>
          <w:rFonts w:cstheme="minorHAnsi"/>
        </w:rPr>
        <w:tab/>
        <w:t>= Efficiency of heating system</w:t>
      </w:r>
    </w:p>
    <w:p w14:paraId="016688EB" w14:textId="77777777" w:rsidR="004C6A0C" w:rsidRDefault="004C6A0C" w:rsidP="004C6A0C">
      <w:pPr>
        <w:ind w:left="1440" w:firstLine="720"/>
        <w:rPr>
          <w:rFonts w:cstheme="minorHAnsi"/>
        </w:rPr>
      </w:pPr>
      <w:r>
        <w:rPr>
          <w:rFonts w:cstheme="minorHAnsi"/>
        </w:rPr>
        <w:t>= Equipment efficiency * distribution efficiency</w:t>
      </w:r>
    </w:p>
    <w:p w14:paraId="559F5505" w14:textId="77777777" w:rsidR="004C6A0C" w:rsidRDefault="004C6A0C" w:rsidP="004C6A0C">
      <w:pPr>
        <w:ind w:left="1440" w:firstLine="720"/>
        <w:rPr>
          <w:rFonts w:cstheme="minorHAnsi"/>
        </w:rPr>
      </w:pPr>
      <w:r>
        <w:rPr>
          <w:rFonts w:cstheme="minorHAnsi"/>
        </w:rPr>
        <w:t>= Actual.</w:t>
      </w:r>
      <w:r>
        <w:rPr>
          <w:rStyle w:val="FootnoteReference"/>
        </w:rPr>
        <w:footnoteReference w:id="943"/>
      </w:r>
      <w:r>
        <w:rPr>
          <w:rFonts w:cstheme="minorHAnsi"/>
        </w:rPr>
        <w:t xml:space="preserve"> </w:t>
      </w:r>
      <w:r>
        <w:rPr>
          <w:rFonts w:cstheme="minorHAnsi"/>
          <w:noProof/>
        </w:rPr>
        <w:t xml:space="preserve">If unknown assume </w:t>
      </w:r>
      <w:del w:id="11861" w:author="Samuel Dent" w:date="2015-11-20T09:27:00Z">
        <w:r w:rsidDel="009921F3">
          <w:rPr>
            <w:rFonts w:cstheme="minorHAnsi"/>
            <w:noProof/>
          </w:rPr>
          <w:delText>70</w:delText>
        </w:r>
      </w:del>
      <w:ins w:id="11862" w:author="Samuel Dent" w:date="2015-11-20T09:27:00Z">
        <w:r>
          <w:rPr>
            <w:rFonts w:cstheme="minorHAnsi"/>
            <w:noProof/>
          </w:rPr>
          <w:t>72</w:t>
        </w:r>
      </w:ins>
      <w:r>
        <w:rPr>
          <w:rFonts w:cstheme="minorHAnsi"/>
          <w:noProof/>
        </w:rPr>
        <w:t>%.</w:t>
      </w:r>
      <w:r>
        <w:rPr>
          <w:rStyle w:val="FootnoteReference"/>
        </w:rPr>
        <w:footnoteReference w:id="944"/>
      </w:r>
    </w:p>
    <w:p w14:paraId="5C8D7CC1" w14:textId="77777777" w:rsidR="004C6A0C" w:rsidRDefault="004C6A0C" w:rsidP="004C6A0C">
      <w:pPr>
        <w:ind w:left="2160"/>
        <w:rPr>
          <w:rFonts w:cstheme="minorHAnsi"/>
        </w:rPr>
      </w:pPr>
      <w:r>
        <w:rPr>
          <w:rFonts w:cstheme="minorHAnsi"/>
        </w:rPr>
        <w:t>Other factors as defined above</w:t>
      </w:r>
    </w:p>
    <w:p w14:paraId="3AF7D88C" w14:textId="77777777" w:rsidR="004C6A0C" w:rsidRDefault="004C6A0C" w:rsidP="004C6A0C">
      <w:pPr>
        <w:rPr>
          <w:rFonts w:cstheme="minorHAnsi"/>
        </w:rPr>
      </w:pPr>
      <w:r>
        <w:rPr>
          <w:noProof/>
        </w:rPr>
        <mc:AlternateContent>
          <mc:Choice Requires="wps">
            <w:drawing>
              <wp:inline distT="0" distB="0" distL="0" distR="0" wp14:anchorId="6C8BDB01" wp14:editId="4C5DB591">
                <wp:extent cx="5883910" cy="1095153"/>
                <wp:effectExtent l="0" t="0" r="21590" b="10160"/>
                <wp:docPr id="333" name="Text Box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10" cy="1095153"/>
                        </a:xfrm>
                        <a:prstGeom prst="rect">
                          <a:avLst/>
                        </a:prstGeom>
                        <a:solidFill>
                          <a:srgbClr val="FFFFFF"/>
                        </a:solidFill>
                        <a:ln w="9525">
                          <a:solidFill>
                            <a:srgbClr val="000000"/>
                          </a:solidFill>
                          <a:miter lim="800000"/>
                          <a:headEnd/>
                          <a:tailEnd/>
                        </a:ln>
                      </wps:spPr>
                      <wps:txbx>
                        <w:txbxContent>
                          <w:p w14:paraId="70C17A36" w14:textId="77777777" w:rsidR="00F60751" w:rsidRDefault="00F60751" w:rsidP="004C6A0C">
                            <w:pPr>
                              <w:rPr>
                                <w:rFonts w:cstheme="minorHAnsi"/>
                              </w:rPr>
                            </w:pPr>
                            <w:r>
                              <w:rPr>
                                <w:rFonts w:cstheme="minorHAnsi"/>
                              </w:rPr>
                              <w:t>For example, a single family home in Chicago with 990 ft</w:t>
                            </w:r>
                            <w:r>
                              <w:rPr>
                                <w:rFonts w:cstheme="minorHAnsi"/>
                                <w:vertAlign w:val="superscript"/>
                              </w:rPr>
                              <w:t>2</w:t>
                            </w:r>
                            <w:r>
                              <w:rPr>
                                <w:rFonts w:cstheme="minorHAnsi"/>
                              </w:rPr>
                              <w:t xml:space="preserve"> of R-5 walls insulated to R-11 and 700 ft</w:t>
                            </w:r>
                            <w:r>
                              <w:rPr>
                                <w:rFonts w:cstheme="minorHAnsi"/>
                                <w:vertAlign w:val="superscript"/>
                              </w:rPr>
                              <w:t xml:space="preserve">2 </w:t>
                            </w:r>
                            <w:r>
                              <w:rPr>
                                <w:rFonts w:cstheme="minorHAnsi"/>
                              </w:rPr>
                              <w:t>of R-5 attic insulated to R-38, with a gas furnace with system efficiency of 66%:</w:t>
                            </w:r>
                          </w:p>
                          <w:p w14:paraId="497A6F10" w14:textId="77777777" w:rsidR="00F60751" w:rsidRDefault="00F60751" w:rsidP="004C6A0C">
                            <w:pPr>
                              <w:ind w:left="2160" w:hanging="1440"/>
                              <w:rPr>
                                <w:rFonts w:cstheme="minorHAnsi"/>
                              </w:rPr>
                            </w:pPr>
                            <w:r>
                              <w:rPr>
                                <w:rFonts w:cstheme="minorHAnsi"/>
                                <w:noProof/>
                              </w:rPr>
                              <w:t>ΔTherms</w:t>
                            </w:r>
                            <w:r>
                              <w:rPr>
                                <w:rFonts w:cstheme="minorHAnsi"/>
                              </w:rPr>
                              <w:tab/>
                              <w:t>= ((((1/5 - 1/11) * 990 * (1-0.25)</w:t>
                            </w:r>
                            <w:del w:id="11867" w:author="Samuel Dent" w:date="2015-11-20T09:28:00Z">
                              <w:r w:rsidDel="009921F3">
                                <w:rPr>
                                  <w:rFonts w:cstheme="minorHAnsi"/>
                                </w:rPr>
                                <w:delText xml:space="preserve"> *0.63</w:delText>
                              </w:r>
                            </w:del>
                            <w:r>
                              <w:rPr>
                                <w:rFonts w:cstheme="minorHAnsi"/>
                              </w:rPr>
                              <w:t>) + ((1/5 - 1/38) * 700 * (1-0.07)</w:t>
                            </w:r>
                            <w:del w:id="11868" w:author="Samuel Dent" w:date="2015-11-20T09:28:00Z">
                              <w:r w:rsidDel="009921F3">
                                <w:rPr>
                                  <w:rFonts w:cstheme="minorHAnsi"/>
                                </w:rPr>
                                <w:delText>*0.74</w:delText>
                              </w:r>
                            </w:del>
                            <w:r>
                              <w:rPr>
                                <w:rFonts w:cstheme="minorHAnsi"/>
                              </w:rPr>
                              <w:t>)) * 24 * 5113) / (0.66 * 100,067)</w:t>
                            </w:r>
                            <w:r>
                              <w:rPr>
                                <w:rFonts w:cstheme="minorHAnsi"/>
                                <w:noProof/>
                              </w:rPr>
                              <w:t xml:space="preserve"> </w:t>
                            </w:r>
                            <w:ins w:id="11869" w:author="Samuel Dent" w:date="2015-11-20T09:28:00Z">
                              <w:r>
                                <w:rPr>
                                  <w:rFonts w:cstheme="minorHAnsi"/>
                                  <w:noProof/>
                                </w:rPr>
                                <w:t>* 0.60</w:t>
                              </w:r>
                            </w:ins>
                          </w:p>
                          <w:p w14:paraId="7903A5FB" w14:textId="77777777" w:rsidR="00F60751" w:rsidRDefault="00F60751" w:rsidP="004C6A0C">
                            <w:pPr>
                              <w:ind w:left="1440" w:firstLine="720"/>
                            </w:pPr>
                            <w:r>
                              <w:rPr>
                                <w:rFonts w:cstheme="minorHAnsi"/>
                              </w:rPr>
                              <w:t xml:space="preserve">= </w:t>
                            </w:r>
                            <w:del w:id="11870" w:author="Samuel Dent" w:date="2015-11-20T09:29:00Z">
                              <w:r w:rsidDel="009921F3">
                                <w:rPr>
                                  <w:rFonts w:cstheme="minorHAnsi"/>
                                  <w:noProof/>
                                </w:rPr>
                                <w:delText>250.3</w:delText>
                              </w:r>
                            </w:del>
                            <w:ins w:id="11871" w:author="Samuel Dent" w:date="2015-11-20T09:29:00Z">
                              <w:r>
                                <w:rPr>
                                  <w:rFonts w:cstheme="minorHAnsi"/>
                                  <w:noProof/>
                                </w:rPr>
                                <w:t>216.4</w:t>
                              </w:r>
                            </w:ins>
                            <w:r>
                              <w:rPr>
                                <w:rFonts w:cstheme="minorHAnsi"/>
                              </w:rPr>
                              <w:t xml:space="preserve"> therms</w:t>
                            </w:r>
                          </w:p>
                        </w:txbxContent>
                      </wps:txbx>
                      <wps:bodyPr rot="0" vert="horz" wrap="square" lIns="91440" tIns="45720" rIns="91440" bIns="45720" anchor="t" anchorCtr="0">
                        <a:noAutofit/>
                      </wps:bodyPr>
                    </wps:wsp>
                  </a:graphicData>
                </a:graphic>
              </wp:inline>
            </w:drawing>
          </mc:Choice>
          <mc:Fallback>
            <w:pict>
              <v:shape w14:anchorId="6C8BDB01" id="Text Box 333" o:spid="_x0000_s1126" type="#_x0000_t202" style="width:463.3pt;height:8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">
                <v:textbox>
                  <w:txbxContent>
                    <w:p w14:paraId="70C17A36" w14:textId="77777777" w:rsidR="00F60751" w:rsidRDefault="00F60751" w:rsidP="004C6A0C">
                      <w:pPr>
                        <w:rPr>
                          <w:rFonts w:cstheme="minorHAnsi"/>
                        </w:rPr>
                      </w:pPr>
                      <w:r>
                        <w:rPr>
                          <w:rFonts w:cstheme="minorHAnsi"/>
                        </w:rPr>
                        <w:t>For example, a single family home in Chicago with 990 ft</w:t>
                      </w:r>
                      <w:r>
                        <w:rPr>
                          <w:rFonts w:cstheme="minorHAnsi"/>
                          <w:vertAlign w:val="superscript"/>
                        </w:rPr>
                        <w:t>2</w:t>
                      </w:r>
                      <w:r>
                        <w:rPr>
                          <w:rFonts w:cstheme="minorHAnsi"/>
                        </w:rPr>
                        <w:t xml:space="preserve"> of R-5 walls insulated to R-11 and 700 ft</w:t>
                      </w:r>
                      <w:r>
                        <w:rPr>
                          <w:rFonts w:cstheme="minorHAnsi"/>
                          <w:vertAlign w:val="superscript"/>
                        </w:rPr>
                        <w:t xml:space="preserve">2 </w:t>
                      </w:r>
                      <w:r>
                        <w:rPr>
                          <w:rFonts w:cstheme="minorHAnsi"/>
                        </w:rPr>
                        <w:t>of R-5 attic insulated to R-38, with a gas furnace with system efficiency of 66%:</w:t>
                      </w:r>
                    </w:p>
                    <w:p w14:paraId="497A6F10" w14:textId="77777777" w:rsidR="00F60751" w:rsidRDefault="00F60751" w:rsidP="004C6A0C">
                      <w:pPr>
                        <w:ind w:left="2160" w:hanging="1440"/>
                        <w:rPr>
                          <w:rFonts w:cstheme="minorHAnsi"/>
                        </w:rPr>
                      </w:pPr>
                      <w:r>
                        <w:rPr>
                          <w:rFonts w:cstheme="minorHAnsi"/>
                          <w:noProof/>
                        </w:rPr>
                        <w:t>ΔTherms</w:t>
                      </w:r>
                      <w:r>
                        <w:rPr>
                          <w:rFonts w:cstheme="minorHAnsi"/>
                        </w:rPr>
                        <w:tab/>
                        <w:t>= ((((1/5 - 1/11) * 990 * (1-0.25)</w:t>
                      </w:r>
                      <w:del w:id="11872" w:author="Samuel Dent" w:date="2015-11-20T09:28:00Z">
                        <w:r w:rsidDel="009921F3">
                          <w:rPr>
                            <w:rFonts w:cstheme="minorHAnsi"/>
                          </w:rPr>
                          <w:delText xml:space="preserve"> *0.63</w:delText>
                        </w:r>
                      </w:del>
                      <w:r>
                        <w:rPr>
                          <w:rFonts w:cstheme="minorHAnsi"/>
                        </w:rPr>
                        <w:t>) + ((1/5 - 1/38) * 700 * (1-0.07)</w:t>
                      </w:r>
                      <w:del w:id="11873" w:author="Samuel Dent" w:date="2015-11-20T09:28:00Z">
                        <w:r w:rsidDel="009921F3">
                          <w:rPr>
                            <w:rFonts w:cstheme="minorHAnsi"/>
                          </w:rPr>
                          <w:delText>*0.74</w:delText>
                        </w:r>
                      </w:del>
                      <w:r>
                        <w:rPr>
                          <w:rFonts w:cstheme="minorHAnsi"/>
                        </w:rPr>
                        <w:t>)) * 24 * 5113) / (0.66 * 100,067)</w:t>
                      </w:r>
                      <w:r>
                        <w:rPr>
                          <w:rFonts w:cstheme="minorHAnsi"/>
                          <w:noProof/>
                        </w:rPr>
                        <w:t xml:space="preserve"> </w:t>
                      </w:r>
                      <w:ins w:id="11874" w:author="Samuel Dent" w:date="2015-11-20T09:28:00Z">
                        <w:r>
                          <w:rPr>
                            <w:rFonts w:cstheme="minorHAnsi"/>
                            <w:noProof/>
                          </w:rPr>
                          <w:t>* 0.60</w:t>
                        </w:r>
                      </w:ins>
                    </w:p>
                    <w:p w14:paraId="7903A5FB" w14:textId="77777777" w:rsidR="00F60751" w:rsidRDefault="00F60751" w:rsidP="004C6A0C">
                      <w:pPr>
                        <w:ind w:left="1440" w:firstLine="720"/>
                      </w:pPr>
                      <w:r>
                        <w:rPr>
                          <w:rFonts w:cstheme="minorHAnsi"/>
                        </w:rPr>
                        <w:t xml:space="preserve">= </w:t>
                      </w:r>
                      <w:del w:id="11875" w:author="Samuel Dent" w:date="2015-11-20T09:29:00Z">
                        <w:r w:rsidDel="009921F3">
                          <w:rPr>
                            <w:rFonts w:cstheme="minorHAnsi"/>
                            <w:noProof/>
                          </w:rPr>
                          <w:delText>250.3</w:delText>
                        </w:r>
                      </w:del>
                      <w:ins w:id="11876" w:author="Samuel Dent" w:date="2015-11-20T09:29:00Z">
                        <w:r>
                          <w:rPr>
                            <w:rFonts w:cstheme="minorHAnsi"/>
                            <w:noProof/>
                          </w:rPr>
                          <w:t>216.4</w:t>
                        </w:r>
                      </w:ins>
                      <w:r>
                        <w:rPr>
                          <w:rFonts w:cstheme="minorHAnsi"/>
                        </w:rPr>
                        <w:t xml:space="preserve"> therms</w:t>
                      </w:r>
                    </w:p>
                  </w:txbxContent>
                </v:textbox>
                <w10:anchorlock/>
              </v:shape>
            </w:pict>
          </mc:Fallback>
        </mc:AlternateContent>
      </w:r>
    </w:p>
    <w:p w14:paraId="513B43EE" w14:textId="77777777" w:rsidR="004C6A0C" w:rsidRDefault="004C6A0C" w:rsidP="004C6A0C">
      <w:pPr>
        <w:pStyle w:val="Heading6"/>
      </w:pPr>
      <w:r>
        <w:t xml:space="preserve">Water Impact Descriptions and Calculation  </w:t>
      </w:r>
    </w:p>
    <w:p w14:paraId="69A9EFD4" w14:textId="77777777" w:rsidR="004C6A0C" w:rsidRDefault="004C6A0C" w:rsidP="004C6A0C">
      <w:pPr>
        <w:rPr>
          <w:rFonts w:cstheme="minorHAnsi"/>
        </w:rPr>
      </w:pPr>
      <w:r>
        <w:rPr>
          <w:rFonts w:cstheme="minorHAnsi"/>
        </w:rPr>
        <w:t>N/A</w:t>
      </w:r>
    </w:p>
    <w:p w14:paraId="37628736" w14:textId="77777777" w:rsidR="004C6A0C" w:rsidRDefault="004C6A0C" w:rsidP="004C6A0C">
      <w:pPr>
        <w:pStyle w:val="Heading6"/>
      </w:pPr>
      <w:r>
        <w:lastRenderedPageBreak/>
        <w:t xml:space="preserve">Deemed O&amp;M Cost Adjustment Calculation </w:t>
      </w:r>
    </w:p>
    <w:p w14:paraId="59E9EB5F" w14:textId="77777777" w:rsidR="004C6A0C" w:rsidRDefault="004C6A0C" w:rsidP="004C6A0C">
      <w:pPr>
        <w:rPr>
          <w:rFonts w:cstheme="minorHAnsi"/>
        </w:rPr>
      </w:pPr>
      <w:r>
        <w:rPr>
          <w:rFonts w:cstheme="minorHAnsi"/>
        </w:rPr>
        <w:t>N/A</w:t>
      </w:r>
    </w:p>
    <w:p w14:paraId="7DF783A9" w14:textId="77777777" w:rsidR="004C6A0C" w:rsidRDefault="004C6A0C" w:rsidP="004C6A0C">
      <w:pPr>
        <w:pStyle w:val="Heading6"/>
      </w:pPr>
      <w:r>
        <w:t>Measure Code: RS-SHL-AINS-V0</w:t>
      </w:r>
      <w:ins w:id="11877" w:author="Samuel Dent" w:date="2015-11-20T09:29:00Z">
        <w:r>
          <w:t>6</w:t>
        </w:r>
      </w:ins>
      <w:del w:id="11878" w:author="Samuel Dent" w:date="2015-11-20T09:29:00Z">
        <w:r w:rsidDel="0020023E">
          <w:delText>5</w:delText>
        </w:r>
      </w:del>
      <w:r>
        <w:t>-1</w:t>
      </w:r>
      <w:del w:id="11879" w:author="Samuel Dent" w:date="2015-11-20T09:29:00Z">
        <w:r w:rsidDel="0020023E">
          <w:delText>5</w:delText>
        </w:r>
      </w:del>
      <w:ins w:id="11880" w:author="Samuel Dent" w:date="2015-11-20T09:29:00Z">
        <w:r>
          <w:t>6</w:t>
        </w:r>
      </w:ins>
      <w:r>
        <w:t>0601</w:t>
      </w:r>
    </w:p>
    <w:p w14:paraId="75F196DC" w14:textId="77777777" w:rsidR="00BB5E33" w:rsidDel="00B20245" w:rsidRDefault="00BB5E33" w:rsidP="00BB5E33">
      <w:pPr>
        <w:rPr>
          <w:del w:id="11881" w:author="Stephanie Baer" w:date="2016-01-22T09:33:00Z"/>
        </w:rPr>
      </w:pPr>
    </w:p>
    <w:p w14:paraId="503575E6" w14:textId="77777777" w:rsidR="00F83B3F" w:rsidRPr="00BB5E33" w:rsidRDefault="00F83B3F" w:rsidP="00BB5E33">
      <w:pPr>
        <w:sectPr w:rsidR="00F83B3F" w:rsidRPr="00BB5E33">
          <w:headerReference w:type="default" r:id="rId64"/>
          <w:pgSz w:w="12240" w:h="15840"/>
          <w:pgMar w:top="1440" w:right="1440" w:bottom="1440" w:left="1440" w:header="720" w:footer="720" w:gutter="0"/>
          <w:cols w:space="720"/>
          <w:docGrid w:linePitch="360"/>
        </w:sectPr>
      </w:pPr>
    </w:p>
    <w:p w14:paraId="04C96DA2" w14:textId="77777777" w:rsidR="00B20245" w:rsidRDefault="00B20245" w:rsidP="00B20245">
      <w:pPr>
        <w:pPrChange w:id="11882" w:author="Stephanie Baer" w:date="2016-01-22T09:33:00Z">
          <w:pPr/>
        </w:pPrChange>
      </w:pPr>
      <w:bookmarkStart w:id="11883" w:name="_GoBack"/>
      <w:bookmarkEnd w:id="11883"/>
    </w:p>
    <w:sectPr w:rsidR="00B202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FD0DD" w14:textId="77777777" w:rsidR="00F60751" w:rsidRDefault="00F60751" w:rsidP="00841F99">
      <w:pPr>
        <w:spacing w:after="0"/>
      </w:pPr>
      <w:r>
        <w:separator/>
      </w:r>
    </w:p>
  </w:endnote>
  <w:endnote w:type="continuationSeparator" w:id="0">
    <w:p w14:paraId="42CF9861" w14:textId="77777777" w:rsidR="00F60751" w:rsidRDefault="00F60751" w:rsidP="00841F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MT">
    <w:altName w:val="Times New Roman"/>
    <w:panose1 w:val="00000000000000000000"/>
    <w:charset w:val="A1"/>
    <w:family w:val="auto"/>
    <w:notTrueType/>
    <w:pitch w:val="default"/>
    <w:sig w:usb0="00000081" w:usb1="00000000" w:usb2="00000000" w:usb3="00000000" w:csb0="00000008"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NeueLT Std">
    <w:panose1 w:val="020B0604020202020204"/>
    <w:charset w:val="00"/>
    <w:family w:val="swiss"/>
    <w:notTrueType/>
    <w:pitch w:val="variable"/>
    <w:sig w:usb0="800000AF" w:usb1="4000204A" w:usb2="00000000" w:usb3="00000000" w:csb0="00000001"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Italic">
    <w:panose1 w:val="00000000000000000000"/>
    <w:charset w:val="00"/>
    <w:family w:val="swiss"/>
    <w:notTrueType/>
    <w:pitch w:val="default"/>
    <w:sig w:usb0="00000003" w:usb1="00000000" w:usb2="00000000" w:usb3="00000000" w:csb0="00000001" w:csb1="00000000"/>
  </w:font>
  <w:font w:name="PalatinoLinotype-Roman">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8648778"/>
      <w:docPartObj>
        <w:docPartGallery w:val="Page Numbers (Top of Page)"/>
        <w:docPartUnique/>
      </w:docPartObj>
    </w:sdtPr>
    <w:sdtEndPr/>
    <w:sdtContent>
      <w:p w14:paraId="41F1D65C" w14:textId="7AF7C023" w:rsidR="00F60751" w:rsidRDefault="00F60751" w:rsidP="008F3D63">
        <w:pPr>
          <w:pStyle w:val="Footer"/>
          <w:jc w:val="left"/>
        </w:pPr>
        <w:r>
          <w:tab/>
        </w:r>
        <w:r>
          <w:tab/>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638821"/>
      <w:docPartObj>
        <w:docPartGallery w:val="Page Numbers (Top of Page)"/>
        <w:docPartUnique/>
      </w:docPartObj>
    </w:sdtPr>
    <w:sdtEndPr/>
    <w:sdtContent>
      <w:p w14:paraId="0433A7A9" w14:textId="0B6493E7" w:rsidR="00F60751" w:rsidRDefault="00A222DE" w:rsidP="008F3D63">
        <w:pPr>
          <w:pStyle w:val="Footer"/>
          <w:jc w:val="left"/>
        </w:pPr>
        <w:ins w:id="33" w:author="Stephanie Baer" w:date="2016-01-22T09:04:00Z">
          <w:r>
            <w:t>IL-TRM v5.0, Vol.3_February 11, 2016_DRAFT TWO</w:t>
          </w:r>
          <w:r w:rsidDel="00A222DE">
            <w:t xml:space="preserve"> </w:t>
          </w:r>
        </w:ins>
        <w:del w:id="34" w:author="Stephanie Baer" w:date="2016-01-22T09:04:00Z">
          <w:r w:rsidR="00F60751" w:rsidDel="00A222DE">
            <w:delText>Version 5.0 DRAFT ONE 12/18/2015</w:delText>
          </w:r>
        </w:del>
        <w:r w:rsidR="00F60751">
          <w:tab/>
        </w:r>
        <w:r w:rsidR="00F60751">
          <w:tab/>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8628724"/>
      <w:docPartObj>
        <w:docPartGallery w:val="Page Numbers (Bottom of Page)"/>
        <w:docPartUnique/>
      </w:docPartObj>
    </w:sdtPr>
    <w:sdtEndPr>
      <w:rPr>
        <w:noProof/>
      </w:rPr>
    </w:sdtEndPr>
    <w:sdtContent>
      <w:p w14:paraId="3FBBFE06" w14:textId="7B3D597E" w:rsidR="00F60751" w:rsidRDefault="00F60751">
        <w:pPr>
          <w:pStyle w:val="Footer"/>
        </w:pPr>
        <w:ins w:id="420" w:author="&quot;sdent&quot;" w:date="2016-01-21T09:02:00Z">
          <w:r>
            <w:t>IL-TRM v5.0, Vol.3_February 11, 2016_DRAFT TWO</w:t>
          </w:r>
          <w:r>
            <w:tab/>
          </w:r>
        </w:ins>
        <w:del w:id="421" w:author="&quot;sdent&quot;" w:date="2016-01-21T09:02:00Z">
          <w:r w:rsidDel="005A00E9">
            <w:delText>Version 5.0 DRAFT ONE 12/18/2015</w:delText>
          </w:r>
        </w:del>
        <w:r>
          <w:tab/>
        </w:r>
        <w:del w:id="422" w:author="Stephanie Baer" w:date="2016-01-21T14:19:00Z">
          <w:r w:rsidDel="005556C4">
            <w:tab/>
          </w:r>
        </w:del>
        <w:r>
          <w:fldChar w:fldCharType="begin"/>
        </w:r>
        <w:r>
          <w:instrText xml:space="preserve"> PAGE   \* MERGEFORMAT </w:instrText>
        </w:r>
        <w:r>
          <w:fldChar w:fldCharType="separate"/>
        </w:r>
        <w:r w:rsidR="00B20245">
          <w:rPr>
            <w:noProof/>
          </w:rPr>
          <w:t>ii</w:t>
        </w:r>
        <w:r>
          <w:rPr>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2600829"/>
      <w:docPartObj>
        <w:docPartGallery w:val="Page Numbers (Bottom of Page)"/>
        <w:docPartUnique/>
      </w:docPartObj>
    </w:sdtPr>
    <w:sdtEndPr/>
    <w:sdtContent>
      <w:sdt>
        <w:sdtPr>
          <w:id w:val="-1705238520"/>
          <w:docPartObj>
            <w:docPartGallery w:val="Page Numbers (Top of Page)"/>
            <w:docPartUnique/>
          </w:docPartObj>
        </w:sdtPr>
        <w:sdtEndPr/>
        <w:sdtContent>
          <w:p w14:paraId="31515537" w14:textId="3F1BE653" w:rsidR="00F60751" w:rsidRDefault="00F60751">
            <w:pPr>
              <w:pStyle w:val="Footer"/>
            </w:pPr>
            <w:ins w:id="595" w:author="&quot;sdent&quot;" w:date="2016-01-21T09:12:00Z">
              <w:r>
                <w:t>IL-TRM v5.0, Vol.3_February 11, 2016_DRAFT TWO</w:t>
              </w:r>
            </w:ins>
            <w:del w:id="596" w:author="&quot;sdent&quot;" w:date="2016-01-21T09:12:00Z">
              <w:r w:rsidDel="00741432">
                <w:delText>Version 5.0 DRAFT ONE 12/18/2015</w:delText>
              </w:r>
            </w:del>
            <w:r>
              <w:tab/>
            </w:r>
            <w:r>
              <w:tab/>
              <w:t xml:space="preserve">Page </w:t>
            </w:r>
            <w:r>
              <w:rPr>
                <w:b/>
                <w:bCs/>
                <w:sz w:val="24"/>
                <w:szCs w:val="24"/>
              </w:rPr>
              <w:fldChar w:fldCharType="begin"/>
            </w:r>
            <w:r>
              <w:rPr>
                <w:b/>
                <w:bCs/>
              </w:rPr>
              <w:instrText xml:space="preserve"> PAGE </w:instrText>
            </w:r>
            <w:r>
              <w:rPr>
                <w:b/>
                <w:bCs/>
                <w:sz w:val="24"/>
                <w:szCs w:val="24"/>
              </w:rPr>
              <w:fldChar w:fldCharType="separate"/>
            </w:r>
            <w:r w:rsidR="00B20245">
              <w:rPr>
                <w:b/>
                <w:bCs/>
                <w:noProof/>
              </w:rPr>
              <w:t>295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20245">
              <w:rPr>
                <w:b/>
                <w:bCs/>
                <w:noProof/>
              </w:rPr>
              <w:t>300</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02F5DE" w14:textId="77777777" w:rsidR="00F60751" w:rsidRDefault="00F60751" w:rsidP="00841F99">
      <w:pPr>
        <w:spacing w:after="0"/>
      </w:pPr>
      <w:r>
        <w:separator/>
      </w:r>
    </w:p>
  </w:footnote>
  <w:footnote w:type="continuationSeparator" w:id="0">
    <w:p w14:paraId="2FBDBFBC" w14:textId="77777777" w:rsidR="00F60751" w:rsidRDefault="00F60751" w:rsidP="00841F99">
      <w:pPr>
        <w:spacing w:after="0"/>
      </w:pPr>
      <w:r>
        <w:continuationSeparator/>
      </w:r>
    </w:p>
  </w:footnote>
  <w:footnote w:id="1">
    <w:p w14:paraId="370348E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Measured according to the latest ANSI/AHAM AC-1 (AC-1) Standard  </w:t>
      </w:r>
    </w:p>
  </w:footnote>
  <w:footnote w:id="2">
    <w:p w14:paraId="1410F0E8" w14:textId="77777777" w:rsidR="00F60751" w:rsidRPr="00766B88" w:rsidDel="00D44783" w:rsidRDefault="00F60751" w:rsidP="00766B88">
      <w:pPr>
        <w:pStyle w:val="Footnote"/>
        <w:rPr>
          <w:del w:id="477" w:author="Samuel Dent" w:date="2015-09-24T07:43:00Z"/>
          <w:rFonts w:eastAsiaTheme="minorHAnsi"/>
          <w:iCs/>
          <w:szCs w:val="18"/>
        </w:rPr>
      </w:pPr>
      <w:r w:rsidRPr="00766B88">
        <w:rPr>
          <w:rStyle w:val="FootnoteReference"/>
          <w:rFonts w:asciiTheme="minorHAnsi" w:hAnsiTheme="minorHAnsi"/>
          <w:sz w:val="18"/>
          <w:szCs w:val="18"/>
        </w:rPr>
        <w:footnoteRef/>
      </w:r>
      <w:r w:rsidRPr="00766B88">
        <w:rPr>
          <w:szCs w:val="18"/>
        </w:rPr>
        <w:t xml:space="preserve"> As defined as the average of non-ENERGY STAR products found in EPA research, 20</w:t>
      </w:r>
      <w:del w:id="478" w:author="Samuel Dent" w:date="2015-09-24T07:43:00Z">
        <w:r w:rsidRPr="00766B88" w:rsidDel="00D44783">
          <w:rPr>
            <w:szCs w:val="18"/>
          </w:rPr>
          <w:delText>08</w:delText>
        </w:r>
      </w:del>
      <w:ins w:id="479" w:author="Samuel Dent" w:date="2015-09-24T07:43:00Z">
        <w:r w:rsidRPr="00766B88">
          <w:rPr>
            <w:szCs w:val="18"/>
          </w:rPr>
          <w:t>11</w:t>
        </w:r>
      </w:ins>
      <w:r w:rsidRPr="00766B88">
        <w:rPr>
          <w:szCs w:val="18"/>
        </w:rPr>
        <w:t>, E</w:t>
      </w:r>
      <w:r w:rsidRPr="00766B88">
        <w:rPr>
          <w:rFonts w:eastAsiaTheme="minorHAnsi"/>
          <w:iCs/>
          <w:szCs w:val="18"/>
        </w:rPr>
        <w:t>NERGY STAR Qualified Room Air Cleaner Calculator</w:t>
      </w:r>
      <w:ins w:id="480" w:author="Samuel Dent" w:date="2015-09-24T07:44:00Z">
        <w:r w:rsidRPr="00766B88">
          <w:rPr>
            <w:rFonts w:eastAsiaTheme="minorHAnsi"/>
            <w:iCs/>
            <w:szCs w:val="18"/>
          </w:rPr>
          <w:t>.</w:t>
        </w:r>
      </w:ins>
      <w:del w:id="481" w:author="Samuel Dent" w:date="2015-09-24T07:43:00Z">
        <w:r w:rsidRPr="00766B88" w:rsidDel="00D44783">
          <w:rPr>
            <w:rFonts w:eastAsiaTheme="minorHAnsi"/>
            <w:iCs/>
            <w:szCs w:val="18"/>
          </w:rPr>
          <w:delText>,</w:delText>
        </w:r>
      </w:del>
    </w:p>
    <w:p w14:paraId="68F6BB16" w14:textId="77777777" w:rsidR="00F60751" w:rsidRPr="00766B88" w:rsidRDefault="00F60751" w:rsidP="00766B88">
      <w:pPr>
        <w:pStyle w:val="Footnote"/>
        <w:rPr>
          <w:rFonts w:eastAsiaTheme="minorHAnsi"/>
          <w:szCs w:val="18"/>
        </w:rPr>
      </w:pPr>
      <w:del w:id="482" w:author="Samuel Dent" w:date="2015-09-24T07:43:00Z">
        <w:r w:rsidRPr="00766B88" w:rsidDel="00D44783">
          <w:rPr>
            <w:rFonts w:eastAsiaTheme="minorHAnsi"/>
            <w:szCs w:val="18"/>
          </w:rPr>
          <w:delText xml:space="preserve"> </w:delText>
        </w:r>
        <w:r w:rsidRPr="00766B88" w:rsidDel="00D44783">
          <w:fldChar w:fldCharType="begin"/>
        </w:r>
        <w:r w:rsidRPr="00766B88" w:rsidDel="00D44783">
          <w:rPr>
            <w:szCs w:val="18"/>
          </w:rPr>
          <w:delInstrText xml:space="preserve"> HYPERLINK "http://www.energystar.gov/ia/business/bulk_purchasing/bpsavings_calc/Calc_CAC.xls?8ed7-275b" </w:delInstrText>
        </w:r>
        <w:r w:rsidRPr="00766B88" w:rsidDel="00D44783">
          <w:fldChar w:fldCharType="separate"/>
        </w:r>
        <w:r w:rsidRPr="00766B88" w:rsidDel="00D44783">
          <w:rPr>
            <w:rStyle w:val="Hyperlink"/>
            <w:rFonts w:eastAsiaTheme="minorHAnsi"/>
            <w:iCs/>
            <w:szCs w:val="18"/>
          </w:rPr>
          <w:delText>http://www.energystar.gov/ia/business/bulk_purchasing/bpsavings_calc/CalculatorRoomAirCleaner.xls?8ed7-275b</w:delText>
        </w:r>
        <w:r w:rsidRPr="00766B88" w:rsidDel="00D44783">
          <w:rPr>
            <w:rStyle w:val="Hyperlink"/>
            <w:rFonts w:eastAsiaTheme="minorHAnsi"/>
            <w:iCs/>
            <w:szCs w:val="18"/>
          </w:rPr>
          <w:fldChar w:fldCharType="end"/>
        </w:r>
        <w:r w:rsidRPr="00766B88" w:rsidDel="00D44783">
          <w:rPr>
            <w:rFonts w:eastAsiaTheme="minorHAnsi"/>
            <w:szCs w:val="18"/>
          </w:rPr>
          <w:delText>.</w:delText>
        </w:r>
      </w:del>
    </w:p>
  </w:footnote>
  <w:footnote w:id="3">
    <w:p w14:paraId="5C742DC8" w14:textId="77777777" w:rsidR="00F60751" w:rsidRPr="00766B88" w:rsidDel="00D44783" w:rsidRDefault="00F60751" w:rsidP="00766B88">
      <w:pPr>
        <w:pStyle w:val="Footnote"/>
        <w:rPr>
          <w:del w:id="483" w:author="Samuel Dent" w:date="2015-09-24T07:44:00Z"/>
          <w:rFonts w:eastAsiaTheme="minorHAnsi"/>
          <w:szCs w:val="18"/>
        </w:rPr>
      </w:pPr>
      <w:r w:rsidRPr="00766B88">
        <w:rPr>
          <w:rStyle w:val="FootnoteReference"/>
          <w:rFonts w:asciiTheme="minorHAnsi" w:hAnsiTheme="minorHAnsi"/>
          <w:sz w:val="18"/>
          <w:szCs w:val="18"/>
        </w:rPr>
        <w:footnoteRef/>
      </w:r>
      <w:r w:rsidRPr="00766B88">
        <w:rPr>
          <w:szCs w:val="18"/>
        </w:rPr>
        <w:t xml:space="preserve"> E</w:t>
      </w:r>
      <w:r w:rsidRPr="00766B88">
        <w:rPr>
          <w:rFonts w:eastAsiaTheme="minorHAnsi"/>
          <w:szCs w:val="18"/>
        </w:rPr>
        <w:t>NERGY STAR Qualified Room Air Cleaner Calculator</w:t>
      </w:r>
      <w:ins w:id="484" w:author="Samuel Dent" w:date="2015-09-24T07:44:00Z">
        <w:r w:rsidRPr="00766B88">
          <w:rPr>
            <w:rFonts w:eastAsiaTheme="minorHAnsi"/>
            <w:szCs w:val="18"/>
          </w:rPr>
          <w:t>.</w:t>
        </w:r>
      </w:ins>
      <w:del w:id="485" w:author="Samuel Dent" w:date="2015-09-24T07:44:00Z">
        <w:r w:rsidRPr="00766B88" w:rsidDel="00D44783">
          <w:rPr>
            <w:rFonts w:eastAsiaTheme="minorHAnsi"/>
            <w:szCs w:val="18"/>
          </w:rPr>
          <w:delText xml:space="preserve">, </w:delText>
        </w:r>
      </w:del>
    </w:p>
    <w:p w14:paraId="700D35FC" w14:textId="77777777" w:rsidR="00F60751" w:rsidRPr="00766B88" w:rsidRDefault="00F60751" w:rsidP="00766B88">
      <w:pPr>
        <w:pStyle w:val="Footnote"/>
        <w:rPr>
          <w:rFonts w:eastAsiaTheme="minorHAnsi"/>
          <w:szCs w:val="18"/>
        </w:rPr>
      </w:pPr>
      <w:del w:id="486" w:author="Samuel Dent" w:date="2015-09-24T07:44:00Z">
        <w:r w:rsidRPr="00766B88" w:rsidDel="00D44783">
          <w:fldChar w:fldCharType="begin"/>
        </w:r>
        <w:r w:rsidRPr="00766B88" w:rsidDel="00D44783">
          <w:rPr>
            <w:szCs w:val="18"/>
          </w:rPr>
          <w:delInstrText xml:space="preserve"> HYPERLINK "http://www.icc.illinois.gov/downloads/public/edocket/303834.pdf?8ed7-275b" </w:delInstrText>
        </w:r>
        <w:r w:rsidRPr="00766B88" w:rsidDel="00D44783">
          <w:fldChar w:fldCharType="separate"/>
        </w:r>
        <w:r w:rsidRPr="00766B88" w:rsidDel="00D44783">
          <w:rPr>
            <w:rStyle w:val="Hyperlink"/>
            <w:rFonts w:eastAsiaTheme="minorHAnsi"/>
            <w:iCs/>
            <w:szCs w:val="18"/>
          </w:rPr>
          <w:delText>http://www.energystar.gov/ia/business/bulk_purchasing/bpsavings_calc/CalculatorRoomAirCleaner.xls?8ed7-275b</w:delText>
        </w:r>
        <w:r w:rsidRPr="00766B88" w:rsidDel="00D44783">
          <w:rPr>
            <w:rStyle w:val="Hyperlink"/>
            <w:rFonts w:eastAsiaTheme="minorHAnsi"/>
            <w:iCs/>
            <w:szCs w:val="18"/>
          </w:rPr>
          <w:fldChar w:fldCharType="end"/>
        </w:r>
        <w:r w:rsidRPr="00766B88" w:rsidDel="00D44783">
          <w:rPr>
            <w:rFonts w:eastAsiaTheme="minorHAnsi"/>
            <w:szCs w:val="18"/>
          </w:rPr>
          <w:delText>.</w:delText>
        </w:r>
      </w:del>
      <w:r w:rsidRPr="00766B88">
        <w:rPr>
          <w:rFonts w:eastAsiaTheme="minorHAnsi"/>
          <w:szCs w:val="18"/>
        </w:rPr>
        <w:t xml:space="preserve"> </w:t>
      </w:r>
    </w:p>
  </w:footnote>
  <w:footnote w:id="4">
    <w:p w14:paraId="45DCE6B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Ibid</w:t>
      </w:r>
    </w:p>
  </w:footnote>
  <w:footnote w:id="5">
    <w:p w14:paraId="468B5F6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w:t>
      </w:r>
      <w:r w:rsidRPr="00766B88">
        <w:rPr>
          <w:rFonts w:eastAsiaTheme="minorHAnsi"/>
          <w:szCs w:val="18"/>
        </w:rPr>
        <w:t>NERGY STAR Qualified Room Air Cleaner Calculator.</w:t>
      </w:r>
    </w:p>
  </w:footnote>
  <w:footnote w:id="6">
    <w:p w14:paraId="6BD8E93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Ibid.</w:t>
      </w:r>
    </w:p>
  </w:footnote>
  <w:footnote w:id="7">
    <w:p w14:paraId="7B7785D2" w14:textId="257C5716"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Consistent with ENERGY STAR </w:t>
      </w:r>
      <w:r w:rsidRPr="00766B88">
        <w:rPr>
          <w:rFonts w:eastAsiaTheme="minorHAnsi"/>
          <w:szCs w:val="18"/>
        </w:rPr>
        <w:t>Qualified Room Air Cleaner Calculator</w:t>
      </w:r>
      <w:ins w:id="569" w:author="Samuel Dent" w:date="2016-01-14T07:03:00Z">
        <w:r>
          <w:rPr>
            <w:rFonts w:eastAsiaTheme="minorHAnsi"/>
            <w:szCs w:val="18"/>
          </w:rPr>
          <w:t xml:space="preserve"> assumption of 16 hours per day (16 * 365.25 = 5844)</w:t>
        </w:r>
      </w:ins>
      <w:r w:rsidRPr="00766B88">
        <w:rPr>
          <w:rFonts w:eastAsiaTheme="minorHAnsi"/>
          <w:szCs w:val="18"/>
        </w:rPr>
        <w:t>.</w:t>
      </w:r>
    </w:p>
  </w:footnote>
  <w:footnote w:id="8">
    <w:p w14:paraId="3355B4F6" w14:textId="77777777" w:rsidR="00F60751" w:rsidRPr="00766B88" w:rsidRDefault="00F60751" w:rsidP="00766B88">
      <w:pPr>
        <w:pStyle w:val="FootnoteText"/>
        <w:spacing w:after="0"/>
        <w:rPr>
          <w:sz w:val="18"/>
          <w:szCs w:val="18"/>
        </w:rPr>
      </w:pPr>
      <w:ins w:id="573" w:author="Samuel Dent" w:date="2015-09-24T07:55:00Z">
        <w:r w:rsidRPr="00766B88">
          <w:rPr>
            <w:rStyle w:val="FootnoteReference"/>
            <w:rFonts w:asciiTheme="minorHAnsi" w:hAnsiTheme="minorHAnsi"/>
            <w:sz w:val="18"/>
            <w:szCs w:val="18"/>
          </w:rPr>
          <w:footnoteRef/>
        </w:r>
        <w:r w:rsidRPr="00766B88">
          <w:rPr>
            <w:sz w:val="18"/>
            <w:szCs w:val="18"/>
          </w:rPr>
          <w:t xml:space="preserve"> Assumes that the purifier usage is evenly spread throughout the yea</w:t>
        </w:r>
      </w:ins>
      <w:ins w:id="574" w:author="Samuel Dent" w:date="2015-09-24T08:05:00Z">
        <w:r w:rsidRPr="00766B88">
          <w:rPr>
            <w:sz w:val="18"/>
            <w:szCs w:val="18"/>
          </w:rPr>
          <w:t>r, therefore coincident peak</w:t>
        </w:r>
      </w:ins>
      <w:ins w:id="575" w:author="Samuel Dent" w:date="2015-09-24T07:56:00Z">
        <w:r w:rsidRPr="00766B88">
          <w:rPr>
            <w:sz w:val="18"/>
            <w:szCs w:val="18"/>
          </w:rPr>
          <w:t xml:space="preserve"> is calculated as 5844/876</w:t>
        </w:r>
      </w:ins>
      <w:ins w:id="576" w:author="Samuel Dent" w:date="2015-09-24T08:11:00Z">
        <w:r w:rsidRPr="00766B88">
          <w:rPr>
            <w:sz w:val="18"/>
            <w:szCs w:val="18"/>
          </w:rPr>
          <w:t>6</w:t>
        </w:r>
      </w:ins>
      <w:ins w:id="577" w:author="Samuel Dent" w:date="2015-09-24T07:56:00Z">
        <w:r w:rsidRPr="00766B88">
          <w:rPr>
            <w:sz w:val="18"/>
            <w:szCs w:val="18"/>
          </w:rPr>
          <w:t xml:space="preserve"> = </w:t>
        </w:r>
      </w:ins>
      <w:ins w:id="578" w:author="Samuel Dent" w:date="2015-09-24T08:06:00Z">
        <w:r w:rsidRPr="00766B88">
          <w:rPr>
            <w:sz w:val="18"/>
            <w:szCs w:val="18"/>
          </w:rPr>
          <w:t>66.7</w:t>
        </w:r>
      </w:ins>
      <w:ins w:id="579" w:author="Samuel Dent" w:date="2015-09-24T07:56:00Z">
        <w:r w:rsidRPr="00766B88">
          <w:rPr>
            <w:sz w:val="18"/>
            <w:szCs w:val="18"/>
          </w:rPr>
          <w:t>%.</w:t>
        </w:r>
      </w:ins>
    </w:p>
  </w:footnote>
  <w:footnote w:id="9">
    <w:p w14:paraId="7A0C1BF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Some types of room air cleaners require filter replacement or periodic cleaning, but this is likely to be true for both efficient and baseline units and so no difference in cost is assumed.</w:t>
      </w:r>
    </w:p>
  </w:footnote>
  <w:footnote w:id="10">
    <w:p w14:paraId="3D9950A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See http://www1.eere.energy.gov/buildings/appliance_standards/product.aspx/productid/39.</w:t>
      </w:r>
    </w:p>
  </w:footnote>
  <w:footnote w:id="11">
    <w:p w14:paraId="3DB72D6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DOE Life-Cycle Cost and Payback Period Excel-based analytical tool, available online at:</w:t>
      </w:r>
    </w:p>
    <w:p w14:paraId="37554DAA" w14:textId="77777777" w:rsidR="00F60751" w:rsidRPr="00766B88" w:rsidRDefault="00B20245" w:rsidP="00766B88">
      <w:pPr>
        <w:pStyle w:val="Footnote"/>
        <w:rPr>
          <w:szCs w:val="18"/>
        </w:rPr>
      </w:pPr>
      <w:hyperlink r:id="rId1" w:history="1">
        <w:r w:rsidR="00F60751" w:rsidRPr="00766B88">
          <w:rPr>
            <w:rStyle w:val="Hyperlink"/>
            <w:szCs w:val="18"/>
          </w:rPr>
          <w:t>http://www1.eere.energy.gov/buildings/appliance_standards/residential/clothes_washers_support_stakeholder_negotiations.html</w:t>
        </w:r>
      </w:hyperlink>
    </w:p>
  </w:footnote>
  <w:footnote w:id="12">
    <w:p w14:paraId="5E9141A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Cost estimates are based on Navigant analysis for the Department of Energy (see CW Analysis_09092014.xls). This analysis looked at incremental cost and shipment data from manufacturers and the Association of Home Appliance Manufacturers and attempts to find the costs associated only with the efficiency improvements. The ENERGY STAR level in this analysis was made the baseline (as it is now equivalent), the CEE Tier 3 level was made ENERGY STAR and ENERGY STAR Most efficient was extrapolated based on equal rates. Note these assumptions should be reviewed as qualifying product becomes available.</w:t>
      </w:r>
    </w:p>
  </w:footnote>
  <w:footnote w:id="13">
    <w:p w14:paraId="0590AE2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Calculated from Itron eShapes, 8760 hourly data by end use for Missouri, as provided by Ameren.</w:t>
      </w:r>
    </w:p>
  </w:footnote>
  <w:footnote w:id="14">
    <w:p w14:paraId="1A7541F8" w14:textId="77777777" w:rsidR="00F60751" w:rsidRPr="00766B88" w:rsidRDefault="00F60751" w:rsidP="00766B88">
      <w:pPr>
        <w:pStyle w:val="Footnote"/>
        <w:rPr>
          <w:szCs w:val="18"/>
          <w:rPrChange w:id="620" w:author="Samuel Dent" w:date="2015-12-18T06:08:00Z">
            <w:rPr>
              <w:b/>
              <w:szCs w:val="18"/>
            </w:rPr>
          </w:rPrChange>
        </w:rPr>
      </w:pPr>
      <w:r w:rsidRPr="00766B88">
        <w:rPr>
          <w:rStyle w:val="FootnoteReference"/>
          <w:rFonts w:asciiTheme="minorHAnsi" w:hAnsiTheme="minorHAnsi"/>
          <w:sz w:val="18"/>
          <w:szCs w:val="18"/>
          <w:rPrChange w:id="621" w:author="Samuel Dent" w:date="2015-12-18T06:08:00Z">
            <w:rPr>
              <w:rStyle w:val="FootnoteReference"/>
              <w:rFonts w:asciiTheme="minorHAnsi" w:hAnsiTheme="minorHAnsi"/>
              <w:b/>
              <w:sz w:val="18"/>
              <w:szCs w:val="18"/>
            </w:rPr>
          </w:rPrChange>
        </w:rPr>
        <w:footnoteRef/>
      </w:r>
      <w:r w:rsidRPr="00766B88">
        <w:rPr>
          <w:szCs w:val="18"/>
          <w:rPrChange w:id="622" w:author="Samuel Dent" w:date="2015-12-18T06:08:00Z">
            <w:rPr>
              <w:b/>
              <w:szCs w:val="18"/>
            </w:rPr>
          </w:rPrChange>
        </w:rPr>
        <w:t xml:space="preserve"> </w:t>
      </w:r>
      <w:r w:rsidRPr="00766B88">
        <w:rPr>
          <w:rStyle w:val="CaptionChar"/>
          <w:rFonts w:eastAsiaTheme="minorEastAsia"/>
          <w:b w:val="0"/>
          <w:sz w:val="18"/>
          <w:szCs w:val="18"/>
        </w:rPr>
        <w:t>Definition provided on the Energy star website.</w:t>
      </w:r>
    </w:p>
  </w:footnote>
  <w:footnote w:id="15">
    <w:p w14:paraId="1F7084FD" w14:textId="2E25BF42" w:rsidR="00F60751" w:rsidRPr="00766B88" w:rsidRDefault="00F60751" w:rsidP="00766B88">
      <w:pPr>
        <w:pStyle w:val="Footnote"/>
        <w:rPr>
          <w:szCs w:val="18"/>
          <w:rPrChange w:id="623" w:author="Samuel Dent" w:date="2015-12-18T06:08:00Z">
            <w:rPr>
              <w:b/>
              <w:szCs w:val="18"/>
            </w:rPr>
          </w:rPrChange>
        </w:rPr>
      </w:pPr>
      <w:r w:rsidRPr="00766B88">
        <w:rPr>
          <w:rStyle w:val="FootnoteReference"/>
          <w:rFonts w:asciiTheme="minorHAnsi" w:hAnsiTheme="minorHAnsi"/>
          <w:sz w:val="18"/>
          <w:szCs w:val="18"/>
          <w:rPrChange w:id="624" w:author="Samuel Dent" w:date="2015-12-18T06:08:00Z">
            <w:rPr>
              <w:rStyle w:val="FootnoteReference"/>
              <w:rFonts w:asciiTheme="minorHAnsi" w:hAnsiTheme="minorHAnsi"/>
              <w:b/>
              <w:sz w:val="18"/>
              <w:szCs w:val="18"/>
            </w:rPr>
          </w:rPrChange>
        </w:rPr>
        <w:footnoteRef/>
      </w:r>
      <w:r w:rsidRPr="00766B88">
        <w:rPr>
          <w:szCs w:val="18"/>
          <w:rPrChange w:id="625" w:author="Samuel Dent" w:date="2015-12-18T06:08:00Z">
            <w:rPr>
              <w:b/>
              <w:szCs w:val="18"/>
            </w:rPr>
          </w:rPrChange>
        </w:rPr>
        <w:t xml:space="preserve"> </w:t>
      </w:r>
      <w:ins w:id="626" w:author="Samuel Dent" w:date="2016-01-14T07:04:00Z">
        <w:r>
          <w:rPr>
            <w:rStyle w:val="CaptionChar"/>
            <w:rFonts w:eastAsiaTheme="minorEastAsia"/>
            <w:b w:val="0"/>
            <w:sz w:val="18"/>
            <w:szCs w:val="18"/>
          </w:rPr>
          <w:t>IMEF</w:t>
        </w:r>
      </w:ins>
      <w:del w:id="627" w:author="Samuel Dent" w:date="2016-01-14T07:04:00Z">
        <w:r w:rsidRPr="00766B88" w:rsidDel="007C647F">
          <w:rPr>
            <w:rStyle w:val="CaptionChar"/>
            <w:rFonts w:eastAsiaTheme="minorEastAsia"/>
            <w:b w:val="0"/>
            <w:sz w:val="18"/>
            <w:szCs w:val="18"/>
          </w:rPr>
          <w:delText>T</w:delText>
        </w:r>
      </w:del>
      <w:r w:rsidRPr="00766B88">
        <w:rPr>
          <w:rStyle w:val="CaptionChar"/>
          <w:rFonts w:eastAsiaTheme="minorEastAsia"/>
          <w:b w:val="0"/>
          <w:sz w:val="18"/>
          <w:szCs w:val="18"/>
        </w:rPr>
        <w:t>savings represents total kWh only when water heating and drying are 100% electric.</w:t>
      </w:r>
    </w:p>
  </w:footnote>
  <w:footnote w:id="16">
    <w:p w14:paraId="3AAA92BC" w14:textId="77777777" w:rsidR="00F60751" w:rsidRPr="00766B88" w:rsidRDefault="00F60751" w:rsidP="00766B88">
      <w:pPr>
        <w:pStyle w:val="Footnote"/>
        <w:rPr>
          <w:szCs w:val="18"/>
        </w:rPr>
      </w:pPr>
      <w:r w:rsidRPr="00766B88">
        <w:rPr>
          <w:rStyle w:val="CaptionChar"/>
          <w:rFonts w:eastAsiaTheme="minorEastAsia"/>
          <w:b w:val="0"/>
          <w:sz w:val="18"/>
          <w:szCs w:val="18"/>
          <w:vertAlign w:val="superscript"/>
        </w:rPr>
        <w:footnoteRef/>
      </w:r>
      <w:r w:rsidRPr="00766B88">
        <w:rPr>
          <w:rStyle w:val="CaptionChar"/>
          <w:rFonts w:eastAsiaTheme="minorEastAsia"/>
          <w:b w:val="0"/>
          <w:sz w:val="18"/>
          <w:szCs w:val="18"/>
        </w:rPr>
        <w:t xml:space="preserve"> Based on the average clothes washer volume of all units that pass the new Federal Standard on the California Energy Commission (CEC) database of Clothes Washer products accessed on 08/28/2014</w:t>
      </w:r>
      <w:r w:rsidRPr="00766B88">
        <w:rPr>
          <w:szCs w:val="18"/>
          <w:rPrChange w:id="628" w:author="Samuel Dent" w:date="2015-12-18T06:08:00Z">
            <w:rPr>
              <w:b/>
              <w:szCs w:val="18"/>
            </w:rPr>
          </w:rPrChange>
        </w:rPr>
        <w:t>.</w:t>
      </w:r>
      <w:r w:rsidRPr="00766B88">
        <w:rPr>
          <w:szCs w:val="18"/>
        </w:rPr>
        <w:t xml:space="preserve"> If utilities have specific evaluation results providing a more appropriate assumption for homes in a particular market or geographical area then that should be used.</w:t>
      </w:r>
    </w:p>
  </w:footnote>
  <w:footnote w:id="17">
    <w:p w14:paraId="3CCC124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average IMEF of Federal Standard rating for Front Loading and Top Loading units. Weighting is based upon the relative top v front loading percentage of available non-ENERGY STAR product in the CEC database.</w:t>
      </w:r>
    </w:p>
  </w:footnote>
  <w:footnote w:id="18">
    <w:p w14:paraId="7BE73CA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average of 295 clothes washer cycles per year (based on 2009 Residential Energy Consumption Survey (RECS) national sample survey of housing appliances section, state of IL: </w:t>
      </w:r>
      <w:hyperlink r:id="rId2" w:history="1">
        <w:r w:rsidRPr="00766B88">
          <w:rPr>
            <w:rStyle w:val="Hyperlink"/>
            <w:szCs w:val="18"/>
          </w:rPr>
          <w:t>http://www.eia.gov/consumption/residential/data/2009/</w:t>
        </w:r>
      </w:hyperlink>
    </w:p>
    <w:p w14:paraId="710E0E2E" w14:textId="77777777" w:rsidR="00F60751" w:rsidRPr="00766B88" w:rsidRDefault="00F60751" w:rsidP="00766B88">
      <w:pPr>
        <w:pStyle w:val="Footnote"/>
        <w:rPr>
          <w:szCs w:val="18"/>
        </w:rPr>
      </w:pPr>
      <w:r w:rsidRPr="00766B88">
        <w:rPr>
          <w:szCs w:val="18"/>
        </w:rPr>
        <w:t>If utilities have specific evaluation results providing a more appropriate assumption for single-family or multi-family homes, in a particular market, or geographical area then that should be used.</w:t>
      </w:r>
    </w:p>
  </w:footnote>
  <w:footnote w:id="19">
    <w:p w14:paraId="4342FA50" w14:textId="0DD504C8"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IMEF values are the weighted average of the new ENERGY STAR specifications. Weighting is based upon the relative top v front loading percentage of available ENERGY STAR and ENERGY STAR Most Efficient product in the CEC database. See “CW Analysis_</w:t>
      </w:r>
      <w:del w:id="629" w:author="Samuel Dent" w:date="2016-01-14T04:54:00Z">
        <w:r w:rsidRPr="00766B88" w:rsidDel="00F94E70">
          <w:rPr>
            <w:szCs w:val="18"/>
          </w:rPr>
          <w:delText>09092014</w:delText>
        </w:r>
      </w:del>
      <w:ins w:id="630" w:author="Samuel Dent" w:date="2016-01-14T04:54:00Z">
        <w:r w:rsidRPr="00766B88">
          <w:rPr>
            <w:szCs w:val="18"/>
          </w:rPr>
          <w:t>01142016</w:t>
        </w:r>
      </w:ins>
      <w:r w:rsidRPr="00766B88">
        <w:rPr>
          <w:szCs w:val="18"/>
        </w:rPr>
        <w:t>.xls” for the calculation.</w:t>
      </w:r>
    </w:p>
  </w:footnote>
  <w:footnote w:id="20">
    <w:p w14:paraId="7B89B5C9" w14:textId="1315F7EB"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percentage of total energy consumption that is used for the machine, heating the hot water or by the dryer is different depending on the efficiency of the unit. Values are based on a weighted average of top loading and front loading units based on data from </w:t>
      </w:r>
      <w:ins w:id="642" w:author="Samuel Dent" w:date="2016-01-14T07:05:00Z">
        <w:r>
          <w:rPr>
            <w:szCs w:val="18"/>
          </w:rPr>
          <w:t xml:space="preserve">DOE </w:t>
        </w:r>
      </w:ins>
      <w:r w:rsidRPr="00766B88">
        <w:rPr>
          <w:szCs w:val="18"/>
        </w:rPr>
        <w:t>Life-Cycle Cost and Payback Period Excel-based analytical tool</w:t>
      </w:r>
      <w:del w:id="643" w:author="Samuel Dent" w:date="2016-01-14T07:06:00Z">
        <w:r w:rsidRPr="00766B88" w:rsidDel="007C647F">
          <w:rPr>
            <w:szCs w:val="18"/>
          </w:rPr>
          <w:delText xml:space="preserve">, available online at: </w:delText>
        </w:r>
        <w:r w:rsidRPr="007C647F" w:rsidDel="007C647F">
          <w:rPr>
            <w:rPrChange w:id="644" w:author="Samuel Dent" w:date="2016-01-14T07:05:00Z">
              <w:rPr>
                <w:rStyle w:val="Hyperlink"/>
                <w:szCs w:val="18"/>
              </w:rPr>
            </w:rPrChange>
          </w:rPr>
          <w:delText>http://www1.eere.energy.gov</w:delText>
        </w:r>
      </w:del>
      <w:del w:id="645" w:author="Samuel Dent" w:date="2016-01-14T07:05:00Z">
        <w:r w:rsidRPr="007C647F" w:rsidDel="007C647F">
          <w:rPr>
            <w:rPrChange w:id="646" w:author="Samuel Dent" w:date="2016-01-14T07:05:00Z">
              <w:rPr>
                <w:rStyle w:val="Hyperlink"/>
                <w:szCs w:val="18"/>
              </w:rPr>
            </w:rPrChange>
          </w:rPr>
          <w:delText>/buildings/appliance_standards/residential/clothes_washers_support_stakeholder_negotiations.html</w:delText>
        </w:r>
      </w:del>
      <w:r w:rsidRPr="00766B88">
        <w:rPr>
          <w:rStyle w:val="Hyperlink"/>
          <w:szCs w:val="18"/>
        </w:rPr>
        <w:t xml:space="preserve">. </w:t>
      </w:r>
      <w:r w:rsidRPr="00766B88">
        <w:rPr>
          <w:szCs w:val="18"/>
        </w:rPr>
        <w:t>See “CW Analysis_</w:t>
      </w:r>
      <w:ins w:id="647" w:author="Samuel Dent" w:date="2016-01-14T04:54:00Z">
        <w:r w:rsidRPr="00766B88">
          <w:rPr>
            <w:szCs w:val="18"/>
          </w:rPr>
          <w:t>01142016</w:t>
        </w:r>
      </w:ins>
      <w:del w:id="648" w:author="Samuel Dent" w:date="2016-01-14T04:54:00Z">
        <w:r w:rsidRPr="00766B88" w:rsidDel="00F94E70">
          <w:rPr>
            <w:szCs w:val="18"/>
          </w:rPr>
          <w:delText>09092014</w:delText>
        </w:r>
      </w:del>
      <w:r w:rsidRPr="00766B88">
        <w:rPr>
          <w:szCs w:val="18"/>
        </w:rPr>
        <w:t>.xls” for the calculation.</w:t>
      </w:r>
    </w:p>
  </w:footnote>
  <w:footnote w:id="21">
    <w:p w14:paraId="6D0FE15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22">
    <w:p w14:paraId="1544DA9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Default assumption for unknown is based on percentage of homes with electric dryer from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23">
    <w:p w14:paraId="0D82A2C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 weighted average of 295 clothes washer cycles per year assuming an average load runs for one hour (2009 Residential Energy Consumption Survey (RECS) national sample survey of housing appliances section: </w:t>
      </w:r>
      <w:hyperlink r:id="rId3" w:history="1">
        <w:r w:rsidRPr="00766B88">
          <w:rPr>
            <w:rStyle w:val="Hyperlink"/>
            <w:szCs w:val="18"/>
          </w:rPr>
          <w:t>http://www.eia.gov/consumption/residential/data/2009/</w:t>
        </w:r>
      </w:hyperlink>
      <w:r w:rsidRPr="00766B88">
        <w:rPr>
          <w:szCs w:val="18"/>
        </w:rPr>
        <w:t>)</w:t>
      </w:r>
    </w:p>
  </w:footnote>
  <w:footnote w:id="24">
    <w:p w14:paraId="67AC8B6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Calculated from Itron eShapes, 8760 hourly data by end use for Missouri, as provided by Ameren.</w:t>
      </w:r>
    </w:p>
  </w:footnote>
  <w:footnote w:id="25">
    <w:p w14:paraId="616CF51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To account for the different efficiency of electric and Natural Gas hot water heaters (gas water heater: recovery efficiencies ranging from 0.74 to 0.85 (0.78 used), and electric water heater with 0.98 recovery efficiency (</w:t>
      </w:r>
      <w:hyperlink r:id="rId4" w:history="1">
        <w:r w:rsidRPr="00766B88">
          <w:rPr>
            <w:rStyle w:val="Hyperlink"/>
            <w:szCs w:val="18"/>
          </w:rPr>
          <w:t>http://www.energystar.gov/ia/partners/bldrs_lenders_raters/downloads/Waste_Water_Heat_Recovery_Guidelines.pdf</w:t>
        </w:r>
      </w:hyperlink>
      <w:r w:rsidRPr="00766B88">
        <w:rPr>
          <w:szCs w:val="18"/>
        </w:rPr>
        <w:t xml:space="preserve"> ). Therefore a factor of 0.98/0.78 (1.26) is applied. </w:t>
      </w:r>
    </w:p>
  </w:footnote>
  <w:footnote w:id="26">
    <w:p w14:paraId="2C02505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Default assumption for unknown fuel is based on percentage of homes with gas dryer from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27">
    <w:p w14:paraId="6FCFDD4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Ibid.</w:t>
      </w:r>
    </w:p>
  </w:footnote>
  <w:footnote w:id="28">
    <w:p w14:paraId="146A0E2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average IWF of Federal Standard rating for Front Loading and Top Loading units. Weighting is based upon the relative top v front loading percentage of available non-ENERGY STAR product in the CEC database.</w:t>
      </w:r>
    </w:p>
  </w:footnote>
  <w:footnote w:id="29">
    <w:p w14:paraId="43AD7164" w14:textId="093B6491"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IWF values are the weighted average of the new ENERGY STAR specifications. Weighting is based upon the relative top v front loading percentage of available ENERGY STAR and ENERGY STAR Most Efficient product in the CEC database. See “CW Analysis_</w:t>
      </w:r>
      <w:ins w:id="930" w:author="Samuel Dent" w:date="2016-01-14T04:54:00Z">
        <w:r w:rsidRPr="00766B88">
          <w:rPr>
            <w:szCs w:val="18"/>
          </w:rPr>
          <w:t>01142016</w:t>
        </w:r>
      </w:ins>
      <w:del w:id="931" w:author="Samuel Dent" w:date="2016-01-14T04:54:00Z">
        <w:r w:rsidRPr="00766B88" w:rsidDel="00863A6D">
          <w:rPr>
            <w:szCs w:val="18"/>
          </w:rPr>
          <w:delText>09092014</w:delText>
        </w:r>
      </w:del>
      <w:r w:rsidRPr="00766B88">
        <w:rPr>
          <w:szCs w:val="18"/>
        </w:rPr>
        <w:t>.xls” for the calculation.</w:t>
      </w:r>
    </w:p>
  </w:footnote>
  <w:footnote w:id="30">
    <w:p w14:paraId="6FE3DBE6" w14:textId="77777777" w:rsidR="00F60751" w:rsidRPr="00766B88" w:rsidDel="006868A8" w:rsidRDefault="00F60751" w:rsidP="00766B88">
      <w:pPr>
        <w:pStyle w:val="Footnote"/>
        <w:rPr>
          <w:del w:id="950" w:author="Samuel Dent" w:date="2015-09-24T08:19:00Z"/>
          <w:szCs w:val="18"/>
        </w:rPr>
      </w:pPr>
      <w:del w:id="951" w:author="Samuel Dent" w:date="2015-09-24T08:19:00Z">
        <w:r w:rsidRPr="00766B88" w:rsidDel="006868A8">
          <w:rPr>
            <w:rStyle w:val="FootnoteReference"/>
            <w:rFonts w:asciiTheme="minorHAnsi" w:hAnsiTheme="minorHAnsi"/>
            <w:sz w:val="18"/>
            <w:szCs w:val="18"/>
          </w:rPr>
          <w:footnoteRef/>
        </w:r>
        <w:r w:rsidRPr="00766B88" w:rsidDel="006868A8">
          <w:rPr>
            <w:noProof/>
            <w:szCs w:val="18"/>
          </w:rPr>
          <w:delText xml:space="preserve"> Energy Star </w:delText>
        </w:r>
        <w:r w:rsidRPr="00766B88" w:rsidDel="006868A8">
          <w:rPr>
            <w:szCs w:val="18"/>
          </w:rPr>
          <w:delText>Version 3.0 will become effective 10/1/12</w:delText>
        </w:r>
      </w:del>
    </w:p>
  </w:footnote>
  <w:footnote w:id="31">
    <w:p w14:paraId="1377E6D7" w14:textId="77777777" w:rsidR="00F60751" w:rsidRPr="00766B88" w:rsidDel="006868A8" w:rsidRDefault="00F60751" w:rsidP="00766B88">
      <w:pPr>
        <w:pStyle w:val="Footnote"/>
        <w:rPr>
          <w:del w:id="996" w:author="Samuel Dent" w:date="2015-09-24T08:19:00Z"/>
          <w:szCs w:val="18"/>
        </w:rPr>
      </w:pPr>
      <w:del w:id="997" w:author="Samuel Dent" w:date="2015-09-24T08:19:00Z">
        <w:r w:rsidRPr="00766B88" w:rsidDel="006868A8">
          <w:rPr>
            <w:rStyle w:val="FootnoteReference"/>
            <w:rFonts w:asciiTheme="minorHAnsi" w:hAnsiTheme="minorHAnsi"/>
            <w:sz w:val="18"/>
            <w:szCs w:val="18"/>
          </w:rPr>
          <w:footnoteRef/>
        </w:r>
        <w:r w:rsidRPr="00766B88" w:rsidDel="006868A8">
          <w:fldChar w:fldCharType="begin"/>
        </w:r>
        <w:r w:rsidRPr="00766B88" w:rsidDel="006868A8">
          <w:rPr>
            <w:szCs w:val="18"/>
          </w:rPr>
          <w:delInstrText xml:space="preserve"> HYPERLINK "http://www.energystar.gov/ia/partners/prod_development/revisions/downloads/dehumid/ES_Dehumidifiers_Final_V3.0_Eligibility_Criteria.pdf?d70c-99b0" </w:delInstrText>
        </w:r>
        <w:r w:rsidRPr="00766B88" w:rsidDel="006868A8">
          <w:fldChar w:fldCharType="separate"/>
        </w:r>
        <w:r w:rsidRPr="00766B88" w:rsidDel="006868A8">
          <w:rPr>
            <w:rStyle w:val="Hyperlink"/>
            <w:szCs w:val="18"/>
          </w:rPr>
          <w:delText>http://www.energystar.gov/ia/partners/prod_development/revisions/downloads/dehumid/ES_Dehumidifiers_Final_V3.0_Eligibility_Criteria.pdf?d70c-99b0</w:delText>
        </w:r>
        <w:r w:rsidRPr="00766B88" w:rsidDel="006868A8">
          <w:rPr>
            <w:rStyle w:val="Hyperlink"/>
            <w:szCs w:val="18"/>
          </w:rPr>
          <w:fldChar w:fldCharType="end"/>
        </w:r>
        <w:r w:rsidRPr="00766B88" w:rsidDel="006868A8">
          <w:rPr>
            <w:szCs w:val="18"/>
          </w:rPr>
          <w:delText xml:space="preserve"> </w:delText>
        </w:r>
      </w:del>
    </w:p>
  </w:footnote>
  <w:footnote w:id="32">
    <w:p w14:paraId="79DF8950" w14:textId="77777777" w:rsidR="00F60751" w:rsidRPr="00766B88" w:rsidDel="006868A8" w:rsidRDefault="00F60751" w:rsidP="00766B88">
      <w:pPr>
        <w:pStyle w:val="Footnote"/>
        <w:rPr>
          <w:del w:id="1048" w:author="Samuel Dent" w:date="2015-09-24T08:21:00Z"/>
          <w:szCs w:val="18"/>
        </w:rPr>
      </w:pPr>
      <w:del w:id="1049" w:author="Samuel Dent" w:date="2015-09-24T08:21:00Z">
        <w:r w:rsidRPr="00766B88" w:rsidDel="006868A8">
          <w:rPr>
            <w:rStyle w:val="FootnoteReference"/>
            <w:rFonts w:asciiTheme="minorHAnsi" w:eastAsiaTheme="majorEastAsia" w:hAnsiTheme="minorHAnsi"/>
            <w:sz w:val="18"/>
            <w:szCs w:val="18"/>
          </w:rPr>
          <w:footnoteRef/>
        </w:r>
        <w:r w:rsidRPr="00766B88" w:rsidDel="006868A8">
          <w:rPr>
            <w:szCs w:val="18"/>
          </w:rPr>
          <w:delText xml:space="preserve"> </w:delText>
        </w:r>
        <w:r w:rsidRPr="00766B88" w:rsidDel="006868A8">
          <w:rPr>
            <w:szCs w:val="18"/>
            <w:lang w:eastAsia="x-none"/>
          </w:rPr>
          <w:delText>The Federal Standard for Dehumidifiers changed as of October 2012;</w:delText>
        </w:r>
        <w:r w:rsidRPr="00766B88" w:rsidDel="006868A8">
          <w:rPr>
            <w:szCs w:val="18"/>
          </w:rPr>
          <w:delText xml:space="preserve"> </w:delText>
        </w:r>
        <w:r w:rsidRPr="00766B88" w:rsidDel="006868A8">
          <w:rPr>
            <w:szCs w:val="18"/>
            <w:lang w:eastAsia="x-none"/>
          </w:rPr>
          <w:delText>https://www.federalregister.gov/articles/2010/12/02/2010-29756/energy-conservation-program-for-consumer-products-test-procedures-for-residential-dishwashers#h-11</w:delText>
        </w:r>
      </w:del>
    </w:p>
  </w:footnote>
  <w:footnote w:id="33">
    <w:p w14:paraId="0FA3BFA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ins w:id="1052" w:author="Samuel Dent" w:date="2015-09-24T08:22:00Z">
        <w:r w:rsidRPr="00766B88">
          <w:rPr>
            <w:szCs w:val="18"/>
          </w:rPr>
          <w:t xml:space="preserve">EPA Research, 2012; </w:t>
        </w:r>
      </w:ins>
      <w:r w:rsidRPr="00766B88">
        <w:rPr>
          <w:szCs w:val="18"/>
        </w:rPr>
        <w:t xml:space="preserve">ENERGY STAR Dehumidifier Calculator </w:t>
      </w:r>
      <w:del w:id="1053" w:author="Samuel Dent" w:date="2015-09-24T08:21:00Z">
        <w:r w:rsidRPr="00766B88" w:rsidDel="006868A8">
          <w:fldChar w:fldCharType="begin"/>
        </w:r>
        <w:r w:rsidRPr="00766B88" w:rsidDel="006868A8">
          <w:rPr>
            <w:szCs w:val="18"/>
          </w:rPr>
          <w:delInstrText xml:space="preserve"> HYPERLINK "http://www.energystar.gov/ia/business/bulk_purchasing/bpsavings_calc/CalculatorConsumerDehumidifier.xls" </w:delInstrText>
        </w:r>
        <w:r w:rsidRPr="00766B88" w:rsidDel="006868A8">
          <w:fldChar w:fldCharType="separate"/>
        </w:r>
        <w:r w:rsidRPr="00766B88" w:rsidDel="006868A8">
          <w:rPr>
            <w:rStyle w:val="Hyperlink"/>
            <w:rFonts w:eastAsia="Calibri"/>
            <w:szCs w:val="18"/>
          </w:rPr>
          <w:delText>http://www.energystar.gov/ia/business/bulk_purchasing/bpsavings_calc/CalculatorConsumerDehumidifier.xls</w:delText>
        </w:r>
        <w:r w:rsidRPr="00766B88" w:rsidDel="006868A8">
          <w:rPr>
            <w:rStyle w:val="Hyperlink"/>
            <w:rFonts w:eastAsia="Calibri"/>
            <w:szCs w:val="18"/>
          </w:rPr>
          <w:fldChar w:fldCharType="end"/>
        </w:r>
      </w:del>
    </w:p>
  </w:footnote>
  <w:footnote w:id="34">
    <w:p w14:paraId="17FBE0E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extrapolating available data from the Department of Energy’s Life Cycle Cost analysis spreadsheet and weighting based on volume of units available: </w:t>
      </w:r>
    </w:p>
    <w:p w14:paraId="34EFCE18" w14:textId="77777777" w:rsidR="00F60751" w:rsidRPr="00766B88" w:rsidDel="006868A8" w:rsidRDefault="00F60751" w:rsidP="00766B88">
      <w:pPr>
        <w:pStyle w:val="Footnote"/>
        <w:rPr>
          <w:del w:id="1056" w:author="Samuel Dent" w:date="2015-09-24T08:24:00Z"/>
          <w:rStyle w:val="Hyperlink"/>
          <w:rFonts w:eastAsia="Calibri"/>
          <w:szCs w:val="18"/>
        </w:rPr>
      </w:pPr>
      <w:del w:id="1057" w:author="Samuel Dent" w:date="2015-09-24T08:24:00Z">
        <w:r w:rsidRPr="00766B88" w:rsidDel="006868A8">
          <w:fldChar w:fldCharType="begin"/>
        </w:r>
        <w:r w:rsidRPr="00766B88" w:rsidDel="006868A8">
          <w:rPr>
            <w:szCs w:val="18"/>
          </w:rPr>
          <w:delInstrText xml:space="preserve"> HYPERLINK "http://www1.eere.energy.gov/buildings/appliance_standards/residential/docs/lcc_dehumidifier.xls" </w:delInstrText>
        </w:r>
        <w:r w:rsidRPr="00766B88" w:rsidDel="006868A8">
          <w:fldChar w:fldCharType="separate"/>
        </w:r>
        <w:r w:rsidRPr="00766B88" w:rsidDel="006868A8">
          <w:rPr>
            <w:rStyle w:val="Hyperlink"/>
            <w:rFonts w:eastAsia="Calibri"/>
            <w:szCs w:val="18"/>
          </w:rPr>
          <w:delText>http://www1.eere.energy.gov/buildings/appliance_standards/residential/docs/lcc_dehumidifier.xls</w:delText>
        </w:r>
        <w:r w:rsidRPr="00766B88" w:rsidDel="006868A8">
          <w:rPr>
            <w:rStyle w:val="Hyperlink"/>
            <w:rFonts w:eastAsia="Calibri"/>
            <w:szCs w:val="18"/>
          </w:rPr>
          <w:fldChar w:fldCharType="end"/>
        </w:r>
      </w:del>
    </w:p>
    <w:p w14:paraId="6EC22FD4" w14:textId="77777777" w:rsidR="00F60751" w:rsidRPr="00766B88" w:rsidRDefault="00F60751" w:rsidP="00766B88">
      <w:pPr>
        <w:pStyle w:val="Footnote"/>
        <w:rPr>
          <w:szCs w:val="18"/>
        </w:rPr>
      </w:pPr>
      <w:r w:rsidRPr="00766B88">
        <w:rPr>
          <w:rStyle w:val="Hyperlink"/>
          <w:rFonts w:eastAsia="Calibri"/>
          <w:szCs w:val="18"/>
        </w:rPr>
        <w:t xml:space="preserve">See ‘DOE life cycle </w:t>
      </w:r>
      <w:proofErr w:type="gramStart"/>
      <w:r w:rsidRPr="00766B88">
        <w:rPr>
          <w:rStyle w:val="Hyperlink"/>
          <w:rFonts w:eastAsia="Calibri"/>
          <w:szCs w:val="18"/>
        </w:rPr>
        <w:t>cost_dehumidifier.xls’</w:t>
      </w:r>
      <w:proofErr w:type="gramEnd"/>
      <w:r w:rsidRPr="00766B88">
        <w:rPr>
          <w:rStyle w:val="Hyperlink"/>
          <w:rFonts w:eastAsia="Calibri"/>
          <w:szCs w:val="18"/>
        </w:rPr>
        <w:t xml:space="preserve"> for calculation.</w:t>
      </w:r>
    </w:p>
  </w:footnote>
  <w:footnote w:id="35">
    <w:p w14:paraId="2AB1D24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 usage is evenly distributed day vs. night, weekend vs. weekday and is used between </w:t>
      </w:r>
      <w:proofErr w:type="gramStart"/>
      <w:r w:rsidRPr="00766B88">
        <w:rPr>
          <w:szCs w:val="18"/>
        </w:rPr>
        <w:t>April</w:t>
      </w:r>
      <w:proofErr w:type="gramEnd"/>
      <w:r w:rsidRPr="00766B88">
        <w:rPr>
          <w:szCs w:val="18"/>
        </w:rPr>
        <w:t xml:space="preserve"> through the end of September (4392 possible hours). </w:t>
      </w:r>
      <w:del w:id="1058" w:author="Samuel Dent" w:date="2015-09-24T08:27:00Z">
        <w:r w:rsidRPr="00766B88" w:rsidDel="006868A8">
          <w:rPr>
            <w:szCs w:val="18"/>
          </w:rPr>
          <w:delText xml:space="preserve">1620 </w:delText>
        </w:r>
      </w:del>
      <w:ins w:id="1059" w:author="Samuel Dent" w:date="2015-09-24T08:27:00Z">
        <w:r w:rsidRPr="00766B88">
          <w:rPr>
            <w:szCs w:val="18"/>
          </w:rPr>
          <w:t xml:space="preserve">1632 </w:t>
        </w:r>
      </w:ins>
      <w:r w:rsidRPr="00766B88">
        <w:rPr>
          <w:szCs w:val="18"/>
        </w:rPr>
        <w:t xml:space="preserve">operating hours from ENERGY STAR Dehumidifier Calculator. Coincidence peak during summer peak is therefore </w:t>
      </w:r>
      <w:del w:id="1060" w:author="Samuel Dent" w:date="2015-09-24T08:27:00Z">
        <w:r w:rsidRPr="00766B88" w:rsidDel="006868A8">
          <w:rPr>
            <w:szCs w:val="18"/>
          </w:rPr>
          <w:delText>1620</w:delText>
        </w:r>
      </w:del>
      <w:ins w:id="1061" w:author="Samuel Dent" w:date="2015-09-24T08:27:00Z">
        <w:r w:rsidRPr="00766B88">
          <w:rPr>
            <w:szCs w:val="18"/>
          </w:rPr>
          <w:t>1632</w:t>
        </w:r>
      </w:ins>
      <w:r w:rsidRPr="00766B88">
        <w:rPr>
          <w:szCs w:val="18"/>
        </w:rPr>
        <w:t xml:space="preserve">/4392 = </w:t>
      </w:r>
      <w:del w:id="1062" w:author="Samuel Dent" w:date="2015-09-24T08:27:00Z">
        <w:r w:rsidRPr="00766B88" w:rsidDel="006868A8">
          <w:rPr>
            <w:szCs w:val="18"/>
          </w:rPr>
          <w:delText>36.9</w:delText>
        </w:r>
      </w:del>
      <w:ins w:id="1063" w:author="Samuel Dent" w:date="2015-09-24T08:27:00Z">
        <w:r w:rsidRPr="00766B88">
          <w:rPr>
            <w:szCs w:val="18"/>
          </w:rPr>
          <w:t>37.2</w:t>
        </w:r>
      </w:ins>
      <w:r w:rsidRPr="00766B88">
        <w:rPr>
          <w:szCs w:val="18"/>
        </w:rPr>
        <w:t>%</w:t>
      </w:r>
    </w:p>
  </w:footnote>
  <w:footnote w:id="36">
    <w:p w14:paraId="02DD983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ENERGY STAR Dehumidifier Calculator</w:t>
      </w:r>
      <w:ins w:id="1074" w:author="Samuel Dent" w:date="2015-09-24T08:24:00Z">
        <w:r w:rsidRPr="00766B88">
          <w:rPr>
            <w:szCs w:val="18"/>
          </w:rPr>
          <w:t>; 24 hour operation over 68 days of the year.</w:t>
        </w:r>
      </w:ins>
      <w:r w:rsidRPr="00766B88">
        <w:rPr>
          <w:szCs w:val="18"/>
        </w:rPr>
        <w:tab/>
        <w:t xml:space="preserve"> </w:t>
      </w:r>
      <w:del w:id="1075" w:author="Samuel Dent" w:date="2015-09-24T08:23:00Z">
        <w:r w:rsidRPr="00766B88" w:rsidDel="006868A8">
          <w:fldChar w:fldCharType="begin"/>
        </w:r>
        <w:r w:rsidRPr="00766B88" w:rsidDel="006868A8">
          <w:rPr>
            <w:szCs w:val="18"/>
          </w:rPr>
          <w:delInstrText xml:space="preserve"> HYPERLINK "http://www.energystar.gov/ia/business/bulk_purchasing/bpsavings_calc/CalculatorConsumerDehumidifier.xls" </w:delInstrText>
        </w:r>
        <w:r w:rsidRPr="00766B88" w:rsidDel="006868A8">
          <w:fldChar w:fldCharType="separate"/>
        </w:r>
        <w:r w:rsidRPr="00766B88" w:rsidDel="006868A8">
          <w:rPr>
            <w:rStyle w:val="Hyperlink"/>
            <w:rFonts w:eastAsia="Calibri"/>
            <w:szCs w:val="18"/>
          </w:rPr>
          <w:delText>http://www.energystar.gov/ia/business/bulk_purchasing/bpsavings_calc/CalculatorConsumerDehumidifier.xls</w:delText>
        </w:r>
        <w:r w:rsidRPr="00766B88" w:rsidDel="006868A8">
          <w:rPr>
            <w:rStyle w:val="Hyperlink"/>
            <w:rFonts w:eastAsia="Calibri"/>
            <w:szCs w:val="18"/>
          </w:rPr>
          <w:fldChar w:fldCharType="end"/>
        </w:r>
      </w:del>
    </w:p>
  </w:footnote>
  <w:footnote w:id="37">
    <w:p w14:paraId="0A25FB7C" w14:textId="77777777" w:rsidR="00F60751" w:rsidRPr="00766B88" w:rsidRDefault="00F60751" w:rsidP="00766B88">
      <w:pPr>
        <w:pStyle w:val="Footnote"/>
        <w:rPr>
          <w:szCs w:val="18"/>
        </w:rPr>
      </w:pPr>
    </w:p>
  </w:footnote>
  <w:footnote w:id="38">
    <w:p w14:paraId="51E71AF2" w14:textId="55A8DBA1" w:rsidR="00F60751" w:rsidRPr="00B23FA8" w:rsidRDefault="00F60751">
      <w:pPr>
        <w:pStyle w:val="FootnoteText"/>
        <w:spacing w:after="0"/>
        <w:pPrChange w:id="1323" w:author="Samuel Dent" w:date="2016-01-14T07:20:00Z">
          <w:pPr>
            <w:pStyle w:val="FootnoteText"/>
          </w:pPr>
        </w:pPrChange>
      </w:pPr>
      <w:ins w:id="1324" w:author="Samuel Dent" w:date="2016-01-14T07:19:00Z">
        <w:r w:rsidRPr="00B23FA8">
          <w:rPr>
            <w:rStyle w:val="FootnoteReference"/>
            <w:rFonts w:asciiTheme="minorHAnsi" w:hAnsiTheme="minorHAnsi"/>
            <w:sz w:val="18"/>
            <w:rPrChange w:id="1325" w:author="Samuel Dent" w:date="2016-01-14T07:20:00Z">
              <w:rPr>
                <w:rStyle w:val="FootnoteReference"/>
                <w:rFonts w:asciiTheme="minorHAnsi" w:hAnsiTheme="minorHAnsi"/>
              </w:rPr>
            </w:rPrChange>
          </w:rPr>
          <w:footnoteRef/>
        </w:r>
        <w:r w:rsidRPr="00B23FA8">
          <w:rPr>
            <w:sz w:val="18"/>
            <w:rPrChange w:id="1326" w:author="Samuel Dent" w:date="2016-01-14T07:20:00Z">
              <w:rPr/>
            </w:rPrChange>
          </w:rPr>
          <w:t xml:space="preserve"> The relative weighting of each product class is based on number of units on the ENERGY STAR certified list. See “Dehumidifier Calcs</w:t>
        </w:r>
      </w:ins>
      <w:ins w:id="1327" w:author="Samuel Dent" w:date="2016-01-14T07:20:00Z">
        <w:r w:rsidRPr="00B23FA8">
          <w:rPr>
            <w:sz w:val="18"/>
            <w:rPrChange w:id="1328" w:author="Samuel Dent" w:date="2016-01-14T07:20:00Z">
              <w:rPr/>
            </w:rPrChange>
          </w:rPr>
          <w:t>.xls.</w:t>
        </w:r>
      </w:ins>
    </w:p>
  </w:footnote>
  <w:footnote w:id="39">
    <w:p w14:paraId="6E2D74A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68 days of 24 hour operation; ENERGY STAR Dehumidifier Calculator</w:t>
      </w:r>
      <w:r w:rsidRPr="00766B88">
        <w:rPr>
          <w:szCs w:val="18"/>
        </w:rPr>
        <w:tab/>
        <w:t xml:space="preserve"> </w:t>
      </w:r>
      <w:del w:id="1345" w:author="Samuel Dent" w:date="2015-09-24T08:26:00Z">
        <w:r w:rsidRPr="00766B88" w:rsidDel="006868A8">
          <w:fldChar w:fldCharType="begin"/>
        </w:r>
        <w:r w:rsidRPr="00766B88" w:rsidDel="006868A8">
          <w:rPr>
            <w:szCs w:val="18"/>
          </w:rPr>
          <w:delInstrText xml:space="preserve"> HYPERLINK "http://www.energystar.gov/ia/business/bulk_purchasing/bpsavings_calc/appliance_calculator.xlsx?f3f7-6a8b&amp;f3f7-6a8b" </w:delInstrText>
        </w:r>
        <w:r w:rsidRPr="00766B88" w:rsidDel="006868A8">
          <w:fldChar w:fldCharType="separate"/>
        </w:r>
        <w:r w:rsidRPr="00766B88" w:rsidDel="006868A8">
          <w:rPr>
            <w:rStyle w:val="Hyperlink"/>
            <w:rFonts w:cs="Calibri"/>
            <w:szCs w:val="18"/>
          </w:rPr>
          <w:delText>http://www.energystar.gov/ia/business/bulk_purchasing/bpsavings_calc/appliance_calculator.xlsx?f3f7-6a8b&amp;f3f7-6a8b</w:delText>
        </w:r>
        <w:r w:rsidRPr="00766B88" w:rsidDel="006868A8">
          <w:rPr>
            <w:rStyle w:val="Hyperlink"/>
            <w:rFonts w:cs="Calibri"/>
            <w:szCs w:val="18"/>
          </w:rPr>
          <w:fldChar w:fldCharType="end"/>
        </w:r>
      </w:del>
    </w:p>
  </w:footnote>
  <w:footnote w:id="40">
    <w:p w14:paraId="60E1FD4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 usage is evenly distributed day vs. night, weekend vs. weekday and is used between </w:t>
      </w:r>
      <w:proofErr w:type="gramStart"/>
      <w:r w:rsidRPr="00766B88">
        <w:rPr>
          <w:szCs w:val="18"/>
        </w:rPr>
        <w:t>April</w:t>
      </w:r>
      <w:proofErr w:type="gramEnd"/>
      <w:r w:rsidRPr="00766B88">
        <w:rPr>
          <w:szCs w:val="18"/>
        </w:rPr>
        <w:t xml:space="preserve"> through the end of September (4392 possible hours). </w:t>
      </w:r>
      <w:del w:id="1346" w:author="Samuel Dent" w:date="2015-09-24T08:26:00Z">
        <w:r w:rsidRPr="00766B88" w:rsidDel="006868A8">
          <w:rPr>
            <w:szCs w:val="18"/>
          </w:rPr>
          <w:delText xml:space="preserve">1620 </w:delText>
        </w:r>
      </w:del>
      <w:ins w:id="1347" w:author="Samuel Dent" w:date="2015-09-24T08:26:00Z">
        <w:r w:rsidRPr="00766B88">
          <w:rPr>
            <w:szCs w:val="18"/>
          </w:rPr>
          <w:t xml:space="preserve">1632 </w:t>
        </w:r>
      </w:ins>
      <w:r w:rsidRPr="00766B88">
        <w:rPr>
          <w:szCs w:val="18"/>
        </w:rPr>
        <w:t xml:space="preserve">operating hours from ENERGY STAR Dehumidifier Calculator. Coincidence peak during summer peak is therefore </w:t>
      </w:r>
      <w:del w:id="1348" w:author="Samuel Dent" w:date="2015-09-24T08:26:00Z">
        <w:r w:rsidRPr="00766B88" w:rsidDel="006868A8">
          <w:rPr>
            <w:szCs w:val="18"/>
          </w:rPr>
          <w:delText>1620</w:delText>
        </w:r>
      </w:del>
      <w:ins w:id="1349" w:author="Samuel Dent" w:date="2015-09-24T08:26:00Z">
        <w:r w:rsidRPr="00766B88">
          <w:rPr>
            <w:szCs w:val="18"/>
          </w:rPr>
          <w:t>1632</w:t>
        </w:r>
      </w:ins>
      <w:r w:rsidRPr="00766B88">
        <w:rPr>
          <w:szCs w:val="18"/>
        </w:rPr>
        <w:t xml:space="preserve">/4392 = </w:t>
      </w:r>
      <w:del w:id="1350" w:author="Samuel Dent" w:date="2015-09-24T08:27:00Z">
        <w:r w:rsidRPr="00766B88" w:rsidDel="006868A8">
          <w:rPr>
            <w:szCs w:val="18"/>
          </w:rPr>
          <w:delText>36.9</w:delText>
        </w:r>
      </w:del>
      <w:ins w:id="1351" w:author="Samuel Dent" w:date="2015-09-24T08:27:00Z">
        <w:r w:rsidRPr="00766B88">
          <w:rPr>
            <w:szCs w:val="18"/>
          </w:rPr>
          <w:t>37.2</w:t>
        </w:r>
      </w:ins>
      <w:r w:rsidRPr="00766B88">
        <w:rPr>
          <w:szCs w:val="18"/>
        </w:rPr>
        <w:t>%</w:t>
      </w:r>
    </w:p>
  </w:footnote>
  <w:footnote w:id="41">
    <w:p w14:paraId="58BDB79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 of May 30, 2013 the Federal Baseline specification for compact units is equal to the ENERGY STAR specification.</w:t>
      </w:r>
    </w:p>
  </w:footnote>
  <w:footnote w:id="42">
    <w:p w14:paraId="013954A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http://www1.eere.energy.gov/buildings/appliance_standards/product.aspx/productid/67</w:t>
      </w:r>
    </w:p>
  </w:footnote>
  <w:footnote w:id="43">
    <w:p w14:paraId="0F707B7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Koomey, Jonathan et al. (Lawrence Berkeley National Lab), Projected Regional Impacts of Appliance Efficiency Standards for the U.S. Residential Sector, February 1998.</w:t>
      </w:r>
    </w:p>
  </w:footnote>
  <w:footnote w:id="44">
    <w:p w14:paraId="693DF31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Estimate based on review of Energy Star stakeholder documents</w:t>
      </w:r>
    </w:p>
  </w:footnote>
  <w:footnote w:id="45">
    <w:p w14:paraId="08A4147D"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Calculated from Itron eShapes, 8760 hourly data by end use for Missouri, as provided by Ameren.</w:t>
      </w:r>
    </w:p>
  </w:footnote>
  <w:footnote w:id="46">
    <w:p w14:paraId="19B2A7B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Federal Standard and ENERGY STAR annual consumption values include electric consumption for both the operation of the machine and for heating the water that is used by the machine.</w:t>
      </w:r>
    </w:p>
  </w:footnote>
  <w:footnote w:id="47">
    <w:p w14:paraId="75D9336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szCs w:val="18"/>
          <w:lang w:val="en-GB"/>
        </w:rPr>
        <w:t>ENERGY STAR Dishwasher Calculator</w:t>
      </w:r>
      <w:r w:rsidRPr="00766B88">
        <w:rPr>
          <w:szCs w:val="18"/>
          <w:lang w:val="en-GB"/>
        </w:rPr>
        <w:tab/>
        <w:t xml:space="preserve"> (</w:t>
      </w:r>
      <w:hyperlink r:id="rId5" w:history="1">
        <w:r w:rsidRPr="00766B88">
          <w:rPr>
            <w:rStyle w:val="Hyperlink"/>
            <w:szCs w:val="18"/>
            <w:lang w:val="en-GB"/>
          </w:rPr>
          <w:t>http://www.energystar.gov/ia/business/bulk_purchasing/bpsavings_calc/CalculatorConsumerDishwasher.xls</w:t>
        </w:r>
      </w:hyperlink>
      <w:r w:rsidRPr="00766B88">
        <w:rPr>
          <w:rStyle w:val="Hyperlink"/>
          <w:szCs w:val="18"/>
          <w:lang w:val="en-GB"/>
        </w:rPr>
        <w:t>)</w:t>
      </w:r>
    </w:p>
  </w:footnote>
  <w:footnote w:id="48">
    <w:p w14:paraId="2895F66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szCs w:val="18"/>
          <w:lang w:val="en-GB"/>
        </w:rPr>
        <w:t>Ibid.</w:t>
      </w:r>
    </w:p>
  </w:footnote>
  <w:footnote w:id="49">
    <w:p w14:paraId="1C1A63D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50">
    <w:p w14:paraId="3B74550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Assuming one and a half hours per cycle and 168 cycles per year therefore 252 operating hours per year; 168 cycles per year is based on a weighted average of dishwasher usage in Illinois derived from the 2009 RECs data; </w:t>
      </w:r>
      <w:hyperlink r:id="rId6" w:history="1">
        <w:r w:rsidRPr="00766B88">
          <w:rPr>
            <w:rStyle w:val="Hyperlink"/>
            <w:szCs w:val="18"/>
            <w:lang w:val="en-GB"/>
          </w:rPr>
          <w:t>http://205.254.135.7/consumption/residential/data/2009/</w:t>
        </w:r>
      </w:hyperlink>
      <w:r w:rsidRPr="00766B88">
        <w:rPr>
          <w:szCs w:val="18"/>
        </w:rPr>
        <w:t xml:space="preserve"> </w:t>
      </w:r>
    </w:p>
  </w:footnote>
  <w:footnote w:id="51">
    <w:p w14:paraId="78EF5418"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End use data from Ameren representing the average DW load during peak hours/peak load.</w:t>
      </w:r>
    </w:p>
  </w:footnote>
  <w:footnote w:id="52">
    <w:p w14:paraId="107A196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53">
    <w:p w14:paraId="372D417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To account for the different efficiency of electric and Natural Gas hot water heaters (gas water heater: recovery efficiencies ranging from 0.74 to 0.85 (0.78 used), and electric water heater with 0.98 recovery efficiency (</w:t>
      </w:r>
      <w:hyperlink r:id="rId7" w:history="1">
        <w:r w:rsidRPr="00766B88">
          <w:rPr>
            <w:rStyle w:val="Hyperlink"/>
            <w:szCs w:val="18"/>
          </w:rPr>
          <w:t>http://www.energystar.gov/ia/partners/bldrs_lenders_raters/downloads/Waste_Water_Heat_Recovery_Guidelines.pdf</w:t>
        </w:r>
      </w:hyperlink>
      <w:r w:rsidRPr="00766B88">
        <w:rPr>
          <w:szCs w:val="18"/>
        </w:rPr>
        <w:t xml:space="preserve">). Therefore a factor of 0.98/0.78 (1.26) is applied. </w:t>
      </w:r>
    </w:p>
  </w:footnote>
  <w:footnote w:id="54">
    <w:p w14:paraId="5E360D4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Assuming 5 gallons/cycle</w:t>
      </w:r>
      <w:r w:rsidRPr="00766B88">
        <w:rPr>
          <w:szCs w:val="18"/>
          <w:lang w:val="en-GB"/>
        </w:rPr>
        <w:t xml:space="preserve"> (maximum allowed) and </w:t>
      </w:r>
      <w:r w:rsidRPr="00766B88">
        <w:rPr>
          <w:szCs w:val="18"/>
        </w:rPr>
        <w:t xml:space="preserve">168 cycles per year based on a weighted average of dishwasher usage in Illinois derived from the 2009 RECs data; </w:t>
      </w:r>
      <w:hyperlink r:id="rId8" w:history="1">
        <w:r w:rsidRPr="00766B88">
          <w:rPr>
            <w:rStyle w:val="Hyperlink"/>
            <w:szCs w:val="18"/>
          </w:rPr>
          <w:t>http://205.254.135.7/consumption/residential/data/2009/</w:t>
        </w:r>
      </w:hyperlink>
      <w:r w:rsidRPr="00766B88">
        <w:rPr>
          <w:szCs w:val="18"/>
        </w:rPr>
        <w:t xml:space="preserve"> </w:t>
      </w:r>
    </w:p>
  </w:footnote>
  <w:footnote w:id="55">
    <w:p w14:paraId="5AA972A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Assuming 4.25gallons/cycle</w:t>
      </w:r>
      <w:r w:rsidRPr="00766B88">
        <w:rPr>
          <w:szCs w:val="18"/>
          <w:lang w:val="en-GB"/>
        </w:rPr>
        <w:t xml:space="preserve">  (maximum allowed) and </w:t>
      </w:r>
      <w:r w:rsidRPr="00766B88">
        <w:rPr>
          <w:szCs w:val="18"/>
        </w:rPr>
        <w:t xml:space="preserve">168 cycles per year based on a weighted average of dishwasher usage in Illinois derived from the 2009 RECs data; </w:t>
      </w:r>
      <w:hyperlink r:id="rId9" w:history="1">
        <w:r w:rsidRPr="00766B88">
          <w:rPr>
            <w:rStyle w:val="Hyperlink"/>
            <w:szCs w:val="18"/>
          </w:rPr>
          <w:t>http://205.254.135.7/consumption/residential/data/2009/</w:t>
        </w:r>
      </w:hyperlink>
    </w:p>
  </w:footnote>
  <w:footnote w:id="56">
    <w:p w14:paraId="31A1550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http://www1.eere.energy.gov/buildings/appliance_standards/product.aspx/productid/43</w:t>
      </w:r>
    </w:p>
  </w:footnote>
  <w:footnote w:id="57">
    <w:p w14:paraId="1547C2E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hyperlink r:id="rId10" w:history="1">
        <w:r w:rsidRPr="00766B88">
          <w:rPr>
            <w:rStyle w:val="Hyperlink"/>
            <w:szCs w:val="18"/>
          </w:rPr>
          <w:t>http://www.energystar.gov/ia/products/appliances/refrig/NAECA_calculation.xls?c827-f746</w:t>
        </w:r>
      </w:hyperlink>
    </w:p>
  </w:footnote>
  <w:footnote w:id="58">
    <w:p w14:paraId="7D0C540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http://www1.eere.energy.gov/buildings/appliance_standards/product.aspx/productid/43</w:t>
      </w:r>
    </w:p>
  </w:footnote>
  <w:footnote w:id="59">
    <w:p w14:paraId="5D00A16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http://www.energystar.gov/products/specs/sites/products/files/ENERGY%20STAR%20Final%20Version%205.0%20Residential%20Refrigerators%20and%20Freezers%20Specification.pdf</w:t>
      </w:r>
    </w:p>
  </w:footnote>
  <w:footnote w:id="60">
    <w:p w14:paraId="7C3BE46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Energy Star Freezer Calculator; </w:t>
      </w:r>
      <w:hyperlink r:id="rId11" w:history="1">
        <w:r w:rsidRPr="00766B88">
          <w:rPr>
            <w:rStyle w:val="Hyperlink"/>
            <w:szCs w:val="18"/>
          </w:rPr>
          <w:t>http://www.energystar.gov/ia/business/bulk_purchasing/bpsavings_calc/Consumer_Residential_Freezer_Sav_Calc.xls?570a-f000</w:t>
        </w:r>
      </w:hyperlink>
      <w:r w:rsidRPr="00766B88">
        <w:rPr>
          <w:szCs w:val="18"/>
        </w:rPr>
        <w:t xml:space="preserve"> </w:t>
      </w:r>
    </w:p>
  </w:footnote>
  <w:footnote w:id="61">
    <w:p w14:paraId="20B6E97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szCs w:val="18"/>
          <w:lang w:val="en-GB"/>
        </w:rPr>
        <w:t>Based on review of data from the Northeast Regional ENERGY STAR Consumer Products Initiative; “2009 ENERGY STAR Appliances Practices Report”, submitted by Lockheed Martin, December 2009.</w:t>
      </w:r>
    </w:p>
  </w:footnote>
  <w:footnote w:id="62">
    <w:p w14:paraId="24263E3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eShapes Residential Freezer load data as provided by Ameren.</w:t>
      </w:r>
    </w:p>
  </w:footnote>
  <w:footnote w:id="63">
    <w:p w14:paraId="6A2E67C0"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Volume is based on ENERGY STAR Calculator assumption of 16.14 ft</w:t>
      </w:r>
      <w:r w:rsidRPr="00766B88">
        <w:rPr>
          <w:szCs w:val="18"/>
          <w:vertAlign w:val="superscript"/>
        </w:rPr>
        <w:t>3</w:t>
      </w:r>
      <w:r w:rsidRPr="00766B88">
        <w:rPr>
          <w:szCs w:val="18"/>
        </w:rPr>
        <w:t xml:space="preserve"> average volume, converted to </w:t>
      </w:r>
      <w:proofErr w:type="gramStart"/>
      <w:r w:rsidRPr="00766B88">
        <w:rPr>
          <w:szCs w:val="18"/>
        </w:rPr>
        <w:t>Adjusted</w:t>
      </w:r>
      <w:proofErr w:type="gramEnd"/>
      <w:r w:rsidRPr="00766B88">
        <w:rPr>
          <w:szCs w:val="18"/>
        </w:rPr>
        <w:t xml:space="preserve"> volume by multiplying by 1.73.</w:t>
      </w:r>
    </w:p>
  </w:footnote>
  <w:footnote w:id="64">
    <w:p w14:paraId="114F166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Calculated from eShapes Residential Freezer load data as provided by Ameren by dividing total annual load by the maximum kW in any one hour.</w:t>
      </w:r>
    </w:p>
  </w:footnote>
  <w:footnote w:id="65">
    <w:p w14:paraId="221C401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eShapes Residential Freezer load data as provided by Ameren.</w:t>
      </w:r>
    </w:p>
  </w:footnote>
  <w:footnote w:id="66">
    <w:p w14:paraId="73CD294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http://www1.eere.energy.gov/buildings/appliance_standards/product.aspx/productid/43</w:t>
      </w:r>
    </w:p>
  </w:footnote>
  <w:footnote w:id="67">
    <w:p w14:paraId="20B67BF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hyperlink r:id="rId12" w:history="1">
        <w:r w:rsidRPr="00766B88">
          <w:rPr>
            <w:rStyle w:val="Hyperlink"/>
            <w:szCs w:val="18"/>
          </w:rPr>
          <w:t>http://www.energystar.gov/ia/products/appliances/refrig/NAECA_calculation.xls?c827-f746</w:t>
        </w:r>
      </w:hyperlink>
      <w:r w:rsidRPr="00766B88">
        <w:rPr>
          <w:szCs w:val="18"/>
        </w:rPr>
        <w:t xml:space="preserve"> </w:t>
      </w:r>
    </w:p>
  </w:footnote>
  <w:footnote w:id="68">
    <w:p w14:paraId="13BF6D0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http://www1.eere.energy.gov/buildings/appliance_standards/product.aspx/productid/43</w:t>
      </w:r>
    </w:p>
  </w:footnote>
  <w:footnote w:id="69">
    <w:p w14:paraId="31C78B4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http://www.energystar.gov/products/specs/sites/products/files/ENERGY%20STAR%20Final%20Version%205.0%20Residential%20Refrigerators%20and%20Freezers%20Specification.pdf</w:t>
      </w:r>
    </w:p>
  </w:footnote>
  <w:footnote w:id="70">
    <w:p w14:paraId="4F35F5EF"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From ENERGY STAR calculator:</w:t>
      </w:r>
      <w:r w:rsidRPr="00766B88">
        <w:rPr>
          <w:szCs w:val="18"/>
        </w:rPr>
        <w:tab/>
        <w:t xml:space="preserve"> http://www.energystar.gov/buildings/sites/default/uploads/files/appliance_calculator.xlsx?7224-046c=&amp;7224-__046ceiling_fan_calculator_xlsx=&amp;f7d8-39dd&amp;f7d8-39dd</w:t>
      </w:r>
    </w:p>
  </w:footnote>
  <w:footnote w:id="71">
    <w:p w14:paraId="6428A9F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Standard assumption of one third of effective useful life. </w:t>
      </w:r>
    </w:p>
  </w:footnote>
  <w:footnote w:id="72">
    <w:p w14:paraId="070C4D68"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From ENERGY STAR calculator linked above.</w:t>
      </w:r>
    </w:p>
  </w:footnote>
  <w:footnote w:id="73">
    <w:p w14:paraId="7E0253DD"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Based on weighted average of units participating in Efficiency Vermont program and retail cost data provided in Department of Energy, “TECHNICAL REPORT: Analysis of Amended Energy Conservation Standards for Residential Refrigerator-Freezers”, October 2005; </w:t>
      </w:r>
      <w:hyperlink r:id="rId13" w:history="1">
        <w:r w:rsidRPr="00766B88">
          <w:rPr>
            <w:rStyle w:val="Hyperlink"/>
            <w:rFonts w:eastAsia="Calibri"/>
            <w:szCs w:val="18"/>
          </w:rPr>
          <w:t>http://www1.eere.energy.gov/buildings/appliance_standards/pdfs/refrigerator_report_1.pdf</w:t>
        </w:r>
      </w:hyperlink>
    </w:p>
  </w:footnote>
  <w:footnote w:id="74">
    <w:p w14:paraId="3A58314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ENERGY STAR full cost is based upon IL PHA Efficient Living Program data on sample size of 910 replaced units finding average cost of $430 plus an average recycling/removal cost of $21. The CEE Tier 2 estimate uses the delta from the Time of Sale estimate.</w:t>
      </w:r>
    </w:p>
  </w:footnote>
  <w:footnote w:id="75">
    <w:p w14:paraId="64668113" w14:textId="50DFF56E"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Calculated using incremental cost from Time of Sale measure</w:t>
      </w:r>
      <w:ins w:id="1565" w:author="Samuel Dent" w:date="2016-01-14T10:42:00Z">
        <w:r w:rsidRPr="00A92F75">
          <w:rPr>
            <w:szCs w:val="18"/>
          </w:rPr>
          <w:t xml:space="preserve"> </w:t>
        </w:r>
        <w:r>
          <w:rPr>
            <w:szCs w:val="18"/>
          </w:rPr>
          <w:t>and applying inflation rate of 1.91%</w:t>
        </w:r>
        <w:r w:rsidRPr="009C362B">
          <w:rPr>
            <w:szCs w:val="18"/>
          </w:rPr>
          <w:t>.</w:t>
        </w:r>
      </w:ins>
      <w:del w:id="1566" w:author="Samuel Dent" w:date="2016-01-14T10:42:00Z">
        <w:r w:rsidRPr="00766B88" w:rsidDel="00A92F75">
          <w:rPr>
            <w:szCs w:val="18"/>
          </w:rPr>
          <w:delText>.</w:delText>
        </w:r>
      </w:del>
    </w:p>
  </w:footnote>
  <w:footnote w:id="76">
    <w:p w14:paraId="4B72966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Volume is based on the ENERGY STAR calculator average assumption of 14.75 ft</w:t>
      </w:r>
      <w:r w:rsidRPr="00766B88">
        <w:rPr>
          <w:szCs w:val="18"/>
          <w:vertAlign w:val="superscript"/>
        </w:rPr>
        <w:t>3</w:t>
      </w:r>
      <w:r w:rsidRPr="00766B88">
        <w:rPr>
          <w:szCs w:val="18"/>
        </w:rPr>
        <w:t xml:space="preserve"> fresh volume and 6.76 ft</w:t>
      </w:r>
      <w:r w:rsidRPr="00766B88">
        <w:rPr>
          <w:szCs w:val="18"/>
          <w:vertAlign w:val="superscript"/>
        </w:rPr>
        <w:t>3</w:t>
      </w:r>
      <w:r w:rsidRPr="00766B88">
        <w:rPr>
          <w:szCs w:val="18"/>
        </w:rPr>
        <w:t xml:space="preserve"> freezer volume.</w:t>
      </w:r>
    </w:p>
  </w:footnote>
  <w:footnote w:id="77">
    <w:p w14:paraId="0601123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Estimates of existing unit consumption are based on using the 5.1.8 Refrigerator and Freezer Recycling algorithm and the inputs described here: Age = 10 years, Pre-1990 = 0, Size = 21.5 ft3 (from ENERGY STAR calc and consistent with AV of 25.8), Single Door = 0, Side by side = 1 for classifications stating side by side, 0 for classifications stating top/bottom, and 0.5 for classifications that do not distinguish, Primary appliances = 1, unconditioned = 0, Part use factor = 0.</w:t>
      </w:r>
    </w:p>
  </w:footnote>
  <w:footnote w:id="78">
    <w:p w14:paraId="72237F5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Estimates of existing unit consumption are based on using the 5.1.8 Refrigerator and Freezer Recycling algorithm and the inputs described here: Age = 10 years, Pre-1990 = 0, Size = 21.5 ft3 (from ENERGY STAR calc and consistent with AV of 25.8), Single Door = 0, Side by side = 1 for classifications stating side by side, 0 for classifications stating top/bottom, and 0.5 for classifications that do not distinguish, Primary appliances = 1, unconditioned = 0, Part use factor = 0.</w:t>
      </w:r>
    </w:p>
  </w:footnote>
  <w:footnote w:id="79">
    <w:p w14:paraId="56D85C5B"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Average temperature adjustment factor (to account for temperature conditions during peak period as compared to year as a whole) based on Blasnik, Michael, "Measurement and Verification of Residential Refrigerator Energy Use, Final Report, 2003-2004 Metering Study", July 29, 2004 (p. 47).  It assumes 90 °F average outside temperature during peak period, 71°F average temperature in kitchens and 65°F average temperature in basement, and uses assumption that 66% of homes in Illinois having central cooling (CAC saturation: "Table HC7.9  Air Conditioning in Homes in Midwest Region, Divisions, and States, 2009 from Energy Information Administration", 2009 Residential Energy Consumption Survey; </w:t>
      </w:r>
      <w:hyperlink r:id="rId14" w:history="1">
        <w:r w:rsidRPr="00766B88">
          <w:rPr>
            <w:rStyle w:val="Hyperlink"/>
            <w:szCs w:val="18"/>
          </w:rPr>
          <w:t>http://www.eia.gov/consumption/residential/data/2009/xls/HC7.9%20Air%20Conditioning%20in%20Midwest%20Region.xls</w:t>
        </w:r>
      </w:hyperlink>
      <w:r w:rsidRPr="00766B88">
        <w:rPr>
          <w:szCs w:val="18"/>
        </w:rPr>
        <w:t xml:space="preserve"> )</w:t>
      </w:r>
    </w:p>
  </w:footnote>
  <w:footnote w:id="80">
    <w:p w14:paraId="455BFABB"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Daily load shape adjustment factor (average load in peak period /average daily load) also based on Blasnik, Michael, "Measurement and Verification of Residential Refrigerator Energy Use, Final Report, 2003-2004 Metering Study", July 29, 2004 (p. 48, using the average Existing Units Summer Profile for hours 13 through 17)</w:t>
      </w:r>
    </w:p>
  </w:footnote>
  <w:footnote w:id="81">
    <w:p w14:paraId="39E700FC" w14:textId="77777777" w:rsidR="00F60751" w:rsidRPr="00766B88" w:rsidDel="00D811AE" w:rsidRDefault="00F60751" w:rsidP="00766B88">
      <w:pPr>
        <w:pStyle w:val="Footnote"/>
        <w:rPr>
          <w:del w:id="1810" w:author="Samuel Dent" w:date="2015-11-20T06:51:00Z"/>
          <w:szCs w:val="18"/>
        </w:rPr>
      </w:pPr>
      <w:del w:id="1811" w:author="Samuel Dent" w:date="2015-11-20T06:51:00Z">
        <w:r w:rsidRPr="00766B88" w:rsidDel="00D811AE">
          <w:rPr>
            <w:rStyle w:val="FootnoteReference"/>
            <w:rFonts w:asciiTheme="minorHAnsi" w:hAnsiTheme="minorHAnsi"/>
            <w:sz w:val="18"/>
            <w:szCs w:val="18"/>
          </w:rPr>
          <w:footnoteRef/>
        </w:r>
        <w:r w:rsidRPr="00766B88" w:rsidDel="00D811AE">
          <w:rPr>
            <w:szCs w:val="18"/>
          </w:rPr>
          <w:delText xml:space="preserve">http://www.energystar.gov/ia/partners/downloads/unit_shipment_data/2010_USD_Summary_Report.pdf?3193-51e7 </w:delText>
        </w:r>
      </w:del>
    </w:p>
  </w:footnote>
  <w:footnote w:id="82">
    <w:p w14:paraId="6E1D9644" w14:textId="77777777" w:rsidR="00F60751" w:rsidRPr="00766B88" w:rsidDel="00D811AE" w:rsidRDefault="00F60751" w:rsidP="00766B88">
      <w:pPr>
        <w:pStyle w:val="Footnote"/>
        <w:rPr>
          <w:del w:id="1812" w:author="Samuel Dent" w:date="2015-11-20T06:51:00Z"/>
          <w:szCs w:val="18"/>
        </w:rPr>
      </w:pPr>
      <w:del w:id="1813" w:author="Samuel Dent" w:date="2015-11-20T06:51:00Z">
        <w:r w:rsidRPr="00766B88" w:rsidDel="00D811AE">
          <w:rPr>
            <w:rStyle w:val="FootnoteReference"/>
            <w:rFonts w:asciiTheme="minorHAnsi" w:hAnsiTheme="minorHAnsi"/>
            <w:sz w:val="18"/>
            <w:szCs w:val="18"/>
          </w:rPr>
          <w:footnoteRef/>
        </w:r>
        <w:r w:rsidRPr="00766B88" w:rsidDel="00D811AE">
          <w:rPr>
            <w:szCs w:val="18"/>
          </w:rPr>
          <w:delText xml:space="preserve">http://www.energystar.gov/ia/partners/downloads/unit_shipment_data/2011_USD_Summary_Report.pdf?3193-51e7 </w:delText>
        </w:r>
      </w:del>
    </w:p>
  </w:footnote>
  <w:footnote w:id="83">
    <w:p w14:paraId="001A9CED" w14:textId="77777777" w:rsidR="00F60751" w:rsidRPr="00766B88" w:rsidRDefault="00F60751" w:rsidP="00766B88">
      <w:pPr>
        <w:pStyle w:val="FootnoteText"/>
        <w:spacing w:after="0"/>
        <w:jc w:val="left"/>
        <w:rPr>
          <w:ins w:id="1827" w:author="Samuel Dent" w:date="2015-11-24T11:02:00Z"/>
          <w:sz w:val="18"/>
          <w:szCs w:val="18"/>
        </w:rPr>
      </w:pPr>
      <w:ins w:id="1828" w:author="Samuel Dent" w:date="2015-11-24T11:02:00Z">
        <w:r w:rsidRPr="00766B88">
          <w:rPr>
            <w:rStyle w:val="FootnoteReference"/>
            <w:rFonts w:asciiTheme="minorHAnsi" w:hAnsiTheme="minorHAnsi"/>
            <w:sz w:val="18"/>
            <w:szCs w:val="18"/>
          </w:rPr>
          <w:footnoteRef/>
        </w:r>
        <w:r w:rsidRPr="00766B88">
          <w:rPr>
            <w:sz w:val="18"/>
            <w:szCs w:val="18"/>
          </w:rPr>
          <w:t xml:space="preserve"> See DOE’s Appliance and Equipment Standards for Room AC; https://www1.eere.energy.gov/buildings/appliance_standards/product.aspx/productid/41</w:t>
        </w:r>
      </w:ins>
    </w:p>
  </w:footnote>
  <w:footnote w:id="84">
    <w:p w14:paraId="1802EB12" w14:textId="77777777" w:rsidR="00F60751" w:rsidRPr="00766B88" w:rsidDel="00497591" w:rsidRDefault="00F60751" w:rsidP="00766B88">
      <w:pPr>
        <w:pStyle w:val="Footnote"/>
        <w:rPr>
          <w:del w:id="1830" w:author="Samuel Dent" w:date="2015-11-24T11:02:00Z"/>
          <w:szCs w:val="18"/>
        </w:rPr>
      </w:pPr>
      <w:del w:id="1831" w:author="Samuel Dent" w:date="2015-11-24T11:02:00Z">
        <w:r w:rsidRPr="00766B88" w:rsidDel="00497591">
          <w:rPr>
            <w:rStyle w:val="FootnoteReference"/>
            <w:rFonts w:asciiTheme="minorHAnsi" w:hAnsiTheme="minorHAnsi"/>
            <w:sz w:val="18"/>
            <w:szCs w:val="18"/>
          </w:rPr>
          <w:footnoteRef/>
        </w:r>
        <w:r w:rsidRPr="00766B88" w:rsidDel="00497591">
          <w:rPr>
            <w:szCs w:val="18"/>
          </w:rPr>
          <w:delText>http://www.energystar.gov/ia/partners/prod_development/revisions/downloads/roomac/RAC_ProgramRequirements_1105.pdf?c2df-6034</w:delText>
        </w:r>
      </w:del>
    </w:p>
  </w:footnote>
  <w:footnote w:id="85">
    <w:p w14:paraId="4300C325" w14:textId="77777777" w:rsidR="00F60751" w:rsidRPr="00766B88" w:rsidRDefault="00F60751" w:rsidP="00766B88">
      <w:pPr>
        <w:pStyle w:val="FootnoteText"/>
        <w:spacing w:after="0"/>
        <w:rPr>
          <w:ins w:id="1843" w:author="Samuel Dent" w:date="2015-11-24T11:02:00Z"/>
          <w:sz w:val="18"/>
          <w:szCs w:val="18"/>
        </w:rPr>
      </w:pPr>
      <w:ins w:id="1844" w:author="Samuel Dent" w:date="2015-11-24T11:02:00Z">
        <w:r w:rsidRPr="00766B88">
          <w:rPr>
            <w:rStyle w:val="FootnoteReference"/>
            <w:rFonts w:asciiTheme="minorHAnsi" w:hAnsiTheme="minorHAnsi"/>
            <w:sz w:val="18"/>
            <w:szCs w:val="18"/>
          </w:rPr>
          <w:footnoteRef/>
        </w:r>
        <w:r w:rsidRPr="00766B88">
          <w:rPr>
            <w:sz w:val="18"/>
            <w:szCs w:val="18"/>
          </w:rPr>
          <w:t xml:space="preserve"> </w:t>
        </w:r>
        <w:r w:rsidRPr="00766B88">
          <w:rPr>
            <w:rFonts w:eastAsiaTheme="minorEastAsia" w:cstheme="minorHAnsi"/>
            <w:sz w:val="18"/>
            <w:szCs w:val="18"/>
          </w:rPr>
          <w:t>ENERGY STAR Version 4.0 Room Air Conditioners Program Requirements</w:t>
        </w:r>
      </w:ins>
    </w:p>
  </w:footnote>
  <w:footnote w:id="86">
    <w:p w14:paraId="0F4B2DBB" w14:textId="77777777" w:rsidR="00F60751" w:rsidRPr="00766B88" w:rsidDel="00497591" w:rsidRDefault="00F60751" w:rsidP="00766B88">
      <w:pPr>
        <w:pStyle w:val="Footnote"/>
        <w:rPr>
          <w:del w:id="1846" w:author="Samuel Dent" w:date="2015-11-24T11:02:00Z"/>
          <w:szCs w:val="18"/>
        </w:rPr>
      </w:pPr>
      <w:del w:id="1847" w:author="Samuel Dent" w:date="2015-11-24T11:02:00Z">
        <w:r w:rsidRPr="00766B88" w:rsidDel="00497591">
          <w:rPr>
            <w:rStyle w:val="FootnoteReference"/>
            <w:rFonts w:asciiTheme="minorHAnsi" w:hAnsiTheme="minorHAnsi"/>
            <w:sz w:val="18"/>
            <w:szCs w:val="18"/>
          </w:rPr>
          <w:footnoteRef/>
        </w:r>
        <w:r w:rsidRPr="00766B88" w:rsidDel="00497591">
          <w:rPr>
            <w:szCs w:val="18"/>
          </w:rPr>
          <w:delText xml:space="preserve"> http://www.energystar.gov/index.cfm?c=roomac.pr_crit_room_ac</w:delText>
        </w:r>
      </w:del>
    </w:p>
  </w:footnote>
  <w:footnote w:id="87">
    <w:p w14:paraId="522608F8" w14:textId="77777777" w:rsidR="00F60751" w:rsidRPr="00766B88" w:rsidRDefault="00F60751" w:rsidP="00766B88">
      <w:pPr>
        <w:pStyle w:val="FootnoteText"/>
        <w:spacing w:after="0"/>
        <w:rPr>
          <w:sz w:val="18"/>
          <w:szCs w:val="18"/>
          <w:rPrChange w:id="1985" w:author="Samuel Dent" w:date="2015-11-20T07:45:00Z">
            <w:rPr/>
          </w:rPrChange>
        </w:rPr>
      </w:pPr>
      <w:ins w:id="1986" w:author="Samuel Dent" w:date="2015-11-20T07:43:00Z">
        <w:r w:rsidRPr="00766B88">
          <w:rPr>
            <w:rStyle w:val="FootnoteReference"/>
            <w:rFonts w:asciiTheme="minorHAnsi" w:hAnsiTheme="minorHAnsi"/>
            <w:sz w:val="18"/>
            <w:szCs w:val="18"/>
            <w:rPrChange w:id="1987" w:author="Samuel Dent" w:date="2015-11-20T07:45:00Z">
              <w:rPr>
                <w:rStyle w:val="FootnoteReference"/>
              </w:rPr>
            </w:rPrChange>
          </w:rPr>
          <w:footnoteRef/>
        </w:r>
        <w:r w:rsidRPr="00766B88">
          <w:rPr>
            <w:sz w:val="18"/>
            <w:szCs w:val="18"/>
            <w:rPrChange w:id="1988" w:author="Samuel Dent" w:date="2015-11-20T07:45:00Z">
              <w:rPr/>
            </w:rPrChange>
          </w:rPr>
          <w:t xml:space="preserve"> </w:t>
        </w:r>
      </w:ins>
      <w:ins w:id="1989" w:author="Samuel Dent" w:date="2015-11-20T07:44:00Z">
        <w:r w:rsidRPr="00766B88">
          <w:rPr>
            <w:rFonts w:eastAsiaTheme="minorEastAsia" w:cstheme="minorHAnsi"/>
            <w:sz w:val="18"/>
            <w:szCs w:val="18"/>
            <w:rPrChange w:id="1990" w:author="Samuel Dent" w:date="2015-11-20T07:45:00Z">
              <w:rPr/>
            </w:rPrChange>
          </w:rPr>
          <w:t>ENERGY STAR Version 4.0 Room Air Conditioners Program Requirements</w:t>
        </w:r>
      </w:ins>
    </w:p>
  </w:footnote>
  <w:footnote w:id="88">
    <w:p w14:paraId="1832E81D" w14:textId="77777777" w:rsidR="00F60751" w:rsidRPr="00766B88" w:rsidRDefault="00F60751">
      <w:pPr>
        <w:pStyle w:val="FootnoteText"/>
        <w:spacing w:after="0"/>
        <w:jc w:val="left"/>
        <w:rPr>
          <w:sz w:val="18"/>
          <w:szCs w:val="18"/>
          <w:rPrChange w:id="1995" w:author="Samuel Dent" w:date="2015-11-20T07:45:00Z">
            <w:rPr/>
          </w:rPrChange>
        </w:rPr>
        <w:pPrChange w:id="1996" w:author="Samuel Dent" w:date="2015-11-20T07:45:00Z">
          <w:pPr>
            <w:pStyle w:val="FootnoteText"/>
          </w:pPr>
        </w:pPrChange>
      </w:pPr>
      <w:ins w:id="1997" w:author="Samuel Dent" w:date="2015-11-20T07:45:00Z">
        <w:r w:rsidRPr="00766B88">
          <w:rPr>
            <w:rStyle w:val="FootnoteReference"/>
            <w:rFonts w:asciiTheme="minorHAnsi" w:hAnsiTheme="minorHAnsi"/>
            <w:sz w:val="18"/>
            <w:szCs w:val="18"/>
            <w:rPrChange w:id="1998" w:author="Samuel Dent" w:date="2015-11-20T07:45:00Z">
              <w:rPr>
                <w:rStyle w:val="FootnoteReference"/>
              </w:rPr>
            </w:rPrChange>
          </w:rPr>
          <w:footnoteRef/>
        </w:r>
        <w:r w:rsidRPr="00766B88">
          <w:rPr>
            <w:sz w:val="18"/>
            <w:szCs w:val="18"/>
            <w:rPrChange w:id="1999" w:author="Samuel Dent" w:date="2015-11-20T07:45:00Z">
              <w:rPr/>
            </w:rPrChange>
          </w:rPr>
          <w:t xml:space="preserve"> See DOE’s Appliance and Equipment Standards for Room AC; https://www1.eere.energy.gov/buildings/appliance_standards/product.aspx/productid/41</w:t>
        </w:r>
      </w:ins>
    </w:p>
  </w:footnote>
  <w:footnote w:id="89">
    <w:p w14:paraId="73FF6817"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Measure Life Report, Residential and Commercial/Industrial Lighting and HVAC Measures, GDS Associates, June 2007.</w:t>
      </w:r>
    </w:p>
    <w:p w14:paraId="2849261B" w14:textId="77777777" w:rsidR="00F60751" w:rsidRPr="00766B88" w:rsidRDefault="00F60751" w:rsidP="00766B88">
      <w:pPr>
        <w:pStyle w:val="Footnote"/>
        <w:rPr>
          <w:szCs w:val="18"/>
        </w:rPr>
      </w:pPr>
      <w:r w:rsidRPr="00766B88">
        <w:rPr>
          <w:szCs w:val="18"/>
        </w:rPr>
        <w:t>http://neep.org/uploads/EMV%20Forum/EMV%20Studies/measure_life_GDS%5B1%5D.pdf</w:t>
      </w:r>
      <w:r w:rsidRPr="00766B88">
        <w:rPr>
          <w:rStyle w:val="Hyperlink"/>
          <w:rFonts w:eastAsia="Calibri"/>
          <w:szCs w:val="18"/>
        </w:rPr>
        <w:t xml:space="preserve"> </w:t>
      </w:r>
    </w:p>
  </w:footnote>
  <w:footnote w:id="90">
    <w:p w14:paraId="1947951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Standard assumption of one third of effective useful life. </w:t>
      </w:r>
    </w:p>
  </w:footnote>
  <w:footnote w:id="91">
    <w:p w14:paraId="6A2EEDBD"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w:t>
      </w:r>
      <w:del w:id="2003" w:author="Samuel Dent" w:date="2015-11-20T06:55:00Z">
        <w:r w:rsidRPr="00766B88" w:rsidDel="00D811AE">
          <w:rPr>
            <w:szCs w:val="18"/>
          </w:rPr>
          <w:delText>CEE Tier 1</w:delText>
        </w:r>
      </w:del>
      <w:ins w:id="2004" w:author="Samuel Dent" w:date="2015-11-20T06:55:00Z">
        <w:r w:rsidRPr="00766B88">
          <w:rPr>
            <w:szCs w:val="18"/>
          </w:rPr>
          <w:t>Incremental cost</w:t>
        </w:r>
      </w:ins>
      <w:r w:rsidRPr="00766B88">
        <w:rPr>
          <w:szCs w:val="18"/>
        </w:rPr>
        <w:t xml:space="preserve"> based on field study conducted by Efficiency Vermont</w:t>
      </w:r>
      <w:del w:id="2005" w:author="Samuel Dent" w:date="2015-11-20T06:54:00Z">
        <w:r w:rsidRPr="00766B88" w:rsidDel="00D811AE">
          <w:rPr>
            <w:szCs w:val="18"/>
          </w:rPr>
          <w:delText xml:space="preserve"> and Tier 2 based on professional judgement</w:delText>
        </w:r>
      </w:del>
      <w:r w:rsidRPr="00766B88">
        <w:rPr>
          <w:szCs w:val="18"/>
        </w:rPr>
        <w:t>.</w:t>
      </w:r>
    </w:p>
  </w:footnote>
  <w:footnote w:id="92">
    <w:p w14:paraId="256364D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IL PHA Efficient Living Pr</w:t>
      </w:r>
      <w:ins w:id="2009" w:author="Samuel Dent" w:date="2015-11-20T06:55:00Z">
        <w:r w:rsidRPr="00766B88">
          <w:rPr>
            <w:szCs w:val="18"/>
          </w:rPr>
          <w:t>o</w:t>
        </w:r>
      </w:ins>
      <w:r w:rsidRPr="00766B88">
        <w:rPr>
          <w:szCs w:val="18"/>
        </w:rPr>
        <w:t>gr</w:t>
      </w:r>
      <w:del w:id="2010" w:author="Samuel Dent" w:date="2015-11-20T06:55:00Z">
        <w:r w:rsidRPr="00766B88" w:rsidDel="00D811AE">
          <w:rPr>
            <w:szCs w:val="18"/>
          </w:rPr>
          <w:delText>o</w:delText>
        </w:r>
      </w:del>
      <w:r w:rsidRPr="00766B88">
        <w:rPr>
          <w:szCs w:val="18"/>
        </w:rPr>
        <w:t>am Data for 810 replaced units showing $416 per unit plus $32 average recycling/removal cost.</w:t>
      </w:r>
    </w:p>
  </w:footnote>
  <w:footnote w:id="93">
    <w:p w14:paraId="711F9B1C" w14:textId="45A83FCE"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Estimate based upon Time of Sale incremental costs</w:t>
      </w:r>
      <w:ins w:id="2016" w:author="Samuel Dent" w:date="2016-01-14T10:45:00Z">
        <w:r>
          <w:rPr>
            <w:szCs w:val="18"/>
          </w:rPr>
          <w:t xml:space="preserve"> and applying inflation rate of 1.91%</w:t>
        </w:r>
      </w:ins>
      <w:r w:rsidRPr="00766B88">
        <w:rPr>
          <w:szCs w:val="18"/>
        </w:rPr>
        <w:t>.</w:t>
      </w:r>
    </w:p>
  </w:footnote>
  <w:footnote w:id="94">
    <w:p w14:paraId="648E84AB"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Consistent with coincidence factors found in: RLW Report: Final Report Coincidence Factor Study Residential Room Air Conditioners, June 23, 2008 (</w:t>
      </w:r>
      <w:hyperlink r:id="rId15" w:history="1">
        <w:r w:rsidRPr="00766B88">
          <w:rPr>
            <w:rStyle w:val="Hyperlink"/>
            <w:rFonts w:eastAsia="Calibri"/>
            <w:szCs w:val="18"/>
          </w:rPr>
          <w:t>http://www.puc.nh.gov/Electric/Monitoring%20and%20Evaluation%20Reports/National%20Grid/117_RLW_CF%20Res%20RAC.pdf</w:t>
        </w:r>
      </w:hyperlink>
      <w:r w:rsidRPr="00766B88">
        <w:rPr>
          <w:szCs w:val="18"/>
        </w:rPr>
        <w:t>)</w:t>
      </w:r>
    </w:p>
  </w:footnote>
  <w:footnote w:id="95">
    <w:p w14:paraId="4A848BE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Full load hours for room AC is significantly lower than for central AC. The average ratio of FLH for Room AC (provided in RLW Report: Final Report Coincidence Factor Study Residential Room Air Conditioners, June 23, 2008</w:t>
      </w:r>
      <w:del w:id="2033" w:author="Samuel Dent" w:date="2015-11-24T10:59:00Z">
        <w:r w:rsidRPr="00766B88" w:rsidDel="00497591">
          <w:rPr>
            <w:szCs w:val="18"/>
          </w:rPr>
          <w:delText xml:space="preserve">: </w:delText>
        </w:r>
        <w:r w:rsidRPr="00766B88" w:rsidDel="00497591">
          <w:fldChar w:fldCharType="begin"/>
        </w:r>
        <w:r w:rsidRPr="00766B88" w:rsidDel="00497591">
          <w:rPr>
            <w:szCs w:val="18"/>
          </w:rPr>
          <w:delInstrText xml:space="preserve"> HYPERLINK "http://www.icc.illinois.gov/downloads/public/edocket/303834.pdf" </w:delInstrText>
        </w:r>
        <w:r w:rsidRPr="00766B88" w:rsidDel="00497591">
          <w:fldChar w:fldCharType="separate"/>
        </w:r>
        <w:r w:rsidRPr="00766B88" w:rsidDel="00497591">
          <w:rPr>
            <w:rStyle w:val="Hyperlink"/>
            <w:szCs w:val="18"/>
          </w:rPr>
          <w:delText>http://www.puc.nh.gov/Electric/Monitoring%20and%20Evaluation%20Reports/National%20Grid/117_RLW_CF%20Res%20RAC.pdf</w:delText>
        </w:r>
        <w:r w:rsidRPr="00766B88" w:rsidDel="00497591">
          <w:rPr>
            <w:rStyle w:val="Hyperlink"/>
            <w:szCs w:val="18"/>
          </w:rPr>
          <w:fldChar w:fldCharType="end"/>
        </w:r>
      </w:del>
      <w:r w:rsidRPr="00766B88">
        <w:rPr>
          <w:szCs w:val="18"/>
        </w:rPr>
        <w:t xml:space="preserve">) to FLH for Central Cooling for the same location (provided by AHRI: </w:t>
      </w:r>
      <w:hyperlink r:id="rId16" w:history="1">
        <w:r w:rsidRPr="00766B88">
          <w:rPr>
            <w:rStyle w:val="Hyperlink"/>
            <w:szCs w:val="18"/>
          </w:rPr>
          <w:t>http://www.energystar.gov/ia/business/bulk_purchasing/bpsavings_calc/Calc_CAC.xls</w:t>
        </w:r>
      </w:hyperlink>
      <w:r w:rsidRPr="00766B88">
        <w:rPr>
          <w:szCs w:val="18"/>
        </w:rPr>
        <w:t>) is 31%. This ratio is applied to those IL cities that have FLH for Central Cooling provided in the Energy Star calculator. For other cities this is extrapolated using the FLH assumptions VEIC have developed for Central AC. There is a county mapping table in the Appendix providing the appropriate city to use for each county of Illinois.</w:t>
      </w:r>
    </w:p>
  </w:footnote>
  <w:footnote w:id="96">
    <w:p w14:paraId="59F9144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residential occupied housing units in each zone.</w:t>
      </w:r>
    </w:p>
  </w:footnote>
  <w:footnote w:id="97">
    <w:p w14:paraId="438CF54A"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Based on maximum capacity average from the RLW Report: Final Report Coincidence Factor Study Residential Room Air Conditioners, June 23, 2008</w:t>
      </w:r>
    </w:p>
  </w:footnote>
  <w:footnote w:id="98">
    <w:p w14:paraId="11AAE284"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Based on Nexus Market Research Inc, RLW Analytics, </w:t>
      </w:r>
      <w:proofErr w:type="gramStart"/>
      <w:r w:rsidRPr="00766B88">
        <w:rPr>
          <w:szCs w:val="18"/>
        </w:rPr>
        <w:t>December</w:t>
      </w:r>
      <w:proofErr w:type="gramEnd"/>
      <w:r w:rsidRPr="00766B88">
        <w:rPr>
          <w:szCs w:val="18"/>
        </w:rPr>
        <w:t xml:space="preserve"> 2005; “Impact, Process, and Market Study of the Connecticut Appliance Retirement Program: Overall Report.”</w:t>
      </w:r>
    </w:p>
  </w:footnote>
  <w:footnote w:id="99">
    <w:p w14:paraId="63C09221" w14:textId="77777777" w:rsidR="00F60751" w:rsidRPr="00766B88" w:rsidRDefault="00F60751" w:rsidP="00766B88">
      <w:pPr>
        <w:pStyle w:val="FootnoteText"/>
        <w:spacing w:after="0"/>
        <w:rPr>
          <w:ins w:id="2047" w:author="Samuel Dent" w:date="2015-12-16T06:03:00Z"/>
          <w:sz w:val="18"/>
          <w:szCs w:val="18"/>
          <w:rPrChange w:id="2048" w:author="Samuel Dent" w:date="2015-12-16T06:04:00Z">
            <w:rPr>
              <w:ins w:id="2049" w:author="Samuel Dent" w:date="2015-12-16T06:03:00Z"/>
            </w:rPr>
          </w:rPrChange>
        </w:rPr>
      </w:pPr>
      <w:ins w:id="2050" w:author="Samuel Dent" w:date="2015-12-16T06:03:00Z">
        <w:r w:rsidRPr="00766B88">
          <w:rPr>
            <w:rStyle w:val="FootnoteReference"/>
            <w:rFonts w:asciiTheme="minorHAnsi" w:hAnsiTheme="minorHAnsi"/>
            <w:sz w:val="18"/>
            <w:szCs w:val="18"/>
            <w:rPrChange w:id="2051" w:author="Samuel Dent" w:date="2015-12-16T06:04:00Z">
              <w:rPr>
                <w:rStyle w:val="FootnoteReference"/>
              </w:rPr>
            </w:rPrChange>
          </w:rPr>
          <w:footnoteRef/>
        </w:r>
        <w:r w:rsidRPr="00766B88">
          <w:rPr>
            <w:sz w:val="18"/>
            <w:szCs w:val="18"/>
            <w:rPrChange w:id="2052" w:author="Samuel Dent" w:date="2015-12-16T06:04:00Z">
              <w:rPr/>
            </w:rPrChange>
          </w:rPr>
          <w:t xml:space="preserve"> Since the existing unit will be rated in EER, this factor is used to appropriately compare with the new CEER rating. Version 3.0 of the ENERGY STAR specification provided equivalent EER and CEER ratings and for the most popular size band the EER rating is approximately 1% higher than the CEER. See ‘ENERGY STAR Version </w:t>
        </w:r>
      </w:ins>
      <w:ins w:id="2053" w:author="Samuel Dent" w:date="2015-12-16T06:04:00Z">
        <w:r w:rsidRPr="00766B88">
          <w:rPr>
            <w:sz w:val="18"/>
            <w:szCs w:val="18"/>
            <w:rPrChange w:id="2054" w:author="Samuel Dent" w:date="2015-12-16T06:04:00Z">
              <w:rPr/>
            </w:rPrChange>
          </w:rPr>
          <w:t>3</w:t>
        </w:r>
      </w:ins>
      <w:ins w:id="2055" w:author="Samuel Dent" w:date="2015-12-16T06:03:00Z">
        <w:r w:rsidRPr="00766B88">
          <w:rPr>
            <w:sz w:val="18"/>
            <w:szCs w:val="18"/>
            <w:rPrChange w:id="2056" w:author="Samuel Dent" w:date="2015-12-16T06:04:00Z">
              <w:rPr/>
            </w:rPrChange>
          </w:rPr>
          <w:t>.0 Room Air Conditioners Program Requirements’.</w:t>
        </w:r>
      </w:ins>
    </w:p>
  </w:footnote>
  <w:footnote w:id="100">
    <w:p w14:paraId="6DB2F452"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Consistent with coincidence factors found in: RLW Report: Final Report Coincidence Factor Study Residential Room Air Conditioners, June 23, 2008</w:t>
      </w:r>
      <w:del w:id="2121" w:author="Samuel Dent" w:date="2015-11-24T11:01:00Z">
        <w:r w:rsidRPr="00766B88" w:rsidDel="00497591">
          <w:rPr>
            <w:szCs w:val="18"/>
          </w:rPr>
          <w:delText xml:space="preserve"> (</w:delText>
        </w:r>
        <w:r w:rsidRPr="00766B88" w:rsidDel="00497591">
          <w:fldChar w:fldCharType="begin"/>
        </w:r>
        <w:r w:rsidRPr="00766B88" w:rsidDel="00497591">
          <w:rPr>
            <w:szCs w:val="18"/>
          </w:rPr>
          <w:delInstrText xml:space="preserve"> HYPERLINK "http://www.energystar.gov/ia/business/bulk_purchasing/bpsavings_calc/Calc_CAC.xls" </w:delInstrText>
        </w:r>
        <w:r w:rsidRPr="00766B88" w:rsidDel="00497591">
          <w:fldChar w:fldCharType="separate"/>
        </w:r>
        <w:r w:rsidRPr="00766B88" w:rsidDel="00497591">
          <w:rPr>
            <w:rStyle w:val="Hyperlink"/>
            <w:rFonts w:eastAsia="Calibri"/>
            <w:szCs w:val="18"/>
          </w:rPr>
          <w:delText>http://www.puc.nh.gov/Electric/Monitoring%20and%20Evaluation%20Reports/National%20Grid/117_RLW_CF%20Res%20RAC.pdf</w:delText>
        </w:r>
        <w:r w:rsidRPr="00766B88" w:rsidDel="00497591">
          <w:rPr>
            <w:rStyle w:val="Hyperlink"/>
            <w:rFonts w:eastAsia="Calibri"/>
            <w:szCs w:val="18"/>
          </w:rPr>
          <w:fldChar w:fldCharType="end"/>
        </w:r>
        <w:r w:rsidRPr="00766B88" w:rsidDel="00497591">
          <w:rPr>
            <w:szCs w:val="18"/>
          </w:rPr>
          <w:delText>)</w:delText>
        </w:r>
      </w:del>
    </w:p>
  </w:footnote>
  <w:footnote w:id="101">
    <w:p w14:paraId="0553E30E" w14:textId="77777777" w:rsidR="00F60751" w:rsidRPr="00766B88" w:rsidRDefault="00F60751" w:rsidP="00766B88">
      <w:pPr>
        <w:pStyle w:val="FootnoteText"/>
        <w:spacing w:after="0"/>
        <w:rPr>
          <w:sz w:val="18"/>
          <w:szCs w:val="18"/>
        </w:rPr>
      </w:pPr>
      <w:ins w:id="2124" w:author="Samuel Dent" w:date="2015-12-16T05:55:00Z">
        <w:r w:rsidRPr="00766B88">
          <w:rPr>
            <w:rStyle w:val="FootnoteReference"/>
            <w:rFonts w:asciiTheme="minorHAnsi" w:hAnsiTheme="minorHAnsi"/>
            <w:sz w:val="18"/>
            <w:szCs w:val="18"/>
            <w:rPrChange w:id="2125" w:author="Samuel Dent" w:date="2015-12-16T06:04:00Z">
              <w:rPr>
                <w:rStyle w:val="FootnoteReference"/>
              </w:rPr>
            </w:rPrChange>
          </w:rPr>
          <w:footnoteRef/>
        </w:r>
        <w:r w:rsidRPr="00766B88">
          <w:rPr>
            <w:sz w:val="18"/>
            <w:szCs w:val="18"/>
            <w:rPrChange w:id="2126" w:author="Samuel Dent" w:date="2015-12-16T06:04:00Z">
              <w:rPr/>
            </w:rPrChange>
          </w:rPr>
          <w:t xml:space="preserve"> Since the new CEE</w:t>
        </w:r>
      </w:ins>
      <w:ins w:id="2127" w:author="Samuel Dent" w:date="2015-12-16T05:56:00Z">
        <w:r w:rsidRPr="00766B88">
          <w:rPr>
            <w:sz w:val="18"/>
            <w:szCs w:val="18"/>
            <w:rPrChange w:id="2128" w:author="Samuel Dent" w:date="2015-12-16T06:04:00Z">
              <w:rPr/>
            </w:rPrChange>
          </w:rPr>
          <w:t>R</w:t>
        </w:r>
      </w:ins>
      <w:ins w:id="2129" w:author="Samuel Dent" w:date="2015-12-16T05:55:00Z">
        <w:r w:rsidRPr="00766B88">
          <w:rPr>
            <w:sz w:val="18"/>
            <w:szCs w:val="18"/>
            <w:rPrChange w:id="2130" w:author="Samuel Dent" w:date="2015-12-16T06:04:00Z">
              <w:rPr/>
            </w:rPrChange>
          </w:rPr>
          <w:t xml:space="preserve"> rating includes standby and off power consumption, </w:t>
        </w:r>
      </w:ins>
      <w:ins w:id="2131" w:author="Samuel Dent" w:date="2015-12-16T05:56:00Z">
        <w:r w:rsidRPr="00766B88">
          <w:rPr>
            <w:sz w:val="18"/>
            <w:szCs w:val="18"/>
            <w:rPrChange w:id="2132" w:author="Samuel Dent" w:date="2015-12-16T06:04:00Z">
              <w:rPr/>
            </w:rPrChange>
          </w:rPr>
          <w:t>for peak calculations it is more appropriate to apply the EER rating</w:t>
        </w:r>
      </w:ins>
      <w:ins w:id="2133" w:author="Samuel Dent" w:date="2015-12-16T05:57:00Z">
        <w:r w:rsidRPr="00766B88">
          <w:rPr>
            <w:sz w:val="18"/>
            <w:szCs w:val="18"/>
            <w:rPrChange w:id="2134" w:author="Samuel Dent" w:date="2015-12-16T06:04:00Z">
              <w:rPr/>
            </w:rPrChange>
          </w:rPr>
          <w:t>, but i</w:t>
        </w:r>
      </w:ins>
      <w:ins w:id="2135" w:author="Samuel Dent" w:date="2015-12-16T05:56:00Z">
        <w:r w:rsidRPr="00766B88">
          <w:rPr>
            <w:sz w:val="18"/>
            <w:szCs w:val="18"/>
            <w:rPrChange w:id="2136" w:author="Samuel Dent" w:date="2015-12-16T06:04:00Z">
              <w:rPr/>
            </w:rPrChange>
          </w:rPr>
          <w:t>t appears as though new units will only be rated with a CEER rating</w:t>
        </w:r>
      </w:ins>
      <w:ins w:id="2137" w:author="Samuel Dent" w:date="2015-12-16T05:57:00Z">
        <w:r w:rsidRPr="00766B88">
          <w:rPr>
            <w:sz w:val="18"/>
            <w:szCs w:val="18"/>
            <w:rPrChange w:id="2138" w:author="Samuel Dent" w:date="2015-12-16T06:04:00Z">
              <w:rPr/>
            </w:rPrChange>
          </w:rPr>
          <w:t xml:space="preserve">. Version 3.0 of the ENERGY STAR specification provided equivalent EER and CEER ratings and for the most popular size band the EER rating is </w:t>
        </w:r>
      </w:ins>
      <w:ins w:id="2139" w:author="Samuel Dent" w:date="2015-12-16T05:56:00Z">
        <w:r w:rsidRPr="00766B88">
          <w:rPr>
            <w:sz w:val="18"/>
            <w:szCs w:val="18"/>
            <w:rPrChange w:id="2140" w:author="Samuel Dent" w:date="2015-12-16T06:04:00Z">
              <w:rPr/>
            </w:rPrChange>
          </w:rPr>
          <w:t>approximately 1%</w:t>
        </w:r>
      </w:ins>
      <w:ins w:id="2141" w:author="Samuel Dent" w:date="2015-12-16T05:58:00Z">
        <w:r w:rsidRPr="00766B88">
          <w:rPr>
            <w:sz w:val="18"/>
            <w:szCs w:val="18"/>
            <w:rPrChange w:id="2142" w:author="Samuel Dent" w:date="2015-12-16T06:04:00Z">
              <w:rPr/>
            </w:rPrChange>
          </w:rPr>
          <w:t xml:space="preserve"> higher than the CEER. See ‘</w:t>
        </w:r>
      </w:ins>
      <w:ins w:id="2143" w:author="Samuel Dent" w:date="2015-12-16T06:00:00Z">
        <w:r w:rsidRPr="00766B88">
          <w:rPr>
            <w:sz w:val="18"/>
            <w:szCs w:val="18"/>
            <w:rPrChange w:id="2144" w:author="Samuel Dent" w:date="2015-12-16T06:04:00Z">
              <w:rPr/>
            </w:rPrChange>
          </w:rPr>
          <w:t xml:space="preserve">ENERGY STAR Version </w:t>
        </w:r>
      </w:ins>
      <w:ins w:id="2145" w:author="Samuel Dent" w:date="2015-12-16T06:04:00Z">
        <w:r w:rsidRPr="00766B88">
          <w:rPr>
            <w:sz w:val="18"/>
            <w:szCs w:val="18"/>
            <w:rPrChange w:id="2146" w:author="Samuel Dent" w:date="2015-12-16T06:04:00Z">
              <w:rPr/>
            </w:rPrChange>
          </w:rPr>
          <w:t>3</w:t>
        </w:r>
      </w:ins>
      <w:ins w:id="2147" w:author="Samuel Dent" w:date="2015-12-16T06:00:00Z">
        <w:r w:rsidRPr="00766B88">
          <w:rPr>
            <w:sz w:val="18"/>
            <w:szCs w:val="18"/>
            <w:rPrChange w:id="2148" w:author="Samuel Dent" w:date="2015-12-16T06:04:00Z">
              <w:rPr/>
            </w:rPrChange>
          </w:rPr>
          <w:t>.0 Room Air Conditioners Program Requirements</w:t>
        </w:r>
      </w:ins>
      <w:ins w:id="2149" w:author="Samuel Dent" w:date="2015-12-16T05:58:00Z">
        <w:r w:rsidRPr="00766B88">
          <w:rPr>
            <w:sz w:val="18"/>
            <w:szCs w:val="18"/>
            <w:rPrChange w:id="2150" w:author="Samuel Dent" w:date="2015-12-16T06:04:00Z">
              <w:rPr/>
            </w:rPrChange>
          </w:rPr>
          <w:t>’.</w:t>
        </w:r>
      </w:ins>
    </w:p>
  </w:footnote>
  <w:footnote w:id="102">
    <w:p w14:paraId="7E3A4DE6"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KEMA “Residential refrigerator recycling ninth year retention study”, 2004 </w:t>
      </w:r>
    </w:p>
  </w:footnote>
  <w:footnote w:id="103">
    <w:p w14:paraId="1DCB6B24" w14:textId="77777777" w:rsidR="00F60751" w:rsidRPr="00766B88" w:rsidRDefault="00F60751" w:rsidP="00766B88">
      <w:pPr>
        <w:pStyle w:val="Footnote"/>
        <w:rPr>
          <w:ins w:id="2218" w:author="Samuel Dent" w:date="2015-09-24T09:23:00Z"/>
          <w:szCs w:val="18"/>
        </w:rPr>
      </w:pPr>
      <w:r w:rsidRPr="00766B88">
        <w:rPr>
          <w:rStyle w:val="FootnoteReference"/>
          <w:rFonts w:asciiTheme="minorHAnsi" w:eastAsiaTheme="majorEastAsia" w:hAnsiTheme="minorHAnsi"/>
          <w:sz w:val="18"/>
          <w:szCs w:val="18"/>
        </w:rPr>
        <w:footnoteRef/>
      </w:r>
      <w:r w:rsidRPr="00766B88">
        <w:rPr>
          <w:szCs w:val="18"/>
        </w:rPr>
        <w:t xml:space="preserve"> </w:t>
      </w:r>
      <w:ins w:id="2219" w:author="Samuel Dent" w:date="2015-09-24T09:22:00Z">
        <w:r w:rsidRPr="00766B88">
          <w:rPr>
            <w:szCs w:val="18"/>
          </w:rPr>
          <w:t>The $170 default assumption is based on $120 cost of pickup and recycling per unit and $50 proxy for customer transaction costs and value customer places on their lost amenity. $120 is cost of pickup and recycling b</w:t>
        </w:r>
      </w:ins>
      <w:del w:id="2220" w:author="Samuel Dent" w:date="2015-09-24T09:22:00Z">
        <w:r w:rsidRPr="00766B88" w:rsidDel="00BD46BA">
          <w:rPr>
            <w:szCs w:val="18"/>
          </w:rPr>
          <w:delText>B</w:delText>
        </w:r>
      </w:del>
      <w:r w:rsidRPr="00766B88">
        <w:rPr>
          <w:szCs w:val="18"/>
        </w:rPr>
        <w:t>ased on similar Efficiency Vermont program.</w:t>
      </w:r>
      <w:ins w:id="2221" w:author="Samuel Dent" w:date="2015-09-24T09:23:00Z">
        <w:r w:rsidRPr="00766B88">
          <w:rPr>
            <w:szCs w:val="18"/>
          </w:rPr>
          <w:t xml:space="preserve"> $50 is bounty, based on Ameren and ComEd program </w:t>
        </w:r>
      </w:ins>
      <w:ins w:id="2222" w:author="Samuel Dent" w:date="2015-09-24T09:24:00Z">
        <w:r w:rsidRPr="00766B88">
          <w:rPr>
            <w:szCs w:val="18"/>
          </w:rPr>
          <w:t xml:space="preserve">offerings </w:t>
        </w:r>
      </w:ins>
      <w:ins w:id="2223" w:author="Samuel Dent" w:date="2015-09-24T09:23:00Z">
        <w:r w:rsidRPr="00766B88">
          <w:rPr>
            <w:szCs w:val="18"/>
          </w:rPr>
          <w:t xml:space="preserve">as of 7/27/15. </w:t>
        </w:r>
      </w:ins>
    </w:p>
    <w:p w14:paraId="1FD9FDDA" w14:textId="77777777" w:rsidR="00F60751" w:rsidRPr="00766B88" w:rsidRDefault="00F60751" w:rsidP="00766B88">
      <w:pPr>
        <w:pStyle w:val="Footnote"/>
        <w:rPr>
          <w:szCs w:val="18"/>
        </w:rPr>
      </w:pPr>
    </w:p>
  </w:footnote>
  <w:footnote w:id="104">
    <w:p w14:paraId="08EC496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the specified regression, a small number of units may have negative energy and demand consumption. These are a function of the unit size and age, and should comprise a very small fraction of the population. While on an individual basis this result is counterintuitive it is important that these negative results remain such that as a population the average savings is appropriate.</w:t>
      </w:r>
    </w:p>
  </w:footnote>
  <w:footnote w:id="105">
    <w:p w14:paraId="6BC8802E"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Energy savings are based on an average 30-year TMY temperature of 51.1 degrees. Coefficients provided in July 30, 2014 memo from Cadmus: “Appliance Recycling </w:t>
      </w:r>
      <w:proofErr w:type="gramStart"/>
      <w:r w:rsidRPr="00766B88">
        <w:rPr>
          <w:szCs w:val="18"/>
        </w:rPr>
        <w:t>Update</w:t>
      </w:r>
      <w:proofErr w:type="gramEnd"/>
      <w:r w:rsidRPr="00766B88">
        <w:rPr>
          <w:szCs w:val="18"/>
        </w:rPr>
        <w:t xml:space="preserve"> no single door July 30 2014”.</w:t>
      </w:r>
    </w:p>
  </w:footnote>
  <w:footnote w:id="106">
    <w:p w14:paraId="05EA5269"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National Climatic Data Center, calculated from 1981-2010 climate normals with a base temp of 65°F.</w:t>
      </w:r>
    </w:p>
  </w:footnote>
  <w:footnote w:id="107">
    <w:p w14:paraId="096836A0"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National Climatic Data Center, calculated from 1981-2010 climate normals with a base temp of 65°F. </w:t>
      </w:r>
    </w:p>
  </w:footnote>
  <w:footnote w:id="108">
    <w:p w14:paraId="7E045F9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iCs/>
          <w:szCs w:val="18"/>
        </w:rPr>
        <w:t>For example, the part-use factor that shall be applied to the current program year t (PYt) for savings verification purposes should be determined through the PYt-2 participant surveys conducted in the respective utility’s service territory, if available. If an evaluation was not performed in PYt-2 the latest available evaluation should be used.  </w:t>
      </w:r>
    </w:p>
  </w:footnote>
  <w:footnote w:id="109">
    <w:p w14:paraId="08D4A21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Most recent refrigerator part-use factor from Ameren Illinois PY5 evaluation.</w:t>
      </w:r>
    </w:p>
  </w:footnote>
  <w:footnote w:id="110">
    <w:p w14:paraId="605B0BA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Energy savings are based on an average 30-year TMY temperature of 51.1 degrees. Coefficients provided in January 31, 2013 memo from Cadmus: “Appliance Recycling Update”.</w:t>
      </w:r>
    </w:p>
  </w:footnote>
  <w:footnote w:id="111">
    <w:p w14:paraId="1FDB8B9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iCs/>
          <w:szCs w:val="18"/>
        </w:rPr>
        <w:t>For example, the part-use factor that shall be applied to the current program year t (PYt) for savings verification purposes should be determined through the PYt-2 participant surveys conducted in the respective utility’s service territory, if available. If an evaluation was not performed in PYt-2 the latest available evaluation should be used.  </w:t>
      </w:r>
    </w:p>
  </w:footnote>
  <w:footnote w:id="112">
    <w:p w14:paraId="448806D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Most recent freezer part-use factor from Ameren Illnois Company PY5 evaluation.</w:t>
      </w:r>
    </w:p>
  </w:footnote>
  <w:footnote w:id="113">
    <w:p w14:paraId="317B22CC"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Cadmus memo, February 12, 2013; “Appliance Recycling Update”</w:t>
      </w:r>
    </w:p>
  </w:footnote>
  <w:footnote w:id="114">
    <w:p w14:paraId="5BF2CAE4"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A third of assumed measure life for Room AC.</w:t>
      </w:r>
    </w:p>
  </w:footnote>
  <w:footnote w:id="115">
    <w:p w14:paraId="0C5E846B"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Consistent with coincidence factors found in: RLW Report: Final Report Coincidence Factor Study Residential Room Air Conditioners, June 23, 2008 (</w:t>
      </w:r>
      <w:hyperlink r:id="rId17" w:history="1">
        <w:r w:rsidRPr="00766B88">
          <w:rPr>
            <w:rStyle w:val="Hyperlink"/>
            <w:rFonts w:eastAsia="Calibri" w:cstheme="minorHAnsi"/>
            <w:szCs w:val="18"/>
          </w:rPr>
          <w:t>http://www.puc.nh.gov/Electric/Monitoring%20and%20Evaluation%20Reports/National%20Grid/117_RLW_CF%20Res%20RAC.pdf</w:t>
        </w:r>
      </w:hyperlink>
      <w:r w:rsidRPr="00766B88">
        <w:rPr>
          <w:szCs w:val="18"/>
        </w:rPr>
        <w:t>)</w:t>
      </w:r>
    </w:p>
  </w:footnote>
  <w:footnote w:id="116">
    <w:p w14:paraId="210AAC74"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average ratio of FLH for Room AC (provided in RLW Report: Final Report Coincidence Factor Study Residential Room Air Conditioners, June 23, 2008: </w:t>
      </w:r>
      <w:hyperlink r:id="rId18" w:history="1">
        <w:r w:rsidRPr="00766B88">
          <w:rPr>
            <w:rStyle w:val="Hyperlink"/>
            <w:rFonts w:cstheme="minorHAnsi"/>
            <w:szCs w:val="18"/>
          </w:rPr>
          <w:t>http://www.puc.nh.gov/Electric/Monitoring%20and%20Evaluation%20Reports/National%20Grid/117_RLW_CF%20Res%20RAC.pdf</w:t>
        </w:r>
      </w:hyperlink>
      <w:r w:rsidRPr="00766B88">
        <w:rPr>
          <w:szCs w:val="18"/>
        </w:rPr>
        <w:t xml:space="preserve">) to FLH for Central Cooling for the same location (provided by AHRI: </w:t>
      </w:r>
      <w:hyperlink r:id="rId19" w:history="1">
        <w:r w:rsidRPr="00766B88">
          <w:rPr>
            <w:rStyle w:val="Hyperlink"/>
            <w:rFonts w:cstheme="minorHAnsi"/>
            <w:szCs w:val="18"/>
          </w:rPr>
          <w:t>http://www.energystar.gov/ia/business/bulk_purchasing/bpsavings_calc/Calc_CAC.xls</w:t>
        </w:r>
      </w:hyperlink>
      <w:r w:rsidRPr="00766B88">
        <w:rPr>
          <w:szCs w:val="18"/>
        </w:rPr>
        <w:t>) is 31%. This ratio is applied to those IL cities that have FLH for Central Cooling provided in the Energy Star calculator. For other cities this is extrapolated using the FLH assumptions VEIC have developed for Central AC. There is a county mapping table in the Appendix providing the appropriate city to use for each county of Illinois.</w:t>
      </w:r>
    </w:p>
  </w:footnote>
  <w:footnote w:id="117">
    <w:p w14:paraId="31869EBB"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Weighted based on number of residential occupied housing units in each zone.</w:t>
      </w:r>
    </w:p>
  </w:footnote>
  <w:footnote w:id="118">
    <w:p w14:paraId="14843571"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Based on maximum capacity average from the RLW Report: Final Report Coincidence Factor Study Residential Room Air Conditioners, June 23, 2008</w:t>
      </w:r>
    </w:p>
  </w:footnote>
  <w:footnote w:id="119">
    <w:p w14:paraId="2F02EACC"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Based on Nexus Market Research Inc, RLW Analytics, </w:t>
      </w:r>
      <w:proofErr w:type="gramStart"/>
      <w:r w:rsidRPr="00766B88">
        <w:rPr>
          <w:szCs w:val="18"/>
        </w:rPr>
        <w:t>December</w:t>
      </w:r>
      <w:proofErr w:type="gramEnd"/>
      <w:r w:rsidRPr="00766B88">
        <w:rPr>
          <w:szCs w:val="18"/>
        </w:rPr>
        <w:t xml:space="preserve"> 2005; “Impact, Process, and Market Study of the Connecticut Appliance Retirement Program: Overall Report.”</w:t>
      </w:r>
    </w:p>
  </w:footnote>
  <w:footnote w:id="120">
    <w:p w14:paraId="1DF6572C"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Consistent with coincidence factors found in:</w:t>
      </w:r>
    </w:p>
    <w:p w14:paraId="0E7AFC45" w14:textId="77777777" w:rsidR="00F60751" w:rsidRPr="00766B88" w:rsidRDefault="00F60751" w:rsidP="00766B88">
      <w:pPr>
        <w:pStyle w:val="Footnote"/>
        <w:rPr>
          <w:szCs w:val="18"/>
        </w:rPr>
      </w:pPr>
      <w:r w:rsidRPr="00766B88">
        <w:rPr>
          <w:szCs w:val="18"/>
        </w:rPr>
        <w:t>RLW Report: Final Report Coincidence Factor Study Residential Room Air Conditioners, June 23, 2008 (</w:t>
      </w:r>
      <w:hyperlink r:id="rId20" w:history="1">
        <w:r w:rsidRPr="00766B88">
          <w:rPr>
            <w:rStyle w:val="Hyperlink"/>
            <w:rFonts w:eastAsia="Calibri" w:cstheme="minorHAnsi"/>
            <w:szCs w:val="18"/>
          </w:rPr>
          <w:t>http://www.puc.nh.gov/Electric/Monitoring%20and%20Evaluation%20Reports/National%20Grid/117_RLW_CF%20Res%20RAC.pdf</w:t>
        </w:r>
      </w:hyperlink>
      <w:r w:rsidRPr="00766B88">
        <w:rPr>
          <w:szCs w:val="18"/>
        </w:rPr>
        <w:t>)</w:t>
      </w:r>
    </w:p>
  </w:footnote>
  <w:footnote w:id="121">
    <w:p w14:paraId="1F2C88E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ENERGY STAR Market &amp; Industry Scoping Report. Residential Clothes Dryers. Table 8. November 2011. </w:t>
      </w:r>
      <w:hyperlink r:id="rId21" w:history="1">
        <w:r w:rsidRPr="00766B88">
          <w:rPr>
            <w:rStyle w:val="Hyperlink"/>
            <w:rFonts w:cstheme="minorHAnsi"/>
            <w:szCs w:val="18"/>
          </w:rPr>
          <w:t>http://www.energystar.gov/ia/products/downloads/ENERGY_STAR_Scoping_Report_Residential_Clothes_Dryers.pdf</w:t>
        </w:r>
      </w:hyperlink>
    </w:p>
  </w:footnote>
  <w:footnote w:id="122">
    <w:p w14:paraId="0A8CFBB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 average estimated range of 12-16 years. ENERGY STAR Market &amp; Industry Scoping Report. Residential Clothes Dryers. November 2011. </w:t>
      </w:r>
      <w:hyperlink r:id="rId22" w:history="1">
        <w:r w:rsidRPr="00766B88">
          <w:rPr>
            <w:rStyle w:val="Hyperlink"/>
            <w:rFonts w:cstheme="minorHAnsi"/>
            <w:szCs w:val="18"/>
          </w:rPr>
          <w:t>http://www.energystar.gov/ia/products/downloads/ENERGY_STAR_Scoping_Report_Residential_Clothes_Dryers.pdf</w:t>
        </w:r>
      </w:hyperlink>
    </w:p>
  </w:footnote>
  <w:footnote w:id="123">
    <w:p w14:paraId="5DA116E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the difference in installed cost for an efficient dryer ($716) and standard dryer ($564). </w:t>
      </w:r>
      <w:hyperlink r:id="rId23" w:history="1">
        <w:r w:rsidRPr="00766B88">
          <w:rPr>
            <w:rStyle w:val="Hyperlink"/>
            <w:rFonts w:cstheme="minorHAnsi"/>
            <w:szCs w:val="18"/>
          </w:rPr>
          <w:t>http://www.aceee.org/files/proceedings/2012/data/papers/0193-000286.pdf</w:t>
        </w:r>
      </w:hyperlink>
    </w:p>
  </w:footnote>
  <w:footnote w:id="124">
    <w:p w14:paraId="07F8BF6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coincidence factor of 3.8% for clothes washers</w:t>
      </w:r>
    </w:p>
  </w:footnote>
  <w:footnote w:id="125">
    <w:p w14:paraId="6CD4060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ENERGY STAR test procedures. </w:t>
      </w:r>
      <w:hyperlink r:id="rId24" w:history="1">
        <w:r w:rsidRPr="00766B88">
          <w:rPr>
            <w:rStyle w:val="Hyperlink"/>
            <w:rFonts w:cstheme="minorHAnsi"/>
            <w:szCs w:val="18"/>
          </w:rPr>
          <w:t>https://www.energystar.gov/index.cfm?c=clothesdry.pr_crit_clothes_dryers</w:t>
        </w:r>
      </w:hyperlink>
    </w:p>
  </w:footnote>
  <w:footnote w:id="126">
    <w:p w14:paraId="1CF7D6B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ENERGY STAR Draft 2 Version 1.0 Clothes Dryers Data and Analysis</w:t>
      </w:r>
    </w:p>
  </w:footnote>
  <w:footnote w:id="127">
    <w:p w14:paraId="6AF50FB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Federal standards report CEF for gas clothes dryers in terms of lbs/kWh. To determine gas savings, this number is later converted to therms.</w:t>
      </w:r>
    </w:p>
  </w:footnote>
  <w:footnote w:id="128">
    <w:p w14:paraId="56687BC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ENERGY STAR Clothes Dryers Key Product Criteria. </w:t>
      </w:r>
      <w:hyperlink r:id="rId25" w:history="1">
        <w:r w:rsidRPr="00766B88">
          <w:rPr>
            <w:rStyle w:val="Hyperlink"/>
            <w:rFonts w:cstheme="minorHAnsi"/>
            <w:szCs w:val="18"/>
          </w:rPr>
          <w:t>https://www.energystar.gov/index.cfm?c=clothesdry.pr_crit_clothes_dryers</w:t>
        </w:r>
      </w:hyperlink>
    </w:p>
  </w:footnote>
  <w:footnote w:id="129">
    <w:p w14:paraId="01625ACB" w14:textId="77777777" w:rsidR="00F60751" w:rsidRPr="00766B88" w:rsidRDefault="00F60751" w:rsidP="00766B88">
      <w:pPr>
        <w:pStyle w:val="FootnoteText"/>
        <w:spacing w:after="0"/>
        <w:rPr>
          <w:sz w:val="18"/>
          <w:szCs w:val="18"/>
        </w:rPr>
      </w:pPr>
      <w:r w:rsidRPr="00766B88">
        <w:rPr>
          <w:rStyle w:val="FootnoteReference"/>
          <w:rFonts w:asciiTheme="minorHAnsi" w:hAnsiTheme="minorHAnsi"/>
          <w:sz w:val="18"/>
          <w:szCs w:val="18"/>
        </w:rPr>
        <w:footnoteRef/>
      </w:r>
      <w:r w:rsidRPr="00766B88">
        <w:rPr>
          <w:sz w:val="18"/>
          <w:szCs w:val="18"/>
        </w:rPr>
        <w:t xml:space="preserve"> Federal standards report CEF for gas clothes dryers in terms of lbs/kWh. To determine gas savings, this number is later converted to therms.</w:t>
      </w:r>
    </w:p>
  </w:footnote>
  <w:footnote w:id="130">
    <w:p w14:paraId="3541BFC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Appendix D to Subpart B of Part 430 – Uniform Test Method for Measuring the Energy Consumption of Dryers.</w:t>
      </w:r>
    </w:p>
  </w:footnote>
  <w:footnote w:id="131">
    <w:p w14:paraId="3666878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%Electric accounts for the fact that some of the savings on gas dryers comes from electricity (motors, controls, etc). 16% was determined using a ratio of the electric to total savings from gas dryers given by ENERGY STAR Draft 2 Version 1.0 Clothes Dryers Data and Analysis.</w:t>
      </w:r>
    </w:p>
  </w:footnote>
  <w:footnote w:id="132">
    <w:p w14:paraId="1669929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ENERGY STAR qualified dryers have a maximum test cycle time of 80 minutes. Assume one hour per dryer cycle.</w:t>
      </w:r>
    </w:p>
  </w:footnote>
  <w:footnote w:id="133">
    <w:p w14:paraId="6B2A169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coincidence factor of 3.8% for clothes washers.</w:t>
      </w:r>
    </w:p>
  </w:footnote>
  <w:footnote w:id="134">
    <w:p w14:paraId="48B1168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%Gas accounts for the fact that some of the savings on gas dryers comes from electricity (motors, controls, etc). 84% was determined using a ratio of the gas to total savings from gas dryers given by ENERGY STAR Draft 2 Version 1.0 Clothes Dryers Data and Analysis.</w:t>
      </w:r>
    </w:p>
  </w:footnote>
  <w:footnote w:id="135">
    <w:p w14:paraId="66392003"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David Rogers, Power Smart Engineering, October 2008; “Smart Strip electrical savings and usability”, p22. </w:t>
      </w:r>
    </w:p>
  </w:footnote>
  <w:footnote w:id="136">
    <w:p w14:paraId="388DF300"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Price survey performed in NYSERDA Measure Characterization for Advanced Power Strips, p4</w:t>
      </w:r>
    </w:p>
  </w:footnote>
  <w:footnote w:id="137">
    <w:p w14:paraId="38B00DA8"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Efficiency Vermont coincidence factor for </w:t>
      </w:r>
      <w:del w:id="2376" w:author="Samuel Dent" w:date="2015-10-08T11:18:00Z">
        <w:r w:rsidRPr="00766B88" w:rsidDel="00D9378C">
          <w:rPr>
            <w:szCs w:val="18"/>
          </w:rPr>
          <w:delText>smart</w:delText>
        </w:r>
      </w:del>
      <w:ins w:id="2377" w:author="Samuel Dent" w:date="2015-10-08T11:18:00Z">
        <w:r w:rsidRPr="00766B88">
          <w:rPr>
            <w:szCs w:val="18"/>
          </w:rPr>
          <w:t>advanced power</w:t>
        </w:r>
      </w:ins>
      <w:r w:rsidRPr="00766B88">
        <w:rPr>
          <w:szCs w:val="18"/>
        </w:rPr>
        <w:t xml:space="preserve"> strip measure –in the absence of empirical evaluation data, this was based on assumptions of the typical run pattern for televisions and computers in homes.</w:t>
      </w:r>
    </w:p>
  </w:footnote>
  <w:footnote w:id="138">
    <w:p w14:paraId="5508CAE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NYSERDA Measure Characterization for Advanced Power Strips. Study based on review of:</w:t>
      </w:r>
    </w:p>
    <w:p w14:paraId="4D5C2CAC" w14:textId="77777777" w:rsidR="00F60751" w:rsidRPr="00766B88" w:rsidRDefault="00F60751" w:rsidP="00766B88">
      <w:pPr>
        <w:pStyle w:val="Footnote"/>
        <w:rPr>
          <w:szCs w:val="18"/>
        </w:rPr>
      </w:pPr>
      <w:r w:rsidRPr="00766B88">
        <w:rPr>
          <w:szCs w:val="18"/>
        </w:rPr>
        <w:t>Smart Strip Electrical Savings and Usability, Power Smart Engineering, October 27, 2008.</w:t>
      </w:r>
    </w:p>
    <w:p w14:paraId="642AA3E4" w14:textId="77777777" w:rsidR="00F60751" w:rsidRPr="00766B88" w:rsidRDefault="00F60751" w:rsidP="00766B88">
      <w:pPr>
        <w:pStyle w:val="Footnote"/>
        <w:rPr>
          <w:szCs w:val="18"/>
        </w:rPr>
      </w:pPr>
      <w:r w:rsidRPr="00766B88">
        <w:rPr>
          <w:szCs w:val="18"/>
        </w:rPr>
        <w:t>Final Field Research Report, Ecos Consulting, October 31, 2006. Prepared for California Energy Commission’s PIER Program.</w:t>
      </w:r>
    </w:p>
    <w:p w14:paraId="52DE40C3" w14:textId="77777777" w:rsidR="00F60751" w:rsidRPr="00766B88" w:rsidRDefault="00F60751" w:rsidP="00766B88">
      <w:pPr>
        <w:pStyle w:val="Footnote"/>
        <w:rPr>
          <w:szCs w:val="18"/>
        </w:rPr>
      </w:pPr>
      <w:r w:rsidRPr="00766B88">
        <w:rPr>
          <w:szCs w:val="18"/>
        </w:rPr>
        <w:t xml:space="preserve">Developing and Testing Low Power Mode Measurement Methods, Lawrence Berkeley National Laboratory (LBNL), September 2004. Prepared for California Energy Commission’s Public Interest Energy Research (PIER) Program. </w:t>
      </w:r>
    </w:p>
    <w:p w14:paraId="33675800" w14:textId="77777777" w:rsidR="00F60751" w:rsidRPr="00766B88" w:rsidRDefault="00F60751" w:rsidP="00766B88">
      <w:pPr>
        <w:pStyle w:val="Footnote"/>
        <w:rPr>
          <w:szCs w:val="18"/>
        </w:rPr>
      </w:pPr>
      <w:r w:rsidRPr="00766B88">
        <w:rPr>
          <w:szCs w:val="18"/>
        </w:rPr>
        <w:t xml:space="preserve">2005 Intrusive Residential Standby Survey Report, Energy Efficient Strategies, March, 2006. </w:t>
      </w:r>
    </w:p>
    <w:p w14:paraId="1EA7C5B4" w14:textId="77777777" w:rsidR="00F60751" w:rsidRPr="00766B88" w:rsidRDefault="00F60751" w:rsidP="00766B88">
      <w:pPr>
        <w:pStyle w:val="Footnote"/>
        <w:rPr>
          <w:szCs w:val="18"/>
        </w:rPr>
      </w:pPr>
      <w:r w:rsidRPr="00766B88">
        <w:rPr>
          <w:szCs w:val="18"/>
        </w:rPr>
        <w:t>Smart Strip Portfolio of the Future, Navigant Consulting for San Diego G&amp;E, March 31, 2009.</w:t>
      </w:r>
    </w:p>
  </w:footnote>
  <w:footnote w:id="139">
    <w:p w14:paraId="25584BB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Ibid.</w:t>
      </w:r>
    </w:p>
  </w:footnote>
  <w:footnote w:id="140">
    <w:p w14:paraId="475E0765"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Average of hours for controlled TV and computer from; NYSERDA Measure Characterization for Advanced Power Strips</w:t>
      </w:r>
    </w:p>
  </w:footnote>
  <w:footnote w:id="141">
    <w:p w14:paraId="7D4E8BF3"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Efficiency Vermont coincidence factor for </w:t>
      </w:r>
      <w:del w:id="2380" w:author="Samuel Dent" w:date="2015-10-08T11:19:00Z">
        <w:r w:rsidRPr="00766B88" w:rsidDel="00D9378C">
          <w:rPr>
            <w:szCs w:val="18"/>
          </w:rPr>
          <w:delText>smart</w:delText>
        </w:r>
      </w:del>
      <w:ins w:id="2381" w:author="Samuel Dent" w:date="2015-10-08T11:19:00Z">
        <w:r w:rsidRPr="00766B88">
          <w:rPr>
            <w:szCs w:val="18"/>
          </w:rPr>
          <w:t>advanced power</w:t>
        </w:r>
      </w:ins>
      <w:r w:rsidRPr="00766B88">
        <w:rPr>
          <w:szCs w:val="18"/>
        </w:rPr>
        <w:t xml:space="preserve"> strip measure –in the absence of empirical evaluation data, this was based on assumptions of the typical run pattern for televisions and computers in homes.</w:t>
      </w:r>
    </w:p>
  </w:footnote>
  <w:footnote w:id="142">
    <w:p w14:paraId="3D035969" w14:textId="77777777" w:rsidR="00F60751" w:rsidRPr="00766B88" w:rsidRDefault="00F60751" w:rsidP="00766B88">
      <w:pPr>
        <w:pStyle w:val="FootnoteText"/>
        <w:spacing w:after="0"/>
        <w:rPr>
          <w:ins w:id="2399" w:author="Stephanie Baer" w:date="2015-12-18T07:52:00Z"/>
          <w:sz w:val="18"/>
          <w:szCs w:val="18"/>
          <w:lang w:val="en-AU"/>
        </w:rPr>
      </w:pPr>
      <w:ins w:id="2400" w:author="Stephanie Baer" w:date="2015-12-18T07:52:00Z">
        <w:r w:rsidRPr="00766B88">
          <w:rPr>
            <w:rStyle w:val="FootnoteReference"/>
            <w:rFonts w:asciiTheme="minorHAnsi" w:hAnsiTheme="minorHAnsi"/>
            <w:sz w:val="18"/>
            <w:szCs w:val="18"/>
          </w:rPr>
          <w:footnoteRef/>
        </w:r>
        <w:r w:rsidRPr="00766B88">
          <w:rPr>
            <w:sz w:val="18"/>
            <w:szCs w:val="18"/>
          </w:rPr>
          <w:t xml:space="preserve"> </w:t>
        </w:r>
        <w:r w:rsidRPr="00766B88">
          <w:rPr>
            <w:sz w:val="18"/>
            <w:szCs w:val="18"/>
            <w:lang w:val="en-AU"/>
          </w:rPr>
          <w:t>Tier 2 AV APS identify when people are not engaged with their AV equipment and then remove power, for example a TV and its peripheral devices that are unintentionally left on when a person leaves the house or for instance where someone falls asleep while watching television.</w:t>
        </w:r>
      </w:ins>
    </w:p>
  </w:footnote>
  <w:footnote w:id="143">
    <w:p w14:paraId="4489D6AE" w14:textId="77777777" w:rsidR="00F60751" w:rsidRPr="00766B88" w:rsidRDefault="00F60751" w:rsidP="00766B88">
      <w:pPr>
        <w:pStyle w:val="FootnoteText"/>
        <w:spacing w:after="0"/>
        <w:rPr>
          <w:ins w:id="2439" w:author="Stephanie Baer" w:date="2015-12-18T07:52:00Z"/>
          <w:sz w:val="18"/>
          <w:szCs w:val="18"/>
          <w:lang w:val="en-AU"/>
        </w:rPr>
      </w:pPr>
      <w:ins w:id="2440" w:author="Stephanie Baer" w:date="2015-12-18T07:52:00Z">
        <w:r w:rsidRPr="00766B88">
          <w:rPr>
            <w:rStyle w:val="FootnoteReference"/>
            <w:rFonts w:asciiTheme="minorHAnsi" w:hAnsiTheme="minorHAnsi"/>
            <w:sz w:val="18"/>
            <w:szCs w:val="18"/>
          </w:rPr>
          <w:footnoteRef/>
        </w:r>
        <w:r w:rsidRPr="00766B88">
          <w:rPr>
            <w:sz w:val="18"/>
            <w:szCs w:val="18"/>
          </w:rPr>
          <w:t xml:space="preserve"> Gi</w:t>
        </w:r>
        <w:r w:rsidRPr="00766B88">
          <w:rPr>
            <w:rFonts w:cstheme="minorHAnsi"/>
            <w:sz w:val="18"/>
            <w:szCs w:val="18"/>
          </w:rPr>
          <w:t>ven this requirement, an AV environment consisting of a television and DVD player or a TV and home theater would be eligible for a Tier 2 AV APS installation.</w:t>
        </w:r>
      </w:ins>
    </w:p>
  </w:footnote>
  <w:footnote w:id="144">
    <w:p w14:paraId="76FDB144" w14:textId="77777777" w:rsidR="00F60751" w:rsidRPr="00766B88" w:rsidRDefault="00F60751" w:rsidP="00766B88">
      <w:pPr>
        <w:pStyle w:val="FootnoteText"/>
        <w:spacing w:after="0"/>
        <w:rPr>
          <w:ins w:id="2510" w:author="Stephanie Baer" w:date="2015-12-18T07:52:00Z"/>
          <w:sz w:val="18"/>
          <w:szCs w:val="18"/>
        </w:rPr>
      </w:pPr>
      <w:ins w:id="2511" w:author="Stephanie Baer" w:date="2015-12-18T07:52:00Z">
        <w:r w:rsidRPr="00766B88">
          <w:rPr>
            <w:rStyle w:val="FootnoteReference"/>
            <w:rFonts w:asciiTheme="minorHAnsi" w:hAnsiTheme="minorHAnsi"/>
            <w:sz w:val="18"/>
            <w:szCs w:val="18"/>
          </w:rPr>
          <w:footnoteRef/>
        </w:r>
        <w:r w:rsidRPr="00766B88">
          <w:rPr>
            <w:sz w:val="18"/>
            <w:szCs w:val="18"/>
          </w:rPr>
          <w:t xml:space="preserve"> There is little evaluation to base a lifetime estimate upon. Based on review of assumptions from other jurisdictions and the relative treatment of In Service Rates and persistence, an estimate of 7 years was agreed by the Technical Advisory Committee, but further evaluation is recommended.</w:t>
        </w:r>
      </w:ins>
    </w:p>
  </w:footnote>
  <w:footnote w:id="145">
    <w:p w14:paraId="7D8678A8" w14:textId="77777777" w:rsidR="00F60751" w:rsidRPr="00766B88" w:rsidRDefault="00F60751" w:rsidP="00766B88">
      <w:pPr>
        <w:pStyle w:val="FootnoteText"/>
        <w:spacing w:after="0"/>
        <w:rPr>
          <w:ins w:id="2524" w:author="Stephanie Baer" w:date="2015-12-18T07:52:00Z"/>
          <w:sz w:val="18"/>
          <w:szCs w:val="18"/>
          <w:lang w:val="en-AU"/>
        </w:rPr>
      </w:pPr>
      <w:ins w:id="2525" w:author="Stephanie Baer" w:date="2015-12-18T07:52:00Z">
        <w:r w:rsidRPr="00766B88">
          <w:rPr>
            <w:rStyle w:val="FootnoteReference"/>
            <w:rFonts w:asciiTheme="minorHAnsi" w:hAnsiTheme="minorHAnsi"/>
            <w:sz w:val="18"/>
            <w:szCs w:val="18"/>
          </w:rPr>
          <w:footnoteRef/>
        </w:r>
        <w:r w:rsidRPr="00766B88">
          <w:rPr>
            <w:sz w:val="18"/>
            <w:szCs w:val="18"/>
          </w:rPr>
          <w:t xml:space="preserve"> In the absence of empirical evaluation data, this was based on assumptions of the typical run pattern for televisions and computers in homes.</w:t>
        </w:r>
      </w:ins>
    </w:p>
  </w:footnote>
  <w:footnote w:id="146">
    <w:p w14:paraId="2ACFC815" w14:textId="77777777" w:rsidR="00F60751" w:rsidRPr="00766B88" w:rsidRDefault="00F60751" w:rsidP="00766B88">
      <w:pPr>
        <w:pStyle w:val="FootnoteText"/>
        <w:spacing w:after="0"/>
        <w:rPr>
          <w:ins w:id="2543" w:author="Stephanie Baer" w:date="2015-12-18T07:52:00Z"/>
          <w:sz w:val="18"/>
          <w:szCs w:val="18"/>
          <w:lang w:val="en-AU"/>
        </w:rPr>
      </w:pPr>
      <w:ins w:id="2544" w:author="Stephanie Baer" w:date="2015-12-18T07:52:00Z">
        <w:r w:rsidRPr="00766B88">
          <w:rPr>
            <w:rStyle w:val="FootnoteReference"/>
            <w:rFonts w:asciiTheme="minorHAnsi" w:hAnsiTheme="minorHAnsi"/>
            <w:sz w:val="18"/>
            <w:szCs w:val="18"/>
          </w:rPr>
          <w:footnoteRef/>
        </w:r>
        <w:r w:rsidRPr="00766B88">
          <w:rPr>
            <w:sz w:val="18"/>
            <w:szCs w:val="18"/>
          </w:rPr>
          <w:t xml:space="preserve">  Figure is rounded down from 603kWh and assumes average annualized energy consumption reported by NYSERDA (NYSERDA 2011. “</w:t>
        </w:r>
        <w:r w:rsidRPr="00766B88">
          <w:rPr>
            <w:i/>
            <w:sz w:val="18"/>
            <w:szCs w:val="18"/>
          </w:rPr>
          <w:t>Advanced Power Strip Research Report</w:t>
        </w:r>
        <w:r w:rsidRPr="00766B88">
          <w:rPr>
            <w:sz w:val="18"/>
            <w:szCs w:val="18"/>
          </w:rPr>
          <w:t xml:space="preserve">”, </w:t>
        </w:r>
        <w:r w:rsidRPr="00766B88">
          <w:rPr>
            <w:sz w:val="18"/>
            <w:szCs w:val="18"/>
            <w:lang w:val="en-AU"/>
          </w:rPr>
          <w:t xml:space="preserve">Table 3.2 p. 30) is applicable to households in Illinois. </w:t>
        </w:r>
      </w:ins>
    </w:p>
  </w:footnote>
  <w:footnote w:id="147">
    <w:p w14:paraId="003B9BA2" w14:textId="77777777" w:rsidR="00F60751" w:rsidRPr="00766B88" w:rsidRDefault="00F60751" w:rsidP="00766B88">
      <w:pPr>
        <w:pStyle w:val="FootnoteText"/>
        <w:spacing w:after="0"/>
        <w:rPr>
          <w:ins w:id="2682" w:author="Stephanie Baer" w:date="2015-12-18T07:52:00Z"/>
          <w:sz w:val="18"/>
          <w:szCs w:val="18"/>
        </w:rPr>
      </w:pPr>
      <w:ins w:id="2683" w:author="Stephanie Baer" w:date="2015-12-18T07:52:00Z">
        <w:r w:rsidRPr="00766B88">
          <w:rPr>
            <w:rStyle w:val="FootnoteReference"/>
            <w:rFonts w:asciiTheme="minorHAnsi" w:hAnsiTheme="minorHAnsi"/>
            <w:sz w:val="18"/>
            <w:szCs w:val="18"/>
          </w:rPr>
          <w:footnoteRef/>
        </w:r>
        <w:r w:rsidRPr="00766B88">
          <w:rPr>
            <w:sz w:val="18"/>
            <w:szCs w:val="18"/>
          </w:rPr>
          <w:t xml:space="preserve"> Based on two Australian study results (one showing 28% and the other 33%). This factor would benefit from more localized EM&amp;V.</w:t>
        </w:r>
      </w:ins>
    </w:p>
  </w:footnote>
  <w:footnote w:id="148">
    <w:p w14:paraId="09CE4CB4" w14:textId="77777777" w:rsidR="00F60751" w:rsidRPr="00766B88" w:rsidRDefault="00F60751" w:rsidP="00766B88">
      <w:pPr>
        <w:pStyle w:val="Footnote"/>
        <w:rPr>
          <w:ins w:id="2697" w:author="Stephanie Baer" w:date="2015-12-18T07:52:00Z"/>
          <w:szCs w:val="18"/>
        </w:rPr>
      </w:pPr>
      <w:ins w:id="2698" w:author="Stephanie Baer" w:date="2015-12-18T07:52:00Z">
        <w:r w:rsidRPr="00766B88">
          <w:rPr>
            <w:rStyle w:val="FootnoteReference"/>
            <w:rFonts w:asciiTheme="minorHAnsi" w:eastAsia="Calibri" w:hAnsiTheme="minorHAnsi"/>
            <w:sz w:val="18"/>
            <w:szCs w:val="18"/>
          </w:rPr>
          <w:footnoteRef/>
        </w:r>
        <w:r w:rsidRPr="00766B88">
          <w:rPr>
            <w:szCs w:val="18"/>
          </w:rPr>
          <w:t xml:space="preserve"> This is estimate based on assumption that approximately half of savings are during active hours (assumed to be 5.3 hrs/day, 1936 per year (NYSERDA 2011. “</w:t>
        </w:r>
        <w:r w:rsidRPr="00766B88">
          <w:rPr>
            <w:i/>
            <w:szCs w:val="18"/>
          </w:rPr>
          <w:t>Advanced Power Strip Research Report</w:t>
        </w:r>
        <w:r w:rsidRPr="00766B88">
          <w:rPr>
            <w:szCs w:val="18"/>
          </w:rPr>
          <w:t>”)) and half during standby hours (8760-1936 = 6824 hours). The weighted average is 4380.</w:t>
        </w:r>
      </w:ins>
    </w:p>
  </w:footnote>
  <w:footnote w:id="149">
    <w:p w14:paraId="4A61475E" w14:textId="77777777" w:rsidR="00F60751" w:rsidRPr="00766B88" w:rsidRDefault="00F60751" w:rsidP="00766B88">
      <w:pPr>
        <w:pStyle w:val="Footnote"/>
        <w:rPr>
          <w:ins w:id="2703" w:author="Stephanie Baer" w:date="2015-12-18T07:52:00Z"/>
          <w:szCs w:val="18"/>
        </w:rPr>
      </w:pPr>
      <w:ins w:id="2704" w:author="Stephanie Baer" w:date="2015-12-18T07:52:00Z">
        <w:r w:rsidRPr="00766B88">
          <w:rPr>
            <w:rStyle w:val="FootnoteReference"/>
            <w:rFonts w:asciiTheme="minorHAnsi" w:eastAsia="Calibri" w:hAnsiTheme="minorHAnsi"/>
            <w:sz w:val="18"/>
            <w:szCs w:val="18"/>
          </w:rPr>
          <w:footnoteRef/>
        </w:r>
        <w:r w:rsidRPr="00766B88">
          <w:rPr>
            <w:szCs w:val="18"/>
          </w:rPr>
          <w:t xml:space="preserve"> In the absence of empirical evaluation data, this was based on assumptions of the typical run pattern for televisions and computers in homes.</w:t>
        </w:r>
      </w:ins>
    </w:p>
  </w:footnote>
  <w:footnote w:id="150">
    <w:p w14:paraId="10FBCF49" w14:textId="77777777" w:rsidR="00F60751" w:rsidRPr="00766B88" w:rsidRDefault="00F60751" w:rsidP="00766B88">
      <w:pPr>
        <w:spacing w:after="0"/>
        <w:rPr>
          <w:ins w:id="2788" w:author="Stephanie Baer" w:date="2015-12-18T07:52:00Z"/>
          <w:sz w:val="18"/>
          <w:szCs w:val="18"/>
        </w:rPr>
      </w:pPr>
      <w:ins w:id="2789" w:author="Stephanie Baer" w:date="2015-12-18T07:52:00Z">
        <w:r w:rsidRPr="00766B88">
          <w:rPr>
            <w:rStyle w:val="FootnoteReference"/>
            <w:rFonts w:asciiTheme="minorHAnsi" w:hAnsiTheme="minorHAnsi"/>
            <w:sz w:val="18"/>
            <w:szCs w:val="18"/>
          </w:rPr>
          <w:footnoteRef/>
        </w:r>
        <w:r w:rsidRPr="00766B88">
          <w:rPr>
            <w:sz w:val="18"/>
            <w:szCs w:val="18"/>
          </w:rPr>
          <w:t xml:space="preserve"> </w:t>
        </w:r>
        <w:r w:rsidRPr="00766B88">
          <w:rPr>
            <w:rFonts w:cs="Calibri"/>
            <w:sz w:val="18"/>
            <w:szCs w:val="18"/>
          </w:rPr>
          <w:t>Interactive effects of Tier 2 APS on space conditioning loads has not yet been adequately studied.</w:t>
        </w:r>
        <w:r w:rsidRPr="00766B88">
          <w:rPr>
            <w:sz w:val="18"/>
            <w:szCs w:val="18"/>
          </w:rPr>
          <w:t xml:space="preserve"> </w:t>
        </w:r>
      </w:ins>
    </w:p>
  </w:footnote>
  <w:footnote w:id="151">
    <w:p w14:paraId="2CD2DD5A" w14:textId="2260EB6D" w:rsidR="00F60751" w:rsidRPr="00766B88" w:rsidRDefault="00F60751" w:rsidP="00766B88">
      <w:pPr>
        <w:pStyle w:val="FootnoteText"/>
        <w:spacing w:after="0"/>
        <w:rPr>
          <w:sz w:val="18"/>
          <w:szCs w:val="18"/>
        </w:rPr>
      </w:pPr>
      <w:ins w:id="2845" w:author="Samuel Dent" w:date="2015-11-19T08:01:00Z">
        <w:r w:rsidRPr="00766B88">
          <w:rPr>
            <w:rStyle w:val="FootnoteReference"/>
            <w:rFonts w:asciiTheme="minorHAnsi" w:hAnsiTheme="minorHAnsi"/>
            <w:sz w:val="18"/>
            <w:szCs w:val="18"/>
          </w:rPr>
          <w:footnoteRef/>
        </w:r>
        <w:r w:rsidRPr="00766B88">
          <w:rPr>
            <w:sz w:val="18"/>
            <w:szCs w:val="18"/>
          </w:rPr>
          <w:t xml:space="preserve"> The Technical Advisory Committee agreed </w:t>
        </w:r>
      </w:ins>
      <w:ins w:id="2846" w:author="Samuel Dent" w:date="2015-11-19T08:02:00Z">
        <w:r w:rsidRPr="00766B88">
          <w:rPr>
            <w:sz w:val="18"/>
            <w:szCs w:val="18"/>
          </w:rPr>
          <w:t>that if the cost of repair is less than 20% of the new baseline replacement cost it can be considered early replacement.</w:t>
        </w:r>
      </w:ins>
      <w:ins w:id="2847" w:author="&quot;sdent&quot;" w:date="2016-01-20T06:41:00Z">
        <w:r>
          <w:rPr>
            <w:sz w:val="18"/>
            <w:szCs w:val="18"/>
          </w:rPr>
          <w:t xml:space="preserve"> Note the non-inflated cost is used as this would be a cost consideration in the program year.</w:t>
        </w:r>
      </w:ins>
    </w:p>
  </w:footnote>
  <w:footnote w:id="152">
    <w:p w14:paraId="308293D9"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upon r</w:t>
      </w:r>
      <w:r w:rsidRPr="00766B88">
        <w:rPr>
          <w:color w:val="000000"/>
          <w:szCs w:val="18"/>
        </w:rPr>
        <w:t>esearch from “Home Energy Efficiency Rebate Program GPY2 Evaluation Report” which outlines early replacement rates for both primary and secondary central air cooling (CAC) and residential furnaces.  This is used as a reasonable proxy for ASHP installations since ASHP specific data is not available. Report presented to Nicor Gas Company February 27, 2014, available at http://www.ilsag.info/evaluation-documents.html.</w:t>
      </w:r>
    </w:p>
  </w:footnote>
  <w:footnote w:id="153">
    <w:p w14:paraId="1C6EB09E"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Measure Life Report, Residential and Commercial/Industrial Lighting and HVAC Measures, GDS Associates, June 2007,</w:t>
      </w:r>
    </w:p>
    <w:p w14:paraId="5D7A6D7F" w14:textId="77777777" w:rsidR="00F60751" w:rsidRPr="00766B88" w:rsidRDefault="00B20245" w:rsidP="00766B88">
      <w:pPr>
        <w:pStyle w:val="Footnote"/>
        <w:rPr>
          <w:szCs w:val="18"/>
        </w:rPr>
      </w:pPr>
      <w:hyperlink r:id="rId26" w:history="1">
        <w:r w:rsidR="00F60751" w:rsidRPr="00766B88">
          <w:rPr>
            <w:rStyle w:val="Hyperlink"/>
            <w:szCs w:val="18"/>
          </w:rPr>
          <w:t>http://www.ctsavesenergy.org/files/Measure%20Life%20Report%202007.pdf</w:t>
        </w:r>
      </w:hyperlink>
      <w:r w:rsidR="00F60751" w:rsidRPr="00766B88">
        <w:rPr>
          <w:szCs w:val="18"/>
        </w:rPr>
        <w:t xml:space="preserve"> </w:t>
      </w:r>
    </w:p>
  </w:footnote>
  <w:footnote w:id="154">
    <w:p w14:paraId="3CC781A5"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Assumed to be one third of effective useful life</w:t>
      </w:r>
    </w:p>
  </w:footnote>
  <w:footnote w:id="155">
    <w:p w14:paraId="4CC56EFB"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costs derived from DEER 2008 Database Technology and Measure Cost Data (</w:t>
      </w:r>
      <w:hyperlink r:id="rId27" w:history="1">
        <w:r w:rsidRPr="00766B88">
          <w:rPr>
            <w:rStyle w:val="Hyperlink"/>
            <w:szCs w:val="18"/>
          </w:rPr>
          <w:t>www.deeresources.com</w:t>
        </w:r>
      </w:hyperlink>
      <w:r w:rsidRPr="00766B88">
        <w:rPr>
          <w:szCs w:val="18"/>
        </w:rPr>
        <w:t>).</w:t>
      </w:r>
    </w:p>
  </w:footnote>
  <w:footnote w:id="156">
    <w:p w14:paraId="17BBD488"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Ibid. See ‘ASHP_Revised DEER Measure Cost Summary.xls’ for calculation.</w:t>
      </w:r>
    </w:p>
  </w:footnote>
  <w:footnote w:id="157">
    <w:p w14:paraId="5BD1A91F" w14:textId="488B7DFD"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Ibid.</w:t>
      </w:r>
      <w:ins w:id="2912" w:author="&quot;sdent&quot;" w:date="2016-01-20T06:34:00Z">
        <w:r>
          <w:rPr>
            <w:szCs w:val="18"/>
          </w:rPr>
          <w:t xml:space="preserve"> $1381 per ton inflated using rate of 1.91%.</w:t>
        </w:r>
      </w:ins>
    </w:p>
  </w:footnote>
  <w:footnote w:id="158">
    <w:p w14:paraId="1551F869"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159">
    <w:p w14:paraId="04B38813"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160">
    <w:p w14:paraId="7677EFA8" w14:textId="64B76D5F" w:rsidR="00F60751" w:rsidRPr="00766B88" w:rsidRDefault="00F60751" w:rsidP="00766B88">
      <w:pPr>
        <w:pStyle w:val="FootnoteText"/>
        <w:spacing w:after="0"/>
        <w:rPr>
          <w:ins w:id="2929" w:author="Samuel Dent" w:date="2015-11-18T11:51:00Z"/>
          <w:sz w:val="18"/>
          <w:szCs w:val="18"/>
        </w:rPr>
      </w:pPr>
      <w:ins w:id="2930" w:author="Samuel Dent" w:date="2015-11-18T11:51:00Z">
        <w:r w:rsidRPr="00766B88">
          <w:rPr>
            <w:rStyle w:val="FootnoteReference"/>
            <w:rFonts w:asciiTheme="minorHAnsi" w:hAnsiTheme="minorHAnsi"/>
            <w:sz w:val="18"/>
            <w:szCs w:val="18"/>
          </w:rPr>
          <w:footnoteRef/>
        </w:r>
        <w:r w:rsidRPr="00766B88">
          <w:rPr>
            <w:sz w:val="18"/>
            <w:szCs w:val="18"/>
          </w:rPr>
          <w:t xml:space="preserve"> </w:t>
        </w:r>
      </w:ins>
      <w:ins w:id="2931" w:author="Samuel Dent" w:date="2016-01-14T08:00:00Z">
        <w:r>
          <w:rPr>
            <w:sz w:val="18"/>
            <w:szCs w:val="18"/>
          </w:rPr>
          <w:t xml:space="preserve">Multifamily coincidence factors both from; </w:t>
        </w:r>
      </w:ins>
      <w:ins w:id="2932" w:author="Samuel Dent" w:date="2015-11-18T11:51:00Z">
        <w:r w:rsidRPr="00766B88">
          <w:rPr>
            <w:i/>
            <w:sz w:val="18"/>
            <w:szCs w:val="18"/>
          </w:rPr>
          <w:t>All-Electric Homes PY6 Metering Results: Multifamily HVAC Systems</w:t>
        </w:r>
        <w:r w:rsidRPr="00766B88">
          <w:rPr>
            <w:sz w:val="18"/>
            <w:szCs w:val="18"/>
          </w:rPr>
          <w:t>, Cadmus, October 2015</w:t>
        </w:r>
      </w:ins>
    </w:p>
  </w:footnote>
  <w:footnote w:id="161">
    <w:p w14:paraId="7231E70E"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162">
    <w:p w14:paraId="7F79FAFE" w14:textId="77777777" w:rsidR="00F60751" w:rsidRPr="00766B88" w:rsidDel="00C30554" w:rsidRDefault="00F60751" w:rsidP="00766B88">
      <w:pPr>
        <w:pStyle w:val="Footnote"/>
        <w:rPr>
          <w:del w:id="2942" w:author="Samuel Dent" w:date="2015-11-18T11:53:00Z"/>
          <w:szCs w:val="18"/>
        </w:rPr>
      </w:pPr>
    </w:p>
  </w:footnote>
  <w:footnote w:id="163">
    <w:p w14:paraId="059EECAB" w14:textId="77777777" w:rsidR="00F60751" w:rsidRPr="00766B88" w:rsidRDefault="00F60751" w:rsidP="00766B88">
      <w:pPr>
        <w:pStyle w:val="Footnote"/>
        <w:rPr>
          <w:ins w:id="2951" w:author="Samuel Dent" w:date="2015-11-18T11:53:00Z"/>
          <w:szCs w:val="18"/>
        </w:rPr>
      </w:pPr>
      <w:r w:rsidRPr="00766B88">
        <w:rPr>
          <w:rStyle w:val="FootnoteReference"/>
          <w:rFonts w:asciiTheme="minorHAnsi" w:hAnsiTheme="minorHAnsi" w:cstheme="minorHAnsi"/>
          <w:sz w:val="18"/>
          <w:szCs w:val="18"/>
        </w:rPr>
        <w:footnoteRef/>
      </w:r>
      <w:r w:rsidRPr="00766B88">
        <w:rPr>
          <w:szCs w:val="18"/>
        </w:rPr>
        <w:t xml:space="preserve"> Full load hours for Chicago, Moline and Rockford are provided in “Final Evaluation Report: Central Air Conditioning Efficiency Services (CACES), 2010, Navigant Consulting”, </w:t>
      </w:r>
      <w:hyperlink r:id="rId28" w:history="1">
        <w:r w:rsidRPr="00766B88">
          <w:rPr>
            <w:rStyle w:val="Hyperlink"/>
            <w:szCs w:val="18"/>
          </w:rPr>
          <w:t>http://ilsag.org/yahoo_site_admin/assets/docs/ComEd_PY2_CACES_Evaluation_Report_2010-10-18.299122020.pdf</w:t>
        </w:r>
      </w:hyperlink>
      <w:r w:rsidRPr="00766B88">
        <w:rPr>
          <w:szCs w:val="18"/>
        </w:rPr>
        <w:t>, p.33. An average FLH/Cooling Degree Day (from NCDC) ratio was calculated for these locations and applied to the CDD of the other locations in order to estimate FLH. There is a county mapping table in the Appendix providing the appropriate city to use for each county of Illinois.</w:t>
      </w:r>
    </w:p>
  </w:footnote>
  <w:footnote w:id="164">
    <w:p w14:paraId="3CEA227B" w14:textId="77777777" w:rsidR="00F60751" w:rsidRPr="00766B88" w:rsidRDefault="00F60751" w:rsidP="00766B88">
      <w:pPr>
        <w:pStyle w:val="FootnoteText"/>
        <w:spacing w:after="0"/>
        <w:rPr>
          <w:ins w:id="2958" w:author="Samuel Dent" w:date="2015-11-18T11:53:00Z"/>
          <w:sz w:val="18"/>
          <w:szCs w:val="18"/>
        </w:rPr>
      </w:pPr>
      <w:ins w:id="2959" w:author="Samuel Dent" w:date="2015-11-18T11:53:00Z">
        <w:r w:rsidRPr="00766B88">
          <w:rPr>
            <w:rStyle w:val="FootnoteReference"/>
            <w:rFonts w:asciiTheme="minorHAnsi" w:hAnsiTheme="minorHAnsi"/>
            <w:sz w:val="18"/>
            <w:szCs w:val="18"/>
          </w:rPr>
          <w:footnoteRef/>
        </w:r>
        <w:r w:rsidRPr="00766B88">
          <w:rPr>
            <w:sz w:val="18"/>
            <w:szCs w:val="18"/>
          </w:rPr>
          <w:t xml:space="preserve"> </w:t>
        </w:r>
      </w:ins>
      <w:ins w:id="2960" w:author="Samuel Dent" w:date="2015-11-18T11:58:00Z">
        <w:r w:rsidRPr="00766B88">
          <w:rPr>
            <w:sz w:val="18"/>
            <w:szCs w:val="18"/>
            <w:rPrChange w:id="2961" w:author="Samuel Dent" w:date="2015-11-18T11:58:00Z">
              <w:rPr>
                <w:i/>
              </w:rPr>
            </w:rPrChange>
          </w:rPr>
          <w:t>Ibid.</w:t>
        </w:r>
      </w:ins>
    </w:p>
  </w:footnote>
  <w:footnote w:id="165">
    <w:p w14:paraId="7D3991A9" w14:textId="30EBB02F" w:rsidR="00F60751" w:rsidRPr="00766B88" w:rsidRDefault="00F60751" w:rsidP="00766B88">
      <w:pPr>
        <w:pStyle w:val="FootnoteText"/>
        <w:spacing w:after="0"/>
        <w:rPr>
          <w:ins w:id="2965" w:author="Samuel Dent" w:date="2015-11-18T11:54:00Z"/>
          <w:sz w:val="18"/>
          <w:szCs w:val="18"/>
        </w:rPr>
      </w:pPr>
      <w:ins w:id="2966" w:author="Samuel Dent" w:date="2015-11-18T11:54:00Z">
        <w:r w:rsidRPr="00766B88">
          <w:rPr>
            <w:rStyle w:val="FootnoteReference"/>
            <w:rFonts w:asciiTheme="minorHAnsi" w:hAnsiTheme="minorHAnsi"/>
            <w:sz w:val="18"/>
            <w:szCs w:val="18"/>
          </w:rPr>
          <w:footnoteRef/>
        </w:r>
        <w:r w:rsidRPr="00766B88">
          <w:rPr>
            <w:sz w:val="18"/>
            <w:szCs w:val="18"/>
          </w:rPr>
          <w:t xml:space="preserve"> </w:t>
        </w:r>
        <w:r w:rsidRPr="00766B88">
          <w:rPr>
            <w:i/>
            <w:sz w:val="18"/>
            <w:szCs w:val="18"/>
          </w:rPr>
          <w:t>All-Electric Homes PY6 Metering Results: Multifamily HVAC Systems</w:t>
        </w:r>
        <w:r w:rsidRPr="00766B88">
          <w:rPr>
            <w:sz w:val="18"/>
            <w:szCs w:val="18"/>
          </w:rPr>
          <w:t>, Cadmus, October 2015</w:t>
        </w:r>
      </w:ins>
      <w:ins w:id="2967" w:author="Samuel Dent" w:date="2015-12-08T07:48:00Z">
        <w:r w:rsidRPr="00766B88">
          <w:rPr>
            <w:sz w:val="18"/>
            <w:szCs w:val="18"/>
          </w:rPr>
          <w:t xml:space="preserve">. </w:t>
        </w:r>
      </w:ins>
      <w:ins w:id="2968" w:author="Samuel Dent" w:date="2016-01-14T08:01:00Z">
        <w:r>
          <w:rPr>
            <w:sz w:val="18"/>
            <w:szCs w:val="18"/>
          </w:rPr>
          <w:t xml:space="preserve">The multifamily units within this study had undergone significant shell improvements (air sealing and insulation) and therefore this set of assumptions is only appropriate for </w:t>
        </w:r>
      </w:ins>
      <w:ins w:id="2969" w:author="Samuel Dent" w:date="2016-01-14T08:02:00Z">
        <w:r>
          <w:rPr>
            <w:sz w:val="18"/>
            <w:szCs w:val="18"/>
          </w:rPr>
          <w:t xml:space="preserve">units that have recently participated in a weatherization or other shell program. </w:t>
        </w:r>
      </w:ins>
      <w:ins w:id="2970" w:author="Samuel Dent" w:date="2015-12-08T07:48:00Z">
        <w:r w:rsidRPr="00766B88">
          <w:rPr>
            <w:sz w:val="18"/>
            <w:szCs w:val="18"/>
          </w:rPr>
          <w:t>Note that the FLHcool where recalculated based on existing efficiencies consistent with the TRM rather than from the metering study.</w:t>
        </w:r>
      </w:ins>
    </w:p>
  </w:footnote>
  <w:footnote w:id="166">
    <w:p w14:paraId="2495FD74"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Weighted based on number of occupied residential housing units in each zone.</w:t>
      </w:r>
    </w:p>
  </w:footnote>
  <w:footnote w:id="167">
    <w:p w14:paraId="292904C3"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Average nameplate efficiencies of all Early Replacement qualifying equipment in Ameren PY3-PY4.</w:t>
      </w:r>
    </w:p>
  </w:footnote>
  <w:footnote w:id="168">
    <w:p w14:paraId="25A87A78"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If there is no central cooling in place but the incentive encourages installation of a new ASHP with cooling, the added cooling load should be subtracted from any heating benefit. </w:t>
      </w:r>
    </w:p>
  </w:footnote>
  <w:footnote w:id="169">
    <w:p w14:paraId="4B6F07F6"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Minimum Federal Standard effective 1/1/2015; </w:t>
      </w:r>
    </w:p>
    <w:p w14:paraId="7D91554F" w14:textId="77777777" w:rsidR="00F60751" w:rsidRPr="00766B88" w:rsidRDefault="00F60751" w:rsidP="00766B88">
      <w:pPr>
        <w:pStyle w:val="Footnote"/>
        <w:rPr>
          <w:szCs w:val="18"/>
        </w:rPr>
      </w:pPr>
      <w:r w:rsidRPr="00766B88">
        <w:rPr>
          <w:szCs w:val="18"/>
        </w:rPr>
        <w:t>http://www.gpo.gov/fdsys/pkg/CFR-2012-title10-vol3/pdf/CFR-2012-title10-vol3-sec430-32.pdf.</w:t>
      </w:r>
    </w:p>
  </w:footnote>
  <w:footnote w:id="170">
    <w:p w14:paraId="4B82BBF3" w14:textId="77777777" w:rsidR="00F60751" w:rsidRPr="00766B88" w:rsidDel="00185823" w:rsidRDefault="00F60751" w:rsidP="00766B88">
      <w:pPr>
        <w:pStyle w:val="Footnote"/>
        <w:rPr>
          <w:del w:id="3027" w:author="Samuel Dent" w:date="2015-11-18T12:08:00Z"/>
          <w:szCs w:val="18"/>
        </w:rPr>
      </w:pPr>
    </w:p>
  </w:footnote>
  <w:footnote w:id="171">
    <w:p w14:paraId="717123AE" w14:textId="77777777" w:rsidR="00F60751" w:rsidRPr="00766B88" w:rsidRDefault="00F60751" w:rsidP="00766B88">
      <w:pPr>
        <w:pStyle w:val="Footnote"/>
        <w:rPr>
          <w:ins w:id="3040" w:author="Samuel Dent" w:date="2015-11-18T12:08:00Z"/>
          <w:szCs w:val="18"/>
        </w:rPr>
      </w:pPr>
      <w:r w:rsidRPr="00766B88">
        <w:rPr>
          <w:rStyle w:val="FootnoteReference"/>
          <w:rFonts w:asciiTheme="minorHAnsi" w:hAnsiTheme="minorHAnsi" w:cstheme="minorHAnsi"/>
          <w:sz w:val="18"/>
          <w:szCs w:val="18"/>
        </w:rPr>
        <w:footnoteRef/>
      </w:r>
      <w:r w:rsidRPr="00766B88">
        <w:rPr>
          <w:szCs w:val="18"/>
        </w:rPr>
        <w:t xml:space="preserve"> Full load heating hours for heat pumps are provided for Rockford, Chicago and Springfield in the Energy Star Calculator. Estimates for the other locations were calculated based on the FLH to Heating Degree Day (from NCDC) ratio. VEIC consider Energy Star estimates to be high due to oversizing not being adequately addressed. Using average Illinois billing data (from </w:t>
      </w:r>
      <w:hyperlink r:id="rId29" w:history="1">
        <w:r w:rsidRPr="00766B88">
          <w:rPr>
            <w:rStyle w:val="Hyperlink"/>
            <w:szCs w:val="18"/>
          </w:rPr>
          <w:t>http://www.icc.illinois.gov/ags/consumereducation.aspx</w:t>
        </w:r>
      </w:hyperlink>
      <w:r w:rsidRPr="00766B88">
        <w:rPr>
          <w:szCs w:val="18"/>
        </w:rPr>
        <w:t>) VEIC estimated the average gas heating load and used this to estimate the average home heating output (using 83% average gas heat efficiency). Dividing this by a typical 36,000 Btu/hr ASHP gives an estimate of average ASHP FLH_heat of 1821 hours. We used the ratio of this value to the average of the locations using the Energy Star data (1994 hours) to scale down the Energy Star estimates. There is a county mapping table in the Appendix providing the appropriate city to use for each county of Illinois.</w:t>
      </w:r>
    </w:p>
  </w:footnote>
  <w:footnote w:id="172">
    <w:p w14:paraId="4613B8BF" w14:textId="1E09BED2" w:rsidR="00F60751" w:rsidRPr="00766B88" w:rsidRDefault="00F60751">
      <w:pPr>
        <w:pStyle w:val="FootnoteText"/>
        <w:spacing w:after="0"/>
        <w:rPr>
          <w:ins w:id="3051" w:author="Samuel Dent" w:date="2016-01-14T05:46:00Z"/>
          <w:sz w:val="18"/>
          <w:szCs w:val="18"/>
        </w:rPr>
        <w:pPrChange w:id="3052" w:author="Samuel Dent" w:date="2016-01-14T05:46:00Z">
          <w:pPr>
            <w:pStyle w:val="FootnoteText"/>
          </w:pPr>
        </w:pPrChange>
      </w:pPr>
      <w:ins w:id="3053" w:author="Samuel Dent" w:date="2016-01-14T05:46:00Z">
        <w:r w:rsidRPr="00766B88">
          <w:rPr>
            <w:rStyle w:val="FootnoteReference"/>
            <w:rFonts w:asciiTheme="minorHAnsi" w:hAnsiTheme="minorHAnsi"/>
            <w:sz w:val="18"/>
            <w:szCs w:val="18"/>
            <w:rPrChange w:id="3054" w:author="Samuel Dent" w:date="2016-01-14T05:47:00Z">
              <w:rPr>
                <w:rStyle w:val="FootnoteReference"/>
              </w:rPr>
            </w:rPrChange>
          </w:rPr>
          <w:footnoteRef/>
        </w:r>
        <w:r w:rsidRPr="00766B88">
          <w:rPr>
            <w:sz w:val="18"/>
            <w:szCs w:val="18"/>
            <w:rPrChange w:id="3055" w:author="Samuel Dent" w:date="2016-01-14T05:47:00Z">
              <w:rPr/>
            </w:rPrChange>
          </w:rPr>
          <w:t xml:space="preserve"> </w:t>
        </w:r>
        <w:r w:rsidRPr="00766B88">
          <w:rPr>
            <w:i/>
            <w:sz w:val="18"/>
            <w:szCs w:val="18"/>
            <w:rPrChange w:id="3056" w:author="Samuel Dent" w:date="2016-01-14T05:47:00Z">
              <w:rPr>
                <w:i/>
              </w:rPr>
            </w:rPrChange>
          </w:rPr>
          <w:t>All-Electric Homes PY6 Metering Results: Multifamily HVAC Systems</w:t>
        </w:r>
        <w:r w:rsidRPr="00766B88">
          <w:rPr>
            <w:sz w:val="18"/>
            <w:szCs w:val="18"/>
            <w:rPrChange w:id="3057" w:author="Samuel Dent" w:date="2016-01-14T05:47:00Z">
              <w:rPr/>
            </w:rPrChange>
          </w:rPr>
          <w:t xml:space="preserve">, Cadmus, October 2015. </w:t>
        </w:r>
      </w:ins>
    </w:p>
  </w:footnote>
  <w:footnote w:id="173">
    <w:p w14:paraId="1C72B237"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Weighted based on number of occupied residential housing units in each zone.</w:t>
      </w:r>
    </w:p>
  </w:footnote>
  <w:footnote w:id="174">
    <w:p w14:paraId="772B9FF3"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HSPF ratings for Heat Pumps account for the seasonal average efficiency of the units and are based on testing within zone 4 which encompasses most of Illinois. Furthermore, a recent Cadmus/Opinion Dynamics metering study, “Impact and Process Evaluation of Ameren Illinois Company’s Residential HVAC Program (PY5)”, found no significant variance between metered performance and that presented in the TRM</w:t>
      </w:r>
    </w:p>
  </w:footnote>
  <w:footnote w:id="175">
    <w:p w14:paraId="5FA4216A"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This is estimated based on finding the average HSPF/SEER ratio from the AHRI directory data (using the least efficient models – SEER 12 and SEER 13) – 0.596, and applying to the average nameplate SEER rating of all Early Replacement qualifying equipment in Ameren PY3-PY4. This estimation methodology appears to provide a result within 10% of actual HSPF.</w:t>
      </w:r>
    </w:p>
  </w:footnote>
  <w:footnote w:id="176">
    <w:p w14:paraId="36A2CE54"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Electric resistance has a COP of 1.0 which equals 1/0.293 = 3.41 HSPF.</w:t>
      </w:r>
    </w:p>
  </w:footnote>
  <w:footnote w:id="177">
    <w:p w14:paraId="1ED238CC"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Minimum Federal Standard effective 1/1/2015; </w:t>
      </w:r>
    </w:p>
    <w:p w14:paraId="01D99A24" w14:textId="77777777" w:rsidR="00F60751" w:rsidRPr="00766B88" w:rsidRDefault="00F60751" w:rsidP="00766B88">
      <w:pPr>
        <w:pStyle w:val="Footnote"/>
        <w:rPr>
          <w:szCs w:val="18"/>
        </w:rPr>
      </w:pPr>
      <w:r w:rsidRPr="00766B88">
        <w:rPr>
          <w:szCs w:val="18"/>
        </w:rPr>
        <w:t>http://www.gpo.gov/fdsys/pkg/CFR-2012-title10-vol3/pdf/CFR-2012-title10-vol3-sec430-32.pdf</w:t>
      </w:r>
    </w:p>
  </w:footnote>
  <w:footnote w:id="178">
    <w:p w14:paraId="13FB1B1E"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179">
    <w:p w14:paraId="234BFEAE"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From Wassmer, M. (2003). A Component-Based Model for Residential Air Conditioner and Heat Pump Energy Calculations. Masters Thesis, University of Colorado at Boulder.</w:t>
      </w:r>
    </w:p>
  </w:footnote>
  <w:footnote w:id="180">
    <w:p w14:paraId="35762D35"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Average nameplate efficiencies of all Early Replacement qualifying equipment in Ameren PY3-PY4.</w:t>
      </w:r>
    </w:p>
  </w:footnote>
  <w:footnote w:id="181">
    <w:p w14:paraId="11B1157C"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If there is no central cooling in place but the incentive encourages installation of a new ASHP with cooling, the added cooling load should be subtracted from any heating benefit. </w:t>
      </w:r>
    </w:p>
  </w:footnote>
  <w:footnote w:id="182">
    <w:p w14:paraId="5191F79C"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Federal Standard does not include an EER requirement, so it is approximated with this formula: (-0.02 * SEER2) + (1.12 * SEER) Wassmer, M. (2003). A Component-Based Model for Residential Air Conditioner and Heat Pump Energy Calculations. Masters Thesis, University of Colorado at Boulder. Note this is appropriate for single speed units only.</w:t>
      </w:r>
    </w:p>
  </w:footnote>
  <w:footnote w:id="183">
    <w:p w14:paraId="67D4F309"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Wassmer, M. (2003). A Component-Based Model for Residential Air Conditioner and Heat Pump Energy Calculations. Masters Thesis, University of Colorado at Boulder. Note this is appropriate for single speed units only.</w:t>
      </w:r>
    </w:p>
  </w:footnote>
  <w:footnote w:id="184">
    <w:p w14:paraId="6F7C9887"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185">
    <w:p w14:paraId="19F46157"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186">
    <w:p w14:paraId="4F470878" w14:textId="77777777" w:rsidR="00F60751" w:rsidRPr="00766B88" w:rsidRDefault="00F60751" w:rsidP="00766B88">
      <w:pPr>
        <w:pStyle w:val="FootnoteText"/>
        <w:spacing w:after="0"/>
        <w:rPr>
          <w:ins w:id="3131" w:author="Samuel Dent" w:date="2015-11-18T12:20:00Z"/>
          <w:sz w:val="18"/>
          <w:szCs w:val="18"/>
        </w:rPr>
      </w:pPr>
      <w:ins w:id="3132" w:author="Samuel Dent" w:date="2015-11-18T12:20:00Z">
        <w:r w:rsidRPr="00766B88">
          <w:rPr>
            <w:rStyle w:val="FootnoteReference"/>
            <w:rFonts w:asciiTheme="minorHAnsi" w:hAnsiTheme="minorHAnsi"/>
            <w:sz w:val="18"/>
            <w:szCs w:val="18"/>
          </w:rPr>
          <w:footnoteRef/>
        </w:r>
        <w:r w:rsidRPr="00766B88">
          <w:rPr>
            <w:sz w:val="18"/>
            <w:szCs w:val="18"/>
          </w:rPr>
          <w:t xml:space="preserve"> </w:t>
        </w:r>
        <w:r w:rsidRPr="00766B88">
          <w:rPr>
            <w:i/>
            <w:sz w:val="18"/>
            <w:szCs w:val="18"/>
          </w:rPr>
          <w:t>All-Electric Homes PY6 Metering Results: Multifamily HVAC Systems</w:t>
        </w:r>
        <w:r w:rsidRPr="00766B88">
          <w:rPr>
            <w:sz w:val="18"/>
            <w:szCs w:val="18"/>
          </w:rPr>
          <w:t>, Cadmus, October 2015</w:t>
        </w:r>
      </w:ins>
    </w:p>
  </w:footnote>
  <w:footnote w:id="187">
    <w:p w14:paraId="2D99D3A0"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Measure Life Report, Residential and Commercial/Industrial Lighting and HVAC Measures, GDS Associates, June 2007.</w:t>
      </w:r>
    </w:p>
    <w:p w14:paraId="015868E9" w14:textId="77777777" w:rsidR="00F60751" w:rsidRPr="00766B88" w:rsidRDefault="00B20245" w:rsidP="00766B88">
      <w:pPr>
        <w:pStyle w:val="Footnote"/>
        <w:rPr>
          <w:szCs w:val="18"/>
        </w:rPr>
      </w:pPr>
      <w:hyperlink r:id="rId30" w:history="1">
        <w:r w:rsidR="00F60751" w:rsidRPr="00766B88">
          <w:rPr>
            <w:rStyle w:val="Hyperlink"/>
            <w:szCs w:val="18"/>
          </w:rPr>
          <w:t>http://www.ctsavesenergy.org/files/Measure%20Life%20Report%202007.pdf</w:t>
        </w:r>
      </w:hyperlink>
    </w:p>
  </w:footnote>
  <w:footnote w:id="188">
    <w:p w14:paraId="37BD6692"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w:t>
      </w:r>
      <w:r w:rsidRPr="00766B88">
        <w:rPr>
          <w:rStyle w:val="FootnoteChar"/>
          <w:szCs w:val="18"/>
        </w:rPr>
        <w:t>Consistent with DEER 2008 Database Technology and Measure Cost Data (</w:t>
      </w:r>
      <w:hyperlink r:id="rId31" w:history="1">
        <w:r w:rsidRPr="00766B88">
          <w:rPr>
            <w:rStyle w:val="FootnoteChar"/>
            <w:szCs w:val="18"/>
          </w:rPr>
          <w:t>www.deeresources.com</w:t>
        </w:r>
      </w:hyperlink>
      <w:r w:rsidRPr="00766B88">
        <w:rPr>
          <w:rStyle w:val="FootnoteChar"/>
          <w:szCs w:val="18"/>
        </w:rPr>
        <w:t>).</w:t>
      </w:r>
    </w:p>
  </w:footnote>
  <w:footnote w:id="189">
    <w:p w14:paraId="7814C428"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Assumption based on data obtained from the 3E </w:t>
      </w:r>
      <w:proofErr w:type="gramStart"/>
      <w:r w:rsidRPr="00766B88">
        <w:rPr>
          <w:szCs w:val="18"/>
        </w:rPr>
        <w:t>Plus</w:t>
      </w:r>
      <w:proofErr w:type="gramEnd"/>
      <w:r w:rsidRPr="00766B88">
        <w:rPr>
          <w:szCs w:val="18"/>
        </w:rPr>
        <w:t xml:space="preserve"> heat loss calculation software provided by the NAIMA (North American Insulation Manufacturer Association) and derived from Table 15 and Table 16 of 2009 ASHRAE Fundamentals Handbook, Chapter 23 Insulation for Mechanical Systems, page 23.17.</w:t>
      </w:r>
    </w:p>
  </w:footnote>
  <w:footnote w:id="190">
    <w:p w14:paraId="4FB6250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Full load heating hours for heat pumps are provided for Rockford, Chicago and Springfield in the Energy Star Calculator. Estimates for the other locations were calculated based on the FLH to Heating Degree Day (from NCDC) ratio. VEIC consider Energy Star estimates to be high due to oversizing not being adequately addressed. Using average Illinois billing data (from </w:t>
      </w:r>
      <w:hyperlink r:id="rId32" w:history="1">
        <w:r w:rsidRPr="00766B88">
          <w:rPr>
            <w:rStyle w:val="Hyperlink"/>
            <w:szCs w:val="18"/>
          </w:rPr>
          <w:t>http://www.icc.illinois.gov/ags/consumereducation.aspx</w:t>
        </w:r>
      </w:hyperlink>
      <w:r w:rsidRPr="00766B88">
        <w:rPr>
          <w:szCs w:val="18"/>
        </w:rPr>
        <w:t>) VEIC estimated the average gas heating load and used this to estimate the average home heating output (using 83% average gas heat efficiency). Dividing this by a typical 36,000 Btu/hr ASHP gives an estimate of average ASHP FLH_heat of 1821 hours. We used the ratio of this value to the average of the locations using the Energy Star data (1994 hours) to scale down the Energy Star estimates. There is a county mapping table in the Appendix providing the appropriate city to use for each county of Illinois.</w:t>
      </w:r>
    </w:p>
  </w:footnote>
  <w:footnote w:id="191">
    <w:p w14:paraId="19B71FA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192">
    <w:p w14:paraId="21457C7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Assumes 160°F water temp for a boiler without reset control, 120°F for a boiler with reset control, and 50°F air temperature for pipes in unconditioned basements and the following average heating season outdoor temperatures as the air temperature in crawl spaces: Zone 1 – 33.1, Zone 2 – 34.4, Zone 3 – 37.7, Zone 4 – 40.0, Zone 5 – 39.8, Weighted Average – 35.3 (NCDC 1881-2010 Normals, average of monthly averages Nov – Apr for zones 1-3 and Nov-March for zones 4 and 5).</w:t>
      </w:r>
    </w:p>
  </w:footnote>
  <w:footnote w:id="193">
    <w:p w14:paraId="01C5C42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194">
    <w:p w14:paraId="1B0369A9"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Average efficiency of boiler units found in Ameren PY3-PY4 data.</w:t>
      </w:r>
    </w:p>
  </w:footnote>
  <w:footnote w:id="195">
    <w:p w14:paraId="77CA9AB2" w14:textId="390BF894" w:rsidR="00F60751" w:rsidRPr="00766B88" w:rsidRDefault="00F60751" w:rsidP="00766B88">
      <w:pPr>
        <w:pStyle w:val="FootnoteText"/>
        <w:spacing w:after="0"/>
        <w:rPr>
          <w:ins w:id="3224" w:author="Samuel Dent" w:date="2015-11-19T08:07:00Z"/>
          <w:sz w:val="18"/>
          <w:szCs w:val="18"/>
        </w:rPr>
      </w:pPr>
      <w:ins w:id="3225" w:author="Samuel Dent" w:date="2015-11-19T08:07:00Z">
        <w:r w:rsidRPr="00766B88">
          <w:rPr>
            <w:rStyle w:val="FootnoteReference"/>
            <w:rFonts w:asciiTheme="minorHAnsi" w:eastAsiaTheme="minorEastAsia" w:hAnsiTheme="minorHAnsi"/>
            <w:sz w:val="18"/>
            <w:szCs w:val="18"/>
          </w:rPr>
          <w:footnoteRef/>
        </w:r>
        <w:r w:rsidRPr="00766B88">
          <w:rPr>
            <w:sz w:val="18"/>
            <w:szCs w:val="18"/>
          </w:rPr>
          <w:t xml:space="preserve"> The Technical Advisory Committee agreed that if the cost of repair is less than 20% of the new baseline replacement cost it can be considered early replacement.</w:t>
        </w:r>
      </w:ins>
      <w:ins w:id="3226" w:author="&quot;sdent&quot;" w:date="2016-01-20T06:54:00Z">
        <w:r w:rsidRPr="000A700D">
          <w:rPr>
            <w:sz w:val="18"/>
            <w:szCs w:val="18"/>
          </w:rPr>
          <w:t xml:space="preserve"> </w:t>
        </w:r>
        <w:r>
          <w:rPr>
            <w:sz w:val="18"/>
            <w:szCs w:val="18"/>
          </w:rPr>
          <w:t>Note the non-inflated cost is used as this would be a cost consideration in the program year.</w:t>
        </w:r>
      </w:ins>
    </w:p>
  </w:footnote>
  <w:footnote w:id="196">
    <w:p w14:paraId="329D9C9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upon r</w:t>
      </w:r>
      <w:r w:rsidRPr="00766B88">
        <w:rPr>
          <w:color w:val="000000"/>
          <w:szCs w:val="18"/>
        </w:rPr>
        <w:t>esearch from “Home Energy Efficiency Rebate Program GPY2 Evaluation Report” which outlines early replacement rates for both primary and secondary central air cooling (CAC) and residential funaces.  The unit (furnace or CAC unit) that initially caused the customer to contact a trade ally is defined as the “primary unit”. The furnace or CAC unit that was also replaced but did not initially prompt the customer to contact a trade ally is defined as the “secondary unit”. This evaluation used different criteria for early replacement due to the availability of data after the fact; cost of any repairs &lt; $550 and age of unit &lt; 20 years. Report presented to Nicor Gas Company February 27, 2014, available at http://www.ilsag.info/evaluation-documents.html.</w:t>
      </w:r>
    </w:p>
  </w:footnote>
  <w:footnote w:id="197">
    <w:p w14:paraId="638E404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Baseline SEER and EER should be updated when new minimum federal standards become effective.</w:t>
      </w:r>
    </w:p>
  </w:footnote>
  <w:footnote w:id="198">
    <w:p w14:paraId="6344A65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Measure Life Report, Residential and Commercial/Industrial Lighting and HVAC Measures, GDS Associates, June 2007.</w:t>
      </w:r>
    </w:p>
    <w:p w14:paraId="5BADC9BE" w14:textId="77777777" w:rsidR="00F60751" w:rsidRPr="00766B88" w:rsidRDefault="00B20245" w:rsidP="00766B88">
      <w:pPr>
        <w:pStyle w:val="Footnote"/>
        <w:rPr>
          <w:szCs w:val="18"/>
        </w:rPr>
      </w:pPr>
      <w:hyperlink r:id="rId33" w:history="1">
        <w:r w:rsidR="00F60751" w:rsidRPr="00766B88">
          <w:rPr>
            <w:rStyle w:val="Hyperlink"/>
            <w:szCs w:val="18"/>
          </w:rPr>
          <w:t>http://www.ctsavesenergy.org/files/Measure%20Life%20Report%202007.pdf</w:t>
        </w:r>
      </w:hyperlink>
      <w:r w:rsidR="00F60751" w:rsidRPr="00766B88">
        <w:rPr>
          <w:szCs w:val="18"/>
        </w:rPr>
        <w:t xml:space="preserve"> </w:t>
      </w:r>
    </w:p>
    <w:p w14:paraId="35216713" w14:textId="77777777" w:rsidR="00F60751" w:rsidRPr="00766B88" w:rsidRDefault="00F60751" w:rsidP="00766B88">
      <w:pPr>
        <w:pStyle w:val="Footnote"/>
        <w:rPr>
          <w:szCs w:val="18"/>
        </w:rPr>
      </w:pPr>
      <w:r w:rsidRPr="00766B88">
        <w:rPr>
          <w:szCs w:val="18"/>
        </w:rPr>
        <w:t xml:space="preserve">The "lifespan" of a central air conditioner is about 15 to 20 years (US DOE: </w:t>
      </w:r>
      <w:hyperlink r:id="rId34" w:history="1">
        <w:r w:rsidRPr="00766B88">
          <w:rPr>
            <w:rStyle w:val="Hyperlink"/>
            <w:szCs w:val="18"/>
          </w:rPr>
          <w:t>http://www.energysavers.gov/your_home/space_heating_cooling/index.cfm/mytopic=12440</w:t>
        </w:r>
      </w:hyperlink>
      <w:r w:rsidRPr="00766B88">
        <w:rPr>
          <w:szCs w:val="18"/>
        </w:rPr>
        <w:t>).</w:t>
      </w:r>
    </w:p>
  </w:footnote>
  <w:footnote w:id="199">
    <w:p w14:paraId="5D7C10B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Assumed to be one third of effective useful life</w:t>
      </w:r>
    </w:p>
  </w:footnote>
  <w:footnote w:id="200">
    <w:p w14:paraId="7B99AA32" w14:textId="25FB2C33"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szCs w:val="18"/>
          <w:lang w:val="en-GB"/>
        </w:rPr>
        <w:t>DEER 2008 Database Technology and Measure Cost Data (www.deeresources.com)</w:t>
      </w:r>
    </w:p>
  </w:footnote>
  <w:footnote w:id="201">
    <w:p w14:paraId="51233414" w14:textId="2FDB77AC"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3 ton initial cost estimate for an ENERGY STAR unit from ENERGY STAR Central AC calculator (</w:t>
      </w:r>
      <w:hyperlink r:id="rId35" w:history="1">
        <w:r w:rsidRPr="00766B88">
          <w:rPr>
            <w:rStyle w:val="Hyperlink"/>
            <w:szCs w:val="18"/>
          </w:rPr>
          <w:t>http://www.energystar.gov/ia/business/bulk_purchasing/bpsavings_calc/Calc_CAC.xls</w:t>
        </w:r>
      </w:hyperlink>
      <w:r w:rsidRPr="00766B88">
        <w:rPr>
          <w:szCs w:val="18"/>
        </w:rPr>
        <w:t>).</w:t>
      </w:r>
    </w:p>
  </w:footnote>
  <w:footnote w:id="202">
    <w:p w14:paraId="4E91BD1B" w14:textId="76D62D83"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3 ton initial cost estimate for a conventional unit from ENERGY STAR Central AC calculator</w:t>
      </w:r>
      <w:ins w:id="3269" w:author="&quot;sdent&quot;" w:date="2016-01-20T06:51:00Z">
        <w:r>
          <w:rPr>
            <w:szCs w:val="18"/>
          </w:rPr>
          <w:t>, $2,857,</w:t>
        </w:r>
      </w:ins>
      <w:r w:rsidRPr="00766B88">
        <w:rPr>
          <w:szCs w:val="18"/>
        </w:rPr>
        <w:t xml:space="preserve"> </w:t>
      </w:r>
      <w:ins w:id="3270" w:author="&quot;sdent&quot;" w:date="2016-01-20T06:51:00Z">
        <w:r>
          <w:rPr>
            <w:szCs w:val="18"/>
          </w:rPr>
          <w:t>and applying inflation rate of 1.91%</w:t>
        </w:r>
        <w:r w:rsidRPr="00766B88">
          <w:rPr>
            <w:szCs w:val="18"/>
          </w:rPr>
          <w:t xml:space="preserve"> </w:t>
        </w:r>
      </w:ins>
      <w:r w:rsidRPr="00766B88">
        <w:rPr>
          <w:szCs w:val="18"/>
        </w:rPr>
        <w:t>(</w:t>
      </w:r>
      <w:hyperlink r:id="rId36" w:history="1">
        <w:r w:rsidRPr="00766B88">
          <w:rPr>
            <w:rStyle w:val="Hyperlink"/>
            <w:szCs w:val="18"/>
          </w:rPr>
          <w:t>http://www.energystar.gov/ia/business/bulk_purchasing/bpsavings_calc/Calc_CAC.xls</w:t>
        </w:r>
      </w:hyperlink>
      <w:r w:rsidRPr="00766B88">
        <w:rPr>
          <w:szCs w:val="18"/>
        </w:rPr>
        <w:t>).  While baselines are likely to shift in the future, there is currently no good indication of what the cost of a new baseline unit will be in 6 years. In the absence of this information, assuming a constant federal baseline cost is within the range of error for this prescriptive measure.</w:t>
      </w:r>
    </w:p>
  </w:footnote>
  <w:footnote w:id="203">
    <w:p w14:paraId="4810867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metering of 24 homes with central AC during PY4 and PY5 in Ameren Illinois service territory.</w:t>
      </w:r>
    </w:p>
  </w:footnote>
  <w:footnote w:id="204">
    <w:p w14:paraId="3D03F61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205">
    <w:p w14:paraId="5C040520"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206">
    <w:p w14:paraId="21458EB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Full load hours for Chicago, Moline and Rockford are provided in “Final Evaluation Report: Central Air Conditioning Efficiency Services (CACES), 2010, Navigant Consulting”, </w:t>
      </w:r>
      <w:hyperlink r:id="rId37" w:history="1">
        <w:r w:rsidRPr="00766B88">
          <w:rPr>
            <w:rStyle w:val="Hyperlink"/>
            <w:szCs w:val="18"/>
          </w:rPr>
          <w:t>http://ilsag.org/yahoo_site_admin/assets/docs/ComEd_PY2_CACES_Evaluation_Report_2010-10-18.299122020.pdf</w:t>
        </w:r>
      </w:hyperlink>
      <w:r w:rsidRPr="00766B88">
        <w:rPr>
          <w:szCs w:val="18"/>
        </w:rPr>
        <w:t>, p.33. An average FLH/Cooling Degree Day (from NCDC) ratio was calculated for these locations and applied to the CDD of the other locations in order to estimate FLH. There is a county mapping table in the Appendix providing the appropriate city to use for each county of Illinois.</w:t>
      </w:r>
    </w:p>
  </w:footnote>
  <w:footnote w:id="207">
    <w:p w14:paraId="0481DB01" w14:textId="77777777" w:rsidR="00F60751" w:rsidRPr="00766B88" w:rsidRDefault="00F60751" w:rsidP="00766B88">
      <w:pPr>
        <w:pStyle w:val="Footnote"/>
        <w:rPr>
          <w:color w:val="FF0000"/>
          <w:szCs w:val="18"/>
        </w:rPr>
      </w:pPr>
      <w:r w:rsidRPr="00766B88">
        <w:rPr>
          <w:rStyle w:val="FootnoteReference"/>
          <w:rFonts w:asciiTheme="minorHAnsi" w:hAnsiTheme="minorHAnsi"/>
          <w:sz w:val="18"/>
          <w:szCs w:val="18"/>
        </w:rPr>
        <w:footnoteRef/>
      </w:r>
      <w:r w:rsidRPr="00766B88">
        <w:rPr>
          <w:szCs w:val="18"/>
        </w:rPr>
        <w:t xml:space="preserve"> Weighted based on number of residential occupied housing units in each zone.</w:t>
      </w:r>
    </w:p>
  </w:footnote>
  <w:footnote w:id="208">
    <w:p w14:paraId="04BB6FE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rStyle w:val="FootnoteReference"/>
          <w:rFonts w:asciiTheme="minorHAnsi" w:hAnsiTheme="minorHAnsi"/>
          <w:sz w:val="18"/>
          <w:szCs w:val="18"/>
        </w:rPr>
        <w:t xml:space="preserve"> </w:t>
      </w:r>
      <w:r w:rsidRPr="00766B88">
        <w:rPr>
          <w:szCs w:val="18"/>
        </w:rPr>
        <w:t>Actual unit size required for multi-family building, no size assumption provided because the unit size and resulting savings can vary greatly depending on the number of units.</w:t>
      </w:r>
    </w:p>
  </w:footnote>
  <w:footnote w:id="209">
    <w:p w14:paraId="25C0059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Minimum Federal Standard; </w:t>
      </w:r>
      <w:hyperlink r:id="rId38" w:history="1">
        <w:r w:rsidRPr="00766B88">
          <w:rPr>
            <w:rStyle w:val="Hyperlink"/>
            <w:szCs w:val="18"/>
          </w:rPr>
          <w:t>http://www1.eere.energy.gov/buildings/appliance_standards/residential/residential_cac_hp.html</w:t>
        </w:r>
      </w:hyperlink>
      <w:r w:rsidRPr="00766B88">
        <w:rPr>
          <w:szCs w:val="18"/>
        </w:rPr>
        <w:t>.</w:t>
      </w:r>
    </w:p>
  </w:footnote>
  <w:footnote w:id="210">
    <w:p w14:paraId="52A47A6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VEIC estimate based on Department of Energy Federal Standard between 1992 and 2006. If utilities have specific evaluation results providing a more appropriate assumption for homes in a particular market or geographical area then that should be used.</w:t>
      </w:r>
    </w:p>
  </w:footnote>
  <w:footnote w:id="211">
    <w:p w14:paraId="0AF8B2DD"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212">
    <w:p w14:paraId="01F27BE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federal Standard does not currently include an EER component. The value is approximated based on the SEER standard (13) and equals EER 11.2. To perform this calculation we are using this formula: (-0.02 * SEER2) + (1.12 * SEER) (from Wassmer, M. (2003). A Component-Based Model for Residential Air Conditioner and Heat Pump Energy Calculations. Masters Thesis, University of Colorado at Boulder).</w:t>
      </w:r>
    </w:p>
  </w:footnote>
  <w:footnote w:id="213">
    <w:p w14:paraId="4E88794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SEER of 10</w:t>
      </w:r>
      <w:proofErr w:type="gramStart"/>
      <w:r w:rsidRPr="00766B88">
        <w:rPr>
          <w:szCs w:val="18"/>
        </w:rPr>
        <w:t>,0</w:t>
      </w:r>
      <w:proofErr w:type="gramEnd"/>
      <w:r w:rsidRPr="00766B88">
        <w:rPr>
          <w:szCs w:val="18"/>
        </w:rPr>
        <w:t>, using formula above to give 9.2 EER.</w:t>
      </w:r>
    </w:p>
  </w:footnote>
  <w:footnote w:id="214">
    <w:p w14:paraId="64A083C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metering of 24 homes with central AC during PY4 and PY5 in Ameren Illinois service territory.</w:t>
      </w:r>
    </w:p>
  </w:footnote>
  <w:footnote w:id="215">
    <w:p w14:paraId="7CEBB5D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216">
    <w:p w14:paraId="79AAF4EE" w14:textId="77777777" w:rsidR="00F60751" w:rsidRPr="00766B88" w:rsidRDefault="00F60751" w:rsidP="00766B88">
      <w:pPr>
        <w:pStyle w:val="FootnoteText"/>
        <w:spacing w:after="0"/>
        <w:rPr>
          <w:ins w:id="3295" w:author="Samuel Dent" w:date="2015-09-24T06:01:00Z"/>
          <w:sz w:val="18"/>
          <w:szCs w:val="18"/>
        </w:rPr>
      </w:pPr>
      <w:ins w:id="3296" w:author="Samuel Dent" w:date="2015-09-24T06:01:00Z">
        <w:r w:rsidRPr="00766B88">
          <w:rPr>
            <w:rStyle w:val="FootnoteReference"/>
            <w:rFonts w:asciiTheme="minorHAnsi" w:eastAsiaTheme="minorEastAsia" w:hAnsiTheme="minorHAnsi"/>
            <w:sz w:val="18"/>
            <w:szCs w:val="18"/>
          </w:rPr>
          <w:footnoteRef/>
        </w:r>
        <w:r w:rsidRPr="00766B88">
          <w:rPr>
            <w:sz w:val="18"/>
            <w:szCs w:val="18"/>
          </w:rPr>
          <w:t xml:space="preserve"> Definition matches Regain factor discussed in Home Energy Services Impact Evaluation, prepared for the Massachusetts Residential Retrofit and Low Income Program Area Evaluation, Cadmus Group, Inc., August 2012</w:t>
        </w:r>
      </w:ins>
    </w:p>
  </w:footnote>
  <w:footnote w:id="217">
    <w:p w14:paraId="2E833EC8"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Measure Life Report, Residential and Commercial/Industrial Lighting and HVAC Measures, GDS Associates, June 2007.</w:t>
      </w:r>
    </w:p>
    <w:p w14:paraId="7C0C3CEB" w14:textId="77777777" w:rsidR="00F60751" w:rsidRPr="00766B88" w:rsidRDefault="00B20245" w:rsidP="00766B88">
      <w:pPr>
        <w:pStyle w:val="Footnote"/>
        <w:rPr>
          <w:szCs w:val="18"/>
          <w:lang w:val="en-GB"/>
        </w:rPr>
      </w:pPr>
      <w:hyperlink r:id="rId39" w:history="1">
        <w:r w:rsidR="00F60751" w:rsidRPr="00766B88">
          <w:rPr>
            <w:rStyle w:val="Hyperlink"/>
            <w:szCs w:val="18"/>
          </w:rPr>
          <w:t>http://neep.org/uploads/EMV%20Forum/EMV%20Studies/measure_life_GDS%5B1%5D.pdf</w:t>
        </w:r>
      </w:hyperlink>
    </w:p>
  </w:footnote>
  <w:footnote w:id="218">
    <w:p w14:paraId="7C8A016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metering of 24 homes with central AC during PY4 and PY5 in Ameren Illinois service territory.</w:t>
      </w:r>
    </w:p>
  </w:footnote>
  <w:footnote w:id="219">
    <w:p w14:paraId="556493F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220">
    <w:p w14:paraId="0E8DA34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rStyle w:val="FootnoteReference"/>
          <w:rFonts w:asciiTheme="minorHAnsi" w:hAnsiTheme="minorHAnsi"/>
          <w:sz w:val="18"/>
          <w:szCs w:val="18"/>
        </w:rPr>
        <w:t xml:space="preserve"> </w:t>
      </w:r>
      <w:r w:rsidRPr="00766B88">
        <w:rPr>
          <w:szCs w:val="18"/>
        </w:rPr>
        <w:t>25 Pascals is the standard assumption for typical pressures experienced in the duct system under normal operating conditions. To convert CFM50 to CFM25 you multiply by 0.64 (inverse of the “Can’t Reach Fifty” factor for CFM25; see Energy Conservatory Blower Door Manual).</w:t>
      </w:r>
    </w:p>
  </w:footnote>
  <w:footnote w:id="221">
    <w:p w14:paraId="6ABDC33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Assumes that for each percent of supply air loss there is one percent annual energy penalty. This assumes supply side leaks are direct losses to the outside and are not recaptured back to the house. This could be adjusted downward to reflect regain of usable energy to the house from duct leaks. For example, during the winter some of the energy lost from supply leaks in a crawlspace will probably be regained back to the house (sometimes 1/2 or more may be regained). More information provided in “Appendix E Estimating HVAC System Loss From Duct Airtightness Measurements” from </w:t>
      </w:r>
      <w:hyperlink r:id="rId40" w:history="1">
        <w:r w:rsidRPr="00766B88">
          <w:rPr>
            <w:rStyle w:val="Hyperlink"/>
            <w:szCs w:val="18"/>
          </w:rPr>
          <w:t>http://www.energyconservatory.com/download/dbmanual.pdf</w:t>
        </w:r>
      </w:hyperlink>
    </w:p>
  </w:footnote>
  <w:footnote w:id="222">
    <w:p w14:paraId="0CF8034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Assumes 50% of leaks are in supply ducts. </w:t>
      </w:r>
    </w:p>
  </w:footnote>
  <w:footnote w:id="223">
    <w:p w14:paraId="21A3A2C0" w14:textId="77777777" w:rsidR="00F60751" w:rsidRPr="00766B88" w:rsidRDefault="00F60751" w:rsidP="00766B88">
      <w:pPr>
        <w:pStyle w:val="Footnote"/>
        <w:rPr>
          <w:rStyle w:val="FootnoteReference"/>
          <w:rFonts w:asciiTheme="minorHAnsi" w:hAnsiTheme="minorHAnsi"/>
          <w:sz w:val="18"/>
          <w:szCs w:val="18"/>
        </w:rPr>
      </w:pPr>
      <w:r w:rsidRPr="00766B88">
        <w:rPr>
          <w:rStyle w:val="FootnoteReference"/>
          <w:rFonts w:asciiTheme="minorHAnsi" w:hAnsiTheme="minorHAnsi"/>
          <w:sz w:val="18"/>
          <w:szCs w:val="18"/>
        </w:rPr>
        <w:footnoteRef/>
      </w:r>
      <w:r w:rsidRPr="00766B88">
        <w:rPr>
          <w:szCs w:val="18"/>
        </w:rPr>
        <w:t xml:space="preserve"> Assumes that for each percent of return air loss there is a half percent annual energy penalty. Note that this assumes that return leaks contribute less to energy losses than do supply leaks. This value could be adjusted upward if there was reason to suspect that the return leaks contribute significantly more energy loss than “average” (e.g. pulling return air from a super heated attic), or can be adjusted downward to represent significantly less energy loss (e.g. pulling return air from a moderate temperature crawl space) . More information provided in “Appendix E Estimating HVAC System Loss From Duct Airtightness Measurements” from </w:t>
      </w:r>
      <w:hyperlink r:id="rId41" w:history="1">
        <w:r w:rsidRPr="00766B88">
          <w:rPr>
            <w:rStyle w:val="Hyperlink"/>
            <w:szCs w:val="18"/>
          </w:rPr>
          <w:t>http://www.energyconservatory.com/download/dbmanual.pdf</w:t>
        </w:r>
      </w:hyperlink>
      <w:r w:rsidRPr="00766B88">
        <w:rPr>
          <w:szCs w:val="18"/>
        </w:rPr>
        <w:t xml:space="preserve"> </w:t>
      </w:r>
    </w:p>
  </w:footnote>
  <w:footnote w:id="224">
    <w:p w14:paraId="1DA76A4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rStyle w:val="FootnoteReference"/>
          <w:rFonts w:asciiTheme="minorHAnsi" w:hAnsiTheme="minorHAnsi"/>
          <w:sz w:val="18"/>
          <w:szCs w:val="18"/>
        </w:rPr>
        <w:t xml:space="preserve"> Assumes 50</w:t>
      </w:r>
      <w:r w:rsidRPr="00766B88">
        <w:rPr>
          <w:szCs w:val="18"/>
        </w:rPr>
        <w:t>% of leaks are in return ducts.</w:t>
      </w:r>
    </w:p>
  </w:footnote>
  <w:footnote w:id="225">
    <w:p w14:paraId="3AA601E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This conversion is an industry rule of thumb; e.g. see http://www.hvacsalesandsupply.com/Linked%20Documents/Tech%20Tips/61-Why%20400%20CFM%20per%20ton.pdf</w:t>
      </w:r>
    </w:p>
  </w:footnote>
  <w:footnote w:id="226">
    <w:p w14:paraId="0DA41DBE"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Based on Full Load Hours from ENERGY Star with adjustments made in a Navigant Evaluation, other cities were scaled using those results and CDD. There is a county mapping table in the Appendix providing the appropriate city to use for each county of Illinois.</w:t>
      </w:r>
    </w:p>
  </w:footnote>
  <w:footnote w:id="227">
    <w:p w14:paraId="6C15AA2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228">
    <w:p w14:paraId="162EB4B4" w14:textId="1AAB8685" w:rsidR="00F60751" w:rsidRPr="00766B88" w:rsidRDefault="00F60751" w:rsidP="00766B88">
      <w:pPr>
        <w:pStyle w:val="FootnoteText"/>
        <w:spacing w:after="0"/>
        <w:rPr>
          <w:ins w:id="3323" w:author="Samuel Dent" w:date="2015-09-24T06:05:00Z"/>
          <w:sz w:val="18"/>
          <w:szCs w:val="18"/>
        </w:rPr>
      </w:pPr>
      <w:ins w:id="3324" w:author="Samuel Dent" w:date="2015-09-24T06:05:00Z">
        <w:r w:rsidRPr="00766B88">
          <w:rPr>
            <w:rStyle w:val="FootnoteReference"/>
            <w:rFonts w:asciiTheme="minorHAnsi" w:eastAsiaTheme="minorEastAsia" w:hAnsiTheme="minorHAnsi"/>
            <w:sz w:val="18"/>
            <w:szCs w:val="18"/>
          </w:rPr>
          <w:footnoteRef/>
        </w:r>
        <w:r w:rsidRPr="00766B88">
          <w:rPr>
            <w:sz w:val="18"/>
            <w:szCs w:val="18"/>
          </w:rPr>
          <w:t xml:space="preserve"> Thermal regain </w:t>
        </w:r>
      </w:ins>
      <w:ins w:id="3325" w:author="Samuel Dent" w:date="2016-01-14T08:05:00Z">
        <w:r>
          <w:rPr>
            <w:sz w:val="18"/>
            <w:szCs w:val="18"/>
          </w:rPr>
          <w:t xml:space="preserve">(i.e. the potential for conditioned air escaping from ducts not being lost to the atmosphere) </w:t>
        </w:r>
      </w:ins>
      <w:ins w:id="3326" w:author="Samuel Dent" w:date="2015-09-24T06:05:00Z">
        <w:r w:rsidRPr="00766B88">
          <w:rPr>
            <w:sz w:val="18"/>
            <w:szCs w:val="18"/>
          </w:rPr>
          <w:t>for residential pipe insulation measures is discussed in Home Energy Services Impact Evaluation, prepared for the Massachusetts Residential Retrofit and Low Income Program Area Evaluation, Cadmus Group, Inc., August 2012.</w:t>
        </w:r>
      </w:ins>
    </w:p>
  </w:footnote>
  <w:footnote w:id="229">
    <w:p w14:paraId="18D718F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230">
    <w:p w14:paraId="0EE5585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w:t>
      </w:r>
      <w:r w:rsidRPr="00766B88">
        <w:rPr>
          <w:szCs w:val="18"/>
          <w:vertAlign w:val="subscript"/>
        </w:rPr>
        <w:t>e</w:t>
      </w:r>
      <w:r w:rsidRPr="00766B88">
        <w:rPr>
          <w:szCs w:val="18"/>
        </w:rPr>
        <w:t xml:space="preserve"> is not one of the AHRI certified ratings provided for residential furnaces, but can be reasonably estimated from a calculation based on the certified values for fuel energy (Ef in MMBtu/yr) and Eae (kWh/yr).  An average of a 300 record sample (non-random) out of 1495 was 3.14%.  This is, appropriately, ~50% greater than the Energy Star version 3 criteria for 2% F</w:t>
      </w:r>
      <w:r w:rsidRPr="00766B88">
        <w:rPr>
          <w:szCs w:val="18"/>
          <w:vertAlign w:val="subscript"/>
        </w:rPr>
        <w:t>e</w:t>
      </w:r>
      <w:r w:rsidRPr="00766B88">
        <w:rPr>
          <w:szCs w:val="18"/>
        </w:rPr>
        <w:t>. See “Programmable Thermostats Furnace Fan Analysis.xlsx” for reference.</w:t>
      </w:r>
    </w:p>
  </w:footnote>
  <w:footnote w:id="231">
    <w:p w14:paraId="0F7B5D60"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Heating EFLH based on ENERGY Star EFLH for Rockford, Chicago, and Springfield and on NCDC/NOAA HDD for the other two cities. In all cases, the hours were adjusted based on average natural gas heating consumption in IL.</w:t>
      </w:r>
    </w:p>
  </w:footnote>
  <w:footnote w:id="232">
    <w:p w14:paraId="0AB9D5D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233">
    <w:p w14:paraId="164D41CB" w14:textId="5DF2A8F9" w:rsidR="00F60751" w:rsidRPr="00766B88" w:rsidRDefault="00F60751" w:rsidP="00766B88">
      <w:pPr>
        <w:pStyle w:val="FootnoteText"/>
        <w:spacing w:after="0"/>
        <w:rPr>
          <w:ins w:id="3385" w:author="Samuel Dent" w:date="2015-09-24T06:09:00Z"/>
          <w:sz w:val="18"/>
          <w:szCs w:val="18"/>
        </w:rPr>
      </w:pPr>
      <w:ins w:id="3386" w:author="Samuel Dent" w:date="2015-09-24T06:09:00Z">
        <w:r w:rsidRPr="00766B88">
          <w:rPr>
            <w:rStyle w:val="FootnoteReference"/>
            <w:rFonts w:asciiTheme="minorHAnsi" w:eastAsiaTheme="minorEastAsia" w:hAnsiTheme="minorHAnsi"/>
            <w:sz w:val="18"/>
            <w:szCs w:val="18"/>
          </w:rPr>
          <w:footnoteRef/>
        </w:r>
        <w:r w:rsidRPr="00766B88">
          <w:rPr>
            <w:sz w:val="18"/>
            <w:szCs w:val="18"/>
          </w:rPr>
          <w:t xml:space="preserve"> </w:t>
        </w:r>
      </w:ins>
      <w:ins w:id="3387" w:author="Samuel Dent" w:date="2015-09-24T06:10:00Z">
        <w:r w:rsidRPr="00766B88">
          <w:rPr>
            <w:sz w:val="18"/>
            <w:szCs w:val="18"/>
          </w:rPr>
          <w:t xml:space="preserve">Thermal regain </w:t>
        </w:r>
      </w:ins>
      <w:ins w:id="3388" w:author="Samuel Dent" w:date="2016-01-14T08:06:00Z">
        <w:r>
          <w:rPr>
            <w:sz w:val="18"/>
            <w:szCs w:val="18"/>
          </w:rPr>
          <w:t xml:space="preserve">(i.e. the potential for conditioned air escaping from ducts not being lost to the atmosphere) </w:t>
        </w:r>
      </w:ins>
      <w:ins w:id="3389" w:author="Samuel Dent" w:date="2015-09-24T06:10:00Z">
        <w:r w:rsidRPr="00766B88">
          <w:rPr>
            <w:sz w:val="18"/>
            <w:szCs w:val="18"/>
          </w:rPr>
          <w:t>for residential pipe insulation measures is discussed in Home Energy Services Impact Evaluation, prepared for the Massachusetts Residential Retrofit and Low Income Program Area Evaluation, Cadmus Group, Inc., August 2012.</w:t>
        </w:r>
      </w:ins>
    </w:p>
  </w:footnote>
  <w:footnote w:id="234">
    <w:p w14:paraId="2CE1D46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235">
    <w:p w14:paraId="6E9F1E9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Full Load Hours from ENERGY Star with adjustments made in a Navigant Evaluation, other cities were scaled using those results and CDD. There is a county mapping table in the Appendix providing the appropriate city to use for each county of Illinois.</w:t>
      </w:r>
    </w:p>
  </w:footnote>
  <w:footnote w:id="236">
    <w:p w14:paraId="6966054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237">
    <w:p w14:paraId="09E6A236" w14:textId="77777777" w:rsidR="00F60751" w:rsidRPr="00766B88" w:rsidRDefault="00F60751" w:rsidP="00766B88">
      <w:pPr>
        <w:pStyle w:val="FootnoteText"/>
        <w:spacing w:after="0"/>
        <w:rPr>
          <w:ins w:id="3475" w:author="Samuel Dent" w:date="2015-09-24T06:14:00Z"/>
          <w:sz w:val="18"/>
          <w:szCs w:val="18"/>
        </w:rPr>
      </w:pPr>
      <w:ins w:id="3476" w:author="Samuel Dent" w:date="2015-09-24T06:14:00Z">
        <w:r w:rsidRPr="00766B88">
          <w:rPr>
            <w:rStyle w:val="FootnoteReference"/>
            <w:rFonts w:asciiTheme="minorHAnsi" w:eastAsiaTheme="minorEastAsia" w:hAnsiTheme="minorHAnsi"/>
            <w:sz w:val="18"/>
            <w:szCs w:val="18"/>
          </w:rPr>
          <w:footnoteRef/>
        </w:r>
        <w:r w:rsidRPr="00766B88">
          <w:rPr>
            <w:sz w:val="18"/>
            <w:szCs w:val="18"/>
          </w:rPr>
          <w:t xml:space="preserve"> Thermal regain for residential pipe insulation measures is discussed in Home Energy Services Impact Evaluation, prepared for the Massachusetts Residential Retrofit and Low Income Program Area Evaluation, Cadmus Group, Inc., August 2012.</w:t>
        </w:r>
      </w:ins>
    </w:p>
  </w:footnote>
  <w:footnote w:id="238">
    <w:p w14:paraId="6FE9A46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239">
    <w:p w14:paraId="71557C8D"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Heating EFLH based on ENERGY Star EFLH for Rockford, Chicago, and Springfield and on NCDC/NOAA HDD for the other two cities. In all cases, the hours were adjusted based on average natural gas heating consumption in IL.</w:t>
      </w:r>
    </w:p>
  </w:footnote>
  <w:footnote w:id="240">
    <w:p w14:paraId="77982BC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241">
    <w:p w14:paraId="23D44331" w14:textId="77777777" w:rsidR="00F60751" w:rsidRPr="00766B88" w:rsidRDefault="00F60751" w:rsidP="00766B88">
      <w:pPr>
        <w:pStyle w:val="FootnoteText"/>
        <w:spacing w:after="0"/>
        <w:rPr>
          <w:ins w:id="3515" w:author="Samuel Dent" w:date="2015-09-24T06:16:00Z"/>
          <w:sz w:val="18"/>
          <w:szCs w:val="18"/>
        </w:rPr>
      </w:pPr>
      <w:ins w:id="3516" w:author="Samuel Dent" w:date="2015-09-24T06:16:00Z">
        <w:r w:rsidRPr="00766B88">
          <w:rPr>
            <w:rStyle w:val="FootnoteReference"/>
            <w:rFonts w:asciiTheme="minorHAnsi" w:eastAsiaTheme="minorEastAsia" w:hAnsiTheme="minorHAnsi"/>
            <w:sz w:val="18"/>
            <w:szCs w:val="18"/>
          </w:rPr>
          <w:footnoteRef/>
        </w:r>
        <w:r w:rsidRPr="00766B88">
          <w:rPr>
            <w:sz w:val="18"/>
            <w:szCs w:val="18"/>
          </w:rPr>
          <w:t xml:space="preserve"> Thermal regain for residential pipe insulation measures is discussed in Home Energy Services Impact Evaluation, prepared for the Massachusetts Residential Retrofit and Low Income Program Area Evaluation, Cadmus Group, Inc., August 2012.</w:t>
        </w:r>
      </w:ins>
    </w:p>
  </w:footnote>
  <w:footnote w:id="242">
    <w:p w14:paraId="212276CF"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Note that the HSPF of a heat pump is equal to the COP * 3.413.</w:t>
      </w:r>
    </w:p>
  </w:footnote>
  <w:footnote w:id="243">
    <w:p w14:paraId="4234AC0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244">
    <w:p w14:paraId="79B877A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Full Load Hours from ENERGY Star with adjustments made in a Navigant Evaluation, other cities were scaled using those results and CDD. There is a county mapping table in the Appendix providing the appropriate city to use for each county of Illinois.</w:t>
      </w:r>
    </w:p>
  </w:footnote>
  <w:footnote w:id="245">
    <w:p w14:paraId="34D3768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246">
    <w:p w14:paraId="2F779EE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metering of 24 homes with central AC during PY4 and PY5 in Ameren Illinois service territory.</w:t>
      </w:r>
    </w:p>
  </w:footnote>
  <w:footnote w:id="247">
    <w:p w14:paraId="1B1870D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248">
    <w:p w14:paraId="13ADCF4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Natural Draft Furnaces requiring 100 CFM per 10,000 Btu, Induced Draft Furnaces requiring 130CFM per 10,000Btu and Condensing Furnaces requiring 150 CFM per 10,000 Btu (rule of thumb from </w:t>
      </w:r>
      <w:hyperlink r:id="rId42" w:history="1">
        <w:r w:rsidRPr="00766B88">
          <w:rPr>
            <w:rStyle w:val="Hyperlink"/>
            <w:szCs w:val="18"/>
          </w:rPr>
          <w:t>http://contractingbusiness.com/enewsletters/cb_imp_43580/</w:t>
        </w:r>
      </w:hyperlink>
      <w:r w:rsidRPr="00766B88">
        <w:rPr>
          <w:szCs w:val="18"/>
        </w:rPr>
        <w:t>). Data provided by GAMA during the federal rule-making process for furnace efficiency standards, suggested that in 2000, 24% of furnaces purchased in Illinois were condensing units. Therefore a weighted average required airflow rate is calculated assuming a 50:50 split of natural v induced draft non-condensing furnaces, as 123 per 10,000Btu or 0.0123/Btu.</w:t>
      </w:r>
    </w:p>
  </w:footnote>
  <w:footnote w:id="249">
    <w:p w14:paraId="0DF5DB92"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Heating EFLH based on ENERGY Star EFLH for Rockford, Chicago, and Springfield and on NCDC/NOAA HDD for the other two cities. In all cases, the hours were adjusted based on average natural gas heating consumption in IL.</w:t>
      </w:r>
    </w:p>
  </w:footnote>
  <w:footnote w:id="250">
    <w:p w14:paraId="2BF51E6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251">
    <w:p w14:paraId="759CD96B" w14:textId="77777777" w:rsidR="00F60751" w:rsidRPr="00766B88" w:rsidRDefault="00F60751" w:rsidP="00766B88">
      <w:pPr>
        <w:pStyle w:val="FootnoteText"/>
        <w:spacing w:after="0"/>
        <w:rPr>
          <w:ins w:id="3568" w:author="Samuel Dent" w:date="2015-09-24T06:17:00Z"/>
          <w:sz w:val="18"/>
          <w:szCs w:val="18"/>
        </w:rPr>
      </w:pPr>
      <w:ins w:id="3569" w:author="Samuel Dent" w:date="2015-09-24T06:17:00Z">
        <w:r w:rsidRPr="00766B88">
          <w:rPr>
            <w:rStyle w:val="FootnoteReference"/>
            <w:rFonts w:asciiTheme="minorHAnsi" w:eastAsiaTheme="minorEastAsia" w:hAnsiTheme="minorHAnsi"/>
            <w:sz w:val="18"/>
            <w:szCs w:val="18"/>
          </w:rPr>
          <w:footnoteRef/>
        </w:r>
        <w:r w:rsidRPr="00766B88">
          <w:rPr>
            <w:sz w:val="18"/>
            <w:szCs w:val="18"/>
          </w:rPr>
          <w:t xml:space="preserve"> Thermal regain for residential pipe insulation measures is discussed in Home Energy Services Impact Evaluation, prepared for the Massachusetts Residential Retrofit and Low Income Program Area Evaluation, Cadmus Group, Inc., August 2012.</w:t>
        </w:r>
      </w:ins>
    </w:p>
  </w:footnote>
  <w:footnote w:id="252">
    <w:p w14:paraId="1D4DC2F4"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The Equipment Efficiency can be obtained either by recording the AFUE of the unit, or performing a steady state efficiency test. </w:t>
      </w:r>
    </w:p>
    <w:p w14:paraId="4B3CBF77" w14:textId="77777777" w:rsidR="00F60751" w:rsidRPr="00766B88" w:rsidRDefault="00F60751" w:rsidP="00766B88">
      <w:pPr>
        <w:pStyle w:val="Footnote"/>
        <w:rPr>
          <w:szCs w:val="18"/>
        </w:rPr>
      </w:pPr>
      <w:r w:rsidRPr="00766B88">
        <w:rPr>
          <w:szCs w:val="18"/>
        </w:rPr>
        <w:t xml:space="preserve">If there are more than one heating systems, the weighted (by consumption) average efficiency should be used. </w:t>
      </w:r>
    </w:p>
    <w:p w14:paraId="748A143D" w14:textId="77777777" w:rsidR="00F60751" w:rsidRPr="00766B88" w:rsidRDefault="00F60751" w:rsidP="00766B88">
      <w:pPr>
        <w:pStyle w:val="Footnote"/>
        <w:rPr>
          <w:szCs w:val="18"/>
        </w:rPr>
      </w:pPr>
      <w:r w:rsidRPr="00766B88">
        <w:rPr>
          <w:szCs w:val="18"/>
        </w:rPr>
        <w:t>If the heating system or distribution is being upgraded within a package of measures together with the insulation upgrade, the new average heating system efficiency should be used.</w:t>
      </w:r>
    </w:p>
  </w:footnote>
  <w:footnote w:id="253">
    <w:p w14:paraId="70376A7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This has been estimated assuming that natural gas central furnace heating is typical for Illinois residences (66% of Illinois homes have a Natural Gas Furnace (based on Energy Information Administration, 2009 Residential Energy Consumption Survey: </w:t>
      </w:r>
      <w:hyperlink r:id="rId43" w:history="1">
        <w:r w:rsidRPr="00766B88">
          <w:rPr>
            <w:rStyle w:val="Hyperlink"/>
            <w:szCs w:val="18"/>
          </w:rPr>
          <w:t>http://www.eia.gov/consumption/residential/data/2009/xls/HC6.9%20Space%20Heating%20in%20Midwest%20Region.xls</w:t>
        </w:r>
      </w:hyperlink>
      <w:r w:rsidRPr="00766B88">
        <w:rPr>
          <w:szCs w:val="18"/>
        </w:rPr>
        <w:t>))</w:t>
      </w:r>
    </w:p>
    <w:p w14:paraId="18FC05EA" w14:textId="77777777" w:rsidR="00F60751" w:rsidRPr="00766B88" w:rsidRDefault="00F60751" w:rsidP="00766B88">
      <w:pPr>
        <w:pStyle w:val="Footnote"/>
        <w:rPr>
          <w:szCs w:val="18"/>
        </w:rPr>
      </w:pPr>
      <w:r w:rsidRPr="00766B88">
        <w:rPr>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14:paraId="177B9BC8" w14:textId="77777777" w:rsidR="00F60751" w:rsidRPr="00766B88" w:rsidRDefault="00F60751" w:rsidP="00766B88">
      <w:pPr>
        <w:pStyle w:val="Footnote"/>
        <w:rPr>
          <w:szCs w:val="18"/>
        </w:rPr>
      </w:pPr>
      <w:r w:rsidRPr="00766B88">
        <w:rPr>
          <w:szCs w:val="18"/>
        </w:rPr>
        <w:t>(0.24*0.92) + (0.76*0.8) =  0.829</w:t>
      </w:r>
    </w:p>
  </w:footnote>
  <w:footnote w:id="254">
    <w:p w14:paraId="7C13FCDA"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The Distribution Efficiency can be estimated via a visual inspection and by referring to a look up table such as that provided by the Building Performance Institute: (</w:t>
      </w:r>
      <w:hyperlink r:id="rId44" w:history="1">
        <w:r w:rsidRPr="00766B88">
          <w:rPr>
            <w:rStyle w:val="Hyperlink"/>
            <w:rFonts w:eastAsia="Calibri"/>
            <w:szCs w:val="18"/>
          </w:rPr>
          <w:t>http://www.bpi.org/files/pdf/DistributionEfficiencyTable-BlueSheet.pdf</w:t>
        </w:r>
      </w:hyperlink>
      <w:r w:rsidRPr="00766B88">
        <w:rPr>
          <w:szCs w:val="18"/>
        </w:rPr>
        <w:t>) or by performing duct blaster testing.</w:t>
      </w:r>
    </w:p>
  </w:footnote>
  <w:footnote w:id="255">
    <w:p w14:paraId="25D8360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Estimated as follows: 0.829 * (1-0.15) =  0.70</w:t>
      </w:r>
    </w:p>
  </w:footnote>
  <w:footnote w:id="256">
    <w:p w14:paraId="729E582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Consistent with assumed life of a new gas furnace. Table 8.3.3 The Technical support documents for federal residential appliance standards: </w:t>
      </w:r>
      <w:hyperlink r:id="rId45" w:history="1">
        <w:r w:rsidRPr="00766B88">
          <w:rPr>
            <w:rStyle w:val="Hyperlink"/>
            <w:szCs w:val="18"/>
          </w:rPr>
          <w:t>http://www1.eere.energy.gov/buildings/appliance_standards/residential/pdfs/fb_fr_tsd/chapter_8.pdf</w:t>
        </w:r>
      </w:hyperlink>
    </w:p>
  </w:footnote>
  <w:footnote w:id="257">
    <w:p w14:paraId="3FA7C7C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Adapted from Tables 8.2.3 and 8.2.13 in </w:t>
      </w:r>
      <w:hyperlink r:id="rId46" w:history="1">
        <w:r w:rsidRPr="00766B88">
          <w:rPr>
            <w:rStyle w:val="Hyperlink"/>
            <w:szCs w:val="18"/>
          </w:rPr>
          <w:t>http://www1.eere.energy.gov/buildings/appliance_standards/residential/pdfs/hvac_ch_08_lcc_2011-06-24.pdf</w:t>
        </w:r>
      </w:hyperlink>
      <w:r w:rsidRPr="00766B88">
        <w:rPr>
          <w:szCs w:val="18"/>
        </w:rPr>
        <w:t xml:space="preserve"> </w:t>
      </w:r>
    </w:p>
  </w:footnote>
  <w:footnote w:id="258">
    <w:p w14:paraId="22A8C6D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metering of 24 homes with central AC during PY4 and PY5 in Ameren Illinois service territory.</w:t>
      </w:r>
    </w:p>
  </w:footnote>
  <w:footnote w:id="259">
    <w:p w14:paraId="3FE0BE8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260">
    <w:p w14:paraId="2BFA497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To estimate heating, cooling and shoulder season savings for Illinois, VEIC adapted results from a 2009 Focus on Energy study of BPM blower motor savings in Wisconsin. This study included effects of behavior change based on the efficiency of new motor greatly increasing the amount of people that run the fan continuously. The savings from the Wisconsin study were adjusted to account for different run hour assumptions (average values used) for Illinois. See: FOE to IL Blower Savings.xlsx.</w:t>
      </w:r>
    </w:p>
  </w:footnote>
  <w:footnote w:id="261">
    <w:p w14:paraId="3BE2115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weighted average value is based on assumption that 75% of homes installing BPM furnace blower motors have Central AC. 66% of IL housing units have CAC and 66% have gas furnaces. It is logical these two groups overlap to a large extent (like the 95% in the FOE study above).</w:t>
      </w:r>
    </w:p>
  </w:footnote>
  <w:footnote w:id="262">
    <w:p w14:paraId="6ABFCA4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Full load hours for Chicago, Moline and Rockford are provided in “Final Evaluation Report: Central Air Conditioning Efficiency Services (CACES), 2010, Navigant Consulting”, </w:t>
      </w:r>
      <w:hyperlink r:id="rId47" w:history="1">
        <w:r w:rsidRPr="00766B88">
          <w:rPr>
            <w:rStyle w:val="Hyperlink"/>
            <w:szCs w:val="18"/>
          </w:rPr>
          <w:t>http://ilsag.org/yahoo_site_admin/assets/docs/ComEd_PY2_CACES_Evaluation_Report_2010-10-18.299122020.pdf</w:t>
        </w:r>
      </w:hyperlink>
      <w:r w:rsidRPr="00766B88">
        <w:rPr>
          <w:szCs w:val="18"/>
        </w:rPr>
        <w:t>, p.33. An average FLH/Cooling Degree Day (from NCDC) ratio was calculated for these locations and applied to the CDD of the other locations in order to estimate FLH. There is a county mapping table in the Appendix providing the appropriate city to use for each county of Illinois.</w:t>
      </w:r>
    </w:p>
  </w:footnote>
  <w:footnote w:id="263">
    <w:p w14:paraId="5AC1302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264">
    <w:p w14:paraId="406076B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metering of 24 homes with central AC during PY4 and PY5 in Ameren Illinois service territory.</w:t>
      </w:r>
    </w:p>
  </w:footnote>
  <w:footnote w:id="265">
    <w:p w14:paraId="4FB7600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266">
    <w:p w14:paraId="48EC286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blower fan is in the heating duct so all, or very nearly all, of its waste heat is delivered to the conditioned space. Negative value since this measure will increase the heating load due to reduced waste heat.</w:t>
      </w:r>
    </w:p>
  </w:footnote>
  <w:footnote w:id="267">
    <w:p w14:paraId="26D6461E"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Minimum ENERGY STAR efficiency after 2.1.2012.</w:t>
      </w:r>
    </w:p>
  </w:footnote>
  <w:footnote w:id="268">
    <w:p w14:paraId="054CB2CF" w14:textId="77777777" w:rsidR="00F60751" w:rsidRPr="00766B88" w:rsidRDefault="00F60751" w:rsidP="00766B88">
      <w:pPr>
        <w:pStyle w:val="Footnote"/>
        <w:rPr>
          <w:szCs w:val="18"/>
        </w:rPr>
      </w:pPr>
      <w:r w:rsidRPr="00766B88">
        <w:rPr>
          <w:rStyle w:val="FootnoteReference"/>
          <w:rFonts w:asciiTheme="minorHAnsi" w:eastAsiaTheme="majorEastAsia" w:hAnsiTheme="minorHAnsi" w:cstheme="minorHAnsi"/>
          <w:sz w:val="18"/>
          <w:szCs w:val="18"/>
        </w:rPr>
        <w:footnoteRef/>
      </w:r>
      <w:r w:rsidRPr="00766B88">
        <w:rPr>
          <w:szCs w:val="18"/>
        </w:rPr>
        <w:t xml:space="preserve"> Average nameplate efficiencies of all Early Replacement qualifying equipment in Ameren PY3-PY4.</w:t>
      </w:r>
    </w:p>
  </w:footnote>
  <w:footnote w:id="269">
    <w:p w14:paraId="6870D0CE" w14:textId="48D4041E" w:rsidR="00F60751" w:rsidRPr="00766B88" w:rsidRDefault="00F60751" w:rsidP="00766B88">
      <w:pPr>
        <w:pStyle w:val="FootnoteText"/>
        <w:spacing w:after="0"/>
        <w:rPr>
          <w:ins w:id="3622" w:author="Samuel Dent" w:date="2015-11-19T08:23:00Z"/>
          <w:sz w:val="18"/>
          <w:szCs w:val="18"/>
        </w:rPr>
      </w:pPr>
      <w:ins w:id="3623" w:author="Samuel Dent" w:date="2015-11-19T08:23:00Z">
        <w:r w:rsidRPr="00766B88">
          <w:rPr>
            <w:rStyle w:val="FootnoteReference"/>
            <w:rFonts w:asciiTheme="minorHAnsi" w:hAnsiTheme="minorHAnsi"/>
            <w:sz w:val="18"/>
            <w:szCs w:val="18"/>
          </w:rPr>
          <w:footnoteRef/>
        </w:r>
        <w:r w:rsidRPr="00766B88">
          <w:rPr>
            <w:sz w:val="18"/>
            <w:szCs w:val="18"/>
          </w:rPr>
          <w:t xml:space="preserve"> The Technical Advisory Committee agreed that if the cost of repair is less than 20% of the new baseline replacement cost it can be considered early replacement.</w:t>
        </w:r>
      </w:ins>
      <w:ins w:id="3624" w:author="&quot;sdent&quot;" w:date="2016-01-20T07:07:00Z">
        <w:r w:rsidRPr="008B03FB">
          <w:rPr>
            <w:sz w:val="18"/>
            <w:szCs w:val="18"/>
          </w:rPr>
          <w:t xml:space="preserve"> </w:t>
        </w:r>
        <w:r>
          <w:rPr>
            <w:sz w:val="18"/>
            <w:szCs w:val="18"/>
          </w:rPr>
          <w:t>Note the non-inflated cost is used as this would be a cost consideration in the program year.</w:t>
        </w:r>
      </w:ins>
    </w:p>
  </w:footnote>
  <w:footnote w:id="270">
    <w:p w14:paraId="4B076CB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upon r</w:t>
      </w:r>
      <w:r w:rsidRPr="00766B88">
        <w:rPr>
          <w:color w:val="000000"/>
          <w:szCs w:val="18"/>
        </w:rPr>
        <w:t>esearch from “Home Energy Efficiency Rebate Program GPY2 Evaluation Report” which outlines early replacement rates for both primary and secondary central air cooling (CAC) and residential furnaces.  This is used as a reasonable proxy for boiler installations since boiler specific data is not available. Report presented to Nicor Gas Company February 27, 2014, available at http://www.ilsag.info/evaluation-documents.html.</w:t>
      </w:r>
    </w:p>
  </w:footnote>
  <w:footnote w:id="271">
    <w:p w14:paraId="76E28850" w14:textId="77777777" w:rsidR="00F60751" w:rsidRPr="00766B88" w:rsidDel="006603C3" w:rsidRDefault="00F60751" w:rsidP="00766B88">
      <w:pPr>
        <w:pStyle w:val="Footnote"/>
        <w:rPr>
          <w:del w:id="3694" w:author="Samuel Dent" w:date="2015-11-19T08:26:00Z"/>
          <w:szCs w:val="18"/>
        </w:rPr>
      </w:pPr>
      <w:del w:id="3695" w:author="Samuel Dent" w:date="2015-11-19T08:26:00Z">
        <w:r w:rsidRPr="00766B88" w:rsidDel="006603C3">
          <w:rPr>
            <w:rStyle w:val="FootnoteReference"/>
            <w:rFonts w:asciiTheme="minorHAnsi" w:hAnsiTheme="minorHAnsi"/>
            <w:sz w:val="18"/>
            <w:szCs w:val="18"/>
          </w:rPr>
          <w:footnoteRef/>
        </w:r>
        <w:r w:rsidRPr="00766B88" w:rsidDel="006603C3">
          <w:rPr>
            <w:szCs w:val="18"/>
          </w:rPr>
          <w:delText xml:space="preserve"> There will be some delay to the baseline shift while existing stocks of lower efficiency equipment is sold.</w:delText>
        </w:r>
      </w:del>
    </w:p>
  </w:footnote>
  <w:footnote w:id="272">
    <w:p w14:paraId="6B944B1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Table 8.3.3 The Technical support documents for federal residential appliance standards: </w:t>
      </w:r>
      <w:hyperlink r:id="rId48" w:history="1">
        <w:r w:rsidRPr="00766B88">
          <w:rPr>
            <w:rStyle w:val="Hyperlink"/>
            <w:rFonts w:eastAsiaTheme="majorEastAsia" w:cstheme="minorHAnsi"/>
            <w:szCs w:val="18"/>
          </w:rPr>
          <w:t>http://www1.eere.energy.gov/buildings/appliance_standards/residential/pdfs/fb_fr_tsd/chapter_8.pdf</w:t>
        </w:r>
      </w:hyperlink>
    </w:p>
  </w:footnote>
  <w:footnote w:id="273">
    <w:p w14:paraId="331280A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Assumed to be one third of effective useful life</w:t>
      </w:r>
    </w:p>
  </w:footnote>
  <w:footnote w:id="274">
    <w:p w14:paraId="67DEA73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data provided in Appendix E of the Appliance Standards Technical Support Documents including equipment cost and installation labor (</w:t>
      </w:r>
      <w:hyperlink r:id="rId49" w:history="1">
        <w:r w:rsidRPr="00766B88">
          <w:rPr>
            <w:rStyle w:val="Hyperlink"/>
            <w:rFonts w:eastAsiaTheme="majorEastAsia" w:cstheme="minorHAnsi"/>
            <w:szCs w:val="18"/>
          </w:rPr>
          <w:t>http://www1.eere.energy.gov/buildings/appliance_standards/residential/pdfs/fb_fr_tsd/appendix_e.pdf</w:t>
        </w:r>
      </w:hyperlink>
      <w:r w:rsidRPr="00766B88">
        <w:rPr>
          <w:szCs w:val="18"/>
        </w:rPr>
        <w:t>). Where efficiency ratings are not provided, the values are interpolated from those that are.</w:t>
      </w:r>
    </w:p>
  </w:footnote>
  <w:footnote w:id="275">
    <w:p w14:paraId="7A783032" w14:textId="2E28F849" w:rsidR="00F60751" w:rsidRPr="00C022F6" w:rsidRDefault="00F60751">
      <w:pPr>
        <w:pStyle w:val="FootnoteText"/>
        <w:spacing w:after="0"/>
        <w:pPrChange w:id="3742" w:author="Samuel Dent" w:date="2016-01-14T09:45:00Z">
          <w:pPr>
            <w:pStyle w:val="FootnoteText"/>
          </w:pPr>
        </w:pPrChange>
      </w:pPr>
      <w:ins w:id="3743" w:author="Samuel Dent" w:date="2016-01-14T09:45:00Z">
        <w:r w:rsidRPr="00C022F6">
          <w:rPr>
            <w:rStyle w:val="FootnoteReference"/>
            <w:rFonts w:asciiTheme="minorHAnsi" w:hAnsiTheme="minorHAnsi"/>
            <w:sz w:val="18"/>
            <w:rPrChange w:id="3744" w:author="Samuel Dent" w:date="2016-01-14T09:45:00Z">
              <w:rPr>
                <w:rStyle w:val="FootnoteReference"/>
                <w:rFonts w:asciiTheme="minorHAnsi" w:hAnsiTheme="minorHAnsi"/>
              </w:rPr>
            </w:rPrChange>
          </w:rPr>
          <w:footnoteRef/>
        </w:r>
        <w:r w:rsidRPr="00C022F6">
          <w:rPr>
            <w:sz w:val="18"/>
            <w:rPrChange w:id="3745" w:author="Samuel Dent" w:date="2016-01-14T09:45:00Z">
              <w:rPr/>
            </w:rPrChange>
          </w:rPr>
          <w:t xml:space="preserve"> $3543 inflated using 1.91% rate.</w:t>
        </w:r>
      </w:ins>
    </w:p>
  </w:footnote>
  <w:footnote w:id="276">
    <w:p w14:paraId="63C2B2D0"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277">
    <w:p w14:paraId="3F52C5B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Boiler consumption values are informed by an evaluation which did not identify any fraction of heating load due to domestic hot water (DHW) provided by the boiler.  Thus these values are an average of both homes with boilers only providing heat, and homes with boilers that also provide DHW. Heating load is used to describe the household heating need, which is equal to (gas heating consumption * AFUE )</w:t>
      </w:r>
    </w:p>
  </w:footnote>
  <w:footnote w:id="278">
    <w:p w14:paraId="65786D8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Values are based on household heating consumption values and inferred average AFUE results from Table 3-4, Program Sample Analysis, </w:t>
      </w:r>
      <w:proofErr w:type="gramStart"/>
      <w:r w:rsidRPr="00766B88">
        <w:rPr>
          <w:i/>
          <w:szCs w:val="18"/>
        </w:rPr>
        <w:t>Nicor</w:t>
      </w:r>
      <w:proofErr w:type="gramEnd"/>
      <w:r w:rsidRPr="00766B88">
        <w:rPr>
          <w:i/>
          <w:szCs w:val="18"/>
        </w:rPr>
        <w:t xml:space="preserve"> R29 Res Rebate Evaluation Report 092611_REV FINAL to Nicor</w:t>
      </w:r>
      <w:r w:rsidRPr="00766B88">
        <w:rPr>
          <w:szCs w:val="18"/>
        </w:rPr>
        <w:t>).  Adjusting to a statewide average using relative HDD values to adjust for the evaluation results focus on northern region. Values for individual cities are then calculated by comparing average HDD to the individual city’s HDD.</w:t>
      </w:r>
    </w:p>
  </w:footnote>
  <w:footnote w:id="279">
    <w:p w14:paraId="580F932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Air Conditioning Contractors of America Manual J, Residential Load Calculation 8</w:t>
      </w:r>
      <w:r w:rsidRPr="00766B88">
        <w:rPr>
          <w:szCs w:val="18"/>
          <w:vertAlign w:val="superscript"/>
        </w:rPr>
        <w:t>th</w:t>
      </w:r>
      <w:r w:rsidRPr="00766B88">
        <w:rPr>
          <w:szCs w:val="18"/>
        </w:rPr>
        <w:t xml:space="preserve"> Edition produces equipment sizing loads for Single Family, Multi-single, and Condominiums using input characteristics of the home.  A best practice for equipment selection and installation of Heating and Air Conditioning, load calculations should be completed by contractors during the selection process and may be readily available for program data purposes.</w:t>
      </w:r>
    </w:p>
  </w:footnote>
  <w:footnote w:id="280">
    <w:p w14:paraId="688D7D09" w14:textId="10A7639C" w:rsidR="00F60751" w:rsidRPr="00766B88" w:rsidRDefault="00F60751" w:rsidP="00766B88">
      <w:pPr>
        <w:pStyle w:val="Footnote"/>
        <w:rPr>
          <w:ins w:id="3777" w:author="Samuel Dent" w:date="2015-12-17T06:14:00Z"/>
          <w:szCs w:val="18"/>
        </w:rPr>
      </w:pPr>
      <w:ins w:id="3778" w:author="Samuel Dent" w:date="2015-12-17T06:14:00Z">
        <w:r w:rsidRPr="00766B88">
          <w:rPr>
            <w:rStyle w:val="FootnoteReference"/>
            <w:rFonts w:asciiTheme="minorHAnsi" w:hAnsiTheme="minorHAnsi"/>
            <w:sz w:val="18"/>
            <w:szCs w:val="18"/>
          </w:rPr>
          <w:footnoteRef/>
        </w:r>
        <w:r w:rsidRPr="00766B88">
          <w:rPr>
            <w:szCs w:val="18"/>
          </w:rPr>
          <w:t xml:space="preserve"> Multifamily household heating consumption relative to single-family households is affected by overall household square footage and exposure to the exterior.  This 65% reduction factor is applied to MF homes based on professional judgment that average household size, and heat loads of MF households are smaller than single-family homes </w:t>
        </w:r>
      </w:ins>
    </w:p>
  </w:footnote>
  <w:footnote w:id="281">
    <w:p w14:paraId="1702A6C0" w14:textId="77777777" w:rsidR="00F60751" w:rsidRPr="00766B88" w:rsidRDefault="00F60751" w:rsidP="00766B88">
      <w:pPr>
        <w:pStyle w:val="Footnote"/>
        <w:rPr>
          <w:ins w:id="3787" w:author="Samuel Dent" w:date="2015-12-17T06:14:00Z"/>
          <w:szCs w:val="18"/>
        </w:rPr>
      </w:pPr>
      <w:ins w:id="3788" w:author="Samuel Dent" w:date="2015-12-17T06:14:00Z">
        <w:r w:rsidRPr="00766B88">
          <w:rPr>
            <w:rStyle w:val="FootnoteReference"/>
            <w:rFonts w:asciiTheme="minorHAnsi" w:hAnsiTheme="minorHAnsi"/>
            <w:sz w:val="18"/>
            <w:szCs w:val="18"/>
          </w:rPr>
          <w:footnoteRef/>
        </w:r>
        <w:r w:rsidRPr="00766B88">
          <w:rPr>
            <w:szCs w:val="18"/>
          </w:rPr>
          <w:t xml:space="preserve"> Program-specific household factors may be utilized on the basis of sufficiently validated program evaluations. </w:t>
        </w:r>
      </w:ins>
    </w:p>
  </w:footnote>
  <w:footnote w:id="282">
    <w:p w14:paraId="5BC3DD7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Average nameplate efficiencies of all Early Replacement qualifying equipment in Ameren PY3-PY4.</w:t>
      </w:r>
    </w:p>
  </w:footnote>
  <w:footnote w:id="283">
    <w:p w14:paraId="0414875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Default values per tier selected based upon the average AFUE value for the tier range except for the top tier where the minimum is used due to proximity to the maximum possible. </w:t>
      </w:r>
    </w:p>
  </w:footnote>
  <w:footnote w:id="284">
    <w:p w14:paraId="06A9BEFB" w14:textId="335352F5" w:rsidR="00F60751" w:rsidRPr="00766B88" w:rsidRDefault="00F60751" w:rsidP="00766B88">
      <w:pPr>
        <w:pStyle w:val="FootnoteText"/>
        <w:spacing w:after="0"/>
        <w:rPr>
          <w:ins w:id="3863" w:author="Samuel Dent" w:date="2015-11-19T08:30:00Z"/>
          <w:sz w:val="18"/>
          <w:szCs w:val="18"/>
        </w:rPr>
      </w:pPr>
      <w:ins w:id="3864" w:author="Samuel Dent" w:date="2015-11-19T08:30:00Z">
        <w:r w:rsidRPr="00766B88">
          <w:rPr>
            <w:rStyle w:val="FootnoteReference"/>
            <w:rFonts w:asciiTheme="minorHAnsi" w:eastAsiaTheme="minorEastAsia" w:hAnsiTheme="minorHAnsi"/>
            <w:sz w:val="18"/>
            <w:szCs w:val="18"/>
          </w:rPr>
          <w:footnoteRef/>
        </w:r>
        <w:r w:rsidRPr="00766B88">
          <w:rPr>
            <w:sz w:val="18"/>
            <w:szCs w:val="18"/>
          </w:rPr>
          <w:t xml:space="preserve"> The Technical Advisory Committee agreed that if the cost of repair is less than 20% of the new baseline replacement cost it can be considered early replacement.</w:t>
        </w:r>
      </w:ins>
      <w:ins w:id="3865" w:author="&quot;sdent&quot;" w:date="2016-01-20T07:07:00Z">
        <w:r>
          <w:rPr>
            <w:sz w:val="18"/>
            <w:szCs w:val="18"/>
          </w:rPr>
          <w:t xml:space="preserve"> Note the non-inflated cost is used as this would be a cost consideration in the program year.</w:t>
        </w:r>
      </w:ins>
    </w:p>
  </w:footnote>
  <w:footnote w:id="285">
    <w:p w14:paraId="39104B3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upon r</w:t>
      </w:r>
      <w:r w:rsidRPr="00766B88">
        <w:rPr>
          <w:color w:val="000000"/>
          <w:szCs w:val="18"/>
        </w:rPr>
        <w:t>esearch from “Home Energy Efficiency Rebate Program GPY2 Evaluation Report” which outlines early replacement rates for both primary and secondary central air cooling (CAC) and residential funaces.  The unit (furnace or CAC unit) that initially caused the customer to contact a trade ally is defined as the “primary unit”. The furnace or CAC unit that was also replaced but did not initially prompt the customer to contact a trade ally is defined as the “secondary unit”. This evaluation used different criteria for early replacement due to the availability of data after the fact; cost of any repairs &lt; $550 and age of unit &lt; 20 years. Report presented to Nicor Gas Company February 27, 2014, available at http://www.ilsag.info/evaluation-documents.html.</w:t>
      </w:r>
    </w:p>
  </w:footnote>
  <w:footnote w:id="286">
    <w:p w14:paraId="412196D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Table 8.3.3 The Technical support documents for federal residential appliance standards: </w:t>
      </w:r>
      <w:hyperlink r:id="rId50" w:history="1">
        <w:r w:rsidRPr="00766B88">
          <w:rPr>
            <w:rStyle w:val="Hyperlink"/>
            <w:szCs w:val="18"/>
          </w:rPr>
          <w:t>http://www1.eere.energy.gov/buildings/appliance_standards/residential/pdfs/fb_fr_tsd/chapter_8.pdf</w:t>
        </w:r>
      </w:hyperlink>
    </w:p>
  </w:footnote>
  <w:footnote w:id="287">
    <w:p w14:paraId="40A5134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Assumed to be one third of effective useful life</w:t>
      </w:r>
    </w:p>
  </w:footnote>
  <w:footnote w:id="288">
    <w:p w14:paraId="17E205E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data from Table E.1.1 of Appendix E of the Appliance Standards Technical Support Documents including equipment cost and installation labor</w:t>
      </w:r>
      <w:proofErr w:type="gramStart"/>
      <w:r w:rsidRPr="00766B88">
        <w:rPr>
          <w:szCs w:val="18"/>
        </w:rPr>
        <w:t>.(</w:t>
      </w:r>
      <w:proofErr w:type="gramEnd"/>
      <w:r>
        <w:fldChar w:fldCharType="begin"/>
      </w:r>
      <w:r>
        <w:instrText xml:space="preserve"> HYPERLINK "http://www1.eere.energy.gov/buildings/appliance_standards/residential/pdfs/fb_fr_tsd/appendix_e.pdf" </w:instrText>
      </w:r>
      <w:r>
        <w:fldChar w:fldCharType="separate"/>
      </w:r>
      <w:r w:rsidRPr="00766B88">
        <w:rPr>
          <w:rStyle w:val="Hyperlink"/>
          <w:szCs w:val="18"/>
        </w:rPr>
        <w:t>http://www1.eere.energy.gov/buildings/appliance_standards/residential/pdfs/fb_fr_tsd/appendix_e.pdf</w:t>
      </w:r>
      <w:r>
        <w:rPr>
          <w:rStyle w:val="Hyperlink"/>
          <w:szCs w:val="18"/>
        </w:rPr>
        <w:fldChar w:fldCharType="end"/>
      </w:r>
      <w:r w:rsidRPr="00766B88">
        <w:rPr>
          <w:szCs w:val="18"/>
        </w:rPr>
        <w:t>). Where efficiency ratings are not provided, the values are interpolated from those that are. Note that ECM furnace fan cost (refer to other measure in TRM) has been deducted from the 93%-96% AFUE values to avoid double counting.</w:t>
      </w:r>
    </w:p>
  </w:footnote>
  <w:footnote w:id="289">
    <w:p w14:paraId="09378816" w14:textId="35286341" w:rsidR="00F60751" w:rsidRDefault="00F60751">
      <w:pPr>
        <w:pStyle w:val="FootnoteText"/>
        <w:spacing w:after="0"/>
        <w:pPrChange w:id="3963" w:author="Samuel Dent" w:date="2016-01-14T09:47:00Z">
          <w:pPr>
            <w:pStyle w:val="FootnoteText"/>
          </w:pPr>
        </w:pPrChange>
      </w:pPr>
      <w:ins w:id="3964" w:author="Samuel Dent" w:date="2016-01-14T09:46:00Z">
        <w:r w:rsidRPr="00C022F6">
          <w:rPr>
            <w:rStyle w:val="FootnoteReference"/>
            <w:rFonts w:asciiTheme="minorHAnsi" w:hAnsiTheme="minorHAnsi"/>
            <w:sz w:val="18"/>
            <w:szCs w:val="18"/>
            <w:rPrChange w:id="3965" w:author="Samuel Dent" w:date="2016-01-14T09:47:00Z">
              <w:rPr>
                <w:rStyle w:val="FootnoteReference"/>
                <w:rFonts w:asciiTheme="minorHAnsi" w:hAnsiTheme="minorHAnsi"/>
              </w:rPr>
            </w:rPrChange>
          </w:rPr>
          <w:footnoteRef/>
        </w:r>
        <w:r w:rsidRPr="00C022F6">
          <w:rPr>
            <w:sz w:val="18"/>
            <w:szCs w:val="18"/>
            <w:rPrChange w:id="3966" w:author="Samuel Dent" w:date="2016-01-14T09:47:00Z">
              <w:rPr/>
            </w:rPrChange>
          </w:rPr>
          <w:t xml:space="preserve"> </w:t>
        </w:r>
      </w:ins>
      <w:ins w:id="3967" w:author="Samuel Dent" w:date="2016-01-14T09:47:00Z">
        <w:r w:rsidRPr="00C022F6">
          <w:rPr>
            <w:sz w:val="18"/>
            <w:szCs w:val="18"/>
            <w:rPrChange w:id="3968" w:author="Samuel Dent" w:date="2016-01-14T09:47:00Z">
              <w:rPr/>
            </w:rPrChange>
          </w:rPr>
          <w:t xml:space="preserve">$2641 </w:t>
        </w:r>
        <w:r w:rsidRPr="00C022F6">
          <w:rPr>
            <w:sz w:val="18"/>
            <w:szCs w:val="18"/>
          </w:rPr>
          <w:t>inflated</w:t>
        </w:r>
        <w:r w:rsidRPr="00082C07">
          <w:rPr>
            <w:sz w:val="18"/>
          </w:rPr>
          <w:t xml:space="preserve"> using 1.91% rate.</w:t>
        </w:r>
      </w:ins>
    </w:p>
  </w:footnote>
  <w:footnote w:id="290">
    <w:p w14:paraId="55085637"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291">
    <w:p w14:paraId="3BE04EC7"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Heating load is used to describe the household heating need, which is equal to (gas consumption * AFUE )</w:t>
      </w:r>
    </w:p>
  </w:footnote>
  <w:footnote w:id="292">
    <w:p w14:paraId="273AF71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Values are based on household heating consumption values and inferred average AFUE results from Table 2-1, </w:t>
      </w:r>
      <w:r w:rsidRPr="00766B88">
        <w:rPr>
          <w:i/>
          <w:szCs w:val="18"/>
        </w:rPr>
        <w:t>Energy Efficiency / Demand Response Nicor Gas Plan Year 1 (6/1/2011-5/31/2012) Research Report: Furnace Metering Study</w:t>
      </w:r>
      <w:r w:rsidRPr="00766B88">
        <w:rPr>
          <w:szCs w:val="18"/>
        </w:rPr>
        <w:t xml:space="preserve"> (August 1, 2013) (prepared by Navigant Consulting, Inc.) and adjusting to a statewide average using relative HDD values to adjust for the evaluation results focus on northern region. Values for individual cities are then calculated by comparing average HDD to the individual city’s HDD.</w:t>
      </w:r>
    </w:p>
  </w:footnote>
  <w:footnote w:id="293">
    <w:p w14:paraId="1C271709"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The Air Conditioning Contractors of America Manual J, Residential Load Calculation 8</w:t>
      </w:r>
      <w:r w:rsidRPr="00766B88">
        <w:rPr>
          <w:szCs w:val="18"/>
          <w:vertAlign w:val="superscript"/>
        </w:rPr>
        <w:t>th</w:t>
      </w:r>
      <w:r w:rsidRPr="00766B88">
        <w:rPr>
          <w:szCs w:val="18"/>
        </w:rPr>
        <w:t xml:space="preserve"> Edition produces equipment sizing loads for Single Family, Multi-single, and Condominiums using input characteristics of the home.  A best practice for equipment selection and installation of Heating and Air Conditioning, load calculations are commonly completed by contractors during the selection process and may be readily available for program data purposes.</w:t>
      </w:r>
    </w:p>
  </w:footnote>
  <w:footnote w:id="294">
    <w:p w14:paraId="22AB85A5" w14:textId="55816FCC"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Multifamily household heating consumption relative to single-family households is affected by overall household square footage and exposure to the exterior.  This 65% reduction factor is applied to MF homes</w:t>
      </w:r>
      <w:del w:id="4015" w:author="Samuel Dent" w:date="2016-01-14T08:07:00Z">
        <w:r w:rsidRPr="00766B88" w:rsidDel="007E11B4">
          <w:rPr>
            <w:szCs w:val="18"/>
          </w:rPr>
          <w:delText xml:space="preserve"> with electric resistance,</w:delText>
        </w:r>
      </w:del>
      <w:r w:rsidRPr="00766B88">
        <w:rPr>
          <w:szCs w:val="18"/>
        </w:rPr>
        <w:t xml:space="preserve"> based on professional judgment that average household size, and heat loads of MF households are smaller than single-family homes </w:t>
      </w:r>
    </w:p>
  </w:footnote>
  <w:footnote w:id="295">
    <w:p w14:paraId="2932C87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Program-specific household factors may be utilized on the basis of sufficiently validated program evaluations. </w:t>
      </w:r>
    </w:p>
  </w:footnote>
  <w:footnote w:id="296">
    <w:p w14:paraId="1C410F37"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Average nameplate efficiencies of all Early Replacement qualifying equipment in Ameren PY3-PY4.</w:t>
      </w:r>
    </w:p>
  </w:footnote>
  <w:footnote w:id="297">
    <w:p w14:paraId="06F17B3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Though the Federal Minimum AFUE is 78%, there were only 50 models listed in the AHRI database at that level.  At AFUE 79% the total rises to 308. There are 3,548 active furnace models listed with AFUE ratings between 78 and 80.</w:t>
      </w:r>
    </w:p>
  </w:footnote>
  <w:footnote w:id="298">
    <w:p w14:paraId="23F2F28C" w14:textId="7627689D" w:rsidR="00F60751" w:rsidRPr="00E83A23" w:rsidRDefault="00F60751">
      <w:pPr>
        <w:pStyle w:val="FootnoteText"/>
        <w:spacing w:after="0"/>
        <w:pPrChange w:id="4022" w:author="Samuel Dent" w:date="2016-01-14T08:11:00Z">
          <w:pPr>
            <w:pStyle w:val="FootnoteText"/>
          </w:pPr>
        </w:pPrChange>
      </w:pPr>
      <w:ins w:id="4023" w:author="Samuel Dent" w:date="2016-01-14T08:11:00Z">
        <w:r w:rsidRPr="00E83A23">
          <w:rPr>
            <w:rStyle w:val="FootnoteReference"/>
            <w:rFonts w:asciiTheme="minorHAnsi" w:hAnsiTheme="minorHAnsi"/>
            <w:sz w:val="18"/>
            <w:rPrChange w:id="4024" w:author="Samuel Dent" w:date="2016-01-14T08:11:00Z">
              <w:rPr>
                <w:rStyle w:val="FootnoteReference"/>
                <w:rFonts w:asciiTheme="minorHAnsi" w:hAnsiTheme="minorHAnsi"/>
              </w:rPr>
            </w:rPrChange>
          </w:rPr>
          <w:footnoteRef/>
        </w:r>
        <w:r w:rsidRPr="00E83A23">
          <w:rPr>
            <w:sz w:val="18"/>
            <w:rPrChange w:id="4025" w:author="Samuel Dent" w:date="2016-01-14T08:11:00Z">
              <w:rPr/>
            </w:rPrChange>
          </w:rPr>
          <w:t xml:space="preserve"> </w:t>
        </w:r>
        <w:r w:rsidRPr="00E83A23">
          <w:rPr>
            <w:rFonts w:cstheme="minorHAnsi"/>
            <w:sz w:val="18"/>
            <w:rPrChange w:id="4026" w:author="Samuel Dent" w:date="2016-01-14T08:11:00Z">
              <w:rPr>
                <w:rFonts w:cstheme="minorHAnsi"/>
              </w:rPr>
            </w:rPrChange>
          </w:rPr>
          <w:t>We estimate that the new baseline unit that could be purchased in the year the existing unit would have needed replacing is 90%.</w:t>
        </w:r>
      </w:ins>
    </w:p>
  </w:footnote>
  <w:footnote w:id="299">
    <w:p w14:paraId="791186D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Minimum ENERGY STAR efficiency after 2.1.2012.</w:t>
      </w:r>
    </w:p>
  </w:footnote>
  <w:footnote w:id="300">
    <w:p w14:paraId="5F9AA908" w14:textId="77777777" w:rsidR="00F60751" w:rsidRPr="00766B88" w:rsidRDefault="00F60751" w:rsidP="00766B88">
      <w:pPr>
        <w:pStyle w:val="FootnoteText"/>
        <w:spacing w:after="0"/>
        <w:rPr>
          <w:ins w:id="4057" w:author="Samuel Dent" w:date="2015-11-19T08:49:00Z"/>
          <w:sz w:val="18"/>
          <w:szCs w:val="18"/>
        </w:rPr>
      </w:pPr>
      <w:ins w:id="4058" w:author="Samuel Dent" w:date="2015-11-19T08:49:00Z">
        <w:r w:rsidRPr="00766B88">
          <w:rPr>
            <w:rStyle w:val="FootnoteReference"/>
            <w:rFonts w:asciiTheme="minorHAnsi" w:eastAsiaTheme="minorEastAsia" w:hAnsiTheme="minorHAnsi"/>
            <w:sz w:val="18"/>
            <w:szCs w:val="18"/>
          </w:rPr>
          <w:footnoteRef/>
        </w:r>
        <w:r w:rsidRPr="00766B88">
          <w:rPr>
            <w:sz w:val="18"/>
            <w:szCs w:val="18"/>
          </w:rPr>
          <w:t xml:space="preserve"> The Technical Advisory Committee agreed that if the cost of repair is less than 20% of the new baseline replacement cost it can be considered early replacement.</w:t>
        </w:r>
      </w:ins>
    </w:p>
  </w:footnote>
  <w:footnote w:id="301">
    <w:p w14:paraId="4B5387B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Federal Standard does not include an EER requirement, so it is approximated with this formula: (-0.02 * SEER2) + (1.12 * SEER) Wassmer, M. (2003). A Component-Based Model for Residential Air Conditioner and Heat Pump Energy Calculations. Masters Thesis, University of Colorado at Boulder.</w:t>
      </w:r>
    </w:p>
  </w:footnote>
  <w:footnote w:id="302">
    <w:p w14:paraId="5E89B82A"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Minimum Federal Standard as of 4/1/2015;</w:t>
      </w:r>
    </w:p>
    <w:p w14:paraId="646B10CD" w14:textId="77777777" w:rsidR="00F60751" w:rsidRPr="00766B88" w:rsidRDefault="00F60751" w:rsidP="00766B88">
      <w:pPr>
        <w:pStyle w:val="Footnote"/>
        <w:rPr>
          <w:szCs w:val="18"/>
        </w:rPr>
      </w:pPr>
      <w:r w:rsidRPr="00766B88">
        <w:rPr>
          <w:szCs w:val="18"/>
        </w:rPr>
        <w:t>http://www.gpo.gov/fdsys/pkg/CFR-2012-title10-vol3/pdf/CFR-2012-title10-vol3-sec430-32.pdf</w:t>
      </w:r>
    </w:p>
  </w:footnote>
  <w:footnote w:id="303">
    <w:p w14:paraId="7A7077BD"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System life of indoor components as per DOE estimate http://energy.gov/energysaver/articles/geothermal-heat-pumps. The ground loop has a much longer life, but the compressor and other mechanical components are the same as an ASHP. </w:t>
      </w:r>
    </w:p>
    <w:p w14:paraId="47AE83BF" w14:textId="77777777" w:rsidR="00F60751" w:rsidRPr="00766B88" w:rsidRDefault="00B20245" w:rsidP="00766B88">
      <w:pPr>
        <w:pStyle w:val="Footnote"/>
        <w:rPr>
          <w:szCs w:val="18"/>
        </w:rPr>
      </w:pPr>
      <w:hyperlink r:id="rId51" w:history="1">
        <w:r w:rsidR="00F60751" w:rsidRPr="00766B88">
          <w:rPr>
            <w:rStyle w:val="Hyperlink"/>
            <w:szCs w:val="18"/>
          </w:rPr>
          <w:t>http://neep.org/uploads/EMV%20Forum/EMV%20Studies/measure_life_GDS%5B1%5D.pdf</w:t>
        </w:r>
      </w:hyperlink>
    </w:p>
  </w:footnote>
  <w:footnote w:id="304">
    <w:p w14:paraId="0D011A6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Assumed to be one third of effective useful life</w:t>
      </w:r>
    </w:p>
  </w:footnote>
  <w:footnote w:id="305">
    <w:p w14:paraId="7E5F412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rFonts w:eastAsiaTheme="minorHAnsi"/>
          <w:szCs w:val="18"/>
        </w:rPr>
        <w:t xml:space="preserve"> Based on data provided in ‘Results of HomE geothermal and air source heat pump rebate incentives documented by IL electric cooperatives’.</w:t>
      </w:r>
    </w:p>
  </w:footnote>
  <w:footnote w:id="306">
    <w:p w14:paraId="27535D8B" w14:textId="2C91C5E2"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Based on data provided on Home Advisor website, providing national average ASHP cost based on 2465 cost submittals. </w:t>
      </w:r>
      <w:hyperlink r:id="rId52" w:history="1">
        <w:r w:rsidRPr="00766B88">
          <w:rPr>
            <w:rStyle w:val="Hyperlink"/>
            <w:szCs w:val="18"/>
          </w:rPr>
          <w:t>http://www.homeadvisor.com/cost/heating-and-cooling/install-a-heat-pump/</w:t>
        </w:r>
      </w:hyperlink>
    </w:p>
  </w:footnote>
  <w:footnote w:id="307">
    <w:p w14:paraId="4438786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Furnace and boiler costs are based on data provided in Appendix E of the Appliance Standards Technical Support Documents including equipment cost and installation labor (</w:t>
      </w:r>
      <w:hyperlink r:id="rId53" w:history="1">
        <w:r w:rsidRPr="00766B88">
          <w:rPr>
            <w:rStyle w:val="Hyperlink"/>
            <w:szCs w:val="18"/>
          </w:rPr>
          <w:t>http://www1.eere.energy.gov/buildings/appliance_standards/residential/pdfs/fb_fr_tsd/appendix_e.pdf</w:t>
        </w:r>
      </w:hyperlink>
      <w:r w:rsidRPr="00766B88">
        <w:rPr>
          <w:szCs w:val="18"/>
        </w:rPr>
        <w:t>). Where efficiency ratings are not provided, the values are interpolated from those that are.</w:t>
      </w:r>
    </w:p>
  </w:footnote>
  <w:footnote w:id="308">
    <w:p w14:paraId="456F2E1A" w14:textId="642CF32F"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3 ton initial cost estimate for a conventional unit from ENERGY STAR Central AC calculator (</w:t>
      </w:r>
      <w:hyperlink r:id="rId54" w:history="1">
        <w:r w:rsidRPr="00766B88">
          <w:rPr>
            <w:rStyle w:val="Hyperlink"/>
            <w:szCs w:val="18"/>
          </w:rPr>
          <w:t>http://www.energystar.gov/ia/business/bulk_purchasing/bpsavings_calc/Calc_CAC.xls</w:t>
        </w:r>
      </w:hyperlink>
      <w:r w:rsidRPr="00766B88">
        <w:rPr>
          <w:szCs w:val="18"/>
        </w:rPr>
        <w:t>).  While baselines are likely to shift in the future, there is currently no good indication of what the cost of a new baseline unit will be in 6 years. In the absence of this information, assuming a constant federal baseline cost is within the range of error for this prescriptive measure.</w:t>
      </w:r>
    </w:p>
  </w:footnote>
  <w:footnote w:id="309">
    <w:p w14:paraId="554887DE" w14:textId="77777777" w:rsidR="00F60751" w:rsidRPr="00C022F6" w:rsidDel="00C72A47" w:rsidRDefault="00F60751" w:rsidP="00766B88">
      <w:pPr>
        <w:pStyle w:val="Footnote"/>
        <w:rPr>
          <w:del w:id="4430" w:author="&quot;sdent&quot;" w:date="2016-01-20T07:14:00Z"/>
          <w:szCs w:val="18"/>
        </w:rPr>
      </w:pPr>
      <w:del w:id="4431" w:author="&quot;sdent&quot;" w:date="2016-01-20T07:14:00Z">
        <w:r w:rsidRPr="00C022F6" w:rsidDel="00C72A47">
          <w:rPr>
            <w:rStyle w:val="FootnoteReference"/>
            <w:rFonts w:asciiTheme="minorHAnsi" w:hAnsiTheme="minorHAnsi"/>
            <w:sz w:val="18"/>
            <w:szCs w:val="18"/>
          </w:rPr>
          <w:footnoteRef/>
        </w:r>
        <w:r w:rsidRPr="00C022F6" w:rsidDel="00C72A47">
          <w:rPr>
            <w:szCs w:val="18"/>
          </w:rPr>
          <w:delText xml:space="preserve"> Based on data from Table E.1.1 of Appendix E of the Appliance Standards Technical Support Documents including equipment cost and installation labor. (</w:delText>
        </w:r>
        <w:r w:rsidRPr="00390E72" w:rsidDel="00C72A47">
          <w:rPr>
            <w:rPrChange w:id="4432" w:author="Samuel Dent" w:date="2016-01-14T09:50:00Z">
              <w:rPr>
                <w:rStyle w:val="Hyperlink"/>
                <w:szCs w:val="18"/>
              </w:rPr>
            </w:rPrChange>
          </w:rPr>
          <w:fldChar w:fldCharType="begin"/>
        </w:r>
        <w:r w:rsidRPr="00C022F6" w:rsidDel="00C72A47">
          <w:rPr>
            <w:szCs w:val="18"/>
          </w:rPr>
          <w:delInstrText xml:space="preserve"> HYPERLINK "http://www1.eere.energy.gov/buildings/appliance_standards/residential/pdfs/fb_fr_tsd/appendix_e.pdf" </w:delInstrText>
        </w:r>
        <w:r w:rsidRPr="00390E72" w:rsidDel="00C72A47">
          <w:rPr>
            <w:rPrChange w:id="4433" w:author="Samuel Dent" w:date="2016-01-14T09:50:00Z">
              <w:rPr>
                <w:rStyle w:val="Hyperlink"/>
                <w:szCs w:val="18"/>
              </w:rPr>
            </w:rPrChange>
          </w:rPr>
          <w:fldChar w:fldCharType="separate"/>
        </w:r>
        <w:r w:rsidRPr="00C022F6" w:rsidDel="00C72A47">
          <w:rPr>
            <w:rStyle w:val="Hyperlink"/>
            <w:szCs w:val="18"/>
          </w:rPr>
          <w:delText>http://www1.eere.energy.gov/buildings/appliance_standards/residential/pdfs/fb_fr_tsd/appendix_e.pdf</w:delText>
        </w:r>
        <w:r w:rsidRPr="00390E72" w:rsidDel="00C72A47">
          <w:rPr>
            <w:rStyle w:val="Hyperlink"/>
            <w:szCs w:val="18"/>
          </w:rPr>
          <w:fldChar w:fldCharType="end"/>
        </w:r>
        <w:r w:rsidRPr="00C022F6" w:rsidDel="00C72A47">
          <w:rPr>
            <w:szCs w:val="18"/>
          </w:rPr>
          <w:delText xml:space="preserve">). </w:delText>
        </w:r>
      </w:del>
    </w:p>
  </w:footnote>
  <w:footnote w:id="310">
    <w:p w14:paraId="6C486421" w14:textId="57239FB3" w:rsidR="00F60751" w:rsidRDefault="00F60751">
      <w:pPr>
        <w:pStyle w:val="FootnoteText"/>
        <w:spacing w:after="0"/>
        <w:pPrChange w:id="4441" w:author="Samuel Dent" w:date="2016-01-14T09:50:00Z">
          <w:pPr>
            <w:pStyle w:val="FootnoteText"/>
          </w:pPr>
        </w:pPrChange>
      </w:pPr>
      <w:ins w:id="4442" w:author="Samuel Dent" w:date="2016-01-14T09:50:00Z">
        <w:r w:rsidRPr="00C022F6">
          <w:rPr>
            <w:rStyle w:val="FootnoteReference"/>
            <w:rFonts w:asciiTheme="minorHAnsi" w:hAnsiTheme="minorHAnsi"/>
            <w:sz w:val="18"/>
            <w:szCs w:val="18"/>
            <w:rPrChange w:id="4443" w:author="Samuel Dent" w:date="2016-01-14T09:50:00Z">
              <w:rPr>
                <w:rStyle w:val="FootnoteReference"/>
              </w:rPr>
            </w:rPrChange>
          </w:rPr>
          <w:footnoteRef/>
        </w:r>
        <w:r w:rsidRPr="00C022F6">
          <w:rPr>
            <w:sz w:val="18"/>
            <w:szCs w:val="18"/>
            <w:rPrChange w:id="4444" w:author="Samuel Dent" w:date="2016-01-14T09:50:00Z">
              <w:rPr/>
            </w:rPrChange>
          </w:rPr>
          <w:t xml:space="preserve"> All baseline replacement costs are consistent with their respective measures and include inflation rate of 1.91%.</w:t>
        </w:r>
      </w:ins>
    </w:p>
  </w:footnote>
  <w:footnote w:id="311">
    <w:p w14:paraId="5A91231E" w14:textId="77777777" w:rsidR="00F60751" w:rsidRPr="00766B88" w:rsidRDefault="00F60751" w:rsidP="00C022F6">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metering results from 24 heat pumps in Ameren Illinois service territory in PY5 coincident with AIC’s 2010 system peak; ‘Impact and Process Evaluation of Ameren Illinois Company’s Residential HVAC Program (PY5)’. </w:t>
      </w:r>
      <w:hyperlink r:id="rId55" w:history="1">
        <w:r w:rsidRPr="00766B88">
          <w:rPr>
            <w:rStyle w:val="Hyperlink"/>
            <w:szCs w:val="18"/>
          </w:rPr>
          <w:t>http://www.icc.illinois.gov/downloads/public/edocket/368522.pdf</w:t>
        </w:r>
      </w:hyperlink>
    </w:p>
  </w:footnote>
  <w:footnote w:id="312">
    <w:p w14:paraId="0CFD1D1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313">
    <w:p w14:paraId="6551404F"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314">
    <w:p w14:paraId="791D11CE"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Based on Full Load Hours from ENERGY STAR with adjustments made in a Navigant Evaluation, other cities were scaled using those results and CDD. There is a county mapping table in the Section 3.7 of the TRM providing the appropriate city to use for each county of Illinois.</w:t>
      </w:r>
    </w:p>
  </w:footnote>
  <w:footnote w:id="315">
    <w:p w14:paraId="6B40F66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316">
    <w:p w14:paraId="3638F2D5"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Minimum Federal Standard as of 1/1/2015;</w:t>
      </w:r>
    </w:p>
    <w:p w14:paraId="41C89824" w14:textId="77777777" w:rsidR="00F60751" w:rsidRPr="00766B88" w:rsidRDefault="00F60751" w:rsidP="00766B88">
      <w:pPr>
        <w:pStyle w:val="Footnote"/>
        <w:rPr>
          <w:szCs w:val="18"/>
        </w:rPr>
      </w:pPr>
      <w:r w:rsidRPr="00766B88">
        <w:rPr>
          <w:szCs w:val="18"/>
        </w:rPr>
        <w:t>http://www.gpo.gov/fdsys/pkg/CFR-2012-title10-vol3/pdf/CFR-2012-title10-vol3-sec430-32.pdf</w:t>
      </w:r>
    </w:p>
  </w:footnote>
  <w:footnote w:id="317">
    <w:p w14:paraId="478170D9"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Minimum Federal Standard; Federal Register, Vol. 66, No. 14, Monday, January 22, 2001/Rules and Regulations, p. 7170-7200.</w:t>
      </w:r>
    </w:p>
  </w:footnote>
  <w:footnote w:id="318">
    <w:p w14:paraId="4BD3118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Assumes that the decision to replace existing systems includes desire to add cooling.</w:t>
      </w:r>
    </w:p>
  </w:footnote>
  <w:footnote w:id="319">
    <w:p w14:paraId="7B53E93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Average nameplate efficiencies of all Early Replacement qualifying equipment in Ameren PY3-PY4.</w:t>
      </w:r>
    </w:p>
  </w:footnote>
  <w:footnote w:id="320">
    <w:p w14:paraId="5D27C5C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Ibid.</w:t>
      </w:r>
    </w:p>
  </w:footnote>
  <w:footnote w:id="321">
    <w:p w14:paraId="59DACCB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Assumes that the decision to replace existing systems includes desire to add cooling.</w:t>
      </w:r>
    </w:p>
  </w:footnote>
  <w:footnote w:id="322">
    <w:p w14:paraId="39ED5503"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Minimum Federal Standard as of 1/1/2015;</w:t>
      </w:r>
    </w:p>
    <w:p w14:paraId="60E33293" w14:textId="77777777" w:rsidR="00F60751" w:rsidRPr="00766B88" w:rsidRDefault="00F60751" w:rsidP="00766B88">
      <w:pPr>
        <w:pStyle w:val="Footnote"/>
        <w:rPr>
          <w:szCs w:val="18"/>
        </w:rPr>
      </w:pPr>
      <w:r w:rsidRPr="00766B88">
        <w:rPr>
          <w:szCs w:val="18"/>
        </w:rPr>
        <w:t>http://www.gpo.gov/fdsys/pkg/CFR-2012-title10-vol3/pdf/CFR-2012-title10-vol3-sec430-32.pdf</w:t>
      </w:r>
    </w:p>
  </w:footnote>
  <w:footnote w:id="323">
    <w:p w14:paraId="07180D1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 per conversations with David Buss territory manager for Connor Co, the SEER and COP ratings of an ASHP equate most appropriately with the part load EER and COP of a GSHP.</w:t>
      </w:r>
    </w:p>
  </w:footnote>
  <w:footnote w:id="324">
    <w:p w14:paraId="40BBF7F6"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Heating EFLH based on ENERGY STAR EFLH for Rockford, Chicago, and Springfield and on NCDC/NOAA HDD for the other two cities. In all cases, the hours were adjusted based on average natural gas heating consumption in IL. There is a county mapping table in Section 3.7 of the TRM providing the appropriate city to use for each county of Illinois.</w:t>
      </w:r>
    </w:p>
  </w:footnote>
  <w:footnote w:id="325">
    <w:p w14:paraId="06247DD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326">
    <w:p w14:paraId="40FBB8E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Electric resistance has a COP of 1.0 which equals 1/0.293 = 3.41 HSPF.</w:t>
      </w:r>
    </w:p>
  </w:footnote>
  <w:footnote w:id="327">
    <w:p w14:paraId="13F0768B"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rStyle w:val="FootnoteReference"/>
          <w:rFonts w:asciiTheme="minorHAnsi" w:eastAsia="Calibri" w:hAnsiTheme="minorHAnsi"/>
          <w:sz w:val="18"/>
          <w:szCs w:val="18"/>
        </w:rPr>
        <w:t xml:space="preserve"> </w:t>
      </w:r>
      <w:r w:rsidRPr="00766B88">
        <w:rPr>
          <w:szCs w:val="18"/>
        </w:rPr>
        <w:t>Minimum Federal Standard as of 1/1/2015;</w:t>
      </w:r>
    </w:p>
    <w:p w14:paraId="0B006E11" w14:textId="77777777" w:rsidR="00F60751" w:rsidRPr="00766B88" w:rsidRDefault="00F60751" w:rsidP="00766B88">
      <w:pPr>
        <w:pStyle w:val="Footnote"/>
        <w:rPr>
          <w:szCs w:val="18"/>
        </w:rPr>
      </w:pPr>
      <w:r w:rsidRPr="00766B88">
        <w:rPr>
          <w:szCs w:val="18"/>
        </w:rPr>
        <w:t>http://www.gpo.gov/fdsys/pkg/CFR-2012-title10-vol3/pdf/CFR-2012-title10-vol3-sec430-32.pdf</w:t>
      </w:r>
    </w:p>
  </w:footnote>
  <w:footnote w:id="328">
    <w:p w14:paraId="2A8B452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 per conversations with David Buss territory manager for Connor Co, the SEER and COP ratings of an ASHP equate most appropriately with the part load EER and COP of a GSHP.</w:t>
      </w:r>
    </w:p>
  </w:footnote>
  <w:footnote w:id="329">
    <w:p w14:paraId="3BE91E9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Assumes that the desuperheater can provide two thirds of hot water needs for eight months of the year (2/3 * 2/3 = 44%). Based on input from Doug Dougherty, Geothermal Exchange Organization. </w:t>
      </w:r>
    </w:p>
  </w:footnote>
  <w:footnote w:id="330">
    <w:p w14:paraId="7946975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Minimum Federal Standard as of 4/1/2015;</w:t>
      </w:r>
    </w:p>
    <w:p w14:paraId="242999D6" w14:textId="77777777" w:rsidR="00F60751" w:rsidRPr="00766B88" w:rsidRDefault="00F60751" w:rsidP="00766B88">
      <w:pPr>
        <w:pStyle w:val="Footnote"/>
        <w:rPr>
          <w:szCs w:val="18"/>
        </w:rPr>
      </w:pPr>
      <w:r w:rsidRPr="00766B88">
        <w:rPr>
          <w:szCs w:val="18"/>
        </w:rPr>
        <w:t>http://www.gpo.gov/fdsys/pkg/CFR-2012-title10-vol3/pdf/CFR-2012-title10-vol3-sec430-32.pdf</w:t>
      </w:r>
    </w:p>
  </w:footnote>
  <w:footnote w:id="331">
    <w:p w14:paraId="6AFF727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ins w:id="4445" w:author="Samuel Dent" w:date="2015-10-08T10:03:00Z">
        <w:r w:rsidRPr="00766B88">
          <w:rPr>
            <w:rFonts w:eastAsia="Times New Roman"/>
            <w:szCs w:val="18"/>
          </w:rPr>
          <w:t>Deoreo, B., and P. Mayer.</w:t>
        </w:r>
        <w:bookmarkStart w:id="4446" w:name="_Toc408322835"/>
        <w:bookmarkStart w:id="4447" w:name="_Toc408328439"/>
        <w:bookmarkStart w:id="4448" w:name="_Toc408569885"/>
        <w:bookmarkEnd w:id="4446"/>
        <w:bookmarkEnd w:id="4447"/>
        <w:r w:rsidRPr="00766B88">
          <w:rPr>
            <w:rFonts w:eastAsia="Times New Roman"/>
            <w:szCs w:val="18"/>
          </w:rPr>
          <w:t xml:space="preserve"> Residential End Uses of Water Study Update</w:t>
        </w:r>
        <w:bookmarkEnd w:id="4448"/>
        <w:r w:rsidRPr="00766B88">
          <w:rPr>
            <w:rFonts w:eastAsia="Times New Roman"/>
            <w:szCs w:val="18"/>
          </w:rPr>
          <w:t>. Forthcoming. ©2015 Water Research Foundation. Reprinted With Permission.</w:t>
        </w:r>
      </w:ins>
      <w:del w:id="4449" w:author="Samuel Dent" w:date="2015-10-08T10:03:00Z">
        <w:r w:rsidRPr="00766B88" w:rsidDel="00FD1AF1">
          <w:rPr>
            <w:szCs w:val="18"/>
          </w:rPr>
          <w:delText>Email message from Maureen Hodgins, Research Manager for Water Research Foundation, to TAC/SAG, August 26, 2014</w:delText>
        </w:r>
      </w:del>
    </w:p>
  </w:footnote>
  <w:footnote w:id="332">
    <w:p w14:paraId="64D83E1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333">
    <w:p w14:paraId="56D3BF9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Bedrooms are suitable proxies for household occupancy, and may be preferable to actual occupancy due to turnover rates in residency and non-adult population impacts.</w:t>
      </w:r>
    </w:p>
  </w:footnote>
  <w:footnote w:id="334">
    <w:p w14:paraId="1469002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US DOE Building America Program. Building America Analysis Spreadsheet.  For Chicago, IL </w:t>
      </w:r>
      <w:hyperlink r:id="rId56" w:history="1">
        <w:r w:rsidRPr="00766B88">
          <w:rPr>
            <w:rStyle w:val="Hyperlink"/>
            <w:szCs w:val="18"/>
          </w:rPr>
          <w:t>http://www1.eere.energy.gov/buildings/building_america/analysis_spreadsheets.html</w:t>
        </w:r>
      </w:hyperlink>
      <w:r w:rsidRPr="00766B88">
        <w:rPr>
          <w:szCs w:val="18"/>
        </w:rPr>
        <w:t xml:space="preserve"> </w:t>
      </w:r>
    </w:p>
  </w:footnote>
  <w:footnote w:id="335">
    <w:p w14:paraId="1B36E5C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Federal Standard does not include an EER requirement, so it is approximated with the conversion formula from Wassmer, M. 2003 thesis refererenced below.</w:t>
      </w:r>
    </w:p>
  </w:footnote>
  <w:footnote w:id="336">
    <w:p w14:paraId="2418E8F1"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Minimum Federal Standard; Federal Register, Vol. 66, No. 14, Monday, January 22, 2001/Rules and Regulations, p. 7170-7200.</w:t>
      </w:r>
    </w:p>
  </w:footnote>
  <w:footnote w:id="337">
    <w:p w14:paraId="6AAD387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Assumes that the decision to replace existing systems includes desire to add cooling.</w:t>
      </w:r>
    </w:p>
  </w:footnote>
  <w:footnote w:id="338">
    <w:p w14:paraId="125D3CE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From Wassmer, M. (2003). A Component-Based Model for Residential Air Conditioner and Heat Pump Energy Calculations. Masters Thesis, University of Colorado at Boulder.</w:t>
      </w:r>
    </w:p>
  </w:footnote>
  <w:footnote w:id="339">
    <w:p w14:paraId="1DF6187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Average nameplate efficiencies of all Early Replacement qualifying equipment in Ameren PY3-PY4.</w:t>
      </w:r>
    </w:p>
  </w:footnote>
  <w:footnote w:id="340">
    <w:p w14:paraId="0514C5E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Ibid.</w:t>
      </w:r>
    </w:p>
  </w:footnote>
  <w:footnote w:id="341">
    <w:p w14:paraId="08F8E56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Assumes that the decision to replace existing systems includes desire to add cooling.</w:t>
      </w:r>
    </w:p>
  </w:footnote>
  <w:footnote w:id="342">
    <w:p w14:paraId="4F85093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 per conversations with David Buss territory manager for Connor Co, the EER rating of an ASHP equate most appropriately with the full load EER of a GSHP.</w:t>
      </w:r>
    </w:p>
  </w:footnote>
  <w:footnote w:id="343">
    <w:p w14:paraId="3DBE6AC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metering results from 24 heat pumps in Ameren Illinois service territory in PY5 coincident with AIC’s 2010 system peak; ‘Impact and Process Evaluation of Ameren Illinois Company’s Residential HVAC Program (PY5)’. </w:t>
      </w:r>
      <w:hyperlink r:id="rId57" w:history="1">
        <w:r w:rsidRPr="00766B88">
          <w:rPr>
            <w:rStyle w:val="Hyperlink"/>
            <w:szCs w:val="18"/>
          </w:rPr>
          <w:t>http://www.icc.illinois.gov/downloads/public/edocket/368522.pdf</w:t>
        </w:r>
      </w:hyperlink>
    </w:p>
  </w:footnote>
  <w:footnote w:id="344">
    <w:p w14:paraId="4D1417A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345">
    <w:p w14:paraId="16DD6CEB"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Heating load is used to describe the household heating need, which is equal to (gas consumption * AFUE )</w:t>
      </w:r>
    </w:p>
  </w:footnote>
  <w:footnote w:id="346">
    <w:p w14:paraId="47A82CC4"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The Air Conditioning Contractors of America Manual J, Residential Load Calculation 8</w:t>
      </w:r>
      <w:r w:rsidRPr="00766B88">
        <w:rPr>
          <w:szCs w:val="18"/>
          <w:vertAlign w:val="superscript"/>
        </w:rPr>
        <w:t>th</w:t>
      </w:r>
      <w:r w:rsidRPr="00766B88">
        <w:rPr>
          <w:szCs w:val="18"/>
        </w:rPr>
        <w:t xml:space="preserve"> Edition produces equipment sizing loads for Single Family, Multi-single, and Condominiums using input characteristics of the home.  A best practice for equipment selection and installation of Heating and Air Conditioning, load calculations are commonly completed by contractors during the selection process and may be readily available for program data purposes.</w:t>
      </w:r>
    </w:p>
  </w:footnote>
  <w:footnote w:id="347">
    <w:p w14:paraId="19CA3A4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Values are based on household heating consumption values and inferred average AFUE results from Table 2-1, </w:t>
      </w:r>
      <w:r w:rsidRPr="00766B88">
        <w:rPr>
          <w:i/>
          <w:szCs w:val="18"/>
        </w:rPr>
        <w:t>Energy Efficiency / Demand Response Nicor Gas Plan Year 1 (6/1/2011-5/31/2012) Research Report: Furnace Metering Study</w:t>
      </w:r>
      <w:r w:rsidRPr="00766B88">
        <w:rPr>
          <w:szCs w:val="18"/>
        </w:rPr>
        <w:t xml:space="preserve"> (August 1, 2013) (prepared by Navigant Consulting, Inc.) and adjusting to a statewide average using relative HDD values to adjust for the evaluation results focus on northern region. Values for individual cities are then calculated by comparing average HDD to the individual city’s HDD.</w:t>
      </w:r>
    </w:p>
  </w:footnote>
  <w:footnote w:id="348">
    <w:p w14:paraId="7E2AEF9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Boiler consumption values are informed by an evaluation which did not identify any fraction of heating load due to domestic hot water (DHW) provided by the boiler.  Thus these values are an average of both homes with boilers only providing heat, and homes with boilers that also provide DHW. Values are based on household heating consumption values and inferred average AFUE results from Table 3-4, Program Sample Analysis, </w:t>
      </w:r>
      <w:proofErr w:type="gramStart"/>
      <w:r w:rsidRPr="00766B88">
        <w:rPr>
          <w:i/>
          <w:szCs w:val="18"/>
        </w:rPr>
        <w:t>Nicor</w:t>
      </w:r>
      <w:proofErr w:type="gramEnd"/>
      <w:r w:rsidRPr="00766B88">
        <w:rPr>
          <w:i/>
          <w:szCs w:val="18"/>
        </w:rPr>
        <w:t xml:space="preserve"> R29 Res Rebate Evaluation Report 092611_REV FINAL to Nicor</w:t>
      </w:r>
      <w:r w:rsidRPr="00766B88">
        <w:rPr>
          <w:szCs w:val="18"/>
        </w:rPr>
        <w:t>).  Adjusting to a statewide average using relative HDD values to adjust for the evaluation results focus on northern region. Values for individual cities are then calculated by comparing average HDD to the individual city’s HDD.</w:t>
      </w:r>
    </w:p>
  </w:footnote>
  <w:footnote w:id="349">
    <w:p w14:paraId="503745D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Average nameplate efficiencies of all Early Replacement qualifying equipment in Ameren PY3-PY4.</w:t>
      </w:r>
    </w:p>
  </w:footnote>
  <w:footnote w:id="350">
    <w:p w14:paraId="737FCB1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Assumes that Federal Standard will have been increased to 90% by the time the existing unit would have to have been replaced.</w:t>
      </w:r>
    </w:p>
  </w:footnote>
  <w:footnote w:id="351">
    <w:p w14:paraId="089ECD62" w14:textId="77777777" w:rsidR="00F60751" w:rsidRPr="00766B88" w:rsidRDefault="00F60751" w:rsidP="00766B88">
      <w:pPr>
        <w:pStyle w:val="FootnoteText"/>
        <w:spacing w:after="0"/>
        <w:rPr>
          <w:sz w:val="18"/>
          <w:szCs w:val="18"/>
        </w:rPr>
      </w:pPr>
      <w:r w:rsidRPr="00766B88">
        <w:rPr>
          <w:rStyle w:val="FootnoteReference"/>
          <w:rFonts w:asciiTheme="minorHAnsi" w:eastAsiaTheme="minorEastAsia" w:hAnsiTheme="minorHAnsi"/>
          <w:sz w:val="18"/>
          <w:szCs w:val="18"/>
        </w:rPr>
        <w:footnoteRef/>
      </w:r>
      <w:r w:rsidRPr="00766B88">
        <w:rPr>
          <w:sz w:val="18"/>
          <w:szCs w:val="18"/>
        </w:rPr>
        <w:t xml:space="preserve"> Refer to EPA eGRID data </w:t>
      </w:r>
      <w:hyperlink r:id="rId58" w:history="1">
        <w:r w:rsidRPr="00766B88">
          <w:rPr>
            <w:rStyle w:val="Hyperlink"/>
            <w:sz w:val="18"/>
            <w:szCs w:val="18"/>
          </w:rPr>
          <w:t>http://www.epa.gov/chp/documents/fuel_and_co2_savings.pdf</w:t>
        </w:r>
      </w:hyperlink>
      <w:r w:rsidRPr="00766B88">
        <w:rPr>
          <w:sz w:val="18"/>
          <w:szCs w:val="18"/>
        </w:rPr>
        <w:t xml:space="preserve">, page 24 and </w:t>
      </w:r>
      <w:hyperlink r:id="rId59" w:history="1">
        <w:r w:rsidRPr="00766B88">
          <w:rPr>
            <w:rStyle w:val="Hyperlink"/>
            <w:sz w:val="18"/>
            <w:szCs w:val="18"/>
          </w:rPr>
          <w:t>http://www.epa.gov/cleanenergy/documents/egridzips/eGRID_9th_edition_V1-0_year_2010_Summary_Tables.pdf</w:t>
        </w:r>
      </w:hyperlink>
      <w:r w:rsidRPr="00766B88">
        <w:rPr>
          <w:sz w:val="18"/>
          <w:szCs w:val="18"/>
        </w:rPr>
        <w:t>, page 9. Current values are:</w:t>
      </w:r>
    </w:p>
    <w:p w14:paraId="4F39D9AE" w14:textId="77777777" w:rsidR="00F60751" w:rsidRPr="00766B88" w:rsidRDefault="00F60751" w:rsidP="00766B88">
      <w:pPr>
        <w:pStyle w:val="FootnoteText"/>
        <w:numPr>
          <w:ilvl w:val="0"/>
          <w:numId w:val="38"/>
        </w:numPr>
        <w:spacing w:after="0"/>
        <w:rPr>
          <w:sz w:val="18"/>
          <w:szCs w:val="18"/>
        </w:rPr>
      </w:pPr>
      <w:r w:rsidRPr="00766B88">
        <w:rPr>
          <w:sz w:val="18"/>
          <w:szCs w:val="18"/>
        </w:rPr>
        <w:t>Non-Baseload RFC West: 9,811 Btu/kWh * (1 + Line Losses)</w:t>
      </w:r>
    </w:p>
    <w:p w14:paraId="7960C113" w14:textId="77777777" w:rsidR="00F60751" w:rsidRPr="00766B88" w:rsidRDefault="00F60751" w:rsidP="00766B88">
      <w:pPr>
        <w:pStyle w:val="FootnoteText"/>
        <w:numPr>
          <w:ilvl w:val="0"/>
          <w:numId w:val="38"/>
        </w:numPr>
        <w:spacing w:after="0"/>
        <w:rPr>
          <w:sz w:val="18"/>
          <w:szCs w:val="18"/>
        </w:rPr>
      </w:pPr>
      <w:r w:rsidRPr="00766B88">
        <w:rPr>
          <w:sz w:val="18"/>
          <w:szCs w:val="18"/>
        </w:rPr>
        <w:t>Non-Baseload SERC Midwest: 10,511 Btu/kWh * (1 + Line Losses)</w:t>
      </w:r>
    </w:p>
    <w:p w14:paraId="0FDBE014" w14:textId="77777777" w:rsidR="00F60751" w:rsidRPr="00766B88" w:rsidRDefault="00F60751" w:rsidP="00766B88">
      <w:pPr>
        <w:pStyle w:val="FootnoteText"/>
        <w:numPr>
          <w:ilvl w:val="0"/>
          <w:numId w:val="38"/>
        </w:numPr>
        <w:spacing w:after="0"/>
        <w:rPr>
          <w:sz w:val="18"/>
          <w:szCs w:val="18"/>
        </w:rPr>
      </w:pPr>
      <w:r w:rsidRPr="00766B88">
        <w:rPr>
          <w:sz w:val="18"/>
          <w:szCs w:val="18"/>
        </w:rPr>
        <w:t>All Fossil Average RFC West: 10,038 Btu/kWh * (1 + Line Losses)</w:t>
      </w:r>
    </w:p>
    <w:p w14:paraId="01302195" w14:textId="77777777" w:rsidR="00F60751" w:rsidRPr="00766B88" w:rsidRDefault="00F60751" w:rsidP="00766B88">
      <w:pPr>
        <w:pStyle w:val="FootnoteText"/>
        <w:numPr>
          <w:ilvl w:val="0"/>
          <w:numId w:val="38"/>
        </w:numPr>
        <w:spacing w:after="0"/>
        <w:rPr>
          <w:sz w:val="18"/>
          <w:szCs w:val="18"/>
        </w:rPr>
      </w:pPr>
      <w:r w:rsidRPr="00766B88">
        <w:rPr>
          <w:sz w:val="18"/>
          <w:szCs w:val="18"/>
        </w:rPr>
        <w:t>All Fossil Average SERC Midwest: 10,364 Btu/kWh * (1 + Line Losses)</w:t>
      </w:r>
    </w:p>
  </w:footnote>
  <w:footnote w:id="352">
    <w:p w14:paraId="2E84FB1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Minimum Federal Standard as of 4/1/2015;</w:t>
      </w:r>
    </w:p>
    <w:p w14:paraId="3EA17068" w14:textId="77777777" w:rsidR="00F60751" w:rsidRPr="00766B88" w:rsidRDefault="00F60751" w:rsidP="00766B88">
      <w:pPr>
        <w:pStyle w:val="Footnote"/>
        <w:rPr>
          <w:szCs w:val="18"/>
        </w:rPr>
      </w:pPr>
      <w:r w:rsidRPr="00766B88">
        <w:rPr>
          <w:szCs w:val="18"/>
        </w:rPr>
        <w:t>http://www.gpo.gov/fdsys/pkg/CFR-2012-title10-vol3/pdf/CFR-2012-title10-vol3-sec430-32.pdf</w:t>
      </w:r>
    </w:p>
  </w:footnote>
  <w:footnote w:id="353">
    <w:p w14:paraId="52621CF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Note AFUEbase in the algorithm should be replaced with AFUEexist for early replacement measures.</w:t>
      </w:r>
    </w:p>
  </w:footnote>
  <w:footnote w:id="354">
    <w:p w14:paraId="18FDDCF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Note SEERbase in the algorithm should be replaced with SEERexist for early replacement measures.</w:t>
      </w:r>
    </w:p>
  </w:footnote>
  <w:footnote w:id="355">
    <w:p w14:paraId="5E13A4A9"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VEIC analysis looking at average efficient fan (i.e. Brushless Permanent Magnet) efficacies at static pressures of 0.1 and 0.25 inches of water column for quiet fans rated for 50 CFM.</w:t>
      </w:r>
    </w:p>
  </w:footnote>
  <w:footnote w:id="356">
    <w:p w14:paraId="32A0BD90"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Bi-level controls may be used by efficient fans larger than 50 CFM</w:t>
      </w:r>
    </w:p>
  </w:footnote>
  <w:footnote w:id="357">
    <w:p w14:paraId="5B9512CE"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VEIC analysis looking at average baseline fan (i.e. non-Brushless Permanent Magnet) efficacies at static pressures of 0.1 and 0.25 inches of water column for quiet fans rated for 50 CFM.</w:t>
      </w:r>
    </w:p>
  </w:footnote>
  <w:footnote w:id="358">
    <w:p w14:paraId="00FF4C58"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On/off cycling controls may be required of baseline fans larger than 50CFM.</w:t>
      </w:r>
    </w:p>
  </w:footnote>
  <w:footnote w:id="359">
    <w:p w14:paraId="5D2087D6"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Conservative estimate based upon GDS Associates Measure Life Report “Residential and C&amp;I Lighting and HVAC measures” 25 years for whole-house fans, and 19 for thermostatically-controlled attic fans.</w:t>
      </w:r>
    </w:p>
  </w:footnote>
  <w:footnote w:id="360">
    <w:p w14:paraId="4407FB9A"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VEIC analysis using cost data collected from wholesale vendor; </w:t>
      </w:r>
      <w:hyperlink r:id="rId60" w:history="1">
        <w:r w:rsidRPr="00766B88">
          <w:rPr>
            <w:rStyle w:val="Hyperlink"/>
            <w:rFonts w:cstheme="minorHAnsi"/>
            <w:szCs w:val="18"/>
          </w:rPr>
          <w:t>http://www.westsidewholesale.com/</w:t>
        </w:r>
      </w:hyperlink>
      <w:r w:rsidRPr="00766B88">
        <w:rPr>
          <w:szCs w:val="18"/>
        </w:rPr>
        <w:t xml:space="preserve"> . </w:t>
      </w:r>
    </w:p>
  </w:footnote>
  <w:footnote w:id="361">
    <w:p w14:paraId="014C269B"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50CFM is the closest available fan size to ASHRAE 62.2 Section 4.1 Whole House Ventilation rates based upon typical square footage and bedrooms.</w:t>
      </w:r>
    </w:p>
  </w:footnote>
  <w:footnote w:id="362">
    <w:p w14:paraId="6171ABBF"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VEIC analysis looking at average baseline fan (i.e. non-Brushless Permanent Magnet) efficacies at static pressures of 0.1 and 0.25 inches of water column for quiet fans rated for 50 CFM.</w:t>
      </w:r>
    </w:p>
  </w:footnote>
  <w:footnote w:id="363">
    <w:p w14:paraId="60D6BB5E"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VEIC analysis looking at average efficient fan (i.e. Brushless Permanent Magnet) efficacies at static pressures of 0.1 and 0.25 inches of water column for quiet fans rated for 50 CFM.</w:t>
      </w:r>
    </w:p>
  </w:footnote>
  <w:footnote w:id="364">
    <w:p w14:paraId="154FD0E3"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Based on VEIC professional judgment. </w:t>
      </w:r>
    </w:p>
  </w:footnote>
  <w:footnote w:id="365">
    <w:p w14:paraId="320D5AAD"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Based on personal communication with HVAC efficiency program consultant Buck Taylor or Roltay Inc., 6/21/10, who estimated the cost of tune up at $125 to $225, depending on the market and the implementation </w:t>
      </w:r>
      <w:proofErr w:type="gramStart"/>
      <w:r w:rsidRPr="00766B88">
        <w:rPr>
          <w:szCs w:val="18"/>
        </w:rPr>
        <w:t>details.</w:t>
      </w:r>
      <w:proofErr w:type="gramEnd"/>
    </w:p>
  </w:footnote>
  <w:footnote w:id="366">
    <w:p w14:paraId="455C59E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metering of 24 homes with central AC during PY4 and PY5 in Ameren Illinois service territory.</w:t>
      </w:r>
    </w:p>
  </w:footnote>
  <w:footnote w:id="367">
    <w:p w14:paraId="02F15EC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368">
    <w:p w14:paraId="00CD3E0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369">
    <w:p w14:paraId="5CD053B4"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Based on Full Load Hours from ENERGY Star with adjustments made in a Navigant Evaluation, other cities were scaled using those results and CDD. There is a county mapping table in the Appendix providing the appropriate city to use for each county of Illinois.</w:t>
      </w:r>
    </w:p>
  </w:footnote>
  <w:footnote w:id="370">
    <w:p w14:paraId="3F27F8B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371">
    <w:p w14:paraId="7B7DC438"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Use actual SEER rating where it is possible to measure or reasonably estimate. Unknown default of 10 SEER is a VEIC estimate of existing unit efficiency, based on minimum federal standard between the years of 1992 and 2006.</w:t>
      </w:r>
    </w:p>
  </w:footnote>
  <w:footnote w:id="372">
    <w:p w14:paraId="22DD9194"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Energy Center of Wisconsin, May 2008; “Central Air Conditioning in Wisconsin, </w:t>
      </w:r>
      <w:proofErr w:type="gramStart"/>
      <w:r w:rsidRPr="00766B88">
        <w:rPr>
          <w:szCs w:val="18"/>
        </w:rPr>
        <w:t>A</w:t>
      </w:r>
      <w:proofErr w:type="gramEnd"/>
      <w:r w:rsidRPr="00766B88">
        <w:rPr>
          <w:szCs w:val="18"/>
        </w:rPr>
        <w:t xml:space="preserve"> Compilation of Recent Field Research.”</w:t>
      </w:r>
    </w:p>
  </w:footnote>
  <w:footnote w:id="373">
    <w:p w14:paraId="2926B0B6"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Use actual SEER rating where it is possible to measure or reasonably estimate. Unknown default of </w:t>
      </w:r>
      <w:proofErr w:type="gramStart"/>
      <w:r w:rsidRPr="00766B88">
        <w:rPr>
          <w:szCs w:val="18"/>
        </w:rPr>
        <w:t>10  SEER</w:t>
      </w:r>
      <w:proofErr w:type="gramEnd"/>
      <w:r w:rsidRPr="00766B88">
        <w:rPr>
          <w:szCs w:val="18"/>
        </w:rPr>
        <w:t xml:space="preserve"> is a VEIC estimate of existing unit efficiency, based on minimum federal standard between the years of 1992 and 2006. </w:t>
      </w:r>
    </w:p>
  </w:footnote>
  <w:footnote w:id="374">
    <w:p w14:paraId="4C55F6B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Full load heating hours for heat pumps are provided for Rockford, Chicago and Springfield in the Energy Star Calculator. Estimates for the other locations were calculated based on the FLH to Heating Degree Day (from NCDC) ratio. VEIC consider Energy Star estimates to be high due to oversizing not being adequately addressed. Using average Illinois billing data (from </w:t>
      </w:r>
      <w:hyperlink r:id="rId61" w:history="1">
        <w:r w:rsidRPr="00766B88">
          <w:rPr>
            <w:rStyle w:val="Hyperlink"/>
            <w:szCs w:val="18"/>
          </w:rPr>
          <w:t>http://www.icc.illinois.gov/ags/consumereducation.aspx</w:t>
        </w:r>
      </w:hyperlink>
      <w:r w:rsidRPr="00766B88">
        <w:rPr>
          <w:szCs w:val="18"/>
        </w:rPr>
        <w:t>) VEIC estimated the average gas heating load and used this to estimate the average home heating output (using 83% average gas heat efficiency). Dividing this by a typical 36,000 Btu/hr ASHP gives an estimate of average ASHP FLH_heat of 1821 hours. We used the ratio of this value to the average of the locations using the Energy Star data (1994 hours) to scale down the Energy Star estimates. There is a county mapping table in the Appendix providing the appropriate city to use for each county of Illinois.</w:t>
      </w:r>
    </w:p>
  </w:footnote>
  <w:footnote w:id="375">
    <w:p w14:paraId="18E6474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376">
    <w:p w14:paraId="55489015"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rStyle w:val="FootnoteReference"/>
          <w:rFonts w:asciiTheme="minorHAnsi" w:eastAsia="Calibri" w:hAnsiTheme="minorHAnsi"/>
          <w:sz w:val="18"/>
          <w:szCs w:val="18"/>
        </w:rPr>
        <w:t xml:space="preserve"> </w:t>
      </w:r>
      <w:r w:rsidRPr="00766B88">
        <w:rPr>
          <w:szCs w:val="18"/>
        </w:rPr>
        <w:t>Use actual HSPF rating where it is possible to measure or reasonably estimate. Unknown default of 6.8 HSPF is a VEIC estimate based on minimum Federal Standard between 1992 and 2006.</w:t>
      </w:r>
    </w:p>
  </w:footnote>
  <w:footnote w:id="377">
    <w:p w14:paraId="5BCC5F0D"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Based on Wassmer, M. (2003). A Component-Based Model for Residential Air Conditioner and Heat Pump Energy Calculations. Masters Thesis, University of Colorado at Boulder. Note this is appropriate for single speed units only.</w:t>
      </w:r>
    </w:p>
  </w:footnote>
  <w:footnote w:id="378">
    <w:p w14:paraId="4A67655E"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Based on June 2010 personal conversation with Scott Pigg, author of Energy Center of Wisconsin, May 2008; “Central Air Conditioning in Wisconsin, A Compilation of Recent Field Research” suggesting the average WI unit system draw of 2.8kW under peak conditions, and average peak savings of 50W.</w:t>
      </w:r>
    </w:p>
  </w:footnote>
  <w:footnote w:id="379">
    <w:p w14:paraId="7BA8935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metering of 24 homes with central AC during PY4 and PY5 in Ameren Illinois service territory.</w:t>
      </w:r>
    </w:p>
  </w:footnote>
  <w:footnote w:id="380">
    <w:p w14:paraId="0D29B31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381">
    <w:p w14:paraId="13C9746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382">
    <w:p w14:paraId="6D094BE9"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EnergyStar program discontinued its support for this measure category effective 12/31/09, and is presently developing a new specification for ‘Residential Climate Controls’. </w:t>
      </w:r>
    </w:p>
  </w:footnote>
  <w:footnote w:id="383">
    <w:p w14:paraId="18B20835" w14:textId="77777777" w:rsidR="00F60751" w:rsidRPr="00766B88" w:rsidRDefault="00F60751" w:rsidP="00766B88">
      <w:pPr>
        <w:pStyle w:val="Footnote"/>
        <w:rPr>
          <w:szCs w:val="18"/>
        </w:rPr>
      </w:pPr>
      <w:r w:rsidRPr="00766B88">
        <w:rPr>
          <w:rStyle w:val="CaptionChar"/>
          <w:rFonts w:eastAsiaTheme="minorEastAsia"/>
          <w:sz w:val="18"/>
          <w:szCs w:val="18"/>
          <w:vertAlign w:val="superscript"/>
        </w:rPr>
        <w:footnoteRef/>
      </w:r>
      <w:r w:rsidRPr="00766B88">
        <w:rPr>
          <w:szCs w:val="18"/>
        </w:rPr>
        <w:t xml:space="preserve"> Table 1, HVAC Controls, Measure Life Report, Residential and Commercial/Industrial Lighting and HVAC Measures, GDS Associates, 2007</w:t>
      </w:r>
    </w:p>
  </w:footnote>
  <w:footnote w:id="384">
    <w:p w14:paraId="00F195BA" w14:textId="77777777" w:rsidR="00F60751" w:rsidRPr="00766B88" w:rsidRDefault="00F60751" w:rsidP="00766B88">
      <w:pPr>
        <w:pStyle w:val="Footnote"/>
        <w:rPr>
          <w:szCs w:val="18"/>
        </w:rPr>
      </w:pPr>
      <w:r w:rsidRPr="00766B88">
        <w:rPr>
          <w:rStyle w:val="CaptionChar"/>
          <w:rFonts w:eastAsiaTheme="minorEastAsia"/>
          <w:sz w:val="18"/>
          <w:szCs w:val="18"/>
          <w:vertAlign w:val="superscript"/>
        </w:rPr>
        <w:footnoteRef/>
      </w:r>
      <w:r w:rsidRPr="00766B88">
        <w:rPr>
          <w:rStyle w:val="FootnoteReference"/>
          <w:rFonts w:asciiTheme="minorHAnsi" w:hAnsiTheme="minorHAnsi"/>
          <w:b/>
          <w:sz w:val="18"/>
          <w:szCs w:val="18"/>
        </w:rPr>
        <w:t xml:space="preserve"> </w:t>
      </w:r>
      <w:r w:rsidRPr="00766B88">
        <w:rPr>
          <w:szCs w:val="18"/>
        </w:rPr>
        <w:t>Future evaluation is strongly encouraged to inform the persistence of savings to further refine measure life assumption.  As this characterization depends heavily upon a large scale but only 2-year study of the energy impacts of programmable thermostats, the longer term impacts should be assessed.</w:t>
      </w:r>
    </w:p>
  </w:footnote>
  <w:footnote w:id="385">
    <w:p w14:paraId="4F09A416" w14:textId="77777777" w:rsidR="00F60751" w:rsidRPr="00766B88" w:rsidRDefault="00F60751" w:rsidP="00766B88">
      <w:pPr>
        <w:pStyle w:val="Footnote"/>
        <w:rPr>
          <w:szCs w:val="18"/>
        </w:rPr>
      </w:pPr>
      <w:r w:rsidRPr="00766B88">
        <w:rPr>
          <w:rStyle w:val="CaptionChar"/>
          <w:rFonts w:eastAsiaTheme="minorEastAsia"/>
          <w:sz w:val="18"/>
          <w:szCs w:val="18"/>
          <w:vertAlign w:val="superscript"/>
        </w:rPr>
        <w:footnoteRef/>
      </w:r>
      <w:r w:rsidRPr="00766B88">
        <w:rPr>
          <w:szCs w:val="18"/>
        </w:rPr>
        <w:t xml:space="preserve"> Market prices vary significantly in this category, generally increasing with thermostat capability and sophistication.  The basic functions required by this measure's eligibility criteria are available on units readily available in the market for the listed price. </w:t>
      </w:r>
    </w:p>
  </w:footnote>
  <w:footnote w:id="386">
    <w:p w14:paraId="3FE8BD9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Note the second part of the algorithm relates to furnace fan savings if the heating system is Natural Gas.</w:t>
      </w:r>
    </w:p>
  </w:footnote>
  <w:footnote w:id="387">
    <w:p w14:paraId="5EBDB70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Average (default) value of 13% electric space heating from 2010 Residential Energy Consumption Survey for Illinois. If utilities have specific evaluation results providing a more appropriate assumption for homes in a particular market or geographical area then that should be used.</w:t>
      </w:r>
    </w:p>
  </w:footnote>
  <w:footnote w:id="388">
    <w:p w14:paraId="2F2430D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Values in table are based on converting an average household heating load (834 therms) for Chicago based on ‘Table E-1, Energy Efficiency/Demand Response Nicor Gas Plan Year 1: Research Report: Furnace Metering Study, Draft, Navigant, August 1 2013 to an electric heat load (divide by 0.03413) to electric resistance and ASHP heat load (resistance load reduced by 15% to account for distribution losses that occur in furnace heating but not in electric resistance while ASHP heat is assumed to suffer from similar distribution losses) and then to electric consumption assuming efficiencies of 100% for resistance and 200% for HP (see ‘Household Heating Load Summary Calculations_11062013.xls’). Finally these values were adjusted to a statewide average using relative HDD assumptions to adjust for the evaluation results focus on northern region. Values for individual cities are then calculated by comparing average HDD to the individual city’s HDD. </w:t>
      </w:r>
    </w:p>
  </w:footnote>
  <w:footnote w:id="389">
    <w:p w14:paraId="1A73382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Assumption that 1/2 of electrically heated homes have electric resistance and 1/2 have Heat Pump, based on 2010 Residential Energy Consumption Survey for Illinois.</w:t>
      </w:r>
    </w:p>
  </w:footnote>
  <w:footnote w:id="390">
    <w:p w14:paraId="513EB81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savings from programmable thermostats are highly susceptible to many factors best addressed, so far for this category, by a study that controlled for the most significant issues with a very large sample size.  To the extent that the treatment group is representative of the program participants for IL, this value is suitable.  Higher and lower values would be justified based upon clear dissimilarities due to program and product attributes.  Future evaluation work should assess program specific impacts associated with penetration rates, baseline levels, persistence, and other factors which this value represents.</w:t>
      </w:r>
    </w:p>
  </w:footnote>
  <w:footnote w:id="391">
    <w:p w14:paraId="6E2833F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Multifamily household heating consumption relative to single-family households is affected by overall household square footage and exposure to the exterior.  This 65% reduction factor is applied to MF homes based on professional judgment that average household size, and heat loads of MF households are smaller than single-family homes </w:t>
      </w:r>
    </w:p>
  </w:footnote>
  <w:footnote w:id="392">
    <w:p w14:paraId="175EC27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Program-specific household factors may be utilized on the basis of sufficiently validated program evaluations. </w:t>
      </w:r>
    </w:p>
  </w:footnote>
  <w:footnote w:id="393">
    <w:p w14:paraId="2956C4A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“Programmable Thermostats. Report to KeySpan Energy Delivery on Energy Savings and Cost Effectiveness,” GDS Associates, Marietta, GA. 2002GDS</w:t>
      </w:r>
    </w:p>
  </w:footnote>
  <w:footnote w:id="394">
    <w:p w14:paraId="00C3968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w:t>
      </w:r>
      <w:r w:rsidRPr="00766B88">
        <w:rPr>
          <w:szCs w:val="18"/>
          <w:vertAlign w:val="subscript"/>
        </w:rPr>
        <w:t>e</w:t>
      </w:r>
      <w:r w:rsidRPr="00766B88">
        <w:rPr>
          <w:szCs w:val="18"/>
        </w:rPr>
        <w:t xml:space="preserve"> is not one of the AHRI certified ratings provided for residential furnaces, but can be reasonably estimated from a calculation based on the certified values for fuel energy (Ef in MMBtu/yr) and Eae (kWh/yr).  An average of a 300 record sample (non-random) out of 1495 was 3.14%.  This is, appropriately, ~50% greater than the Energy Star version 3 criteria for 2% F</w:t>
      </w:r>
      <w:r w:rsidRPr="00766B88">
        <w:rPr>
          <w:szCs w:val="18"/>
          <w:vertAlign w:val="subscript"/>
        </w:rPr>
        <w:t>e</w:t>
      </w:r>
      <w:r w:rsidRPr="00766B88">
        <w:rPr>
          <w:szCs w:val="18"/>
        </w:rPr>
        <w:t>. See “Programmable Thermostats Furnace Fan Analysis.xlsx” for reference.</w:t>
      </w:r>
    </w:p>
  </w:footnote>
  <w:footnote w:id="395">
    <w:p w14:paraId="6A71D08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Average (default) value of 87% electric space heating from 2010 Residential Energy Consumption Survey for Illinois. If utilities have specific evaluation results providing a more appropriate assumption for homes in a particular market or geographical area then that should be used.</w:t>
      </w:r>
    </w:p>
  </w:footnote>
  <w:footnote w:id="396">
    <w:p w14:paraId="2B59493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Values are based on adjusting the average household heating load (834 therms) for Chicago based on ‘Table E-1, Energy Efficiency / Demand Response Nicor Gas Plan Year 1, Research Report: Furnace Metering Study’, divided by standard assumption of existing unit efficiency of 83% (estimate based on 24% of furnaces purchased in Illinois were condensing in 2000 (based on data from GAMA, provided to Department of Energy), assuming typical efficiencies: (0.24*0.92) + (0.76*0.8) =  0.83) to give 1005 therms. This Chicago value was then adjusted to a statewide average using relative HDD assumptions to adjust for the evaluation results focus on northern region. Values for individual cities are then calculated by comparing average HDD to the individual city’s HDD.</w:t>
      </w:r>
    </w:p>
    <w:p w14:paraId="1B5BCD68" w14:textId="77777777" w:rsidR="00F60751" w:rsidRPr="00766B88" w:rsidRDefault="00F60751" w:rsidP="00766B88">
      <w:pPr>
        <w:pStyle w:val="Footnote"/>
        <w:rPr>
          <w:szCs w:val="18"/>
        </w:rPr>
      </w:pPr>
    </w:p>
  </w:footnote>
  <w:footnote w:id="397">
    <w:p w14:paraId="2BE3C841"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whole purpose of installing ductless heat pumps is to conserve energy, so the installer can be assumed to be capable of recommending an appropriate controls strategy. For most applications, the heating setpoint for the ductless heat pump should be at least 2F higher than any remaining existing system and the cooling setpoint for the ductless heat pump should be at least 2F cooler than the existing system (this should apply to all periods of a programmable schedule, if applicable). This helps ensure that the ductless heat pump will be used to meet as much of the load as possible before the existing system operates to meet the remaining load. Ideally, the new ductless heat pump controls should be set to the current comfort settings, while the existing system setpoints should be adjusted down (heating) and up (cooling) to capture savings.</w:t>
      </w:r>
    </w:p>
  </w:footnote>
  <w:footnote w:id="398">
    <w:p w14:paraId="5C86254D" w14:textId="77777777" w:rsidR="00F60751" w:rsidRPr="00766B88" w:rsidDel="008E33C9" w:rsidRDefault="00F60751" w:rsidP="00766B88">
      <w:pPr>
        <w:pStyle w:val="Footnote"/>
        <w:rPr>
          <w:del w:id="4607" w:author="Samuel Dent" w:date="2015-11-19T05:27:00Z"/>
          <w:szCs w:val="18"/>
        </w:rPr>
      </w:pPr>
      <w:del w:id="4608" w:author="Samuel Dent" w:date="2015-11-19T05:27:00Z">
        <w:r w:rsidRPr="00766B88" w:rsidDel="008E33C9">
          <w:rPr>
            <w:rStyle w:val="FootnoteReference"/>
            <w:rFonts w:asciiTheme="minorHAnsi" w:hAnsiTheme="minorHAnsi" w:cstheme="minorHAnsi"/>
            <w:sz w:val="18"/>
            <w:szCs w:val="18"/>
          </w:rPr>
          <w:footnoteRef/>
        </w:r>
        <w:r w:rsidRPr="00766B88" w:rsidDel="008E33C9">
          <w:rPr>
            <w:szCs w:val="18"/>
          </w:rPr>
          <w:delText xml:space="preserve"> Minimum Federal Standard as of 1/1/2015;</w:delText>
        </w:r>
      </w:del>
    </w:p>
    <w:p w14:paraId="2151E3F3" w14:textId="77777777" w:rsidR="00F60751" w:rsidRPr="00766B88" w:rsidDel="008E33C9" w:rsidRDefault="00F60751" w:rsidP="00766B88">
      <w:pPr>
        <w:pStyle w:val="Footnote"/>
        <w:rPr>
          <w:del w:id="4609" w:author="Samuel Dent" w:date="2015-11-19T05:27:00Z"/>
          <w:szCs w:val="18"/>
        </w:rPr>
      </w:pPr>
      <w:del w:id="4610" w:author="Samuel Dent" w:date="2015-11-19T05:27:00Z">
        <w:r w:rsidRPr="00766B88" w:rsidDel="008E33C9">
          <w:rPr>
            <w:szCs w:val="18"/>
          </w:rPr>
          <w:delText>http://www.gpo.gov/fdsys/pkg/CFR-2012-title10-vol3/pdf/CFR-2012-title10-vol3-sec430-32.pdf</w:delText>
        </w:r>
      </w:del>
    </w:p>
  </w:footnote>
  <w:footnote w:id="399">
    <w:p w14:paraId="5DA2A71C" w14:textId="77777777" w:rsidR="00F60751" w:rsidRPr="00766B88" w:rsidDel="008E33C9" w:rsidRDefault="00F60751" w:rsidP="00766B88">
      <w:pPr>
        <w:pStyle w:val="Footnote"/>
        <w:rPr>
          <w:del w:id="4614" w:author="Samuel Dent" w:date="2015-11-19T05:27:00Z"/>
          <w:szCs w:val="18"/>
        </w:rPr>
      </w:pPr>
      <w:del w:id="4615" w:author="Samuel Dent" w:date="2015-11-19T05:27:00Z">
        <w:r w:rsidRPr="00766B88" w:rsidDel="008E33C9">
          <w:rPr>
            <w:rStyle w:val="FootnoteReference"/>
            <w:rFonts w:asciiTheme="minorHAnsi" w:hAnsiTheme="minorHAnsi" w:cstheme="minorHAnsi"/>
            <w:sz w:val="18"/>
            <w:szCs w:val="18"/>
          </w:rPr>
          <w:footnoteRef/>
        </w:r>
        <w:r w:rsidRPr="00766B88" w:rsidDel="008E33C9">
          <w:rPr>
            <w:szCs w:val="18"/>
          </w:rPr>
          <w:delText xml:space="preserve"> Additional heat pumps will achieve additional savings, but not as much as the first one. </w:delText>
        </w:r>
      </w:del>
    </w:p>
    <w:p w14:paraId="43F1C21A" w14:textId="77777777" w:rsidR="00F60751" w:rsidRPr="00766B88" w:rsidDel="008E33C9" w:rsidRDefault="00F60751" w:rsidP="00766B88">
      <w:pPr>
        <w:pStyle w:val="Footnote"/>
        <w:rPr>
          <w:del w:id="4616" w:author="Samuel Dent" w:date="2015-11-19T05:27:00Z"/>
          <w:szCs w:val="18"/>
        </w:rPr>
      </w:pPr>
    </w:p>
  </w:footnote>
  <w:footnote w:id="400">
    <w:p w14:paraId="2CB02C9F"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w:t>
      </w:r>
      <w:r w:rsidRPr="00766B88">
        <w:rPr>
          <w:rFonts w:eastAsiaTheme="minorHAnsi"/>
          <w:szCs w:val="18"/>
        </w:rPr>
        <w:t>Measure Life Report: Residential and Commercial/Industrial Lighting and HVAC Measures, GDS Associates, Inc., June 2007</w:t>
      </w:r>
    </w:p>
  </w:footnote>
  <w:footnote w:id="401">
    <w:p w14:paraId="647784AB" w14:textId="77777777" w:rsidR="00F60751" w:rsidRPr="00766B88" w:rsidDel="008E33C9" w:rsidRDefault="00F60751" w:rsidP="00766B88">
      <w:pPr>
        <w:pStyle w:val="Footnote"/>
        <w:rPr>
          <w:del w:id="4626" w:author="Samuel Dent" w:date="2015-11-19T05:28:00Z"/>
          <w:szCs w:val="18"/>
        </w:rPr>
      </w:pPr>
      <w:del w:id="4627" w:author="Samuel Dent" w:date="2015-11-19T05:28:00Z">
        <w:r w:rsidRPr="00766B88" w:rsidDel="008E33C9">
          <w:rPr>
            <w:rStyle w:val="FootnoteReference"/>
            <w:rFonts w:asciiTheme="minorHAnsi" w:hAnsiTheme="minorHAnsi" w:cstheme="minorHAnsi"/>
            <w:sz w:val="18"/>
            <w:szCs w:val="18"/>
          </w:rPr>
          <w:footnoteRef/>
        </w:r>
        <w:r w:rsidRPr="00766B88" w:rsidDel="008E33C9">
          <w:rPr>
            <w:szCs w:val="18"/>
          </w:rPr>
          <w:delText xml:space="preserve"> </w:delText>
        </w:r>
        <w:r w:rsidRPr="00766B88" w:rsidDel="008E33C9">
          <w:rPr>
            <w:i/>
            <w:iCs/>
            <w:szCs w:val="18"/>
          </w:rPr>
          <w:delText>Ductless Heat Pumps for Residential Customers in Connecticut</w:delText>
        </w:r>
        <w:r w:rsidRPr="00766B88" w:rsidDel="008E33C9">
          <w:rPr>
            <w:szCs w:val="18"/>
          </w:rPr>
          <w:delText>,  Swift, Joseph R and Rebecca A. Meyer, The Connecticut Light &amp; Power Company, 2010 ACEEE Summer Study on Energy Efficiency in Buildings (2-292)</w:delText>
        </w:r>
      </w:del>
    </w:p>
  </w:footnote>
  <w:footnote w:id="402">
    <w:p w14:paraId="58296FC2" w14:textId="77777777" w:rsidR="00F60751" w:rsidRPr="00766B88" w:rsidRDefault="00F60751" w:rsidP="00766B88">
      <w:pPr>
        <w:pStyle w:val="Footnote"/>
        <w:rPr>
          <w:ins w:id="4633" w:author="Samuel Dent" w:date="2015-11-19T05:30:00Z"/>
          <w:szCs w:val="18"/>
        </w:rPr>
      </w:pPr>
      <w:ins w:id="4634" w:author="Samuel Dent" w:date="2015-11-19T05:30:00Z">
        <w:r w:rsidRPr="00766B88">
          <w:rPr>
            <w:rStyle w:val="FootnoteReference"/>
            <w:rFonts w:asciiTheme="minorHAnsi" w:hAnsiTheme="minorHAnsi" w:cstheme="minorHAnsi"/>
            <w:sz w:val="18"/>
            <w:szCs w:val="18"/>
          </w:rPr>
          <w:footnoteRef/>
        </w:r>
        <w:r w:rsidRPr="00766B88">
          <w:rPr>
            <w:szCs w:val="18"/>
          </w:rPr>
          <w:t xml:space="preserve"> </w:t>
        </w:r>
        <w:r w:rsidRPr="00766B88">
          <w:rPr>
            <w:i/>
            <w:szCs w:val="18"/>
          </w:rPr>
          <w:t>All-Electric Homes PY6 Metering Results: Multifamily HVAC Systems</w:t>
        </w:r>
        <w:r w:rsidRPr="00766B88">
          <w:rPr>
            <w:szCs w:val="18"/>
          </w:rPr>
          <w:t>, Cadmus, October 2015</w:t>
        </w:r>
      </w:ins>
    </w:p>
  </w:footnote>
  <w:footnote w:id="403">
    <w:p w14:paraId="48B144EF"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404">
    <w:p w14:paraId="53AE6E66"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405">
    <w:p w14:paraId="65CE1645" w14:textId="77777777" w:rsidR="00F60751" w:rsidRPr="00766B88" w:rsidDel="008E33C9" w:rsidRDefault="00F60751" w:rsidP="00766B88">
      <w:pPr>
        <w:pStyle w:val="Footnote"/>
        <w:rPr>
          <w:del w:id="4674" w:author="Samuel Dent" w:date="2015-11-19T05:33:00Z"/>
          <w:szCs w:val="18"/>
        </w:rPr>
      </w:pPr>
      <w:del w:id="4675" w:author="Samuel Dent" w:date="2015-11-19T05:33:00Z">
        <w:r w:rsidRPr="00766B88" w:rsidDel="008E33C9">
          <w:rPr>
            <w:rStyle w:val="FootnoteReference"/>
            <w:rFonts w:asciiTheme="minorHAnsi" w:hAnsiTheme="minorHAnsi" w:cstheme="minorHAnsi"/>
            <w:sz w:val="18"/>
            <w:szCs w:val="18"/>
          </w:rPr>
          <w:footnoteRef/>
        </w:r>
        <w:r w:rsidRPr="00766B88" w:rsidDel="008E33C9">
          <w:rPr>
            <w:szCs w:val="18"/>
          </w:rPr>
          <w:delText xml:space="preserve"> PLD values calculated in “DHP Savings Model 12-31-13.xls”. To verify that the proposed algorithm generates reasonable savings, we compared the results to metering studies done to measure ductless heat pump savings. </w:delText>
        </w:r>
      </w:del>
    </w:p>
    <w:p w14:paraId="2E393F64" w14:textId="77777777" w:rsidR="00F60751" w:rsidRPr="00766B88" w:rsidDel="008E33C9" w:rsidRDefault="00F60751" w:rsidP="00766B88">
      <w:pPr>
        <w:pStyle w:val="Footnote"/>
        <w:rPr>
          <w:del w:id="4676" w:author="Samuel Dent" w:date="2015-11-19T05:33:00Z"/>
          <w:szCs w:val="18"/>
        </w:rPr>
      </w:pPr>
      <w:del w:id="4677" w:author="Samuel Dent" w:date="2015-11-19T05:33:00Z">
        <w:r w:rsidRPr="00766B88" w:rsidDel="008E33C9">
          <w:rPr>
            <w:noProof/>
            <w:szCs w:val="18"/>
          </w:rPr>
          <w:delText>Ecotope Study, prepared for Bonneville Power Administration, “</w:delText>
        </w:r>
        <w:r w:rsidRPr="00766B88" w:rsidDel="008E33C9">
          <w:rPr>
            <w:szCs w:val="18"/>
          </w:rPr>
          <w:delText>Residential Ductless Mini-Split Heat Pump Retrofit Monitoring,” Monmouth, Oregon, June, 2009.</w:delText>
        </w:r>
      </w:del>
    </w:p>
    <w:p w14:paraId="6541AF80" w14:textId="77777777" w:rsidR="00F60751" w:rsidRPr="00766B88" w:rsidDel="008E33C9" w:rsidRDefault="00F60751" w:rsidP="00766B88">
      <w:pPr>
        <w:pStyle w:val="Footnote"/>
        <w:rPr>
          <w:del w:id="4678" w:author="Samuel Dent" w:date="2015-11-19T05:33:00Z"/>
          <w:szCs w:val="18"/>
        </w:rPr>
      </w:pPr>
      <w:del w:id="4679" w:author="Samuel Dent" w:date="2015-11-19T05:33:00Z">
        <w:r w:rsidRPr="00766B88" w:rsidDel="008E33C9">
          <w:rPr>
            <w:szCs w:val="18"/>
          </w:rPr>
          <w:delText>Ecotope Study, Prepared for Bonneville Power Administration, “Ductless Heat Pump Retrofits in Multifamily and Small Commercial Buildings,” December, 2012.</w:delText>
        </w:r>
      </w:del>
    </w:p>
    <w:p w14:paraId="23F6A8FA" w14:textId="77777777" w:rsidR="00F60751" w:rsidRPr="00766B88" w:rsidDel="008E33C9" w:rsidRDefault="00F60751" w:rsidP="00766B88">
      <w:pPr>
        <w:pStyle w:val="Footnote"/>
        <w:rPr>
          <w:del w:id="4680" w:author="Samuel Dent" w:date="2015-11-19T05:33:00Z"/>
          <w:szCs w:val="18"/>
        </w:rPr>
      </w:pPr>
      <w:del w:id="4681" w:author="Samuel Dent" w:date="2015-11-19T05:33:00Z">
        <w:r w:rsidRPr="00766B88" w:rsidDel="008E33C9">
          <w:rPr>
            <w:rFonts w:eastAsiaTheme="minorHAnsi"/>
            <w:szCs w:val="18"/>
          </w:rPr>
          <w:delText>KEMA Study, Prepared for NSTAR Electric and Gas Corporation et al. “Ductless Mini Pilot Study,” Middletown, Connecticut, June, 2009</w:delText>
        </w:r>
      </w:del>
    </w:p>
  </w:footnote>
  <w:footnote w:id="406">
    <w:p w14:paraId="48BD52BD" w14:textId="77777777" w:rsidR="00F60751" w:rsidRPr="00766B88" w:rsidDel="008E33C9" w:rsidRDefault="00F60751" w:rsidP="00766B88">
      <w:pPr>
        <w:pStyle w:val="Footnote"/>
        <w:rPr>
          <w:del w:id="4750" w:author="Samuel Dent" w:date="2015-11-19T05:34:00Z"/>
          <w:szCs w:val="18"/>
        </w:rPr>
      </w:pPr>
      <w:del w:id="4751" w:author="Samuel Dent" w:date="2015-11-19T05:34:00Z">
        <w:r w:rsidRPr="00766B88" w:rsidDel="008E33C9">
          <w:rPr>
            <w:rStyle w:val="FootnoteReference"/>
            <w:rFonts w:asciiTheme="minorHAnsi" w:hAnsiTheme="minorHAnsi" w:cstheme="minorHAnsi"/>
            <w:sz w:val="18"/>
            <w:szCs w:val="18"/>
          </w:rPr>
          <w:footnoteRef/>
        </w:r>
        <w:r w:rsidRPr="00766B88" w:rsidDel="008E33C9">
          <w:rPr>
            <w:szCs w:val="18"/>
          </w:rPr>
          <w:delText xml:space="preserve"> Values in table are based on converting an average household heating load (834 therms) for Chicago based on ‘Table E-1, Energy Efficiency/Demand Response Nicor Gas Plan Year 1: Research Report: Furnace Metering Study, Draft, Navigant, August 1 2013 to an electric heat load (divide by 0.03413) to electric resistance and ASHP heat load (resistance load reduced by 15% to account for distribution losses that occur in furnace heating but not in electric resistance while ASHP heat is assumed to suffer from similar distribution losses) (see ‘Household Heating Load Summary Calculations_11062013.xls’). Finally these values were adjusted to a statewide average using relative HDD assumptions to adjust for the evaluation results focus on northern region. Values for individual cities are then calculated by comparing average HDD to the individual city’s HDD.</w:delText>
        </w:r>
      </w:del>
    </w:p>
  </w:footnote>
  <w:footnote w:id="407">
    <w:p w14:paraId="221C0749" w14:textId="77777777" w:rsidR="00F60751" w:rsidRPr="00766B88" w:rsidDel="008E33C9" w:rsidRDefault="00F60751" w:rsidP="00766B88">
      <w:pPr>
        <w:pStyle w:val="Footnote"/>
        <w:rPr>
          <w:del w:id="4868" w:author="Samuel Dent" w:date="2015-11-19T05:34:00Z"/>
          <w:szCs w:val="18"/>
        </w:rPr>
      </w:pPr>
      <w:del w:id="4869" w:author="Samuel Dent" w:date="2015-11-19T05:34:00Z">
        <w:r w:rsidRPr="00766B88" w:rsidDel="008E33C9">
          <w:rPr>
            <w:rStyle w:val="FootnoteReference"/>
            <w:rFonts w:asciiTheme="minorHAnsi" w:hAnsiTheme="minorHAnsi" w:cstheme="minorHAnsi"/>
            <w:sz w:val="18"/>
            <w:szCs w:val="18"/>
          </w:rPr>
          <w:footnoteRef/>
        </w:r>
        <w:r w:rsidRPr="00766B88" w:rsidDel="008E33C9">
          <w:rPr>
            <w:szCs w:val="18"/>
          </w:rPr>
          <w:delText xml:space="preserve"> Multifamily household heating consumption relative to single-family households is affected by overall household square footage and exposure to the exterior.  This 65% reduction factor is applied to MF homes with electric resistance, based on professional judgment that average household size, and heat loads of MF households are smaller than single-family homes </w:delText>
        </w:r>
      </w:del>
    </w:p>
  </w:footnote>
  <w:footnote w:id="408">
    <w:p w14:paraId="28504134" w14:textId="77777777" w:rsidR="00F60751" w:rsidRPr="00766B88" w:rsidDel="008E33C9" w:rsidRDefault="00F60751" w:rsidP="00766B88">
      <w:pPr>
        <w:pStyle w:val="Footnote"/>
        <w:rPr>
          <w:del w:id="4875" w:author="Samuel Dent" w:date="2015-11-19T05:34:00Z"/>
          <w:szCs w:val="18"/>
        </w:rPr>
      </w:pPr>
      <w:del w:id="4876" w:author="Samuel Dent" w:date="2015-11-19T05:34:00Z">
        <w:r w:rsidRPr="00766B88" w:rsidDel="008E33C9">
          <w:rPr>
            <w:rStyle w:val="FootnoteReference"/>
            <w:rFonts w:asciiTheme="minorHAnsi" w:hAnsiTheme="minorHAnsi" w:cstheme="minorHAnsi"/>
            <w:sz w:val="18"/>
            <w:szCs w:val="18"/>
          </w:rPr>
          <w:footnoteRef/>
        </w:r>
        <w:r w:rsidRPr="00766B88" w:rsidDel="008E33C9">
          <w:rPr>
            <w:szCs w:val="18"/>
          </w:rPr>
          <w:delText xml:space="preserve"> Program-specific household factors may be utilized on the basis of sufficiently validated program evaluations. </w:delText>
        </w:r>
      </w:del>
    </w:p>
  </w:footnote>
  <w:footnote w:id="409">
    <w:p w14:paraId="29E23EE2" w14:textId="7C3969F2" w:rsidR="00F60751" w:rsidRPr="00766B88" w:rsidRDefault="00F60751" w:rsidP="00766B88">
      <w:pPr>
        <w:pStyle w:val="FootnoteText"/>
        <w:spacing w:after="0"/>
        <w:rPr>
          <w:ins w:id="4895" w:author="Samuel Dent" w:date="2015-11-19T05:34:00Z"/>
          <w:sz w:val="18"/>
          <w:szCs w:val="18"/>
        </w:rPr>
      </w:pPr>
      <w:ins w:id="4896" w:author="Samuel Dent" w:date="2015-11-19T05:34:00Z">
        <w:r w:rsidRPr="00766B88">
          <w:rPr>
            <w:rStyle w:val="FootnoteReference"/>
            <w:rFonts w:asciiTheme="minorHAnsi" w:eastAsiaTheme="minorEastAsia" w:hAnsiTheme="minorHAnsi"/>
            <w:sz w:val="18"/>
            <w:szCs w:val="18"/>
          </w:rPr>
          <w:footnoteRef/>
        </w:r>
        <w:r w:rsidRPr="00766B88">
          <w:rPr>
            <w:sz w:val="18"/>
            <w:szCs w:val="18"/>
          </w:rPr>
          <w:t xml:space="preserve"> </w:t>
        </w:r>
        <w:r w:rsidRPr="00766B88">
          <w:rPr>
            <w:i/>
            <w:sz w:val="18"/>
            <w:szCs w:val="18"/>
          </w:rPr>
          <w:t>All-Electric Homes PY6 Metering Results: Multifamily HVAC Systems</w:t>
        </w:r>
        <w:r w:rsidRPr="00766B88">
          <w:rPr>
            <w:sz w:val="18"/>
            <w:szCs w:val="18"/>
          </w:rPr>
          <w:t>, Cadmus, October 2015</w:t>
        </w:r>
      </w:ins>
      <w:ins w:id="4897" w:author="Samuel Dent" w:date="2015-11-19T06:46:00Z">
        <w:r w:rsidRPr="00766B88">
          <w:rPr>
            <w:sz w:val="18"/>
            <w:szCs w:val="18"/>
          </w:rPr>
          <w:t>. FLH values are based on metering of multi-family units that were used as the primary heating source to the whole home</w:t>
        </w:r>
      </w:ins>
      <w:ins w:id="4898" w:author="Samuel Dent" w:date="2015-11-19T06:47:00Z">
        <w:r w:rsidRPr="00766B88">
          <w:rPr>
            <w:sz w:val="18"/>
            <w:szCs w:val="18"/>
          </w:rPr>
          <w:t>, and in buildings that had received weatherization improvements</w:t>
        </w:r>
      </w:ins>
      <w:ins w:id="4899" w:author="Samuel Dent" w:date="2015-11-19T06:46:00Z">
        <w:r w:rsidRPr="00766B88">
          <w:rPr>
            <w:sz w:val="18"/>
            <w:szCs w:val="18"/>
          </w:rPr>
          <w:t>. A D</w:t>
        </w:r>
      </w:ins>
      <w:ins w:id="4900" w:author="Samuel Dent" w:date="2016-01-14T08:28:00Z">
        <w:r>
          <w:rPr>
            <w:sz w:val="18"/>
            <w:szCs w:val="18"/>
          </w:rPr>
          <w:t>MS</w:t>
        </w:r>
      </w:ins>
      <w:ins w:id="4901" w:author="Samuel Dent" w:date="2015-11-19T06:46:00Z">
        <w:r w:rsidRPr="00766B88">
          <w:rPr>
            <w:sz w:val="18"/>
            <w:szCs w:val="18"/>
          </w:rPr>
          <w:t>HP installed in a single-family home may be used more sporadically, especially if the D</w:t>
        </w:r>
      </w:ins>
      <w:ins w:id="4902" w:author="Samuel Dent" w:date="2016-01-14T08:28:00Z">
        <w:r>
          <w:rPr>
            <w:sz w:val="18"/>
            <w:szCs w:val="18"/>
          </w:rPr>
          <w:t>MS</w:t>
        </w:r>
      </w:ins>
      <w:ins w:id="4903" w:author="Samuel Dent" w:date="2015-11-19T06:46:00Z">
        <w:r w:rsidRPr="00766B88">
          <w:rPr>
            <w:sz w:val="18"/>
            <w:szCs w:val="18"/>
          </w:rPr>
          <w:t>HP serves only a room</w:t>
        </w:r>
      </w:ins>
      <w:ins w:id="4904" w:author="Samuel Dent" w:date="2015-11-19T06:52:00Z">
        <w:r w:rsidRPr="00766B88">
          <w:rPr>
            <w:sz w:val="18"/>
            <w:szCs w:val="18"/>
          </w:rPr>
          <w:t xml:space="preserve">, </w:t>
        </w:r>
      </w:ins>
      <w:ins w:id="4905" w:author="Samuel Dent" w:date="2015-11-19T06:48:00Z">
        <w:r w:rsidRPr="00766B88">
          <w:rPr>
            <w:sz w:val="18"/>
            <w:szCs w:val="18"/>
          </w:rPr>
          <w:t>and buildings</w:t>
        </w:r>
      </w:ins>
      <w:ins w:id="4906" w:author="Samuel Dent" w:date="2015-11-19T06:52:00Z">
        <w:r w:rsidRPr="00766B88">
          <w:rPr>
            <w:sz w:val="18"/>
            <w:szCs w:val="18"/>
          </w:rPr>
          <w:t xml:space="preserve"> that have not been weatherized may require longer hours.</w:t>
        </w:r>
      </w:ins>
      <w:ins w:id="4907" w:author="Samuel Dent" w:date="2015-11-19T06:46:00Z">
        <w:r w:rsidRPr="00766B88">
          <w:rPr>
            <w:sz w:val="18"/>
            <w:szCs w:val="18"/>
          </w:rPr>
          <w:t xml:space="preserve"> </w:t>
        </w:r>
      </w:ins>
      <w:ins w:id="4908" w:author="Samuel Dent" w:date="2015-11-19T06:47:00Z">
        <w:r w:rsidRPr="00766B88">
          <w:rPr>
            <w:sz w:val="18"/>
            <w:szCs w:val="18"/>
          </w:rPr>
          <w:t xml:space="preserve">Additional evaluation is recommended to </w:t>
        </w:r>
      </w:ins>
      <w:ins w:id="4909" w:author="Samuel Dent" w:date="2015-11-19T06:52:00Z">
        <w:r w:rsidRPr="00766B88">
          <w:rPr>
            <w:sz w:val="18"/>
            <w:szCs w:val="18"/>
          </w:rPr>
          <w:t>refine the EFLH assumptions for the general population</w:t>
        </w:r>
      </w:ins>
      <w:ins w:id="4910" w:author="Samuel Dent" w:date="2015-11-19T06:46:00Z">
        <w:r w:rsidRPr="00766B88">
          <w:rPr>
            <w:sz w:val="18"/>
            <w:szCs w:val="18"/>
          </w:rPr>
          <w:t>.</w:t>
        </w:r>
      </w:ins>
    </w:p>
  </w:footnote>
  <w:footnote w:id="410">
    <w:p w14:paraId="67933985" w14:textId="77777777" w:rsidR="00F60751" w:rsidRPr="00766B88" w:rsidDel="00245FAE" w:rsidRDefault="00F60751" w:rsidP="00766B88">
      <w:pPr>
        <w:pStyle w:val="Footnote"/>
        <w:rPr>
          <w:del w:id="4952" w:author="Samuel Dent" w:date="2015-11-23T11:07:00Z"/>
          <w:szCs w:val="18"/>
        </w:rPr>
      </w:pPr>
      <w:del w:id="4953" w:author="Samuel Dent" w:date="2015-11-23T11:07:00Z">
        <w:r w:rsidRPr="00766B88" w:rsidDel="00245FAE">
          <w:rPr>
            <w:rStyle w:val="FootnoteReference"/>
            <w:rFonts w:asciiTheme="minorHAnsi" w:hAnsiTheme="minorHAnsi" w:cstheme="minorHAnsi"/>
            <w:sz w:val="18"/>
            <w:szCs w:val="18"/>
          </w:rPr>
          <w:footnoteRef/>
        </w:r>
        <w:r w:rsidRPr="00766B88" w:rsidDel="00245FAE">
          <w:rPr>
            <w:szCs w:val="18"/>
          </w:rPr>
          <w:delText xml:space="preserve"> 1 Ton = 12 kBtu/hr</w:delText>
        </w:r>
      </w:del>
    </w:p>
  </w:footnote>
  <w:footnote w:id="411">
    <w:p w14:paraId="16127FDB"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Electric resistance has a COP of 1.0 which equals 1/0.293 = 3.41 HSPF.</w:t>
      </w:r>
    </w:p>
  </w:footnote>
  <w:footnote w:id="412">
    <w:p w14:paraId="5EBFB48C"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This is from the ASHP measure which estimated HSPF based on finding the average HSPF/SEER ratio from the AHRI directory data (using the least efficient models – SEER 12 and SEER 13) – 0.596, and applying to the average nameplate SEER rating of all Early Replacement qualifying equipment in Ameren PY3-PY4. This estimation methodology appears to provide a result within 10% of actual HSPF.</w:t>
      </w:r>
    </w:p>
  </w:footnote>
  <w:footnote w:id="413">
    <w:p w14:paraId="7B7E3D57" w14:textId="77777777" w:rsidR="00F60751" w:rsidRPr="00766B88" w:rsidRDefault="00F60751" w:rsidP="00766B88">
      <w:pPr>
        <w:pStyle w:val="Footnote"/>
        <w:rPr>
          <w:ins w:id="4975" w:author="Samuel Dent" w:date="2015-11-19T05:37:00Z"/>
          <w:szCs w:val="18"/>
        </w:rPr>
      </w:pPr>
      <w:ins w:id="4976" w:author="Samuel Dent" w:date="2015-11-19T05:37:00Z">
        <w:r w:rsidRPr="00766B88">
          <w:rPr>
            <w:rStyle w:val="FootnoteReference"/>
            <w:rFonts w:asciiTheme="minorHAnsi" w:hAnsiTheme="minorHAnsi" w:cstheme="minorHAnsi"/>
            <w:sz w:val="18"/>
            <w:szCs w:val="18"/>
          </w:rPr>
          <w:footnoteRef/>
        </w:r>
        <w:r w:rsidRPr="00766B88">
          <w:rPr>
            <w:szCs w:val="18"/>
          </w:rPr>
          <w:t xml:space="preserve"> 1 Ton = 12 kBtu/hr</w:t>
        </w:r>
      </w:ins>
    </w:p>
  </w:footnote>
  <w:footnote w:id="414">
    <w:p w14:paraId="350434AF"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Note that if only an EER rating is available, </w:t>
      </w:r>
      <w:del w:id="4980" w:author="Samuel Dent" w:date="2015-11-19T06:27:00Z">
        <w:r w:rsidRPr="00766B88" w:rsidDel="001C7B5C">
          <w:rPr>
            <w:szCs w:val="18"/>
          </w:rPr>
          <w:delText>a</w:delText>
        </w:r>
      </w:del>
      <w:ins w:id="4981" w:author="Samuel Dent" w:date="2015-11-19T06:27:00Z">
        <w:r w:rsidRPr="00766B88">
          <w:rPr>
            <w:szCs w:val="18"/>
          </w:rPr>
          <w:t>use the following</w:t>
        </w:r>
      </w:ins>
      <w:r w:rsidRPr="00766B88">
        <w:rPr>
          <w:szCs w:val="18"/>
        </w:rPr>
        <w:t xml:space="preserve"> conversion </w:t>
      </w:r>
      <w:del w:id="4982" w:author="Samuel Dent" w:date="2015-11-19T06:27:00Z">
        <w:r w:rsidRPr="00766B88" w:rsidDel="001C7B5C">
          <w:rPr>
            <w:szCs w:val="18"/>
          </w:rPr>
          <w:delText>factor</w:delText>
        </w:r>
      </w:del>
      <w:ins w:id="4983" w:author="Samuel Dent" w:date="2015-11-19T06:27:00Z">
        <w:r w:rsidRPr="00766B88">
          <w:rPr>
            <w:szCs w:val="18"/>
          </w:rPr>
          <w:t>equation;</w:t>
        </w:r>
      </w:ins>
      <w:r w:rsidRPr="00766B88">
        <w:rPr>
          <w:szCs w:val="18"/>
        </w:rPr>
        <w:t xml:space="preserve"> </w:t>
      </w:r>
      <w:ins w:id="4984" w:author="Samuel Dent" w:date="2015-11-19T06:27:00Z">
        <w:r w:rsidRPr="00766B88">
          <w:rPr>
            <w:szCs w:val="18"/>
          </w:rPr>
          <w:t>EER_base = (-0.02 * SEER_base</w:t>
        </w:r>
        <w:r w:rsidRPr="00766B88">
          <w:rPr>
            <w:szCs w:val="18"/>
            <w:vertAlign w:val="superscript"/>
          </w:rPr>
          <w:t>2</w:t>
        </w:r>
        <w:r w:rsidRPr="00766B88">
          <w:rPr>
            <w:szCs w:val="18"/>
          </w:rPr>
          <w:t xml:space="preserve">) + (1.12 * SEER). From Wassmer, M. (2003). A Component-Based Model for Residential Air Conditioner and Heat Pump Energy Calculations. Masters Thesis, University of Colorado at Boulder.  </w:t>
        </w:r>
      </w:ins>
      <w:del w:id="4985" w:author="Samuel Dent" w:date="2015-11-19T06:27:00Z">
        <w:r w:rsidRPr="00766B88" w:rsidDel="001C7B5C">
          <w:rPr>
            <w:szCs w:val="18"/>
          </w:rPr>
          <w:delText>of SEER=1.1*EER can be used</w:delText>
        </w:r>
      </w:del>
    </w:p>
  </w:footnote>
  <w:footnote w:id="415">
    <w:p w14:paraId="7D65DDA2" w14:textId="77777777" w:rsidR="00F60751" w:rsidRPr="00766B88" w:rsidRDefault="00F60751" w:rsidP="00766B88">
      <w:pPr>
        <w:pStyle w:val="Footnote"/>
        <w:rPr>
          <w:ins w:id="4998" w:author="Samuel Dent" w:date="2015-11-19T06:22:00Z"/>
          <w:szCs w:val="18"/>
        </w:rPr>
      </w:pPr>
      <w:ins w:id="4999" w:author="Samuel Dent" w:date="2015-11-19T06:22:00Z">
        <w:r w:rsidRPr="00766B88">
          <w:rPr>
            <w:rStyle w:val="FootnoteReference"/>
            <w:rFonts w:asciiTheme="minorHAnsi" w:hAnsiTheme="minorHAnsi" w:cstheme="minorHAnsi"/>
            <w:sz w:val="18"/>
            <w:szCs w:val="18"/>
          </w:rPr>
          <w:footnoteRef/>
        </w:r>
        <w:r w:rsidRPr="00766B88">
          <w:rPr>
            <w:szCs w:val="18"/>
          </w:rPr>
          <w:t xml:space="preserve"> Average nameplate efficiencies of all Early Replacement qualifying equipment in Ameren PY3-PY4.</w:t>
        </w:r>
      </w:ins>
    </w:p>
  </w:footnote>
  <w:footnote w:id="416">
    <w:p w14:paraId="47F49BAB" w14:textId="77777777" w:rsidR="00F60751" w:rsidRPr="00766B88" w:rsidRDefault="00F60751">
      <w:pPr>
        <w:pStyle w:val="Footnote"/>
        <w:rPr>
          <w:szCs w:val="18"/>
        </w:rPr>
        <w:pPrChange w:id="5020" w:author="Samuel Dent" w:date="2015-11-19T06:25:00Z">
          <w:pPr>
            <w:pStyle w:val="FootnoteText"/>
          </w:pPr>
        </w:pPrChange>
      </w:pPr>
      <w:ins w:id="5021" w:author="Samuel Dent" w:date="2015-11-19T06:25:00Z">
        <w:r w:rsidRPr="00766B88">
          <w:rPr>
            <w:rStyle w:val="FootnoteReference"/>
            <w:rFonts w:asciiTheme="minorHAnsi" w:hAnsiTheme="minorHAnsi"/>
            <w:sz w:val="18"/>
            <w:szCs w:val="18"/>
          </w:rPr>
          <w:footnoteRef/>
        </w:r>
        <w:r w:rsidRPr="00766B88">
          <w:rPr>
            <w:szCs w:val="18"/>
          </w:rPr>
          <w:t xml:space="preserve"> Estimated by converting the EER assumption</w:t>
        </w:r>
      </w:ins>
      <w:ins w:id="5022" w:author="Samuel Dent" w:date="2015-11-19T06:26:00Z">
        <w:r w:rsidRPr="00766B88">
          <w:rPr>
            <w:szCs w:val="18"/>
          </w:rPr>
          <w:t xml:space="preserve"> using the conversion equation;</w:t>
        </w:r>
      </w:ins>
      <w:ins w:id="5023" w:author="Samuel Dent" w:date="2015-11-19T06:25:00Z">
        <w:r w:rsidRPr="00766B88">
          <w:rPr>
            <w:szCs w:val="18"/>
          </w:rPr>
          <w:t xml:space="preserve"> </w:t>
        </w:r>
      </w:ins>
      <w:ins w:id="5024" w:author="Samuel Dent" w:date="2015-11-19T06:26:00Z">
        <w:r w:rsidRPr="00766B88">
          <w:rPr>
            <w:szCs w:val="18"/>
          </w:rPr>
          <w:t>EER_base = (-0.02 * SEER_base</w:t>
        </w:r>
        <w:r w:rsidRPr="00766B88">
          <w:rPr>
            <w:szCs w:val="18"/>
            <w:vertAlign w:val="superscript"/>
          </w:rPr>
          <w:t>2</w:t>
        </w:r>
        <w:r w:rsidRPr="00766B88">
          <w:rPr>
            <w:szCs w:val="18"/>
          </w:rPr>
          <w:t>) + (1.12 * SEER)</w:t>
        </w:r>
      </w:ins>
      <w:ins w:id="5025" w:author="Samuel Dent" w:date="2015-11-19T06:27:00Z">
        <w:r w:rsidRPr="00766B88">
          <w:rPr>
            <w:szCs w:val="18"/>
          </w:rPr>
          <w:t>. From Wassmer, M. (2003). A Component-Based Model for Residential Air Conditioner and Heat Pump Energy Calculations. Masters Thesis, University of Colorado at Boulder.</w:t>
        </w:r>
      </w:ins>
      <w:ins w:id="5026" w:author="Samuel Dent" w:date="2015-11-19T06:26:00Z">
        <w:r w:rsidRPr="00766B88">
          <w:rPr>
            <w:szCs w:val="18"/>
          </w:rPr>
          <w:t xml:space="preserve">  </w:t>
        </w:r>
      </w:ins>
    </w:p>
  </w:footnote>
  <w:footnote w:id="417">
    <w:p w14:paraId="0E04C6DE" w14:textId="77777777" w:rsidR="00F60751" w:rsidRPr="00766B88" w:rsidRDefault="00F60751" w:rsidP="00766B88">
      <w:pPr>
        <w:pStyle w:val="Footnote"/>
        <w:rPr>
          <w:ins w:id="5033" w:author="Samuel Dent" w:date="2015-11-19T06:22:00Z"/>
          <w:szCs w:val="18"/>
        </w:rPr>
      </w:pPr>
      <w:ins w:id="5034" w:author="Samuel Dent" w:date="2015-11-19T06:22:00Z">
        <w:r w:rsidRPr="00766B88">
          <w:rPr>
            <w:rStyle w:val="FootnoteReference"/>
            <w:rFonts w:asciiTheme="minorHAnsi" w:hAnsiTheme="minorHAnsi" w:cstheme="minorHAnsi"/>
            <w:sz w:val="18"/>
            <w:szCs w:val="18"/>
          </w:rPr>
          <w:footnoteRef/>
        </w:r>
        <w:r w:rsidRPr="00766B88">
          <w:rPr>
            <w:szCs w:val="18"/>
          </w:rPr>
          <w:t xml:space="preserve"> If there is no </w:t>
        </w:r>
      </w:ins>
      <w:ins w:id="5035" w:author="Samuel Dent" w:date="2015-11-19T06:23:00Z">
        <w:r w:rsidRPr="00766B88">
          <w:rPr>
            <w:szCs w:val="18"/>
          </w:rPr>
          <w:t>existing</w:t>
        </w:r>
      </w:ins>
      <w:ins w:id="5036" w:author="Samuel Dent" w:date="2015-11-19T06:22:00Z">
        <w:r w:rsidRPr="00766B88">
          <w:rPr>
            <w:szCs w:val="18"/>
          </w:rPr>
          <w:t xml:space="preserve"> cooling in place but the incentive encourages installation of a new </w:t>
        </w:r>
      </w:ins>
      <w:ins w:id="5037" w:author="Samuel Dent" w:date="2015-11-19T06:23:00Z">
        <w:r w:rsidRPr="00766B88">
          <w:rPr>
            <w:szCs w:val="18"/>
          </w:rPr>
          <w:t>DM</w:t>
        </w:r>
      </w:ins>
      <w:ins w:id="5038" w:author="Samuel Dent" w:date="2015-11-19T06:22:00Z">
        <w:r w:rsidRPr="00766B88">
          <w:rPr>
            <w:szCs w:val="18"/>
          </w:rPr>
          <w:t xml:space="preserve">SHP with cooling, the added cooling load should be subtracted from any heating benefit. </w:t>
        </w:r>
      </w:ins>
    </w:p>
  </w:footnote>
  <w:footnote w:id="418">
    <w:p w14:paraId="684DDAA8" w14:textId="77777777" w:rsidR="00F60751" w:rsidRPr="00766B88" w:rsidDel="00213A86" w:rsidRDefault="00F60751" w:rsidP="00766B88">
      <w:pPr>
        <w:pStyle w:val="Footnote"/>
        <w:rPr>
          <w:del w:id="5051" w:author="Samuel Dent" w:date="2015-11-19T06:22:00Z"/>
          <w:szCs w:val="18"/>
        </w:rPr>
      </w:pPr>
      <w:del w:id="5052" w:author="Samuel Dent" w:date="2015-11-19T06:22:00Z">
        <w:r w:rsidRPr="00766B88" w:rsidDel="00213A86">
          <w:rPr>
            <w:rStyle w:val="FootnoteReference"/>
            <w:rFonts w:asciiTheme="minorHAnsi" w:hAnsiTheme="minorHAnsi" w:cstheme="minorHAnsi"/>
            <w:sz w:val="18"/>
            <w:szCs w:val="18"/>
          </w:rPr>
          <w:footnoteRef/>
        </w:r>
        <w:r w:rsidRPr="00766B88" w:rsidDel="00213A86">
          <w:rPr>
            <w:szCs w:val="18"/>
          </w:rPr>
          <w:delText xml:space="preserve"> Converted from EER </w:delText>
        </w:r>
      </w:del>
      <w:ins w:id="5053" w:author="Samuel Dent" w:date="2015-11-19T06:05:00Z">
        <w:del w:id="5054" w:author="Samuel Dent" w:date="2015-11-19T06:22:00Z">
          <w:r w:rsidRPr="00766B88" w:rsidDel="00213A86">
            <w:rPr>
              <w:szCs w:val="18"/>
            </w:rPr>
            <w:delText xml:space="preserve">assumptions </w:delText>
          </w:r>
        </w:del>
      </w:ins>
      <w:del w:id="5055" w:author="Samuel Dent" w:date="2015-11-19T06:22:00Z">
        <w:r w:rsidRPr="00766B88" w:rsidDel="00213A86">
          <w:rPr>
            <w:szCs w:val="18"/>
          </w:rPr>
          <w:delText xml:space="preserve">using formula </w:delText>
        </w:r>
      </w:del>
      <w:ins w:id="5056" w:author="Samuel Dent" w:date="2015-11-19T06:05:00Z">
        <w:del w:id="5057" w:author="Samuel Dent" w:date="2015-11-19T06:22:00Z">
          <w:r w:rsidRPr="00766B88" w:rsidDel="00213A86">
            <w:rPr>
              <w:szCs w:val="18"/>
            </w:rPr>
            <w:delText>EER = (-0.02 * SEER</w:delText>
          </w:r>
          <w:r w:rsidRPr="00766B88" w:rsidDel="00213A86">
            <w:rPr>
              <w:szCs w:val="18"/>
              <w:vertAlign w:val="superscript"/>
              <w:rPrChange w:id="5058" w:author="Samuel Dent" w:date="2015-11-19T06:05:00Z">
                <w:rPr>
                  <w:szCs w:val="18"/>
                </w:rPr>
              </w:rPrChange>
            </w:rPr>
            <w:delText>2</w:delText>
          </w:r>
          <w:r w:rsidRPr="00766B88" w:rsidDel="00213A86">
            <w:rPr>
              <w:szCs w:val="18"/>
            </w:rPr>
            <w:delText>) + (1.12 * SEER)</w:delText>
          </w:r>
        </w:del>
      </w:ins>
      <w:del w:id="5059" w:author="Samuel Dent" w:date="2015-11-19T06:22:00Z">
        <w:r w:rsidRPr="00766B88" w:rsidDel="00213A86">
          <w:rPr>
            <w:szCs w:val="18"/>
          </w:rPr>
          <w:delText>EER = 1.1 SEER</w:delText>
        </w:r>
      </w:del>
    </w:p>
  </w:footnote>
  <w:footnote w:id="419">
    <w:p w14:paraId="0DCA5F16"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w:t>
      </w:r>
      <w:ins w:id="5124" w:author="Samuel Dent" w:date="2015-11-19T06:54:00Z">
        <w:r w:rsidRPr="00766B88">
          <w:rPr>
            <w:i/>
            <w:szCs w:val="18"/>
          </w:rPr>
          <w:t>All-Electric Homes PY6 Metering Results: Multifamily HVAC Systems</w:t>
        </w:r>
        <w:r w:rsidRPr="00766B88">
          <w:rPr>
            <w:szCs w:val="18"/>
          </w:rPr>
          <w:t>, Cadmus, October 2015. FLH values are based on metering of multi-family units, and in buildings that had received weatherization improvements.Additional evaluation is recommended to refine the EFLH assumptions for the general population.</w:t>
        </w:r>
      </w:ins>
      <w:del w:id="5125" w:author="Samuel Dent" w:date="2015-11-19T06:54:00Z">
        <w:r w:rsidRPr="00766B88" w:rsidDel="006861AE">
          <w:rPr>
            <w:szCs w:val="18"/>
          </w:rPr>
          <w:delText>Residential EFLH for room AC</w:delText>
        </w:r>
      </w:del>
    </w:p>
  </w:footnote>
  <w:footnote w:id="420">
    <w:p w14:paraId="27AE92BB"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Weighted based on number of residential occupied housing units in each zone.</w:t>
      </w:r>
    </w:p>
  </w:footnote>
  <w:footnote w:id="421">
    <w:p w14:paraId="027C1B68" w14:textId="77777777" w:rsidR="00F60751" w:rsidRPr="00766B88" w:rsidRDefault="00F60751" w:rsidP="00766B88">
      <w:pPr>
        <w:pStyle w:val="Footnote"/>
        <w:rPr>
          <w:ins w:id="5241" w:author="Samuel Dent" w:date="2016-01-14T08:30:00Z"/>
          <w:szCs w:val="18"/>
        </w:rPr>
      </w:pPr>
      <w:ins w:id="5242" w:author="Samuel Dent" w:date="2016-01-14T08:30:00Z">
        <w:r w:rsidRPr="00766B88">
          <w:rPr>
            <w:rStyle w:val="FootnoteReference"/>
            <w:rFonts w:asciiTheme="minorHAnsi" w:hAnsiTheme="minorHAnsi" w:cstheme="minorHAnsi"/>
            <w:sz w:val="18"/>
            <w:szCs w:val="18"/>
          </w:rPr>
          <w:footnoteRef/>
        </w:r>
        <w:r w:rsidRPr="00766B88">
          <w:rPr>
            <w:szCs w:val="18"/>
          </w:rPr>
          <w:t xml:space="preserve"> Average nameplate efficiencies of all Early Replacement qualifying equipment in Ameren PY3-PY4.</w:t>
        </w:r>
      </w:ins>
    </w:p>
  </w:footnote>
  <w:footnote w:id="422">
    <w:p w14:paraId="5C7CF137" w14:textId="77777777" w:rsidR="00F60751" w:rsidRPr="00766B88" w:rsidRDefault="00F60751" w:rsidP="00766B88">
      <w:pPr>
        <w:pStyle w:val="FootnoteText"/>
        <w:spacing w:after="0"/>
        <w:rPr>
          <w:ins w:id="5250" w:author="Samuel Dent" w:date="2016-01-14T08:30:00Z"/>
          <w:sz w:val="18"/>
          <w:szCs w:val="18"/>
        </w:rPr>
      </w:pPr>
      <w:ins w:id="5251" w:author="Samuel Dent" w:date="2016-01-14T08:30:00Z">
        <w:r w:rsidRPr="00766B88">
          <w:rPr>
            <w:rStyle w:val="FootnoteReference"/>
            <w:rFonts w:asciiTheme="minorHAnsi" w:eastAsiaTheme="minorEastAsia" w:hAnsiTheme="minorHAnsi"/>
            <w:sz w:val="18"/>
            <w:szCs w:val="18"/>
          </w:rPr>
          <w:footnoteRef/>
        </w:r>
        <w:r w:rsidRPr="00766B88">
          <w:rPr>
            <w:sz w:val="18"/>
            <w:szCs w:val="18"/>
          </w:rPr>
          <w:t xml:space="preserve"> Average nameplate efficiencies of all Early Replacement qualifying equipment in Ameren PY3-PY4.</w:t>
        </w:r>
      </w:ins>
    </w:p>
  </w:footnote>
  <w:footnote w:id="423">
    <w:p w14:paraId="3F03956D" w14:textId="77777777" w:rsidR="00F60751" w:rsidRPr="00766B88" w:rsidRDefault="00F60751" w:rsidP="00766B88">
      <w:pPr>
        <w:pStyle w:val="Footnote"/>
        <w:rPr>
          <w:ins w:id="5258" w:author="Samuel Dent" w:date="2016-01-14T08:30:00Z"/>
          <w:szCs w:val="18"/>
        </w:rPr>
      </w:pPr>
      <w:ins w:id="5259" w:author="Samuel Dent" w:date="2016-01-14T08:30:00Z">
        <w:r w:rsidRPr="00766B88">
          <w:rPr>
            <w:rStyle w:val="FootnoteReference"/>
            <w:rFonts w:asciiTheme="minorHAnsi" w:eastAsia="Calibri" w:hAnsiTheme="minorHAnsi" w:cstheme="minorHAnsi"/>
            <w:sz w:val="18"/>
            <w:szCs w:val="18"/>
          </w:rPr>
          <w:footnoteRef/>
        </w:r>
        <w:r w:rsidRPr="00766B88">
          <w:rPr>
            <w:szCs w:val="18"/>
          </w:rPr>
          <w:t xml:space="preserve"> Same EER as Window AC recycling. Based on Nexus Market Research Inc, RLW Analytics, </w:t>
        </w:r>
        <w:proofErr w:type="gramStart"/>
        <w:r w:rsidRPr="00766B88">
          <w:rPr>
            <w:szCs w:val="18"/>
          </w:rPr>
          <w:t>December</w:t>
        </w:r>
        <w:proofErr w:type="gramEnd"/>
        <w:r w:rsidRPr="00766B88">
          <w:rPr>
            <w:szCs w:val="18"/>
          </w:rPr>
          <w:t xml:space="preserve"> 2005; “Impact, Process, and Market Study of the Connecticut Appliance Retirement Program: Overall Report.”</w:t>
        </w:r>
      </w:ins>
    </w:p>
  </w:footnote>
  <w:footnote w:id="424">
    <w:p w14:paraId="16A68C39" w14:textId="77777777" w:rsidR="00F60751" w:rsidRPr="00766B88" w:rsidRDefault="00F60751" w:rsidP="00766B88">
      <w:pPr>
        <w:pStyle w:val="Footnote"/>
        <w:rPr>
          <w:ins w:id="5263" w:author="Samuel Dent" w:date="2016-01-14T08:30:00Z"/>
          <w:szCs w:val="18"/>
        </w:rPr>
      </w:pPr>
      <w:ins w:id="5264" w:author="Samuel Dent" w:date="2016-01-14T08:30:00Z">
        <w:r w:rsidRPr="00766B88">
          <w:rPr>
            <w:rStyle w:val="FootnoteReference"/>
            <w:rFonts w:asciiTheme="minorHAnsi" w:hAnsiTheme="minorHAnsi" w:cstheme="minorHAnsi"/>
            <w:sz w:val="18"/>
            <w:szCs w:val="18"/>
          </w:rPr>
          <w:footnoteRef/>
        </w:r>
        <w:r w:rsidRPr="00766B88">
          <w:rPr>
            <w:szCs w:val="18"/>
          </w:rPr>
          <w:t xml:space="preserve"> If there is no central cooling in place but the incentive encourages installation of a new DMSHP with cooling, the added cooling load should be subtracted from any heating benefit. </w:t>
        </w:r>
      </w:ins>
    </w:p>
  </w:footnote>
  <w:footnote w:id="425">
    <w:p w14:paraId="22894873" w14:textId="77777777" w:rsidR="00F60751" w:rsidRPr="00766B88" w:rsidRDefault="00F60751" w:rsidP="00766B88">
      <w:pPr>
        <w:pStyle w:val="Footnote"/>
        <w:rPr>
          <w:ins w:id="5281" w:author="Samuel Dent" w:date="2015-11-19T07:02:00Z"/>
          <w:szCs w:val="18"/>
        </w:rPr>
      </w:pPr>
      <w:ins w:id="5282" w:author="Samuel Dent" w:date="2015-11-19T07:02:00Z">
        <w:r w:rsidRPr="00766B88">
          <w:rPr>
            <w:rStyle w:val="FootnoteReference"/>
            <w:rFonts w:asciiTheme="minorHAnsi" w:hAnsiTheme="minorHAnsi" w:cstheme="minorHAnsi"/>
            <w:sz w:val="18"/>
            <w:szCs w:val="18"/>
          </w:rPr>
          <w:footnoteRef/>
        </w:r>
        <w:r w:rsidRPr="00766B88">
          <w:rPr>
            <w:szCs w:val="18"/>
          </w:rPr>
          <w:t xml:space="preserve"> Based on Wassmer, M. (2003). A Component-Based Model for Residential Air Conditioner and Heat Pump Energy Calculations. Masters Thesis, University of Colorado at Boulder. Note this is appropriate for single speed units only.</w:t>
        </w:r>
      </w:ins>
    </w:p>
  </w:footnote>
  <w:footnote w:id="426">
    <w:p w14:paraId="07AD31C8"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427">
    <w:p w14:paraId="1A5B7C82"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428">
    <w:p w14:paraId="42C4393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American Standard Maintenance for Indoor Units: http://www.americanstandardair.com/owner-support/maintenance.html</w:t>
      </w:r>
    </w:p>
  </w:footnote>
  <w:footnote w:id="429">
    <w:p w14:paraId="7CD35FA5" w14:textId="77777777" w:rsidR="00F60751" w:rsidRPr="00766B88" w:rsidRDefault="00F60751" w:rsidP="00766B88">
      <w:pPr>
        <w:pStyle w:val="Footnote"/>
        <w:rPr>
          <w:color w:val="FF0000"/>
          <w:szCs w:val="18"/>
        </w:rPr>
      </w:pPr>
      <w:r w:rsidRPr="00766B88">
        <w:rPr>
          <w:rStyle w:val="FootnoteReference"/>
          <w:rFonts w:asciiTheme="minorHAnsi" w:hAnsiTheme="minorHAnsi"/>
          <w:sz w:val="18"/>
          <w:szCs w:val="18"/>
        </w:rPr>
        <w:footnoteRef/>
      </w:r>
      <w:r w:rsidRPr="00766B88">
        <w:rPr>
          <w:szCs w:val="18"/>
        </w:rPr>
        <w:t>Act on Energy Commercial Technical Reference Manual No. 2010-4, 9.2.3 Gas Forced-Air Furnace Tune-up.</w:t>
      </w:r>
    </w:p>
  </w:footnote>
  <w:footnote w:id="430">
    <w:p w14:paraId="5409426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w:t>
      </w:r>
      <w:r w:rsidRPr="00766B88">
        <w:rPr>
          <w:szCs w:val="18"/>
          <w:vertAlign w:val="subscript"/>
        </w:rPr>
        <w:t>e</w:t>
      </w:r>
      <w:r w:rsidRPr="00766B88">
        <w:rPr>
          <w:szCs w:val="18"/>
        </w:rPr>
        <w:t xml:space="preserve"> is not one of the AHRI certified ratings provided for residential furnaces, but can be reasonably estimated from a calculation based on the certified values for fuel energy (Ef in MMBtu/yr) and Eae (kWh/yr).  An average of a 300 record sample (non-random) out of 1495 was 3.14%.  This is, appropriately, ~50% greater than the Energy Star version 3 criteria for 2% F</w:t>
      </w:r>
      <w:r w:rsidRPr="00766B88">
        <w:rPr>
          <w:szCs w:val="18"/>
          <w:vertAlign w:val="subscript"/>
        </w:rPr>
        <w:t>e</w:t>
      </w:r>
      <w:r w:rsidRPr="00766B88">
        <w:rPr>
          <w:szCs w:val="18"/>
        </w:rPr>
        <w:t>. See “Programmable Thermostats Furnace Fan Analysis.xlsx” for reference.</w:t>
      </w:r>
    </w:p>
  </w:footnote>
  <w:footnote w:id="431">
    <w:p w14:paraId="0244BD2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Heating load is used to describe the household heating need, which is equal to (gas consumption * AFUE ) </w:t>
      </w:r>
    </w:p>
  </w:footnote>
  <w:footnote w:id="432">
    <w:p w14:paraId="2218B42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Values are based on household heating consumption values and inferred average AFUE results from Table 2-1, Energy Efficiency / Demand Response Nicor Gas Plan Year 1 (6/1/2011-5/31/2012) Research Report: Furnace Metering Study (August 1, 2013) (prepared by Navigant Consulting, Inc.) and adjusting to a statewide average using relative HDD values to adjust for the evaluation results focus on northern region. Values for individual cities are then calculated by comparing average HDD to the individual city’s HDD.</w:t>
      </w:r>
    </w:p>
  </w:footnote>
  <w:footnote w:id="433">
    <w:p w14:paraId="28C3AD6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Air Conditioning Contractors of America Manual J, Residential Load Calculation 8th Edition produces equipment sizing loads for Single Family, Multi-single, and Condominiums using input characteristics of the home.</w:t>
      </w:r>
    </w:p>
  </w:footnote>
  <w:footnote w:id="434">
    <w:p w14:paraId="75E067F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Multifamily household heating consumption relative to single-family households is affected by overall household square footage and exposure to the exterior. This 65% reduction factor is applied to MF homes with electric resistance, based on professional judgment that average household size, and heat loads of MF households are smaller than single-family homes</w:t>
      </w:r>
    </w:p>
  </w:footnote>
  <w:footnote w:id="435">
    <w:p w14:paraId="3D00576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Program-specific household factors may be utilized on the basis of sufficiently validated program evaluations.</w:t>
      </w:r>
    </w:p>
  </w:footnote>
  <w:footnote w:id="436">
    <w:p w14:paraId="5124DB03"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Energy Solutions Center, a consortium of natural gas utilities, equipment manufacturers and vendors. Boiler Reset Control, accessed at http://naturalgasefficiency.org/residential/Boiler_Reset_Control.htm</w:t>
      </w:r>
    </w:p>
  </w:footnote>
  <w:footnote w:id="437">
    <w:p w14:paraId="0DF2D377" w14:textId="77777777" w:rsidR="00F60751" w:rsidRPr="00766B88" w:rsidRDefault="00F60751" w:rsidP="00766B88">
      <w:pPr>
        <w:pStyle w:val="Footnote"/>
        <w:rPr>
          <w:szCs w:val="18"/>
        </w:rPr>
      </w:pPr>
      <w:r w:rsidRPr="00766B88">
        <w:rPr>
          <w:szCs w:val="18"/>
          <w:vertAlign w:val="superscript"/>
        </w:rPr>
        <w:footnoteRef/>
      </w:r>
      <w:r w:rsidRPr="00766B88">
        <w:rPr>
          <w:szCs w:val="18"/>
        </w:rPr>
        <w:t>CLEAResultreferences the Brooklyn Union Gas Company, High Efficiency Heating and Water and Controls, Gas Energy Efficiency Program Implementation Plan.</w:t>
      </w:r>
    </w:p>
  </w:footnote>
  <w:footnote w:id="438">
    <w:p w14:paraId="37A739BF"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Nexant. Questar DSM Market Characterization Report. August 9, 2006.</w:t>
      </w:r>
    </w:p>
  </w:footnote>
  <w:footnote w:id="439">
    <w:p w14:paraId="255F331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Boiler consumption values are informed by an evaluation which did not identify any fraction of heating load due to domestic hot water (DHW) provided by the boiler.  Thus these values are an average of both homes with boilers only providing heat, and homes with boilers that also provide DHW. Heating load is used to describe the household heating need, which is equal to (gas heating consumption * AFUE )</w:t>
      </w:r>
    </w:p>
  </w:footnote>
  <w:footnote w:id="440">
    <w:p w14:paraId="5038105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Values are based on household heating consumption values and inferred average AFUE results from Table 3-4, Program Sample Analysis, </w:t>
      </w:r>
      <w:proofErr w:type="gramStart"/>
      <w:r w:rsidRPr="00766B88">
        <w:rPr>
          <w:i/>
          <w:szCs w:val="18"/>
        </w:rPr>
        <w:t>Nicor</w:t>
      </w:r>
      <w:proofErr w:type="gramEnd"/>
      <w:r w:rsidRPr="00766B88">
        <w:rPr>
          <w:i/>
          <w:szCs w:val="18"/>
        </w:rPr>
        <w:t xml:space="preserve"> R29 Res Rebate Evaluation Report 092611_REV FINAL to Nicor</w:t>
      </w:r>
      <w:r w:rsidRPr="00766B88">
        <w:rPr>
          <w:szCs w:val="18"/>
        </w:rPr>
        <w:t>).  Adjusting to a statewide average using relative HDD values to adjust for the evaluation results focus on northern region. Values for individual cities are then calculated by comparing average HDD to the individual city’s HDD.</w:t>
      </w:r>
    </w:p>
  </w:footnote>
  <w:footnote w:id="441">
    <w:p w14:paraId="11D78D4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Air Conditioning Contractors of America Manual J, Residential Load Calculation 8</w:t>
      </w:r>
      <w:r w:rsidRPr="00766B88">
        <w:rPr>
          <w:szCs w:val="18"/>
          <w:vertAlign w:val="superscript"/>
        </w:rPr>
        <w:t>th</w:t>
      </w:r>
      <w:r w:rsidRPr="00766B88">
        <w:rPr>
          <w:szCs w:val="18"/>
        </w:rPr>
        <w:t xml:space="preserve"> Edition produces equipment sizing loads for Single Family, Multi-single, and Condominiums using input characteristics of the home.  A best practice for equipment selection and installation of Heating and Air Conditioning, load calculations should be completed by contractors during the selection process and may be readily available for program data purposes.</w:t>
      </w:r>
    </w:p>
  </w:footnote>
  <w:footnote w:id="442">
    <w:p w14:paraId="1554CFE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Energy Solutions Center, a consortium of natural gas utilities, equipment manufacturers and vendors. Boiler Reset Control, accessed at http://naturalgasefficiency.org/residential/Boiler_Reset_Control.htm </w:t>
      </w:r>
      <w:r w:rsidRPr="00766B88">
        <w:rPr>
          <w:szCs w:val="18"/>
        </w:rPr>
        <w:cr/>
      </w:r>
    </w:p>
  </w:footnote>
  <w:footnote w:id="443">
    <w:p w14:paraId="71B9110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hyperlink r:id="rId62" w:history="1">
        <w:r w:rsidRPr="00766B88">
          <w:rPr>
            <w:rStyle w:val="Hyperlink"/>
            <w:rFonts w:cstheme="minorHAnsi"/>
            <w:szCs w:val="18"/>
          </w:rPr>
          <w:t>http://www.energystar.gov/products/certified-products/detail/ceiling-fans</w:t>
        </w:r>
      </w:hyperlink>
    </w:p>
  </w:footnote>
  <w:footnote w:id="444">
    <w:p w14:paraId="63CF559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ENERGY STAR Ceiling Fan Savings Calculator</w:t>
      </w:r>
    </w:p>
    <w:p w14:paraId="24147607" w14:textId="77777777" w:rsidR="00F60751" w:rsidRPr="00766B88" w:rsidRDefault="00B20245" w:rsidP="00766B88">
      <w:pPr>
        <w:pStyle w:val="Footnote"/>
        <w:rPr>
          <w:szCs w:val="18"/>
        </w:rPr>
      </w:pPr>
      <w:hyperlink r:id="rId63" w:history="1">
        <w:r w:rsidR="00F60751" w:rsidRPr="00766B88">
          <w:rPr>
            <w:rStyle w:val="Hyperlink"/>
            <w:rFonts w:cstheme="minorHAnsi"/>
            <w:szCs w:val="18"/>
          </w:rPr>
          <w:t>http://www.energystar.gov/buildings/sites/default/uploads/files/light_fixture_ceiling_fan_calculator.xlsx?8178-e52c</w:t>
        </w:r>
      </w:hyperlink>
    </w:p>
  </w:footnote>
  <w:footnote w:id="445">
    <w:p w14:paraId="4000A60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Assuming that the CF same as a Room AC. Consistent with coincidence factors found in: RLW Report: Final Report Coincidence Factor Study Residential Room Air Conditioners, June 23, 2008 (</w:t>
      </w:r>
      <w:hyperlink r:id="rId64" w:history="1">
        <w:r w:rsidRPr="00766B88">
          <w:rPr>
            <w:rStyle w:val="Hyperlink"/>
            <w:rFonts w:eastAsia="Calibri" w:cstheme="minorHAnsi"/>
            <w:szCs w:val="18"/>
          </w:rPr>
          <w:t>http://www.puc.nh.gov/Electric/Monitoring%20and%20Evaluation%20Reports/National%20Grid/117_RLW_CF%20Res%20RAC.pdf</w:t>
        </w:r>
      </w:hyperlink>
      <w:r w:rsidRPr="00766B88">
        <w:rPr>
          <w:szCs w:val="18"/>
        </w:rPr>
        <w:t xml:space="preserve">) </w:t>
      </w:r>
    </w:p>
  </w:footnote>
  <w:footnote w:id="446">
    <w:p w14:paraId="73EE89A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All fan default assumptions are based upon assumptions provided in the ENERGY STAR Ceiling Fan Savings Calculator;</w:t>
      </w:r>
    </w:p>
    <w:p w14:paraId="2123921A" w14:textId="77777777" w:rsidR="00F60751" w:rsidRPr="00766B88" w:rsidRDefault="00B20245" w:rsidP="00766B88">
      <w:pPr>
        <w:pStyle w:val="Footnote"/>
        <w:rPr>
          <w:szCs w:val="18"/>
        </w:rPr>
      </w:pPr>
      <w:hyperlink r:id="rId65" w:history="1">
        <w:r w:rsidR="00F60751" w:rsidRPr="00766B88">
          <w:rPr>
            <w:rStyle w:val="Hyperlink"/>
            <w:rFonts w:cstheme="minorHAnsi"/>
            <w:szCs w:val="18"/>
          </w:rPr>
          <w:t>http://www.energystar.gov/buildings/sites/default/uploads/files/light_fixture_ceiling_fan_calculator.xlsx?8178-e52c</w:t>
        </w:r>
      </w:hyperlink>
    </w:p>
  </w:footnote>
  <w:footnote w:id="447">
    <w:p w14:paraId="6CA8BF6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Assuming that the CF same as a Room AC. Consistent with coincidence factors found in: RLW Report: Final Report Coincidence Factor Study Residential Room Air Conditioners, June 23, 2008 (</w:t>
      </w:r>
      <w:hyperlink r:id="rId66" w:history="1">
        <w:r w:rsidRPr="00766B88">
          <w:rPr>
            <w:rStyle w:val="Hyperlink"/>
            <w:rFonts w:eastAsia="Calibri" w:cstheme="minorHAnsi"/>
            <w:szCs w:val="18"/>
          </w:rPr>
          <w:t>http://www.puc.nh.gov/Electric/Monitoring%20and%20Evaluation%20Reports/National%20Grid/117_RLW_CF%20Res%20RAC.pdf</w:t>
        </w:r>
      </w:hyperlink>
      <w:r w:rsidRPr="00766B88">
        <w:rPr>
          <w:szCs w:val="18"/>
        </w:rPr>
        <w:t xml:space="preserve">) </w:t>
      </w:r>
    </w:p>
  </w:footnote>
  <w:footnote w:id="448">
    <w:p w14:paraId="20C35844"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Based on lighting logger study conducted as part of the PY5/6 ComEd Residential Lighting Program evaluation.</w:t>
      </w:r>
    </w:p>
  </w:footnote>
  <w:footnote w:id="449">
    <w:p w14:paraId="46016353" w14:textId="509D0252" w:rsidR="00F60751" w:rsidRPr="00766B88" w:rsidRDefault="00F60751" w:rsidP="00766B88">
      <w:pPr>
        <w:pStyle w:val="FootnoteText"/>
        <w:spacing w:after="0"/>
        <w:rPr>
          <w:sz w:val="18"/>
          <w:szCs w:val="18"/>
        </w:rPr>
      </w:pPr>
      <w:ins w:id="5381" w:author="Nick Lange" w:date="2016-01-12T06:30:00Z">
        <w:r w:rsidRPr="00766B88">
          <w:rPr>
            <w:rStyle w:val="FootnoteReference"/>
            <w:rFonts w:asciiTheme="minorHAnsi" w:hAnsiTheme="minorHAnsi"/>
            <w:sz w:val="18"/>
            <w:szCs w:val="18"/>
          </w:rPr>
          <w:footnoteRef/>
        </w:r>
        <w:r w:rsidRPr="00766B88">
          <w:rPr>
            <w:sz w:val="18"/>
            <w:szCs w:val="18"/>
          </w:rPr>
          <w:t xml:space="preserve"> For example, the </w:t>
        </w:r>
      </w:ins>
      <w:ins w:id="5382" w:author="Nick Lange" w:date="2016-01-12T06:31:00Z">
        <w:r w:rsidRPr="00766B88">
          <w:rPr>
            <w:sz w:val="18"/>
            <w:szCs w:val="18"/>
          </w:rPr>
          <w:t>capabilities</w:t>
        </w:r>
      </w:ins>
      <w:ins w:id="5383" w:author="Nick Lange" w:date="2016-01-12T06:30:00Z">
        <w:r w:rsidRPr="00766B88">
          <w:rPr>
            <w:sz w:val="18"/>
            <w:szCs w:val="18"/>
          </w:rPr>
          <w:t xml:space="preserve"> of products</w:t>
        </w:r>
      </w:ins>
      <w:ins w:id="5384" w:author="Nick Lange" w:date="2016-01-12T06:31:00Z">
        <w:r w:rsidRPr="00766B88">
          <w:rPr>
            <w:sz w:val="18"/>
            <w:szCs w:val="18"/>
          </w:rPr>
          <w:t xml:space="preserve"> and added services</w:t>
        </w:r>
      </w:ins>
      <w:ins w:id="5385" w:author="Nick Lange" w:date="2016-01-12T06:30:00Z">
        <w:r w:rsidRPr="00766B88">
          <w:rPr>
            <w:sz w:val="18"/>
            <w:szCs w:val="18"/>
          </w:rPr>
          <w:t xml:space="preserve"> </w:t>
        </w:r>
      </w:ins>
      <w:ins w:id="5386" w:author="Nick Lange" w:date="2016-01-12T07:12:00Z">
        <w:r w:rsidRPr="00766B88">
          <w:rPr>
            <w:sz w:val="18"/>
            <w:szCs w:val="18"/>
          </w:rPr>
          <w:t xml:space="preserve">that use ultrasound, infrared, or geofencing </w:t>
        </w:r>
      </w:ins>
      <w:ins w:id="5387" w:author="Nick Lange" w:date="2016-01-12T07:14:00Z">
        <w:r w:rsidRPr="00766B88">
          <w:rPr>
            <w:sz w:val="18"/>
            <w:szCs w:val="18"/>
          </w:rPr>
          <w:t xml:space="preserve">sensor </w:t>
        </w:r>
      </w:ins>
      <w:ins w:id="5388" w:author="Nick Lange" w:date="2016-01-12T07:12:00Z">
        <w:r w:rsidRPr="00766B88">
          <w:rPr>
            <w:sz w:val="18"/>
            <w:szCs w:val="18"/>
          </w:rPr>
          <w:t xml:space="preserve">systems, </w:t>
        </w:r>
      </w:ins>
      <w:ins w:id="5389" w:author="Nick Lange" w:date="2016-01-12T07:13:00Z">
        <w:r w:rsidRPr="00766B88">
          <w:rPr>
            <w:sz w:val="18"/>
            <w:szCs w:val="18"/>
          </w:rPr>
          <w:t xml:space="preserve">automatically </w:t>
        </w:r>
      </w:ins>
      <w:ins w:id="5390" w:author="Nick Lange" w:date="2016-01-12T07:12:00Z">
        <w:r w:rsidRPr="00766B88">
          <w:rPr>
            <w:sz w:val="18"/>
            <w:szCs w:val="18"/>
          </w:rPr>
          <w:t>develop individual models of home</w:t>
        </w:r>
      </w:ins>
      <w:ins w:id="5391" w:author="Nick Lange" w:date="2016-01-12T07:13:00Z">
        <w:r w:rsidRPr="00766B88">
          <w:rPr>
            <w:sz w:val="18"/>
            <w:szCs w:val="18"/>
          </w:rPr>
          <w:t xml:space="preserve">’s thermal properties through user interaction, and optimize </w:t>
        </w:r>
      </w:ins>
      <w:ins w:id="5392" w:author="Nick Lange" w:date="2016-01-12T07:14:00Z">
        <w:r w:rsidRPr="00766B88">
          <w:rPr>
            <w:sz w:val="18"/>
            <w:szCs w:val="18"/>
          </w:rPr>
          <w:t xml:space="preserve">system operation based on equipment type and performance traits </w:t>
        </w:r>
      </w:ins>
      <w:ins w:id="5393" w:author="Nick Lange" w:date="2016-01-12T07:13:00Z">
        <w:r w:rsidRPr="00766B88">
          <w:rPr>
            <w:sz w:val="18"/>
            <w:szCs w:val="18"/>
          </w:rPr>
          <w:t xml:space="preserve">based on weather forecasts </w:t>
        </w:r>
      </w:ins>
      <w:ins w:id="5394" w:author="Nick Lange" w:date="2016-01-12T07:14:00Z">
        <w:r w:rsidRPr="00766B88">
          <w:rPr>
            <w:sz w:val="18"/>
            <w:szCs w:val="18"/>
          </w:rPr>
          <w:t>d</w:t>
        </w:r>
      </w:ins>
      <w:ins w:id="5395" w:author="Nick Lange" w:date="2016-01-12T06:32:00Z">
        <w:r w:rsidRPr="00766B88">
          <w:rPr>
            <w:sz w:val="18"/>
            <w:szCs w:val="18"/>
          </w:rPr>
          <w:t xml:space="preserve">emonstrate the type of </w:t>
        </w:r>
      </w:ins>
      <w:ins w:id="5396" w:author="Nick Lange" w:date="2016-01-12T06:33:00Z">
        <w:r w:rsidRPr="00766B88">
          <w:rPr>
            <w:sz w:val="18"/>
            <w:szCs w:val="18"/>
          </w:rPr>
          <w:t>automatic schedule change functionality that apply to this measure characterization.</w:t>
        </w:r>
      </w:ins>
    </w:p>
  </w:footnote>
  <w:footnote w:id="450">
    <w:p w14:paraId="0458DB41" w14:textId="77777777" w:rsidR="00F60751" w:rsidRPr="00766B88" w:rsidRDefault="00F60751" w:rsidP="00766B88">
      <w:pPr>
        <w:pStyle w:val="FootnoteText"/>
        <w:spacing w:after="0"/>
        <w:rPr>
          <w:ins w:id="5398" w:author="Stephanie Baer" w:date="2015-12-18T11:33:00Z"/>
          <w:rFonts w:cstheme="minorHAnsi"/>
          <w:sz w:val="18"/>
          <w:szCs w:val="18"/>
        </w:rPr>
      </w:pPr>
      <w:ins w:id="5399" w:author="Stephanie Baer" w:date="2015-12-18T11:33:00Z">
        <w:r w:rsidRPr="00766B88">
          <w:rPr>
            <w:rStyle w:val="FootnoteReference"/>
            <w:rFonts w:asciiTheme="minorHAnsi" w:hAnsiTheme="minorHAnsi" w:cstheme="minorHAnsi"/>
            <w:sz w:val="18"/>
            <w:szCs w:val="18"/>
          </w:rPr>
          <w:footnoteRef/>
        </w:r>
        <w:r w:rsidRPr="00766B88">
          <w:rPr>
            <w:rFonts w:cstheme="minorHAnsi"/>
            <w:sz w:val="18"/>
            <w:szCs w:val="18"/>
          </w:rPr>
          <w:t xml:space="preserve"> The ENERGY STAR program discontinued its support for basic programmable thermostats effective 12/31/09, and is presently developing a new specification for ‘Residential Climate Controls’. </w:t>
        </w:r>
      </w:ins>
    </w:p>
  </w:footnote>
  <w:footnote w:id="451">
    <w:p w14:paraId="5FDFF1DA" w14:textId="77777777" w:rsidR="00F60751" w:rsidRPr="00766B88" w:rsidRDefault="00F60751" w:rsidP="00766B88">
      <w:pPr>
        <w:pStyle w:val="FootnoteText"/>
        <w:spacing w:after="0"/>
        <w:rPr>
          <w:ins w:id="5435" w:author="Stephanie Baer" w:date="2015-12-18T11:33:00Z"/>
          <w:sz w:val="18"/>
          <w:szCs w:val="18"/>
        </w:rPr>
      </w:pPr>
      <w:ins w:id="5436" w:author="Stephanie Baer" w:date="2015-12-18T11:33:00Z">
        <w:r w:rsidRPr="00766B88">
          <w:rPr>
            <w:rStyle w:val="FootnoteReference"/>
            <w:rFonts w:asciiTheme="minorHAnsi" w:hAnsiTheme="minorHAnsi"/>
            <w:sz w:val="18"/>
            <w:szCs w:val="18"/>
          </w:rPr>
          <w:footnoteRef/>
        </w:r>
        <w:r w:rsidRPr="00766B88">
          <w:rPr>
            <w:sz w:val="18"/>
            <w:szCs w:val="18"/>
          </w:rPr>
          <w:t xml:space="preserve"> This measure recognizes that field data may be available, through this 2-way communication capability, to better inform characterization of efficiency criteria and savings calculations. It is recommended that program implementations incorporate this data into their planning and operation activities to improve understanding of the measure to manage risks and enhance savings results. </w:t>
        </w:r>
      </w:ins>
    </w:p>
  </w:footnote>
  <w:footnote w:id="452">
    <w:p w14:paraId="2D4E1C9A" w14:textId="77777777" w:rsidR="00F60751" w:rsidRPr="00766B88" w:rsidRDefault="00F60751" w:rsidP="00766B88">
      <w:pPr>
        <w:pStyle w:val="FootnoteText"/>
        <w:spacing w:after="0"/>
        <w:rPr>
          <w:ins w:id="5451" w:author="Stephanie Baer" w:date="2015-12-18T11:33:00Z"/>
          <w:sz w:val="18"/>
          <w:szCs w:val="18"/>
        </w:rPr>
      </w:pPr>
      <w:ins w:id="5452" w:author="Stephanie Baer" w:date="2015-12-18T11:33:00Z">
        <w:r w:rsidRPr="00766B88">
          <w:rPr>
            <w:rStyle w:val="FootnoteReference"/>
            <w:rFonts w:asciiTheme="minorHAnsi" w:hAnsiTheme="minorHAnsi"/>
            <w:sz w:val="18"/>
            <w:szCs w:val="18"/>
          </w:rPr>
          <w:footnoteRef/>
        </w:r>
        <w:r w:rsidRPr="00766B88">
          <w:rPr>
            <w:sz w:val="18"/>
            <w:szCs w:val="18"/>
          </w:rPr>
          <w:t xml:space="preserve"> If the actual thermostat is a programmable and it is found to be used in override mode or otherwise effectively being operated like a manual thermostat, then the baseline may be considered to be a manual thermostat </w:t>
        </w:r>
      </w:ins>
    </w:p>
  </w:footnote>
  <w:footnote w:id="453">
    <w:p w14:paraId="28AC02B5" w14:textId="77777777" w:rsidR="00F60751" w:rsidRPr="00766B88" w:rsidRDefault="00F60751" w:rsidP="00766B88">
      <w:pPr>
        <w:pStyle w:val="FootnoteText"/>
        <w:spacing w:after="0"/>
        <w:rPr>
          <w:ins w:id="5453" w:author="Stephanie Baer" w:date="2015-12-18T11:33:00Z"/>
          <w:sz w:val="18"/>
          <w:szCs w:val="18"/>
        </w:rPr>
      </w:pPr>
      <w:ins w:id="5454" w:author="Stephanie Baer" w:date="2015-12-18T11:33:00Z">
        <w:r w:rsidRPr="00766B88">
          <w:rPr>
            <w:rStyle w:val="FootnoteReference"/>
            <w:rFonts w:asciiTheme="minorHAnsi" w:hAnsiTheme="minorHAnsi"/>
            <w:sz w:val="18"/>
            <w:szCs w:val="18"/>
          </w:rPr>
          <w:footnoteRef/>
        </w:r>
        <w:r w:rsidRPr="00766B88">
          <w:rPr>
            <w:sz w:val="18"/>
            <w:szCs w:val="18"/>
          </w:rPr>
          <w:t xml:space="preserve"> ComEd Potential Study, 2013 </w:t>
        </w:r>
      </w:ins>
    </w:p>
  </w:footnote>
  <w:footnote w:id="454">
    <w:p w14:paraId="69F0AD86" w14:textId="77777777" w:rsidR="00F60751" w:rsidRPr="00766B88" w:rsidRDefault="00F60751" w:rsidP="00766B88">
      <w:pPr>
        <w:pStyle w:val="Footnote"/>
        <w:rPr>
          <w:ins w:id="5460" w:author="Stephanie Baer" w:date="2015-12-18T11:33:00Z"/>
          <w:szCs w:val="18"/>
        </w:rPr>
      </w:pPr>
      <w:ins w:id="5461" w:author="Stephanie Baer" w:date="2015-12-18T11:33:00Z">
        <w:r w:rsidRPr="00766B88">
          <w:rPr>
            <w:rStyle w:val="CaptionChar"/>
            <w:rFonts w:eastAsiaTheme="minorEastAsia"/>
            <w:sz w:val="18"/>
            <w:szCs w:val="18"/>
            <w:vertAlign w:val="superscript"/>
          </w:rPr>
          <w:footnoteRef/>
        </w:r>
        <w:r w:rsidRPr="00766B88">
          <w:rPr>
            <w:szCs w:val="18"/>
          </w:rPr>
          <w:t xml:space="preserve"> Table 1, HVAC Controls, Measure Life Report, Residential and Commercial/Industrial Lighting and HVAC Measures, GDS Associates, 2007</w:t>
        </w:r>
      </w:ins>
    </w:p>
  </w:footnote>
  <w:footnote w:id="455">
    <w:p w14:paraId="513DCA5E" w14:textId="77777777" w:rsidR="00F60751" w:rsidRPr="00766B88" w:rsidRDefault="00F60751" w:rsidP="00766B88">
      <w:pPr>
        <w:pStyle w:val="Footnote"/>
        <w:rPr>
          <w:ins w:id="5462" w:author="Stephanie Baer" w:date="2015-12-18T11:33:00Z"/>
          <w:szCs w:val="18"/>
        </w:rPr>
      </w:pPr>
      <w:ins w:id="5463" w:author="Stephanie Baer" w:date="2015-12-18T11:33:00Z">
        <w:r w:rsidRPr="00766B88">
          <w:rPr>
            <w:rStyle w:val="CaptionChar"/>
            <w:rFonts w:eastAsiaTheme="minorEastAsia"/>
            <w:sz w:val="18"/>
            <w:szCs w:val="18"/>
            <w:vertAlign w:val="superscript"/>
          </w:rPr>
          <w:footnoteRef/>
        </w:r>
        <w:r w:rsidRPr="00766B88">
          <w:rPr>
            <w:rStyle w:val="FootnoteReference"/>
            <w:rFonts w:asciiTheme="minorHAnsi" w:hAnsiTheme="minorHAnsi"/>
            <w:sz w:val="18"/>
            <w:szCs w:val="18"/>
          </w:rPr>
          <w:t xml:space="preserve"> </w:t>
        </w:r>
        <w:r w:rsidRPr="00766B88">
          <w:rPr>
            <w:szCs w:val="18"/>
          </w:rPr>
          <w:t>Future evaluation is strongly encouraged to inform the persistence of savings to further refine measure life assumption.  As this characterization depends heavily upon a number of savings studies that only lasted a single year or less, the longer term impacts should be assessed.</w:t>
        </w:r>
      </w:ins>
    </w:p>
  </w:footnote>
  <w:footnote w:id="456">
    <w:p w14:paraId="4A894613" w14:textId="77777777" w:rsidR="00F60751" w:rsidRPr="00766B88" w:rsidRDefault="00F60751" w:rsidP="00766B88">
      <w:pPr>
        <w:pStyle w:val="FootnoteText"/>
        <w:spacing w:after="0"/>
        <w:rPr>
          <w:ins w:id="5477" w:author="Stephanie Baer" w:date="2015-12-18T11:33:00Z"/>
          <w:sz w:val="18"/>
          <w:szCs w:val="18"/>
        </w:rPr>
      </w:pPr>
      <w:ins w:id="5478" w:author="Stephanie Baer" w:date="2015-12-18T11:33:00Z">
        <w:r w:rsidRPr="00766B88">
          <w:rPr>
            <w:rStyle w:val="FootnoteReference"/>
            <w:rFonts w:asciiTheme="minorHAnsi" w:hAnsiTheme="minorHAnsi"/>
            <w:sz w:val="18"/>
            <w:szCs w:val="18"/>
          </w:rPr>
          <w:footnoteRef/>
        </w:r>
        <w:r w:rsidRPr="00766B88">
          <w:rPr>
            <w:sz w:val="18"/>
            <w:szCs w:val="18"/>
          </w:rPr>
          <w:t xml:space="preserve"> </w:t>
        </w:r>
        <w:r w:rsidRPr="00766B88">
          <w:rPr>
            <w:rFonts w:cstheme="minorHAnsi"/>
            <w:sz w:val="18"/>
            <w:szCs w:val="18"/>
          </w:rPr>
          <w:t>Including any one-time software integration or annual software maintenance, and or individual device energy feature fees.</w:t>
        </w:r>
      </w:ins>
    </w:p>
  </w:footnote>
  <w:footnote w:id="457">
    <w:p w14:paraId="0F521D26" w14:textId="77777777" w:rsidR="00F60751" w:rsidRPr="00766B88" w:rsidRDefault="00F60751" w:rsidP="00766B88">
      <w:pPr>
        <w:pStyle w:val="Footnote"/>
        <w:rPr>
          <w:ins w:id="5485" w:author="Stephanie Baer" w:date="2015-12-18T11:33:00Z"/>
          <w:szCs w:val="18"/>
        </w:rPr>
      </w:pPr>
      <w:ins w:id="5486" w:author="Stephanie Baer" w:date="2015-12-18T11:33:00Z">
        <w:r w:rsidRPr="00766B88">
          <w:rPr>
            <w:rStyle w:val="CaptionChar"/>
            <w:rFonts w:eastAsiaTheme="minorEastAsia"/>
            <w:sz w:val="18"/>
            <w:szCs w:val="18"/>
            <w:vertAlign w:val="superscript"/>
          </w:rPr>
          <w:footnoteRef/>
        </w:r>
        <w:r w:rsidRPr="00766B88">
          <w:rPr>
            <w:szCs w:val="18"/>
          </w:rPr>
          <w:t xml:space="preserve"> Market prices vary considerably in this category, generally increasing with thermostat capability and sophistication. The core suite of functions required by this measure's eligibility criteria are available on units readily available in the market roughly in the range of $200 and $250, excluding the availability of any wholesale or volume discounts.  The assumed incremental cost is based on the middle of this range ($225) minus a cost of $50 for the baseline equipment blend of manual and programmable thermostats. Note that any add-on energy service costs, which may include one-time setup and/or annual per device costs are not included in this assumption.</w:t>
        </w:r>
      </w:ins>
    </w:p>
  </w:footnote>
  <w:footnote w:id="458">
    <w:p w14:paraId="5C34F0E7" w14:textId="3FF1784F" w:rsidR="00F60751" w:rsidRPr="00766B88" w:rsidRDefault="00F60751" w:rsidP="00766B88">
      <w:pPr>
        <w:pStyle w:val="Footnote"/>
        <w:rPr>
          <w:ins w:id="5511" w:author="Stephanie Baer" w:date="2015-12-18T11:33:00Z"/>
          <w:szCs w:val="18"/>
        </w:rPr>
      </w:pPr>
      <w:ins w:id="5512" w:author="Stephanie Baer" w:date="2015-12-18T11:33:00Z">
        <w:r w:rsidRPr="00766B88">
          <w:rPr>
            <w:rStyle w:val="FootnoteReference"/>
            <w:rFonts w:asciiTheme="minorHAnsi" w:hAnsiTheme="minorHAnsi"/>
            <w:sz w:val="18"/>
            <w:szCs w:val="18"/>
          </w:rPr>
          <w:footnoteRef/>
        </w:r>
        <w:r w:rsidRPr="00766B88">
          <w:rPr>
            <w:szCs w:val="18"/>
          </w:rPr>
          <w:t xml:space="preserve"> </w:t>
        </w:r>
      </w:ins>
      <w:ins w:id="5513" w:author="Samuel Dent" w:date="2016-01-18T06:02:00Z">
        <w:r>
          <w:rPr>
            <w:szCs w:val="18"/>
          </w:rPr>
          <w:t>Assumes 50% of the cooling coincidence factor (</w:t>
        </w:r>
      </w:ins>
      <w:ins w:id="5514" w:author="Stephanie Baer" w:date="2015-12-18T11:33:00Z">
        <w:del w:id="5515" w:author="Samuel Dent" w:date="2016-01-18T06:02:00Z">
          <w:r w:rsidRPr="00766B88" w:rsidDel="00291EF6">
            <w:rPr>
              <w:szCs w:val="18"/>
            </w:rPr>
            <w:delText>B</w:delText>
          </w:r>
        </w:del>
      </w:ins>
      <w:ins w:id="5516" w:author="Samuel Dent" w:date="2016-01-18T06:02:00Z">
        <w:r>
          <w:rPr>
            <w:szCs w:val="18"/>
          </w:rPr>
          <w:t>b</w:t>
        </w:r>
      </w:ins>
      <w:ins w:id="5517" w:author="Stephanie Baer" w:date="2015-12-18T11:33:00Z">
        <w:r w:rsidRPr="00766B88">
          <w:rPr>
            <w:szCs w:val="18"/>
          </w:rPr>
          <w:t>ased on metering of 24 homes with central AC during PY4 and PY5 in Ameren Illinois service territory</w:t>
        </w:r>
      </w:ins>
      <w:ins w:id="5518" w:author="Samuel Dent" w:date="2016-01-18T06:02:00Z">
        <w:r>
          <w:rPr>
            <w:szCs w:val="18"/>
          </w:rPr>
          <w:t>)</w:t>
        </w:r>
      </w:ins>
      <w:ins w:id="5519" w:author="Stephanie Baer" w:date="2015-12-18T11:33:00Z">
        <w:r w:rsidRPr="00766B88">
          <w:rPr>
            <w:szCs w:val="18"/>
          </w:rPr>
          <w:t>.</w:t>
        </w:r>
      </w:ins>
    </w:p>
  </w:footnote>
  <w:footnote w:id="459">
    <w:p w14:paraId="760AAD4C" w14:textId="5FB67DB9" w:rsidR="00F60751" w:rsidRPr="00766B88" w:rsidRDefault="00F60751" w:rsidP="00766B88">
      <w:pPr>
        <w:pStyle w:val="Footnote"/>
        <w:rPr>
          <w:ins w:id="5527" w:author="Stephanie Baer" w:date="2015-12-18T11:33:00Z"/>
          <w:szCs w:val="18"/>
        </w:rPr>
      </w:pPr>
      <w:ins w:id="5528" w:author="Stephanie Baer" w:date="2015-12-18T11:33:00Z">
        <w:r w:rsidRPr="00766B88">
          <w:rPr>
            <w:rStyle w:val="FootnoteReference"/>
            <w:rFonts w:asciiTheme="minorHAnsi" w:hAnsiTheme="minorHAnsi"/>
            <w:sz w:val="18"/>
            <w:szCs w:val="18"/>
          </w:rPr>
          <w:footnoteRef/>
        </w:r>
        <w:r w:rsidRPr="00766B88">
          <w:rPr>
            <w:szCs w:val="18"/>
          </w:rPr>
          <w:t xml:space="preserve"> </w:t>
        </w:r>
      </w:ins>
      <w:ins w:id="5529" w:author="Samuel Dent" w:date="2016-01-18T06:02:00Z">
        <w:r>
          <w:rPr>
            <w:szCs w:val="18"/>
          </w:rPr>
          <w:t>Assumes 50% of the cooling coincidence factor (</w:t>
        </w:r>
      </w:ins>
      <w:ins w:id="5530" w:author="Stephanie Baer" w:date="2015-12-18T11:33:00Z">
        <w:del w:id="5531" w:author="Samuel Dent" w:date="2016-01-18T06:02:00Z">
          <w:r w:rsidRPr="00766B88" w:rsidDel="00291EF6">
            <w:rPr>
              <w:szCs w:val="18"/>
            </w:rPr>
            <w:delText>B</w:delText>
          </w:r>
        </w:del>
      </w:ins>
      <w:ins w:id="5532" w:author="Samuel Dent" w:date="2016-01-18T06:02:00Z">
        <w:r>
          <w:rPr>
            <w:szCs w:val="18"/>
          </w:rPr>
          <w:t>b</w:t>
        </w:r>
      </w:ins>
      <w:ins w:id="5533" w:author="Stephanie Baer" w:date="2015-12-18T11:33:00Z">
        <w:r w:rsidRPr="00766B88">
          <w:rPr>
            <w:szCs w:val="18"/>
          </w:rPr>
          <w:t>ased on analysis of Itron eShape data for Missouri, calibrated to Illinois loads, supplied by Ameren. The average AC load over the PJM peak period (1-5pm, M-F, June through August) is divided by the maximum AC load during the year.</w:t>
        </w:r>
      </w:ins>
      <w:ins w:id="5534" w:author="Samuel Dent" w:date="2016-01-18T06:02:00Z">
        <w:r>
          <w:rPr>
            <w:szCs w:val="18"/>
          </w:rPr>
          <w:t>)</w:t>
        </w:r>
      </w:ins>
    </w:p>
  </w:footnote>
  <w:footnote w:id="460">
    <w:p w14:paraId="12A74595" w14:textId="77777777" w:rsidR="00F60751" w:rsidRPr="00766B88" w:rsidRDefault="00F60751" w:rsidP="00766B88">
      <w:pPr>
        <w:pStyle w:val="Footnote"/>
        <w:rPr>
          <w:ins w:id="5544" w:author="Stephanie Baer" w:date="2015-12-18T11:33:00Z"/>
          <w:szCs w:val="18"/>
        </w:rPr>
      </w:pPr>
      <w:ins w:id="5545" w:author="Stephanie Baer" w:date="2015-12-18T11:33:00Z">
        <w:r w:rsidRPr="00766B88">
          <w:rPr>
            <w:rStyle w:val="FootnoteReference"/>
            <w:rFonts w:asciiTheme="minorHAnsi" w:hAnsiTheme="minorHAnsi"/>
            <w:sz w:val="18"/>
            <w:szCs w:val="18"/>
          </w:rPr>
          <w:footnoteRef/>
        </w:r>
        <w:r w:rsidRPr="00766B88">
          <w:rPr>
            <w:szCs w:val="18"/>
          </w:rPr>
          <w:t xml:space="preserve"> Electrical savings are a function of both heating and cooling energy usage reductions. For heating this is a function of the percent of electric heat (heat pumps) and fan savings in the case of a natural gas furnace.</w:t>
        </w:r>
      </w:ins>
    </w:p>
  </w:footnote>
  <w:footnote w:id="461">
    <w:p w14:paraId="36251A1B" w14:textId="77777777" w:rsidR="00F60751" w:rsidRPr="00766B88" w:rsidRDefault="00F60751" w:rsidP="00766B88">
      <w:pPr>
        <w:pStyle w:val="Footnote"/>
        <w:rPr>
          <w:ins w:id="5574" w:author="Stephanie Baer" w:date="2015-12-18T11:33:00Z"/>
          <w:szCs w:val="18"/>
        </w:rPr>
      </w:pPr>
      <w:ins w:id="5575" w:author="Stephanie Baer" w:date="2015-12-18T11:33:00Z">
        <w:r w:rsidRPr="00766B88">
          <w:rPr>
            <w:rStyle w:val="FootnoteReference"/>
            <w:rFonts w:asciiTheme="minorHAnsi" w:hAnsiTheme="minorHAnsi"/>
            <w:sz w:val="18"/>
            <w:szCs w:val="18"/>
          </w:rPr>
          <w:footnoteRef/>
        </w:r>
        <w:r w:rsidRPr="00766B88">
          <w:rPr>
            <w:szCs w:val="18"/>
          </w:rPr>
          <w:t xml:space="preserve"> Average (default) value of 13% electric space heating from 2010 Residential Energy Consumption Survey for Illinois. If utilities have specific evaluation results providing a more appropriate assumption for homes in a particular market or geographical area then that should be used.</w:t>
        </w:r>
      </w:ins>
    </w:p>
  </w:footnote>
  <w:footnote w:id="462">
    <w:p w14:paraId="48674165" w14:textId="77777777" w:rsidR="00F60751" w:rsidRPr="00766B88" w:rsidRDefault="00F60751" w:rsidP="00766B88">
      <w:pPr>
        <w:pStyle w:val="Footnote"/>
        <w:rPr>
          <w:ins w:id="5580" w:author="Stephanie Baer" w:date="2015-12-18T11:33:00Z"/>
          <w:szCs w:val="18"/>
        </w:rPr>
      </w:pPr>
      <w:ins w:id="5581" w:author="Stephanie Baer" w:date="2015-12-18T11:33:00Z">
        <w:r w:rsidRPr="00766B88">
          <w:rPr>
            <w:rStyle w:val="FootnoteReference"/>
            <w:rFonts w:asciiTheme="minorHAnsi" w:hAnsiTheme="minorHAnsi"/>
            <w:sz w:val="18"/>
            <w:szCs w:val="18"/>
          </w:rPr>
          <w:footnoteRef/>
        </w:r>
        <w:r w:rsidRPr="00766B88">
          <w:rPr>
            <w:szCs w:val="18"/>
          </w:rPr>
          <w:t xml:space="preserve"> Values in table are based on converting an average household heating load (834 therms) for Chicago based on ‘Table E-1, Energy Efficiency/Demand Response Nicor Gas Plan Year 1: Research Report: Furnace Metering Study, Draft, Navigant, August 1 2013 to an electric heat load (divide by 0.03413) to electric resistance and ASHP heat load (resistance load reduced by 15% to account for distribution losses that occur in furnace heating but not in electric resistance while ASHP heat is assumed to suffer from similar distribution losses) and then to electric consumption assuming efficiencies of 100% for resistance and 200% for HP (see ‘Household Heating Load Summary Calculations_11062013.xls’). Finally these values were adjusted to a statewide average using relative HDD assumptions to adjust for the evaluation results focus on northern region. Values for individual cities are then calculated by comparing average HDD to the individual city’s HDD. </w:t>
        </w:r>
      </w:ins>
    </w:p>
  </w:footnote>
  <w:footnote w:id="463">
    <w:p w14:paraId="3C449363" w14:textId="77777777" w:rsidR="00F60751" w:rsidRPr="00766B88" w:rsidRDefault="00F60751" w:rsidP="00766B88">
      <w:pPr>
        <w:pStyle w:val="Footnote"/>
        <w:rPr>
          <w:ins w:id="5582" w:author="Stephanie Baer" w:date="2015-12-18T11:33:00Z"/>
          <w:szCs w:val="18"/>
        </w:rPr>
      </w:pPr>
      <w:ins w:id="5583" w:author="Stephanie Baer" w:date="2015-12-18T11:33:00Z">
        <w:r w:rsidRPr="00766B88">
          <w:rPr>
            <w:rStyle w:val="FootnoteReference"/>
            <w:rFonts w:asciiTheme="minorHAnsi" w:hAnsiTheme="minorHAnsi"/>
            <w:sz w:val="18"/>
            <w:szCs w:val="18"/>
          </w:rPr>
          <w:footnoteRef/>
        </w:r>
        <w:r w:rsidRPr="00766B88">
          <w:rPr>
            <w:szCs w:val="18"/>
          </w:rPr>
          <w:t xml:space="preserve"> Assumption that 1/2 of electrically heated homes have electric resistance and 1/2 have Heat Pump, based on 2010 Residential Energy Consumption Survey for Illinois.</w:t>
        </w:r>
      </w:ins>
    </w:p>
  </w:footnote>
  <w:footnote w:id="464">
    <w:p w14:paraId="2DD712AF" w14:textId="39278C83" w:rsidR="00F60751" w:rsidRPr="00766B88" w:rsidRDefault="00F60751" w:rsidP="00766B88">
      <w:pPr>
        <w:pStyle w:val="FootnoteText"/>
        <w:spacing w:after="0"/>
        <w:rPr>
          <w:ins w:id="5666" w:author="Stephanie Baer" w:date="2015-12-18T11:33:00Z"/>
          <w:sz w:val="18"/>
          <w:szCs w:val="18"/>
        </w:rPr>
      </w:pPr>
      <w:ins w:id="5667" w:author="Stephanie Baer" w:date="2015-12-18T11:33:00Z">
        <w:r w:rsidRPr="00766B88">
          <w:rPr>
            <w:rStyle w:val="FootnoteReference"/>
            <w:rFonts w:asciiTheme="minorHAnsi" w:hAnsiTheme="minorHAnsi"/>
            <w:sz w:val="18"/>
            <w:szCs w:val="18"/>
          </w:rPr>
          <w:footnoteRef/>
        </w:r>
        <w:r w:rsidRPr="00766B88">
          <w:rPr>
            <w:sz w:val="18"/>
            <w:szCs w:val="18"/>
          </w:rPr>
          <w:t xml:space="preserve"> These values represent adjusted baseline savings values for different existing thermostats as presented in Navigant’s IL TRM Workpaper on Impact Analysis from Preliminary Gas savings findings (page 28)</w:t>
        </w:r>
      </w:ins>
      <w:ins w:id="5668" w:author="Samuel Dent" w:date="2016-01-18T07:07:00Z">
        <w:r>
          <w:rPr>
            <w:sz w:val="18"/>
            <w:szCs w:val="18"/>
          </w:rPr>
          <w:t xml:space="preserve">. The unknown assumption is based on </w:t>
        </w:r>
      </w:ins>
    </w:p>
  </w:footnote>
  <w:footnote w:id="465">
    <w:p w14:paraId="2EF4959F" w14:textId="77777777" w:rsidR="00F60751" w:rsidRPr="00766B88" w:rsidRDefault="00F60751" w:rsidP="00766B88">
      <w:pPr>
        <w:pStyle w:val="Footnote"/>
        <w:rPr>
          <w:ins w:id="5704" w:author="Stephanie Baer" w:date="2015-12-18T11:33:00Z"/>
          <w:szCs w:val="18"/>
        </w:rPr>
      </w:pPr>
      <w:ins w:id="5705" w:author="Stephanie Baer" w:date="2015-12-18T11:33:00Z">
        <w:r w:rsidRPr="00766B88">
          <w:rPr>
            <w:rStyle w:val="FootnoteReference"/>
            <w:rFonts w:asciiTheme="minorHAnsi" w:hAnsiTheme="minorHAnsi"/>
            <w:sz w:val="18"/>
            <w:szCs w:val="18"/>
          </w:rPr>
          <w:footnoteRef/>
        </w:r>
        <w:r w:rsidRPr="00766B88">
          <w:rPr>
            <w:szCs w:val="18"/>
          </w:rPr>
          <w:t xml:space="preserve"> Multifamily household heating consumption relative to single-family households is affected by overall household square footage and exposure to the exterior.  This 65% reduction factor is applied to MF homes with electric resistance, based on professional judgment that average household size, and heat loads of MF households are smaller than single-family homes </w:t>
        </w:r>
      </w:ins>
    </w:p>
  </w:footnote>
  <w:footnote w:id="466">
    <w:p w14:paraId="781CCAA0" w14:textId="77777777" w:rsidR="00F60751" w:rsidRPr="00766B88" w:rsidRDefault="00F60751" w:rsidP="00766B88">
      <w:pPr>
        <w:pStyle w:val="Footnote"/>
        <w:rPr>
          <w:ins w:id="5711" w:author="Stephanie Baer" w:date="2015-12-18T11:33:00Z"/>
          <w:szCs w:val="18"/>
        </w:rPr>
      </w:pPr>
      <w:ins w:id="5712" w:author="Stephanie Baer" w:date="2015-12-18T11:33:00Z">
        <w:r w:rsidRPr="00766B88">
          <w:rPr>
            <w:rStyle w:val="FootnoteReference"/>
            <w:rFonts w:asciiTheme="minorHAnsi" w:hAnsiTheme="minorHAnsi"/>
            <w:sz w:val="18"/>
            <w:szCs w:val="18"/>
          </w:rPr>
          <w:footnoteRef/>
        </w:r>
        <w:r w:rsidRPr="00766B88">
          <w:rPr>
            <w:szCs w:val="18"/>
          </w:rPr>
          <w:t xml:space="preserve"> Program-specific household factors may be utilized on the basis of sufficiently validated program evaluations. </w:t>
        </w:r>
      </w:ins>
    </w:p>
  </w:footnote>
  <w:footnote w:id="467">
    <w:p w14:paraId="0396627A" w14:textId="77777777" w:rsidR="00F60751" w:rsidRPr="00766B88" w:rsidRDefault="00F60751" w:rsidP="00766B88">
      <w:pPr>
        <w:pStyle w:val="FootnoteText"/>
        <w:spacing w:after="0"/>
        <w:rPr>
          <w:ins w:id="5740" w:author="Stephanie Baer" w:date="2015-12-18T11:33:00Z"/>
          <w:sz w:val="18"/>
          <w:szCs w:val="18"/>
        </w:rPr>
      </w:pPr>
      <w:ins w:id="5741" w:author="Stephanie Baer" w:date="2015-12-18T11:33:00Z">
        <w:r w:rsidRPr="00766B88">
          <w:rPr>
            <w:rStyle w:val="FootnoteReference"/>
            <w:rFonts w:asciiTheme="minorHAnsi" w:hAnsiTheme="minorHAnsi"/>
            <w:sz w:val="18"/>
            <w:szCs w:val="18"/>
          </w:rPr>
          <w:footnoteRef/>
        </w:r>
        <w:r w:rsidRPr="00766B88">
          <w:rPr>
            <w:sz w:val="18"/>
            <w:szCs w:val="18"/>
          </w:rPr>
          <w:t xml:space="preserve"> As a function of the method for determining savings impact of these devices, in-service rate effects are already incorporated into the savings value for heating_reduction above.</w:t>
        </w:r>
      </w:ins>
    </w:p>
  </w:footnote>
  <w:footnote w:id="468">
    <w:p w14:paraId="3B4C89A9" w14:textId="77777777" w:rsidR="00F60751" w:rsidRPr="00766B88" w:rsidRDefault="00F60751" w:rsidP="00766B88">
      <w:pPr>
        <w:pStyle w:val="Footnote"/>
        <w:rPr>
          <w:ins w:id="5750" w:author="Stephanie Baer" w:date="2015-12-18T11:33:00Z"/>
          <w:szCs w:val="18"/>
        </w:rPr>
      </w:pPr>
      <w:ins w:id="5751" w:author="Stephanie Baer" w:date="2015-12-18T11:33:00Z">
        <w:r w:rsidRPr="00766B88">
          <w:rPr>
            <w:rStyle w:val="FootnoteReference"/>
            <w:rFonts w:asciiTheme="minorHAnsi" w:hAnsiTheme="minorHAnsi"/>
            <w:sz w:val="18"/>
            <w:szCs w:val="18"/>
          </w:rPr>
          <w:footnoteRef/>
        </w:r>
        <w:r w:rsidRPr="00766B88">
          <w:rPr>
            <w:szCs w:val="18"/>
          </w:rPr>
          <w:t xml:space="preserve"> F</w:t>
        </w:r>
        <w:r w:rsidRPr="00766B88">
          <w:rPr>
            <w:szCs w:val="18"/>
            <w:vertAlign w:val="subscript"/>
          </w:rPr>
          <w:t>e</w:t>
        </w:r>
        <w:r w:rsidRPr="00766B88">
          <w:rPr>
            <w:szCs w:val="18"/>
          </w:rPr>
          <w:t xml:space="preserve"> is not one of the AHRI certified ratings provided for residential furnaces, but can be reasonably estimated from a calculation based on the certified values for fuel energy (Ef in MMBTU/yr) and Eae (kWh/yr).  An average of a 300 record sample (non-random) out of 1495 was 3.14%.  This is, appropriately, ~50% greater than the Energy Star version 3 criteria for 2% F</w:t>
        </w:r>
        <w:r w:rsidRPr="00766B88">
          <w:rPr>
            <w:szCs w:val="18"/>
            <w:vertAlign w:val="subscript"/>
          </w:rPr>
          <w:t>e</w:t>
        </w:r>
        <w:r w:rsidRPr="00766B88">
          <w:rPr>
            <w:szCs w:val="18"/>
          </w:rPr>
          <w:t>. See “Programmable Thermostats Furnace Fan Analysis.xlsx” for reference.</w:t>
        </w:r>
      </w:ins>
    </w:p>
  </w:footnote>
  <w:footnote w:id="469">
    <w:p w14:paraId="0249D9BC" w14:textId="77777777" w:rsidR="00F60751" w:rsidRPr="00766B88" w:rsidRDefault="00F60751" w:rsidP="00766B88">
      <w:pPr>
        <w:pStyle w:val="FootnoteText"/>
        <w:spacing w:after="0"/>
        <w:rPr>
          <w:ins w:id="5783" w:author="Stephanie Baer" w:date="2015-12-18T11:33:00Z"/>
          <w:sz w:val="18"/>
          <w:szCs w:val="18"/>
        </w:rPr>
      </w:pPr>
      <w:ins w:id="5784" w:author="Stephanie Baer" w:date="2015-12-18T11:33:00Z">
        <w:r w:rsidRPr="00766B88">
          <w:rPr>
            <w:rStyle w:val="FootnoteReference"/>
            <w:rFonts w:asciiTheme="minorHAnsi" w:hAnsiTheme="minorHAnsi"/>
            <w:sz w:val="18"/>
            <w:szCs w:val="18"/>
          </w:rPr>
          <w:footnoteRef/>
        </w:r>
        <w:r w:rsidRPr="00766B88">
          <w:rPr>
            <w:sz w:val="18"/>
            <w:szCs w:val="18"/>
          </w:rPr>
          <w:t xml:space="preserve"> 66% of homes in Illinois having central cooling ("Table HC7.9  Air Conditioning in Homes in Midwest Region, Divisions, and States, 2009 from Energy Information Administration", 2009 Residential Energy Consumption Survey;   </w:t>
        </w:r>
      </w:ins>
    </w:p>
  </w:footnote>
  <w:footnote w:id="470">
    <w:p w14:paraId="6632C3C2" w14:textId="77777777" w:rsidR="00F60751" w:rsidRPr="00766B88" w:rsidRDefault="00F60751" w:rsidP="00766B88">
      <w:pPr>
        <w:pStyle w:val="Footnote"/>
        <w:rPr>
          <w:ins w:id="5802" w:author="Stephanie Baer" w:date="2015-12-18T11:33:00Z"/>
          <w:szCs w:val="18"/>
        </w:rPr>
      </w:pPr>
      <w:ins w:id="5803" w:author="Stephanie Baer" w:date="2015-12-18T11:33:00Z">
        <w:r w:rsidRPr="00766B88">
          <w:rPr>
            <w:rStyle w:val="FootnoteReference"/>
            <w:rFonts w:asciiTheme="minorHAnsi" w:hAnsiTheme="minorHAnsi"/>
            <w:sz w:val="18"/>
            <w:szCs w:val="18"/>
          </w:rPr>
          <w:footnoteRef/>
        </w:r>
        <w:r w:rsidRPr="00766B88">
          <w:rPr>
            <w:szCs w:val="18"/>
          </w:rPr>
          <w:t xml:space="preserve"> Full load hours for Chicago, Moline and Rockford are provided in “Final Evaluation Report: Central Air Conditioning Efficiency Services (CACES), 2010, Navigant Consulting”, </w:t>
        </w:r>
        <w:r w:rsidRPr="00766B88">
          <w:fldChar w:fldCharType="begin"/>
        </w:r>
        <w:r w:rsidRPr="00766B88">
          <w:rPr>
            <w:szCs w:val="18"/>
          </w:rPr>
          <w:instrText xml:space="preserve"> HYPERLINK "http://ilsag.org/yahoo_site_admin/assets/docs/ComEd_PY2_CACES_Evaluation_Report_2010-10-18.299122020.pdf" </w:instrText>
        </w:r>
        <w:r w:rsidRPr="00766B88">
          <w:fldChar w:fldCharType="separate"/>
        </w:r>
        <w:r w:rsidRPr="00766B88">
          <w:rPr>
            <w:rStyle w:val="Hyperlink"/>
            <w:rFonts w:cstheme="minorHAnsi"/>
            <w:szCs w:val="18"/>
          </w:rPr>
          <w:t>http://ilsag.org/yahoo_site_admin/assets/docs/ComEd_PY2_CACES_Evaluation_Report_2010-10-18.299122020.pdf</w:t>
        </w:r>
        <w:r w:rsidRPr="00766B88">
          <w:rPr>
            <w:rStyle w:val="Hyperlink"/>
            <w:rFonts w:cstheme="minorHAnsi"/>
            <w:szCs w:val="18"/>
          </w:rPr>
          <w:fldChar w:fldCharType="end"/>
        </w:r>
        <w:r w:rsidRPr="00766B88">
          <w:rPr>
            <w:szCs w:val="18"/>
          </w:rPr>
          <w:t>, p.33. An average FLH/Cooling Degree Day (from NCDC) ratio was calculated for these locations and applied to the CDD of the other locations in order to estimate FLH. There is a county mapping table in the Appendix providing the appropriate city to use for each county of Illinois.</w:t>
        </w:r>
      </w:ins>
    </w:p>
  </w:footnote>
  <w:footnote w:id="471">
    <w:p w14:paraId="448CC7BD" w14:textId="77777777" w:rsidR="00F60751" w:rsidRPr="00766B88" w:rsidRDefault="00F60751" w:rsidP="00766B88">
      <w:pPr>
        <w:pStyle w:val="FootnoteText"/>
        <w:spacing w:after="0"/>
        <w:rPr>
          <w:ins w:id="5809" w:author="Stephanie Baer" w:date="2015-12-18T11:33:00Z"/>
          <w:sz w:val="18"/>
          <w:szCs w:val="18"/>
        </w:rPr>
      </w:pPr>
      <w:ins w:id="5810" w:author="Stephanie Baer" w:date="2015-12-18T11:33:00Z">
        <w:r w:rsidRPr="00766B88">
          <w:rPr>
            <w:rStyle w:val="FootnoteReference"/>
            <w:rFonts w:asciiTheme="minorHAnsi" w:hAnsiTheme="minorHAnsi"/>
            <w:sz w:val="18"/>
            <w:szCs w:val="18"/>
          </w:rPr>
          <w:footnoteRef/>
        </w:r>
        <w:r w:rsidRPr="00766B88">
          <w:rPr>
            <w:sz w:val="18"/>
            <w:szCs w:val="18"/>
          </w:rPr>
          <w:t xml:space="preserve"> Ibid.</w:t>
        </w:r>
      </w:ins>
    </w:p>
  </w:footnote>
  <w:footnote w:id="472">
    <w:p w14:paraId="67D77B78" w14:textId="77777777" w:rsidR="00F60751" w:rsidRPr="00766B88" w:rsidRDefault="00F60751" w:rsidP="00766B88">
      <w:pPr>
        <w:pStyle w:val="FootnoteText"/>
        <w:spacing w:after="0"/>
        <w:rPr>
          <w:ins w:id="5814" w:author="Stephanie Baer" w:date="2015-12-18T11:33:00Z"/>
          <w:sz w:val="18"/>
          <w:szCs w:val="18"/>
        </w:rPr>
      </w:pPr>
      <w:ins w:id="5815" w:author="Stephanie Baer" w:date="2015-12-18T11:33:00Z">
        <w:r w:rsidRPr="00766B88">
          <w:rPr>
            <w:rStyle w:val="FootnoteReference"/>
            <w:rFonts w:asciiTheme="minorHAnsi" w:hAnsiTheme="minorHAnsi"/>
            <w:sz w:val="18"/>
            <w:szCs w:val="18"/>
          </w:rPr>
          <w:footnoteRef/>
        </w:r>
        <w:r w:rsidRPr="00766B88">
          <w:rPr>
            <w:sz w:val="18"/>
            <w:szCs w:val="18"/>
          </w:rPr>
          <w:t xml:space="preserve"> </w:t>
        </w:r>
        <w:r w:rsidRPr="00766B88">
          <w:rPr>
            <w:i/>
            <w:sz w:val="18"/>
            <w:szCs w:val="18"/>
          </w:rPr>
          <w:t>All-Electric Homes PY6 Metering Results: Multifamily HVAC Systems</w:t>
        </w:r>
        <w:r w:rsidRPr="00766B88">
          <w:rPr>
            <w:sz w:val="18"/>
            <w:szCs w:val="18"/>
          </w:rPr>
          <w:t>, Cadmus, October 2015</w:t>
        </w:r>
      </w:ins>
    </w:p>
  </w:footnote>
  <w:footnote w:id="473">
    <w:p w14:paraId="50A89451" w14:textId="77777777" w:rsidR="00F60751" w:rsidRPr="00766B88" w:rsidRDefault="00F60751" w:rsidP="00766B88">
      <w:pPr>
        <w:pStyle w:val="FootnoteText"/>
        <w:spacing w:after="0"/>
        <w:rPr>
          <w:ins w:id="5864" w:author="Stephanie Baer" w:date="2015-12-18T11:33:00Z"/>
          <w:sz w:val="18"/>
          <w:szCs w:val="18"/>
        </w:rPr>
      </w:pPr>
      <w:ins w:id="5865" w:author="Stephanie Baer" w:date="2015-12-18T11:33:00Z">
        <w:r w:rsidRPr="00766B88">
          <w:rPr>
            <w:rStyle w:val="FootnoteReference"/>
            <w:rFonts w:asciiTheme="minorHAnsi" w:hAnsiTheme="minorHAnsi"/>
            <w:sz w:val="18"/>
            <w:szCs w:val="18"/>
          </w:rPr>
          <w:footnoteRef/>
        </w:r>
        <w:r w:rsidRPr="00766B88">
          <w:rPr>
            <w:sz w:val="18"/>
            <w:szCs w:val="18"/>
          </w:rPr>
          <w:t xml:space="preserve"> Weighted based on number of residential occupied housing units in each zone.</w:t>
        </w:r>
      </w:ins>
    </w:p>
  </w:footnote>
  <w:footnote w:id="474">
    <w:p w14:paraId="6E4ECC94" w14:textId="77777777" w:rsidR="00F60751" w:rsidRPr="00766B88" w:rsidRDefault="00F60751" w:rsidP="00766B88">
      <w:pPr>
        <w:pStyle w:val="FootnoteText"/>
        <w:spacing w:after="0"/>
        <w:rPr>
          <w:ins w:id="5875" w:author="Stephanie Baer" w:date="2015-12-18T11:33:00Z"/>
          <w:sz w:val="18"/>
          <w:szCs w:val="18"/>
        </w:rPr>
      </w:pPr>
      <w:ins w:id="5876" w:author="Stephanie Baer" w:date="2015-12-18T11:33:00Z">
        <w:r w:rsidRPr="00766B88">
          <w:rPr>
            <w:rStyle w:val="FootnoteReference"/>
            <w:rFonts w:asciiTheme="minorHAnsi" w:hAnsiTheme="minorHAnsi"/>
            <w:sz w:val="18"/>
            <w:szCs w:val="18"/>
          </w:rPr>
          <w:footnoteRef/>
        </w:r>
        <w:r w:rsidRPr="00766B88">
          <w:rPr>
            <w:sz w:val="18"/>
            <w:szCs w:val="18"/>
          </w:rPr>
          <w:t xml:space="preserve"> Actual unit size required for multi-family building, no size assumption provided because the unit size and resulting savings can vary greatly depending on the number of units.</w:t>
        </w:r>
      </w:ins>
    </w:p>
  </w:footnote>
  <w:footnote w:id="475">
    <w:p w14:paraId="600B2BD8" w14:textId="77777777" w:rsidR="00F60751" w:rsidRPr="00766B88" w:rsidRDefault="00F60751" w:rsidP="00766B88">
      <w:pPr>
        <w:pStyle w:val="Footnote"/>
        <w:rPr>
          <w:ins w:id="5902" w:author="Stephanie Baer" w:date="2015-12-18T11:33:00Z"/>
          <w:szCs w:val="18"/>
        </w:rPr>
      </w:pPr>
      <w:ins w:id="5903" w:author="Stephanie Baer" w:date="2015-12-18T11:33:00Z">
        <w:r w:rsidRPr="00766B88">
          <w:rPr>
            <w:rStyle w:val="FootnoteReference"/>
            <w:rFonts w:asciiTheme="minorHAnsi" w:hAnsiTheme="minorHAnsi"/>
            <w:sz w:val="18"/>
            <w:szCs w:val="18"/>
          </w:rPr>
          <w:footnoteRef/>
        </w:r>
        <w:r w:rsidRPr="00766B88">
          <w:rPr>
            <w:szCs w:val="18"/>
          </w:rPr>
          <w:t xml:space="preserve"> Average nameplate efficiencies of all Early Replacement qualifying equipment in Ameren PY3-PY4.</w:t>
        </w:r>
      </w:ins>
    </w:p>
  </w:footnote>
  <w:footnote w:id="476">
    <w:p w14:paraId="279DF4D5" w14:textId="53BDB590" w:rsidR="00F60751" w:rsidRPr="00766B88" w:rsidRDefault="00F60751" w:rsidP="00766B88">
      <w:pPr>
        <w:pStyle w:val="FootnoteText"/>
        <w:spacing w:after="0"/>
        <w:rPr>
          <w:ins w:id="5934" w:author="Stephanie Baer" w:date="2015-12-18T11:33:00Z"/>
          <w:sz w:val="18"/>
          <w:szCs w:val="18"/>
        </w:rPr>
      </w:pPr>
      <w:ins w:id="5935" w:author="Stephanie Baer" w:date="2015-12-18T11:33:00Z">
        <w:r w:rsidRPr="00766B88">
          <w:rPr>
            <w:rStyle w:val="FootnoteReference"/>
            <w:rFonts w:asciiTheme="minorHAnsi" w:hAnsiTheme="minorHAnsi"/>
            <w:sz w:val="18"/>
            <w:szCs w:val="18"/>
          </w:rPr>
          <w:footnoteRef/>
        </w:r>
        <w:r w:rsidRPr="00766B88">
          <w:rPr>
            <w:sz w:val="18"/>
            <w:szCs w:val="18"/>
          </w:rPr>
          <w:t xml:space="preserve"> </w:t>
        </w:r>
      </w:ins>
      <w:ins w:id="5936" w:author="Samuel Dent" w:date="2016-01-18T06:33:00Z">
        <w:r>
          <w:rPr>
            <w:sz w:val="18"/>
            <w:szCs w:val="18"/>
          </w:rPr>
          <w:t>This assumption is based upon the review of many evaluations from</w:t>
        </w:r>
      </w:ins>
      <w:ins w:id="5937" w:author="Samuel Dent" w:date="2016-01-18T06:34:00Z">
        <w:r>
          <w:rPr>
            <w:sz w:val="18"/>
            <w:szCs w:val="18"/>
          </w:rPr>
          <w:t xml:space="preserve"> other regions in the US. Illinois specific results are pending and when available should be used in conjunction with </w:t>
        </w:r>
      </w:ins>
      <w:ins w:id="5938" w:author="Samuel Dent" w:date="2016-01-18T06:35:00Z">
        <w:r>
          <w:rPr>
            <w:sz w:val="18"/>
            <w:szCs w:val="18"/>
          </w:rPr>
          <w:t xml:space="preserve">(but weighted higher than) </w:t>
        </w:r>
      </w:ins>
      <w:ins w:id="5939" w:author="Samuel Dent" w:date="2016-01-18T06:34:00Z">
        <w:r>
          <w:rPr>
            <w:sz w:val="18"/>
            <w:szCs w:val="18"/>
          </w:rPr>
          <w:t>the other studies</w:t>
        </w:r>
      </w:ins>
      <w:ins w:id="5940" w:author="Samuel Dent" w:date="2016-01-18T06:35:00Z">
        <w:r>
          <w:rPr>
            <w:sz w:val="18"/>
            <w:szCs w:val="18"/>
          </w:rPr>
          <w:t xml:space="preserve"> to determine an appropriate savings estimate. Cooling savings are more variable than heating due to significantly more variability in control methods and potential population and product bias. Therefore a larger sample size is always preferred.</w:t>
        </w:r>
      </w:ins>
      <w:ins w:id="5941" w:author="Samuel Dent" w:date="2016-01-18T06:33:00Z">
        <w:r>
          <w:rPr>
            <w:sz w:val="18"/>
            <w:szCs w:val="18"/>
          </w:rPr>
          <w:t xml:space="preserve"> </w:t>
        </w:r>
      </w:ins>
    </w:p>
  </w:footnote>
  <w:footnote w:id="477">
    <w:p w14:paraId="71C6506A" w14:textId="77777777" w:rsidR="00F60751" w:rsidRPr="00766B88" w:rsidRDefault="00F60751" w:rsidP="00766B88">
      <w:pPr>
        <w:pStyle w:val="Footnote"/>
        <w:rPr>
          <w:ins w:id="6036" w:author="Stephanie Baer" w:date="2015-12-18T11:33:00Z"/>
          <w:szCs w:val="18"/>
        </w:rPr>
      </w:pPr>
      <w:ins w:id="6037" w:author="Stephanie Baer" w:date="2015-12-18T11:33:00Z">
        <w:r w:rsidRPr="00766B88">
          <w:rPr>
            <w:rStyle w:val="FootnoteReference"/>
            <w:rFonts w:asciiTheme="minorHAnsi" w:hAnsiTheme="minorHAnsi"/>
            <w:sz w:val="18"/>
            <w:szCs w:val="18"/>
          </w:rPr>
          <w:footnoteRef/>
        </w:r>
        <w:r w:rsidRPr="00766B88">
          <w:rPr>
            <w:szCs w:val="18"/>
          </w:rPr>
          <w:t xml:space="preserve"> From Wassmer, M. (2003). A Component-Based Model for Residential Air Conditioner and Heat Pump Energy Calculations. Masters Thesis, University of Colorado at Boulder.</w:t>
        </w:r>
      </w:ins>
    </w:p>
  </w:footnote>
  <w:footnote w:id="478">
    <w:p w14:paraId="6007E5D2" w14:textId="77777777" w:rsidR="00F60751" w:rsidRPr="00766B88" w:rsidRDefault="00F60751" w:rsidP="00766B88">
      <w:pPr>
        <w:pStyle w:val="Footnote"/>
        <w:rPr>
          <w:ins w:id="6045" w:author="Stephanie Baer" w:date="2015-12-18T11:33:00Z"/>
          <w:szCs w:val="18"/>
        </w:rPr>
      </w:pPr>
      <w:ins w:id="6046" w:author="Stephanie Baer" w:date="2015-12-18T11:33:00Z">
        <w:r w:rsidRPr="00766B88">
          <w:rPr>
            <w:rStyle w:val="FootnoteReference"/>
            <w:rFonts w:asciiTheme="minorHAnsi" w:hAnsiTheme="minorHAnsi"/>
            <w:sz w:val="18"/>
            <w:szCs w:val="18"/>
          </w:rPr>
          <w:footnoteRef/>
        </w:r>
        <w:r w:rsidRPr="00766B88">
          <w:rPr>
            <w:szCs w:val="18"/>
          </w:rPr>
          <w:t xml:space="preserve"> Average nameplate efficiencies of all Early Replacement qualifying equipment in Ameren PY3-PY4.</w:t>
        </w:r>
      </w:ins>
    </w:p>
  </w:footnote>
  <w:footnote w:id="479">
    <w:p w14:paraId="2A08981C" w14:textId="79EF77BB" w:rsidR="00F60751" w:rsidRPr="00766B88" w:rsidRDefault="00F60751" w:rsidP="00766B88">
      <w:pPr>
        <w:pStyle w:val="Footnote"/>
        <w:rPr>
          <w:ins w:id="6067" w:author="Stephanie Baer" w:date="2015-12-18T11:33:00Z"/>
          <w:szCs w:val="18"/>
        </w:rPr>
      </w:pPr>
      <w:ins w:id="6068" w:author="Stephanie Baer" w:date="2015-12-18T11:33:00Z">
        <w:r w:rsidRPr="00766B88">
          <w:rPr>
            <w:rStyle w:val="FootnoteReference"/>
            <w:rFonts w:asciiTheme="minorHAnsi" w:hAnsiTheme="minorHAnsi"/>
            <w:sz w:val="18"/>
            <w:szCs w:val="18"/>
          </w:rPr>
          <w:footnoteRef/>
        </w:r>
        <w:r w:rsidRPr="00766B88">
          <w:rPr>
            <w:szCs w:val="18"/>
          </w:rPr>
          <w:t xml:space="preserve"> </w:t>
        </w:r>
      </w:ins>
      <w:ins w:id="6069" w:author="Samuel Dent" w:date="2016-01-18T06:29:00Z">
        <w:r>
          <w:rPr>
            <w:szCs w:val="18"/>
          </w:rPr>
          <w:t>Assumes 50% of the cooling coincidence factor (</w:t>
        </w:r>
      </w:ins>
      <w:ins w:id="6070" w:author="Stephanie Baer" w:date="2015-12-18T11:33:00Z">
        <w:del w:id="6071" w:author="Samuel Dent" w:date="2016-01-18T06:29:00Z">
          <w:r w:rsidRPr="00766B88" w:rsidDel="00B71944">
            <w:rPr>
              <w:szCs w:val="18"/>
            </w:rPr>
            <w:delText>B</w:delText>
          </w:r>
        </w:del>
      </w:ins>
      <w:ins w:id="6072" w:author="Samuel Dent" w:date="2016-01-18T06:29:00Z">
        <w:r>
          <w:rPr>
            <w:szCs w:val="18"/>
          </w:rPr>
          <w:t>b</w:t>
        </w:r>
      </w:ins>
      <w:ins w:id="6073" w:author="Stephanie Baer" w:date="2015-12-18T11:33:00Z">
        <w:r w:rsidRPr="00766B88">
          <w:rPr>
            <w:szCs w:val="18"/>
          </w:rPr>
          <w:t>ased on metering of 24 homes with central AC during PY4 and PY5 in Ameren Illinois service territory.</w:t>
        </w:r>
      </w:ins>
      <w:ins w:id="6074" w:author="Samuel Dent" w:date="2016-01-18T06:29:00Z">
        <w:r>
          <w:rPr>
            <w:szCs w:val="18"/>
          </w:rPr>
          <w:t>)</w:t>
        </w:r>
      </w:ins>
    </w:p>
  </w:footnote>
  <w:footnote w:id="480">
    <w:p w14:paraId="26C03673" w14:textId="1B064DD9" w:rsidR="00F60751" w:rsidRPr="00766B88" w:rsidRDefault="00F60751" w:rsidP="00766B88">
      <w:pPr>
        <w:pStyle w:val="Footnote"/>
        <w:rPr>
          <w:ins w:id="6082" w:author="Stephanie Baer" w:date="2015-12-18T11:33:00Z"/>
          <w:szCs w:val="18"/>
        </w:rPr>
      </w:pPr>
      <w:ins w:id="6083" w:author="Stephanie Baer" w:date="2015-12-18T11:33:00Z">
        <w:r w:rsidRPr="00766B88">
          <w:rPr>
            <w:rStyle w:val="FootnoteReference"/>
            <w:rFonts w:asciiTheme="minorHAnsi" w:hAnsiTheme="minorHAnsi"/>
            <w:sz w:val="18"/>
            <w:szCs w:val="18"/>
          </w:rPr>
          <w:footnoteRef/>
        </w:r>
        <w:r w:rsidRPr="00766B88">
          <w:rPr>
            <w:szCs w:val="18"/>
          </w:rPr>
          <w:t xml:space="preserve"> </w:t>
        </w:r>
      </w:ins>
      <w:ins w:id="6084" w:author="Samuel Dent" w:date="2016-01-18T06:30:00Z">
        <w:r>
          <w:rPr>
            <w:szCs w:val="18"/>
          </w:rPr>
          <w:t>Assumes 50% of the cooling coincidence factor (</w:t>
        </w:r>
      </w:ins>
      <w:ins w:id="6085" w:author="Stephanie Baer" w:date="2015-12-18T11:33:00Z">
        <w:del w:id="6086" w:author="Samuel Dent" w:date="2016-01-18T06:30:00Z">
          <w:r w:rsidRPr="00766B88" w:rsidDel="00B71944">
            <w:rPr>
              <w:szCs w:val="18"/>
            </w:rPr>
            <w:delText>B</w:delText>
          </w:r>
        </w:del>
      </w:ins>
      <w:ins w:id="6087" w:author="Samuel Dent" w:date="2016-01-18T06:30:00Z">
        <w:r>
          <w:rPr>
            <w:szCs w:val="18"/>
          </w:rPr>
          <w:t>b</w:t>
        </w:r>
      </w:ins>
      <w:ins w:id="6088" w:author="Stephanie Baer" w:date="2015-12-18T11:33:00Z">
        <w:r w:rsidRPr="00766B88">
          <w:rPr>
            <w:szCs w:val="18"/>
          </w:rPr>
          <w:t>ased on analysis of Itron eShape data for Missouri, calibrated to Illinois loads, supplied by Ameren. The average AC load over the PJM peak period (1-5pm, M-F, June through August) is divided by the maximum AC load during the year.</w:t>
        </w:r>
      </w:ins>
      <w:ins w:id="6089" w:author="Samuel Dent" w:date="2016-01-18T06:30:00Z">
        <w:r>
          <w:rPr>
            <w:szCs w:val="18"/>
          </w:rPr>
          <w:t>)</w:t>
        </w:r>
      </w:ins>
    </w:p>
  </w:footnote>
  <w:footnote w:id="481">
    <w:p w14:paraId="36F5B02C" w14:textId="77777777" w:rsidR="00F60751" w:rsidRPr="00766B88" w:rsidRDefault="00F60751" w:rsidP="00766B88">
      <w:pPr>
        <w:pStyle w:val="Footnote"/>
        <w:rPr>
          <w:ins w:id="6170" w:author="Stephanie Baer" w:date="2015-12-18T11:33:00Z"/>
          <w:szCs w:val="18"/>
        </w:rPr>
      </w:pPr>
      <w:ins w:id="6171" w:author="Stephanie Baer" w:date="2015-12-18T11:33:00Z">
        <w:r w:rsidRPr="00766B88">
          <w:rPr>
            <w:rStyle w:val="FootnoteReference"/>
            <w:rFonts w:asciiTheme="minorHAnsi" w:hAnsiTheme="minorHAnsi"/>
            <w:sz w:val="18"/>
            <w:szCs w:val="18"/>
          </w:rPr>
          <w:footnoteRef/>
        </w:r>
        <w:r w:rsidRPr="00766B88">
          <w:rPr>
            <w:szCs w:val="18"/>
          </w:rPr>
          <w:t xml:space="preserve"> Average (default) value of 87% electric space heating from 2010 Residential Energy Consumption Survey for Illinois. If utilities have specific evaluation results providing a more appropriate assumption for homes in a particular market or geographical area then that should be used.</w:t>
        </w:r>
      </w:ins>
    </w:p>
  </w:footnote>
  <w:footnote w:id="482">
    <w:p w14:paraId="0A744C06" w14:textId="77777777" w:rsidR="00F60751" w:rsidRPr="00766B88" w:rsidRDefault="00F60751" w:rsidP="00766B88">
      <w:pPr>
        <w:spacing w:after="0"/>
        <w:jc w:val="left"/>
        <w:rPr>
          <w:ins w:id="6176" w:author="Stephanie Baer" w:date="2015-12-18T11:33:00Z"/>
          <w:sz w:val="18"/>
          <w:szCs w:val="18"/>
        </w:rPr>
      </w:pPr>
      <w:ins w:id="6177" w:author="Stephanie Baer" w:date="2015-12-18T11:33:00Z">
        <w:r w:rsidRPr="00766B88">
          <w:rPr>
            <w:rStyle w:val="FootnoteReference"/>
            <w:rFonts w:asciiTheme="minorHAnsi" w:hAnsiTheme="minorHAnsi"/>
            <w:sz w:val="18"/>
            <w:szCs w:val="18"/>
          </w:rPr>
          <w:footnoteRef/>
        </w:r>
        <w:r w:rsidRPr="00766B88">
          <w:rPr>
            <w:sz w:val="18"/>
            <w:szCs w:val="18"/>
          </w:rPr>
          <w:t xml:space="preserve"> Values are based on adjusting the average household heating consumption (849 therms) for Chicago based on ‘Table 3-4, Program Sample Analysis, Nicor R29 Res Rebate Evaluation Report 092611_REV FINAL to Nicor’, calculating inferred heating load by dividing by average efficiency of new in program units in the study (94.4%) and then applying standard assumption of existing unit efficiency of 83% (estimate based on 24% of furnaces purchased in Illinois were condensing in 2000 (based on data from GAMA, provided to Department of Energy), assuming typical efficiencies: (0.24*0.92) + (0.76*0.8) =  0.83). This Chicago value was then adjusted to a statewide average using relative HDD assumptions to adjust for the evaluation results focus on northern region. Values for individual cities are then calculated by comparing average HDD to the individual city’s HDD.</w:t>
        </w:r>
      </w:ins>
    </w:p>
    <w:p w14:paraId="2A9532F6" w14:textId="77777777" w:rsidR="00F60751" w:rsidRPr="00766B88" w:rsidRDefault="00F60751" w:rsidP="00766B88">
      <w:pPr>
        <w:pStyle w:val="Footnote"/>
        <w:rPr>
          <w:ins w:id="6178" w:author="Stephanie Baer" w:date="2015-12-18T11:33:00Z"/>
          <w:szCs w:val="18"/>
        </w:rPr>
      </w:pPr>
    </w:p>
  </w:footnote>
  <w:footnote w:id="483">
    <w:p w14:paraId="011DE2C7"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Measure Life Report, Residential and Commercial/Industrial Lighting and HVAC Measures, GDS Associates, June 2007.</w:t>
      </w:r>
    </w:p>
    <w:p w14:paraId="72919700" w14:textId="77777777" w:rsidR="00F60751" w:rsidRPr="00766B88" w:rsidRDefault="00B20245" w:rsidP="00766B88">
      <w:pPr>
        <w:pStyle w:val="Footnote"/>
        <w:rPr>
          <w:szCs w:val="18"/>
        </w:rPr>
      </w:pPr>
      <w:hyperlink r:id="rId67" w:history="1">
        <w:r w:rsidR="00F60751" w:rsidRPr="00766B88">
          <w:rPr>
            <w:rStyle w:val="Hyperlink"/>
            <w:rFonts w:cstheme="minorHAnsi"/>
            <w:szCs w:val="18"/>
          </w:rPr>
          <w:t>http://www.ctsavesenergy.org/files/Measure%20Life%20Report%202007.pdf</w:t>
        </w:r>
      </w:hyperlink>
    </w:p>
  </w:footnote>
  <w:footnote w:id="484">
    <w:p w14:paraId="565AC95F"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w:t>
      </w:r>
      <w:r w:rsidRPr="00766B88">
        <w:rPr>
          <w:rStyle w:val="FootnoteChar"/>
          <w:szCs w:val="18"/>
        </w:rPr>
        <w:t>Consistent with DEER 2008 Database Technology and Measure Cost Data (</w:t>
      </w:r>
      <w:hyperlink r:id="rId68" w:history="1">
        <w:r w:rsidRPr="00766B88">
          <w:rPr>
            <w:rStyle w:val="FootnoteChar"/>
            <w:szCs w:val="18"/>
          </w:rPr>
          <w:t>www.deeresources.com</w:t>
        </w:r>
      </w:hyperlink>
      <w:r w:rsidRPr="00766B88">
        <w:rPr>
          <w:rStyle w:val="FootnoteChar"/>
          <w:szCs w:val="18"/>
        </w:rPr>
        <w:t>).</w:t>
      </w:r>
    </w:p>
  </w:footnote>
  <w:footnote w:id="485">
    <w:p w14:paraId="73EC15F4"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Navigant Consulting Inc., April 2009; “Measures and Assumptions for Demand Side Management (DSM) Planning; Appendix C Substantiation Sheets”, p77.</w:t>
      </w:r>
    </w:p>
  </w:footnote>
  <w:footnote w:id="486">
    <w:p w14:paraId="431326AE"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Assumes 125°F water leaving the hot water tank and average temperature of basement of 65°F.</w:t>
      </w:r>
    </w:p>
  </w:footnote>
  <w:footnote w:id="487">
    <w:p w14:paraId="50BFB08F"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Electric water heaters have recovery efficiency of 98%: </w:t>
      </w:r>
      <w:hyperlink r:id="rId69" w:history="1">
        <w:r w:rsidRPr="00766B88">
          <w:rPr>
            <w:rStyle w:val="Hyperlink"/>
            <w:szCs w:val="18"/>
          </w:rPr>
          <w:t>http://www.ahridirectory.org/ahridirectory/pages/home.aspx</w:t>
        </w:r>
      </w:hyperlink>
    </w:p>
  </w:footnote>
  <w:footnote w:id="488">
    <w:p w14:paraId="64E54580"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Review of AHRI Directory suggests range of recovery efficiency ratings for new Gas DHW units of 70-87%. Average of existing units is estimated at 78%</w:t>
      </w:r>
    </w:p>
  </w:footnote>
  <w:footnote w:id="489">
    <w:p w14:paraId="4AA81A63"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Minimum Federal Standard as of 4/1/2015;</w:t>
      </w:r>
    </w:p>
    <w:p w14:paraId="2E092E78" w14:textId="77777777" w:rsidR="00F60751" w:rsidRPr="00766B88" w:rsidRDefault="00F60751" w:rsidP="00766B88">
      <w:pPr>
        <w:pStyle w:val="Footnote"/>
        <w:rPr>
          <w:szCs w:val="18"/>
        </w:rPr>
      </w:pPr>
      <w:r w:rsidRPr="00766B88">
        <w:rPr>
          <w:szCs w:val="18"/>
        </w:rPr>
        <w:t>http://www.gpo.gov/fdsys/pkg/CFR-2012-title10-vol3/pdf/CFR-2012-title10-vol3-sec430-32.pdf</w:t>
      </w:r>
    </w:p>
  </w:footnote>
  <w:footnote w:id="490">
    <w:p w14:paraId="314877A7"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DOE, 2010 Residential Heating Products Final Rule Technical Support Document, Table 8.2.14 http://www1.eere.energy.gov/buildings/appliance_standards/residential/pdfs/htgp_finalrule_</w:t>
      </w:r>
      <w:proofErr w:type="gramStart"/>
      <w:r w:rsidRPr="00766B88">
        <w:rPr>
          <w:szCs w:val="18"/>
        </w:rPr>
        <w:t>ch8.pdf  Note</w:t>
      </w:r>
      <w:proofErr w:type="gramEnd"/>
      <w:r w:rsidRPr="00766B88">
        <w:rPr>
          <w:szCs w:val="18"/>
        </w:rPr>
        <w:t>: This source is used to support this category in aggregate.  For all water heaters, life expectancy will depend on local variables such as water chemistry and homeowner maintenance. Some categories, including condensing storage and tankless water heaters do not yet have sufficient field data to support separate values.  Preliminary data show lifetimes may exceed 20 years, though this has yet to be sufficiently demonstrated.</w:t>
      </w:r>
    </w:p>
  </w:footnote>
  <w:footnote w:id="491">
    <w:p w14:paraId="4423152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Assumed to be one third of effective useful life</w:t>
      </w:r>
    </w:p>
  </w:footnote>
  <w:footnote w:id="492">
    <w:p w14:paraId="10EEC6E5"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Source for cost info; DOE, 2010 Residential Heating Products Final Rule Technical Support Document, Table 8.2.14 (http://www1.eere.energy.gov/buildings/appliance_standards/residential/pdfs/htgp_finalrule_ch8.pdf)</w:t>
      </w:r>
    </w:p>
  </w:footnote>
  <w:footnote w:id="493">
    <w:p w14:paraId="3350F73D" w14:textId="2DC3C8D4"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deemed install cost of a Gas Storage heater is based upon DCEO Efficient Living Program Data for a sample size of 157 gas water heaters</w:t>
      </w:r>
      <w:ins w:id="6283" w:author="Samuel Dent" w:date="2016-01-14T10:51:00Z">
        <w:r>
          <w:rPr>
            <w:szCs w:val="18"/>
          </w:rPr>
          <w:t>, and applying inflation rate of 1.91%.</w:t>
        </w:r>
      </w:ins>
      <w:del w:id="6284" w:author="Samuel Dent" w:date="2016-01-14T10:51:00Z">
        <w:r w:rsidRPr="00766B88" w:rsidDel="005D24CC">
          <w:rPr>
            <w:szCs w:val="18"/>
          </w:rPr>
          <w:delText>.</w:delText>
        </w:r>
      </w:del>
    </w:p>
  </w:footnote>
  <w:footnote w:id="494">
    <w:p w14:paraId="4429B3E7"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495">
    <w:p w14:paraId="0EE78F78"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The disconnect between rated energy factor and in-situ energy consumption is markedly different for tankless units due to significantly higher contributions to overall household hot water usage from short draws.  In tankless units the large burner and unit heat exchanger must fire and heat up for each draw.  The additional energy losses incurred when the mass of the unit cools to the surrounding space in-between shorter draws was found to be 9% in a study prepared for Lawrence Berkeley National Laboratory by Davis Energy Group, 2006. “Field and Laboratory Testing of Tankless Gas Water Heater Performance”   Due to the similarity (storage) between the other categories and the baseline, this derating factor is applied only to the tankless category.</w:t>
      </w:r>
    </w:p>
  </w:footnote>
  <w:footnote w:id="496">
    <w:p w14:paraId="6477AD4F"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Based on DCEO Efficient Living Program Data for a sample size of 157 gas water heaters. </w:t>
      </w:r>
    </w:p>
  </w:footnote>
  <w:footnote w:id="497">
    <w:p w14:paraId="5E408ACF"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w:t>
      </w:r>
      <w:ins w:id="6298" w:author="Samuel Dent" w:date="2015-10-08T10:06:00Z">
        <w:r w:rsidRPr="00766B88">
          <w:rPr>
            <w:rFonts w:eastAsia="Times New Roman"/>
            <w:szCs w:val="18"/>
          </w:rPr>
          <w:t>Deoreo, B., and P. Mayer. Residential End Uses of Water Study Update. Forthcoming. ©2015 Water Research Foundation. Reprinted With Permission.</w:t>
        </w:r>
      </w:ins>
      <w:del w:id="6299" w:author="Samuel Dent" w:date="2015-10-08T10:06:00Z">
        <w:r w:rsidRPr="00766B88" w:rsidDel="001D7465">
          <w:rPr>
            <w:szCs w:val="18"/>
          </w:rPr>
          <w:delText>Email message from Maureen Hodgins, Research Manager for Water Research Foundation, to TAC/SAG, August 26, 2014</w:delText>
        </w:r>
      </w:del>
    </w:p>
  </w:footnote>
  <w:footnote w:id="498">
    <w:p w14:paraId="6D1A229B"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499">
    <w:p w14:paraId="1EAE745E"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Navigant, ComEd PY3 Multi-Family Home Energy Savings Program Evaluation Report Final, May 16, 2012. </w:t>
      </w:r>
    </w:p>
  </w:footnote>
  <w:footnote w:id="500">
    <w:p w14:paraId="25B30EE5"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Bedrooms are suitable proxies for household occupancy, and may be preferable to actual occupancy due to turnover rates in residency and non-adult population impacts.</w:t>
      </w:r>
    </w:p>
  </w:footnote>
  <w:footnote w:id="501">
    <w:p w14:paraId="614F2B60"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US DOE Building America Program. Building America Analysis Spreadsheet.  For Chicago, IL </w:t>
      </w:r>
      <w:hyperlink r:id="rId70" w:history="1">
        <w:r w:rsidRPr="00766B88">
          <w:rPr>
            <w:rStyle w:val="Hyperlink"/>
            <w:szCs w:val="18"/>
          </w:rPr>
          <w:t>http://www1.eere.energy.gov/buildings/building_america/analysis_spreadsheets.html</w:t>
        </w:r>
      </w:hyperlink>
      <w:r w:rsidRPr="00766B88">
        <w:rPr>
          <w:szCs w:val="18"/>
        </w:rPr>
        <w:t xml:space="preserve"> </w:t>
      </w:r>
    </w:p>
  </w:footnote>
  <w:footnote w:id="502">
    <w:p w14:paraId="353FE6F4" w14:textId="77777777" w:rsidR="00F60751" w:rsidRPr="00766B88" w:rsidRDefault="00F60751" w:rsidP="00766B88">
      <w:pPr>
        <w:spacing w:after="0"/>
        <w:rPr>
          <w:rFonts w:cstheme="minorHAnsi"/>
          <w:sz w:val="18"/>
          <w:szCs w:val="18"/>
        </w:rPr>
      </w:pPr>
      <w:r w:rsidRPr="00766B88">
        <w:rPr>
          <w:rStyle w:val="FootnoteReference"/>
          <w:rFonts w:asciiTheme="minorHAnsi" w:eastAsiaTheme="minorEastAsia" w:hAnsiTheme="minorHAnsi" w:cstheme="minorHAnsi"/>
          <w:sz w:val="18"/>
          <w:szCs w:val="18"/>
        </w:rPr>
        <w:footnoteRef/>
      </w:r>
      <w:r w:rsidRPr="00766B88">
        <w:rPr>
          <w:rFonts w:cstheme="minorHAnsi"/>
          <w:sz w:val="18"/>
          <w:szCs w:val="18"/>
        </w:rPr>
        <w:t xml:space="preserve"> Minimum Federal Standard as of 4/1/2015;</w:t>
      </w:r>
    </w:p>
    <w:p w14:paraId="6F8BF9C0" w14:textId="77777777" w:rsidR="00F60751" w:rsidRPr="00766B88" w:rsidRDefault="00F60751" w:rsidP="00766B88">
      <w:pPr>
        <w:overflowPunct w:val="0"/>
        <w:autoSpaceDE w:val="0"/>
        <w:autoSpaceDN w:val="0"/>
        <w:adjustRightInd w:val="0"/>
        <w:spacing w:after="0"/>
        <w:textAlignment w:val="baseline"/>
        <w:rPr>
          <w:rFonts w:cstheme="minorHAnsi"/>
          <w:sz w:val="18"/>
          <w:szCs w:val="18"/>
        </w:rPr>
      </w:pPr>
      <w:r w:rsidRPr="00766B88">
        <w:rPr>
          <w:rFonts w:cstheme="minorHAnsi"/>
          <w:sz w:val="18"/>
          <w:szCs w:val="18"/>
        </w:rPr>
        <w:t>http://www.gpo.gov/fdsys/pkg/CFR-2012-title10-vol3/pdf/CFR-2012-title10-vol3-sec430-32.pdf</w:t>
      </w:r>
    </w:p>
  </w:footnote>
  <w:footnote w:id="503">
    <w:p w14:paraId="67F93628" w14:textId="77777777" w:rsidR="00F60751" w:rsidRPr="00766B88" w:rsidRDefault="00F60751" w:rsidP="00766B88">
      <w:pPr>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DOE, 2010 Residential Heating Products Final Rule Technical Support Document, Page 8-52 </w:t>
      </w:r>
      <w:hyperlink r:id="rId71" w:history="1">
        <w:r w:rsidRPr="00766B88">
          <w:rPr>
            <w:rStyle w:val="Hyperlink"/>
            <w:rFonts w:eastAsiaTheme="minorEastAsia" w:cstheme="minorHAnsi"/>
            <w:sz w:val="18"/>
            <w:szCs w:val="18"/>
          </w:rPr>
          <w:t>http://www1.eere.energy.gov/buildings/appliance_standards/residential/pdfs/htgp_finalrule_ch8.pdf</w:t>
        </w:r>
      </w:hyperlink>
      <w:r w:rsidRPr="00766B88">
        <w:rPr>
          <w:rFonts w:cstheme="minorHAnsi"/>
          <w:sz w:val="18"/>
          <w:szCs w:val="18"/>
        </w:rPr>
        <w:t xml:space="preserve"> </w:t>
      </w:r>
    </w:p>
  </w:footnote>
  <w:footnote w:id="504">
    <w:p w14:paraId="5E9F7CAA" w14:textId="77777777" w:rsidR="00F60751" w:rsidRPr="00766B88" w:rsidRDefault="00F60751" w:rsidP="00766B88">
      <w:pPr>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DOE, 2010 Residential Heating Products Final Rule Technical Support Document, Table 8.2.14 </w:t>
      </w:r>
      <w:hyperlink r:id="rId72" w:history="1">
        <w:r w:rsidRPr="00766B88">
          <w:rPr>
            <w:rStyle w:val="Hyperlink"/>
            <w:rFonts w:eastAsiaTheme="minorEastAsia" w:cstheme="minorHAnsi"/>
            <w:sz w:val="18"/>
            <w:szCs w:val="18"/>
          </w:rPr>
          <w:t>http://www1.eere.energy.gov/buildings/appliance_standards/residential/pdfs/htgp_finalrule_ch8.pdf</w:t>
        </w:r>
      </w:hyperlink>
      <w:r w:rsidRPr="00766B88">
        <w:rPr>
          <w:rFonts w:cstheme="minorHAnsi"/>
          <w:sz w:val="18"/>
          <w:szCs w:val="18"/>
        </w:rPr>
        <w:t xml:space="preserve"> </w:t>
      </w:r>
    </w:p>
  </w:footnote>
  <w:footnote w:id="505">
    <w:p w14:paraId="277E6152" w14:textId="77777777" w:rsidR="00F60751" w:rsidRPr="00766B88" w:rsidRDefault="00F60751" w:rsidP="00766B88">
      <w:pPr>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Calculated from Figure 8 "Combined six-unit summer weekday average electrical demand" in FEMP study; Field Testing of Pre-Production Prototype Residential Heat Pump Water Heaters</w:t>
      </w:r>
    </w:p>
    <w:p w14:paraId="36685F48" w14:textId="77777777" w:rsidR="00F60751" w:rsidRPr="00766B88" w:rsidRDefault="00B20245" w:rsidP="00766B88">
      <w:pPr>
        <w:spacing w:after="0"/>
        <w:rPr>
          <w:rFonts w:cstheme="minorHAnsi"/>
          <w:sz w:val="18"/>
          <w:szCs w:val="18"/>
        </w:rPr>
      </w:pPr>
      <w:hyperlink r:id="rId73" w:history="1">
        <w:r w:rsidR="00F60751" w:rsidRPr="00766B88">
          <w:rPr>
            <w:rStyle w:val="Hyperlink"/>
            <w:rFonts w:eastAsiaTheme="minorEastAsia" w:cstheme="minorHAnsi"/>
            <w:sz w:val="18"/>
            <w:szCs w:val="18"/>
          </w:rPr>
          <w:t>http://www1.eere.energy.gov/femp/pdfs/tir_heatpump.pdf</w:t>
        </w:r>
      </w:hyperlink>
      <w:r w:rsidR="00F60751" w:rsidRPr="00766B88">
        <w:rPr>
          <w:rFonts w:cstheme="minorHAnsi"/>
          <w:sz w:val="18"/>
          <w:szCs w:val="18"/>
        </w:rPr>
        <w:t xml:space="preserve">  as (average kW usage during peak period * hours in peak period) / [(annual kWh savings / FLH) * hours in peak period] = (0.1 kW * 5 hours) / [(2100 kWh (default assumptions) / 2533 hours) * 5 hours] = 0.12</w:t>
      </w:r>
    </w:p>
  </w:footnote>
  <w:footnote w:id="506">
    <w:p w14:paraId="5D1C147D" w14:textId="77777777" w:rsidR="00F60751" w:rsidRPr="00766B88" w:rsidRDefault="00F60751" w:rsidP="00766B88">
      <w:pPr>
        <w:spacing w:after="0"/>
        <w:rPr>
          <w:rFonts w:cstheme="minorHAnsi"/>
          <w:sz w:val="18"/>
          <w:szCs w:val="18"/>
        </w:rPr>
      </w:pPr>
      <w:r w:rsidRPr="00766B88">
        <w:rPr>
          <w:rStyle w:val="FootnoteReference"/>
          <w:rFonts w:asciiTheme="minorHAnsi" w:eastAsiaTheme="minorEastAsia" w:hAnsiTheme="minorHAnsi" w:cstheme="minorHAnsi"/>
          <w:sz w:val="18"/>
          <w:szCs w:val="18"/>
        </w:rPr>
        <w:footnoteRef/>
      </w:r>
      <w:r w:rsidRPr="00766B88">
        <w:rPr>
          <w:rFonts w:cstheme="minorHAnsi"/>
          <w:sz w:val="18"/>
          <w:szCs w:val="18"/>
        </w:rPr>
        <w:t xml:space="preserve"> Minimum Federal Standard as of 1/1/2015;</w:t>
      </w:r>
    </w:p>
    <w:p w14:paraId="194AD641" w14:textId="77777777" w:rsidR="00F60751" w:rsidRPr="00766B88" w:rsidRDefault="00F60751" w:rsidP="00766B88">
      <w:pPr>
        <w:overflowPunct w:val="0"/>
        <w:autoSpaceDE w:val="0"/>
        <w:autoSpaceDN w:val="0"/>
        <w:adjustRightInd w:val="0"/>
        <w:spacing w:after="0"/>
        <w:textAlignment w:val="baseline"/>
        <w:rPr>
          <w:rFonts w:cstheme="minorHAnsi"/>
          <w:sz w:val="18"/>
          <w:szCs w:val="18"/>
        </w:rPr>
      </w:pPr>
      <w:r w:rsidRPr="00766B88">
        <w:rPr>
          <w:rFonts w:cstheme="minorHAnsi"/>
          <w:sz w:val="18"/>
          <w:szCs w:val="18"/>
        </w:rPr>
        <w:t>http://www.gpo.gov/fdsys/pkg/CFR-2012-title10-vol3/pdf/CFR-2012-title10-vol3-sec430-32.pdf</w:t>
      </w:r>
    </w:p>
  </w:footnote>
  <w:footnote w:id="507">
    <w:p w14:paraId="670A4318" w14:textId="77777777" w:rsidR="00F60751" w:rsidRPr="00766B88" w:rsidRDefault="00F60751" w:rsidP="00766B88">
      <w:pPr>
        <w:pStyle w:val="FootnoteText"/>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w:t>
      </w:r>
      <w:ins w:id="6335" w:author="Samuel Dent" w:date="2015-10-08T10:08:00Z">
        <w:r w:rsidRPr="00766B88">
          <w:rPr>
            <w:sz w:val="18"/>
            <w:szCs w:val="18"/>
          </w:rPr>
          <w:t>Deoreo, B., and P. Mayer. Residential End Uses of Water Study Update. Forthcoming. ©2015 Water Research Foundation. Reprinted With Permission.</w:t>
        </w:r>
      </w:ins>
      <w:del w:id="6336" w:author="Samuel Dent" w:date="2015-10-08T10:08:00Z">
        <w:r w:rsidRPr="00766B88" w:rsidDel="00CE785C">
          <w:rPr>
            <w:rFonts w:cstheme="minorHAnsi"/>
            <w:sz w:val="18"/>
            <w:szCs w:val="18"/>
          </w:rPr>
          <w:delText>Email message from Maureen Hodgins, Research Manager for Water Research Foundation, to TAC/SAG, August 26, 2014</w:delText>
        </w:r>
      </w:del>
    </w:p>
  </w:footnote>
  <w:footnote w:id="508">
    <w:p w14:paraId="0FBCD480" w14:textId="77777777" w:rsidR="00F60751" w:rsidRPr="00766B88" w:rsidRDefault="00F60751" w:rsidP="00766B88">
      <w:pPr>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509">
    <w:p w14:paraId="5A30F1BD" w14:textId="77777777" w:rsidR="00F60751" w:rsidRPr="00766B88" w:rsidRDefault="00F60751" w:rsidP="00766B88">
      <w:pPr>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Navigant, ComEd PY3 Multi-Family Home Energy Savings Program Evaluation Report Final, May 16, 2012. </w:t>
      </w:r>
    </w:p>
  </w:footnote>
  <w:footnote w:id="510">
    <w:p w14:paraId="22B6C531" w14:textId="77777777" w:rsidR="00F60751" w:rsidRPr="00766B88" w:rsidRDefault="00F60751" w:rsidP="00766B88">
      <w:pPr>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Bedrooms are suitable proxies for household occupancy, and may be preferable to actual occupancy due to turnover rates in residency and non-adult population impacts.</w:t>
      </w:r>
    </w:p>
  </w:footnote>
  <w:footnote w:id="511">
    <w:p w14:paraId="58B7A0FF" w14:textId="77777777" w:rsidR="00F60751" w:rsidRPr="00766B88" w:rsidRDefault="00F60751" w:rsidP="00766B88">
      <w:pPr>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US DOE Building America Program. Building America Analysis Spreadsheet.  For Chicago, IL </w:t>
      </w:r>
      <w:hyperlink r:id="rId74" w:history="1">
        <w:r w:rsidRPr="00766B88">
          <w:rPr>
            <w:rStyle w:val="Hyperlink"/>
            <w:rFonts w:eastAsiaTheme="minorEastAsia" w:cstheme="minorHAnsi"/>
            <w:sz w:val="18"/>
            <w:szCs w:val="18"/>
          </w:rPr>
          <w:t>http://www1.eere.energy.gov/buildings/building_america/analysis_spreadsheets.html</w:t>
        </w:r>
      </w:hyperlink>
      <w:r w:rsidRPr="00766B88">
        <w:rPr>
          <w:rFonts w:cstheme="minorHAnsi"/>
          <w:sz w:val="18"/>
          <w:szCs w:val="18"/>
        </w:rPr>
        <w:t xml:space="preserve"> </w:t>
      </w:r>
    </w:p>
  </w:footnote>
  <w:footnote w:id="512">
    <w:p w14:paraId="17A83952" w14:textId="77777777" w:rsidR="00F60751" w:rsidRPr="00766B88" w:rsidRDefault="00F60751" w:rsidP="00766B88">
      <w:pPr>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This algorithm calculates the heat removed from the air by subtracting the HPWH electric consumption from the total water heating energy delivered. This is then adjusted to account for location of the HP unit and the coincidence of the waste heat with cooling requirements, the efficiency of the central cooling and latent cooling demands.</w:t>
      </w:r>
    </w:p>
  </w:footnote>
  <w:footnote w:id="513">
    <w:p w14:paraId="2BABBABC" w14:textId="77777777" w:rsidR="00F60751" w:rsidRPr="00766B88" w:rsidRDefault="00F60751" w:rsidP="00766B88">
      <w:pPr>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REMRate determined percentage (27%) of lighting savings that result in reduced cooling loads (lighting is used as a proxy for hot water heating since load shapes suggest their seasonal usage patterns are similar).</w:t>
      </w:r>
    </w:p>
  </w:footnote>
  <w:footnote w:id="514">
    <w:p w14:paraId="76277DC2" w14:textId="77777777" w:rsidR="00F60751" w:rsidRPr="00766B88" w:rsidRDefault="00F60751" w:rsidP="00766B88">
      <w:pPr>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A sensible heat ratio (SHR) of 0.75 corresponds to a latent multiplier of 4/3 or 1.33. SHR of 0.75 for typical split system from page 10 of “Controlling Indoor Humidity Using Variable-Speed Compressors and Blowers” by M. A. Andrade and C. W. Bullard, 1999: www.ideals.illinois.edu/bitstream/handle/2142/11894/TR151.pdf</w:t>
      </w:r>
    </w:p>
  </w:footnote>
  <w:footnote w:id="515">
    <w:p w14:paraId="641075E8" w14:textId="77777777" w:rsidR="00F60751" w:rsidRPr="00766B88" w:rsidRDefault="00F60751" w:rsidP="00766B88">
      <w:pPr>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REMRate determined percentage (49%) of lighting savings that result in increased heating loads (lighting is used as a proxy for hot water heating since load shapes suggest their seasonal usage patterns are similar).</w:t>
      </w:r>
    </w:p>
  </w:footnote>
  <w:footnote w:id="516">
    <w:p w14:paraId="66883DFD" w14:textId="77777777" w:rsidR="00F60751" w:rsidRPr="00766B88" w:rsidRDefault="00F60751" w:rsidP="00766B88">
      <w:pPr>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517">
    <w:p w14:paraId="1E8D715B" w14:textId="321D8B94" w:rsidR="00F60751" w:rsidRPr="00766B88" w:rsidRDefault="00F60751">
      <w:pPr>
        <w:pStyle w:val="FootnoteText"/>
        <w:spacing w:after="0"/>
        <w:rPr>
          <w:sz w:val="18"/>
          <w:szCs w:val="18"/>
          <w:rPrChange w:id="6391" w:author="Samuel Dent" w:date="2016-01-14T06:14:00Z">
            <w:rPr/>
          </w:rPrChange>
        </w:rPr>
        <w:pPrChange w:id="6392" w:author="Samuel Dent" w:date="2016-01-14T06:12:00Z">
          <w:pPr>
            <w:pStyle w:val="FootnoteText"/>
          </w:pPr>
        </w:pPrChange>
      </w:pPr>
      <w:ins w:id="6393" w:author="Samuel Dent" w:date="2016-01-14T06:12:00Z">
        <w:r w:rsidRPr="00766B88">
          <w:rPr>
            <w:rStyle w:val="FootnoteReference"/>
            <w:rFonts w:asciiTheme="minorHAnsi" w:hAnsiTheme="minorHAnsi"/>
            <w:sz w:val="18"/>
            <w:szCs w:val="18"/>
            <w:rPrChange w:id="6394" w:author="Samuel Dent" w:date="2016-01-14T06:14:00Z">
              <w:rPr>
                <w:rStyle w:val="FootnoteReference"/>
              </w:rPr>
            </w:rPrChange>
          </w:rPr>
          <w:footnoteRef/>
        </w:r>
        <w:r w:rsidRPr="00766B88">
          <w:rPr>
            <w:sz w:val="18"/>
            <w:szCs w:val="18"/>
            <w:rPrChange w:id="6395" w:author="Samuel Dent" w:date="2016-01-14T06:14:00Z">
              <w:rPr/>
            </w:rPrChange>
          </w:rPr>
          <w:t xml:space="preserve"> </w:t>
        </w:r>
        <w:r w:rsidRPr="00766B88">
          <w:rPr>
            <w:sz w:val="18"/>
            <w:szCs w:val="18"/>
          </w:rPr>
          <w:t>Calculation assumes 3</w:t>
        </w:r>
      </w:ins>
      <w:ins w:id="6396" w:author="Samuel Dent" w:date="2016-01-14T06:13:00Z">
        <w:r w:rsidRPr="00766B88">
          <w:rPr>
            <w:sz w:val="18"/>
            <w:szCs w:val="18"/>
          </w:rPr>
          <w:t>5</w:t>
        </w:r>
      </w:ins>
      <w:ins w:id="6397" w:author="Samuel Dent" w:date="2016-01-14T06:12:00Z">
        <w:r w:rsidRPr="00766B88">
          <w:rPr>
            <w:sz w:val="18"/>
            <w:szCs w:val="18"/>
          </w:rPr>
          <w:t>% Heat Pump and 6</w:t>
        </w:r>
      </w:ins>
      <w:ins w:id="6398" w:author="Samuel Dent" w:date="2016-01-14T06:13:00Z">
        <w:r w:rsidRPr="00766B88">
          <w:rPr>
            <w:sz w:val="18"/>
            <w:szCs w:val="18"/>
          </w:rPr>
          <w:t>5</w:t>
        </w:r>
      </w:ins>
      <w:ins w:id="6399" w:author="Samuel Dent" w:date="2016-01-14T06:12:00Z">
        <w:r w:rsidRPr="00766B88">
          <w:rPr>
            <w:sz w:val="18"/>
            <w:szCs w:val="18"/>
          </w:rPr>
          <w:t>% Resistance, which is based upon data from Energy Information Administration, 2009 Residential Energy Consumption Survey, see “HC6.9 Space Heating in Midwest Region.xls”</w:t>
        </w:r>
      </w:ins>
      <w:ins w:id="6400" w:author="Samuel Dent" w:date="2016-01-14T06:13:00Z">
        <w:r w:rsidRPr="00766B88">
          <w:rPr>
            <w:sz w:val="18"/>
            <w:szCs w:val="18"/>
          </w:rPr>
          <w:t>, using average for East North Central Region</w:t>
        </w:r>
      </w:ins>
      <w:ins w:id="6401" w:author="Samuel Dent" w:date="2016-01-14T06:12:00Z">
        <w:r w:rsidRPr="00626399">
          <w:rPr>
            <w:sz w:val="18"/>
            <w:szCs w:val="18"/>
          </w:rPr>
          <w:t>. Average efficiency of heat pump is based on assumption that 50% are units from before 2006 and 50% from 2006-2014.</w:t>
        </w:r>
      </w:ins>
      <w:ins w:id="6402" w:author="Samuel Dent" w:date="2016-01-14T06:13:00Z">
        <w:r w:rsidRPr="00B23FA8">
          <w:rPr>
            <w:sz w:val="18"/>
            <w:szCs w:val="18"/>
          </w:rPr>
          <w:t xml:space="preserve"> Program or evaluation data should be used to i</w:t>
        </w:r>
        <w:r w:rsidRPr="007E11B4">
          <w:rPr>
            <w:sz w:val="18"/>
            <w:szCs w:val="18"/>
          </w:rPr>
          <w:t>mprove this assumption if available.</w:t>
        </w:r>
      </w:ins>
    </w:p>
  </w:footnote>
  <w:footnote w:id="518">
    <w:p w14:paraId="13BF04A8" w14:textId="77777777" w:rsidR="00F60751" w:rsidRPr="00766B88" w:rsidRDefault="00F60751" w:rsidP="00766B88">
      <w:pPr>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Full load hours assumption based on Efficiency Vermont analysis of Itron eShapes.</w:t>
      </w:r>
    </w:p>
  </w:footnote>
  <w:footnote w:id="519">
    <w:p w14:paraId="22224A2B" w14:textId="77777777" w:rsidR="00F60751" w:rsidRPr="00766B88" w:rsidRDefault="00F60751" w:rsidP="00766B88">
      <w:pPr>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Calculated from Figure 8 "Combined six-unit summer weekday average electrical demand" in FEMP study; Field Testing of Pre-Production Prototype Residential Heat Pump Water Heaters</w:t>
      </w:r>
    </w:p>
    <w:p w14:paraId="188422C0" w14:textId="77777777" w:rsidR="00F60751" w:rsidRPr="00766B88" w:rsidRDefault="00B20245" w:rsidP="00766B88">
      <w:pPr>
        <w:spacing w:after="0"/>
        <w:rPr>
          <w:rFonts w:cstheme="minorHAnsi"/>
          <w:sz w:val="18"/>
          <w:szCs w:val="18"/>
        </w:rPr>
      </w:pPr>
      <w:hyperlink r:id="rId75" w:history="1">
        <w:r w:rsidR="00F60751" w:rsidRPr="00766B88">
          <w:rPr>
            <w:rStyle w:val="Hyperlink"/>
            <w:rFonts w:eastAsiaTheme="minorEastAsia" w:cstheme="minorHAnsi"/>
            <w:sz w:val="18"/>
            <w:szCs w:val="18"/>
          </w:rPr>
          <w:t>http://www1.eere.energy.gov/femp/pdfs/tir_heatpump.pdf</w:t>
        </w:r>
      </w:hyperlink>
      <w:r w:rsidR="00F60751" w:rsidRPr="00766B88">
        <w:rPr>
          <w:rFonts w:cstheme="minorHAnsi"/>
          <w:sz w:val="18"/>
          <w:szCs w:val="18"/>
        </w:rPr>
        <w:t xml:space="preserve">  as (average kW usage during peak period * hours in peak period) / [(annual kWh savings / FLH) * hours in peak period] = (0.1 kW * 5 hours) / [(2100 kWh / 2533 hours) * 5 hours] = 0.12</w:t>
      </w:r>
    </w:p>
  </w:footnote>
  <w:footnote w:id="520">
    <w:p w14:paraId="2035CC09" w14:textId="77777777" w:rsidR="00F60751" w:rsidRPr="00766B88" w:rsidRDefault="00F60751" w:rsidP="00766B88">
      <w:pPr>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This is the additional energy consumption required to replace the heat removed from the home during the heating season by the heat pump water heater. kWh_heating (electric resistance) is that additional heating energy for a home with electric resistance heat (COP 1.0). This formula converts the additional heating kWh for an electric resistance home to the MMBtu required in a Natural Gas heated home, applying the relative efficiencies.   </w:t>
      </w:r>
    </w:p>
  </w:footnote>
  <w:footnote w:id="521">
    <w:p w14:paraId="4AE13628" w14:textId="77777777" w:rsidR="00F60751" w:rsidRPr="00766B88" w:rsidRDefault="00F60751" w:rsidP="00766B88">
      <w:pPr>
        <w:spacing w:after="0"/>
        <w:jc w:val="left"/>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Ideally, the System Efficiency should be obtained either by recording the AFUE of the unit, or performing a steady state efficiency test. The Distribution Efficiency can be estimated via a visual inspection and by referring to a look up table such as that provided by the Building Performance Institute: (</w:t>
      </w:r>
      <w:hyperlink r:id="rId76" w:history="1">
        <w:r w:rsidRPr="00766B88">
          <w:rPr>
            <w:rStyle w:val="Hyperlink"/>
            <w:rFonts w:eastAsiaTheme="minorEastAsia" w:cstheme="minorHAnsi"/>
            <w:sz w:val="18"/>
            <w:szCs w:val="18"/>
          </w:rPr>
          <w:t>http://www.bpi.org/files/pdf/DistributionEfficiencyTable-BlueSheet.pdf</w:t>
        </w:r>
      </w:hyperlink>
      <w:r w:rsidRPr="00766B88">
        <w:rPr>
          <w:rFonts w:cstheme="minorHAnsi"/>
          <w:sz w:val="18"/>
          <w:szCs w:val="18"/>
        </w:rPr>
        <w:t xml:space="preserve"> ) or by performing duct blaster testing.</w:t>
      </w:r>
    </w:p>
  </w:footnote>
  <w:footnote w:id="522">
    <w:p w14:paraId="3CE781E9" w14:textId="77777777" w:rsidR="00F60751" w:rsidRPr="00766B88" w:rsidRDefault="00F60751" w:rsidP="00766B88">
      <w:pPr>
        <w:spacing w:after="0"/>
        <w:jc w:val="left"/>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This has been estimated assuming that natural gas central furnace heating is typical for Illinois residences (66% of Illinois homes have a Natural Gas Furnace (based on Energy Information Administration, 2009 Residential Energy Consumption Survey: </w:t>
      </w:r>
      <w:hyperlink r:id="rId77" w:history="1">
        <w:r w:rsidRPr="00766B88">
          <w:rPr>
            <w:rStyle w:val="Hyperlink"/>
            <w:rFonts w:eastAsiaTheme="minorEastAsia" w:cstheme="minorHAnsi"/>
            <w:sz w:val="18"/>
            <w:szCs w:val="18"/>
          </w:rPr>
          <w:t>http://www.eia.gov/consumption/residential/data/2009/xls/HC6.9%20Space%20Heating%20in%20Midwest%20Region.xls</w:t>
        </w:r>
      </w:hyperlink>
      <w:r w:rsidRPr="00766B88">
        <w:rPr>
          <w:rFonts w:cstheme="minorHAnsi"/>
          <w:sz w:val="18"/>
          <w:szCs w:val="18"/>
        </w:rPr>
        <w:t xml:space="preserve"> ))</w:t>
      </w:r>
    </w:p>
    <w:p w14:paraId="186F9845" w14:textId="77777777" w:rsidR="00F60751" w:rsidRPr="00766B88" w:rsidRDefault="00F60751" w:rsidP="00766B88">
      <w:pPr>
        <w:spacing w:after="0"/>
        <w:rPr>
          <w:rFonts w:cstheme="minorHAnsi"/>
          <w:sz w:val="18"/>
          <w:szCs w:val="18"/>
        </w:rPr>
      </w:pPr>
      <w:r w:rsidRPr="00766B88">
        <w:rPr>
          <w:rFonts w:cstheme="minorHAnsi"/>
          <w:sz w:val="18"/>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14:paraId="0C3153A1" w14:textId="77777777" w:rsidR="00F60751" w:rsidRPr="00766B88" w:rsidRDefault="00F60751" w:rsidP="00766B88">
      <w:pPr>
        <w:spacing w:after="0"/>
        <w:rPr>
          <w:rFonts w:cstheme="minorHAnsi"/>
          <w:sz w:val="18"/>
          <w:szCs w:val="18"/>
        </w:rPr>
      </w:pPr>
      <w:r w:rsidRPr="00766B88">
        <w:rPr>
          <w:rFonts w:cstheme="minorHAnsi"/>
          <w:sz w:val="18"/>
          <w:szCs w:val="18"/>
        </w:rPr>
        <w:t>(0.24*0.92) + (0.76*0.8) * (1-0.15) =  0.70</w:t>
      </w:r>
    </w:p>
  </w:footnote>
  <w:footnote w:id="523">
    <w:p w14:paraId="5B6202AE" w14:textId="77777777" w:rsidR="00F60751" w:rsidRPr="00766B88" w:rsidRDefault="00F60751" w:rsidP="00766B88">
      <w:pPr>
        <w:spacing w:after="0"/>
        <w:rPr>
          <w:rFonts w:cstheme="minorHAnsi"/>
          <w:sz w:val="18"/>
          <w:szCs w:val="18"/>
        </w:rPr>
      </w:pPr>
      <w:r w:rsidRPr="00766B88">
        <w:rPr>
          <w:rStyle w:val="FootnoteReference"/>
          <w:rFonts w:asciiTheme="minorHAnsi" w:eastAsiaTheme="majorEastAsia" w:hAnsiTheme="minorHAnsi" w:cstheme="minorHAnsi"/>
          <w:sz w:val="18"/>
          <w:szCs w:val="18"/>
        </w:rPr>
        <w:footnoteRef/>
      </w:r>
      <w:r w:rsidRPr="00766B88">
        <w:rPr>
          <w:rFonts w:cstheme="minorHAnsi"/>
          <w:sz w:val="18"/>
          <w:szCs w:val="18"/>
        </w:rPr>
        <w:t xml:space="preserve"> 2010 American Community Survey. </w:t>
      </w:r>
    </w:p>
  </w:footnote>
  <w:footnote w:id="524">
    <w:p w14:paraId="5A0DBA15"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Table C-6, Measure Life Report, Residential and Commercial/Industrial Lighting and HVAC Measures, GDS Associates, June 2007. "http://neep.org/uploads/EMV%20Forum/EMV%20Studies/measure_life_GDS%5B1%5D.pdf"</w:t>
      </w:r>
    </w:p>
  </w:footnote>
  <w:footnote w:id="525">
    <w:p w14:paraId="5BA88E8B"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Direct-install price per faucet assumes cost of aerator and install time. (2011, Market research average of $3 and assess and install time of $5 (20min @ $15/hr)</w:t>
      </w:r>
    </w:p>
  </w:footnote>
  <w:footnote w:id="526">
    <w:p w14:paraId="6C715F4F"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Calculated as follows: Assume 18% aerator use takes place during peak hours (based on: </w:t>
      </w:r>
      <w:hyperlink r:id="rId78" w:history="1">
        <w:r w:rsidRPr="00766B88">
          <w:rPr>
            <w:rStyle w:val="Hyperlink"/>
            <w:szCs w:val="18"/>
          </w:rPr>
          <w:t>http://www.aquacraft.com/sites/default/files/pub/DeOreo-%282001%29-Disaggregated-Hot-Water-Use-in-Single-Family-Homes-Using-Flow-Trace-Analysis.pdf</w:t>
        </w:r>
      </w:hyperlink>
      <w:r w:rsidRPr="00766B88">
        <w:rPr>
          <w:szCs w:val="18"/>
        </w:rPr>
        <w:t>) There are 65 days in the summer peak period, so the percentage of total annual aerator use in peak period is 0.18*65/365 = 3.21%. The number of hours of recovery during peak periods is therefore assumed to be 3.21% *180 = 5.8 hours of recovery during peak period where 180 equals the average annual electric DHW recovery hours for faucet use including SF and MF homes. There are 260 hours in the peak period so the probability you will see savings during the peak period is 5.8/260 = 0.022</w:t>
      </w:r>
    </w:p>
  </w:footnote>
  <w:footnote w:id="527">
    <w:p w14:paraId="54623A5B"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This algorithm calculates the amount of energy saved per aerator by determining the fraction of water consumption savings for the upgraded fixture.  </w:t>
      </w:r>
    </w:p>
  </w:footnote>
  <w:footnote w:id="528">
    <w:p w14:paraId="57659B2F"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529">
    <w:p w14:paraId="6FFF4A04"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rStyle w:val="FootnoteReference"/>
          <w:rFonts w:asciiTheme="minorHAnsi" w:hAnsiTheme="minorHAnsi" w:cstheme="minorHAnsi"/>
          <w:sz w:val="18"/>
          <w:szCs w:val="18"/>
        </w:rPr>
        <w:t xml:space="preserve"> </w:t>
      </w:r>
      <w:ins w:id="6453" w:author="Samuel Dent" w:date="2015-09-24T06:25:00Z">
        <w:r w:rsidRPr="00766B88">
          <w:rPr>
            <w:rFonts w:eastAsia="Times New Roman"/>
            <w:szCs w:val="18"/>
          </w:rPr>
          <w:t>Deoreo, B., and P. Mayer. Residential End Uses of Water Study Update. Forthcoming. ©2015 Water Research Foundation. Reprinted With Permission.</w:t>
        </w:r>
      </w:ins>
      <w:del w:id="6454" w:author="Samuel Dent" w:date="2015-09-24T06:25:00Z">
        <w:r w:rsidRPr="00766B88" w:rsidDel="00B935A8">
          <w:rPr>
            <w:szCs w:val="18"/>
          </w:rPr>
          <w:delText>Email message from Maureen Hodgins, Research Manager for Water Research Foundation, to TAC/SAG, August 26, 2014</w:delText>
        </w:r>
      </w:del>
    </w:p>
  </w:footnote>
  <w:footnote w:id="530">
    <w:p w14:paraId="2FC76388"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Measurement should be based on actual average flow consumed over a period of time rather than a onetime spot measurement for maximum flow. Studies have shown maximum flow rates do not correspond well to average flow rate due to occupant behavior which does not always use maximum flow.</w:t>
      </w:r>
    </w:p>
  </w:footnote>
  <w:footnote w:id="531">
    <w:p w14:paraId="0F42176D"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w:t>
      </w:r>
      <w:r w:rsidRPr="00766B88">
        <w:rPr>
          <w:color w:val="000000"/>
          <w:szCs w:val="18"/>
        </w:rPr>
        <w:t>2008, Schultdt, Marc, and Debra Tachibana. Energy related Water Fixture Measurements: Securing the Baseline for Northwest Single Family Homes. 2008 ACEEE Summer Study on Energy Efficiency in Buildings. Page 1-265. www.seattle.gov/light/Conserve/Reports/paper_10.pdf</w:t>
      </w:r>
    </w:p>
  </w:footnote>
  <w:footnote w:id="532">
    <w:p w14:paraId="75895ADB"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Average retrofit flow rate for kitchen and bathroom faucet aerators from sources 2, 4, 5, and 7(see source table at end of characterization). This accounts for all throttling and differences from rated flow rates. Assumes all kitchen aerators at 2.2 gpm or less and all bathroom aerators at 1.5 gpm or less. The most comprehensive available studies did not disaggregate kitchen use from bathroom use, but instead looked at total flow and length of use for all faucets. This makes it difficult to reliably separate kitchen water use from bathroom water use. It is possible that programs installing low flow aerators lower than the 2.2 gpm for kitchens and 1.5 gpm for bathrooms will see a lower overall average retrofit flow rate.</w:t>
      </w:r>
    </w:p>
  </w:footnote>
  <w:footnote w:id="533">
    <w:p w14:paraId="316F6E7C"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Measurement should be based on actual average flow consumed over a period of time rather than a onetime spot measurement for maximum flow. Studies have shown maximum flow rates do not correspond well to average flow rate due to occupant behavior which does not always use maximum flow.</w:t>
      </w:r>
    </w:p>
  </w:footnote>
  <w:footnote w:id="534">
    <w:p w14:paraId="1AEE465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rFonts w:cs="Calibri"/>
          <w:color w:val="000000"/>
          <w:szCs w:val="18"/>
        </w:rPr>
        <w:t>2008, Schultdt, Marc, and Debra Tachibana. Energy related Water Fixture Measurements: Securing the Baseline for Northwest Single Family Homes. 2008 ACEEE Summer Study on Energy Efficiency in Buildings. Page 1-265. www.seattle.gov/light/Conserve/Reports/paper_10.pdf</w:t>
      </w:r>
    </w:p>
  </w:footnote>
  <w:footnote w:id="535">
    <w:p w14:paraId="420C5EE7"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Cadmus and Opinion Dynamics Showerhead and Faucet Aerator Meter Study Memorandum dated June 2013, directed to Michigan Evaluation Working Group. This study of 135 single and multi-family homes in Michigan metered energy parameters for efficient showerhead and faucet aerators.</w:t>
      </w:r>
    </w:p>
  </w:footnote>
  <w:footnote w:id="536">
    <w:p w14:paraId="6FA196B6"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Ibid.</w:t>
      </w:r>
    </w:p>
  </w:footnote>
  <w:footnote w:id="537">
    <w:p w14:paraId="251FB94F"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One kitchen faucet plus 2.83 bathroom faucets. Based on findings from a 2009 ComEd residential survey of 140 sites, provided by Cadmus. </w:t>
      </w:r>
    </w:p>
  </w:footnote>
  <w:footnote w:id="538">
    <w:p w14:paraId="4D14C279"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One kitchen faucet plus 1.5 bathroom faucets. Based on findings from a 2009 ComEd residential survey of 140 sites, provided by Cadmus.</w:t>
      </w:r>
    </w:p>
  </w:footnote>
  <w:footnote w:id="539">
    <w:p w14:paraId="30756D55"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Cadmus and Opinion Dynamics Showerhead and Faucet Aerator Meter Study Memorandum dated June 2013, directed to Michigan Evaluation Working Group.</w:t>
      </w:r>
    </w:p>
  </w:footnote>
  <w:footnote w:id="540">
    <w:p w14:paraId="23F01366"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Ibid.</w:t>
      </w:r>
    </w:p>
  </w:footnote>
  <w:footnote w:id="541">
    <w:p w14:paraId="4C24E866"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One kitchen faucet plus 2.83 bathroom faucets. Based on findings from a 2009 ComEd residential survey of 140 sites, provided by Cadmus.</w:t>
      </w:r>
    </w:p>
  </w:footnote>
  <w:footnote w:id="542">
    <w:p w14:paraId="3EF481AC"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One kitchen faucet plus 1.5 bathroom faucets. Based on findings from a 2009 ComEd residential survey of 140 sites, provided by Cadmus.</w:t>
      </w:r>
    </w:p>
  </w:footnote>
  <w:footnote w:id="543">
    <w:p w14:paraId="451F7D8C"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544">
    <w:p w14:paraId="64204A6F"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Navigant, ComEd PY3 Multi-Family Home Energy Savings Program Evaluation Report Final, May 16, 2012. </w:t>
      </w:r>
    </w:p>
  </w:footnote>
  <w:footnote w:id="545">
    <w:p w14:paraId="45D477B7"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Bedrooms are suitable proxies for household occupancy, and may be preferable to actual occupancy due to turnover rates in residency and non-adult population impacts.</w:t>
      </w:r>
    </w:p>
  </w:footnote>
  <w:footnote w:id="546">
    <w:p w14:paraId="030176D5"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Because faucet usages are at times dictated by volume, only usage of the sort that would go straight down the drain will provide savings.  VEIC is unaware of any metering study that has determined this specific factor and so through consensus with the Illinois Technical Advisory Group have deemed these values to be 75% for the kitchen and 90% for the bathroom. If the aerator location is unknown an average of 79.5% should be used which is based on the assumption that 70% of household water runs through the kitchen faucet and 30% through the bathroom (0.7*0.75</w:t>
      </w:r>
      <w:proofErr w:type="gramStart"/>
      <w:r w:rsidRPr="00766B88">
        <w:rPr>
          <w:szCs w:val="18"/>
        </w:rPr>
        <w:t>)+</w:t>
      </w:r>
      <w:proofErr w:type="gramEnd"/>
      <w:r w:rsidRPr="00766B88">
        <w:rPr>
          <w:szCs w:val="18"/>
        </w:rPr>
        <w:t>(0.3*0.9)=0.795.</w:t>
      </w:r>
    </w:p>
  </w:footnote>
  <w:footnote w:id="547">
    <w:p w14:paraId="6A388A90" w14:textId="77777777" w:rsidR="00F60751" w:rsidRPr="00766B88" w:rsidRDefault="00F60751" w:rsidP="00766B88">
      <w:pPr>
        <w:pStyle w:val="Footnote"/>
        <w:rPr>
          <w:szCs w:val="18"/>
        </w:rPr>
      </w:pPr>
      <w:r w:rsidRPr="00766B88">
        <w:rPr>
          <w:szCs w:val="18"/>
          <w:vertAlign w:val="superscript"/>
        </w:rPr>
        <w:footnoteRef/>
      </w:r>
      <w:r w:rsidRPr="00766B88">
        <w:rPr>
          <w:szCs w:val="18"/>
        </w:rPr>
        <w:t>Based on findings from a 2009 ComEd residential survey of 140 sites, provided by Cadmus.</w:t>
      </w:r>
    </w:p>
  </w:footnote>
  <w:footnote w:id="548">
    <w:p w14:paraId="1628B792"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Ibid.</w:t>
      </w:r>
    </w:p>
  </w:footnote>
  <w:footnote w:id="549">
    <w:p w14:paraId="33170CD2"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Cadmus and Opinion Dynamics Showerhead and Faucet Aerator Meter Study Memorandum dated June 2013, directed to Michigan Evaluation Working Group. If the aerator location is unknown an average of 91% should be used which is based on the assumption that 70% of household water runs through the kitchen faucet and 30% through the bathroom (0.7*93</w:t>
      </w:r>
      <w:proofErr w:type="gramStart"/>
      <w:r w:rsidRPr="00766B88">
        <w:rPr>
          <w:szCs w:val="18"/>
        </w:rPr>
        <w:t>)+</w:t>
      </w:r>
      <w:proofErr w:type="gramEnd"/>
      <w:r w:rsidRPr="00766B88">
        <w:rPr>
          <w:szCs w:val="18"/>
        </w:rPr>
        <w:t>(0.3*86)=0.91.</w:t>
      </w:r>
    </w:p>
  </w:footnote>
  <w:footnote w:id="550">
    <w:p w14:paraId="16539149"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US DOE Building America Program. Building America Analysis Spreadsheet.  For Chicago, IL </w:t>
      </w:r>
      <w:hyperlink r:id="rId79" w:history="1">
        <w:r w:rsidRPr="00766B88">
          <w:rPr>
            <w:rStyle w:val="Hyperlink"/>
            <w:szCs w:val="18"/>
          </w:rPr>
          <w:t>http://www1.eere.energy.gov/buildings/building_america/analysis_spreadsheets.html</w:t>
        </w:r>
      </w:hyperlink>
      <w:r w:rsidRPr="00766B88">
        <w:rPr>
          <w:szCs w:val="18"/>
        </w:rPr>
        <w:t xml:space="preserve">. </w:t>
      </w:r>
    </w:p>
  </w:footnote>
  <w:footnote w:id="551">
    <w:p w14:paraId="1EF94B74" w14:textId="77777777" w:rsidR="00F60751" w:rsidRPr="00766B88" w:rsidDel="00B935A8" w:rsidRDefault="00F60751" w:rsidP="00766B88">
      <w:pPr>
        <w:pStyle w:val="Footnote"/>
        <w:rPr>
          <w:del w:id="6461" w:author="Samuel Dent" w:date="2015-09-24T06:27:00Z"/>
          <w:szCs w:val="18"/>
        </w:rPr>
      </w:pPr>
      <w:r w:rsidRPr="00766B88">
        <w:rPr>
          <w:szCs w:val="18"/>
          <w:vertAlign w:val="superscript"/>
        </w:rPr>
        <w:footnoteRef/>
      </w:r>
      <w:r w:rsidRPr="00766B88">
        <w:rPr>
          <w:szCs w:val="18"/>
        </w:rPr>
        <w:t xml:space="preserve"> Electric water heaters have recovery efficiency of 98%: </w:t>
      </w:r>
      <w:hyperlink r:id="rId80" w:history="1">
        <w:r w:rsidRPr="00766B88">
          <w:rPr>
            <w:rStyle w:val="Hyperlink"/>
            <w:szCs w:val="18"/>
          </w:rPr>
          <w:t>http://www.ahridirectory.org/ahridirectory/pages/home.aspx</w:t>
        </w:r>
      </w:hyperlink>
    </w:p>
    <w:p w14:paraId="5CD061E1" w14:textId="77777777" w:rsidR="00F60751" w:rsidRPr="00766B88" w:rsidRDefault="00F60751" w:rsidP="00766B88">
      <w:pPr>
        <w:pStyle w:val="Footnote"/>
        <w:rPr>
          <w:szCs w:val="18"/>
        </w:rPr>
      </w:pPr>
    </w:p>
  </w:footnote>
  <w:footnote w:id="552">
    <w:p w14:paraId="4147CC2E"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ComEd Energy Efficiency/ Demand Response Plan: Plan Year 2 (6/1/2009-5/31/2010) Evaluation Report: All Electric Single Family Home Energy Performance Tune-Up Program Table 3-8</w:t>
      </w:r>
    </w:p>
  </w:footnote>
  <w:footnote w:id="553">
    <w:p w14:paraId="7A70D993" w14:textId="77777777" w:rsidR="00F60751" w:rsidRPr="00C022F6" w:rsidRDefault="00F60751" w:rsidP="00766B88">
      <w:pPr>
        <w:pStyle w:val="Footnote"/>
        <w:rPr>
          <w:szCs w:val="18"/>
        </w:rPr>
      </w:pPr>
      <w:r w:rsidRPr="00766B88">
        <w:rPr>
          <w:szCs w:val="18"/>
          <w:vertAlign w:val="superscript"/>
        </w:rPr>
        <w:footnoteRef/>
      </w:r>
      <w:r w:rsidRPr="00766B88">
        <w:rPr>
          <w:szCs w:val="18"/>
        </w:rPr>
        <w:t xml:space="preserve"> Na</w:t>
      </w:r>
      <w:r w:rsidRPr="003A4FE4">
        <w:rPr>
          <w:szCs w:val="18"/>
        </w:rPr>
        <w:t>vigant, ComEd-Nicor Gas E</w:t>
      </w:r>
      <w:r w:rsidRPr="00C022F6">
        <w:rPr>
          <w:szCs w:val="18"/>
        </w:rPr>
        <w:t>PY4/GPY1 Multi-Family Home Energy Savings Program Evaluation Report DRAFT 2013-01-28</w:t>
      </w:r>
    </w:p>
  </w:footnote>
  <w:footnote w:id="554">
    <w:p w14:paraId="5657C693" w14:textId="77777777" w:rsidR="00F60751" w:rsidRPr="00C022F6" w:rsidRDefault="00F60751" w:rsidP="00766B88">
      <w:pPr>
        <w:pStyle w:val="Footnote"/>
        <w:rPr>
          <w:szCs w:val="18"/>
        </w:rPr>
      </w:pPr>
      <w:r w:rsidRPr="00C022F6">
        <w:rPr>
          <w:szCs w:val="18"/>
          <w:vertAlign w:val="superscript"/>
        </w:rPr>
        <w:footnoteRef/>
      </w:r>
      <w:r w:rsidRPr="00C022F6">
        <w:rPr>
          <w:szCs w:val="18"/>
        </w:rPr>
        <w:t xml:space="preserve"> Ibid.</w:t>
      </w:r>
    </w:p>
  </w:footnote>
  <w:footnote w:id="555">
    <w:p w14:paraId="0069DE15" w14:textId="77777777" w:rsidR="00F60751" w:rsidRPr="00C022F6" w:rsidRDefault="00F60751">
      <w:pPr>
        <w:pStyle w:val="FootnoteText"/>
        <w:spacing w:after="0"/>
        <w:jc w:val="left"/>
        <w:rPr>
          <w:sz w:val="18"/>
          <w:szCs w:val="18"/>
        </w:rPr>
        <w:pPrChange w:id="6467" w:author="Samuel Dent" w:date="2015-10-08T09:08:00Z">
          <w:pPr>
            <w:pStyle w:val="FootnoteText"/>
          </w:pPr>
        </w:pPrChange>
      </w:pPr>
      <w:ins w:id="6468" w:author="Bridgid Lutz" w:date="2015-07-31T15:11:00Z">
        <w:r w:rsidRPr="003A4FE4">
          <w:rPr>
            <w:rStyle w:val="FootnoteReference"/>
            <w:rFonts w:asciiTheme="minorHAnsi" w:hAnsiTheme="minorHAnsi"/>
            <w:sz w:val="18"/>
            <w:szCs w:val="18"/>
            <w:rPrChange w:id="6469" w:author="Samuel Dent" w:date="2016-01-14T08:32:00Z">
              <w:rPr>
                <w:rStyle w:val="FootnoteReference"/>
              </w:rPr>
            </w:rPrChange>
          </w:rPr>
          <w:footnoteRef/>
        </w:r>
        <w:r w:rsidRPr="003A4FE4">
          <w:rPr>
            <w:sz w:val="18"/>
            <w:szCs w:val="18"/>
            <w:rPrChange w:id="6470" w:author="Samuel Dent" w:date="2016-01-14T08:32:00Z">
              <w:rPr/>
            </w:rPrChange>
          </w:rPr>
          <w:t xml:space="preserve"> </w:t>
        </w:r>
      </w:ins>
      <w:ins w:id="6471" w:author="Samuel Dent" w:date="2015-10-08T09:08:00Z">
        <w:r w:rsidRPr="003A4FE4">
          <w:rPr>
            <w:sz w:val="18"/>
            <w:szCs w:val="18"/>
          </w:rPr>
          <w:t>From Navigant memo, “</w:t>
        </w:r>
      </w:ins>
      <w:ins w:id="6472" w:author="Samuel Dent" w:date="2015-10-08T09:07:00Z">
        <w:r w:rsidRPr="003A4FE4">
          <w:rPr>
            <w:sz w:val="18"/>
            <w:szCs w:val="18"/>
            <w:rPrChange w:id="6473" w:author="Samuel Dent" w:date="2016-01-14T08:32:00Z">
              <w:rPr>
                <w:rFonts w:ascii="PalatinoLinotype-Roman" w:hAnsi="PalatinoLinotype-Roman"/>
                <w:color w:val="000000"/>
              </w:rPr>
            </w:rPrChange>
          </w:rPr>
          <w:t xml:space="preserve">Nicor Gas energySMART Energy Saving Kits Program </w:t>
        </w:r>
        <w:proofErr w:type="gramStart"/>
        <w:r w:rsidRPr="003A4FE4">
          <w:rPr>
            <w:sz w:val="18"/>
            <w:szCs w:val="18"/>
            <w:rPrChange w:id="6474" w:author="Samuel Dent" w:date="2016-01-14T08:32:00Z">
              <w:rPr>
                <w:rFonts w:ascii="PalatinoLinotype-Roman" w:hAnsi="PalatinoLinotype-Roman"/>
                <w:color w:val="000000"/>
              </w:rPr>
            </w:rPrChange>
          </w:rPr>
          <w:t>In</w:t>
        </w:r>
        <w:proofErr w:type="gramEnd"/>
        <w:r w:rsidRPr="003A4FE4">
          <w:rPr>
            <w:sz w:val="18"/>
            <w:szCs w:val="18"/>
            <w:rPrChange w:id="6475" w:author="Samuel Dent" w:date="2016-01-14T08:32:00Z">
              <w:rPr>
                <w:rFonts w:ascii="PalatinoLinotype-Roman" w:hAnsi="PalatinoLinotype-Roman"/>
                <w:color w:val="000000"/>
              </w:rPr>
            </w:rPrChange>
          </w:rPr>
          <w:t xml:space="preserve"> Service Rate and Process</w:t>
        </w:r>
        <w:r w:rsidRPr="003A4FE4">
          <w:rPr>
            <w:sz w:val="18"/>
            <w:szCs w:val="18"/>
            <w:rPrChange w:id="6476" w:author="Samuel Dent" w:date="2016-01-14T08:32:00Z">
              <w:rPr>
                <w:rFonts w:ascii="PalatinoLinotype-Roman" w:hAnsi="PalatinoLinotype-Roman"/>
                <w:color w:val="000000"/>
              </w:rPr>
            </w:rPrChange>
          </w:rPr>
          <w:br/>
          <w:t>Analysis</w:t>
        </w:r>
      </w:ins>
      <w:ins w:id="6477" w:author="Samuel Dent" w:date="2015-10-08T09:08:00Z">
        <w:r w:rsidRPr="003A4FE4">
          <w:rPr>
            <w:rFonts w:hint="eastAsia"/>
            <w:sz w:val="18"/>
            <w:szCs w:val="18"/>
            <w:rPrChange w:id="6478" w:author="Samuel Dent" w:date="2016-01-14T08:32:00Z">
              <w:rPr>
                <w:rFonts w:ascii="PalatinoLinotype-Roman" w:hAnsi="PalatinoLinotype-Roman" w:hint="eastAsia"/>
                <w:color w:val="000000"/>
              </w:rPr>
            </w:rPrChange>
          </w:rPr>
          <w:t>”</w:t>
        </w:r>
        <w:r w:rsidRPr="003A4FE4">
          <w:rPr>
            <w:sz w:val="18"/>
            <w:szCs w:val="18"/>
            <w:rPrChange w:id="6479" w:author="Samuel Dent" w:date="2016-01-14T08:32:00Z">
              <w:rPr>
                <w:rFonts w:ascii="PalatinoLinotype-Roman" w:hAnsi="PalatinoLinotype-Roman"/>
                <w:color w:val="000000"/>
              </w:rPr>
            </w:rPrChange>
          </w:rPr>
          <w:t>, August 28, 2015</w:t>
        </w:r>
        <w:r w:rsidRPr="003A4FE4">
          <w:rPr>
            <w:sz w:val="18"/>
            <w:szCs w:val="18"/>
          </w:rPr>
          <w:t>.</w:t>
        </w:r>
      </w:ins>
      <w:ins w:id="6480" w:author="Bridgid Lutz" w:date="2015-07-31T15:11:00Z">
        <w:del w:id="6481" w:author="Samuel Dent" w:date="2015-10-08T09:07:00Z">
          <w:r w:rsidRPr="00C022F6" w:rsidDel="00111F7D">
            <w:rPr>
              <w:sz w:val="18"/>
              <w:szCs w:val="18"/>
            </w:rPr>
            <w:delText>Nicor Gas Kits ISR and Process Results Draft 2015</w:delText>
          </w:r>
        </w:del>
      </w:ins>
    </w:p>
  </w:footnote>
  <w:footnote w:id="556">
    <w:p w14:paraId="30379D98" w14:textId="4C76C071" w:rsidR="00F60751" w:rsidRDefault="00F60751">
      <w:pPr>
        <w:pStyle w:val="FootnoteText"/>
      </w:pPr>
      <w:ins w:id="6491" w:author="Samuel Dent" w:date="2016-01-14T08:32:00Z">
        <w:r w:rsidRPr="003A4FE4">
          <w:rPr>
            <w:rStyle w:val="FootnoteReference"/>
            <w:rFonts w:asciiTheme="minorHAnsi" w:hAnsiTheme="minorHAnsi"/>
            <w:sz w:val="18"/>
            <w:szCs w:val="18"/>
            <w:rPrChange w:id="6492" w:author="Samuel Dent" w:date="2016-01-14T08:32:00Z">
              <w:rPr>
                <w:rStyle w:val="FootnoteReference"/>
              </w:rPr>
            </w:rPrChange>
          </w:rPr>
          <w:footnoteRef/>
        </w:r>
        <w:r w:rsidRPr="003A4FE4">
          <w:rPr>
            <w:sz w:val="18"/>
            <w:szCs w:val="18"/>
            <w:rPrChange w:id="6493" w:author="Samuel Dent" w:date="2016-01-14T08:32:00Z">
              <w:rPr/>
            </w:rPrChange>
          </w:rPr>
          <w:t xml:space="preserve"> Ibid.</w:t>
        </w:r>
      </w:ins>
    </w:p>
  </w:footnote>
  <w:footnote w:id="557">
    <w:p w14:paraId="78797596"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 xml:space="preserve">54.5% is the proportion of hot 120F water mixed with 54.1F supply water to give 90F mixed faucet water. </w:t>
      </w:r>
    </w:p>
  </w:footnote>
  <w:footnote w:id="558">
    <w:p w14:paraId="66A0F0E7"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 xml:space="preserve">Calculated as follows: Assume 18% aerator use takes place during peak hours (based on: </w:t>
      </w:r>
      <w:hyperlink r:id="rId81" w:history="1">
        <w:r w:rsidRPr="00766B88">
          <w:rPr>
            <w:rStyle w:val="Hyperlink"/>
            <w:szCs w:val="18"/>
          </w:rPr>
          <w:t>http://www.aquacraft.com/sites/default/files/pub/DeOreo-%282001%29-Disaggregated-Hot-Water-Use-in-Single-Family-Homes-Using-Flow-Trace-Analysis.pdf</w:t>
        </w:r>
      </w:hyperlink>
      <w:r w:rsidRPr="00766B88">
        <w:rPr>
          <w:szCs w:val="18"/>
        </w:rPr>
        <w:t>) There are 65 days in the summer peak period, so the percentage of total annual aerator use in peak period is 0.18*65/365 = 3.21%. The number of hours of recovery during peak periods is therefore assumed to be 3.21% *180 = 5.8 hours of recovery during peak period where 180 equals the average annual electric DHW recovery hours for faucet use including SF and MF homes. There are 260 hours in the peak period so the probability you will see savings during the peak period is 5.8/260 = 0.022</w:t>
      </w:r>
    </w:p>
  </w:footnote>
  <w:footnote w:id="559">
    <w:p w14:paraId="4746CE6B"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560">
    <w:p w14:paraId="0269CC6C"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DOE Final Rule discusses Recovery Efficiency with an average around 0.76 for Gas Fired Storage Water heaters and 0.78 for standard efficiency gas fired tankless water heaters up to 0.95 for the highest efficiency gas fired condensing tankless water heaters. These numbers represent the range of new units however, not the range of existing units in stock. Review of AHRI Directory suggests range of recovery efficiency ratings for new Gas DHW units of 70-87%. Average of existing units is estimated at 78%.</w:t>
      </w:r>
    </w:p>
  </w:footnote>
  <w:footnote w:id="561">
    <w:p w14:paraId="2FD3EDC7"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Water heating in multi-family buildings is often provided by a larger central boiler. This suggests that the average recovery efficiency is somewhere between a typical central boiler efficiency of 0.59 and the 0.75 for single family homes. An average efficiency of 0.67 is used for this analysis as a default for multi-family buildings.</w:t>
      </w:r>
      <w:r w:rsidRPr="00766B88">
        <w:rPr>
          <w:szCs w:val="18"/>
        </w:rPr>
        <w:tab/>
      </w:r>
    </w:p>
  </w:footnote>
  <w:footnote w:id="562">
    <w:p w14:paraId="7055BB0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Table C-6, Measure Life Report, Residential and Commercial/Industrial Lighting and HVAC Measures, GDS Associates, June 2007.  Evaluations indicate that consumer dissatisfaction may lead to reductions in persistence, particularly in Multi-Family , "</w:t>
      </w:r>
      <w:r w:rsidRPr="00766B88">
        <w:rPr>
          <w:rStyle w:val="Hyperlink"/>
          <w:rFonts w:eastAsiaTheme="majorEastAsia"/>
          <w:szCs w:val="18"/>
        </w:rPr>
        <w:t>http://neep.org/uploads/EMV%20Forum/EMV%20Studies/measure_life_GDS%5B1%5D.pdf</w:t>
      </w:r>
      <w:r w:rsidRPr="00766B88">
        <w:rPr>
          <w:szCs w:val="18"/>
        </w:rPr>
        <w:t>"</w:t>
      </w:r>
    </w:p>
  </w:footnote>
  <w:footnote w:id="563">
    <w:p w14:paraId="23F4837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Direct-install price per showerhead assumes cost of showerhead (Market research average of $7 and assess and install time of $5 (20min @ $15/hr)</w:t>
      </w:r>
    </w:p>
  </w:footnote>
  <w:footnote w:id="564">
    <w:p w14:paraId="76650FC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Calculated as follows: Assume 11% showers take place during peak hours (based on: </w:t>
      </w:r>
      <w:r w:rsidRPr="00766B88">
        <w:fldChar w:fldCharType="begin"/>
      </w:r>
      <w:r w:rsidRPr="00766B88">
        <w:rPr>
          <w:szCs w:val="18"/>
        </w:rPr>
        <w:instrText xml:space="preserve"> HYPERLINK "http://www.aquacraft.com/sites/default/files/pub/DeOreo-%282001%29-Disaggregated-Hot-Water-Use-in-Single-Family-Homes-Using-Flow-Trace-Analysis.pdf" </w:instrText>
      </w:r>
      <w:r w:rsidRPr="00766B88">
        <w:rPr>
          <w:rPrChange w:id="6598" w:author="Samuel Dent" w:date="2015-10-08T09:09:00Z">
            <w:rPr>
              <w:rStyle w:val="Hyperlink"/>
              <w:rFonts w:eastAsiaTheme="majorEastAsia"/>
              <w:szCs w:val="18"/>
            </w:rPr>
          </w:rPrChange>
        </w:rPr>
        <w:fldChar w:fldCharType="separate"/>
      </w:r>
      <w:r w:rsidRPr="00766B88">
        <w:rPr>
          <w:rStyle w:val="Hyperlink"/>
          <w:rFonts w:eastAsiaTheme="majorEastAsia"/>
          <w:szCs w:val="18"/>
        </w:rPr>
        <w:t>http://www.aquacraft.com/sites/default/files/pub/DeOreo-%282001%29-Disaggregated-Hot-Water-Use-in-Single-Family-Homes-Using-Flow-Trace-Analysis.pdf</w:t>
      </w:r>
      <w:r w:rsidRPr="00766B88">
        <w:rPr>
          <w:rStyle w:val="Hyperlink"/>
          <w:rFonts w:eastAsiaTheme="majorEastAsia"/>
          <w:szCs w:val="18"/>
        </w:rPr>
        <w:fldChar w:fldCharType="end"/>
      </w:r>
      <w:r w:rsidRPr="00766B88">
        <w:rPr>
          <w:szCs w:val="18"/>
        </w:rPr>
        <w:t>). There are 65 days in the summer peak period, so the percentage of total annual aerator use in peak period is 0.11*65/365 = 1.96%. The number of hours of recovery during peak periods is therefore assumed to be 1.96% * 369 = 7.23 hours of recovery during peak period, where 369 equals the average annual electric DHW recovery hours for showerhead use including SF and MF homes with Direct Install and Retrofit/TOS measures. There are 260 hours in the peak period so the probability you will see savings during the peak period is 7.23/260 = 0.0278</w:t>
      </w:r>
    </w:p>
  </w:footnote>
  <w:footnote w:id="565">
    <w:p w14:paraId="1E1B161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566">
    <w:p w14:paraId="102A5CD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measured data from Ameren IL EM&amp;V of Direct-Install program. Program targets showers that are rated 2.5 GPM or above.</w:t>
      </w:r>
    </w:p>
  </w:footnote>
  <w:footnote w:id="567">
    <w:p w14:paraId="4437CB8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Representative value from sources 1, 2, 4, 5, 6 and 7 (See Source Table at end of measure section) adjusted slightly upward to account for program participation which is expected to target customers with existing higher flow devices rather than those with existing low flow devices.</w:t>
      </w:r>
    </w:p>
  </w:footnote>
  <w:footnote w:id="568">
    <w:p w14:paraId="2B88528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Note that actual values may be either a) program-specific minimum flow rate, or b) program-specific evaluation-based value of actual effective flow-rate due to increased duration or temperatures. The latter increases in likelihood as the rated flow drops and may become significant at or below rated flows of 1.5 GPM. The impact can be viewed as the inverse of the throttling described in the footnote for baseline flowrate.</w:t>
      </w:r>
    </w:p>
  </w:footnote>
  <w:footnote w:id="569">
    <w:p w14:paraId="27D23C3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Cadmus and Opinion Dynamics Showerhead and Faucet Aerator Meter Study Memorandum dated June 2013, directed to Michigan Evaluation Working Group. This study of 135 single and multi-family homes in Michigan metered energy parameters for efficient showerhead and faucet aerators. </w:t>
      </w:r>
    </w:p>
  </w:footnote>
  <w:footnote w:id="570">
    <w:p w14:paraId="475CCE8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Ibid.</w:t>
      </w:r>
    </w:p>
  </w:footnote>
  <w:footnote w:id="571">
    <w:p w14:paraId="4E6C65B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If household type is unknown, as may be the case for time of sale measures, then single family deemed value shall be used.</w:t>
      </w:r>
    </w:p>
  </w:footnote>
  <w:footnote w:id="572">
    <w:p w14:paraId="2F85FDC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573">
    <w:p w14:paraId="4266C51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ComEd PY3 Multi-Family Evaluation Report REVISED DRAFT v5 2011-12-08.docx</w:t>
      </w:r>
    </w:p>
  </w:footnote>
  <w:footnote w:id="574">
    <w:p w14:paraId="7BA4DE5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Bedrooms are suitable proxies for household occupancy, and may be preferable to actual occupancy due to turnover rates in residency and non-adult population impacts.</w:t>
      </w:r>
    </w:p>
  </w:footnote>
  <w:footnote w:id="575">
    <w:p w14:paraId="7EF2DCF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Cadmus and Opinion Dynamics Showerhead and Faucet Aerator Meter Study Memorandum dated June 2013, directed to Michigan Evaluation Working Group.</w:t>
      </w:r>
    </w:p>
  </w:footnote>
  <w:footnote w:id="576">
    <w:p w14:paraId="4614BC0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findings from a 2009 ComEd residential survey of 140 sites, provided by Cadmus.</w:t>
      </w:r>
    </w:p>
  </w:footnote>
  <w:footnote w:id="577">
    <w:p w14:paraId="247E954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Ibid.</w:t>
      </w:r>
    </w:p>
  </w:footnote>
  <w:footnote w:id="578">
    <w:p w14:paraId="2732009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Cadmus and Opinion Dynamics Showerhead and Faucet Aerator Meter Study Memorandum dated June 2013, directed to Michigan Evaluation Working Group.</w:t>
      </w:r>
    </w:p>
  </w:footnote>
  <w:footnote w:id="579">
    <w:p w14:paraId="444C757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US DOE Building America Program. Building America Analysis Spreadsheet.  For Chicago, IL </w:t>
      </w:r>
      <w:r w:rsidRPr="00766B88">
        <w:fldChar w:fldCharType="begin"/>
      </w:r>
      <w:r w:rsidRPr="00390E72">
        <w:rPr>
          <w:szCs w:val="18"/>
        </w:rPr>
        <w:instrText xml:space="preserve"> HYPERLINK "http://www1.eere.energy.gov/buildings/building_america/analysis_spreadsheets.html" </w:instrText>
      </w:r>
      <w:r w:rsidRPr="00766B88">
        <w:rPr>
          <w:rPrChange w:id="6627" w:author="Samuel Dent" w:date="2015-10-08T09:09:00Z">
            <w:rPr>
              <w:rStyle w:val="Hyperlink"/>
              <w:rFonts w:eastAsiaTheme="majorEastAsia"/>
              <w:szCs w:val="18"/>
            </w:rPr>
          </w:rPrChange>
        </w:rPr>
        <w:fldChar w:fldCharType="separate"/>
      </w:r>
      <w:r w:rsidRPr="00766B88">
        <w:rPr>
          <w:rStyle w:val="Hyperlink"/>
          <w:rFonts w:eastAsiaTheme="majorEastAsia"/>
          <w:szCs w:val="18"/>
        </w:rPr>
        <w:t>http://www1.eere.energy.gov/buildings/building_america/analysis_spreadsheets.html</w:t>
      </w:r>
      <w:r w:rsidRPr="00766B88">
        <w:rPr>
          <w:rStyle w:val="Hyperlink"/>
          <w:rFonts w:eastAsiaTheme="majorEastAsia"/>
          <w:szCs w:val="18"/>
        </w:rPr>
        <w:fldChar w:fldCharType="end"/>
      </w:r>
      <w:r w:rsidRPr="00766B88">
        <w:rPr>
          <w:szCs w:val="18"/>
        </w:rPr>
        <w:t xml:space="preserve">. </w:t>
      </w:r>
    </w:p>
  </w:footnote>
  <w:footnote w:id="580">
    <w:p w14:paraId="4444532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Electric water heaters have recovery efficiency of 98%: </w:t>
      </w:r>
      <w:r w:rsidRPr="00766B88">
        <w:fldChar w:fldCharType="begin"/>
      </w:r>
      <w:r w:rsidRPr="00390E72">
        <w:rPr>
          <w:szCs w:val="18"/>
        </w:rPr>
        <w:instrText xml:space="preserve"> HYPERLINK "http://www.ahridirectory.org/ahridirectory/pages/home.aspx" </w:instrText>
      </w:r>
      <w:r w:rsidRPr="00766B88">
        <w:rPr>
          <w:rPrChange w:id="6628" w:author="Samuel Dent" w:date="2015-10-08T09:09:00Z">
            <w:rPr>
              <w:rStyle w:val="Hyperlink"/>
              <w:szCs w:val="18"/>
            </w:rPr>
          </w:rPrChange>
        </w:rPr>
        <w:fldChar w:fldCharType="separate"/>
      </w:r>
      <w:r w:rsidRPr="00766B88">
        <w:rPr>
          <w:rStyle w:val="Hyperlink"/>
          <w:szCs w:val="18"/>
        </w:rPr>
        <w:t>http://www.ahridirectory.org/ahridirectory/pages/home.aspx</w:t>
      </w:r>
      <w:r w:rsidRPr="00766B88">
        <w:rPr>
          <w:rStyle w:val="Hyperlink"/>
          <w:szCs w:val="18"/>
        </w:rPr>
        <w:fldChar w:fldCharType="end"/>
      </w:r>
    </w:p>
  </w:footnote>
  <w:footnote w:id="581">
    <w:p w14:paraId="0C375DC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Deemed values are from ComEd Energy Efficiency/ Demand Response Plan: Plan Year 2 (6/1/2009-5/31/2010) Evaluation Report: All Electric Single Family Home Energy Performance Tune-Up Program Table 3-8. Alternative ISRs may be developed for program delivery methods based on evaluation results.</w:t>
      </w:r>
    </w:p>
  </w:footnote>
  <w:footnote w:id="582">
    <w:p w14:paraId="43158E3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Navigant, ComEd-Nicor Gas EPY4/GPY1 Multi-Family Home Energy Savings Program Evaluation Report FINAL 2013-06-05</w:t>
      </w:r>
    </w:p>
  </w:footnote>
  <w:footnote w:id="583">
    <w:p w14:paraId="2CFE5FB3" w14:textId="77777777" w:rsidR="00F60751" w:rsidRPr="00766B88" w:rsidRDefault="00F60751" w:rsidP="00766B88">
      <w:pPr>
        <w:pStyle w:val="FootnoteText"/>
        <w:spacing w:after="0"/>
        <w:rPr>
          <w:sz w:val="18"/>
          <w:szCs w:val="18"/>
          <w:rPrChange w:id="6635" w:author="Samuel Dent" w:date="2015-10-08T09:09:00Z">
            <w:rPr/>
          </w:rPrChange>
        </w:rPr>
      </w:pPr>
      <w:ins w:id="6636" w:author="Samuel Dent" w:date="2015-09-24T06:31:00Z">
        <w:r w:rsidRPr="00766B88">
          <w:rPr>
            <w:rStyle w:val="FootnoteReference"/>
            <w:rFonts w:asciiTheme="minorHAnsi" w:hAnsiTheme="minorHAnsi"/>
            <w:sz w:val="18"/>
            <w:szCs w:val="18"/>
            <w:rPrChange w:id="6637" w:author="Samuel Dent" w:date="2015-10-08T09:09:00Z">
              <w:rPr>
                <w:rStyle w:val="FootnoteReference"/>
              </w:rPr>
            </w:rPrChange>
          </w:rPr>
          <w:footnoteRef/>
        </w:r>
        <w:r w:rsidRPr="00766B88">
          <w:rPr>
            <w:sz w:val="18"/>
            <w:szCs w:val="18"/>
            <w:rPrChange w:id="6638" w:author="Samuel Dent" w:date="2015-10-08T09:09:00Z">
              <w:rPr/>
            </w:rPrChange>
          </w:rPr>
          <w:t xml:space="preserve"> </w:t>
        </w:r>
      </w:ins>
      <w:ins w:id="6639" w:author="Samuel Dent" w:date="2015-10-08T09:09:00Z">
        <w:r w:rsidRPr="00766B88">
          <w:rPr>
            <w:sz w:val="18"/>
            <w:szCs w:val="18"/>
            <w:rPrChange w:id="6640" w:author="Samuel Dent" w:date="2015-10-08T09:09:00Z">
              <w:rPr/>
            </w:rPrChange>
          </w:rPr>
          <w:t xml:space="preserve">From Navigant memo, “Nicor Gas energySMART Energy Saving Kits Program </w:t>
        </w:r>
        <w:proofErr w:type="gramStart"/>
        <w:r w:rsidRPr="00766B88">
          <w:rPr>
            <w:sz w:val="18"/>
            <w:szCs w:val="18"/>
            <w:rPrChange w:id="6641" w:author="Samuel Dent" w:date="2015-10-08T09:09:00Z">
              <w:rPr/>
            </w:rPrChange>
          </w:rPr>
          <w:t>In</w:t>
        </w:r>
        <w:proofErr w:type="gramEnd"/>
        <w:r w:rsidRPr="00766B88">
          <w:rPr>
            <w:sz w:val="18"/>
            <w:szCs w:val="18"/>
            <w:rPrChange w:id="6642" w:author="Samuel Dent" w:date="2015-10-08T09:09:00Z">
              <w:rPr/>
            </w:rPrChange>
          </w:rPr>
          <w:t xml:space="preserve"> Service Rate and Process</w:t>
        </w:r>
        <w:r w:rsidRPr="00766B88">
          <w:rPr>
            <w:sz w:val="18"/>
            <w:szCs w:val="18"/>
            <w:rPrChange w:id="6643" w:author="Samuel Dent" w:date="2015-10-08T09:09:00Z">
              <w:rPr/>
            </w:rPrChange>
          </w:rPr>
          <w:br/>
          <w:t>Analysis”, August 28, 2015.</w:t>
        </w:r>
      </w:ins>
    </w:p>
  </w:footnote>
  <w:footnote w:id="584">
    <w:p w14:paraId="35AA2FF1" w14:textId="77777777" w:rsidR="00F60751" w:rsidRPr="00766B88" w:rsidRDefault="00F60751" w:rsidP="00766B88">
      <w:pPr>
        <w:pStyle w:val="FootnoteText"/>
        <w:spacing w:after="0"/>
        <w:rPr>
          <w:sz w:val="18"/>
          <w:szCs w:val="18"/>
          <w:rPrChange w:id="6653" w:author="Samuel Dent" w:date="2015-10-08T09:09:00Z">
            <w:rPr/>
          </w:rPrChange>
        </w:rPr>
      </w:pPr>
      <w:ins w:id="6654" w:author="Samuel Dent" w:date="2015-09-24T06:31:00Z">
        <w:r w:rsidRPr="00766B88">
          <w:rPr>
            <w:rStyle w:val="FootnoteReference"/>
            <w:rFonts w:asciiTheme="minorHAnsi" w:hAnsiTheme="minorHAnsi"/>
            <w:sz w:val="18"/>
            <w:szCs w:val="18"/>
            <w:rPrChange w:id="6655" w:author="Samuel Dent" w:date="2015-10-08T09:09:00Z">
              <w:rPr>
                <w:rStyle w:val="FootnoteReference"/>
              </w:rPr>
            </w:rPrChange>
          </w:rPr>
          <w:footnoteRef/>
        </w:r>
        <w:r w:rsidRPr="00766B88">
          <w:rPr>
            <w:sz w:val="18"/>
            <w:szCs w:val="18"/>
            <w:rPrChange w:id="6656" w:author="Samuel Dent" w:date="2015-10-08T09:09:00Z">
              <w:rPr/>
            </w:rPrChange>
          </w:rPr>
          <w:t xml:space="preserve"> </w:t>
        </w:r>
      </w:ins>
      <w:ins w:id="6657" w:author="Samuel Dent" w:date="2015-09-24T06:32:00Z">
        <w:r w:rsidRPr="00766B88">
          <w:rPr>
            <w:sz w:val="18"/>
            <w:szCs w:val="18"/>
            <w:rPrChange w:id="6658" w:author="Samuel Dent" w:date="2015-10-08T09:09:00Z">
              <w:rPr/>
            </w:rPrChange>
          </w:rPr>
          <w:t>Ibid</w:t>
        </w:r>
      </w:ins>
    </w:p>
  </w:footnote>
  <w:footnote w:id="585">
    <w:p w14:paraId="5CFE093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71.2% is the proportion of hot 120F water mixed with 54.1F supply water to give 101F shower </w:t>
      </w:r>
      <w:proofErr w:type="gramStart"/>
      <w:r w:rsidRPr="00766B88">
        <w:rPr>
          <w:szCs w:val="18"/>
        </w:rPr>
        <w:t>water.</w:t>
      </w:r>
      <w:proofErr w:type="gramEnd"/>
      <w:r w:rsidRPr="00766B88">
        <w:rPr>
          <w:szCs w:val="18"/>
        </w:rPr>
        <w:t xml:space="preserve"> </w:t>
      </w:r>
    </w:p>
  </w:footnote>
  <w:footnote w:id="586">
    <w:p w14:paraId="18B3721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Calculated as follows: Assume 11% showers take place during peak hours (based on: </w:t>
      </w:r>
      <w:r w:rsidRPr="00766B88">
        <w:fldChar w:fldCharType="begin"/>
      </w:r>
      <w:r w:rsidRPr="00390E72">
        <w:rPr>
          <w:szCs w:val="18"/>
        </w:rPr>
        <w:instrText xml:space="preserve"> HYPERLINK "http://www.aquacraft.com/sites/default/files/pub/DeOreo-%282001%29-Disaggregated-Hot-Water-Use-in-Single-Family-Homes-Using-Flow-Trace-Analysis.pdf" </w:instrText>
      </w:r>
      <w:r w:rsidRPr="00766B88">
        <w:rPr>
          <w:rPrChange w:id="6669" w:author="Samuel Dent" w:date="2015-10-08T09:09:00Z">
            <w:rPr>
              <w:rStyle w:val="Hyperlink"/>
              <w:rFonts w:eastAsiaTheme="majorEastAsia"/>
              <w:szCs w:val="18"/>
            </w:rPr>
          </w:rPrChange>
        </w:rPr>
        <w:fldChar w:fldCharType="separate"/>
      </w:r>
      <w:r w:rsidRPr="00766B88">
        <w:rPr>
          <w:rStyle w:val="Hyperlink"/>
          <w:rFonts w:eastAsiaTheme="majorEastAsia"/>
          <w:szCs w:val="18"/>
        </w:rPr>
        <w:t>http://www.aquacraft.com/sites/default/files/pub/DeOreo-%282001%29-Disaggregated-Hot-Water-Use-in-Single-Family-Homes-Using-Flow-Trace-Analysis.pdf</w:t>
      </w:r>
      <w:r w:rsidRPr="00766B88">
        <w:rPr>
          <w:rStyle w:val="Hyperlink"/>
          <w:rFonts w:eastAsiaTheme="majorEastAsia"/>
          <w:szCs w:val="18"/>
        </w:rPr>
        <w:fldChar w:fldCharType="end"/>
      </w:r>
      <w:r w:rsidRPr="00766B88">
        <w:rPr>
          <w:szCs w:val="18"/>
        </w:rPr>
        <w:t>). There are 65 days in the summer peak period, so the percentage of total annual aerator use in peak period is 0.11*65/365 = 1.96%. The number of hours of recovery during peak periods is therefore assumed to be 1.96% * 369 = 7.23 hours of recovery during peak period where 369 equals the average annual electric DHW recovery hours for showerhead use including SF and MF homes with Direct Install and Retrofit/TOS measures. There are 260 hours in the peak period so the probability you will see savings during the peak period is 7.23/260 = 0.0278</w:t>
      </w:r>
    </w:p>
  </w:footnote>
  <w:footnote w:id="587">
    <w:p w14:paraId="372BEB2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588">
    <w:p w14:paraId="2AE88C5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DOE Final Rule discusses Recovery Efficiency with an average around 0.76 for Gas Fired Storage Water heaters and 0.78 for standard efficiency gas fired tankless water heaters up to 0.95 for the highest efficiency gas fired condensing tankless water heaters. These numbers represent the range of new units however, not the range of existing units in stock. Review of AHRI Directory suggests range of recovery efficiency ratings for new Gas DHW units of 70-87%. Average of existing units is estimated at 78%.</w:t>
      </w:r>
    </w:p>
  </w:footnote>
  <w:footnote w:id="589">
    <w:p w14:paraId="365B906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Water heating in multi-family buildings is often provided by a larger central boiler. This suggests that the average recovery efficiency is somewhere between a typical central boiler efficiency of 0.59 and the 0.75 for single family homes. An average efficiency of 0.67 is used for this analysis as a default for multi-family buildings.</w:t>
      </w:r>
      <w:r w:rsidRPr="00766B88">
        <w:rPr>
          <w:szCs w:val="18"/>
        </w:rPr>
        <w:tab/>
      </w:r>
    </w:p>
  </w:footnote>
  <w:footnote w:id="590">
    <w:p w14:paraId="71C0D514"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Note this algorithm provides savings only from reduction in standby losses. The TAC considered avoided energy from not heating the water to the higher temperature but determined that dishwashers are likely to boost the temperature within the unit (roughly canceling out any savings), faucet and shower use is likely to be at the same temperature so there would need to be more lower temperature hot water being used (cancelling any savings) and clothes washers will only see savings if the water from the tank is taken without any temperature control. It was felt the potential impact was too small to be characterized.</w:t>
      </w:r>
    </w:p>
  </w:footnote>
  <w:footnote w:id="591">
    <w:p w14:paraId="0DBB498B" w14:textId="77777777" w:rsidR="00F60751" w:rsidRPr="00766B88" w:rsidRDefault="00F60751" w:rsidP="00766B88">
      <w:pPr>
        <w:pStyle w:val="Footnote"/>
        <w:rPr>
          <w:szCs w:val="18"/>
        </w:rPr>
      </w:pPr>
      <w:r w:rsidRPr="00766B88">
        <w:rPr>
          <w:rStyle w:val="FootnoteReference"/>
          <w:rFonts w:asciiTheme="minorHAnsi" w:eastAsiaTheme="majorEastAsia" w:hAnsiTheme="minorHAnsi" w:cstheme="minorHAnsi"/>
          <w:sz w:val="18"/>
          <w:szCs w:val="18"/>
        </w:rPr>
        <w:footnoteRef/>
      </w:r>
      <w:r w:rsidRPr="00766B88">
        <w:rPr>
          <w:szCs w:val="18"/>
        </w:rPr>
        <w:t xml:space="preserve"> Assumptions from PA TRM. Area values were calculated from average dimensions of several commercially available units, with radius values measured to the center of the insulation. </w:t>
      </w:r>
    </w:p>
  </w:footnote>
  <w:footnote w:id="592">
    <w:p w14:paraId="650114EA"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Electric water heaters have recovery efficiency of 98%: </w:t>
      </w:r>
      <w:hyperlink r:id="rId82" w:history="1">
        <w:r w:rsidRPr="00766B88">
          <w:rPr>
            <w:rStyle w:val="Hyperlink"/>
            <w:rFonts w:cstheme="minorHAnsi"/>
            <w:szCs w:val="18"/>
          </w:rPr>
          <w:t>http://www.ahridirectory.org/ahridirectory/pages/home.aspx</w:t>
        </w:r>
      </w:hyperlink>
    </w:p>
  </w:footnote>
  <w:footnote w:id="593">
    <w:p w14:paraId="758C306B"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DOE Final Rule discusses Recovery Efficiency with an average around 0.76 for Gas Fired Storage Water heaters and 0.78 for standard efficiency gas fired tankless water heaters up to 0.95 for the highest efficiency gas fired condensing tankless water heaters. These numbers represent the range of new units however, not the range of existing units in stock. Review of AHRI Directory suggests range of recovery efficiency ratings for new Gas DHW units of 70-87%. Average of existing units is estimated at 78%.</w:t>
      </w:r>
    </w:p>
  </w:footnote>
  <w:footnote w:id="594">
    <w:p w14:paraId="1E2A69CA"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Water heating in multi-family buildings is often provided by a larger central boiler. This suggests that the average recovery efficiency is somewhere between a typical central boiler efficiency of 0.59 and the 0.75 for single family homes. An average efficiency of 0.67 is used for this analysis as a default for multi-family buildings.</w:t>
      </w:r>
      <w:r w:rsidRPr="00766B88">
        <w:rPr>
          <w:szCs w:val="18"/>
        </w:rPr>
        <w:tab/>
      </w:r>
    </w:p>
  </w:footnote>
  <w:footnote w:id="595">
    <w:p w14:paraId="5C293A08"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Visually determine whether it is insulated by foam (newer, rigid, and more effective) or fiberglass (older, gives to gently pressure, and not as effective)</w:t>
      </w:r>
    </w:p>
  </w:footnote>
  <w:footnote w:id="596">
    <w:p w14:paraId="34A421F8"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This estimate assumes the tank wrap is installed on an existing unit with 5 years remaining life.  </w:t>
      </w:r>
    </w:p>
  </w:footnote>
  <w:footnote w:id="597">
    <w:p w14:paraId="17B7F180" w14:textId="77777777" w:rsidR="00F60751" w:rsidRPr="00766B88" w:rsidRDefault="00F60751" w:rsidP="00766B88">
      <w:pPr>
        <w:pStyle w:val="Footnote"/>
        <w:rPr>
          <w:szCs w:val="18"/>
        </w:rPr>
      </w:pPr>
      <w:r w:rsidRPr="00766B88">
        <w:rPr>
          <w:rStyle w:val="FootnoteReference"/>
          <w:rFonts w:asciiTheme="minorHAnsi" w:eastAsiaTheme="majorEastAsia" w:hAnsiTheme="minorHAnsi" w:cstheme="minorHAnsi"/>
          <w:sz w:val="18"/>
          <w:szCs w:val="18"/>
        </w:rPr>
        <w:footnoteRef/>
      </w:r>
      <w:r w:rsidRPr="00766B88">
        <w:rPr>
          <w:szCs w:val="18"/>
        </w:rPr>
        <w:t xml:space="preserve"> Area includes tank sides and top to account for typical wrap coverage.</w:t>
      </w:r>
    </w:p>
  </w:footnote>
  <w:footnote w:id="598">
    <w:p w14:paraId="06B87D24" w14:textId="77777777" w:rsidR="00F60751" w:rsidRPr="00766B88" w:rsidRDefault="00F60751" w:rsidP="00766B88">
      <w:pPr>
        <w:pStyle w:val="Footnote"/>
        <w:rPr>
          <w:szCs w:val="18"/>
        </w:rPr>
      </w:pPr>
      <w:r w:rsidRPr="00766B88">
        <w:rPr>
          <w:rStyle w:val="FootnoteReference"/>
          <w:rFonts w:asciiTheme="minorHAnsi" w:eastAsiaTheme="majorEastAsia" w:hAnsiTheme="minorHAnsi" w:cstheme="minorHAnsi"/>
          <w:sz w:val="18"/>
          <w:szCs w:val="18"/>
        </w:rPr>
        <w:footnoteRef/>
      </w:r>
      <w:r w:rsidRPr="00766B88">
        <w:rPr>
          <w:szCs w:val="18"/>
        </w:rPr>
        <w:t xml:space="preserve"> Ibid.</w:t>
      </w:r>
    </w:p>
  </w:footnote>
  <w:footnote w:id="599">
    <w:p w14:paraId="6EA5860C"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Assumes 125°F water leaving the hot water tank and average temperature of basement of 65°F.</w:t>
      </w:r>
    </w:p>
  </w:footnote>
  <w:footnote w:id="600">
    <w:p w14:paraId="5F146E7F"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Electric water heaters have recovery efficiency of 98%: </w:t>
      </w:r>
      <w:hyperlink r:id="rId83" w:history="1">
        <w:r w:rsidRPr="00766B88">
          <w:rPr>
            <w:rStyle w:val="Hyperlink"/>
            <w:rFonts w:cstheme="minorHAnsi"/>
            <w:szCs w:val="18"/>
          </w:rPr>
          <w:t>http://www.ahridirectory.org/ahridirectory/pages/home.aspx</w:t>
        </w:r>
      </w:hyperlink>
    </w:p>
  </w:footnote>
  <w:footnote w:id="601">
    <w:p w14:paraId="2DDFECF5" w14:textId="77777777" w:rsidR="00F60751" w:rsidRPr="00766B88" w:rsidRDefault="00F60751" w:rsidP="00766B88">
      <w:pPr>
        <w:pStyle w:val="Footnote"/>
        <w:rPr>
          <w:szCs w:val="18"/>
        </w:rPr>
      </w:pPr>
      <w:r w:rsidRPr="00766B88">
        <w:rPr>
          <w:rStyle w:val="FootnoteReference"/>
          <w:rFonts w:asciiTheme="minorHAnsi" w:eastAsiaTheme="majorEastAsia" w:hAnsiTheme="minorHAnsi" w:cstheme="minorHAnsi"/>
          <w:sz w:val="18"/>
          <w:szCs w:val="18"/>
        </w:rPr>
        <w:footnoteRef/>
      </w:r>
      <w:r w:rsidRPr="00766B88">
        <w:rPr>
          <w:szCs w:val="18"/>
        </w:rPr>
        <w:t xml:space="preserve"> Assumptions from PA TRM. Area values were calculated from average dimensions of several commercially available units, with radius values measured to the center of the insulation.  Area includes tank sides and top to account for typical wrap coverage.</w:t>
      </w:r>
    </w:p>
  </w:footnote>
  <w:footnote w:id="602">
    <w:p w14:paraId="02923F49" w14:textId="77777777" w:rsidR="00F60751" w:rsidRPr="00766B88" w:rsidRDefault="00F60751" w:rsidP="00766B88">
      <w:pPr>
        <w:pStyle w:val="Footnote"/>
        <w:rPr>
          <w:szCs w:val="18"/>
        </w:rPr>
      </w:pPr>
      <w:r w:rsidRPr="00766B88">
        <w:rPr>
          <w:rStyle w:val="FootnoteReference"/>
          <w:rFonts w:asciiTheme="minorHAnsi" w:eastAsiaTheme="majorEastAsia" w:hAnsiTheme="minorHAnsi" w:cstheme="minorHAnsi"/>
          <w:sz w:val="18"/>
          <w:szCs w:val="18"/>
        </w:rPr>
        <w:footnoteRef/>
      </w:r>
      <w:r w:rsidRPr="00766B88">
        <w:rPr>
          <w:szCs w:val="18"/>
        </w:rPr>
        <w:t xml:space="preserve"> Assumptions from PA TRM. A</w:t>
      </w:r>
      <w:r w:rsidRPr="00766B88">
        <w:rPr>
          <w:szCs w:val="18"/>
          <w:vertAlign w:val="subscript"/>
        </w:rPr>
        <w:t>insul</w:t>
      </w:r>
      <w:r w:rsidRPr="00766B88">
        <w:rPr>
          <w:szCs w:val="18"/>
        </w:rPr>
        <w:t xml:space="preserve"> was calculated by assuming that the water heater wrap is a 2” thick fiberglass material. </w:t>
      </w:r>
    </w:p>
  </w:footnote>
  <w:footnote w:id="603">
    <w:p w14:paraId="3F92838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Assumptions based on NY TRM, </w:t>
      </w:r>
      <w:r w:rsidRPr="00766B88">
        <w:rPr>
          <w:rFonts w:eastAsia="Calibri"/>
          <w:szCs w:val="18"/>
        </w:rPr>
        <w:t>Pacific Gas and Electric Company Work Paper PGECODHW113, and measure life of low-flow showerhead</w:t>
      </w:r>
    </w:p>
  </w:footnote>
  <w:footnote w:id="604">
    <w:p w14:paraId="72CD7C4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actual cost of the SS-1002CP-SB Ladybug Water-Saving Shower-Head adapter from Evolve showerheads</w:t>
      </w:r>
    </w:p>
  </w:footnote>
  <w:footnote w:id="605">
    <w:p w14:paraId="5024DE1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Calculated as follows: Assume 11% showers take place during peak hours (based on: </w:t>
      </w:r>
      <w:hyperlink r:id="rId84" w:history="1">
        <w:r w:rsidRPr="00766B88">
          <w:rPr>
            <w:rStyle w:val="Hyperlink"/>
            <w:rFonts w:eastAsiaTheme="majorEastAsia" w:cstheme="minorHAnsi"/>
            <w:szCs w:val="18"/>
          </w:rPr>
          <w:t>http://www.aquacraft.com/sites/default/files/pub/DeOreo-%282001%29-Disaggregated-Hot-Water-Use-in-Single-Family-Homes-Using-Flow-Trace-Analysis.pdf</w:t>
        </w:r>
      </w:hyperlink>
      <w:r w:rsidRPr="00766B88">
        <w:rPr>
          <w:szCs w:val="18"/>
        </w:rPr>
        <w:t>). There are 65 days in the summer peak period, so the percentage of total annual use in peak period is 0.11*65/365 = 1.96%. The number of hours of recovery during peak periods is therefore assumed to be 1.96% * 29.5 = 0.577 hours of recovery during peak period, where 29.5 equals the average annual electric DHW recovery hours for showerhead use prevented by the device including SF and MF homes with Direct Install and Retrofit/TOS measures. There are 260 hours in the peak period so the probability you will see savings during the peak period is 0.577/260 = 0.0022</w:t>
      </w:r>
    </w:p>
  </w:footnote>
  <w:footnote w:id="606">
    <w:p w14:paraId="316A25B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607">
    <w:p w14:paraId="5035271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measured data from Ameren IL EM&amp;V of Direct-Install program. Program targets showers that are rated 2.5 GPM or above. Assumes low flow showerhead not included in direct installation. </w:t>
      </w:r>
    </w:p>
  </w:footnote>
  <w:footnote w:id="608">
    <w:p w14:paraId="22292F6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Representative value from sources 1, 2, 4, 5, 6 and 7 (See Source Table at end of measure section) adjusted slightly upward to account for program participation which is expected to target customers with existing higher flow devices rather than those with existing low flow devices.</w:t>
      </w:r>
    </w:p>
  </w:footnote>
  <w:footnote w:id="609">
    <w:p w14:paraId="210CC6B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Average of the following sources: ShowerStart LLC survey; “Identifying, Quantifying and Reducing Behavioral Waste in the Shower: Exploring the Savings Potential of ShowerStart”, City of San Diego Water Department survey; “Water Conservation Program: ShowerStart Pilot Project White Paper”, and PG&amp;E Work Paper PGECODHW113. </w:t>
      </w:r>
    </w:p>
  </w:footnote>
  <w:footnote w:id="610">
    <w:p w14:paraId="0230C9E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If household type is unknown, as may be the case for time of sale measures, then single family deemed value shall be used.</w:t>
      </w:r>
    </w:p>
  </w:footnote>
  <w:footnote w:id="611">
    <w:p w14:paraId="24BD7D5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612">
    <w:p w14:paraId="147DC90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ComEd PY3 Multi-Family Evaluation Report REVISED DRAFT v5 2011-12-08.docx</w:t>
      </w:r>
    </w:p>
  </w:footnote>
  <w:footnote w:id="613">
    <w:p w14:paraId="3895BCE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Bedrooms are suitable proxies for household occupancy, and may be preferable to actual occupancy due to turnover rates in residency and non-adult population impacts.</w:t>
      </w:r>
    </w:p>
  </w:footnote>
  <w:footnote w:id="614">
    <w:p w14:paraId="637DB07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Cadmus and Opinion Dynamics Showerhead and Faucet Aerator Meter Study Memorandum dated June 2013, directed to Michigan Evaluation Working Group.</w:t>
      </w:r>
    </w:p>
  </w:footnote>
  <w:footnote w:id="615">
    <w:p w14:paraId="67E7429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findings from a 2009 ComEd residential survey of 140 sites, provided by Cadmus.</w:t>
      </w:r>
    </w:p>
  </w:footnote>
  <w:footnote w:id="616">
    <w:p w14:paraId="2DF326C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Ibid.</w:t>
      </w:r>
    </w:p>
  </w:footnote>
  <w:footnote w:id="617">
    <w:p w14:paraId="64244EE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Cadmus and Opinion Dynamics Showerhead and Faucet Aerator Meter Study Memorandum dated June 2013, directed to Michigan Evaluation Working Group.</w:t>
      </w:r>
    </w:p>
  </w:footnote>
  <w:footnote w:id="618">
    <w:p w14:paraId="5FF4CCB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US DOE Building America Program. Building America Analysis Spreadsheet.  For Chicago, IL </w:t>
      </w:r>
      <w:hyperlink r:id="rId85" w:history="1">
        <w:r w:rsidRPr="00766B88">
          <w:rPr>
            <w:rStyle w:val="Hyperlink"/>
            <w:rFonts w:eastAsiaTheme="majorEastAsia" w:cstheme="minorHAnsi"/>
            <w:szCs w:val="18"/>
          </w:rPr>
          <w:t>http://www1.eere.energy.gov/buildings/building_america/analysis_spreadsheets.html</w:t>
        </w:r>
      </w:hyperlink>
      <w:r w:rsidRPr="00766B88">
        <w:rPr>
          <w:szCs w:val="18"/>
        </w:rPr>
        <w:t xml:space="preserve">. </w:t>
      </w:r>
    </w:p>
  </w:footnote>
  <w:footnote w:id="619">
    <w:p w14:paraId="4D5F450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Electric water heaters have recovery efficiency of 98%: </w:t>
      </w:r>
      <w:hyperlink r:id="rId86" w:history="1">
        <w:r w:rsidRPr="00766B88">
          <w:rPr>
            <w:rStyle w:val="Hyperlink"/>
            <w:rFonts w:cstheme="minorHAnsi"/>
            <w:szCs w:val="18"/>
          </w:rPr>
          <w:t>http://www.ahridirectory.org/ahridirectory/pages/home.aspx</w:t>
        </w:r>
      </w:hyperlink>
    </w:p>
  </w:footnote>
  <w:footnote w:id="620">
    <w:p w14:paraId="5AE8EE1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Deemed values are from ComEd Energy Efficiency/ Demand Response Plan: Plan Year 2 (6/1/2009-5/31/2010) Evaluation Report: All Electric Single Family Home Energy Performance Tune-Up Program Table 3-8. Alternative ISRs may be developed for program delivery methods based on evaluation results.</w:t>
      </w:r>
    </w:p>
  </w:footnote>
  <w:footnote w:id="621">
    <w:p w14:paraId="3503F26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Navigant, ComEd-Nicor Gas EPY4/GPY1 Multi-Family Home Energy Savings Program Evaluation Report FINAL 2013-06-05</w:t>
      </w:r>
    </w:p>
  </w:footnote>
  <w:footnote w:id="622">
    <w:p w14:paraId="73773CC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71.2% is the proportion of hot 120F water mixed with 54.1F supply water to give 101F shower </w:t>
      </w:r>
      <w:proofErr w:type="gramStart"/>
      <w:r w:rsidRPr="00766B88">
        <w:rPr>
          <w:szCs w:val="18"/>
        </w:rPr>
        <w:t>water.</w:t>
      </w:r>
      <w:proofErr w:type="gramEnd"/>
      <w:r w:rsidRPr="00766B88">
        <w:rPr>
          <w:szCs w:val="18"/>
        </w:rPr>
        <w:t xml:space="preserve"> </w:t>
      </w:r>
    </w:p>
  </w:footnote>
  <w:footnote w:id="623">
    <w:p w14:paraId="40634C3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Calculated as follows: Assume 11% showers take place during peak hours (based on: </w:t>
      </w:r>
      <w:hyperlink r:id="rId87" w:history="1">
        <w:r w:rsidRPr="00766B88">
          <w:rPr>
            <w:rStyle w:val="Hyperlink"/>
            <w:rFonts w:eastAsiaTheme="majorEastAsia" w:cstheme="minorHAnsi"/>
            <w:szCs w:val="18"/>
          </w:rPr>
          <w:t>http://www.aquacraft.com/sites/default/files/pub/DeOreo-%282001%29-Disaggregated-Hot-Water-Use-in-Single-Family-Homes-Using-Flow-Trace-Analysis.pdf</w:t>
        </w:r>
      </w:hyperlink>
      <w:r w:rsidRPr="00766B88">
        <w:rPr>
          <w:szCs w:val="18"/>
        </w:rPr>
        <w:t>). There are 65 days in the summer peak period, so the percentage of total annual use in peak period is 0.11*65/365 = 1.96%. The number of hours of recovery during peak periods is therefore assumed to be 1.96% * 29.5 = 0.577 hours of recovery during peak period, where 29.5 equals the average annual electric DHW recovery hours for showerhead use prevented by the device including SF and MF homes with Direct Install and Retrofit/TOS measures. There are 260 hours in the peak period so the probability you will see savings during the peak period is 0.577/260 = 0.0022</w:t>
      </w:r>
    </w:p>
  </w:footnote>
  <w:footnote w:id="624">
    <w:p w14:paraId="3C700DE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625">
    <w:p w14:paraId="31D1758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DOE Final Rule discusses Recovery Efficiency with an average around 0.76 for Gas Fired Storage Water heaters and 0.78 for standard efficiency gas fired tankless water heaters up to 0.95 for the highest efficiency gas fired condensing tankless water heaters. These numbers represent the range of new units however, not the range of existing units in stock. Review of AHRI Directory suggests range of recovery efficiency ratings for new Gas DHW units of 70-87%. Average of existing units is estimated at 78%.</w:t>
      </w:r>
    </w:p>
  </w:footnote>
  <w:footnote w:id="626">
    <w:p w14:paraId="4B95F75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Water heating in multi-family buildings is often provided by a larger central boiler. This suggests that the average recovery efficiency is somewhere between a typical central boiler efficiency of 0.59 and the 0.75 for single family homes. An average efficiency of 0.67 is used for this analysis as a default for multi-family buildings.</w:t>
      </w:r>
      <w:r w:rsidRPr="00766B88">
        <w:rPr>
          <w:szCs w:val="18"/>
        </w:rPr>
        <w:tab/>
      </w:r>
    </w:p>
  </w:footnote>
  <w:footnote w:id="627">
    <w:p w14:paraId="533E626D"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RES v C&amp;I split is based on a weighted (by sales volume) average of ComEd PY4, PY5 and PY6 and Ameren PY5 and PY6 in store intercept survey results. See ‘RESvCI Split_122014.xls’.</w:t>
      </w:r>
    </w:p>
  </w:footnote>
  <w:footnote w:id="628">
    <w:p w14:paraId="1B52D4AE" w14:textId="77777777" w:rsidR="00F60751" w:rsidRPr="00766B88" w:rsidRDefault="00F60751" w:rsidP="00766B88">
      <w:pPr>
        <w:pStyle w:val="Footnote"/>
        <w:rPr>
          <w:szCs w:val="18"/>
        </w:rPr>
      </w:pPr>
      <w:r w:rsidRPr="00766B88">
        <w:rPr>
          <w:rStyle w:val="FootnoteReference"/>
          <w:rFonts w:asciiTheme="minorHAnsi" w:eastAsiaTheme="majorEastAsia" w:hAnsiTheme="minorHAnsi" w:cstheme="minorHAnsi"/>
          <w:sz w:val="18"/>
          <w:szCs w:val="18"/>
        </w:rPr>
        <w:footnoteRef/>
      </w:r>
      <w:r w:rsidRPr="00766B88">
        <w:rPr>
          <w:szCs w:val="18"/>
        </w:rPr>
        <w:t xml:space="preserve"> Jump et al 2008: "Welcome to the Dark Side: The Effect of Switching on CFL Measure Life" indicates that the “observed life” of  CFLs with an average rated life of 8000 hours (8000 hours is the average rated life of ENERGY STAR bulbs (</w:t>
      </w:r>
      <w:hyperlink r:id="rId88" w:history="1">
        <w:r w:rsidRPr="00766B88">
          <w:rPr>
            <w:rStyle w:val="Hyperlink"/>
            <w:rFonts w:cstheme="minorHAnsi"/>
            <w:szCs w:val="18"/>
          </w:rPr>
          <w:t>http://www.energystar.gov/index.cfm?c=cfls.pr_crit_cfls</w:t>
        </w:r>
      </w:hyperlink>
      <w:r w:rsidRPr="00766B88">
        <w:rPr>
          <w:rStyle w:val="Hyperlink"/>
          <w:rFonts w:cstheme="minorHAnsi"/>
          <w:szCs w:val="18"/>
        </w:rPr>
        <w:t>)</w:t>
      </w:r>
      <w:r w:rsidRPr="00766B88">
        <w:rPr>
          <w:szCs w:val="18"/>
        </w:rPr>
        <w:t xml:space="preserve"> is 5.2 years</w:t>
      </w:r>
      <w:r w:rsidRPr="00766B88">
        <w:rPr>
          <w:rStyle w:val="Hyperlink"/>
          <w:rFonts w:cstheme="minorHAnsi"/>
          <w:szCs w:val="18"/>
        </w:rPr>
        <w:t>.</w:t>
      </w:r>
    </w:p>
  </w:footnote>
  <w:footnote w:id="629">
    <w:p w14:paraId="53B5CBF6"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Since the replacement baseline bulb from 2020 on will be equivalent to a CFL, no additional savings should be claimed from that point. Due to expected delay in clearing stock from retail outlets and to account for the operating life of a halogen incandescent potentially spanning over 2020, this shift is assumed not to occur until mid-2020.</w:t>
      </w:r>
    </w:p>
  </w:footnote>
  <w:footnote w:id="630">
    <w:p w14:paraId="005E716A" w14:textId="77777777" w:rsidR="00F60751" w:rsidRPr="00766B88" w:rsidRDefault="00F60751" w:rsidP="00766B88">
      <w:pPr>
        <w:pStyle w:val="Footnote"/>
        <w:rPr>
          <w:szCs w:val="18"/>
        </w:rPr>
      </w:pPr>
      <w:r w:rsidRPr="00766B88">
        <w:rPr>
          <w:rStyle w:val="FootnoteReference"/>
          <w:rFonts w:asciiTheme="minorHAnsi" w:eastAsiaTheme="majorEastAsia" w:hAnsiTheme="minorHAnsi" w:cstheme="minorHAnsi"/>
          <w:sz w:val="18"/>
          <w:szCs w:val="18"/>
        </w:rPr>
        <w:footnoteRef/>
      </w:r>
      <w:r w:rsidRPr="00766B88">
        <w:rPr>
          <w:szCs w:val="18"/>
        </w:rPr>
        <w:t xml:space="preserve"> Based on using 8,000 hour rated life assumption since more switching and use outdoors. 8,000/2475 = 3.2years</w:t>
      </w:r>
    </w:p>
  </w:footnote>
  <w:footnote w:id="631">
    <w:p w14:paraId="4231A934"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upon pricing forecast developed by Applied Proactive Technologies Inc (APT) based on industry input and provided to Ameren.</w:t>
      </w:r>
    </w:p>
  </w:footnote>
  <w:footnote w:id="632">
    <w:p w14:paraId="0635047D" w14:textId="77777777" w:rsidR="00F60751" w:rsidRPr="00766B88" w:rsidRDefault="00F60751" w:rsidP="00766B88">
      <w:pPr>
        <w:pStyle w:val="Footnote"/>
        <w:rPr>
          <w:szCs w:val="18"/>
        </w:rPr>
      </w:pPr>
      <w:r w:rsidRPr="00766B88">
        <w:rPr>
          <w:rStyle w:val="FootnoteReference"/>
          <w:rFonts w:asciiTheme="minorHAnsi" w:eastAsiaTheme="majorEastAsia" w:hAnsiTheme="minorHAnsi" w:cstheme="minorHAnsi"/>
          <w:sz w:val="18"/>
          <w:szCs w:val="18"/>
        </w:rPr>
        <w:footnoteRef/>
      </w:r>
      <w:r w:rsidRPr="00766B88">
        <w:rPr>
          <w:szCs w:val="18"/>
        </w:rPr>
        <w:t xml:space="preserve"> Based on 15 minutes at $20 an hour. Includes some portion of travel time to site.</w:t>
      </w:r>
    </w:p>
  </w:footnote>
  <w:footnote w:id="633">
    <w:p w14:paraId="3AF9F40C"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lighting logger study conducted as part of the PY5/6 ComEd Residential Lighting Program evaluation.</w:t>
      </w:r>
    </w:p>
  </w:footnote>
  <w:footnote w:id="634">
    <w:p w14:paraId="2214328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rFonts w:eastAsiaTheme="minorHAnsi" w:cs="Calibri"/>
          <w:szCs w:val="18"/>
        </w:rPr>
        <w:t>Based on lighting logger study conducted as part of the PY5/PY6 ComEd Residential Lighting Program evaluation and excluding all logged bulbs installed in closets.</w:t>
      </w:r>
    </w:p>
  </w:footnote>
  <w:footnote w:id="635">
    <w:p w14:paraId="7BE30110"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1</w:t>
      </w:r>
      <w:r w:rsidRPr="00766B88">
        <w:rPr>
          <w:szCs w:val="18"/>
          <w:vertAlign w:val="superscript"/>
        </w:rPr>
        <w:t>st</w:t>
      </w:r>
      <w:r w:rsidRPr="00766B88">
        <w:rPr>
          <w:szCs w:val="18"/>
        </w:rPr>
        <w:t xml:space="preserve"> year in service rate is based upon review of PY4-6 evaluations from ComEd and PY5-6 for Ameren (see ‘IL RES Lighting ISR_122014.xls’ for more information). The average first year ISR for each utility was calculated weighted by the number of bulbs in the each year’s survey. This was then weighted by annual sales to give a statewide assumption.</w:t>
      </w:r>
    </w:p>
  </w:footnote>
  <w:footnote w:id="636">
    <w:p w14:paraId="4EACC077" w14:textId="77777777" w:rsidR="00F60751" w:rsidRPr="00766B88" w:rsidRDefault="00F60751" w:rsidP="00766B88">
      <w:pPr>
        <w:pStyle w:val="Footnote"/>
        <w:rPr>
          <w:szCs w:val="18"/>
        </w:rPr>
      </w:pPr>
      <w:r w:rsidRPr="00766B88">
        <w:rPr>
          <w:rStyle w:val="FootnoteReference"/>
          <w:rFonts w:asciiTheme="minorHAnsi" w:eastAsiaTheme="majorEastAsia" w:hAnsiTheme="minorHAnsi" w:cstheme="minorHAnsi"/>
          <w:sz w:val="18"/>
          <w:szCs w:val="18"/>
        </w:rPr>
        <w:footnoteRef/>
      </w:r>
      <w:r w:rsidRPr="00766B88">
        <w:rPr>
          <w:szCs w:val="18"/>
        </w:rPr>
        <w:t xml:space="preserve"> The 98% Lifetime ISR assumption is based upon review of two evaluations:</w:t>
      </w:r>
    </w:p>
    <w:p w14:paraId="54608699" w14:textId="77777777" w:rsidR="00F60751" w:rsidRPr="00766B88" w:rsidRDefault="00F60751" w:rsidP="00766B88">
      <w:pPr>
        <w:pStyle w:val="Footnote"/>
        <w:rPr>
          <w:szCs w:val="18"/>
        </w:rPr>
      </w:pPr>
      <w:r w:rsidRPr="00766B88">
        <w:rPr>
          <w:szCs w:val="18"/>
        </w:rPr>
        <w:t>‘Nexus Market Research, RLW Analytics and GDS Associates study; “New England Residential Lighting Markdown Impact Evaluation, January 20, 2009’ and ‘KEMA Inc, Feb 2010, Final Evaluation Report</w:t>
      </w:r>
      <w:proofErr w:type="gramStart"/>
      <w:r w:rsidRPr="00766B88">
        <w:rPr>
          <w:szCs w:val="18"/>
        </w:rPr>
        <w:t>:,</w:t>
      </w:r>
      <w:proofErr w:type="gramEnd"/>
      <w:r w:rsidRPr="00766B88">
        <w:rPr>
          <w:szCs w:val="18"/>
        </w:rPr>
        <w:t xml:space="preserve"> Upstream Lighting Program, Volume 1.’ This implies that only 2% of bulbs purchased are never installed. The second and third year installations are based upon Ameren analysis of the Californian KEMA study showing that 54% of future installs occur in year 2 and 46% in year 3. The 2</w:t>
      </w:r>
      <w:r w:rsidRPr="00766B88">
        <w:rPr>
          <w:szCs w:val="18"/>
          <w:vertAlign w:val="superscript"/>
        </w:rPr>
        <w:t>nd</w:t>
      </w:r>
      <w:r w:rsidRPr="00766B88">
        <w:rPr>
          <w:szCs w:val="18"/>
        </w:rPr>
        <w:t xml:space="preserve"> and 3</w:t>
      </w:r>
      <w:r w:rsidRPr="00766B88">
        <w:rPr>
          <w:szCs w:val="18"/>
          <w:vertAlign w:val="superscript"/>
        </w:rPr>
        <w:t>rd</w:t>
      </w:r>
      <w:r w:rsidRPr="00766B88">
        <w:rPr>
          <w:szCs w:val="18"/>
        </w:rPr>
        <w:t xml:space="preserve"> year installations should be counted as part of those future program year savings.</w:t>
      </w:r>
    </w:p>
  </w:footnote>
  <w:footnote w:id="637">
    <w:p w14:paraId="16186E9B"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upon review of the PY2 and PY3 ComEd Direct Install program surveys. This value includes bulb failures in the 1st year to be consistent with the Commission approval of annualization of savings for first year savings claims. ComEd PY2 All Electric Single Family Home Energy Performance Tune-Up Program Evaluation, Navigant Consulting, December 21, 2010. </w:t>
      </w:r>
      <w:hyperlink r:id="rId89" w:history="1">
        <w:r w:rsidRPr="00766B88">
          <w:rPr>
            <w:rStyle w:val="Hyperlink"/>
            <w:rFonts w:cstheme="minorHAnsi"/>
            <w:szCs w:val="18"/>
          </w:rPr>
          <w:t>http://www.icc.illinois.gov/downloads/public/edocket/287090.pdf</w:t>
        </w:r>
      </w:hyperlink>
      <w:r w:rsidRPr="00766B88">
        <w:rPr>
          <w:szCs w:val="18"/>
        </w:rPr>
        <w:t>.</w:t>
      </w:r>
    </w:p>
  </w:footnote>
  <w:footnote w:id="638">
    <w:p w14:paraId="4257EDA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In Service Rates provided are for the CFL bulb within a kit only. Given the significant differences in program design and the level of education provided through Efficiency Kits programs, the evaluators should apply the ISR estimated through evaluations (either past evaluations or the current program year evaluation) of the specific Efficiency Kits program.  In cases where program-specific evaluation results for an ISR are unavailable, the default ISR values for Efficiency Kits provided may be used.</w:t>
      </w:r>
    </w:p>
  </w:footnote>
  <w:footnote w:id="639">
    <w:p w14:paraId="4245D69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color w:val="000000"/>
          <w:szCs w:val="18"/>
        </w:rPr>
        <w:t>Free bulbs provided without request, with little or no education. Based on ‘Impact and Process Evaluation of 2013 (PY6) Ameren Illinois Company Residential CFL Distribution Program’, Report Table 11 and Appendix B.</w:t>
      </w:r>
    </w:p>
  </w:footnote>
  <w:footnote w:id="640">
    <w:p w14:paraId="0C47644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color w:val="000000"/>
          <w:szCs w:val="18"/>
        </w:rPr>
        <w:t xml:space="preserve">Kits provided free to students through school, with education program. Based on ‘Impact and Process Evaluation of 2013 (PY6) Ameren Illinois Company Residential Efficiency Kits Program’, table 10. Final ISR assumptions are based upon comparing with CFL Distribution First year ISR and multiplying by the CFL Distribution Final ISR value, and second and third year estimates based on same proportion of future installs. </w:t>
      </w:r>
    </w:p>
  </w:footnote>
  <w:footnote w:id="641">
    <w:p w14:paraId="29DE114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color w:val="000000"/>
          <w:szCs w:val="18"/>
        </w:rPr>
        <w:t>Opt-in program to receive kits via mail, with little or no education. Based on ‘Impact and Process Evaluation of 2013 (PY6) Ameren Illinois Company Residential Efficiency Kits Program’, table 10, as above.</w:t>
      </w:r>
    </w:p>
  </w:footnote>
  <w:footnote w:id="642">
    <w:p w14:paraId="0BD18C88" w14:textId="77777777" w:rsidR="00F60751" w:rsidRPr="00766B88" w:rsidRDefault="00F60751" w:rsidP="00766B88">
      <w:pPr>
        <w:pStyle w:val="FootnoteText"/>
        <w:spacing w:after="0"/>
        <w:rPr>
          <w:ins w:id="6866" w:author="Samuel Dent" w:date="2016-01-14T06:41:00Z"/>
          <w:sz w:val="18"/>
          <w:szCs w:val="18"/>
        </w:rPr>
      </w:pPr>
      <w:ins w:id="6867" w:author="Samuel Dent" w:date="2016-01-14T06:41:00Z">
        <w:r w:rsidRPr="00766B88">
          <w:rPr>
            <w:rStyle w:val="FootnoteReference"/>
            <w:rFonts w:asciiTheme="minorHAnsi" w:hAnsiTheme="minorHAnsi"/>
            <w:sz w:val="18"/>
            <w:szCs w:val="18"/>
          </w:rPr>
          <w:footnoteRef/>
        </w:r>
        <w:r w:rsidRPr="00766B88">
          <w:rPr>
            <w:sz w:val="18"/>
            <w:szCs w:val="18"/>
          </w:rPr>
          <w:t xml:space="preserve"> </w:t>
        </w:r>
        <w:r w:rsidRPr="00766B88">
          <w:rPr>
            <w:rFonts w:cstheme="minorHAnsi"/>
            <w:noProof/>
            <w:sz w:val="18"/>
            <w:szCs w:val="18"/>
          </w:rPr>
          <w:t>Leakage in is only appropriate to credit to IL utility program savings if it is reasonably expected that the IL utility program marketing efforts played an important role in influencing customer to purchase the light bulbs.  Furthermore, consideration that such customers might be free riders should be addressed. If leakage in is assessed, efforts should be made to ensure no double counting of savings occurs if the evaluation is estimating both leakage in and spillover savings of light bulbs.</w:t>
        </w:r>
      </w:ins>
    </w:p>
  </w:footnote>
  <w:footnote w:id="643">
    <w:p w14:paraId="474A318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rFonts w:eastAsiaTheme="minorHAnsi" w:cs="Calibri"/>
          <w:szCs w:val="18"/>
        </w:rPr>
        <w:t xml:space="preserve"> Using a leakage estimate from the current program year evaluation, from past evaluation results, or a rolling average of leakage estimates from previous years.</w:t>
      </w:r>
    </w:p>
  </w:footnote>
  <w:footnote w:id="644">
    <w:p w14:paraId="2E09C99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Except where noted, b</w:t>
      </w:r>
      <w:r w:rsidRPr="00766B88">
        <w:rPr>
          <w:rFonts w:eastAsiaTheme="minorHAnsi" w:cs="Calibri"/>
          <w:szCs w:val="18"/>
        </w:rPr>
        <w:t>ased on lighting logger study conducted as part of the PY5/PY6 ComEd Residential Lighting Program evaluation. Direct Install value excludes all logged bulbs installed in closets.</w:t>
      </w:r>
    </w:p>
  </w:footnote>
  <w:footnote w:id="645">
    <w:p w14:paraId="5EF7F95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secondary research conducted as part of the PY5/PY6 ComEd Residential Lighting Program evaluation.</w:t>
      </w:r>
    </w:p>
  </w:footnote>
  <w:footnote w:id="646">
    <w:p w14:paraId="57B0782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Assumes 5% exterior lighting, based on PYPY5/PY6 ComEd Residential Lighting Program evaluation.  </w:t>
      </w:r>
    </w:p>
  </w:footnote>
  <w:footnote w:id="647">
    <w:p w14:paraId="3AB2DFC8"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value is estimated at 1.06 (calculated as 1 + (0.66*(0.27 / 2.8)).  Based on cooling loads decreasing by 27% of the lighting savings (average result from REMRate modeling of several different configurations and IL locations of homes), assuming typical cooling system operating efficiency of 2.8 COP (starting from standard assumption of SEER 10.5 central AC unit, converted to 9.5 EER using algorithm (-0.02 * SEER2) + (1.12 * SEER) (from Wassmer, M. (2003). A Component-Based Model for Residential Air Conditioner and Heat Pump Energy Calculations. Masters Thesis, University of Colorado at Boulder), converted to COP = EER/3.412 = 2.8COP) and 66% of homes in Illinois having central cooling ("Table HC7.9  Air Conditioning in Homes in Midwest Region, Divisions, and States, 2009 from Energy Information Administration", 2009 Residential Energy Consumption Survey;   </w:t>
      </w:r>
      <w:hyperlink r:id="rId90" w:history="1">
        <w:r w:rsidRPr="00766B88">
          <w:rPr>
            <w:rStyle w:val="Hyperlink"/>
            <w:rFonts w:cstheme="minorHAnsi"/>
            <w:szCs w:val="18"/>
          </w:rPr>
          <w:t>http://www.eia.gov/consumption/residential/data/2009/xls/HC7.9%20Air%20Conditioning%20in%20Midwest%20Region.xls</w:t>
        </w:r>
      </w:hyperlink>
      <w:r w:rsidRPr="00766B88">
        <w:rPr>
          <w:szCs w:val="18"/>
        </w:rPr>
        <w:t xml:space="preserve"> )</w:t>
      </w:r>
    </w:p>
  </w:footnote>
  <w:footnote w:id="648">
    <w:p w14:paraId="59646C86"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As above but using estimate of 45% of multi family buildings in Illinois having central cooling (based on data from “Table HC7.1  Air Conditioning in U.S. Homes, By Housing Unit Type, 2009” which is for the whole of the US, scaled to IL air conditioning prevalence compared to US average); </w:t>
      </w:r>
      <w:hyperlink r:id="rId91" w:history="1">
        <w:r w:rsidRPr="00766B88">
          <w:rPr>
            <w:rStyle w:val="Hyperlink"/>
            <w:rFonts w:cstheme="minorHAnsi"/>
            <w:szCs w:val="18"/>
          </w:rPr>
          <w:t>http://205.254.135.7/consumption/residential/data/2009/xls/HC7.1%20Air%20Conditioning%20by%20Housing%20Unit%20Type.xls</w:t>
        </w:r>
      </w:hyperlink>
      <w:r w:rsidRPr="00766B88">
        <w:rPr>
          <w:szCs w:val="18"/>
        </w:rPr>
        <w:t xml:space="preserve"> </w:t>
      </w:r>
    </w:p>
  </w:footnote>
  <w:footnote w:id="649">
    <w:p w14:paraId="24B96817"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Negative value because this is an increase in heating consumption due to the efficient lighting.</w:t>
      </w:r>
    </w:p>
  </w:footnote>
  <w:footnote w:id="650">
    <w:p w14:paraId="77DB0847"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This means that heating loads increase by 49% of the lighting savings. This is based on the average result from REMRate modeling of several different configurations and IL locations of homes.</w:t>
      </w:r>
    </w:p>
  </w:footnote>
  <w:footnote w:id="651">
    <w:p w14:paraId="28D98867"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652">
    <w:p w14:paraId="3C528D97"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value is estimated at 1.11 (calculated as 1 + (0.66 * 0.466 / 2.8)). See footnote relating to WHFe for details. Note the 46.6% factor represents the average Residential cooling coincidence factor calculated by dividing average load during the peak hours divided by the maximum cooling load. </w:t>
      </w:r>
    </w:p>
  </w:footnote>
  <w:footnote w:id="653">
    <w:p w14:paraId="460EC035"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As above but using estimate of 45% of multi family buildings in Illinois having central cooling (based on data from “Table HC7.1  Air Conditioning in U.S. Homes, By Housing Unit Type, 2009” which is for the whole of the US, scaled to IL air conditioning prevalence compared to US average); </w:t>
      </w:r>
      <w:hyperlink r:id="rId92" w:history="1">
        <w:r w:rsidRPr="00766B88">
          <w:rPr>
            <w:rStyle w:val="Hyperlink"/>
            <w:rFonts w:cstheme="minorHAnsi"/>
            <w:szCs w:val="18"/>
          </w:rPr>
          <w:t>http://205.254.135.7/consumption/residential/data/2009/xls/HC7.1%20Air%20Conditioning%20by%20Housing%20Unit%20Type.xls</w:t>
        </w:r>
      </w:hyperlink>
      <w:r w:rsidRPr="00766B88">
        <w:rPr>
          <w:szCs w:val="18"/>
        </w:rPr>
        <w:t xml:space="preserve">. </w:t>
      </w:r>
    </w:p>
  </w:footnote>
  <w:footnote w:id="654">
    <w:p w14:paraId="3EF08FBD"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lighting logger study conducted as part of the PY5/6 ComEd Residential Lighting Program evaluation. Direct Install value is based on resut excluding all logged bulbs installed in closets.</w:t>
      </w:r>
    </w:p>
  </w:footnote>
  <w:footnote w:id="655">
    <w:p w14:paraId="2DC72160"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Negative value because this is an increase in heating consumption due to the efficient lighting.</w:t>
      </w:r>
    </w:p>
  </w:footnote>
  <w:footnote w:id="656">
    <w:p w14:paraId="4B581FF0"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This means that heating loads increase by 49% of the lighting savings. This is based on the average result from REMRate modeling of several different configurations and IL locations of homes.</w:t>
      </w:r>
    </w:p>
  </w:footnote>
  <w:footnote w:id="657">
    <w:p w14:paraId="0ECE1FA5"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This has been estimated assuming that natural gas central furnace heating is typical for Illinois residences (66% of Illinois homes have a Natural Gas Furnace (based on Energy Information Administration, 2009 Residential Energy Consumption Survey: http://www.eia.gov/consumption/residential/data/2009/xls/HC6.9%20Space%20Heating%20in%20Midwest%20Region.xls))</w:t>
      </w:r>
    </w:p>
    <w:p w14:paraId="14A0AE2C" w14:textId="77777777" w:rsidR="00F60751" w:rsidRPr="00766B88" w:rsidRDefault="00F60751" w:rsidP="00766B88">
      <w:pPr>
        <w:pStyle w:val="Footnote"/>
        <w:rPr>
          <w:szCs w:val="18"/>
        </w:rPr>
      </w:pPr>
      <w:r w:rsidRPr="00766B88">
        <w:rPr>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14:paraId="73468E6B" w14:textId="77777777" w:rsidR="00F60751" w:rsidRPr="00766B88" w:rsidRDefault="00F60751" w:rsidP="00766B88">
      <w:pPr>
        <w:pStyle w:val="Footnote"/>
        <w:rPr>
          <w:szCs w:val="18"/>
        </w:rPr>
      </w:pPr>
      <w:r w:rsidRPr="00766B88">
        <w:rPr>
          <w:szCs w:val="18"/>
        </w:rPr>
        <w:t>(0.24*0.92) + (0.76*0.8) * (1-0.15) =  0.70</w:t>
      </w:r>
    </w:p>
  </w:footnote>
  <w:footnote w:id="658">
    <w:p w14:paraId="74D2A72A"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upon pricing forecast developed by Applied Proactive Technologies Inc (APT) based on industry input and provided to Ameren.</w:t>
      </w:r>
    </w:p>
  </w:footnote>
  <w:footnote w:id="659">
    <w:p w14:paraId="5063DFAE"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manufacturers of the new minimally compliant EISA Halogens are using regular incandescent lamps with halogen fill gas rather than halogen infrared to meet the standard and so the component rated life is equal to the standard incandescent.</w:t>
      </w:r>
    </w:p>
  </w:footnote>
  <w:footnote w:id="660">
    <w:p w14:paraId="228905EE"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RES v C&amp;I split is based on a weighted (by sales volume) average of ComEd PY4, PY5 and PY6 and Ameren PY5 and PY6 in store intercept survey results. See ‘RESvCI Split_122014.xls’.</w:t>
      </w:r>
    </w:p>
  </w:footnote>
  <w:footnote w:id="661">
    <w:p w14:paraId="7DB54EA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assumed measure life for the specialty bulb measure characterization was reported in "Residential Lighting Measure Life Study", Nexus Market Research, June 4, 2008 (measure life for markdown bulbs). Measure life estimate does not distinguish between equipment life and measure persistence. Measure life includes products that were installed and operated until failure (i.e., equipment life) as well as those that were retired early and permanently removed from service for any reason, be it early failure, breakage, or the respondent not liking the product (i.e., measure persistence).</w:t>
      </w:r>
    </w:p>
  </w:footnote>
  <w:footnote w:id="662">
    <w:p w14:paraId="2F966828"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Based on using 8,000 hour rated life assumption since more switching and use ourdoors. 8,000/2475 = 3.2years</w:t>
      </w:r>
    </w:p>
  </w:footnote>
  <w:footnote w:id="663">
    <w:p w14:paraId="38268F2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NEEP Residential Lighting Survey, 2011</w:t>
      </w:r>
    </w:p>
  </w:footnote>
  <w:footnote w:id="664">
    <w:p w14:paraId="3A4E0BEE"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Based on 15 minutes at $20 per hour.</w:t>
      </w:r>
    </w:p>
  </w:footnote>
  <w:footnote w:id="665">
    <w:p w14:paraId="5F2C779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lighting logger study conducted as part of the PY5/6 ComEd Residential Lighting Program evaluation.</w:t>
      </w:r>
    </w:p>
  </w:footnote>
  <w:footnote w:id="666">
    <w:p w14:paraId="47F586D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average of bedroom, dining room, office and living room results from the lighting logger study conducted as part of the PY5/6</w:t>
      </w:r>
      <w:r w:rsidRPr="00766B88">
        <w:rPr>
          <w:rFonts w:eastAsiaTheme="minorHAnsi" w:cs="Calibri"/>
          <w:szCs w:val="18"/>
        </w:rPr>
        <w:t xml:space="preserve"> ComEd Residential Lighting Program evaluation</w:t>
      </w:r>
      <w:r w:rsidRPr="00766B88">
        <w:rPr>
          <w:szCs w:val="18"/>
        </w:rPr>
        <w:t>.</w:t>
      </w:r>
    </w:p>
  </w:footnote>
  <w:footnote w:id="667">
    <w:p w14:paraId="3141F66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Ibid</w:t>
      </w:r>
    </w:p>
  </w:footnote>
  <w:footnote w:id="668">
    <w:p w14:paraId="4A961479"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Based upon the draft ENERGY STAR specification for lamps (</w:t>
      </w:r>
      <w:hyperlink r:id="rId93" w:history="1">
        <w:r w:rsidRPr="00766B88">
          <w:rPr>
            <w:rStyle w:val="Hyperlink"/>
            <w:szCs w:val="18"/>
          </w:rPr>
          <w:t>http://energystar.gov/products/specs/sites/products/files/ENERGY_STAR_Lamps_V1_0_Draft%203.pdf</w:t>
        </w:r>
      </w:hyperlink>
      <w:r w:rsidRPr="00766B88">
        <w:rPr>
          <w:szCs w:val="18"/>
        </w:rPr>
        <w:t>) and the Energy Policy and Conservation Act of 2012.</w:t>
      </w:r>
    </w:p>
  </w:footnote>
  <w:footnote w:id="669">
    <w:p w14:paraId="7A9C3DFF"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A 2006-2008 California Upstream Lighting Evaluation found an average incandescent wattage of 61.7 Watts (KEMA, Inc, The Cadmus Group, Itron, Inc, PA Consulting Group, Jai J. Mitchell Analytics, Draft Evaluation Report: Upstream Lighting Program. Prepared for the California Public Utilities Commission, Energy Division. December 10, 2009)</w:t>
      </w:r>
    </w:p>
  </w:footnote>
  <w:footnote w:id="670">
    <w:p w14:paraId="570349E2" w14:textId="77777777" w:rsidR="00F60751" w:rsidRPr="00766B88" w:rsidRDefault="00F60751" w:rsidP="00766B88">
      <w:pPr>
        <w:pStyle w:val="FootnoteText"/>
        <w:spacing w:after="0"/>
        <w:rPr>
          <w:sz w:val="18"/>
          <w:szCs w:val="18"/>
        </w:rPr>
      </w:pPr>
      <w:r w:rsidRPr="00766B88">
        <w:rPr>
          <w:rStyle w:val="FootnoteReference"/>
          <w:rFonts w:asciiTheme="minorHAnsi" w:hAnsiTheme="minorHAnsi"/>
          <w:sz w:val="18"/>
          <w:szCs w:val="18"/>
        </w:rPr>
        <w:footnoteRef/>
      </w:r>
      <w:r w:rsidRPr="00766B88">
        <w:rPr>
          <w:sz w:val="18"/>
          <w:szCs w:val="18"/>
        </w:rPr>
        <w:t xml:space="preserve"> From pg 10 of the Energy Star Specification for lamps v1.1</w:t>
      </w:r>
    </w:p>
  </w:footnote>
  <w:footnote w:id="671">
    <w:p w14:paraId="343652D2" w14:textId="77777777" w:rsidR="00F60751" w:rsidRPr="00766B88" w:rsidRDefault="00F60751" w:rsidP="00766B88">
      <w:pPr>
        <w:pStyle w:val="FootnoteText"/>
        <w:spacing w:after="0"/>
        <w:rPr>
          <w:sz w:val="18"/>
          <w:szCs w:val="18"/>
        </w:rPr>
      </w:pPr>
      <w:r w:rsidRPr="00766B88">
        <w:rPr>
          <w:rStyle w:val="FootnoteReference"/>
          <w:rFonts w:asciiTheme="minorHAnsi" w:hAnsiTheme="minorHAnsi"/>
          <w:sz w:val="18"/>
          <w:szCs w:val="18"/>
        </w:rPr>
        <w:footnoteRef/>
      </w:r>
      <w:r w:rsidRPr="00766B88">
        <w:rPr>
          <w:sz w:val="18"/>
          <w:szCs w:val="18"/>
        </w:rPr>
        <w:t xml:space="preserve"> From pg 11 of the Energy Star Specification for lamps v1.1</w:t>
      </w:r>
    </w:p>
  </w:footnote>
  <w:footnote w:id="672">
    <w:p w14:paraId="23141576" w14:textId="77777777" w:rsidR="00F60751" w:rsidRPr="00766B88" w:rsidRDefault="00F60751" w:rsidP="00766B88">
      <w:pPr>
        <w:spacing w:after="0"/>
        <w:rPr>
          <w:sz w:val="18"/>
          <w:szCs w:val="18"/>
        </w:rPr>
      </w:pPr>
    </w:p>
  </w:footnote>
  <w:footnote w:id="673">
    <w:p w14:paraId="54881B2B" w14:textId="77777777" w:rsidR="00F60751" w:rsidRPr="00766B88" w:rsidRDefault="00F60751" w:rsidP="00766B88">
      <w:pPr>
        <w:pStyle w:val="FootnoteText"/>
        <w:spacing w:after="0"/>
        <w:rPr>
          <w:sz w:val="18"/>
          <w:szCs w:val="18"/>
        </w:rPr>
      </w:pPr>
      <w:r w:rsidRPr="00766B88">
        <w:rPr>
          <w:rStyle w:val="FootnoteReference"/>
          <w:rFonts w:asciiTheme="minorHAnsi" w:hAnsiTheme="minorHAnsi"/>
          <w:sz w:val="18"/>
          <w:szCs w:val="18"/>
        </w:rPr>
        <w:footnoteRef/>
      </w:r>
      <w:r w:rsidRPr="00766B88">
        <w:rPr>
          <w:sz w:val="18"/>
          <w:szCs w:val="18"/>
        </w:rPr>
        <w:t xml:space="preserve"> </w:t>
      </w:r>
      <w:r w:rsidRPr="00766B88">
        <w:rPr>
          <w:rFonts w:eastAsiaTheme="minorEastAsia" w:cstheme="minorHAnsi"/>
          <w:sz w:val="18"/>
          <w:szCs w:val="18"/>
        </w:rPr>
        <w:t>http://energystar.supportportal.com/link/portal/23002/23018/Article/32655/</w:t>
      </w:r>
    </w:p>
  </w:footnote>
  <w:footnote w:id="674">
    <w:p w14:paraId="04872F85" w14:textId="77777777" w:rsidR="00F60751" w:rsidRPr="00766B88" w:rsidRDefault="00F60751" w:rsidP="00766B88">
      <w:pPr>
        <w:pStyle w:val="FootnoteText"/>
        <w:spacing w:after="0"/>
        <w:rPr>
          <w:ins w:id="7237" w:author="Samuel Dent" w:date="2015-10-08T09:16:00Z"/>
          <w:sz w:val="18"/>
          <w:szCs w:val="18"/>
        </w:rPr>
      </w:pPr>
      <w:ins w:id="7238" w:author="Samuel Dent" w:date="2015-10-08T09:16:00Z">
        <w:r w:rsidRPr="00766B88">
          <w:rPr>
            <w:rStyle w:val="FootnoteReference"/>
            <w:rFonts w:asciiTheme="minorHAnsi" w:hAnsiTheme="minorHAnsi"/>
            <w:sz w:val="18"/>
            <w:szCs w:val="18"/>
          </w:rPr>
          <w:footnoteRef/>
        </w:r>
        <w:r w:rsidRPr="00766B88">
          <w:rPr>
            <w:sz w:val="18"/>
            <w:szCs w:val="18"/>
          </w:rPr>
          <w:t xml:space="preserve"> The Energy Star Center Beam Candle Power tool does not accurately model baseline wattages for lamps with certain bulb characteristic combinations – specifically for lamps with very high CBCP.</w:t>
        </w:r>
      </w:ins>
    </w:p>
  </w:footnote>
  <w:footnote w:id="675">
    <w:p w14:paraId="5136AE33"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An evaluation (Energy Efficiency / Demand Response Plan: Plan Year 2 (6/1/2009-5/31/2010) Evaluation Report: Residential Energy Star ® Lighting</w:t>
      </w:r>
    </w:p>
    <w:p w14:paraId="39C5ACCD" w14:textId="77777777" w:rsidR="00F60751" w:rsidRPr="00766B88" w:rsidRDefault="00B20245" w:rsidP="00766B88">
      <w:pPr>
        <w:pStyle w:val="Footnote"/>
        <w:rPr>
          <w:szCs w:val="18"/>
        </w:rPr>
      </w:pPr>
      <w:hyperlink r:id="rId94" w:history="1">
        <w:r w:rsidR="00F60751" w:rsidRPr="00766B88">
          <w:rPr>
            <w:rStyle w:val="Hyperlink"/>
            <w:szCs w:val="18"/>
          </w:rPr>
          <w:t>http://ilsag.org/yahoo_site_admin/assets/docs/ComEd_Res_Lighting_PY2_Evaluation_Report_2010-12-21_Final.12113928.pdf</w:t>
        </w:r>
      </w:hyperlink>
      <w:r w:rsidR="00F60751" w:rsidRPr="00766B88">
        <w:rPr>
          <w:szCs w:val="18"/>
        </w:rPr>
        <w:t xml:space="preserve"> ) reported 13-17W as the most common specialty CFL wattage (69% of program bulbs). 2009 California data also reported an average CFL wattage of 15.5 Watts (KEMA, Inc, The Cadmus Group, Itron, Inc, PA Consulting Group, Jai J. Mitchell Analytics, Draft Evaluation Report: Upstream Lighting Program, Prepared for the California Public Utilities Commission, Energy Division. December 10, 2009).</w:t>
      </w:r>
    </w:p>
  </w:footnote>
  <w:footnote w:id="676">
    <w:p w14:paraId="6F82F8E1"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1</w:t>
      </w:r>
      <w:r w:rsidRPr="00766B88">
        <w:rPr>
          <w:szCs w:val="18"/>
          <w:vertAlign w:val="superscript"/>
        </w:rPr>
        <w:t>st</w:t>
      </w:r>
      <w:r w:rsidRPr="00766B88">
        <w:rPr>
          <w:szCs w:val="18"/>
        </w:rPr>
        <w:t xml:space="preserve"> year in service rate is based upon review of PY4-6 evaluations from ComEd and PY5-6 from Ameren (see ‘IL RES Lighting ISR_122014.xls’ for more information. The average first year ISR was calculated weighted by the number of bulbs in the each year’s survey. </w:t>
      </w:r>
    </w:p>
  </w:footnote>
  <w:footnote w:id="677">
    <w:p w14:paraId="0E92C9BA"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The 98% Lifetime ISR assumption is consistent with the assumption for standard CFLs (in the absence of evidence that it should be different for this bulb type) based upon review of two evaluations:</w:t>
      </w:r>
    </w:p>
    <w:p w14:paraId="30518CF5" w14:textId="77777777" w:rsidR="00F60751" w:rsidRPr="00766B88" w:rsidRDefault="00F60751" w:rsidP="00766B88">
      <w:pPr>
        <w:pStyle w:val="Footnote"/>
        <w:rPr>
          <w:szCs w:val="18"/>
        </w:rPr>
      </w:pPr>
      <w:r w:rsidRPr="00766B88">
        <w:rPr>
          <w:szCs w:val="18"/>
        </w:rPr>
        <w:t>‘Nexus Market Research, RLW Analytics and GDS Associates study; “New England Residential Lighting Markdown Impact Evaluation, January 20, 2009’ and ‘KEMA Inc, Feb 2010, Final Evaluation Report</w:t>
      </w:r>
      <w:proofErr w:type="gramStart"/>
      <w:r w:rsidRPr="00766B88">
        <w:rPr>
          <w:szCs w:val="18"/>
        </w:rPr>
        <w:t>:,</w:t>
      </w:r>
      <w:proofErr w:type="gramEnd"/>
      <w:r w:rsidRPr="00766B88">
        <w:rPr>
          <w:szCs w:val="18"/>
        </w:rPr>
        <w:t xml:space="preserve"> Upstream Lighting Program, Volume 1.’ This implies that only 2% of bulbs purchased are never installed. The second and third year installations are based upon Ameren analysis of the Californian KEMA study showing that 54% of future installs occur in year 2 and 46% in year 3. The 2</w:t>
      </w:r>
      <w:r w:rsidRPr="00766B88">
        <w:rPr>
          <w:szCs w:val="18"/>
          <w:vertAlign w:val="superscript"/>
        </w:rPr>
        <w:t>nd</w:t>
      </w:r>
      <w:r w:rsidRPr="00766B88">
        <w:rPr>
          <w:szCs w:val="18"/>
        </w:rPr>
        <w:t xml:space="preserve"> and 3</w:t>
      </w:r>
      <w:r w:rsidRPr="00766B88">
        <w:rPr>
          <w:szCs w:val="18"/>
          <w:vertAlign w:val="superscript"/>
        </w:rPr>
        <w:t>rd</w:t>
      </w:r>
      <w:r w:rsidRPr="00766B88">
        <w:rPr>
          <w:szCs w:val="18"/>
        </w:rPr>
        <w:t xml:space="preserve"> year installations should be counted as part of those future program year savings.</w:t>
      </w:r>
    </w:p>
  </w:footnote>
  <w:footnote w:id="678">
    <w:p w14:paraId="4399692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Consistent with assumption for standard CFLs (in the absence of evidence that it should be different for this bulb type). Based upon review of the PY2 and PY3 ComEd Direct Install program surveys. This value includes bulb failures in the 1st year to be consistent with the Commission approval of annualization of savings for first year savings claims. ComEd PY2 All Electric Single Family Home Energy Performance Tune-Up Program Evaluation, Navigant Consulting, December 21, 2010. </w:t>
      </w:r>
      <w:hyperlink r:id="rId95" w:history="1">
        <w:r w:rsidRPr="00766B88">
          <w:rPr>
            <w:rStyle w:val="Hyperlink"/>
            <w:szCs w:val="18"/>
          </w:rPr>
          <w:t>http://www.icc.illinois.gov/downloads/public/edocket/287090.pdf</w:t>
        </w:r>
      </w:hyperlink>
      <w:r w:rsidRPr="00766B88">
        <w:rPr>
          <w:szCs w:val="18"/>
        </w:rPr>
        <w:t>.</w:t>
      </w:r>
    </w:p>
  </w:footnote>
  <w:footnote w:id="679">
    <w:p w14:paraId="6F64927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In Service Rates provided are for the bulb within a kit only. Given the significant differences in program design and the level of education provided through Efficiency Kits programs, the evaluators should apply the ISR estimated through evaluations (either past evaluations or the current program year evaluation) of the specific Efficiency Kits program.  In cases where program-specific evaluation results for an ISR are unavailable, the default ISR values for Efficiency Kits provide may be used.</w:t>
      </w:r>
    </w:p>
  </w:footnote>
  <w:footnote w:id="680">
    <w:p w14:paraId="005435D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color w:val="000000"/>
          <w:szCs w:val="18"/>
        </w:rPr>
        <w:t>Free bulbs provided without request, with little or no education. Consistent with Standard CFL assumptions.</w:t>
      </w:r>
    </w:p>
  </w:footnote>
  <w:footnote w:id="681">
    <w:p w14:paraId="39A1C1E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color w:val="000000"/>
          <w:szCs w:val="18"/>
        </w:rPr>
        <w:t>Kits provided free to students through school, with education program. Consistent with Standard CFL assumptions.</w:t>
      </w:r>
    </w:p>
  </w:footnote>
  <w:footnote w:id="682">
    <w:p w14:paraId="0D97D9F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color w:val="000000"/>
          <w:szCs w:val="18"/>
        </w:rPr>
        <w:t>Opt-in program to receive kits via mail, with little or no education. Consistent with Standard CFL assumptions.</w:t>
      </w:r>
    </w:p>
  </w:footnote>
  <w:footnote w:id="683">
    <w:p w14:paraId="549EC9ED" w14:textId="77777777" w:rsidR="00F60751" w:rsidRPr="00766B88" w:rsidRDefault="00F60751" w:rsidP="00766B88">
      <w:pPr>
        <w:pStyle w:val="FootnoteText"/>
        <w:spacing w:after="0"/>
        <w:rPr>
          <w:ins w:id="7318" w:author="Samuel Dent" w:date="2016-01-14T06:42:00Z"/>
          <w:sz w:val="18"/>
          <w:szCs w:val="18"/>
        </w:rPr>
      </w:pPr>
      <w:ins w:id="7319" w:author="Samuel Dent" w:date="2016-01-14T06:42:00Z">
        <w:r w:rsidRPr="00766B88">
          <w:rPr>
            <w:rStyle w:val="FootnoteReference"/>
            <w:rFonts w:asciiTheme="minorHAnsi" w:hAnsiTheme="minorHAnsi"/>
            <w:sz w:val="18"/>
            <w:szCs w:val="18"/>
          </w:rPr>
          <w:footnoteRef/>
        </w:r>
        <w:r w:rsidRPr="00766B88">
          <w:rPr>
            <w:sz w:val="18"/>
            <w:szCs w:val="18"/>
          </w:rPr>
          <w:t xml:space="preserve"> </w:t>
        </w:r>
        <w:r w:rsidRPr="00766B88">
          <w:rPr>
            <w:rFonts w:cstheme="minorHAnsi"/>
            <w:noProof/>
            <w:sz w:val="18"/>
            <w:szCs w:val="18"/>
          </w:rPr>
          <w:t>Leakage in is only appropriate to credit to IL utility program savings if it is reasonably expected that the IL utility program marketing efforts played an important role in influencing customer to purchase the light bulbs.  Furthermore, consideration that such customers might be free riders should be addressed. If leakage in is assessed, efforts should be made to ensure no double counting of savings occurs if the evaluation is estimating both leakage in and spillover savings of light bulbs.</w:t>
        </w:r>
      </w:ins>
    </w:p>
  </w:footnote>
  <w:footnote w:id="684">
    <w:p w14:paraId="159198F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rFonts w:eastAsiaTheme="minorHAnsi" w:cs="Calibri"/>
          <w:szCs w:val="18"/>
        </w:rPr>
        <w:t xml:space="preserve"> Using a leakage estimate from the current program year evaluation, from past evaluation results, or a rolling average of leakage estimates from previous years.</w:t>
      </w:r>
    </w:p>
  </w:footnote>
  <w:footnote w:id="685">
    <w:p w14:paraId="0DA548F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Hours of use by specialty bulb type calculated using the average hours of use in locations or rooms where each type of specialty bulb is most commonly found. Values for Reflector, Decorative and Globe are taken directly from the lighting logger study conducted as part of the PY5/6 ComEd Residential Lighting Program evaluation. All other hours have been updated based on the room specific hours of use from the PY5/PY6 logger study. </w:t>
      </w:r>
    </w:p>
  </w:footnote>
  <w:footnote w:id="686">
    <w:p w14:paraId="18EC14E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value is estimated at 1.06 (calculated as 1 + (0.66*(0.27 / 2.8)).  Based on cooling loads decreasing by 27% of the lighting savings (average result from REMRate modeling of several different configurations and IL locations of homes), assuming typical cooling system operating efficiency of 2.8 COP (starting from standard assumption of SEER 10.5 central AC unit, converted to 9.5 EER using algorithm (-0.02 * SEER2) + (1.12 * SEER) (from Wassmer, M. (2003). A Component-Based Model for Residential Air Conditioner and Heat Pump Energy Calculations. Masters Thesis, University of Colorado at Boulder), converted to COP = EER/3.412 = 2.8COP) and 66% of homes in Illinois having central cooling ("Table HC7.9  Air Conditioning in Homes in Midwest Region, Divisions, and States, 2009 from Energy Information Administration", 2009 Residential Energy Consumption Survey;   </w:t>
      </w:r>
      <w:hyperlink r:id="rId96" w:history="1">
        <w:r w:rsidRPr="00766B88">
          <w:rPr>
            <w:rStyle w:val="Hyperlink"/>
            <w:szCs w:val="18"/>
          </w:rPr>
          <w:t>http://www.eia.gov/consumption/residential/data/2009/xls/HC7.9%20Air%20Conditioning%20in%20Midwest%20Region.xls</w:t>
        </w:r>
      </w:hyperlink>
      <w:r w:rsidRPr="00766B88">
        <w:rPr>
          <w:szCs w:val="18"/>
        </w:rPr>
        <w:t xml:space="preserve"> )</w:t>
      </w:r>
    </w:p>
  </w:footnote>
  <w:footnote w:id="687">
    <w:p w14:paraId="33EAA31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 above but using estimate of 45% of multi family buildings in Illinois having central cooling (based on data from “Table HC7.1  Air Conditioning in U.S. Homes, By Housing Unit Type, 2009” which is for the whole of the US, scaled to IL air conditioning prevalence compared to US average); </w:t>
      </w:r>
      <w:hyperlink r:id="rId97" w:history="1">
        <w:r w:rsidRPr="00766B88">
          <w:rPr>
            <w:rStyle w:val="Hyperlink"/>
            <w:szCs w:val="18"/>
          </w:rPr>
          <w:t>http://205.254.135.7/consumption/residential/data/2009/xls/HC7.1%20Air%20Conditioning%20by%20Housing%20Unit%20Type.xls</w:t>
        </w:r>
      </w:hyperlink>
      <w:r w:rsidRPr="00766B88">
        <w:rPr>
          <w:szCs w:val="18"/>
        </w:rPr>
        <w:t xml:space="preserve"> </w:t>
      </w:r>
    </w:p>
  </w:footnote>
  <w:footnote w:id="688">
    <w:p w14:paraId="4B801DB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Negative value because this is an increase in heating consumption due to the efficient lighting.</w:t>
      </w:r>
    </w:p>
  </w:footnote>
  <w:footnote w:id="689">
    <w:p w14:paraId="0D001C2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This means that heating loads increase by 49% of the lighting savings. This is based on the average result from REMRate modeling of several different configurations and IL locations of homes.</w:t>
      </w:r>
    </w:p>
  </w:footnote>
  <w:footnote w:id="690">
    <w:p w14:paraId="584563A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691">
    <w:p w14:paraId="790DDDA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value is estimated at 1.11 (calculated as 1 + (0.66 * 0.466 / 2.8)). See footnote relating to WHFe for details. Note the 46.6% factor represents the average Residential cooling coincidence factor calculated by dividing average load during the peak hours divided by the maximum cooling load. </w:t>
      </w:r>
    </w:p>
  </w:footnote>
  <w:footnote w:id="692">
    <w:p w14:paraId="23FE436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 above but using estimate of 45% of multifamily buildings in Illinois having central cooling (based on data from “Table HC7.1  Air Conditioning in U.S. Homes, By Housing Unit Type, 2009” which is for the whole of the US, scaled to IL air conditioning prevalence compared to US average); </w:t>
      </w:r>
      <w:hyperlink r:id="rId98" w:history="1">
        <w:r w:rsidRPr="00766B88">
          <w:rPr>
            <w:rStyle w:val="Hyperlink"/>
            <w:szCs w:val="18"/>
          </w:rPr>
          <w:t>http://205.254.135.7/consumption/residential/data/2009/xls/HC7.1%20Air%20Conditioning%20by%20Housing%20Unit%20Type.xls</w:t>
        </w:r>
      </w:hyperlink>
      <w:r w:rsidRPr="00766B88">
        <w:rPr>
          <w:szCs w:val="18"/>
        </w:rPr>
        <w:t xml:space="preserve">. </w:t>
      </w:r>
    </w:p>
  </w:footnote>
  <w:footnote w:id="693">
    <w:p w14:paraId="6C6C0B7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lighting logger study conducted as part of the PY5/6 ComEd Residential Lighting Program evaluation.</w:t>
      </w:r>
    </w:p>
  </w:footnote>
  <w:footnote w:id="694">
    <w:p w14:paraId="0800167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average of bedroom, dining room, office and living room results from the lighting logger study conducted as part of the PY5/6</w:t>
      </w:r>
      <w:r w:rsidRPr="00766B88">
        <w:rPr>
          <w:rFonts w:eastAsiaTheme="minorHAnsi" w:cs="Calibri"/>
          <w:szCs w:val="18"/>
        </w:rPr>
        <w:t xml:space="preserve"> ComEd Residential Lighting Program evaluation</w:t>
      </w:r>
      <w:r w:rsidRPr="00766B88">
        <w:rPr>
          <w:szCs w:val="18"/>
        </w:rPr>
        <w:t>.</w:t>
      </w:r>
    </w:p>
  </w:footnote>
  <w:footnote w:id="695">
    <w:p w14:paraId="066B9FD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Ibid</w:t>
      </w:r>
    </w:p>
  </w:footnote>
  <w:footnote w:id="696">
    <w:p w14:paraId="69DFBA3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Negative value because this is an increase in heating consumption due to the efficient lighting.</w:t>
      </w:r>
    </w:p>
  </w:footnote>
  <w:footnote w:id="697">
    <w:p w14:paraId="46F6E7C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This means that heating loads increase by 49% of the lighting savings. This is based on the average result from REMRate modeling of several different configurations and IL locations of homes.</w:t>
      </w:r>
    </w:p>
  </w:footnote>
  <w:footnote w:id="698">
    <w:p w14:paraId="0925BDE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This has been estimated assuming that natural gas central furnace heating is typical for Illinois residences (66% of Illinois homes have a Natural Gas Furnace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p w14:paraId="07F39BF1" w14:textId="77777777" w:rsidR="00F60751" w:rsidRPr="00766B88" w:rsidRDefault="00F60751" w:rsidP="00766B88">
      <w:pPr>
        <w:pStyle w:val="Footnote"/>
        <w:rPr>
          <w:szCs w:val="18"/>
        </w:rPr>
      </w:pPr>
      <w:r w:rsidRPr="00766B88">
        <w:rPr>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14:paraId="27B22F8A" w14:textId="77777777" w:rsidR="00F60751" w:rsidRPr="00766B88" w:rsidRDefault="00F60751" w:rsidP="00766B88">
      <w:pPr>
        <w:pStyle w:val="Footnote"/>
        <w:rPr>
          <w:szCs w:val="18"/>
        </w:rPr>
      </w:pPr>
      <w:r w:rsidRPr="00766B88">
        <w:rPr>
          <w:szCs w:val="18"/>
        </w:rPr>
        <w:t>(0.24*0.92) + (0.76*0.8) * (1-0.15) =  0.70</w:t>
      </w:r>
    </w:p>
  </w:footnote>
  <w:footnote w:id="699">
    <w:p w14:paraId="79D68371"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Assuming 1000 hour rated life for incandescent bulb: 1000/759 = 1.32</w:t>
      </w:r>
    </w:p>
  </w:footnote>
  <w:footnote w:id="700">
    <w:p w14:paraId="357D7CBD"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NEEP Residential Lighting Survey, 2011</w:t>
      </w:r>
    </w:p>
  </w:footnote>
  <w:footnote w:id="701">
    <w:p w14:paraId="2A272DB6"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Assuming 1000 hour rated life for halogen bulb: 1000/759 = 1.32</w:t>
      </w:r>
    </w:p>
  </w:footnote>
  <w:footnote w:id="702">
    <w:p w14:paraId="3C116ACC"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NEEP Residential Lighting Survey, 2011</w:t>
      </w:r>
    </w:p>
  </w:footnote>
  <w:footnote w:id="703">
    <w:p w14:paraId="033AD91F"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Measure Life Report, Residential and Commercial/Industrial Lighting and HVAC Measures, GDS Associates, June 2007.</w:t>
      </w:r>
    </w:p>
  </w:footnote>
  <w:footnote w:id="704">
    <w:p w14:paraId="03A838E8"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w:t>
      </w:r>
      <w:r w:rsidRPr="00766B88">
        <w:rPr>
          <w:szCs w:val="18"/>
          <w:lang w:val="en-GB"/>
        </w:rPr>
        <w:t>DEER 2008 Database Technology and Measure Cost Data (</w:t>
      </w:r>
      <w:hyperlink r:id="rId99" w:history="1">
        <w:r w:rsidRPr="00766B88">
          <w:rPr>
            <w:rStyle w:val="Hyperlink"/>
            <w:rFonts w:cstheme="minorHAnsi"/>
            <w:szCs w:val="18"/>
            <w:lang w:val="en-GB"/>
          </w:rPr>
          <w:t>www.deeresources.com</w:t>
        </w:r>
      </w:hyperlink>
      <w:r w:rsidRPr="00766B88">
        <w:rPr>
          <w:szCs w:val="18"/>
          <w:lang w:val="en-GB"/>
        </w:rPr>
        <w:t>) and consistent with Efficiency Vermont TRM.</w:t>
      </w:r>
    </w:p>
  </w:footnote>
  <w:footnote w:id="705">
    <w:p w14:paraId="679BCA10"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lighting logger study conducted as part of the PY5/6 ComEd Residential Lighting Program evaluation. </w:t>
      </w:r>
    </w:p>
  </w:footnote>
  <w:footnote w:id="706">
    <w:p w14:paraId="5EA3B7F8"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Nexus Market Research, “Impact Evaluation of the Massachusetts, Rhode Island and Vermont 2003 Residential Lighting Programs”, Final Report, October 1, 2004, p. 43 (Table 4-9)</w:t>
      </w:r>
    </w:p>
  </w:footnote>
  <w:footnote w:id="707">
    <w:p w14:paraId="49D592CA"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Nexus Market Research, RLW Analytics “Impact Evaluation of the Massachusetts, Rhode Island, and Vermont 2003 Residential Lighting Programs” table 6-3 on p63 indicates that 86% torchieres were installed in year one. </w:t>
      </w:r>
      <w:hyperlink r:id="rId100" w:history="1">
        <w:r w:rsidRPr="00766B88">
          <w:rPr>
            <w:rStyle w:val="Hyperlink"/>
            <w:rFonts w:cstheme="minorHAnsi"/>
            <w:szCs w:val="18"/>
          </w:rPr>
          <w:t>http://publicservice.vermont.gov/energy/ee_files/efficiency/eval/marivtreportfinal100104.pdf</w:t>
        </w:r>
      </w:hyperlink>
      <w:r w:rsidRPr="00766B88">
        <w:rPr>
          <w:szCs w:val="18"/>
        </w:rPr>
        <w:t xml:space="preserve"> </w:t>
      </w:r>
    </w:p>
  </w:footnote>
  <w:footnote w:id="708">
    <w:p w14:paraId="718BA2F8" w14:textId="77777777" w:rsidR="00F60751" w:rsidRPr="00766B88" w:rsidRDefault="00F60751" w:rsidP="00766B88">
      <w:pPr>
        <w:pStyle w:val="FootnoteText"/>
        <w:spacing w:after="0"/>
        <w:rPr>
          <w:ins w:id="7444" w:author="Samuel Dent" w:date="2016-01-14T06:43:00Z"/>
          <w:sz w:val="18"/>
          <w:szCs w:val="18"/>
        </w:rPr>
      </w:pPr>
      <w:ins w:id="7445" w:author="Samuel Dent" w:date="2016-01-14T06:43:00Z">
        <w:r w:rsidRPr="00766B88">
          <w:rPr>
            <w:rStyle w:val="FootnoteReference"/>
            <w:rFonts w:asciiTheme="minorHAnsi" w:hAnsiTheme="minorHAnsi"/>
            <w:sz w:val="18"/>
            <w:szCs w:val="18"/>
          </w:rPr>
          <w:footnoteRef/>
        </w:r>
        <w:r w:rsidRPr="00766B88">
          <w:rPr>
            <w:sz w:val="18"/>
            <w:szCs w:val="18"/>
          </w:rPr>
          <w:t xml:space="preserve"> </w:t>
        </w:r>
        <w:r w:rsidRPr="00766B88">
          <w:rPr>
            <w:rFonts w:cstheme="minorHAnsi"/>
            <w:noProof/>
            <w:sz w:val="18"/>
            <w:szCs w:val="18"/>
          </w:rPr>
          <w:t>Leakage in is only appropriate to credit to IL utility program savings if it is reasonably expected that the IL utility program marketing efforts played an important role in influencing customer to purchase the light bulbs.  Furthermore, consideration that such customers might be free riders should be addressed. If leakage in is assessed, efforts should be made to ensure no double counting of savings occurs if the evaluation is estimating both leakage in and spillover savings of light bulbs.</w:t>
        </w:r>
      </w:ins>
    </w:p>
  </w:footnote>
  <w:footnote w:id="709">
    <w:p w14:paraId="216D263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rFonts w:eastAsiaTheme="minorHAnsi" w:cs="Calibri"/>
          <w:szCs w:val="18"/>
        </w:rPr>
        <w:t xml:space="preserve"> Using a leakage estimate from the current program year evaluation, from past evaluation results, or a rolling average of leakage estimates from previous </w:t>
      </w:r>
      <w:r w:rsidRPr="00766B88">
        <w:rPr>
          <w:rFonts w:eastAsiaTheme="minorHAnsi" w:cs="Calibri"/>
          <w:szCs w:val="18"/>
        </w:rPr>
        <w:tab/>
        <w:t>years.</w:t>
      </w:r>
    </w:p>
  </w:footnote>
  <w:footnote w:id="710">
    <w:p w14:paraId="7360468D" w14:textId="77777777" w:rsidR="00F60751" w:rsidRPr="00766B88" w:rsidRDefault="00F60751" w:rsidP="00766B88">
      <w:pPr>
        <w:pStyle w:val="Footnote"/>
        <w:rPr>
          <w:szCs w:val="18"/>
        </w:rPr>
      </w:pPr>
      <w:r w:rsidRPr="00766B88">
        <w:rPr>
          <w:rStyle w:val="FootnoteReference"/>
          <w:rFonts w:asciiTheme="minorHAnsi" w:eastAsia="Calibri" w:hAnsiTheme="minorHAnsi" w:cstheme="minorHAnsi"/>
          <w:sz w:val="18"/>
          <w:szCs w:val="18"/>
        </w:rPr>
        <w:footnoteRef/>
      </w:r>
      <w:r w:rsidRPr="00766B88">
        <w:rPr>
          <w:szCs w:val="18"/>
        </w:rPr>
        <w:t xml:space="preserve"> Nexus Market Research, “Impact Evaluation of the Massachusetts, Rhode Island and Vermont 2003 Residential Lighting Programs”, Final Report, October 1, 2004, p. 104 (Table 9-7)</w:t>
      </w:r>
    </w:p>
  </w:footnote>
  <w:footnote w:id="711">
    <w:p w14:paraId="4F7F7400"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value is estimated at 1.06 (calculated as 1 + (0.66*(0.27 / 2.8)).  Based on cooling loads decreasing by 27% of the lighting savings (average result from REMRate modeling of several different configurations and IL locations of homes), assuming typical cooling system operating efficiency of 2.8 COP (starting from standard assumption of SEER 10.5 central AC unit, converted to 9.5 EER using algorithm (-0.02 * SEER2) + (1.12 * SEER) (from Wassmer, M. (2003). A Component-Based Model for Residential Air Conditioner and Heat Pump Energy Calculations. Masters Thesis, University of Colorado at Boulder), converted to COP = EER/3.412 = 2.8COP) and 66% of homes in Illinois having central cooling ("Table HC7.9  Air Conditioning in Homes in Midwest Region, Divisions, and States, 2009 from Energy Information Administration", 2009 Residential Energy Consumption Survey;   </w:t>
      </w:r>
      <w:hyperlink r:id="rId101" w:history="1">
        <w:r w:rsidRPr="00766B88">
          <w:rPr>
            <w:rStyle w:val="Hyperlink"/>
            <w:rFonts w:cstheme="minorHAnsi"/>
            <w:szCs w:val="18"/>
          </w:rPr>
          <w:t>http://www.eia.gov/consumption/residential/data/2009/xls/HC7.9%20Air%20Conditioning%20in%20Midwest%20Region.xls</w:t>
        </w:r>
      </w:hyperlink>
      <w:r w:rsidRPr="00766B88">
        <w:rPr>
          <w:szCs w:val="18"/>
        </w:rPr>
        <w:t xml:space="preserve"> )</w:t>
      </w:r>
    </w:p>
  </w:footnote>
  <w:footnote w:id="712">
    <w:p w14:paraId="679209AD"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As above but using estimate of 45% of multi family buildings in Illinois having central cooling (based on data from “Table HC7.1  Air Conditioning in U.S. Homes, By Housing Unit Type, 2009” which is for the whole of the US, scaled to IL air conditioning prevalence compared to US average); </w:t>
      </w:r>
      <w:hyperlink r:id="rId102" w:history="1">
        <w:r w:rsidRPr="00766B88">
          <w:rPr>
            <w:rStyle w:val="Hyperlink"/>
            <w:rFonts w:cstheme="minorHAnsi"/>
            <w:szCs w:val="18"/>
          </w:rPr>
          <w:t>http://205.254.135.7/consumption/residential/data/2009/xls/HC7.1%20Air%20Conditioning%20by%20Housing%20Unit%20Type.xls</w:t>
        </w:r>
      </w:hyperlink>
      <w:r w:rsidRPr="00766B88">
        <w:rPr>
          <w:szCs w:val="18"/>
        </w:rPr>
        <w:t xml:space="preserve"> </w:t>
      </w:r>
    </w:p>
  </w:footnote>
  <w:footnote w:id="713">
    <w:p w14:paraId="688A1E57"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Negative value because this is an increase in heating consumption due to the efficient lighting.</w:t>
      </w:r>
    </w:p>
  </w:footnote>
  <w:footnote w:id="714">
    <w:p w14:paraId="15BAF069"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This means that heating loads increase by 49% of the lighting savings. This is based on the average result from REMRate modeling of several different configurations and IL locations of homes.</w:t>
      </w:r>
    </w:p>
  </w:footnote>
  <w:footnote w:id="715">
    <w:p w14:paraId="3FA5A8D6"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716">
    <w:p w14:paraId="514AF887"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value is estimated at 1.11 (calculated as 1 + (0.66 * 0.466 / 2.8)). See footnote relating to WHFe for details. Note the 46.6% factor represents the average Residential cooling coincidence factor calculated by dividing average load during the peak hours divided by the maximum cooling load. </w:t>
      </w:r>
    </w:p>
  </w:footnote>
  <w:footnote w:id="717">
    <w:p w14:paraId="442D2444"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As above but using estimate of 45% of multi family buildings in Illinois having central cooling (based on data from “Table HC7.1  Air Conditioning in U.S. Homes, By Housing Unit Type, 2009” which is for the whole of the US, scaled to IL air conditioning prevalence compared to US average); </w:t>
      </w:r>
      <w:hyperlink r:id="rId103" w:history="1">
        <w:r w:rsidRPr="00766B88">
          <w:rPr>
            <w:rStyle w:val="Hyperlink"/>
            <w:rFonts w:cstheme="minorHAnsi"/>
            <w:szCs w:val="18"/>
          </w:rPr>
          <w:t>http://205.254.135.7/consumption/residential/data/2009/xls/HC7.1%20Air%20Conditioning%20by%20Housing%20Unit%20Type.xls</w:t>
        </w:r>
      </w:hyperlink>
      <w:r w:rsidRPr="00766B88">
        <w:rPr>
          <w:szCs w:val="18"/>
        </w:rPr>
        <w:t xml:space="preserve">. </w:t>
      </w:r>
    </w:p>
  </w:footnote>
  <w:footnote w:id="718">
    <w:p w14:paraId="12D51AA6"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lighting logger study conducted as part of the PY5/6 ComEd Residential Lighting Program evaluation. </w:t>
      </w:r>
    </w:p>
  </w:footnote>
  <w:footnote w:id="719">
    <w:p w14:paraId="146C12E5"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This means that heating loads increase by 49% of the lighting savings. This is based on the average result from REMRate modeling of several different configurations and IL locations of homes.</w:t>
      </w:r>
    </w:p>
  </w:footnote>
  <w:footnote w:id="720">
    <w:p w14:paraId="111DA4B3"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This has been estimated assuming that natural gas central furnace heating is typical for Illinois residences (66% of Illinois homes have a Natural Gas Furnace (based on Energy Information Administration, 2009 Residential Energy Consumption Survey: </w:t>
      </w:r>
      <w:r w:rsidRPr="00766B88">
        <w:rPr>
          <w:rStyle w:val="Hyperlink"/>
          <w:rFonts w:cstheme="minorHAnsi"/>
          <w:szCs w:val="18"/>
        </w:rPr>
        <w:t>www.eia.gov/consumption/residential/data/2009/xls/HC6.9%20Space%20Heating%20in%20Midwest%20Region.xls</w:t>
      </w:r>
      <w:r w:rsidRPr="00766B88">
        <w:rPr>
          <w:szCs w:val="18"/>
        </w:rPr>
        <w:t xml:space="preserve">) 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14:paraId="394421C6" w14:textId="77777777" w:rsidR="00F60751" w:rsidRPr="00766B88" w:rsidRDefault="00F60751" w:rsidP="00766B88">
      <w:pPr>
        <w:pStyle w:val="Footnote"/>
        <w:rPr>
          <w:szCs w:val="18"/>
        </w:rPr>
      </w:pPr>
      <w:r w:rsidRPr="00766B88">
        <w:rPr>
          <w:szCs w:val="18"/>
        </w:rPr>
        <w:t>(0.24*0.92) + (0.76*0.8) * (1-0.15) =  0.70</w:t>
      </w:r>
    </w:p>
  </w:footnote>
  <w:footnote w:id="721">
    <w:p w14:paraId="05D06BFF"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Based on VEIC assumption of baseline bulb (mix of incandescent and halogen) average rated life of 2000 hours, 2000/1095 = 1.83 years.</w:t>
      </w:r>
    </w:p>
  </w:footnote>
  <w:footnote w:id="722">
    <w:p w14:paraId="27CBB88E"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Derived from Efficiency Vermont TRM.</w:t>
      </w:r>
    </w:p>
  </w:footnote>
  <w:footnote w:id="723">
    <w:p w14:paraId="4D73EBCA"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Measure Life Report, Residential and Commercial/Industrial Lighting and HVAC Measures, GDS Associates, June 2007 (</w:t>
      </w:r>
      <w:hyperlink r:id="rId104" w:history="1">
        <w:r w:rsidRPr="00766B88">
          <w:rPr>
            <w:rStyle w:val="Hyperlink"/>
            <w:rFonts w:cstheme="minorHAnsi"/>
            <w:szCs w:val="18"/>
          </w:rPr>
          <w:t>http://www.ctsavesenergy.org/files/Measure%20Life%20Report%202007.pdf</w:t>
        </w:r>
      </w:hyperlink>
      <w:r w:rsidRPr="00766B88">
        <w:rPr>
          <w:szCs w:val="18"/>
        </w:rPr>
        <w:t>) gives 20 years for an interior fluorescent fixture.</w:t>
      </w:r>
    </w:p>
  </w:footnote>
  <w:footnote w:id="724">
    <w:p w14:paraId="732973CE"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Due to expected delay in clearing stock from retail outlets and to account for the operating life of a halogen incandescent potentially spanning over 2020, this shift is assumed not to occur until mid-2020.</w:t>
      </w:r>
    </w:p>
  </w:footnote>
  <w:footnote w:id="725">
    <w:p w14:paraId="184C945C" w14:textId="77777777" w:rsidR="00F60751" w:rsidRPr="00766B88" w:rsidRDefault="00F60751" w:rsidP="00766B88">
      <w:pPr>
        <w:pStyle w:val="Footnote"/>
        <w:rPr>
          <w:rStyle w:val="FootnoteReference"/>
          <w:rFonts w:asciiTheme="minorHAnsi" w:hAnsiTheme="minorHAnsi" w:cstheme="minorHAnsi"/>
          <w:sz w:val="18"/>
          <w:szCs w:val="18"/>
        </w:rPr>
      </w:pPr>
      <w:r w:rsidRPr="00766B88">
        <w:rPr>
          <w:rStyle w:val="FootnoteReference"/>
          <w:rFonts w:asciiTheme="minorHAnsi" w:hAnsiTheme="minorHAnsi" w:cstheme="minorHAnsi"/>
          <w:sz w:val="18"/>
          <w:szCs w:val="18"/>
        </w:rPr>
        <w:footnoteRef/>
      </w:r>
      <w:r w:rsidRPr="00766B88">
        <w:rPr>
          <w:rStyle w:val="FootnoteReference"/>
          <w:rFonts w:asciiTheme="minorHAnsi" w:hAnsiTheme="minorHAnsi" w:cstheme="minorHAnsi"/>
          <w:sz w:val="18"/>
          <w:szCs w:val="18"/>
        </w:rPr>
        <w:t xml:space="preserve"> ENERGY STAR Qualified Lighting Savings Calculator default incremental cost input</w:t>
      </w:r>
      <w:r w:rsidRPr="00766B88">
        <w:rPr>
          <w:szCs w:val="18"/>
        </w:rPr>
        <w:t xml:space="preserve"> for exterior fixture (</w:t>
      </w:r>
      <w:hyperlink w:history="1"/>
      <w:r w:rsidRPr="00766B88">
        <w:rPr>
          <w:rStyle w:val="Hyperlink"/>
          <w:rFonts w:cstheme="minorHAnsi"/>
          <w:szCs w:val="18"/>
        </w:rPr>
        <w:t>http://www.energystar.gov/buildings/sites/default/uploads/files/light_fixture_ceiling_fan_calculator.xlsx?4349-303e=&amp;b6b3-3efd&amp;b6b3-3efd</w:t>
      </w:r>
      <w:r w:rsidRPr="00766B88">
        <w:rPr>
          <w:szCs w:val="18"/>
        </w:rPr>
        <w:t>)</w:t>
      </w:r>
    </w:p>
  </w:footnote>
  <w:footnote w:id="726">
    <w:p w14:paraId="4CE43DE6"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lighting logger study conducted as part of the PY5/6 ComEd Residential Lighting Program evaluation.</w:t>
      </w:r>
    </w:p>
  </w:footnote>
  <w:footnote w:id="727">
    <w:p w14:paraId="6B278E66"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1</w:t>
      </w:r>
      <w:r w:rsidRPr="00766B88">
        <w:rPr>
          <w:szCs w:val="18"/>
          <w:vertAlign w:val="superscript"/>
        </w:rPr>
        <w:t>st</w:t>
      </w:r>
      <w:r w:rsidRPr="00766B88">
        <w:rPr>
          <w:szCs w:val="18"/>
        </w:rPr>
        <w:t xml:space="preserve"> year in service rate is based upon review of PY2-3 evaluations from ComEd (see ‘IL RES Lighting ISR.xls’ for more information. The average first year ISR was calculated weighted by the number of bulbs in the each year’s survey. </w:t>
      </w:r>
    </w:p>
  </w:footnote>
  <w:footnote w:id="728">
    <w:p w14:paraId="678EC3D5"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98% Lifetime ISR assumption is consistent with the assumption for standard CFLs (in the absence of evidence that it should be different for this bulb type) based upon review of two evaluations:</w:t>
      </w:r>
    </w:p>
    <w:p w14:paraId="6AFBA80E" w14:textId="77777777" w:rsidR="00F60751" w:rsidRPr="00766B88" w:rsidRDefault="00F60751" w:rsidP="00766B88">
      <w:pPr>
        <w:pStyle w:val="Footnote"/>
        <w:rPr>
          <w:szCs w:val="18"/>
        </w:rPr>
      </w:pPr>
      <w:r w:rsidRPr="00766B88">
        <w:rPr>
          <w:szCs w:val="18"/>
        </w:rPr>
        <w:t>‘Nexus Market Research, RLW Analytics and GDS Associates study; “New England Residential Lighting Markdown Impact Evaluation, January 20, 2009’ and ‘KEMA Inc, Feb 2010, Final Evaluation Report</w:t>
      </w:r>
      <w:proofErr w:type="gramStart"/>
      <w:r w:rsidRPr="00766B88">
        <w:rPr>
          <w:szCs w:val="18"/>
        </w:rPr>
        <w:t>:,</w:t>
      </w:r>
      <w:proofErr w:type="gramEnd"/>
      <w:r w:rsidRPr="00766B88">
        <w:rPr>
          <w:szCs w:val="18"/>
        </w:rPr>
        <w:t xml:space="preserve"> Upstream Lighting Program, Volume 1.’ This implies that only 2% of bulbs purchased are never installed. The second and third year installations are based upon Ameren analysis of the Californian KEMA study showing that 54% of future installs occur in year 2 and 46% in year 3. The 2</w:t>
      </w:r>
      <w:r w:rsidRPr="00766B88">
        <w:rPr>
          <w:szCs w:val="18"/>
          <w:vertAlign w:val="superscript"/>
        </w:rPr>
        <w:t>nd</w:t>
      </w:r>
      <w:r w:rsidRPr="00766B88">
        <w:rPr>
          <w:szCs w:val="18"/>
        </w:rPr>
        <w:t xml:space="preserve"> and 3</w:t>
      </w:r>
      <w:r w:rsidRPr="00766B88">
        <w:rPr>
          <w:szCs w:val="18"/>
          <w:vertAlign w:val="superscript"/>
        </w:rPr>
        <w:t>rd</w:t>
      </w:r>
      <w:r w:rsidRPr="00766B88">
        <w:rPr>
          <w:szCs w:val="18"/>
        </w:rPr>
        <w:t xml:space="preserve"> year installations should be counted as part of those future program year savings. </w:t>
      </w:r>
    </w:p>
  </w:footnote>
  <w:footnote w:id="729">
    <w:p w14:paraId="536B0D95"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In the absence of evaluation results for Direct Install Fixtures specifically, this is made consistent with the Direct Install CFL measure which is based upon review of the PY2 and PY3 ComEd Direct Install program surveys. </w:t>
      </w:r>
    </w:p>
  </w:footnote>
  <w:footnote w:id="730">
    <w:p w14:paraId="35E16708" w14:textId="77777777" w:rsidR="00F60751" w:rsidRPr="00766B88" w:rsidRDefault="00F60751" w:rsidP="00766B88">
      <w:pPr>
        <w:pStyle w:val="FootnoteText"/>
        <w:spacing w:after="0"/>
        <w:rPr>
          <w:ins w:id="7500" w:author="Samuel Dent" w:date="2016-01-14T06:43:00Z"/>
          <w:sz w:val="18"/>
          <w:szCs w:val="18"/>
        </w:rPr>
      </w:pPr>
      <w:ins w:id="7501" w:author="Samuel Dent" w:date="2016-01-14T06:43:00Z">
        <w:r w:rsidRPr="00766B88">
          <w:rPr>
            <w:rStyle w:val="FootnoteReference"/>
            <w:rFonts w:asciiTheme="minorHAnsi" w:hAnsiTheme="minorHAnsi"/>
            <w:sz w:val="18"/>
            <w:szCs w:val="18"/>
          </w:rPr>
          <w:footnoteRef/>
        </w:r>
        <w:r w:rsidRPr="00766B88">
          <w:rPr>
            <w:sz w:val="18"/>
            <w:szCs w:val="18"/>
          </w:rPr>
          <w:t xml:space="preserve"> </w:t>
        </w:r>
        <w:r w:rsidRPr="00766B88">
          <w:rPr>
            <w:rFonts w:cstheme="minorHAnsi"/>
            <w:noProof/>
            <w:sz w:val="18"/>
            <w:szCs w:val="18"/>
          </w:rPr>
          <w:t>Leakage in is only appropriate to credit to IL utility program savings if it is reasonably expected that the IL utility program marketing efforts played an important role in influencing customer to purchase the light bulbs.  Furthermore, consideration that such customers might be free riders should be addressed. If leakage in is assessed, efforts should be made to ensure no double counting of savings occurs if the evaluation is estimating both leakage in and spillover savings of light bulbs.</w:t>
        </w:r>
      </w:ins>
    </w:p>
  </w:footnote>
  <w:footnote w:id="731">
    <w:p w14:paraId="4CF4E79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rFonts w:eastAsiaTheme="minorHAnsi" w:cs="Calibri"/>
          <w:szCs w:val="18"/>
        </w:rPr>
        <w:t xml:space="preserve"> Using a leakage estimate from the current program year evaluation, from past evaluation results, or a rolling average of leakage estimates from previous years.</w:t>
      </w:r>
    </w:p>
  </w:footnote>
  <w:footnote w:id="732">
    <w:p w14:paraId="6A6488BB"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lighting logger study conducted as part of the PY5/6 ComEd Residential Lighting Program evaluation.</w:t>
      </w:r>
    </w:p>
  </w:footnote>
  <w:footnote w:id="733">
    <w:p w14:paraId="2DDE4CB8"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lighting logger study conducted as part of the PY5/6 ComEd Residential Lighting Program evaluation.</w:t>
      </w:r>
    </w:p>
  </w:footnote>
  <w:footnote w:id="734">
    <w:p w14:paraId="44320011"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upon pricing forecast developed by Applied Proactive Technologies Inc (APT) based on industry input and provided to Ameren.</w:t>
      </w:r>
    </w:p>
  </w:footnote>
  <w:footnote w:id="735">
    <w:p w14:paraId="4D39621E"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manufacturers of the new minimally compliant EISA Halogens are using regular incandescent lamps with halogen fill gas rather than halogen infrared to meet the standard and so the component rated life is equal to the standard incandescent.</w:t>
      </w:r>
    </w:p>
  </w:footnote>
  <w:footnote w:id="736">
    <w:p w14:paraId="2D75FFDA" w14:textId="77777777" w:rsidR="00F60751" w:rsidRPr="00766B88" w:rsidRDefault="00F60751" w:rsidP="00766B88">
      <w:pPr>
        <w:pStyle w:val="Footnote"/>
        <w:rPr>
          <w:rStyle w:val="FootnoteReference"/>
          <w:rFonts w:asciiTheme="minorHAnsi" w:hAnsiTheme="minorHAnsi" w:cstheme="minorHAnsi"/>
          <w:sz w:val="18"/>
          <w:szCs w:val="18"/>
        </w:rPr>
      </w:pPr>
      <w:r w:rsidRPr="00766B88">
        <w:rPr>
          <w:rStyle w:val="FootnoteReference"/>
          <w:rFonts w:asciiTheme="minorHAnsi" w:hAnsiTheme="minorHAnsi" w:cstheme="minorHAnsi"/>
          <w:sz w:val="18"/>
          <w:szCs w:val="18"/>
        </w:rPr>
        <w:footnoteRef/>
      </w:r>
      <w:r w:rsidRPr="00766B88">
        <w:rPr>
          <w:szCs w:val="18"/>
        </w:rPr>
        <w:t xml:space="preserve"> Measure Life Report, Residential and Commercial/Industrial Lighting and HVAC Measures, GDS Associates, June 2007 (</w:t>
      </w:r>
      <w:hyperlink r:id="rId105" w:history="1">
        <w:r w:rsidRPr="00766B88">
          <w:rPr>
            <w:rStyle w:val="Hyperlink"/>
            <w:rFonts w:cstheme="minorHAnsi"/>
            <w:szCs w:val="18"/>
          </w:rPr>
          <w:t>http://www.ctsavesenergy.org/files/Measure%20Life%20Report%202007.pdf</w:t>
        </w:r>
      </w:hyperlink>
      <w:r w:rsidRPr="00766B88">
        <w:rPr>
          <w:szCs w:val="18"/>
        </w:rPr>
        <w:t xml:space="preserve"> ) gives 20 years for an interior fluorescent fixture.</w:t>
      </w:r>
    </w:p>
  </w:footnote>
  <w:footnote w:id="737">
    <w:p w14:paraId="22E517B4" w14:textId="77777777" w:rsidR="00F60751" w:rsidRPr="00766B88" w:rsidRDefault="00F60751" w:rsidP="00766B88">
      <w:pPr>
        <w:pStyle w:val="Footnote"/>
        <w:rPr>
          <w:rStyle w:val="FootnoteReference"/>
          <w:rFonts w:asciiTheme="minorHAnsi" w:hAnsiTheme="minorHAnsi" w:cstheme="minorHAnsi"/>
          <w:sz w:val="18"/>
          <w:szCs w:val="18"/>
        </w:rPr>
      </w:pPr>
      <w:r w:rsidRPr="00766B88">
        <w:rPr>
          <w:rStyle w:val="FootnoteReference"/>
          <w:rFonts w:asciiTheme="minorHAnsi" w:hAnsiTheme="minorHAnsi" w:cstheme="minorHAnsi"/>
          <w:sz w:val="18"/>
          <w:szCs w:val="18"/>
        </w:rPr>
        <w:footnoteRef/>
      </w:r>
      <w:r w:rsidRPr="00766B88">
        <w:rPr>
          <w:rStyle w:val="FootnoteReference"/>
          <w:rFonts w:asciiTheme="minorHAnsi" w:hAnsiTheme="minorHAnsi" w:cstheme="minorHAnsi"/>
          <w:sz w:val="18"/>
          <w:szCs w:val="18"/>
        </w:rPr>
        <w:t xml:space="preserve"> Due to expected delay in clearing stock from retail outlets and to account for the operating life of a halogen incandescent potentially spanning over 2020, this shift is assumed not to occur until mid-2020.</w:t>
      </w:r>
    </w:p>
  </w:footnote>
  <w:footnote w:id="738">
    <w:p w14:paraId="49CB0F22" w14:textId="77777777" w:rsidR="00F60751" w:rsidRPr="00766B88" w:rsidRDefault="00F60751" w:rsidP="00766B88">
      <w:pPr>
        <w:pStyle w:val="Footnote"/>
        <w:rPr>
          <w:rStyle w:val="FootnoteReference"/>
          <w:rFonts w:asciiTheme="minorHAnsi" w:hAnsiTheme="minorHAnsi" w:cstheme="minorHAnsi"/>
          <w:sz w:val="18"/>
          <w:szCs w:val="18"/>
        </w:rPr>
      </w:pPr>
      <w:r w:rsidRPr="00766B88">
        <w:rPr>
          <w:rStyle w:val="FootnoteReference"/>
          <w:rFonts w:asciiTheme="minorHAnsi" w:hAnsiTheme="minorHAnsi" w:cstheme="minorHAnsi"/>
          <w:sz w:val="18"/>
          <w:szCs w:val="18"/>
        </w:rPr>
        <w:footnoteRef/>
      </w:r>
      <w:r w:rsidRPr="00766B88">
        <w:rPr>
          <w:rStyle w:val="FootnoteReference"/>
          <w:rFonts w:asciiTheme="minorHAnsi" w:hAnsiTheme="minorHAnsi" w:cstheme="minorHAnsi"/>
          <w:sz w:val="18"/>
          <w:szCs w:val="18"/>
        </w:rPr>
        <w:t xml:space="preserve"> ENERGY STAR Qualified Lighting Savings Calculator default incremental cost input</w:t>
      </w:r>
      <w:r w:rsidRPr="00766B88">
        <w:rPr>
          <w:szCs w:val="18"/>
        </w:rPr>
        <w:t xml:space="preserve"> for interior fixture (http://www.energystar.gov/buildings/sites/default/uploads/files/light_fixture_ceiling_fan_calculator.xlsx?4349-303e=&amp;b6b3-3efd&amp;b6b3-3efd)</w:t>
      </w:r>
    </w:p>
  </w:footnote>
  <w:footnote w:id="739">
    <w:p w14:paraId="0E1074C7"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lighting logger study conducted as part of the PY5/6 ComEd Residential Lighting Program evaluation.</w:t>
      </w:r>
    </w:p>
  </w:footnote>
  <w:footnote w:id="740">
    <w:p w14:paraId="285CBF93"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 xml:space="preserve">1st year in service rate is based upon review of PY2-3 evaluations from ComEd (see ‘IL RES Lighting ISR.xls’ for more information. The average first year ISR was calculated weighted by the number of bulbs in the each year’s survey. </w:t>
      </w:r>
    </w:p>
  </w:footnote>
  <w:footnote w:id="741">
    <w:p w14:paraId="092E369C"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98% Lifetime ISR assumption is consistent with the assumption for standard CFLs (in the absence of evidence that it should be different for this bulb type) based upon review of two evaluations:</w:t>
      </w:r>
    </w:p>
    <w:p w14:paraId="4CF1A7BB" w14:textId="77777777" w:rsidR="00F60751" w:rsidRPr="00766B88" w:rsidRDefault="00F60751" w:rsidP="00766B88">
      <w:pPr>
        <w:pStyle w:val="Footnote"/>
        <w:rPr>
          <w:szCs w:val="18"/>
        </w:rPr>
      </w:pPr>
      <w:r w:rsidRPr="00766B88">
        <w:rPr>
          <w:szCs w:val="18"/>
        </w:rPr>
        <w:t>‘Nexus Market Research, RLW Analytics and GDS Associates study; “New England Residential Lighting Markdown Impact Evaluation, January 20, 2009’ and ‘KEMA Inc, Feb 2010, Final Evaluation Report</w:t>
      </w:r>
      <w:proofErr w:type="gramStart"/>
      <w:r w:rsidRPr="00766B88">
        <w:rPr>
          <w:szCs w:val="18"/>
        </w:rPr>
        <w:t>:,</w:t>
      </w:r>
      <w:proofErr w:type="gramEnd"/>
      <w:r w:rsidRPr="00766B88">
        <w:rPr>
          <w:szCs w:val="18"/>
        </w:rPr>
        <w:t xml:space="preserve"> Upstream Lighting Program, Volume 1.’ This implies that only 2% of bulbs purchased are never installed. The second and third year installations are based upon Ameren analysis of the Californian KEMA study showing that 54% of future installs occur in year 2 and 46% in year 3. The 2nd and 3rd year installations should be counted as part of those future program year savings. </w:t>
      </w:r>
    </w:p>
  </w:footnote>
  <w:footnote w:id="742">
    <w:p w14:paraId="6DBC9F73"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In the absence of evaluation results for Direct Install Fixtures specifically, this is made consistent with the Direct Install CFL measure which is based upon review of the PY2 and PY3 ComEd Direct Install program surveys. </w:t>
      </w:r>
    </w:p>
  </w:footnote>
  <w:footnote w:id="743">
    <w:p w14:paraId="055715A2" w14:textId="77777777" w:rsidR="00F60751" w:rsidRPr="00766B88" w:rsidRDefault="00F60751" w:rsidP="00766B88">
      <w:pPr>
        <w:pStyle w:val="FootnoteText"/>
        <w:spacing w:after="0"/>
        <w:rPr>
          <w:ins w:id="7579" w:author="Samuel Dent" w:date="2016-01-14T06:44:00Z"/>
          <w:sz w:val="18"/>
          <w:szCs w:val="18"/>
        </w:rPr>
      </w:pPr>
      <w:ins w:id="7580" w:author="Samuel Dent" w:date="2016-01-14T06:44:00Z">
        <w:r w:rsidRPr="00766B88">
          <w:rPr>
            <w:rStyle w:val="FootnoteReference"/>
            <w:rFonts w:asciiTheme="minorHAnsi" w:hAnsiTheme="minorHAnsi"/>
            <w:sz w:val="18"/>
            <w:szCs w:val="18"/>
          </w:rPr>
          <w:footnoteRef/>
        </w:r>
        <w:r w:rsidRPr="00766B88">
          <w:rPr>
            <w:sz w:val="18"/>
            <w:szCs w:val="18"/>
          </w:rPr>
          <w:t xml:space="preserve"> </w:t>
        </w:r>
        <w:r w:rsidRPr="00766B88">
          <w:rPr>
            <w:rFonts w:cstheme="minorHAnsi"/>
            <w:noProof/>
            <w:sz w:val="18"/>
            <w:szCs w:val="18"/>
          </w:rPr>
          <w:t>Leakage in is only appropriate to credit to IL utility program savings if it is reasonably expected that the IL utility program marketing efforts played an important role in influencing customer to purchase the light bulbs.  Furthermore, consideration that such customers might be free riders should be addressed. If leakage in is assessed, efforts should be made to ensure no double counting of savings occurs if the evaluation is estimating both leakage in and spillover savings of light bulbs.</w:t>
        </w:r>
      </w:ins>
    </w:p>
  </w:footnote>
  <w:footnote w:id="744">
    <w:p w14:paraId="783DFBE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rFonts w:eastAsiaTheme="minorHAnsi" w:cs="Calibri"/>
          <w:szCs w:val="18"/>
        </w:rPr>
        <w:t xml:space="preserve"> Using a leakage estimate from the current program year evaluation, from past evaluation results, or a rolling average of leakage estimates from previous </w:t>
      </w:r>
      <w:r w:rsidRPr="00766B88">
        <w:rPr>
          <w:rFonts w:eastAsiaTheme="minorHAnsi" w:cs="Calibri"/>
          <w:szCs w:val="18"/>
        </w:rPr>
        <w:tab/>
        <w:t>years.</w:t>
      </w:r>
    </w:p>
  </w:footnote>
  <w:footnote w:id="745">
    <w:p w14:paraId="7CF5DA4E"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lighting logger study conducted as part of the PY5/6 ComEd Residential Lighting Program evaluation.</w:t>
      </w:r>
    </w:p>
  </w:footnote>
  <w:footnote w:id="746">
    <w:p w14:paraId="7EC4D93E"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value is estimated at 1.06 (calculated as 1 + (0.66*(0.27 / 2.8)).  Based on cooling loads decreasing by 27% of the lighting savings (average result from REMRate modeling of several different configurations and IL locations of homes), assuming typical cooling system operating efficiency of 2.8 COP (starting from standard assumption of SEER 10.5 central AC unit, converted to 9.5 EER using algorithm (-0.02 * SEER2) + (1.12 * SEER) (from Wassmer, M. (2003). A Component-Based Model for Residential Air Conditioner and Heat Pump Energy Calculations. Masters Thesis, University of Colorado at Boulder), converted to COP = EER/3.412 = 2.8COP) and 66% of homes in Illinois having central cooling ("Table HC7.9  Air Conditioning in Homes in Midwest Region, Divisions, and States, 2009 from Energy Information Administration", 2009 Residential Energy Consumption Survey;   </w:t>
      </w:r>
      <w:hyperlink r:id="rId106" w:history="1">
        <w:r w:rsidRPr="00766B88">
          <w:rPr>
            <w:rStyle w:val="Hyperlink"/>
            <w:rFonts w:cstheme="minorHAnsi"/>
            <w:szCs w:val="18"/>
          </w:rPr>
          <w:t>http://www.eia.gov/consumption/residential/data/2009/xls/HC7.9%20Air%20Conditioning%20in%20Midwest%20Region.xls</w:t>
        </w:r>
      </w:hyperlink>
      <w:r w:rsidRPr="00766B88">
        <w:rPr>
          <w:szCs w:val="18"/>
        </w:rPr>
        <w:t>)</w:t>
      </w:r>
    </w:p>
  </w:footnote>
  <w:footnote w:id="747">
    <w:p w14:paraId="60CF29EA"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As above but using estimate of 45% of multi family buildings in Illinois having central cooling (based on data from “Table HC7.1  Air Conditioning in U.S. Homes, By Housing Unit Type, 2009” which is for the whole of the US, scaled to IL air conditioning prevalence compared to US average); </w:t>
      </w:r>
      <w:hyperlink r:id="rId107" w:history="1">
        <w:r w:rsidRPr="00766B88">
          <w:rPr>
            <w:rStyle w:val="Hyperlink"/>
            <w:rFonts w:cstheme="minorHAnsi"/>
            <w:szCs w:val="18"/>
          </w:rPr>
          <w:t>http://205.254.135.7/consumption/residential/data/2009/xls/HC7.1%20Air%20Conditioning%20by%20Housing%20Unit%20Type.xls</w:t>
        </w:r>
      </w:hyperlink>
      <w:r w:rsidRPr="00766B88">
        <w:rPr>
          <w:szCs w:val="18"/>
        </w:rPr>
        <w:t xml:space="preserve"> </w:t>
      </w:r>
    </w:p>
  </w:footnote>
  <w:footnote w:id="748">
    <w:p w14:paraId="0687E2BC"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Negative value because this is an increase in heating consumption due to the efficient lighting.</w:t>
      </w:r>
    </w:p>
  </w:footnote>
  <w:footnote w:id="749">
    <w:p w14:paraId="2611E8EA"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This means that heating loads increase by 49% of the lighting savings. This is based on the average result from REMRate modeling of several different configurations and IL locations of homes.</w:t>
      </w:r>
    </w:p>
  </w:footnote>
  <w:footnote w:id="750">
    <w:p w14:paraId="18212FB4"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751">
    <w:p w14:paraId="4C2FC5EF"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value is estimated at 1.11 (calculated as 1 + (0.66 * 0.466 / 2.8)). See footnote relating to WHFe for details. Note the 46.6% factor represents the average Residential cooling coincidence factor calculated by dividing average load during the peak hours divided by the maximum cooling load. </w:t>
      </w:r>
    </w:p>
  </w:footnote>
  <w:footnote w:id="752">
    <w:p w14:paraId="5FC94ED8"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As above but using estimate of 45% of multi family buildings in Illinois having central cooling (based on data from “Table HC7.1  Air Conditioning in U.S. Homes, By Housing Unit Type, 2009” which is for the whole of the US, scaled to IL air conditioning prevalence compared to US average); </w:t>
      </w:r>
      <w:hyperlink r:id="rId108" w:history="1">
        <w:r w:rsidRPr="00766B88">
          <w:rPr>
            <w:rStyle w:val="Hyperlink"/>
            <w:rFonts w:cstheme="minorHAnsi"/>
            <w:szCs w:val="18"/>
          </w:rPr>
          <w:t>http://205.254.135.7/consumption/residential/data/2009/xls/HC7.1%20Air%20Conditioning%20by%20Housing%20Unit%20Type.xls</w:t>
        </w:r>
      </w:hyperlink>
      <w:r w:rsidRPr="00766B88">
        <w:rPr>
          <w:szCs w:val="18"/>
        </w:rPr>
        <w:t xml:space="preserve"> . </w:t>
      </w:r>
    </w:p>
  </w:footnote>
  <w:footnote w:id="753">
    <w:p w14:paraId="48E29952"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lighting logger study conducted as part of the PY5/6 ComEd Residential Lighting Program evaluation.</w:t>
      </w:r>
    </w:p>
  </w:footnote>
  <w:footnote w:id="754">
    <w:p w14:paraId="3820CB5C" w14:textId="77777777" w:rsidR="00F60751" w:rsidRPr="00766B88" w:rsidRDefault="00F60751" w:rsidP="00766B88">
      <w:pPr>
        <w:pStyle w:val="Footnote"/>
        <w:rPr>
          <w:rStyle w:val="FootnoteReference"/>
          <w:rFonts w:asciiTheme="minorHAnsi" w:hAnsiTheme="minorHAnsi" w:cstheme="minorHAnsi"/>
          <w:sz w:val="18"/>
          <w:szCs w:val="18"/>
        </w:rPr>
      </w:pPr>
      <w:r w:rsidRPr="00766B88">
        <w:rPr>
          <w:rStyle w:val="FootnoteReference"/>
          <w:rFonts w:asciiTheme="minorHAnsi" w:hAnsiTheme="minorHAnsi" w:cstheme="minorHAnsi"/>
          <w:sz w:val="18"/>
          <w:szCs w:val="18"/>
        </w:rPr>
        <w:footnoteRef/>
      </w:r>
      <w:r w:rsidRPr="00766B88">
        <w:rPr>
          <w:rStyle w:val="FootnoteReference"/>
          <w:rFonts w:asciiTheme="minorHAnsi" w:hAnsiTheme="minorHAnsi" w:cstheme="minorHAnsi"/>
          <w:sz w:val="18"/>
          <w:szCs w:val="18"/>
          <w:vertAlign w:val="baseline"/>
        </w:rPr>
        <w:t xml:space="preserve"> </w:t>
      </w:r>
      <w:r w:rsidRPr="00766B88">
        <w:rPr>
          <w:szCs w:val="18"/>
        </w:rPr>
        <w:t>Negative value because this is an increase in heating consumption due to the efficient lighting.</w:t>
      </w:r>
    </w:p>
  </w:footnote>
  <w:footnote w:id="755">
    <w:p w14:paraId="5D2669D4"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This means that heating loads increase by 49% of the lighting savings. This is based on the average result from REMRate modeling of several different configurations and IL locations of homes.</w:t>
      </w:r>
    </w:p>
  </w:footnote>
  <w:footnote w:id="756">
    <w:p w14:paraId="25B6C8F4"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rStyle w:val="FootnoteReference"/>
          <w:rFonts w:asciiTheme="minorHAnsi" w:hAnsiTheme="minorHAnsi" w:cstheme="minorHAnsi"/>
          <w:sz w:val="18"/>
          <w:szCs w:val="18"/>
        </w:rPr>
        <w:t xml:space="preserve"> </w:t>
      </w:r>
      <w:r w:rsidRPr="00766B88">
        <w:rPr>
          <w:szCs w:val="18"/>
        </w:rPr>
        <w:t xml:space="preserve">This has been estimated assuming that natural gas central furnace heating is typical for Illinois residences (66% of Illinois homes have a Natural Gas Furnace (based on Energy Information Administration, 2009 Residential Energy Consumption Survey: </w:t>
      </w:r>
      <w:hyperlink r:id="rId109" w:history="1">
        <w:r w:rsidRPr="00766B88">
          <w:rPr>
            <w:rStyle w:val="Hyperlink"/>
            <w:rFonts w:cstheme="minorHAnsi"/>
            <w:szCs w:val="18"/>
          </w:rPr>
          <w:t>http://www.eia.gov/consumption/residential/data/2009/xls/HC6.9%20Space%20Heating%20in%20Midwest%20Region.xls</w:t>
        </w:r>
      </w:hyperlink>
      <w:r w:rsidRPr="00766B88">
        <w:rPr>
          <w:szCs w:val="18"/>
        </w:rPr>
        <w:t>))</w:t>
      </w:r>
    </w:p>
    <w:p w14:paraId="7047F16F" w14:textId="77777777" w:rsidR="00F60751" w:rsidRPr="00766B88" w:rsidRDefault="00F60751" w:rsidP="00766B88">
      <w:pPr>
        <w:pStyle w:val="Footnote"/>
        <w:rPr>
          <w:rStyle w:val="FootnoteReference"/>
          <w:rFonts w:asciiTheme="minorHAnsi" w:hAnsiTheme="minorHAnsi" w:cstheme="minorHAnsi"/>
          <w:sz w:val="18"/>
          <w:szCs w:val="18"/>
          <w:vertAlign w:val="baseline"/>
        </w:rPr>
      </w:pPr>
      <w:r w:rsidRPr="00766B88">
        <w:rPr>
          <w:szCs w:val="18"/>
        </w:rPr>
        <w:t>In 2000, 24% of furnaces purchased in Illinois were condensing (based on data from GAMA, provided to Department of Energy during the federal standard</w:t>
      </w:r>
      <w:r w:rsidRPr="00766B88">
        <w:rPr>
          <w:rStyle w:val="FootnoteReference"/>
          <w:rFonts w:asciiTheme="minorHAnsi" w:hAnsiTheme="minorHAnsi" w:cstheme="minorHAnsi"/>
          <w:sz w:val="18"/>
          <w:szCs w:val="18"/>
          <w:vertAlign w:val="baseline"/>
        </w:rPr>
        <w:t xml:space="preserve">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14:paraId="13062364" w14:textId="77777777" w:rsidR="00F60751" w:rsidRPr="00766B88" w:rsidRDefault="00F60751" w:rsidP="00766B88">
      <w:pPr>
        <w:pStyle w:val="Footnote"/>
        <w:rPr>
          <w:rStyle w:val="FootnoteReference"/>
          <w:rFonts w:asciiTheme="minorHAnsi" w:hAnsiTheme="minorHAnsi" w:cstheme="minorHAnsi"/>
          <w:sz w:val="18"/>
          <w:szCs w:val="18"/>
        </w:rPr>
      </w:pPr>
      <w:r w:rsidRPr="00766B88">
        <w:rPr>
          <w:rStyle w:val="FootnoteReference"/>
          <w:rFonts w:asciiTheme="minorHAnsi" w:hAnsiTheme="minorHAnsi" w:cstheme="minorHAnsi"/>
          <w:sz w:val="18"/>
          <w:szCs w:val="18"/>
          <w:vertAlign w:val="baseline"/>
        </w:rPr>
        <w:t>(0.24*0.92) + (0.76*0.8) * (1-0.15) =  0.70</w:t>
      </w:r>
    </w:p>
  </w:footnote>
  <w:footnote w:id="757">
    <w:p w14:paraId="6D8874BD"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upon pricing forecast developed by Applied Proactive Technologies Inc (APT) based on industry input and provided to Ameren.</w:t>
      </w:r>
    </w:p>
  </w:footnote>
  <w:footnote w:id="758">
    <w:p w14:paraId="26F36674"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manufacturers of the new minimally compliant EISA Halogens are using regular incandescent lamps with halogen fill gas rather than halogen infrared to meet the standard and so the component rated life is equal to the standard incandescent.</w:t>
      </w:r>
    </w:p>
  </w:footnote>
  <w:footnote w:id="759">
    <w:p w14:paraId="62AE4A47" w14:textId="77777777" w:rsidR="00F60751" w:rsidRPr="00766B88" w:rsidRDefault="00F60751" w:rsidP="00766B88">
      <w:pPr>
        <w:pStyle w:val="Footnote"/>
        <w:rPr>
          <w:ins w:id="7647" w:author="Samuel Dent" w:date="2015-09-23T08:45:00Z"/>
          <w:szCs w:val="18"/>
        </w:rPr>
      </w:pPr>
      <w:ins w:id="7648" w:author="Samuel Dent" w:date="2015-09-23T08:45:00Z">
        <w:r w:rsidRPr="00766B88">
          <w:rPr>
            <w:rStyle w:val="FootnoteReference"/>
            <w:rFonts w:asciiTheme="minorHAnsi" w:eastAsiaTheme="majorEastAsia" w:hAnsiTheme="minorHAnsi"/>
            <w:sz w:val="18"/>
            <w:szCs w:val="18"/>
          </w:rPr>
          <w:footnoteRef/>
        </w:r>
        <w:r w:rsidRPr="00766B88">
          <w:rPr>
            <w:szCs w:val="18"/>
          </w:rPr>
          <w:t xml:space="preserve"> RES v C&amp;I split is based on a weighted (by sales volume) average of ComEd PY4, PY5 and PY6 and Ameren PY5 and PY6 in store intercept survey results. See ‘RESvCI Split_122014.xls’.</w:t>
        </w:r>
      </w:ins>
    </w:p>
  </w:footnote>
  <w:footnote w:id="760">
    <w:p w14:paraId="53647356" w14:textId="77777777" w:rsidR="00F60751" w:rsidRPr="00766B88" w:rsidRDefault="00F60751" w:rsidP="00766B88">
      <w:pPr>
        <w:pStyle w:val="Footnote"/>
        <w:rPr>
          <w:ins w:id="7655" w:author="Samuel Dent" w:date="2015-09-23T07:46:00Z"/>
          <w:szCs w:val="18"/>
        </w:rPr>
      </w:pPr>
      <w:ins w:id="7656" w:author="Samuel Dent" w:date="2015-09-23T07:46:00Z">
        <w:r w:rsidRPr="00766B88">
          <w:rPr>
            <w:rStyle w:val="FootnoteReference"/>
            <w:rFonts w:asciiTheme="minorHAnsi" w:hAnsiTheme="minorHAnsi"/>
            <w:sz w:val="18"/>
            <w:szCs w:val="18"/>
          </w:rPr>
          <w:footnoteRef/>
        </w:r>
        <w:r w:rsidRPr="00766B88">
          <w:rPr>
            <w:szCs w:val="18"/>
          </w:rPr>
          <w:t xml:space="preserve"> Based on recommendation in the Dunsky Energy Consulting, Livingston Energy Innovations and Opinion Dynamics Corporation; NEEP Emerging Technology Research Report:  </w:t>
        </w:r>
        <w:r w:rsidRPr="00766B88">
          <w:fldChar w:fldCharType="begin"/>
        </w:r>
        <w:r w:rsidRPr="00766B88">
          <w:rPr>
            <w:szCs w:val="18"/>
          </w:rPr>
          <w:instrText xml:space="preserve"> HYPERLINK "https://www.neep.org/Assets/uploads/files/emv/emv-products/NEEP_EMV_EmergingTechResearch_Report_Final.pdf" </w:instrText>
        </w:r>
        <w:r w:rsidRPr="00766B88">
          <w:fldChar w:fldCharType="separate"/>
        </w:r>
        <w:r w:rsidRPr="00766B88">
          <w:rPr>
            <w:rStyle w:val="Hyperlink"/>
            <w:rFonts w:eastAsiaTheme="majorEastAsia"/>
            <w:szCs w:val="18"/>
          </w:rPr>
          <w:t>https://www.neep.org/Assets/uploads/files/emv/emv-products/NEEP_EMV_EmergingTechResearch_Report_Final.pdf</w:t>
        </w:r>
        <w:r w:rsidRPr="00766B88">
          <w:rPr>
            <w:rStyle w:val="Hyperlink"/>
            <w:rFonts w:eastAsiaTheme="majorEastAsia"/>
            <w:szCs w:val="18"/>
          </w:rPr>
          <w:fldChar w:fldCharType="end"/>
        </w:r>
        <w:r w:rsidRPr="00766B88">
          <w:rPr>
            <w:szCs w:val="18"/>
          </w:rPr>
          <w:t>, p 6-18.</w:t>
        </w:r>
      </w:ins>
    </w:p>
  </w:footnote>
  <w:footnote w:id="761">
    <w:p w14:paraId="4FA9998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Limited by persistence. NEEP EMV Emerging Technologies Research Report (December 2011)</w:t>
      </w:r>
    </w:p>
  </w:footnote>
  <w:footnote w:id="762">
    <w:p w14:paraId="38730650" w14:textId="77777777" w:rsidR="00F60751" w:rsidRPr="00766B88" w:rsidDel="00CE2153" w:rsidRDefault="00F60751" w:rsidP="00766B88">
      <w:pPr>
        <w:pStyle w:val="Footnote"/>
        <w:rPr>
          <w:del w:id="7687" w:author="Samuel Dent" w:date="2015-09-23T08:28:00Z"/>
          <w:szCs w:val="18"/>
        </w:rPr>
      </w:pPr>
      <w:del w:id="7688" w:author="Samuel Dent" w:date="2015-09-23T08:28:00Z">
        <w:r w:rsidRPr="00766B88" w:rsidDel="00CE2153">
          <w:rPr>
            <w:rStyle w:val="FootnoteReference"/>
            <w:rFonts w:asciiTheme="minorHAnsi" w:hAnsiTheme="minorHAnsi"/>
            <w:sz w:val="18"/>
            <w:szCs w:val="18"/>
          </w:rPr>
          <w:footnoteRef/>
        </w:r>
        <w:r w:rsidRPr="00766B88" w:rsidDel="00CE2153">
          <w:rPr>
            <w:szCs w:val="18"/>
          </w:rPr>
          <w:delText xml:space="preserve"> Costs are provided as the best estimate from VEIC and are based on review of available product and of price reports provided to Efficiency Vermont by a number of manufacturers and retailers.</w:delText>
        </w:r>
      </w:del>
    </w:p>
  </w:footnote>
  <w:footnote w:id="763">
    <w:p w14:paraId="2FC60F18" w14:textId="77777777" w:rsidR="00F60751" w:rsidRPr="00766B88" w:rsidRDefault="00F60751" w:rsidP="00766B88">
      <w:pPr>
        <w:pStyle w:val="FootnoteText"/>
        <w:spacing w:after="0"/>
        <w:rPr>
          <w:ins w:id="7690" w:author="Samuel Dent" w:date="2015-09-23T08:25:00Z"/>
          <w:sz w:val="18"/>
          <w:szCs w:val="18"/>
        </w:rPr>
      </w:pPr>
      <w:ins w:id="7691" w:author="Samuel Dent" w:date="2015-09-23T08:25:00Z">
        <w:r w:rsidRPr="00766B88">
          <w:rPr>
            <w:rStyle w:val="FootnoteReference"/>
            <w:rFonts w:asciiTheme="minorHAnsi" w:eastAsiaTheme="majorEastAsia" w:hAnsiTheme="minorHAnsi"/>
            <w:sz w:val="18"/>
            <w:szCs w:val="18"/>
          </w:rPr>
          <w:footnoteRef/>
        </w:r>
        <w:r w:rsidRPr="00766B88">
          <w:rPr>
            <w:sz w:val="18"/>
            <w:szCs w:val="18"/>
          </w:rPr>
          <w:t xml:space="preserve"> LED lamp costs are based on VEIC review of a year’s worth of LED sales data through VEIC implemented programs and the retail cost averaged (see 2015 LED Sales Review.xls)</w:t>
        </w:r>
      </w:ins>
      <w:ins w:id="7692" w:author="Samuel Dent" w:date="2015-09-23T08:28:00Z">
        <w:r w:rsidRPr="00766B88">
          <w:rPr>
            <w:sz w:val="18"/>
            <w:szCs w:val="18"/>
          </w:rPr>
          <w:t xml:space="preserve"> and of price reports provided to Efficiency Vermont by a number of manufacturers and retailers.</w:t>
        </w:r>
      </w:ins>
      <w:ins w:id="7693" w:author="Samuel Dent" w:date="2015-09-23T08:25:00Z">
        <w:r w:rsidRPr="00766B88">
          <w:rPr>
            <w:sz w:val="18"/>
            <w:szCs w:val="18"/>
          </w:rPr>
          <w:t xml:space="preserve"> Baseline cost b</w:t>
        </w:r>
        <w:r w:rsidRPr="00766B88">
          <w:rPr>
            <w:rFonts w:cs="Calibri"/>
            <w:sz w:val="18"/>
            <w:szCs w:val="18"/>
          </w:rPr>
          <w:t xml:space="preserve">ased on “2010-2012 WA017 </w:t>
        </w:r>
        <w:proofErr w:type="gramStart"/>
        <w:r w:rsidRPr="00766B88">
          <w:rPr>
            <w:rFonts w:cs="Calibri"/>
            <w:sz w:val="18"/>
            <w:szCs w:val="18"/>
          </w:rPr>
          <w:t>Ex</w:t>
        </w:r>
        <w:proofErr w:type="gramEnd"/>
        <w:r w:rsidRPr="00766B88">
          <w:rPr>
            <w:rFonts w:cs="Calibri"/>
            <w:sz w:val="18"/>
            <w:szCs w:val="18"/>
          </w:rPr>
          <w:t xml:space="preserve"> Ante Measure Cost Study Draft Report”, Itron, February 28,</w:t>
        </w:r>
        <w:r w:rsidRPr="00766B88">
          <w:rPr>
            <w:sz w:val="18"/>
            <w:szCs w:val="18"/>
          </w:rPr>
          <w:t xml:space="preserve"> </w:t>
        </w:r>
        <w:r w:rsidRPr="00766B88">
          <w:rPr>
            <w:rFonts w:cs="Calibri"/>
            <w:sz w:val="18"/>
            <w:szCs w:val="18"/>
          </w:rPr>
          <w:t>2014.</w:t>
        </w:r>
      </w:ins>
    </w:p>
  </w:footnote>
  <w:footnote w:id="764">
    <w:p w14:paraId="5C3DD200" w14:textId="77777777" w:rsidR="00F60751" w:rsidRPr="00766B88" w:rsidDel="00CE2153" w:rsidRDefault="00F60751" w:rsidP="00766B88">
      <w:pPr>
        <w:pStyle w:val="Footnote"/>
        <w:rPr>
          <w:del w:id="7862" w:author="Samuel Dent" w:date="2015-09-23T08:32:00Z"/>
          <w:szCs w:val="18"/>
        </w:rPr>
      </w:pPr>
      <w:del w:id="7863" w:author="Samuel Dent" w:date="2015-09-23T08:32:00Z">
        <w:r w:rsidRPr="00766B88" w:rsidDel="00CE2153">
          <w:rPr>
            <w:rStyle w:val="FootnoteReference"/>
            <w:rFonts w:asciiTheme="minorHAnsi" w:hAnsiTheme="minorHAnsi"/>
            <w:sz w:val="18"/>
            <w:szCs w:val="18"/>
          </w:rPr>
          <w:footnoteRef/>
        </w:r>
        <w:r w:rsidRPr="00766B88" w:rsidDel="00CE2153">
          <w:rPr>
            <w:szCs w:val="18"/>
          </w:rPr>
          <w:delText xml:space="preserve"> Based on lighting logger study conducted as part of the PY5/6 ComEd Residential Lighting Program evaluation. </w:delText>
        </w:r>
      </w:del>
    </w:p>
  </w:footnote>
  <w:footnote w:id="765">
    <w:p w14:paraId="4AAE3260" w14:textId="77777777" w:rsidR="00F60751" w:rsidRPr="00766B88" w:rsidRDefault="00F60751" w:rsidP="00766B88">
      <w:pPr>
        <w:pStyle w:val="Footnote"/>
        <w:rPr>
          <w:ins w:id="7866" w:author="Samuel Dent" w:date="2015-09-23T08:31:00Z"/>
          <w:szCs w:val="18"/>
        </w:rPr>
      </w:pPr>
      <w:ins w:id="7867" w:author="Samuel Dent" w:date="2015-09-23T08:31:00Z">
        <w:r w:rsidRPr="00766B88">
          <w:rPr>
            <w:rStyle w:val="FootnoteReference"/>
            <w:rFonts w:asciiTheme="minorHAnsi" w:hAnsiTheme="minorHAnsi"/>
            <w:sz w:val="18"/>
            <w:szCs w:val="18"/>
          </w:rPr>
          <w:footnoteRef/>
        </w:r>
        <w:r w:rsidRPr="00766B88">
          <w:rPr>
            <w:szCs w:val="18"/>
          </w:rPr>
          <w:t xml:space="preserve"> Based on lighting logger study conducted as part of the PY5/6 ComEd Residential Lighting Program evaluation.</w:t>
        </w:r>
      </w:ins>
    </w:p>
  </w:footnote>
  <w:footnote w:id="766">
    <w:p w14:paraId="17CF67B1" w14:textId="77777777" w:rsidR="00F60751" w:rsidRPr="00766B88" w:rsidRDefault="00F60751" w:rsidP="00766B88">
      <w:pPr>
        <w:pStyle w:val="Footnote"/>
        <w:rPr>
          <w:ins w:id="7878" w:author="Samuel Dent" w:date="2015-09-23T08:32:00Z"/>
          <w:szCs w:val="18"/>
        </w:rPr>
      </w:pPr>
      <w:ins w:id="7879" w:author="Samuel Dent" w:date="2015-09-23T08:32:00Z">
        <w:r w:rsidRPr="00766B88">
          <w:rPr>
            <w:rStyle w:val="FootnoteReference"/>
            <w:rFonts w:asciiTheme="minorHAnsi" w:hAnsiTheme="minorHAnsi"/>
            <w:sz w:val="18"/>
            <w:szCs w:val="18"/>
          </w:rPr>
          <w:footnoteRef/>
        </w:r>
        <w:r w:rsidRPr="00766B88">
          <w:rPr>
            <w:szCs w:val="18"/>
          </w:rPr>
          <w:t xml:space="preserve"> Based on average of bedroom, dining room, office and living room results from the lighting logger study conducted as part of the PY5/6</w:t>
        </w:r>
        <w:r w:rsidRPr="00766B88">
          <w:rPr>
            <w:rFonts w:eastAsiaTheme="minorHAnsi" w:cs="Calibri"/>
            <w:szCs w:val="18"/>
          </w:rPr>
          <w:t xml:space="preserve"> ComEd Residential Lighting Program evaluation</w:t>
        </w:r>
        <w:r w:rsidRPr="00766B88">
          <w:rPr>
            <w:szCs w:val="18"/>
          </w:rPr>
          <w:t>.</w:t>
        </w:r>
      </w:ins>
    </w:p>
  </w:footnote>
  <w:footnote w:id="767">
    <w:p w14:paraId="0AC9AA7A" w14:textId="77777777" w:rsidR="00F60751" w:rsidRPr="00766B88" w:rsidRDefault="00F60751" w:rsidP="00766B88">
      <w:pPr>
        <w:pStyle w:val="Footnote"/>
        <w:rPr>
          <w:ins w:id="7885" w:author="Samuel Dent" w:date="2015-09-23T08:32:00Z"/>
          <w:szCs w:val="18"/>
        </w:rPr>
      </w:pPr>
      <w:ins w:id="7886" w:author="Samuel Dent" w:date="2015-09-23T08:32:00Z">
        <w:r w:rsidRPr="00766B88">
          <w:rPr>
            <w:rStyle w:val="FootnoteReference"/>
            <w:rFonts w:asciiTheme="minorHAnsi" w:hAnsiTheme="minorHAnsi"/>
            <w:sz w:val="18"/>
            <w:szCs w:val="18"/>
          </w:rPr>
          <w:footnoteRef/>
        </w:r>
        <w:r w:rsidRPr="00766B88">
          <w:rPr>
            <w:szCs w:val="18"/>
          </w:rPr>
          <w:t xml:space="preserve"> Ibid</w:t>
        </w:r>
      </w:ins>
    </w:p>
  </w:footnote>
  <w:footnote w:id="768">
    <w:p w14:paraId="759DAE22" w14:textId="77777777" w:rsidR="00F60751" w:rsidRPr="00766B88" w:rsidRDefault="00F60751" w:rsidP="00766B88">
      <w:pPr>
        <w:pStyle w:val="FootnoteText"/>
        <w:spacing w:after="0"/>
        <w:rPr>
          <w:ins w:id="8414" w:author="Samuel Dent" w:date="2015-09-23T07:49:00Z"/>
          <w:sz w:val="18"/>
          <w:szCs w:val="18"/>
        </w:rPr>
      </w:pPr>
      <w:ins w:id="8415" w:author="Samuel Dent" w:date="2015-09-23T07:49:00Z">
        <w:r w:rsidRPr="00766B88">
          <w:rPr>
            <w:rStyle w:val="FootnoteReference"/>
            <w:rFonts w:asciiTheme="minorHAnsi" w:hAnsiTheme="minorHAnsi"/>
            <w:sz w:val="18"/>
            <w:szCs w:val="18"/>
          </w:rPr>
          <w:footnoteRef/>
        </w:r>
        <w:r w:rsidRPr="00766B88">
          <w:rPr>
            <w:sz w:val="18"/>
            <w:szCs w:val="18"/>
          </w:rPr>
          <w:t xml:space="preserve"> From pg 11 of the Energy Star Specification for lamps v1.1</w:t>
        </w:r>
      </w:ins>
    </w:p>
  </w:footnote>
  <w:footnote w:id="769">
    <w:p w14:paraId="3D2E47D0" w14:textId="77777777" w:rsidR="00F60751" w:rsidRPr="00766B88" w:rsidRDefault="00F60751" w:rsidP="00766B88">
      <w:pPr>
        <w:spacing w:after="0"/>
        <w:rPr>
          <w:ins w:id="8613" w:author="Samuel Dent" w:date="2015-09-23T07:49:00Z"/>
          <w:sz w:val="18"/>
          <w:szCs w:val="18"/>
        </w:rPr>
      </w:pPr>
    </w:p>
  </w:footnote>
  <w:footnote w:id="770">
    <w:p w14:paraId="3385BAF9" w14:textId="77777777" w:rsidR="00F60751" w:rsidRPr="00766B88" w:rsidRDefault="00F60751" w:rsidP="00766B88">
      <w:pPr>
        <w:pStyle w:val="FootnoteText"/>
        <w:spacing w:after="0"/>
        <w:rPr>
          <w:ins w:id="8622" w:author="Samuel Dent" w:date="2015-09-23T07:55:00Z"/>
          <w:sz w:val="18"/>
          <w:szCs w:val="18"/>
        </w:rPr>
      </w:pPr>
      <w:ins w:id="8623" w:author="Samuel Dent" w:date="2015-09-23T07:55:00Z">
        <w:r w:rsidRPr="00766B88">
          <w:rPr>
            <w:rStyle w:val="FootnoteReference"/>
            <w:rFonts w:asciiTheme="minorHAnsi" w:hAnsiTheme="minorHAnsi"/>
            <w:sz w:val="18"/>
            <w:szCs w:val="18"/>
          </w:rPr>
          <w:footnoteRef/>
        </w:r>
        <w:r w:rsidRPr="00766B88">
          <w:rPr>
            <w:sz w:val="18"/>
            <w:szCs w:val="18"/>
          </w:rPr>
          <w:t xml:space="preserve"> </w:t>
        </w:r>
        <w:r w:rsidRPr="00766B88">
          <w:rPr>
            <w:rFonts w:eastAsiaTheme="minorEastAsia" w:cstheme="minorHAnsi"/>
            <w:sz w:val="18"/>
            <w:szCs w:val="18"/>
          </w:rPr>
          <w:t>http://energystar.supportportal.com/link/portal/23002/23018/Article/32655/</w:t>
        </w:r>
      </w:ins>
    </w:p>
  </w:footnote>
  <w:footnote w:id="771">
    <w:p w14:paraId="2C62B614" w14:textId="77777777" w:rsidR="00F60751" w:rsidRPr="00766B88" w:rsidRDefault="00F60751" w:rsidP="00766B88">
      <w:pPr>
        <w:pStyle w:val="FootnoteText"/>
        <w:spacing w:after="0"/>
        <w:rPr>
          <w:ins w:id="8625" w:author="Samuel Dent" w:date="2015-09-23T08:19:00Z"/>
          <w:sz w:val="18"/>
          <w:szCs w:val="18"/>
        </w:rPr>
      </w:pPr>
      <w:ins w:id="8626" w:author="Samuel Dent" w:date="2015-09-23T08:19:00Z">
        <w:r w:rsidRPr="00766B88">
          <w:rPr>
            <w:rStyle w:val="FootnoteReference"/>
            <w:rFonts w:asciiTheme="minorHAnsi" w:hAnsiTheme="minorHAnsi"/>
            <w:sz w:val="18"/>
            <w:szCs w:val="18"/>
          </w:rPr>
          <w:footnoteRef/>
        </w:r>
        <w:r w:rsidRPr="00766B88">
          <w:rPr>
            <w:sz w:val="18"/>
            <w:szCs w:val="18"/>
          </w:rPr>
          <w:t xml:space="preserve"> The Energy Star Center Beam Candle Power tool does not accurately model baseline wattages for lamps with certain bulb characteristic combinations – specifically for lamps with very high CBCP.</w:t>
        </w:r>
      </w:ins>
    </w:p>
  </w:footnote>
  <w:footnote w:id="772">
    <w:p w14:paraId="61EFEC03" w14:textId="77777777" w:rsidR="00F60751" w:rsidRPr="00766B88" w:rsidDel="00056BCA" w:rsidRDefault="00F60751" w:rsidP="00766B88">
      <w:pPr>
        <w:pStyle w:val="FootnoteText"/>
        <w:spacing w:after="0"/>
        <w:rPr>
          <w:del w:id="8708" w:author="Samuel Dent" w:date="2015-10-20T08:37:00Z"/>
          <w:sz w:val="18"/>
          <w:szCs w:val="18"/>
        </w:rPr>
      </w:pPr>
      <w:del w:id="8709" w:author="Samuel Dent" w:date="2015-10-20T08:37:00Z">
        <w:r w:rsidRPr="00766B88" w:rsidDel="00056BCA">
          <w:rPr>
            <w:rStyle w:val="FootnoteReference"/>
            <w:rFonts w:asciiTheme="minorHAnsi" w:hAnsiTheme="minorHAnsi"/>
            <w:sz w:val="18"/>
            <w:szCs w:val="18"/>
          </w:rPr>
          <w:footnoteRef/>
        </w:r>
        <w:r w:rsidRPr="00766B88" w:rsidDel="00056BCA">
          <w:rPr>
            <w:sz w:val="18"/>
            <w:szCs w:val="18"/>
          </w:rPr>
          <w:delText xml:space="preserve"> From pg 10 of the Energy Star Specification for lamps v1.1</w:delText>
        </w:r>
      </w:del>
    </w:p>
  </w:footnote>
  <w:footnote w:id="773">
    <w:p w14:paraId="4C3E2B9F" w14:textId="77777777" w:rsidR="00F60751" w:rsidRPr="00766B88" w:rsidDel="00056BCA" w:rsidRDefault="00F60751" w:rsidP="00766B88">
      <w:pPr>
        <w:pStyle w:val="FootnoteText"/>
        <w:spacing w:after="0"/>
        <w:rPr>
          <w:del w:id="8713" w:author="Samuel Dent" w:date="2015-10-20T08:37:00Z"/>
          <w:sz w:val="18"/>
          <w:szCs w:val="18"/>
        </w:rPr>
      </w:pPr>
      <w:del w:id="8714" w:author="Samuel Dent" w:date="2015-10-20T08:37:00Z">
        <w:r w:rsidRPr="00766B88" w:rsidDel="00056BCA">
          <w:rPr>
            <w:rStyle w:val="FootnoteReference"/>
            <w:rFonts w:asciiTheme="minorHAnsi" w:hAnsiTheme="minorHAnsi"/>
            <w:sz w:val="18"/>
            <w:szCs w:val="18"/>
          </w:rPr>
          <w:footnoteRef/>
        </w:r>
        <w:r w:rsidRPr="00766B88" w:rsidDel="00056BCA">
          <w:rPr>
            <w:sz w:val="18"/>
            <w:szCs w:val="18"/>
          </w:rPr>
          <w:delText xml:space="preserve"> From pg 11 of the Energy Star Specification for lamps v1.1</w:delText>
        </w:r>
      </w:del>
    </w:p>
  </w:footnote>
  <w:footnote w:id="774">
    <w:p w14:paraId="081C4842" w14:textId="77777777" w:rsidR="00F60751" w:rsidRPr="00766B88" w:rsidDel="00056BCA" w:rsidRDefault="00F60751" w:rsidP="00766B88">
      <w:pPr>
        <w:spacing w:after="0"/>
        <w:rPr>
          <w:del w:id="9214" w:author="Samuel Dent" w:date="2015-10-20T08:37:00Z"/>
          <w:sz w:val="18"/>
          <w:szCs w:val="18"/>
        </w:rPr>
      </w:pPr>
    </w:p>
  </w:footnote>
  <w:footnote w:id="775">
    <w:p w14:paraId="400CC91E" w14:textId="77777777" w:rsidR="00F60751" w:rsidRPr="00766B88" w:rsidDel="00056BCA" w:rsidRDefault="00F60751" w:rsidP="00766B88">
      <w:pPr>
        <w:pStyle w:val="FootnoteText"/>
        <w:spacing w:after="0"/>
        <w:rPr>
          <w:del w:id="9238" w:author="Samuel Dent" w:date="2015-10-20T08:37:00Z"/>
          <w:sz w:val="18"/>
          <w:szCs w:val="18"/>
        </w:rPr>
      </w:pPr>
      <w:del w:id="9239" w:author="Samuel Dent" w:date="2015-10-20T08:37:00Z">
        <w:r w:rsidRPr="00766B88" w:rsidDel="00056BCA">
          <w:rPr>
            <w:rStyle w:val="FootnoteReference"/>
            <w:rFonts w:asciiTheme="minorHAnsi" w:hAnsiTheme="minorHAnsi"/>
            <w:sz w:val="18"/>
            <w:szCs w:val="18"/>
          </w:rPr>
          <w:footnoteRef/>
        </w:r>
        <w:r w:rsidRPr="00766B88" w:rsidDel="00056BCA">
          <w:rPr>
            <w:sz w:val="18"/>
            <w:szCs w:val="18"/>
          </w:rPr>
          <w:delText xml:space="preserve"> </w:delText>
        </w:r>
        <w:r w:rsidRPr="00766B88" w:rsidDel="00056BCA">
          <w:rPr>
            <w:rFonts w:eastAsiaTheme="minorEastAsia" w:cstheme="minorHAnsi"/>
            <w:sz w:val="18"/>
            <w:szCs w:val="18"/>
          </w:rPr>
          <w:delText>http://energystar.supportportal.com/link/portal/23002/23018/Article/32655/</w:delText>
        </w:r>
      </w:del>
    </w:p>
  </w:footnote>
  <w:footnote w:id="776">
    <w:p w14:paraId="458C6621" w14:textId="77777777" w:rsidR="00F60751" w:rsidRPr="00766B88" w:rsidDel="00062CFC" w:rsidRDefault="00F60751" w:rsidP="00766B88">
      <w:pPr>
        <w:pStyle w:val="Footnote"/>
        <w:rPr>
          <w:del w:id="9330" w:author="Samuel Dent" w:date="2015-09-23T07:59:00Z"/>
          <w:szCs w:val="18"/>
        </w:rPr>
      </w:pPr>
      <w:del w:id="9331" w:author="Samuel Dent" w:date="2015-09-23T07:59:00Z">
        <w:r w:rsidRPr="00766B88" w:rsidDel="00062CFC">
          <w:rPr>
            <w:rStyle w:val="FootnoteReference"/>
            <w:rFonts w:asciiTheme="minorHAnsi" w:hAnsiTheme="minorHAnsi"/>
            <w:sz w:val="18"/>
            <w:szCs w:val="18"/>
          </w:rPr>
          <w:footnoteRef/>
        </w:r>
        <w:r w:rsidRPr="00766B88" w:rsidDel="00062CFC">
          <w:rPr>
            <w:szCs w:val="18"/>
          </w:rPr>
          <w:delText xml:space="preserve"> NEEP EMV Emerging Technologies Research Report (December 2011)</w:delText>
        </w:r>
      </w:del>
    </w:p>
  </w:footnote>
  <w:footnote w:id="777">
    <w:p w14:paraId="3636DED9" w14:textId="77777777" w:rsidR="00F60751" w:rsidRPr="00766B88" w:rsidRDefault="00F60751" w:rsidP="00766B88">
      <w:pPr>
        <w:pStyle w:val="Footnote"/>
        <w:rPr>
          <w:ins w:id="9354" w:author="Samuel Dent" w:date="2015-09-23T07:59:00Z"/>
          <w:szCs w:val="18"/>
        </w:rPr>
      </w:pPr>
      <w:ins w:id="9355" w:author="Samuel Dent" w:date="2015-09-23T07:59:00Z">
        <w:r w:rsidRPr="00766B88">
          <w:rPr>
            <w:rStyle w:val="FootnoteReference"/>
            <w:rFonts w:asciiTheme="minorHAnsi" w:hAnsiTheme="minorHAnsi"/>
            <w:sz w:val="18"/>
            <w:szCs w:val="18"/>
          </w:rPr>
          <w:footnoteRef/>
        </w:r>
        <w:r w:rsidRPr="00766B88">
          <w:rPr>
            <w:szCs w:val="18"/>
          </w:rPr>
          <w:t xml:space="preserve"> NEEP EMV Emerging Technologies Research Report (December 2011)</w:t>
        </w:r>
      </w:ins>
    </w:p>
  </w:footnote>
  <w:footnote w:id="778">
    <w:p w14:paraId="72100305" w14:textId="77777777" w:rsidR="00F60751" w:rsidRPr="00766B88" w:rsidRDefault="00F60751" w:rsidP="00766B88">
      <w:pPr>
        <w:pStyle w:val="Footnote"/>
        <w:rPr>
          <w:ins w:id="9381" w:author="Samuel Dent" w:date="2015-09-23T07:59:00Z"/>
          <w:szCs w:val="18"/>
        </w:rPr>
      </w:pPr>
      <w:ins w:id="9382" w:author="Samuel Dent" w:date="2015-09-23T07:59:00Z">
        <w:r w:rsidRPr="00766B88">
          <w:rPr>
            <w:rStyle w:val="FootnoteReference"/>
            <w:rFonts w:asciiTheme="minorHAnsi" w:hAnsiTheme="minorHAnsi"/>
            <w:sz w:val="18"/>
            <w:szCs w:val="18"/>
          </w:rPr>
          <w:footnoteRef/>
        </w:r>
        <w:r w:rsidRPr="00766B88">
          <w:rPr>
            <w:szCs w:val="18"/>
          </w:rPr>
          <w:t xml:space="preserve"> Consistent with assumption for standard CFLs (in the absence of evidence that it should be different for this bulb type). Based upon review of the PY2 and PY3 ComEd Direct Install program surveys. This value includes bulb failures in the 1st year to be consistent with the Commission approval of annualization of savings for first year savings claims. ComEd PY2 All Electric Single Family Home Energy Performance Tune-Up Program Evaluation, Navigant Consulting, December 21, 2010. </w:t>
        </w:r>
        <w:r w:rsidRPr="00766B88">
          <w:fldChar w:fldCharType="begin"/>
        </w:r>
        <w:r w:rsidRPr="00766B88">
          <w:rPr>
            <w:szCs w:val="18"/>
          </w:rPr>
          <w:instrText xml:space="preserve"> HYPERLINK "http://www.icc.illinois.gov/downloads/public/edocket/287090.pdf" </w:instrText>
        </w:r>
        <w:r w:rsidRPr="00766B88">
          <w:fldChar w:fldCharType="separate"/>
        </w:r>
        <w:r w:rsidRPr="00766B88">
          <w:rPr>
            <w:rStyle w:val="Hyperlink"/>
            <w:szCs w:val="18"/>
          </w:rPr>
          <w:t>http://www.icc.illinois.gov/downloads/public/edocket/287090.pdf</w:t>
        </w:r>
        <w:r w:rsidRPr="00766B88">
          <w:rPr>
            <w:rStyle w:val="Hyperlink"/>
            <w:szCs w:val="18"/>
          </w:rPr>
          <w:fldChar w:fldCharType="end"/>
        </w:r>
        <w:r w:rsidRPr="00766B88">
          <w:rPr>
            <w:szCs w:val="18"/>
          </w:rPr>
          <w:t>.</w:t>
        </w:r>
      </w:ins>
    </w:p>
  </w:footnote>
  <w:footnote w:id="779">
    <w:p w14:paraId="0C5BC9BE" w14:textId="77777777" w:rsidR="00F60751" w:rsidRPr="00766B88" w:rsidRDefault="00F60751" w:rsidP="00766B88">
      <w:pPr>
        <w:pStyle w:val="FootnoteText"/>
        <w:spacing w:after="0"/>
        <w:rPr>
          <w:ins w:id="9386" w:author="Samuel Dent" w:date="2016-01-14T06:44:00Z"/>
          <w:sz w:val="18"/>
          <w:szCs w:val="18"/>
        </w:rPr>
      </w:pPr>
      <w:ins w:id="9387" w:author="Samuel Dent" w:date="2016-01-14T06:44:00Z">
        <w:r w:rsidRPr="00766B88">
          <w:rPr>
            <w:rStyle w:val="FootnoteReference"/>
            <w:rFonts w:asciiTheme="minorHAnsi" w:hAnsiTheme="minorHAnsi"/>
            <w:sz w:val="18"/>
            <w:szCs w:val="18"/>
          </w:rPr>
          <w:footnoteRef/>
        </w:r>
        <w:r w:rsidRPr="00766B88">
          <w:rPr>
            <w:sz w:val="18"/>
            <w:szCs w:val="18"/>
          </w:rPr>
          <w:t xml:space="preserve"> </w:t>
        </w:r>
        <w:r w:rsidRPr="00766B88">
          <w:rPr>
            <w:rFonts w:cstheme="minorHAnsi"/>
            <w:noProof/>
            <w:sz w:val="18"/>
            <w:szCs w:val="18"/>
          </w:rPr>
          <w:t>Leakage in is only appropriate to credit to IL utility program savings if it is reasonably expected that the IL utility program marketing efforts played an important role in influencing customer to purchase the light bulbs.  Furthermore, consideration that such customers might be free riders should be addressed. If leakage in is assessed, efforts should be made to ensure no double counting of savings occurs if the evaluation is estimating both leakage in and spillover savings of light bulbs.</w:t>
        </w:r>
      </w:ins>
    </w:p>
  </w:footnote>
  <w:footnote w:id="780">
    <w:p w14:paraId="6B50CF0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rFonts w:eastAsiaTheme="minorHAnsi" w:cs="Calibri"/>
          <w:szCs w:val="18"/>
        </w:rPr>
        <w:t xml:space="preserve"> Using a leakage estimate from the current program year evaluation, from past evaluation results, or a rolling average of leakage estimates from previous years.</w:t>
      </w:r>
    </w:p>
  </w:footnote>
  <w:footnote w:id="781">
    <w:p w14:paraId="16221A54" w14:textId="77777777" w:rsidR="00F60751" w:rsidRPr="00766B88" w:rsidRDefault="00F60751" w:rsidP="00766B88">
      <w:pPr>
        <w:pStyle w:val="Footnote"/>
        <w:rPr>
          <w:ins w:id="9392" w:author="Samuel Dent" w:date="2015-09-23T08:35:00Z"/>
          <w:szCs w:val="18"/>
        </w:rPr>
      </w:pPr>
      <w:ins w:id="9393" w:author="Samuel Dent" w:date="2015-09-23T08:35:00Z">
        <w:r w:rsidRPr="00766B88">
          <w:rPr>
            <w:rStyle w:val="FootnoteReference"/>
            <w:rFonts w:asciiTheme="minorHAnsi" w:hAnsiTheme="minorHAnsi"/>
            <w:sz w:val="18"/>
            <w:szCs w:val="18"/>
          </w:rPr>
          <w:footnoteRef/>
        </w:r>
        <w:r w:rsidRPr="00766B88">
          <w:rPr>
            <w:szCs w:val="18"/>
          </w:rPr>
          <w:t xml:space="preserve"> Hours of use by specialty bulb type calculated using the average hours of use in locations or rooms where each type of specialty bulb is most commonly found. Values for Reflector, Decorative and Globe are taken directly from the lighting logger study conducted as part of the PY5/6 ComEd Residential Lighting Program evaluation. All other hours have been updated based on the room specific hours of use from the PY5/PY6 logger study. </w:t>
        </w:r>
      </w:ins>
    </w:p>
  </w:footnote>
  <w:footnote w:id="782">
    <w:p w14:paraId="3558CE93" w14:textId="77777777" w:rsidR="00F60751" w:rsidRPr="00766B88" w:rsidDel="00D80B2F" w:rsidRDefault="00F60751" w:rsidP="00766B88">
      <w:pPr>
        <w:pStyle w:val="Footnote"/>
        <w:rPr>
          <w:del w:id="9405" w:author="Samuel Dent" w:date="2015-09-23T08:03:00Z"/>
          <w:szCs w:val="18"/>
        </w:rPr>
      </w:pPr>
      <w:del w:id="9406" w:author="Samuel Dent" w:date="2015-09-23T08:03:00Z">
        <w:r w:rsidRPr="00766B88" w:rsidDel="00D80B2F">
          <w:rPr>
            <w:rStyle w:val="FootnoteReference"/>
            <w:rFonts w:asciiTheme="minorHAnsi" w:hAnsiTheme="minorHAnsi"/>
            <w:sz w:val="18"/>
            <w:szCs w:val="18"/>
          </w:rPr>
          <w:footnoteRef/>
        </w:r>
        <w:r w:rsidRPr="00766B88" w:rsidDel="00D80B2F">
          <w:rPr>
            <w:noProof/>
            <w:szCs w:val="18"/>
          </w:rPr>
          <w:delText xml:space="preserve"> </w:delText>
        </w:r>
        <w:r w:rsidRPr="00766B88" w:rsidDel="00D80B2F">
          <w:rPr>
            <w:szCs w:val="18"/>
          </w:rPr>
          <w:delText>Based on lighting logger study conducted as part of the PY5/6 ComEd Residential Lighting Program evaluations.</w:delText>
        </w:r>
      </w:del>
    </w:p>
  </w:footnote>
  <w:footnote w:id="783">
    <w:p w14:paraId="2AF9B0E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value is estimated at 1.06 (calculated as 1 + (0.66*(0.27 / 2.8)).  Based on cooling loads decreasing by 27% of the lighting savings (average result from REMRate modeling of several different configurations and IL locations of homes), assuming typical cooling system operating efficiency of 2.8 COP (starting from standard assumption of SEER 10.5 central AC unit, converted to 9.5 EER using algorithm (-0.02 * SEER2) + (1.12 * SEER) (from Wassmer, M. (2003). A Component-Based Model for Residential Air Conditioner and Heat Pump Energy Calculations. Masters Thesis, University of Colorado at Boulder), converted to COP = EER/3.412 = 2.8COP) and 66% of homes in Illinois having central cooling ("Table HC7.9  Air Conditioning in Homes in Midwest Region, Divisions, and States, 2009 from Energy Information Administration", 2009 Residential Energy Consumption Survey;   </w:t>
      </w:r>
      <w:hyperlink r:id="rId110" w:history="1">
        <w:r w:rsidRPr="00766B88">
          <w:rPr>
            <w:rStyle w:val="Hyperlink"/>
            <w:szCs w:val="18"/>
          </w:rPr>
          <w:t>http://www.eia.gov/consumption/residential/data/2009/xls/HC7.9%20Air%20Conditioning%20in%20Midwest%20Region.xls</w:t>
        </w:r>
      </w:hyperlink>
      <w:r w:rsidRPr="00766B88">
        <w:rPr>
          <w:szCs w:val="18"/>
        </w:rPr>
        <w:t>)</w:t>
      </w:r>
    </w:p>
  </w:footnote>
  <w:footnote w:id="784">
    <w:p w14:paraId="4803423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 above but using estimate of 45% of multi family buildings in Illinois having central cooling (based on data from “Table HC7.1  Air Conditioning in U.S. Homes, By Housing Unit Type, 2009” which is for the whole of the US, scaled to IL air conditioning prevalence compared to US average); </w:t>
      </w:r>
      <w:hyperlink r:id="rId111" w:history="1">
        <w:r w:rsidRPr="00766B88">
          <w:rPr>
            <w:rStyle w:val="Hyperlink"/>
            <w:szCs w:val="18"/>
          </w:rPr>
          <w:t>http://205.254.135.7/consumption/residential/data/2009/xls/HC7.1%20Air%20Conditioning%20by%20Housing%20Unit%20Type.xls</w:t>
        </w:r>
      </w:hyperlink>
      <w:r w:rsidRPr="00766B88">
        <w:rPr>
          <w:szCs w:val="18"/>
        </w:rPr>
        <w:t xml:space="preserve"> </w:t>
      </w:r>
    </w:p>
  </w:footnote>
  <w:footnote w:id="785">
    <w:p w14:paraId="400F09D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Negative value because this is an increase in heating consumption due to the efficient lighting.</w:t>
      </w:r>
    </w:p>
  </w:footnote>
  <w:footnote w:id="786">
    <w:p w14:paraId="1BF99E9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This means that heating loads increase by 49% of the lighting savings. This is based on the average result from REMRate modeling of several different configurations and IL locations of homes.</w:t>
      </w:r>
    </w:p>
  </w:footnote>
  <w:footnote w:id="787">
    <w:p w14:paraId="524557F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788">
    <w:p w14:paraId="494BEA5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value is estimated at 1.11 (calculated as 1 + (0.66 * 0.466 / 2.8)). See footnote relating to WHFe for details. Note the 46.6% factor represents the average Residential cooling coincidence factor calculated by dividing average load during the peak hours divided by the maximum cooling load. </w:t>
      </w:r>
    </w:p>
  </w:footnote>
  <w:footnote w:id="789">
    <w:p w14:paraId="006A802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 above but using estimate of 45% of multi family buildings in Illinois having central cooling (based on data from “Table </w:t>
      </w:r>
      <w:proofErr w:type="gramStart"/>
      <w:r w:rsidRPr="00766B88">
        <w:rPr>
          <w:szCs w:val="18"/>
        </w:rPr>
        <w:t>HC7.1  Air</w:t>
      </w:r>
      <w:proofErr w:type="gramEnd"/>
      <w:r w:rsidRPr="00766B88">
        <w:rPr>
          <w:szCs w:val="18"/>
        </w:rPr>
        <w:t xml:space="preserve"> Conditioning in U.S. Homes, By Housing Unit Type, 2009” which is for the whole of the US, scaled to IL air conditioning prevalence compared to US average); </w:t>
      </w:r>
      <w:hyperlink r:id="rId112" w:history="1">
        <w:r w:rsidRPr="00766B88">
          <w:rPr>
            <w:rStyle w:val="Hyperlink"/>
            <w:szCs w:val="18"/>
          </w:rPr>
          <w:t>http://205.254.135.7/consumption/residential/data/2009/xls/HC7.1%20Air%20Conditioning%20by%20Housing%20Unit%20Type.xls</w:t>
        </w:r>
      </w:hyperlink>
      <w:r w:rsidRPr="00766B88">
        <w:rPr>
          <w:szCs w:val="18"/>
        </w:rPr>
        <w:t xml:space="preserve">. </w:t>
      </w:r>
    </w:p>
  </w:footnote>
  <w:footnote w:id="790">
    <w:p w14:paraId="10C3ED08" w14:textId="77777777" w:rsidR="00F60751" w:rsidRPr="00766B88" w:rsidRDefault="00F60751" w:rsidP="00766B88">
      <w:pPr>
        <w:pStyle w:val="Footnote"/>
        <w:rPr>
          <w:ins w:id="9618" w:author="Samuel Dent" w:date="2015-09-23T08:05:00Z"/>
          <w:szCs w:val="18"/>
        </w:rPr>
      </w:pPr>
      <w:ins w:id="9619" w:author="Samuel Dent" w:date="2015-09-23T08:05:00Z">
        <w:r w:rsidRPr="00766B88">
          <w:rPr>
            <w:rStyle w:val="FootnoteReference"/>
            <w:rFonts w:asciiTheme="minorHAnsi" w:hAnsiTheme="minorHAnsi"/>
            <w:sz w:val="18"/>
            <w:szCs w:val="18"/>
          </w:rPr>
          <w:footnoteRef/>
        </w:r>
        <w:r w:rsidRPr="00766B88">
          <w:rPr>
            <w:szCs w:val="18"/>
          </w:rPr>
          <w:t xml:space="preserve">  Based on lighting logger study conducted as part of the PY5/6 ComEd Residential Lighting Program evaluation.</w:t>
        </w:r>
      </w:ins>
    </w:p>
  </w:footnote>
  <w:footnote w:id="791">
    <w:p w14:paraId="4769059A" w14:textId="77777777" w:rsidR="00F60751" w:rsidRPr="00766B88" w:rsidRDefault="00F60751" w:rsidP="00766B88">
      <w:pPr>
        <w:pStyle w:val="Footnote"/>
        <w:rPr>
          <w:ins w:id="9630" w:author="Samuel Dent" w:date="2015-09-23T08:05:00Z"/>
          <w:szCs w:val="18"/>
        </w:rPr>
      </w:pPr>
      <w:ins w:id="9631" w:author="Samuel Dent" w:date="2015-09-23T08:05:00Z">
        <w:r w:rsidRPr="00766B88">
          <w:rPr>
            <w:rStyle w:val="FootnoteReference"/>
            <w:rFonts w:asciiTheme="minorHAnsi" w:hAnsiTheme="minorHAnsi"/>
            <w:sz w:val="18"/>
            <w:szCs w:val="18"/>
          </w:rPr>
          <w:footnoteRef/>
        </w:r>
        <w:r w:rsidRPr="00766B88">
          <w:rPr>
            <w:szCs w:val="18"/>
          </w:rPr>
          <w:t xml:space="preserve"> Based on average of bedroom, dining room, office and living room results from the lighting logger study conducted as part of the PY5/6</w:t>
        </w:r>
        <w:r w:rsidRPr="00766B88">
          <w:rPr>
            <w:rFonts w:eastAsiaTheme="minorHAnsi" w:cs="Calibri"/>
            <w:szCs w:val="18"/>
          </w:rPr>
          <w:t xml:space="preserve"> ComEd Residential Lighting Program evaluation</w:t>
        </w:r>
        <w:r w:rsidRPr="00766B88">
          <w:rPr>
            <w:szCs w:val="18"/>
          </w:rPr>
          <w:t>.</w:t>
        </w:r>
      </w:ins>
    </w:p>
  </w:footnote>
  <w:footnote w:id="792">
    <w:p w14:paraId="2308C50B" w14:textId="77777777" w:rsidR="00F60751" w:rsidRPr="00766B88" w:rsidRDefault="00F60751" w:rsidP="00766B88">
      <w:pPr>
        <w:pStyle w:val="Footnote"/>
        <w:rPr>
          <w:ins w:id="9637" w:author="Samuel Dent" w:date="2015-09-23T08:05:00Z"/>
          <w:szCs w:val="18"/>
        </w:rPr>
      </w:pPr>
      <w:ins w:id="9638" w:author="Samuel Dent" w:date="2015-09-23T08:05:00Z">
        <w:r w:rsidRPr="00766B88">
          <w:rPr>
            <w:rStyle w:val="FootnoteReference"/>
            <w:rFonts w:asciiTheme="minorHAnsi" w:hAnsiTheme="minorHAnsi"/>
            <w:sz w:val="18"/>
            <w:szCs w:val="18"/>
          </w:rPr>
          <w:footnoteRef/>
        </w:r>
        <w:r w:rsidRPr="00766B88">
          <w:rPr>
            <w:szCs w:val="18"/>
          </w:rPr>
          <w:t xml:space="preserve"> Ibid</w:t>
        </w:r>
      </w:ins>
    </w:p>
  </w:footnote>
  <w:footnote w:id="793">
    <w:p w14:paraId="227BFBEF" w14:textId="77777777" w:rsidR="00F60751" w:rsidRPr="00766B88" w:rsidDel="00D80B2F" w:rsidRDefault="00F60751" w:rsidP="00766B88">
      <w:pPr>
        <w:pStyle w:val="Footnote"/>
        <w:rPr>
          <w:del w:id="9716" w:author="Samuel Dent" w:date="2015-09-23T08:06:00Z"/>
          <w:szCs w:val="18"/>
        </w:rPr>
      </w:pPr>
      <w:del w:id="9717" w:author="Samuel Dent" w:date="2015-09-23T08:06:00Z">
        <w:r w:rsidRPr="00766B88" w:rsidDel="00D80B2F">
          <w:rPr>
            <w:rStyle w:val="FootnoteReference"/>
            <w:rFonts w:asciiTheme="minorHAnsi" w:hAnsiTheme="minorHAnsi"/>
            <w:sz w:val="18"/>
            <w:szCs w:val="18"/>
          </w:rPr>
          <w:footnoteRef/>
        </w:r>
        <w:r w:rsidRPr="00766B88" w:rsidDel="00D80B2F">
          <w:rPr>
            <w:szCs w:val="18"/>
          </w:rPr>
          <w:delText xml:space="preserve"> Based on lighting logger study conducted as part of the PY5/6 ComEd Residential Lighting Program evaluation.</w:delText>
        </w:r>
      </w:del>
    </w:p>
  </w:footnote>
  <w:footnote w:id="794">
    <w:p w14:paraId="097CB78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Average result from REMRate modeling of several different configurations and IL locations of homes</w:t>
      </w:r>
    </w:p>
  </w:footnote>
  <w:footnote w:id="795">
    <w:p w14:paraId="10985B6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This has been estimated assuming that natural gas central furnace heating is typical for Illinois residences (66% of Illinois homes have a Natural Gas Furnace (based on Energy Information Administration, 2009 Residential Energy Consumption Survey: http://www.eia.gov/consumption/residential/data/2009/xls/HC6.9%20Space%20Heating%20in%20Midwest%20Region.xls))</w:t>
      </w:r>
    </w:p>
    <w:p w14:paraId="3FF75735" w14:textId="77777777" w:rsidR="00F60751" w:rsidRPr="00766B88" w:rsidRDefault="00F60751" w:rsidP="00766B88">
      <w:pPr>
        <w:pStyle w:val="Footnote"/>
        <w:rPr>
          <w:szCs w:val="18"/>
        </w:rPr>
      </w:pPr>
      <w:r w:rsidRPr="00766B88">
        <w:rPr>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14:paraId="0ED96F76" w14:textId="77777777" w:rsidR="00F60751" w:rsidRPr="00766B88" w:rsidRDefault="00F60751" w:rsidP="00766B88">
      <w:pPr>
        <w:pStyle w:val="Footnote"/>
        <w:rPr>
          <w:szCs w:val="18"/>
        </w:rPr>
      </w:pPr>
      <w:r w:rsidRPr="00766B88">
        <w:rPr>
          <w:szCs w:val="18"/>
        </w:rPr>
        <w:t>(0.24*0.92) + (0.76*0.8) * (1-0.15) =  0.70</w:t>
      </w:r>
    </w:p>
  </w:footnote>
  <w:footnote w:id="796">
    <w:p w14:paraId="4695C83A" w14:textId="77777777" w:rsidR="00F60751" w:rsidRPr="00766B88" w:rsidRDefault="00F60751" w:rsidP="00766B88">
      <w:pPr>
        <w:pStyle w:val="Footnote"/>
        <w:rPr>
          <w:ins w:id="9739" w:author="Samuel Dent" w:date="2015-09-23T08:07:00Z"/>
          <w:szCs w:val="18"/>
        </w:rPr>
      </w:pPr>
      <w:ins w:id="9740" w:author="Samuel Dent" w:date="2015-09-23T08:07:00Z">
        <w:r w:rsidRPr="00766B88">
          <w:rPr>
            <w:rStyle w:val="FootnoteReference"/>
            <w:rFonts w:asciiTheme="minorHAnsi" w:eastAsiaTheme="majorEastAsia" w:hAnsiTheme="minorHAnsi"/>
            <w:sz w:val="18"/>
            <w:szCs w:val="18"/>
          </w:rPr>
          <w:footnoteRef/>
        </w:r>
        <w:r w:rsidRPr="00766B88">
          <w:rPr>
            <w:szCs w:val="18"/>
          </w:rPr>
          <w:t xml:space="preserve"> Assuming 1000 hour rated life for incandescent bulb: 1000/759 = 1.32</w:t>
        </w:r>
      </w:ins>
    </w:p>
  </w:footnote>
  <w:footnote w:id="797">
    <w:p w14:paraId="7B2F220C" w14:textId="77777777" w:rsidR="00F60751" w:rsidRPr="00766B88" w:rsidRDefault="00F60751" w:rsidP="00766B88">
      <w:pPr>
        <w:pStyle w:val="Footnote"/>
        <w:rPr>
          <w:ins w:id="9741" w:author="Samuel Dent" w:date="2015-09-23T08:07:00Z"/>
          <w:szCs w:val="18"/>
        </w:rPr>
      </w:pPr>
      <w:ins w:id="9742" w:author="Samuel Dent" w:date="2015-09-23T08:07:00Z">
        <w:r w:rsidRPr="00766B88">
          <w:rPr>
            <w:rStyle w:val="FootnoteReference"/>
            <w:rFonts w:asciiTheme="minorHAnsi" w:eastAsiaTheme="majorEastAsia" w:hAnsiTheme="minorHAnsi"/>
            <w:sz w:val="18"/>
            <w:szCs w:val="18"/>
          </w:rPr>
          <w:footnoteRef/>
        </w:r>
        <w:r w:rsidRPr="00766B88">
          <w:rPr>
            <w:szCs w:val="18"/>
          </w:rPr>
          <w:t xml:space="preserve"> NEEP Residential Lighting Survey, 2011</w:t>
        </w:r>
      </w:ins>
    </w:p>
  </w:footnote>
  <w:footnote w:id="798">
    <w:p w14:paraId="5A3A236A" w14:textId="77777777" w:rsidR="00F60751" w:rsidRPr="00766B88" w:rsidRDefault="00F60751" w:rsidP="00766B88">
      <w:pPr>
        <w:pStyle w:val="Footnote"/>
        <w:rPr>
          <w:ins w:id="9761" w:author="Samuel Dent" w:date="2015-09-23T08:10:00Z"/>
          <w:szCs w:val="18"/>
        </w:rPr>
      </w:pPr>
      <w:ins w:id="9762" w:author="Samuel Dent" w:date="2015-09-23T08:10:00Z">
        <w:r w:rsidRPr="00766B88">
          <w:rPr>
            <w:rStyle w:val="FootnoteReference"/>
            <w:rFonts w:asciiTheme="minorHAnsi" w:eastAsiaTheme="majorEastAsia" w:hAnsiTheme="minorHAnsi"/>
            <w:sz w:val="18"/>
            <w:szCs w:val="18"/>
          </w:rPr>
          <w:footnoteRef/>
        </w:r>
        <w:r w:rsidRPr="00766B88">
          <w:rPr>
            <w:szCs w:val="18"/>
          </w:rPr>
          <w:t xml:space="preserve"> Assuming 1000 hour rated life for halogen bulb: 1000/759 = 1.32</w:t>
        </w:r>
      </w:ins>
    </w:p>
  </w:footnote>
  <w:footnote w:id="799">
    <w:p w14:paraId="036D797F" w14:textId="77777777" w:rsidR="00F60751" w:rsidRPr="00766B88" w:rsidRDefault="00F60751" w:rsidP="00766B88">
      <w:pPr>
        <w:pStyle w:val="Footnote"/>
        <w:rPr>
          <w:ins w:id="9763" w:author="Samuel Dent" w:date="2015-09-23T08:10:00Z"/>
          <w:szCs w:val="18"/>
        </w:rPr>
      </w:pPr>
      <w:ins w:id="9764" w:author="Samuel Dent" w:date="2015-09-23T08:10:00Z">
        <w:r w:rsidRPr="00766B88">
          <w:rPr>
            <w:rStyle w:val="FootnoteReference"/>
            <w:rFonts w:asciiTheme="minorHAnsi" w:eastAsiaTheme="majorEastAsia" w:hAnsiTheme="minorHAnsi"/>
            <w:sz w:val="18"/>
            <w:szCs w:val="18"/>
          </w:rPr>
          <w:footnoteRef/>
        </w:r>
        <w:r w:rsidRPr="00766B88">
          <w:rPr>
            <w:szCs w:val="18"/>
          </w:rPr>
          <w:t xml:space="preserve"> NEEP Residential Lighting Survey, 2011</w:t>
        </w:r>
      </w:ins>
    </w:p>
  </w:footnote>
  <w:footnote w:id="800">
    <w:p w14:paraId="19DAA467"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2008 Database for Energy-Efficiency Resources (DEER), Version 2008.2.05, “Effective/Remaining Useful Life Values”, California Public Utilities Commission, December 16, 2008.</w:t>
      </w:r>
    </w:p>
  </w:footnote>
  <w:footnote w:id="801">
    <w:p w14:paraId="73E1BDC9"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NYSERDA Deemed Savings Database, Labor cost assumes 25 minutes @ $18/hr.</w:t>
      </w:r>
    </w:p>
  </w:footnote>
  <w:footnote w:id="802">
    <w:p w14:paraId="363AB4F7"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Assuming continuous operation of an LED exit sign, the Summer Peak Coincidence Factor is assumed to equal 1.0.</w:t>
      </w:r>
    </w:p>
  </w:footnote>
  <w:footnote w:id="803">
    <w:p w14:paraId="053D45C5"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Based on review of available product.</w:t>
      </w:r>
    </w:p>
  </w:footnote>
  <w:footnote w:id="804">
    <w:p w14:paraId="1AAA4879"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Efficiency Vermont Technical Reference User Manual (TRM) Measure Savings Algorithms and Cost Assumptions, February, 19, 2010</w:t>
      </w:r>
    </w:p>
  </w:footnote>
  <w:footnote w:id="805">
    <w:p w14:paraId="11AAFC63"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Efficiency Vermont Technical Reference User Manual (TRM) Measure Savings Algorithms and Cost Assumptions, February, 19, 2010</w:t>
      </w:r>
    </w:p>
  </w:footnote>
  <w:footnote w:id="806">
    <w:p w14:paraId="67A11ECE"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value is estimated at 1.04 (calculated as 1 + (0.45*(0.27 / 2.8)).  Based on cooling loads decreasing by 27% of the lighting savings (average result from REMRate modeling of several different configurations and IL locations of homes), assuming typical cooling system operating efficiency of 3.1 COP (starting from standard assumption of SEER 10.5 central AC unit, converted to 9.5 EER using algorithm (-0.02 * SEER2) + (1.12 * SEER) (from Wassmer, M. (2003). A Component-Based Model for Residential Air Conditioner and Heat Pump Energy Calculations. Masters Thesis, University of Colorado at Boulder), converted to COP = EER/3.412 = 2.8COP) and estimate of 45% of multi family buildings in Illinois having central cooling (based on data from “Table HC7.1  Air Conditioning in U.S. Homes, By Housing Unit Type, 2009” which is for the whole of the US, scaled to IL air conditioning prevalence compared to US average); http://205.254.135.7/consumption/residential/data/2009/xls/HC7.1%20Air%20Conditioning%20by%20Housing%20Unit%20Type.xls</w:t>
      </w:r>
    </w:p>
  </w:footnote>
  <w:footnote w:id="807">
    <w:p w14:paraId="2B27B18F"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Negative value because this is an increase in heating consumption due to the efficient lighting.</w:t>
      </w:r>
    </w:p>
  </w:footnote>
  <w:footnote w:id="808">
    <w:p w14:paraId="2CD383EE"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This means that heating loads increase by 49% of the lighting savings. This is based on the average result from REMRate modeling of several different configurations and IL locations of homes.</w:t>
      </w:r>
    </w:p>
  </w:footnote>
  <w:footnote w:id="809">
    <w:p w14:paraId="49791827"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810">
    <w:p w14:paraId="45A07013"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The value is estimated at 1.11 (calculated as 1 + (0.45 * 0.466 / 2.8)). See footnote relating to WHFe for details. Note the 46.6% factor represents the average Residential cooling coincidence factor calculated by dividing average load during the peak hours divided by the maximum cooling load. </w:t>
      </w:r>
    </w:p>
  </w:footnote>
  <w:footnote w:id="811">
    <w:p w14:paraId="36F875ED"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Average result from REMRate modeling of several different configurations and IL locations of homes</w:t>
      </w:r>
    </w:p>
  </w:footnote>
  <w:footnote w:id="812">
    <w:p w14:paraId="74D0C396"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This has been estimated assuming that natural gas central furnace heating is typical for Illinois residences (66% of Illinois homes have a Natural Gas Furnace (based on Energy Information Administration, 2009 Residential Energy Consumption Survey: http://www.eia.gov/consumption/residential/data/2009/xls/HC6.9%20Space%20Heating%20in%20Midwest%20Region.xls))</w:t>
      </w:r>
    </w:p>
    <w:p w14:paraId="07EC3E11" w14:textId="77777777" w:rsidR="00F60751" w:rsidRPr="00766B88" w:rsidRDefault="00F60751" w:rsidP="00766B88">
      <w:pPr>
        <w:pStyle w:val="Footnote"/>
        <w:rPr>
          <w:szCs w:val="18"/>
        </w:rPr>
      </w:pPr>
      <w:r w:rsidRPr="00766B88">
        <w:rPr>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14:paraId="0D15CD4C" w14:textId="77777777" w:rsidR="00F60751" w:rsidRPr="00766B88" w:rsidRDefault="00F60751" w:rsidP="00766B88">
      <w:pPr>
        <w:pStyle w:val="Footnote"/>
        <w:rPr>
          <w:szCs w:val="18"/>
        </w:rPr>
      </w:pPr>
      <w:r w:rsidRPr="00766B88">
        <w:rPr>
          <w:szCs w:val="18"/>
        </w:rPr>
        <w:t>(0.24*0.92) + (0.76*0.8) * (1-0.15) =  0.70</w:t>
      </w:r>
    </w:p>
  </w:footnote>
  <w:footnote w:id="813">
    <w:p w14:paraId="18719C27" w14:textId="77777777" w:rsidR="00F60751" w:rsidRPr="00766B88" w:rsidRDefault="00F60751" w:rsidP="00766B88">
      <w:pPr>
        <w:pStyle w:val="Footnote"/>
        <w:rPr>
          <w:szCs w:val="18"/>
        </w:rPr>
      </w:pPr>
      <w:r w:rsidRPr="00766B88">
        <w:rPr>
          <w:rStyle w:val="FootnoteReference"/>
          <w:rFonts w:asciiTheme="minorHAnsi" w:hAnsiTheme="minorHAnsi" w:cstheme="minorHAnsi"/>
          <w:sz w:val="18"/>
          <w:szCs w:val="18"/>
        </w:rPr>
        <w:footnoteRef/>
      </w:r>
      <w:r w:rsidRPr="00766B88">
        <w:rPr>
          <w:szCs w:val="18"/>
        </w:rPr>
        <w:t xml:space="preserve"> Consistent with assumption for a Standard CFL bulb with an estimated labor cost of $4.50 (assuming $18/hour and a task time of 15 minutes).</w:t>
      </w:r>
    </w:p>
  </w:footnote>
  <w:footnote w:id="814">
    <w:p w14:paraId="598038D7"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Assumes a lamp life of 12,000 hours and 8766 run hours 12000/8766 = 1.37 years.</w:t>
      </w:r>
    </w:p>
  </w:footnote>
  <w:footnote w:id="815">
    <w:p w14:paraId="1AFA3B6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recommendation in the Dunsky Energy Consulting, Livingston Energy Innovations and Opinion Dynamics Corporation; NEEP Emerging Technology Research Report:  </w:t>
      </w:r>
      <w:hyperlink r:id="rId113" w:history="1">
        <w:r w:rsidRPr="00766B88">
          <w:rPr>
            <w:rStyle w:val="Hyperlink"/>
            <w:rFonts w:eastAsiaTheme="majorEastAsia"/>
            <w:szCs w:val="18"/>
          </w:rPr>
          <w:t>https://www.neep.org/Assets/uploads/files/emv/emv-products/NEEP_EMV_EmergingTechResearch_Report_Final.pdf</w:t>
        </w:r>
      </w:hyperlink>
      <w:r w:rsidRPr="00766B88">
        <w:rPr>
          <w:szCs w:val="18"/>
        </w:rPr>
        <w:t>, p 6-18.</w:t>
      </w:r>
    </w:p>
  </w:footnote>
  <w:footnote w:id="816">
    <w:p w14:paraId="0CC4A4F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lighting logger study conducted as part of the PY5/6 ComEd Residential Lighting Program evaluation.</w:t>
      </w:r>
    </w:p>
  </w:footnote>
  <w:footnote w:id="817">
    <w:p w14:paraId="6EF9A8C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ENERGY STAR specs – minimum luminous efficacy for Omnidirectional Lamps. For LED lamp power &lt;10W = 50lm/W and for LED lamp power &gt;=10W = 55lm/W.</w:t>
      </w:r>
    </w:p>
  </w:footnote>
  <w:footnote w:id="818">
    <w:p w14:paraId="7ACD406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Calculated as 45lm/W for all EISA non-exempt bulbs.</w:t>
      </w:r>
    </w:p>
  </w:footnote>
  <w:footnote w:id="819">
    <w:p w14:paraId="2F2C5C00"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1</w:t>
      </w:r>
      <w:r w:rsidRPr="00766B88">
        <w:rPr>
          <w:szCs w:val="18"/>
          <w:vertAlign w:val="superscript"/>
        </w:rPr>
        <w:t>st</w:t>
      </w:r>
      <w:r w:rsidRPr="00766B88">
        <w:rPr>
          <w:szCs w:val="18"/>
        </w:rPr>
        <w:t xml:space="preserve"> year in service rate is based upon analysis of ComEd PY7 intercept data.</w:t>
      </w:r>
    </w:p>
  </w:footnote>
  <w:footnote w:id="820">
    <w:p w14:paraId="53D248D6" w14:textId="77777777" w:rsidR="00F60751" w:rsidRPr="00766B88" w:rsidRDefault="00F60751" w:rsidP="00766B88">
      <w:pPr>
        <w:pStyle w:val="Footnote"/>
        <w:rPr>
          <w:szCs w:val="18"/>
        </w:rPr>
      </w:pPr>
      <w:r w:rsidRPr="00766B88">
        <w:rPr>
          <w:rStyle w:val="FootnoteReference"/>
          <w:rFonts w:asciiTheme="minorHAnsi" w:eastAsiaTheme="majorEastAsia" w:hAnsiTheme="minorHAnsi"/>
          <w:sz w:val="18"/>
          <w:szCs w:val="18"/>
        </w:rPr>
        <w:footnoteRef/>
      </w:r>
      <w:r w:rsidRPr="00766B88">
        <w:rPr>
          <w:szCs w:val="18"/>
        </w:rPr>
        <w:t xml:space="preserve"> The 98% Lifetime ISR assumption is based upon the standard CFL measure in the absence of any better reference. This value is based upon review of two evaluations:</w:t>
      </w:r>
    </w:p>
    <w:p w14:paraId="4541159B" w14:textId="77777777" w:rsidR="00F60751" w:rsidRPr="00766B88" w:rsidRDefault="00F60751" w:rsidP="00766B88">
      <w:pPr>
        <w:pStyle w:val="Footnote"/>
        <w:rPr>
          <w:szCs w:val="18"/>
        </w:rPr>
      </w:pPr>
      <w:r w:rsidRPr="00766B88">
        <w:rPr>
          <w:szCs w:val="18"/>
        </w:rPr>
        <w:t>‘Nexus Market Research, RLW Analytics and GDS Associates study; “New England Residential Lighting Markdown Impact Evaluation, January 20, 2009’ and ‘KEMA Inc, Feb 2010, Final Evaluation Report</w:t>
      </w:r>
      <w:proofErr w:type="gramStart"/>
      <w:r w:rsidRPr="00766B88">
        <w:rPr>
          <w:szCs w:val="18"/>
        </w:rPr>
        <w:t>:,</w:t>
      </w:r>
      <w:proofErr w:type="gramEnd"/>
      <w:r w:rsidRPr="00766B88">
        <w:rPr>
          <w:szCs w:val="18"/>
        </w:rPr>
        <w:t xml:space="preserve"> Upstream Lighting Program, Volume 1.’ This implies that only 2% of bulbs purchased are never installed. The second and third year installations are based upon Ameren analysis of the Californian KEMA study showing that 54% of future installs occur in year 2 and 46% in year 3. The 2</w:t>
      </w:r>
      <w:r w:rsidRPr="00766B88">
        <w:rPr>
          <w:szCs w:val="18"/>
          <w:vertAlign w:val="superscript"/>
        </w:rPr>
        <w:t>nd</w:t>
      </w:r>
      <w:r w:rsidRPr="00766B88">
        <w:rPr>
          <w:szCs w:val="18"/>
        </w:rPr>
        <w:t xml:space="preserve"> and 3</w:t>
      </w:r>
      <w:r w:rsidRPr="00766B88">
        <w:rPr>
          <w:szCs w:val="18"/>
          <w:vertAlign w:val="superscript"/>
        </w:rPr>
        <w:t>rd</w:t>
      </w:r>
      <w:r w:rsidRPr="00766B88">
        <w:rPr>
          <w:szCs w:val="18"/>
        </w:rPr>
        <w:t xml:space="preserve"> year installations should be counted as part of those future program year savings. </w:t>
      </w:r>
    </w:p>
  </w:footnote>
  <w:footnote w:id="821">
    <w:p w14:paraId="6CE6A94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upon Standard CFL assumption in the absence of better data, and is based upon review of the PY2 and PY3 ComEd Direct Install program surveys. This value includes bulb failures in the 1st year to be consistent with the Commission approval of annualization of savings for first year savings claims. ComEd PY2 All Electric Single Family Home Energy Performance Tune-Up Program Evaluation, Navigant Consulting, December 21, 2010. </w:t>
      </w:r>
      <w:hyperlink r:id="rId114" w:history="1">
        <w:r w:rsidRPr="00766B88">
          <w:rPr>
            <w:rStyle w:val="Hyperlink"/>
            <w:szCs w:val="18"/>
          </w:rPr>
          <w:t>http://www.icc.illinois.gov/downloads/public/edocket/287090.pdf</w:t>
        </w:r>
      </w:hyperlink>
      <w:r w:rsidRPr="00766B88">
        <w:rPr>
          <w:szCs w:val="18"/>
        </w:rPr>
        <w:t>.</w:t>
      </w:r>
    </w:p>
  </w:footnote>
  <w:footnote w:id="822">
    <w:p w14:paraId="67FA18E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In Service Rates provided are for the bulb within a kit only. Given the significant differences in program design and the level of education provided through Efficiency Kits programs, the evaluators should apply the ISR estimated through evaluations (either past evaluations or the current program year evaluation) of the specific Efficiency Kits program.  In cases where program-specific evaluation results for an ISR are unavailable, the default ISR values for Efficiency Kits provide may be used.</w:t>
      </w:r>
    </w:p>
  </w:footnote>
  <w:footnote w:id="823">
    <w:p w14:paraId="009A7AF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color w:val="000000"/>
          <w:szCs w:val="18"/>
        </w:rPr>
        <w:t>Free bulbs provided without request, with little or no education. Consistent with Standard CFL assumptions.</w:t>
      </w:r>
    </w:p>
  </w:footnote>
  <w:footnote w:id="824">
    <w:p w14:paraId="416CF54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color w:val="000000"/>
          <w:szCs w:val="18"/>
        </w:rPr>
        <w:t>Kits provided free to students through school, with education program. Consistent with Standard CFL assumptions.</w:t>
      </w:r>
    </w:p>
  </w:footnote>
  <w:footnote w:id="825">
    <w:p w14:paraId="0C0B906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color w:val="000000"/>
          <w:szCs w:val="18"/>
        </w:rPr>
        <w:t>Opt-in program to receive kits via mail, with little or no education. Consistent with Standard CFL assumptions.</w:t>
      </w:r>
    </w:p>
  </w:footnote>
  <w:footnote w:id="826">
    <w:p w14:paraId="1EFBE505" w14:textId="77777777" w:rsidR="00F60751" w:rsidRPr="00766B88" w:rsidRDefault="00F60751" w:rsidP="00766B88">
      <w:pPr>
        <w:pStyle w:val="FootnoteText"/>
        <w:spacing w:after="0"/>
        <w:rPr>
          <w:ins w:id="9821" w:author="Samuel Dent" w:date="2016-01-14T06:45:00Z"/>
          <w:sz w:val="18"/>
          <w:szCs w:val="18"/>
        </w:rPr>
      </w:pPr>
      <w:ins w:id="9822" w:author="Samuel Dent" w:date="2016-01-14T06:45:00Z">
        <w:r w:rsidRPr="00766B88">
          <w:rPr>
            <w:rStyle w:val="FootnoteReference"/>
            <w:rFonts w:asciiTheme="minorHAnsi" w:hAnsiTheme="minorHAnsi"/>
            <w:sz w:val="18"/>
            <w:szCs w:val="18"/>
          </w:rPr>
          <w:footnoteRef/>
        </w:r>
        <w:r w:rsidRPr="00766B88">
          <w:rPr>
            <w:sz w:val="18"/>
            <w:szCs w:val="18"/>
          </w:rPr>
          <w:t xml:space="preserve"> </w:t>
        </w:r>
        <w:r w:rsidRPr="00766B88">
          <w:rPr>
            <w:rFonts w:cstheme="minorHAnsi"/>
            <w:noProof/>
            <w:sz w:val="18"/>
            <w:szCs w:val="18"/>
          </w:rPr>
          <w:t>Leakage in is only appropriate to credit to IL utility program savings if it is reasonably expected that the IL utility program marketing efforts played an important role in influencing customer to purchase the light bulbs.  Furthermore, consideration that such customers might be free riders should be addressed. If leakage in is assessed, efforts should be made to ensure no double counting of savings occurs if the evaluation is estimating both leakage in and spillover savings of light bulbs.</w:t>
        </w:r>
      </w:ins>
    </w:p>
  </w:footnote>
  <w:footnote w:id="827">
    <w:p w14:paraId="32B0516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rFonts w:eastAsiaTheme="minorHAnsi" w:cs="Calibri"/>
          <w:szCs w:val="18"/>
        </w:rPr>
        <w:t xml:space="preserve"> Using a leakage estimate from the current program year evaluation, from past evaluation results, or a rolling average of leakage estimates from previous years.</w:t>
      </w:r>
    </w:p>
  </w:footnote>
  <w:footnote w:id="828">
    <w:p w14:paraId="3130CCC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lighting logger study conducted as part of the PY5/6 ComEd Residential Lighting Program evaluation.</w:t>
      </w:r>
    </w:p>
  </w:footnote>
  <w:footnote w:id="829">
    <w:p w14:paraId="382C52F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value is estimated at 1.06 (calculated as 1 + (0.66*(0.27 / 2.8)).  Based on cooling loads decreasing by 27% of the lighting savings (average result from REMRate modeling of several different configurations and IL locations of homes), assuming typical cooling system operating efficiency of 2.8 COP (starting from standard assumption of SEER 10.5 central AC unit, converted to 9.5 EER using algorithm (-0.02 * SEER2) + (1.12 * SEER) (from Wassmer, M. (2003). A Component-Based Model for Residential Air Conditioner and Heat Pump Energy Calculations. Masters Thesis, University of Colorado at Boulder), converted to COP = EER/3.412 = 2.8COP) and 66% of homes in Illinois having central cooling ("Table HC7.9  Air Conditioning in Homes in Midwest Region, Divisions, and States, 2009 from Energy Information Administration", 2009 Residential Energy Consumption Survey;   </w:t>
      </w:r>
      <w:hyperlink r:id="rId115" w:history="1">
        <w:r w:rsidRPr="00766B88">
          <w:rPr>
            <w:rStyle w:val="Hyperlink"/>
            <w:szCs w:val="18"/>
          </w:rPr>
          <w:t>http://www.eia.gov/consumption/residential/data/2009/xls/HC7.9%20Air%20Conditioning%20in%20Midwest%20Region.xls</w:t>
        </w:r>
      </w:hyperlink>
      <w:r w:rsidRPr="00766B88">
        <w:rPr>
          <w:szCs w:val="18"/>
        </w:rPr>
        <w:t xml:space="preserve"> )</w:t>
      </w:r>
    </w:p>
  </w:footnote>
  <w:footnote w:id="830">
    <w:p w14:paraId="1776DC4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 above but using estimate of 45% of multi family buildings in Illinois having central cooling (based on data from “Table HC7.1  Air Conditioning in U.S. Homes, By Housing Unit Type, 2009” which is for the whole of the US, scaled to IL air conditioning prevalence compared to US average); </w:t>
      </w:r>
      <w:hyperlink r:id="rId116" w:history="1">
        <w:r w:rsidRPr="00766B88">
          <w:rPr>
            <w:rStyle w:val="Hyperlink"/>
            <w:szCs w:val="18"/>
          </w:rPr>
          <w:t>http://205.254.135.7/consumption/residential/data/2009/xls/HC7.1%20Air%20Conditioning%20by%20Housing%20Unit%20Type.xls</w:t>
        </w:r>
      </w:hyperlink>
      <w:r w:rsidRPr="00766B88">
        <w:rPr>
          <w:szCs w:val="18"/>
        </w:rPr>
        <w:t xml:space="preserve"> </w:t>
      </w:r>
    </w:p>
  </w:footnote>
  <w:footnote w:id="831">
    <w:p w14:paraId="45EDDC9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Negative value because this is an increase in heating consumption due to the efficient lighting.</w:t>
      </w:r>
    </w:p>
  </w:footnote>
  <w:footnote w:id="832">
    <w:p w14:paraId="5133B72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This means that heating loads increase by 49% of the lighting savings. This is based on the average result from REMRate modeling of several different configurations and IL locations of homes.</w:t>
      </w:r>
    </w:p>
  </w:footnote>
  <w:footnote w:id="833">
    <w:p w14:paraId="48059B5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834">
    <w:p w14:paraId="1A2572C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value is estimated at 1.11 (calculated as 1 + (0.66 * 0.466 / 2.8)). See footnote relating to WHFe for details. Note the 46.6% factor represents the average Residential cooling coincidence factor calculated by dividing average load during the peak hours divided by the maximum cooling load. </w:t>
      </w:r>
    </w:p>
  </w:footnote>
  <w:footnote w:id="835">
    <w:p w14:paraId="29B241F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 above but using estimate of 45% of multi family buildings in Illinois having central cooling (based on data from “Table HC7.1  Air Conditioning in U.S. Homes, By Housing Unit Type, 2009” which is for the whole of the US, scaled to IL air conditioning prevalence compared to US average); </w:t>
      </w:r>
      <w:hyperlink r:id="rId117" w:history="1">
        <w:r w:rsidRPr="00766B88">
          <w:rPr>
            <w:rStyle w:val="Hyperlink"/>
            <w:szCs w:val="18"/>
          </w:rPr>
          <w:t>http://205.254.135.7/consumption/residential/data/2009/xls/HC7.1%20Air%20Conditioning%20by%20Housing%20Unit%20Type.xls</w:t>
        </w:r>
      </w:hyperlink>
      <w:r w:rsidRPr="00766B88">
        <w:rPr>
          <w:szCs w:val="18"/>
        </w:rPr>
        <w:t xml:space="preserve">. </w:t>
      </w:r>
    </w:p>
  </w:footnote>
  <w:footnote w:id="836">
    <w:p w14:paraId="369AA27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lighting logger study conducted as part of the PY5/6 ComEd Residential Lighting Program evaluations.</w:t>
      </w:r>
    </w:p>
  </w:footnote>
  <w:footnote w:id="837">
    <w:p w14:paraId="65576600" w14:textId="77777777" w:rsidR="00F60751" w:rsidRPr="00766B88" w:rsidRDefault="00F60751" w:rsidP="00766B88">
      <w:pPr>
        <w:pStyle w:val="Footnote"/>
        <w:rPr>
          <w:ins w:id="9844" w:author="Samuel Dent" w:date="2015-12-17T06:09:00Z"/>
          <w:szCs w:val="18"/>
        </w:rPr>
      </w:pPr>
      <w:ins w:id="9845" w:author="Samuel Dent" w:date="2015-12-17T06:09:00Z">
        <w:r w:rsidRPr="00766B88">
          <w:rPr>
            <w:rStyle w:val="FootnoteReference"/>
            <w:rFonts w:asciiTheme="minorHAnsi" w:hAnsiTheme="minorHAnsi"/>
            <w:sz w:val="18"/>
            <w:szCs w:val="18"/>
          </w:rPr>
          <w:footnoteRef/>
        </w:r>
        <w:r w:rsidRPr="00766B88">
          <w:rPr>
            <w:szCs w:val="18"/>
          </w:rPr>
          <w:t xml:space="preserve"> Average result from REMRate modeling of several different configurations and IL locations of homes</w:t>
        </w:r>
      </w:ins>
    </w:p>
  </w:footnote>
  <w:footnote w:id="838">
    <w:p w14:paraId="64F105BC" w14:textId="77777777" w:rsidR="00F60751" w:rsidRPr="00766B88" w:rsidRDefault="00F60751" w:rsidP="00766B88">
      <w:pPr>
        <w:pStyle w:val="Footnote"/>
        <w:rPr>
          <w:ins w:id="9854" w:author="Samuel Dent" w:date="2015-12-17T06:09:00Z"/>
          <w:szCs w:val="18"/>
        </w:rPr>
      </w:pPr>
      <w:ins w:id="9855" w:author="Samuel Dent" w:date="2015-12-17T06:09:00Z">
        <w:r w:rsidRPr="00766B88">
          <w:rPr>
            <w:rStyle w:val="FootnoteReference"/>
            <w:rFonts w:asciiTheme="minorHAnsi" w:hAnsiTheme="minorHAnsi"/>
            <w:sz w:val="18"/>
            <w:szCs w:val="18"/>
          </w:rPr>
          <w:footnoteRef/>
        </w:r>
        <w:r w:rsidRPr="00766B88">
          <w:rPr>
            <w:szCs w:val="18"/>
          </w:rPr>
          <w:t xml:space="preserve"> This has been estimated assuming that natural gas central furnace heating is typical for Illinois residences (66% of Illinois homes have a Natural Gas Furnace (based on Energy Information Administration, 2009 Residential Energy Consumption Survey: http://www.eia.gov/consumption/residential/data/2009/xls/HC6.9%20Space%20Heating%20in%20Midwest%20Region.xls))</w:t>
        </w:r>
      </w:ins>
    </w:p>
    <w:p w14:paraId="0D75E12E" w14:textId="77777777" w:rsidR="00F60751" w:rsidRPr="00766B88" w:rsidRDefault="00F60751" w:rsidP="00766B88">
      <w:pPr>
        <w:pStyle w:val="Footnote"/>
        <w:rPr>
          <w:ins w:id="9856" w:author="Samuel Dent" w:date="2015-12-17T06:09:00Z"/>
          <w:szCs w:val="18"/>
        </w:rPr>
      </w:pPr>
      <w:ins w:id="9857" w:author="Samuel Dent" w:date="2015-12-17T06:09:00Z">
        <w:r w:rsidRPr="00766B88">
          <w:rPr>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ins>
    </w:p>
    <w:p w14:paraId="7E4C5A0E" w14:textId="77777777" w:rsidR="00F60751" w:rsidRPr="00766B88" w:rsidRDefault="00F60751" w:rsidP="00766B88">
      <w:pPr>
        <w:pStyle w:val="Footnote"/>
        <w:rPr>
          <w:ins w:id="9858" w:author="Samuel Dent" w:date="2015-12-17T06:09:00Z"/>
          <w:szCs w:val="18"/>
        </w:rPr>
      </w:pPr>
      <w:ins w:id="9859" w:author="Samuel Dent" w:date="2015-12-17T06:09:00Z">
        <w:r w:rsidRPr="00766B88">
          <w:rPr>
            <w:szCs w:val="18"/>
          </w:rPr>
          <w:t>(0.24*0.92) + (0.76*0.8) * (1-0.15) =  0.70</w:t>
        </w:r>
      </w:ins>
    </w:p>
  </w:footnote>
  <w:footnote w:id="839">
    <w:p w14:paraId="5227BBB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upon pricing forecast developed by Applied Proactive Technologies Inc (APT) based on industry input and provided to Ameren.</w:t>
      </w:r>
    </w:p>
  </w:footnote>
  <w:footnote w:id="840">
    <w:p w14:paraId="5958C28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lighting logger study conducted as part of the PY5/6 ComEd Residential Lighting Program evaluations.</w:t>
      </w:r>
    </w:p>
  </w:footnote>
  <w:footnote w:id="841">
    <w:p w14:paraId="3D2BA29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 manufacturers of the new minimally compliant EISA Halogens are using regular incandescent lamps with halogen fill gas rather than halogen infrared to meet the standard and so the component rated life is equal to the standard incandescent.</w:t>
      </w:r>
    </w:p>
  </w:footnote>
  <w:footnote w:id="842">
    <w:p w14:paraId="2DE0B55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Measure Life Report, Residential and Commercial/Industrial Lighting and HVAC Measures, GDS Associates, 2007</w:t>
      </w:r>
    </w:p>
  </w:footnote>
  <w:footnote w:id="843">
    <w:p w14:paraId="209ABFF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metering of 24 homes with central AC during PY4 and PY5 in Ameren Illinois service territory.</w:t>
      </w:r>
    </w:p>
  </w:footnote>
  <w:footnote w:id="844">
    <w:p w14:paraId="6BC391B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845">
    <w:p w14:paraId="48BA06A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846">
    <w:p w14:paraId="239E012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N-factor is used to convert 50-pascal blower door air flows to natural air flows and is dependent on geographic location and </w:t>
      </w:r>
      <w:del w:id="9951" w:author="Samuel Dent" w:date="2015-11-23T05:08:00Z">
        <w:r w:rsidRPr="00766B88" w:rsidDel="002914CF">
          <w:rPr>
            <w:szCs w:val="18"/>
          </w:rPr>
          <w:delText xml:space="preserve">exposure of the home to wind (impacts of stack effect based on height of building will not be significant because of reduced delta T during the cooling season) , based on methodology developed by Lawrence Berkeley Laboratory (LBL). </w:delText>
        </w:r>
        <w:r w:rsidRPr="00766B88" w:rsidDel="002914CF">
          <w:rPr>
            <w:szCs w:val="18"/>
          </w:rPr>
          <w:fldChar w:fldCharType="begin"/>
        </w:r>
        <w:r w:rsidRPr="00766B88" w:rsidDel="002914CF">
          <w:rPr>
            <w:szCs w:val="18"/>
          </w:rPr>
          <w:delInstrText xml:space="preserve"> HYPERLINK "http://www.homeenergy.org/archive/hem.dis.anl.gov/eehem/94/940111.html" \l "94011122" </w:delInstrText>
        </w:r>
        <w:r w:rsidRPr="00766B88" w:rsidDel="002914CF">
          <w:rPr>
            <w:szCs w:val="18"/>
          </w:rPr>
          <w:fldChar w:fldCharType="separate"/>
        </w:r>
        <w:r w:rsidRPr="00766B88" w:rsidDel="002914CF">
          <w:rPr>
            <w:szCs w:val="18"/>
          </w:rPr>
          <w:delText>N-factor</w:delText>
        </w:r>
        <w:r w:rsidRPr="00766B88" w:rsidDel="002914CF">
          <w:rPr>
            <w:szCs w:val="18"/>
          </w:rPr>
          <w:fldChar w:fldCharType="end"/>
        </w:r>
        <w:r w:rsidRPr="00766B88" w:rsidDel="002914CF">
          <w:rPr>
            <w:szCs w:val="18"/>
          </w:rPr>
          <w:delText xml:space="preserve"> values copied from J. Krigger, C. Dorsi; “Residential Energy: Cost Savings and Comfort for Existing Buildings”, p284.</w:delText>
        </w:r>
      </w:del>
      <w:ins w:id="9952" w:author="Samuel Dent" w:date="2015-11-23T05:08:00Z">
        <w:r w:rsidRPr="00766B88">
          <w:rPr>
            <w:szCs w:val="18"/>
          </w:rPr>
          <w:t># of stories</w:t>
        </w:r>
      </w:ins>
      <w:ins w:id="9953" w:author="Samuel Dent" w:date="2015-11-23T05:09:00Z">
        <w:r w:rsidRPr="00766B88">
          <w:rPr>
            <w:szCs w:val="18"/>
          </w:rPr>
          <w:t xml:space="preserve">. These were developed by applying the LBNL infiltration model </w:t>
        </w:r>
      </w:ins>
      <w:ins w:id="9954" w:author="Samuel Dent" w:date="2015-11-23T05:12:00Z">
        <w:r w:rsidRPr="00766B88">
          <w:rPr>
            <w:szCs w:val="18"/>
          </w:rPr>
          <w:t xml:space="preserve">(see LBNL paper 21040, </w:t>
        </w:r>
        <w:r w:rsidRPr="00766B88">
          <w:rPr>
            <w:i/>
            <w:szCs w:val="18"/>
          </w:rPr>
          <w:t>Exegisis of Proposed ASHRAE Standard 119: Air Leakage Performance for Detached Single-Family Residential Buildings</w:t>
        </w:r>
        <w:r w:rsidRPr="00766B88">
          <w:rPr>
            <w:szCs w:val="18"/>
          </w:rPr>
          <w:t>; Sherman, 1986; p</w:t>
        </w:r>
      </w:ins>
      <w:ins w:id="9955" w:author="Samuel Dent" w:date="2015-11-23T05:13:00Z">
        <w:r w:rsidRPr="00766B88">
          <w:rPr>
            <w:szCs w:val="18"/>
          </w:rPr>
          <w:t>age</w:t>
        </w:r>
      </w:ins>
      <w:ins w:id="9956" w:author="Samuel Dent" w:date="2015-11-23T05:12:00Z">
        <w:r w:rsidRPr="00766B88">
          <w:rPr>
            <w:szCs w:val="18"/>
          </w:rPr>
          <w:t xml:space="preserve"> v-vi, Appendix p</w:t>
        </w:r>
      </w:ins>
      <w:ins w:id="9957" w:author="Samuel Dent" w:date="2015-11-23T05:13:00Z">
        <w:r w:rsidRPr="00766B88">
          <w:rPr>
            <w:szCs w:val="18"/>
          </w:rPr>
          <w:t>age</w:t>
        </w:r>
      </w:ins>
      <w:ins w:id="9958" w:author="Samuel Dent" w:date="2015-11-23T05:12:00Z">
        <w:r w:rsidRPr="00766B88">
          <w:rPr>
            <w:szCs w:val="18"/>
          </w:rPr>
          <w:t xml:space="preserve"> 7-9)</w:t>
        </w:r>
      </w:ins>
      <w:ins w:id="9959" w:author="Samuel Dent" w:date="2015-11-23T05:13:00Z">
        <w:r w:rsidRPr="00766B88">
          <w:rPr>
            <w:szCs w:val="18"/>
          </w:rPr>
          <w:t xml:space="preserve"> </w:t>
        </w:r>
      </w:ins>
      <w:ins w:id="9960" w:author="Samuel Dent" w:date="2015-11-23T05:09:00Z">
        <w:r w:rsidRPr="00766B88">
          <w:rPr>
            <w:szCs w:val="18"/>
          </w:rPr>
          <w:t xml:space="preserve">to the reported wind speeds and outdoor temperatures provided </w:t>
        </w:r>
      </w:ins>
      <w:ins w:id="9961" w:author="Samuel Dent" w:date="2015-11-23T05:10:00Z">
        <w:r w:rsidRPr="00766B88">
          <w:rPr>
            <w:szCs w:val="18"/>
          </w:rPr>
          <w:t>by</w:t>
        </w:r>
      </w:ins>
      <w:ins w:id="9962" w:author="Samuel Dent" w:date="2015-11-23T05:09:00Z">
        <w:r w:rsidRPr="00766B88">
          <w:rPr>
            <w:szCs w:val="18"/>
          </w:rPr>
          <w:t xml:space="preserve"> the NRDC </w:t>
        </w:r>
      </w:ins>
      <w:ins w:id="9963" w:author="Samuel Dent" w:date="2015-11-23T05:10:00Z">
        <w:r w:rsidRPr="00766B88">
          <w:rPr>
            <w:szCs w:val="18"/>
          </w:rPr>
          <w:t>30 year climate normals.</w:t>
        </w:r>
      </w:ins>
      <w:ins w:id="9964" w:author="Samuel Dent" w:date="2015-11-23T05:12:00Z">
        <w:r w:rsidRPr="00766B88">
          <w:rPr>
            <w:szCs w:val="18"/>
          </w:rPr>
          <w:t xml:space="preserve"> </w:t>
        </w:r>
      </w:ins>
      <w:ins w:id="9965" w:author="Samuel Dent" w:date="2015-11-23T05:13:00Z">
        <w:r w:rsidRPr="00766B88">
          <w:rPr>
            <w:szCs w:val="18"/>
          </w:rPr>
          <w:t xml:space="preserve">For more information see Bruce Harley, CLEAResult </w:t>
        </w:r>
      </w:ins>
      <w:ins w:id="9966" w:author="Samuel Dent" w:date="2015-11-23T05:14:00Z">
        <w:r w:rsidRPr="00766B88">
          <w:rPr>
            <w:szCs w:val="18"/>
          </w:rPr>
          <w:t>“Infiltration Factor Calculations Methodology.doc”.</w:t>
        </w:r>
      </w:ins>
    </w:p>
  </w:footnote>
  <w:footnote w:id="847">
    <w:p w14:paraId="7F9FB9E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National Climatic Data Center, calculated from 1981-2010 climate normals with a base temp of 65°F.</w:t>
      </w:r>
    </w:p>
  </w:footnote>
  <w:footnote w:id="848">
    <w:p w14:paraId="2DAC4A6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This factor's source is: Energy Center of Wisconsin, May 2008 metering study; “Central Air Conditioning in Wisconsin, A Compilation of Recent Field Research”, p31. </w:t>
      </w:r>
      <w:r w:rsidRPr="00766B88">
        <w:rPr>
          <w:szCs w:val="18"/>
        </w:rPr>
        <w:tab/>
      </w:r>
    </w:p>
  </w:footnote>
  <w:footnote w:id="849">
    <w:p w14:paraId="45AF501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850">
    <w:p w14:paraId="71A19504" w14:textId="77777777" w:rsidR="00F60751" w:rsidRPr="00766B88" w:rsidRDefault="00F60751" w:rsidP="00766B88">
      <w:pPr>
        <w:pStyle w:val="FootnoteText"/>
        <w:spacing w:after="0"/>
        <w:rPr>
          <w:sz w:val="18"/>
          <w:szCs w:val="18"/>
        </w:rPr>
      </w:pPr>
      <w:ins w:id="10242" w:author="Samuel Dent" w:date="2015-11-23T05:14:00Z">
        <w:r w:rsidRPr="00766B88">
          <w:rPr>
            <w:rStyle w:val="FootnoteReference"/>
            <w:rFonts w:asciiTheme="minorHAnsi" w:hAnsiTheme="minorHAnsi"/>
            <w:sz w:val="18"/>
            <w:szCs w:val="18"/>
          </w:rPr>
          <w:footnoteRef/>
        </w:r>
        <w:r w:rsidRPr="00766B88">
          <w:rPr>
            <w:sz w:val="18"/>
            <w:szCs w:val="18"/>
          </w:rPr>
          <w:t xml:space="preserve"> Derived by calculating the sensible and total loads in each hour. </w:t>
        </w:r>
      </w:ins>
      <w:ins w:id="10243" w:author="Samuel Dent" w:date="2015-11-23T05:15:00Z">
        <w:r w:rsidRPr="00766B88">
          <w:rPr>
            <w:sz w:val="18"/>
            <w:szCs w:val="18"/>
          </w:rPr>
          <w:t>For more information see Bruce Harley, CLEAResult “Infiltration Factor Calculations Methodology.doc”.</w:t>
        </w:r>
      </w:ins>
    </w:p>
  </w:footnote>
  <w:footnote w:id="851">
    <w:p w14:paraId="5EDEBFE6" w14:textId="77777777" w:rsidR="00F60751" w:rsidRPr="00766B88" w:rsidDel="0051506E" w:rsidRDefault="00F60751" w:rsidP="00766B88">
      <w:pPr>
        <w:pStyle w:val="Footnote"/>
        <w:rPr>
          <w:del w:id="10246" w:author="Samuel Dent" w:date="2015-11-05T07:36:00Z"/>
          <w:szCs w:val="18"/>
        </w:rPr>
      </w:pPr>
      <w:del w:id="10247" w:author="Samuel Dent" w:date="2015-11-05T07:36:00Z">
        <w:r w:rsidRPr="00766B88" w:rsidDel="0051506E">
          <w:rPr>
            <w:rStyle w:val="FootnoteReference"/>
            <w:rFonts w:asciiTheme="minorHAnsi" w:hAnsiTheme="minorHAnsi"/>
            <w:sz w:val="18"/>
            <w:szCs w:val="18"/>
          </w:rPr>
          <w:footnoteRef/>
        </w:r>
        <w:r w:rsidRPr="00766B88" w:rsidDel="0051506E">
          <w:rPr>
            <w:szCs w:val="18"/>
          </w:rPr>
          <w:delText xml:space="preserve"> The Latent Multiplier is used to convert the sensible cooling savings calculated to a value representing sensible and latent cooling loads. The values are derived from Harriman et al "Dehumidification and Cooling Loads From Ventilation Air", ASHRAE Journal, by adding the latent and sensible loads to determine the total, then dividing the total by the sensible load. Where this specialized data was not available, a nearby city was chosen.</w:delText>
        </w:r>
      </w:del>
    </w:p>
  </w:footnote>
  <w:footnote w:id="852">
    <w:p w14:paraId="2274C7BA"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ins w:id="10368" w:author="Samuel Dent" w:date="2015-11-23T05:16:00Z">
        <w:r w:rsidRPr="00766B88">
          <w:rPr>
            <w:szCs w:val="18"/>
          </w:rPr>
          <w:t xml:space="preserve">N-factor is used to convert 50-pascal blower door air flows to natural air flows and is dependent on geographic location and # of stories. These were developed by applying the LBNL infiltration model (see LBNL paper 21040, </w:t>
        </w:r>
        <w:r w:rsidRPr="00766B88">
          <w:rPr>
            <w:i/>
            <w:szCs w:val="18"/>
          </w:rPr>
          <w:t>Exegisis of Proposed ASHRAE Standard 119: Air Leakage Performance for Detached Single-Family Residential Buildings</w:t>
        </w:r>
        <w:r w:rsidRPr="00766B88">
          <w:rPr>
            <w:szCs w:val="18"/>
          </w:rPr>
          <w:t>; Sherman, 1986; page v-vi, Appendix page 7-9) to the reported wind speeds and outdoor temperatures provided by the NRDC 30 year climate normals. For more information see Bruce Harley, CLEAResult “Infiltration Factor Calculations Methodology.doc”.</w:t>
        </w:r>
      </w:ins>
      <w:del w:id="10369" w:author="Samuel Dent" w:date="2015-11-23T05:16:00Z">
        <w:r w:rsidRPr="00766B88" w:rsidDel="002914CF">
          <w:rPr>
            <w:szCs w:val="18"/>
          </w:rPr>
          <w:delText xml:space="preserve">N-factor is used to convert 50-pascal blower door air flows to natural air flows and is dependent on geographic location, height of building (stack effect) and exposure of the home to wind, based on methodology developed by Lawrence Berkeley Laboratory (LBL). </w:delText>
        </w:r>
        <w:r w:rsidRPr="00766B88" w:rsidDel="002914CF">
          <w:rPr>
            <w:szCs w:val="18"/>
          </w:rPr>
          <w:fldChar w:fldCharType="begin"/>
        </w:r>
        <w:r w:rsidRPr="00766B88" w:rsidDel="002914CF">
          <w:rPr>
            <w:szCs w:val="18"/>
          </w:rPr>
          <w:delInstrText xml:space="preserve"> HYPERLINK "http://www.homeenergy.org/archive/hem.dis.anl.gov/eehem/94/940111.html" \l "94011122" </w:delInstrText>
        </w:r>
        <w:r w:rsidRPr="00766B88" w:rsidDel="002914CF">
          <w:rPr>
            <w:szCs w:val="18"/>
          </w:rPr>
          <w:fldChar w:fldCharType="separate"/>
        </w:r>
        <w:r w:rsidRPr="00766B88" w:rsidDel="002914CF">
          <w:rPr>
            <w:szCs w:val="18"/>
          </w:rPr>
          <w:delText>N-factor</w:delText>
        </w:r>
        <w:r w:rsidRPr="00766B88" w:rsidDel="002914CF">
          <w:rPr>
            <w:szCs w:val="18"/>
          </w:rPr>
          <w:fldChar w:fldCharType="end"/>
        </w:r>
        <w:r w:rsidRPr="00766B88" w:rsidDel="002914CF">
          <w:rPr>
            <w:szCs w:val="18"/>
          </w:rPr>
          <w:delText xml:space="preserve"> values copied from J. Krigger, C. Dorsi; “Residential Energy: Cost Savings and Comfort for Existing Buildings”, p284.</w:delText>
        </w:r>
      </w:del>
    </w:p>
  </w:footnote>
  <w:footnote w:id="853">
    <w:p w14:paraId="751EF6F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National Climatic Data Center, calculated from 1981-2010 climate normals with a base temp of 6</w:t>
      </w:r>
      <w:del w:id="10568" w:author="Samuel Dent" w:date="2015-11-19T10:55:00Z">
        <w:r w:rsidRPr="00766B88" w:rsidDel="00393CE7">
          <w:rPr>
            <w:szCs w:val="18"/>
          </w:rPr>
          <w:delText>5</w:delText>
        </w:r>
      </w:del>
      <w:ins w:id="10569" w:author="Samuel Dent" w:date="2015-11-19T10:55:00Z">
        <w:r w:rsidRPr="00766B88">
          <w:rPr>
            <w:szCs w:val="18"/>
          </w:rPr>
          <w:t>0</w:t>
        </w:r>
      </w:ins>
      <w:r w:rsidRPr="00766B88">
        <w:rPr>
          <w:szCs w:val="18"/>
        </w:rPr>
        <w:t>°F.</w:t>
      </w:r>
      <w:del w:id="10570" w:author="Samuel Dent" w:date="2015-11-19T10:55:00Z">
        <w:r w:rsidRPr="00766B88" w:rsidDel="00393CE7">
          <w:rPr>
            <w:szCs w:val="18"/>
          </w:rPr>
          <w:delText xml:space="preserve"> The base temperature was selected to account for the fact that homes receiving airsealing efforts are likely to be more leaky homes where the inside and outside air temperature is more consistent and therefore is more likely to require heating as temperatures drop below 65 degrees. Using this base temperature also reconciles the resulting savings estimates with the results of more sophisticated modeling software.</w:delText>
        </w:r>
      </w:del>
      <w:r w:rsidRPr="00766B88">
        <w:rPr>
          <w:szCs w:val="18"/>
        </w:rPr>
        <w:t xml:space="preserve">  </w:t>
      </w:r>
    </w:p>
  </w:footnote>
  <w:footnote w:id="854">
    <w:p w14:paraId="3FF678F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means that using the minimum standard is appropriate. An 85% distribution efficiency is then applied to account for duct losses for heat pumps.</w:t>
      </w:r>
    </w:p>
  </w:footnote>
  <w:footnote w:id="855">
    <w:p w14:paraId="6D8B7DF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w:t>
      </w:r>
      <w:r w:rsidRPr="00766B88">
        <w:rPr>
          <w:szCs w:val="18"/>
          <w:vertAlign w:val="subscript"/>
        </w:rPr>
        <w:t>e</w:t>
      </w:r>
      <w:r w:rsidRPr="00766B88">
        <w:rPr>
          <w:szCs w:val="18"/>
        </w:rPr>
        <w:t xml:space="preserve"> is not one of the AHRI certified ratings provided for residential furnaces, but can be reasonably estimated from a calculation based on the certified values for fuel energy (Ef in MMBtu/yr) and Eae (kWh/yr).  An average of a 300 record sample (non-random) out of 1495 was 3.14%.  This is, appropriately, ~50% greater than the Energy Star version 3 criteria for 2% F</w:t>
      </w:r>
      <w:r w:rsidRPr="00766B88">
        <w:rPr>
          <w:szCs w:val="18"/>
          <w:vertAlign w:val="subscript"/>
        </w:rPr>
        <w:t>e</w:t>
      </w:r>
      <w:r w:rsidRPr="00766B88">
        <w:rPr>
          <w:szCs w:val="18"/>
        </w:rPr>
        <w:t>. See “Programmable Thermostats Furnace Fan Analysis.xlsx” for reference.</w:t>
      </w:r>
    </w:p>
  </w:footnote>
  <w:footnote w:id="856">
    <w:p w14:paraId="1B6C253B" w14:textId="77777777" w:rsidR="00F60751" w:rsidRPr="00766B88" w:rsidRDefault="00F60751" w:rsidP="00766B88">
      <w:pPr>
        <w:spacing w:after="0"/>
        <w:jc w:val="left"/>
        <w:rPr>
          <w:ins w:id="10667" w:author="Samuel Dent" w:date="2015-11-05T07:46:00Z"/>
          <w:sz w:val="18"/>
          <w:szCs w:val="18"/>
        </w:rPr>
      </w:pPr>
      <w:ins w:id="10668" w:author="Samuel Dent" w:date="2015-11-05T07:46:00Z">
        <w:r w:rsidRPr="00766B88">
          <w:rPr>
            <w:rStyle w:val="FootnoteReference"/>
            <w:rFonts w:asciiTheme="minorHAnsi" w:hAnsiTheme="minorHAnsi"/>
            <w:sz w:val="18"/>
            <w:szCs w:val="18"/>
          </w:rPr>
          <w:footnoteRef/>
        </w:r>
        <w:r w:rsidRPr="00766B88">
          <w:rPr>
            <w:sz w:val="18"/>
            <w:szCs w:val="18"/>
          </w:rPr>
          <w:t xml:space="preserve"> </w:t>
        </w:r>
      </w:ins>
      <w:ins w:id="10669" w:author="Samuel Dent" w:date="2015-11-05T08:07:00Z">
        <w:r w:rsidRPr="00766B88">
          <w:rPr>
            <w:sz w:val="18"/>
            <w:szCs w:val="18"/>
          </w:rPr>
          <w:t xml:space="preserve">Prescriptive savings are based upon </w:t>
        </w:r>
      </w:ins>
      <w:ins w:id="10670" w:author="Samuel Dent" w:date="2015-11-05T07:46:00Z">
        <w:r w:rsidRPr="00766B88">
          <w:rPr>
            <w:sz w:val="18"/>
            <w:szCs w:val="18"/>
          </w:rPr>
          <w:t>“Evaluation of the Weatherization Residential Assistance Partnership and Helps Programs (WRAP/Helps).” Middletown, CT: KEMA, 2010. Accessed July 30, 2015</w:t>
        </w:r>
      </w:ins>
      <w:ins w:id="10671" w:author="Samuel Dent" w:date="2015-11-05T08:07:00Z">
        <w:r w:rsidRPr="00766B88">
          <w:rPr>
            <w:sz w:val="18"/>
            <w:szCs w:val="18"/>
          </w:rPr>
          <w:t>, (</w:t>
        </w:r>
      </w:ins>
      <w:ins w:id="10672" w:author="Samuel Dent" w:date="2015-11-05T07:46:00Z">
        <w:r w:rsidRPr="00766B88">
          <w:rPr>
            <w:sz w:val="18"/>
            <w:szCs w:val="18"/>
          </w:rPr>
          <w:fldChar w:fldCharType="begin"/>
        </w:r>
        <w:r w:rsidRPr="00766B88">
          <w:rPr>
            <w:sz w:val="18"/>
            <w:szCs w:val="18"/>
          </w:rPr>
          <w:instrText xml:space="preserve"> HYPERLINK "http://www.energizect.com/sites/default/files/Final%20WRAP%20%20Helps%20Report.pdf" </w:instrText>
        </w:r>
        <w:r w:rsidRPr="00766B88">
          <w:rPr>
            <w:sz w:val="18"/>
            <w:szCs w:val="18"/>
          </w:rPr>
          <w:fldChar w:fldCharType="separate"/>
        </w:r>
        <w:r w:rsidRPr="00766B88">
          <w:rPr>
            <w:rStyle w:val="Hyperlink"/>
            <w:sz w:val="18"/>
            <w:szCs w:val="18"/>
          </w:rPr>
          <w:t>http://www.energizect.com/sites/default/files/Final%20WRAP%20%20Helps%20Report.pdf</w:t>
        </w:r>
        <w:r w:rsidRPr="00766B88">
          <w:rPr>
            <w:sz w:val="18"/>
            <w:szCs w:val="18"/>
          </w:rPr>
          <w:fldChar w:fldCharType="end"/>
        </w:r>
      </w:ins>
      <w:ins w:id="10673" w:author="Samuel Dent" w:date="2015-11-05T08:07:00Z">
        <w:r w:rsidRPr="00766B88">
          <w:rPr>
            <w:sz w:val="18"/>
            <w:szCs w:val="18"/>
          </w:rPr>
          <w:t xml:space="preserve">) and adjusted for relative HDD of Bridgeport/Hartford CT with the IL climate zones. See ‘Rx Airsealing HDD </w:t>
        </w:r>
        <w:proofErr w:type="gramStart"/>
        <w:r w:rsidRPr="00766B88">
          <w:rPr>
            <w:sz w:val="18"/>
            <w:szCs w:val="18"/>
          </w:rPr>
          <w:t>adjustment</w:t>
        </w:r>
      </w:ins>
      <w:ins w:id="10674" w:author="Samuel Dent" w:date="2015-11-05T08:08:00Z">
        <w:r w:rsidRPr="00766B88">
          <w:rPr>
            <w:sz w:val="18"/>
            <w:szCs w:val="18"/>
          </w:rPr>
          <w:t>.xls’</w:t>
        </w:r>
        <w:proofErr w:type="gramEnd"/>
        <w:r w:rsidRPr="00766B88">
          <w:rPr>
            <w:sz w:val="18"/>
            <w:szCs w:val="18"/>
          </w:rPr>
          <w:t xml:space="preserve"> for more information.</w:t>
        </w:r>
      </w:ins>
    </w:p>
    <w:p w14:paraId="1EDCFA6A" w14:textId="77777777" w:rsidR="00F60751" w:rsidRPr="00766B88" w:rsidRDefault="00F60751" w:rsidP="00766B88">
      <w:pPr>
        <w:pStyle w:val="FootnoteText"/>
        <w:spacing w:after="0"/>
        <w:rPr>
          <w:ins w:id="10675" w:author="Samuel Dent" w:date="2015-11-05T07:46:00Z"/>
          <w:sz w:val="18"/>
          <w:szCs w:val="18"/>
        </w:rPr>
      </w:pPr>
    </w:p>
  </w:footnote>
  <w:footnote w:id="857">
    <w:p w14:paraId="1E7F6DE8" w14:textId="77777777" w:rsidR="00F60751" w:rsidRPr="00766B88" w:rsidRDefault="00F60751" w:rsidP="00766B88">
      <w:pPr>
        <w:pStyle w:val="FootnoteText"/>
        <w:spacing w:after="0"/>
        <w:rPr>
          <w:ins w:id="10946" w:author="Samuel Dent" w:date="2015-11-19T09:16:00Z"/>
          <w:sz w:val="18"/>
          <w:szCs w:val="18"/>
        </w:rPr>
      </w:pPr>
      <w:ins w:id="10947" w:author="Samuel Dent" w:date="2015-11-19T09:16:00Z">
        <w:r w:rsidRPr="00766B88">
          <w:rPr>
            <w:rStyle w:val="FootnoteReference"/>
            <w:rFonts w:asciiTheme="minorHAnsi" w:hAnsiTheme="minorHAnsi"/>
            <w:sz w:val="18"/>
            <w:szCs w:val="18"/>
          </w:rPr>
          <w:footnoteRef/>
        </w:r>
        <w:r w:rsidRPr="00766B88">
          <w:rPr>
            <w:sz w:val="18"/>
            <w:szCs w:val="18"/>
          </w:rPr>
          <w:t xml:space="preserve"> </w:t>
        </w:r>
      </w:ins>
      <w:ins w:id="10948" w:author="Samuel Dent" w:date="2015-11-19T09:17:00Z">
        <w:r w:rsidRPr="00766B88">
          <w:rPr>
            <w:sz w:val="18"/>
            <w:szCs w:val="18"/>
          </w:rPr>
          <w:t>Though we do not have a</w:t>
        </w:r>
      </w:ins>
      <w:ins w:id="10949" w:author="Samuel Dent" w:date="2015-11-19T09:18:00Z">
        <w:r w:rsidRPr="00766B88">
          <w:rPr>
            <w:sz w:val="18"/>
            <w:szCs w:val="18"/>
          </w:rPr>
          <w:t xml:space="preserve"> specific</w:t>
        </w:r>
      </w:ins>
      <w:ins w:id="10950" w:author="Samuel Dent" w:date="2015-11-19T09:17:00Z">
        <w:r w:rsidRPr="00766B88">
          <w:rPr>
            <w:sz w:val="18"/>
            <w:szCs w:val="18"/>
          </w:rPr>
          <w:t xml:space="preserve"> evaluation to point to, </w:t>
        </w:r>
      </w:ins>
      <w:ins w:id="10951" w:author="Samuel Dent" w:date="2015-11-19T09:18:00Z">
        <w:r w:rsidRPr="00766B88">
          <w:rPr>
            <w:sz w:val="18"/>
            <w:szCs w:val="18"/>
          </w:rPr>
          <w:t>modeled savings ha</w:t>
        </w:r>
      </w:ins>
      <w:ins w:id="10952" w:author="Samuel Dent" w:date="2015-11-19T09:21:00Z">
        <w:r w:rsidRPr="00766B88">
          <w:rPr>
            <w:sz w:val="18"/>
            <w:szCs w:val="18"/>
          </w:rPr>
          <w:t>ve</w:t>
        </w:r>
      </w:ins>
      <w:ins w:id="10953" w:author="Samuel Dent" w:date="2015-11-19T09:18:00Z">
        <w:r w:rsidRPr="00766B88">
          <w:rPr>
            <w:sz w:val="18"/>
            <w:szCs w:val="18"/>
          </w:rPr>
          <w:t xml:space="preserve"> often been found to </w:t>
        </w:r>
      </w:ins>
      <w:ins w:id="10954" w:author="Samuel Dent" w:date="2015-11-19T09:19:00Z">
        <w:r w:rsidRPr="00766B88">
          <w:rPr>
            <w:sz w:val="18"/>
            <w:szCs w:val="18"/>
          </w:rPr>
          <w:t xml:space="preserve">overclaim. Further VEIC reviewed these deemed estimates and consider them to </w:t>
        </w:r>
      </w:ins>
      <w:ins w:id="10955" w:author="Samuel Dent" w:date="2015-11-19T09:20:00Z">
        <w:r w:rsidRPr="00766B88">
          <w:rPr>
            <w:sz w:val="18"/>
            <w:szCs w:val="18"/>
          </w:rPr>
          <w:t xml:space="preserve">likely be a high estimate. As such </w:t>
        </w:r>
      </w:ins>
      <w:ins w:id="10956" w:author="Samuel Dent" w:date="2015-11-19T10:53:00Z">
        <w:r w:rsidRPr="00766B88">
          <w:rPr>
            <w:sz w:val="18"/>
            <w:szCs w:val="18"/>
          </w:rPr>
          <w:t>an</w:t>
        </w:r>
      </w:ins>
      <w:ins w:id="10957" w:author="Samuel Dent" w:date="2015-11-19T09:20:00Z">
        <w:r w:rsidRPr="00766B88">
          <w:rPr>
            <w:sz w:val="18"/>
            <w:szCs w:val="18"/>
          </w:rPr>
          <w:t xml:space="preserve"> 80% adjustment is applied, and this could be further refined with future evaluations.</w:t>
        </w:r>
      </w:ins>
    </w:p>
  </w:footnote>
  <w:footnote w:id="858">
    <w:p w14:paraId="19A8160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Full load hours for Chicago, Moline and Rockford are provided in “Final Evaluation Report: Central Air Conditioning Efficiency Services (CACES), 2010, Navigant Consulting”, </w:t>
      </w:r>
      <w:hyperlink r:id="rId118" w:history="1">
        <w:r w:rsidRPr="00766B88">
          <w:rPr>
            <w:rStyle w:val="Hyperlink"/>
            <w:szCs w:val="18"/>
          </w:rPr>
          <w:t>http://ilsag.org/yahoo_site_admin/assets/docs/ComEd_PY2_CACES_Evaluation_Report_2010-10-18.299122020.pdf</w:t>
        </w:r>
      </w:hyperlink>
      <w:r w:rsidRPr="00766B88">
        <w:rPr>
          <w:szCs w:val="18"/>
        </w:rPr>
        <w:t xml:space="preserve"> p.33. An average FLH/Cooling Degree Day (from NCDC) ratio was calculated for these locations and applied to the CDD of the other locations in order to estimate FLH.</w:t>
      </w:r>
    </w:p>
  </w:footnote>
  <w:footnote w:id="859">
    <w:p w14:paraId="6060EB1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metering of 24 homes with central AC during PY4 and PY5 in Ameren Illinois service territory.</w:t>
      </w:r>
    </w:p>
  </w:footnote>
  <w:footnote w:id="860">
    <w:p w14:paraId="0127E38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861">
    <w:p w14:paraId="72510D9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862">
    <w:p w14:paraId="2A82EEEA" w14:textId="77777777" w:rsidR="00F60751" w:rsidRPr="00766B88" w:rsidRDefault="00F60751" w:rsidP="00766B88">
      <w:pPr>
        <w:pStyle w:val="Footnote"/>
        <w:rPr>
          <w:ins w:id="10999" w:author="Samuel Dent" w:date="2015-11-23T05:17:00Z"/>
          <w:szCs w:val="18"/>
        </w:rPr>
      </w:pPr>
      <w:ins w:id="11000" w:author="Samuel Dent" w:date="2015-11-23T05:17:00Z">
        <w:r w:rsidRPr="00766B88">
          <w:rPr>
            <w:rStyle w:val="FootnoteReference"/>
            <w:rFonts w:asciiTheme="minorHAnsi" w:hAnsiTheme="minorHAnsi"/>
            <w:sz w:val="18"/>
            <w:szCs w:val="18"/>
          </w:rPr>
          <w:footnoteRef/>
        </w:r>
        <w:r w:rsidRPr="00766B88">
          <w:rPr>
            <w:szCs w:val="18"/>
          </w:rPr>
          <w:t xml:space="preserve"> N-factor is used to convert 50-pascal blower door air flows to natural air flows and is dependent on geographic location and # of stories. These were developed by applying the LBNL infiltration model (see LBNL paper 21040, </w:t>
        </w:r>
        <w:r w:rsidRPr="00766B88">
          <w:rPr>
            <w:i/>
            <w:szCs w:val="18"/>
          </w:rPr>
          <w:t>Exegisis of Proposed ASHRAE Standard 119: Air Leakage Performance for Detached Single-Family Residential Buildings</w:t>
        </w:r>
        <w:r w:rsidRPr="00766B88">
          <w:rPr>
            <w:szCs w:val="18"/>
          </w:rPr>
          <w:t>; Sherman, 1986; page v-vi, Appendix page 7-9) to the reported wind speeds and outdoor temperatures provided by the NRDC 30 year climate normals. For more information see Bruce Harley, CLEAResult “Infiltration Factor Calculations Methodology.doc”.</w:t>
        </w:r>
      </w:ins>
    </w:p>
  </w:footnote>
  <w:footnote w:id="863">
    <w:p w14:paraId="7C1447AB" w14:textId="77777777" w:rsidR="00F60751" w:rsidRPr="00766B88" w:rsidDel="00282471" w:rsidRDefault="00F60751" w:rsidP="00766B88">
      <w:pPr>
        <w:pStyle w:val="Footnote"/>
        <w:rPr>
          <w:del w:id="11110" w:author="Samuel Dent" w:date="2015-11-23T05:17:00Z"/>
          <w:szCs w:val="18"/>
        </w:rPr>
      </w:pPr>
      <w:del w:id="11111" w:author="Samuel Dent" w:date="2015-11-23T05:17:00Z">
        <w:r w:rsidRPr="00766B88" w:rsidDel="00282471">
          <w:rPr>
            <w:rStyle w:val="FootnoteReference"/>
            <w:rFonts w:asciiTheme="minorHAnsi" w:hAnsiTheme="minorHAnsi"/>
            <w:sz w:val="18"/>
            <w:szCs w:val="18"/>
          </w:rPr>
          <w:footnoteRef/>
        </w:r>
        <w:r w:rsidRPr="00766B88" w:rsidDel="00282471">
          <w:rPr>
            <w:szCs w:val="18"/>
          </w:rPr>
          <w:delText xml:space="preserve"> N-factor is used to convert 50-pascal blower door air flows to natural air flows and is dependent on geographic location, height of building (stack effect) and exposure of the home to wind, based on methodology developed by Lawrence Berkeley Laboratory (LBL). </w:delText>
        </w:r>
        <w:r w:rsidRPr="00766B88" w:rsidDel="00282471">
          <w:rPr>
            <w:szCs w:val="18"/>
          </w:rPr>
          <w:fldChar w:fldCharType="begin"/>
        </w:r>
        <w:r w:rsidRPr="00766B88" w:rsidDel="00282471">
          <w:rPr>
            <w:szCs w:val="18"/>
          </w:rPr>
          <w:delInstrText xml:space="preserve"> HYPERLINK "http://www.homeenergy.org/archive/hem.dis.anl.gov/eehem/94/940111.html" \l "94011122" </w:delInstrText>
        </w:r>
        <w:r w:rsidRPr="00766B88" w:rsidDel="00282471">
          <w:rPr>
            <w:szCs w:val="18"/>
          </w:rPr>
          <w:fldChar w:fldCharType="separate"/>
        </w:r>
        <w:r w:rsidRPr="00766B88" w:rsidDel="00282471">
          <w:rPr>
            <w:szCs w:val="18"/>
          </w:rPr>
          <w:delText>N-factor</w:delText>
        </w:r>
        <w:r w:rsidRPr="00766B88" w:rsidDel="00282471">
          <w:rPr>
            <w:szCs w:val="18"/>
          </w:rPr>
          <w:fldChar w:fldCharType="end"/>
        </w:r>
        <w:r w:rsidRPr="00766B88" w:rsidDel="00282471">
          <w:rPr>
            <w:szCs w:val="18"/>
          </w:rPr>
          <w:delText xml:space="preserve"> values copied from J. Krigger, C. Dorsi; “Residential Energy: Cost Savings and Comfort for Existing Buildings”, p284.</w:delText>
        </w:r>
      </w:del>
    </w:p>
  </w:footnote>
  <w:footnote w:id="864">
    <w:p w14:paraId="310E61F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National Climatic Data Center, calculated from 1981-2010 climate normals with a base temp of 60°F, consistent with the findings of Belzer and Cort, Pacific Northwest National Laboratory in “Statistical Analysis of Historical State-Level Residential Energy Consumption Trends,” 2004</w:t>
      </w:r>
      <w:proofErr w:type="gramStart"/>
      <w:r w:rsidRPr="00766B88">
        <w:rPr>
          <w:szCs w:val="18"/>
        </w:rPr>
        <w:t>..</w:t>
      </w:r>
      <w:proofErr w:type="gramEnd"/>
    </w:p>
  </w:footnote>
  <w:footnote w:id="865">
    <w:p w14:paraId="0FD0D12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Ideally, the System Efficiency should be obtained either by recording the AFUE of the unit, or performing a steady state efficiency test. The Distribution Efficiency can be estimated via a visual inspection and by referring to a look up table such as that provided by the Building Performance Institute: (</w:t>
      </w:r>
      <w:hyperlink r:id="rId119" w:history="1">
        <w:r w:rsidRPr="00766B88">
          <w:rPr>
            <w:rStyle w:val="Hyperlink"/>
            <w:szCs w:val="18"/>
          </w:rPr>
          <w:t>http://www.bpi.org/files/pdf/DistributionEfficiencyTable-BlueSheet.pdf</w:t>
        </w:r>
      </w:hyperlink>
      <w:r w:rsidRPr="00766B88">
        <w:rPr>
          <w:szCs w:val="18"/>
        </w:rPr>
        <w:t xml:space="preserve">  or by performing duct blaster testing.</w:t>
      </w:r>
    </w:p>
  </w:footnote>
  <w:footnote w:id="866">
    <w:p w14:paraId="58F42373" w14:textId="77777777" w:rsidR="00F60751" w:rsidRPr="00766B88" w:rsidDel="00DF494D" w:rsidRDefault="00F60751" w:rsidP="00766B88">
      <w:pPr>
        <w:pStyle w:val="Footnote"/>
        <w:rPr>
          <w:del w:id="11233" w:author="Samuel Dent" w:date="2015-11-19T09:04:00Z"/>
          <w:szCs w:val="18"/>
        </w:rPr>
      </w:pPr>
      <w:r w:rsidRPr="00766B88">
        <w:rPr>
          <w:rStyle w:val="FootnoteReference"/>
          <w:rFonts w:asciiTheme="minorHAnsi" w:hAnsiTheme="minorHAnsi"/>
          <w:sz w:val="18"/>
          <w:szCs w:val="18"/>
        </w:rPr>
        <w:footnoteRef/>
      </w:r>
      <w:r w:rsidRPr="00766B88">
        <w:rPr>
          <w:szCs w:val="18"/>
        </w:rPr>
        <w:t xml:space="preserve"> </w:t>
      </w:r>
      <w:del w:id="11234" w:author="Samuel Dent" w:date="2015-11-19T09:04:00Z">
        <w:r w:rsidRPr="00766B88" w:rsidDel="00DF494D">
          <w:rPr>
            <w:szCs w:val="18"/>
          </w:rPr>
          <w:delText xml:space="preserve">This has been estimated assuming that natural gas central furnace heating is typical for Illinois residences (66% of Illinois homes have a Natural Gas Furnace (based on Energy Information Administration, 2009 Residential Energy Consumption Survey: </w:delText>
        </w:r>
        <w:r w:rsidRPr="00766B88" w:rsidDel="00DF494D">
          <w:fldChar w:fldCharType="begin"/>
        </w:r>
        <w:r w:rsidRPr="00766B88" w:rsidDel="00DF494D">
          <w:rPr>
            <w:szCs w:val="18"/>
          </w:rPr>
          <w:delInstrText xml:space="preserve"> HYPERLINK "http://www.eia.gov/consumption/residential/data/2009/xls/HC6.9%20Space%20Heating%20in%20Midwest%20Region.xls" </w:delInstrText>
        </w:r>
        <w:r w:rsidRPr="00766B88" w:rsidDel="00DF494D">
          <w:fldChar w:fldCharType="separate"/>
        </w:r>
        <w:r w:rsidRPr="00766B88" w:rsidDel="00DF494D">
          <w:rPr>
            <w:rStyle w:val="Hyperlink"/>
            <w:szCs w:val="18"/>
          </w:rPr>
          <w:delText>http://www.eia.gov/consumption/residential/data/2009/xls/HC6.9%20Space%20Heating%20in%20Midwest%20Region.xls</w:delText>
        </w:r>
        <w:r w:rsidRPr="00766B88" w:rsidDel="00DF494D">
          <w:rPr>
            <w:rStyle w:val="Hyperlink"/>
            <w:szCs w:val="18"/>
          </w:rPr>
          <w:fldChar w:fldCharType="end"/>
        </w:r>
        <w:r w:rsidRPr="00766B88" w:rsidDel="00DF494D">
          <w:rPr>
            <w:szCs w:val="18"/>
          </w:rPr>
          <w:delText xml:space="preserve"> )</w:delText>
        </w:r>
      </w:del>
    </w:p>
    <w:p w14:paraId="2900D6A9" w14:textId="77777777" w:rsidR="00F60751" w:rsidRPr="00766B88" w:rsidDel="00DF494D" w:rsidRDefault="00F60751" w:rsidP="00766B88">
      <w:pPr>
        <w:pStyle w:val="Footnote"/>
        <w:rPr>
          <w:del w:id="11235" w:author="Samuel Dent" w:date="2015-11-19T09:04:00Z"/>
          <w:szCs w:val="18"/>
        </w:rPr>
      </w:pPr>
      <w:del w:id="11236" w:author="Samuel Dent" w:date="2015-11-19T09:04:00Z">
        <w:r w:rsidRPr="00766B88" w:rsidDel="00DF494D">
          <w:rPr>
            <w:szCs w:val="18"/>
          </w:rPr>
          <w:delTex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delText>
        </w:r>
      </w:del>
    </w:p>
    <w:p w14:paraId="2037C9BE" w14:textId="77777777" w:rsidR="00F60751" w:rsidRPr="00766B88" w:rsidRDefault="00F60751" w:rsidP="00766B88">
      <w:pPr>
        <w:pStyle w:val="Footnote"/>
        <w:rPr>
          <w:szCs w:val="18"/>
        </w:rPr>
      </w:pPr>
      <w:del w:id="11237" w:author="Samuel Dent" w:date="2015-11-19T09:04:00Z">
        <w:r w:rsidRPr="00766B88" w:rsidDel="00DF494D">
          <w:rPr>
            <w:szCs w:val="18"/>
          </w:rPr>
          <w:delText>(0.24*0.92) + (0.76*0.8) * (1-0.15) =  0.70</w:delText>
        </w:r>
      </w:del>
      <w:ins w:id="11238" w:author="Samuel Dent" w:date="2015-11-19T09:04:00Z">
        <w:r w:rsidRPr="00766B88">
          <w:rPr>
            <w:szCs w:val="18"/>
          </w:rPr>
          <w:t>Based on average Nicor PY4 nameplate efficiencies derated by 15% for distribution losses.</w:t>
        </w:r>
      </w:ins>
    </w:p>
  </w:footnote>
  <w:footnote w:id="867">
    <w:p w14:paraId="17434848" w14:textId="77777777" w:rsidR="00F60751" w:rsidRPr="00766B88" w:rsidRDefault="00F60751" w:rsidP="00766B88">
      <w:pPr>
        <w:spacing w:after="0"/>
        <w:jc w:val="left"/>
        <w:rPr>
          <w:ins w:id="11269" w:author="Samuel Dent" w:date="2015-11-05T08:12:00Z"/>
          <w:sz w:val="18"/>
          <w:szCs w:val="18"/>
        </w:rPr>
      </w:pPr>
      <w:ins w:id="11270" w:author="Samuel Dent" w:date="2015-11-05T08:12:00Z">
        <w:r w:rsidRPr="00766B88">
          <w:rPr>
            <w:rStyle w:val="FootnoteReference"/>
            <w:rFonts w:asciiTheme="minorHAnsi" w:hAnsiTheme="minorHAnsi"/>
            <w:sz w:val="18"/>
            <w:szCs w:val="18"/>
          </w:rPr>
          <w:footnoteRef/>
        </w:r>
        <w:r w:rsidRPr="00766B88">
          <w:rPr>
            <w:sz w:val="18"/>
            <w:szCs w:val="18"/>
          </w:rPr>
          <w:t xml:space="preserve"> Prescriptive savings are based upon “Evaluation of the Weatherization Residential Assistance Partnership and Helps Programs (WRAP/Helps).” Middletown, CT: KEMA, 2010. Accessed July 30, 2015, (</w:t>
        </w:r>
        <w:r w:rsidRPr="00766B88">
          <w:rPr>
            <w:sz w:val="18"/>
            <w:szCs w:val="18"/>
          </w:rPr>
          <w:fldChar w:fldCharType="begin"/>
        </w:r>
        <w:r w:rsidRPr="00766B88">
          <w:rPr>
            <w:sz w:val="18"/>
            <w:szCs w:val="18"/>
          </w:rPr>
          <w:instrText xml:space="preserve"> HYPERLINK "http://www.energizect.com/sites/default/files/Final%20WRAP%20%20Helps%20Report.pdf" </w:instrText>
        </w:r>
        <w:r w:rsidRPr="00766B88">
          <w:rPr>
            <w:sz w:val="18"/>
            <w:szCs w:val="18"/>
          </w:rPr>
          <w:fldChar w:fldCharType="separate"/>
        </w:r>
        <w:r w:rsidRPr="00766B88">
          <w:rPr>
            <w:rStyle w:val="Hyperlink"/>
            <w:sz w:val="18"/>
            <w:szCs w:val="18"/>
          </w:rPr>
          <w:t>http://www.energizect.com/sites/default/files/Final%20WRAP%20%20Helps%20Report.pdf</w:t>
        </w:r>
        <w:r w:rsidRPr="00766B88">
          <w:rPr>
            <w:sz w:val="18"/>
            <w:szCs w:val="18"/>
          </w:rPr>
          <w:fldChar w:fldCharType="end"/>
        </w:r>
        <w:r w:rsidRPr="00766B88">
          <w:rPr>
            <w:sz w:val="18"/>
            <w:szCs w:val="18"/>
          </w:rPr>
          <w:t xml:space="preserve">) and adjusted for relative HDD of Bridgeport/Hartford CT with the IL climate zones. See ‘Rx Airsealing HDD </w:t>
        </w:r>
        <w:proofErr w:type="gramStart"/>
        <w:r w:rsidRPr="00766B88">
          <w:rPr>
            <w:sz w:val="18"/>
            <w:szCs w:val="18"/>
          </w:rPr>
          <w:t>adjustment.xls’</w:t>
        </w:r>
        <w:proofErr w:type="gramEnd"/>
        <w:r w:rsidRPr="00766B88">
          <w:rPr>
            <w:sz w:val="18"/>
            <w:szCs w:val="18"/>
          </w:rPr>
          <w:t xml:space="preserve"> for more information.</w:t>
        </w:r>
      </w:ins>
    </w:p>
    <w:p w14:paraId="0B38A5DC" w14:textId="77777777" w:rsidR="00F60751" w:rsidRPr="00766B88" w:rsidRDefault="00F60751" w:rsidP="00766B88">
      <w:pPr>
        <w:pStyle w:val="FootnoteText"/>
        <w:spacing w:after="0"/>
        <w:rPr>
          <w:ins w:id="11271" w:author="Samuel Dent" w:date="2015-11-05T08:12:00Z"/>
          <w:sz w:val="18"/>
          <w:szCs w:val="18"/>
        </w:rPr>
      </w:pPr>
    </w:p>
  </w:footnote>
  <w:footnote w:id="868">
    <w:p w14:paraId="173FA923" w14:textId="77777777" w:rsidR="00F60751" w:rsidRPr="00766B88" w:rsidRDefault="00F60751" w:rsidP="00766B88">
      <w:pPr>
        <w:pStyle w:val="FootnoteText"/>
        <w:spacing w:after="0"/>
        <w:rPr>
          <w:ins w:id="11447" w:author="Samuel Dent" w:date="2015-11-19T09:23:00Z"/>
          <w:sz w:val="18"/>
          <w:szCs w:val="18"/>
        </w:rPr>
      </w:pPr>
      <w:ins w:id="11448" w:author="Samuel Dent" w:date="2015-11-19T09:23:00Z">
        <w:r w:rsidRPr="00766B88">
          <w:rPr>
            <w:rStyle w:val="FootnoteReference"/>
            <w:rFonts w:asciiTheme="minorHAnsi" w:hAnsiTheme="minorHAnsi"/>
            <w:sz w:val="18"/>
            <w:szCs w:val="18"/>
          </w:rPr>
          <w:footnoteRef/>
        </w:r>
        <w:r w:rsidRPr="00766B88">
          <w:rPr>
            <w:sz w:val="18"/>
            <w:szCs w:val="18"/>
          </w:rPr>
          <w:t xml:space="preserve"> Though we do not have a specific evaluation to point to, modeled savings have often been found to overclaim. Further VEIC reviewed these deemed estimates and consider them to likely be a high estimate. As such </w:t>
        </w:r>
      </w:ins>
      <w:ins w:id="11449" w:author="Samuel Dent" w:date="2015-11-19T10:59:00Z">
        <w:r w:rsidRPr="00766B88">
          <w:rPr>
            <w:sz w:val="18"/>
            <w:szCs w:val="18"/>
          </w:rPr>
          <w:t>an</w:t>
        </w:r>
      </w:ins>
      <w:ins w:id="11450" w:author="Samuel Dent" w:date="2015-11-19T09:23:00Z">
        <w:r w:rsidRPr="00766B88">
          <w:rPr>
            <w:sz w:val="18"/>
            <w:szCs w:val="18"/>
          </w:rPr>
          <w:t xml:space="preserve"> 80% adjustment is applied, and this could be further refined with future evaluations.</w:t>
        </w:r>
      </w:ins>
    </w:p>
  </w:footnote>
  <w:footnote w:id="869">
    <w:p w14:paraId="173808A3"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Measure Life Report, Residential and Commercial/Industrial Lighting and HVAC Measures, GDS Associates, 2007</w:t>
      </w:r>
    </w:p>
  </w:footnote>
  <w:footnote w:id="870">
    <w:p w14:paraId="5BB00E75"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Based on metering of 24 homes with central AC during PY4 and PY5 in Ameren Illinois service territory.</w:t>
      </w:r>
    </w:p>
  </w:footnote>
  <w:footnote w:id="871">
    <w:p w14:paraId="0C279605"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872">
    <w:p w14:paraId="65B2E66D"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873">
    <w:p w14:paraId="1B3ECEAC"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ORNL Builders Foundation Handbook, crawl space data from Table 5-5: Initial Effective R-values for Uninsulated Foundation System and Adjacent Soil, 1991, http://www.ornl.gov/sci/roofs+walls/foundation/ORNL_CON-295.pdf</w:t>
      </w:r>
    </w:p>
  </w:footnote>
  <w:footnote w:id="874">
    <w:p w14:paraId="538B659D"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ASHRAE, 2001, “Characterization of Framing Factors for New Low-Rise Residential Building Envelopes (904-RP),” Table 7.1  </w:t>
      </w:r>
    </w:p>
  </w:footnote>
  <w:footnote w:id="875">
    <w:p w14:paraId="25C61CAA"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National Climatic Data Center, calculated from 1981-2010 climate normals with a base temp of 65°F. There is a county mapping table in the Appendix providing the appropriate city to use for each county of Illinois.</w:t>
      </w:r>
    </w:p>
  </w:footnote>
  <w:footnote w:id="876">
    <w:p w14:paraId="3C467D6D"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Five year average cooling degree days with 75F base temp from DegreeDays.net were used in this table because the 30 year climate normals from NCDC used elsewhere are not available at base temps above 72F.</w:t>
      </w:r>
    </w:p>
  </w:footnote>
  <w:footnote w:id="877">
    <w:p w14:paraId="77468600"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878">
    <w:p w14:paraId="678FB22C"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This factor's source is: Energy Center of Wisconsin, May 2008 metering study; “Central Air Conditioning in Wisconsin, A Compilation of Recent Field Research”, p31. </w:t>
      </w:r>
      <w:r w:rsidRPr="009C362B">
        <w:rPr>
          <w:szCs w:val="18"/>
        </w:rPr>
        <w:tab/>
      </w:r>
    </w:p>
  </w:footnote>
  <w:footnote w:id="879">
    <w:p w14:paraId="0EB32BB6"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880">
    <w:p w14:paraId="0AA0A3E9" w14:textId="77777777" w:rsidR="00F60751" w:rsidRDefault="00F60751" w:rsidP="003125E0">
      <w:pPr>
        <w:pStyle w:val="FootnoteText"/>
        <w:rPr>
          <w:ins w:id="11489" w:author="Samuel Dent" w:date="2015-11-20T09:02:00Z"/>
        </w:rPr>
      </w:pPr>
      <w:ins w:id="11490" w:author="Samuel Dent" w:date="2015-11-20T09:02:00Z">
        <w:r>
          <w:rPr>
            <w:rStyle w:val="FootnoteReference"/>
          </w:rPr>
          <w:footnoteRef/>
        </w:r>
        <w:r>
          <w:t xml:space="preserve"> As demonstrated in two years of metering evaluation by Opinion Dynamics, see Memo “Results for AIC PY6 HPwES Billing Analysis”, dated February 20, 2015. TAC negotiated adjustment factor is 80%.</w:t>
        </w:r>
      </w:ins>
    </w:p>
  </w:footnote>
  <w:footnote w:id="881">
    <w:p w14:paraId="4FBCDD5D"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Adapted from Table 1, page 24.4, of the 1977 ASHRAE Fundamentals Handbook</w:t>
      </w:r>
    </w:p>
  </w:footnote>
  <w:footnote w:id="882">
    <w:p w14:paraId="1B8509B6"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National Climatic Data Center, calculated from 1981-2010 climate normals with a base temp of 60°F for a conditioned basement and 50°F for an unconditioned basement), consistent with the findings of Belzer and Cort, Pacific Northwest National Laboratory in “Statistical Analysis of Historical State-Level Residential Energy Consumption Trends,” 2004. There is a county mapping table in the front of the TRM providing the appropriate city to use for each county of Illinois.</w:t>
      </w:r>
    </w:p>
  </w:footnote>
  <w:footnote w:id="883">
    <w:p w14:paraId="59D2452F"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884">
    <w:p w14:paraId="72B51382"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means that using the minimum standard is appropriate. An 85% distribution efficiency is then applied to account for duct losses for heat pumps.</w:t>
      </w:r>
    </w:p>
  </w:footnote>
  <w:footnote w:id="885">
    <w:p w14:paraId="27BA5099" w14:textId="77777777" w:rsidR="00F60751" w:rsidRDefault="00F60751" w:rsidP="003125E0">
      <w:pPr>
        <w:pStyle w:val="FootnoteText"/>
        <w:rPr>
          <w:ins w:id="11536" w:author="Samuel Dent" w:date="2015-11-20T09:03:00Z"/>
        </w:rPr>
      </w:pPr>
      <w:ins w:id="11537" w:author="Samuel Dent" w:date="2015-11-20T09:03:00Z">
        <w:r>
          <w:rPr>
            <w:rStyle w:val="FootnoteReference"/>
          </w:rPr>
          <w:footnoteRef/>
        </w:r>
        <w:r>
          <w:t xml:space="preserve"> As demonstrated in two years of metering evaluation by Opinion Dynamics, see Memo “Results for AIC PY6 HPwES Billing Analysis”, dated February 20, 2015. TAC negotiated adjustment factor is </w:t>
        </w:r>
      </w:ins>
      <w:ins w:id="11538" w:author="Samuel Dent" w:date="2015-11-20T09:12:00Z">
        <w:r>
          <w:t>6</w:t>
        </w:r>
      </w:ins>
      <w:ins w:id="11539" w:author="Samuel Dent" w:date="2015-11-20T09:03:00Z">
        <w:r>
          <w:t>0%.</w:t>
        </w:r>
      </w:ins>
    </w:p>
  </w:footnote>
  <w:footnote w:id="886">
    <w:p w14:paraId="31B2C67D" w14:textId="77777777" w:rsidR="00F60751" w:rsidRPr="009C362B" w:rsidDel="00C87704" w:rsidRDefault="00F60751" w:rsidP="003125E0">
      <w:pPr>
        <w:pStyle w:val="Footnote"/>
        <w:rPr>
          <w:del w:id="11545" w:author="Samuel Dent" w:date="2015-11-20T09:03:00Z"/>
          <w:szCs w:val="18"/>
        </w:rPr>
      </w:pPr>
      <w:del w:id="11546" w:author="Samuel Dent" w:date="2015-11-20T09:03:00Z">
        <w:r w:rsidRPr="009C362B" w:rsidDel="00C87704">
          <w:rPr>
            <w:rStyle w:val="FootnoteReference"/>
            <w:szCs w:val="18"/>
          </w:rPr>
          <w:footnoteRef/>
        </w:r>
        <w:r w:rsidRPr="009C362B" w:rsidDel="00C87704">
          <w:rPr>
            <w:szCs w:val="18"/>
          </w:rPr>
          <w:delText xml:space="preserve"> Based upon comparing algorithm derived savings estimate and evaluated bill analysis estimate in the following 2012 Massachusetts report: “Home Energy Services Impact Evaluation”, August 2012. See “Insulation ADJ calculations.xls” for details or calculation.</w:delText>
        </w:r>
      </w:del>
    </w:p>
  </w:footnote>
  <w:footnote w:id="887">
    <w:p w14:paraId="32757923"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F</w:t>
      </w:r>
      <w:r w:rsidRPr="009C362B">
        <w:rPr>
          <w:szCs w:val="18"/>
          <w:vertAlign w:val="subscript"/>
        </w:rPr>
        <w:t>e</w:t>
      </w:r>
      <w:r w:rsidRPr="009C362B">
        <w:rPr>
          <w:szCs w:val="18"/>
        </w:rPr>
        <w:t xml:space="preserve"> is not one of the AHRI certified ratings provided for residential furnaces, but can be reasonably estimated from a calculation based on the certified values for fuel energy (Ef in MMBtu/yr) and Eae (kWh/yr).  An average of a 300 record sample (non-random) out of 1495 was 3.14%.  This is, appropriately, ~50% greater than the Energy Star version 3 criteria for 2% F</w:t>
      </w:r>
      <w:r w:rsidRPr="009C362B">
        <w:rPr>
          <w:szCs w:val="18"/>
          <w:vertAlign w:val="subscript"/>
        </w:rPr>
        <w:t>e</w:t>
      </w:r>
      <w:r w:rsidRPr="009C362B">
        <w:rPr>
          <w:szCs w:val="18"/>
        </w:rPr>
        <w:t>. See “Programmable Thermostats Furnace Fan Analysis.xlsx” for reference.</w:t>
      </w:r>
    </w:p>
  </w:footnote>
  <w:footnote w:id="888">
    <w:p w14:paraId="5FB4F161"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Full load hours for Chicago, Moline and Rockford are provided in “Final Evaluation Report: Central Air Conditioning Efficiency Services (CACES), 2010, Navigant Consulting”, </w:t>
      </w:r>
      <w:hyperlink r:id="rId120" w:history="1">
        <w:r w:rsidRPr="009C362B">
          <w:rPr>
            <w:rStyle w:val="Hyperlink"/>
            <w:rFonts w:eastAsiaTheme="majorEastAsia"/>
            <w:szCs w:val="18"/>
          </w:rPr>
          <w:t>http://ilsagfiles.org/SAG_files/Evaluation_Documents/ComEd/ComEd%20EPY2%20Evaluation%20Reports/ComEd_Central_AC_Efficiency_Services_PY2_Evaluation_Report_Final.pdf</w:t>
        </w:r>
      </w:hyperlink>
      <w:r w:rsidRPr="009C362B">
        <w:rPr>
          <w:szCs w:val="18"/>
        </w:rPr>
        <w:t>, p.33. An average FLH/Cooling Degree Day (from NCDC) ratio was calculated for these locations and applied to the CDD of the other locations in order to estimate FLH. There is a county mapping table in the front of the TRM providing the appropriate city to use for each county of Illinois.</w:t>
      </w:r>
    </w:p>
  </w:footnote>
  <w:footnote w:id="889">
    <w:p w14:paraId="3B9D02E3"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890">
    <w:p w14:paraId="1184807B"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Based on metering of 24 homes with central AC during PY4 and PY5 in Ameren Illinois service territory.</w:t>
      </w:r>
    </w:p>
  </w:footnote>
  <w:footnote w:id="891">
    <w:p w14:paraId="2341A323"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892">
    <w:p w14:paraId="281C2EE3" w14:textId="77777777" w:rsidR="00F60751" w:rsidRPr="009C362B" w:rsidRDefault="00F60751" w:rsidP="003125E0">
      <w:pPr>
        <w:pStyle w:val="Footnote"/>
        <w:rPr>
          <w:szCs w:val="18"/>
        </w:rPr>
      </w:pPr>
      <w:r w:rsidRPr="009C362B">
        <w:rPr>
          <w:rStyle w:val="FootnoteReference"/>
          <w:szCs w:val="18"/>
        </w:rPr>
        <w:footnoteRef/>
      </w:r>
      <w:r w:rsidRPr="009C362B">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893">
    <w:p w14:paraId="5C3F84A4" w14:textId="77777777" w:rsidR="00F60751" w:rsidRPr="009C362B" w:rsidDel="00F508BD" w:rsidRDefault="00F60751" w:rsidP="003125E0">
      <w:pPr>
        <w:pStyle w:val="Footnote"/>
        <w:rPr>
          <w:del w:id="11599" w:author="Samuel Dent" w:date="2015-11-20T09:32:00Z"/>
          <w:szCs w:val="18"/>
        </w:rPr>
      </w:pPr>
      <w:r w:rsidRPr="009C362B">
        <w:rPr>
          <w:rStyle w:val="FootnoteReference"/>
          <w:szCs w:val="18"/>
        </w:rPr>
        <w:footnoteRef/>
      </w:r>
      <w:r w:rsidRPr="009C362B">
        <w:rPr>
          <w:szCs w:val="18"/>
        </w:rPr>
        <w:t xml:space="preserve"> </w:t>
      </w:r>
      <w:ins w:id="11600" w:author="Samuel Dent" w:date="2015-11-20T09:32:00Z">
        <w:r>
          <w:rPr>
            <w:szCs w:val="18"/>
          </w:rPr>
          <w:t>Based on average Nicor PY4 nameplate efficiencies derated by 15% for distribution losses.</w:t>
        </w:r>
      </w:ins>
      <w:del w:id="11601" w:author="Samuel Dent" w:date="2015-11-20T09:32:00Z">
        <w:r w:rsidRPr="009C362B" w:rsidDel="00F508BD">
          <w:rPr>
            <w:szCs w:val="18"/>
          </w:rPr>
          <w:delText>This has been estimated assuming that natural gas central furnace heating is typical for Illinois residences (66% of Illinois homes have a Natural Gas Furnace (based on Energy Information Administration, 2009 Residential Energy Consumption Survey: http://www.eia.gov/consumption/residential/data/2009/xls/HC6.9%20Space%20Heating%20in%20Midwest%20Region.xls))</w:delText>
        </w:r>
      </w:del>
    </w:p>
    <w:p w14:paraId="0BD0810A" w14:textId="77777777" w:rsidR="00F60751" w:rsidRPr="009C362B" w:rsidDel="00F508BD" w:rsidRDefault="00F60751" w:rsidP="003125E0">
      <w:pPr>
        <w:pStyle w:val="Footnote"/>
        <w:rPr>
          <w:del w:id="11602" w:author="Samuel Dent" w:date="2015-11-20T09:32:00Z"/>
          <w:szCs w:val="18"/>
        </w:rPr>
      </w:pPr>
      <w:del w:id="11603" w:author="Samuel Dent" w:date="2015-11-20T09:32:00Z">
        <w:r w:rsidRPr="009C362B" w:rsidDel="00F508BD">
          <w:rPr>
            <w:szCs w:val="18"/>
          </w:rPr>
          <w:delTex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delText>
        </w:r>
      </w:del>
    </w:p>
    <w:p w14:paraId="58F320F7" w14:textId="77777777" w:rsidR="00F60751" w:rsidRPr="009C362B" w:rsidRDefault="00F60751" w:rsidP="003125E0">
      <w:pPr>
        <w:pStyle w:val="Footnote"/>
        <w:rPr>
          <w:szCs w:val="18"/>
        </w:rPr>
      </w:pPr>
      <w:del w:id="11604" w:author="Samuel Dent" w:date="2015-11-20T09:32:00Z">
        <w:r w:rsidRPr="009C362B" w:rsidDel="00F508BD">
          <w:rPr>
            <w:szCs w:val="18"/>
          </w:rPr>
          <w:delText>(0.24*0.92) + (0.76*0.8) * (1-0.15) =  0.70</w:delText>
        </w:r>
      </w:del>
    </w:p>
  </w:footnote>
  <w:footnote w:id="894">
    <w:p w14:paraId="052E98A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t>
      </w:r>
      <w:r w:rsidRPr="00766B88">
        <w:rPr>
          <w:rStyle w:val="FootnoteChar"/>
          <w:szCs w:val="18"/>
        </w:rPr>
        <w:t>Measure Life Report, Residential and Commercial/Industrial Lighting and HVAC Measures, GDS Associates, 2007</w:t>
      </w:r>
    </w:p>
  </w:footnote>
  <w:footnote w:id="895">
    <w:p w14:paraId="67A1F329"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metering of 24 homes with central AC during PY4 and PY5 in Ameren Illinois service territory.</w:t>
      </w:r>
    </w:p>
  </w:footnote>
  <w:footnote w:id="896">
    <w:p w14:paraId="4AFA5F35"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897">
    <w:p w14:paraId="0223630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898">
    <w:p w14:paraId="2299BC5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2005 ASHRAE Handbook – Fundamentals: assuming 2x8 joists, 16” OC, ¾” subfloor, ½” carpet with rubber pad, and accounting for a still air film above and below: 1/ [(0.85 cavity share of area / (0.68 + 0.94 + 1.23 + 0.68)) + (0.15 framing share / (0.68 + 7.5” * 1.25 R/in + 0.94 + 1.23 + 0.68))] = 3.96</w:t>
      </w:r>
    </w:p>
  </w:footnote>
  <w:footnote w:id="899">
    <w:p w14:paraId="7ED9FD3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ASHRAE, 2001, “Characterization of Framing Factors for New Low-Rise Residential Building Envelopes (904-RP),” Table 7.1  </w:t>
      </w:r>
    </w:p>
  </w:footnote>
  <w:footnote w:id="900">
    <w:p w14:paraId="0BD401A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Five year average cooling degree days with 75F base temp from DegreeDays.net were used in this table because the 30 year climate normals from NCDC used elsewhere are not available at base temps above 72F.</w:t>
      </w:r>
    </w:p>
  </w:footnote>
  <w:footnote w:id="901">
    <w:p w14:paraId="5F4FE8B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902">
    <w:p w14:paraId="179E884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Energy Center of Wisconsin, May 2008 metering study; “Central Air Conditioning in Wisconsin, A Compilation of Recent Field Research”, p31. </w:t>
      </w:r>
      <w:r w:rsidRPr="00766B88">
        <w:rPr>
          <w:szCs w:val="18"/>
        </w:rPr>
        <w:tab/>
      </w:r>
    </w:p>
  </w:footnote>
  <w:footnote w:id="903">
    <w:p w14:paraId="37DF95B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904">
    <w:p w14:paraId="177F599C" w14:textId="77777777" w:rsidR="00F60751" w:rsidRPr="00766B88" w:rsidRDefault="00F60751" w:rsidP="00766B88">
      <w:pPr>
        <w:pStyle w:val="FootnoteText"/>
        <w:spacing w:after="0"/>
        <w:rPr>
          <w:ins w:id="11653" w:author="Samuel Dent" w:date="2015-11-20T09:11:00Z"/>
          <w:sz w:val="18"/>
          <w:szCs w:val="18"/>
        </w:rPr>
      </w:pPr>
      <w:ins w:id="11654" w:author="Samuel Dent" w:date="2015-11-20T09:11:00Z">
        <w:r w:rsidRPr="00766B88">
          <w:rPr>
            <w:rStyle w:val="FootnoteReference"/>
            <w:rFonts w:asciiTheme="minorHAnsi" w:hAnsiTheme="minorHAnsi"/>
            <w:sz w:val="18"/>
            <w:szCs w:val="18"/>
          </w:rPr>
          <w:footnoteRef/>
        </w:r>
        <w:r w:rsidRPr="00766B88">
          <w:rPr>
            <w:sz w:val="18"/>
            <w:szCs w:val="18"/>
          </w:rPr>
          <w:t xml:space="preserve"> As demonstrated in two years of metering evaluation by Opinion Dynamics, see Memo “Results for AIC PY6 HPwES Billing Analysis”, dated February 20, 2015. TAC negotiated adjustment factor is 80%.</w:t>
        </w:r>
      </w:ins>
    </w:p>
  </w:footnote>
  <w:footnote w:id="905">
    <w:p w14:paraId="0B9D7E2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National Climatic Data Center, Heating Degree Days with a base temp of 50°F to account for lower impact of unconditioned space on heating system. There is a county mapping table in the Appendix providing the appropriate city to use for each county of Illinois.</w:t>
      </w:r>
    </w:p>
  </w:footnote>
  <w:footnote w:id="906">
    <w:p w14:paraId="33FC844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907">
    <w:p w14:paraId="796AFB1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means that using the minimum standard is appropriate. An 85% distribution efficiency is then applied to account for duct losses for heat pumps.</w:t>
      </w:r>
    </w:p>
  </w:footnote>
  <w:footnote w:id="908">
    <w:p w14:paraId="182FB21F" w14:textId="77777777" w:rsidR="00F60751" w:rsidRPr="00766B88" w:rsidRDefault="00F60751" w:rsidP="00766B88">
      <w:pPr>
        <w:pStyle w:val="FootnoteText"/>
        <w:spacing w:after="0"/>
        <w:rPr>
          <w:ins w:id="11661" w:author="Samuel Dent" w:date="2015-11-20T09:12:00Z"/>
          <w:sz w:val="18"/>
          <w:szCs w:val="18"/>
        </w:rPr>
      </w:pPr>
      <w:ins w:id="11662" w:author="Samuel Dent" w:date="2015-11-20T09:12:00Z">
        <w:r w:rsidRPr="00766B88">
          <w:rPr>
            <w:rStyle w:val="FootnoteReference"/>
            <w:rFonts w:asciiTheme="minorHAnsi" w:hAnsiTheme="minorHAnsi"/>
            <w:sz w:val="18"/>
            <w:szCs w:val="18"/>
          </w:rPr>
          <w:footnoteRef/>
        </w:r>
        <w:r w:rsidRPr="00766B88">
          <w:rPr>
            <w:sz w:val="18"/>
            <w:szCs w:val="18"/>
          </w:rPr>
          <w:t xml:space="preserve"> As demonstrated in two years of metering evaluation by Opinion Dynamics, see Memo “Results for AIC PY6 HPwES Billing Analysis”, dated February 20, 2015. TAC negotiated adjustment factor is 60%.</w:t>
        </w:r>
      </w:ins>
    </w:p>
  </w:footnote>
  <w:footnote w:id="909">
    <w:p w14:paraId="78D10009" w14:textId="77777777" w:rsidR="00F60751" w:rsidRPr="00766B88" w:rsidDel="009A52CA" w:rsidRDefault="00F60751" w:rsidP="00766B88">
      <w:pPr>
        <w:pStyle w:val="Footnote"/>
        <w:rPr>
          <w:del w:id="11666" w:author="Samuel Dent" w:date="2015-11-20T09:12:00Z"/>
          <w:szCs w:val="18"/>
        </w:rPr>
      </w:pPr>
      <w:del w:id="11667" w:author="Samuel Dent" w:date="2015-11-20T09:12:00Z">
        <w:r w:rsidRPr="00766B88" w:rsidDel="009A52CA">
          <w:rPr>
            <w:rStyle w:val="FootnoteReference"/>
            <w:rFonts w:asciiTheme="minorHAnsi" w:hAnsiTheme="minorHAnsi"/>
            <w:sz w:val="18"/>
            <w:szCs w:val="18"/>
          </w:rPr>
          <w:footnoteRef/>
        </w:r>
        <w:r w:rsidRPr="00766B88" w:rsidDel="009A52CA">
          <w:rPr>
            <w:szCs w:val="18"/>
          </w:rPr>
          <w:delText xml:space="preserve"> Based upon comparing algorithm derived savings estimate and evaluated bill analysis estimate in the following 2012 Massachusetts report: “Home Energy Services Impact Evaluation”, August 2012. See “Insulation ADJ calculations.xls” for details or calculation. Note that basement wall is used as a proxy for crawlspace ceiling.</w:delText>
        </w:r>
      </w:del>
    </w:p>
  </w:footnote>
  <w:footnote w:id="910">
    <w:p w14:paraId="04FB62F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w:t>
      </w:r>
      <w:r w:rsidRPr="00766B88">
        <w:rPr>
          <w:szCs w:val="18"/>
          <w:vertAlign w:val="subscript"/>
        </w:rPr>
        <w:t>e</w:t>
      </w:r>
      <w:r w:rsidRPr="00766B88">
        <w:rPr>
          <w:szCs w:val="18"/>
        </w:rPr>
        <w:t xml:space="preserve"> is not one of the AHRI certified ratings provided for residential furnaces, but can be reasonably estimated from a calculation based on the certified values for fuel energy (Ef in MMBtu/yr) and Eae (kWh/yr).  An average of a 300 record sample (non-random) out of 1495 was 3.14%.  This is, appropriately, ~50% greater than the Energy Star version 3 criteria for 2% F</w:t>
      </w:r>
      <w:r w:rsidRPr="00766B88">
        <w:rPr>
          <w:szCs w:val="18"/>
          <w:vertAlign w:val="subscript"/>
        </w:rPr>
        <w:t>e</w:t>
      </w:r>
      <w:r w:rsidRPr="00766B88">
        <w:rPr>
          <w:szCs w:val="18"/>
        </w:rPr>
        <w:t>. See “Programmable Thermostats Furnace Fan Analysis.xlsx” for reference.</w:t>
      </w:r>
    </w:p>
  </w:footnote>
  <w:footnote w:id="911">
    <w:p w14:paraId="3B11585B"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Full load hours for Chicago, Moline and Rockford are provided in “Final Evaluation Report: Central Air Conditioning Efficiency Services (CACES), 2010, Navigant Consulting”, </w:t>
      </w:r>
      <w:hyperlink r:id="rId121" w:history="1">
        <w:r w:rsidRPr="00766B88">
          <w:rPr>
            <w:rStyle w:val="Hyperlink"/>
            <w:rFonts w:eastAsiaTheme="majorEastAsia"/>
            <w:szCs w:val="18"/>
          </w:rPr>
          <w:t>http://ilsag.org/yahoo_site_admin/assets/docs/ComEd_PY2_CACES_Evaluation_Report_2010-10-18.299122020.pdf</w:t>
        </w:r>
      </w:hyperlink>
      <w:r w:rsidRPr="00766B88">
        <w:rPr>
          <w:szCs w:val="18"/>
        </w:rPr>
        <w:t>, p.33. An average FLH/Cooling Degree Day (from NCDC) ratio was calculated for these locations and applied to the CDD of the other locations in order to estimate FLH. There is a county mapping table in the Appendix providing the appropriate city to use for each county of Illinois.</w:t>
      </w:r>
    </w:p>
  </w:footnote>
  <w:footnote w:id="912">
    <w:p w14:paraId="237769B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913">
    <w:p w14:paraId="3720207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metering of 24 homes with central AC during PY4 and PY5 in Ameren Illinois service territory.</w:t>
      </w:r>
    </w:p>
  </w:footnote>
  <w:footnote w:id="914">
    <w:p w14:paraId="668B81C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915">
    <w:p w14:paraId="10FD85E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916">
    <w:p w14:paraId="6905EE7D" w14:textId="77777777" w:rsidR="00F60751" w:rsidRPr="00766B88" w:rsidDel="00913F0A" w:rsidRDefault="00F60751" w:rsidP="00766B88">
      <w:pPr>
        <w:pStyle w:val="Footnote"/>
        <w:rPr>
          <w:del w:id="11721" w:author="Samuel Dent" w:date="2015-11-20T09:33:00Z"/>
          <w:szCs w:val="18"/>
        </w:rPr>
      </w:pPr>
      <w:r w:rsidRPr="00766B88">
        <w:rPr>
          <w:rStyle w:val="FootnoteReference"/>
          <w:rFonts w:asciiTheme="minorHAnsi" w:hAnsiTheme="minorHAnsi"/>
          <w:sz w:val="18"/>
          <w:szCs w:val="18"/>
        </w:rPr>
        <w:footnoteRef/>
      </w:r>
      <w:ins w:id="11722" w:author="Samuel Dent" w:date="2015-11-20T09:33:00Z">
        <w:r w:rsidRPr="00766B88">
          <w:rPr>
            <w:szCs w:val="18"/>
          </w:rPr>
          <w:t xml:space="preserve"> Based on average Nicor PY4 nameplate efficiencies derated by 15% for distribution losses.</w:t>
        </w:r>
      </w:ins>
      <w:del w:id="11723" w:author="Samuel Dent" w:date="2015-11-20T09:32:00Z">
        <w:r w:rsidRPr="00766B88" w:rsidDel="00913F0A">
          <w:rPr>
            <w:szCs w:val="18"/>
          </w:rPr>
          <w:delText xml:space="preserve"> This has been estimated assuming that natural gas central furnace heating is typical for Illinois residences (66% of Illinois homes have a Natural Gas Furnace (based on Energy Information Administration, 2009 Residential Energy Consumption Survey</w:delText>
        </w:r>
      </w:del>
      <w:del w:id="11724" w:author="Samuel Dent" w:date="2015-11-20T09:33:00Z">
        <w:r w:rsidRPr="00766B88" w:rsidDel="00913F0A">
          <w:rPr>
            <w:szCs w:val="18"/>
          </w:rPr>
          <w:delText xml:space="preserve">: </w:delText>
        </w:r>
        <w:r w:rsidRPr="00766B88" w:rsidDel="00913F0A">
          <w:fldChar w:fldCharType="begin"/>
        </w:r>
        <w:r w:rsidRPr="00766B88" w:rsidDel="00913F0A">
          <w:rPr>
            <w:szCs w:val="18"/>
          </w:rPr>
          <w:delInstrText xml:space="preserve"> HYPERLINK "http://www.eia.gov/consumption/residential/data/2009/xls/HC6.9%20Space%20Heating%20in%20Midwest%20Region.xls" </w:delInstrText>
        </w:r>
        <w:r w:rsidRPr="00766B88" w:rsidDel="00913F0A">
          <w:fldChar w:fldCharType="separate"/>
        </w:r>
        <w:r w:rsidRPr="00766B88" w:rsidDel="00913F0A">
          <w:rPr>
            <w:rStyle w:val="Hyperlink"/>
            <w:rFonts w:eastAsiaTheme="majorEastAsia"/>
            <w:szCs w:val="18"/>
          </w:rPr>
          <w:delText>http://www.eia.gov/consumption/residential/data/2009/xls/HC6.9%20Space%20Heating%20in%20Midwest%20Region.xls</w:delText>
        </w:r>
        <w:r w:rsidRPr="00766B88" w:rsidDel="00913F0A">
          <w:rPr>
            <w:rStyle w:val="Hyperlink"/>
            <w:rFonts w:eastAsiaTheme="majorEastAsia"/>
            <w:szCs w:val="18"/>
          </w:rPr>
          <w:fldChar w:fldCharType="end"/>
        </w:r>
        <w:r w:rsidRPr="00766B88" w:rsidDel="00913F0A">
          <w:rPr>
            <w:szCs w:val="18"/>
          </w:rPr>
          <w:delText>))</w:delText>
        </w:r>
      </w:del>
    </w:p>
    <w:p w14:paraId="239B24E0" w14:textId="77777777" w:rsidR="00F60751" w:rsidRPr="00766B88" w:rsidDel="00913F0A" w:rsidRDefault="00F60751" w:rsidP="00766B88">
      <w:pPr>
        <w:pStyle w:val="Footnote"/>
        <w:rPr>
          <w:del w:id="11725" w:author="Samuel Dent" w:date="2015-11-20T09:33:00Z"/>
          <w:szCs w:val="18"/>
        </w:rPr>
      </w:pPr>
      <w:del w:id="11726" w:author="Samuel Dent" w:date="2015-11-20T09:33:00Z">
        <w:r w:rsidRPr="00766B88" w:rsidDel="00913F0A">
          <w:rPr>
            <w:szCs w:val="18"/>
          </w:rPr>
          <w:delTex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delText>
        </w:r>
      </w:del>
    </w:p>
    <w:p w14:paraId="11E27BB2" w14:textId="77777777" w:rsidR="00F60751" w:rsidRPr="00766B88" w:rsidRDefault="00F60751" w:rsidP="00766B88">
      <w:pPr>
        <w:pStyle w:val="Footnote"/>
        <w:rPr>
          <w:szCs w:val="18"/>
        </w:rPr>
      </w:pPr>
      <w:del w:id="11727" w:author="Samuel Dent" w:date="2015-11-20T09:33:00Z">
        <w:r w:rsidRPr="00766B88" w:rsidDel="00913F0A">
          <w:rPr>
            <w:szCs w:val="18"/>
          </w:rPr>
          <w:delText>(0.24*0.92) + (0.76*0.8) * (1-0.15) =  0.70</w:delText>
        </w:r>
      </w:del>
    </w:p>
  </w:footnote>
  <w:footnote w:id="917">
    <w:p w14:paraId="420B4D6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Measure Life Report, Residential and Commercial/Industrial Lighting and HVAC Measures, GDS Associates, 2007</w:t>
      </w:r>
    </w:p>
  </w:footnote>
  <w:footnote w:id="918">
    <w:p w14:paraId="46A6089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metering of 24 homes with central AC during PY4 and PY5 in Ameren Illinois service territory.</w:t>
      </w:r>
    </w:p>
  </w:footnote>
  <w:footnote w:id="919">
    <w:p w14:paraId="6AA47952"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920">
    <w:p w14:paraId="42CF3148"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921">
    <w:p w14:paraId="21A25F9D"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An estimate based on review of Madison Gas and Electric, Exterior Wall Insulation, R-value for no insulation in walls, and NREL's Building Energy Simulation Test for Existing Homes (BESTEST-EX).</w:t>
      </w:r>
    </w:p>
  </w:footnote>
  <w:footnote w:id="922">
    <w:p w14:paraId="6D3AD64F"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ASHRAE, 2001, “Characterization of Framing Factors for New Low-Rise Residential Building Envelopes (904-RP),” Table 7.1</w:t>
      </w:r>
    </w:p>
  </w:footnote>
  <w:footnote w:id="923">
    <w:p w14:paraId="053C9175"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Ibid.</w:t>
      </w:r>
    </w:p>
  </w:footnote>
  <w:footnote w:id="924">
    <w:p w14:paraId="7FA4F99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National Climatic Data Center, Cooling Degree Days are based on a base temp of 65°F. There is a county mapping table in the Appendix providing the appropriate city to use for each county of Illinois.</w:t>
      </w:r>
    </w:p>
  </w:footnote>
  <w:footnote w:id="925">
    <w:p w14:paraId="7708DA24"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926">
    <w:p w14:paraId="29A59CAD"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This factor's source is: Energy Center of Wisconsin, May 2008 metering study; “Central Air Conditioning in Wisconsin, A Compilation of Recent Field Research”, p31. </w:t>
      </w:r>
      <w:r w:rsidRPr="00766B88">
        <w:rPr>
          <w:szCs w:val="18"/>
        </w:rPr>
        <w:tab/>
      </w:r>
    </w:p>
  </w:footnote>
  <w:footnote w:id="927">
    <w:p w14:paraId="51786D9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928">
    <w:p w14:paraId="14112468" w14:textId="77777777" w:rsidR="00F60751" w:rsidRPr="00766B88" w:rsidRDefault="00F60751" w:rsidP="00766B88">
      <w:pPr>
        <w:pStyle w:val="FootnoteText"/>
        <w:spacing w:after="0"/>
        <w:rPr>
          <w:ins w:id="11778" w:author="Samuel Dent" w:date="2015-11-20T09:19:00Z"/>
          <w:sz w:val="18"/>
          <w:szCs w:val="18"/>
        </w:rPr>
      </w:pPr>
      <w:ins w:id="11779" w:author="Samuel Dent" w:date="2015-11-20T09:19:00Z">
        <w:r w:rsidRPr="00766B88">
          <w:rPr>
            <w:rStyle w:val="FootnoteReference"/>
            <w:rFonts w:asciiTheme="minorHAnsi" w:hAnsiTheme="minorHAnsi"/>
            <w:sz w:val="18"/>
            <w:szCs w:val="18"/>
          </w:rPr>
          <w:footnoteRef/>
        </w:r>
        <w:r w:rsidRPr="00766B88">
          <w:rPr>
            <w:sz w:val="18"/>
            <w:szCs w:val="18"/>
          </w:rPr>
          <w:t xml:space="preserve"> As demonstrated in two years of metering evaluation by Opinion Dynamics, see Memo “Results for AIC PY6 HPwES Billing Analysis”, dated February 20, 2015. TAC negotiated adjustment factor is 80%.</w:t>
        </w:r>
      </w:ins>
    </w:p>
  </w:footnote>
  <w:footnote w:id="929">
    <w:p w14:paraId="70AE687E"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National Climatic Data Center, calculated from 1981-2010 climate normals with a base temp of 60°F, consistent with the findings of Belzer and Cort, Pacific Northwest National Laboratory in “Statistical Analysis of Historical State-Level Residential Energy Consumption Trends,” 2004. There is a county mapping table in the Appendix providing the appropriate city to use for each county of Illinois.</w:t>
      </w:r>
    </w:p>
  </w:footnote>
  <w:footnote w:id="930">
    <w:p w14:paraId="6DEBAB3F"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931">
    <w:p w14:paraId="05158B4C" w14:textId="77777777" w:rsidR="00F60751" w:rsidRPr="00766B88" w:rsidRDefault="00F60751" w:rsidP="00766B88">
      <w:pPr>
        <w:pStyle w:val="Footnote"/>
        <w:rPr>
          <w:szCs w:val="18"/>
        </w:rPr>
      </w:pPr>
      <w:r w:rsidRPr="00766B88">
        <w:rPr>
          <w:szCs w:val="18"/>
          <w:vertAlign w:val="superscript"/>
        </w:rPr>
        <w:footnoteRef/>
      </w:r>
      <w:r w:rsidRPr="00766B88">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means that using the minimum standard is appropriate. An 85% distribution efficiency is then applied to account for duct losses for heat pumps.</w:t>
      </w:r>
    </w:p>
  </w:footnote>
  <w:footnote w:id="932">
    <w:p w14:paraId="268D9C62" w14:textId="77777777" w:rsidR="00F60751" w:rsidRPr="00766B88" w:rsidDel="009921F3" w:rsidRDefault="00F60751" w:rsidP="00766B88">
      <w:pPr>
        <w:pStyle w:val="Footnote"/>
        <w:rPr>
          <w:del w:id="11791" w:author="Samuel Dent" w:date="2015-11-20T09:21:00Z"/>
          <w:szCs w:val="18"/>
        </w:rPr>
      </w:pPr>
      <w:del w:id="11792" w:author="Samuel Dent" w:date="2015-11-20T09:21:00Z">
        <w:r w:rsidRPr="00766B88" w:rsidDel="009921F3">
          <w:rPr>
            <w:rStyle w:val="FootnoteReference"/>
            <w:rFonts w:asciiTheme="minorHAnsi" w:hAnsiTheme="minorHAnsi"/>
            <w:sz w:val="18"/>
            <w:szCs w:val="18"/>
          </w:rPr>
          <w:footnoteRef/>
        </w:r>
        <w:r w:rsidRPr="00766B88" w:rsidDel="009921F3">
          <w:rPr>
            <w:szCs w:val="18"/>
          </w:rPr>
          <w:delText xml:space="preserve"> Based upon comparing algorithm derived savings estimate and evaluated bill analysis estimate in the following 2012 Massachusetts report: “Home Energy Services Impact Evaluation”, August 2012. See “Insulation ADJ calculations.xls” for details or calculation.</w:delText>
        </w:r>
      </w:del>
    </w:p>
  </w:footnote>
  <w:footnote w:id="933">
    <w:p w14:paraId="21B510CE" w14:textId="77777777" w:rsidR="00F60751" w:rsidRPr="00766B88" w:rsidRDefault="00F60751" w:rsidP="00766B88">
      <w:pPr>
        <w:pStyle w:val="FootnoteText"/>
        <w:spacing w:after="0"/>
        <w:rPr>
          <w:ins w:id="11799" w:author="Samuel Dent" w:date="2015-11-20T09:21:00Z"/>
          <w:sz w:val="18"/>
          <w:szCs w:val="18"/>
        </w:rPr>
      </w:pPr>
      <w:ins w:id="11800" w:author="Samuel Dent" w:date="2015-11-20T09:21:00Z">
        <w:r w:rsidRPr="00766B88">
          <w:rPr>
            <w:rStyle w:val="FootnoteReference"/>
            <w:rFonts w:asciiTheme="minorHAnsi" w:hAnsiTheme="minorHAnsi"/>
            <w:sz w:val="18"/>
            <w:szCs w:val="18"/>
          </w:rPr>
          <w:footnoteRef/>
        </w:r>
        <w:r w:rsidRPr="00766B88">
          <w:rPr>
            <w:sz w:val="18"/>
            <w:szCs w:val="18"/>
          </w:rPr>
          <w:t xml:space="preserve"> As demonstrated in two years of metering evaluation by Opinion Dynamics, see Memo “Results for AIC PY6 HPwES Billing Analysis”, dated February 20, 2015. TAC negotiated adjustment factor is 60%.</w:t>
        </w:r>
      </w:ins>
    </w:p>
  </w:footnote>
  <w:footnote w:id="934">
    <w:p w14:paraId="3A5260F7" w14:textId="77777777" w:rsidR="00F60751" w:rsidRPr="00766B88" w:rsidDel="009921F3" w:rsidRDefault="00F60751" w:rsidP="00766B88">
      <w:pPr>
        <w:pStyle w:val="Footnote"/>
        <w:rPr>
          <w:del w:id="11804" w:author="Samuel Dent" w:date="2015-11-20T09:21:00Z"/>
          <w:szCs w:val="18"/>
        </w:rPr>
      </w:pPr>
      <w:del w:id="11805" w:author="Samuel Dent" w:date="2015-11-20T09:21:00Z">
        <w:r w:rsidRPr="00766B88" w:rsidDel="009921F3">
          <w:rPr>
            <w:rStyle w:val="FootnoteReference"/>
            <w:rFonts w:asciiTheme="minorHAnsi" w:hAnsiTheme="minorHAnsi"/>
            <w:sz w:val="18"/>
            <w:szCs w:val="18"/>
          </w:rPr>
          <w:footnoteRef/>
        </w:r>
        <w:r w:rsidRPr="00766B88" w:rsidDel="009921F3">
          <w:rPr>
            <w:szCs w:val="18"/>
          </w:rPr>
          <w:delText xml:space="preserve"> Based upon comparing algorithm derived savings estimate and evaluated bill analysis estimate in the following 2012 Massachusetts report: “Home Energy Services Impact Evaluation”, August 2012. See “Insulation ADJ calculations.xls” for details or calculation. Note that basement walls is used as a proxy for crawlspace ceiling.</w:delText>
        </w:r>
      </w:del>
    </w:p>
  </w:footnote>
  <w:footnote w:id="935">
    <w:p w14:paraId="055EAB11"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F</w:t>
      </w:r>
      <w:r w:rsidRPr="00766B88">
        <w:rPr>
          <w:szCs w:val="18"/>
          <w:vertAlign w:val="subscript"/>
        </w:rPr>
        <w:t>e</w:t>
      </w:r>
      <w:r w:rsidRPr="00766B88">
        <w:rPr>
          <w:szCs w:val="18"/>
        </w:rPr>
        <w:t xml:space="preserve"> is not one of the AHRI certified ratings provided for residential furnaces, but can be reasonably estimated from a calculation based on the certified values for fuel energy (Ef in MMBtu/yr) and Eae (kWh/yr). An average of a 300 record sample (non-random) out of 1495 was 3.14%. This is, appropriately, ~50% greater than the Energy Star version 3 criteria for 2% F</w:t>
      </w:r>
      <w:r w:rsidRPr="00766B88">
        <w:rPr>
          <w:szCs w:val="18"/>
          <w:vertAlign w:val="subscript"/>
        </w:rPr>
        <w:t>e</w:t>
      </w:r>
      <w:r w:rsidRPr="00766B88">
        <w:rPr>
          <w:szCs w:val="18"/>
        </w:rPr>
        <w:t>. See “Programmable Thermostats Furnace Fan Analysis.xlsx” for reference.</w:t>
      </w:r>
    </w:p>
  </w:footnote>
  <w:footnote w:id="936">
    <w:p w14:paraId="1BD55BA8" w14:textId="77777777" w:rsidR="00F60751" w:rsidRPr="00766B88" w:rsidRDefault="00F60751" w:rsidP="00766B88">
      <w:pPr>
        <w:pStyle w:val="Footnote"/>
        <w:rPr>
          <w:szCs w:val="18"/>
        </w:rPr>
      </w:pPr>
      <w:r w:rsidRPr="00766B88">
        <w:rPr>
          <w:rStyle w:val="FootnoteReference"/>
          <w:rFonts w:asciiTheme="minorHAnsi" w:eastAsia="Calibri" w:hAnsiTheme="minorHAnsi"/>
          <w:sz w:val="18"/>
          <w:szCs w:val="18"/>
        </w:rPr>
        <w:footnoteRef/>
      </w:r>
      <w:r w:rsidRPr="00766B88">
        <w:rPr>
          <w:szCs w:val="18"/>
        </w:rPr>
        <w:t xml:space="preserve"> Based on Full Load Hours from ENERGY Star with adjustments made in a Navigant Evaluation, other cities were scaled using those results and CDD. There is a county mapping table in the Appendix providing the appropriate city to use for each county of Illinois.</w:t>
      </w:r>
    </w:p>
  </w:footnote>
  <w:footnote w:id="937">
    <w:p w14:paraId="632A0383"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938">
    <w:p w14:paraId="5DD59D5E"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metering of 24 homes with central AC during PY4 and PY5 in Ameren Illinois service territory.</w:t>
      </w:r>
    </w:p>
  </w:footnote>
  <w:footnote w:id="939">
    <w:p w14:paraId="670304C0"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940">
    <w:p w14:paraId="79DA1F46"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941">
    <w:p w14:paraId="3FEEC55A" w14:textId="77777777" w:rsidR="00F60751" w:rsidRPr="00766B88" w:rsidRDefault="00F60751" w:rsidP="00766B88">
      <w:pPr>
        <w:pStyle w:val="Footnote"/>
        <w:rPr>
          <w:szCs w:val="18"/>
        </w:rPr>
      </w:pPr>
      <w:r w:rsidRPr="00766B88">
        <w:rPr>
          <w:szCs w:val="18"/>
          <w:vertAlign w:val="superscript"/>
        </w:rPr>
        <w:footnoteRef/>
      </w:r>
      <w:r w:rsidRPr="00766B88">
        <w:rPr>
          <w:szCs w:val="18"/>
          <w:vertAlign w:val="superscript"/>
        </w:rPr>
        <w:t xml:space="preserve"> </w:t>
      </w:r>
      <w:r w:rsidRPr="00766B88">
        <w:rPr>
          <w:szCs w:val="18"/>
        </w:rPr>
        <w:t>National Climatic Data Center, calculated from 1981-2010 climate normals with a base temp of 60°F, consistent with the findings of Belzer and Cort, Pacific Northwest National Laboratory in “Statistical Analysis of Historical State-Level Residential Energy Consumption Trends,” 2004. There is a county mapping table in the Appendix providing the appropriate city to use for each county of Illinois.</w:t>
      </w:r>
    </w:p>
  </w:footnote>
  <w:footnote w:id="942">
    <w:p w14:paraId="4615F087"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Weighted based on number of occupied residential housing units in each zone.</w:t>
      </w:r>
    </w:p>
  </w:footnote>
  <w:footnote w:id="943">
    <w:p w14:paraId="52B934EC" w14:textId="77777777" w:rsidR="00F60751" w:rsidRPr="00766B88" w:rsidRDefault="00F60751" w:rsidP="00766B88">
      <w:pPr>
        <w:pStyle w:val="Footnote"/>
        <w:rPr>
          <w:szCs w:val="18"/>
        </w:rPr>
      </w:pPr>
      <w:r w:rsidRPr="00766B88">
        <w:rPr>
          <w:rStyle w:val="FootnoteReference"/>
          <w:rFonts w:asciiTheme="minorHAnsi" w:hAnsiTheme="minorHAnsi"/>
          <w:sz w:val="18"/>
          <w:szCs w:val="18"/>
        </w:rPr>
        <w:footnoteRef/>
      </w:r>
      <w:r w:rsidRPr="00766B88">
        <w:rPr>
          <w:szCs w:val="18"/>
        </w:rPr>
        <w:t xml:space="preserve"> Ideally, the System Efficiency should be obtained either by recording the AFUE of the unit, or performing a steady state efficiency test. The Distribution Efficiency can be estimated via a visual inspection and by referring to a look up table such as that provided by the Building Performance Institute: (</w:t>
      </w:r>
      <w:hyperlink r:id="rId122" w:history="1">
        <w:r w:rsidRPr="00766B88">
          <w:rPr>
            <w:rStyle w:val="Hyperlink"/>
            <w:szCs w:val="18"/>
          </w:rPr>
          <w:t>http://www.bpi.org/files/pdf/DistributionEfficiencyTable-BlueSheet.pdf</w:t>
        </w:r>
      </w:hyperlink>
      <w:r w:rsidRPr="00766B88">
        <w:rPr>
          <w:szCs w:val="18"/>
        </w:rPr>
        <w:t>) or by performing duct blaster testing.</w:t>
      </w:r>
    </w:p>
  </w:footnote>
  <w:footnote w:id="944">
    <w:p w14:paraId="26301F52" w14:textId="77777777" w:rsidR="00F60751" w:rsidRPr="009C362B" w:rsidDel="009921F3" w:rsidRDefault="00F60751" w:rsidP="00766B88">
      <w:pPr>
        <w:pStyle w:val="Footnote"/>
        <w:rPr>
          <w:del w:id="11863" w:author="Samuel Dent" w:date="2015-11-20T09:28:00Z"/>
          <w:szCs w:val="18"/>
        </w:rPr>
      </w:pPr>
      <w:r w:rsidRPr="00766B88">
        <w:rPr>
          <w:rStyle w:val="FootnoteReference"/>
          <w:rFonts w:asciiTheme="minorHAnsi" w:hAnsiTheme="minorHAnsi"/>
          <w:sz w:val="18"/>
          <w:szCs w:val="18"/>
        </w:rPr>
        <w:footnoteRef/>
      </w:r>
      <w:r w:rsidRPr="00766B88">
        <w:rPr>
          <w:szCs w:val="18"/>
        </w:rPr>
        <w:t xml:space="preserve"> </w:t>
      </w:r>
      <w:ins w:id="11864" w:author="Samuel Dent" w:date="2015-11-20T09:28:00Z">
        <w:r w:rsidRPr="00766B88">
          <w:rPr>
            <w:szCs w:val="18"/>
          </w:rPr>
          <w:t>Based on average Nicor PY4 nameplate efficiencies derated by 15% for distribution losses.</w:t>
        </w:r>
      </w:ins>
      <w:del w:id="11865" w:author="Samuel Dent" w:date="2015-11-20T09:28:00Z">
        <w:r w:rsidRPr="009C362B" w:rsidDel="009921F3">
          <w:rPr>
            <w:szCs w:val="18"/>
          </w:rPr>
          <w:delText xml:space="preserve">This has been estimated assuming that natural gas central furnace heating is typical for Illinois residences (66% of Illinois homes have a Natural Gas Furnace (based on Energy Information Administration, 2009 Residential Energy Consumption Survey: </w:delText>
        </w:r>
        <w:r w:rsidDel="009921F3">
          <w:fldChar w:fldCharType="begin"/>
        </w:r>
        <w:r w:rsidDel="009921F3">
          <w:delInstrText xml:space="preserve"> HYPERLINK "http://www.eia.gov/consumption/residential/data/2009/xls/HC6.9%20Space%20Heating%20in%20Midwest%20Region.xls)" </w:delInstrText>
        </w:r>
        <w:r w:rsidDel="009921F3">
          <w:fldChar w:fldCharType="separate"/>
        </w:r>
        <w:r w:rsidRPr="009C362B" w:rsidDel="009921F3">
          <w:rPr>
            <w:rStyle w:val="Hyperlink"/>
            <w:szCs w:val="18"/>
          </w:rPr>
          <w:delText>http://www.eia.gov/consumption/residential/data/2009/xls/HC6.9%20Space%20Heating%20in%20Midwest%20Region.xls)</w:delText>
        </w:r>
        <w:r w:rsidDel="009921F3">
          <w:rPr>
            <w:rStyle w:val="Hyperlink"/>
            <w:szCs w:val="18"/>
          </w:rPr>
          <w:fldChar w:fldCharType="end"/>
        </w:r>
        <w:r w:rsidRPr="009C362B" w:rsidDel="009921F3">
          <w:rPr>
            <w:szCs w:val="18"/>
          </w:rPr>
          <w:delText xml:space="preserve">). 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delText>
        </w:r>
      </w:del>
    </w:p>
    <w:p w14:paraId="1F2E619C" w14:textId="77777777" w:rsidR="00F60751" w:rsidRPr="00B22160" w:rsidRDefault="00F60751" w:rsidP="00766B88">
      <w:pPr>
        <w:pStyle w:val="Footnote"/>
      </w:pPr>
      <w:del w:id="11866" w:author="Samuel Dent" w:date="2015-11-20T09:28:00Z">
        <w:r w:rsidRPr="009C362B" w:rsidDel="009921F3">
          <w:rPr>
            <w:szCs w:val="18"/>
          </w:rPr>
          <w:delText>(0.24*0.92) + (0.76*0.8) * (1-0.15) =  0.70</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52422" w14:textId="567EC8A5" w:rsidR="00F60751" w:rsidRDefault="00F60751" w:rsidP="00841F99">
    <w:pPr>
      <w:pStyle w:val="HeaderIL"/>
    </w:pPr>
  </w:p>
  <w:p w14:paraId="08580213" w14:textId="77777777" w:rsidR="00F60751" w:rsidRPr="00133F70" w:rsidRDefault="00F60751" w:rsidP="00841F99">
    <w:pPr>
      <w:pStyle w:val="Header"/>
      <w:rPr>
        <w:sz w:val="16"/>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BAEED" w14:textId="77777777" w:rsidR="00F60751" w:rsidRDefault="00F60751" w:rsidP="00841F99">
    <w:pPr>
      <w:pStyle w:val="HeaderIL"/>
    </w:pPr>
    <w:r>
      <w:t>Illinois Statewide Technical Reference Manual – 5.1.7 ENERGY STAR Room Air Conditioner</w:t>
    </w:r>
  </w:p>
  <w:p w14:paraId="3E127F55" w14:textId="77777777" w:rsidR="00F60751" w:rsidRPr="00133F70" w:rsidRDefault="00F60751" w:rsidP="00841F99">
    <w:pPr>
      <w:pStyle w:val="Header"/>
      <w:rPr>
        <w:sz w:val="16"/>
        <w:szCs w:val="16"/>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F2461" w14:textId="500863AB" w:rsidR="00F60751" w:rsidRDefault="00F60751" w:rsidP="00841F99">
    <w:pPr>
      <w:pStyle w:val="HeaderIL"/>
    </w:pPr>
    <w:r>
      <w:t>Illinois Statewide Technical Reference Manual – 5.1.8 Refrigerator &amp; Freezer</w:t>
    </w:r>
    <w:ins w:id="2294" w:author="Stephanie Baer" w:date="2016-01-22T09:13:00Z">
      <w:r w:rsidR="00DC2A8E">
        <w:t xml:space="preserve"> Recycling</w:t>
      </w:r>
    </w:ins>
  </w:p>
  <w:p w14:paraId="33F37787" w14:textId="77777777" w:rsidR="00F60751" w:rsidRPr="00133F70" w:rsidRDefault="00F60751" w:rsidP="00841F99">
    <w:pPr>
      <w:pStyle w:val="Header"/>
      <w:rPr>
        <w:sz w:val="16"/>
        <w:szCs w:val="16"/>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94AEC" w14:textId="77777777" w:rsidR="00F60751" w:rsidRDefault="00F60751" w:rsidP="00841F99">
    <w:pPr>
      <w:pStyle w:val="HeaderIL"/>
    </w:pPr>
    <w:r>
      <w:t>Illinois Statewide Technical Reference Manual – 5.1.9 Room Air Conditioner Recycling</w:t>
    </w:r>
  </w:p>
  <w:p w14:paraId="383C1035" w14:textId="77777777" w:rsidR="00F60751" w:rsidRPr="00133F70" w:rsidRDefault="00F60751" w:rsidP="00841F99">
    <w:pPr>
      <w:pStyle w:val="Header"/>
      <w:rPr>
        <w:sz w:val="16"/>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173F5" w14:textId="77777777" w:rsidR="00F60751" w:rsidRDefault="00F60751" w:rsidP="00841F99">
    <w:pPr>
      <w:pStyle w:val="HeaderIL"/>
    </w:pPr>
    <w:r>
      <w:t>Illinois Statewide Technical Reference Manual – 5.1.10 ENERGY STAR Clothes Dryer</w:t>
    </w:r>
  </w:p>
  <w:p w14:paraId="3F3A6A20" w14:textId="77777777" w:rsidR="00F60751" w:rsidRPr="00133F70" w:rsidRDefault="00F60751" w:rsidP="00841F99">
    <w:pPr>
      <w:pStyle w:val="Header"/>
      <w:rPr>
        <w:sz w:val="16"/>
        <w:szCs w:val="16"/>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5CAA8" w14:textId="2184112E" w:rsidR="00F60751" w:rsidRDefault="00F60751" w:rsidP="00841F99">
    <w:pPr>
      <w:pStyle w:val="HeaderIL"/>
    </w:pPr>
    <w:r>
      <w:t>Illinois Statewide Technical Reference Manual – 5.2.1 Advanced Power Strip – Tier 1</w:t>
    </w:r>
  </w:p>
  <w:p w14:paraId="40FC8E2F" w14:textId="77777777" w:rsidR="00F60751" w:rsidRPr="00133F70" w:rsidRDefault="00F60751" w:rsidP="00841F99">
    <w:pPr>
      <w:pStyle w:val="Header"/>
      <w:rPr>
        <w:sz w:val="16"/>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3EAE7" w14:textId="286C0DF7" w:rsidR="00F60751" w:rsidRDefault="00F60751" w:rsidP="00841F99">
    <w:pPr>
      <w:pStyle w:val="HeaderIL"/>
    </w:pPr>
    <w:r>
      <w:t>Illinois Statewide Technical Reference Manual – 5.2.2 Tier 2 Advanced Power Strips (APS</w:t>
    </w:r>
    <w:ins w:id="2800" w:author="&quot;sdent&quot;" w:date="2016-01-21T09:26:00Z">
      <w:r>
        <w:t>)</w:t>
      </w:r>
    </w:ins>
    <w:del w:id="2801" w:author="&quot;sdent&quot;" w:date="2016-01-21T09:25:00Z">
      <w:r w:rsidDel="00FB0B53">
        <w:delText>_</w:delText>
      </w:r>
    </w:del>
    <w:r>
      <w:t xml:space="preserve"> - Residential Audio Visual</w:t>
    </w:r>
  </w:p>
  <w:p w14:paraId="03E782AD" w14:textId="77777777" w:rsidR="00F60751" w:rsidRPr="00133F70" w:rsidRDefault="00F60751" w:rsidP="00841F99">
    <w:pPr>
      <w:pStyle w:val="Header"/>
      <w:rPr>
        <w:sz w:val="16"/>
        <w:szCs w:val="16"/>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D6462" w14:textId="42CC1313" w:rsidR="00F60751" w:rsidRDefault="00F60751" w:rsidP="00841F99">
    <w:pPr>
      <w:pStyle w:val="HeaderIL"/>
    </w:pPr>
    <w:r>
      <w:t>Illinois Statewide Technical Reference Manual – 5.3.1 Air Source Heat Pump</w:t>
    </w:r>
  </w:p>
  <w:p w14:paraId="0990EED4" w14:textId="77777777" w:rsidR="00F60751" w:rsidRPr="00133F70" w:rsidRDefault="00F60751" w:rsidP="00841F99">
    <w:pPr>
      <w:pStyle w:val="Header"/>
      <w:rPr>
        <w:sz w:val="16"/>
        <w:szCs w:val="16"/>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DCE3B" w14:textId="77777777" w:rsidR="00F60751" w:rsidRDefault="00F60751" w:rsidP="00841F99">
    <w:pPr>
      <w:pStyle w:val="HeaderIL"/>
    </w:pPr>
    <w:r>
      <w:t>Illinois Statewide Technical Reference Manual – 5.3.2 Boiler Pipe Insulation</w:t>
    </w:r>
  </w:p>
  <w:p w14:paraId="004D85DA" w14:textId="77777777" w:rsidR="00F60751" w:rsidRPr="00133F70" w:rsidRDefault="00F60751" w:rsidP="00841F99">
    <w:pPr>
      <w:pStyle w:val="Header"/>
      <w:rPr>
        <w:sz w:val="16"/>
        <w:szCs w:val="16"/>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294E9" w14:textId="77777777" w:rsidR="00F60751" w:rsidRPr="00A05FC2" w:rsidRDefault="00F60751" w:rsidP="00C04E8D">
    <w:pPr>
      <w:pStyle w:val="HeaderIL"/>
    </w:pPr>
    <w:r w:rsidRPr="005D746C">
      <w:t>Illinois Statewide Technical Reference Manual -</w:t>
    </w:r>
    <w:r>
      <w:t xml:space="preserve"> 5.3.3 </w:t>
    </w:r>
    <w:r w:rsidRPr="000B7BB6">
      <w:t>Central Air Conditioning &gt; 14.5 SEER</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4D415" w14:textId="77777777" w:rsidR="00F60751" w:rsidRDefault="00F60751" w:rsidP="00841F99">
    <w:pPr>
      <w:pStyle w:val="HeaderIL"/>
    </w:pPr>
    <w:r>
      <w:t>Illinois Statewide Technical Reference Manual – 5.3.3 Central Air Conditioning &gt; 14.5 SEER</w:t>
    </w:r>
  </w:p>
  <w:p w14:paraId="2148EC8B" w14:textId="77777777" w:rsidR="00F60751" w:rsidRPr="00133F70" w:rsidRDefault="00F60751" w:rsidP="00841F99">
    <w:pPr>
      <w:pStyle w:val="Header"/>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0CE68" w14:textId="77777777" w:rsidR="00F60751" w:rsidRDefault="00F60751" w:rsidP="00841F99">
    <w:pPr>
      <w:pStyle w:val="HeaderIL"/>
    </w:pPr>
    <w:r>
      <w:t>Illinois Statewide Technical Reference Manual</w:t>
    </w:r>
  </w:p>
  <w:p w14:paraId="53BB4C83" w14:textId="77777777" w:rsidR="00F60751" w:rsidRPr="00133F70" w:rsidRDefault="00F60751" w:rsidP="00841F99">
    <w:pPr>
      <w:pStyle w:val="Header"/>
      <w:rPr>
        <w:sz w:val="16"/>
        <w:szCs w:val="16"/>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54B8C" w14:textId="77777777" w:rsidR="00F60751" w:rsidRPr="00A05FC2" w:rsidRDefault="00F60751" w:rsidP="009C3E5A">
    <w:pPr>
      <w:pStyle w:val="HeaderIL"/>
    </w:pPr>
    <w:r w:rsidRPr="005D746C">
      <w:t xml:space="preserve">Illinois Statewide Technical Reference Manual - </w:t>
    </w:r>
    <w:r>
      <w:t xml:space="preserve">5.3.4 </w:t>
    </w:r>
    <w:r w:rsidRPr="000B7BB6">
      <w:t>Duct Insulation and Sealing</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3FCE8" w14:textId="77777777" w:rsidR="00F60751" w:rsidRDefault="00F60751" w:rsidP="00841F99">
    <w:pPr>
      <w:pStyle w:val="HeaderIL"/>
    </w:pPr>
    <w:r>
      <w:t>Illinois Statewide Technical Reference Manual – 5.3.4 Duct Insulation &amp; Sealing</w:t>
    </w:r>
  </w:p>
  <w:p w14:paraId="15DA1179" w14:textId="77777777" w:rsidR="00F60751" w:rsidRPr="00133F70" w:rsidRDefault="00F60751" w:rsidP="00841F99">
    <w:pPr>
      <w:pStyle w:val="Header"/>
      <w:rPr>
        <w:sz w:val="16"/>
        <w:szCs w:val="16"/>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B6C2F" w14:textId="0C282955" w:rsidR="00F60751" w:rsidRDefault="00F60751" w:rsidP="00841F99">
    <w:pPr>
      <w:pStyle w:val="HeaderIL"/>
    </w:pPr>
    <w:r>
      <w:t>Illinois Statewide Technical Reference Manual – 5.3</w:t>
    </w:r>
    <w:ins w:id="3599" w:author="Stephanie Baer" w:date="2016-01-22T09:16:00Z">
      <w:r w:rsidR="003B440C">
        <w:t>.6 Gas High Efficiency Boiler</w:t>
      </w:r>
    </w:ins>
    <w:del w:id="3600" w:author="Stephanie Baer" w:date="2016-01-22T09:16:00Z">
      <w:r w:rsidDel="00DC2A8E">
        <w:delText>.6 Gas High Efficiency Boiler</w:delText>
      </w:r>
    </w:del>
  </w:p>
  <w:p w14:paraId="22D2337F" w14:textId="77777777" w:rsidR="00F60751" w:rsidRPr="00133F70" w:rsidRDefault="00F60751" w:rsidP="00841F99">
    <w:pPr>
      <w:pStyle w:val="Header"/>
      <w:rPr>
        <w:sz w:val="16"/>
        <w:szCs w:val="16"/>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9BB7C" w14:textId="77777777" w:rsidR="00F60751" w:rsidRDefault="00F60751" w:rsidP="00841F99">
    <w:pPr>
      <w:pStyle w:val="HeaderIL"/>
    </w:pPr>
    <w:r>
      <w:t>Illinois Statewide Technical Reference Manual – 5.3.7 Gas High Efficiency Furnace</w:t>
    </w:r>
  </w:p>
  <w:p w14:paraId="78CA6287" w14:textId="77777777" w:rsidR="00F60751" w:rsidRPr="00133F70" w:rsidRDefault="00F60751" w:rsidP="00841F99">
    <w:pPr>
      <w:pStyle w:val="Header"/>
      <w:rPr>
        <w:sz w:val="16"/>
        <w:szCs w:val="16"/>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38053" w14:textId="5B83F7AC" w:rsidR="00F60751" w:rsidRPr="00133F70" w:rsidRDefault="00F60751" w:rsidP="00573BD0">
    <w:pPr>
      <w:pStyle w:val="HeaderIL"/>
      <w:rPr>
        <w:sz w:val="16"/>
        <w:szCs w:val="16"/>
      </w:rPr>
    </w:pPr>
    <w:r>
      <w:t>Illinois Statewide Technical Reference Manual – 5.3.8 Ground Source</w:t>
    </w:r>
    <w:ins w:id="4512" w:author="Stephanie Baer" w:date="2016-01-22T09:17:00Z">
      <w:r w:rsidR="00F539C8">
        <w:t xml:space="preserve"> Heat Pump</w:t>
      </w:r>
    </w:ins>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572E7" w14:textId="77777777" w:rsidR="00F60751" w:rsidRPr="00133F70" w:rsidRDefault="00F60751" w:rsidP="00573BD0">
    <w:pPr>
      <w:pStyle w:val="HeaderIL"/>
      <w:rPr>
        <w:sz w:val="16"/>
        <w:szCs w:val="16"/>
      </w:rPr>
    </w:pPr>
    <w:r>
      <w:t>Illinois Statewide Technical Reference Manual – 5.3.9 High Efficiency Bathroom Exhaust Fan</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42CFD" w14:textId="714646A8" w:rsidR="00F60751" w:rsidRPr="00133F70" w:rsidRDefault="00F60751" w:rsidP="00573BD0">
    <w:pPr>
      <w:pStyle w:val="HeaderIL"/>
      <w:rPr>
        <w:sz w:val="16"/>
        <w:szCs w:val="16"/>
      </w:rPr>
    </w:pPr>
    <w:r>
      <w:t>Illinois Statewide Technical Reference Manual – 5.3.10 HVAC Tune Up (Central Air Conditioning or Air Source Heat Pump</w:t>
    </w:r>
    <w:ins w:id="4538" w:author="Stephanie Baer" w:date="2016-01-22T09:19:00Z">
      <w:r w:rsidR="00DC3143">
        <w:t>)</w:t>
      </w:r>
    </w:ins>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1FFA7" w14:textId="77777777" w:rsidR="00F60751" w:rsidRPr="00133F70" w:rsidRDefault="00F60751" w:rsidP="00573BD0">
    <w:pPr>
      <w:pStyle w:val="HeaderIL"/>
      <w:rPr>
        <w:sz w:val="16"/>
        <w:szCs w:val="16"/>
      </w:rPr>
    </w:pPr>
    <w:r>
      <w:t>Illinois Statewide Technical Reference Manual – 5.3.11 Programmable Thermostats</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9D454" w14:textId="77777777" w:rsidR="00F60751" w:rsidRPr="00133F70" w:rsidRDefault="00F60751" w:rsidP="00573BD0">
    <w:pPr>
      <w:pStyle w:val="HeaderIL"/>
      <w:rPr>
        <w:sz w:val="16"/>
        <w:szCs w:val="16"/>
      </w:rPr>
    </w:pPr>
    <w:r>
      <w:t>Illinois Statewide Technical Reference Manual – 5.3.12 Ductless Heat Pumps</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77343" w14:textId="77777777" w:rsidR="00F60751" w:rsidRPr="004A7427" w:rsidRDefault="00F60751" w:rsidP="009C3E5A">
    <w:pPr>
      <w:pStyle w:val="HeaderIL"/>
    </w:pPr>
    <w:r w:rsidRPr="005D746C">
      <w:t xml:space="preserve">Illinois Statewide Technical Reference Manual - </w:t>
    </w:r>
    <w:r>
      <w:t xml:space="preserve">5.3.13 </w:t>
    </w:r>
    <w:r w:rsidRPr="00F679EC">
      <w:rPr>
        <w:rFonts w:ascii="Calibri" w:hAnsi="Calibri"/>
        <w:bCs/>
        <w:sz w:val="22"/>
        <w:szCs w:val="24"/>
      </w:rPr>
      <w:t>Residential Furnace Tune-Up</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88475" w14:textId="77777777" w:rsidR="00F60751" w:rsidRDefault="00F60751" w:rsidP="00841F99">
    <w:pPr>
      <w:pStyle w:val="HeaderIL"/>
    </w:pPr>
    <w:r>
      <w:t>Illinois Statewide Technical Reference Manual – Table of Contents</w:t>
    </w:r>
  </w:p>
  <w:p w14:paraId="1EAE3899" w14:textId="77777777" w:rsidR="00F60751" w:rsidRPr="00133F70" w:rsidRDefault="00F60751" w:rsidP="00841F99">
    <w:pPr>
      <w:pStyle w:val="Header"/>
      <w:rPr>
        <w:sz w:val="16"/>
        <w:szCs w:val="16"/>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48796" w14:textId="189A12CF" w:rsidR="00F60751" w:rsidRPr="00133F70" w:rsidRDefault="00F60751" w:rsidP="00573BD0">
    <w:pPr>
      <w:pStyle w:val="HeaderIL"/>
      <w:rPr>
        <w:sz w:val="16"/>
        <w:szCs w:val="16"/>
      </w:rPr>
    </w:pPr>
    <w:r>
      <w:t>Illinois Statewide Technical Reference Manual – 5.3.13 Residential Furnace Tune</w:t>
    </w:r>
    <w:ins w:id="5326" w:author="Stephanie Baer" w:date="2016-01-22T09:21:00Z">
      <w:r w:rsidR="00763F19">
        <w:t>-</w:t>
      </w:r>
    </w:ins>
    <w:del w:id="5327" w:author="Stephanie Baer" w:date="2016-01-22T09:21:00Z">
      <w:r w:rsidDel="00763F19">
        <w:delText xml:space="preserve"> </w:delText>
      </w:r>
    </w:del>
    <w:r>
      <w:t>Up</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D35EF" w14:textId="77777777" w:rsidR="00F60751" w:rsidRPr="00133F70" w:rsidRDefault="00F60751" w:rsidP="00573BD0">
    <w:pPr>
      <w:pStyle w:val="HeaderIL"/>
      <w:rPr>
        <w:sz w:val="16"/>
        <w:szCs w:val="16"/>
      </w:rPr>
    </w:pPr>
    <w:r>
      <w:t>Illinois Statewide Technical Reference Manual – 5.3.14 Boiler Reset Controls</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EEDBD" w14:textId="77777777" w:rsidR="00F60751" w:rsidRPr="00133F70" w:rsidRDefault="00F60751" w:rsidP="00573BD0">
    <w:pPr>
      <w:pStyle w:val="HeaderIL"/>
      <w:rPr>
        <w:sz w:val="16"/>
        <w:szCs w:val="16"/>
      </w:rPr>
    </w:pPr>
    <w:r>
      <w:t>Illinois Statewide Technical Reference Manual – 5.3.15 ENERGY STAR Ceiling Fan</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CEF25" w14:textId="327A331E" w:rsidR="00F60751" w:rsidRPr="00133F70" w:rsidRDefault="00F60751" w:rsidP="00573BD0">
    <w:pPr>
      <w:pStyle w:val="HeaderIL"/>
      <w:rPr>
        <w:sz w:val="16"/>
        <w:szCs w:val="16"/>
      </w:rPr>
    </w:pPr>
    <w:r>
      <w:t>Illinois Statewide Technical Reference Manual – 5.3.16 Advanced Thermostats</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D1E90" w14:textId="77777777" w:rsidR="00F60751" w:rsidRPr="00133F70" w:rsidRDefault="00F60751" w:rsidP="00573BD0">
    <w:pPr>
      <w:pStyle w:val="HeaderIL"/>
      <w:rPr>
        <w:sz w:val="16"/>
        <w:szCs w:val="16"/>
      </w:rPr>
    </w:pPr>
    <w:r>
      <w:t>Illinois Statewide Technical Reference Manual – 5.4.1 Domestic Hot Water Pipe Insulation</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79FEE" w14:textId="77777777" w:rsidR="00F60751" w:rsidRPr="00133F70" w:rsidRDefault="00F60751" w:rsidP="00573BD0">
    <w:pPr>
      <w:pStyle w:val="HeaderIL"/>
      <w:rPr>
        <w:sz w:val="16"/>
        <w:szCs w:val="16"/>
      </w:rPr>
    </w:pPr>
    <w:r>
      <w:t>Illinois Statewide Technical Reference Manual – 5.4.2 Gas Water Heater</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79058" w14:textId="77777777" w:rsidR="00F60751" w:rsidRPr="00133F70" w:rsidRDefault="00F60751" w:rsidP="00573BD0">
    <w:pPr>
      <w:pStyle w:val="HeaderIL"/>
      <w:rPr>
        <w:sz w:val="16"/>
        <w:szCs w:val="16"/>
      </w:rPr>
    </w:pPr>
    <w:r>
      <w:t>Illinois Statewide Technical Reference Manual – 5.4.3 Heat Pump Water Heaters</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948E6" w14:textId="77777777" w:rsidR="00F60751" w:rsidRPr="00133F70" w:rsidRDefault="00F60751" w:rsidP="00573BD0">
    <w:pPr>
      <w:pStyle w:val="HeaderIL"/>
      <w:rPr>
        <w:sz w:val="16"/>
        <w:szCs w:val="16"/>
      </w:rPr>
    </w:pPr>
    <w:r>
      <w:t>Illinois Statewide Technical Reference Manual – 5.4.4 Low Flow Faucet Aerators</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DE94F" w14:textId="77777777" w:rsidR="00F60751" w:rsidRPr="00133F70" w:rsidRDefault="00F60751" w:rsidP="00573BD0">
    <w:pPr>
      <w:pStyle w:val="HeaderIL"/>
      <w:rPr>
        <w:sz w:val="16"/>
        <w:szCs w:val="16"/>
      </w:rPr>
    </w:pPr>
    <w:r>
      <w:t>Illinois Statewide Technical Reference Manual – 5.4.5 Low Flow Showerheads</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A207D" w14:textId="77777777" w:rsidR="00F60751" w:rsidRPr="00133F70" w:rsidRDefault="00F60751" w:rsidP="00573BD0">
    <w:pPr>
      <w:pStyle w:val="HeaderIL"/>
      <w:rPr>
        <w:sz w:val="16"/>
        <w:szCs w:val="16"/>
      </w:rPr>
    </w:pPr>
    <w:r>
      <w:t>Illinois Statewide Technical Reference Manual – 5.4.6 Water Heater Temperature Setback</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8370D" w14:textId="77777777" w:rsidR="00F60751" w:rsidRDefault="00F60751" w:rsidP="00841F99">
    <w:pPr>
      <w:pStyle w:val="HeaderIL"/>
    </w:pPr>
    <w:r>
      <w:t>Illinois Statewide Technical Reference Manual – 5.1.1 ENERGY STAR Air Purifier / Cleaner</w:t>
    </w:r>
  </w:p>
  <w:p w14:paraId="0D64C29F" w14:textId="77777777" w:rsidR="00F60751" w:rsidRPr="00133F70" w:rsidRDefault="00F60751" w:rsidP="00841F99">
    <w:pPr>
      <w:pStyle w:val="Header"/>
      <w:rPr>
        <w:sz w:val="16"/>
        <w:szCs w:val="16"/>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3F59F" w14:textId="77777777" w:rsidR="00F60751" w:rsidRPr="00133F70" w:rsidRDefault="00F60751" w:rsidP="00573BD0">
    <w:pPr>
      <w:pStyle w:val="HeaderIL"/>
      <w:rPr>
        <w:sz w:val="16"/>
        <w:szCs w:val="16"/>
      </w:rPr>
    </w:pPr>
    <w:r>
      <w:t>Illinois Statewide Technical Reference Manual – 5.4.7 Water Heater Wrap</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675B0" w14:textId="77777777" w:rsidR="00F60751" w:rsidRPr="00133F70" w:rsidRDefault="00F60751" w:rsidP="00573BD0">
    <w:pPr>
      <w:pStyle w:val="HeaderIL"/>
      <w:rPr>
        <w:sz w:val="16"/>
        <w:szCs w:val="16"/>
      </w:rPr>
    </w:pPr>
    <w:r>
      <w:t>Illinois Statewide Technical Reference Manual – 5.4.8 Thermostatic Restrictor Shower Valve</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84991" w14:textId="77777777" w:rsidR="00F60751" w:rsidRPr="00133F70" w:rsidRDefault="00F60751" w:rsidP="00573BD0">
    <w:pPr>
      <w:pStyle w:val="HeaderIL"/>
      <w:rPr>
        <w:sz w:val="16"/>
        <w:szCs w:val="16"/>
      </w:rPr>
    </w:pPr>
    <w:r>
      <w:t>Illinois Statewide Technical Reference Manual – 5.5.1 ENERGY STAR Compact Fluorescent Lamp (CFL)</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15895" w14:textId="77777777" w:rsidR="00F60751" w:rsidRPr="00133F70" w:rsidRDefault="00F60751" w:rsidP="00573BD0">
    <w:pPr>
      <w:pStyle w:val="HeaderIL"/>
      <w:rPr>
        <w:sz w:val="16"/>
        <w:szCs w:val="16"/>
      </w:rPr>
    </w:pPr>
    <w:r>
      <w:t>Illinois Statewide Technical Reference Manual – 5.5.2 ENERGY STAR Specialty Compact Fluorescent Lamp (CFL)</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BBB91" w14:textId="77777777" w:rsidR="00F60751" w:rsidRDefault="00F60751" w:rsidP="00841F99">
    <w:pPr>
      <w:pStyle w:val="HeaderIL"/>
    </w:pPr>
    <w:r>
      <w:t>Illinois Statewide Technical Reference Manual – 5.5.3 ENERGY STAR Torchiere</w:t>
    </w:r>
  </w:p>
  <w:p w14:paraId="60B7780D" w14:textId="77777777" w:rsidR="00F60751" w:rsidRPr="00133F70" w:rsidRDefault="00F60751" w:rsidP="00841F99">
    <w:pPr>
      <w:pStyle w:val="Header"/>
      <w:rPr>
        <w:sz w:val="16"/>
        <w:szCs w:val="16"/>
      </w:rP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9FA3F" w14:textId="77777777" w:rsidR="00F60751" w:rsidRDefault="00F60751" w:rsidP="00841F99">
    <w:pPr>
      <w:pStyle w:val="HeaderIL"/>
    </w:pPr>
    <w:r>
      <w:t>Illinois Statewide Technical Reference Manual- 5.5.4 Exterior Hardwired Compact Fluorescent Lamp (CFL) Fixture</w:t>
    </w:r>
  </w:p>
  <w:p w14:paraId="35B1FE28" w14:textId="77777777" w:rsidR="00F60751" w:rsidRPr="00133F70" w:rsidRDefault="00F60751" w:rsidP="00841F99">
    <w:pPr>
      <w:pStyle w:val="Header"/>
      <w:rPr>
        <w:sz w:val="16"/>
        <w:szCs w:val="16"/>
      </w:rP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FA986" w14:textId="77777777" w:rsidR="00F60751" w:rsidRDefault="00F60751" w:rsidP="00841F99">
    <w:pPr>
      <w:pStyle w:val="HeaderIL"/>
    </w:pPr>
    <w:r>
      <w:t>Illinois Statewide Technical Reference Manual- 5.5.5 Interior Hardwired Compact Fluorescent Lamp (CFL) Fixture</w:t>
    </w:r>
  </w:p>
  <w:p w14:paraId="2CC74881" w14:textId="77777777" w:rsidR="00F60751" w:rsidRPr="00133F70" w:rsidRDefault="00F60751" w:rsidP="00841F99">
    <w:pPr>
      <w:pStyle w:val="Header"/>
      <w:rPr>
        <w:sz w:val="16"/>
        <w:szCs w:val="16"/>
      </w:rP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A835F" w14:textId="77777777" w:rsidR="00F60751" w:rsidRDefault="00F60751" w:rsidP="00841F99">
    <w:pPr>
      <w:pStyle w:val="HeaderIL"/>
    </w:pPr>
    <w:r>
      <w:t>Illinois Statewide Technical Reference Manual- 5.5.6 LED Specialty Lamps</w:t>
    </w:r>
  </w:p>
  <w:p w14:paraId="1D1EB78B" w14:textId="77777777" w:rsidR="00F60751" w:rsidRPr="00133F70" w:rsidRDefault="00F60751" w:rsidP="00841F99">
    <w:pPr>
      <w:pStyle w:val="Header"/>
      <w:rPr>
        <w:sz w:val="16"/>
        <w:szCs w:val="16"/>
      </w:rP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45BAC" w14:textId="77777777" w:rsidR="00F60751" w:rsidRDefault="00F60751" w:rsidP="00841F99">
    <w:pPr>
      <w:pStyle w:val="HeaderIL"/>
    </w:pPr>
    <w:r>
      <w:t>Illinois Statewide Technical Reference Manual- 5.5.7 LED Exit Signs</w:t>
    </w:r>
  </w:p>
  <w:p w14:paraId="38ED89EF" w14:textId="77777777" w:rsidR="00F60751" w:rsidRPr="00133F70" w:rsidRDefault="00F60751" w:rsidP="00841F99">
    <w:pPr>
      <w:pStyle w:val="Header"/>
      <w:rPr>
        <w:sz w:val="16"/>
        <w:szCs w:val="16"/>
      </w:rPr>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01499" w14:textId="77777777" w:rsidR="00F60751" w:rsidRDefault="00F60751" w:rsidP="00841F99">
    <w:pPr>
      <w:pStyle w:val="HeaderIL"/>
    </w:pPr>
    <w:r>
      <w:t>Illinois Statewide Technical Reference Manual- 5.5.8 LED Screw Based Omnidirectional Bulbs</w:t>
    </w:r>
  </w:p>
  <w:p w14:paraId="1B732B0B" w14:textId="77777777" w:rsidR="00F60751" w:rsidRPr="00133F70" w:rsidRDefault="00F60751" w:rsidP="00841F99">
    <w:pPr>
      <w:pStyle w:val="Header"/>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34028" w14:textId="77777777" w:rsidR="00F60751" w:rsidRDefault="00F60751" w:rsidP="00841F99">
    <w:pPr>
      <w:pStyle w:val="HeaderIL"/>
    </w:pPr>
    <w:r>
      <w:t>Illinois Statewide Technical Reference Manual – 5.1.2 ENERGY STAR and ENERGY STAR Most Efficient Clothes Washers</w:t>
    </w:r>
  </w:p>
  <w:p w14:paraId="3710F41B" w14:textId="77777777" w:rsidR="00F60751" w:rsidRPr="00133F70" w:rsidRDefault="00F60751" w:rsidP="00841F99">
    <w:pPr>
      <w:pStyle w:val="Header"/>
      <w:rPr>
        <w:sz w:val="16"/>
        <w:szCs w:val="16"/>
      </w:rPr>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0AE67" w14:textId="77777777" w:rsidR="00F60751" w:rsidRDefault="00F60751" w:rsidP="00841F99">
    <w:pPr>
      <w:pStyle w:val="HeaderIL"/>
    </w:pPr>
    <w:r>
      <w:t>Illinois Statewide Technical Reference Manual- 5.6.1 Air Sealing</w:t>
    </w:r>
  </w:p>
  <w:p w14:paraId="186F742C" w14:textId="77777777" w:rsidR="00F60751" w:rsidRPr="00133F70" w:rsidRDefault="00F60751" w:rsidP="00841F99">
    <w:pPr>
      <w:pStyle w:val="Header"/>
      <w:rPr>
        <w:sz w:val="16"/>
        <w:szCs w:val="16"/>
      </w:rP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496C0" w14:textId="77777777" w:rsidR="00F60751" w:rsidRPr="000F3C75" w:rsidRDefault="00F60751" w:rsidP="00552DE4">
    <w:pPr>
      <w:pStyle w:val="HeaderIL"/>
    </w:pPr>
    <w:r w:rsidRPr="005D746C">
      <w:t xml:space="preserve">Illinois Statewide Technical Reference Manual - </w:t>
    </w:r>
    <w:r>
      <w:fldChar w:fldCharType="begin"/>
    </w:r>
    <w:r>
      <w:instrText xml:space="preserve"> REF _Ref325436612 \w \h </w:instrText>
    </w:r>
    <w:r>
      <w:fldChar w:fldCharType="separate"/>
    </w:r>
    <w:r>
      <w:t>5.6.2</w:t>
    </w:r>
    <w:r>
      <w:fldChar w:fldCharType="end"/>
    </w:r>
    <w:r>
      <w:t xml:space="preserve"> </w:t>
    </w:r>
    <w:r>
      <w:fldChar w:fldCharType="begin"/>
    </w:r>
    <w:r>
      <w:instrText xml:space="preserve"> REF _Ref325436615 \h </w:instrText>
    </w:r>
    <w:r>
      <w:fldChar w:fldCharType="separate"/>
    </w:r>
    <w:r w:rsidRPr="000B7BB6">
      <w:t>Basement Sidewall Insulation</w:t>
    </w:r>
    <w:r>
      <w:fldChar w:fldCharType="end"/>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BF9E0" w14:textId="77777777" w:rsidR="00F60751" w:rsidRDefault="00F60751" w:rsidP="00841F99">
    <w:pPr>
      <w:pStyle w:val="HeaderIL"/>
    </w:pPr>
    <w:r>
      <w:t>Illinois Statewide Technical Reference Manual- 5.6.3 Floor Insulation Above Crawlspace</w:t>
    </w:r>
  </w:p>
  <w:p w14:paraId="7F0DE9E0" w14:textId="77777777" w:rsidR="00F60751" w:rsidRPr="00133F70" w:rsidRDefault="00F60751" w:rsidP="00841F99">
    <w:pPr>
      <w:pStyle w:val="Header"/>
      <w:rPr>
        <w:sz w:val="16"/>
        <w:szCs w:val="16"/>
      </w:rPr>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68F07" w14:textId="77777777" w:rsidR="00F60751" w:rsidRDefault="00F60751" w:rsidP="00841F99">
    <w:pPr>
      <w:pStyle w:val="HeaderIL"/>
    </w:pPr>
    <w:r>
      <w:t>Illinois Statewide Technical Reference Manual- 5.6.4 Wall and Ceiling/Attic Insulation</w:t>
    </w:r>
  </w:p>
  <w:p w14:paraId="3369DEB4" w14:textId="77777777" w:rsidR="00F60751" w:rsidRPr="00133F70" w:rsidRDefault="00F60751" w:rsidP="00841F99">
    <w:pPr>
      <w:pStyle w:val="Header"/>
      <w:rPr>
        <w:sz w:val="16"/>
        <w:szCs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F9F62" w14:textId="77777777" w:rsidR="00F60751" w:rsidRDefault="00F60751" w:rsidP="00841F99">
    <w:pPr>
      <w:pStyle w:val="HeaderIL"/>
    </w:pPr>
    <w:r>
      <w:t>Illinois Statewide Technical Reference Manual – 5.1.3 ENERGY STAR Dehumidifier</w:t>
    </w:r>
  </w:p>
  <w:p w14:paraId="12924B52" w14:textId="77777777" w:rsidR="00F60751" w:rsidRPr="00133F70" w:rsidRDefault="00F60751" w:rsidP="00841F99">
    <w:pPr>
      <w:pStyle w:val="Header"/>
      <w:rPr>
        <w:sz w:val="16"/>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0CA3D" w14:textId="13FA09F0" w:rsidR="00F60751" w:rsidRDefault="00F60751" w:rsidP="00841F99">
    <w:pPr>
      <w:pStyle w:val="HeaderIL"/>
    </w:pPr>
    <w:r>
      <w:t>Illinois Statewide Technical Reference Manual – 5.</w:t>
    </w:r>
    <w:ins w:id="1439" w:author="Stephanie Baer" w:date="2016-01-22T09:11:00Z">
      <w:r w:rsidR="00472283">
        <w:t>1.4 ENERGY STAR Dishwasher</w:t>
      </w:r>
    </w:ins>
  </w:p>
  <w:p w14:paraId="1A6B4EC5" w14:textId="77777777" w:rsidR="00F60751" w:rsidRPr="00133F70" w:rsidRDefault="00F60751" w:rsidP="00841F99">
    <w:pPr>
      <w:pStyle w:val="Header"/>
      <w:rPr>
        <w:sz w:val="16"/>
        <w:szCs w:val="16"/>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FCA05" w14:textId="77777777" w:rsidR="00F60751" w:rsidRDefault="00F60751" w:rsidP="00841F99">
    <w:pPr>
      <w:pStyle w:val="HeaderIL"/>
    </w:pPr>
    <w:r>
      <w:t>Illinois Statewide Technical Reference Manual – 5.1.5 ENERGY STAR Freezer</w:t>
    </w:r>
  </w:p>
  <w:p w14:paraId="66B60CF6" w14:textId="77777777" w:rsidR="00F60751" w:rsidRPr="00133F70" w:rsidRDefault="00F60751" w:rsidP="00841F99">
    <w:pPr>
      <w:pStyle w:val="Header"/>
      <w:rPr>
        <w:sz w:val="16"/>
        <w:szCs w:val="16"/>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3B886" w14:textId="77777777" w:rsidR="00F60751" w:rsidRDefault="00F60751" w:rsidP="00841F99">
    <w:pPr>
      <w:pStyle w:val="HeaderIL"/>
    </w:pPr>
    <w:r>
      <w:t>Illinois Statewide Technical Reference Manual – 5.1.6 ENERGY STAR &amp; CEE Tier 2 Refrigerator</w:t>
    </w:r>
  </w:p>
  <w:p w14:paraId="49AAC4B8" w14:textId="77777777" w:rsidR="00F60751" w:rsidRPr="00133F70" w:rsidRDefault="00F60751" w:rsidP="00841F99">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0C8C7D85"/>
    <w:multiLevelType w:val="multilevel"/>
    <w:tmpl w:val="802CBE2C"/>
    <w:lvl w:ilvl="0">
      <w:start w:val="5"/>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0F777AE2"/>
    <w:multiLevelType w:val="hybridMultilevel"/>
    <w:tmpl w:val="E02A404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10072B2"/>
    <w:multiLevelType w:val="hybridMultilevel"/>
    <w:tmpl w:val="FA4AB1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8B3F81"/>
    <w:multiLevelType w:val="hybridMultilevel"/>
    <w:tmpl w:val="02D27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5B9BD5" w:themeColor="accent1"/>
      </w:rPr>
    </w:lvl>
    <w:lvl w:ilvl="7">
      <w:start w:val="1"/>
      <w:numFmt w:val="bullet"/>
      <w:lvlText w:val=""/>
      <w:lvlJc w:val="left"/>
      <w:pPr>
        <w:ind w:left="5760" w:hanging="360"/>
      </w:pPr>
      <w:rPr>
        <w:rFonts w:ascii="Wingdings" w:hAnsi="Wingdings" w:hint="default"/>
        <w:color w:val="ED7D31" w:themeColor="accent2"/>
      </w:rPr>
    </w:lvl>
    <w:lvl w:ilvl="8">
      <w:start w:val="1"/>
      <w:numFmt w:val="bullet"/>
      <w:lvlText w:val=""/>
      <w:lvlJc w:val="left"/>
      <w:pPr>
        <w:ind w:left="6480" w:hanging="360"/>
      </w:pPr>
      <w:rPr>
        <w:rFonts w:ascii="Wingdings" w:hAnsi="Wingdings" w:hint="default"/>
        <w:color w:val="A5A5A5" w:themeColor="accent3"/>
      </w:rPr>
    </w:lvl>
  </w:abstractNum>
  <w:abstractNum w:abstractNumId="7" w15:restartNumberingAfterBreak="0">
    <w:nsid w:val="175F3D17"/>
    <w:multiLevelType w:val="hybridMultilevel"/>
    <w:tmpl w:val="F91061AE"/>
    <w:lvl w:ilvl="0" w:tplc="540CE0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3C6F9E"/>
    <w:multiLevelType w:val="hybridMultilevel"/>
    <w:tmpl w:val="4C663EF2"/>
    <w:lvl w:ilvl="0" w:tplc="F5D236DE">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FF48A6"/>
    <w:multiLevelType w:val="hybridMultilevel"/>
    <w:tmpl w:val="BB3A597A"/>
    <w:lvl w:ilvl="0" w:tplc="A9C0C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FC02F2A"/>
    <w:multiLevelType w:val="hybridMultilevel"/>
    <w:tmpl w:val="541A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CC55EC"/>
    <w:multiLevelType w:val="multilevel"/>
    <w:tmpl w:val="2AF2F3C6"/>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BA3CE9"/>
    <w:multiLevelType w:val="hybridMultilevel"/>
    <w:tmpl w:val="E348EAC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tentative="1">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93A560C"/>
    <w:multiLevelType w:val="hybridMultilevel"/>
    <w:tmpl w:val="84DA3CC2"/>
    <w:lvl w:ilvl="0" w:tplc="04090001">
      <w:start w:val="1"/>
      <w:numFmt w:val="bullet"/>
      <w:lvlText w:val=""/>
      <w:lvlJc w:val="left"/>
      <w:pPr>
        <w:ind w:left="815" w:hanging="360"/>
      </w:pPr>
      <w:rPr>
        <w:rFonts w:ascii="Symbol" w:hAnsi="Symbol" w:hint="default"/>
      </w:rPr>
    </w:lvl>
    <w:lvl w:ilvl="1" w:tplc="04090003">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15" w15:restartNumberingAfterBreak="0">
    <w:nsid w:val="2AE9621D"/>
    <w:multiLevelType w:val="hybridMultilevel"/>
    <w:tmpl w:val="57A02378"/>
    <w:lvl w:ilvl="0" w:tplc="A9C0C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BA46040"/>
    <w:multiLevelType w:val="hybridMultilevel"/>
    <w:tmpl w:val="741C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DD045A"/>
    <w:multiLevelType w:val="hybridMultilevel"/>
    <w:tmpl w:val="34DA01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7015B42"/>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BD7D0B"/>
    <w:multiLevelType w:val="hybridMultilevel"/>
    <w:tmpl w:val="C17895F0"/>
    <w:lvl w:ilvl="0" w:tplc="9A28625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430DFD"/>
    <w:multiLevelType w:val="hybridMultilevel"/>
    <w:tmpl w:val="3338653A"/>
    <w:lvl w:ilvl="0" w:tplc="04090001">
      <w:start w:val="1"/>
      <w:numFmt w:val="bullet"/>
      <w:lvlText w:val=""/>
      <w:lvlJc w:val="left"/>
      <w:pPr>
        <w:tabs>
          <w:tab w:val="num" w:pos="720"/>
        </w:tabs>
        <w:ind w:left="720" w:hanging="360"/>
      </w:pPr>
      <w:rPr>
        <w:rFonts w:ascii="Symbol" w:hAnsi="Symbol" w:hint="default"/>
      </w:rPr>
    </w:lvl>
    <w:lvl w:ilvl="1" w:tplc="BB9A8BEE">
      <w:numFmt w:val="bullet"/>
      <w:lvlText w:val="–"/>
      <w:lvlJc w:val="left"/>
      <w:pPr>
        <w:tabs>
          <w:tab w:val="num" w:pos="1440"/>
        </w:tabs>
        <w:ind w:left="1440" w:hanging="36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5C1D02"/>
    <w:multiLevelType w:val="hybridMultilevel"/>
    <w:tmpl w:val="FE3845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56D1907"/>
    <w:multiLevelType w:val="hybridMultilevel"/>
    <w:tmpl w:val="C98A6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C128B8"/>
    <w:multiLevelType w:val="hybridMultilevel"/>
    <w:tmpl w:val="A574D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FD0CCC"/>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tentative="1">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C4255F3"/>
    <w:multiLevelType w:val="hybridMultilevel"/>
    <w:tmpl w:val="3F3A037E"/>
    <w:lvl w:ilvl="0" w:tplc="84BEFA48">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E1B80CF6">
      <w:start w:val="1339"/>
      <w:numFmt w:val="bullet"/>
      <w:lvlText w:val=""/>
      <w:lvlJc w:val="left"/>
      <w:pPr>
        <w:tabs>
          <w:tab w:val="num" w:pos="1800"/>
        </w:tabs>
        <w:ind w:left="1800" w:hanging="360"/>
      </w:pPr>
      <w:rPr>
        <w:rFonts w:ascii="Wingdings" w:hAnsi="Wingdings" w:hint="default"/>
      </w:rPr>
    </w:lvl>
    <w:lvl w:ilvl="3" w:tplc="8A729BF0" w:tentative="1">
      <w:start w:val="1"/>
      <w:numFmt w:val="bullet"/>
      <w:lvlText w:val=""/>
      <w:lvlJc w:val="left"/>
      <w:pPr>
        <w:tabs>
          <w:tab w:val="num" w:pos="2520"/>
        </w:tabs>
        <w:ind w:left="2520" w:hanging="360"/>
      </w:pPr>
      <w:rPr>
        <w:rFonts w:ascii="Wingdings" w:hAnsi="Wingdings" w:hint="default"/>
      </w:rPr>
    </w:lvl>
    <w:lvl w:ilvl="4" w:tplc="EC08A082" w:tentative="1">
      <w:start w:val="1"/>
      <w:numFmt w:val="bullet"/>
      <w:lvlText w:val=""/>
      <w:lvlJc w:val="left"/>
      <w:pPr>
        <w:tabs>
          <w:tab w:val="num" w:pos="3240"/>
        </w:tabs>
        <w:ind w:left="3240" w:hanging="360"/>
      </w:pPr>
      <w:rPr>
        <w:rFonts w:ascii="Wingdings" w:hAnsi="Wingdings" w:hint="default"/>
      </w:rPr>
    </w:lvl>
    <w:lvl w:ilvl="5" w:tplc="3E8AA396" w:tentative="1">
      <w:start w:val="1"/>
      <w:numFmt w:val="bullet"/>
      <w:lvlText w:val=""/>
      <w:lvlJc w:val="left"/>
      <w:pPr>
        <w:tabs>
          <w:tab w:val="num" w:pos="3960"/>
        </w:tabs>
        <w:ind w:left="3960" w:hanging="360"/>
      </w:pPr>
      <w:rPr>
        <w:rFonts w:ascii="Wingdings" w:hAnsi="Wingdings" w:hint="default"/>
      </w:rPr>
    </w:lvl>
    <w:lvl w:ilvl="6" w:tplc="64F45EBA" w:tentative="1">
      <w:start w:val="1"/>
      <w:numFmt w:val="bullet"/>
      <w:lvlText w:val=""/>
      <w:lvlJc w:val="left"/>
      <w:pPr>
        <w:tabs>
          <w:tab w:val="num" w:pos="4680"/>
        </w:tabs>
        <w:ind w:left="4680" w:hanging="360"/>
      </w:pPr>
      <w:rPr>
        <w:rFonts w:ascii="Wingdings" w:hAnsi="Wingdings" w:hint="default"/>
      </w:rPr>
    </w:lvl>
    <w:lvl w:ilvl="7" w:tplc="630052D6" w:tentative="1">
      <w:start w:val="1"/>
      <w:numFmt w:val="bullet"/>
      <w:lvlText w:val=""/>
      <w:lvlJc w:val="left"/>
      <w:pPr>
        <w:tabs>
          <w:tab w:val="num" w:pos="5400"/>
        </w:tabs>
        <w:ind w:left="5400" w:hanging="360"/>
      </w:pPr>
      <w:rPr>
        <w:rFonts w:ascii="Wingdings" w:hAnsi="Wingdings" w:hint="default"/>
      </w:rPr>
    </w:lvl>
    <w:lvl w:ilvl="8" w:tplc="4024328E"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D1B4E44"/>
    <w:multiLevelType w:val="hybridMultilevel"/>
    <w:tmpl w:val="8B049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22464B"/>
    <w:multiLevelType w:val="multilevel"/>
    <w:tmpl w:val="E0129C1A"/>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D92D68"/>
    <w:multiLevelType w:val="multilevel"/>
    <w:tmpl w:val="6324CDD2"/>
    <w:lvl w:ilvl="0">
      <w:start w:val="4"/>
      <w:numFmt w:val="decimal"/>
      <w:lvlText w:val="%1"/>
      <w:lvlJc w:val="left"/>
      <w:pPr>
        <w:ind w:left="480" w:hanging="480"/>
      </w:pPr>
    </w:lvl>
    <w:lvl w:ilvl="1">
      <w:start w:val="3"/>
      <w:numFmt w:val="decimal"/>
      <w:lvlText w:val="%1.%2"/>
      <w:lvlJc w:val="left"/>
      <w:pPr>
        <w:ind w:left="750" w:hanging="480"/>
      </w:pPr>
    </w:lvl>
    <w:lvl w:ilvl="2">
      <w:start w:val="2"/>
      <w:numFmt w:val="decimal"/>
      <w:lvlText w:val="%1.%2.%3"/>
      <w:lvlJc w:val="left"/>
      <w:pPr>
        <w:ind w:left="1260" w:hanging="720"/>
      </w:pPr>
    </w:lvl>
    <w:lvl w:ilvl="3">
      <w:start w:val="1"/>
      <w:numFmt w:val="decimal"/>
      <w:lvlText w:val="%1.%2.%3.%4"/>
      <w:lvlJc w:val="left"/>
      <w:pPr>
        <w:ind w:left="1530" w:hanging="720"/>
      </w:pPr>
    </w:lvl>
    <w:lvl w:ilvl="4">
      <w:start w:val="1"/>
      <w:numFmt w:val="decimal"/>
      <w:lvlText w:val="%1.%2.%3.%4.%5"/>
      <w:lvlJc w:val="left"/>
      <w:pPr>
        <w:ind w:left="2160" w:hanging="1080"/>
      </w:pPr>
    </w:lvl>
    <w:lvl w:ilvl="5">
      <w:start w:val="1"/>
      <w:numFmt w:val="decimal"/>
      <w:lvlText w:val="%1.%2.%3.%4.%5.%6"/>
      <w:lvlJc w:val="left"/>
      <w:pPr>
        <w:ind w:left="2430" w:hanging="1080"/>
      </w:pPr>
    </w:lvl>
    <w:lvl w:ilvl="6">
      <w:start w:val="1"/>
      <w:numFmt w:val="decimal"/>
      <w:lvlText w:val="%1.%2.%3.%4.%5.%6.%7"/>
      <w:lvlJc w:val="left"/>
      <w:pPr>
        <w:ind w:left="3060" w:hanging="1440"/>
      </w:pPr>
    </w:lvl>
    <w:lvl w:ilvl="7">
      <w:start w:val="1"/>
      <w:numFmt w:val="decimal"/>
      <w:lvlText w:val="%1.%2.%3.%4.%5.%6.%7.%8"/>
      <w:lvlJc w:val="left"/>
      <w:pPr>
        <w:ind w:left="3330" w:hanging="1440"/>
      </w:pPr>
    </w:lvl>
    <w:lvl w:ilvl="8">
      <w:start w:val="1"/>
      <w:numFmt w:val="decimal"/>
      <w:lvlText w:val="%1.%2.%3.%4.%5.%6.%7.%8.%9"/>
      <w:lvlJc w:val="left"/>
      <w:pPr>
        <w:ind w:left="3960" w:hanging="1800"/>
      </w:pPr>
    </w:lvl>
  </w:abstractNum>
  <w:abstractNum w:abstractNumId="30" w15:restartNumberingAfterBreak="0">
    <w:nsid w:val="50D11C59"/>
    <w:multiLevelType w:val="hybridMultilevel"/>
    <w:tmpl w:val="D03C0974"/>
    <w:lvl w:ilvl="0" w:tplc="9A286254">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FB2BDD"/>
    <w:multiLevelType w:val="hybridMultilevel"/>
    <w:tmpl w:val="F17CB55C"/>
    <w:lvl w:ilvl="0" w:tplc="73F89390">
      <w:start w:val="1"/>
      <w:numFmt w:val="bullet"/>
      <w:lvlText w:val="•"/>
      <w:lvlJc w:val="left"/>
      <w:pPr>
        <w:tabs>
          <w:tab w:val="num" w:pos="720"/>
        </w:tabs>
        <w:ind w:left="720" w:hanging="360"/>
      </w:pPr>
      <w:rPr>
        <w:rFonts w:ascii="Arial" w:hAnsi="Arial" w:hint="default"/>
      </w:rPr>
    </w:lvl>
    <w:lvl w:ilvl="1" w:tplc="73F89390">
      <w:start w:val="1"/>
      <w:numFmt w:val="bullet"/>
      <w:lvlText w:val="•"/>
      <w:lvlJc w:val="left"/>
      <w:pPr>
        <w:tabs>
          <w:tab w:val="num" w:pos="1440"/>
        </w:tabs>
        <w:ind w:left="1440" w:hanging="360"/>
      </w:pPr>
      <w:rPr>
        <w:rFonts w:ascii="Arial" w:hAnsi="Arial" w:hint="default"/>
      </w:rPr>
    </w:lvl>
    <w:lvl w:ilvl="2" w:tplc="CD302C20" w:tentative="1">
      <w:start w:val="1"/>
      <w:numFmt w:val="bullet"/>
      <w:lvlText w:val="•"/>
      <w:lvlJc w:val="left"/>
      <w:pPr>
        <w:tabs>
          <w:tab w:val="num" w:pos="2160"/>
        </w:tabs>
        <w:ind w:left="2160" w:hanging="360"/>
      </w:pPr>
      <w:rPr>
        <w:rFonts w:ascii="Arial" w:hAnsi="Arial" w:hint="default"/>
      </w:rPr>
    </w:lvl>
    <w:lvl w:ilvl="3" w:tplc="34D66E76" w:tentative="1">
      <w:start w:val="1"/>
      <w:numFmt w:val="bullet"/>
      <w:lvlText w:val="•"/>
      <w:lvlJc w:val="left"/>
      <w:pPr>
        <w:tabs>
          <w:tab w:val="num" w:pos="2880"/>
        </w:tabs>
        <w:ind w:left="2880" w:hanging="360"/>
      </w:pPr>
      <w:rPr>
        <w:rFonts w:ascii="Arial" w:hAnsi="Arial" w:hint="default"/>
      </w:rPr>
    </w:lvl>
    <w:lvl w:ilvl="4" w:tplc="2CECB2E8" w:tentative="1">
      <w:start w:val="1"/>
      <w:numFmt w:val="bullet"/>
      <w:lvlText w:val="•"/>
      <w:lvlJc w:val="left"/>
      <w:pPr>
        <w:tabs>
          <w:tab w:val="num" w:pos="3600"/>
        </w:tabs>
        <w:ind w:left="3600" w:hanging="360"/>
      </w:pPr>
      <w:rPr>
        <w:rFonts w:ascii="Arial" w:hAnsi="Arial" w:hint="default"/>
      </w:rPr>
    </w:lvl>
    <w:lvl w:ilvl="5" w:tplc="F1B44CC0" w:tentative="1">
      <w:start w:val="1"/>
      <w:numFmt w:val="bullet"/>
      <w:lvlText w:val="•"/>
      <w:lvlJc w:val="left"/>
      <w:pPr>
        <w:tabs>
          <w:tab w:val="num" w:pos="4320"/>
        </w:tabs>
        <w:ind w:left="4320" w:hanging="360"/>
      </w:pPr>
      <w:rPr>
        <w:rFonts w:ascii="Arial" w:hAnsi="Arial" w:hint="default"/>
      </w:rPr>
    </w:lvl>
    <w:lvl w:ilvl="6" w:tplc="D68677FE" w:tentative="1">
      <w:start w:val="1"/>
      <w:numFmt w:val="bullet"/>
      <w:lvlText w:val="•"/>
      <w:lvlJc w:val="left"/>
      <w:pPr>
        <w:tabs>
          <w:tab w:val="num" w:pos="5040"/>
        </w:tabs>
        <w:ind w:left="5040" w:hanging="360"/>
      </w:pPr>
      <w:rPr>
        <w:rFonts w:ascii="Arial" w:hAnsi="Arial" w:hint="default"/>
      </w:rPr>
    </w:lvl>
    <w:lvl w:ilvl="7" w:tplc="EED04968" w:tentative="1">
      <w:start w:val="1"/>
      <w:numFmt w:val="bullet"/>
      <w:lvlText w:val="•"/>
      <w:lvlJc w:val="left"/>
      <w:pPr>
        <w:tabs>
          <w:tab w:val="num" w:pos="5760"/>
        </w:tabs>
        <w:ind w:left="5760" w:hanging="360"/>
      </w:pPr>
      <w:rPr>
        <w:rFonts w:ascii="Arial" w:hAnsi="Arial" w:hint="default"/>
      </w:rPr>
    </w:lvl>
    <w:lvl w:ilvl="8" w:tplc="68CCD7DC"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570B1BC8"/>
    <w:multiLevelType w:val="multilevel"/>
    <w:tmpl w:val="022A6DBC"/>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70F1FB3"/>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2F3512"/>
    <w:multiLevelType w:val="hybridMultilevel"/>
    <w:tmpl w:val="599ABB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0D474E9"/>
    <w:multiLevelType w:val="multilevel"/>
    <w:tmpl w:val="00285E2A"/>
    <w:lvl w:ilvl="0">
      <w:start w:val="1"/>
      <w:numFmt w:val="decimal"/>
      <w:lvlText w:val="%1"/>
      <w:lvlJc w:val="left"/>
      <w:pPr>
        <w:ind w:left="1440" w:hanging="1440"/>
      </w:pPr>
    </w:lvl>
    <w:lvl w:ilvl="1">
      <w:start w:val="1"/>
      <w:numFmt w:val="decimalZero"/>
      <w:lvlText w:val="%1.%2"/>
      <w:lvlJc w:val="left"/>
      <w:pPr>
        <w:ind w:left="2160" w:hanging="1440"/>
      </w:pPr>
    </w:lvl>
    <w:lvl w:ilvl="2">
      <w:start w:val="1"/>
      <w:numFmt w:val="decimal"/>
      <w:lvlText w:val="%1.%2.%3"/>
      <w:lvlJc w:val="left"/>
      <w:pPr>
        <w:ind w:left="2880" w:hanging="1440"/>
      </w:pPr>
    </w:lvl>
    <w:lvl w:ilvl="3">
      <w:start w:val="1"/>
      <w:numFmt w:val="decimal"/>
      <w:lvlText w:val="%1.%2.%3.%4"/>
      <w:lvlJc w:val="left"/>
      <w:pPr>
        <w:ind w:left="3600" w:hanging="144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7" w15:restartNumberingAfterBreak="0">
    <w:nsid w:val="62290C66"/>
    <w:multiLevelType w:val="multilevel"/>
    <w:tmpl w:val="C4600ABE"/>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B8695B"/>
    <w:multiLevelType w:val="hybridMultilevel"/>
    <w:tmpl w:val="6A42CB76"/>
    <w:lvl w:ilvl="0" w:tplc="401621B4">
      <w:start w:val="1"/>
      <w:numFmt w:val="lowerLetter"/>
      <w:lvlText w:val="%1)"/>
      <w:lvlJc w:val="left"/>
      <w:pPr>
        <w:ind w:left="1665" w:hanging="94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7056D2E"/>
    <w:multiLevelType w:val="hybridMultilevel"/>
    <w:tmpl w:val="929E1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A10241"/>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F93343"/>
    <w:multiLevelType w:val="hybridMultilevel"/>
    <w:tmpl w:val="83C832D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B654753"/>
    <w:multiLevelType w:val="hybridMultilevel"/>
    <w:tmpl w:val="EFA8C7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B666DA8"/>
    <w:multiLevelType w:val="hybridMultilevel"/>
    <w:tmpl w:val="C234C71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093710"/>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D244BD"/>
    <w:multiLevelType w:val="hybridMultilevel"/>
    <w:tmpl w:val="A3D0D81C"/>
    <w:lvl w:ilvl="0" w:tplc="73F89390">
      <w:start w:val="1"/>
      <w:numFmt w:val="bullet"/>
      <w:lvlText w:val="•"/>
      <w:lvlJc w:val="left"/>
      <w:pPr>
        <w:tabs>
          <w:tab w:val="num" w:pos="720"/>
        </w:tabs>
        <w:ind w:left="720" w:hanging="360"/>
      </w:pPr>
      <w:rPr>
        <w:rFonts w:ascii="Arial" w:hAnsi="Arial" w:hint="default"/>
      </w:rPr>
    </w:lvl>
    <w:lvl w:ilvl="1" w:tplc="73F89390">
      <w:start w:val="1"/>
      <w:numFmt w:val="bullet"/>
      <w:lvlText w:val="•"/>
      <w:lvlJc w:val="left"/>
      <w:pPr>
        <w:tabs>
          <w:tab w:val="num" w:pos="1440"/>
        </w:tabs>
        <w:ind w:left="1440" w:hanging="360"/>
      </w:pPr>
      <w:rPr>
        <w:rFonts w:ascii="Arial" w:hAnsi="Arial" w:hint="default"/>
      </w:rPr>
    </w:lvl>
    <w:lvl w:ilvl="2" w:tplc="CD302C20" w:tentative="1">
      <w:start w:val="1"/>
      <w:numFmt w:val="bullet"/>
      <w:lvlText w:val="•"/>
      <w:lvlJc w:val="left"/>
      <w:pPr>
        <w:tabs>
          <w:tab w:val="num" w:pos="2160"/>
        </w:tabs>
        <w:ind w:left="2160" w:hanging="360"/>
      </w:pPr>
      <w:rPr>
        <w:rFonts w:ascii="Arial" w:hAnsi="Arial" w:hint="default"/>
      </w:rPr>
    </w:lvl>
    <w:lvl w:ilvl="3" w:tplc="34D66E76" w:tentative="1">
      <w:start w:val="1"/>
      <w:numFmt w:val="bullet"/>
      <w:lvlText w:val="•"/>
      <w:lvlJc w:val="left"/>
      <w:pPr>
        <w:tabs>
          <w:tab w:val="num" w:pos="2880"/>
        </w:tabs>
        <w:ind w:left="2880" w:hanging="360"/>
      </w:pPr>
      <w:rPr>
        <w:rFonts w:ascii="Arial" w:hAnsi="Arial" w:hint="default"/>
      </w:rPr>
    </w:lvl>
    <w:lvl w:ilvl="4" w:tplc="2CECB2E8" w:tentative="1">
      <w:start w:val="1"/>
      <w:numFmt w:val="bullet"/>
      <w:lvlText w:val="•"/>
      <w:lvlJc w:val="left"/>
      <w:pPr>
        <w:tabs>
          <w:tab w:val="num" w:pos="3600"/>
        </w:tabs>
        <w:ind w:left="3600" w:hanging="360"/>
      </w:pPr>
      <w:rPr>
        <w:rFonts w:ascii="Arial" w:hAnsi="Arial" w:hint="default"/>
      </w:rPr>
    </w:lvl>
    <w:lvl w:ilvl="5" w:tplc="F1B44CC0" w:tentative="1">
      <w:start w:val="1"/>
      <w:numFmt w:val="bullet"/>
      <w:lvlText w:val="•"/>
      <w:lvlJc w:val="left"/>
      <w:pPr>
        <w:tabs>
          <w:tab w:val="num" w:pos="4320"/>
        </w:tabs>
        <w:ind w:left="4320" w:hanging="360"/>
      </w:pPr>
      <w:rPr>
        <w:rFonts w:ascii="Arial" w:hAnsi="Arial" w:hint="default"/>
      </w:rPr>
    </w:lvl>
    <w:lvl w:ilvl="6" w:tplc="D68677FE" w:tentative="1">
      <w:start w:val="1"/>
      <w:numFmt w:val="bullet"/>
      <w:lvlText w:val="•"/>
      <w:lvlJc w:val="left"/>
      <w:pPr>
        <w:tabs>
          <w:tab w:val="num" w:pos="5040"/>
        </w:tabs>
        <w:ind w:left="5040" w:hanging="360"/>
      </w:pPr>
      <w:rPr>
        <w:rFonts w:ascii="Arial" w:hAnsi="Arial" w:hint="default"/>
      </w:rPr>
    </w:lvl>
    <w:lvl w:ilvl="7" w:tplc="EED04968" w:tentative="1">
      <w:start w:val="1"/>
      <w:numFmt w:val="bullet"/>
      <w:lvlText w:val="•"/>
      <w:lvlJc w:val="left"/>
      <w:pPr>
        <w:tabs>
          <w:tab w:val="num" w:pos="5760"/>
        </w:tabs>
        <w:ind w:left="5760" w:hanging="360"/>
      </w:pPr>
      <w:rPr>
        <w:rFonts w:ascii="Arial" w:hAnsi="Arial" w:hint="default"/>
      </w:rPr>
    </w:lvl>
    <w:lvl w:ilvl="8" w:tplc="68CCD7DC"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3EF70DB"/>
    <w:multiLevelType w:val="hybridMultilevel"/>
    <w:tmpl w:val="F32C76E6"/>
    <w:lvl w:ilvl="0" w:tplc="F66629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49019AE"/>
    <w:multiLevelType w:val="multilevel"/>
    <w:tmpl w:val="C4300F0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A5C0169"/>
    <w:multiLevelType w:val="hybridMultilevel"/>
    <w:tmpl w:val="7402E89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EC2CB7"/>
    <w:multiLevelType w:val="hybridMultilevel"/>
    <w:tmpl w:val="08B67EBC"/>
    <w:lvl w:ilvl="0" w:tplc="5DCE03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FC62DE8"/>
    <w:multiLevelType w:val="hybridMultilevel"/>
    <w:tmpl w:val="A0823C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8"/>
  </w:num>
  <w:num w:numId="4">
    <w:abstractNumId w:val="39"/>
  </w:num>
  <w:num w:numId="5">
    <w:abstractNumId w:val="16"/>
  </w:num>
  <w:num w:numId="6">
    <w:abstractNumId w:val="18"/>
  </w:num>
  <w:num w:numId="7">
    <w:abstractNumId w:val="43"/>
  </w:num>
  <w:num w:numId="8">
    <w:abstractNumId w:val="27"/>
  </w:num>
  <w:num w:numId="9">
    <w:abstractNumId w:val="34"/>
  </w:num>
  <w:num w:numId="10">
    <w:abstractNumId w:val="44"/>
  </w:num>
  <w:num w:numId="11">
    <w:abstractNumId w:val="24"/>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num>
  <w:num w:numId="14">
    <w:abstractNumId w:val="14"/>
  </w:num>
  <w:num w:numId="15">
    <w:abstractNumId w:val="38"/>
  </w:num>
  <w:num w:numId="16">
    <w:abstractNumId w:val="15"/>
  </w:num>
  <w:num w:numId="17">
    <w:abstractNumId w:val="20"/>
  </w:num>
  <w:num w:numId="18">
    <w:abstractNumId w:val="10"/>
  </w:num>
  <w:num w:numId="19">
    <w:abstractNumId w:val="2"/>
    <w:lvlOverride w:ilvl="0">
      <w:startOverride w:val="4"/>
    </w:lvlOverride>
    <w:lvlOverride w:ilvl="1">
      <w:startOverride w:val="4"/>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4"/>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num>
  <w:num w:numId="29">
    <w:abstractNumId w:val="2"/>
    <w:lvlOverride w:ilvl="0">
      <w:startOverride w:val="4"/>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41"/>
  </w:num>
  <w:num w:numId="32">
    <w:abstractNumId w:val="22"/>
  </w:num>
  <w:num w:numId="33">
    <w:abstractNumId w:val="31"/>
  </w:num>
  <w:num w:numId="34">
    <w:abstractNumId w:val="4"/>
  </w:num>
  <w:num w:numId="35">
    <w:abstractNumId w:val="2"/>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3"/>
  </w:num>
  <w:num w:numId="38">
    <w:abstractNumId w:val="19"/>
  </w:num>
  <w:num w:numId="39">
    <w:abstractNumId w:val="30"/>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48"/>
  </w:num>
  <w:num w:numId="45">
    <w:abstractNumId w:val="1"/>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25"/>
  </w:num>
  <w:num w:numId="49">
    <w:abstractNumId w:val="37"/>
  </w:num>
  <w:num w:numId="50">
    <w:abstractNumId w:val="28"/>
  </w:num>
  <w:num w:numId="51">
    <w:abstractNumId w:val="47"/>
  </w:num>
  <w:num w:numId="52">
    <w:abstractNumId w:val="26"/>
  </w:num>
  <w:num w:numId="53">
    <w:abstractNumId w:val="45"/>
  </w:num>
  <w:num w:numId="54">
    <w:abstractNumId w:val="32"/>
  </w:num>
  <w:num w:numId="55">
    <w:abstractNumId w:val="35"/>
  </w:num>
  <w:num w:numId="56">
    <w:abstractNumId w:val="33"/>
  </w:num>
  <w:num w:numId="57">
    <w:abstractNumId w:val="11"/>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anie Baer">
    <w15:presenceInfo w15:providerId="AD" w15:userId="S-1-5-21-2487853956-2226488063-3524254994-32508"/>
  </w15:person>
  <w15:person w15:author="Bridgid Lutz">
    <w15:presenceInfo w15:providerId="AD" w15:userId="S-1-5-21-1715567821-484763869-839522115-137271"/>
  </w15:person>
  <w15:person w15:author="Chelsea Lamar">
    <w15:presenceInfo w15:providerId="AD" w15:userId="S-1-5-21-861567501-2052111302-725345543-161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trackRevisions/>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F99"/>
    <w:rsid w:val="0004453E"/>
    <w:rsid w:val="000467EE"/>
    <w:rsid w:val="000679FE"/>
    <w:rsid w:val="00075918"/>
    <w:rsid w:val="00081C7F"/>
    <w:rsid w:val="00094917"/>
    <w:rsid w:val="000A700D"/>
    <w:rsid w:val="000A7114"/>
    <w:rsid w:val="000D0FFE"/>
    <w:rsid w:val="000D2602"/>
    <w:rsid w:val="000F5210"/>
    <w:rsid w:val="00123D33"/>
    <w:rsid w:val="00133667"/>
    <w:rsid w:val="00147F64"/>
    <w:rsid w:val="0015449F"/>
    <w:rsid w:val="001629C5"/>
    <w:rsid w:val="001705B8"/>
    <w:rsid w:val="001B14BA"/>
    <w:rsid w:val="001C3691"/>
    <w:rsid w:val="001C52E5"/>
    <w:rsid w:val="001E36FF"/>
    <w:rsid w:val="001F48F5"/>
    <w:rsid w:val="00243AEF"/>
    <w:rsid w:val="00245E86"/>
    <w:rsid w:val="00253599"/>
    <w:rsid w:val="00280E99"/>
    <w:rsid w:val="00291EF6"/>
    <w:rsid w:val="002B4ABD"/>
    <w:rsid w:val="002C788B"/>
    <w:rsid w:val="002D645D"/>
    <w:rsid w:val="002D6818"/>
    <w:rsid w:val="003125E0"/>
    <w:rsid w:val="003140D0"/>
    <w:rsid w:val="003215BC"/>
    <w:rsid w:val="00367B5C"/>
    <w:rsid w:val="00390E72"/>
    <w:rsid w:val="003A4FE4"/>
    <w:rsid w:val="003A7216"/>
    <w:rsid w:val="003B440C"/>
    <w:rsid w:val="003B69D9"/>
    <w:rsid w:val="003B6E28"/>
    <w:rsid w:val="003E1BC3"/>
    <w:rsid w:val="004216F0"/>
    <w:rsid w:val="00456258"/>
    <w:rsid w:val="00472283"/>
    <w:rsid w:val="0049574F"/>
    <w:rsid w:val="004B4723"/>
    <w:rsid w:val="004C0465"/>
    <w:rsid w:val="004C6A0C"/>
    <w:rsid w:val="004D06CF"/>
    <w:rsid w:val="004E5C04"/>
    <w:rsid w:val="00502B8E"/>
    <w:rsid w:val="00517C6C"/>
    <w:rsid w:val="005420CE"/>
    <w:rsid w:val="00542D0C"/>
    <w:rsid w:val="005434D2"/>
    <w:rsid w:val="00552DE4"/>
    <w:rsid w:val="005556C4"/>
    <w:rsid w:val="00573BD0"/>
    <w:rsid w:val="00586972"/>
    <w:rsid w:val="00586B82"/>
    <w:rsid w:val="005875D8"/>
    <w:rsid w:val="00592011"/>
    <w:rsid w:val="005A00E9"/>
    <w:rsid w:val="005A76DE"/>
    <w:rsid w:val="005B0BD9"/>
    <w:rsid w:val="005C4498"/>
    <w:rsid w:val="005D24CC"/>
    <w:rsid w:val="00601AA0"/>
    <w:rsid w:val="0061327B"/>
    <w:rsid w:val="00626399"/>
    <w:rsid w:val="00626658"/>
    <w:rsid w:val="00626DCA"/>
    <w:rsid w:val="006311AC"/>
    <w:rsid w:val="00647946"/>
    <w:rsid w:val="006650DC"/>
    <w:rsid w:val="00693397"/>
    <w:rsid w:val="006A3E1B"/>
    <w:rsid w:val="006B3537"/>
    <w:rsid w:val="006C031F"/>
    <w:rsid w:val="0071363D"/>
    <w:rsid w:val="00733D06"/>
    <w:rsid w:val="00741432"/>
    <w:rsid w:val="007425D2"/>
    <w:rsid w:val="007549A2"/>
    <w:rsid w:val="00763F19"/>
    <w:rsid w:val="00766B88"/>
    <w:rsid w:val="007969DC"/>
    <w:rsid w:val="007C2A6D"/>
    <w:rsid w:val="007C647F"/>
    <w:rsid w:val="007C6BF8"/>
    <w:rsid w:val="007D56FE"/>
    <w:rsid w:val="007D5E21"/>
    <w:rsid w:val="007E11B4"/>
    <w:rsid w:val="007E2396"/>
    <w:rsid w:val="00800EEF"/>
    <w:rsid w:val="0083516A"/>
    <w:rsid w:val="008369AF"/>
    <w:rsid w:val="00841F99"/>
    <w:rsid w:val="008550CB"/>
    <w:rsid w:val="00863A6D"/>
    <w:rsid w:val="00865A1C"/>
    <w:rsid w:val="008B03FB"/>
    <w:rsid w:val="008B4866"/>
    <w:rsid w:val="008C1F20"/>
    <w:rsid w:val="008C33F6"/>
    <w:rsid w:val="008F0926"/>
    <w:rsid w:val="008F3D63"/>
    <w:rsid w:val="00906683"/>
    <w:rsid w:val="00911DD7"/>
    <w:rsid w:val="00912BC3"/>
    <w:rsid w:val="00921CD4"/>
    <w:rsid w:val="00943B61"/>
    <w:rsid w:val="009649E1"/>
    <w:rsid w:val="00984894"/>
    <w:rsid w:val="00994CD4"/>
    <w:rsid w:val="009A2989"/>
    <w:rsid w:val="009A7E6C"/>
    <w:rsid w:val="009B1DDF"/>
    <w:rsid w:val="009B75E3"/>
    <w:rsid w:val="009C3E5A"/>
    <w:rsid w:val="00A222DE"/>
    <w:rsid w:val="00A37B05"/>
    <w:rsid w:val="00A410C3"/>
    <w:rsid w:val="00A66B73"/>
    <w:rsid w:val="00A712F6"/>
    <w:rsid w:val="00A92F75"/>
    <w:rsid w:val="00A957D7"/>
    <w:rsid w:val="00AA1243"/>
    <w:rsid w:val="00AA3E8D"/>
    <w:rsid w:val="00AA477A"/>
    <w:rsid w:val="00AC40E4"/>
    <w:rsid w:val="00AD53BF"/>
    <w:rsid w:val="00B022F6"/>
    <w:rsid w:val="00B15958"/>
    <w:rsid w:val="00B170F7"/>
    <w:rsid w:val="00B20245"/>
    <w:rsid w:val="00B23FA8"/>
    <w:rsid w:val="00B26237"/>
    <w:rsid w:val="00B32036"/>
    <w:rsid w:val="00B547F5"/>
    <w:rsid w:val="00B71944"/>
    <w:rsid w:val="00B72CE6"/>
    <w:rsid w:val="00B861B7"/>
    <w:rsid w:val="00B96356"/>
    <w:rsid w:val="00BB5E33"/>
    <w:rsid w:val="00BC09AC"/>
    <w:rsid w:val="00BC2329"/>
    <w:rsid w:val="00BC29AB"/>
    <w:rsid w:val="00BC5D68"/>
    <w:rsid w:val="00BF57D8"/>
    <w:rsid w:val="00BF5869"/>
    <w:rsid w:val="00BF7907"/>
    <w:rsid w:val="00C022F6"/>
    <w:rsid w:val="00C04E8D"/>
    <w:rsid w:val="00C13F70"/>
    <w:rsid w:val="00C21595"/>
    <w:rsid w:val="00C2235F"/>
    <w:rsid w:val="00C223E0"/>
    <w:rsid w:val="00C45F84"/>
    <w:rsid w:val="00C53E75"/>
    <w:rsid w:val="00C72A47"/>
    <w:rsid w:val="00C76B5A"/>
    <w:rsid w:val="00CC01E1"/>
    <w:rsid w:val="00CE430C"/>
    <w:rsid w:val="00CF6F05"/>
    <w:rsid w:val="00D46088"/>
    <w:rsid w:val="00D46E3D"/>
    <w:rsid w:val="00D723B1"/>
    <w:rsid w:val="00D74833"/>
    <w:rsid w:val="00D846F5"/>
    <w:rsid w:val="00D93287"/>
    <w:rsid w:val="00D96237"/>
    <w:rsid w:val="00DB41AA"/>
    <w:rsid w:val="00DB5606"/>
    <w:rsid w:val="00DC2A8E"/>
    <w:rsid w:val="00DC3143"/>
    <w:rsid w:val="00DD3147"/>
    <w:rsid w:val="00DD72E7"/>
    <w:rsid w:val="00DE74DD"/>
    <w:rsid w:val="00E32AD0"/>
    <w:rsid w:val="00E4585B"/>
    <w:rsid w:val="00E51602"/>
    <w:rsid w:val="00E630AC"/>
    <w:rsid w:val="00E63B61"/>
    <w:rsid w:val="00E65FD5"/>
    <w:rsid w:val="00E7092E"/>
    <w:rsid w:val="00E779E9"/>
    <w:rsid w:val="00E82BCE"/>
    <w:rsid w:val="00E83A23"/>
    <w:rsid w:val="00EB5530"/>
    <w:rsid w:val="00EC6BA0"/>
    <w:rsid w:val="00EE17C6"/>
    <w:rsid w:val="00EE499D"/>
    <w:rsid w:val="00EF3C1E"/>
    <w:rsid w:val="00F126B5"/>
    <w:rsid w:val="00F23491"/>
    <w:rsid w:val="00F302C5"/>
    <w:rsid w:val="00F40109"/>
    <w:rsid w:val="00F467AC"/>
    <w:rsid w:val="00F539C8"/>
    <w:rsid w:val="00F56DA8"/>
    <w:rsid w:val="00F60751"/>
    <w:rsid w:val="00F7167C"/>
    <w:rsid w:val="00F83B3F"/>
    <w:rsid w:val="00F94E70"/>
    <w:rsid w:val="00FA4FFB"/>
    <w:rsid w:val="00FB02A1"/>
    <w:rsid w:val="00FB0B53"/>
    <w:rsid w:val="00FB10E2"/>
    <w:rsid w:val="00FC3CAF"/>
    <w:rsid w:val="00FD09B6"/>
    <w:rsid w:val="00FF07DD"/>
    <w:rsid w:val="00FF11A2"/>
    <w:rsid w:val="00FF2820"/>
    <w:rsid w:val="00FF5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1A35532C"/>
  <w15:docId w15:val="{02F69731-833E-441B-B37A-286638633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F99"/>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4E5C04"/>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841F99"/>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841F99"/>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841F99"/>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841F99"/>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B0BD9"/>
    <w:pPr>
      <w:keepNext/>
      <w:keepLines/>
      <w:tabs>
        <w:tab w:val="left" w:pos="5040"/>
      </w:tabs>
      <w:spacing w:before="200" w:line="276" w:lineRule="auto"/>
      <w:jc w:val="left"/>
      <w:outlineLvl w:val="5"/>
    </w:pPr>
    <w:rPr>
      <w:rFonts w:eastAsiaTheme="majorEastAsia" w:cs="Calibri"/>
      <w:b/>
      <w:smallCaps/>
      <w:sz w:val="22"/>
    </w:rPr>
  </w:style>
  <w:style w:type="paragraph" w:styleId="Heading7">
    <w:name w:val="heading 7"/>
    <w:basedOn w:val="Normal"/>
    <w:next w:val="Normal"/>
    <w:link w:val="Heading7Char"/>
    <w:uiPriority w:val="99"/>
    <w:qFormat/>
    <w:rsid w:val="00841F99"/>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841F99"/>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841F99"/>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E5C04"/>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841F99"/>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
    <w:rsid w:val="00841F9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841F99"/>
    <w:rPr>
      <w:rFonts w:ascii="Calibri" w:eastAsiaTheme="minorEastAsia" w:hAnsi="Calibri" w:cs="Arial"/>
      <w:bCs/>
      <w:i/>
      <w:noProof/>
    </w:rPr>
  </w:style>
  <w:style w:type="character" w:customStyle="1" w:styleId="Heading5Char">
    <w:name w:val="Heading 5 Char"/>
    <w:basedOn w:val="DefaultParagraphFont"/>
    <w:link w:val="Heading5"/>
    <w:uiPriority w:val="99"/>
    <w:rsid w:val="00841F99"/>
    <w:rPr>
      <w:rFonts w:ascii="Calibri" w:eastAsia="Times New Roman" w:hAnsi="Calibri" w:cs="Times New Roman"/>
      <w:sz w:val="20"/>
    </w:rPr>
  </w:style>
  <w:style w:type="character" w:customStyle="1" w:styleId="Heading6Char">
    <w:name w:val="Heading 6 Char"/>
    <w:basedOn w:val="DefaultParagraphFont"/>
    <w:link w:val="Heading6"/>
    <w:uiPriority w:val="9"/>
    <w:rsid w:val="005B0BD9"/>
    <w:rPr>
      <w:rFonts w:eastAsiaTheme="majorEastAsia" w:cs="Calibri"/>
      <w:b/>
      <w:smallCaps/>
    </w:rPr>
  </w:style>
  <w:style w:type="character" w:customStyle="1" w:styleId="Heading7Char">
    <w:name w:val="Heading 7 Char"/>
    <w:basedOn w:val="DefaultParagraphFont"/>
    <w:link w:val="Heading7"/>
    <w:uiPriority w:val="99"/>
    <w:rsid w:val="00841F99"/>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841F99"/>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841F99"/>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841F99"/>
    <w:rPr>
      <w:rFonts w:ascii="Calibri" w:eastAsiaTheme="minorEastAsia" w:hAnsi="Calibri" w:cs="Times New Roman"/>
      <w:bCs/>
      <w:sz w:val="24"/>
      <w:szCs w:val="24"/>
    </w:rPr>
  </w:style>
  <w:style w:type="paragraph" w:styleId="Header">
    <w:name w:val="header"/>
    <w:basedOn w:val="Normal"/>
    <w:link w:val="HeaderChar"/>
    <w:uiPriority w:val="99"/>
    <w:rsid w:val="00841F99"/>
    <w:pPr>
      <w:tabs>
        <w:tab w:val="center" w:pos="4320"/>
        <w:tab w:val="right" w:pos="8640"/>
      </w:tabs>
    </w:pPr>
  </w:style>
  <w:style w:type="character" w:customStyle="1" w:styleId="HeaderChar">
    <w:name w:val="Header Char"/>
    <w:basedOn w:val="DefaultParagraphFont"/>
    <w:link w:val="Header"/>
    <w:uiPriority w:val="99"/>
    <w:rsid w:val="00841F99"/>
    <w:rPr>
      <w:rFonts w:eastAsia="Times New Roman" w:cs="Times New Roman"/>
      <w:sz w:val="20"/>
    </w:rPr>
  </w:style>
  <w:style w:type="paragraph" w:styleId="Footer">
    <w:name w:val="footer"/>
    <w:basedOn w:val="Normal"/>
    <w:link w:val="FooterChar1"/>
    <w:uiPriority w:val="99"/>
    <w:rsid w:val="00841F99"/>
    <w:pPr>
      <w:tabs>
        <w:tab w:val="center" w:pos="4320"/>
        <w:tab w:val="right" w:pos="8640"/>
      </w:tabs>
    </w:pPr>
  </w:style>
  <w:style w:type="character" w:customStyle="1" w:styleId="FooterChar">
    <w:name w:val="Footer Char"/>
    <w:basedOn w:val="DefaultParagraphFont"/>
    <w:uiPriority w:val="99"/>
    <w:rsid w:val="00841F99"/>
    <w:rPr>
      <w:rFonts w:eastAsia="Times New Roman" w:cs="Times New Roman"/>
      <w:sz w:val="20"/>
    </w:rPr>
  </w:style>
  <w:style w:type="character" w:customStyle="1" w:styleId="FooterChar1">
    <w:name w:val="Footer Char1"/>
    <w:link w:val="Footer"/>
    <w:uiPriority w:val="99"/>
    <w:locked/>
    <w:rsid w:val="00841F99"/>
    <w:rPr>
      <w:rFonts w:eastAsia="Times New Roman" w:cs="Times New Roman"/>
      <w:sz w:val="20"/>
    </w:rPr>
  </w:style>
  <w:style w:type="paragraph" w:styleId="BodyText">
    <w:name w:val="Body Text"/>
    <w:basedOn w:val="Normal"/>
    <w:link w:val="BodyTextChar"/>
    <w:uiPriority w:val="99"/>
    <w:rsid w:val="00841F99"/>
    <w:rPr>
      <w:sz w:val="28"/>
    </w:rPr>
  </w:style>
  <w:style w:type="character" w:customStyle="1" w:styleId="BodyTextChar">
    <w:name w:val="Body Text Char"/>
    <w:basedOn w:val="DefaultParagraphFont"/>
    <w:link w:val="BodyText"/>
    <w:uiPriority w:val="99"/>
    <w:rsid w:val="00841F99"/>
    <w:rPr>
      <w:rFonts w:eastAsia="Times New Roman" w:cs="Times New Roman"/>
      <w:sz w:val="28"/>
    </w:rPr>
  </w:style>
  <w:style w:type="paragraph" w:customStyle="1" w:styleId="Style0">
    <w:name w:val="Style0"/>
    <w:uiPriority w:val="99"/>
    <w:rsid w:val="00841F99"/>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841F99"/>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841F99"/>
    <w:rPr>
      <w:rFonts w:eastAsia="Times New Roman" w:cs="Times New Roman"/>
      <w:sz w:val="20"/>
    </w:rPr>
  </w:style>
  <w:style w:type="character" w:styleId="FootnoteReference">
    <w:name w:val="footnote reference"/>
    <w:aliases w:val="Footnote_Reference,o,fr"/>
    <w:uiPriority w:val="99"/>
    <w:qFormat/>
    <w:rsid w:val="00841F99"/>
    <w:rPr>
      <w:rFonts w:ascii="Arial" w:hAnsi="Arial" w:cs="Times New Roman"/>
      <w:sz w:val="20"/>
      <w:vertAlign w:val="superscript"/>
    </w:rPr>
  </w:style>
  <w:style w:type="character" w:styleId="PageNumber">
    <w:name w:val="page number"/>
    <w:uiPriority w:val="99"/>
    <w:rsid w:val="00841F99"/>
    <w:rPr>
      <w:rFonts w:cs="Times New Roman"/>
    </w:rPr>
  </w:style>
  <w:style w:type="paragraph" w:customStyle="1" w:styleId="PresentedBy">
    <w:name w:val="Presented By"/>
    <w:basedOn w:val="Normal"/>
    <w:link w:val="PresentedByChar"/>
    <w:uiPriority w:val="99"/>
    <w:rsid w:val="00841F99"/>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841F99"/>
    <w:rPr>
      <w:rFonts w:ascii="Palatino Linotype" w:eastAsia="Times New Roman" w:hAnsi="Palatino Linotype" w:cs="Times New Roman"/>
      <w:color w:val="6F6754"/>
      <w:sz w:val="20"/>
    </w:rPr>
  </w:style>
  <w:style w:type="character" w:styleId="Hyperlink">
    <w:name w:val="Hyperlink"/>
    <w:uiPriority w:val="99"/>
    <w:rsid w:val="00841F99"/>
    <w:rPr>
      <w:rFonts w:cs="Times New Roman"/>
      <w:color w:val="0000FF"/>
      <w:u w:val="single"/>
    </w:rPr>
  </w:style>
  <w:style w:type="paragraph" w:styleId="TOC1">
    <w:name w:val="toc 1"/>
    <w:basedOn w:val="Normal"/>
    <w:next w:val="Normal"/>
    <w:autoRedefine/>
    <w:uiPriority w:val="39"/>
    <w:rsid w:val="001705B8"/>
    <w:pPr>
      <w:tabs>
        <w:tab w:val="left" w:pos="480"/>
        <w:tab w:val="right" w:leader="dot" w:pos="9350"/>
      </w:tabs>
    </w:pPr>
    <w:rPr>
      <w:rFonts w:asciiTheme="majorHAnsi" w:hAnsiTheme="majorHAnsi"/>
      <w:b/>
      <w:bCs/>
      <w:caps/>
      <w:noProof/>
    </w:rPr>
  </w:style>
  <w:style w:type="paragraph" w:styleId="TOC2">
    <w:name w:val="toc 2"/>
    <w:basedOn w:val="Normal"/>
    <w:next w:val="Normal"/>
    <w:autoRedefine/>
    <w:uiPriority w:val="39"/>
    <w:rsid w:val="00841F99"/>
    <w:pPr>
      <w:spacing w:before="240"/>
    </w:pPr>
    <w:rPr>
      <w:rFonts w:cstheme="minorHAnsi"/>
      <w:b/>
      <w:bCs/>
      <w:szCs w:val="20"/>
    </w:rPr>
  </w:style>
  <w:style w:type="paragraph" w:styleId="CommentText">
    <w:name w:val="annotation text"/>
    <w:basedOn w:val="Normal"/>
    <w:link w:val="CommentTextChar"/>
    <w:uiPriority w:val="99"/>
    <w:rsid w:val="00841F99"/>
  </w:style>
  <w:style w:type="character" w:customStyle="1" w:styleId="CommentTextChar">
    <w:name w:val="Comment Text Char"/>
    <w:basedOn w:val="DefaultParagraphFont"/>
    <w:link w:val="CommentText"/>
    <w:uiPriority w:val="99"/>
    <w:rsid w:val="00841F99"/>
    <w:rPr>
      <w:rFonts w:eastAsia="Times New Roman" w:cs="Times New Roman"/>
      <w:sz w:val="20"/>
    </w:rPr>
  </w:style>
  <w:style w:type="character" w:customStyle="1" w:styleId="CommentSubjectChar">
    <w:name w:val="Comment Subject Char"/>
    <w:basedOn w:val="CommentTextChar"/>
    <w:link w:val="CommentSubject"/>
    <w:uiPriority w:val="99"/>
    <w:semiHidden/>
    <w:rsid w:val="00841F99"/>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841F99"/>
    <w:rPr>
      <w:b/>
      <w:bCs/>
    </w:rPr>
  </w:style>
  <w:style w:type="character" w:customStyle="1" w:styleId="CommentSubjectChar1">
    <w:name w:val="Comment Subject Char1"/>
    <w:basedOn w:val="CommentTextChar"/>
    <w:uiPriority w:val="99"/>
    <w:semiHidden/>
    <w:rsid w:val="00841F99"/>
    <w:rPr>
      <w:rFonts w:eastAsia="Times New Roman" w:cs="Times New Roman"/>
      <w:b/>
      <w:bCs/>
      <w:sz w:val="20"/>
    </w:rPr>
  </w:style>
  <w:style w:type="paragraph" w:styleId="BalloonText">
    <w:name w:val="Balloon Text"/>
    <w:basedOn w:val="Normal"/>
    <w:link w:val="BalloonTextChar"/>
    <w:uiPriority w:val="99"/>
    <w:semiHidden/>
    <w:rsid w:val="00841F99"/>
    <w:rPr>
      <w:rFonts w:ascii="Tahoma" w:hAnsi="Tahoma" w:cs="Tahoma"/>
      <w:sz w:val="16"/>
      <w:szCs w:val="16"/>
    </w:rPr>
  </w:style>
  <w:style w:type="character" w:customStyle="1" w:styleId="BalloonTextChar">
    <w:name w:val="Balloon Text Char"/>
    <w:basedOn w:val="DefaultParagraphFont"/>
    <w:link w:val="BalloonText"/>
    <w:uiPriority w:val="99"/>
    <w:semiHidden/>
    <w:rsid w:val="00841F99"/>
    <w:rPr>
      <w:rFonts w:ascii="Tahoma" w:eastAsia="Times New Roman" w:hAnsi="Tahoma" w:cs="Tahoma"/>
      <w:sz w:val="16"/>
      <w:szCs w:val="16"/>
    </w:rPr>
  </w:style>
  <w:style w:type="paragraph" w:styleId="NoSpacing">
    <w:name w:val="No Spacing"/>
    <w:uiPriority w:val="1"/>
    <w:qFormat/>
    <w:rsid w:val="00841F99"/>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841F99"/>
    <w:pPr>
      <w:ind w:left="720"/>
      <w:contextualSpacing/>
    </w:pPr>
  </w:style>
  <w:style w:type="character" w:styleId="BookTitle">
    <w:name w:val="Book Title"/>
    <w:uiPriority w:val="99"/>
    <w:qFormat/>
    <w:rsid w:val="00841F99"/>
    <w:rPr>
      <w:b/>
      <w:bCs/>
      <w:smallCaps/>
      <w:spacing w:val="5"/>
    </w:rPr>
  </w:style>
  <w:style w:type="paragraph" w:styleId="Title">
    <w:name w:val="Title"/>
    <w:basedOn w:val="Normal"/>
    <w:next w:val="Normal"/>
    <w:link w:val="TitleChar"/>
    <w:qFormat/>
    <w:rsid w:val="00841F99"/>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841F99"/>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841F99"/>
    <w:pPr>
      <w:keepLines/>
      <w:spacing w:before="80" w:after="40"/>
    </w:pPr>
    <w:rPr>
      <w:b/>
      <w:noProof/>
      <w:sz w:val="18"/>
    </w:rPr>
  </w:style>
  <w:style w:type="paragraph" w:customStyle="1" w:styleId="Tablecentered">
    <w:name w:val="Table centered"/>
    <w:basedOn w:val="Normal"/>
    <w:link w:val="TablecenteredChar"/>
    <w:autoRedefine/>
    <w:uiPriority w:val="99"/>
    <w:qFormat/>
    <w:rsid w:val="00841F99"/>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841F99"/>
    <w:rPr>
      <w:rFonts w:eastAsia="Times New Roman" w:cs="Times New Roman"/>
      <w:noProof/>
      <w:sz w:val="18"/>
      <w:szCs w:val="18"/>
    </w:rPr>
  </w:style>
  <w:style w:type="paragraph" w:customStyle="1" w:styleId="Tablecenteredbold">
    <w:name w:val="Table centered bold"/>
    <w:basedOn w:val="Tablecentered"/>
    <w:autoRedefine/>
    <w:uiPriority w:val="99"/>
    <w:rsid w:val="00841F99"/>
    <w:rPr>
      <w:b/>
    </w:rPr>
  </w:style>
  <w:style w:type="paragraph" w:customStyle="1" w:styleId="Heading31">
    <w:name w:val="Heading 3.1"/>
    <w:basedOn w:val="Heading3"/>
    <w:link w:val="Heading31Char"/>
    <w:uiPriority w:val="99"/>
    <w:rsid w:val="00841F99"/>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841F99"/>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841F99"/>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841F99"/>
    <w:pPr>
      <w:spacing w:after="200" w:line="276" w:lineRule="auto"/>
    </w:pPr>
  </w:style>
  <w:style w:type="character" w:customStyle="1" w:styleId="AnalystTextChar">
    <w:name w:val="Analyst Text Char"/>
    <w:link w:val="AnalystText"/>
    <w:uiPriority w:val="99"/>
    <w:locked/>
    <w:rsid w:val="00841F99"/>
    <w:rPr>
      <w:rFonts w:eastAsia="Times New Roman" w:cs="Times New Roman"/>
      <w:sz w:val="20"/>
    </w:rPr>
  </w:style>
  <w:style w:type="character" w:customStyle="1" w:styleId="UsernotesChar">
    <w:name w:val="User notes Char"/>
    <w:link w:val="Usernotes"/>
    <w:uiPriority w:val="99"/>
    <w:locked/>
    <w:rsid w:val="00841F99"/>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qFormat/>
    <w:rsid w:val="00841F99"/>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locked/>
    <w:rsid w:val="00841F99"/>
    <w:rPr>
      <w:rFonts w:eastAsia="Times New Roman" w:cstheme="minorHAnsi"/>
      <w:b/>
      <w:sz w:val="20"/>
      <w:szCs w:val="24"/>
    </w:rPr>
  </w:style>
  <w:style w:type="paragraph" w:styleId="List">
    <w:name w:val="List"/>
    <w:basedOn w:val="Normal"/>
    <w:uiPriority w:val="99"/>
    <w:rsid w:val="00841F99"/>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841F99"/>
    <w:rPr>
      <w:rFonts w:cs="Times New Roman"/>
      <w:b/>
      <w:sz w:val="32"/>
      <w:lang w:val="en-US" w:eastAsia="en-US" w:bidi="ar-SA"/>
    </w:rPr>
  </w:style>
  <w:style w:type="character" w:customStyle="1" w:styleId="MacroTextChar">
    <w:name w:val="Macro Text Char"/>
    <w:basedOn w:val="DefaultParagraphFont"/>
    <w:link w:val="MacroText"/>
    <w:uiPriority w:val="99"/>
    <w:semiHidden/>
    <w:rsid w:val="00841F99"/>
    <w:rPr>
      <w:rFonts w:ascii="Arial" w:eastAsia="Times New Roman" w:hAnsi="Arial" w:cs="Times New Roman"/>
      <w:sz w:val="20"/>
      <w:szCs w:val="20"/>
    </w:rPr>
  </w:style>
  <w:style w:type="paragraph" w:styleId="MacroText">
    <w:name w:val="macro"/>
    <w:link w:val="MacroTextChar"/>
    <w:uiPriority w:val="99"/>
    <w:semiHidden/>
    <w:rsid w:val="00841F99"/>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841F99"/>
    <w:rPr>
      <w:rFonts w:ascii="Consolas" w:eastAsia="Times New Roman" w:hAnsi="Consolas" w:cs="Consolas"/>
      <w:sz w:val="20"/>
      <w:szCs w:val="20"/>
    </w:rPr>
  </w:style>
  <w:style w:type="paragraph" w:styleId="BodyTextIndent2">
    <w:name w:val="Body Text Indent 2"/>
    <w:basedOn w:val="Normal"/>
    <w:link w:val="BodyTextIndent2Char"/>
    <w:uiPriority w:val="99"/>
    <w:rsid w:val="00841F99"/>
    <w:pPr>
      <w:ind w:left="720"/>
    </w:pPr>
  </w:style>
  <w:style w:type="character" w:customStyle="1" w:styleId="BodyTextIndent2Char">
    <w:name w:val="Body Text Indent 2 Char"/>
    <w:basedOn w:val="DefaultParagraphFont"/>
    <w:link w:val="BodyTextIndent2"/>
    <w:uiPriority w:val="99"/>
    <w:rsid w:val="00841F99"/>
    <w:rPr>
      <w:rFonts w:eastAsia="Times New Roman" w:cs="Times New Roman"/>
      <w:sz w:val="20"/>
    </w:rPr>
  </w:style>
  <w:style w:type="character" w:styleId="FollowedHyperlink">
    <w:name w:val="FollowedHyperlink"/>
    <w:uiPriority w:val="99"/>
    <w:rsid w:val="00841F99"/>
    <w:rPr>
      <w:rFonts w:cs="Times New Roman"/>
      <w:color w:val="800080"/>
      <w:u w:val="single"/>
    </w:rPr>
  </w:style>
  <w:style w:type="paragraph" w:customStyle="1" w:styleId="Default">
    <w:name w:val="Default"/>
    <w:rsid w:val="00841F99"/>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841F99"/>
    <w:rPr>
      <w:rFonts w:cs="Times New Roman"/>
      <w:sz w:val="24"/>
      <w:lang w:val="en-US" w:eastAsia="en-US" w:bidi="ar-SA"/>
    </w:rPr>
  </w:style>
  <w:style w:type="paragraph" w:styleId="TOC3">
    <w:name w:val="toc 3"/>
    <w:basedOn w:val="Normal"/>
    <w:next w:val="Normal"/>
    <w:autoRedefine/>
    <w:uiPriority w:val="39"/>
    <w:rsid w:val="00841F99"/>
    <w:pPr>
      <w:ind w:left="240"/>
    </w:pPr>
    <w:rPr>
      <w:rFonts w:cstheme="minorHAnsi"/>
      <w:szCs w:val="20"/>
    </w:rPr>
  </w:style>
  <w:style w:type="character" w:customStyle="1" w:styleId="CharChar11">
    <w:name w:val="Char Char11"/>
    <w:uiPriority w:val="99"/>
    <w:locked/>
    <w:rsid w:val="00841F99"/>
    <w:rPr>
      <w:rFonts w:ascii="Cambria" w:hAnsi="Cambria" w:cs="Times New Roman"/>
      <w:b/>
      <w:bCs/>
      <w:sz w:val="28"/>
      <w:szCs w:val="28"/>
      <w:lang w:val="en-US" w:eastAsia="en-US" w:bidi="ar-SA"/>
    </w:rPr>
  </w:style>
  <w:style w:type="character" w:customStyle="1" w:styleId="CharChar10">
    <w:name w:val="Char Char10"/>
    <w:uiPriority w:val="99"/>
    <w:locked/>
    <w:rsid w:val="00841F99"/>
    <w:rPr>
      <w:rFonts w:ascii="Cambria" w:hAnsi="Cambria" w:cs="Times New Roman"/>
      <w:b/>
      <w:bCs/>
      <w:sz w:val="26"/>
      <w:szCs w:val="26"/>
      <w:lang w:val="en-US" w:eastAsia="en-US" w:bidi="ar-SA"/>
    </w:rPr>
  </w:style>
  <w:style w:type="character" w:customStyle="1" w:styleId="CharChar9">
    <w:name w:val="Char Char9"/>
    <w:uiPriority w:val="99"/>
    <w:locked/>
    <w:rsid w:val="00841F99"/>
    <w:rPr>
      <w:rFonts w:ascii="Cambria" w:hAnsi="Cambria" w:cs="Times New Roman"/>
      <w:b/>
      <w:bCs/>
      <w:sz w:val="22"/>
      <w:szCs w:val="22"/>
      <w:lang w:val="en-US" w:eastAsia="en-US" w:bidi="ar-SA"/>
    </w:rPr>
  </w:style>
  <w:style w:type="character" w:customStyle="1" w:styleId="CharChar7">
    <w:name w:val="Char Char7"/>
    <w:uiPriority w:val="99"/>
    <w:locked/>
    <w:rsid w:val="00841F99"/>
    <w:rPr>
      <w:rFonts w:ascii="Cambria" w:hAnsi="Cambria" w:cs="Times New Roman"/>
      <w:sz w:val="22"/>
      <w:szCs w:val="22"/>
      <w:lang w:val="en-US" w:eastAsia="en-US" w:bidi="ar-SA"/>
    </w:rPr>
  </w:style>
  <w:style w:type="character" w:customStyle="1" w:styleId="CharChar1">
    <w:name w:val="Char Char1"/>
    <w:uiPriority w:val="99"/>
    <w:locked/>
    <w:rsid w:val="00841F99"/>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841F99"/>
    <w:pPr>
      <w:tabs>
        <w:tab w:val="num" w:pos="720"/>
      </w:tabs>
      <w:ind w:left="720" w:hanging="360"/>
    </w:pPr>
  </w:style>
  <w:style w:type="character" w:customStyle="1" w:styleId="bodytext0">
    <w:name w:val="bodytext"/>
    <w:uiPriority w:val="99"/>
    <w:rsid w:val="00841F99"/>
    <w:rPr>
      <w:rFonts w:cs="Times New Roman"/>
    </w:rPr>
  </w:style>
  <w:style w:type="character" w:customStyle="1" w:styleId="StyleBold">
    <w:name w:val="Style Bold"/>
    <w:uiPriority w:val="99"/>
    <w:rsid w:val="00841F99"/>
    <w:rPr>
      <w:rFonts w:cs="Times New Roman"/>
      <w:b/>
      <w:bCs/>
      <w:sz w:val="20"/>
    </w:rPr>
  </w:style>
  <w:style w:type="character" w:customStyle="1" w:styleId="DocumentMapChar">
    <w:name w:val="Document Map Char"/>
    <w:basedOn w:val="DefaultParagraphFont"/>
    <w:link w:val="DocumentMap"/>
    <w:uiPriority w:val="99"/>
    <w:semiHidden/>
    <w:rsid w:val="00841F99"/>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841F99"/>
    <w:pPr>
      <w:shd w:val="clear" w:color="auto" w:fill="000080"/>
    </w:pPr>
    <w:rPr>
      <w:rFonts w:ascii="Tahoma" w:hAnsi="Tahoma" w:cs="Tahoma"/>
    </w:rPr>
  </w:style>
  <w:style w:type="character" w:customStyle="1" w:styleId="DocumentMapChar1">
    <w:name w:val="Document Map Char1"/>
    <w:basedOn w:val="DefaultParagraphFont"/>
    <w:uiPriority w:val="99"/>
    <w:semiHidden/>
    <w:rsid w:val="00841F99"/>
    <w:rPr>
      <w:rFonts w:ascii="Segoe UI" w:eastAsia="Times New Roman" w:hAnsi="Segoe UI" w:cs="Segoe UI"/>
      <w:sz w:val="16"/>
      <w:szCs w:val="16"/>
    </w:rPr>
  </w:style>
  <w:style w:type="character" w:styleId="CommentReference">
    <w:name w:val="annotation reference"/>
    <w:uiPriority w:val="99"/>
    <w:rsid w:val="00841F99"/>
    <w:rPr>
      <w:rFonts w:cs="Times New Roman"/>
      <w:sz w:val="16"/>
      <w:szCs w:val="16"/>
    </w:rPr>
  </w:style>
  <w:style w:type="character" w:customStyle="1" w:styleId="apple-style-span">
    <w:name w:val="apple-style-span"/>
    <w:uiPriority w:val="99"/>
    <w:rsid w:val="00841F99"/>
    <w:rPr>
      <w:rFonts w:cs="Times New Roman"/>
    </w:rPr>
  </w:style>
  <w:style w:type="paragraph" w:styleId="BodyTextIndent3">
    <w:name w:val="Body Text Indent 3"/>
    <w:basedOn w:val="Normal"/>
    <w:link w:val="BodyTextIndent3Char"/>
    <w:uiPriority w:val="99"/>
    <w:rsid w:val="00841F99"/>
    <w:pPr>
      <w:ind w:left="360"/>
    </w:pPr>
    <w:rPr>
      <w:sz w:val="16"/>
      <w:szCs w:val="16"/>
    </w:rPr>
  </w:style>
  <w:style w:type="character" w:customStyle="1" w:styleId="BodyTextIndent3Char">
    <w:name w:val="Body Text Indent 3 Char"/>
    <w:basedOn w:val="DefaultParagraphFont"/>
    <w:link w:val="BodyTextIndent3"/>
    <w:uiPriority w:val="99"/>
    <w:rsid w:val="00841F99"/>
    <w:rPr>
      <w:rFonts w:eastAsia="Times New Roman" w:cs="Times New Roman"/>
      <w:sz w:val="16"/>
      <w:szCs w:val="16"/>
    </w:rPr>
  </w:style>
  <w:style w:type="paragraph" w:styleId="ListBullet">
    <w:name w:val="List Bullet"/>
    <w:basedOn w:val="Normal"/>
    <w:uiPriority w:val="99"/>
    <w:rsid w:val="00841F99"/>
    <w:pPr>
      <w:tabs>
        <w:tab w:val="num" w:pos="1080"/>
      </w:tabs>
      <w:ind w:left="360" w:hanging="360"/>
    </w:pPr>
  </w:style>
  <w:style w:type="paragraph" w:customStyle="1" w:styleId="xl25">
    <w:name w:val="xl25"/>
    <w:basedOn w:val="Normal"/>
    <w:uiPriority w:val="99"/>
    <w:rsid w:val="00841F99"/>
    <w:pPr>
      <w:spacing w:before="100" w:beforeAutospacing="1" w:after="100" w:afterAutospacing="1"/>
    </w:pPr>
    <w:rPr>
      <w:rFonts w:ascii="Arial" w:eastAsia="Arial Unicode MS" w:hAnsi="Arial" w:cs="Arial"/>
    </w:rPr>
  </w:style>
  <w:style w:type="character" w:styleId="HTMLCite">
    <w:name w:val="HTML Cite"/>
    <w:uiPriority w:val="99"/>
    <w:rsid w:val="00841F99"/>
    <w:rPr>
      <w:rFonts w:cs="Times New Roman"/>
      <w:i/>
      <w:iCs/>
    </w:rPr>
  </w:style>
  <w:style w:type="character" w:customStyle="1" w:styleId="apple-converted-space">
    <w:name w:val="apple-converted-space"/>
    <w:rsid w:val="00841F99"/>
    <w:rPr>
      <w:rFonts w:cs="Times New Roman"/>
    </w:rPr>
  </w:style>
  <w:style w:type="paragraph" w:styleId="TOC4">
    <w:name w:val="toc 4"/>
    <w:basedOn w:val="Normal"/>
    <w:next w:val="Normal"/>
    <w:autoRedefine/>
    <w:uiPriority w:val="39"/>
    <w:rsid w:val="00841F99"/>
    <w:pPr>
      <w:ind w:left="480"/>
    </w:pPr>
    <w:rPr>
      <w:rFonts w:cstheme="minorHAnsi"/>
      <w:szCs w:val="20"/>
    </w:rPr>
  </w:style>
  <w:style w:type="paragraph" w:styleId="TOC5">
    <w:name w:val="toc 5"/>
    <w:basedOn w:val="Normal"/>
    <w:next w:val="Normal"/>
    <w:autoRedefine/>
    <w:uiPriority w:val="39"/>
    <w:rsid w:val="00841F99"/>
    <w:pPr>
      <w:ind w:left="720"/>
    </w:pPr>
    <w:rPr>
      <w:rFonts w:cstheme="minorHAnsi"/>
      <w:szCs w:val="20"/>
    </w:rPr>
  </w:style>
  <w:style w:type="paragraph" w:styleId="TOC6">
    <w:name w:val="toc 6"/>
    <w:basedOn w:val="Normal"/>
    <w:next w:val="Normal"/>
    <w:autoRedefine/>
    <w:uiPriority w:val="39"/>
    <w:rsid w:val="00841F99"/>
    <w:pPr>
      <w:ind w:left="960"/>
    </w:pPr>
    <w:rPr>
      <w:rFonts w:cstheme="minorHAnsi"/>
      <w:szCs w:val="20"/>
    </w:rPr>
  </w:style>
  <w:style w:type="paragraph" w:styleId="TOC7">
    <w:name w:val="toc 7"/>
    <w:basedOn w:val="Normal"/>
    <w:next w:val="Normal"/>
    <w:autoRedefine/>
    <w:uiPriority w:val="39"/>
    <w:rsid w:val="00841F99"/>
    <w:pPr>
      <w:ind w:left="1200"/>
    </w:pPr>
    <w:rPr>
      <w:rFonts w:cstheme="minorHAnsi"/>
      <w:szCs w:val="20"/>
    </w:rPr>
  </w:style>
  <w:style w:type="paragraph" w:styleId="TOC8">
    <w:name w:val="toc 8"/>
    <w:basedOn w:val="Normal"/>
    <w:next w:val="Normal"/>
    <w:autoRedefine/>
    <w:uiPriority w:val="39"/>
    <w:rsid w:val="00841F99"/>
    <w:pPr>
      <w:ind w:left="1440"/>
    </w:pPr>
    <w:rPr>
      <w:rFonts w:cstheme="minorHAnsi"/>
      <w:szCs w:val="20"/>
    </w:rPr>
  </w:style>
  <w:style w:type="paragraph" w:styleId="TOC9">
    <w:name w:val="toc 9"/>
    <w:basedOn w:val="Normal"/>
    <w:next w:val="Normal"/>
    <w:autoRedefine/>
    <w:uiPriority w:val="39"/>
    <w:rsid w:val="00841F99"/>
    <w:pPr>
      <w:ind w:left="1680"/>
    </w:pPr>
    <w:rPr>
      <w:rFonts w:cstheme="minorHAnsi"/>
      <w:szCs w:val="20"/>
    </w:rPr>
  </w:style>
  <w:style w:type="character" w:customStyle="1" w:styleId="CharChar">
    <w:name w:val="Char Char"/>
    <w:uiPriority w:val="99"/>
    <w:rsid w:val="00841F99"/>
    <w:rPr>
      <w:rFonts w:cs="Times New Roman"/>
      <w:lang w:val="en-US" w:eastAsia="en-US" w:bidi="ar-SA"/>
    </w:rPr>
  </w:style>
  <w:style w:type="character" w:customStyle="1" w:styleId="CharChar4">
    <w:name w:val="Char Char4"/>
    <w:uiPriority w:val="99"/>
    <w:rsid w:val="00841F99"/>
    <w:rPr>
      <w:rFonts w:cs="Times New Roman"/>
      <w:lang w:val="en-US" w:eastAsia="en-US" w:bidi="ar-SA"/>
    </w:rPr>
  </w:style>
  <w:style w:type="character" w:customStyle="1" w:styleId="CharChar81">
    <w:name w:val="Char Char81"/>
    <w:uiPriority w:val="99"/>
    <w:rsid w:val="00841F99"/>
    <w:rPr>
      <w:rFonts w:cs="Times New Roman"/>
      <w:sz w:val="24"/>
      <w:lang w:val="en-US" w:eastAsia="en-US" w:bidi="ar-SA"/>
    </w:rPr>
  </w:style>
  <w:style w:type="character" w:customStyle="1" w:styleId="CharChar111">
    <w:name w:val="Char Char111"/>
    <w:uiPriority w:val="99"/>
    <w:locked/>
    <w:rsid w:val="00841F99"/>
    <w:rPr>
      <w:rFonts w:ascii="Cambria" w:hAnsi="Cambria" w:cs="Times New Roman"/>
      <w:b/>
      <w:bCs/>
      <w:sz w:val="28"/>
      <w:szCs w:val="28"/>
      <w:lang w:val="en-US" w:eastAsia="en-US" w:bidi="ar-SA"/>
    </w:rPr>
  </w:style>
  <w:style w:type="character" w:customStyle="1" w:styleId="CharChar101">
    <w:name w:val="Char Char101"/>
    <w:uiPriority w:val="99"/>
    <w:locked/>
    <w:rsid w:val="00841F99"/>
    <w:rPr>
      <w:rFonts w:ascii="Cambria" w:hAnsi="Cambria" w:cs="Times New Roman"/>
      <w:b/>
      <w:bCs/>
      <w:sz w:val="26"/>
      <w:szCs w:val="26"/>
      <w:lang w:val="en-US" w:eastAsia="en-US" w:bidi="ar-SA"/>
    </w:rPr>
  </w:style>
  <w:style w:type="character" w:customStyle="1" w:styleId="CharChar91">
    <w:name w:val="Char Char91"/>
    <w:uiPriority w:val="99"/>
    <w:locked/>
    <w:rsid w:val="00841F99"/>
    <w:rPr>
      <w:rFonts w:ascii="Cambria" w:hAnsi="Cambria" w:cs="Times New Roman"/>
      <w:b/>
      <w:bCs/>
      <w:sz w:val="22"/>
      <w:szCs w:val="22"/>
      <w:lang w:val="en-US" w:eastAsia="en-US" w:bidi="ar-SA"/>
    </w:rPr>
  </w:style>
  <w:style w:type="character" w:customStyle="1" w:styleId="CharChar71">
    <w:name w:val="Char Char71"/>
    <w:uiPriority w:val="99"/>
    <w:locked/>
    <w:rsid w:val="00841F99"/>
    <w:rPr>
      <w:rFonts w:ascii="Cambria" w:hAnsi="Cambria" w:cs="Times New Roman"/>
      <w:sz w:val="22"/>
      <w:szCs w:val="22"/>
      <w:lang w:val="en-US" w:eastAsia="en-US" w:bidi="ar-SA"/>
    </w:rPr>
  </w:style>
  <w:style w:type="character" w:customStyle="1" w:styleId="CharChar12">
    <w:name w:val="Char Char12"/>
    <w:uiPriority w:val="99"/>
    <w:locked/>
    <w:rsid w:val="00841F99"/>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841F99"/>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841F99"/>
    <w:rPr>
      <w:b/>
      <w:bCs/>
    </w:rPr>
  </w:style>
  <w:style w:type="paragraph" w:customStyle="1" w:styleId="TableText">
    <w:name w:val="Table Text"/>
    <w:basedOn w:val="Normal"/>
    <w:autoRedefine/>
    <w:qFormat/>
    <w:rsid w:val="00FF11A2"/>
    <w:pPr>
      <w:jc w:val="left"/>
      <w:pPrChange w:id="0" w:author="Stephanie Baer" w:date="2016-01-21T14:13:00Z">
        <w:pPr>
          <w:widowControl w:val="0"/>
          <w:spacing w:after="120"/>
        </w:pPr>
      </w:pPrChange>
    </w:pPr>
    <w:rPr>
      <w:rFonts w:ascii="Calibri" w:hAnsi="Calibri" w:cs="Arial"/>
      <w:noProof/>
      <w:szCs w:val="18"/>
      <w:lang w:val="en"/>
      <w:rPrChange w:id="0" w:author="Stephanie Baer" w:date="2016-01-21T14:13:00Z">
        <w:rPr>
          <w:rFonts w:ascii="Calibri" w:hAnsi="Calibri" w:cs="Arial"/>
          <w:noProof/>
          <w:szCs w:val="18"/>
          <w:lang w:val="en" w:eastAsia="en-US" w:bidi="ar-SA"/>
        </w:rPr>
      </w:rPrChange>
    </w:rPr>
  </w:style>
  <w:style w:type="paragraph" w:customStyle="1" w:styleId="NormalTRM">
    <w:name w:val="Normal TRM"/>
    <w:basedOn w:val="Normal"/>
    <w:link w:val="NormalTRMChar"/>
    <w:rsid w:val="00841F99"/>
  </w:style>
  <w:style w:type="character" w:customStyle="1" w:styleId="NormalTRMChar">
    <w:name w:val="Normal TRM Char"/>
    <w:basedOn w:val="DefaultParagraphFont"/>
    <w:link w:val="NormalTRM"/>
    <w:rsid w:val="00841F99"/>
    <w:rPr>
      <w:rFonts w:eastAsia="Times New Roman" w:cs="Times New Roman"/>
      <w:sz w:val="20"/>
    </w:rPr>
  </w:style>
  <w:style w:type="paragraph" w:styleId="EndnoteText">
    <w:name w:val="endnote text"/>
    <w:basedOn w:val="Normal"/>
    <w:link w:val="EndnoteTextChar"/>
    <w:uiPriority w:val="99"/>
    <w:unhideWhenUsed/>
    <w:rsid w:val="00841F99"/>
    <w:rPr>
      <w:rFonts w:ascii="Calibri" w:hAnsi="Calibri"/>
      <w:szCs w:val="20"/>
    </w:rPr>
  </w:style>
  <w:style w:type="character" w:customStyle="1" w:styleId="EndnoteTextChar">
    <w:name w:val="Endnote Text Char"/>
    <w:basedOn w:val="DefaultParagraphFont"/>
    <w:link w:val="EndnoteText"/>
    <w:uiPriority w:val="99"/>
    <w:rsid w:val="00841F99"/>
    <w:rPr>
      <w:rFonts w:ascii="Calibri" w:eastAsia="Times New Roman" w:hAnsi="Calibri" w:cs="Times New Roman"/>
      <w:sz w:val="20"/>
      <w:szCs w:val="20"/>
    </w:rPr>
  </w:style>
  <w:style w:type="character" w:customStyle="1" w:styleId="FootnoteChar">
    <w:name w:val="Footnote Char"/>
    <w:basedOn w:val="footnoteChar0"/>
    <w:link w:val="Footnote"/>
    <w:rsid w:val="00841F99"/>
    <w:rPr>
      <w:rFonts w:eastAsiaTheme="minorEastAsia" w:cstheme="minorHAnsi"/>
      <w:sz w:val="18"/>
      <w:szCs w:val="20"/>
    </w:rPr>
  </w:style>
  <w:style w:type="character" w:customStyle="1" w:styleId="footnoteChar0">
    <w:name w:val="footnote Char"/>
    <w:basedOn w:val="FootnoteTextChar"/>
    <w:link w:val="footnote0"/>
    <w:rsid w:val="00841F99"/>
    <w:rPr>
      <w:rFonts w:eastAsia="Times New Roman" w:cs="Times New Roman"/>
      <w:sz w:val="18"/>
      <w:szCs w:val="24"/>
    </w:rPr>
  </w:style>
  <w:style w:type="paragraph" w:customStyle="1" w:styleId="footnote0">
    <w:name w:val="footnote"/>
    <w:basedOn w:val="FootnoteText"/>
    <w:link w:val="footnoteChar0"/>
    <w:rsid w:val="00841F99"/>
    <w:pPr>
      <w:spacing w:after="0"/>
      <w:jc w:val="left"/>
    </w:pPr>
    <w:rPr>
      <w:sz w:val="18"/>
      <w:szCs w:val="24"/>
    </w:rPr>
  </w:style>
  <w:style w:type="paragraph" w:styleId="TableofFigures">
    <w:name w:val="table of figures"/>
    <w:basedOn w:val="Normal"/>
    <w:next w:val="Normal"/>
    <w:uiPriority w:val="99"/>
    <w:unhideWhenUsed/>
    <w:rsid w:val="00841F99"/>
  </w:style>
  <w:style w:type="table" w:customStyle="1" w:styleId="TableGrid1">
    <w:name w:val="Table Grid1"/>
    <w:basedOn w:val="TableNormal"/>
    <w:next w:val="TableGrid"/>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chnicalTableChar">
    <w:name w:val="Technical Table Char"/>
    <w:basedOn w:val="DefaultParagraphFont"/>
    <w:link w:val="TechnicalTable"/>
    <w:rsid w:val="00841F99"/>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841F99"/>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841F99"/>
    <w:rPr>
      <w:rFonts w:eastAsia="Times New Roman" w:cstheme="minorHAnsi"/>
      <w:b/>
      <w:sz w:val="20"/>
      <w:szCs w:val="20"/>
    </w:rPr>
  </w:style>
  <w:style w:type="paragraph" w:customStyle="1" w:styleId="Captions">
    <w:name w:val="Captions"/>
    <w:basedOn w:val="Title"/>
    <w:link w:val="CaptionsChar"/>
    <w:autoRedefine/>
    <w:qFormat/>
    <w:rsid w:val="00841F99"/>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841F99"/>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841F99"/>
    <w:pPr>
      <w:ind w:left="1440"/>
    </w:pPr>
    <w:rPr>
      <w:rFonts w:ascii="Calibri" w:hAnsi="Calibri" w:cs="Arial"/>
    </w:rPr>
  </w:style>
  <w:style w:type="paragraph" w:styleId="NormalWeb">
    <w:name w:val="Normal (Web)"/>
    <w:basedOn w:val="Normal"/>
    <w:uiPriority w:val="99"/>
    <w:unhideWhenUsed/>
    <w:rsid w:val="00841F99"/>
    <w:rPr>
      <w:rFonts w:ascii="Times New Roman" w:hAnsi="Times New Roman"/>
      <w:sz w:val="24"/>
      <w:szCs w:val="24"/>
    </w:rPr>
  </w:style>
  <w:style w:type="character" w:customStyle="1" w:styleId="FormH2Char">
    <w:name w:val="Form H2 Char"/>
    <w:basedOn w:val="Heading2Char"/>
    <w:link w:val="FormH2"/>
    <w:rsid w:val="00841F99"/>
    <w:rPr>
      <w:rFonts w:ascii="Calibri" w:eastAsia="Times New Roman" w:hAnsi="Calibri" w:cs="Arial"/>
      <w:bCs w:val="0"/>
      <w:iCs w:val="0"/>
      <w:sz w:val="24"/>
      <w:szCs w:val="24"/>
    </w:rPr>
  </w:style>
  <w:style w:type="paragraph" w:customStyle="1" w:styleId="Form">
    <w:name w:val="Form"/>
    <w:basedOn w:val="NormalWeb"/>
    <w:next w:val="Normal"/>
    <w:link w:val="FormChar"/>
    <w:qFormat/>
    <w:rsid w:val="00841F99"/>
    <w:rPr>
      <w:rFonts w:ascii="Calibri" w:hAnsi="Calibri" w:cs="Arial"/>
    </w:rPr>
  </w:style>
  <w:style w:type="character" w:customStyle="1" w:styleId="FormChar">
    <w:name w:val="Form Char"/>
    <w:basedOn w:val="Heading2Char"/>
    <w:link w:val="Form"/>
    <w:rsid w:val="00841F99"/>
    <w:rPr>
      <w:rFonts w:ascii="Calibri" w:eastAsia="Times New Roman" w:hAnsi="Calibri" w:cs="Arial"/>
      <w:bCs w:val="0"/>
      <w:iCs w:val="0"/>
      <w:sz w:val="24"/>
      <w:szCs w:val="24"/>
    </w:rPr>
  </w:style>
  <w:style w:type="paragraph" w:customStyle="1" w:styleId="FormH4">
    <w:name w:val="Form H4"/>
    <w:basedOn w:val="FormH2"/>
    <w:link w:val="FormH4Char"/>
    <w:qFormat/>
    <w:rsid w:val="00841F99"/>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841F99"/>
    <w:rPr>
      <w:rFonts w:ascii="Calibri" w:eastAsia="Times New Roman" w:hAnsi="Calibri" w:cs="Arial"/>
      <w:bCs/>
      <w:iCs/>
      <w:sz w:val="28"/>
      <w:szCs w:val="28"/>
    </w:rPr>
  </w:style>
  <w:style w:type="paragraph" w:customStyle="1" w:styleId="Normal1">
    <w:name w:val="Normal1"/>
    <w:basedOn w:val="Normal"/>
    <w:uiPriority w:val="99"/>
    <w:rsid w:val="00841F99"/>
    <w:pPr>
      <w:autoSpaceDE w:val="0"/>
      <w:autoSpaceDN w:val="0"/>
      <w:jc w:val="left"/>
    </w:pPr>
    <w:rPr>
      <w:rFonts w:ascii="Arial" w:hAnsi="Arial" w:cs="Arial"/>
      <w:sz w:val="24"/>
      <w:szCs w:val="24"/>
    </w:rPr>
  </w:style>
  <w:style w:type="paragraph" w:customStyle="1" w:styleId="whs2">
    <w:name w:val="whs2"/>
    <w:basedOn w:val="Normal"/>
    <w:uiPriority w:val="99"/>
    <w:rsid w:val="00841F99"/>
    <w:pPr>
      <w:jc w:val="left"/>
    </w:pPr>
    <w:rPr>
      <w:rFonts w:ascii="Arial" w:hAnsi="Arial" w:cs="Arial"/>
      <w:szCs w:val="20"/>
    </w:rPr>
  </w:style>
  <w:style w:type="paragraph" w:customStyle="1" w:styleId="font5">
    <w:name w:val="font5"/>
    <w:basedOn w:val="Normal"/>
    <w:uiPriority w:val="99"/>
    <w:rsid w:val="00841F99"/>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841F99"/>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841F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841F99"/>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841F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841F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841F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841F9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841F99"/>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841F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841F99"/>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841F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841F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841F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841F99"/>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841F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841F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841F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841F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841F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841F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841F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841F99"/>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841F99"/>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841F99"/>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841F99"/>
  </w:style>
  <w:style w:type="paragraph" w:customStyle="1" w:styleId="TableandFigureCaption">
    <w:name w:val="Table and Figure Caption"/>
    <w:basedOn w:val="Tablecentered"/>
    <w:link w:val="TableandFigureCaptionChar"/>
    <w:autoRedefine/>
    <w:qFormat/>
    <w:rsid w:val="00841F99"/>
    <w:pPr>
      <w:tabs>
        <w:tab w:val="clear" w:pos="6750"/>
      </w:tabs>
    </w:pPr>
  </w:style>
  <w:style w:type="character" w:customStyle="1" w:styleId="TableandFigureCaptionChar">
    <w:name w:val="Table and Figure Caption Char"/>
    <w:basedOn w:val="TablecenteredChar"/>
    <w:link w:val="TableandFigureCaption"/>
    <w:rsid w:val="00841F99"/>
    <w:rPr>
      <w:rFonts w:eastAsia="Times New Roman" w:cs="Times New Roman"/>
      <w:noProof/>
      <w:sz w:val="18"/>
      <w:szCs w:val="18"/>
    </w:rPr>
  </w:style>
  <w:style w:type="paragraph" w:customStyle="1" w:styleId="TableHeading">
    <w:name w:val="Table Heading"/>
    <w:basedOn w:val="TableText"/>
    <w:autoRedefine/>
    <w:uiPriority w:val="99"/>
    <w:qFormat/>
    <w:rsid w:val="00841F99"/>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841F99"/>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841F99"/>
    <w:rPr>
      <w:rFonts w:cstheme="minorHAnsi"/>
    </w:rPr>
  </w:style>
  <w:style w:type="character" w:customStyle="1" w:styleId="VersionTextChar">
    <w:name w:val="Version Text Char"/>
    <w:basedOn w:val="DefaultParagraphFont"/>
    <w:link w:val="VersionText"/>
    <w:rsid w:val="00841F99"/>
    <w:rPr>
      <w:rFonts w:eastAsia="Times New Roman" w:cstheme="minorHAnsi"/>
      <w:sz w:val="20"/>
    </w:rPr>
  </w:style>
  <w:style w:type="paragraph" w:customStyle="1" w:styleId="VersionandDate">
    <w:name w:val="Version and Date"/>
    <w:basedOn w:val="Normal"/>
    <w:link w:val="VersionandDateChar"/>
    <w:qFormat/>
    <w:rsid w:val="00841F99"/>
    <w:pPr>
      <w:jc w:val="left"/>
    </w:pPr>
    <w:rPr>
      <w:rFonts w:ascii="Times New Roman" w:hAnsi="Times New Roman"/>
      <w:szCs w:val="20"/>
    </w:rPr>
  </w:style>
  <w:style w:type="character" w:customStyle="1" w:styleId="VersionandDateChar">
    <w:name w:val="Version and Date Char"/>
    <w:basedOn w:val="DefaultParagraphFont"/>
    <w:link w:val="VersionandDate"/>
    <w:rsid w:val="00841F99"/>
    <w:rPr>
      <w:rFonts w:ascii="Times New Roman" w:eastAsia="Times New Roman" w:hAnsi="Times New Roman" w:cs="Times New Roman"/>
      <w:sz w:val="20"/>
      <w:szCs w:val="20"/>
    </w:rPr>
  </w:style>
  <w:style w:type="character" w:customStyle="1" w:styleId="FootnoteTextChar2">
    <w:name w:val="Footnote Text Char2"/>
    <w:uiPriority w:val="99"/>
    <w:locked/>
    <w:rsid w:val="00841F99"/>
    <w:rPr>
      <w:sz w:val="18"/>
      <w:lang w:val="en-US" w:eastAsia="en-US" w:bidi="ar-SA"/>
    </w:rPr>
  </w:style>
  <w:style w:type="paragraph" w:customStyle="1" w:styleId="HeaderIL">
    <w:name w:val="Header IL"/>
    <w:basedOn w:val="Header"/>
    <w:link w:val="HeaderILChar"/>
    <w:qFormat/>
    <w:rsid w:val="00841F99"/>
    <w:pPr>
      <w:pBdr>
        <w:bottom w:val="single" w:sz="4" w:space="0" w:color="auto"/>
      </w:pBdr>
      <w:jc w:val="left"/>
    </w:pPr>
  </w:style>
  <w:style w:type="character" w:customStyle="1" w:styleId="HeaderILChar">
    <w:name w:val="Header IL Char"/>
    <w:basedOn w:val="HeaderChar"/>
    <w:link w:val="HeaderIL"/>
    <w:rsid w:val="00841F99"/>
    <w:rPr>
      <w:rFonts w:eastAsia="Times New Roman" w:cs="Times New Roman"/>
      <w:sz w:val="20"/>
    </w:rPr>
  </w:style>
  <w:style w:type="paragraph" w:styleId="Revision">
    <w:name w:val="Revision"/>
    <w:hidden/>
    <w:uiPriority w:val="99"/>
    <w:semiHidden/>
    <w:rsid w:val="00841F99"/>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semiHidden/>
    <w:rsid w:val="00841F99"/>
    <w:rPr>
      <w:vertAlign w:val="superscript"/>
    </w:rPr>
  </w:style>
  <w:style w:type="character" w:styleId="Emphasis">
    <w:name w:val="Emphasis"/>
    <w:basedOn w:val="DefaultParagraphFont"/>
    <w:uiPriority w:val="20"/>
    <w:qFormat/>
    <w:rsid w:val="00841F99"/>
    <w:rPr>
      <w:i/>
      <w:iCs/>
    </w:rPr>
  </w:style>
  <w:style w:type="paragraph" w:customStyle="1" w:styleId="Reporttitle">
    <w:name w:val="Report title"/>
    <w:basedOn w:val="Normal"/>
    <w:rsid w:val="00841F99"/>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841F99"/>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841F99"/>
    <w:rPr>
      <w:rFonts w:eastAsia="Times New Roman" w:cs="Times New Roman"/>
      <w:sz w:val="20"/>
      <w:szCs w:val="20"/>
    </w:rPr>
  </w:style>
  <w:style w:type="paragraph" w:customStyle="1" w:styleId="Footnote">
    <w:name w:val="Footnote"/>
    <w:basedOn w:val="FootnoteText"/>
    <w:link w:val="FootnoteChar"/>
    <w:autoRedefine/>
    <w:qFormat/>
    <w:rsid w:val="00841F99"/>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841F99"/>
    <w:pPr>
      <w:jc w:val="left"/>
    </w:pPr>
    <w:rPr>
      <w:rFonts w:ascii="Times New Roman" w:hAnsi="Times New Roman" w:cstheme="minorHAnsi"/>
      <w:szCs w:val="20"/>
    </w:rPr>
  </w:style>
  <w:style w:type="paragraph" w:customStyle="1" w:styleId="DocumentLabel">
    <w:name w:val="Document Label"/>
    <w:next w:val="Normal"/>
    <w:uiPriority w:val="99"/>
    <w:rsid w:val="00841F9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841F99"/>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841F99"/>
    <w:rPr>
      <w:rFonts w:ascii="Garamond" w:eastAsia="Times New Roman" w:hAnsi="Garamond" w:cs="Times New Roman"/>
      <w:caps/>
      <w:sz w:val="18"/>
      <w:szCs w:val="20"/>
    </w:rPr>
  </w:style>
  <w:style w:type="character" w:customStyle="1" w:styleId="MessageHeaderLabel">
    <w:name w:val="Message Header Label"/>
    <w:uiPriority w:val="99"/>
    <w:rsid w:val="00841F99"/>
    <w:rPr>
      <w:b/>
      <w:sz w:val="18"/>
    </w:rPr>
  </w:style>
  <w:style w:type="numbering" w:customStyle="1" w:styleId="NoList11">
    <w:name w:val="No List11"/>
    <w:next w:val="NoList"/>
    <w:uiPriority w:val="99"/>
    <w:semiHidden/>
    <w:unhideWhenUsed/>
    <w:rsid w:val="00841F99"/>
  </w:style>
  <w:style w:type="table" w:customStyle="1" w:styleId="TableGrid3">
    <w:name w:val="Table Grid3"/>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41F99"/>
  </w:style>
  <w:style w:type="numbering" w:customStyle="1" w:styleId="NoList12">
    <w:name w:val="No List12"/>
    <w:next w:val="NoList"/>
    <w:uiPriority w:val="99"/>
    <w:semiHidden/>
    <w:unhideWhenUsed/>
    <w:rsid w:val="00841F99"/>
  </w:style>
  <w:style w:type="numbering" w:customStyle="1" w:styleId="NoList3">
    <w:name w:val="No List3"/>
    <w:next w:val="NoList"/>
    <w:uiPriority w:val="99"/>
    <w:semiHidden/>
    <w:unhideWhenUsed/>
    <w:rsid w:val="00841F99"/>
  </w:style>
  <w:style w:type="table" w:customStyle="1" w:styleId="TableGrid4">
    <w:name w:val="Table Grid4"/>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841F99"/>
  </w:style>
  <w:style w:type="table" w:customStyle="1" w:styleId="TableGrid31">
    <w:name w:val="Table Grid31"/>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841F99"/>
  </w:style>
  <w:style w:type="paragraph" w:styleId="Closing">
    <w:name w:val="Closing"/>
    <w:basedOn w:val="Normal"/>
    <w:next w:val="Normal"/>
    <w:link w:val="ClosingChar"/>
    <w:uiPriority w:val="99"/>
    <w:rsid w:val="00841F99"/>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841F99"/>
    <w:rPr>
      <w:rFonts w:ascii="Garamond" w:eastAsia="Times New Roman" w:hAnsi="Garamond" w:cs="Times New Roman"/>
      <w:szCs w:val="20"/>
    </w:rPr>
  </w:style>
  <w:style w:type="paragraph" w:customStyle="1" w:styleId="CompanyName">
    <w:name w:val="Company Name"/>
    <w:basedOn w:val="BodyText"/>
    <w:uiPriority w:val="99"/>
    <w:rsid w:val="00841F99"/>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841F99"/>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841F99"/>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841F99"/>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841F99"/>
    <w:pPr>
      <w:spacing w:before="360"/>
    </w:pPr>
  </w:style>
  <w:style w:type="paragraph" w:customStyle="1" w:styleId="MessageHeaderLast">
    <w:name w:val="Message Header Last"/>
    <w:basedOn w:val="MessageHeader"/>
    <w:next w:val="BodyText"/>
    <w:uiPriority w:val="99"/>
    <w:rsid w:val="00841F99"/>
    <w:pPr>
      <w:pBdr>
        <w:bottom w:val="single" w:sz="6" w:space="18" w:color="808080"/>
      </w:pBdr>
      <w:spacing w:after="360"/>
    </w:pPr>
  </w:style>
  <w:style w:type="paragraph" w:styleId="NormalIndent">
    <w:name w:val="Normal Indent"/>
    <w:basedOn w:val="Normal"/>
    <w:uiPriority w:val="99"/>
    <w:rsid w:val="00841F99"/>
    <w:pPr>
      <w:widowControl/>
      <w:ind w:left="720"/>
      <w:jc w:val="left"/>
    </w:pPr>
    <w:rPr>
      <w:rFonts w:ascii="Garamond" w:hAnsi="Garamond"/>
      <w:sz w:val="22"/>
      <w:szCs w:val="20"/>
    </w:rPr>
  </w:style>
  <w:style w:type="paragraph" w:customStyle="1" w:styleId="ReturnAddress">
    <w:name w:val="Return Address"/>
    <w:uiPriority w:val="99"/>
    <w:rsid w:val="00841F99"/>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841F99"/>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841F99"/>
    <w:rPr>
      <w:rFonts w:ascii="Garamond" w:eastAsia="Times New Roman" w:hAnsi="Garamond" w:cs="Times New Roman"/>
      <w:szCs w:val="20"/>
    </w:rPr>
  </w:style>
  <w:style w:type="paragraph" w:customStyle="1" w:styleId="SignatureJobTitle">
    <w:name w:val="Signature Job Title"/>
    <w:basedOn w:val="Signature"/>
    <w:next w:val="Normal"/>
    <w:uiPriority w:val="99"/>
    <w:rsid w:val="00841F99"/>
    <w:pPr>
      <w:spacing w:before="0"/>
      <w:ind w:firstLine="0"/>
    </w:pPr>
  </w:style>
  <w:style w:type="paragraph" w:customStyle="1" w:styleId="SignatureName">
    <w:name w:val="Signature Name"/>
    <w:basedOn w:val="Signature"/>
    <w:next w:val="SignatureJobTitle"/>
    <w:uiPriority w:val="99"/>
    <w:rsid w:val="00841F99"/>
    <w:pPr>
      <w:ind w:firstLine="0"/>
    </w:pPr>
  </w:style>
  <w:style w:type="character" w:customStyle="1" w:styleId="Slogan">
    <w:name w:val="Slogan"/>
    <w:uiPriority w:val="99"/>
    <w:rsid w:val="00841F99"/>
    <w:rPr>
      <w:i/>
      <w:spacing w:val="70"/>
      <w:sz w:val="21"/>
    </w:rPr>
  </w:style>
  <w:style w:type="table" w:customStyle="1" w:styleId="TableGrid19">
    <w:name w:val="Table Grid19"/>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841F99"/>
  </w:style>
  <w:style w:type="paragraph" w:customStyle="1" w:styleId="Title1">
    <w:name w:val="Title1"/>
    <w:basedOn w:val="Normal"/>
    <w:next w:val="Normal"/>
    <w:uiPriority w:val="10"/>
    <w:qFormat/>
    <w:rsid w:val="00841F99"/>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841F99"/>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41F99"/>
  </w:style>
  <w:style w:type="table" w:customStyle="1" w:styleId="TableGrid61">
    <w:name w:val="Table Grid61"/>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meBullet">
    <w:name w:val="Resume Bullet"/>
    <w:basedOn w:val="BodyText"/>
    <w:rsid w:val="00841F99"/>
    <w:pPr>
      <w:keepLines/>
      <w:widowControl/>
      <w:numPr>
        <w:numId w:val="33"/>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uiPriority w:val="59"/>
    <w:rsid w:val="00841F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841F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841F99"/>
    <w:rPr>
      <w:rFonts w:ascii="Courier New" w:eastAsia="Times New Roman" w:hAnsi="Courier New" w:cs="Courier New"/>
      <w:sz w:val="20"/>
      <w:szCs w:val="20"/>
    </w:rPr>
  </w:style>
  <w:style w:type="table" w:styleId="LightList">
    <w:name w:val="Light List"/>
    <w:basedOn w:val="TableNormal"/>
    <w:uiPriority w:val="61"/>
    <w:rsid w:val="00841F9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841F99"/>
  </w:style>
  <w:style w:type="table" w:customStyle="1" w:styleId="TableGrid27">
    <w:name w:val="Table Grid27"/>
    <w:basedOn w:val="TableNormal"/>
    <w:next w:val="TableGrid"/>
    <w:uiPriority w:val="39"/>
    <w:rsid w:val="00841F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841F99"/>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841F99"/>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841F99"/>
    <w:rPr>
      <w:i/>
      <w:iCs/>
      <w:color w:val="404040"/>
    </w:rPr>
  </w:style>
  <w:style w:type="character" w:customStyle="1" w:styleId="A0">
    <w:name w:val="A0"/>
    <w:uiPriority w:val="99"/>
    <w:rsid w:val="00841F99"/>
    <w:rPr>
      <w:rFonts w:cs="HelveticaNeueLT Std"/>
      <w:b/>
      <w:bCs/>
      <w:color w:val="00863E"/>
      <w:sz w:val="44"/>
      <w:szCs w:val="44"/>
    </w:rPr>
  </w:style>
  <w:style w:type="character" w:customStyle="1" w:styleId="A1">
    <w:name w:val="A1"/>
    <w:uiPriority w:val="99"/>
    <w:rsid w:val="00841F99"/>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841F99"/>
    <w:pPr>
      <w:widowControl/>
      <w:numPr>
        <w:numId w:val="41"/>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841F99"/>
    <w:rPr>
      <w:rFonts w:ascii="Franklin Gothic Book" w:eastAsia="Times New Roman" w:hAnsi="Franklin Gothic Book" w:cs="Times New Roman"/>
      <w:szCs w:val="24"/>
    </w:rPr>
  </w:style>
  <w:style w:type="paragraph" w:styleId="List2">
    <w:name w:val="List 2"/>
    <w:semiHidden/>
    <w:unhideWhenUsed/>
    <w:rsid w:val="00841F99"/>
    <w:pPr>
      <w:numPr>
        <w:numId w:val="42"/>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841F99"/>
    <w:rPr>
      <w:rFonts w:eastAsia="Times New Roman" w:cs="Times New Roman"/>
      <w:sz w:val="20"/>
    </w:rPr>
  </w:style>
  <w:style w:type="paragraph" w:customStyle="1" w:styleId="NormalBeforeList">
    <w:name w:val="Normal Before List"/>
    <w:basedOn w:val="Normal"/>
    <w:qFormat/>
    <w:rsid w:val="00841F99"/>
    <w:pPr>
      <w:keepNext/>
      <w:widowControl/>
      <w:spacing w:line="276" w:lineRule="auto"/>
      <w:jc w:val="left"/>
    </w:pPr>
    <w:rPr>
      <w:rFonts w:eastAsia="Franklin Gothic Book"/>
      <w:sz w:val="22"/>
    </w:rPr>
  </w:style>
  <w:style w:type="paragraph" w:customStyle="1" w:styleId="Bulletlevel1">
    <w:name w:val="Bullet level 1"/>
    <w:basedOn w:val="ListParagraph"/>
    <w:qFormat/>
    <w:rsid w:val="00841F99"/>
    <w:pPr>
      <w:widowControl/>
      <w:numPr>
        <w:numId w:val="43"/>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841F99"/>
    <w:pPr>
      <w:spacing w:after="200"/>
    </w:pPr>
  </w:style>
  <w:style w:type="paragraph" w:customStyle="1" w:styleId="NormalIntroSentence">
    <w:name w:val="Normal Intro Sentence"/>
    <w:qFormat/>
    <w:rsid w:val="00841F99"/>
    <w:pPr>
      <w:keepNext/>
      <w:spacing w:after="100" w:line="276" w:lineRule="auto"/>
    </w:pPr>
  </w:style>
  <w:style w:type="table" w:customStyle="1" w:styleId="GridTable1Light3">
    <w:name w:val="Grid Table 1 Light3"/>
    <w:basedOn w:val="TableNormal"/>
    <w:uiPriority w:val="46"/>
    <w:rsid w:val="00841F99"/>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841F99"/>
  </w:style>
  <w:style w:type="character" w:styleId="SubtleEmphasis">
    <w:name w:val="Subtle Emphasis"/>
    <w:basedOn w:val="DefaultParagraphFont"/>
    <w:uiPriority w:val="19"/>
    <w:qFormat/>
    <w:rsid w:val="00841F99"/>
    <w:rPr>
      <w:i/>
      <w:iCs/>
      <w:color w:val="808080" w:themeColor="text1" w:themeTint="7F"/>
    </w:rPr>
  </w:style>
  <w:style w:type="paragraph" w:styleId="TOAHeading">
    <w:name w:val="toa heading"/>
    <w:basedOn w:val="Normal"/>
    <w:next w:val="Normal"/>
    <w:uiPriority w:val="99"/>
    <w:semiHidden/>
    <w:unhideWhenUsed/>
    <w:rsid w:val="008F3D63"/>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164708">
      <w:bodyDiv w:val="1"/>
      <w:marLeft w:val="0"/>
      <w:marRight w:val="0"/>
      <w:marTop w:val="0"/>
      <w:marBottom w:val="0"/>
      <w:divBdr>
        <w:top w:val="none" w:sz="0" w:space="0" w:color="auto"/>
        <w:left w:val="none" w:sz="0" w:space="0" w:color="auto"/>
        <w:bottom w:val="none" w:sz="0" w:space="0" w:color="auto"/>
        <w:right w:val="none" w:sz="0" w:space="0" w:color="auto"/>
      </w:divBdr>
    </w:div>
    <w:div w:id="195790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8.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55" Type="http://schemas.openxmlformats.org/officeDocument/2006/relationships/header" Target="header44.xml"/><Relationship Id="rId63" Type="http://schemas.openxmlformats.org/officeDocument/2006/relationships/header" Target="header5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3" Type="http://schemas.openxmlformats.org/officeDocument/2006/relationships/header" Target="header42.xml"/><Relationship Id="rId58" Type="http://schemas.openxmlformats.org/officeDocument/2006/relationships/header" Target="header47.xml"/><Relationship Id="rId66"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49" Type="http://schemas.openxmlformats.org/officeDocument/2006/relationships/header" Target="header38.xml"/><Relationship Id="rId57" Type="http://schemas.openxmlformats.org/officeDocument/2006/relationships/header" Target="header46.xml"/><Relationship Id="rId61" Type="http://schemas.openxmlformats.org/officeDocument/2006/relationships/header" Target="header50.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20.xml"/><Relationship Id="rId44" Type="http://schemas.openxmlformats.org/officeDocument/2006/relationships/header" Target="header33.xml"/><Relationship Id="rId52" Type="http://schemas.openxmlformats.org/officeDocument/2006/relationships/header" Target="header41.xml"/><Relationship Id="rId60" Type="http://schemas.openxmlformats.org/officeDocument/2006/relationships/header" Target="header49.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header" Target="header37.xml"/><Relationship Id="rId56" Type="http://schemas.openxmlformats.org/officeDocument/2006/relationships/header" Target="header45.xml"/><Relationship Id="rId64" Type="http://schemas.openxmlformats.org/officeDocument/2006/relationships/header" Target="header53.xml"/><Relationship Id="rId8" Type="http://schemas.openxmlformats.org/officeDocument/2006/relationships/header" Target="header1.xml"/><Relationship Id="rId51" Type="http://schemas.openxmlformats.org/officeDocument/2006/relationships/header" Target="header40.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59" Type="http://schemas.openxmlformats.org/officeDocument/2006/relationships/header" Target="header48.xml"/><Relationship Id="rId67" Type="http://schemas.openxmlformats.org/officeDocument/2006/relationships/theme" Target="theme/theme1.xml"/><Relationship Id="rId20" Type="http://schemas.openxmlformats.org/officeDocument/2006/relationships/header" Target="header9.xml"/><Relationship Id="rId41" Type="http://schemas.openxmlformats.org/officeDocument/2006/relationships/header" Target="header30.xml"/><Relationship Id="rId54" Type="http://schemas.openxmlformats.org/officeDocument/2006/relationships/header" Target="header43.xml"/><Relationship Id="rId62" Type="http://schemas.openxmlformats.org/officeDocument/2006/relationships/header" Target="header51.xml"/></Relationships>
</file>

<file path=word/_rels/footnotes.xml.rels><?xml version="1.0" encoding="UTF-8" standalone="yes"?>
<Relationships xmlns="http://schemas.openxmlformats.org/package/2006/relationships"><Relationship Id="rId26" Type="http://schemas.openxmlformats.org/officeDocument/2006/relationships/hyperlink" Target="http://www.ctsavesenergy.org/files/Measure%20Life%20Report%202007.pdf" TargetMode="External"/><Relationship Id="rId117" Type="http://schemas.openxmlformats.org/officeDocument/2006/relationships/hyperlink" Target="http://205.254.135.7/consumption/residential/data/2009/xls/HC7.1%20Air%20Conditioning%20by%20Housing%20Unit%20Type.xls" TargetMode="External"/><Relationship Id="rId21" Type="http://schemas.openxmlformats.org/officeDocument/2006/relationships/hyperlink" Target="http://www.energystar.gov/ia/products/downloads/ENERGY_STAR_Scoping_Report_Residential_Clothes_Dryers.pdf" TargetMode="External"/><Relationship Id="rId42" Type="http://schemas.openxmlformats.org/officeDocument/2006/relationships/hyperlink" Target="http://ilsag.org/yahoo_site_admin/assets/docs/ComEd_PY2_CACES_Evaluation_Report_2010-10-18.299122020.pdf" TargetMode="External"/><Relationship Id="rId47" Type="http://schemas.openxmlformats.org/officeDocument/2006/relationships/hyperlink" Target="http://www.ctsavesenergy.org/files/Measure%20Life%20Report%202007.pdf" TargetMode="External"/><Relationship Id="rId63" Type="http://schemas.openxmlformats.org/officeDocument/2006/relationships/hyperlink" Target="http://www.energystar.gov/buildings/sites/default/uploads/files/light_fixture_ceiling_fan_calculator.xlsx?8178-e52c" TargetMode="External"/><Relationship Id="rId68" Type="http://schemas.openxmlformats.org/officeDocument/2006/relationships/hyperlink" Target="http://www.ctsavesenergy.org/files/Measure%20Life%20Report%202007.pdf" TargetMode="External"/><Relationship Id="rId84" Type="http://schemas.openxmlformats.org/officeDocument/2006/relationships/hyperlink" Target="http://www.aquacraft.com/sites/default/files/pub/DeOreo-%282001%29-Disaggregated-Hot-Water-Use-in-Single-Family-Homes-Using-Flow-Trace-Analysis.pdf" TargetMode="External"/><Relationship Id="rId89" Type="http://schemas.openxmlformats.org/officeDocument/2006/relationships/hyperlink" Target="http://www.icc.illinois.gov/downloads/public/edocket/287090.pdf" TargetMode="External"/><Relationship Id="rId112" Type="http://schemas.openxmlformats.org/officeDocument/2006/relationships/hyperlink" Target="http://www.homeenergy.org/archive/hem.dis.anl.gov/eehem/94/940111.html" TargetMode="External"/><Relationship Id="rId16" Type="http://schemas.openxmlformats.org/officeDocument/2006/relationships/hyperlink" Target="http://www.puc.nh.gov/Electric/Monitoring%20and%20Evaluation%20Reports/National%20Grid/117_RLW_CF%20Res%20RAC.pdf" TargetMode="External"/><Relationship Id="rId107" Type="http://schemas.openxmlformats.org/officeDocument/2006/relationships/hyperlink" Target="http://205.254.135.7/consumption/residential/data/2009/xls/HC7.1%20Air%20Conditioning%20by%20Housing%20Unit%20Type.xls" TargetMode="External"/><Relationship Id="rId11" Type="http://schemas.openxmlformats.org/officeDocument/2006/relationships/hyperlink" Target="http://mn.gov/commerce/energy/images/ElectricFoodService_v03.2.xls?570a-f000" TargetMode="External"/><Relationship Id="rId32" Type="http://schemas.openxmlformats.org/officeDocument/2006/relationships/hyperlink" Target="http://www.icc.illinois.gov/ags/consumereducation.aspx" TargetMode="External"/><Relationship Id="rId37" Type="http://schemas.openxmlformats.org/officeDocument/2006/relationships/hyperlink" Target="http://www.puc.nh.gov/Electric/Monitoring%20and%20Evaluation%20Reports/National%20Grid/117_RLW_CF%20Res%20RAC.pdf" TargetMode="External"/><Relationship Id="rId53" Type="http://schemas.openxmlformats.org/officeDocument/2006/relationships/hyperlink" Target="http://www1.eere.energy.gov/buildings/appliance_standards/residential/pdfs/fb_fr_tsd/appendix_e.pdf" TargetMode="External"/><Relationship Id="rId58" Type="http://schemas.openxmlformats.org/officeDocument/2006/relationships/hyperlink" Target="http://www.epa.gov/chp/documents/fuel_and_co2_savings.pdf" TargetMode="External"/><Relationship Id="rId74" Type="http://schemas.openxmlformats.org/officeDocument/2006/relationships/hyperlink" Target="http://www.energystar.gov/ia/products/appliances/refrig/NAECA_calculation.xls" TargetMode="External"/><Relationship Id="rId79" Type="http://schemas.openxmlformats.org/officeDocument/2006/relationships/hyperlink" Target="http://www1.eere.energy.gov/buildings/building_america/analysis_spreadsheets.html" TargetMode="External"/><Relationship Id="rId102" Type="http://schemas.openxmlformats.org/officeDocument/2006/relationships/hyperlink" Target="http://www.ilsag.org/" TargetMode="External"/><Relationship Id="rId5" Type="http://schemas.openxmlformats.org/officeDocument/2006/relationships/hyperlink" Target="http://www.energystar.gov/ia/business/bulk_purchasing/bpsavings_calc/CalculatorConsumerDehumidifier.xls" TargetMode="External"/><Relationship Id="rId61" Type="http://schemas.openxmlformats.org/officeDocument/2006/relationships/hyperlink" Target="http://www.ctsavesenergy.com/files/Final%202008%20Program%20Savings%20Document.pdf" TargetMode="External"/><Relationship Id="rId82" Type="http://schemas.openxmlformats.org/officeDocument/2006/relationships/hyperlink" Target="http://www.ahridirectory.org/ahridirectory/pages/home.aspx" TargetMode="External"/><Relationship Id="rId90" Type="http://schemas.openxmlformats.org/officeDocument/2006/relationships/hyperlink" Target="http://www.eia.gov/consumption/residential/data/2009/xls/HC7.9%20Air%20Conditioning%20in%20Midwest%20Region.xls" TargetMode="External"/><Relationship Id="rId95" Type="http://schemas.openxmlformats.org/officeDocument/2006/relationships/hyperlink" Target="http://www.icc.illinois.gov/downloads/public/edocket/287090.pdf" TargetMode="External"/><Relationship Id="rId19" Type="http://schemas.openxmlformats.org/officeDocument/2006/relationships/hyperlink" Target="http://publicservice.vermont.gov/energy/ee_files/efficiency/eval/marivtreportfinal100104.pdf" TargetMode="External"/><Relationship Id="rId14" Type="http://schemas.openxmlformats.org/officeDocument/2006/relationships/hyperlink" Target="http://www1.eere.energy.gov/buildings/appliance_standards/residential/clothes_washers_support_stakeholder_negotiations.html" TargetMode="External"/><Relationship Id="rId22" Type="http://schemas.openxmlformats.org/officeDocument/2006/relationships/hyperlink" Target="http://www.energystar.gov/ia/products/downloads/ENERGY_STAR_Scoping_Report_Residential_Clothes_Dryers.pdf" TargetMode="External"/><Relationship Id="rId27" Type="http://schemas.openxmlformats.org/officeDocument/2006/relationships/hyperlink" Target="http://www.deeresources.com" TargetMode="External"/><Relationship Id="rId30" Type="http://schemas.openxmlformats.org/officeDocument/2006/relationships/hyperlink" Target="http://mn.gov/commerce/energy/images/ElectricFoodService_v03.2.xls" TargetMode="External"/><Relationship Id="rId35" Type="http://schemas.openxmlformats.org/officeDocument/2006/relationships/hyperlink" Target="http://www.energystar.gov/ia/partners/prod_development/revisions/downloads/dehumid/ES_Dehumidifiers_Final_V3.0_Eligibility_Criteria.pdf" TargetMode="External"/><Relationship Id="rId43" Type="http://schemas.openxmlformats.org/officeDocument/2006/relationships/hyperlink" Target="http://www.ctsavesenergy.org/files/Measure%20Life%20Report%202007.pdf" TargetMode="External"/><Relationship Id="rId48" Type="http://schemas.openxmlformats.org/officeDocument/2006/relationships/hyperlink" Target="http://www1.eere.energy.gov/buildings/appliance_standards/residential/pdfs/fb_fr_tsd/chapter_8.pdf" TargetMode="External"/><Relationship Id="rId56" Type="http://schemas.openxmlformats.org/officeDocument/2006/relationships/hyperlink" Target="http://www.energystar.gov/ia/products/appliances/refrig/NAECA_calculation.xls" TargetMode="External"/><Relationship Id="rId64" Type="http://schemas.openxmlformats.org/officeDocument/2006/relationships/hyperlink" Target="http://www.ctsavesenergy.org/files/Measure%20Life%20Report%202007.pdf" TargetMode="External"/><Relationship Id="rId69" Type="http://schemas.openxmlformats.org/officeDocument/2006/relationships/hyperlink" Target="http://www.ahridirectory.org/ahridirectory/pages/home.aspx" TargetMode="External"/><Relationship Id="rId77" Type="http://schemas.openxmlformats.org/officeDocument/2006/relationships/hyperlink" Target="http://www.icc.illinois.gov/ags/consumereducation.aspx" TargetMode="External"/><Relationship Id="rId100" Type="http://schemas.openxmlformats.org/officeDocument/2006/relationships/hyperlink" Target="http://www1.eere.energy.gov/buildings/building_america/analysis_spreadsheets.html" TargetMode="External"/><Relationship Id="rId105" Type="http://schemas.openxmlformats.org/officeDocument/2006/relationships/hyperlink" Target="http://www.ctsavesenergy.org/files/Measure%20Life%20Report%202007.pdf" TargetMode="External"/><Relationship Id="rId113" Type="http://schemas.openxmlformats.org/officeDocument/2006/relationships/hyperlink" Target="https://www.neep.org/Assets/uploads/files/emv/emv-products/NEEP_EMV_EmergingTechResearch_Report_Final.pdf" TargetMode="External"/><Relationship Id="rId118" Type="http://schemas.openxmlformats.org/officeDocument/2006/relationships/hyperlink" Target="http://ilsag.org/yahoo_site_admin/assets/docs/ComEd_PY2_CACES_Evaluation_Report_2010-10-18.299122020.pdf" TargetMode="External"/><Relationship Id="rId8" Type="http://schemas.openxmlformats.org/officeDocument/2006/relationships/hyperlink" Target="http://205.254.135.7/consumption/residential/data/2009/xls/HC7.1%20Air%20Conditioning%20by%20Housing%20Unit%20Type.xls" TargetMode="External"/><Relationship Id="rId51" Type="http://schemas.openxmlformats.org/officeDocument/2006/relationships/hyperlink" Target="http://neep.org/uploads/EMV%20Forum/EMV%20Studies/measure_life_GDS%5B1%5D.pdf" TargetMode="External"/><Relationship Id="rId72" Type="http://schemas.openxmlformats.org/officeDocument/2006/relationships/hyperlink" Target="http://www.energystar.gov/ia/business/bulk_purchasing/bpsavings_calc/LightingCalculator.xlsx" TargetMode="External"/><Relationship Id="rId80" Type="http://schemas.openxmlformats.org/officeDocument/2006/relationships/hyperlink" Target="http://www.ahridirectory.org/ahridirectory/pages/home.aspx" TargetMode="External"/><Relationship Id="rId85" Type="http://schemas.openxmlformats.org/officeDocument/2006/relationships/hyperlink" Target="http://www1.eere.energy.gov/buildings/building_america/analysis_spreadsheets.html" TargetMode="External"/><Relationship Id="rId93" Type="http://schemas.openxmlformats.org/officeDocument/2006/relationships/hyperlink" Target="http://energystar.gov/products/specs/sites/products/files/ENERGY_STAR_Lamps_V1_0_Draft%203.pdf" TargetMode="External"/><Relationship Id="rId98" Type="http://schemas.openxmlformats.org/officeDocument/2006/relationships/hyperlink" Target="http://205.254.135.7/consumption/residential/data/2009/xls/HC7.1%20Air%20Conditioning%20by%20Housing%20Unit%20Type.xls" TargetMode="External"/><Relationship Id="rId121" Type="http://schemas.openxmlformats.org/officeDocument/2006/relationships/hyperlink" Target="http://ilsag.org/yahoo_site_admin/assets/docs/ComEd_PY2_CACES_Evaluation_Report_2010-10-18.299122020.pdf" TargetMode="External"/><Relationship Id="rId3" Type="http://schemas.openxmlformats.org/officeDocument/2006/relationships/hyperlink" Target="http://ilsag.org/yahoo_site_admin/assets/docs/ComEd_PY2_CACES_Evaluation_Report_2010-10-18.299122020.pdf" TargetMode="External"/><Relationship Id="rId12" Type="http://schemas.openxmlformats.org/officeDocument/2006/relationships/hyperlink" Target="http://205.254.135.7/consumption/residential/data/2009/xls/HC7.1%20Air%20Conditioning%20by%20Housing%20Unit%20Type.xls?c827-f746" TargetMode="External"/><Relationship Id="rId17" Type="http://schemas.openxmlformats.org/officeDocument/2006/relationships/hyperlink" Target="http://205.254.135.7/consumption/residential/data/2009/" TargetMode="External"/><Relationship Id="rId25" Type="http://schemas.openxmlformats.org/officeDocument/2006/relationships/hyperlink" Target="https://www.energystar.gov/index.cfm?c=clothesdry.pr_crit_clothes_dryers" TargetMode="External"/><Relationship Id="rId33" Type="http://schemas.openxmlformats.org/officeDocument/2006/relationships/hyperlink" Target="http://www.energystar.gov/ia/products/appliances/refrig/NAECA_calculation.xls" TargetMode="External"/><Relationship Id="rId38" Type="http://schemas.openxmlformats.org/officeDocument/2006/relationships/hyperlink" Target="http://www.ilga.gov/legislation/ilcs/ilcs5.asp" TargetMode="External"/><Relationship Id="rId46" Type="http://schemas.openxmlformats.org/officeDocument/2006/relationships/hyperlink" Target="http://mn.gov/commerce/energy/images/ElectricFoodService_v03.2.xls" TargetMode="External"/><Relationship Id="rId59" Type="http://schemas.openxmlformats.org/officeDocument/2006/relationships/hyperlink" Target="http://www.epa.gov/cleanenergy/documents/egridzips/eGRID_9th_edition_V1-0_year_2010_Summary_Tables.pdf" TargetMode="External"/><Relationship Id="rId67" Type="http://schemas.openxmlformats.org/officeDocument/2006/relationships/hyperlink" Target="http://mn.gov/commerce/energy/images/ElectricFoodService_v03.2.xls" TargetMode="External"/><Relationship Id="rId103" Type="http://schemas.openxmlformats.org/officeDocument/2006/relationships/hyperlink" Target="http://www1.eere.energy.gov/buildings/appliance_standards/residential/pdfs/htgp_finalrule_ch8.pdf" TargetMode="External"/><Relationship Id="rId108" Type="http://schemas.openxmlformats.org/officeDocument/2006/relationships/hyperlink" Target="http://205.254.135.7/consumption/residential/data/2009/xls/HC7.1%20Air%20Conditioning%20by%20Housing%20Unit%20Type.xls" TargetMode="External"/><Relationship Id="rId116" Type="http://schemas.openxmlformats.org/officeDocument/2006/relationships/hyperlink" Target="http://205.254.135.7/consumption/residential/data/2009/xls/HC7.1%20Air%20Conditioning%20by%20Housing%20Unit%20Type.xls" TargetMode="External"/><Relationship Id="rId20" Type="http://schemas.openxmlformats.org/officeDocument/2006/relationships/hyperlink" Target="http://www1.eere.energy.gov/buildings/appliance_standards/residential/pdfs/hvac_ch_08_lcc_2011-06-24.pdf" TargetMode="External"/><Relationship Id="rId41" Type="http://schemas.openxmlformats.org/officeDocument/2006/relationships/hyperlink" Target="http://www.energysavers.gov/your_home/space_heating_cooling/index.cfm/mytopic=12440" TargetMode="External"/><Relationship Id="rId54" Type="http://schemas.openxmlformats.org/officeDocument/2006/relationships/hyperlink" Target="http://www1.eere.energy.gov/buildings/appliance_standards/residential/residential_cac_hp.html" TargetMode="External"/><Relationship Id="rId62" Type="http://schemas.openxmlformats.org/officeDocument/2006/relationships/hyperlink" Target="http://www.energystar.gov/products/certified-products/detail/ceiling-fans" TargetMode="External"/><Relationship Id="rId70" Type="http://schemas.openxmlformats.org/officeDocument/2006/relationships/hyperlink" Target="http://www.bpi.org/files/pdf/DistributionEfficiencyTable-BlueSheet.pdf" TargetMode="External"/><Relationship Id="rId75" Type="http://schemas.openxmlformats.org/officeDocument/2006/relationships/hyperlink" Target="http://www.eia.gov/consumption/residential/data/2009/" TargetMode="External"/><Relationship Id="rId83" Type="http://schemas.openxmlformats.org/officeDocument/2006/relationships/hyperlink" Target="http://www.ahridirectory.org/ahridirectory/pages/home.aspx" TargetMode="External"/><Relationship Id="rId88" Type="http://schemas.openxmlformats.org/officeDocument/2006/relationships/hyperlink" Target="http://www.energystar.gov/index.cfm?c=cfls.pr_crit_cfls" TargetMode="External"/><Relationship Id="rId91" Type="http://schemas.openxmlformats.org/officeDocument/2006/relationships/hyperlink" Target="http://205.254.135.7/consumption/residential/data/2009/xls/HC7.1%20Air%20Conditioning%20by%20Housing%20Unit%20Type.xls" TargetMode="External"/><Relationship Id="rId96" Type="http://schemas.openxmlformats.org/officeDocument/2006/relationships/hyperlink" Target="http://www.eia.gov/consumption/residential/data/2009/xls/HC7.9%20Air%20Conditioning%20in%20Midwest%20Region.xls" TargetMode="External"/><Relationship Id="rId111" Type="http://schemas.openxmlformats.org/officeDocument/2006/relationships/hyperlink" Target="http://205.254.135.7/consumption/residential/data/2009/" TargetMode="External"/><Relationship Id="rId1" Type="http://schemas.openxmlformats.org/officeDocument/2006/relationships/hyperlink" Target="http://www.ahrinet.org/ARI/util/showdoc.aspx" TargetMode="External"/><Relationship Id="rId6" Type="http://schemas.openxmlformats.org/officeDocument/2006/relationships/hyperlink" Target="http://mn.gov/commerce/energy/images/ElectricFoodService_v03.2.xls" TargetMode="External"/><Relationship Id="rId15" Type="http://schemas.openxmlformats.org/officeDocument/2006/relationships/hyperlink" Target="http://www.ctsavesenergy.org/files/Measure%20Life%20Report%202007.pdf" TargetMode="External"/><Relationship Id="rId23" Type="http://schemas.openxmlformats.org/officeDocument/2006/relationships/hyperlink" Target="http://www.aceee.org/files/proceedings/2012/data/papers/0193-000286.pdf" TargetMode="External"/><Relationship Id="rId28" Type="http://schemas.openxmlformats.org/officeDocument/2006/relationships/hyperlink" Target="http://ilsag.org/yahoo_site_admin/assets/docs/ComEd_PY2_CACES_Evaluation_Report_2010-10-18.299122020.pdf" TargetMode="External"/><Relationship Id="rId36" Type="http://schemas.openxmlformats.org/officeDocument/2006/relationships/hyperlink" Target="http://www1.eere.energy.gov/buildings/appliance_standards/residential/residential_cac_hp.html" TargetMode="External"/><Relationship Id="rId49" Type="http://schemas.openxmlformats.org/officeDocument/2006/relationships/hyperlink" Target="http://www1.eere.energy.gov/buildings/appliance_standards/residential/pdfs/fb_fr_tsd/appendix_e.pdf" TargetMode="External"/><Relationship Id="rId57" Type="http://schemas.openxmlformats.org/officeDocument/2006/relationships/hyperlink" Target="http://www.icc.illinois.gov/downloads/public/edocket/368522.pdf" TargetMode="External"/><Relationship Id="rId106" Type="http://schemas.openxmlformats.org/officeDocument/2006/relationships/hyperlink" Target="http://www.eia.gov/consumption/residential/data/2009/xls/HC7.9%20Air%20Conditioning%20in%20Midwest%20Region.xls" TargetMode="External"/><Relationship Id="rId114" Type="http://schemas.openxmlformats.org/officeDocument/2006/relationships/hyperlink" Target="http://www.icc.illinois.gov/downloads/public/edocket/287090.pdf" TargetMode="External"/><Relationship Id="rId119" Type="http://schemas.openxmlformats.org/officeDocument/2006/relationships/hyperlink" Target="http://www.bpi.org/files/pdf/DistributionEfficiencyTable-BlueSheet.pdf" TargetMode="External"/><Relationship Id="rId10" Type="http://schemas.openxmlformats.org/officeDocument/2006/relationships/hyperlink" Target="http://205.254.135.7/consumption/residential/data/2009/xls/HC7.1%20Air%20Conditioning%20by%20Housing%20Unit%20Type.xls?c827-f746" TargetMode="External"/><Relationship Id="rId31" Type="http://schemas.openxmlformats.org/officeDocument/2006/relationships/hyperlink" Target="http://www.ctsavesenergy.org/files/Measure%20Life%20Report%202007.pdf" TargetMode="External"/><Relationship Id="rId44" Type="http://schemas.openxmlformats.org/officeDocument/2006/relationships/hyperlink" Target="http://www.puc.nh.gov/Electric/Monitoring%20and%20Evaluation%20Reports/National%20Grid/117_RLW_CF%20Res%20RAC.pdf" TargetMode="External"/><Relationship Id="rId52" Type="http://schemas.openxmlformats.org/officeDocument/2006/relationships/hyperlink" Target="http://www.homeadvisor.com/cost/heating-and-cooling/install-a-heat-pump/" TargetMode="External"/><Relationship Id="rId60" Type="http://schemas.openxmlformats.org/officeDocument/2006/relationships/hyperlink" Target="http://www.puc.nh.gov/Electric/Monitoring%20and%20Evaluation%20Reports/National%20Grid/117_RLW_CF%20Res%20RAC.pdf" TargetMode="External"/><Relationship Id="rId65" Type="http://schemas.openxmlformats.org/officeDocument/2006/relationships/hyperlink" Target="http://www.energystar.gov/buildings/sites/default/uploads/files/light_fixture_ceiling_fan_calculator.xlsx?8178-e52c" TargetMode="External"/><Relationship Id="rId73" Type="http://schemas.openxmlformats.org/officeDocument/2006/relationships/hyperlink" Target="http://www.aquacraft.com/sites/default/files/pub/DeOreo-(2001)-Disaggregated-Hot-Water-Use-in-Single-Family-Homes-Using-Flow-Trace-Analysis.pdf" TargetMode="External"/><Relationship Id="rId78" Type="http://schemas.openxmlformats.org/officeDocument/2006/relationships/hyperlink" Target="http://www.aquacraft.com/sites/default/files/pub/DeOreo-%282001%29-Disaggregated-Hot-Water-Use-in-Single-Family-Homes-Using-Flow-Trace-Analysis.pdf" TargetMode="External"/><Relationship Id="rId81" Type="http://schemas.openxmlformats.org/officeDocument/2006/relationships/hyperlink" Target="http://www.aquacraft.com/sites/default/files/pub/DeOreo-%282001%29-Disaggregated-Hot-Water-Use-in-Single-Family-Homes-Using-Flow-Trace-Analysis.pdf" TargetMode="External"/><Relationship Id="rId86" Type="http://schemas.openxmlformats.org/officeDocument/2006/relationships/hyperlink" Target="http://www.ahridirectory.org/ahridirectory/pages/home.aspx" TargetMode="External"/><Relationship Id="rId94" Type="http://schemas.openxmlformats.org/officeDocument/2006/relationships/hyperlink" Target="http://ilsag.org/yahoo_site_admin/assets/docs/ComEd_Res_Lighting_PY2_Evaluation_Report_2010-12-21_Final.12113928.pdf" TargetMode="External"/><Relationship Id="rId99" Type="http://schemas.openxmlformats.org/officeDocument/2006/relationships/hyperlink" Target="http://www1.eere.energy.gov/buildings/building_america/analysis_spreadsheets.html" TargetMode="External"/><Relationship Id="rId101" Type="http://schemas.openxmlformats.org/officeDocument/2006/relationships/hyperlink" Target="http://www.epelectricefficiency.com/downloads.asp" TargetMode="External"/><Relationship Id="rId122" Type="http://schemas.openxmlformats.org/officeDocument/2006/relationships/hyperlink" Target="http://www.bpi.org/files/pdf/DistributionEfficiencyTable-BlueSheet.pdf" TargetMode="External"/><Relationship Id="rId4" Type="http://schemas.openxmlformats.org/officeDocument/2006/relationships/hyperlink" Target="http://www.energystar.gov" TargetMode="External"/><Relationship Id="rId9" Type="http://schemas.openxmlformats.org/officeDocument/2006/relationships/hyperlink" Target="http://www.energystar.gov/ia/business/bulk_purchasing/bpsavings_calc/Consumer_Residential_Refrig_Sav_Calc.xls" TargetMode="External"/><Relationship Id="rId13" Type="http://schemas.openxmlformats.org/officeDocument/2006/relationships/hyperlink" Target="http://www.bpa.gov/energy/n/reports/evaluation/residential/faucet_aerator.cfm" TargetMode="External"/><Relationship Id="rId18" Type="http://schemas.openxmlformats.org/officeDocument/2006/relationships/hyperlink" Target="http://neep.org/uploads/EMV%20Forum/EMV%20Studies/measure_life_GDS%5b1%5d.pdf" TargetMode="External"/><Relationship Id="rId39" Type="http://schemas.openxmlformats.org/officeDocument/2006/relationships/hyperlink" Target="http://www.eia.gov/consumption/residential/data/2009/" TargetMode="External"/><Relationship Id="rId109" Type="http://schemas.openxmlformats.org/officeDocument/2006/relationships/hyperlink" Target="http://www.eia.gov/consumption/residential/data/2009/xls/HC6.9%20Space%20Heating%20in%20Midwest%20Region.xls" TargetMode="External"/><Relationship Id="rId34" Type="http://schemas.openxmlformats.org/officeDocument/2006/relationships/hyperlink" Target="http://www.energystar.gov/ia/business/bulk_purchasing/bpsavings_calc/CalculatorRoomAirCleaner.xls" TargetMode="External"/><Relationship Id="rId50" Type="http://schemas.openxmlformats.org/officeDocument/2006/relationships/hyperlink" Target="http://www1.eere.energy.gov/buildings/appliance_standards/residential/pdfs/fb_fr_tsd/chapter_8.pdf" TargetMode="External"/><Relationship Id="rId55" Type="http://schemas.openxmlformats.org/officeDocument/2006/relationships/hyperlink" Target="http://www.icc.illinois.gov/downloads/public/edocket/368522.pdf" TargetMode="External"/><Relationship Id="rId76" Type="http://schemas.openxmlformats.org/officeDocument/2006/relationships/hyperlink" Target="http://www.cee1.org/gov/led/led-ace3/ace3led.pdf" TargetMode="External"/><Relationship Id="rId97" Type="http://schemas.openxmlformats.org/officeDocument/2006/relationships/hyperlink" Target="http://205.254.135.7/consumption/residential/data/2009/xls/HC7.1%20Air%20Conditioning%20by%20Housing%20Unit%20Type.xls" TargetMode="External"/><Relationship Id="rId104" Type="http://schemas.openxmlformats.org/officeDocument/2006/relationships/hyperlink" Target="http://www.ctsavesenergy.org/files/Measure%20Life%20Report%202007.pdf" TargetMode="External"/><Relationship Id="rId120" Type="http://schemas.openxmlformats.org/officeDocument/2006/relationships/hyperlink" Target="http://ilsagfiles.org/SAG_files/Evaluation_Documents/ComEd/ComEd%20EPY2%20Evaluation%20Reports/ComEd_Central_AC_Efficiency_Services_PY2_Evaluation_Report_Final.pdf" TargetMode="External"/><Relationship Id="rId7" Type="http://schemas.openxmlformats.org/officeDocument/2006/relationships/hyperlink" Target="http://www.eia.gov/consumption/residential/data/2009/xls/HC7.9%20Air%20Conditioning%20in%20Midwest%20Region.xls" TargetMode="External"/><Relationship Id="rId71" Type="http://schemas.openxmlformats.org/officeDocument/2006/relationships/hyperlink" Target="http://www.icc.illinois.gov/downloads/public/edocket/303834.pdf" TargetMode="External"/><Relationship Id="rId92" Type="http://schemas.openxmlformats.org/officeDocument/2006/relationships/hyperlink" Target="http://205.254.135.7/consumption/residential/data/2009/xls/HC7.1%20Air%20Conditioning%20by%20Housing%20Unit%20Type.xls" TargetMode="External"/><Relationship Id="rId2" Type="http://schemas.openxmlformats.org/officeDocument/2006/relationships/hyperlink" Target="http://www.focusonenergy.com/files/Document_Management_System/Evaluation/bpdeemedsavingsmanuav10_evaluationreport.pdf" TargetMode="External"/><Relationship Id="rId29" Type="http://schemas.openxmlformats.org/officeDocument/2006/relationships/hyperlink" Target="http://www.icc.illinois.gov/ags/consumereducation.aspx" TargetMode="External"/><Relationship Id="rId24" Type="http://schemas.openxmlformats.org/officeDocument/2006/relationships/hyperlink" Target="https://www.energystar.gov/index.cfm?c=clothesdry.pr_crit_clothes_dryers" TargetMode="External"/><Relationship Id="rId40" Type="http://schemas.openxmlformats.org/officeDocument/2006/relationships/hyperlink" Target="http://www.energyconservatory.com/download/dbmanual.pdf" TargetMode="External"/><Relationship Id="rId45" Type="http://schemas.openxmlformats.org/officeDocument/2006/relationships/hyperlink" Target="http://www.energystar.gov/ia/business/bulk_purchasing/bpsavings_calc/CalculatorConsumerDishwasher.xls" TargetMode="External"/><Relationship Id="rId66" Type="http://schemas.openxmlformats.org/officeDocument/2006/relationships/hyperlink" Target="http://www.ctsavesenergy.org/files/Measure%20Life%20Report%202007.pdf" TargetMode="External"/><Relationship Id="rId87" Type="http://schemas.openxmlformats.org/officeDocument/2006/relationships/hyperlink" Target="http://www.aquacraft.com/sites/default/files/pub/DeOreo-%282001%29-Disaggregated-Hot-Water-Use-in-Single-Family-Homes-Using-Flow-Trace-Analysis.pdf" TargetMode="External"/><Relationship Id="rId110" Type="http://schemas.openxmlformats.org/officeDocument/2006/relationships/hyperlink" Target="http://www.energystar.gov/ia/partners/bldrs_lenders_raters/downloads/Waste_Water_Heat_Recovery_Guidelines.pdf" TargetMode="External"/><Relationship Id="rId115" Type="http://schemas.openxmlformats.org/officeDocument/2006/relationships/hyperlink" Target="http://www.eia.gov/consumption/residential/data/2009/xls/HC7.9%20Air%20Conditioning%20in%20Midwest%20Region.x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93C44-E40A-44D0-86B5-9C9970724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1004</TotalTime>
  <Pages>300</Pages>
  <Words>48838</Words>
  <Characters>278382</Characters>
  <Application>Microsoft Office Word</Application>
  <DocSecurity>0</DocSecurity>
  <Lines>2319</Lines>
  <Paragraphs>653</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326567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Baer</dc:creator>
  <cp:lastModifiedBy>Stephanie Baer</cp:lastModifiedBy>
  <cp:revision>38</cp:revision>
  <dcterms:created xsi:type="dcterms:W3CDTF">2016-01-12T12:57:00Z</dcterms:created>
  <dcterms:modified xsi:type="dcterms:W3CDTF">2016-01-22T14:33:00Z</dcterms:modified>
</cp:coreProperties>
</file>